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9.xml" ContentType="application/vnd.openxmlformats-officedocument.wordprocessingml.footer+xml"/>
  <Override PartName="/word/header28.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46A5D1" w14:textId="77777777" w:rsidR="000974D2" w:rsidRPr="00073684" w:rsidRDefault="000974D2" w:rsidP="002C6E36">
      <w:pPr>
        <w:pStyle w:val="KonuBal"/>
        <w:tabs>
          <w:tab w:val="clear" w:pos="4395"/>
        </w:tabs>
        <w:suppressAutoHyphens/>
        <w:autoSpaceDE/>
        <w:autoSpaceDN/>
        <w:adjustRightInd/>
        <w:jc w:val="both"/>
        <w:rPr>
          <w:rFonts w:cs="Arial"/>
          <w:color w:val="000000" w:themeColor="text1"/>
          <w:sz w:val="28"/>
          <w:u w:val="single"/>
        </w:rPr>
      </w:pPr>
    </w:p>
    <w:p w14:paraId="5C540E61" w14:textId="77777777" w:rsidR="00900783" w:rsidRPr="00073684" w:rsidRDefault="00900783" w:rsidP="002C6E36">
      <w:pPr>
        <w:pStyle w:val="KonuBal"/>
        <w:tabs>
          <w:tab w:val="clear" w:pos="4395"/>
        </w:tabs>
        <w:suppressAutoHyphens/>
        <w:autoSpaceDE/>
        <w:autoSpaceDN/>
        <w:adjustRightInd/>
        <w:jc w:val="both"/>
        <w:rPr>
          <w:rFonts w:cs="Arial"/>
          <w:color w:val="000000" w:themeColor="text1"/>
          <w:sz w:val="28"/>
          <w:u w:val="single"/>
        </w:rPr>
      </w:pPr>
    </w:p>
    <w:p w14:paraId="1FB875B5" w14:textId="77777777" w:rsidR="00900783" w:rsidRPr="00073684" w:rsidRDefault="00900783" w:rsidP="002C6E36">
      <w:pPr>
        <w:pStyle w:val="KonuBal"/>
        <w:tabs>
          <w:tab w:val="clear" w:pos="4395"/>
        </w:tabs>
        <w:suppressAutoHyphens/>
        <w:autoSpaceDE/>
        <w:autoSpaceDN/>
        <w:adjustRightInd/>
        <w:jc w:val="both"/>
        <w:rPr>
          <w:rFonts w:cs="Arial"/>
          <w:color w:val="000000" w:themeColor="text1"/>
          <w:sz w:val="28"/>
          <w:u w:val="single"/>
        </w:rPr>
      </w:pPr>
    </w:p>
    <w:p w14:paraId="02886BC3" w14:textId="77777777" w:rsidR="00900783" w:rsidRPr="00073684" w:rsidRDefault="00900783" w:rsidP="002C6E36">
      <w:pPr>
        <w:pStyle w:val="KonuBal"/>
        <w:tabs>
          <w:tab w:val="clear" w:pos="4395"/>
        </w:tabs>
        <w:suppressAutoHyphens/>
        <w:autoSpaceDE/>
        <w:autoSpaceDN/>
        <w:adjustRightInd/>
        <w:jc w:val="both"/>
        <w:rPr>
          <w:rFonts w:cs="Arial"/>
          <w:color w:val="000000" w:themeColor="text1"/>
          <w:sz w:val="28"/>
          <w:u w:val="single"/>
        </w:rPr>
      </w:pPr>
    </w:p>
    <w:p w14:paraId="469AC47F" w14:textId="77777777" w:rsidR="00900783" w:rsidRPr="00073684" w:rsidRDefault="00900783" w:rsidP="002C6E36">
      <w:pPr>
        <w:pStyle w:val="KonuBal"/>
        <w:tabs>
          <w:tab w:val="clear" w:pos="4395"/>
        </w:tabs>
        <w:suppressAutoHyphens/>
        <w:autoSpaceDE/>
        <w:autoSpaceDN/>
        <w:adjustRightInd/>
        <w:jc w:val="both"/>
        <w:rPr>
          <w:rFonts w:cs="Arial"/>
          <w:color w:val="000000" w:themeColor="text1"/>
          <w:sz w:val="28"/>
          <w:u w:val="single"/>
        </w:rPr>
      </w:pPr>
    </w:p>
    <w:p w14:paraId="3A711FDF" w14:textId="77777777" w:rsidR="00900783" w:rsidRPr="00073684" w:rsidRDefault="00900783" w:rsidP="002C6E36">
      <w:pPr>
        <w:pStyle w:val="KonuBal"/>
        <w:tabs>
          <w:tab w:val="clear" w:pos="4395"/>
        </w:tabs>
        <w:suppressAutoHyphens/>
        <w:autoSpaceDE/>
        <w:autoSpaceDN/>
        <w:adjustRightInd/>
        <w:jc w:val="both"/>
        <w:rPr>
          <w:rFonts w:cs="Arial"/>
          <w:color w:val="000000" w:themeColor="text1"/>
          <w:sz w:val="28"/>
          <w:u w:val="single"/>
        </w:rPr>
      </w:pPr>
    </w:p>
    <w:p w14:paraId="20E06F6D" w14:textId="77777777" w:rsidR="00900783" w:rsidRPr="00073684" w:rsidRDefault="00900783" w:rsidP="002C6E36">
      <w:pPr>
        <w:pStyle w:val="KonuBal"/>
        <w:tabs>
          <w:tab w:val="clear" w:pos="4395"/>
        </w:tabs>
        <w:suppressAutoHyphens/>
        <w:autoSpaceDE/>
        <w:autoSpaceDN/>
        <w:adjustRightInd/>
        <w:jc w:val="both"/>
        <w:rPr>
          <w:rFonts w:cs="Arial"/>
          <w:color w:val="000000" w:themeColor="text1"/>
          <w:sz w:val="28"/>
          <w:u w:val="single"/>
        </w:rPr>
      </w:pPr>
    </w:p>
    <w:p w14:paraId="5D1F7207" w14:textId="77777777" w:rsidR="001231C6" w:rsidRPr="00073684" w:rsidRDefault="001231C6" w:rsidP="002C6E36">
      <w:pPr>
        <w:pStyle w:val="KonuBal"/>
        <w:tabs>
          <w:tab w:val="clear" w:pos="4395"/>
        </w:tabs>
        <w:suppressAutoHyphens/>
        <w:autoSpaceDE/>
        <w:autoSpaceDN/>
        <w:adjustRightInd/>
        <w:jc w:val="both"/>
        <w:rPr>
          <w:rFonts w:cs="Arial"/>
          <w:color w:val="000000" w:themeColor="text1"/>
          <w:sz w:val="28"/>
          <w:u w:val="single"/>
        </w:rPr>
      </w:pPr>
    </w:p>
    <w:p w14:paraId="1A6650AF" w14:textId="77777777" w:rsidR="001231C6" w:rsidRPr="00073684" w:rsidRDefault="001231C6" w:rsidP="002C6E36">
      <w:pPr>
        <w:pStyle w:val="KonuBal"/>
        <w:tabs>
          <w:tab w:val="clear" w:pos="4395"/>
        </w:tabs>
        <w:suppressAutoHyphens/>
        <w:autoSpaceDE/>
        <w:autoSpaceDN/>
        <w:adjustRightInd/>
        <w:jc w:val="both"/>
        <w:rPr>
          <w:rFonts w:cs="Arial"/>
          <w:color w:val="000000" w:themeColor="text1"/>
          <w:sz w:val="28"/>
          <w:u w:val="single"/>
        </w:rPr>
      </w:pPr>
    </w:p>
    <w:p w14:paraId="623210C1" w14:textId="77777777" w:rsidR="001231C6" w:rsidRPr="00073684" w:rsidRDefault="001231C6" w:rsidP="002C6E36">
      <w:pPr>
        <w:pStyle w:val="KonuBal"/>
        <w:tabs>
          <w:tab w:val="clear" w:pos="4395"/>
        </w:tabs>
        <w:suppressAutoHyphens/>
        <w:autoSpaceDE/>
        <w:autoSpaceDN/>
        <w:adjustRightInd/>
        <w:jc w:val="both"/>
        <w:rPr>
          <w:rFonts w:cs="Arial"/>
          <w:color w:val="000000" w:themeColor="text1"/>
          <w:sz w:val="28"/>
          <w:u w:val="single"/>
        </w:rPr>
      </w:pPr>
    </w:p>
    <w:p w14:paraId="35B9AB62" w14:textId="77777777" w:rsidR="001231C6" w:rsidRPr="00073684" w:rsidRDefault="001231C6" w:rsidP="002C6E36">
      <w:pPr>
        <w:pStyle w:val="KonuBal"/>
        <w:tabs>
          <w:tab w:val="clear" w:pos="4395"/>
        </w:tabs>
        <w:suppressAutoHyphens/>
        <w:autoSpaceDE/>
        <w:autoSpaceDN/>
        <w:adjustRightInd/>
        <w:jc w:val="both"/>
        <w:rPr>
          <w:rFonts w:cs="Arial"/>
          <w:color w:val="000000" w:themeColor="text1"/>
          <w:sz w:val="28"/>
          <w:u w:val="single"/>
        </w:rPr>
      </w:pPr>
    </w:p>
    <w:p w14:paraId="2EF09E54" w14:textId="77777777" w:rsidR="001231C6" w:rsidRPr="00073684" w:rsidRDefault="001231C6" w:rsidP="002C6E36">
      <w:pPr>
        <w:pStyle w:val="KonuBal"/>
        <w:tabs>
          <w:tab w:val="clear" w:pos="4395"/>
        </w:tabs>
        <w:suppressAutoHyphens/>
        <w:autoSpaceDE/>
        <w:autoSpaceDN/>
        <w:adjustRightInd/>
        <w:jc w:val="both"/>
        <w:rPr>
          <w:rFonts w:cs="Arial"/>
          <w:color w:val="000000" w:themeColor="text1"/>
          <w:sz w:val="28"/>
          <w:u w:val="single"/>
        </w:rPr>
      </w:pPr>
    </w:p>
    <w:p w14:paraId="5FF6BA2E" w14:textId="77777777" w:rsidR="001231C6" w:rsidRPr="00073684" w:rsidRDefault="001231C6" w:rsidP="002C6E36">
      <w:pPr>
        <w:pStyle w:val="KonuBal"/>
        <w:tabs>
          <w:tab w:val="clear" w:pos="4395"/>
        </w:tabs>
        <w:suppressAutoHyphens/>
        <w:autoSpaceDE/>
        <w:autoSpaceDN/>
        <w:adjustRightInd/>
        <w:jc w:val="both"/>
        <w:rPr>
          <w:rFonts w:cs="Arial"/>
          <w:color w:val="000000" w:themeColor="text1"/>
          <w:sz w:val="28"/>
          <w:u w:val="single"/>
        </w:rPr>
      </w:pPr>
    </w:p>
    <w:p w14:paraId="1751635C" w14:textId="77777777" w:rsidR="001231C6" w:rsidRPr="00073684" w:rsidRDefault="001231C6" w:rsidP="002C6E36">
      <w:pPr>
        <w:pStyle w:val="KonuBal"/>
        <w:tabs>
          <w:tab w:val="clear" w:pos="4395"/>
        </w:tabs>
        <w:suppressAutoHyphens/>
        <w:autoSpaceDE/>
        <w:autoSpaceDN/>
        <w:adjustRightInd/>
        <w:jc w:val="both"/>
        <w:rPr>
          <w:rFonts w:cs="Arial"/>
          <w:color w:val="000000" w:themeColor="text1"/>
          <w:sz w:val="28"/>
          <w:u w:val="single"/>
        </w:rPr>
      </w:pPr>
    </w:p>
    <w:p w14:paraId="285D826F" w14:textId="77777777" w:rsidR="00CB457E" w:rsidRPr="009128F0" w:rsidRDefault="00CB457E" w:rsidP="00CB457E">
      <w:pPr>
        <w:pStyle w:val="KonuBal"/>
        <w:tabs>
          <w:tab w:val="clear" w:pos="4395"/>
        </w:tabs>
        <w:suppressAutoHyphens/>
        <w:autoSpaceDE/>
        <w:autoSpaceDN/>
        <w:adjustRightInd/>
        <w:ind w:left="284"/>
        <w:rPr>
          <w:rFonts w:cs="Arial"/>
          <w:color w:val="000000" w:themeColor="text1"/>
          <w:sz w:val="32"/>
          <w:szCs w:val="32"/>
        </w:rPr>
      </w:pPr>
      <w:r w:rsidRPr="009128F0">
        <w:rPr>
          <w:rFonts w:cs="Arial"/>
          <w:color w:val="000000" w:themeColor="text1"/>
          <w:sz w:val="32"/>
          <w:szCs w:val="32"/>
        </w:rPr>
        <w:t>Albaraka Türk Katılım Bankası</w:t>
      </w:r>
    </w:p>
    <w:p w14:paraId="2661B724" w14:textId="77777777" w:rsidR="00CB457E" w:rsidRPr="009128F0" w:rsidRDefault="00CB457E" w:rsidP="00CB457E">
      <w:pPr>
        <w:pStyle w:val="KonuBal"/>
        <w:tabs>
          <w:tab w:val="clear" w:pos="4395"/>
        </w:tabs>
        <w:suppressAutoHyphens/>
        <w:autoSpaceDE/>
        <w:autoSpaceDN/>
        <w:adjustRightInd/>
        <w:ind w:left="284"/>
        <w:rPr>
          <w:rFonts w:cs="Arial"/>
          <w:color w:val="000000" w:themeColor="text1"/>
          <w:sz w:val="32"/>
          <w:szCs w:val="32"/>
        </w:rPr>
      </w:pPr>
      <w:r w:rsidRPr="009128F0">
        <w:rPr>
          <w:rFonts w:cs="Arial"/>
          <w:color w:val="000000" w:themeColor="text1"/>
          <w:sz w:val="32"/>
          <w:szCs w:val="32"/>
        </w:rPr>
        <w:t>Anonim Şirketi</w:t>
      </w:r>
    </w:p>
    <w:p w14:paraId="0DBB9940" w14:textId="77777777" w:rsidR="00CB457E" w:rsidRPr="009128F0" w:rsidRDefault="00CB457E" w:rsidP="00CB457E">
      <w:pPr>
        <w:ind w:left="284"/>
        <w:jc w:val="center"/>
        <w:rPr>
          <w:rFonts w:ascii="Arial" w:hAnsi="Arial" w:cs="Arial"/>
          <w:b/>
          <w:color w:val="000000" w:themeColor="text1"/>
          <w:sz w:val="28"/>
        </w:rPr>
      </w:pPr>
    </w:p>
    <w:p w14:paraId="70F2F66D" w14:textId="0886DBE4" w:rsidR="00CB457E" w:rsidRPr="009128F0" w:rsidRDefault="00E22EEC" w:rsidP="00CB457E">
      <w:pPr>
        <w:ind w:left="284"/>
        <w:jc w:val="center"/>
        <w:rPr>
          <w:rFonts w:ascii="Arial" w:hAnsi="Arial" w:cs="Arial"/>
          <w:color w:val="000000" w:themeColor="text1"/>
          <w:sz w:val="28"/>
        </w:rPr>
      </w:pPr>
      <w:r>
        <w:rPr>
          <w:rFonts w:ascii="Arial" w:hAnsi="Arial" w:cs="Arial"/>
          <w:sz w:val="28"/>
          <w:szCs w:val="28"/>
        </w:rPr>
        <w:t>31 Mart 2018</w:t>
      </w:r>
      <w:r w:rsidR="00CB457E" w:rsidRPr="009128F0">
        <w:rPr>
          <w:rFonts w:ascii="Arial" w:hAnsi="Arial" w:cs="Arial"/>
          <w:color w:val="000000" w:themeColor="text1"/>
          <w:sz w:val="28"/>
        </w:rPr>
        <w:t xml:space="preserve"> Tarihinde Sona Eren </w:t>
      </w:r>
    </w:p>
    <w:p w14:paraId="33E4AD0F" w14:textId="3C59DA71" w:rsidR="00CB457E" w:rsidRPr="009128F0" w:rsidRDefault="00E47CB4" w:rsidP="00CB457E">
      <w:pPr>
        <w:ind w:left="284"/>
        <w:jc w:val="center"/>
        <w:rPr>
          <w:rFonts w:ascii="Arial" w:hAnsi="Arial" w:cs="Arial"/>
          <w:color w:val="000000" w:themeColor="text1"/>
          <w:sz w:val="28"/>
        </w:rPr>
      </w:pPr>
      <w:r>
        <w:rPr>
          <w:rFonts w:ascii="Arial" w:hAnsi="Arial" w:cs="Arial"/>
          <w:color w:val="000000" w:themeColor="text1"/>
          <w:sz w:val="28"/>
        </w:rPr>
        <w:t xml:space="preserve">Ara </w:t>
      </w:r>
      <w:r w:rsidR="00CB457E" w:rsidRPr="009128F0">
        <w:rPr>
          <w:rFonts w:ascii="Arial" w:hAnsi="Arial" w:cs="Arial"/>
          <w:color w:val="000000" w:themeColor="text1"/>
          <w:sz w:val="28"/>
        </w:rPr>
        <w:t xml:space="preserve">Hesap Dönemine Ait </w:t>
      </w:r>
    </w:p>
    <w:p w14:paraId="66CFDCDB" w14:textId="77777777" w:rsidR="00CB457E" w:rsidRPr="009128F0" w:rsidRDefault="00CB457E" w:rsidP="00CB457E">
      <w:pPr>
        <w:ind w:left="284"/>
        <w:jc w:val="center"/>
        <w:rPr>
          <w:rFonts w:ascii="Arial" w:hAnsi="Arial" w:cs="Arial"/>
          <w:color w:val="000000" w:themeColor="text1"/>
          <w:sz w:val="28"/>
        </w:rPr>
      </w:pPr>
      <w:r w:rsidRPr="009128F0">
        <w:rPr>
          <w:rFonts w:ascii="Arial" w:hAnsi="Arial" w:cs="Arial"/>
          <w:color w:val="000000" w:themeColor="text1"/>
          <w:sz w:val="28"/>
        </w:rPr>
        <w:t xml:space="preserve">Konsolide Finansal Tablolar ve </w:t>
      </w:r>
    </w:p>
    <w:p w14:paraId="4F58B78B" w14:textId="6C0955DB" w:rsidR="00CB457E" w:rsidRPr="009128F0" w:rsidRDefault="00E22EEC" w:rsidP="00CB457E">
      <w:pPr>
        <w:ind w:left="284"/>
        <w:jc w:val="center"/>
        <w:rPr>
          <w:rFonts w:ascii="Arial" w:hAnsi="Arial" w:cs="Arial"/>
          <w:color w:val="000000" w:themeColor="text1"/>
          <w:sz w:val="28"/>
        </w:rPr>
      </w:pPr>
      <w:r w:rsidRPr="00E22EEC">
        <w:rPr>
          <w:rFonts w:ascii="Arial" w:hAnsi="Arial" w:cs="Arial"/>
          <w:color w:val="000000" w:themeColor="text1"/>
          <w:sz w:val="28"/>
        </w:rPr>
        <w:t xml:space="preserve">Sınırlı </w:t>
      </w:r>
      <w:r w:rsidR="00CB457E" w:rsidRPr="009128F0">
        <w:rPr>
          <w:rFonts w:ascii="Arial" w:hAnsi="Arial" w:cs="Arial"/>
          <w:color w:val="000000" w:themeColor="text1"/>
          <w:sz w:val="28"/>
        </w:rPr>
        <w:t>Denetim Raporu</w:t>
      </w:r>
    </w:p>
    <w:p w14:paraId="19861E40" w14:textId="77777777" w:rsidR="00900783" w:rsidRPr="009128F0" w:rsidRDefault="00900783" w:rsidP="00CB457E">
      <w:pPr>
        <w:ind w:left="284"/>
        <w:jc w:val="center"/>
        <w:rPr>
          <w:rFonts w:ascii="Arial" w:hAnsi="Arial" w:cs="Arial"/>
          <w:color w:val="000000" w:themeColor="text1"/>
          <w:sz w:val="28"/>
        </w:rPr>
      </w:pPr>
    </w:p>
    <w:p w14:paraId="49432D0E" w14:textId="77777777" w:rsidR="00D93D35" w:rsidRPr="009128F0" w:rsidRDefault="00D93D35" w:rsidP="00CB457E">
      <w:pPr>
        <w:ind w:left="284"/>
        <w:jc w:val="center"/>
        <w:rPr>
          <w:rFonts w:ascii="Arial" w:hAnsi="Arial" w:cs="Arial"/>
          <w:color w:val="000000" w:themeColor="text1"/>
          <w:sz w:val="28"/>
        </w:rPr>
      </w:pPr>
    </w:p>
    <w:p w14:paraId="31244795" w14:textId="77777777" w:rsidR="00D93D35" w:rsidRPr="009128F0" w:rsidRDefault="00D93D35" w:rsidP="00CB457E">
      <w:pPr>
        <w:ind w:left="284"/>
        <w:jc w:val="center"/>
        <w:rPr>
          <w:rFonts w:ascii="Arial" w:hAnsi="Arial" w:cs="Arial"/>
          <w:color w:val="000000" w:themeColor="text1"/>
          <w:sz w:val="28"/>
        </w:rPr>
      </w:pPr>
    </w:p>
    <w:p w14:paraId="57DADC45" w14:textId="77777777" w:rsidR="00D93D35" w:rsidRPr="009128F0" w:rsidRDefault="00D93D35" w:rsidP="00CB457E">
      <w:pPr>
        <w:ind w:left="284"/>
        <w:jc w:val="center"/>
        <w:rPr>
          <w:rFonts w:ascii="Arial" w:hAnsi="Arial" w:cs="Arial"/>
          <w:color w:val="000000" w:themeColor="text1"/>
          <w:sz w:val="28"/>
        </w:rPr>
      </w:pPr>
    </w:p>
    <w:p w14:paraId="0241254D" w14:textId="77777777" w:rsidR="00D93D35" w:rsidRPr="009128F0" w:rsidRDefault="00D93D35" w:rsidP="00CB457E">
      <w:pPr>
        <w:ind w:left="284"/>
        <w:jc w:val="center"/>
        <w:rPr>
          <w:rFonts w:ascii="Arial" w:hAnsi="Arial" w:cs="Arial"/>
          <w:color w:val="000000" w:themeColor="text1"/>
          <w:sz w:val="28"/>
        </w:rPr>
      </w:pPr>
    </w:p>
    <w:p w14:paraId="1840B379" w14:textId="77777777" w:rsidR="00D93D35" w:rsidRPr="009128F0" w:rsidRDefault="00D93D35" w:rsidP="00CB457E">
      <w:pPr>
        <w:ind w:left="284"/>
        <w:jc w:val="center"/>
        <w:rPr>
          <w:rFonts w:ascii="Arial" w:hAnsi="Arial" w:cs="Arial"/>
          <w:color w:val="000000" w:themeColor="text1"/>
          <w:sz w:val="28"/>
        </w:rPr>
      </w:pPr>
    </w:p>
    <w:p w14:paraId="0531DACA" w14:textId="77777777" w:rsidR="00D93D35" w:rsidRPr="009128F0" w:rsidRDefault="00D93D35" w:rsidP="00CB457E">
      <w:pPr>
        <w:ind w:left="284"/>
        <w:jc w:val="center"/>
        <w:rPr>
          <w:rFonts w:ascii="Arial" w:hAnsi="Arial" w:cs="Arial"/>
          <w:color w:val="000000" w:themeColor="text1"/>
          <w:sz w:val="28"/>
        </w:rPr>
      </w:pPr>
    </w:p>
    <w:p w14:paraId="64A339D8" w14:textId="77777777" w:rsidR="00D93D35" w:rsidRPr="009128F0" w:rsidRDefault="00D93D35" w:rsidP="00CB457E">
      <w:pPr>
        <w:ind w:left="284"/>
        <w:jc w:val="center"/>
        <w:rPr>
          <w:rFonts w:ascii="Arial" w:hAnsi="Arial" w:cs="Arial"/>
          <w:color w:val="000000" w:themeColor="text1"/>
          <w:sz w:val="28"/>
        </w:rPr>
      </w:pPr>
    </w:p>
    <w:p w14:paraId="64EEF1BA" w14:textId="77777777" w:rsidR="00D93D35" w:rsidRPr="009128F0" w:rsidRDefault="00D93D35" w:rsidP="00CB457E">
      <w:pPr>
        <w:ind w:left="284"/>
        <w:jc w:val="center"/>
        <w:rPr>
          <w:rFonts w:ascii="Arial" w:hAnsi="Arial" w:cs="Arial"/>
          <w:color w:val="000000" w:themeColor="text1"/>
          <w:sz w:val="28"/>
        </w:rPr>
      </w:pPr>
    </w:p>
    <w:p w14:paraId="3DBC59BE" w14:textId="77777777" w:rsidR="00D93D35" w:rsidRPr="009128F0" w:rsidRDefault="00D93D35" w:rsidP="00CB457E">
      <w:pPr>
        <w:ind w:left="284"/>
        <w:jc w:val="center"/>
        <w:rPr>
          <w:rFonts w:ascii="Arial" w:hAnsi="Arial" w:cs="Arial"/>
          <w:color w:val="000000" w:themeColor="text1"/>
          <w:sz w:val="28"/>
        </w:rPr>
      </w:pPr>
    </w:p>
    <w:p w14:paraId="7DCB9A72" w14:textId="77777777" w:rsidR="00D93D35" w:rsidRPr="009128F0" w:rsidRDefault="00D93D35" w:rsidP="00CB457E">
      <w:pPr>
        <w:ind w:left="284"/>
        <w:jc w:val="center"/>
        <w:rPr>
          <w:rFonts w:ascii="Arial" w:hAnsi="Arial" w:cs="Arial"/>
          <w:color w:val="000000" w:themeColor="text1"/>
          <w:sz w:val="28"/>
        </w:rPr>
      </w:pPr>
    </w:p>
    <w:p w14:paraId="06F1121C" w14:textId="77777777" w:rsidR="00D93D35" w:rsidRPr="009128F0" w:rsidRDefault="00D93D35" w:rsidP="00CB457E">
      <w:pPr>
        <w:ind w:left="284"/>
        <w:jc w:val="center"/>
        <w:rPr>
          <w:rFonts w:ascii="Arial" w:hAnsi="Arial" w:cs="Arial"/>
          <w:color w:val="000000" w:themeColor="text1"/>
          <w:sz w:val="28"/>
        </w:rPr>
      </w:pPr>
    </w:p>
    <w:p w14:paraId="6950780A" w14:textId="77777777" w:rsidR="00D93D35" w:rsidRPr="009128F0" w:rsidRDefault="00D93D35" w:rsidP="00CB457E">
      <w:pPr>
        <w:ind w:left="284"/>
        <w:jc w:val="center"/>
        <w:rPr>
          <w:rFonts w:ascii="Arial" w:hAnsi="Arial" w:cs="Arial"/>
          <w:color w:val="000000" w:themeColor="text1"/>
          <w:sz w:val="28"/>
        </w:rPr>
      </w:pPr>
    </w:p>
    <w:p w14:paraId="4F19F67E" w14:textId="77777777" w:rsidR="00E17B23" w:rsidRPr="009128F0" w:rsidRDefault="00E17B23" w:rsidP="00CB457E">
      <w:pPr>
        <w:ind w:left="284"/>
        <w:jc w:val="center"/>
        <w:rPr>
          <w:rFonts w:ascii="Arial" w:hAnsi="Arial" w:cs="Arial"/>
          <w:color w:val="000000" w:themeColor="text1"/>
          <w:sz w:val="28"/>
        </w:rPr>
      </w:pPr>
    </w:p>
    <w:p w14:paraId="321217F7" w14:textId="77777777" w:rsidR="00E17B23" w:rsidRPr="009128F0" w:rsidRDefault="00E17B23" w:rsidP="00CB457E">
      <w:pPr>
        <w:ind w:left="284"/>
        <w:jc w:val="center"/>
        <w:rPr>
          <w:rFonts w:ascii="Arial" w:hAnsi="Arial" w:cs="Arial"/>
          <w:color w:val="000000" w:themeColor="text1"/>
          <w:sz w:val="28"/>
        </w:rPr>
      </w:pPr>
    </w:p>
    <w:p w14:paraId="7B2E308D" w14:textId="77777777" w:rsidR="00604B49" w:rsidRPr="009128F0" w:rsidRDefault="00604B49" w:rsidP="00604B49">
      <w:pPr>
        <w:pStyle w:val="CoverInformation"/>
        <w:framePr w:w="5626" w:h="2431" w:hRule="exact" w:wrap="auto" w:x="3316" w:y="12880"/>
        <w:spacing w:line="240" w:lineRule="exact"/>
        <w:ind w:left="518"/>
        <w:rPr>
          <w:rFonts w:ascii="Arial" w:hAnsi="Arial" w:cs="Arial"/>
          <w:color w:val="000000" w:themeColor="text1"/>
          <w:lang w:val="tr-TR"/>
        </w:rPr>
      </w:pPr>
    </w:p>
    <w:p w14:paraId="3609788D" w14:textId="3CE3DC1D" w:rsidR="00604B49" w:rsidRPr="000D6AEC" w:rsidRDefault="00E22EEC" w:rsidP="00604B49">
      <w:pPr>
        <w:pStyle w:val="CoverReference"/>
        <w:framePr w:w="5626" w:h="2431" w:hRule="exact" w:hSpace="180" w:vSpace="180" w:wrap="auto" w:x="3316" w:y="12880"/>
        <w:tabs>
          <w:tab w:val="left" w:pos="1440"/>
        </w:tabs>
        <w:spacing w:before="120" w:after="120" w:line="240" w:lineRule="auto"/>
        <w:ind w:left="1440"/>
        <w:rPr>
          <w:rFonts w:ascii="Arial" w:hAnsi="Arial" w:cs="Arial"/>
          <w:color w:val="000000" w:themeColor="text1"/>
          <w:szCs w:val="22"/>
          <w:lang w:val="tr-TR"/>
        </w:rPr>
      </w:pPr>
      <w:r>
        <w:rPr>
          <w:rFonts w:ascii="Arial" w:hAnsi="Arial" w:cs="Arial"/>
          <w:color w:val="000000" w:themeColor="text1"/>
          <w:szCs w:val="22"/>
          <w:lang w:val="tr-TR"/>
        </w:rPr>
        <w:t>21</w:t>
      </w:r>
      <w:r w:rsidRPr="00E22EEC">
        <w:rPr>
          <w:rFonts w:ascii="Arial" w:hAnsi="Arial" w:cs="Arial"/>
          <w:color w:val="000000" w:themeColor="text1"/>
          <w:szCs w:val="22"/>
          <w:lang w:val="tr-TR"/>
        </w:rPr>
        <w:t xml:space="preserve"> Mayıs </w:t>
      </w:r>
      <w:r w:rsidR="00604B49" w:rsidRPr="000D6AEC">
        <w:rPr>
          <w:rFonts w:ascii="Arial" w:hAnsi="Arial" w:cs="Arial"/>
          <w:color w:val="000000" w:themeColor="text1"/>
          <w:szCs w:val="22"/>
          <w:lang w:val="tr-TR"/>
        </w:rPr>
        <w:t>201</w:t>
      </w:r>
      <w:r w:rsidR="00046464" w:rsidRPr="000D6AEC">
        <w:rPr>
          <w:rFonts w:ascii="Arial" w:hAnsi="Arial" w:cs="Arial"/>
          <w:color w:val="000000" w:themeColor="text1"/>
          <w:szCs w:val="22"/>
          <w:lang w:val="tr-TR"/>
        </w:rPr>
        <w:t>8</w:t>
      </w:r>
    </w:p>
    <w:p w14:paraId="24627F48" w14:textId="1C57ABE2" w:rsidR="00604B49" w:rsidRPr="009128F0" w:rsidRDefault="00604B49" w:rsidP="00604B49">
      <w:pPr>
        <w:pStyle w:val="CoverPages"/>
        <w:framePr w:w="5626" w:h="2431" w:hRule="exact" w:hSpace="180" w:vSpace="180" w:wrap="auto" w:x="3316" w:y="12880"/>
        <w:tabs>
          <w:tab w:val="left" w:pos="1440"/>
        </w:tabs>
        <w:spacing w:line="240" w:lineRule="auto"/>
        <w:ind w:left="1418"/>
        <w:jc w:val="both"/>
        <w:rPr>
          <w:rFonts w:ascii="Arial" w:hAnsi="Arial" w:cs="Arial"/>
          <w:color w:val="000000" w:themeColor="text1"/>
          <w:szCs w:val="22"/>
          <w:lang w:val="tr-TR"/>
        </w:rPr>
      </w:pPr>
      <w:r w:rsidRPr="000D6AEC">
        <w:rPr>
          <w:rFonts w:ascii="Arial" w:hAnsi="Arial" w:cs="Arial"/>
          <w:color w:val="000000" w:themeColor="text1"/>
          <w:szCs w:val="22"/>
          <w:lang w:val="tr-TR"/>
        </w:rPr>
        <w:t xml:space="preserve">Bu rapor, </w:t>
      </w:r>
      <w:r w:rsidR="00E22EEC" w:rsidRPr="00A5606A">
        <w:rPr>
          <w:rFonts w:ascii="Arial" w:hAnsi="Arial" w:cs="Arial"/>
          <w:szCs w:val="22"/>
          <w:lang w:val="tr-TR"/>
        </w:rPr>
        <w:t>2</w:t>
      </w:r>
      <w:r w:rsidRPr="000D6AEC">
        <w:rPr>
          <w:rFonts w:ascii="Arial" w:hAnsi="Arial" w:cs="Arial"/>
          <w:color w:val="000000" w:themeColor="text1"/>
          <w:szCs w:val="22"/>
          <w:lang w:val="tr-TR"/>
        </w:rPr>
        <w:t xml:space="preserve"> sayfa </w:t>
      </w:r>
      <w:r w:rsidR="00E22EEC" w:rsidRPr="00A5606A">
        <w:rPr>
          <w:rFonts w:ascii="Arial" w:hAnsi="Arial" w:cs="Arial"/>
          <w:szCs w:val="22"/>
          <w:lang w:val="tr-TR"/>
        </w:rPr>
        <w:t xml:space="preserve">sınırlı denetim raporu </w:t>
      </w:r>
      <w:r w:rsidRPr="000D6AEC">
        <w:rPr>
          <w:rFonts w:ascii="Arial" w:hAnsi="Arial" w:cs="Arial"/>
          <w:color w:val="000000" w:themeColor="text1"/>
          <w:szCs w:val="22"/>
          <w:lang w:val="tr-TR"/>
        </w:rPr>
        <w:t xml:space="preserve">ve </w:t>
      </w:r>
      <w:r w:rsidR="00046464" w:rsidRPr="00405CE6">
        <w:rPr>
          <w:rFonts w:ascii="Arial" w:hAnsi="Arial" w:cs="Arial"/>
          <w:color w:val="000000" w:themeColor="text1"/>
          <w:szCs w:val="22"/>
          <w:lang w:val="tr-TR"/>
        </w:rPr>
        <w:t>1</w:t>
      </w:r>
      <w:r w:rsidR="001A633B" w:rsidRPr="00405CE6">
        <w:rPr>
          <w:rFonts w:ascii="Arial" w:hAnsi="Arial" w:cs="Arial"/>
          <w:color w:val="000000" w:themeColor="text1"/>
          <w:szCs w:val="22"/>
          <w:lang w:val="tr-TR"/>
        </w:rPr>
        <w:t>22</w:t>
      </w:r>
      <w:r w:rsidRPr="00405CE6">
        <w:rPr>
          <w:rFonts w:ascii="Arial" w:hAnsi="Arial" w:cs="Arial"/>
          <w:color w:val="000000" w:themeColor="text1"/>
          <w:szCs w:val="22"/>
          <w:lang w:val="tr-TR"/>
        </w:rPr>
        <w:t xml:space="preserve"> sayfa</w:t>
      </w:r>
      <w:r w:rsidRPr="000D6AEC">
        <w:rPr>
          <w:rFonts w:ascii="Arial" w:hAnsi="Arial" w:cs="Arial"/>
          <w:color w:val="000000" w:themeColor="text1"/>
          <w:szCs w:val="22"/>
          <w:lang w:val="tr-TR"/>
        </w:rPr>
        <w:t xml:space="preserve"> </w:t>
      </w:r>
      <w:proofErr w:type="gramStart"/>
      <w:r w:rsidRPr="000D6AEC">
        <w:rPr>
          <w:rFonts w:ascii="Arial" w:hAnsi="Arial" w:cs="Arial"/>
          <w:color w:val="000000" w:themeColor="text1"/>
          <w:szCs w:val="22"/>
          <w:lang w:val="tr-TR"/>
        </w:rPr>
        <w:t>konsolide</w:t>
      </w:r>
      <w:proofErr w:type="gramEnd"/>
      <w:r w:rsidRPr="000D6AEC">
        <w:rPr>
          <w:rFonts w:ascii="Arial" w:hAnsi="Arial" w:cs="Arial"/>
          <w:color w:val="000000" w:themeColor="text1"/>
          <w:szCs w:val="22"/>
          <w:lang w:val="tr-TR"/>
        </w:rPr>
        <w:t xml:space="preserve"> finansal tablolar ve tamamlayıcı dipnotlarından oluşmaktadır.</w:t>
      </w:r>
    </w:p>
    <w:p w14:paraId="71B9C0A0" w14:textId="77777777" w:rsidR="00E17B23" w:rsidRPr="009128F0" w:rsidRDefault="00E17B23" w:rsidP="00CB457E">
      <w:pPr>
        <w:ind w:left="284"/>
        <w:jc w:val="center"/>
        <w:rPr>
          <w:rFonts w:ascii="Arial" w:hAnsi="Arial" w:cs="Arial"/>
          <w:color w:val="000000" w:themeColor="text1"/>
          <w:sz w:val="28"/>
        </w:rPr>
      </w:pPr>
    </w:p>
    <w:p w14:paraId="7E1FA14C" w14:textId="77777777" w:rsidR="00E17B23" w:rsidRPr="009128F0" w:rsidRDefault="00E17B23" w:rsidP="00CB457E">
      <w:pPr>
        <w:ind w:left="284"/>
        <w:jc w:val="center"/>
        <w:rPr>
          <w:rFonts w:ascii="Arial" w:hAnsi="Arial" w:cs="Arial"/>
          <w:color w:val="000000" w:themeColor="text1"/>
          <w:sz w:val="28"/>
        </w:rPr>
      </w:pPr>
    </w:p>
    <w:p w14:paraId="1E7BE576" w14:textId="77777777" w:rsidR="00A526E7" w:rsidRPr="009128F0" w:rsidRDefault="00E17B23" w:rsidP="0022708E">
      <w:pPr>
        <w:pStyle w:val="Balk2"/>
        <w:spacing w:before="3500" w:line="260" w:lineRule="exact"/>
        <w:ind w:left="1701" w:right="4"/>
        <w:rPr>
          <w:rFonts w:ascii="Arial" w:hAnsi="Arial" w:cs="Arial"/>
          <w:color w:val="000000" w:themeColor="text1"/>
          <w:sz w:val="28"/>
        </w:rPr>
      </w:pPr>
      <w:r w:rsidRPr="009128F0">
        <w:rPr>
          <w:rFonts w:ascii="Arial" w:hAnsi="Arial" w:cs="Arial"/>
          <w:color w:val="000000" w:themeColor="text1"/>
          <w:sz w:val="28"/>
        </w:rPr>
        <w:br w:type="page"/>
      </w:r>
    </w:p>
    <w:p w14:paraId="121E954B" w14:textId="77777777" w:rsidR="002708A7" w:rsidRPr="009128F0" w:rsidRDefault="002708A7" w:rsidP="00022C9A">
      <w:pPr>
        <w:spacing w:before="3200"/>
        <w:ind w:left="1276"/>
        <w:jc w:val="center"/>
        <w:rPr>
          <w:rFonts w:ascii="Arial" w:hAnsi="Arial" w:cs="Arial"/>
          <w:color w:val="000000" w:themeColor="text1"/>
          <w:sz w:val="22"/>
          <w:szCs w:val="22"/>
        </w:rPr>
      </w:pPr>
    </w:p>
    <w:p w14:paraId="6A7765E7" w14:textId="77777777" w:rsidR="005B6ABA" w:rsidRPr="009128F0" w:rsidRDefault="005B6ABA" w:rsidP="005B6ABA">
      <w:pPr>
        <w:spacing w:before="2280"/>
        <w:ind w:left="1638"/>
        <w:jc w:val="both"/>
        <w:rPr>
          <w:rFonts w:ascii="Univers for KPMG Light" w:hAnsi="Univers for KPMG Light" w:cs="Arial"/>
          <w:b/>
          <w:color w:val="000000" w:themeColor="text1"/>
          <w:sz w:val="28"/>
        </w:rPr>
      </w:pPr>
      <w:r w:rsidRPr="009128F0">
        <w:rPr>
          <w:rFonts w:ascii="Univers for KPMG Light" w:hAnsi="Univers for KPMG Light" w:cs="Arial"/>
          <w:b/>
          <w:color w:val="000000" w:themeColor="text1"/>
          <w:sz w:val="22"/>
          <w:szCs w:val="22"/>
        </w:rPr>
        <w:t>ARA DÖNEM KONSOLİDE FİNANSAL BİLGİLERE İLİŞKİN SINIRLI DENETİM RAPORU</w:t>
      </w:r>
    </w:p>
    <w:p w14:paraId="018D33B3" w14:textId="77777777" w:rsidR="005B6ABA" w:rsidRPr="009128F0" w:rsidRDefault="005B6ABA" w:rsidP="005B6ABA">
      <w:pPr>
        <w:autoSpaceDE w:val="0"/>
        <w:autoSpaceDN w:val="0"/>
        <w:adjustRightInd w:val="0"/>
        <w:spacing w:before="120" w:after="120"/>
        <w:ind w:left="1638" w:right="6"/>
        <w:rPr>
          <w:rFonts w:ascii="Univers for KPMG Light" w:hAnsi="Univers for KPMG Light" w:cs="Arial"/>
          <w:b/>
          <w:color w:val="000000" w:themeColor="text1"/>
          <w:sz w:val="22"/>
          <w:szCs w:val="22"/>
        </w:rPr>
      </w:pPr>
      <w:r w:rsidRPr="009128F0">
        <w:rPr>
          <w:rFonts w:ascii="Univers for KPMG Light" w:hAnsi="Univers for KPMG Light" w:cs="Arial"/>
          <w:b/>
          <w:color w:val="000000" w:themeColor="text1"/>
          <w:sz w:val="22"/>
          <w:szCs w:val="22"/>
        </w:rPr>
        <w:t>Albaraka Türk Katılım Bankası Anonim Şirketi Yönetim Kurulu’na</w:t>
      </w:r>
    </w:p>
    <w:p w14:paraId="21051945" w14:textId="77777777" w:rsidR="005B6ABA" w:rsidRPr="009128F0" w:rsidRDefault="005B6ABA" w:rsidP="005B6ABA">
      <w:pPr>
        <w:autoSpaceDE w:val="0"/>
        <w:autoSpaceDN w:val="0"/>
        <w:adjustRightInd w:val="0"/>
        <w:spacing w:before="240" w:after="120"/>
        <w:ind w:left="1638" w:right="6"/>
        <w:jc w:val="both"/>
        <w:rPr>
          <w:rFonts w:ascii="Univers for KPMG Light" w:eastAsia="Calibri" w:hAnsi="Univers for KPMG Light" w:cs="Arial"/>
          <w:b/>
          <w:color w:val="000000" w:themeColor="text1"/>
          <w:sz w:val="22"/>
          <w:szCs w:val="22"/>
        </w:rPr>
      </w:pPr>
      <w:r w:rsidRPr="009128F0">
        <w:rPr>
          <w:rFonts w:ascii="Univers for KPMG Light" w:eastAsia="Calibri" w:hAnsi="Univers for KPMG Light" w:cs="Arial"/>
          <w:b/>
          <w:color w:val="000000" w:themeColor="text1"/>
          <w:sz w:val="22"/>
          <w:szCs w:val="22"/>
        </w:rPr>
        <w:t>Konsolide Finansal Tablolara İlişkin Rapor</w:t>
      </w:r>
    </w:p>
    <w:p w14:paraId="5BA72B3B" w14:textId="77777777" w:rsidR="005B6ABA" w:rsidRPr="009128F0" w:rsidRDefault="005B6ABA" w:rsidP="005B6ABA">
      <w:pPr>
        <w:spacing w:before="240"/>
        <w:ind w:left="1638"/>
        <w:rPr>
          <w:rFonts w:ascii="Univers for KPMG Light" w:hAnsi="Univers for KPMG Light" w:cs="Arial"/>
          <w:i/>
          <w:color w:val="000000" w:themeColor="text1"/>
          <w:sz w:val="22"/>
          <w:szCs w:val="22"/>
        </w:rPr>
      </w:pPr>
      <w:r w:rsidRPr="009128F0">
        <w:rPr>
          <w:rFonts w:ascii="Univers for KPMG Light" w:hAnsi="Univers for KPMG Light" w:cs="Arial"/>
          <w:i/>
          <w:color w:val="000000" w:themeColor="text1"/>
          <w:sz w:val="22"/>
          <w:szCs w:val="22"/>
        </w:rPr>
        <w:t>Giriş</w:t>
      </w:r>
    </w:p>
    <w:p w14:paraId="3732607F" w14:textId="3ACE45B5" w:rsidR="005B6ABA" w:rsidRPr="009128F0" w:rsidRDefault="005B6ABA" w:rsidP="005B6ABA">
      <w:pPr>
        <w:spacing w:before="120"/>
        <w:ind w:left="1638"/>
        <w:jc w:val="both"/>
        <w:rPr>
          <w:rFonts w:ascii="Univers for KPMG Light" w:hAnsi="Univers for KPMG Light" w:cs="Arial"/>
          <w:color w:val="000000" w:themeColor="text1"/>
          <w:sz w:val="22"/>
          <w:szCs w:val="22"/>
        </w:rPr>
      </w:pPr>
      <w:r w:rsidRPr="009128F0">
        <w:rPr>
          <w:rFonts w:ascii="Univers for KPMG Light" w:hAnsi="Univers for KPMG Light" w:cs="Arial"/>
          <w:color w:val="000000" w:themeColor="text1"/>
          <w:sz w:val="22"/>
          <w:szCs w:val="22"/>
        </w:rPr>
        <w:t>Albaraka Türk Katılım Bankası A.Ş.’</w:t>
      </w:r>
      <w:proofErr w:type="spellStart"/>
      <w:r w:rsidRPr="009128F0">
        <w:rPr>
          <w:rFonts w:ascii="Univers for KPMG Light" w:hAnsi="Univers for KPMG Light" w:cs="Arial"/>
          <w:color w:val="000000" w:themeColor="text1"/>
          <w:sz w:val="22"/>
          <w:szCs w:val="22"/>
        </w:rPr>
        <w:t>nin</w:t>
      </w:r>
      <w:proofErr w:type="spellEnd"/>
      <w:r w:rsidRPr="009128F0">
        <w:rPr>
          <w:rFonts w:ascii="Univers for KPMG Light" w:hAnsi="Univers for KPMG Light" w:cs="Arial"/>
          <w:color w:val="000000" w:themeColor="text1"/>
          <w:sz w:val="22"/>
          <w:szCs w:val="22"/>
        </w:rPr>
        <w:t xml:space="preserve"> (“Banka”) ve konsolidasyona tabi ortaklıklarının (hep birlikte “Grup” olarak anılacaktır) </w:t>
      </w:r>
      <w:r>
        <w:rPr>
          <w:rFonts w:ascii="Univers for KPMG Light" w:hAnsi="Univers for KPMG Light" w:cs="Arial"/>
          <w:color w:val="000000" w:themeColor="text1"/>
          <w:sz w:val="22"/>
          <w:szCs w:val="22"/>
        </w:rPr>
        <w:t>31</w:t>
      </w:r>
      <w:r w:rsidRPr="009128F0">
        <w:rPr>
          <w:rFonts w:ascii="Univers for KPMG Light" w:hAnsi="Univers for KPMG Light" w:cs="Arial"/>
          <w:color w:val="000000" w:themeColor="text1"/>
          <w:sz w:val="22"/>
          <w:szCs w:val="22"/>
        </w:rPr>
        <w:t xml:space="preserve"> </w:t>
      </w:r>
      <w:r>
        <w:rPr>
          <w:rFonts w:ascii="Univers for KPMG Light" w:hAnsi="Univers for KPMG Light" w:cs="Arial"/>
          <w:color w:val="000000" w:themeColor="text1"/>
          <w:sz w:val="22"/>
          <w:szCs w:val="22"/>
        </w:rPr>
        <w:t>Mart</w:t>
      </w:r>
      <w:r w:rsidRPr="009128F0">
        <w:rPr>
          <w:rFonts w:ascii="Univers for KPMG Light" w:hAnsi="Univers for KPMG Light" w:cs="Arial"/>
          <w:color w:val="000000" w:themeColor="text1"/>
          <w:sz w:val="22"/>
          <w:szCs w:val="22"/>
        </w:rPr>
        <w:t xml:space="preserve"> </w:t>
      </w:r>
      <w:r>
        <w:rPr>
          <w:rFonts w:ascii="Univers for KPMG Light" w:hAnsi="Univers for KPMG Light" w:cs="Arial"/>
          <w:color w:val="000000" w:themeColor="text1"/>
          <w:sz w:val="22"/>
          <w:szCs w:val="22"/>
        </w:rPr>
        <w:t>2018</w:t>
      </w:r>
      <w:r w:rsidRPr="009128F0">
        <w:rPr>
          <w:rFonts w:ascii="Univers for KPMG Light" w:hAnsi="Univers for KPMG Light" w:cs="Arial"/>
          <w:color w:val="000000" w:themeColor="text1"/>
          <w:sz w:val="22"/>
          <w:szCs w:val="22"/>
        </w:rPr>
        <w:t xml:space="preserve"> tarihli ilişikteki </w:t>
      </w:r>
      <w:proofErr w:type="gramStart"/>
      <w:r w:rsidRPr="009128F0">
        <w:rPr>
          <w:rFonts w:ascii="Univers for KPMG Light" w:hAnsi="Univers for KPMG Light" w:cs="Arial"/>
          <w:color w:val="000000" w:themeColor="text1"/>
          <w:sz w:val="22"/>
          <w:szCs w:val="22"/>
        </w:rPr>
        <w:t>konsolide</w:t>
      </w:r>
      <w:proofErr w:type="gramEnd"/>
      <w:r w:rsidRPr="009128F0">
        <w:rPr>
          <w:rFonts w:ascii="Univers for KPMG Light" w:hAnsi="Univers for KPMG Light" w:cs="Arial"/>
          <w:color w:val="000000" w:themeColor="text1"/>
          <w:sz w:val="22"/>
          <w:szCs w:val="22"/>
        </w:rPr>
        <w:t xml:space="preserve"> bilançosunun ve aynı tarihte sona eren </w:t>
      </w:r>
      <w:r w:rsidR="00D264F5">
        <w:rPr>
          <w:rFonts w:ascii="Univers for KPMG Light" w:hAnsi="Univers for KPMG Light" w:cs="Arial"/>
          <w:color w:val="000000" w:themeColor="text1"/>
          <w:sz w:val="22"/>
          <w:szCs w:val="22"/>
        </w:rPr>
        <w:t>üç</w:t>
      </w:r>
      <w:r w:rsidRPr="009128F0">
        <w:rPr>
          <w:rFonts w:ascii="Univers for KPMG Light" w:hAnsi="Univers for KPMG Light" w:cs="Arial"/>
          <w:color w:val="000000" w:themeColor="text1"/>
          <w:sz w:val="22"/>
          <w:szCs w:val="22"/>
        </w:rPr>
        <w:t xml:space="preserve"> aylık döneme ait konsolide </w:t>
      </w:r>
      <w:r w:rsidR="002155C0">
        <w:rPr>
          <w:rFonts w:ascii="Univers for KPMG Light" w:hAnsi="Univers for KPMG Light" w:cs="Arial"/>
          <w:color w:val="000000" w:themeColor="text1"/>
          <w:sz w:val="22"/>
          <w:szCs w:val="22"/>
        </w:rPr>
        <w:t>kar veya zarar tablosunun</w:t>
      </w:r>
      <w:r w:rsidRPr="009128F0">
        <w:rPr>
          <w:rFonts w:ascii="Univers for KPMG Light" w:hAnsi="Univers for KPMG Light" w:cs="Arial"/>
          <w:color w:val="000000" w:themeColor="text1"/>
          <w:sz w:val="22"/>
          <w:szCs w:val="22"/>
        </w:rPr>
        <w:t xml:space="preserve">, konsolide </w:t>
      </w:r>
      <w:r w:rsidR="007A1628">
        <w:rPr>
          <w:rFonts w:ascii="Univers for KPMG Light" w:hAnsi="Univers for KPMG Light" w:cs="Arial"/>
          <w:color w:val="000000" w:themeColor="text1"/>
          <w:sz w:val="22"/>
          <w:szCs w:val="22"/>
        </w:rPr>
        <w:t>k</w:t>
      </w:r>
      <w:r w:rsidR="007A1628" w:rsidRPr="007A1628">
        <w:rPr>
          <w:rFonts w:ascii="Univers for KPMG Light" w:hAnsi="Univers for KPMG Light" w:cs="Arial"/>
          <w:color w:val="000000" w:themeColor="text1"/>
          <w:sz w:val="22"/>
          <w:szCs w:val="22"/>
        </w:rPr>
        <w:t>ar veya zarar ve diğer kapsamlı gelir tablosunun</w:t>
      </w:r>
      <w:r w:rsidRPr="009128F0">
        <w:rPr>
          <w:rFonts w:ascii="Univers for KPMG Light" w:hAnsi="Univers for KPMG Light" w:cs="Arial"/>
          <w:color w:val="000000" w:themeColor="text1"/>
          <w:sz w:val="22"/>
          <w:szCs w:val="22"/>
        </w:rPr>
        <w:t xml:space="preserve">, konsolide </w:t>
      </w:r>
      <w:proofErr w:type="spellStart"/>
      <w:r w:rsidRPr="009128F0">
        <w:rPr>
          <w:rFonts w:ascii="Univers for KPMG Light" w:hAnsi="Univers for KPMG Light" w:cs="Arial"/>
          <w:color w:val="000000" w:themeColor="text1"/>
          <w:sz w:val="22"/>
          <w:szCs w:val="22"/>
        </w:rPr>
        <w:t>özkaynak</w:t>
      </w:r>
      <w:proofErr w:type="spellEnd"/>
      <w:r w:rsidRPr="009128F0">
        <w:rPr>
          <w:rFonts w:ascii="Univers for KPMG Light" w:hAnsi="Univers for KPMG Light" w:cs="Arial"/>
          <w:color w:val="000000" w:themeColor="text1"/>
          <w:sz w:val="22"/>
          <w:szCs w:val="22"/>
        </w:rPr>
        <w:t xml:space="preserve"> değişim tablosunun ve konsolide nakit akış tablosu ile önemli muhasebe politikalarının özetinin ve diğer açıklayıcı dipnotlarının sınırlı denetimini yürütmüş bulunuyoruz. </w:t>
      </w:r>
      <w:proofErr w:type="gramStart"/>
      <w:r w:rsidRPr="009128F0">
        <w:rPr>
          <w:rFonts w:ascii="Univers for KPMG Light" w:hAnsi="Univers for KPMG Light" w:cs="Arial"/>
          <w:color w:val="000000" w:themeColor="text1"/>
          <w:sz w:val="22"/>
          <w:szCs w:val="22"/>
        </w:rPr>
        <w:t xml:space="preserve">Banka yönetimi, söz konusu ara dönem finansal bilgilerin 1 Kasım 2006 tarihli ve 26333 sayılı Resmi </w:t>
      </w:r>
      <w:proofErr w:type="spellStart"/>
      <w:r w:rsidRPr="009128F0">
        <w:rPr>
          <w:rFonts w:ascii="Univers for KPMG Light" w:hAnsi="Univers for KPMG Light" w:cs="Arial"/>
          <w:color w:val="000000" w:themeColor="text1"/>
          <w:sz w:val="22"/>
          <w:szCs w:val="22"/>
        </w:rPr>
        <w:t>Gazete'de</w:t>
      </w:r>
      <w:proofErr w:type="spellEnd"/>
      <w:r w:rsidRPr="009128F0">
        <w:rPr>
          <w:rFonts w:ascii="Univers for KPMG Light" w:hAnsi="Univers for KPMG Light" w:cs="Arial"/>
          <w:color w:val="000000" w:themeColor="text1"/>
          <w:sz w:val="22"/>
          <w:szCs w:val="22"/>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9128F0">
        <w:rPr>
          <w:rFonts w:ascii="Univers for KPMG Light" w:hAnsi="Univers for KPMG Light" w:cs="Arial"/>
          <w:color w:val="000000" w:themeColor="text1"/>
          <w:sz w:val="22"/>
          <w:szCs w:val="22"/>
        </w:rPr>
        <w:t>Mevzuatı”na</w:t>
      </w:r>
      <w:proofErr w:type="spellEnd"/>
      <w:r w:rsidRPr="009128F0">
        <w:rPr>
          <w:rFonts w:ascii="Univers for KPMG Light" w:hAnsi="Univers for KPMG Light" w:cs="Arial"/>
          <w:color w:val="000000" w:themeColor="text1"/>
          <w:sz w:val="22"/>
          <w:szCs w:val="22"/>
        </w:rPr>
        <w:t xml:space="preserve"> uygun olarak hazırlanmasından ve gerçeğe uygun bir biçimde sunumundan sorumludur. </w:t>
      </w:r>
      <w:proofErr w:type="gramEnd"/>
      <w:r w:rsidRPr="009128F0">
        <w:rPr>
          <w:rFonts w:ascii="Univers for KPMG Light" w:hAnsi="Univers for KPMG Light" w:cs="Arial"/>
          <w:color w:val="000000" w:themeColor="text1"/>
          <w:sz w:val="22"/>
          <w:szCs w:val="22"/>
        </w:rPr>
        <w:t>Sorumluluğumuz, yaptığımız sınırlı denetime dayanarak söz konusu ara dönem finansal bilgilere ilişkin bir sonuç bildirmektir.</w:t>
      </w:r>
    </w:p>
    <w:p w14:paraId="22ACB311" w14:textId="77777777" w:rsidR="005B6ABA" w:rsidRPr="009128F0" w:rsidRDefault="005B6ABA" w:rsidP="005B6ABA">
      <w:pPr>
        <w:spacing w:before="240"/>
        <w:ind w:left="1638"/>
        <w:rPr>
          <w:rFonts w:ascii="Univers for KPMG Light" w:hAnsi="Univers for KPMG Light" w:cs="Arial"/>
          <w:i/>
          <w:color w:val="000000" w:themeColor="text1"/>
          <w:sz w:val="22"/>
          <w:szCs w:val="22"/>
        </w:rPr>
      </w:pPr>
      <w:r w:rsidRPr="009128F0">
        <w:rPr>
          <w:rFonts w:ascii="Univers for KPMG Light" w:hAnsi="Univers for KPMG Light" w:cs="Arial"/>
          <w:i/>
          <w:color w:val="000000" w:themeColor="text1"/>
          <w:sz w:val="22"/>
          <w:szCs w:val="22"/>
        </w:rPr>
        <w:t>Sınırlı Denetimin Kapsamı</w:t>
      </w:r>
    </w:p>
    <w:p w14:paraId="565E5F3A" w14:textId="77777777" w:rsidR="005B6ABA" w:rsidRPr="009128F0" w:rsidRDefault="005B6ABA" w:rsidP="005B6ABA">
      <w:pPr>
        <w:spacing w:before="120"/>
        <w:ind w:left="1638"/>
        <w:jc w:val="both"/>
        <w:rPr>
          <w:rFonts w:ascii="Univers for KPMG Light" w:hAnsi="Univers for KPMG Light" w:cs="Arial"/>
          <w:color w:val="000000" w:themeColor="text1"/>
          <w:sz w:val="22"/>
          <w:szCs w:val="22"/>
        </w:rPr>
      </w:pPr>
      <w:r w:rsidRPr="009128F0">
        <w:rPr>
          <w:rFonts w:ascii="Univers for KPMG Light" w:hAnsi="Univers for KPMG Light" w:cs="Arial"/>
          <w:color w:val="000000" w:themeColor="text1"/>
          <w:sz w:val="22"/>
          <w:szCs w:val="22"/>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9128F0">
        <w:rPr>
          <w:rFonts w:ascii="Univers for KPMG Light" w:hAnsi="Univers for KPMG Light" w:cs="Arial"/>
          <w:color w:val="000000" w:themeColor="text1"/>
          <w:sz w:val="22"/>
          <w:szCs w:val="22"/>
        </w:rPr>
        <w:t>Denetimi’ne</w:t>
      </w:r>
      <w:proofErr w:type="spellEnd"/>
      <w:r w:rsidRPr="009128F0">
        <w:rPr>
          <w:rFonts w:ascii="Univers for KPMG Light" w:hAnsi="Univers for KPMG Light" w:cs="Arial"/>
          <w:color w:val="000000" w:themeColor="text1"/>
          <w:sz w:val="22"/>
          <w:szCs w:val="22"/>
        </w:rPr>
        <w:t xml:space="preserve"> uygun olarak yürütülmüştür. Ara dönem finansal bilgilere ilişkin sınırlı denetim, başta finans ve muhasebe konularından sorumlu kişiler olmak üzere ilgili kişilerin sorgulanması ve analitik </w:t>
      </w:r>
      <w:proofErr w:type="gramStart"/>
      <w:r w:rsidRPr="009128F0">
        <w:rPr>
          <w:rFonts w:ascii="Univers for KPMG Light" w:hAnsi="Univers for KPMG Light" w:cs="Arial"/>
          <w:color w:val="000000" w:themeColor="text1"/>
          <w:sz w:val="22"/>
          <w:szCs w:val="22"/>
        </w:rPr>
        <w:t>prosedürler</w:t>
      </w:r>
      <w:proofErr w:type="gramEnd"/>
      <w:r w:rsidRPr="009128F0">
        <w:rPr>
          <w:rFonts w:ascii="Univers for KPMG Light" w:hAnsi="Univers for KPMG Light" w:cs="Arial"/>
          <w:color w:val="000000" w:themeColor="text1"/>
          <w:sz w:val="22"/>
          <w:szCs w:val="22"/>
        </w:rPr>
        <w:t xml:space="preserve">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7D781BEB" w14:textId="77777777" w:rsidR="005B6ABA" w:rsidRPr="009128F0" w:rsidRDefault="005B6ABA" w:rsidP="005B6ABA">
      <w:pPr>
        <w:pageBreakBefore/>
        <w:spacing w:before="120"/>
        <w:ind w:left="850"/>
        <w:jc w:val="both"/>
        <w:rPr>
          <w:rFonts w:ascii="Univers for KPMG Light" w:hAnsi="Univers for KPMG Light" w:cs="Arial"/>
          <w:i/>
          <w:color w:val="000000" w:themeColor="text1"/>
          <w:sz w:val="22"/>
          <w:szCs w:val="22"/>
        </w:rPr>
      </w:pPr>
      <w:r w:rsidRPr="009128F0">
        <w:rPr>
          <w:rFonts w:ascii="Univers for KPMG Light" w:hAnsi="Univers for KPMG Light" w:cs="Arial"/>
          <w:i/>
          <w:color w:val="000000" w:themeColor="text1"/>
          <w:sz w:val="22"/>
          <w:szCs w:val="22"/>
        </w:rPr>
        <w:lastRenderedPageBreak/>
        <w:t>Sonuç</w:t>
      </w:r>
    </w:p>
    <w:p w14:paraId="03D3FD23" w14:textId="0A7D58C0" w:rsidR="005B6ABA" w:rsidRPr="009128F0" w:rsidRDefault="005B6ABA" w:rsidP="005B6ABA">
      <w:pPr>
        <w:spacing w:before="120"/>
        <w:ind w:left="850"/>
        <w:jc w:val="both"/>
        <w:rPr>
          <w:rFonts w:ascii="Univers for KPMG Light" w:hAnsi="Univers for KPMG Light" w:cs="Arial"/>
          <w:color w:val="000000" w:themeColor="text1"/>
          <w:sz w:val="22"/>
          <w:szCs w:val="22"/>
        </w:rPr>
      </w:pPr>
      <w:r w:rsidRPr="009128F0">
        <w:rPr>
          <w:rFonts w:ascii="Univers for KPMG Light" w:hAnsi="Univers for KPMG Light" w:cs="Arial"/>
          <w:color w:val="000000" w:themeColor="text1"/>
          <w:sz w:val="22"/>
          <w:szCs w:val="22"/>
        </w:rPr>
        <w:t xml:space="preserve">Sınırlı denetimimize göre, ilişikteki ara dönem </w:t>
      </w:r>
      <w:proofErr w:type="gramStart"/>
      <w:r w:rsidRPr="009128F0">
        <w:rPr>
          <w:rFonts w:ascii="Univers for KPMG Light" w:hAnsi="Univers for KPMG Light" w:cs="Arial"/>
          <w:color w:val="000000" w:themeColor="text1"/>
          <w:sz w:val="22"/>
          <w:szCs w:val="22"/>
        </w:rPr>
        <w:t>konsolide</w:t>
      </w:r>
      <w:proofErr w:type="gramEnd"/>
      <w:r w:rsidRPr="009128F0">
        <w:rPr>
          <w:rFonts w:ascii="Univers for KPMG Light" w:hAnsi="Univers for KPMG Light" w:cs="Arial"/>
          <w:color w:val="000000" w:themeColor="text1"/>
          <w:sz w:val="22"/>
          <w:szCs w:val="22"/>
        </w:rPr>
        <w:t xml:space="preserve"> finansal bilgilerin, Albaraka Türk Katılım Bankası A.Ş.’</w:t>
      </w:r>
      <w:proofErr w:type="spellStart"/>
      <w:r w:rsidRPr="009128F0">
        <w:rPr>
          <w:rFonts w:ascii="Univers for KPMG Light" w:hAnsi="Univers for KPMG Light" w:cs="Arial"/>
          <w:color w:val="000000" w:themeColor="text1"/>
          <w:sz w:val="22"/>
          <w:szCs w:val="22"/>
        </w:rPr>
        <w:t>nin</w:t>
      </w:r>
      <w:proofErr w:type="spellEnd"/>
      <w:r w:rsidRPr="009128F0">
        <w:rPr>
          <w:rFonts w:ascii="Univers for KPMG Light" w:hAnsi="Univers for KPMG Light" w:cs="Arial"/>
          <w:color w:val="000000" w:themeColor="text1"/>
          <w:sz w:val="22"/>
          <w:szCs w:val="22"/>
        </w:rPr>
        <w:t xml:space="preserve"> ve konsolidasyona tabi ortaklıklarının </w:t>
      </w:r>
      <w:r>
        <w:rPr>
          <w:rFonts w:ascii="Univers for KPMG Light" w:hAnsi="Univers for KPMG Light" w:cs="Arial"/>
          <w:color w:val="000000" w:themeColor="text1"/>
          <w:sz w:val="22"/>
          <w:szCs w:val="22"/>
        </w:rPr>
        <w:t>31</w:t>
      </w:r>
      <w:r w:rsidRPr="009128F0">
        <w:rPr>
          <w:rFonts w:ascii="Univers for KPMG Light" w:hAnsi="Univers for KPMG Light" w:cs="Arial"/>
          <w:color w:val="000000" w:themeColor="text1"/>
          <w:sz w:val="22"/>
          <w:szCs w:val="22"/>
        </w:rPr>
        <w:t xml:space="preserve"> </w:t>
      </w:r>
      <w:r>
        <w:rPr>
          <w:rFonts w:ascii="Univers for KPMG Light" w:hAnsi="Univers for KPMG Light" w:cs="Arial"/>
          <w:color w:val="000000" w:themeColor="text1"/>
          <w:sz w:val="22"/>
          <w:szCs w:val="22"/>
        </w:rPr>
        <w:t>Mart</w:t>
      </w:r>
      <w:r w:rsidRPr="009128F0">
        <w:rPr>
          <w:rFonts w:ascii="Univers for KPMG Light" w:hAnsi="Univers for KPMG Light" w:cs="Arial"/>
          <w:color w:val="000000" w:themeColor="text1"/>
          <w:sz w:val="22"/>
          <w:szCs w:val="22"/>
        </w:rPr>
        <w:t xml:space="preserve"> </w:t>
      </w:r>
      <w:r>
        <w:rPr>
          <w:rFonts w:ascii="Univers for KPMG Light" w:hAnsi="Univers for KPMG Light" w:cs="Arial"/>
          <w:color w:val="000000" w:themeColor="text1"/>
          <w:sz w:val="22"/>
          <w:szCs w:val="22"/>
        </w:rPr>
        <w:t>2018</w:t>
      </w:r>
      <w:r w:rsidRPr="009128F0">
        <w:rPr>
          <w:rFonts w:ascii="Univers for KPMG Light" w:hAnsi="Univers for KPMG Light" w:cs="Arial"/>
          <w:color w:val="000000" w:themeColor="text1"/>
          <w:sz w:val="22"/>
          <w:szCs w:val="22"/>
        </w:rPr>
        <w:t xml:space="preserve"> tarihi itibarıyla finansal durumunun, finansal performansının ve aynı tarihte sona eren </w:t>
      </w:r>
      <w:r w:rsidR="00993A19">
        <w:rPr>
          <w:rFonts w:ascii="Univers for KPMG Light" w:hAnsi="Univers for KPMG Light" w:cs="Arial"/>
          <w:color w:val="000000" w:themeColor="text1"/>
          <w:sz w:val="22"/>
          <w:szCs w:val="22"/>
        </w:rPr>
        <w:t>üç</w:t>
      </w:r>
      <w:r w:rsidRPr="009128F0">
        <w:rPr>
          <w:rFonts w:ascii="Univers for KPMG Light" w:hAnsi="Univers for KPMG Light" w:cs="Arial"/>
          <w:color w:val="000000" w:themeColor="text1"/>
          <w:sz w:val="22"/>
          <w:szCs w:val="22"/>
        </w:rPr>
        <w:t xml:space="preserve"> aylık döneme ilişkin nakit akışlarının BDDK Muhasebe ve Raporlama </w:t>
      </w:r>
      <w:proofErr w:type="spellStart"/>
      <w:r w:rsidRPr="009128F0">
        <w:rPr>
          <w:rFonts w:ascii="Univers for KPMG Light" w:hAnsi="Univers for KPMG Light" w:cs="Arial"/>
          <w:color w:val="000000" w:themeColor="text1"/>
          <w:sz w:val="22"/>
          <w:szCs w:val="22"/>
        </w:rPr>
        <w:t>Mevzuatı’na</w:t>
      </w:r>
      <w:proofErr w:type="spellEnd"/>
      <w:r w:rsidRPr="009128F0">
        <w:rPr>
          <w:rFonts w:ascii="Univers for KPMG Light" w:hAnsi="Univers for KPMG Light" w:cs="Arial"/>
          <w:color w:val="000000" w:themeColor="text1"/>
          <w:sz w:val="22"/>
          <w:szCs w:val="22"/>
        </w:rPr>
        <w:t xml:space="preserve"> uygun olarak tüm önemli yönleriyle gerçeğe uygun bir biçimde sunulmadığı kanaatine varmamıza sebep olacak herhangi bir husus dikkatimizi çekmemiştir.</w:t>
      </w:r>
    </w:p>
    <w:p w14:paraId="76A2D771" w14:textId="77777777" w:rsidR="005B6ABA" w:rsidRPr="00E22EEC" w:rsidRDefault="005B6ABA" w:rsidP="005B6ABA">
      <w:pPr>
        <w:spacing w:before="240"/>
        <w:ind w:left="850"/>
        <w:jc w:val="both"/>
        <w:rPr>
          <w:rFonts w:ascii="Univers for KPMG Light" w:hAnsi="Univers for KPMG Light" w:cs="Arial"/>
          <w:i/>
          <w:sz w:val="22"/>
          <w:szCs w:val="22"/>
        </w:rPr>
      </w:pPr>
      <w:r w:rsidRPr="00E22EEC">
        <w:rPr>
          <w:rFonts w:ascii="Univers for KPMG Light" w:hAnsi="Univers for KPMG Light" w:cs="Arial"/>
          <w:i/>
          <w:sz w:val="22"/>
          <w:szCs w:val="22"/>
        </w:rPr>
        <w:t>Mevzuattan Kaynaklanan Diğer Yükümlülüklere İlişkin Rapor</w:t>
      </w:r>
    </w:p>
    <w:p w14:paraId="602FFEF0" w14:textId="77777777" w:rsidR="005B6ABA" w:rsidRPr="009128F0" w:rsidRDefault="005B6ABA" w:rsidP="005B6ABA">
      <w:pPr>
        <w:spacing w:before="120"/>
        <w:ind w:left="850"/>
        <w:jc w:val="both"/>
        <w:rPr>
          <w:rFonts w:ascii="Univers for KPMG Light" w:hAnsi="Univers for KPMG Light" w:cs="Arial"/>
          <w:sz w:val="22"/>
          <w:szCs w:val="22"/>
        </w:rPr>
      </w:pPr>
      <w:r w:rsidRPr="009128F0">
        <w:rPr>
          <w:rFonts w:ascii="Univers for KPMG Light" w:hAnsi="Univers for KPMG Light" w:cs="Arial"/>
          <w:sz w:val="22"/>
          <w:szCs w:val="22"/>
        </w:rPr>
        <w:t xml:space="preserve">Sınırlı denetimimiz sonucunda, ilişikte sekizinci bölümde yer verilen ara dönem faaliyet raporunda yer alan finansal bilgilerin sınırlı denetimden geçmiş ara dönem </w:t>
      </w:r>
      <w:proofErr w:type="gramStart"/>
      <w:r w:rsidRPr="009128F0">
        <w:rPr>
          <w:rFonts w:ascii="Univers for KPMG Light" w:hAnsi="Univers for KPMG Light" w:cs="Arial"/>
          <w:sz w:val="22"/>
          <w:szCs w:val="22"/>
        </w:rPr>
        <w:t>konsolide</w:t>
      </w:r>
      <w:proofErr w:type="gramEnd"/>
      <w:r w:rsidRPr="009128F0">
        <w:rPr>
          <w:rFonts w:ascii="Univers for KPMG Light" w:hAnsi="Univers for KPMG Light" w:cs="Arial"/>
          <w:sz w:val="22"/>
          <w:szCs w:val="22"/>
        </w:rPr>
        <w:t xml:space="preserve"> finansal tablolar ve açıklayıcı notlarda verilen bilgiler ile, tüm önemli yönleriyle, tutarlı olmadığına dair herhangi bir hususa rastlanmamıştır.</w:t>
      </w:r>
    </w:p>
    <w:p w14:paraId="2C5424D1" w14:textId="15885DA4" w:rsidR="005B6ABA" w:rsidRPr="009128F0" w:rsidRDefault="005B6ABA" w:rsidP="005B6ABA">
      <w:pPr>
        <w:autoSpaceDE w:val="0"/>
        <w:autoSpaceDN w:val="0"/>
        <w:adjustRightInd w:val="0"/>
        <w:spacing w:before="240"/>
        <w:ind w:left="850"/>
        <w:rPr>
          <w:rFonts w:ascii="Univers for KPMG Light" w:hAnsi="Univers for KPMG Light" w:cs="Arial"/>
          <w:sz w:val="22"/>
          <w:szCs w:val="22"/>
        </w:rPr>
      </w:pPr>
      <w:r>
        <w:rPr>
          <w:rFonts w:ascii="Univers for KPMG Light" w:hAnsi="Univers for KPMG Light" w:cs="Arial"/>
          <w:sz w:val="22"/>
          <w:szCs w:val="22"/>
        </w:rPr>
        <w:t>KPMG</w:t>
      </w:r>
      <w:r w:rsidRPr="009128F0">
        <w:rPr>
          <w:rFonts w:ascii="Univers for KPMG Light" w:hAnsi="Univers for KPMG Light" w:cs="Arial"/>
          <w:sz w:val="22"/>
          <w:szCs w:val="22"/>
        </w:rPr>
        <w:t xml:space="preserve"> Bağımsız Denetim ve Serbest Muhasebeci Mali Müşavirlik Anonim Şirketi</w:t>
      </w:r>
    </w:p>
    <w:p w14:paraId="3315216C" w14:textId="77777777" w:rsidR="005B6ABA" w:rsidRPr="009128F0" w:rsidRDefault="005B6ABA" w:rsidP="005B6ABA">
      <w:pPr>
        <w:kinsoku w:val="0"/>
        <w:overflowPunct w:val="0"/>
        <w:autoSpaceDE w:val="0"/>
        <w:adjustRightInd w:val="0"/>
        <w:ind w:left="850" w:right="-432"/>
        <w:jc w:val="both"/>
        <w:rPr>
          <w:rFonts w:ascii="Univers for KPMG Light" w:hAnsi="Univers for KPMG Light" w:cs="Arial"/>
          <w:sz w:val="22"/>
          <w:szCs w:val="22"/>
        </w:rPr>
      </w:pPr>
      <w:r w:rsidRPr="009128F0">
        <w:rPr>
          <w:rFonts w:ascii="Univers for KPMG Light" w:hAnsi="Univers for KPMG Light" w:cs="Arial"/>
          <w:sz w:val="22"/>
          <w:szCs w:val="22"/>
        </w:rPr>
        <w:t xml:space="preserve">A </w:t>
      </w:r>
      <w:proofErr w:type="spellStart"/>
      <w:r w:rsidRPr="009128F0">
        <w:rPr>
          <w:rFonts w:ascii="Univers for KPMG Light" w:hAnsi="Univers for KPMG Light" w:cs="Arial"/>
          <w:sz w:val="22"/>
          <w:szCs w:val="22"/>
        </w:rPr>
        <w:t>member</w:t>
      </w:r>
      <w:proofErr w:type="spellEnd"/>
      <w:r w:rsidRPr="009128F0">
        <w:rPr>
          <w:rFonts w:ascii="Univers for KPMG Light" w:hAnsi="Univers for KPMG Light" w:cs="Arial"/>
          <w:sz w:val="22"/>
          <w:szCs w:val="22"/>
        </w:rPr>
        <w:t xml:space="preserve"> </w:t>
      </w:r>
      <w:proofErr w:type="spellStart"/>
      <w:r w:rsidRPr="009128F0">
        <w:rPr>
          <w:rFonts w:ascii="Univers for KPMG Light" w:hAnsi="Univers for KPMG Light" w:cs="Arial"/>
          <w:sz w:val="22"/>
          <w:szCs w:val="22"/>
        </w:rPr>
        <w:t>firm</w:t>
      </w:r>
      <w:proofErr w:type="spellEnd"/>
      <w:r w:rsidRPr="009128F0">
        <w:rPr>
          <w:rFonts w:ascii="Univers for KPMG Light" w:hAnsi="Univers for KPMG Light" w:cs="Arial"/>
          <w:sz w:val="22"/>
          <w:szCs w:val="22"/>
        </w:rPr>
        <w:t xml:space="preserve"> of KPMG International </w:t>
      </w:r>
      <w:proofErr w:type="spellStart"/>
      <w:r w:rsidRPr="009128F0">
        <w:rPr>
          <w:rFonts w:ascii="Univers for KPMG Light" w:hAnsi="Univers for KPMG Light" w:cs="Arial"/>
          <w:sz w:val="22"/>
          <w:szCs w:val="22"/>
        </w:rPr>
        <w:t>Cooperative</w:t>
      </w:r>
      <w:proofErr w:type="spellEnd"/>
    </w:p>
    <w:p w14:paraId="4CAFE840" w14:textId="77777777" w:rsidR="005B6ABA" w:rsidRPr="009128F0" w:rsidRDefault="005B6ABA" w:rsidP="005B6ABA">
      <w:pPr>
        <w:ind w:left="850"/>
        <w:jc w:val="both"/>
        <w:rPr>
          <w:rFonts w:ascii="Univers for KPMG Light" w:hAnsi="Univers for KPMG Light" w:cs="Arial"/>
          <w:sz w:val="20"/>
          <w:szCs w:val="20"/>
        </w:rPr>
      </w:pPr>
    </w:p>
    <w:p w14:paraId="136DCC0D" w14:textId="77777777" w:rsidR="005B6ABA" w:rsidRPr="009128F0" w:rsidRDefault="005B6ABA" w:rsidP="005B6ABA">
      <w:pPr>
        <w:ind w:left="850"/>
        <w:jc w:val="both"/>
        <w:rPr>
          <w:rFonts w:ascii="Univers for KPMG Light" w:hAnsi="Univers for KPMG Light" w:cs="Arial"/>
          <w:sz w:val="20"/>
          <w:szCs w:val="20"/>
        </w:rPr>
      </w:pPr>
    </w:p>
    <w:p w14:paraId="7639B84E" w14:textId="77777777" w:rsidR="005B6ABA" w:rsidRPr="009128F0" w:rsidRDefault="005B6ABA" w:rsidP="005B6ABA">
      <w:pPr>
        <w:ind w:left="850"/>
        <w:jc w:val="both"/>
        <w:rPr>
          <w:rFonts w:ascii="Univers for KPMG Light" w:hAnsi="Univers for KPMG Light" w:cs="Arial"/>
          <w:sz w:val="20"/>
          <w:szCs w:val="20"/>
        </w:rPr>
      </w:pPr>
    </w:p>
    <w:p w14:paraId="1F608146" w14:textId="77777777" w:rsidR="005B6ABA" w:rsidRPr="009128F0" w:rsidRDefault="005B6ABA" w:rsidP="005B6ABA">
      <w:pPr>
        <w:ind w:left="850"/>
        <w:jc w:val="both"/>
        <w:rPr>
          <w:rFonts w:ascii="Univers for KPMG Light" w:hAnsi="Univers for KPMG Light" w:cs="Arial"/>
          <w:sz w:val="20"/>
          <w:szCs w:val="20"/>
        </w:rPr>
      </w:pPr>
    </w:p>
    <w:p w14:paraId="544C1480" w14:textId="77777777" w:rsidR="005B6ABA" w:rsidRPr="009128F0" w:rsidRDefault="005B6ABA" w:rsidP="005B6ABA">
      <w:pPr>
        <w:kinsoku w:val="0"/>
        <w:overflowPunct w:val="0"/>
        <w:autoSpaceDE w:val="0"/>
        <w:adjustRightInd w:val="0"/>
        <w:ind w:left="850" w:right="-432"/>
        <w:jc w:val="both"/>
        <w:rPr>
          <w:rFonts w:ascii="Univers for KPMG Light" w:hAnsi="Univers for KPMG Light" w:cs="Arial"/>
          <w:sz w:val="22"/>
          <w:szCs w:val="20"/>
        </w:rPr>
      </w:pPr>
      <w:r w:rsidRPr="009128F0">
        <w:rPr>
          <w:rFonts w:ascii="Univers for KPMG Light" w:hAnsi="Univers for KPMG Light" w:cs="Arial"/>
          <w:sz w:val="22"/>
          <w:szCs w:val="20"/>
        </w:rPr>
        <w:t>Alper Güvenç</w:t>
      </w:r>
    </w:p>
    <w:p w14:paraId="05BB4394" w14:textId="77777777" w:rsidR="005B6ABA" w:rsidRPr="009128F0" w:rsidRDefault="005B6ABA" w:rsidP="005B6ABA">
      <w:pPr>
        <w:kinsoku w:val="0"/>
        <w:overflowPunct w:val="0"/>
        <w:autoSpaceDE w:val="0"/>
        <w:adjustRightInd w:val="0"/>
        <w:ind w:left="850" w:right="-432"/>
        <w:jc w:val="both"/>
        <w:rPr>
          <w:rFonts w:ascii="Univers for KPMG Light" w:hAnsi="Univers for KPMG Light" w:cs="Arial"/>
          <w:i/>
          <w:sz w:val="22"/>
          <w:szCs w:val="20"/>
        </w:rPr>
      </w:pPr>
      <w:r w:rsidRPr="009128F0">
        <w:rPr>
          <w:rFonts w:ascii="Univers for KPMG Light" w:hAnsi="Univers for KPMG Light" w:cs="Arial"/>
          <w:i/>
          <w:sz w:val="22"/>
          <w:szCs w:val="20"/>
        </w:rPr>
        <w:t xml:space="preserve">Sorumlu Denetçi, </w:t>
      </w:r>
      <w:r w:rsidRPr="003621F8">
        <w:rPr>
          <w:rFonts w:ascii="Univers for KPMG Light" w:hAnsi="Univers for KPMG Light" w:cs="Arial"/>
          <w:sz w:val="22"/>
          <w:szCs w:val="20"/>
        </w:rPr>
        <w:t>SMMM</w:t>
      </w:r>
    </w:p>
    <w:p w14:paraId="7C1C2668" w14:textId="77777777" w:rsidR="005B6ABA" w:rsidRPr="009128F0" w:rsidRDefault="005B6ABA" w:rsidP="005B6ABA">
      <w:pPr>
        <w:kinsoku w:val="0"/>
        <w:overflowPunct w:val="0"/>
        <w:autoSpaceDE w:val="0"/>
        <w:adjustRightInd w:val="0"/>
        <w:ind w:left="850" w:right="-432"/>
        <w:jc w:val="both"/>
        <w:rPr>
          <w:rFonts w:ascii="Univers for KPMG Light" w:hAnsi="Univers for KPMG Light" w:cs="Arial"/>
          <w:i/>
          <w:sz w:val="22"/>
          <w:szCs w:val="20"/>
        </w:rPr>
      </w:pPr>
    </w:p>
    <w:p w14:paraId="5EFA52F9" w14:textId="76968AF5" w:rsidR="005B6ABA" w:rsidRPr="009128F0" w:rsidRDefault="00E22EEC" w:rsidP="005B6ABA">
      <w:pPr>
        <w:kinsoku w:val="0"/>
        <w:overflowPunct w:val="0"/>
        <w:autoSpaceDE w:val="0"/>
        <w:adjustRightInd w:val="0"/>
        <w:ind w:left="850" w:right="-432"/>
        <w:jc w:val="both"/>
        <w:rPr>
          <w:rFonts w:ascii="Univers for KPMG Light" w:hAnsi="Univers for KPMG Light" w:cs="Arial"/>
          <w:sz w:val="22"/>
          <w:szCs w:val="20"/>
        </w:rPr>
      </w:pPr>
      <w:r w:rsidRPr="00E22EEC">
        <w:rPr>
          <w:rFonts w:ascii="Univers for KPMG Light" w:hAnsi="Univers for KPMG Light" w:cs="Arial"/>
          <w:sz w:val="22"/>
          <w:szCs w:val="20"/>
        </w:rPr>
        <w:t>21</w:t>
      </w:r>
      <w:r w:rsidR="005B6ABA" w:rsidRPr="00E22EEC">
        <w:rPr>
          <w:rFonts w:ascii="Univers for KPMG Light" w:hAnsi="Univers for KPMG Light" w:cs="Arial"/>
          <w:sz w:val="22"/>
          <w:szCs w:val="20"/>
        </w:rPr>
        <w:t xml:space="preserve"> Mayıs 2018</w:t>
      </w:r>
    </w:p>
    <w:p w14:paraId="6BCC2E57" w14:textId="16FFC967" w:rsidR="004C7919" w:rsidRDefault="005B6ABA" w:rsidP="005B6ABA">
      <w:pPr>
        <w:ind w:left="850" w:right="-130"/>
        <w:rPr>
          <w:rFonts w:ascii="Univers for KPMG Light" w:hAnsi="Univers for KPMG Light" w:cs="Arial"/>
          <w:sz w:val="20"/>
          <w:szCs w:val="20"/>
        </w:rPr>
      </w:pPr>
      <w:r w:rsidRPr="009128F0">
        <w:rPr>
          <w:rFonts w:ascii="Univers for KPMG Light" w:hAnsi="Univers for KPMG Light" w:cs="Arial"/>
          <w:sz w:val="22"/>
          <w:szCs w:val="20"/>
        </w:rPr>
        <w:t>İstanbul, Türkiye</w:t>
      </w:r>
    </w:p>
    <w:p w14:paraId="131AA2F7" w14:textId="77777777" w:rsidR="004C7919" w:rsidRDefault="004C7919" w:rsidP="004C7919">
      <w:pPr>
        <w:ind w:right="-130"/>
        <w:jc w:val="center"/>
        <w:rPr>
          <w:rFonts w:ascii="Univers for KPMG Light" w:hAnsi="Univers for KPMG Light" w:cs="Arial"/>
          <w:sz w:val="20"/>
          <w:szCs w:val="20"/>
        </w:rPr>
      </w:pPr>
    </w:p>
    <w:p w14:paraId="7FEA8BCF" w14:textId="77777777" w:rsidR="004C7919" w:rsidRDefault="004C7919" w:rsidP="004C7919">
      <w:pPr>
        <w:ind w:right="-130"/>
        <w:jc w:val="center"/>
        <w:rPr>
          <w:rFonts w:ascii="Univers for KPMG Light" w:hAnsi="Univers for KPMG Light" w:cs="Arial"/>
          <w:sz w:val="20"/>
          <w:szCs w:val="20"/>
        </w:rPr>
      </w:pPr>
    </w:p>
    <w:p w14:paraId="6402793C" w14:textId="77777777" w:rsidR="004C7919" w:rsidRDefault="004C7919" w:rsidP="004C7919">
      <w:pPr>
        <w:ind w:right="-130"/>
        <w:jc w:val="center"/>
        <w:rPr>
          <w:rFonts w:ascii="Univers for KPMG Light" w:hAnsi="Univers for KPMG Light" w:cs="Arial"/>
          <w:sz w:val="20"/>
          <w:szCs w:val="20"/>
        </w:rPr>
      </w:pPr>
    </w:p>
    <w:p w14:paraId="4DF1E882" w14:textId="77777777" w:rsidR="004C7919" w:rsidRDefault="004C7919" w:rsidP="004C7919">
      <w:pPr>
        <w:ind w:right="-130"/>
        <w:jc w:val="center"/>
        <w:rPr>
          <w:rFonts w:ascii="Univers for KPMG Light" w:hAnsi="Univers for KPMG Light" w:cs="Arial"/>
          <w:sz w:val="20"/>
          <w:szCs w:val="20"/>
        </w:rPr>
      </w:pPr>
    </w:p>
    <w:p w14:paraId="5471AAC7" w14:textId="77777777" w:rsidR="004C7919" w:rsidRDefault="004C7919" w:rsidP="004C7919">
      <w:pPr>
        <w:ind w:right="-130"/>
        <w:jc w:val="center"/>
        <w:rPr>
          <w:rFonts w:ascii="Univers for KPMG Light" w:hAnsi="Univers for KPMG Light" w:cs="Arial"/>
          <w:sz w:val="20"/>
          <w:szCs w:val="20"/>
        </w:rPr>
      </w:pPr>
    </w:p>
    <w:p w14:paraId="27B16F2F" w14:textId="77777777" w:rsidR="004C7919" w:rsidRDefault="004C7919" w:rsidP="004C7919">
      <w:pPr>
        <w:ind w:right="-130"/>
        <w:jc w:val="center"/>
        <w:rPr>
          <w:rFonts w:ascii="Univers for KPMG Light" w:hAnsi="Univers for KPMG Light" w:cs="Arial"/>
          <w:sz w:val="20"/>
          <w:szCs w:val="20"/>
        </w:rPr>
      </w:pPr>
    </w:p>
    <w:p w14:paraId="5D031E36" w14:textId="77777777" w:rsidR="004C7919" w:rsidRDefault="004C7919" w:rsidP="004C7919">
      <w:pPr>
        <w:ind w:right="-130"/>
        <w:jc w:val="center"/>
        <w:rPr>
          <w:rFonts w:ascii="Univers for KPMG Light" w:hAnsi="Univers for KPMG Light" w:cs="Arial"/>
          <w:sz w:val="20"/>
          <w:szCs w:val="20"/>
        </w:rPr>
      </w:pPr>
    </w:p>
    <w:p w14:paraId="5BAAEA09" w14:textId="77777777" w:rsidR="004C7919" w:rsidRDefault="004C7919" w:rsidP="004C7919">
      <w:pPr>
        <w:ind w:right="-130"/>
        <w:jc w:val="center"/>
        <w:rPr>
          <w:rFonts w:ascii="Univers for KPMG Light" w:hAnsi="Univers for KPMG Light" w:cs="Arial"/>
          <w:sz w:val="20"/>
          <w:szCs w:val="20"/>
        </w:rPr>
      </w:pPr>
    </w:p>
    <w:p w14:paraId="46E1551A" w14:textId="77777777" w:rsidR="004C7919" w:rsidRDefault="004C7919" w:rsidP="004C7919">
      <w:pPr>
        <w:ind w:right="-130"/>
        <w:jc w:val="center"/>
        <w:rPr>
          <w:rFonts w:ascii="Univers for KPMG Light" w:hAnsi="Univers for KPMG Light" w:cs="Arial"/>
          <w:sz w:val="20"/>
          <w:szCs w:val="20"/>
        </w:rPr>
      </w:pPr>
    </w:p>
    <w:p w14:paraId="4D8AAD9F" w14:textId="77777777" w:rsidR="004C7919" w:rsidRDefault="004C7919" w:rsidP="004C7919">
      <w:pPr>
        <w:ind w:right="-130"/>
        <w:jc w:val="center"/>
        <w:rPr>
          <w:rFonts w:ascii="Univers for KPMG Light" w:hAnsi="Univers for KPMG Light" w:cs="Arial"/>
          <w:sz w:val="20"/>
          <w:szCs w:val="20"/>
        </w:rPr>
      </w:pPr>
    </w:p>
    <w:p w14:paraId="5C338B2C" w14:textId="77777777" w:rsidR="004C7919" w:rsidRDefault="004C7919" w:rsidP="004C7919">
      <w:pPr>
        <w:ind w:right="-130"/>
        <w:jc w:val="center"/>
        <w:rPr>
          <w:rFonts w:ascii="Univers for KPMG Light" w:hAnsi="Univers for KPMG Light" w:cs="Arial"/>
          <w:sz w:val="20"/>
          <w:szCs w:val="20"/>
        </w:rPr>
      </w:pPr>
    </w:p>
    <w:p w14:paraId="406EEBBB" w14:textId="77777777" w:rsidR="004C7919" w:rsidRDefault="004C7919" w:rsidP="004C7919">
      <w:pPr>
        <w:ind w:right="-130"/>
        <w:jc w:val="center"/>
        <w:rPr>
          <w:rFonts w:ascii="Univers for KPMG Light" w:hAnsi="Univers for KPMG Light" w:cs="Arial"/>
          <w:sz w:val="20"/>
          <w:szCs w:val="20"/>
        </w:rPr>
      </w:pPr>
    </w:p>
    <w:p w14:paraId="7A56291D" w14:textId="77777777" w:rsidR="004C7919" w:rsidRDefault="004C7919" w:rsidP="004C7919">
      <w:pPr>
        <w:ind w:right="-130"/>
        <w:jc w:val="center"/>
        <w:rPr>
          <w:rFonts w:ascii="Univers for KPMG Light" w:hAnsi="Univers for KPMG Light" w:cs="Arial"/>
          <w:sz w:val="20"/>
          <w:szCs w:val="20"/>
        </w:rPr>
      </w:pPr>
    </w:p>
    <w:p w14:paraId="567448FA" w14:textId="77777777" w:rsidR="004C7919" w:rsidRDefault="004C7919" w:rsidP="004C7919">
      <w:pPr>
        <w:ind w:right="-130"/>
        <w:jc w:val="center"/>
        <w:rPr>
          <w:rFonts w:ascii="Univers for KPMG Light" w:hAnsi="Univers for KPMG Light" w:cs="Arial"/>
          <w:sz w:val="20"/>
          <w:szCs w:val="20"/>
        </w:rPr>
      </w:pPr>
    </w:p>
    <w:p w14:paraId="46207A02" w14:textId="77777777" w:rsidR="004C7919" w:rsidRDefault="004C7919" w:rsidP="004C7919">
      <w:pPr>
        <w:ind w:right="-130"/>
        <w:jc w:val="center"/>
        <w:rPr>
          <w:rFonts w:ascii="Univers for KPMG Light" w:hAnsi="Univers for KPMG Light" w:cs="Arial"/>
          <w:sz w:val="20"/>
          <w:szCs w:val="20"/>
        </w:rPr>
      </w:pPr>
    </w:p>
    <w:p w14:paraId="66F57ABD" w14:textId="77777777" w:rsidR="004C7919" w:rsidRDefault="004C7919" w:rsidP="004C7919">
      <w:pPr>
        <w:ind w:right="-130"/>
        <w:jc w:val="center"/>
        <w:rPr>
          <w:rFonts w:ascii="Univers for KPMG Light" w:hAnsi="Univers for KPMG Light" w:cs="Arial"/>
          <w:sz w:val="20"/>
          <w:szCs w:val="20"/>
        </w:rPr>
      </w:pPr>
    </w:p>
    <w:p w14:paraId="72728098" w14:textId="77777777" w:rsidR="004C7919" w:rsidRDefault="004C7919" w:rsidP="004C7919">
      <w:pPr>
        <w:ind w:right="-130"/>
        <w:jc w:val="center"/>
        <w:rPr>
          <w:rFonts w:ascii="Univers for KPMG Light" w:hAnsi="Univers for KPMG Light" w:cs="Arial"/>
          <w:sz w:val="20"/>
          <w:szCs w:val="20"/>
        </w:rPr>
      </w:pPr>
    </w:p>
    <w:p w14:paraId="2DBC428D" w14:textId="77777777" w:rsidR="004C7919" w:rsidRDefault="004C7919" w:rsidP="004C7919">
      <w:pPr>
        <w:ind w:right="-130"/>
        <w:jc w:val="center"/>
        <w:rPr>
          <w:rFonts w:ascii="Univers for KPMG Light" w:hAnsi="Univers for KPMG Light" w:cs="Arial"/>
          <w:sz w:val="20"/>
          <w:szCs w:val="20"/>
        </w:rPr>
      </w:pPr>
    </w:p>
    <w:p w14:paraId="2A51F477" w14:textId="77777777" w:rsidR="004C7919" w:rsidRDefault="004C7919" w:rsidP="004C7919">
      <w:pPr>
        <w:ind w:right="-130"/>
        <w:jc w:val="center"/>
        <w:rPr>
          <w:rFonts w:ascii="Univers for KPMG Light" w:hAnsi="Univers for KPMG Light" w:cs="Arial"/>
          <w:sz w:val="20"/>
          <w:szCs w:val="20"/>
        </w:rPr>
      </w:pPr>
    </w:p>
    <w:p w14:paraId="251C3985" w14:textId="77777777" w:rsidR="004C7919" w:rsidRDefault="004C7919" w:rsidP="004C7919">
      <w:pPr>
        <w:ind w:right="-130"/>
        <w:jc w:val="center"/>
        <w:rPr>
          <w:rFonts w:ascii="Univers for KPMG Light" w:hAnsi="Univers for KPMG Light" w:cs="Arial"/>
          <w:sz w:val="20"/>
          <w:szCs w:val="20"/>
        </w:rPr>
      </w:pPr>
    </w:p>
    <w:p w14:paraId="46D77750" w14:textId="77777777" w:rsidR="004C7919" w:rsidRDefault="004C7919" w:rsidP="004C7919">
      <w:pPr>
        <w:ind w:right="-130"/>
        <w:jc w:val="center"/>
        <w:rPr>
          <w:rFonts w:ascii="Univers for KPMG Light" w:hAnsi="Univers for KPMG Light" w:cs="Arial"/>
          <w:sz w:val="20"/>
          <w:szCs w:val="20"/>
        </w:rPr>
      </w:pPr>
    </w:p>
    <w:p w14:paraId="5309034A" w14:textId="77777777" w:rsidR="004C7919" w:rsidRDefault="004C7919" w:rsidP="004C7919">
      <w:pPr>
        <w:ind w:right="-130"/>
        <w:jc w:val="center"/>
        <w:rPr>
          <w:rFonts w:ascii="Univers for KPMG Light" w:hAnsi="Univers for KPMG Light" w:cs="Arial"/>
          <w:sz w:val="20"/>
          <w:szCs w:val="20"/>
        </w:rPr>
      </w:pPr>
    </w:p>
    <w:p w14:paraId="1BD015D0" w14:textId="77777777" w:rsidR="004C7919" w:rsidRDefault="004C7919" w:rsidP="004C7919">
      <w:pPr>
        <w:ind w:right="-130"/>
        <w:jc w:val="center"/>
        <w:rPr>
          <w:rFonts w:ascii="Univers for KPMG Light" w:hAnsi="Univers for KPMG Light" w:cs="Arial"/>
          <w:sz w:val="20"/>
          <w:szCs w:val="20"/>
        </w:rPr>
      </w:pPr>
    </w:p>
    <w:p w14:paraId="18E17D91" w14:textId="77777777" w:rsidR="004C7919" w:rsidRDefault="004C7919" w:rsidP="004C7919">
      <w:pPr>
        <w:ind w:right="-130"/>
        <w:jc w:val="center"/>
        <w:rPr>
          <w:rFonts w:ascii="Univers for KPMG Light" w:hAnsi="Univers for KPMG Light" w:cs="Arial"/>
          <w:sz w:val="20"/>
          <w:szCs w:val="20"/>
        </w:rPr>
      </w:pPr>
    </w:p>
    <w:p w14:paraId="1D9AF593" w14:textId="77777777" w:rsidR="000D6AEC" w:rsidRDefault="000D6AEC" w:rsidP="004C7919">
      <w:pPr>
        <w:ind w:right="-130"/>
        <w:jc w:val="center"/>
        <w:rPr>
          <w:rFonts w:ascii="Univers for KPMG Light" w:hAnsi="Univers for KPMG Light" w:cs="Arial"/>
          <w:sz w:val="20"/>
          <w:szCs w:val="20"/>
        </w:rPr>
      </w:pPr>
    </w:p>
    <w:p w14:paraId="5CCBD055" w14:textId="77777777" w:rsidR="000D6AEC" w:rsidRDefault="000D6AEC" w:rsidP="004C7919">
      <w:pPr>
        <w:ind w:right="-130"/>
        <w:jc w:val="center"/>
        <w:rPr>
          <w:rFonts w:ascii="Univers for KPMG Light" w:hAnsi="Univers for KPMG Light" w:cs="Arial"/>
          <w:sz w:val="20"/>
          <w:szCs w:val="20"/>
        </w:rPr>
      </w:pPr>
    </w:p>
    <w:p w14:paraId="1204351B" w14:textId="77777777" w:rsidR="000D6AEC" w:rsidRDefault="000D6AEC" w:rsidP="004C7919">
      <w:pPr>
        <w:ind w:right="-130"/>
        <w:jc w:val="center"/>
        <w:rPr>
          <w:rFonts w:ascii="Univers for KPMG Light" w:hAnsi="Univers for KPMG Light" w:cs="Arial"/>
          <w:sz w:val="20"/>
          <w:szCs w:val="20"/>
        </w:rPr>
      </w:pPr>
    </w:p>
    <w:p w14:paraId="467619AF" w14:textId="77777777" w:rsidR="004C7919" w:rsidRDefault="004C7919" w:rsidP="004C7919">
      <w:pPr>
        <w:ind w:right="-130"/>
        <w:jc w:val="center"/>
        <w:rPr>
          <w:rFonts w:ascii="Univers for KPMG Light" w:hAnsi="Univers for KPMG Light" w:cs="Arial"/>
          <w:sz w:val="20"/>
          <w:szCs w:val="20"/>
        </w:rPr>
      </w:pPr>
    </w:p>
    <w:p w14:paraId="3BC4365A" w14:textId="77777777" w:rsidR="004C7919" w:rsidRDefault="004C7919" w:rsidP="004C7919">
      <w:pPr>
        <w:ind w:right="-130"/>
        <w:jc w:val="center"/>
        <w:rPr>
          <w:rFonts w:ascii="Univers for KPMG Light" w:hAnsi="Univers for KPMG Light" w:cs="Arial"/>
          <w:sz w:val="20"/>
          <w:szCs w:val="20"/>
        </w:rPr>
      </w:pPr>
    </w:p>
    <w:p w14:paraId="388C514B" w14:textId="77777777" w:rsidR="004C7919" w:rsidRDefault="004C7919" w:rsidP="004C7919">
      <w:pPr>
        <w:ind w:right="-130"/>
        <w:jc w:val="center"/>
        <w:rPr>
          <w:rFonts w:ascii="Univers for KPMG Light" w:hAnsi="Univers for KPMG Light" w:cs="Arial"/>
          <w:sz w:val="20"/>
          <w:szCs w:val="20"/>
        </w:rPr>
      </w:pPr>
    </w:p>
    <w:p w14:paraId="52C16B4A" w14:textId="77777777" w:rsidR="004C7919" w:rsidRDefault="004C7919" w:rsidP="004C7919">
      <w:pPr>
        <w:ind w:right="-130"/>
        <w:jc w:val="center"/>
        <w:rPr>
          <w:rFonts w:ascii="Univers for KPMG Light" w:hAnsi="Univers for KPMG Light" w:cs="Arial"/>
          <w:sz w:val="20"/>
          <w:szCs w:val="20"/>
        </w:rPr>
      </w:pPr>
    </w:p>
    <w:p w14:paraId="613DD783" w14:textId="278838B6" w:rsidR="008F0446" w:rsidRPr="009128F0" w:rsidRDefault="008F0446" w:rsidP="004C7919">
      <w:pPr>
        <w:ind w:right="-130"/>
        <w:jc w:val="center"/>
        <w:rPr>
          <w:rFonts w:ascii="Arial" w:hAnsi="Arial" w:cs="Arial"/>
          <w:b/>
          <w:sz w:val="20"/>
          <w:szCs w:val="20"/>
        </w:rPr>
      </w:pPr>
      <w:r w:rsidRPr="009128F0">
        <w:rPr>
          <w:rFonts w:ascii="Arial" w:hAnsi="Arial" w:cs="Arial"/>
          <w:b/>
          <w:sz w:val="20"/>
          <w:szCs w:val="20"/>
        </w:rPr>
        <w:t xml:space="preserve">ALBARAKA TÜRK KATILIM BANKASI A.Ş.'NİN </w:t>
      </w:r>
      <w:r w:rsidR="00046464" w:rsidRPr="00046464">
        <w:rPr>
          <w:rFonts w:ascii="Arial" w:hAnsi="Arial" w:cs="Arial"/>
          <w:b/>
          <w:sz w:val="20"/>
          <w:szCs w:val="20"/>
        </w:rPr>
        <w:t xml:space="preserve">31 </w:t>
      </w:r>
      <w:r w:rsidR="005B6ABA">
        <w:rPr>
          <w:rFonts w:ascii="Arial" w:hAnsi="Arial" w:cs="Arial"/>
          <w:b/>
          <w:sz w:val="20"/>
          <w:szCs w:val="20"/>
        </w:rPr>
        <w:t>MART</w:t>
      </w:r>
      <w:r w:rsidR="00046464" w:rsidRPr="00046464">
        <w:rPr>
          <w:rFonts w:ascii="Arial" w:hAnsi="Arial" w:cs="Arial"/>
          <w:b/>
          <w:sz w:val="20"/>
          <w:szCs w:val="20"/>
        </w:rPr>
        <w:t xml:space="preserve"> </w:t>
      </w:r>
      <w:r w:rsidR="005B6ABA">
        <w:rPr>
          <w:rFonts w:ascii="Arial" w:hAnsi="Arial" w:cs="Arial"/>
          <w:b/>
          <w:sz w:val="20"/>
          <w:szCs w:val="20"/>
        </w:rPr>
        <w:t>2018</w:t>
      </w:r>
      <w:r w:rsidRPr="009128F0">
        <w:rPr>
          <w:rFonts w:ascii="Arial" w:hAnsi="Arial" w:cs="Arial"/>
          <w:b/>
          <w:sz w:val="20"/>
          <w:szCs w:val="20"/>
        </w:rPr>
        <w:t xml:space="preserve"> TARİHİ İTİBARIYLA</w:t>
      </w:r>
    </w:p>
    <w:p w14:paraId="1C81B06E" w14:textId="08C4A771" w:rsidR="008F0446" w:rsidRPr="009128F0" w:rsidRDefault="008F0446" w:rsidP="00891C2F">
      <w:pPr>
        <w:ind w:right="-130"/>
        <w:jc w:val="center"/>
        <w:rPr>
          <w:rFonts w:ascii="Arial" w:hAnsi="Arial" w:cs="Arial"/>
          <w:b/>
          <w:color w:val="000000" w:themeColor="text1"/>
          <w:sz w:val="18"/>
          <w:szCs w:val="18"/>
        </w:rPr>
      </w:pPr>
      <w:r w:rsidRPr="009128F0">
        <w:rPr>
          <w:rFonts w:ascii="Arial" w:hAnsi="Arial" w:cs="Arial"/>
          <w:b/>
          <w:sz w:val="20"/>
          <w:szCs w:val="20"/>
        </w:rPr>
        <w:t xml:space="preserve">HAZIRLANAN </w:t>
      </w:r>
      <w:r w:rsidR="005B6ABA">
        <w:rPr>
          <w:rFonts w:ascii="Arial" w:hAnsi="Arial" w:cs="Arial"/>
          <w:b/>
          <w:sz w:val="20"/>
          <w:szCs w:val="20"/>
        </w:rPr>
        <w:t>ÜÇ AYLIK</w:t>
      </w:r>
      <w:r w:rsidRPr="009128F0">
        <w:rPr>
          <w:rFonts w:ascii="Arial" w:hAnsi="Arial" w:cs="Arial"/>
          <w:b/>
          <w:sz w:val="20"/>
          <w:szCs w:val="20"/>
        </w:rPr>
        <w:t xml:space="preserve"> KONSOLİDE FİNANSAL RAPORU</w:t>
      </w:r>
    </w:p>
    <w:p w14:paraId="365A3EC2" w14:textId="77777777" w:rsidR="008F0446" w:rsidRPr="009128F0" w:rsidRDefault="008F0446" w:rsidP="00891C2F">
      <w:pPr>
        <w:ind w:right="-130"/>
        <w:jc w:val="both"/>
        <w:rPr>
          <w:rFonts w:ascii="Arial" w:hAnsi="Arial" w:cs="Arial"/>
          <w:color w:val="000000" w:themeColor="text1"/>
          <w:sz w:val="14"/>
          <w:szCs w:val="14"/>
        </w:rPr>
      </w:pPr>
    </w:p>
    <w:p w14:paraId="3F26674D" w14:textId="77777777" w:rsidR="008F0446" w:rsidRPr="009128F0" w:rsidRDefault="008F0446" w:rsidP="00891C2F">
      <w:pPr>
        <w:pStyle w:val="1tipi"/>
        <w:tabs>
          <w:tab w:val="clear" w:pos="1134"/>
        </w:tabs>
        <w:ind w:left="3540" w:right="-130" w:hanging="3540"/>
        <w:jc w:val="left"/>
        <w:rPr>
          <w:rFonts w:cs="Arial"/>
          <w:snapToGrid/>
          <w:sz w:val="18"/>
          <w:szCs w:val="18"/>
          <w:lang w:eastAsia="en-US"/>
        </w:rPr>
      </w:pPr>
      <w:r w:rsidRPr="009128F0">
        <w:rPr>
          <w:rFonts w:cs="Arial"/>
          <w:snapToGrid/>
          <w:sz w:val="18"/>
          <w:szCs w:val="18"/>
          <w:lang w:eastAsia="en-US"/>
        </w:rPr>
        <w:t xml:space="preserve">Ana Ortaklık Banka’nın Yönetim Merkezinin Adresi </w:t>
      </w:r>
      <w:r w:rsidRPr="009128F0">
        <w:rPr>
          <w:rFonts w:cs="Arial"/>
          <w:snapToGrid/>
          <w:sz w:val="18"/>
          <w:szCs w:val="18"/>
          <w:lang w:eastAsia="en-US"/>
        </w:rPr>
        <w:tab/>
        <w:t xml:space="preserve">        : Saray Mah. Dr. Adnan Büyükdeniz Cad.No:6</w:t>
      </w:r>
    </w:p>
    <w:p w14:paraId="3F55D21C" w14:textId="3D2131E1" w:rsidR="008F0446" w:rsidRPr="009128F0" w:rsidRDefault="008F0446" w:rsidP="00891C2F">
      <w:pPr>
        <w:pStyle w:val="1tipi"/>
        <w:tabs>
          <w:tab w:val="clear" w:pos="1134"/>
        </w:tabs>
        <w:ind w:left="3540" w:right="-130" w:hanging="3540"/>
        <w:jc w:val="left"/>
        <w:rPr>
          <w:rFonts w:cs="Arial"/>
          <w:snapToGrid/>
          <w:sz w:val="18"/>
          <w:szCs w:val="18"/>
          <w:lang w:eastAsia="en-US"/>
        </w:rPr>
      </w:pPr>
      <w:r w:rsidRPr="009128F0">
        <w:rPr>
          <w:rFonts w:cs="Arial"/>
          <w:snapToGrid/>
          <w:sz w:val="18"/>
          <w:szCs w:val="18"/>
          <w:lang w:eastAsia="en-US"/>
        </w:rPr>
        <w:t xml:space="preserve">   </w:t>
      </w:r>
      <w:r w:rsidRPr="009128F0">
        <w:rPr>
          <w:rFonts w:cs="Arial"/>
          <w:snapToGrid/>
          <w:sz w:val="18"/>
          <w:szCs w:val="18"/>
          <w:lang w:eastAsia="en-US"/>
        </w:rPr>
        <w:tab/>
      </w:r>
      <w:r w:rsidRPr="009128F0">
        <w:rPr>
          <w:rFonts w:cs="Arial"/>
          <w:snapToGrid/>
          <w:sz w:val="18"/>
          <w:szCs w:val="18"/>
          <w:lang w:eastAsia="en-US"/>
        </w:rPr>
        <w:tab/>
      </w:r>
      <w:r w:rsidRPr="009128F0">
        <w:rPr>
          <w:rFonts w:cs="Arial"/>
          <w:snapToGrid/>
          <w:sz w:val="18"/>
          <w:szCs w:val="18"/>
          <w:lang w:eastAsia="en-US"/>
        </w:rPr>
        <w:tab/>
        <w:t xml:space="preserve">          34768 Ümraniye / İstanbul                                                                                </w:t>
      </w:r>
    </w:p>
    <w:p w14:paraId="5A6A4D8B" w14:textId="77777777" w:rsidR="008F0446" w:rsidRPr="009128F0" w:rsidRDefault="008F0446" w:rsidP="00891C2F">
      <w:pPr>
        <w:pStyle w:val="1tipi"/>
        <w:tabs>
          <w:tab w:val="clear" w:pos="1134"/>
        </w:tabs>
        <w:ind w:left="3540" w:right="-130" w:hanging="3540"/>
        <w:jc w:val="left"/>
        <w:rPr>
          <w:rFonts w:cs="Arial"/>
          <w:snapToGrid/>
          <w:sz w:val="18"/>
          <w:szCs w:val="18"/>
          <w:lang w:eastAsia="en-US"/>
        </w:rPr>
      </w:pPr>
      <w:r w:rsidRPr="009128F0">
        <w:rPr>
          <w:rFonts w:cs="Arial"/>
          <w:snapToGrid/>
          <w:sz w:val="18"/>
          <w:szCs w:val="18"/>
          <w:lang w:eastAsia="en-US"/>
        </w:rPr>
        <w:t>Ana Ortaklık Banka’nın Telefon ve Faks Numaraları</w:t>
      </w:r>
      <w:r w:rsidRPr="009128F0">
        <w:rPr>
          <w:rFonts w:cs="Arial"/>
          <w:snapToGrid/>
          <w:sz w:val="18"/>
          <w:szCs w:val="18"/>
          <w:lang w:eastAsia="en-US"/>
        </w:rPr>
        <w:tab/>
        <w:t xml:space="preserve">        : 0 216 666 01 01 – 0216 666 16 00</w:t>
      </w:r>
    </w:p>
    <w:p w14:paraId="3B2DB160" w14:textId="77777777" w:rsidR="008F0446" w:rsidRPr="009128F0" w:rsidRDefault="008F0446" w:rsidP="00891C2F">
      <w:pPr>
        <w:pStyle w:val="1tipi"/>
        <w:tabs>
          <w:tab w:val="clear" w:pos="1134"/>
        </w:tabs>
        <w:ind w:left="3540" w:right="-130" w:hanging="3540"/>
        <w:jc w:val="left"/>
        <w:rPr>
          <w:rFonts w:cs="Arial"/>
          <w:snapToGrid/>
          <w:sz w:val="18"/>
          <w:szCs w:val="18"/>
          <w:lang w:eastAsia="en-US"/>
        </w:rPr>
      </w:pPr>
      <w:r w:rsidRPr="009128F0">
        <w:rPr>
          <w:rFonts w:cs="Arial"/>
          <w:snapToGrid/>
          <w:sz w:val="18"/>
          <w:szCs w:val="18"/>
          <w:lang w:eastAsia="en-US"/>
        </w:rPr>
        <w:t>Ana Ortaklık Banka’nın İnternet Sayfası Adresi</w:t>
      </w:r>
      <w:r w:rsidRPr="009128F0">
        <w:rPr>
          <w:rFonts w:cs="Arial"/>
          <w:snapToGrid/>
          <w:sz w:val="18"/>
          <w:szCs w:val="18"/>
          <w:lang w:eastAsia="en-US"/>
        </w:rPr>
        <w:tab/>
        <w:t xml:space="preserve">       </w:t>
      </w:r>
      <w:r w:rsidRPr="009128F0">
        <w:rPr>
          <w:rFonts w:cs="Arial"/>
          <w:snapToGrid/>
          <w:sz w:val="18"/>
          <w:szCs w:val="18"/>
          <w:lang w:eastAsia="en-US"/>
        </w:rPr>
        <w:tab/>
        <w:t xml:space="preserve">        : www.albarakaturk.com.tr</w:t>
      </w:r>
    </w:p>
    <w:p w14:paraId="62FA8E95" w14:textId="77777777" w:rsidR="008F0446" w:rsidRPr="009128F0" w:rsidRDefault="008F0446" w:rsidP="00891C2F">
      <w:pPr>
        <w:pStyle w:val="1tipi"/>
        <w:tabs>
          <w:tab w:val="clear" w:pos="1134"/>
        </w:tabs>
        <w:ind w:left="3540" w:right="-130" w:hanging="3540"/>
        <w:jc w:val="left"/>
        <w:rPr>
          <w:rFonts w:cs="Arial"/>
          <w:snapToGrid/>
          <w:sz w:val="18"/>
          <w:szCs w:val="18"/>
          <w:lang w:eastAsia="en-US"/>
        </w:rPr>
      </w:pPr>
      <w:r w:rsidRPr="009128F0">
        <w:rPr>
          <w:rFonts w:cs="Arial"/>
          <w:snapToGrid/>
          <w:sz w:val="18"/>
          <w:szCs w:val="18"/>
          <w:lang w:eastAsia="en-US"/>
        </w:rPr>
        <w:t>İrtibat için Elektronik Posta Adresi</w:t>
      </w:r>
      <w:r w:rsidRPr="009128F0">
        <w:rPr>
          <w:rFonts w:cs="Arial"/>
          <w:snapToGrid/>
          <w:sz w:val="18"/>
          <w:szCs w:val="18"/>
          <w:lang w:eastAsia="en-US"/>
        </w:rPr>
        <w:tab/>
      </w:r>
      <w:r w:rsidRPr="009128F0">
        <w:rPr>
          <w:rFonts w:cs="Arial"/>
          <w:snapToGrid/>
          <w:sz w:val="18"/>
          <w:szCs w:val="18"/>
          <w:lang w:eastAsia="en-US"/>
        </w:rPr>
        <w:tab/>
      </w:r>
      <w:r w:rsidRPr="009128F0">
        <w:rPr>
          <w:rFonts w:cs="Arial"/>
          <w:snapToGrid/>
          <w:sz w:val="18"/>
          <w:szCs w:val="18"/>
          <w:lang w:eastAsia="en-US"/>
        </w:rPr>
        <w:tab/>
        <w:t xml:space="preserve">        : albarakaturk@albarakaturk.com.tr</w:t>
      </w:r>
    </w:p>
    <w:p w14:paraId="413CDABF" w14:textId="77777777" w:rsidR="008F0446" w:rsidRPr="009128F0" w:rsidRDefault="008F0446" w:rsidP="00891C2F">
      <w:pPr>
        <w:ind w:right="-130"/>
        <w:jc w:val="both"/>
        <w:rPr>
          <w:rFonts w:ascii="Arial" w:hAnsi="Arial" w:cs="Arial"/>
          <w:color w:val="000000" w:themeColor="text1"/>
          <w:sz w:val="17"/>
          <w:szCs w:val="17"/>
        </w:rPr>
      </w:pPr>
    </w:p>
    <w:p w14:paraId="56A0AB73" w14:textId="3790C5A2" w:rsidR="008F0446" w:rsidRPr="009128F0" w:rsidRDefault="008F0446" w:rsidP="00891C2F">
      <w:pPr>
        <w:tabs>
          <w:tab w:val="left" w:pos="6120"/>
        </w:tabs>
        <w:suppressAutoHyphens/>
        <w:ind w:right="-130"/>
        <w:jc w:val="both"/>
        <w:rPr>
          <w:rFonts w:ascii="Arial" w:hAnsi="Arial" w:cs="Arial"/>
          <w:color w:val="000000" w:themeColor="text1"/>
          <w:sz w:val="17"/>
          <w:szCs w:val="17"/>
        </w:rPr>
      </w:pPr>
      <w:r w:rsidRPr="009128F0">
        <w:rPr>
          <w:rFonts w:ascii="Arial" w:hAnsi="Arial" w:cs="Arial"/>
          <w:sz w:val="18"/>
          <w:szCs w:val="18"/>
        </w:rPr>
        <w:t xml:space="preserve">Bankacılık Düzenleme ve Denetleme Kurumu tarafından düzenlenen Bankalarca Kamuya Açıklanacak Finansal Tablolar ile Bunlara İlişkin Açıklama ve Dipnotlar Hakkında Tebliğe </w:t>
      </w:r>
      <w:r w:rsidR="00E22EEC" w:rsidRPr="00A5606A">
        <w:rPr>
          <w:rFonts w:ascii="Arial" w:hAnsi="Arial" w:cs="Arial"/>
          <w:sz w:val="20"/>
          <w:szCs w:val="18"/>
        </w:rPr>
        <w:t>göre hazırlanan üç aylık</w:t>
      </w:r>
      <w:r w:rsidRPr="009128F0">
        <w:rPr>
          <w:rFonts w:ascii="Arial" w:hAnsi="Arial" w:cs="Arial"/>
          <w:sz w:val="18"/>
          <w:szCs w:val="18"/>
        </w:rPr>
        <w:t xml:space="preserve"> </w:t>
      </w:r>
      <w:proofErr w:type="gramStart"/>
      <w:r w:rsidRPr="009128F0">
        <w:rPr>
          <w:rFonts w:ascii="Arial" w:hAnsi="Arial" w:cs="Arial"/>
          <w:sz w:val="18"/>
          <w:szCs w:val="18"/>
        </w:rPr>
        <w:t>konsolide</w:t>
      </w:r>
      <w:proofErr w:type="gramEnd"/>
      <w:r w:rsidRPr="009128F0">
        <w:rPr>
          <w:rFonts w:ascii="Arial" w:hAnsi="Arial" w:cs="Arial"/>
          <w:sz w:val="18"/>
          <w:szCs w:val="18"/>
        </w:rPr>
        <w:t xml:space="preserve"> finansal raporu aşağıda yer alan bölümlerden oluşmaktadır.</w:t>
      </w:r>
    </w:p>
    <w:p w14:paraId="6CDE415A" w14:textId="77777777" w:rsidR="008F0446" w:rsidRPr="009128F0" w:rsidRDefault="008F0446" w:rsidP="00891C2F">
      <w:pPr>
        <w:tabs>
          <w:tab w:val="left" w:pos="6120"/>
        </w:tabs>
        <w:suppressAutoHyphens/>
        <w:ind w:right="-130"/>
        <w:jc w:val="both"/>
        <w:rPr>
          <w:rFonts w:ascii="Arial" w:hAnsi="Arial" w:cs="Arial"/>
          <w:color w:val="000000" w:themeColor="text1"/>
          <w:sz w:val="17"/>
          <w:szCs w:val="17"/>
        </w:rPr>
      </w:pPr>
    </w:p>
    <w:p w14:paraId="257E0D16" w14:textId="77777777" w:rsidR="008F0446" w:rsidRPr="009128F0" w:rsidRDefault="008F0446" w:rsidP="00891C2F">
      <w:pPr>
        <w:numPr>
          <w:ilvl w:val="0"/>
          <w:numId w:val="1"/>
        </w:numPr>
        <w:tabs>
          <w:tab w:val="clear" w:pos="360"/>
          <w:tab w:val="left" w:pos="561"/>
        </w:tabs>
        <w:ind w:left="561" w:right="-130" w:hanging="561"/>
        <w:jc w:val="both"/>
        <w:rPr>
          <w:rFonts w:ascii="Arial" w:hAnsi="Arial" w:cs="Arial"/>
          <w:sz w:val="18"/>
          <w:szCs w:val="18"/>
        </w:rPr>
      </w:pPr>
      <w:r w:rsidRPr="009128F0">
        <w:rPr>
          <w:rFonts w:ascii="Arial" w:hAnsi="Arial" w:cs="Arial"/>
          <w:sz w:val="18"/>
          <w:szCs w:val="18"/>
        </w:rPr>
        <w:t>ANA ORTAKLIK BANKA HAKKINDA GENEL BİLGİLER</w:t>
      </w:r>
    </w:p>
    <w:p w14:paraId="6FC8D457" w14:textId="77777777" w:rsidR="008F0446" w:rsidRPr="009128F0" w:rsidRDefault="008F0446" w:rsidP="00891C2F">
      <w:pPr>
        <w:numPr>
          <w:ilvl w:val="0"/>
          <w:numId w:val="1"/>
        </w:numPr>
        <w:tabs>
          <w:tab w:val="clear" w:pos="360"/>
          <w:tab w:val="left" w:pos="561"/>
        </w:tabs>
        <w:ind w:left="561" w:right="-130" w:hanging="561"/>
        <w:jc w:val="both"/>
        <w:rPr>
          <w:rFonts w:ascii="Arial" w:hAnsi="Arial" w:cs="Arial"/>
          <w:sz w:val="18"/>
          <w:szCs w:val="18"/>
        </w:rPr>
      </w:pPr>
      <w:r w:rsidRPr="009128F0">
        <w:rPr>
          <w:rFonts w:ascii="Arial" w:hAnsi="Arial" w:cs="Arial"/>
          <w:sz w:val="18"/>
          <w:szCs w:val="18"/>
        </w:rPr>
        <w:t>ANA ORTAKLIK BANKA’NIN KONSOLİDE FİNANSAL TABLOLARI</w:t>
      </w:r>
    </w:p>
    <w:p w14:paraId="0686F529" w14:textId="77777777" w:rsidR="008F0446" w:rsidRPr="00BD54A3" w:rsidRDefault="008F0446" w:rsidP="00891C2F">
      <w:pPr>
        <w:numPr>
          <w:ilvl w:val="0"/>
          <w:numId w:val="1"/>
        </w:numPr>
        <w:tabs>
          <w:tab w:val="clear" w:pos="360"/>
          <w:tab w:val="left" w:pos="561"/>
        </w:tabs>
        <w:ind w:left="561" w:right="-130" w:hanging="561"/>
        <w:jc w:val="both"/>
        <w:rPr>
          <w:rFonts w:ascii="Arial" w:hAnsi="Arial" w:cs="Arial"/>
          <w:sz w:val="18"/>
          <w:szCs w:val="18"/>
        </w:rPr>
      </w:pPr>
      <w:r w:rsidRPr="00BD54A3">
        <w:rPr>
          <w:rFonts w:ascii="Arial" w:hAnsi="Arial" w:cs="Arial"/>
          <w:sz w:val="18"/>
          <w:szCs w:val="18"/>
        </w:rPr>
        <w:t>İLGİLİ DÖNEMDE UYGULANAN MUHASEBE POLİTİKALARINA İLİŞKİN AÇIKLAMALAR</w:t>
      </w:r>
    </w:p>
    <w:p w14:paraId="0277DA93" w14:textId="77777777" w:rsidR="008F0446" w:rsidRPr="00BD54A3" w:rsidRDefault="008F0446" w:rsidP="00891C2F">
      <w:pPr>
        <w:numPr>
          <w:ilvl w:val="0"/>
          <w:numId w:val="1"/>
        </w:numPr>
        <w:tabs>
          <w:tab w:val="clear" w:pos="360"/>
          <w:tab w:val="left" w:pos="561"/>
        </w:tabs>
        <w:ind w:left="561" w:right="-130" w:hanging="561"/>
        <w:jc w:val="both"/>
        <w:rPr>
          <w:rFonts w:ascii="Arial" w:hAnsi="Arial" w:cs="Arial"/>
          <w:sz w:val="18"/>
          <w:szCs w:val="18"/>
        </w:rPr>
      </w:pPr>
      <w:r w:rsidRPr="00BD54A3">
        <w:rPr>
          <w:rFonts w:ascii="Arial" w:hAnsi="Arial" w:cs="Arial"/>
          <w:sz w:val="18"/>
          <w:szCs w:val="18"/>
        </w:rPr>
        <w:t>KONSOLİDASYON KAPSAMINDAKİ GRUBUN MALİ BÜNYESİNE VE RİSK YÖNETİMİNE İLİŞKİN BİLGİLER</w:t>
      </w:r>
    </w:p>
    <w:p w14:paraId="4B08E11D" w14:textId="77777777" w:rsidR="008F0446" w:rsidRPr="00BD54A3" w:rsidRDefault="008F0446" w:rsidP="00891C2F">
      <w:pPr>
        <w:numPr>
          <w:ilvl w:val="0"/>
          <w:numId w:val="1"/>
        </w:numPr>
        <w:tabs>
          <w:tab w:val="clear" w:pos="360"/>
          <w:tab w:val="left" w:pos="561"/>
        </w:tabs>
        <w:ind w:left="561" w:right="-130" w:hanging="561"/>
        <w:jc w:val="both"/>
        <w:rPr>
          <w:rFonts w:ascii="Arial" w:hAnsi="Arial" w:cs="Arial"/>
          <w:sz w:val="18"/>
          <w:szCs w:val="18"/>
        </w:rPr>
      </w:pPr>
      <w:r w:rsidRPr="00BD54A3">
        <w:rPr>
          <w:rFonts w:ascii="Arial" w:hAnsi="Arial" w:cs="Arial"/>
          <w:sz w:val="18"/>
          <w:szCs w:val="18"/>
        </w:rPr>
        <w:t>KONSOLİDE FİNANSAL TABLOLARA İLİŞKİN AÇIKLAMA VE DİPNOTLAR</w:t>
      </w:r>
    </w:p>
    <w:p w14:paraId="2EB0F9B8" w14:textId="77777777" w:rsidR="008F0446" w:rsidRPr="00BD54A3" w:rsidRDefault="008F0446" w:rsidP="00891C2F">
      <w:pPr>
        <w:numPr>
          <w:ilvl w:val="0"/>
          <w:numId w:val="1"/>
        </w:numPr>
        <w:tabs>
          <w:tab w:val="clear" w:pos="360"/>
          <w:tab w:val="left" w:pos="561"/>
        </w:tabs>
        <w:ind w:left="561" w:right="-130" w:hanging="561"/>
        <w:jc w:val="both"/>
        <w:rPr>
          <w:rFonts w:ascii="Arial" w:hAnsi="Arial" w:cs="Arial"/>
          <w:sz w:val="18"/>
          <w:szCs w:val="18"/>
        </w:rPr>
      </w:pPr>
      <w:r w:rsidRPr="00BD54A3">
        <w:rPr>
          <w:rFonts w:ascii="Arial" w:hAnsi="Arial" w:cs="Arial"/>
          <w:sz w:val="18"/>
          <w:szCs w:val="18"/>
        </w:rPr>
        <w:t xml:space="preserve">DİĞER AÇIKLAMALAR  </w:t>
      </w:r>
    </w:p>
    <w:p w14:paraId="0785B7ED" w14:textId="6C210266" w:rsidR="005B6ABA" w:rsidRPr="00BD54A3" w:rsidRDefault="005B6ABA" w:rsidP="00A97C53">
      <w:pPr>
        <w:numPr>
          <w:ilvl w:val="0"/>
          <w:numId w:val="1"/>
        </w:numPr>
        <w:tabs>
          <w:tab w:val="clear" w:pos="360"/>
          <w:tab w:val="left" w:pos="561"/>
        </w:tabs>
        <w:ind w:left="561" w:hanging="561"/>
        <w:jc w:val="both"/>
        <w:rPr>
          <w:rFonts w:ascii="Arial" w:hAnsi="Arial" w:cs="Arial"/>
          <w:sz w:val="18"/>
          <w:szCs w:val="18"/>
        </w:rPr>
      </w:pPr>
      <w:r w:rsidRPr="00BD54A3">
        <w:rPr>
          <w:rFonts w:ascii="Arial" w:hAnsi="Arial" w:cs="Arial"/>
          <w:noProof/>
          <w:sz w:val="18"/>
          <w:szCs w:val="18"/>
        </w:rPr>
        <w:t xml:space="preserve">SINIRLI DENETİM RAPORU  </w:t>
      </w:r>
      <w:r w:rsidR="008F0446" w:rsidRPr="00BD54A3">
        <w:rPr>
          <w:rFonts w:ascii="Arial" w:hAnsi="Arial" w:cs="Arial"/>
          <w:sz w:val="18"/>
          <w:szCs w:val="18"/>
        </w:rPr>
        <w:t xml:space="preserve"> </w:t>
      </w:r>
    </w:p>
    <w:p w14:paraId="5668CCB4" w14:textId="64AAF535" w:rsidR="008F0446" w:rsidRPr="00BD54A3" w:rsidRDefault="005B6ABA" w:rsidP="005B6ABA">
      <w:pPr>
        <w:numPr>
          <w:ilvl w:val="0"/>
          <w:numId w:val="1"/>
        </w:numPr>
        <w:tabs>
          <w:tab w:val="clear" w:pos="360"/>
          <w:tab w:val="left" w:pos="561"/>
        </w:tabs>
        <w:ind w:left="561" w:right="-130" w:hanging="561"/>
        <w:jc w:val="both"/>
        <w:rPr>
          <w:rFonts w:ascii="Arial" w:hAnsi="Arial" w:cs="Arial"/>
          <w:sz w:val="18"/>
          <w:szCs w:val="18"/>
        </w:rPr>
      </w:pPr>
      <w:r w:rsidRPr="00BD54A3">
        <w:rPr>
          <w:rFonts w:ascii="Arial" w:hAnsi="Arial" w:cs="Arial"/>
          <w:sz w:val="18"/>
          <w:szCs w:val="18"/>
        </w:rPr>
        <w:t>ARA DÖNEM FAALİYET RAPORU</w:t>
      </w:r>
    </w:p>
    <w:p w14:paraId="0D81EC76" w14:textId="77777777" w:rsidR="008F0446" w:rsidRPr="009128F0" w:rsidRDefault="008F0446" w:rsidP="00891C2F">
      <w:pPr>
        <w:tabs>
          <w:tab w:val="left" w:pos="561"/>
        </w:tabs>
        <w:ind w:right="-130"/>
        <w:jc w:val="both"/>
        <w:rPr>
          <w:rFonts w:ascii="Arial" w:hAnsi="Arial" w:cs="Arial"/>
          <w:color w:val="000000" w:themeColor="text1"/>
          <w:sz w:val="17"/>
          <w:szCs w:val="17"/>
        </w:rPr>
      </w:pPr>
    </w:p>
    <w:p w14:paraId="4C5920E4" w14:textId="77777777" w:rsidR="008F0446" w:rsidRPr="009128F0" w:rsidRDefault="008F0446" w:rsidP="00891C2F">
      <w:pPr>
        <w:tabs>
          <w:tab w:val="left" w:pos="561"/>
        </w:tabs>
        <w:ind w:right="-130"/>
        <w:jc w:val="both"/>
        <w:rPr>
          <w:rFonts w:ascii="Arial" w:hAnsi="Arial" w:cs="Arial"/>
          <w:color w:val="000000" w:themeColor="text1"/>
          <w:sz w:val="18"/>
          <w:szCs w:val="18"/>
        </w:rPr>
      </w:pPr>
      <w:r w:rsidRPr="009128F0">
        <w:rPr>
          <w:rFonts w:ascii="Arial" w:hAnsi="Arial" w:cs="Arial"/>
          <w:color w:val="000000" w:themeColor="text1"/>
          <w:sz w:val="18"/>
          <w:szCs w:val="18"/>
        </w:rPr>
        <w:t xml:space="preserve">Bu finansal rapor çerçevesinde finansal tabloları </w:t>
      </w:r>
      <w:proofErr w:type="gramStart"/>
      <w:r w:rsidRPr="009128F0">
        <w:rPr>
          <w:rFonts w:ascii="Arial" w:hAnsi="Arial" w:cs="Arial"/>
          <w:color w:val="000000" w:themeColor="text1"/>
          <w:sz w:val="18"/>
          <w:szCs w:val="18"/>
        </w:rPr>
        <w:t>konsolide</w:t>
      </w:r>
      <w:proofErr w:type="gramEnd"/>
      <w:r w:rsidRPr="009128F0">
        <w:rPr>
          <w:rFonts w:ascii="Arial" w:hAnsi="Arial" w:cs="Arial"/>
          <w:color w:val="000000" w:themeColor="text1"/>
          <w:sz w:val="18"/>
          <w:szCs w:val="18"/>
        </w:rPr>
        <w:t xml:space="preserve"> edilen bağlı ortaklıklarımız,</w:t>
      </w:r>
      <w:r w:rsidRPr="009128F0">
        <w:rPr>
          <w:sz w:val="18"/>
          <w:szCs w:val="18"/>
        </w:rPr>
        <w:t xml:space="preserve"> </w:t>
      </w:r>
      <w:r w:rsidRPr="009128F0">
        <w:rPr>
          <w:rFonts w:ascii="Arial" w:hAnsi="Arial" w:cs="Arial"/>
          <w:color w:val="000000" w:themeColor="text1"/>
          <w:sz w:val="18"/>
          <w:szCs w:val="18"/>
        </w:rPr>
        <w:t>gayrimenkul yatırım fonlarımız, birlikte kontrol edilen ortaklıklarımız ve iştiraklerimiz aşağıdadır:</w:t>
      </w:r>
    </w:p>
    <w:p w14:paraId="124FA33F" w14:textId="77777777" w:rsidR="008F0446" w:rsidRPr="009128F0" w:rsidRDefault="008F0446" w:rsidP="008F0446">
      <w:pPr>
        <w:tabs>
          <w:tab w:val="left" w:pos="561"/>
        </w:tabs>
        <w:jc w:val="both"/>
        <w:rPr>
          <w:rFonts w:ascii="Arial" w:hAnsi="Arial" w:cs="Arial"/>
          <w:color w:val="000000" w:themeColor="text1"/>
          <w:sz w:val="17"/>
          <w:szCs w:val="17"/>
        </w:rPr>
      </w:pP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
        <w:gridCol w:w="2665"/>
        <w:gridCol w:w="2852"/>
        <w:gridCol w:w="2443"/>
        <w:gridCol w:w="1008"/>
      </w:tblGrid>
      <w:tr w:rsidR="008F0446" w:rsidRPr="009128F0" w14:paraId="59B1CA02" w14:textId="77777777" w:rsidTr="00806875">
        <w:trPr>
          <w:trHeight w:val="180"/>
        </w:trPr>
        <w:tc>
          <w:tcPr>
            <w:tcW w:w="336" w:type="dxa"/>
            <w:shd w:val="clear" w:color="auto" w:fill="auto"/>
            <w:vAlign w:val="center"/>
          </w:tcPr>
          <w:p w14:paraId="14366841" w14:textId="77777777" w:rsidR="008F0446" w:rsidRPr="009128F0" w:rsidRDefault="008F0446" w:rsidP="00EA03C4">
            <w:pPr>
              <w:tabs>
                <w:tab w:val="left" w:pos="561"/>
              </w:tabs>
              <w:jc w:val="center"/>
              <w:rPr>
                <w:rFonts w:ascii="Arial" w:hAnsi="Arial" w:cs="Arial"/>
                <w:color w:val="000000" w:themeColor="text1"/>
                <w:sz w:val="14"/>
                <w:szCs w:val="14"/>
              </w:rPr>
            </w:pPr>
          </w:p>
        </w:tc>
        <w:tc>
          <w:tcPr>
            <w:tcW w:w="2665" w:type="dxa"/>
            <w:shd w:val="clear" w:color="auto" w:fill="auto"/>
            <w:vAlign w:val="center"/>
          </w:tcPr>
          <w:p w14:paraId="064A3A37" w14:textId="77777777" w:rsidR="008F0446" w:rsidRPr="009128F0" w:rsidRDefault="008F0446" w:rsidP="00EA03C4">
            <w:pPr>
              <w:tabs>
                <w:tab w:val="left" w:pos="561"/>
              </w:tabs>
              <w:rPr>
                <w:rFonts w:ascii="Arial" w:hAnsi="Arial" w:cs="Arial"/>
                <w:b/>
                <w:color w:val="000000" w:themeColor="text1"/>
                <w:sz w:val="14"/>
                <w:szCs w:val="14"/>
              </w:rPr>
            </w:pPr>
            <w:r w:rsidRPr="009128F0">
              <w:rPr>
                <w:rFonts w:ascii="Arial" w:hAnsi="Arial" w:cs="Arial"/>
                <w:b/>
                <w:color w:val="000000" w:themeColor="text1"/>
                <w:sz w:val="14"/>
                <w:szCs w:val="14"/>
              </w:rPr>
              <w:t>Bağlı Ortaklıklar</w:t>
            </w:r>
          </w:p>
        </w:tc>
        <w:tc>
          <w:tcPr>
            <w:tcW w:w="2852" w:type="dxa"/>
            <w:vAlign w:val="center"/>
          </w:tcPr>
          <w:p w14:paraId="68A81716" w14:textId="77777777" w:rsidR="008F0446" w:rsidRPr="009128F0" w:rsidRDefault="008F0446" w:rsidP="00EA03C4">
            <w:pPr>
              <w:tabs>
                <w:tab w:val="left" w:pos="561"/>
              </w:tabs>
              <w:rPr>
                <w:rFonts w:ascii="Arial" w:hAnsi="Arial" w:cs="Arial"/>
                <w:b/>
                <w:color w:val="000000" w:themeColor="text1"/>
                <w:sz w:val="14"/>
                <w:szCs w:val="14"/>
              </w:rPr>
            </w:pPr>
            <w:r w:rsidRPr="009128F0">
              <w:rPr>
                <w:rFonts w:ascii="Arial" w:hAnsi="Arial" w:cs="Arial"/>
                <w:b/>
                <w:color w:val="000000" w:themeColor="text1"/>
                <w:sz w:val="14"/>
                <w:szCs w:val="14"/>
              </w:rPr>
              <w:t>Gayrimenkul Yatırım Fonları</w:t>
            </w:r>
          </w:p>
        </w:tc>
        <w:tc>
          <w:tcPr>
            <w:tcW w:w="2443" w:type="dxa"/>
            <w:shd w:val="clear" w:color="auto" w:fill="auto"/>
            <w:vAlign w:val="center"/>
          </w:tcPr>
          <w:p w14:paraId="138A8F4C" w14:textId="77777777" w:rsidR="008F0446" w:rsidRPr="009128F0" w:rsidRDefault="008F0446" w:rsidP="00EA03C4">
            <w:pPr>
              <w:tabs>
                <w:tab w:val="left" w:pos="561"/>
              </w:tabs>
              <w:rPr>
                <w:rFonts w:ascii="Arial" w:hAnsi="Arial" w:cs="Arial"/>
                <w:b/>
                <w:color w:val="000000" w:themeColor="text1"/>
                <w:sz w:val="14"/>
                <w:szCs w:val="14"/>
              </w:rPr>
            </w:pPr>
            <w:r w:rsidRPr="009128F0">
              <w:rPr>
                <w:rFonts w:ascii="Arial" w:hAnsi="Arial" w:cs="Arial"/>
                <w:b/>
                <w:color w:val="000000" w:themeColor="text1"/>
                <w:sz w:val="14"/>
                <w:szCs w:val="14"/>
              </w:rPr>
              <w:t>Birlikte Kontrol Edilen Ortaklıklar</w:t>
            </w:r>
          </w:p>
        </w:tc>
        <w:tc>
          <w:tcPr>
            <w:tcW w:w="1008" w:type="dxa"/>
            <w:shd w:val="clear" w:color="auto" w:fill="auto"/>
            <w:vAlign w:val="center"/>
          </w:tcPr>
          <w:p w14:paraId="45A80417" w14:textId="77777777" w:rsidR="008F0446" w:rsidRPr="009128F0" w:rsidRDefault="008F0446" w:rsidP="00EA03C4">
            <w:pPr>
              <w:tabs>
                <w:tab w:val="left" w:pos="561"/>
              </w:tabs>
              <w:rPr>
                <w:rFonts w:ascii="Arial" w:hAnsi="Arial" w:cs="Arial"/>
                <w:b/>
                <w:color w:val="000000" w:themeColor="text1"/>
                <w:sz w:val="14"/>
                <w:szCs w:val="14"/>
              </w:rPr>
            </w:pPr>
            <w:r w:rsidRPr="009128F0">
              <w:rPr>
                <w:rFonts w:ascii="Arial" w:hAnsi="Arial" w:cs="Arial"/>
                <w:b/>
                <w:color w:val="000000" w:themeColor="text1"/>
                <w:sz w:val="14"/>
                <w:szCs w:val="14"/>
              </w:rPr>
              <w:t>İştirakler</w:t>
            </w:r>
          </w:p>
        </w:tc>
      </w:tr>
      <w:tr w:rsidR="008F0446" w:rsidRPr="009128F0" w14:paraId="07EFC15E" w14:textId="77777777" w:rsidTr="00806875">
        <w:trPr>
          <w:cantSplit/>
        </w:trPr>
        <w:tc>
          <w:tcPr>
            <w:tcW w:w="336" w:type="dxa"/>
            <w:shd w:val="clear" w:color="auto" w:fill="auto"/>
          </w:tcPr>
          <w:p w14:paraId="149F9EE6" w14:textId="77777777" w:rsidR="008F0446" w:rsidRPr="009128F0" w:rsidRDefault="008F0446" w:rsidP="00EA03C4">
            <w:pPr>
              <w:tabs>
                <w:tab w:val="left" w:pos="561"/>
              </w:tabs>
              <w:rPr>
                <w:rFonts w:ascii="Arial" w:hAnsi="Arial" w:cs="Arial"/>
                <w:b/>
                <w:color w:val="000000" w:themeColor="text1"/>
                <w:sz w:val="14"/>
                <w:szCs w:val="14"/>
              </w:rPr>
            </w:pPr>
            <w:r w:rsidRPr="009128F0">
              <w:rPr>
                <w:rFonts w:ascii="Arial" w:hAnsi="Arial" w:cs="Arial"/>
                <w:b/>
                <w:color w:val="000000" w:themeColor="text1"/>
                <w:sz w:val="14"/>
                <w:szCs w:val="14"/>
              </w:rPr>
              <w:t>1.</w:t>
            </w:r>
          </w:p>
        </w:tc>
        <w:tc>
          <w:tcPr>
            <w:tcW w:w="2665" w:type="dxa"/>
            <w:shd w:val="clear" w:color="auto" w:fill="auto"/>
          </w:tcPr>
          <w:p w14:paraId="4A9F8DCF" w14:textId="77777777" w:rsidR="008F0446" w:rsidRPr="009128F0" w:rsidRDefault="008F0446" w:rsidP="00EA03C4">
            <w:pPr>
              <w:tabs>
                <w:tab w:val="left" w:pos="561"/>
              </w:tabs>
              <w:rPr>
                <w:rFonts w:ascii="Arial" w:hAnsi="Arial" w:cs="Arial"/>
                <w:color w:val="000000" w:themeColor="text1"/>
                <w:sz w:val="14"/>
                <w:szCs w:val="14"/>
              </w:rPr>
            </w:pPr>
            <w:r w:rsidRPr="009128F0">
              <w:rPr>
                <w:rFonts w:ascii="Arial" w:hAnsi="Arial" w:cs="Arial"/>
                <w:color w:val="000000" w:themeColor="text1"/>
                <w:sz w:val="14"/>
                <w:szCs w:val="14"/>
              </w:rPr>
              <w:t>Bereket Varlık Kiralama A.Ş.</w:t>
            </w:r>
          </w:p>
        </w:tc>
        <w:tc>
          <w:tcPr>
            <w:tcW w:w="2852" w:type="dxa"/>
          </w:tcPr>
          <w:p w14:paraId="66101723" w14:textId="77777777" w:rsidR="008F0446" w:rsidRPr="009128F0" w:rsidRDefault="008F0446" w:rsidP="00EA03C4">
            <w:pPr>
              <w:tabs>
                <w:tab w:val="left" w:pos="561"/>
              </w:tabs>
              <w:jc w:val="both"/>
              <w:rPr>
                <w:rFonts w:ascii="Arial" w:hAnsi="Arial" w:cs="Arial"/>
                <w:color w:val="000000" w:themeColor="text1"/>
                <w:sz w:val="14"/>
                <w:szCs w:val="14"/>
              </w:rPr>
            </w:pPr>
            <w:r w:rsidRPr="009128F0">
              <w:rPr>
                <w:rFonts w:ascii="Arial" w:hAnsi="Arial" w:cs="Arial"/>
                <w:color w:val="000000" w:themeColor="text1"/>
                <w:sz w:val="14"/>
                <w:szCs w:val="14"/>
              </w:rPr>
              <w:t xml:space="preserve">Albaraka Gayrimenkul Portföy Yönetimi A.Ş. </w:t>
            </w:r>
            <w:proofErr w:type="spellStart"/>
            <w:r w:rsidRPr="009128F0">
              <w:rPr>
                <w:rFonts w:ascii="Arial" w:hAnsi="Arial" w:cs="Arial"/>
                <w:color w:val="000000" w:themeColor="text1"/>
                <w:sz w:val="14"/>
                <w:szCs w:val="14"/>
              </w:rPr>
              <w:t>One</w:t>
            </w:r>
            <w:proofErr w:type="spellEnd"/>
            <w:r w:rsidRPr="009128F0">
              <w:rPr>
                <w:rFonts w:ascii="Arial" w:hAnsi="Arial" w:cs="Arial"/>
                <w:color w:val="000000" w:themeColor="text1"/>
                <w:sz w:val="14"/>
                <w:szCs w:val="14"/>
              </w:rPr>
              <w:t xml:space="preserve"> </w:t>
            </w:r>
            <w:proofErr w:type="spellStart"/>
            <w:r w:rsidRPr="009128F0">
              <w:rPr>
                <w:rFonts w:ascii="Arial" w:hAnsi="Arial" w:cs="Arial"/>
                <w:color w:val="000000" w:themeColor="text1"/>
                <w:sz w:val="14"/>
                <w:szCs w:val="14"/>
              </w:rPr>
              <w:t>Tower</w:t>
            </w:r>
            <w:proofErr w:type="spellEnd"/>
            <w:r w:rsidRPr="009128F0">
              <w:rPr>
                <w:rFonts w:ascii="Arial" w:hAnsi="Arial" w:cs="Arial"/>
                <w:color w:val="000000" w:themeColor="text1"/>
                <w:sz w:val="14"/>
                <w:szCs w:val="14"/>
              </w:rPr>
              <w:t xml:space="preserve"> Gayrimenkul Yatırım Fonu</w:t>
            </w:r>
          </w:p>
        </w:tc>
        <w:tc>
          <w:tcPr>
            <w:tcW w:w="0" w:type="auto"/>
            <w:shd w:val="clear" w:color="auto" w:fill="auto"/>
          </w:tcPr>
          <w:p w14:paraId="12548ADC" w14:textId="77777777" w:rsidR="008F0446" w:rsidRPr="009128F0" w:rsidRDefault="008F0446" w:rsidP="00EA03C4">
            <w:pPr>
              <w:tabs>
                <w:tab w:val="left" w:pos="561"/>
              </w:tabs>
              <w:rPr>
                <w:rFonts w:ascii="Arial" w:hAnsi="Arial" w:cs="Arial"/>
                <w:color w:val="000000" w:themeColor="text1"/>
                <w:sz w:val="14"/>
                <w:szCs w:val="14"/>
              </w:rPr>
            </w:pPr>
            <w:r w:rsidRPr="009128F0">
              <w:rPr>
                <w:rFonts w:ascii="Arial" w:hAnsi="Arial" w:cs="Arial"/>
                <w:color w:val="000000" w:themeColor="text1"/>
                <w:sz w:val="14"/>
                <w:szCs w:val="14"/>
              </w:rPr>
              <w:t>Katılım Emeklilik ve Hayat A.Ş.</w:t>
            </w:r>
          </w:p>
        </w:tc>
        <w:tc>
          <w:tcPr>
            <w:tcW w:w="1008" w:type="dxa"/>
            <w:shd w:val="clear" w:color="auto" w:fill="auto"/>
          </w:tcPr>
          <w:p w14:paraId="505FD809" w14:textId="77777777" w:rsidR="008F0446" w:rsidRPr="009128F0" w:rsidRDefault="008F0446" w:rsidP="00EA03C4">
            <w:pPr>
              <w:tabs>
                <w:tab w:val="left" w:pos="561"/>
              </w:tabs>
              <w:jc w:val="center"/>
              <w:rPr>
                <w:rFonts w:ascii="Arial" w:hAnsi="Arial" w:cs="Arial"/>
                <w:color w:val="000000" w:themeColor="text1"/>
                <w:sz w:val="14"/>
                <w:szCs w:val="14"/>
              </w:rPr>
            </w:pPr>
            <w:r w:rsidRPr="009128F0">
              <w:rPr>
                <w:rFonts w:ascii="Arial" w:hAnsi="Arial" w:cs="Arial"/>
                <w:color w:val="000000" w:themeColor="text1"/>
                <w:sz w:val="14"/>
                <w:szCs w:val="14"/>
              </w:rPr>
              <w:t>-</w:t>
            </w:r>
          </w:p>
        </w:tc>
      </w:tr>
      <w:tr w:rsidR="008F0446" w:rsidRPr="009128F0" w14:paraId="2DE06BDB" w14:textId="77777777" w:rsidTr="00806875">
        <w:trPr>
          <w:trHeight w:val="180"/>
        </w:trPr>
        <w:tc>
          <w:tcPr>
            <w:tcW w:w="336" w:type="dxa"/>
            <w:shd w:val="clear" w:color="auto" w:fill="auto"/>
          </w:tcPr>
          <w:p w14:paraId="13D9DC70" w14:textId="77777777" w:rsidR="008F0446" w:rsidRPr="009128F0" w:rsidRDefault="008F0446" w:rsidP="00EA03C4">
            <w:pPr>
              <w:tabs>
                <w:tab w:val="left" w:pos="561"/>
              </w:tabs>
              <w:rPr>
                <w:rFonts w:ascii="Arial" w:hAnsi="Arial" w:cs="Arial"/>
                <w:b/>
                <w:color w:val="000000" w:themeColor="text1"/>
                <w:sz w:val="14"/>
                <w:szCs w:val="14"/>
              </w:rPr>
            </w:pPr>
            <w:r w:rsidRPr="009128F0">
              <w:rPr>
                <w:rFonts w:ascii="Arial" w:hAnsi="Arial" w:cs="Arial"/>
                <w:b/>
                <w:color w:val="000000" w:themeColor="text1"/>
                <w:sz w:val="14"/>
                <w:szCs w:val="14"/>
              </w:rPr>
              <w:t>2.</w:t>
            </w:r>
          </w:p>
        </w:tc>
        <w:tc>
          <w:tcPr>
            <w:tcW w:w="2665" w:type="dxa"/>
            <w:shd w:val="clear" w:color="auto" w:fill="auto"/>
          </w:tcPr>
          <w:p w14:paraId="27EA6B63" w14:textId="77777777" w:rsidR="008F0446" w:rsidRPr="009128F0" w:rsidRDefault="008F0446" w:rsidP="005354D1">
            <w:pPr>
              <w:autoSpaceDE w:val="0"/>
              <w:autoSpaceDN w:val="0"/>
              <w:adjustRightInd w:val="0"/>
              <w:ind w:right="-1"/>
              <w:rPr>
                <w:rFonts w:ascii="Arial" w:hAnsi="Arial" w:cs="Arial"/>
                <w:color w:val="000000" w:themeColor="text1"/>
                <w:sz w:val="14"/>
                <w:szCs w:val="14"/>
              </w:rPr>
            </w:pPr>
            <w:r w:rsidRPr="009128F0">
              <w:rPr>
                <w:rFonts w:ascii="Arial" w:hAnsi="Arial" w:cs="Arial"/>
                <w:color w:val="000000" w:themeColor="text1"/>
                <w:sz w:val="14"/>
                <w:szCs w:val="14"/>
              </w:rPr>
              <w:t>Albaraka Portföy Yönetimi A.Ş.</w:t>
            </w:r>
          </w:p>
        </w:tc>
        <w:tc>
          <w:tcPr>
            <w:tcW w:w="2852" w:type="dxa"/>
          </w:tcPr>
          <w:p w14:paraId="67267F5E" w14:textId="77777777" w:rsidR="008F0446" w:rsidRPr="009128F0" w:rsidRDefault="005B63D9" w:rsidP="005B63D9">
            <w:pPr>
              <w:rPr>
                <w:rFonts w:ascii="Arial" w:hAnsi="Arial" w:cs="Arial"/>
                <w:color w:val="000000" w:themeColor="text1"/>
                <w:sz w:val="14"/>
                <w:szCs w:val="14"/>
              </w:rPr>
            </w:pPr>
            <w:r w:rsidRPr="009128F0">
              <w:rPr>
                <w:rFonts w:ascii="Arial" w:hAnsi="Arial" w:cs="Arial"/>
                <w:color w:val="000000" w:themeColor="text1"/>
                <w:sz w:val="14"/>
                <w:szCs w:val="14"/>
              </w:rPr>
              <w:t xml:space="preserve">Albaraka Gayrimenkul Portföy Yönetimi A.Ş. </w:t>
            </w:r>
            <w:proofErr w:type="gramStart"/>
            <w:r w:rsidRPr="009128F0">
              <w:rPr>
                <w:rFonts w:ascii="Arial" w:hAnsi="Arial" w:cs="Arial"/>
                <w:color w:val="000000" w:themeColor="text1"/>
                <w:sz w:val="14"/>
                <w:szCs w:val="14"/>
              </w:rPr>
              <w:t>Dükkan</w:t>
            </w:r>
            <w:proofErr w:type="gramEnd"/>
            <w:r w:rsidRPr="009128F0">
              <w:rPr>
                <w:rFonts w:ascii="Arial" w:hAnsi="Arial" w:cs="Arial"/>
                <w:color w:val="000000" w:themeColor="text1"/>
                <w:sz w:val="14"/>
                <w:szCs w:val="14"/>
              </w:rPr>
              <w:t xml:space="preserve"> Gayrimenkul Yatırım Fonu</w:t>
            </w:r>
          </w:p>
        </w:tc>
        <w:tc>
          <w:tcPr>
            <w:tcW w:w="0" w:type="auto"/>
            <w:shd w:val="clear" w:color="auto" w:fill="auto"/>
          </w:tcPr>
          <w:p w14:paraId="4AF12126" w14:textId="77777777" w:rsidR="008F0446" w:rsidRPr="009128F0" w:rsidRDefault="008F0446" w:rsidP="00EA03C4">
            <w:pPr>
              <w:autoSpaceDE w:val="0"/>
              <w:autoSpaceDN w:val="0"/>
              <w:adjustRightInd w:val="0"/>
              <w:ind w:right="-1"/>
              <w:jc w:val="center"/>
              <w:rPr>
                <w:rFonts w:ascii="Arial" w:hAnsi="Arial" w:cs="Arial"/>
                <w:color w:val="000000" w:themeColor="text1"/>
                <w:sz w:val="14"/>
                <w:szCs w:val="14"/>
              </w:rPr>
            </w:pPr>
            <w:r w:rsidRPr="009128F0">
              <w:rPr>
                <w:rFonts w:ascii="Arial" w:hAnsi="Arial" w:cs="Arial"/>
                <w:color w:val="000000" w:themeColor="text1"/>
                <w:sz w:val="14"/>
                <w:szCs w:val="14"/>
              </w:rPr>
              <w:t>-</w:t>
            </w:r>
          </w:p>
        </w:tc>
        <w:tc>
          <w:tcPr>
            <w:tcW w:w="1008" w:type="dxa"/>
            <w:shd w:val="clear" w:color="auto" w:fill="auto"/>
          </w:tcPr>
          <w:p w14:paraId="1F918D24" w14:textId="77777777" w:rsidR="008F0446" w:rsidRPr="009128F0" w:rsidRDefault="008F0446" w:rsidP="00EA03C4">
            <w:pPr>
              <w:autoSpaceDE w:val="0"/>
              <w:autoSpaceDN w:val="0"/>
              <w:adjustRightInd w:val="0"/>
              <w:ind w:right="-1"/>
              <w:jc w:val="center"/>
              <w:rPr>
                <w:rFonts w:ascii="Arial" w:hAnsi="Arial" w:cs="Arial"/>
                <w:color w:val="000000" w:themeColor="text1"/>
                <w:sz w:val="14"/>
                <w:szCs w:val="14"/>
              </w:rPr>
            </w:pPr>
            <w:r w:rsidRPr="009128F0">
              <w:rPr>
                <w:rFonts w:ascii="Arial" w:hAnsi="Arial" w:cs="Arial"/>
                <w:color w:val="000000" w:themeColor="text1"/>
                <w:sz w:val="14"/>
                <w:szCs w:val="14"/>
              </w:rPr>
              <w:t>-</w:t>
            </w:r>
          </w:p>
        </w:tc>
      </w:tr>
      <w:tr w:rsidR="008F0446" w:rsidRPr="009128F0" w14:paraId="3137D554" w14:textId="77777777" w:rsidTr="00806875">
        <w:trPr>
          <w:trHeight w:val="180"/>
        </w:trPr>
        <w:tc>
          <w:tcPr>
            <w:tcW w:w="336" w:type="dxa"/>
            <w:shd w:val="clear" w:color="auto" w:fill="auto"/>
          </w:tcPr>
          <w:p w14:paraId="159678DE" w14:textId="77777777" w:rsidR="008F0446" w:rsidRPr="009128F0" w:rsidRDefault="008F0446" w:rsidP="00EA03C4">
            <w:pPr>
              <w:tabs>
                <w:tab w:val="left" w:pos="561"/>
              </w:tabs>
              <w:rPr>
                <w:rFonts w:ascii="Arial" w:hAnsi="Arial" w:cs="Arial"/>
                <w:b/>
                <w:color w:val="000000" w:themeColor="text1"/>
                <w:sz w:val="14"/>
                <w:szCs w:val="14"/>
              </w:rPr>
            </w:pPr>
            <w:r w:rsidRPr="009128F0">
              <w:rPr>
                <w:rFonts w:ascii="Arial" w:hAnsi="Arial" w:cs="Arial"/>
                <w:b/>
                <w:color w:val="000000" w:themeColor="text1"/>
                <w:sz w:val="14"/>
                <w:szCs w:val="14"/>
              </w:rPr>
              <w:t>3.</w:t>
            </w:r>
          </w:p>
        </w:tc>
        <w:tc>
          <w:tcPr>
            <w:tcW w:w="2665" w:type="dxa"/>
            <w:shd w:val="clear" w:color="auto" w:fill="auto"/>
          </w:tcPr>
          <w:p w14:paraId="48A79AFD" w14:textId="77777777" w:rsidR="008F0446" w:rsidRPr="009128F0" w:rsidRDefault="008F0446" w:rsidP="00EA03C4">
            <w:pPr>
              <w:autoSpaceDE w:val="0"/>
              <w:autoSpaceDN w:val="0"/>
              <w:adjustRightInd w:val="0"/>
              <w:ind w:right="-1"/>
              <w:jc w:val="center"/>
              <w:rPr>
                <w:rFonts w:ascii="Arial" w:hAnsi="Arial" w:cs="Arial"/>
                <w:color w:val="000000" w:themeColor="text1"/>
                <w:sz w:val="14"/>
                <w:szCs w:val="14"/>
              </w:rPr>
            </w:pPr>
            <w:r w:rsidRPr="009128F0">
              <w:rPr>
                <w:rFonts w:ascii="Arial" w:hAnsi="Arial" w:cs="Arial"/>
                <w:color w:val="000000" w:themeColor="text1"/>
                <w:sz w:val="14"/>
                <w:szCs w:val="14"/>
              </w:rPr>
              <w:t>-</w:t>
            </w:r>
          </w:p>
        </w:tc>
        <w:tc>
          <w:tcPr>
            <w:tcW w:w="2852" w:type="dxa"/>
          </w:tcPr>
          <w:p w14:paraId="60F1BA8B" w14:textId="77777777" w:rsidR="008F0446" w:rsidRPr="009128F0" w:rsidRDefault="005B63D9" w:rsidP="005B63D9">
            <w:r w:rsidRPr="009128F0">
              <w:rPr>
                <w:rFonts w:ascii="Arial" w:hAnsi="Arial" w:cs="Arial"/>
                <w:color w:val="000000" w:themeColor="text1"/>
                <w:sz w:val="14"/>
                <w:szCs w:val="14"/>
              </w:rPr>
              <w:t xml:space="preserve">Albaraka Gayrimenkul Portföy Yönetimi A.Ş. </w:t>
            </w:r>
            <w:proofErr w:type="spellStart"/>
            <w:r w:rsidRPr="009128F0">
              <w:rPr>
                <w:rFonts w:ascii="Arial" w:hAnsi="Arial" w:cs="Arial"/>
                <w:color w:val="000000" w:themeColor="text1"/>
                <w:sz w:val="14"/>
                <w:szCs w:val="14"/>
              </w:rPr>
              <w:t>Batışehir</w:t>
            </w:r>
            <w:proofErr w:type="spellEnd"/>
            <w:r w:rsidRPr="009128F0">
              <w:rPr>
                <w:rFonts w:ascii="Arial" w:hAnsi="Arial" w:cs="Arial"/>
                <w:color w:val="000000" w:themeColor="text1"/>
                <w:sz w:val="14"/>
                <w:szCs w:val="14"/>
              </w:rPr>
              <w:t xml:space="preserve"> Gayrimenkul Yatırım Fonu</w:t>
            </w:r>
          </w:p>
        </w:tc>
        <w:tc>
          <w:tcPr>
            <w:tcW w:w="0" w:type="auto"/>
            <w:shd w:val="clear" w:color="auto" w:fill="auto"/>
          </w:tcPr>
          <w:p w14:paraId="348E5025" w14:textId="77777777" w:rsidR="008F0446" w:rsidRPr="009128F0" w:rsidRDefault="008F0446" w:rsidP="00EA03C4">
            <w:pPr>
              <w:autoSpaceDE w:val="0"/>
              <w:autoSpaceDN w:val="0"/>
              <w:adjustRightInd w:val="0"/>
              <w:ind w:right="-1"/>
              <w:jc w:val="center"/>
              <w:rPr>
                <w:rFonts w:ascii="Arial" w:hAnsi="Arial" w:cs="Arial"/>
                <w:color w:val="000000" w:themeColor="text1"/>
                <w:sz w:val="14"/>
                <w:szCs w:val="14"/>
              </w:rPr>
            </w:pPr>
            <w:r w:rsidRPr="009128F0">
              <w:rPr>
                <w:rFonts w:ascii="Arial" w:hAnsi="Arial" w:cs="Arial"/>
                <w:color w:val="000000" w:themeColor="text1"/>
                <w:sz w:val="14"/>
                <w:szCs w:val="14"/>
              </w:rPr>
              <w:t>-</w:t>
            </w:r>
          </w:p>
        </w:tc>
        <w:tc>
          <w:tcPr>
            <w:tcW w:w="1008" w:type="dxa"/>
            <w:shd w:val="clear" w:color="auto" w:fill="auto"/>
          </w:tcPr>
          <w:p w14:paraId="52A579A0" w14:textId="77777777" w:rsidR="008F0446" w:rsidRPr="009128F0" w:rsidRDefault="008F0446" w:rsidP="00EA03C4">
            <w:pPr>
              <w:autoSpaceDE w:val="0"/>
              <w:autoSpaceDN w:val="0"/>
              <w:adjustRightInd w:val="0"/>
              <w:ind w:right="-1"/>
              <w:jc w:val="center"/>
              <w:rPr>
                <w:rFonts w:ascii="Arial" w:hAnsi="Arial" w:cs="Arial"/>
                <w:color w:val="000000" w:themeColor="text1"/>
                <w:sz w:val="14"/>
                <w:szCs w:val="14"/>
              </w:rPr>
            </w:pPr>
            <w:r w:rsidRPr="009128F0">
              <w:rPr>
                <w:rFonts w:ascii="Arial" w:hAnsi="Arial" w:cs="Arial"/>
                <w:color w:val="000000" w:themeColor="text1"/>
                <w:sz w:val="14"/>
                <w:szCs w:val="14"/>
              </w:rPr>
              <w:t>-</w:t>
            </w:r>
          </w:p>
        </w:tc>
      </w:tr>
    </w:tbl>
    <w:p w14:paraId="45FFC810" w14:textId="77777777" w:rsidR="008F0446" w:rsidRPr="009128F0" w:rsidRDefault="008F0446" w:rsidP="008F0446">
      <w:pPr>
        <w:tabs>
          <w:tab w:val="left" w:pos="561"/>
        </w:tabs>
        <w:jc w:val="both"/>
        <w:rPr>
          <w:rFonts w:ascii="Arial" w:hAnsi="Arial" w:cs="Arial"/>
          <w:color w:val="000000" w:themeColor="text1"/>
          <w:sz w:val="17"/>
          <w:szCs w:val="17"/>
        </w:rPr>
      </w:pPr>
    </w:p>
    <w:p w14:paraId="00AAF1C5" w14:textId="511ED356" w:rsidR="008F0446" w:rsidRPr="009128F0" w:rsidRDefault="008F0446" w:rsidP="00891C2F">
      <w:pPr>
        <w:tabs>
          <w:tab w:val="left" w:pos="6120"/>
        </w:tabs>
        <w:suppressAutoHyphens/>
        <w:ind w:right="-158"/>
        <w:jc w:val="both"/>
        <w:rPr>
          <w:rFonts w:ascii="Arial" w:hAnsi="Arial" w:cs="Arial"/>
          <w:sz w:val="18"/>
          <w:szCs w:val="18"/>
        </w:rPr>
      </w:pPr>
      <w:r w:rsidRPr="009128F0">
        <w:rPr>
          <w:rFonts w:ascii="Arial" w:hAnsi="Arial" w:cs="Arial"/>
          <w:sz w:val="18"/>
          <w:szCs w:val="18"/>
        </w:rPr>
        <w:t>Ayrıca Bankamızın bağlı ortaklığı olmamakla birlikte %100 kontrol gücüne sahip olduğu “Yapılandırılmış İşletme (</w:t>
      </w:r>
      <w:proofErr w:type="spellStart"/>
      <w:r w:rsidRPr="009128F0">
        <w:rPr>
          <w:rFonts w:ascii="Arial" w:hAnsi="Arial" w:cs="Arial"/>
          <w:sz w:val="18"/>
          <w:szCs w:val="18"/>
        </w:rPr>
        <w:t>Structured</w:t>
      </w:r>
      <w:proofErr w:type="spellEnd"/>
      <w:r w:rsidRPr="009128F0">
        <w:rPr>
          <w:rFonts w:ascii="Arial" w:hAnsi="Arial" w:cs="Arial"/>
          <w:sz w:val="18"/>
          <w:szCs w:val="18"/>
        </w:rPr>
        <w:t xml:space="preserve"> </w:t>
      </w:r>
      <w:proofErr w:type="spellStart"/>
      <w:r w:rsidRPr="009128F0">
        <w:rPr>
          <w:rFonts w:ascii="Arial" w:hAnsi="Arial" w:cs="Arial"/>
          <w:sz w:val="18"/>
          <w:szCs w:val="18"/>
        </w:rPr>
        <w:t>Entity</w:t>
      </w:r>
      <w:proofErr w:type="spellEnd"/>
      <w:r w:rsidRPr="009128F0">
        <w:rPr>
          <w:rFonts w:ascii="Arial" w:hAnsi="Arial" w:cs="Arial"/>
          <w:sz w:val="18"/>
          <w:szCs w:val="18"/>
        </w:rPr>
        <w:t xml:space="preserve">)” olan </w:t>
      </w:r>
      <w:r w:rsidR="00513D97">
        <w:rPr>
          <w:rFonts w:ascii="Arial" w:hAnsi="Arial" w:cs="Arial"/>
          <w:sz w:val="18"/>
          <w:szCs w:val="18"/>
        </w:rPr>
        <w:t xml:space="preserve">Bereket </w:t>
      </w:r>
      <w:proofErr w:type="spellStart"/>
      <w:r w:rsidR="00513D97">
        <w:rPr>
          <w:rFonts w:ascii="Arial" w:hAnsi="Arial" w:cs="Arial"/>
          <w:sz w:val="18"/>
          <w:szCs w:val="18"/>
        </w:rPr>
        <w:t>One</w:t>
      </w:r>
      <w:proofErr w:type="spellEnd"/>
      <w:r w:rsidR="00513D97">
        <w:rPr>
          <w:rFonts w:ascii="Arial" w:hAnsi="Arial" w:cs="Arial"/>
          <w:sz w:val="18"/>
          <w:szCs w:val="18"/>
        </w:rPr>
        <w:t xml:space="preserve"> </w:t>
      </w:r>
      <w:r w:rsidR="00513D97" w:rsidRPr="009128F0">
        <w:rPr>
          <w:rFonts w:ascii="Arial" w:hAnsi="Arial" w:cs="Arial"/>
          <w:sz w:val="18"/>
          <w:szCs w:val="18"/>
        </w:rPr>
        <w:t>Limited</w:t>
      </w:r>
      <w:r w:rsidR="00513D97">
        <w:rPr>
          <w:rFonts w:ascii="Arial" w:hAnsi="Arial" w:cs="Arial"/>
          <w:sz w:val="18"/>
          <w:szCs w:val="18"/>
        </w:rPr>
        <w:t xml:space="preserve">, </w:t>
      </w:r>
      <w:r w:rsidRPr="009128F0">
        <w:rPr>
          <w:rFonts w:ascii="Arial" w:hAnsi="Arial" w:cs="Arial"/>
          <w:sz w:val="18"/>
          <w:szCs w:val="18"/>
        </w:rPr>
        <w:t xml:space="preserve">ABT </w:t>
      </w:r>
      <w:proofErr w:type="spellStart"/>
      <w:r w:rsidRPr="009128F0">
        <w:rPr>
          <w:rFonts w:ascii="Arial" w:hAnsi="Arial" w:cs="Arial"/>
          <w:sz w:val="18"/>
          <w:szCs w:val="18"/>
        </w:rPr>
        <w:t>Sukuk</w:t>
      </w:r>
      <w:proofErr w:type="spellEnd"/>
      <w:r w:rsidRPr="009128F0">
        <w:rPr>
          <w:rFonts w:ascii="Arial" w:hAnsi="Arial" w:cs="Arial"/>
          <w:sz w:val="18"/>
          <w:szCs w:val="18"/>
        </w:rPr>
        <w:t xml:space="preserve"> Limited ve Albaraka </w:t>
      </w:r>
      <w:proofErr w:type="spellStart"/>
      <w:r w:rsidRPr="009128F0">
        <w:rPr>
          <w:rFonts w:ascii="Arial" w:hAnsi="Arial" w:cs="Arial"/>
          <w:sz w:val="18"/>
          <w:szCs w:val="18"/>
        </w:rPr>
        <w:t>Sukuk</w:t>
      </w:r>
      <w:proofErr w:type="spellEnd"/>
      <w:r w:rsidRPr="009128F0">
        <w:rPr>
          <w:rFonts w:ascii="Arial" w:hAnsi="Arial" w:cs="Arial"/>
          <w:sz w:val="18"/>
          <w:szCs w:val="18"/>
        </w:rPr>
        <w:t xml:space="preserve"> Limited de konsolidasyona </w:t>
      </w:r>
      <w:proofErr w:type="gramStart"/>
      <w:r w:rsidRPr="009128F0">
        <w:rPr>
          <w:rFonts w:ascii="Arial" w:hAnsi="Arial" w:cs="Arial"/>
          <w:sz w:val="18"/>
          <w:szCs w:val="18"/>
        </w:rPr>
        <w:t>dahil</w:t>
      </w:r>
      <w:proofErr w:type="gramEnd"/>
      <w:r w:rsidRPr="009128F0">
        <w:rPr>
          <w:rFonts w:ascii="Arial" w:hAnsi="Arial" w:cs="Arial"/>
          <w:sz w:val="18"/>
          <w:szCs w:val="18"/>
        </w:rPr>
        <w:t xml:space="preserve"> edilmiştir.</w:t>
      </w:r>
    </w:p>
    <w:p w14:paraId="3909D1E2" w14:textId="77777777" w:rsidR="008F0446" w:rsidRPr="009128F0" w:rsidRDefault="008F0446" w:rsidP="00891C2F">
      <w:pPr>
        <w:tabs>
          <w:tab w:val="left" w:pos="6120"/>
        </w:tabs>
        <w:suppressAutoHyphens/>
        <w:ind w:right="-158"/>
        <w:jc w:val="both"/>
        <w:rPr>
          <w:rFonts w:ascii="Arial" w:hAnsi="Arial" w:cs="Arial"/>
          <w:sz w:val="18"/>
          <w:szCs w:val="18"/>
        </w:rPr>
      </w:pPr>
    </w:p>
    <w:p w14:paraId="48C5913C" w14:textId="1BA5EA82" w:rsidR="008F0446" w:rsidRPr="009128F0" w:rsidRDefault="008F0446" w:rsidP="00891C2F">
      <w:pPr>
        <w:tabs>
          <w:tab w:val="left" w:pos="6120"/>
        </w:tabs>
        <w:suppressAutoHyphens/>
        <w:ind w:right="-158"/>
        <w:jc w:val="both"/>
        <w:rPr>
          <w:rFonts w:ascii="Arial" w:hAnsi="Arial" w:cs="Arial"/>
          <w:color w:val="000000" w:themeColor="text1"/>
          <w:sz w:val="16"/>
          <w:szCs w:val="16"/>
        </w:rPr>
      </w:pPr>
      <w:r w:rsidRPr="009128F0">
        <w:rPr>
          <w:rFonts w:ascii="Arial" w:hAnsi="Arial" w:cs="Arial"/>
          <w:sz w:val="18"/>
          <w:szCs w:val="18"/>
        </w:rPr>
        <w:t xml:space="preserve">Bu raporda yer alan </w:t>
      </w:r>
      <w:proofErr w:type="gramStart"/>
      <w:r w:rsidRPr="009128F0">
        <w:rPr>
          <w:rFonts w:ascii="Arial" w:hAnsi="Arial" w:cs="Arial"/>
          <w:sz w:val="18"/>
          <w:szCs w:val="18"/>
        </w:rPr>
        <w:t>konsolide</w:t>
      </w:r>
      <w:proofErr w:type="gramEnd"/>
      <w:r w:rsidRPr="009128F0">
        <w:rPr>
          <w:rFonts w:ascii="Arial" w:hAnsi="Arial" w:cs="Arial"/>
          <w:sz w:val="18"/>
          <w:szCs w:val="18"/>
        </w:rPr>
        <w:t xml:space="preserve"> finansal tablolar ile bunlara ilişkin açıklama ve dipnotlar Bankaların Muhasebe Uygulamalarına ve Belgelerin Saklanmasına İlişkin Usul ve Esaslar Hakkında Yönetmelik, Bankacılık Düzenleme ve Denetleme Kurumu Mevzuatı, Türkiye Muhasebe Standartları, Türkiye Finansal Raporlama Standartları, bunlara ilişkin ek ve yorumlar ile Bankamız kayıtlarına uygun olarak, aksi belirtilmediği müddetçe </w:t>
      </w:r>
      <w:r w:rsidRPr="009128F0">
        <w:rPr>
          <w:rFonts w:ascii="Arial" w:hAnsi="Arial" w:cs="Arial"/>
          <w:b/>
          <w:sz w:val="18"/>
          <w:szCs w:val="18"/>
        </w:rPr>
        <w:t>bin Türk Lirası</w:t>
      </w:r>
      <w:r w:rsidRPr="009128F0">
        <w:rPr>
          <w:rFonts w:ascii="Arial" w:hAnsi="Arial" w:cs="Arial"/>
          <w:sz w:val="18"/>
          <w:szCs w:val="18"/>
        </w:rPr>
        <w:t xml:space="preserve"> cinsinden hazırlanmış olup, </w:t>
      </w:r>
      <w:r w:rsidR="005B6ABA" w:rsidRPr="005B6ABA">
        <w:rPr>
          <w:rFonts w:ascii="Arial" w:hAnsi="Arial" w:cs="Arial"/>
          <w:sz w:val="18"/>
          <w:szCs w:val="18"/>
        </w:rPr>
        <w:t>sınırlı denetime tabi tutulmuş ve ilişikte sunulmuştur</w:t>
      </w:r>
      <w:r w:rsidRPr="009128F0">
        <w:rPr>
          <w:rFonts w:ascii="Arial" w:hAnsi="Arial" w:cs="Arial"/>
          <w:color w:val="000000" w:themeColor="text1"/>
          <w:sz w:val="17"/>
          <w:szCs w:val="17"/>
        </w:rPr>
        <w:t>.</w:t>
      </w:r>
    </w:p>
    <w:p w14:paraId="5E6190B3" w14:textId="77777777" w:rsidR="008F0446" w:rsidRPr="009128F0" w:rsidRDefault="008F0446" w:rsidP="00891C2F">
      <w:pPr>
        <w:ind w:right="-158"/>
        <w:rPr>
          <w:rFonts w:ascii="Arial" w:hAnsi="Arial" w:cs="Arial"/>
          <w:color w:val="000000" w:themeColor="text1"/>
          <w:sz w:val="16"/>
          <w:szCs w:val="18"/>
        </w:rPr>
      </w:pPr>
    </w:p>
    <w:p w14:paraId="670B9B6D" w14:textId="2D0FF56E" w:rsidR="008F0446" w:rsidRPr="009128F0" w:rsidRDefault="008F0446" w:rsidP="00BD54A3">
      <w:pPr>
        <w:ind w:right="249"/>
        <w:rPr>
          <w:rFonts w:ascii="Arial" w:hAnsi="Arial" w:cs="Arial"/>
          <w:sz w:val="18"/>
          <w:szCs w:val="18"/>
          <w:lang w:eastAsia="en-US"/>
        </w:rPr>
      </w:pPr>
    </w:p>
    <w:p w14:paraId="43569F41" w14:textId="77777777" w:rsidR="008F0446" w:rsidRPr="009128F0" w:rsidRDefault="008F0446" w:rsidP="008F0446">
      <w:pPr>
        <w:ind w:right="249"/>
        <w:jc w:val="center"/>
        <w:rPr>
          <w:rFonts w:ascii="Arial" w:hAnsi="Arial" w:cs="Arial"/>
          <w:sz w:val="18"/>
          <w:szCs w:val="18"/>
          <w:lang w:eastAsia="en-US"/>
        </w:rPr>
      </w:pPr>
    </w:p>
    <w:p w14:paraId="6D2867B6" w14:textId="77777777" w:rsidR="008F0446" w:rsidRPr="009128F0" w:rsidRDefault="008F0446" w:rsidP="008F0446">
      <w:pPr>
        <w:ind w:right="249"/>
        <w:jc w:val="center"/>
        <w:rPr>
          <w:rFonts w:ascii="Arial" w:hAnsi="Arial" w:cs="Arial"/>
          <w:sz w:val="18"/>
          <w:szCs w:val="18"/>
          <w:lang w:eastAsia="en-US"/>
        </w:rPr>
      </w:pPr>
    </w:p>
    <w:p w14:paraId="421FAEEC" w14:textId="77777777" w:rsidR="008F0446" w:rsidRPr="009128F0" w:rsidRDefault="008F0446" w:rsidP="008F0446">
      <w:pPr>
        <w:ind w:right="249"/>
        <w:jc w:val="center"/>
        <w:rPr>
          <w:rFonts w:ascii="Arial" w:hAnsi="Arial" w:cs="Arial"/>
          <w:sz w:val="18"/>
          <w:szCs w:val="18"/>
          <w:lang w:eastAsia="en-US"/>
        </w:rPr>
      </w:pPr>
    </w:p>
    <w:tbl>
      <w:tblPr>
        <w:tblW w:w="9911" w:type="dxa"/>
        <w:tblInd w:w="-154" w:type="dxa"/>
        <w:tblLayout w:type="fixed"/>
        <w:tblLook w:val="0000" w:firstRow="0" w:lastRow="0" w:firstColumn="0" w:lastColumn="0" w:noHBand="0" w:noVBand="0"/>
      </w:tblPr>
      <w:tblGrid>
        <w:gridCol w:w="2494"/>
        <w:gridCol w:w="237"/>
        <w:gridCol w:w="2367"/>
        <w:gridCol w:w="259"/>
        <w:gridCol w:w="2090"/>
        <w:gridCol w:w="247"/>
        <w:gridCol w:w="2217"/>
      </w:tblGrid>
      <w:tr w:rsidR="008F0446" w:rsidRPr="009128F0" w14:paraId="43C9F04D" w14:textId="77777777" w:rsidTr="005B6ABA">
        <w:trPr>
          <w:trHeight w:val="317"/>
        </w:trPr>
        <w:tc>
          <w:tcPr>
            <w:tcW w:w="2494" w:type="dxa"/>
            <w:tcBorders>
              <w:top w:val="single" w:sz="4" w:space="0" w:color="auto"/>
            </w:tcBorders>
          </w:tcPr>
          <w:p w14:paraId="54866CAC" w14:textId="77777777" w:rsidR="008F0446" w:rsidRPr="009128F0" w:rsidRDefault="008F0446" w:rsidP="005B6ABA">
            <w:pPr>
              <w:ind w:left="-392" w:right="203" w:firstLine="499"/>
              <w:jc w:val="center"/>
              <w:rPr>
                <w:rFonts w:ascii="Arial" w:hAnsi="Arial" w:cs="Arial"/>
                <w:b/>
                <w:sz w:val="18"/>
                <w:szCs w:val="18"/>
                <w:lang w:val="en-US" w:eastAsia="en-US"/>
              </w:rPr>
            </w:pPr>
            <w:r w:rsidRPr="009128F0">
              <w:rPr>
                <w:rFonts w:ascii="Arial" w:hAnsi="Arial" w:cs="Arial"/>
                <w:b/>
                <w:sz w:val="18"/>
                <w:szCs w:val="18"/>
                <w:lang w:val="en-US" w:eastAsia="en-US"/>
              </w:rPr>
              <w:t>Adnan Ahmed</w:t>
            </w:r>
          </w:p>
          <w:p w14:paraId="4403F3A0" w14:textId="77777777" w:rsidR="008F0446" w:rsidRPr="009128F0" w:rsidRDefault="008F0446" w:rsidP="005B6ABA">
            <w:pPr>
              <w:ind w:left="-392" w:right="203" w:firstLine="499"/>
              <w:jc w:val="center"/>
              <w:rPr>
                <w:rFonts w:ascii="Arial" w:hAnsi="Arial" w:cs="Arial"/>
                <w:b/>
                <w:sz w:val="18"/>
                <w:szCs w:val="18"/>
              </w:rPr>
            </w:pPr>
            <w:r w:rsidRPr="009128F0">
              <w:rPr>
                <w:rFonts w:ascii="Arial" w:hAnsi="Arial" w:cs="Arial"/>
                <w:b/>
                <w:sz w:val="18"/>
                <w:szCs w:val="18"/>
                <w:lang w:val="en-US" w:eastAsia="en-US"/>
              </w:rPr>
              <w:t>Yusuf ABDULMALEK</w:t>
            </w:r>
          </w:p>
        </w:tc>
        <w:tc>
          <w:tcPr>
            <w:tcW w:w="237" w:type="dxa"/>
          </w:tcPr>
          <w:p w14:paraId="66A6259A" w14:textId="77777777" w:rsidR="008F0446" w:rsidRPr="009128F0" w:rsidRDefault="008F0446" w:rsidP="005B6ABA">
            <w:pPr>
              <w:ind w:left="-392" w:right="203" w:firstLine="499"/>
              <w:jc w:val="center"/>
              <w:rPr>
                <w:rFonts w:ascii="Arial" w:hAnsi="Arial" w:cs="Arial"/>
                <w:b/>
                <w:sz w:val="18"/>
                <w:szCs w:val="18"/>
                <w:lang w:val="en-US" w:eastAsia="en-US"/>
              </w:rPr>
            </w:pPr>
          </w:p>
        </w:tc>
        <w:tc>
          <w:tcPr>
            <w:tcW w:w="2367" w:type="dxa"/>
            <w:tcBorders>
              <w:top w:val="single" w:sz="4" w:space="0" w:color="auto"/>
            </w:tcBorders>
          </w:tcPr>
          <w:p w14:paraId="0EFD750B" w14:textId="77777777" w:rsidR="008F0446" w:rsidRPr="009128F0" w:rsidRDefault="008F0446" w:rsidP="005B6ABA">
            <w:pPr>
              <w:ind w:left="-392" w:right="203" w:firstLine="499"/>
              <w:jc w:val="center"/>
              <w:rPr>
                <w:rFonts w:ascii="Arial" w:hAnsi="Arial" w:cs="Arial"/>
                <w:b/>
                <w:sz w:val="18"/>
                <w:szCs w:val="18"/>
                <w:lang w:val="en-US" w:eastAsia="en-US"/>
              </w:rPr>
            </w:pPr>
            <w:r w:rsidRPr="009128F0">
              <w:rPr>
                <w:rFonts w:ascii="Arial" w:hAnsi="Arial" w:cs="Arial"/>
                <w:b/>
                <w:sz w:val="18"/>
                <w:szCs w:val="18"/>
                <w:lang w:val="en-US" w:eastAsia="en-US"/>
              </w:rPr>
              <w:t>Melikşah UTKU</w:t>
            </w:r>
          </w:p>
        </w:tc>
        <w:tc>
          <w:tcPr>
            <w:tcW w:w="259" w:type="dxa"/>
          </w:tcPr>
          <w:p w14:paraId="2C7FD048" w14:textId="77777777" w:rsidR="008F0446" w:rsidRPr="009128F0" w:rsidRDefault="008F0446" w:rsidP="005B6ABA">
            <w:pPr>
              <w:ind w:left="-392" w:right="203" w:firstLine="499"/>
              <w:jc w:val="center"/>
              <w:rPr>
                <w:rFonts w:ascii="Arial" w:hAnsi="Arial" w:cs="Arial"/>
                <w:b/>
                <w:sz w:val="18"/>
                <w:szCs w:val="18"/>
                <w:lang w:val="en-US" w:eastAsia="en-US"/>
              </w:rPr>
            </w:pPr>
          </w:p>
        </w:tc>
        <w:tc>
          <w:tcPr>
            <w:tcW w:w="2090" w:type="dxa"/>
            <w:tcBorders>
              <w:top w:val="single" w:sz="4" w:space="0" w:color="auto"/>
            </w:tcBorders>
          </w:tcPr>
          <w:p w14:paraId="3E663738" w14:textId="6A1F38EE" w:rsidR="008F0446" w:rsidRPr="009128F0" w:rsidRDefault="005B6ABA" w:rsidP="005B6ABA">
            <w:pPr>
              <w:ind w:right="203"/>
              <w:jc w:val="center"/>
              <w:rPr>
                <w:rFonts w:ascii="Arial" w:hAnsi="Arial" w:cs="Arial"/>
                <w:b/>
                <w:sz w:val="18"/>
                <w:szCs w:val="18"/>
                <w:lang w:val="en-US" w:eastAsia="en-US"/>
              </w:rPr>
            </w:pPr>
            <w:r>
              <w:rPr>
                <w:rFonts w:ascii="Arial" w:hAnsi="Arial" w:cs="Arial"/>
                <w:b/>
                <w:sz w:val="18"/>
                <w:szCs w:val="18"/>
                <w:lang w:val="en-US" w:eastAsia="en-US"/>
              </w:rPr>
              <w:t>Mustafa ÇETİN</w:t>
            </w:r>
          </w:p>
        </w:tc>
        <w:tc>
          <w:tcPr>
            <w:tcW w:w="247" w:type="dxa"/>
          </w:tcPr>
          <w:p w14:paraId="726129BF" w14:textId="77777777" w:rsidR="008F0446" w:rsidRPr="009128F0" w:rsidRDefault="008F0446" w:rsidP="005B6ABA">
            <w:pPr>
              <w:ind w:left="-392" w:right="203" w:firstLine="499"/>
              <w:jc w:val="center"/>
              <w:rPr>
                <w:rFonts w:ascii="Arial" w:hAnsi="Arial" w:cs="Arial"/>
                <w:b/>
                <w:sz w:val="18"/>
                <w:szCs w:val="18"/>
                <w:lang w:val="en-US" w:eastAsia="en-US"/>
              </w:rPr>
            </w:pPr>
          </w:p>
        </w:tc>
        <w:tc>
          <w:tcPr>
            <w:tcW w:w="2217" w:type="dxa"/>
            <w:tcBorders>
              <w:top w:val="single" w:sz="4" w:space="0" w:color="auto"/>
            </w:tcBorders>
          </w:tcPr>
          <w:p w14:paraId="148B6C64" w14:textId="77777777" w:rsidR="008F0446" w:rsidRPr="009128F0" w:rsidRDefault="008F0446" w:rsidP="005B6ABA">
            <w:pPr>
              <w:ind w:right="203"/>
              <w:jc w:val="center"/>
              <w:rPr>
                <w:rFonts w:ascii="Arial" w:hAnsi="Arial" w:cs="Arial"/>
                <w:b/>
                <w:sz w:val="18"/>
                <w:szCs w:val="18"/>
                <w:lang w:val="en-US" w:eastAsia="en-US"/>
              </w:rPr>
            </w:pPr>
            <w:proofErr w:type="spellStart"/>
            <w:r w:rsidRPr="009128F0">
              <w:rPr>
                <w:rFonts w:ascii="Arial" w:hAnsi="Arial" w:cs="Arial"/>
                <w:b/>
                <w:sz w:val="18"/>
                <w:szCs w:val="18"/>
                <w:lang w:val="en-US" w:eastAsia="en-US"/>
              </w:rPr>
              <w:t>Yunus</w:t>
            </w:r>
            <w:proofErr w:type="spellEnd"/>
            <w:r w:rsidRPr="009128F0">
              <w:rPr>
                <w:rFonts w:ascii="Arial" w:hAnsi="Arial" w:cs="Arial"/>
                <w:b/>
                <w:sz w:val="18"/>
                <w:szCs w:val="18"/>
                <w:lang w:val="en-US" w:eastAsia="en-US"/>
              </w:rPr>
              <w:t xml:space="preserve"> AHLATCI</w:t>
            </w:r>
          </w:p>
        </w:tc>
      </w:tr>
      <w:tr w:rsidR="008F0446" w:rsidRPr="009128F0" w14:paraId="6DF17080" w14:textId="77777777" w:rsidTr="005B6ABA">
        <w:trPr>
          <w:trHeight w:val="276"/>
        </w:trPr>
        <w:tc>
          <w:tcPr>
            <w:tcW w:w="2494" w:type="dxa"/>
          </w:tcPr>
          <w:p w14:paraId="351487C0" w14:textId="557F7EF1" w:rsidR="008F0446" w:rsidRPr="009128F0" w:rsidRDefault="008F0446" w:rsidP="005B6ABA">
            <w:pPr>
              <w:ind w:right="203"/>
              <w:jc w:val="center"/>
              <w:rPr>
                <w:rFonts w:ascii="Arial" w:hAnsi="Arial" w:cs="Arial"/>
                <w:sz w:val="18"/>
                <w:szCs w:val="18"/>
                <w:lang w:val="en-US" w:eastAsia="en-US"/>
              </w:rPr>
            </w:pPr>
            <w:proofErr w:type="spellStart"/>
            <w:r w:rsidRPr="009128F0">
              <w:rPr>
                <w:rFonts w:ascii="Arial" w:hAnsi="Arial" w:cs="Arial"/>
                <w:sz w:val="18"/>
                <w:szCs w:val="18"/>
                <w:lang w:val="en-US" w:eastAsia="en-US"/>
              </w:rPr>
              <w:t>Yönetim</w:t>
            </w:r>
            <w:proofErr w:type="spellEnd"/>
            <w:r w:rsidRPr="009128F0">
              <w:rPr>
                <w:rFonts w:ascii="Arial" w:hAnsi="Arial" w:cs="Arial"/>
                <w:sz w:val="18"/>
                <w:szCs w:val="18"/>
                <w:lang w:val="en-US" w:eastAsia="en-US"/>
              </w:rPr>
              <w:t xml:space="preserve"> </w:t>
            </w:r>
            <w:proofErr w:type="spellStart"/>
            <w:r w:rsidRPr="009128F0">
              <w:rPr>
                <w:rFonts w:ascii="Arial" w:hAnsi="Arial" w:cs="Arial"/>
                <w:sz w:val="18"/>
                <w:szCs w:val="18"/>
                <w:lang w:val="en-US" w:eastAsia="en-US"/>
              </w:rPr>
              <w:t>Kurulu</w:t>
            </w:r>
            <w:proofErr w:type="spellEnd"/>
            <w:r w:rsidRPr="009128F0">
              <w:rPr>
                <w:rFonts w:ascii="Arial" w:hAnsi="Arial" w:cs="Arial"/>
                <w:sz w:val="18"/>
                <w:szCs w:val="18"/>
                <w:lang w:val="en-US" w:eastAsia="en-US"/>
              </w:rPr>
              <w:t xml:space="preserve"> </w:t>
            </w:r>
            <w:proofErr w:type="spellStart"/>
            <w:r w:rsidRPr="009128F0">
              <w:rPr>
                <w:rFonts w:ascii="Arial" w:hAnsi="Arial" w:cs="Arial"/>
                <w:sz w:val="18"/>
                <w:szCs w:val="18"/>
                <w:lang w:val="en-US" w:eastAsia="en-US"/>
              </w:rPr>
              <w:t>Başkanı</w:t>
            </w:r>
            <w:proofErr w:type="spellEnd"/>
          </w:p>
        </w:tc>
        <w:tc>
          <w:tcPr>
            <w:tcW w:w="237" w:type="dxa"/>
          </w:tcPr>
          <w:p w14:paraId="6FA8990E" w14:textId="77777777" w:rsidR="008F0446" w:rsidRPr="009128F0" w:rsidRDefault="008F0446" w:rsidP="005B6ABA">
            <w:pPr>
              <w:ind w:right="203"/>
              <w:jc w:val="center"/>
              <w:rPr>
                <w:rFonts w:ascii="Arial" w:hAnsi="Arial" w:cs="Arial"/>
                <w:sz w:val="18"/>
                <w:szCs w:val="18"/>
                <w:lang w:val="en-US" w:eastAsia="en-US"/>
              </w:rPr>
            </w:pPr>
          </w:p>
        </w:tc>
        <w:tc>
          <w:tcPr>
            <w:tcW w:w="2367" w:type="dxa"/>
          </w:tcPr>
          <w:p w14:paraId="320492CA" w14:textId="77777777" w:rsidR="008F0446" w:rsidRPr="009128F0" w:rsidRDefault="008F0446" w:rsidP="005B6ABA">
            <w:pPr>
              <w:ind w:right="203"/>
              <w:jc w:val="center"/>
              <w:rPr>
                <w:rFonts w:ascii="Arial" w:hAnsi="Arial" w:cs="Arial"/>
                <w:sz w:val="18"/>
                <w:szCs w:val="18"/>
                <w:lang w:val="en-US" w:eastAsia="en-US"/>
              </w:rPr>
            </w:pPr>
            <w:proofErr w:type="spellStart"/>
            <w:r w:rsidRPr="009128F0">
              <w:rPr>
                <w:rFonts w:ascii="Arial" w:hAnsi="Arial" w:cs="Arial"/>
                <w:sz w:val="18"/>
                <w:szCs w:val="18"/>
                <w:lang w:val="en-US" w:eastAsia="en-US"/>
              </w:rPr>
              <w:t>Genel</w:t>
            </w:r>
            <w:proofErr w:type="spellEnd"/>
            <w:r w:rsidRPr="009128F0">
              <w:rPr>
                <w:rFonts w:ascii="Arial" w:hAnsi="Arial" w:cs="Arial"/>
                <w:sz w:val="18"/>
                <w:szCs w:val="18"/>
                <w:lang w:val="en-US" w:eastAsia="en-US"/>
              </w:rPr>
              <w:t xml:space="preserve"> </w:t>
            </w:r>
            <w:proofErr w:type="spellStart"/>
            <w:r w:rsidRPr="009128F0">
              <w:rPr>
                <w:rFonts w:ascii="Arial" w:hAnsi="Arial" w:cs="Arial"/>
                <w:sz w:val="18"/>
                <w:szCs w:val="18"/>
                <w:lang w:val="en-US" w:eastAsia="en-US"/>
              </w:rPr>
              <w:t>Müdür</w:t>
            </w:r>
            <w:proofErr w:type="spellEnd"/>
          </w:p>
        </w:tc>
        <w:tc>
          <w:tcPr>
            <w:tcW w:w="259" w:type="dxa"/>
          </w:tcPr>
          <w:p w14:paraId="74802E04" w14:textId="77777777" w:rsidR="008F0446" w:rsidRPr="009128F0" w:rsidRDefault="008F0446" w:rsidP="005B6ABA">
            <w:pPr>
              <w:ind w:right="203"/>
              <w:jc w:val="center"/>
              <w:rPr>
                <w:rFonts w:ascii="Arial" w:hAnsi="Arial" w:cs="Arial"/>
                <w:sz w:val="18"/>
                <w:szCs w:val="18"/>
                <w:lang w:val="en-US" w:eastAsia="en-US"/>
              </w:rPr>
            </w:pPr>
          </w:p>
        </w:tc>
        <w:tc>
          <w:tcPr>
            <w:tcW w:w="2090" w:type="dxa"/>
          </w:tcPr>
          <w:p w14:paraId="74723919" w14:textId="77777777" w:rsidR="008F0446" w:rsidRPr="009128F0" w:rsidRDefault="008F0446" w:rsidP="005B6ABA">
            <w:pPr>
              <w:ind w:right="203"/>
              <w:jc w:val="center"/>
              <w:rPr>
                <w:rFonts w:ascii="Arial" w:hAnsi="Arial" w:cs="Arial"/>
                <w:sz w:val="18"/>
                <w:szCs w:val="18"/>
                <w:lang w:val="en-US" w:eastAsia="en-US"/>
              </w:rPr>
            </w:pPr>
            <w:proofErr w:type="spellStart"/>
            <w:r w:rsidRPr="009128F0">
              <w:rPr>
                <w:rFonts w:ascii="Arial" w:hAnsi="Arial" w:cs="Arial"/>
                <w:sz w:val="18"/>
                <w:szCs w:val="18"/>
                <w:lang w:val="en-US" w:eastAsia="en-US"/>
              </w:rPr>
              <w:t>Genel</w:t>
            </w:r>
            <w:proofErr w:type="spellEnd"/>
            <w:r w:rsidRPr="009128F0">
              <w:rPr>
                <w:rFonts w:ascii="Arial" w:hAnsi="Arial" w:cs="Arial"/>
                <w:sz w:val="18"/>
                <w:szCs w:val="18"/>
                <w:lang w:val="en-US" w:eastAsia="en-US"/>
              </w:rPr>
              <w:t xml:space="preserve"> </w:t>
            </w:r>
            <w:proofErr w:type="spellStart"/>
            <w:r w:rsidRPr="009128F0">
              <w:rPr>
                <w:rFonts w:ascii="Arial" w:hAnsi="Arial" w:cs="Arial"/>
                <w:sz w:val="18"/>
                <w:szCs w:val="18"/>
                <w:lang w:val="en-US" w:eastAsia="en-US"/>
              </w:rPr>
              <w:t>Müdür</w:t>
            </w:r>
            <w:proofErr w:type="spellEnd"/>
            <w:r w:rsidRPr="009128F0">
              <w:rPr>
                <w:rFonts w:ascii="Arial" w:hAnsi="Arial" w:cs="Arial"/>
                <w:sz w:val="18"/>
                <w:szCs w:val="18"/>
                <w:lang w:val="en-US" w:eastAsia="en-US"/>
              </w:rPr>
              <w:t xml:space="preserve"> </w:t>
            </w:r>
            <w:proofErr w:type="spellStart"/>
            <w:r w:rsidRPr="009128F0">
              <w:rPr>
                <w:rFonts w:ascii="Arial" w:hAnsi="Arial" w:cs="Arial"/>
                <w:sz w:val="18"/>
                <w:szCs w:val="18"/>
                <w:lang w:val="en-US" w:eastAsia="en-US"/>
              </w:rPr>
              <w:t>Yardımcısı</w:t>
            </w:r>
            <w:proofErr w:type="spellEnd"/>
          </w:p>
        </w:tc>
        <w:tc>
          <w:tcPr>
            <w:tcW w:w="247" w:type="dxa"/>
          </w:tcPr>
          <w:p w14:paraId="5D0578C7" w14:textId="77777777" w:rsidR="008F0446" w:rsidRPr="009128F0" w:rsidRDefault="008F0446" w:rsidP="005B6ABA">
            <w:pPr>
              <w:ind w:right="203"/>
              <w:jc w:val="center"/>
              <w:rPr>
                <w:rFonts w:ascii="Arial" w:hAnsi="Arial" w:cs="Arial"/>
                <w:sz w:val="18"/>
                <w:szCs w:val="18"/>
                <w:lang w:val="en-US" w:eastAsia="en-US"/>
              </w:rPr>
            </w:pPr>
          </w:p>
        </w:tc>
        <w:tc>
          <w:tcPr>
            <w:tcW w:w="2217" w:type="dxa"/>
          </w:tcPr>
          <w:p w14:paraId="35F75E82" w14:textId="77777777" w:rsidR="008F0446" w:rsidRPr="009128F0" w:rsidRDefault="008F0446" w:rsidP="005B6ABA">
            <w:pPr>
              <w:ind w:right="203"/>
              <w:jc w:val="center"/>
              <w:rPr>
                <w:rFonts w:ascii="Arial" w:hAnsi="Arial" w:cs="Arial"/>
                <w:sz w:val="18"/>
                <w:szCs w:val="18"/>
                <w:lang w:val="en-US" w:eastAsia="en-US"/>
              </w:rPr>
            </w:pPr>
            <w:proofErr w:type="spellStart"/>
            <w:r w:rsidRPr="009128F0">
              <w:rPr>
                <w:rFonts w:ascii="Arial" w:hAnsi="Arial" w:cs="Arial"/>
                <w:sz w:val="18"/>
                <w:szCs w:val="18"/>
                <w:lang w:val="en-US" w:eastAsia="en-US"/>
              </w:rPr>
              <w:t>Finansal</w:t>
            </w:r>
            <w:proofErr w:type="spellEnd"/>
            <w:r w:rsidRPr="009128F0">
              <w:rPr>
                <w:rFonts w:ascii="Arial" w:hAnsi="Arial" w:cs="Arial"/>
                <w:sz w:val="18"/>
                <w:szCs w:val="18"/>
                <w:lang w:val="en-US" w:eastAsia="en-US"/>
              </w:rPr>
              <w:t xml:space="preserve"> Raporlama </w:t>
            </w:r>
            <w:proofErr w:type="spellStart"/>
            <w:r w:rsidRPr="009128F0">
              <w:rPr>
                <w:rFonts w:ascii="Arial" w:hAnsi="Arial" w:cs="Arial"/>
                <w:sz w:val="18"/>
                <w:szCs w:val="18"/>
                <w:lang w:val="en-US" w:eastAsia="en-US"/>
              </w:rPr>
              <w:t>Müdürü</w:t>
            </w:r>
            <w:proofErr w:type="spellEnd"/>
          </w:p>
        </w:tc>
      </w:tr>
    </w:tbl>
    <w:p w14:paraId="0E079E37" w14:textId="199BB62C" w:rsidR="008F0446" w:rsidRPr="009128F0" w:rsidRDefault="008F0446" w:rsidP="008F0446">
      <w:pPr>
        <w:suppressAutoHyphens/>
        <w:jc w:val="both"/>
        <w:outlineLvl w:val="0"/>
        <w:rPr>
          <w:rFonts w:ascii="Arial" w:hAnsi="Arial" w:cs="Arial"/>
          <w:sz w:val="20"/>
          <w:szCs w:val="18"/>
        </w:rPr>
      </w:pPr>
    </w:p>
    <w:p w14:paraId="15D2D624" w14:textId="627D0D61" w:rsidR="008F0446" w:rsidRPr="009128F0" w:rsidRDefault="008F0446" w:rsidP="008F0446">
      <w:pPr>
        <w:suppressAutoHyphens/>
        <w:jc w:val="both"/>
        <w:outlineLvl w:val="0"/>
        <w:rPr>
          <w:rFonts w:ascii="Arial" w:hAnsi="Arial" w:cs="Arial"/>
          <w:sz w:val="20"/>
          <w:szCs w:val="18"/>
        </w:rPr>
      </w:pPr>
    </w:p>
    <w:p w14:paraId="546DDE7F" w14:textId="77777777" w:rsidR="008F0446" w:rsidRPr="009128F0" w:rsidRDefault="008F0446" w:rsidP="008F0446">
      <w:pPr>
        <w:suppressAutoHyphens/>
        <w:jc w:val="both"/>
        <w:outlineLvl w:val="0"/>
        <w:rPr>
          <w:rFonts w:ascii="Arial" w:hAnsi="Arial" w:cs="Arial"/>
          <w:sz w:val="20"/>
          <w:szCs w:val="18"/>
        </w:rPr>
      </w:pPr>
    </w:p>
    <w:tbl>
      <w:tblPr>
        <w:tblW w:w="8374" w:type="dxa"/>
        <w:tblInd w:w="630" w:type="dxa"/>
        <w:tblLayout w:type="fixed"/>
        <w:tblLook w:val="0000" w:firstRow="0" w:lastRow="0" w:firstColumn="0" w:lastColumn="0" w:noHBand="0" w:noVBand="0"/>
      </w:tblPr>
      <w:tblGrid>
        <w:gridCol w:w="3150"/>
        <w:gridCol w:w="1680"/>
        <w:gridCol w:w="3544"/>
      </w:tblGrid>
      <w:tr w:rsidR="008F0446" w:rsidRPr="009128F0" w14:paraId="66ACC7BD" w14:textId="77777777" w:rsidTr="00B22404">
        <w:trPr>
          <w:trHeight w:val="317"/>
        </w:trPr>
        <w:tc>
          <w:tcPr>
            <w:tcW w:w="3150" w:type="dxa"/>
            <w:tcBorders>
              <w:top w:val="single" w:sz="4" w:space="0" w:color="auto"/>
            </w:tcBorders>
            <w:vAlign w:val="center"/>
          </w:tcPr>
          <w:p w14:paraId="15FD898D" w14:textId="77777777" w:rsidR="008F0446" w:rsidRPr="009128F0" w:rsidRDefault="008F0446" w:rsidP="00EA03C4">
            <w:pPr>
              <w:ind w:left="107" w:right="203"/>
              <w:jc w:val="center"/>
              <w:rPr>
                <w:rFonts w:ascii="Arial" w:hAnsi="Arial" w:cs="Arial"/>
                <w:b/>
                <w:sz w:val="18"/>
                <w:szCs w:val="18"/>
              </w:rPr>
            </w:pPr>
            <w:r w:rsidRPr="009128F0">
              <w:rPr>
                <w:rFonts w:ascii="Arial" w:hAnsi="Arial" w:cs="Arial"/>
                <w:b/>
                <w:sz w:val="18"/>
                <w:szCs w:val="18"/>
                <w:lang w:val="en-US" w:eastAsia="en-US"/>
              </w:rPr>
              <w:t>Mustafa BÜYÜKABACI</w:t>
            </w:r>
          </w:p>
        </w:tc>
        <w:tc>
          <w:tcPr>
            <w:tcW w:w="1680" w:type="dxa"/>
          </w:tcPr>
          <w:p w14:paraId="3A92B0C7" w14:textId="77777777" w:rsidR="008F0446" w:rsidRPr="009128F0" w:rsidRDefault="008F0446" w:rsidP="00EA03C4">
            <w:pPr>
              <w:ind w:left="-265" w:right="203" w:firstLine="265"/>
              <w:jc w:val="center"/>
              <w:rPr>
                <w:rFonts w:ascii="Arial" w:hAnsi="Arial" w:cs="Arial"/>
                <w:sz w:val="18"/>
                <w:szCs w:val="18"/>
              </w:rPr>
            </w:pPr>
          </w:p>
        </w:tc>
        <w:tc>
          <w:tcPr>
            <w:tcW w:w="3544" w:type="dxa"/>
            <w:tcBorders>
              <w:top w:val="single" w:sz="4" w:space="0" w:color="auto"/>
            </w:tcBorders>
            <w:shd w:val="clear" w:color="auto" w:fill="auto"/>
            <w:vAlign w:val="center"/>
          </w:tcPr>
          <w:p w14:paraId="289491DE" w14:textId="77777777" w:rsidR="008F0446" w:rsidRPr="00B22404" w:rsidRDefault="008F0446" w:rsidP="00EA03C4">
            <w:pPr>
              <w:ind w:left="107" w:right="203"/>
              <w:jc w:val="center"/>
              <w:rPr>
                <w:rFonts w:ascii="Arial" w:hAnsi="Arial" w:cs="Arial"/>
                <w:b/>
                <w:sz w:val="18"/>
                <w:szCs w:val="18"/>
                <w:lang w:val="en-US" w:eastAsia="en-US"/>
              </w:rPr>
            </w:pPr>
            <w:r w:rsidRPr="00B22404">
              <w:rPr>
                <w:rFonts w:ascii="Arial" w:hAnsi="Arial" w:cs="Arial"/>
                <w:b/>
                <w:sz w:val="18"/>
                <w:szCs w:val="18"/>
                <w:lang w:val="en-US" w:eastAsia="en-US"/>
              </w:rPr>
              <w:t>Hood Hashem Ahmed HASHEM</w:t>
            </w:r>
          </w:p>
        </w:tc>
      </w:tr>
      <w:tr w:rsidR="008F0446" w:rsidRPr="009128F0" w14:paraId="13FBAA4D" w14:textId="77777777" w:rsidTr="00B22404">
        <w:trPr>
          <w:trHeight w:val="276"/>
        </w:trPr>
        <w:tc>
          <w:tcPr>
            <w:tcW w:w="3150" w:type="dxa"/>
            <w:vAlign w:val="center"/>
          </w:tcPr>
          <w:p w14:paraId="0D77928D" w14:textId="77777777" w:rsidR="008F0446" w:rsidRPr="009128F0" w:rsidRDefault="008F0446" w:rsidP="00EA03C4">
            <w:pPr>
              <w:ind w:left="327" w:right="249" w:hanging="327"/>
              <w:jc w:val="center"/>
              <w:rPr>
                <w:rFonts w:ascii="Arial" w:hAnsi="Arial" w:cs="Arial"/>
                <w:sz w:val="18"/>
                <w:szCs w:val="18"/>
                <w:lang w:val="en-US" w:eastAsia="en-US"/>
              </w:rPr>
            </w:pPr>
            <w:r w:rsidRPr="009128F0">
              <w:rPr>
                <w:rFonts w:ascii="Arial" w:hAnsi="Arial" w:cs="Arial"/>
                <w:sz w:val="18"/>
                <w:szCs w:val="18"/>
                <w:lang w:val="en-US" w:eastAsia="en-US"/>
              </w:rPr>
              <w:t xml:space="preserve">   </w:t>
            </w:r>
            <w:proofErr w:type="spellStart"/>
            <w:r w:rsidRPr="009128F0">
              <w:rPr>
                <w:rFonts w:ascii="Arial" w:hAnsi="Arial" w:cs="Arial"/>
                <w:sz w:val="18"/>
                <w:szCs w:val="18"/>
                <w:lang w:val="en-US" w:eastAsia="en-US"/>
              </w:rPr>
              <w:t>Denetim</w:t>
            </w:r>
            <w:proofErr w:type="spellEnd"/>
            <w:r w:rsidRPr="009128F0">
              <w:rPr>
                <w:rFonts w:ascii="Arial" w:hAnsi="Arial" w:cs="Arial"/>
                <w:sz w:val="18"/>
                <w:szCs w:val="18"/>
                <w:lang w:val="en-US" w:eastAsia="en-US"/>
              </w:rPr>
              <w:t xml:space="preserve"> </w:t>
            </w:r>
            <w:proofErr w:type="spellStart"/>
            <w:r w:rsidRPr="009128F0">
              <w:rPr>
                <w:rFonts w:ascii="Arial" w:hAnsi="Arial" w:cs="Arial"/>
                <w:sz w:val="18"/>
                <w:szCs w:val="18"/>
                <w:lang w:val="en-US" w:eastAsia="en-US"/>
              </w:rPr>
              <w:t>Komitesi</w:t>
            </w:r>
            <w:proofErr w:type="spellEnd"/>
            <w:r w:rsidRPr="009128F0">
              <w:rPr>
                <w:rFonts w:ascii="Arial" w:hAnsi="Arial" w:cs="Arial"/>
                <w:sz w:val="18"/>
                <w:szCs w:val="18"/>
                <w:lang w:val="en-US" w:eastAsia="en-US"/>
              </w:rPr>
              <w:t xml:space="preserve"> </w:t>
            </w:r>
            <w:proofErr w:type="spellStart"/>
            <w:r w:rsidRPr="009128F0">
              <w:rPr>
                <w:rFonts w:ascii="Arial" w:hAnsi="Arial" w:cs="Arial"/>
                <w:sz w:val="18"/>
                <w:szCs w:val="18"/>
                <w:lang w:val="en-US" w:eastAsia="en-US"/>
              </w:rPr>
              <w:t>Başkanı</w:t>
            </w:r>
            <w:proofErr w:type="spellEnd"/>
          </w:p>
        </w:tc>
        <w:tc>
          <w:tcPr>
            <w:tcW w:w="1680" w:type="dxa"/>
          </w:tcPr>
          <w:p w14:paraId="3F3DEC7C" w14:textId="77777777" w:rsidR="008F0446" w:rsidRPr="009128F0" w:rsidRDefault="008F0446" w:rsidP="00EA03C4">
            <w:pPr>
              <w:ind w:left="-265" w:right="203" w:firstLine="265"/>
              <w:jc w:val="center"/>
              <w:rPr>
                <w:rFonts w:ascii="Arial" w:hAnsi="Arial" w:cs="Arial"/>
                <w:sz w:val="18"/>
                <w:szCs w:val="18"/>
              </w:rPr>
            </w:pPr>
          </w:p>
        </w:tc>
        <w:tc>
          <w:tcPr>
            <w:tcW w:w="3544" w:type="dxa"/>
            <w:shd w:val="clear" w:color="auto" w:fill="auto"/>
            <w:vAlign w:val="center"/>
          </w:tcPr>
          <w:p w14:paraId="45A632E7" w14:textId="77777777" w:rsidR="008F0446" w:rsidRPr="00B22404" w:rsidRDefault="008F0446" w:rsidP="00EA03C4">
            <w:pPr>
              <w:ind w:left="327" w:right="249" w:hanging="327"/>
              <w:jc w:val="center"/>
              <w:rPr>
                <w:rFonts w:ascii="Arial" w:hAnsi="Arial" w:cs="Arial"/>
                <w:sz w:val="18"/>
                <w:szCs w:val="18"/>
                <w:lang w:val="en-US" w:eastAsia="en-US"/>
              </w:rPr>
            </w:pPr>
            <w:proofErr w:type="spellStart"/>
            <w:r w:rsidRPr="00B22404">
              <w:rPr>
                <w:rFonts w:ascii="Arial" w:hAnsi="Arial" w:cs="Arial"/>
                <w:sz w:val="18"/>
                <w:szCs w:val="18"/>
                <w:lang w:val="en-US" w:eastAsia="en-US"/>
              </w:rPr>
              <w:t>Denetim</w:t>
            </w:r>
            <w:proofErr w:type="spellEnd"/>
            <w:r w:rsidRPr="00B22404">
              <w:rPr>
                <w:rFonts w:ascii="Arial" w:hAnsi="Arial" w:cs="Arial"/>
                <w:sz w:val="18"/>
                <w:szCs w:val="18"/>
                <w:lang w:val="en-US" w:eastAsia="en-US"/>
              </w:rPr>
              <w:t xml:space="preserve"> </w:t>
            </w:r>
            <w:proofErr w:type="spellStart"/>
            <w:r w:rsidRPr="00B22404">
              <w:rPr>
                <w:rFonts w:ascii="Arial" w:hAnsi="Arial" w:cs="Arial"/>
                <w:sz w:val="18"/>
                <w:szCs w:val="18"/>
                <w:lang w:val="en-US" w:eastAsia="en-US"/>
              </w:rPr>
              <w:t>Komitesi</w:t>
            </w:r>
            <w:proofErr w:type="spellEnd"/>
            <w:r w:rsidRPr="00B22404">
              <w:rPr>
                <w:rFonts w:ascii="Arial" w:hAnsi="Arial" w:cs="Arial"/>
                <w:sz w:val="18"/>
                <w:szCs w:val="18"/>
                <w:lang w:val="en-US" w:eastAsia="en-US"/>
              </w:rPr>
              <w:t xml:space="preserve"> </w:t>
            </w:r>
            <w:proofErr w:type="spellStart"/>
            <w:r w:rsidRPr="00B22404">
              <w:rPr>
                <w:rFonts w:ascii="Arial" w:hAnsi="Arial" w:cs="Arial"/>
                <w:sz w:val="18"/>
                <w:szCs w:val="18"/>
                <w:lang w:val="en-US" w:eastAsia="en-US"/>
              </w:rPr>
              <w:t>Üyesi</w:t>
            </w:r>
            <w:proofErr w:type="spellEnd"/>
          </w:p>
        </w:tc>
      </w:tr>
    </w:tbl>
    <w:p w14:paraId="38C11268" w14:textId="77777777" w:rsidR="008F0446" w:rsidRPr="009128F0" w:rsidRDefault="008F0446" w:rsidP="008F0446">
      <w:pPr>
        <w:ind w:right="249"/>
        <w:jc w:val="center"/>
        <w:rPr>
          <w:rFonts w:ascii="Arial" w:hAnsi="Arial" w:cs="Arial"/>
          <w:sz w:val="18"/>
          <w:szCs w:val="18"/>
          <w:lang w:eastAsia="en-US"/>
        </w:rPr>
      </w:pPr>
      <w:r w:rsidRPr="009128F0">
        <w:rPr>
          <w:rFonts w:ascii="Arial" w:hAnsi="Arial" w:cs="Arial"/>
          <w:sz w:val="18"/>
          <w:szCs w:val="18"/>
          <w:lang w:eastAsia="en-US"/>
        </w:rPr>
        <w:tab/>
      </w:r>
    </w:p>
    <w:p w14:paraId="61EBEFBA" w14:textId="77777777" w:rsidR="008F0446" w:rsidRPr="009128F0" w:rsidRDefault="008F0446" w:rsidP="008F0446">
      <w:pPr>
        <w:suppressAutoHyphens/>
        <w:ind w:right="203"/>
        <w:jc w:val="both"/>
        <w:outlineLvl w:val="0"/>
        <w:rPr>
          <w:rFonts w:ascii="Arial" w:hAnsi="Arial" w:cs="Arial"/>
          <w:sz w:val="18"/>
          <w:szCs w:val="18"/>
        </w:rPr>
      </w:pPr>
    </w:p>
    <w:p w14:paraId="3358AB81" w14:textId="77777777" w:rsidR="008F0446" w:rsidRPr="009128F0" w:rsidRDefault="008F0446" w:rsidP="008F0446">
      <w:pPr>
        <w:suppressAutoHyphens/>
        <w:jc w:val="both"/>
        <w:outlineLvl w:val="0"/>
        <w:rPr>
          <w:rFonts w:ascii="Arial" w:hAnsi="Arial" w:cs="Arial"/>
          <w:color w:val="000000" w:themeColor="text1"/>
          <w:sz w:val="16"/>
          <w:szCs w:val="16"/>
        </w:rPr>
      </w:pPr>
      <w:r w:rsidRPr="009128F0">
        <w:rPr>
          <w:rFonts w:ascii="Arial" w:hAnsi="Arial" w:cs="Arial"/>
          <w:color w:val="000000" w:themeColor="text1"/>
          <w:sz w:val="16"/>
          <w:szCs w:val="16"/>
        </w:rPr>
        <w:t>Bu finansal rapor ile ilgili olarak soruların iletilebileceği yetkili personele ilişkin bilgiler:</w:t>
      </w:r>
    </w:p>
    <w:p w14:paraId="6BB85425" w14:textId="77777777" w:rsidR="008F0446" w:rsidRPr="009128F0" w:rsidRDefault="008F0446" w:rsidP="008F0446">
      <w:pPr>
        <w:tabs>
          <w:tab w:val="left" w:pos="1683"/>
          <w:tab w:val="left" w:pos="1870"/>
        </w:tabs>
        <w:suppressAutoHyphens/>
        <w:ind w:left="2244" w:hanging="2244"/>
        <w:jc w:val="both"/>
        <w:outlineLvl w:val="0"/>
        <w:rPr>
          <w:rFonts w:ascii="Arial" w:hAnsi="Arial" w:cs="Arial"/>
          <w:color w:val="000000" w:themeColor="text1"/>
          <w:sz w:val="16"/>
          <w:szCs w:val="16"/>
        </w:rPr>
      </w:pPr>
      <w:r w:rsidRPr="009128F0">
        <w:rPr>
          <w:rFonts w:ascii="Arial" w:hAnsi="Arial" w:cs="Arial"/>
          <w:color w:val="000000" w:themeColor="text1"/>
          <w:sz w:val="16"/>
          <w:szCs w:val="16"/>
        </w:rPr>
        <w:t>Ad-</w:t>
      </w:r>
      <w:proofErr w:type="spellStart"/>
      <w:r w:rsidRPr="009128F0">
        <w:rPr>
          <w:rFonts w:ascii="Arial" w:hAnsi="Arial" w:cs="Arial"/>
          <w:color w:val="000000" w:themeColor="text1"/>
          <w:sz w:val="16"/>
          <w:szCs w:val="16"/>
        </w:rPr>
        <w:t>Soyad</w:t>
      </w:r>
      <w:proofErr w:type="spellEnd"/>
      <w:r w:rsidRPr="009128F0">
        <w:rPr>
          <w:rFonts w:ascii="Arial" w:hAnsi="Arial" w:cs="Arial"/>
          <w:color w:val="000000" w:themeColor="text1"/>
          <w:sz w:val="16"/>
          <w:szCs w:val="16"/>
        </w:rPr>
        <w:t xml:space="preserve"> / Unvan </w:t>
      </w:r>
      <w:r w:rsidRPr="009128F0">
        <w:rPr>
          <w:rFonts w:ascii="Arial" w:hAnsi="Arial" w:cs="Arial"/>
          <w:color w:val="000000" w:themeColor="text1"/>
          <w:sz w:val="16"/>
          <w:szCs w:val="16"/>
        </w:rPr>
        <w:tab/>
        <w:t>:</w:t>
      </w:r>
      <w:r w:rsidRPr="009128F0">
        <w:rPr>
          <w:rFonts w:ascii="Arial" w:hAnsi="Arial" w:cs="Arial"/>
          <w:color w:val="000000" w:themeColor="text1"/>
          <w:sz w:val="16"/>
          <w:szCs w:val="16"/>
        </w:rPr>
        <w:tab/>
        <w:t>Bora ŞİMŞEK / Finansal Raporlama Müdürlüğü / Yönet</w:t>
      </w:r>
      <w:r w:rsidR="00C503FD">
        <w:rPr>
          <w:rFonts w:ascii="Arial" w:hAnsi="Arial" w:cs="Arial"/>
          <w:color w:val="000000" w:themeColor="text1"/>
          <w:sz w:val="16"/>
          <w:szCs w:val="16"/>
        </w:rPr>
        <w:t>ici</w:t>
      </w:r>
    </w:p>
    <w:p w14:paraId="1980F8F1" w14:textId="77777777" w:rsidR="008F0446" w:rsidRPr="009128F0" w:rsidRDefault="008F0446" w:rsidP="008F0446">
      <w:pPr>
        <w:tabs>
          <w:tab w:val="left" w:pos="1683"/>
          <w:tab w:val="left" w:pos="1870"/>
        </w:tabs>
        <w:suppressAutoHyphens/>
        <w:jc w:val="both"/>
        <w:outlineLvl w:val="0"/>
        <w:rPr>
          <w:rFonts w:ascii="Arial" w:hAnsi="Arial" w:cs="Arial"/>
          <w:color w:val="000000" w:themeColor="text1"/>
          <w:sz w:val="16"/>
          <w:szCs w:val="16"/>
        </w:rPr>
      </w:pPr>
      <w:r w:rsidRPr="009128F0">
        <w:rPr>
          <w:rFonts w:ascii="Arial" w:hAnsi="Arial" w:cs="Arial"/>
          <w:color w:val="000000" w:themeColor="text1"/>
          <w:sz w:val="16"/>
          <w:szCs w:val="16"/>
        </w:rPr>
        <w:t>Tel</w:t>
      </w:r>
      <w:r w:rsidRPr="009128F0">
        <w:rPr>
          <w:rFonts w:ascii="Arial" w:hAnsi="Arial" w:cs="Arial"/>
          <w:color w:val="000000" w:themeColor="text1"/>
          <w:sz w:val="16"/>
          <w:szCs w:val="16"/>
        </w:rPr>
        <w:tab/>
        <w:t>:</w:t>
      </w:r>
      <w:r w:rsidRPr="009128F0">
        <w:rPr>
          <w:rFonts w:ascii="Arial" w:hAnsi="Arial" w:cs="Arial"/>
          <w:color w:val="000000" w:themeColor="text1"/>
          <w:sz w:val="16"/>
          <w:szCs w:val="16"/>
        </w:rPr>
        <w:tab/>
        <w:t xml:space="preserve">0 (216)  666 05 59    </w:t>
      </w:r>
    </w:p>
    <w:p w14:paraId="03DB05CE" w14:textId="77777777" w:rsidR="001231C6" w:rsidRPr="009128F0" w:rsidRDefault="008F0446" w:rsidP="008F0446">
      <w:pPr>
        <w:tabs>
          <w:tab w:val="left" w:pos="1683"/>
          <w:tab w:val="left" w:pos="1870"/>
        </w:tabs>
        <w:suppressAutoHyphens/>
        <w:jc w:val="both"/>
        <w:outlineLvl w:val="0"/>
        <w:rPr>
          <w:rFonts w:ascii="Arial" w:hAnsi="Arial" w:cs="Arial"/>
          <w:color w:val="000000" w:themeColor="text1"/>
        </w:rPr>
        <w:sectPr w:rsidR="001231C6" w:rsidRPr="009128F0" w:rsidSect="000B655E">
          <w:headerReference w:type="first" r:id="rId8"/>
          <w:footerReference w:type="first" r:id="rId9"/>
          <w:pgSz w:w="11907" w:h="16840" w:code="9"/>
          <w:pgMar w:top="1418" w:right="1338" w:bottom="1418" w:left="1418" w:header="720" w:footer="720" w:gutter="0"/>
          <w:pgNumType w:start="1"/>
          <w:cols w:space="708"/>
          <w:titlePg/>
          <w:docGrid w:linePitch="360"/>
        </w:sectPr>
      </w:pPr>
      <w:r w:rsidRPr="009128F0">
        <w:rPr>
          <w:rFonts w:ascii="Arial" w:hAnsi="Arial" w:cs="Arial"/>
          <w:color w:val="000000" w:themeColor="text1"/>
          <w:sz w:val="16"/>
          <w:szCs w:val="16"/>
        </w:rPr>
        <w:t>Faks</w:t>
      </w:r>
      <w:r w:rsidRPr="009128F0">
        <w:rPr>
          <w:rFonts w:ascii="Arial" w:hAnsi="Arial" w:cs="Arial"/>
          <w:color w:val="000000" w:themeColor="text1"/>
          <w:sz w:val="16"/>
          <w:szCs w:val="16"/>
        </w:rPr>
        <w:tab/>
        <w:t>:   0 (216)  666 16 11</w:t>
      </w:r>
    </w:p>
    <w:p w14:paraId="047A518F" w14:textId="77777777" w:rsidR="003D15EB" w:rsidRPr="009128F0" w:rsidRDefault="003D15EB" w:rsidP="001231C6">
      <w:pPr>
        <w:suppressAutoHyphens/>
        <w:ind w:left="98"/>
        <w:rPr>
          <w:rFonts w:ascii="Arial" w:hAnsi="Arial" w:cs="Arial"/>
          <w:b/>
          <w:color w:val="000000" w:themeColor="text1"/>
          <w:sz w:val="18"/>
          <w:szCs w:val="18"/>
        </w:rPr>
      </w:pPr>
      <w:r w:rsidRPr="009128F0">
        <w:rPr>
          <w:rFonts w:ascii="Arial" w:hAnsi="Arial" w:cs="Arial"/>
          <w:b/>
          <w:color w:val="000000" w:themeColor="text1"/>
          <w:sz w:val="18"/>
          <w:szCs w:val="18"/>
        </w:rPr>
        <w:lastRenderedPageBreak/>
        <w:t>İçindekiler</w:t>
      </w:r>
    </w:p>
    <w:p w14:paraId="63978462" w14:textId="77777777" w:rsidR="003D15EB" w:rsidRPr="009128F0" w:rsidRDefault="003D15EB" w:rsidP="001231C6">
      <w:pPr>
        <w:suppressAutoHyphens/>
        <w:ind w:left="98"/>
        <w:rPr>
          <w:rFonts w:ascii="Arial" w:hAnsi="Arial" w:cs="Arial"/>
          <w:b/>
          <w:color w:val="000000" w:themeColor="text1"/>
          <w:sz w:val="10"/>
          <w:szCs w:val="10"/>
        </w:rPr>
      </w:pPr>
    </w:p>
    <w:tbl>
      <w:tblPr>
        <w:tblW w:w="9248" w:type="dxa"/>
        <w:tblInd w:w="108" w:type="dxa"/>
        <w:tblLook w:val="01E0" w:firstRow="1" w:lastRow="1" w:firstColumn="1" w:lastColumn="1" w:noHBand="0" w:noVBand="0"/>
      </w:tblPr>
      <w:tblGrid>
        <w:gridCol w:w="707"/>
        <w:gridCol w:w="8130"/>
        <w:gridCol w:w="411"/>
      </w:tblGrid>
      <w:tr w:rsidR="00171D06" w:rsidRPr="009128F0" w14:paraId="754D308E" w14:textId="77777777" w:rsidTr="00604B49">
        <w:trPr>
          <w:trHeight w:val="113"/>
        </w:trPr>
        <w:tc>
          <w:tcPr>
            <w:tcW w:w="8837" w:type="dxa"/>
            <w:gridSpan w:val="2"/>
            <w:vAlign w:val="bottom"/>
          </w:tcPr>
          <w:p w14:paraId="46BE8E99" w14:textId="77777777" w:rsidR="00171D06" w:rsidRPr="009128F0" w:rsidRDefault="00604B49" w:rsidP="00604B49">
            <w:pPr>
              <w:tabs>
                <w:tab w:val="right" w:pos="5040"/>
                <w:tab w:val="right" w:pos="8460"/>
              </w:tabs>
              <w:suppressAutoHyphens/>
              <w:ind w:left="-108"/>
              <w:rPr>
                <w:rFonts w:ascii="Arial" w:hAnsi="Arial" w:cs="Arial"/>
                <w:b/>
                <w:color w:val="000000" w:themeColor="text1"/>
                <w:sz w:val="16"/>
                <w:szCs w:val="16"/>
              </w:rPr>
            </w:pPr>
            <w:r w:rsidRPr="009128F0">
              <w:rPr>
                <w:rFonts w:ascii="Arial" w:hAnsi="Arial" w:cs="Arial"/>
                <w:b/>
                <w:color w:val="000000" w:themeColor="text1"/>
                <w:sz w:val="16"/>
                <w:szCs w:val="16"/>
              </w:rPr>
              <w:t>B</w:t>
            </w:r>
            <w:r w:rsidR="004312EA" w:rsidRPr="009128F0">
              <w:rPr>
                <w:rFonts w:ascii="Arial" w:hAnsi="Arial" w:cs="Arial"/>
                <w:b/>
                <w:color w:val="000000" w:themeColor="text1"/>
                <w:sz w:val="16"/>
                <w:szCs w:val="16"/>
              </w:rPr>
              <w:t>irinci bölüm</w:t>
            </w:r>
          </w:p>
        </w:tc>
        <w:tc>
          <w:tcPr>
            <w:tcW w:w="411" w:type="dxa"/>
            <w:vAlign w:val="bottom"/>
          </w:tcPr>
          <w:p w14:paraId="17716C1C" w14:textId="77777777" w:rsidR="00171D06" w:rsidRPr="009128F0" w:rsidRDefault="00171D06" w:rsidP="00467DA7">
            <w:pPr>
              <w:suppressAutoHyphens/>
              <w:ind w:left="-108"/>
              <w:jc w:val="right"/>
              <w:rPr>
                <w:rFonts w:ascii="Arial" w:hAnsi="Arial" w:cs="Arial"/>
                <w:color w:val="000000" w:themeColor="text1"/>
                <w:sz w:val="16"/>
                <w:szCs w:val="16"/>
              </w:rPr>
            </w:pPr>
          </w:p>
        </w:tc>
      </w:tr>
      <w:tr w:rsidR="00171D06" w:rsidRPr="009128F0" w14:paraId="771FCC0F" w14:textId="77777777" w:rsidTr="00604B49">
        <w:trPr>
          <w:trHeight w:val="113"/>
        </w:trPr>
        <w:tc>
          <w:tcPr>
            <w:tcW w:w="8837" w:type="dxa"/>
            <w:gridSpan w:val="2"/>
            <w:vAlign w:val="bottom"/>
          </w:tcPr>
          <w:p w14:paraId="2D4CB53E" w14:textId="77777777" w:rsidR="00171D06" w:rsidRPr="009128F0" w:rsidRDefault="00171D06" w:rsidP="00604B49">
            <w:pPr>
              <w:tabs>
                <w:tab w:val="right" w:pos="5040"/>
                <w:tab w:val="right" w:pos="8460"/>
              </w:tabs>
              <w:suppressAutoHyphens/>
              <w:ind w:left="-108"/>
              <w:rPr>
                <w:rFonts w:ascii="Arial" w:hAnsi="Arial" w:cs="Arial"/>
                <w:color w:val="000000" w:themeColor="text1"/>
                <w:sz w:val="16"/>
                <w:szCs w:val="16"/>
              </w:rPr>
            </w:pPr>
            <w:r w:rsidRPr="009128F0">
              <w:rPr>
                <w:rFonts w:ascii="Arial" w:hAnsi="Arial" w:cs="Arial"/>
                <w:b/>
                <w:color w:val="000000" w:themeColor="text1"/>
                <w:sz w:val="16"/>
                <w:szCs w:val="16"/>
              </w:rPr>
              <w:t>Genel bilgiler</w:t>
            </w:r>
          </w:p>
        </w:tc>
        <w:tc>
          <w:tcPr>
            <w:tcW w:w="411" w:type="dxa"/>
            <w:vAlign w:val="bottom"/>
          </w:tcPr>
          <w:p w14:paraId="72D1D686" w14:textId="77777777" w:rsidR="00171D06" w:rsidRPr="009128F0" w:rsidRDefault="00171D06" w:rsidP="00467DA7">
            <w:pPr>
              <w:suppressAutoHyphens/>
              <w:ind w:left="-108"/>
              <w:jc w:val="right"/>
              <w:rPr>
                <w:rFonts w:ascii="Arial" w:hAnsi="Arial" w:cs="Arial"/>
                <w:color w:val="000000" w:themeColor="text1"/>
                <w:sz w:val="16"/>
                <w:szCs w:val="16"/>
              </w:rPr>
            </w:pPr>
          </w:p>
        </w:tc>
      </w:tr>
      <w:tr w:rsidR="000546DB" w:rsidRPr="009128F0" w14:paraId="3F824285" w14:textId="77777777" w:rsidTr="00583BDF">
        <w:trPr>
          <w:trHeight w:val="57"/>
        </w:trPr>
        <w:tc>
          <w:tcPr>
            <w:tcW w:w="707" w:type="dxa"/>
          </w:tcPr>
          <w:p w14:paraId="19E4658B" w14:textId="77777777" w:rsidR="000546DB" w:rsidRPr="009128F0" w:rsidRDefault="000546DB" w:rsidP="007C10F7">
            <w:pPr>
              <w:pStyle w:val="KonuBal"/>
              <w:tabs>
                <w:tab w:val="clear" w:pos="4395"/>
              </w:tabs>
              <w:ind w:left="-113"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I.</w:t>
            </w:r>
          </w:p>
        </w:tc>
        <w:tc>
          <w:tcPr>
            <w:tcW w:w="8130" w:type="dxa"/>
            <w:vAlign w:val="bottom"/>
          </w:tcPr>
          <w:p w14:paraId="6A185657" w14:textId="77777777" w:rsidR="000546DB" w:rsidRPr="009128F0" w:rsidRDefault="000546DB" w:rsidP="00DC358E">
            <w:pPr>
              <w:suppressAutoHyphens/>
              <w:ind w:left="-55" w:right="-52"/>
              <w:jc w:val="both"/>
              <w:rPr>
                <w:rFonts w:ascii="Arial" w:hAnsi="Arial" w:cs="Arial"/>
                <w:color w:val="000000" w:themeColor="text1"/>
                <w:sz w:val="16"/>
                <w:szCs w:val="16"/>
              </w:rPr>
            </w:pPr>
            <w:r w:rsidRPr="009128F0">
              <w:rPr>
                <w:rFonts w:ascii="Arial" w:hAnsi="Arial" w:cs="Arial"/>
                <w:color w:val="000000" w:themeColor="text1"/>
                <w:sz w:val="16"/>
                <w:szCs w:val="16"/>
              </w:rPr>
              <w:t>Ana Ortaklık Banka’nın kuruluş tarihi, başlangıç statüsü, anılan statüde meydana gelen değişiklikleri ihtiva eden tarihçesi</w:t>
            </w:r>
          </w:p>
        </w:tc>
        <w:tc>
          <w:tcPr>
            <w:tcW w:w="411" w:type="dxa"/>
            <w:vAlign w:val="bottom"/>
          </w:tcPr>
          <w:p w14:paraId="42B5476F" w14:textId="77777777" w:rsidR="000546DB" w:rsidRPr="009128F0" w:rsidRDefault="000546DB" w:rsidP="000546DB">
            <w:pPr>
              <w:suppressAutoHyphens/>
              <w:ind w:left="-108"/>
              <w:jc w:val="right"/>
              <w:rPr>
                <w:rFonts w:ascii="Arial" w:hAnsi="Arial" w:cs="Arial"/>
                <w:color w:val="000000" w:themeColor="text1"/>
                <w:sz w:val="16"/>
                <w:szCs w:val="16"/>
              </w:rPr>
            </w:pPr>
            <w:r w:rsidRPr="009128F0">
              <w:rPr>
                <w:rFonts w:ascii="Arial" w:hAnsi="Arial" w:cs="Arial"/>
                <w:color w:val="000000" w:themeColor="text1"/>
                <w:sz w:val="16"/>
                <w:szCs w:val="16"/>
              </w:rPr>
              <w:t>1</w:t>
            </w:r>
          </w:p>
        </w:tc>
      </w:tr>
      <w:tr w:rsidR="000546DB" w:rsidRPr="009128F0" w14:paraId="339E3C1D" w14:textId="77777777" w:rsidTr="00583BDF">
        <w:trPr>
          <w:trHeight w:val="57"/>
        </w:trPr>
        <w:tc>
          <w:tcPr>
            <w:tcW w:w="707" w:type="dxa"/>
          </w:tcPr>
          <w:p w14:paraId="033EAFF4" w14:textId="77777777" w:rsidR="000546DB" w:rsidRPr="009128F0" w:rsidRDefault="000546DB" w:rsidP="007C10F7">
            <w:pPr>
              <w:pStyle w:val="KonuBal"/>
              <w:tabs>
                <w:tab w:val="clear" w:pos="4395"/>
              </w:tabs>
              <w:ind w:left="-113"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II.</w:t>
            </w:r>
          </w:p>
        </w:tc>
        <w:tc>
          <w:tcPr>
            <w:tcW w:w="8130" w:type="dxa"/>
            <w:vAlign w:val="bottom"/>
          </w:tcPr>
          <w:p w14:paraId="16F0C9A2" w14:textId="77777777" w:rsidR="000546DB" w:rsidRPr="009128F0" w:rsidRDefault="000546DB" w:rsidP="00DC358E">
            <w:pPr>
              <w:pStyle w:val="GvdeMetniGirintisi"/>
              <w:ind w:left="-55" w:right="-52" w:firstLine="0"/>
              <w:rPr>
                <w:rFonts w:ascii="Arial" w:hAnsi="Arial" w:cs="Arial"/>
                <w:color w:val="000000" w:themeColor="text1"/>
                <w:sz w:val="16"/>
                <w:szCs w:val="16"/>
              </w:rPr>
            </w:pPr>
            <w:r w:rsidRPr="009128F0">
              <w:rPr>
                <w:rFonts w:ascii="Arial" w:hAnsi="Arial" w:cs="Arial"/>
                <w:color w:val="000000" w:themeColor="text1"/>
                <w:sz w:val="16"/>
                <w:szCs w:val="16"/>
              </w:rPr>
              <w:t xml:space="preserve">Ana Ortaklık Banka’nın sermaye yapısı, yönetim ve denetimini doğrudan veya dolaylı olarak tek başına veya birlikte elinde bulunduran ortakları, varsa bu hususlarda yıl içindeki değişiklikler ile </w:t>
            </w:r>
            <w:proofErr w:type="gramStart"/>
            <w:r w:rsidRPr="009128F0">
              <w:rPr>
                <w:rFonts w:ascii="Arial" w:hAnsi="Arial" w:cs="Arial"/>
                <w:color w:val="000000" w:themeColor="text1"/>
                <w:sz w:val="16"/>
                <w:szCs w:val="16"/>
              </w:rPr>
              <w:t>dahil</w:t>
            </w:r>
            <w:proofErr w:type="gramEnd"/>
            <w:r w:rsidRPr="009128F0">
              <w:rPr>
                <w:rFonts w:ascii="Arial" w:hAnsi="Arial" w:cs="Arial"/>
                <w:color w:val="000000" w:themeColor="text1"/>
                <w:sz w:val="16"/>
                <w:szCs w:val="16"/>
              </w:rPr>
              <w:t xml:space="preserve"> olduğu gruba ilişkin açıklama</w:t>
            </w:r>
          </w:p>
        </w:tc>
        <w:tc>
          <w:tcPr>
            <w:tcW w:w="411" w:type="dxa"/>
            <w:vAlign w:val="bottom"/>
          </w:tcPr>
          <w:p w14:paraId="2E7402DA" w14:textId="77777777" w:rsidR="000546DB" w:rsidRPr="009128F0" w:rsidRDefault="000546DB" w:rsidP="000546DB">
            <w:pPr>
              <w:pStyle w:val="GvdeMetniGirintisi"/>
              <w:ind w:left="-108" w:firstLine="0"/>
              <w:jc w:val="right"/>
              <w:rPr>
                <w:rFonts w:ascii="Arial" w:hAnsi="Arial" w:cs="Arial"/>
                <w:color w:val="000000" w:themeColor="text1"/>
                <w:sz w:val="16"/>
                <w:szCs w:val="16"/>
              </w:rPr>
            </w:pPr>
            <w:r w:rsidRPr="009128F0">
              <w:rPr>
                <w:rFonts w:ascii="Arial" w:hAnsi="Arial" w:cs="Arial"/>
                <w:color w:val="000000" w:themeColor="text1"/>
                <w:sz w:val="16"/>
                <w:szCs w:val="16"/>
              </w:rPr>
              <w:t>1</w:t>
            </w:r>
          </w:p>
        </w:tc>
      </w:tr>
      <w:tr w:rsidR="000546DB" w:rsidRPr="009128F0" w14:paraId="2B0194A8" w14:textId="77777777" w:rsidTr="00583BDF">
        <w:trPr>
          <w:trHeight w:val="57"/>
        </w:trPr>
        <w:tc>
          <w:tcPr>
            <w:tcW w:w="707" w:type="dxa"/>
          </w:tcPr>
          <w:p w14:paraId="5874F2FC" w14:textId="77777777" w:rsidR="000546DB" w:rsidRPr="009128F0" w:rsidRDefault="000546DB" w:rsidP="007C10F7">
            <w:pPr>
              <w:pStyle w:val="KonuBal"/>
              <w:tabs>
                <w:tab w:val="clear" w:pos="4395"/>
              </w:tabs>
              <w:ind w:left="-113"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III.</w:t>
            </w:r>
          </w:p>
        </w:tc>
        <w:tc>
          <w:tcPr>
            <w:tcW w:w="8130" w:type="dxa"/>
            <w:vAlign w:val="bottom"/>
          </w:tcPr>
          <w:p w14:paraId="199A8E35" w14:textId="77777777" w:rsidR="000546DB" w:rsidRPr="009128F0" w:rsidRDefault="000546DB" w:rsidP="00DC358E">
            <w:pPr>
              <w:pStyle w:val="GvdeMetniGirintisi"/>
              <w:ind w:left="-55" w:right="-52" w:firstLine="0"/>
              <w:rPr>
                <w:rFonts w:ascii="Arial" w:hAnsi="Arial" w:cs="Arial"/>
                <w:color w:val="000000" w:themeColor="text1"/>
                <w:sz w:val="16"/>
                <w:szCs w:val="16"/>
              </w:rPr>
            </w:pPr>
            <w:r w:rsidRPr="009128F0">
              <w:rPr>
                <w:rFonts w:ascii="Arial" w:hAnsi="Arial" w:cs="Arial"/>
                <w:color w:val="000000" w:themeColor="text1"/>
                <w:sz w:val="16"/>
                <w:szCs w:val="16"/>
              </w:rPr>
              <w:t>Ana Ortaklık Banka’nın yönetim kurulu başkan ve üyeleri, denetim komitesi üyeleri ile genel müdür ve yardımcılarının varsa Ana Ortaklık Banka’da sahip oldukları paylara ve sorumluluk alanlarına ilişkin açıklamalar</w:t>
            </w:r>
          </w:p>
        </w:tc>
        <w:tc>
          <w:tcPr>
            <w:tcW w:w="411" w:type="dxa"/>
            <w:vAlign w:val="bottom"/>
          </w:tcPr>
          <w:p w14:paraId="594E46DE" w14:textId="77777777" w:rsidR="000546DB" w:rsidRPr="009128F0" w:rsidRDefault="000546DB" w:rsidP="000546DB">
            <w:pPr>
              <w:pStyle w:val="GvdeMetniGirintisi"/>
              <w:ind w:left="-108" w:firstLine="0"/>
              <w:jc w:val="right"/>
              <w:rPr>
                <w:rFonts w:ascii="Arial" w:hAnsi="Arial" w:cs="Arial"/>
                <w:color w:val="000000" w:themeColor="text1"/>
                <w:sz w:val="16"/>
                <w:szCs w:val="16"/>
              </w:rPr>
            </w:pPr>
            <w:r w:rsidRPr="009128F0">
              <w:rPr>
                <w:rFonts w:ascii="Arial" w:hAnsi="Arial" w:cs="Arial"/>
                <w:color w:val="000000" w:themeColor="text1"/>
                <w:sz w:val="16"/>
                <w:szCs w:val="16"/>
              </w:rPr>
              <w:t>2</w:t>
            </w:r>
          </w:p>
        </w:tc>
      </w:tr>
      <w:tr w:rsidR="000546DB" w:rsidRPr="009128F0" w14:paraId="34BFBEC9" w14:textId="77777777" w:rsidTr="00583BDF">
        <w:trPr>
          <w:trHeight w:val="57"/>
        </w:trPr>
        <w:tc>
          <w:tcPr>
            <w:tcW w:w="707" w:type="dxa"/>
          </w:tcPr>
          <w:p w14:paraId="76B0BAFC" w14:textId="77777777" w:rsidR="000546DB" w:rsidRPr="009128F0" w:rsidRDefault="000546DB" w:rsidP="007C10F7">
            <w:pPr>
              <w:pStyle w:val="KonuBal"/>
              <w:tabs>
                <w:tab w:val="clear" w:pos="4395"/>
              </w:tabs>
              <w:ind w:left="-113"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IV.</w:t>
            </w:r>
          </w:p>
        </w:tc>
        <w:tc>
          <w:tcPr>
            <w:tcW w:w="8130" w:type="dxa"/>
            <w:vAlign w:val="bottom"/>
          </w:tcPr>
          <w:p w14:paraId="75023A19" w14:textId="77777777" w:rsidR="000546DB" w:rsidRPr="009128F0" w:rsidRDefault="000546DB" w:rsidP="00DC358E">
            <w:pPr>
              <w:pStyle w:val="GvdeMetniGirintisi"/>
              <w:ind w:left="-55" w:right="-52" w:firstLine="0"/>
              <w:rPr>
                <w:rFonts w:ascii="Arial" w:hAnsi="Arial" w:cs="Arial"/>
                <w:color w:val="000000" w:themeColor="text1"/>
                <w:sz w:val="16"/>
                <w:szCs w:val="16"/>
              </w:rPr>
            </w:pPr>
            <w:r w:rsidRPr="009128F0">
              <w:rPr>
                <w:rFonts w:ascii="Arial" w:hAnsi="Arial" w:cs="Arial"/>
                <w:color w:val="000000" w:themeColor="text1"/>
                <w:sz w:val="16"/>
                <w:szCs w:val="16"/>
              </w:rPr>
              <w:t>Ana Ortaklık Banka’da nitelikli paya sahip kişi ve kuruluşlara ilişkin açıklamalar</w:t>
            </w:r>
          </w:p>
        </w:tc>
        <w:tc>
          <w:tcPr>
            <w:tcW w:w="411" w:type="dxa"/>
            <w:vAlign w:val="bottom"/>
          </w:tcPr>
          <w:p w14:paraId="717BC84A" w14:textId="76138678" w:rsidR="000546DB" w:rsidRPr="009128F0" w:rsidRDefault="00523702" w:rsidP="000546DB">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3</w:t>
            </w:r>
          </w:p>
        </w:tc>
      </w:tr>
      <w:tr w:rsidR="000546DB" w:rsidRPr="009128F0" w14:paraId="3D4A1C63" w14:textId="77777777" w:rsidTr="00583BDF">
        <w:trPr>
          <w:trHeight w:val="57"/>
        </w:trPr>
        <w:tc>
          <w:tcPr>
            <w:tcW w:w="707" w:type="dxa"/>
          </w:tcPr>
          <w:p w14:paraId="3B070142" w14:textId="77777777" w:rsidR="000546DB" w:rsidRPr="009128F0" w:rsidRDefault="000546DB" w:rsidP="007C10F7">
            <w:pPr>
              <w:pStyle w:val="KonuBal"/>
              <w:tabs>
                <w:tab w:val="clear" w:pos="4395"/>
              </w:tabs>
              <w:ind w:left="-113"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V.</w:t>
            </w:r>
          </w:p>
        </w:tc>
        <w:tc>
          <w:tcPr>
            <w:tcW w:w="8130" w:type="dxa"/>
            <w:vAlign w:val="bottom"/>
          </w:tcPr>
          <w:p w14:paraId="16C80B75" w14:textId="77777777" w:rsidR="000546DB" w:rsidRPr="009128F0" w:rsidRDefault="000546DB" w:rsidP="00DC358E">
            <w:pPr>
              <w:pStyle w:val="GvdeMetniGirintisi"/>
              <w:ind w:left="-55" w:right="-52" w:firstLine="0"/>
              <w:rPr>
                <w:rFonts w:ascii="Arial" w:hAnsi="Arial" w:cs="Arial"/>
                <w:color w:val="000000" w:themeColor="text1"/>
                <w:sz w:val="16"/>
                <w:szCs w:val="16"/>
              </w:rPr>
            </w:pPr>
            <w:r w:rsidRPr="009128F0">
              <w:rPr>
                <w:rFonts w:ascii="Arial" w:hAnsi="Arial" w:cs="Arial"/>
                <w:color w:val="000000" w:themeColor="text1"/>
                <w:sz w:val="16"/>
                <w:szCs w:val="16"/>
              </w:rPr>
              <w:t>Ana Ortaklık Banka’nın hizmet türü ve faaliyet alanlarını içeren özet bilgi</w:t>
            </w:r>
          </w:p>
        </w:tc>
        <w:tc>
          <w:tcPr>
            <w:tcW w:w="411" w:type="dxa"/>
            <w:vAlign w:val="bottom"/>
          </w:tcPr>
          <w:p w14:paraId="136C501D" w14:textId="45E6C9DF" w:rsidR="000546DB" w:rsidRPr="009128F0" w:rsidRDefault="00523702" w:rsidP="000546DB">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4</w:t>
            </w:r>
          </w:p>
        </w:tc>
      </w:tr>
      <w:tr w:rsidR="000546DB" w:rsidRPr="009128F0" w14:paraId="661E96FD" w14:textId="77777777" w:rsidTr="00583BDF">
        <w:trPr>
          <w:trHeight w:val="57"/>
        </w:trPr>
        <w:tc>
          <w:tcPr>
            <w:tcW w:w="707" w:type="dxa"/>
          </w:tcPr>
          <w:p w14:paraId="5F2FD01D" w14:textId="77777777" w:rsidR="000546DB" w:rsidRPr="009128F0" w:rsidRDefault="000546DB" w:rsidP="007C10F7">
            <w:pPr>
              <w:pStyle w:val="KonuBal"/>
              <w:tabs>
                <w:tab w:val="clear" w:pos="4395"/>
              </w:tabs>
              <w:ind w:left="-113"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VI.</w:t>
            </w:r>
          </w:p>
        </w:tc>
        <w:tc>
          <w:tcPr>
            <w:tcW w:w="8130" w:type="dxa"/>
            <w:vAlign w:val="bottom"/>
          </w:tcPr>
          <w:p w14:paraId="484FD3AF" w14:textId="77777777" w:rsidR="000546DB" w:rsidRPr="009128F0" w:rsidRDefault="000546DB" w:rsidP="00DC358E">
            <w:pPr>
              <w:pStyle w:val="KonuBal"/>
              <w:tabs>
                <w:tab w:val="clear" w:pos="4395"/>
              </w:tabs>
              <w:ind w:left="-55" w:right="-52"/>
              <w:jc w:val="both"/>
              <w:rPr>
                <w:rFonts w:cs="Arial"/>
                <w:b w:val="0"/>
                <w:color w:val="000000" w:themeColor="text1"/>
                <w:sz w:val="16"/>
                <w:szCs w:val="16"/>
                <w:lang w:eastAsia="en-US"/>
              </w:rPr>
            </w:pPr>
            <w:r w:rsidRPr="009128F0">
              <w:rPr>
                <w:rFonts w:cs="Arial"/>
                <w:b w:val="0"/>
                <w:color w:val="000000" w:themeColor="text1"/>
                <w:sz w:val="16"/>
                <w:szCs w:val="16"/>
                <w:lang w:eastAsia="en-US"/>
              </w:rPr>
              <w:t xml:space="preserve">Bankaların </w:t>
            </w:r>
            <w:proofErr w:type="gramStart"/>
            <w:r w:rsidRPr="009128F0">
              <w:rPr>
                <w:rFonts w:cs="Arial"/>
                <w:b w:val="0"/>
                <w:color w:val="000000" w:themeColor="text1"/>
                <w:sz w:val="16"/>
                <w:szCs w:val="16"/>
                <w:lang w:eastAsia="en-US"/>
              </w:rPr>
              <w:t>konsolide</w:t>
            </w:r>
            <w:proofErr w:type="gramEnd"/>
            <w:r w:rsidRPr="009128F0">
              <w:rPr>
                <w:rFonts w:cs="Arial"/>
                <w:b w:val="0"/>
                <w:color w:val="000000" w:themeColor="text1"/>
                <w:sz w:val="16"/>
                <w:szCs w:val="16"/>
                <w:lang w:eastAsia="en-US"/>
              </w:rPr>
              <w:t xml:space="preserve"> finansal tablolarının düzenlenmesine ilişkin tebliğ ile Türkiye Muhasebe Standartları gereği yapılan konsolidasyon işlemleri arasındaki farklılıklar ile tam konsolidasyona veya oransal konsolidasyona tabi tutulan, </w:t>
            </w:r>
            <w:proofErr w:type="spellStart"/>
            <w:r w:rsidRPr="009128F0">
              <w:rPr>
                <w:rFonts w:cs="Arial"/>
                <w:b w:val="0"/>
                <w:color w:val="000000" w:themeColor="text1"/>
                <w:sz w:val="16"/>
                <w:szCs w:val="16"/>
                <w:lang w:eastAsia="en-US"/>
              </w:rPr>
              <w:t>özkaynaklardan</w:t>
            </w:r>
            <w:proofErr w:type="spellEnd"/>
            <w:r w:rsidRPr="009128F0">
              <w:rPr>
                <w:rFonts w:cs="Arial"/>
                <w:b w:val="0"/>
                <w:color w:val="000000" w:themeColor="text1"/>
                <w:sz w:val="16"/>
                <w:szCs w:val="16"/>
                <w:lang w:eastAsia="en-US"/>
              </w:rPr>
              <w:t xml:space="preserve"> indirilen ya da bu üç yönteme dahil olmayan kuruluşlar hakkında kısa açıklama </w:t>
            </w:r>
          </w:p>
        </w:tc>
        <w:tc>
          <w:tcPr>
            <w:tcW w:w="411" w:type="dxa"/>
            <w:vAlign w:val="bottom"/>
          </w:tcPr>
          <w:p w14:paraId="3978B0AC" w14:textId="38ACD9E8" w:rsidR="000546DB" w:rsidRPr="009128F0" w:rsidRDefault="00523702" w:rsidP="000546DB">
            <w:pPr>
              <w:suppressAutoHyphens/>
              <w:ind w:left="-108"/>
              <w:jc w:val="right"/>
              <w:rPr>
                <w:rFonts w:ascii="Arial" w:hAnsi="Arial" w:cs="Arial"/>
                <w:color w:val="000000" w:themeColor="text1"/>
                <w:sz w:val="16"/>
                <w:szCs w:val="16"/>
              </w:rPr>
            </w:pPr>
            <w:r>
              <w:rPr>
                <w:rFonts w:ascii="Arial" w:hAnsi="Arial" w:cs="Arial"/>
                <w:color w:val="000000" w:themeColor="text1"/>
                <w:sz w:val="16"/>
                <w:szCs w:val="16"/>
              </w:rPr>
              <w:t>4</w:t>
            </w:r>
          </w:p>
        </w:tc>
      </w:tr>
      <w:tr w:rsidR="000546DB" w:rsidRPr="009128F0" w14:paraId="1524674E" w14:textId="77777777" w:rsidTr="00583BDF">
        <w:trPr>
          <w:trHeight w:val="57"/>
        </w:trPr>
        <w:tc>
          <w:tcPr>
            <w:tcW w:w="707" w:type="dxa"/>
          </w:tcPr>
          <w:p w14:paraId="3E936651" w14:textId="77777777" w:rsidR="000546DB" w:rsidRPr="009128F0" w:rsidRDefault="000546DB" w:rsidP="007C10F7">
            <w:pPr>
              <w:pStyle w:val="KonuBal"/>
              <w:tabs>
                <w:tab w:val="clear" w:pos="4395"/>
              </w:tabs>
              <w:ind w:left="-113"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VII.</w:t>
            </w:r>
          </w:p>
        </w:tc>
        <w:tc>
          <w:tcPr>
            <w:tcW w:w="8130" w:type="dxa"/>
            <w:vAlign w:val="bottom"/>
          </w:tcPr>
          <w:p w14:paraId="37C8F550" w14:textId="77777777" w:rsidR="000546DB" w:rsidRPr="009128F0" w:rsidRDefault="000546DB" w:rsidP="00DC358E">
            <w:pPr>
              <w:pStyle w:val="KonuBal"/>
              <w:tabs>
                <w:tab w:val="clear" w:pos="4395"/>
              </w:tabs>
              <w:ind w:left="-55" w:right="-52"/>
              <w:jc w:val="both"/>
              <w:rPr>
                <w:rFonts w:cs="Arial"/>
                <w:b w:val="0"/>
                <w:color w:val="000000" w:themeColor="text1"/>
                <w:sz w:val="16"/>
                <w:szCs w:val="16"/>
                <w:lang w:eastAsia="en-US"/>
              </w:rPr>
            </w:pPr>
            <w:r w:rsidRPr="009128F0">
              <w:rPr>
                <w:rFonts w:cs="Arial"/>
                <w:b w:val="0"/>
                <w:color w:val="000000" w:themeColor="text1"/>
                <w:sz w:val="16"/>
                <w:szCs w:val="16"/>
                <w:lang w:eastAsia="en-US"/>
              </w:rPr>
              <w:t xml:space="preserve">Ana Ortaklık Banka ile bağlı ortaklıkları arasında </w:t>
            </w:r>
            <w:proofErr w:type="spellStart"/>
            <w:r w:rsidRPr="009128F0">
              <w:rPr>
                <w:rFonts w:cs="Arial"/>
                <w:b w:val="0"/>
                <w:color w:val="000000" w:themeColor="text1"/>
                <w:sz w:val="16"/>
                <w:szCs w:val="16"/>
                <w:lang w:eastAsia="en-US"/>
              </w:rPr>
              <w:t>özkaynakların</w:t>
            </w:r>
            <w:proofErr w:type="spellEnd"/>
            <w:r w:rsidRPr="009128F0">
              <w:rPr>
                <w:rFonts w:cs="Arial"/>
                <w:b w:val="0"/>
                <w:color w:val="000000" w:themeColor="text1"/>
                <w:sz w:val="16"/>
                <w:szCs w:val="16"/>
                <w:lang w:eastAsia="en-US"/>
              </w:rPr>
              <w:t xml:space="preserve"> derhal transfer edilmesinin veya borçların geri ödenmesinin önünde mevcut veya muhtemel, fiili veya hukuki engeller </w:t>
            </w:r>
          </w:p>
        </w:tc>
        <w:tc>
          <w:tcPr>
            <w:tcW w:w="411" w:type="dxa"/>
            <w:vAlign w:val="bottom"/>
          </w:tcPr>
          <w:p w14:paraId="3377C745" w14:textId="0C7E2A90" w:rsidR="000546DB" w:rsidRPr="009128F0" w:rsidRDefault="00523702" w:rsidP="000546DB">
            <w:pPr>
              <w:suppressAutoHyphens/>
              <w:ind w:left="-108"/>
              <w:jc w:val="right"/>
              <w:rPr>
                <w:rFonts w:ascii="Arial" w:hAnsi="Arial" w:cs="Arial"/>
                <w:color w:val="000000" w:themeColor="text1"/>
                <w:sz w:val="16"/>
                <w:szCs w:val="16"/>
              </w:rPr>
            </w:pPr>
            <w:r>
              <w:rPr>
                <w:rFonts w:ascii="Arial" w:hAnsi="Arial" w:cs="Arial"/>
                <w:color w:val="000000" w:themeColor="text1"/>
                <w:sz w:val="16"/>
                <w:szCs w:val="16"/>
              </w:rPr>
              <w:t>4</w:t>
            </w:r>
          </w:p>
        </w:tc>
      </w:tr>
      <w:tr w:rsidR="000546DB" w:rsidRPr="009128F0" w14:paraId="35EEBF5F" w14:textId="77777777" w:rsidTr="00604B49">
        <w:trPr>
          <w:trHeight w:val="113"/>
        </w:trPr>
        <w:tc>
          <w:tcPr>
            <w:tcW w:w="8837" w:type="dxa"/>
            <w:gridSpan w:val="2"/>
            <w:vAlign w:val="bottom"/>
          </w:tcPr>
          <w:p w14:paraId="309BC885" w14:textId="77777777" w:rsidR="000546DB" w:rsidRPr="009128F0" w:rsidRDefault="000546DB" w:rsidP="007C10F7">
            <w:pPr>
              <w:pStyle w:val="KonuBal"/>
              <w:tabs>
                <w:tab w:val="clear" w:pos="4395"/>
              </w:tabs>
              <w:ind w:left="-108" w:right="-162"/>
              <w:jc w:val="both"/>
              <w:rPr>
                <w:rFonts w:cs="Arial"/>
                <w:b w:val="0"/>
                <w:color w:val="000000" w:themeColor="text1"/>
                <w:sz w:val="16"/>
                <w:szCs w:val="16"/>
                <w:lang w:eastAsia="en-US"/>
              </w:rPr>
            </w:pPr>
          </w:p>
        </w:tc>
        <w:tc>
          <w:tcPr>
            <w:tcW w:w="411" w:type="dxa"/>
            <w:vAlign w:val="bottom"/>
          </w:tcPr>
          <w:p w14:paraId="63685E19" w14:textId="77777777" w:rsidR="000546DB" w:rsidRPr="009128F0" w:rsidRDefault="000546DB" w:rsidP="000546DB">
            <w:pPr>
              <w:suppressAutoHyphens/>
              <w:ind w:left="-108"/>
              <w:jc w:val="right"/>
              <w:rPr>
                <w:rFonts w:ascii="Arial" w:hAnsi="Arial" w:cs="Arial"/>
                <w:b/>
                <w:color w:val="000000" w:themeColor="text1"/>
                <w:sz w:val="16"/>
                <w:szCs w:val="16"/>
              </w:rPr>
            </w:pPr>
          </w:p>
        </w:tc>
      </w:tr>
      <w:tr w:rsidR="000546DB" w:rsidRPr="009128F0" w14:paraId="694D376D" w14:textId="77777777" w:rsidTr="00604B49">
        <w:trPr>
          <w:trHeight w:val="113"/>
        </w:trPr>
        <w:tc>
          <w:tcPr>
            <w:tcW w:w="8837" w:type="dxa"/>
            <w:gridSpan w:val="2"/>
            <w:vAlign w:val="bottom"/>
          </w:tcPr>
          <w:p w14:paraId="233074A2" w14:textId="77777777" w:rsidR="000546DB" w:rsidRPr="009128F0" w:rsidRDefault="00604B49" w:rsidP="007C10F7">
            <w:pPr>
              <w:suppressAutoHyphens/>
              <w:ind w:left="-108"/>
              <w:jc w:val="both"/>
              <w:rPr>
                <w:rFonts w:ascii="Arial" w:hAnsi="Arial" w:cs="Arial"/>
                <w:b/>
                <w:color w:val="000000" w:themeColor="text1"/>
                <w:sz w:val="16"/>
                <w:szCs w:val="16"/>
              </w:rPr>
            </w:pPr>
            <w:r w:rsidRPr="009128F0">
              <w:rPr>
                <w:rFonts w:ascii="Arial" w:hAnsi="Arial" w:cs="Arial"/>
                <w:b/>
                <w:color w:val="000000" w:themeColor="text1"/>
                <w:sz w:val="16"/>
                <w:szCs w:val="16"/>
              </w:rPr>
              <w:t>İ</w:t>
            </w:r>
            <w:r w:rsidR="004312EA" w:rsidRPr="009128F0">
              <w:rPr>
                <w:rFonts w:ascii="Arial" w:hAnsi="Arial" w:cs="Arial"/>
                <w:b/>
                <w:color w:val="000000" w:themeColor="text1"/>
                <w:sz w:val="16"/>
                <w:szCs w:val="16"/>
              </w:rPr>
              <w:t>kinci bölüm</w:t>
            </w:r>
          </w:p>
        </w:tc>
        <w:tc>
          <w:tcPr>
            <w:tcW w:w="411" w:type="dxa"/>
            <w:vAlign w:val="bottom"/>
          </w:tcPr>
          <w:p w14:paraId="14F72B85" w14:textId="77777777" w:rsidR="000546DB" w:rsidRPr="009128F0" w:rsidRDefault="000546DB" w:rsidP="000546DB">
            <w:pPr>
              <w:suppressAutoHyphens/>
              <w:ind w:left="-108"/>
              <w:jc w:val="right"/>
              <w:rPr>
                <w:rFonts w:ascii="Arial" w:hAnsi="Arial" w:cs="Arial"/>
                <w:b/>
                <w:color w:val="000000" w:themeColor="text1"/>
                <w:sz w:val="16"/>
                <w:szCs w:val="16"/>
              </w:rPr>
            </w:pPr>
          </w:p>
        </w:tc>
      </w:tr>
      <w:tr w:rsidR="000546DB" w:rsidRPr="009128F0" w14:paraId="0E5BEE39" w14:textId="77777777" w:rsidTr="00604B49">
        <w:trPr>
          <w:trHeight w:val="113"/>
        </w:trPr>
        <w:tc>
          <w:tcPr>
            <w:tcW w:w="8837" w:type="dxa"/>
            <w:gridSpan w:val="2"/>
            <w:vAlign w:val="bottom"/>
          </w:tcPr>
          <w:p w14:paraId="52542D95" w14:textId="77777777" w:rsidR="000546DB" w:rsidRPr="009128F0" w:rsidRDefault="000546DB" w:rsidP="007C10F7">
            <w:pPr>
              <w:suppressAutoHyphens/>
              <w:ind w:left="-108"/>
              <w:jc w:val="both"/>
              <w:rPr>
                <w:rFonts w:ascii="Arial" w:hAnsi="Arial" w:cs="Arial"/>
                <w:b/>
                <w:color w:val="000000" w:themeColor="text1"/>
                <w:sz w:val="16"/>
                <w:szCs w:val="16"/>
              </w:rPr>
            </w:pPr>
            <w:r w:rsidRPr="009128F0">
              <w:rPr>
                <w:rFonts w:ascii="Arial" w:hAnsi="Arial" w:cs="Arial"/>
                <w:b/>
                <w:color w:val="000000" w:themeColor="text1"/>
                <w:sz w:val="16"/>
                <w:szCs w:val="16"/>
              </w:rPr>
              <w:t>Konsolide finansal tablolar</w:t>
            </w:r>
          </w:p>
        </w:tc>
        <w:tc>
          <w:tcPr>
            <w:tcW w:w="411" w:type="dxa"/>
            <w:vAlign w:val="bottom"/>
          </w:tcPr>
          <w:p w14:paraId="026596EF" w14:textId="77777777" w:rsidR="000546DB" w:rsidRPr="009128F0" w:rsidRDefault="000546DB" w:rsidP="000546DB">
            <w:pPr>
              <w:suppressAutoHyphens/>
              <w:ind w:left="-108"/>
              <w:jc w:val="right"/>
              <w:rPr>
                <w:rFonts w:ascii="Arial" w:hAnsi="Arial" w:cs="Arial"/>
                <w:b/>
                <w:color w:val="000000" w:themeColor="text1"/>
                <w:sz w:val="16"/>
                <w:szCs w:val="16"/>
              </w:rPr>
            </w:pPr>
          </w:p>
        </w:tc>
      </w:tr>
      <w:tr w:rsidR="000546DB" w:rsidRPr="009128F0" w14:paraId="548EB01A" w14:textId="77777777" w:rsidTr="00604B49">
        <w:trPr>
          <w:trHeight w:val="113"/>
        </w:trPr>
        <w:tc>
          <w:tcPr>
            <w:tcW w:w="707" w:type="dxa"/>
          </w:tcPr>
          <w:p w14:paraId="77CEB84E" w14:textId="77777777" w:rsidR="000546DB" w:rsidRPr="009128F0" w:rsidRDefault="000546DB" w:rsidP="00604B49">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I</w:t>
            </w:r>
          </w:p>
        </w:tc>
        <w:tc>
          <w:tcPr>
            <w:tcW w:w="8130" w:type="dxa"/>
            <w:vAlign w:val="bottom"/>
          </w:tcPr>
          <w:p w14:paraId="508170A3" w14:textId="77777777" w:rsidR="000546DB" w:rsidRPr="009128F0" w:rsidRDefault="000546DB" w:rsidP="00DC358E">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Konsolide bilanço (Finansal durum tablosu)</w:t>
            </w:r>
          </w:p>
        </w:tc>
        <w:tc>
          <w:tcPr>
            <w:tcW w:w="411" w:type="dxa"/>
            <w:vAlign w:val="bottom"/>
          </w:tcPr>
          <w:p w14:paraId="10CAF110" w14:textId="354241D3" w:rsidR="000546DB" w:rsidRPr="009128F0" w:rsidRDefault="00523702" w:rsidP="000546DB">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6</w:t>
            </w:r>
          </w:p>
        </w:tc>
      </w:tr>
      <w:tr w:rsidR="000546DB" w:rsidRPr="009128F0" w14:paraId="50401810" w14:textId="77777777" w:rsidTr="00604B49">
        <w:trPr>
          <w:trHeight w:val="113"/>
        </w:trPr>
        <w:tc>
          <w:tcPr>
            <w:tcW w:w="707" w:type="dxa"/>
          </w:tcPr>
          <w:p w14:paraId="0106C59E" w14:textId="77777777" w:rsidR="000546DB" w:rsidRPr="009128F0" w:rsidRDefault="000546DB" w:rsidP="00604B49">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II.</w:t>
            </w:r>
          </w:p>
        </w:tc>
        <w:tc>
          <w:tcPr>
            <w:tcW w:w="8130" w:type="dxa"/>
            <w:vAlign w:val="bottom"/>
          </w:tcPr>
          <w:p w14:paraId="7BD7EEA6" w14:textId="77777777" w:rsidR="000546DB" w:rsidRPr="009128F0" w:rsidRDefault="000546DB" w:rsidP="00DC358E">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Konsolide nazım hesaplar tablosu</w:t>
            </w:r>
          </w:p>
        </w:tc>
        <w:tc>
          <w:tcPr>
            <w:tcW w:w="411" w:type="dxa"/>
            <w:vAlign w:val="bottom"/>
          </w:tcPr>
          <w:p w14:paraId="25EB559C" w14:textId="2C0BD91C" w:rsidR="000546DB" w:rsidRPr="009128F0" w:rsidRDefault="00523702" w:rsidP="000546DB">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10</w:t>
            </w:r>
          </w:p>
        </w:tc>
      </w:tr>
      <w:tr w:rsidR="000546DB" w:rsidRPr="009128F0" w14:paraId="38B5C6D3" w14:textId="77777777" w:rsidTr="00604B49">
        <w:trPr>
          <w:trHeight w:val="113"/>
        </w:trPr>
        <w:tc>
          <w:tcPr>
            <w:tcW w:w="707" w:type="dxa"/>
          </w:tcPr>
          <w:p w14:paraId="45E80836" w14:textId="77777777" w:rsidR="000546DB" w:rsidRPr="009128F0" w:rsidRDefault="000546DB" w:rsidP="00604B49">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 xml:space="preserve">III. </w:t>
            </w:r>
          </w:p>
        </w:tc>
        <w:tc>
          <w:tcPr>
            <w:tcW w:w="8130" w:type="dxa"/>
            <w:vAlign w:val="bottom"/>
          </w:tcPr>
          <w:p w14:paraId="718FD6C2" w14:textId="237E9DD4" w:rsidR="000546DB" w:rsidRPr="009128F0" w:rsidRDefault="000546DB" w:rsidP="00DC358E">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 xml:space="preserve">Konsolide </w:t>
            </w:r>
            <w:r w:rsidR="00540D37">
              <w:rPr>
                <w:rFonts w:ascii="Arial" w:hAnsi="Arial" w:cs="Arial"/>
                <w:color w:val="000000" w:themeColor="text1"/>
                <w:sz w:val="16"/>
                <w:szCs w:val="16"/>
              </w:rPr>
              <w:t>kar ve zarar tablosu</w:t>
            </w:r>
          </w:p>
        </w:tc>
        <w:tc>
          <w:tcPr>
            <w:tcW w:w="411" w:type="dxa"/>
            <w:vAlign w:val="bottom"/>
          </w:tcPr>
          <w:p w14:paraId="362EB3D5" w14:textId="16E362A7" w:rsidR="000546DB" w:rsidRPr="009128F0" w:rsidRDefault="00523702" w:rsidP="000546DB">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12</w:t>
            </w:r>
          </w:p>
        </w:tc>
      </w:tr>
      <w:tr w:rsidR="000546DB" w:rsidRPr="009128F0" w14:paraId="17ADFDDA" w14:textId="77777777" w:rsidTr="00604B49">
        <w:trPr>
          <w:trHeight w:val="113"/>
        </w:trPr>
        <w:tc>
          <w:tcPr>
            <w:tcW w:w="707" w:type="dxa"/>
          </w:tcPr>
          <w:p w14:paraId="30995B54" w14:textId="77777777" w:rsidR="000546DB" w:rsidRPr="009128F0" w:rsidRDefault="000546DB" w:rsidP="00604B49">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IV.</w:t>
            </w:r>
          </w:p>
        </w:tc>
        <w:tc>
          <w:tcPr>
            <w:tcW w:w="8130" w:type="dxa"/>
            <w:vAlign w:val="bottom"/>
          </w:tcPr>
          <w:p w14:paraId="065174B8" w14:textId="18B44BB8" w:rsidR="000546DB" w:rsidRPr="009128F0" w:rsidRDefault="00540D37" w:rsidP="00BC6326">
            <w:pPr>
              <w:pStyle w:val="GvdeMetniGirintisi"/>
              <w:ind w:left="-55" w:firstLine="0"/>
              <w:rPr>
                <w:rFonts w:ascii="Arial" w:hAnsi="Arial" w:cs="Arial"/>
                <w:color w:val="000000" w:themeColor="text1"/>
                <w:sz w:val="16"/>
                <w:szCs w:val="16"/>
              </w:rPr>
            </w:pPr>
            <w:r>
              <w:rPr>
                <w:rFonts w:ascii="Arial" w:hAnsi="Arial" w:cs="Arial"/>
                <w:color w:val="000000" w:themeColor="text1"/>
                <w:sz w:val="16"/>
                <w:szCs w:val="16"/>
              </w:rPr>
              <w:t xml:space="preserve">Konsolide kar veya zarar ve diğer kapsamlı </w:t>
            </w:r>
            <w:proofErr w:type="gramStart"/>
            <w:r>
              <w:rPr>
                <w:rFonts w:ascii="Arial" w:hAnsi="Arial" w:cs="Arial"/>
                <w:color w:val="000000" w:themeColor="text1"/>
                <w:sz w:val="16"/>
                <w:szCs w:val="16"/>
              </w:rPr>
              <w:t>konsolide</w:t>
            </w:r>
            <w:proofErr w:type="gramEnd"/>
            <w:r>
              <w:rPr>
                <w:rFonts w:ascii="Arial" w:hAnsi="Arial" w:cs="Arial"/>
                <w:color w:val="000000" w:themeColor="text1"/>
                <w:sz w:val="16"/>
                <w:szCs w:val="16"/>
              </w:rPr>
              <w:t xml:space="preserve"> gelir tablosu</w:t>
            </w:r>
          </w:p>
        </w:tc>
        <w:tc>
          <w:tcPr>
            <w:tcW w:w="411" w:type="dxa"/>
            <w:vAlign w:val="bottom"/>
          </w:tcPr>
          <w:p w14:paraId="7DF76A17" w14:textId="3015584D" w:rsidR="000546DB" w:rsidRPr="009128F0" w:rsidRDefault="00523702" w:rsidP="000546DB">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14</w:t>
            </w:r>
          </w:p>
        </w:tc>
      </w:tr>
      <w:tr w:rsidR="000546DB" w:rsidRPr="009128F0" w14:paraId="6D532266" w14:textId="77777777" w:rsidTr="00604B49">
        <w:trPr>
          <w:trHeight w:val="113"/>
        </w:trPr>
        <w:tc>
          <w:tcPr>
            <w:tcW w:w="707" w:type="dxa"/>
          </w:tcPr>
          <w:p w14:paraId="08F053AA" w14:textId="77777777" w:rsidR="000546DB" w:rsidRPr="009128F0" w:rsidRDefault="000546DB" w:rsidP="00604B49">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V.</w:t>
            </w:r>
          </w:p>
        </w:tc>
        <w:tc>
          <w:tcPr>
            <w:tcW w:w="8130" w:type="dxa"/>
            <w:vAlign w:val="bottom"/>
          </w:tcPr>
          <w:p w14:paraId="06C64E78" w14:textId="77777777" w:rsidR="000546DB" w:rsidRPr="009128F0" w:rsidRDefault="000546DB" w:rsidP="00DC358E">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 xml:space="preserve">Konsolide </w:t>
            </w:r>
            <w:proofErr w:type="spellStart"/>
            <w:r w:rsidRPr="009128F0">
              <w:rPr>
                <w:rFonts w:ascii="Arial" w:hAnsi="Arial" w:cs="Arial"/>
                <w:color w:val="000000" w:themeColor="text1"/>
                <w:sz w:val="16"/>
                <w:szCs w:val="16"/>
              </w:rPr>
              <w:t>özkaynak</w:t>
            </w:r>
            <w:proofErr w:type="spellEnd"/>
            <w:r w:rsidRPr="009128F0">
              <w:rPr>
                <w:rFonts w:ascii="Arial" w:hAnsi="Arial" w:cs="Arial"/>
                <w:color w:val="000000" w:themeColor="text1"/>
                <w:sz w:val="16"/>
                <w:szCs w:val="16"/>
              </w:rPr>
              <w:t xml:space="preserve"> değişim tablosu</w:t>
            </w:r>
          </w:p>
        </w:tc>
        <w:tc>
          <w:tcPr>
            <w:tcW w:w="411" w:type="dxa"/>
            <w:vAlign w:val="bottom"/>
          </w:tcPr>
          <w:p w14:paraId="00BCFD6E" w14:textId="116F1756" w:rsidR="000546DB" w:rsidRPr="009128F0" w:rsidRDefault="00523702" w:rsidP="000546DB">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16</w:t>
            </w:r>
          </w:p>
        </w:tc>
      </w:tr>
      <w:tr w:rsidR="000546DB" w:rsidRPr="009128F0" w14:paraId="4C325344" w14:textId="77777777" w:rsidTr="00604B49">
        <w:trPr>
          <w:trHeight w:val="113"/>
        </w:trPr>
        <w:tc>
          <w:tcPr>
            <w:tcW w:w="707" w:type="dxa"/>
          </w:tcPr>
          <w:p w14:paraId="295BA129" w14:textId="77777777" w:rsidR="000546DB" w:rsidRPr="009128F0" w:rsidRDefault="000546DB" w:rsidP="00604B49">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VI.</w:t>
            </w:r>
          </w:p>
        </w:tc>
        <w:tc>
          <w:tcPr>
            <w:tcW w:w="8130" w:type="dxa"/>
            <w:vAlign w:val="bottom"/>
          </w:tcPr>
          <w:p w14:paraId="3B427BE2" w14:textId="77777777" w:rsidR="000546DB" w:rsidRPr="009128F0" w:rsidRDefault="000546DB" w:rsidP="00DC358E">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Konsolide nakit akış tablosu</w:t>
            </w:r>
          </w:p>
        </w:tc>
        <w:tc>
          <w:tcPr>
            <w:tcW w:w="411" w:type="dxa"/>
            <w:vAlign w:val="bottom"/>
          </w:tcPr>
          <w:p w14:paraId="00976CB7" w14:textId="526AC8D7" w:rsidR="000546DB" w:rsidRPr="009128F0" w:rsidRDefault="00523702" w:rsidP="000546DB">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18</w:t>
            </w:r>
          </w:p>
        </w:tc>
      </w:tr>
      <w:tr w:rsidR="004F0D26" w:rsidRPr="009128F0" w14:paraId="70C4A72F" w14:textId="77777777" w:rsidTr="009C411B">
        <w:trPr>
          <w:trHeight w:val="113"/>
        </w:trPr>
        <w:tc>
          <w:tcPr>
            <w:tcW w:w="707" w:type="dxa"/>
          </w:tcPr>
          <w:p w14:paraId="41B126AE" w14:textId="29A8CDEA" w:rsidR="004F0D26" w:rsidRPr="001861E6" w:rsidRDefault="004F0D26" w:rsidP="004F0D26">
            <w:pPr>
              <w:autoSpaceDE w:val="0"/>
              <w:autoSpaceDN w:val="0"/>
              <w:adjustRightInd w:val="0"/>
              <w:ind w:left="-108" w:right="-162"/>
              <w:rPr>
                <w:rFonts w:ascii="Arial" w:hAnsi="Arial" w:cs="Arial"/>
                <w:sz w:val="16"/>
                <w:szCs w:val="16"/>
                <w:lang w:eastAsia="en-US"/>
              </w:rPr>
            </w:pPr>
          </w:p>
        </w:tc>
        <w:tc>
          <w:tcPr>
            <w:tcW w:w="8130" w:type="dxa"/>
          </w:tcPr>
          <w:p w14:paraId="4425B162" w14:textId="002BC171" w:rsidR="004F0D26" w:rsidRPr="00A93E08" w:rsidRDefault="004F0D26" w:rsidP="004F0D26">
            <w:pPr>
              <w:ind w:left="-45"/>
              <w:jc w:val="both"/>
              <w:rPr>
                <w:rFonts w:ascii="Arial" w:hAnsi="Arial" w:cs="Arial"/>
                <w:sz w:val="16"/>
                <w:szCs w:val="16"/>
                <w:highlight w:val="yellow"/>
                <w:lang w:eastAsia="en-US"/>
              </w:rPr>
            </w:pPr>
          </w:p>
        </w:tc>
        <w:tc>
          <w:tcPr>
            <w:tcW w:w="411" w:type="dxa"/>
            <w:vAlign w:val="bottom"/>
          </w:tcPr>
          <w:p w14:paraId="7512E413" w14:textId="754C0369" w:rsidR="004F0D26" w:rsidRPr="009128F0" w:rsidRDefault="004F0D26" w:rsidP="004F0D26">
            <w:pPr>
              <w:pStyle w:val="GvdeMetniGirintisi"/>
              <w:ind w:left="-108" w:firstLine="0"/>
              <w:jc w:val="right"/>
              <w:rPr>
                <w:rFonts w:ascii="Arial" w:hAnsi="Arial" w:cs="Arial"/>
                <w:color w:val="000000" w:themeColor="text1"/>
                <w:sz w:val="16"/>
                <w:szCs w:val="16"/>
              </w:rPr>
            </w:pPr>
          </w:p>
        </w:tc>
      </w:tr>
      <w:tr w:rsidR="004F0D26" w:rsidRPr="009128F0" w14:paraId="6E0F727A" w14:textId="77777777" w:rsidTr="00CB2CBA">
        <w:trPr>
          <w:trHeight w:val="113"/>
        </w:trPr>
        <w:tc>
          <w:tcPr>
            <w:tcW w:w="707" w:type="dxa"/>
          </w:tcPr>
          <w:p w14:paraId="434EA0B3" w14:textId="77777777" w:rsidR="004F0D26" w:rsidRPr="009128F0" w:rsidRDefault="004F0D26" w:rsidP="004F0D26">
            <w:pPr>
              <w:pStyle w:val="KonuBal"/>
              <w:tabs>
                <w:tab w:val="clear" w:pos="4395"/>
              </w:tabs>
              <w:ind w:left="-108" w:right="-162"/>
              <w:jc w:val="left"/>
              <w:rPr>
                <w:rFonts w:cs="Arial"/>
                <w:b w:val="0"/>
                <w:color w:val="000000" w:themeColor="text1"/>
                <w:sz w:val="16"/>
                <w:szCs w:val="16"/>
                <w:lang w:eastAsia="en-US"/>
              </w:rPr>
            </w:pPr>
          </w:p>
        </w:tc>
        <w:tc>
          <w:tcPr>
            <w:tcW w:w="8130" w:type="dxa"/>
          </w:tcPr>
          <w:p w14:paraId="3A77B8C9" w14:textId="77777777" w:rsidR="004F0D26" w:rsidRPr="009128F0" w:rsidRDefault="004F0D26" w:rsidP="004F0D26">
            <w:pPr>
              <w:pStyle w:val="GvdeMetniGirintisi"/>
              <w:ind w:left="-108" w:firstLine="0"/>
              <w:rPr>
                <w:rFonts w:ascii="Arial" w:hAnsi="Arial" w:cs="Arial"/>
                <w:color w:val="000000" w:themeColor="text1"/>
                <w:sz w:val="16"/>
                <w:szCs w:val="16"/>
              </w:rPr>
            </w:pPr>
          </w:p>
        </w:tc>
        <w:tc>
          <w:tcPr>
            <w:tcW w:w="411" w:type="dxa"/>
            <w:vAlign w:val="bottom"/>
          </w:tcPr>
          <w:p w14:paraId="1DF8D4FB" w14:textId="77777777" w:rsidR="004F0D26" w:rsidRPr="009128F0" w:rsidRDefault="004F0D26" w:rsidP="004F0D26">
            <w:pPr>
              <w:pStyle w:val="GvdeMetniGirintisi"/>
              <w:ind w:left="-108" w:firstLine="0"/>
              <w:jc w:val="right"/>
              <w:rPr>
                <w:rFonts w:ascii="Arial" w:hAnsi="Arial" w:cs="Arial"/>
                <w:color w:val="000000" w:themeColor="text1"/>
                <w:sz w:val="16"/>
                <w:szCs w:val="16"/>
              </w:rPr>
            </w:pPr>
          </w:p>
        </w:tc>
      </w:tr>
      <w:tr w:rsidR="004F0D26" w:rsidRPr="009128F0" w14:paraId="4A8D9B9A" w14:textId="77777777" w:rsidTr="00604B49">
        <w:trPr>
          <w:trHeight w:val="113"/>
        </w:trPr>
        <w:tc>
          <w:tcPr>
            <w:tcW w:w="8837" w:type="dxa"/>
            <w:gridSpan w:val="2"/>
            <w:vAlign w:val="bottom"/>
          </w:tcPr>
          <w:p w14:paraId="61A7B598" w14:textId="77777777" w:rsidR="004F0D26" w:rsidRPr="009128F0" w:rsidRDefault="004F0D26" w:rsidP="004F0D26">
            <w:pPr>
              <w:suppressAutoHyphens/>
              <w:ind w:left="-108"/>
              <w:jc w:val="both"/>
              <w:rPr>
                <w:rFonts w:ascii="Arial" w:hAnsi="Arial" w:cs="Arial"/>
                <w:b/>
                <w:color w:val="000000" w:themeColor="text1"/>
                <w:sz w:val="16"/>
                <w:szCs w:val="16"/>
              </w:rPr>
            </w:pPr>
            <w:r w:rsidRPr="009128F0">
              <w:rPr>
                <w:rFonts w:ascii="Arial" w:hAnsi="Arial" w:cs="Arial"/>
                <w:b/>
                <w:color w:val="000000" w:themeColor="text1"/>
                <w:sz w:val="16"/>
                <w:szCs w:val="16"/>
              </w:rPr>
              <w:t>Üçüncü bölüm</w:t>
            </w:r>
          </w:p>
        </w:tc>
        <w:tc>
          <w:tcPr>
            <w:tcW w:w="411" w:type="dxa"/>
            <w:vAlign w:val="bottom"/>
          </w:tcPr>
          <w:p w14:paraId="79EE6B0C" w14:textId="77777777" w:rsidR="004F0D26" w:rsidRPr="009128F0" w:rsidRDefault="004F0D26" w:rsidP="004F0D26">
            <w:pPr>
              <w:pStyle w:val="GvdeMetniGirintisi"/>
              <w:ind w:left="-108" w:firstLine="0"/>
              <w:jc w:val="right"/>
              <w:rPr>
                <w:rFonts w:ascii="Arial" w:hAnsi="Arial" w:cs="Arial"/>
                <w:b/>
                <w:color w:val="000000" w:themeColor="text1"/>
                <w:sz w:val="16"/>
                <w:szCs w:val="16"/>
              </w:rPr>
            </w:pPr>
          </w:p>
        </w:tc>
      </w:tr>
      <w:tr w:rsidR="004F0D26" w:rsidRPr="009128F0" w14:paraId="3EB82E01" w14:textId="77777777" w:rsidTr="00604B49">
        <w:trPr>
          <w:trHeight w:val="113"/>
        </w:trPr>
        <w:tc>
          <w:tcPr>
            <w:tcW w:w="8837" w:type="dxa"/>
            <w:gridSpan w:val="2"/>
            <w:vAlign w:val="bottom"/>
          </w:tcPr>
          <w:p w14:paraId="359740AE" w14:textId="77777777" w:rsidR="004F0D26" w:rsidRPr="009128F0" w:rsidRDefault="004F0D26" w:rsidP="004F0D26">
            <w:pPr>
              <w:pStyle w:val="DipnotMetni"/>
              <w:ind w:left="-108"/>
              <w:jc w:val="both"/>
              <w:rPr>
                <w:rFonts w:ascii="Arial" w:hAnsi="Arial" w:cs="Arial"/>
                <w:b/>
                <w:color w:val="000000" w:themeColor="text1"/>
                <w:sz w:val="16"/>
                <w:szCs w:val="16"/>
                <w:lang w:val="tr-TR"/>
              </w:rPr>
            </w:pPr>
            <w:r w:rsidRPr="009128F0">
              <w:rPr>
                <w:rFonts w:ascii="Arial" w:hAnsi="Arial" w:cs="Arial"/>
                <w:b/>
                <w:color w:val="000000" w:themeColor="text1"/>
                <w:sz w:val="16"/>
                <w:szCs w:val="16"/>
                <w:lang w:val="tr-TR"/>
              </w:rPr>
              <w:t>Muhasebe politikaları</w:t>
            </w:r>
          </w:p>
        </w:tc>
        <w:tc>
          <w:tcPr>
            <w:tcW w:w="411" w:type="dxa"/>
            <w:vAlign w:val="bottom"/>
          </w:tcPr>
          <w:p w14:paraId="069935F8" w14:textId="77777777" w:rsidR="004F0D26" w:rsidRPr="009128F0" w:rsidRDefault="004F0D26" w:rsidP="004F0D26">
            <w:pPr>
              <w:pStyle w:val="GvdeMetniGirintisi"/>
              <w:ind w:left="-108" w:firstLine="0"/>
              <w:jc w:val="right"/>
              <w:rPr>
                <w:rFonts w:ascii="Arial" w:hAnsi="Arial" w:cs="Arial"/>
                <w:b/>
                <w:color w:val="000000" w:themeColor="text1"/>
                <w:sz w:val="16"/>
                <w:szCs w:val="16"/>
              </w:rPr>
            </w:pPr>
          </w:p>
        </w:tc>
      </w:tr>
      <w:tr w:rsidR="004F0D26" w:rsidRPr="009128F0" w14:paraId="099F4FE9" w14:textId="77777777" w:rsidTr="00604B49">
        <w:trPr>
          <w:trHeight w:val="113"/>
        </w:trPr>
        <w:tc>
          <w:tcPr>
            <w:tcW w:w="707" w:type="dxa"/>
          </w:tcPr>
          <w:p w14:paraId="3AC9BE12" w14:textId="77777777" w:rsidR="004F0D26" w:rsidRPr="009128F0" w:rsidRDefault="004F0D26" w:rsidP="004F0D26">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I.</w:t>
            </w:r>
          </w:p>
        </w:tc>
        <w:tc>
          <w:tcPr>
            <w:tcW w:w="8130" w:type="dxa"/>
            <w:vAlign w:val="bottom"/>
          </w:tcPr>
          <w:p w14:paraId="688D8CFB" w14:textId="77777777" w:rsidR="004F0D26" w:rsidRPr="009128F0" w:rsidRDefault="004F0D26" w:rsidP="004F0D26">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Sunum esaslarına ilişkin açıklamalar</w:t>
            </w:r>
          </w:p>
        </w:tc>
        <w:tc>
          <w:tcPr>
            <w:tcW w:w="411" w:type="dxa"/>
            <w:vAlign w:val="bottom"/>
          </w:tcPr>
          <w:p w14:paraId="19666E39" w14:textId="0A4BAA88" w:rsidR="004F0D26" w:rsidRPr="009128F0" w:rsidRDefault="00523702" w:rsidP="004F0D26">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20</w:t>
            </w:r>
          </w:p>
        </w:tc>
      </w:tr>
      <w:tr w:rsidR="004F0D26" w:rsidRPr="009128F0" w14:paraId="23241899" w14:textId="77777777" w:rsidTr="00604B49">
        <w:trPr>
          <w:trHeight w:val="113"/>
        </w:trPr>
        <w:tc>
          <w:tcPr>
            <w:tcW w:w="707" w:type="dxa"/>
          </w:tcPr>
          <w:p w14:paraId="3FC950E5" w14:textId="77777777" w:rsidR="004F0D26" w:rsidRPr="009128F0" w:rsidRDefault="004F0D26" w:rsidP="004F0D26">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II.</w:t>
            </w:r>
          </w:p>
        </w:tc>
        <w:tc>
          <w:tcPr>
            <w:tcW w:w="8130" w:type="dxa"/>
            <w:vAlign w:val="bottom"/>
          </w:tcPr>
          <w:p w14:paraId="29314453" w14:textId="77777777" w:rsidR="004F0D26" w:rsidRPr="009128F0" w:rsidRDefault="004F0D26" w:rsidP="004F0D26">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Finansal araçların kullanım stratejisi ve yabancı para cinsinden işlemlere ilişkin açıklamalar</w:t>
            </w:r>
          </w:p>
        </w:tc>
        <w:tc>
          <w:tcPr>
            <w:tcW w:w="411" w:type="dxa"/>
            <w:vAlign w:val="bottom"/>
          </w:tcPr>
          <w:p w14:paraId="6216E38A" w14:textId="5E6521E9" w:rsidR="004F0D26" w:rsidRPr="009128F0" w:rsidRDefault="00523702" w:rsidP="004F0D26">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21</w:t>
            </w:r>
          </w:p>
        </w:tc>
      </w:tr>
      <w:tr w:rsidR="004F0D26" w:rsidRPr="009128F0" w14:paraId="5ACD5F54" w14:textId="77777777" w:rsidTr="00604B49">
        <w:trPr>
          <w:trHeight w:val="113"/>
        </w:trPr>
        <w:tc>
          <w:tcPr>
            <w:tcW w:w="707" w:type="dxa"/>
          </w:tcPr>
          <w:p w14:paraId="3AD07BE6" w14:textId="77777777" w:rsidR="004F0D26" w:rsidRPr="009128F0" w:rsidRDefault="004F0D26" w:rsidP="004F0D26">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III.</w:t>
            </w:r>
          </w:p>
        </w:tc>
        <w:tc>
          <w:tcPr>
            <w:tcW w:w="8130" w:type="dxa"/>
            <w:vAlign w:val="bottom"/>
          </w:tcPr>
          <w:p w14:paraId="6B2E09FB" w14:textId="77777777" w:rsidR="004F0D26" w:rsidRPr="009128F0" w:rsidRDefault="004F0D26" w:rsidP="004F0D26">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Konsolide edilen ortaklıklara ilişkin bilgiler</w:t>
            </w:r>
          </w:p>
        </w:tc>
        <w:tc>
          <w:tcPr>
            <w:tcW w:w="411" w:type="dxa"/>
            <w:vAlign w:val="bottom"/>
          </w:tcPr>
          <w:p w14:paraId="6041E3CF" w14:textId="39EF0242" w:rsidR="004F0D26" w:rsidRPr="009128F0" w:rsidRDefault="00523702" w:rsidP="004F0D26">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22</w:t>
            </w:r>
          </w:p>
        </w:tc>
      </w:tr>
      <w:tr w:rsidR="004F0D26" w:rsidRPr="009128F0" w14:paraId="4BBDE49E" w14:textId="77777777" w:rsidTr="00604B49">
        <w:trPr>
          <w:trHeight w:val="113"/>
        </w:trPr>
        <w:tc>
          <w:tcPr>
            <w:tcW w:w="707" w:type="dxa"/>
          </w:tcPr>
          <w:p w14:paraId="13CEFF45" w14:textId="77777777" w:rsidR="004F0D26" w:rsidRPr="009128F0" w:rsidRDefault="004F0D26" w:rsidP="004F0D26">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IV.</w:t>
            </w:r>
          </w:p>
        </w:tc>
        <w:tc>
          <w:tcPr>
            <w:tcW w:w="8130" w:type="dxa"/>
            <w:vAlign w:val="bottom"/>
          </w:tcPr>
          <w:p w14:paraId="0723C72C" w14:textId="77777777" w:rsidR="004F0D26" w:rsidRPr="009128F0" w:rsidRDefault="004F0D26" w:rsidP="004F0D26">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 xml:space="preserve">Vadeli işlem ve </w:t>
            </w:r>
            <w:proofErr w:type="gramStart"/>
            <w:r w:rsidRPr="009128F0">
              <w:rPr>
                <w:rFonts w:ascii="Arial" w:hAnsi="Arial" w:cs="Arial"/>
                <w:color w:val="000000" w:themeColor="text1"/>
                <w:sz w:val="16"/>
                <w:szCs w:val="16"/>
              </w:rPr>
              <w:t>opsiyon</w:t>
            </w:r>
            <w:proofErr w:type="gramEnd"/>
            <w:r w:rsidRPr="009128F0">
              <w:rPr>
                <w:rFonts w:ascii="Arial" w:hAnsi="Arial" w:cs="Arial"/>
                <w:color w:val="000000" w:themeColor="text1"/>
                <w:sz w:val="16"/>
                <w:szCs w:val="16"/>
              </w:rPr>
              <w:t xml:space="preserve"> sözleşmeleri ile türev ürünlere ilişkin açıklamalar</w:t>
            </w:r>
          </w:p>
        </w:tc>
        <w:tc>
          <w:tcPr>
            <w:tcW w:w="411" w:type="dxa"/>
            <w:vAlign w:val="bottom"/>
          </w:tcPr>
          <w:p w14:paraId="029C92F1" w14:textId="3EA32AF5" w:rsidR="004F0D26" w:rsidRPr="009128F0" w:rsidRDefault="00523702" w:rsidP="004F0D26">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24</w:t>
            </w:r>
          </w:p>
        </w:tc>
      </w:tr>
      <w:tr w:rsidR="004F0D26" w:rsidRPr="009128F0" w14:paraId="74B09C13" w14:textId="77777777" w:rsidTr="00604B49">
        <w:trPr>
          <w:trHeight w:val="113"/>
        </w:trPr>
        <w:tc>
          <w:tcPr>
            <w:tcW w:w="707" w:type="dxa"/>
          </w:tcPr>
          <w:p w14:paraId="4EF85CAA" w14:textId="77777777" w:rsidR="004F0D26" w:rsidRPr="009128F0" w:rsidRDefault="004F0D26" w:rsidP="004F0D26">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V.</w:t>
            </w:r>
          </w:p>
        </w:tc>
        <w:tc>
          <w:tcPr>
            <w:tcW w:w="8130" w:type="dxa"/>
            <w:vAlign w:val="bottom"/>
          </w:tcPr>
          <w:p w14:paraId="2907B961" w14:textId="77777777" w:rsidR="004F0D26" w:rsidRPr="009128F0" w:rsidRDefault="004F0D26" w:rsidP="004F0D26">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Kar payı gelir ve giderine ilişkin açıklamalar</w:t>
            </w:r>
          </w:p>
        </w:tc>
        <w:tc>
          <w:tcPr>
            <w:tcW w:w="411" w:type="dxa"/>
            <w:vAlign w:val="bottom"/>
          </w:tcPr>
          <w:p w14:paraId="285F8CFD" w14:textId="39E5608C" w:rsidR="004F0D26" w:rsidRPr="009128F0" w:rsidRDefault="00523702" w:rsidP="004F0D26">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24</w:t>
            </w:r>
          </w:p>
        </w:tc>
      </w:tr>
      <w:tr w:rsidR="004F0D26" w:rsidRPr="009128F0" w14:paraId="764A2B41" w14:textId="77777777" w:rsidTr="00604B49">
        <w:trPr>
          <w:trHeight w:val="113"/>
        </w:trPr>
        <w:tc>
          <w:tcPr>
            <w:tcW w:w="707" w:type="dxa"/>
          </w:tcPr>
          <w:p w14:paraId="366080C2" w14:textId="77777777" w:rsidR="004F0D26" w:rsidRPr="009128F0" w:rsidRDefault="004F0D26" w:rsidP="004F0D26">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VI.</w:t>
            </w:r>
          </w:p>
        </w:tc>
        <w:tc>
          <w:tcPr>
            <w:tcW w:w="8130" w:type="dxa"/>
            <w:vAlign w:val="bottom"/>
          </w:tcPr>
          <w:p w14:paraId="2F38760F" w14:textId="77777777" w:rsidR="004F0D26" w:rsidRPr="009128F0" w:rsidRDefault="004F0D26" w:rsidP="004F0D26">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Ücret ve komisyon gelir ve giderlerine ilişkin açıklamalar</w:t>
            </w:r>
          </w:p>
        </w:tc>
        <w:tc>
          <w:tcPr>
            <w:tcW w:w="411" w:type="dxa"/>
            <w:vAlign w:val="bottom"/>
          </w:tcPr>
          <w:p w14:paraId="2415E04A" w14:textId="34AAED49" w:rsidR="004F0D26" w:rsidRPr="009128F0" w:rsidRDefault="00523702" w:rsidP="004F0D26">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24</w:t>
            </w:r>
          </w:p>
        </w:tc>
      </w:tr>
      <w:tr w:rsidR="004F0D26" w:rsidRPr="009128F0" w14:paraId="4F82D404" w14:textId="77777777" w:rsidTr="00604B49">
        <w:trPr>
          <w:trHeight w:val="113"/>
        </w:trPr>
        <w:tc>
          <w:tcPr>
            <w:tcW w:w="707" w:type="dxa"/>
          </w:tcPr>
          <w:p w14:paraId="166A5B8B" w14:textId="77777777" w:rsidR="004F0D26" w:rsidRPr="009128F0" w:rsidRDefault="004F0D26" w:rsidP="004F0D26">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VII.</w:t>
            </w:r>
          </w:p>
        </w:tc>
        <w:tc>
          <w:tcPr>
            <w:tcW w:w="8130" w:type="dxa"/>
            <w:vAlign w:val="bottom"/>
          </w:tcPr>
          <w:p w14:paraId="0946B1F3" w14:textId="77777777" w:rsidR="004F0D26" w:rsidRPr="009128F0" w:rsidRDefault="004F0D26" w:rsidP="004F0D26">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Finansal varlıklara ilişkin açıklamalar</w:t>
            </w:r>
          </w:p>
        </w:tc>
        <w:tc>
          <w:tcPr>
            <w:tcW w:w="411" w:type="dxa"/>
            <w:vAlign w:val="bottom"/>
          </w:tcPr>
          <w:p w14:paraId="78257192" w14:textId="0FEE1E10" w:rsidR="004F0D26" w:rsidRPr="009128F0" w:rsidRDefault="00523702" w:rsidP="004F0D26">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25</w:t>
            </w:r>
          </w:p>
        </w:tc>
      </w:tr>
      <w:tr w:rsidR="004F0D26" w:rsidRPr="009128F0" w14:paraId="62399E5E" w14:textId="77777777" w:rsidTr="00604B49">
        <w:trPr>
          <w:trHeight w:val="113"/>
        </w:trPr>
        <w:tc>
          <w:tcPr>
            <w:tcW w:w="707" w:type="dxa"/>
          </w:tcPr>
          <w:p w14:paraId="690C7F88" w14:textId="77777777" w:rsidR="004F0D26" w:rsidRPr="009128F0" w:rsidRDefault="004F0D26" w:rsidP="004F0D26">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VIII.</w:t>
            </w:r>
          </w:p>
        </w:tc>
        <w:tc>
          <w:tcPr>
            <w:tcW w:w="8130" w:type="dxa"/>
            <w:vAlign w:val="bottom"/>
          </w:tcPr>
          <w:p w14:paraId="1F857BB2" w14:textId="7BB06246" w:rsidR="004F0D26" w:rsidRPr="009128F0" w:rsidRDefault="00523702" w:rsidP="004F0D26">
            <w:pPr>
              <w:pStyle w:val="GvdeMetniGirintisi"/>
              <w:ind w:left="-55" w:firstLine="0"/>
              <w:rPr>
                <w:rFonts w:ascii="Arial" w:hAnsi="Arial" w:cs="Arial"/>
                <w:color w:val="000000" w:themeColor="text1"/>
                <w:sz w:val="16"/>
                <w:szCs w:val="16"/>
              </w:rPr>
            </w:pPr>
            <w:r>
              <w:rPr>
                <w:rFonts w:ascii="Arial" w:hAnsi="Arial" w:cs="Arial"/>
                <w:color w:val="000000" w:themeColor="text1"/>
                <w:sz w:val="16"/>
                <w:szCs w:val="16"/>
              </w:rPr>
              <w:t>Beklenen zarar karşılıklarına</w:t>
            </w:r>
            <w:r w:rsidR="004F0D26" w:rsidRPr="009128F0">
              <w:rPr>
                <w:rFonts w:ascii="Arial" w:hAnsi="Arial" w:cs="Arial"/>
                <w:color w:val="000000" w:themeColor="text1"/>
                <w:sz w:val="16"/>
                <w:szCs w:val="16"/>
              </w:rPr>
              <w:t xml:space="preserve"> ilişkin açıklamalar</w:t>
            </w:r>
          </w:p>
        </w:tc>
        <w:tc>
          <w:tcPr>
            <w:tcW w:w="411" w:type="dxa"/>
            <w:vAlign w:val="bottom"/>
          </w:tcPr>
          <w:p w14:paraId="5EE715BB" w14:textId="5A957BD5" w:rsidR="004F0D26" w:rsidRPr="009128F0" w:rsidRDefault="00523702" w:rsidP="004F0D26">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27</w:t>
            </w:r>
          </w:p>
        </w:tc>
      </w:tr>
      <w:tr w:rsidR="004F0D26" w:rsidRPr="009128F0" w14:paraId="3A02691A" w14:textId="77777777" w:rsidTr="00604B49">
        <w:trPr>
          <w:trHeight w:val="113"/>
        </w:trPr>
        <w:tc>
          <w:tcPr>
            <w:tcW w:w="707" w:type="dxa"/>
          </w:tcPr>
          <w:p w14:paraId="577D6A84" w14:textId="77777777" w:rsidR="004F0D26" w:rsidRPr="009128F0" w:rsidRDefault="004F0D26" w:rsidP="004F0D26">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IX.</w:t>
            </w:r>
          </w:p>
        </w:tc>
        <w:tc>
          <w:tcPr>
            <w:tcW w:w="8130" w:type="dxa"/>
            <w:vAlign w:val="bottom"/>
          </w:tcPr>
          <w:p w14:paraId="016C3927" w14:textId="77777777" w:rsidR="004F0D26" w:rsidRPr="009128F0" w:rsidRDefault="004F0D26" w:rsidP="004F0D26">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Finansal araçların netleştirilmesine ilişkin açıklamalar</w:t>
            </w:r>
          </w:p>
        </w:tc>
        <w:tc>
          <w:tcPr>
            <w:tcW w:w="411" w:type="dxa"/>
            <w:vAlign w:val="bottom"/>
          </w:tcPr>
          <w:p w14:paraId="2FD92F90" w14:textId="6F85DC10" w:rsidR="004F0D26" w:rsidRPr="009128F0" w:rsidRDefault="00523702" w:rsidP="004F0D26">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28</w:t>
            </w:r>
          </w:p>
        </w:tc>
      </w:tr>
      <w:tr w:rsidR="004F0D26" w:rsidRPr="009128F0" w14:paraId="006DAF2A" w14:textId="77777777" w:rsidTr="00604B49">
        <w:trPr>
          <w:trHeight w:val="113"/>
        </w:trPr>
        <w:tc>
          <w:tcPr>
            <w:tcW w:w="707" w:type="dxa"/>
          </w:tcPr>
          <w:p w14:paraId="0986DBDC" w14:textId="77777777" w:rsidR="004F0D26" w:rsidRPr="009128F0" w:rsidRDefault="004F0D26" w:rsidP="004F0D26">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X.</w:t>
            </w:r>
          </w:p>
        </w:tc>
        <w:tc>
          <w:tcPr>
            <w:tcW w:w="8130" w:type="dxa"/>
            <w:vAlign w:val="bottom"/>
          </w:tcPr>
          <w:p w14:paraId="15AD34C8" w14:textId="77777777" w:rsidR="004F0D26" w:rsidRPr="009128F0" w:rsidRDefault="004F0D26" w:rsidP="004F0D26">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Satış ve geri alış anlaşmaları ve menkul değerlerin ödünç verilmesi işlemlerine ilişkin açıklamalar</w:t>
            </w:r>
          </w:p>
        </w:tc>
        <w:tc>
          <w:tcPr>
            <w:tcW w:w="411" w:type="dxa"/>
            <w:vAlign w:val="bottom"/>
          </w:tcPr>
          <w:p w14:paraId="30CE966D" w14:textId="7636B82D" w:rsidR="004F0D26" w:rsidRPr="009128F0" w:rsidRDefault="00523702" w:rsidP="004F0D26">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28</w:t>
            </w:r>
          </w:p>
        </w:tc>
      </w:tr>
      <w:tr w:rsidR="004F0D26" w:rsidRPr="009128F0" w14:paraId="1AD38CC6" w14:textId="77777777" w:rsidTr="00604B49">
        <w:trPr>
          <w:trHeight w:val="113"/>
        </w:trPr>
        <w:tc>
          <w:tcPr>
            <w:tcW w:w="707" w:type="dxa"/>
          </w:tcPr>
          <w:p w14:paraId="0AE59063" w14:textId="77777777" w:rsidR="004F0D26" w:rsidRPr="009128F0" w:rsidRDefault="004F0D26" w:rsidP="004F0D26">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XI.</w:t>
            </w:r>
          </w:p>
        </w:tc>
        <w:tc>
          <w:tcPr>
            <w:tcW w:w="8130" w:type="dxa"/>
            <w:vAlign w:val="bottom"/>
          </w:tcPr>
          <w:p w14:paraId="23E0ED4D" w14:textId="77777777" w:rsidR="004F0D26" w:rsidRPr="009128F0" w:rsidRDefault="004F0D26" w:rsidP="004F0D26">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Satış amaçlı elde tutulan ve durdurulan faaliyetlere ilişkin duran varlıklar ile bu varlıklara ilişkin borçlar hakkında açıklamalar</w:t>
            </w:r>
          </w:p>
        </w:tc>
        <w:tc>
          <w:tcPr>
            <w:tcW w:w="411" w:type="dxa"/>
            <w:vAlign w:val="bottom"/>
          </w:tcPr>
          <w:p w14:paraId="06FC5EF5" w14:textId="2520974B" w:rsidR="004F0D26" w:rsidRPr="009128F0" w:rsidRDefault="00523702" w:rsidP="004F0D26">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29</w:t>
            </w:r>
          </w:p>
        </w:tc>
      </w:tr>
      <w:tr w:rsidR="004F0D26" w:rsidRPr="009128F0" w14:paraId="32F3AB6B" w14:textId="77777777" w:rsidTr="00604B49">
        <w:trPr>
          <w:trHeight w:val="113"/>
        </w:trPr>
        <w:tc>
          <w:tcPr>
            <w:tcW w:w="707" w:type="dxa"/>
          </w:tcPr>
          <w:p w14:paraId="40CC46C2" w14:textId="77777777" w:rsidR="004F0D26" w:rsidRPr="009128F0" w:rsidRDefault="004F0D26" w:rsidP="004F0D26">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XII.</w:t>
            </w:r>
          </w:p>
        </w:tc>
        <w:tc>
          <w:tcPr>
            <w:tcW w:w="8130" w:type="dxa"/>
            <w:vAlign w:val="bottom"/>
          </w:tcPr>
          <w:p w14:paraId="77C352DB" w14:textId="77777777" w:rsidR="004F0D26" w:rsidRPr="009128F0" w:rsidRDefault="004F0D26" w:rsidP="004F0D26">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Şerefiye ve diğer maddi olmayan duran varlıklara ilişkin açıklamalar</w:t>
            </w:r>
          </w:p>
        </w:tc>
        <w:tc>
          <w:tcPr>
            <w:tcW w:w="411" w:type="dxa"/>
            <w:vAlign w:val="bottom"/>
          </w:tcPr>
          <w:p w14:paraId="1B4EA3EE" w14:textId="03994F7F" w:rsidR="004F0D26" w:rsidRPr="009128F0" w:rsidRDefault="00523702" w:rsidP="004F0D26">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29</w:t>
            </w:r>
          </w:p>
        </w:tc>
      </w:tr>
      <w:tr w:rsidR="004F0D26" w:rsidRPr="009128F0" w14:paraId="1499D956" w14:textId="77777777" w:rsidTr="00604B49">
        <w:trPr>
          <w:trHeight w:val="113"/>
        </w:trPr>
        <w:tc>
          <w:tcPr>
            <w:tcW w:w="707" w:type="dxa"/>
          </w:tcPr>
          <w:p w14:paraId="4903E610" w14:textId="77777777" w:rsidR="004F0D26" w:rsidRPr="009128F0" w:rsidRDefault="004F0D26" w:rsidP="004F0D26">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XIII.</w:t>
            </w:r>
          </w:p>
        </w:tc>
        <w:tc>
          <w:tcPr>
            <w:tcW w:w="8130" w:type="dxa"/>
            <w:vAlign w:val="bottom"/>
          </w:tcPr>
          <w:p w14:paraId="359DC483" w14:textId="77777777" w:rsidR="004F0D26" w:rsidRPr="009128F0" w:rsidRDefault="004F0D26" w:rsidP="004F0D26">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Maddi duran varlıklara ilişkin açıklamalar</w:t>
            </w:r>
          </w:p>
        </w:tc>
        <w:tc>
          <w:tcPr>
            <w:tcW w:w="411" w:type="dxa"/>
            <w:vAlign w:val="bottom"/>
          </w:tcPr>
          <w:p w14:paraId="0088A11F" w14:textId="34C49720" w:rsidR="004F0D26" w:rsidRPr="009128F0" w:rsidRDefault="00523702" w:rsidP="004F0D26">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30</w:t>
            </w:r>
          </w:p>
        </w:tc>
      </w:tr>
      <w:tr w:rsidR="004F0D26" w:rsidRPr="009128F0" w14:paraId="027008D0" w14:textId="77777777" w:rsidTr="00604B49">
        <w:trPr>
          <w:trHeight w:val="113"/>
        </w:trPr>
        <w:tc>
          <w:tcPr>
            <w:tcW w:w="707" w:type="dxa"/>
          </w:tcPr>
          <w:p w14:paraId="6D337F20" w14:textId="77777777" w:rsidR="004F0D26" w:rsidRPr="009128F0" w:rsidRDefault="004F0D26" w:rsidP="004F0D26">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XIV.</w:t>
            </w:r>
          </w:p>
        </w:tc>
        <w:tc>
          <w:tcPr>
            <w:tcW w:w="8130" w:type="dxa"/>
            <w:vAlign w:val="bottom"/>
          </w:tcPr>
          <w:p w14:paraId="6BA0CD85" w14:textId="77777777" w:rsidR="004F0D26" w:rsidRPr="009128F0" w:rsidRDefault="004F0D26" w:rsidP="004F0D26">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Yatırım amaçlı gayrimenkullere ilişkin açıklamalar</w:t>
            </w:r>
          </w:p>
        </w:tc>
        <w:tc>
          <w:tcPr>
            <w:tcW w:w="411" w:type="dxa"/>
            <w:vAlign w:val="bottom"/>
          </w:tcPr>
          <w:p w14:paraId="12F9564A" w14:textId="58E38F52" w:rsidR="004F0D26" w:rsidRPr="009128F0" w:rsidRDefault="00523702" w:rsidP="004F0D26">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31</w:t>
            </w:r>
          </w:p>
        </w:tc>
      </w:tr>
      <w:tr w:rsidR="004F0D26" w:rsidRPr="009128F0" w14:paraId="35DFAA52" w14:textId="77777777" w:rsidTr="00604B49">
        <w:trPr>
          <w:trHeight w:val="113"/>
        </w:trPr>
        <w:tc>
          <w:tcPr>
            <w:tcW w:w="707" w:type="dxa"/>
          </w:tcPr>
          <w:p w14:paraId="1F0EC252" w14:textId="77777777" w:rsidR="004F0D26" w:rsidRPr="009128F0" w:rsidRDefault="004F0D26" w:rsidP="004F0D26">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XV.</w:t>
            </w:r>
          </w:p>
        </w:tc>
        <w:tc>
          <w:tcPr>
            <w:tcW w:w="8130" w:type="dxa"/>
            <w:vAlign w:val="bottom"/>
          </w:tcPr>
          <w:p w14:paraId="14418475" w14:textId="77777777" w:rsidR="004F0D26" w:rsidRPr="009128F0" w:rsidRDefault="004F0D26" w:rsidP="004F0D26">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Kiralama işlemlerine ilişkin açıklamalar</w:t>
            </w:r>
          </w:p>
        </w:tc>
        <w:tc>
          <w:tcPr>
            <w:tcW w:w="411" w:type="dxa"/>
            <w:vAlign w:val="bottom"/>
          </w:tcPr>
          <w:p w14:paraId="30833D9E" w14:textId="41D503F8" w:rsidR="004F0D26" w:rsidRPr="009128F0" w:rsidRDefault="00523702" w:rsidP="004F0D26">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31</w:t>
            </w:r>
          </w:p>
        </w:tc>
      </w:tr>
      <w:tr w:rsidR="004F0D26" w:rsidRPr="009128F0" w14:paraId="6E59456C" w14:textId="77777777" w:rsidTr="00604B49">
        <w:trPr>
          <w:trHeight w:val="113"/>
        </w:trPr>
        <w:tc>
          <w:tcPr>
            <w:tcW w:w="707" w:type="dxa"/>
          </w:tcPr>
          <w:p w14:paraId="6095D00C" w14:textId="77777777" w:rsidR="004F0D26" w:rsidRPr="009128F0" w:rsidRDefault="004F0D26" w:rsidP="004F0D26">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XVI.</w:t>
            </w:r>
          </w:p>
        </w:tc>
        <w:tc>
          <w:tcPr>
            <w:tcW w:w="8130" w:type="dxa"/>
            <w:vAlign w:val="bottom"/>
          </w:tcPr>
          <w:p w14:paraId="6E5B4867" w14:textId="77777777" w:rsidR="004F0D26" w:rsidRPr="009128F0" w:rsidRDefault="004F0D26" w:rsidP="004F0D26">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Karşılıklar ve koşullu yükümlülüklere ilişkin açıklamalar</w:t>
            </w:r>
          </w:p>
        </w:tc>
        <w:tc>
          <w:tcPr>
            <w:tcW w:w="411" w:type="dxa"/>
            <w:vAlign w:val="bottom"/>
          </w:tcPr>
          <w:p w14:paraId="3EF594C6" w14:textId="271208F5" w:rsidR="004F0D26" w:rsidRPr="009128F0" w:rsidRDefault="00523702" w:rsidP="004F0D26">
            <w:pPr>
              <w:pStyle w:val="GvdeMetniGirintisi"/>
              <w:tabs>
                <w:tab w:val="left" w:pos="346"/>
              </w:tabs>
              <w:ind w:left="-108" w:firstLine="0"/>
              <w:jc w:val="right"/>
              <w:rPr>
                <w:rFonts w:ascii="Arial" w:hAnsi="Arial" w:cs="Arial"/>
                <w:color w:val="000000" w:themeColor="text1"/>
                <w:sz w:val="16"/>
                <w:szCs w:val="16"/>
              </w:rPr>
            </w:pPr>
            <w:r>
              <w:rPr>
                <w:rFonts w:ascii="Arial" w:hAnsi="Arial" w:cs="Arial"/>
                <w:color w:val="000000" w:themeColor="text1"/>
                <w:sz w:val="16"/>
                <w:szCs w:val="16"/>
              </w:rPr>
              <w:t>31</w:t>
            </w:r>
          </w:p>
        </w:tc>
      </w:tr>
      <w:tr w:rsidR="004F0D26" w:rsidRPr="009128F0" w14:paraId="3699E000" w14:textId="77777777" w:rsidTr="00604B49">
        <w:trPr>
          <w:trHeight w:val="113"/>
        </w:trPr>
        <w:tc>
          <w:tcPr>
            <w:tcW w:w="707" w:type="dxa"/>
          </w:tcPr>
          <w:p w14:paraId="71C923BD" w14:textId="77777777" w:rsidR="004F0D26" w:rsidRPr="009128F0" w:rsidRDefault="004F0D26" w:rsidP="004F0D26">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XVII.</w:t>
            </w:r>
          </w:p>
        </w:tc>
        <w:tc>
          <w:tcPr>
            <w:tcW w:w="8130" w:type="dxa"/>
            <w:vAlign w:val="bottom"/>
          </w:tcPr>
          <w:p w14:paraId="4C6CEBE4" w14:textId="77777777" w:rsidR="004F0D26" w:rsidRPr="009128F0" w:rsidRDefault="004F0D26" w:rsidP="004F0D26">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Çalışanların haklarına ilişkin yükümlülüklere ilişkin açıklamalar</w:t>
            </w:r>
          </w:p>
        </w:tc>
        <w:tc>
          <w:tcPr>
            <w:tcW w:w="411" w:type="dxa"/>
            <w:vAlign w:val="bottom"/>
          </w:tcPr>
          <w:p w14:paraId="09A268C4" w14:textId="620B1886" w:rsidR="004F0D26" w:rsidRPr="009128F0" w:rsidRDefault="00523702" w:rsidP="004F0D26">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32</w:t>
            </w:r>
          </w:p>
        </w:tc>
      </w:tr>
      <w:tr w:rsidR="004F0D26" w:rsidRPr="009128F0" w14:paraId="6E479406" w14:textId="77777777" w:rsidTr="00604B49">
        <w:trPr>
          <w:trHeight w:val="113"/>
        </w:trPr>
        <w:tc>
          <w:tcPr>
            <w:tcW w:w="707" w:type="dxa"/>
          </w:tcPr>
          <w:p w14:paraId="48332DB3" w14:textId="77777777" w:rsidR="004F0D26" w:rsidRPr="009128F0" w:rsidRDefault="004F0D26" w:rsidP="004F0D26">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XVIII.</w:t>
            </w:r>
          </w:p>
        </w:tc>
        <w:tc>
          <w:tcPr>
            <w:tcW w:w="8130" w:type="dxa"/>
            <w:vAlign w:val="bottom"/>
          </w:tcPr>
          <w:p w14:paraId="6E6D13BA" w14:textId="77777777" w:rsidR="004F0D26" w:rsidRPr="009128F0" w:rsidRDefault="004F0D26" w:rsidP="004F0D26">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Vergi uygulamalarına ilişkin açıklamalar</w:t>
            </w:r>
          </w:p>
        </w:tc>
        <w:tc>
          <w:tcPr>
            <w:tcW w:w="411" w:type="dxa"/>
            <w:vAlign w:val="bottom"/>
          </w:tcPr>
          <w:p w14:paraId="699AAF65" w14:textId="0D71B476" w:rsidR="004F0D26" w:rsidRPr="009128F0" w:rsidRDefault="00523702" w:rsidP="004F0D26">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32</w:t>
            </w:r>
          </w:p>
        </w:tc>
      </w:tr>
      <w:tr w:rsidR="004F0D26" w:rsidRPr="009128F0" w14:paraId="52BF82A6" w14:textId="77777777" w:rsidTr="004A7060">
        <w:trPr>
          <w:trHeight w:val="113"/>
        </w:trPr>
        <w:tc>
          <w:tcPr>
            <w:tcW w:w="707" w:type="dxa"/>
          </w:tcPr>
          <w:p w14:paraId="4B069E51" w14:textId="77777777" w:rsidR="004F0D26" w:rsidRPr="009128F0" w:rsidRDefault="004F0D26" w:rsidP="004F0D26">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XIX.</w:t>
            </w:r>
          </w:p>
        </w:tc>
        <w:tc>
          <w:tcPr>
            <w:tcW w:w="8130" w:type="dxa"/>
            <w:vAlign w:val="bottom"/>
          </w:tcPr>
          <w:p w14:paraId="57F4783E" w14:textId="77777777" w:rsidR="004F0D26" w:rsidRPr="009128F0" w:rsidRDefault="004F0D26" w:rsidP="004F0D26">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Borçlanmalara ilişkin ilave açıklamalar</w:t>
            </w:r>
          </w:p>
        </w:tc>
        <w:tc>
          <w:tcPr>
            <w:tcW w:w="411" w:type="dxa"/>
            <w:vAlign w:val="bottom"/>
          </w:tcPr>
          <w:p w14:paraId="58B5D52A" w14:textId="1D649B7D" w:rsidR="004F0D26" w:rsidRPr="009128F0" w:rsidRDefault="00796BB8" w:rsidP="004F0D26">
            <w:pPr>
              <w:jc w:val="right"/>
              <w:rPr>
                <w:rFonts w:ascii="Arial" w:hAnsi="Arial" w:cs="Arial"/>
              </w:rPr>
            </w:pPr>
            <w:r>
              <w:rPr>
                <w:rFonts w:ascii="Arial" w:hAnsi="Arial" w:cs="Arial"/>
                <w:color w:val="000000" w:themeColor="text1"/>
                <w:sz w:val="16"/>
                <w:szCs w:val="16"/>
              </w:rPr>
              <w:t>34</w:t>
            </w:r>
          </w:p>
        </w:tc>
      </w:tr>
      <w:tr w:rsidR="00B30783" w:rsidRPr="009128F0" w14:paraId="345E2549" w14:textId="77777777" w:rsidTr="00C80E88">
        <w:trPr>
          <w:trHeight w:val="113"/>
        </w:trPr>
        <w:tc>
          <w:tcPr>
            <w:tcW w:w="707" w:type="dxa"/>
          </w:tcPr>
          <w:p w14:paraId="180404B5" w14:textId="77777777" w:rsidR="00B30783" w:rsidRPr="009128F0" w:rsidRDefault="00B30783" w:rsidP="00B30783">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XX.</w:t>
            </w:r>
          </w:p>
        </w:tc>
        <w:tc>
          <w:tcPr>
            <w:tcW w:w="8130" w:type="dxa"/>
            <w:vAlign w:val="bottom"/>
          </w:tcPr>
          <w:p w14:paraId="6D354488" w14:textId="77777777" w:rsidR="00B30783" w:rsidRPr="009128F0" w:rsidRDefault="00B30783" w:rsidP="00B30783">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İhraç edilen hisse senetlerine ilişkin açıklamalar</w:t>
            </w:r>
          </w:p>
        </w:tc>
        <w:tc>
          <w:tcPr>
            <w:tcW w:w="411" w:type="dxa"/>
          </w:tcPr>
          <w:p w14:paraId="2F92F8C3" w14:textId="13AB6AFD" w:rsidR="00B30783" w:rsidRDefault="00796BB8" w:rsidP="00B30783">
            <w:r>
              <w:rPr>
                <w:rFonts w:ascii="Arial" w:hAnsi="Arial" w:cs="Arial"/>
                <w:color w:val="000000" w:themeColor="text1"/>
                <w:sz w:val="16"/>
                <w:szCs w:val="16"/>
              </w:rPr>
              <w:t>34</w:t>
            </w:r>
          </w:p>
        </w:tc>
      </w:tr>
      <w:tr w:rsidR="00B30783" w:rsidRPr="009128F0" w14:paraId="63E4962F" w14:textId="77777777" w:rsidTr="00C80E88">
        <w:trPr>
          <w:trHeight w:val="113"/>
        </w:trPr>
        <w:tc>
          <w:tcPr>
            <w:tcW w:w="707" w:type="dxa"/>
          </w:tcPr>
          <w:p w14:paraId="1AC93032" w14:textId="77777777" w:rsidR="00B30783" w:rsidRPr="009128F0" w:rsidRDefault="00B30783" w:rsidP="00B30783">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XXI.</w:t>
            </w:r>
          </w:p>
        </w:tc>
        <w:tc>
          <w:tcPr>
            <w:tcW w:w="8130" w:type="dxa"/>
            <w:vAlign w:val="bottom"/>
          </w:tcPr>
          <w:p w14:paraId="334ABD5D" w14:textId="77777777" w:rsidR="00B30783" w:rsidRPr="009128F0" w:rsidRDefault="00B30783" w:rsidP="00B30783">
            <w:pPr>
              <w:pStyle w:val="GvdeMetniGirintisi"/>
              <w:ind w:left="-55" w:firstLine="0"/>
              <w:rPr>
                <w:rFonts w:ascii="Arial" w:hAnsi="Arial" w:cs="Arial"/>
                <w:color w:val="000000" w:themeColor="text1"/>
                <w:sz w:val="16"/>
                <w:szCs w:val="16"/>
              </w:rPr>
            </w:pPr>
            <w:proofErr w:type="gramStart"/>
            <w:r w:rsidRPr="009128F0">
              <w:rPr>
                <w:rFonts w:ascii="Arial" w:hAnsi="Arial" w:cs="Arial"/>
                <w:color w:val="000000" w:themeColor="text1"/>
                <w:sz w:val="16"/>
                <w:szCs w:val="16"/>
              </w:rPr>
              <w:t>Aval</w:t>
            </w:r>
            <w:proofErr w:type="gramEnd"/>
            <w:r w:rsidRPr="009128F0">
              <w:rPr>
                <w:rFonts w:ascii="Arial" w:hAnsi="Arial" w:cs="Arial"/>
                <w:color w:val="000000" w:themeColor="text1"/>
                <w:sz w:val="16"/>
                <w:szCs w:val="16"/>
              </w:rPr>
              <w:t xml:space="preserve"> ve kabullere ilişkin açıklamalar</w:t>
            </w:r>
          </w:p>
        </w:tc>
        <w:tc>
          <w:tcPr>
            <w:tcW w:w="411" w:type="dxa"/>
          </w:tcPr>
          <w:p w14:paraId="554F7266" w14:textId="5C8A6124" w:rsidR="00B30783" w:rsidRDefault="00796BB8" w:rsidP="00B30783">
            <w:r>
              <w:rPr>
                <w:rFonts w:ascii="Arial" w:hAnsi="Arial" w:cs="Arial"/>
                <w:color w:val="000000" w:themeColor="text1"/>
                <w:sz w:val="16"/>
                <w:szCs w:val="16"/>
              </w:rPr>
              <w:t>34</w:t>
            </w:r>
          </w:p>
        </w:tc>
      </w:tr>
      <w:tr w:rsidR="00B30783" w:rsidRPr="009128F0" w14:paraId="5FA3CA69" w14:textId="77777777" w:rsidTr="00C80E88">
        <w:trPr>
          <w:trHeight w:val="113"/>
        </w:trPr>
        <w:tc>
          <w:tcPr>
            <w:tcW w:w="707" w:type="dxa"/>
          </w:tcPr>
          <w:p w14:paraId="53626ED3" w14:textId="77777777" w:rsidR="00B30783" w:rsidRPr="009128F0" w:rsidRDefault="00B30783" w:rsidP="00B30783">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XXII.</w:t>
            </w:r>
          </w:p>
        </w:tc>
        <w:tc>
          <w:tcPr>
            <w:tcW w:w="8130" w:type="dxa"/>
            <w:vAlign w:val="bottom"/>
          </w:tcPr>
          <w:p w14:paraId="0242881F" w14:textId="77777777" w:rsidR="00B30783" w:rsidRPr="009128F0" w:rsidRDefault="00B30783" w:rsidP="00B30783">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Devlet teşviklerine ilişkin açıklamalar</w:t>
            </w:r>
          </w:p>
        </w:tc>
        <w:tc>
          <w:tcPr>
            <w:tcW w:w="411" w:type="dxa"/>
          </w:tcPr>
          <w:p w14:paraId="4D6CBD37" w14:textId="5BB76098" w:rsidR="00B30783" w:rsidRDefault="00796BB8" w:rsidP="00B30783">
            <w:r>
              <w:rPr>
                <w:rFonts w:ascii="Arial" w:hAnsi="Arial" w:cs="Arial"/>
                <w:color w:val="000000" w:themeColor="text1"/>
                <w:sz w:val="16"/>
                <w:szCs w:val="16"/>
              </w:rPr>
              <w:t>34</w:t>
            </w:r>
          </w:p>
        </w:tc>
      </w:tr>
      <w:tr w:rsidR="00B30783" w:rsidRPr="009128F0" w14:paraId="0FC915B4" w14:textId="77777777" w:rsidTr="00C80E88">
        <w:trPr>
          <w:trHeight w:val="113"/>
        </w:trPr>
        <w:tc>
          <w:tcPr>
            <w:tcW w:w="707" w:type="dxa"/>
          </w:tcPr>
          <w:p w14:paraId="29991069" w14:textId="77777777" w:rsidR="00B30783" w:rsidRPr="009128F0" w:rsidRDefault="00B30783" w:rsidP="00B30783">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XXIII.</w:t>
            </w:r>
          </w:p>
        </w:tc>
        <w:tc>
          <w:tcPr>
            <w:tcW w:w="8130" w:type="dxa"/>
            <w:vAlign w:val="bottom"/>
          </w:tcPr>
          <w:p w14:paraId="7017660E" w14:textId="77777777" w:rsidR="00B30783" w:rsidRPr="009128F0" w:rsidRDefault="00B30783" w:rsidP="00B30783">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Raporlamanın bölümlemeye göre yapılmasına ilişkin açıklamalar</w:t>
            </w:r>
          </w:p>
        </w:tc>
        <w:tc>
          <w:tcPr>
            <w:tcW w:w="411" w:type="dxa"/>
          </w:tcPr>
          <w:p w14:paraId="4CB32617" w14:textId="6317D984" w:rsidR="00B30783" w:rsidRDefault="00796BB8" w:rsidP="00B30783">
            <w:r>
              <w:rPr>
                <w:rFonts w:ascii="Arial" w:hAnsi="Arial" w:cs="Arial"/>
                <w:color w:val="000000" w:themeColor="text1"/>
                <w:sz w:val="16"/>
                <w:szCs w:val="16"/>
              </w:rPr>
              <w:t>34</w:t>
            </w:r>
          </w:p>
        </w:tc>
      </w:tr>
      <w:tr w:rsidR="00B30783" w:rsidRPr="009128F0" w14:paraId="6E9A5560" w14:textId="77777777" w:rsidTr="00C80E88">
        <w:trPr>
          <w:trHeight w:val="113"/>
        </w:trPr>
        <w:tc>
          <w:tcPr>
            <w:tcW w:w="707" w:type="dxa"/>
          </w:tcPr>
          <w:p w14:paraId="30524999" w14:textId="77777777" w:rsidR="00B30783" w:rsidRPr="009128F0" w:rsidRDefault="00B30783" w:rsidP="00B30783">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XXIV</w:t>
            </w:r>
          </w:p>
        </w:tc>
        <w:tc>
          <w:tcPr>
            <w:tcW w:w="8130" w:type="dxa"/>
            <w:vAlign w:val="bottom"/>
          </w:tcPr>
          <w:p w14:paraId="5FDE36B1" w14:textId="77777777" w:rsidR="00B30783" w:rsidRPr="009128F0" w:rsidRDefault="00B30783" w:rsidP="00B30783">
            <w:pPr>
              <w:pStyle w:val="GvdeMetniGirintisi"/>
              <w:ind w:left="-55" w:firstLine="0"/>
              <w:rPr>
                <w:rFonts w:ascii="Arial" w:hAnsi="Arial" w:cs="Arial"/>
                <w:color w:val="000000" w:themeColor="text1"/>
                <w:sz w:val="16"/>
                <w:szCs w:val="16"/>
              </w:rPr>
            </w:pPr>
            <w:r w:rsidRPr="009128F0">
              <w:rPr>
                <w:rFonts w:ascii="Arial" w:hAnsi="Arial" w:cs="Arial"/>
                <w:color w:val="000000" w:themeColor="text1"/>
                <w:sz w:val="16"/>
                <w:szCs w:val="16"/>
              </w:rPr>
              <w:t>Diğer hususlara ilişkin açıklamalar</w:t>
            </w:r>
          </w:p>
        </w:tc>
        <w:tc>
          <w:tcPr>
            <w:tcW w:w="411" w:type="dxa"/>
          </w:tcPr>
          <w:p w14:paraId="6AE50269" w14:textId="6AB83D14" w:rsidR="00B30783" w:rsidRDefault="00796BB8" w:rsidP="00B30783">
            <w:r>
              <w:rPr>
                <w:rFonts w:ascii="Arial" w:hAnsi="Arial" w:cs="Arial"/>
                <w:color w:val="000000" w:themeColor="text1"/>
                <w:sz w:val="16"/>
                <w:szCs w:val="16"/>
              </w:rPr>
              <w:t>34</w:t>
            </w:r>
          </w:p>
        </w:tc>
      </w:tr>
      <w:tr w:rsidR="004F0D26" w:rsidRPr="009128F0" w14:paraId="262183E2" w14:textId="77777777" w:rsidTr="00604B49">
        <w:trPr>
          <w:trHeight w:val="113"/>
        </w:trPr>
        <w:tc>
          <w:tcPr>
            <w:tcW w:w="8837" w:type="dxa"/>
            <w:gridSpan w:val="2"/>
            <w:vAlign w:val="bottom"/>
          </w:tcPr>
          <w:p w14:paraId="31CA3EFC" w14:textId="77777777" w:rsidR="004F0D26" w:rsidRPr="009128F0" w:rsidRDefault="004F0D26" w:rsidP="004F0D26">
            <w:pPr>
              <w:pStyle w:val="GvdeMetniGirintisi"/>
              <w:ind w:left="-108" w:firstLine="0"/>
              <w:rPr>
                <w:rFonts w:ascii="Arial" w:hAnsi="Arial" w:cs="Arial"/>
                <w:b/>
                <w:color w:val="000000" w:themeColor="text1"/>
                <w:sz w:val="16"/>
                <w:szCs w:val="16"/>
              </w:rPr>
            </w:pPr>
          </w:p>
        </w:tc>
        <w:tc>
          <w:tcPr>
            <w:tcW w:w="411" w:type="dxa"/>
            <w:vAlign w:val="bottom"/>
          </w:tcPr>
          <w:p w14:paraId="36DF0DCF" w14:textId="77777777" w:rsidR="004F0D26" w:rsidRPr="009128F0" w:rsidRDefault="004F0D26" w:rsidP="004F0D26">
            <w:pPr>
              <w:pStyle w:val="GvdeMetniGirintisi"/>
              <w:ind w:left="-108" w:firstLine="0"/>
              <w:jc w:val="right"/>
              <w:rPr>
                <w:rFonts w:ascii="Arial" w:hAnsi="Arial" w:cs="Arial"/>
                <w:b/>
                <w:color w:val="000000" w:themeColor="text1"/>
                <w:sz w:val="16"/>
                <w:szCs w:val="16"/>
              </w:rPr>
            </w:pPr>
          </w:p>
        </w:tc>
      </w:tr>
      <w:tr w:rsidR="004F0D26" w:rsidRPr="009128F0" w14:paraId="24AABD41" w14:textId="77777777" w:rsidTr="00604B49">
        <w:trPr>
          <w:trHeight w:val="113"/>
        </w:trPr>
        <w:tc>
          <w:tcPr>
            <w:tcW w:w="8837" w:type="dxa"/>
            <w:gridSpan w:val="2"/>
            <w:vAlign w:val="bottom"/>
          </w:tcPr>
          <w:p w14:paraId="6ECD4C17" w14:textId="77777777" w:rsidR="004F0D26" w:rsidRPr="009128F0" w:rsidRDefault="004F0D26" w:rsidP="004F0D26">
            <w:pPr>
              <w:pStyle w:val="GvdeMetniGirintisi"/>
              <w:ind w:left="-108" w:firstLine="0"/>
              <w:rPr>
                <w:rFonts w:ascii="Arial" w:hAnsi="Arial" w:cs="Arial"/>
                <w:b/>
                <w:color w:val="000000" w:themeColor="text1"/>
                <w:sz w:val="16"/>
                <w:szCs w:val="16"/>
              </w:rPr>
            </w:pPr>
            <w:r w:rsidRPr="009128F0">
              <w:rPr>
                <w:rFonts w:ascii="Arial" w:hAnsi="Arial" w:cs="Arial"/>
                <w:b/>
                <w:color w:val="000000" w:themeColor="text1"/>
                <w:sz w:val="16"/>
                <w:szCs w:val="16"/>
              </w:rPr>
              <w:t>Dördüncü bölüm</w:t>
            </w:r>
          </w:p>
        </w:tc>
        <w:tc>
          <w:tcPr>
            <w:tcW w:w="411" w:type="dxa"/>
            <w:vAlign w:val="bottom"/>
          </w:tcPr>
          <w:p w14:paraId="54ED0A23" w14:textId="77777777" w:rsidR="004F0D26" w:rsidRPr="009128F0" w:rsidRDefault="004F0D26" w:rsidP="004F0D26">
            <w:pPr>
              <w:pStyle w:val="GvdeMetniGirintisi"/>
              <w:ind w:left="-108" w:firstLine="0"/>
              <w:jc w:val="right"/>
              <w:rPr>
                <w:rFonts w:ascii="Arial" w:hAnsi="Arial" w:cs="Arial"/>
                <w:b/>
                <w:color w:val="000000" w:themeColor="text1"/>
                <w:sz w:val="16"/>
                <w:szCs w:val="16"/>
              </w:rPr>
            </w:pPr>
          </w:p>
        </w:tc>
      </w:tr>
      <w:tr w:rsidR="004F0D26" w:rsidRPr="009128F0" w14:paraId="510717AC" w14:textId="77777777" w:rsidTr="00604B49">
        <w:trPr>
          <w:trHeight w:val="113"/>
        </w:trPr>
        <w:tc>
          <w:tcPr>
            <w:tcW w:w="8837" w:type="dxa"/>
            <w:gridSpan w:val="2"/>
            <w:vAlign w:val="bottom"/>
          </w:tcPr>
          <w:p w14:paraId="452B269A" w14:textId="77777777" w:rsidR="004F0D26" w:rsidRPr="009128F0" w:rsidRDefault="004F0D26" w:rsidP="004F0D26">
            <w:pPr>
              <w:pStyle w:val="GvdeMetniGirintisi"/>
              <w:ind w:left="-108" w:firstLine="0"/>
              <w:rPr>
                <w:rFonts w:ascii="Arial" w:hAnsi="Arial" w:cs="Arial"/>
                <w:color w:val="000000" w:themeColor="text1"/>
                <w:sz w:val="16"/>
                <w:szCs w:val="16"/>
              </w:rPr>
            </w:pPr>
            <w:r w:rsidRPr="009128F0">
              <w:rPr>
                <w:rFonts w:ascii="Arial" w:hAnsi="Arial" w:cs="Arial"/>
                <w:b/>
                <w:color w:val="000000" w:themeColor="text1"/>
                <w:sz w:val="16"/>
                <w:szCs w:val="16"/>
              </w:rPr>
              <w:t>Grubun mali bünyesine ve risk yönetimine ilişkin bilgiler</w:t>
            </w:r>
          </w:p>
        </w:tc>
        <w:tc>
          <w:tcPr>
            <w:tcW w:w="411" w:type="dxa"/>
            <w:vAlign w:val="bottom"/>
          </w:tcPr>
          <w:p w14:paraId="2374C06F" w14:textId="77777777" w:rsidR="004F0D26" w:rsidRPr="009128F0" w:rsidRDefault="004F0D26" w:rsidP="004F0D26">
            <w:pPr>
              <w:pStyle w:val="GvdeMetniGirintisi"/>
              <w:ind w:left="-108" w:firstLine="0"/>
              <w:jc w:val="right"/>
              <w:rPr>
                <w:rFonts w:ascii="Arial" w:hAnsi="Arial" w:cs="Arial"/>
                <w:color w:val="000000" w:themeColor="text1"/>
                <w:sz w:val="16"/>
                <w:szCs w:val="16"/>
              </w:rPr>
            </w:pPr>
          </w:p>
        </w:tc>
      </w:tr>
      <w:tr w:rsidR="004F0D26" w:rsidRPr="009128F0" w14:paraId="1EB79E4A" w14:textId="77777777" w:rsidTr="00604B49">
        <w:trPr>
          <w:trHeight w:val="113"/>
        </w:trPr>
        <w:tc>
          <w:tcPr>
            <w:tcW w:w="707" w:type="dxa"/>
          </w:tcPr>
          <w:p w14:paraId="182407EA" w14:textId="77777777" w:rsidR="004F0D26" w:rsidRPr="00C54CB5" w:rsidRDefault="004F0D26" w:rsidP="004F0D26">
            <w:pPr>
              <w:pStyle w:val="KonuBal"/>
              <w:tabs>
                <w:tab w:val="clear" w:pos="4395"/>
              </w:tabs>
              <w:ind w:left="-108" w:right="-162"/>
              <w:jc w:val="left"/>
              <w:rPr>
                <w:rFonts w:cs="Arial"/>
                <w:b w:val="0"/>
                <w:color w:val="000000" w:themeColor="text1"/>
                <w:sz w:val="16"/>
                <w:szCs w:val="16"/>
                <w:lang w:eastAsia="en-US"/>
              </w:rPr>
            </w:pPr>
            <w:r w:rsidRPr="00C54CB5">
              <w:rPr>
                <w:rFonts w:cs="Arial"/>
                <w:b w:val="0"/>
                <w:color w:val="000000" w:themeColor="text1"/>
                <w:sz w:val="16"/>
                <w:szCs w:val="16"/>
                <w:lang w:eastAsia="en-US"/>
              </w:rPr>
              <w:t>I.</w:t>
            </w:r>
          </w:p>
        </w:tc>
        <w:tc>
          <w:tcPr>
            <w:tcW w:w="8130" w:type="dxa"/>
            <w:vAlign w:val="bottom"/>
          </w:tcPr>
          <w:p w14:paraId="39505B19" w14:textId="77777777" w:rsidR="004F0D26" w:rsidRPr="00C54CB5" w:rsidRDefault="004F0D26" w:rsidP="004F0D26">
            <w:pPr>
              <w:pStyle w:val="KonuBal"/>
              <w:tabs>
                <w:tab w:val="clear" w:pos="4395"/>
              </w:tabs>
              <w:ind w:left="-108" w:right="-162"/>
              <w:jc w:val="left"/>
              <w:rPr>
                <w:rFonts w:cs="Arial"/>
                <w:b w:val="0"/>
                <w:color w:val="000000" w:themeColor="text1"/>
                <w:sz w:val="16"/>
                <w:szCs w:val="16"/>
                <w:lang w:eastAsia="en-US"/>
              </w:rPr>
            </w:pPr>
            <w:r w:rsidRPr="00C54CB5">
              <w:rPr>
                <w:rFonts w:cs="Arial"/>
                <w:b w:val="0"/>
                <w:color w:val="000000" w:themeColor="text1"/>
                <w:sz w:val="16"/>
                <w:szCs w:val="16"/>
                <w:lang w:eastAsia="en-US"/>
              </w:rPr>
              <w:t>Konsolide sermaye yeterliliği standart oranına ilişkin açıklamalar</w:t>
            </w:r>
          </w:p>
        </w:tc>
        <w:tc>
          <w:tcPr>
            <w:tcW w:w="411" w:type="dxa"/>
            <w:vAlign w:val="bottom"/>
          </w:tcPr>
          <w:p w14:paraId="5AC3A5AC" w14:textId="0F50EFB2" w:rsidR="004F0D26" w:rsidRPr="009128F0" w:rsidRDefault="00796BB8" w:rsidP="004F0D26">
            <w:pPr>
              <w:pStyle w:val="GvdeMetniGirintisi"/>
              <w:ind w:left="-108" w:firstLine="0"/>
              <w:jc w:val="right"/>
              <w:rPr>
                <w:rFonts w:ascii="Arial" w:hAnsi="Arial" w:cs="Arial"/>
                <w:color w:val="000000" w:themeColor="text1"/>
                <w:sz w:val="16"/>
                <w:szCs w:val="16"/>
              </w:rPr>
            </w:pPr>
            <w:r>
              <w:rPr>
                <w:rFonts w:ascii="Arial" w:hAnsi="Arial" w:cs="Arial"/>
                <w:color w:val="000000" w:themeColor="text1"/>
                <w:sz w:val="16"/>
                <w:szCs w:val="16"/>
              </w:rPr>
              <w:t>39</w:t>
            </w:r>
          </w:p>
        </w:tc>
      </w:tr>
      <w:tr w:rsidR="004F0D26" w:rsidRPr="009128F0" w14:paraId="263BE34C" w14:textId="77777777" w:rsidTr="00604B49">
        <w:trPr>
          <w:trHeight w:val="113"/>
        </w:trPr>
        <w:tc>
          <w:tcPr>
            <w:tcW w:w="707" w:type="dxa"/>
          </w:tcPr>
          <w:p w14:paraId="05403874" w14:textId="77777777" w:rsidR="004F0D26" w:rsidRPr="00C54CB5" w:rsidRDefault="004F0D26" w:rsidP="004F0D26">
            <w:pPr>
              <w:pStyle w:val="KonuBal"/>
              <w:tabs>
                <w:tab w:val="clear" w:pos="4395"/>
              </w:tabs>
              <w:ind w:left="-108" w:right="-162"/>
              <w:jc w:val="left"/>
              <w:rPr>
                <w:rFonts w:cs="Arial"/>
                <w:b w:val="0"/>
                <w:color w:val="000000" w:themeColor="text1"/>
                <w:sz w:val="16"/>
                <w:szCs w:val="16"/>
                <w:lang w:eastAsia="en-US"/>
              </w:rPr>
            </w:pPr>
            <w:r w:rsidRPr="00C54CB5">
              <w:rPr>
                <w:rFonts w:cs="Arial"/>
                <w:b w:val="0"/>
                <w:color w:val="000000" w:themeColor="text1"/>
                <w:sz w:val="16"/>
                <w:szCs w:val="16"/>
                <w:lang w:eastAsia="en-US"/>
              </w:rPr>
              <w:t>II.</w:t>
            </w:r>
          </w:p>
        </w:tc>
        <w:tc>
          <w:tcPr>
            <w:tcW w:w="8130" w:type="dxa"/>
            <w:vAlign w:val="bottom"/>
          </w:tcPr>
          <w:p w14:paraId="0BC27D21" w14:textId="77777777" w:rsidR="004F0D26" w:rsidRPr="00C54CB5" w:rsidRDefault="004F0D26" w:rsidP="004F0D26">
            <w:pPr>
              <w:pStyle w:val="KonuBal"/>
              <w:tabs>
                <w:tab w:val="clear" w:pos="4395"/>
              </w:tabs>
              <w:ind w:left="-108"/>
              <w:jc w:val="left"/>
              <w:rPr>
                <w:rFonts w:cs="Arial"/>
                <w:b w:val="0"/>
                <w:color w:val="000000" w:themeColor="text1"/>
                <w:sz w:val="16"/>
                <w:szCs w:val="16"/>
                <w:lang w:eastAsia="en-US"/>
              </w:rPr>
            </w:pPr>
            <w:r w:rsidRPr="00C54CB5">
              <w:rPr>
                <w:rFonts w:cs="Arial"/>
                <w:b w:val="0"/>
                <w:color w:val="000000" w:themeColor="text1"/>
                <w:sz w:val="16"/>
                <w:szCs w:val="16"/>
                <w:lang w:eastAsia="en-US"/>
              </w:rPr>
              <w:t>Konsolide kredi riskine ilişkin açıklamalar</w:t>
            </w:r>
          </w:p>
        </w:tc>
        <w:tc>
          <w:tcPr>
            <w:tcW w:w="411" w:type="dxa"/>
            <w:vAlign w:val="bottom"/>
          </w:tcPr>
          <w:p w14:paraId="3F471D4D" w14:textId="60AFF85D" w:rsidR="004F0D26" w:rsidRPr="009128F0" w:rsidRDefault="00796BB8" w:rsidP="004F0D26">
            <w:pPr>
              <w:pStyle w:val="KonuBal"/>
              <w:tabs>
                <w:tab w:val="clear" w:pos="4395"/>
                <w:tab w:val="left" w:pos="228"/>
              </w:tabs>
              <w:ind w:left="-108"/>
              <w:jc w:val="right"/>
              <w:rPr>
                <w:rFonts w:cs="Arial"/>
                <w:b w:val="0"/>
                <w:color w:val="000000" w:themeColor="text1"/>
                <w:sz w:val="16"/>
                <w:szCs w:val="16"/>
                <w:lang w:eastAsia="en-US"/>
              </w:rPr>
            </w:pPr>
            <w:r>
              <w:rPr>
                <w:rFonts w:cs="Arial"/>
                <w:b w:val="0"/>
                <w:color w:val="000000" w:themeColor="text1"/>
                <w:sz w:val="16"/>
                <w:szCs w:val="16"/>
                <w:lang w:eastAsia="en-US"/>
              </w:rPr>
              <w:t>48</w:t>
            </w:r>
          </w:p>
        </w:tc>
      </w:tr>
      <w:tr w:rsidR="00173D3C" w:rsidRPr="009128F0" w14:paraId="2BBD7CA6" w14:textId="77777777" w:rsidTr="00DE31FD">
        <w:trPr>
          <w:trHeight w:val="113"/>
        </w:trPr>
        <w:tc>
          <w:tcPr>
            <w:tcW w:w="707" w:type="dxa"/>
          </w:tcPr>
          <w:p w14:paraId="628BA9A8" w14:textId="77777777" w:rsidR="00173D3C" w:rsidRPr="00C020FC" w:rsidRDefault="00173D3C" w:rsidP="00173D3C">
            <w:pPr>
              <w:pStyle w:val="KonuBal"/>
              <w:tabs>
                <w:tab w:val="clear" w:pos="4395"/>
              </w:tabs>
              <w:ind w:left="-108" w:right="-162"/>
              <w:jc w:val="left"/>
              <w:rPr>
                <w:rFonts w:cs="Arial"/>
                <w:b w:val="0"/>
                <w:color w:val="000000" w:themeColor="text1"/>
                <w:sz w:val="16"/>
                <w:szCs w:val="16"/>
                <w:lang w:eastAsia="en-US"/>
              </w:rPr>
            </w:pPr>
            <w:r w:rsidRPr="00C020FC">
              <w:rPr>
                <w:rFonts w:cs="Arial"/>
                <w:b w:val="0"/>
                <w:color w:val="000000" w:themeColor="text1"/>
                <w:sz w:val="16"/>
                <w:szCs w:val="16"/>
                <w:lang w:eastAsia="en-US"/>
              </w:rPr>
              <w:t>III.</w:t>
            </w:r>
          </w:p>
        </w:tc>
        <w:tc>
          <w:tcPr>
            <w:tcW w:w="8130" w:type="dxa"/>
            <w:vAlign w:val="bottom"/>
          </w:tcPr>
          <w:p w14:paraId="22F88413" w14:textId="60733EC7" w:rsidR="00173D3C" w:rsidRPr="00C020FC" w:rsidRDefault="00173D3C" w:rsidP="00173D3C">
            <w:pPr>
              <w:pStyle w:val="KonuBal"/>
              <w:tabs>
                <w:tab w:val="clear" w:pos="4395"/>
              </w:tabs>
              <w:ind w:left="-108"/>
              <w:jc w:val="left"/>
              <w:rPr>
                <w:rFonts w:cs="Arial"/>
                <w:b w:val="0"/>
                <w:color w:val="000000" w:themeColor="text1"/>
                <w:sz w:val="16"/>
                <w:szCs w:val="16"/>
                <w:lang w:eastAsia="en-US"/>
              </w:rPr>
            </w:pPr>
            <w:r w:rsidRPr="00C54CB5">
              <w:rPr>
                <w:rFonts w:cs="Arial"/>
                <w:b w:val="0"/>
                <w:color w:val="000000" w:themeColor="text1"/>
                <w:sz w:val="16"/>
                <w:szCs w:val="16"/>
                <w:lang w:eastAsia="en-US"/>
              </w:rPr>
              <w:t>Konsolide kur riskine ilişkin açıklamalar</w:t>
            </w:r>
          </w:p>
        </w:tc>
        <w:tc>
          <w:tcPr>
            <w:tcW w:w="411" w:type="dxa"/>
            <w:vAlign w:val="bottom"/>
          </w:tcPr>
          <w:p w14:paraId="32EF91EA" w14:textId="48F29A31" w:rsidR="00173D3C" w:rsidRPr="009128F0" w:rsidRDefault="00173D3C" w:rsidP="00173D3C">
            <w:pPr>
              <w:pStyle w:val="KonuBal"/>
              <w:tabs>
                <w:tab w:val="clear" w:pos="4395"/>
              </w:tabs>
              <w:ind w:left="-108"/>
              <w:jc w:val="right"/>
              <w:rPr>
                <w:rFonts w:cs="Arial"/>
                <w:b w:val="0"/>
                <w:color w:val="000000" w:themeColor="text1"/>
                <w:sz w:val="16"/>
                <w:szCs w:val="16"/>
                <w:lang w:eastAsia="en-US"/>
              </w:rPr>
            </w:pPr>
            <w:r>
              <w:rPr>
                <w:rFonts w:cs="Arial"/>
                <w:b w:val="0"/>
                <w:color w:val="000000" w:themeColor="text1"/>
                <w:sz w:val="16"/>
                <w:szCs w:val="16"/>
                <w:lang w:eastAsia="en-US"/>
              </w:rPr>
              <w:t>4</w:t>
            </w:r>
            <w:r w:rsidR="00796BB8">
              <w:rPr>
                <w:rFonts w:cs="Arial"/>
                <w:b w:val="0"/>
                <w:color w:val="000000" w:themeColor="text1"/>
                <w:sz w:val="16"/>
                <w:szCs w:val="16"/>
                <w:lang w:eastAsia="en-US"/>
              </w:rPr>
              <w:t>8</w:t>
            </w:r>
          </w:p>
        </w:tc>
      </w:tr>
      <w:tr w:rsidR="00173D3C" w:rsidRPr="009128F0" w14:paraId="77C432E9" w14:textId="77777777" w:rsidTr="00604B49">
        <w:trPr>
          <w:trHeight w:val="113"/>
        </w:trPr>
        <w:tc>
          <w:tcPr>
            <w:tcW w:w="707" w:type="dxa"/>
          </w:tcPr>
          <w:p w14:paraId="1F63C074" w14:textId="77777777" w:rsidR="00173D3C" w:rsidRPr="00C54CB5" w:rsidRDefault="00173D3C" w:rsidP="00173D3C">
            <w:pPr>
              <w:pStyle w:val="KonuBal"/>
              <w:tabs>
                <w:tab w:val="clear" w:pos="4395"/>
              </w:tabs>
              <w:ind w:left="-108" w:right="-162"/>
              <w:jc w:val="left"/>
              <w:rPr>
                <w:rFonts w:cs="Arial"/>
                <w:b w:val="0"/>
                <w:color w:val="000000" w:themeColor="text1"/>
                <w:sz w:val="16"/>
                <w:szCs w:val="16"/>
                <w:lang w:eastAsia="en-US"/>
              </w:rPr>
            </w:pPr>
            <w:r w:rsidRPr="00C54CB5">
              <w:rPr>
                <w:rFonts w:cs="Arial"/>
                <w:b w:val="0"/>
                <w:color w:val="000000" w:themeColor="text1"/>
                <w:sz w:val="16"/>
                <w:szCs w:val="16"/>
                <w:lang w:eastAsia="en-US"/>
              </w:rPr>
              <w:t>IV.</w:t>
            </w:r>
          </w:p>
        </w:tc>
        <w:tc>
          <w:tcPr>
            <w:tcW w:w="8130" w:type="dxa"/>
            <w:vAlign w:val="bottom"/>
          </w:tcPr>
          <w:p w14:paraId="50DAD4F1" w14:textId="4B27AE97" w:rsidR="00173D3C" w:rsidRPr="00C54CB5" w:rsidRDefault="00173D3C" w:rsidP="00173D3C">
            <w:pPr>
              <w:pStyle w:val="KonuBal"/>
              <w:tabs>
                <w:tab w:val="clear" w:pos="4395"/>
              </w:tabs>
              <w:ind w:left="-108"/>
              <w:jc w:val="left"/>
              <w:rPr>
                <w:rFonts w:cs="Arial"/>
                <w:b w:val="0"/>
                <w:color w:val="000000" w:themeColor="text1"/>
                <w:sz w:val="16"/>
                <w:szCs w:val="16"/>
                <w:lang w:eastAsia="en-US"/>
              </w:rPr>
            </w:pPr>
            <w:r w:rsidRPr="00C54CB5">
              <w:rPr>
                <w:rFonts w:cs="Arial"/>
                <w:b w:val="0"/>
                <w:color w:val="000000" w:themeColor="text1"/>
                <w:sz w:val="16"/>
                <w:szCs w:val="16"/>
                <w:lang w:eastAsia="en-US"/>
              </w:rPr>
              <w:t>Konsolide bankacılık hesaplarından kaynaklanan hisse senedi pozisyon riskine ilişkin açıklamalar</w:t>
            </w:r>
          </w:p>
        </w:tc>
        <w:tc>
          <w:tcPr>
            <w:tcW w:w="411" w:type="dxa"/>
            <w:vAlign w:val="bottom"/>
          </w:tcPr>
          <w:p w14:paraId="7628013B" w14:textId="00CBAE9D" w:rsidR="00173D3C" w:rsidRPr="009128F0" w:rsidRDefault="00796BB8" w:rsidP="00173D3C">
            <w:pPr>
              <w:pStyle w:val="KonuBal"/>
              <w:tabs>
                <w:tab w:val="clear" w:pos="4395"/>
              </w:tabs>
              <w:ind w:left="-108"/>
              <w:jc w:val="right"/>
              <w:rPr>
                <w:rFonts w:cs="Arial"/>
                <w:b w:val="0"/>
                <w:color w:val="000000" w:themeColor="text1"/>
                <w:sz w:val="16"/>
                <w:szCs w:val="16"/>
                <w:lang w:eastAsia="en-US"/>
              </w:rPr>
            </w:pPr>
            <w:r>
              <w:rPr>
                <w:rFonts w:cs="Arial"/>
                <w:b w:val="0"/>
                <w:color w:val="000000" w:themeColor="text1"/>
                <w:sz w:val="16"/>
                <w:szCs w:val="16"/>
                <w:lang w:eastAsia="en-US"/>
              </w:rPr>
              <w:t>50</w:t>
            </w:r>
          </w:p>
        </w:tc>
      </w:tr>
      <w:tr w:rsidR="00173D3C" w:rsidRPr="009128F0" w14:paraId="5C63ED2D" w14:textId="77777777" w:rsidTr="00604B49">
        <w:trPr>
          <w:trHeight w:val="113"/>
        </w:trPr>
        <w:tc>
          <w:tcPr>
            <w:tcW w:w="707" w:type="dxa"/>
          </w:tcPr>
          <w:p w14:paraId="3CE205DD" w14:textId="77777777" w:rsidR="00173D3C" w:rsidRPr="00C54CB5" w:rsidRDefault="00173D3C" w:rsidP="00173D3C">
            <w:pPr>
              <w:pStyle w:val="KonuBal"/>
              <w:tabs>
                <w:tab w:val="clear" w:pos="4395"/>
              </w:tabs>
              <w:ind w:left="-108" w:right="-162"/>
              <w:jc w:val="left"/>
              <w:rPr>
                <w:rFonts w:cs="Arial"/>
                <w:b w:val="0"/>
                <w:color w:val="000000" w:themeColor="text1"/>
                <w:sz w:val="16"/>
                <w:szCs w:val="16"/>
                <w:lang w:eastAsia="en-US"/>
              </w:rPr>
            </w:pPr>
            <w:r w:rsidRPr="00C54CB5">
              <w:rPr>
                <w:rFonts w:cs="Arial"/>
                <w:b w:val="0"/>
                <w:color w:val="000000" w:themeColor="text1"/>
                <w:sz w:val="16"/>
                <w:szCs w:val="16"/>
                <w:lang w:eastAsia="en-US"/>
              </w:rPr>
              <w:t>V.</w:t>
            </w:r>
          </w:p>
        </w:tc>
        <w:tc>
          <w:tcPr>
            <w:tcW w:w="8130" w:type="dxa"/>
            <w:vAlign w:val="bottom"/>
          </w:tcPr>
          <w:p w14:paraId="4607B472" w14:textId="5C3462BA" w:rsidR="00173D3C" w:rsidRPr="00C54CB5" w:rsidRDefault="00173D3C" w:rsidP="00173D3C">
            <w:pPr>
              <w:pStyle w:val="KonuBal"/>
              <w:tabs>
                <w:tab w:val="clear" w:pos="4395"/>
              </w:tabs>
              <w:ind w:left="-108"/>
              <w:jc w:val="left"/>
              <w:rPr>
                <w:rFonts w:cs="Arial"/>
                <w:b w:val="0"/>
                <w:color w:val="000000" w:themeColor="text1"/>
                <w:sz w:val="16"/>
                <w:szCs w:val="16"/>
                <w:lang w:eastAsia="en-US"/>
              </w:rPr>
            </w:pPr>
            <w:r w:rsidRPr="00C54CB5">
              <w:rPr>
                <w:rFonts w:cs="Arial"/>
                <w:b w:val="0"/>
                <w:color w:val="000000" w:themeColor="text1"/>
                <w:sz w:val="16"/>
                <w:szCs w:val="16"/>
                <w:lang w:eastAsia="en-US"/>
              </w:rPr>
              <w:t>Konsolide likidite riskine ilişkin açıklamalar</w:t>
            </w:r>
          </w:p>
        </w:tc>
        <w:tc>
          <w:tcPr>
            <w:tcW w:w="411" w:type="dxa"/>
            <w:vAlign w:val="bottom"/>
          </w:tcPr>
          <w:p w14:paraId="30A245FE" w14:textId="22AE8448" w:rsidR="00173D3C" w:rsidRPr="009128F0" w:rsidRDefault="00796BB8" w:rsidP="00173D3C">
            <w:pPr>
              <w:pStyle w:val="KonuBal"/>
              <w:tabs>
                <w:tab w:val="clear" w:pos="4395"/>
              </w:tabs>
              <w:ind w:left="-108"/>
              <w:jc w:val="right"/>
              <w:rPr>
                <w:rFonts w:cs="Arial"/>
                <w:b w:val="0"/>
                <w:color w:val="000000" w:themeColor="text1"/>
                <w:sz w:val="16"/>
                <w:szCs w:val="16"/>
                <w:lang w:eastAsia="en-US"/>
              </w:rPr>
            </w:pPr>
            <w:r>
              <w:rPr>
                <w:rFonts w:cs="Arial"/>
                <w:b w:val="0"/>
                <w:color w:val="000000" w:themeColor="text1"/>
                <w:sz w:val="16"/>
                <w:szCs w:val="16"/>
                <w:lang w:eastAsia="en-US"/>
              </w:rPr>
              <w:t>50</w:t>
            </w:r>
          </w:p>
        </w:tc>
      </w:tr>
      <w:tr w:rsidR="00173D3C" w:rsidRPr="009128F0" w14:paraId="21408D48" w14:textId="77777777" w:rsidTr="00604B49">
        <w:trPr>
          <w:trHeight w:val="113"/>
        </w:trPr>
        <w:tc>
          <w:tcPr>
            <w:tcW w:w="707" w:type="dxa"/>
          </w:tcPr>
          <w:p w14:paraId="008EB144" w14:textId="77777777" w:rsidR="00173D3C" w:rsidRPr="00C54CB5" w:rsidRDefault="00173D3C" w:rsidP="00173D3C">
            <w:pPr>
              <w:pStyle w:val="KonuBal"/>
              <w:tabs>
                <w:tab w:val="clear" w:pos="4395"/>
              </w:tabs>
              <w:ind w:left="-108" w:right="-162"/>
              <w:jc w:val="left"/>
              <w:rPr>
                <w:rFonts w:cs="Arial"/>
                <w:b w:val="0"/>
                <w:color w:val="000000" w:themeColor="text1"/>
                <w:sz w:val="16"/>
                <w:szCs w:val="16"/>
                <w:lang w:eastAsia="en-US"/>
              </w:rPr>
            </w:pPr>
            <w:r w:rsidRPr="00C54CB5">
              <w:rPr>
                <w:rFonts w:cs="Arial"/>
                <w:b w:val="0"/>
                <w:color w:val="000000" w:themeColor="text1"/>
                <w:sz w:val="16"/>
                <w:szCs w:val="16"/>
                <w:lang w:eastAsia="en-US"/>
              </w:rPr>
              <w:t>VI.</w:t>
            </w:r>
          </w:p>
        </w:tc>
        <w:tc>
          <w:tcPr>
            <w:tcW w:w="8130" w:type="dxa"/>
            <w:vAlign w:val="bottom"/>
          </w:tcPr>
          <w:p w14:paraId="7D332FFA" w14:textId="6C2D6307" w:rsidR="00173D3C" w:rsidRPr="00C54CB5" w:rsidRDefault="00173D3C" w:rsidP="00173D3C">
            <w:pPr>
              <w:pStyle w:val="KonuBal"/>
              <w:tabs>
                <w:tab w:val="clear" w:pos="4395"/>
              </w:tabs>
              <w:ind w:left="-108"/>
              <w:jc w:val="left"/>
              <w:rPr>
                <w:rFonts w:cs="Arial"/>
                <w:color w:val="000000" w:themeColor="text1"/>
                <w:sz w:val="16"/>
                <w:szCs w:val="16"/>
                <w:lang w:eastAsia="en-US"/>
              </w:rPr>
            </w:pPr>
            <w:r w:rsidRPr="00C54CB5">
              <w:rPr>
                <w:rFonts w:cs="Arial"/>
                <w:b w:val="0"/>
                <w:color w:val="000000" w:themeColor="text1"/>
                <w:sz w:val="16"/>
                <w:szCs w:val="16"/>
                <w:lang w:eastAsia="en-US"/>
              </w:rPr>
              <w:t>Konsolide kaldıraç oranına ilişkin açıklamalar</w:t>
            </w:r>
          </w:p>
        </w:tc>
        <w:tc>
          <w:tcPr>
            <w:tcW w:w="411" w:type="dxa"/>
            <w:vAlign w:val="bottom"/>
          </w:tcPr>
          <w:p w14:paraId="2FC48574" w14:textId="3DC83924" w:rsidR="00173D3C" w:rsidRPr="009128F0" w:rsidRDefault="00796BB8" w:rsidP="00173D3C">
            <w:pPr>
              <w:pStyle w:val="KonuBal"/>
              <w:tabs>
                <w:tab w:val="clear" w:pos="4395"/>
              </w:tabs>
              <w:ind w:left="-108"/>
              <w:jc w:val="right"/>
              <w:rPr>
                <w:rFonts w:cs="Arial"/>
                <w:b w:val="0"/>
                <w:color w:val="000000" w:themeColor="text1"/>
                <w:sz w:val="16"/>
                <w:szCs w:val="16"/>
                <w:lang w:eastAsia="en-US"/>
              </w:rPr>
            </w:pPr>
            <w:r>
              <w:rPr>
                <w:rFonts w:cs="Arial"/>
                <w:b w:val="0"/>
                <w:color w:val="000000" w:themeColor="text1"/>
                <w:sz w:val="16"/>
                <w:szCs w:val="16"/>
                <w:lang w:eastAsia="en-US"/>
              </w:rPr>
              <w:t>55</w:t>
            </w:r>
          </w:p>
        </w:tc>
      </w:tr>
      <w:tr w:rsidR="00173D3C" w:rsidRPr="009128F0" w14:paraId="7E23C217" w14:textId="77777777" w:rsidTr="00604B49">
        <w:trPr>
          <w:trHeight w:val="113"/>
        </w:trPr>
        <w:tc>
          <w:tcPr>
            <w:tcW w:w="707" w:type="dxa"/>
          </w:tcPr>
          <w:p w14:paraId="4478CA57" w14:textId="77777777" w:rsidR="00173D3C" w:rsidRPr="00C54CB5" w:rsidRDefault="00173D3C" w:rsidP="00173D3C">
            <w:pPr>
              <w:pStyle w:val="KonuBal"/>
              <w:tabs>
                <w:tab w:val="clear" w:pos="4395"/>
              </w:tabs>
              <w:ind w:left="-108" w:right="-162"/>
              <w:jc w:val="left"/>
              <w:rPr>
                <w:rFonts w:cs="Arial"/>
                <w:b w:val="0"/>
                <w:color w:val="000000" w:themeColor="text1"/>
                <w:sz w:val="16"/>
                <w:szCs w:val="16"/>
                <w:lang w:eastAsia="en-US"/>
              </w:rPr>
            </w:pPr>
            <w:r w:rsidRPr="00C54CB5">
              <w:rPr>
                <w:rFonts w:cs="Arial"/>
                <w:b w:val="0"/>
                <w:color w:val="000000" w:themeColor="text1"/>
                <w:sz w:val="16"/>
                <w:szCs w:val="16"/>
                <w:lang w:eastAsia="en-US"/>
              </w:rPr>
              <w:t>VII.</w:t>
            </w:r>
          </w:p>
        </w:tc>
        <w:tc>
          <w:tcPr>
            <w:tcW w:w="8130" w:type="dxa"/>
            <w:vAlign w:val="bottom"/>
          </w:tcPr>
          <w:p w14:paraId="68F73482" w14:textId="02696E87" w:rsidR="00173D3C" w:rsidRPr="00C54CB5" w:rsidRDefault="00173D3C" w:rsidP="00173D3C">
            <w:pPr>
              <w:pStyle w:val="KonuBal"/>
              <w:tabs>
                <w:tab w:val="clear" w:pos="4395"/>
              </w:tabs>
              <w:ind w:left="-108"/>
              <w:jc w:val="left"/>
              <w:rPr>
                <w:rFonts w:cs="Arial"/>
                <w:b w:val="0"/>
                <w:color w:val="000000" w:themeColor="text1"/>
                <w:sz w:val="16"/>
                <w:szCs w:val="16"/>
                <w:lang w:eastAsia="en-US"/>
              </w:rPr>
            </w:pPr>
            <w:r w:rsidRPr="00C54CB5">
              <w:rPr>
                <w:rFonts w:cs="Arial"/>
                <w:b w:val="0"/>
                <w:color w:val="000000" w:themeColor="text1"/>
                <w:sz w:val="16"/>
                <w:szCs w:val="16"/>
                <w:lang w:eastAsia="en-US"/>
              </w:rPr>
              <w:t>Konsolide finansal varlık ve borçların gerçeğe uygun değeri ile gösterilmesine ilişkin açıklamalar</w:t>
            </w:r>
          </w:p>
        </w:tc>
        <w:tc>
          <w:tcPr>
            <w:tcW w:w="411" w:type="dxa"/>
            <w:vAlign w:val="bottom"/>
          </w:tcPr>
          <w:p w14:paraId="6EA65550" w14:textId="5F1DA74F" w:rsidR="00173D3C" w:rsidRPr="009128F0" w:rsidRDefault="00796BB8" w:rsidP="00173D3C">
            <w:pPr>
              <w:pStyle w:val="KonuBal"/>
              <w:tabs>
                <w:tab w:val="clear" w:pos="4395"/>
              </w:tabs>
              <w:ind w:left="-108"/>
              <w:jc w:val="right"/>
              <w:rPr>
                <w:rFonts w:cs="Arial"/>
                <w:b w:val="0"/>
                <w:color w:val="000000" w:themeColor="text1"/>
                <w:sz w:val="16"/>
                <w:szCs w:val="16"/>
                <w:lang w:eastAsia="en-US"/>
              </w:rPr>
            </w:pPr>
            <w:r>
              <w:rPr>
                <w:rFonts w:cs="Arial"/>
                <w:b w:val="0"/>
                <w:color w:val="000000" w:themeColor="text1"/>
                <w:sz w:val="16"/>
                <w:szCs w:val="16"/>
                <w:lang w:eastAsia="en-US"/>
              </w:rPr>
              <w:t>56</w:t>
            </w:r>
          </w:p>
        </w:tc>
      </w:tr>
      <w:tr w:rsidR="00173D3C" w:rsidRPr="009128F0" w14:paraId="09E08791" w14:textId="77777777" w:rsidTr="00604B49">
        <w:trPr>
          <w:trHeight w:val="113"/>
        </w:trPr>
        <w:tc>
          <w:tcPr>
            <w:tcW w:w="707" w:type="dxa"/>
          </w:tcPr>
          <w:p w14:paraId="3CD9D914" w14:textId="77777777" w:rsidR="00173D3C" w:rsidRPr="00C54CB5" w:rsidRDefault="00173D3C" w:rsidP="00173D3C">
            <w:pPr>
              <w:pStyle w:val="KonuBal"/>
              <w:tabs>
                <w:tab w:val="clear" w:pos="4395"/>
              </w:tabs>
              <w:ind w:left="-108" w:right="-162"/>
              <w:jc w:val="left"/>
              <w:rPr>
                <w:rFonts w:cs="Arial"/>
                <w:b w:val="0"/>
                <w:color w:val="000000" w:themeColor="text1"/>
                <w:sz w:val="16"/>
                <w:szCs w:val="16"/>
                <w:lang w:eastAsia="en-US"/>
              </w:rPr>
            </w:pPr>
            <w:r w:rsidRPr="00C54CB5">
              <w:rPr>
                <w:rFonts w:cs="Arial"/>
                <w:b w:val="0"/>
                <w:color w:val="000000" w:themeColor="text1"/>
                <w:sz w:val="16"/>
                <w:szCs w:val="16"/>
                <w:lang w:eastAsia="en-US"/>
              </w:rPr>
              <w:t>VIII.</w:t>
            </w:r>
          </w:p>
        </w:tc>
        <w:tc>
          <w:tcPr>
            <w:tcW w:w="8130" w:type="dxa"/>
            <w:vAlign w:val="bottom"/>
          </w:tcPr>
          <w:p w14:paraId="0C699D53" w14:textId="1C49CA71" w:rsidR="00173D3C" w:rsidRPr="00C54CB5" w:rsidRDefault="00173D3C" w:rsidP="00173D3C">
            <w:pPr>
              <w:pStyle w:val="KonuBal"/>
              <w:tabs>
                <w:tab w:val="clear" w:pos="4395"/>
              </w:tabs>
              <w:ind w:left="-108"/>
              <w:jc w:val="left"/>
              <w:rPr>
                <w:rFonts w:cs="Arial"/>
                <w:b w:val="0"/>
                <w:color w:val="000000" w:themeColor="text1"/>
                <w:sz w:val="16"/>
                <w:szCs w:val="16"/>
                <w:lang w:eastAsia="en-US"/>
              </w:rPr>
            </w:pPr>
            <w:r w:rsidRPr="00C54CB5">
              <w:rPr>
                <w:rFonts w:cs="Arial"/>
                <w:b w:val="0"/>
                <w:color w:val="000000" w:themeColor="text1"/>
                <w:sz w:val="16"/>
                <w:szCs w:val="16"/>
                <w:lang w:eastAsia="en-US"/>
              </w:rPr>
              <w:t>Başkalarının nam ve hesabına yapılan işlemler, inanca dayalı işlemlere ilişkin açıklamalar</w:t>
            </w:r>
          </w:p>
        </w:tc>
        <w:tc>
          <w:tcPr>
            <w:tcW w:w="411" w:type="dxa"/>
            <w:vAlign w:val="bottom"/>
          </w:tcPr>
          <w:p w14:paraId="4AC53073" w14:textId="1CF74903" w:rsidR="00173D3C" w:rsidRPr="009128F0" w:rsidRDefault="00796BB8" w:rsidP="00173D3C">
            <w:pPr>
              <w:pStyle w:val="KonuBal"/>
              <w:tabs>
                <w:tab w:val="clear" w:pos="4395"/>
              </w:tabs>
              <w:ind w:left="-108"/>
              <w:jc w:val="right"/>
              <w:rPr>
                <w:rFonts w:cs="Arial"/>
                <w:b w:val="0"/>
                <w:color w:val="000000" w:themeColor="text1"/>
                <w:sz w:val="16"/>
                <w:szCs w:val="16"/>
                <w:lang w:eastAsia="en-US"/>
              </w:rPr>
            </w:pPr>
            <w:r>
              <w:rPr>
                <w:rFonts w:cs="Arial"/>
                <w:b w:val="0"/>
                <w:color w:val="000000" w:themeColor="text1"/>
                <w:sz w:val="16"/>
                <w:szCs w:val="16"/>
                <w:lang w:eastAsia="en-US"/>
              </w:rPr>
              <w:t>56</w:t>
            </w:r>
          </w:p>
        </w:tc>
      </w:tr>
      <w:tr w:rsidR="00173D3C" w:rsidRPr="009128F0" w14:paraId="0579D64A" w14:textId="77777777" w:rsidTr="00604B49">
        <w:trPr>
          <w:trHeight w:val="113"/>
        </w:trPr>
        <w:tc>
          <w:tcPr>
            <w:tcW w:w="707" w:type="dxa"/>
          </w:tcPr>
          <w:p w14:paraId="05BD8CB6" w14:textId="77777777" w:rsidR="00173D3C" w:rsidRPr="00C54CB5" w:rsidRDefault="00173D3C" w:rsidP="00173D3C">
            <w:pPr>
              <w:pStyle w:val="KonuBal"/>
              <w:tabs>
                <w:tab w:val="clear" w:pos="4395"/>
              </w:tabs>
              <w:ind w:left="-108" w:right="-162"/>
              <w:jc w:val="left"/>
              <w:rPr>
                <w:rFonts w:cs="Arial"/>
                <w:b w:val="0"/>
                <w:color w:val="000000" w:themeColor="text1"/>
                <w:sz w:val="16"/>
                <w:szCs w:val="16"/>
                <w:lang w:eastAsia="en-US"/>
              </w:rPr>
            </w:pPr>
            <w:r w:rsidRPr="00C54CB5">
              <w:rPr>
                <w:rFonts w:cs="Arial"/>
                <w:b w:val="0"/>
                <w:color w:val="000000" w:themeColor="text1"/>
                <w:sz w:val="16"/>
                <w:szCs w:val="16"/>
                <w:lang w:eastAsia="en-US"/>
              </w:rPr>
              <w:t>IX.</w:t>
            </w:r>
          </w:p>
        </w:tc>
        <w:tc>
          <w:tcPr>
            <w:tcW w:w="8130" w:type="dxa"/>
            <w:vAlign w:val="bottom"/>
          </w:tcPr>
          <w:p w14:paraId="53CBDD16" w14:textId="198F4573" w:rsidR="00173D3C" w:rsidRPr="00C54CB5" w:rsidRDefault="00173D3C" w:rsidP="00173D3C">
            <w:pPr>
              <w:pStyle w:val="KonuBal"/>
              <w:tabs>
                <w:tab w:val="clear" w:pos="4395"/>
              </w:tabs>
              <w:ind w:left="-108"/>
              <w:jc w:val="left"/>
              <w:rPr>
                <w:rFonts w:cs="Arial"/>
                <w:b w:val="0"/>
                <w:color w:val="000000" w:themeColor="text1"/>
                <w:sz w:val="16"/>
                <w:szCs w:val="16"/>
                <w:lang w:eastAsia="en-US"/>
              </w:rPr>
            </w:pPr>
            <w:r w:rsidRPr="00C54CB5">
              <w:rPr>
                <w:rFonts w:cs="Arial"/>
                <w:b w:val="0"/>
                <w:color w:val="000000" w:themeColor="text1"/>
                <w:sz w:val="16"/>
                <w:szCs w:val="16"/>
                <w:lang w:eastAsia="en-US"/>
              </w:rPr>
              <w:t>Konsolide risk yönetimine ilişkin açıklamalar</w:t>
            </w:r>
          </w:p>
        </w:tc>
        <w:tc>
          <w:tcPr>
            <w:tcW w:w="411" w:type="dxa"/>
            <w:vAlign w:val="bottom"/>
          </w:tcPr>
          <w:p w14:paraId="4EED6CF5" w14:textId="73A95A1F" w:rsidR="00173D3C" w:rsidRPr="009128F0" w:rsidRDefault="00796BB8" w:rsidP="00173D3C">
            <w:pPr>
              <w:pStyle w:val="KonuBal"/>
              <w:tabs>
                <w:tab w:val="clear" w:pos="4395"/>
              </w:tabs>
              <w:ind w:left="-108"/>
              <w:jc w:val="right"/>
              <w:rPr>
                <w:rFonts w:cs="Arial"/>
                <w:b w:val="0"/>
                <w:color w:val="000000" w:themeColor="text1"/>
                <w:sz w:val="16"/>
                <w:szCs w:val="16"/>
                <w:lang w:eastAsia="en-US"/>
              </w:rPr>
            </w:pPr>
            <w:r>
              <w:rPr>
                <w:rFonts w:cs="Arial"/>
                <w:b w:val="0"/>
                <w:color w:val="000000" w:themeColor="text1"/>
                <w:sz w:val="16"/>
                <w:szCs w:val="16"/>
                <w:lang w:eastAsia="en-US"/>
              </w:rPr>
              <w:t>57</w:t>
            </w:r>
          </w:p>
        </w:tc>
      </w:tr>
      <w:tr w:rsidR="00173D3C" w:rsidRPr="009128F0" w14:paraId="24597389" w14:textId="77777777" w:rsidTr="00604B49">
        <w:trPr>
          <w:trHeight w:val="113"/>
        </w:trPr>
        <w:tc>
          <w:tcPr>
            <w:tcW w:w="707" w:type="dxa"/>
          </w:tcPr>
          <w:p w14:paraId="2E1E7BD9" w14:textId="77777777" w:rsidR="00173D3C" w:rsidRPr="00C54CB5" w:rsidRDefault="00173D3C" w:rsidP="00173D3C">
            <w:pPr>
              <w:pStyle w:val="KonuBal"/>
              <w:tabs>
                <w:tab w:val="clear" w:pos="4395"/>
              </w:tabs>
              <w:ind w:left="-108" w:right="-162"/>
              <w:jc w:val="left"/>
              <w:rPr>
                <w:rFonts w:cs="Arial"/>
                <w:b w:val="0"/>
                <w:color w:val="000000" w:themeColor="text1"/>
                <w:sz w:val="16"/>
                <w:szCs w:val="16"/>
                <w:lang w:eastAsia="en-US"/>
              </w:rPr>
            </w:pPr>
            <w:r w:rsidRPr="00C54CB5">
              <w:rPr>
                <w:rFonts w:cs="Arial"/>
                <w:b w:val="0"/>
                <w:color w:val="000000" w:themeColor="text1"/>
                <w:sz w:val="16"/>
                <w:szCs w:val="16"/>
                <w:lang w:eastAsia="en-US"/>
              </w:rPr>
              <w:t>X.</w:t>
            </w:r>
          </w:p>
        </w:tc>
        <w:tc>
          <w:tcPr>
            <w:tcW w:w="8130" w:type="dxa"/>
            <w:vAlign w:val="bottom"/>
          </w:tcPr>
          <w:p w14:paraId="6281F8B0" w14:textId="7FBF7306" w:rsidR="00173D3C" w:rsidRPr="00C54CB5" w:rsidRDefault="00173D3C" w:rsidP="00173D3C">
            <w:pPr>
              <w:pStyle w:val="KonuBal"/>
              <w:tabs>
                <w:tab w:val="clear" w:pos="4395"/>
              </w:tabs>
              <w:ind w:left="-108"/>
              <w:jc w:val="left"/>
              <w:rPr>
                <w:rFonts w:cs="Arial"/>
                <w:b w:val="0"/>
                <w:color w:val="000000" w:themeColor="text1"/>
                <w:sz w:val="16"/>
                <w:szCs w:val="16"/>
                <w:lang w:eastAsia="en-US"/>
              </w:rPr>
            </w:pPr>
            <w:r w:rsidRPr="00C54CB5">
              <w:rPr>
                <w:rFonts w:cs="Arial"/>
                <w:b w:val="0"/>
                <w:color w:val="000000" w:themeColor="text1"/>
                <w:sz w:val="16"/>
                <w:szCs w:val="16"/>
                <w:lang w:eastAsia="en-US"/>
              </w:rPr>
              <w:t>Konsolide faaliyet bölümlerine ilişkin açıklamalar</w:t>
            </w:r>
          </w:p>
        </w:tc>
        <w:tc>
          <w:tcPr>
            <w:tcW w:w="411" w:type="dxa"/>
            <w:vAlign w:val="bottom"/>
          </w:tcPr>
          <w:p w14:paraId="2F2E755E" w14:textId="600CE9D0" w:rsidR="00173D3C" w:rsidRPr="009128F0" w:rsidRDefault="00796BB8" w:rsidP="00173D3C">
            <w:pPr>
              <w:pStyle w:val="KonuBal"/>
              <w:tabs>
                <w:tab w:val="clear" w:pos="4395"/>
              </w:tabs>
              <w:ind w:left="-108"/>
              <w:jc w:val="right"/>
              <w:rPr>
                <w:rFonts w:cs="Arial"/>
                <w:b w:val="0"/>
                <w:color w:val="000000" w:themeColor="text1"/>
                <w:sz w:val="16"/>
                <w:szCs w:val="16"/>
                <w:lang w:eastAsia="en-US"/>
              </w:rPr>
            </w:pPr>
            <w:r>
              <w:rPr>
                <w:rFonts w:cs="Arial"/>
                <w:b w:val="0"/>
                <w:color w:val="000000" w:themeColor="text1"/>
                <w:sz w:val="16"/>
                <w:szCs w:val="16"/>
                <w:lang w:eastAsia="en-US"/>
              </w:rPr>
              <w:t>58</w:t>
            </w:r>
          </w:p>
        </w:tc>
      </w:tr>
      <w:tr w:rsidR="00173D3C" w:rsidRPr="009128F0" w14:paraId="014BF2CC" w14:textId="77777777" w:rsidTr="00604B49">
        <w:trPr>
          <w:trHeight w:val="113"/>
        </w:trPr>
        <w:tc>
          <w:tcPr>
            <w:tcW w:w="707" w:type="dxa"/>
          </w:tcPr>
          <w:p w14:paraId="16B22730" w14:textId="1EE96110" w:rsidR="00173D3C" w:rsidRPr="00C54CB5" w:rsidRDefault="00173D3C" w:rsidP="00173D3C">
            <w:pPr>
              <w:pStyle w:val="KonuBal"/>
              <w:tabs>
                <w:tab w:val="clear" w:pos="4395"/>
              </w:tabs>
              <w:ind w:left="-108" w:right="-162"/>
              <w:jc w:val="left"/>
              <w:rPr>
                <w:rFonts w:cs="Arial"/>
                <w:b w:val="0"/>
                <w:color w:val="000000" w:themeColor="text1"/>
                <w:sz w:val="16"/>
                <w:szCs w:val="16"/>
                <w:lang w:eastAsia="en-US"/>
              </w:rPr>
            </w:pPr>
          </w:p>
        </w:tc>
        <w:tc>
          <w:tcPr>
            <w:tcW w:w="8130" w:type="dxa"/>
            <w:vAlign w:val="bottom"/>
          </w:tcPr>
          <w:p w14:paraId="4B961CCD" w14:textId="6CF21A57" w:rsidR="00173D3C" w:rsidRPr="00C54CB5" w:rsidRDefault="00173D3C" w:rsidP="00173D3C">
            <w:pPr>
              <w:pStyle w:val="KonuBal"/>
              <w:tabs>
                <w:tab w:val="clear" w:pos="4395"/>
              </w:tabs>
              <w:ind w:left="-108"/>
              <w:jc w:val="left"/>
              <w:rPr>
                <w:rFonts w:cs="Arial"/>
                <w:b w:val="0"/>
                <w:color w:val="000000" w:themeColor="text1"/>
                <w:sz w:val="16"/>
                <w:szCs w:val="16"/>
                <w:lang w:eastAsia="en-US"/>
              </w:rPr>
            </w:pPr>
          </w:p>
        </w:tc>
        <w:tc>
          <w:tcPr>
            <w:tcW w:w="411" w:type="dxa"/>
            <w:vAlign w:val="bottom"/>
          </w:tcPr>
          <w:p w14:paraId="58DBBF6F" w14:textId="3CD5B0F2" w:rsidR="00173D3C" w:rsidRPr="009128F0" w:rsidRDefault="00173D3C" w:rsidP="00173D3C">
            <w:pPr>
              <w:pStyle w:val="KonuBal"/>
              <w:tabs>
                <w:tab w:val="clear" w:pos="4395"/>
              </w:tabs>
              <w:ind w:left="-108"/>
              <w:jc w:val="right"/>
              <w:rPr>
                <w:rFonts w:cs="Arial"/>
                <w:b w:val="0"/>
                <w:color w:val="000000" w:themeColor="text1"/>
                <w:sz w:val="16"/>
                <w:szCs w:val="16"/>
                <w:lang w:eastAsia="en-US"/>
              </w:rPr>
            </w:pPr>
          </w:p>
        </w:tc>
      </w:tr>
    </w:tbl>
    <w:p w14:paraId="59AE3E0C" w14:textId="77777777" w:rsidR="00D413E5" w:rsidRPr="009128F0" w:rsidRDefault="00D413E5" w:rsidP="003D15EB">
      <w:pPr>
        <w:rPr>
          <w:rFonts w:ascii="Arial" w:hAnsi="Arial" w:cs="Arial"/>
          <w:b/>
          <w:color w:val="000000" w:themeColor="text1"/>
        </w:rPr>
        <w:sectPr w:rsidR="00D413E5" w:rsidRPr="009128F0" w:rsidSect="00377EF3">
          <w:pgSz w:w="11907" w:h="16840" w:code="9"/>
          <w:pgMar w:top="1418" w:right="1418" w:bottom="1418" w:left="1418" w:header="720" w:footer="720" w:gutter="0"/>
          <w:pgNumType w:start="1"/>
          <w:cols w:space="708"/>
          <w:titlePg/>
          <w:docGrid w:linePitch="360"/>
        </w:sectPr>
      </w:pPr>
    </w:p>
    <w:tbl>
      <w:tblPr>
        <w:tblW w:w="9255" w:type="dxa"/>
        <w:tblInd w:w="108" w:type="dxa"/>
        <w:tblLook w:val="01E0" w:firstRow="1" w:lastRow="1" w:firstColumn="1" w:lastColumn="1" w:noHBand="0" w:noVBand="0"/>
      </w:tblPr>
      <w:tblGrid>
        <w:gridCol w:w="685"/>
        <w:gridCol w:w="7986"/>
        <w:gridCol w:w="584"/>
      </w:tblGrid>
      <w:tr w:rsidR="00171D06" w:rsidRPr="009128F0" w14:paraId="6AA39CE0" w14:textId="77777777" w:rsidTr="00770B5E">
        <w:tc>
          <w:tcPr>
            <w:tcW w:w="8671" w:type="dxa"/>
            <w:gridSpan w:val="2"/>
          </w:tcPr>
          <w:p w14:paraId="0C8F2635" w14:textId="77777777" w:rsidR="00171D06" w:rsidRPr="009128F0" w:rsidRDefault="00604B49" w:rsidP="00467DA7">
            <w:pPr>
              <w:pStyle w:val="GvdeMetniGirintisi"/>
              <w:ind w:left="-108" w:firstLine="0"/>
              <w:jc w:val="left"/>
              <w:rPr>
                <w:rFonts w:ascii="Arial" w:hAnsi="Arial" w:cs="Arial"/>
                <w:b/>
                <w:color w:val="000000" w:themeColor="text1"/>
                <w:sz w:val="16"/>
                <w:szCs w:val="16"/>
              </w:rPr>
            </w:pPr>
            <w:r w:rsidRPr="009128F0">
              <w:rPr>
                <w:rFonts w:ascii="Arial" w:hAnsi="Arial" w:cs="Arial"/>
                <w:b/>
                <w:color w:val="000000" w:themeColor="text1"/>
                <w:sz w:val="16"/>
                <w:szCs w:val="16"/>
              </w:rPr>
              <w:lastRenderedPageBreak/>
              <w:t>B</w:t>
            </w:r>
            <w:r w:rsidR="004312EA" w:rsidRPr="009128F0">
              <w:rPr>
                <w:rFonts w:ascii="Arial" w:hAnsi="Arial" w:cs="Arial"/>
                <w:b/>
                <w:color w:val="000000" w:themeColor="text1"/>
                <w:sz w:val="16"/>
                <w:szCs w:val="16"/>
              </w:rPr>
              <w:t>eşinci bölüm</w:t>
            </w:r>
          </w:p>
        </w:tc>
        <w:tc>
          <w:tcPr>
            <w:tcW w:w="584" w:type="dxa"/>
            <w:vAlign w:val="bottom"/>
          </w:tcPr>
          <w:p w14:paraId="6AB98802" w14:textId="77777777" w:rsidR="00171D06" w:rsidRPr="009128F0" w:rsidRDefault="00171D06" w:rsidP="00467DA7">
            <w:pPr>
              <w:pStyle w:val="GvdeMetniGirintisi"/>
              <w:ind w:right="12" w:firstLine="0"/>
              <w:jc w:val="right"/>
              <w:rPr>
                <w:rFonts w:ascii="Arial" w:hAnsi="Arial" w:cs="Arial"/>
                <w:b/>
                <w:color w:val="000000" w:themeColor="text1"/>
                <w:sz w:val="16"/>
                <w:szCs w:val="16"/>
              </w:rPr>
            </w:pPr>
          </w:p>
        </w:tc>
      </w:tr>
      <w:tr w:rsidR="00171D06" w:rsidRPr="009128F0" w14:paraId="76332328" w14:textId="77777777" w:rsidTr="00770B5E">
        <w:tc>
          <w:tcPr>
            <w:tcW w:w="8671" w:type="dxa"/>
            <w:gridSpan w:val="2"/>
          </w:tcPr>
          <w:p w14:paraId="21C629A6" w14:textId="77777777" w:rsidR="00171D06" w:rsidRPr="009128F0" w:rsidRDefault="00171D06" w:rsidP="00467DA7">
            <w:pPr>
              <w:pStyle w:val="GvdeMetniGirintisi"/>
              <w:ind w:left="-108" w:firstLine="0"/>
              <w:jc w:val="left"/>
              <w:rPr>
                <w:rFonts w:ascii="Arial" w:hAnsi="Arial" w:cs="Arial"/>
                <w:color w:val="000000" w:themeColor="text1"/>
                <w:sz w:val="16"/>
                <w:szCs w:val="16"/>
              </w:rPr>
            </w:pPr>
            <w:r w:rsidRPr="009128F0">
              <w:rPr>
                <w:rFonts w:ascii="Arial" w:hAnsi="Arial" w:cs="Arial"/>
                <w:b/>
                <w:color w:val="000000" w:themeColor="text1"/>
                <w:sz w:val="16"/>
                <w:szCs w:val="16"/>
              </w:rPr>
              <w:t>Konsolide finansal tablolara ilişkin açıklama ve dipnotlar</w:t>
            </w:r>
          </w:p>
        </w:tc>
        <w:tc>
          <w:tcPr>
            <w:tcW w:w="584" w:type="dxa"/>
            <w:vAlign w:val="bottom"/>
          </w:tcPr>
          <w:p w14:paraId="4A388AD6" w14:textId="77777777" w:rsidR="00171D06" w:rsidRPr="009128F0" w:rsidRDefault="00171D06" w:rsidP="00467DA7">
            <w:pPr>
              <w:pStyle w:val="GvdeMetniGirintisi"/>
              <w:ind w:right="12" w:firstLine="0"/>
              <w:jc w:val="right"/>
              <w:rPr>
                <w:rFonts w:ascii="Arial" w:hAnsi="Arial" w:cs="Arial"/>
                <w:color w:val="000000" w:themeColor="text1"/>
                <w:sz w:val="16"/>
                <w:szCs w:val="16"/>
              </w:rPr>
            </w:pPr>
          </w:p>
        </w:tc>
      </w:tr>
      <w:tr w:rsidR="00CD663F" w:rsidRPr="009128F0" w14:paraId="7118768B" w14:textId="77777777" w:rsidTr="00770B5E">
        <w:tc>
          <w:tcPr>
            <w:tcW w:w="685" w:type="dxa"/>
          </w:tcPr>
          <w:p w14:paraId="22D8B98F" w14:textId="77777777" w:rsidR="00CD663F" w:rsidRPr="009128F0" w:rsidRDefault="00CD663F" w:rsidP="00CD663F">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I</w:t>
            </w:r>
          </w:p>
        </w:tc>
        <w:tc>
          <w:tcPr>
            <w:tcW w:w="7986" w:type="dxa"/>
          </w:tcPr>
          <w:p w14:paraId="6F535885" w14:textId="77777777" w:rsidR="00CD663F" w:rsidRPr="009128F0" w:rsidRDefault="00CD663F" w:rsidP="00DC358E">
            <w:pPr>
              <w:pStyle w:val="GvdeMetniGirintisi"/>
              <w:ind w:left="-47" w:firstLine="0"/>
              <w:rPr>
                <w:rFonts w:ascii="Arial" w:hAnsi="Arial" w:cs="Arial"/>
                <w:color w:val="000000" w:themeColor="text1"/>
                <w:sz w:val="16"/>
                <w:szCs w:val="16"/>
              </w:rPr>
            </w:pPr>
            <w:r w:rsidRPr="009128F0">
              <w:rPr>
                <w:rFonts w:ascii="Arial" w:hAnsi="Arial" w:cs="Arial"/>
                <w:color w:val="000000" w:themeColor="text1"/>
                <w:sz w:val="16"/>
                <w:szCs w:val="16"/>
              </w:rPr>
              <w:t>Konsolide bilançonun aktif hesaplarına ilişkin açıklama ve dipnotlar</w:t>
            </w:r>
          </w:p>
        </w:tc>
        <w:tc>
          <w:tcPr>
            <w:tcW w:w="584" w:type="dxa"/>
            <w:vAlign w:val="bottom"/>
          </w:tcPr>
          <w:p w14:paraId="6B77E1A5" w14:textId="45C3024C" w:rsidR="00CD663F" w:rsidRPr="009128F0" w:rsidRDefault="00796BB8" w:rsidP="004A7060">
            <w:pPr>
              <w:pStyle w:val="GvdeMetniGirintisi"/>
              <w:ind w:right="12" w:firstLine="0"/>
              <w:jc w:val="right"/>
              <w:rPr>
                <w:rFonts w:ascii="Arial" w:hAnsi="Arial" w:cs="Arial"/>
                <w:color w:val="000000" w:themeColor="text1"/>
                <w:sz w:val="16"/>
                <w:szCs w:val="16"/>
              </w:rPr>
            </w:pPr>
            <w:r>
              <w:rPr>
                <w:rFonts w:ascii="Arial" w:hAnsi="Arial" w:cs="Arial"/>
                <w:color w:val="000000" w:themeColor="text1"/>
                <w:sz w:val="16"/>
                <w:szCs w:val="16"/>
              </w:rPr>
              <w:t>59</w:t>
            </w:r>
          </w:p>
        </w:tc>
      </w:tr>
      <w:tr w:rsidR="00CD663F" w:rsidRPr="009128F0" w14:paraId="78E9760B" w14:textId="77777777" w:rsidTr="00770B5E">
        <w:tc>
          <w:tcPr>
            <w:tcW w:w="685" w:type="dxa"/>
          </w:tcPr>
          <w:p w14:paraId="52889939" w14:textId="77777777" w:rsidR="00CD663F" w:rsidRPr="009128F0" w:rsidRDefault="00CD663F" w:rsidP="00CD663F">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II.</w:t>
            </w:r>
          </w:p>
        </w:tc>
        <w:tc>
          <w:tcPr>
            <w:tcW w:w="7986" w:type="dxa"/>
          </w:tcPr>
          <w:p w14:paraId="5D6AFABE" w14:textId="77777777" w:rsidR="00CD663F" w:rsidRPr="009128F0" w:rsidRDefault="00CD663F" w:rsidP="00DC358E">
            <w:pPr>
              <w:pStyle w:val="GvdeMetniGirintisi"/>
              <w:ind w:left="-47" w:firstLine="0"/>
              <w:rPr>
                <w:rFonts w:ascii="Arial" w:hAnsi="Arial" w:cs="Arial"/>
                <w:color w:val="000000" w:themeColor="text1"/>
                <w:sz w:val="16"/>
                <w:szCs w:val="16"/>
              </w:rPr>
            </w:pPr>
            <w:r w:rsidRPr="009128F0">
              <w:rPr>
                <w:rFonts w:ascii="Arial" w:hAnsi="Arial" w:cs="Arial"/>
                <w:color w:val="000000" w:themeColor="text1"/>
                <w:sz w:val="16"/>
                <w:szCs w:val="16"/>
              </w:rPr>
              <w:t>Konsolide bilançonun pasif hesaplarına ilişkin açıklama ve dipnotlar</w:t>
            </w:r>
          </w:p>
        </w:tc>
        <w:tc>
          <w:tcPr>
            <w:tcW w:w="584" w:type="dxa"/>
            <w:vAlign w:val="bottom"/>
          </w:tcPr>
          <w:p w14:paraId="6C223F76" w14:textId="705A3477" w:rsidR="00CD663F" w:rsidRPr="009128F0" w:rsidRDefault="00796BB8" w:rsidP="004A7060">
            <w:pPr>
              <w:pStyle w:val="GvdeMetniGirintisi"/>
              <w:ind w:right="12" w:firstLine="0"/>
              <w:jc w:val="right"/>
              <w:rPr>
                <w:rFonts w:ascii="Arial" w:hAnsi="Arial" w:cs="Arial"/>
                <w:color w:val="000000" w:themeColor="text1"/>
                <w:sz w:val="16"/>
                <w:szCs w:val="16"/>
              </w:rPr>
            </w:pPr>
            <w:r>
              <w:rPr>
                <w:rFonts w:ascii="Arial" w:hAnsi="Arial" w:cs="Arial"/>
                <w:color w:val="000000" w:themeColor="text1"/>
                <w:sz w:val="16"/>
                <w:szCs w:val="16"/>
              </w:rPr>
              <w:t>81</w:t>
            </w:r>
          </w:p>
        </w:tc>
      </w:tr>
      <w:tr w:rsidR="00CD663F" w:rsidRPr="009128F0" w14:paraId="0EA1E37C" w14:textId="77777777" w:rsidTr="00770B5E">
        <w:tc>
          <w:tcPr>
            <w:tcW w:w="685" w:type="dxa"/>
          </w:tcPr>
          <w:p w14:paraId="2F627EA8" w14:textId="77777777" w:rsidR="00CD663F" w:rsidRPr="009128F0" w:rsidRDefault="00CD663F" w:rsidP="00CD663F">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III.</w:t>
            </w:r>
          </w:p>
        </w:tc>
        <w:tc>
          <w:tcPr>
            <w:tcW w:w="7986" w:type="dxa"/>
          </w:tcPr>
          <w:p w14:paraId="70A1B3D7" w14:textId="77777777" w:rsidR="00CD663F" w:rsidRPr="009128F0" w:rsidRDefault="00CD663F" w:rsidP="00DC358E">
            <w:pPr>
              <w:pStyle w:val="GvdeMetniGirintisi"/>
              <w:ind w:left="-47" w:firstLine="0"/>
              <w:rPr>
                <w:rFonts w:ascii="Arial" w:hAnsi="Arial" w:cs="Arial"/>
                <w:color w:val="000000" w:themeColor="text1"/>
                <w:sz w:val="16"/>
                <w:szCs w:val="16"/>
              </w:rPr>
            </w:pPr>
            <w:r w:rsidRPr="009128F0">
              <w:rPr>
                <w:rFonts w:ascii="Arial" w:hAnsi="Arial" w:cs="Arial"/>
                <w:color w:val="000000" w:themeColor="text1"/>
                <w:sz w:val="16"/>
                <w:szCs w:val="16"/>
              </w:rPr>
              <w:t>Konsolide nazım hesaplara ilişkin açıklama ve dipnotlar</w:t>
            </w:r>
          </w:p>
        </w:tc>
        <w:tc>
          <w:tcPr>
            <w:tcW w:w="584" w:type="dxa"/>
            <w:vAlign w:val="bottom"/>
          </w:tcPr>
          <w:p w14:paraId="067D43E2" w14:textId="4DB60ADD" w:rsidR="00CD663F" w:rsidRPr="009128F0" w:rsidRDefault="00B30783" w:rsidP="00796BB8">
            <w:pPr>
              <w:pStyle w:val="GvdeMetniGirintisi"/>
              <w:ind w:right="12" w:firstLine="0"/>
              <w:jc w:val="right"/>
              <w:rPr>
                <w:rFonts w:ascii="Arial" w:hAnsi="Arial" w:cs="Arial"/>
                <w:color w:val="000000" w:themeColor="text1"/>
                <w:sz w:val="16"/>
                <w:szCs w:val="16"/>
              </w:rPr>
            </w:pPr>
            <w:r>
              <w:rPr>
                <w:rFonts w:ascii="Arial" w:hAnsi="Arial" w:cs="Arial"/>
                <w:color w:val="000000" w:themeColor="text1"/>
                <w:sz w:val="16"/>
                <w:szCs w:val="16"/>
              </w:rPr>
              <w:t>9</w:t>
            </w:r>
            <w:r w:rsidR="00796BB8">
              <w:rPr>
                <w:rFonts w:ascii="Arial" w:hAnsi="Arial" w:cs="Arial"/>
                <w:color w:val="000000" w:themeColor="text1"/>
                <w:sz w:val="16"/>
                <w:szCs w:val="16"/>
              </w:rPr>
              <w:t>4</w:t>
            </w:r>
          </w:p>
        </w:tc>
      </w:tr>
      <w:tr w:rsidR="00CD663F" w:rsidRPr="009128F0" w:rsidDel="00EA3D13" w14:paraId="30E06662" w14:textId="77777777" w:rsidTr="00770B5E">
        <w:tc>
          <w:tcPr>
            <w:tcW w:w="685" w:type="dxa"/>
          </w:tcPr>
          <w:p w14:paraId="73A0D03B" w14:textId="77777777" w:rsidR="00CD663F" w:rsidRPr="009128F0" w:rsidRDefault="00CD663F" w:rsidP="00CD663F">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IV.</w:t>
            </w:r>
          </w:p>
        </w:tc>
        <w:tc>
          <w:tcPr>
            <w:tcW w:w="7986" w:type="dxa"/>
          </w:tcPr>
          <w:p w14:paraId="7B614C82" w14:textId="77777777" w:rsidR="00CD663F" w:rsidRPr="009128F0" w:rsidRDefault="00CD663F" w:rsidP="00DC358E">
            <w:pPr>
              <w:pStyle w:val="GvdeMetniGirintisi"/>
              <w:ind w:left="-47" w:firstLine="0"/>
              <w:rPr>
                <w:rFonts w:ascii="Arial" w:hAnsi="Arial" w:cs="Arial"/>
                <w:color w:val="000000" w:themeColor="text1"/>
                <w:sz w:val="16"/>
                <w:szCs w:val="16"/>
              </w:rPr>
            </w:pPr>
            <w:r w:rsidRPr="009128F0">
              <w:rPr>
                <w:rFonts w:ascii="Arial" w:hAnsi="Arial" w:cs="Arial"/>
                <w:color w:val="000000" w:themeColor="text1"/>
                <w:sz w:val="16"/>
                <w:szCs w:val="16"/>
              </w:rPr>
              <w:t>Konsolide gelir tablosuna ilişkin açıklama ve dipnotlar</w:t>
            </w:r>
          </w:p>
        </w:tc>
        <w:tc>
          <w:tcPr>
            <w:tcW w:w="584" w:type="dxa"/>
            <w:vAlign w:val="bottom"/>
          </w:tcPr>
          <w:p w14:paraId="5EC118C7" w14:textId="563FE80C" w:rsidR="00CD663F" w:rsidRPr="009128F0" w:rsidRDefault="00796BB8" w:rsidP="004A7060">
            <w:pPr>
              <w:pStyle w:val="GvdeMetniGirintisi"/>
              <w:ind w:right="12" w:firstLine="0"/>
              <w:jc w:val="right"/>
              <w:rPr>
                <w:rFonts w:ascii="Arial" w:hAnsi="Arial" w:cs="Arial"/>
                <w:color w:val="000000" w:themeColor="text1"/>
                <w:sz w:val="16"/>
                <w:szCs w:val="16"/>
              </w:rPr>
            </w:pPr>
            <w:r>
              <w:rPr>
                <w:rFonts w:ascii="Arial" w:hAnsi="Arial" w:cs="Arial"/>
                <w:color w:val="000000" w:themeColor="text1"/>
                <w:sz w:val="16"/>
                <w:szCs w:val="16"/>
              </w:rPr>
              <w:t>97</w:t>
            </w:r>
          </w:p>
        </w:tc>
      </w:tr>
      <w:tr w:rsidR="00CD663F" w:rsidRPr="009128F0" w:rsidDel="00EA3D13" w14:paraId="5BE8F986" w14:textId="77777777" w:rsidTr="00770B5E">
        <w:tc>
          <w:tcPr>
            <w:tcW w:w="685" w:type="dxa"/>
          </w:tcPr>
          <w:p w14:paraId="2BC47A25" w14:textId="77777777" w:rsidR="00CD663F" w:rsidRPr="009128F0" w:rsidRDefault="00CD663F" w:rsidP="00CD663F">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V.</w:t>
            </w:r>
          </w:p>
        </w:tc>
        <w:tc>
          <w:tcPr>
            <w:tcW w:w="7986" w:type="dxa"/>
          </w:tcPr>
          <w:p w14:paraId="2B8EAE4A" w14:textId="77777777" w:rsidR="00CD663F" w:rsidRPr="009128F0" w:rsidRDefault="00CD663F" w:rsidP="00DC358E">
            <w:pPr>
              <w:pStyle w:val="GvdeMetniGirintisi"/>
              <w:ind w:left="-47" w:firstLine="0"/>
              <w:rPr>
                <w:rFonts w:ascii="Arial" w:hAnsi="Arial" w:cs="Arial"/>
                <w:color w:val="000000" w:themeColor="text1"/>
                <w:sz w:val="16"/>
                <w:szCs w:val="16"/>
              </w:rPr>
            </w:pPr>
            <w:r w:rsidRPr="009128F0">
              <w:rPr>
                <w:rFonts w:ascii="Arial" w:hAnsi="Arial" w:cs="Arial"/>
                <w:color w:val="000000" w:themeColor="text1"/>
                <w:sz w:val="16"/>
                <w:szCs w:val="16"/>
              </w:rPr>
              <w:t xml:space="preserve">Konsolide </w:t>
            </w:r>
            <w:proofErr w:type="spellStart"/>
            <w:r w:rsidRPr="009128F0">
              <w:rPr>
                <w:rFonts w:ascii="Arial" w:hAnsi="Arial" w:cs="Arial"/>
                <w:color w:val="000000" w:themeColor="text1"/>
                <w:sz w:val="16"/>
                <w:szCs w:val="16"/>
              </w:rPr>
              <w:t>özkaynak</w:t>
            </w:r>
            <w:proofErr w:type="spellEnd"/>
            <w:r w:rsidRPr="009128F0">
              <w:rPr>
                <w:rFonts w:ascii="Arial" w:hAnsi="Arial" w:cs="Arial"/>
                <w:color w:val="000000" w:themeColor="text1"/>
                <w:sz w:val="16"/>
                <w:szCs w:val="16"/>
              </w:rPr>
              <w:t xml:space="preserve"> değişim tablosuna ilişkin açıklama ve dipnotlar</w:t>
            </w:r>
          </w:p>
        </w:tc>
        <w:tc>
          <w:tcPr>
            <w:tcW w:w="584" w:type="dxa"/>
            <w:vAlign w:val="bottom"/>
          </w:tcPr>
          <w:p w14:paraId="1BC1265A" w14:textId="68068349" w:rsidR="00CD663F" w:rsidRPr="009128F0" w:rsidRDefault="00B30783" w:rsidP="00796BB8">
            <w:pPr>
              <w:pStyle w:val="GvdeMetniGirintisi"/>
              <w:ind w:right="12" w:firstLine="0"/>
              <w:jc w:val="right"/>
              <w:rPr>
                <w:rFonts w:ascii="Arial" w:hAnsi="Arial" w:cs="Arial"/>
                <w:color w:val="000000" w:themeColor="text1"/>
                <w:sz w:val="16"/>
                <w:szCs w:val="16"/>
              </w:rPr>
            </w:pPr>
            <w:r>
              <w:rPr>
                <w:rFonts w:ascii="Arial" w:hAnsi="Arial" w:cs="Arial"/>
                <w:color w:val="000000" w:themeColor="text1"/>
                <w:sz w:val="16"/>
                <w:szCs w:val="16"/>
              </w:rPr>
              <w:t>10</w:t>
            </w:r>
            <w:r w:rsidR="00796BB8">
              <w:rPr>
                <w:rFonts w:ascii="Arial" w:hAnsi="Arial" w:cs="Arial"/>
                <w:color w:val="000000" w:themeColor="text1"/>
                <w:sz w:val="16"/>
                <w:szCs w:val="16"/>
              </w:rPr>
              <w:t>8</w:t>
            </w:r>
          </w:p>
        </w:tc>
      </w:tr>
      <w:tr w:rsidR="00CD663F" w:rsidRPr="009128F0" w14:paraId="485B5BBE" w14:textId="77777777" w:rsidTr="00770B5E">
        <w:tc>
          <w:tcPr>
            <w:tcW w:w="685" w:type="dxa"/>
          </w:tcPr>
          <w:p w14:paraId="13B977AD" w14:textId="77777777" w:rsidR="00CD663F" w:rsidRPr="009128F0" w:rsidRDefault="00CD663F" w:rsidP="00CD663F">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VI.</w:t>
            </w:r>
          </w:p>
        </w:tc>
        <w:tc>
          <w:tcPr>
            <w:tcW w:w="7986" w:type="dxa"/>
          </w:tcPr>
          <w:p w14:paraId="4D30F433" w14:textId="77777777" w:rsidR="00CD663F" w:rsidRPr="009128F0" w:rsidRDefault="00CD663F" w:rsidP="00DC358E">
            <w:pPr>
              <w:pStyle w:val="GvdeMetniGirintisi"/>
              <w:ind w:left="-47" w:firstLine="0"/>
              <w:rPr>
                <w:rFonts w:ascii="Arial" w:hAnsi="Arial" w:cs="Arial"/>
                <w:color w:val="000000" w:themeColor="text1"/>
                <w:sz w:val="16"/>
                <w:szCs w:val="16"/>
              </w:rPr>
            </w:pPr>
            <w:r w:rsidRPr="009128F0">
              <w:rPr>
                <w:rFonts w:ascii="Arial" w:hAnsi="Arial" w:cs="Arial"/>
                <w:color w:val="000000" w:themeColor="text1"/>
                <w:sz w:val="16"/>
                <w:szCs w:val="16"/>
              </w:rPr>
              <w:t>Konsolide nakit akış tablosuna ilişkin açıklama ve dipnotlar</w:t>
            </w:r>
          </w:p>
        </w:tc>
        <w:tc>
          <w:tcPr>
            <w:tcW w:w="584" w:type="dxa"/>
            <w:vAlign w:val="bottom"/>
          </w:tcPr>
          <w:p w14:paraId="6A1525E3" w14:textId="6389749D" w:rsidR="00CD663F" w:rsidRPr="009128F0" w:rsidDel="00EA3D13" w:rsidRDefault="00B30783" w:rsidP="00796BB8">
            <w:pPr>
              <w:pStyle w:val="GvdeMetniGirintisi"/>
              <w:ind w:right="12" w:firstLine="0"/>
              <w:jc w:val="right"/>
              <w:rPr>
                <w:rFonts w:ascii="Arial" w:hAnsi="Arial" w:cs="Arial"/>
                <w:color w:val="000000" w:themeColor="text1"/>
                <w:sz w:val="16"/>
                <w:szCs w:val="16"/>
              </w:rPr>
            </w:pPr>
            <w:r>
              <w:rPr>
                <w:rFonts w:ascii="Arial" w:hAnsi="Arial" w:cs="Arial"/>
                <w:color w:val="000000" w:themeColor="text1"/>
                <w:sz w:val="16"/>
                <w:szCs w:val="16"/>
              </w:rPr>
              <w:t>1</w:t>
            </w:r>
            <w:r w:rsidR="00796BB8">
              <w:rPr>
                <w:rFonts w:ascii="Arial" w:hAnsi="Arial" w:cs="Arial"/>
                <w:color w:val="000000" w:themeColor="text1"/>
                <w:sz w:val="16"/>
                <w:szCs w:val="16"/>
              </w:rPr>
              <w:t>08</w:t>
            </w:r>
          </w:p>
        </w:tc>
      </w:tr>
      <w:tr w:rsidR="00CD663F" w:rsidRPr="009128F0" w14:paraId="1CD6F681" w14:textId="77777777" w:rsidTr="00770B5E">
        <w:tc>
          <w:tcPr>
            <w:tcW w:w="685" w:type="dxa"/>
          </w:tcPr>
          <w:p w14:paraId="73DB5F89" w14:textId="77777777" w:rsidR="00CD663F" w:rsidRPr="009128F0" w:rsidRDefault="00CD663F" w:rsidP="00CD663F">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VII.</w:t>
            </w:r>
          </w:p>
        </w:tc>
        <w:tc>
          <w:tcPr>
            <w:tcW w:w="7986" w:type="dxa"/>
          </w:tcPr>
          <w:p w14:paraId="41ED10F7" w14:textId="77777777" w:rsidR="00CD663F" w:rsidRPr="009128F0" w:rsidRDefault="00CD663F" w:rsidP="00DC358E">
            <w:pPr>
              <w:pStyle w:val="GvdeMetniGirintisi"/>
              <w:ind w:left="-47" w:firstLine="0"/>
              <w:rPr>
                <w:rFonts w:ascii="Arial" w:hAnsi="Arial" w:cs="Arial"/>
                <w:color w:val="000000" w:themeColor="text1"/>
                <w:sz w:val="16"/>
                <w:szCs w:val="16"/>
              </w:rPr>
            </w:pPr>
            <w:r w:rsidRPr="009128F0">
              <w:rPr>
                <w:rFonts w:ascii="Arial" w:hAnsi="Arial" w:cs="Arial"/>
                <w:color w:val="000000" w:themeColor="text1"/>
                <w:sz w:val="16"/>
                <w:szCs w:val="16"/>
              </w:rPr>
              <w:t xml:space="preserve">Ana Ortaklık Banka’nın </w:t>
            </w:r>
            <w:proofErr w:type="gramStart"/>
            <w:r w:rsidRPr="009128F0">
              <w:rPr>
                <w:rFonts w:ascii="Arial" w:hAnsi="Arial" w:cs="Arial"/>
                <w:color w:val="000000" w:themeColor="text1"/>
                <w:sz w:val="16"/>
                <w:szCs w:val="16"/>
              </w:rPr>
              <w:t>dahil</w:t>
            </w:r>
            <w:proofErr w:type="gramEnd"/>
            <w:r w:rsidRPr="009128F0">
              <w:rPr>
                <w:rFonts w:ascii="Arial" w:hAnsi="Arial" w:cs="Arial"/>
                <w:color w:val="000000" w:themeColor="text1"/>
                <w:sz w:val="16"/>
                <w:szCs w:val="16"/>
              </w:rPr>
              <w:t xml:space="preserve"> olduğu risk grubuna ilişkin açıklamalar</w:t>
            </w:r>
          </w:p>
        </w:tc>
        <w:tc>
          <w:tcPr>
            <w:tcW w:w="584" w:type="dxa"/>
            <w:vAlign w:val="bottom"/>
          </w:tcPr>
          <w:p w14:paraId="3EB0B9DC" w14:textId="23735B97" w:rsidR="00CD663F" w:rsidRPr="009128F0" w:rsidDel="00EA3D13" w:rsidRDefault="00B30783" w:rsidP="00796BB8">
            <w:pPr>
              <w:pStyle w:val="GvdeMetniGirintisi"/>
              <w:ind w:right="12" w:firstLine="0"/>
              <w:jc w:val="right"/>
              <w:rPr>
                <w:rFonts w:ascii="Arial" w:hAnsi="Arial" w:cs="Arial"/>
                <w:color w:val="000000" w:themeColor="text1"/>
                <w:sz w:val="16"/>
                <w:szCs w:val="16"/>
              </w:rPr>
            </w:pPr>
            <w:r>
              <w:rPr>
                <w:rFonts w:ascii="Arial" w:hAnsi="Arial" w:cs="Arial"/>
                <w:color w:val="000000" w:themeColor="text1"/>
                <w:sz w:val="16"/>
                <w:szCs w:val="16"/>
              </w:rPr>
              <w:t>1</w:t>
            </w:r>
            <w:r w:rsidR="00796BB8">
              <w:rPr>
                <w:rFonts w:ascii="Arial" w:hAnsi="Arial" w:cs="Arial"/>
                <w:color w:val="000000" w:themeColor="text1"/>
                <w:sz w:val="16"/>
                <w:szCs w:val="16"/>
              </w:rPr>
              <w:t>08</w:t>
            </w:r>
          </w:p>
        </w:tc>
      </w:tr>
      <w:tr w:rsidR="00CD663F" w:rsidRPr="009128F0" w14:paraId="1322B9D4" w14:textId="77777777" w:rsidTr="00770B5E">
        <w:tc>
          <w:tcPr>
            <w:tcW w:w="685" w:type="dxa"/>
          </w:tcPr>
          <w:p w14:paraId="7DBB7492" w14:textId="77777777" w:rsidR="00CD663F" w:rsidRPr="009128F0" w:rsidRDefault="00CD663F" w:rsidP="00CD663F">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VIII.</w:t>
            </w:r>
          </w:p>
        </w:tc>
        <w:tc>
          <w:tcPr>
            <w:tcW w:w="7986" w:type="dxa"/>
          </w:tcPr>
          <w:p w14:paraId="1B7410B5" w14:textId="77777777" w:rsidR="00CD663F" w:rsidRPr="009128F0" w:rsidRDefault="00CD663F" w:rsidP="00DC358E">
            <w:pPr>
              <w:pStyle w:val="GvdeMetniGirintisi"/>
              <w:ind w:left="-47" w:firstLine="0"/>
              <w:rPr>
                <w:rFonts w:ascii="Arial" w:hAnsi="Arial" w:cs="Arial"/>
                <w:color w:val="000000" w:themeColor="text1"/>
                <w:sz w:val="16"/>
                <w:szCs w:val="16"/>
              </w:rPr>
            </w:pPr>
            <w:r w:rsidRPr="009128F0">
              <w:rPr>
                <w:rFonts w:ascii="Arial" w:hAnsi="Arial" w:cs="Arial"/>
                <w:color w:val="000000" w:themeColor="text1"/>
                <w:sz w:val="16"/>
                <w:szCs w:val="16"/>
              </w:rPr>
              <w:t>Ana Ortaklık Banka’nın yurt içi, yurt dışı, kıyı bankacılığı bölgelerindeki şube veya iştirakler ile yurt dışı temsilciliklerine ilişkin açıklamalar</w:t>
            </w:r>
          </w:p>
        </w:tc>
        <w:tc>
          <w:tcPr>
            <w:tcW w:w="584" w:type="dxa"/>
            <w:vAlign w:val="bottom"/>
          </w:tcPr>
          <w:p w14:paraId="4EB1B968" w14:textId="3973C636" w:rsidR="00CD663F" w:rsidRPr="009128F0" w:rsidRDefault="00B30783" w:rsidP="00796BB8">
            <w:pPr>
              <w:pStyle w:val="GvdeMetniGirintisi"/>
              <w:ind w:right="12" w:firstLine="0"/>
              <w:jc w:val="right"/>
              <w:rPr>
                <w:rFonts w:ascii="Arial" w:hAnsi="Arial" w:cs="Arial"/>
                <w:color w:val="000000" w:themeColor="text1"/>
                <w:sz w:val="16"/>
                <w:szCs w:val="16"/>
              </w:rPr>
            </w:pPr>
            <w:r>
              <w:rPr>
                <w:rFonts w:ascii="Arial" w:hAnsi="Arial" w:cs="Arial"/>
                <w:color w:val="000000" w:themeColor="text1"/>
                <w:sz w:val="16"/>
                <w:szCs w:val="16"/>
              </w:rPr>
              <w:t>1</w:t>
            </w:r>
            <w:r w:rsidR="00796BB8">
              <w:rPr>
                <w:rFonts w:ascii="Arial" w:hAnsi="Arial" w:cs="Arial"/>
                <w:color w:val="000000" w:themeColor="text1"/>
                <w:sz w:val="16"/>
                <w:szCs w:val="16"/>
              </w:rPr>
              <w:t>09</w:t>
            </w:r>
          </w:p>
        </w:tc>
      </w:tr>
      <w:tr w:rsidR="00B30783" w:rsidRPr="009128F0" w14:paraId="4F06C2EE" w14:textId="77777777" w:rsidTr="00770B5E">
        <w:tc>
          <w:tcPr>
            <w:tcW w:w="685" w:type="dxa"/>
          </w:tcPr>
          <w:p w14:paraId="363FB4D6" w14:textId="77777777" w:rsidR="00B30783" w:rsidRPr="009128F0" w:rsidRDefault="00B30783" w:rsidP="00B30783">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IX.</w:t>
            </w:r>
          </w:p>
        </w:tc>
        <w:tc>
          <w:tcPr>
            <w:tcW w:w="7986" w:type="dxa"/>
          </w:tcPr>
          <w:p w14:paraId="45093FC5" w14:textId="77777777" w:rsidR="00B30783" w:rsidRPr="009128F0" w:rsidRDefault="00B30783" w:rsidP="00B30783">
            <w:pPr>
              <w:ind w:left="-47"/>
              <w:jc w:val="both"/>
              <w:rPr>
                <w:rFonts w:ascii="Arial" w:hAnsi="Arial" w:cs="Arial"/>
                <w:color w:val="000000" w:themeColor="text1"/>
                <w:sz w:val="16"/>
                <w:szCs w:val="16"/>
              </w:rPr>
            </w:pPr>
            <w:r w:rsidRPr="009128F0">
              <w:rPr>
                <w:rFonts w:ascii="Arial" w:hAnsi="Arial" w:cs="Arial"/>
                <w:color w:val="000000" w:themeColor="text1"/>
                <w:sz w:val="16"/>
                <w:szCs w:val="16"/>
              </w:rPr>
              <w:t>Bilanço sonrası hususlara ilişkin açıklama ve dipnotlar</w:t>
            </w:r>
          </w:p>
        </w:tc>
        <w:tc>
          <w:tcPr>
            <w:tcW w:w="584" w:type="dxa"/>
            <w:vAlign w:val="bottom"/>
          </w:tcPr>
          <w:p w14:paraId="0EE05418" w14:textId="72B6C660" w:rsidR="00B30783" w:rsidRPr="009128F0" w:rsidRDefault="00B30783" w:rsidP="00796BB8">
            <w:pPr>
              <w:pStyle w:val="GvdeMetniGirintisi"/>
              <w:ind w:right="12" w:firstLine="0"/>
              <w:jc w:val="right"/>
              <w:rPr>
                <w:rFonts w:ascii="Arial" w:hAnsi="Arial" w:cs="Arial"/>
                <w:color w:val="000000" w:themeColor="text1"/>
                <w:sz w:val="16"/>
                <w:szCs w:val="16"/>
              </w:rPr>
            </w:pPr>
            <w:r>
              <w:rPr>
                <w:rFonts w:ascii="Arial" w:hAnsi="Arial" w:cs="Arial"/>
                <w:color w:val="000000" w:themeColor="text1"/>
                <w:sz w:val="16"/>
                <w:szCs w:val="16"/>
              </w:rPr>
              <w:t>1</w:t>
            </w:r>
            <w:r w:rsidR="00796BB8">
              <w:rPr>
                <w:rFonts w:ascii="Arial" w:hAnsi="Arial" w:cs="Arial"/>
                <w:color w:val="000000" w:themeColor="text1"/>
                <w:sz w:val="16"/>
                <w:szCs w:val="16"/>
              </w:rPr>
              <w:t>09</w:t>
            </w:r>
          </w:p>
        </w:tc>
      </w:tr>
      <w:tr w:rsidR="00B30783" w:rsidRPr="009128F0" w14:paraId="1CB37D49" w14:textId="77777777" w:rsidTr="00770B5E">
        <w:tc>
          <w:tcPr>
            <w:tcW w:w="685" w:type="dxa"/>
          </w:tcPr>
          <w:p w14:paraId="517116BA" w14:textId="77777777" w:rsidR="00B30783" w:rsidRPr="009128F0" w:rsidRDefault="00B30783" w:rsidP="00B30783">
            <w:pPr>
              <w:pStyle w:val="KonuBal"/>
              <w:tabs>
                <w:tab w:val="clear" w:pos="4395"/>
              </w:tabs>
              <w:ind w:left="-108" w:right="-162"/>
              <w:jc w:val="left"/>
              <w:rPr>
                <w:rFonts w:cs="Arial"/>
                <w:b w:val="0"/>
                <w:color w:val="000000" w:themeColor="text1"/>
                <w:sz w:val="16"/>
                <w:szCs w:val="16"/>
                <w:lang w:eastAsia="en-US"/>
              </w:rPr>
            </w:pPr>
          </w:p>
        </w:tc>
        <w:tc>
          <w:tcPr>
            <w:tcW w:w="7986" w:type="dxa"/>
          </w:tcPr>
          <w:p w14:paraId="7A81B77B" w14:textId="77777777" w:rsidR="00B30783" w:rsidRPr="009128F0" w:rsidRDefault="00B30783" w:rsidP="00B30783">
            <w:pPr>
              <w:ind w:left="-108"/>
              <w:jc w:val="both"/>
              <w:rPr>
                <w:rFonts w:ascii="Arial" w:hAnsi="Arial" w:cs="Arial"/>
                <w:color w:val="000000" w:themeColor="text1"/>
                <w:sz w:val="16"/>
                <w:szCs w:val="16"/>
              </w:rPr>
            </w:pPr>
          </w:p>
        </w:tc>
        <w:tc>
          <w:tcPr>
            <w:tcW w:w="584" w:type="dxa"/>
            <w:vAlign w:val="bottom"/>
          </w:tcPr>
          <w:p w14:paraId="5D68E8B0" w14:textId="77777777" w:rsidR="00B30783" w:rsidRPr="009128F0" w:rsidRDefault="00B30783" w:rsidP="00B30783">
            <w:pPr>
              <w:pStyle w:val="GvdeMetniGirintisi"/>
              <w:ind w:right="12" w:firstLine="0"/>
              <w:jc w:val="right"/>
              <w:rPr>
                <w:rFonts w:ascii="Arial" w:hAnsi="Arial" w:cs="Arial"/>
                <w:color w:val="000000" w:themeColor="text1"/>
                <w:sz w:val="16"/>
                <w:szCs w:val="16"/>
              </w:rPr>
            </w:pPr>
          </w:p>
        </w:tc>
      </w:tr>
      <w:tr w:rsidR="00B30783" w:rsidRPr="009128F0" w14:paraId="28347053" w14:textId="77777777" w:rsidTr="00770B5E">
        <w:tc>
          <w:tcPr>
            <w:tcW w:w="8671" w:type="dxa"/>
            <w:gridSpan w:val="2"/>
          </w:tcPr>
          <w:p w14:paraId="2CDA08BA" w14:textId="77777777" w:rsidR="00B30783" w:rsidRPr="009128F0" w:rsidRDefault="00B30783" w:rsidP="00B30783">
            <w:pPr>
              <w:ind w:left="-108"/>
              <w:jc w:val="both"/>
              <w:rPr>
                <w:rFonts w:ascii="Arial" w:hAnsi="Arial" w:cs="Arial"/>
                <w:b/>
                <w:color w:val="000000" w:themeColor="text1"/>
                <w:sz w:val="16"/>
                <w:szCs w:val="16"/>
              </w:rPr>
            </w:pPr>
            <w:r w:rsidRPr="009128F0">
              <w:rPr>
                <w:rFonts w:ascii="Arial" w:hAnsi="Arial" w:cs="Arial"/>
                <w:b/>
                <w:color w:val="000000" w:themeColor="text1"/>
                <w:sz w:val="16"/>
                <w:szCs w:val="16"/>
              </w:rPr>
              <w:t>Altıncı bölüm</w:t>
            </w:r>
          </w:p>
        </w:tc>
        <w:tc>
          <w:tcPr>
            <w:tcW w:w="584" w:type="dxa"/>
            <w:vAlign w:val="bottom"/>
          </w:tcPr>
          <w:p w14:paraId="438D8BAE" w14:textId="77777777" w:rsidR="00B30783" w:rsidRPr="009128F0" w:rsidRDefault="00B30783" w:rsidP="00B30783">
            <w:pPr>
              <w:ind w:right="12"/>
              <w:jc w:val="right"/>
              <w:rPr>
                <w:rFonts w:ascii="Arial" w:hAnsi="Arial" w:cs="Arial"/>
                <w:b/>
                <w:color w:val="000000" w:themeColor="text1"/>
                <w:sz w:val="16"/>
                <w:szCs w:val="16"/>
              </w:rPr>
            </w:pPr>
          </w:p>
        </w:tc>
      </w:tr>
      <w:tr w:rsidR="00B30783" w:rsidRPr="009128F0" w14:paraId="7A525B8F" w14:textId="77777777" w:rsidTr="00770B5E">
        <w:tc>
          <w:tcPr>
            <w:tcW w:w="8671" w:type="dxa"/>
            <w:gridSpan w:val="2"/>
          </w:tcPr>
          <w:p w14:paraId="7EC5D905" w14:textId="77777777" w:rsidR="00B30783" w:rsidRPr="009128F0" w:rsidRDefault="00B30783" w:rsidP="00B30783">
            <w:pPr>
              <w:ind w:left="-108"/>
              <w:jc w:val="both"/>
              <w:rPr>
                <w:rFonts w:ascii="Arial" w:hAnsi="Arial" w:cs="Arial"/>
                <w:b/>
                <w:color w:val="000000" w:themeColor="text1"/>
                <w:sz w:val="16"/>
                <w:szCs w:val="16"/>
              </w:rPr>
            </w:pPr>
            <w:r w:rsidRPr="009128F0">
              <w:rPr>
                <w:rFonts w:ascii="Arial" w:hAnsi="Arial" w:cs="Arial"/>
                <w:b/>
                <w:color w:val="000000" w:themeColor="text1"/>
                <w:sz w:val="16"/>
                <w:szCs w:val="16"/>
              </w:rPr>
              <w:t>Diğer açıklamalar</w:t>
            </w:r>
          </w:p>
        </w:tc>
        <w:tc>
          <w:tcPr>
            <w:tcW w:w="584" w:type="dxa"/>
            <w:vAlign w:val="bottom"/>
          </w:tcPr>
          <w:p w14:paraId="07238FDA" w14:textId="77777777" w:rsidR="00B30783" w:rsidRPr="009128F0" w:rsidRDefault="00B30783" w:rsidP="00B30783">
            <w:pPr>
              <w:ind w:right="12"/>
              <w:rPr>
                <w:rFonts w:ascii="Arial" w:hAnsi="Arial" w:cs="Arial"/>
                <w:b/>
                <w:color w:val="000000" w:themeColor="text1"/>
                <w:sz w:val="16"/>
                <w:szCs w:val="16"/>
              </w:rPr>
            </w:pPr>
          </w:p>
        </w:tc>
      </w:tr>
      <w:tr w:rsidR="00B30783" w:rsidRPr="009128F0" w14:paraId="0F61109D" w14:textId="77777777" w:rsidTr="00770B5E">
        <w:tc>
          <w:tcPr>
            <w:tcW w:w="685" w:type="dxa"/>
            <w:hideMark/>
          </w:tcPr>
          <w:p w14:paraId="448F7416" w14:textId="77777777" w:rsidR="00B30783" w:rsidRPr="009128F0" w:rsidRDefault="00B30783" w:rsidP="00B30783">
            <w:pPr>
              <w:pStyle w:val="KonuBal"/>
              <w:tabs>
                <w:tab w:val="left" w:pos="720"/>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I.</w:t>
            </w:r>
          </w:p>
        </w:tc>
        <w:tc>
          <w:tcPr>
            <w:tcW w:w="7986" w:type="dxa"/>
            <w:hideMark/>
          </w:tcPr>
          <w:p w14:paraId="4E6542A3" w14:textId="77777777" w:rsidR="00B30783" w:rsidRPr="009128F0" w:rsidRDefault="00B30783" w:rsidP="00B30783">
            <w:pPr>
              <w:pStyle w:val="msobodytextindent"/>
              <w:ind w:left="-33" w:firstLine="0"/>
              <w:rPr>
                <w:rFonts w:ascii="Arial" w:hAnsi="Arial" w:cs="Arial"/>
                <w:color w:val="000000" w:themeColor="text1"/>
                <w:sz w:val="16"/>
                <w:szCs w:val="16"/>
              </w:rPr>
            </w:pPr>
            <w:r w:rsidRPr="009128F0">
              <w:rPr>
                <w:rFonts w:ascii="Arial" w:hAnsi="Arial" w:cs="Arial"/>
                <w:color w:val="000000" w:themeColor="text1"/>
                <w:sz w:val="16"/>
                <w:szCs w:val="16"/>
              </w:rPr>
              <w:t xml:space="preserve">Bilançoyu önemli ölçüde etkileyen ya da bilançonun açık, yorumlanabilir ve anlaşılabilir olması açısından açıklanması gerekli olan diğer hususlar </w:t>
            </w:r>
          </w:p>
        </w:tc>
        <w:tc>
          <w:tcPr>
            <w:tcW w:w="584" w:type="dxa"/>
            <w:vAlign w:val="bottom"/>
          </w:tcPr>
          <w:p w14:paraId="1DBA4E78" w14:textId="322ECACF" w:rsidR="00B30783" w:rsidRPr="009128F0" w:rsidRDefault="00B30783" w:rsidP="00405CE6">
            <w:pPr>
              <w:pStyle w:val="GvdeMetniGirintisi"/>
              <w:ind w:right="12" w:firstLine="0"/>
              <w:jc w:val="right"/>
              <w:rPr>
                <w:rFonts w:ascii="Arial" w:hAnsi="Arial" w:cs="Arial"/>
                <w:color w:val="000000" w:themeColor="text1"/>
                <w:sz w:val="16"/>
                <w:szCs w:val="16"/>
              </w:rPr>
            </w:pPr>
            <w:r>
              <w:rPr>
                <w:rFonts w:ascii="Arial" w:hAnsi="Arial" w:cs="Arial"/>
                <w:color w:val="000000" w:themeColor="text1"/>
                <w:sz w:val="16"/>
                <w:szCs w:val="16"/>
              </w:rPr>
              <w:t>1</w:t>
            </w:r>
            <w:r w:rsidR="00405CE6">
              <w:rPr>
                <w:rFonts w:ascii="Arial" w:hAnsi="Arial" w:cs="Arial"/>
                <w:color w:val="000000" w:themeColor="text1"/>
                <w:sz w:val="16"/>
                <w:szCs w:val="16"/>
              </w:rPr>
              <w:t>10</w:t>
            </w:r>
          </w:p>
        </w:tc>
      </w:tr>
      <w:tr w:rsidR="00B30783" w:rsidRPr="009128F0" w14:paraId="0F953F39" w14:textId="77777777" w:rsidTr="00770B5E">
        <w:tc>
          <w:tcPr>
            <w:tcW w:w="685" w:type="dxa"/>
          </w:tcPr>
          <w:p w14:paraId="19C7014C" w14:textId="77777777" w:rsidR="00B30783" w:rsidRPr="009128F0" w:rsidRDefault="00B30783" w:rsidP="00B30783">
            <w:pPr>
              <w:pStyle w:val="KonuBal"/>
              <w:tabs>
                <w:tab w:val="clear" w:pos="4395"/>
              </w:tabs>
              <w:ind w:left="-108" w:right="-162"/>
              <w:jc w:val="left"/>
              <w:rPr>
                <w:rFonts w:cs="Arial"/>
                <w:b w:val="0"/>
                <w:color w:val="000000" w:themeColor="text1"/>
                <w:sz w:val="16"/>
                <w:szCs w:val="16"/>
                <w:lang w:eastAsia="en-US"/>
              </w:rPr>
            </w:pPr>
          </w:p>
        </w:tc>
        <w:tc>
          <w:tcPr>
            <w:tcW w:w="7986" w:type="dxa"/>
          </w:tcPr>
          <w:p w14:paraId="0289852C" w14:textId="77777777" w:rsidR="00B30783" w:rsidRPr="009128F0" w:rsidRDefault="00B30783" w:rsidP="00B30783">
            <w:pPr>
              <w:pStyle w:val="GvdeMetniGirintisi"/>
              <w:ind w:left="-108" w:firstLine="0"/>
              <w:rPr>
                <w:rFonts w:ascii="Arial" w:hAnsi="Arial" w:cs="Arial"/>
                <w:color w:val="000000" w:themeColor="text1"/>
                <w:sz w:val="16"/>
                <w:szCs w:val="16"/>
              </w:rPr>
            </w:pPr>
          </w:p>
        </w:tc>
        <w:tc>
          <w:tcPr>
            <w:tcW w:w="584" w:type="dxa"/>
            <w:vAlign w:val="bottom"/>
          </w:tcPr>
          <w:p w14:paraId="70C6A42D" w14:textId="77777777" w:rsidR="00B30783" w:rsidRPr="009128F0" w:rsidRDefault="00B30783" w:rsidP="00B30783">
            <w:pPr>
              <w:pStyle w:val="GvdeMetniGirintisi"/>
              <w:tabs>
                <w:tab w:val="left" w:pos="273"/>
              </w:tabs>
              <w:ind w:right="12" w:firstLine="0"/>
              <w:jc w:val="right"/>
              <w:rPr>
                <w:rFonts w:ascii="Arial" w:hAnsi="Arial" w:cs="Arial"/>
                <w:color w:val="000000" w:themeColor="text1"/>
                <w:sz w:val="16"/>
                <w:szCs w:val="16"/>
              </w:rPr>
            </w:pPr>
          </w:p>
        </w:tc>
      </w:tr>
      <w:tr w:rsidR="00B30783" w:rsidRPr="009128F0" w14:paraId="5E55289F" w14:textId="77777777" w:rsidTr="00CD364C">
        <w:tc>
          <w:tcPr>
            <w:tcW w:w="8671" w:type="dxa"/>
            <w:gridSpan w:val="2"/>
          </w:tcPr>
          <w:p w14:paraId="6BA73543" w14:textId="77777777" w:rsidR="00B30783" w:rsidRPr="00C54CB5" w:rsidRDefault="00B30783" w:rsidP="00B30783">
            <w:pPr>
              <w:ind w:left="-108"/>
              <w:rPr>
                <w:rFonts w:ascii="Arial" w:hAnsi="Arial" w:cs="Arial"/>
                <w:b/>
                <w:color w:val="000000" w:themeColor="text1"/>
                <w:sz w:val="16"/>
                <w:szCs w:val="16"/>
              </w:rPr>
            </w:pPr>
            <w:r w:rsidRPr="00C54CB5">
              <w:rPr>
                <w:rFonts w:ascii="Arial" w:hAnsi="Arial" w:cs="Arial"/>
                <w:b/>
                <w:color w:val="000000" w:themeColor="text1"/>
                <w:sz w:val="16"/>
                <w:szCs w:val="16"/>
              </w:rPr>
              <w:t>Yedinci bölüm</w:t>
            </w:r>
          </w:p>
        </w:tc>
        <w:tc>
          <w:tcPr>
            <w:tcW w:w="584" w:type="dxa"/>
            <w:vAlign w:val="bottom"/>
          </w:tcPr>
          <w:p w14:paraId="08B33717" w14:textId="77777777" w:rsidR="00B30783" w:rsidRPr="009128F0" w:rsidRDefault="00B30783" w:rsidP="00B30783">
            <w:pPr>
              <w:ind w:right="12"/>
              <w:jc w:val="right"/>
              <w:rPr>
                <w:rFonts w:ascii="Arial" w:hAnsi="Arial" w:cs="Arial"/>
                <w:b/>
                <w:color w:val="000000" w:themeColor="text1"/>
                <w:sz w:val="16"/>
                <w:szCs w:val="16"/>
              </w:rPr>
            </w:pPr>
          </w:p>
        </w:tc>
      </w:tr>
      <w:tr w:rsidR="00B30783" w:rsidRPr="009128F0" w14:paraId="120CDCDA" w14:textId="77777777" w:rsidTr="00CD364C">
        <w:tc>
          <w:tcPr>
            <w:tcW w:w="8671" w:type="dxa"/>
            <w:gridSpan w:val="2"/>
          </w:tcPr>
          <w:p w14:paraId="04044F9B" w14:textId="27172CB5" w:rsidR="00B30783" w:rsidRPr="00C54CB5" w:rsidRDefault="00173D3C" w:rsidP="00B30783">
            <w:pPr>
              <w:ind w:left="-108"/>
              <w:rPr>
                <w:rFonts w:ascii="Arial" w:hAnsi="Arial" w:cs="Arial"/>
                <w:b/>
                <w:color w:val="000000" w:themeColor="text1"/>
                <w:sz w:val="16"/>
                <w:szCs w:val="16"/>
              </w:rPr>
            </w:pPr>
            <w:r w:rsidRPr="00173D3C">
              <w:rPr>
                <w:rFonts w:ascii="Arial" w:hAnsi="Arial" w:cs="Arial"/>
                <w:b/>
                <w:color w:val="000000" w:themeColor="text1"/>
                <w:sz w:val="16"/>
                <w:szCs w:val="16"/>
              </w:rPr>
              <w:t>Sınırlı denetim rapor</w:t>
            </w:r>
            <w:r>
              <w:rPr>
                <w:rFonts w:ascii="Arial" w:hAnsi="Arial" w:cs="Arial"/>
                <w:b/>
                <w:color w:val="000000" w:themeColor="text1"/>
                <w:sz w:val="16"/>
                <w:szCs w:val="16"/>
              </w:rPr>
              <w:t>u</w:t>
            </w:r>
          </w:p>
        </w:tc>
        <w:tc>
          <w:tcPr>
            <w:tcW w:w="584" w:type="dxa"/>
            <w:vAlign w:val="bottom"/>
          </w:tcPr>
          <w:p w14:paraId="346E99BE" w14:textId="77777777" w:rsidR="00B30783" w:rsidRPr="009128F0" w:rsidRDefault="00B30783" w:rsidP="00B30783">
            <w:pPr>
              <w:ind w:right="12"/>
              <w:jc w:val="right"/>
              <w:rPr>
                <w:rFonts w:ascii="Arial" w:hAnsi="Arial" w:cs="Arial"/>
                <w:b/>
                <w:color w:val="000000" w:themeColor="text1"/>
                <w:sz w:val="16"/>
                <w:szCs w:val="16"/>
              </w:rPr>
            </w:pPr>
          </w:p>
        </w:tc>
      </w:tr>
      <w:tr w:rsidR="00B30783" w:rsidRPr="009128F0" w14:paraId="61EBD9E1" w14:textId="77777777" w:rsidTr="00CD364C">
        <w:trPr>
          <w:trHeight w:val="74"/>
        </w:trPr>
        <w:tc>
          <w:tcPr>
            <w:tcW w:w="685" w:type="dxa"/>
          </w:tcPr>
          <w:p w14:paraId="12814DF9" w14:textId="77777777" w:rsidR="00B30783" w:rsidRPr="00C54CB5" w:rsidRDefault="00B30783" w:rsidP="00B30783">
            <w:pPr>
              <w:pStyle w:val="KonuBal"/>
              <w:tabs>
                <w:tab w:val="clear" w:pos="4395"/>
              </w:tabs>
              <w:ind w:left="-108" w:right="-162"/>
              <w:jc w:val="left"/>
              <w:rPr>
                <w:rFonts w:cs="Arial"/>
                <w:b w:val="0"/>
                <w:color w:val="000000" w:themeColor="text1"/>
                <w:sz w:val="16"/>
                <w:szCs w:val="16"/>
                <w:lang w:eastAsia="en-US"/>
              </w:rPr>
            </w:pPr>
            <w:r w:rsidRPr="00C54CB5">
              <w:rPr>
                <w:rFonts w:cs="Arial"/>
                <w:b w:val="0"/>
                <w:color w:val="000000" w:themeColor="text1"/>
                <w:sz w:val="16"/>
                <w:szCs w:val="16"/>
                <w:lang w:eastAsia="en-US"/>
              </w:rPr>
              <w:t>I.</w:t>
            </w:r>
          </w:p>
        </w:tc>
        <w:tc>
          <w:tcPr>
            <w:tcW w:w="7986" w:type="dxa"/>
          </w:tcPr>
          <w:p w14:paraId="0598F478" w14:textId="222864C3" w:rsidR="00B30783" w:rsidRPr="00C54CB5" w:rsidRDefault="00796BB8" w:rsidP="00B30783">
            <w:pPr>
              <w:pStyle w:val="GvdeMetniGirintisi"/>
              <w:ind w:left="-108" w:firstLine="0"/>
              <w:jc w:val="left"/>
              <w:rPr>
                <w:rFonts w:ascii="Arial" w:hAnsi="Arial" w:cs="Arial"/>
                <w:color w:val="000000" w:themeColor="text1"/>
                <w:sz w:val="16"/>
                <w:szCs w:val="16"/>
              </w:rPr>
            </w:pPr>
            <w:r>
              <w:rPr>
                <w:rFonts w:ascii="Arial" w:hAnsi="Arial" w:cs="Arial"/>
                <w:color w:val="000000" w:themeColor="text1"/>
                <w:sz w:val="16"/>
                <w:szCs w:val="16"/>
              </w:rPr>
              <w:t>Sınırlı</w:t>
            </w:r>
            <w:r w:rsidR="00B30783" w:rsidRPr="00C54CB5">
              <w:rPr>
                <w:rFonts w:ascii="Arial" w:hAnsi="Arial" w:cs="Arial"/>
                <w:color w:val="000000" w:themeColor="text1"/>
                <w:sz w:val="16"/>
                <w:szCs w:val="16"/>
              </w:rPr>
              <w:t xml:space="preserve"> denetim raporuna ilişkin olarak açıklanması gereken hususlar</w:t>
            </w:r>
          </w:p>
        </w:tc>
        <w:tc>
          <w:tcPr>
            <w:tcW w:w="584" w:type="dxa"/>
            <w:vAlign w:val="bottom"/>
          </w:tcPr>
          <w:p w14:paraId="57E75D1C" w14:textId="55B847E7" w:rsidR="00B30783" w:rsidRPr="009128F0" w:rsidRDefault="00B30783" w:rsidP="00796BB8">
            <w:pPr>
              <w:pStyle w:val="GvdeMetniGirintisi"/>
              <w:ind w:right="12" w:firstLine="0"/>
              <w:jc w:val="right"/>
              <w:rPr>
                <w:rFonts w:ascii="Arial" w:hAnsi="Arial" w:cs="Arial"/>
                <w:color w:val="000000" w:themeColor="text1"/>
                <w:sz w:val="16"/>
                <w:szCs w:val="16"/>
              </w:rPr>
            </w:pPr>
            <w:r>
              <w:rPr>
                <w:rFonts w:ascii="Arial" w:hAnsi="Arial" w:cs="Arial"/>
                <w:color w:val="000000" w:themeColor="text1"/>
                <w:sz w:val="16"/>
                <w:szCs w:val="16"/>
              </w:rPr>
              <w:t>11</w:t>
            </w:r>
            <w:r w:rsidR="00796BB8">
              <w:rPr>
                <w:rFonts w:ascii="Arial" w:hAnsi="Arial" w:cs="Arial"/>
                <w:color w:val="000000" w:themeColor="text1"/>
                <w:sz w:val="16"/>
                <w:szCs w:val="16"/>
              </w:rPr>
              <w:t>0</w:t>
            </w:r>
          </w:p>
        </w:tc>
      </w:tr>
      <w:tr w:rsidR="00B30783" w:rsidRPr="009128F0" w14:paraId="0D481A23" w14:textId="77777777" w:rsidTr="00CD364C">
        <w:trPr>
          <w:trHeight w:val="74"/>
        </w:trPr>
        <w:tc>
          <w:tcPr>
            <w:tcW w:w="685" w:type="dxa"/>
          </w:tcPr>
          <w:p w14:paraId="30127D5B" w14:textId="77777777" w:rsidR="00B30783" w:rsidRPr="00C54CB5" w:rsidRDefault="00B30783" w:rsidP="00B30783">
            <w:pPr>
              <w:pStyle w:val="KonuBal"/>
              <w:tabs>
                <w:tab w:val="clear" w:pos="4395"/>
              </w:tabs>
              <w:ind w:left="-108" w:right="-162"/>
              <w:jc w:val="left"/>
              <w:rPr>
                <w:rFonts w:cs="Arial"/>
                <w:b w:val="0"/>
                <w:color w:val="000000" w:themeColor="text1"/>
                <w:sz w:val="16"/>
                <w:szCs w:val="16"/>
                <w:lang w:eastAsia="en-US"/>
              </w:rPr>
            </w:pPr>
            <w:r w:rsidRPr="00C54CB5">
              <w:rPr>
                <w:rFonts w:cs="Arial"/>
                <w:b w:val="0"/>
                <w:color w:val="000000" w:themeColor="text1"/>
                <w:sz w:val="16"/>
                <w:szCs w:val="16"/>
                <w:lang w:eastAsia="en-US"/>
              </w:rPr>
              <w:t>II.</w:t>
            </w:r>
          </w:p>
        </w:tc>
        <w:tc>
          <w:tcPr>
            <w:tcW w:w="7986" w:type="dxa"/>
          </w:tcPr>
          <w:p w14:paraId="505FE61F" w14:textId="77777777" w:rsidR="00B30783" w:rsidRPr="00C54CB5" w:rsidRDefault="00B30783" w:rsidP="00B30783">
            <w:pPr>
              <w:pStyle w:val="GvdeMetniGirintisi"/>
              <w:ind w:left="-108" w:firstLine="0"/>
              <w:jc w:val="left"/>
              <w:rPr>
                <w:rFonts w:ascii="Arial" w:hAnsi="Arial" w:cs="Arial"/>
                <w:color w:val="000000" w:themeColor="text1"/>
                <w:sz w:val="16"/>
                <w:szCs w:val="16"/>
              </w:rPr>
            </w:pPr>
            <w:r w:rsidRPr="00C54CB5">
              <w:rPr>
                <w:rFonts w:ascii="Arial" w:hAnsi="Arial" w:cs="Arial"/>
                <w:color w:val="000000" w:themeColor="text1"/>
                <w:sz w:val="16"/>
                <w:szCs w:val="16"/>
              </w:rPr>
              <w:t>Bağımsız denetçi tarafından hazırlanan açıklama ve dipnotlar</w:t>
            </w:r>
          </w:p>
        </w:tc>
        <w:tc>
          <w:tcPr>
            <w:tcW w:w="584" w:type="dxa"/>
            <w:vAlign w:val="bottom"/>
          </w:tcPr>
          <w:p w14:paraId="0A0C19D8" w14:textId="14410116" w:rsidR="00B30783" w:rsidRPr="009128F0" w:rsidRDefault="00B30783" w:rsidP="00796BB8">
            <w:pPr>
              <w:pStyle w:val="GvdeMetniGirintisi"/>
              <w:ind w:right="12" w:firstLine="0"/>
              <w:jc w:val="right"/>
              <w:rPr>
                <w:rFonts w:ascii="Arial" w:hAnsi="Arial" w:cs="Arial"/>
                <w:color w:val="000000" w:themeColor="text1"/>
                <w:sz w:val="16"/>
                <w:szCs w:val="16"/>
              </w:rPr>
            </w:pPr>
            <w:r>
              <w:rPr>
                <w:rFonts w:ascii="Arial" w:hAnsi="Arial" w:cs="Arial"/>
                <w:color w:val="000000" w:themeColor="text1"/>
                <w:sz w:val="16"/>
                <w:szCs w:val="16"/>
              </w:rPr>
              <w:t>11</w:t>
            </w:r>
            <w:r w:rsidR="00796BB8">
              <w:rPr>
                <w:rFonts w:ascii="Arial" w:hAnsi="Arial" w:cs="Arial"/>
                <w:color w:val="000000" w:themeColor="text1"/>
                <w:sz w:val="16"/>
                <w:szCs w:val="16"/>
              </w:rPr>
              <w:t>0</w:t>
            </w:r>
          </w:p>
        </w:tc>
      </w:tr>
      <w:tr w:rsidR="00B30783" w:rsidRPr="009128F0" w14:paraId="19B79C2C" w14:textId="77777777" w:rsidTr="00CD364C">
        <w:trPr>
          <w:trHeight w:val="74"/>
        </w:trPr>
        <w:tc>
          <w:tcPr>
            <w:tcW w:w="685" w:type="dxa"/>
          </w:tcPr>
          <w:p w14:paraId="221F59B4" w14:textId="77777777" w:rsidR="00B30783" w:rsidRPr="009128F0" w:rsidRDefault="00B30783" w:rsidP="00B30783">
            <w:pPr>
              <w:pStyle w:val="KonuBal"/>
              <w:tabs>
                <w:tab w:val="clear" w:pos="4395"/>
              </w:tabs>
              <w:ind w:left="-108" w:right="-162"/>
              <w:jc w:val="left"/>
              <w:rPr>
                <w:rFonts w:cs="Arial"/>
                <w:b w:val="0"/>
                <w:color w:val="000000" w:themeColor="text1"/>
                <w:sz w:val="16"/>
                <w:szCs w:val="16"/>
                <w:lang w:eastAsia="en-US"/>
              </w:rPr>
            </w:pPr>
          </w:p>
        </w:tc>
        <w:tc>
          <w:tcPr>
            <w:tcW w:w="7986" w:type="dxa"/>
          </w:tcPr>
          <w:p w14:paraId="27C10F94" w14:textId="77777777" w:rsidR="00B30783" w:rsidRPr="009128F0" w:rsidRDefault="00B30783" w:rsidP="00B30783">
            <w:pPr>
              <w:pStyle w:val="GvdeMetniGirintisi"/>
              <w:ind w:left="-108" w:firstLine="0"/>
              <w:rPr>
                <w:rFonts w:ascii="Arial" w:hAnsi="Arial" w:cs="Arial"/>
                <w:color w:val="000000" w:themeColor="text1"/>
                <w:sz w:val="16"/>
                <w:szCs w:val="16"/>
              </w:rPr>
            </w:pPr>
          </w:p>
        </w:tc>
        <w:tc>
          <w:tcPr>
            <w:tcW w:w="584" w:type="dxa"/>
            <w:vAlign w:val="bottom"/>
          </w:tcPr>
          <w:p w14:paraId="347F7BA8" w14:textId="77777777" w:rsidR="00B30783" w:rsidRPr="009128F0" w:rsidRDefault="00B30783" w:rsidP="00B30783">
            <w:pPr>
              <w:pStyle w:val="GvdeMetniGirintisi"/>
              <w:ind w:right="12" w:firstLine="0"/>
              <w:jc w:val="right"/>
              <w:rPr>
                <w:rFonts w:ascii="Arial" w:hAnsi="Arial" w:cs="Arial"/>
                <w:color w:val="000000" w:themeColor="text1"/>
                <w:sz w:val="16"/>
                <w:szCs w:val="16"/>
              </w:rPr>
            </w:pPr>
          </w:p>
        </w:tc>
      </w:tr>
      <w:tr w:rsidR="00B30783" w:rsidRPr="009128F0" w14:paraId="4C678B68" w14:textId="77777777" w:rsidTr="00CD364C">
        <w:tc>
          <w:tcPr>
            <w:tcW w:w="8671" w:type="dxa"/>
            <w:gridSpan w:val="2"/>
          </w:tcPr>
          <w:p w14:paraId="33EF0A0B" w14:textId="77777777" w:rsidR="00B30783" w:rsidRPr="009128F0" w:rsidRDefault="00B30783" w:rsidP="00B30783">
            <w:pPr>
              <w:ind w:left="-108"/>
              <w:jc w:val="both"/>
              <w:rPr>
                <w:rFonts w:ascii="Arial" w:hAnsi="Arial" w:cs="Arial"/>
                <w:b/>
                <w:color w:val="000000" w:themeColor="text1"/>
                <w:sz w:val="16"/>
                <w:szCs w:val="16"/>
              </w:rPr>
            </w:pPr>
          </w:p>
        </w:tc>
        <w:tc>
          <w:tcPr>
            <w:tcW w:w="584" w:type="dxa"/>
            <w:vAlign w:val="bottom"/>
          </w:tcPr>
          <w:p w14:paraId="74611B77" w14:textId="77777777" w:rsidR="00B30783" w:rsidRPr="009128F0" w:rsidRDefault="00B30783" w:rsidP="00B30783">
            <w:pPr>
              <w:ind w:right="12"/>
              <w:jc w:val="right"/>
              <w:rPr>
                <w:rFonts w:ascii="Arial" w:hAnsi="Arial" w:cs="Arial"/>
                <w:b/>
                <w:color w:val="000000" w:themeColor="text1"/>
                <w:sz w:val="16"/>
                <w:szCs w:val="16"/>
              </w:rPr>
            </w:pPr>
          </w:p>
        </w:tc>
      </w:tr>
      <w:tr w:rsidR="00B30783" w:rsidRPr="009128F0" w14:paraId="51FCF5B6" w14:textId="77777777" w:rsidTr="00CD364C">
        <w:trPr>
          <w:trHeight w:val="74"/>
        </w:trPr>
        <w:tc>
          <w:tcPr>
            <w:tcW w:w="685" w:type="dxa"/>
          </w:tcPr>
          <w:p w14:paraId="0B69B2C2" w14:textId="77777777" w:rsidR="00B30783" w:rsidRPr="009128F0" w:rsidRDefault="00B30783" w:rsidP="00B30783">
            <w:pPr>
              <w:pStyle w:val="KonuBal"/>
              <w:tabs>
                <w:tab w:val="clear" w:pos="4395"/>
              </w:tabs>
              <w:ind w:left="-108" w:right="-162"/>
              <w:jc w:val="left"/>
              <w:rPr>
                <w:rFonts w:cs="Arial"/>
                <w:b w:val="0"/>
                <w:color w:val="000000" w:themeColor="text1"/>
                <w:sz w:val="16"/>
                <w:szCs w:val="16"/>
                <w:lang w:eastAsia="en-US"/>
              </w:rPr>
            </w:pPr>
          </w:p>
        </w:tc>
        <w:tc>
          <w:tcPr>
            <w:tcW w:w="7986" w:type="dxa"/>
          </w:tcPr>
          <w:p w14:paraId="70FB85C1" w14:textId="77777777" w:rsidR="00B30783" w:rsidRPr="009128F0" w:rsidRDefault="00B30783" w:rsidP="00B30783">
            <w:pPr>
              <w:pStyle w:val="GvdeMetniGirintisi"/>
              <w:ind w:left="-89" w:firstLine="0"/>
              <w:rPr>
                <w:rFonts w:ascii="Arial" w:hAnsi="Arial" w:cs="Arial"/>
                <w:color w:val="000000" w:themeColor="text1"/>
                <w:sz w:val="16"/>
                <w:szCs w:val="16"/>
              </w:rPr>
            </w:pPr>
          </w:p>
        </w:tc>
        <w:tc>
          <w:tcPr>
            <w:tcW w:w="584" w:type="dxa"/>
            <w:vAlign w:val="bottom"/>
          </w:tcPr>
          <w:p w14:paraId="7C472FAD" w14:textId="77777777" w:rsidR="00B30783" w:rsidRPr="009128F0" w:rsidRDefault="00B30783" w:rsidP="00B30783">
            <w:pPr>
              <w:pStyle w:val="GvdeMetniGirintisi"/>
              <w:tabs>
                <w:tab w:val="left" w:pos="273"/>
              </w:tabs>
              <w:ind w:right="12" w:firstLine="0"/>
              <w:jc w:val="right"/>
              <w:rPr>
                <w:rFonts w:ascii="Arial" w:hAnsi="Arial" w:cs="Arial"/>
                <w:color w:val="000000" w:themeColor="text1"/>
                <w:sz w:val="16"/>
                <w:szCs w:val="16"/>
              </w:rPr>
            </w:pPr>
          </w:p>
        </w:tc>
      </w:tr>
      <w:tr w:rsidR="00173D3C" w:rsidRPr="009128F0" w14:paraId="660291C3" w14:textId="77777777" w:rsidTr="00770B5E">
        <w:tc>
          <w:tcPr>
            <w:tcW w:w="8671" w:type="dxa"/>
            <w:gridSpan w:val="2"/>
          </w:tcPr>
          <w:p w14:paraId="706B1650" w14:textId="1BF2E7B7" w:rsidR="00173D3C" w:rsidRPr="009128F0" w:rsidRDefault="00173D3C" w:rsidP="00173D3C">
            <w:pPr>
              <w:ind w:left="-108"/>
              <w:rPr>
                <w:rFonts w:ascii="Arial" w:hAnsi="Arial" w:cs="Arial"/>
                <w:b/>
                <w:color w:val="000000" w:themeColor="text1"/>
                <w:sz w:val="16"/>
                <w:szCs w:val="16"/>
              </w:rPr>
            </w:pPr>
            <w:r w:rsidRPr="009128F0">
              <w:rPr>
                <w:rFonts w:ascii="Arial" w:hAnsi="Arial" w:cs="Arial"/>
                <w:b/>
                <w:color w:val="000000" w:themeColor="text1"/>
                <w:sz w:val="16"/>
                <w:szCs w:val="16"/>
              </w:rPr>
              <w:t>Sekizinci bölüm</w:t>
            </w:r>
          </w:p>
        </w:tc>
        <w:tc>
          <w:tcPr>
            <w:tcW w:w="584" w:type="dxa"/>
            <w:vAlign w:val="bottom"/>
          </w:tcPr>
          <w:p w14:paraId="5743FB0A" w14:textId="77777777" w:rsidR="00173D3C" w:rsidRPr="009128F0" w:rsidRDefault="00173D3C" w:rsidP="00173D3C">
            <w:pPr>
              <w:ind w:right="12"/>
              <w:jc w:val="right"/>
              <w:rPr>
                <w:rFonts w:ascii="Arial" w:hAnsi="Arial" w:cs="Arial"/>
                <w:b/>
                <w:color w:val="000000" w:themeColor="text1"/>
                <w:sz w:val="16"/>
                <w:szCs w:val="16"/>
              </w:rPr>
            </w:pPr>
          </w:p>
        </w:tc>
      </w:tr>
      <w:tr w:rsidR="00173D3C" w:rsidRPr="009128F0" w14:paraId="0F8A471C" w14:textId="77777777" w:rsidTr="00770B5E">
        <w:tc>
          <w:tcPr>
            <w:tcW w:w="8671" w:type="dxa"/>
            <w:gridSpan w:val="2"/>
          </w:tcPr>
          <w:p w14:paraId="0B9ECB99" w14:textId="50B01E70" w:rsidR="00173D3C" w:rsidRPr="009128F0" w:rsidRDefault="00173D3C" w:rsidP="00173D3C">
            <w:pPr>
              <w:ind w:left="-108"/>
              <w:rPr>
                <w:rFonts w:ascii="Arial" w:hAnsi="Arial" w:cs="Arial"/>
                <w:b/>
                <w:color w:val="000000" w:themeColor="text1"/>
                <w:sz w:val="16"/>
                <w:szCs w:val="16"/>
              </w:rPr>
            </w:pPr>
            <w:r w:rsidRPr="009128F0">
              <w:rPr>
                <w:rFonts w:ascii="Arial" w:hAnsi="Arial" w:cs="Arial"/>
                <w:b/>
                <w:color w:val="000000" w:themeColor="text1"/>
                <w:sz w:val="16"/>
                <w:szCs w:val="16"/>
              </w:rPr>
              <w:t>Ara dönem faaliyet raporuna ilişkin açıklamalar</w:t>
            </w:r>
          </w:p>
        </w:tc>
        <w:tc>
          <w:tcPr>
            <w:tcW w:w="584" w:type="dxa"/>
            <w:vAlign w:val="bottom"/>
          </w:tcPr>
          <w:p w14:paraId="65F55351" w14:textId="77777777" w:rsidR="00173D3C" w:rsidRPr="009128F0" w:rsidRDefault="00173D3C" w:rsidP="00173D3C">
            <w:pPr>
              <w:ind w:right="12"/>
              <w:jc w:val="right"/>
              <w:rPr>
                <w:rFonts w:ascii="Arial" w:hAnsi="Arial" w:cs="Arial"/>
                <w:b/>
                <w:color w:val="000000" w:themeColor="text1"/>
                <w:sz w:val="16"/>
                <w:szCs w:val="16"/>
              </w:rPr>
            </w:pPr>
          </w:p>
        </w:tc>
      </w:tr>
      <w:tr w:rsidR="00173D3C" w:rsidRPr="009128F0" w14:paraId="795A78CB" w14:textId="77777777" w:rsidTr="00770B5E">
        <w:trPr>
          <w:trHeight w:val="74"/>
        </w:trPr>
        <w:tc>
          <w:tcPr>
            <w:tcW w:w="685" w:type="dxa"/>
          </w:tcPr>
          <w:p w14:paraId="46D6BA3D" w14:textId="4DD84B48" w:rsidR="00173D3C" w:rsidRPr="009128F0" w:rsidRDefault="00173D3C" w:rsidP="00173D3C">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I.</w:t>
            </w:r>
          </w:p>
        </w:tc>
        <w:tc>
          <w:tcPr>
            <w:tcW w:w="7986" w:type="dxa"/>
          </w:tcPr>
          <w:p w14:paraId="36B3916C" w14:textId="7DCCE697" w:rsidR="00173D3C" w:rsidRPr="009128F0" w:rsidRDefault="00173D3C" w:rsidP="00173D3C">
            <w:pPr>
              <w:pStyle w:val="GvdeMetniGirintisi"/>
              <w:ind w:left="-108" w:firstLine="0"/>
              <w:jc w:val="left"/>
              <w:rPr>
                <w:rFonts w:ascii="Arial" w:hAnsi="Arial" w:cs="Arial"/>
                <w:color w:val="000000" w:themeColor="text1"/>
                <w:sz w:val="16"/>
                <w:szCs w:val="16"/>
              </w:rPr>
            </w:pPr>
            <w:r w:rsidRPr="009128F0">
              <w:rPr>
                <w:rFonts w:ascii="Arial" w:hAnsi="Arial" w:cs="Arial"/>
                <w:color w:val="000000" w:themeColor="text1"/>
                <w:sz w:val="16"/>
                <w:szCs w:val="16"/>
              </w:rPr>
              <w:t xml:space="preserve">Genel bilgiler </w:t>
            </w:r>
          </w:p>
        </w:tc>
        <w:tc>
          <w:tcPr>
            <w:tcW w:w="584" w:type="dxa"/>
            <w:vAlign w:val="bottom"/>
          </w:tcPr>
          <w:p w14:paraId="21DEBF38" w14:textId="1DCA1418" w:rsidR="00173D3C" w:rsidRPr="009128F0" w:rsidRDefault="00796BB8" w:rsidP="00173D3C">
            <w:pPr>
              <w:pStyle w:val="GvdeMetniGirintisi"/>
              <w:tabs>
                <w:tab w:val="left" w:pos="273"/>
              </w:tabs>
              <w:ind w:right="12" w:firstLine="0"/>
              <w:jc w:val="right"/>
              <w:rPr>
                <w:rFonts w:ascii="Arial" w:hAnsi="Arial" w:cs="Arial"/>
                <w:color w:val="000000" w:themeColor="text1"/>
                <w:sz w:val="16"/>
                <w:szCs w:val="16"/>
              </w:rPr>
            </w:pPr>
            <w:r>
              <w:rPr>
                <w:rFonts w:ascii="Arial" w:hAnsi="Arial" w:cs="Arial"/>
                <w:color w:val="000000" w:themeColor="text1"/>
                <w:sz w:val="16"/>
                <w:szCs w:val="16"/>
              </w:rPr>
              <w:t>111</w:t>
            </w:r>
          </w:p>
        </w:tc>
      </w:tr>
      <w:tr w:rsidR="00173D3C" w:rsidRPr="009128F0" w14:paraId="492CC512" w14:textId="77777777" w:rsidTr="00770B5E">
        <w:trPr>
          <w:trHeight w:val="74"/>
        </w:trPr>
        <w:tc>
          <w:tcPr>
            <w:tcW w:w="685" w:type="dxa"/>
          </w:tcPr>
          <w:p w14:paraId="1ED8FF74" w14:textId="38B71C1A" w:rsidR="00173D3C" w:rsidRPr="009128F0" w:rsidRDefault="00173D3C" w:rsidP="00173D3C">
            <w:pPr>
              <w:pStyle w:val="KonuBal"/>
              <w:tabs>
                <w:tab w:val="clear" w:pos="4395"/>
              </w:tabs>
              <w:ind w:left="-108" w:right="-162"/>
              <w:jc w:val="left"/>
              <w:rPr>
                <w:rFonts w:cs="Arial"/>
                <w:b w:val="0"/>
                <w:color w:val="000000" w:themeColor="text1"/>
                <w:sz w:val="16"/>
                <w:szCs w:val="16"/>
                <w:lang w:eastAsia="en-US"/>
              </w:rPr>
            </w:pPr>
            <w:r w:rsidRPr="009128F0">
              <w:rPr>
                <w:rFonts w:cs="Arial"/>
                <w:b w:val="0"/>
                <w:color w:val="000000" w:themeColor="text1"/>
                <w:sz w:val="16"/>
                <w:szCs w:val="16"/>
                <w:lang w:eastAsia="en-US"/>
              </w:rPr>
              <w:t>II.</w:t>
            </w:r>
          </w:p>
        </w:tc>
        <w:tc>
          <w:tcPr>
            <w:tcW w:w="7986" w:type="dxa"/>
          </w:tcPr>
          <w:p w14:paraId="05CCDACA" w14:textId="63BDE4FD" w:rsidR="00173D3C" w:rsidRPr="009128F0" w:rsidRDefault="00173D3C" w:rsidP="00173D3C">
            <w:pPr>
              <w:pStyle w:val="GvdeMetniGirintisi"/>
              <w:ind w:left="-108" w:firstLine="0"/>
              <w:jc w:val="left"/>
              <w:rPr>
                <w:rFonts w:ascii="Arial" w:hAnsi="Arial" w:cs="Arial"/>
                <w:color w:val="000000" w:themeColor="text1"/>
                <w:sz w:val="16"/>
                <w:szCs w:val="16"/>
              </w:rPr>
            </w:pPr>
            <w:r w:rsidRPr="009128F0">
              <w:rPr>
                <w:rFonts w:ascii="Arial" w:hAnsi="Arial" w:cs="Arial"/>
                <w:color w:val="000000" w:themeColor="text1"/>
                <w:sz w:val="16"/>
                <w:szCs w:val="16"/>
              </w:rPr>
              <w:t>Banka hakkında finansal bilgiler ve değerlendirmeler</w:t>
            </w:r>
          </w:p>
        </w:tc>
        <w:tc>
          <w:tcPr>
            <w:tcW w:w="584" w:type="dxa"/>
            <w:vAlign w:val="bottom"/>
          </w:tcPr>
          <w:p w14:paraId="1EF21C1A" w14:textId="6116577E" w:rsidR="00173D3C" w:rsidRPr="009128F0" w:rsidRDefault="00405CE6" w:rsidP="00173D3C">
            <w:pPr>
              <w:pStyle w:val="GvdeMetniGirintisi"/>
              <w:ind w:right="12" w:firstLine="0"/>
              <w:jc w:val="right"/>
              <w:rPr>
                <w:rFonts w:ascii="Arial" w:hAnsi="Arial" w:cs="Arial"/>
                <w:color w:val="000000" w:themeColor="text1"/>
                <w:sz w:val="16"/>
                <w:szCs w:val="16"/>
              </w:rPr>
            </w:pPr>
            <w:r>
              <w:rPr>
                <w:rFonts w:ascii="Arial" w:hAnsi="Arial" w:cs="Arial"/>
                <w:color w:val="000000" w:themeColor="text1"/>
                <w:sz w:val="16"/>
                <w:szCs w:val="16"/>
              </w:rPr>
              <w:t>115</w:t>
            </w:r>
          </w:p>
        </w:tc>
      </w:tr>
      <w:tr w:rsidR="00173D3C" w:rsidRPr="009128F0" w14:paraId="21DDB61C" w14:textId="77777777" w:rsidTr="00770B5E">
        <w:trPr>
          <w:trHeight w:val="74"/>
        </w:trPr>
        <w:tc>
          <w:tcPr>
            <w:tcW w:w="685" w:type="dxa"/>
          </w:tcPr>
          <w:p w14:paraId="55912326" w14:textId="77777777" w:rsidR="00173D3C" w:rsidRPr="009128F0" w:rsidRDefault="00173D3C" w:rsidP="00173D3C">
            <w:pPr>
              <w:pStyle w:val="KonuBal"/>
              <w:tabs>
                <w:tab w:val="clear" w:pos="4395"/>
              </w:tabs>
              <w:ind w:left="-108" w:right="-162"/>
              <w:jc w:val="left"/>
              <w:rPr>
                <w:rFonts w:cs="Arial"/>
                <w:b w:val="0"/>
                <w:color w:val="000000" w:themeColor="text1"/>
                <w:sz w:val="16"/>
                <w:szCs w:val="16"/>
                <w:lang w:eastAsia="en-US"/>
              </w:rPr>
            </w:pPr>
          </w:p>
        </w:tc>
        <w:tc>
          <w:tcPr>
            <w:tcW w:w="7986" w:type="dxa"/>
          </w:tcPr>
          <w:p w14:paraId="3BFE39F4" w14:textId="77777777" w:rsidR="00173D3C" w:rsidRPr="009128F0" w:rsidRDefault="00173D3C" w:rsidP="00173D3C">
            <w:pPr>
              <w:pStyle w:val="GvdeMetniGirintisi"/>
              <w:ind w:left="-108" w:firstLine="0"/>
              <w:jc w:val="left"/>
              <w:rPr>
                <w:rFonts w:ascii="Arial" w:hAnsi="Arial" w:cs="Arial"/>
                <w:color w:val="000000" w:themeColor="text1"/>
                <w:sz w:val="16"/>
                <w:szCs w:val="16"/>
              </w:rPr>
            </w:pPr>
          </w:p>
        </w:tc>
        <w:tc>
          <w:tcPr>
            <w:tcW w:w="584" w:type="dxa"/>
            <w:vAlign w:val="bottom"/>
          </w:tcPr>
          <w:p w14:paraId="2302149E" w14:textId="77777777" w:rsidR="00173D3C" w:rsidRPr="009128F0" w:rsidRDefault="00173D3C" w:rsidP="00173D3C">
            <w:pPr>
              <w:pStyle w:val="GvdeMetniGirintisi"/>
              <w:ind w:right="12" w:firstLine="0"/>
              <w:jc w:val="right"/>
              <w:rPr>
                <w:rFonts w:ascii="Arial" w:hAnsi="Arial" w:cs="Arial"/>
                <w:color w:val="000000" w:themeColor="text1"/>
                <w:sz w:val="16"/>
                <w:szCs w:val="16"/>
              </w:rPr>
            </w:pPr>
          </w:p>
        </w:tc>
      </w:tr>
    </w:tbl>
    <w:p w14:paraId="51A0194D" w14:textId="77777777" w:rsidR="00C97A9A" w:rsidRPr="009128F0" w:rsidRDefault="00C97A9A" w:rsidP="002C6E36">
      <w:pPr>
        <w:pStyle w:val="GvdeMetniGirintisi"/>
        <w:tabs>
          <w:tab w:val="left" w:pos="561"/>
          <w:tab w:val="right" w:pos="9000"/>
        </w:tabs>
        <w:ind w:firstLine="0"/>
        <w:rPr>
          <w:rFonts w:ascii="Arial" w:hAnsi="Arial" w:cs="Arial"/>
          <w:color w:val="000000" w:themeColor="text1"/>
          <w:sz w:val="14"/>
          <w:szCs w:val="14"/>
        </w:rPr>
        <w:sectPr w:rsidR="00C97A9A" w:rsidRPr="009128F0" w:rsidSect="00377EF3">
          <w:pgSz w:w="11907" w:h="16840" w:code="9"/>
          <w:pgMar w:top="1418" w:right="1418" w:bottom="1418" w:left="1418" w:header="720" w:footer="720" w:gutter="0"/>
          <w:pgNumType w:start="1"/>
          <w:cols w:space="708"/>
          <w:titlePg/>
          <w:docGrid w:linePitch="360"/>
        </w:sectPr>
      </w:pPr>
    </w:p>
    <w:p w14:paraId="05F7839B" w14:textId="77777777" w:rsidR="002C6E36" w:rsidRPr="009128F0" w:rsidRDefault="00EA233E" w:rsidP="00900783">
      <w:pPr>
        <w:tabs>
          <w:tab w:val="left" w:pos="720"/>
        </w:tabs>
        <w:spacing w:before="120" w:after="120"/>
        <w:ind w:left="720" w:hanging="720"/>
        <w:jc w:val="both"/>
        <w:rPr>
          <w:rFonts w:ascii="Arial" w:hAnsi="Arial" w:cs="Arial"/>
          <w:b/>
          <w:color w:val="000000" w:themeColor="text1"/>
          <w:sz w:val="20"/>
          <w:szCs w:val="20"/>
        </w:rPr>
      </w:pPr>
      <w:r w:rsidRPr="009128F0">
        <w:rPr>
          <w:rFonts w:ascii="Arial" w:hAnsi="Arial" w:cs="Arial"/>
          <w:b/>
          <w:color w:val="000000" w:themeColor="text1"/>
          <w:sz w:val="20"/>
          <w:szCs w:val="20"/>
        </w:rPr>
        <w:lastRenderedPageBreak/>
        <w:t>BİRİNCİ BÖLÜM</w:t>
      </w:r>
    </w:p>
    <w:p w14:paraId="0380829E" w14:textId="77777777" w:rsidR="002C6E36" w:rsidRPr="009128F0" w:rsidRDefault="00DE7CBE" w:rsidP="00900783">
      <w:pPr>
        <w:tabs>
          <w:tab w:val="left" w:pos="720"/>
        </w:tabs>
        <w:spacing w:before="120" w:after="120"/>
        <w:ind w:left="720" w:hanging="720"/>
        <w:jc w:val="both"/>
        <w:rPr>
          <w:rFonts w:ascii="Arial" w:hAnsi="Arial" w:cs="Arial"/>
          <w:b/>
          <w:color w:val="000000" w:themeColor="text1"/>
          <w:sz w:val="20"/>
          <w:szCs w:val="20"/>
          <w:u w:val="single"/>
        </w:rPr>
      </w:pPr>
      <w:r>
        <w:rPr>
          <w:rFonts w:ascii="Arial" w:hAnsi="Arial" w:cs="Arial"/>
          <w:b/>
          <w:color w:val="000000" w:themeColor="text1"/>
          <w:sz w:val="20"/>
          <w:szCs w:val="20"/>
        </w:rPr>
        <w:t>Genel Bilgiler</w:t>
      </w:r>
    </w:p>
    <w:p w14:paraId="741F8870" w14:textId="77777777" w:rsidR="002C6E36" w:rsidRPr="009128F0" w:rsidRDefault="002C6E36" w:rsidP="002C6E36">
      <w:pPr>
        <w:pStyle w:val="Balk4"/>
        <w:tabs>
          <w:tab w:val="left" w:pos="1080"/>
        </w:tabs>
        <w:ind w:hanging="540"/>
        <w:rPr>
          <w:rFonts w:ascii="Arial" w:hAnsi="Arial" w:cs="Arial"/>
          <w:color w:val="000000" w:themeColor="text1"/>
          <w:sz w:val="20"/>
          <w:szCs w:val="20"/>
        </w:rPr>
      </w:pPr>
      <w:r w:rsidRPr="009128F0">
        <w:rPr>
          <w:rFonts w:ascii="Arial" w:hAnsi="Arial" w:cs="Arial"/>
          <w:color w:val="000000" w:themeColor="text1"/>
          <w:sz w:val="20"/>
          <w:szCs w:val="20"/>
        </w:rPr>
        <w:t>I.</w:t>
      </w:r>
      <w:r w:rsidRPr="009128F0">
        <w:rPr>
          <w:rFonts w:ascii="Arial" w:hAnsi="Arial" w:cs="Arial"/>
          <w:color w:val="000000" w:themeColor="text1"/>
          <w:sz w:val="20"/>
          <w:szCs w:val="20"/>
        </w:rPr>
        <w:tab/>
      </w:r>
      <w:r w:rsidR="00987481" w:rsidRPr="009128F0">
        <w:rPr>
          <w:rFonts w:ascii="Arial" w:hAnsi="Arial" w:cs="Arial"/>
          <w:color w:val="000000" w:themeColor="text1"/>
          <w:sz w:val="20"/>
          <w:szCs w:val="20"/>
        </w:rPr>
        <w:t xml:space="preserve">Ana Ortaklık </w:t>
      </w:r>
      <w:r w:rsidRPr="009128F0">
        <w:rPr>
          <w:rFonts w:ascii="Arial" w:hAnsi="Arial" w:cs="Arial"/>
          <w:color w:val="000000" w:themeColor="text1"/>
          <w:sz w:val="20"/>
          <w:szCs w:val="20"/>
        </w:rPr>
        <w:t>Banka’nın kuruluş tarihi, başlangıç statüsü, anılan statüde meydana gelen değişiklikleri ihtiva eden tarihçesi:</w:t>
      </w:r>
    </w:p>
    <w:p w14:paraId="78C234DC" w14:textId="77777777" w:rsidR="002C6E36" w:rsidRPr="009128F0" w:rsidRDefault="002C6E36" w:rsidP="00E17B23">
      <w:pPr>
        <w:autoSpaceDE w:val="0"/>
        <w:autoSpaceDN w:val="0"/>
        <w:adjustRightInd w:val="0"/>
        <w:spacing w:before="120"/>
        <w:jc w:val="both"/>
        <w:rPr>
          <w:rFonts w:ascii="Arial" w:hAnsi="Arial" w:cs="Arial"/>
          <w:color w:val="000000" w:themeColor="text1"/>
          <w:sz w:val="20"/>
          <w:szCs w:val="20"/>
        </w:rPr>
      </w:pPr>
      <w:proofErr w:type="gramStart"/>
      <w:r w:rsidRPr="009128F0">
        <w:rPr>
          <w:rFonts w:ascii="Arial" w:hAnsi="Arial" w:cs="Arial"/>
          <w:color w:val="000000" w:themeColor="text1"/>
          <w:sz w:val="20"/>
          <w:szCs w:val="20"/>
        </w:rPr>
        <w:t>A</w:t>
      </w:r>
      <w:r w:rsidR="00987481" w:rsidRPr="009128F0">
        <w:rPr>
          <w:rFonts w:ascii="Arial" w:hAnsi="Arial" w:cs="Arial"/>
          <w:color w:val="000000" w:themeColor="text1"/>
          <w:sz w:val="20"/>
          <w:szCs w:val="20"/>
        </w:rPr>
        <w:t xml:space="preserve">lbaraka Türk Katılım Bankası A.Ş. </w:t>
      </w:r>
      <w:r w:rsidRPr="009128F0">
        <w:rPr>
          <w:rFonts w:ascii="Arial" w:hAnsi="Arial" w:cs="Arial"/>
          <w:color w:val="000000" w:themeColor="text1"/>
          <w:sz w:val="20"/>
          <w:szCs w:val="20"/>
        </w:rPr>
        <w:t>(</w:t>
      </w:r>
      <w:r w:rsidR="00987481" w:rsidRPr="009128F0">
        <w:rPr>
          <w:rFonts w:ascii="Arial" w:hAnsi="Arial" w:cs="Arial"/>
          <w:color w:val="000000" w:themeColor="text1"/>
          <w:sz w:val="20"/>
          <w:szCs w:val="20"/>
        </w:rPr>
        <w:t xml:space="preserve">“Ana Ortaklık </w:t>
      </w:r>
      <w:r w:rsidRPr="009128F0">
        <w:rPr>
          <w:rFonts w:ascii="Arial" w:hAnsi="Arial" w:cs="Arial"/>
          <w:color w:val="000000" w:themeColor="text1"/>
          <w:sz w:val="20"/>
          <w:szCs w:val="20"/>
        </w:rPr>
        <w:t>Banka</w:t>
      </w:r>
      <w:r w:rsidR="00987481" w:rsidRPr="009128F0">
        <w:rPr>
          <w:rFonts w:ascii="Arial" w:hAnsi="Arial" w:cs="Arial"/>
          <w:color w:val="000000" w:themeColor="text1"/>
          <w:sz w:val="20"/>
          <w:szCs w:val="20"/>
        </w:rPr>
        <w:t>”</w:t>
      </w:r>
      <w:r w:rsidRPr="009128F0">
        <w:rPr>
          <w:rFonts w:ascii="Arial" w:hAnsi="Arial" w:cs="Arial"/>
          <w:color w:val="000000" w:themeColor="text1"/>
          <w:sz w:val="20"/>
          <w:szCs w:val="20"/>
        </w:rPr>
        <w:t xml:space="preserve">), Özel Finans Kurumları Kurulması hakkında 16 Aralık 1983 gün ve 83/7506 sayılı Bakanlar Kurulu Kararı’na istinaden 5 Kasım 1984 </w:t>
      </w:r>
      <w:r w:rsidR="00135DA6" w:rsidRPr="009128F0">
        <w:rPr>
          <w:rFonts w:ascii="Arial" w:hAnsi="Arial" w:cs="Arial"/>
          <w:color w:val="000000" w:themeColor="text1"/>
          <w:sz w:val="20"/>
          <w:szCs w:val="20"/>
        </w:rPr>
        <w:t>tarihinde Albaraka</w:t>
      </w:r>
      <w:r w:rsidRPr="009128F0">
        <w:rPr>
          <w:rFonts w:ascii="Arial" w:hAnsi="Arial" w:cs="Arial"/>
          <w:color w:val="000000" w:themeColor="text1"/>
          <w:sz w:val="20"/>
          <w:szCs w:val="20"/>
        </w:rPr>
        <w:t xml:space="preserve"> Türk Özel Finans Kurumu A.Ş. unvanıyla kuruluşunu gerçekleşti</w:t>
      </w:r>
      <w:r w:rsidR="006E325B" w:rsidRPr="009128F0">
        <w:rPr>
          <w:rFonts w:ascii="Arial" w:hAnsi="Arial" w:cs="Arial"/>
          <w:color w:val="000000" w:themeColor="text1"/>
          <w:sz w:val="20"/>
          <w:szCs w:val="20"/>
        </w:rPr>
        <w:t>rmiş ve 21 Ocak 1985 gün 10912 s</w:t>
      </w:r>
      <w:r w:rsidRPr="009128F0">
        <w:rPr>
          <w:rFonts w:ascii="Arial" w:hAnsi="Arial" w:cs="Arial"/>
          <w:color w:val="000000" w:themeColor="text1"/>
          <w:sz w:val="20"/>
          <w:szCs w:val="20"/>
        </w:rPr>
        <w:t>ayılı Türkiye Cumhuriyet Merkez Bankası yazısıyla faaliyet iznini almıştır.</w:t>
      </w:r>
      <w:proofErr w:type="gramEnd"/>
    </w:p>
    <w:p w14:paraId="4D72C5A5" w14:textId="77777777" w:rsidR="002C6E36" w:rsidRPr="009128F0" w:rsidRDefault="002C6E36" w:rsidP="00E17B23">
      <w:pPr>
        <w:autoSpaceDE w:val="0"/>
        <w:autoSpaceDN w:val="0"/>
        <w:adjustRightInd w:val="0"/>
        <w:spacing w:before="120"/>
        <w:jc w:val="both"/>
        <w:rPr>
          <w:rFonts w:ascii="Arial" w:hAnsi="Arial" w:cs="Arial"/>
          <w:color w:val="000000" w:themeColor="text1"/>
          <w:sz w:val="20"/>
          <w:szCs w:val="20"/>
        </w:rPr>
      </w:pPr>
      <w:r w:rsidRPr="009128F0">
        <w:rPr>
          <w:rFonts w:ascii="Arial" w:hAnsi="Arial" w:cs="Arial"/>
          <w:color w:val="000000" w:themeColor="text1"/>
          <w:sz w:val="20"/>
          <w:szCs w:val="20"/>
        </w:rPr>
        <w:t>Bakanlar Kurulu</w:t>
      </w:r>
      <w:r w:rsidR="006E325B" w:rsidRPr="009128F0">
        <w:rPr>
          <w:rFonts w:ascii="Arial" w:hAnsi="Arial" w:cs="Arial"/>
          <w:color w:val="000000" w:themeColor="text1"/>
          <w:sz w:val="20"/>
          <w:szCs w:val="20"/>
        </w:rPr>
        <w:t>’</w:t>
      </w:r>
      <w:r w:rsidRPr="009128F0">
        <w:rPr>
          <w:rFonts w:ascii="Arial" w:hAnsi="Arial" w:cs="Arial"/>
          <w:color w:val="000000" w:themeColor="text1"/>
          <w:sz w:val="20"/>
          <w:szCs w:val="20"/>
        </w:rPr>
        <w:t>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(BDDK) tarafından, 20 Eylül 2001 tarih ve 24529 sayılı Resmi Gazetede yayımlanan “</w:t>
      </w:r>
      <w:bookmarkStart w:id="0" w:name="OLE_LINK8"/>
      <w:bookmarkStart w:id="1" w:name="OLE_LINK9"/>
      <w:r w:rsidRPr="009128F0">
        <w:rPr>
          <w:rFonts w:ascii="Arial" w:hAnsi="Arial" w:cs="Arial"/>
          <w:color w:val="000000" w:themeColor="text1"/>
          <w:sz w:val="20"/>
          <w:szCs w:val="20"/>
        </w:rPr>
        <w:t>Özel Finans Kurumlarının Kuruluş ve Faaliyetleri Hakkında Yönetmelik</w:t>
      </w:r>
      <w:bookmarkEnd w:id="0"/>
      <w:bookmarkEnd w:id="1"/>
      <w:r w:rsidRPr="009128F0">
        <w:rPr>
          <w:rFonts w:ascii="Arial" w:hAnsi="Arial" w:cs="Arial"/>
          <w:color w:val="000000" w:themeColor="text1"/>
          <w:sz w:val="20"/>
          <w:szCs w:val="20"/>
        </w:rPr>
        <w:t>” hükümlerine tabi tutulmuşlardır. “Özel Finans Kurumlarının Kuruluş ve Faal</w:t>
      </w:r>
      <w:r w:rsidR="006E325B" w:rsidRPr="009128F0">
        <w:rPr>
          <w:rFonts w:ascii="Arial" w:hAnsi="Arial" w:cs="Arial"/>
          <w:color w:val="000000" w:themeColor="text1"/>
          <w:sz w:val="20"/>
          <w:szCs w:val="20"/>
        </w:rPr>
        <w:t xml:space="preserve">iyetleri Hakkında Yönetmelik”, </w:t>
      </w:r>
      <w:r w:rsidRPr="009128F0">
        <w:rPr>
          <w:rFonts w:ascii="Arial" w:hAnsi="Arial" w:cs="Arial"/>
          <w:color w:val="000000" w:themeColor="text1"/>
          <w:sz w:val="20"/>
          <w:szCs w:val="20"/>
        </w:rPr>
        <w:t xml:space="preserve">1 Kasım 2006 tarih ve 26333 sayılı Resmi </w:t>
      </w:r>
      <w:proofErr w:type="spellStart"/>
      <w:r w:rsidRPr="009128F0">
        <w:rPr>
          <w:rFonts w:ascii="Arial" w:hAnsi="Arial" w:cs="Arial"/>
          <w:color w:val="000000" w:themeColor="text1"/>
          <w:sz w:val="20"/>
          <w:szCs w:val="20"/>
        </w:rPr>
        <w:t>Gazete’de</w:t>
      </w:r>
      <w:proofErr w:type="spellEnd"/>
      <w:r w:rsidRPr="009128F0">
        <w:rPr>
          <w:rFonts w:ascii="Arial" w:hAnsi="Arial" w:cs="Arial"/>
          <w:color w:val="000000" w:themeColor="text1"/>
          <w:sz w:val="20"/>
          <w:szCs w:val="20"/>
        </w:rPr>
        <w:t xml:space="preserve"> yayımlanan “Bankaların Kredi İşlemlerine İlişkin </w:t>
      </w:r>
      <w:proofErr w:type="spellStart"/>
      <w:r w:rsidRPr="009128F0">
        <w:rPr>
          <w:rFonts w:ascii="Arial" w:hAnsi="Arial" w:cs="Arial"/>
          <w:color w:val="000000" w:themeColor="text1"/>
          <w:sz w:val="20"/>
          <w:szCs w:val="20"/>
        </w:rPr>
        <w:t>Yönetmelik”le</w:t>
      </w:r>
      <w:proofErr w:type="spellEnd"/>
      <w:r w:rsidRPr="009128F0">
        <w:rPr>
          <w:rFonts w:ascii="Arial" w:hAnsi="Arial" w:cs="Arial"/>
          <w:color w:val="000000" w:themeColor="text1"/>
          <w:sz w:val="20"/>
          <w:szCs w:val="20"/>
        </w:rPr>
        <w:t xml:space="preserve"> yürürlükten kaldırılmış olup </w:t>
      </w:r>
      <w:r w:rsidR="00987481" w:rsidRPr="009128F0">
        <w:rPr>
          <w:rFonts w:ascii="Arial" w:hAnsi="Arial" w:cs="Arial"/>
          <w:color w:val="000000" w:themeColor="text1"/>
          <w:sz w:val="20"/>
          <w:szCs w:val="20"/>
        </w:rPr>
        <w:t xml:space="preserve">Ana Ortaklık </w:t>
      </w:r>
      <w:r w:rsidRPr="009128F0">
        <w:rPr>
          <w:rFonts w:ascii="Arial" w:hAnsi="Arial" w:cs="Arial"/>
          <w:color w:val="000000" w:themeColor="text1"/>
          <w:sz w:val="20"/>
          <w:szCs w:val="20"/>
        </w:rPr>
        <w:t>Banka, 1 Kasım 2005 gün ve 25983 müke</w:t>
      </w:r>
      <w:r w:rsidR="00BD1B96" w:rsidRPr="009128F0">
        <w:rPr>
          <w:rFonts w:ascii="Arial" w:hAnsi="Arial" w:cs="Arial"/>
          <w:color w:val="000000" w:themeColor="text1"/>
          <w:sz w:val="20"/>
          <w:szCs w:val="20"/>
        </w:rPr>
        <w:t>rrer sayılı Resmi Gazetede yayım</w:t>
      </w:r>
      <w:r w:rsidRPr="009128F0">
        <w:rPr>
          <w:rFonts w:ascii="Arial" w:hAnsi="Arial" w:cs="Arial"/>
          <w:color w:val="000000" w:themeColor="text1"/>
          <w:sz w:val="20"/>
          <w:szCs w:val="20"/>
        </w:rPr>
        <w:t>lanan 5411 sayılı Bankacılık Kanununa göre faaliyetlerini sürdürmektedir.</w:t>
      </w:r>
    </w:p>
    <w:p w14:paraId="4715302B" w14:textId="77777777" w:rsidR="002C6E36" w:rsidRPr="009128F0" w:rsidRDefault="00987481" w:rsidP="00E17B23">
      <w:pPr>
        <w:tabs>
          <w:tab w:val="right" w:pos="8880"/>
        </w:tabs>
        <w:spacing w:before="120"/>
        <w:ind w:right="22"/>
        <w:jc w:val="both"/>
        <w:rPr>
          <w:rFonts w:ascii="Arial" w:hAnsi="Arial" w:cs="Arial"/>
          <w:color w:val="000000" w:themeColor="text1"/>
          <w:sz w:val="20"/>
          <w:szCs w:val="20"/>
        </w:rPr>
      </w:pPr>
      <w:proofErr w:type="gramStart"/>
      <w:r w:rsidRPr="009128F0">
        <w:rPr>
          <w:rFonts w:ascii="Arial" w:hAnsi="Arial" w:cs="Arial"/>
          <w:color w:val="000000" w:themeColor="text1"/>
          <w:sz w:val="20"/>
          <w:szCs w:val="20"/>
        </w:rPr>
        <w:t xml:space="preserve">Ana Ortaklık </w:t>
      </w:r>
      <w:r w:rsidR="002C6E36" w:rsidRPr="009128F0">
        <w:rPr>
          <w:rFonts w:ascii="Arial" w:hAnsi="Arial" w:cs="Arial"/>
          <w:color w:val="000000" w:themeColor="text1"/>
          <w:sz w:val="20"/>
          <w:szCs w:val="20"/>
        </w:rPr>
        <w:t>Banka’nın unvanı, 5411 sayılı Bankacılık Kanunu hükümleri çerçevesinde ve 21 Aralık 2005 günü yapılan Olağanüstü Genel Kurul kararıyla “A</w:t>
      </w:r>
      <w:r w:rsidR="009918A1" w:rsidRPr="009128F0">
        <w:rPr>
          <w:rFonts w:ascii="Arial" w:hAnsi="Arial" w:cs="Arial"/>
          <w:color w:val="000000" w:themeColor="text1"/>
          <w:sz w:val="20"/>
          <w:szCs w:val="20"/>
        </w:rPr>
        <w:t>lbaraka Türk Katılım Bankası A.</w:t>
      </w:r>
      <w:r w:rsidR="002C6E36" w:rsidRPr="009128F0">
        <w:rPr>
          <w:rFonts w:ascii="Arial" w:hAnsi="Arial" w:cs="Arial"/>
          <w:color w:val="000000" w:themeColor="text1"/>
          <w:sz w:val="20"/>
          <w:szCs w:val="20"/>
        </w:rPr>
        <w:t>Ş.” olarak değiştirilmiş ve 22 Aralık 2005 tarihinde İs</w:t>
      </w:r>
      <w:r w:rsidR="00135DA6" w:rsidRPr="009128F0">
        <w:rPr>
          <w:rFonts w:ascii="Arial" w:hAnsi="Arial" w:cs="Arial"/>
          <w:color w:val="000000" w:themeColor="text1"/>
          <w:sz w:val="20"/>
          <w:szCs w:val="20"/>
        </w:rPr>
        <w:t xml:space="preserve">tanbul Ticaret Sicil </w:t>
      </w:r>
      <w:r w:rsidR="00DA37C9" w:rsidRPr="009128F0">
        <w:rPr>
          <w:rFonts w:ascii="Arial" w:hAnsi="Arial" w:cs="Arial"/>
          <w:color w:val="000000" w:themeColor="text1"/>
          <w:sz w:val="20"/>
          <w:szCs w:val="20"/>
        </w:rPr>
        <w:t>Memurluğunca</w:t>
      </w:r>
      <w:r w:rsidR="002C6E36" w:rsidRPr="009128F0">
        <w:rPr>
          <w:rFonts w:ascii="Arial" w:hAnsi="Arial" w:cs="Arial"/>
          <w:color w:val="000000" w:themeColor="text1"/>
          <w:sz w:val="20"/>
          <w:szCs w:val="20"/>
        </w:rPr>
        <w:t xml:space="preserve"> tescil edilerek 27 Aralık 2005 tarih 6461 sayılı Türkiye T</w:t>
      </w:r>
      <w:r w:rsidR="00BD1B96" w:rsidRPr="009128F0">
        <w:rPr>
          <w:rFonts w:ascii="Arial" w:hAnsi="Arial" w:cs="Arial"/>
          <w:color w:val="000000" w:themeColor="text1"/>
          <w:sz w:val="20"/>
          <w:szCs w:val="20"/>
        </w:rPr>
        <w:t>icaret Sicili Gazetesi’nde yayım</w:t>
      </w:r>
      <w:r w:rsidR="002C6E36" w:rsidRPr="009128F0">
        <w:rPr>
          <w:rFonts w:ascii="Arial" w:hAnsi="Arial" w:cs="Arial"/>
          <w:color w:val="000000" w:themeColor="text1"/>
          <w:sz w:val="20"/>
          <w:szCs w:val="20"/>
        </w:rPr>
        <w:t>lanmıştır.</w:t>
      </w:r>
      <w:proofErr w:type="gramEnd"/>
    </w:p>
    <w:p w14:paraId="12E5CAAC" w14:textId="77777777" w:rsidR="001B436A" w:rsidRPr="009128F0" w:rsidRDefault="001B436A" w:rsidP="001B436A">
      <w:pPr>
        <w:autoSpaceDE w:val="0"/>
        <w:autoSpaceDN w:val="0"/>
        <w:adjustRightInd w:val="0"/>
        <w:spacing w:before="120"/>
        <w:jc w:val="both"/>
        <w:rPr>
          <w:rFonts w:ascii="Arial" w:hAnsi="Arial" w:cs="Arial"/>
          <w:color w:val="000000" w:themeColor="text1"/>
          <w:sz w:val="20"/>
          <w:szCs w:val="20"/>
        </w:rPr>
      </w:pPr>
      <w:r w:rsidRPr="009128F0">
        <w:rPr>
          <w:rFonts w:ascii="Arial" w:hAnsi="Arial" w:cs="Arial"/>
          <w:color w:val="000000" w:themeColor="text1"/>
          <w:sz w:val="20"/>
          <w:szCs w:val="20"/>
        </w:rPr>
        <w:t xml:space="preserve">Ana Ortaklık Banka ve Ana Ortaklık Banka ile </w:t>
      </w:r>
      <w:proofErr w:type="gramStart"/>
      <w:r w:rsidRPr="009128F0">
        <w:rPr>
          <w:rFonts w:ascii="Arial" w:hAnsi="Arial" w:cs="Arial"/>
          <w:color w:val="000000" w:themeColor="text1"/>
          <w:sz w:val="20"/>
          <w:szCs w:val="20"/>
        </w:rPr>
        <w:t>konsolide</w:t>
      </w:r>
      <w:proofErr w:type="gramEnd"/>
      <w:r w:rsidRPr="009128F0">
        <w:rPr>
          <w:rFonts w:ascii="Arial" w:hAnsi="Arial" w:cs="Arial"/>
          <w:color w:val="000000" w:themeColor="text1"/>
          <w:sz w:val="20"/>
          <w:szCs w:val="20"/>
        </w:rPr>
        <w:t xml:space="preserve"> edilen ortaklık</w:t>
      </w:r>
      <w:r w:rsidR="004312EA" w:rsidRPr="009128F0">
        <w:rPr>
          <w:rFonts w:ascii="Arial" w:hAnsi="Arial" w:cs="Arial"/>
          <w:color w:val="000000" w:themeColor="text1"/>
          <w:sz w:val="20"/>
          <w:szCs w:val="20"/>
        </w:rPr>
        <w:t>lar</w:t>
      </w:r>
      <w:r w:rsidRPr="009128F0">
        <w:rPr>
          <w:rFonts w:ascii="Arial" w:hAnsi="Arial" w:cs="Arial"/>
          <w:color w:val="000000" w:themeColor="text1"/>
          <w:sz w:val="20"/>
          <w:szCs w:val="20"/>
        </w:rPr>
        <w:t>, bir bütün olarak, “Grup” olarak adlandırılmaktadır.</w:t>
      </w:r>
    </w:p>
    <w:p w14:paraId="149CF54A" w14:textId="1972C5B9" w:rsidR="00315FAB" w:rsidRPr="009128F0" w:rsidRDefault="002C6E36" w:rsidP="00E17B23">
      <w:pPr>
        <w:autoSpaceDE w:val="0"/>
        <w:autoSpaceDN w:val="0"/>
        <w:adjustRightInd w:val="0"/>
        <w:spacing w:before="120"/>
        <w:jc w:val="both"/>
        <w:rPr>
          <w:rFonts w:ascii="Arial" w:hAnsi="Arial" w:cs="Arial"/>
          <w:color w:val="000000" w:themeColor="text1"/>
          <w:sz w:val="20"/>
          <w:szCs w:val="20"/>
        </w:rPr>
      </w:pPr>
      <w:r w:rsidRPr="009128F0">
        <w:rPr>
          <w:rFonts w:ascii="Arial" w:hAnsi="Arial" w:cs="Arial"/>
          <w:color w:val="000000" w:themeColor="text1"/>
          <w:sz w:val="20"/>
          <w:szCs w:val="20"/>
        </w:rPr>
        <w:t>Genel Müdürlüğü İstanbul</w:t>
      </w:r>
      <w:r w:rsidR="00135DA6" w:rsidRPr="009128F0">
        <w:rPr>
          <w:rFonts w:ascii="Arial" w:hAnsi="Arial" w:cs="Arial"/>
          <w:color w:val="000000" w:themeColor="text1"/>
          <w:sz w:val="20"/>
          <w:szCs w:val="20"/>
        </w:rPr>
        <w:t>’</w:t>
      </w:r>
      <w:r w:rsidRPr="009128F0">
        <w:rPr>
          <w:rFonts w:ascii="Arial" w:hAnsi="Arial" w:cs="Arial"/>
          <w:color w:val="000000" w:themeColor="text1"/>
          <w:sz w:val="20"/>
          <w:szCs w:val="20"/>
        </w:rPr>
        <w:t xml:space="preserve">da yerleşik </w:t>
      </w:r>
      <w:r w:rsidR="00987481" w:rsidRPr="009128F0">
        <w:rPr>
          <w:rFonts w:ascii="Arial" w:hAnsi="Arial" w:cs="Arial"/>
          <w:color w:val="000000" w:themeColor="text1"/>
          <w:sz w:val="20"/>
          <w:szCs w:val="20"/>
        </w:rPr>
        <w:t xml:space="preserve">Ana Ortaklık </w:t>
      </w:r>
      <w:r w:rsidRPr="009128F0">
        <w:rPr>
          <w:rFonts w:ascii="Arial" w:hAnsi="Arial" w:cs="Arial"/>
          <w:color w:val="000000" w:themeColor="text1"/>
          <w:sz w:val="20"/>
          <w:szCs w:val="20"/>
        </w:rPr>
        <w:t xml:space="preserve">Banka, </w:t>
      </w:r>
      <w:r w:rsidR="00DF619F" w:rsidRPr="009128F0">
        <w:rPr>
          <w:rFonts w:ascii="Arial" w:hAnsi="Arial" w:cs="Arial"/>
          <w:color w:val="000000" w:themeColor="text1"/>
          <w:sz w:val="20"/>
          <w:szCs w:val="20"/>
        </w:rPr>
        <w:t>3</w:t>
      </w:r>
      <w:r w:rsidR="004F0D26">
        <w:rPr>
          <w:rFonts w:ascii="Arial" w:hAnsi="Arial" w:cs="Arial"/>
          <w:color w:val="000000" w:themeColor="text1"/>
          <w:sz w:val="20"/>
          <w:szCs w:val="20"/>
        </w:rPr>
        <w:t>1</w:t>
      </w:r>
      <w:r w:rsidR="00DD4184" w:rsidRPr="009128F0">
        <w:rPr>
          <w:rFonts w:ascii="Arial" w:hAnsi="Arial" w:cs="Arial"/>
          <w:color w:val="000000" w:themeColor="text1"/>
          <w:sz w:val="20"/>
          <w:szCs w:val="20"/>
        </w:rPr>
        <w:t xml:space="preserve"> </w:t>
      </w:r>
      <w:r w:rsidR="00DE31FD">
        <w:rPr>
          <w:rFonts w:ascii="Arial" w:hAnsi="Arial" w:cs="Arial"/>
          <w:color w:val="000000" w:themeColor="text1"/>
          <w:sz w:val="20"/>
          <w:szCs w:val="20"/>
        </w:rPr>
        <w:t>Mart 2018</w:t>
      </w:r>
      <w:r w:rsidR="00DD4184" w:rsidRPr="00D04203">
        <w:rPr>
          <w:rFonts w:ascii="Arial" w:hAnsi="Arial" w:cs="Arial"/>
          <w:color w:val="000000" w:themeColor="text1"/>
          <w:sz w:val="20"/>
          <w:szCs w:val="20"/>
        </w:rPr>
        <w:t xml:space="preserve"> tarihi itibarıyla yurt içinde </w:t>
      </w:r>
      <w:r w:rsidR="00E23146" w:rsidRPr="00D04203">
        <w:rPr>
          <w:rFonts w:ascii="Arial" w:hAnsi="Arial" w:cs="Arial"/>
          <w:color w:val="000000" w:themeColor="text1"/>
          <w:sz w:val="20"/>
          <w:szCs w:val="20"/>
        </w:rPr>
        <w:t>2</w:t>
      </w:r>
      <w:r w:rsidR="009237EB" w:rsidRPr="00D04203">
        <w:rPr>
          <w:rFonts w:ascii="Arial" w:hAnsi="Arial" w:cs="Arial"/>
          <w:color w:val="000000" w:themeColor="text1"/>
          <w:sz w:val="20"/>
          <w:szCs w:val="20"/>
        </w:rPr>
        <w:t>1</w:t>
      </w:r>
      <w:r w:rsidR="00D04203" w:rsidRPr="00D04203">
        <w:rPr>
          <w:rFonts w:ascii="Arial" w:hAnsi="Arial" w:cs="Arial"/>
          <w:color w:val="000000" w:themeColor="text1"/>
          <w:sz w:val="20"/>
          <w:szCs w:val="20"/>
        </w:rPr>
        <w:t>9</w:t>
      </w:r>
      <w:r w:rsidR="00CD364C" w:rsidRPr="00D04203">
        <w:rPr>
          <w:rFonts w:ascii="Arial" w:hAnsi="Arial" w:cs="Arial"/>
          <w:color w:val="000000" w:themeColor="text1"/>
          <w:sz w:val="20"/>
          <w:szCs w:val="20"/>
        </w:rPr>
        <w:t xml:space="preserve"> (31 Aralık 201</w:t>
      </w:r>
      <w:r w:rsidR="00DE31FD">
        <w:rPr>
          <w:rFonts w:ascii="Arial" w:hAnsi="Arial" w:cs="Arial"/>
          <w:color w:val="000000" w:themeColor="text1"/>
          <w:sz w:val="20"/>
          <w:szCs w:val="20"/>
        </w:rPr>
        <w:t>7</w:t>
      </w:r>
      <w:r w:rsidR="00DD4184" w:rsidRPr="00D04203">
        <w:rPr>
          <w:rFonts w:ascii="Arial" w:hAnsi="Arial" w:cs="Arial"/>
          <w:color w:val="000000" w:themeColor="text1"/>
          <w:sz w:val="20"/>
          <w:szCs w:val="20"/>
        </w:rPr>
        <w:t xml:space="preserve">: </w:t>
      </w:r>
      <w:r w:rsidR="00DE31FD">
        <w:rPr>
          <w:rFonts w:ascii="Arial" w:hAnsi="Arial" w:cs="Arial"/>
          <w:color w:val="000000" w:themeColor="text1"/>
          <w:sz w:val="20"/>
          <w:szCs w:val="20"/>
        </w:rPr>
        <w:t>219</w:t>
      </w:r>
      <w:r w:rsidR="00DD4184" w:rsidRPr="00D04203">
        <w:rPr>
          <w:rFonts w:ascii="Arial" w:hAnsi="Arial" w:cs="Arial"/>
          <w:color w:val="000000" w:themeColor="text1"/>
          <w:sz w:val="20"/>
          <w:szCs w:val="20"/>
        </w:rPr>
        <w:t>), yurt dışında 1</w:t>
      </w:r>
      <w:r w:rsidR="00DE31FD">
        <w:rPr>
          <w:rFonts w:ascii="Arial" w:hAnsi="Arial" w:cs="Arial"/>
          <w:color w:val="000000" w:themeColor="text1"/>
          <w:sz w:val="20"/>
          <w:szCs w:val="20"/>
        </w:rPr>
        <w:t xml:space="preserve"> (31 Aralık 2017</w:t>
      </w:r>
      <w:r w:rsidR="00DD4184" w:rsidRPr="00D04203">
        <w:rPr>
          <w:rFonts w:ascii="Arial" w:hAnsi="Arial" w:cs="Arial"/>
          <w:color w:val="000000" w:themeColor="text1"/>
          <w:sz w:val="20"/>
          <w:szCs w:val="20"/>
        </w:rPr>
        <w:t xml:space="preserve">: 1) şubesi ve </w:t>
      </w:r>
      <w:r w:rsidR="00DE31FD">
        <w:rPr>
          <w:rFonts w:ascii="Arial" w:hAnsi="Arial" w:cs="Arial"/>
          <w:color w:val="000000" w:themeColor="text1"/>
          <w:sz w:val="20"/>
          <w:szCs w:val="20"/>
        </w:rPr>
        <w:t>3.</w:t>
      </w:r>
      <w:r w:rsidR="00DE31FD" w:rsidRPr="00590B37">
        <w:rPr>
          <w:rFonts w:ascii="Arial" w:hAnsi="Arial" w:cs="Arial"/>
          <w:color w:val="000000" w:themeColor="text1"/>
          <w:sz w:val="20"/>
          <w:szCs w:val="20"/>
        </w:rPr>
        <w:t>919</w:t>
      </w:r>
      <w:r w:rsidR="00255420" w:rsidRPr="00590B37">
        <w:rPr>
          <w:rFonts w:ascii="Arial" w:hAnsi="Arial" w:cs="Arial"/>
          <w:color w:val="000000" w:themeColor="text1"/>
          <w:sz w:val="20"/>
          <w:szCs w:val="20"/>
        </w:rPr>
        <w:t xml:space="preserve"> </w:t>
      </w:r>
      <w:r w:rsidR="008E2A14" w:rsidRPr="00590B37">
        <w:rPr>
          <w:rFonts w:ascii="Arial" w:hAnsi="Arial" w:cs="Arial"/>
          <w:color w:val="000000" w:themeColor="text1"/>
          <w:sz w:val="20"/>
          <w:szCs w:val="20"/>
        </w:rPr>
        <w:t>(31</w:t>
      </w:r>
      <w:r w:rsidR="00DE31FD" w:rsidRPr="00590B37">
        <w:rPr>
          <w:rFonts w:ascii="Arial" w:hAnsi="Arial" w:cs="Arial"/>
          <w:color w:val="000000" w:themeColor="text1"/>
          <w:sz w:val="20"/>
          <w:szCs w:val="20"/>
        </w:rPr>
        <w:t xml:space="preserve"> Aralık 2017</w:t>
      </w:r>
      <w:r w:rsidR="00DD4184" w:rsidRPr="00590B37">
        <w:rPr>
          <w:rFonts w:ascii="Arial" w:hAnsi="Arial" w:cs="Arial"/>
          <w:color w:val="000000" w:themeColor="text1"/>
          <w:sz w:val="20"/>
          <w:szCs w:val="20"/>
        </w:rPr>
        <w:t xml:space="preserve">: </w:t>
      </w:r>
      <w:r w:rsidR="008E2A14" w:rsidRPr="00590B37">
        <w:rPr>
          <w:rFonts w:ascii="Arial" w:hAnsi="Arial" w:cs="Arial"/>
          <w:color w:val="000000" w:themeColor="text1"/>
          <w:sz w:val="20"/>
          <w:szCs w:val="20"/>
        </w:rPr>
        <w:t>3.</w:t>
      </w:r>
      <w:r w:rsidR="00DE31FD" w:rsidRPr="00590B37">
        <w:rPr>
          <w:rFonts w:ascii="Arial" w:hAnsi="Arial" w:cs="Arial"/>
          <w:color w:val="000000" w:themeColor="text1"/>
          <w:sz w:val="20"/>
          <w:szCs w:val="20"/>
        </w:rPr>
        <w:t>899</w:t>
      </w:r>
      <w:r w:rsidR="00DD4184" w:rsidRPr="00590B37">
        <w:rPr>
          <w:rFonts w:ascii="Arial" w:hAnsi="Arial" w:cs="Arial"/>
          <w:color w:val="000000" w:themeColor="text1"/>
          <w:sz w:val="20"/>
          <w:szCs w:val="20"/>
        </w:rPr>
        <w:t>) personeli ile hizmet vermektedir.</w:t>
      </w:r>
      <w:r w:rsidR="00DF619F" w:rsidRPr="00590B37">
        <w:rPr>
          <w:rFonts w:ascii="Arial" w:hAnsi="Arial" w:cs="Arial"/>
          <w:color w:val="000000" w:themeColor="text1"/>
          <w:sz w:val="20"/>
          <w:szCs w:val="20"/>
        </w:rPr>
        <w:t xml:space="preserve"> </w:t>
      </w:r>
      <w:r w:rsidR="004F0D26" w:rsidRPr="00590B37">
        <w:rPr>
          <w:rFonts w:ascii="Arial" w:hAnsi="Arial" w:cs="Arial"/>
          <w:color w:val="000000" w:themeColor="text1"/>
          <w:sz w:val="20"/>
          <w:szCs w:val="20"/>
        </w:rPr>
        <w:t xml:space="preserve">31 </w:t>
      </w:r>
      <w:r w:rsidR="00DE31FD" w:rsidRPr="00590B37">
        <w:rPr>
          <w:rFonts w:ascii="Arial" w:hAnsi="Arial" w:cs="Arial"/>
          <w:color w:val="000000" w:themeColor="text1"/>
          <w:sz w:val="20"/>
          <w:szCs w:val="20"/>
        </w:rPr>
        <w:t>Mart</w:t>
      </w:r>
      <w:r w:rsidR="004F0D26" w:rsidRPr="00590B37">
        <w:rPr>
          <w:rFonts w:ascii="Arial" w:hAnsi="Arial" w:cs="Arial"/>
          <w:color w:val="000000" w:themeColor="text1"/>
          <w:sz w:val="20"/>
          <w:szCs w:val="20"/>
        </w:rPr>
        <w:t xml:space="preserve"> </w:t>
      </w:r>
      <w:r w:rsidR="00DE31FD" w:rsidRPr="00590B37">
        <w:rPr>
          <w:rFonts w:ascii="Arial" w:hAnsi="Arial" w:cs="Arial"/>
          <w:color w:val="000000" w:themeColor="text1"/>
          <w:sz w:val="20"/>
          <w:szCs w:val="20"/>
        </w:rPr>
        <w:t>2018</w:t>
      </w:r>
      <w:r w:rsidR="00CD364C" w:rsidRPr="00590B37">
        <w:rPr>
          <w:rFonts w:ascii="Arial" w:hAnsi="Arial" w:cs="Arial"/>
          <w:color w:val="000000" w:themeColor="text1"/>
          <w:sz w:val="20"/>
          <w:szCs w:val="20"/>
        </w:rPr>
        <w:t xml:space="preserve"> </w:t>
      </w:r>
      <w:r w:rsidR="00E055E2" w:rsidRPr="00590B37">
        <w:rPr>
          <w:rFonts w:ascii="Arial" w:hAnsi="Arial" w:cs="Arial"/>
          <w:color w:val="000000" w:themeColor="text1"/>
          <w:sz w:val="20"/>
          <w:szCs w:val="20"/>
        </w:rPr>
        <w:t>tarihi itibar</w:t>
      </w:r>
      <w:r w:rsidR="00911595" w:rsidRPr="00590B37">
        <w:rPr>
          <w:rFonts w:ascii="Arial" w:hAnsi="Arial" w:cs="Arial"/>
          <w:color w:val="000000" w:themeColor="text1"/>
          <w:sz w:val="20"/>
          <w:szCs w:val="20"/>
        </w:rPr>
        <w:t>ıyla</w:t>
      </w:r>
      <w:r w:rsidR="00E055E2" w:rsidRPr="00590B37">
        <w:rPr>
          <w:rFonts w:ascii="Arial" w:hAnsi="Arial" w:cs="Arial"/>
          <w:color w:val="000000" w:themeColor="text1"/>
          <w:sz w:val="20"/>
          <w:szCs w:val="20"/>
        </w:rPr>
        <w:t xml:space="preserve"> Grup bünyesinde </w:t>
      </w:r>
      <w:r w:rsidR="001A51A4" w:rsidRPr="00590B37">
        <w:rPr>
          <w:rFonts w:ascii="Arial" w:hAnsi="Arial" w:cs="Arial"/>
          <w:color w:val="000000" w:themeColor="text1"/>
          <w:sz w:val="20"/>
          <w:szCs w:val="20"/>
        </w:rPr>
        <w:t>3</w:t>
      </w:r>
      <w:r w:rsidR="00AA05CA" w:rsidRPr="00590B37">
        <w:rPr>
          <w:rFonts w:ascii="Arial" w:hAnsi="Arial" w:cs="Arial"/>
          <w:color w:val="000000" w:themeColor="text1"/>
          <w:sz w:val="20"/>
          <w:szCs w:val="20"/>
        </w:rPr>
        <w:t>.</w:t>
      </w:r>
      <w:r w:rsidR="005D4E40" w:rsidRPr="00590B37">
        <w:rPr>
          <w:rFonts w:ascii="Arial" w:hAnsi="Arial" w:cs="Arial"/>
          <w:color w:val="000000" w:themeColor="text1"/>
          <w:sz w:val="20"/>
          <w:szCs w:val="20"/>
        </w:rPr>
        <w:t>9</w:t>
      </w:r>
      <w:r w:rsidR="00590B37" w:rsidRPr="00590B37">
        <w:rPr>
          <w:rFonts w:ascii="Arial" w:hAnsi="Arial" w:cs="Arial"/>
          <w:color w:val="000000" w:themeColor="text1"/>
          <w:sz w:val="20"/>
          <w:szCs w:val="20"/>
        </w:rPr>
        <w:t>32</w:t>
      </w:r>
      <w:r w:rsidR="00DE31FD">
        <w:rPr>
          <w:rFonts w:ascii="Arial" w:hAnsi="Arial" w:cs="Arial"/>
          <w:color w:val="000000" w:themeColor="text1"/>
          <w:sz w:val="20"/>
          <w:szCs w:val="20"/>
        </w:rPr>
        <w:t xml:space="preserve"> (31 Aralık 2017</w:t>
      </w:r>
      <w:r w:rsidR="0015418F" w:rsidRPr="009128F0">
        <w:rPr>
          <w:rFonts w:ascii="Arial" w:hAnsi="Arial" w:cs="Arial"/>
          <w:color w:val="000000" w:themeColor="text1"/>
          <w:sz w:val="20"/>
          <w:szCs w:val="20"/>
        </w:rPr>
        <w:t xml:space="preserve">: </w:t>
      </w:r>
      <w:r w:rsidR="00DE31FD" w:rsidRPr="00DE31FD">
        <w:rPr>
          <w:rFonts w:ascii="Arial" w:hAnsi="Arial" w:cs="Arial"/>
          <w:color w:val="000000" w:themeColor="text1"/>
          <w:sz w:val="20"/>
          <w:szCs w:val="20"/>
        </w:rPr>
        <w:t>3.910</w:t>
      </w:r>
      <w:r w:rsidR="0015418F" w:rsidRPr="00DE31FD">
        <w:rPr>
          <w:rFonts w:ascii="Arial" w:hAnsi="Arial" w:cs="Arial"/>
          <w:color w:val="000000" w:themeColor="text1"/>
          <w:sz w:val="20"/>
          <w:szCs w:val="20"/>
        </w:rPr>
        <w:t>)</w:t>
      </w:r>
      <w:r w:rsidR="001A51A4" w:rsidRPr="009128F0">
        <w:rPr>
          <w:rFonts w:ascii="Arial" w:hAnsi="Arial" w:cs="Arial"/>
          <w:color w:val="000000" w:themeColor="text1"/>
          <w:sz w:val="20"/>
          <w:szCs w:val="20"/>
        </w:rPr>
        <w:t xml:space="preserve"> </w:t>
      </w:r>
      <w:r w:rsidR="00E055E2" w:rsidRPr="009128F0">
        <w:rPr>
          <w:rFonts w:ascii="Arial" w:hAnsi="Arial" w:cs="Arial"/>
          <w:color w:val="000000" w:themeColor="text1"/>
          <w:sz w:val="20"/>
          <w:szCs w:val="20"/>
        </w:rPr>
        <w:t>personel bulunmaktadır.</w:t>
      </w:r>
    </w:p>
    <w:p w14:paraId="647AD253" w14:textId="77777777" w:rsidR="002C6E36" w:rsidRPr="00D04203" w:rsidRDefault="002C6E36" w:rsidP="00E17B23">
      <w:pPr>
        <w:pStyle w:val="Balk4"/>
        <w:tabs>
          <w:tab w:val="left" w:pos="1080"/>
        </w:tabs>
        <w:spacing w:before="240"/>
        <w:ind w:hanging="540"/>
        <w:rPr>
          <w:rFonts w:ascii="Arial" w:hAnsi="Arial" w:cs="Arial"/>
          <w:color w:val="000000" w:themeColor="text1"/>
          <w:sz w:val="20"/>
          <w:szCs w:val="20"/>
        </w:rPr>
      </w:pPr>
      <w:r w:rsidRPr="009128F0">
        <w:rPr>
          <w:rFonts w:ascii="Arial" w:hAnsi="Arial" w:cs="Arial"/>
          <w:color w:val="000000" w:themeColor="text1"/>
          <w:sz w:val="20"/>
          <w:szCs w:val="20"/>
        </w:rPr>
        <w:t>II.</w:t>
      </w:r>
      <w:r w:rsidRPr="009128F0">
        <w:rPr>
          <w:rFonts w:ascii="Arial" w:hAnsi="Arial" w:cs="Arial"/>
          <w:color w:val="000000" w:themeColor="text1"/>
          <w:sz w:val="20"/>
          <w:szCs w:val="20"/>
        </w:rPr>
        <w:tab/>
      </w:r>
      <w:r w:rsidR="00987481" w:rsidRPr="009128F0">
        <w:rPr>
          <w:rFonts w:ascii="Arial" w:hAnsi="Arial" w:cs="Arial"/>
          <w:color w:val="000000" w:themeColor="text1"/>
          <w:sz w:val="20"/>
          <w:szCs w:val="20"/>
        </w:rPr>
        <w:t xml:space="preserve">Ana Ortaklık </w:t>
      </w:r>
      <w:r w:rsidRPr="009128F0">
        <w:rPr>
          <w:rFonts w:ascii="Arial" w:hAnsi="Arial" w:cs="Arial"/>
          <w:color w:val="000000" w:themeColor="text1"/>
          <w:sz w:val="20"/>
          <w:szCs w:val="20"/>
        </w:rPr>
        <w:t>Banka’nın sermaye yapısı, yönetim ve denetimini doğrudan veya dolaylı olarak tek başına veya birlikte elinde bulunduran ortakları, vars</w:t>
      </w:r>
      <w:r w:rsidRPr="00D04203">
        <w:rPr>
          <w:rFonts w:ascii="Arial" w:hAnsi="Arial" w:cs="Arial"/>
          <w:color w:val="000000" w:themeColor="text1"/>
          <w:sz w:val="20"/>
          <w:szCs w:val="20"/>
        </w:rPr>
        <w:t xml:space="preserve">a bu hususlarda yıl içindeki değişiklikler ile </w:t>
      </w:r>
      <w:proofErr w:type="gramStart"/>
      <w:r w:rsidRPr="00D04203">
        <w:rPr>
          <w:rFonts w:ascii="Arial" w:hAnsi="Arial" w:cs="Arial"/>
          <w:color w:val="000000" w:themeColor="text1"/>
          <w:sz w:val="20"/>
          <w:szCs w:val="20"/>
        </w:rPr>
        <w:t>dahil</w:t>
      </w:r>
      <w:proofErr w:type="gramEnd"/>
      <w:r w:rsidRPr="00D04203">
        <w:rPr>
          <w:rFonts w:ascii="Arial" w:hAnsi="Arial" w:cs="Arial"/>
          <w:color w:val="000000" w:themeColor="text1"/>
          <w:sz w:val="20"/>
          <w:szCs w:val="20"/>
        </w:rPr>
        <w:t xml:space="preserve"> olduğu gruba ilişkin açıklama:</w:t>
      </w:r>
    </w:p>
    <w:p w14:paraId="56E3AE11" w14:textId="69269B14" w:rsidR="002C6E36" w:rsidRDefault="004F0D26" w:rsidP="00217B6C">
      <w:pPr>
        <w:spacing w:before="120"/>
        <w:jc w:val="both"/>
        <w:rPr>
          <w:rFonts w:ascii="Arial" w:hAnsi="Arial" w:cs="Arial"/>
          <w:color w:val="000000" w:themeColor="text1"/>
          <w:sz w:val="20"/>
          <w:szCs w:val="20"/>
        </w:rPr>
      </w:pPr>
      <w:r w:rsidRPr="00D04203">
        <w:rPr>
          <w:rFonts w:ascii="Arial" w:hAnsi="Arial" w:cs="Arial"/>
          <w:color w:val="000000" w:themeColor="text1"/>
          <w:sz w:val="20"/>
          <w:szCs w:val="20"/>
        </w:rPr>
        <w:t xml:space="preserve">31 </w:t>
      </w:r>
      <w:r w:rsidR="00DE31FD">
        <w:rPr>
          <w:rFonts w:ascii="Arial" w:hAnsi="Arial" w:cs="Arial"/>
          <w:color w:val="000000" w:themeColor="text1"/>
          <w:sz w:val="20"/>
          <w:szCs w:val="20"/>
        </w:rPr>
        <w:t>Mart</w:t>
      </w:r>
      <w:r w:rsidRPr="00D04203">
        <w:rPr>
          <w:rFonts w:ascii="Arial" w:hAnsi="Arial" w:cs="Arial"/>
          <w:color w:val="000000" w:themeColor="text1"/>
          <w:sz w:val="20"/>
          <w:szCs w:val="20"/>
        </w:rPr>
        <w:t xml:space="preserve"> </w:t>
      </w:r>
      <w:r w:rsidR="00DE31FD">
        <w:rPr>
          <w:rFonts w:ascii="Arial" w:hAnsi="Arial" w:cs="Arial"/>
          <w:color w:val="000000" w:themeColor="text1"/>
          <w:sz w:val="20"/>
          <w:szCs w:val="20"/>
        </w:rPr>
        <w:t>2018</w:t>
      </w:r>
      <w:r w:rsidR="00CD364C" w:rsidRPr="00D04203">
        <w:rPr>
          <w:rFonts w:ascii="Arial" w:hAnsi="Arial" w:cs="Arial"/>
          <w:color w:val="000000" w:themeColor="text1"/>
          <w:sz w:val="20"/>
          <w:szCs w:val="20"/>
        </w:rPr>
        <w:t xml:space="preserve"> </w:t>
      </w:r>
      <w:r w:rsidR="00AB4446" w:rsidRPr="00D04203">
        <w:rPr>
          <w:rFonts w:ascii="Arial" w:hAnsi="Arial" w:cs="Arial"/>
          <w:color w:val="000000" w:themeColor="text1"/>
          <w:sz w:val="20"/>
          <w:szCs w:val="20"/>
        </w:rPr>
        <w:t xml:space="preserve">tarihi </w:t>
      </w:r>
      <w:r w:rsidR="00D77A03" w:rsidRPr="00D04203">
        <w:rPr>
          <w:rFonts w:ascii="Arial" w:hAnsi="Arial" w:cs="Arial"/>
          <w:color w:val="000000" w:themeColor="text1"/>
          <w:sz w:val="20"/>
          <w:szCs w:val="20"/>
        </w:rPr>
        <w:t>itibarıyla</w:t>
      </w:r>
      <w:r w:rsidR="002C6E36" w:rsidRPr="00D04203">
        <w:rPr>
          <w:rFonts w:ascii="Arial" w:hAnsi="Arial" w:cs="Arial"/>
          <w:color w:val="000000" w:themeColor="text1"/>
          <w:sz w:val="20"/>
          <w:szCs w:val="20"/>
        </w:rPr>
        <w:t xml:space="preserve"> </w:t>
      </w:r>
      <w:r w:rsidR="00987481" w:rsidRPr="00D04203">
        <w:rPr>
          <w:rFonts w:ascii="Arial" w:hAnsi="Arial" w:cs="Arial"/>
          <w:color w:val="000000" w:themeColor="text1"/>
          <w:sz w:val="20"/>
          <w:szCs w:val="20"/>
        </w:rPr>
        <w:t xml:space="preserve">Ana Ortaklık </w:t>
      </w:r>
      <w:r w:rsidR="002C6E36" w:rsidRPr="00D04203">
        <w:rPr>
          <w:rFonts w:ascii="Arial" w:hAnsi="Arial" w:cs="Arial"/>
          <w:color w:val="000000" w:themeColor="text1"/>
          <w:sz w:val="20"/>
          <w:szCs w:val="20"/>
        </w:rPr>
        <w:t>Banka’nın hisselerinin %54,</w:t>
      </w:r>
      <w:r w:rsidR="000A7B2E" w:rsidRPr="00D04203">
        <w:rPr>
          <w:rFonts w:ascii="Arial" w:hAnsi="Arial" w:cs="Arial"/>
          <w:color w:val="000000" w:themeColor="text1"/>
          <w:sz w:val="20"/>
          <w:szCs w:val="20"/>
        </w:rPr>
        <w:t>06</w:t>
      </w:r>
      <w:r w:rsidR="00AF3DB1" w:rsidRPr="00D04203">
        <w:rPr>
          <w:rFonts w:ascii="Arial" w:hAnsi="Arial" w:cs="Arial"/>
          <w:color w:val="000000" w:themeColor="text1"/>
          <w:sz w:val="20"/>
          <w:szCs w:val="20"/>
        </w:rPr>
        <w:t>’sı</w:t>
      </w:r>
      <w:r w:rsidR="00C82D7F" w:rsidRPr="00D04203">
        <w:rPr>
          <w:rFonts w:ascii="Arial" w:hAnsi="Arial" w:cs="Arial"/>
          <w:color w:val="000000" w:themeColor="text1"/>
          <w:sz w:val="20"/>
          <w:szCs w:val="20"/>
        </w:rPr>
        <w:t xml:space="preserve"> (31 Aralık 201</w:t>
      </w:r>
      <w:r w:rsidR="00DE31FD">
        <w:rPr>
          <w:rFonts w:ascii="Arial" w:hAnsi="Arial" w:cs="Arial"/>
          <w:color w:val="000000" w:themeColor="text1"/>
          <w:sz w:val="20"/>
          <w:szCs w:val="20"/>
        </w:rPr>
        <w:t>7</w:t>
      </w:r>
      <w:r w:rsidR="00C82D7F" w:rsidRPr="00D04203">
        <w:rPr>
          <w:rFonts w:ascii="Arial" w:hAnsi="Arial" w:cs="Arial"/>
          <w:color w:val="000000" w:themeColor="text1"/>
          <w:sz w:val="20"/>
          <w:szCs w:val="20"/>
        </w:rPr>
        <w:t>: %54,06)</w:t>
      </w:r>
      <w:r w:rsidR="002C6E36" w:rsidRPr="00D04203">
        <w:rPr>
          <w:rFonts w:ascii="Arial" w:hAnsi="Arial" w:cs="Arial"/>
          <w:color w:val="000000" w:themeColor="text1"/>
          <w:sz w:val="20"/>
          <w:szCs w:val="20"/>
        </w:rPr>
        <w:t xml:space="preserve"> Bahreyn’de mukim </w:t>
      </w:r>
      <w:bookmarkStart w:id="2" w:name="OLE_LINK3"/>
      <w:bookmarkStart w:id="3" w:name="OLE_LINK4"/>
      <w:r w:rsidR="002C6E36" w:rsidRPr="00D04203">
        <w:rPr>
          <w:rFonts w:ascii="Arial" w:hAnsi="Arial" w:cs="Arial"/>
          <w:color w:val="000000" w:themeColor="text1"/>
          <w:sz w:val="20"/>
          <w:szCs w:val="20"/>
        </w:rPr>
        <w:t xml:space="preserve">Albaraka </w:t>
      </w:r>
      <w:proofErr w:type="spellStart"/>
      <w:r w:rsidR="002C6E36" w:rsidRPr="00D04203">
        <w:rPr>
          <w:rFonts w:ascii="Arial" w:hAnsi="Arial" w:cs="Arial"/>
          <w:color w:val="000000" w:themeColor="text1"/>
          <w:sz w:val="20"/>
          <w:szCs w:val="20"/>
        </w:rPr>
        <w:t>Banking</w:t>
      </w:r>
      <w:proofErr w:type="spellEnd"/>
      <w:r w:rsidR="002C6E36" w:rsidRPr="00D04203">
        <w:rPr>
          <w:rFonts w:ascii="Arial" w:hAnsi="Arial" w:cs="Arial"/>
          <w:color w:val="000000" w:themeColor="text1"/>
          <w:sz w:val="20"/>
          <w:szCs w:val="20"/>
        </w:rPr>
        <w:t xml:space="preserve"> </w:t>
      </w:r>
      <w:proofErr w:type="spellStart"/>
      <w:r w:rsidR="002C6E36" w:rsidRPr="00D04203">
        <w:rPr>
          <w:rFonts w:ascii="Arial" w:hAnsi="Arial" w:cs="Arial"/>
          <w:color w:val="000000" w:themeColor="text1"/>
          <w:sz w:val="20"/>
          <w:szCs w:val="20"/>
        </w:rPr>
        <w:t>Group’a</w:t>
      </w:r>
      <w:bookmarkEnd w:id="2"/>
      <w:bookmarkEnd w:id="3"/>
      <w:proofErr w:type="spellEnd"/>
      <w:r w:rsidR="002C6E36" w:rsidRPr="00D04203">
        <w:rPr>
          <w:rFonts w:ascii="Arial" w:hAnsi="Arial" w:cs="Arial"/>
          <w:color w:val="000000" w:themeColor="text1"/>
          <w:sz w:val="20"/>
          <w:szCs w:val="20"/>
        </w:rPr>
        <w:t xml:space="preserve"> aittir. </w:t>
      </w:r>
      <w:r w:rsidR="00987481" w:rsidRPr="00D04203">
        <w:rPr>
          <w:rFonts w:ascii="Arial" w:hAnsi="Arial" w:cs="Arial"/>
          <w:color w:val="000000" w:themeColor="text1"/>
          <w:sz w:val="20"/>
          <w:szCs w:val="20"/>
        </w:rPr>
        <w:t xml:space="preserve">Ana Ortaklık </w:t>
      </w:r>
      <w:r w:rsidR="002C6E36" w:rsidRPr="00D04203">
        <w:rPr>
          <w:rFonts w:ascii="Arial" w:hAnsi="Arial" w:cs="Arial"/>
          <w:color w:val="000000" w:themeColor="text1"/>
          <w:sz w:val="20"/>
          <w:szCs w:val="20"/>
        </w:rPr>
        <w:t xml:space="preserve">Banka hisselerinin </w:t>
      </w:r>
      <w:r w:rsidR="00AE3D03" w:rsidRPr="00D04203">
        <w:rPr>
          <w:rFonts w:ascii="Arial" w:hAnsi="Arial" w:cs="Arial"/>
          <w:color w:val="000000" w:themeColor="text1"/>
          <w:sz w:val="20"/>
          <w:szCs w:val="20"/>
        </w:rPr>
        <w:t>%</w:t>
      </w:r>
      <w:r w:rsidR="00145AFA" w:rsidRPr="00D04203">
        <w:rPr>
          <w:rFonts w:ascii="Arial" w:hAnsi="Arial" w:cs="Arial"/>
          <w:sz w:val="20"/>
          <w:szCs w:val="20"/>
        </w:rPr>
        <w:t>25,</w:t>
      </w:r>
      <w:r w:rsidR="00DE31FD">
        <w:rPr>
          <w:rFonts w:ascii="Arial" w:hAnsi="Arial" w:cs="Arial"/>
          <w:sz w:val="20"/>
          <w:szCs w:val="20"/>
        </w:rPr>
        <w:t>22</w:t>
      </w:r>
      <w:r w:rsidR="00696E34" w:rsidRPr="00D04203">
        <w:rPr>
          <w:rFonts w:ascii="Arial" w:hAnsi="Arial" w:cs="Arial"/>
          <w:color w:val="000000" w:themeColor="text1"/>
          <w:sz w:val="20"/>
          <w:szCs w:val="20"/>
        </w:rPr>
        <w:t>’</w:t>
      </w:r>
      <w:r w:rsidR="00337EDF">
        <w:rPr>
          <w:rFonts w:ascii="Arial" w:hAnsi="Arial" w:cs="Arial"/>
          <w:color w:val="000000" w:themeColor="text1"/>
          <w:sz w:val="20"/>
          <w:szCs w:val="20"/>
        </w:rPr>
        <w:t>si</w:t>
      </w:r>
      <w:r w:rsidR="00C82D7F" w:rsidRPr="00D04203">
        <w:rPr>
          <w:rFonts w:ascii="Arial" w:hAnsi="Arial" w:cs="Arial"/>
          <w:color w:val="000000" w:themeColor="text1"/>
          <w:sz w:val="20"/>
          <w:szCs w:val="20"/>
        </w:rPr>
        <w:t xml:space="preserve"> (31 Aralık 201</w:t>
      </w:r>
      <w:r w:rsidR="00DE31FD">
        <w:rPr>
          <w:rFonts w:ascii="Arial" w:hAnsi="Arial" w:cs="Arial"/>
          <w:color w:val="000000" w:themeColor="text1"/>
          <w:sz w:val="20"/>
          <w:szCs w:val="20"/>
        </w:rPr>
        <w:t>7</w:t>
      </w:r>
      <w:r w:rsidR="00C82D7F" w:rsidRPr="00D04203">
        <w:rPr>
          <w:rFonts w:ascii="Arial" w:hAnsi="Arial" w:cs="Arial"/>
          <w:color w:val="000000" w:themeColor="text1"/>
          <w:sz w:val="20"/>
          <w:szCs w:val="20"/>
        </w:rPr>
        <w:t>: %</w:t>
      </w:r>
      <w:r w:rsidR="00CD364C" w:rsidRPr="00D04203">
        <w:rPr>
          <w:rFonts w:ascii="Arial" w:hAnsi="Arial" w:cs="Arial"/>
          <w:color w:val="000000" w:themeColor="text1"/>
          <w:sz w:val="20"/>
          <w:szCs w:val="20"/>
        </w:rPr>
        <w:t>2</w:t>
      </w:r>
      <w:r w:rsidR="00DE31FD">
        <w:rPr>
          <w:rFonts w:ascii="Arial" w:hAnsi="Arial" w:cs="Arial"/>
          <w:color w:val="000000" w:themeColor="text1"/>
          <w:sz w:val="20"/>
          <w:szCs w:val="20"/>
        </w:rPr>
        <w:t>5</w:t>
      </w:r>
      <w:r w:rsidR="00CD364C" w:rsidRPr="00D04203">
        <w:rPr>
          <w:rFonts w:ascii="Arial" w:hAnsi="Arial" w:cs="Arial"/>
          <w:color w:val="000000" w:themeColor="text1"/>
          <w:sz w:val="20"/>
          <w:szCs w:val="20"/>
        </w:rPr>
        <w:t>,</w:t>
      </w:r>
      <w:r w:rsidR="00DE31FD">
        <w:rPr>
          <w:rFonts w:ascii="Arial" w:hAnsi="Arial" w:cs="Arial"/>
          <w:color w:val="000000" w:themeColor="text1"/>
          <w:sz w:val="20"/>
          <w:szCs w:val="20"/>
        </w:rPr>
        <w:t>16</w:t>
      </w:r>
      <w:r w:rsidR="00D1534F" w:rsidRPr="00D04203">
        <w:rPr>
          <w:rFonts w:ascii="Arial" w:hAnsi="Arial" w:cs="Arial"/>
          <w:color w:val="000000" w:themeColor="text1"/>
          <w:sz w:val="20"/>
          <w:szCs w:val="20"/>
        </w:rPr>
        <w:t>)</w:t>
      </w:r>
      <w:r w:rsidR="002C6E36" w:rsidRPr="00D04203">
        <w:rPr>
          <w:rFonts w:ascii="Arial" w:hAnsi="Arial" w:cs="Arial"/>
          <w:color w:val="000000" w:themeColor="text1"/>
          <w:sz w:val="20"/>
          <w:szCs w:val="20"/>
        </w:rPr>
        <w:t xml:space="preserve"> </w:t>
      </w:r>
      <w:r w:rsidR="0000149C" w:rsidRPr="00D04203">
        <w:rPr>
          <w:rFonts w:ascii="Arial" w:hAnsi="Arial" w:cs="Arial"/>
          <w:color w:val="000000" w:themeColor="text1"/>
          <w:sz w:val="20"/>
          <w:szCs w:val="20"/>
        </w:rPr>
        <w:t xml:space="preserve">Borsa İstanbul’a </w:t>
      </w:r>
      <w:proofErr w:type="spellStart"/>
      <w:r w:rsidR="0000149C" w:rsidRPr="00D04203">
        <w:rPr>
          <w:rFonts w:ascii="Arial" w:hAnsi="Arial" w:cs="Arial"/>
          <w:color w:val="000000" w:themeColor="text1"/>
          <w:sz w:val="20"/>
          <w:szCs w:val="20"/>
        </w:rPr>
        <w:t>kote</w:t>
      </w:r>
      <w:proofErr w:type="spellEnd"/>
      <w:r w:rsidR="002C6E36" w:rsidRPr="00D04203">
        <w:rPr>
          <w:rFonts w:ascii="Arial" w:hAnsi="Arial" w:cs="Arial"/>
          <w:color w:val="000000" w:themeColor="text1"/>
          <w:sz w:val="20"/>
          <w:szCs w:val="20"/>
        </w:rPr>
        <w:t>, halka açık hisselerden oluşmaktadır.</w:t>
      </w:r>
      <w:r w:rsidR="002C6E36" w:rsidRPr="009128F0">
        <w:rPr>
          <w:rFonts w:ascii="Arial" w:hAnsi="Arial" w:cs="Arial"/>
          <w:color w:val="000000" w:themeColor="text1"/>
          <w:sz w:val="20"/>
          <w:szCs w:val="20"/>
        </w:rPr>
        <w:t xml:space="preserve"> </w:t>
      </w:r>
    </w:p>
    <w:p w14:paraId="56BFE4DC" w14:textId="77777777" w:rsidR="00437599" w:rsidRPr="009128F0" w:rsidRDefault="00437599" w:rsidP="00217B6C">
      <w:pPr>
        <w:spacing w:before="120"/>
        <w:jc w:val="both"/>
        <w:rPr>
          <w:rFonts w:ascii="Arial" w:hAnsi="Arial" w:cs="Arial"/>
          <w:color w:val="000000" w:themeColor="text1"/>
          <w:sz w:val="20"/>
          <w:szCs w:val="20"/>
        </w:rPr>
        <w:sectPr w:rsidR="00437599" w:rsidRPr="009128F0" w:rsidSect="00377EF3">
          <w:headerReference w:type="even" r:id="rId10"/>
          <w:headerReference w:type="default" r:id="rId11"/>
          <w:footerReference w:type="default" r:id="rId12"/>
          <w:headerReference w:type="first" r:id="rId13"/>
          <w:pgSz w:w="11907" w:h="16840" w:code="9"/>
          <w:pgMar w:top="1418" w:right="1418" w:bottom="1418" w:left="1418" w:header="720" w:footer="720" w:gutter="0"/>
          <w:pgNumType w:start="1"/>
          <w:cols w:space="720"/>
          <w:noEndnote/>
        </w:sectPr>
      </w:pPr>
    </w:p>
    <w:p w14:paraId="0DF234F1" w14:textId="2EE44839" w:rsidR="00437599" w:rsidRDefault="00437599" w:rsidP="00B22404">
      <w:pPr>
        <w:pStyle w:val="Balk4"/>
        <w:keepNext w:val="0"/>
        <w:tabs>
          <w:tab w:val="left" w:pos="1080"/>
        </w:tabs>
        <w:ind w:right="-828" w:hanging="539"/>
        <w:rPr>
          <w:rFonts w:ascii="Arial" w:hAnsi="Arial" w:cs="Arial"/>
          <w:color w:val="000000" w:themeColor="text1"/>
          <w:sz w:val="20"/>
          <w:szCs w:val="20"/>
        </w:rPr>
      </w:pPr>
    </w:p>
    <w:p w14:paraId="77999BF0" w14:textId="09293C12" w:rsidR="002C6E36" w:rsidRPr="00152A6E" w:rsidRDefault="002C6E36" w:rsidP="003621F8">
      <w:pPr>
        <w:pStyle w:val="Balk4"/>
        <w:keepNext w:val="0"/>
        <w:tabs>
          <w:tab w:val="left" w:pos="1080"/>
        </w:tabs>
        <w:spacing w:after="120"/>
        <w:ind w:right="-828" w:hanging="539"/>
        <w:rPr>
          <w:rFonts w:ascii="Arial" w:hAnsi="Arial" w:cs="Arial"/>
          <w:bCs w:val="0"/>
          <w:color w:val="000000" w:themeColor="text1"/>
          <w:sz w:val="20"/>
          <w:szCs w:val="20"/>
        </w:rPr>
      </w:pPr>
      <w:r w:rsidRPr="009128F0">
        <w:rPr>
          <w:rFonts w:ascii="Arial" w:hAnsi="Arial" w:cs="Arial"/>
          <w:color w:val="000000" w:themeColor="text1"/>
          <w:sz w:val="20"/>
          <w:szCs w:val="20"/>
        </w:rPr>
        <w:t>I</w:t>
      </w:r>
      <w:r w:rsidRPr="00152A6E">
        <w:rPr>
          <w:rFonts w:ascii="Arial" w:hAnsi="Arial" w:cs="Arial"/>
          <w:bCs w:val="0"/>
          <w:color w:val="000000" w:themeColor="text1"/>
          <w:sz w:val="20"/>
          <w:szCs w:val="20"/>
        </w:rPr>
        <w:t>II.</w:t>
      </w:r>
      <w:r w:rsidRPr="00152A6E">
        <w:rPr>
          <w:rFonts w:ascii="Arial" w:hAnsi="Arial" w:cs="Arial"/>
          <w:bCs w:val="0"/>
          <w:color w:val="000000" w:themeColor="text1"/>
          <w:sz w:val="20"/>
          <w:szCs w:val="20"/>
        </w:rPr>
        <w:tab/>
      </w:r>
      <w:r w:rsidR="002C0D68" w:rsidRPr="00152A6E">
        <w:rPr>
          <w:rFonts w:ascii="Arial" w:hAnsi="Arial" w:cs="Arial"/>
          <w:bCs w:val="0"/>
          <w:color w:val="000000" w:themeColor="text1"/>
          <w:sz w:val="20"/>
          <w:szCs w:val="20"/>
        </w:rPr>
        <w:t xml:space="preserve">Ana Ortaklık </w:t>
      </w:r>
      <w:r w:rsidRPr="00152A6E">
        <w:rPr>
          <w:rFonts w:ascii="Arial" w:hAnsi="Arial" w:cs="Arial"/>
          <w:bCs w:val="0"/>
          <w:color w:val="000000" w:themeColor="text1"/>
          <w:sz w:val="20"/>
          <w:szCs w:val="20"/>
        </w:rPr>
        <w:t xml:space="preserve">Banka’nın, yönetim kurulu başkan ve üyeleri, denetim komitesi üyeleri ile genel müdür ve yardımcılarının varsa </w:t>
      </w:r>
      <w:r w:rsidR="002C0D68" w:rsidRPr="00152A6E">
        <w:rPr>
          <w:rFonts w:ascii="Arial" w:hAnsi="Arial" w:cs="Arial"/>
          <w:bCs w:val="0"/>
          <w:color w:val="000000" w:themeColor="text1"/>
          <w:sz w:val="20"/>
          <w:szCs w:val="20"/>
        </w:rPr>
        <w:t xml:space="preserve">Ana Ortaklık </w:t>
      </w:r>
      <w:r w:rsidRPr="00152A6E">
        <w:rPr>
          <w:rFonts w:ascii="Arial" w:hAnsi="Arial" w:cs="Arial"/>
          <w:bCs w:val="0"/>
          <w:color w:val="000000" w:themeColor="text1"/>
          <w:sz w:val="20"/>
          <w:szCs w:val="20"/>
        </w:rPr>
        <w:t>Banka’da sahip oldukları paylara ve sorumluluk alanlarına ilişkin açıklama</w:t>
      </w:r>
      <w:r w:rsidR="00B03E6B" w:rsidRPr="00152A6E">
        <w:rPr>
          <w:rFonts w:ascii="Arial" w:hAnsi="Arial" w:cs="Arial"/>
          <w:bCs w:val="0"/>
          <w:color w:val="000000" w:themeColor="text1"/>
          <w:sz w:val="20"/>
          <w:szCs w:val="20"/>
        </w:rPr>
        <w:t>lar</w:t>
      </w:r>
      <w:r w:rsidR="00B22404" w:rsidRPr="00B22404">
        <w:rPr>
          <w:rFonts w:ascii="Arial" w:hAnsi="Arial" w:cs="Arial"/>
          <w:bCs w:val="0"/>
          <w:color w:val="000000" w:themeColor="text1"/>
          <w:sz w:val="20"/>
          <w:szCs w:val="20"/>
          <w:vertAlign w:val="superscript"/>
        </w:rPr>
        <w:t>(*)</w:t>
      </w:r>
      <w:r w:rsidRPr="00152A6E">
        <w:rPr>
          <w:rFonts w:ascii="Arial" w:hAnsi="Arial" w:cs="Arial"/>
          <w:bCs w:val="0"/>
          <w:color w:val="000000" w:themeColor="text1"/>
          <w:sz w:val="20"/>
          <w:szCs w:val="20"/>
        </w:rPr>
        <w:t>:</w:t>
      </w:r>
    </w:p>
    <w:p w14:paraId="5B003741" w14:textId="77777777" w:rsidR="002C6E36" w:rsidRPr="009128F0" w:rsidRDefault="002C6E36" w:rsidP="002C6E36">
      <w:pPr>
        <w:ind w:left="1980"/>
        <w:jc w:val="both"/>
        <w:rPr>
          <w:rFonts w:ascii="Arial" w:hAnsi="Arial" w:cs="Arial"/>
          <w:color w:val="000000" w:themeColor="text1"/>
          <w:sz w:val="6"/>
          <w:szCs w:val="6"/>
        </w:rPr>
      </w:pPr>
    </w:p>
    <w:tbl>
      <w:tblPr>
        <w:tblW w:w="10023" w:type="dxa"/>
        <w:tblInd w:w="14" w:type="dxa"/>
        <w:tblLook w:val="0000" w:firstRow="0" w:lastRow="0" w:firstColumn="0" w:lastColumn="0" w:noHBand="0" w:noVBand="0"/>
      </w:tblPr>
      <w:tblGrid>
        <w:gridCol w:w="2072"/>
        <w:gridCol w:w="2828"/>
        <w:gridCol w:w="2855"/>
        <w:gridCol w:w="1276"/>
        <w:gridCol w:w="992"/>
      </w:tblGrid>
      <w:tr w:rsidR="000F21C0" w:rsidRPr="009128F0" w14:paraId="6DA9B771" w14:textId="77777777" w:rsidTr="00447C67">
        <w:trPr>
          <w:trHeight w:val="20"/>
        </w:trPr>
        <w:tc>
          <w:tcPr>
            <w:tcW w:w="2072" w:type="dxa"/>
            <w:tcBorders>
              <w:top w:val="single" w:sz="4" w:space="0" w:color="auto"/>
              <w:bottom w:val="single" w:sz="4" w:space="0" w:color="auto"/>
            </w:tcBorders>
            <w:shd w:val="clear" w:color="auto" w:fill="auto"/>
            <w:vAlign w:val="bottom"/>
          </w:tcPr>
          <w:p w14:paraId="32549633" w14:textId="77777777" w:rsidR="000F21C0" w:rsidRPr="009128F0" w:rsidRDefault="000F21C0" w:rsidP="00406800">
            <w:pPr>
              <w:pStyle w:val="GvdeMetniGirintisi"/>
              <w:tabs>
                <w:tab w:val="left" w:pos="900"/>
              </w:tabs>
              <w:ind w:left="-108" w:firstLine="0"/>
              <w:jc w:val="left"/>
              <w:rPr>
                <w:rFonts w:ascii="Arial" w:hAnsi="Arial" w:cs="Arial"/>
                <w:b/>
                <w:bCs/>
                <w:color w:val="000000" w:themeColor="text1"/>
                <w:sz w:val="16"/>
                <w:szCs w:val="16"/>
              </w:rPr>
            </w:pPr>
          </w:p>
          <w:p w14:paraId="7212F758" w14:textId="77777777" w:rsidR="000F21C0" w:rsidRPr="009128F0" w:rsidRDefault="000F21C0" w:rsidP="00406800">
            <w:pPr>
              <w:pStyle w:val="GvdeMetniGirintisi"/>
              <w:tabs>
                <w:tab w:val="left" w:pos="900"/>
              </w:tabs>
              <w:ind w:left="-108" w:firstLine="0"/>
              <w:jc w:val="left"/>
              <w:rPr>
                <w:rFonts w:ascii="Arial" w:hAnsi="Arial" w:cs="Arial"/>
                <w:b/>
                <w:bCs/>
                <w:color w:val="000000" w:themeColor="text1"/>
                <w:sz w:val="16"/>
                <w:szCs w:val="16"/>
              </w:rPr>
            </w:pPr>
            <w:r w:rsidRPr="009128F0">
              <w:rPr>
                <w:rFonts w:ascii="Arial" w:hAnsi="Arial" w:cs="Arial"/>
                <w:b/>
                <w:bCs/>
                <w:color w:val="000000" w:themeColor="text1"/>
                <w:sz w:val="16"/>
                <w:szCs w:val="16"/>
              </w:rPr>
              <w:t>Unvanı</w:t>
            </w:r>
          </w:p>
        </w:tc>
        <w:tc>
          <w:tcPr>
            <w:tcW w:w="2828" w:type="dxa"/>
            <w:tcBorders>
              <w:top w:val="single" w:sz="4" w:space="0" w:color="auto"/>
              <w:bottom w:val="single" w:sz="4" w:space="0" w:color="auto"/>
            </w:tcBorders>
            <w:shd w:val="clear" w:color="auto" w:fill="auto"/>
            <w:vAlign w:val="bottom"/>
          </w:tcPr>
          <w:p w14:paraId="5CA7DC7C" w14:textId="77777777" w:rsidR="000F21C0" w:rsidRPr="009128F0" w:rsidRDefault="000F21C0" w:rsidP="00B010CA">
            <w:pPr>
              <w:pStyle w:val="GvdeMetniGirintisi"/>
              <w:tabs>
                <w:tab w:val="left" w:pos="900"/>
              </w:tabs>
              <w:ind w:left="-108" w:firstLine="0"/>
              <w:jc w:val="left"/>
              <w:rPr>
                <w:rFonts w:ascii="Arial" w:hAnsi="Arial" w:cs="Arial"/>
                <w:b/>
                <w:bCs/>
                <w:color w:val="000000" w:themeColor="text1"/>
                <w:sz w:val="16"/>
                <w:szCs w:val="16"/>
              </w:rPr>
            </w:pPr>
          </w:p>
          <w:p w14:paraId="2EC26215" w14:textId="77777777" w:rsidR="000F21C0" w:rsidRPr="009128F0" w:rsidRDefault="000F21C0" w:rsidP="00B010CA">
            <w:pPr>
              <w:pStyle w:val="GvdeMetniGirintisi"/>
              <w:tabs>
                <w:tab w:val="left" w:pos="900"/>
              </w:tabs>
              <w:ind w:left="-108" w:firstLine="0"/>
              <w:jc w:val="left"/>
              <w:rPr>
                <w:rFonts w:ascii="Arial" w:hAnsi="Arial" w:cs="Arial"/>
                <w:b/>
                <w:bCs/>
                <w:color w:val="000000" w:themeColor="text1"/>
                <w:sz w:val="16"/>
                <w:szCs w:val="16"/>
              </w:rPr>
            </w:pPr>
            <w:r w:rsidRPr="009128F0">
              <w:rPr>
                <w:rFonts w:ascii="Arial" w:hAnsi="Arial" w:cs="Arial"/>
                <w:b/>
                <w:bCs/>
                <w:color w:val="000000" w:themeColor="text1"/>
                <w:sz w:val="16"/>
                <w:szCs w:val="16"/>
              </w:rPr>
              <w:t>Adı ve Soyadı</w:t>
            </w:r>
          </w:p>
        </w:tc>
        <w:tc>
          <w:tcPr>
            <w:tcW w:w="2855" w:type="dxa"/>
            <w:tcBorders>
              <w:top w:val="single" w:sz="4" w:space="0" w:color="auto"/>
              <w:bottom w:val="single" w:sz="4" w:space="0" w:color="auto"/>
            </w:tcBorders>
            <w:shd w:val="clear" w:color="auto" w:fill="auto"/>
            <w:vAlign w:val="bottom"/>
          </w:tcPr>
          <w:p w14:paraId="72397BB8" w14:textId="77777777" w:rsidR="000F21C0" w:rsidRPr="009128F0" w:rsidRDefault="000F21C0" w:rsidP="00EE35F8">
            <w:pPr>
              <w:pStyle w:val="GvdeMetniGirintisi"/>
              <w:tabs>
                <w:tab w:val="left" w:pos="900"/>
              </w:tabs>
              <w:ind w:left="-108" w:firstLine="0"/>
              <w:jc w:val="center"/>
              <w:rPr>
                <w:rFonts w:ascii="Arial" w:hAnsi="Arial" w:cs="Arial"/>
                <w:b/>
                <w:bCs/>
                <w:color w:val="000000" w:themeColor="text1"/>
                <w:sz w:val="16"/>
                <w:szCs w:val="16"/>
              </w:rPr>
            </w:pPr>
            <w:r w:rsidRPr="009128F0">
              <w:rPr>
                <w:rFonts w:ascii="Arial" w:hAnsi="Arial" w:cs="Arial"/>
                <w:b/>
                <w:bCs/>
                <w:color w:val="000000" w:themeColor="text1"/>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224C359C" w14:textId="77777777" w:rsidR="000F21C0" w:rsidRPr="009128F0" w:rsidRDefault="000F21C0" w:rsidP="00B010CA">
            <w:pPr>
              <w:pStyle w:val="GvdeMetniGirintisi"/>
              <w:tabs>
                <w:tab w:val="left" w:pos="900"/>
              </w:tabs>
              <w:ind w:left="-108" w:firstLine="0"/>
              <w:jc w:val="left"/>
              <w:rPr>
                <w:rFonts w:ascii="Arial" w:hAnsi="Arial" w:cs="Arial"/>
                <w:b/>
                <w:bCs/>
                <w:color w:val="000000" w:themeColor="text1"/>
                <w:sz w:val="16"/>
                <w:szCs w:val="16"/>
              </w:rPr>
            </w:pPr>
            <w:r w:rsidRPr="009128F0">
              <w:rPr>
                <w:rFonts w:ascii="Arial" w:hAnsi="Arial" w:cs="Arial"/>
                <w:b/>
                <w:bCs/>
                <w:color w:val="000000" w:themeColor="text1"/>
                <w:sz w:val="16"/>
                <w:szCs w:val="16"/>
              </w:rPr>
              <w:t>Öğrenim</w:t>
            </w:r>
          </w:p>
          <w:p w14:paraId="60B16D93" w14:textId="77777777" w:rsidR="000F21C0" w:rsidRPr="009128F0" w:rsidRDefault="000F21C0" w:rsidP="00B010CA">
            <w:pPr>
              <w:pStyle w:val="GvdeMetniGirintisi"/>
              <w:tabs>
                <w:tab w:val="left" w:pos="900"/>
              </w:tabs>
              <w:ind w:left="-108" w:firstLine="0"/>
              <w:jc w:val="left"/>
              <w:rPr>
                <w:rFonts w:ascii="Arial" w:hAnsi="Arial" w:cs="Arial"/>
                <w:b/>
                <w:bCs/>
                <w:color w:val="000000" w:themeColor="text1"/>
                <w:sz w:val="16"/>
                <w:szCs w:val="16"/>
              </w:rPr>
            </w:pPr>
            <w:r w:rsidRPr="009128F0">
              <w:rPr>
                <w:rFonts w:ascii="Arial" w:hAnsi="Arial" w:cs="Arial"/>
                <w:b/>
                <w:bCs/>
                <w:color w:val="000000" w:themeColor="text1"/>
                <w:sz w:val="16"/>
                <w:szCs w:val="16"/>
              </w:rPr>
              <w:t>Durumu</w:t>
            </w:r>
          </w:p>
        </w:tc>
        <w:tc>
          <w:tcPr>
            <w:tcW w:w="992" w:type="dxa"/>
            <w:tcBorders>
              <w:top w:val="single" w:sz="4" w:space="0" w:color="auto"/>
              <w:bottom w:val="single" w:sz="4" w:space="0" w:color="auto"/>
            </w:tcBorders>
            <w:shd w:val="clear" w:color="auto" w:fill="auto"/>
            <w:vAlign w:val="bottom"/>
          </w:tcPr>
          <w:p w14:paraId="11C57A52" w14:textId="77777777" w:rsidR="000F21C0" w:rsidRPr="009128F0" w:rsidRDefault="000F21C0" w:rsidP="00770B5E">
            <w:pPr>
              <w:pStyle w:val="GvdeMetniGirintisi"/>
              <w:ind w:left="-108" w:firstLine="0"/>
              <w:jc w:val="right"/>
              <w:rPr>
                <w:rFonts w:ascii="Arial" w:hAnsi="Arial" w:cs="Arial"/>
                <w:b/>
                <w:bCs/>
                <w:color w:val="000000" w:themeColor="text1"/>
                <w:sz w:val="16"/>
                <w:szCs w:val="16"/>
              </w:rPr>
            </w:pPr>
            <w:r w:rsidRPr="009128F0">
              <w:rPr>
                <w:rFonts w:ascii="Arial" w:hAnsi="Arial" w:cs="Arial"/>
                <w:b/>
                <w:bCs/>
                <w:color w:val="000000" w:themeColor="text1"/>
                <w:sz w:val="16"/>
                <w:szCs w:val="16"/>
              </w:rPr>
              <w:t>Hisse</w:t>
            </w:r>
          </w:p>
          <w:p w14:paraId="5FF24E10" w14:textId="77777777" w:rsidR="000F21C0" w:rsidRPr="009128F0" w:rsidRDefault="000F21C0" w:rsidP="00770B5E">
            <w:pPr>
              <w:pStyle w:val="GvdeMetniGirintisi"/>
              <w:ind w:left="-108" w:firstLine="0"/>
              <w:jc w:val="right"/>
              <w:rPr>
                <w:rFonts w:ascii="Arial" w:hAnsi="Arial" w:cs="Arial"/>
                <w:b/>
                <w:bCs/>
                <w:color w:val="000000" w:themeColor="text1"/>
                <w:sz w:val="16"/>
                <w:szCs w:val="16"/>
              </w:rPr>
            </w:pPr>
            <w:r w:rsidRPr="009128F0">
              <w:rPr>
                <w:rFonts w:ascii="Arial" w:hAnsi="Arial" w:cs="Arial"/>
                <w:b/>
                <w:bCs/>
                <w:color w:val="000000" w:themeColor="text1"/>
                <w:sz w:val="16"/>
                <w:szCs w:val="16"/>
              </w:rPr>
              <w:t>Oranı (%)</w:t>
            </w:r>
          </w:p>
        </w:tc>
      </w:tr>
      <w:tr w:rsidR="000F21C0" w:rsidRPr="009128F0" w14:paraId="5AEF9274" w14:textId="77777777" w:rsidTr="00447C67">
        <w:trPr>
          <w:trHeight w:val="20"/>
        </w:trPr>
        <w:tc>
          <w:tcPr>
            <w:tcW w:w="2072" w:type="dxa"/>
            <w:tcBorders>
              <w:top w:val="single" w:sz="4" w:space="0" w:color="auto"/>
            </w:tcBorders>
            <w:shd w:val="clear" w:color="auto" w:fill="auto"/>
            <w:vAlign w:val="bottom"/>
          </w:tcPr>
          <w:p w14:paraId="22EF5F04" w14:textId="77777777" w:rsidR="000F21C0" w:rsidRPr="009128F0" w:rsidRDefault="000F21C0" w:rsidP="00406800">
            <w:pPr>
              <w:ind w:left="-108"/>
              <w:jc w:val="both"/>
              <w:rPr>
                <w:rFonts w:ascii="Arial" w:hAnsi="Arial" w:cs="Arial"/>
                <w:b/>
                <w:bCs/>
                <w:color w:val="000000" w:themeColor="text1"/>
                <w:sz w:val="16"/>
                <w:szCs w:val="16"/>
              </w:rPr>
            </w:pPr>
          </w:p>
        </w:tc>
        <w:tc>
          <w:tcPr>
            <w:tcW w:w="2828" w:type="dxa"/>
            <w:tcBorders>
              <w:top w:val="single" w:sz="4" w:space="0" w:color="auto"/>
            </w:tcBorders>
            <w:shd w:val="clear" w:color="auto" w:fill="auto"/>
            <w:vAlign w:val="bottom"/>
          </w:tcPr>
          <w:p w14:paraId="541CE4C2" w14:textId="77777777" w:rsidR="000F21C0" w:rsidRPr="009128F0" w:rsidRDefault="000F21C0" w:rsidP="00B010CA">
            <w:pPr>
              <w:ind w:left="-108"/>
              <w:rPr>
                <w:rFonts w:ascii="Arial" w:hAnsi="Arial" w:cs="Arial"/>
                <w:b/>
                <w:bCs/>
                <w:color w:val="000000" w:themeColor="text1"/>
                <w:sz w:val="16"/>
                <w:szCs w:val="16"/>
              </w:rPr>
            </w:pPr>
          </w:p>
        </w:tc>
        <w:tc>
          <w:tcPr>
            <w:tcW w:w="2855" w:type="dxa"/>
            <w:tcBorders>
              <w:top w:val="single" w:sz="4" w:space="0" w:color="auto"/>
            </w:tcBorders>
            <w:shd w:val="clear" w:color="auto" w:fill="auto"/>
            <w:vAlign w:val="bottom"/>
          </w:tcPr>
          <w:p w14:paraId="7380CB2D" w14:textId="77777777" w:rsidR="000F21C0" w:rsidRPr="009128F0" w:rsidRDefault="000F21C0" w:rsidP="00B010CA">
            <w:pPr>
              <w:ind w:left="-108"/>
              <w:rPr>
                <w:rFonts w:ascii="Arial" w:hAnsi="Arial" w:cs="Arial"/>
                <w:b/>
                <w:bCs/>
                <w:color w:val="000000" w:themeColor="text1"/>
                <w:sz w:val="16"/>
                <w:szCs w:val="16"/>
              </w:rPr>
            </w:pPr>
          </w:p>
        </w:tc>
        <w:tc>
          <w:tcPr>
            <w:tcW w:w="1276" w:type="dxa"/>
            <w:tcBorders>
              <w:top w:val="single" w:sz="4" w:space="0" w:color="auto"/>
            </w:tcBorders>
            <w:shd w:val="clear" w:color="auto" w:fill="auto"/>
            <w:vAlign w:val="bottom"/>
          </w:tcPr>
          <w:p w14:paraId="2EFF8259" w14:textId="77777777" w:rsidR="000F21C0" w:rsidRPr="009128F0" w:rsidRDefault="000F21C0" w:rsidP="00B010CA">
            <w:pPr>
              <w:ind w:left="-108"/>
              <w:rPr>
                <w:rFonts w:ascii="Arial" w:hAnsi="Arial" w:cs="Arial"/>
                <w:b/>
                <w:bCs/>
                <w:color w:val="000000" w:themeColor="text1"/>
                <w:sz w:val="16"/>
                <w:szCs w:val="16"/>
              </w:rPr>
            </w:pPr>
          </w:p>
        </w:tc>
        <w:tc>
          <w:tcPr>
            <w:tcW w:w="992" w:type="dxa"/>
            <w:tcBorders>
              <w:top w:val="single" w:sz="4" w:space="0" w:color="auto"/>
            </w:tcBorders>
            <w:shd w:val="clear" w:color="auto" w:fill="auto"/>
            <w:vAlign w:val="bottom"/>
          </w:tcPr>
          <w:p w14:paraId="1B3853B2" w14:textId="77777777" w:rsidR="000F21C0" w:rsidRPr="009128F0" w:rsidRDefault="000F21C0" w:rsidP="00770B5E">
            <w:pPr>
              <w:ind w:left="-108"/>
              <w:jc w:val="right"/>
              <w:rPr>
                <w:rFonts w:ascii="Arial" w:hAnsi="Arial" w:cs="Arial"/>
                <w:b/>
                <w:bCs/>
                <w:color w:val="000000" w:themeColor="text1"/>
                <w:sz w:val="16"/>
                <w:szCs w:val="16"/>
              </w:rPr>
            </w:pPr>
          </w:p>
        </w:tc>
      </w:tr>
      <w:tr w:rsidR="00EE35F8" w:rsidRPr="009128F0" w14:paraId="29F5D229" w14:textId="77777777" w:rsidTr="00447C67">
        <w:trPr>
          <w:trHeight w:val="20"/>
        </w:trPr>
        <w:tc>
          <w:tcPr>
            <w:tcW w:w="2072" w:type="dxa"/>
            <w:shd w:val="clear" w:color="auto" w:fill="auto"/>
          </w:tcPr>
          <w:p w14:paraId="33D24E39" w14:textId="77777777" w:rsidR="00EE35F8" w:rsidRPr="009128F0" w:rsidRDefault="00EE35F8" w:rsidP="00EE35F8">
            <w:pPr>
              <w:pStyle w:val="GvdeMetniGirintisi"/>
              <w:tabs>
                <w:tab w:val="left" w:pos="900"/>
              </w:tabs>
              <w:ind w:left="-108" w:firstLine="0"/>
              <w:rPr>
                <w:rFonts w:ascii="Arial" w:hAnsi="Arial" w:cs="Arial"/>
                <w:b/>
                <w:color w:val="000000" w:themeColor="text1"/>
                <w:sz w:val="16"/>
                <w:szCs w:val="16"/>
              </w:rPr>
            </w:pPr>
            <w:r w:rsidRPr="009128F0">
              <w:rPr>
                <w:rFonts w:ascii="Arial" w:hAnsi="Arial" w:cs="Arial"/>
                <w:b/>
                <w:sz w:val="16"/>
                <w:szCs w:val="16"/>
              </w:rPr>
              <w:t>Yönetim Kurulu Başkanı:</w:t>
            </w:r>
          </w:p>
        </w:tc>
        <w:tc>
          <w:tcPr>
            <w:tcW w:w="2828" w:type="dxa"/>
            <w:shd w:val="clear" w:color="auto" w:fill="auto"/>
          </w:tcPr>
          <w:p w14:paraId="260FB1A2" w14:textId="77777777" w:rsidR="00EE35F8" w:rsidRPr="009128F0" w:rsidRDefault="00EE35F8" w:rsidP="009C0461">
            <w:pPr>
              <w:pStyle w:val="GvdeMetniGirintisi"/>
              <w:tabs>
                <w:tab w:val="left" w:pos="900"/>
              </w:tabs>
              <w:ind w:left="-80" w:firstLine="0"/>
              <w:jc w:val="left"/>
              <w:rPr>
                <w:rFonts w:ascii="Arial" w:hAnsi="Arial" w:cs="Arial"/>
                <w:sz w:val="16"/>
                <w:szCs w:val="16"/>
              </w:rPr>
            </w:pPr>
            <w:r w:rsidRPr="009128F0">
              <w:rPr>
                <w:rFonts w:ascii="Arial" w:hAnsi="Arial" w:cs="Arial"/>
                <w:sz w:val="16"/>
                <w:szCs w:val="16"/>
              </w:rPr>
              <w:t>Adnan Ahmed Yusuf ABDULMALEK</w:t>
            </w:r>
          </w:p>
        </w:tc>
        <w:tc>
          <w:tcPr>
            <w:tcW w:w="2855" w:type="dxa"/>
            <w:shd w:val="clear" w:color="auto" w:fill="auto"/>
          </w:tcPr>
          <w:p w14:paraId="431E4DEC" w14:textId="77777777" w:rsidR="00EE35F8" w:rsidRPr="009128F0" w:rsidRDefault="00EE35F8" w:rsidP="009C0461">
            <w:pPr>
              <w:pStyle w:val="GvdeMetniGirintisi"/>
              <w:tabs>
                <w:tab w:val="left" w:pos="900"/>
              </w:tabs>
              <w:ind w:left="-73" w:firstLine="0"/>
              <w:jc w:val="left"/>
              <w:rPr>
                <w:rFonts w:ascii="Arial" w:hAnsi="Arial" w:cs="Arial"/>
                <w:sz w:val="16"/>
                <w:szCs w:val="16"/>
              </w:rPr>
            </w:pPr>
            <w:r w:rsidRPr="009128F0">
              <w:rPr>
                <w:rFonts w:ascii="Arial" w:hAnsi="Arial" w:cs="Arial"/>
                <w:sz w:val="16"/>
                <w:szCs w:val="16"/>
              </w:rPr>
              <w:t>Yönetim Kurulu Başkanı</w:t>
            </w:r>
          </w:p>
        </w:tc>
        <w:tc>
          <w:tcPr>
            <w:tcW w:w="1276" w:type="dxa"/>
            <w:shd w:val="clear" w:color="auto" w:fill="auto"/>
          </w:tcPr>
          <w:p w14:paraId="7CA027CE" w14:textId="77777777" w:rsidR="00EE35F8" w:rsidRPr="00E169A2" w:rsidRDefault="00EE35F8" w:rsidP="009C0461">
            <w:pPr>
              <w:pStyle w:val="GvdeMetniGirintisi"/>
              <w:tabs>
                <w:tab w:val="left" w:pos="900"/>
              </w:tabs>
              <w:ind w:left="-29" w:firstLine="0"/>
              <w:jc w:val="left"/>
              <w:rPr>
                <w:rFonts w:ascii="Arial" w:hAnsi="Arial" w:cs="Arial"/>
                <w:sz w:val="16"/>
                <w:szCs w:val="16"/>
              </w:rPr>
            </w:pPr>
            <w:r w:rsidRPr="00E169A2">
              <w:rPr>
                <w:rFonts w:ascii="Arial" w:hAnsi="Arial" w:cs="Arial"/>
                <w:sz w:val="16"/>
                <w:szCs w:val="16"/>
              </w:rPr>
              <w:t>Yüksek Lisans</w:t>
            </w:r>
          </w:p>
        </w:tc>
        <w:tc>
          <w:tcPr>
            <w:tcW w:w="992" w:type="dxa"/>
            <w:shd w:val="clear" w:color="auto" w:fill="auto"/>
          </w:tcPr>
          <w:p w14:paraId="2723F835" w14:textId="2BF4F23B" w:rsidR="00EE35F8" w:rsidRPr="00E169A2" w:rsidRDefault="00EE35F8" w:rsidP="00EE35F8">
            <w:pPr>
              <w:pStyle w:val="GvdeMetniGirintisi"/>
              <w:ind w:left="-108" w:firstLine="0"/>
              <w:jc w:val="right"/>
              <w:rPr>
                <w:rFonts w:ascii="Arial" w:hAnsi="Arial" w:cs="Arial"/>
                <w:sz w:val="16"/>
                <w:szCs w:val="16"/>
              </w:rPr>
            </w:pPr>
            <w:r w:rsidRPr="00E169A2">
              <w:rPr>
                <w:rFonts w:ascii="Arial" w:hAnsi="Arial" w:cs="Arial"/>
                <w:sz w:val="16"/>
                <w:szCs w:val="16"/>
                <w:vertAlign w:val="superscript"/>
              </w:rPr>
              <w:t xml:space="preserve">      (*</w:t>
            </w:r>
            <w:r w:rsidR="00B22404">
              <w:rPr>
                <w:rFonts w:ascii="Arial" w:hAnsi="Arial" w:cs="Arial"/>
                <w:sz w:val="16"/>
                <w:szCs w:val="16"/>
                <w:vertAlign w:val="superscript"/>
              </w:rPr>
              <w:t>*</w:t>
            </w:r>
            <w:r w:rsidRPr="00E169A2">
              <w:rPr>
                <w:rFonts w:ascii="Arial" w:hAnsi="Arial" w:cs="Arial"/>
                <w:sz w:val="16"/>
                <w:szCs w:val="16"/>
                <w:vertAlign w:val="superscript"/>
              </w:rPr>
              <w:t>)</w:t>
            </w:r>
            <w:r w:rsidRPr="00E169A2">
              <w:rPr>
                <w:rFonts w:ascii="Arial" w:hAnsi="Arial" w:cs="Arial"/>
                <w:sz w:val="16"/>
                <w:szCs w:val="16"/>
              </w:rPr>
              <w:t xml:space="preserve"> 0,0000</w:t>
            </w:r>
          </w:p>
        </w:tc>
      </w:tr>
      <w:tr w:rsidR="00EE35F8" w:rsidRPr="009128F0" w14:paraId="008012B0" w14:textId="77777777" w:rsidTr="00447C67">
        <w:trPr>
          <w:trHeight w:val="20"/>
        </w:trPr>
        <w:tc>
          <w:tcPr>
            <w:tcW w:w="2072" w:type="dxa"/>
            <w:shd w:val="clear" w:color="auto" w:fill="auto"/>
          </w:tcPr>
          <w:p w14:paraId="568C3E9E" w14:textId="77777777" w:rsidR="00EE35F8" w:rsidRPr="009128F0" w:rsidRDefault="00EE35F8" w:rsidP="00EE35F8">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5D4B176D" w14:textId="77777777" w:rsidR="00EE35F8" w:rsidRPr="009128F0" w:rsidRDefault="00EE35F8" w:rsidP="009C0461">
            <w:pPr>
              <w:pStyle w:val="GvdeMetniGirintisi"/>
              <w:tabs>
                <w:tab w:val="left" w:pos="900"/>
              </w:tabs>
              <w:ind w:left="-80" w:firstLine="0"/>
              <w:jc w:val="left"/>
              <w:rPr>
                <w:rFonts w:ascii="Arial" w:hAnsi="Arial" w:cs="Arial"/>
                <w:sz w:val="16"/>
                <w:szCs w:val="16"/>
              </w:rPr>
            </w:pPr>
          </w:p>
        </w:tc>
        <w:tc>
          <w:tcPr>
            <w:tcW w:w="2855" w:type="dxa"/>
            <w:shd w:val="clear" w:color="auto" w:fill="auto"/>
          </w:tcPr>
          <w:p w14:paraId="24CE9D3F" w14:textId="77777777" w:rsidR="00EE35F8" w:rsidRPr="009128F0" w:rsidRDefault="00EE35F8" w:rsidP="009C0461">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25733BE7" w14:textId="77777777" w:rsidR="00EE35F8" w:rsidRPr="00E169A2" w:rsidRDefault="00EE35F8" w:rsidP="009C0461">
            <w:pPr>
              <w:pStyle w:val="GvdeMetniGirintisi"/>
              <w:tabs>
                <w:tab w:val="left" w:pos="900"/>
              </w:tabs>
              <w:ind w:left="-29" w:firstLine="0"/>
              <w:jc w:val="left"/>
              <w:rPr>
                <w:rFonts w:ascii="Arial" w:hAnsi="Arial" w:cs="Arial"/>
                <w:sz w:val="16"/>
                <w:szCs w:val="16"/>
              </w:rPr>
            </w:pPr>
          </w:p>
        </w:tc>
        <w:tc>
          <w:tcPr>
            <w:tcW w:w="992" w:type="dxa"/>
            <w:shd w:val="clear" w:color="auto" w:fill="auto"/>
            <w:noWrap/>
          </w:tcPr>
          <w:p w14:paraId="50CDC15E" w14:textId="77777777" w:rsidR="00EE35F8" w:rsidRPr="00E169A2" w:rsidRDefault="00EE35F8" w:rsidP="00EE35F8">
            <w:pPr>
              <w:pStyle w:val="GvdeMetniGirintisi"/>
              <w:ind w:left="-108" w:firstLine="0"/>
              <w:jc w:val="right"/>
              <w:rPr>
                <w:rFonts w:ascii="Arial" w:hAnsi="Arial" w:cs="Arial"/>
                <w:sz w:val="16"/>
                <w:szCs w:val="16"/>
              </w:rPr>
            </w:pPr>
          </w:p>
        </w:tc>
      </w:tr>
      <w:tr w:rsidR="00EE35F8" w:rsidRPr="009128F0" w14:paraId="2117D7B8" w14:textId="77777777" w:rsidTr="00447C67">
        <w:trPr>
          <w:trHeight w:val="20"/>
        </w:trPr>
        <w:tc>
          <w:tcPr>
            <w:tcW w:w="2072" w:type="dxa"/>
            <w:shd w:val="clear" w:color="auto" w:fill="auto"/>
          </w:tcPr>
          <w:p w14:paraId="4C598DC1" w14:textId="77777777" w:rsidR="00EE35F8" w:rsidRPr="009128F0" w:rsidRDefault="00EE35F8" w:rsidP="00EE35F8">
            <w:pPr>
              <w:pStyle w:val="GvdeMetniGirintisi"/>
              <w:tabs>
                <w:tab w:val="left" w:pos="900"/>
              </w:tabs>
              <w:ind w:left="-108" w:firstLine="0"/>
              <w:rPr>
                <w:rFonts w:ascii="Arial" w:hAnsi="Arial" w:cs="Arial"/>
                <w:b/>
                <w:sz w:val="16"/>
                <w:szCs w:val="16"/>
              </w:rPr>
            </w:pPr>
            <w:r w:rsidRPr="009128F0">
              <w:rPr>
                <w:rFonts w:ascii="Arial" w:hAnsi="Arial" w:cs="Arial"/>
                <w:b/>
                <w:sz w:val="16"/>
                <w:szCs w:val="16"/>
              </w:rPr>
              <w:t>Yönetim Kurulu Üyeleri:</w:t>
            </w:r>
          </w:p>
        </w:tc>
        <w:tc>
          <w:tcPr>
            <w:tcW w:w="2828" w:type="dxa"/>
            <w:shd w:val="clear" w:color="auto" w:fill="auto"/>
          </w:tcPr>
          <w:p w14:paraId="229FF836" w14:textId="77777777" w:rsidR="00EE35F8" w:rsidRPr="009128F0" w:rsidRDefault="00EE35F8" w:rsidP="009C0461">
            <w:pPr>
              <w:pStyle w:val="GvdeMetniGirintisi"/>
              <w:tabs>
                <w:tab w:val="left" w:pos="900"/>
              </w:tabs>
              <w:ind w:left="-80" w:firstLine="0"/>
              <w:jc w:val="left"/>
              <w:rPr>
                <w:rFonts w:ascii="Arial" w:hAnsi="Arial" w:cs="Arial"/>
                <w:sz w:val="16"/>
                <w:szCs w:val="16"/>
              </w:rPr>
            </w:pPr>
            <w:r w:rsidRPr="009128F0">
              <w:rPr>
                <w:rFonts w:ascii="Arial" w:hAnsi="Arial" w:cs="Arial"/>
                <w:sz w:val="16"/>
                <w:szCs w:val="16"/>
              </w:rPr>
              <w:t>Yalçın ÖNER</w:t>
            </w:r>
          </w:p>
        </w:tc>
        <w:tc>
          <w:tcPr>
            <w:tcW w:w="2855" w:type="dxa"/>
            <w:shd w:val="clear" w:color="auto" w:fill="auto"/>
          </w:tcPr>
          <w:p w14:paraId="6E01FF6A" w14:textId="77777777" w:rsidR="00EE35F8" w:rsidRPr="009128F0" w:rsidRDefault="00EE35F8" w:rsidP="009C0461">
            <w:pPr>
              <w:pStyle w:val="GvdeMetniGirintisi"/>
              <w:tabs>
                <w:tab w:val="left" w:pos="900"/>
              </w:tabs>
              <w:ind w:left="-73" w:firstLine="0"/>
              <w:jc w:val="left"/>
              <w:rPr>
                <w:rFonts w:ascii="Arial" w:hAnsi="Arial" w:cs="Arial"/>
                <w:sz w:val="16"/>
                <w:szCs w:val="16"/>
              </w:rPr>
            </w:pPr>
            <w:r w:rsidRPr="009128F0">
              <w:rPr>
                <w:rFonts w:ascii="Arial" w:hAnsi="Arial" w:cs="Arial"/>
                <w:sz w:val="16"/>
                <w:szCs w:val="16"/>
              </w:rPr>
              <w:t>Yönetim Kurulu II. Başkanı</w:t>
            </w:r>
          </w:p>
        </w:tc>
        <w:tc>
          <w:tcPr>
            <w:tcW w:w="1276" w:type="dxa"/>
            <w:shd w:val="clear" w:color="auto" w:fill="auto"/>
          </w:tcPr>
          <w:p w14:paraId="5DB07081" w14:textId="77777777" w:rsidR="00EE35F8" w:rsidRPr="00E169A2" w:rsidRDefault="00EE35F8" w:rsidP="009C0461">
            <w:pPr>
              <w:pStyle w:val="GvdeMetniGirintisi"/>
              <w:tabs>
                <w:tab w:val="left" w:pos="900"/>
              </w:tabs>
              <w:ind w:left="-29" w:firstLine="0"/>
              <w:jc w:val="left"/>
              <w:rPr>
                <w:rFonts w:ascii="Arial" w:hAnsi="Arial" w:cs="Arial"/>
                <w:sz w:val="16"/>
                <w:szCs w:val="16"/>
              </w:rPr>
            </w:pPr>
            <w:r w:rsidRPr="00E169A2">
              <w:rPr>
                <w:rFonts w:ascii="Arial" w:hAnsi="Arial" w:cs="Arial"/>
                <w:sz w:val="16"/>
                <w:szCs w:val="16"/>
              </w:rPr>
              <w:t>Yüksek Lisans</w:t>
            </w:r>
          </w:p>
        </w:tc>
        <w:tc>
          <w:tcPr>
            <w:tcW w:w="992" w:type="dxa"/>
            <w:shd w:val="clear" w:color="auto" w:fill="auto"/>
            <w:noWrap/>
          </w:tcPr>
          <w:p w14:paraId="54D8ED63" w14:textId="77777777" w:rsidR="00EE35F8" w:rsidRPr="00E169A2" w:rsidRDefault="00EE35F8" w:rsidP="00EE35F8">
            <w:pPr>
              <w:pStyle w:val="GvdeMetniGirintisi"/>
              <w:ind w:left="-108" w:firstLine="0"/>
              <w:jc w:val="right"/>
              <w:rPr>
                <w:rFonts w:ascii="Arial" w:hAnsi="Arial" w:cs="Arial"/>
                <w:sz w:val="16"/>
                <w:szCs w:val="16"/>
              </w:rPr>
            </w:pPr>
            <w:r w:rsidRPr="00E169A2">
              <w:rPr>
                <w:rFonts w:ascii="Arial" w:hAnsi="Arial" w:cs="Arial"/>
                <w:sz w:val="16"/>
                <w:szCs w:val="16"/>
              </w:rPr>
              <w:t>-</w:t>
            </w:r>
          </w:p>
        </w:tc>
      </w:tr>
      <w:tr w:rsidR="00EE35F8" w:rsidRPr="009128F0" w14:paraId="50BACCFD" w14:textId="77777777" w:rsidTr="00447C67">
        <w:trPr>
          <w:trHeight w:val="20"/>
        </w:trPr>
        <w:tc>
          <w:tcPr>
            <w:tcW w:w="2072" w:type="dxa"/>
            <w:shd w:val="clear" w:color="auto" w:fill="auto"/>
          </w:tcPr>
          <w:p w14:paraId="2ABB5EC6" w14:textId="77777777" w:rsidR="00EE35F8" w:rsidRPr="009128F0" w:rsidRDefault="00EE35F8" w:rsidP="00EE35F8">
            <w:pPr>
              <w:pStyle w:val="GvdeMetniGirintisi"/>
              <w:tabs>
                <w:tab w:val="left" w:pos="900"/>
              </w:tabs>
              <w:ind w:left="-108" w:firstLine="0"/>
              <w:rPr>
                <w:rFonts w:ascii="Arial" w:hAnsi="Arial" w:cs="Arial"/>
                <w:b/>
                <w:sz w:val="16"/>
                <w:szCs w:val="16"/>
              </w:rPr>
            </w:pPr>
          </w:p>
        </w:tc>
        <w:tc>
          <w:tcPr>
            <w:tcW w:w="2828" w:type="dxa"/>
            <w:shd w:val="clear" w:color="auto" w:fill="auto"/>
          </w:tcPr>
          <w:p w14:paraId="712F9CDB" w14:textId="77777777" w:rsidR="00EE35F8" w:rsidRPr="009128F0" w:rsidRDefault="00EE35F8" w:rsidP="009C0461">
            <w:pPr>
              <w:pStyle w:val="GvdeMetniGirintisi"/>
              <w:tabs>
                <w:tab w:val="left" w:pos="900"/>
              </w:tabs>
              <w:ind w:left="-80" w:firstLine="0"/>
              <w:jc w:val="left"/>
              <w:rPr>
                <w:rFonts w:ascii="Arial" w:hAnsi="Arial" w:cs="Arial"/>
                <w:sz w:val="16"/>
                <w:szCs w:val="16"/>
              </w:rPr>
            </w:pPr>
            <w:r w:rsidRPr="009128F0">
              <w:rPr>
                <w:rFonts w:ascii="Arial" w:hAnsi="Arial" w:cs="Arial"/>
                <w:sz w:val="16"/>
                <w:szCs w:val="16"/>
              </w:rPr>
              <w:t>Osman AKYÜZ</w:t>
            </w:r>
          </w:p>
        </w:tc>
        <w:tc>
          <w:tcPr>
            <w:tcW w:w="2855" w:type="dxa"/>
            <w:shd w:val="clear" w:color="auto" w:fill="auto"/>
          </w:tcPr>
          <w:p w14:paraId="4AA16FF9" w14:textId="77777777" w:rsidR="00EE35F8" w:rsidRPr="009128F0" w:rsidRDefault="00EE35F8" w:rsidP="009C0461">
            <w:pPr>
              <w:pStyle w:val="GvdeMetniGirintisi"/>
              <w:tabs>
                <w:tab w:val="left" w:pos="900"/>
              </w:tabs>
              <w:ind w:left="-73" w:firstLine="0"/>
              <w:jc w:val="left"/>
              <w:rPr>
                <w:rFonts w:ascii="Arial" w:hAnsi="Arial" w:cs="Arial"/>
                <w:sz w:val="16"/>
                <w:szCs w:val="16"/>
              </w:rPr>
            </w:pPr>
            <w:r w:rsidRPr="009128F0">
              <w:rPr>
                <w:rFonts w:ascii="Arial" w:hAnsi="Arial" w:cs="Arial"/>
                <w:sz w:val="16"/>
                <w:szCs w:val="16"/>
              </w:rPr>
              <w:t>Yönetim Kurulu Üyesi</w:t>
            </w:r>
          </w:p>
        </w:tc>
        <w:tc>
          <w:tcPr>
            <w:tcW w:w="1276" w:type="dxa"/>
            <w:shd w:val="clear" w:color="auto" w:fill="auto"/>
          </w:tcPr>
          <w:p w14:paraId="2E518B62" w14:textId="77777777" w:rsidR="00EE35F8" w:rsidRPr="00E169A2" w:rsidRDefault="00EE35F8" w:rsidP="009C0461">
            <w:pPr>
              <w:pStyle w:val="GvdeMetniGirintisi"/>
              <w:tabs>
                <w:tab w:val="left" w:pos="900"/>
              </w:tabs>
              <w:ind w:left="-29" w:firstLine="0"/>
              <w:jc w:val="left"/>
              <w:rPr>
                <w:rFonts w:ascii="Arial" w:hAnsi="Arial" w:cs="Arial"/>
                <w:sz w:val="16"/>
                <w:szCs w:val="16"/>
              </w:rPr>
            </w:pPr>
            <w:r w:rsidRPr="00E169A2">
              <w:rPr>
                <w:rFonts w:ascii="Arial" w:hAnsi="Arial" w:cs="Arial"/>
                <w:sz w:val="16"/>
                <w:szCs w:val="16"/>
              </w:rPr>
              <w:t>Lisans</w:t>
            </w:r>
          </w:p>
        </w:tc>
        <w:tc>
          <w:tcPr>
            <w:tcW w:w="992" w:type="dxa"/>
            <w:shd w:val="clear" w:color="auto" w:fill="auto"/>
            <w:noWrap/>
          </w:tcPr>
          <w:p w14:paraId="095D05F9" w14:textId="77777777" w:rsidR="00EE35F8" w:rsidRPr="00E169A2" w:rsidRDefault="00EE35F8" w:rsidP="00EE35F8">
            <w:pPr>
              <w:pStyle w:val="GvdeMetniGirintisi"/>
              <w:ind w:left="-108" w:firstLine="0"/>
              <w:jc w:val="right"/>
              <w:rPr>
                <w:rFonts w:ascii="Arial" w:hAnsi="Arial" w:cs="Arial"/>
                <w:sz w:val="16"/>
                <w:szCs w:val="16"/>
              </w:rPr>
            </w:pPr>
            <w:r w:rsidRPr="00E169A2">
              <w:rPr>
                <w:rFonts w:ascii="Arial" w:hAnsi="Arial" w:cs="Arial"/>
                <w:sz w:val="16"/>
                <w:szCs w:val="16"/>
              </w:rPr>
              <w:t>-</w:t>
            </w:r>
          </w:p>
        </w:tc>
      </w:tr>
      <w:tr w:rsidR="00EE35F8" w:rsidRPr="009128F0" w14:paraId="78A77336" w14:textId="77777777" w:rsidTr="00447C67">
        <w:trPr>
          <w:trHeight w:val="20"/>
        </w:trPr>
        <w:tc>
          <w:tcPr>
            <w:tcW w:w="2072" w:type="dxa"/>
            <w:shd w:val="clear" w:color="auto" w:fill="auto"/>
          </w:tcPr>
          <w:p w14:paraId="2956F435" w14:textId="77777777" w:rsidR="00EE35F8" w:rsidRPr="009128F0" w:rsidRDefault="00EE35F8" w:rsidP="00EE35F8">
            <w:pPr>
              <w:pStyle w:val="GvdeMetniGirintisi"/>
              <w:tabs>
                <w:tab w:val="left" w:pos="900"/>
              </w:tabs>
              <w:ind w:left="-108" w:firstLine="0"/>
              <w:rPr>
                <w:rFonts w:ascii="Arial" w:hAnsi="Arial" w:cs="Arial"/>
                <w:sz w:val="16"/>
                <w:szCs w:val="16"/>
              </w:rPr>
            </w:pPr>
          </w:p>
        </w:tc>
        <w:tc>
          <w:tcPr>
            <w:tcW w:w="2828" w:type="dxa"/>
            <w:shd w:val="clear" w:color="auto" w:fill="auto"/>
          </w:tcPr>
          <w:p w14:paraId="07E3571F" w14:textId="77777777" w:rsidR="00EE35F8" w:rsidRPr="009128F0" w:rsidRDefault="00EE35F8" w:rsidP="009C0461">
            <w:pPr>
              <w:pStyle w:val="GvdeMetniGirintisi"/>
              <w:tabs>
                <w:tab w:val="left" w:pos="900"/>
              </w:tabs>
              <w:ind w:left="-80" w:firstLine="0"/>
              <w:jc w:val="left"/>
              <w:rPr>
                <w:rFonts w:ascii="Arial" w:hAnsi="Arial" w:cs="Arial"/>
                <w:sz w:val="16"/>
                <w:szCs w:val="16"/>
              </w:rPr>
            </w:pPr>
            <w:r w:rsidRPr="009128F0">
              <w:rPr>
                <w:rFonts w:ascii="Arial" w:hAnsi="Arial" w:cs="Arial"/>
                <w:sz w:val="16"/>
                <w:szCs w:val="16"/>
              </w:rPr>
              <w:t xml:space="preserve">İbrahim </w:t>
            </w:r>
            <w:proofErr w:type="spellStart"/>
            <w:r w:rsidRPr="009128F0">
              <w:rPr>
                <w:rFonts w:ascii="Arial" w:hAnsi="Arial" w:cs="Arial"/>
                <w:sz w:val="16"/>
                <w:szCs w:val="16"/>
              </w:rPr>
              <w:t>Fayez</w:t>
            </w:r>
            <w:proofErr w:type="spellEnd"/>
            <w:r w:rsidRPr="009128F0">
              <w:rPr>
                <w:rFonts w:ascii="Arial" w:hAnsi="Arial" w:cs="Arial"/>
                <w:sz w:val="16"/>
                <w:szCs w:val="16"/>
              </w:rPr>
              <w:t xml:space="preserve"> </w:t>
            </w:r>
            <w:proofErr w:type="spellStart"/>
            <w:r w:rsidRPr="009128F0">
              <w:rPr>
                <w:rFonts w:ascii="Arial" w:hAnsi="Arial" w:cs="Arial"/>
                <w:sz w:val="16"/>
                <w:szCs w:val="16"/>
              </w:rPr>
              <w:t>Humaid</w:t>
            </w:r>
            <w:proofErr w:type="spellEnd"/>
            <w:r w:rsidRPr="009128F0">
              <w:rPr>
                <w:rFonts w:ascii="Arial" w:hAnsi="Arial" w:cs="Arial"/>
                <w:sz w:val="16"/>
                <w:szCs w:val="16"/>
              </w:rPr>
              <w:t xml:space="preserve"> ALSHAMSI</w:t>
            </w:r>
          </w:p>
        </w:tc>
        <w:tc>
          <w:tcPr>
            <w:tcW w:w="2855" w:type="dxa"/>
            <w:shd w:val="clear" w:color="auto" w:fill="auto"/>
          </w:tcPr>
          <w:p w14:paraId="3791E6C7" w14:textId="77777777" w:rsidR="00EE35F8" w:rsidRPr="009128F0" w:rsidRDefault="00EE35F8" w:rsidP="009C0461">
            <w:pPr>
              <w:pStyle w:val="GvdeMetniGirintisi"/>
              <w:tabs>
                <w:tab w:val="left" w:pos="900"/>
              </w:tabs>
              <w:ind w:left="-73" w:firstLine="0"/>
              <w:jc w:val="left"/>
              <w:rPr>
                <w:rFonts w:ascii="Arial" w:hAnsi="Arial" w:cs="Arial"/>
                <w:sz w:val="16"/>
                <w:szCs w:val="16"/>
              </w:rPr>
            </w:pPr>
            <w:r w:rsidRPr="009128F0">
              <w:rPr>
                <w:rFonts w:ascii="Arial" w:hAnsi="Arial" w:cs="Arial"/>
                <w:sz w:val="16"/>
                <w:szCs w:val="16"/>
              </w:rPr>
              <w:t>Yönetim Kurulu Üyesi</w:t>
            </w:r>
          </w:p>
        </w:tc>
        <w:tc>
          <w:tcPr>
            <w:tcW w:w="1276" w:type="dxa"/>
            <w:shd w:val="clear" w:color="auto" w:fill="auto"/>
          </w:tcPr>
          <w:p w14:paraId="734F21B4" w14:textId="77777777" w:rsidR="00EE35F8" w:rsidRPr="00E169A2" w:rsidRDefault="00EE35F8" w:rsidP="009C0461">
            <w:pPr>
              <w:pStyle w:val="GvdeMetniGirintisi"/>
              <w:tabs>
                <w:tab w:val="left" w:pos="900"/>
              </w:tabs>
              <w:ind w:left="-29" w:firstLine="0"/>
              <w:jc w:val="left"/>
              <w:rPr>
                <w:rFonts w:ascii="Arial" w:hAnsi="Arial" w:cs="Arial"/>
                <w:sz w:val="16"/>
                <w:szCs w:val="16"/>
              </w:rPr>
            </w:pPr>
            <w:r w:rsidRPr="00E169A2">
              <w:rPr>
                <w:rFonts w:ascii="Arial" w:hAnsi="Arial" w:cs="Arial"/>
                <w:sz w:val="16"/>
                <w:szCs w:val="16"/>
              </w:rPr>
              <w:t>Lisans</w:t>
            </w:r>
          </w:p>
        </w:tc>
        <w:tc>
          <w:tcPr>
            <w:tcW w:w="992" w:type="dxa"/>
            <w:shd w:val="clear" w:color="auto" w:fill="auto"/>
            <w:noWrap/>
          </w:tcPr>
          <w:p w14:paraId="3DCCE62F" w14:textId="74DB263F" w:rsidR="00EE35F8" w:rsidRPr="00E169A2" w:rsidRDefault="00EE35F8" w:rsidP="00EE35F8">
            <w:pPr>
              <w:ind w:left="-108"/>
              <w:jc w:val="right"/>
              <w:rPr>
                <w:rFonts w:ascii="Arial" w:hAnsi="Arial" w:cs="Arial"/>
                <w:sz w:val="16"/>
                <w:szCs w:val="16"/>
              </w:rPr>
            </w:pPr>
            <w:r w:rsidRPr="00E169A2">
              <w:rPr>
                <w:rFonts w:ascii="Arial" w:hAnsi="Arial" w:cs="Arial"/>
                <w:sz w:val="16"/>
                <w:szCs w:val="16"/>
                <w:vertAlign w:val="superscript"/>
              </w:rPr>
              <w:t>(</w:t>
            </w:r>
            <w:r w:rsidR="00B22404">
              <w:rPr>
                <w:rFonts w:ascii="Arial" w:hAnsi="Arial" w:cs="Arial"/>
                <w:sz w:val="16"/>
                <w:szCs w:val="16"/>
                <w:vertAlign w:val="superscript"/>
              </w:rPr>
              <w:t>*</w:t>
            </w:r>
            <w:r w:rsidRPr="00E169A2">
              <w:rPr>
                <w:rFonts w:ascii="Arial" w:hAnsi="Arial" w:cs="Arial"/>
                <w:sz w:val="16"/>
                <w:szCs w:val="16"/>
                <w:vertAlign w:val="superscript"/>
              </w:rPr>
              <w:t>*)</w:t>
            </w:r>
            <w:r w:rsidRPr="00E169A2">
              <w:rPr>
                <w:rFonts w:ascii="Arial" w:hAnsi="Arial" w:cs="Arial"/>
                <w:sz w:val="16"/>
                <w:szCs w:val="16"/>
              </w:rPr>
              <w:t xml:space="preserve"> 0,0000</w:t>
            </w:r>
          </w:p>
        </w:tc>
      </w:tr>
      <w:tr w:rsidR="008A65FB" w:rsidRPr="009128F0" w14:paraId="26B21074" w14:textId="77777777" w:rsidTr="00447C67">
        <w:trPr>
          <w:trHeight w:val="20"/>
        </w:trPr>
        <w:tc>
          <w:tcPr>
            <w:tcW w:w="2072" w:type="dxa"/>
            <w:shd w:val="clear" w:color="auto" w:fill="auto"/>
          </w:tcPr>
          <w:p w14:paraId="4AFBCC29" w14:textId="77777777" w:rsidR="008A65FB" w:rsidRPr="009128F0" w:rsidRDefault="008A65FB" w:rsidP="008A65FB">
            <w:pPr>
              <w:pStyle w:val="GvdeMetniGirintisi"/>
              <w:tabs>
                <w:tab w:val="left" w:pos="900"/>
              </w:tabs>
              <w:ind w:left="-108" w:firstLine="0"/>
              <w:rPr>
                <w:rFonts w:ascii="Arial" w:hAnsi="Arial" w:cs="Arial"/>
                <w:sz w:val="16"/>
                <w:szCs w:val="16"/>
              </w:rPr>
            </w:pPr>
          </w:p>
        </w:tc>
        <w:tc>
          <w:tcPr>
            <w:tcW w:w="2828" w:type="dxa"/>
          </w:tcPr>
          <w:p w14:paraId="38D43050" w14:textId="77777777" w:rsidR="008A65FB" w:rsidRPr="009128F0" w:rsidRDefault="008A65FB" w:rsidP="008A65FB">
            <w:pPr>
              <w:pStyle w:val="msobodytextindent"/>
              <w:tabs>
                <w:tab w:val="left" w:pos="900"/>
              </w:tabs>
              <w:ind w:left="-76" w:firstLine="0"/>
              <w:jc w:val="left"/>
              <w:rPr>
                <w:rFonts w:ascii="Arial" w:hAnsi="Arial" w:cs="Arial"/>
                <w:sz w:val="16"/>
                <w:szCs w:val="16"/>
                <w:lang w:val="en-US"/>
              </w:rPr>
            </w:pPr>
            <w:r w:rsidRPr="009128F0">
              <w:rPr>
                <w:rFonts w:ascii="Arial" w:hAnsi="Arial" w:cs="Arial"/>
                <w:sz w:val="16"/>
                <w:szCs w:val="16"/>
                <w:lang w:val="en-US"/>
              </w:rPr>
              <w:t>Hamad Abdulla A. ALOQAB</w:t>
            </w:r>
          </w:p>
        </w:tc>
        <w:tc>
          <w:tcPr>
            <w:tcW w:w="2855" w:type="dxa"/>
            <w:shd w:val="clear" w:color="auto" w:fill="auto"/>
          </w:tcPr>
          <w:p w14:paraId="3F4E4AB9" w14:textId="77777777" w:rsidR="008A65FB" w:rsidRPr="009128F0" w:rsidRDefault="008A65FB" w:rsidP="008A65FB">
            <w:pPr>
              <w:pStyle w:val="GvdeMetniGirintisi"/>
              <w:tabs>
                <w:tab w:val="left" w:pos="900"/>
              </w:tabs>
              <w:ind w:left="-73" w:firstLine="0"/>
              <w:jc w:val="left"/>
              <w:rPr>
                <w:rFonts w:ascii="Arial" w:hAnsi="Arial" w:cs="Arial"/>
                <w:sz w:val="16"/>
                <w:szCs w:val="16"/>
              </w:rPr>
            </w:pPr>
            <w:r w:rsidRPr="009128F0">
              <w:rPr>
                <w:rFonts w:ascii="Arial" w:hAnsi="Arial" w:cs="Arial"/>
                <w:sz w:val="16"/>
                <w:szCs w:val="16"/>
              </w:rPr>
              <w:t>Yönetim Kurulu Üyesi</w:t>
            </w:r>
          </w:p>
        </w:tc>
        <w:tc>
          <w:tcPr>
            <w:tcW w:w="1276" w:type="dxa"/>
            <w:shd w:val="clear" w:color="auto" w:fill="auto"/>
          </w:tcPr>
          <w:p w14:paraId="399576FF" w14:textId="77777777" w:rsidR="008A65FB" w:rsidRPr="00E169A2" w:rsidRDefault="008A65FB" w:rsidP="008A65FB">
            <w:pPr>
              <w:pStyle w:val="GvdeMetniGirintisi"/>
              <w:tabs>
                <w:tab w:val="left" w:pos="900"/>
              </w:tabs>
              <w:ind w:left="-29" w:firstLine="0"/>
              <w:jc w:val="left"/>
              <w:rPr>
                <w:rFonts w:ascii="Arial" w:hAnsi="Arial" w:cs="Arial"/>
                <w:sz w:val="16"/>
                <w:szCs w:val="16"/>
              </w:rPr>
            </w:pPr>
            <w:r w:rsidRPr="00E169A2">
              <w:rPr>
                <w:rFonts w:ascii="Arial" w:hAnsi="Arial" w:cs="Arial"/>
                <w:sz w:val="16"/>
                <w:szCs w:val="16"/>
              </w:rPr>
              <w:t>Lisans</w:t>
            </w:r>
          </w:p>
        </w:tc>
        <w:tc>
          <w:tcPr>
            <w:tcW w:w="992" w:type="dxa"/>
            <w:shd w:val="clear" w:color="auto" w:fill="auto"/>
            <w:noWrap/>
          </w:tcPr>
          <w:p w14:paraId="3602DBAB" w14:textId="7C4DFADC" w:rsidR="008A65FB" w:rsidRPr="00E169A2" w:rsidRDefault="008A65FB" w:rsidP="008A65FB">
            <w:pPr>
              <w:pStyle w:val="GvdeMetniGirintisi"/>
              <w:ind w:left="-108" w:firstLine="0"/>
              <w:jc w:val="right"/>
              <w:rPr>
                <w:rFonts w:ascii="Arial" w:hAnsi="Arial" w:cs="Arial"/>
                <w:sz w:val="16"/>
                <w:szCs w:val="16"/>
              </w:rPr>
            </w:pPr>
            <w:r w:rsidRPr="00E169A2">
              <w:rPr>
                <w:rFonts w:ascii="Arial" w:hAnsi="Arial" w:cs="Arial"/>
                <w:sz w:val="16"/>
                <w:szCs w:val="16"/>
                <w:vertAlign w:val="superscript"/>
              </w:rPr>
              <w:t>(</w:t>
            </w:r>
            <w:r w:rsidR="00B22404">
              <w:rPr>
                <w:rFonts w:ascii="Arial" w:hAnsi="Arial" w:cs="Arial"/>
                <w:sz w:val="16"/>
                <w:szCs w:val="16"/>
                <w:vertAlign w:val="superscript"/>
              </w:rPr>
              <w:t>*</w:t>
            </w:r>
            <w:r w:rsidRPr="00E169A2">
              <w:rPr>
                <w:rFonts w:ascii="Arial" w:hAnsi="Arial" w:cs="Arial"/>
                <w:sz w:val="16"/>
                <w:szCs w:val="16"/>
                <w:vertAlign w:val="superscript"/>
              </w:rPr>
              <w:t>*)</w:t>
            </w:r>
            <w:r w:rsidRPr="00E169A2">
              <w:rPr>
                <w:rFonts w:ascii="Arial" w:hAnsi="Arial" w:cs="Arial"/>
                <w:sz w:val="16"/>
                <w:szCs w:val="16"/>
              </w:rPr>
              <w:t xml:space="preserve"> 0,0000</w:t>
            </w:r>
          </w:p>
        </w:tc>
      </w:tr>
      <w:tr w:rsidR="00EE35F8" w:rsidRPr="009128F0" w14:paraId="5E66D7B7" w14:textId="77777777" w:rsidTr="00447C67">
        <w:trPr>
          <w:trHeight w:val="20"/>
        </w:trPr>
        <w:tc>
          <w:tcPr>
            <w:tcW w:w="2072" w:type="dxa"/>
            <w:shd w:val="clear" w:color="auto" w:fill="auto"/>
          </w:tcPr>
          <w:p w14:paraId="182E0A1C" w14:textId="77777777" w:rsidR="00EE35F8" w:rsidRPr="009128F0" w:rsidRDefault="00EE35F8" w:rsidP="00EE35F8">
            <w:pPr>
              <w:pStyle w:val="GvdeMetniGirintisi"/>
              <w:tabs>
                <w:tab w:val="left" w:pos="900"/>
              </w:tabs>
              <w:ind w:left="-108" w:firstLine="0"/>
              <w:rPr>
                <w:rFonts w:ascii="Arial" w:hAnsi="Arial" w:cs="Arial"/>
                <w:sz w:val="16"/>
                <w:szCs w:val="16"/>
              </w:rPr>
            </w:pPr>
          </w:p>
        </w:tc>
        <w:tc>
          <w:tcPr>
            <w:tcW w:w="2828" w:type="dxa"/>
            <w:shd w:val="clear" w:color="auto" w:fill="auto"/>
          </w:tcPr>
          <w:p w14:paraId="39469117" w14:textId="77777777" w:rsidR="00EE35F8" w:rsidRPr="009128F0" w:rsidRDefault="00EE35F8" w:rsidP="009C0461">
            <w:pPr>
              <w:pStyle w:val="GvdeMetniGirintisi"/>
              <w:tabs>
                <w:tab w:val="left" w:pos="900"/>
              </w:tabs>
              <w:ind w:left="-80" w:firstLine="0"/>
              <w:jc w:val="left"/>
              <w:rPr>
                <w:rFonts w:ascii="Arial" w:hAnsi="Arial" w:cs="Arial"/>
                <w:sz w:val="16"/>
                <w:szCs w:val="16"/>
              </w:rPr>
            </w:pPr>
            <w:proofErr w:type="spellStart"/>
            <w:r w:rsidRPr="009128F0">
              <w:rPr>
                <w:rFonts w:ascii="Arial" w:hAnsi="Arial" w:cs="Arial"/>
                <w:sz w:val="16"/>
                <w:szCs w:val="16"/>
              </w:rPr>
              <w:t>Fahad</w:t>
            </w:r>
            <w:proofErr w:type="spellEnd"/>
            <w:r w:rsidRPr="009128F0">
              <w:rPr>
                <w:rFonts w:ascii="Arial" w:hAnsi="Arial" w:cs="Arial"/>
                <w:sz w:val="16"/>
                <w:szCs w:val="16"/>
              </w:rPr>
              <w:t xml:space="preserve"> Abdullah A. ALRAJHI</w:t>
            </w:r>
          </w:p>
        </w:tc>
        <w:tc>
          <w:tcPr>
            <w:tcW w:w="2855" w:type="dxa"/>
            <w:shd w:val="clear" w:color="auto" w:fill="auto"/>
          </w:tcPr>
          <w:p w14:paraId="6338ECAE" w14:textId="77777777" w:rsidR="00EE35F8" w:rsidRPr="009128F0" w:rsidRDefault="00EE35F8" w:rsidP="009C0461">
            <w:pPr>
              <w:pStyle w:val="GvdeMetniGirintisi"/>
              <w:tabs>
                <w:tab w:val="left" w:pos="900"/>
              </w:tabs>
              <w:ind w:left="-73" w:firstLine="0"/>
              <w:jc w:val="left"/>
              <w:rPr>
                <w:rFonts w:ascii="Arial" w:hAnsi="Arial" w:cs="Arial"/>
                <w:sz w:val="16"/>
                <w:szCs w:val="16"/>
              </w:rPr>
            </w:pPr>
            <w:r w:rsidRPr="009128F0">
              <w:rPr>
                <w:rFonts w:ascii="Arial" w:hAnsi="Arial" w:cs="Arial"/>
                <w:sz w:val="16"/>
                <w:szCs w:val="16"/>
              </w:rPr>
              <w:t>Yönetim Kurulu Üyesi</w:t>
            </w:r>
          </w:p>
        </w:tc>
        <w:tc>
          <w:tcPr>
            <w:tcW w:w="1276" w:type="dxa"/>
            <w:shd w:val="clear" w:color="auto" w:fill="auto"/>
          </w:tcPr>
          <w:p w14:paraId="19DCBA70" w14:textId="77777777" w:rsidR="00EE35F8" w:rsidRPr="00E169A2" w:rsidRDefault="00EE35F8" w:rsidP="009C0461">
            <w:pPr>
              <w:pStyle w:val="GvdeMetniGirintisi"/>
              <w:tabs>
                <w:tab w:val="left" w:pos="900"/>
              </w:tabs>
              <w:ind w:left="-29" w:firstLine="0"/>
              <w:jc w:val="left"/>
              <w:rPr>
                <w:rFonts w:ascii="Arial" w:hAnsi="Arial" w:cs="Arial"/>
                <w:sz w:val="16"/>
                <w:szCs w:val="16"/>
              </w:rPr>
            </w:pPr>
            <w:r w:rsidRPr="00E169A2">
              <w:rPr>
                <w:rFonts w:ascii="Arial" w:hAnsi="Arial" w:cs="Arial"/>
                <w:sz w:val="16"/>
                <w:szCs w:val="16"/>
              </w:rPr>
              <w:t>Lisans</w:t>
            </w:r>
          </w:p>
        </w:tc>
        <w:tc>
          <w:tcPr>
            <w:tcW w:w="992" w:type="dxa"/>
            <w:shd w:val="clear" w:color="auto" w:fill="auto"/>
            <w:noWrap/>
          </w:tcPr>
          <w:p w14:paraId="43E90B64" w14:textId="1B68D936" w:rsidR="00EE35F8" w:rsidRPr="00E169A2" w:rsidRDefault="00EE35F8" w:rsidP="00EE35F8">
            <w:pPr>
              <w:pStyle w:val="GvdeMetniGirintisi"/>
              <w:ind w:left="-108" w:firstLine="0"/>
              <w:jc w:val="right"/>
              <w:rPr>
                <w:rFonts w:ascii="Arial" w:hAnsi="Arial" w:cs="Arial"/>
                <w:sz w:val="16"/>
                <w:szCs w:val="16"/>
              </w:rPr>
            </w:pPr>
            <w:r w:rsidRPr="00E169A2">
              <w:rPr>
                <w:rFonts w:ascii="Arial" w:hAnsi="Arial" w:cs="Arial"/>
                <w:sz w:val="16"/>
                <w:szCs w:val="16"/>
                <w:vertAlign w:val="superscript"/>
              </w:rPr>
              <w:t>(*</w:t>
            </w:r>
            <w:r w:rsidR="00B22404">
              <w:rPr>
                <w:rFonts w:ascii="Arial" w:hAnsi="Arial" w:cs="Arial"/>
                <w:sz w:val="16"/>
                <w:szCs w:val="16"/>
                <w:vertAlign w:val="superscript"/>
              </w:rPr>
              <w:t>*</w:t>
            </w:r>
            <w:r w:rsidRPr="00E169A2">
              <w:rPr>
                <w:rFonts w:ascii="Arial" w:hAnsi="Arial" w:cs="Arial"/>
                <w:sz w:val="16"/>
                <w:szCs w:val="16"/>
                <w:vertAlign w:val="superscript"/>
              </w:rPr>
              <w:t>)</w:t>
            </w:r>
            <w:r w:rsidRPr="00E169A2">
              <w:rPr>
                <w:rFonts w:ascii="Arial" w:hAnsi="Arial" w:cs="Arial"/>
                <w:sz w:val="16"/>
                <w:szCs w:val="16"/>
              </w:rPr>
              <w:t xml:space="preserve"> 0,0000</w:t>
            </w:r>
          </w:p>
        </w:tc>
      </w:tr>
      <w:tr w:rsidR="00EE35F8" w:rsidRPr="009128F0" w14:paraId="4D294EB2" w14:textId="77777777" w:rsidTr="00447C67">
        <w:trPr>
          <w:trHeight w:val="20"/>
        </w:trPr>
        <w:tc>
          <w:tcPr>
            <w:tcW w:w="2072" w:type="dxa"/>
            <w:shd w:val="clear" w:color="auto" w:fill="auto"/>
          </w:tcPr>
          <w:p w14:paraId="2A6E5FE6" w14:textId="77777777" w:rsidR="00EE35F8" w:rsidRPr="009128F0" w:rsidRDefault="00EE35F8" w:rsidP="00EE35F8">
            <w:pPr>
              <w:pStyle w:val="GvdeMetniGirintisi"/>
              <w:tabs>
                <w:tab w:val="left" w:pos="900"/>
              </w:tabs>
              <w:ind w:left="-108" w:firstLine="0"/>
              <w:rPr>
                <w:rFonts w:ascii="Arial" w:hAnsi="Arial" w:cs="Arial"/>
                <w:sz w:val="16"/>
                <w:szCs w:val="16"/>
              </w:rPr>
            </w:pPr>
          </w:p>
        </w:tc>
        <w:tc>
          <w:tcPr>
            <w:tcW w:w="2828" w:type="dxa"/>
            <w:shd w:val="clear" w:color="auto" w:fill="auto"/>
          </w:tcPr>
          <w:p w14:paraId="6761BAEA" w14:textId="77777777" w:rsidR="00EE35F8" w:rsidRPr="009128F0" w:rsidRDefault="00EE35F8" w:rsidP="009C0461">
            <w:pPr>
              <w:pStyle w:val="GvdeMetniGirintisi"/>
              <w:tabs>
                <w:tab w:val="left" w:pos="900"/>
              </w:tabs>
              <w:ind w:left="-80" w:firstLine="0"/>
              <w:jc w:val="left"/>
              <w:rPr>
                <w:rFonts w:ascii="Arial" w:hAnsi="Arial" w:cs="Arial"/>
                <w:sz w:val="16"/>
                <w:szCs w:val="16"/>
              </w:rPr>
            </w:pPr>
            <w:proofErr w:type="spellStart"/>
            <w:r w:rsidRPr="009128F0">
              <w:rPr>
                <w:rFonts w:ascii="Arial" w:hAnsi="Arial" w:cs="Arial"/>
                <w:sz w:val="16"/>
                <w:szCs w:val="16"/>
              </w:rPr>
              <w:t>Hood</w:t>
            </w:r>
            <w:proofErr w:type="spellEnd"/>
            <w:r w:rsidRPr="009128F0">
              <w:rPr>
                <w:rFonts w:ascii="Arial" w:hAnsi="Arial" w:cs="Arial"/>
                <w:sz w:val="16"/>
                <w:szCs w:val="16"/>
              </w:rPr>
              <w:t xml:space="preserve"> </w:t>
            </w:r>
            <w:proofErr w:type="spellStart"/>
            <w:r w:rsidRPr="009128F0">
              <w:rPr>
                <w:rFonts w:ascii="Arial" w:hAnsi="Arial" w:cs="Arial"/>
                <w:sz w:val="16"/>
                <w:szCs w:val="16"/>
              </w:rPr>
              <w:t>Hashem</w:t>
            </w:r>
            <w:proofErr w:type="spellEnd"/>
            <w:r w:rsidRPr="009128F0">
              <w:rPr>
                <w:rFonts w:ascii="Arial" w:hAnsi="Arial" w:cs="Arial"/>
                <w:sz w:val="16"/>
                <w:szCs w:val="16"/>
              </w:rPr>
              <w:t xml:space="preserve"> Ahmed HASHEM</w:t>
            </w:r>
          </w:p>
        </w:tc>
        <w:tc>
          <w:tcPr>
            <w:tcW w:w="2855" w:type="dxa"/>
            <w:shd w:val="clear" w:color="auto" w:fill="auto"/>
          </w:tcPr>
          <w:p w14:paraId="2B4CA456" w14:textId="77777777" w:rsidR="00EE35F8" w:rsidRPr="009128F0" w:rsidRDefault="00EE35F8" w:rsidP="009C0461">
            <w:pPr>
              <w:pStyle w:val="GvdeMetniGirintisi"/>
              <w:tabs>
                <w:tab w:val="left" w:pos="900"/>
              </w:tabs>
              <w:ind w:left="-73" w:firstLine="0"/>
              <w:jc w:val="left"/>
              <w:rPr>
                <w:rFonts w:ascii="Arial" w:hAnsi="Arial" w:cs="Arial"/>
                <w:sz w:val="16"/>
                <w:szCs w:val="16"/>
              </w:rPr>
            </w:pPr>
            <w:r w:rsidRPr="009128F0">
              <w:rPr>
                <w:rFonts w:ascii="Arial" w:hAnsi="Arial" w:cs="Arial"/>
                <w:sz w:val="16"/>
                <w:szCs w:val="16"/>
              </w:rPr>
              <w:t>Yönetim Kurulu Üyesi</w:t>
            </w:r>
          </w:p>
        </w:tc>
        <w:tc>
          <w:tcPr>
            <w:tcW w:w="1276" w:type="dxa"/>
            <w:shd w:val="clear" w:color="auto" w:fill="auto"/>
          </w:tcPr>
          <w:p w14:paraId="36493E5A" w14:textId="77777777" w:rsidR="00EE35F8" w:rsidRPr="00E169A2" w:rsidRDefault="00EE35F8" w:rsidP="009C0461">
            <w:pPr>
              <w:pStyle w:val="GvdeMetniGirintisi"/>
              <w:tabs>
                <w:tab w:val="left" w:pos="900"/>
              </w:tabs>
              <w:ind w:left="-29" w:firstLine="0"/>
              <w:jc w:val="left"/>
              <w:rPr>
                <w:rFonts w:ascii="Arial" w:hAnsi="Arial" w:cs="Arial"/>
                <w:sz w:val="16"/>
                <w:szCs w:val="16"/>
              </w:rPr>
            </w:pPr>
            <w:r w:rsidRPr="00E169A2">
              <w:rPr>
                <w:rFonts w:ascii="Arial" w:hAnsi="Arial" w:cs="Arial"/>
                <w:sz w:val="16"/>
                <w:szCs w:val="16"/>
              </w:rPr>
              <w:t>Yüksek Lisans</w:t>
            </w:r>
          </w:p>
        </w:tc>
        <w:tc>
          <w:tcPr>
            <w:tcW w:w="992" w:type="dxa"/>
            <w:shd w:val="clear" w:color="auto" w:fill="auto"/>
            <w:noWrap/>
          </w:tcPr>
          <w:p w14:paraId="32E9C4A2" w14:textId="0A69B057" w:rsidR="00EE35F8" w:rsidRPr="00E169A2" w:rsidRDefault="00EE35F8" w:rsidP="00EE35F8">
            <w:pPr>
              <w:ind w:left="-108"/>
              <w:jc w:val="right"/>
              <w:rPr>
                <w:rFonts w:ascii="Arial" w:hAnsi="Arial" w:cs="Arial"/>
                <w:sz w:val="16"/>
                <w:szCs w:val="16"/>
              </w:rPr>
            </w:pPr>
            <w:r w:rsidRPr="00E169A2">
              <w:rPr>
                <w:rFonts w:ascii="Arial" w:hAnsi="Arial" w:cs="Arial"/>
                <w:sz w:val="16"/>
                <w:szCs w:val="16"/>
                <w:vertAlign w:val="superscript"/>
              </w:rPr>
              <w:t>(</w:t>
            </w:r>
            <w:r w:rsidR="00B22404">
              <w:rPr>
                <w:rFonts w:ascii="Arial" w:hAnsi="Arial" w:cs="Arial"/>
                <w:sz w:val="16"/>
                <w:szCs w:val="16"/>
                <w:vertAlign w:val="superscript"/>
              </w:rPr>
              <w:t>*</w:t>
            </w:r>
            <w:r w:rsidRPr="00E169A2">
              <w:rPr>
                <w:rFonts w:ascii="Arial" w:hAnsi="Arial" w:cs="Arial"/>
                <w:sz w:val="16"/>
                <w:szCs w:val="16"/>
                <w:vertAlign w:val="superscript"/>
              </w:rPr>
              <w:t>*)</w:t>
            </w:r>
            <w:r w:rsidRPr="00E169A2">
              <w:rPr>
                <w:rFonts w:ascii="Arial" w:hAnsi="Arial" w:cs="Arial"/>
                <w:sz w:val="16"/>
                <w:szCs w:val="16"/>
              </w:rPr>
              <w:t xml:space="preserve"> 0,0000</w:t>
            </w:r>
          </w:p>
        </w:tc>
      </w:tr>
      <w:tr w:rsidR="00EE35F8" w:rsidRPr="009128F0" w14:paraId="5F25112C" w14:textId="77777777" w:rsidTr="00447C67">
        <w:trPr>
          <w:trHeight w:val="20"/>
        </w:trPr>
        <w:tc>
          <w:tcPr>
            <w:tcW w:w="2072" w:type="dxa"/>
            <w:shd w:val="clear" w:color="auto" w:fill="auto"/>
          </w:tcPr>
          <w:p w14:paraId="44BCE652" w14:textId="77777777" w:rsidR="00EE35F8" w:rsidRPr="009128F0" w:rsidRDefault="00EE35F8" w:rsidP="00EE35F8">
            <w:pPr>
              <w:pStyle w:val="GvdeMetniGirintisi"/>
              <w:tabs>
                <w:tab w:val="left" w:pos="900"/>
              </w:tabs>
              <w:ind w:left="-108" w:firstLine="0"/>
              <w:rPr>
                <w:rFonts w:ascii="Arial" w:hAnsi="Arial" w:cs="Arial"/>
                <w:sz w:val="16"/>
                <w:szCs w:val="16"/>
              </w:rPr>
            </w:pPr>
          </w:p>
        </w:tc>
        <w:tc>
          <w:tcPr>
            <w:tcW w:w="2828" w:type="dxa"/>
            <w:shd w:val="clear" w:color="auto" w:fill="auto"/>
          </w:tcPr>
          <w:p w14:paraId="1DDCA199" w14:textId="77777777" w:rsidR="00EE35F8" w:rsidRPr="009128F0" w:rsidRDefault="00EE35F8" w:rsidP="00D76ED3">
            <w:pPr>
              <w:pStyle w:val="GvdeMetniGirintisi"/>
              <w:tabs>
                <w:tab w:val="left" w:pos="900"/>
              </w:tabs>
              <w:ind w:left="-80" w:firstLine="0"/>
              <w:jc w:val="left"/>
              <w:rPr>
                <w:rFonts w:ascii="Arial" w:hAnsi="Arial" w:cs="Arial"/>
                <w:sz w:val="16"/>
                <w:szCs w:val="16"/>
              </w:rPr>
            </w:pPr>
            <w:r w:rsidRPr="009128F0">
              <w:rPr>
                <w:rFonts w:ascii="Arial" w:hAnsi="Arial" w:cs="Arial"/>
                <w:sz w:val="16"/>
                <w:szCs w:val="16"/>
              </w:rPr>
              <w:t>Mustafa BÜYÜKABACI</w:t>
            </w:r>
          </w:p>
        </w:tc>
        <w:tc>
          <w:tcPr>
            <w:tcW w:w="2855" w:type="dxa"/>
            <w:shd w:val="clear" w:color="auto" w:fill="auto"/>
          </w:tcPr>
          <w:p w14:paraId="34301AD6" w14:textId="77777777" w:rsidR="00EE35F8" w:rsidRPr="009128F0" w:rsidRDefault="00EE35F8" w:rsidP="009C0461">
            <w:pPr>
              <w:pStyle w:val="GvdeMetniGirintisi"/>
              <w:tabs>
                <w:tab w:val="left" w:pos="900"/>
              </w:tabs>
              <w:ind w:left="-73" w:firstLine="0"/>
              <w:jc w:val="left"/>
              <w:rPr>
                <w:rFonts w:ascii="Arial" w:hAnsi="Arial" w:cs="Arial"/>
                <w:sz w:val="16"/>
                <w:szCs w:val="16"/>
              </w:rPr>
            </w:pPr>
            <w:r w:rsidRPr="009128F0">
              <w:rPr>
                <w:rFonts w:ascii="Arial" w:hAnsi="Arial" w:cs="Arial"/>
                <w:sz w:val="16"/>
                <w:szCs w:val="16"/>
              </w:rPr>
              <w:t>Yönetim Kurulu Üyesi</w:t>
            </w:r>
          </w:p>
        </w:tc>
        <w:tc>
          <w:tcPr>
            <w:tcW w:w="1276" w:type="dxa"/>
            <w:shd w:val="clear" w:color="auto" w:fill="auto"/>
          </w:tcPr>
          <w:p w14:paraId="34825CAF" w14:textId="77777777" w:rsidR="00EE35F8" w:rsidRPr="00E169A2" w:rsidRDefault="00EE35F8" w:rsidP="009C0461">
            <w:pPr>
              <w:pStyle w:val="GvdeMetniGirintisi"/>
              <w:tabs>
                <w:tab w:val="left" w:pos="900"/>
              </w:tabs>
              <w:ind w:left="-29" w:firstLine="0"/>
              <w:jc w:val="left"/>
              <w:rPr>
                <w:rFonts w:ascii="Arial" w:hAnsi="Arial" w:cs="Arial"/>
                <w:sz w:val="16"/>
                <w:szCs w:val="16"/>
              </w:rPr>
            </w:pPr>
            <w:r w:rsidRPr="00E169A2">
              <w:rPr>
                <w:rFonts w:ascii="Arial" w:hAnsi="Arial" w:cs="Arial"/>
                <w:sz w:val="16"/>
                <w:szCs w:val="16"/>
              </w:rPr>
              <w:t>Yüksek Lisans</w:t>
            </w:r>
          </w:p>
        </w:tc>
        <w:tc>
          <w:tcPr>
            <w:tcW w:w="992" w:type="dxa"/>
            <w:shd w:val="clear" w:color="auto" w:fill="auto"/>
            <w:noWrap/>
          </w:tcPr>
          <w:p w14:paraId="082A705B" w14:textId="77777777" w:rsidR="00EE35F8" w:rsidRPr="00E169A2" w:rsidRDefault="00EE35F8" w:rsidP="00EE35F8">
            <w:pPr>
              <w:ind w:left="-108"/>
              <w:jc w:val="right"/>
              <w:rPr>
                <w:rFonts w:ascii="Arial" w:hAnsi="Arial" w:cs="Arial"/>
                <w:sz w:val="16"/>
                <w:szCs w:val="16"/>
              </w:rPr>
            </w:pPr>
            <w:r w:rsidRPr="00E169A2">
              <w:rPr>
                <w:rFonts w:ascii="Arial" w:hAnsi="Arial" w:cs="Arial"/>
                <w:sz w:val="16"/>
                <w:szCs w:val="16"/>
              </w:rPr>
              <w:t>-</w:t>
            </w:r>
          </w:p>
        </w:tc>
      </w:tr>
      <w:tr w:rsidR="00EE35F8" w:rsidRPr="009128F0" w14:paraId="626F918E" w14:textId="77777777" w:rsidTr="00447C67">
        <w:trPr>
          <w:trHeight w:val="20"/>
        </w:trPr>
        <w:tc>
          <w:tcPr>
            <w:tcW w:w="2072" w:type="dxa"/>
            <w:shd w:val="clear" w:color="auto" w:fill="auto"/>
          </w:tcPr>
          <w:p w14:paraId="2C10B514" w14:textId="77777777" w:rsidR="00EE35F8" w:rsidRPr="009128F0" w:rsidRDefault="00EE35F8" w:rsidP="00EE35F8">
            <w:pPr>
              <w:pStyle w:val="GvdeMetniGirintisi"/>
              <w:tabs>
                <w:tab w:val="left" w:pos="900"/>
              </w:tabs>
              <w:ind w:left="-108" w:firstLine="0"/>
              <w:rPr>
                <w:rFonts w:ascii="Arial" w:hAnsi="Arial" w:cs="Arial"/>
                <w:sz w:val="16"/>
                <w:szCs w:val="16"/>
              </w:rPr>
            </w:pPr>
          </w:p>
        </w:tc>
        <w:tc>
          <w:tcPr>
            <w:tcW w:w="2828" w:type="dxa"/>
            <w:shd w:val="clear" w:color="auto" w:fill="auto"/>
          </w:tcPr>
          <w:p w14:paraId="17FF8FEB" w14:textId="77777777" w:rsidR="00EE35F8" w:rsidRPr="009128F0" w:rsidRDefault="00EE35F8" w:rsidP="00D76ED3">
            <w:pPr>
              <w:pStyle w:val="GvdeMetniGirintisi"/>
              <w:tabs>
                <w:tab w:val="left" w:pos="900"/>
              </w:tabs>
              <w:ind w:left="-80" w:firstLine="0"/>
              <w:jc w:val="left"/>
              <w:rPr>
                <w:rFonts w:ascii="Arial" w:hAnsi="Arial" w:cs="Arial"/>
                <w:sz w:val="16"/>
                <w:szCs w:val="16"/>
              </w:rPr>
            </w:pPr>
            <w:r w:rsidRPr="009128F0">
              <w:rPr>
                <w:rFonts w:ascii="Arial" w:hAnsi="Arial" w:cs="Arial"/>
                <w:sz w:val="16"/>
                <w:szCs w:val="16"/>
              </w:rPr>
              <w:t xml:space="preserve">Dr. </w:t>
            </w:r>
            <w:proofErr w:type="spellStart"/>
            <w:r w:rsidRPr="009128F0">
              <w:rPr>
                <w:rFonts w:ascii="Arial" w:hAnsi="Arial" w:cs="Arial"/>
                <w:sz w:val="16"/>
                <w:szCs w:val="16"/>
              </w:rPr>
              <w:t>Khaled</w:t>
            </w:r>
            <w:proofErr w:type="spellEnd"/>
            <w:r w:rsidRPr="009128F0">
              <w:rPr>
                <w:rFonts w:ascii="Arial" w:hAnsi="Arial" w:cs="Arial"/>
                <w:sz w:val="16"/>
                <w:szCs w:val="16"/>
              </w:rPr>
              <w:t xml:space="preserve"> Abdulla Mohamed ATEEQ </w:t>
            </w:r>
          </w:p>
        </w:tc>
        <w:tc>
          <w:tcPr>
            <w:tcW w:w="2855" w:type="dxa"/>
            <w:shd w:val="clear" w:color="auto" w:fill="auto"/>
          </w:tcPr>
          <w:p w14:paraId="4240E112" w14:textId="77777777" w:rsidR="00EE35F8" w:rsidRPr="009128F0" w:rsidRDefault="00EE35F8" w:rsidP="009C0461">
            <w:pPr>
              <w:pStyle w:val="GvdeMetniGirintisi"/>
              <w:tabs>
                <w:tab w:val="left" w:pos="900"/>
              </w:tabs>
              <w:ind w:left="-73" w:firstLine="0"/>
              <w:jc w:val="left"/>
              <w:rPr>
                <w:rFonts w:ascii="Arial" w:hAnsi="Arial" w:cs="Arial"/>
                <w:sz w:val="16"/>
                <w:szCs w:val="16"/>
              </w:rPr>
            </w:pPr>
            <w:r w:rsidRPr="009128F0">
              <w:rPr>
                <w:rFonts w:ascii="Arial" w:hAnsi="Arial" w:cs="Arial"/>
                <w:sz w:val="16"/>
                <w:szCs w:val="16"/>
              </w:rPr>
              <w:t>Yönetim Kurulu Üyesi</w:t>
            </w:r>
          </w:p>
        </w:tc>
        <w:tc>
          <w:tcPr>
            <w:tcW w:w="1276" w:type="dxa"/>
            <w:shd w:val="clear" w:color="auto" w:fill="auto"/>
          </w:tcPr>
          <w:p w14:paraId="4E0739F1" w14:textId="77777777" w:rsidR="00EE35F8" w:rsidRPr="00E169A2" w:rsidRDefault="00EE35F8" w:rsidP="009C0461">
            <w:pPr>
              <w:pStyle w:val="GvdeMetniGirintisi"/>
              <w:tabs>
                <w:tab w:val="left" w:pos="900"/>
              </w:tabs>
              <w:ind w:left="-29" w:firstLine="0"/>
              <w:jc w:val="left"/>
              <w:rPr>
                <w:rFonts w:ascii="Arial" w:hAnsi="Arial" w:cs="Arial"/>
                <w:sz w:val="16"/>
                <w:szCs w:val="16"/>
              </w:rPr>
            </w:pPr>
            <w:r w:rsidRPr="00E169A2">
              <w:rPr>
                <w:rFonts w:ascii="Arial" w:hAnsi="Arial" w:cs="Arial"/>
                <w:sz w:val="16"/>
                <w:szCs w:val="16"/>
              </w:rPr>
              <w:t>Doktora</w:t>
            </w:r>
          </w:p>
        </w:tc>
        <w:tc>
          <w:tcPr>
            <w:tcW w:w="992" w:type="dxa"/>
            <w:shd w:val="clear" w:color="auto" w:fill="auto"/>
            <w:noWrap/>
          </w:tcPr>
          <w:p w14:paraId="0646BA8E" w14:textId="77777777" w:rsidR="00EE35F8" w:rsidRPr="00E169A2" w:rsidRDefault="00EE35F8" w:rsidP="00EE35F8">
            <w:pPr>
              <w:ind w:left="-108"/>
              <w:jc w:val="right"/>
              <w:rPr>
                <w:rFonts w:ascii="Arial" w:hAnsi="Arial" w:cs="Arial"/>
                <w:sz w:val="16"/>
                <w:szCs w:val="16"/>
              </w:rPr>
            </w:pPr>
            <w:r w:rsidRPr="00E169A2">
              <w:rPr>
                <w:rFonts w:ascii="Arial" w:hAnsi="Arial" w:cs="Arial"/>
                <w:sz w:val="16"/>
                <w:szCs w:val="16"/>
              </w:rPr>
              <w:t>-</w:t>
            </w:r>
          </w:p>
        </w:tc>
      </w:tr>
      <w:tr w:rsidR="00EE35F8" w:rsidRPr="009128F0" w14:paraId="50CE2847" w14:textId="77777777" w:rsidTr="00447C67">
        <w:trPr>
          <w:trHeight w:val="20"/>
        </w:trPr>
        <w:tc>
          <w:tcPr>
            <w:tcW w:w="2072" w:type="dxa"/>
            <w:shd w:val="clear" w:color="auto" w:fill="auto"/>
          </w:tcPr>
          <w:p w14:paraId="6D2FE8B9" w14:textId="77777777" w:rsidR="00EE35F8" w:rsidRPr="009128F0" w:rsidRDefault="00EE35F8" w:rsidP="00EE35F8">
            <w:pPr>
              <w:pStyle w:val="GvdeMetniGirintisi"/>
              <w:tabs>
                <w:tab w:val="left" w:pos="900"/>
              </w:tabs>
              <w:ind w:left="-108" w:firstLine="0"/>
              <w:rPr>
                <w:rFonts w:ascii="Arial" w:hAnsi="Arial" w:cs="Arial"/>
                <w:sz w:val="16"/>
                <w:szCs w:val="16"/>
              </w:rPr>
            </w:pPr>
          </w:p>
        </w:tc>
        <w:tc>
          <w:tcPr>
            <w:tcW w:w="2828" w:type="dxa"/>
            <w:shd w:val="clear" w:color="auto" w:fill="auto"/>
          </w:tcPr>
          <w:p w14:paraId="61FFEFE0" w14:textId="77777777" w:rsidR="00EE35F8" w:rsidRPr="009128F0" w:rsidRDefault="00EE35F8" w:rsidP="009C0461">
            <w:pPr>
              <w:pStyle w:val="GvdeMetniGirintisi"/>
              <w:tabs>
                <w:tab w:val="left" w:pos="900"/>
              </w:tabs>
              <w:ind w:left="-80" w:firstLine="0"/>
              <w:jc w:val="left"/>
              <w:rPr>
                <w:rFonts w:ascii="Arial" w:hAnsi="Arial" w:cs="Arial"/>
                <w:sz w:val="16"/>
                <w:szCs w:val="16"/>
              </w:rPr>
            </w:pPr>
            <w:r w:rsidRPr="009128F0">
              <w:rPr>
                <w:rFonts w:ascii="Arial" w:hAnsi="Arial" w:cs="Arial"/>
                <w:sz w:val="16"/>
                <w:szCs w:val="16"/>
              </w:rPr>
              <w:t>Dr. Bekir PAKDEMİRLİ</w:t>
            </w:r>
          </w:p>
        </w:tc>
        <w:tc>
          <w:tcPr>
            <w:tcW w:w="2855" w:type="dxa"/>
            <w:shd w:val="clear" w:color="auto" w:fill="auto"/>
          </w:tcPr>
          <w:p w14:paraId="32A24928" w14:textId="77777777" w:rsidR="00EE35F8" w:rsidRPr="009128F0" w:rsidRDefault="00EE35F8" w:rsidP="009C0461">
            <w:pPr>
              <w:pStyle w:val="GvdeMetniGirintisi"/>
              <w:tabs>
                <w:tab w:val="left" w:pos="900"/>
              </w:tabs>
              <w:ind w:left="-73" w:firstLine="0"/>
              <w:jc w:val="left"/>
              <w:rPr>
                <w:rFonts w:ascii="Arial" w:hAnsi="Arial" w:cs="Arial"/>
                <w:sz w:val="16"/>
                <w:szCs w:val="16"/>
              </w:rPr>
            </w:pPr>
            <w:r w:rsidRPr="009128F0">
              <w:rPr>
                <w:rFonts w:ascii="Arial" w:hAnsi="Arial" w:cs="Arial"/>
                <w:sz w:val="16"/>
                <w:szCs w:val="16"/>
              </w:rPr>
              <w:t>Yönetim Kurulu Üyesi</w:t>
            </w:r>
          </w:p>
        </w:tc>
        <w:tc>
          <w:tcPr>
            <w:tcW w:w="1276" w:type="dxa"/>
            <w:shd w:val="clear" w:color="auto" w:fill="auto"/>
          </w:tcPr>
          <w:p w14:paraId="16DD42C6" w14:textId="77777777" w:rsidR="00EE35F8" w:rsidRPr="00E169A2" w:rsidRDefault="00EE35F8" w:rsidP="009C0461">
            <w:pPr>
              <w:pStyle w:val="GvdeMetniGirintisi"/>
              <w:tabs>
                <w:tab w:val="left" w:pos="900"/>
              </w:tabs>
              <w:ind w:left="-29" w:firstLine="0"/>
              <w:jc w:val="left"/>
              <w:rPr>
                <w:rFonts w:ascii="Arial" w:hAnsi="Arial" w:cs="Arial"/>
                <w:sz w:val="16"/>
                <w:szCs w:val="16"/>
              </w:rPr>
            </w:pPr>
            <w:r w:rsidRPr="00E169A2">
              <w:rPr>
                <w:rFonts w:ascii="Arial" w:hAnsi="Arial" w:cs="Arial"/>
                <w:sz w:val="16"/>
                <w:szCs w:val="16"/>
              </w:rPr>
              <w:t>Doktora</w:t>
            </w:r>
          </w:p>
        </w:tc>
        <w:tc>
          <w:tcPr>
            <w:tcW w:w="992" w:type="dxa"/>
            <w:shd w:val="clear" w:color="auto" w:fill="auto"/>
            <w:noWrap/>
          </w:tcPr>
          <w:p w14:paraId="41576518" w14:textId="77777777" w:rsidR="00EE35F8" w:rsidRPr="00E169A2" w:rsidRDefault="00EE35F8" w:rsidP="00EE35F8">
            <w:pPr>
              <w:ind w:left="-108"/>
              <w:jc w:val="right"/>
              <w:rPr>
                <w:rFonts w:ascii="Arial" w:hAnsi="Arial" w:cs="Arial"/>
                <w:sz w:val="16"/>
                <w:szCs w:val="16"/>
              </w:rPr>
            </w:pPr>
            <w:r w:rsidRPr="00E169A2">
              <w:rPr>
                <w:rFonts w:ascii="Arial" w:hAnsi="Arial" w:cs="Arial"/>
                <w:sz w:val="16"/>
                <w:szCs w:val="16"/>
              </w:rPr>
              <w:t>-</w:t>
            </w:r>
          </w:p>
        </w:tc>
      </w:tr>
      <w:tr w:rsidR="00EE35F8" w:rsidRPr="009128F0" w14:paraId="328564D5" w14:textId="77777777" w:rsidTr="00447C67">
        <w:trPr>
          <w:trHeight w:val="20"/>
        </w:trPr>
        <w:tc>
          <w:tcPr>
            <w:tcW w:w="2072" w:type="dxa"/>
            <w:shd w:val="clear" w:color="auto" w:fill="auto"/>
          </w:tcPr>
          <w:p w14:paraId="0FEC0E7A" w14:textId="77777777" w:rsidR="00EE35F8" w:rsidRPr="009128F0" w:rsidRDefault="00EE35F8" w:rsidP="00EE35F8">
            <w:pPr>
              <w:pStyle w:val="GvdeMetniGirintisi"/>
              <w:tabs>
                <w:tab w:val="left" w:pos="900"/>
              </w:tabs>
              <w:ind w:left="-108" w:firstLine="0"/>
              <w:rPr>
                <w:rFonts w:ascii="Arial" w:hAnsi="Arial" w:cs="Arial"/>
                <w:sz w:val="16"/>
                <w:szCs w:val="16"/>
              </w:rPr>
            </w:pPr>
          </w:p>
        </w:tc>
        <w:tc>
          <w:tcPr>
            <w:tcW w:w="2828" w:type="dxa"/>
            <w:shd w:val="clear" w:color="auto" w:fill="auto"/>
          </w:tcPr>
          <w:p w14:paraId="6DF41A43" w14:textId="77777777" w:rsidR="00EE35F8" w:rsidRPr="009128F0" w:rsidRDefault="00EE35F8" w:rsidP="009C0461">
            <w:pPr>
              <w:pStyle w:val="GvdeMetniGirintisi"/>
              <w:tabs>
                <w:tab w:val="left" w:pos="900"/>
              </w:tabs>
              <w:ind w:left="-80" w:firstLine="0"/>
              <w:jc w:val="left"/>
              <w:rPr>
                <w:rFonts w:ascii="Arial" w:hAnsi="Arial" w:cs="Arial"/>
                <w:sz w:val="16"/>
                <w:szCs w:val="16"/>
              </w:rPr>
            </w:pPr>
            <w:r w:rsidRPr="009128F0">
              <w:rPr>
                <w:rFonts w:ascii="Arial" w:hAnsi="Arial" w:cs="Arial"/>
                <w:sz w:val="16"/>
                <w:szCs w:val="16"/>
              </w:rPr>
              <w:t>Prof. Dr. Kemal VAROL</w:t>
            </w:r>
          </w:p>
        </w:tc>
        <w:tc>
          <w:tcPr>
            <w:tcW w:w="2855" w:type="dxa"/>
            <w:shd w:val="clear" w:color="auto" w:fill="auto"/>
          </w:tcPr>
          <w:p w14:paraId="48A0622B" w14:textId="77777777" w:rsidR="00EE35F8" w:rsidRPr="009128F0" w:rsidRDefault="00EE35F8" w:rsidP="009C0461">
            <w:pPr>
              <w:pStyle w:val="GvdeMetniGirintisi"/>
              <w:tabs>
                <w:tab w:val="left" w:pos="900"/>
              </w:tabs>
              <w:ind w:left="-73" w:firstLine="0"/>
              <w:jc w:val="left"/>
              <w:rPr>
                <w:rFonts w:ascii="Arial" w:hAnsi="Arial" w:cs="Arial"/>
                <w:sz w:val="16"/>
                <w:szCs w:val="16"/>
              </w:rPr>
            </w:pPr>
            <w:r w:rsidRPr="009128F0">
              <w:rPr>
                <w:rFonts w:ascii="Arial" w:hAnsi="Arial" w:cs="Arial"/>
                <w:sz w:val="16"/>
                <w:szCs w:val="16"/>
              </w:rPr>
              <w:t>Bağımsız Yönetim Kurulu Üyesi</w:t>
            </w:r>
          </w:p>
        </w:tc>
        <w:tc>
          <w:tcPr>
            <w:tcW w:w="1276" w:type="dxa"/>
            <w:shd w:val="clear" w:color="auto" w:fill="auto"/>
          </w:tcPr>
          <w:p w14:paraId="4BE2DFC4" w14:textId="77777777" w:rsidR="00EE35F8" w:rsidRPr="00E169A2" w:rsidRDefault="00EE35F8" w:rsidP="009C0461">
            <w:pPr>
              <w:pStyle w:val="GvdeMetniGirintisi"/>
              <w:tabs>
                <w:tab w:val="left" w:pos="900"/>
              </w:tabs>
              <w:ind w:left="-29" w:firstLine="0"/>
              <w:jc w:val="left"/>
              <w:rPr>
                <w:rFonts w:ascii="Arial" w:hAnsi="Arial" w:cs="Arial"/>
                <w:sz w:val="16"/>
                <w:szCs w:val="16"/>
              </w:rPr>
            </w:pPr>
            <w:r w:rsidRPr="00E169A2">
              <w:rPr>
                <w:rFonts w:ascii="Arial" w:hAnsi="Arial" w:cs="Arial"/>
                <w:sz w:val="16"/>
                <w:szCs w:val="16"/>
              </w:rPr>
              <w:t>Doktora</w:t>
            </w:r>
          </w:p>
        </w:tc>
        <w:tc>
          <w:tcPr>
            <w:tcW w:w="992" w:type="dxa"/>
            <w:shd w:val="clear" w:color="auto" w:fill="auto"/>
            <w:noWrap/>
          </w:tcPr>
          <w:p w14:paraId="59AF3B5E" w14:textId="77777777" w:rsidR="00EE35F8" w:rsidRPr="00E169A2" w:rsidRDefault="00EE35F8" w:rsidP="00EE35F8">
            <w:pPr>
              <w:ind w:left="-108"/>
              <w:jc w:val="right"/>
              <w:rPr>
                <w:rFonts w:ascii="Arial" w:hAnsi="Arial" w:cs="Arial"/>
                <w:sz w:val="16"/>
                <w:szCs w:val="16"/>
              </w:rPr>
            </w:pPr>
            <w:r w:rsidRPr="00E169A2">
              <w:rPr>
                <w:rFonts w:ascii="Arial" w:hAnsi="Arial" w:cs="Arial"/>
                <w:sz w:val="16"/>
                <w:szCs w:val="16"/>
              </w:rPr>
              <w:t>-</w:t>
            </w:r>
          </w:p>
        </w:tc>
      </w:tr>
      <w:tr w:rsidR="00EE35F8" w:rsidRPr="009128F0" w14:paraId="6DCA6AFF" w14:textId="77777777" w:rsidTr="00447C67">
        <w:trPr>
          <w:trHeight w:val="20"/>
        </w:trPr>
        <w:tc>
          <w:tcPr>
            <w:tcW w:w="2072" w:type="dxa"/>
            <w:shd w:val="clear" w:color="auto" w:fill="auto"/>
          </w:tcPr>
          <w:p w14:paraId="427A177F" w14:textId="77777777" w:rsidR="00EE35F8" w:rsidRPr="009128F0" w:rsidRDefault="00EE35F8" w:rsidP="00EE35F8">
            <w:pPr>
              <w:pStyle w:val="GvdeMetniGirintisi"/>
              <w:tabs>
                <w:tab w:val="left" w:pos="900"/>
              </w:tabs>
              <w:ind w:left="-108" w:firstLine="0"/>
              <w:rPr>
                <w:rFonts w:ascii="Arial" w:hAnsi="Arial" w:cs="Arial"/>
                <w:sz w:val="16"/>
                <w:szCs w:val="16"/>
              </w:rPr>
            </w:pPr>
          </w:p>
        </w:tc>
        <w:tc>
          <w:tcPr>
            <w:tcW w:w="2828" w:type="dxa"/>
            <w:shd w:val="clear" w:color="auto" w:fill="auto"/>
          </w:tcPr>
          <w:p w14:paraId="60E42DFD" w14:textId="77777777" w:rsidR="00EE35F8" w:rsidRPr="009128F0" w:rsidRDefault="00EE35F8" w:rsidP="00D76ED3">
            <w:pPr>
              <w:pStyle w:val="GvdeMetniGirintisi"/>
              <w:tabs>
                <w:tab w:val="left" w:pos="900"/>
              </w:tabs>
              <w:ind w:left="-80" w:firstLine="0"/>
              <w:jc w:val="left"/>
              <w:rPr>
                <w:rFonts w:ascii="Arial" w:hAnsi="Arial" w:cs="Arial"/>
                <w:sz w:val="16"/>
                <w:szCs w:val="16"/>
              </w:rPr>
            </w:pPr>
            <w:proofErr w:type="spellStart"/>
            <w:r w:rsidRPr="009128F0">
              <w:rPr>
                <w:rFonts w:ascii="Arial" w:hAnsi="Arial" w:cs="Arial"/>
                <w:sz w:val="16"/>
                <w:szCs w:val="16"/>
              </w:rPr>
              <w:t>Muhammad</w:t>
            </w:r>
            <w:proofErr w:type="spellEnd"/>
            <w:r w:rsidRPr="009128F0">
              <w:rPr>
                <w:rFonts w:ascii="Arial" w:hAnsi="Arial" w:cs="Arial"/>
                <w:sz w:val="16"/>
                <w:szCs w:val="16"/>
              </w:rPr>
              <w:t xml:space="preserve"> </w:t>
            </w:r>
            <w:proofErr w:type="spellStart"/>
            <w:r w:rsidRPr="009128F0">
              <w:rPr>
                <w:rFonts w:ascii="Arial" w:hAnsi="Arial" w:cs="Arial"/>
                <w:sz w:val="16"/>
                <w:szCs w:val="16"/>
              </w:rPr>
              <w:t>Zarrug</w:t>
            </w:r>
            <w:proofErr w:type="spellEnd"/>
            <w:r w:rsidRPr="009128F0">
              <w:rPr>
                <w:rFonts w:ascii="Arial" w:hAnsi="Arial" w:cs="Arial"/>
                <w:sz w:val="16"/>
                <w:szCs w:val="16"/>
              </w:rPr>
              <w:t xml:space="preserve"> M. RAJAB</w:t>
            </w:r>
            <w:r w:rsidRPr="009128F0">
              <w:rPr>
                <w:rFonts w:ascii="Arial" w:hAnsi="Arial" w:cs="Arial"/>
                <w:sz w:val="16"/>
                <w:szCs w:val="16"/>
                <w:vertAlign w:val="superscript"/>
              </w:rPr>
              <w:t xml:space="preserve"> </w:t>
            </w:r>
          </w:p>
        </w:tc>
        <w:tc>
          <w:tcPr>
            <w:tcW w:w="2855" w:type="dxa"/>
            <w:shd w:val="clear" w:color="auto" w:fill="auto"/>
          </w:tcPr>
          <w:p w14:paraId="2CC52E5C" w14:textId="77777777" w:rsidR="00EE35F8" w:rsidRPr="009128F0" w:rsidRDefault="00EE35F8" w:rsidP="009C0461">
            <w:pPr>
              <w:pStyle w:val="GvdeMetniGirintisi"/>
              <w:tabs>
                <w:tab w:val="left" w:pos="900"/>
              </w:tabs>
              <w:ind w:left="-73" w:firstLine="0"/>
              <w:jc w:val="left"/>
              <w:rPr>
                <w:rFonts w:ascii="Arial" w:hAnsi="Arial" w:cs="Arial"/>
                <w:sz w:val="16"/>
                <w:szCs w:val="16"/>
              </w:rPr>
            </w:pPr>
            <w:r w:rsidRPr="009128F0">
              <w:rPr>
                <w:rFonts w:ascii="Arial" w:hAnsi="Arial" w:cs="Arial"/>
                <w:sz w:val="16"/>
                <w:szCs w:val="16"/>
              </w:rPr>
              <w:t>Bağımsız Yönetim Kurulu Üyesi</w:t>
            </w:r>
          </w:p>
        </w:tc>
        <w:tc>
          <w:tcPr>
            <w:tcW w:w="1276" w:type="dxa"/>
            <w:shd w:val="clear" w:color="auto" w:fill="auto"/>
          </w:tcPr>
          <w:p w14:paraId="23904508" w14:textId="77777777" w:rsidR="00EE35F8" w:rsidRPr="00E169A2" w:rsidRDefault="00EE35F8" w:rsidP="009C0461">
            <w:pPr>
              <w:pStyle w:val="GvdeMetniGirintisi"/>
              <w:tabs>
                <w:tab w:val="left" w:pos="900"/>
              </w:tabs>
              <w:ind w:left="-29" w:firstLine="0"/>
              <w:jc w:val="left"/>
              <w:rPr>
                <w:rFonts w:ascii="Arial" w:hAnsi="Arial" w:cs="Arial"/>
                <w:sz w:val="16"/>
                <w:szCs w:val="16"/>
              </w:rPr>
            </w:pPr>
            <w:r w:rsidRPr="00E169A2">
              <w:rPr>
                <w:rFonts w:ascii="Arial" w:hAnsi="Arial" w:cs="Arial"/>
                <w:sz w:val="16"/>
                <w:szCs w:val="16"/>
              </w:rPr>
              <w:t>Lisans</w:t>
            </w:r>
          </w:p>
        </w:tc>
        <w:tc>
          <w:tcPr>
            <w:tcW w:w="992" w:type="dxa"/>
            <w:shd w:val="clear" w:color="auto" w:fill="auto"/>
            <w:noWrap/>
          </w:tcPr>
          <w:p w14:paraId="70B513ED" w14:textId="77777777" w:rsidR="00EE35F8" w:rsidRPr="00E169A2" w:rsidRDefault="00EE35F8" w:rsidP="00EE35F8">
            <w:pPr>
              <w:ind w:left="-108"/>
              <w:jc w:val="right"/>
              <w:rPr>
                <w:rFonts w:ascii="Arial" w:hAnsi="Arial" w:cs="Arial"/>
                <w:sz w:val="16"/>
                <w:szCs w:val="16"/>
              </w:rPr>
            </w:pPr>
            <w:r w:rsidRPr="00E169A2">
              <w:rPr>
                <w:rFonts w:ascii="Arial" w:hAnsi="Arial" w:cs="Arial"/>
                <w:sz w:val="16"/>
                <w:szCs w:val="16"/>
              </w:rPr>
              <w:t>-</w:t>
            </w:r>
          </w:p>
        </w:tc>
      </w:tr>
      <w:tr w:rsidR="00EE35F8" w:rsidRPr="009128F0" w14:paraId="597B2C6C" w14:textId="77777777" w:rsidTr="00447C67">
        <w:trPr>
          <w:trHeight w:val="74"/>
        </w:trPr>
        <w:tc>
          <w:tcPr>
            <w:tcW w:w="2072" w:type="dxa"/>
            <w:shd w:val="clear" w:color="auto" w:fill="auto"/>
          </w:tcPr>
          <w:p w14:paraId="0977BB3E" w14:textId="77777777" w:rsidR="00EE35F8" w:rsidRPr="009128F0" w:rsidRDefault="00EE35F8" w:rsidP="00EE35F8">
            <w:pPr>
              <w:pStyle w:val="GvdeMetniGirintisi"/>
              <w:tabs>
                <w:tab w:val="left" w:pos="900"/>
              </w:tabs>
              <w:ind w:left="-108" w:firstLine="0"/>
              <w:jc w:val="left"/>
              <w:rPr>
                <w:rFonts w:ascii="Arial" w:hAnsi="Arial" w:cs="Arial"/>
                <w:b/>
                <w:color w:val="000000" w:themeColor="text1"/>
                <w:sz w:val="16"/>
                <w:szCs w:val="16"/>
              </w:rPr>
            </w:pPr>
          </w:p>
        </w:tc>
        <w:tc>
          <w:tcPr>
            <w:tcW w:w="2828" w:type="dxa"/>
            <w:shd w:val="clear" w:color="auto" w:fill="auto"/>
          </w:tcPr>
          <w:p w14:paraId="5156DDB7" w14:textId="77777777" w:rsidR="00EE35F8" w:rsidRPr="009128F0" w:rsidRDefault="00EE35F8" w:rsidP="009C0461">
            <w:pPr>
              <w:pStyle w:val="GvdeMetniGirintisi"/>
              <w:tabs>
                <w:tab w:val="left" w:pos="900"/>
              </w:tabs>
              <w:ind w:left="-80" w:firstLine="0"/>
              <w:jc w:val="left"/>
              <w:rPr>
                <w:rFonts w:ascii="Arial" w:hAnsi="Arial" w:cs="Arial"/>
                <w:sz w:val="16"/>
                <w:szCs w:val="16"/>
              </w:rPr>
            </w:pPr>
          </w:p>
        </w:tc>
        <w:tc>
          <w:tcPr>
            <w:tcW w:w="2855" w:type="dxa"/>
            <w:shd w:val="clear" w:color="auto" w:fill="auto"/>
          </w:tcPr>
          <w:p w14:paraId="0C84850F" w14:textId="77777777" w:rsidR="00EE35F8" w:rsidRPr="009128F0" w:rsidRDefault="00EE35F8" w:rsidP="009C0461">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52F1402D" w14:textId="77777777" w:rsidR="00EE35F8" w:rsidRPr="00E169A2" w:rsidRDefault="00EE35F8" w:rsidP="009C0461">
            <w:pPr>
              <w:pStyle w:val="GvdeMetniGirintisi"/>
              <w:tabs>
                <w:tab w:val="left" w:pos="900"/>
              </w:tabs>
              <w:ind w:left="-29" w:firstLine="0"/>
              <w:jc w:val="left"/>
              <w:rPr>
                <w:rFonts w:ascii="Arial" w:hAnsi="Arial" w:cs="Arial"/>
                <w:sz w:val="16"/>
                <w:szCs w:val="16"/>
              </w:rPr>
            </w:pPr>
          </w:p>
        </w:tc>
        <w:tc>
          <w:tcPr>
            <w:tcW w:w="992" w:type="dxa"/>
            <w:shd w:val="clear" w:color="auto" w:fill="auto"/>
            <w:noWrap/>
          </w:tcPr>
          <w:p w14:paraId="0C37F33D" w14:textId="77777777" w:rsidR="00EE35F8" w:rsidRPr="00E169A2" w:rsidRDefault="00EE35F8" w:rsidP="00EE35F8">
            <w:pPr>
              <w:ind w:left="-108"/>
              <w:jc w:val="right"/>
              <w:rPr>
                <w:rFonts w:ascii="Arial" w:hAnsi="Arial" w:cs="Arial"/>
                <w:sz w:val="16"/>
                <w:szCs w:val="16"/>
              </w:rPr>
            </w:pPr>
          </w:p>
        </w:tc>
      </w:tr>
      <w:tr w:rsidR="00EE35F8" w:rsidRPr="009128F0" w14:paraId="37569296" w14:textId="77777777" w:rsidTr="00447C67">
        <w:trPr>
          <w:trHeight w:val="20"/>
        </w:trPr>
        <w:tc>
          <w:tcPr>
            <w:tcW w:w="2072" w:type="dxa"/>
            <w:shd w:val="clear" w:color="auto" w:fill="auto"/>
          </w:tcPr>
          <w:p w14:paraId="65640D17" w14:textId="77777777" w:rsidR="00EE35F8" w:rsidRPr="009128F0" w:rsidRDefault="00EE35F8" w:rsidP="00EE35F8">
            <w:pPr>
              <w:pStyle w:val="GvdeMetniGirintisi"/>
              <w:tabs>
                <w:tab w:val="left" w:pos="900"/>
              </w:tabs>
              <w:ind w:left="-108" w:firstLine="0"/>
              <w:rPr>
                <w:rFonts w:ascii="Arial" w:hAnsi="Arial" w:cs="Arial"/>
                <w:color w:val="000000" w:themeColor="text1"/>
                <w:sz w:val="16"/>
                <w:szCs w:val="16"/>
              </w:rPr>
            </w:pPr>
            <w:r w:rsidRPr="009128F0">
              <w:rPr>
                <w:rFonts w:ascii="Arial" w:hAnsi="Arial" w:cs="Arial"/>
                <w:b/>
                <w:sz w:val="16"/>
                <w:szCs w:val="16"/>
              </w:rPr>
              <w:t>Genel Müdür:</w:t>
            </w:r>
          </w:p>
        </w:tc>
        <w:tc>
          <w:tcPr>
            <w:tcW w:w="2828" w:type="dxa"/>
            <w:shd w:val="clear" w:color="auto" w:fill="auto"/>
          </w:tcPr>
          <w:p w14:paraId="4A570DBC" w14:textId="77777777" w:rsidR="00EE35F8" w:rsidRPr="009128F0" w:rsidRDefault="00EE35F8" w:rsidP="009C0461">
            <w:pPr>
              <w:pStyle w:val="GvdeMetniGirintisi"/>
              <w:tabs>
                <w:tab w:val="left" w:pos="900"/>
              </w:tabs>
              <w:ind w:left="-80" w:firstLine="0"/>
              <w:jc w:val="left"/>
              <w:rPr>
                <w:rFonts w:ascii="Arial" w:hAnsi="Arial" w:cs="Arial"/>
                <w:sz w:val="16"/>
                <w:szCs w:val="16"/>
              </w:rPr>
            </w:pPr>
            <w:r w:rsidRPr="009128F0">
              <w:rPr>
                <w:rFonts w:ascii="Arial" w:hAnsi="Arial" w:cs="Arial"/>
                <w:sz w:val="16"/>
                <w:szCs w:val="16"/>
              </w:rPr>
              <w:t>Melikşah UTKU</w:t>
            </w:r>
          </w:p>
        </w:tc>
        <w:tc>
          <w:tcPr>
            <w:tcW w:w="2855" w:type="dxa"/>
            <w:shd w:val="clear" w:color="auto" w:fill="auto"/>
          </w:tcPr>
          <w:p w14:paraId="08B6D219" w14:textId="6BAA5474" w:rsidR="00EE35F8" w:rsidRPr="009128F0" w:rsidRDefault="00EE35F8" w:rsidP="009C0461">
            <w:pPr>
              <w:pStyle w:val="GvdeMetniGirintisi"/>
              <w:tabs>
                <w:tab w:val="left" w:pos="900"/>
              </w:tabs>
              <w:ind w:left="-73" w:firstLine="0"/>
              <w:jc w:val="left"/>
              <w:rPr>
                <w:rFonts w:ascii="Arial" w:hAnsi="Arial" w:cs="Arial"/>
                <w:sz w:val="16"/>
                <w:szCs w:val="16"/>
              </w:rPr>
            </w:pPr>
            <w:r w:rsidRPr="009128F0">
              <w:rPr>
                <w:rFonts w:ascii="Arial" w:hAnsi="Arial" w:cs="Arial"/>
                <w:sz w:val="16"/>
                <w:szCs w:val="16"/>
              </w:rPr>
              <w:t xml:space="preserve">Yönetim Kurulu Üyesi/Genel Müdür </w:t>
            </w:r>
          </w:p>
        </w:tc>
        <w:tc>
          <w:tcPr>
            <w:tcW w:w="1276" w:type="dxa"/>
            <w:shd w:val="clear" w:color="auto" w:fill="auto"/>
          </w:tcPr>
          <w:p w14:paraId="68A6B2AA" w14:textId="77777777" w:rsidR="00EE35F8" w:rsidRPr="00E169A2" w:rsidRDefault="00EE35F8" w:rsidP="009C0461">
            <w:pPr>
              <w:pStyle w:val="GvdeMetniGirintisi"/>
              <w:tabs>
                <w:tab w:val="left" w:pos="900"/>
              </w:tabs>
              <w:ind w:left="-29" w:firstLine="0"/>
              <w:jc w:val="left"/>
              <w:rPr>
                <w:rFonts w:ascii="Arial" w:hAnsi="Arial" w:cs="Arial"/>
                <w:sz w:val="16"/>
                <w:szCs w:val="16"/>
              </w:rPr>
            </w:pPr>
            <w:r w:rsidRPr="00E169A2">
              <w:rPr>
                <w:rFonts w:ascii="Arial" w:hAnsi="Arial" w:cs="Arial"/>
                <w:sz w:val="16"/>
                <w:szCs w:val="16"/>
              </w:rPr>
              <w:t>Yüksek Lisans</w:t>
            </w:r>
          </w:p>
        </w:tc>
        <w:tc>
          <w:tcPr>
            <w:tcW w:w="992" w:type="dxa"/>
            <w:shd w:val="clear" w:color="auto" w:fill="auto"/>
            <w:noWrap/>
          </w:tcPr>
          <w:p w14:paraId="5E211CB1" w14:textId="77777777" w:rsidR="00EE35F8" w:rsidRPr="00E169A2" w:rsidRDefault="00EE35F8" w:rsidP="00EE35F8">
            <w:pPr>
              <w:pStyle w:val="GvdeMetniGirintisi"/>
              <w:ind w:left="-108" w:firstLine="0"/>
              <w:jc w:val="right"/>
              <w:rPr>
                <w:rFonts w:ascii="Arial" w:hAnsi="Arial" w:cs="Arial"/>
                <w:sz w:val="16"/>
                <w:szCs w:val="16"/>
              </w:rPr>
            </w:pPr>
            <w:r w:rsidRPr="00E169A2">
              <w:rPr>
                <w:rFonts w:ascii="Arial" w:hAnsi="Arial" w:cs="Arial"/>
                <w:sz w:val="16"/>
                <w:szCs w:val="16"/>
              </w:rPr>
              <w:t>-</w:t>
            </w:r>
          </w:p>
        </w:tc>
      </w:tr>
      <w:tr w:rsidR="00EE35F8" w:rsidRPr="009128F0" w14:paraId="195D58D4" w14:textId="77777777" w:rsidTr="00447C67">
        <w:trPr>
          <w:trHeight w:val="74"/>
        </w:trPr>
        <w:tc>
          <w:tcPr>
            <w:tcW w:w="2072" w:type="dxa"/>
            <w:shd w:val="clear" w:color="auto" w:fill="auto"/>
          </w:tcPr>
          <w:p w14:paraId="0F4247A2" w14:textId="77777777" w:rsidR="00EE35F8" w:rsidRPr="009128F0" w:rsidRDefault="00EE35F8" w:rsidP="00EE35F8">
            <w:pPr>
              <w:pStyle w:val="GvdeMetniGirintisi"/>
              <w:tabs>
                <w:tab w:val="left" w:pos="900"/>
              </w:tabs>
              <w:ind w:left="-108" w:firstLine="0"/>
              <w:jc w:val="left"/>
              <w:rPr>
                <w:rFonts w:ascii="Arial" w:hAnsi="Arial" w:cs="Arial"/>
                <w:b/>
                <w:color w:val="000000" w:themeColor="text1"/>
                <w:sz w:val="16"/>
                <w:szCs w:val="16"/>
              </w:rPr>
            </w:pPr>
          </w:p>
        </w:tc>
        <w:tc>
          <w:tcPr>
            <w:tcW w:w="2828" w:type="dxa"/>
            <w:shd w:val="clear" w:color="auto" w:fill="auto"/>
          </w:tcPr>
          <w:p w14:paraId="7CC2BBBC" w14:textId="77777777" w:rsidR="00EE35F8" w:rsidRPr="009128F0" w:rsidRDefault="00EE35F8" w:rsidP="009C0461">
            <w:pPr>
              <w:pStyle w:val="GvdeMetniGirintisi"/>
              <w:tabs>
                <w:tab w:val="left" w:pos="900"/>
              </w:tabs>
              <w:ind w:left="-80" w:firstLine="0"/>
              <w:jc w:val="left"/>
              <w:rPr>
                <w:rFonts w:ascii="Arial" w:hAnsi="Arial" w:cs="Arial"/>
                <w:sz w:val="16"/>
                <w:szCs w:val="16"/>
              </w:rPr>
            </w:pPr>
          </w:p>
        </w:tc>
        <w:tc>
          <w:tcPr>
            <w:tcW w:w="2855" w:type="dxa"/>
            <w:shd w:val="clear" w:color="auto" w:fill="auto"/>
          </w:tcPr>
          <w:p w14:paraId="55A909BD" w14:textId="77777777" w:rsidR="00EE35F8" w:rsidRPr="009128F0" w:rsidRDefault="00EE35F8" w:rsidP="009C0461">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50E78DF9" w14:textId="77777777" w:rsidR="00EE35F8" w:rsidRPr="00E169A2" w:rsidRDefault="00EE35F8" w:rsidP="009C0461">
            <w:pPr>
              <w:pStyle w:val="GvdeMetniGirintisi"/>
              <w:tabs>
                <w:tab w:val="left" w:pos="900"/>
              </w:tabs>
              <w:ind w:left="-29" w:firstLine="0"/>
              <w:jc w:val="left"/>
              <w:rPr>
                <w:rFonts w:ascii="Arial" w:hAnsi="Arial" w:cs="Arial"/>
                <w:sz w:val="16"/>
                <w:szCs w:val="16"/>
              </w:rPr>
            </w:pPr>
          </w:p>
        </w:tc>
        <w:tc>
          <w:tcPr>
            <w:tcW w:w="992" w:type="dxa"/>
            <w:shd w:val="clear" w:color="auto" w:fill="auto"/>
            <w:noWrap/>
          </w:tcPr>
          <w:p w14:paraId="5E3E5C07" w14:textId="77777777" w:rsidR="00EE35F8" w:rsidRPr="00E169A2" w:rsidRDefault="00EE35F8" w:rsidP="00EE35F8">
            <w:pPr>
              <w:pStyle w:val="GvdeMetniGirintisi"/>
              <w:ind w:left="-108" w:firstLine="0"/>
              <w:jc w:val="right"/>
              <w:rPr>
                <w:rFonts w:ascii="Arial" w:hAnsi="Arial" w:cs="Arial"/>
                <w:sz w:val="16"/>
                <w:szCs w:val="16"/>
              </w:rPr>
            </w:pPr>
          </w:p>
        </w:tc>
      </w:tr>
      <w:tr w:rsidR="00572F5C" w:rsidRPr="009128F0" w14:paraId="554844D5" w14:textId="77777777" w:rsidTr="00447C67">
        <w:trPr>
          <w:trHeight w:val="20"/>
        </w:trPr>
        <w:tc>
          <w:tcPr>
            <w:tcW w:w="2072" w:type="dxa"/>
            <w:shd w:val="clear" w:color="auto" w:fill="auto"/>
          </w:tcPr>
          <w:p w14:paraId="2D258027" w14:textId="77777777" w:rsidR="00572F5C" w:rsidRPr="009128F0" w:rsidRDefault="00572F5C" w:rsidP="00572F5C">
            <w:pPr>
              <w:pStyle w:val="GvdeMetniGirintisi"/>
              <w:tabs>
                <w:tab w:val="left" w:pos="900"/>
              </w:tabs>
              <w:ind w:left="-108" w:firstLine="0"/>
              <w:jc w:val="left"/>
              <w:rPr>
                <w:rFonts w:ascii="Arial" w:hAnsi="Arial" w:cs="Arial"/>
                <w:color w:val="000000" w:themeColor="text1"/>
                <w:sz w:val="16"/>
                <w:szCs w:val="16"/>
              </w:rPr>
            </w:pPr>
            <w:r w:rsidRPr="009128F0">
              <w:rPr>
                <w:rFonts w:ascii="Arial" w:hAnsi="Arial" w:cs="Arial"/>
                <w:b/>
                <w:sz w:val="16"/>
                <w:szCs w:val="16"/>
              </w:rPr>
              <w:t>Genel Müdür Yardımcıları:</w:t>
            </w:r>
          </w:p>
        </w:tc>
        <w:tc>
          <w:tcPr>
            <w:tcW w:w="2828" w:type="dxa"/>
            <w:shd w:val="clear" w:color="auto" w:fill="auto"/>
          </w:tcPr>
          <w:p w14:paraId="12B2286B" w14:textId="77777777" w:rsidR="00572F5C" w:rsidRPr="009128F0" w:rsidRDefault="00572F5C" w:rsidP="00572F5C">
            <w:pPr>
              <w:pStyle w:val="GvdeMetniGirintisi"/>
              <w:tabs>
                <w:tab w:val="left" w:pos="900"/>
              </w:tabs>
              <w:ind w:left="-80" w:firstLine="0"/>
              <w:jc w:val="left"/>
              <w:rPr>
                <w:rFonts w:ascii="Arial" w:hAnsi="Arial" w:cs="Arial"/>
                <w:sz w:val="16"/>
                <w:szCs w:val="16"/>
              </w:rPr>
            </w:pPr>
            <w:r w:rsidRPr="009128F0">
              <w:rPr>
                <w:rFonts w:ascii="Arial" w:hAnsi="Arial" w:cs="Arial"/>
                <w:sz w:val="16"/>
                <w:szCs w:val="16"/>
              </w:rPr>
              <w:t>Turgut SİMİTCİOĞLU</w:t>
            </w:r>
          </w:p>
        </w:tc>
        <w:tc>
          <w:tcPr>
            <w:tcW w:w="2855" w:type="dxa"/>
            <w:shd w:val="clear" w:color="auto" w:fill="auto"/>
            <w:vAlign w:val="bottom"/>
          </w:tcPr>
          <w:p w14:paraId="57C558F3" w14:textId="77777777" w:rsidR="00572F5C" w:rsidRPr="009128F0" w:rsidRDefault="00572F5C" w:rsidP="00447C67">
            <w:pPr>
              <w:pStyle w:val="GvdeMetniGirintisi"/>
              <w:tabs>
                <w:tab w:val="left" w:pos="900"/>
              </w:tabs>
              <w:ind w:left="-108" w:firstLine="0"/>
              <w:jc w:val="left"/>
              <w:rPr>
                <w:rFonts w:ascii="Arial" w:hAnsi="Arial" w:cs="Arial"/>
                <w:sz w:val="16"/>
                <w:szCs w:val="16"/>
              </w:rPr>
            </w:pPr>
            <w:r w:rsidRPr="009128F0">
              <w:rPr>
                <w:rFonts w:ascii="Arial" w:hAnsi="Arial" w:cs="Arial"/>
                <w:sz w:val="16"/>
                <w:szCs w:val="16"/>
              </w:rPr>
              <w:t>İş Koll</w:t>
            </w:r>
            <w:r w:rsidR="00447C67">
              <w:rPr>
                <w:rFonts w:ascii="Arial" w:hAnsi="Arial" w:cs="Arial"/>
                <w:sz w:val="16"/>
                <w:szCs w:val="16"/>
              </w:rPr>
              <w:t>arından Sorumlu Genel Müdür Başy</w:t>
            </w:r>
            <w:r w:rsidRPr="009128F0">
              <w:rPr>
                <w:rFonts w:ascii="Arial" w:hAnsi="Arial" w:cs="Arial"/>
                <w:sz w:val="16"/>
                <w:szCs w:val="16"/>
              </w:rPr>
              <w:t>ardımcısı (Genel Müdür Vekili)</w:t>
            </w:r>
          </w:p>
        </w:tc>
        <w:tc>
          <w:tcPr>
            <w:tcW w:w="1276" w:type="dxa"/>
            <w:shd w:val="clear" w:color="auto" w:fill="auto"/>
          </w:tcPr>
          <w:p w14:paraId="48F25870" w14:textId="77777777" w:rsidR="00572F5C" w:rsidRPr="00E169A2" w:rsidRDefault="00572F5C" w:rsidP="00572F5C">
            <w:pPr>
              <w:pStyle w:val="GvdeMetniGirintisi"/>
              <w:tabs>
                <w:tab w:val="left" w:pos="900"/>
              </w:tabs>
              <w:ind w:left="-29" w:firstLine="0"/>
              <w:jc w:val="left"/>
              <w:rPr>
                <w:rFonts w:ascii="Arial" w:hAnsi="Arial" w:cs="Arial"/>
                <w:sz w:val="16"/>
                <w:szCs w:val="16"/>
              </w:rPr>
            </w:pPr>
            <w:r w:rsidRPr="00E169A2">
              <w:rPr>
                <w:rFonts w:ascii="Arial" w:hAnsi="Arial" w:cs="Arial"/>
                <w:sz w:val="16"/>
                <w:szCs w:val="16"/>
              </w:rPr>
              <w:t>Yüksek Lisans</w:t>
            </w:r>
          </w:p>
        </w:tc>
        <w:tc>
          <w:tcPr>
            <w:tcW w:w="992" w:type="dxa"/>
            <w:shd w:val="clear" w:color="auto" w:fill="auto"/>
            <w:noWrap/>
          </w:tcPr>
          <w:p w14:paraId="1437ABB0" w14:textId="77777777" w:rsidR="00572F5C" w:rsidRPr="00E169A2" w:rsidRDefault="00572F5C" w:rsidP="00572F5C">
            <w:pPr>
              <w:ind w:left="-108"/>
              <w:jc w:val="right"/>
              <w:rPr>
                <w:rFonts w:ascii="Arial" w:hAnsi="Arial" w:cs="Arial"/>
                <w:sz w:val="16"/>
                <w:szCs w:val="16"/>
              </w:rPr>
            </w:pPr>
            <w:r w:rsidRPr="00E169A2">
              <w:rPr>
                <w:rFonts w:ascii="Arial" w:hAnsi="Arial" w:cs="Arial"/>
                <w:sz w:val="16"/>
                <w:szCs w:val="16"/>
              </w:rPr>
              <w:t>-</w:t>
            </w:r>
          </w:p>
          <w:p w14:paraId="36C2411A" w14:textId="77777777" w:rsidR="00572F5C" w:rsidRPr="00E169A2" w:rsidRDefault="00572F5C" w:rsidP="00572F5C">
            <w:pPr>
              <w:ind w:left="-108"/>
              <w:jc w:val="right"/>
              <w:rPr>
                <w:rFonts w:ascii="Arial" w:hAnsi="Arial" w:cs="Arial"/>
                <w:sz w:val="16"/>
                <w:szCs w:val="16"/>
              </w:rPr>
            </w:pPr>
          </w:p>
        </w:tc>
      </w:tr>
      <w:tr w:rsidR="00572F5C" w:rsidRPr="009128F0" w14:paraId="193CAD3F" w14:textId="77777777" w:rsidTr="00447C67">
        <w:trPr>
          <w:trHeight w:val="20"/>
        </w:trPr>
        <w:tc>
          <w:tcPr>
            <w:tcW w:w="2072" w:type="dxa"/>
            <w:shd w:val="clear" w:color="auto" w:fill="auto"/>
          </w:tcPr>
          <w:p w14:paraId="508576AB" w14:textId="77777777" w:rsidR="00572F5C" w:rsidRPr="009128F0" w:rsidRDefault="00572F5C" w:rsidP="00572F5C">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2B266F6A" w14:textId="3AD81EB8" w:rsidR="00572F5C" w:rsidRPr="009128F0" w:rsidRDefault="00B22404" w:rsidP="00572F5C">
            <w:pPr>
              <w:pStyle w:val="GvdeMetniGirintisi"/>
              <w:tabs>
                <w:tab w:val="left" w:pos="900"/>
              </w:tabs>
              <w:ind w:left="-80" w:firstLine="0"/>
              <w:jc w:val="left"/>
              <w:rPr>
                <w:rFonts w:ascii="Arial" w:hAnsi="Arial" w:cs="Arial"/>
                <w:sz w:val="16"/>
                <w:szCs w:val="16"/>
              </w:rPr>
            </w:pPr>
            <w:r w:rsidRPr="00A5606A">
              <w:rPr>
                <w:rFonts w:ascii="Arial" w:hAnsi="Arial" w:cs="Arial"/>
                <w:sz w:val="16"/>
                <w:szCs w:val="16"/>
              </w:rPr>
              <w:t>Mehmet Ali VERÇİN</w:t>
            </w:r>
            <w:r w:rsidRPr="00A5606A">
              <w:rPr>
                <w:rFonts w:ascii="Arial" w:hAnsi="Arial" w:cs="Arial"/>
                <w:sz w:val="16"/>
                <w:szCs w:val="16"/>
                <w:vertAlign w:val="superscript"/>
              </w:rPr>
              <w:t>(***)</w:t>
            </w:r>
          </w:p>
        </w:tc>
        <w:tc>
          <w:tcPr>
            <w:tcW w:w="2855" w:type="dxa"/>
            <w:shd w:val="clear" w:color="auto" w:fill="auto"/>
            <w:noWrap/>
            <w:vAlign w:val="bottom"/>
          </w:tcPr>
          <w:p w14:paraId="7C8D018F" w14:textId="77777777" w:rsidR="00572F5C" w:rsidRPr="009128F0" w:rsidRDefault="00572F5C" w:rsidP="00572F5C">
            <w:pPr>
              <w:pStyle w:val="GvdeMetniGirintisi"/>
              <w:tabs>
                <w:tab w:val="left" w:pos="900"/>
              </w:tabs>
              <w:ind w:left="-108" w:firstLine="0"/>
              <w:jc w:val="left"/>
              <w:rPr>
                <w:rFonts w:ascii="Arial" w:hAnsi="Arial" w:cs="Arial"/>
                <w:sz w:val="16"/>
                <w:szCs w:val="16"/>
              </w:rPr>
            </w:pPr>
            <w:r w:rsidRPr="009128F0">
              <w:rPr>
                <w:rFonts w:ascii="Arial" w:hAnsi="Arial" w:cs="Arial"/>
                <w:sz w:val="16"/>
                <w:szCs w:val="16"/>
              </w:rPr>
              <w:t>Des</w:t>
            </w:r>
            <w:r w:rsidR="00447C67">
              <w:rPr>
                <w:rFonts w:ascii="Arial" w:hAnsi="Arial" w:cs="Arial"/>
                <w:sz w:val="16"/>
                <w:szCs w:val="16"/>
              </w:rPr>
              <w:t>tekten Sorumlu Genel Müdür Başy</w:t>
            </w:r>
            <w:r w:rsidRPr="009128F0">
              <w:rPr>
                <w:rFonts w:ascii="Arial" w:hAnsi="Arial" w:cs="Arial"/>
                <w:sz w:val="16"/>
                <w:szCs w:val="16"/>
              </w:rPr>
              <w:t>ardımcısı (Genel Müdür Vekili)</w:t>
            </w:r>
          </w:p>
        </w:tc>
        <w:tc>
          <w:tcPr>
            <w:tcW w:w="1276" w:type="dxa"/>
            <w:shd w:val="clear" w:color="auto" w:fill="auto"/>
          </w:tcPr>
          <w:p w14:paraId="4881B2CD" w14:textId="77777777" w:rsidR="00572F5C" w:rsidRPr="00E169A2" w:rsidRDefault="00572F5C" w:rsidP="00572F5C">
            <w:pPr>
              <w:pStyle w:val="GvdeMetniGirintisi"/>
              <w:tabs>
                <w:tab w:val="left" w:pos="900"/>
              </w:tabs>
              <w:ind w:left="-29" w:firstLine="0"/>
              <w:jc w:val="left"/>
              <w:rPr>
                <w:rFonts w:ascii="Arial" w:hAnsi="Arial" w:cs="Arial"/>
                <w:sz w:val="16"/>
                <w:szCs w:val="16"/>
              </w:rPr>
            </w:pPr>
            <w:r w:rsidRPr="00E169A2">
              <w:rPr>
                <w:rFonts w:ascii="Arial" w:hAnsi="Arial" w:cs="Arial"/>
                <w:sz w:val="16"/>
                <w:szCs w:val="16"/>
              </w:rPr>
              <w:t>Lisans</w:t>
            </w:r>
          </w:p>
        </w:tc>
        <w:tc>
          <w:tcPr>
            <w:tcW w:w="992" w:type="dxa"/>
            <w:shd w:val="clear" w:color="auto" w:fill="auto"/>
            <w:noWrap/>
          </w:tcPr>
          <w:p w14:paraId="32B53306" w14:textId="77777777" w:rsidR="00572F5C" w:rsidRPr="00E169A2" w:rsidRDefault="00572F5C" w:rsidP="00572F5C">
            <w:pPr>
              <w:pStyle w:val="GvdeMetniGirintisi"/>
              <w:ind w:left="-108" w:firstLine="0"/>
              <w:jc w:val="right"/>
              <w:rPr>
                <w:rFonts w:ascii="Arial" w:hAnsi="Arial" w:cs="Arial"/>
                <w:sz w:val="16"/>
                <w:szCs w:val="16"/>
              </w:rPr>
            </w:pPr>
            <w:r w:rsidRPr="00E169A2">
              <w:rPr>
                <w:rFonts w:ascii="Arial" w:hAnsi="Arial" w:cs="Arial"/>
                <w:sz w:val="16"/>
                <w:szCs w:val="16"/>
              </w:rPr>
              <w:t>-</w:t>
            </w:r>
          </w:p>
          <w:p w14:paraId="6C732AC5" w14:textId="77777777" w:rsidR="00572F5C" w:rsidRPr="00E169A2" w:rsidRDefault="00572F5C" w:rsidP="00572F5C">
            <w:pPr>
              <w:pStyle w:val="GvdeMetniGirintisi"/>
              <w:ind w:left="-108" w:firstLine="0"/>
              <w:jc w:val="right"/>
              <w:rPr>
                <w:rFonts w:ascii="Arial" w:hAnsi="Arial" w:cs="Arial"/>
                <w:sz w:val="16"/>
                <w:szCs w:val="16"/>
              </w:rPr>
            </w:pPr>
          </w:p>
        </w:tc>
      </w:tr>
      <w:tr w:rsidR="00EE35F8" w:rsidRPr="009128F0" w14:paraId="4FC64D25" w14:textId="77777777" w:rsidTr="00447C67">
        <w:trPr>
          <w:trHeight w:val="20"/>
        </w:trPr>
        <w:tc>
          <w:tcPr>
            <w:tcW w:w="2072" w:type="dxa"/>
            <w:shd w:val="clear" w:color="auto" w:fill="auto"/>
          </w:tcPr>
          <w:p w14:paraId="47CF1018" w14:textId="77777777" w:rsidR="00EE35F8" w:rsidRPr="009128F0" w:rsidRDefault="00EE35F8" w:rsidP="00EE35F8">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6DA94A20" w14:textId="77777777" w:rsidR="00EE35F8" w:rsidRPr="00B22404" w:rsidRDefault="00EE35F8" w:rsidP="009C0461">
            <w:pPr>
              <w:pStyle w:val="GvdeMetniGirintisi"/>
              <w:tabs>
                <w:tab w:val="left" w:pos="900"/>
              </w:tabs>
              <w:ind w:left="-80" w:firstLine="0"/>
              <w:jc w:val="left"/>
              <w:rPr>
                <w:rFonts w:ascii="Arial" w:hAnsi="Arial" w:cs="Arial"/>
                <w:sz w:val="16"/>
                <w:szCs w:val="16"/>
              </w:rPr>
            </w:pPr>
            <w:r w:rsidRPr="00B22404">
              <w:rPr>
                <w:rFonts w:ascii="Arial" w:hAnsi="Arial" w:cs="Arial"/>
                <w:sz w:val="16"/>
                <w:szCs w:val="16"/>
              </w:rPr>
              <w:t>Nihat BOZ</w:t>
            </w:r>
          </w:p>
        </w:tc>
        <w:tc>
          <w:tcPr>
            <w:tcW w:w="2855" w:type="dxa"/>
            <w:shd w:val="clear" w:color="auto" w:fill="auto"/>
            <w:noWrap/>
            <w:vAlign w:val="bottom"/>
          </w:tcPr>
          <w:p w14:paraId="128D8C90" w14:textId="77777777" w:rsidR="00EE35F8" w:rsidRPr="00B22404" w:rsidRDefault="00442EBE" w:rsidP="009C0461">
            <w:pPr>
              <w:pStyle w:val="GvdeMetniGirintisi"/>
              <w:tabs>
                <w:tab w:val="left" w:pos="900"/>
              </w:tabs>
              <w:ind w:left="-73" w:firstLine="0"/>
              <w:jc w:val="left"/>
              <w:rPr>
                <w:rFonts w:ascii="Arial" w:hAnsi="Arial" w:cs="Arial"/>
                <w:sz w:val="16"/>
                <w:szCs w:val="16"/>
              </w:rPr>
            </w:pPr>
            <w:r w:rsidRPr="00B22404">
              <w:rPr>
                <w:rFonts w:ascii="Arial" w:hAnsi="Arial" w:cs="Arial"/>
                <w:sz w:val="16"/>
                <w:szCs w:val="16"/>
              </w:rPr>
              <w:t xml:space="preserve">Hukuk </w:t>
            </w:r>
            <w:proofErr w:type="spellStart"/>
            <w:r w:rsidRPr="00B22404">
              <w:rPr>
                <w:rFonts w:ascii="Arial" w:hAnsi="Arial" w:cs="Arial"/>
                <w:sz w:val="16"/>
                <w:szCs w:val="16"/>
              </w:rPr>
              <w:t>Başm</w:t>
            </w:r>
            <w:r w:rsidR="00EE35F8" w:rsidRPr="00B22404">
              <w:rPr>
                <w:rFonts w:ascii="Arial" w:hAnsi="Arial" w:cs="Arial"/>
                <w:sz w:val="16"/>
                <w:szCs w:val="16"/>
              </w:rPr>
              <w:t>üşaviri</w:t>
            </w:r>
            <w:proofErr w:type="spellEnd"/>
            <w:r w:rsidR="00EE35F8" w:rsidRPr="00B22404">
              <w:rPr>
                <w:rFonts w:ascii="Arial" w:hAnsi="Arial" w:cs="Arial"/>
                <w:sz w:val="16"/>
                <w:szCs w:val="16"/>
              </w:rPr>
              <w:t xml:space="preserve"> (Genel Müdür Yardımcısı)</w:t>
            </w:r>
          </w:p>
        </w:tc>
        <w:tc>
          <w:tcPr>
            <w:tcW w:w="1276" w:type="dxa"/>
            <w:shd w:val="clear" w:color="auto" w:fill="auto"/>
          </w:tcPr>
          <w:p w14:paraId="5B56292F" w14:textId="77777777" w:rsidR="00EE35F8" w:rsidRPr="00B22404" w:rsidRDefault="00EE35F8" w:rsidP="009C0461">
            <w:pPr>
              <w:pStyle w:val="GvdeMetniGirintisi"/>
              <w:tabs>
                <w:tab w:val="left" w:pos="900"/>
              </w:tabs>
              <w:ind w:left="-29" w:firstLine="0"/>
              <w:jc w:val="left"/>
              <w:rPr>
                <w:rFonts w:ascii="Arial" w:hAnsi="Arial" w:cs="Arial"/>
                <w:sz w:val="16"/>
                <w:szCs w:val="16"/>
              </w:rPr>
            </w:pPr>
            <w:r w:rsidRPr="00B22404">
              <w:rPr>
                <w:rFonts w:ascii="Arial" w:hAnsi="Arial" w:cs="Arial"/>
                <w:sz w:val="16"/>
                <w:szCs w:val="16"/>
              </w:rPr>
              <w:t>Lisans</w:t>
            </w:r>
          </w:p>
        </w:tc>
        <w:tc>
          <w:tcPr>
            <w:tcW w:w="992" w:type="dxa"/>
            <w:shd w:val="clear" w:color="auto" w:fill="auto"/>
            <w:noWrap/>
          </w:tcPr>
          <w:p w14:paraId="1376C4BF" w14:textId="77777777" w:rsidR="00EE35F8" w:rsidRPr="00E169A2" w:rsidRDefault="00EE35F8" w:rsidP="00EE35F8">
            <w:pPr>
              <w:pStyle w:val="GvdeMetniGirintisi"/>
              <w:ind w:left="-108" w:firstLine="0"/>
              <w:jc w:val="right"/>
              <w:rPr>
                <w:rFonts w:ascii="Arial" w:hAnsi="Arial" w:cs="Arial"/>
                <w:sz w:val="16"/>
                <w:szCs w:val="16"/>
              </w:rPr>
            </w:pPr>
            <w:r w:rsidRPr="00E169A2">
              <w:rPr>
                <w:rFonts w:ascii="Arial" w:hAnsi="Arial" w:cs="Arial"/>
                <w:sz w:val="16"/>
                <w:szCs w:val="16"/>
              </w:rPr>
              <w:t>-</w:t>
            </w:r>
          </w:p>
          <w:p w14:paraId="4E66909A" w14:textId="77777777" w:rsidR="00EE35F8" w:rsidRPr="00E169A2" w:rsidRDefault="00EE35F8" w:rsidP="00EE35F8">
            <w:pPr>
              <w:pStyle w:val="GvdeMetniGirintisi"/>
              <w:ind w:left="-108" w:firstLine="0"/>
              <w:jc w:val="right"/>
              <w:rPr>
                <w:rFonts w:ascii="Arial" w:hAnsi="Arial" w:cs="Arial"/>
                <w:sz w:val="16"/>
                <w:szCs w:val="16"/>
              </w:rPr>
            </w:pPr>
          </w:p>
        </w:tc>
      </w:tr>
      <w:tr w:rsidR="00EE35F8" w:rsidRPr="009128F0" w14:paraId="4351BF21" w14:textId="77777777" w:rsidTr="00447C67">
        <w:trPr>
          <w:trHeight w:val="20"/>
        </w:trPr>
        <w:tc>
          <w:tcPr>
            <w:tcW w:w="2072" w:type="dxa"/>
            <w:shd w:val="clear" w:color="auto" w:fill="auto"/>
          </w:tcPr>
          <w:p w14:paraId="058A5F2F" w14:textId="77777777" w:rsidR="00EE35F8" w:rsidRPr="009128F0" w:rsidRDefault="00EE35F8" w:rsidP="00EE35F8">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28724047" w14:textId="77777777" w:rsidR="00EE35F8" w:rsidRPr="00B22404" w:rsidRDefault="00EE35F8" w:rsidP="009C0461">
            <w:pPr>
              <w:pStyle w:val="GvdeMetniGirintisi"/>
              <w:tabs>
                <w:tab w:val="left" w:pos="900"/>
              </w:tabs>
              <w:ind w:left="-80" w:firstLine="0"/>
              <w:jc w:val="left"/>
              <w:rPr>
                <w:rFonts w:ascii="Arial" w:hAnsi="Arial" w:cs="Arial"/>
                <w:sz w:val="16"/>
                <w:szCs w:val="16"/>
              </w:rPr>
            </w:pPr>
            <w:r w:rsidRPr="00B22404">
              <w:rPr>
                <w:rFonts w:ascii="Arial" w:hAnsi="Arial" w:cs="Arial"/>
                <w:sz w:val="16"/>
                <w:szCs w:val="16"/>
              </w:rPr>
              <w:t>Cenk DEMİRÖZ</w:t>
            </w:r>
          </w:p>
        </w:tc>
        <w:tc>
          <w:tcPr>
            <w:tcW w:w="2855" w:type="dxa"/>
            <w:shd w:val="clear" w:color="auto" w:fill="auto"/>
            <w:noWrap/>
            <w:vAlign w:val="bottom"/>
          </w:tcPr>
          <w:p w14:paraId="4218B218" w14:textId="77777777" w:rsidR="00EE35F8" w:rsidRPr="00B22404" w:rsidRDefault="00EE35F8" w:rsidP="00C96453">
            <w:pPr>
              <w:pStyle w:val="GvdeMetniGirintisi"/>
              <w:tabs>
                <w:tab w:val="left" w:pos="900"/>
              </w:tabs>
              <w:ind w:left="-73" w:firstLine="0"/>
              <w:jc w:val="left"/>
              <w:rPr>
                <w:rFonts w:ascii="Arial" w:hAnsi="Arial" w:cs="Arial"/>
                <w:sz w:val="16"/>
                <w:szCs w:val="16"/>
              </w:rPr>
            </w:pPr>
            <w:r w:rsidRPr="00B22404">
              <w:rPr>
                <w:rFonts w:ascii="Arial" w:hAnsi="Arial" w:cs="Arial"/>
                <w:sz w:val="16"/>
                <w:szCs w:val="16"/>
              </w:rPr>
              <w:t xml:space="preserve">Kredilerden </w:t>
            </w:r>
            <w:r w:rsidR="00C96453" w:rsidRPr="00B22404">
              <w:rPr>
                <w:rFonts w:ascii="Arial" w:hAnsi="Arial" w:cs="Arial"/>
                <w:sz w:val="16"/>
                <w:szCs w:val="16"/>
              </w:rPr>
              <w:t>S</w:t>
            </w:r>
            <w:r w:rsidRPr="00B22404">
              <w:rPr>
                <w:rFonts w:ascii="Arial" w:hAnsi="Arial" w:cs="Arial"/>
                <w:sz w:val="16"/>
                <w:szCs w:val="16"/>
              </w:rPr>
              <w:t>orumlu Genel Müdür Yardımcısı</w:t>
            </w:r>
          </w:p>
        </w:tc>
        <w:tc>
          <w:tcPr>
            <w:tcW w:w="1276" w:type="dxa"/>
            <w:shd w:val="clear" w:color="auto" w:fill="auto"/>
          </w:tcPr>
          <w:p w14:paraId="48751570" w14:textId="77777777" w:rsidR="00EE35F8" w:rsidRPr="00B22404" w:rsidRDefault="00EE35F8" w:rsidP="009C0461">
            <w:pPr>
              <w:pStyle w:val="GvdeMetniGirintisi"/>
              <w:tabs>
                <w:tab w:val="left" w:pos="900"/>
              </w:tabs>
              <w:ind w:left="-29" w:firstLine="0"/>
              <w:jc w:val="left"/>
              <w:rPr>
                <w:rFonts w:ascii="Arial" w:hAnsi="Arial" w:cs="Arial"/>
                <w:sz w:val="16"/>
                <w:szCs w:val="16"/>
              </w:rPr>
            </w:pPr>
            <w:r w:rsidRPr="00B22404">
              <w:rPr>
                <w:rFonts w:ascii="Arial" w:hAnsi="Arial" w:cs="Arial"/>
                <w:sz w:val="16"/>
                <w:szCs w:val="16"/>
              </w:rPr>
              <w:t>Yüksek Lisans</w:t>
            </w:r>
          </w:p>
        </w:tc>
        <w:tc>
          <w:tcPr>
            <w:tcW w:w="992" w:type="dxa"/>
            <w:shd w:val="clear" w:color="auto" w:fill="auto"/>
            <w:noWrap/>
          </w:tcPr>
          <w:p w14:paraId="4EC457E8" w14:textId="77777777" w:rsidR="00EE35F8" w:rsidRPr="00E169A2" w:rsidRDefault="00EE35F8" w:rsidP="00EE35F8">
            <w:pPr>
              <w:ind w:left="-108"/>
              <w:jc w:val="right"/>
              <w:rPr>
                <w:rFonts w:ascii="Arial" w:hAnsi="Arial" w:cs="Arial"/>
                <w:sz w:val="16"/>
                <w:szCs w:val="16"/>
              </w:rPr>
            </w:pPr>
            <w:r w:rsidRPr="00E169A2">
              <w:rPr>
                <w:rFonts w:ascii="Arial" w:hAnsi="Arial" w:cs="Arial"/>
                <w:sz w:val="16"/>
                <w:szCs w:val="16"/>
              </w:rPr>
              <w:t>-</w:t>
            </w:r>
          </w:p>
          <w:p w14:paraId="5D6D4089" w14:textId="77777777" w:rsidR="00EE35F8" w:rsidRPr="00E169A2" w:rsidRDefault="00EE35F8" w:rsidP="00EE35F8">
            <w:pPr>
              <w:ind w:left="-108"/>
              <w:jc w:val="right"/>
              <w:rPr>
                <w:rFonts w:ascii="Arial" w:hAnsi="Arial" w:cs="Arial"/>
                <w:sz w:val="16"/>
                <w:szCs w:val="16"/>
              </w:rPr>
            </w:pPr>
          </w:p>
        </w:tc>
      </w:tr>
      <w:tr w:rsidR="00EE35F8" w:rsidRPr="009128F0" w14:paraId="60A1B6E7" w14:textId="77777777" w:rsidTr="00DE31FD">
        <w:trPr>
          <w:trHeight w:val="427"/>
        </w:trPr>
        <w:tc>
          <w:tcPr>
            <w:tcW w:w="2072" w:type="dxa"/>
            <w:shd w:val="clear" w:color="auto" w:fill="auto"/>
          </w:tcPr>
          <w:p w14:paraId="321E3C64" w14:textId="77777777" w:rsidR="00EE35F8" w:rsidRPr="009128F0" w:rsidRDefault="00EE35F8" w:rsidP="00EE35F8">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4CFF9547" w14:textId="77777777" w:rsidR="00EE35F8" w:rsidRPr="00B22404" w:rsidRDefault="00EE35F8" w:rsidP="009C0461">
            <w:pPr>
              <w:pStyle w:val="GvdeMetniGirintisi"/>
              <w:tabs>
                <w:tab w:val="left" w:pos="900"/>
              </w:tabs>
              <w:ind w:left="-80" w:firstLine="0"/>
              <w:jc w:val="left"/>
              <w:rPr>
                <w:rFonts w:ascii="Arial" w:hAnsi="Arial" w:cs="Arial"/>
                <w:sz w:val="16"/>
                <w:szCs w:val="16"/>
              </w:rPr>
            </w:pPr>
            <w:r w:rsidRPr="00B22404">
              <w:rPr>
                <w:rFonts w:ascii="Arial" w:hAnsi="Arial" w:cs="Arial"/>
                <w:sz w:val="16"/>
                <w:szCs w:val="16"/>
              </w:rPr>
              <w:t>Deniz AKSU</w:t>
            </w:r>
          </w:p>
        </w:tc>
        <w:tc>
          <w:tcPr>
            <w:tcW w:w="2855" w:type="dxa"/>
            <w:shd w:val="clear" w:color="auto" w:fill="auto"/>
            <w:noWrap/>
          </w:tcPr>
          <w:p w14:paraId="040EB38A" w14:textId="77777777" w:rsidR="00EE35F8" w:rsidRPr="00B22404" w:rsidRDefault="00EE35F8" w:rsidP="00DE31FD">
            <w:pPr>
              <w:pStyle w:val="GvdeMetniGirintisi"/>
              <w:tabs>
                <w:tab w:val="left" w:pos="900"/>
              </w:tabs>
              <w:ind w:left="-73" w:firstLine="0"/>
              <w:jc w:val="left"/>
              <w:rPr>
                <w:rFonts w:ascii="Arial" w:hAnsi="Arial" w:cs="Arial"/>
                <w:sz w:val="16"/>
                <w:szCs w:val="16"/>
              </w:rPr>
            </w:pPr>
            <w:r w:rsidRPr="00B22404">
              <w:rPr>
                <w:rFonts w:ascii="Arial" w:hAnsi="Arial" w:cs="Arial"/>
                <w:sz w:val="16"/>
                <w:szCs w:val="16"/>
              </w:rPr>
              <w:t>Kredi Riskten Sorumlu Genel Müdür Yardımcısı</w:t>
            </w:r>
          </w:p>
        </w:tc>
        <w:tc>
          <w:tcPr>
            <w:tcW w:w="1276" w:type="dxa"/>
            <w:shd w:val="clear" w:color="auto" w:fill="auto"/>
          </w:tcPr>
          <w:p w14:paraId="430A7A71" w14:textId="77777777" w:rsidR="00EE35F8" w:rsidRPr="00B22404" w:rsidRDefault="00EE35F8" w:rsidP="009C0461">
            <w:pPr>
              <w:pStyle w:val="GvdeMetniGirintisi"/>
              <w:tabs>
                <w:tab w:val="left" w:pos="900"/>
              </w:tabs>
              <w:ind w:left="-29" w:firstLine="0"/>
              <w:jc w:val="left"/>
              <w:rPr>
                <w:rFonts w:ascii="Arial" w:hAnsi="Arial" w:cs="Arial"/>
                <w:sz w:val="16"/>
                <w:szCs w:val="16"/>
              </w:rPr>
            </w:pPr>
            <w:r w:rsidRPr="00B22404">
              <w:rPr>
                <w:rFonts w:ascii="Arial" w:hAnsi="Arial" w:cs="Arial"/>
                <w:sz w:val="16"/>
                <w:szCs w:val="16"/>
              </w:rPr>
              <w:t>Lisans</w:t>
            </w:r>
          </w:p>
        </w:tc>
        <w:tc>
          <w:tcPr>
            <w:tcW w:w="992" w:type="dxa"/>
            <w:shd w:val="clear" w:color="auto" w:fill="auto"/>
            <w:noWrap/>
          </w:tcPr>
          <w:p w14:paraId="04081B91" w14:textId="77777777" w:rsidR="00EE35F8" w:rsidRPr="00E169A2" w:rsidRDefault="00EE35F8" w:rsidP="00EE35F8">
            <w:pPr>
              <w:ind w:left="-108"/>
              <w:jc w:val="right"/>
              <w:rPr>
                <w:rFonts w:ascii="Arial" w:hAnsi="Arial" w:cs="Arial"/>
                <w:sz w:val="16"/>
                <w:szCs w:val="16"/>
              </w:rPr>
            </w:pPr>
            <w:r w:rsidRPr="00E169A2">
              <w:rPr>
                <w:rFonts w:ascii="Arial" w:hAnsi="Arial" w:cs="Arial"/>
                <w:sz w:val="16"/>
                <w:szCs w:val="16"/>
              </w:rPr>
              <w:t>-</w:t>
            </w:r>
          </w:p>
          <w:p w14:paraId="46164D56" w14:textId="77777777" w:rsidR="00EE35F8" w:rsidRPr="00E169A2" w:rsidRDefault="00EE35F8" w:rsidP="00EE35F8">
            <w:pPr>
              <w:ind w:left="-108"/>
              <w:jc w:val="right"/>
              <w:rPr>
                <w:rFonts w:ascii="Arial" w:hAnsi="Arial" w:cs="Arial"/>
                <w:sz w:val="16"/>
                <w:szCs w:val="16"/>
              </w:rPr>
            </w:pPr>
          </w:p>
        </w:tc>
      </w:tr>
      <w:tr w:rsidR="00B22404" w:rsidRPr="009128F0" w14:paraId="4F910648" w14:textId="77777777" w:rsidTr="00447C67">
        <w:trPr>
          <w:trHeight w:val="20"/>
        </w:trPr>
        <w:tc>
          <w:tcPr>
            <w:tcW w:w="2072" w:type="dxa"/>
            <w:shd w:val="clear" w:color="auto" w:fill="auto"/>
          </w:tcPr>
          <w:p w14:paraId="36F2B3E1" w14:textId="77777777" w:rsidR="00B22404" w:rsidRPr="009128F0" w:rsidRDefault="00B22404" w:rsidP="00B22404">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17EB912A" w14:textId="258DEE6B" w:rsidR="00B22404" w:rsidRPr="00B22404" w:rsidRDefault="00B22404" w:rsidP="00B22404">
            <w:pPr>
              <w:pStyle w:val="GvdeMetniGirintisi"/>
              <w:tabs>
                <w:tab w:val="left" w:pos="900"/>
              </w:tabs>
              <w:ind w:left="-80" w:firstLine="0"/>
              <w:jc w:val="left"/>
              <w:rPr>
                <w:rFonts w:ascii="Arial" w:hAnsi="Arial" w:cs="Arial"/>
                <w:sz w:val="16"/>
                <w:szCs w:val="16"/>
              </w:rPr>
            </w:pPr>
            <w:r w:rsidRPr="00B22404">
              <w:rPr>
                <w:rFonts w:ascii="Arial" w:hAnsi="Arial" w:cs="Arial"/>
                <w:sz w:val="16"/>
                <w:szCs w:val="16"/>
              </w:rPr>
              <w:t xml:space="preserve">Temel HAZIROĞLU </w:t>
            </w:r>
            <w:r w:rsidRPr="00B22404">
              <w:rPr>
                <w:rFonts w:ascii="Arial" w:hAnsi="Arial" w:cs="Arial"/>
                <w:sz w:val="16"/>
                <w:szCs w:val="16"/>
                <w:vertAlign w:val="superscript"/>
              </w:rPr>
              <w:t>(****)</w:t>
            </w:r>
          </w:p>
        </w:tc>
        <w:tc>
          <w:tcPr>
            <w:tcW w:w="2855" w:type="dxa"/>
            <w:shd w:val="clear" w:color="auto" w:fill="auto"/>
            <w:noWrap/>
            <w:vAlign w:val="bottom"/>
          </w:tcPr>
          <w:p w14:paraId="432CA43E" w14:textId="77777777" w:rsidR="00B22404" w:rsidRPr="00B22404" w:rsidRDefault="00B22404" w:rsidP="00B22404">
            <w:pPr>
              <w:pStyle w:val="GvdeMetniGirintisi"/>
              <w:tabs>
                <w:tab w:val="left" w:pos="900"/>
              </w:tabs>
              <w:ind w:left="-73" w:firstLine="0"/>
              <w:jc w:val="left"/>
              <w:rPr>
                <w:rFonts w:ascii="Arial" w:hAnsi="Arial" w:cs="Arial"/>
                <w:sz w:val="16"/>
                <w:szCs w:val="16"/>
              </w:rPr>
            </w:pPr>
            <w:r w:rsidRPr="00B22404">
              <w:rPr>
                <w:rFonts w:ascii="Arial" w:hAnsi="Arial" w:cs="Arial"/>
                <w:sz w:val="16"/>
                <w:szCs w:val="16"/>
              </w:rPr>
              <w:t>Finans ve Stratejiden Sorumlu Genel Müdür Yardımcısı</w:t>
            </w:r>
          </w:p>
        </w:tc>
        <w:tc>
          <w:tcPr>
            <w:tcW w:w="1276" w:type="dxa"/>
            <w:shd w:val="clear" w:color="auto" w:fill="auto"/>
          </w:tcPr>
          <w:p w14:paraId="22A5A9E7" w14:textId="05139B93" w:rsidR="00B22404" w:rsidRPr="00B22404" w:rsidRDefault="00B22404" w:rsidP="00B22404">
            <w:pPr>
              <w:pStyle w:val="GvdeMetniGirintisi"/>
              <w:tabs>
                <w:tab w:val="left" w:pos="900"/>
              </w:tabs>
              <w:ind w:left="-29" w:firstLine="0"/>
              <w:jc w:val="left"/>
              <w:rPr>
                <w:rFonts w:ascii="Arial" w:hAnsi="Arial" w:cs="Arial"/>
                <w:sz w:val="16"/>
                <w:szCs w:val="16"/>
              </w:rPr>
            </w:pPr>
            <w:r w:rsidRPr="00B22404">
              <w:rPr>
                <w:rFonts w:ascii="Arial" w:hAnsi="Arial" w:cs="Arial"/>
                <w:sz w:val="16"/>
                <w:szCs w:val="16"/>
              </w:rPr>
              <w:t>Yüksek Lisans</w:t>
            </w:r>
          </w:p>
        </w:tc>
        <w:tc>
          <w:tcPr>
            <w:tcW w:w="992" w:type="dxa"/>
            <w:shd w:val="clear" w:color="auto" w:fill="auto"/>
            <w:noWrap/>
          </w:tcPr>
          <w:p w14:paraId="5C44109F" w14:textId="77777777" w:rsidR="00B22404" w:rsidRPr="00A5606A" w:rsidRDefault="00B22404" w:rsidP="00B22404">
            <w:pPr>
              <w:ind w:left="-108"/>
              <w:jc w:val="right"/>
              <w:rPr>
                <w:rFonts w:ascii="Arial" w:hAnsi="Arial" w:cs="Arial"/>
                <w:sz w:val="16"/>
                <w:szCs w:val="16"/>
              </w:rPr>
            </w:pPr>
            <w:r w:rsidRPr="00A5606A">
              <w:rPr>
                <w:rFonts w:ascii="Arial" w:hAnsi="Arial" w:cs="Arial"/>
                <w:sz w:val="16"/>
                <w:szCs w:val="16"/>
                <w:vertAlign w:val="superscript"/>
              </w:rPr>
              <w:t xml:space="preserve">(**) </w:t>
            </w:r>
            <w:r w:rsidRPr="00A5606A">
              <w:rPr>
                <w:rFonts w:ascii="Arial" w:hAnsi="Arial" w:cs="Arial"/>
                <w:sz w:val="16"/>
                <w:szCs w:val="16"/>
              </w:rPr>
              <w:t>0,0342</w:t>
            </w:r>
          </w:p>
          <w:p w14:paraId="1E5C21FF" w14:textId="77777777" w:rsidR="00B22404" w:rsidRPr="00DE31FD" w:rsidRDefault="00B22404" w:rsidP="00B22404">
            <w:pPr>
              <w:ind w:left="-108"/>
              <w:jc w:val="right"/>
              <w:rPr>
                <w:rFonts w:ascii="Arial" w:hAnsi="Arial" w:cs="Arial"/>
                <w:sz w:val="16"/>
                <w:szCs w:val="16"/>
                <w:highlight w:val="yellow"/>
              </w:rPr>
            </w:pPr>
          </w:p>
        </w:tc>
      </w:tr>
      <w:tr w:rsidR="00EE35F8" w:rsidRPr="009128F0" w14:paraId="451E15CC" w14:textId="77777777" w:rsidTr="00447C67">
        <w:trPr>
          <w:trHeight w:val="20"/>
        </w:trPr>
        <w:tc>
          <w:tcPr>
            <w:tcW w:w="2072" w:type="dxa"/>
            <w:shd w:val="clear" w:color="auto" w:fill="auto"/>
          </w:tcPr>
          <w:p w14:paraId="09AADF69" w14:textId="77777777" w:rsidR="00EE35F8" w:rsidRPr="009128F0" w:rsidRDefault="00EE35F8" w:rsidP="00EE35F8">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7B497E28" w14:textId="77777777" w:rsidR="00EE35F8" w:rsidRPr="00B22404" w:rsidRDefault="00EE35F8" w:rsidP="009C0461">
            <w:pPr>
              <w:pStyle w:val="GvdeMetniGirintisi"/>
              <w:tabs>
                <w:tab w:val="left" w:pos="900"/>
              </w:tabs>
              <w:ind w:left="-80" w:firstLine="0"/>
              <w:jc w:val="left"/>
              <w:rPr>
                <w:rFonts w:ascii="Arial" w:hAnsi="Arial" w:cs="Arial"/>
                <w:sz w:val="16"/>
                <w:szCs w:val="16"/>
              </w:rPr>
            </w:pPr>
            <w:r w:rsidRPr="00B22404">
              <w:rPr>
                <w:rFonts w:ascii="Arial" w:hAnsi="Arial" w:cs="Arial"/>
                <w:sz w:val="16"/>
                <w:szCs w:val="16"/>
              </w:rPr>
              <w:t>Nevzat BAYRAKTAR</w:t>
            </w:r>
          </w:p>
        </w:tc>
        <w:tc>
          <w:tcPr>
            <w:tcW w:w="2855" w:type="dxa"/>
            <w:shd w:val="clear" w:color="auto" w:fill="auto"/>
            <w:noWrap/>
            <w:vAlign w:val="bottom"/>
          </w:tcPr>
          <w:p w14:paraId="4D79BB84" w14:textId="77777777" w:rsidR="00EE35F8" w:rsidRPr="00B22404" w:rsidRDefault="00EE35F8" w:rsidP="009C0461">
            <w:pPr>
              <w:pStyle w:val="GvdeMetniGirintisi"/>
              <w:tabs>
                <w:tab w:val="left" w:pos="900"/>
              </w:tabs>
              <w:ind w:left="-73" w:firstLine="0"/>
              <w:jc w:val="left"/>
              <w:rPr>
                <w:rFonts w:ascii="Arial" w:hAnsi="Arial" w:cs="Arial"/>
                <w:sz w:val="16"/>
                <w:szCs w:val="16"/>
              </w:rPr>
            </w:pPr>
            <w:r w:rsidRPr="00B22404">
              <w:rPr>
                <w:rFonts w:ascii="Arial" w:hAnsi="Arial" w:cs="Arial"/>
                <w:sz w:val="16"/>
                <w:szCs w:val="16"/>
              </w:rPr>
              <w:t>Satıştan Sorumlu Genel Müdür Yardımcısı</w:t>
            </w:r>
          </w:p>
        </w:tc>
        <w:tc>
          <w:tcPr>
            <w:tcW w:w="1276" w:type="dxa"/>
            <w:shd w:val="clear" w:color="auto" w:fill="auto"/>
          </w:tcPr>
          <w:p w14:paraId="521BA1E0" w14:textId="77777777" w:rsidR="00EE35F8" w:rsidRPr="00B22404" w:rsidRDefault="00EE35F8" w:rsidP="009C0461">
            <w:pPr>
              <w:pStyle w:val="GvdeMetniGirintisi"/>
              <w:tabs>
                <w:tab w:val="left" w:pos="900"/>
              </w:tabs>
              <w:ind w:left="-29" w:firstLine="0"/>
              <w:jc w:val="left"/>
              <w:rPr>
                <w:rFonts w:ascii="Arial" w:hAnsi="Arial" w:cs="Arial"/>
                <w:sz w:val="16"/>
                <w:szCs w:val="16"/>
              </w:rPr>
            </w:pPr>
            <w:r w:rsidRPr="00B22404">
              <w:rPr>
                <w:rFonts w:ascii="Arial" w:hAnsi="Arial" w:cs="Arial"/>
                <w:sz w:val="16"/>
                <w:szCs w:val="16"/>
              </w:rPr>
              <w:t>Lisans</w:t>
            </w:r>
          </w:p>
        </w:tc>
        <w:tc>
          <w:tcPr>
            <w:tcW w:w="992" w:type="dxa"/>
            <w:shd w:val="clear" w:color="auto" w:fill="auto"/>
            <w:noWrap/>
          </w:tcPr>
          <w:p w14:paraId="091DEFEF" w14:textId="77777777" w:rsidR="00EE35F8" w:rsidRPr="00E169A2" w:rsidRDefault="00EE35F8" w:rsidP="00EE35F8">
            <w:pPr>
              <w:ind w:left="-108"/>
              <w:jc w:val="right"/>
              <w:rPr>
                <w:rFonts w:ascii="Arial" w:hAnsi="Arial" w:cs="Arial"/>
                <w:sz w:val="16"/>
                <w:szCs w:val="16"/>
              </w:rPr>
            </w:pPr>
            <w:r w:rsidRPr="00E169A2">
              <w:rPr>
                <w:rFonts w:ascii="Arial" w:hAnsi="Arial" w:cs="Arial"/>
                <w:sz w:val="16"/>
                <w:szCs w:val="16"/>
              </w:rPr>
              <w:t>-</w:t>
            </w:r>
          </w:p>
          <w:p w14:paraId="5C8A6A55" w14:textId="77777777" w:rsidR="00EE35F8" w:rsidRPr="00E169A2" w:rsidRDefault="00EE35F8" w:rsidP="00EE35F8">
            <w:pPr>
              <w:ind w:left="-108"/>
              <w:jc w:val="right"/>
              <w:rPr>
                <w:rFonts w:ascii="Arial" w:hAnsi="Arial" w:cs="Arial"/>
                <w:sz w:val="16"/>
                <w:szCs w:val="16"/>
              </w:rPr>
            </w:pPr>
          </w:p>
        </w:tc>
      </w:tr>
      <w:tr w:rsidR="00EE35F8" w:rsidRPr="009128F0" w14:paraId="33A5A4A6" w14:textId="77777777" w:rsidTr="00447C67">
        <w:trPr>
          <w:trHeight w:val="20"/>
        </w:trPr>
        <w:tc>
          <w:tcPr>
            <w:tcW w:w="2072" w:type="dxa"/>
            <w:shd w:val="clear" w:color="auto" w:fill="auto"/>
          </w:tcPr>
          <w:p w14:paraId="2E370190" w14:textId="77777777" w:rsidR="00EE35F8" w:rsidRPr="009128F0" w:rsidRDefault="00EE35F8" w:rsidP="00EE35F8">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0F43AB9C" w14:textId="77777777" w:rsidR="00EE35F8" w:rsidRPr="00B22404" w:rsidRDefault="00EE35F8" w:rsidP="009C0461">
            <w:pPr>
              <w:pStyle w:val="GvdeMetniGirintisi"/>
              <w:tabs>
                <w:tab w:val="left" w:pos="900"/>
              </w:tabs>
              <w:ind w:left="-80" w:firstLine="0"/>
              <w:jc w:val="left"/>
              <w:rPr>
                <w:rFonts w:ascii="Arial" w:hAnsi="Arial" w:cs="Arial"/>
                <w:sz w:val="16"/>
                <w:szCs w:val="16"/>
              </w:rPr>
            </w:pPr>
            <w:r w:rsidRPr="00B22404">
              <w:rPr>
                <w:rFonts w:ascii="Arial" w:hAnsi="Arial" w:cs="Arial"/>
                <w:sz w:val="16"/>
                <w:szCs w:val="16"/>
              </w:rPr>
              <w:t>Hasan ALTUNDAĞ</w:t>
            </w:r>
          </w:p>
        </w:tc>
        <w:tc>
          <w:tcPr>
            <w:tcW w:w="2855" w:type="dxa"/>
            <w:shd w:val="clear" w:color="auto" w:fill="auto"/>
            <w:noWrap/>
            <w:vAlign w:val="bottom"/>
          </w:tcPr>
          <w:p w14:paraId="321B3F4A" w14:textId="77777777" w:rsidR="00EE35F8" w:rsidRPr="00B22404" w:rsidRDefault="00EE35F8" w:rsidP="009C0461">
            <w:pPr>
              <w:pStyle w:val="GvdeMetniGirintisi"/>
              <w:tabs>
                <w:tab w:val="left" w:pos="900"/>
              </w:tabs>
              <w:ind w:left="-73" w:firstLine="0"/>
              <w:jc w:val="left"/>
              <w:rPr>
                <w:rFonts w:ascii="Arial" w:hAnsi="Arial" w:cs="Arial"/>
                <w:sz w:val="16"/>
                <w:szCs w:val="16"/>
              </w:rPr>
            </w:pPr>
            <w:r w:rsidRPr="00B22404">
              <w:rPr>
                <w:rFonts w:ascii="Arial" w:hAnsi="Arial" w:cs="Arial"/>
                <w:sz w:val="16"/>
                <w:szCs w:val="16"/>
              </w:rPr>
              <w:t>Pazarlamadan Sorumlu Genel Müdür Yardımcısı</w:t>
            </w:r>
          </w:p>
        </w:tc>
        <w:tc>
          <w:tcPr>
            <w:tcW w:w="1276" w:type="dxa"/>
            <w:shd w:val="clear" w:color="auto" w:fill="auto"/>
          </w:tcPr>
          <w:p w14:paraId="5A57B586" w14:textId="77777777" w:rsidR="00EE35F8" w:rsidRPr="00B22404" w:rsidRDefault="00EE35F8" w:rsidP="009C0461">
            <w:pPr>
              <w:pStyle w:val="GvdeMetniGirintisi"/>
              <w:tabs>
                <w:tab w:val="left" w:pos="900"/>
              </w:tabs>
              <w:ind w:left="-29" w:firstLine="0"/>
              <w:jc w:val="left"/>
              <w:rPr>
                <w:rFonts w:ascii="Arial" w:hAnsi="Arial" w:cs="Arial"/>
                <w:sz w:val="16"/>
                <w:szCs w:val="16"/>
              </w:rPr>
            </w:pPr>
            <w:r w:rsidRPr="00B22404">
              <w:rPr>
                <w:rFonts w:ascii="Arial" w:hAnsi="Arial" w:cs="Arial"/>
                <w:sz w:val="16"/>
                <w:szCs w:val="16"/>
              </w:rPr>
              <w:t>Lisans</w:t>
            </w:r>
          </w:p>
        </w:tc>
        <w:tc>
          <w:tcPr>
            <w:tcW w:w="992" w:type="dxa"/>
            <w:shd w:val="clear" w:color="auto" w:fill="auto"/>
            <w:noWrap/>
          </w:tcPr>
          <w:p w14:paraId="71DBC5FF" w14:textId="77777777" w:rsidR="00EE35F8" w:rsidRPr="00E169A2" w:rsidRDefault="00EE35F8" w:rsidP="00EE35F8">
            <w:pPr>
              <w:ind w:left="-108"/>
              <w:jc w:val="right"/>
              <w:rPr>
                <w:rFonts w:ascii="Arial" w:hAnsi="Arial" w:cs="Arial"/>
                <w:sz w:val="16"/>
                <w:szCs w:val="16"/>
              </w:rPr>
            </w:pPr>
            <w:r w:rsidRPr="00E169A2">
              <w:rPr>
                <w:rFonts w:ascii="Arial" w:hAnsi="Arial" w:cs="Arial"/>
                <w:sz w:val="16"/>
                <w:szCs w:val="16"/>
              </w:rPr>
              <w:t>-</w:t>
            </w:r>
          </w:p>
          <w:p w14:paraId="1747AC31" w14:textId="77777777" w:rsidR="00EE35F8" w:rsidRPr="00E169A2" w:rsidRDefault="00EE35F8" w:rsidP="00EE35F8">
            <w:pPr>
              <w:ind w:left="-108"/>
              <w:jc w:val="right"/>
              <w:rPr>
                <w:rFonts w:ascii="Arial" w:hAnsi="Arial" w:cs="Arial"/>
                <w:sz w:val="16"/>
                <w:szCs w:val="16"/>
              </w:rPr>
            </w:pPr>
          </w:p>
        </w:tc>
      </w:tr>
      <w:tr w:rsidR="00EE35F8" w:rsidRPr="009128F0" w14:paraId="2464D075" w14:textId="77777777" w:rsidTr="00447C67">
        <w:trPr>
          <w:trHeight w:val="20"/>
        </w:trPr>
        <w:tc>
          <w:tcPr>
            <w:tcW w:w="2072" w:type="dxa"/>
            <w:shd w:val="clear" w:color="auto" w:fill="auto"/>
          </w:tcPr>
          <w:p w14:paraId="74AA4DC4" w14:textId="77777777" w:rsidR="00EE35F8" w:rsidRPr="009128F0" w:rsidRDefault="00EE35F8" w:rsidP="00EE35F8">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447653C3" w14:textId="77777777" w:rsidR="00EE35F8" w:rsidRPr="009128F0" w:rsidRDefault="00EE35F8" w:rsidP="009C0461">
            <w:pPr>
              <w:pStyle w:val="GvdeMetniGirintisi"/>
              <w:tabs>
                <w:tab w:val="left" w:pos="900"/>
              </w:tabs>
              <w:ind w:left="-80" w:firstLine="0"/>
              <w:jc w:val="left"/>
              <w:rPr>
                <w:rFonts w:ascii="Arial" w:hAnsi="Arial" w:cs="Arial"/>
                <w:sz w:val="16"/>
                <w:szCs w:val="16"/>
              </w:rPr>
            </w:pPr>
            <w:proofErr w:type="spellStart"/>
            <w:r w:rsidRPr="009128F0">
              <w:rPr>
                <w:rFonts w:ascii="Arial" w:hAnsi="Arial" w:cs="Arial"/>
                <w:sz w:val="16"/>
                <w:szCs w:val="16"/>
              </w:rPr>
              <w:t>Malek</w:t>
            </w:r>
            <w:proofErr w:type="spellEnd"/>
            <w:r w:rsidRPr="009128F0">
              <w:rPr>
                <w:rFonts w:ascii="Arial" w:hAnsi="Arial" w:cs="Arial"/>
                <w:sz w:val="16"/>
                <w:szCs w:val="16"/>
              </w:rPr>
              <w:t xml:space="preserve"> </w:t>
            </w:r>
            <w:proofErr w:type="spellStart"/>
            <w:r w:rsidRPr="009128F0">
              <w:rPr>
                <w:rFonts w:ascii="Arial" w:hAnsi="Arial" w:cs="Arial"/>
                <w:sz w:val="16"/>
                <w:szCs w:val="16"/>
              </w:rPr>
              <w:t>Khodr</w:t>
            </w:r>
            <w:proofErr w:type="spellEnd"/>
            <w:r w:rsidRPr="009128F0">
              <w:rPr>
                <w:rFonts w:ascii="Arial" w:hAnsi="Arial" w:cs="Arial"/>
                <w:sz w:val="16"/>
                <w:szCs w:val="16"/>
              </w:rPr>
              <w:t xml:space="preserve"> TEMSAH</w:t>
            </w:r>
          </w:p>
        </w:tc>
        <w:tc>
          <w:tcPr>
            <w:tcW w:w="2855" w:type="dxa"/>
            <w:shd w:val="clear" w:color="auto" w:fill="auto"/>
            <w:noWrap/>
            <w:vAlign w:val="bottom"/>
          </w:tcPr>
          <w:p w14:paraId="0A78278D" w14:textId="77777777" w:rsidR="00EE35F8" w:rsidRPr="009128F0" w:rsidRDefault="00EE35F8" w:rsidP="009C0461">
            <w:pPr>
              <w:pStyle w:val="GvdeMetniGirintisi"/>
              <w:tabs>
                <w:tab w:val="left" w:pos="900"/>
              </w:tabs>
              <w:ind w:left="-73" w:firstLine="0"/>
              <w:jc w:val="left"/>
              <w:rPr>
                <w:rFonts w:ascii="Arial" w:hAnsi="Arial" w:cs="Arial"/>
                <w:sz w:val="16"/>
                <w:szCs w:val="16"/>
              </w:rPr>
            </w:pPr>
            <w:r w:rsidRPr="009128F0">
              <w:rPr>
                <w:rFonts w:ascii="Arial" w:hAnsi="Arial" w:cs="Arial"/>
                <w:sz w:val="16"/>
                <w:szCs w:val="16"/>
              </w:rPr>
              <w:t>Hazine ve Finansal Kurumlardan Sorumlu Genel Müdür Yardımcısı</w:t>
            </w:r>
          </w:p>
        </w:tc>
        <w:tc>
          <w:tcPr>
            <w:tcW w:w="1276" w:type="dxa"/>
            <w:shd w:val="clear" w:color="auto" w:fill="auto"/>
          </w:tcPr>
          <w:p w14:paraId="3E91F92E" w14:textId="77777777" w:rsidR="00EE35F8" w:rsidRPr="00E169A2" w:rsidRDefault="00EE35F8" w:rsidP="009C0461">
            <w:pPr>
              <w:pStyle w:val="GvdeMetniGirintisi"/>
              <w:tabs>
                <w:tab w:val="left" w:pos="900"/>
              </w:tabs>
              <w:ind w:left="-29" w:firstLine="0"/>
              <w:jc w:val="left"/>
              <w:rPr>
                <w:rFonts w:ascii="Arial" w:hAnsi="Arial" w:cs="Arial"/>
                <w:sz w:val="16"/>
                <w:szCs w:val="16"/>
              </w:rPr>
            </w:pPr>
            <w:r w:rsidRPr="00E169A2">
              <w:rPr>
                <w:rFonts w:ascii="Arial" w:hAnsi="Arial" w:cs="Arial"/>
                <w:sz w:val="16"/>
                <w:szCs w:val="16"/>
              </w:rPr>
              <w:t>Yüksek Lisans</w:t>
            </w:r>
          </w:p>
        </w:tc>
        <w:tc>
          <w:tcPr>
            <w:tcW w:w="992" w:type="dxa"/>
            <w:shd w:val="clear" w:color="auto" w:fill="auto"/>
            <w:noWrap/>
          </w:tcPr>
          <w:p w14:paraId="011132F4" w14:textId="77777777" w:rsidR="00EE35F8" w:rsidRPr="00E169A2" w:rsidRDefault="00EE35F8" w:rsidP="00EE35F8">
            <w:pPr>
              <w:ind w:left="-108"/>
              <w:jc w:val="right"/>
              <w:rPr>
                <w:rFonts w:ascii="Arial" w:hAnsi="Arial" w:cs="Arial"/>
                <w:sz w:val="16"/>
                <w:szCs w:val="16"/>
              </w:rPr>
            </w:pPr>
            <w:r w:rsidRPr="00E169A2">
              <w:rPr>
                <w:rFonts w:ascii="Arial" w:hAnsi="Arial" w:cs="Arial"/>
                <w:sz w:val="16"/>
                <w:szCs w:val="16"/>
              </w:rPr>
              <w:t>-</w:t>
            </w:r>
          </w:p>
          <w:p w14:paraId="0BDC7AEF" w14:textId="77777777" w:rsidR="00EE35F8" w:rsidRPr="00E169A2" w:rsidRDefault="00EE35F8" w:rsidP="00EE35F8">
            <w:pPr>
              <w:ind w:left="-108"/>
              <w:jc w:val="right"/>
              <w:rPr>
                <w:rFonts w:ascii="Arial" w:hAnsi="Arial" w:cs="Arial"/>
                <w:sz w:val="16"/>
                <w:szCs w:val="16"/>
              </w:rPr>
            </w:pPr>
          </w:p>
        </w:tc>
      </w:tr>
      <w:tr w:rsidR="00EE35F8" w:rsidRPr="009128F0" w14:paraId="61527830" w14:textId="77777777" w:rsidTr="00447C67">
        <w:trPr>
          <w:trHeight w:val="20"/>
        </w:trPr>
        <w:tc>
          <w:tcPr>
            <w:tcW w:w="2072" w:type="dxa"/>
            <w:shd w:val="clear" w:color="auto" w:fill="auto"/>
          </w:tcPr>
          <w:p w14:paraId="4A9DEF3C" w14:textId="77777777" w:rsidR="00EE35F8" w:rsidRPr="009128F0" w:rsidRDefault="00EE35F8" w:rsidP="00EE35F8">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27EFA102" w14:textId="77777777" w:rsidR="00EE35F8" w:rsidRPr="009128F0" w:rsidRDefault="00EE35F8" w:rsidP="009C0461">
            <w:pPr>
              <w:pStyle w:val="GvdeMetniGirintisi"/>
              <w:tabs>
                <w:tab w:val="left" w:pos="900"/>
              </w:tabs>
              <w:ind w:left="-80" w:firstLine="0"/>
              <w:jc w:val="left"/>
              <w:rPr>
                <w:rFonts w:ascii="Arial" w:hAnsi="Arial" w:cs="Arial"/>
                <w:sz w:val="16"/>
                <w:szCs w:val="16"/>
              </w:rPr>
            </w:pPr>
            <w:r w:rsidRPr="009128F0">
              <w:rPr>
                <w:rFonts w:ascii="Arial" w:hAnsi="Arial" w:cs="Arial"/>
                <w:sz w:val="16"/>
                <w:szCs w:val="16"/>
              </w:rPr>
              <w:t>Fatih BOZ</w:t>
            </w:r>
          </w:p>
        </w:tc>
        <w:tc>
          <w:tcPr>
            <w:tcW w:w="2855" w:type="dxa"/>
            <w:shd w:val="clear" w:color="auto" w:fill="auto"/>
            <w:noWrap/>
            <w:vAlign w:val="bottom"/>
          </w:tcPr>
          <w:p w14:paraId="2F00A18B" w14:textId="77777777" w:rsidR="00EE35F8" w:rsidRPr="009128F0" w:rsidRDefault="00EE35F8" w:rsidP="009C0461">
            <w:pPr>
              <w:pStyle w:val="GvdeMetniGirintisi"/>
              <w:tabs>
                <w:tab w:val="left" w:pos="900"/>
              </w:tabs>
              <w:ind w:left="-73" w:firstLine="0"/>
              <w:jc w:val="left"/>
              <w:rPr>
                <w:rFonts w:ascii="Arial" w:hAnsi="Arial" w:cs="Arial"/>
                <w:sz w:val="16"/>
                <w:szCs w:val="16"/>
              </w:rPr>
            </w:pPr>
            <w:r w:rsidRPr="009128F0">
              <w:rPr>
                <w:rFonts w:ascii="Arial" w:hAnsi="Arial" w:cs="Arial"/>
                <w:sz w:val="16"/>
                <w:szCs w:val="16"/>
              </w:rPr>
              <w:t>Operasyondan Sorumlu Genel Müdür Yardımcısı</w:t>
            </w:r>
          </w:p>
        </w:tc>
        <w:tc>
          <w:tcPr>
            <w:tcW w:w="1276" w:type="dxa"/>
            <w:shd w:val="clear" w:color="auto" w:fill="auto"/>
          </w:tcPr>
          <w:p w14:paraId="464226D7" w14:textId="77777777" w:rsidR="00EE35F8" w:rsidRPr="00E169A2" w:rsidRDefault="00EE35F8" w:rsidP="009C0461">
            <w:pPr>
              <w:pStyle w:val="GvdeMetniGirintisi"/>
              <w:tabs>
                <w:tab w:val="left" w:pos="900"/>
              </w:tabs>
              <w:ind w:left="-29" w:firstLine="0"/>
              <w:jc w:val="left"/>
              <w:rPr>
                <w:rFonts w:ascii="Arial" w:hAnsi="Arial" w:cs="Arial"/>
                <w:sz w:val="16"/>
                <w:szCs w:val="16"/>
              </w:rPr>
            </w:pPr>
            <w:r w:rsidRPr="00E169A2">
              <w:rPr>
                <w:rFonts w:ascii="Arial" w:hAnsi="Arial" w:cs="Arial"/>
                <w:sz w:val="16"/>
                <w:szCs w:val="16"/>
              </w:rPr>
              <w:t>Yüksek Lisans</w:t>
            </w:r>
          </w:p>
        </w:tc>
        <w:tc>
          <w:tcPr>
            <w:tcW w:w="992" w:type="dxa"/>
            <w:shd w:val="clear" w:color="auto" w:fill="auto"/>
            <w:noWrap/>
          </w:tcPr>
          <w:p w14:paraId="72D8DBAC" w14:textId="77777777" w:rsidR="00EE35F8" w:rsidRPr="00E169A2" w:rsidRDefault="00EE35F8" w:rsidP="00EE35F8">
            <w:pPr>
              <w:ind w:left="-108"/>
              <w:jc w:val="right"/>
              <w:rPr>
                <w:rFonts w:ascii="Arial" w:hAnsi="Arial" w:cs="Arial"/>
                <w:sz w:val="16"/>
                <w:szCs w:val="16"/>
              </w:rPr>
            </w:pPr>
            <w:r w:rsidRPr="00E169A2">
              <w:rPr>
                <w:rFonts w:ascii="Arial" w:hAnsi="Arial" w:cs="Arial"/>
                <w:sz w:val="16"/>
                <w:szCs w:val="16"/>
              </w:rPr>
              <w:t>-</w:t>
            </w:r>
          </w:p>
          <w:p w14:paraId="04703FF6" w14:textId="77777777" w:rsidR="00EE35F8" w:rsidRPr="00E169A2" w:rsidRDefault="00EE35F8" w:rsidP="00EE35F8">
            <w:pPr>
              <w:ind w:left="-108"/>
              <w:jc w:val="right"/>
              <w:rPr>
                <w:rFonts w:ascii="Arial" w:hAnsi="Arial" w:cs="Arial"/>
                <w:sz w:val="16"/>
                <w:szCs w:val="16"/>
              </w:rPr>
            </w:pPr>
          </w:p>
        </w:tc>
      </w:tr>
      <w:tr w:rsidR="00EE35F8" w:rsidRPr="009128F0" w14:paraId="4EB84FE1" w14:textId="77777777" w:rsidTr="00447C67">
        <w:trPr>
          <w:trHeight w:val="20"/>
        </w:trPr>
        <w:tc>
          <w:tcPr>
            <w:tcW w:w="2072" w:type="dxa"/>
            <w:shd w:val="clear" w:color="auto" w:fill="auto"/>
          </w:tcPr>
          <w:p w14:paraId="33D9AFA4" w14:textId="77777777" w:rsidR="00EE35F8" w:rsidRPr="009128F0" w:rsidRDefault="00EE35F8" w:rsidP="00EE35F8">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4133F720" w14:textId="77777777" w:rsidR="00EE35F8" w:rsidRPr="009128F0" w:rsidRDefault="00EE35F8" w:rsidP="009C0461">
            <w:pPr>
              <w:pStyle w:val="GvdeMetniGirintisi"/>
              <w:tabs>
                <w:tab w:val="left" w:pos="900"/>
              </w:tabs>
              <w:ind w:left="-80" w:firstLine="0"/>
              <w:jc w:val="left"/>
              <w:rPr>
                <w:rFonts w:ascii="Arial" w:hAnsi="Arial" w:cs="Arial"/>
                <w:sz w:val="16"/>
                <w:szCs w:val="16"/>
              </w:rPr>
            </w:pPr>
            <w:r w:rsidRPr="009128F0">
              <w:rPr>
                <w:rFonts w:ascii="Arial" w:hAnsi="Arial" w:cs="Arial"/>
                <w:sz w:val="16"/>
                <w:szCs w:val="16"/>
              </w:rPr>
              <w:t>Süleyman ÇELİK</w:t>
            </w:r>
          </w:p>
        </w:tc>
        <w:tc>
          <w:tcPr>
            <w:tcW w:w="2855" w:type="dxa"/>
            <w:shd w:val="clear" w:color="auto" w:fill="auto"/>
            <w:noWrap/>
            <w:vAlign w:val="bottom"/>
          </w:tcPr>
          <w:p w14:paraId="019C6A95" w14:textId="77777777" w:rsidR="00EE35F8" w:rsidRPr="009128F0" w:rsidRDefault="00EE35F8" w:rsidP="009C0461">
            <w:pPr>
              <w:pStyle w:val="GvdeMetniGirintisi"/>
              <w:tabs>
                <w:tab w:val="left" w:pos="900"/>
              </w:tabs>
              <w:ind w:left="-73" w:firstLine="0"/>
              <w:jc w:val="left"/>
              <w:rPr>
                <w:rFonts w:ascii="Arial" w:hAnsi="Arial" w:cs="Arial"/>
                <w:sz w:val="16"/>
                <w:szCs w:val="16"/>
              </w:rPr>
            </w:pPr>
            <w:r w:rsidRPr="009128F0">
              <w:rPr>
                <w:rFonts w:ascii="Arial" w:hAnsi="Arial" w:cs="Arial"/>
                <w:sz w:val="16"/>
                <w:szCs w:val="16"/>
              </w:rPr>
              <w:t>İnsan Kıymetleri ve İdari İşlerden Sorumlu Genel Müdür Yardımcısı</w:t>
            </w:r>
          </w:p>
        </w:tc>
        <w:tc>
          <w:tcPr>
            <w:tcW w:w="1276" w:type="dxa"/>
            <w:shd w:val="clear" w:color="auto" w:fill="auto"/>
          </w:tcPr>
          <w:p w14:paraId="68B19571" w14:textId="77777777" w:rsidR="00EE35F8" w:rsidRPr="00E169A2" w:rsidRDefault="00EE35F8" w:rsidP="009C0461">
            <w:pPr>
              <w:pStyle w:val="GvdeMetniGirintisi"/>
              <w:tabs>
                <w:tab w:val="left" w:pos="900"/>
              </w:tabs>
              <w:ind w:left="-29" w:firstLine="0"/>
              <w:jc w:val="left"/>
              <w:rPr>
                <w:rFonts w:ascii="Arial" w:hAnsi="Arial" w:cs="Arial"/>
                <w:sz w:val="16"/>
                <w:szCs w:val="16"/>
              </w:rPr>
            </w:pPr>
            <w:r w:rsidRPr="00E169A2">
              <w:rPr>
                <w:rFonts w:ascii="Arial" w:hAnsi="Arial" w:cs="Arial"/>
                <w:sz w:val="16"/>
                <w:szCs w:val="16"/>
              </w:rPr>
              <w:t>Lisans</w:t>
            </w:r>
          </w:p>
        </w:tc>
        <w:tc>
          <w:tcPr>
            <w:tcW w:w="992" w:type="dxa"/>
            <w:shd w:val="clear" w:color="auto" w:fill="auto"/>
            <w:noWrap/>
          </w:tcPr>
          <w:p w14:paraId="7FBEFC8B" w14:textId="77777777" w:rsidR="00EE35F8" w:rsidRPr="00E169A2" w:rsidRDefault="00EE35F8" w:rsidP="00EE35F8">
            <w:pPr>
              <w:ind w:left="-108"/>
              <w:jc w:val="right"/>
              <w:rPr>
                <w:rFonts w:ascii="Arial" w:hAnsi="Arial" w:cs="Arial"/>
                <w:sz w:val="16"/>
                <w:szCs w:val="16"/>
              </w:rPr>
            </w:pPr>
            <w:r w:rsidRPr="00E169A2">
              <w:rPr>
                <w:rFonts w:ascii="Arial" w:hAnsi="Arial" w:cs="Arial"/>
                <w:sz w:val="16"/>
                <w:szCs w:val="16"/>
              </w:rPr>
              <w:t>-</w:t>
            </w:r>
          </w:p>
          <w:p w14:paraId="5CEB6CC3" w14:textId="77777777" w:rsidR="00EE35F8" w:rsidRPr="00E169A2" w:rsidRDefault="00EE35F8" w:rsidP="00EE35F8">
            <w:pPr>
              <w:ind w:left="-108"/>
              <w:jc w:val="right"/>
              <w:rPr>
                <w:rFonts w:ascii="Arial" w:hAnsi="Arial" w:cs="Arial"/>
                <w:sz w:val="16"/>
                <w:szCs w:val="16"/>
              </w:rPr>
            </w:pPr>
          </w:p>
        </w:tc>
      </w:tr>
      <w:tr w:rsidR="00EE35F8" w:rsidRPr="009128F0" w14:paraId="557219DC" w14:textId="77777777" w:rsidTr="00447C67">
        <w:trPr>
          <w:trHeight w:val="70"/>
        </w:trPr>
        <w:tc>
          <w:tcPr>
            <w:tcW w:w="2072" w:type="dxa"/>
            <w:shd w:val="clear" w:color="auto" w:fill="auto"/>
          </w:tcPr>
          <w:p w14:paraId="0FDD38D1" w14:textId="77777777" w:rsidR="00EE35F8" w:rsidRPr="009128F0" w:rsidRDefault="00EE35F8" w:rsidP="00EE35F8">
            <w:pPr>
              <w:pStyle w:val="GvdeMetniGirintisi"/>
              <w:tabs>
                <w:tab w:val="left" w:pos="900"/>
              </w:tabs>
              <w:ind w:left="-108" w:firstLine="0"/>
              <w:rPr>
                <w:rFonts w:ascii="Arial" w:hAnsi="Arial" w:cs="Arial"/>
                <w:b/>
                <w:bCs/>
                <w:sz w:val="16"/>
                <w:szCs w:val="16"/>
              </w:rPr>
            </w:pPr>
          </w:p>
        </w:tc>
        <w:tc>
          <w:tcPr>
            <w:tcW w:w="2828" w:type="dxa"/>
            <w:shd w:val="clear" w:color="auto" w:fill="auto"/>
            <w:vAlign w:val="bottom"/>
          </w:tcPr>
          <w:p w14:paraId="34D967BE" w14:textId="77777777" w:rsidR="00EE35F8" w:rsidRPr="009128F0" w:rsidRDefault="00EE35F8" w:rsidP="009C0461">
            <w:pPr>
              <w:spacing w:before="100" w:beforeAutospacing="1" w:after="100" w:afterAutospacing="1"/>
              <w:ind w:left="-80"/>
              <w:rPr>
                <w:rFonts w:ascii="Arial" w:hAnsi="Arial" w:cs="Arial"/>
              </w:rPr>
            </w:pPr>
          </w:p>
        </w:tc>
        <w:tc>
          <w:tcPr>
            <w:tcW w:w="2855" w:type="dxa"/>
            <w:shd w:val="clear" w:color="auto" w:fill="auto"/>
            <w:noWrap/>
            <w:vAlign w:val="bottom"/>
          </w:tcPr>
          <w:p w14:paraId="136DB83F" w14:textId="77777777" w:rsidR="00EE35F8" w:rsidRPr="009128F0" w:rsidRDefault="00EE35F8" w:rsidP="009C0461">
            <w:pPr>
              <w:ind w:left="-73"/>
              <w:rPr>
                <w:rFonts w:ascii="Arial" w:hAnsi="Arial" w:cs="Arial"/>
              </w:rPr>
            </w:pPr>
          </w:p>
        </w:tc>
        <w:tc>
          <w:tcPr>
            <w:tcW w:w="1276" w:type="dxa"/>
            <w:shd w:val="clear" w:color="auto" w:fill="auto"/>
          </w:tcPr>
          <w:p w14:paraId="734202A7" w14:textId="77777777" w:rsidR="00EE35F8" w:rsidRPr="00E169A2" w:rsidRDefault="00EE35F8" w:rsidP="009C0461">
            <w:pPr>
              <w:ind w:left="-29"/>
              <w:rPr>
                <w:rFonts w:ascii="Arial" w:hAnsi="Arial" w:cs="Arial"/>
              </w:rPr>
            </w:pPr>
          </w:p>
        </w:tc>
        <w:tc>
          <w:tcPr>
            <w:tcW w:w="992" w:type="dxa"/>
            <w:shd w:val="clear" w:color="auto" w:fill="auto"/>
            <w:noWrap/>
          </w:tcPr>
          <w:p w14:paraId="466CC298" w14:textId="77777777" w:rsidR="00EE35F8" w:rsidRPr="00E169A2" w:rsidRDefault="00EE35F8" w:rsidP="00EE35F8">
            <w:pPr>
              <w:ind w:left="-108"/>
              <w:jc w:val="right"/>
              <w:rPr>
                <w:rFonts w:ascii="Arial" w:hAnsi="Arial" w:cs="Arial"/>
                <w:sz w:val="16"/>
                <w:szCs w:val="16"/>
              </w:rPr>
            </w:pPr>
          </w:p>
        </w:tc>
      </w:tr>
      <w:tr w:rsidR="00FD740E" w:rsidRPr="009128F0" w14:paraId="0B75BA1D" w14:textId="77777777" w:rsidTr="00447C67">
        <w:trPr>
          <w:trHeight w:val="70"/>
        </w:trPr>
        <w:tc>
          <w:tcPr>
            <w:tcW w:w="2072" w:type="dxa"/>
            <w:shd w:val="clear" w:color="auto" w:fill="auto"/>
          </w:tcPr>
          <w:p w14:paraId="1556E231" w14:textId="77777777" w:rsidR="00FD740E" w:rsidRPr="009128F0" w:rsidRDefault="00FD740E" w:rsidP="00FD740E">
            <w:pPr>
              <w:ind w:left="-80" w:right="-11" w:hanging="28"/>
              <w:rPr>
                <w:rFonts w:ascii="Arial" w:hAnsi="Arial" w:cs="Arial"/>
              </w:rPr>
            </w:pPr>
            <w:r w:rsidRPr="009128F0">
              <w:rPr>
                <w:rFonts w:ascii="Arial" w:hAnsi="Arial" w:cs="Arial"/>
                <w:b/>
                <w:bCs/>
                <w:sz w:val="16"/>
                <w:szCs w:val="16"/>
              </w:rPr>
              <w:t>Denetim Komitesi:</w:t>
            </w:r>
          </w:p>
        </w:tc>
        <w:tc>
          <w:tcPr>
            <w:tcW w:w="2828" w:type="dxa"/>
            <w:shd w:val="clear" w:color="auto" w:fill="auto"/>
            <w:vAlign w:val="bottom"/>
          </w:tcPr>
          <w:p w14:paraId="41304067" w14:textId="77777777" w:rsidR="00FD740E" w:rsidRPr="009128F0" w:rsidRDefault="00FD740E" w:rsidP="00D76ED3">
            <w:pPr>
              <w:spacing w:before="100" w:beforeAutospacing="1" w:after="100" w:afterAutospacing="1"/>
              <w:ind w:left="-80"/>
              <w:rPr>
                <w:rFonts w:ascii="Arial" w:hAnsi="Arial" w:cs="Arial"/>
              </w:rPr>
            </w:pPr>
            <w:r w:rsidRPr="009128F0">
              <w:rPr>
                <w:rFonts w:ascii="Arial" w:hAnsi="Arial" w:cs="Arial"/>
                <w:sz w:val="16"/>
                <w:szCs w:val="16"/>
              </w:rPr>
              <w:t>Mustafa BÜYÜKABACI</w:t>
            </w:r>
          </w:p>
        </w:tc>
        <w:tc>
          <w:tcPr>
            <w:tcW w:w="2855" w:type="dxa"/>
            <w:shd w:val="clear" w:color="auto" w:fill="auto"/>
            <w:noWrap/>
            <w:vAlign w:val="bottom"/>
          </w:tcPr>
          <w:p w14:paraId="732377A5" w14:textId="77777777" w:rsidR="00FD740E" w:rsidRPr="009128F0" w:rsidRDefault="00FD740E" w:rsidP="00FD740E">
            <w:pPr>
              <w:ind w:left="-73"/>
              <w:rPr>
                <w:rFonts w:ascii="Arial" w:hAnsi="Arial" w:cs="Arial"/>
              </w:rPr>
            </w:pPr>
            <w:r w:rsidRPr="009128F0">
              <w:rPr>
                <w:rFonts w:ascii="Arial" w:hAnsi="Arial" w:cs="Arial"/>
                <w:sz w:val="16"/>
                <w:szCs w:val="16"/>
              </w:rPr>
              <w:t>Denetim Komitesi Başkanı</w:t>
            </w:r>
          </w:p>
        </w:tc>
        <w:tc>
          <w:tcPr>
            <w:tcW w:w="1276" w:type="dxa"/>
            <w:shd w:val="clear" w:color="auto" w:fill="auto"/>
          </w:tcPr>
          <w:p w14:paraId="32B1F90B" w14:textId="77777777" w:rsidR="00FD740E" w:rsidRPr="00E169A2" w:rsidRDefault="00FD740E" w:rsidP="00FD740E">
            <w:pPr>
              <w:ind w:left="-29"/>
              <w:rPr>
                <w:rFonts w:ascii="Arial" w:hAnsi="Arial" w:cs="Arial"/>
              </w:rPr>
            </w:pPr>
            <w:r w:rsidRPr="00E169A2">
              <w:rPr>
                <w:rFonts w:ascii="Arial" w:hAnsi="Arial" w:cs="Arial"/>
                <w:sz w:val="16"/>
                <w:szCs w:val="16"/>
              </w:rPr>
              <w:t>Yüksek Lisans</w:t>
            </w:r>
          </w:p>
        </w:tc>
        <w:tc>
          <w:tcPr>
            <w:tcW w:w="992" w:type="dxa"/>
            <w:shd w:val="clear" w:color="auto" w:fill="auto"/>
            <w:noWrap/>
          </w:tcPr>
          <w:p w14:paraId="70ABD776" w14:textId="77777777" w:rsidR="00FD740E" w:rsidRPr="00E169A2" w:rsidRDefault="00FD740E" w:rsidP="00FD740E">
            <w:pPr>
              <w:ind w:left="-108"/>
              <w:jc w:val="right"/>
              <w:rPr>
                <w:rFonts w:ascii="Arial" w:hAnsi="Arial" w:cs="Arial"/>
                <w:sz w:val="16"/>
                <w:szCs w:val="16"/>
              </w:rPr>
            </w:pPr>
            <w:r w:rsidRPr="00E169A2">
              <w:rPr>
                <w:rFonts w:ascii="Arial" w:hAnsi="Arial" w:cs="Arial"/>
                <w:sz w:val="16"/>
                <w:szCs w:val="16"/>
              </w:rPr>
              <w:t>-</w:t>
            </w:r>
          </w:p>
        </w:tc>
      </w:tr>
      <w:tr w:rsidR="00FD740E" w:rsidRPr="009128F0" w14:paraId="7A6508EA" w14:textId="77777777" w:rsidTr="00447C67">
        <w:trPr>
          <w:trHeight w:val="20"/>
        </w:trPr>
        <w:tc>
          <w:tcPr>
            <w:tcW w:w="2072" w:type="dxa"/>
            <w:shd w:val="clear" w:color="auto" w:fill="auto"/>
          </w:tcPr>
          <w:p w14:paraId="3E71A1E8" w14:textId="77777777" w:rsidR="00FD740E" w:rsidRPr="009128F0" w:rsidRDefault="00FD740E" w:rsidP="00FD740E">
            <w:pPr>
              <w:pStyle w:val="GvdeMetniGirintisi"/>
              <w:tabs>
                <w:tab w:val="left" w:pos="900"/>
              </w:tabs>
              <w:ind w:left="-80" w:right="-11" w:hanging="28"/>
              <w:rPr>
                <w:rFonts w:ascii="Arial" w:hAnsi="Arial" w:cs="Arial"/>
                <w:sz w:val="16"/>
                <w:szCs w:val="16"/>
              </w:rPr>
            </w:pPr>
          </w:p>
        </w:tc>
        <w:tc>
          <w:tcPr>
            <w:tcW w:w="2828" w:type="dxa"/>
            <w:shd w:val="clear" w:color="auto" w:fill="auto"/>
            <w:vAlign w:val="bottom"/>
          </w:tcPr>
          <w:p w14:paraId="285D240A" w14:textId="77777777" w:rsidR="00FD740E" w:rsidRPr="00B22404" w:rsidRDefault="00FD740E" w:rsidP="00FD740E">
            <w:pPr>
              <w:pStyle w:val="GvdeMetniGirintisi"/>
              <w:tabs>
                <w:tab w:val="left" w:pos="900"/>
              </w:tabs>
              <w:spacing w:before="100" w:beforeAutospacing="1" w:after="100" w:afterAutospacing="1"/>
              <w:ind w:left="-80" w:firstLine="0"/>
              <w:jc w:val="left"/>
              <w:rPr>
                <w:rFonts w:ascii="Arial" w:hAnsi="Arial" w:cs="Arial"/>
                <w:sz w:val="16"/>
                <w:szCs w:val="16"/>
              </w:rPr>
            </w:pPr>
            <w:proofErr w:type="spellStart"/>
            <w:r w:rsidRPr="00B22404">
              <w:rPr>
                <w:rFonts w:ascii="Arial" w:hAnsi="Arial" w:cs="Arial"/>
                <w:sz w:val="16"/>
                <w:szCs w:val="16"/>
              </w:rPr>
              <w:t>Hood</w:t>
            </w:r>
            <w:proofErr w:type="spellEnd"/>
            <w:r w:rsidRPr="00B22404">
              <w:rPr>
                <w:rFonts w:ascii="Arial" w:hAnsi="Arial" w:cs="Arial"/>
                <w:sz w:val="16"/>
                <w:szCs w:val="16"/>
              </w:rPr>
              <w:t xml:space="preserve"> </w:t>
            </w:r>
            <w:proofErr w:type="spellStart"/>
            <w:r w:rsidRPr="00B22404">
              <w:rPr>
                <w:rFonts w:ascii="Arial" w:hAnsi="Arial" w:cs="Arial"/>
                <w:sz w:val="16"/>
                <w:szCs w:val="16"/>
              </w:rPr>
              <w:t>Hashem</w:t>
            </w:r>
            <w:proofErr w:type="spellEnd"/>
            <w:r w:rsidRPr="00B22404">
              <w:rPr>
                <w:rFonts w:ascii="Arial" w:hAnsi="Arial" w:cs="Arial"/>
                <w:sz w:val="16"/>
                <w:szCs w:val="16"/>
              </w:rPr>
              <w:t xml:space="preserve"> Ahmed HASHEM</w:t>
            </w:r>
          </w:p>
        </w:tc>
        <w:tc>
          <w:tcPr>
            <w:tcW w:w="2855" w:type="dxa"/>
            <w:shd w:val="clear" w:color="auto" w:fill="auto"/>
            <w:noWrap/>
            <w:vAlign w:val="bottom"/>
          </w:tcPr>
          <w:p w14:paraId="183C568C" w14:textId="77777777" w:rsidR="00FD740E" w:rsidRPr="00B22404" w:rsidRDefault="00FD740E" w:rsidP="00FD740E">
            <w:pPr>
              <w:pStyle w:val="GvdeMetniGirintisi"/>
              <w:tabs>
                <w:tab w:val="left" w:pos="900"/>
              </w:tabs>
              <w:ind w:left="-73" w:firstLine="0"/>
              <w:jc w:val="left"/>
              <w:rPr>
                <w:rFonts w:ascii="Arial" w:hAnsi="Arial" w:cs="Arial"/>
                <w:sz w:val="16"/>
                <w:szCs w:val="16"/>
              </w:rPr>
            </w:pPr>
            <w:r w:rsidRPr="00B22404">
              <w:rPr>
                <w:rFonts w:ascii="Arial" w:hAnsi="Arial" w:cs="Arial"/>
                <w:sz w:val="16"/>
                <w:szCs w:val="16"/>
              </w:rPr>
              <w:t>Denetim Komitesi Üyesi</w:t>
            </w:r>
          </w:p>
        </w:tc>
        <w:tc>
          <w:tcPr>
            <w:tcW w:w="1276" w:type="dxa"/>
            <w:shd w:val="clear" w:color="auto" w:fill="auto"/>
          </w:tcPr>
          <w:p w14:paraId="5DD0F433" w14:textId="77777777" w:rsidR="00FD740E" w:rsidRPr="00B22404" w:rsidRDefault="00FD740E" w:rsidP="00FD740E">
            <w:pPr>
              <w:pStyle w:val="GvdeMetniGirintisi"/>
              <w:tabs>
                <w:tab w:val="left" w:pos="900"/>
              </w:tabs>
              <w:ind w:left="-29" w:firstLine="0"/>
              <w:jc w:val="left"/>
              <w:rPr>
                <w:rFonts w:ascii="Arial" w:hAnsi="Arial" w:cs="Arial"/>
                <w:sz w:val="16"/>
                <w:szCs w:val="16"/>
              </w:rPr>
            </w:pPr>
            <w:r w:rsidRPr="00B22404">
              <w:rPr>
                <w:rFonts w:ascii="Arial" w:hAnsi="Arial" w:cs="Arial"/>
                <w:sz w:val="16"/>
                <w:szCs w:val="16"/>
              </w:rPr>
              <w:t>Yüksek Lisans</w:t>
            </w:r>
          </w:p>
        </w:tc>
        <w:tc>
          <w:tcPr>
            <w:tcW w:w="992" w:type="dxa"/>
            <w:shd w:val="clear" w:color="auto" w:fill="auto"/>
            <w:noWrap/>
          </w:tcPr>
          <w:p w14:paraId="34354356" w14:textId="37C39B38" w:rsidR="00FD740E" w:rsidRPr="00B22404" w:rsidRDefault="00FD740E" w:rsidP="00FD740E">
            <w:pPr>
              <w:ind w:left="-57"/>
              <w:jc w:val="right"/>
              <w:rPr>
                <w:rFonts w:ascii="Arial" w:hAnsi="Arial" w:cs="Arial"/>
                <w:sz w:val="16"/>
                <w:szCs w:val="16"/>
              </w:rPr>
            </w:pPr>
            <w:r w:rsidRPr="00B22404">
              <w:rPr>
                <w:rFonts w:ascii="Arial" w:hAnsi="Arial" w:cs="Arial"/>
                <w:sz w:val="16"/>
                <w:szCs w:val="16"/>
                <w:vertAlign w:val="superscript"/>
              </w:rPr>
              <w:t>(</w:t>
            </w:r>
            <w:r w:rsidR="00B22404">
              <w:rPr>
                <w:rFonts w:ascii="Arial" w:hAnsi="Arial" w:cs="Arial"/>
                <w:sz w:val="16"/>
                <w:szCs w:val="16"/>
                <w:vertAlign w:val="superscript"/>
              </w:rPr>
              <w:t>*</w:t>
            </w:r>
            <w:r w:rsidRPr="00B22404">
              <w:rPr>
                <w:rFonts w:ascii="Arial" w:hAnsi="Arial" w:cs="Arial"/>
                <w:sz w:val="16"/>
                <w:szCs w:val="16"/>
                <w:vertAlign w:val="superscript"/>
              </w:rPr>
              <w:t>*)</w:t>
            </w:r>
            <w:r w:rsidRPr="00B22404">
              <w:rPr>
                <w:rFonts w:ascii="Arial" w:hAnsi="Arial" w:cs="Arial"/>
                <w:sz w:val="16"/>
                <w:szCs w:val="16"/>
              </w:rPr>
              <w:t xml:space="preserve"> 0,0000</w:t>
            </w:r>
          </w:p>
        </w:tc>
      </w:tr>
      <w:tr w:rsidR="007F49B1" w:rsidRPr="009128F0" w14:paraId="4E790EA7" w14:textId="77777777" w:rsidTr="00447C67">
        <w:trPr>
          <w:trHeight w:val="20"/>
        </w:trPr>
        <w:tc>
          <w:tcPr>
            <w:tcW w:w="2072" w:type="dxa"/>
            <w:tcBorders>
              <w:bottom w:val="single" w:sz="4" w:space="0" w:color="auto"/>
            </w:tcBorders>
            <w:shd w:val="clear" w:color="auto" w:fill="auto"/>
          </w:tcPr>
          <w:p w14:paraId="1113EE93" w14:textId="77777777" w:rsidR="007F49B1" w:rsidRPr="009128F0" w:rsidRDefault="007F49B1" w:rsidP="007F49B1">
            <w:pPr>
              <w:pStyle w:val="GvdeMetniGirintisi"/>
              <w:tabs>
                <w:tab w:val="left" w:pos="900"/>
              </w:tabs>
              <w:ind w:left="-108" w:firstLine="0"/>
              <w:rPr>
                <w:rFonts w:ascii="Arial" w:hAnsi="Arial" w:cs="Arial"/>
                <w:b/>
                <w:bCs/>
                <w:color w:val="000000" w:themeColor="text1"/>
                <w:sz w:val="16"/>
                <w:szCs w:val="16"/>
              </w:rPr>
            </w:pPr>
          </w:p>
        </w:tc>
        <w:tc>
          <w:tcPr>
            <w:tcW w:w="2828" w:type="dxa"/>
            <w:tcBorders>
              <w:bottom w:val="single" w:sz="4" w:space="0" w:color="auto"/>
            </w:tcBorders>
            <w:shd w:val="clear" w:color="auto" w:fill="auto"/>
          </w:tcPr>
          <w:p w14:paraId="44B430BA" w14:textId="77777777" w:rsidR="007F49B1" w:rsidRPr="009128F0" w:rsidRDefault="007F49B1" w:rsidP="007F49B1">
            <w:pPr>
              <w:pStyle w:val="GvdeMetniGirintisi"/>
              <w:tabs>
                <w:tab w:val="left" w:pos="900"/>
              </w:tabs>
              <w:ind w:left="-108" w:firstLine="0"/>
              <w:jc w:val="left"/>
              <w:rPr>
                <w:rFonts w:ascii="Arial" w:hAnsi="Arial" w:cs="Arial"/>
                <w:color w:val="000000" w:themeColor="text1"/>
                <w:sz w:val="16"/>
                <w:szCs w:val="16"/>
              </w:rPr>
            </w:pPr>
          </w:p>
        </w:tc>
        <w:tc>
          <w:tcPr>
            <w:tcW w:w="2855" w:type="dxa"/>
            <w:tcBorders>
              <w:bottom w:val="single" w:sz="4" w:space="0" w:color="auto"/>
            </w:tcBorders>
            <w:shd w:val="clear" w:color="auto" w:fill="auto"/>
            <w:noWrap/>
          </w:tcPr>
          <w:p w14:paraId="4FBE39AB" w14:textId="77777777" w:rsidR="007F49B1" w:rsidRPr="009128F0" w:rsidRDefault="007F49B1" w:rsidP="007F49B1">
            <w:pPr>
              <w:pStyle w:val="GvdeMetniGirintisi"/>
              <w:tabs>
                <w:tab w:val="left" w:pos="900"/>
              </w:tabs>
              <w:ind w:left="-108" w:firstLine="0"/>
              <w:jc w:val="left"/>
              <w:rPr>
                <w:rFonts w:ascii="Arial" w:hAnsi="Arial" w:cs="Arial"/>
                <w:color w:val="000000" w:themeColor="text1"/>
                <w:sz w:val="16"/>
                <w:szCs w:val="16"/>
              </w:rPr>
            </w:pPr>
          </w:p>
        </w:tc>
        <w:tc>
          <w:tcPr>
            <w:tcW w:w="1276" w:type="dxa"/>
            <w:tcBorders>
              <w:bottom w:val="single" w:sz="4" w:space="0" w:color="auto"/>
            </w:tcBorders>
            <w:shd w:val="clear" w:color="auto" w:fill="auto"/>
            <w:vAlign w:val="bottom"/>
          </w:tcPr>
          <w:p w14:paraId="4FB736C1" w14:textId="77777777" w:rsidR="007F49B1" w:rsidRPr="009128F0" w:rsidRDefault="007F49B1" w:rsidP="007F49B1">
            <w:pPr>
              <w:pStyle w:val="GvdeMetniGirintisi"/>
              <w:tabs>
                <w:tab w:val="left" w:pos="900"/>
              </w:tabs>
              <w:ind w:left="-108" w:firstLine="0"/>
              <w:jc w:val="left"/>
              <w:rPr>
                <w:rFonts w:ascii="Arial" w:hAnsi="Arial" w:cs="Arial"/>
                <w:color w:val="000000" w:themeColor="text1"/>
                <w:sz w:val="16"/>
                <w:szCs w:val="16"/>
              </w:rPr>
            </w:pPr>
          </w:p>
        </w:tc>
        <w:tc>
          <w:tcPr>
            <w:tcW w:w="992" w:type="dxa"/>
            <w:tcBorders>
              <w:bottom w:val="single" w:sz="4" w:space="0" w:color="auto"/>
            </w:tcBorders>
            <w:shd w:val="clear" w:color="auto" w:fill="auto"/>
            <w:noWrap/>
            <w:vAlign w:val="bottom"/>
          </w:tcPr>
          <w:p w14:paraId="42BC5797" w14:textId="77777777" w:rsidR="007F49B1" w:rsidRPr="009128F0" w:rsidRDefault="007F49B1" w:rsidP="007F49B1">
            <w:pPr>
              <w:pStyle w:val="GvdeMetniGirintisi"/>
              <w:ind w:left="-108" w:firstLine="0"/>
              <w:jc w:val="right"/>
              <w:rPr>
                <w:rFonts w:ascii="Arial" w:hAnsi="Arial" w:cs="Arial"/>
                <w:color w:val="000000" w:themeColor="text1"/>
                <w:sz w:val="16"/>
                <w:szCs w:val="16"/>
              </w:rPr>
            </w:pPr>
          </w:p>
        </w:tc>
      </w:tr>
    </w:tbl>
    <w:p w14:paraId="1533EB7F" w14:textId="77777777" w:rsidR="00E41AD2" w:rsidRPr="009128F0" w:rsidRDefault="00E41AD2" w:rsidP="00FE02AB">
      <w:pPr>
        <w:pStyle w:val="GvdeMetniGirintisi"/>
        <w:ind w:left="561" w:hanging="561"/>
        <w:jc w:val="left"/>
        <w:rPr>
          <w:rFonts w:ascii="Arial" w:hAnsi="Arial" w:cs="Arial"/>
          <w:color w:val="000000" w:themeColor="text1"/>
          <w:sz w:val="6"/>
          <w:szCs w:val="6"/>
        </w:rPr>
      </w:pPr>
    </w:p>
    <w:p w14:paraId="483507A9" w14:textId="77777777" w:rsidR="00B22404" w:rsidRPr="00A5606A" w:rsidRDefault="00B22404" w:rsidP="00B22404">
      <w:pPr>
        <w:pStyle w:val="GvdeMetniGirintisi"/>
        <w:spacing w:before="60"/>
        <w:ind w:left="135" w:right="-966" w:hanging="135"/>
        <w:rPr>
          <w:rFonts w:ascii="Arial" w:hAnsi="Arial" w:cs="Arial"/>
          <w:sz w:val="14"/>
          <w:szCs w:val="14"/>
          <w:vertAlign w:val="superscript"/>
        </w:rPr>
      </w:pPr>
      <w:r w:rsidRPr="00A5606A">
        <w:rPr>
          <w:rFonts w:ascii="Arial" w:hAnsi="Arial" w:cs="Arial"/>
          <w:sz w:val="14"/>
          <w:szCs w:val="14"/>
          <w:vertAlign w:val="superscript"/>
        </w:rPr>
        <w:t xml:space="preserve">(*) </w:t>
      </w:r>
      <w:r w:rsidRPr="00A5606A">
        <w:rPr>
          <w:rFonts w:ascii="Arial" w:hAnsi="Arial" w:cs="Arial"/>
          <w:sz w:val="14"/>
          <w:szCs w:val="14"/>
        </w:rPr>
        <w:t xml:space="preserve">Yukardaki organizasyon şeması 31 Mart 2018 tarihi itibarıyla olup rapor yayımlanma tarihinden önce kamuya açıklanan </w:t>
      </w:r>
      <w:proofErr w:type="spellStart"/>
      <w:r w:rsidRPr="00A5606A">
        <w:rPr>
          <w:rFonts w:ascii="Arial" w:hAnsi="Arial" w:cs="Arial"/>
          <w:sz w:val="14"/>
          <w:szCs w:val="14"/>
        </w:rPr>
        <w:t>organizasyonel</w:t>
      </w:r>
      <w:proofErr w:type="spellEnd"/>
      <w:r w:rsidRPr="00A5606A">
        <w:rPr>
          <w:rFonts w:ascii="Arial" w:hAnsi="Arial" w:cs="Arial"/>
          <w:sz w:val="14"/>
          <w:szCs w:val="14"/>
        </w:rPr>
        <w:t xml:space="preserve"> değişimler aşağıda açıklanmıştır.</w:t>
      </w:r>
    </w:p>
    <w:p w14:paraId="3573C0A0" w14:textId="0F0A43C5" w:rsidR="00B22404" w:rsidRPr="00A5606A" w:rsidRDefault="00B22404" w:rsidP="00B22404">
      <w:pPr>
        <w:pStyle w:val="GvdeMetniGirintisi"/>
        <w:spacing w:before="80"/>
        <w:ind w:left="561" w:right="-966" w:hanging="561"/>
        <w:rPr>
          <w:rFonts w:ascii="Arial" w:hAnsi="Arial" w:cs="Arial"/>
          <w:sz w:val="14"/>
          <w:szCs w:val="14"/>
        </w:rPr>
      </w:pPr>
      <w:r w:rsidRPr="00A5606A">
        <w:rPr>
          <w:rFonts w:ascii="Arial" w:hAnsi="Arial" w:cs="Arial"/>
          <w:sz w:val="14"/>
          <w:szCs w:val="14"/>
          <w:vertAlign w:val="superscript"/>
        </w:rPr>
        <w:t>(**)</w:t>
      </w:r>
      <w:r w:rsidRPr="00A5606A">
        <w:rPr>
          <w:rFonts w:ascii="Arial" w:hAnsi="Arial" w:cs="Arial"/>
          <w:sz w:val="14"/>
          <w:szCs w:val="14"/>
        </w:rPr>
        <w:t xml:space="preserve"> Söz konusu kişilerin</w:t>
      </w:r>
      <w:r w:rsidR="00113659">
        <w:rPr>
          <w:rFonts w:ascii="Arial" w:hAnsi="Arial" w:cs="Arial"/>
          <w:sz w:val="14"/>
          <w:szCs w:val="14"/>
        </w:rPr>
        <w:t xml:space="preserve"> Ana Ortaklık</w:t>
      </w:r>
      <w:r w:rsidRPr="00A5606A">
        <w:rPr>
          <w:rFonts w:ascii="Arial" w:hAnsi="Arial" w:cs="Arial"/>
          <w:sz w:val="14"/>
          <w:szCs w:val="14"/>
        </w:rPr>
        <w:t xml:space="preserve"> Banka’daki pay tutarları 1-10 TL (tam olarak) arasındadır.</w:t>
      </w:r>
    </w:p>
    <w:p w14:paraId="34B198FC" w14:textId="6DB9073E" w:rsidR="00B22404" w:rsidRPr="00A5606A" w:rsidRDefault="00B22404" w:rsidP="002155C0">
      <w:pPr>
        <w:pStyle w:val="GvdeMetniGirintisi"/>
        <w:spacing w:before="60"/>
        <w:ind w:left="168" w:right="-966" w:hanging="196"/>
        <w:rPr>
          <w:rFonts w:ascii="Arial" w:hAnsi="Arial" w:cs="Arial"/>
          <w:sz w:val="14"/>
          <w:szCs w:val="14"/>
        </w:rPr>
      </w:pPr>
      <w:r w:rsidRPr="00A5606A">
        <w:rPr>
          <w:rFonts w:ascii="Arial" w:hAnsi="Arial" w:cs="Arial"/>
          <w:sz w:val="14"/>
          <w:szCs w:val="14"/>
          <w:vertAlign w:val="superscript"/>
        </w:rPr>
        <w:t>(***)</w:t>
      </w:r>
      <w:r w:rsidR="00026EB4">
        <w:rPr>
          <w:rFonts w:ascii="Arial" w:hAnsi="Arial" w:cs="Arial"/>
          <w:sz w:val="14"/>
          <w:szCs w:val="14"/>
          <w:vertAlign w:val="superscript"/>
        </w:rPr>
        <w:t xml:space="preserve"> </w:t>
      </w:r>
      <w:r w:rsidRPr="00A5606A">
        <w:rPr>
          <w:rFonts w:ascii="Arial" w:hAnsi="Arial" w:cs="Arial"/>
          <w:sz w:val="14"/>
          <w:szCs w:val="14"/>
        </w:rPr>
        <w:t>Bilgi Teknolojileri İş Ailesi, Operasyon İş Ailesi ve İnsan Kıymetleri İş Ailesinden sorumlu Genel Müdür Başyardımcılığı görevlerini sürdüren Sayın Mehmet Ali VERÇİN 30 Nisan 2018 tarihi itibarıyla Genel Müdür Başyardımcılığı görevinden ayrılmıştır.</w:t>
      </w:r>
    </w:p>
    <w:p w14:paraId="03DE1DEA" w14:textId="1C46D3BD" w:rsidR="007A2A6D" w:rsidRPr="009128F0" w:rsidRDefault="00B22404" w:rsidP="003621F8">
      <w:pPr>
        <w:pStyle w:val="GvdeMetniGirintisi"/>
        <w:spacing w:before="60"/>
        <w:ind w:left="210" w:right="-966" w:hanging="210"/>
        <w:rPr>
          <w:rFonts w:ascii="Arial" w:hAnsi="Arial" w:cs="Arial"/>
          <w:sz w:val="14"/>
          <w:szCs w:val="14"/>
        </w:rPr>
      </w:pPr>
      <w:r w:rsidRPr="00A5606A">
        <w:rPr>
          <w:rFonts w:ascii="Arial" w:hAnsi="Arial" w:cs="Arial"/>
          <w:sz w:val="14"/>
          <w:szCs w:val="14"/>
          <w:vertAlign w:val="superscript"/>
        </w:rPr>
        <w:t>(****)</w:t>
      </w:r>
      <w:r w:rsidRPr="00A5606A">
        <w:rPr>
          <w:rFonts w:ascii="Arial" w:hAnsi="Arial" w:cs="Arial"/>
          <w:sz w:val="14"/>
          <w:szCs w:val="14"/>
        </w:rPr>
        <w:t xml:space="preserve"> Finans ve Stratejiden Sorumlu Genel Müdür Yardımcısı Sayın Temel HAZIROĞLU 31 Mart 2018 tarihinde istifa etmiş olup, yerine atanan Sayın Mustafa ÇETİN için BDDK onayı beklenmektedir</w:t>
      </w:r>
      <w:r w:rsidR="007A2A6D" w:rsidRPr="009128F0">
        <w:rPr>
          <w:rFonts w:ascii="Arial" w:hAnsi="Arial" w:cs="Arial"/>
          <w:sz w:val="14"/>
          <w:szCs w:val="14"/>
        </w:rPr>
        <w:t>.</w:t>
      </w:r>
    </w:p>
    <w:p w14:paraId="7B2E4503" w14:textId="5FF6751D" w:rsidR="00FE02AB" w:rsidRPr="00AB7B2C" w:rsidRDefault="006D6438" w:rsidP="00770B5E">
      <w:pPr>
        <w:spacing w:before="120"/>
        <w:ind w:right="-852"/>
        <w:jc w:val="both"/>
        <w:rPr>
          <w:rFonts w:ascii="Arial" w:hAnsi="Arial" w:cs="Arial"/>
          <w:sz w:val="20"/>
          <w:szCs w:val="20"/>
          <w:lang w:eastAsia="en-US"/>
        </w:rPr>
      </w:pPr>
      <w:r w:rsidRPr="009128F0">
        <w:rPr>
          <w:rFonts w:ascii="Arial" w:hAnsi="Arial" w:cs="Arial"/>
          <w:color w:val="000000" w:themeColor="text1"/>
          <w:sz w:val="20"/>
          <w:szCs w:val="18"/>
        </w:rPr>
        <w:t xml:space="preserve">Ana Ortaklık </w:t>
      </w:r>
      <w:r w:rsidR="00FE02AB" w:rsidRPr="009128F0">
        <w:rPr>
          <w:rFonts w:ascii="Arial" w:hAnsi="Arial" w:cs="Arial"/>
          <w:color w:val="000000" w:themeColor="text1"/>
          <w:sz w:val="20"/>
          <w:szCs w:val="18"/>
        </w:rPr>
        <w:t xml:space="preserve">Banka’nın Yönetim Kurulu Başkan ve </w:t>
      </w:r>
      <w:r w:rsidR="00A821CA" w:rsidRPr="009128F0">
        <w:rPr>
          <w:rFonts w:ascii="Arial" w:hAnsi="Arial" w:cs="Arial"/>
          <w:color w:val="000000" w:themeColor="text1"/>
          <w:sz w:val="20"/>
          <w:szCs w:val="18"/>
        </w:rPr>
        <w:t>Ü</w:t>
      </w:r>
      <w:r w:rsidR="00FE02AB" w:rsidRPr="009128F0">
        <w:rPr>
          <w:rFonts w:ascii="Arial" w:hAnsi="Arial" w:cs="Arial"/>
          <w:color w:val="000000" w:themeColor="text1"/>
          <w:sz w:val="20"/>
          <w:szCs w:val="18"/>
        </w:rPr>
        <w:t xml:space="preserve">yeleri, </w:t>
      </w:r>
      <w:r w:rsidR="00A821CA" w:rsidRPr="009128F0">
        <w:rPr>
          <w:rFonts w:ascii="Arial" w:hAnsi="Arial" w:cs="Arial"/>
          <w:color w:val="000000" w:themeColor="text1"/>
          <w:sz w:val="20"/>
          <w:szCs w:val="18"/>
        </w:rPr>
        <w:t>D</w:t>
      </w:r>
      <w:r w:rsidR="00FE02AB" w:rsidRPr="009128F0">
        <w:rPr>
          <w:rFonts w:ascii="Arial" w:hAnsi="Arial" w:cs="Arial"/>
          <w:color w:val="000000" w:themeColor="text1"/>
          <w:sz w:val="20"/>
          <w:szCs w:val="18"/>
        </w:rPr>
        <w:t xml:space="preserve">enetim </w:t>
      </w:r>
      <w:r w:rsidR="00A821CA" w:rsidRPr="009128F0">
        <w:rPr>
          <w:rFonts w:ascii="Arial" w:hAnsi="Arial" w:cs="Arial"/>
          <w:color w:val="000000" w:themeColor="text1"/>
          <w:sz w:val="20"/>
          <w:szCs w:val="18"/>
        </w:rPr>
        <w:t>K</w:t>
      </w:r>
      <w:r w:rsidR="00FE02AB" w:rsidRPr="009128F0">
        <w:rPr>
          <w:rFonts w:ascii="Arial" w:hAnsi="Arial" w:cs="Arial"/>
          <w:color w:val="000000" w:themeColor="text1"/>
          <w:sz w:val="20"/>
          <w:szCs w:val="18"/>
        </w:rPr>
        <w:t xml:space="preserve">urulu </w:t>
      </w:r>
      <w:r w:rsidR="00A821CA" w:rsidRPr="009128F0">
        <w:rPr>
          <w:rFonts w:ascii="Arial" w:hAnsi="Arial" w:cs="Arial"/>
          <w:color w:val="000000" w:themeColor="text1"/>
          <w:sz w:val="20"/>
          <w:szCs w:val="18"/>
        </w:rPr>
        <w:t>Ü</w:t>
      </w:r>
      <w:r w:rsidR="00FE02AB" w:rsidRPr="009128F0">
        <w:rPr>
          <w:rFonts w:ascii="Arial" w:hAnsi="Arial" w:cs="Arial"/>
          <w:color w:val="000000" w:themeColor="text1"/>
          <w:sz w:val="20"/>
          <w:szCs w:val="18"/>
        </w:rPr>
        <w:t xml:space="preserve">yeleri, </w:t>
      </w:r>
      <w:r w:rsidR="00A821CA" w:rsidRPr="009128F0">
        <w:rPr>
          <w:rFonts w:ascii="Arial" w:hAnsi="Arial" w:cs="Arial"/>
          <w:color w:val="000000" w:themeColor="text1"/>
          <w:sz w:val="20"/>
          <w:szCs w:val="18"/>
        </w:rPr>
        <w:t>G</w:t>
      </w:r>
      <w:r w:rsidR="00FE02AB" w:rsidRPr="009128F0">
        <w:rPr>
          <w:rFonts w:ascii="Arial" w:hAnsi="Arial" w:cs="Arial"/>
          <w:color w:val="000000" w:themeColor="text1"/>
          <w:sz w:val="20"/>
          <w:szCs w:val="18"/>
        </w:rPr>
        <w:t>enel</w:t>
      </w:r>
      <w:r w:rsidR="006B77A5" w:rsidRPr="009128F0">
        <w:rPr>
          <w:rFonts w:ascii="Arial" w:hAnsi="Arial" w:cs="Arial"/>
          <w:color w:val="000000" w:themeColor="text1"/>
          <w:sz w:val="20"/>
          <w:szCs w:val="18"/>
        </w:rPr>
        <w:t xml:space="preserve"> </w:t>
      </w:r>
      <w:r w:rsidR="00A821CA" w:rsidRPr="009128F0">
        <w:rPr>
          <w:rFonts w:ascii="Arial" w:hAnsi="Arial" w:cs="Arial"/>
          <w:color w:val="000000" w:themeColor="text1"/>
          <w:sz w:val="20"/>
          <w:szCs w:val="18"/>
        </w:rPr>
        <w:t>M</w:t>
      </w:r>
      <w:r w:rsidR="006B77A5" w:rsidRPr="009128F0">
        <w:rPr>
          <w:rFonts w:ascii="Arial" w:hAnsi="Arial" w:cs="Arial"/>
          <w:color w:val="000000" w:themeColor="text1"/>
          <w:sz w:val="20"/>
          <w:szCs w:val="18"/>
        </w:rPr>
        <w:t xml:space="preserve">üdür ve </w:t>
      </w:r>
      <w:r w:rsidR="00A821CA" w:rsidRPr="00AB7B2C">
        <w:rPr>
          <w:rFonts w:ascii="Arial" w:hAnsi="Arial" w:cs="Arial"/>
          <w:sz w:val="20"/>
          <w:szCs w:val="20"/>
          <w:lang w:eastAsia="en-US"/>
        </w:rPr>
        <w:t>Y</w:t>
      </w:r>
      <w:r w:rsidR="006B77A5" w:rsidRPr="00AB7B2C">
        <w:rPr>
          <w:rFonts w:ascii="Arial" w:hAnsi="Arial" w:cs="Arial"/>
          <w:sz w:val="20"/>
          <w:szCs w:val="20"/>
          <w:lang w:eastAsia="en-US"/>
        </w:rPr>
        <w:t xml:space="preserve">ardımcılarının </w:t>
      </w:r>
      <w:r w:rsidRPr="00AB7B2C">
        <w:rPr>
          <w:rFonts w:ascii="Arial" w:hAnsi="Arial" w:cs="Arial"/>
          <w:sz w:val="20"/>
          <w:szCs w:val="20"/>
          <w:lang w:eastAsia="en-US"/>
        </w:rPr>
        <w:t xml:space="preserve">Ana Ortaklık </w:t>
      </w:r>
      <w:r w:rsidR="006B77A5" w:rsidRPr="00AB7B2C">
        <w:rPr>
          <w:rFonts w:ascii="Arial" w:hAnsi="Arial" w:cs="Arial"/>
          <w:sz w:val="20"/>
          <w:szCs w:val="20"/>
          <w:lang w:eastAsia="en-US"/>
        </w:rPr>
        <w:t xml:space="preserve">Banka </w:t>
      </w:r>
      <w:r w:rsidR="00FE02AB" w:rsidRPr="00AB7B2C">
        <w:rPr>
          <w:rFonts w:ascii="Arial" w:hAnsi="Arial" w:cs="Arial"/>
          <w:sz w:val="20"/>
          <w:szCs w:val="20"/>
          <w:lang w:eastAsia="en-US"/>
        </w:rPr>
        <w:t xml:space="preserve">sermayesindeki pay oranı </w:t>
      </w:r>
      <w:r w:rsidR="00DD7EAC" w:rsidRPr="00AB7B2C">
        <w:rPr>
          <w:rFonts w:ascii="Arial" w:hAnsi="Arial" w:cs="Arial"/>
          <w:sz w:val="20"/>
          <w:szCs w:val="20"/>
          <w:lang w:eastAsia="en-US"/>
        </w:rPr>
        <w:t>%</w:t>
      </w:r>
      <w:r w:rsidR="00A24CBA" w:rsidRPr="00AB7B2C">
        <w:rPr>
          <w:rFonts w:ascii="Arial" w:hAnsi="Arial" w:cs="Arial"/>
          <w:sz w:val="20"/>
          <w:szCs w:val="20"/>
          <w:lang w:eastAsia="en-US"/>
        </w:rPr>
        <w:t>0,0342</w:t>
      </w:r>
      <w:r w:rsidR="00FE02AB" w:rsidRPr="00AB7B2C">
        <w:rPr>
          <w:rFonts w:ascii="Arial" w:hAnsi="Arial" w:cs="Arial"/>
          <w:sz w:val="20"/>
          <w:szCs w:val="20"/>
          <w:lang w:eastAsia="en-US"/>
        </w:rPr>
        <w:t>’d</w:t>
      </w:r>
      <w:r w:rsidR="002155C0">
        <w:rPr>
          <w:rFonts w:ascii="Arial" w:hAnsi="Arial" w:cs="Arial"/>
          <w:sz w:val="20"/>
          <w:szCs w:val="20"/>
          <w:lang w:eastAsia="en-US"/>
        </w:rPr>
        <w:t>i</w:t>
      </w:r>
      <w:r w:rsidR="00FE02AB" w:rsidRPr="00AB7B2C">
        <w:rPr>
          <w:rFonts w:ascii="Arial" w:hAnsi="Arial" w:cs="Arial"/>
          <w:sz w:val="20"/>
          <w:szCs w:val="20"/>
          <w:lang w:eastAsia="en-US"/>
        </w:rPr>
        <w:t>r (</w:t>
      </w:r>
      <w:r w:rsidR="00D1534F" w:rsidRPr="00AB7B2C">
        <w:rPr>
          <w:rFonts w:ascii="Arial" w:hAnsi="Arial" w:cs="Arial"/>
          <w:sz w:val="20"/>
          <w:szCs w:val="20"/>
          <w:lang w:eastAsia="en-US"/>
        </w:rPr>
        <w:t>31 Aralık 201</w:t>
      </w:r>
      <w:r w:rsidR="00DE31FD" w:rsidRPr="00AB7B2C">
        <w:rPr>
          <w:rFonts w:ascii="Arial" w:hAnsi="Arial" w:cs="Arial"/>
          <w:sz w:val="20"/>
          <w:szCs w:val="20"/>
          <w:lang w:eastAsia="en-US"/>
        </w:rPr>
        <w:t>7</w:t>
      </w:r>
      <w:r w:rsidR="00D1534F" w:rsidRPr="00AB7B2C">
        <w:rPr>
          <w:rFonts w:ascii="Arial" w:hAnsi="Arial" w:cs="Arial"/>
          <w:sz w:val="20"/>
          <w:szCs w:val="20"/>
          <w:lang w:eastAsia="en-US"/>
        </w:rPr>
        <w:t>:</w:t>
      </w:r>
      <w:r w:rsidR="000974D2" w:rsidRPr="00AB7B2C">
        <w:rPr>
          <w:rFonts w:ascii="Arial" w:hAnsi="Arial" w:cs="Arial"/>
          <w:sz w:val="20"/>
          <w:szCs w:val="20"/>
          <w:lang w:eastAsia="en-US"/>
        </w:rPr>
        <w:t xml:space="preserve"> </w:t>
      </w:r>
      <w:r w:rsidR="004C3CA4" w:rsidRPr="00AB7B2C">
        <w:rPr>
          <w:rFonts w:ascii="Arial" w:hAnsi="Arial" w:cs="Arial"/>
          <w:sz w:val="20"/>
          <w:szCs w:val="20"/>
          <w:lang w:eastAsia="en-US"/>
        </w:rPr>
        <w:t>%0,0342</w:t>
      </w:r>
      <w:r w:rsidR="00FE02AB" w:rsidRPr="00AB7B2C">
        <w:rPr>
          <w:rFonts w:ascii="Arial" w:hAnsi="Arial" w:cs="Arial"/>
          <w:sz w:val="20"/>
          <w:szCs w:val="20"/>
          <w:lang w:eastAsia="en-US"/>
        </w:rPr>
        <w:t>).</w:t>
      </w:r>
    </w:p>
    <w:p w14:paraId="23067E9A" w14:textId="02B504B0" w:rsidR="00AB7B2C" w:rsidRPr="00AB7B2C" w:rsidRDefault="00AB7B2C">
      <w:pPr>
        <w:rPr>
          <w:rFonts w:ascii="Arial" w:hAnsi="Arial" w:cs="Arial"/>
          <w:sz w:val="20"/>
          <w:szCs w:val="20"/>
          <w:lang w:eastAsia="en-US"/>
        </w:rPr>
      </w:pPr>
      <w:r w:rsidRPr="00AB7B2C">
        <w:rPr>
          <w:rFonts w:ascii="Arial" w:hAnsi="Arial" w:cs="Arial"/>
          <w:sz w:val="20"/>
          <w:szCs w:val="20"/>
          <w:lang w:eastAsia="en-US"/>
        </w:rPr>
        <w:br w:type="page"/>
      </w:r>
    </w:p>
    <w:p w14:paraId="398D5EDD" w14:textId="77777777" w:rsidR="00437599" w:rsidRDefault="00437599" w:rsidP="00437599">
      <w:pPr>
        <w:pStyle w:val="Balk4"/>
        <w:keepNext w:val="0"/>
        <w:tabs>
          <w:tab w:val="left" w:pos="1080"/>
        </w:tabs>
        <w:ind w:right="-828" w:hanging="539"/>
        <w:rPr>
          <w:rFonts w:ascii="Arial" w:hAnsi="Arial" w:cs="Arial"/>
          <w:color w:val="000000" w:themeColor="text1"/>
          <w:sz w:val="20"/>
          <w:szCs w:val="20"/>
        </w:rPr>
      </w:pPr>
    </w:p>
    <w:p w14:paraId="69D664F0" w14:textId="031DEDA5" w:rsidR="00437599" w:rsidRPr="00152A6E" w:rsidRDefault="00437599" w:rsidP="00437599">
      <w:pPr>
        <w:pStyle w:val="Balk4"/>
        <w:keepNext w:val="0"/>
        <w:tabs>
          <w:tab w:val="left" w:pos="1080"/>
        </w:tabs>
        <w:ind w:right="-574" w:hanging="539"/>
        <w:rPr>
          <w:rFonts w:ascii="Arial" w:hAnsi="Arial" w:cs="Arial"/>
          <w:bCs w:val="0"/>
          <w:color w:val="000000" w:themeColor="text1"/>
          <w:sz w:val="20"/>
          <w:szCs w:val="20"/>
        </w:rPr>
      </w:pPr>
      <w:r w:rsidRPr="009128F0">
        <w:rPr>
          <w:rFonts w:ascii="Arial" w:hAnsi="Arial" w:cs="Arial"/>
          <w:color w:val="000000" w:themeColor="text1"/>
          <w:sz w:val="20"/>
          <w:szCs w:val="20"/>
        </w:rPr>
        <w:t>I</w:t>
      </w:r>
      <w:r w:rsidRPr="00152A6E">
        <w:rPr>
          <w:rFonts w:ascii="Arial" w:hAnsi="Arial" w:cs="Arial"/>
          <w:bCs w:val="0"/>
          <w:color w:val="000000" w:themeColor="text1"/>
          <w:sz w:val="20"/>
          <w:szCs w:val="20"/>
        </w:rPr>
        <w:t>II.</w:t>
      </w:r>
      <w:r w:rsidRPr="00152A6E">
        <w:rPr>
          <w:rFonts w:ascii="Arial" w:hAnsi="Arial" w:cs="Arial"/>
          <w:bCs w:val="0"/>
          <w:color w:val="000000" w:themeColor="text1"/>
          <w:sz w:val="20"/>
          <w:szCs w:val="20"/>
        </w:rPr>
        <w:tab/>
        <w:t>Ana Ortaklık Banka’nın, yönetim kurulu başkan ve üyeleri, denetim komitesi üyeleri ile genel müdür ve yardımcılarının varsa Ana Ortaklık Banka’da sahip oldukları paylara ve sorumluluk alanlarına ilişkin açıklamalar</w:t>
      </w:r>
      <w:r>
        <w:rPr>
          <w:rFonts w:ascii="Arial" w:hAnsi="Arial" w:cs="Arial"/>
          <w:bCs w:val="0"/>
          <w:color w:val="000000" w:themeColor="text1"/>
          <w:sz w:val="20"/>
          <w:szCs w:val="20"/>
          <w:vertAlign w:val="superscript"/>
        </w:rPr>
        <w:t xml:space="preserve"> </w:t>
      </w:r>
      <w:r>
        <w:rPr>
          <w:rFonts w:ascii="Arial" w:hAnsi="Arial" w:cs="Arial"/>
          <w:bCs w:val="0"/>
          <w:color w:val="000000" w:themeColor="text1"/>
          <w:sz w:val="20"/>
          <w:szCs w:val="20"/>
        </w:rPr>
        <w:t>(devamı)</w:t>
      </w:r>
      <w:r w:rsidRPr="00152A6E">
        <w:rPr>
          <w:rFonts w:ascii="Arial" w:hAnsi="Arial" w:cs="Arial"/>
          <w:bCs w:val="0"/>
          <w:color w:val="000000" w:themeColor="text1"/>
          <w:sz w:val="20"/>
          <w:szCs w:val="20"/>
        </w:rPr>
        <w:t>:</w:t>
      </w:r>
    </w:p>
    <w:p w14:paraId="3C10DF9B" w14:textId="18B57C37" w:rsidR="00AB7B2C" w:rsidRPr="00437599" w:rsidRDefault="00113659" w:rsidP="00437599">
      <w:pPr>
        <w:pStyle w:val="SonnotMetni"/>
        <w:autoSpaceDE w:val="0"/>
        <w:autoSpaceDN w:val="0"/>
        <w:adjustRightInd w:val="0"/>
        <w:spacing w:before="120" w:after="120"/>
        <w:ind w:left="-28" w:right="-574"/>
        <w:jc w:val="both"/>
        <w:rPr>
          <w:rFonts w:ascii="Arial" w:hAnsi="Arial" w:cs="Arial"/>
          <w:color w:val="000000" w:themeColor="text1"/>
          <w:lang w:eastAsia="tr-TR"/>
        </w:rPr>
      </w:pPr>
      <w:r>
        <w:rPr>
          <w:rFonts w:ascii="Arial" w:hAnsi="Arial" w:cs="Arial"/>
          <w:color w:val="000000" w:themeColor="text1"/>
          <w:lang w:eastAsia="tr-TR"/>
        </w:rPr>
        <w:t xml:space="preserve">Ana Ortaklık </w:t>
      </w:r>
      <w:r w:rsidR="00AB7B2C" w:rsidRPr="00437599">
        <w:rPr>
          <w:rFonts w:ascii="Arial" w:hAnsi="Arial" w:cs="Arial"/>
          <w:color w:val="000000" w:themeColor="text1"/>
          <w:lang w:eastAsia="tr-TR"/>
        </w:rPr>
        <w:t>Banka’nın 2 Mayıs 2017 tarihinde Kamuyu Aydınlatma Platformuna yaptığı özel durum açıklamasında geçen yönetim kurulu ve denetim komitesi değişikliklerine ilişkin aşağıdaki kararlar alınmıştır:</w:t>
      </w:r>
    </w:p>
    <w:p w14:paraId="6E5F1413" w14:textId="6CC04E1C" w:rsidR="00AB7B2C" w:rsidRPr="00A5606A" w:rsidRDefault="00AB7B2C" w:rsidP="00437599">
      <w:pPr>
        <w:pStyle w:val="SonnotMetni"/>
        <w:autoSpaceDE w:val="0"/>
        <w:autoSpaceDN w:val="0"/>
        <w:adjustRightInd w:val="0"/>
        <w:spacing w:before="120" w:after="120"/>
        <w:ind w:left="-28" w:right="-574"/>
        <w:jc w:val="both"/>
        <w:rPr>
          <w:rFonts w:ascii="Arial" w:hAnsi="Arial" w:cs="Arial"/>
          <w:color w:val="333333"/>
        </w:rPr>
      </w:pPr>
      <w:r w:rsidRPr="00437599">
        <w:rPr>
          <w:rFonts w:ascii="Arial" w:hAnsi="Arial" w:cs="Arial"/>
          <w:color w:val="000000" w:themeColor="text1"/>
          <w:lang w:eastAsia="tr-TR"/>
        </w:rPr>
        <w:tab/>
        <w:t>“</w:t>
      </w:r>
      <w:r w:rsidR="00113659" w:rsidRPr="00113659">
        <w:rPr>
          <w:rFonts w:ascii="Arial" w:hAnsi="Arial" w:cs="Arial"/>
          <w:color w:val="000000" w:themeColor="text1"/>
          <w:lang w:eastAsia="tr-TR"/>
        </w:rPr>
        <w:t xml:space="preserve">Ana Ortaklık </w:t>
      </w:r>
      <w:r w:rsidRPr="00437599">
        <w:rPr>
          <w:rFonts w:ascii="Arial" w:hAnsi="Arial" w:cs="Arial"/>
          <w:color w:val="000000" w:themeColor="text1"/>
          <w:lang w:eastAsia="tr-TR"/>
        </w:rPr>
        <w:t>Banka</w:t>
      </w:r>
      <w:r w:rsidRPr="00A5606A">
        <w:rPr>
          <w:rFonts w:ascii="Arial" w:hAnsi="Arial" w:cs="Arial"/>
        </w:rPr>
        <w:t xml:space="preserve"> Yönetim Kurulu üyelerinden Sayın </w:t>
      </w:r>
      <w:proofErr w:type="spellStart"/>
      <w:r w:rsidRPr="00A5606A">
        <w:rPr>
          <w:rFonts w:ascii="Arial" w:hAnsi="Arial" w:cs="Arial"/>
        </w:rPr>
        <w:t>Hood</w:t>
      </w:r>
      <w:proofErr w:type="spellEnd"/>
      <w:r w:rsidRPr="00A5606A">
        <w:rPr>
          <w:rFonts w:ascii="Arial" w:hAnsi="Arial" w:cs="Arial"/>
        </w:rPr>
        <w:t xml:space="preserve"> </w:t>
      </w:r>
      <w:proofErr w:type="spellStart"/>
      <w:r w:rsidRPr="00A5606A">
        <w:rPr>
          <w:rFonts w:ascii="Arial" w:hAnsi="Arial" w:cs="Arial"/>
        </w:rPr>
        <w:t>Hashem</w:t>
      </w:r>
      <w:proofErr w:type="spellEnd"/>
      <w:r w:rsidRPr="00A5606A">
        <w:rPr>
          <w:rFonts w:ascii="Arial" w:hAnsi="Arial" w:cs="Arial"/>
        </w:rPr>
        <w:t xml:space="preserve"> Ahmed </w:t>
      </w:r>
      <w:proofErr w:type="spellStart"/>
      <w:r w:rsidRPr="00A5606A">
        <w:rPr>
          <w:rFonts w:ascii="Arial" w:hAnsi="Arial" w:cs="Arial"/>
        </w:rPr>
        <w:t>Hashem'in</w:t>
      </w:r>
      <w:proofErr w:type="spellEnd"/>
      <w:r w:rsidRPr="00A5606A">
        <w:rPr>
          <w:rFonts w:ascii="Arial" w:hAnsi="Arial" w:cs="Arial"/>
        </w:rPr>
        <w:t xml:space="preserve"> Yönetim Kurulu Üyeliği görevinden 30 Mayıs 2018 tarihi itibarıyla istifalarına ilişkin sundukları dilekçenin kabulüne;</w:t>
      </w:r>
      <w:r w:rsidRPr="00A5606A">
        <w:rPr>
          <w:rFonts w:ascii="Arial" w:hAnsi="Arial" w:cs="Arial"/>
          <w:color w:val="333333"/>
        </w:rPr>
        <w:t> </w:t>
      </w:r>
    </w:p>
    <w:p w14:paraId="509203C7" w14:textId="289F8A8E" w:rsidR="00AB7B2C" w:rsidRPr="00A5606A" w:rsidRDefault="00AB7B2C" w:rsidP="00437599">
      <w:pPr>
        <w:pStyle w:val="SonnotMetni"/>
        <w:autoSpaceDE w:val="0"/>
        <w:autoSpaceDN w:val="0"/>
        <w:adjustRightInd w:val="0"/>
        <w:spacing w:before="120" w:after="120"/>
        <w:ind w:left="-28" w:right="-574"/>
        <w:jc w:val="both"/>
        <w:rPr>
          <w:rFonts w:ascii="Arial" w:hAnsi="Arial" w:cs="Arial"/>
        </w:rPr>
      </w:pPr>
      <w:r w:rsidRPr="00A5606A">
        <w:rPr>
          <w:rFonts w:ascii="Arial" w:hAnsi="Arial" w:cs="Arial"/>
          <w:color w:val="333333"/>
        </w:rPr>
        <w:tab/>
      </w:r>
      <w:proofErr w:type="gramStart"/>
      <w:r w:rsidRPr="00A5606A">
        <w:rPr>
          <w:rFonts w:ascii="Arial" w:hAnsi="Arial" w:cs="Arial"/>
          <w:color w:val="333333"/>
        </w:rPr>
        <w:t>Sa</w:t>
      </w:r>
      <w:r w:rsidRPr="00A5606A">
        <w:rPr>
          <w:rFonts w:ascii="Arial" w:hAnsi="Arial" w:cs="Arial"/>
        </w:rPr>
        <w:t xml:space="preserve">yın </w:t>
      </w:r>
      <w:proofErr w:type="spellStart"/>
      <w:r w:rsidRPr="00A5606A">
        <w:rPr>
          <w:rFonts w:ascii="Arial" w:hAnsi="Arial" w:cs="Arial"/>
        </w:rPr>
        <w:t>Hood</w:t>
      </w:r>
      <w:proofErr w:type="spellEnd"/>
      <w:r w:rsidRPr="00A5606A">
        <w:rPr>
          <w:rFonts w:ascii="Arial" w:hAnsi="Arial" w:cs="Arial"/>
        </w:rPr>
        <w:t xml:space="preserve"> </w:t>
      </w:r>
      <w:proofErr w:type="spellStart"/>
      <w:r w:rsidRPr="00A5606A">
        <w:rPr>
          <w:rFonts w:ascii="Arial" w:hAnsi="Arial" w:cs="Arial"/>
        </w:rPr>
        <w:t>Hashem</w:t>
      </w:r>
      <w:proofErr w:type="spellEnd"/>
      <w:r w:rsidRPr="00A5606A">
        <w:rPr>
          <w:rFonts w:ascii="Arial" w:hAnsi="Arial" w:cs="Arial"/>
        </w:rPr>
        <w:t xml:space="preserve"> Ahmed </w:t>
      </w:r>
      <w:proofErr w:type="spellStart"/>
      <w:r w:rsidRPr="00A5606A">
        <w:rPr>
          <w:rFonts w:ascii="Arial" w:hAnsi="Arial" w:cs="Arial"/>
        </w:rPr>
        <w:t>Hashem'in</w:t>
      </w:r>
      <w:proofErr w:type="spellEnd"/>
      <w:r w:rsidRPr="00A5606A">
        <w:rPr>
          <w:rFonts w:ascii="Arial" w:hAnsi="Arial" w:cs="Arial"/>
        </w:rPr>
        <w:t xml:space="preserve"> istifası sonrası 30 Mayıs 2018 tarihi itibarıyla boşalacak olan Yönetim Kurulu Üyeliği'ne, Türk Ticaret Kanunu’nun 363/(1)inci ve </w:t>
      </w:r>
      <w:r w:rsidR="00113659" w:rsidRPr="00113659">
        <w:rPr>
          <w:rFonts w:ascii="Arial" w:hAnsi="Arial" w:cs="Arial"/>
        </w:rPr>
        <w:t xml:space="preserve">Ana Ortaklık </w:t>
      </w:r>
      <w:r w:rsidRPr="00A5606A">
        <w:rPr>
          <w:rFonts w:ascii="Arial" w:hAnsi="Arial" w:cs="Arial"/>
        </w:rPr>
        <w:t xml:space="preserve">Banka’nın Ana Sözleşmesi'nin 22/(1)inci maddeleri uyarınca geçici olarak Sayın Süleyman </w:t>
      </w:r>
      <w:proofErr w:type="spellStart"/>
      <w:r w:rsidRPr="00A5606A">
        <w:rPr>
          <w:rFonts w:ascii="Arial" w:hAnsi="Arial" w:cs="Arial"/>
        </w:rPr>
        <w:t>KALKAN'ın</w:t>
      </w:r>
      <w:proofErr w:type="spellEnd"/>
      <w:r w:rsidRPr="00A5606A">
        <w:rPr>
          <w:rFonts w:ascii="Arial" w:hAnsi="Arial" w:cs="Arial"/>
        </w:rPr>
        <w:t xml:space="preserve"> seçilmesine; ilk genel kurulun onayına sunulmasına; onaya sunulduğu genel kurul toplantısına kadar görev yapmasına ve genel kurulda onaylanması hâlinde ise selefinin süresini tamamlamasına;</w:t>
      </w:r>
      <w:proofErr w:type="gramEnd"/>
    </w:p>
    <w:p w14:paraId="0CA7D245" w14:textId="6C04994A" w:rsidR="00AB7B2C" w:rsidRPr="00A5606A" w:rsidRDefault="00AB7B2C" w:rsidP="00437599">
      <w:pPr>
        <w:pStyle w:val="SonnotMetni"/>
        <w:autoSpaceDE w:val="0"/>
        <w:autoSpaceDN w:val="0"/>
        <w:adjustRightInd w:val="0"/>
        <w:spacing w:before="120" w:after="120"/>
        <w:ind w:left="-28" w:right="-574"/>
        <w:jc w:val="both"/>
        <w:rPr>
          <w:rFonts w:ascii="Arial" w:hAnsi="Arial" w:cs="Arial"/>
        </w:rPr>
      </w:pPr>
      <w:r w:rsidRPr="00A5606A">
        <w:rPr>
          <w:rFonts w:ascii="Arial" w:hAnsi="Arial" w:cs="Arial"/>
        </w:rPr>
        <w:t>Sayın</w:t>
      </w:r>
      <w:r w:rsidR="002155C0">
        <w:rPr>
          <w:rFonts w:ascii="Arial" w:hAnsi="Arial" w:cs="Arial"/>
        </w:rPr>
        <w:t xml:space="preserve"> </w:t>
      </w:r>
      <w:r w:rsidRPr="00A5606A">
        <w:rPr>
          <w:rFonts w:ascii="Arial" w:hAnsi="Arial" w:cs="Arial"/>
        </w:rPr>
        <w:t xml:space="preserve">Süleyman </w:t>
      </w:r>
      <w:proofErr w:type="spellStart"/>
      <w:r w:rsidRPr="00A5606A">
        <w:rPr>
          <w:rFonts w:ascii="Arial" w:hAnsi="Arial" w:cs="Arial"/>
        </w:rPr>
        <w:t>KALKAN'ın</w:t>
      </w:r>
      <w:proofErr w:type="spellEnd"/>
      <w:r w:rsidRPr="00A5606A">
        <w:rPr>
          <w:rFonts w:ascii="Arial" w:hAnsi="Arial" w:cs="Arial"/>
        </w:rPr>
        <w:t xml:space="preserve"> 30 Mayıs 2018 tarihi itibarıyla Denetim Komitesi üyeliğine atanmasına,</w:t>
      </w:r>
    </w:p>
    <w:p w14:paraId="1D3A66E7" w14:textId="02B1FC89" w:rsidR="00AB7B2C" w:rsidRPr="00A5606A" w:rsidRDefault="00113659" w:rsidP="00437599">
      <w:pPr>
        <w:pStyle w:val="SonnotMetni"/>
        <w:autoSpaceDE w:val="0"/>
        <w:autoSpaceDN w:val="0"/>
        <w:adjustRightInd w:val="0"/>
        <w:spacing w:before="120" w:after="120"/>
        <w:ind w:left="-28" w:right="-574"/>
        <w:jc w:val="both"/>
        <w:rPr>
          <w:rFonts w:ascii="Arial" w:hAnsi="Arial" w:cs="Arial"/>
        </w:rPr>
      </w:pPr>
      <w:r w:rsidRPr="00113659">
        <w:rPr>
          <w:rFonts w:ascii="Arial" w:hAnsi="Arial" w:cs="Arial"/>
        </w:rPr>
        <w:t>Ana Ortaklık</w:t>
      </w:r>
      <w:r w:rsidR="00AB7B2C" w:rsidRPr="00113659">
        <w:rPr>
          <w:rFonts w:ascii="Arial" w:hAnsi="Arial" w:cs="Arial"/>
        </w:rPr>
        <w:tab/>
      </w:r>
      <w:r w:rsidR="00AB7B2C" w:rsidRPr="00A5606A">
        <w:rPr>
          <w:rFonts w:ascii="Arial" w:hAnsi="Arial" w:cs="Arial"/>
        </w:rPr>
        <w:t xml:space="preserve">Banka Yönetim Kurulu II. Başkanlığı görevini yürütmekte olan Sayın Yalçın </w:t>
      </w:r>
      <w:proofErr w:type="spellStart"/>
      <w:r w:rsidR="00AB7B2C" w:rsidRPr="00A5606A">
        <w:rPr>
          <w:rFonts w:ascii="Arial" w:hAnsi="Arial" w:cs="Arial"/>
        </w:rPr>
        <w:t>ÖNER'in</w:t>
      </w:r>
      <w:proofErr w:type="spellEnd"/>
      <w:r w:rsidR="00AB7B2C" w:rsidRPr="00A5606A">
        <w:rPr>
          <w:rFonts w:ascii="Arial" w:hAnsi="Arial" w:cs="Arial"/>
        </w:rPr>
        <w:t xml:space="preserve"> 30 Haziran 2018 tarihi itibarıyla istifalarına ilişkin sundukları dilekçenin kabulüne,</w:t>
      </w:r>
    </w:p>
    <w:p w14:paraId="648A6A7B" w14:textId="6CEA9D1C" w:rsidR="00AB7B2C" w:rsidRPr="00A5606A" w:rsidRDefault="00AB7B2C" w:rsidP="00437599">
      <w:pPr>
        <w:pStyle w:val="SonnotMetni"/>
        <w:autoSpaceDE w:val="0"/>
        <w:autoSpaceDN w:val="0"/>
        <w:adjustRightInd w:val="0"/>
        <w:spacing w:before="120" w:after="120"/>
        <w:ind w:left="-28" w:right="-574"/>
        <w:jc w:val="both"/>
        <w:rPr>
          <w:rFonts w:ascii="Arial" w:hAnsi="Arial" w:cs="Arial"/>
        </w:rPr>
      </w:pPr>
      <w:proofErr w:type="gramStart"/>
      <w:r w:rsidRPr="00A5606A">
        <w:rPr>
          <w:rFonts w:ascii="Arial" w:hAnsi="Arial" w:cs="Arial"/>
        </w:rPr>
        <w:t xml:space="preserve">Sayın Yalçın </w:t>
      </w:r>
      <w:proofErr w:type="spellStart"/>
      <w:r w:rsidRPr="00A5606A">
        <w:rPr>
          <w:rFonts w:ascii="Arial" w:hAnsi="Arial" w:cs="Arial"/>
        </w:rPr>
        <w:t>ÖNER'in</w:t>
      </w:r>
      <w:proofErr w:type="spellEnd"/>
      <w:r w:rsidRPr="00A5606A">
        <w:rPr>
          <w:rFonts w:ascii="Arial" w:hAnsi="Arial" w:cs="Arial"/>
        </w:rPr>
        <w:t xml:space="preserve"> istifası sonrası 30 Haziran 2018 tarihi itibarıyla boşalacak olan Yönetim Kurulu Üyeliği'ne, Türk Ticaret Kanunu'nun 363/(1)’inci ve </w:t>
      </w:r>
      <w:r w:rsidR="00113659" w:rsidRPr="00113659">
        <w:rPr>
          <w:rFonts w:ascii="Arial" w:hAnsi="Arial" w:cs="Arial"/>
        </w:rPr>
        <w:t xml:space="preserve">Ana Ortaklık </w:t>
      </w:r>
      <w:r w:rsidRPr="00A5606A">
        <w:rPr>
          <w:rFonts w:ascii="Arial" w:hAnsi="Arial" w:cs="Arial"/>
        </w:rPr>
        <w:t xml:space="preserve">Bankamız Ana Sözleşmesi'nin 22/(1)’inci maddeleri uyarınca geçici olarak Sayın Mehmet </w:t>
      </w:r>
      <w:proofErr w:type="spellStart"/>
      <w:r w:rsidRPr="00A5606A">
        <w:rPr>
          <w:rFonts w:ascii="Arial" w:hAnsi="Arial" w:cs="Arial"/>
        </w:rPr>
        <w:t>ASUTAY'ın</w:t>
      </w:r>
      <w:proofErr w:type="spellEnd"/>
      <w:r w:rsidRPr="00A5606A">
        <w:rPr>
          <w:rFonts w:ascii="Arial" w:hAnsi="Arial" w:cs="Arial"/>
        </w:rPr>
        <w:t xml:space="preserve"> seçilmesine; ilk genel kurulun onayına sunulmasına; onaya sunulduğu genel kurul toplantısına kadar görev yapmasına ve genel kurulda onaylanması hâlinde ise selefinin süresini tamamlamasına, </w:t>
      </w:r>
      <w:proofErr w:type="gramEnd"/>
    </w:p>
    <w:p w14:paraId="2D23E439" w14:textId="09DB60FD" w:rsidR="00AB7B2C" w:rsidRPr="00A5606A" w:rsidRDefault="00AB7B2C" w:rsidP="00437599">
      <w:pPr>
        <w:pStyle w:val="SonnotMetni"/>
        <w:autoSpaceDE w:val="0"/>
        <w:autoSpaceDN w:val="0"/>
        <w:adjustRightInd w:val="0"/>
        <w:spacing w:before="120" w:after="120"/>
        <w:ind w:left="-28" w:right="-574"/>
        <w:jc w:val="both"/>
        <w:rPr>
          <w:rFonts w:ascii="Arial" w:hAnsi="Arial" w:cs="Arial"/>
        </w:rPr>
      </w:pPr>
      <w:r w:rsidRPr="00A5606A">
        <w:rPr>
          <w:rFonts w:ascii="Arial" w:hAnsi="Arial" w:cs="Arial"/>
        </w:rPr>
        <w:t xml:space="preserve">Sayın Mehmet </w:t>
      </w:r>
      <w:proofErr w:type="spellStart"/>
      <w:r w:rsidRPr="00A5606A">
        <w:rPr>
          <w:rFonts w:ascii="Arial" w:hAnsi="Arial" w:cs="Arial"/>
        </w:rPr>
        <w:t>ASUTAY'ın</w:t>
      </w:r>
      <w:proofErr w:type="spellEnd"/>
      <w:r w:rsidRPr="00A5606A">
        <w:rPr>
          <w:rFonts w:ascii="Arial" w:hAnsi="Arial" w:cs="Arial"/>
        </w:rPr>
        <w:t xml:space="preserve"> 30 Haziran 2018 tarihi itibarıyla Denetim Komitesi üyeliğine atanmasına,</w:t>
      </w:r>
    </w:p>
    <w:p w14:paraId="75818457" w14:textId="3BF4C7AF" w:rsidR="00AB7B2C" w:rsidRPr="00437599" w:rsidRDefault="00AB7B2C" w:rsidP="00437599">
      <w:pPr>
        <w:pStyle w:val="SonnotMetni"/>
        <w:autoSpaceDE w:val="0"/>
        <w:autoSpaceDN w:val="0"/>
        <w:adjustRightInd w:val="0"/>
        <w:spacing w:before="120" w:after="120"/>
        <w:ind w:left="-28" w:right="-574"/>
        <w:jc w:val="both"/>
        <w:rPr>
          <w:rFonts w:ascii="Arial" w:hAnsi="Arial" w:cs="Arial"/>
        </w:rPr>
      </w:pPr>
      <w:r w:rsidRPr="00A5606A">
        <w:rPr>
          <w:rFonts w:ascii="Arial" w:hAnsi="Arial" w:cs="Arial"/>
        </w:rPr>
        <w:t xml:space="preserve">30 Haziran 2018 tarihi itibarıyla boşalacak olan Yönetim Kurulu İkinci Başkanlığı görevine Sayın Osman </w:t>
      </w:r>
      <w:proofErr w:type="spellStart"/>
      <w:r w:rsidRPr="00A5606A">
        <w:rPr>
          <w:rFonts w:ascii="Arial" w:hAnsi="Arial" w:cs="Arial"/>
        </w:rPr>
        <w:t>AKYÜZ'ün</w:t>
      </w:r>
      <w:proofErr w:type="spellEnd"/>
      <w:r w:rsidRPr="00A5606A">
        <w:rPr>
          <w:rFonts w:ascii="Arial" w:hAnsi="Arial" w:cs="Arial"/>
        </w:rPr>
        <w:t xml:space="preserve"> getirilmesine karar verilmiştir</w:t>
      </w:r>
      <w:r w:rsidR="00B14F50">
        <w:rPr>
          <w:rFonts w:ascii="Arial" w:hAnsi="Arial" w:cs="Arial"/>
        </w:rPr>
        <w:t>.</w:t>
      </w:r>
    </w:p>
    <w:p w14:paraId="391A8E55" w14:textId="17EF7AC0" w:rsidR="002C6E36" w:rsidRPr="00D04203" w:rsidRDefault="002C6E36" w:rsidP="00437599">
      <w:pPr>
        <w:spacing w:before="240" w:after="120"/>
        <w:ind w:right="-574" w:hanging="540"/>
        <w:jc w:val="both"/>
        <w:rPr>
          <w:rFonts w:ascii="Arial" w:hAnsi="Arial" w:cs="Arial"/>
          <w:b/>
          <w:color w:val="000000" w:themeColor="text1"/>
          <w:sz w:val="20"/>
          <w:szCs w:val="20"/>
        </w:rPr>
      </w:pPr>
      <w:r w:rsidRPr="00D04203">
        <w:rPr>
          <w:rFonts w:ascii="Arial" w:hAnsi="Arial" w:cs="Arial"/>
          <w:b/>
          <w:color w:val="000000" w:themeColor="text1"/>
          <w:sz w:val="20"/>
          <w:szCs w:val="20"/>
        </w:rPr>
        <w:t>IV.</w:t>
      </w:r>
      <w:r w:rsidRPr="00D04203">
        <w:rPr>
          <w:rFonts w:ascii="Arial" w:hAnsi="Arial" w:cs="Arial"/>
          <w:b/>
          <w:color w:val="000000" w:themeColor="text1"/>
          <w:sz w:val="20"/>
          <w:szCs w:val="20"/>
        </w:rPr>
        <w:tab/>
      </w:r>
      <w:r w:rsidR="005427CB" w:rsidRPr="00D04203">
        <w:rPr>
          <w:rFonts w:ascii="Arial" w:hAnsi="Arial" w:cs="Arial"/>
          <w:b/>
          <w:color w:val="000000" w:themeColor="text1"/>
          <w:sz w:val="20"/>
          <w:szCs w:val="20"/>
        </w:rPr>
        <w:t xml:space="preserve">Ana Ortaklık </w:t>
      </w:r>
      <w:r w:rsidRPr="00D04203">
        <w:rPr>
          <w:rFonts w:ascii="Arial" w:hAnsi="Arial" w:cs="Arial"/>
          <w:b/>
          <w:color w:val="000000" w:themeColor="text1"/>
          <w:sz w:val="20"/>
          <w:szCs w:val="20"/>
        </w:rPr>
        <w:t>Banka’ da nitelikli paya sahip kişi ve kuruluşlara ilişkin açıklamalar:</w:t>
      </w:r>
    </w:p>
    <w:p w14:paraId="4AD331AA" w14:textId="77777777" w:rsidR="002C6E36" w:rsidRPr="00D04203" w:rsidRDefault="005427CB" w:rsidP="00437599">
      <w:pPr>
        <w:spacing w:before="120" w:after="120"/>
        <w:ind w:right="-574"/>
        <w:jc w:val="both"/>
        <w:rPr>
          <w:rFonts w:ascii="Arial" w:hAnsi="Arial" w:cs="Arial"/>
          <w:color w:val="000000" w:themeColor="text1"/>
          <w:sz w:val="20"/>
          <w:szCs w:val="18"/>
        </w:rPr>
      </w:pPr>
      <w:r w:rsidRPr="00D04203">
        <w:rPr>
          <w:rFonts w:ascii="Arial" w:hAnsi="Arial" w:cs="Arial"/>
          <w:color w:val="000000" w:themeColor="text1"/>
          <w:sz w:val="20"/>
          <w:szCs w:val="18"/>
        </w:rPr>
        <w:t xml:space="preserve">Ana Ortaklık </w:t>
      </w:r>
      <w:r w:rsidR="002C6E36" w:rsidRPr="00D04203">
        <w:rPr>
          <w:rFonts w:ascii="Arial" w:hAnsi="Arial" w:cs="Arial"/>
          <w:color w:val="000000" w:themeColor="text1"/>
          <w:sz w:val="20"/>
          <w:szCs w:val="18"/>
        </w:rPr>
        <w:t xml:space="preserve">Banka’nın </w:t>
      </w:r>
      <w:r w:rsidR="000A7B2E" w:rsidRPr="00D04203">
        <w:rPr>
          <w:rFonts w:ascii="Arial" w:hAnsi="Arial" w:cs="Arial"/>
          <w:color w:val="000000" w:themeColor="text1"/>
          <w:sz w:val="20"/>
          <w:szCs w:val="18"/>
        </w:rPr>
        <w:t>900.0</w:t>
      </w:r>
      <w:r w:rsidR="002C6E36" w:rsidRPr="00D04203">
        <w:rPr>
          <w:rFonts w:ascii="Arial" w:hAnsi="Arial" w:cs="Arial"/>
          <w:color w:val="000000" w:themeColor="text1"/>
          <w:sz w:val="20"/>
          <w:szCs w:val="18"/>
        </w:rPr>
        <w:t xml:space="preserve">00 TL tutarındaki ödenmiş sermayesi birim </w:t>
      </w:r>
      <w:r w:rsidR="00E23146" w:rsidRPr="00D04203">
        <w:rPr>
          <w:rFonts w:ascii="Arial" w:hAnsi="Arial" w:cs="Arial"/>
          <w:color w:val="000000" w:themeColor="text1"/>
          <w:sz w:val="20"/>
          <w:szCs w:val="18"/>
        </w:rPr>
        <w:t xml:space="preserve">pay </w:t>
      </w:r>
      <w:proofErr w:type="gramStart"/>
      <w:r w:rsidR="00E23146" w:rsidRPr="00D04203">
        <w:rPr>
          <w:rFonts w:ascii="Arial" w:hAnsi="Arial" w:cs="Arial"/>
          <w:color w:val="000000" w:themeColor="text1"/>
          <w:sz w:val="20"/>
          <w:szCs w:val="18"/>
        </w:rPr>
        <w:t>nominal</w:t>
      </w:r>
      <w:proofErr w:type="gramEnd"/>
      <w:r w:rsidR="00E23146" w:rsidRPr="00D04203">
        <w:rPr>
          <w:rFonts w:ascii="Arial" w:hAnsi="Arial" w:cs="Arial"/>
          <w:color w:val="000000" w:themeColor="text1"/>
          <w:sz w:val="20"/>
          <w:szCs w:val="18"/>
        </w:rPr>
        <w:t xml:space="preserve"> değeri 1 TL (tam) olan </w:t>
      </w:r>
      <w:r w:rsidR="000A7B2E" w:rsidRPr="00D04203">
        <w:rPr>
          <w:rFonts w:ascii="Arial" w:hAnsi="Arial" w:cs="Arial"/>
          <w:color w:val="000000" w:themeColor="text1"/>
          <w:sz w:val="20"/>
          <w:szCs w:val="18"/>
        </w:rPr>
        <w:t>900.0</w:t>
      </w:r>
      <w:r w:rsidR="00E23146" w:rsidRPr="00D04203">
        <w:rPr>
          <w:rFonts w:ascii="Arial" w:hAnsi="Arial" w:cs="Arial"/>
          <w:color w:val="000000" w:themeColor="text1"/>
          <w:sz w:val="20"/>
          <w:szCs w:val="18"/>
        </w:rPr>
        <w:t xml:space="preserve">00.000 adet hisseden oluşmaktadır. Bu </w:t>
      </w:r>
      <w:r w:rsidR="00155AF7" w:rsidRPr="00D04203">
        <w:rPr>
          <w:rFonts w:ascii="Arial" w:hAnsi="Arial" w:cs="Arial"/>
          <w:color w:val="000000" w:themeColor="text1"/>
          <w:sz w:val="20"/>
          <w:szCs w:val="18"/>
        </w:rPr>
        <w:t>sermaye</w:t>
      </w:r>
      <w:r w:rsidR="002C6E36" w:rsidRPr="00D04203">
        <w:rPr>
          <w:rFonts w:ascii="Arial" w:hAnsi="Arial" w:cs="Arial"/>
          <w:color w:val="000000" w:themeColor="text1"/>
          <w:sz w:val="20"/>
          <w:szCs w:val="18"/>
        </w:rPr>
        <w:t xml:space="preserve">nin </w:t>
      </w:r>
      <w:r w:rsidR="0091128C" w:rsidRPr="00D04203">
        <w:rPr>
          <w:rFonts w:ascii="Arial" w:hAnsi="Arial" w:cs="Arial"/>
          <w:color w:val="000000" w:themeColor="text1"/>
          <w:sz w:val="20"/>
          <w:szCs w:val="18"/>
        </w:rPr>
        <w:t>486.523</w:t>
      </w:r>
      <w:r w:rsidR="002C6E36" w:rsidRPr="00D04203">
        <w:rPr>
          <w:rFonts w:ascii="Arial" w:hAnsi="Arial" w:cs="Arial"/>
          <w:color w:val="000000" w:themeColor="text1"/>
          <w:sz w:val="20"/>
          <w:szCs w:val="18"/>
        </w:rPr>
        <w:t xml:space="preserve"> TL’si nitelikli paya sahip kişi ve kuruluşlara ait olup, </w:t>
      </w:r>
      <w:r w:rsidR="0075249C" w:rsidRPr="00D04203">
        <w:rPr>
          <w:rFonts w:ascii="Arial" w:hAnsi="Arial" w:cs="Arial"/>
          <w:color w:val="000000" w:themeColor="text1"/>
          <w:sz w:val="20"/>
          <w:szCs w:val="18"/>
        </w:rPr>
        <w:t>söz konusu</w:t>
      </w:r>
      <w:r w:rsidR="002C6E36" w:rsidRPr="00D04203">
        <w:rPr>
          <w:rFonts w:ascii="Arial" w:hAnsi="Arial" w:cs="Arial"/>
          <w:color w:val="000000" w:themeColor="text1"/>
          <w:sz w:val="20"/>
          <w:szCs w:val="18"/>
        </w:rPr>
        <w:t xml:space="preserve"> pay sahiplerine ilişkin liste aşağıda yer almaktadır.</w:t>
      </w:r>
    </w:p>
    <w:tbl>
      <w:tblPr>
        <w:tblW w:w="5444" w:type="pct"/>
        <w:tblLayout w:type="fixed"/>
        <w:tblCellMar>
          <w:left w:w="0" w:type="dxa"/>
          <w:right w:w="0" w:type="dxa"/>
        </w:tblCellMar>
        <w:tblLook w:val="0000" w:firstRow="0" w:lastRow="0" w:firstColumn="0" w:lastColumn="0" w:noHBand="0" w:noVBand="0"/>
      </w:tblPr>
      <w:tblGrid>
        <w:gridCol w:w="3879"/>
        <w:gridCol w:w="1369"/>
        <w:gridCol w:w="1203"/>
        <w:gridCol w:w="1565"/>
        <w:gridCol w:w="1861"/>
      </w:tblGrid>
      <w:tr w:rsidR="001231C6" w:rsidRPr="00D04203" w14:paraId="25B97069" w14:textId="77777777" w:rsidTr="001231C6">
        <w:trPr>
          <w:trHeight w:val="122"/>
        </w:trPr>
        <w:tc>
          <w:tcPr>
            <w:tcW w:w="1964" w:type="pct"/>
            <w:tcBorders>
              <w:top w:val="single" w:sz="4" w:space="0" w:color="auto"/>
              <w:bottom w:val="single" w:sz="4" w:space="0" w:color="auto"/>
            </w:tcBorders>
            <w:noWrap/>
            <w:tcMar>
              <w:top w:w="15" w:type="dxa"/>
              <w:left w:w="15" w:type="dxa"/>
              <w:bottom w:w="0" w:type="dxa"/>
              <w:right w:w="15" w:type="dxa"/>
            </w:tcMar>
            <w:vAlign w:val="center"/>
          </w:tcPr>
          <w:p w14:paraId="232517FB" w14:textId="5E642E04" w:rsidR="001231C6" w:rsidRPr="00D04203" w:rsidRDefault="009C0461" w:rsidP="001231C6">
            <w:pPr>
              <w:jc w:val="both"/>
              <w:rPr>
                <w:rFonts w:ascii="Arial" w:eastAsia="Arial Unicode MS" w:hAnsi="Arial" w:cs="Arial"/>
                <w:b/>
                <w:color w:val="000000" w:themeColor="text1"/>
                <w:sz w:val="18"/>
              </w:rPr>
            </w:pPr>
            <w:r w:rsidRPr="00D04203">
              <w:rPr>
                <w:rFonts w:ascii="Arial" w:eastAsia="Arial Unicode MS" w:hAnsi="Arial" w:cs="Arial"/>
                <w:b/>
                <w:color w:val="000000" w:themeColor="text1"/>
                <w:sz w:val="18"/>
              </w:rPr>
              <w:t xml:space="preserve">Ad </w:t>
            </w:r>
            <w:proofErr w:type="spellStart"/>
            <w:r w:rsidRPr="00D04203">
              <w:rPr>
                <w:rFonts w:ascii="Arial" w:eastAsia="Arial Unicode MS" w:hAnsi="Arial" w:cs="Arial"/>
                <w:b/>
                <w:color w:val="000000" w:themeColor="text1"/>
                <w:sz w:val="18"/>
              </w:rPr>
              <w:t>S</w:t>
            </w:r>
            <w:r w:rsidR="001231C6" w:rsidRPr="00D04203">
              <w:rPr>
                <w:rFonts w:ascii="Arial" w:eastAsia="Arial Unicode MS" w:hAnsi="Arial" w:cs="Arial"/>
                <w:b/>
                <w:color w:val="000000" w:themeColor="text1"/>
                <w:sz w:val="18"/>
              </w:rPr>
              <w:t>oyad</w:t>
            </w:r>
            <w:proofErr w:type="spellEnd"/>
            <w:r w:rsidR="001231C6" w:rsidRPr="00D04203">
              <w:rPr>
                <w:rFonts w:ascii="Arial" w:eastAsia="Arial Unicode MS" w:hAnsi="Arial" w:cs="Arial"/>
                <w:b/>
                <w:color w:val="000000" w:themeColor="text1"/>
                <w:sz w:val="18"/>
              </w:rPr>
              <w:t>/Ticaret unvanı</w:t>
            </w:r>
          </w:p>
        </w:tc>
        <w:tc>
          <w:tcPr>
            <w:tcW w:w="693" w:type="pct"/>
            <w:tcBorders>
              <w:top w:val="single" w:sz="4" w:space="0" w:color="auto"/>
              <w:bottom w:val="single" w:sz="4" w:space="0" w:color="auto"/>
            </w:tcBorders>
            <w:noWrap/>
            <w:tcMar>
              <w:top w:w="15" w:type="dxa"/>
              <w:left w:w="15" w:type="dxa"/>
              <w:bottom w:w="0" w:type="dxa"/>
              <w:right w:w="15" w:type="dxa"/>
            </w:tcMar>
            <w:vAlign w:val="bottom"/>
          </w:tcPr>
          <w:p w14:paraId="6115CE20" w14:textId="77777777" w:rsidR="001231C6" w:rsidRPr="00D04203" w:rsidRDefault="001231C6" w:rsidP="001231C6">
            <w:pPr>
              <w:jc w:val="center"/>
              <w:rPr>
                <w:rFonts w:ascii="Arial" w:eastAsia="Arial Unicode MS" w:hAnsi="Arial" w:cs="Arial"/>
                <w:b/>
                <w:color w:val="000000" w:themeColor="text1"/>
                <w:sz w:val="18"/>
              </w:rPr>
            </w:pPr>
            <w:r w:rsidRPr="00D04203">
              <w:rPr>
                <w:rFonts w:ascii="Arial" w:hAnsi="Arial" w:cs="Arial"/>
                <w:b/>
                <w:color w:val="000000" w:themeColor="text1"/>
                <w:sz w:val="18"/>
              </w:rPr>
              <w:t>Pay Tutarları</w:t>
            </w:r>
          </w:p>
        </w:tc>
        <w:tc>
          <w:tcPr>
            <w:tcW w:w="609" w:type="pct"/>
            <w:tcBorders>
              <w:top w:val="single" w:sz="4" w:space="0" w:color="auto"/>
              <w:bottom w:val="single" w:sz="4" w:space="0" w:color="auto"/>
            </w:tcBorders>
            <w:noWrap/>
            <w:tcMar>
              <w:top w:w="15" w:type="dxa"/>
              <w:left w:w="15" w:type="dxa"/>
              <w:bottom w:w="0" w:type="dxa"/>
              <w:right w:w="15" w:type="dxa"/>
            </w:tcMar>
            <w:vAlign w:val="bottom"/>
          </w:tcPr>
          <w:p w14:paraId="1C918894" w14:textId="77777777" w:rsidR="001231C6" w:rsidRPr="00D04203" w:rsidRDefault="001231C6" w:rsidP="001231C6">
            <w:pPr>
              <w:jc w:val="center"/>
              <w:rPr>
                <w:rFonts w:ascii="Arial" w:eastAsia="Arial Unicode MS" w:hAnsi="Arial" w:cs="Arial"/>
                <w:b/>
                <w:color w:val="000000" w:themeColor="text1"/>
                <w:sz w:val="18"/>
              </w:rPr>
            </w:pPr>
            <w:r w:rsidRPr="00D04203">
              <w:rPr>
                <w:rFonts w:ascii="Arial" w:hAnsi="Arial" w:cs="Arial"/>
                <w:b/>
                <w:color w:val="000000" w:themeColor="text1"/>
                <w:sz w:val="18"/>
              </w:rPr>
              <w:t>Pay Oranları</w:t>
            </w:r>
          </w:p>
        </w:tc>
        <w:tc>
          <w:tcPr>
            <w:tcW w:w="792" w:type="pct"/>
            <w:tcBorders>
              <w:top w:val="single" w:sz="4" w:space="0" w:color="auto"/>
              <w:bottom w:val="single" w:sz="4" w:space="0" w:color="auto"/>
            </w:tcBorders>
            <w:noWrap/>
            <w:tcMar>
              <w:top w:w="15" w:type="dxa"/>
              <w:left w:w="15" w:type="dxa"/>
              <w:bottom w:w="0" w:type="dxa"/>
              <w:right w:w="15" w:type="dxa"/>
            </w:tcMar>
            <w:vAlign w:val="bottom"/>
          </w:tcPr>
          <w:p w14:paraId="16315F46" w14:textId="77777777" w:rsidR="001231C6" w:rsidRPr="00D04203" w:rsidRDefault="001231C6" w:rsidP="001231C6">
            <w:pPr>
              <w:jc w:val="center"/>
              <w:rPr>
                <w:rFonts w:ascii="Arial" w:eastAsia="Arial Unicode MS" w:hAnsi="Arial" w:cs="Arial"/>
                <w:b/>
                <w:color w:val="000000" w:themeColor="text1"/>
                <w:sz w:val="18"/>
              </w:rPr>
            </w:pPr>
            <w:r w:rsidRPr="00D04203">
              <w:rPr>
                <w:rFonts w:ascii="Arial" w:hAnsi="Arial" w:cs="Arial"/>
                <w:b/>
                <w:color w:val="000000" w:themeColor="text1"/>
                <w:sz w:val="18"/>
              </w:rPr>
              <w:t>Ödenmiş Paylar</w:t>
            </w:r>
          </w:p>
        </w:tc>
        <w:tc>
          <w:tcPr>
            <w:tcW w:w="942" w:type="pct"/>
            <w:tcBorders>
              <w:top w:val="single" w:sz="4" w:space="0" w:color="auto"/>
              <w:bottom w:val="single" w:sz="4" w:space="0" w:color="auto"/>
            </w:tcBorders>
            <w:noWrap/>
            <w:tcMar>
              <w:top w:w="15" w:type="dxa"/>
              <w:left w:w="15" w:type="dxa"/>
              <w:bottom w:w="0" w:type="dxa"/>
              <w:right w:w="15" w:type="dxa"/>
            </w:tcMar>
            <w:vAlign w:val="bottom"/>
          </w:tcPr>
          <w:p w14:paraId="7F20BB2C" w14:textId="77777777" w:rsidR="001231C6" w:rsidRPr="00D04203" w:rsidRDefault="001231C6" w:rsidP="001231C6">
            <w:pPr>
              <w:jc w:val="center"/>
              <w:rPr>
                <w:rFonts w:ascii="Arial" w:eastAsia="Arial Unicode MS" w:hAnsi="Arial" w:cs="Arial"/>
                <w:b/>
                <w:color w:val="000000" w:themeColor="text1"/>
                <w:sz w:val="18"/>
              </w:rPr>
            </w:pPr>
            <w:r w:rsidRPr="00D04203">
              <w:rPr>
                <w:rFonts w:ascii="Arial" w:hAnsi="Arial" w:cs="Arial"/>
                <w:b/>
                <w:color w:val="000000" w:themeColor="text1"/>
                <w:sz w:val="18"/>
              </w:rPr>
              <w:t>Ödenmemiş Paylar</w:t>
            </w:r>
          </w:p>
        </w:tc>
      </w:tr>
      <w:tr w:rsidR="001231C6" w:rsidRPr="009128F0" w14:paraId="347A4FE3" w14:textId="77777777" w:rsidTr="001231C6">
        <w:trPr>
          <w:trHeight w:val="122"/>
        </w:trPr>
        <w:tc>
          <w:tcPr>
            <w:tcW w:w="1964" w:type="pct"/>
            <w:tcBorders>
              <w:top w:val="single" w:sz="4" w:space="0" w:color="auto"/>
              <w:bottom w:val="single" w:sz="4" w:space="0" w:color="auto"/>
            </w:tcBorders>
            <w:shd w:val="clear" w:color="auto" w:fill="auto"/>
            <w:tcMar>
              <w:top w:w="15" w:type="dxa"/>
              <w:left w:w="15" w:type="dxa"/>
              <w:bottom w:w="0" w:type="dxa"/>
              <w:right w:w="15" w:type="dxa"/>
            </w:tcMar>
          </w:tcPr>
          <w:p w14:paraId="561A3580" w14:textId="77777777" w:rsidR="001231C6" w:rsidRPr="00D04203" w:rsidRDefault="001231C6" w:rsidP="001231C6">
            <w:pPr>
              <w:jc w:val="both"/>
              <w:rPr>
                <w:rFonts w:ascii="Arial" w:eastAsia="Arial Unicode MS" w:hAnsi="Arial" w:cs="Arial"/>
                <w:color w:val="000000" w:themeColor="text1"/>
                <w:sz w:val="18"/>
              </w:rPr>
            </w:pPr>
            <w:r w:rsidRPr="00D04203">
              <w:rPr>
                <w:rFonts w:ascii="Arial" w:eastAsia="Arial Unicode MS" w:hAnsi="Arial" w:cs="Arial"/>
                <w:color w:val="000000" w:themeColor="text1"/>
                <w:sz w:val="18"/>
              </w:rPr>
              <w:t xml:space="preserve">Albaraka </w:t>
            </w:r>
            <w:proofErr w:type="spellStart"/>
            <w:r w:rsidRPr="00D04203">
              <w:rPr>
                <w:rFonts w:ascii="Arial" w:eastAsia="Arial Unicode MS" w:hAnsi="Arial" w:cs="Arial"/>
                <w:color w:val="000000" w:themeColor="text1"/>
                <w:sz w:val="18"/>
              </w:rPr>
              <w:t>Banking</w:t>
            </w:r>
            <w:proofErr w:type="spellEnd"/>
            <w:r w:rsidRPr="00D04203">
              <w:rPr>
                <w:rFonts w:ascii="Arial" w:eastAsia="Arial Unicode MS" w:hAnsi="Arial" w:cs="Arial"/>
                <w:color w:val="000000" w:themeColor="text1"/>
                <w:sz w:val="18"/>
              </w:rPr>
              <w:t xml:space="preserve"> </w:t>
            </w:r>
            <w:proofErr w:type="spellStart"/>
            <w:r w:rsidRPr="00D04203">
              <w:rPr>
                <w:rFonts w:ascii="Arial" w:eastAsia="Arial Unicode MS" w:hAnsi="Arial" w:cs="Arial"/>
                <w:color w:val="000000" w:themeColor="text1"/>
                <w:sz w:val="18"/>
              </w:rPr>
              <w:t>Group</w:t>
            </w:r>
            <w:proofErr w:type="spellEnd"/>
          </w:p>
        </w:tc>
        <w:tc>
          <w:tcPr>
            <w:tcW w:w="693" w:type="pct"/>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468342AC" w14:textId="77777777" w:rsidR="001231C6" w:rsidRPr="00D04203" w:rsidRDefault="001231C6" w:rsidP="001231C6">
            <w:pPr>
              <w:pStyle w:val="SonnotMetni"/>
              <w:jc w:val="center"/>
              <w:rPr>
                <w:rFonts w:ascii="Arial" w:eastAsia="Arial Unicode MS" w:hAnsi="Arial" w:cs="Arial"/>
                <w:color w:val="000000" w:themeColor="text1"/>
                <w:sz w:val="18"/>
              </w:rPr>
            </w:pPr>
            <w:r w:rsidRPr="00D04203">
              <w:rPr>
                <w:rFonts w:ascii="Arial" w:eastAsia="Arial Unicode MS" w:hAnsi="Arial" w:cs="Arial"/>
                <w:color w:val="000000" w:themeColor="text1"/>
                <w:sz w:val="18"/>
              </w:rPr>
              <w:t>486.523</w:t>
            </w:r>
          </w:p>
        </w:tc>
        <w:tc>
          <w:tcPr>
            <w:tcW w:w="609" w:type="pct"/>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34A18BCA" w14:textId="394ACBE8" w:rsidR="001231C6" w:rsidRPr="00D04203" w:rsidRDefault="001231C6" w:rsidP="001231C6">
            <w:pPr>
              <w:jc w:val="center"/>
              <w:rPr>
                <w:rFonts w:ascii="Arial" w:eastAsia="Arial Unicode MS" w:hAnsi="Arial" w:cs="Arial"/>
                <w:color w:val="000000" w:themeColor="text1"/>
                <w:sz w:val="18"/>
              </w:rPr>
            </w:pPr>
            <w:r w:rsidRPr="00D04203">
              <w:rPr>
                <w:rFonts w:ascii="Arial" w:eastAsia="Arial Unicode MS" w:hAnsi="Arial" w:cs="Arial"/>
                <w:color w:val="000000" w:themeColor="text1"/>
                <w:sz w:val="18"/>
              </w:rPr>
              <w:t>%54,06</w:t>
            </w:r>
          </w:p>
        </w:tc>
        <w:tc>
          <w:tcPr>
            <w:tcW w:w="792" w:type="pct"/>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347C8CEA" w14:textId="77777777" w:rsidR="001231C6" w:rsidRPr="00D04203" w:rsidRDefault="001231C6" w:rsidP="001231C6">
            <w:pPr>
              <w:jc w:val="center"/>
              <w:rPr>
                <w:rFonts w:ascii="Arial" w:eastAsia="Arial Unicode MS" w:hAnsi="Arial" w:cs="Arial"/>
                <w:color w:val="000000" w:themeColor="text1"/>
                <w:sz w:val="18"/>
              </w:rPr>
            </w:pPr>
            <w:r w:rsidRPr="00D04203">
              <w:rPr>
                <w:rFonts w:ascii="Arial" w:eastAsia="Arial Unicode MS" w:hAnsi="Arial" w:cs="Arial"/>
                <w:color w:val="000000" w:themeColor="text1"/>
                <w:sz w:val="18"/>
              </w:rPr>
              <w:t>486.523</w:t>
            </w:r>
          </w:p>
        </w:tc>
        <w:tc>
          <w:tcPr>
            <w:tcW w:w="942" w:type="pct"/>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2936C041" w14:textId="77777777" w:rsidR="001231C6" w:rsidRPr="00D04203" w:rsidRDefault="001231C6" w:rsidP="001231C6">
            <w:pPr>
              <w:jc w:val="center"/>
              <w:rPr>
                <w:rFonts w:ascii="Arial" w:eastAsia="Arial Unicode MS" w:hAnsi="Arial" w:cs="Arial"/>
                <w:color w:val="000000" w:themeColor="text1"/>
                <w:sz w:val="18"/>
              </w:rPr>
            </w:pPr>
            <w:r w:rsidRPr="00D04203">
              <w:rPr>
                <w:rFonts w:ascii="Arial" w:eastAsia="Arial Unicode MS" w:hAnsi="Arial" w:cs="Arial"/>
                <w:color w:val="000000" w:themeColor="text1"/>
                <w:sz w:val="18"/>
              </w:rPr>
              <w:t>-</w:t>
            </w:r>
          </w:p>
        </w:tc>
      </w:tr>
    </w:tbl>
    <w:p w14:paraId="53577BE0" w14:textId="77777777" w:rsidR="001231C6" w:rsidRPr="009128F0" w:rsidRDefault="001231C6" w:rsidP="001231C6">
      <w:pPr>
        <w:pStyle w:val="GvdeMetniGirintisi"/>
        <w:spacing w:after="120"/>
        <w:ind w:left="-567" w:firstLine="0"/>
        <w:rPr>
          <w:rFonts w:ascii="Arial" w:hAnsi="Arial" w:cs="Arial"/>
          <w:b/>
          <w:color w:val="000000" w:themeColor="text1"/>
          <w:sz w:val="20"/>
          <w:szCs w:val="20"/>
        </w:rPr>
        <w:sectPr w:rsidR="001231C6" w:rsidRPr="009128F0" w:rsidSect="00437599">
          <w:headerReference w:type="even" r:id="rId14"/>
          <w:headerReference w:type="default" r:id="rId15"/>
          <w:footerReference w:type="default" r:id="rId16"/>
          <w:footerReference w:type="first" r:id="rId17"/>
          <w:pgSz w:w="11907" w:h="16840" w:code="9"/>
          <w:pgMar w:top="1418" w:right="1418" w:bottom="1418" w:left="1418" w:header="720" w:footer="720" w:gutter="0"/>
          <w:pgNumType w:start="2"/>
          <w:cols w:space="720"/>
          <w:noEndnote/>
          <w:titlePg/>
        </w:sectPr>
      </w:pPr>
    </w:p>
    <w:p w14:paraId="5E3813FE" w14:textId="77777777" w:rsidR="002C6E36" w:rsidRPr="009128F0" w:rsidRDefault="004627E4" w:rsidP="00583BDF">
      <w:pPr>
        <w:pStyle w:val="GvdeMetniGirintisi"/>
        <w:spacing w:after="120"/>
        <w:ind w:left="-567" w:firstLine="0"/>
        <w:rPr>
          <w:rFonts w:ascii="Arial" w:hAnsi="Arial" w:cs="Arial"/>
          <w:b/>
          <w:color w:val="000000" w:themeColor="text1"/>
          <w:sz w:val="20"/>
          <w:szCs w:val="20"/>
        </w:rPr>
      </w:pPr>
      <w:r w:rsidRPr="009128F0">
        <w:rPr>
          <w:rFonts w:ascii="Arial" w:hAnsi="Arial" w:cs="Arial"/>
          <w:b/>
          <w:color w:val="000000" w:themeColor="text1"/>
          <w:sz w:val="20"/>
          <w:szCs w:val="20"/>
        </w:rPr>
        <w:lastRenderedPageBreak/>
        <w:t>V.</w:t>
      </w:r>
      <w:r w:rsidRPr="009128F0">
        <w:rPr>
          <w:rFonts w:ascii="Arial" w:hAnsi="Arial" w:cs="Arial"/>
          <w:b/>
          <w:color w:val="000000" w:themeColor="text1"/>
          <w:sz w:val="20"/>
          <w:szCs w:val="20"/>
        </w:rPr>
        <w:tab/>
      </w:r>
      <w:r w:rsidR="005427CB" w:rsidRPr="009128F0">
        <w:rPr>
          <w:rFonts w:ascii="Arial" w:hAnsi="Arial" w:cs="Arial"/>
          <w:b/>
          <w:color w:val="000000" w:themeColor="text1"/>
          <w:sz w:val="20"/>
          <w:szCs w:val="20"/>
        </w:rPr>
        <w:t xml:space="preserve">Ana Ortaklık </w:t>
      </w:r>
      <w:r w:rsidR="002C6E36" w:rsidRPr="009128F0">
        <w:rPr>
          <w:rFonts w:ascii="Arial" w:hAnsi="Arial" w:cs="Arial"/>
          <w:b/>
          <w:color w:val="000000" w:themeColor="text1"/>
          <w:sz w:val="20"/>
          <w:szCs w:val="20"/>
        </w:rPr>
        <w:t>Banka’nın hizmet türü ve faaliyet alanların</w:t>
      </w:r>
      <w:r w:rsidR="004E2C97" w:rsidRPr="009128F0">
        <w:rPr>
          <w:rFonts w:ascii="Arial" w:hAnsi="Arial" w:cs="Arial"/>
          <w:b/>
          <w:color w:val="000000" w:themeColor="text1"/>
          <w:sz w:val="20"/>
          <w:szCs w:val="20"/>
        </w:rPr>
        <w:t>ı içeren</w:t>
      </w:r>
      <w:r w:rsidR="002C6E36" w:rsidRPr="009128F0">
        <w:rPr>
          <w:rFonts w:ascii="Arial" w:hAnsi="Arial" w:cs="Arial"/>
          <w:b/>
          <w:color w:val="000000" w:themeColor="text1"/>
          <w:sz w:val="20"/>
          <w:szCs w:val="20"/>
        </w:rPr>
        <w:t xml:space="preserve"> özet bilgi:</w:t>
      </w:r>
    </w:p>
    <w:p w14:paraId="2863EC63" w14:textId="77777777" w:rsidR="00E839C3" w:rsidRPr="009128F0" w:rsidRDefault="00F3470D" w:rsidP="00E17B23">
      <w:pPr>
        <w:spacing w:before="120"/>
        <w:jc w:val="both"/>
        <w:rPr>
          <w:rFonts w:ascii="Arial" w:hAnsi="Arial" w:cs="Arial"/>
          <w:color w:val="000000" w:themeColor="text1"/>
          <w:sz w:val="20"/>
          <w:szCs w:val="20"/>
        </w:rPr>
      </w:pPr>
      <w:r w:rsidRPr="009128F0">
        <w:rPr>
          <w:rFonts w:ascii="Arial" w:hAnsi="Arial" w:cs="Arial"/>
          <w:color w:val="000000" w:themeColor="text1"/>
          <w:sz w:val="20"/>
          <w:szCs w:val="20"/>
        </w:rPr>
        <w:t xml:space="preserve">Ana Ortaklık </w:t>
      </w:r>
      <w:r w:rsidR="00E839C3" w:rsidRPr="009128F0">
        <w:rPr>
          <w:rFonts w:ascii="Arial" w:hAnsi="Arial" w:cs="Arial"/>
          <w:color w:val="000000" w:themeColor="text1"/>
          <w:sz w:val="20"/>
          <w:szCs w:val="20"/>
        </w:rPr>
        <w:t xml:space="preserve">Banka, katılım bankası olarak faizsiz bankacılık yapmaktadır. </w:t>
      </w:r>
      <w:r w:rsidRPr="009128F0">
        <w:rPr>
          <w:rFonts w:ascii="Arial" w:hAnsi="Arial" w:cs="Arial"/>
          <w:color w:val="000000" w:themeColor="text1"/>
          <w:sz w:val="20"/>
          <w:szCs w:val="20"/>
        </w:rPr>
        <w:t xml:space="preserve">Ana Ortaklık </w:t>
      </w:r>
      <w:r w:rsidR="00571EAD" w:rsidRPr="009128F0">
        <w:rPr>
          <w:rFonts w:ascii="Arial" w:hAnsi="Arial" w:cs="Arial"/>
          <w:color w:val="000000" w:themeColor="text1"/>
          <w:sz w:val="20"/>
          <w:szCs w:val="20"/>
        </w:rPr>
        <w:t>Banka, esas olarak “özel cari hesaplar” ve “katılma hesapları”</w:t>
      </w:r>
      <w:r w:rsidR="00E839C3" w:rsidRPr="009128F0">
        <w:rPr>
          <w:rFonts w:ascii="Arial" w:hAnsi="Arial" w:cs="Arial"/>
          <w:color w:val="000000" w:themeColor="text1"/>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1C706823" w14:textId="77777777" w:rsidR="00E839C3" w:rsidRPr="009128F0" w:rsidRDefault="00F3470D" w:rsidP="00E17B23">
      <w:pPr>
        <w:autoSpaceDE w:val="0"/>
        <w:autoSpaceDN w:val="0"/>
        <w:adjustRightInd w:val="0"/>
        <w:spacing w:before="120"/>
        <w:jc w:val="both"/>
        <w:rPr>
          <w:rFonts w:ascii="Arial" w:hAnsi="Arial" w:cs="Arial"/>
          <w:color w:val="000000" w:themeColor="text1"/>
          <w:sz w:val="20"/>
          <w:szCs w:val="20"/>
        </w:rPr>
      </w:pPr>
      <w:r w:rsidRPr="009128F0">
        <w:rPr>
          <w:rFonts w:ascii="Arial" w:hAnsi="Arial" w:cs="Arial"/>
          <w:color w:val="000000" w:themeColor="text1"/>
          <w:sz w:val="20"/>
          <w:szCs w:val="20"/>
        </w:rPr>
        <w:t xml:space="preserve">Ana Ortaklık </w:t>
      </w:r>
      <w:r w:rsidR="00E839C3" w:rsidRPr="009128F0">
        <w:rPr>
          <w:rFonts w:ascii="Arial" w:hAnsi="Arial" w:cs="Arial"/>
          <w:color w:val="000000" w:themeColor="text1"/>
          <w:sz w:val="20"/>
          <w:szCs w:val="20"/>
        </w:rPr>
        <w:t xml:space="preserve">Banka hesap kayıtlarında özel cari hesaplar ve katılma hesaplarını diğer hesaplardan ayrı şekilde, vadelerine göre tasnif etmektedir. Katılma hesapları, bir ay vadeli, üç aya kadar vadeli (üç ay </w:t>
      </w:r>
      <w:proofErr w:type="gramStart"/>
      <w:r w:rsidR="00E839C3" w:rsidRPr="009128F0">
        <w:rPr>
          <w:rFonts w:ascii="Arial" w:hAnsi="Arial" w:cs="Arial"/>
          <w:color w:val="000000" w:themeColor="text1"/>
          <w:sz w:val="20"/>
          <w:szCs w:val="20"/>
        </w:rPr>
        <w:t>dahil</w:t>
      </w:r>
      <w:proofErr w:type="gramEnd"/>
      <w:r w:rsidR="00E839C3" w:rsidRPr="009128F0">
        <w:rPr>
          <w:rFonts w:ascii="Arial" w:hAnsi="Arial" w:cs="Arial"/>
          <w:color w:val="000000" w:themeColor="text1"/>
          <w:sz w:val="20"/>
          <w:szCs w:val="20"/>
        </w:rPr>
        <w:t xml:space="preserve">), altı aya kadar vadeli (altı ay dahil), bir yıla kadar vadeli (bir </w:t>
      </w:r>
      <w:r w:rsidR="00341874" w:rsidRPr="009128F0">
        <w:rPr>
          <w:rFonts w:ascii="Arial" w:hAnsi="Arial" w:cs="Arial"/>
          <w:color w:val="000000" w:themeColor="text1"/>
          <w:sz w:val="20"/>
          <w:szCs w:val="20"/>
        </w:rPr>
        <w:t xml:space="preserve">yıl dahil), </w:t>
      </w:r>
      <w:r w:rsidR="00E839C3" w:rsidRPr="009128F0">
        <w:rPr>
          <w:rFonts w:ascii="Arial" w:hAnsi="Arial" w:cs="Arial"/>
          <w:color w:val="000000" w:themeColor="text1"/>
          <w:sz w:val="20"/>
          <w:szCs w:val="20"/>
        </w:rPr>
        <w:t xml:space="preserve">bir yıl ve daha uzun vadeli (bir aylık, üç aylık, altı aylık ve yıllık kar payı ödemeli) </w:t>
      </w:r>
      <w:r w:rsidR="00341874" w:rsidRPr="009128F0">
        <w:rPr>
          <w:rFonts w:ascii="Arial" w:hAnsi="Arial" w:cs="Arial"/>
          <w:color w:val="000000" w:themeColor="text1"/>
          <w:sz w:val="20"/>
          <w:szCs w:val="20"/>
        </w:rPr>
        <w:t xml:space="preserve">ve birikimli katılma hesapları </w:t>
      </w:r>
      <w:r w:rsidR="00E839C3" w:rsidRPr="009128F0">
        <w:rPr>
          <w:rFonts w:ascii="Arial" w:hAnsi="Arial" w:cs="Arial"/>
          <w:color w:val="000000" w:themeColor="text1"/>
          <w:sz w:val="20"/>
          <w:szCs w:val="20"/>
        </w:rPr>
        <w:t xml:space="preserve">olmak üzere </w:t>
      </w:r>
      <w:r w:rsidR="00341874" w:rsidRPr="009128F0">
        <w:rPr>
          <w:rFonts w:ascii="Arial" w:hAnsi="Arial" w:cs="Arial"/>
          <w:color w:val="000000" w:themeColor="text1"/>
          <w:sz w:val="20"/>
          <w:szCs w:val="20"/>
        </w:rPr>
        <w:t>altı</w:t>
      </w:r>
      <w:r w:rsidR="00E839C3" w:rsidRPr="009128F0">
        <w:rPr>
          <w:rFonts w:ascii="Arial" w:hAnsi="Arial" w:cs="Arial"/>
          <w:color w:val="000000" w:themeColor="text1"/>
          <w:sz w:val="20"/>
          <w:szCs w:val="20"/>
        </w:rPr>
        <w:t xml:space="preserve"> vade grubu altında açılmaktadır. </w:t>
      </w:r>
    </w:p>
    <w:p w14:paraId="1F57B5D9" w14:textId="77777777" w:rsidR="00E839C3" w:rsidRPr="009128F0" w:rsidRDefault="00F3470D" w:rsidP="00E17B23">
      <w:pPr>
        <w:autoSpaceDE w:val="0"/>
        <w:autoSpaceDN w:val="0"/>
        <w:adjustRightInd w:val="0"/>
        <w:spacing w:before="120"/>
        <w:jc w:val="both"/>
        <w:rPr>
          <w:rFonts w:ascii="Arial" w:hAnsi="Arial" w:cs="Arial"/>
          <w:color w:val="000000" w:themeColor="text1"/>
          <w:sz w:val="20"/>
          <w:szCs w:val="20"/>
        </w:rPr>
      </w:pPr>
      <w:r w:rsidRPr="009128F0">
        <w:rPr>
          <w:rFonts w:ascii="Arial" w:hAnsi="Arial" w:cs="Arial"/>
          <w:color w:val="000000" w:themeColor="text1"/>
          <w:sz w:val="20"/>
          <w:szCs w:val="20"/>
        </w:rPr>
        <w:t xml:space="preserve">Ana Ortaklık </w:t>
      </w:r>
      <w:r w:rsidR="00E839C3" w:rsidRPr="009128F0">
        <w:rPr>
          <w:rFonts w:ascii="Arial" w:hAnsi="Arial" w:cs="Arial"/>
          <w:color w:val="000000" w:themeColor="text1"/>
          <w:sz w:val="20"/>
          <w:szCs w:val="20"/>
        </w:rPr>
        <w:t>Banka, katılma hesaplarının işletilmesinden doğacak kar ve zarara katılma oranlarını; zarara katılma oranı, kara katılma oranının yüzde ellisinden az olmayacak şekilde, para cinsi, tutar ve vade grupları itibarıyla ayrı ayrı belirleyebilmektedir.</w:t>
      </w:r>
    </w:p>
    <w:p w14:paraId="02E802FA" w14:textId="77777777" w:rsidR="00E839C3" w:rsidRPr="009128F0" w:rsidRDefault="00E839C3" w:rsidP="00E17B23">
      <w:pPr>
        <w:autoSpaceDE w:val="0"/>
        <w:autoSpaceDN w:val="0"/>
        <w:adjustRightInd w:val="0"/>
        <w:spacing w:before="120"/>
        <w:jc w:val="both"/>
        <w:rPr>
          <w:rFonts w:ascii="Arial" w:hAnsi="Arial" w:cs="Arial"/>
          <w:color w:val="000000" w:themeColor="text1"/>
          <w:sz w:val="20"/>
          <w:szCs w:val="20"/>
        </w:rPr>
      </w:pPr>
      <w:r w:rsidRPr="009128F0">
        <w:rPr>
          <w:rFonts w:ascii="Arial" w:hAnsi="Arial" w:cs="Arial"/>
          <w:color w:val="000000" w:themeColor="text1"/>
          <w:sz w:val="20"/>
          <w:szCs w:val="20"/>
        </w:rPr>
        <w:t xml:space="preserve">Önceden belirlenmiş projelerin </w:t>
      </w:r>
      <w:r w:rsidR="00DE5F30" w:rsidRPr="009128F0">
        <w:rPr>
          <w:rFonts w:ascii="Arial" w:hAnsi="Arial" w:cs="Arial"/>
          <w:color w:val="000000" w:themeColor="text1"/>
          <w:sz w:val="20"/>
          <w:szCs w:val="20"/>
        </w:rPr>
        <w:t xml:space="preserve">veya diğer yatırımların </w:t>
      </w:r>
      <w:r w:rsidRPr="009128F0">
        <w:rPr>
          <w:rFonts w:ascii="Arial" w:hAnsi="Arial" w:cs="Arial"/>
          <w:color w:val="000000" w:themeColor="text1"/>
          <w:sz w:val="20"/>
          <w:szCs w:val="20"/>
        </w:rPr>
        <w:t xml:space="preserve">finansmanı için ve münhasıran o işe tahsis edilmek üzere müstakil hesaplarda fon toplamak suretiyle vadesi </w:t>
      </w:r>
      <w:r w:rsidR="00DE5F30" w:rsidRPr="009128F0">
        <w:rPr>
          <w:rFonts w:ascii="Arial" w:hAnsi="Arial" w:cs="Arial"/>
          <w:color w:val="000000" w:themeColor="text1"/>
          <w:sz w:val="20"/>
          <w:szCs w:val="20"/>
        </w:rPr>
        <w:t>bir</w:t>
      </w:r>
      <w:r w:rsidRPr="009128F0">
        <w:rPr>
          <w:rFonts w:ascii="Arial" w:hAnsi="Arial" w:cs="Arial"/>
          <w:color w:val="000000" w:themeColor="text1"/>
          <w:sz w:val="20"/>
          <w:szCs w:val="20"/>
        </w:rPr>
        <w:t xml:space="preserve"> aydan </w:t>
      </w:r>
      <w:r w:rsidR="00DE5F30" w:rsidRPr="009128F0">
        <w:rPr>
          <w:rFonts w:ascii="Arial" w:hAnsi="Arial" w:cs="Arial"/>
          <w:color w:val="000000" w:themeColor="text1"/>
          <w:sz w:val="20"/>
          <w:szCs w:val="20"/>
        </w:rPr>
        <w:t xml:space="preserve">daha </w:t>
      </w:r>
      <w:r w:rsidRPr="009128F0">
        <w:rPr>
          <w:rFonts w:ascii="Arial" w:hAnsi="Arial" w:cs="Arial"/>
          <w:color w:val="000000" w:themeColor="text1"/>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19C6ECB1" w14:textId="77777777" w:rsidR="00E839C3" w:rsidRPr="009128F0" w:rsidRDefault="00636297" w:rsidP="00E17B23">
      <w:pPr>
        <w:spacing w:before="120"/>
        <w:jc w:val="both"/>
        <w:rPr>
          <w:rFonts w:ascii="Arial" w:hAnsi="Arial" w:cs="Arial"/>
          <w:color w:val="000000" w:themeColor="text1"/>
          <w:sz w:val="20"/>
          <w:szCs w:val="20"/>
        </w:rPr>
      </w:pPr>
      <w:proofErr w:type="gramStart"/>
      <w:r w:rsidRPr="00892CE0">
        <w:rPr>
          <w:rFonts w:ascii="Arial" w:hAnsi="Arial" w:cs="Arial"/>
          <w:color w:val="000000" w:themeColor="text1"/>
          <w:sz w:val="20"/>
          <w:szCs w:val="20"/>
        </w:rPr>
        <w:t>Ana Ortaklık</w:t>
      </w:r>
      <w:r w:rsidR="00E23146" w:rsidRPr="00892CE0">
        <w:rPr>
          <w:rFonts w:ascii="Arial" w:hAnsi="Arial" w:cs="Arial"/>
          <w:color w:val="000000" w:themeColor="text1"/>
          <w:sz w:val="20"/>
          <w:szCs w:val="20"/>
        </w:rPr>
        <w:t xml:space="preserve"> Banka,</w:t>
      </w:r>
      <w:r w:rsidRPr="00892CE0">
        <w:rPr>
          <w:rFonts w:ascii="Arial" w:hAnsi="Arial" w:cs="Arial"/>
          <w:color w:val="000000" w:themeColor="text1"/>
          <w:sz w:val="20"/>
          <w:szCs w:val="20"/>
        </w:rPr>
        <w:t xml:space="preserve"> </w:t>
      </w:r>
      <w:r w:rsidR="00F05A10" w:rsidRPr="00892CE0">
        <w:rPr>
          <w:rFonts w:ascii="Arial" w:hAnsi="Arial" w:cs="Arial"/>
          <w:sz w:val="20"/>
          <w:szCs w:val="20"/>
        </w:rPr>
        <w:t xml:space="preserve">bankacılık faaliyetlerinin yanı sıra, şubeleri aracılığıyla, </w:t>
      </w:r>
      <w:r w:rsidR="00805698" w:rsidRPr="00892CE0">
        <w:rPr>
          <w:rFonts w:ascii="Arial" w:hAnsi="Arial" w:cs="Arial"/>
          <w:sz w:val="20"/>
          <w:szCs w:val="20"/>
        </w:rPr>
        <w:t>Bereket</w:t>
      </w:r>
      <w:r w:rsidR="00F05A10" w:rsidRPr="00892CE0">
        <w:rPr>
          <w:rFonts w:ascii="Arial" w:hAnsi="Arial" w:cs="Arial"/>
          <w:sz w:val="20"/>
          <w:szCs w:val="20"/>
        </w:rPr>
        <w:t xml:space="preserve"> Sigorta, Anadolu Sigorta, Güneş Sigorta, </w:t>
      </w:r>
      <w:proofErr w:type="spellStart"/>
      <w:r w:rsidR="00F05A10" w:rsidRPr="00892CE0">
        <w:rPr>
          <w:rFonts w:ascii="Arial" w:hAnsi="Arial" w:cs="Arial"/>
          <w:sz w:val="20"/>
          <w:szCs w:val="20"/>
        </w:rPr>
        <w:t>Allianz</w:t>
      </w:r>
      <w:proofErr w:type="spellEnd"/>
      <w:r w:rsidR="00F05A10" w:rsidRPr="00892CE0">
        <w:rPr>
          <w:rFonts w:ascii="Arial" w:hAnsi="Arial" w:cs="Arial"/>
          <w:sz w:val="20"/>
          <w:szCs w:val="20"/>
        </w:rPr>
        <w:t xml:space="preserve"> Sigorta, </w:t>
      </w:r>
      <w:proofErr w:type="spellStart"/>
      <w:r w:rsidR="00F05A10" w:rsidRPr="00892CE0">
        <w:rPr>
          <w:rFonts w:ascii="Arial" w:hAnsi="Arial" w:cs="Arial"/>
          <w:sz w:val="20"/>
          <w:szCs w:val="20"/>
        </w:rPr>
        <w:t>Unico</w:t>
      </w:r>
      <w:proofErr w:type="spellEnd"/>
      <w:r w:rsidR="00F05A10" w:rsidRPr="00892CE0">
        <w:rPr>
          <w:rFonts w:ascii="Arial" w:hAnsi="Arial" w:cs="Arial"/>
          <w:sz w:val="20"/>
          <w:szCs w:val="20"/>
        </w:rPr>
        <w:t xml:space="preserve"> Sigorta, </w:t>
      </w:r>
      <w:proofErr w:type="spellStart"/>
      <w:r w:rsidR="00F05A10" w:rsidRPr="00892CE0">
        <w:rPr>
          <w:rFonts w:ascii="Arial" w:hAnsi="Arial" w:cs="Arial"/>
          <w:sz w:val="20"/>
          <w:szCs w:val="20"/>
        </w:rPr>
        <w:t>Neova</w:t>
      </w:r>
      <w:proofErr w:type="spellEnd"/>
      <w:r w:rsidR="00F05A10" w:rsidRPr="00892CE0">
        <w:rPr>
          <w:rFonts w:ascii="Arial" w:hAnsi="Arial" w:cs="Arial"/>
          <w:sz w:val="20"/>
          <w:szCs w:val="20"/>
        </w:rPr>
        <w:t xml:space="preserve"> Sigorta, Ankara Sigorta, </w:t>
      </w:r>
      <w:proofErr w:type="spellStart"/>
      <w:r w:rsidR="00F05A10" w:rsidRPr="00892CE0">
        <w:rPr>
          <w:rFonts w:ascii="Arial" w:hAnsi="Arial" w:cs="Arial"/>
          <w:sz w:val="20"/>
          <w:szCs w:val="20"/>
        </w:rPr>
        <w:t>Coface</w:t>
      </w:r>
      <w:proofErr w:type="spellEnd"/>
      <w:r w:rsidR="00F05A10" w:rsidRPr="00892CE0">
        <w:rPr>
          <w:rFonts w:ascii="Arial" w:hAnsi="Arial" w:cs="Arial"/>
          <w:sz w:val="20"/>
          <w:szCs w:val="20"/>
        </w:rPr>
        <w:t xml:space="preserve"> Sigorta, </w:t>
      </w:r>
      <w:proofErr w:type="spellStart"/>
      <w:r w:rsidR="00F05A10" w:rsidRPr="00892CE0">
        <w:rPr>
          <w:rFonts w:ascii="Arial" w:hAnsi="Arial" w:cs="Arial"/>
          <w:sz w:val="20"/>
          <w:szCs w:val="20"/>
        </w:rPr>
        <w:t>Avivasa</w:t>
      </w:r>
      <w:proofErr w:type="spellEnd"/>
      <w:r w:rsidR="00F05A10" w:rsidRPr="00892CE0">
        <w:rPr>
          <w:rFonts w:ascii="Arial" w:hAnsi="Arial" w:cs="Arial"/>
          <w:sz w:val="20"/>
          <w:szCs w:val="20"/>
        </w:rPr>
        <w:t xml:space="preserve"> Emeklilik Hayat, Generali Sigorta adına sigorta acenteliği, Anadolu Hayat Emeklilik ile </w:t>
      </w:r>
      <w:proofErr w:type="spellStart"/>
      <w:r w:rsidR="00F05A10" w:rsidRPr="00892CE0">
        <w:rPr>
          <w:rFonts w:ascii="Arial" w:hAnsi="Arial" w:cs="Arial"/>
          <w:sz w:val="20"/>
          <w:szCs w:val="20"/>
        </w:rPr>
        <w:t>Avivasa</w:t>
      </w:r>
      <w:proofErr w:type="spellEnd"/>
      <w:r w:rsidR="00F05A10" w:rsidRPr="00892CE0">
        <w:rPr>
          <w:rFonts w:ascii="Arial" w:hAnsi="Arial" w:cs="Arial"/>
          <w:sz w:val="20"/>
          <w:szCs w:val="20"/>
        </w:rPr>
        <w:t xml:space="preserve"> Emeklilik Hayat ile Katılım Emeklilik ve Hayat adına bireysel emeklilik sigorta acenteliği, Bizim Menkul Değerler A.Ş. adına aracı kurum acenteliği, kıymetli madenlerin alım satımı işlemleri, hızlı para transfer işlemlerine aracılık hizmetleri, kredi kartı ve üye işyeri (P.O.S.) hizmetleri de sunmaktadır.</w:t>
      </w:r>
      <w:proofErr w:type="gramEnd"/>
    </w:p>
    <w:p w14:paraId="7F72FACC" w14:textId="77777777" w:rsidR="00E839C3" w:rsidRPr="009128F0" w:rsidRDefault="00E839C3" w:rsidP="00E17B23">
      <w:pPr>
        <w:pStyle w:val="BodybyBD"/>
        <w:spacing w:before="120" w:after="0" w:line="240" w:lineRule="auto"/>
        <w:rPr>
          <w:rFonts w:ascii="Arial" w:hAnsi="Arial" w:cs="Arial"/>
          <w:color w:val="000000" w:themeColor="text1"/>
          <w:sz w:val="20"/>
        </w:rPr>
      </w:pPr>
      <w:r w:rsidRPr="009128F0">
        <w:rPr>
          <w:rFonts w:ascii="Arial" w:hAnsi="Arial" w:cs="Arial"/>
          <w:color w:val="000000" w:themeColor="text1"/>
          <w:sz w:val="20"/>
        </w:rPr>
        <w:t xml:space="preserve">Öte yandan </w:t>
      </w:r>
      <w:r w:rsidR="00636297" w:rsidRPr="009128F0">
        <w:rPr>
          <w:rFonts w:ascii="Arial" w:hAnsi="Arial" w:cs="Arial"/>
          <w:color w:val="000000" w:themeColor="text1"/>
          <w:sz w:val="20"/>
        </w:rPr>
        <w:t xml:space="preserve">Ana Ortaklık </w:t>
      </w:r>
      <w:r w:rsidRPr="009128F0">
        <w:rPr>
          <w:rFonts w:ascii="Arial" w:hAnsi="Arial" w:cs="Arial"/>
          <w:color w:val="000000" w:themeColor="text1"/>
          <w:sz w:val="20"/>
        </w:rPr>
        <w:t xml:space="preserve">Banka, teminat mektupları, akreditif kredileri ve kabul kredileri başta olmak üzere çeşitli türde </w:t>
      </w:r>
      <w:proofErr w:type="spellStart"/>
      <w:r w:rsidRPr="009128F0">
        <w:rPr>
          <w:rFonts w:ascii="Arial" w:hAnsi="Arial" w:cs="Arial"/>
          <w:color w:val="000000" w:themeColor="text1"/>
          <w:sz w:val="20"/>
        </w:rPr>
        <w:t>gayrinakdi</w:t>
      </w:r>
      <w:proofErr w:type="spellEnd"/>
      <w:r w:rsidRPr="009128F0">
        <w:rPr>
          <w:rFonts w:ascii="Arial" w:hAnsi="Arial" w:cs="Arial"/>
          <w:color w:val="000000" w:themeColor="text1"/>
          <w:sz w:val="20"/>
        </w:rPr>
        <w:t xml:space="preserve"> kredi kullandırmaktadır.</w:t>
      </w:r>
    </w:p>
    <w:p w14:paraId="790C534D" w14:textId="77777777" w:rsidR="00E839C3" w:rsidRPr="009128F0" w:rsidRDefault="00636297" w:rsidP="004B2510">
      <w:pPr>
        <w:pStyle w:val="BodybyBD"/>
        <w:spacing w:before="120" w:after="0" w:line="240" w:lineRule="auto"/>
        <w:rPr>
          <w:rFonts w:ascii="Arial" w:hAnsi="Arial" w:cs="Arial"/>
          <w:color w:val="000000" w:themeColor="text1"/>
          <w:sz w:val="20"/>
        </w:rPr>
      </w:pPr>
      <w:r w:rsidRPr="009128F0">
        <w:rPr>
          <w:rFonts w:ascii="Arial" w:hAnsi="Arial" w:cs="Arial"/>
          <w:color w:val="000000" w:themeColor="text1"/>
          <w:sz w:val="20"/>
        </w:rPr>
        <w:t xml:space="preserve">Ana Ortaklık </w:t>
      </w:r>
      <w:r w:rsidR="00E839C3" w:rsidRPr="009128F0">
        <w:rPr>
          <w:rFonts w:ascii="Arial" w:hAnsi="Arial" w:cs="Arial"/>
          <w:color w:val="000000" w:themeColor="text1"/>
          <w:sz w:val="20"/>
        </w:rPr>
        <w:t xml:space="preserve">Banka’nın yapabileceği işlemler bu maddelerde yazılı işlemlerle sınırlı değildir. Bu işlemlerden başka herhangi bir işlem yapılması </w:t>
      </w:r>
      <w:r w:rsidRPr="009128F0">
        <w:rPr>
          <w:rFonts w:ascii="Arial" w:hAnsi="Arial" w:cs="Arial"/>
          <w:color w:val="000000" w:themeColor="text1"/>
          <w:sz w:val="20"/>
        </w:rPr>
        <w:t xml:space="preserve">Ana Ortaklık </w:t>
      </w:r>
      <w:r w:rsidR="00E839C3" w:rsidRPr="009128F0">
        <w:rPr>
          <w:rFonts w:ascii="Arial" w:hAnsi="Arial" w:cs="Arial"/>
          <w:color w:val="000000" w:themeColor="text1"/>
          <w:sz w:val="20"/>
        </w:rPr>
        <w:t xml:space="preserve">Banka için faydalı görülürse, buna başlanılması, Yönetim Kurulu’nun önerisi üzerine Genel Kurul tarafından karara bağlanmasına, gerekli kanuni mercilerden onay alınması ve Ana </w:t>
      </w:r>
      <w:proofErr w:type="spellStart"/>
      <w:r w:rsidR="00424172" w:rsidRPr="009128F0">
        <w:rPr>
          <w:rFonts w:ascii="Arial" w:hAnsi="Arial" w:cs="Arial"/>
          <w:color w:val="000000" w:themeColor="text1"/>
          <w:sz w:val="20"/>
        </w:rPr>
        <w:t>Sözleşme</w:t>
      </w:r>
      <w:r w:rsidR="00EF4CF0" w:rsidRPr="009128F0">
        <w:rPr>
          <w:rFonts w:ascii="Arial" w:hAnsi="Arial" w:cs="Arial"/>
          <w:color w:val="000000" w:themeColor="text1"/>
          <w:sz w:val="20"/>
        </w:rPr>
        <w:t>’de</w:t>
      </w:r>
      <w:proofErr w:type="spellEnd"/>
      <w:r w:rsidR="00E839C3" w:rsidRPr="009128F0">
        <w:rPr>
          <w:rFonts w:ascii="Arial" w:hAnsi="Arial" w:cs="Arial"/>
          <w:color w:val="000000" w:themeColor="text1"/>
          <w:sz w:val="20"/>
        </w:rPr>
        <w:t xml:space="preserve"> değişiklik mahiyetinde olan bu kararın Gümrük ve Ticaret Bakanlığı’nca onanmasına bağlıdır. Bu suretle tasdik olunan karar Ana </w:t>
      </w:r>
      <w:proofErr w:type="spellStart"/>
      <w:r w:rsidR="00EF4CF0" w:rsidRPr="009128F0">
        <w:rPr>
          <w:rFonts w:ascii="Arial" w:hAnsi="Arial" w:cs="Arial"/>
          <w:color w:val="000000" w:themeColor="text1"/>
          <w:sz w:val="20"/>
        </w:rPr>
        <w:t>Sözleşme</w:t>
      </w:r>
      <w:r w:rsidR="002D40A2" w:rsidRPr="009128F0">
        <w:rPr>
          <w:rFonts w:ascii="Arial" w:hAnsi="Arial" w:cs="Arial"/>
          <w:color w:val="000000" w:themeColor="text1"/>
          <w:sz w:val="20"/>
        </w:rPr>
        <w:t>’</w:t>
      </w:r>
      <w:r w:rsidR="00EF4CF0" w:rsidRPr="009128F0">
        <w:rPr>
          <w:rFonts w:ascii="Arial" w:hAnsi="Arial" w:cs="Arial"/>
          <w:color w:val="000000" w:themeColor="text1"/>
          <w:sz w:val="20"/>
        </w:rPr>
        <w:t>ye</w:t>
      </w:r>
      <w:proofErr w:type="spellEnd"/>
      <w:r w:rsidR="00E839C3" w:rsidRPr="009128F0">
        <w:rPr>
          <w:rFonts w:ascii="Arial" w:hAnsi="Arial" w:cs="Arial"/>
          <w:color w:val="000000" w:themeColor="text1"/>
          <w:sz w:val="20"/>
        </w:rPr>
        <w:t xml:space="preserve"> eklenir.</w:t>
      </w:r>
    </w:p>
    <w:p w14:paraId="68E4A017" w14:textId="77777777" w:rsidR="00EC21FC" w:rsidRPr="009128F0" w:rsidRDefault="00EC21FC" w:rsidP="00C8768E">
      <w:pPr>
        <w:pStyle w:val="BodybyBD"/>
        <w:tabs>
          <w:tab w:val="left" w:pos="3686"/>
        </w:tabs>
        <w:spacing w:before="240" w:after="0" w:line="240" w:lineRule="auto"/>
        <w:ind w:hanging="567"/>
        <w:rPr>
          <w:rFonts w:ascii="Arial" w:hAnsi="Arial" w:cs="Arial"/>
          <w:b/>
          <w:color w:val="000000" w:themeColor="text1"/>
          <w:sz w:val="20"/>
        </w:rPr>
      </w:pPr>
      <w:r w:rsidRPr="009128F0">
        <w:rPr>
          <w:rFonts w:ascii="Arial" w:hAnsi="Arial" w:cs="Arial"/>
          <w:b/>
          <w:color w:val="000000" w:themeColor="text1"/>
          <w:sz w:val="20"/>
        </w:rPr>
        <w:t>VI.</w:t>
      </w:r>
      <w:r w:rsidRPr="009128F0">
        <w:rPr>
          <w:rFonts w:ascii="Arial" w:hAnsi="Arial" w:cs="Arial"/>
          <w:b/>
          <w:color w:val="000000" w:themeColor="text1"/>
          <w:sz w:val="20"/>
        </w:rPr>
        <w:tab/>
        <w:t xml:space="preserve">Bankaların </w:t>
      </w:r>
      <w:proofErr w:type="gramStart"/>
      <w:r w:rsidRPr="009128F0">
        <w:rPr>
          <w:rFonts w:ascii="Arial" w:hAnsi="Arial" w:cs="Arial"/>
          <w:b/>
          <w:color w:val="000000" w:themeColor="text1"/>
          <w:sz w:val="20"/>
        </w:rPr>
        <w:t>konsolide</w:t>
      </w:r>
      <w:proofErr w:type="gramEnd"/>
      <w:r w:rsidRPr="009128F0">
        <w:rPr>
          <w:rFonts w:ascii="Arial" w:hAnsi="Arial" w:cs="Arial"/>
          <w:b/>
          <w:color w:val="000000" w:themeColor="text1"/>
          <w:sz w:val="20"/>
        </w:rPr>
        <w:t xml:space="preserve"> finansal tablolarının düzenlenmesine ilişkin tebliğ ile Türkiye Muhasebe Standartları gereği yapılan konsolidasyon işlemleri arasındaki farklılıklar ile tam konsolidasyona veya oransal konsolidasyona tabi tutulan, </w:t>
      </w:r>
      <w:proofErr w:type="spellStart"/>
      <w:r w:rsidR="00D04E74" w:rsidRPr="009128F0">
        <w:rPr>
          <w:rFonts w:ascii="Arial" w:hAnsi="Arial" w:cs="Arial"/>
          <w:b/>
          <w:color w:val="000000" w:themeColor="text1"/>
          <w:sz w:val="20"/>
        </w:rPr>
        <w:t>özkaynak</w:t>
      </w:r>
      <w:r w:rsidRPr="009128F0">
        <w:rPr>
          <w:rFonts w:ascii="Arial" w:hAnsi="Arial" w:cs="Arial"/>
          <w:b/>
          <w:color w:val="000000" w:themeColor="text1"/>
          <w:sz w:val="20"/>
        </w:rPr>
        <w:t>lardan</w:t>
      </w:r>
      <w:proofErr w:type="spellEnd"/>
      <w:r w:rsidRPr="009128F0">
        <w:rPr>
          <w:rFonts w:ascii="Arial" w:hAnsi="Arial" w:cs="Arial"/>
          <w:b/>
          <w:color w:val="000000" w:themeColor="text1"/>
          <w:sz w:val="20"/>
        </w:rPr>
        <w:t xml:space="preserve"> indirilen ya da bu üç yönteme dahil olmayan kuruluşlar hakkında kısa açıklama:</w:t>
      </w:r>
    </w:p>
    <w:p w14:paraId="25DE7A95" w14:textId="51DBCDAD" w:rsidR="00212694" w:rsidRPr="009128F0" w:rsidRDefault="00212694" w:rsidP="00770B5E">
      <w:pPr>
        <w:pStyle w:val="GvdeMetniGirintisi"/>
        <w:spacing w:before="120"/>
        <w:ind w:firstLine="0"/>
        <w:rPr>
          <w:rFonts w:ascii="Arial" w:hAnsi="Arial" w:cs="Arial"/>
          <w:color w:val="000000" w:themeColor="text1"/>
          <w:sz w:val="20"/>
          <w:szCs w:val="20"/>
        </w:rPr>
      </w:pPr>
      <w:r w:rsidRPr="009128F0">
        <w:rPr>
          <w:rFonts w:ascii="Arial" w:hAnsi="Arial" w:cs="Arial"/>
          <w:color w:val="000000" w:themeColor="text1"/>
          <w:sz w:val="20"/>
          <w:szCs w:val="20"/>
        </w:rPr>
        <w:t>Ana Ortaklık Banka, i</w:t>
      </w:r>
      <w:r w:rsidRPr="009128F0">
        <w:rPr>
          <w:rFonts w:ascii="Arial" w:hAnsi="Arial" w:cs="Arial"/>
          <w:color w:val="000000" w:themeColor="text1"/>
          <w:sz w:val="20"/>
        </w:rPr>
        <w:t xml:space="preserve">ştiraki </w:t>
      </w:r>
      <w:r w:rsidRPr="009128F0">
        <w:rPr>
          <w:rFonts w:ascii="Arial" w:hAnsi="Arial" w:cs="Arial"/>
          <w:color w:val="000000" w:themeColor="text1"/>
          <w:sz w:val="20"/>
          <w:szCs w:val="20"/>
        </w:rPr>
        <w:t>Kredi Garanti Fonu A.Ş.’</w:t>
      </w:r>
      <w:proofErr w:type="spellStart"/>
      <w:r w:rsidRPr="009128F0">
        <w:rPr>
          <w:rFonts w:ascii="Arial" w:hAnsi="Arial" w:cs="Arial"/>
          <w:color w:val="000000" w:themeColor="text1"/>
          <w:sz w:val="20"/>
          <w:szCs w:val="20"/>
        </w:rPr>
        <w:t>nin</w:t>
      </w:r>
      <w:proofErr w:type="spellEnd"/>
      <w:r w:rsidRPr="009128F0">
        <w:rPr>
          <w:rFonts w:ascii="Arial" w:hAnsi="Arial" w:cs="Arial"/>
          <w:color w:val="000000" w:themeColor="text1"/>
          <w:sz w:val="20"/>
          <w:szCs w:val="20"/>
        </w:rPr>
        <w:t xml:space="preserve"> finansal tablolarını şirket üzerinde önemli etkinliğinin olmamasını dikkate alarak </w:t>
      </w:r>
      <w:proofErr w:type="spellStart"/>
      <w:r w:rsidR="00D04E74" w:rsidRPr="009128F0">
        <w:rPr>
          <w:rFonts w:ascii="Arial" w:hAnsi="Arial" w:cs="Arial"/>
          <w:color w:val="000000" w:themeColor="text1"/>
          <w:sz w:val="20"/>
          <w:szCs w:val="20"/>
        </w:rPr>
        <w:t>özkaynak</w:t>
      </w:r>
      <w:proofErr w:type="spellEnd"/>
      <w:r w:rsidRPr="009128F0">
        <w:rPr>
          <w:rFonts w:ascii="Arial" w:hAnsi="Arial" w:cs="Arial"/>
          <w:color w:val="000000" w:themeColor="text1"/>
          <w:sz w:val="20"/>
          <w:szCs w:val="20"/>
        </w:rPr>
        <w:t xml:space="preserve"> yöntemi ile </w:t>
      </w:r>
      <w:proofErr w:type="gramStart"/>
      <w:r w:rsidRPr="009128F0">
        <w:rPr>
          <w:rFonts w:ascii="Arial" w:hAnsi="Arial" w:cs="Arial"/>
          <w:color w:val="000000" w:themeColor="text1"/>
          <w:sz w:val="20"/>
          <w:szCs w:val="20"/>
        </w:rPr>
        <w:t>konsolide</w:t>
      </w:r>
      <w:proofErr w:type="gramEnd"/>
      <w:r w:rsidRPr="009128F0">
        <w:rPr>
          <w:rFonts w:ascii="Arial" w:hAnsi="Arial" w:cs="Arial"/>
          <w:color w:val="000000" w:themeColor="text1"/>
          <w:sz w:val="20"/>
          <w:szCs w:val="20"/>
        </w:rPr>
        <w:t xml:space="preserve"> etmemekte ve söz konusu iştiraki konsolide finansal tablolarda maliyet değeri ile taşımaktadır. Ana Ortaklık Banka, birlikte kontrol edilen </w:t>
      </w:r>
      <w:r w:rsidRPr="00440457">
        <w:rPr>
          <w:rFonts w:ascii="Arial" w:hAnsi="Arial" w:cs="Arial"/>
          <w:color w:val="000000" w:themeColor="text1"/>
          <w:sz w:val="20"/>
          <w:szCs w:val="20"/>
        </w:rPr>
        <w:t>ortaklığı Katılım Emeklilik ve Hayat A.Ş</w:t>
      </w:r>
      <w:r w:rsidR="005C39AD" w:rsidRPr="00440457">
        <w:rPr>
          <w:rFonts w:ascii="Arial" w:hAnsi="Arial" w:cs="Arial"/>
          <w:color w:val="000000" w:themeColor="text1"/>
          <w:sz w:val="20"/>
          <w:szCs w:val="20"/>
        </w:rPr>
        <w:t>.</w:t>
      </w:r>
      <w:r w:rsidRPr="00440457">
        <w:rPr>
          <w:rFonts w:ascii="Arial" w:hAnsi="Arial" w:cs="Arial"/>
          <w:color w:val="000000" w:themeColor="text1"/>
          <w:sz w:val="20"/>
          <w:szCs w:val="20"/>
        </w:rPr>
        <w:t>’</w:t>
      </w:r>
      <w:proofErr w:type="spellStart"/>
      <w:r w:rsidRPr="00440457">
        <w:rPr>
          <w:rFonts w:ascii="Arial" w:hAnsi="Arial" w:cs="Arial"/>
          <w:color w:val="000000" w:themeColor="text1"/>
          <w:sz w:val="20"/>
          <w:szCs w:val="20"/>
        </w:rPr>
        <w:t>yi</w:t>
      </w:r>
      <w:proofErr w:type="spellEnd"/>
      <w:r w:rsidRPr="00440457">
        <w:rPr>
          <w:rFonts w:ascii="Arial" w:hAnsi="Arial" w:cs="Arial"/>
          <w:color w:val="000000" w:themeColor="text1"/>
          <w:sz w:val="20"/>
          <w:szCs w:val="20"/>
        </w:rPr>
        <w:t xml:space="preserve"> </w:t>
      </w:r>
      <w:proofErr w:type="gramStart"/>
      <w:r w:rsidRPr="00440457">
        <w:rPr>
          <w:rFonts w:ascii="Arial" w:hAnsi="Arial" w:cs="Arial"/>
          <w:color w:val="000000" w:themeColor="text1"/>
          <w:sz w:val="20"/>
          <w:szCs w:val="20"/>
        </w:rPr>
        <w:t>konsolide</w:t>
      </w:r>
      <w:proofErr w:type="gramEnd"/>
      <w:r w:rsidRPr="00440457">
        <w:rPr>
          <w:rFonts w:ascii="Arial" w:hAnsi="Arial" w:cs="Arial"/>
          <w:color w:val="000000" w:themeColor="text1"/>
          <w:sz w:val="20"/>
          <w:szCs w:val="20"/>
        </w:rPr>
        <w:t xml:space="preserve"> finansal tablolarında </w:t>
      </w:r>
      <w:proofErr w:type="spellStart"/>
      <w:r w:rsidR="00D04E74" w:rsidRPr="00440457">
        <w:rPr>
          <w:rFonts w:ascii="Arial" w:hAnsi="Arial" w:cs="Arial"/>
          <w:color w:val="000000" w:themeColor="text1"/>
          <w:sz w:val="20"/>
          <w:szCs w:val="20"/>
        </w:rPr>
        <w:t>özkaynak</w:t>
      </w:r>
      <w:proofErr w:type="spellEnd"/>
      <w:r w:rsidRPr="00440457">
        <w:rPr>
          <w:rFonts w:ascii="Arial" w:hAnsi="Arial" w:cs="Arial"/>
          <w:color w:val="000000" w:themeColor="text1"/>
          <w:sz w:val="20"/>
          <w:szCs w:val="20"/>
        </w:rPr>
        <w:t xml:space="preserve"> yöntemi ile, </w:t>
      </w:r>
      <w:r w:rsidR="004A6ABE" w:rsidRPr="00440457">
        <w:rPr>
          <w:rFonts w:ascii="Arial" w:hAnsi="Arial" w:cs="Arial"/>
          <w:color w:val="000000" w:themeColor="text1"/>
          <w:sz w:val="20"/>
          <w:szCs w:val="20"/>
        </w:rPr>
        <w:t xml:space="preserve">Gayrimenkul Yatırım Fonları olan </w:t>
      </w:r>
      <w:r w:rsidR="005968D2" w:rsidRPr="00440457">
        <w:rPr>
          <w:rFonts w:ascii="Arial" w:hAnsi="Arial" w:cs="Arial"/>
          <w:color w:val="000000" w:themeColor="text1"/>
          <w:sz w:val="20"/>
          <w:szCs w:val="20"/>
        </w:rPr>
        <w:t>“</w:t>
      </w:r>
      <w:r w:rsidR="00572F5C" w:rsidRPr="00440457">
        <w:rPr>
          <w:rFonts w:ascii="Arial" w:hAnsi="Arial" w:cs="Arial"/>
          <w:sz w:val="20"/>
          <w:szCs w:val="20"/>
        </w:rPr>
        <w:t xml:space="preserve">Albaraka Gayrimenkul Portföy Yönetimi A.Ş. </w:t>
      </w:r>
      <w:proofErr w:type="spellStart"/>
      <w:r w:rsidR="00572F5C" w:rsidRPr="00440457">
        <w:rPr>
          <w:rFonts w:ascii="Arial" w:hAnsi="Arial" w:cs="Arial"/>
          <w:sz w:val="20"/>
          <w:szCs w:val="20"/>
        </w:rPr>
        <w:t>One</w:t>
      </w:r>
      <w:proofErr w:type="spellEnd"/>
      <w:r w:rsidR="00572F5C" w:rsidRPr="00440457">
        <w:rPr>
          <w:rFonts w:ascii="Arial" w:hAnsi="Arial" w:cs="Arial"/>
          <w:sz w:val="20"/>
          <w:szCs w:val="20"/>
        </w:rPr>
        <w:t xml:space="preserve"> </w:t>
      </w:r>
      <w:proofErr w:type="spellStart"/>
      <w:r w:rsidR="00572F5C" w:rsidRPr="00440457">
        <w:rPr>
          <w:rFonts w:ascii="Arial" w:hAnsi="Arial" w:cs="Arial"/>
          <w:sz w:val="20"/>
          <w:szCs w:val="20"/>
        </w:rPr>
        <w:t>Tower</w:t>
      </w:r>
      <w:proofErr w:type="spellEnd"/>
      <w:r w:rsidR="00572F5C" w:rsidRPr="00440457">
        <w:rPr>
          <w:rFonts w:ascii="Arial" w:hAnsi="Arial" w:cs="Arial"/>
          <w:sz w:val="20"/>
          <w:szCs w:val="20"/>
        </w:rPr>
        <w:t xml:space="preserve"> Gayrimenkul Yatırım Fonu”, “Albaraka Gayrimenkul Portföy Yönetimi A.Ş. </w:t>
      </w:r>
      <w:proofErr w:type="spellStart"/>
      <w:r w:rsidR="00572F5C" w:rsidRPr="00440457">
        <w:rPr>
          <w:rFonts w:ascii="Arial" w:hAnsi="Arial" w:cs="Arial"/>
          <w:sz w:val="20"/>
          <w:szCs w:val="20"/>
        </w:rPr>
        <w:t>Batışehir</w:t>
      </w:r>
      <w:proofErr w:type="spellEnd"/>
      <w:r w:rsidR="00572F5C" w:rsidRPr="00440457">
        <w:rPr>
          <w:rFonts w:ascii="Arial" w:hAnsi="Arial" w:cs="Arial"/>
          <w:sz w:val="20"/>
          <w:szCs w:val="20"/>
        </w:rPr>
        <w:t xml:space="preserve"> Gayrimenkul Yatırım Fonu” ve “Albaraka Gayrimenkul Portföy Yönetimi A.Ş. Dükkan Gayrimenkul Yatırım Fonu”</w:t>
      </w:r>
      <w:r w:rsidR="004A6ABE" w:rsidRPr="00440457">
        <w:rPr>
          <w:rFonts w:ascii="Arial" w:hAnsi="Arial" w:cs="Arial"/>
          <w:color w:val="000000" w:themeColor="text1"/>
          <w:sz w:val="20"/>
          <w:szCs w:val="20"/>
        </w:rPr>
        <w:t xml:space="preserve"> ile </w:t>
      </w:r>
      <w:r w:rsidRPr="00440457">
        <w:rPr>
          <w:rFonts w:ascii="Arial" w:hAnsi="Arial" w:cs="Arial"/>
          <w:color w:val="000000" w:themeColor="text1"/>
          <w:sz w:val="20"/>
          <w:szCs w:val="20"/>
        </w:rPr>
        <w:t>bağlı ortaklıkları Bereket Varlık Kiralama A.Ş. ve Albaraka Portföy Yönetimi A.Ş</w:t>
      </w:r>
      <w:r w:rsidR="005C39AD" w:rsidRPr="00440457">
        <w:rPr>
          <w:rFonts w:ascii="Arial" w:hAnsi="Arial" w:cs="Arial"/>
          <w:color w:val="000000" w:themeColor="text1"/>
          <w:sz w:val="20"/>
          <w:szCs w:val="20"/>
        </w:rPr>
        <w:t>.</w:t>
      </w:r>
      <w:r w:rsidRPr="00440457">
        <w:rPr>
          <w:rFonts w:ascii="Arial" w:hAnsi="Arial" w:cs="Arial"/>
          <w:color w:val="000000" w:themeColor="text1"/>
          <w:sz w:val="20"/>
          <w:szCs w:val="20"/>
        </w:rPr>
        <w:t>’</w:t>
      </w:r>
      <w:proofErr w:type="spellStart"/>
      <w:r w:rsidRPr="00440457">
        <w:rPr>
          <w:rFonts w:ascii="Arial" w:hAnsi="Arial" w:cs="Arial"/>
          <w:color w:val="000000" w:themeColor="text1"/>
          <w:sz w:val="20"/>
          <w:szCs w:val="20"/>
        </w:rPr>
        <w:t>nin</w:t>
      </w:r>
      <w:proofErr w:type="spellEnd"/>
      <w:r w:rsidRPr="00440457">
        <w:rPr>
          <w:rFonts w:ascii="Arial" w:hAnsi="Arial" w:cs="Arial"/>
          <w:color w:val="000000" w:themeColor="text1"/>
          <w:sz w:val="20"/>
          <w:szCs w:val="20"/>
        </w:rPr>
        <w:t xml:space="preserve"> finansal</w:t>
      </w:r>
      <w:r w:rsidRPr="009128F0">
        <w:rPr>
          <w:rFonts w:ascii="Arial" w:hAnsi="Arial" w:cs="Arial"/>
          <w:color w:val="000000" w:themeColor="text1"/>
          <w:sz w:val="20"/>
          <w:szCs w:val="20"/>
        </w:rPr>
        <w:t xml:space="preserve"> tablolarını</w:t>
      </w:r>
      <w:r w:rsidR="004A6ABE" w:rsidRPr="009128F0">
        <w:rPr>
          <w:rFonts w:ascii="Arial" w:hAnsi="Arial" w:cs="Arial"/>
          <w:color w:val="000000" w:themeColor="text1"/>
          <w:sz w:val="20"/>
          <w:szCs w:val="20"/>
        </w:rPr>
        <w:t xml:space="preserve"> </w:t>
      </w:r>
      <w:r w:rsidRPr="009128F0">
        <w:rPr>
          <w:rFonts w:ascii="Arial" w:hAnsi="Arial" w:cs="Arial"/>
          <w:color w:val="000000" w:themeColor="text1"/>
          <w:sz w:val="20"/>
          <w:szCs w:val="20"/>
        </w:rPr>
        <w:t>ise tam konsolidasyon yöntemi ile konsolide etmektedir</w:t>
      </w:r>
      <w:r w:rsidR="004A6ABE" w:rsidRPr="009128F0">
        <w:rPr>
          <w:rFonts w:ascii="Arial" w:hAnsi="Arial" w:cs="Arial"/>
          <w:color w:val="000000" w:themeColor="text1"/>
          <w:sz w:val="20"/>
          <w:szCs w:val="20"/>
        </w:rPr>
        <w:t>.</w:t>
      </w:r>
      <w:r w:rsidRPr="009128F0">
        <w:rPr>
          <w:rFonts w:ascii="Arial" w:hAnsi="Arial" w:cs="Arial"/>
          <w:color w:val="000000" w:themeColor="text1"/>
          <w:sz w:val="20"/>
          <w:szCs w:val="20"/>
        </w:rPr>
        <w:t xml:space="preserve"> </w:t>
      </w:r>
      <w:r w:rsidRPr="00892CE0">
        <w:rPr>
          <w:rFonts w:ascii="Arial" w:hAnsi="Arial" w:cs="Arial"/>
          <w:color w:val="000000" w:themeColor="text1"/>
          <w:sz w:val="20"/>
          <w:szCs w:val="20"/>
        </w:rPr>
        <w:t>Ana Ortaklık Banka’nın bağlı ortaklığı olmamakla birlikte %100 kontrol gücüne sahip olduğu “Yapılandırılmış İşletme (</w:t>
      </w:r>
      <w:proofErr w:type="spellStart"/>
      <w:r w:rsidRPr="00892CE0">
        <w:rPr>
          <w:rFonts w:ascii="Arial" w:hAnsi="Arial" w:cs="Arial"/>
          <w:color w:val="000000" w:themeColor="text1"/>
          <w:sz w:val="20"/>
          <w:szCs w:val="20"/>
        </w:rPr>
        <w:t>Structured</w:t>
      </w:r>
      <w:proofErr w:type="spellEnd"/>
      <w:r w:rsidRPr="00892CE0">
        <w:rPr>
          <w:rFonts w:ascii="Arial" w:hAnsi="Arial" w:cs="Arial"/>
          <w:color w:val="000000" w:themeColor="text1"/>
          <w:sz w:val="20"/>
          <w:szCs w:val="20"/>
        </w:rPr>
        <w:t xml:space="preserve"> </w:t>
      </w:r>
      <w:proofErr w:type="spellStart"/>
      <w:r w:rsidRPr="00892CE0">
        <w:rPr>
          <w:rFonts w:ascii="Arial" w:hAnsi="Arial" w:cs="Arial"/>
          <w:color w:val="000000" w:themeColor="text1"/>
          <w:sz w:val="20"/>
          <w:szCs w:val="20"/>
        </w:rPr>
        <w:t>Entity</w:t>
      </w:r>
      <w:proofErr w:type="spellEnd"/>
      <w:r w:rsidRPr="00892CE0">
        <w:rPr>
          <w:rFonts w:ascii="Arial" w:hAnsi="Arial" w:cs="Arial"/>
          <w:color w:val="000000" w:themeColor="text1"/>
          <w:sz w:val="20"/>
          <w:szCs w:val="20"/>
        </w:rPr>
        <w:t xml:space="preserve">)” olan </w:t>
      </w:r>
      <w:r w:rsidR="00B8282E" w:rsidRPr="00892CE0">
        <w:rPr>
          <w:rFonts w:ascii="Arial" w:hAnsi="Arial" w:cs="Arial"/>
          <w:sz w:val="20"/>
          <w:szCs w:val="20"/>
        </w:rPr>
        <w:t xml:space="preserve">Bereket </w:t>
      </w:r>
      <w:proofErr w:type="spellStart"/>
      <w:r w:rsidR="00B8282E" w:rsidRPr="00892CE0">
        <w:rPr>
          <w:rFonts w:ascii="Arial" w:hAnsi="Arial" w:cs="Arial"/>
          <w:sz w:val="20"/>
          <w:szCs w:val="20"/>
        </w:rPr>
        <w:t>One</w:t>
      </w:r>
      <w:proofErr w:type="spellEnd"/>
      <w:r w:rsidR="00B8282E" w:rsidRPr="00892CE0">
        <w:rPr>
          <w:rFonts w:ascii="Arial" w:hAnsi="Arial" w:cs="Arial"/>
          <w:sz w:val="20"/>
          <w:szCs w:val="20"/>
        </w:rPr>
        <w:t xml:space="preserve"> Limited, </w:t>
      </w:r>
      <w:r w:rsidRPr="00892CE0">
        <w:rPr>
          <w:rFonts w:ascii="Arial" w:hAnsi="Arial" w:cs="Arial"/>
          <w:color w:val="000000" w:themeColor="text1"/>
          <w:sz w:val="20"/>
          <w:szCs w:val="20"/>
        </w:rPr>
        <w:t xml:space="preserve">ABT </w:t>
      </w:r>
      <w:proofErr w:type="spellStart"/>
      <w:r w:rsidRPr="00892CE0">
        <w:rPr>
          <w:rFonts w:ascii="Arial" w:hAnsi="Arial" w:cs="Arial"/>
          <w:color w:val="000000" w:themeColor="text1"/>
          <w:sz w:val="20"/>
          <w:szCs w:val="20"/>
        </w:rPr>
        <w:t>Sukuk</w:t>
      </w:r>
      <w:proofErr w:type="spellEnd"/>
      <w:r w:rsidRPr="00892CE0">
        <w:rPr>
          <w:rFonts w:ascii="Arial" w:hAnsi="Arial" w:cs="Arial"/>
          <w:color w:val="000000" w:themeColor="text1"/>
          <w:sz w:val="20"/>
          <w:szCs w:val="20"/>
        </w:rPr>
        <w:t xml:space="preserve"> Limited ve Albaraka </w:t>
      </w:r>
      <w:proofErr w:type="spellStart"/>
      <w:r w:rsidRPr="00892CE0">
        <w:rPr>
          <w:rFonts w:ascii="Arial" w:hAnsi="Arial" w:cs="Arial"/>
          <w:color w:val="000000" w:themeColor="text1"/>
          <w:sz w:val="20"/>
          <w:szCs w:val="20"/>
        </w:rPr>
        <w:t>Sukuk</w:t>
      </w:r>
      <w:proofErr w:type="spellEnd"/>
      <w:r w:rsidRPr="00892CE0">
        <w:rPr>
          <w:rFonts w:ascii="Arial" w:hAnsi="Arial" w:cs="Arial"/>
          <w:color w:val="000000" w:themeColor="text1"/>
          <w:sz w:val="20"/>
          <w:szCs w:val="20"/>
        </w:rPr>
        <w:t xml:space="preserve"> Limited de konsolidasyona </w:t>
      </w:r>
      <w:proofErr w:type="gramStart"/>
      <w:r w:rsidRPr="00892CE0">
        <w:rPr>
          <w:rFonts w:ascii="Arial" w:hAnsi="Arial" w:cs="Arial"/>
          <w:color w:val="000000" w:themeColor="text1"/>
          <w:sz w:val="20"/>
          <w:szCs w:val="20"/>
        </w:rPr>
        <w:t>dahil</w:t>
      </w:r>
      <w:proofErr w:type="gramEnd"/>
      <w:r w:rsidRPr="00892CE0">
        <w:rPr>
          <w:rFonts w:ascii="Arial" w:hAnsi="Arial" w:cs="Arial"/>
          <w:color w:val="000000" w:themeColor="text1"/>
          <w:sz w:val="20"/>
          <w:szCs w:val="20"/>
        </w:rPr>
        <w:t xml:space="preserve"> edilmiştir</w:t>
      </w:r>
      <w:r w:rsidRPr="009128F0">
        <w:rPr>
          <w:rFonts w:ascii="Arial" w:hAnsi="Arial" w:cs="Arial"/>
          <w:color w:val="000000" w:themeColor="text1"/>
          <w:sz w:val="20"/>
          <w:szCs w:val="20"/>
        </w:rPr>
        <w:t>.</w:t>
      </w:r>
    </w:p>
    <w:p w14:paraId="63117301" w14:textId="77777777" w:rsidR="00EC21FC" w:rsidRPr="009128F0" w:rsidRDefault="00EC21FC" w:rsidP="00EE6D53">
      <w:pPr>
        <w:pStyle w:val="BodybyBD"/>
        <w:spacing w:before="240" w:after="0" w:line="240" w:lineRule="auto"/>
        <w:ind w:hanging="567"/>
        <w:rPr>
          <w:rFonts w:ascii="Arial" w:hAnsi="Arial" w:cs="Arial"/>
          <w:b/>
          <w:color w:val="000000" w:themeColor="text1"/>
          <w:sz w:val="20"/>
        </w:rPr>
      </w:pPr>
      <w:r w:rsidRPr="009128F0">
        <w:rPr>
          <w:rFonts w:ascii="Arial" w:hAnsi="Arial" w:cs="Arial"/>
          <w:b/>
          <w:color w:val="000000" w:themeColor="text1"/>
          <w:sz w:val="20"/>
        </w:rPr>
        <w:t>VII.</w:t>
      </w:r>
      <w:r w:rsidRPr="009128F0">
        <w:rPr>
          <w:rFonts w:ascii="Arial" w:hAnsi="Arial" w:cs="Arial"/>
          <w:b/>
          <w:color w:val="000000" w:themeColor="text1"/>
          <w:sz w:val="20"/>
        </w:rPr>
        <w:tab/>
      </w:r>
      <w:r w:rsidR="002638F7" w:rsidRPr="009128F0">
        <w:rPr>
          <w:rFonts w:ascii="Arial" w:hAnsi="Arial" w:cs="Arial"/>
          <w:b/>
          <w:color w:val="000000" w:themeColor="text1"/>
          <w:sz w:val="20"/>
        </w:rPr>
        <w:t xml:space="preserve">Ana Ortaklık </w:t>
      </w:r>
      <w:r w:rsidRPr="009128F0">
        <w:rPr>
          <w:rFonts w:ascii="Arial" w:hAnsi="Arial" w:cs="Arial"/>
          <w:b/>
          <w:color w:val="000000" w:themeColor="text1"/>
          <w:sz w:val="20"/>
        </w:rPr>
        <w:t xml:space="preserve">Banka ile bağlı ortaklıkları arasında </w:t>
      </w:r>
      <w:proofErr w:type="spellStart"/>
      <w:r w:rsidR="00D04E74" w:rsidRPr="009128F0">
        <w:rPr>
          <w:rFonts w:ascii="Arial" w:hAnsi="Arial" w:cs="Arial"/>
          <w:b/>
          <w:color w:val="000000" w:themeColor="text1"/>
          <w:sz w:val="20"/>
        </w:rPr>
        <w:t>özkaynak</w:t>
      </w:r>
      <w:r w:rsidRPr="009128F0">
        <w:rPr>
          <w:rFonts w:ascii="Arial" w:hAnsi="Arial" w:cs="Arial"/>
          <w:b/>
          <w:color w:val="000000" w:themeColor="text1"/>
          <w:sz w:val="20"/>
        </w:rPr>
        <w:t>ların</w:t>
      </w:r>
      <w:proofErr w:type="spellEnd"/>
      <w:r w:rsidRPr="009128F0">
        <w:rPr>
          <w:rFonts w:ascii="Arial" w:hAnsi="Arial" w:cs="Arial"/>
          <w:b/>
          <w:color w:val="000000" w:themeColor="text1"/>
          <w:sz w:val="20"/>
        </w:rPr>
        <w:t xml:space="preserve"> derhal transfer edilmesinin veya borçların geri ödenmesinin önünde mevcut veya muhtemel, fiili veya hukuki engeller:</w:t>
      </w:r>
    </w:p>
    <w:p w14:paraId="2F75D524" w14:textId="77777777" w:rsidR="00FC1800" w:rsidRPr="009128F0" w:rsidRDefault="008014A1" w:rsidP="00DC0737">
      <w:pPr>
        <w:pStyle w:val="GvdeMetniGirintisi"/>
        <w:tabs>
          <w:tab w:val="left" w:pos="9071"/>
        </w:tabs>
        <w:spacing w:before="120" w:after="120"/>
        <w:ind w:firstLine="0"/>
        <w:rPr>
          <w:rFonts w:ascii="Arial" w:hAnsi="Arial" w:cs="Arial"/>
          <w:color w:val="000000" w:themeColor="text1"/>
          <w:sz w:val="20"/>
          <w:szCs w:val="20"/>
        </w:rPr>
      </w:pPr>
      <w:r w:rsidRPr="009128F0">
        <w:rPr>
          <w:rFonts w:ascii="Arial" w:hAnsi="Arial" w:cs="Arial"/>
          <w:color w:val="000000" w:themeColor="text1"/>
          <w:sz w:val="20"/>
          <w:szCs w:val="20"/>
        </w:rPr>
        <w:t xml:space="preserve">Ana Ortaklık </w:t>
      </w:r>
      <w:r w:rsidR="009918A1" w:rsidRPr="009128F0">
        <w:rPr>
          <w:rFonts w:ascii="Arial" w:hAnsi="Arial" w:cs="Arial"/>
          <w:color w:val="000000" w:themeColor="text1"/>
          <w:sz w:val="20"/>
          <w:szCs w:val="20"/>
        </w:rPr>
        <w:t>Banka ile bağlı ortaklıkları</w:t>
      </w:r>
      <w:r w:rsidR="00EC21FC" w:rsidRPr="009128F0">
        <w:rPr>
          <w:rFonts w:ascii="Arial" w:hAnsi="Arial" w:cs="Arial"/>
          <w:color w:val="000000" w:themeColor="text1"/>
          <w:sz w:val="20"/>
          <w:szCs w:val="20"/>
        </w:rPr>
        <w:t xml:space="preserve"> arasında </w:t>
      </w:r>
      <w:proofErr w:type="spellStart"/>
      <w:r w:rsidR="00D04E74" w:rsidRPr="009128F0">
        <w:rPr>
          <w:rFonts w:ascii="Arial" w:hAnsi="Arial" w:cs="Arial"/>
          <w:color w:val="000000" w:themeColor="text1"/>
          <w:sz w:val="20"/>
          <w:szCs w:val="20"/>
        </w:rPr>
        <w:t>özkaynak</w:t>
      </w:r>
      <w:r w:rsidR="00EC21FC" w:rsidRPr="009128F0">
        <w:rPr>
          <w:rFonts w:ascii="Arial" w:hAnsi="Arial" w:cs="Arial"/>
          <w:color w:val="000000" w:themeColor="text1"/>
          <w:sz w:val="20"/>
          <w:szCs w:val="20"/>
        </w:rPr>
        <w:t>ların</w:t>
      </w:r>
      <w:proofErr w:type="spellEnd"/>
      <w:r w:rsidR="00EC21FC" w:rsidRPr="009128F0">
        <w:rPr>
          <w:rFonts w:ascii="Arial" w:hAnsi="Arial" w:cs="Arial"/>
          <w:color w:val="000000" w:themeColor="text1"/>
          <w:sz w:val="20"/>
          <w:szCs w:val="20"/>
        </w:rPr>
        <w:t xml:space="preserve"> derhal</w:t>
      </w:r>
      <w:r w:rsidR="009F352B" w:rsidRPr="009128F0">
        <w:rPr>
          <w:rFonts w:ascii="Arial" w:hAnsi="Arial" w:cs="Arial"/>
          <w:color w:val="000000" w:themeColor="text1"/>
          <w:sz w:val="20"/>
          <w:szCs w:val="20"/>
        </w:rPr>
        <w:t xml:space="preserve"> transferi söz konusu değildir.</w:t>
      </w:r>
    </w:p>
    <w:p w14:paraId="567E8F82" w14:textId="77777777" w:rsidR="000169BB" w:rsidRPr="009128F0" w:rsidRDefault="001A00C0" w:rsidP="00EE6D53">
      <w:pPr>
        <w:pStyle w:val="GvdeMetniGirintisi"/>
        <w:tabs>
          <w:tab w:val="left" w:pos="9071"/>
        </w:tabs>
        <w:ind w:firstLine="0"/>
        <w:rPr>
          <w:rFonts w:ascii="Arial" w:hAnsi="Arial" w:cs="Arial"/>
          <w:color w:val="000000" w:themeColor="text1"/>
          <w:sz w:val="20"/>
          <w:szCs w:val="20"/>
        </w:rPr>
        <w:sectPr w:rsidR="000169BB" w:rsidRPr="009128F0" w:rsidSect="009C104C">
          <w:pgSz w:w="11907" w:h="16840" w:code="9"/>
          <w:pgMar w:top="1418" w:right="1418" w:bottom="1418" w:left="1418" w:header="720" w:footer="720" w:gutter="0"/>
          <w:pgNumType w:start="4"/>
          <w:cols w:space="720"/>
          <w:vAlign w:val="center"/>
          <w:noEndnote/>
          <w:titlePg/>
        </w:sectPr>
      </w:pPr>
      <w:r w:rsidRPr="009128F0">
        <w:rPr>
          <w:rFonts w:ascii="Arial" w:hAnsi="Arial" w:cs="Arial"/>
          <w:color w:val="000000" w:themeColor="text1"/>
          <w:sz w:val="20"/>
          <w:szCs w:val="20"/>
        </w:rPr>
        <w:t xml:space="preserve">Ana Ortaklık </w:t>
      </w:r>
      <w:r w:rsidR="009918A1" w:rsidRPr="009128F0">
        <w:rPr>
          <w:rFonts w:ascii="Arial" w:hAnsi="Arial" w:cs="Arial"/>
          <w:color w:val="000000" w:themeColor="text1"/>
          <w:sz w:val="20"/>
          <w:szCs w:val="20"/>
        </w:rPr>
        <w:t>Banka ile bağlı ortaklıkları</w:t>
      </w:r>
      <w:r w:rsidR="00ED7A95" w:rsidRPr="009128F0">
        <w:rPr>
          <w:rFonts w:ascii="Arial" w:hAnsi="Arial" w:cs="Arial"/>
          <w:color w:val="000000" w:themeColor="text1"/>
          <w:sz w:val="20"/>
          <w:szCs w:val="20"/>
        </w:rPr>
        <w:t xml:space="preserve"> arasında borçların geri ödenmesinin önünde mevcut veya muhtemel, fiili veya hukuki bir engel bulunmamaktadır.</w:t>
      </w:r>
    </w:p>
    <w:p w14:paraId="5054485D" w14:textId="77777777" w:rsidR="00A95D78" w:rsidRPr="009128F0" w:rsidRDefault="00CE00A8" w:rsidP="000169BB">
      <w:pPr>
        <w:pStyle w:val="BodybyBD"/>
        <w:spacing w:before="0" w:after="0" w:line="240" w:lineRule="auto"/>
        <w:ind w:left="224"/>
        <w:rPr>
          <w:rFonts w:ascii="Arial" w:hAnsi="Arial" w:cs="Arial"/>
          <w:b/>
          <w:color w:val="000000" w:themeColor="text1"/>
        </w:rPr>
      </w:pPr>
      <w:r w:rsidRPr="009128F0">
        <w:rPr>
          <w:rFonts w:ascii="Arial" w:hAnsi="Arial" w:cs="Arial"/>
          <w:b/>
          <w:color w:val="000000" w:themeColor="text1"/>
        </w:rPr>
        <w:lastRenderedPageBreak/>
        <w:t>İKİNCİ</w:t>
      </w:r>
      <w:r w:rsidR="00A95D78" w:rsidRPr="009128F0">
        <w:rPr>
          <w:rFonts w:ascii="Arial" w:hAnsi="Arial" w:cs="Arial"/>
          <w:b/>
          <w:color w:val="000000" w:themeColor="text1"/>
        </w:rPr>
        <w:t xml:space="preserve"> </w:t>
      </w:r>
      <w:r w:rsidRPr="009128F0">
        <w:rPr>
          <w:rFonts w:ascii="Arial" w:hAnsi="Arial" w:cs="Arial"/>
          <w:b/>
          <w:color w:val="000000" w:themeColor="text1"/>
        </w:rPr>
        <w:t>BÖLÜM</w:t>
      </w:r>
    </w:p>
    <w:p w14:paraId="4C690554" w14:textId="77777777" w:rsidR="00A95D78" w:rsidRPr="009128F0" w:rsidRDefault="00A95D78" w:rsidP="000169BB">
      <w:pPr>
        <w:autoSpaceDE w:val="0"/>
        <w:autoSpaceDN w:val="0"/>
        <w:adjustRightInd w:val="0"/>
        <w:ind w:left="224"/>
        <w:jc w:val="both"/>
        <w:rPr>
          <w:rFonts w:ascii="Arial" w:hAnsi="Arial" w:cs="Arial"/>
          <w:b/>
          <w:bCs/>
          <w:color w:val="000000" w:themeColor="text1"/>
          <w:sz w:val="20"/>
          <w:szCs w:val="20"/>
        </w:rPr>
      </w:pPr>
    </w:p>
    <w:p w14:paraId="73FE56C8" w14:textId="77777777" w:rsidR="00A95D78" w:rsidRPr="009128F0" w:rsidRDefault="00A95D78" w:rsidP="000169BB">
      <w:pPr>
        <w:autoSpaceDE w:val="0"/>
        <w:autoSpaceDN w:val="0"/>
        <w:adjustRightInd w:val="0"/>
        <w:ind w:left="224"/>
        <w:jc w:val="both"/>
        <w:rPr>
          <w:rFonts w:ascii="Arial" w:hAnsi="Arial" w:cs="Arial"/>
          <w:b/>
          <w:bCs/>
          <w:color w:val="000000" w:themeColor="text1"/>
          <w:sz w:val="20"/>
          <w:szCs w:val="20"/>
        </w:rPr>
      </w:pPr>
      <w:r w:rsidRPr="009128F0">
        <w:rPr>
          <w:rFonts w:ascii="Arial" w:hAnsi="Arial" w:cs="Arial"/>
          <w:b/>
          <w:bCs/>
          <w:color w:val="000000" w:themeColor="text1"/>
          <w:sz w:val="20"/>
          <w:szCs w:val="20"/>
        </w:rPr>
        <w:t>Konsolide finansal tablolar</w:t>
      </w:r>
    </w:p>
    <w:p w14:paraId="7F542CBD" w14:textId="77777777" w:rsidR="000169BB" w:rsidRPr="009128F0" w:rsidRDefault="000169BB" w:rsidP="00D63FDD">
      <w:pPr>
        <w:autoSpaceDE w:val="0"/>
        <w:autoSpaceDN w:val="0"/>
        <w:adjustRightInd w:val="0"/>
        <w:jc w:val="both"/>
        <w:rPr>
          <w:rFonts w:ascii="Arial" w:hAnsi="Arial" w:cs="Arial"/>
          <w:b/>
          <w:bCs/>
          <w:color w:val="000000" w:themeColor="text1"/>
          <w:sz w:val="20"/>
          <w:szCs w:val="20"/>
        </w:rPr>
      </w:pPr>
    </w:p>
    <w:tbl>
      <w:tblPr>
        <w:tblW w:w="9163" w:type="dxa"/>
        <w:tblInd w:w="108" w:type="dxa"/>
        <w:tblLayout w:type="fixed"/>
        <w:tblLook w:val="0000" w:firstRow="0" w:lastRow="0" w:firstColumn="0" w:lastColumn="0" w:noHBand="0" w:noVBand="0"/>
      </w:tblPr>
      <w:tblGrid>
        <w:gridCol w:w="643"/>
        <w:gridCol w:w="8520"/>
      </w:tblGrid>
      <w:tr w:rsidR="00A95D78" w:rsidRPr="009128F0" w14:paraId="67C6C264" w14:textId="77777777" w:rsidTr="004B12C3">
        <w:tc>
          <w:tcPr>
            <w:tcW w:w="643" w:type="dxa"/>
          </w:tcPr>
          <w:p w14:paraId="5B45590D" w14:textId="77777777" w:rsidR="00A95D78" w:rsidRPr="009128F0" w:rsidRDefault="00A95D78" w:rsidP="00DB3C20">
            <w:pPr>
              <w:autoSpaceDE w:val="0"/>
              <w:autoSpaceDN w:val="0"/>
              <w:adjustRightInd w:val="0"/>
              <w:spacing w:line="360" w:lineRule="auto"/>
              <w:jc w:val="both"/>
              <w:rPr>
                <w:rFonts w:ascii="Arial" w:hAnsi="Arial" w:cs="Arial"/>
                <w:color w:val="000000" w:themeColor="text1"/>
                <w:sz w:val="20"/>
                <w:szCs w:val="20"/>
              </w:rPr>
            </w:pPr>
            <w:r w:rsidRPr="009128F0">
              <w:rPr>
                <w:rFonts w:ascii="Arial" w:hAnsi="Arial" w:cs="Arial"/>
                <w:color w:val="000000" w:themeColor="text1"/>
                <w:sz w:val="20"/>
                <w:szCs w:val="20"/>
              </w:rPr>
              <w:t>I.</w:t>
            </w:r>
          </w:p>
        </w:tc>
        <w:tc>
          <w:tcPr>
            <w:tcW w:w="8520" w:type="dxa"/>
          </w:tcPr>
          <w:p w14:paraId="0E763472" w14:textId="2A777B22" w:rsidR="00A95D78" w:rsidRPr="009128F0" w:rsidRDefault="005A431C" w:rsidP="00892CE0">
            <w:pPr>
              <w:spacing w:line="360" w:lineRule="auto"/>
              <w:ind w:right="-469"/>
              <w:jc w:val="both"/>
              <w:rPr>
                <w:rFonts w:ascii="Arial" w:hAnsi="Arial" w:cs="Arial"/>
                <w:color w:val="000000" w:themeColor="text1"/>
                <w:sz w:val="20"/>
                <w:szCs w:val="20"/>
              </w:rPr>
            </w:pPr>
            <w:r w:rsidRPr="009128F0">
              <w:rPr>
                <w:rFonts w:ascii="Arial" w:hAnsi="Arial" w:cs="Arial"/>
                <w:color w:val="000000" w:themeColor="text1"/>
                <w:sz w:val="20"/>
                <w:szCs w:val="20"/>
              </w:rPr>
              <w:t xml:space="preserve">Konsolide </w:t>
            </w:r>
            <w:r w:rsidR="00540D37">
              <w:rPr>
                <w:rFonts w:ascii="Arial" w:hAnsi="Arial" w:cs="Arial"/>
                <w:color w:val="000000" w:themeColor="text1"/>
                <w:sz w:val="20"/>
                <w:szCs w:val="20"/>
              </w:rPr>
              <w:t>b</w:t>
            </w:r>
            <w:r w:rsidR="00A95D78" w:rsidRPr="009128F0">
              <w:rPr>
                <w:rFonts w:ascii="Arial" w:hAnsi="Arial" w:cs="Arial"/>
                <w:color w:val="000000" w:themeColor="text1"/>
                <w:sz w:val="20"/>
                <w:szCs w:val="20"/>
              </w:rPr>
              <w:t>ilanço (Finansal durum tablosu)</w:t>
            </w:r>
          </w:p>
        </w:tc>
      </w:tr>
      <w:tr w:rsidR="00A95D78" w:rsidRPr="009128F0" w14:paraId="769AA63F" w14:textId="77777777" w:rsidTr="004B12C3">
        <w:tc>
          <w:tcPr>
            <w:tcW w:w="643" w:type="dxa"/>
          </w:tcPr>
          <w:p w14:paraId="4F1C7362" w14:textId="77777777" w:rsidR="00A95D78" w:rsidRPr="009128F0" w:rsidRDefault="00A95D78" w:rsidP="00DB3C20">
            <w:pPr>
              <w:autoSpaceDE w:val="0"/>
              <w:autoSpaceDN w:val="0"/>
              <w:adjustRightInd w:val="0"/>
              <w:spacing w:line="360" w:lineRule="auto"/>
              <w:jc w:val="both"/>
              <w:rPr>
                <w:rFonts w:ascii="Arial" w:hAnsi="Arial" w:cs="Arial"/>
                <w:color w:val="000000" w:themeColor="text1"/>
                <w:sz w:val="20"/>
                <w:szCs w:val="20"/>
              </w:rPr>
            </w:pPr>
            <w:r w:rsidRPr="009128F0">
              <w:rPr>
                <w:rFonts w:ascii="Arial" w:hAnsi="Arial" w:cs="Arial"/>
                <w:color w:val="000000" w:themeColor="text1"/>
                <w:sz w:val="20"/>
                <w:szCs w:val="20"/>
              </w:rPr>
              <w:t>II.</w:t>
            </w:r>
          </w:p>
        </w:tc>
        <w:tc>
          <w:tcPr>
            <w:tcW w:w="8520" w:type="dxa"/>
          </w:tcPr>
          <w:p w14:paraId="11835683" w14:textId="044D574C" w:rsidR="00A95D78" w:rsidRPr="009128F0" w:rsidRDefault="005A431C" w:rsidP="00DB3C20">
            <w:pPr>
              <w:spacing w:line="360" w:lineRule="auto"/>
              <w:ind w:right="-469"/>
              <w:jc w:val="both"/>
              <w:rPr>
                <w:rFonts w:ascii="Arial" w:hAnsi="Arial" w:cs="Arial"/>
                <w:color w:val="000000" w:themeColor="text1"/>
                <w:sz w:val="20"/>
                <w:szCs w:val="20"/>
              </w:rPr>
            </w:pPr>
            <w:r w:rsidRPr="009128F0">
              <w:rPr>
                <w:rFonts w:ascii="Arial" w:hAnsi="Arial" w:cs="Arial"/>
                <w:color w:val="000000" w:themeColor="text1"/>
                <w:sz w:val="20"/>
                <w:szCs w:val="20"/>
              </w:rPr>
              <w:t xml:space="preserve">Konsolide </w:t>
            </w:r>
            <w:r w:rsidR="00540D37">
              <w:rPr>
                <w:rFonts w:ascii="Arial" w:hAnsi="Arial" w:cs="Arial"/>
                <w:sz w:val="20"/>
                <w:szCs w:val="20"/>
              </w:rPr>
              <w:t>n</w:t>
            </w:r>
            <w:r w:rsidR="00892CE0" w:rsidRPr="00A5606A">
              <w:rPr>
                <w:rFonts w:ascii="Arial" w:hAnsi="Arial" w:cs="Arial"/>
                <w:sz w:val="20"/>
                <w:szCs w:val="20"/>
              </w:rPr>
              <w:t xml:space="preserve">azım </w:t>
            </w:r>
            <w:r w:rsidR="00A95D78" w:rsidRPr="009128F0">
              <w:rPr>
                <w:rFonts w:ascii="Arial" w:hAnsi="Arial" w:cs="Arial"/>
                <w:color w:val="000000" w:themeColor="text1"/>
                <w:sz w:val="20"/>
                <w:szCs w:val="20"/>
              </w:rPr>
              <w:t xml:space="preserve">hesaplar </w:t>
            </w:r>
            <w:r w:rsidR="00DC58D4" w:rsidRPr="009128F0">
              <w:rPr>
                <w:rFonts w:ascii="Arial" w:hAnsi="Arial" w:cs="Arial"/>
                <w:color w:val="000000" w:themeColor="text1"/>
                <w:sz w:val="20"/>
                <w:szCs w:val="20"/>
              </w:rPr>
              <w:t>tablosu</w:t>
            </w:r>
          </w:p>
        </w:tc>
      </w:tr>
      <w:tr w:rsidR="00A95D78" w:rsidRPr="009128F0" w14:paraId="39705695" w14:textId="77777777" w:rsidTr="004B12C3">
        <w:tc>
          <w:tcPr>
            <w:tcW w:w="643" w:type="dxa"/>
          </w:tcPr>
          <w:p w14:paraId="25E8A3BE" w14:textId="77777777" w:rsidR="00A95D78" w:rsidRPr="009128F0" w:rsidRDefault="00A95D78" w:rsidP="00DB3C20">
            <w:pPr>
              <w:autoSpaceDE w:val="0"/>
              <w:autoSpaceDN w:val="0"/>
              <w:adjustRightInd w:val="0"/>
              <w:spacing w:line="360" w:lineRule="auto"/>
              <w:jc w:val="both"/>
              <w:rPr>
                <w:rFonts w:ascii="Arial" w:hAnsi="Arial" w:cs="Arial"/>
                <w:color w:val="000000" w:themeColor="text1"/>
                <w:sz w:val="20"/>
                <w:szCs w:val="20"/>
              </w:rPr>
            </w:pPr>
            <w:r w:rsidRPr="009128F0">
              <w:rPr>
                <w:rFonts w:ascii="Arial" w:hAnsi="Arial" w:cs="Arial"/>
                <w:color w:val="000000" w:themeColor="text1"/>
                <w:sz w:val="20"/>
                <w:szCs w:val="20"/>
              </w:rPr>
              <w:t>III.</w:t>
            </w:r>
          </w:p>
        </w:tc>
        <w:tc>
          <w:tcPr>
            <w:tcW w:w="8520" w:type="dxa"/>
          </w:tcPr>
          <w:p w14:paraId="68DE7661" w14:textId="0FCC642E" w:rsidR="00A95D78" w:rsidRPr="009128F0" w:rsidRDefault="005A431C" w:rsidP="00DB3C20">
            <w:pPr>
              <w:spacing w:line="360" w:lineRule="auto"/>
              <w:ind w:right="-469"/>
              <w:jc w:val="both"/>
              <w:rPr>
                <w:rFonts w:ascii="Arial" w:hAnsi="Arial" w:cs="Arial"/>
                <w:color w:val="000000" w:themeColor="text1"/>
                <w:sz w:val="20"/>
                <w:szCs w:val="20"/>
              </w:rPr>
            </w:pPr>
            <w:r w:rsidRPr="009128F0">
              <w:rPr>
                <w:rFonts w:ascii="Arial" w:hAnsi="Arial" w:cs="Arial"/>
                <w:color w:val="000000" w:themeColor="text1"/>
                <w:sz w:val="20"/>
                <w:szCs w:val="20"/>
              </w:rPr>
              <w:t xml:space="preserve">Konsolide </w:t>
            </w:r>
            <w:r w:rsidR="00540D37">
              <w:rPr>
                <w:rFonts w:ascii="Arial" w:hAnsi="Arial" w:cs="Arial"/>
                <w:color w:val="000000" w:themeColor="text1"/>
                <w:sz w:val="20"/>
                <w:szCs w:val="20"/>
              </w:rPr>
              <w:t>k</w:t>
            </w:r>
            <w:r w:rsidR="00892CE0" w:rsidRPr="00892CE0">
              <w:rPr>
                <w:rFonts w:ascii="Arial" w:hAnsi="Arial" w:cs="Arial"/>
                <w:color w:val="000000" w:themeColor="text1"/>
                <w:sz w:val="20"/>
                <w:szCs w:val="20"/>
              </w:rPr>
              <w:t>ar ve zarar tablosu</w:t>
            </w:r>
          </w:p>
        </w:tc>
      </w:tr>
      <w:tr w:rsidR="00A95D78" w:rsidRPr="009128F0" w14:paraId="6E400B2F" w14:textId="77777777" w:rsidTr="004B12C3">
        <w:tc>
          <w:tcPr>
            <w:tcW w:w="643" w:type="dxa"/>
          </w:tcPr>
          <w:p w14:paraId="25B668D3" w14:textId="77777777" w:rsidR="00A95D78" w:rsidRPr="009128F0" w:rsidRDefault="00A95D78" w:rsidP="00DB3C20">
            <w:pPr>
              <w:autoSpaceDE w:val="0"/>
              <w:autoSpaceDN w:val="0"/>
              <w:adjustRightInd w:val="0"/>
              <w:spacing w:line="360" w:lineRule="auto"/>
              <w:jc w:val="both"/>
              <w:rPr>
                <w:rFonts w:ascii="Arial" w:hAnsi="Arial" w:cs="Arial"/>
                <w:color w:val="000000" w:themeColor="text1"/>
                <w:sz w:val="20"/>
                <w:szCs w:val="20"/>
              </w:rPr>
            </w:pPr>
            <w:r w:rsidRPr="009128F0">
              <w:rPr>
                <w:rFonts w:ascii="Arial" w:hAnsi="Arial" w:cs="Arial"/>
                <w:color w:val="000000" w:themeColor="text1"/>
                <w:sz w:val="20"/>
                <w:szCs w:val="20"/>
              </w:rPr>
              <w:t>IV.</w:t>
            </w:r>
          </w:p>
        </w:tc>
        <w:tc>
          <w:tcPr>
            <w:tcW w:w="8520" w:type="dxa"/>
          </w:tcPr>
          <w:p w14:paraId="61E02032" w14:textId="307DBA53" w:rsidR="00A95D78" w:rsidRPr="009128F0" w:rsidRDefault="00892CE0" w:rsidP="00D428D0">
            <w:pPr>
              <w:spacing w:line="360" w:lineRule="auto"/>
              <w:ind w:right="-469"/>
              <w:jc w:val="both"/>
              <w:rPr>
                <w:rFonts w:ascii="Arial" w:hAnsi="Arial" w:cs="Arial"/>
                <w:color w:val="000000" w:themeColor="text1"/>
                <w:sz w:val="20"/>
                <w:szCs w:val="20"/>
              </w:rPr>
            </w:pPr>
            <w:r w:rsidRPr="00A5606A">
              <w:rPr>
                <w:rFonts w:ascii="Arial" w:hAnsi="Arial" w:cs="Arial"/>
                <w:sz w:val="20"/>
                <w:szCs w:val="20"/>
              </w:rPr>
              <w:t xml:space="preserve">Kar veya zarar ve diğer kapsamlı </w:t>
            </w:r>
            <w:proofErr w:type="gramStart"/>
            <w:r>
              <w:rPr>
                <w:rFonts w:ascii="Arial" w:hAnsi="Arial" w:cs="Arial"/>
                <w:sz w:val="20"/>
                <w:szCs w:val="20"/>
              </w:rPr>
              <w:t>konsolide</w:t>
            </w:r>
            <w:proofErr w:type="gramEnd"/>
            <w:r>
              <w:rPr>
                <w:rFonts w:ascii="Arial" w:hAnsi="Arial" w:cs="Arial"/>
                <w:sz w:val="20"/>
                <w:szCs w:val="20"/>
              </w:rPr>
              <w:t xml:space="preserve"> </w:t>
            </w:r>
            <w:r w:rsidRPr="00A5606A">
              <w:rPr>
                <w:rFonts w:ascii="Arial" w:hAnsi="Arial" w:cs="Arial"/>
                <w:sz w:val="20"/>
                <w:szCs w:val="20"/>
              </w:rPr>
              <w:t>gelir tablosu</w:t>
            </w:r>
          </w:p>
        </w:tc>
      </w:tr>
      <w:tr w:rsidR="00A95D78" w:rsidRPr="009128F0" w14:paraId="3856CF45" w14:textId="77777777" w:rsidTr="004B12C3">
        <w:tc>
          <w:tcPr>
            <w:tcW w:w="643" w:type="dxa"/>
          </w:tcPr>
          <w:p w14:paraId="29F9EEEE" w14:textId="77777777" w:rsidR="00A95D78" w:rsidRPr="009128F0" w:rsidRDefault="00A95D78" w:rsidP="00DB3C20">
            <w:pPr>
              <w:autoSpaceDE w:val="0"/>
              <w:autoSpaceDN w:val="0"/>
              <w:adjustRightInd w:val="0"/>
              <w:spacing w:line="360" w:lineRule="auto"/>
              <w:jc w:val="both"/>
              <w:rPr>
                <w:rFonts w:ascii="Arial" w:hAnsi="Arial" w:cs="Arial"/>
                <w:color w:val="000000" w:themeColor="text1"/>
                <w:sz w:val="20"/>
                <w:szCs w:val="20"/>
              </w:rPr>
            </w:pPr>
            <w:r w:rsidRPr="009128F0">
              <w:rPr>
                <w:rFonts w:ascii="Arial" w:hAnsi="Arial" w:cs="Arial"/>
                <w:color w:val="000000" w:themeColor="text1"/>
                <w:sz w:val="20"/>
                <w:szCs w:val="20"/>
              </w:rPr>
              <w:t>V.</w:t>
            </w:r>
          </w:p>
        </w:tc>
        <w:tc>
          <w:tcPr>
            <w:tcW w:w="8520" w:type="dxa"/>
          </w:tcPr>
          <w:p w14:paraId="744FE6D1" w14:textId="77777777" w:rsidR="00A95D78" w:rsidRPr="009128F0" w:rsidRDefault="005A431C" w:rsidP="00DB3C20">
            <w:pPr>
              <w:spacing w:line="360" w:lineRule="auto"/>
              <w:ind w:right="-469"/>
              <w:jc w:val="both"/>
              <w:rPr>
                <w:rFonts w:ascii="Arial" w:hAnsi="Arial" w:cs="Arial"/>
                <w:color w:val="000000" w:themeColor="text1"/>
                <w:sz w:val="20"/>
                <w:szCs w:val="20"/>
              </w:rPr>
            </w:pPr>
            <w:r w:rsidRPr="009128F0">
              <w:rPr>
                <w:rFonts w:ascii="Arial" w:hAnsi="Arial" w:cs="Arial"/>
                <w:color w:val="000000" w:themeColor="text1"/>
                <w:sz w:val="20"/>
                <w:szCs w:val="20"/>
              </w:rPr>
              <w:t xml:space="preserve">Konsolide </w:t>
            </w:r>
            <w:proofErr w:type="spellStart"/>
            <w:r w:rsidR="004627E4" w:rsidRPr="009128F0">
              <w:rPr>
                <w:rFonts w:ascii="Arial" w:hAnsi="Arial" w:cs="Arial"/>
                <w:color w:val="000000" w:themeColor="text1"/>
                <w:sz w:val="20"/>
                <w:szCs w:val="20"/>
              </w:rPr>
              <w:t>ö</w:t>
            </w:r>
            <w:r w:rsidR="00A95D78" w:rsidRPr="009128F0">
              <w:rPr>
                <w:rFonts w:ascii="Arial" w:hAnsi="Arial" w:cs="Arial"/>
                <w:color w:val="000000" w:themeColor="text1"/>
                <w:sz w:val="20"/>
                <w:szCs w:val="20"/>
              </w:rPr>
              <w:t>zkaynak</w:t>
            </w:r>
            <w:proofErr w:type="spellEnd"/>
            <w:r w:rsidR="00A95D78" w:rsidRPr="009128F0">
              <w:rPr>
                <w:rFonts w:ascii="Arial" w:hAnsi="Arial" w:cs="Arial"/>
                <w:color w:val="000000" w:themeColor="text1"/>
                <w:sz w:val="20"/>
                <w:szCs w:val="20"/>
              </w:rPr>
              <w:t xml:space="preserve"> değişim tablosu</w:t>
            </w:r>
          </w:p>
        </w:tc>
      </w:tr>
      <w:tr w:rsidR="00A95D78" w:rsidRPr="009128F0" w14:paraId="0CA6BA8F" w14:textId="77777777" w:rsidTr="004B12C3">
        <w:tc>
          <w:tcPr>
            <w:tcW w:w="643" w:type="dxa"/>
          </w:tcPr>
          <w:p w14:paraId="755A60E8" w14:textId="77777777" w:rsidR="00A95D78" w:rsidRPr="009128F0" w:rsidRDefault="00A95D78" w:rsidP="00DB3C20">
            <w:pPr>
              <w:autoSpaceDE w:val="0"/>
              <w:autoSpaceDN w:val="0"/>
              <w:adjustRightInd w:val="0"/>
              <w:spacing w:line="360" w:lineRule="auto"/>
              <w:jc w:val="both"/>
              <w:rPr>
                <w:rFonts w:ascii="Arial" w:hAnsi="Arial" w:cs="Arial"/>
                <w:color w:val="000000" w:themeColor="text1"/>
                <w:sz w:val="20"/>
                <w:szCs w:val="20"/>
              </w:rPr>
            </w:pPr>
            <w:r w:rsidRPr="009128F0">
              <w:rPr>
                <w:rFonts w:ascii="Arial" w:hAnsi="Arial" w:cs="Arial"/>
                <w:color w:val="000000" w:themeColor="text1"/>
                <w:sz w:val="20"/>
                <w:szCs w:val="20"/>
              </w:rPr>
              <w:t>VI.</w:t>
            </w:r>
          </w:p>
        </w:tc>
        <w:tc>
          <w:tcPr>
            <w:tcW w:w="8520" w:type="dxa"/>
          </w:tcPr>
          <w:p w14:paraId="27449221" w14:textId="77777777" w:rsidR="00A95D78" w:rsidRPr="009128F0" w:rsidRDefault="005A431C" w:rsidP="00DB3C20">
            <w:pPr>
              <w:spacing w:line="360" w:lineRule="auto"/>
              <w:ind w:right="-469"/>
              <w:jc w:val="both"/>
              <w:rPr>
                <w:rFonts w:ascii="Arial" w:hAnsi="Arial" w:cs="Arial"/>
                <w:color w:val="000000" w:themeColor="text1"/>
                <w:sz w:val="20"/>
                <w:szCs w:val="20"/>
              </w:rPr>
            </w:pPr>
            <w:r w:rsidRPr="009128F0">
              <w:rPr>
                <w:rFonts w:ascii="Arial" w:hAnsi="Arial" w:cs="Arial"/>
                <w:color w:val="000000" w:themeColor="text1"/>
                <w:sz w:val="20"/>
                <w:szCs w:val="20"/>
              </w:rPr>
              <w:t xml:space="preserve">Konsolide </w:t>
            </w:r>
            <w:r w:rsidR="004627E4" w:rsidRPr="009128F0">
              <w:rPr>
                <w:rFonts w:ascii="Arial" w:hAnsi="Arial" w:cs="Arial"/>
                <w:color w:val="000000" w:themeColor="text1"/>
                <w:sz w:val="20"/>
                <w:szCs w:val="20"/>
              </w:rPr>
              <w:t>n</w:t>
            </w:r>
            <w:r w:rsidR="00A95D78" w:rsidRPr="009128F0">
              <w:rPr>
                <w:rFonts w:ascii="Arial" w:hAnsi="Arial" w:cs="Arial"/>
                <w:color w:val="000000" w:themeColor="text1"/>
                <w:sz w:val="20"/>
                <w:szCs w:val="20"/>
              </w:rPr>
              <w:t>akit akış tablosu</w:t>
            </w:r>
          </w:p>
        </w:tc>
      </w:tr>
      <w:tr w:rsidR="002B5AB7" w:rsidRPr="009128F0" w14:paraId="69B6FF02" w14:textId="77777777" w:rsidTr="00CA63BA">
        <w:tc>
          <w:tcPr>
            <w:tcW w:w="643" w:type="dxa"/>
            <w:vAlign w:val="center"/>
          </w:tcPr>
          <w:p w14:paraId="734FA6C2" w14:textId="74182F13" w:rsidR="002B5AB7" w:rsidRPr="001861E6" w:rsidRDefault="002B5AB7" w:rsidP="002B5AB7">
            <w:pPr>
              <w:autoSpaceDE w:val="0"/>
              <w:autoSpaceDN w:val="0"/>
              <w:adjustRightInd w:val="0"/>
              <w:spacing w:line="360" w:lineRule="auto"/>
              <w:rPr>
                <w:rFonts w:ascii="Arial" w:hAnsi="Arial" w:cs="Arial"/>
                <w:sz w:val="20"/>
                <w:szCs w:val="20"/>
              </w:rPr>
            </w:pPr>
          </w:p>
        </w:tc>
        <w:tc>
          <w:tcPr>
            <w:tcW w:w="8520" w:type="dxa"/>
            <w:vAlign w:val="center"/>
          </w:tcPr>
          <w:p w14:paraId="51BD6420" w14:textId="5E6216F9" w:rsidR="002B5AB7" w:rsidRPr="001861E6" w:rsidRDefault="002B5AB7" w:rsidP="002B5AB7">
            <w:pPr>
              <w:spacing w:line="360" w:lineRule="auto"/>
              <w:ind w:right="-469"/>
              <w:rPr>
                <w:rFonts w:ascii="Arial" w:hAnsi="Arial" w:cs="Arial"/>
                <w:sz w:val="20"/>
                <w:szCs w:val="20"/>
              </w:rPr>
            </w:pPr>
          </w:p>
        </w:tc>
      </w:tr>
    </w:tbl>
    <w:p w14:paraId="2C61D255" w14:textId="77777777" w:rsidR="00FC1800" w:rsidRPr="009128F0" w:rsidRDefault="00FC1800" w:rsidP="00D445CE">
      <w:pPr>
        <w:pStyle w:val="BodybyBD"/>
        <w:spacing w:before="0" w:after="0" w:line="240" w:lineRule="auto"/>
        <w:ind w:hanging="567"/>
        <w:rPr>
          <w:rFonts w:ascii="Arial" w:hAnsi="Arial" w:cs="Arial"/>
          <w:color w:val="000000" w:themeColor="text1"/>
          <w:sz w:val="20"/>
        </w:rPr>
      </w:pPr>
    </w:p>
    <w:p w14:paraId="3FCEE238" w14:textId="77777777" w:rsidR="00CB62F2" w:rsidRPr="009128F0" w:rsidRDefault="00CB62F2" w:rsidP="00D445CE">
      <w:pPr>
        <w:pStyle w:val="BodybyBD"/>
        <w:spacing w:before="0" w:after="0" w:line="240" w:lineRule="auto"/>
        <w:ind w:hanging="567"/>
        <w:rPr>
          <w:rFonts w:ascii="Arial" w:hAnsi="Arial" w:cs="Arial"/>
          <w:color w:val="000000" w:themeColor="text1"/>
          <w:sz w:val="20"/>
        </w:rPr>
        <w:sectPr w:rsidR="00CB62F2" w:rsidRPr="009128F0" w:rsidSect="00377EF3">
          <w:headerReference w:type="first" r:id="rId18"/>
          <w:footerReference w:type="first" r:id="rId19"/>
          <w:pgSz w:w="11907" w:h="16840" w:code="9"/>
          <w:pgMar w:top="1418" w:right="1418" w:bottom="1418" w:left="1418" w:header="720" w:footer="720" w:gutter="0"/>
          <w:pgNumType w:start="2"/>
          <w:cols w:space="720"/>
          <w:vAlign w:val="center"/>
          <w:noEndnote/>
          <w:titlePg/>
        </w:sectPr>
      </w:pPr>
    </w:p>
    <w:tbl>
      <w:tblPr>
        <w:tblW w:w="10006" w:type="dxa"/>
        <w:tblInd w:w="-383" w:type="dxa"/>
        <w:tblLayout w:type="fixed"/>
        <w:tblCellMar>
          <w:left w:w="30" w:type="dxa"/>
          <w:right w:w="30" w:type="dxa"/>
        </w:tblCellMar>
        <w:tblLook w:val="0000" w:firstRow="0" w:lastRow="0" w:firstColumn="0" w:lastColumn="0" w:noHBand="0" w:noVBand="0"/>
      </w:tblPr>
      <w:tblGrid>
        <w:gridCol w:w="446"/>
        <w:gridCol w:w="5951"/>
        <w:gridCol w:w="994"/>
        <w:gridCol w:w="859"/>
        <w:gridCol w:w="871"/>
        <w:gridCol w:w="885"/>
      </w:tblGrid>
      <w:tr w:rsidR="00137883" w:rsidRPr="00A5606A" w14:paraId="206D91AD" w14:textId="77777777" w:rsidTr="00AE44C5">
        <w:trPr>
          <w:cantSplit/>
          <w:trHeight w:val="20"/>
        </w:trPr>
        <w:tc>
          <w:tcPr>
            <w:tcW w:w="6397" w:type="dxa"/>
            <w:gridSpan w:val="2"/>
            <w:vMerge w:val="restart"/>
            <w:tcBorders>
              <w:top w:val="single" w:sz="4" w:space="0" w:color="auto"/>
              <w:left w:val="single" w:sz="4" w:space="0" w:color="auto"/>
              <w:right w:val="single" w:sz="4" w:space="0" w:color="auto"/>
            </w:tcBorders>
            <w:vAlign w:val="center"/>
          </w:tcPr>
          <w:p w14:paraId="34E5979C" w14:textId="77777777" w:rsidR="00137883" w:rsidRPr="00A5606A" w:rsidRDefault="00137883" w:rsidP="00AE44C5">
            <w:pPr>
              <w:autoSpaceDE w:val="0"/>
              <w:autoSpaceDN w:val="0"/>
              <w:adjustRightInd w:val="0"/>
              <w:ind w:left="150" w:hanging="150"/>
              <w:jc w:val="center"/>
              <w:rPr>
                <w:rFonts w:ascii="Arial" w:hAnsi="Arial" w:cs="Arial"/>
                <w:b/>
                <w:sz w:val="14"/>
                <w:szCs w:val="14"/>
              </w:rPr>
            </w:pPr>
            <w:bookmarkStart w:id="7" w:name="OLE_LINK11"/>
            <w:r w:rsidRPr="00A5606A">
              <w:rPr>
                <w:rFonts w:ascii="Arial" w:hAnsi="Arial" w:cs="Arial"/>
                <w:b/>
                <w:sz w:val="14"/>
                <w:szCs w:val="14"/>
              </w:rPr>
              <w:lastRenderedPageBreak/>
              <w:t>VARLIKLAR</w:t>
            </w:r>
          </w:p>
        </w:tc>
        <w:tc>
          <w:tcPr>
            <w:tcW w:w="994" w:type="dxa"/>
            <w:tcBorders>
              <w:top w:val="single" w:sz="4" w:space="0" w:color="auto"/>
              <w:left w:val="single" w:sz="4" w:space="0" w:color="auto"/>
              <w:right w:val="single" w:sz="4" w:space="0" w:color="auto"/>
            </w:tcBorders>
          </w:tcPr>
          <w:p w14:paraId="66F60519" w14:textId="77777777" w:rsidR="00137883" w:rsidRPr="00A5606A" w:rsidRDefault="00137883" w:rsidP="00AE44C5">
            <w:pPr>
              <w:autoSpaceDE w:val="0"/>
              <w:autoSpaceDN w:val="0"/>
              <w:adjustRightInd w:val="0"/>
              <w:jc w:val="center"/>
              <w:rPr>
                <w:rFonts w:ascii="Arial" w:hAnsi="Arial" w:cs="Arial"/>
                <w:b/>
                <w:sz w:val="14"/>
                <w:szCs w:val="14"/>
              </w:rPr>
            </w:pPr>
          </w:p>
        </w:tc>
        <w:tc>
          <w:tcPr>
            <w:tcW w:w="2615" w:type="dxa"/>
            <w:gridSpan w:val="3"/>
            <w:tcBorders>
              <w:top w:val="single" w:sz="4" w:space="0" w:color="auto"/>
              <w:left w:val="single" w:sz="4" w:space="0" w:color="auto"/>
              <w:right w:val="single" w:sz="4" w:space="0" w:color="auto"/>
            </w:tcBorders>
            <w:vAlign w:val="center"/>
          </w:tcPr>
          <w:p w14:paraId="072E9096" w14:textId="1A301281"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 xml:space="preserve">Sınırlı </w:t>
            </w:r>
            <w:r w:rsidR="00D90B6C">
              <w:rPr>
                <w:rFonts w:ascii="Arial" w:hAnsi="Arial" w:cs="Arial"/>
                <w:b/>
                <w:sz w:val="14"/>
                <w:szCs w:val="14"/>
              </w:rPr>
              <w:t>d</w:t>
            </w:r>
            <w:r w:rsidRPr="00A5606A">
              <w:rPr>
                <w:rFonts w:ascii="Arial" w:hAnsi="Arial" w:cs="Arial"/>
                <w:b/>
                <w:sz w:val="14"/>
                <w:szCs w:val="14"/>
              </w:rPr>
              <w:t xml:space="preserve">enetimden </w:t>
            </w:r>
            <w:r w:rsidR="00D90B6C">
              <w:rPr>
                <w:rFonts w:ascii="Arial" w:hAnsi="Arial" w:cs="Arial"/>
                <w:b/>
                <w:sz w:val="14"/>
                <w:szCs w:val="14"/>
              </w:rPr>
              <w:t>g</w:t>
            </w:r>
            <w:r w:rsidRPr="00A5606A">
              <w:rPr>
                <w:rFonts w:ascii="Arial" w:hAnsi="Arial" w:cs="Arial"/>
                <w:b/>
                <w:sz w:val="14"/>
                <w:szCs w:val="14"/>
              </w:rPr>
              <w:t>eçmiş</w:t>
            </w:r>
          </w:p>
        </w:tc>
      </w:tr>
      <w:tr w:rsidR="00137883" w:rsidRPr="00A5606A" w14:paraId="42DA6FFE" w14:textId="77777777" w:rsidTr="00AE44C5">
        <w:trPr>
          <w:cantSplit/>
          <w:trHeight w:val="20"/>
        </w:trPr>
        <w:tc>
          <w:tcPr>
            <w:tcW w:w="6397" w:type="dxa"/>
            <w:gridSpan w:val="2"/>
            <w:vMerge/>
            <w:tcBorders>
              <w:left w:val="single" w:sz="4" w:space="0" w:color="auto"/>
              <w:right w:val="single" w:sz="4" w:space="0" w:color="auto"/>
            </w:tcBorders>
            <w:vAlign w:val="bottom"/>
          </w:tcPr>
          <w:p w14:paraId="267A62C1" w14:textId="77777777" w:rsidR="00137883" w:rsidRPr="00A5606A" w:rsidRDefault="00137883" w:rsidP="00AE44C5">
            <w:pPr>
              <w:autoSpaceDE w:val="0"/>
              <w:autoSpaceDN w:val="0"/>
              <w:adjustRightInd w:val="0"/>
              <w:jc w:val="center"/>
              <w:rPr>
                <w:rFonts w:ascii="Arial" w:hAnsi="Arial" w:cs="Arial"/>
                <w:b/>
                <w:sz w:val="14"/>
                <w:szCs w:val="14"/>
              </w:rPr>
            </w:pPr>
          </w:p>
        </w:tc>
        <w:tc>
          <w:tcPr>
            <w:tcW w:w="994" w:type="dxa"/>
            <w:vMerge w:val="restart"/>
            <w:tcBorders>
              <w:left w:val="single" w:sz="4" w:space="0" w:color="auto"/>
              <w:right w:val="single" w:sz="4" w:space="0" w:color="auto"/>
            </w:tcBorders>
          </w:tcPr>
          <w:p w14:paraId="402B55D6"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Dipnot (Beşinci Bölüm-I)</w:t>
            </w:r>
          </w:p>
        </w:tc>
        <w:tc>
          <w:tcPr>
            <w:tcW w:w="2615" w:type="dxa"/>
            <w:gridSpan w:val="3"/>
            <w:tcBorders>
              <w:top w:val="single" w:sz="4" w:space="0" w:color="auto"/>
              <w:left w:val="single" w:sz="4" w:space="0" w:color="auto"/>
              <w:bottom w:val="single" w:sz="4" w:space="0" w:color="auto"/>
              <w:right w:val="single" w:sz="4" w:space="0" w:color="auto"/>
            </w:tcBorders>
            <w:vAlign w:val="center"/>
          </w:tcPr>
          <w:p w14:paraId="5988D6C5"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Cari dönem</w:t>
            </w:r>
          </w:p>
          <w:p w14:paraId="71A43036"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31 Mart 2018</w:t>
            </w:r>
          </w:p>
        </w:tc>
      </w:tr>
      <w:tr w:rsidR="00137883" w:rsidRPr="00A5606A" w14:paraId="0E443D5D" w14:textId="77777777" w:rsidTr="00AE44C5">
        <w:trPr>
          <w:cantSplit/>
          <w:trHeight w:val="20"/>
        </w:trPr>
        <w:tc>
          <w:tcPr>
            <w:tcW w:w="6397" w:type="dxa"/>
            <w:gridSpan w:val="2"/>
            <w:vMerge/>
            <w:tcBorders>
              <w:left w:val="single" w:sz="4" w:space="0" w:color="auto"/>
              <w:bottom w:val="single" w:sz="4" w:space="0" w:color="auto"/>
              <w:right w:val="single" w:sz="4" w:space="0" w:color="auto"/>
            </w:tcBorders>
          </w:tcPr>
          <w:p w14:paraId="51073E29" w14:textId="77777777" w:rsidR="00137883" w:rsidRPr="00A5606A" w:rsidRDefault="00137883" w:rsidP="00AE44C5">
            <w:pPr>
              <w:autoSpaceDE w:val="0"/>
              <w:autoSpaceDN w:val="0"/>
              <w:adjustRightInd w:val="0"/>
              <w:jc w:val="both"/>
              <w:rPr>
                <w:rFonts w:ascii="Arial" w:hAnsi="Arial" w:cs="Arial"/>
                <w:b/>
                <w:sz w:val="14"/>
                <w:szCs w:val="14"/>
              </w:rPr>
            </w:pPr>
          </w:p>
        </w:tc>
        <w:tc>
          <w:tcPr>
            <w:tcW w:w="994" w:type="dxa"/>
            <w:vMerge/>
            <w:tcBorders>
              <w:left w:val="single" w:sz="4" w:space="0" w:color="auto"/>
              <w:bottom w:val="single" w:sz="4" w:space="0" w:color="auto"/>
              <w:right w:val="single" w:sz="4" w:space="0" w:color="auto"/>
            </w:tcBorders>
          </w:tcPr>
          <w:p w14:paraId="1DE89166" w14:textId="77777777" w:rsidR="00137883" w:rsidRPr="00A5606A" w:rsidRDefault="00137883" w:rsidP="00AE44C5">
            <w:pPr>
              <w:autoSpaceDE w:val="0"/>
              <w:autoSpaceDN w:val="0"/>
              <w:adjustRightInd w:val="0"/>
              <w:rPr>
                <w:rFonts w:ascii="Arial" w:hAnsi="Arial" w:cs="Arial"/>
                <w:b/>
                <w:sz w:val="14"/>
                <w:szCs w:val="14"/>
              </w:rPr>
            </w:pPr>
          </w:p>
        </w:tc>
        <w:tc>
          <w:tcPr>
            <w:tcW w:w="859" w:type="dxa"/>
            <w:tcBorders>
              <w:top w:val="single" w:sz="4" w:space="0" w:color="auto"/>
              <w:left w:val="single" w:sz="4" w:space="0" w:color="auto"/>
              <w:bottom w:val="single" w:sz="4" w:space="0" w:color="auto"/>
              <w:right w:val="single" w:sz="4" w:space="0" w:color="auto"/>
            </w:tcBorders>
            <w:vAlign w:val="bottom"/>
          </w:tcPr>
          <w:p w14:paraId="7E1EBC1C"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7C237800"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77BFA5B0"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Toplam</w:t>
            </w:r>
          </w:p>
        </w:tc>
      </w:tr>
      <w:tr w:rsidR="00F04041" w:rsidRPr="00A5606A" w14:paraId="140D5CC2" w14:textId="77777777" w:rsidTr="00F04041">
        <w:trPr>
          <w:cantSplit/>
          <w:trHeight w:val="20"/>
        </w:trPr>
        <w:tc>
          <w:tcPr>
            <w:tcW w:w="446" w:type="dxa"/>
            <w:tcBorders>
              <w:top w:val="single" w:sz="4" w:space="0" w:color="auto"/>
              <w:left w:val="single" w:sz="4" w:space="0" w:color="auto"/>
              <w:bottom w:val="nil"/>
              <w:right w:val="nil"/>
            </w:tcBorders>
            <w:shd w:val="clear" w:color="auto" w:fill="auto"/>
            <w:vAlign w:val="bottom"/>
          </w:tcPr>
          <w:p w14:paraId="6AF2C5F7"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I.</w:t>
            </w:r>
          </w:p>
        </w:tc>
        <w:tc>
          <w:tcPr>
            <w:tcW w:w="5951" w:type="dxa"/>
            <w:tcBorders>
              <w:top w:val="single" w:sz="4" w:space="0" w:color="auto"/>
              <w:left w:val="nil"/>
              <w:bottom w:val="nil"/>
              <w:right w:val="single" w:sz="4" w:space="0" w:color="auto"/>
            </w:tcBorders>
            <w:shd w:val="clear" w:color="auto" w:fill="auto"/>
            <w:vAlign w:val="bottom"/>
          </w:tcPr>
          <w:p w14:paraId="7EA182DF"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FİNANSAL VARLIKLAR (Net)</w:t>
            </w:r>
          </w:p>
        </w:tc>
        <w:tc>
          <w:tcPr>
            <w:tcW w:w="994" w:type="dxa"/>
            <w:tcBorders>
              <w:top w:val="nil"/>
              <w:left w:val="single" w:sz="4" w:space="0" w:color="auto"/>
              <w:bottom w:val="nil"/>
              <w:right w:val="single" w:sz="4" w:space="0" w:color="auto"/>
            </w:tcBorders>
          </w:tcPr>
          <w:p w14:paraId="1526A5D1" w14:textId="77777777" w:rsidR="00F04041" w:rsidRPr="00A5606A" w:rsidRDefault="00F04041" w:rsidP="00F04041">
            <w:pPr>
              <w:jc w:val="right"/>
              <w:rPr>
                <w:rFonts w:ascii="Arial" w:hAnsi="Arial" w:cs="Arial"/>
                <w:b/>
                <w:bCs/>
                <w:sz w:val="14"/>
                <w:szCs w:val="14"/>
              </w:rPr>
            </w:pPr>
          </w:p>
        </w:tc>
        <w:tc>
          <w:tcPr>
            <w:tcW w:w="859" w:type="dxa"/>
            <w:tcBorders>
              <w:top w:val="nil"/>
              <w:left w:val="single" w:sz="4" w:space="0" w:color="auto"/>
              <w:bottom w:val="nil"/>
              <w:right w:val="single" w:sz="4" w:space="0" w:color="auto"/>
            </w:tcBorders>
            <w:shd w:val="clear" w:color="auto" w:fill="auto"/>
            <w:vAlign w:val="bottom"/>
          </w:tcPr>
          <w:p w14:paraId="06B3FFB2" w14:textId="49967DC8"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2.401.920 </w:t>
            </w:r>
          </w:p>
        </w:tc>
        <w:tc>
          <w:tcPr>
            <w:tcW w:w="871" w:type="dxa"/>
            <w:tcBorders>
              <w:top w:val="nil"/>
              <w:left w:val="nil"/>
              <w:bottom w:val="nil"/>
              <w:right w:val="single" w:sz="4" w:space="0" w:color="auto"/>
            </w:tcBorders>
            <w:shd w:val="clear" w:color="auto" w:fill="auto"/>
            <w:vAlign w:val="bottom"/>
          </w:tcPr>
          <w:p w14:paraId="42650F0E" w14:textId="2D642E29"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6.625.654 </w:t>
            </w:r>
          </w:p>
        </w:tc>
        <w:tc>
          <w:tcPr>
            <w:tcW w:w="885" w:type="dxa"/>
            <w:tcBorders>
              <w:top w:val="nil"/>
              <w:left w:val="nil"/>
              <w:bottom w:val="nil"/>
              <w:right w:val="single" w:sz="4" w:space="0" w:color="auto"/>
            </w:tcBorders>
            <w:shd w:val="clear" w:color="auto" w:fill="auto"/>
            <w:vAlign w:val="bottom"/>
          </w:tcPr>
          <w:p w14:paraId="39FF5930" w14:textId="774B9FD3"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9.027.574 </w:t>
            </w:r>
          </w:p>
        </w:tc>
      </w:tr>
      <w:tr w:rsidR="00F04041" w:rsidRPr="00A5606A" w14:paraId="5DAA8D1F"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5FAC3B8B"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1.1</w:t>
            </w:r>
          </w:p>
        </w:tc>
        <w:tc>
          <w:tcPr>
            <w:tcW w:w="5951" w:type="dxa"/>
            <w:tcBorders>
              <w:top w:val="nil"/>
              <w:left w:val="nil"/>
              <w:bottom w:val="nil"/>
              <w:right w:val="single" w:sz="4" w:space="0" w:color="auto"/>
            </w:tcBorders>
            <w:shd w:val="clear" w:color="auto" w:fill="auto"/>
            <w:vAlign w:val="bottom"/>
          </w:tcPr>
          <w:p w14:paraId="6D751EC2"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Nakit ve Nakit Benzerleri</w:t>
            </w:r>
          </w:p>
        </w:tc>
        <w:tc>
          <w:tcPr>
            <w:tcW w:w="994" w:type="dxa"/>
            <w:tcBorders>
              <w:top w:val="nil"/>
              <w:left w:val="single" w:sz="4" w:space="0" w:color="auto"/>
              <w:bottom w:val="nil"/>
              <w:right w:val="single" w:sz="4" w:space="0" w:color="auto"/>
            </w:tcBorders>
            <w:vAlign w:val="bottom"/>
          </w:tcPr>
          <w:p w14:paraId="4129DB75" w14:textId="77777777" w:rsidR="00F04041" w:rsidRPr="00A5606A" w:rsidRDefault="00F04041" w:rsidP="00F04041">
            <w:pPr>
              <w:jc w:val="center"/>
              <w:rPr>
                <w:rFonts w:ascii="Arial" w:hAnsi="Arial" w:cs="Arial"/>
                <w:b/>
                <w:bCs/>
                <w:sz w:val="14"/>
                <w:szCs w:val="14"/>
              </w:rPr>
            </w:pPr>
            <w:r w:rsidRPr="00A5606A">
              <w:rPr>
                <w:rFonts w:ascii="Arial" w:hAnsi="Arial" w:cs="Arial"/>
                <w:b/>
                <w:sz w:val="14"/>
                <w:szCs w:val="14"/>
              </w:rPr>
              <w:t>(1)</w:t>
            </w:r>
          </w:p>
        </w:tc>
        <w:tc>
          <w:tcPr>
            <w:tcW w:w="859" w:type="dxa"/>
            <w:tcBorders>
              <w:top w:val="nil"/>
              <w:left w:val="single" w:sz="4" w:space="0" w:color="auto"/>
              <w:bottom w:val="nil"/>
              <w:right w:val="single" w:sz="4" w:space="0" w:color="auto"/>
            </w:tcBorders>
            <w:shd w:val="clear" w:color="auto" w:fill="auto"/>
            <w:vAlign w:val="bottom"/>
          </w:tcPr>
          <w:p w14:paraId="7DD4EF64" w14:textId="2B3F660D"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1.064.563 </w:t>
            </w:r>
          </w:p>
        </w:tc>
        <w:tc>
          <w:tcPr>
            <w:tcW w:w="871" w:type="dxa"/>
            <w:tcBorders>
              <w:top w:val="nil"/>
              <w:left w:val="nil"/>
              <w:bottom w:val="nil"/>
              <w:right w:val="single" w:sz="4" w:space="0" w:color="auto"/>
            </w:tcBorders>
            <w:shd w:val="clear" w:color="auto" w:fill="auto"/>
            <w:vAlign w:val="bottom"/>
          </w:tcPr>
          <w:p w14:paraId="6CF0D200" w14:textId="3A3AD910"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6.246.479 </w:t>
            </w:r>
          </w:p>
        </w:tc>
        <w:tc>
          <w:tcPr>
            <w:tcW w:w="885" w:type="dxa"/>
            <w:tcBorders>
              <w:top w:val="nil"/>
              <w:left w:val="nil"/>
              <w:bottom w:val="nil"/>
              <w:right w:val="single" w:sz="4" w:space="0" w:color="auto"/>
            </w:tcBorders>
            <w:shd w:val="clear" w:color="auto" w:fill="auto"/>
            <w:vAlign w:val="bottom"/>
          </w:tcPr>
          <w:p w14:paraId="6DB541CF" w14:textId="7EA61A91"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7.311.042 </w:t>
            </w:r>
          </w:p>
        </w:tc>
      </w:tr>
      <w:tr w:rsidR="00F04041" w:rsidRPr="00A5606A" w14:paraId="030CB585"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72F4BFE4" w14:textId="77777777" w:rsidR="00F04041" w:rsidRPr="00A5606A" w:rsidRDefault="00F04041" w:rsidP="00F04041">
            <w:pPr>
              <w:rPr>
                <w:rFonts w:ascii="Arial" w:hAnsi="Arial" w:cs="Arial"/>
                <w:sz w:val="14"/>
                <w:szCs w:val="14"/>
              </w:rPr>
            </w:pPr>
            <w:r w:rsidRPr="00A5606A">
              <w:rPr>
                <w:rFonts w:ascii="Arial" w:hAnsi="Arial" w:cs="Arial"/>
                <w:sz w:val="14"/>
                <w:szCs w:val="14"/>
              </w:rPr>
              <w:t>1.1.1</w:t>
            </w:r>
          </w:p>
        </w:tc>
        <w:tc>
          <w:tcPr>
            <w:tcW w:w="5951" w:type="dxa"/>
            <w:tcBorders>
              <w:top w:val="nil"/>
              <w:left w:val="nil"/>
              <w:bottom w:val="nil"/>
              <w:right w:val="single" w:sz="4" w:space="0" w:color="auto"/>
            </w:tcBorders>
            <w:shd w:val="clear" w:color="auto" w:fill="auto"/>
            <w:vAlign w:val="bottom"/>
          </w:tcPr>
          <w:p w14:paraId="327281AB" w14:textId="77777777" w:rsidR="00F04041" w:rsidRPr="00A5606A" w:rsidRDefault="00F04041" w:rsidP="00F04041">
            <w:pPr>
              <w:rPr>
                <w:rFonts w:ascii="Arial" w:hAnsi="Arial" w:cs="Arial"/>
                <w:sz w:val="14"/>
                <w:szCs w:val="14"/>
              </w:rPr>
            </w:pPr>
            <w:r w:rsidRPr="00A5606A">
              <w:rPr>
                <w:rFonts w:ascii="Arial" w:hAnsi="Arial" w:cs="Arial"/>
                <w:sz w:val="14"/>
                <w:szCs w:val="14"/>
              </w:rPr>
              <w:t>Nakit Değerler ve Merkez Bankası</w:t>
            </w:r>
          </w:p>
        </w:tc>
        <w:tc>
          <w:tcPr>
            <w:tcW w:w="994" w:type="dxa"/>
            <w:tcBorders>
              <w:top w:val="nil"/>
              <w:left w:val="single" w:sz="4" w:space="0" w:color="auto"/>
              <w:bottom w:val="nil"/>
              <w:right w:val="single" w:sz="4" w:space="0" w:color="auto"/>
            </w:tcBorders>
          </w:tcPr>
          <w:p w14:paraId="6DE55010"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113D78F1" w14:textId="45563220"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342.711 </w:t>
            </w:r>
          </w:p>
        </w:tc>
        <w:tc>
          <w:tcPr>
            <w:tcW w:w="871" w:type="dxa"/>
            <w:tcBorders>
              <w:top w:val="nil"/>
              <w:left w:val="nil"/>
              <w:bottom w:val="nil"/>
              <w:right w:val="single" w:sz="4" w:space="0" w:color="auto"/>
            </w:tcBorders>
            <w:shd w:val="clear" w:color="auto" w:fill="auto"/>
            <w:vAlign w:val="bottom"/>
          </w:tcPr>
          <w:p w14:paraId="7E55643A" w14:textId="16CDBC6F"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5.210.051 </w:t>
            </w:r>
          </w:p>
        </w:tc>
        <w:tc>
          <w:tcPr>
            <w:tcW w:w="885" w:type="dxa"/>
            <w:tcBorders>
              <w:top w:val="nil"/>
              <w:left w:val="nil"/>
              <w:bottom w:val="nil"/>
              <w:right w:val="single" w:sz="4" w:space="0" w:color="auto"/>
            </w:tcBorders>
            <w:shd w:val="clear" w:color="auto" w:fill="auto"/>
            <w:vAlign w:val="bottom"/>
          </w:tcPr>
          <w:p w14:paraId="2CF30B7E" w14:textId="6DC2BAC0"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5.552.762 </w:t>
            </w:r>
          </w:p>
        </w:tc>
      </w:tr>
      <w:tr w:rsidR="00F04041" w:rsidRPr="00A5606A" w14:paraId="7DCA46CB"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199C7381" w14:textId="77777777" w:rsidR="00F04041" w:rsidRPr="00A5606A" w:rsidRDefault="00F04041" w:rsidP="00F04041">
            <w:pPr>
              <w:rPr>
                <w:rFonts w:ascii="Arial" w:hAnsi="Arial" w:cs="Arial"/>
                <w:sz w:val="14"/>
                <w:szCs w:val="14"/>
              </w:rPr>
            </w:pPr>
            <w:r w:rsidRPr="00A5606A">
              <w:rPr>
                <w:rFonts w:ascii="Arial" w:hAnsi="Arial" w:cs="Arial"/>
                <w:sz w:val="14"/>
                <w:szCs w:val="14"/>
              </w:rPr>
              <w:t>1.1.2</w:t>
            </w:r>
          </w:p>
        </w:tc>
        <w:tc>
          <w:tcPr>
            <w:tcW w:w="5951" w:type="dxa"/>
            <w:tcBorders>
              <w:top w:val="nil"/>
              <w:left w:val="nil"/>
              <w:bottom w:val="nil"/>
              <w:right w:val="single" w:sz="4" w:space="0" w:color="auto"/>
            </w:tcBorders>
            <w:shd w:val="clear" w:color="auto" w:fill="auto"/>
            <w:vAlign w:val="bottom"/>
          </w:tcPr>
          <w:p w14:paraId="2207DA95" w14:textId="77777777" w:rsidR="00F04041" w:rsidRPr="00A5606A" w:rsidRDefault="00F04041" w:rsidP="00F04041">
            <w:pPr>
              <w:rPr>
                <w:rFonts w:ascii="Arial" w:hAnsi="Arial" w:cs="Arial"/>
                <w:sz w:val="14"/>
                <w:szCs w:val="14"/>
              </w:rPr>
            </w:pPr>
            <w:r w:rsidRPr="00A5606A">
              <w:rPr>
                <w:rFonts w:ascii="Arial" w:hAnsi="Arial" w:cs="Arial"/>
                <w:sz w:val="14"/>
                <w:szCs w:val="14"/>
              </w:rPr>
              <w:t>Bankalar</w:t>
            </w:r>
          </w:p>
        </w:tc>
        <w:tc>
          <w:tcPr>
            <w:tcW w:w="994" w:type="dxa"/>
            <w:tcBorders>
              <w:top w:val="nil"/>
              <w:left w:val="single" w:sz="4" w:space="0" w:color="auto"/>
              <w:bottom w:val="nil"/>
              <w:right w:val="single" w:sz="4" w:space="0" w:color="auto"/>
            </w:tcBorders>
            <w:vAlign w:val="bottom"/>
          </w:tcPr>
          <w:p w14:paraId="225951E2"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57A71714" w14:textId="62833C14"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721.852 </w:t>
            </w:r>
          </w:p>
        </w:tc>
        <w:tc>
          <w:tcPr>
            <w:tcW w:w="871" w:type="dxa"/>
            <w:tcBorders>
              <w:top w:val="nil"/>
              <w:left w:val="nil"/>
              <w:bottom w:val="nil"/>
              <w:right w:val="single" w:sz="4" w:space="0" w:color="auto"/>
            </w:tcBorders>
            <w:shd w:val="clear" w:color="auto" w:fill="auto"/>
            <w:vAlign w:val="bottom"/>
          </w:tcPr>
          <w:p w14:paraId="402D3B26" w14:textId="5FA4AD7F"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1.036.428 </w:t>
            </w:r>
          </w:p>
        </w:tc>
        <w:tc>
          <w:tcPr>
            <w:tcW w:w="885" w:type="dxa"/>
            <w:tcBorders>
              <w:top w:val="nil"/>
              <w:left w:val="nil"/>
              <w:bottom w:val="nil"/>
              <w:right w:val="single" w:sz="4" w:space="0" w:color="auto"/>
            </w:tcBorders>
            <w:shd w:val="clear" w:color="auto" w:fill="auto"/>
            <w:vAlign w:val="bottom"/>
          </w:tcPr>
          <w:p w14:paraId="2242F553" w14:textId="4BA0BFFF"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1.758.280 </w:t>
            </w:r>
          </w:p>
        </w:tc>
      </w:tr>
      <w:tr w:rsidR="00F04041" w:rsidRPr="00A5606A" w14:paraId="6B0B685C"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540ACB30" w14:textId="77777777" w:rsidR="00F04041" w:rsidRPr="00A5606A" w:rsidRDefault="00F04041" w:rsidP="00F04041">
            <w:pPr>
              <w:rPr>
                <w:rFonts w:ascii="Arial" w:hAnsi="Arial" w:cs="Arial"/>
                <w:sz w:val="14"/>
                <w:szCs w:val="14"/>
              </w:rPr>
            </w:pPr>
            <w:r w:rsidRPr="00A5606A">
              <w:rPr>
                <w:rFonts w:ascii="Arial" w:hAnsi="Arial" w:cs="Arial"/>
                <w:sz w:val="14"/>
                <w:szCs w:val="14"/>
              </w:rPr>
              <w:t>1.1.3</w:t>
            </w:r>
          </w:p>
        </w:tc>
        <w:tc>
          <w:tcPr>
            <w:tcW w:w="5951" w:type="dxa"/>
            <w:tcBorders>
              <w:top w:val="nil"/>
              <w:left w:val="nil"/>
              <w:bottom w:val="nil"/>
              <w:right w:val="single" w:sz="4" w:space="0" w:color="auto"/>
            </w:tcBorders>
            <w:shd w:val="clear" w:color="auto" w:fill="auto"/>
            <w:vAlign w:val="bottom"/>
          </w:tcPr>
          <w:p w14:paraId="3D21CA94" w14:textId="77777777" w:rsidR="00F04041" w:rsidRPr="00A5606A" w:rsidRDefault="00F04041" w:rsidP="00F04041">
            <w:pPr>
              <w:rPr>
                <w:rFonts w:ascii="Arial" w:hAnsi="Arial" w:cs="Arial"/>
                <w:sz w:val="14"/>
                <w:szCs w:val="14"/>
              </w:rPr>
            </w:pPr>
            <w:r w:rsidRPr="00A5606A">
              <w:rPr>
                <w:rFonts w:ascii="Arial" w:hAnsi="Arial" w:cs="Arial"/>
                <w:sz w:val="14"/>
                <w:szCs w:val="14"/>
              </w:rPr>
              <w:t>Para Piyasalarından Alacaklar</w:t>
            </w:r>
          </w:p>
        </w:tc>
        <w:tc>
          <w:tcPr>
            <w:tcW w:w="994" w:type="dxa"/>
            <w:tcBorders>
              <w:top w:val="nil"/>
              <w:left w:val="single" w:sz="4" w:space="0" w:color="auto"/>
              <w:bottom w:val="nil"/>
              <w:right w:val="single" w:sz="4" w:space="0" w:color="auto"/>
            </w:tcBorders>
          </w:tcPr>
          <w:p w14:paraId="546556F2"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4EC5712F" w14:textId="3457ECC2"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14:paraId="0793E7CD" w14:textId="466C9672"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14:paraId="50306123" w14:textId="46AF6571" w:rsidR="00F04041" w:rsidRPr="00A5606A" w:rsidRDefault="00C834C6" w:rsidP="00F04041">
            <w:pPr>
              <w:jc w:val="right"/>
              <w:rPr>
                <w:rFonts w:ascii="Arial" w:hAnsi="Arial" w:cs="Arial"/>
                <w:bCs/>
                <w:sz w:val="14"/>
                <w:szCs w:val="14"/>
              </w:rPr>
            </w:pPr>
            <w:r>
              <w:rPr>
                <w:rFonts w:ascii="Arial" w:hAnsi="Arial" w:cs="Arial"/>
                <w:bCs/>
                <w:sz w:val="14"/>
                <w:szCs w:val="14"/>
              </w:rPr>
              <w:t>-</w:t>
            </w:r>
          </w:p>
        </w:tc>
      </w:tr>
      <w:tr w:rsidR="00F04041" w:rsidRPr="00A5606A" w14:paraId="0709D2BD"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2FAF79CC"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1.2</w:t>
            </w:r>
          </w:p>
        </w:tc>
        <w:tc>
          <w:tcPr>
            <w:tcW w:w="5951" w:type="dxa"/>
            <w:tcBorders>
              <w:top w:val="nil"/>
              <w:left w:val="nil"/>
              <w:bottom w:val="nil"/>
              <w:right w:val="single" w:sz="4" w:space="0" w:color="auto"/>
            </w:tcBorders>
            <w:shd w:val="clear" w:color="auto" w:fill="auto"/>
            <w:vAlign w:val="bottom"/>
          </w:tcPr>
          <w:p w14:paraId="79E061FF"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 xml:space="preserve">Gerçeğe Uygun Değer Farkı Kâr Zarara Yansıtılan Finansal Varlıklar </w:t>
            </w:r>
          </w:p>
        </w:tc>
        <w:tc>
          <w:tcPr>
            <w:tcW w:w="994" w:type="dxa"/>
            <w:tcBorders>
              <w:top w:val="nil"/>
              <w:left w:val="single" w:sz="4" w:space="0" w:color="auto"/>
              <w:bottom w:val="nil"/>
              <w:right w:val="single" w:sz="4" w:space="0" w:color="auto"/>
            </w:tcBorders>
            <w:vAlign w:val="bottom"/>
          </w:tcPr>
          <w:p w14:paraId="301C5A24" w14:textId="77777777" w:rsidR="00F04041" w:rsidRPr="00A5606A" w:rsidRDefault="00F04041" w:rsidP="00F04041">
            <w:pPr>
              <w:jc w:val="center"/>
              <w:rPr>
                <w:rFonts w:ascii="Arial" w:hAnsi="Arial" w:cs="Arial"/>
                <w:b/>
                <w:bCs/>
                <w:sz w:val="14"/>
                <w:szCs w:val="14"/>
              </w:rPr>
            </w:pPr>
            <w:r w:rsidRPr="00A5606A">
              <w:rPr>
                <w:rFonts w:ascii="Arial" w:hAnsi="Arial" w:cs="Arial"/>
                <w:b/>
                <w:sz w:val="14"/>
                <w:szCs w:val="14"/>
              </w:rPr>
              <w:t>(2)</w:t>
            </w:r>
          </w:p>
        </w:tc>
        <w:tc>
          <w:tcPr>
            <w:tcW w:w="859" w:type="dxa"/>
            <w:tcBorders>
              <w:top w:val="nil"/>
              <w:left w:val="single" w:sz="4" w:space="0" w:color="auto"/>
              <w:bottom w:val="nil"/>
              <w:right w:val="single" w:sz="4" w:space="0" w:color="auto"/>
            </w:tcBorders>
            <w:shd w:val="clear" w:color="auto" w:fill="auto"/>
            <w:vAlign w:val="bottom"/>
          </w:tcPr>
          <w:p w14:paraId="4ABADD23" w14:textId="121FE886"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1.061 </w:t>
            </w:r>
          </w:p>
        </w:tc>
        <w:tc>
          <w:tcPr>
            <w:tcW w:w="871" w:type="dxa"/>
            <w:tcBorders>
              <w:top w:val="nil"/>
              <w:left w:val="nil"/>
              <w:bottom w:val="nil"/>
              <w:right w:val="single" w:sz="4" w:space="0" w:color="auto"/>
            </w:tcBorders>
            <w:shd w:val="clear" w:color="auto" w:fill="auto"/>
            <w:vAlign w:val="bottom"/>
          </w:tcPr>
          <w:p w14:paraId="7DC25B2E" w14:textId="6D28292E"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3.632 </w:t>
            </w:r>
          </w:p>
        </w:tc>
        <w:tc>
          <w:tcPr>
            <w:tcW w:w="885" w:type="dxa"/>
            <w:tcBorders>
              <w:top w:val="nil"/>
              <w:left w:val="nil"/>
              <w:bottom w:val="nil"/>
              <w:right w:val="single" w:sz="4" w:space="0" w:color="auto"/>
            </w:tcBorders>
            <w:shd w:val="clear" w:color="auto" w:fill="auto"/>
            <w:vAlign w:val="bottom"/>
          </w:tcPr>
          <w:p w14:paraId="24310141" w14:textId="38C0B502"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4.693 </w:t>
            </w:r>
          </w:p>
        </w:tc>
      </w:tr>
      <w:tr w:rsidR="00F04041" w:rsidRPr="00A5606A" w14:paraId="5CA30F86"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1EE65203" w14:textId="77777777" w:rsidR="00F04041" w:rsidRPr="00A5606A" w:rsidRDefault="00F04041" w:rsidP="00F04041">
            <w:pPr>
              <w:rPr>
                <w:rFonts w:ascii="Arial" w:hAnsi="Arial" w:cs="Arial"/>
                <w:sz w:val="14"/>
                <w:szCs w:val="14"/>
              </w:rPr>
            </w:pPr>
            <w:r w:rsidRPr="00A5606A">
              <w:rPr>
                <w:rFonts w:ascii="Arial" w:hAnsi="Arial" w:cs="Arial"/>
                <w:sz w:val="14"/>
                <w:szCs w:val="14"/>
              </w:rPr>
              <w:t>1.2.1</w:t>
            </w:r>
          </w:p>
        </w:tc>
        <w:tc>
          <w:tcPr>
            <w:tcW w:w="5951" w:type="dxa"/>
            <w:tcBorders>
              <w:top w:val="nil"/>
              <w:left w:val="nil"/>
              <w:bottom w:val="nil"/>
              <w:right w:val="single" w:sz="4" w:space="0" w:color="auto"/>
            </w:tcBorders>
            <w:shd w:val="clear" w:color="auto" w:fill="auto"/>
            <w:vAlign w:val="bottom"/>
          </w:tcPr>
          <w:p w14:paraId="04E4FD28" w14:textId="77777777" w:rsidR="00F04041" w:rsidRPr="00A5606A" w:rsidRDefault="00F04041" w:rsidP="00F04041">
            <w:pPr>
              <w:rPr>
                <w:rFonts w:ascii="Arial" w:hAnsi="Arial" w:cs="Arial"/>
                <w:sz w:val="14"/>
                <w:szCs w:val="14"/>
              </w:rPr>
            </w:pPr>
            <w:r w:rsidRPr="00A5606A">
              <w:rPr>
                <w:rFonts w:ascii="Arial" w:hAnsi="Arial" w:cs="Arial"/>
                <w:sz w:val="14"/>
                <w:szCs w:val="14"/>
              </w:rPr>
              <w:t>Devlet Borçlanma Senetleri</w:t>
            </w:r>
          </w:p>
        </w:tc>
        <w:tc>
          <w:tcPr>
            <w:tcW w:w="994" w:type="dxa"/>
            <w:tcBorders>
              <w:top w:val="nil"/>
              <w:left w:val="single" w:sz="4" w:space="0" w:color="auto"/>
              <w:bottom w:val="nil"/>
              <w:right w:val="single" w:sz="4" w:space="0" w:color="auto"/>
            </w:tcBorders>
          </w:tcPr>
          <w:p w14:paraId="5FD0A69F"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6294F95A" w14:textId="53ECEBC3"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891 </w:t>
            </w:r>
          </w:p>
        </w:tc>
        <w:tc>
          <w:tcPr>
            <w:tcW w:w="871" w:type="dxa"/>
            <w:tcBorders>
              <w:top w:val="nil"/>
              <w:left w:val="nil"/>
              <w:bottom w:val="nil"/>
              <w:right w:val="single" w:sz="4" w:space="0" w:color="auto"/>
            </w:tcBorders>
            <w:shd w:val="clear" w:color="auto" w:fill="auto"/>
            <w:vAlign w:val="bottom"/>
          </w:tcPr>
          <w:p w14:paraId="082ED880" w14:textId="36D00A55"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14:paraId="08346212" w14:textId="5B629499"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891 </w:t>
            </w:r>
          </w:p>
        </w:tc>
      </w:tr>
      <w:tr w:rsidR="00F04041" w:rsidRPr="00A5606A" w14:paraId="17FD3CD2"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7697705A" w14:textId="77777777" w:rsidR="00F04041" w:rsidRPr="00A5606A" w:rsidRDefault="00F04041" w:rsidP="00F04041">
            <w:pPr>
              <w:rPr>
                <w:rFonts w:ascii="Arial" w:hAnsi="Arial" w:cs="Arial"/>
                <w:sz w:val="14"/>
                <w:szCs w:val="14"/>
              </w:rPr>
            </w:pPr>
            <w:r w:rsidRPr="00A5606A">
              <w:rPr>
                <w:rFonts w:ascii="Arial" w:hAnsi="Arial" w:cs="Arial"/>
                <w:sz w:val="14"/>
                <w:szCs w:val="14"/>
              </w:rPr>
              <w:t>1.2.2</w:t>
            </w:r>
          </w:p>
        </w:tc>
        <w:tc>
          <w:tcPr>
            <w:tcW w:w="5951" w:type="dxa"/>
            <w:tcBorders>
              <w:top w:val="nil"/>
              <w:left w:val="nil"/>
              <w:bottom w:val="nil"/>
              <w:right w:val="single" w:sz="4" w:space="0" w:color="auto"/>
            </w:tcBorders>
            <w:shd w:val="clear" w:color="auto" w:fill="auto"/>
            <w:vAlign w:val="bottom"/>
          </w:tcPr>
          <w:p w14:paraId="2ABE2362" w14:textId="77777777" w:rsidR="00F04041" w:rsidRPr="00A5606A" w:rsidRDefault="00F04041" w:rsidP="00F04041">
            <w:pPr>
              <w:rPr>
                <w:rFonts w:ascii="Arial" w:hAnsi="Arial" w:cs="Arial"/>
                <w:sz w:val="14"/>
                <w:szCs w:val="14"/>
              </w:rPr>
            </w:pPr>
            <w:r w:rsidRPr="00A5606A">
              <w:rPr>
                <w:rFonts w:ascii="Arial" w:hAnsi="Arial" w:cs="Arial"/>
                <w:sz w:val="14"/>
                <w:szCs w:val="14"/>
              </w:rPr>
              <w:t>Sermayede Payı Temsil Eden Menkul Değerler</w:t>
            </w:r>
          </w:p>
        </w:tc>
        <w:tc>
          <w:tcPr>
            <w:tcW w:w="994" w:type="dxa"/>
            <w:tcBorders>
              <w:top w:val="nil"/>
              <w:left w:val="single" w:sz="4" w:space="0" w:color="auto"/>
              <w:bottom w:val="nil"/>
              <w:right w:val="single" w:sz="4" w:space="0" w:color="auto"/>
            </w:tcBorders>
          </w:tcPr>
          <w:p w14:paraId="5B6035A6"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14F71359" w14:textId="5438961F"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14:paraId="65AE0257" w14:textId="5BED0F0B"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14:paraId="5F9CA89B" w14:textId="7D24D7DF" w:rsidR="00F04041" w:rsidRPr="00A5606A" w:rsidRDefault="00C834C6" w:rsidP="00F04041">
            <w:pPr>
              <w:jc w:val="right"/>
              <w:rPr>
                <w:rFonts w:ascii="Arial" w:hAnsi="Arial" w:cs="Arial"/>
                <w:bCs/>
                <w:sz w:val="14"/>
                <w:szCs w:val="14"/>
              </w:rPr>
            </w:pPr>
            <w:r>
              <w:rPr>
                <w:rFonts w:ascii="Arial" w:hAnsi="Arial" w:cs="Arial"/>
                <w:bCs/>
                <w:sz w:val="14"/>
                <w:szCs w:val="14"/>
              </w:rPr>
              <w:t>-</w:t>
            </w:r>
          </w:p>
        </w:tc>
      </w:tr>
      <w:tr w:rsidR="00F04041" w:rsidRPr="00A5606A" w14:paraId="6D1B78BC"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6912F717" w14:textId="77777777" w:rsidR="00F04041" w:rsidRPr="00A5606A" w:rsidRDefault="00F04041" w:rsidP="00F04041">
            <w:pPr>
              <w:rPr>
                <w:rFonts w:ascii="Arial" w:hAnsi="Arial" w:cs="Arial"/>
                <w:sz w:val="14"/>
                <w:szCs w:val="14"/>
              </w:rPr>
            </w:pPr>
            <w:r w:rsidRPr="00A5606A">
              <w:rPr>
                <w:rFonts w:ascii="Arial" w:hAnsi="Arial" w:cs="Arial"/>
                <w:sz w:val="14"/>
                <w:szCs w:val="14"/>
              </w:rPr>
              <w:t>1.2.3</w:t>
            </w:r>
          </w:p>
        </w:tc>
        <w:tc>
          <w:tcPr>
            <w:tcW w:w="5951" w:type="dxa"/>
            <w:tcBorders>
              <w:top w:val="nil"/>
              <w:left w:val="nil"/>
              <w:bottom w:val="nil"/>
              <w:right w:val="single" w:sz="4" w:space="0" w:color="auto"/>
            </w:tcBorders>
            <w:shd w:val="clear" w:color="auto" w:fill="auto"/>
            <w:vAlign w:val="bottom"/>
          </w:tcPr>
          <w:p w14:paraId="179E0D0B" w14:textId="77777777" w:rsidR="00F04041" w:rsidRPr="00A5606A" w:rsidRDefault="00F04041" w:rsidP="00F04041">
            <w:pPr>
              <w:rPr>
                <w:rFonts w:ascii="Arial" w:hAnsi="Arial" w:cs="Arial"/>
                <w:sz w:val="14"/>
                <w:szCs w:val="14"/>
              </w:rPr>
            </w:pPr>
            <w:r w:rsidRPr="00A5606A">
              <w:rPr>
                <w:rFonts w:ascii="Arial" w:hAnsi="Arial" w:cs="Arial"/>
                <w:sz w:val="14"/>
                <w:szCs w:val="14"/>
              </w:rPr>
              <w:t>Diğer Finansal Varlıklara İlişkin Bilgiler</w:t>
            </w:r>
          </w:p>
        </w:tc>
        <w:tc>
          <w:tcPr>
            <w:tcW w:w="994" w:type="dxa"/>
            <w:tcBorders>
              <w:top w:val="nil"/>
              <w:left w:val="single" w:sz="4" w:space="0" w:color="auto"/>
              <w:bottom w:val="nil"/>
              <w:right w:val="single" w:sz="4" w:space="0" w:color="auto"/>
            </w:tcBorders>
          </w:tcPr>
          <w:p w14:paraId="256710C0"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7DFA609A" w14:textId="20FD5DEE"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170 </w:t>
            </w:r>
          </w:p>
        </w:tc>
        <w:tc>
          <w:tcPr>
            <w:tcW w:w="871" w:type="dxa"/>
            <w:tcBorders>
              <w:top w:val="nil"/>
              <w:left w:val="nil"/>
              <w:bottom w:val="nil"/>
              <w:right w:val="single" w:sz="4" w:space="0" w:color="auto"/>
            </w:tcBorders>
            <w:shd w:val="clear" w:color="auto" w:fill="auto"/>
            <w:vAlign w:val="bottom"/>
          </w:tcPr>
          <w:p w14:paraId="0958DF65" w14:textId="330928E3"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3.632 </w:t>
            </w:r>
          </w:p>
        </w:tc>
        <w:tc>
          <w:tcPr>
            <w:tcW w:w="885" w:type="dxa"/>
            <w:tcBorders>
              <w:top w:val="nil"/>
              <w:left w:val="nil"/>
              <w:bottom w:val="nil"/>
              <w:right w:val="single" w:sz="4" w:space="0" w:color="auto"/>
            </w:tcBorders>
            <w:shd w:val="clear" w:color="auto" w:fill="auto"/>
            <w:vAlign w:val="bottom"/>
          </w:tcPr>
          <w:p w14:paraId="317EEB73" w14:textId="01725380"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3.802 </w:t>
            </w:r>
          </w:p>
        </w:tc>
      </w:tr>
      <w:tr w:rsidR="00F04041" w:rsidRPr="00A5606A" w14:paraId="4BF1EA1E"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51F3BBF5"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1.3</w:t>
            </w:r>
          </w:p>
        </w:tc>
        <w:tc>
          <w:tcPr>
            <w:tcW w:w="5951" w:type="dxa"/>
            <w:tcBorders>
              <w:top w:val="nil"/>
              <w:left w:val="nil"/>
              <w:bottom w:val="nil"/>
              <w:right w:val="single" w:sz="4" w:space="0" w:color="auto"/>
            </w:tcBorders>
            <w:shd w:val="clear" w:color="auto" w:fill="auto"/>
            <w:vAlign w:val="bottom"/>
          </w:tcPr>
          <w:p w14:paraId="0E7E82FE"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Gerçeğe Uygun Değer Farkı Diğer Kapsamlı Gelire Yansıtılan Finansal Varlıklar</w:t>
            </w:r>
          </w:p>
        </w:tc>
        <w:tc>
          <w:tcPr>
            <w:tcW w:w="994" w:type="dxa"/>
            <w:tcBorders>
              <w:top w:val="nil"/>
              <w:left w:val="single" w:sz="4" w:space="0" w:color="auto"/>
              <w:bottom w:val="nil"/>
              <w:right w:val="single" w:sz="4" w:space="0" w:color="auto"/>
            </w:tcBorders>
            <w:vAlign w:val="bottom"/>
          </w:tcPr>
          <w:p w14:paraId="26740DB6" w14:textId="77777777" w:rsidR="00F04041" w:rsidRPr="00A5606A" w:rsidRDefault="00F04041" w:rsidP="00F04041">
            <w:pPr>
              <w:jc w:val="center"/>
              <w:rPr>
                <w:rFonts w:ascii="Arial" w:hAnsi="Arial" w:cs="Arial"/>
                <w:b/>
                <w:bCs/>
                <w:sz w:val="14"/>
                <w:szCs w:val="14"/>
              </w:rPr>
            </w:pPr>
            <w:r w:rsidRPr="00A5606A">
              <w:rPr>
                <w:rFonts w:ascii="Arial" w:hAnsi="Arial" w:cs="Arial"/>
                <w:b/>
                <w:sz w:val="14"/>
                <w:szCs w:val="14"/>
              </w:rPr>
              <w:t>(3)</w:t>
            </w:r>
          </w:p>
        </w:tc>
        <w:tc>
          <w:tcPr>
            <w:tcW w:w="859" w:type="dxa"/>
            <w:tcBorders>
              <w:top w:val="nil"/>
              <w:left w:val="single" w:sz="4" w:space="0" w:color="auto"/>
              <w:bottom w:val="nil"/>
              <w:right w:val="single" w:sz="4" w:space="0" w:color="auto"/>
            </w:tcBorders>
            <w:shd w:val="clear" w:color="auto" w:fill="auto"/>
            <w:vAlign w:val="bottom"/>
          </w:tcPr>
          <w:p w14:paraId="4D3EC4E0" w14:textId="19FA1079"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708.840 </w:t>
            </w:r>
          </w:p>
        </w:tc>
        <w:tc>
          <w:tcPr>
            <w:tcW w:w="871" w:type="dxa"/>
            <w:tcBorders>
              <w:top w:val="nil"/>
              <w:left w:val="nil"/>
              <w:bottom w:val="nil"/>
              <w:right w:val="single" w:sz="4" w:space="0" w:color="auto"/>
            </w:tcBorders>
            <w:shd w:val="clear" w:color="auto" w:fill="auto"/>
            <w:vAlign w:val="bottom"/>
          </w:tcPr>
          <w:p w14:paraId="7C13A355" w14:textId="2956A390"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375.618 </w:t>
            </w:r>
          </w:p>
        </w:tc>
        <w:tc>
          <w:tcPr>
            <w:tcW w:w="885" w:type="dxa"/>
            <w:tcBorders>
              <w:top w:val="nil"/>
              <w:left w:val="nil"/>
              <w:bottom w:val="nil"/>
              <w:right w:val="single" w:sz="4" w:space="0" w:color="auto"/>
            </w:tcBorders>
            <w:shd w:val="clear" w:color="auto" w:fill="auto"/>
            <w:vAlign w:val="bottom"/>
          </w:tcPr>
          <w:p w14:paraId="186DEB8B" w14:textId="7BCD93BA"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1.084.458 </w:t>
            </w:r>
          </w:p>
        </w:tc>
      </w:tr>
      <w:tr w:rsidR="00F04041" w:rsidRPr="00A5606A" w14:paraId="6921559A"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1AAF6AB3" w14:textId="77777777" w:rsidR="00F04041" w:rsidRPr="00A5606A" w:rsidRDefault="00F04041" w:rsidP="00F04041">
            <w:pPr>
              <w:rPr>
                <w:rFonts w:ascii="Arial" w:hAnsi="Arial" w:cs="Arial"/>
                <w:sz w:val="14"/>
                <w:szCs w:val="14"/>
              </w:rPr>
            </w:pPr>
            <w:r w:rsidRPr="00A5606A">
              <w:rPr>
                <w:rFonts w:ascii="Arial" w:hAnsi="Arial" w:cs="Arial"/>
                <w:sz w:val="14"/>
                <w:szCs w:val="14"/>
              </w:rPr>
              <w:t>1.3.1</w:t>
            </w:r>
          </w:p>
        </w:tc>
        <w:tc>
          <w:tcPr>
            <w:tcW w:w="5951" w:type="dxa"/>
            <w:tcBorders>
              <w:top w:val="nil"/>
              <w:left w:val="nil"/>
              <w:bottom w:val="nil"/>
              <w:right w:val="single" w:sz="4" w:space="0" w:color="auto"/>
            </w:tcBorders>
            <w:shd w:val="clear" w:color="auto" w:fill="auto"/>
            <w:vAlign w:val="bottom"/>
          </w:tcPr>
          <w:p w14:paraId="569D1AC9" w14:textId="77777777" w:rsidR="00F04041" w:rsidRPr="00A5606A" w:rsidRDefault="00F04041" w:rsidP="00F04041">
            <w:pPr>
              <w:rPr>
                <w:rFonts w:ascii="Arial" w:hAnsi="Arial" w:cs="Arial"/>
                <w:sz w:val="14"/>
                <w:szCs w:val="14"/>
              </w:rPr>
            </w:pPr>
            <w:r w:rsidRPr="00A5606A">
              <w:rPr>
                <w:rFonts w:ascii="Arial" w:hAnsi="Arial" w:cs="Arial"/>
                <w:sz w:val="14"/>
                <w:szCs w:val="14"/>
              </w:rPr>
              <w:t>Devlet Borçlanma Senetleri</w:t>
            </w:r>
          </w:p>
        </w:tc>
        <w:tc>
          <w:tcPr>
            <w:tcW w:w="994" w:type="dxa"/>
            <w:tcBorders>
              <w:top w:val="nil"/>
              <w:left w:val="single" w:sz="4" w:space="0" w:color="auto"/>
              <w:bottom w:val="nil"/>
              <w:right w:val="single" w:sz="4" w:space="0" w:color="auto"/>
            </w:tcBorders>
          </w:tcPr>
          <w:p w14:paraId="64196EFA"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3EC3647B" w14:textId="18A948E9"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665.228 </w:t>
            </w:r>
          </w:p>
        </w:tc>
        <w:tc>
          <w:tcPr>
            <w:tcW w:w="871" w:type="dxa"/>
            <w:tcBorders>
              <w:top w:val="nil"/>
              <w:left w:val="nil"/>
              <w:bottom w:val="nil"/>
              <w:right w:val="single" w:sz="4" w:space="0" w:color="auto"/>
            </w:tcBorders>
            <w:shd w:val="clear" w:color="auto" w:fill="auto"/>
            <w:vAlign w:val="bottom"/>
          </w:tcPr>
          <w:p w14:paraId="68F29F98" w14:textId="315ED7F4"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251.715 </w:t>
            </w:r>
          </w:p>
        </w:tc>
        <w:tc>
          <w:tcPr>
            <w:tcW w:w="885" w:type="dxa"/>
            <w:tcBorders>
              <w:top w:val="nil"/>
              <w:left w:val="nil"/>
              <w:bottom w:val="nil"/>
              <w:right w:val="single" w:sz="4" w:space="0" w:color="auto"/>
            </w:tcBorders>
            <w:shd w:val="clear" w:color="auto" w:fill="auto"/>
            <w:vAlign w:val="bottom"/>
          </w:tcPr>
          <w:p w14:paraId="3EE16D0D" w14:textId="1E8F8628"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916.943 </w:t>
            </w:r>
          </w:p>
        </w:tc>
      </w:tr>
      <w:tr w:rsidR="00F04041" w:rsidRPr="00A5606A" w14:paraId="2BFA1199"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3EDDD288" w14:textId="77777777" w:rsidR="00F04041" w:rsidRPr="00A5606A" w:rsidRDefault="00F04041" w:rsidP="00F04041">
            <w:pPr>
              <w:rPr>
                <w:rFonts w:ascii="Arial" w:hAnsi="Arial" w:cs="Arial"/>
                <w:sz w:val="14"/>
                <w:szCs w:val="14"/>
              </w:rPr>
            </w:pPr>
            <w:r w:rsidRPr="00A5606A">
              <w:rPr>
                <w:rFonts w:ascii="Arial" w:hAnsi="Arial" w:cs="Arial"/>
                <w:sz w:val="14"/>
                <w:szCs w:val="14"/>
              </w:rPr>
              <w:t>1.3.2</w:t>
            </w:r>
          </w:p>
        </w:tc>
        <w:tc>
          <w:tcPr>
            <w:tcW w:w="5951" w:type="dxa"/>
            <w:tcBorders>
              <w:top w:val="nil"/>
              <w:left w:val="nil"/>
              <w:bottom w:val="nil"/>
              <w:right w:val="single" w:sz="4" w:space="0" w:color="auto"/>
            </w:tcBorders>
            <w:shd w:val="clear" w:color="auto" w:fill="auto"/>
            <w:vAlign w:val="bottom"/>
          </w:tcPr>
          <w:p w14:paraId="5EE28039" w14:textId="77777777" w:rsidR="00F04041" w:rsidRPr="00A5606A" w:rsidRDefault="00F04041" w:rsidP="00F04041">
            <w:pPr>
              <w:rPr>
                <w:rFonts w:ascii="Arial" w:hAnsi="Arial" w:cs="Arial"/>
                <w:sz w:val="14"/>
                <w:szCs w:val="14"/>
              </w:rPr>
            </w:pPr>
            <w:r w:rsidRPr="00A5606A">
              <w:rPr>
                <w:rFonts w:ascii="Arial" w:hAnsi="Arial" w:cs="Arial"/>
                <w:sz w:val="14"/>
                <w:szCs w:val="14"/>
              </w:rPr>
              <w:t>Sermayede Payı Temsil Eden Menkul Değerler</w:t>
            </w:r>
          </w:p>
        </w:tc>
        <w:tc>
          <w:tcPr>
            <w:tcW w:w="994" w:type="dxa"/>
            <w:tcBorders>
              <w:top w:val="nil"/>
              <w:left w:val="single" w:sz="4" w:space="0" w:color="auto"/>
              <w:bottom w:val="nil"/>
              <w:right w:val="single" w:sz="4" w:space="0" w:color="auto"/>
            </w:tcBorders>
          </w:tcPr>
          <w:p w14:paraId="325DFC39"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5AA1F7AA" w14:textId="031A7032"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15 </w:t>
            </w:r>
          </w:p>
        </w:tc>
        <w:tc>
          <w:tcPr>
            <w:tcW w:w="871" w:type="dxa"/>
            <w:tcBorders>
              <w:top w:val="nil"/>
              <w:left w:val="nil"/>
              <w:bottom w:val="nil"/>
              <w:right w:val="single" w:sz="4" w:space="0" w:color="auto"/>
            </w:tcBorders>
            <w:shd w:val="clear" w:color="auto" w:fill="auto"/>
            <w:vAlign w:val="bottom"/>
          </w:tcPr>
          <w:p w14:paraId="12A71040" w14:textId="284EE277"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9.402 </w:t>
            </w:r>
          </w:p>
        </w:tc>
        <w:tc>
          <w:tcPr>
            <w:tcW w:w="885" w:type="dxa"/>
            <w:tcBorders>
              <w:top w:val="nil"/>
              <w:left w:val="nil"/>
              <w:bottom w:val="nil"/>
              <w:right w:val="single" w:sz="4" w:space="0" w:color="auto"/>
            </w:tcBorders>
            <w:shd w:val="clear" w:color="auto" w:fill="auto"/>
            <w:vAlign w:val="bottom"/>
          </w:tcPr>
          <w:p w14:paraId="2E271269" w14:textId="7552C0D4"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9.417 </w:t>
            </w:r>
          </w:p>
        </w:tc>
      </w:tr>
      <w:tr w:rsidR="00F04041" w:rsidRPr="00A5606A" w14:paraId="3391DFD8"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3381F10D" w14:textId="77777777" w:rsidR="00F04041" w:rsidRPr="00A5606A" w:rsidRDefault="00F04041" w:rsidP="00F04041">
            <w:pPr>
              <w:rPr>
                <w:rFonts w:ascii="Arial" w:hAnsi="Arial" w:cs="Arial"/>
                <w:sz w:val="14"/>
                <w:szCs w:val="14"/>
              </w:rPr>
            </w:pPr>
            <w:r w:rsidRPr="00A5606A">
              <w:rPr>
                <w:rFonts w:ascii="Arial" w:hAnsi="Arial" w:cs="Arial"/>
                <w:sz w:val="14"/>
                <w:szCs w:val="14"/>
              </w:rPr>
              <w:t>1.3.3</w:t>
            </w:r>
          </w:p>
        </w:tc>
        <w:tc>
          <w:tcPr>
            <w:tcW w:w="5951" w:type="dxa"/>
            <w:tcBorders>
              <w:top w:val="nil"/>
              <w:left w:val="nil"/>
              <w:bottom w:val="nil"/>
              <w:right w:val="single" w:sz="4" w:space="0" w:color="auto"/>
            </w:tcBorders>
            <w:shd w:val="clear" w:color="auto" w:fill="auto"/>
            <w:vAlign w:val="bottom"/>
          </w:tcPr>
          <w:p w14:paraId="1B094ABA" w14:textId="77777777" w:rsidR="00F04041" w:rsidRPr="00A5606A" w:rsidRDefault="00F04041" w:rsidP="00F04041">
            <w:pPr>
              <w:rPr>
                <w:rFonts w:ascii="Arial" w:hAnsi="Arial" w:cs="Arial"/>
                <w:sz w:val="14"/>
                <w:szCs w:val="14"/>
              </w:rPr>
            </w:pPr>
            <w:r w:rsidRPr="00A5606A">
              <w:rPr>
                <w:rFonts w:ascii="Arial" w:hAnsi="Arial" w:cs="Arial"/>
                <w:sz w:val="14"/>
                <w:szCs w:val="14"/>
              </w:rPr>
              <w:t>Diğer Finansal Varlıklar</w:t>
            </w:r>
          </w:p>
        </w:tc>
        <w:tc>
          <w:tcPr>
            <w:tcW w:w="994" w:type="dxa"/>
            <w:tcBorders>
              <w:top w:val="nil"/>
              <w:left w:val="single" w:sz="4" w:space="0" w:color="auto"/>
              <w:bottom w:val="nil"/>
              <w:right w:val="single" w:sz="4" w:space="0" w:color="auto"/>
            </w:tcBorders>
          </w:tcPr>
          <w:p w14:paraId="4E849497"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4F454896" w14:textId="02BC6E72"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43.597 </w:t>
            </w:r>
          </w:p>
        </w:tc>
        <w:tc>
          <w:tcPr>
            <w:tcW w:w="871" w:type="dxa"/>
            <w:tcBorders>
              <w:top w:val="nil"/>
              <w:left w:val="nil"/>
              <w:bottom w:val="nil"/>
              <w:right w:val="single" w:sz="4" w:space="0" w:color="auto"/>
            </w:tcBorders>
            <w:shd w:val="clear" w:color="auto" w:fill="auto"/>
            <w:vAlign w:val="bottom"/>
          </w:tcPr>
          <w:p w14:paraId="2FFE7344" w14:textId="11E5AE69"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114.501 </w:t>
            </w:r>
          </w:p>
        </w:tc>
        <w:tc>
          <w:tcPr>
            <w:tcW w:w="885" w:type="dxa"/>
            <w:tcBorders>
              <w:top w:val="nil"/>
              <w:left w:val="nil"/>
              <w:bottom w:val="nil"/>
              <w:right w:val="single" w:sz="4" w:space="0" w:color="auto"/>
            </w:tcBorders>
            <w:shd w:val="clear" w:color="auto" w:fill="auto"/>
            <w:vAlign w:val="bottom"/>
          </w:tcPr>
          <w:p w14:paraId="4F98CA33" w14:textId="33609EF5"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158.098 </w:t>
            </w:r>
          </w:p>
        </w:tc>
      </w:tr>
      <w:tr w:rsidR="00F04041" w:rsidRPr="00A5606A" w14:paraId="55F88B64"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7E4528B9"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1.4</w:t>
            </w:r>
          </w:p>
        </w:tc>
        <w:tc>
          <w:tcPr>
            <w:tcW w:w="5951" w:type="dxa"/>
            <w:tcBorders>
              <w:top w:val="nil"/>
              <w:left w:val="nil"/>
              <w:bottom w:val="nil"/>
              <w:right w:val="single" w:sz="4" w:space="0" w:color="auto"/>
            </w:tcBorders>
            <w:shd w:val="clear" w:color="auto" w:fill="auto"/>
            <w:vAlign w:val="bottom"/>
          </w:tcPr>
          <w:p w14:paraId="3E383772"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İtfa Edilmiş Maliyeti ile Ölçülen Finansal Varlıklar</w:t>
            </w:r>
          </w:p>
        </w:tc>
        <w:tc>
          <w:tcPr>
            <w:tcW w:w="994" w:type="dxa"/>
            <w:tcBorders>
              <w:top w:val="nil"/>
              <w:left w:val="single" w:sz="4" w:space="0" w:color="auto"/>
              <w:bottom w:val="nil"/>
              <w:right w:val="single" w:sz="4" w:space="0" w:color="auto"/>
            </w:tcBorders>
            <w:vAlign w:val="bottom"/>
          </w:tcPr>
          <w:p w14:paraId="0DB3DC2C" w14:textId="77777777" w:rsidR="00F04041" w:rsidRPr="00A5606A" w:rsidRDefault="00F04041" w:rsidP="00F04041">
            <w:pPr>
              <w:jc w:val="center"/>
              <w:rPr>
                <w:rFonts w:ascii="Arial" w:hAnsi="Arial" w:cs="Arial"/>
                <w:b/>
                <w:bCs/>
                <w:sz w:val="14"/>
                <w:szCs w:val="14"/>
              </w:rPr>
            </w:pPr>
            <w:r w:rsidRPr="00A5606A">
              <w:rPr>
                <w:rFonts w:ascii="Arial" w:hAnsi="Arial" w:cs="Arial"/>
                <w:b/>
                <w:sz w:val="14"/>
                <w:szCs w:val="14"/>
              </w:rPr>
              <w:t>(4)</w:t>
            </w:r>
          </w:p>
        </w:tc>
        <w:tc>
          <w:tcPr>
            <w:tcW w:w="859" w:type="dxa"/>
            <w:tcBorders>
              <w:top w:val="nil"/>
              <w:left w:val="single" w:sz="4" w:space="0" w:color="auto"/>
              <w:bottom w:val="nil"/>
              <w:right w:val="single" w:sz="4" w:space="0" w:color="auto"/>
            </w:tcBorders>
            <w:shd w:val="clear" w:color="auto" w:fill="auto"/>
            <w:vAlign w:val="bottom"/>
          </w:tcPr>
          <w:p w14:paraId="48122999" w14:textId="1CBED8F3"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628.877 </w:t>
            </w:r>
          </w:p>
        </w:tc>
        <w:tc>
          <w:tcPr>
            <w:tcW w:w="871" w:type="dxa"/>
            <w:tcBorders>
              <w:top w:val="nil"/>
              <w:left w:val="nil"/>
              <w:bottom w:val="nil"/>
              <w:right w:val="single" w:sz="4" w:space="0" w:color="auto"/>
            </w:tcBorders>
            <w:shd w:val="clear" w:color="auto" w:fill="auto"/>
            <w:vAlign w:val="bottom"/>
          </w:tcPr>
          <w:p w14:paraId="7BD2B376" w14:textId="39B2DDCD" w:rsidR="00F04041" w:rsidRPr="00F04041" w:rsidRDefault="00C834C6" w:rsidP="00F04041">
            <w:pPr>
              <w:jc w:val="right"/>
              <w:rPr>
                <w:rFonts w:ascii="Arial" w:hAnsi="Arial" w:cs="Arial"/>
                <w:b/>
                <w:bCs/>
                <w:sz w:val="14"/>
                <w:szCs w:val="14"/>
              </w:rPr>
            </w:pPr>
            <w:r>
              <w:rPr>
                <w:rFonts w:ascii="Arial" w:hAnsi="Arial" w:cs="Arial"/>
                <w:b/>
                <w:bCs/>
                <w:sz w:val="14"/>
                <w:szCs w:val="14"/>
              </w:rPr>
              <w:t>-</w:t>
            </w:r>
          </w:p>
        </w:tc>
        <w:tc>
          <w:tcPr>
            <w:tcW w:w="885" w:type="dxa"/>
            <w:tcBorders>
              <w:top w:val="nil"/>
              <w:left w:val="nil"/>
              <w:bottom w:val="nil"/>
              <w:right w:val="single" w:sz="4" w:space="0" w:color="auto"/>
            </w:tcBorders>
            <w:shd w:val="clear" w:color="auto" w:fill="auto"/>
            <w:vAlign w:val="bottom"/>
          </w:tcPr>
          <w:p w14:paraId="5D3BB0C0" w14:textId="676ACA17"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628.877 </w:t>
            </w:r>
          </w:p>
        </w:tc>
      </w:tr>
      <w:tr w:rsidR="00F04041" w:rsidRPr="00A5606A" w14:paraId="2AB5BA1A"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3B086CC5" w14:textId="77777777" w:rsidR="00F04041" w:rsidRPr="00A5606A" w:rsidRDefault="00F04041" w:rsidP="00F04041">
            <w:pPr>
              <w:rPr>
                <w:rFonts w:ascii="Arial" w:hAnsi="Arial" w:cs="Arial"/>
                <w:sz w:val="14"/>
                <w:szCs w:val="14"/>
              </w:rPr>
            </w:pPr>
            <w:r w:rsidRPr="00A5606A">
              <w:rPr>
                <w:rFonts w:ascii="Arial" w:hAnsi="Arial" w:cs="Arial"/>
                <w:sz w:val="14"/>
                <w:szCs w:val="14"/>
              </w:rPr>
              <w:t>1.4.1</w:t>
            </w:r>
          </w:p>
        </w:tc>
        <w:tc>
          <w:tcPr>
            <w:tcW w:w="5951" w:type="dxa"/>
            <w:tcBorders>
              <w:top w:val="nil"/>
              <w:left w:val="nil"/>
              <w:bottom w:val="nil"/>
              <w:right w:val="single" w:sz="4" w:space="0" w:color="auto"/>
            </w:tcBorders>
            <w:shd w:val="clear" w:color="auto" w:fill="auto"/>
            <w:vAlign w:val="bottom"/>
          </w:tcPr>
          <w:p w14:paraId="4D419B8E" w14:textId="77777777" w:rsidR="00F04041" w:rsidRPr="00A5606A" w:rsidRDefault="00F04041" w:rsidP="00F04041">
            <w:pPr>
              <w:rPr>
                <w:rFonts w:ascii="Arial" w:hAnsi="Arial" w:cs="Arial"/>
                <w:sz w:val="14"/>
                <w:szCs w:val="14"/>
              </w:rPr>
            </w:pPr>
            <w:r w:rsidRPr="00A5606A">
              <w:rPr>
                <w:rFonts w:ascii="Arial" w:hAnsi="Arial" w:cs="Arial"/>
                <w:sz w:val="14"/>
                <w:szCs w:val="14"/>
              </w:rPr>
              <w:t>Devlet Borçlanma Senetleri</w:t>
            </w:r>
          </w:p>
        </w:tc>
        <w:tc>
          <w:tcPr>
            <w:tcW w:w="994" w:type="dxa"/>
            <w:tcBorders>
              <w:top w:val="nil"/>
              <w:left w:val="single" w:sz="4" w:space="0" w:color="auto"/>
              <w:bottom w:val="nil"/>
              <w:right w:val="single" w:sz="4" w:space="0" w:color="auto"/>
            </w:tcBorders>
          </w:tcPr>
          <w:p w14:paraId="68F97631"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45382D50" w14:textId="06D7CCEB"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628.877 </w:t>
            </w:r>
          </w:p>
        </w:tc>
        <w:tc>
          <w:tcPr>
            <w:tcW w:w="871" w:type="dxa"/>
            <w:tcBorders>
              <w:top w:val="nil"/>
              <w:left w:val="nil"/>
              <w:bottom w:val="nil"/>
              <w:right w:val="single" w:sz="4" w:space="0" w:color="auto"/>
            </w:tcBorders>
            <w:shd w:val="clear" w:color="auto" w:fill="auto"/>
            <w:vAlign w:val="bottom"/>
          </w:tcPr>
          <w:p w14:paraId="172F250A" w14:textId="2E1A8A48"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14:paraId="06ACB559" w14:textId="7EDAD34D"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628.877 </w:t>
            </w:r>
          </w:p>
        </w:tc>
      </w:tr>
      <w:tr w:rsidR="00F04041" w:rsidRPr="00A5606A" w14:paraId="20480F89"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18B135B7" w14:textId="77777777" w:rsidR="00F04041" w:rsidRPr="00A5606A" w:rsidRDefault="00F04041" w:rsidP="00F04041">
            <w:pPr>
              <w:rPr>
                <w:rFonts w:ascii="Arial" w:hAnsi="Arial" w:cs="Arial"/>
                <w:sz w:val="14"/>
                <w:szCs w:val="14"/>
              </w:rPr>
            </w:pPr>
            <w:r w:rsidRPr="00A5606A">
              <w:rPr>
                <w:rFonts w:ascii="Arial" w:hAnsi="Arial" w:cs="Arial"/>
                <w:sz w:val="14"/>
                <w:szCs w:val="14"/>
              </w:rPr>
              <w:t>1.4.2</w:t>
            </w:r>
          </w:p>
        </w:tc>
        <w:tc>
          <w:tcPr>
            <w:tcW w:w="5951" w:type="dxa"/>
            <w:tcBorders>
              <w:top w:val="nil"/>
              <w:left w:val="nil"/>
              <w:bottom w:val="nil"/>
              <w:right w:val="single" w:sz="4" w:space="0" w:color="auto"/>
            </w:tcBorders>
            <w:shd w:val="clear" w:color="auto" w:fill="auto"/>
            <w:vAlign w:val="bottom"/>
          </w:tcPr>
          <w:p w14:paraId="61665EC8" w14:textId="77777777" w:rsidR="00F04041" w:rsidRPr="00A5606A" w:rsidRDefault="00F04041" w:rsidP="00F04041">
            <w:pPr>
              <w:rPr>
                <w:rFonts w:ascii="Arial" w:hAnsi="Arial" w:cs="Arial"/>
                <w:sz w:val="14"/>
                <w:szCs w:val="14"/>
              </w:rPr>
            </w:pPr>
            <w:r w:rsidRPr="00A5606A">
              <w:rPr>
                <w:rFonts w:ascii="Arial" w:hAnsi="Arial" w:cs="Arial"/>
                <w:sz w:val="14"/>
                <w:szCs w:val="14"/>
              </w:rPr>
              <w:t>Diğer Finansal Varlıklar</w:t>
            </w:r>
          </w:p>
        </w:tc>
        <w:tc>
          <w:tcPr>
            <w:tcW w:w="994" w:type="dxa"/>
            <w:tcBorders>
              <w:top w:val="nil"/>
              <w:left w:val="single" w:sz="4" w:space="0" w:color="auto"/>
              <w:bottom w:val="nil"/>
              <w:right w:val="single" w:sz="4" w:space="0" w:color="auto"/>
            </w:tcBorders>
          </w:tcPr>
          <w:p w14:paraId="2F4F0C6D"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069C8F69" w14:textId="324CA07F"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14:paraId="3F367281" w14:textId="1ECD6425"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14:paraId="26D3A405" w14:textId="16AE556E" w:rsidR="00F04041" w:rsidRPr="00A5606A" w:rsidRDefault="00C834C6" w:rsidP="00F04041">
            <w:pPr>
              <w:jc w:val="right"/>
              <w:rPr>
                <w:rFonts w:ascii="Arial" w:hAnsi="Arial" w:cs="Arial"/>
                <w:bCs/>
                <w:sz w:val="14"/>
                <w:szCs w:val="14"/>
              </w:rPr>
            </w:pPr>
            <w:r>
              <w:rPr>
                <w:rFonts w:ascii="Arial" w:hAnsi="Arial" w:cs="Arial"/>
                <w:bCs/>
                <w:sz w:val="14"/>
                <w:szCs w:val="14"/>
              </w:rPr>
              <w:t>-</w:t>
            </w:r>
          </w:p>
        </w:tc>
      </w:tr>
      <w:tr w:rsidR="00F04041" w:rsidRPr="00A5606A" w14:paraId="2355391A"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0788CBB2"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1.5</w:t>
            </w:r>
          </w:p>
        </w:tc>
        <w:tc>
          <w:tcPr>
            <w:tcW w:w="5951" w:type="dxa"/>
            <w:tcBorders>
              <w:top w:val="nil"/>
              <w:left w:val="nil"/>
              <w:bottom w:val="nil"/>
              <w:right w:val="single" w:sz="4" w:space="0" w:color="auto"/>
            </w:tcBorders>
            <w:shd w:val="clear" w:color="auto" w:fill="auto"/>
            <w:vAlign w:val="bottom"/>
          </w:tcPr>
          <w:p w14:paraId="25FB25BC"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Türev Finansal Varlıklar</w:t>
            </w:r>
          </w:p>
        </w:tc>
        <w:tc>
          <w:tcPr>
            <w:tcW w:w="994" w:type="dxa"/>
            <w:tcBorders>
              <w:top w:val="nil"/>
              <w:left w:val="single" w:sz="4" w:space="0" w:color="auto"/>
              <w:bottom w:val="nil"/>
              <w:right w:val="single" w:sz="4" w:space="0" w:color="auto"/>
            </w:tcBorders>
          </w:tcPr>
          <w:p w14:paraId="2EE36E5F" w14:textId="77777777" w:rsidR="00F04041" w:rsidRPr="00A5606A" w:rsidRDefault="00F04041" w:rsidP="00F04041">
            <w:pPr>
              <w:jc w:val="center"/>
              <w:rPr>
                <w:rFonts w:ascii="Arial" w:hAnsi="Arial" w:cs="Arial"/>
                <w:b/>
                <w:bCs/>
                <w:sz w:val="14"/>
                <w:szCs w:val="14"/>
              </w:rPr>
            </w:pPr>
            <w:r w:rsidRPr="00A5606A">
              <w:rPr>
                <w:rFonts w:ascii="Arial" w:hAnsi="Arial" w:cs="Arial"/>
                <w:b/>
                <w:bCs/>
                <w:sz w:val="14"/>
                <w:szCs w:val="14"/>
              </w:rPr>
              <w:t>(5)</w:t>
            </w:r>
          </w:p>
        </w:tc>
        <w:tc>
          <w:tcPr>
            <w:tcW w:w="859" w:type="dxa"/>
            <w:tcBorders>
              <w:top w:val="nil"/>
              <w:left w:val="single" w:sz="4" w:space="0" w:color="auto"/>
              <w:bottom w:val="nil"/>
              <w:right w:val="single" w:sz="4" w:space="0" w:color="auto"/>
            </w:tcBorders>
            <w:shd w:val="clear" w:color="auto" w:fill="auto"/>
            <w:vAlign w:val="bottom"/>
          </w:tcPr>
          <w:p w14:paraId="660DFA84" w14:textId="682E3E3C"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20 </w:t>
            </w:r>
          </w:p>
        </w:tc>
        <w:tc>
          <w:tcPr>
            <w:tcW w:w="871" w:type="dxa"/>
            <w:tcBorders>
              <w:top w:val="nil"/>
              <w:left w:val="nil"/>
              <w:bottom w:val="nil"/>
              <w:right w:val="single" w:sz="4" w:space="0" w:color="auto"/>
            </w:tcBorders>
            <w:shd w:val="clear" w:color="auto" w:fill="auto"/>
            <w:vAlign w:val="bottom"/>
          </w:tcPr>
          <w:p w14:paraId="41508926" w14:textId="51167862"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32 </w:t>
            </w:r>
          </w:p>
        </w:tc>
        <w:tc>
          <w:tcPr>
            <w:tcW w:w="885" w:type="dxa"/>
            <w:tcBorders>
              <w:top w:val="nil"/>
              <w:left w:val="nil"/>
              <w:bottom w:val="nil"/>
              <w:right w:val="single" w:sz="4" w:space="0" w:color="auto"/>
            </w:tcBorders>
            <w:shd w:val="clear" w:color="auto" w:fill="auto"/>
            <w:vAlign w:val="bottom"/>
          </w:tcPr>
          <w:p w14:paraId="49AA3F8F" w14:textId="661539B7"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52 </w:t>
            </w:r>
          </w:p>
        </w:tc>
      </w:tr>
      <w:tr w:rsidR="00F04041" w:rsidRPr="00A5606A" w14:paraId="47D30A4B"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177C605B" w14:textId="77777777" w:rsidR="00F04041" w:rsidRPr="00A5606A" w:rsidRDefault="00F04041" w:rsidP="00F04041">
            <w:pPr>
              <w:rPr>
                <w:rFonts w:ascii="Arial" w:hAnsi="Arial" w:cs="Arial"/>
                <w:sz w:val="14"/>
                <w:szCs w:val="14"/>
              </w:rPr>
            </w:pPr>
            <w:r w:rsidRPr="00A5606A">
              <w:rPr>
                <w:rFonts w:ascii="Arial" w:hAnsi="Arial" w:cs="Arial"/>
                <w:sz w:val="14"/>
                <w:szCs w:val="14"/>
              </w:rPr>
              <w:t>1.5.1</w:t>
            </w:r>
          </w:p>
        </w:tc>
        <w:tc>
          <w:tcPr>
            <w:tcW w:w="5951" w:type="dxa"/>
            <w:tcBorders>
              <w:top w:val="nil"/>
              <w:left w:val="nil"/>
              <w:bottom w:val="nil"/>
              <w:right w:val="single" w:sz="4" w:space="0" w:color="auto"/>
            </w:tcBorders>
            <w:shd w:val="clear" w:color="auto" w:fill="auto"/>
            <w:vAlign w:val="bottom"/>
          </w:tcPr>
          <w:p w14:paraId="19894898" w14:textId="77777777" w:rsidR="00F04041" w:rsidRPr="00A5606A" w:rsidRDefault="00F04041" w:rsidP="00F04041">
            <w:pPr>
              <w:rPr>
                <w:rFonts w:ascii="Arial" w:hAnsi="Arial" w:cs="Arial"/>
                <w:sz w:val="14"/>
                <w:szCs w:val="14"/>
              </w:rPr>
            </w:pPr>
            <w:r w:rsidRPr="00A5606A">
              <w:rPr>
                <w:rFonts w:ascii="Arial" w:hAnsi="Arial" w:cs="Arial"/>
                <w:sz w:val="14"/>
                <w:szCs w:val="14"/>
              </w:rPr>
              <w:t>Türev Finansal Varlıkların Gerçeğe Uygun Değer Farkı Kar Zarara Yansıtılan Kısmı</w:t>
            </w:r>
          </w:p>
        </w:tc>
        <w:tc>
          <w:tcPr>
            <w:tcW w:w="994" w:type="dxa"/>
            <w:tcBorders>
              <w:top w:val="nil"/>
              <w:left w:val="single" w:sz="4" w:space="0" w:color="auto"/>
              <w:bottom w:val="nil"/>
              <w:right w:val="single" w:sz="4" w:space="0" w:color="auto"/>
            </w:tcBorders>
          </w:tcPr>
          <w:p w14:paraId="42B2B846"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5D543317" w14:textId="575413D2"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20 </w:t>
            </w:r>
          </w:p>
        </w:tc>
        <w:tc>
          <w:tcPr>
            <w:tcW w:w="871" w:type="dxa"/>
            <w:tcBorders>
              <w:top w:val="nil"/>
              <w:left w:val="nil"/>
              <w:bottom w:val="nil"/>
              <w:right w:val="single" w:sz="4" w:space="0" w:color="auto"/>
            </w:tcBorders>
            <w:shd w:val="clear" w:color="auto" w:fill="auto"/>
            <w:vAlign w:val="bottom"/>
          </w:tcPr>
          <w:p w14:paraId="0238D526" w14:textId="4F89402C"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32 </w:t>
            </w:r>
          </w:p>
        </w:tc>
        <w:tc>
          <w:tcPr>
            <w:tcW w:w="885" w:type="dxa"/>
            <w:tcBorders>
              <w:top w:val="nil"/>
              <w:left w:val="nil"/>
              <w:bottom w:val="nil"/>
              <w:right w:val="single" w:sz="4" w:space="0" w:color="auto"/>
            </w:tcBorders>
            <w:shd w:val="clear" w:color="auto" w:fill="auto"/>
            <w:vAlign w:val="bottom"/>
          </w:tcPr>
          <w:p w14:paraId="5955B379" w14:textId="5F6FAC80"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52 </w:t>
            </w:r>
          </w:p>
        </w:tc>
      </w:tr>
      <w:tr w:rsidR="00F04041" w:rsidRPr="00A5606A" w14:paraId="36AB2BA7"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063EA7DB" w14:textId="77777777" w:rsidR="00F04041" w:rsidRPr="00A5606A" w:rsidRDefault="00F04041" w:rsidP="00F04041">
            <w:pPr>
              <w:rPr>
                <w:rFonts w:ascii="Arial" w:hAnsi="Arial" w:cs="Arial"/>
                <w:sz w:val="14"/>
                <w:szCs w:val="14"/>
              </w:rPr>
            </w:pPr>
            <w:r w:rsidRPr="00A5606A">
              <w:rPr>
                <w:rFonts w:ascii="Arial" w:hAnsi="Arial" w:cs="Arial"/>
                <w:sz w:val="14"/>
                <w:szCs w:val="14"/>
              </w:rPr>
              <w:t>1.5.2</w:t>
            </w:r>
          </w:p>
        </w:tc>
        <w:tc>
          <w:tcPr>
            <w:tcW w:w="5951" w:type="dxa"/>
            <w:tcBorders>
              <w:top w:val="nil"/>
              <w:left w:val="nil"/>
              <w:bottom w:val="nil"/>
              <w:right w:val="single" w:sz="4" w:space="0" w:color="auto"/>
            </w:tcBorders>
            <w:shd w:val="clear" w:color="auto" w:fill="auto"/>
            <w:vAlign w:val="bottom"/>
          </w:tcPr>
          <w:p w14:paraId="2CBA3069" w14:textId="77777777" w:rsidR="00F04041" w:rsidRPr="00A5606A" w:rsidRDefault="00F04041" w:rsidP="00F04041">
            <w:pPr>
              <w:rPr>
                <w:rFonts w:ascii="Arial" w:hAnsi="Arial" w:cs="Arial"/>
                <w:sz w:val="14"/>
                <w:szCs w:val="14"/>
              </w:rPr>
            </w:pPr>
            <w:r w:rsidRPr="00A5606A">
              <w:rPr>
                <w:rFonts w:ascii="Arial" w:hAnsi="Arial" w:cs="Arial"/>
                <w:sz w:val="14"/>
                <w:szCs w:val="14"/>
              </w:rPr>
              <w:t>Türev Finansal Varlıkların Gerçeğe Uygun Değer Farkı Diğer Kapsamlı Gelire Yansıtılan Kısmı</w:t>
            </w:r>
          </w:p>
        </w:tc>
        <w:tc>
          <w:tcPr>
            <w:tcW w:w="994" w:type="dxa"/>
            <w:tcBorders>
              <w:top w:val="nil"/>
              <w:left w:val="single" w:sz="4" w:space="0" w:color="auto"/>
              <w:bottom w:val="nil"/>
              <w:right w:val="single" w:sz="4" w:space="0" w:color="auto"/>
            </w:tcBorders>
          </w:tcPr>
          <w:p w14:paraId="7DDFFA4B"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1491FA66" w14:textId="3A8F70A0"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14:paraId="3F3FC4F1" w14:textId="5CF76623"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14:paraId="0C7319A3" w14:textId="60EB6F12" w:rsidR="00F04041" w:rsidRPr="00A5606A" w:rsidRDefault="00C834C6" w:rsidP="00F04041">
            <w:pPr>
              <w:jc w:val="right"/>
              <w:rPr>
                <w:rFonts w:ascii="Arial" w:hAnsi="Arial" w:cs="Arial"/>
                <w:bCs/>
                <w:sz w:val="14"/>
                <w:szCs w:val="14"/>
              </w:rPr>
            </w:pPr>
            <w:r>
              <w:rPr>
                <w:rFonts w:ascii="Arial" w:hAnsi="Arial" w:cs="Arial"/>
                <w:bCs/>
                <w:sz w:val="14"/>
                <w:szCs w:val="14"/>
              </w:rPr>
              <w:t>-</w:t>
            </w:r>
          </w:p>
        </w:tc>
      </w:tr>
      <w:tr w:rsidR="00F04041" w:rsidRPr="00A5606A" w14:paraId="07B7BA88"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5FB66A4D"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1.6</w:t>
            </w:r>
          </w:p>
        </w:tc>
        <w:tc>
          <w:tcPr>
            <w:tcW w:w="5951" w:type="dxa"/>
            <w:tcBorders>
              <w:top w:val="nil"/>
              <w:left w:val="nil"/>
              <w:bottom w:val="nil"/>
              <w:right w:val="single" w:sz="4" w:space="0" w:color="auto"/>
            </w:tcBorders>
            <w:shd w:val="clear" w:color="auto" w:fill="auto"/>
            <w:vAlign w:val="bottom"/>
          </w:tcPr>
          <w:p w14:paraId="7418F47F"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Donuk Finansal Varlıklar</w:t>
            </w:r>
          </w:p>
        </w:tc>
        <w:tc>
          <w:tcPr>
            <w:tcW w:w="994" w:type="dxa"/>
            <w:tcBorders>
              <w:top w:val="nil"/>
              <w:left w:val="single" w:sz="4" w:space="0" w:color="auto"/>
              <w:bottom w:val="nil"/>
              <w:right w:val="single" w:sz="4" w:space="0" w:color="auto"/>
            </w:tcBorders>
          </w:tcPr>
          <w:p w14:paraId="7C6894E2" w14:textId="77777777" w:rsidR="00F04041" w:rsidRPr="00A5606A" w:rsidRDefault="00F04041" w:rsidP="00F04041">
            <w:pPr>
              <w:jc w:val="center"/>
              <w:rPr>
                <w:rFonts w:ascii="Arial" w:hAnsi="Arial" w:cs="Arial"/>
                <w:b/>
                <w:bCs/>
                <w:sz w:val="14"/>
                <w:szCs w:val="14"/>
              </w:rPr>
            </w:pPr>
          </w:p>
        </w:tc>
        <w:tc>
          <w:tcPr>
            <w:tcW w:w="859" w:type="dxa"/>
            <w:tcBorders>
              <w:top w:val="nil"/>
              <w:left w:val="single" w:sz="4" w:space="0" w:color="auto"/>
              <w:bottom w:val="nil"/>
              <w:right w:val="single" w:sz="4" w:space="0" w:color="auto"/>
            </w:tcBorders>
            <w:shd w:val="clear" w:color="auto" w:fill="auto"/>
            <w:vAlign w:val="bottom"/>
          </w:tcPr>
          <w:p w14:paraId="53249FE8" w14:textId="7E83824A" w:rsidR="00F04041" w:rsidRPr="00F04041" w:rsidRDefault="00C834C6" w:rsidP="00F04041">
            <w:pPr>
              <w:jc w:val="right"/>
              <w:rPr>
                <w:rFonts w:ascii="Arial" w:hAnsi="Arial" w:cs="Arial"/>
                <w:b/>
                <w:bCs/>
                <w:sz w:val="14"/>
                <w:szCs w:val="14"/>
              </w:rPr>
            </w:pPr>
            <w:r>
              <w:rPr>
                <w:rFonts w:ascii="Arial" w:hAnsi="Arial" w:cs="Arial"/>
                <w:b/>
                <w:bCs/>
                <w:sz w:val="14"/>
                <w:szCs w:val="14"/>
              </w:rPr>
              <w:t>-</w:t>
            </w:r>
          </w:p>
        </w:tc>
        <w:tc>
          <w:tcPr>
            <w:tcW w:w="871" w:type="dxa"/>
            <w:tcBorders>
              <w:top w:val="nil"/>
              <w:left w:val="nil"/>
              <w:bottom w:val="nil"/>
              <w:right w:val="single" w:sz="4" w:space="0" w:color="auto"/>
            </w:tcBorders>
            <w:shd w:val="clear" w:color="auto" w:fill="auto"/>
            <w:vAlign w:val="bottom"/>
          </w:tcPr>
          <w:p w14:paraId="3F176039" w14:textId="6D64CE1E" w:rsidR="00F04041" w:rsidRPr="00F04041" w:rsidRDefault="00C834C6" w:rsidP="00F04041">
            <w:pPr>
              <w:jc w:val="right"/>
              <w:rPr>
                <w:rFonts w:ascii="Arial" w:hAnsi="Arial" w:cs="Arial"/>
                <w:b/>
                <w:bCs/>
                <w:sz w:val="14"/>
                <w:szCs w:val="14"/>
              </w:rPr>
            </w:pPr>
            <w:r>
              <w:rPr>
                <w:rFonts w:ascii="Arial" w:hAnsi="Arial" w:cs="Arial"/>
                <w:b/>
                <w:bCs/>
                <w:sz w:val="14"/>
                <w:szCs w:val="14"/>
              </w:rPr>
              <w:t>-</w:t>
            </w:r>
          </w:p>
        </w:tc>
        <w:tc>
          <w:tcPr>
            <w:tcW w:w="885" w:type="dxa"/>
            <w:tcBorders>
              <w:top w:val="nil"/>
              <w:left w:val="nil"/>
              <w:bottom w:val="nil"/>
              <w:right w:val="single" w:sz="4" w:space="0" w:color="auto"/>
            </w:tcBorders>
            <w:shd w:val="clear" w:color="auto" w:fill="auto"/>
            <w:vAlign w:val="bottom"/>
          </w:tcPr>
          <w:p w14:paraId="7ED3357B" w14:textId="09A74D9C" w:rsidR="00F04041" w:rsidRPr="00F04041" w:rsidRDefault="00C834C6" w:rsidP="00F04041">
            <w:pPr>
              <w:jc w:val="right"/>
              <w:rPr>
                <w:rFonts w:ascii="Arial" w:hAnsi="Arial" w:cs="Arial"/>
                <w:b/>
                <w:bCs/>
                <w:sz w:val="14"/>
                <w:szCs w:val="14"/>
              </w:rPr>
            </w:pPr>
            <w:r>
              <w:rPr>
                <w:rFonts w:ascii="Arial" w:hAnsi="Arial" w:cs="Arial"/>
                <w:b/>
                <w:bCs/>
                <w:sz w:val="14"/>
                <w:szCs w:val="14"/>
              </w:rPr>
              <w:t>-</w:t>
            </w:r>
          </w:p>
        </w:tc>
      </w:tr>
      <w:tr w:rsidR="00F04041" w:rsidRPr="00A5606A" w14:paraId="158F5344"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2E7B96D9"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1.7</w:t>
            </w:r>
          </w:p>
        </w:tc>
        <w:tc>
          <w:tcPr>
            <w:tcW w:w="5951" w:type="dxa"/>
            <w:tcBorders>
              <w:top w:val="nil"/>
              <w:left w:val="nil"/>
              <w:bottom w:val="nil"/>
              <w:right w:val="single" w:sz="4" w:space="0" w:color="auto"/>
            </w:tcBorders>
            <w:shd w:val="clear" w:color="auto" w:fill="auto"/>
            <w:vAlign w:val="bottom"/>
          </w:tcPr>
          <w:p w14:paraId="5656D973"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Beklenen Zarar Karşılıkları (-)</w:t>
            </w:r>
          </w:p>
        </w:tc>
        <w:tc>
          <w:tcPr>
            <w:tcW w:w="994" w:type="dxa"/>
            <w:tcBorders>
              <w:top w:val="nil"/>
              <w:left w:val="single" w:sz="4" w:space="0" w:color="auto"/>
              <w:bottom w:val="nil"/>
              <w:right w:val="single" w:sz="4" w:space="0" w:color="auto"/>
            </w:tcBorders>
          </w:tcPr>
          <w:p w14:paraId="5CE0E9B7" w14:textId="77777777" w:rsidR="00F04041" w:rsidRPr="00A5606A" w:rsidRDefault="00F04041" w:rsidP="00F04041">
            <w:pPr>
              <w:jc w:val="center"/>
              <w:rPr>
                <w:rFonts w:ascii="Arial" w:hAnsi="Arial" w:cs="Arial"/>
                <w:b/>
                <w:bCs/>
                <w:sz w:val="14"/>
                <w:szCs w:val="14"/>
              </w:rPr>
            </w:pPr>
          </w:p>
        </w:tc>
        <w:tc>
          <w:tcPr>
            <w:tcW w:w="859" w:type="dxa"/>
            <w:tcBorders>
              <w:top w:val="nil"/>
              <w:left w:val="single" w:sz="4" w:space="0" w:color="auto"/>
              <w:bottom w:val="nil"/>
              <w:right w:val="single" w:sz="4" w:space="0" w:color="auto"/>
            </w:tcBorders>
            <w:shd w:val="clear" w:color="auto" w:fill="auto"/>
            <w:vAlign w:val="bottom"/>
          </w:tcPr>
          <w:p w14:paraId="3B73029F" w14:textId="0E267787"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1.441 </w:t>
            </w:r>
          </w:p>
        </w:tc>
        <w:tc>
          <w:tcPr>
            <w:tcW w:w="871" w:type="dxa"/>
            <w:tcBorders>
              <w:top w:val="nil"/>
              <w:left w:val="nil"/>
              <w:bottom w:val="nil"/>
              <w:right w:val="single" w:sz="4" w:space="0" w:color="auto"/>
            </w:tcBorders>
            <w:shd w:val="clear" w:color="auto" w:fill="auto"/>
            <w:vAlign w:val="bottom"/>
          </w:tcPr>
          <w:p w14:paraId="4638723E" w14:textId="74C43C10"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107 </w:t>
            </w:r>
          </w:p>
        </w:tc>
        <w:tc>
          <w:tcPr>
            <w:tcW w:w="885" w:type="dxa"/>
            <w:tcBorders>
              <w:top w:val="nil"/>
              <w:left w:val="nil"/>
              <w:bottom w:val="nil"/>
              <w:right w:val="single" w:sz="4" w:space="0" w:color="auto"/>
            </w:tcBorders>
            <w:shd w:val="clear" w:color="auto" w:fill="auto"/>
            <w:vAlign w:val="bottom"/>
          </w:tcPr>
          <w:p w14:paraId="7E837E40" w14:textId="274114FB"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1.548 </w:t>
            </w:r>
          </w:p>
        </w:tc>
      </w:tr>
      <w:tr w:rsidR="00F04041" w:rsidRPr="00A5606A" w14:paraId="454A8689"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367A0E7A"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II.</w:t>
            </w:r>
          </w:p>
        </w:tc>
        <w:tc>
          <w:tcPr>
            <w:tcW w:w="5951" w:type="dxa"/>
            <w:tcBorders>
              <w:top w:val="nil"/>
              <w:left w:val="nil"/>
              <w:bottom w:val="nil"/>
              <w:right w:val="single" w:sz="4" w:space="0" w:color="auto"/>
            </w:tcBorders>
            <w:shd w:val="clear" w:color="auto" w:fill="auto"/>
            <w:vAlign w:val="bottom"/>
          </w:tcPr>
          <w:p w14:paraId="038A2FB2"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KREDİLER (Net)</w:t>
            </w:r>
          </w:p>
        </w:tc>
        <w:tc>
          <w:tcPr>
            <w:tcW w:w="994" w:type="dxa"/>
            <w:tcBorders>
              <w:top w:val="nil"/>
              <w:left w:val="single" w:sz="4" w:space="0" w:color="auto"/>
              <w:bottom w:val="nil"/>
              <w:right w:val="single" w:sz="4" w:space="0" w:color="auto"/>
            </w:tcBorders>
            <w:vAlign w:val="bottom"/>
          </w:tcPr>
          <w:p w14:paraId="67547D2E" w14:textId="77777777" w:rsidR="00F04041" w:rsidRPr="00A5606A" w:rsidRDefault="00F04041" w:rsidP="00F04041">
            <w:pPr>
              <w:jc w:val="center"/>
              <w:rPr>
                <w:rFonts w:ascii="Arial" w:hAnsi="Arial" w:cs="Arial"/>
                <w:b/>
                <w:bCs/>
                <w:sz w:val="14"/>
                <w:szCs w:val="14"/>
              </w:rPr>
            </w:pPr>
            <w:r w:rsidRPr="00A5606A">
              <w:rPr>
                <w:rFonts w:ascii="Arial" w:hAnsi="Arial" w:cs="Arial"/>
                <w:b/>
                <w:sz w:val="14"/>
                <w:szCs w:val="14"/>
              </w:rPr>
              <w:t>(6)</w:t>
            </w:r>
          </w:p>
        </w:tc>
        <w:tc>
          <w:tcPr>
            <w:tcW w:w="859" w:type="dxa"/>
            <w:tcBorders>
              <w:top w:val="nil"/>
              <w:left w:val="single" w:sz="4" w:space="0" w:color="auto"/>
              <w:bottom w:val="nil"/>
              <w:right w:val="single" w:sz="4" w:space="0" w:color="auto"/>
            </w:tcBorders>
            <w:shd w:val="clear" w:color="auto" w:fill="auto"/>
            <w:vAlign w:val="bottom"/>
          </w:tcPr>
          <w:p w14:paraId="2F532C6C" w14:textId="06CEB748"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19.827.116 </w:t>
            </w:r>
          </w:p>
        </w:tc>
        <w:tc>
          <w:tcPr>
            <w:tcW w:w="871" w:type="dxa"/>
            <w:tcBorders>
              <w:top w:val="nil"/>
              <w:left w:val="nil"/>
              <w:bottom w:val="nil"/>
              <w:right w:val="single" w:sz="4" w:space="0" w:color="auto"/>
            </w:tcBorders>
            <w:shd w:val="clear" w:color="auto" w:fill="auto"/>
            <w:vAlign w:val="bottom"/>
          </w:tcPr>
          <w:p w14:paraId="24DBF57E" w14:textId="4359ED51"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6.111.279 </w:t>
            </w:r>
          </w:p>
        </w:tc>
        <w:tc>
          <w:tcPr>
            <w:tcW w:w="885" w:type="dxa"/>
            <w:tcBorders>
              <w:top w:val="nil"/>
              <w:left w:val="nil"/>
              <w:bottom w:val="nil"/>
              <w:right w:val="single" w:sz="4" w:space="0" w:color="auto"/>
            </w:tcBorders>
            <w:shd w:val="clear" w:color="auto" w:fill="auto"/>
            <w:vAlign w:val="bottom"/>
          </w:tcPr>
          <w:p w14:paraId="2565967A" w14:textId="6BF2240D"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25.938.395 </w:t>
            </w:r>
          </w:p>
        </w:tc>
      </w:tr>
      <w:tr w:rsidR="00F04041" w:rsidRPr="00A5606A" w14:paraId="6F0AF411"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571802CB"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2.1</w:t>
            </w:r>
          </w:p>
        </w:tc>
        <w:tc>
          <w:tcPr>
            <w:tcW w:w="5951" w:type="dxa"/>
            <w:tcBorders>
              <w:top w:val="nil"/>
              <w:left w:val="nil"/>
              <w:bottom w:val="nil"/>
              <w:right w:val="single" w:sz="4" w:space="0" w:color="auto"/>
            </w:tcBorders>
            <w:shd w:val="clear" w:color="auto" w:fill="auto"/>
            <w:vAlign w:val="bottom"/>
          </w:tcPr>
          <w:p w14:paraId="4F301B75"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 xml:space="preserve">Krediler </w:t>
            </w:r>
          </w:p>
        </w:tc>
        <w:tc>
          <w:tcPr>
            <w:tcW w:w="994" w:type="dxa"/>
            <w:tcBorders>
              <w:top w:val="nil"/>
              <w:left w:val="single" w:sz="4" w:space="0" w:color="auto"/>
              <w:bottom w:val="nil"/>
              <w:right w:val="single" w:sz="4" w:space="0" w:color="auto"/>
            </w:tcBorders>
          </w:tcPr>
          <w:p w14:paraId="039A3F0F" w14:textId="77777777" w:rsidR="00F04041" w:rsidRPr="00A5606A" w:rsidRDefault="00F04041" w:rsidP="00F04041">
            <w:pPr>
              <w:jc w:val="center"/>
              <w:rPr>
                <w:rFonts w:ascii="Arial" w:hAnsi="Arial" w:cs="Arial"/>
                <w:b/>
                <w:bCs/>
                <w:sz w:val="14"/>
                <w:szCs w:val="14"/>
              </w:rPr>
            </w:pPr>
          </w:p>
        </w:tc>
        <w:tc>
          <w:tcPr>
            <w:tcW w:w="859" w:type="dxa"/>
            <w:tcBorders>
              <w:top w:val="nil"/>
              <w:left w:val="single" w:sz="4" w:space="0" w:color="auto"/>
              <w:bottom w:val="nil"/>
              <w:right w:val="single" w:sz="4" w:space="0" w:color="auto"/>
            </w:tcBorders>
            <w:shd w:val="clear" w:color="auto" w:fill="auto"/>
            <w:vAlign w:val="bottom"/>
          </w:tcPr>
          <w:p w14:paraId="4F71D6F9" w14:textId="435DE894"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18.744.920 </w:t>
            </w:r>
          </w:p>
        </w:tc>
        <w:tc>
          <w:tcPr>
            <w:tcW w:w="871" w:type="dxa"/>
            <w:tcBorders>
              <w:top w:val="nil"/>
              <w:left w:val="nil"/>
              <w:bottom w:val="nil"/>
              <w:right w:val="single" w:sz="4" w:space="0" w:color="auto"/>
            </w:tcBorders>
            <w:shd w:val="clear" w:color="auto" w:fill="auto"/>
            <w:vAlign w:val="bottom"/>
          </w:tcPr>
          <w:p w14:paraId="5D50F4F5" w14:textId="04B0584D"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6.134.658 </w:t>
            </w:r>
          </w:p>
        </w:tc>
        <w:tc>
          <w:tcPr>
            <w:tcW w:w="885" w:type="dxa"/>
            <w:tcBorders>
              <w:top w:val="nil"/>
              <w:left w:val="nil"/>
              <w:bottom w:val="nil"/>
              <w:right w:val="single" w:sz="4" w:space="0" w:color="auto"/>
            </w:tcBorders>
            <w:shd w:val="clear" w:color="auto" w:fill="auto"/>
            <w:vAlign w:val="bottom"/>
          </w:tcPr>
          <w:p w14:paraId="05D2476E" w14:textId="7C382FFA"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24.879.578 </w:t>
            </w:r>
          </w:p>
        </w:tc>
      </w:tr>
      <w:tr w:rsidR="00F04041" w:rsidRPr="00A5606A" w14:paraId="5D56E0C7"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1242175B" w14:textId="77777777" w:rsidR="00F04041" w:rsidRPr="00A5606A" w:rsidRDefault="00F04041" w:rsidP="00F04041">
            <w:pPr>
              <w:rPr>
                <w:rFonts w:ascii="Arial" w:hAnsi="Arial" w:cs="Arial"/>
                <w:sz w:val="14"/>
                <w:szCs w:val="14"/>
              </w:rPr>
            </w:pPr>
            <w:r w:rsidRPr="00A5606A">
              <w:rPr>
                <w:rFonts w:ascii="Arial" w:hAnsi="Arial" w:cs="Arial"/>
                <w:sz w:val="14"/>
                <w:szCs w:val="14"/>
              </w:rPr>
              <w:t>2.1.1</w:t>
            </w:r>
          </w:p>
        </w:tc>
        <w:tc>
          <w:tcPr>
            <w:tcW w:w="5951" w:type="dxa"/>
            <w:tcBorders>
              <w:top w:val="nil"/>
              <w:left w:val="nil"/>
              <w:bottom w:val="nil"/>
              <w:right w:val="single" w:sz="4" w:space="0" w:color="auto"/>
            </w:tcBorders>
            <w:shd w:val="clear" w:color="auto" w:fill="auto"/>
            <w:vAlign w:val="bottom"/>
          </w:tcPr>
          <w:p w14:paraId="0C86B62F" w14:textId="77777777" w:rsidR="00F04041" w:rsidRPr="00A5606A" w:rsidRDefault="00F04041" w:rsidP="00F04041">
            <w:pPr>
              <w:rPr>
                <w:rFonts w:ascii="Arial" w:hAnsi="Arial" w:cs="Arial"/>
                <w:sz w:val="14"/>
                <w:szCs w:val="14"/>
              </w:rPr>
            </w:pPr>
            <w:r w:rsidRPr="00A5606A">
              <w:rPr>
                <w:rFonts w:ascii="Arial" w:hAnsi="Arial" w:cs="Arial"/>
                <w:sz w:val="14"/>
                <w:szCs w:val="14"/>
              </w:rPr>
              <w:t>İtfa Edilmiş Maliyetiyle Ölçülenler</w:t>
            </w:r>
          </w:p>
        </w:tc>
        <w:tc>
          <w:tcPr>
            <w:tcW w:w="994" w:type="dxa"/>
            <w:tcBorders>
              <w:top w:val="nil"/>
              <w:left w:val="single" w:sz="4" w:space="0" w:color="auto"/>
              <w:bottom w:val="nil"/>
              <w:right w:val="single" w:sz="4" w:space="0" w:color="auto"/>
            </w:tcBorders>
          </w:tcPr>
          <w:p w14:paraId="2707DE6D"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73ECBBA9" w14:textId="129577E5"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18.744.920 </w:t>
            </w:r>
          </w:p>
        </w:tc>
        <w:tc>
          <w:tcPr>
            <w:tcW w:w="871" w:type="dxa"/>
            <w:tcBorders>
              <w:top w:val="nil"/>
              <w:left w:val="nil"/>
              <w:bottom w:val="nil"/>
              <w:right w:val="single" w:sz="4" w:space="0" w:color="auto"/>
            </w:tcBorders>
            <w:shd w:val="clear" w:color="auto" w:fill="auto"/>
            <w:vAlign w:val="bottom"/>
          </w:tcPr>
          <w:p w14:paraId="5BE827D9" w14:textId="0B25393A"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6.134.658 </w:t>
            </w:r>
          </w:p>
        </w:tc>
        <w:tc>
          <w:tcPr>
            <w:tcW w:w="885" w:type="dxa"/>
            <w:tcBorders>
              <w:top w:val="nil"/>
              <w:left w:val="nil"/>
              <w:bottom w:val="nil"/>
              <w:right w:val="single" w:sz="4" w:space="0" w:color="auto"/>
            </w:tcBorders>
            <w:shd w:val="clear" w:color="auto" w:fill="auto"/>
            <w:vAlign w:val="bottom"/>
          </w:tcPr>
          <w:p w14:paraId="744D8792" w14:textId="2E111FEB"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24.879.578 </w:t>
            </w:r>
          </w:p>
        </w:tc>
      </w:tr>
      <w:tr w:rsidR="00F04041" w:rsidRPr="00A5606A" w14:paraId="7BC3D790"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68FA0C21" w14:textId="77777777" w:rsidR="00F04041" w:rsidRPr="00A5606A" w:rsidRDefault="00F04041" w:rsidP="00F04041">
            <w:pPr>
              <w:rPr>
                <w:rFonts w:ascii="Arial" w:hAnsi="Arial" w:cs="Arial"/>
                <w:sz w:val="14"/>
                <w:szCs w:val="14"/>
              </w:rPr>
            </w:pPr>
            <w:r w:rsidRPr="00A5606A">
              <w:rPr>
                <w:rFonts w:ascii="Arial" w:hAnsi="Arial" w:cs="Arial"/>
                <w:sz w:val="14"/>
                <w:szCs w:val="14"/>
              </w:rPr>
              <w:t>2.1.2</w:t>
            </w:r>
          </w:p>
        </w:tc>
        <w:tc>
          <w:tcPr>
            <w:tcW w:w="5951" w:type="dxa"/>
            <w:tcBorders>
              <w:top w:val="nil"/>
              <w:left w:val="nil"/>
              <w:bottom w:val="nil"/>
              <w:right w:val="single" w:sz="4" w:space="0" w:color="auto"/>
            </w:tcBorders>
            <w:shd w:val="clear" w:color="auto" w:fill="auto"/>
            <w:vAlign w:val="bottom"/>
          </w:tcPr>
          <w:p w14:paraId="5BB04606" w14:textId="77777777" w:rsidR="00F04041" w:rsidRPr="00A5606A" w:rsidRDefault="00F04041" w:rsidP="00F04041">
            <w:pPr>
              <w:rPr>
                <w:rFonts w:ascii="Arial" w:hAnsi="Arial" w:cs="Arial"/>
                <w:sz w:val="14"/>
                <w:szCs w:val="14"/>
              </w:rPr>
            </w:pPr>
            <w:r w:rsidRPr="00A5606A">
              <w:rPr>
                <w:rFonts w:ascii="Arial" w:hAnsi="Arial" w:cs="Arial"/>
                <w:sz w:val="14"/>
                <w:szCs w:val="14"/>
              </w:rPr>
              <w:t>Gerçeğe Uygun Değer Farkı Kar Zarara Yansıtılanlar</w:t>
            </w:r>
          </w:p>
        </w:tc>
        <w:tc>
          <w:tcPr>
            <w:tcW w:w="994" w:type="dxa"/>
            <w:tcBorders>
              <w:top w:val="nil"/>
              <w:left w:val="single" w:sz="4" w:space="0" w:color="auto"/>
              <w:bottom w:val="nil"/>
              <w:right w:val="single" w:sz="4" w:space="0" w:color="auto"/>
            </w:tcBorders>
          </w:tcPr>
          <w:p w14:paraId="147B2D92"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54900843" w14:textId="5DCA576E"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14:paraId="3499E475" w14:textId="4325451F"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14:paraId="0EDE287C" w14:textId="40298ABD" w:rsidR="00F04041" w:rsidRPr="00A5606A" w:rsidRDefault="00C834C6" w:rsidP="00F04041">
            <w:pPr>
              <w:jc w:val="right"/>
              <w:rPr>
                <w:rFonts w:ascii="Arial" w:hAnsi="Arial" w:cs="Arial"/>
                <w:bCs/>
                <w:sz w:val="14"/>
                <w:szCs w:val="14"/>
              </w:rPr>
            </w:pPr>
            <w:r>
              <w:rPr>
                <w:rFonts w:ascii="Arial" w:hAnsi="Arial" w:cs="Arial"/>
                <w:bCs/>
                <w:sz w:val="14"/>
                <w:szCs w:val="14"/>
              </w:rPr>
              <w:t>-</w:t>
            </w:r>
          </w:p>
        </w:tc>
      </w:tr>
      <w:tr w:rsidR="00F04041" w:rsidRPr="00A5606A" w14:paraId="371B212C"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2331AA32" w14:textId="77777777" w:rsidR="00F04041" w:rsidRPr="00A5606A" w:rsidRDefault="00F04041" w:rsidP="00F04041">
            <w:pPr>
              <w:rPr>
                <w:rFonts w:ascii="Arial" w:hAnsi="Arial" w:cs="Arial"/>
                <w:sz w:val="14"/>
                <w:szCs w:val="14"/>
              </w:rPr>
            </w:pPr>
            <w:r w:rsidRPr="00A5606A">
              <w:rPr>
                <w:rFonts w:ascii="Arial" w:hAnsi="Arial" w:cs="Arial"/>
                <w:sz w:val="14"/>
                <w:szCs w:val="14"/>
              </w:rPr>
              <w:t>2.1.3</w:t>
            </w:r>
          </w:p>
        </w:tc>
        <w:tc>
          <w:tcPr>
            <w:tcW w:w="5951" w:type="dxa"/>
            <w:tcBorders>
              <w:top w:val="nil"/>
              <w:left w:val="nil"/>
              <w:bottom w:val="nil"/>
              <w:right w:val="single" w:sz="4" w:space="0" w:color="auto"/>
            </w:tcBorders>
            <w:shd w:val="clear" w:color="auto" w:fill="auto"/>
            <w:vAlign w:val="bottom"/>
          </w:tcPr>
          <w:p w14:paraId="435B15CF" w14:textId="77777777" w:rsidR="00F04041" w:rsidRPr="00A5606A" w:rsidRDefault="00F04041" w:rsidP="00F04041">
            <w:pPr>
              <w:rPr>
                <w:rFonts w:ascii="Arial" w:hAnsi="Arial" w:cs="Arial"/>
                <w:sz w:val="14"/>
                <w:szCs w:val="14"/>
              </w:rPr>
            </w:pPr>
            <w:r w:rsidRPr="00A5606A">
              <w:rPr>
                <w:rFonts w:ascii="Arial" w:hAnsi="Arial" w:cs="Arial"/>
                <w:sz w:val="14"/>
                <w:szCs w:val="14"/>
              </w:rPr>
              <w:t xml:space="preserve">Gerçeğe Uygun Değer Farkı Diğer Kapsamlı Gelire Yansıtılanlar </w:t>
            </w:r>
          </w:p>
        </w:tc>
        <w:tc>
          <w:tcPr>
            <w:tcW w:w="994" w:type="dxa"/>
            <w:tcBorders>
              <w:top w:val="nil"/>
              <w:left w:val="single" w:sz="4" w:space="0" w:color="auto"/>
              <w:bottom w:val="nil"/>
              <w:right w:val="single" w:sz="4" w:space="0" w:color="auto"/>
            </w:tcBorders>
          </w:tcPr>
          <w:p w14:paraId="18607148"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46E68AC8" w14:textId="1716966F"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14:paraId="1566FA45" w14:textId="081623B3"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14:paraId="2A9BD3DA" w14:textId="238A1BB2" w:rsidR="00F04041" w:rsidRPr="00A5606A" w:rsidRDefault="00C834C6" w:rsidP="00F04041">
            <w:pPr>
              <w:jc w:val="right"/>
              <w:rPr>
                <w:rFonts w:ascii="Arial" w:hAnsi="Arial" w:cs="Arial"/>
                <w:bCs/>
                <w:sz w:val="14"/>
                <w:szCs w:val="14"/>
              </w:rPr>
            </w:pPr>
            <w:r>
              <w:rPr>
                <w:rFonts w:ascii="Arial" w:hAnsi="Arial" w:cs="Arial"/>
                <w:bCs/>
                <w:sz w:val="14"/>
                <w:szCs w:val="14"/>
              </w:rPr>
              <w:t>-</w:t>
            </w:r>
          </w:p>
        </w:tc>
      </w:tr>
      <w:tr w:rsidR="00F04041" w:rsidRPr="00A5606A" w14:paraId="0FED7314"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26D459B2"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2.2</w:t>
            </w:r>
          </w:p>
        </w:tc>
        <w:tc>
          <w:tcPr>
            <w:tcW w:w="5951" w:type="dxa"/>
            <w:tcBorders>
              <w:top w:val="nil"/>
              <w:left w:val="nil"/>
              <w:bottom w:val="nil"/>
              <w:right w:val="single" w:sz="4" w:space="0" w:color="auto"/>
            </w:tcBorders>
            <w:shd w:val="clear" w:color="auto" w:fill="auto"/>
            <w:vAlign w:val="bottom"/>
          </w:tcPr>
          <w:p w14:paraId="3B81CACB"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Kiralama İşlemlerinden Alacaklar</w:t>
            </w:r>
          </w:p>
        </w:tc>
        <w:tc>
          <w:tcPr>
            <w:tcW w:w="994" w:type="dxa"/>
            <w:tcBorders>
              <w:top w:val="nil"/>
              <w:left w:val="single" w:sz="4" w:space="0" w:color="auto"/>
              <w:bottom w:val="nil"/>
              <w:right w:val="single" w:sz="4" w:space="0" w:color="auto"/>
            </w:tcBorders>
            <w:vAlign w:val="bottom"/>
          </w:tcPr>
          <w:p w14:paraId="7D4DB25F" w14:textId="77777777" w:rsidR="00F04041" w:rsidRPr="00A5606A" w:rsidRDefault="00F04041" w:rsidP="00F04041">
            <w:pPr>
              <w:jc w:val="center"/>
              <w:rPr>
                <w:rFonts w:ascii="Arial" w:hAnsi="Arial" w:cs="Arial"/>
                <w:sz w:val="14"/>
                <w:szCs w:val="14"/>
              </w:rPr>
            </w:pPr>
            <w:r w:rsidRPr="00A5606A">
              <w:rPr>
                <w:rFonts w:ascii="Arial" w:hAnsi="Arial" w:cs="Arial"/>
                <w:b/>
                <w:sz w:val="14"/>
                <w:szCs w:val="14"/>
              </w:rPr>
              <w:t xml:space="preserve">  (7)</w:t>
            </w:r>
          </w:p>
        </w:tc>
        <w:tc>
          <w:tcPr>
            <w:tcW w:w="859" w:type="dxa"/>
            <w:tcBorders>
              <w:top w:val="nil"/>
              <w:left w:val="single" w:sz="4" w:space="0" w:color="auto"/>
              <w:bottom w:val="nil"/>
              <w:right w:val="single" w:sz="4" w:space="0" w:color="auto"/>
            </w:tcBorders>
            <w:shd w:val="clear" w:color="auto" w:fill="auto"/>
            <w:vAlign w:val="bottom"/>
          </w:tcPr>
          <w:p w14:paraId="28C0E48B" w14:textId="066DE45C"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724.906 </w:t>
            </w:r>
          </w:p>
        </w:tc>
        <w:tc>
          <w:tcPr>
            <w:tcW w:w="871" w:type="dxa"/>
            <w:tcBorders>
              <w:top w:val="nil"/>
              <w:left w:val="nil"/>
              <w:bottom w:val="nil"/>
              <w:right w:val="single" w:sz="4" w:space="0" w:color="auto"/>
            </w:tcBorders>
            <w:shd w:val="clear" w:color="auto" w:fill="auto"/>
            <w:vAlign w:val="bottom"/>
          </w:tcPr>
          <w:p w14:paraId="0B0C700E" w14:textId="537CC40F" w:rsidR="00F04041" w:rsidRPr="00F04041" w:rsidRDefault="00C834C6" w:rsidP="00F04041">
            <w:pPr>
              <w:jc w:val="right"/>
              <w:rPr>
                <w:rFonts w:ascii="Arial" w:hAnsi="Arial" w:cs="Arial"/>
                <w:b/>
                <w:bCs/>
                <w:sz w:val="14"/>
                <w:szCs w:val="14"/>
              </w:rPr>
            </w:pPr>
            <w:r>
              <w:rPr>
                <w:rFonts w:ascii="Arial" w:hAnsi="Arial" w:cs="Arial"/>
                <w:b/>
                <w:bCs/>
                <w:sz w:val="14"/>
                <w:szCs w:val="14"/>
              </w:rPr>
              <w:t>-</w:t>
            </w:r>
          </w:p>
        </w:tc>
        <w:tc>
          <w:tcPr>
            <w:tcW w:w="885" w:type="dxa"/>
            <w:tcBorders>
              <w:top w:val="nil"/>
              <w:left w:val="nil"/>
              <w:bottom w:val="nil"/>
              <w:right w:val="single" w:sz="4" w:space="0" w:color="auto"/>
            </w:tcBorders>
            <w:shd w:val="clear" w:color="auto" w:fill="auto"/>
            <w:vAlign w:val="bottom"/>
          </w:tcPr>
          <w:p w14:paraId="77338E77" w14:textId="29A1D272"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724.906 </w:t>
            </w:r>
          </w:p>
        </w:tc>
      </w:tr>
      <w:tr w:rsidR="00F04041" w:rsidRPr="00A5606A" w14:paraId="4E64E4D2"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236485E2" w14:textId="77777777" w:rsidR="00F04041" w:rsidRPr="00A5606A" w:rsidRDefault="00F04041" w:rsidP="00F04041">
            <w:pPr>
              <w:rPr>
                <w:rFonts w:ascii="Arial" w:hAnsi="Arial" w:cs="Arial"/>
                <w:sz w:val="14"/>
                <w:szCs w:val="14"/>
              </w:rPr>
            </w:pPr>
            <w:r w:rsidRPr="00A5606A">
              <w:rPr>
                <w:rFonts w:ascii="Arial" w:hAnsi="Arial" w:cs="Arial"/>
                <w:sz w:val="14"/>
                <w:szCs w:val="14"/>
              </w:rPr>
              <w:t>2.2.1</w:t>
            </w:r>
          </w:p>
        </w:tc>
        <w:tc>
          <w:tcPr>
            <w:tcW w:w="5951" w:type="dxa"/>
            <w:tcBorders>
              <w:top w:val="nil"/>
              <w:left w:val="nil"/>
              <w:bottom w:val="nil"/>
              <w:right w:val="single" w:sz="4" w:space="0" w:color="auto"/>
            </w:tcBorders>
            <w:shd w:val="clear" w:color="auto" w:fill="auto"/>
            <w:vAlign w:val="bottom"/>
          </w:tcPr>
          <w:p w14:paraId="6270EABE" w14:textId="77777777" w:rsidR="00F04041" w:rsidRPr="00A5606A" w:rsidRDefault="00F04041" w:rsidP="00F04041">
            <w:pPr>
              <w:rPr>
                <w:rFonts w:ascii="Arial" w:hAnsi="Arial" w:cs="Arial"/>
                <w:sz w:val="14"/>
                <w:szCs w:val="14"/>
              </w:rPr>
            </w:pPr>
            <w:r w:rsidRPr="00A5606A">
              <w:rPr>
                <w:rFonts w:ascii="Arial" w:hAnsi="Arial" w:cs="Arial"/>
                <w:sz w:val="14"/>
                <w:szCs w:val="14"/>
              </w:rPr>
              <w:t>Finansal Kiralama Alacakları</w:t>
            </w:r>
          </w:p>
        </w:tc>
        <w:tc>
          <w:tcPr>
            <w:tcW w:w="994" w:type="dxa"/>
            <w:tcBorders>
              <w:top w:val="nil"/>
              <w:left w:val="single" w:sz="4" w:space="0" w:color="auto"/>
              <w:bottom w:val="nil"/>
              <w:right w:val="single" w:sz="4" w:space="0" w:color="auto"/>
            </w:tcBorders>
          </w:tcPr>
          <w:p w14:paraId="20EA6B58"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5C24CD28" w14:textId="401336C8"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784.569 </w:t>
            </w:r>
          </w:p>
        </w:tc>
        <w:tc>
          <w:tcPr>
            <w:tcW w:w="871" w:type="dxa"/>
            <w:tcBorders>
              <w:top w:val="nil"/>
              <w:left w:val="nil"/>
              <w:bottom w:val="nil"/>
              <w:right w:val="single" w:sz="4" w:space="0" w:color="auto"/>
            </w:tcBorders>
            <w:shd w:val="clear" w:color="auto" w:fill="auto"/>
            <w:vAlign w:val="bottom"/>
          </w:tcPr>
          <w:p w14:paraId="0ADF6E99" w14:textId="1475103A"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14:paraId="38A288BF" w14:textId="1B9CD785"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784.569 </w:t>
            </w:r>
          </w:p>
        </w:tc>
      </w:tr>
      <w:tr w:rsidR="00F04041" w:rsidRPr="00A5606A" w14:paraId="63A7F979"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0FAB398A" w14:textId="77777777" w:rsidR="00F04041" w:rsidRPr="00A5606A" w:rsidRDefault="00F04041" w:rsidP="00F04041">
            <w:pPr>
              <w:rPr>
                <w:rFonts w:ascii="Arial" w:hAnsi="Arial" w:cs="Arial"/>
                <w:sz w:val="14"/>
                <w:szCs w:val="14"/>
              </w:rPr>
            </w:pPr>
            <w:r w:rsidRPr="00A5606A">
              <w:rPr>
                <w:rFonts w:ascii="Arial" w:hAnsi="Arial" w:cs="Arial"/>
                <w:sz w:val="14"/>
                <w:szCs w:val="14"/>
              </w:rPr>
              <w:t>2.2.2</w:t>
            </w:r>
          </w:p>
        </w:tc>
        <w:tc>
          <w:tcPr>
            <w:tcW w:w="5951" w:type="dxa"/>
            <w:tcBorders>
              <w:top w:val="nil"/>
              <w:left w:val="nil"/>
              <w:bottom w:val="nil"/>
              <w:right w:val="single" w:sz="4" w:space="0" w:color="auto"/>
            </w:tcBorders>
            <w:shd w:val="clear" w:color="auto" w:fill="auto"/>
            <w:vAlign w:val="bottom"/>
          </w:tcPr>
          <w:p w14:paraId="36CB102A" w14:textId="77777777" w:rsidR="00F04041" w:rsidRPr="00A5606A" w:rsidRDefault="00F04041" w:rsidP="00F04041">
            <w:pPr>
              <w:rPr>
                <w:rFonts w:ascii="Arial" w:hAnsi="Arial" w:cs="Arial"/>
                <w:sz w:val="14"/>
                <w:szCs w:val="14"/>
              </w:rPr>
            </w:pPr>
            <w:r w:rsidRPr="00A5606A">
              <w:rPr>
                <w:rFonts w:ascii="Arial" w:hAnsi="Arial" w:cs="Arial"/>
                <w:sz w:val="14"/>
                <w:szCs w:val="14"/>
              </w:rPr>
              <w:t>Faaliyet Kiralaması Alacakları</w:t>
            </w:r>
          </w:p>
        </w:tc>
        <w:tc>
          <w:tcPr>
            <w:tcW w:w="994" w:type="dxa"/>
            <w:tcBorders>
              <w:top w:val="nil"/>
              <w:left w:val="single" w:sz="4" w:space="0" w:color="auto"/>
              <w:bottom w:val="nil"/>
              <w:right w:val="single" w:sz="4" w:space="0" w:color="auto"/>
            </w:tcBorders>
          </w:tcPr>
          <w:p w14:paraId="2737FB78"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29B6E6C3" w14:textId="0EE28938"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14:paraId="68BF9B35" w14:textId="3B2ADFFA"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14:paraId="19B22E54" w14:textId="6F06DE2B" w:rsidR="00F04041" w:rsidRPr="00A5606A" w:rsidRDefault="00C834C6" w:rsidP="00F04041">
            <w:pPr>
              <w:jc w:val="right"/>
              <w:rPr>
                <w:rFonts w:ascii="Arial" w:hAnsi="Arial" w:cs="Arial"/>
                <w:bCs/>
                <w:sz w:val="14"/>
                <w:szCs w:val="14"/>
              </w:rPr>
            </w:pPr>
            <w:r>
              <w:rPr>
                <w:rFonts w:ascii="Arial" w:hAnsi="Arial" w:cs="Arial"/>
                <w:bCs/>
                <w:sz w:val="14"/>
                <w:szCs w:val="14"/>
              </w:rPr>
              <w:t>-</w:t>
            </w:r>
          </w:p>
        </w:tc>
      </w:tr>
      <w:tr w:rsidR="00F04041" w:rsidRPr="00A5606A" w14:paraId="0963CAEF"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3E1A7032" w14:textId="77777777" w:rsidR="00F04041" w:rsidRPr="00A5606A" w:rsidRDefault="00F04041" w:rsidP="00F04041">
            <w:pPr>
              <w:rPr>
                <w:rFonts w:ascii="Arial" w:hAnsi="Arial" w:cs="Arial"/>
                <w:sz w:val="14"/>
                <w:szCs w:val="14"/>
              </w:rPr>
            </w:pPr>
            <w:r w:rsidRPr="00A5606A">
              <w:rPr>
                <w:rFonts w:ascii="Arial" w:hAnsi="Arial" w:cs="Arial"/>
                <w:sz w:val="14"/>
                <w:szCs w:val="14"/>
              </w:rPr>
              <w:t>2.2.3</w:t>
            </w:r>
          </w:p>
        </w:tc>
        <w:tc>
          <w:tcPr>
            <w:tcW w:w="5951" w:type="dxa"/>
            <w:tcBorders>
              <w:top w:val="nil"/>
              <w:left w:val="nil"/>
              <w:bottom w:val="nil"/>
              <w:right w:val="single" w:sz="4" w:space="0" w:color="auto"/>
            </w:tcBorders>
            <w:shd w:val="clear" w:color="auto" w:fill="auto"/>
            <w:vAlign w:val="bottom"/>
          </w:tcPr>
          <w:p w14:paraId="174F14D2" w14:textId="77777777" w:rsidR="00F04041" w:rsidRPr="00A5606A" w:rsidRDefault="00F04041" w:rsidP="00F04041">
            <w:pPr>
              <w:rPr>
                <w:rFonts w:ascii="Arial" w:hAnsi="Arial" w:cs="Arial"/>
                <w:sz w:val="14"/>
                <w:szCs w:val="14"/>
              </w:rPr>
            </w:pPr>
            <w:r w:rsidRPr="00A5606A">
              <w:rPr>
                <w:rFonts w:ascii="Arial" w:hAnsi="Arial" w:cs="Arial"/>
                <w:sz w:val="14"/>
                <w:szCs w:val="14"/>
              </w:rPr>
              <w:t>Kazanılmamış Gelirler (-)</w:t>
            </w:r>
          </w:p>
        </w:tc>
        <w:tc>
          <w:tcPr>
            <w:tcW w:w="994" w:type="dxa"/>
            <w:tcBorders>
              <w:top w:val="nil"/>
              <w:left w:val="single" w:sz="4" w:space="0" w:color="auto"/>
              <w:bottom w:val="nil"/>
              <w:right w:val="single" w:sz="4" w:space="0" w:color="auto"/>
            </w:tcBorders>
          </w:tcPr>
          <w:p w14:paraId="4FDE69EB"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22924DF7" w14:textId="39566A3D"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59.663 </w:t>
            </w:r>
          </w:p>
        </w:tc>
        <w:tc>
          <w:tcPr>
            <w:tcW w:w="871" w:type="dxa"/>
            <w:tcBorders>
              <w:top w:val="nil"/>
              <w:left w:val="nil"/>
              <w:bottom w:val="nil"/>
              <w:right w:val="single" w:sz="4" w:space="0" w:color="auto"/>
            </w:tcBorders>
            <w:shd w:val="clear" w:color="auto" w:fill="auto"/>
            <w:vAlign w:val="bottom"/>
          </w:tcPr>
          <w:p w14:paraId="61C5BE4A" w14:textId="347AC955"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14:paraId="7A221A9C" w14:textId="1BA89F62"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59.663 </w:t>
            </w:r>
          </w:p>
        </w:tc>
      </w:tr>
      <w:tr w:rsidR="00F04041" w:rsidRPr="00A5606A" w14:paraId="2717104A"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546CFAD4"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2.3</w:t>
            </w:r>
          </w:p>
        </w:tc>
        <w:tc>
          <w:tcPr>
            <w:tcW w:w="5951" w:type="dxa"/>
            <w:tcBorders>
              <w:top w:val="nil"/>
              <w:left w:val="nil"/>
              <w:bottom w:val="nil"/>
              <w:right w:val="single" w:sz="4" w:space="0" w:color="auto"/>
            </w:tcBorders>
            <w:shd w:val="clear" w:color="auto" w:fill="auto"/>
            <w:vAlign w:val="bottom"/>
          </w:tcPr>
          <w:p w14:paraId="73DF8635" w14:textId="77777777" w:rsidR="00F04041" w:rsidRPr="00A5606A" w:rsidRDefault="00F04041" w:rsidP="00F04041">
            <w:pPr>
              <w:rPr>
                <w:rFonts w:ascii="Arial" w:hAnsi="Arial" w:cs="Arial"/>
                <w:b/>
                <w:bCs/>
                <w:sz w:val="14"/>
                <w:szCs w:val="14"/>
              </w:rPr>
            </w:pPr>
            <w:proofErr w:type="spellStart"/>
            <w:r w:rsidRPr="00A5606A">
              <w:rPr>
                <w:rFonts w:ascii="Arial" w:hAnsi="Arial" w:cs="Arial"/>
                <w:b/>
                <w:bCs/>
                <w:sz w:val="14"/>
                <w:szCs w:val="14"/>
              </w:rPr>
              <w:t>Faktoring</w:t>
            </w:r>
            <w:proofErr w:type="spellEnd"/>
            <w:r w:rsidRPr="00A5606A">
              <w:rPr>
                <w:rFonts w:ascii="Arial" w:hAnsi="Arial" w:cs="Arial"/>
                <w:b/>
                <w:bCs/>
                <w:sz w:val="14"/>
                <w:szCs w:val="14"/>
              </w:rPr>
              <w:t xml:space="preserve"> Alacakları</w:t>
            </w:r>
          </w:p>
        </w:tc>
        <w:tc>
          <w:tcPr>
            <w:tcW w:w="994" w:type="dxa"/>
            <w:tcBorders>
              <w:top w:val="nil"/>
              <w:left w:val="single" w:sz="4" w:space="0" w:color="auto"/>
              <w:bottom w:val="nil"/>
              <w:right w:val="single" w:sz="4" w:space="0" w:color="auto"/>
            </w:tcBorders>
          </w:tcPr>
          <w:p w14:paraId="612C8E5F"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055EBABE" w14:textId="6F72F3D2" w:rsidR="00F04041" w:rsidRPr="00F04041" w:rsidRDefault="00F04041" w:rsidP="00F04041">
            <w:pPr>
              <w:jc w:val="right"/>
              <w:rPr>
                <w:rFonts w:ascii="Arial" w:hAnsi="Arial" w:cs="Arial"/>
                <w:b/>
                <w:bCs/>
                <w:sz w:val="14"/>
                <w:szCs w:val="14"/>
              </w:rPr>
            </w:pPr>
            <w:r>
              <w:rPr>
                <w:rFonts w:ascii="Arial" w:hAnsi="Arial" w:cs="Arial"/>
                <w:b/>
                <w:bCs/>
                <w:sz w:val="14"/>
                <w:szCs w:val="14"/>
              </w:rPr>
              <w:t>-</w:t>
            </w:r>
          </w:p>
        </w:tc>
        <w:tc>
          <w:tcPr>
            <w:tcW w:w="871" w:type="dxa"/>
            <w:tcBorders>
              <w:top w:val="nil"/>
              <w:left w:val="nil"/>
              <w:bottom w:val="nil"/>
              <w:right w:val="single" w:sz="4" w:space="0" w:color="auto"/>
            </w:tcBorders>
            <w:shd w:val="clear" w:color="auto" w:fill="auto"/>
            <w:vAlign w:val="bottom"/>
          </w:tcPr>
          <w:p w14:paraId="1E2EB18A" w14:textId="5F088A66" w:rsidR="00F04041" w:rsidRPr="00F04041" w:rsidRDefault="00F04041" w:rsidP="00F04041">
            <w:pPr>
              <w:jc w:val="right"/>
              <w:rPr>
                <w:rFonts w:ascii="Arial" w:hAnsi="Arial" w:cs="Arial"/>
                <w:b/>
                <w:bCs/>
                <w:sz w:val="14"/>
                <w:szCs w:val="14"/>
              </w:rPr>
            </w:pPr>
            <w:r>
              <w:rPr>
                <w:rFonts w:ascii="Arial" w:hAnsi="Arial" w:cs="Arial"/>
                <w:b/>
                <w:bCs/>
                <w:sz w:val="14"/>
                <w:szCs w:val="14"/>
              </w:rPr>
              <w:t>-</w:t>
            </w:r>
          </w:p>
        </w:tc>
        <w:tc>
          <w:tcPr>
            <w:tcW w:w="885" w:type="dxa"/>
            <w:tcBorders>
              <w:top w:val="nil"/>
              <w:left w:val="nil"/>
              <w:bottom w:val="nil"/>
              <w:right w:val="single" w:sz="4" w:space="0" w:color="auto"/>
            </w:tcBorders>
            <w:shd w:val="clear" w:color="auto" w:fill="auto"/>
            <w:vAlign w:val="bottom"/>
          </w:tcPr>
          <w:p w14:paraId="005DBC8D" w14:textId="63096483" w:rsidR="00F04041" w:rsidRPr="00F04041" w:rsidRDefault="00F04041" w:rsidP="00F04041">
            <w:pPr>
              <w:jc w:val="right"/>
              <w:rPr>
                <w:rFonts w:ascii="Arial" w:hAnsi="Arial" w:cs="Arial"/>
                <w:b/>
                <w:bCs/>
                <w:sz w:val="14"/>
                <w:szCs w:val="14"/>
              </w:rPr>
            </w:pPr>
            <w:r>
              <w:rPr>
                <w:rFonts w:ascii="Arial" w:hAnsi="Arial" w:cs="Arial"/>
                <w:b/>
                <w:bCs/>
                <w:sz w:val="14"/>
                <w:szCs w:val="14"/>
              </w:rPr>
              <w:t>-</w:t>
            </w:r>
          </w:p>
        </w:tc>
      </w:tr>
      <w:tr w:rsidR="00F04041" w:rsidRPr="00A5606A" w14:paraId="4CB658F7"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3AD8C106" w14:textId="77777777" w:rsidR="00F04041" w:rsidRPr="00A5606A" w:rsidRDefault="00F04041" w:rsidP="00F04041">
            <w:pPr>
              <w:rPr>
                <w:rFonts w:ascii="Arial" w:hAnsi="Arial" w:cs="Arial"/>
                <w:sz w:val="14"/>
                <w:szCs w:val="14"/>
              </w:rPr>
            </w:pPr>
            <w:r w:rsidRPr="00A5606A">
              <w:rPr>
                <w:rFonts w:ascii="Arial" w:hAnsi="Arial" w:cs="Arial"/>
                <w:sz w:val="14"/>
                <w:szCs w:val="14"/>
              </w:rPr>
              <w:t>2.3.1</w:t>
            </w:r>
          </w:p>
        </w:tc>
        <w:tc>
          <w:tcPr>
            <w:tcW w:w="5951" w:type="dxa"/>
            <w:tcBorders>
              <w:top w:val="nil"/>
              <w:left w:val="nil"/>
              <w:bottom w:val="nil"/>
              <w:right w:val="single" w:sz="4" w:space="0" w:color="auto"/>
            </w:tcBorders>
            <w:shd w:val="clear" w:color="auto" w:fill="auto"/>
            <w:vAlign w:val="bottom"/>
          </w:tcPr>
          <w:p w14:paraId="2871D8C0" w14:textId="77777777" w:rsidR="00F04041" w:rsidRPr="00A5606A" w:rsidRDefault="00F04041" w:rsidP="00F04041">
            <w:pPr>
              <w:rPr>
                <w:rFonts w:ascii="Arial" w:hAnsi="Arial" w:cs="Arial"/>
                <w:sz w:val="14"/>
                <w:szCs w:val="14"/>
              </w:rPr>
            </w:pPr>
            <w:r w:rsidRPr="00A5606A">
              <w:rPr>
                <w:rFonts w:ascii="Arial" w:hAnsi="Arial" w:cs="Arial"/>
                <w:sz w:val="14"/>
                <w:szCs w:val="14"/>
              </w:rPr>
              <w:t>İtfa Edilmiş Maliyetiyle Ölçülenler</w:t>
            </w:r>
          </w:p>
        </w:tc>
        <w:tc>
          <w:tcPr>
            <w:tcW w:w="994" w:type="dxa"/>
            <w:tcBorders>
              <w:top w:val="nil"/>
              <w:left w:val="single" w:sz="4" w:space="0" w:color="auto"/>
              <w:bottom w:val="nil"/>
              <w:right w:val="single" w:sz="4" w:space="0" w:color="auto"/>
            </w:tcBorders>
          </w:tcPr>
          <w:p w14:paraId="329501DC"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19753309" w14:textId="34E36E68" w:rsidR="00F04041" w:rsidRPr="00A5606A" w:rsidRDefault="00F04041" w:rsidP="00F04041">
            <w:pPr>
              <w:jc w:val="right"/>
              <w:rPr>
                <w:rFonts w:ascii="Arial" w:hAnsi="Arial" w:cs="Arial"/>
                <w:bCs/>
                <w:sz w:val="14"/>
                <w:szCs w:val="14"/>
              </w:rPr>
            </w:pPr>
            <w:r>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14:paraId="40339924" w14:textId="51904644" w:rsidR="00F04041" w:rsidRPr="00A5606A" w:rsidRDefault="00F04041" w:rsidP="00F04041">
            <w:pPr>
              <w:jc w:val="right"/>
              <w:rPr>
                <w:rFonts w:ascii="Arial" w:hAnsi="Arial" w:cs="Arial"/>
                <w:bCs/>
                <w:sz w:val="14"/>
                <w:szCs w:val="14"/>
              </w:rPr>
            </w:pPr>
            <w:r>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14:paraId="1686CEC0" w14:textId="3C000245" w:rsidR="00F04041" w:rsidRPr="00A5606A" w:rsidRDefault="00F04041" w:rsidP="00F04041">
            <w:pPr>
              <w:jc w:val="right"/>
              <w:rPr>
                <w:rFonts w:ascii="Arial" w:hAnsi="Arial" w:cs="Arial"/>
                <w:bCs/>
                <w:sz w:val="14"/>
                <w:szCs w:val="14"/>
              </w:rPr>
            </w:pPr>
            <w:r>
              <w:rPr>
                <w:rFonts w:ascii="Arial" w:hAnsi="Arial" w:cs="Arial"/>
                <w:bCs/>
                <w:sz w:val="14"/>
                <w:szCs w:val="14"/>
              </w:rPr>
              <w:t>-</w:t>
            </w:r>
          </w:p>
        </w:tc>
      </w:tr>
      <w:tr w:rsidR="00F04041" w:rsidRPr="00A5606A" w14:paraId="5A96ACED"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0A7FE4EF" w14:textId="77777777" w:rsidR="00F04041" w:rsidRPr="00A5606A" w:rsidRDefault="00F04041" w:rsidP="00F04041">
            <w:pPr>
              <w:rPr>
                <w:rFonts w:ascii="Arial" w:hAnsi="Arial" w:cs="Arial"/>
                <w:sz w:val="14"/>
                <w:szCs w:val="14"/>
              </w:rPr>
            </w:pPr>
            <w:r w:rsidRPr="00A5606A">
              <w:rPr>
                <w:rFonts w:ascii="Arial" w:hAnsi="Arial" w:cs="Arial"/>
                <w:sz w:val="14"/>
                <w:szCs w:val="14"/>
              </w:rPr>
              <w:t>2.3.2</w:t>
            </w:r>
          </w:p>
        </w:tc>
        <w:tc>
          <w:tcPr>
            <w:tcW w:w="5951" w:type="dxa"/>
            <w:tcBorders>
              <w:top w:val="nil"/>
              <w:left w:val="nil"/>
              <w:bottom w:val="nil"/>
              <w:right w:val="single" w:sz="4" w:space="0" w:color="auto"/>
            </w:tcBorders>
            <w:shd w:val="clear" w:color="auto" w:fill="auto"/>
            <w:vAlign w:val="bottom"/>
          </w:tcPr>
          <w:p w14:paraId="677E5932" w14:textId="77777777" w:rsidR="00F04041" w:rsidRPr="00A5606A" w:rsidRDefault="00F04041" w:rsidP="00F04041">
            <w:pPr>
              <w:rPr>
                <w:rFonts w:ascii="Arial" w:hAnsi="Arial" w:cs="Arial"/>
                <w:sz w:val="14"/>
                <w:szCs w:val="14"/>
              </w:rPr>
            </w:pPr>
            <w:r w:rsidRPr="00A5606A">
              <w:rPr>
                <w:rFonts w:ascii="Arial" w:hAnsi="Arial" w:cs="Arial"/>
                <w:sz w:val="14"/>
                <w:szCs w:val="14"/>
              </w:rPr>
              <w:t>Gerçeğe Uygun Değer Farkı Kar Zarara Yansıtılanlar</w:t>
            </w:r>
          </w:p>
        </w:tc>
        <w:tc>
          <w:tcPr>
            <w:tcW w:w="994" w:type="dxa"/>
            <w:tcBorders>
              <w:top w:val="nil"/>
              <w:left w:val="single" w:sz="4" w:space="0" w:color="auto"/>
              <w:bottom w:val="nil"/>
              <w:right w:val="single" w:sz="4" w:space="0" w:color="auto"/>
            </w:tcBorders>
          </w:tcPr>
          <w:p w14:paraId="7530D217"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6CF8B104" w14:textId="5399167B" w:rsidR="00F04041" w:rsidRPr="00A5606A" w:rsidRDefault="00F04041" w:rsidP="00F04041">
            <w:pPr>
              <w:jc w:val="right"/>
              <w:rPr>
                <w:rFonts w:ascii="Arial" w:hAnsi="Arial" w:cs="Arial"/>
                <w:bCs/>
                <w:sz w:val="14"/>
                <w:szCs w:val="14"/>
              </w:rPr>
            </w:pPr>
            <w:r>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14:paraId="1BABDF9D" w14:textId="26E49205" w:rsidR="00F04041" w:rsidRPr="00A5606A" w:rsidRDefault="00F04041" w:rsidP="00F04041">
            <w:pPr>
              <w:jc w:val="right"/>
              <w:rPr>
                <w:rFonts w:ascii="Arial" w:hAnsi="Arial" w:cs="Arial"/>
                <w:bCs/>
                <w:sz w:val="14"/>
                <w:szCs w:val="14"/>
              </w:rPr>
            </w:pPr>
            <w:r>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14:paraId="2BAE58F0" w14:textId="2C9BFF19" w:rsidR="00F04041" w:rsidRPr="00A5606A" w:rsidRDefault="00F04041" w:rsidP="00F04041">
            <w:pPr>
              <w:jc w:val="right"/>
              <w:rPr>
                <w:rFonts w:ascii="Arial" w:hAnsi="Arial" w:cs="Arial"/>
                <w:bCs/>
                <w:sz w:val="14"/>
                <w:szCs w:val="14"/>
              </w:rPr>
            </w:pPr>
            <w:r>
              <w:rPr>
                <w:rFonts w:ascii="Arial" w:hAnsi="Arial" w:cs="Arial"/>
                <w:bCs/>
                <w:sz w:val="14"/>
                <w:szCs w:val="14"/>
              </w:rPr>
              <w:t>-</w:t>
            </w:r>
          </w:p>
        </w:tc>
      </w:tr>
      <w:tr w:rsidR="00F04041" w:rsidRPr="00A5606A" w14:paraId="7EE185D0"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6174F3B6" w14:textId="77777777" w:rsidR="00F04041" w:rsidRPr="00A5606A" w:rsidRDefault="00F04041" w:rsidP="00F04041">
            <w:pPr>
              <w:rPr>
                <w:rFonts w:ascii="Arial" w:hAnsi="Arial" w:cs="Arial"/>
                <w:sz w:val="14"/>
                <w:szCs w:val="14"/>
              </w:rPr>
            </w:pPr>
            <w:r w:rsidRPr="00A5606A">
              <w:rPr>
                <w:rFonts w:ascii="Arial" w:hAnsi="Arial" w:cs="Arial"/>
                <w:sz w:val="14"/>
                <w:szCs w:val="14"/>
              </w:rPr>
              <w:t>2.3.3</w:t>
            </w:r>
          </w:p>
        </w:tc>
        <w:tc>
          <w:tcPr>
            <w:tcW w:w="5951" w:type="dxa"/>
            <w:tcBorders>
              <w:top w:val="nil"/>
              <w:left w:val="nil"/>
              <w:bottom w:val="nil"/>
              <w:right w:val="single" w:sz="4" w:space="0" w:color="auto"/>
            </w:tcBorders>
            <w:shd w:val="clear" w:color="auto" w:fill="auto"/>
            <w:vAlign w:val="bottom"/>
          </w:tcPr>
          <w:p w14:paraId="5EB6715F" w14:textId="77777777" w:rsidR="00F04041" w:rsidRPr="00A5606A" w:rsidRDefault="00F04041" w:rsidP="00F04041">
            <w:pPr>
              <w:rPr>
                <w:rFonts w:ascii="Arial" w:hAnsi="Arial" w:cs="Arial"/>
                <w:sz w:val="14"/>
                <w:szCs w:val="14"/>
              </w:rPr>
            </w:pPr>
            <w:r w:rsidRPr="00A5606A">
              <w:rPr>
                <w:rFonts w:ascii="Arial" w:hAnsi="Arial" w:cs="Arial"/>
                <w:sz w:val="14"/>
                <w:szCs w:val="14"/>
              </w:rPr>
              <w:t xml:space="preserve">Gerçeğe Uygun Değer Farkı Diğer Kapsamlı Gelire Yansıtılanlar </w:t>
            </w:r>
          </w:p>
        </w:tc>
        <w:tc>
          <w:tcPr>
            <w:tcW w:w="994" w:type="dxa"/>
            <w:tcBorders>
              <w:top w:val="nil"/>
              <w:left w:val="single" w:sz="4" w:space="0" w:color="auto"/>
              <w:bottom w:val="nil"/>
              <w:right w:val="single" w:sz="4" w:space="0" w:color="auto"/>
            </w:tcBorders>
          </w:tcPr>
          <w:p w14:paraId="182824B4"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5714C30A" w14:textId="33004D6B" w:rsidR="00F04041" w:rsidRPr="00A5606A" w:rsidRDefault="00F04041" w:rsidP="00F04041">
            <w:pPr>
              <w:jc w:val="right"/>
              <w:rPr>
                <w:rFonts w:ascii="Arial" w:hAnsi="Arial" w:cs="Arial"/>
                <w:bCs/>
                <w:sz w:val="14"/>
                <w:szCs w:val="14"/>
              </w:rPr>
            </w:pPr>
            <w:r>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14:paraId="528B3292" w14:textId="29C29233" w:rsidR="00F04041" w:rsidRPr="00A5606A" w:rsidRDefault="00F04041" w:rsidP="00F04041">
            <w:pPr>
              <w:jc w:val="right"/>
              <w:rPr>
                <w:rFonts w:ascii="Arial" w:hAnsi="Arial" w:cs="Arial"/>
                <w:bCs/>
                <w:sz w:val="14"/>
                <w:szCs w:val="14"/>
              </w:rPr>
            </w:pPr>
            <w:r>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14:paraId="411FE002" w14:textId="3B8D7046" w:rsidR="00F04041" w:rsidRPr="00A5606A" w:rsidRDefault="00F04041" w:rsidP="00F04041">
            <w:pPr>
              <w:jc w:val="right"/>
              <w:rPr>
                <w:rFonts w:ascii="Arial" w:hAnsi="Arial" w:cs="Arial"/>
                <w:bCs/>
                <w:sz w:val="14"/>
                <w:szCs w:val="14"/>
              </w:rPr>
            </w:pPr>
            <w:r>
              <w:rPr>
                <w:rFonts w:ascii="Arial" w:hAnsi="Arial" w:cs="Arial"/>
                <w:bCs/>
                <w:sz w:val="14"/>
                <w:szCs w:val="14"/>
              </w:rPr>
              <w:t>-</w:t>
            </w:r>
          </w:p>
        </w:tc>
      </w:tr>
      <w:tr w:rsidR="00F04041" w:rsidRPr="00A5606A" w14:paraId="6DDA3511"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2CD77BA4"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 xml:space="preserve">2.4 </w:t>
            </w:r>
          </w:p>
        </w:tc>
        <w:tc>
          <w:tcPr>
            <w:tcW w:w="5951" w:type="dxa"/>
            <w:tcBorders>
              <w:top w:val="nil"/>
              <w:left w:val="nil"/>
              <w:bottom w:val="nil"/>
              <w:right w:val="single" w:sz="4" w:space="0" w:color="auto"/>
            </w:tcBorders>
            <w:shd w:val="clear" w:color="auto" w:fill="auto"/>
            <w:vAlign w:val="bottom"/>
          </w:tcPr>
          <w:p w14:paraId="61AF1ED0"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Donuk Alacaklar</w:t>
            </w:r>
          </w:p>
        </w:tc>
        <w:tc>
          <w:tcPr>
            <w:tcW w:w="994" w:type="dxa"/>
            <w:tcBorders>
              <w:top w:val="nil"/>
              <w:left w:val="single" w:sz="4" w:space="0" w:color="auto"/>
              <w:bottom w:val="nil"/>
              <w:right w:val="single" w:sz="4" w:space="0" w:color="auto"/>
            </w:tcBorders>
          </w:tcPr>
          <w:p w14:paraId="163E0268" w14:textId="77777777" w:rsidR="00F04041" w:rsidRPr="00A5606A" w:rsidRDefault="00F04041" w:rsidP="00F04041">
            <w:pPr>
              <w:jc w:val="center"/>
              <w:rPr>
                <w:rFonts w:ascii="Arial" w:hAnsi="Arial" w:cs="Arial"/>
                <w:b/>
                <w:sz w:val="14"/>
                <w:szCs w:val="14"/>
              </w:rPr>
            </w:pPr>
          </w:p>
        </w:tc>
        <w:tc>
          <w:tcPr>
            <w:tcW w:w="859" w:type="dxa"/>
            <w:tcBorders>
              <w:top w:val="nil"/>
              <w:left w:val="single" w:sz="4" w:space="0" w:color="auto"/>
              <w:bottom w:val="nil"/>
              <w:right w:val="single" w:sz="4" w:space="0" w:color="auto"/>
            </w:tcBorders>
            <w:shd w:val="clear" w:color="auto" w:fill="auto"/>
            <w:vAlign w:val="bottom"/>
          </w:tcPr>
          <w:p w14:paraId="63EF1863" w14:textId="2278C0ED"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1.442.232 </w:t>
            </w:r>
          </w:p>
        </w:tc>
        <w:tc>
          <w:tcPr>
            <w:tcW w:w="871" w:type="dxa"/>
            <w:tcBorders>
              <w:top w:val="nil"/>
              <w:left w:val="nil"/>
              <w:bottom w:val="nil"/>
              <w:right w:val="single" w:sz="4" w:space="0" w:color="auto"/>
            </w:tcBorders>
            <w:shd w:val="clear" w:color="auto" w:fill="auto"/>
            <w:vAlign w:val="bottom"/>
          </w:tcPr>
          <w:p w14:paraId="6687682D" w14:textId="0D8DF7E0"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973 </w:t>
            </w:r>
          </w:p>
        </w:tc>
        <w:tc>
          <w:tcPr>
            <w:tcW w:w="885" w:type="dxa"/>
            <w:tcBorders>
              <w:top w:val="nil"/>
              <w:left w:val="nil"/>
              <w:bottom w:val="nil"/>
              <w:right w:val="single" w:sz="4" w:space="0" w:color="auto"/>
            </w:tcBorders>
            <w:shd w:val="clear" w:color="auto" w:fill="auto"/>
            <w:vAlign w:val="bottom"/>
          </w:tcPr>
          <w:p w14:paraId="73B47ADC" w14:textId="1A6B138F"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1.443.205 </w:t>
            </w:r>
          </w:p>
        </w:tc>
      </w:tr>
      <w:tr w:rsidR="00F04041" w:rsidRPr="00A5606A" w14:paraId="441315EE"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6732C3C9"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 xml:space="preserve">2.5 </w:t>
            </w:r>
          </w:p>
        </w:tc>
        <w:tc>
          <w:tcPr>
            <w:tcW w:w="5951" w:type="dxa"/>
            <w:tcBorders>
              <w:top w:val="nil"/>
              <w:left w:val="nil"/>
              <w:bottom w:val="nil"/>
              <w:right w:val="single" w:sz="4" w:space="0" w:color="auto"/>
            </w:tcBorders>
            <w:shd w:val="clear" w:color="auto" w:fill="auto"/>
            <w:vAlign w:val="bottom"/>
          </w:tcPr>
          <w:p w14:paraId="218DE48A"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Beklenen Zarar Karşılıkları (-)</w:t>
            </w:r>
          </w:p>
        </w:tc>
        <w:tc>
          <w:tcPr>
            <w:tcW w:w="994" w:type="dxa"/>
            <w:tcBorders>
              <w:top w:val="nil"/>
              <w:left w:val="single" w:sz="4" w:space="0" w:color="auto"/>
              <w:bottom w:val="nil"/>
              <w:right w:val="single" w:sz="4" w:space="0" w:color="auto"/>
            </w:tcBorders>
          </w:tcPr>
          <w:p w14:paraId="5B8558E6" w14:textId="77777777" w:rsidR="00F04041" w:rsidRPr="00A5606A" w:rsidRDefault="00F04041" w:rsidP="00F04041">
            <w:pPr>
              <w:jc w:val="center"/>
              <w:rPr>
                <w:rFonts w:ascii="Arial" w:hAnsi="Arial" w:cs="Arial"/>
                <w:b/>
                <w:sz w:val="14"/>
                <w:szCs w:val="14"/>
              </w:rPr>
            </w:pPr>
          </w:p>
        </w:tc>
        <w:tc>
          <w:tcPr>
            <w:tcW w:w="859" w:type="dxa"/>
            <w:tcBorders>
              <w:top w:val="nil"/>
              <w:left w:val="single" w:sz="4" w:space="0" w:color="auto"/>
              <w:bottom w:val="nil"/>
              <w:right w:val="single" w:sz="4" w:space="0" w:color="auto"/>
            </w:tcBorders>
            <w:shd w:val="clear" w:color="auto" w:fill="auto"/>
            <w:vAlign w:val="bottom"/>
          </w:tcPr>
          <w:p w14:paraId="25B0566F" w14:textId="18DA1DDB"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1.084.942 </w:t>
            </w:r>
          </w:p>
        </w:tc>
        <w:tc>
          <w:tcPr>
            <w:tcW w:w="871" w:type="dxa"/>
            <w:tcBorders>
              <w:top w:val="nil"/>
              <w:left w:val="nil"/>
              <w:bottom w:val="nil"/>
              <w:right w:val="single" w:sz="4" w:space="0" w:color="auto"/>
            </w:tcBorders>
            <w:shd w:val="clear" w:color="auto" w:fill="auto"/>
            <w:vAlign w:val="bottom"/>
          </w:tcPr>
          <w:p w14:paraId="78F0A2DB" w14:textId="02B82A49"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24.352 </w:t>
            </w:r>
          </w:p>
        </w:tc>
        <w:tc>
          <w:tcPr>
            <w:tcW w:w="885" w:type="dxa"/>
            <w:tcBorders>
              <w:top w:val="nil"/>
              <w:left w:val="nil"/>
              <w:bottom w:val="nil"/>
              <w:right w:val="single" w:sz="4" w:space="0" w:color="auto"/>
            </w:tcBorders>
            <w:shd w:val="clear" w:color="auto" w:fill="auto"/>
            <w:vAlign w:val="bottom"/>
          </w:tcPr>
          <w:p w14:paraId="42A4B726" w14:textId="6E3AF02F"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1.109.294 </w:t>
            </w:r>
          </w:p>
        </w:tc>
      </w:tr>
      <w:tr w:rsidR="00F04041" w:rsidRPr="00A5606A" w14:paraId="5E8A7054"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2B3D1F3B" w14:textId="77777777" w:rsidR="00F04041" w:rsidRPr="00A5606A" w:rsidRDefault="00F04041" w:rsidP="00F04041">
            <w:pPr>
              <w:rPr>
                <w:rFonts w:ascii="Arial" w:hAnsi="Arial" w:cs="Arial"/>
                <w:sz w:val="14"/>
                <w:szCs w:val="14"/>
              </w:rPr>
            </w:pPr>
            <w:r w:rsidRPr="00A5606A">
              <w:rPr>
                <w:rFonts w:ascii="Arial" w:hAnsi="Arial" w:cs="Arial"/>
                <w:sz w:val="14"/>
                <w:szCs w:val="14"/>
              </w:rPr>
              <w:t>2.5.1</w:t>
            </w:r>
          </w:p>
        </w:tc>
        <w:tc>
          <w:tcPr>
            <w:tcW w:w="5951" w:type="dxa"/>
            <w:tcBorders>
              <w:top w:val="nil"/>
              <w:left w:val="nil"/>
              <w:bottom w:val="nil"/>
              <w:right w:val="single" w:sz="4" w:space="0" w:color="auto"/>
            </w:tcBorders>
            <w:shd w:val="clear" w:color="auto" w:fill="auto"/>
            <w:vAlign w:val="bottom"/>
          </w:tcPr>
          <w:p w14:paraId="62E3F71E" w14:textId="77777777" w:rsidR="00F04041" w:rsidRPr="00A5606A" w:rsidRDefault="00F04041" w:rsidP="00F04041">
            <w:pPr>
              <w:rPr>
                <w:rFonts w:ascii="Arial" w:hAnsi="Arial" w:cs="Arial"/>
                <w:sz w:val="14"/>
                <w:szCs w:val="14"/>
              </w:rPr>
            </w:pPr>
            <w:r w:rsidRPr="00A5606A">
              <w:rPr>
                <w:rFonts w:ascii="Arial" w:hAnsi="Arial" w:cs="Arial"/>
                <w:sz w:val="14"/>
                <w:szCs w:val="14"/>
              </w:rPr>
              <w:t>12 Aylık Beklenen Zarar Karşılığı (Birinci Aşama)</w:t>
            </w:r>
          </w:p>
        </w:tc>
        <w:tc>
          <w:tcPr>
            <w:tcW w:w="994" w:type="dxa"/>
            <w:tcBorders>
              <w:top w:val="nil"/>
              <w:left w:val="single" w:sz="4" w:space="0" w:color="auto"/>
              <w:bottom w:val="nil"/>
              <w:right w:val="single" w:sz="4" w:space="0" w:color="auto"/>
            </w:tcBorders>
          </w:tcPr>
          <w:p w14:paraId="5E8C2E30"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42D4BDAE" w14:textId="661D27B8"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42.920 </w:t>
            </w:r>
          </w:p>
        </w:tc>
        <w:tc>
          <w:tcPr>
            <w:tcW w:w="871" w:type="dxa"/>
            <w:tcBorders>
              <w:top w:val="nil"/>
              <w:left w:val="nil"/>
              <w:bottom w:val="nil"/>
              <w:right w:val="single" w:sz="4" w:space="0" w:color="auto"/>
            </w:tcBorders>
            <w:shd w:val="clear" w:color="auto" w:fill="auto"/>
            <w:vAlign w:val="bottom"/>
          </w:tcPr>
          <w:p w14:paraId="767D98AB" w14:textId="0789BD4D"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17.728 </w:t>
            </w:r>
          </w:p>
        </w:tc>
        <w:tc>
          <w:tcPr>
            <w:tcW w:w="885" w:type="dxa"/>
            <w:tcBorders>
              <w:top w:val="nil"/>
              <w:left w:val="nil"/>
              <w:bottom w:val="nil"/>
              <w:right w:val="single" w:sz="4" w:space="0" w:color="auto"/>
            </w:tcBorders>
            <w:shd w:val="clear" w:color="auto" w:fill="auto"/>
            <w:vAlign w:val="bottom"/>
          </w:tcPr>
          <w:p w14:paraId="4B56DDDE" w14:textId="4A2FE553"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60.648 </w:t>
            </w:r>
          </w:p>
        </w:tc>
      </w:tr>
      <w:tr w:rsidR="00F04041" w:rsidRPr="00A5606A" w14:paraId="6CA99BD2"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000428D3" w14:textId="77777777" w:rsidR="00F04041" w:rsidRPr="00A5606A" w:rsidRDefault="00F04041" w:rsidP="00F04041">
            <w:pPr>
              <w:rPr>
                <w:rFonts w:ascii="Arial" w:hAnsi="Arial" w:cs="Arial"/>
                <w:sz w:val="14"/>
                <w:szCs w:val="14"/>
              </w:rPr>
            </w:pPr>
            <w:r w:rsidRPr="00A5606A">
              <w:rPr>
                <w:rFonts w:ascii="Arial" w:hAnsi="Arial" w:cs="Arial"/>
                <w:sz w:val="14"/>
                <w:szCs w:val="14"/>
              </w:rPr>
              <w:t>2.5.2</w:t>
            </w:r>
          </w:p>
        </w:tc>
        <w:tc>
          <w:tcPr>
            <w:tcW w:w="5951" w:type="dxa"/>
            <w:tcBorders>
              <w:top w:val="nil"/>
              <w:left w:val="nil"/>
              <w:bottom w:val="nil"/>
              <w:right w:val="single" w:sz="4" w:space="0" w:color="auto"/>
            </w:tcBorders>
            <w:shd w:val="clear" w:color="auto" w:fill="auto"/>
            <w:vAlign w:val="bottom"/>
          </w:tcPr>
          <w:p w14:paraId="3A9EE61E" w14:textId="77777777" w:rsidR="00F04041" w:rsidRPr="00A5606A" w:rsidRDefault="00F04041" w:rsidP="00F04041">
            <w:pPr>
              <w:rPr>
                <w:rFonts w:ascii="Arial" w:hAnsi="Arial" w:cs="Arial"/>
                <w:sz w:val="14"/>
                <w:szCs w:val="14"/>
              </w:rPr>
            </w:pPr>
            <w:r w:rsidRPr="00A5606A">
              <w:rPr>
                <w:rFonts w:ascii="Arial" w:hAnsi="Arial" w:cs="Arial"/>
                <w:sz w:val="14"/>
                <w:szCs w:val="14"/>
              </w:rPr>
              <w:t>Kredi Riskinde Önemli Artış (İkinci Aşama)</w:t>
            </w:r>
          </w:p>
        </w:tc>
        <w:tc>
          <w:tcPr>
            <w:tcW w:w="994" w:type="dxa"/>
            <w:tcBorders>
              <w:top w:val="nil"/>
              <w:left w:val="single" w:sz="4" w:space="0" w:color="auto"/>
              <w:bottom w:val="nil"/>
              <w:right w:val="single" w:sz="4" w:space="0" w:color="auto"/>
            </w:tcBorders>
          </w:tcPr>
          <w:p w14:paraId="7CEEE0F7"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73396A26" w14:textId="2A7D7D64"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194.769 </w:t>
            </w:r>
          </w:p>
        </w:tc>
        <w:tc>
          <w:tcPr>
            <w:tcW w:w="871" w:type="dxa"/>
            <w:tcBorders>
              <w:top w:val="nil"/>
              <w:left w:val="nil"/>
              <w:bottom w:val="nil"/>
              <w:right w:val="single" w:sz="4" w:space="0" w:color="auto"/>
            </w:tcBorders>
            <w:shd w:val="clear" w:color="auto" w:fill="auto"/>
            <w:vAlign w:val="bottom"/>
          </w:tcPr>
          <w:p w14:paraId="7CAA2EE9" w14:textId="2B402FCF"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6.092 </w:t>
            </w:r>
          </w:p>
        </w:tc>
        <w:tc>
          <w:tcPr>
            <w:tcW w:w="885" w:type="dxa"/>
            <w:tcBorders>
              <w:top w:val="nil"/>
              <w:left w:val="nil"/>
              <w:bottom w:val="nil"/>
              <w:right w:val="single" w:sz="4" w:space="0" w:color="auto"/>
            </w:tcBorders>
            <w:shd w:val="clear" w:color="auto" w:fill="auto"/>
            <w:vAlign w:val="bottom"/>
          </w:tcPr>
          <w:p w14:paraId="27D68B45" w14:textId="5876E0CE"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200.861 </w:t>
            </w:r>
          </w:p>
        </w:tc>
      </w:tr>
      <w:tr w:rsidR="00F04041" w:rsidRPr="00A5606A" w14:paraId="27CE1BC0"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41CBCB9D" w14:textId="77777777" w:rsidR="00F04041" w:rsidRPr="00A5606A" w:rsidRDefault="00F04041" w:rsidP="00F04041">
            <w:pPr>
              <w:rPr>
                <w:rFonts w:ascii="Arial" w:hAnsi="Arial" w:cs="Arial"/>
                <w:sz w:val="14"/>
                <w:szCs w:val="14"/>
              </w:rPr>
            </w:pPr>
            <w:r w:rsidRPr="00A5606A">
              <w:rPr>
                <w:rFonts w:ascii="Arial" w:hAnsi="Arial" w:cs="Arial"/>
                <w:sz w:val="14"/>
                <w:szCs w:val="14"/>
              </w:rPr>
              <w:t>2.5.3</w:t>
            </w:r>
          </w:p>
        </w:tc>
        <w:tc>
          <w:tcPr>
            <w:tcW w:w="5951" w:type="dxa"/>
            <w:tcBorders>
              <w:top w:val="nil"/>
              <w:left w:val="nil"/>
              <w:bottom w:val="nil"/>
              <w:right w:val="single" w:sz="4" w:space="0" w:color="auto"/>
            </w:tcBorders>
            <w:shd w:val="clear" w:color="auto" w:fill="auto"/>
            <w:vAlign w:val="bottom"/>
          </w:tcPr>
          <w:p w14:paraId="424F177B" w14:textId="77777777" w:rsidR="00F04041" w:rsidRPr="00A5606A" w:rsidRDefault="00F04041" w:rsidP="00F04041">
            <w:pPr>
              <w:rPr>
                <w:rFonts w:ascii="Arial" w:hAnsi="Arial" w:cs="Arial"/>
                <w:sz w:val="14"/>
                <w:szCs w:val="14"/>
              </w:rPr>
            </w:pPr>
            <w:r w:rsidRPr="00A5606A">
              <w:rPr>
                <w:rFonts w:ascii="Arial" w:hAnsi="Arial" w:cs="Arial"/>
                <w:sz w:val="14"/>
                <w:szCs w:val="14"/>
              </w:rPr>
              <w:t>Temerrüt (Üçüncü Aşama/Özel Karşılık)</w:t>
            </w:r>
          </w:p>
        </w:tc>
        <w:tc>
          <w:tcPr>
            <w:tcW w:w="994" w:type="dxa"/>
            <w:tcBorders>
              <w:top w:val="nil"/>
              <w:left w:val="single" w:sz="4" w:space="0" w:color="auto"/>
              <w:bottom w:val="nil"/>
              <w:right w:val="single" w:sz="4" w:space="0" w:color="auto"/>
            </w:tcBorders>
          </w:tcPr>
          <w:p w14:paraId="6F44B487"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39CE9FFF" w14:textId="639B190C"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847.253 </w:t>
            </w:r>
          </w:p>
        </w:tc>
        <w:tc>
          <w:tcPr>
            <w:tcW w:w="871" w:type="dxa"/>
            <w:tcBorders>
              <w:top w:val="nil"/>
              <w:left w:val="nil"/>
              <w:bottom w:val="nil"/>
              <w:right w:val="single" w:sz="4" w:space="0" w:color="auto"/>
            </w:tcBorders>
            <w:shd w:val="clear" w:color="auto" w:fill="auto"/>
            <w:vAlign w:val="bottom"/>
          </w:tcPr>
          <w:p w14:paraId="46DCC457" w14:textId="501CD5DF"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532 </w:t>
            </w:r>
          </w:p>
        </w:tc>
        <w:tc>
          <w:tcPr>
            <w:tcW w:w="885" w:type="dxa"/>
            <w:tcBorders>
              <w:top w:val="nil"/>
              <w:left w:val="nil"/>
              <w:bottom w:val="nil"/>
              <w:right w:val="single" w:sz="4" w:space="0" w:color="auto"/>
            </w:tcBorders>
            <w:shd w:val="clear" w:color="auto" w:fill="auto"/>
            <w:vAlign w:val="bottom"/>
          </w:tcPr>
          <w:p w14:paraId="1E651B1E" w14:textId="7D45B728"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847.785 </w:t>
            </w:r>
          </w:p>
        </w:tc>
      </w:tr>
      <w:tr w:rsidR="00F04041" w:rsidRPr="00A5606A" w14:paraId="75D66EF4" w14:textId="77777777" w:rsidTr="00F04041">
        <w:trPr>
          <w:cantSplit/>
          <w:trHeight w:val="20"/>
        </w:trPr>
        <w:tc>
          <w:tcPr>
            <w:tcW w:w="446" w:type="dxa"/>
            <w:tcBorders>
              <w:top w:val="nil"/>
              <w:left w:val="single" w:sz="4" w:space="0" w:color="auto"/>
              <w:bottom w:val="nil"/>
              <w:right w:val="nil"/>
            </w:tcBorders>
            <w:shd w:val="clear" w:color="auto" w:fill="auto"/>
          </w:tcPr>
          <w:p w14:paraId="290B6407"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III.</w:t>
            </w:r>
          </w:p>
        </w:tc>
        <w:tc>
          <w:tcPr>
            <w:tcW w:w="5951" w:type="dxa"/>
            <w:tcBorders>
              <w:top w:val="nil"/>
              <w:left w:val="nil"/>
              <w:bottom w:val="nil"/>
              <w:right w:val="single" w:sz="4" w:space="0" w:color="auto"/>
            </w:tcBorders>
            <w:shd w:val="clear" w:color="auto" w:fill="auto"/>
            <w:vAlign w:val="bottom"/>
          </w:tcPr>
          <w:p w14:paraId="35091AC3"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SATIŞ AMAÇLI ELDE TUTULAN VE DURDURULAN FAALİYETLERE İLİŞKİN DURAN VARLIKLAR (Net)</w:t>
            </w:r>
          </w:p>
        </w:tc>
        <w:tc>
          <w:tcPr>
            <w:tcW w:w="994" w:type="dxa"/>
            <w:tcBorders>
              <w:top w:val="nil"/>
              <w:left w:val="single" w:sz="4" w:space="0" w:color="auto"/>
              <w:bottom w:val="nil"/>
              <w:right w:val="single" w:sz="4" w:space="0" w:color="auto"/>
            </w:tcBorders>
            <w:vAlign w:val="bottom"/>
          </w:tcPr>
          <w:p w14:paraId="395489DA" w14:textId="77777777" w:rsidR="00F04041" w:rsidRPr="00A5606A" w:rsidRDefault="00F04041" w:rsidP="00F04041">
            <w:pPr>
              <w:jc w:val="center"/>
              <w:rPr>
                <w:rFonts w:ascii="Arial" w:hAnsi="Arial" w:cs="Arial"/>
                <w:b/>
                <w:bCs/>
                <w:sz w:val="14"/>
                <w:szCs w:val="14"/>
              </w:rPr>
            </w:pPr>
            <w:r w:rsidRPr="00A5606A">
              <w:rPr>
                <w:rFonts w:ascii="Arial" w:hAnsi="Arial" w:cs="Arial"/>
                <w:b/>
                <w:bCs/>
                <w:sz w:val="14"/>
                <w:szCs w:val="14"/>
              </w:rPr>
              <w:t>(8)</w:t>
            </w:r>
          </w:p>
        </w:tc>
        <w:tc>
          <w:tcPr>
            <w:tcW w:w="859" w:type="dxa"/>
            <w:tcBorders>
              <w:top w:val="nil"/>
              <w:left w:val="single" w:sz="4" w:space="0" w:color="auto"/>
              <w:bottom w:val="nil"/>
              <w:right w:val="single" w:sz="4" w:space="0" w:color="auto"/>
            </w:tcBorders>
            <w:shd w:val="clear" w:color="auto" w:fill="auto"/>
            <w:vAlign w:val="bottom"/>
          </w:tcPr>
          <w:p w14:paraId="7B392FF5" w14:textId="76906FFD"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111.171 </w:t>
            </w:r>
          </w:p>
        </w:tc>
        <w:tc>
          <w:tcPr>
            <w:tcW w:w="871" w:type="dxa"/>
            <w:tcBorders>
              <w:top w:val="nil"/>
              <w:left w:val="nil"/>
              <w:bottom w:val="nil"/>
              <w:right w:val="single" w:sz="4" w:space="0" w:color="auto"/>
            </w:tcBorders>
            <w:shd w:val="clear" w:color="auto" w:fill="auto"/>
            <w:vAlign w:val="bottom"/>
          </w:tcPr>
          <w:p w14:paraId="5BF1B9F2" w14:textId="1E2543DC"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534 </w:t>
            </w:r>
          </w:p>
        </w:tc>
        <w:tc>
          <w:tcPr>
            <w:tcW w:w="885" w:type="dxa"/>
            <w:tcBorders>
              <w:top w:val="nil"/>
              <w:left w:val="nil"/>
              <w:bottom w:val="nil"/>
              <w:right w:val="single" w:sz="4" w:space="0" w:color="auto"/>
            </w:tcBorders>
            <w:shd w:val="clear" w:color="auto" w:fill="auto"/>
            <w:vAlign w:val="bottom"/>
          </w:tcPr>
          <w:p w14:paraId="63776123" w14:textId="16A907A5"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111.705 </w:t>
            </w:r>
          </w:p>
        </w:tc>
      </w:tr>
      <w:tr w:rsidR="00F04041" w:rsidRPr="00A5606A" w14:paraId="5C1443F7"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3E6B6E6B" w14:textId="77777777" w:rsidR="00F04041" w:rsidRPr="00A5606A" w:rsidRDefault="00F04041" w:rsidP="00F04041">
            <w:pPr>
              <w:rPr>
                <w:rFonts w:ascii="Arial" w:hAnsi="Arial" w:cs="Arial"/>
                <w:sz w:val="14"/>
                <w:szCs w:val="14"/>
              </w:rPr>
            </w:pPr>
            <w:r w:rsidRPr="00A5606A">
              <w:rPr>
                <w:rFonts w:ascii="Arial" w:hAnsi="Arial" w:cs="Arial"/>
                <w:sz w:val="14"/>
                <w:szCs w:val="14"/>
              </w:rPr>
              <w:t>3.1</w:t>
            </w:r>
          </w:p>
        </w:tc>
        <w:tc>
          <w:tcPr>
            <w:tcW w:w="5951" w:type="dxa"/>
            <w:tcBorders>
              <w:top w:val="nil"/>
              <w:left w:val="nil"/>
              <w:bottom w:val="nil"/>
              <w:right w:val="single" w:sz="4" w:space="0" w:color="auto"/>
            </w:tcBorders>
            <w:shd w:val="clear" w:color="auto" w:fill="auto"/>
            <w:vAlign w:val="bottom"/>
          </w:tcPr>
          <w:p w14:paraId="3A77C860" w14:textId="77777777" w:rsidR="00F04041" w:rsidRPr="00A5606A" w:rsidRDefault="00F04041" w:rsidP="00F04041">
            <w:pPr>
              <w:rPr>
                <w:rFonts w:ascii="Arial" w:hAnsi="Arial" w:cs="Arial"/>
                <w:sz w:val="14"/>
                <w:szCs w:val="14"/>
              </w:rPr>
            </w:pPr>
            <w:r w:rsidRPr="00A5606A">
              <w:rPr>
                <w:rFonts w:ascii="Arial" w:hAnsi="Arial" w:cs="Arial"/>
                <w:sz w:val="14"/>
                <w:szCs w:val="14"/>
              </w:rPr>
              <w:t xml:space="preserve">Satış Amaçlı </w:t>
            </w:r>
          </w:p>
        </w:tc>
        <w:tc>
          <w:tcPr>
            <w:tcW w:w="994" w:type="dxa"/>
            <w:tcBorders>
              <w:top w:val="nil"/>
              <w:left w:val="single" w:sz="4" w:space="0" w:color="auto"/>
              <w:bottom w:val="nil"/>
              <w:right w:val="single" w:sz="4" w:space="0" w:color="auto"/>
            </w:tcBorders>
          </w:tcPr>
          <w:p w14:paraId="204EEBFC"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0EBFE59C" w14:textId="6D970BAC"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111.171 </w:t>
            </w:r>
          </w:p>
        </w:tc>
        <w:tc>
          <w:tcPr>
            <w:tcW w:w="871" w:type="dxa"/>
            <w:tcBorders>
              <w:top w:val="nil"/>
              <w:left w:val="nil"/>
              <w:bottom w:val="nil"/>
              <w:right w:val="single" w:sz="4" w:space="0" w:color="auto"/>
            </w:tcBorders>
            <w:shd w:val="clear" w:color="auto" w:fill="auto"/>
            <w:vAlign w:val="bottom"/>
          </w:tcPr>
          <w:p w14:paraId="72D85AF3" w14:textId="56A7B14E"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534 </w:t>
            </w:r>
          </w:p>
        </w:tc>
        <w:tc>
          <w:tcPr>
            <w:tcW w:w="885" w:type="dxa"/>
            <w:tcBorders>
              <w:top w:val="nil"/>
              <w:left w:val="nil"/>
              <w:bottom w:val="nil"/>
              <w:right w:val="single" w:sz="4" w:space="0" w:color="auto"/>
            </w:tcBorders>
            <w:shd w:val="clear" w:color="auto" w:fill="auto"/>
            <w:vAlign w:val="bottom"/>
          </w:tcPr>
          <w:p w14:paraId="71260ED7" w14:textId="7A49E5DC"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111.705 </w:t>
            </w:r>
          </w:p>
        </w:tc>
      </w:tr>
      <w:tr w:rsidR="00F04041" w:rsidRPr="00A5606A" w14:paraId="7EE683A6"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1080504C" w14:textId="77777777" w:rsidR="00F04041" w:rsidRPr="00A5606A" w:rsidRDefault="00F04041" w:rsidP="00F04041">
            <w:pPr>
              <w:rPr>
                <w:rFonts w:ascii="Arial" w:hAnsi="Arial" w:cs="Arial"/>
                <w:sz w:val="14"/>
                <w:szCs w:val="14"/>
              </w:rPr>
            </w:pPr>
            <w:r w:rsidRPr="00A5606A">
              <w:rPr>
                <w:rFonts w:ascii="Arial" w:hAnsi="Arial" w:cs="Arial"/>
                <w:sz w:val="14"/>
                <w:szCs w:val="14"/>
              </w:rPr>
              <w:t>3.2</w:t>
            </w:r>
          </w:p>
        </w:tc>
        <w:tc>
          <w:tcPr>
            <w:tcW w:w="5951" w:type="dxa"/>
            <w:tcBorders>
              <w:top w:val="nil"/>
              <w:left w:val="nil"/>
              <w:bottom w:val="nil"/>
              <w:right w:val="single" w:sz="4" w:space="0" w:color="auto"/>
            </w:tcBorders>
            <w:shd w:val="clear" w:color="auto" w:fill="auto"/>
            <w:vAlign w:val="bottom"/>
          </w:tcPr>
          <w:p w14:paraId="259526DD" w14:textId="77777777" w:rsidR="00F04041" w:rsidRPr="00A5606A" w:rsidRDefault="00F04041" w:rsidP="00F04041">
            <w:pPr>
              <w:rPr>
                <w:rFonts w:ascii="Arial" w:hAnsi="Arial" w:cs="Arial"/>
                <w:sz w:val="14"/>
                <w:szCs w:val="14"/>
              </w:rPr>
            </w:pPr>
            <w:r w:rsidRPr="00A5606A">
              <w:rPr>
                <w:rFonts w:ascii="Arial" w:hAnsi="Arial" w:cs="Arial"/>
                <w:sz w:val="14"/>
                <w:szCs w:val="14"/>
              </w:rPr>
              <w:t>Durdurulan Faaliyetlere İlişkin</w:t>
            </w:r>
          </w:p>
        </w:tc>
        <w:tc>
          <w:tcPr>
            <w:tcW w:w="994" w:type="dxa"/>
            <w:tcBorders>
              <w:top w:val="nil"/>
              <w:left w:val="single" w:sz="4" w:space="0" w:color="auto"/>
              <w:bottom w:val="nil"/>
              <w:right w:val="single" w:sz="4" w:space="0" w:color="auto"/>
            </w:tcBorders>
          </w:tcPr>
          <w:p w14:paraId="6600A90D"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42623D7A" w14:textId="0E5FD7BB"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14:paraId="4DDD3E6C" w14:textId="78BA4D6B"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14:paraId="3BB08B8D" w14:textId="084010A0" w:rsidR="00F04041" w:rsidRPr="00A5606A" w:rsidRDefault="00C834C6" w:rsidP="00F04041">
            <w:pPr>
              <w:jc w:val="right"/>
              <w:rPr>
                <w:rFonts w:ascii="Arial" w:hAnsi="Arial" w:cs="Arial"/>
                <w:bCs/>
                <w:sz w:val="14"/>
                <w:szCs w:val="14"/>
              </w:rPr>
            </w:pPr>
            <w:r>
              <w:rPr>
                <w:rFonts w:ascii="Arial" w:hAnsi="Arial" w:cs="Arial"/>
                <w:bCs/>
                <w:sz w:val="14"/>
                <w:szCs w:val="14"/>
              </w:rPr>
              <w:t>-</w:t>
            </w:r>
          </w:p>
        </w:tc>
      </w:tr>
      <w:tr w:rsidR="00F04041" w:rsidRPr="00A5606A" w14:paraId="19C9D3EE"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6C5578EE"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IV.</w:t>
            </w:r>
          </w:p>
        </w:tc>
        <w:tc>
          <w:tcPr>
            <w:tcW w:w="5951" w:type="dxa"/>
            <w:tcBorders>
              <w:top w:val="nil"/>
              <w:left w:val="nil"/>
              <w:bottom w:val="nil"/>
              <w:right w:val="single" w:sz="4" w:space="0" w:color="auto"/>
            </w:tcBorders>
            <w:shd w:val="clear" w:color="auto" w:fill="auto"/>
            <w:vAlign w:val="bottom"/>
          </w:tcPr>
          <w:p w14:paraId="260D2598"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ORTAKLIK YATIRIMLARI</w:t>
            </w:r>
          </w:p>
        </w:tc>
        <w:tc>
          <w:tcPr>
            <w:tcW w:w="994" w:type="dxa"/>
            <w:tcBorders>
              <w:top w:val="nil"/>
              <w:left w:val="single" w:sz="4" w:space="0" w:color="auto"/>
              <w:bottom w:val="nil"/>
              <w:right w:val="single" w:sz="4" w:space="0" w:color="auto"/>
            </w:tcBorders>
          </w:tcPr>
          <w:p w14:paraId="6167F7AE" w14:textId="77777777" w:rsidR="00F04041" w:rsidRPr="00A5606A" w:rsidRDefault="00F04041" w:rsidP="00F04041">
            <w:pPr>
              <w:jc w:val="center"/>
              <w:rPr>
                <w:rFonts w:ascii="Arial" w:hAnsi="Arial" w:cs="Arial"/>
                <w:b/>
                <w:bCs/>
                <w:sz w:val="14"/>
                <w:szCs w:val="14"/>
              </w:rPr>
            </w:pPr>
            <w:r w:rsidRPr="00A5606A">
              <w:rPr>
                <w:rFonts w:ascii="Arial" w:hAnsi="Arial" w:cs="Arial"/>
                <w:b/>
                <w:bCs/>
                <w:sz w:val="14"/>
                <w:szCs w:val="14"/>
              </w:rPr>
              <w:t>(9)</w:t>
            </w:r>
          </w:p>
        </w:tc>
        <w:tc>
          <w:tcPr>
            <w:tcW w:w="859" w:type="dxa"/>
            <w:tcBorders>
              <w:top w:val="nil"/>
              <w:left w:val="single" w:sz="4" w:space="0" w:color="auto"/>
              <w:bottom w:val="nil"/>
              <w:right w:val="single" w:sz="4" w:space="0" w:color="auto"/>
            </w:tcBorders>
            <w:shd w:val="clear" w:color="auto" w:fill="auto"/>
            <w:vAlign w:val="bottom"/>
          </w:tcPr>
          <w:p w14:paraId="6C95C8A4" w14:textId="5001DB67"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28.440 </w:t>
            </w:r>
          </w:p>
        </w:tc>
        <w:tc>
          <w:tcPr>
            <w:tcW w:w="871" w:type="dxa"/>
            <w:tcBorders>
              <w:top w:val="nil"/>
              <w:left w:val="nil"/>
              <w:bottom w:val="nil"/>
              <w:right w:val="single" w:sz="4" w:space="0" w:color="auto"/>
            </w:tcBorders>
            <w:shd w:val="clear" w:color="auto" w:fill="auto"/>
            <w:vAlign w:val="bottom"/>
          </w:tcPr>
          <w:p w14:paraId="493F3423" w14:textId="1D7E02EC" w:rsidR="00F04041" w:rsidRPr="00F04041" w:rsidRDefault="00C834C6" w:rsidP="00F04041">
            <w:pPr>
              <w:jc w:val="right"/>
              <w:rPr>
                <w:rFonts w:ascii="Arial" w:hAnsi="Arial" w:cs="Arial"/>
                <w:b/>
                <w:bCs/>
                <w:sz w:val="14"/>
                <w:szCs w:val="14"/>
              </w:rPr>
            </w:pPr>
            <w:r>
              <w:rPr>
                <w:rFonts w:ascii="Arial" w:hAnsi="Arial" w:cs="Arial"/>
                <w:b/>
                <w:bCs/>
                <w:sz w:val="14"/>
                <w:szCs w:val="14"/>
              </w:rPr>
              <w:t>-</w:t>
            </w:r>
          </w:p>
        </w:tc>
        <w:tc>
          <w:tcPr>
            <w:tcW w:w="885" w:type="dxa"/>
            <w:tcBorders>
              <w:top w:val="nil"/>
              <w:left w:val="nil"/>
              <w:bottom w:val="nil"/>
              <w:right w:val="single" w:sz="4" w:space="0" w:color="auto"/>
            </w:tcBorders>
            <w:shd w:val="clear" w:color="auto" w:fill="auto"/>
            <w:vAlign w:val="bottom"/>
          </w:tcPr>
          <w:p w14:paraId="18C00699" w14:textId="3C45EE6D"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28.440 </w:t>
            </w:r>
          </w:p>
        </w:tc>
      </w:tr>
      <w:tr w:rsidR="00F04041" w:rsidRPr="00A5606A" w14:paraId="49206160"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6ED41BB6"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4.1</w:t>
            </w:r>
          </w:p>
        </w:tc>
        <w:tc>
          <w:tcPr>
            <w:tcW w:w="5951" w:type="dxa"/>
            <w:tcBorders>
              <w:top w:val="nil"/>
              <w:left w:val="nil"/>
              <w:bottom w:val="nil"/>
              <w:right w:val="single" w:sz="4" w:space="0" w:color="auto"/>
            </w:tcBorders>
            <w:shd w:val="clear" w:color="auto" w:fill="auto"/>
            <w:vAlign w:val="bottom"/>
          </w:tcPr>
          <w:p w14:paraId="5A38158B"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 xml:space="preserve">İştirakler (Net)  </w:t>
            </w:r>
          </w:p>
        </w:tc>
        <w:tc>
          <w:tcPr>
            <w:tcW w:w="994" w:type="dxa"/>
            <w:tcBorders>
              <w:top w:val="nil"/>
              <w:left w:val="single" w:sz="4" w:space="0" w:color="auto"/>
              <w:bottom w:val="nil"/>
              <w:right w:val="single" w:sz="4" w:space="0" w:color="auto"/>
            </w:tcBorders>
            <w:vAlign w:val="bottom"/>
          </w:tcPr>
          <w:p w14:paraId="349F5C39"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60A1D1AB" w14:textId="61D89759" w:rsidR="00F04041" w:rsidRPr="003621F8" w:rsidRDefault="00F04041" w:rsidP="00F04041">
            <w:pPr>
              <w:jc w:val="right"/>
              <w:rPr>
                <w:rFonts w:ascii="Arial" w:hAnsi="Arial" w:cs="Arial"/>
                <w:b/>
                <w:bCs/>
                <w:sz w:val="14"/>
                <w:szCs w:val="14"/>
              </w:rPr>
            </w:pPr>
            <w:r w:rsidRPr="003621F8">
              <w:rPr>
                <w:rFonts w:ascii="Arial" w:hAnsi="Arial" w:cs="Arial"/>
                <w:b/>
                <w:bCs/>
                <w:sz w:val="14"/>
                <w:szCs w:val="14"/>
              </w:rPr>
              <w:t xml:space="preserve"> 4.719 </w:t>
            </w:r>
          </w:p>
        </w:tc>
        <w:tc>
          <w:tcPr>
            <w:tcW w:w="871" w:type="dxa"/>
            <w:tcBorders>
              <w:top w:val="nil"/>
              <w:left w:val="nil"/>
              <w:bottom w:val="nil"/>
              <w:right w:val="single" w:sz="4" w:space="0" w:color="auto"/>
            </w:tcBorders>
            <w:shd w:val="clear" w:color="auto" w:fill="auto"/>
            <w:vAlign w:val="bottom"/>
          </w:tcPr>
          <w:p w14:paraId="3AF57A98" w14:textId="5062CFC6" w:rsidR="00F04041" w:rsidRPr="003621F8" w:rsidRDefault="00C834C6" w:rsidP="00F04041">
            <w:pPr>
              <w:jc w:val="right"/>
              <w:rPr>
                <w:rFonts w:ascii="Arial" w:hAnsi="Arial" w:cs="Arial"/>
                <w:b/>
                <w:bCs/>
                <w:sz w:val="14"/>
                <w:szCs w:val="14"/>
              </w:rPr>
            </w:pPr>
            <w:r>
              <w:rPr>
                <w:rFonts w:ascii="Arial" w:hAnsi="Arial" w:cs="Arial"/>
                <w:b/>
                <w:bCs/>
                <w:sz w:val="14"/>
                <w:szCs w:val="14"/>
              </w:rPr>
              <w:t>-</w:t>
            </w:r>
          </w:p>
        </w:tc>
        <w:tc>
          <w:tcPr>
            <w:tcW w:w="885" w:type="dxa"/>
            <w:tcBorders>
              <w:top w:val="nil"/>
              <w:left w:val="nil"/>
              <w:bottom w:val="nil"/>
              <w:right w:val="single" w:sz="4" w:space="0" w:color="auto"/>
            </w:tcBorders>
            <w:shd w:val="clear" w:color="auto" w:fill="auto"/>
            <w:vAlign w:val="bottom"/>
          </w:tcPr>
          <w:p w14:paraId="766CDB27" w14:textId="3DEC5E5E" w:rsidR="00F04041" w:rsidRPr="003621F8" w:rsidRDefault="00F04041" w:rsidP="00F04041">
            <w:pPr>
              <w:jc w:val="right"/>
              <w:rPr>
                <w:rFonts w:ascii="Arial" w:hAnsi="Arial" w:cs="Arial"/>
                <w:b/>
                <w:bCs/>
                <w:sz w:val="14"/>
                <w:szCs w:val="14"/>
              </w:rPr>
            </w:pPr>
            <w:r w:rsidRPr="003621F8">
              <w:rPr>
                <w:rFonts w:ascii="Arial" w:hAnsi="Arial" w:cs="Arial"/>
                <w:b/>
                <w:bCs/>
                <w:sz w:val="14"/>
                <w:szCs w:val="14"/>
              </w:rPr>
              <w:t xml:space="preserve"> 4.719 </w:t>
            </w:r>
          </w:p>
        </w:tc>
      </w:tr>
      <w:tr w:rsidR="00F04041" w:rsidRPr="00A5606A" w14:paraId="536F5E3E"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7A44839A" w14:textId="77777777" w:rsidR="00F04041" w:rsidRPr="00A5606A" w:rsidRDefault="00F04041" w:rsidP="00F04041">
            <w:pPr>
              <w:rPr>
                <w:rFonts w:ascii="Arial" w:hAnsi="Arial" w:cs="Arial"/>
                <w:sz w:val="14"/>
                <w:szCs w:val="14"/>
              </w:rPr>
            </w:pPr>
            <w:r w:rsidRPr="00A5606A">
              <w:rPr>
                <w:rFonts w:ascii="Arial" w:hAnsi="Arial" w:cs="Arial"/>
                <w:sz w:val="14"/>
                <w:szCs w:val="14"/>
              </w:rPr>
              <w:t>4.1.1</w:t>
            </w:r>
          </w:p>
        </w:tc>
        <w:tc>
          <w:tcPr>
            <w:tcW w:w="5951" w:type="dxa"/>
            <w:tcBorders>
              <w:top w:val="nil"/>
              <w:left w:val="nil"/>
              <w:bottom w:val="nil"/>
              <w:right w:val="single" w:sz="4" w:space="0" w:color="auto"/>
            </w:tcBorders>
            <w:shd w:val="clear" w:color="auto" w:fill="auto"/>
            <w:vAlign w:val="bottom"/>
          </w:tcPr>
          <w:p w14:paraId="3179A215" w14:textId="77777777" w:rsidR="00F04041" w:rsidRPr="00A5606A" w:rsidRDefault="00F04041" w:rsidP="00F04041">
            <w:pPr>
              <w:rPr>
                <w:rFonts w:ascii="Arial" w:hAnsi="Arial" w:cs="Arial"/>
                <w:sz w:val="14"/>
                <w:szCs w:val="14"/>
              </w:rPr>
            </w:pPr>
            <w:proofErr w:type="spellStart"/>
            <w:r w:rsidRPr="00A5606A">
              <w:rPr>
                <w:rFonts w:ascii="Arial" w:hAnsi="Arial" w:cs="Arial"/>
                <w:sz w:val="14"/>
                <w:szCs w:val="14"/>
              </w:rPr>
              <w:t>Özkaynak</w:t>
            </w:r>
            <w:proofErr w:type="spellEnd"/>
            <w:r w:rsidRPr="00A5606A">
              <w:rPr>
                <w:rFonts w:ascii="Arial" w:hAnsi="Arial" w:cs="Arial"/>
                <w:sz w:val="14"/>
                <w:szCs w:val="14"/>
              </w:rPr>
              <w:t xml:space="preserve"> Yöntemine Göre Değerlenenler</w:t>
            </w:r>
          </w:p>
        </w:tc>
        <w:tc>
          <w:tcPr>
            <w:tcW w:w="994" w:type="dxa"/>
            <w:tcBorders>
              <w:top w:val="nil"/>
              <w:left w:val="single" w:sz="4" w:space="0" w:color="auto"/>
              <w:bottom w:val="nil"/>
              <w:right w:val="single" w:sz="4" w:space="0" w:color="auto"/>
            </w:tcBorders>
          </w:tcPr>
          <w:p w14:paraId="224BD247"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51CEAEAE" w14:textId="4B044C43"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14:paraId="01102E98" w14:textId="21B4D3FC"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14:paraId="64D8277A" w14:textId="602F026F" w:rsidR="00F04041" w:rsidRPr="00A5606A" w:rsidRDefault="00C834C6" w:rsidP="00F04041">
            <w:pPr>
              <w:jc w:val="right"/>
              <w:rPr>
                <w:rFonts w:ascii="Arial" w:hAnsi="Arial" w:cs="Arial"/>
                <w:bCs/>
                <w:sz w:val="14"/>
                <w:szCs w:val="14"/>
              </w:rPr>
            </w:pPr>
            <w:r>
              <w:rPr>
                <w:rFonts w:ascii="Arial" w:hAnsi="Arial" w:cs="Arial"/>
                <w:bCs/>
                <w:sz w:val="14"/>
                <w:szCs w:val="14"/>
              </w:rPr>
              <w:t>-</w:t>
            </w:r>
          </w:p>
        </w:tc>
      </w:tr>
      <w:tr w:rsidR="00F04041" w:rsidRPr="00A5606A" w14:paraId="2702917B"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727F5D8B" w14:textId="77777777" w:rsidR="00F04041" w:rsidRPr="00A5606A" w:rsidRDefault="00F04041" w:rsidP="00F04041">
            <w:pPr>
              <w:rPr>
                <w:rFonts w:ascii="Arial" w:hAnsi="Arial" w:cs="Arial"/>
                <w:sz w:val="14"/>
                <w:szCs w:val="14"/>
              </w:rPr>
            </w:pPr>
            <w:r w:rsidRPr="00A5606A">
              <w:rPr>
                <w:rFonts w:ascii="Arial" w:hAnsi="Arial" w:cs="Arial"/>
                <w:sz w:val="14"/>
                <w:szCs w:val="14"/>
              </w:rPr>
              <w:t>4.1.2</w:t>
            </w:r>
          </w:p>
        </w:tc>
        <w:tc>
          <w:tcPr>
            <w:tcW w:w="5951" w:type="dxa"/>
            <w:tcBorders>
              <w:top w:val="nil"/>
              <w:left w:val="nil"/>
              <w:bottom w:val="nil"/>
              <w:right w:val="single" w:sz="4" w:space="0" w:color="auto"/>
            </w:tcBorders>
            <w:shd w:val="clear" w:color="auto" w:fill="auto"/>
            <w:vAlign w:val="bottom"/>
          </w:tcPr>
          <w:p w14:paraId="1B34825A" w14:textId="77777777" w:rsidR="00F04041" w:rsidRPr="00A5606A" w:rsidRDefault="00F04041" w:rsidP="00F04041">
            <w:pPr>
              <w:rPr>
                <w:rFonts w:ascii="Arial" w:hAnsi="Arial" w:cs="Arial"/>
                <w:sz w:val="14"/>
                <w:szCs w:val="14"/>
              </w:rPr>
            </w:pPr>
            <w:r w:rsidRPr="00A5606A">
              <w:rPr>
                <w:rFonts w:ascii="Arial" w:hAnsi="Arial" w:cs="Arial"/>
                <w:sz w:val="14"/>
                <w:szCs w:val="14"/>
              </w:rPr>
              <w:t xml:space="preserve">Konsolide Edilmeyenler </w:t>
            </w:r>
          </w:p>
        </w:tc>
        <w:tc>
          <w:tcPr>
            <w:tcW w:w="994" w:type="dxa"/>
            <w:tcBorders>
              <w:top w:val="nil"/>
              <w:left w:val="single" w:sz="4" w:space="0" w:color="auto"/>
              <w:bottom w:val="nil"/>
              <w:right w:val="single" w:sz="4" w:space="0" w:color="auto"/>
            </w:tcBorders>
          </w:tcPr>
          <w:p w14:paraId="48797D0E"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77BF4B10" w14:textId="10591326"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4.719 </w:t>
            </w:r>
          </w:p>
        </w:tc>
        <w:tc>
          <w:tcPr>
            <w:tcW w:w="871" w:type="dxa"/>
            <w:tcBorders>
              <w:top w:val="nil"/>
              <w:left w:val="nil"/>
              <w:bottom w:val="nil"/>
              <w:right w:val="single" w:sz="4" w:space="0" w:color="auto"/>
            </w:tcBorders>
            <w:shd w:val="clear" w:color="auto" w:fill="auto"/>
            <w:vAlign w:val="bottom"/>
          </w:tcPr>
          <w:p w14:paraId="00AFA1DF" w14:textId="0DCFECB5"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14:paraId="6CE1A1A1" w14:textId="72988DDE"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4.719 </w:t>
            </w:r>
          </w:p>
        </w:tc>
      </w:tr>
      <w:tr w:rsidR="00F04041" w:rsidRPr="00A5606A" w14:paraId="4CD4191E"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2893E198"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4.2</w:t>
            </w:r>
          </w:p>
        </w:tc>
        <w:tc>
          <w:tcPr>
            <w:tcW w:w="5951" w:type="dxa"/>
            <w:tcBorders>
              <w:top w:val="nil"/>
              <w:left w:val="nil"/>
              <w:bottom w:val="nil"/>
              <w:right w:val="single" w:sz="4" w:space="0" w:color="auto"/>
            </w:tcBorders>
            <w:shd w:val="clear" w:color="auto" w:fill="auto"/>
            <w:vAlign w:val="bottom"/>
          </w:tcPr>
          <w:p w14:paraId="4C4249C0"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 xml:space="preserve">Bağlı Ortaklıklar (Net) </w:t>
            </w:r>
          </w:p>
        </w:tc>
        <w:tc>
          <w:tcPr>
            <w:tcW w:w="994" w:type="dxa"/>
            <w:tcBorders>
              <w:top w:val="nil"/>
              <w:left w:val="single" w:sz="4" w:space="0" w:color="auto"/>
              <w:bottom w:val="nil"/>
              <w:right w:val="single" w:sz="4" w:space="0" w:color="auto"/>
            </w:tcBorders>
            <w:vAlign w:val="bottom"/>
          </w:tcPr>
          <w:p w14:paraId="26143A2C"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71086147" w14:textId="618772FC"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3.540 </w:t>
            </w:r>
          </w:p>
        </w:tc>
        <w:tc>
          <w:tcPr>
            <w:tcW w:w="871" w:type="dxa"/>
            <w:tcBorders>
              <w:top w:val="nil"/>
              <w:left w:val="nil"/>
              <w:bottom w:val="nil"/>
              <w:right w:val="single" w:sz="4" w:space="0" w:color="auto"/>
            </w:tcBorders>
            <w:shd w:val="clear" w:color="auto" w:fill="auto"/>
            <w:vAlign w:val="bottom"/>
          </w:tcPr>
          <w:p w14:paraId="6988E2F1" w14:textId="505890B9" w:rsidR="00F04041" w:rsidRPr="00F04041" w:rsidRDefault="00C834C6" w:rsidP="00F04041">
            <w:pPr>
              <w:jc w:val="right"/>
              <w:rPr>
                <w:rFonts w:ascii="Arial" w:hAnsi="Arial" w:cs="Arial"/>
                <w:b/>
                <w:bCs/>
                <w:sz w:val="14"/>
                <w:szCs w:val="14"/>
              </w:rPr>
            </w:pPr>
            <w:r>
              <w:rPr>
                <w:rFonts w:ascii="Arial" w:hAnsi="Arial" w:cs="Arial"/>
                <w:b/>
                <w:bCs/>
                <w:sz w:val="14"/>
                <w:szCs w:val="14"/>
              </w:rPr>
              <w:t>-</w:t>
            </w:r>
          </w:p>
        </w:tc>
        <w:tc>
          <w:tcPr>
            <w:tcW w:w="885" w:type="dxa"/>
            <w:tcBorders>
              <w:top w:val="nil"/>
              <w:left w:val="nil"/>
              <w:bottom w:val="nil"/>
              <w:right w:val="single" w:sz="4" w:space="0" w:color="auto"/>
            </w:tcBorders>
            <w:shd w:val="clear" w:color="auto" w:fill="auto"/>
            <w:vAlign w:val="bottom"/>
          </w:tcPr>
          <w:p w14:paraId="43772505" w14:textId="22EA14A3"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3.540 </w:t>
            </w:r>
          </w:p>
        </w:tc>
      </w:tr>
      <w:tr w:rsidR="00F04041" w:rsidRPr="00A5606A" w14:paraId="76B1F215"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7FD467BD" w14:textId="77777777" w:rsidR="00F04041" w:rsidRPr="00A5606A" w:rsidRDefault="00F04041" w:rsidP="00F04041">
            <w:pPr>
              <w:rPr>
                <w:rFonts w:ascii="Arial" w:hAnsi="Arial" w:cs="Arial"/>
                <w:sz w:val="14"/>
                <w:szCs w:val="14"/>
              </w:rPr>
            </w:pPr>
            <w:r w:rsidRPr="00A5606A">
              <w:rPr>
                <w:rFonts w:ascii="Arial" w:hAnsi="Arial" w:cs="Arial"/>
                <w:sz w:val="14"/>
                <w:szCs w:val="14"/>
              </w:rPr>
              <w:t>4.2.1</w:t>
            </w:r>
          </w:p>
        </w:tc>
        <w:tc>
          <w:tcPr>
            <w:tcW w:w="5951" w:type="dxa"/>
            <w:tcBorders>
              <w:top w:val="nil"/>
              <w:left w:val="nil"/>
              <w:bottom w:val="nil"/>
              <w:right w:val="single" w:sz="4" w:space="0" w:color="auto"/>
            </w:tcBorders>
            <w:shd w:val="clear" w:color="auto" w:fill="auto"/>
            <w:vAlign w:val="bottom"/>
          </w:tcPr>
          <w:p w14:paraId="129CC7AE" w14:textId="77777777" w:rsidR="00F04041" w:rsidRPr="00A5606A" w:rsidRDefault="00F04041" w:rsidP="00F04041">
            <w:pPr>
              <w:rPr>
                <w:rFonts w:ascii="Arial" w:hAnsi="Arial" w:cs="Arial"/>
                <w:sz w:val="14"/>
                <w:szCs w:val="14"/>
              </w:rPr>
            </w:pPr>
            <w:r w:rsidRPr="00A5606A">
              <w:rPr>
                <w:rFonts w:ascii="Arial" w:hAnsi="Arial" w:cs="Arial"/>
                <w:sz w:val="14"/>
                <w:szCs w:val="14"/>
              </w:rPr>
              <w:t>Konsolide Edilmeyen Mali Ortaklıklar</w:t>
            </w:r>
          </w:p>
        </w:tc>
        <w:tc>
          <w:tcPr>
            <w:tcW w:w="994" w:type="dxa"/>
            <w:tcBorders>
              <w:top w:val="nil"/>
              <w:left w:val="single" w:sz="4" w:space="0" w:color="auto"/>
              <w:bottom w:val="nil"/>
              <w:right w:val="single" w:sz="4" w:space="0" w:color="auto"/>
            </w:tcBorders>
          </w:tcPr>
          <w:p w14:paraId="23A5282B"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1202B7D1" w14:textId="69907156"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14:paraId="0D527744" w14:textId="1C47428B"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14:paraId="2FB610DE" w14:textId="7E8FB9B2" w:rsidR="00F04041" w:rsidRPr="00A5606A" w:rsidRDefault="00C834C6" w:rsidP="00F04041">
            <w:pPr>
              <w:jc w:val="right"/>
              <w:rPr>
                <w:rFonts w:ascii="Arial" w:hAnsi="Arial" w:cs="Arial"/>
                <w:bCs/>
                <w:sz w:val="14"/>
                <w:szCs w:val="14"/>
              </w:rPr>
            </w:pPr>
            <w:r>
              <w:rPr>
                <w:rFonts w:ascii="Arial" w:hAnsi="Arial" w:cs="Arial"/>
                <w:bCs/>
                <w:sz w:val="14"/>
                <w:szCs w:val="14"/>
              </w:rPr>
              <w:t>-</w:t>
            </w:r>
          </w:p>
        </w:tc>
      </w:tr>
      <w:tr w:rsidR="00F04041" w:rsidRPr="00A5606A" w14:paraId="6CFCA2ED"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23A0FCE0" w14:textId="77777777" w:rsidR="00F04041" w:rsidRPr="00A5606A" w:rsidRDefault="00F04041" w:rsidP="00F04041">
            <w:pPr>
              <w:rPr>
                <w:rFonts w:ascii="Arial" w:hAnsi="Arial" w:cs="Arial"/>
                <w:sz w:val="14"/>
                <w:szCs w:val="14"/>
              </w:rPr>
            </w:pPr>
            <w:r w:rsidRPr="00A5606A">
              <w:rPr>
                <w:rFonts w:ascii="Arial" w:hAnsi="Arial" w:cs="Arial"/>
                <w:sz w:val="14"/>
                <w:szCs w:val="14"/>
              </w:rPr>
              <w:t>4.2.2</w:t>
            </w:r>
          </w:p>
        </w:tc>
        <w:tc>
          <w:tcPr>
            <w:tcW w:w="5951" w:type="dxa"/>
            <w:tcBorders>
              <w:top w:val="nil"/>
              <w:left w:val="nil"/>
              <w:bottom w:val="nil"/>
              <w:right w:val="single" w:sz="4" w:space="0" w:color="auto"/>
            </w:tcBorders>
            <w:shd w:val="clear" w:color="auto" w:fill="auto"/>
            <w:vAlign w:val="bottom"/>
          </w:tcPr>
          <w:p w14:paraId="7211F0EB" w14:textId="77777777" w:rsidR="00F04041" w:rsidRPr="00A5606A" w:rsidRDefault="00F04041" w:rsidP="00F04041">
            <w:pPr>
              <w:rPr>
                <w:rFonts w:ascii="Arial" w:hAnsi="Arial" w:cs="Arial"/>
                <w:sz w:val="14"/>
                <w:szCs w:val="14"/>
              </w:rPr>
            </w:pPr>
            <w:r w:rsidRPr="00A5606A">
              <w:rPr>
                <w:rFonts w:ascii="Arial" w:hAnsi="Arial" w:cs="Arial"/>
                <w:sz w:val="14"/>
                <w:szCs w:val="14"/>
              </w:rPr>
              <w:t>Konsolide Edilmeyen Mali Olmayan Ortaklıklar</w:t>
            </w:r>
          </w:p>
        </w:tc>
        <w:tc>
          <w:tcPr>
            <w:tcW w:w="994" w:type="dxa"/>
            <w:tcBorders>
              <w:top w:val="nil"/>
              <w:left w:val="single" w:sz="4" w:space="0" w:color="auto"/>
              <w:bottom w:val="nil"/>
              <w:right w:val="single" w:sz="4" w:space="0" w:color="auto"/>
            </w:tcBorders>
          </w:tcPr>
          <w:p w14:paraId="35545584"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7F618363" w14:textId="3C9D21F4"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3.540 </w:t>
            </w:r>
          </w:p>
        </w:tc>
        <w:tc>
          <w:tcPr>
            <w:tcW w:w="871" w:type="dxa"/>
            <w:tcBorders>
              <w:top w:val="nil"/>
              <w:left w:val="nil"/>
              <w:bottom w:val="nil"/>
              <w:right w:val="single" w:sz="4" w:space="0" w:color="auto"/>
            </w:tcBorders>
            <w:shd w:val="clear" w:color="auto" w:fill="auto"/>
            <w:vAlign w:val="bottom"/>
          </w:tcPr>
          <w:p w14:paraId="5AFA7662" w14:textId="5A8A760E"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14:paraId="559C6C89" w14:textId="06BC0BB1"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3.540 </w:t>
            </w:r>
          </w:p>
        </w:tc>
      </w:tr>
      <w:tr w:rsidR="00F04041" w:rsidRPr="00A5606A" w14:paraId="1151E18B"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3303522A"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4.3</w:t>
            </w:r>
          </w:p>
        </w:tc>
        <w:tc>
          <w:tcPr>
            <w:tcW w:w="5951" w:type="dxa"/>
            <w:tcBorders>
              <w:top w:val="nil"/>
              <w:left w:val="nil"/>
              <w:bottom w:val="nil"/>
              <w:right w:val="single" w:sz="4" w:space="0" w:color="auto"/>
            </w:tcBorders>
            <w:shd w:val="clear" w:color="auto" w:fill="auto"/>
            <w:vAlign w:val="bottom"/>
          </w:tcPr>
          <w:p w14:paraId="2173D6AC"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 xml:space="preserve">Birlikte Kontrol Edilen Ortaklıklar (İş Ortaklıkları) (Net)  </w:t>
            </w:r>
          </w:p>
        </w:tc>
        <w:tc>
          <w:tcPr>
            <w:tcW w:w="994" w:type="dxa"/>
            <w:tcBorders>
              <w:top w:val="nil"/>
              <w:left w:val="single" w:sz="4" w:space="0" w:color="auto"/>
              <w:bottom w:val="nil"/>
              <w:right w:val="single" w:sz="4" w:space="0" w:color="auto"/>
            </w:tcBorders>
            <w:vAlign w:val="bottom"/>
          </w:tcPr>
          <w:p w14:paraId="73FF4DE9"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245CE426" w14:textId="771932C7"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20.181 </w:t>
            </w:r>
          </w:p>
        </w:tc>
        <w:tc>
          <w:tcPr>
            <w:tcW w:w="871" w:type="dxa"/>
            <w:tcBorders>
              <w:top w:val="nil"/>
              <w:left w:val="nil"/>
              <w:bottom w:val="nil"/>
              <w:right w:val="single" w:sz="4" w:space="0" w:color="auto"/>
            </w:tcBorders>
            <w:shd w:val="clear" w:color="auto" w:fill="auto"/>
            <w:vAlign w:val="bottom"/>
          </w:tcPr>
          <w:p w14:paraId="1AA94D10" w14:textId="0125685C" w:rsidR="00F04041" w:rsidRPr="00F04041" w:rsidRDefault="00C834C6" w:rsidP="00F04041">
            <w:pPr>
              <w:jc w:val="right"/>
              <w:rPr>
                <w:rFonts w:ascii="Arial" w:hAnsi="Arial" w:cs="Arial"/>
                <w:b/>
                <w:bCs/>
                <w:sz w:val="14"/>
                <w:szCs w:val="14"/>
              </w:rPr>
            </w:pPr>
            <w:r>
              <w:rPr>
                <w:rFonts w:ascii="Arial" w:hAnsi="Arial" w:cs="Arial"/>
                <w:b/>
                <w:bCs/>
                <w:sz w:val="14"/>
                <w:szCs w:val="14"/>
              </w:rPr>
              <w:t>-</w:t>
            </w:r>
          </w:p>
        </w:tc>
        <w:tc>
          <w:tcPr>
            <w:tcW w:w="885" w:type="dxa"/>
            <w:tcBorders>
              <w:top w:val="nil"/>
              <w:left w:val="nil"/>
              <w:bottom w:val="nil"/>
              <w:right w:val="single" w:sz="4" w:space="0" w:color="auto"/>
            </w:tcBorders>
            <w:shd w:val="clear" w:color="auto" w:fill="auto"/>
            <w:vAlign w:val="bottom"/>
          </w:tcPr>
          <w:p w14:paraId="6BFE2EAF" w14:textId="4104F504"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20.181 </w:t>
            </w:r>
          </w:p>
        </w:tc>
      </w:tr>
      <w:tr w:rsidR="00F04041" w:rsidRPr="00A5606A" w14:paraId="1699AA7F"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0D464F9D" w14:textId="77777777" w:rsidR="00F04041" w:rsidRPr="00A5606A" w:rsidRDefault="00F04041" w:rsidP="00F04041">
            <w:pPr>
              <w:rPr>
                <w:rFonts w:ascii="Arial" w:hAnsi="Arial" w:cs="Arial"/>
                <w:sz w:val="14"/>
                <w:szCs w:val="14"/>
              </w:rPr>
            </w:pPr>
            <w:r w:rsidRPr="00A5606A">
              <w:rPr>
                <w:rFonts w:ascii="Arial" w:hAnsi="Arial" w:cs="Arial"/>
                <w:sz w:val="14"/>
                <w:szCs w:val="14"/>
              </w:rPr>
              <w:t>4.3.1</w:t>
            </w:r>
          </w:p>
        </w:tc>
        <w:tc>
          <w:tcPr>
            <w:tcW w:w="5951" w:type="dxa"/>
            <w:tcBorders>
              <w:top w:val="nil"/>
              <w:left w:val="nil"/>
              <w:bottom w:val="nil"/>
              <w:right w:val="single" w:sz="4" w:space="0" w:color="auto"/>
            </w:tcBorders>
            <w:shd w:val="clear" w:color="auto" w:fill="auto"/>
            <w:vAlign w:val="bottom"/>
          </w:tcPr>
          <w:p w14:paraId="5D6903C3" w14:textId="77777777" w:rsidR="00F04041" w:rsidRPr="00A5606A" w:rsidRDefault="00F04041" w:rsidP="00F04041">
            <w:pPr>
              <w:rPr>
                <w:rFonts w:ascii="Arial" w:hAnsi="Arial" w:cs="Arial"/>
                <w:sz w:val="14"/>
                <w:szCs w:val="14"/>
              </w:rPr>
            </w:pPr>
            <w:proofErr w:type="spellStart"/>
            <w:r w:rsidRPr="00A5606A">
              <w:rPr>
                <w:rFonts w:ascii="Arial" w:hAnsi="Arial" w:cs="Arial"/>
                <w:sz w:val="14"/>
                <w:szCs w:val="14"/>
              </w:rPr>
              <w:t>Özkaynak</w:t>
            </w:r>
            <w:proofErr w:type="spellEnd"/>
            <w:r w:rsidRPr="00A5606A">
              <w:rPr>
                <w:rFonts w:ascii="Arial" w:hAnsi="Arial" w:cs="Arial"/>
                <w:sz w:val="14"/>
                <w:szCs w:val="14"/>
              </w:rPr>
              <w:t xml:space="preserve"> Yöntemine Göre Değerlenenler</w:t>
            </w:r>
          </w:p>
        </w:tc>
        <w:tc>
          <w:tcPr>
            <w:tcW w:w="994" w:type="dxa"/>
            <w:tcBorders>
              <w:top w:val="nil"/>
              <w:left w:val="single" w:sz="4" w:space="0" w:color="auto"/>
              <w:bottom w:val="nil"/>
              <w:right w:val="single" w:sz="4" w:space="0" w:color="auto"/>
            </w:tcBorders>
          </w:tcPr>
          <w:p w14:paraId="20C245DB"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57FE9941" w14:textId="76387F01"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20.181 </w:t>
            </w:r>
          </w:p>
        </w:tc>
        <w:tc>
          <w:tcPr>
            <w:tcW w:w="871" w:type="dxa"/>
            <w:tcBorders>
              <w:top w:val="nil"/>
              <w:left w:val="nil"/>
              <w:bottom w:val="nil"/>
              <w:right w:val="single" w:sz="4" w:space="0" w:color="auto"/>
            </w:tcBorders>
            <w:shd w:val="clear" w:color="auto" w:fill="auto"/>
            <w:vAlign w:val="bottom"/>
          </w:tcPr>
          <w:p w14:paraId="5D4A4361" w14:textId="7F26342C"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14:paraId="0507C83E" w14:textId="2A4D6134"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20.181 </w:t>
            </w:r>
          </w:p>
        </w:tc>
      </w:tr>
      <w:tr w:rsidR="00F04041" w:rsidRPr="00A5606A" w14:paraId="367152DE"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202E97EA" w14:textId="77777777" w:rsidR="00F04041" w:rsidRPr="00A5606A" w:rsidRDefault="00F04041" w:rsidP="00F04041">
            <w:pPr>
              <w:rPr>
                <w:rFonts w:ascii="Arial" w:hAnsi="Arial" w:cs="Arial"/>
                <w:sz w:val="14"/>
                <w:szCs w:val="14"/>
              </w:rPr>
            </w:pPr>
            <w:r w:rsidRPr="00A5606A">
              <w:rPr>
                <w:rFonts w:ascii="Arial" w:hAnsi="Arial" w:cs="Arial"/>
                <w:sz w:val="14"/>
                <w:szCs w:val="14"/>
              </w:rPr>
              <w:t>4.3.2</w:t>
            </w:r>
          </w:p>
        </w:tc>
        <w:tc>
          <w:tcPr>
            <w:tcW w:w="5951" w:type="dxa"/>
            <w:tcBorders>
              <w:top w:val="nil"/>
              <w:left w:val="nil"/>
              <w:bottom w:val="nil"/>
              <w:right w:val="single" w:sz="4" w:space="0" w:color="auto"/>
            </w:tcBorders>
            <w:shd w:val="clear" w:color="auto" w:fill="auto"/>
            <w:vAlign w:val="bottom"/>
          </w:tcPr>
          <w:p w14:paraId="3686B451" w14:textId="77777777" w:rsidR="00F04041" w:rsidRPr="00A5606A" w:rsidRDefault="00F04041" w:rsidP="00F04041">
            <w:pPr>
              <w:rPr>
                <w:rFonts w:ascii="Arial" w:hAnsi="Arial" w:cs="Arial"/>
                <w:sz w:val="14"/>
                <w:szCs w:val="14"/>
              </w:rPr>
            </w:pPr>
            <w:r w:rsidRPr="00A5606A">
              <w:rPr>
                <w:rFonts w:ascii="Arial" w:hAnsi="Arial" w:cs="Arial"/>
                <w:sz w:val="14"/>
                <w:szCs w:val="14"/>
              </w:rPr>
              <w:t xml:space="preserve">Konsolide Edilmeyenler </w:t>
            </w:r>
          </w:p>
        </w:tc>
        <w:tc>
          <w:tcPr>
            <w:tcW w:w="994" w:type="dxa"/>
            <w:tcBorders>
              <w:top w:val="nil"/>
              <w:left w:val="single" w:sz="4" w:space="0" w:color="auto"/>
              <w:bottom w:val="nil"/>
              <w:right w:val="single" w:sz="4" w:space="0" w:color="auto"/>
            </w:tcBorders>
          </w:tcPr>
          <w:p w14:paraId="68C045C4" w14:textId="77777777" w:rsidR="00F04041" w:rsidRPr="00A5606A" w:rsidRDefault="00F04041" w:rsidP="00F04041">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14:paraId="33414ED7" w14:textId="745571DA" w:rsidR="00F04041" w:rsidRPr="00A5606A" w:rsidRDefault="00E12306" w:rsidP="00F04041">
            <w:pPr>
              <w:jc w:val="right"/>
              <w:rPr>
                <w:rFonts w:ascii="Arial" w:hAnsi="Arial" w:cs="Arial"/>
                <w:bCs/>
                <w:sz w:val="14"/>
                <w:szCs w:val="14"/>
              </w:rPr>
            </w:pPr>
            <w:r>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14:paraId="6B7A5164" w14:textId="7BFE17C4" w:rsidR="00F04041" w:rsidRPr="00A5606A" w:rsidRDefault="00E12306" w:rsidP="00F04041">
            <w:pPr>
              <w:jc w:val="right"/>
              <w:rPr>
                <w:rFonts w:ascii="Arial" w:hAnsi="Arial" w:cs="Arial"/>
                <w:bCs/>
                <w:sz w:val="14"/>
                <w:szCs w:val="14"/>
              </w:rPr>
            </w:pPr>
            <w:r>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14:paraId="4E914783" w14:textId="2DD06E8C" w:rsidR="00F04041" w:rsidRPr="00A5606A" w:rsidRDefault="00C834C6" w:rsidP="00F04041">
            <w:pPr>
              <w:jc w:val="right"/>
              <w:rPr>
                <w:rFonts w:ascii="Arial" w:hAnsi="Arial" w:cs="Arial"/>
                <w:bCs/>
                <w:sz w:val="14"/>
                <w:szCs w:val="14"/>
              </w:rPr>
            </w:pPr>
            <w:r>
              <w:rPr>
                <w:rFonts w:ascii="Arial" w:hAnsi="Arial" w:cs="Arial"/>
                <w:bCs/>
                <w:sz w:val="14"/>
                <w:szCs w:val="14"/>
              </w:rPr>
              <w:t>-</w:t>
            </w:r>
          </w:p>
        </w:tc>
      </w:tr>
      <w:tr w:rsidR="00F04041" w:rsidRPr="00A5606A" w14:paraId="472107AA"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3484E62A"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V.</w:t>
            </w:r>
          </w:p>
        </w:tc>
        <w:tc>
          <w:tcPr>
            <w:tcW w:w="5951" w:type="dxa"/>
            <w:tcBorders>
              <w:top w:val="nil"/>
              <w:left w:val="nil"/>
              <w:bottom w:val="nil"/>
              <w:right w:val="single" w:sz="4" w:space="0" w:color="auto"/>
            </w:tcBorders>
            <w:shd w:val="clear" w:color="auto" w:fill="auto"/>
            <w:vAlign w:val="bottom"/>
          </w:tcPr>
          <w:p w14:paraId="697EB917"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 xml:space="preserve">MADDİ DURAN VARLIKLAR (Net) </w:t>
            </w:r>
          </w:p>
        </w:tc>
        <w:tc>
          <w:tcPr>
            <w:tcW w:w="994" w:type="dxa"/>
            <w:tcBorders>
              <w:top w:val="nil"/>
              <w:left w:val="single" w:sz="4" w:space="0" w:color="auto"/>
              <w:bottom w:val="nil"/>
              <w:right w:val="single" w:sz="4" w:space="0" w:color="auto"/>
            </w:tcBorders>
            <w:vAlign w:val="bottom"/>
          </w:tcPr>
          <w:p w14:paraId="3D8F8D69" w14:textId="77777777" w:rsidR="00F04041" w:rsidRPr="00A5606A" w:rsidRDefault="00F04041" w:rsidP="00F04041">
            <w:pPr>
              <w:jc w:val="center"/>
              <w:rPr>
                <w:rFonts w:ascii="Arial" w:hAnsi="Arial" w:cs="Arial"/>
                <w:b/>
                <w:bCs/>
                <w:sz w:val="14"/>
                <w:szCs w:val="14"/>
              </w:rPr>
            </w:pPr>
            <w:r w:rsidRPr="00A5606A">
              <w:rPr>
                <w:rFonts w:ascii="Arial" w:hAnsi="Arial" w:cs="Arial"/>
                <w:b/>
                <w:sz w:val="14"/>
                <w:szCs w:val="14"/>
              </w:rPr>
              <w:t>(10)</w:t>
            </w:r>
          </w:p>
        </w:tc>
        <w:tc>
          <w:tcPr>
            <w:tcW w:w="859" w:type="dxa"/>
            <w:tcBorders>
              <w:top w:val="nil"/>
              <w:left w:val="single" w:sz="4" w:space="0" w:color="auto"/>
              <w:bottom w:val="nil"/>
              <w:right w:val="single" w:sz="4" w:space="0" w:color="auto"/>
            </w:tcBorders>
            <w:shd w:val="clear" w:color="auto" w:fill="auto"/>
            <w:vAlign w:val="bottom"/>
          </w:tcPr>
          <w:p w14:paraId="4730B7C1" w14:textId="34370475"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585.840 </w:t>
            </w:r>
          </w:p>
        </w:tc>
        <w:tc>
          <w:tcPr>
            <w:tcW w:w="871" w:type="dxa"/>
            <w:tcBorders>
              <w:top w:val="nil"/>
              <w:left w:val="nil"/>
              <w:bottom w:val="nil"/>
              <w:right w:val="single" w:sz="4" w:space="0" w:color="auto"/>
            </w:tcBorders>
            <w:shd w:val="clear" w:color="auto" w:fill="auto"/>
            <w:vAlign w:val="bottom"/>
          </w:tcPr>
          <w:p w14:paraId="33065350" w14:textId="3DB2CC27"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243 </w:t>
            </w:r>
          </w:p>
        </w:tc>
        <w:tc>
          <w:tcPr>
            <w:tcW w:w="885" w:type="dxa"/>
            <w:tcBorders>
              <w:top w:val="nil"/>
              <w:left w:val="nil"/>
              <w:bottom w:val="nil"/>
              <w:right w:val="single" w:sz="4" w:space="0" w:color="auto"/>
            </w:tcBorders>
            <w:shd w:val="clear" w:color="auto" w:fill="auto"/>
            <w:vAlign w:val="bottom"/>
          </w:tcPr>
          <w:p w14:paraId="14B6E2A1" w14:textId="0F4ED13B"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586.083 </w:t>
            </w:r>
          </w:p>
        </w:tc>
      </w:tr>
      <w:tr w:rsidR="00F04041" w:rsidRPr="00A5606A" w14:paraId="75939C4A"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592FE20B"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VI.</w:t>
            </w:r>
          </w:p>
        </w:tc>
        <w:tc>
          <w:tcPr>
            <w:tcW w:w="5951" w:type="dxa"/>
            <w:tcBorders>
              <w:top w:val="nil"/>
              <w:left w:val="nil"/>
              <w:bottom w:val="nil"/>
              <w:right w:val="single" w:sz="4" w:space="0" w:color="auto"/>
            </w:tcBorders>
            <w:shd w:val="clear" w:color="auto" w:fill="auto"/>
            <w:vAlign w:val="bottom"/>
          </w:tcPr>
          <w:p w14:paraId="1CFF9F4F"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MADDİ OLMAYAN DURAN VARLIKLAR (Net)</w:t>
            </w:r>
          </w:p>
        </w:tc>
        <w:tc>
          <w:tcPr>
            <w:tcW w:w="994" w:type="dxa"/>
            <w:tcBorders>
              <w:top w:val="nil"/>
              <w:left w:val="single" w:sz="4" w:space="0" w:color="auto"/>
              <w:bottom w:val="nil"/>
              <w:right w:val="single" w:sz="4" w:space="0" w:color="auto"/>
            </w:tcBorders>
            <w:vAlign w:val="bottom"/>
          </w:tcPr>
          <w:p w14:paraId="158F4EFA" w14:textId="77777777" w:rsidR="00F04041" w:rsidRPr="00A5606A" w:rsidRDefault="00F04041" w:rsidP="00F04041">
            <w:pPr>
              <w:jc w:val="center"/>
              <w:rPr>
                <w:rFonts w:ascii="Arial" w:hAnsi="Arial" w:cs="Arial"/>
                <w:b/>
                <w:bCs/>
                <w:sz w:val="14"/>
                <w:szCs w:val="14"/>
              </w:rPr>
            </w:pPr>
            <w:r w:rsidRPr="00A5606A">
              <w:rPr>
                <w:rFonts w:ascii="Arial" w:hAnsi="Arial" w:cs="Arial"/>
                <w:b/>
                <w:sz w:val="14"/>
                <w:szCs w:val="14"/>
              </w:rPr>
              <w:t>(11)</w:t>
            </w:r>
          </w:p>
        </w:tc>
        <w:tc>
          <w:tcPr>
            <w:tcW w:w="859" w:type="dxa"/>
            <w:tcBorders>
              <w:top w:val="nil"/>
              <w:left w:val="single" w:sz="4" w:space="0" w:color="auto"/>
              <w:bottom w:val="nil"/>
              <w:right w:val="single" w:sz="4" w:space="0" w:color="auto"/>
            </w:tcBorders>
            <w:shd w:val="clear" w:color="auto" w:fill="auto"/>
            <w:vAlign w:val="bottom"/>
          </w:tcPr>
          <w:p w14:paraId="35D585EB" w14:textId="5DBD8ED6"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26.469 </w:t>
            </w:r>
          </w:p>
        </w:tc>
        <w:tc>
          <w:tcPr>
            <w:tcW w:w="871" w:type="dxa"/>
            <w:tcBorders>
              <w:top w:val="nil"/>
              <w:left w:val="nil"/>
              <w:bottom w:val="nil"/>
              <w:right w:val="single" w:sz="4" w:space="0" w:color="auto"/>
            </w:tcBorders>
            <w:shd w:val="clear" w:color="auto" w:fill="auto"/>
            <w:vAlign w:val="bottom"/>
          </w:tcPr>
          <w:p w14:paraId="5B7F4B95" w14:textId="4C1D8FBE"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12 </w:t>
            </w:r>
          </w:p>
        </w:tc>
        <w:tc>
          <w:tcPr>
            <w:tcW w:w="885" w:type="dxa"/>
            <w:tcBorders>
              <w:top w:val="nil"/>
              <w:left w:val="nil"/>
              <w:bottom w:val="nil"/>
              <w:right w:val="single" w:sz="4" w:space="0" w:color="auto"/>
            </w:tcBorders>
            <w:shd w:val="clear" w:color="auto" w:fill="auto"/>
            <w:vAlign w:val="bottom"/>
          </w:tcPr>
          <w:p w14:paraId="3D836A59" w14:textId="25204A5C"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26.481 </w:t>
            </w:r>
          </w:p>
        </w:tc>
      </w:tr>
      <w:tr w:rsidR="00F04041" w:rsidRPr="00A5606A" w14:paraId="27F4A749"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3ADFB96C" w14:textId="77777777" w:rsidR="00F04041" w:rsidRPr="00A5606A" w:rsidRDefault="00F04041" w:rsidP="00F04041">
            <w:pPr>
              <w:rPr>
                <w:rFonts w:ascii="Arial" w:hAnsi="Arial" w:cs="Arial"/>
                <w:sz w:val="14"/>
                <w:szCs w:val="14"/>
              </w:rPr>
            </w:pPr>
            <w:r w:rsidRPr="00A5606A">
              <w:rPr>
                <w:rFonts w:ascii="Arial" w:hAnsi="Arial" w:cs="Arial"/>
                <w:sz w:val="14"/>
                <w:szCs w:val="14"/>
              </w:rPr>
              <w:t>6.1</w:t>
            </w:r>
          </w:p>
        </w:tc>
        <w:tc>
          <w:tcPr>
            <w:tcW w:w="5951" w:type="dxa"/>
            <w:tcBorders>
              <w:top w:val="nil"/>
              <w:left w:val="nil"/>
              <w:bottom w:val="nil"/>
              <w:right w:val="single" w:sz="4" w:space="0" w:color="auto"/>
            </w:tcBorders>
            <w:shd w:val="clear" w:color="auto" w:fill="auto"/>
            <w:vAlign w:val="bottom"/>
          </w:tcPr>
          <w:p w14:paraId="33D9257F" w14:textId="77777777" w:rsidR="00F04041" w:rsidRPr="00A5606A" w:rsidRDefault="00F04041" w:rsidP="00F04041">
            <w:pPr>
              <w:rPr>
                <w:rFonts w:ascii="Arial" w:hAnsi="Arial" w:cs="Arial"/>
                <w:sz w:val="14"/>
                <w:szCs w:val="14"/>
              </w:rPr>
            </w:pPr>
            <w:r w:rsidRPr="00A5606A">
              <w:rPr>
                <w:rFonts w:ascii="Arial" w:hAnsi="Arial" w:cs="Arial"/>
                <w:sz w:val="14"/>
                <w:szCs w:val="14"/>
              </w:rPr>
              <w:t>Şerefiye</w:t>
            </w:r>
          </w:p>
        </w:tc>
        <w:tc>
          <w:tcPr>
            <w:tcW w:w="994" w:type="dxa"/>
            <w:tcBorders>
              <w:top w:val="nil"/>
              <w:left w:val="single" w:sz="4" w:space="0" w:color="auto"/>
              <w:bottom w:val="nil"/>
              <w:right w:val="single" w:sz="4" w:space="0" w:color="auto"/>
            </w:tcBorders>
          </w:tcPr>
          <w:p w14:paraId="2C805AFF" w14:textId="77777777" w:rsidR="00F04041" w:rsidRPr="00A5606A" w:rsidRDefault="00F04041" w:rsidP="00F04041">
            <w:pPr>
              <w:jc w:val="center"/>
              <w:rPr>
                <w:rFonts w:ascii="Arial" w:hAnsi="Arial" w:cs="Arial"/>
                <w:b/>
                <w:bCs/>
                <w:sz w:val="14"/>
                <w:szCs w:val="14"/>
              </w:rPr>
            </w:pPr>
          </w:p>
        </w:tc>
        <w:tc>
          <w:tcPr>
            <w:tcW w:w="859" w:type="dxa"/>
            <w:tcBorders>
              <w:top w:val="nil"/>
              <w:left w:val="single" w:sz="4" w:space="0" w:color="auto"/>
              <w:bottom w:val="nil"/>
              <w:right w:val="single" w:sz="4" w:space="0" w:color="auto"/>
            </w:tcBorders>
            <w:shd w:val="clear" w:color="auto" w:fill="auto"/>
            <w:vAlign w:val="bottom"/>
          </w:tcPr>
          <w:p w14:paraId="532FA4A7" w14:textId="67BA8737"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14:paraId="65CC8776" w14:textId="75C5C848" w:rsidR="00F04041" w:rsidRPr="00A5606A" w:rsidRDefault="00C834C6" w:rsidP="00F04041">
            <w:pPr>
              <w:jc w:val="right"/>
              <w:rPr>
                <w:rFonts w:ascii="Arial" w:hAnsi="Arial" w:cs="Arial"/>
                <w:bCs/>
                <w:sz w:val="14"/>
                <w:szCs w:val="14"/>
              </w:rPr>
            </w:pPr>
            <w:r>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14:paraId="7275B02D" w14:textId="2FAD052C" w:rsidR="00F04041" w:rsidRPr="00A5606A" w:rsidRDefault="00C834C6" w:rsidP="00F04041">
            <w:pPr>
              <w:jc w:val="right"/>
              <w:rPr>
                <w:rFonts w:ascii="Arial" w:hAnsi="Arial" w:cs="Arial"/>
                <w:bCs/>
                <w:sz w:val="14"/>
                <w:szCs w:val="14"/>
              </w:rPr>
            </w:pPr>
            <w:r>
              <w:rPr>
                <w:rFonts w:ascii="Arial" w:hAnsi="Arial" w:cs="Arial"/>
                <w:bCs/>
                <w:sz w:val="14"/>
                <w:szCs w:val="14"/>
              </w:rPr>
              <w:t>-</w:t>
            </w:r>
          </w:p>
        </w:tc>
      </w:tr>
      <w:tr w:rsidR="00F04041" w:rsidRPr="00A5606A" w14:paraId="10DAAB7B"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6FC25596" w14:textId="77777777" w:rsidR="00F04041" w:rsidRPr="00A5606A" w:rsidRDefault="00F04041" w:rsidP="00F04041">
            <w:pPr>
              <w:rPr>
                <w:rFonts w:ascii="Arial" w:hAnsi="Arial" w:cs="Arial"/>
                <w:sz w:val="14"/>
                <w:szCs w:val="14"/>
              </w:rPr>
            </w:pPr>
            <w:r w:rsidRPr="00A5606A">
              <w:rPr>
                <w:rFonts w:ascii="Arial" w:hAnsi="Arial" w:cs="Arial"/>
                <w:sz w:val="14"/>
                <w:szCs w:val="14"/>
              </w:rPr>
              <w:t>6.2</w:t>
            </w:r>
          </w:p>
        </w:tc>
        <w:tc>
          <w:tcPr>
            <w:tcW w:w="5951" w:type="dxa"/>
            <w:tcBorders>
              <w:top w:val="nil"/>
              <w:left w:val="nil"/>
              <w:bottom w:val="nil"/>
              <w:right w:val="single" w:sz="4" w:space="0" w:color="auto"/>
            </w:tcBorders>
            <w:shd w:val="clear" w:color="auto" w:fill="auto"/>
            <w:vAlign w:val="bottom"/>
          </w:tcPr>
          <w:p w14:paraId="0D5A52EE" w14:textId="77777777" w:rsidR="00F04041" w:rsidRPr="00A5606A" w:rsidRDefault="00F04041" w:rsidP="00F04041">
            <w:pPr>
              <w:rPr>
                <w:rFonts w:ascii="Arial" w:hAnsi="Arial" w:cs="Arial"/>
                <w:sz w:val="14"/>
                <w:szCs w:val="14"/>
              </w:rPr>
            </w:pPr>
            <w:r w:rsidRPr="00A5606A">
              <w:rPr>
                <w:rFonts w:ascii="Arial" w:hAnsi="Arial" w:cs="Arial"/>
                <w:sz w:val="14"/>
                <w:szCs w:val="14"/>
              </w:rPr>
              <w:t>Diğer</w:t>
            </w:r>
          </w:p>
        </w:tc>
        <w:tc>
          <w:tcPr>
            <w:tcW w:w="994" w:type="dxa"/>
            <w:tcBorders>
              <w:top w:val="nil"/>
              <w:left w:val="single" w:sz="4" w:space="0" w:color="auto"/>
              <w:bottom w:val="nil"/>
              <w:right w:val="single" w:sz="4" w:space="0" w:color="auto"/>
            </w:tcBorders>
          </w:tcPr>
          <w:p w14:paraId="5D2C3C9E" w14:textId="77777777" w:rsidR="00F04041" w:rsidRPr="00A5606A" w:rsidRDefault="00F04041" w:rsidP="00F04041">
            <w:pPr>
              <w:jc w:val="center"/>
              <w:rPr>
                <w:rFonts w:ascii="Arial" w:hAnsi="Arial" w:cs="Arial"/>
                <w:b/>
                <w:bCs/>
                <w:sz w:val="14"/>
                <w:szCs w:val="14"/>
              </w:rPr>
            </w:pPr>
          </w:p>
        </w:tc>
        <w:tc>
          <w:tcPr>
            <w:tcW w:w="859" w:type="dxa"/>
            <w:tcBorders>
              <w:top w:val="nil"/>
              <w:left w:val="single" w:sz="4" w:space="0" w:color="auto"/>
              <w:bottom w:val="nil"/>
              <w:right w:val="single" w:sz="4" w:space="0" w:color="auto"/>
            </w:tcBorders>
            <w:shd w:val="clear" w:color="auto" w:fill="auto"/>
            <w:vAlign w:val="bottom"/>
          </w:tcPr>
          <w:p w14:paraId="051E502B" w14:textId="5B9BBD43"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26.469 </w:t>
            </w:r>
          </w:p>
        </w:tc>
        <w:tc>
          <w:tcPr>
            <w:tcW w:w="871" w:type="dxa"/>
            <w:tcBorders>
              <w:top w:val="nil"/>
              <w:left w:val="nil"/>
              <w:bottom w:val="nil"/>
              <w:right w:val="single" w:sz="4" w:space="0" w:color="auto"/>
            </w:tcBorders>
            <w:shd w:val="clear" w:color="auto" w:fill="auto"/>
            <w:vAlign w:val="bottom"/>
          </w:tcPr>
          <w:p w14:paraId="76F64222" w14:textId="00B89D11"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12 </w:t>
            </w:r>
          </w:p>
        </w:tc>
        <w:tc>
          <w:tcPr>
            <w:tcW w:w="885" w:type="dxa"/>
            <w:tcBorders>
              <w:top w:val="nil"/>
              <w:left w:val="nil"/>
              <w:bottom w:val="nil"/>
              <w:right w:val="single" w:sz="4" w:space="0" w:color="auto"/>
            </w:tcBorders>
            <w:shd w:val="clear" w:color="auto" w:fill="auto"/>
            <w:vAlign w:val="bottom"/>
          </w:tcPr>
          <w:p w14:paraId="6053FB40" w14:textId="456E53F7" w:rsidR="00F04041" w:rsidRPr="00A5606A" w:rsidRDefault="00F04041" w:rsidP="00F04041">
            <w:pPr>
              <w:jc w:val="right"/>
              <w:rPr>
                <w:rFonts w:ascii="Arial" w:hAnsi="Arial" w:cs="Arial"/>
                <w:bCs/>
                <w:sz w:val="14"/>
                <w:szCs w:val="14"/>
              </w:rPr>
            </w:pPr>
            <w:r w:rsidRPr="00F04041">
              <w:rPr>
                <w:rFonts w:ascii="Arial" w:hAnsi="Arial" w:cs="Arial"/>
                <w:bCs/>
                <w:sz w:val="14"/>
                <w:szCs w:val="14"/>
              </w:rPr>
              <w:t xml:space="preserve"> 26.481 </w:t>
            </w:r>
          </w:p>
        </w:tc>
      </w:tr>
      <w:tr w:rsidR="00F04041" w:rsidRPr="00A5606A" w14:paraId="6D5E5E5D"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2FF1505F"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VII.</w:t>
            </w:r>
          </w:p>
        </w:tc>
        <w:tc>
          <w:tcPr>
            <w:tcW w:w="5951" w:type="dxa"/>
            <w:tcBorders>
              <w:top w:val="nil"/>
              <w:left w:val="nil"/>
              <w:bottom w:val="nil"/>
              <w:right w:val="single" w:sz="4" w:space="0" w:color="auto"/>
            </w:tcBorders>
            <w:shd w:val="clear" w:color="auto" w:fill="auto"/>
            <w:vAlign w:val="bottom"/>
          </w:tcPr>
          <w:p w14:paraId="57A51950"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YATIRIM AMAÇLI GAYRİMENKULLER (Net)</w:t>
            </w:r>
          </w:p>
        </w:tc>
        <w:tc>
          <w:tcPr>
            <w:tcW w:w="994" w:type="dxa"/>
            <w:tcBorders>
              <w:top w:val="nil"/>
              <w:left w:val="single" w:sz="4" w:space="0" w:color="auto"/>
              <w:bottom w:val="nil"/>
              <w:right w:val="single" w:sz="4" w:space="0" w:color="auto"/>
            </w:tcBorders>
            <w:vAlign w:val="bottom"/>
          </w:tcPr>
          <w:p w14:paraId="73C8F2DE" w14:textId="77777777" w:rsidR="00F04041" w:rsidRPr="00A5606A" w:rsidRDefault="00F04041" w:rsidP="00F04041">
            <w:pPr>
              <w:jc w:val="center"/>
              <w:rPr>
                <w:rFonts w:ascii="Arial" w:hAnsi="Arial" w:cs="Arial"/>
                <w:b/>
                <w:bCs/>
                <w:sz w:val="14"/>
                <w:szCs w:val="14"/>
              </w:rPr>
            </w:pPr>
            <w:r w:rsidRPr="00A5606A">
              <w:rPr>
                <w:rFonts w:ascii="Arial" w:hAnsi="Arial" w:cs="Arial"/>
                <w:b/>
                <w:sz w:val="14"/>
                <w:szCs w:val="14"/>
              </w:rPr>
              <w:t>(12)</w:t>
            </w:r>
          </w:p>
        </w:tc>
        <w:tc>
          <w:tcPr>
            <w:tcW w:w="859" w:type="dxa"/>
            <w:tcBorders>
              <w:top w:val="nil"/>
              <w:left w:val="single" w:sz="4" w:space="0" w:color="auto"/>
              <w:bottom w:val="nil"/>
              <w:right w:val="single" w:sz="4" w:space="0" w:color="auto"/>
            </w:tcBorders>
            <w:shd w:val="clear" w:color="auto" w:fill="auto"/>
            <w:vAlign w:val="bottom"/>
          </w:tcPr>
          <w:p w14:paraId="7F1A228F" w14:textId="34980CD0"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1.062.439 </w:t>
            </w:r>
          </w:p>
        </w:tc>
        <w:tc>
          <w:tcPr>
            <w:tcW w:w="871" w:type="dxa"/>
            <w:tcBorders>
              <w:top w:val="nil"/>
              <w:left w:val="nil"/>
              <w:bottom w:val="nil"/>
              <w:right w:val="single" w:sz="4" w:space="0" w:color="auto"/>
            </w:tcBorders>
            <w:shd w:val="clear" w:color="auto" w:fill="auto"/>
            <w:vAlign w:val="bottom"/>
          </w:tcPr>
          <w:p w14:paraId="28ACC827" w14:textId="35C6C14A" w:rsidR="00F04041" w:rsidRPr="00F04041" w:rsidRDefault="00C834C6" w:rsidP="00F04041">
            <w:pPr>
              <w:jc w:val="right"/>
              <w:rPr>
                <w:rFonts w:ascii="Arial" w:hAnsi="Arial" w:cs="Arial"/>
                <w:b/>
                <w:bCs/>
                <w:sz w:val="14"/>
                <w:szCs w:val="14"/>
              </w:rPr>
            </w:pPr>
            <w:r>
              <w:rPr>
                <w:rFonts w:ascii="Arial" w:hAnsi="Arial" w:cs="Arial"/>
                <w:b/>
                <w:bCs/>
                <w:sz w:val="14"/>
                <w:szCs w:val="14"/>
              </w:rPr>
              <w:t>-</w:t>
            </w:r>
          </w:p>
        </w:tc>
        <w:tc>
          <w:tcPr>
            <w:tcW w:w="885" w:type="dxa"/>
            <w:tcBorders>
              <w:top w:val="nil"/>
              <w:left w:val="nil"/>
              <w:bottom w:val="nil"/>
              <w:right w:val="single" w:sz="4" w:space="0" w:color="auto"/>
            </w:tcBorders>
            <w:shd w:val="clear" w:color="auto" w:fill="auto"/>
            <w:vAlign w:val="bottom"/>
          </w:tcPr>
          <w:p w14:paraId="078751EB" w14:textId="037739B2"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1.062.439 </w:t>
            </w:r>
          </w:p>
        </w:tc>
      </w:tr>
      <w:tr w:rsidR="00F04041" w:rsidRPr="00A5606A" w14:paraId="6803606C"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58570640"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VIII.</w:t>
            </w:r>
          </w:p>
        </w:tc>
        <w:tc>
          <w:tcPr>
            <w:tcW w:w="5951" w:type="dxa"/>
            <w:tcBorders>
              <w:top w:val="nil"/>
              <w:left w:val="nil"/>
              <w:bottom w:val="nil"/>
              <w:right w:val="single" w:sz="4" w:space="0" w:color="auto"/>
            </w:tcBorders>
            <w:shd w:val="clear" w:color="auto" w:fill="auto"/>
            <w:vAlign w:val="bottom"/>
          </w:tcPr>
          <w:p w14:paraId="1D97B7D1"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CARİ VERGİ VARLIĞI</w:t>
            </w:r>
          </w:p>
        </w:tc>
        <w:tc>
          <w:tcPr>
            <w:tcW w:w="994" w:type="dxa"/>
            <w:tcBorders>
              <w:top w:val="nil"/>
              <w:left w:val="single" w:sz="4" w:space="0" w:color="auto"/>
              <w:bottom w:val="nil"/>
              <w:right w:val="single" w:sz="4" w:space="0" w:color="auto"/>
            </w:tcBorders>
            <w:vAlign w:val="bottom"/>
          </w:tcPr>
          <w:p w14:paraId="60739C59" w14:textId="77777777" w:rsidR="00F04041" w:rsidRPr="00A5606A" w:rsidRDefault="00F04041" w:rsidP="00F04041">
            <w:pPr>
              <w:jc w:val="center"/>
              <w:rPr>
                <w:rFonts w:ascii="Arial" w:hAnsi="Arial" w:cs="Arial"/>
                <w:b/>
                <w:bCs/>
                <w:sz w:val="14"/>
                <w:szCs w:val="14"/>
              </w:rPr>
            </w:pPr>
          </w:p>
        </w:tc>
        <w:tc>
          <w:tcPr>
            <w:tcW w:w="859" w:type="dxa"/>
            <w:tcBorders>
              <w:top w:val="nil"/>
              <w:left w:val="single" w:sz="4" w:space="0" w:color="auto"/>
              <w:bottom w:val="nil"/>
              <w:right w:val="single" w:sz="4" w:space="0" w:color="auto"/>
            </w:tcBorders>
            <w:shd w:val="clear" w:color="auto" w:fill="auto"/>
            <w:vAlign w:val="bottom"/>
          </w:tcPr>
          <w:p w14:paraId="4E41F0DA" w14:textId="0FED2208"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2.660 </w:t>
            </w:r>
          </w:p>
        </w:tc>
        <w:tc>
          <w:tcPr>
            <w:tcW w:w="871" w:type="dxa"/>
            <w:tcBorders>
              <w:top w:val="nil"/>
              <w:left w:val="nil"/>
              <w:bottom w:val="nil"/>
              <w:right w:val="single" w:sz="4" w:space="0" w:color="auto"/>
            </w:tcBorders>
            <w:shd w:val="clear" w:color="auto" w:fill="auto"/>
            <w:vAlign w:val="bottom"/>
          </w:tcPr>
          <w:p w14:paraId="52C1B1F6" w14:textId="72F73B8B" w:rsidR="00F04041" w:rsidRPr="00F04041" w:rsidRDefault="00C834C6" w:rsidP="00F04041">
            <w:pPr>
              <w:jc w:val="right"/>
              <w:rPr>
                <w:rFonts w:ascii="Arial" w:hAnsi="Arial" w:cs="Arial"/>
                <w:b/>
                <w:bCs/>
                <w:sz w:val="14"/>
                <w:szCs w:val="14"/>
              </w:rPr>
            </w:pPr>
            <w:r>
              <w:rPr>
                <w:rFonts w:ascii="Arial" w:hAnsi="Arial" w:cs="Arial"/>
                <w:b/>
                <w:bCs/>
                <w:sz w:val="14"/>
                <w:szCs w:val="14"/>
              </w:rPr>
              <w:t>-</w:t>
            </w:r>
          </w:p>
        </w:tc>
        <w:tc>
          <w:tcPr>
            <w:tcW w:w="885" w:type="dxa"/>
            <w:tcBorders>
              <w:top w:val="nil"/>
              <w:left w:val="nil"/>
              <w:bottom w:val="nil"/>
              <w:right w:val="single" w:sz="4" w:space="0" w:color="auto"/>
            </w:tcBorders>
            <w:shd w:val="clear" w:color="auto" w:fill="auto"/>
            <w:vAlign w:val="bottom"/>
          </w:tcPr>
          <w:p w14:paraId="6BD5113E" w14:textId="70C0DF55"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2.660 </w:t>
            </w:r>
          </w:p>
        </w:tc>
      </w:tr>
      <w:tr w:rsidR="00F04041" w:rsidRPr="00A5606A" w14:paraId="6B205294"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6496F476"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IX.</w:t>
            </w:r>
          </w:p>
        </w:tc>
        <w:tc>
          <w:tcPr>
            <w:tcW w:w="5951" w:type="dxa"/>
            <w:tcBorders>
              <w:top w:val="nil"/>
              <w:left w:val="nil"/>
              <w:bottom w:val="nil"/>
              <w:right w:val="single" w:sz="4" w:space="0" w:color="auto"/>
            </w:tcBorders>
            <w:shd w:val="clear" w:color="auto" w:fill="auto"/>
            <w:vAlign w:val="bottom"/>
          </w:tcPr>
          <w:p w14:paraId="0E2D3BEC"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 xml:space="preserve">ERTELENMİŞ VERGİ VARLIĞI </w:t>
            </w:r>
          </w:p>
        </w:tc>
        <w:tc>
          <w:tcPr>
            <w:tcW w:w="994" w:type="dxa"/>
            <w:tcBorders>
              <w:top w:val="nil"/>
              <w:left w:val="single" w:sz="4" w:space="0" w:color="auto"/>
              <w:bottom w:val="nil"/>
              <w:right w:val="single" w:sz="4" w:space="0" w:color="auto"/>
            </w:tcBorders>
          </w:tcPr>
          <w:p w14:paraId="7860732B" w14:textId="77777777" w:rsidR="00F04041" w:rsidRPr="00A5606A" w:rsidRDefault="00F04041" w:rsidP="00F04041">
            <w:pPr>
              <w:jc w:val="center"/>
              <w:rPr>
                <w:rFonts w:ascii="Arial" w:hAnsi="Arial" w:cs="Arial"/>
                <w:b/>
                <w:bCs/>
                <w:sz w:val="14"/>
                <w:szCs w:val="14"/>
              </w:rPr>
            </w:pPr>
            <w:r w:rsidRPr="00A5606A">
              <w:rPr>
                <w:rFonts w:ascii="Arial" w:hAnsi="Arial" w:cs="Arial"/>
                <w:b/>
                <w:sz w:val="14"/>
                <w:szCs w:val="14"/>
              </w:rPr>
              <w:t>(13)</w:t>
            </w:r>
          </w:p>
        </w:tc>
        <w:tc>
          <w:tcPr>
            <w:tcW w:w="859" w:type="dxa"/>
            <w:tcBorders>
              <w:top w:val="nil"/>
              <w:left w:val="single" w:sz="4" w:space="0" w:color="auto"/>
              <w:bottom w:val="nil"/>
              <w:right w:val="single" w:sz="4" w:space="0" w:color="auto"/>
            </w:tcBorders>
            <w:shd w:val="clear" w:color="auto" w:fill="auto"/>
            <w:vAlign w:val="bottom"/>
          </w:tcPr>
          <w:p w14:paraId="272F3FCB" w14:textId="3244A82E"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101.279 </w:t>
            </w:r>
          </w:p>
        </w:tc>
        <w:tc>
          <w:tcPr>
            <w:tcW w:w="871" w:type="dxa"/>
            <w:tcBorders>
              <w:top w:val="nil"/>
              <w:left w:val="nil"/>
              <w:bottom w:val="nil"/>
              <w:right w:val="single" w:sz="4" w:space="0" w:color="auto"/>
            </w:tcBorders>
            <w:shd w:val="clear" w:color="auto" w:fill="auto"/>
            <w:vAlign w:val="bottom"/>
          </w:tcPr>
          <w:p w14:paraId="5AAF1C4C" w14:textId="498DB342" w:rsidR="00F04041" w:rsidRPr="00F04041" w:rsidRDefault="00C834C6" w:rsidP="00F04041">
            <w:pPr>
              <w:jc w:val="right"/>
              <w:rPr>
                <w:rFonts w:ascii="Arial" w:hAnsi="Arial" w:cs="Arial"/>
                <w:b/>
                <w:bCs/>
                <w:sz w:val="14"/>
                <w:szCs w:val="14"/>
              </w:rPr>
            </w:pPr>
            <w:r>
              <w:rPr>
                <w:rFonts w:ascii="Arial" w:hAnsi="Arial" w:cs="Arial"/>
                <w:b/>
                <w:bCs/>
                <w:sz w:val="14"/>
                <w:szCs w:val="14"/>
              </w:rPr>
              <w:t>-</w:t>
            </w:r>
          </w:p>
        </w:tc>
        <w:tc>
          <w:tcPr>
            <w:tcW w:w="885" w:type="dxa"/>
            <w:tcBorders>
              <w:top w:val="nil"/>
              <w:left w:val="nil"/>
              <w:bottom w:val="nil"/>
              <w:right w:val="single" w:sz="4" w:space="0" w:color="auto"/>
            </w:tcBorders>
            <w:shd w:val="clear" w:color="auto" w:fill="auto"/>
            <w:vAlign w:val="bottom"/>
          </w:tcPr>
          <w:p w14:paraId="0ADD6961" w14:textId="5E8BEB3D"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101.279 </w:t>
            </w:r>
          </w:p>
        </w:tc>
      </w:tr>
      <w:tr w:rsidR="00F04041" w:rsidRPr="00A5606A" w14:paraId="11E137F4" w14:textId="77777777" w:rsidTr="00F04041">
        <w:trPr>
          <w:cantSplit/>
          <w:trHeight w:val="20"/>
        </w:trPr>
        <w:tc>
          <w:tcPr>
            <w:tcW w:w="446" w:type="dxa"/>
            <w:tcBorders>
              <w:top w:val="nil"/>
              <w:left w:val="single" w:sz="4" w:space="0" w:color="auto"/>
              <w:bottom w:val="nil"/>
              <w:right w:val="nil"/>
            </w:tcBorders>
            <w:shd w:val="clear" w:color="auto" w:fill="auto"/>
            <w:vAlign w:val="bottom"/>
          </w:tcPr>
          <w:p w14:paraId="520CD546"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X.</w:t>
            </w:r>
          </w:p>
        </w:tc>
        <w:tc>
          <w:tcPr>
            <w:tcW w:w="5951" w:type="dxa"/>
            <w:tcBorders>
              <w:top w:val="nil"/>
              <w:left w:val="nil"/>
              <w:bottom w:val="nil"/>
              <w:right w:val="single" w:sz="4" w:space="0" w:color="auto"/>
            </w:tcBorders>
            <w:shd w:val="clear" w:color="auto" w:fill="auto"/>
            <w:vAlign w:val="bottom"/>
          </w:tcPr>
          <w:p w14:paraId="515ED2A5"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 xml:space="preserve">DİĞER AKTİFLER  </w:t>
            </w:r>
          </w:p>
        </w:tc>
        <w:tc>
          <w:tcPr>
            <w:tcW w:w="994" w:type="dxa"/>
            <w:tcBorders>
              <w:top w:val="nil"/>
              <w:left w:val="single" w:sz="4" w:space="0" w:color="auto"/>
              <w:bottom w:val="nil"/>
              <w:right w:val="single" w:sz="4" w:space="0" w:color="auto"/>
            </w:tcBorders>
            <w:vAlign w:val="center"/>
          </w:tcPr>
          <w:p w14:paraId="3DC3D337" w14:textId="77777777" w:rsidR="00F04041" w:rsidRPr="00A5606A" w:rsidRDefault="00F04041" w:rsidP="00F04041">
            <w:pPr>
              <w:jc w:val="center"/>
              <w:rPr>
                <w:rFonts w:ascii="Arial" w:hAnsi="Arial" w:cs="Arial"/>
                <w:b/>
                <w:bCs/>
                <w:sz w:val="14"/>
                <w:szCs w:val="14"/>
              </w:rPr>
            </w:pPr>
            <w:r w:rsidRPr="00A5606A">
              <w:rPr>
                <w:rFonts w:ascii="Arial" w:hAnsi="Arial" w:cs="Arial"/>
                <w:b/>
                <w:sz w:val="14"/>
                <w:szCs w:val="14"/>
              </w:rPr>
              <w:t>(15)</w:t>
            </w:r>
          </w:p>
        </w:tc>
        <w:tc>
          <w:tcPr>
            <w:tcW w:w="859" w:type="dxa"/>
            <w:tcBorders>
              <w:top w:val="nil"/>
              <w:left w:val="single" w:sz="4" w:space="0" w:color="auto"/>
              <w:bottom w:val="nil"/>
              <w:right w:val="single" w:sz="4" w:space="0" w:color="auto"/>
            </w:tcBorders>
            <w:shd w:val="clear" w:color="auto" w:fill="auto"/>
            <w:vAlign w:val="bottom"/>
          </w:tcPr>
          <w:p w14:paraId="1C8AC591" w14:textId="38CC7354"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237.929 </w:t>
            </w:r>
          </w:p>
        </w:tc>
        <w:tc>
          <w:tcPr>
            <w:tcW w:w="871" w:type="dxa"/>
            <w:tcBorders>
              <w:top w:val="nil"/>
              <w:left w:val="nil"/>
              <w:bottom w:val="nil"/>
              <w:right w:val="single" w:sz="4" w:space="0" w:color="auto"/>
            </w:tcBorders>
            <w:shd w:val="clear" w:color="auto" w:fill="auto"/>
            <w:vAlign w:val="bottom"/>
          </w:tcPr>
          <w:p w14:paraId="12CA0453" w14:textId="16713423"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46.848 </w:t>
            </w:r>
          </w:p>
        </w:tc>
        <w:tc>
          <w:tcPr>
            <w:tcW w:w="885" w:type="dxa"/>
            <w:tcBorders>
              <w:top w:val="nil"/>
              <w:left w:val="nil"/>
              <w:bottom w:val="nil"/>
              <w:right w:val="single" w:sz="4" w:space="0" w:color="auto"/>
            </w:tcBorders>
            <w:shd w:val="clear" w:color="auto" w:fill="auto"/>
            <w:vAlign w:val="bottom"/>
          </w:tcPr>
          <w:p w14:paraId="6B14A3EA" w14:textId="0FE9D54B"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 xml:space="preserve"> 284.777 </w:t>
            </w:r>
          </w:p>
        </w:tc>
      </w:tr>
      <w:tr w:rsidR="00F04041" w:rsidRPr="00A5606A" w14:paraId="6D968FB3" w14:textId="77777777" w:rsidTr="00F04041">
        <w:trPr>
          <w:cantSplit/>
          <w:trHeight w:val="20"/>
        </w:trPr>
        <w:tc>
          <w:tcPr>
            <w:tcW w:w="446" w:type="dxa"/>
            <w:tcBorders>
              <w:top w:val="nil"/>
              <w:left w:val="single" w:sz="4" w:space="0" w:color="auto"/>
              <w:bottom w:val="single" w:sz="4" w:space="0" w:color="auto"/>
              <w:right w:val="nil"/>
            </w:tcBorders>
            <w:shd w:val="clear" w:color="auto" w:fill="auto"/>
            <w:vAlign w:val="bottom"/>
          </w:tcPr>
          <w:p w14:paraId="082C4D82" w14:textId="77777777" w:rsidR="00F04041" w:rsidRPr="00A5606A" w:rsidRDefault="00F04041" w:rsidP="00F04041">
            <w:pPr>
              <w:rPr>
                <w:rFonts w:ascii="Arial" w:hAnsi="Arial" w:cs="Arial"/>
                <w:b/>
                <w:bCs/>
                <w:sz w:val="14"/>
                <w:szCs w:val="14"/>
              </w:rPr>
            </w:pPr>
          </w:p>
        </w:tc>
        <w:tc>
          <w:tcPr>
            <w:tcW w:w="5951" w:type="dxa"/>
            <w:tcBorders>
              <w:top w:val="nil"/>
              <w:left w:val="nil"/>
              <w:bottom w:val="single" w:sz="4" w:space="0" w:color="auto"/>
              <w:right w:val="single" w:sz="4" w:space="0" w:color="auto"/>
            </w:tcBorders>
            <w:shd w:val="clear" w:color="auto" w:fill="auto"/>
            <w:vAlign w:val="bottom"/>
          </w:tcPr>
          <w:p w14:paraId="26A61ABE" w14:textId="77777777" w:rsidR="00F04041" w:rsidRPr="00A5606A" w:rsidRDefault="00F04041" w:rsidP="00F04041">
            <w:pPr>
              <w:rPr>
                <w:rFonts w:ascii="Arial" w:hAnsi="Arial" w:cs="Arial"/>
                <w:b/>
                <w:bCs/>
                <w:sz w:val="14"/>
                <w:szCs w:val="14"/>
              </w:rPr>
            </w:pPr>
          </w:p>
        </w:tc>
        <w:tc>
          <w:tcPr>
            <w:tcW w:w="994" w:type="dxa"/>
            <w:tcBorders>
              <w:top w:val="nil"/>
              <w:left w:val="single" w:sz="4" w:space="0" w:color="auto"/>
              <w:bottom w:val="nil"/>
              <w:right w:val="single" w:sz="4" w:space="0" w:color="auto"/>
            </w:tcBorders>
          </w:tcPr>
          <w:p w14:paraId="4D5CAC6F" w14:textId="77777777" w:rsidR="00F04041" w:rsidRPr="00A5606A" w:rsidRDefault="00F04041" w:rsidP="00F04041">
            <w:pPr>
              <w:jc w:val="center"/>
              <w:rPr>
                <w:rFonts w:ascii="Arial" w:hAnsi="Arial" w:cs="Arial"/>
                <w:b/>
                <w:bCs/>
                <w:sz w:val="14"/>
                <w:szCs w:val="14"/>
              </w:rPr>
            </w:pPr>
          </w:p>
        </w:tc>
        <w:tc>
          <w:tcPr>
            <w:tcW w:w="859" w:type="dxa"/>
            <w:tcBorders>
              <w:top w:val="nil"/>
              <w:left w:val="single" w:sz="4" w:space="0" w:color="auto"/>
              <w:bottom w:val="nil"/>
              <w:right w:val="single" w:sz="4" w:space="0" w:color="auto"/>
            </w:tcBorders>
            <w:shd w:val="clear" w:color="auto" w:fill="auto"/>
            <w:vAlign w:val="bottom"/>
          </w:tcPr>
          <w:p w14:paraId="77500E1D" w14:textId="77777777" w:rsidR="00F04041" w:rsidRPr="00F04041" w:rsidRDefault="00F04041" w:rsidP="00F04041">
            <w:pPr>
              <w:jc w:val="right"/>
              <w:rPr>
                <w:rFonts w:ascii="Arial" w:hAnsi="Arial" w:cs="Arial"/>
                <w:b/>
                <w:bCs/>
                <w:sz w:val="14"/>
                <w:szCs w:val="14"/>
              </w:rPr>
            </w:pPr>
          </w:p>
        </w:tc>
        <w:tc>
          <w:tcPr>
            <w:tcW w:w="871" w:type="dxa"/>
            <w:tcBorders>
              <w:top w:val="nil"/>
              <w:left w:val="nil"/>
              <w:bottom w:val="nil"/>
              <w:right w:val="single" w:sz="4" w:space="0" w:color="auto"/>
            </w:tcBorders>
            <w:shd w:val="clear" w:color="auto" w:fill="auto"/>
            <w:vAlign w:val="bottom"/>
          </w:tcPr>
          <w:p w14:paraId="553A6F09" w14:textId="77777777" w:rsidR="00F04041" w:rsidRPr="00F04041" w:rsidRDefault="00F04041" w:rsidP="00F04041">
            <w:pPr>
              <w:jc w:val="right"/>
              <w:rPr>
                <w:rFonts w:ascii="Arial" w:hAnsi="Arial" w:cs="Arial"/>
                <w:b/>
                <w:bCs/>
                <w:sz w:val="14"/>
                <w:szCs w:val="14"/>
              </w:rPr>
            </w:pPr>
          </w:p>
        </w:tc>
        <w:tc>
          <w:tcPr>
            <w:tcW w:w="885" w:type="dxa"/>
            <w:tcBorders>
              <w:top w:val="nil"/>
              <w:left w:val="nil"/>
              <w:bottom w:val="nil"/>
              <w:right w:val="single" w:sz="4" w:space="0" w:color="auto"/>
            </w:tcBorders>
            <w:shd w:val="clear" w:color="auto" w:fill="auto"/>
            <w:vAlign w:val="bottom"/>
          </w:tcPr>
          <w:p w14:paraId="3DC299E4" w14:textId="77777777" w:rsidR="00F04041" w:rsidRPr="00F04041" w:rsidRDefault="00F04041" w:rsidP="00F04041">
            <w:pPr>
              <w:jc w:val="right"/>
              <w:rPr>
                <w:rFonts w:ascii="Arial" w:hAnsi="Arial" w:cs="Arial"/>
                <w:b/>
                <w:bCs/>
                <w:sz w:val="14"/>
                <w:szCs w:val="14"/>
              </w:rPr>
            </w:pPr>
          </w:p>
        </w:tc>
      </w:tr>
      <w:tr w:rsidR="00F04041" w:rsidRPr="00A5606A" w14:paraId="5277F991" w14:textId="77777777" w:rsidTr="00F04041">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4413B7FE"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 </w:t>
            </w:r>
          </w:p>
        </w:tc>
        <w:tc>
          <w:tcPr>
            <w:tcW w:w="5951" w:type="dxa"/>
            <w:tcBorders>
              <w:top w:val="single" w:sz="4" w:space="0" w:color="auto"/>
              <w:left w:val="nil"/>
              <w:bottom w:val="single" w:sz="4" w:space="0" w:color="auto"/>
              <w:right w:val="single" w:sz="4" w:space="0" w:color="auto"/>
            </w:tcBorders>
            <w:shd w:val="clear" w:color="auto" w:fill="auto"/>
            <w:vAlign w:val="bottom"/>
          </w:tcPr>
          <w:p w14:paraId="43866FC1" w14:textId="77777777" w:rsidR="00F04041" w:rsidRPr="00A5606A" w:rsidRDefault="00F04041" w:rsidP="00F04041">
            <w:pPr>
              <w:rPr>
                <w:rFonts w:ascii="Arial" w:hAnsi="Arial" w:cs="Arial"/>
                <w:b/>
                <w:bCs/>
                <w:sz w:val="14"/>
                <w:szCs w:val="14"/>
              </w:rPr>
            </w:pPr>
            <w:r w:rsidRPr="00A5606A">
              <w:rPr>
                <w:rFonts w:ascii="Arial" w:hAnsi="Arial" w:cs="Arial"/>
                <w:b/>
                <w:bCs/>
                <w:sz w:val="14"/>
                <w:szCs w:val="14"/>
              </w:rPr>
              <w:t>VARLIKLAR TOPLAMI</w:t>
            </w:r>
          </w:p>
        </w:tc>
        <w:tc>
          <w:tcPr>
            <w:tcW w:w="994" w:type="dxa"/>
            <w:tcBorders>
              <w:top w:val="single" w:sz="4" w:space="0" w:color="auto"/>
              <w:left w:val="single" w:sz="4" w:space="0" w:color="auto"/>
              <w:bottom w:val="single" w:sz="4" w:space="0" w:color="auto"/>
              <w:right w:val="single" w:sz="4" w:space="0" w:color="auto"/>
            </w:tcBorders>
          </w:tcPr>
          <w:p w14:paraId="177A08D8" w14:textId="77777777" w:rsidR="00F04041" w:rsidRPr="00A5606A" w:rsidRDefault="00F04041" w:rsidP="00F04041">
            <w:pPr>
              <w:jc w:val="center"/>
              <w:rPr>
                <w:rFonts w:ascii="Arial" w:hAnsi="Arial" w:cs="Arial"/>
                <w:b/>
                <w:bCs/>
                <w:sz w:val="14"/>
                <w:szCs w:val="14"/>
              </w:rPr>
            </w:pPr>
          </w:p>
        </w:tc>
        <w:tc>
          <w:tcPr>
            <w:tcW w:w="859" w:type="dxa"/>
            <w:tcBorders>
              <w:top w:val="single" w:sz="4" w:space="0" w:color="auto"/>
              <w:left w:val="single" w:sz="4" w:space="0" w:color="auto"/>
              <w:bottom w:val="single" w:sz="4" w:space="0" w:color="auto"/>
              <w:right w:val="single" w:sz="4" w:space="0" w:color="auto"/>
            </w:tcBorders>
            <w:shd w:val="clear" w:color="auto" w:fill="auto"/>
            <w:vAlign w:val="bottom"/>
          </w:tcPr>
          <w:p w14:paraId="3FB2161E" w14:textId="18A86907"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24.385.263</w:t>
            </w:r>
          </w:p>
        </w:tc>
        <w:tc>
          <w:tcPr>
            <w:tcW w:w="871" w:type="dxa"/>
            <w:tcBorders>
              <w:top w:val="single" w:sz="4" w:space="0" w:color="auto"/>
              <w:left w:val="nil"/>
              <w:bottom w:val="single" w:sz="4" w:space="0" w:color="auto"/>
              <w:right w:val="single" w:sz="4" w:space="0" w:color="auto"/>
            </w:tcBorders>
            <w:shd w:val="clear" w:color="auto" w:fill="auto"/>
            <w:vAlign w:val="bottom"/>
          </w:tcPr>
          <w:p w14:paraId="2E0759F6" w14:textId="0FD1EFA9"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12.784.570</w:t>
            </w:r>
          </w:p>
        </w:tc>
        <w:tc>
          <w:tcPr>
            <w:tcW w:w="885" w:type="dxa"/>
            <w:tcBorders>
              <w:top w:val="single" w:sz="4" w:space="0" w:color="auto"/>
              <w:left w:val="nil"/>
              <w:bottom w:val="single" w:sz="4" w:space="0" w:color="auto"/>
              <w:right w:val="single" w:sz="4" w:space="0" w:color="auto"/>
            </w:tcBorders>
            <w:shd w:val="clear" w:color="auto" w:fill="auto"/>
            <w:vAlign w:val="bottom"/>
          </w:tcPr>
          <w:p w14:paraId="6B12FCC5" w14:textId="03E3F021" w:rsidR="00F04041" w:rsidRPr="00F04041" w:rsidRDefault="00F04041" w:rsidP="00F04041">
            <w:pPr>
              <w:jc w:val="right"/>
              <w:rPr>
                <w:rFonts w:ascii="Arial" w:hAnsi="Arial" w:cs="Arial"/>
                <w:b/>
                <w:bCs/>
                <w:sz w:val="14"/>
                <w:szCs w:val="14"/>
              </w:rPr>
            </w:pPr>
            <w:r w:rsidRPr="00F04041">
              <w:rPr>
                <w:rFonts w:ascii="Arial" w:hAnsi="Arial" w:cs="Arial"/>
                <w:b/>
                <w:bCs/>
                <w:sz w:val="14"/>
                <w:szCs w:val="14"/>
              </w:rPr>
              <w:t>37.169.833</w:t>
            </w:r>
          </w:p>
        </w:tc>
      </w:tr>
    </w:tbl>
    <w:bookmarkEnd w:id="7"/>
    <w:p w14:paraId="5FAE0E02" w14:textId="77777777" w:rsidR="00137883" w:rsidRPr="00A5606A" w:rsidRDefault="00137883" w:rsidP="00137883">
      <w:pPr>
        <w:spacing w:before="120"/>
        <w:ind w:left="-364" w:right="-560"/>
        <w:jc w:val="both"/>
        <w:rPr>
          <w:rFonts w:ascii="Arial" w:hAnsi="Arial" w:cs="Arial"/>
          <w:sz w:val="16"/>
          <w:szCs w:val="20"/>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14:paraId="335C56DE" w14:textId="77777777" w:rsidR="00137883" w:rsidRPr="00A5606A" w:rsidRDefault="00137883" w:rsidP="00137883">
      <w:pPr>
        <w:jc w:val="both"/>
        <w:rPr>
          <w:rFonts w:ascii="Arial" w:hAnsi="Arial" w:cs="Arial"/>
          <w:sz w:val="20"/>
          <w:szCs w:val="20"/>
        </w:rPr>
      </w:pPr>
    </w:p>
    <w:p w14:paraId="787D4AF3" w14:textId="77777777" w:rsidR="00137883" w:rsidRPr="00A5606A" w:rsidRDefault="00137883" w:rsidP="00137883">
      <w:pPr>
        <w:jc w:val="both"/>
        <w:rPr>
          <w:rFonts w:ascii="Arial" w:hAnsi="Arial" w:cs="Arial"/>
          <w:sz w:val="20"/>
          <w:szCs w:val="20"/>
        </w:rPr>
      </w:pPr>
    </w:p>
    <w:p w14:paraId="79B15757" w14:textId="77777777" w:rsidR="00137883" w:rsidRPr="00A5606A" w:rsidRDefault="00137883" w:rsidP="00137883">
      <w:pPr>
        <w:jc w:val="both"/>
        <w:rPr>
          <w:rFonts w:ascii="Arial" w:hAnsi="Arial" w:cs="Arial"/>
          <w:sz w:val="20"/>
          <w:szCs w:val="20"/>
        </w:rPr>
      </w:pPr>
    </w:p>
    <w:p w14:paraId="2370A99B" w14:textId="77777777" w:rsidR="00137883" w:rsidRPr="00A5606A" w:rsidRDefault="00137883" w:rsidP="00137883">
      <w:pPr>
        <w:jc w:val="both"/>
        <w:rPr>
          <w:rFonts w:ascii="Arial" w:hAnsi="Arial" w:cs="Arial"/>
          <w:sz w:val="20"/>
          <w:szCs w:val="20"/>
        </w:rPr>
      </w:pPr>
    </w:p>
    <w:p w14:paraId="342762AC" w14:textId="77777777" w:rsidR="00137883" w:rsidRPr="00A5606A" w:rsidRDefault="00137883" w:rsidP="00137883">
      <w:pPr>
        <w:jc w:val="center"/>
        <w:rPr>
          <w:rFonts w:ascii="Arial" w:hAnsi="Arial" w:cs="Arial"/>
          <w:sz w:val="16"/>
          <w:szCs w:val="16"/>
        </w:rPr>
      </w:pPr>
    </w:p>
    <w:p w14:paraId="66011F46" w14:textId="77777777" w:rsidR="00137883" w:rsidRPr="00A5606A" w:rsidRDefault="00137883" w:rsidP="00137883">
      <w:pPr>
        <w:jc w:val="center"/>
        <w:rPr>
          <w:rFonts w:ascii="Arial" w:hAnsi="Arial" w:cs="Arial"/>
          <w:sz w:val="16"/>
          <w:szCs w:val="16"/>
        </w:rPr>
      </w:pPr>
    </w:p>
    <w:p w14:paraId="5419A283" w14:textId="77777777" w:rsidR="00137883" w:rsidRPr="00A5606A" w:rsidRDefault="00137883" w:rsidP="00137883">
      <w:pPr>
        <w:jc w:val="center"/>
        <w:rPr>
          <w:rFonts w:ascii="Arial" w:hAnsi="Arial" w:cs="Arial"/>
          <w:sz w:val="16"/>
          <w:szCs w:val="16"/>
        </w:rPr>
      </w:pPr>
    </w:p>
    <w:p w14:paraId="767C4C82" w14:textId="77777777" w:rsidR="00137883" w:rsidRPr="00A5606A" w:rsidRDefault="00137883" w:rsidP="00137883">
      <w:pPr>
        <w:jc w:val="center"/>
        <w:rPr>
          <w:rFonts w:ascii="Arial" w:hAnsi="Arial" w:cs="Arial"/>
          <w:sz w:val="16"/>
          <w:szCs w:val="16"/>
        </w:rPr>
        <w:sectPr w:rsidR="00137883" w:rsidRPr="00A5606A" w:rsidSect="009C104C">
          <w:headerReference w:type="even" r:id="rId20"/>
          <w:headerReference w:type="default" r:id="rId21"/>
          <w:footerReference w:type="default" r:id="rId22"/>
          <w:headerReference w:type="first" r:id="rId23"/>
          <w:pgSz w:w="11907" w:h="16840" w:code="9"/>
          <w:pgMar w:top="1418" w:right="1418" w:bottom="1418" w:left="1418" w:header="720" w:footer="720" w:gutter="0"/>
          <w:pgNumType w:start="6" w:chapStyle="1"/>
          <w:cols w:space="720"/>
          <w:noEndnote/>
        </w:sectPr>
      </w:pPr>
      <w:r w:rsidRPr="00A5606A">
        <w:rPr>
          <w:rFonts w:ascii="Arial" w:hAnsi="Arial" w:cs="Arial"/>
          <w:sz w:val="16"/>
          <w:szCs w:val="16"/>
        </w:rPr>
        <w:t>İlişikteki açıklama ve dipnotlar bu finansal tabloların tamamlayıcı bir parçasıdır.</w:t>
      </w:r>
    </w:p>
    <w:p w14:paraId="19901E06" w14:textId="77777777" w:rsidR="00137883" w:rsidRPr="00A5606A" w:rsidRDefault="00137883" w:rsidP="00137883">
      <w:pPr>
        <w:rPr>
          <w:rFonts w:ascii="Arial" w:hAnsi="Arial" w:cs="Arial"/>
          <w:sz w:val="16"/>
          <w:szCs w:val="16"/>
        </w:rPr>
      </w:pPr>
    </w:p>
    <w:tbl>
      <w:tblPr>
        <w:tblW w:w="1010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46"/>
        <w:gridCol w:w="6461"/>
        <w:gridCol w:w="635"/>
        <w:gridCol w:w="782"/>
        <w:gridCol w:w="836"/>
        <w:gridCol w:w="942"/>
      </w:tblGrid>
      <w:tr w:rsidR="00137883" w:rsidRPr="00A5606A" w14:paraId="37BB0A2D" w14:textId="77777777" w:rsidTr="00AE44C5">
        <w:trPr>
          <w:trHeight w:val="113"/>
        </w:trPr>
        <w:tc>
          <w:tcPr>
            <w:tcW w:w="6907" w:type="dxa"/>
            <w:gridSpan w:val="2"/>
            <w:vMerge w:val="restart"/>
            <w:vAlign w:val="center"/>
          </w:tcPr>
          <w:p w14:paraId="48DC9D54"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AKTİF KALEMLER</w:t>
            </w:r>
          </w:p>
        </w:tc>
        <w:tc>
          <w:tcPr>
            <w:tcW w:w="635" w:type="dxa"/>
            <w:vMerge w:val="restart"/>
            <w:vAlign w:val="bottom"/>
          </w:tcPr>
          <w:p w14:paraId="528C6E7D" w14:textId="77777777" w:rsidR="00137883" w:rsidRPr="00A5606A" w:rsidRDefault="00137883" w:rsidP="00AE44C5">
            <w:pPr>
              <w:pStyle w:val="Balk1"/>
              <w:jc w:val="center"/>
              <w:rPr>
                <w:rFonts w:ascii="Arial" w:hAnsi="Arial" w:cs="Arial"/>
                <w:sz w:val="14"/>
                <w:szCs w:val="14"/>
                <w:u w:val="none"/>
              </w:rPr>
            </w:pPr>
            <w:r w:rsidRPr="00A5606A">
              <w:rPr>
                <w:rFonts w:ascii="Arial" w:hAnsi="Arial" w:cs="Arial"/>
                <w:sz w:val="14"/>
                <w:szCs w:val="14"/>
                <w:u w:val="none"/>
              </w:rPr>
              <w:t>Dipnot (Beşinci Bölüm-I)</w:t>
            </w:r>
          </w:p>
        </w:tc>
        <w:tc>
          <w:tcPr>
            <w:tcW w:w="2560" w:type="dxa"/>
            <w:gridSpan w:val="3"/>
            <w:vAlign w:val="bottom"/>
          </w:tcPr>
          <w:p w14:paraId="70779C7B" w14:textId="77777777" w:rsidR="00137883" w:rsidRPr="00A5606A" w:rsidRDefault="00137883" w:rsidP="00AE44C5">
            <w:pPr>
              <w:autoSpaceDE w:val="0"/>
              <w:autoSpaceDN w:val="0"/>
              <w:adjustRightInd w:val="0"/>
              <w:ind w:left="-28"/>
              <w:jc w:val="center"/>
              <w:rPr>
                <w:rFonts w:ascii="Arial" w:hAnsi="Arial" w:cs="Arial"/>
                <w:b/>
                <w:sz w:val="14"/>
                <w:szCs w:val="14"/>
              </w:rPr>
            </w:pPr>
            <w:r w:rsidRPr="00A5606A">
              <w:rPr>
                <w:rFonts w:ascii="Arial" w:hAnsi="Arial" w:cs="Arial"/>
                <w:b/>
                <w:sz w:val="14"/>
                <w:szCs w:val="14"/>
              </w:rPr>
              <w:t>Bağımsız denetimden geçmiş</w:t>
            </w:r>
          </w:p>
        </w:tc>
      </w:tr>
      <w:tr w:rsidR="00137883" w:rsidRPr="00A5606A" w14:paraId="35884506" w14:textId="77777777" w:rsidTr="00AE44C5">
        <w:trPr>
          <w:trHeight w:val="113"/>
        </w:trPr>
        <w:tc>
          <w:tcPr>
            <w:tcW w:w="6907" w:type="dxa"/>
            <w:gridSpan w:val="2"/>
            <w:vMerge/>
          </w:tcPr>
          <w:p w14:paraId="1D8244FB" w14:textId="77777777" w:rsidR="00137883" w:rsidRPr="00A5606A" w:rsidRDefault="00137883" w:rsidP="00AE44C5">
            <w:pPr>
              <w:autoSpaceDE w:val="0"/>
              <w:autoSpaceDN w:val="0"/>
              <w:adjustRightInd w:val="0"/>
              <w:jc w:val="both"/>
              <w:rPr>
                <w:rFonts w:ascii="Arial" w:hAnsi="Arial" w:cs="Arial"/>
                <w:b/>
                <w:sz w:val="14"/>
                <w:szCs w:val="14"/>
              </w:rPr>
            </w:pPr>
          </w:p>
        </w:tc>
        <w:tc>
          <w:tcPr>
            <w:tcW w:w="635" w:type="dxa"/>
            <w:vMerge/>
            <w:vAlign w:val="bottom"/>
          </w:tcPr>
          <w:p w14:paraId="299D027D" w14:textId="77777777" w:rsidR="00137883" w:rsidRPr="00A5606A" w:rsidRDefault="00137883" w:rsidP="00AE44C5">
            <w:pPr>
              <w:pStyle w:val="Balk1"/>
              <w:spacing w:before="0"/>
              <w:ind w:left="-30"/>
              <w:jc w:val="right"/>
              <w:rPr>
                <w:rFonts w:ascii="Arial" w:hAnsi="Arial" w:cs="Arial"/>
                <w:sz w:val="14"/>
                <w:szCs w:val="14"/>
                <w:u w:val="none"/>
              </w:rPr>
            </w:pPr>
          </w:p>
        </w:tc>
        <w:tc>
          <w:tcPr>
            <w:tcW w:w="2560" w:type="dxa"/>
            <w:gridSpan w:val="3"/>
            <w:vAlign w:val="bottom"/>
          </w:tcPr>
          <w:p w14:paraId="07753CD2"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Önceki dönem</w:t>
            </w:r>
          </w:p>
          <w:p w14:paraId="37AAFBBD"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31 Aralık 2017</w:t>
            </w:r>
          </w:p>
        </w:tc>
      </w:tr>
      <w:tr w:rsidR="00137883" w:rsidRPr="00A5606A" w14:paraId="7DADA947" w14:textId="77777777" w:rsidTr="00AE44C5">
        <w:trPr>
          <w:trHeight w:val="113"/>
        </w:trPr>
        <w:tc>
          <w:tcPr>
            <w:tcW w:w="6907" w:type="dxa"/>
            <w:gridSpan w:val="2"/>
            <w:vMerge/>
            <w:tcBorders>
              <w:bottom w:val="single" w:sz="4" w:space="0" w:color="auto"/>
            </w:tcBorders>
          </w:tcPr>
          <w:p w14:paraId="47CCB5F8" w14:textId="77777777" w:rsidR="00137883" w:rsidRPr="00A5606A" w:rsidRDefault="00137883" w:rsidP="00AE44C5">
            <w:pPr>
              <w:autoSpaceDE w:val="0"/>
              <w:autoSpaceDN w:val="0"/>
              <w:adjustRightInd w:val="0"/>
              <w:jc w:val="both"/>
              <w:rPr>
                <w:rFonts w:ascii="Arial" w:hAnsi="Arial" w:cs="Arial"/>
                <w:b/>
                <w:sz w:val="14"/>
                <w:szCs w:val="14"/>
              </w:rPr>
            </w:pPr>
          </w:p>
        </w:tc>
        <w:tc>
          <w:tcPr>
            <w:tcW w:w="635" w:type="dxa"/>
            <w:vMerge/>
            <w:tcBorders>
              <w:bottom w:val="single" w:sz="4" w:space="0" w:color="auto"/>
            </w:tcBorders>
            <w:vAlign w:val="bottom"/>
          </w:tcPr>
          <w:p w14:paraId="136DCD2E" w14:textId="77777777" w:rsidR="00137883" w:rsidRPr="00A5606A" w:rsidRDefault="00137883" w:rsidP="00AE44C5">
            <w:pPr>
              <w:pStyle w:val="Balk1"/>
              <w:spacing w:before="0"/>
              <w:ind w:left="-30"/>
              <w:jc w:val="right"/>
              <w:rPr>
                <w:rFonts w:ascii="Arial" w:hAnsi="Arial" w:cs="Arial"/>
                <w:sz w:val="14"/>
                <w:szCs w:val="14"/>
                <w:u w:val="none"/>
              </w:rPr>
            </w:pPr>
          </w:p>
        </w:tc>
        <w:tc>
          <w:tcPr>
            <w:tcW w:w="782" w:type="dxa"/>
            <w:tcBorders>
              <w:bottom w:val="single" w:sz="4" w:space="0" w:color="auto"/>
            </w:tcBorders>
            <w:vAlign w:val="bottom"/>
          </w:tcPr>
          <w:p w14:paraId="76650844"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TP</w:t>
            </w:r>
          </w:p>
        </w:tc>
        <w:tc>
          <w:tcPr>
            <w:tcW w:w="836" w:type="dxa"/>
            <w:tcBorders>
              <w:bottom w:val="single" w:sz="4" w:space="0" w:color="auto"/>
            </w:tcBorders>
            <w:vAlign w:val="bottom"/>
          </w:tcPr>
          <w:p w14:paraId="1CFB1F80"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YP</w:t>
            </w:r>
          </w:p>
        </w:tc>
        <w:tc>
          <w:tcPr>
            <w:tcW w:w="942" w:type="dxa"/>
            <w:tcBorders>
              <w:bottom w:val="single" w:sz="4" w:space="0" w:color="auto"/>
            </w:tcBorders>
            <w:vAlign w:val="bottom"/>
          </w:tcPr>
          <w:p w14:paraId="68F442A5"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Toplam</w:t>
            </w:r>
          </w:p>
        </w:tc>
      </w:tr>
      <w:tr w:rsidR="00137883" w:rsidRPr="00A5606A" w14:paraId="07CCB080" w14:textId="77777777" w:rsidTr="00AE44C5">
        <w:trPr>
          <w:trHeight w:val="20"/>
        </w:trPr>
        <w:tc>
          <w:tcPr>
            <w:tcW w:w="446" w:type="dxa"/>
            <w:tcBorders>
              <w:top w:val="single" w:sz="4" w:space="0" w:color="auto"/>
              <w:left w:val="single" w:sz="4" w:space="0" w:color="auto"/>
              <w:bottom w:val="nil"/>
              <w:right w:val="nil"/>
            </w:tcBorders>
          </w:tcPr>
          <w:p w14:paraId="0A43F3DE" w14:textId="77777777" w:rsidR="00137883" w:rsidRPr="00A5606A" w:rsidRDefault="00137883" w:rsidP="00AE44C5">
            <w:pPr>
              <w:autoSpaceDE w:val="0"/>
              <w:autoSpaceDN w:val="0"/>
              <w:adjustRightInd w:val="0"/>
              <w:jc w:val="center"/>
              <w:rPr>
                <w:rFonts w:ascii="Arial" w:hAnsi="Arial" w:cs="Arial"/>
                <w:b/>
                <w:sz w:val="10"/>
                <w:szCs w:val="14"/>
              </w:rPr>
            </w:pPr>
          </w:p>
        </w:tc>
        <w:tc>
          <w:tcPr>
            <w:tcW w:w="6461" w:type="dxa"/>
            <w:tcBorders>
              <w:top w:val="single" w:sz="4" w:space="0" w:color="auto"/>
              <w:left w:val="nil"/>
              <w:bottom w:val="nil"/>
              <w:right w:val="single" w:sz="4" w:space="0" w:color="auto"/>
            </w:tcBorders>
          </w:tcPr>
          <w:p w14:paraId="6BEF54DA" w14:textId="77777777" w:rsidR="00137883" w:rsidRPr="00A5606A" w:rsidRDefault="00137883" w:rsidP="00AE44C5">
            <w:pPr>
              <w:autoSpaceDE w:val="0"/>
              <w:autoSpaceDN w:val="0"/>
              <w:adjustRightInd w:val="0"/>
              <w:jc w:val="center"/>
              <w:rPr>
                <w:rFonts w:ascii="Arial" w:hAnsi="Arial" w:cs="Arial"/>
                <w:b/>
                <w:sz w:val="10"/>
                <w:szCs w:val="14"/>
              </w:rPr>
            </w:pPr>
          </w:p>
        </w:tc>
        <w:tc>
          <w:tcPr>
            <w:tcW w:w="635" w:type="dxa"/>
            <w:tcBorders>
              <w:top w:val="single" w:sz="4" w:space="0" w:color="auto"/>
              <w:left w:val="single" w:sz="4" w:space="0" w:color="auto"/>
              <w:bottom w:val="nil"/>
              <w:right w:val="single" w:sz="4" w:space="0" w:color="auto"/>
            </w:tcBorders>
          </w:tcPr>
          <w:p w14:paraId="57971ACB" w14:textId="77777777" w:rsidR="00137883" w:rsidRPr="00A5606A" w:rsidRDefault="00137883" w:rsidP="00AE44C5">
            <w:pPr>
              <w:autoSpaceDE w:val="0"/>
              <w:autoSpaceDN w:val="0"/>
              <w:adjustRightInd w:val="0"/>
              <w:jc w:val="center"/>
              <w:rPr>
                <w:rFonts w:ascii="Arial" w:hAnsi="Arial" w:cs="Arial"/>
                <w:b/>
                <w:sz w:val="10"/>
                <w:szCs w:val="14"/>
              </w:rPr>
            </w:pPr>
          </w:p>
        </w:tc>
        <w:tc>
          <w:tcPr>
            <w:tcW w:w="782" w:type="dxa"/>
            <w:tcBorders>
              <w:top w:val="single" w:sz="4" w:space="0" w:color="auto"/>
              <w:left w:val="single" w:sz="4" w:space="0" w:color="auto"/>
              <w:bottom w:val="nil"/>
              <w:right w:val="single" w:sz="4" w:space="0" w:color="auto"/>
            </w:tcBorders>
            <w:vAlign w:val="bottom"/>
          </w:tcPr>
          <w:p w14:paraId="5AEBB14A" w14:textId="77777777" w:rsidR="00137883" w:rsidRPr="00A5606A" w:rsidRDefault="00137883" w:rsidP="00AE44C5">
            <w:pPr>
              <w:autoSpaceDE w:val="0"/>
              <w:autoSpaceDN w:val="0"/>
              <w:adjustRightInd w:val="0"/>
              <w:jc w:val="right"/>
              <w:rPr>
                <w:rFonts w:ascii="Arial" w:hAnsi="Arial" w:cs="Arial"/>
                <w:b/>
                <w:sz w:val="10"/>
                <w:szCs w:val="14"/>
              </w:rPr>
            </w:pPr>
          </w:p>
        </w:tc>
        <w:tc>
          <w:tcPr>
            <w:tcW w:w="836" w:type="dxa"/>
            <w:tcBorders>
              <w:top w:val="single" w:sz="4" w:space="0" w:color="auto"/>
              <w:left w:val="single" w:sz="4" w:space="0" w:color="auto"/>
              <w:bottom w:val="nil"/>
              <w:right w:val="single" w:sz="4" w:space="0" w:color="auto"/>
            </w:tcBorders>
            <w:vAlign w:val="bottom"/>
          </w:tcPr>
          <w:p w14:paraId="1EFD5208" w14:textId="77777777" w:rsidR="00137883" w:rsidRPr="00A5606A" w:rsidRDefault="00137883" w:rsidP="00AE44C5">
            <w:pPr>
              <w:autoSpaceDE w:val="0"/>
              <w:autoSpaceDN w:val="0"/>
              <w:adjustRightInd w:val="0"/>
              <w:jc w:val="right"/>
              <w:rPr>
                <w:rFonts w:ascii="Arial" w:hAnsi="Arial" w:cs="Arial"/>
                <w:b/>
                <w:sz w:val="10"/>
                <w:szCs w:val="14"/>
              </w:rPr>
            </w:pPr>
          </w:p>
        </w:tc>
        <w:tc>
          <w:tcPr>
            <w:tcW w:w="942" w:type="dxa"/>
            <w:tcBorders>
              <w:top w:val="single" w:sz="4" w:space="0" w:color="auto"/>
              <w:left w:val="single" w:sz="4" w:space="0" w:color="auto"/>
              <w:bottom w:val="nil"/>
              <w:right w:val="single" w:sz="4" w:space="0" w:color="auto"/>
            </w:tcBorders>
            <w:vAlign w:val="bottom"/>
          </w:tcPr>
          <w:p w14:paraId="7740B0D4" w14:textId="77777777" w:rsidR="00137883" w:rsidRPr="00A5606A" w:rsidRDefault="00137883" w:rsidP="00AE44C5">
            <w:pPr>
              <w:autoSpaceDE w:val="0"/>
              <w:autoSpaceDN w:val="0"/>
              <w:adjustRightInd w:val="0"/>
              <w:jc w:val="right"/>
              <w:rPr>
                <w:rFonts w:ascii="Arial" w:hAnsi="Arial" w:cs="Arial"/>
                <w:b/>
                <w:sz w:val="10"/>
                <w:szCs w:val="14"/>
              </w:rPr>
            </w:pPr>
          </w:p>
        </w:tc>
      </w:tr>
      <w:tr w:rsidR="00AE44C5" w:rsidRPr="00A5606A" w14:paraId="44CBC4FE" w14:textId="77777777" w:rsidTr="00AE44C5">
        <w:trPr>
          <w:trHeight w:val="113"/>
        </w:trPr>
        <w:tc>
          <w:tcPr>
            <w:tcW w:w="446" w:type="dxa"/>
            <w:tcBorders>
              <w:top w:val="nil"/>
              <w:left w:val="single" w:sz="4" w:space="0" w:color="auto"/>
              <w:bottom w:val="nil"/>
              <w:right w:val="nil"/>
            </w:tcBorders>
          </w:tcPr>
          <w:p w14:paraId="529BDF2A"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I.</w:t>
            </w:r>
          </w:p>
        </w:tc>
        <w:tc>
          <w:tcPr>
            <w:tcW w:w="6461" w:type="dxa"/>
            <w:tcBorders>
              <w:top w:val="nil"/>
              <w:left w:val="nil"/>
              <w:bottom w:val="nil"/>
              <w:right w:val="single" w:sz="4" w:space="0" w:color="auto"/>
            </w:tcBorders>
          </w:tcPr>
          <w:p w14:paraId="40CD1EBB"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b/>
                <w:sz w:val="14"/>
                <w:szCs w:val="14"/>
              </w:rPr>
              <w:t>NAKİT DEĞERLER VE MERKEZ BANKASI</w:t>
            </w:r>
          </w:p>
        </w:tc>
        <w:tc>
          <w:tcPr>
            <w:tcW w:w="635" w:type="dxa"/>
            <w:tcBorders>
              <w:top w:val="nil"/>
              <w:left w:val="single" w:sz="4" w:space="0" w:color="auto"/>
              <w:bottom w:val="nil"/>
              <w:right w:val="single" w:sz="4" w:space="0" w:color="auto"/>
            </w:tcBorders>
            <w:vAlign w:val="bottom"/>
          </w:tcPr>
          <w:p w14:paraId="1820C8EC" w14:textId="77777777" w:rsidR="00AE44C5" w:rsidRPr="00A5606A" w:rsidRDefault="00AE44C5" w:rsidP="00AE44C5">
            <w:pPr>
              <w:autoSpaceDE w:val="0"/>
              <w:autoSpaceDN w:val="0"/>
              <w:adjustRightInd w:val="0"/>
              <w:ind w:left="-30"/>
              <w:jc w:val="center"/>
              <w:rPr>
                <w:rFonts w:ascii="Arial" w:hAnsi="Arial" w:cs="Arial"/>
                <w:b/>
                <w:sz w:val="14"/>
                <w:szCs w:val="14"/>
              </w:rPr>
            </w:pPr>
            <w:r w:rsidRPr="00A5606A">
              <w:rPr>
                <w:rFonts w:ascii="Arial" w:hAnsi="Arial" w:cs="Arial"/>
                <w:b/>
                <w:sz w:val="14"/>
                <w:szCs w:val="14"/>
              </w:rPr>
              <w:t>(1)</w:t>
            </w:r>
          </w:p>
        </w:tc>
        <w:tc>
          <w:tcPr>
            <w:tcW w:w="782" w:type="dxa"/>
            <w:tcBorders>
              <w:top w:val="nil"/>
              <w:left w:val="single" w:sz="4" w:space="0" w:color="auto"/>
              <w:bottom w:val="nil"/>
              <w:right w:val="single" w:sz="4" w:space="0" w:color="auto"/>
            </w:tcBorders>
            <w:vAlign w:val="bottom"/>
          </w:tcPr>
          <w:p w14:paraId="3CC8C92C" w14:textId="408B4C22"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422.105</w:t>
            </w:r>
          </w:p>
        </w:tc>
        <w:tc>
          <w:tcPr>
            <w:tcW w:w="836" w:type="dxa"/>
            <w:tcBorders>
              <w:top w:val="nil"/>
              <w:left w:val="single" w:sz="4" w:space="0" w:color="auto"/>
              <w:bottom w:val="nil"/>
              <w:right w:val="single" w:sz="4" w:space="0" w:color="auto"/>
            </w:tcBorders>
            <w:vAlign w:val="bottom"/>
          </w:tcPr>
          <w:p w14:paraId="7DDA62BD" w14:textId="5455D015"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5.334.890</w:t>
            </w:r>
          </w:p>
        </w:tc>
        <w:tc>
          <w:tcPr>
            <w:tcW w:w="942" w:type="dxa"/>
            <w:tcBorders>
              <w:top w:val="nil"/>
              <w:left w:val="single" w:sz="4" w:space="0" w:color="auto"/>
              <w:bottom w:val="nil"/>
              <w:right w:val="single" w:sz="4" w:space="0" w:color="auto"/>
            </w:tcBorders>
            <w:vAlign w:val="bottom"/>
          </w:tcPr>
          <w:p w14:paraId="3E0AF0FC" w14:textId="12E692B1"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5.756.995</w:t>
            </w:r>
          </w:p>
        </w:tc>
      </w:tr>
      <w:tr w:rsidR="00AE44C5" w:rsidRPr="00A5606A" w14:paraId="18ADEC24" w14:textId="77777777" w:rsidTr="00AE44C5">
        <w:trPr>
          <w:trHeight w:val="113"/>
        </w:trPr>
        <w:tc>
          <w:tcPr>
            <w:tcW w:w="446" w:type="dxa"/>
            <w:tcBorders>
              <w:top w:val="nil"/>
              <w:left w:val="single" w:sz="4" w:space="0" w:color="auto"/>
              <w:bottom w:val="nil"/>
              <w:right w:val="nil"/>
            </w:tcBorders>
          </w:tcPr>
          <w:p w14:paraId="58512F1F"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II.</w:t>
            </w:r>
          </w:p>
        </w:tc>
        <w:tc>
          <w:tcPr>
            <w:tcW w:w="6461" w:type="dxa"/>
            <w:tcBorders>
              <w:top w:val="nil"/>
              <w:left w:val="nil"/>
              <w:bottom w:val="nil"/>
              <w:right w:val="single" w:sz="4" w:space="0" w:color="auto"/>
            </w:tcBorders>
          </w:tcPr>
          <w:p w14:paraId="3D8992DA"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b/>
                <w:sz w:val="14"/>
                <w:szCs w:val="14"/>
              </w:rPr>
              <w:t>GERÇEĞE UYGUN DEĞER FARKI K/Z’A YANSITILAN FV (Net)</w:t>
            </w:r>
          </w:p>
        </w:tc>
        <w:tc>
          <w:tcPr>
            <w:tcW w:w="635" w:type="dxa"/>
            <w:tcBorders>
              <w:top w:val="nil"/>
              <w:left w:val="single" w:sz="4" w:space="0" w:color="auto"/>
              <w:bottom w:val="nil"/>
              <w:right w:val="single" w:sz="4" w:space="0" w:color="auto"/>
            </w:tcBorders>
            <w:vAlign w:val="bottom"/>
          </w:tcPr>
          <w:p w14:paraId="61D37FD2" w14:textId="77777777" w:rsidR="00AE44C5" w:rsidRPr="00A5606A" w:rsidRDefault="00AE44C5" w:rsidP="00AE44C5">
            <w:pPr>
              <w:autoSpaceDE w:val="0"/>
              <w:autoSpaceDN w:val="0"/>
              <w:adjustRightInd w:val="0"/>
              <w:ind w:left="-30"/>
              <w:jc w:val="center"/>
              <w:rPr>
                <w:rFonts w:ascii="Arial" w:hAnsi="Arial" w:cs="Arial"/>
                <w:b/>
                <w:sz w:val="14"/>
                <w:szCs w:val="14"/>
              </w:rPr>
            </w:pPr>
            <w:r w:rsidRPr="00A5606A">
              <w:rPr>
                <w:rFonts w:ascii="Arial" w:hAnsi="Arial" w:cs="Arial"/>
                <w:b/>
                <w:sz w:val="14"/>
                <w:szCs w:val="14"/>
              </w:rPr>
              <w:t>(2)</w:t>
            </w:r>
          </w:p>
        </w:tc>
        <w:tc>
          <w:tcPr>
            <w:tcW w:w="782" w:type="dxa"/>
            <w:tcBorders>
              <w:top w:val="nil"/>
              <w:left w:val="single" w:sz="4" w:space="0" w:color="auto"/>
              <w:bottom w:val="nil"/>
              <w:right w:val="single" w:sz="4" w:space="0" w:color="auto"/>
            </w:tcBorders>
            <w:shd w:val="clear" w:color="auto" w:fill="auto"/>
            <w:vAlign w:val="bottom"/>
          </w:tcPr>
          <w:p w14:paraId="09DB9833" w14:textId="48098E1B"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1.377</w:t>
            </w:r>
          </w:p>
        </w:tc>
        <w:tc>
          <w:tcPr>
            <w:tcW w:w="836" w:type="dxa"/>
            <w:tcBorders>
              <w:top w:val="nil"/>
              <w:left w:val="single" w:sz="4" w:space="0" w:color="auto"/>
              <w:bottom w:val="nil"/>
              <w:right w:val="single" w:sz="4" w:space="0" w:color="auto"/>
            </w:tcBorders>
            <w:shd w:val="clear" w:color="auto" w:fill="auto"/>
            <w:vAlign w:val="bottom"/>
          </w:tcPr>
          <w:p w14:paraId="486A8823" w14:textId="00F6A87B"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3.363</w:t>
            </w:r>
          </w:p>
        </w:tc>
        <w:tc>
          <w:tcPr>
            <w:tcW w:w="942" w:type="dxa"/>
            <w:tcBorders>
              <w:top w:val="nil"/>
              <w:left w:val="single" w:sz="4" w:space="0" w:color="auto"/>
              <w:bottom w:val="nil"/>
              <w:right w:val="single" w:sz="4" w:space="0" w:color="auto"/>
            </w:tcBorders>
            <w:shd w:val="clear" w:color="auto" w:fill="auto"/>
            <w:vAlign w:val="bottom"/>
          </w:tcPr>
          <w:p w14:paraId="39F5759D" w14:textId="49622A15"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4.740</w:t>
            </w:r>
          </w:p>
        </w:tc>
      </w:tr>
      <w:tr w:rsidR="00AE44C5" w:rsidRPr="00A5606A" w14:paraId="0797AF74" w14:textId="77777777" w:rsidTr="00AE44C5">
        <w:trPr>
          <w:trHeight w:val="113"/>
        </w:trPr>
        <w:tc>
          <w:tcPr>
            <w:tcW w:w="446" w:type="dxa"/>
            <w:tcBorders>
              <w:top w:val="nil"/>
              <w:left w:val="single" w:sz="4" w:space="0" w:color="auto"/>
              <w:bottom w:val="nil"/>
              <w:right w:val="nil"/>
            </w:tcBorders>
          </w:tcPr>
          <w:p w14:paraId="6348EE5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2.1</w:t>
            </w:r>
          </w:p>
        </w:tc>
        <w:tc>
          <w:tcPr>
            <w:tcW w:w="6461" w:type="dxa"/>
            <w:tcBorders>
              <w:top w:val="nil"/>
              <w:left w:val="nil"/>
              <w:bottom w:val="nil"/>
              <w:right w:val="single" w:sz="4" w:space="0" w:color="auto"/>
            </w:tcBorders>
          </w:tcPr>
          <w:p w14:paraId="7FEBF0C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Alım Satım Amaçlı Finansal Varlıklar</w:t>
            </w:r>
          </w:p>
        </w:tc>
        <w:tc>
          <w:tcPr>
            <w:tcW w:w="635" w:type="dxa"/>
            <w:tcBorders>
              <w:top w:val="nil"/>
              <w:left w:val="single" w:sz="4" w:space="0" w:color="auto"/>
              <w:bottom w:val="nil"/>
              <w:right w:val="single" w:sz="4" w:space="0" w:color="auto"/>
            </w:tcBorders>
            <w:vAlign w:val="bottom"/>
          </w:tcPr>
          <w:p w14:paraId="198090C2"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743E1833" w14:textId="3E57694C" w:rsidR="00AE44C5" w:rsidRPr="00A5606A" w:rsidRDefault="00AE44C5" w:rsidP="00AE44C5">
            <w:pPr>
              <w:jc w:val="right"/>
              <w:rPr>
                <w:rFonts w:ascii="Arial" w:hAnsi="Arial" w:cs="Arial"/>
                <w:bCs/>
                <w:sz w:val="14"/>
                <w:szCs w:val="14"/>
              </w:rPr>
            </w:pPr>
            <w:r w:rsidRPr="00AE44C5">
              <w:rPr>
                <w:rFonts w:ascii="Arial" w:hAnsi="Arial" w:cs="Arial"/>
                <w:bCs/>
                <w:sz w:val="14"/>
                <w:szCs w:val="14"/>
              </w:rPr>
              <w:t>1.377</w:t>
            </w:r>
          </w:p>
        </w:tc>
        <w:tc>
          <w:tcPr>
            <w:tcW w:w="836" w:type="dxa"/>
            <w:tcBorders>
              <w:top w:val="nil"/>
              <w:left w:val="single" w:sz="4" w:space="0" w:color="auto"/>
              <w:bottom w:val="nil"/>
              <w:right w:val="single" w:sz="4" w:space="0" w:color="auto"/>
            </w:tcBorders>
            <w:shd w:val="clear" w:color="auto" w:fill="auto"/>
            <w:vAlign w:val="bottom"/>
          </w:tcPr>
          <w:p w14:paraId="0D333F70" w14:textId="5DDBAA8D" w:rsidR="00AE44C5" w:rsidRPr="00A5606A" w:rsidRDefault="00AE44C5" w:rsidP="00AE44C5">
            <w:pPr>
              <w:jc w:val="right"/>
              <w:rPr>
                <w:rFonts w:ascii="Arial" w:hAnsi="Arial" w:cs="Arial"/>
                <w:bCs/>
                <w:sz w:val="14"/>
                <w:szCs w:val="14"/>
              </w:rPr>
            </w:pPr>
            <w:r w:rsidRPr="00AE44C5">
              <w:rPr>
                <w:rFonts w:ascii="Arial" w:hAnsi="Arial" w:cs="Arial"/>
                <w:bCs/>
                <w:sz w:val="14"/>
                <w:szCs w:val="14"/>
              </w:rPr>
              <w:t>3.363</w:t>
            </w:r>
          </w:p>
        </w:tc>
        <w:tc>
          <w:tcPr>
            <w:tcW w:w="942" w:type="dxa"/>
            <w:tcBorders>
              <w:top w:val="nil"/>
              <w:left w:val="single" w:sz="4" w:space="0" w:color="auto"/>
              <w:bottom w:val="nil"/>
              <w:right w:val="single" w:sz="4" w:space="0" w:color="auto"/>
            </w:tcBorders>
            <w:shd w:val="clear" w:color="auto" w:fill="auto"/>
            <w:vAlign w:val="bottom"/>
          </w:tcPr>
          <w:p w14:paraId="0215562D" w14:textId="38E57AFB" w:rsidR="00AE44C5" w:rsidRPr="00A5606A" w:rsidRDefault="00AE44C5" w:rsidP="00AE44C5">
            <w:pPr>
              <w:jc w:val="right"/>
              <w:rPr>
                <w:rFonts w:ascii="Arial" w:hAnsi="Arial" w:cs="Arial"/>
                <w:bCs/>
                <w:sz w:val="14"/>
                <w:szCs w:val="14"/>
              </w:rPr>
            </w:pPr>
            <w:r w:rsidRPr="00AE44C5">
              <w:rPr>
                <w:rFonts w:ascii="Arial" w:hAnsi="Arial" w:cs="Arial"/>
                <w:bCs/>
                <w:sz w:val="14"/>
                <w:szCs w:val="14"/>
              </w:rPr>
              <w:t>4.740</w:t>
            </w:r>
          </w:p>
        </w:tc>
      </w:tr>
      <w:tr w:rsidR="00AE44C5" w:rsidRPr="00A5606A" w14:paraId="138719BC" w14:textId="77777777" w:rsidTr="00AE44C5">
        <w:trPr>
          <w:trHeight w:val="138"/>
        </w:trPr>
        <w:tc>
          <w:tcPr>
            <w:tcW w:w="446" w:type="dxa"/>
            <w:tcBorders>
              <w:top w:val="nil"/>
              <w:left w:val="single" w:sz="4" w:space="0" w:color="auto"/>
              <w:bottom w:val="nil"/>
              <w:right w:val="nil"/>
            </w:tcBorders>
          </w:tcPr>
          <w:p w14:paraId="6132A3F9"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2.1.1</w:t>
            </w:r>
          </w:p>
        </w:tc>
        <w:tc>
          <w:tcPr>
            <w:tcW w:w="6461" w:type="dxa"/>
            <w:tcBorders>
              <w:top w:val="nil"/>
              <w:left w:val="nil"/>
              <w:bottom w:val="nil"/>
              <w:right w:val="single" w:sz="4" w:space="0" w:color="auto"/>
            </w:tcBorders>
          </w:tcPr>
          <w:p w14:paraId="6EC9661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Devlet Borçlanma Senetleri</w:t>
            </w:r>
          </w:p>
        </w:tc>
        <w:tc>
          <w:tcPr>
            <w:tcW w:w="635" w:type="dxa"/>
            <w:tcBorders>
              <w:top w:val="nil"/>
              <w:left w:val="single" w:sz="4" w:space="0" w:color="auto"/>
              <w:bottom w:val="nil"/>
              <w:right w:val="single" w:sz="4" w:space="0" w:color="auto"/>
            </w:tcBorders>
            <w:vAlign w:val="bottom"/>
          </w:tcPr>
          <w:p w14:paraId="3F5E0DFE"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164BA583" w14:textId="165A47B8" w:rsidR="00AE44C5" w:rsidRPr="00A5606A" w:rsidRDefault="00AE44C5" w:rsidP="00AE44C5">
            <w:pPr>
              <w:jc w:val="right"/>
              <w:rPr>
                <w:rFonts w:ascii="Arial" w:hAnsi="Arial" w:cs="Arial"/>
                <w:bCs/>
                <w:sz w:val="14"/>
                <w:szCs w:val="14"/>
              </w:rPr>
            </w:pPr>
            <w:r w:rsidRPr="00AE44C5">
              <w:rPr>
                <w:rFonts w:ascii="Arial" w:hAnsi="Arial" w:cs="Arial"/>
                <w:bCs/>
                <w:sz w:val="14"/>
                <w:szCs w:val="14"/>
              </w:rPr>
              <w:t>916</w:t>
            </w:r>
          </w:p>
        </w:tc>
        <w:tc>
          <w:tcPr>
            <w:tcW w:w="836" w:type="dxa"/>
            <w:tcBorders>
              <w:top w:val="nil"/>
              <w:left w:val="single" w:sz="4" w:space="0" w:color="auto"/>
              <w:bottom w:val="nil"/>
              <w:right w:val="single" w:sz="4" w:space="0" w:color="auto"/>
            </w:tcBorders>
            <w:shd w:val="clear" w:color="auto" w:fill="auto"/>
            <w:vAlign w:val="bottom"/>
          </w:tcPr>
          <w:p w14:paraId="6F195D11" w14:textId="1F7C87B0"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3B144425" w14:textId="288B836C" w:rsidR="00AE44C5" w:rsidRPr="00A5606A" w:rsidRDefault="00AE44C5" w:rsidP="00AE44C5">
            <w:pPr>
              <w:jc w:val="right"/>
              <w:rPr>
                <w:rFonts w:ascii="Arial" w:hAnsi="Arial" w:cs="Arial"/>
                <w:bCs/>
                <w:sz w:val="14"/>
                <w:szCs w:val="14"/>
              </w:rPr>
            </w:pPr>
            <w:r w:rsidRPr="00AE44C5">
              <w:rPr>
                <w:rFonts w:ascii="Arial" w:hAnsi="Arial" w:cs="Arial"/>
                <w:bCs/>
                <w:sz w:val="14"/>
                <w:szCs w:val="14"/>
              </w:rPr>
              <w:t>916</w:t>
            </w:r>
          </w:p>
        </w:tc>
      </w:tr>
      <w:tr w:rsidR="00AE44C5" w:rsidRPr="00A5606A" w14:paraId="133085DB" w14:textId="77777777" w:rsidTr="00AE44C5">
        <w:trPr>
          <w:trHeight w:val="113"/>
        </w:trPr>
        <w:tc>
          <w:tcPr>
            <w:tcW w:w="446" w:type="dxa"/>
            <w:tcBorders>
              <w:top w:val="nil"/>
              <w:left w:val="single" w:sz="4" w:space="0" w:color="auto"/>
              <w:bottom w:val="nil"/>
              <w:right w:val="nil"/>
            </w:tcBorders>
          </w:tcPr>
          <w:p w14:paraId="40F2F00D"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2.1.2</w:t>
            </w:r>
          </w:p>
        </w:tc>
        <w:tc>
          <w:tcPr>
            <w:tcW w:w="6461" w:type="dxa"/>
            <w:tcBorders>
              <w:top w:val="nil"/>
              <w:left w:val="nil"/>
              <w:bottom w:val="nil"/>
              <w:right w:val="single" w:sz="4" w:space="0" w:color="auto"/>
            </w:tcBorders>
          </w:tcPr>
          <w:p w14:paraId="42F009C0"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Sermayede Payı Temsil Eden Menkul Değerler</w:t>
            </w:r>
          </w:p>
        </w:tc>
        <w:tc>
          <w:tcPr>
            <w:tcW w:w="635" w:type="dxa"/>
            <w:tcBorders>
              <w:top w:val="nil"/>
              <w:left w:val="single" w:sz="4" w:space="0" w:color="auto"/>
              <w:bottom w:val="nil"/>
              <w:right w:val="single" w:sz="4" w:space="0" w:color="auto"/>
            </w:tcBorders>
            <w:vAlign w:val="bottom"/>
          </w:tcPr>
          <w:p w14:paraId="0DB2DB3A"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2190F6B2" w14:textId="50EBC75B"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5154CE19" w14:textId="78FDF4AB"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3D738134" w14:textId="3B225307"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r>
      <w:tr w:rsidR="00AE44C5" w:rsidRPr="00A5606A" w14:paraId="594425E3" w14:textId="77777777" w:rsidTr="00AE44C5">
        <w:trPr>
          <w:trHeight w:val="113"/>
        </w:trPr>
        <w:tc>
          <w:tcPr>
            <w:tcW w:w="446" w:type="dxa"/>
            <w:tcBorders>
              <w:top w:val="nil"/>
              <w:left w:val="single" w:sz="4" w:space="0" w:color="auto"/>
              <w:bottom w:val="nil"/>
              <w:right w:val="nil"/>
            </w:tcBorders>
          </w:tcPr>
          <w:p w14:paraId="478BCD7E"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2.1.3</w:t>
            </w:r>
          </w:p>
        </w:tc>
        <w:tc>
          <w:tcPr>
            <w:tcW w:w="6461" w:type="dxa"/>
            <w:tcBorders>
              <w:top w:val="nil"/>
              <w:left w:val="nil"/>
              <w:bottom w:val="nil"/>
              <w:right w:val="single" w:sz="4" w:space="0" w:color="auto"/>
            </w:tcBorders>
          </w:tcPr>
          <w:p w14:paraId="595737AF"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Alım Satım Amaçlı Türev Finansal Varlıklar</w:t>
            </w:r>
          </w:p>
        </w:tc>
        <w:tc>
          <w:tcPr>
            <w:tcW w:w="635" w:type="dxa"/>
            <w:tcBorders>
              <w:top w:val="nil"/>
              <w:left w:val="single" w:sz="4" w:space="0" w:color="auto"/>
              <w:bottom w:val="nil"/>
              <w:right w:val="single" w:sz="4" w:space="0" w:color="auto"/>
            </w:tcBorders>
            <w:vAlign w:val="bottom"/>
          </w:tcPr>
          <w:p w14:paraId="02001769"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588EBAA9" w14:textId="33328701" w:rsidR="00AE44C5" w:rsidRPr="00A5606A" w:rsidRDefault="00AE44C5" w:rsidP="00AE44C5">
            <w:pPr>
              <w:jc w:val="right"/>
              <w:rPr>
                <w:rFonts w:ascii="Arial" w:hAnsi="Arial" w:cs="Arial"/>
                <w:bCs/>
                <w:sz w:val="14"/>
                <w:szCs w:val="14"/>
              </w:rPr>
            </w:pPr>
            <w:r w:rsidRPr="00AE44C5">
              <w:rPr>
                <w:rFonts w:ascii="Arial" w:hAnsi="Arial" w:cs="Arial"/>
                <w:bCs/>
                <w:sz w:val="14"/>
                <w:szCs w:val="14"/>
              </w:rPr>
              <w:t>225</w:t>
            </w:r>
          </w:p>
        </w:tc>
        <w:tc>
          <w:tcPr>
            <w:tcW w:w="836" w:type="dxa"/>
            <w:tcBorders>
              <w:top w:val="nil"/>
              <w:left w:val="single" w:sz="4" w:space="0" w:color="auto"/>
              <w:bottom w:val="nil"/>
              <w:right w:val="single" w:sz="4" w:space="0" w:color="auto"/>
            </w:tcBorders>
            <w:shd w:val="clear" w:color="auto" w:fill="auto"/>
            <w:vAlign w:val="bottom"/>
          </w:tcPr>
          <w:p w14:paraId="769BC2FB" w14:textId="160ABCBB"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50940301" w14:textId="035541CB" w:rsidR="00AE44C5" w:rsidRPr="00A5606A" w:rsidRDefault="00AE44C5" w:rsidP="00AE44C5">
            <w:pPr>
              <w:jc w:val="right"/>
              <w:rPr>
                <w:rFonts w:ascii="Arial" w:hAnsi="Arial" w:cs="Arial"/>
                <w:bCs/>
                <w:sz w:val="14"/>
                <w:szCs w:val="14"/>
              </w:rPr>
            </w:pPr>
            <w:r w:rsidRPr="00AE44C5">
              <w:rPr>
                <w:rFonts w:ascii="Arial" w:hAnsi="Arial" w:cs="Arial"/>
                <w:bCs/>
                <w:sz w:val="14"/>
                <w:szCs w:val="14"/>
              </w:rPr>
              <w:t>225</w:t>
            </w:r>
          </w:p>
        </w:tc>
      </w:tr>
      <w:tr w:rsidR="00AE44C5" w:rsidRPr="00A5606A" w14:paraId="15AF859A" w14:textId="77777777" w:rsidTr="00AE44C5">
        <w:trPr>
          <w:trHeight w:val="113"/>
        </w:trPr>
        <w:tc>
          <w:tcPr>
            <w:tcW w:w="446" w:type="dxa"/>
            <w:tcBorders>
              <w:top w:val="nil"/>
              <w:left w:val="single" w:sz="4" w:space="0" w:color="auto"/>
              <w:bottom w:val="nil"/>
              <w:right w:val="nil"/>
            </w:tcBorders>
          </w:tcPr>
          <w:p w14:paraId="266E5E37"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2.1.4</w:t>
            </w:r>
          </w:p>
        </w:tc>
        <w:tc>
          <w:tcPr>
            <w:tcW w:w="6461" w:type="dxa"/>
            <w:tcBorders>
              <w:top w:val="nil"/>
              <w:left w:val="nil"/>
              <w:bottom w:val="nil"/>
              <w:right w:val="single" w:sz="4" w:space="0" w:color="auto"/>
            </w:tcBorders>
          </w:tcPr>
          <w:p w14:paraId="73213B45"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Diğer Menkul Değerler</w:t>
            </w:r>
          </w:p>
        </w:tc>
        <w:tc>
          <w:tcPr>
            <w:tcW w:w="635" w:type="dxa"/>
            <w:tcBorders>
              <w:top w:val="nil"/>
              <w:left w:val="single" w:sz="4" w:space="0" w:color="auto"/>
              <w:bottom w:val="nil"/>
              <w:right w:val="single" w:sz="4" w:space="0" w:color="auto"/>
            </w:tcBorders>
            <w:vAlign w:val="bottom"/>
          </w:tcPr>
          <w:p w14:paraId="5CEBB75B"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59E61079" w14:textId="70EA29FD" w:rsidR="00AE44C5" w:rsidRPr="00A5606A" w:rsidRDefault="00AE44C5" w:rsidP="00AE44C5">
            <w:pPr>
              <w:jc w:val="right"/>
              <w:rPr>
                <w:rFonts w:ascii="Arial" w:hAnsi="Arial" w:cs="Arial"/>
                <w:bCs/>
                <w:sz w:val="14"/>
                <w:szCs w:val="14"/>
              </w:rPr>
            </w:pPr>
            <w:r w:rsidRPr="00AE44C5">
              <w:rPr>
                <w:rFonts w:ascii="Arial" w:hAnsi="Arial" w:cs="Arial"/>
                <w:bCs/>
                <w:sz w:val="14"/>
                <w:szCs w:val="14"/>
              </w:rPr>
              <w:t>236</w:t>
            </w:r>
          </w:p>
        </w:tc>
        <w:tc>
          <w:tcPr>
            <w:tcW w:w="836" w:type="dxa"/>
            <w:tcBorders>
              <w:top w:val="nil"/>
              <w:left w:val="single" w:sz="4" w:space="0" w:color="auto"/>
              <w:bottom w:val="nil"/>
              <w:right w:val="single" w:sz="4" w:space="0" w:color="auto"/>
            </w:tcBorders>
            <w:shd w:val="clear" w:color="auto" w:fill="auto"/>
            <w:vAlign w:val="bottom"/>
          </w:tcPr>
          <w:p w14:paraId="6A12D9CE" w14:textId="26A588BD" w:rsidR="00AE44C5" w:rsidRPr="00A5606A" w:rsidRDefault="00AE44C5" w:rsidP="00AE44C5">
            <w:pPr>
              <w:jc w:val="right"/>
              <w:rPr>
                <w:rFonts w:ascii="Arial" w:hAnsi="Arial" w:cs="Arial"/>
                <w:bCs/>
                <w:sz w:val="14"/>
                <w:szCs w:val="14"/>
              </w:rPr>
            </w:pPr>
            <w:r w:rsidRPr="00AE44C5">
              <w:rPr>
                <w:rFonts w:ascii="Arial" w:hAnsi="Arial" w:cs="Arial"/>
                <w:bCs/>
                <w:sz w:val="14"/>
                <w:szCs w:val="14"/>
              </w:rPr>
              <w:t>3.363</w:t>
            </w:r>
          </w:p>
        </w:tc>
        <w:tc>
          <w:tcPr>
            <w:tcW w:w="942" w:type="dxa"/>
            <w:tcBorders>
              <w:top w:val="nil"/>
              <w:left w:val="single" w:sz="4" w:space="0" w:color="auto"/>
              <w:bottom w:val="nil"/>
              <w:right w:val="single" w:sz="4" w:space="0" w:color="auto"/>
            </w:tcBorders>
            <w:shd w:val="clear" w:color="auto" w:fill="auto"/>
            <w:vAlign w:val="bottom"/>
          </w:tcPr>
          <w:p w14:paraId="703AAA98" w14:textId="16C114EE" w:rsidR="00AE44C5" w:rsidRPr="00A5606A" w:rsidRDefault="00AE44C5" w:rsidP="00AE44C5">
            <w:pPr>
              <w:jc w:val="right"/>
              <w:rPr>
                <w:rFonts w:ascii="Arial" w:hAnsi="Arial" w:cs="Arial"/>
                <w:bCs/>
                <w:sz w:val="14"/>
                <w:szCs w:val="14"/>
              </w:rPr>
            </w:pPr>
            <w:r w:rsidRPr="00AE44C5">
              <w:rPr>
                <w:rFonts w:ascii="Arial" w:hAnsi="Arial" w:cs="Arial"/>
                <w:bCs/>
                <w:sz w:val="14"/>
                <w:szCs w:val="14"/>
              </w:rPr>
              <w:t>3.599</w:t>
            </w:r>
          </w:p>
        </w:tc>
      </w:tr>
      <w:tr w:rsidR="00AE44C5" w:rsidRPr="00A5606A" w14:paraId="5A9F5430" w14:textId="77777777" w:rsidTr="00AE44C5">
        <w:trPr>
          <w:trHeight w:val="113"/>
        </w:trPr>
        <w:tc>
          <w:tcPr>
            <w:tcW w:w="446" w:type="dxa"/>
            <w:tcBorders>
              <w:top w:val="nil"/>
              <w:left w:val="single" w:sz="4" w:space="0" w:color="auto"/>
              <w:bottom w:val="nil"/>
              <w:right w:val="nil"/>
            </w:tcBorders>
          </w:tcPr>
          <w:p w14:paraId="09A52C81"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2.2</w:t>
            </w:r>
          </w:p>
        </w:tc>
        <w:tc>
          <w:tcPr>
            <w:tcW w:w="6461" w:type="dxa"/>
            <w:tcBorders>
              <w:top w:val="nil"/>
              <w:left w:val="nil"/>
              <w:bottom w:val="nil"/>
              <w:right w:val="single" w:sz="4" w:space="0" w:color="auto"/>
            </w:tcBorders>
          </w:tcPr>
          <w:p w14:paraId="20A91640"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Gerçeğe Uygun Değer Farkı Kar/Zarara Yansıtılan Olarak Sınıflandırılan </w:t>
            </w:r>
            <w:proofErr w:type="spellStart"/>
            <w:r w:rsidRPr="00A5606A">
              <w:rPr>
                <w:rFonts w:ascii="Arial" w:hAnsi="Arial" w:cs="Arial"/>
                <w:sz w:val="14"/>
                <w:szCs w:val="14"/>
              </w:rPr>
              <w:t>Fv</w:t>
            </w:r>
            <w:proofErr w:type="spellEnd"/>
          </w:p>
        </w:tc>
        <w:tc>
          <w:tcPr>
            <w:tcW w:w="635" w:type="dxa"/>
            <w:tcBorders>
              <w:top w:val="nil"/>
              <w:left w:val="single" w:sz="4" w:space="0" w:color="auto"/>
              <w:bottom w:val="nil"/>
              <w:right w:val="single" w:sz="4" w:space="0" w:color="auto"/>
            </w:tcBorders>
            <w:vAlign w:val="bottom"/>
          </w:tcPr>
          <w:p w14:paraId="11C7505F"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26630C0E" w14:textId="01B905A9"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40D229C3" w14:textId="4C39E7C7"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5998EBEA" w14:textId="4343AC31"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r>
      <w:tr w:rsidR="00AE44C5" w:rsidRPr="00A5606A" w14:paraId="14BE6A99" w14:textId="77777777" w:rsidTr="00AE44C5">
        <w:trPr>
          <w:trHeight w:val="113"/>
        </w:trPr>
        <w:tc>
          <w:tcPr>
            <w:tcW w:w="446" w:type="dxa"/>
            <w:tcBorders>
              <w:top w:val="nil"/>
              <w:left w:val="single" w:sz="4" w:space="0" w:color="auto"/>
              <w:bottom w:val="nil"/>
              <w:right w:val="nil"/>
            </w:tcBorders>
          </w:tcPr>
          <w:p w14:paraId="2D6D89A9"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2.2.1</w:t>
            </w:r>
          </w:p>
        </w:tc>
        <w:tc>
          <w:tcPr>
            <w:tcW w:w="6461" w:type="dxa"/>
            <w:tcBorders>
              <w:top w:val="nil"/>
              <w:left w:val="nil"/>
              <w:bottom w:val="nil"/>
              <w:right w:val="single" w:sz="4" w:space="0" w:color="auto"/>
            </w:tcBorders>
          </w:tcPr>
          <w:p w14:paraId="5E46D22A"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Devlet Borçlanma Senetleri</w:t>
            </w:r>
          </w:p>
        </w:tc>
        <w:tc>
          <w:tcPr>
            <w:tcW w:w="635" w:type="dxa"/>
            <w:tcBorders>
              <w:top w:val="nil"/>
              <w:left w:val="single" w:sz="4" w:space="0" w:color="auto"/>
              <w:bottom w:val="nil"/>
              <w:right w:val="single" w:sz="4" w:space="0" w:color="auto"/>
            </w:tcBorders>
            <w:vAlign w:val="bottom"/>
          </w:tcPr>
          <w:p w14:paraId="5DF970D2"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456A00C8" w14:textId="0CF5E633"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0EACBFFE" w14:textId="486C0585"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144E23C1" w14:textId="28A2C26F"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r>
      <w:tr w:rsidR="00AE44C5" w:rsidRPr="00A5606A" w14:paraId="0E1F3B44" w14:textId="77777777" w:rsidTr="00AE44C5">
        <w:trPr>
          <w:trHeight w:val="66"/>
        </w:trPr>
        <w:tc>
          <w:tcPr>
            <w:tcW w:w="446" w:type="dxa"/>
            <w:tcBorders>
              <w:top w:val="nil"/>
              <w:left w:val="single" w:sz="4" w:space="0" w:color="auto"/>
              <w:bottom w:val="nil"/>
              <w:right w:val="nil"/>
            </w:tcBorders>
          </w:tcPr>
          <w:p w14:paraId="680C2DFF"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2.2.2</w:t>
            </w:r>
          </w:p>
        </w:tc>
        <w:tc>
          <w:tcPr>
            <w:tcW w:w="6461" w:type="dxa"/>
            <w:tcBorders>
              <w:top w:val="nil"/>
              <w:left w:val="nil"/>
              <w:bottom w:val="nil"/>
              <w:right w:val="single" w:sz="4" w:space="0" w:color="auto"/>
            </w:tcBorders>
          </w:tcPr>
          <w:p w14:paraId="364D753E"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Sermayede Payı Temsil Eden Menkul Değerler</w:t>
            </w:r>
          </w:p>
        </w:tc>
        <w:tc>
          <w:tcPr>
            <w:tcW w:w="635" w:type="dxa"/>
            <w:tcBorders>
              <w:top w:val="nil"/>
              <w:left w:val="single" w:sz="4" w:space="0" w:color="auto"/>
              <w:bottom w:val="nil"/>
              <w:right w:val="single" w:sz="4" w:space="0" w:color="auto"/>
            </w:tcBorders>
            <w:vAlign w:val="bottom"/>
          </w:tcPr>
          <w:p w14:paraId="54978AB0"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54B0607F" w14:textId="1FFCAB8F"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0D72CAD2" w14:textId="46380E2E"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07DB963C" w14:textId="56B56D11"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r>
      <w:tr w:rsidR="00AE44C5" w:rsidRPr="00A5606A" w14:paraId="4CF9E510" w14:textId="77777777" w:rsidTr="00AE44C5">
        <w:trPr>
          <w:trHeight w:val="113"/>
        </w:trPr>
        <w:tc>
          <w:tcPr>
            <w:tcW w:w="446" w:type="dxa"/>
            <w:tcBorders>
              <w:top w:val="nil"/>
              <w:left w:val="single" w:sz="4" w:space="0" w:color="auto"/>
              <w:bottom w:val="nil"/>
              <w:right w:val="nil"/>
            </w:tcBorders>
          </w:tcPr>
          <w:p w14:paraId="5F314D68"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2.2.3</w:t>
            </w:r>
          </w:p>
        </w:tc>
        <w:tc>
          <w:tcPr>
            <w:tcW w:w="6461" w:type="dxa"/>
            <w:tcBorders>
              <w:top w:val="nil"/>
              <w:left w:val="nil"/>
              <w:bottom w:val="nil"/>
              <w:right w:val="single" w:sz="4" w:space="0" w:color="auto"/>
            </w:tcBorders>
          </w:tcPr>
          <w:p w14:paraId="01738758"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Krediler</w:t>
            </w:r>
          </w:p>
        </w:tc>
        <w:tc>
          <w:tcPr>
            <w:tcW w:w="635" w:type="dxa"/>
            <w:tcBorders>
              <w:top w:val="nil"/>
              <w:left w:val="single" w:sz="4" w:space="0" w:color="auto"/>
              <w:bottom w:val="nil"/>
              <w:right w:val="single" w:sz="4" w:space="0" w:color="auto"/>
            </w:tcBorders>
            <w:vAlign w:val="bottom"/>
          </w:tcPr>
          <w:p w14:paraId="481BF869"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7415ABE2" w14:textId="10B81982"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7E6FFD4D" w14:textId="7136C4D5"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29556B16" w14:textId="326112F2"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r>
      <w:tr w:rsidR="00AE44C5" w:rsidRPr="00A5606A" w14:paraId="0779E67D" w14:textId="77777777" w:rsidTr="00AE44C5">
        <w:trPr>
          <w:trHeight w:val="66"/>
        </w:trPr>
        <w:tc>
          <w:tcPr>
            <w:tcW w:w="446" w:type="dxa"/>
            <w:tcBorders>
              <w:top w:val="nil"/>
              <w:left w:val="single" w:sz="4" w:space="0" w:color="auto"/>
              <w:bottom w:val="nil"/>
              <w:right w:val="nil"/>
            </w:tcBorders>
          </w:tcPr>
          <w:p w14:paraId="29D567E3"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2.2.4</w:t>
            </w:r>
          </w:p>
        </w:tc>
        <w:tc>
          <w:tcPr>
            <w:tcW w:w="6461" w:type="dxa"/>
            <w:tcBorders>
              <w:top w:val="nil"/>
              <w:left w:val="nil"/>
              <w:bottom w:val="nil"/>
              <w:right w:val="single" w:sz="4" w:space="0" w:color="auto"/>
            </w:tcBorders>
          </w:tcPr>
          <w:p w14:paraId="7AFF3778"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Diğer Menkul Değerler</w:t>
            </w:r>
          </w:p>
        </w:tc>
        <w:tc>
          <w:tcPr>
            <w:tcW w:w="635" w:type="dxa"/>
            <w:tcBorders>
              <w:top w:val="nil"/>
              <w:left w:val="single" w:sz="4" w:space="0" w:color="auto"/>
              <w:bottom w:val="nil"/>
              <w:right w:val="single" w:sz="4" w:space="0" w:color="auto"/>
            </w:tcBorders>
            <w:vAlign w:val="bottom"/>
          </w:tcPr>
          <w:p w14:paraId="2BFFE5CA"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131F3F24" w14:textId="6ACDDFEF"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30C609DE" w14:textId="70963639"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38754F8F" w14:textId="3705EA28"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r>
      <w:tr w:rsidR="00AE44C5" w:rsidRPr="00A5606A" w14:paraId="64C0E7C2" w14:textId="77777777" w:rsidTr="00AE44C5">
        <w:trPr>
          <w:trHeight w:val="113"/>
        </w:trPr>
        <w:tc>
          <w:tcPr>
            <w:tcW w:w="446" w:type="dxa"/>
            <w:tcBorders>
              <w:top w:val="nil"/>
              <w:left w:val="single" w:sz="4" w:space="0" w:color="auto"/>
              <w:bottom w:val="nil"/>
              <w:right w:val="nil"/>
            </w:tcBorders>
          </w:tcPr>
          <w:p w14:paraId="6A8BEC1A"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III.</w:t>
            </w:r>
          </w:p>
        </w:tc>
        <w:tc>
          <w:tcPr>
            <w:tcW w:w="6461" w:type="dxa"/>
            <w:tcBorders>
              <w:top w:val="nil"/>
              <w:left w:val="nil"/>
              <w:bottom w:val="nil"/>
              <w:right w:val="single" w:sz="4" w:space="0" w:color="auto"/>
            </w:tcBorders>
          </w:tcPr>
          <w:p w14:paraId="14ED7F1C"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BANKALAR</w:t>
            </w:r>
          </w:p>
        </w:tc>
        <w:tc>
          <w:tcPr>
            <w:tcW w:w="635" w:type="dxa"/>
            <w:tcBorders>
              <w:top w:val="nil"/>
              <w:left w:val="single" w:sz="4" w:space="0" w:color="auto"/>
              <w:bottom w:val="nil"/>
              <w:right w:val="single" w:sz="4" w:space="0" w:color="auto"/>
            </w:tcBorders>
            <w:vAlign w:val="bottom"/>
          </w:tcPr>
          <w:p w14:paraId="76320A98" w14:textId="77777777" w:rsidR="00AE44C5" w:rsidRPr="00A5606A" w:rsidRDefault="00AE44C5" w:rsidP="00AE44C5">
            <w:pPr>
              <w:autoSpaceDE w:val="0"/>
              <w:autoSpaceDN w:val="0"/>
              <w:adjustRightInd w:val="0"/>
              <w:ind w:left="-30"/>
              <w:jc w:val="center"/>
              <w:rPr>
                <w:rFonts w:ascii="Arial" w:hAnsi="Arial" w:cs="Arial"/>
                <w:b/>
                <w:sz w:val="14"/>
                <w:szCs w:val="14"/>
              </w:rPr>
            </w:pPr>
            <w:r w:rsidRPr="00A5606A">
              <w:rPr>
                <w:rFonts w:ascii="Arial" w:hAnsi="Arial" w:cs="Arial"/>
                <w:b/>
                <w:sz w:val="14"/>
                <w:szCs w:val="14"/>
              </w:rPr>
              <w:t>(1)</w:t>
            </w:r>
          </w:p>
        </w:tc>
        <w:tc>
          <w:tcPr>
            <w:tcW w:w="782" w:type="dxa"/>
            <w:tcBorders>
              <w:top w:val="nil"/>
              <w:left w:val="single" w:sz="4" w:space="0" w:color="auto"/>
              <w:bottom w:val="nil"/>
              <w:right w:val="single" w:sz="4" w:space="0" w:color="auto"/>
            </w:tcBorders>
            <w:shd w:val="clear" w:color="auto" w:fill="auto"/>
            <w:vAlign w:val="bottom"/>
          </w:tcPr>
          <w:p w14:paraId="78CD569C" w14:textId="61C0FED5"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706.186</w:t>
            </w:r>
          </w:p>
        </w:tc>
        <w:tc>
          <w:tcPr>
            <w:tcW w:w="836" w:type="dxa"/>
            <w:tcBorders>
              <w:top w:val="nil"/>
              <w:left w:val="single" w:sz="4" w:space="0" w:color="auto"/>
              <w:bottom w:val="nil"/>
              <w:right w:val="single" w:sz="4" w:space="0" w:color="auto"/>
            </w:tcBorders>
            <w:shd w:val="clear" w:color="auto" w:fill="auto"/>
            <w:vAlign w:val="bottom"/>
          </w:tcPr>
          <w:p w14:paraId="7880A65D" w14:textId="60395745"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805.221</w:t>
            </w:r>
          </w:p>
        </w:tc>
        <w:tc>
          <w:tcPr>
            <w:tcW w:w="942" w:type="dxa"/>
            <w:tcBorders>
              <w:top w:val="nil"/>
              <w:left w:val="single" w:sz="4" w:space="0" w:color="auto"/>
              <w:bottom w:val="nil"/>
              <w:right w:val="single" w:sz="4" w:space="0" w:color="auto"/>
            </w:tcBorders>
            <w:shd w:val="clear" w:color="auto" w:fill="auto"/>
            <w:vAlign w:val="bottom"/>
          </w:tcPr>
          <w:p w14:paraId="7A7B3C30" w14:textId="309A4255"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1.511.407</w:t>
            </w:r>
          </w:p>
        </w:tc>
      </w:tr>
      <w:tr w:rsidR="00AE44C5" w:rsidRPr="00A5606A" w14:paraId="1F3E1A78" w14:textId="77777777" w:rsidTr="00AE44C5">
        <w:trPr>
          <w:trHeight w:val="113"/>
        </w:trPr>
        <w:tc>
          <w:tcPr>
            <w:tcW w:w="446" w:type="dxa"/>
            <w:tcBorders>
              <w:top w:val="nil"/>
              <w:left w:val="single" w:sz="4" w:space="0" w:color="auto"/>
              <w:bottom w:val="nil"/>
              <w:right w:val="nil"/>
            </w:tcBorders>
          </w:tcPr>
          <w:p w14:paraId="5787F416"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IV.</w:t>
            </w:r>
          </w:p>
        </w:tc>
        <w:tc>
          <w:tcPr>
            <w:tcW w:w="6461" w:type="dxa"/>
            <w:tcBorders>
              <w:top w:val="nil"/>
              <w:left w:val="nil"/>
              <w:bottom w:val="nil"/>
              <w:right w:val="single" w:sz="4" w:space="0" w:color="auto"/>
            </w:tcBorders>
          </w:tcPr>
          <w:p w14:paraId="15ABDE70"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PARA PİYASALARINDAN ALACAKLAR</w:t>
            </w:r>
          </w:p>
        </w:tc>
        <w:tc>
          <w:tcPr>
            <w:tcW w:w="635" w:type="dxa"/>
            <w:tcBorders>
              <w:top w:val="nil"/>
              <w:left w:val="single" w:sz="4" w:space="0" w:color="auto"/>
              <w:bottom w:val="nil"/>
              <w:right w:val="single" w:sz="4" w:space="0" w:color="auto"/>
            </w:tcBorders>
            <w:vAlign w:val="bottom"/>
          </w:tcPr>
          <w:p w14:paraId="7D813E7C" w14:textId="77777777" w:rsidR="00AE44C5" w:rsidRPr="00A5606A" w:rsidRDefault="00AE44C5" w:rsidP="00AE44C5">
            <w:pPr>
              <w:autoSpaceDE w:val="0"/>
              <w:autoSpaceDN w:val="0"/>
              <w:adjustRightInd w:val="0"/>
              <w:ind w:left="-30"/>
              <w:jc w:val="center"/>
              <w:rPr>
                <w:rFonts w:ascii="Arial" w:hAnsi="Arial" w:cs="Arial"/>
                <w:b/>
                <w:sz w:val="14"/>
                <w:szCs w:val="14"/>
              </w:rPr>
            </w:pPr>
          </w:p>
        </w:tc>
        <w:tc>
          <w:tcPr>
            <w:tcW w:w="782" w:type="dxa"/>
            <w:tcBorders>
              <w:top w:val="nil"/>
              <w:left w:val="single" w:sz="4" w:space="0" w:color="auto"/>
              <w:bottom w:val="nil"/>
              <w:right w:val="single" w:sz="4" w:space="0" w:color="auto"/>
            </w:tcBorders>
            <w:shd w:val="clear" w:color="auto" w:fill="auto"/>
            <w:vAlign w:val="bottom"/>
          </w:tcPr>
          <w:p w14:paraId="6247060B" w14:textId="06CC9455"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59BFBC85" w14:textId="083DBD51"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2BB02311" w14:textId="343D841B"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w:t>
            </w:r>
          </w:p>
        </w:tc>
      </w:tr>
      <w:tr w:rsidR="00AE44C5" w:rsidRPr="00A5606A" w14:paraId="42E7D359" w14:textId="77777777" w:rsidTr="00AE44C5">
        <w:trPr>
          <w:trHeight w:hRule="exact" w:val="176"/>
        </w:trPr>
        <w:tc>
          <w:tcPr>
            <w:tcW w:w="446" w:type="dxa"/>
            <w:tcBorders>
              <w:top w:val="nil"/>
              <w:left w:val="single" w:sz="4" w:space="0" w:color="auto"/>
              <w:bottom w:val="nil"/>
              <w:right w:val="nil"/>
            </w:tcBorders>
          </w:tcPr>
          <w:p w14:paraId="2C8A3886"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V.</w:t>
            </w:r>
          </w:p>
        </w:tc>
        <w:tc>
          <w:tcPr>
            <w:tcW w:w="6461" w:type="dxa"/>
            <w:tcBorders>
              <w:top w:val="nil"/>
              <w:left w:val="nil"/>
              <w:bottom w:val="nil"/>
              <w:right w:val="single" w:sz="4" w:space="0" w:color="auto"/>
            </w:tcBorders>
          </w:tcPr>
          <w:p w14:paraId="4DA738BB"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SATILMAYA HAZIR FİNANSAL VARLIKLAR (Net)</w:t>
            </w:r>
          </w:p>
        </w:tc>
        <w:tc>
          <w:tcPr>
            <w:tcW w:w="635" w:type="dxa"/>
            <w:tcBorders>
              <w:top w:val="nil"/>
              <w:left w:val="single" w:sz="4" w:space="0" w:color="auto"/>
              <w:bottom w:val="nil"/>
              <w:right w:val="single" w:sz="4" w:space="0" w:color="auto"/>
            </w:tcBorders>
            <w:vAlign w:val="bottom"/>
          </w:tcPr>
          <w:p w14:paraId="233845C9" w14:textId="77777777" w:rsidR="00AE44C5" w:rsidRPr="00A5606A" w:rsidRDefault="00AE44C5" w:rsidP="00AE44C5">
            <w:pPr>
              <w:autoSpaceDE w:val="0"/>
              <w:autoSpaceDN w:val="0"/>
              <w:adjustRightInd w:val="0"/>
              <w:ind w:left="-30"/>
              <w:jc w:val="center"/>
              <w:rPr>
                <w:rFonts w:ascii="Arial" w:hAnsi="Arial" w:cs="Arial"/>
                <w:b/>
                <w:sz w:val="14"/>
                <w:szCs w:val="14"/>
              </w:rPr>
            </w:pPr>
            <w:r w:rsidRPr="00A5606A">
              <w:rPr>
                <w:rFonts w:ascii="Arial" w:hAnsi="Arial" w:cs="Arial"/>
                <w:b/>
                <w:sz w:val="14"/>
                <w:szCs w:val="14"/>
              </w:rPr>
              <w:t>(3)</w:t>
            </w:r>
          </w:p>
        </w:tc>
        <w:tc>
          <w:tcPr>
            <w:tcW w:w="782" w:type="dxa"/>
            <w:tcBorders>
              <w:top w:val="nil"/>
              <w:left w:val="single" w:sz="4" w:space="0" w:color="auto"/>
              <w:bottom w:val="nil"/>
              <w:right w:val="single" w:sz="4" w:space="0" w:color="auto"/>
            </w:tcBorders>
            <w:shd w:val="clear" w:color="auto" w:fill="auto"/>
            <w:vAlign w:val="bottom"/>
          </w:tcPr>
          <w:p w14:paraId="40DA006B" w14:textId="5CC849D2"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986.021</w:t>
            </w:r>
          </w:p>
        </w:tc>
        <w:tc>
          <w:tcPr>
            <w:tcW w:w="836" w:type="dxa"/>
            <w:tcBorders>
              <w:top w:val="nil"/>
              <w:left w:val="single" w:sz="4" w:space="0" w:color="auto"/>
              <w:bottom w:val="nil"/>
              <w:right w:val="single" w:sz="4" w:space="0" w:color="auto"/>
            </w:tcBorders>
            <w:shd w:val="clear" w:color="auto" w:fill="auto"/>
            <w:vAlign w:val="bottom"/>
          </w:tcPr>
          <w:p w14:paraId="064EDEE5" w14:textId="3E834762"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371.384</w:t>
            </w:r>
          </w:p>
        </w:tc>
        <w:tc>
          <w:tcPr>
            <w:tcW w:w="942" w:type="dxa"/>
            <w:tcBorders>
              <w:top w:val="nil"/>
              <w:left w:val="single" w:sz="4" w:space="0" w:color="auto"/>
              <w:bottom w:val="nil"/>
              <w:right w:val="single" w:sz="4" w:space="0" w:color="auto"/>
            </w:tcBorders>
            <w:shd w:val="clear" w:color="auto" w:fill="auto"/>
            <w:vAlign w:val="bottom"/>
          </w:tcPr>
          <w:p w14:paraId="1AC99863" w14:textId="01F29BBF"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1.357.405</w:t>
            </w:r>
          </w:p>
        </w:tc>
      </w:tr>
      <w:tr w:rsidR="00AE44C5" w:rsidRPr="00A5606A" w14:paraId="4413AB80" w14:textId="77777777" w:rsidTr="00AE44C5">
        <w:trPr>
          <w:trHeight w:val="113"/>
        </w:trPr>
        <w:tc>
          <w:tcPr>
            <w:tcW w:w="446" w:type="dxa"/>
            <w:tcBorders>
              <w:top w:val="nil"/>
              <w:left w:val="single" w:sz="4" w:space="0" w:color="auto"/>
              <w:bottom w:val="nil"/>
              <w:right w:val="nil"/>
            </w:tcBorders>
          </w:tcPr>
          <w:p w14:paraId="52A3DED0"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5.1</w:t>
            </w:r>
          </w:p>
        </w:tc>
        <w:tc>
          <w:tcPr>
            <w:tcW w:w="6461" w:type="dxa"/>
            <w:tcBorders>
              <w:top w:val="nil"/>
              <w:left w:val="nil"/>
              <w:bottom w:val="nil"/>
              <w:right w:val="single" w:sz="4" w:space="0" w:color="auto"/>
            </w:tcBorders>
          </w:tcPr>
          <w:p w14:paraId="73A7B776"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Sermayede Payı Temsil Eden Menkul Değerler</w:t>
            </w:r>
          </w:p>
        </w:tc>
        <w:tc>
          <w:tcPr>
            <w:tcW w:w="635" w:type="dxa"/>
            <w:tcBorders>
              <w:top w:val="nil"/>
              <w:left w:val="single" w:sz="4" w:space="0" w:color="auto"/>
              <w:bottom w:val="nil"/>
              <w:right w:val="single" w:sz="4" w:space="0" w:color="auto"/>
            </w:tcBorders>
            <w:vAlign w:val="bottom"/>
          </w:tcPr>
          <w:p w14:paraId="04362B46"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2D26C438" w14:textId="64E865B7" w:rsidR="00AE44C5" w:rsidRPr="00A5606A" w:rsidRDefault="00AE44C5" w:rsidP="00AE44C5">
            <w:pPr>
              <w:jc w:val="right"/>
              <w:rPr>
                <w:rFonts w:ascii="Arial" w:hAnsi="Arial" w:cs="Arial"/>
                <w:bCs/>
                <w:sz w:val="14"/>
                <w:szCs w:val="14"/>
              </w:rPr>
            </w:pPr>
            <w:r w:rsidRPr="00AE44C5">
              <w:rPr>
                <w:rFonts w:ascii="Arial" w:hAnsi="Arial" w:cs="Arial"/>
                <w:bCs/>
                <w:sz w:val="14"/>
                <w:szCs w:val="14"/>
              </w:rPr>
              <w:t>15</w:t>
            </w:r>
          </w:p>
        </w:tc>
        <w:tc>
          <w:tcPr>
            <w:tcW w:w="836" w:type="dxa"/>
            <w:tcBorders>
              <w:top w:val="nil"/>
              <w:left w:val="single" w:sz="4" w:space="0" w:color="auto"/>
              <w:bottom w:val="nil"/>
              <w:right w:val="single" w:sz="4" w:space="0" w:color="auto"/>
            </w:tcBorders>
            <w:shd w:val="clear" w:color="auto" w:fill="auto"/>
            <w:vAlign w:val="bottom"/>
          </w:tcPr>
          <w:p w14:paraId="43425D21" w14:textId="1E711092" w:rsidR="00AE44C5" w:rsidRPr="00A5606A" w:rsidRDefault="00AE44C5" w:rsidP="00AE44C5">
            <w:pPr>
              <w:jc w:val="right"/>
              <w:rPr>
                <w:rFonts w:ascii="Arial" w:hAnsi="Arial" w:cs="Arial"/>
                <w:bCs/>
                <w:sz w:val="14"/>
                <w:szCs w:val="14"/>
              </w:rPr>
            </w:pPr>
            <w:r w:rsidRPr="00AE44C5">
              <w:rPr>
                <w:rFonts w:ascii="Arial" w:hAnsi="Arial" w:cs="Arial"/>
                <w:bCs/>
                <w:sz w:val="14"/>
                <w:szCs w:val="14"/>
              </w:rPr>
              <w:t>8.713</w:t>
            </w:r>
          </w:p>
        </w:tc>
        <w:tc>
          <w:tcPr>
            <w:tcW w:w="942" w:type="dxa"/>
            <w:tcBorders>
              <w:top w:val="nil"/>
              <w:left w:val="single" w:sz="4" w:space="0" w:color="auto"/>
              <w:bottom w:val="nil"/>
              <w:right w:val="single" w:sz="4" w:space="0" w:color="auto"/>
            </w:tcBorders>
            <w:shd w:val="clear" w:color="auto" w:fill="auto"/>
            <w:vAlign w:val="bottom"/>
          </w:tcPr>
          <w:p w14:paraId="63FB8B16" w14:textId="6B31EB9C" w:rsidR="00AE44C5" w:rsidRPr="00A5606A" w:rsidRDefault="00AE44C5" w:rsidP="00AE44C5">
            <w:pPr>
              <w:jc w:val="right"/>
              <w:rPr>
                <w:rFonts w:ascii="Arial" w:hAnsi="Arial" w:cs="Arial"/>
                <w:bCs/>
                <w:sz w:val="14"/>
                <w:szCs w:val="14"/>
              </w:rPr>
            </w:pPr>
            <w:r w:rsidRPr="00AE44C5">
              <w:rPr>
                <w:rFonts w:ascii="Arial" w:hAnsi="Arial" w:cs="Arial"/>
                <w:bCs/>
                <w:sz w:val="14"/>
                <w:szCs w:val="14"/>
              </w:rPr>
              <w:t>8.728</w:t>
            </w:r>
          </w:p>
        </w:tc>
      </w:tr>
      <w:tr w:rsidR="00AE44C5" w:rsidRPr="00A5606A" w14:paraId="21155840" w14:textId="77777777" w:rsidTr="00AE44C5">
        <w:trPr>
          <w:trHeight w:val="113"/>
        </w:trPr>
        <w:tc>
          <w:tcPr>
            <w:tcW w:w="446" w:type="dxa"/>
            <w:tcBorders>
              <w:top w:val="nil"/>
              <w:left w:val="single" w:sz="4" w:space="0" w:color="auto"/>
              <w:bottom w:val="nil"/>
              <w:right w:val="nil"/>
            </w:tcBorders>
          </w:tcPr>
          <w:p w14:paraId="41A7258A"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5.2</w:t>
            </w:r>
          </w:p>
        </w:tc>
        <w:tc>
          <w:tcPr>
            <w:tcW w:w="6461" w:type="dxa"/>
            <w:tcBorders>
              <w:top w:val="nil"/>
              <w:left w:val="nil"/>
              <w:bottom w:val="nil"/>
              <w:right w:val="single" w:sz="4" w:space="0" w:color="auto"/>
            </w:tcBorders>
          </w:tcPr>
          <w:p w14:paraId="44580962"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Devlet Borçlanma Senetleri</w:t>
            </w:r>
          </w:p>
        </w:tc>
        <w:tc>
          <w:tcPr>
            <w:tcW w:w="635" w:type="dxa"/>
            <w:tcBorders>
              <w:top w:val="nil"/>
              <w:left w:val="single" w:sz="4" w:space="0" w:color="auto"/>
              <w:bottom w:val="nil"/>
              <w:right w:val="single" w:sz="4" w:space="0" w:color="auto"/>
            </w:tcBorders>
            <w:vAlign w:val="bottom"/>
          </w:tcPr>
          <w:p w14:paraId="006CBDD0"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66BA736E" w14:textId="35D49774" w:rsidR="00AE44C5" w:rsidRPr="00A5606A" w:rsidRDefault="00AE44C5" w:rsidP="00AE44C5">
            <w:pPr>
              <w:jc w:val="right"/>
              <w:rPr>
                <w:rFonts w:ascii="Arial" w:hAnsi="Arial" w:cs="Arial"/>
                <w:bCs/>
                <w:sz w:val="14"/>
                <w:szCs w:val="14"/>
              </w:rPr>
            </w:pPr>
            <w:r w:rsidRPr="00AE44C5">
              <w:rPr>
                <w:rFonts w:ascii="Arial" w:hAnsi="Arial" w:cs="Arial"/>
                <w:bCs/>
                <w:sz w:val="14"/>
                <w:szCs w:val="14"/>
              </w:rPr>
              <w:t>935.188</w:t>
            </w:r>
          </w:p>
        </w:tc>
        <w:tc>
          <w:tcPr>
            <w:tcW w:w="836" w:type="dxa"/>
            <w:tcBorders>
              <w:top w:val="nil"/>
              <w:left w:val="single" w:sz="4" w:space="0" w:color="auto"/>
              <w:bottom w:val="nil"/>
              <w:right w:val="single" w:sz="4" w:space="0" w:color="auto"/>
            </w:tcBorders>
            <w:shd w:val="clear" w:color="auto" w:fill="auto"/>
            <w:vAlign w:val="bottom"/>
          </w:tcPr>
          <w:p w14:paraId="19EB3CE0" w14:textId="4FD74991" w:rsidR="00AE44C5" w:rsidRPr="00A5606A" w:rsidRDefault="00AE44C5" w:rsidP="00AE44C5">
            <w:pPr>
              <w:jc w:val="right"/>
              <w:rPr>
                <w:rFonts w:ascii="Arial" w:hAnsi="Arial" w:cs="Arial"/>
                <w:bCs/>
                <w:sz w:val="14"/>
                <w:szCs w:val="14"/>
              </w:rPr>
            </w:pPr>
            <w:r w:rsidRPr="00AE44C5">
              <w:rPr>
                <w:rFonts w:ascii="Arial" w:hAnsi="Arial" w:cs="Arial"/>
                <w:bCs/>
                <w:sz w:val="14"/>
                <w:szCs w:val="14"/>
              </w:rPr>
              <w:t>341.887</w:t>
            </w:r>
          </w:p>
        </w:tc>
        <w:tc>
          <w:tcPr>
            <w:tcW w:w="942" w:type="dxa"/>
            <w:tcBorders>
              <w:top w:val="nil"/>
              <w:left w:val="single" w:sz="4" w:space="0" w:color="auto"/>
              <w:bottom w:val="nil"/>
              <w:right w:val="single" w:sz="4" w:space="0" w:color="auto"/>
            </w:tcBorders>
            <w:shd w:val="clear" w:color="auto" w:fill="auto"/>
            <w:vAlign w:val="bottom"/>
          </w:tcPr>
          <w:p w14:paraId="708B0A41" w14:textId="2FA4397D" w:rsidR="00AE44C5" w:rsidRPr="00A5606A" w:rsidRDefault="00AE44C5" w:rsidP="00AE44C5">
            <w:pPr>
              <w:jc w:val="right"/>
              <w:rPr>
                <w:rFonts w:ascii="Arial" w:hAnsi="Arial" w:cs="Arial"/>
                <w:bCs/>
                <w:sz w:val="14"/>
                <w:szCs w:val="14"/>
              </w:rPr>
            </w:pPr>
            <w:r w:rsidRPr="00AE44C5">
              <w:rPr>
                <w:rFonts w:ascii="Arial" w:hAnsi="Arial" w:cs="Arial"/>
                <w:bCs/>
                <w:sz w:val="14"/>
                <w:szCs w:val="14"/>
              </w:rPr>
              <w:t>1.277.075</w:t>
            </w:r>
          </w:p>
        </w:tc>
      </w:tr>
      <w:tr w:rsidR="00AE44C5" w:rsidRPr="00A5606A" w14:paraId="672F47EC" w14:textId="77777777" w:rsidTr="00AE44C5">
        <w:trPr>
          <w:trHeight w:val="113"/>
        </w:trPr>
        <w:tc>
          <w:tcPr>
            <w:tcW w:w="446" w:type="dxa"/>
            <w:tcBorders>
              <w:top w:val="nil"/>
              <w:left w:val="single" w:sz="4" w:space="0" w:color="auto"/>
              <w:bottom w:val="nil"/>
              <w:right w:val="nil"/>
            </w:tcBorders>
          </w:tcPr>
          <w:p w14:paraId="4AE753CF"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5.3</w:t>
            </w:r>
          </w:p>
        </w:tc>
        <w:tc>
          <w:tcPr>
            <w:tcW w:w="6461" w:type="dxa"/>
            <w:tcBorders>
              <w:top w:val="nil"/>
              <w:left w:val="nil"/>
              <w:bottom w:val="nil"/>
              <w:right w:val="single" w:sz="4" w:space="0" w:color="auto"/>
            </w:tcBorders>
          </w:tcPr>
          <w:p w14:paraId="27870DC2"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Diğer Menkul Değerler</w:t>
            </w:r>
          </w:p>
        </w:tc>
        <w:tc>
          <w:tcPr>
            <w:tcW w:w="635" w:type="dxa"/>
            <w:tcBorders>
              <w:top w:val="nil"/>
              <w:left w:val="single" w:sz="4" w:space="0" w:color="auto"/>
              <w:bottom w:val="nil"/>
              <w:right w:val="single" w:sz="4" w:space="0" w:color="auto"/>
            </w:tcBorders>
            <w:vAlign w:val="bottom"/>
          </w:tcPr>
          <w:p w14:paraId="032791FD"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20184777" w14:textId="52C48A25" w:rsidR="00AE44C5" w:rsidRPr="00A5606A" w:rsidRDefault="00AE44C5" w:rsidP="00AE44C5">
            <w:pPr>
              <w:jc w:val="right"/>
              <w:rPr>
                <w:rFonts w:ascii="Arial" w:hAnsi="Arial" w:cs="Arial"/>
                <w:bCs/>
                <w:sz w:val="14"/>
                <w:szCs w:val="14"/>
              </w:rPr>
            </w:pPr>
            <w:r w:rsidRPr="00AE44C5">
              <w:rPr>
                <w:rFonts w:ascii="Arial" w:hAnsi="Arial" w:cs="Arial"/>
                <w:bCs/>
                <w:sz w:val="14"/>
                <w:szCs w:val="14"/>
              </w:rPr>
              <w:t>50.818</w:t>
            </w:r>
          </w:p>
        </w:tc>
        <w:tc>
          <w:tcPr>
            <w:tcW w:w="836" w:type="dxa"/>
            <w:tcBorders>
              <w:top w:val="nil"/>
              <w:left w:val="single" w:sz="4" w:space="0" w:color="auto"/>
              <w:bottom w:val="nil"/>
              <w:right w:val="single" w:sz="4" w:space="0" w:color="auto"/>
            </w:tcBorders>
            <w:shd w:val="clear" w:color="auto" w:fill="auto"/>
            <w:vAlign w:val="bottom"/>
          </w:tcPr>
          <w:p w14:paraId="5E7A6EAE" w14:textId="39F09011" w:rsidR="00AE44C5" w:rsidRPr="00A5606A" w:rsidRDefault="00AE44C5" w:rsidP="00AE44C5">
            <w:pPr>
              <w:jc w:val="right"/>
              <w:rPr>
                <w:rFonts w:ascii="Arial" w:hAnsi="Arial" w:cs="Arial"/>
                <w:bCs/>
                <w:sz w:val="14"/>
                <w:szCs w:val="14"/>
              </w:rPr>
            </w:pPr>
            <w:r w:rsidRPr="00AE44C5">
              <w:rPr>
                <w:rFonts w:ascii="Arial" w:hAnsi="Arial" w:cs="Arial"/>
                <w:bCs/>
                <w:sz w:val="14"/>
                <w:szCs w:val="14"/>
              </w:rPr>
              <w:t>20.784</w:t>
            </w:r>
          </w:p>
        </w:tc>
        <w:tc>
          <w:tcPr>
            <w:tcW w:w="942" w:type="dxa"/>
            <w:tcBorders>
              <w:top w:val="nil"/>
              <w:left w:val="single" w:sz="4" w:space="0" w:color="auto"/>
              <w:bottom w:val="nil"/>
              <w:right w:val="single" w:sz="4" w:space="0" w:color="auto"/>
            </w:tcBorders>
            <w:shd w:val="clear" w:color="auto" w:fill="auto"/>
            <w:vAlign w:val="bottom"/>
          </w:tcPr>
          <w:p w14:paraId="19F500E0" w14:textId="417343B2" w:rsidR="00AE44C5" w:rsidRPr="00A5606A" w:rsidRDefault="00AE44C5" w:rsidP="00AE44C5">
            <w:pPr>
              <w:jc w:val="right"/>
              <w:rPr>
                <w:rFonts w:ascii="Arial" w:hAnsi="Arial" w:cs="Arial"/>
                <w:bCs/>
                <w:sz w:val="14"/>
                <w:szCs w:val="14"/>
              </w:rPr>
            </w:pPr>
            <w:r w:rsidRPr="00AE44C5">
              <w:rPr>
                <w:rFonts w:ascii="Arial" w:hAnsi="Arial" w:cs="Arial"/>
                <w:bCs/>
                <w:sz w:val="14"/>
                <w:szCs w:val="14"/>
              </w:rPr>
              <w:t>71.602</w:t>
            </w:r>
          </w:p>
        </w:tc>
      </w:tr>
      <w:tr w:rsidR="00AE44C5" w:rsidRPr="00A5606A" w14:paraId="4392CB23" w14:textId="77777777" w:rsidTr="00AE44C5">
        <w:trPr>
          <w:trHeight w:val="113"/>
        </w:trPr>
        <w:tc>
          <w:tcPr>
            <w:tcW w:w="446" w:type="dxa"/>
            <w:tcBorders>
              <w:top w:val="nil"/>
              <w:left w:val="single" w:sz="4" w:space="0" w:color="auto"/>
              <w:bottom w:val="nil"/>
              <w:right w:val="nil"/>
            </w:tcBorders>
          </w:tcPr>
          <w:p w14:paraId="1BE70B91"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VI.</w:t>
            </w:r>
          </w:p>
        </w:tc>
        <w:tc>
          <w:tcPr>
            <w:tcW w:w="6461" w:type="dxa"/>
            <w:tcBorders>
              <w:top w:val="nil"/>
              <w:left w:val="nil"/>
              <w:bottom w:val="nil"/>
              <w:right w:val="single" w:sz="4" w:space="0" w:color="auto"/>
            </w:tcBorders>
          </w:tcPr>
          <w:p w14:paraId="09B3838F"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KREDİLER VE ALACAKLAR</w:t>
            </w:r>
          </w:p>
        </w:tc>
        <w:tc>
          <w:tcPr>
            <w:tcW w:w="635" w:type="dxa"/>
            <w:tcBorders>
              <w:top w:val="nil"/>
              <w:left w:val="single" w:sz="4" w:space="0" w:color="auto"/>
              <w:bottom w:val="nil"/>
              <w:right w:val="single" w:sz="4" w:space="0" w:color="auto"/>
            </w:tcBorders>
            <w:vAlign w:val="bottom"/>
          </w:tcPr>
          <w:p w14:paraId="46CABC2C" w14:textId="77777777" w:rsidR="00AE44C5" w:rsidRPr="00A5606A" w:rsidRDefault="00AE44C5" w:rsidP="00AE44C5">
            <w:pPr>
              <w:autoSpaceDE w:val="0"/>
              <w:autoSpaceDN w:val="0"/>
              <w:adjustRightInd w:val="0"/>
              <w:ind w:left="-30"/>
              <w:jc w:val="center"/>
              <w:rPr>
                <w:rFonts w:ascii="Arial" w:hAnsi="Arial" w:cs="Arial"/>
                <w:b/>
                <w:sz w:val="14"/>
                <w:szCs w:val="14"/>
              </w:rPr>
            </w:pPr>
            <w:r w:rsidRPr="00A5606A">
              <w:rPr>
                <w:rFonts w:ascii="Arial" w:hAnsi="Arial" w:cs="Arial"/>
                <w:b/>
                <w:sz w:val="14"/>
                <w:szCs w:val="14"/>
              </w:rPr>
              <w:t>(6)</w:t>
            </w:r>
          </w:p>
        </w:tc>
        <w:tc>
          <w:tcPr>
            <w:tcW w:w="782" w:type="dxa"/>
            <w:tcBorders>
              <w:top w:val="nil"/>
              <w:left w:val="single" w:sz="4" w:space="0" w:color="auto"/>
              <w:bottom w:val="nil"/>
              <w:right w:val="single" w:sz="4" w:space="0" w:color="auto"/>
            </w:tcBorders>
            <w:shd w:val="clear" w:color="auto" w:fill="auto"/>
            <w:vAlign w:val="bottom"/>
          </w:tcPr>
          <w:p w14:paraId="6AA1B8CD" w14:textId="4C541232"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18.334.954</w:t>
            </w:r>
          </w:p>
        </w:tc>
        <w:tc>
          <w:tcPr>
            <w:tcW w:w="836" w:type="dxa"/>
            <w:tcBorders>
              <w:top w:val="nil"/>
              <w:left w:val="single" w:sz="4" w:space="0" w:color="auto"/>
              <w:bottom w:val="nil"/>
              <w:right w:val="single" w:sz="4" w:space="0" w:color="auto"/>
            </w:tcBorders>
            <w:shd w:val="clear" w:color="auto" w:fill="auto"/>
            <w:vAlign w:val="bottom"/>
          </w:tcPr>
          <w:p w14:paraId="593B81FD" w14:textId="628B2085"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6.121.428</w:t>
            </w:r>
          </w:p>
        </w:tc>
        <w:tc>
          <w:tcPr>
            <w:tcW w:w="942" w:type="dxa"/>
            <w:tcBorders>
              <w:top w:val="nil"/>
              <w:left w:val="single" w:sz="4" w:space="0" w:color="auto"/>
              <w:bottom w:val="nil"/>
              <w:right w:val="single" w:sz="4" w:space="0" w:color="auto"/>
            </w:tcBorders>
            <w:shd w:val="clear" w:color="auto" w:fill="auto"/>
            <w:vAlign w:val="bottom"/>
          </w:tcPr>
          <w:p w14:paraId="5AF6A7DE" w14:textId="49A456E9"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24.456.382</w:t>
            </w:r>
          </w:p>
        </w:tc>
      </w:tr>
      <w:tr w:rsidR="00AE44C5" w:rsidRPr="00A5606A" w14:paraId="1F4A8685" w14:textId="77777777" w:rsidTr="00AE44C5">
        <w:trPr>
          <w:trHeight w:val="113"/>
        </w:trPr>
        <w:tc>
          <w:tcPr>
            <w:tcW w:w="446" w:type="dxa"/>
            <w:tcBorders>
              <w:top w:val="nil"/>
              <w:left w:val="single" w:sz="4" w:space="0" w:color="auto"/>
              <w:bottom w:val="nil"/>
              <w:right w:val="nil"/>
            </w:tcBorders>
          </w:tcPr>
          <w:p w14:paraId="7187CF3C"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6.1</w:t>
            </w:r>
          </w:p>
        </w:tc>
        <w:tc>
          <w:tcPr>
            <w:tcW w:w="6461" w:type="dxa"/>
            <w:tcBorders>
              <w:top w:val="nil"/>
              <w:left w:val="nil"/>
              <w:bottom w:val="nil"/>
              <w:right w:val="single" w:sz="4" w:space="0" w:color="auto"/>
            </w:tcBorders>
          </w:tcPr>
          <w:p w14:paraId="0226229E"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Krediler ve Alacaklar</w:t>
            </w:r>
          </w:p>
        </w:tc>
        <w:tc>
          <w:tcPr>
            <w:tcW w:w="635" w:type="dxa"/>
            <w:tcBorders>
              <w:top w:val="nil"/>
              <w:left w:val="single" w:sz="4" w:space="0" w:color="auto"/>
              <w:bottom w:val="nil"/>
              <w:right w:val="single" w:sz="4" w:space="0" w:color="auto"/>
            </w:tcBorders>
            <w:vAlign w:val="bottom"/>
          </w:tcPr>
          <w:p w14:paraId="0C0AB795"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12317ABE" w14:textId="6198A668" w:rsidR="00AE44C5" w:rsidRPr="00A5606A" w:rsidRDefault="00AE44C5" w:rsidP="00AE44C5">
            <w:pPr>
              <w:jc w:val="right"/>
              <w:rPr>
                <w:rFonts w:ascii="Arial" w:hAnsi="Arial" w:cs="Arial"/>
                <w:bCs/>
                <w:sz w:val="14"/>
                <w:szCs w:val="14"/>
              </w:rPr>
            </w:pPr>
            <w:r w:rsidRPr="00AE44C5">
              <w:rPr>
                <w:rFonts w:ascii="Arial" w:hAnsi="Arial" w:cs="Arial"/>
                <w:bCs/>
                <w:sz w:val="14"/>
                <w:szCs w:val="14"/>
              </w:rPr>
              <w:t>17.821.846</w:t>
            </w:r>
          </w:p>
        </w:tc>
        <w:tc>
          <w:tcPr>
            <w:tcW w:w="836" w:type="dxa"/>
            <w:tcBorders>
              <w:top w:val="nil"/>
              <w:left w:val="single" w:sz="4" w:space="0" w:color="auto"/>
              <w:bottom w:val="nil"/>
              <w:right w:val="single" w:sz="4" w:space="0" w:color="auto"/>
            </w:tcBorders>
            <w:shd w:val="clear" w:color="auto" w:fill="auto"/>
            <w:vAlign w:val="bottom"/>
          </w:tcPr>
          <w:p w14:paraId="0F3E8A8E" w14:textId="5E775F19" w:rsidR="00AE44C5" w:rsidRPr="00A5606A" w:rsidRDefault="00AE44C5" w:rsidP="00AE44C5">
            <w:pPr>
              <w:jc w:val="right"/>
              <w:rPr>
                <w:rFonts w:ascii="Arial" w:hAnsi="Arial" w:cs="Arial"/>
                <w:bCs/>
                <w:sz w:val="14"/>
                <w:szCs w:val="14"/>
              </w:rPr>
            </w:pPr>
            <w:r w:rsidRPr="00AE44C5">
              <w:rPr>
                <w:rFonts w:ascii="Arial" w:hAnsi="Arial" w:cs="Arial"/>
                <w:bCs/>
                <w:sz w:val="14"/>
                <w:szCs w:val="14"/>
              </w:rPr>
              <w:t>6.121.363</w:t>
            </w:r>
          </w:p>
        </w:tc>
        <w:tc>
          <w:tcPr>
            <w:tcW w:w="942" w:type="dxa"/>
            <w:tcBorders>
              <w:top w:val="nil"/>
              <w:left w:val="single" w:sz="4" w:space="0" w:color="auto"/>
              <w:bottom w:val="nil"/>
              <w:right w:val="single" w:sz="4" w:space="0" w:color="auto"/>
            </w:tcBorders>
            <w:shd w:val="clear" w:color="auto" w:fill="auto"/>
            <w:vAlign w:val="bottom"/>
          </w:tcPr>
          <w:p w14:paraId="6D563560" w14:textId="1880D1EC" w:rsidR="00AE44C5" w:rsidRPr="00A5606A" w:rsidRDefault="00AE44C5" w:rsidP="00AE44C5">
            <w:pPr>
              <w:jc w:val="right"/>
              <w:rPr>
                <w:rFonts w:ascii="Arial" w:hAnsi="Arial" w:cs="Arial"/>
                <w:bCs/>
                <w:sz w:val="14"/>
                <w:szCs w:val="14"/>
              </w:rPr>
            </w:pPr>
            <w:r w:rsidRPr="00AE44C5">
              <w:rPr>
                <w:rFonts w:ascii="Arial" w:hAnsi="Arial" w:cs="Arial"/>
                <w:bCs/>
                <w:sz w:val="14"/>
                <w:szCs w:val="14"/>
              </w:rPr>
              <w:t>23.943.209</w:t>
            </w:r>
          </w:p>
        </w:tc>
      </w:tr>
      <w:tr w:rsidR="00AE44C5" w:rsidRPr="00A5606A" w14:paraId="7EA8F51C" w14:textId="77777777" w:rsidTr="00AE44C5">
        <w:trPr>
          <w:trHeight w:val="113"/>
        </w:trPr>
        <w:tc>
          <w:tcPr>
            <w:tcW w:w="446" w:type="dxa"/>
            <w:tcBorders>
              <w:top w:val="nil"/>
              <w:left w:val="single" w:sz="4" w:space="0" w:color="auto"/>
              <w:bottom w:val="nil"/>
              <w:right w:val="nil"/>
            </w:tcBorders>
          </w:tcPr>
          <w:p w14:paraId="09176813"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6.1.1</w:t>
            </w:r>
          </w:p>
        </w:tc>
        <w:tc>
          <w:tcPr>
            <w:tcW w:w="6461" w:type="dxa"/>
            <w:tcBorders>
              <w:top w:val="nil"/>
              <w:left w:val="nil"/>
              <w:bottom w:val="nil"/>
              <w:right w:val="single" w:sz="4" w:space="0" w:color="auto"/>
            </w:tcBorders>
          </w:tcPr>
          <w:p w14:paraId="6200468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Bankanın </w:t>
            </w:r>
            <w:proofErr w:type="gramStart"/>
            <w:r w:rsidRPr="00A5606A">
              <w:rPr>
                <w:rFonts w:ascii="Arial" w:hAnsi="Arial" w:cs="Arial"/>
                <w:sz w:val="14"/>
                <w:szCs w:val="14"/>
              </w:rPr>
              <w:t>Dahil</w:t>
            </w:r>
            <w:proofErr w:type="gramEnd"/>
            <w:r w:rsidRPr="00A5606A">
              <w:rPr>
                <w:rFonts w:ascii="Arial" w:hAnsi="Arial" w:cs="Arial"/>
                <w:sz w:val="14"/>
                <w:szCs w:val="14"/>
              </w:rPr>
              <w:t xml:space="preserve"> Olduğu Risk Grubuna Kullandırılan Krediler</w:t>
            </w:r>
          </w:p>
        </w:tc>
        <w:tc>
          <w:tcPr>
            <w:tcW w:w="635" w:type="dxa"/>
            <w:tcBorders>
              <w:top w:val="nil"/>
              <w:left w:val="single" w:sz="4" w:space="0" w:color="auto"/>
              <w:bottom w:val="nil"/>
              <w:right w:val="single" w:sz="4" w:space="0" w:color="auto"/>
            </w:tcBorders>
            <w:vAlign w:val="bottom"/>
          </w:tcPr>
          <w:p w14:paraId="3F9E16D6"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2EDEE443" w14:textId="64B5ECF6" w:rsidR="00AE44C5" w:rsidRPr="00A5606A" w:rsidRDefault="00AE44C5" w:rsidP="00AE44C5">
            <w:pPr>
              <w:jc w:val="right"/>
              <w:rPr>
                <w:rFonts w:ascii="Arial" w:hAnsi="Arial" w:cs="Arial"/>
                <w:bCs/>
                <w:sz w:val="14"/>
                <w:szCs w:val="14"/>
              </w:rPr>
            </w:pPr>
            <w:r w:rsidRPr="00AE44C5">
              <w:rPr>
                <w:rFonts w:ascii="Arial" w:hAnsi="Arial" w:cs="Arial"/>
                <w:bCs/>
                <w:sz w:val="14"/>
                <w:szCs w:val="14"/>
              </w:rPr>
              <w:t>11.897</w:t>
            </w:r>
          </w:p>
        </w:tc>
        <w:tc>
          <w:tcPr>
            <w:tcW w:w="836" w:type="dxa"/>
            <w:tcBorders>
              <w:top w:val="nil"/>
              <w:left w:val="single" w:sz="4" w:space="0" w:color="auto"/>
              <w:bottom w:val="nil"/>
              <w:right w:val="single" w:sz="4" w:space="0" w:color="auto"/>
            </w:tcBorders>
            <w:shd w:val="clear" w:color="auto" w:fill="auto"/>
            <w:vAlign w:val="bottom"/>
          </w:tcPr>
          <w:p w14:paraId="37E7B3FC" w14:textId="53B1064E" w:rsidR="00AE44C5" w:rsidRPr="00A5606A" w:rsidRDefault="00AE44C5" w:rsidP="00AE44C5">
            <w:pPr>
              <w:jc w:val="right"/>
              <w:rPr>
                <w:rFonts w:ascii="Arial" w:hAnsi="Arial" w:cs="Arial"/>
                <w:bCs/>
                <w:sz w:val="14"/>
                <w:szCs w:val="14"/>
              </w:rPr>
            </w:pPr>
            <w:r w:rsidRPr="00AE44C5">
              <w:rPr>
                <w:rFonts w:ascii="Arial" w:hAnsi="Arial" w:cs="Arial"/>
                <w:bCs/>
                <w:sz w:val="14"/>
                <w:szCs w:val="14"/>
              </w:rPr>
              <w:t>106.867</w:t>
            </w:r>
          </w:p>
        </w:tc>
        <w:tc>
          <w:tcPr>
            <w:tcW w:w="942" w:type="dxa"/>
            <w:tcBorders>
              <w:top w:val="nil"/>
              <w:left w:val="single" w:sz="4" w:space="0" w:color="auto"/>
              <w:bottom w:val="nil"/>
              <w:right w:val="single" w:sz="4" w:space="0" w:color="auto"/>
            </w:tcBorders>
            <w:shd w:val="clear" w:color="auto" w:fill="auto"/>
            <w:vAlign w:val="bottom"/>
          </w:tcPr>
          <w:p w14:paraId="4EF095A0" w14:textId="78C8A94F" w:rsidR="00AE44C5" w:rsidRPr="00A5606A" w:rsidRDefault="00AE44C5" w:rsidP="00AE44C5">
            <w:pPr>
              <w:jc w:val="right"/>
              <w:rPr>
                <w:rFonts w:ascii="Arial" w:hAnsi="Arial" w:cs="Arial"/>
                <w:bCs/>
                <w:sz w:val="14"/>
                <w:szCs w:val="14"/>
              </w:rPr>
            </w:pPr>
            <w:r w:rsidRPr="00AE44C5">
              <w:rPr>
                <w:rFonts w:ascii="Arial" w:hAnsi="Arial" w:cs="Arial"/>
                <w:bCs/>
                <w:sz w:val="14"/>
                <w:szCs w:val="14"/>
              </w:rPr>
              <w:t>118.764</w:t>
            </w:r>
          </w:p>
        </w:tc>
      </w:tr>
      <w:tr w:rsidR="00AE44C5" w:rsidRPr="00A5606A" w14:paraId="089C78FF" w14:textId="77777777" w:rsidTr="00AE44C5">
        <w:trPr>
          <w:trHeight w:val="113"/>
        </w:trPr>
        <w:tc>
          <w:tcPr>
            <w:tcW w:w="446" w:type="dxa"/>
            <w:tcBorders>
              <w:top w:val="nil"/>
              <w:left w:val="single" w:sz="4" w:space="0" w:color="auto"/>
              <w:bottom w:val="nil"/>
              <w:right w:val="nil"/>
            </w:tcBorders>
          </w:tcPr>
          <w:p w14:paraId="32D03925"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6.1.2</w:t>
            </w:r>
          </w:p>
        </w:tc>
        <w:tc>
          <w:tcPr>
            <w:tcW w:w="6461" w:type="dxa"/>
            <w:tcBorders>
              <w:top w:val="nil"/>
              <w:left w:val="nil"/>
              <w:bottom w:val="nil"/>
              <w:right w:val="single" w:sz="4" w:space="0" w:color="auto"/>
            </w:tcBorders>
          </w:tcPr>
          <w:p w14:paraId="792D1196"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Devlet Borçlanma Senetleri</w:t>
            </w:r>
          </w:p>
        </w:tc>
        <w:tc>
          <w:tcPr>
            <w:tcW w:w="635" w:type="dxa"/>
            <w:tcBorders>
              <w:top w:val="nil"/>
              <w:left w:val="single" w:sz="4" w:space="0" w:color="auto"/>
              <w:bottom w:val="nil"/>
              <w:right w:val="single" w:sz="4" w:space="0" w:color="auto"/>
            </w:tcBorders>
            <w:vAlign w:val="bottom"/>
          </w:tcPr>
          <w:p w14:paraId="51089CD4"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52755C3D" w14:textId="34A6DA87"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7B606739" w14:textId="09944F7F"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3C64F875" w14:textId="1E80509D"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r>
      <w:tr w:rsidR="00AE44C5" w:rsidRPr="00A5606A" w14:paraId="389AE129" w14:textId="77777777" w:rsidTr="00AE44C5">
        <w:trPr>
          <w:trHeight w:val="113"/>
        </w:trPr>
        <w:tc>
          <w:tcPr>
            <w:tcW w:w="446" w:type="dxa"/>
            <w:tcBorders>
              <w:top w:val="nil"/>
              <w:left w:val="single" w:sz="4" w:space="0" w:color="auto"/>
              <w:bottom w:val="nil"/>
              <w:right w:val="nil"/>
            </w:tcBorders>
          </w:tcPr>
          <w:p w14:paraId="75DA95F7"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6.1.3</w:t>
            </w:r>
          </w:p>
        </w:tc>
        <w:tc>
          <w:tcPr>
            <w:tcW w:w="6461" w:type="dxa"/>
            <w:tcBorders>
              <w:top w:val="nil"/>
              <w:left w:val="nil"/>
              <w:bottom w:val="nil"/>
              <w:right w:val="single" w:sz="4" w:space="0" w:color="auto"/>
            </w:tcBorders>
          </w:tcPr>
          <w:p w14:paraId="5DB821EF"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Diğer</w:t>
            </w:r>
          </w:p>
        </w:tc>
        <w:tc>
          <w:tcPr>
            <w:tcW w:w="635" w:type="dxa"/>
            <w:tcBorders>
              <w:top w:val="nil"/>
              <w:left w:val="single" w:sz="4" w:space="0" w:color="auto"/>
              <w:bottom w:val="nil"/>
              <w:right w:val="single" w:sz="4" w:space="0" w:color="auto"/>
            </w:tcBorders>
            <w:vAlign w:val="bottom"/>
          </w:tcPr>
          <w:p w14:paraId="7BFABBBE"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5D0153C5" w14:textId="39A6B7CE" w:rsidR="00AE44C5" w:rsidRPr="00A5606A" w:rsidRDefault="00AE44C5" w:rsidP="00AE44C5">
            <w:pPr>
              <w:jc w:val="right"/>
              <w:rPr>
                <w:rFonts w:ascii="Arial" w:hAnsi="Arial" w:cs="Arial"/>
                <w:bCs/>
                <w:sz w:val="14"/>
                <w:szCs w:val="14"/>
              </w:rPr>
            </w:pPr>
            <w:r w:rsidRPr="00AE44C5">
              <w:rPr>
                <w:rFonts w:ascii="Arial" w:hAnsi="Arial" w:cs="Arial"/>
                <w:bCs/>
                <w:sz w:val="14"/>
                <w:szCs w:val="14"/>
              </w:rPr>
              <w:t>17.809.949</w:t>
            </w:r>
          </w:p>
        </w:tc>
        <w:tc>
          <w:tcPr>
            <w:tcW w:w="836" w:type="dxa"/>
            <w:tcBorders>
              <w:top w:val="nil"/>
              <w:left w:val="single" w:sz="4" w:space="0" w:color="auto"/>
              <w:bottom w:val="nil"/>
              <w:right w:val="single" w:sz="4" w:space="0" w:color="auto"/>
            </w:tcBorders>
            <w:shd w:val="clear" w:color="auto" w:fill="auto"/>
            <w:vAlign w:val="bottom"/>
          </w:tcPr>
          <w:p w14:paraId="16F78E33" w14:textId="57C9B77F" w:rsidR="00AE44C5" w:rsidRPr="00A5606A" w:rsidRDefault="00AE44C5" w:rsidP="00AE44C5">
            <w:pPr>
              <w:jc w:val="right"/>
              <w:rPr>
                <w:rFonts w:ascii="Arial" w:hAnsi="Arial" w:cs="Arial"/>
                <w:bCs/>
                <w:sz w:val="14"/>
                <w:szCs w:val="14"/>
              </w:rPr>
            </w:pPr>
            <w:r w:rsidRPr="00AE44C5">
              <w:rPr>
                <w:rFonts w:ascii="Arial" w:hAnsi="Arial" w:cs="Arial"/>
                <w:bCs/>
                <w:sz w:val="14"/>
                <w:szCs w:val="14"/>
              </w:rPr>
              <w:t>6.014.496</w:t>
            </w:r>
          </w:p>
        </w:tc>
        <w:tc>
          <w:tcPr>
            <w:tcW w:w="942" w:type="dxa"/>
            <w:tcBorders>
              <w:top w:val="nil"/>
              <w:left w:val="single" w:sz="4" w:space="0" w:color="auto"/>
              <w:bottom w:val="nil"/>
              <w:right w:val="single" w:sz="4" w:space="0" w:color="auto"/>
            </w:tcBorders>
            <w:shd w:val="clear" w:color="auto" w:fill="auto"/>
            <w:vAlign w:val="bottom"/>
          </w:tcPr>
          <w:p w14:paraId="32170801" w14:textId="1332D9CC" w:rsidR="00AE44C5" w:rsidRPr="00A5606A" w:rsidRDefault="00AE44C5" w:rsidP="00AE44C5">
            <w:pPr>
              <w:jc w:val="right"/>
              <w:rPr>
                <w:rFonts w:ascii="Arial" w:hAnsi="Arial" w:cs="Arial"/>
                <w:bCs/>
                <w:sz w:val="14"/>
                <w:szCs w:val="14"/>
              </w:rPr>
            </w:pPr>
            <w:r w:rsidRPr="00AE44C5">
              <w:rPr>
                <w:rFonts w:ascii="Arial" w:hAnsi="Arial" w:cs="Arial"/>
                <w:bCs/>
                <w:sz w:val="14"/>
                <w:szCs w:val="14"/>
              </w:rPr>
              <w:t>23.824.445</w:t>
            </w:r>
          </w:p>
        </w:tc>
      </w:tr>
      <w:tr w:rsidR="00AE44C5" w:rsidRPr="00A5606A" w14:paraId="2A8BC6FA" w14:textId="77777777" w:rsidTr="00AE44C5">
        <w:trPr>
          <w:trHeight w:val="113"/>
        </w:trPr>
        <w:tc>
          <w:tcPr>
            <w:tcW w:w="446" w:type="dxa"/>
            <w:tcBorders>
              <w:top w:val="nil"/>
              <w:left w:val="single" w:sz="4" w:space="0" w:color="auto"/>
              <w:bottom w:val="nil"/>
              <w:right w:val="nil"/>
            </w:tcBorders>
          </w:tcPr>
          <w:p w14:paraId="28BCB0B9"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6.2</w:t>
            </w:r>
          </w:p>
        </w:tc>
        <w:tc>
          <w:tcPr>
            <w:tcW w:w="6461" w:type="dxa"/>
            <w:tcBorders>
              <w:top w:val="nil"/>
              <w:left w:val="nil"/>
              <w:bottom w:val="nil"/>
              <w:right w:val="single" w:sz="4" w:space="0" w:color="auto"/>
            </w:tcBorders>
          </w:tcPr>
          <w:p w14:paraId="69D45FFA"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Takipteki Krediler</w:t>
            </w:r>
          </w:p>
        </w:tc>
        <w:tc>
          <w:tcPr>
            <w:tcW w:w="635" w:type="dxa"/>
            <w:tcBorders>
              <w:top w:val="nil"/>
              <w:left w:val="single" w:sz="4" w:space="0" w:color="auto"/>
              <w:bottom w:val="nil"/>
              <w:right w:val="single" w:sz="4" w:space="0" w:color="auto"/>
            </w:tcBorders>
            <w:vAlign w:val="bottom"/>
          </w:tcPr>
          <w:p w14:paraId="1372F18F"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3BA9B877" w14:textId="6C7F640A" w:rsidR="00AE44C5" w:rsidRPr="00A5606A" w:rsidRDefault="00AE44C5" w:rsidP="00AE44C5">
            <w:pPr>
              <w:jc w:val="right"/>
              <w:rPr>
                <w:rFonts w:ascii="Arial" w:hAnsi="Arial" w:cs="Arial"/>
                <w:bCs/>
                <w:sz w:val="14"/>
                <w:szCs w:val="14"/>
              </w:rPr>
            </w:pPr>
            <w:r w:rsidRPr="00AE44C5">
              <w:rPr>
                <w:rFonts w:ascii="Arial" w:hAnsi="Arial" w:cs="Arial"/>
                <w:bCs/>
                <w:sz w:val="14"/>
                <w:szCs w:val="14"/>
              </w:rPr>
              <w:t>1.211.785</w:t>
            </w:r>
          </w:p>
        </w:tc>
        <w:tc>
          <w:tcPr>
            <w:tcW w:w="836" w:type="dxa"/>
            <w:tcBorders>
              <w:top w:val="nil"/>
              <w:left w:val="single" w:sz="4" w:space="0" w:color="auto"/>
              <w:bottom w:val="nil"/>
              <w:right w:val="single" w:sz="4" w:space="0" w:color="auto"/>
            </w:tcBorders>
            <w:shd w:val="clear" w:color="auto" w:fill="auto"/>
            <w:vAlign w:val="bottom"/>
          </w:tcPr>
          <w:p w14:paraId="79168BF0" w14:textId="6B0E3990" w:rsidR="00AE44C5" w:rsidRPr="00A5606A" w:rsidRDefault="00AE44C5" w:rsidP="00AE44C5">
            <w:pPr>
              <w:jc w:val="right"/>
              <w:rPr>
                <w:rFonts w:ascii="Arial" w:hAnsi="Arial" w:cs="Arial"/>
                <w:bCs/>
                <w:sz w:val="14"/>
                <w:szCs w:val="14"/>
              </w:rPr>
            </w:pPr>
            <w:r w:rsidRPr="00AE44C5">
              <w:rPr>
                <w:rFonts w:ascii="Arial" w:hAnsi="Arial" w:cs="Arial"/>
                <w:bCs/>
                <w:sz w:val="14"/>
                <w:szCs w:val="14"/>
              </w:rPr>
              <w:t>825</w:t>
            </w:r>
          </w:p>
        </w:tc>
        <w:tc>
          <w:tcPr>
            <w:tcW w:w="942" w:type="dxa"/>
            <w:tcBorders>
              <w:top w:val="nil"/>
              <w:left w:val="single" w:sz="4" w:space="0" w:color="auto"/>
              <w:bottom w:val="nil"/>
              <w:right w:val="single" w:sz="4" w:space="0" w:color="auto"/>
            </w:tcBorders>
            <w:shd w:val="clear" w:color="auto" w:fill="auto"/>
            <w:vAlign w:val="bottom"/>
          </w:tcPr>
          <w:p w14:paraId="710366CD" w14:textId="29BACED0" w:rsidR="00AE44C5" w:rsidRPr="00A5606A" w:rsidRDefault="00AE44C5" w:rsidP="00AE44C5">
            <w:pPr>
              <w:jc w:val="right"/>
              <w:rPr>
                <w:rFonts w:ascii="Arial" w:hAnsi="Arial" w:cs="Arial"/>
                <w:bCs/>
                <w:sz w:val="14"/>
                <w:szCs w:val="14"/>
              </w:rPr>
            </w:pPr>
            <w:r w:rsidRPr="00AE44C5">
              <w:rPr>
                <w:rFonts w:ascii="Arial" w:hAnsi="Arial" w:cs="Arial"/>
                <w:bCs/>
                <w:sz w:val="14"/>
                <w:szCs w:val="14"/>
              </w:rPr>
              <w:t>1.212.610</w:t>
            </w:r>
          </w:p>
        </w:tc>
      </w:tr>
      <w:tr w:rsidR="00AE44C5" w:rsidRPr="00A5606A" w14:paraId="2C8A5072" w14:textId="77777777" w:rsidTr="00AE44C5">
        <w:trPr>
          <w:trHeight w:val="113"/>
        </w:trPr>
        <w:tc>
          <w:tcPr>
            <w:tcW w:w="446" w:type="dxa"/>
            <w:tcBorders>
              <w:top w:val="nil"/>
              <w:left w:val="single" w:sz="4" w:space="0" w:color="auto"/>
              <w:bottom w:val="nil"/>
              <w:right w:val="nil"/>
            </w:tcBorders>
          </w:tcPr>
          <w:p w14:paraId="4F5D2C1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6.3</w:t>
            </w:r>
          </w:p>
        </w:tc>
        <w:tc>
          <w:tcPr>
            <w:tcW w:w="6461" w:type="dxa"/>
            <w:tcBorders>
              <w:top w:val="nil"/>
              <w:left w:val="nil"/>
              <w:bottom w:val="nil"/>
              <w:right w:val="single" w:sz="4" w:space="0" w:color="auto"/>
            </w:tcBorders>
          </w:tcPr>
          <w:p w14:paraId="4470CB2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Özel Karşılıklar (-)</w:t>
            </w:r>
          </w:p>
        </w:tc>
        <w:tc>
          <w:tcPr>
            <w:tcW w:w="635" w:type="dxa"/>
            <w:tcBorders>
              <w:top w:val="nil"/>
              <w:left w:val="single" w:sz="4" w:space="0" w:color="auto"/>
              <w:bottom w:val="nil"/>
              <w:right w:val="single" w:sz="4" w:space="0" w:color="auto"/>
            </w:tcBorders>
            <w:vAlign w:val="bottom"/>
          </w:tcPr>
          <w:p w14:paraId="362DEFAF"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1B50CA9E" w14:textId="5D9AA9A3" w:rsidR="00AE44C5" w:rsidRPr="00A5606A" w:rsidRDefault="00AE44C5" w:rsidP="00AE44C5">
            <w:pPr>
              <w:jc w:val="right"/>
              <w:rPr>
                <w:rFonts w:ascii="Arial" w:hAnsi="Arial" w:cs="Arial"/>
                <w:bCs/>
                <w:sz w:val="14"/>
                <w:szCs w:val="14"/>
              </w:rPr>
            </w:pPr>
            <w:r w:rsidRPr="00AE44C5">
              <w:rPr>
                <w:rFonts w:ascii="Arial" w:hAnsi="Arial" w:cs="Arial"/>
                <w:bCs/>
                <w:sz w:val="14"/>
                <w:szCs w:val="14"/>
              </w:rPr>
              <w:t>698.677</w:t>
            </w:r>
          </w:p>
        </w:tc>
        <w:tc>
          <w:tcPr>
            <w:tcW w:w="836" w:type="dxa"/>
            <w:tcBorders>
              <w:top w:val="nil"/>
              <w:left w:val="single" w:sz="4" w:space="0" w:color="auto"/>
              <w:bottom w:val="nil"/>
              <w:right w:val="single" w:sz="4" w:space="0" w:color="auto"/>
            </w:tcBorders>
            <w:shd w:val="clear" w:color="auto" w:fill="auto"/>
            <w:vAlign w:val="bottom"/>
          </w:tcPr>
          <w:p w14:paraId="0579D22A" w14:textId="48E67240" w:rsidR="00AE44C5" w:rsidRPr="00A5606A" w:rsidRDefault="00AE44C5" w:rsidP="00AE44C5">
            <w:pPr>
              <w:jc w:val="right"/>
              <w:rPr>
                <w:rFonts w:ascii="Arial" w:hAnsi="Arial" w:cs="Arial"/>
                <w:bCs/>
                <w:sz w:val="14"/>
                <w:szCs w:val="14"/>
              </w:rPr>
            </w:pPr>
            <w:r w:rsidRPr="00AE44C5">
              <w:rPr>
                <w:rFonts w:ascii="Arial" w:hAnsi="Arial" w:cs="Arial"/>
                <w:bCs/>
                <w:sz w:val="14"/>
                <w:szCs w:val="14"/>
              </w:rPr>
              <w:t>760</w:t>
            </w:r>
          </w:p>
        </w:tc>
        <w:tc>
          <w:tcPr>
            <w:tcW w:w="942" w:type="dxa"/>
            <w:tcBorders>
              <w:top w:val="nil"/>
              <w:left w:val="single" w:sz="4" w:space="0" w:color="auto"/>
              <w:bottom w:val="nil"/>
              <w:right w:val="single" w:sz="4" w:space="0" w:color="auto"/>
            </w:tcBorders>
            <w:shd w:val="clear" w:color="auto" w:fill="auto"/>
            <w:vAlign w:val="bottom"/>
          </w:tcPr>
          <w:p w14:paraId="2D8042AA" w14:textId="363EBA33" w:rsidR="00AE44C5" w:rsidRPr="00A5606A" w:rsidRDefault="00AE44C5" w:rsidP="00AE44C5">
            <w:pPr>
              <w:jc w:val="right"/>
              <w:rPr>
                <w:rFonts w:ascii="Arial" w:hAnsi="Arial" w:cs="Arial"/>
                <w:bCs/>
                <w:sz w:val="14"/>
                <w:szCs w:val="14"/>
              </w:rPr>
            </w:pPr>
            <w:r w:rsidRPr="00AE44C5">
              <w:rPr>
                <w:rFonts w:ascii="Arial" w:hAnsi="Arial" w:cs="Arial"/>
                <w:bCs/>
                <w:sz w:val="14"/>
                <w:szCs w:val="14"/>
              </w:rPr>
              <w:t>699.437</w:t>
            </w:r>
          </w:p>
        </w:tc>
      </w:tr>
      <w:tr w:rsidR="00AE44C5" w:rsidRPr="00A5606A" w14:paraId="210E6D0A" w14:textId="77777777" w:rsidTr="00AE44C5">
        <w:trPr>
          <w:trHeight w:val="113"/>
        </w:trPr>
        <w:tc>
          <w:tcPr>
            <w:tcW w:w="446" w:type="dxa"/>
            <w:tcBorders>
              <w:top w:val="nil"/>
              <w:left w:val="single" w:sz="4" w:space="0" w:color="auto"/>
              <w:bottom w:val="nil"/>
              <w:right w:val="nil"/>
            </w:tcBorders>
          </w:tcPr>
          <w:p w14:paraId="513CF357"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VII.</w:t>
            </w:r>
          </w:p>
        </w:tc>
        <w:tc>
          <w:tcPr>
            <w:tcW w:w="6461" w:type="dxa"/>
            <w:tcBorders>
              <w:top w:val="nil"/>
              <w:left w:val="nil"/>
              <w:bottom w:val="nil"/>
              <w:right w:val="single" w:sz="4" w:space="0" w:color="auto"/>
            </w:tcBorders>
          </w:tcPr>
          <w:p w14:paraId="2A5026D9"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VADEYE KADAR ELDE TUTULACAK YATIRIMLAR (Net)</w:t>
            </w:r>
          </w:p>
        </w:tc>
        <w:tc>
          <w:tcPr>
            <w:tcW w:w="635" w:type="dxa"/>
            <w:tcBorders>
              <w:top w:val="nil"/>
              <w:left w:val="single" w:sz="4" w:space="0" w:color="auto"/>
              <w:bottom w:val="nil"/>
              <w:right w:val="single" w:sz="4" w:space="0" w:color="auto"/>
            </w:tcBorders>
            <w:vAlign w:val="bottom"/>
          </w:tcPr>
          <w:p w14:paraId="5FEF2F4B" w14:textId="77777777" w:rsidR="00AE44C5" w:rsidRPr="00A5606A" w:rsidRDefault="00AE44C5" w:rsidP="00AE44C5">
            <w:pPr>
              <w:autoSpaceDE w:val="0"/>
              <w:autoSpaceDN w:val="0"/>
              <w:adjustRightInd w:val="0"/>
              <w:ind w:left="-30"/>
              <w:jc w:val="center"/>
              <w:rPr>
                <w:rFonts w:ascii="Arial" w:hAnsi="Arial" w:cs="Arial"/>
                <w:b/>
                <w:sz w:val="14"/>
                <w:szCs w:val="14"/>
              </w:rPr>
            </w:pPr>
            <w:r w:rsidRPr="00A5606A">
              <w:rPr>
                <w:rFonts w:ascii="Arial" w:hAnsi="Arial" w:cs="Arial"/>
                <w:b/>
                <w:sz w:val="14"/>
                <w:szCs w:val="14"/>
              </w:rPr>
              <w:t>(4)</w:t>
            </w:r>
          </w:p>
        </w:tc>
        <w:tc>
          <w:tcPr>
            <w:tcW w:w="782" w:type="dxa"/>
            <w:tcBorders>
              <w:top w:val="nil"/>
              <w:left w:val="single" w:sz="4" w:space="0" w:color="auto"/>
              <w:bottom w:val="nil"/>
              <w:right w:val="single" w:sz="4" w:space="0" w:color="auto"/>
            </w:tcBorders>
            <w:shd w:val="clear" w:color="auto" w:fill="auto"/>
            <w:vAlign w:val="bottom"/>
          </w:tcPr>
          <w:p w14:paraId="75F62FA0" w14:textId="2529A1FC"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532.803</w:t>
            </w:r>
          </w:p>
        </w:tc>
        <w:tc>
          <w:tcPr>
            <w:tcW w:w="836" w:type="dxa"/>
            <w:tcBorders>
              <w:top w:val="nil"/>
              <w:left w:val="single" w:sz="4" w:space="0" w:color="auto"/>
              <w:bottom w:val="nil"/>
              <w:right w:val="single" w:sz="4" w:space="0" w:color="auto"/>
            </w:tcBorders>
            <w:shd w:val="clear" w:color="auto" w:fill="auto"/>
            <w:vAlign w:val="bottom"/>
          </w:tcPr>
          <w:p w14:paraId="008E1619" w14:textId="02A4DB57"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65F2720E" w14:textId="710CF087"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532.803</w:t>
            </w:r>
          </w:p>
        </w:tc>
      </w:tr>
      <w:tr w:rsidR="00AE44C5" w:rsidRPr="00A5606A" w14:paraId="03DC01F3" w14:textId="77777777" w:rsidTr="00AE44C5">
        <w:trPr>
          <w:trHeight w:val="113"/>
        </w:trPr>
        <w:tc>
          <w:tcPr>
            <w:tcW w:w="446" w:type="dxa"/>
            <w:tcBorders>
              <w:top w:val="nil"/>
              <w:left w:val="single" w:sz="4" w:space="0" w:color="auto"/>
              <w:bottom w:val="nil"/>
              <w:right w:val="nil"/>
            </w:tcBorders>
          </w:tcPr>
          <w:p w14:paraId="4179D16E"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VIII.</w:t>
            </w:r>
          </w:p>
        </w:tc>
        <w:tc>
          <w:tcPr>
            <w:tcW w:w="6461" w:type="dxa"/>
            <w:tcBorders>
              <w:top w:val="nil"/>
              <w:left w:val="nil"/>
              <w:bottom w:val="nil"/>
              <w:right w:val="single" w:sz="4" w:space="0" w:color="auto"/>
            </w:tcBorders>
          </w:tcPr>
          <w:p w14:paraId="796436A9"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İŞTİRAKLER (Net)</w:t>
            </w:r>
          </w:p>
        </w:tc>
        <w:tc>
          <w:tcPr>
            <w:tcW w:w="635" w:type="dxa"/>
            <w:tcBorders>
              <w:top w:val="nil"/>
              <w:left w:val="single" w:sz="4" w:space="0" w:color="auto"/>
              <w:bottom w:val="nil"/>
              <w:right w:val="single" w:sz="4" w:space="0" w:color="auto"/>
            </w:tcBorders>
            <w:vAlign w:val="bottom"/>
          </w:tcPr>
          <w:p w14:paraId="1491D919" w14:textId="77777777" w:rsidR="00AE44C5" w:rsidRPr="00A5606A" w:rsidRDefault="00AE44C5" w:rsidP="00AE44C5">
            <w:pPr>
              <w:autoSpaceDE w:val="0"/>
              <w:autoSpaceDN w:val="0"/>
              <w:adjustRightInd w:val="0"/>
              <w:ind w:left="-30"/>
              <w:jc w:val="center"/>
              <w:rPr>
                <w:rFonts w:ascii="Arial" w:hAnsi="Arial" w:cs="Arial"/>
                <w:b/>
                <w:sz w:val="14"/>
                <w:szCs w:val="14"/>
              </w:rPr>
            </w:pPr>
            <w:r w:rsidRPr="00A5606A">
              <w:rPr>
                <w:rFonts w:ascii="Arial" w:hAnsi="Arial" w:cs="Arial"/>
                <w:b/>
                <w:sz w:val="14"/>
                <w:szCs w:val="14"/>
              </w:rPr>
              <w:t>(9)</w:t>
            </w:r>
          </w:p>
        </w:tc>
        <w:tc>
          <w:tcPr>
            <w:tcW w:w="782" w:type="dxa"/>
            <w:tcBorders>
              <w:top w:val="nil"/>
              <w:left w:val="single" w:sz="4" w:space="0" w:color="auto"/>
              <w:bottom w:val="nil"/>
              <w:right w:val="single" w:sz="4" w:space="0" w:color="auto"/>
            </w:tcBorders>
            <w:shd w:val="clear" w:color="auto" w:fill="auto"/>
            <w:vAlign w:val="bottom"/>
          </w:tcPr>
          <w:p w14:paraId="3A42568B" w14:textId="447C6E9F"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4.719</w:t>
            </w:r>
          </w:p>
        </w:tc>
        <w:tc>
          <w:tcPr>
            <w:tcW w:w="836" w:type="dxa"/>
            <w:tcBorders>
              <w:top w:val="nil"/>
              <w:left w:val="single" w:sz="4" w:space="0" w:color="auto"/>
              <w:bottom w:val="nil"/>
              <w:right w:val="single" w:sz="4" w:space="0" w:color="auto"/>
            </w:tcBorders>
            <w:shd w:val="clear" w:color="auto" w:fill="auto"/>
            <w:vAlign w:val="bottom"/>
          </w:tcPr>
          <w:p w14:paraId="1DFEF0C2" w14:textId="1C60CFE4"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58670948" w14:textId="21E2EF45"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4.719</w:t>
            </w:r>
          </w:p>
        </w:tc>
      </w:tr>
      <w:tr w:rsidR="00AE44C5" w:rsidRPr="00A5606A" w14:paraId="7357A4CF" w14:textId="77777777" w:rsidTr="00AE44C5">
        <w:trPr>
          <w:trHeight w:val="113"/>
        </w:trPr>
        <w:tc>
          <w:tcPr>
            <w:tcW w:w="446" w:type="dxa"/>
            <w:tcBorders>
              <w:top w:val="nil"/>
              <w:left w:val="single" w:sz="4" w:space="0" w:color="auto"/>
              <w:bottom w:val="nil"/>
              <w:right w:val="nil"/>
            </w:tcBorders>
          </w:tcPr>
          <w:p w14:paraId="2A43853F"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8.1</w:t>
            </w:r>
          </w:p>
        </w:tc>
        <w:tc>
          <w:tcPr>
            <w:tcW w:w="6461" w:type="dxa"/>
            <w:tcBorders>
              <w:top w:val="nil"/>
              <w:left w:val="nil"/>
              <w:bottom w:val="nil"/>
              <w:right w:val="single" w:sz="4" w:space="0" w:color="auto"/>
            </w:tcBorders>
          </w:tcPr>
          <w:p w14:paraId="7B5B7DAD" w14:textId="77777777" w:rsidR="00AE44C5" w:rsidRPr="00A5606A" w:rsidRDefault="00AE44C5" w:rsidP="00AE44C5">
            <w:pPr>
              <w:autoSpaceDE w:val="0"/>
              <w:autoSpaceDN w:val="0"/>
              <w:adjustRightInd w:val="0"/>
              <w:rPr>
                <w:rFonts w:ascii="Arial" w:hAnsi="Arial" w:cs="Arial"/>
                <w:sz w:val="14"/>
                <w:szCs w:val="14"/>
              </w:rPr>
            </w:pPr>
            <w:proofErr w:type="spellStart"/>
            <w:r w:rsidRPr="00A5606A">
              <w:rPr>
                <w:rFonts w:ascii="Arial" w:hAnsi="Arial" w:cs="Arial"/>
                <w:sz w:val="14"/>
                <w:szCs w:val="14"/>
              </w:rPr>
              <w:t>Özkaynak</w:t>
            </w:r>
            <w:proofErr w:type="spellEnd"/>
            <w:r w:rsidRPr="00A5606A">
              <w:rPr>
                <w:rFonts w:ascii="Arial" w:hAnsi="Arial" w:cs="Arial"/>
                <w:sz w:val="14"/>
                <w:szCs w:val="14"/>
              </w:rPr>
              <w:t xml:space="preserve"> Yöntemine Göre Muhasebeleştirilenler</w:t>
            </w:r>
          </w:p>
        </w:tc>
        <w:tc>
          <w:tcPr>
            <w:tcW w:w="635" w:type="dxa"/>
            <w:tcBorders>
              <w:top w:val="nil"/>
              <w:left w:val="single" w:sz="4" w:space="0" w:color="auto"/>
              <w:bottom w:val="nil"/>
              <w:right w:val="single" w:sz="4" w:space="0" w:color="auto"/>
            </w:tcBorders>
            <w:vAlign w:val="bottom"/>
          </w:tcPr>
          <w:p w14:paraId="7FF15419"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683445D4" w14:textId="55C7E1B8"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3867D4DF" w14:textId="41DCBC67"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025E3659" w14:textId="18CD50F6"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r>
      <w:tr w:rsidR="00AE44C5" w:rsidRPr="00A5606A" w14:paraId="4C050C63" w14:textId="77777777" w:rsidTr="00AE44C5">
        <w:trPr>
          <w:trHeight w:val="113"/>
        </w:trPr>
        <w:tc>
          <w:tcPr>
            <w:tcW w:w="446" w:type="dxa"/>
            <w:tcBorders>
              <w:top w:val="nil"/>
              <w:left w:val="single" w:sz="4" w:space="0" w:color="auto"/>
              <w:bottom w:val="nil"/>
              <w:right w:val="nil"/>
            </w:tcBorders>
          </w:tcPr>
          <w:p w14:paraId="045A870D"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8.2</w:t>
            </w:r>
          </w:p>
        </w:tc>
        <w:tc>
          <w:tcPr>
            <w:tcW w:w="6461" w:type="dxa"/>
            <w:tcBorders>
              <w:top w:val="nil"/>
              <w:left w:val="nil"/>
              <w:bottom w:val="nil"/>
              <w:right w:val="single" w:sz="4" w:space="0" w:color="auto"/>
            </w:tcBorders>
          </w:tcPr>
          <w:p w14:paraId="1FFBACDB"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Konsolide Edilmeyenler</w:t>
            </w:r>
          </w:p>
        </w:tc>
        <w:tc>
          <w:tcPr>
            <w:tcW w:w="635" w:type="dxa"/>
            <w:tcBorders>
              <w:top w:val="nil"/>
              <w:left w:val="single" w:sz="4" w:space="0" w:color="auto"/>
              <w:bottom w:val="nil"/>
              <w:right w:val="single" w:sz="4" w:space="0" w:color="auto"/>
            </w:tcBorders>
            <w:vAlign w:val="bottom"/>
          </w:tcPr>
          <w:p w14:paraId="15230AB4"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7C5E5741" w14:textId="16537ED0" w:rsidR="00AE44C5" w:rsidRPr="00A5606A" w:rsidRDefault="00AE44C5" w:rsidP="00AE44C5">
            <w:pPr>
              <w:jc w:val="right"/>
              <w:rPr>
                <w:rFonts w:ascii="Arial" w:hAnsi="Arial" w:cs="Arial"/>
                <w:bCs/>
                <w:sz w:val="14"/>
                <w:szCs w:val="14"/>
              </w:rPr>
            </w:pPr>
            <w:r w:rsidRPr="00AE44C5">
              <w:rPr>
                <w:rFonts w:ascii="Arial" w:hAnsi="Arial" w:cs="Arial"/>
                <w:bCs/>
                <w:sz w:val="14"/>
                <w:szCs w:val="14"/>
              </w:rPr>
              <w:t>4.719</w:t>
            </w:r>
          </w:p>
        </w:tc>
        <w:tc>
          <w:tcPr>
            <w:tcW w:w="836" w:type="dxa"/>
            <w:tcBorders>
              <w:top w:val="nil"/>
              <w:left w:val="single" w:sz="4" w:space="0" w:color="auto"/>
              <w:bottom w:val="nil"/>
              <w:right w:val="single" w:sz="4" w:space="0" w:color="auto"/>
            </w:tcBorders>
            <w:shd w:val="clear" w:color="auto" w:fill="auto"/>
            <w:vAlign w:val="bottom"/>
          </w:tcPr>
          <w:p w14:paraId="4A465DD6" w14:textId="2E161AFE"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088AB316" w14:textId="6E01826F" w:rsidR="00AE44C5" w:rsidRPr="00A5606A" w:rsidRDefault="00AE44C5" w:rsidP="00AE44C5">
            <w:pPr>
              <w:jc w:val="right"/>
              <w:rPr>
                <w:rFonts w:ascii="Arial" w:hAnsi="Arial" w:cs="Arial"/>
                <w:bCs/>
                <w:sz w:val="14"/>
                <w:szCs w:val="14"/>
              </w:rPr>
            </w:pPr>
            <w:r w:rsidRPr="00AE44C5">
              <w:rPr>
                <w:rFonts w:ascii="Arial" w:hAnsi="Arial" w:cs="Arial"/>
                <w:bCs/>
                <w:sz w:val="14"/>
                <w:szCs w:val="14"/>
              </w:rPr>
              <w:t>4.719</w:t>
            </w:r>
          </w:p>
        </w:tc>
      </w:tr>
      <w:tr w:rsidR="00AE44C5" w:rsidRPr="00A5606A" w14:paraId="447B6A61" w14:textId="77777777" w:rsidTr="00AE44C5">
        <w:trPr>
          <w:trHeight w:val="66"/>
        </w:trPr>
        <w:tc>
          <w:tcPr>
            <w:tcW w:w="446" w:type="dxa"/>
            <w:tcBorders>
              <w:top w:val="nil"/>
              <w:left w:val="single" w:sz="4" w:space="0" w:color="auto"/>
              <w:bottom w:val="nil"/>
              <w:right w:val="nil"/>
            </w:tcBorders>
          </w:tcPr>
          <w:p w14:paraId="78B9110C"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8.2.1</w:t>
            </w:r>
          </w:p>
        </w:tc>
        <w:tc>
          <w:tcPr>
            <w:tcW w:w="6461" w:type="dxa"/>
            <w:tcBorders>
              <w:top w:val="nil"/>
              <w:left w:val="nil"/>
              <w:bottom w:val="nil"/>
              <w:right w:val="single" w:sz="4" w:space="0" w:color="auto"/>
            </w:tcBorders>
          </w:tcPr>
          <w:p w14:paraId="6ECFE67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Mali İştirakler</w:t>
            </w:r>
          </w:p>
        </w:tc>
        <w:tc>
          <w:tcPr>
            <w:tcW w:w="635" w:type="dxa"/>
            <w:tcBorders>
              <w:top w:val="nil"/>
              <w:left w:val="single" w:sz="4" w:space="0" w:color="auto"/>
              <w:bottom w:val="nil"/>
              <w:right w:val="single" w:sz="4" w:space="0" w:color="auto"/>
            </w:tcBorders>
            <w:vAlign w:val="bottom"/>
          </w:tcPr>
          <w:p w14:paraId="38C8DBF7"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0CAB54E5" w14:textId="53878AE5" w:rsidR="00AE44C5" w:rsidRPr="00A5606A" w:rsidRDefault="00AE44C5" w:rsidP="00AE44C5">
            <w:pPr>
              <w:jc w:val="right"/>
              <w:rPr>
                <w:rFonts w:ascii="Arial" w:hAnsi="Arial" w:cs="Arial"/>
                <w:bCs/>
                <w:sz w:val="14"/>
                <w:szCs w:val="14"/>
              </w:rPr>
            </w:pPr>
            <w:r w:rsidRPr="00AE44C5">
              <w:rPr>
                <w:rFonts w:ascii="Arial" w:hAnsi="Arial" w:cs="Arial"/>
                <w:bCs/>
                <w:sz w:val="14"/>
                <w:szCs w:val="14"/>
              </w:rPr>
              <w:t>4.719</w:t>
            </w:r>
          </w:p>
        </w:tc>
        <w:tc>
          <w:tcPr>
            <w:tcW w:w="836" w:type="dxa"/>
            <w:tcBorders>
              <w:top w:val="nil"/>
              <w:left w:val="single" w:sz="4" w:space="0" w:color="auto"/>
              <w:bottom w:val="nil"/>
              <w:right w:val="single" w:sz="4" w:space="0" w:color="auto"/>
            </w:tcBorders>
            <w:shd w:val="clear" w:color="auto" w:fill="auto"/>
            <w:vAlign w:val="bottom"/>
          </w:tcPr>
          <w:p w14:paraId="23E49794" w14:textId="19138FBE"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1397E00F" w14:textId="6A628273" w:rsidR="00AE44C5" w:rsidRPr="00A5606A" w:rsidRDefault="00AE44C5" w:rsidP="00AE44C5">
            <w:pPr>
              <w:jc w:val="right"/>
              <w:rPr>
                <w:rFonts w:ascii="Arial" w:hAnsi="Arial" w:cs="Arial"/>
                <w:bCs/>
                <w:sz w:val="14"/>
                <w:szCs w:val="14"/>
              </w:rPr>
            </w:pPr>
            <w:r w:rsidRPr="00AE44C5">
              <w:rPr>
                <w:rFonts w:ascii="Arial" w:hAnsi="Arial" w:cs="Arial"/>
                <w:bCs/>
                <w:sz w:val="14"/>
                <w:szCs w:val="14"/>
              </w:rPr>
              <w:t>4.719</w:t>
            </w:r>
          </w:p>
        </w:tc>
      </w:tr>
      <w:tr w:rsidR="00AE44C5" w:rsidRPr="00A5606A" w14:paraId="3F0E5347" w14:textId="77777777" w:rsidTr="00AE44C5">
        <w:trPr>
          <w:trHeight w:val="113"/>
        </w:trPr>
        <w:tc>
          <w:tcPr>
            <w:tcW w:w="446" w:type="dxa"/>
            <w:tcBorders>
              <w:top w:val="nil"/>
              <w:left w:val="single" w:sz="4" w:space="0" w:color="auto"/>
              <w:bottom w:val="nil"/>
              <w:right w:val="nil"/>
            </w:tcBorders>
          </w:tcPr>
          <w:p w14:paraId="4DACD74A"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8.2.2</w:t>
            </w:r>
          </w:p>
        </w:tc>
        <w:tc>
          <w:tcPr>
            <w:tcW w:w="6461" w:type="dxa"/>
            <w:tcBorders>
              <w:top w:val="nil"/>
              <w:left w:val="nil"/>
              <w:bottom w:val="nil"/>
              <w:right w:val="single" w:sz="4" w:space="0" w:color="auto"/>
            </w:tcBorders>
          </w:tcPr>
          <w:p w14:paraId="7ACC19BB"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Mali Olmayan İştirakler</w:t>
            </w:r>
          </w:p>
        </w:tc>
        <w:tc>
          <w:tcPr>
            <w:tcW w:w="635" w:type="dxa"/>
            <w:tcBorders>
              <w:top w:val="nil"/>
              <w:left w:val="single" w:sz="4" w:space="0" w:color="auto"/>
              <w:bottom w:val="nil"/>
              <w:right w:val="single" w:sz="4" w:space="0" w:color="auto"/>
            </w:tcBorders>
            <w:vAlign w:val="bottom"/>
          </w:tcPr>
          <w:p w14:paraId="030411B3"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4E27AFC2" w14:textId="302B1C67"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638E7400" w14:textId="2D513DD6"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6B0522A0" w14:textId="347F33F4"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r>
      <w:tr w:rsidR="00AE44C5" w:rsidRPr="00A5606A" w14:paraId="61EF09C5" w14:textId="77777777" w:rsidTr="00AE44C5">
        <w:trPr>
          <w:trHeight w:val="113"/>
        </w:trPr>
        <w:tc>
          <w:tcPr>
            <w:tcW w:w="446" w:type="dxa"/>
            <w:tcBorders>
              <w:top w:val="nil"/>
              <w:left w:val="single" w:sz="4" w:space="0" w:color="auto"/>
              <w:bottom w:val="nil"/>
              <w:right w:val="nil"/>
            </w:tcBorders>
          </w:tcPr>
          <w:p w14:paraId="239DAE13"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IX.</w:t>
            </w:r>
          </w:p>
        </w:tc>
        <w:tc>
          <w:tcPr>
            <w:tcW w:w="6461" w:type="dxa"/>
            <w:tcBorders>
              <w:top w:val="nil"/>
              <w:left w:val="nil"/>
              <w:bottom w:val="nil"/>
              <w:right w:val="single" w:sz="4" w:space="0" w:color="auto"/>
            </w:tcBorders>
          </w:tcPr>
          <w:p w14:paraId="732BDC3A"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BAĞLI ORTAKLIKLAR (Net)</w:t>
            </w:r>
          </w:p>
        </w:tc>
        <w:tc>
          <w:tcPr>
            <w:tcW w:w="635" w:type="dxa"/>
            <w:tcBorders>
              <w:top w:val="nil"/>
              <w:left w:val="single" w:sz="4" w:space="0" w:color="auto"/>
              <w:bottom w:val="nil"/>
              <w:right w:val="single" w:sz="4" w:space="0" w:color="auto"/>
            </w:tcBorders>
            <w:vAlign w:val="bottom"/>
          </w:tcPr>
          <w:p w14:paraId="74AC884A" w14:textId="77777777" w:rsidR="00AE44C5" w:rsidRPr="00A5606A" w:rsidRDefault="00AE44C5" w:rsidP="00AE44C5">
            <w:pPr>
              <w:autoSpaceDE w:val="0"/>
              <w:autoSpaceDN w:val="0"/>
              <w:adjustRightInd w:val="0"/>
              <w:ind w:left="-30"/>
              <w:jc w:val="center"/>
              <w:rPr>
                <w:rFonts w:ascii="Arial" w:hAnsi="Arial" w:cs="Arial"/>
                <w:b/>
                <w:sz w:val="14"/>
                <w:szCs w:val="14"/>
              </w:rPr>
            </w:pPr>
            <w:r w:rsidRPr="00A5606A">
              <w:rPr>
                <w:rFonts w:ascii="Arial" w:hAnsi="Arial" w:cs="Arial"/>
                <w:b/>
                <w:sz w:val="14"/>
                <w:szCs w:val="14"/>
              </w:rPr>
              <w:t>(9)</w:t>
            </w:r>
          </w:p>
        </w:tc>
        <w:tc>
          <w:tcPr>
            <w:tcW w:w="782" w:type="dxa"/>
            <w:tcBorders>
              <w:top w:val="nil"/>
              <w:left w:val="single" w:sz="4" w:space="0" w:color="auto"/>
              <w:bottom w:val="nil"/>
              <w:right w:val="single" w:sz="4" w:space="0" w:color="auto"/>
            </w:tcBorders>
            <w:shd w:val="clear" w:color="auto" w:fill="auto"/>
            <w:vAlign w:val="bottom"/>
          </w:tcPr>
          <w:p w14:paraId="19F57C64" w14:textId="7E5948AB"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79B1C564" w14:textId="097DA14D"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33EE8EF5" w14:textId="5FF32E82"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w:t>
            </w:r>
          </w:p>
        </w:tc>
      </w:tr>
      <w:tr w:rsidR="00AE44C5" w:rsidRPr="00A5606A" w14:paraId="6FC8EEF5" w14:textId="77777777" w:rsidTr="00AE44C5">
        <w:trPr>
          <w:trHeight w:val="113"/>
        </w:trPr>
        <w:tc>
          <w:tcPr>
            <w:tcW w:w="446" w:type="dxa"/>
            <w:tcBorders>
              <w:top w:val="nil"/>
              <w:left w:val="single" w:sz="4" w:space="0" w:color="auto"/>
              <w:bottom w:val="nil"/>
              <w:right w:val="nil"/>
            </w:tcBorders>
          </w:tcPr>
          <w:p w14:paraId="2A56B052"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9.1</w:t>
            </w:r>
          </w:p>
        </w:tc>
        <w:tc>
          <w:tcPr>
            <w:tcW w:w="6461" w:type="dxa"/>
            <w:tcBorders>
              <w:top w:val="nil"/>
              <w:left w:val="nil"/>
              <w:bottom w:val="nil"/>
              <w:right w:val="single" w:sz="4" w:space="0" w:color="auto"/>
            </w:tcBorders>
          </w:tcPr>
          <w:p w14:paraId="5AB706E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Konsolide Edilmeyen Mali Ortaklıklar</w:t>
            </w:r>
          </w:p>
        </w:tc>
        <w:tc>
          <w:tcPr>
            <w:tcW w:w="635" w:type="dxa"/>
            <w:tcBorders>
              <w:top w:val="nil"/>
              <w:left w:val="single" w:sz="4" w:space="0" w:color="auto"/>
              <w:bottom w:val="nil"/>
              <w:right w:val="single" w:sz="4" w:space="0" w:color="auto"/>
            </w:tcBorders>
            <w:vAlign w:val="bottom"/>
          </w:tcPr>
          <w:p w14:paraId="3A902F25"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486D81DF" w14:textId="72D5C268"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2C1C2347" w14:textId="6880425C"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4E821769" w14:textId="68D0468C"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r>
      <w:tr w:rsidR="00AE44C5" w:rsidRPr="00A5606A" w14:paraId="3F88BC10" w14:textId="77777777" w:rsidTr="00AE44C5">
        <w:trPr>
          <w:trHeight w:val="113"/>
        </w:trPr>
        <w:tc>
          <w:tcPr>
            <w:tcW w:w="446" w:type="dxa"/>
            <w:tcBorders>
              <w:top w:val="nil"/>
              <w:left w:val="single" w:sz="4" w:space="0" w:color="auto"/>
              <w:bottom w:val="nil"/>
              <w:right w:val="nil"/>
            </w:tcBorders>
          </w:tcPr>
          <w:p w14:paraId="0A8428B7"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9.2</w:t>
            </w:r>
          </w:p>
        </w:tc>
        <w:tc>
          <w:tcPr>
            <w:tcW w:w="6461" w:type="dxa"/>
            <w:tcBorders>
              <w:top w:val="nil"/>
              <w:left w:val="nil"/>
              <w:bottom w:val="nil"/>
              <w:right w:val="single" w:sz="4" w:space="0" w:color="auto"/>
            </w:tcBorders>
          </w:tcPr>
          <w:p w14:paraId="0B1AA3C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Konsolide Edilmeyen Mali Olmayan Ortaklıklar</w:t>
            </w:r>
          </w:p>
        </w:tc>
        <w:tc>
          <w:tcPr>
            <w:tcW w:w="635" w:type="dxa"/>
            <w:tcBorders>
              <w:top w:val="nil"/>
              <w:left w:val="single" w:sz="4" w:space="0" w:color="auto"/>
              <w:bottom w:val="nil"/>
              <w:right w:val="single" w:sz="4" w:space="0" w:color="auto"/>
            </w:tcBorders>
            <w:vAlign w:val="bottom"/>
          </w:tcPr>
          <w:p w14:paraId="18093AEC"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3526235C" w14:textId="45B6F7D8"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13276009" w14:textId="4C8AFBD8"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689BE40D" w14:textId="28EE02C3"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r>
      <w:tr w:rsidR="00AE44C5" w:rsidRPr="00A5606A" w14:paraId="2D2AB000" w14:textId="77777777" w:rsidTr="00AE44C5">
        <w:trPr>
          <w:trHeight w:val="113"/>
        </w:trPr>
        <w:tc>
          <w:tcPr>
            <w:tcW w:w="446" w:type="dxa"/>
            <w:tcBorders>
              <w:top w:val="nil"/>
              <w:left w:val="single" w:sz="4" w:space="0" w:color="auto"/>
              <w:bottom w:val="nil"/>
              <w:right w:val="nil"/>
            </w:tcBorders>
          </w:tcPr>
          <w:p w14:paraId="7BA37685"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X.</w:t>
            </w:r>
          </w:p>
        </w:tc>
        <w:tc>
          <w:tcPr>
            <w:tcW w:w="6461" w:type="dxa"/>
            <w:tcBorders>
              <w:top w:val="nil"/>
              <w:left w:val="nil"/>
              <w:bottom w:val="nil"/>
              <w:right w:val="single" w:sz="4" w:space="0" w:color="auto"/>
            </w:tcBorders>
          </w:tcPr>
          <w:p w14:paraId="4906BBCF"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BİRLİKTE KONTROL EDİLEN ORTAKLIKLAR (İŞ ORTAKLIKLARI) (Net)</w:t>
            </w:r>
          </w:p>
        </w:tc>
        <w:tc>
          <w:tcPr>
            <w:tcW w:w="635" w:type="dxa"/>
            <w:tcBorders>
              <w:top w:val="nil"/>
              <w:left w:val="single" w:sz="4" w:space="0" w:color="auto"/>
              <w:bottom w:val="nil"/>
              <w:right w:val="single" w:sz="4" w:space="0" w:color="auto"/>
            </w:tcBorders>
            <w:vAlign w:val="bottom"/>
          </w:tcPr>
          <w:p w14:paraId="225FD8D4" w14:textId="77777777" w:rsidR="00AE44C5" w:rsidRPr="00A5606A" w:rsidRDefault="00AE44C5" w:rsidP="00AE44C5">
            <w:pPr>
              <w:autoSpaceDE w:val="0"/>
              <w:autoSpaceDN w:val="0"/>
              <w:adjustRightInd w:val="0"/>
              <w:ind w:left="-30"/>
              <w:jc w:val="center"/>
              <w:rPr>
                <w:rFonts w:ascii="Arial" w:hAnsi="Arial" w:cs="Arial"/>
                <w:b/>
                <w:sz w:val="14"/>
                <w:szCs w:val="14"/>
              </w:rPr>
            </w:pPr>
            <w:r w:rsidRPr="00A5606A">
              <w:rPr>
                <w:rFonts w:ascii="Arial" w:hAnsi="Arial" w:cs="Arial"/>
                <w:b/>
                <w:sz w:val="14"/>
                <w:szCs w:val="14"/>
              </w:rPr>
              <w:t>(9)</w:t>
            </w:r>
          </w:p>
        </w:tc>
        <w:tc>
          <w:tcPr>
            <w:tcW w:w="782" w:type="dxa"/>
            <w:tcBorders>
              <w:top w:val="nil"/>
              <w:left w:val="single" w:sz="4" w:space="0" w:color="auto"/>
              <w:bottom w:val="nil"/>
              <w:right w:val="single" w:sz="4" w:space="0" w:color="auto"/>
            </w:tcBorders>
            <w:shd w:val="clear" w:color="auto" w:fill="auto"/>
            <w:vAlign w:val="bottom"/>
          </w:tcPr>
          <w:p w14:paraId="520E14AE" w14:textId="0F24B004"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18.470</w:t>
            </w:r>
          </w:p>
        </w:tc>
        <w:tc>
          <w:tcPr>
            <w:tcW w:w="836" w:type="dxa"/>
            <w:tcBorders>
              <w:top w:val="nil"/>
              <w:left w:val="single" w:sz="4" w:space="0" w:color="auto"/>
              <w:bottom w:val="nil"/>
              <w:right w:val="single" w:sz="4" w:space="0" w:color="auto"/>
            </w:tcBorders>
            <w:shd w:val="clear" w:color="auto" w:fill="auto"/>
            <w:vAlign w:val="bottom"/>
          </w:tcPr>
          <w:p w14:paraId="013C44FC" w14:textId="353E8347"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002F2EFF" w14:textId="1D6CA60A"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18.470</w:t>
            </w:r>
          </w:p>
        </w:tc>
      </w:tr>
      <w:tr w:rsidR="00AE44C5" w:rsidRPr="00A5606A" w14:paraId="700661AE" w14:textId="77777777" w:rsidTr="00AE44C5">
        <w:trPr>
          <w:trHeight w:val="113"/>
        </w:trPr>
        <w:tc>
          <w:tcPr>
            <w:tcW w:w="446" w:type="dxa"/>
            <w:tcBorders>
              <w:top w:val="nil"/>
              <w:left w:val="single" w:sz="4" w:space="0" w:color="auto"/>
              <w:bottom w:val="nil"/>
              <w:right w:val="nil"/>
            </w:tcBorders>
          </w:tcPr>
          <w:p w14:paraId="59AEBA4A"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sz w:val="14"/>
                <w:szCs w:val="14"/>
              </w:rPr>
              <w:t>10.1</w:t>
            </w:r>
          </w:p>
        </w:tc>
        <w:tc>
          <w:tcPr>
            <w:tcW w:w="6461" w:type="dxa"/>
            <w:tcBorders>
              <w:top w:val="nil"/>
              <w:left w:val="nil"/>
              <w:bottom w:val="nil"/>
              <w:right w:val="single" w:sz="4" w:space="0" w:color="auto"/>
            </w:tcBorders>
          </w:tcPr>
          <w:p w14:paraId="1F2D857F" w14:textId="77777777" w:rsidR="00AE44C5" w:rsidRPr="00A5606A" w:rsidRDefault="00AE44C5" w:rsidP="00AE44C5">
            <w:pPr>
              <w:autoSpaceDE w:val="0"/>
              <w:autoSpaceDN w:val="0"/>
              <w:adjustRightInd w:val="0"/>
              <w:rPr>
                <w:rFonts w:ascii="Arial" w:hAnsi="Arial" w:cs="Arial"/>
                <w:sz w:val="14"/>
                <w:szCs w:val="14"/>
              </w:rPr>
            </w:pPr>
            <w:proofErr w:type="spellStart"/>
            <w:r w:rsidRPr="00A5606A">
              <w:rPr>
                <w:rFonts w:ascii="Arial" w:hAnsi="Arial" w:cs="Arial"/>
                <w:sz w:val="14"/>
                <w:szCs w:val="14"/>
              </w:rPr>
              <w:t>Özkaynak</w:t>
            </w:r>
            <w:proofErr w:type="spellEnd"/>
            <w:r w:rsidRPr="00A5606A">
              <w:rPr>
                <w:rFonts w:ascii="Arial" w:hAnsi="Arial" w:cs="Arial"/>
                <w:sz w:val="14"/>
                <w:szCs w:val="14"/>
              </w:rPr>
              <w:t xml:space="preserve"> Yöntemine Göre Muhasebeleştirilenler</w:t>
            </w:r>
          </w:p>
        </w:tc>
        <w:tc>
          <w:tcPr>
            <w:tcW w:w="635" w:type="dxa"/>
            <w:tcBorders>
              <w:top w:val="nil"/>
              <w:left w:val="single" w:sz="4" w:space="0" w:color="auto"/>
              <w:bottom w:val="nil"/>
              <w:right w:val="single" w:sz="4" w:space="0" w:color="auto"/>
            </w:tcBorders>
            <w:vAlign w:val="bottom"/>
          </w:tcPr>
          <w:p w14:paraId="30672018"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7F471314" w14:textId="385CA1AD" w:rsidR="00AE44C5" w:rsidRPr="00A5606A" w:rsidRDefault="00AE44C5" w:rsidP="00AE44C5">
            <w:pPr>
              <w:jc w:val="right"/>
              <w:rPr>
                <w:rFonts w:ascii="Arial" w:hAnsi="Arial" w:cs="Arial"/>
                <w:bCs/>
                <w:sz w:val="14"/>
                <w:szCs w:val="14"/>
              </w:rPr>
            </w:pPr>
            <w:r w:rsidRPr="00AE44C5">
              <w:rPr>
                <w:rFonts w:ascii="Arial" w:hAnsi="Arial" w:cs="Arial"/>
                <w:bCs/>
                <w:sz w:val="14"/>
                <w:szCs w:val="14"/>
              </w:rPr>
              <w:t>18.470</w:t>
            </w:r>
          </w:p>
        </w:tc>
        <w:tc>
          <w:tcPr>
            <w:tcW w:w="836" w:type="dxa"/>
            <w:tcBorders>
              <w:top w:val="nil"/>
              <w:left w:val="single" w:sz="4" w:space="0" w:color="auto"/>
              <w:bottom w:val="nil"/>
              <w:right w:val="single" w:sz="4" w:space="0" w:color="auto"/>
            </w:tcBorders>
            <w:shd w:val="clear" w:color="auto" w:fill="auto"/>
            <w:vAlign w:val="bottom"/>
          </w:tcPr>
          <w:p w14:paraId="64B3E8B7" w14:textId="7CCE01E2"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64F39775" w14:textId="401F58A8" w:rsidR="00AE44C5" w:rsidRPr="00A5606A" w:rsidRDefault="00AE44C5" w:rsidP="00AE44C5">
            <w:pPr>
              <w:jc w:val="right"/>
              <w:rPr>
                <w:rFonts w:ascii="Arial" w:hAnsi="Arial" w:cs="Arial"/>
                <w:bCs/>
                <w:sz w:val="14"/>
                <w:szCs w:val="14"/>
              </w:rPr>
            </w:pPr>
            <w:r w:rsidRPr="00AE44C5">
              <w:rPr>
                <w:rFonts w:ascii="Arial" w:hAnsi="Arial" w:cs="Arial"/>
                <w:bCs/>
                <w:sz w:val="14"/>
                <w:szCs w:val="14"/>
              </w:rPr>
              <w:t>18.470</w:t>
            </w:r>
          </w:p>
        </w:tc>
      </w:tr>
      <w:tr w:rsidR="00AE44C5" w:rsidRPr="00A5606A" w14:paraId="387A3C3D" w14:textId="77777777" w:rsidTr="00AE44C5">
        <w:trPr>
          <w:trHeight w:val="113"/>
        </w:trPr>
        <w:tc>
          <w:tcPr>
            <w:tcW w:w="446" w:type="dxa"/>
            <w:tcBorders>
              <w:top w:val="nil"/>
              <w:left w:val="single" w:sz="4" w:space="0" w:color="auto"/>
              <w:bottom w:val="nil"/>
              <w:right w:val="nil"/>
            </w:tcBorders>
          </w:tcPr>
          <w:p w14:paraId="3FDE4BEB"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sz w:val="14"/>
                <w:szCs w:val="14"/>
              </w:rPr>
              <w:t>10.2</w:t>
            </w:r>
          </w:p>
        </w:tc>
        <w:tc>
          <w:tcPr>
            <w:tcW w:w="6461" w:type="dxa"/>
            <w:tcBorders>
              <w:top w:val="nil"/>
              <w:left w:val="nil"/>
              <w:bottom w:val="nil"/>
              <w:right w:val="single" w:sz="4" w:space="0" w:color="auto"/>
            </w:tcBorders>
          </w:tcPr>
          <w:p w14:paraId="4E134C03"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Konsolide Edilmeyenler</w:t>
            </w:r>
          </w:p>
        </w:tc>
        <w:tc>
          <w:tcPr>
            <w:tcW w:w="635" w:type="dxa"/>
            <w:tcBorders>
              <w:top w:val="nil"/>
              <w:left w:val="single" w:sz="4" w:space="0" w:color="auto"/>
              <w:bottom w:val="nil"/>
              <w:right w:val="single" w:sz="4" w:space="0" w:color="auto"/>
            </w:tcBorders>
            <w:vAlign w:val="bottom"/>
          </w:tcPr>
          <w:p w14:paraId="55580088"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2C193B66" w14:textId="41B2DFF8"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5F08714C" w14:textId="6C580236"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61EF681E" w14:textId="1A212A7E"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r>
      <w:tr w:rsidR="00AE44C5" w:rsidRPr="00A5606A" w14:paraId="4794EA78" w14:textId="77777777" w:rsidTr="00AE44C5">
        <w:trPr>
          <w:trHeight w:val="113"/>
        </w:trPr>
        <w:tc>
          <w:tcPr>
            <w:tcW w:w="446" w:type="dxa"/>
            <w:tcBorders>
              <w:top w:val="nil"/>
              <w:left w:val="single" w:sz="4" w:space="0" w:color="auto"/>
              <w:bottom w:val="nil"/>
              <w:right w:val="nil"/>
            </w:tcBorders>
          </w:tcPr>
          <w:p w14:paraId="4465B4DF" w14:textId="77777777" w:rsidR="00AE44C5" w:rsidRPr="00A5606A" w:rsidRDefault="00AE44C5" w:rsidP="00AE44C5">
            <w:pPr>
              <w:autoSpaceDE w:val="0"/>
              <w:autoSpaceDN w:val="0"/>
              <w:adjustRightInd w:val="0"/>
              <w:ind w:right="-30"/>
              <w:rPr>
                <w:rFonts w:ascii="Arial" w:hAnsi="Arial" w:cs="Arial"/>
                <w:sz w:val="14"/>
                <w:szCs w:val="14"/>
              </w:rPr>
            </w:pPr>
            <w:r w:rsidRPr="00A5606A">
              <w:rPr>
                <w:rFonts w:ascii="Arial" w:hAnsi="Arial" w:cs="Arial"/>
                <w:sz w:val="14"/>
                <w:szCs w:val="14"/>
              </w:rPr>
              <w:t>10.2.1</w:t>
            </w:r>
          </w:p>
        </w:tc>
        <w:tc>
          <w:tcPr>
            <w:tcW w:w="6461" w:type="dxa"/>
            <w:tcBorders>
              <w:top w:val="nil"/>
              <w:left w:val="nil"/>
              <w:bottom w:val="nil"/>
              <w:right w:val="single" w:sz="4" w:space="0" w:color="auto"/>
            </w:tcBorders>
          </w:tcPr>
          <w:p w14:paraId="0CD89825"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Mali Ortaklıklar</w:t>
            </w:r>
          </w:p>
        </w:tc>
        <w:tc>
          <w:tcPr>
            <w:tcW w:w="635" w:type="dxa"/>
            <w:tcBorders>
              <w:top w:val="nil"/>
              <w:left w:val="single" w:sz="4" w:space="0" w:color="auto"/>
              <w:bottom w:val="nil"/>
              <w:right w:val="single" w:sz="4" w:space="0" w:color="auto"/>
            </w:tcBorders>
            <w:vAlign w:val="bottom"/>
          </w:tcPr>
          <w:p w14:paraId="6C5181B4"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0DE9D46C" w14:textId="7CED1615"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5E86FACA" w14:textId="5C03F58B"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7B500320" w14:textId="70CF323E"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r>
      <w:tr w:rsidR="00AE44C5" w:rsidRPr="00A5606A" w14:paraId="6C79DB1B" w14:textId="77777777" w:rsidTr="00AE44C5">
        <w:trPr>
          <w:trHeight w:val="113"/>
        </w:trPr>
        <w:tc>
          <w:tcPr>
            <w:tcW w:w="446" w:type="dxa"/>
            <w:tcBorders>
              <w:top w:val="nil"/>
              <w:left w:val="single" w:sz="4" w:space="0" w:color="auto"/>
              <w:bottom w:val="nil"/>
              <w:right w:val="nil"/>
            </w:tcBorders>
          </w:tcPr>
          <w:p w14:paraId="36F3E392" w14:textId="77777777" w:rsidR="00AE44C5" w:rsidRPr="00A5606A" w:rsidRDefault="00AE44C5" w:rsidP="00AE44C5">
            <w:pPr>
              <w:autoSpaceDE w:val="0"/>
              <w:autoSpaceDN w:val="0"/>
              <w:adjustRightInd w:val="0"/>
              <w:ind w:right="-30"/>
              <w:rPr>
                <w:rFonts w:ascii="Arial" w:hAnsi="Arial" w:cs="Arial"/>
                <w:b/>
                <w:sz w:val="14"/>
                <w:szCs w:val="14"/>
              </w:rPr>
            </w:pPr>
            <w:r w:rsidRPr="00A5606A">
              <w:rPr>
                <w:rFonts w:ascii="Arial" w:hAnsi="Arial" w:cs="Arial"/>
                <w:sz w:val="14"/>
                <w:szCs w:val="14"/>
              </w:rPr>
              <w:t>10.2.2</w:t>
            </w:r>
          </w:p>
        </w:tc>
        <w:tc>
          <w:tcPr>
            <w:tcW w:w="6461" w:type="dxa"/>
            <w:tcBorders>
              <w:top w:val="nil"/>
              <w:left w:val="nil"/>
              <w:bottom w:val="nil"/>
              <w:right w:val="single" w:sz="4" w:space="0" w:color="auto"/>
            </w:tcBorders>
          </w:tcPr>
          <w:p w14:paraId="456E3A0C"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Mali Olmayan Ortaklıklar</w:t>
            </w:r>
          </w:p>
        </w:tc>
        <w:tc>
          <w:tcPr>
            <w:tcW w:w="635" w:type="dxa"/>
            <w:tcBorders>
              <w:top w:val="nil"/>
              <w:left w:val="single" w:sz="4" w:space="0" w:color="auto"/>
              <w:bottom w:val="nil"/>
              <w:right w:val="single" w:sz="4" w:space="0" w:color="auto"/>
            </w:tcBorders>
            <w:vAlign w:val="bottom"/>
          </w:tcPr>
          <w:p w14:paraId="30B5A851"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4406E99E" w14:textId="166EDC6E"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583D2318" w14:textId="663EE5CB"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3C78419C" w14:textId="7A1E6C8C"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r>
      <w:tr w:rsidR="00AE44C5" w:rsidRPr="00A5606A" w14:paraId="4045DAAE" w14:textId="77777777" w:rsidTr="00AE44C5">
        <w:trPr>
          <w:trHeight w:val="113"/>
        </w:trPr>
        <w:tc>
          <w:tcPr>
            <w:tcW w:w="446" w:type="dxa"/>
            <w:tcBorders>
              <w:top w:val="nil"/>
              <w:left w:val="single" w:sz="4" w:space="0" w:color="auto"/>
              <w:bottom w:val="nil"/>
              <w:right w:val="nil"/>
            </w:tcBorders>
          </w:tcPr>
          <w:p w14:paraId="19D7880F"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XI.</w:t>
            </w:r>
          </w:p>
        </w:tc>
        <w:tc>
          <w:tcPr>
            <w:tcW w:w="6461" w:type="dxa"/>
            <w:tcBorders>
              <w:top w:val="nil"/>
              <w:left w:val="nil"/>
              <w:bottom w:val="nil"/>
              <w:right w:val="single" w:sz="4" w:space="0" w:color="auto"/>
            </w:tcBorders>
          </w:tcPr>
          <w:p w14:paraId="7C8B54A1"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KİRALAMA İŞLEMLERİNDEN ALACAKLAR (Net) </w:t>
            </w:r>
          </w:p>
        </w:tc>
        <w:tc>
          <w:tcPr>
            <w:tcW w:w="635" w:type="dxa"/>
            <w:tcBorders>
              <w:top w:val="nil"/>
              <w:left w:val="single" w:sz="4" w:space="0" w:color="auto"/>
              <w:bottom w:val="nil"/>
              <w:right w:val="single" w:sz="4" w:space="0" w:color="auto"/>
            </w:tcBorders>
            <w:vAlign w:val="bottom"/>
          </w:tcPr>
          <w:p w14:paraId="083A92A3" w14:textId="77777777" w:rsidR="00AE44C5" w:rsidRPr="00A5606A" w:rsidRDefault="00AE44C5" w:rsidP="00AE44C5">
            <w:pPr>
              <w:autoSpaceDE w:val="0"/>
              <w:autoSpaceDN w:val="0"/>
              <w:adjustRightInd w:val="0"/>
              <w:ind w:left="-124" w:right="-8"/>
              <w:jc w:val="center"/>
              <w:rPr>
                <w:rFonts w:ascii="Arial" w:hAnsi="Arial" w:cs="Arial"/>
                <w:b/>
                <w:sz w:val="14"/>
                <w:szCs w:val="14"/>
              </w:rPr>
            </w:pPr>
            <w:r w:rsidRPr="00A5606A">
              <w:rPr>
                <w:rFonts w:ascii="Arial" w:hAnsi="Arial" w:cs="Arial"/>
                <w:b/>
                <w:sz w:val="14"/>
                <w:szCs w:val="14"/>
              </w:rPr>
              <w:t xml:space="preserve">  (7)</w:t>
            </w:r>
          </w:p>
        </w:tc>
        <w:tc>
          <w:tcPr>
            <w:tcW w:w="782" w:type="dxa"/>
            <w:tcBorders>
              <w:top w:val="nil"/>
              <w:left w:val="single" w:sz="4" w:space="0" w:color="auto"/>
              <w:bottom w:val="nil"/>
              <w:right w:val="single" w:sz="4" w:space="0" w:color="auto"/>
            </w:tcBorders>
            <w:shd w:val="clear" w:color="auto" w:fill="auto"/>
            <w:vAlign w:val="bottom"/>
          </w:tcPr>
          <w:p w14:paraId="4A182B4A" w14:textId="69C47B1C"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737.081</w:t>
            </w:r>
          </w:p>
        </w:tc>
        <w:tc>
          <w:tcPr>
            <w:tcW w:w="836" w:type="dxa"/>
            <w:tcBorders>
              <w:top w:val="nil"/>
              <w:left w:val="single" w:sz="4" w:space="0" w:color="auto"/>
              <w:bottom w:val="nil"/>
              <w:right w:val="single" w:sz="4" w:space="0" w:color="auto"/>
            </w:tcBorders>
            <w:shd w:val="clear" w:color="auto" w:fill="auto"/>
            <w:vAlign w:val="bottom"/>
          </w:tcPr>
          <w:p w14:paraId="1C4198F1" w14:textId="5CB77319"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1B950DF9" w14:textId="714FE00A"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737.081</w:t>
            </w:r>
          </w:p>
        </w:tc>
      </w:tr>
      <w:tr w:rsidR="00AE44C5" w:rsidRPr="00A5606A" w14:paraId="4E11E8C3" w14:textId="77777777" w:rsidTr="00AE44C5">
        <w:trPr>
          <w:trHeight w:val="113"/>
        </w:trPr>
        <w:tc>
          <w:tcPr>
            <w:tcW w:w="446" w:type="dxa"/>
            <w:tcBorders>
              <w:top w:val="nil"/>
              <w:left w:val="single" w:sz="4" w:space="0" w:color="auto"/>
              <w:bottom w:val="nil"/>
              <w:right w:val="nil"/>
            </w:tcBorders>
          </w:tcPr>
          <w:p w14:paraId="52E31B27"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11.1</w:t>
            </w:r>
          </w:p>
        </w:tc>
        <w:tc>
          <w:tcPr>
            <w:tcW w:w="6461" w:type="dxa"/>
            <w:tcBorders>
              <w:top w:val="nil"/>
              <w:left w:val="nil"/>
              <w:bottom w:val="nil"/>
              <w:right w:val="single" w:sz="4" w:space="0" w:color="auto"/>
            </w:tcBorders>
          </w:tcPr>
          <w:p w14:paraId="6D958E1E"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Finansal Kiralama Alacakları</w:t>
            </w:r>
          </w:p>
        </w:tc>
        <w:tc>
          <w:tcPr>
            <w:tcW w:w="635" w:type="dxa"/>
            <w:tcBorders>
              <w:top w:val="nil"/>
              <w:left w:val="single" w:sz="4" w:space="0" w:color="auto"/>
              <w:bottom w:val="nil"/>
              <w:right w:val="single" w:sz="4" w:space="0" w:color="auto"/>
            </w:tcBorders>
            <w:vAlign w:val="bottom"/>
          </w:tcPr>
          <w:p w14:paraId="1D7A04C5"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6D15B462" w14:textId="24DAF814" w:rsidR="00AE44C5" w:rsidRPr="00A5606A" w:rsidRDefault="00AE44C5" w:rsidP="00AE44C5">
            <w:pPr>
              <w:jc w:val="right"/>
              <w:rPr>
                <w:rFonts w:ascii="Arial" w:hAnsi="Arial" w:cs="Arial"/>
                <w:bCs/>
                <w:sz w:val="14"/>
                <w:szCs w:val="14"/>
              </w:rPr>
            </w:pPr>
            <w:r w:rsidRPr="00AE44C5">
              <w:rPr>
                <w:rFonts w:ascii="Arial" w:hAnsi="Arial" w:cs="Arial"/>
                <w:bCs/>
                <w:sz w:val="14"/>
                <w:szCs w:val="14"/>
              </w:rPr>
              <w:t>807.540</w:t>
            </w:r>
          </w:p>
        </w:tc>
        <w:tc>
          <w:tcPr>
            <w:tcW w:w="836" w:type="dxa"/>
            <w:tcBorders>
              <w:top w:val="nil"/>
              <w:left w:val="single" w:sz="4" w:space="0" w:color="auto"/>
              <w:bottom w:val="nil"/>
              <w:right w:val="single" w:sz="4" w:space="0" w:color="auto"/>
            </w:tcBorders>
            <w:shd w:val="clear" w:color="auto" w:fill="auto"/>
            <w:vAlign w:val="bottom"/>
          </w:tcPr>
          <w:p w14:paraId="74B603FE" w14:textId="69C89918"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05C412CD" w14:textId="303A8216" w:rsidR="00AE44C5" w:rsidRPr="00A5606A" w:rsidRDefault="00AE44C5" w:rsidP="00AE44C5">
            <w:pPr>
              <w:jc w:val="right"/>
              <w:rPr>
                <w:rFonts w:ascii="Arial" w:hAnsi="Arial" w:cs="Arial"/>
                <w:bCs/>
                <w:sz w:val="14"/>
                <w:szCs w:val="14"/>
              </w:rPr>
            </w:pPr>
            <w:r w:rsidRPr="00AE44C5">
              <w:rPr>
                <w:rFonts w:ascii="Arial" w:hAnsi="Arial" w:cs="Arial"/>
                <w:bCs/>
                <w:sz w:val="14"/>
                <w:szCs w:val="14"/>
              </w:rPr>
              <w:t>807.540</w:t>
            </w:r>
          </w:p>
        </w:tc>
      </w:tr>
      <w:tr w:rsidR="00AE44C5" w:rsidRPr="00A5606A" w14:paraId="160874F3" w14:textId="77777777" w:rsidTr="00AE44C5">
        <w:trPr>
          <w:trHeight w:val="113"/>
        </w:trPr>
        <w:tc>
          <w:tcPr>
            <w:tcW w:w="446" w:type="dxa"/>
            <w:tcBorders>
              <w:top w:val="nil"/>
              <w:left w:val="single" w:sz="4" w:space="0" w:color="auto"/>
              <w:bottom w:val="nil"/>
              <w:right w:val="nil"/>
            </w:tcBorders>
          </w:tcPr>
          <w:p w14:paraId="201B53B6"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11.2</w:t>
            </w:r>
          </w:p>
        </w:tc>
        <w:tc>
          <w:tcPr>
            <w:tcW w:w="6461" w:type="dxa"/>
            <w:tcBorders>
              <w:top w:val="nil"/>
              <w:left w:val="nil"/>
              <w:bottom w:val="nil"/>
              <w:right w:val="single" w:sz="4" w:space="0" w:color="auto"/>
            </w:tcBorders>
          </w:tcPr>
          <w:p w14:paraId="536742E9"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Faaliyet Kiralaması Alacakları</w:t>
            </w:r>
          </w:p>
        </w:tc>
        <w:tc>
          <w:tcPr>
            <w:tcW w:w="635" w:type="dxa"/>
            <w:tcBorders>
              <w:top w:val="nil"/>
              <w:left w:val="single" w:sz="4" w:space="0" w:color="auto"/>
              <w:bottom w:val="nil"/>
              <w:right w:val="single" w:sz="4" w:space="0" w:color="auto"/>
            </w:tcBorders>
            <w:vAlign w:val="bottom"/>
          </w:tcPr>
          <w:p w14:paraId="3B7EBDA9"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083ECE25" w14:textId="62DCC6C6"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6C771B6F" w14:textId="242D3838"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306461CB" w14:textId="276E8210"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r>
      <w:tr w:rsidR="00AE44C5" w:rsidRPr="00A5606A" w14:paraId="3CCA492C" w14:textId="77777777" w:rsidTr="00AE44C5">
        <w:trPr>
          <w:trHeight w:val="113"/>
        </w:trPr>
        <w:tc>
          <w:tcPr>
            <w:tcW w:w="446" w:type="dxa"/>
            <w:tcBorders>
              <w:top w:val="nil"/>
              <w:left w:val="single" w:sz="4" w:space="0" w:color="auto"/>
              <w:bottom w:val="nil"/>
              <w:right w:val="nil"/>
            </w:tcBorders>
          </w:tcPr>
          <w:p w14:paraId="5D7B5DB3"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11.3</w:t>
            </w:r>
          </w:p>
        </w:tc>
        <w:tc>
          <w:tcPr>
            <w:tcW w:w="6461" w:type="dxa"/>
            <w:tcBorders>
              <w:top w:val="nil"/>
              <w:left w:val="nil"/>
              <w:bottom w:val="nil"/>
              <w:right w:val="single" w:sz="4" w:space="0" w:color="auto"/>
            </w:tcBorders>
          </w:tcPr>
          <w:p w14:paraId="60C68A8B"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Diğer</w:t>
            </w:r>
          </w:p>
        </w:tc>
        <w:tc>
          <w:tcPr>
            <w:tcW w:w="635" w:type="dxa"/>
            <w:tcBorders>
              <w:top w:val="nil"/>
              <w:left w:val="single" w:sz="4" w:space="0" w:color="auto"/>
              <w:bottom w:val="nil"/>
              <w:right w:val="single" w:sz="4" w:space="0" w:color="auto"/>
            </w:tcBorders>
            <w:vAlign w:val="bottom"/>
          </w:tcPr>
          <w:p w14:paraId="3BBDF3A0"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01382801" w14:textId="3AC2649E"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626370E6" w14:textId="27B6AF5E"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1BEF0CC9" w14:textId="0D3E2D74"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r>
      <w:tr w:rsidR="00AE44C5" w:rsidRPr="00A5606A" w14:paraId="332BA773" w14:textId="77777777" w:rsidTr="00AE44C5">
        <w:trPr>
          <w:trHeight w:val="113"/>
        </w:trPr>
        <w:tc>
          <w:tcPr>
            <w:tcW w:w="446" w:type="dxa"/>
            <w:tcBorders>
              <w:top w:val="nil"/>
              <w:left w:val="single" w:sz="4" w:space="0" w:color="auto"/>
              <w:bottom w:val="nil"/>
              <w:right w:val="nil"/>
            </w:tcBorders>
          </w:tcPr>
          <w:p w14:paraId="3765E1C5"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11.4</w:t>
            </w:r>
          </w:p>
        </w:tc>
        <w:tc>
          <w:tcPr>
            <w:tcW w:w="6461" w:type="dxa"/>
            <w:tcBorders>
              <w:top w:val="nil"/>
              <w:left w:val="nil"/>
              <w:bottom w:val="nil"/>
              <w:right w:val="single" w:sz="4" w:space="0" w:color="auto"/>
            </w:tcBorders>
          </w:tcPr>
          <w:p w14:paraId="5A9312AA"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Kazanılmamış Gelirler (-)</w:t>
            </w:r>
          </w:p>
        </w:tc>
        <w:tc>
          <w:tcPr>
            <w:tcW w:w="635" w:type="dxa"/>
            <w:tcBorders>
              <w:top w:val="nil"/>
              <w:left w:val="single" w:sz="4" w:space="0" w:color="auto"/>
              <w:bottom w:val="nil"/>
              <w:right w:val="single" w:sz="4" w:space="0" w:color="auto"/>
            </w:tcBorders>
            <w:vAlign w:val="bottom"/>
          </w:tcPr>
          <w:p w14:paraId="573FE444"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4924DCBE" w14:textId="4E7F1AF2" w:rsidR="00AE44C5" w:rsidRPr="00A5606A" w:rsidRDefault="00AE44C5" w:rsidP="00AE44C5">
            <w:pPr>
              <w:jc w:val="right"/>
              <w:rPr>
                <w:rFonts w:ascii="Arial" w:hAnsi="Arial" w:cs="Arial"/>
                <w:bCs/>
                <w:sz w:val="14"/>
                <w:szCs w:val="14"/>
              </w:rPr>
            </w:pPr>
            <w:r w:rsidRPr="00AE44C5">
              <w:rPr>
                <w:rFonts w:ascii="Arial" w:hAnsi="Arial" w:cs="Arial"/>
                <w:bCs/>
                <w:sz w:val="14"/>
                <w:szCs w:val="14"/>
              </w:rPr>
              <w:t>70.459</w:t>
            </w:r>
          </w:p>
        </w:tc>
        <w:tc>
          <w:tcPr>
            <w:tcW w:w="836" w:type="dxa"/>
            <w:tcBorders>
              <w:top w:val="nil"/>
              <w:left w:val="single" w:sz="4" w:space="0" w:color="auto"/>
              <w:bottom w:val="nil"/>
              <w:right w:val="single" w:sz="4" w:space="0" w:color="auto"/>
            </w:tcBorders>
            <w:shd w:val="clear" w:color="auto" w:fill="auto"/>
            <w:vAlign w:val="bottom"/>
          </w:tcPr>
          <w:p w14:paraId="26354F46" w14:textId="25F61DA6"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662EF9A2" w14:textId="30D2F01F" w:rsidR="00AE44C5" w:rsidRPr="00A5606A" w:rsidRDefault="00AE44C5" w:rsidP="00AE44C5">
            <w:pPr>
              <w:jc w:val="right"/>
              <w:rPr>
                <w:rFonts w:ascii="Arial" w:hAnsi="Arial" w:cs="Arial"/>
                <w:bCs/>
                <w:sz w:val="14"/>
                <w:szCs w:val="14"/>
              </w:rPr>
            </w:pPr>
            <w:r w:rsidRPr="00AE44C5">
              <w:rPr>
                <w:rFonts w:ascii="Arial" w:hAnsi="Arial" w:cs="Arial"/>
                <w:bCs/>
                <w:sz w:val="14"/>
                <w:szCs w:val="14"/>
              </w:rPr>
              <w:t>70.459</w:t>
            </w:r>
          </w:p>
        </w:tc>
      </w:tr>
      <w:tr w:rsidR="00AE44C5" w:rsidRPr="00A5606A" w14:paraId="32047AFB" w14:textId="77777777" w:rsidTr="00AE44C5">
        <w:trPr>
          <w:trHeight w:val="113"/>
        </w:trPr>
        <w:tc>
          <w:tcPr>
            <w:tcW w:w="446" w:type="dxa"/>
            <w:tcBorders>
              <w:top w:val="nil"/>
              <w:left w:val="single" w:sz="4" w:space="0" w:color="auto"/>
              <w:bottom w:val="nil"/>
              <w:right w:val="nil"/>
            </w:tcBorders>
          </w:tcPr>
          <w:p w14:paraId="2CC3BA53"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XII.</w:t>
            </w:r>
          </w:p>
        </w:tc>
        <w:tc>
          <w:tcPr>
            <w:tcW w:w="6461" w:type="dxa"/>
            <w:tcBorders>
              <w:top w:val="nil"/>
              <w:left w:val="nil"/>
              <w:bottom w:val="nil"/>
              <w:right w:val="single" w:sz="4" w:space="0" w:color="auto"/>
            </w:tcBorders>
          </w:tcPr>
          <w:p w14:paraId="6BCFC9EE"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RİSKTEN KORUNMA AMAÇLI TÜREV FİNANSAL VARLIKLAR</w:t>
            </w:r>
          </w:p>
        </w:tc>
        <w:tc>
          <w:tcPr>
            <w:tcW w:w="635" w:type="dxa"/>
            <w:tcBorders>
              <w:top w:val="nil"/>
              <w:left w:val="single" w:sz="4" w:space="0" w:color="auto"/>
              <w:bottom w:val="nil"/>
              <w:right w:val="single" w:sz="4" w:space="0" w:color="auto"/>
            </w:tcBorders>
            <w:vAlign w:val="bottom"/>
          </w:tcPr>
          <w:p w14:paraId="1D82B01E" w14:textId="77777777" w:rsidR="00AE44C5" w:rsidRPr="00A5606A" w:rsidRDefault="00AE44C5" w:rsidP="00AE44C5">
            <w:pPr>
              <w:autoSpaceDE w:val="0"/>
              <w:autoSpaceDN w:val="0"/>
              <w:adjustRightInd w:val="0"/>
              <w:ind w:left="-30"/>
              <w:jc w:val="center"/>
              <w:rPr>
                <w:rFonts w:ascii="Arial" w:hAnsi="Arial" w:cs="Arial"/>
                <w:b/>
                <w:sz w:val="14"/>
                <w:szCs w:val="14"/>
              </w:rPr>
            </w:pPr>
            <w:r w:rsidRPr="00A5606A">
              <w:rPr>
                <w:rFonts w:ascii="Arial" w:hAnsi="Arial" w:cs="Arial"/>
                <w:b/>
                <w:sz w:val="14"/>
                <w:szCs w:val="14"/>
              </w:rPr>
              <w:t>(14)</w:t>
            </w:r>
          </w:p>
        </w:tc>
        <w:tc>
          <w:tcPr>
            <w:tcW w:w="782" w:type="dxa"/>
            <w:tcBorders>
              <w:top w:val="nil"/>
              <w:left w:val="single" w:sz="4" w:space="0" w:color="auto"/>
              <w:bottom w:val="nil"/>
              <w:right w:val="single" w:sz="4" w:space="0" w:color="auto"/>
            </w:tcBorders>
            <w:shd w:val="clear" w:color="auto" w:fill="auto"/>
            <w:vAlign w:val="bottom"/>
          </w:tcPr>
          <w:p w14:paraId="39AB1DBB" w14:textId="2922D4FB"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74A05690" w14:textId="28FAA614"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4625C507" w14:textId="599D33EF"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w:t>
            </w:r>
          </w:p>
        </w:tc>
      </w:tr>
      <w:tr w:rsidR="00AE44C5" w:rsidRPr="00A5606A" w14:paraId="51B67A46" w14:textId="77777777" w:rsidTr="00AE44C5">
        <w:trPr>
          <w:trHeight w:val="113"/>
        </w:trPr>
        <w:tc>
          <w:tcPr>
            <w:tcW w:w="446" w:type="dxa"/>
            <w:tcBorders>
              <w:top w:val="nil"/>
              <w:left w:val="single" w:sz="4" w:space="0" w:color="auto"/>
              <w:bottom w:val="nil"/>
              <w:right w:val="nil"/>
            </w:tcBorders>
          </w:tcPr>
          <w:p w14:paraId="70EEB610"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12.1</w:t>
            </w:r>
          </w:p>
        </w:tc>
        <w:tc>
          <w:tcPr>
            <w:tcW w:w="6461" w:type="dxa"/>
            <w:tcBorders>
              <w:top w:val="nil"/>
              <w:left w:val="nil"/>
              <w:bottom w:val="nil"/>
              <w:right w:val="single" w:sz="4" w:space="0" w:color="auto"/>
            </w:tcBorders>
          </w:tcPr>
          <w:p w14:paraId="10CB7D93"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Gerçeğe Uygun Değer Riskinden Korunma Amaçlılar</w:t>
            </w:r>
          </w:p>
        </w:tc>
        <w:tc>
          <w:tcPr>
            <w:tcW w:w="635" w:type="dxa"/>
            <w:tcBorders>
              <w:top w:val="nil"/>
              <w:left w:val="single" w:sz="4" w:space="0" w:color="auto"/>
              <w:bottom w:val="nil"/>
              <w:right w:val="single" w:sz="4" w:space="0" w:color="auto"/>
            </w:tcBorders>
            <w:vAlign w:val="bottom"/>
          </w:tcPr>
          <w:p w14:paraId="699D2A52"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4D6D754A" w14:textId="2D9CD300"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7B396821" w14:textId="58F42C6F"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645CA86E" w14:textId="49E18133"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r>
      <w:tr w:rsidR="00AE44C5" w:rsidRPr="00A5606A" w14:paraId="7B9CD100" w14:textId="77777777" w:rsidTr="00AE44C5">
        <w:trPr>
          <w:trHeight w:val="113"/>
        </w:trPr>
        <w:tc>
          <w:tcPr>
            <w:tcW w:w="446" w:type="dxa"/>
            <w:tcBorders>
              <w:top w:val="nil"/>
              <w:left w:val="single" w:sz="4" w:space="0" w:color="auto"/>
              <w:bottom w:val="nil"/>
              <w:right w:val="nil"/>
            </w:tcBorders>
          </w:tcPr>
          <w:p w14:paraId="607DA200"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12.2</w:t>
            </w:r>
          </w:p>
        </w:tc>
        <w:tc>
          <w:tcPr>
            <w:tcW w:w="6461" w:type="dxa"/>
            <w:tcBorders>
              <w:top w:val="nil"/>
              <w:left w:val="nil"/>
              <w:bottom w:val="nil"/>
              <w:right w:val="single" w:sz="4" w:space="0" w:color="auto"/>
            </w:tcBorders>
          </w:tcPr>
          <w:p w14:paraId="4EBCBA48"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Nakit Akış Riskinden Korunma Amaçlılar</w:t>
            </w:r>
          </w:p>
        </w:tc>
        <w:tc>
          <w:tcPr>
            <w:tcW w:w="635" w:type="dxa"/>
            <w:tcBorders>
              <w:top w:val="nil"/>
              <w:left w:val="single" w:sz="4" w:space="0" w:color="auto"/>
              <w:bottom w:val="nil"/>
              <w:right w:val="single" w:sz="4" w:space="0" w:color="auto"/>
            </w:tcBorders>
            <w:vAlign w:val="bottom"/>
          </w:tcPr>
          <w:p w14:paraId="394345A8"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64D40E47" w14:textId="39A8B587"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3634A83D" w14:textId="3CC39677"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1D26FBF6" w14:textId="06DA3019"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r>
      <w:tr w:rsidR="00AE44C5" w:rsidRPr="00A5606A" w14:paraId="4E6B847F" w14:textId="77777777" w:rsidTr="00AE44C5">
        <w:trPr>
          <w:trHeight w:val="113"/>
        </w:trPr>
        <w:tc>
          <w:tcPr>
            <w:tcW w:w="446" w:type="dxa"/>
            <w:tcBorders>
              <w:top w:val="nil"/>
              <w:left w:val="single" w:sz="4" w:space="0" w:color="auto"/>
              <w:bottom w:val="nil"/>
              <w:right w:val="nil"/>
            </w:tcBorders>
          </w:tcPr>
          <w:p w14:paraId="4A0AD586"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12.3</w:t>
            </w:r>
          </w:p>
        </w:tc>
        <w:tc>
          <w:tcPr>
            <w:tcW w:w="6461" w:type="dxa"/>
            <w:tcBorders>
              <w:top w:val="nil"/>
              <w:left w:val="nil"/>
              <w:bottom w:val="nil"/>
              <w:right w:val="single" w:sz="4" w:space="0" w:color="auto"/>
            </w:tcBorders>
          </w:tcPr>
          <w:p w14:paraId="1CAE5E82"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Yurtdışındaki Net Yatırım Riskinden Korunma Amaçlılar</w:t>
            </w:r>
          </w:p>
        </w:tc>
        <w:tc>
          <w:tcPr>
            <w:tcW w:w="635" w:type="dxa"/>
            <w:tcBorders>
              <w:top w:val="nil"/>
              <w:left w:val="single" w:sz="4" w:space="0" w:color="auto"/>
              <w:bottom w:val="nil"/>
              <w:right w:val="single" w:sz="4" w:space="0" w:color="auto"/>
            </w:tcBorders>
            <w:vAlign w:val="bottom"/>
          </w:tcPr>
          <w:p w14:paraId="686C591F"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1FA3E76F" w14:textId="25E46F5A"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6DF259C0" w14:textId="0E3E7E13"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0569FF15" w14:textId="11B46F85"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r>
      <w:tr w:rsidR="00AE44C5" w:rsidRPr="00A5606A" w14:paraId="2B695803" w14:textId="77777777" w:rsidTr="00AE44C5">
        <w:trPr>
          <w:trHeight w:val="113"/>
        </w:trPr>
        <w:tc>
          <w:tcPr>
            <w:tcW w:w="446" w:type="dxa"/>
            <w:tcBorders>
              <w:top w:val="nil"/>
              <w:left w:val="single" w:sz="4" w:space="0" w:color="auto"/>
              <w:bottom w:val="nil"/>
              <w:right w:val="nil"/>
            </w:tcBorders>
          </w:tcPr>
          <w:p w14:paraId="0DC6DB00"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XIII.</w:t>
            </w:r>
          </w:p>
        </w:tc>
        <w:tc>
          <w:tcPr>
            <w:tcW w:w="6461" w:type="dxa"/>
            <w:tcBorders>
              <w:top w:val="nil"/>
              <w:left w:val="nil"/>
              <w:bottom w:val="nil"/>
              <w:right w:val="single" w:sz="4" w:space="0" w:color="auto"/>
            </w:tcBorders>
          </w:tcPr>
          <w:p w14:paraId="20CC40D4"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MADDİ DURAN VARLIKLAR (Net)</w:t>
            </w:r>
          </w:p>
        </w:tc>
        <w:tc>
          <w:tcPr>
            <w:tcW w:w="635" w:type="dxa"/>
            <w:tcBorders>
              <w:top w:val="nil"/>
              <w:left w:val="single" w:sz="4" w:space="0" w:color="auto"/>
              <w:bottom w:val="nil"/>
              <w:right w:val="single" w:sz="4" w:space="0" w:color="auto"/>
            </w:tcBorders>
            <w:vAlign w:val="bottom"/>
          </w:tcPr>
          <w:p w14:paraId="56DFD6D6" w14:textId="77777777" w:rsidR="00AE44C5" w:rsidRPr="00A5606A" w:rsidRDefault="00AE44C5" w:rsidP="00AE44C5">
            <w:pPr>
              <w:autoSpaceDE w:val="0"/>
              <w:autoSpaceDN w:val="0"/>
              <w:adjustRightInd w:val="0"/>
              <w:ind w:left="-30"/>
              <w:jc w:val="center"/>
              <w:rPr>
                <w:rFonts w:ascii="Arial" w:hAnsi="Arial" w:cs="Arial"/>
                <w:b/>
                <w:sz w:val="14"/>
                <w:szCs w:val="14"/>
              </w:rPr>
            </w:pPr>
            <w:r w:rsidRPr="00A5606A">
              <w:rPr>
                <w:rFonts w:ascii="Arial" w:hAnsi="Arial" w:cs="Arial"/>
                <w:b/>
                <w:sz w:val="14"/>
                <w:szCs w:val="14"/>
              </w:rPr>
              <w:t>(10)</w:t>
            </w:r>
          </w:p>
        </w:tc>
        <w:tc>
          <w:tcPr>
            <w:tcW w:w="782" w:type="dxa"/>
            <w:tcBorders>
              <w:top w:val="nil"/>
              <w:left w:val="single" w:sz="4" w:space="0" w:color="auto"/>
              <w:bottom w:val="nil"/>
              <w:right w:val="single" w:sz="4" w:space="0" w:color="auto"/>
            </w:tcBorders>
            <w:shd w:val="clear" w:color="auto" w:fill="auto"/>
            <w:vAlign w:val="bottom"/>
          </w:tcPr>
          <w:p w14:paraId="6441B711" w14:textId="3A5EEEDE"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589.432</w:t>
            </w:r>
          </w:p>
        </w:tc>
        <w:tc>
          <w:tcPr>
            <w:tcW w:w="836" w:type="dxa"/>
            <w:tcBorders>
              <w:top w:val="nil"/>
              <w:left w:val="single" w:sz="4" w:space="0" w:color="auto"/>
              <w:bottom w:val="nil"/>
              <w:right w:val="single" w:sz="4" w:space="0" w:color="auto"/>
            </w:tcBorders>
            <w:shd w:val="clear" w:color="auto" w:fill="auto"/>
            <w:vAlign w:val="bottom"/>
          </w:tcPr>
          <w:p w14:paraId="4818F386" w14:textId="507F067A"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236</w:t>
            </w:r>
          </w:p>
        </w:tc>
        <w:tc>
          <w:tcPr>
            <w:tcW w:w="942" w:type="dxa"/>
            <w:tcBorders>
              <w:top w:val="nil"/>
              <w:left w:val="single" w:sz="4" w:space="0" w:color="auto"/>
              <w:bottom w:val="nil"/>
              <w:right w:val="single" w:sz="4" w:space="0" w:color="auto"/>
            </w:tcBorders>
            <w:shd w:val="clear" w:color="auto" w:fill="auto"/>
            <w:vAlign w:val="bottom"/>
          </w:tcPr>
          <w:p w14:paraId="00432830" w14:textId="0AA07AAC"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589.668</w:t>
            </w:r>
          </w:p>
        </w:tc>
      </w:tr>
      <w:tr w:rsidR="00AE44C5" w:rsidRPr="00A5606A" w14:paraId="5FD1EB09" w14:textId="77777777" w:rsidTr="00AE44C5">
        <w:trPr>
          <w:trHeight w:val="113"/>
        </w:trPr>
        <w:tc>
          <w:tcPr>
            <w:tcW w:w="446" w:type="dxa"/>
            <w:tcBorders>
              <w:top w:val="nil"/>
              <w:left w:val="single" w:sz="4" w:space="0" w:color="auto"/>
              <w:bottom w:val="nil"/>
              <w:right w:val="nil"/>
            </w:tcBorders>
          </w:tcPr>
          <w:p w14:paraId="036222C4"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XIV.</w:t>
            </w:r>
          </w:p>
        </w:tc>
        <w:tc>
          <w:tcPr>
            <w:tcW w:w="6461" w:type="dxa"/>
            <w:tcBorders>
              <w:top w:val="nil"/>
              <w:left w:val="nil"/>
              <w:bottom w:val="nil"/>
              <w:right w:val="single" w:sz="4" w:space="0" w:color="auto"/>
            </w:tcBorders>
          </w:tcPr>
          <w:p w14:paraId="66DC797D"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MADDİ OLMAYAN DURAN VARLIKLAR (Net)</w:t>
            </w:r>
          </w:p>
        </w:tc>
        <w:tc>
          <w:tcPr>
            <w:tcW w:w="635" w:type="dxa"/>
            <w:tcBorders>
              <w:top w:val="nil"/>
              <w:left w:val="single" w:sz="4" w:space="0" w:color="auto"/>
              <w:bottom w:val="nil"/>
              <w:right w:val="single" w:sz="4" w:space="0" w:color="auto"/>
            </w:tcBorders>
            <w:vAlign w:val="bottom"/>
          </w:tcPr>
          <w:p w14:paraId="332DAAC5" w14:textId="77777777" w:rsidR="00AE44C5" w:rsidRPr="00A5606A" w:rsidRDefault="00AE44C5" w:rsidP="00AE44C5">
            <w:pPr>
              <w:autoSpaceDE w:val="0"/>
              <w:autoSpaceDN w:val="0"/>
              <w:adjustRightInd w:val="0"/>
              <w:ind w:left="-30"/>
              <w:jc w:val="center"/>
              <w:rPr>
                <w:rFonts w:ascii="Arial" w:hAnsi="Arial" w:cs="Arial"/>
                <w:b/>
                <w:sz w:val="14"/>
                <w:szCs w:val="14"/>
              </w:rPr>
            </w:pPr>
            <w:r w:rsidRPr="00A5606A">
              <w:rPr>
                <w:rFonts w:ascii="Arial" w:hAnsi="Arial" w:cs="Arial"/>
                <w:b/>
                <w:sz w:val="14"/>
                <w:szCs w:val="14"/>
              </w:rPr>
              <w:t>(11)</w:t>
            </w:r>
          </w:p>
        </w:tc>
        <w:tc>
          <w:tcPr>
            <w:tcW w:w="782" w:type="dxa"/>
            <w:tcBorders>
              <w:top w:val="nil"/>
              <w:left w:val="single" w:sz="4" w:space="0" w:color="auto"/>
              <w:bottom w:val="nil"/>
              <w:right w:val="single" w:sz="4" w:space="0" w:color="auto"/>
            </w:tcBorders>
            <w:shd w:val="clear" w:color="auto" w:fill="auto"/>
            <w:vAlign w:val="bottom"/>
          </w:tcPr>
          <w:p w14:paraId="79FD12CB" w14:textId="06CEA70F"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28.401</w:t>
            </w:r>
          </w:p>
        </w:tc>
        <w:tc>
          <w:tcPr>
            <w:tcW w:w="836" w:type="dxa"/>
            <w:tcBorders>
              <w:top w:val="nil"/>
              <w:left w:val="single" w:sz="4" w:space="0" w:color="auto"/>
              <w:bottom w:val="nil"/>
              <w:right w:val="single" w:sz="4" w:space="0" w:color="auto"/>
            </w:tcBorders>
            <w:shd w:val="clear" w:color="auto" w:fill="auto"/>
            <w:vAlign w:val="bottom"/>
          </w:tcPr>
          <w:p w14:paraId="7CC6DDAB" w14:textId="2B2A525B"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78</w:t>
            </w:r>
          </w:p>
        </w:tc>
        <w:tc>
          <w:tcPr>
            <w:tcW w:w="942" w:type="dxa"/>
            <w:tcBorders>
              <w:top w:val="nil"/>
              <w:left w:val="single" w:sz="4" w:space="0" w:color="auto"/>
              <w:bottom w:val="nil"/>
              <w:right w:val="single" w:sz="4" w:space="0" w:color="auto"/>
            </w:tcBorders>
            <w:shd w:val="clear" w:color="auto" w:fill="auto"/>
            <w:vAlign w:val="bottom"/>
          </w:tcPr>
          <w:p w14:paraId="7432E6EC" w14:textId="311D8CB2"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28.479</w:t>
            </w:r>
          </w:p>
        </w:tc>
      </w:tr>
      <w:tr w:rsidR="00AE44C5" w:rsidRPr="00A5606A" w14:paraId="5C531D0A" w14:textId="77777777" w:rsidTr="00AE44C5">
        <w:trPr>
          <w:trHeight w:val="113"/>
        </w:trPr>
        <w:tc>
          <w:tcPr>
            <w:tcW w:w="446" w:type="dxa"/>
            <w:tcBorders>
              <w:top w:val="nil"/>
              <w:left w:val="single" w:sz="4" w:space="0" w:color="auto"/>
              <w:bottom w:val="nil"/>
              <w:right w:val="nil"/>
            </w:tcBorders>
          </w:tcPr>
          <w:p w14:paraId="1332A97D"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14.1</w:t>
            </w:r>
          </w:p>
        </w:tc>
        <w:tc>
          <w:tcPr>
            <w:tcW w:w="6461" w:type="dxa"/>
            <w:tcBorders>
              <w:top w:val="nil"/>
              <w:left w:val="nil"/>
              <w:bottom w:val="nil"/>
              <w:right w:val="single" w:sz="4" w:space="0" w:color="auto"/>
            </w:tcBorders>
          </w:tcPr>
          <w:p w14:paraId="199CE57F"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Şerefiye</w:t>
            </w:r>
          </w:p>
        </w:tc>
        <w:tc>
          <w:tcPr>
            <w:tcW w:w="635" w:type="dxa"/>
            <w:tcBorders>
              <w:top w:val="nil"/>
              <w:left w:val="single" w:sz="4" w:space="0" w:color="auto"/>
              <w:bottom w:val="nil"/>
              <w:right w:val="single" w:sz="4" w:space="0" w:color="auto"/>
            </w:tcBorders>
            <w:vAlign w:val="bottom"/>
          </w:tcPr>
          <w:p w14:paraId="331CFEBF"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7A65B568" w14:textId="29E64C6F"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14:paraId="2AED56AF" w14:textId="74611D76"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6E2353CF" w14:textId="394AEE0B"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r>
      <w:tr w:rsidR="00AE44C5" w:rsidRPr="00A5606A" w14:paraId="31D450AB" w14:textId="77777777" w:rsidTr="00AE44C5">
        <w:trPr>
          <w:trHeight w:val="113"/>
        </w:trPr>
        <w:tc>
          <w:tcPr>
            <w:tcW w:w="446" w:type="dxa"/>
            <w:tcBorders>
              <w:top w:val="nil"/>
              <w:left w:val="single" w:sz="4" w:space="0" w:color="auto"/>
              <w:bottom w:val="nil"/>
              <w:right w:val="nil"/>
            </w:tcBorders>
          </w:tcPr>
          <w:p w14:paraId="7B8DF7C0"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14.2</w:t>
            </w:r>
          </w:p>
        </w:tc>
        <w:tc>
          <w:tcPr>
            <w:tcW w:w="6461" w:type="dxa"/>
            <w:tcBorders>
              <w:top w:val="nil"/>
              <w:left w:val="nil"/>
              <w:bottom w:val="nil"/>
              <w:right w:val="single" w:sz="4" w:space="0" w:color="auto"/>
            </w:tcBorders>
          </w:tcPr>
          <w:p w14:paraId="106668E7"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Diğer</w:t>
            </w:r>
          </w:p>
        </w:tc>
        <w:tc>
          <w:tcPr>
            <w:tcW w:w="635" w:type="dxa"/>
            <w:tcBorders>
              <w:top w:val="nil"/>
              <w:left w:val="single" w:sz="4" w:space="0" w:color="auto"/>
              <w:bottom w:val="nil"/>
              <w:right w:val="single" w:sz="4" w:space="0" w:color="auto"/>
            </w:tcBorders>
            <w:vAlign w:val="bottom"/>
          </w:tcPr>
          <w:p w14:paraId="43D32BFA"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174AE94B" w14:textId="72B3E87E" w:rsidR="00AE44C5" w:rsidRPr="00A5606A" w:rsidRDefault="00AE44C5" w:rsidP="00AE44C5">
            <w:pPr>
              <w:jc w:val="right"/>
              <w:rPr>
                <w:rFonts w:ascii="Arial" w:hAnsi="Arial" w:cs="Arial"/>
                <w:bCs/>
                <w:sz w:val="14"/>
                <w:szCs w:val="14"/>
              </w:rPr>
            </w:pPr>
            <w:r w:rsidRPr="00AE44C5">
              <w:rPr>
                <w:rFonts w:ascii="Arial" w:hAnsi="Arial" w:cs="Arial"/>
                <w:bCs/>
                <w:sz w:val="14"/>
                <w:szCs w:val="14"/>
              </w:rPr>
              <w:t>28.401</w:t>
            </w:r>
          </w:p>
        </w:tc>
        <w:tc>
          <w:tcPr>
            <w:tcW w:w="836" w:type="dxa"/>
            <w:tcBorders>
              <w:top w:val="nil"/>
              <w:left w:val="single" w:sz="4" w:space="0" w:color="auto"/>
              <w:bottom w:val="nil"/>
              <w:right w:val="single" w:sz="4" w:space="0" w:color="auto"/>
            </w:tcBorders>
            <w:shd w:val="clear" w:color="auto" w:fill="auto"/>
            <w:vAlign w:val="bottom"/>
          </w:tcPr>
          <w:p w14:paraId="2FE4A30F" w14:textId="2A79D05C" w:rsidR="00AE44C5" w:rsidRPr="00A5606A" w:rsidRDefault="00AE44C5" w:rsidP="00AE44C5">
            <w:pPr>
              <w:jc w:val="right"/>
              <w:rPr>
                <w:rFonts w:ascii="Arial" w:hAnsi="Arial" w:cs="Arial"/>
                <w:bCs/>
                <w:sz w:val="14"/>
                <w:szCs w:val="14"/>
              </w:rPr>
            </w:pPr>
            <w:r w:rsidRPr="00AE44C5">
              <w:rPr>
                <w:rFonts w:ascii="Arial" w:hAnsi="Arial" w:cs="Arial"/>
                <w:bCs/>
                <w:sz w:val="14"/>
                <w:szCs w:val="14"/>
              </w:rPr>
              <w:t>78</w:t>
            </w:r>
          </w:p>
        </w:tc>
        <w:tc>
          <w:tcPr>
            <w:tcW w:w="942" w:type="dxa"/>
            <w:tcBorders>
              <w:top w:val="nil"/>
              <w:left w:val="single" w:sz="4" w:space="0" w:color="auto"/>
              <w:bottom w:val="nil"/>
              <w:right w:val="single" w:sz="4" w:space="0" w:color="auto"/>
            </w:tcBorders>
            <w:shd w:val="clear" w:color="auto" w:fill="auto"/>
            <w:vAlign w:val="bottom"/>
          </w:tcPr>
          <w:p w14:paraId="715054DB" w14:textId="5DEB7CE0" w:rsidR="00AE44C5" w:rsidRPr="00A5606A" w:rsidRDefault="00AE44C5" w:rsidP="00AE44C5">
            <w:pPr>
              <w:jc w:val="right"/>
              <w:rPr>
                <w:rFonts w:ascii="Arial" w:hAnsi="Arial" w:cs="Arial"/>
                <w:bCs/>
                <w:sz w:val="14"/>
                <w:szCs w:val="14"/>
              </w:rPr>
            </w:pPr>
            <w:r w:rsidRPr="00AE44C5">
              <w:rPr>
                <w:rFonts w:ascii="Arial" w:hAnsi="Arial" w:cs="Arial"/>
                <w:bCs/>
                <w:sz w:val="14"/>
                <w:szCs w:val="14"/>
              </w:rPr>
              <w:t>28.479</w:t>
            </w:r>
          </w:p>
        </w:tc>
      </w:tr>
      <w:tr w:rsidR="00AE44C5" w:rsidRPr="00A5606A" w14:paraId="1E3D34CA" w14:textId="77777777" w:rsidTr="00AE44C5">
        <w:trPr>
          <w:trHeight w:val="113"/>
        </w:trPr>
        <w:tc>
          <w:tcPr>
            <w:tcW w:w="446" w:type="dxa"/>
            <w:tcBorders>
              <w:top w:val="nil"/>
              <w:left w:val="single" w:sz="4" w:space="0" w:color="auto"/>
              <w:bottom w:val="nil"/>
              <w:right w:val="nil"/>
            </w:tcBorders>
          </w:tcPr>
          <w:p w14:paraId="39277462"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XV.</w:t>
            </w:r>
          </w:p>
        </w:tc>
        <w:tc>
          <w:tcPr>
            <w:tcW w:w="6461" w:type="dxa"/>
            <w:tcBorders>
              <w:top w:val="nil"/>
              <w:left w:val="nil"/>
              <w:bottom w:val="nil"/>
              <w:right w:val="single" w:sz="4" w:space="0" w:color="auto"/>
            </w:tcBorders>
          </w:tcPr>
          <w:p w14:paraId="39A89949"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YATIRIM AMAÇLI GAYRİMENKULLER (Net)</w:t>
            </w:r>
          </w:p>
        </w:tc>
        <w:tc>
          <w:tcPr>
            <w:tcW w:w="635" w:type="dxa"/>
            <w:tcBorders>
              <w:top w:val="nil"/>
              <w:left w:val="single" w:sz="4" w:space="0" w:color="auto"/>
              <w:bottom w:val="nil"/>
              <w:right w:val="single" w:sz="4" w:space="0" w:color="auto"/>
            </w:tcBorders>
            <w:vAlign w:val="bottom"/>
          </w:tcPr>
          <w:p w14:paraId="140D5C84" w14:textId="77777777" w:rsidR="00AE44C5" w:rsidRPr="00A5606A" w:rsidRDefault="00AE44C5" w:rsidP="00AE44C5">
            <w:pPr>
              <w:autoSpaceDE w:val="0"/>
              <w:autoSpaceDN w:val="0"/>
              <w:adjustRightInd w:val="0"/>
              <w:ind w:left="-30"/>
              <w:jc w:val="center"/>
              <w:rPr>
                <w:rFonts w:ascii="Arial" w:hAnsi="Arial" w:cs="Arial"/>
                <w:b/>
                <w:sz w:val="14"/>
                <w:szCs w:val="14"/>
              </w:rPr>
            </w:pPr>
            <w:r w:rsidRPr="00A5606A">
              <w:rPr>
                <w:rFonts w:ascii="Arial" w:hAnsi="Arial" w:cs="Arial"/>
                <w:b/>
                <w:sz w:val="14"/>
                <w:szCs w:val="14"/>
              </w:rPr>
              <w:t>(12)</w:t>
            </w:r>
          </w:p>
        </w:tc>
        <w:tc>
          <w:tcPr>
            <w:tcW w:w="782" w:type="dxa"/>
            <w:tcBorders>
              <w:top w:val="nil"/>
              <w:left w:val="single" w:sz="4" w:space="0" w:color="auto"/>
              <w:bottom w:val="nil"/>
              <w:right w:val="single" w:sz="4" w:space="0" w:color="auto"/>
            </w:tcBorders>
            <w:shd w:val="clear" w:color="auto" w:fill="auto"/>
            <w:vAlign w:val="bottom"/>
          </w:tcPr>
          <w:p w14:paraId="5FA2E302" w14:textId="7DFBEB5A"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1.072.540</w:t>
            </w:r>
          </w:p>
        </w:tc>
        <w:tc>
          <w:tcPr>
            <w:tcW w:w="836" w:type="dxa"/>
            <w:tcBorders>
              <w:top w:val="nil"/>
              <w:left w:val="single" w:sz="4" w:space="0" w:color="auto"/>
              <w:bottom w:val="nil"/>
              <w:right w:val="single" w:sz="4" w:space="0" w:color="auto"/>
            </w:tcBorders>
            <w:shd w:val="clear" w:color="auto" w:fill="auto"/>
            <w:vAlign w:val="bottom"/>
          </w:tcPr>
          <w:p w14:paraId="06EBA044" w14:textId="1E7558D2"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187010B2" w14:textId="4024602C"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1.072.540</w:t>
            </w:r>
          </w:p>
        </w:tc>
      </w:tr>
      <w:tr w:rsidR="00AE44C5" w:rsidRPr="00A5606A" w14:paraId="3A9C2BFA" w14:textId="77777777" w:rsidTr="00AE44C5">
        <w:trPr>
          <w:trHeight w:val="66"/>
        </w:trPr>
        <w:tc>
          <w:tcPr>
            <w:tcW w:w="446" w:type="dxa"/>
            <w:tcBorders>
              <w:top w:val="nil"/>
              <w:left w:val="single" w:sz="4" w:space="0" w:color="auto"/>
              <w:bottom w:val="nil"/>
              <w:right w:val="nil"/>
            </w:tcBorders>
          </w:tcPr>
          <w:p w14:paraId="2D1EDEBC"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XVI.</w:t>
            </w:r>
          </w:p>
        </w:tc>
        <w:tc>
          <w:tcPr>
            <w:tcW w:w="6461" w:type="dxa"/>
            <w:tcBorders>
              <w:top w:val="nil"/>
              <w:left w:val="nil"/>
              <w:bottom w:val="nil"/>
              <w:right w:val="single" w:sz="4" w:space="0" w:color="auto"/>
            </w:tcBorders>
          </w:tcPr>
          <w:p w14:paraId="1453925D"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VERGİ VARLIĞI</w:t>
            </w:r>
          </w:p>
        </w:tc>
        <w:tc>
          <w:tcPr>
            <w:tcW w:w="635" w:type="dxa"/>
            <w:tcBorders>
              <w:top w:val="nil"/>
              <w:left w:val="single" w:sz="4" w:space="0" w:color="auto"/>
              <w:bottom w:val="nil"/>
              <w:right w:val="single" w:sz="4" w:space="0" w:color="auto"/>
            </w:tcBorders>
            <w:vAlign w:val="bottom"/>
          </w:tcPr>
          <w:p w14:paraId="6522B8DF" w14:textId="77777777" w:rsidR="00AE44C5" w:rsidRPr="00A5606A" w:rsidRDefault="00AE44C5" w:rsidP="00AE44C5">
            <w:pPr>
              <w:autoSpaceDE w:val="0"/>
              <w:autoSpaceDN w:val="0"/>
              <w:adjustRightInd w:val="0"/>
              <w:ind w:left="-30"/>
              <w:jc w:val="center"/>
              <w:rPr>
                <w:rFonts w:ascii="Arial" w:hAnsi="Arial" w:cs="Arial"/>
                <w:b/>
                <w:sz w:val="14"/>
                <w:szCs w:val="14"/>
              </w:rPr>
            </w:pPr>
            <w:r w:rsidRPr="00A5606A">
              <w:rPr>
                <w:rFonts w:ascii="Arial" w:hAnsi="Arial" w:cs="Arial"/>
                <w:b/>
                <w:sz w:val="14"/>
                <w:szCs w:val="14"/>
              </w:rPr>
              <w:t>(13)</w:t>
            </w:r>
          </w:p>
        </w:tc>
        <w:tc>
          <w:tcPr>
            <w:tcW w:w="782" w:type="dxa"/>
            <w:tcBorders>
              <w:top w:val="nil"/>
              <w:left w:val="single" w:sz="4" w:space="0" w:color="auto"/>
              <w:bottom w:val="nil"/>
              <w:right w:val="single" w:sz="4" w:space="0" w:color="auto"/>
            </w:tcBorders>
            <w:shd w:val="clear" w:color="auto" w:fill="auto"/>
            <w:vAlign w:val="bottom"/>
          </w:tcPr>
          <w:p w14:paraId="001B40F8" w14:textId="2B803CAE"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55.506</w:t>
            </w:r>
          </w:p>
        </w:tc>
        <w:tc>
          <w:tcPr>
            <w:tcW w:w="836" w:type="dxa"/>
            <w:tcBorders>
              <w:top w:val="nil"/>
              <w:left w:val="single" w:sz="4" w:space="0" w:color="auto"/>
              <w:bottom w:val="nil"/>
              <w:right w:val="single" w:sz="4" w:space="0" w:color="auto"/>
            </w:tcBorders>
            <w:shd w:val="clear" w:color="auto" w:fill="auto"/>
            <w:vAlign w:val="bottom"/>
          </w:tcPr>
          <w:p w14:paraId="30982A89" w14:textId="54343DBC"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58A48556" w14:textId="41ECD7BF"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55.506</w:t>
            </w:r>
          </w:p>
        </w:tc>
      </w:tr>
      <w:tr w:rsidR="00AE44C5" w:rsidRPr="00A5606A" w14:paraId="36045473" w14:textId="77777777" w:rsidTr="00AE44C5">
        <w:trPr>
          <w:trHeight w:val="113"/>
        </w:trPr>
        <w:tc>
          <w:tcPr>
            <w:tcW w:w="446" w:type="dxa"/>
            <w:tcBorders>
              <w:top w:val="nil"/>
              <w:left w:val="single" w:sz="4" w:space="0" w:color="auto"/>
              <w:bottom w:val="nil"/>
              <w:right w:val="nil"/>
            </w:tcBorders>
          </w:tcPr>
          <w:p w14:paraId="144FF9B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16.1</w:t>
            </w:r>
          </w:p>
        </w:tc>
        <w:tc>
          <w:tcPr>
            <w:tcW w:w="6461" w:type="dxa"/>
            <w:tcBorders>
              <w:top w:val="nil"/>
              <w:left w:val="nil"/>
              <w:bottom w:val="nil"/>
              <w:right w:val="single" w:sz="4" w:space="0" w:color="auto"/>
            </w:tcBorders>
          </w:tcPr>
          <w:p w14:paraId="5B2B26BC"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Cari vergi varlığı</w:t>
            </w:r>
          </w:p>
        </w:tc>
        <w:tc>
          <w:tcPr>
            <w:tcW w:w="635" w:type="dxa"/>
            <w:tcBorders>
              <w:top w:val="nil"/>
              <w:left w:val="single" w:sz="4" w:space="0" w:color="auto"/>
              <w:bottom w:val="nil"/>
              <w:right w:val="single" w:sz="4" w:space="0" w:color="auto"/>
            </w:tcBorders>
            <w:vAlign w:val="bottom"/>
          </w:tcPr>
          <w:p w14:paraId="2179EAEB"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5D35ED12" w14:textId="29A3B189" w:rsidR="00AE44C5" w:rsidRPr="00A5606A" w:rsidRDefault="00AE44C5" w:rsidP="00AE44C5">
            <w:pPr>
              <w:jc w:val="right"/>
              <w:rPr>
                <w:rFonts w:ascii="Arial" w:hAnsi="Arial" w:cs="Arial"/>
                <w:bCs/>
                <w:sz w:val="14"/>
                <w:szCs w:val="14"/>
              </w:rPr>
            </w:pPr>
            <w:r w:rsidRPr="00AE44C5">
              <w:rPr>
                <w:rFonts w:ascii="Arial" w:hAnsi="Arial" w:cs="Arial"/>
                <w:bCs/>
                <w:sz w:val="14"/>
                <w:szCs w:val="14"/>
              </w:rPr>
              <w:t>2.917</w:t>
            </w:r>
          </w:p>
        </w:tc>
        <w:tc>
          <w:tcPr>
            <w:tcW w:w="836" w:type="dxa"/>
            <w:tcBorders>
              <w:top w:val="nil"/>
              <w:left w:val="single" w:sz="4" w:space="0" w:color="auto"/>
              <w:bottom w:val="nil"/>
              <w:right w:val="single" w:sz="4" w:space="0" w:color="auto"/>
            </w:tcBorders>
            <w:shd w:val="clear" w:color="auto" w:fill="auto"/>
            <w:vAlign w:val="bottom"/>
          </w:tcPr>
          <w:p w14:paraId="78D4B21D" w14:textId="013FD1FE"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12C1F5EE" w14:textId="0A87A35C" w:rsidR="00AE44C5" w:rsidRPr="00A5606A" w:rsidRDefault="00AE44C5" w:rsidP="00AE44C5">
            <w:pPr>
              <w:jc w:val="right"/>
              <w:rPr>
                <w:rFonts w:ascii="Arial" w:hAnsi="Arial" w:cs="Arial"/>
                <w:bCs/>
                <w:sz w:val="14"/>
                <w:szCs w:val="14"/>
              </w:rPr>
            </w:pPr>
            <w:r w:rsidRPr="00AE44C5">
              <w:rPr>
                <w:rFonts w:ascii="Arial" w:hAnsi="Arial" w:cs="Arial"/>
                <w:bCs/>
                <w:sz w:val="14"/>
                <w:szCs w:val="14"/>
              </w:rPr>
              <w:t>2.917</w:t>
            </w:r>
          </w:p>
        </w:tc>
      </w:tr>
      <w:tr w:rsidR="00AE44C5" w:rsidRPr="00A5606A" w14:paraId="7EBEB21E" w14:textId="77777777" w:rsidTr="00AE44C5">
        <w:trPr>
          <w:trHeight w:val="113"/>
        </w:trPr>
        <w:tc>
          <w:tcPr>
            <w:tcW w:w="446" w:type="dxa"/>
            <w:tcBorders>
              <w:top w:val="nil"/>
              <w:left w:val="single" w:sz="4" w:space="0" w:color="auto"/>
              <w:bottom w:val="nil"/>
              <w:right w:val="nil"/>
            </w:tcBorders>
          </w:tcPr>
          <w:p w14:paraId="5F2880F7"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16.2</w:t>
            </w:r>
          </w:p>
        </w:tc>
        <w:tc>
          <w:tcPr>
            <w:tcW w:w="6461" w:type="dxa"/>
            <w:tcBorders>
              <w:top w:val="nil"/>
              <w:left w:val="nil"/>
              <w:bottom w:val="nil"/>
              <w:right w:val="single" w:sz="4" w:space="0" w:color="auto"/>
            </w:tcBorders>
          </w:tcPr>
          <w:p w14:paraId="2FE85E9F"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Ertelenmiş vergi varlığı</w:t>
            </w:r>
          </w:p>
        </w:tc>
        <w:tc>
          <w:tcPr>
            <w:tcW w:w="635" w:type="dxa"/>
            <w:tcBorders>
              <w:top w:val="nil"/>
              <w:left w:val="single" w:sz="4" w:space="0" w:color="auto"/>
              <w:bottom w:val="nil"/>
              <w:right w:val="single" w:sz="4" w:space="0" w:color="auto"/>
            </w:tcBorders>
            <w:vAlign w:val="bottom"/>
          </w:tcPr>
          <w:p w14:paraId="0082B9E8"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322298FA" w14:textId="69DF3FB3" w:rsidR="00AE44C5" w:rsidRPr="00A5606A" w:rsidRDefault="00AE44C5" w:rsidP="00AE44C5">
            <w:pPr>
              <w:jc w:val="right"/>
              <w:rPr>
                <w:rFonts w:ascii="Arial" w:hAnsi="Arial" w:cs="Arial"/>
                <w:bCs/>
                <w:sz w:val="14"/>
                <w:szCs w:val="14"/>
              </w:rPr>
            </w:pPr>
            <w:r w:rsidRPr="00AE44C5">
              <w:rPr>
                <w:rFonts w:ascii="Arial" w:hAnsi="Arial" w:cs="Arial"/>
                <w:bCs/>
                <w:sz w:val="14"/>
                <w:szCs w:val="14"/>
              </w:rPr>
              <w:t>52.589</w:t>
            </w:r>
          </w:p>
        </w:tc>
        <w:tc>
          <w:tcPr>
            <w:tcW w:w="836" w:type="dxa"/>
            <w:tcBorders>
              <w:top w:val="nil"/>
              <w:left w:val="single" w:sz="4" w:space="0" w:color="auto"/>
              <w:bottom w:val="nil"/>
              <w:right w:val="single" w:sz="4" w:space="0" w:color="auto"/>
            </w:tcBorders>
            <w:shd w:val="clear" w:color="auto" w:fill="auto"/>
            <w:vAlign w:val="bottom"/>
          </w:tcPr>
          <w:p w14:paraId="7453824A" w14:textId="51A13A20"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14:paraId="42BA4390" w14:textId="753758D9" w:rsidR="00AE44C5" w:rsidRPr="00A5606A" w:rsidRDefault="00AE44C5" w:rsidP="00AE44C5">
            <w:pPr>
              <w:jc w:val="right"/>
              <w:rPr>
                <w:rFonts w:ascii="Arial" w:hAnsi="Arial" w:cs="Arial"/>
                <w:bCs/>
                <w:sz w:val="14"/>
                <w:szCs w:val="14"/>
              </w:rPr>
            </w:pPr>
            <w:r w:rsidRPr="00AE44C5">
              <w:rPr>
                <w:rFonts w:ascii="Arial" w:hAnsi="Arial" w:cs="Arial"/>
                <w:bCs/>
                <w:sz w:val="14"/>
                <w:szCs w:val="14"/>
              </w:rPr>
              <w:t>52.589</w:t>
            </w:r>
          </w:p>
        </w:tc>
      </w:tr>
      <w:tr w:rsidR="00AE44C5" w:rsidRPr="00A5606A" w14:paraId="7A26EC48" w14:textId="77777777" w:rsidTr="00AE44C5">
        <w:trPr>
          <w:trHeight w:val="113"/>
        </w:trPr>
        <w:tc>
          <w:tcPr>
            <w:tcW w:w="446" w:type="dxa"/>
            <w:tcBorders>
              <w:top w:val="nil"/>
              <w:left w:val="single" w:sz="4" w:space="0" w:color="auto"/>
              <w:bottom w:val="nil"/>
              <w:right w:val="nil"/>
            </w:tcBorders>
          </w:tcPr>
          <w:p w14:paraId="74C41BB0"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XVII.</w:t>
            </w:r>
          </w:p>
        </w:tc>
        <w:tc>
          <w:tcPr>
            <w:tcW w:w="6461" w:type="dxa"/>
            <w:tcBorders>
              <w:top w:val="nil"/>
              <w:left w:val="nil"/>
              <w:bottom w:val="nil"/>
              <w:right w:val="single" w:sz="4" w:space="0" w:color="auto"/>
            </w:tcBorders>
          </w:tcPr>
          <w:p w14:paraId="22671345"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SATIŞ AMAÇLI ELDE TUTULAN VE DURDURULAN FAALİYETLERE İLİŞKİN DURAN VARLIKLAR (Net)</w:t>
            </w:r>
          </w:p>
        </w:tc>
        <w:tc>
          <w:tcPr>
            <w:tcW w:w="635" w:type="dxa"/>
            <w:tcBorders>
              <w:top w:val="nil"/>
              <w:left w:val="single" w:sz="4" w:space="0" w:color="auto"/>
              <w:bottom w:val="nil"/>
              <w:right w:val="single" w:sz="4" w:space="0" w:color="auto"/>
            </w:tcBorders>
            <w:vAlign w:val="bottom"/>
          </w:tcPr>
          <w:p w14:paraId="675AF9EF" w14:textId="77777777" w:rsidR="00AE44C5" w:rsidRPr="00A5606A" w:rsidRDefault="00AE44C5" w:rsidP="00AE44C5">
            <w:pPr>
              <w:autoSpaceDE w:val="0"/>
              <w:autoSpaceDN w:val="0"/>
              <w:adjustRightInd w:val="0"/>
              <w:ind w:left="-30"/>
              <w:jc w:val="center"/>
              <w:rPr>
                <w:rFonts w:ascii="Arial" w:hAnsi="Arial" w:cs="Arial"/>
                <w:b/>
                <w:sz w:val="14"/>
                <w:szCs w:val="14"/>
              </w:rPr>
            </w:pPr>
          </w:p>
          <w:p w14:paraId="283324AF" w14:textId="77777777" w:rsidR="00AE44C5" w:rsidRPr="00A5606A" w:rsidRDefault="00AE44C5" w:rsidP="00AE44C5">
            <w:pPr>
              <w:autoSpaceDE w:val="0"/>
              <w:autoSpaceDN w:val="0"/>
              <w:adjustRightInd w:val="0"/>
              <w:ind w:left="-30"/>
              <w:jc w:val="center"/>
              <w:rPr>
                <w:rFonts w:ascii="Arial" w:hAnsi="Arial" w:cs="Arial"/>
                <w:b/>
                <w:sz w:val="14"/>
                <w:szCs w:val="14"/>
              </w:rPr>
            </w:pPr>
            <w:r w:rsidRPr="00A5606A">
              <w:rPr>
                <w:rFonts w:ascii="Arial" w:hAnsi="Arial" w:cs="Arial"/>
                <w:b/>
                <w:sz w:val="14"/>
                <w:szCs w:val="14"/>
              </w:rPr>
              <w:t>(8)</w:t>
            </w:r>
          </w:p>
        </w:tc>
        <w:tc>
          <w:tcPr>
            <w:tcW w:w="782" w:type="dxa"/>
            <w:tcBorders>
              <w:top w:val="nil"/>
              <w:left w:val="single" w:sz="4" w:space="0" w:color="auto"/>
              <w:bottom w:val="nil"/>
              <w:right w:val="single" w:sz="4" w:space="0" w:color="auto"/>
            </w:tcBorders>
            <w:shd w:val="clear" w:color="auto" w:fill="auto"/>
            <w:vAlign w:val="bottom"/>
          </w:tcPr>
          <w:p w14:paraId="4D1325C4" w14:textId="45B3B731"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83.737</w:t>
            </w:r>
          </w:p>
        </w:tc>
        <w:tc>
          <w:tcPr>
            <w:tcW w:w="836" w:type="dxa"/>
            <w:tcBorders>
              <w:top w:val="nil"/>
              <w:left w:val="single" w:sz="4" w:space="0" w:color="auto"/>
              <w:bottom w:val="nil"/>
              <w:right w:val="single" w:sz="4" w:space="0" w:color="auto"/>
            </w:tcBorders>
            <w:shd w:val="clear" w:color="auto" w:fill="auto"/>
            <w:vAlign w:val="bottom"/>
          </w:tcPr>
          <w:p w14:paraId="729CA206" w14:textId="6432E783"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493</w:t>
            </w:r>
          </w:p>
        </w:tc>
        <w:tc>
          <w:tcPr>
            <w:tcW w:w="942" w:type="dxa"/>
            <w:tcBorders>
              <w:top w:val="nil"/>
              <w:left w:val="single" w:sz="4" w:space="0" w:color="auto"/>
              <w:bottom w:val="nil"/>
              <w:right w:val="single" w:sz="4" w:space="0" w:color="auto"/>
            </w:tcBorders>
            <w:shd w:val="clear" w:color="auto" w:fill="auto"/>
            <w:vAlign w:val="bottom"/>
          </w:tcPr>
          <w:p w14:paraId="7E00A781" w14:textId="65321327"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84.230</w:t>
            </w:r>
          </w:p>
        </w:tc>
      </w:tr>
      <w:tr w:rsidR="00AE44C5" w:rsidRPr="00A5606A" w14:paraId="04F91D2A" w14:textId="77777777" w:rsidTr="00AE44C5">
        <w:trPr>
          <w:trHeight w:val="113"/>
        </w:trPr>
        <w:tc>
          <w:tcPr>
            <w:tcW w:w="446" w:type="dxa"/>
            <w:tcBorders>
              <w:top w:val="nil"/>
              <w:left w:val="single" w:sz="4" w:space="0" w:color="auto"/>
              <w:bottom w:val="nil"/>
              <w:right w:val="nil"/>
            </w:tcBorders>
          </w:tcPr>
          <w:p w14:paraId="42438011"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17.1</w:t>
            </w:r>
          </w:p>
        </w:tc>
        <w:tc>
          <w:tcPr>
            <w:tcW w:w="6461" w:type="dxa"/>
            <w:tcBorders>
              <w:top w:val="nil"/>
              <w:left w:val="nil"/>
              <w:bottom w:val="nil"/>
              <w:right w:val="single" w:sz="4" w:space="0" w:color="auto"/>
            </w:tcBorders>
          </w:tcPr>
          <w:p w14:paraId="3294D408"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Satış Amaçlı </w:t>
            </w:r>
          </w:p>
        </w:tc>
        <w:tc>
          <w:tcPr>
            <w:tcW w:w="635" w:type="dxa"/>
            <w:tcBorders>
              <w:top w:val="nil"/>
              <w:left w:val="single" w:sz="4" w:space="0" w:color="auto"/>
              <w:bottom w:val="nil"/>
              <w:right w:val="single" w:sz="4" w:space="0" w:color="auto"/>
            </w:tcBorders>
            <w:vAlign w:val="bottom"/>
          </w:tcPr>
          <w:p w14:paraId="1297182B"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14:paraId="4986D441" w14:textId="52B53B37" w:rsidR="00AE44C5" w:rsidRPr="00A5606A" w:rsidRDefault="00AE44C5" w:rsidP="00AE44C5">
            <w:pPr>
              <w:jc w:val="right"/>
              <w:rPr>
                <w:rFonts w:ascii="Arial" w:hAnsi="Arial" w:cs="Arial"/>
                <w:bCs/>
                <w:sz w:val="14"/>
                <w:szCs w:val="14"/>
              </w:rPr>
            </w:pPr>
            <w:r w:rsidRPr="00AE44C5">
              <w:rPr>
                <w:rFonts w:ascii="Arial" w:hAnsi="Arial" w:cs="Arial"/>
                <w:bCs/>
                <w:sz w:val="14"/>
                <w:szCs w:val="14"/>
              </w:rPr>
              <w:t>83.737</w:t>
            </w:r>
          </w:p>
        </w:tc>
        <w:tc>
          <w:tcPr>
            <w:tcW w:w="836" w:type="dxa"/>
            <w:tcBorders>
              <w:top w:val="nil"/>
              <w:left w:val="single" w:sz="4" w:space="0" w:color="auto"/>
              <w:bottom w:val="nil"/>
              <w:right w:val="single" w:sz="4" w:space="0" w:color="auto"/>
            </w:tcBorders>
            <w:shd w:val="clear" w:color="auto" w:fill="auto"/>
            <w:vAlign w:val="bottom"/>
          </w:tcPr>
          <w:p w14:paraId="5489A903" w14:textId="54875E8E" w:rsidR="00AE44C5" w:rsidRPr="00A5606A" w:rsidRDefault="00AE44C5" w:rsidP="00AE44C5">
            <w:pPr>
              <w:jc w:val="right"/>
              <w:rPr>
                <w:rFonts w:ascii="Arial" w:hAnsi="Arial" w:cs="Arial"/>
                <w:bCs/>
                <w:sz w:val="14"/>
                <w:szCs w:val="14"/>
              </w:rPr>
            </w:pPr>
            <w:r w:rsidRPr="00AE44C5">
              <w:rPr>
                <w:rFonts w:ascii="Arial" w:hAnsi="Arial" w:cs="Arial"/>
                <w:bCs/>
                <w:sz w:val="14"/>
                <w:szCs w:val="14"/>
              </w:rPr>
              <w:t>493</w:t>
            </w:r>
          </w:p>
        </w:tc>
        <w:tc>
          <w:tcPr>
            <w:tcW w:w="942" w:type="dxa"/>
            <w:tcBorders>
              <w:top w:val="nil"/>
              <w:left w:val="single" w:sz="4" w:space="0" w:color="auto"/>
              <w:bottom w:val="nil"/>
              <w:right w:val="single" w:sz="4" w:space="0" w:color="auto"/>
            </w:tcBorders>
            <w:shd w:val="clear" w:color="auto" w:fill="auto"/>
            <w:vAlign w:val="bottom"/>
          </w:tcPr>
          <w:p w14:paraId="4025CB68" w14:textId="7AC6F35B" w:rsidR="00AE44C5" w:rsidRPr="00A5606A" w:rsidRDefault="00AE44C5" w:rsidP="00AE44C5">
            <w:pPr>
              <w:jc w:val="right"/>
              <w:rPr>
                <w:rFonts w:ascii="Arial" w:hAnsi="Arial" w:cs="Arial"/>
                <w:bCs/>
                <w:sz w:val="14"/>
                <w:szCs w:val="14"/>
              </w:rPr>
            </w:pPr>
            <w:r w:rsidRPr="00AE44C5">
              <w:rPr>
                <w:rFonts w:ascii="Arial" w:hAnsi="Arial" w:cs="Arial"/>
                <w:bCs/>
                <w:sz w:val="14"/>
                <w:szCs w:val="14"/>
              </w:rPr>
              <w:t>84.230</w:t>
            </w:r>
          </w:p>
        </w:tc>
      </w:tr>
      <w:tr w:rsidR="00AE44C5" w:rsidRPr="00A5606A" w14:paraId="798F6204" w14:textId="77777777" w:rsidTr="00AE44C5">
        <w:trPr>
          <w:trHeight w:val="113"/>
        </w:trPr>
        <w:tc>
          <w:tcPr>
            <w:tcW w:w="446" w:type="dxa"/>
            <w:tcBorders>
              <w:top w:val="nil"/>
              <w:left w:val="single" w:sz="4" w:space="0" w:color="auto"/>
              <w:bottom w:val="nil"/>
              <w:right w:val="nil"/>
            </w:tcBorders>
          </w:tcPr>
          <w:p w14:paraId="63E09991"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17.2</w:t>
            </w:r>
          </w:p>
        </w:tc>
        <w:tc>
          <w:tcPr>
            <w:tcW w:w="6461" w:type="dxa"/>
            <w:tcBorders>
              <w:top w:val="nil"/>
              <w:left w:val="nil"/>
              <w:bottom w:val="nil"/>
              <w:right w:val="single" w:sz="4" w:space="0" w:color="auto"/>
            </w:tcBorders>
          </w:tcPr>
          <w:p w14:paraId="3A702A31"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Durdurulan Faaliyetlere İlişkin</w:t>
            </w:r>
          </w:p>
        </w:tc>
        <w:tc>
          <w:tcPr>
            <w:tcW w:w="635" w:type="dxa"/>
            <w:tcBorders>
              <w:top w:val="nil"/>
              <w:left w:val="single" w:sz="4" w:space="0" w:color="auto"/>
              <w:bottom w:val="nil"/>
              <w:right w:val="single" w:sz="4" w:space="0" w:color="auto"/>
            </w:tcBorders>
            <w:vAlign w:val="bottom"/>
          </w:tcPr>
          <w:p w14:paraId="7C0F5D75" w14:textId="77777777" w:rsidR="00AE44C5" w:rsidRPr="00A5606A" w:rsidRDefault="00AE44C5" w:rsidP="00AE44C5">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vAlign w:val="bottom"/>
          </w:tcPr>
          <w:p w14:paraId="74815287" w14:textId="7E60A930"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836" w:type="dxa"/>
            <w:tcBorders>
              <w:top w:val="nil"/>
              <w:left w:val="single" w:sz="4" w:space="0" w:color="auto"/>
              <w:bottom w:val="nil"/>
              <w:right w:val="single" w:sz="4" w:space="0" w:color="auto"/>
            </w:tcBorders>
            <w:vAlign w:val="bottom"/>
          </w:tcPr>
          <w:p w14:paraId="2047FD28" w14:textId="1CA797B5"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c>
          <w:tcPr>
            <w:tcW w:w="942" w:type="dxa"/>
            <w:tcBorders>
              <w:top w:val="nil"/>
              <w:left w:val="single" w:sz="4" w:space="0" w:color="auto"/>
              <w:bottom w:val="nil"/>
              <w:right w:val="single" w:sz="4" w:space="0" w:color="auto"/>
            </w:tcBorders>
            <w:vAlign w:val="bottom"/>
          </w:tcPr>
          <w:p w14:paraId="04C7A19B" w14:textId="462EF0C0" w:rsidR="00AE44C5" w:rsidRPr="00A5606A" w:rsidRDefault="00AE44C5" w:rsidP="00AE44C5">
            <w:pPr>
              <w:jc w:val="right"/>
              <w:rPr>
                <w:rFonts w:ascii="Arial" w:hAnsi="Arial" w:cs="Arial"/>
                <w:bCs/>
                <w:sz w:val="14"/>
                <w:szCs w:val="14"/>
              </w:rPr>
            </w:pPr>
            <w:r w:rsidRPr="00AE44C5">
              <w:rPr>
                <w:rFonts w:ascii="Arial" w:hAnsi="Arial" w:cs="Arial"/>
                <w:bCs/>
                <w:sz w:val="14"/>
                <w:szCs w:val="14"/>
              </w:rPr>
              <w:t>-</w:t>
            </w:r>
          </w:p>
        </w:tc>
      </w:tr>
      <w:tr w:rsidR="00AE44C5" w:rsidRPr="00A5606A" w14:paraId="246431CD" w14:textId="77777777" w:rsidTr="00AE44C5">
        <w:trPr>
          <w:trHeight w:val="113"/>
        </w:trPr>
        <w:tc>
          <w:tcPr>
            <w:tcW w:w="446" w:type="dxa"/>
            <w:tcBorders>
              <w:top w:val="nil"/>
              <w:left w:val="single" w:sz="4" w:space="0" w:color="auto"/>
              <w:bottom w:val="nil"/>
              <w:right w:val="nil"/>
            </w:tcBorders>
            <w:vAlign w:val="bottom"/>
          </w:tcPr>
          <w:p w14:paraId="0CB021D3"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XVIII.</w:t>
            </w:r>
          </w:p>
        </w:tc>
        <w:tc>
          <w:tcPr>
            <w:tcW w:w="6461" w:type="dxa"/>
            <w:tcBorders>
              <w:top w:val="nil"/>
              <w:left w:val="nil"/>
              <w:bottom w:val="nil"/>
              <w:right w:val="single" w:sz="4" w:space="0" w:color="auto"/>
            </w:tcBorders>
            <w:vAlign w:val="bottom"/>
          </w:tcPr>
          <w:p w14:paraId="5C0E648E"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DİĞER AKTİFLER</w:t>
            </w:r>
          </w:p>
        </w:tc>
        <w:tc>
          <w:tcPr>
            <w:tcW w:w="635" w:type="dxa"/>
            <w:tcBorders>
              <w:top w:val="nil"/>
              <w:left w:val="single" w:sz="4" w:space="0" w:color="auto"/>
              <w:bottom w:val="nil"/>
              <w:right w:val="single" w:sz="4" w:space="0" w:color="auto"/>
            </w:tcBorders>
            <w:vAlign w:val="center"/>
          </w:tcPr>
          <w:p w14:paraId="2F3491AD" w14:textId="77777777" w:rsidR="00AE44C5" w:rsidRPr="00A5606A" w:rsidRDefault="00AE44C5" w:rsidP="00AE44C5">
            <w:pPr>
              <w:autoSpaceDE w:val="0"/>
              <w:autoSpaceDN w:val="0"/>
              <w:adjustRightInd w:val="0"/>
              <w:ind w:left="-30"/>
              <w:jc w:val="center"/>
              <w:rPr>
                <w:rFonts w:ascii="Arial" w:hAnsi="Arial" w:cs="Arial"/>
                <w:b/>
                <w:sz w:val="14"/>
                <w:szCs w:val="14"/>
              </w:rPr>
            </w:pPr>
            <w:r w:rsidRPr="00A5606A">
              <w:rPr>
                <w:rFonts w:ascii="Arial" w:hAnsi="Arial" w:cs="Arial"/>
                <w:b/>
                <w:sz w:val="14"/>
                <w:szCs w:val="14"/>
              </w:rPr>
              <w:t>(15)</w:t>
            </w:r>
          </w:p>
        </w:tc>
        <w:tc>
          <w:tcPr>
            <w:tcW w:w="782" w:type="dxa"/>
            <w:tcBorders>
              <w:top w:val="nil"/>
              <w:left w:val="single" w:sz="4" w:space="0" w:color="auto"/>
              <w:bottom w:val="nil"/>
              <w:right w:val="single" w:sz="4" w:space="0" w:color="auto"/>
            </w:tcBorders>
            <w:shd w:val="clear" w:color="auto" w:fill="auto"/>
            <w:vAlign w:val="bottom"/>
          </w:tcPr>
          <w:p w14:paraId="0EC55784" w14:textId="79458142"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98.851</w:t>
            </w:r>
          </w:p>
        </w:tc>
        <w:tc>
          <w:tcPr>
            <w:tcW w:w="836" w:type="dxa"/>
            <w:tcBorders>
              <w:top w:val="nil"/>
              <w:left w:val="single" w:sz="4" w:space="0" w:color="auto"/>
              <w:bottom w:val="nil"/>
              <w:right w:val="single" w:sz="4" w:space="0" w:color="auto"/>
            </w:tcBorders>
            <w:shd w:val="clear" w:color="auto" w:fill="auto"/>
            <w:vAlign w:val="bottom"/>
          </w:tcPr>
          <w:p w14:paraId="43BB293C" w14:textId="1BD89865"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22.431</w:t>
            </w:r>
          </w:p>
        </w:tc>
        <w:tc>
          <w:tcPr>
            <w:tcW w:w="942" w:type="dxa"/>
            <w:tcBorders>
              <w:top w:val="nil"/>
              <w:left w:val="single" w:sz="4" w:space="0" w:color="auto"/>
              <w:bottom w:val="nil"/>
              <w:right w:val="single" w:sz="4" w:space="0" w:color="auto"/>
            </w:tcBorders>
            <w:shd w:val="clear" w:color="auto" w:fill="auto"/>
            <w:vAlign w:val="bottom"/>
          </w:tcPr>
          <w:p w14:paraId="7E29CB2B" w14:textId="430D5B5D"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121.282</w:t>
            </w:r>
          </w:p>
        </w:tc>
      </w:tr>
      <w:tr w:rsidR="00137883" w:rsidRPr="00A5606A" w14:paraId="458513B7" w14:textId="77777777" w:rsidTr="00AE44C5">
        <w:trPr>
          <w:trHeight w:val="113"/>
        </w:trPr>
        <w:tc>
          <w:tcPr>
            <w:tcW w:w="446" w:type="dxa"/>
            <w:tcBorders>
              <w:top w:val="nil"/>
              <w:left w:val="single" w:sz="4" w:space="0" w:color="auto"/>
              <w:bottom w:val="single" w:sz="4" w:space="0" w:color="auto"/>
              <w:right w:val="nil"/>
            </w:tcBorders>
          </w:tcPr>
          <w:p w14:paraId="32D73EA5" w14:textId="77777777" w:rsidR="00137883" w:rsidRPr="00A5606A" w:rsidRDefault="00137883" w:rsidP="00AE44C5">
            <w:pPr>
              <w:autoSpaceDE w:val="0"/>
              <w:autoSpaceDN w:val="0"/>
              <w:adjustRightInd w:val="0"/>
              <w:rPr>
                <w:rFonts w:ascii="Arial" w:hAnsi="Arial" w:cs="Arial"/>
                <w:b/>
                <w:sz w:val="14"/>
                <w:szCs w:val="14"/>
              </w:rPr>
            </w:pPr>
          </w:p>
        </w:tc>
        <w:tc>
          <w:tcPr>
            <w:tcW w:w="6461" w:type="dxa"/>
            <w:tcBorders>
              <w:top w:val="nil"/>
              <w:left w:val="nil"/>
              <w:bottom w:val="single" w:sz="4" w:space="0" w:color="auto"/>
              <w:right w:val="single" w:sz="4" w:space="0" w:color="auto"/>
            </w:tcBorders>
          </w:tcPr>
          <w:p w14:paraId="068B0A20" w14:textId="77777777" w:rsidR="00137883" w:rsidRPr="00A5606A" w:rsidRDefault="00137883" w:rsidP="00AE44C5">
            <w:pPr>
              <w:autoSpaceDE w:val="0"/>
              <w:autoSpaceDN w:val="0"/>
              <w:adjustRightInd w:val="0"/>
              <w:rPr>
                <w:rFonts w:ascii="Arial" w:hAnsi="Arial" w:cs="Arial"/>
                <w:b/>
                <w:sz w:val="14"/>
                <w:szCs w:val="14"/>
              </w:rPr>
            </w:pPr>
          </w:p>
        </w:tc>
        <w:tc>
          <w:tcPr>
            <w:tcW w:w="635" w:type="dxa"/>
            <w:tcBorders>
              <w:top w:val="nil"/>
              <w:left w:val="single" w:sz="4" w:space="0" w:color="auto"/>
              <w:bottom w:val="single" w:sz="4" w:space="0" w:color="auto"/>
              <w:right w:val="single" w:sz="4" w:space="0" w:color="auto"/>
            </w:tcBorders>
            <w:vAlign w:val="bottom"/>
          </w:tcPr>
          <w:p w14:paraId="1F101A5C" w14:textId="77777777" w:rsidR="00137883" w:rsidRPr="00A5606A" w:rsidRDefault="00137883" w:rsidP="00AE44C5">
            <w:pPr>
              <w:autoSpaceDE w:val="0"/>
              <w:autoSpaceDN w:val="0"/>
              <w:adjustRightInd w:val="0"/>
              <w:ind w:left="-30"/>
              <w:jc w:val="right"/>
              <w:rPr>
                <w:rFonts w:ascii="Arial" w:hAnsi="Arial" w:cs="Arial"/>
                <w:b/>
                <w:sz w:val="14"/>
                <w:szCs w:val="14"/>
              </w:rPr>
            </w:pPr>
          </w:p>
        </w:tc>
        <w:tc>
          <w:tcPr>
            <w:tcW w:w="782" w:type="dxa"/>
            <w:tcBorders>
              <w:top w:val="nil"/>
              <w:left w:val="single" w:sz="4" w:space="0" w:color="auto"/>
              <w:bottom w:val="single" w:sz="4" w:space="0" w:color="auto"/>
              <w:right w:val="single" w:sz="4" w:space="0" w:color="auto"/>
            </w:tcBorders>
            <w:shd w:val="clear" w:color="auto" w:fill="auto"/>
            <w:vAlign w:val="bottom"/>
          </w:tcPr>
          <w:p w14:paraId="47CFFFC2" w14:textId="77777777" w:rsidR="00137883" w:rsidRPr="00A5606A" w:rsidRDefault="00137883" w:rsidP="00AE44C5">
            <w:pPr>
              <w:jc w:val="right"/>
              <w:rPr>
                <w:rFonts w:ascii="Arial" w:hAnsi="Arial" w:cs="Arial"/>
                <w:b/>
                <w:bCs/>
                <w:sz w:val="14"/>
                <w:szCs w:val="14"/>
              </w:rPr>
            </w:pPr>
          </w:p>
        </w:tc>
        <w:tc>
          <w:tcPr>
            <w:tcW w:w="836" w:type="dxa"/>
            <w:tcBorders>
              <w:top w:val="nil"/>
              <w:left w:val="single" w:sz="4" w:space="0" w:color="auto"/>
              <w:bottom w:val="single" w:sz="4" w:space="0" w:color="auto"/>
              <w:right w:val="single" w:sz="4" w:space="0" w:color="auto"/>
            </w:tcBorders>
            <w:shd w:val="clear" w:color="auto" w:fill="auto"/>
            <w:vAlign w:val="bottom"/>
          </w:tcPr>
          <w:p w14:paraId="11938222" w14:textId="77777777" w:rsidR="00137883" w:rsidRPr="00A5606A" w:rsidRDefault="00137883" w:rsidP="00AE44C5">
            <w:pPr>
              <w:jc w:val="right"/>
              <w:rPr>
                <w:rFonts w:ascii="Arial" w:hAnsi="Arial" w:cs="Arial"/>
                <w:b/>
                <w:bCs/>
                <w:sz w:val="14"/>
                <w:szCs w:val="14"/>
              </w:rPr>
            </w:pPr>
          </w:p>
        </w:tc>
        <w:tc>
          <w:tcPr>
            <w:tcW w:w="942" w:type="dxa"/>
            <w:tcBorders>
              <w:top w:val="nil"/>
              <w:left w:val="single" w:sz="4" w:space="0" w:color="auto"/>
              <w:bottom w:val="single" w:sz="4" w:space="0" w:color="auto"/>
              <w:right w:val="single" w:sz="4" w:space="0" w:color="auto"/>
            </w:tcBorders>
            <w:shd w:val="clear" w:color="auto" w:fill="auto"/>
            <w:vAlign w:val="bottom"/>
          </w:tcPr>
          <w:p w14:paraId="62F3FEDB" w14:textId="77777777" w:rsidR="00137883" w:rsidRPr="00A5606A" w:rsidRDefault="00137883" w:rsidP="00AE44C5">
            <w:pPr>
              <w:jc w:val="right"/>
              <w:rPr>
                <w:rFonts w:ascii="Arial" w:hAnsi="Arial" w:cs="Arial"/>
                <w:b/>
                <w:bCs/>
                <w:sz w:val="14"/>
                <w:szCs w:val="14"/>
              </w:rPr>
            </w:pPr>
          </w:p>
        </w:tc>
      </w:tr>
      <w:tr w:rsidR="00AE44C5" w:rsidRPr="00A5606A" w14:paraId="6DFA73F5" w14:textId="77777777" w:rsidTr="00AE44C5">
        <w:trPr>
          <w:trHeight w:val="167"/>
        </w:trPr>
        <w:tc>
          <w:tcPr>
            <w:tcW w:w="446" w:type="dxa"/>
            <w:tcBorders>
              <w:top w:val="single" w:sz="4" w:space="0" w:color="auto"/>
              <w:left w:val="single" w:sz="4" w:space="0" w:color="auto"/>
              <w:bottom w:val="single" w:sz="4" w:space="0" w:color="auto"/>
              <w:right w:val="nil"/>
            </w:tcBorders>
          </w:tcPr>
          <w:p w14:paraId="1D522C7F" w14:textId="77777777" w:rsidR="00AE44C5" w:rsidRPr="00A5606A" w:rsidRDefault="00AE44C5" w:rsidP="00AE44C5">
            <w:pPr>
              <w:autoSpaceDE w:val="0"/>
              <w:autoSpaceDN w:val="0"/>
              <w:adjustRightInd w:val="0"/>
              <w:rPr>
                <w:rFonts w:ascii="Arial" w:hAnsi="Arial" w:cs="Arial"/>
                <w:b/>
                <w:bCs/>
                <w:sz w:val="14"/>
                <w:szCs w:val="14"/>
              </w:rPr>
            </w:pPr>
          </w:p>
        </w:tc>
        <w:tc>
          <w:tcPr>
            <w:tcW w:w="6461" w:type="dxa"/>
            <w:tcBorders>
              <w:top w:val="single" w:sz="4" w:space="0" w:color="auto"/>
              <w:left w:val="nil"/>
              <w:bottom w:val="single" w:sz="4" w:space="0" w:color="auto"/>
              <w:right w:val="single" w:sz="4" w:space="0" w:color="auto"/>
            </w:tcBorders>
          </w:tcPr>
          <w:p w14:paraId="7481D5E1" w14:textId="77777777" w:rsidR="00AE44C5" w:rsidRPr="00A5606A" w:rsidRDefault="00AE44C5" w:rsidP="00AE44C5">
            <w:pPr>
              <w:autoSpaceDE w:val="0"/>
              <w:autoSpaceDN w:val="0"/>
              <w:adjustRightInd w:val="0"/>
              <w:rPr>
                <w:rFonts w:ascii="Arial" w:hAnsi="Arial" w:cs="Arial"/>
                <w:b/>
                <w:bCs/>
                <w:sz w:val="14"/>
                <w:szCs w:val="14"/>
              </w:rPr>
            </w:pPr>
            <w:r w:rsidRPr="00A5606A">
              <w:rPr>
                <w:rFonts w:ascii="Arial" w:hAnsi="Arial" w:cs="Arial"/>
                <w:b/>
                <w:sz w:val="14"/>
                <w:szCs w:val="14"/>
              </w:rPr>
              <w:t>AKTİF TOPLAMI</w:t>
            </w:r>
          </w:p>
        </w:tc>
        <w:tc>
          <w:tcPr>
            <w:tcW w:w="635" w:type="dxa"/>
            <w:tcBorders>
              <w:top w:val="single" w:sz="4" w:space="0" w:color="auto"/>
              <w:left w:val="single" w:sz="4" w:space="0" w:color="auto"/>
              <w:bottom w:val="single" w:sz="4" w:space="0" w:color="auto"/>
              <w:right w:val="single" w:sz="4" w:space="0" w:color="auto"/>
            </w:tcBorders>
            <w:vAlign w:val="bottom"/>
          </w:tcPr>
          <w:p w14:paraId="33F71F76" w14:textId="77777777" w:rsidR="00AE44C5" w:rsidRPr="00A5606A" w:rsidRDefault="00AE44C5" w:rsidP="00AE44C5">
            <w:pPr>
              <w:autoSpaceDE w:val="0"/>
              <w:autoSpaceDN w:val="0"/>
              <w:adjustRightInd w:val="0"/>
              <w:ind w:left="-30"/>
              <w:jc w:val="right"/>
              <w:rPr>
                <w:rFonts w:ascii="Arial" w:hAnsi="Arial" w:cs="Arial"/>
                <w:b/>
                <w:sz w:val="14"/>
                <w:szCs w:val="14"/>
              </w:rPr>
            </w:pPr>
          </w:p>
        </w:tc>
        <w:tc>
          <w:tcPr>
            <w:tcW w:w="782" w:type="dxa"/>
            <w:tcBorders>
              <w:top w:val="single" w:sz="4" w:space="0" w:color="auto"/>
              <w:left w:val="single" w:sz="4" w:space="0" w:color="auto"/>
              <w:bottom w:val="single" w:sz="4" w:space="0" w:color="auto"/>
              <w:right w:val="single" w:sz="4" w:space="0" w:color="auto"/>
            </w:tcBorders>
            <w:shd w:val="clear" w:color="auto" w:fill="auto"/>
          </w:tcPr>
          <w:p w14:paraId="2A7EBC1F" w14:textId="1B90EAB9"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23.672.183</w:t>
            </w:r>
          </w:p>
        </w:tc>
        <w:tc>
          <w:tcPr>
            <w:tcW w:w="836" w:type="dxa"/>
            <w:tcBorders>
              <w:top w:val="single" w:sz="4" w:space="0" w:color="auto"/>
              <w:left w:val="single" w:sz="4" w:space="0" w:color="auto"/>
              <w:bottom w:val="single" w:sz="4" w:space="0" w:color="auto"/>
              <w:right w:val="single" w:sz="4" w:space="0" w:color="auto"/>
            </w:tcBorders>
            <w:shd w:val="clear" w:color="auto" w:fill="auto"/>
          </w:tcPr>
          <w:p w14:paraId="5B03CB53" w14:textId="3261EA7C"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12.659.524</w:t>
            </w:r>
          </w:p>
        </w:tc>
        <w:tc>
          <w:tcPr>
            <w:tcW w:w="942" w:type="dxa"/>
            <w:tcBorders>
              <w:top w:val="single" w:sz="4" w:space="0" w:color="auto"/>
              <w:left w:val="single" w:sz="4" w:space="0" w:color="auto"/>
              <w:bottom w:val="single" w:sz="4" w:space="0" w:color="auto"/>
              <w:right w:val="single" w:sz="4" w:space="0" w:color="auto"/>
            </w:tcBorders>
            <w:shd w:val="clear" w:color="auto" w:fill="auto"/>
          </w:tcPr>
          <w:p w14:paraId="3B9C15BB" w14:textId="0F0940B5" w:rsidR="00AE44C5" w:rsidRPr="00AE44C5" w:rsidRDefault="00AE44C5" w:rsidP="00AE44C5">
            <w:pPr>
              <w:jc w:val="right"/>
              <w:rPr>
                <w:rFonts w:ascii="Arial" w:hAnsi="Arial" w:cs="Arial"/>
                <w:b/>
                <w:bCs/>
                <w:sz w:val="14"/>
                <w:szCs w:val="14"/>
              </w:rPr>
            </w:pPr>
            <w:r w:rsidRPr="00AE44C5">
              <w:rPr>
                <w:rFonts w:ascii="Arial" w:hAnsi="Arial" w:cs="Arial"/>
                <w:b/>
                <w:bCs/>
                <w:sz w:val="14"/>
                <w:szCs w:val="14"/>
              </w:rPr>
              <w:t>36.331.707</w:t>
            </w:r>
          </w:p>
        </w:tc>
      </w:tr>
    </w:tbl>
    <w:p w14:paraId="3C3F73B8" w14:textId="77777777" w:rsidR="00137883" w:rsidRPr="00A5606A" w:rsidRDefault="00137883" w:rsidP="00137883">
      <w:pPr>
        <w:jc w:val="center"/>
        <w:rPr>
          <w:rFonts w:ascii="Arial" w:hAnsi="Arial" w:cs="Arial"/>
          <w:sz w:val="16"/>
          <w:szCs w:val="16"/>
        </w:rPr>
      </w:pPr>
    </w:p>
    <w:p w14:paraId="69471B1B" w14:textId="77777777" w:rsidR="00137883" w:rsidRPr="00A5606A" w:rsidRDefault="00137883" w:rsidP="00137883">
      <w:pPr>
        <w:ind w:left="-420" w:right="-616"/>
        <w:jc w:val="both"/>
        <w:rPr>
          <w:rFonts w:ascii="Arial" w:hAnsi="Arial" w:cs="Arial"/>
          <w:sz w:val="16"/>
          <w:szCs w:val="16"/>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14:paraId="67E7BCAA" w14:textId="77777777" w:rsidR="00137883" w:rsidRPr="00A5606A" w:rsidRDefault="00137883" w:rsidP="00137883">
      <w:pPr>
        <w:jc w:val="center"/>
        <w:rPr>
          <w:rFonts w:ascii="Arial" w:hAnsi="Arial" w:cs="Arial"/>
          <w:sz w:val="16"/>
          <w:szCs w:val="16"/>
        </w:rPr>
      </w:pPr>
    </w:p>
    <w:p w14:paraId="403DA824" w14:textId="77777777" w:rsidR="00137883" w:rsidRPr="00A5606A" w:rsidRDefault="00137883" w:rsidP="00137883">
      <w:pPr>
        <w:jc w:val="center"/>
        <w:rPr>
          <w:rFonts w:ascii="Arial" w:hAnsi="Arial" w:cs="Arial"/>
          <w:sz w:val="16"/>
          <w:szCs w:val="16"/>
        </w:rPr>
      </w:pPr>
    </w:p>
    <w:p w14:paraId="18683383" w14:textId="77777777" w:rsidR="00137883" w:rsidRPr="00A5606A" w:rsidRDefault="00137883" w:rsidP="00137883">
      <w:pPr>
        <w:jc w:val="center"/>
        <w:rPr>
          <w:rFonts w:ascii="Arial" w:hAnsi="Arial" w:cs="Arial"/>
          <w:sz w:val="16"/>
          <w:szCs w:val="16"/>
        </w:rPr>
      </w:pPr>
    </w:p>
    <w:p w14:paraId="708CF889" w14:textId="77777777" w:rsidR="00137883" w:rsidRPr="00A5606A" w:rsidRDefault="00137883" w:rsidP="00137883">
      <w:pPr>
        <w:jc w:val="center"/>
        <w:rPr>
          <w:rFonts w:ascii="Arial" w:hAnsi="Arial" w:cs="Arial"/>
          <w:sz w:val="16"/>
          <w:szCs w:val="16"/>
        </w:rPr>
      </w:pPr>
    </w:p>
    <w:p w14:paraId="6B2798B4" w14:textId="77777777" w:rsidR="00137883" w:rsidRPr="00A5606A" w:rsidRDefault="00137883" w:rsidP="00137883">
      <w:pPr>
        <w:jc w:val="center"/>
        <w:rPr>
          <w:rFonts w:ascii="Arial" w:hAnsi="Arial" w:cs="Arial"/>
          <w:sz w:val="16"/>
          <w:szCs w:val="16"/>
        </w:rPr>
      </w:pPr>
    </w:p>
    <w:p w14:paraId="691A11D2" w14:textId="77777777" w:rsidR="00137883" w:rsidRPr="00A5606A" w:rsidRDefault="00137883" w:rsidP="00137883">
      <w:pPr>
        <w:jc w:val="center"/>
        <w:rPr>
          <w:rFonts w:ascii="Arial" w:hAnsi="Arial" w:cs="Arial"/>
          <w:sz w:val="16"/>
          <w:szCs w:val="16"/>
        </w:rPr>
      </w:pPr>
    </w:p>
    <w:p w14:paraId="282A9CCD" w14:textId="77777777" w:rsidR="00137883" w:rsidRPr="00A5606A" w:rsidRDefault="00137883" w:rsidP="00137883">
      <w:pPr>
        <w:jc w:val="center"/>
        <w:rPr>
          <w:rFonts w:ascii="Arial" w:hAnsi="Arial" w:cs="Arial"/>
          <w:sz w:val="16"/>
          <w:szCs w:val="16"/>
        </w:rPr>
      </w:pPr>
      <w:r w:rsidRPr="00A5606A">
        <w:rPr>
          <w:rFonts w:ascii="Arial" w:hAnsi="Arial" w:cs="Arial"/>
          <w:sz w:val="16"/>
          <w:szCs w:val="16"/>
        </w:rPr>
        <w:t>İlişikteki açıklama ve dipnotlar bu finansal tabloların tamamlayıcı bir parçasıdır.</w:t>
      </w:r>
    </w:p>
    <w:p w14:paraId="05CE3373" w14:textId="77777777" w:rsidR="00137883" w:rsidRPr="00A5606A" w:rsidRDefault="00137883" w:rsidP="00137883">
      <w:pPr>
        <w:jc w:val="center"/>
        <w:rPr>
          <w:rFonts w:ascii="Arial" w:hAnsi="Arial" w:cs="Arial"/>
          <w:sz w:val="16"/>
          <w:szCs w:val="16"/>
        </w:rPr>
      </w:pPr>
    </w:p>
    <w:p w14:paraId="5298877C" w14:textId="77777777" w:rsidR="00137883" w:rsidRPr="00A5606A" w:rsidRDefault="00137883" w:rsidP="00137883">
      <w:pPr>
        <w:jc w:val="center"/>
        <w:rPr>
          <w:rFonts w:ascii="Arial" w:hAnsi="Arial" w:cs="Arial"/>
          <w:sz w:val="16"/>
          <w:szCs w:val="16"/>
        </w:rPr>
        <w:sectPr w:rsidR="00137883" w:rsidRPr="00A5606A" w:rsidSect="00AE44C5">
          <w:headerReference w:type="default" r:id="rId24"/>
          <w:footerReference w:type="default" r:id="rId25"/>
          <w:pgSz w:w="11907" w:h="16840" w:code="9"/>
          <w:pgMar w:top="1418" w:right="1418" w:bottom="1418" w:left="1418" w:header="720" w:footer="720" w:gutter="0"/>
          <w:cols w:space="720"/>
          <w:noEndnote/>
        </w:sectPr>
      </w:pPr>
    </w:p>
    <w:tbl>
      <w:tblPr>
        <w:tblW w:w="10056" w:type="dxa"/>
        <w:tblInd w:w="-341" w:type="dxa"/>
        <w:tblLayout w:type="fixed"/>
        <w:tblCellMar>
          <w:left w:w="30" w:type="dxa"/>
          <w:right w:w="30" w:type="dxa"/>
        </w:tblCellMar>
        <w:tblLook w:val="0000" w:firstRow="0" w:lastRow="0" w:firstColumn="0" w:lastColumn="0" w:noHBand="0" w:noVBand="0"/>
      </w:tblPr>
      <w:tblGrid>
        <w:gridCol w:w="569"/>
        <w:gridCol w:w="6066"/>
        <w:gridCol w:w="789"/>
        <w:gridCol w:w="851"/>
        <w:gridCol w:w="850"/>
        <w:gridCol w:w="931"/>
      </w:tblGrid>
      <w:tr w:rsidR="00137883" w:rsidRPr="00A5606A" w14:paraId="6D35081E" w14:textId="77777777" w:rsidTr="00AE44C5">
        <w:trPr>
          <w:cantSplit/>
          <w:trHeight w:val="57"/>
        </w:trPr>
        <w:tc>
          <w:tcPr>
            <w:tcW w:w="6635" w:type="dxa"/>
            <w:gridSpan w:val="2"/>
            <w:vMerge w:val="restart"/>
            <w:tcBorders>
              <w:top w:val="single" w:sz="4" w:space="0" w:color="auto"/>
              <w:left w:val="single" w:sz="4" w:space="0" w:color="auto"/>
              <w:right w:val="single" w:sz="4" w:space="0" w:color="auto"/>
            </w:tcBorders>
          </w:tcPr>
          <w:p w14:paraId="40928F8A" w14:textId="77777777" w:rsidR="00137883" w:rsidRPr="00A5606A" w:rsidRDefault="00137883" w:rsidP="00AE44C5">
            <w:pPr>
              <w:autoSpaceDE w:val="0"/>
              <w:autoSpaceDN w:val="0"/>
              <w:adjustRightInd w:val="0"/>
              <w:ind w:left="150" w:hanging="150"/>
              <w:jc w:val="center"/>
              <w:rPr>
                <w:rFonts w:ascii="Arial" w:hAnsi="Arial" w:cs="Arial"/>
                <w:b/>
                <w:sz w:val="14"/>
                <w:szCs w:val="14"/>
              </w:rPr>
            </w:pPr>
            <w:bookmarkStart w:id="8" w:name="OLE_LINK14"/>
          </w:p>
          <w:p w14:paraId="519985C3" w14:textId="77777777" w:rsidR="00137883" w:rsidRPr="00A5606A" w:rsidRDefault="00137883" w:rsidP="00AE44C5">
            <w:pPr>
              <w:autoSpaceDE w:val="0"/>
              <w:autoSpaceDN w:val="0"/>
              <w:adjustRightInd w:val="0"/>
              <w:ind w:left="150" w:hanging="150"/>
              <w:jc w:val="center"/>
              <w:rPr>
                <w:rFonts w:ascii="Arial" w:hAnsi="Arial" w:cs="Arial"/>
                <w:b/>
                <w:sz w:val="14"/>
                <w:szCs w:val="14"/>
              </w:rPr>
            </w:pPr>
          </w:p>
          <w:p w14:paraId="09AD6182" w14:textId="77777777" w:rsidR="00137883" w:rsidRPr="00A5606A" w:rsidRDefault="00137883" w:rsidP="00AE44C5">
            <w:pPr>
              <w:autoSpaceDE w:val="0"/>
              <w:autoSpaceDN w:val="0"/>
              <w:adjustRightInd w:val="0"/>
              <w:ind w:left="150" w:hanging="150"/>
              <w:jc w:val="center"/>
              <w:rPr>
                <w:rFonts w:ascii="Arial" w:hAnsi="Arial" w:cs="Arial"/>
                <w:b/>
                <w:sz w:val="14"/>
                <w:szCs w:val="14"/>
              </w:rPr>
            </w:pPr>
            <w:r w:rsidRPr="00A5606A">
              <w:rPr>
                <w:rFonts w:ascii="Arial" w:hAnsi="Arial" w:cs="Arial"/>
                <w:b/>
                <w:sz w:val="16"/>
                <w:szCs w:val="16"/>
              </w:rPr>
              <w:t>YÜKÜMLÜLÜKLER</w:t>
            </w:r>
          </w:p>
        </w:tc>
        <w:tc>
          <w:tcPr>
            <w:tcW w:w="789" w:type="dxa"/>
            <w:tcBorders>
              <w:top w:val="single" w:sz="4" w:space="0" w:color="auto"/>
              <w:left w:val="single" w:sz="4" w:space="0" w:color="auto"/>
              <w:right w:val="single" w:sz="4" w:space="0" w:color="auto"/>
            </w:tcBorders>
          </w:tcPr>
          <w:p w14:paraId="5B827FA2" w14:textId="77777777" w:rsidR="00137883" w:rsidRPr="00A5606A" w:rsidRDefault="00137883" w:rsidP="00AE44C5">
            <w:pPr>
              <w:autoSpaceDE w:val="0"/>
              <w:autoSpaceDN w:val="0"/>
              <w:adjustRightInd w:val="0"/>
              <w:jc w:val="center"/>
              <w:rPr>
                <w:rFonts w:ascii="Arial" w:hAnsi="Arial" w:cs="Arial"/>
                <w:b/>
                <w:sz w:val="14"/>
                <w:szCs w:val="14"/>
              </w:rPr>
            </w:pPr>
          </w:p>
        </w:tc>
        <w:tc>
          <w:tcPr>
            <w:tcW w:w="2632" w:type="dxa"/>
            <w:gridSpan w:val="3"/>
            <w:tcBorders>
              <w:top w:val="single" w:sz="4" w:space="0" w:color="auto"/>
              <w:left w:val="single" w:sz="4" w:space="0" w:color="auto"/>
              <w:right w:val="single" w:sz="4" w:space="0" w:color="auto"/>
            </w:tcBorders>
            <w:vAlign w:val="center"/>
          </w:tcPr>
          <w:p w14:paraId="386747AA" w14:textId="320C6B8B"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 xml:space="preserve">Sınırlı </w:t>
            </w:r>
            <w:r w:rsidR="00D90B6C">
              <w:rPr>
                <w:rFonts w:ascii="Arial" w:hAnsi="Arial" w:cs="Arial"/>
                <w:b/>
                <w:sz w:val="14"/>
                <w:szCs w:val="14"/>
              </w:rPr>
              <w:t>d</w:t>
            </w:r>
            <w:r w:rsidRPr="00A5606A">
              <w:rPr>
                <w:rFonts w:ascii="Arial" w:hAnsi="Arial" w:cs="Arial"/>
                <w:b/>
                <w:sz w:val="14"/>
                <w:szCs w:val="14"/>
              </w:rPr>
              <w:t xml:space="preserve">enetimden </w:t>
            </w:r>
            <w:r w:rsidR="00D90B6C">
              <w:rPr>
                <w:rFonts w:ascii="Arial" w:hAnsi="Arial" w:cs="Arial"/>
                <w:b/>
                <w:sz w:val="14"/>
                <w:szCs w:val="14"/>
              </w:rPr>
              <w:t>g</w:t>
            </w:r>
            <w:r w:rsidRPr="00A5606A">
              <w:rPr>
                <w:rFonts w:ascii="Arial" w:hAnsi="Arial" w:cs="Arial"/>
                <w:b/>
                <w:sz w:val="14"/>
                <w:szCs w:val="14"/>
              </w:rPr>
              <w:t>eçmiş</w:t>
            </w:r>
          </w:p>
        </w:tc>
      </w:tr>
      <w:tr w:rsidR="00137883" w:rsidRPr="00A5606A" w14:paraId="4DC1DD32" w14:textId="77777777" w:rsidTr="00AE44C5">
        <w:trPr>
          <w:cantSplit/>
          <w:trHeight w:val="57"/>
        </w:trPr>
        <w:tc>
          <w:tcPr>
            <w:tcW w:w="6635" w:type="dxa"/>
            <w:gridSpan w:val="2"/>
            <w:vMerge/>
            <w:tcBorders>
              <w:left w:val="single" w:sz="4" w:space="0" w:color="auto"/>
              <w:right w:val="single" w:sz="4" w:space="0" w:color="auto"/>
            </w:tcBorders>
          </w:tcPr>
          <w:p w14:paraId="26854C0E" w14:textId="77777777" w:rsidR="00137883" w:rsidRPr="00A5606A" w:rsidRDefault="00137883" w:rsidP="00AE44C5">
            <w:pPr>
              <w:autoSpaceDE w:val="0"/>
              <w:autoSpaceDN w:val="0"/>
              <w:adjustRightInd w:val="0"/>
              <w:ind w:left="150" w:hanging="150"/>
              <w:jc w:val="center"/>
              <w:rPr>
                <w:rFonts w:ascii="Arial" w:hAnsi="Arial" w:cs="Arial"/>
                <w:b/>
                <w:sz w:val="14"/>
                <w:szCs w:val="14"/>
              </w:rPr>
            </w:pPr>
          </w:p>
        </w:tc>
        <w:tc>
          <w:tcPr>
            <w:tcW w:w="789" w:type="dxa"/>
            <w:vMerge w:val="restart"/>
            <w:tcBorders>
              <w:left w:val="single" w:sz="4" w:space="0" w:color="auto"/>
              <w:right w:val="single" w:sz="4" w:space="0" w:color="auto"/>
            </w:tcBorders>
          </w:tcPr>
          <w:p w14:paraId="62C370F4"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Dipnot (Beşinci Bölüm-II)</w:t>
            </w:r>
          </w:p>
        </w:tc>
        <w:tc>
          <w:tcPr>
            <w:tcW w:w="2632" w:type="dxa"/>
            <w:gridSpan w:val="3"/>
            <w:tcBorders>
              <w:top w:val="single" w:sz="4" w:space="0" w:color="auto"/>
              <w:left w:val="single" w:sz="4" w:space="0" w:color="auto"/>
              <w:right w:val="single" w:sz="4" w:space="0" w:color="auto"/>
            </w:tcBorders>
            <w:vAlign w:val="center"/>
          </w:tcPr>
          <w:p w14:paraId="7ED11F7F"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Cari dönem</w:t>
            </w:r>
          </w:p>
          <w:p w14:paraId="37B249B1"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31 Mart 2018</w:t>
            </w:r>
          </w:p>
        </w:tc>
      </w:tr>
      <w:tr w:rsidR="00137883" w:rsidRPr="00A5606A" w14:paraId="130C1864" w14:textId="77777777" w:rsidTr="00AE44C5">
        <w:trPr>
          <w:cantSplit/>
          <w:trHeight w:val="57"/>
        </w:trPr>
        <w:tc>
          <w:tcPr>
            <w:tcW w:w="6635" w:type="dxa"/>
            <w:gridSpan w:val="2"/>
            <w:vMerge/>
            <w:tcBorders>
              <w:left w:val="single" w:sz="4" w:space="0" w:color="auto"/>
              <w:bottom w:val="single" w:sz="4" w:space="0" w:color="auto"/>
              <w:right w:val="single" w:sz="4" w:space="0" w:color="auto"/>
            </w:tcBorders>
          </w:tcPr>
          <w:p w14:paraId="214FB576" w14:textId="77777777" w:rsidR="00137883" w:rsidRPr="00A5606A" w:rsidRDefault="00137883" w:rsidP="00AE44C5">
            <w:pPr>
              <w:autoSpaceDE w:val="0"/>
              <w:autoSpaceDN w:val="0"/>
              <w:adjustRightInd w:val="0"/>
              <w:ind w:left="150" w:hanging="150"/>
              <w:jc w:val="both"/>
              <w:rPr>
                <w:rFonts w:ascii="Arial" w:hAnsi="Arial" w:cs="Arial"/>
                <w:b/>
                <w:sz w:val="14"/>
                <w:szCs w:val="14"/>
              </w:rPr>
            </w:pPr>
          </w:p>
        </w:tc>
        <w:tc>
          <w:tcPr>
            <w:tcW w:w="789" w:type="dxa"/>
            <w:vMerge/>
            <w:tcBorders>
              <w:left w:val="single" w:sz="4" w:space="0" w:color="auto"/>
              <w:bottom w:val="single" w:sz="4" w:space="0" w:color="auto"/>
              <w:right w:val="single" w:sz="4" w:space="0" w:color="auto"/>
            </w:tcBorders>
          </w:tcPr>
          <w:p w14:paraId="09F131BC" w14:textId="77777777" w:rsidR="00137883" w:rsidRPr="00A5606A" w:rsidRDefault="00137883" w:rsidP="00AE44C5">
            <w:pPr>
              <w:autoSpaceDE w:val="0"/>
              <w:autoSpaceDN w:val="0"/>
              <w:adjustRightInd w:val="0"/>
              <w:jc w:val="center"/>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050D9FD0" w14:textId="77777777" w:rsidR="00137883" w:rsidRPr="00A5606A" w:rsidRDefault="00137883" w:rsidP="00AE44C5">
            <w:pPr>
              <w:autoSpaceDE w:val="0"/>
              <w:autoSpaceDN w:val="0"/>
              <w:adjustRightInd w:val="0"/>
              <w:jc w:val="center"/>
              <w:rPr>
                <w:rFonts w:ascii="Arial" w:eastAsia="Arial Unicode MS" w:hAnsi="Arial" w:cs="Arial"/>
                <w:b/>
                <w:bCs/>
                <w:noProof/>
                <w:sz w:val="14"/>
                <w:szCs w:val="14"/>
              </w:rPr>
            </w:pPr>
            <w:r w:rsidRPr="00A5606A">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76B8AFF9" w14:textId="77777777" w:rsidR="00137883" w:rsidRPr="00A5606A" w:rsidRDefault="00137883" w:rsidP="00AE44C5">
            <w:pPr>
              <w:autoSpaceDE w:val="0"/>
              <w:autoSpaceDN w:val="0"/>
              <w:adjustRightInd w:val="0"/>
              <w:jc w:val="center"/>
              <w:rPr>
                <w:rFonts w:ascii="Arial" w:eastAsia="Arial Unicode MS" w:hAnsi="Arial" w:cs="Arial"/>
                <w:b/>
                <w:bCs/>
                <w:noProof/>
                <w:sz w:val="14"/>
                <w:szCs w:val="14"/>
              </w:rPr>
            </w:pPr>
            <w:r w:rsidRPr="00A5606A">
              <w:rPr>
                <w:rFonts w:ascii="Arial" w:hAnsi="Arial" w:cs="Arial"/>
                <w:b/>
                <w:sz w:val="14"/>
                <w:szCs w:val="14"/>
              </w:rPr>
              <w:t>YP</w:t>
            </w:r>
          </w:p>
        </w:tc>
        <w:tc>
          <w:tcPr>
            <w:tcW w:w="931" w:type="dxa"/>
            <w:tcBorders>
              <w:top w:val="single" w:sz="4" w:space="0" w:color="auto"/>
              <w:left w:val="single" w:sz="4" w:space="0" w:color="auto"/>
              <w:bottom w:val="single" w:sz="4" w:space="0" w:color="auto"/>
              <w:right w:val="single" w:sz="4" w:space="0" w:color="auto"/>
            </w:tcBorders>
            <w:vAlign w:val="bottom"/>
          </w:tcPr>
          <w:p w14:paraId="2643D340"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Toplam</w:t>
            </w:r>
          </w:p>
        </w:tc>
      </w:tr>
      <w:tr w:rsidR="00137883" w:rsidRPr="00A5606A" w14:paraId="0C1BF3FD" w14:textId="77777777" w:rsidTr="00AE44C5">
        <w:trPr>
          <w:cantSplit/>
          <w:trHeight w:val="57"/>
        </w:trPr>
        <w:tc>
          <w:tcPr>
            <w:tcW w:w="569" w:type="dxa"/>
            <w:tcBorders>
              <w:top w:val="single" w:sz="4" w:space="0" w:color="auto"/>
              <w:left w:val="single" w:sz="4" w:space="0" w:color="auto"/>
            </w:tcBorders>
          </w:tcPr>
          <w:p w14:paraId="52107B82" w14:textId="77777777" w:rsidR="00137883" w:rsidRPr="00A5606A" w:rsidRDefault="00137883" w:rsidP="00AE44C5">
            <w:pPr>
              <w:autoSpaceDE w:val="0"/>
              <w:autoSpaceDN w:val="0"/>
              <w:adjustRightInd w:val="0"/>
              <w:jc w:val="both"/>
              <w:rPr>
                <w:rFonts w:ascii="Arial" w:hAnsi="Arial" w:cs="Arial"/>
                <w:b/>
                <w:sz w:val="14"/>
                <w:szCs w:val="14"/>
              </w:rPr>
            </w:pPr>
          </w:p>
        </w:tc>
        <w:tc>
          <w:tcPr>
            <w:tcW w:w="6066" w:type="dxa"/>
            <w:tcBorders>
              <w:top w:val="single" w:sz="4" w:space="0" w:color="auto"/>
              <w:right w:val="single" w:sz="4" w:space="0" w:color="auto"/>
            </w:tcBorders>
          </w:tcPr>
          <w:p w14:paraId="5D5F197E" w14:textId="77777777" w:rsidR="00137883" w:rsidRPr="00A5606A" w:rsidRDefault="00137883" w:rsidP="00AE44C5">
            <w:pPr>
              <w:autoSpaceDE w:val="0"/>
              <w:autoSpaceDN w:val="0"/>
              <w:adjustRightInd w:val="0"/>
              <w:ind w:left="150" w:hanging="150"/>
              <w:jc w:val="both"/>
              <w:rPr>
                <w:rFonts w:ascii="Arial" w:hAnsi="Arial" w:cs="Arial"/>
                <w:b/>
                <w:sz w:val="14"/>
                <w:szCs w:val="14"/>
              </w:rPr>
            </w:pPr>
          </w:p>
        </w:tc>
        <w:tc>
          <w:tcPr>
            <w:tcW w:w="789" w:type="dxa"/>
            <w:tcBorders>
              <w:top w:val="single" w:sz="4" w:space="0" w:color="auto"/>
              <w:right w:val="single" w:sz="4" w:space="0" w:color="auto"/>
            </w:tcBorders>
          </w:tcPr>
          <w:p w14:paraId="2461ECDD" w14:textId="77777777" w:rsidR="00137883" w:rsidRPr="00A5606A" w:rsidRDefault="00137883" w:rsidP="00AE44C5">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5BC897F3" w14:textId="77777777" w:rsidR="00137883" w:rsidRPr="00A5606A" w:rsidRDefault="00137883" w:rsidP="00AE44C5">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397A31ED" w14:textId="77777777" w:rsidR="00137883" w:rsidRPr="00A5606A" w:rsidRDefault="00137883" w:rsidP="00AE44C5">
            <w:pPr>
              <w:ind w:left="-210"/>
              <w:jc w:val="right"/>
              <w:rPr>
                <w:rFonts w:ascii="Arial" w:hAnsi="Arial" w:cs="Arial"/>
                <w:b/>
                <w:bCs/>
                <w:sz w:val="14"/>
                <w:szCs w:val="14"/>
              </w:rPr>
            </w:pPr>
          </w:p>
        </w:tc>
        <w:tc>
          <w:tcPr>
            <w:tcW w:w="931" w:type="dxa"/>
            <w:tcBorders>
              <w:top w:val="single" w:sz="4" w:space="0" w:color="auto"/>
              <w:left w:val="single" w:sz="4" w:space="0" w:color="auto"/>
              <w:right w:val="single" w:sz="4" w:space="0" w:color="auto"/>
            </w:tcBorders>
            <w:vAlign w:val="bottom"/>
          </w:tcPr>
          <w:p w14:paraId="1FDA131D" w14:textId="77777777" w:rsidR="00137883" w:rsidRPr="00A5606A" w:rsidRDefault="00137883" w:rsidP="00AE44C5">
            <w:pPr>
              <w:ind w:left="-210"/>
              <w:jc w:val="right"/>
              <w:rPr>
                <w:rFonts w:ascii="Arial" w:hAnsi="Arial" w:cs="Arial"/>
                <w:b/>
                <w:bCs/>
                <w:sz w:val="14"/>
                <w:szCs w:val="14"/>
              </w:rPr>
            </w:pPr>
          </w:p>
        </w:tc>
      </w:tr>
      <w:tr w:rsidR="00376BA4" w:rsidRPr="00A5606A" w14:paraId="4B439A27"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276BEA15"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I.</w:t>
            </w:r>
          </w:p>
        </w:tc>
        <w:tc>
          <w:tcPr>
            <w:tcW w:w="6066" w:type="dxa"/>
            <w:tcBorders>
              <w:top w:val="nil"/>
              <w:left w:val="nil"/>
              <w:bottom w:val="nil"/>
              <w:right w:val="single" w:sz="4" w:space="0" w:color="auto"/>
            </w:tcBorders>
            <w:shd w:val="clear" w:color="auto" w:fill="auto"/>
            <w:vAlign w:val="bottom"/>
          </w:tcPr>
          <w:p w14:paraId="71FFF1CE"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TOPLANAN FONLAR</w:t>
            </w:r>
          </w:p>
        </w:tc>
        <w:tc>
          <w:tcPr>
            <w:tcW w:w="789" w:type="dxa"/>
            <w:tcBorders>
              <w:left w:val="single" w:sz="4" w:space="0" w:color="auto"/>
              <w:right w:val="single" w:sz="4" w:space="0" w:color="auto"/>
            </w:tcBorders>
            <w:vAlign w:val="bottom"/>
          </w:tcPr>
          <w:p w14:paraId="02EC654C" w14:textId="77777777" w:rsidR="00376BA4" w:rsidRPr="00A5606A" w:rsidRDefault="00376BA4" w:rsidP="00376BA4">
            <w:pPr>
              <w:jc w:val="center"/>
              <w:rPr>
                <w:rFonts w:ascii="Arial" w:hAnsi="Arial" w:cs="Arial"/>
                <w:b/>
                <w:bCs/>
                <w:sz w:val="14"/>
                <w:szCs w:val="14"/>
              </w:rPr>
            </w:pPr>
            <w:r w:rsidRPr="00A5606A">
              <w:rPr>
                <w:rFonts w:ascii="Arial" w:hAnsi="Arial" w:cs="Arial"/>
                <w:b/>
                <w:sz w:val="14"/>
                <w:szCs w:val="14"/>
              </w:rPr>
              <w:t>(1)</w:t>
            </w:r>
          </w:p>
        </w:tc>
        <w:tc>
          <w:tcPr>
            <w:tcW w:w="851" w:type="dxa"/>
            <w:tcBorders>
              <w:top w:val="nil"/>
              <w:left w:val="single" w:sz="4" w:space="0" w:color="auto"/>
              <w:bottom w:val="nil"/>
              <w:right w:val="single" w:sz="4" w:space="0" w:color="auto"/>
            </w:tcBorders>
            <w:shd w:val="clear" w:color="auto" w:fill="auto"/>
            <w:vAlign w:val="bottom"/>
          </w:tcPr>
          <w:p w14:paraId="41F6D905" w14:textId="11345313"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13.132.418 </w:t>
            </w:r>
          </w:p>
        </w:tc>
        <w:tc>
          <w:tcPr>
            <w:tcW w:w="850" w:type="dxa"/>
            <w:tcBorders>
              <w:top w:val="nil"/>
              <w:left w:val="nil"/>
              <w:bottom w:val="nil"/>
              <w:right w:val="single" w:sz="4" w:space="0" w:color="auto"/>
            </w:tcBorders>
            <w:shd w:val="clear" w:color="auto" w:fill="auto"/>
            <w:vAlign w:val="bottom"/>
          </w:tcPr>
          <w:p w14:paraId="35F06871" w14:textId="1F63B76D"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12.952.136 </w:t>
            </w:r>
          </w:p>
        </w:tc>
        <w:tc>
          <w:tcPr>
            <w:tcW w:w="931" w:type="dxa"/>
            <w:tcBorders>
              <w:top w:val="nil"/>
              <w:left w:val="nil"/>
              <w:bottom w:val="nil"/>
              <w:right w:val="single" w:sz="4" w:space="0" w:color="auto"/>
            </w:tcBorders>
            <w:shd w:val="clear" w:color="auto" w:fill="auto"/>
            <w:vAlign w:val="bottom"/>
          </w:tcPr>
          <w:p w14:paraId="62E37670" w14:textId="4F809AED"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26.084.554 </w:t>
            </w:r>
          </w:p>
        </w:tc>
      </w:tr>
      <w:tr w:rsidR="00376BA4" w:rsidRPr="00A5606A" w14:paraId="0B353C8E"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7B7DA07B"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II.</w:t>
            </w:r>
          </w:p>
        </w:tc>
        <w:tc>
          <w:tcPr>
            <w:tcW w:w="6066" w:type="dxa"/>
            <w:tcBorders>
              <w:top w:val="nil"/>
              <w:left w:val="nil"/>
              <w:bottom w:val="nil"/>
              <w:right w:val="single" w:sz="4" w:space="0" w:color="auto"/>
            </w:tcBorders>
            <w:shd w:val="clear" w:color="auto" w:fill="auto"/>
            <w:vAlign w:val="bottom"/>
          </w:tcPr>
          <w:p w14:paraId="1D82987B"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ALINAN KREDİLER</w:t>
            </w:r>
          </w:p>
        </w:tc>
        <w:tc>
          <w:tcPr>
            <w:tcW w:w="789" w:type="dxa"/>
            <w:tcBorders>
              <w:left w:val="single" w:sz="4" w:space="0" w:color="auto"/>
              <w:right w:val="single" w:sz="4" w:space="0" w:color="auto"/>
            </w:tcBorders>
            <w:vAlign w:val="bottom"/>
          </w:tcPr>
          <w:p w14:paraId="36205BA9" w14:textId="77777777" w:rsidR="00376BA4" w:rsidRPr="00A5606A" w:rsidRDefault="00376BA4" w:rsidP="00376BA4">
            <w:pPr>
              <w:jc w:val="center"/>
              <w:rPr>
                <w:rFonts w:ascii="Arial" w:hAnsi="Arial" w:cs="Arial"/>
                <w:b/>
                <w:bCs/>
                <w:sz w:val="14"/>
                <w:szCs w:val="14"/>
              </w:rPr>
            </w:pPr>
            <w:r w:rsidRPr="00A5606A">
              <w:rPr>
                <w:rFonts w:ascii="Arial" w:hAnsi="Arial" w:cs="Arial"/>
                <w:b/>
                <w:sz w:val="14"/>
                <w:szCs w:val="14"/>
              </w:rPr>
              <w:t>(2)</w:t>
            </w:r>
          </w:p>
        </w:tc>
        <w:tc>
          <w:tcPr>
            <w:tcW w:w="851" w:type="dxa"/>
            <w:tcBorders>
              <w:top w:val="nil"/>
              <w:left w:val="single" w:sz="4" w:space="0" w:color="auto"/>
              <w:bottom w:val="nil"/>
              <w:right w:val="single" w:sz="4" w:space="0" w:color="auto"/>
            </w:tcBorders>
            <w:shd w:val="clear" w:color="auto" w:fill="auto"/>
            <w:vAlign w:val="bottom"/>
          </w:tcPr>
          <w:p w14:paraId="126925FC" w14:textId="13C45722"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177.250 </w:t>
            </w:r>
          </w:p>
        </w:tc>
        <w:tc>
          <w:tcPr>
            <w:tcW w:w="850" w:type="dxa"/>
            <w:tcBorders>
              <w:top w:val="nil"/>
              <w:left w:val="nil"/>
              <w:bottom w:val="nil"/>
              <w:right w:val="single" w:sz="4" w:space="0" w:color="auto"/>
            </w:tcBorders>
            <w:shd w:val="clear" w:color="auto" w:fill="auto"/>
            <w:vAlign w:val="bottom"/>
          </w:tcPr>
          <w:p w14:paraId="66E2E1E0" w14:textId="6E4F6F71"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2.620.866 </w:t>
            </w:r>
          </w:p>
        </w:tc>
        <w:tc>
          <w:tcPr>
            <w:tcW w:w="931" w:type="dxa"/>
            <w:tcBorders>
              <w:top w:val="nil"/>
              <w:left w:val="nil"/>
              <w:bottom w:val="nil"/>
              <w:right w:val="single" w:sz="4" w:space="0" w:color="auto"/>
            </w:tcBorders>
            <w:shd w:val="clear" w:color="auto" w:fill="auto"/>
            <w:vAlign w:val="bottom"/>
          </w:tcPr>
          <w:p w14:paraId="29004A75" w14:textId="787335D0"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2.798.116 </w:t>
            </w:r>
          </w:p>
        </w:tc>
      </w:tr>
      <w:tr w:rsidR="00376BA4" w:rsidRPr="00A5606A" w14:paraId="7B0D705C"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1460C318"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III.</w:t>
            </w:r>
          </w:p>
        </w:tc>
        <w:tc>
          <w:tcPr>
            <w:tcW w:w="6066" w:type="dxa"/>
            <w:tcBorders>
              <w:top w:val="nil"/>
              <w:left w:val="nil"/>
              <w:bottom w:val="nil"/>
              <w:right w:val="single" w:sz="4" w:space="0" w:color="auto"/>
            </w:tcBorders>
            <w:shd w:val="clear" w:color="auto" w:fill="auto"/>
            <w:vAlign w:val="bottom"/>
          </w:tcPr>
          <w:p w14:paraId="5F292956"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PARA PİYASALARINA BORÇLAR</w:t>
            </w:r>
          </w:p>
        </w:tc>
        <w:tc>
          <w:tcPr>
            <w:tcW w:w="789" w:type="dxa"/>
            <w:tcBorders>
              <w:top w:val="nil"/>
              <w:left w:val="single" w:sz="4" w:space="0" w:color="auto"/>
              <w:bottom w:val="nil"/>
              <w:right w:val="single" w:sz="4" w:space="0" w:color="auto"/>
            </w:tcBorders>
          </w:tcPr>
          <w:p w14:paraId="4923BC3B" w14:textId="77777777" w:rsidR="00376BA4" w:rsidRPr="00A5606A" w:rsidRDefault="00376BA4" w:rsidP="00376BA4">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shd w:val="clear" w:color="auto" w:fill="auto"/>
            <w:vAlign w:val="bottom"/>
          </w:tcPr>
          <w:p w14:paraId="7AF9042A" w14:textId="76E45ED3"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175.871 </w:t>
            </w:r>
          </w:p>
        </w:tc>
        <w:tc>
          <w:tcPr>
            <w:tcW w:w="850" w:type="dxa"/>
            <w:tcBorders>
              <w:top w:val="nil"/>
              <w:left w:val="nil"/>
              <w:bottom w:val="nil"/>
              <w:right w:val="single" w:sz="4" w:space="0" w:color="auto"/>
            </w:tcBorders>
            <w:shd w:val="clear" w:color="auto" w:fill="auto"/>
            <w:vAlign w:val="bottom"/>
          </w:tcPr>
          <w:p w14:paraId="3E21AC34" w14:textId="3DFD2B44" w:rsidR="00376BA4" w:rsidRPr="00376BA4" w:rsidRDefault="00C834C6" w:rsidP="00376BA4">
            <w:pPr>
              <w:jc w:val="right"/>
              <w:rPr>
                <w:rFonts w:ascii="Arial" w:hAnsi="Arial" w:cs="Arial"/>
                <w:b/>
                <w:bCs/>
                <w:sz w:val="14"/>
                <w:szCs w:val="14"/>
              </w:rPr>
            </w:pPr>
            <w:r>
              <w:rPr>
                <w:rFonts w:ascii="Arial" w:hAnsi="Arial" w:cs="Arial"/>
                <w:b/>
                <w:bCs/>
                <w:sz w:val="14"/>
                <w:szCs w:val="14"/>
              </w:rPr>
              <w:t>-</w:t>
            </w:r>
          </w:p>
        </w:tc>
        <w:tc>
          <w:tcPr>
            <w:tcW w:w="931" w:type="dxa"/>
            <w:tcBorders>
              <w:top w:val="nil"/>
              <w:left w:val="nil"/>
              <w:bottom w:val="nil"/>
              <w:right w:val="single" w:sz="4" w:space="0" w:color="auto"/>
            </w:tcBorders>
            <w:shd w:val="clear" w:color="auto" w:fill="auto"/>
            <w:vAlign w:val="bottom"/>
          </w:tcPr>
          <w:p w14:paraId="2CD824ED" w14:textId="2E90970C"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175.871 </w:t>
            </w:r>
          </w:p>
        </w:tc>
      </w:tr>
      <w:tr w:rsidR="00376BA4" w:rsidRPr="00A5606A" w14:paraId="2050A99E"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4D9C7893"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IV.</w:t>
            </w:r>
          </w:p>
        </w:tc>
        <w:tc>
          <w:tcPr>
            <w:tcW w:w="6066" w:type="dxa"/>
            <w:tcBorders>
              <w:top w:val="nil"/>
              <w:left w:val="nil"/>
              <w:bottom w:val="nil"/>
              <w:right w:val="single" w:sz="4" w:space="0" w:color="auto"/>
            </w:tcBorders>
            <w:shd w:val="clear" w:color="auto" w:fill="auto"/>
            <w:vAlign w:val="bottom"/>
          </w:tcPr>
          <w:p w14:paraId="06CA82B0"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 xml:space="preserve">İHRAÇ EDİLEN MENKUL KIYMETLER (Net)  </w:t>
            </w:r>
          </w:p>
        </w:tc>
        <w:tc>
          <w:tcPr>
            <w:tcW w:w="789" w:type="dxa"/>
            <w:tcBorders>
              <w:top w:val="nil"/>
              <w:left w:val="single" w:sz="4" w:space="0" w:color="auto"/>
              <w:bottom w:val="nil"/>
              <w:right w:val="single" w:sz="4" w:space="0" w:color="auto"/>
            </w:tcBorders>
          </w:tcPr>
          <w:p w14:paraId="220440E7" w14:textId="11156602" w:rsidR="00376BA4" w:rsidRPr="00A5606A" w:rsidRDefault="00376BA4" w:rsidP="00376BA4">
            <w:pPr>
              <w:jc w:val="center"/>
              <w:rPr>
                <w:rFonts w:ascii="Arial" w:hAnsi="Arial" w:cs="Arial"/>
                <w:b/>
                <w:bCs/>
                <w:sz w:val="14"/>
                <w:szCs w:val="14"/>
              </w:rPr>
            </w:pPr>
            <w:r>
              <w:rPr>
                <w:rFonts w:ascii="Arial" w:hAnsi="Arial" w:cs="Arial"/>
                <w:b/>
                <w:bCs/>
                <w:sz w:val="14"/>
                <w:szCs w:val="14"/>
              </w:rPr>
              <w:t>(3)</w:t>
            </w:r>
          </w:p>
        </w:tc>
        <w:tc>
          <w:tcPr>
            <w:tcW w:w="851" w:type="dxa"/>
            <w:tcBorders>
              <w:top w:val="nil"/>
              <w:left w:val="single" w:sz="4" w:space="0" w:color="auto"/>
              <w:bottom w:val="nil"/>
              <w:right w:val="single" w:sz="4" w:space="0" w:color="auto"/>
            </w:tcBorders>
            <w:shd w:val="clear" w:color="auto" w:fill="auto"/>
            <w:vAlign w:val="bottom"/>
          </w:tcPr>
          <w:p w14:paraId="183AA2C8" w14:textId="7BFF7F79"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597.279 </w:t>
            </w:r>
          </w:p>
        </w:tc>
        <w:tc>
          <w:tcPr>
            <w:tcW w:w="850" w:type="dxa"/>
            <w:tcBorders>
              <w:top w:val="nil"/>
              <w:left w:val="nil"/>
              <w:bottom w:val="nil"/>
              <w:right w:val="single" w:sz="4" w:space="0" w:color="auto"/>
            </w:tcBorders>
            <w:shd w:val="clear" w:color="auto" w:fill="auto"/>
            <w:vAlign w:val="bottom"/>
          </w:tcPr>
          <w:p w14:paraId="1C83835D" w14:textId="13CA362D"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1.359.484 </w:t>
            </w:r>
          </w:p>
        </w:tc>
        <w:tc>
          <w:tcPr>
            <w:tcW w:w="931" w:type="dxa"/>
            <w:tcBorders>
              <w:top w:val="nil"/>
              <w:left w:val="nil"/>
              <w:bottom w:val="nil"/>
              <w:right w:val="single" w:sz="4" w:space="0" w:color="auto"/>
            </w:tcBorders>
            <w:shd w:val="clear" w:color="auto" w:fill="auto"/>
            <w:vAlign w:val="bottom"/>
          </w:tcPr>
          <w:p w14:paraId="7C533CCE" w14:textId="4F8D2181"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1.956.763 </w:t>
            </w:r>
          </w:p>
        </w:tc>
      </w:tr>
      <w:tr w:rsidR="00376BA4" w:rsidRPr="00A5606A" w14:paraId="722C75D6"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5187D2C3"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V.</w:t>
            </w:r>
          </w:p>
        </w:tc>
        <w:tc>
          <w:tcPr>
            <w:tcW w:w="6066" w:type="dxa"/>
            <w:tcBorders>
              <w:top w:val="nil"/>
              <w:left w:val="nil"/>
              <w:bottom w:val="nil"/>
              <w:right w:val="single" w:sz="4" w:space="0" w:color="auto"/>
            </w:tcBorders>
            <w:shd w:val="clear" w:color="auto" w:fill="auto"/>
            <w:vAlign w:val="bottom"/>
          </w:tcPr>
          <w:p w14:paraId="62AD5DCD"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GERÇEĞE UYGUN DEĞER FARKI KAR ZARARA YANSITILAN FİNANSAL YÜKÜMLÜLÜKLER</w:t>
            </w:r>
          </w:p>
        </w:tc>
        <w:tc>
          <w:tcPr>
            <w:tcW w:w="789" w:type="dxa"/>
            <w:tcBorders>
              <w:top w:val="nil"/>
              <w:left w:val="single" w:sz="4" w:space="0" w:color="auto"/>
              <w:bottom w:val="nil"/>
              <w:right w:val="single" w:sz="4" w:space="0" w:color="auto"/>
            </w:tcBorders>
          </w:tcPr>
          <w:p w14:paraId="2FF46EF2" w14:textId="77777777" w:rsidR="00376BA4" w:rsidRPr="00A5606A" w:rsidRDefault="00376BA4" w:rsidP="00376BA4">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shd w:val="clear" w:color="auto" w:fill="auto"/>
            <w:vAlign w:val="bottom"/>
          </w:tcPr>
          <w:p w14:paraId="4F50FBDA" w14:textId="0C7E0822" w:rsidR="00376BA4" w:rsidRPr="00376BA4" w:rsidRDefault="00376BA4" w:rsidP="00376BA4">
            <w:pPr>
              <w:jc w:val="right"/>
              <w:rPr>
                <w:rFonts w:ascii="Arial" w:hAnsi="Arial" w:cs="Arial"/>
                <w:b/>
                <w:bCs/>
                <w:sz w:val="14"/>
                <w:szCs w:val="14"/>
              </w:rPr>
            </w:pPr>
            <w:r>
              <w:rPr>
                <w:rFonts w:ascii="Arial" w:hAnsi="Arial" w:cs="Arial"/>
                <w:b/>
                <w:bCs/>
                <w:sz w:val="14"/>
                <w:szCs w:val="14"/>
              </w:rPr>
              <w:t>-</w:t>
            </w:r>
          </w:p>
        </w:tc>
        <w:tc>
          <w:tcPr>
            <w:tcW w:w="850" w:type="dxa"/>
            <w:tcBorders>
              <w:top w:val="nil"/>
              <w:left w:val="nil"/>
              <w:bottom w:val="nil"/>
              <w:right w:val="single" w:sz="4" w:space="0" w:color="auto"/>
            </w:tcBorders>
            <w:shd w:val="clear" w:color="auto" w:fill="auto"/>
            <w:vAlign w:val="bottom"/>
          </w:tcPr>
          <w:p w14:paraId="70DAAE0A" w14:textId="06BE93F7" w:rsidR="00376BA4" w:rsidRPr="00376BA4" w:rsidRDefault="00C834C6" w:rsidP="00376BA4">
            <w:pPr>
              <w:jc w:val="right"/>
              <w:rPr>
                <w:rFonts w:ascii="Arial" w:hAnsi="Arial" w:cs="Arial"/>
                <w:b/>
                <w:bCs/>
                <w:sz w:val="14"/>
                <w:szCs w:val="14"/>
              </w:rPr>
            </w:pPr>
            <w:r>
              <w:rPr>
                <w:rFonts w:ascii="Arial" w:hAnsi="Arial" w:cs="Arial"/>
                <w:b/>
                <w:bCs/>
                <w:sz w:val="14"/>
                <w:szCs w:val="14"/>
              </w:rPr>
              <w:t>-</w:t>
            </w:r>
          </w:p>
        </w:tc>
        <w:tc>
          <w:tcPr>
            <w:tcW w:w="931" w:type="dxa"/>
            <w:tcBorders>
              <w:top w:val="nil"/>
              <w:left w:val="nil"/>
              <w:bottom w:val="nil"/>
              <w:right w:val="single" w:sz="4" w:space="0" w:color="auto"/>
            </w:tcBorders>
            <w:shd w:val="clear" w:color="auto" w:fill="auto"/>
            <w:vAlign w:val="bottom"/>
          </w:tcPr>
          <w:p w14:paraId="1053994A" w14:textId="0A25D588" w:rsidR="00376BA4" w:rsidRPr="00376BA4" w:rsidRDefault="00C834C6" w:rsidP="00376BA4">
            <w:pPr>
              <w:jc w:val="right"/>
              <w:rPr>
                <w:rFonts w:ascii="Arial" w:hAnsi="Arial" w:cs="Arial"/>
                <w:b/>
                <w:bCs/>
                <w:sz w:val="14"/>
                <w:szCs w:val="14"/>
              </w:rPr>
            </w:pPr>
            <w:r>
              <w:rPr>
                <w:rFonts w:ascii="Arial" w:hAnsi="Arial" w:cs="Arial"/>
                <w:b/>
                <w:bCs/>
                <w:sz w:val="14"/>
                <w:szCs w:val="14"/>
              </w:rPr>
              <w:t>-</w:t>
            </w:r>
          </w:p>
        </w:tc>
      </w:tr>
      <w:tr w:rsidR="00376BA4" w:rsidRPr="00A5606A" w14:paraId="5D9EAB05"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2EB1774C"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VI.</w:t>
            </w:r>
          </w:p>
        </w:tc>
        <w:tc>
          <w:tcPr>
            <w:tcW w:w="6066" w:type="dxa"/>
            <w:tcBorders>
              <w:top w:val="nil"/>
              <w:left w:val="nil"/>
              <w:bottom w:val="nil"/>
              <w:right w:val="single" w:sz="4" w:space="0" w:color="auto"/>
            </w:tcBorders>
            <w:shd w:val="clear" w:color="auto" w:fill="auto"/>
            <w:vAlign w:val="bottom"/>
          </w:tcPr>
          <w:p w14:paraId="693A6F74"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TÜREV FİNANSAL YÜKÜMLÜLÜKLER</w:t>
            </w:r>
          </w:p>
        </w:tc>
        <w:tc>
          <w:tcPr>
            <w:tcW w:w="789" w:type="dxa"/>
            <w:tcBorders>
              <w:left w:val="single" w:sz="4" w:space="0" w:color="auto"/>
              <w:right w:val="single" w:sz="4" w:space="0" w:color="auto"/>
            </w:tcBorders>
            <w:vAlign w:val="bottom"/>
          </w:tcPr>
          <w:p w14:paraId="01D2B4F9" w14:textId="7FEA31A0" w:rsidR="00376BA4" w:rsidRPr="00A5606A" w:rsidRDefault="00376BA4" w:rsidP="00376BA4">
            <w:pPr>
              <w:jc w:val="center"/>
              <w:rPr>
                <w:rFonts w:ascii="Arial" w:hAnsi="Arial" w:cs="Arial"/>
                <w:b/>
                <w:bCs/>
                <w:sz w:val="14"/>
                <w:szCs w:val="14"/>
              </w:rPr>
            </w:pPr>
            <w:r>
              <w:rPr>
                <w:rFonts w:ascii="Arial" w:hAnsi="Arial" w:cs="Arial"/>
                <w:b/>
                <w:sz w:val="14"/>
                <w:szCs w:val="14"/>
              </w:rPr>
              <w:t>(4</w:t>
            </w:r>
            <w:r w:rsidRPr="00A5606A">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B75634A" w14:textId="1C0589EA"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1.439 </w:t>
            </w:r>
          </w:p>
        </w:tc>
        <w:tc>
          <w:tcPr>
            <w:tcW w:w="850" w:type="dxa"/>
            <w:tcBorders>
              <w:top w:val="nil"/>
              <w:left w:val="nil"/>
              <w:bottom w:val="nil"/>
              <w:right w:val="single" w:sz="4" w:space="0" w:color="auto"/>
            </w:tcBorders>
            <w:shd w:val="clear" w:color="auto" w:fill="auto"/>
            <w:vAlign w:val="bottom"/>
          </w:tcPr>
          <w:p w14:paraId="316ED585" w14:textId="1B88A728"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1.144 </w:t>
            </w:r>
          </w:p>
        </w:tc>
        <w:tc>
          <w:tcPr>
            <w:tcW w:w="931" w:type="dxa"/>
            <w:tcBorders>
              <w:top w:val="nil"/>
              <w:left w:val="nil"/>
              <w:bottom w:val="nil"/>
              <w:right w:val="single" w:sz="4" w:space="0" w:color="auto"/>
            </w:tcBorders>
            <w:shd w:val="clear" w:color="auto" w:fill="auto"/>
            <w:vAlign w:val="bottom"/>
          </w:tcPr>
          <w:p w14:paraId="04020C4D" w14:textId="64817881"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2.583 </w:t>
            </w:r>
          </w:p>
        </w:tc>
      </w:tr>
      <w:tr w:rsidR="00376BA4" w:rsidRPr="00A5606A" w14:paraId="43DC48C3"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2B13B420"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6.1</w:t>
            </w:r>
          </w:p>
        </w:tc>
        <w:tc>
          <w:tcPr>
            <w:tcW w:w="6066" w:type="dxa"/>
            <w:tcBorders>
              <w:top w:val="nil"/>
              <w:left w:val="nil"/>
              <w:bottom w:val="nil"/>
              <w:right w:val="single" w:sz="4" w:space="0" w:color="auto"/>
            </w:tcBorders>
            <w:shd w:val="clear" w:color="auto" w:fill="auto"/>
            <w:vAlign w:val="bottom"/>
          </w:tcPr>
          <w:p w14:paraId="2DF1EE91"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Türev Finansal Yükümlülüklerin Gerçeğe Uygun Değer Farkı Kar Zarara Yansıtılan Kısmı</w:t>
            </w:r>
          </w:p>
        </w:tc>
        <w:tc>
          <w:tcPr>
            <w:tcW w:w="789" w:type="dxa"/>
            <w:tcBorders>
              <w:top w:val="nil"/>
              <w:left w:val="single" w:sz="4" w:space="0" w:color="auto"/>
              <w:bottom w:val="nil"/>
              <w:right w:val="single" w:sz="4" w:space="0" w:color="auto"/>
            </w:tcBorders>
          </w:tcPr>
          <w:p w14:paraId="3559FA55"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57E5578F" w14:textId="55F8D7EF"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1.439 </w:t>
            </w:r>
          </w:p>
        </w:tc>
        <w:tc>
          <w:tcPr>
            <w:tcW w:w="850" w:type="dxa"/>
            <w:tcBorders>
              <w:top w:val="nil"/>
              <w:left w:val="nil"/>
              <w:bottom w:val="nil"/>
              <w:right w:val="single" w:sz="4" w:space="0" w:color="auto"/>
            </w:tcBorders>
            <w:shd w:val="clear" w:color="auto" w:fill="auto"/>
            <w:vAlign w:val="bottom"/>
          </w:tcPr>
          <w:p w14:paraId="145CEA22" w14:textId="4680DB51"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1.144 </w:t>
            </w:r>
          </w:p>
        </w:tc>
        <w:tc>
          <w:tcPr>
            <w:tcW w:w="931" w:type="dxa"/>
            <w:tcBorders>
              <w:top w:val="nil"/>
              <w:left w:val="nil"/>
              <w:bottom w:val="nil"/>
              <w:right w:val="single" w:sz="4" w:space="0" w:color="auto"/>
            </w:tcBorders>
            <w:shd w:val="clear" w:color="auto" w:fill="auto"/>
            <w:vAlign w:val="bottom"/>
          </w:tcPr>
          <w:p w14:paraId="4B8EE461" w14:textId="586A970E"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2.583 </w:t>
            </w:r>
          </w:p>
        </w:tc>
      </w:tr>
      <w:tr w:rsidR="00376BA4" w:rsidRPr="00A5606A" w14:paraId="57141F44"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74E02D6A"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6.2</w:t>
            </w:r>
          </w:p>
        </w:tc>
        <w:tc>
          <w:tcPr>
            <w:tcW w:w="6066" w:type="dxa"/>
            <w:tcBorders>
              <w:top w:val="nil"/>
              <w:left w:val="nil"/>
              <w:bottom w:val="nil"/>
              <w:right w:val="single" w:sz="4" w:space="0" w:color="auto"/>
            </w:tcBorders>
            <w:shd w:val="clear" w:color="auto" w:fill="auto"/>
            <w:vAlign w:val="bottom"/>
          </w:tcPr>
          <w:p w14:paraId="573B2DC6"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Türev Finansal Yükümlülüklerin Gerçeğe Uygun Değer Farkı Diğer Kapsamlı Gelire Yansıtılan Kısmı</w:t>
            </w:r>
          </w:p>
        </w:tc>
        <w:tc>
          <w:tcPr>
            <w:tcW w:w="789" w:type="dxa"/>
            <w:tcBorders>
              <w:top w:val="nil"/>
              <w:left w:val="single" w:sz="4" w:space="0" w:color="auto"/>
              <w:bottom w:val="nil"/>
              <w:right w:val="single" w:sz="4" w:space="0" w:color="auto"/>
            </w:tcBorders>
          </w:tcPr>
          <w:p w14:paraId="1457DEEC"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0A0FBCFC" w14:textId="2F68390D"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18D1BA55" w14:textId="52EB0C09"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40E61DDB" w14:textId="241F5539" w:rsidR="00376BA4" w:rsidRPr="00A5606A" w:rsidRDefault="00C834C6" w:rsidP="00376BA4">
            <w:pPr>
              <w:jc w:val="right"/>
              <w:rPr>
                <w:rFonts w:ascii="Arial" w:hAnsi="Arial" w:cs="Arial"/>
                <w:bCs/>
                <w:sz w:val="14"/>
                <w:szCs w:val="14"/>
              </w:rPr>
            </w:pPr>
            <w:r>
              <w:rPr>
                <w:rFonts w:ascii="Arial" w:hAnsi="Arial" w:cs="Arial"/>
                <w:bCs/>
                <w:sz w:val="14"/>
                <w:szCs w:val="14"/>
              </w:rPr>
              <w:t>-</w:t>
            </w:r>
          </w:p>
        </w:tc>
      </w:tr>
      <w:tr w:rsidR="00376BA4" w:rsidRPr="00A5606A" w14:paraId="147F7776"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3A006332"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VII.</w:t>
            </w:r>
          </w:p>
        </w:tc>
        <w:tc>
          <w:tcPr>
            <w:tcW w:w="6066" w:type="dxa"/>
            <w:tcBorders>
              <w:top w:val="nil"/>
              <w:left w:val="nil"/>
              <w:bottom w:val="nil"/>
              <w:right w:val="single" w:sz="4" w:space="0" w:color="auto"/>
            </w:tcBorders>
            <w:shd w:val="clear" w:color="auto" w:fill="auto"/>
            <w:vAlign w:val="bottom"/>
          </w:tcPr>
          <w:p w14:paraId="3BEA59CB"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KİRALAMA İŞLEMLERİNDEN YÜKÜMLÜLÜKLER</w:t>
            </w:r>
          </w:p>
        </w:tc>
        <w:tc>
          <w:tcPr>
            <w:tcW w:w="789" w:type="dxa"/>
            <w:tcBorders>
              <w:left w:val="single" w:sz="4" w:space="0" w:color="auto"/>
              <w:right w:val="single" w:sz="4" w:space="0" w:color="auto"/>
            </w:tcBorders>
            <w:vAlign w:val="bottom"/>
          </w:tcPr>
          <w:p w14:paraId="2883986A" w14:textId="0C6E0B30" w:rsidR="00376BA4" w:rsidRPr="00A5606A" w:rsidRDefault="00376BA4" w:rsidP="00376BA4">
            <w:pPr>
              <w:jc w:val="center"/>
              <w:rPr>
                <w:rFonts w:ascii="Arial" w:hAnsi="Arial" w:cs="Arial"/>
                <w:b/>
                <w:bCs/>
                <w:sz w:val="14"/>
                <w:szCs w:val="14"/>
              </w:rPr>
            </w:pPr>
            <w:r>
              <w:rPr>
                <w:rFonts w:ascii="Arial" w:hAnsi="Arial" w:cs="Arial"/>
                <w:b/>
                <w:sz w:val="14"/>
                <w:szCs w:val="14"/>
              </w:rPr>
              <w:t>(5</w:t>
            </w:r>
            <w:r w:rsidRPr="00A5606A">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5B7AE1EA" w14:textId="02B05BDF" w:rsidR="00376BA4" w:rsidRPr="00376BA4" w:rsidRDefault="00C834C6" w:rsidP="00376BA4">
            <w:pPr>
              <w:jc w:val="right"/>
              <w:rPr>
                <w:rFonts w:ascii="Arial" w:hAnsi="Arial" w:cs="Arial"/>
                <w:b/>
                <w:bCs/>
                <w:sz w:val="14"/>
                <w:szCs w:val="14"/>
              </w:rPr>
            </w:pPr>
            <w:r>
              <w:rPr>
                <w:rFonts w:ascii="Arial" w:hAnsi="Arial" w:cs="Arial"/>
                <w:b/>
                <w:bCs/>
                <w:sz w:val="14"/>
                <w:szCs w:val="14"/>
              </w:rPr>
              <w:t>-</w:t>
            </w:r>
          </w:p>
        </w:tc>
        <w:tc>
          <w:tcPr>
            <w:tcW w:w="850" w:type="dxa"/>
            <w:tcBorders>
              <w:top w:val="nil"/>
              <w:left w:val="nil"/>
              <w:bottom w:val="nil"/>
              <w:right w:val="single" w:sz="4" w:space="0" w:color="auto"/>
            </w:tcBorders>
            <w:shd w:val="clear" w:color="auto" w:fill="auto"/>
            <w:vAlign w:val="bottom"/>
          </w:tcPr>
          <w:p w14:paraId="1439ABD2" w14:textId="06A1F59B" w:rsidR="00376BA4" w:rsidRPr="00376BA4" w:rsidRDefault="00C834C6" w:rsidP="00376BA4">
            <w:pPr>
              <w:jc w:val="right"/>
              <w:rPr>
                <w:rFonts w:ascii="Arial" w:hAnsi="Arial" w:cs="Arial"/>
                <w:b/>
                <w:bCs/>
                <w:sz w:val="14"/>
                <w:szCs w:val="14"/>
              </w:rPr>
            </w:pPr>
            <w:r>
              <w:rPr>
                <w:rFonts w:ascii="Arial" w:hAnsi="Arial" w:cs="Arial"/>
                <w:b/>
                <w:bCs/>
                <w:sz w:val="14"/>
                <w:szCs w:val="14"/>
              </w:rPr>
              <w:t>-</w:t>
            </w:r>
          </w:p>
        </w:tc>
        <w:tc>
          <w:tcPr>
            <w:tcW w:w="931" w:type="dxa"/>
            <w:tcBorders>
              <w:top w:val="nil"/>
              <w:left w:val="nil"/>
              <w:bottom w:val="nil"/>
              <w:right w:val="single" w:sz="4" w:space="0" w:color="auto"/>
            </w:tcBorders>
            <w:shd w:val="clear" w:color="auto" w:fill="auto"/>
            <w:vAlign w:val="bottom"/>
          </w:tcPr>
          <w:p w14:paraId="03815AA7" w14:textId="6130A701" w:rsidR="00376BA4" w:rsidRPr="00376BA4" w:rsidRDefault="00C834C6" w:rsidP="00376BA4">
            <w:pPr>
              <w:jc w:val="right"/>
              <w:rPr>
                <w:rFonts w:ascii="Arial" w:hAnsi="Arial" w:cs="Arial"/>
                <w:b/>
                <w:bCs/>
                <w:sz w:val="14"/>
                <w:szCs w:val="14"/>
              </w:rPr>
            </w:pPr>
            <w:r>
              <w:rPr>
                <w:rFonts w:ascii="Arial" w:hAnsi="Arial" w:cs="Arial"/>
                <w:b/>
                <w:bCs/>
                <w:sz w:val="14"/>
                <w:szCs w:val="14"/>
              </w:rPr>
              <w:t>-</w:t>
            </w:r>
          </w:p>
        </w:tc>
      </w:tr>
      <w:tr w:rsidR="00376BA4" w:rsidRPr="00A5606A" w14:paraId="23CEC709"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7916A595"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7.1</w:t>
            </w:r>
          </w:p>
        </w:tc>
        <w:tc>
          <w:tcPr>
            <w:tcW w:w="6066" w:type="dxa"/>
            <w:tcBorders>
              <w:top w:val="nil"/>
              <w:left w:val="nil"/>
              <w:bottom w:val="nil"/>
              <w:right w:val="single" w:sz="4" w:space="0" w:color="auto"/>
            </w:tcBorders>
            <w:shd w:val="clear" w:color="auto" w:fill="auto"/>
            <w:vAlign w:val="bottom"/>
          </w:tcPr>
          <w:p w14:paraId="74DB3C69"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Finansal Kiralama</w:t>
            </w:r>
          </w:p>
        </w:tc>
        <w:tc>
          <w:tcPr>
            <w:tcW w:w="789" w:type="dxa"/>
            <w:tcBorders>
              <w:top w:val="nil"/>
              <w:left w:val="single" w:sz="4" w:space="0" w:color="auto"/>
              <w:bottom w:val="nil"/>
              <w:right w:val="single" w:sz="4" w:space="0" w:color="auto"/>
            </w:tcBorders>
          </w:tcPr>
          <w:p w14:paraId="19A98EF1"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18DD84B3" w14:textId="3425AF34"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05389601" w14:textId="579BA92A"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66DF6912" w14:textId="1557490F" w:rsidR="00376BA4" w:rsidRPr="00A5606A" w:rsidRDefault="00C834C6" w:rsidP="00376BA4">
            <w:pPr>
              <w:jc w:val="right"/>
              <w:rPr>
                <w:rFonts w:ascii="Arial" w:hAnsi="Arial" w:cs="Arial"/>
                <w:bCs/>
                <w:sz w:val="14"/>
                <w:szCs w:val="14"/>
              </w:rPr>
            </w:pPr>
            <w:r>
              <w:rPr>
                <w:rFonts w:ascii="Arial" w:hAnsi="Arial" w:cs="Arial"/>
                <w:bCs/>
                <w:sz w:val="14"/>
                <w:szCs w:val="14"/>
              </w:rPr>
              <w:t>-</w:t>
            </w:r>
          </w:p>
        </w:tc>
      </w:tr>
      <w:tr w:rsidR="00376BA4" w:rsidRPr="00A5606A" w14:paraId="08D6C004"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4EB66289"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7.2</w:t>
            </w:r>
          </w:p>
        </w:tc>
        <w:tc>
          <w:tcPr>
            <w:tcW w:w="6066" w:type="dxa"/>
            <w:tcBorders>
              <w:top w:val="nil"/>
              <w:left w:val="nil"/>
              <w:bottom w:val="nil"/>
              <w:right w:val="single" w:sz="4" w:space="0" w:color="auto"/>
            </w:tcBorders>
            <w:shd w:val="clear" w:color="auto" w:fill="auto"/>
            <w:vAlign w:val="bottom"/>
          </w:tcPr>
          <w:p w14:paraId="45EEF970"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Faaliyet Kiralaması</w:t>
            </w:r>
          </w:p>
        </w:tc>
        <w:tc>
          <w:tcPr>
            <w:tcW w:w="789" w:type="dxa"/>
            <w:tcBorders>
              <w:top w:val="nil"/>
              <w:left w:val="single" w:sz="4" w:space="0" w:color="auto"/>
              <w:bottom w:val="nil"/>
              <w:right w:val="single" w:sz="4" w:space="0" w:color="auto"/>
            </w:tcBorders>
          </w:tcPr>
          <w:p w14:paraId="7BE40517"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75A44787" w14:textId="5092F54C"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3A58EFC4" w14:textId="17CAC423"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00F3176F" w14:textId="3689E1B1" w:rsidR="00376BA4" w:rsidRPr="00A5606A" w:rsidRDefault="00C834C6" w:rsidP="00376BA4">
            <w:pPr>
              <w:jc w:val="right"/>
              <w:rPr>
                <w:rFonts w:ascii="Arial" w:hAnsi="Arial" w:cs="Arial"/>
                <w:bCs/>
                <w:sz w:val="14"/>
                <w:szCs w:val="14"/>
              </w:rPr>
            </w:pPr>
            <w:r>
              <w:rPr>
                <w:rFonts w:ascii="Arial" w:hAnsi="Arial" w:cs="Arial"/>
                <w:bCs/>
                <w:sz w:val="14"/>
                <w:szCs w:val="14"/>
              </w:rPr>
              <w:t>-</w:t>
            </w:r>
          </w:p>
        </w:tc>
      </w:tr>
      <w:tr w:rsidR="00376BA4" w:rsidRPr="00A5606A" w14:paraId="7E5C9EAF"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3190FFE5"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7.3</w:t>
            </w:r>
          </w:p>
        </w:tc>
        <w:tc>
          <w:tcPr>
            <w:tcW w:w="6066" w:type="dxa"/>
            <w:tcBorders>
              <w:top w:val="nil"/>
              <w:left w:val="nil"/>
              <w:bottom w:val="nil"/>
              <w:right w:val="single" w:sz="4" w:space="0" w:color="auto"/>
            </w:tcBorders>
            <w:shd w:val="clear" w:color="auto" w:fill="auto"/>
            <w:vAlign w:val="bottom"/>
          </w:tcPr>
          <w:p w14:paraId="22B5BA24"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Diğer</w:t>
            </w:r>
          </w:p>
        </w:tc>
        <w:tc>
          <w:tcPr>
            <w:tcW w:w="789" w:type="dxa"/>
            <w:tcBorders>
              <w:top w:val="nil"/>
              <w:left w:val="single" w:sz="4" w:space="0" w:color="auto"/>
              <w:bottom w:val="nil"/>
              <w:right w:val="single" w:sz="4" w:space="0" w:color="auto"/>
            </w:tcBorders>
          </w:tcPr>
          <w:p w14:paraId="30B2ACEA"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51A0672F" w14:textId="49F9828A"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11A353ED" w14:textId="37A1A6C3"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41D75ECC" w14:textId="13B51181" w:rsidR="00376BA4" w:rsidRPr="00A5606A" w:rsidRDefault="00C834C6" w:rsidP="00376BA4">
            <w:pPr>
              <w:jc w:val="right"/>
              <w:rPr>
                <w:rFonts w:ascii="Arial" w:hAnsi="Arial" w:cs="Arial"/>
                <w:bCs/>
                <w:sz w:val="14"/>
                <w:szCs w:val="14"/>
              </w:rPr>
            </w:pPr>
            <w:r>
              <w:rPr>
                <w:rFonts w:ascii="Arial" w:hAnsi="Arial" w:cs="Arial"/>
                <w:bCs/>
                <w:sz w:val="14"/>
                <w:szCs w:val="14"/>
              </w:rPr>
              <w:t>-</w:t>
            </w:r>
          </w:p>
        </w:tc>
      </w:tr>
      <w:tr w:rsidR="00376BA4" w:rsidRPr="00A5606A" w14:paraId="73C44207"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424092F7"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7.4</w:t>
            </w:r>
          </w:p>
        </w:tc>
        <w:tc>
          <w:tcPr>
            <w:tcW w:w="6066" w:type="dxa"/>
            <w:tcBorders>
              <w:top w:val="nil"/>
              <w:left w:val="nil"/>
              <w:bottom w:val="nil"/>
              <w:right w:val="single" w:sz="4" w:space="0" w:color="auto"/>
            </w:tcBorders>
            <w:shd w:val="clear" w:color="auto" w:fill="auto"/>
            <w:vAlign w:val="bottom"/>
          </w:tcPr>
          <w:p w14:paraId="4252DD14"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Ertelenmiş Finansal Kiralama Giderleri (-)</w:t>
            </w:r>
          </w:p>
        </w:tc>
        <w:tc>
          <w:tcPr>
            <w:tcW w:w="789" w:type="dxa"/>
            <w:tcBorders>
              <w:top w:val="nil"/>
              <w:left w:val="single" w:sz="4" w:space="0" w:color="auto"/>
              <w:bottom w:val="nil"/>
              <w:right w:val="single" w:sz="4" w:space="0" w:color="auto"/>
            </w:tcBorders>
          </w:tcPr>
          <w:p w14:paraId="7FF82FD0"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6F4F3FD0" w14:textId="0CEBF90C"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4E4FF524" w14:textId="3B24135E"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6C7C332D" w14:textId="33C0C336" w:rsidR="00376BA4" w:rsidRPr="00A5606A" w:rsidRDefault="00C834C6" w:rsidP="00376BA4">
            <w:pPr>
              <w:jc w:val="right"/>
              <w:rPr>
                <w:rFonts w:ascii="Arial" w:hAnsi="Arial" w:cs="Arial"/>
                <w:bCs/>
                <w:sz w:val="14"/>
                <w:szCs w:val="14"/>
              </w:rPr>
            </w:pPr>
            <w:r>
              <w:rPr>
                <w:rFonts w:ascii="Arial" w:hAnsi="Arial" w:cs="Arial"/>
                <w:bCs/>
                <w:sz w:val="14"/>
                <w:szCs w:val="14"/>
              </w:rPr>
              <w:t>-</w:t>
            </w:r>
          </w:p>
        </w:tc>
      </w:tr>
      <w:tr w:rsidR="00376BA4" w:rsidRPr="00A5606A" w14:paraId="4685FF7F"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4B25E9F9"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 xml:space="preserve">VIII. </w:t>
            </w:r>
          </w:p>
        </w:tc>
        <w:tc>
          <w:tcPr>
            <w:tcW w:w="6066" w:type="dxa"/>
            <w:tcBorders>
              <w:top w:val="nil"/>
              <w:left w:val="nil"/>
              <w:bottom w:val="nil"/>
              <w:right w:val="single" w:sz="4" w:space="0" w:color="auto"/>
            </w:tcBorders>
            <w:shd w:val="clear" w:color="auto" w:fill="auto"/>
            <w:vAlign w:val="bottom"/>
          </w:tcPr>
          <w:p w14:paraId="088DD0CC"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KARŞILIKLAR</w:t>
            </w:r>
          </w:p>
        </w:tc>
        <w:tc>
          <w:tcPr>
            <w:tcW w:w="789" w:type="dxa"/>
            <w:tcBorders>
              <w:left w:val="single" w:sz="4" w:space="0" w:color="auto"/>
              <w:right w:val="single" w:sz="4" w:space="0" w:color="auto"/>
            </w:tcBorders>
            <w:vAlign w:val="bottom"/>
          </w:tcPr>
          <w:p w14:paraId="438FE5B2" w14:textId="339E5001" w:rsidR="00376BA4" w:rsidRPr="00A5606A" w:rsidRDefault="004637C7" w:rsidP="00376BA4">
            <w:pPr>
              <w:jc w:val="center"/>
              <w:rPr>
                <w:rFonts w:ascii="Arial" w:hAnsi="Arial" w:cs="Arial"/>
                <w:b/>
                <w:bCs/>
                <w:sz w:val="14"/>
                <w:szCs w:val="14"/>
              </w:rPr>
            </w:pPr>
            <w:r>
              <w:rPr>
                <w:rFonts w:ascii="Arial" w:hAnsi="Arial" w:cs="Arial"/>
                <w:b/>
                <w:sz w:val="14"/>
                <w:szCs w:val="14"/>
              </w:rPr>
              <w:t>(7</w:t>
            </w:r>
            <w:r w:rsidR="00376BA4" w:rsidRPr="00A5606A">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26BB15D" w14:textId="4D36B367"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74.496 </w:t>
            </w:r>
          </w:p>
        </w:tc>
        <w:tc>
          <w:tcPr>
            <w:tcW w:w="850" w:type="dxa"/>
            <w:tcBorders>
              <w:top w:val="nil"/>
              <w:left w:val="nil"/>
              <w:bottom w:val="nil"/>
              <w:right w:val="single" w:sz="4" w:space="0" w:color="auto"/>
            </w:tcBorders>
            <w:shd w:val="clear" w:color="auto" w:fill="auto"/>
            <w:vAlign w:val="bottom"/>
          </w:tcPr>
          <w:p w14:paraId="787FEC23" w14:textId="468D5667"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1.581 </w:t>
            </w:r>
          </w:p>
        </w:tc>
        <w:tc>
          <w:tcPr>
            <w:tcW w:w="931" w:type="dxa"/>
            <w:tcBorders>
              <w:top w:val="nil"/>
              <w:left w:val="nil"/>
              <w:bottom w:val="nil"/>
              <w:right w:val="single" w:sz="4" w:space="0" w:color="auto"/>
            </w:tcBorders>
            <w:shd w:val="clear" w:color="auto" w:fill="auto"/>
            <w:vAlign w:val="bottom"/>
          </w:tcPr>
          <w:p w14:paraId="5E92F320" w14:textId="37387B0B"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76.077 </w:t>
            </w:r>
          </w:p>
        </w:tc>
      </w:tr>
      <w:tr w:rsidR="00376BA4" w:rsidRPr="00A5606A" w14:paraId="3AF2DEA3"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1DA7820E"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8.1</w:t>
            </w:r>
          </w:p>
        </w:tc>
        <w:tc>
          <w:tcPr>
            <w:tcW w:w="6066" w:type="dxa"/>
            <w:tcBorders>
              <w:top w:val="nil"/>
              <w:left w:val="nil"/>
              <w:bottom w:val="nil"/>
              <w:right w:val="single" w:sz="4" w:space="0" w:color="auto"/>
            </w:tcBorders>
            <w:shd w:val="clear" w:color="auto" w:fill="auto"/>
            <w:vAlign w:val="bottom"/>
          </w:tcPr>
          <w:p w14:paraId="3E352189"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Yeniden Yapılanma Karşılığı</w:t>
            </w:r>
          </w:p>
        </w:tc>
        <w:tc>
          <w:tcPr>
            <w:tcW w:w="789" w:type="dxa"/>
            <w:tcBorders>
              <w:top w:val="nil"/>
              <w:left w:val="single" w:sz="4" w:space="0" w:color="auto"/>
              <w:bottom w:val="nil"/>
              <w:right w:val="single" w:sz="4" w:space="0" w:color="auto"/>
            </w:tcBorders>
          </w:tcPr>
          <w:p w14:paraId="1754656E"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1BC3EC94" w14:textId="7966297D"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4657A569" w14:textId="7DDD5051"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2B71771A" w14:textId="13B16BA8" w:rsidR="00376BA4" w:rsidRPr="00A5606A" w:rsidRDefault="00C834C6" w:rsidP="00376BA4">
            <w:pPr>
              <w:jc w:val="right"/>
              <w:rPr>
                <w:rFonts w:ascii="Arial" w:hAnsi="Arial" w:cs="Arial"/>
                <w:bCs/>
                <w:sz w:val="14"/>
                <w:szCs w:val="14"/>
              </w:rPr>
            </w:pPr>
            <w:r>
              <w:rPr>
                <w:rFonts w:ascii="Arial" w:hAnsi="Arial" w:cs="Arial"/>
                <w:bCs/>
                <w:sz w:val="14"/>
                <w:szCs w:val="14"/>
              </w:rPr>
              <w:t>-</w:t>
            </w:r>
          </w:p>
        </w:tc>
      </w:tr>
      <w:tr w:rsidR="00376BA4" w:rsidRPr="00A5606A" w14:paraId="4F02FBC5"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1253E3EA"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8.2</w:t>
            </w:r>
          </w:p>
        </w:tc>
        <w:tc>
          <w:tcPr>
            <w:tcW w:w="6066" w:type="dxa"/>
            <w:tcBorders>
              <w:top w:val="nil"/>
              <w:left w:val="nil"/>
              <w:bottom w:val="nil"/>
              <w:right w:val="single" w:sz="4" w:space="0" w:color="auto"/>
            </w:tcBorders>
            <w:shd w:val="clear" w:color="auto" w:fill="auto"/>
            <w:vAlign w:val="bottom"/>
          </w:tcPr>
          <w:p w14:paraId="375B5389"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Çalışan Hakları Karşılığı</w:t>
            </w:r>
          </w:p>
        </w:tc>
        <w:tc>
          <w:tcPr>
            <w:tcW w:w="789" w:type="dxa"/>
            <w:tcBorders>
              <w:top w:val="nil"/>
              <w:left w:val="single" w:sz="4" w:space="0" w:color="auto"/>
              <w:bottom w:val="nil"/>
              <w:right w:val="single" w:sz="4" w:space="0" w:color="auto"/>
            </w:tcBorders>
          </w:tcPr>
          <w:p w14:paraId="45A08C35"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3B2F9423" w14:textId="74BD286E"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64.627 </w:t>
            </w:r>
          </w:p>
        </w:tc>
        <w:tc>
          <w:tcPr>
            <w:tcW w:w="850" w:type="dxa"/>
            <w:tcBorders>
              <w:top w:val="nil"/>
              <w:left w:val="nil"/>
              <w:bottom w:val="nil"/>
              <w:right w:val="single" w:sz="4" w:space="0" w:color="auto"/>
            </w:tcBorders>
            <w:shd w:val="clear" w:color="auto" w:fill="auto"/>
            <w:vAlign w:val="bottom"/>
          </w:tcPr>
          <w:p w14:paraId="2B52D61D" w14:textId="607138BF"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23ECD062" w14:textId="7D518496"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64.627 </w:t>
            </w:r>
          </w:p>
        </w:tc>
      </w:tr>
      <w:tr w:rsidR="00376BA4" w:rsidRPr="00A5606A" w14:paraId="6D920F04"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408188F0"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8.3</w:t>
            </w:r>
          </w:p>
        </w:tc>
        <w:tc>
          <w:tcPr>
            <w:tcW w:w="6066" w:type="dxa"/>
            <w:tcBorders>
              <w:top w:val="nil"/>
              <w:left w:val="nil"/>
              <w:bottom w:val="nil"/>
              <w:right w:val="single" w:sz="4" w:space="0" w:color="auto"/>
            </w:tcBorders>
            <w:shd w:val="clear" w:color="auto" w:fill="auto"/>
            <w:vAlign w:val="bottom"/>
          </w:tcPr>
          <w:p w14:paraId="446F26E5"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Sigorta Teknik Karşılıkları (Net)</w:t>
            </w:r>
          </w:p>
        </w:tc>
        <w:tc>
          <w:tcPr>
            <w:tcW w:w="789" w:type="dxa"/>
            <w:tcBorders>
              <w:top w:val="nil"/>
              <w:left w:val="single" w:sz="4" w:space="0" w:color="auto"/>
              <w:bottom w:val="nil"/>
              <w:right w:val="single" w:sz="4" w:space="0" w:color="auto"/>
            </w:tcBorders>
          </w:tcPr>
          <w:p w14:paraId="7733F282"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1EEB64D5" w14:textId="3CB79D6F"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4787FFBE" w14:textId="346F607B"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476AF6FC" w14:textId="1E77FA40" w:rsidR="00376BA4" w:rsidRPr="00A5606A" w:rsidRDefault="00C834C6" w:rsidP="00376BA4">
            <w:pPr>
              <w:jc w:val="right"/>
              <w:rPr>
                <w:rFonts w:ascii="Arial" w:hAnsi="Arial" w:cs="Arial"/>
                <w:bCs/>
                <w:sz w:val="14"/>
                <w:szCs w:val="14"/>
              </w:rPr>
            </w:pPr>
            <w:r>
              <w:rPr>
                <w:rFonts w:ascii="Arial" w:hAnsi="Arial" w:cs="Arial"/>
                <w:bCs/>
                <w:sz w:val="14"/>
                <w:szCs w:val="14"/>
              </w:rPr>
              <w:t>-</w:t>
            </w:r>
          </w:p>
        </w:tc>
      </w:tr>
      <w:tr w:rsidR="00376BA4" w:rsidRPr="00A5606A" w14:paraId="48A6B387"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1756F4C2"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8.4</w:t>
            </w:r>
          </w:p>
        </w:tc>
        <w:tc>
          <w:tcPr>
            <w:tcW w:w="6066" w:type="dxa"/>
            <w:tcBorders>
              <w:top w:val="nil"/>
              <w:left w:val="nil"/>
              <w:bottom w:val="nil"/>
              <w:right w:val="single" w:sz="4" w:space="0" w:color="auto"/>
            </w:tcBorders>
            <w:shd w:val="clear" w:color="auto" w:fill="auto"/>
            <w:vAlign w:val="bottom"/>
          </w:tcPr>
          <w:p w14:paraId="7DF863F4"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Diğer Karşılıklar</w:t>
            </w:r>
          </w:p>
        </w:tc>
        <w:tc>
          <w:tcPr>
            <w:tcW w:w="789" w:type="dxa"/>
            <w:tcBorders>
              <w:top w:val="nil"/>
              <w:left w:val="single" w:sz="4" w:space="0" w:color="auto"/>
              <w:bottom w:val="nil"/>
              <w:right w:val="single" w:sz="4" w:space="0" w:color="auto"/>
            </w:tcBorders>
          </w:tcPr>
          <w:p w14:paraId="3D1F91A9"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7F23CA58" w14:textId="15E26A0F"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9.869 </w:t>
            </w:r>
          </w:p>
        </w:tc>
        <w:tc>
          <w:tcPr>
            <w:tcW w:w="850" w:type="dxa"/>
            <w:tcBorders>
              <w:top w:val="nil"/>
              <w:left w:val="nil"/>
              <w:bottom w:val="nil"/>
              <w:right w:val="single" w:sz="4" w:space="0" w:color="auto"/>
            </w:tcBorders>
            <w:shd w:val="clear" w:color="auto" w:fill="auto"/>
            <w:vAlign w:val="bottom"/>
          </w:tcPr>
          <w:p w14:paraId="1B169CE3" w14:textId="2A0B827D"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1.581 </w:t>
            </w:r>
          </w:p>
        </w:tc>
        <w:tc>
          <w:tcPr>
            <w:tcW w:w="931" w:type="dxa"/>
            <w:tcBorders>
              <w:top w:val="nil"/>
              <w:left w:val="nil"/>
              <w:bottom w:val="nil"/>
              <w:right w:val="single" w:sz="4" w:space="0" w:color="auto"/>
            </w:tcBorders>
            <w:shd w:val="clear" w:color="auto" w:fill="auto"/>
            <w:vAlign w:val="bottom"/>
          </w:tcPr>
          <w:p w14:paraId="4D8D8150" w14:textId="1699C25D"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11.450 </w:t>
            </w:r>
          </w:p>
        </w:tc>
      </w:tr>
      <w:tr w:rsidR="00376BA4" w:rsidRPr="00A5606A" w14:paraId="3C55B79C"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3E42173D"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IX.</w:t>
            </w:r>
          </w:p>
        </w:tc>
        <w:tc>
          <w:tcPr>
            <w:tcW w:w="6066" w:type="dxa"/>
            <w:tcBorders>
              <w:top w:val="nil"/>
              <w:left w:val="nil"/>
              <w:bottom w:val="nil"/>
              <w:right w:val="single" w:sz="4" w:space="0" w:color="auto"/>
            </w:tcBorders>
            <w:shd w:val="clear" w:color="auto" w:fill="auto"/>
            <w:vAlign w:val="bottom"/>
          </w:tcPr>
          <w:p w14:paraId="088246CC"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CARİ VERGİ BORCU</w:t>
            </w:r>
          </w:p>
        </w:tc>
        <w:tc>
          <w:tcPr>
            <w:tcW w:w="789" w:type="dxa"/>
            <w:tcBorders>
              <w:left w:val="single" w:sz="4" w:space="0" w:color="auto"/>
              <w:right w:val="single" w:sz="4" w:space="0" w:color="auto"/>
            </w:tcBorders>
            <w:vAlign w:val="bottom"/>
          </w:tcPr>
          <w:p w14:paraId="08E2A61A" w14:textId="778195C7" w:rsidR="00376BA4" w:rsidRPr="00A5606A" w:rsidRDefault="004637C7" w:rsidP="00376BA4">
            <w:pPr>
              <w:jc w:val="center"/>
              <w:rPr>
                <w:rFonts w:ascii="Arial" w:hAnsi="Arial" w:cs="Arial"/>
                <w:b/>
                <w:bCs/>
                <w:sz w:val="14"/>
                <w:szCs w:val="14"/>
              </w:rPr>
            </w:pPr>
            <w:r>
              <w:rPr>
                <w:rFonts w:ascii="Arial" w:hAnsi="Arial" w:cs="Arial"/>
                <w:b/>
                <w:sz w:val="14"/>
                <w:szCs w:val="14"/>
              </w:rPr>
              <w:t>(8</w:t>
            </w:r>
            <w:r w:rsidR="00376BA4" w:rsidRPr="00A5606A">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7A0AEA71" w14:textId="23C2322B"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46.040 </w:t>
            </w:r>
          </w:p>
        </w:tc>
        <w:tc>
          <w:tcPr>
            <w:tcW w:w="850" w:type="dxa"/>
            <w:tcBorders>
              <w:top w:val="nil"/>
              <w:left w:val="nil"/>
              <w:bottom w:val="nil"/>
              <w:right w:val="single" w:sz="4" w:space="0" w:color="auto"/>
            </w:tcBorders>
            <w:shd w:val="clear" w:color="auto" w:fill="auto"/>
            <w:vAlign w:val="bottom"/>
          </w:tcPr>
          <w:p w14:paraId="0FD0D755" w14:textId="6C0B60ED"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3.103 </w:t>
            </w:r>
          </w:p>
        </w:tc>
        <w:tc>
          <w:tcPr>
            <w:tcW w:w="931" w:type="dxa"/>
            <w:tcBorders>
              <w:top w:val="nil"/>
              <w:left w:val="nil"/>
              <w:bottom w:val="nil"/>
              <w:right w:val="single" w:sz="4" w:space="0" w:color="auto"/>
            </w:tcBorders>
            <w:shd w:val="clear" w:color="auto" w:fill="auto"/>
            <w:vAlign w:val="bottom"/>
          </w:tcPr>
          <w:p w14:paraId="59E1891B" w14:textId="0B9264FA"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49.143 </w:t>
            </w:r>
          </w:p>
        </w:tc>
      </w:tr>
      <w:tr w:rsidR="00376BA4" w:rsidRPr="00A5606A" w14:paraId="5F3842B8"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3F71BD9A"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X.</w:t>
            </w:r>
          </w:p>
        </w:tc>
        <w:tc>
          <w:tcPr>
            <w:tcW w:w="6066" w:type="dxa"/>
            <w:tcBorders>
              <w:top w:val="nil"/>
              <w:left w:val="nil"/>
              <w:bottom w:val="nil"/>
              <w:right w:val="single" w:sz="4" w:space="0" w:color="auto"/>
            </w:tcBorders>
            <w:shd w:val="clear" w:color="auto" w:fill="auto"/>
            <w:vAlign w:val="bottom"/>
          </w:tcPr>
          <w:p w14:paraId="0983A64C"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ERTELENMİŞ VERGİ BORCU</w:t>
            </w:r>
          </w:p>
        </w:tc>
        <w:tc>
          <w:tcPr>
            <w:tcW w:w="789" w:type="dxa"/>
            <w:tcBorders>
              <w:top w:val="nil"/>
              <w:left w:val="single" w:sz="4" w:space="0" w:color="auto"/>
              <w:bottom w:val="nil"/>
              <w:right w:val="single" w:sz="4" w:space="0" w:color="auto"/>
            </w:tcBorders>
          </w:tcPr>
          <w:p w14:paraId="1A8F73EC" w14:textId="77777777" w:rsidR="00376BA4" w:rsidRPr="00A5606A" w:rsidRDefault="00376BA4" w:rsidP="00376BA4">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shd w:val="clear" w:color="auto" w:fill="auto"/>
            <w:vAlign w:val="bottom"/>
          </w:tcPr>
          <w:p w14:paraId="0C5EF510" w14:textId="4C04E390" w:rsidR="00376BA4" w:rsidRPr="00376BA4" w:rsidRDefault="00C834C6" w:rsidP="00376BA4">
            <w:pPr>
              <w:jc w:val="right"/>
              <w:rPr>
                <w:rFonts w:ascii="Arial" w:hAnsi="Arial" w:cs="Arial"/>
                <w:b/>
                <w:bCs/>
                <w:sz w:val="14"/>
                <w:szCs w:val="14"/>
              </w:rPr>
            </w:pPr>
            <w:r>
              <w:rPr>
                <w:rFonts w:ascii="Arial" w:hAnsi="Arial" w:cs="Arial"/>
                <w:b/>
                <w:bCs/>
                <w:sz w:val="14"/>
                <w:szCs w:val="14"/>
              </w:rPr>
              <w:t>-</w:t>
            </w:r>
          </w:p>
        </w:tc>
        <w:tc>
          <w:tcPr>
            <w:tcW w:w="850" w:type="dxa"/>
            <w:tcBorders>
              <w:top w:val="nil"/>
              <w:left w:val="nil"/>
              <w:bottom w:val="nil"/>
              <w:right w:val="single" w:sz="4" w:space="0" w:color="auto"/>
            </w:tcBorders>
            <w:shd w:val="clear" w:color="auto" w:fill="auto"/>
            <w:vAlign w:val="bottom"/>
          </w:tcPr>
          <w:p w14:paraId="31EC0F80" w14:textId="3BC8D5AB" w:rsidR="00376BA4" w:rsidRPr="00376BA4" w:rsidRDefault="00C834C6" w:rsidP="00376BA4">
            <w:pPr>
              <w:jc w:val="right"/>
              <w:rPr>
                <w:rFonts w:ascii="Arial" w:hAnsi="Arial" w:cs="Arial"/>
                <w:b/>
                <w:bCs/>
                <w:sz w:val="14"/>
                <w:szCs w:val="14"/>
              </w:rPr>
            </w:pPr>
            <w:r>
              <w:rPr>
                <w:rFonts w:ascii="Arial" w:hAnsi="Arial" w:cs="Arial"/>
                <w:b/>
                <w:bCs/>
                <w:sz w:val="14"/>
                <w:szCs w:val="14"/>
              </w:rPr>
              <w:t>-</w:t>
            </w:r>
          </w:p>
        </w:tc>
        <w:tc>
          <w:tcPr>
            <w:tcW w:w="931" w:type="dxa"/>
            <w:tcBorders>
              <w:top w:val="nil"/>
              <w:left w:val="nil"/>
              <w:bottom w:val="nil"/>
              <w:right w:val="single" w:sz="4" w:space="0" w:color="auto"/>
            </w:tcBorders>
            <w:shd w:val="clear" w:color="auto" w:fill="auto"/>
            <w:vAlign w:val="bottom"/>
          </w:tcPr>
          <w:p w14:paraId="481B6D2D" w14:textId="4D517537" w:rsidR="00376BA4" w:rsidRPr="00376BA4" w:rsidRDefault="00C834C6" w:rsidP="00376BA4">
            <w:pPr>
              <w:jc w:val="right"/>
              <w:rPr>
                <w:rFonts w:ascii="Arial" w:hAnsi="Arial" w:cs="Arial"/>
                <w:b/>
                <w:bCs/>
                <w:sz w:val="14"/>
                <w:szCs w:val="14"/>
              </w:rPr>
            </w:pPr>
            <w:r>
              <w:rPr>
                <w:rFonts w:ascii="Arial" w:hAnsi="Arial" w:cs="Arial"/>
                <w:b/>
                <w:bCs/>
                <w:sz w:val="14"/>
                <w:szCs w:val="14"/>
              </w:rPr>
              <w:t>-</w:t>
            </w:r>
          </w:p>
        </w:tc>
      </w:tr>
      <w:tr w:rsidR="00376BA4" w:rsidRPr="00A5606A" w14:paraId="650E1659"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0C6471DA"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XI.</w:t>
            </w:r>
          </w:p>
        </w:tc>
        <w:tc>
          <w:tcPr>
            <w:tcW w:w="6066" w:type="dxa"/>
            <w:tcBorders>
              <w:top w:val="nil"/>
              <w:left w:val="nil"/>
              <w:bottom w:val="nil"/>
              <w:right w:val="single" w:sz="4" w:space="0" w:color="auto"/>
            </w:tcBorders>
            <w:shd w:val="clear" w:color="auto" w:fill="auto"/>
            <w:vAlign w:val="bottom"/>
          </w:tcPr>
          <w:p w14:paraId="047065FB"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SATIŞ AMAÇLI ELDE TUTULAN VE DURDURULAN FAALİYETLERE İLİŞKİN DURAN VARLIK BORÇLARI (Net)</w:t>
            </w:r>
          </w:p>
        </w:tc>
        <w:tc>
          <w:tcPr>
            <w:tcW w:w="789" w:type="dxa"/>
            <w:tcBorders>
              <w:left w:val="single" w:sz="4" w:space="0" w:color="auto"/>
              <w:right w:val="single" w:sz="4" w:space="0" w:color="auto"/>
            </w:tcBorders>
            <w:vAlign w:val="bottom"/>
          </w:tcPr>
          <w:p w14:paraId="670500FC" w14:textId="24E99350" w:rsidR="00376BA4" w:rsidRPr="00A5606A" w:rsidRDefault="004637C7" w:rsidP="00376BA4">
            <w:pPr>
              <w:jc w:val="center"/>
              <w:rPr>
                <w:rFonts w:ascii="Arial" w:hAnsi="Arial" w:cs="Arial"/>
                <w:b/>
                <w:bCs/>
                <w:sz w:val="14"/>
                <w:szCs w:val="14"/>
              </w:rPr>
            </w:pPr>
            <w:r>
              <w:rPr>
                <w:rFonts w:ascii="Arial" w:hAnsi="Arial" w:cs="Arial"/>
                <w:b/>
                <w:sz w:val="14"/>
                <w:szCs w:val="14"/>
              </w:rPr>
              <w:t>(9</w:t>
            </w:r>
            <w:r w:rsidR="00376BA4" w:rsidRPr="00A5606A">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603A33B" w14:textId="351FD2C6" w:rsidR="00376BA4" w:rsidRPr="00376BA4" w:rsidRDefault="00C834C6" w:rsidP="00376BA4">
            <w:pPr>
              <w:jc w:val="right"/>
              <w:rPr>
                <w:rFonts w:ascii="Arial" w:hAnsi="Arial" w:cs="Arial"/>
                <w:b/>
                <w:bCs/>
                <w:sz w:val="14"/>
                <w:szCs w:val="14"/>
              </w:rPr>
            </w:pPr>
            <w:r>
              <w:rPr>
                <w:rFonts w:ascii="Arial" w:hAnsi="Arial" w:cs="Arial"/>
                <w:b/>
                <w:bCs/>
                <w:sz w:val="14"/>
                <w:szCs w:val="14"/>
              </w:rPr>
              <w:t>-</w:t>
            </w:r>
          </w:p>
        </w:tc>
        <w:tc>
          <w:tcPr>
            <w:tcW w:w="850" w:type="dxa"/>
            <w:tcBorders>
              <w:top w:val="nil"/>
              <w:left w:val="nil"/>
              <w:bottom w:val="nil"/>
              <w:right w:val="single" w:sz="4" w:space="0" w:color="auto"/>
            </w:tcBorders>
            <w:shd w:val="clear" w:color="auto" w:fill="auto"/>
            <w:vAlign w:val="bottom"/>
          </w:tcPr>
          <w:p w14:paraId="1499E68D" w14:textId="2B1B8D58" w:rsidR="00376BA4" w:rsidRPr="00376BA4" w:rsidRDefault="00C834C6" w:rsidP="00376BA4">
            <w:pPr>
              <w:jc w:val="right"/>
              <w:rPr>
                <w:rFonts w:ascii="Arial" w:hAnsi="Arial" w:cs="Arial"/>
                <w:b/>
                <w:bCs/>
                <w:sz w:val="14"/>
                <w:szCs w:val="14"/>
              </w:rPr>
            </w:pPr>
            <w:r>
              <w:rPr>
                <w:rFonts w:ascii="Arial" w:hAnsi="Arial" w:cs="Arial"/>
                <w:b/>
                <w:bCs/>
                <w:sz w:val="14"/>
                <w:szCs w:val="14"/>
              </w:rPr>
              <w:t>-</w:t>
            </w:r>
          </w:p>
        </w:tc>
        <w:tc>
          <w:tcPr>
            <w:tcW w:w="931" w:type="dxa"/>
            <w:tcBorders>
              <w:top w:val="nil"/>
              <w:left w:val="nil"/>
              <w:bottom w:val="nil"/>
              <w:right w:val="single" w:sz="4" w:space="0" w:color="auto"/>
            </w:tcBorders>
            <w:shd w:val="clear" w:color="auto" w:fill="auto"/>
            <w:vAlign w:val="bottom"/>
          </w:tcPr>
          <w:p w14:paraId="6F2E7A13" w14:textId="3133AD95" w:rsidR="00376BA4" w:rsidRPr="00376BA4" w:rsidRDefault="00C834C6" w:rsidP="00376BA4">
            <w:pPr>
              <w:jc w:val="right"/>
              <w:rPr>
                <w:rFonts w:ascii="Arial" w:hAnsi="Arial" w:cs="Arial"/>
                <w:b/>
                <w:bCs/>
                <w:sz w:val="14"/>
                <w:szCs w:val="14"/>
              </w:rPr>
            </w:pPr>
            <w:r>
              <w:rPr>
                <w:rFonts w:ascii="Arial" w:hAnsi="Arial" w:cs="Arial"/>
                <w:b/>
                <w:bCs/>
                <w:sz w:val="14"/>
                <w:szCs w:val="14"/>
              </w:rPr>
              <w:t>-</w:t>
            </w:r>
          </w:p>
        </w:tc>
      </w:tr>
      <w:tr w:rsidR="00376BA4" w:rsidRPr="00A5606A" w14:paraId="4ED1D68E"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687C4074"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11.1</w:t>
            </w:r>
          </w:p>
        </w:tc>
        <w:tc>
          <w:tcPr>
            <w:tcW w:w="6066" w:type="dxa"/>
            <w:tcBorders>
              <w:top w:val="nil"/>
              <w:left w:val="nil"/>
              <w:bottom w:val="nil"/>
              <w:right w:val="single" w:sz="4" w:space="0" w:color="auto"/>
            </w:tcBorders>
            <w:shd w:val="clear" w:color="auto" w:fill="auto"/>
            <w:vAlign w:val="bottom"/>
          </w:tcPr>
          <w:p w14:paraId="01C1801B"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 xml:space="preserve">Satış Amaçlı </w:t>
            </w:r>
          </w:p>
        </w:tc>
        <w:tc>
          <w:tcPr>
            <w:tcW w:w="789" w:type="dxa"/>
            <w:tcBorders>
              <w:top w:val="nil"/>
              <w:left w:val="single" w:sz="4" w:space="0" w:color="auto"/>
              <w:bottom w:val="nil"/>
              <w:right w:val="single" w:sz="4" w:space="0" w:color="auto"/>
            </w:tcBorders>
          </w:tcPr>
          <w:p w14:paraId="775C36BD" w14:textId="77777777" w:rsidR="00376BA4" w:rsidRPr="00A5606A" w:rsidRDefault="00376BA4" w:rsidP="00376BA4">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shd w:val="clear" w:color="auto" w:fill="auto"/>
            <w:vAlign w:val="bottom"/>
          </w:tcPr>
          <w:p w14:paraId="27ACF3F0" w14:textId="0A01B4A2"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311711BC" w14:textId="5DEFCD69"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5D102114" w14:textId="734D9474" w:rsidR="00376BA4" w:rsidRPr="00A5606A" w:rsidRDefault="00C834C6" w:rsidP="00376BA4">
            <w:pPr>
              <w:jc w:val="right"/>
              <w:rPr>
                <w:rFonts w:ascii="Arial" w:hAnsi="Arial" w:cs="Arial"/>
                <w:bCs/>
                <w:sz w:val="14"/>
                <w:szCs w:val="14"/>
              </w:rPr>
            </w:pPr>
            <w:r>
              <w:rPr>
                <w:rFonts w:ascii="Arial" w:hAnsi="Arial" w:cs="Arial"/>
                <w:bCs/>
                <w:sz w:val="14"/>
                <w:szCs w:val="14"/>
              </w:rPr>
              <w:t>-</w:t>
            </w:r>
          </w:p>
        </w:tc>
      </w:tr>
      <w:tr w:rsidR="00376BA4" w:rsidRPr="00A5606A" w14:paraId="3BAFC091"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6320DAB4"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11.2</w:t>
            </w:r>
          </w:p>
        </w:tc>
        <w:tc>
          <w:tcPr>
            <w:tcW w:w="6066" w:type="dxa"/>
            <w:tcBorders>
              <w:top w:val="nil"/>
              <w:left w:val="nil"/>
              <w:bottom w:val="nil"/>
              <w:right w:val="single" w:sz="4" w:space="0" w:color="auto"/>
            </w:tcBorders>
            <w:shd w:val="clear" w:color="auto" w:fill="auto"/>
            <w:vAlign w:val="bottom"/>
          </w:tcPr>
          <w:p w14:paraId="7E73126A"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Durdurulan Faaliyetlere İlişkin</w:t>
            </w:r>
          </w:p>
        </w:tc>
        <w:tc>
          <w:tcPr>
            <w:tcW w:w="789" w:type="dxa"/>
            <w:tcBorders>
              <w:top w:val="nil"/>
              <w:left w:val="single" w:sz="4" w:space="0" w:color="auto"/>
              <w:bottom w:val="nil"/>
              <w:right w:val="single" w:sz="4" w:space="0" w:color="auto"/>
            </w:tcBorders>
          </w:tcPr>
          <w:p w14:paraId="1F966359" w14:textId="77777777" w:rsidR="00376BA4" w:rsidRPr="00A5606A" w:rsidRDefault="00376BA4" w:rsidP="00376BA4">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shd w:val="clear" w:color="auto" w:fill="auto"/>
            <w:vAlign w:val="bottom"/>
          </w:tcPr>
          <w:p w14:paraId="676E041A" w14:textId="32558A49"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02A0512F" w14:textId="1ACF64BB"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5B573597" w14:textId="4D31E259" w:rsidR="00376BA4" w:rsidRPr="00A5606A" w:rsidRDefault="00C834C6" w:rsidP="00376BA4">
            <w:pPr>
              <w:jc w:val="right"/>
              <w:rPr>
                <w:rFonts w:ascii="Arial" w:hAnsi="Arial" w:cs="Arial"/>
                <w:bCs/>
                <w:sz w:val="14"/>
                <w:szCs w:val="14"/>
              </w:rPr>
            </w:pPr>
            <w:r>
              <w:rPr>
                <w:rFonts w:ascii="Arial" w:hAnsi="Arial" w:cs="Arial"/>
                <w:bCs/>
                <w:sz w:val="14"/>
                <w:szCs w:val="14"/>
              </w:rPr>
              <w:t>-</w:t>
            </w:r>
          </w:p>
        </w:tc>
      </w:tr>
      <w:tr w:rsidR="00376BA4" w:rsidRPr="00A5606A" w14:paraId="6C6A4251"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607B5BEE"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XII.</w:t>
            </w:r>
          </w:p>
        </w:tc>
        <w:tc>
          <w:tcPr>
            <w:tcW w:w="6066" w:type="dxa"/>
            <w:tcBorders>
              <w:top w:val="nil"/>
              <w:left w:val="nil"/>
              <w:bottom w:val="nil"/>
              <w:right w:val="single" w:sz="4" w:space="0" w:color="auto"/>
            </w:tcBorders>
            <w:shd w:val="clear" w:color="auto" w:fill="auto"/>
            <w:vAlign w:val="bottom"/>
          </w:tcPr>
          <w:p w14:paraId="7782B0D2"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SERMAYE BENZERİ BORÇLANMA ARAÇLARI</w:t>
            </w:r>
          </w:p>
        </w:tc>
        <w:tc>
          <w:tcPr>
            <w:tcW w:w="789" w:type="dxa"/>
            <w:tcBorders>
              <w:left w:val="single" w:sz="4" w:space="0" w:color="auto"/>
              <w:right w:val="single" w:sz="4" w:space="0" w:color="auto"/>
            </w:tcBorders>
            <w:vAlign w:val="bottom"/>
          </w:tcPr>
          <w:p w14:paraId="6BC64FB0" w14:textId="538F0553" w:rsidR="00376BA4" w:rsidRPr="00A5606A" w:rsidRDefault="004637C7" w:rsidP="00376BA4">
            <w:pPr>
              <w:jc w:val="center"/>
              <w:rPr>
                <w:rFonts w:ascii="Arial" w:hAnsi="Arial" w:cs="Arial"/>
                <w:b/>
                <w:bCs/>
                <w:sz w:val="14"/>
                <w:szCs w:val="14"/>
              </w:rPr>
            </w:pPr>
            <w:r>
              <w:rPr>
                <w:rFonts w:ascii="Arial" w:hAnsi="Arial" w:cs="Arial"/>
                <w:b/>
                <w:sz w:val="14"/>
                <w:szCs w:val="14"/>
              </w:rPr>
              <w:t>(10</w:t>
            </w:r>
            <w:r w:rsidR="00376BA4" w:rsidRPr="00A5606A">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31EC0641" w14:textId="62FADFD4" w:rsidR="00376BA4" w:rsidRPr="00376BA4" w:rsidRDefault="00C834C6" w:rsidP="00376BA4">
            <w:pPr>
              <w:jc w:val="right"/>
              <w:rPr>
                <w:rFonts w:ascii="Arial" w:hAnsi="Arial" w:cs="Arial"/>
                <w:b/>
                <w:bCs/>
                <w:sz w:val="14"/>
                <w:szCs w:val="14"/>
              </w:rPr>
            </w:pPr>
            <w:r>
              <w:rPr>
                <w:rFonts w:ascii="Arial" w:hAnsi="Arial" w:cs="Arial"/>
                <w:b/>
                <w:bCs/>
                <w:sz w:val="14"/>
                <w:szCs w:val="14"/>
              </w:rPr>
              <w:t>-</w:t>
            </w:r>
          </w:p>
        </w:tc>
        <w:tc>
          <w:tcPr>
            <w:tcW w:w="850" w:type="dxa"/>
            <w:tcBorders>
              <w:top w:val="nil"/>
              <w:left w:val="nil"/>
              <w:bottom w:val="nil"/>
              <w:right w:val="single" w:sz="4" w:space="0" w:color="auto"/>
            </w:tcBorders>
            <w:shd w:val="clear" w:color="auto" w:fill="auto"/>
            <w:vAlign w:val="bottom"/>
          </w:tcPr>
          <w:p w14:paraId="46B8B412" w14:textId="69964BCF"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1.736.826 </w:t>
            </w:r>
          </w:p>
        </w:tc>
        <w:tc>
          <w:tcPr>
            <w:tcW w:w="931" w:type="dxa"/>
            <w:tcBorders>
              <w:top w:val="nil"/>
              <w:left w:val="nil"/>
              <w:bottom w:val="nil"/>
              <w:right w:val="single" w:sz="4" w:space="0" w:color="auto"/>
            </w:tcBorders>
            <w:shd w:val="clear" w:color="auto" w:fill="auto"/>
            <w:vAlign w:val="bottom"/>
          </w:tcPr>
          <w:p w14:paraId="36E0E2D1" w14:textId="45E73112"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1.736.826 </w:t>
            </w:r>
          </w:p>
        </w:tc>
      </w:tr>
      <w:tr w:rsidR="00376BA4" w:rsidRPr="00A5606A" w14:paraId="59F6F080"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437F07D3"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12.1</w:t>
            </w:r>
          </w:p>
        </w:tc>
        <w:tc>
          <w:tcPr>
            <w:tcW w:w="6066" w:type="dxa"/>
            <w:tcBorders>
              <w:top w:val="nil"/>
              <w:left w:val="nil"/>
              <w:bottom w:val="nil"/>
              <w:right w:val="single" w:sz="4" w:space="0" w:color="auto"/>
            </w:tcBorders>
            <w:shd w:val="clear" w:color="auto" w:fill="auto"/>
            <w:vAlign w:val="bottom"/>
          </w:tcPr>
          <w:p w14:paraId="7B5C00CA"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Krediler</w:t>
            </w:r>
          </w:p>
        </w:tc>
        <w:tc>
          <w:tcPr>
            <w:tcW w:w="789" w:type="dxa"/>
            <w:tcBorders>
              <w:top w:val="nil"/>
              <w:left w:val="single" w:sz="4" w:space="0" w:color="auto"/>
              <w:bottom w:val="nil"/>
              <w:right w:val="single" w:sz="4" w:space="0" w:color="auto"/>
            </w:tcBorders>
          </w:tcPr>
          <w:p w14:paraId="13974F1B"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2EC26CE4" w14:textId="6CBD2ED3"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73D83580" w14:textId="5ECB94F4"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1.736.826 </w:t>
            </w:r>
          </w:p>
        </w:tc>
        <w:tc>
          <w:tcPr>
            <w:tcW w:w="931" w:type="dxa"/>
            <w:tcBorders>
              <w:top w:val="nil"/>
              <w:left w:val="nil"/>
              <w:bottom w:val="nil"/>
              <w:right w:val="single" w:sz="4" w:space="0" w:color="auto"/>
            </w:tcBorders>
            <w:shd w:val="clear" w:color="auto" w:fill="auto"/>
            <w:vAlign w:val="bottom"/>
          </w:tcPr>
          <w:p w14:paraId="48896510" w14:textId="431E354C"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1.736.826 </w:t>
            </w:r>
          </w:p>
        </w:tc>
      </w:tr>
      <w:tr w:rsidR="00376BA4" w:rsidRPr="00A5606A" w14:paraId="7279D17F"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71754899"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12.2</w:t>
            </w:r>
          </w:p>
        </w:tc>
        <w:tc>
          <w:tcPr>
            <w:tcW w:w="6066" w:type="dxa"/>
            <w:tcBorders>
              <w:top w:val="nil"/>
              <w:left w:val="nil"/>
              <w:bottom w:val="nil"/>
              <w:right w:val="single" w:sz="4" w:space="0" w:color="auto"/>
            </w:tcBorders>
            <w:shd w:val="clear" w:color="auto" w:fill="auto"/>
            <w:vAlign w:val="bottom"/>
          </w:tcPr>
          <w:p w14:paraId="3B6EF737"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Diğer Borçlanma Araçları</w:t>
            </w:r>
          </w:p>
        </w:tc>
        <w:tc>
          <w:tcPr>
            <w:tcW w:w="789" w:type="dxa"/>
            <w:tcBorders>
              <w:top w:val="nil"/>
              <w:left w:val="single" w:sz="4" w:space="0" w:color="auto"/>
              <w:bottom w:val="nil"/>
              <w:right w:val="single" w:sz="4" w:space="0" w:color="auto"/>
            </w:tcBorders>
          </w:tcPr>
          <w:p w14:paraId="2B0EC688"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70E3292B" w14:textId="77112A68"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55AF47B0" w14:textId="2FBBE10E"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405E0886" w14:textId="319EBD26" w:rsidR="00376BA4" w:rsidRPr="00A5606A" w:rsidRDefault="00C834C6" w:rsidP="00376BA4">
            <w:pPr>
              <w:jc w:val="right"/>
              <w:rPr>
                <w:rFonts w:ascii="Arial" w:hAnsi="Arial" w:cs="Arial"/>
                <w:bCs/>
                <w:sz w:val="14"/>
                <w:szCs w:val="14"/>
              </w:rPr>
            </w:pPr>
            <w:r>
              <w:rPr>
                <w:rFonts w:ascii="Arial" w:hAnsi="Arial" w:cs="Arial"/>
                <w:bCs/>
                <w:sz w:val="14"/>
                <w:szCs w:val="14"/>
              </w:rPr>
              <w:t>-</w:t>
            </w:r>
          </w:p>
        </w:tc>
      </w:tr>
      <w:tr w:rsidR="00376BA4" w:rsidRPr="00A5606A" w14:paraId="7ECCDCD1"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4666E6A7"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XIII.</w:t>
            </w:r>
          </w:p>
        </w:tc>
        <w:tc>
          <w:tcPr>
            <w:tcW w:w="6066" w:type="dxa"/>
            <w:tcBorders>
              <w:top w:val="nil"/>
              <w:left w:val="nil"/>
              <w:bottom w:val="nil"/>
              <w:right w:val="single" w:sz="4" w:space="0" w:color="auto"/>
            </w:tcBorders>
            <w:shd w:val="clear" w:color="auto" w:fill="auto"/>
            <w:vAlign w:val="bottom"/>
          </w:tcPr>
          <w:p w14:paraId="74AB75B2"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DİĞER YÜKÜMLÜLÜKLER</w:t>
            </w:r>
          </w:p>
        </w:tc>
        <w:tc>
          <w:tcPr>
            <w:tcW w:w="789" w:type="dxa"/>
            <w:tcBorders>
              <w:top w:val="nil"/>
              <w:left w:val="single" w:sz="4" w:space="0" w:color="auto"/>
              <w:bottom w:val="nil"/>
              <w:right w:val="single" w:sz="4" w:space="0" w:color="auto"/>
            </w:tcBorders>
          </w:tcPr>
          <w:p w14:paraId="70CF367B" w14:textId="5C1F7BE9" w:rsidR="00376BA4" w:rsidRPr="00A5606A" w:rsidRDefault="004637C7" w:rsidP="00376BA4">
            <w:pPr>
              <w:jc w:val="center"/>
              <w:rPr>
                <w:rFonts w:ascii="Arial" w:hAnsi="Arial" w:cs="Arial"/>
                <w:b/>
                <w:bCs/>
                <w:sz w:val="14"/>
                <w:szCs w:val="14"/>
              </w:rPr>
            </w:pPr>
            <w:r>
              <w:rPr>
                <w:rFonts w:ascii="Arial" w:hAnsi="Arial" w:cs="Arial"/>
                <w:b/>
                <w:bCs/>
                <w:sz w:val="14"/>
                <w:szCs w:val="14"/>
              </w:rPr>
              <w:t>(11</w:t>
            </w:r>
            <w:r w:rsidR="00376BA4" w:rsidRPr="00A5606A">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586A0099" w14:textId="00B84CB3"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884.007 </w:t>
            </w:r>
          </w:p>
        </w:tc>
        <w:tc>
          <w:tcPr>
            <w:tcW w:w="850" w:type="dxa"/>
            <w:tcBorders>
              <w:top w:val="nil"/>
              <w:left w:val="nil"/>
              <w:bottom w:val="nil"/>
              <w:right w:val="single" w:sz="4" w:space="0" w:color="auto"/>
            </w:tcBorders>
            <w:shd w:val="clear" w:color="auto" w:fill="auto"/>
            <w:vAlign w:val="bottom"/>
          </w:tcPr>
          <w:p w14:paraId="75A5C76B" w14:textId="39631983"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83.725 </w:t>
            </w:r>
          </w:p>
        </w:tc>
        <w:tc>
          <w:tcPr>
            <w:tcW w:w="931" w:type="dxa"/>
            <w:tcBorders>
              <w:top w:val="nil"/>
              <w:left w:val="nil"/>
              <w:bottom w:val="nil"/>
              <w:right w:val="single" w:sz="4" w:space="0" w:color="auto"/>
            </w:tcBorders>
            <w:shd w:val="clear" w:color="auto" w:fill="auto"/>
            <w:vAlign w:val="bottom"/>
          </w:tcPr>
          <w:p w14:paraId="73E04BE7" w14:textId="29D6900F"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967.732 </w:t>
            </w:r>
          </w:p>
        </w:tc>
      </w:tr>
      <w:tr w:rsidR="00376BA4" w:rsidRPr="00A5606A" w14:paraId="0B963B9E"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14404087"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XIV.</w:t>
            </w:r>
          </w:p>
        </w:tc>
        <w:tc>
          <w:tcPr>
            <w:tcW w:w="6066" w:type="dxa"/>
            <w:tcBorders>
              <w:top w:val="nil"/>
              <w:left w:val="nil"/>
              <w:bottom w:val="nil"/>
              <w:right w:val="single" w:sz="4" w:space="0" w:color="auto"/>
            </w:tcBorders>
            <w:shd w:val="clear" w:color="auto" w:fill="auto"/>
            <w:vAlign w:val="bottom"/>
          </w:tcPr>
          <w:p w14:paraId="7FF84598"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ÖZKAYNAKLAR</w:t>
            </w:r>
          </w:p>
        </w:tc>
        <w:tc>
          <w:tcPr>
            <w:tcW w:w="789" w:type="dxa"/>
            <w:tcBorders>
              <w:left w:val="single" w:sz="4" w:space="0" w:color="auto"/>
              <w:right w:val="single" w:sz="4" w:space="0" w:color="auto"/>
            </w:tcBorders>
            <w:vAlign w:val="bottom"/>
          </w:tcPr>
          <w:p w14:paraId="7292CE27" w14:textId="2BAD73F1" w:rsidR="00376BA4" w:rsidRPr="00A5606A" w:rsidRDefault="004637C7" w:rsidP="00376BA4">
            <w:pPr>
              <w:jc w:val="center"/>
              <w:rPr>
                <w:rFonts w:ascii="Arial" w:hAnsi="Arial" w:cs="Arial"/>
                <w:b/>
                <w:bCs/>
                <w:sz w:val="14"/>
                <w:szCs w:val="14"/>
              </w:rPr>
            </w:pPr>
            <w:r>
              <w:rPr>
                <w:rFonts w:ascii="Arial" w:hAnsi="Arial" w:cs="Arial"/>
                <w:b/>
                <w:sz w:val="14"/>
                <w:szCs w:val="14"/>
              </w:rPr>
              <w:t>(12</w:t>
            </w:r>
            <w:r w:rsidR="00376BA4" w:rsidRPr="00A5606A">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4FBAAC7" w14:textId="276149BF"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2.549.372 </w:t>
            </w:r>
          </w:p>
        </w:tc>
        <w:tc>
          <w:tcPr>
            <w:tcW w:w="850" w:type="dxa"/>
            <w:tcBorders>
              <w:top w:val="nil"/>
              <w:left w:val="nil"/>
              <w:bottom w:val="nil"/>
              <w:right w:val="single" w:sz="4" w:space="0" w:color="auto"/>
            </w:tcBorders>
            <w:shd w:val="clear" w:color="auto" w:fill="auto"/>
            <w:vAlign w:val="bottom"/>
          </w:tcPr>
          <w:p w14:paraId="45D34A77" w14:textId="5A56E400"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772.796 </w:t>
            </w:r>
          </w:p>
        </w:tc>
        <w:tc>
          <w:tcPr>
            <w:tcW w:w="931" w:type="dxa"/>
            <w:tcBorders>
              <w:top w:val="nil"/>
              <w:left w:val="nil"/>
              <w:bottom w:val="nil"/>
              <w:right w:val="single" w:sz="4" w:space="0" w:color="auto"/>
            </w:tcBorders>
            <w:shd w:val="clear" w:color="auto" w:fill="auto"/>
            <w:vAlign w:val="bottom"/>
          </w:tcPr>
          <w:p w14:paraId="55DC9D95" w14:textId="5275B601" w:rsidR="00376BA4" w:rsidRPr="00376BA4" w:rsidRDefault="00376BA4" w:rsidP="00376BA4">
            <w:pPr>
              <w:jc w:val="right"/>
              <w:rPr>
                <w:rFonts w:ascii="Arial" w:hAnsi="Arial" w:cs="Arial"/>
                <w:b/>
                <w:bCs/>
                <w:sz w:val="14"/>
                <w:szCs w:val="14"/>
              </w:rPr>
            </w:pPr>
            <w:r w:rsidRPr="00376BA4">
              <w:rPr>
                <w:rFonts w:ascii="Arial" w:hAnsi="Arial" w:cs="Arial"/>
                <w:b/>
                <w:bCs/>
                <w:sz w:val="14"/>
                <w:szCs w:val="14"/>
              </w:rPr>
              <w:t xml:space="preserve"> 3.322.168 </w:t>
            </w:r>
          </w:p>
        </w:tc>
      </w:tr>
      <w:tr w:rsidR="00376BA4" w:rsidRPr="00A5606A" w14:paraId="0A0518FC"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1D79D1C0"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14.1</w:t>
            </w:r>
          </w:p>
        </w:tc>
        <w:tc>
          <w:tcPr>
            <w:tcW w:w="6066" w:type="dxa"/>
            <w:tcBorders>
              <w:top w:val="nil"/>
              <w:left w:val="nil"/>
              <w:bottom w:val="nil"/>
              <w:right w:val="single" w:sz="4" w:space="0" w:color="auto"/>
            </w:tcBorders>
            <w:shd w:val="clear" w:color="auto" w:fill="auto"/>
            <w:vAlign w:val="bottom"/>
          </w:tcPr>
          <w:p w14:paraId="657072D0"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Ödenmiş Sermaye</w:t>
            </w:r>
          </w:p>
        </w:tc>
        <w:tc>
          <w:tcPr>
            <w:tcW w:w="789" w:type="dxa"/>
            <w:tcBorders>
              <w:top w:val="nil"/>
              <w:left w:val="single" w:sz="4" w:space="0" w:color="auto"/>
              <w:bottom w:val="nil"/>
              <w:right w:val="single" w:sz="4" w:space="0" w:color="auto"/>
            </w:tcBorders>
          </w:tcPr>
          <w:p w14:paraId="25F17B04"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3C09200B" w14:textId="08D434AF"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900.000 </w:t>
            </w:r>
          </w:p>
        </w:tc>
        <w:tc>
          <w:tcPr>
            <w:tcW w:w="850" w:type="dxa"/>
            <w:tcBorders>
              <w:top w:val="nil"/>
              <w:left w:val="nil"/>
              <w:bottom w:val="nil"/>
              <w:right w:val="single" w:sz="4" w:space="0" w:color="auto"/>
            </w:tcBorders>
            <w:shd w:val="clear" w:color="auto" w:fill="auto"/>
            <w:vAlign w:val="bottom"/>
          </w:tcPr>
          <w:p w14:paraId="451F2CCC" w14:textId="58C6F11C"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5806700A" w14:textId="25FCBEE7"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900.000 </w:t>
            </w:r>
          </w:p>
        </w:tc>
      </w:tr>
      <w:tr w:rsidR="00376BA4" w:rsidRPr="00A5606A" w14:paraId="46D78C7A"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009C3DDD"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14.2</w:t>
            </w:r>
          </w:p>
        </w:tc>
        <w:tc>
          <w:tcPr>
            <w:tcW w:w="6066" w:type="dxa"/>
            <w:tcBorders>
              <w:top w:val="nil"/>
              <w:left w:val="nil"/>
              <w:bottom w:val="nil"/>
              <w:right w:val="single" w:sz="4" w:space="0" w:color="auto"/>
            </w:tcBorders>
            <w:shd w:val="clear" w:color="auto" w:fill="auto"/>
            <w:vAlign w:val="bottom"/>
          </w:tcPr>
          <w:p w14:paraId="04FDF140"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Sermaye Yedekleri</w:t>
            </w:r>
          </w:p>
        </w:tc>
        <w:tc>
          <w:tcPr>
            <w:tcW w:w="789" w:type="dxa"/>
            <w:tcBorders>
              <w:top w:val="nil"/>
              <w:left w:val="single" w:sz="4" w:space="0" w:color="auto"/>
              <w:bottom w:val="nil"/>
              <w:right w:val="single" w:sz="4" w:space="0" w:color="auto"/>
            </w:tcBorders>
          </w:tcPr>
          <w:p w14:paraId="1D1CCCF1"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74EEEA5C" w14:textId="6C346F71"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5.011 </w:t>
            </w:r>
          </w:p>
        </w:tc>
        <w:tc>
          <w:tcPr>
            <w:tcW w:w="850" w:type="dxa"/>
            <w:tcBorders>
              <w:top w:val="nil"/>
              <w:left w:val="nil"/>
              <w:bottom w:val="nil"/>
              <w:right w:val="single" w:sz="4" w:space="0" w:color="auto"/>
            </w:tcBorders>
            <w:shd w:val="clear" w:color="auto" w:fill="auto"/>
            <w:vAlign w:val="bottom"/>
          </w:tcPr>
          <w:p w14:paraId="0CA1BDCE" w14:textId="32A445DA"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775.720 </w:t>
            </w:r>
          </w:p>
        </w:tc>
        <w:tc>
          <w:tcPr>
            <w:tcW w:w="931" w:type="dxa"/>
            <w:tcBorders>
              <w:top w:val="nil"/>
              <w:left w:val="nil"/>
              <w:bottom w:val="nil"/>
              <w:right w:val="single" w:sz="4" w:space="0" w:color="auto"/>
            </w:tcBorders>
            <w:shd w:val="clear" w:color="auto" w:fill="auto"/>
            <w:vAlign w:val="bottom"/>
          </w:tcPr>
          <w:p w14:paraId="33FB32C5" w14:textId="63188327"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780.731 </w:t>
            </w:r>
          </w:p>
        </w:tc>
      </w:tr>
      <w:tr w:rsidR="00376BA4" w:rsidRPr="00A5606A" w14:paraId="0E883CCA"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56350726"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14.2.1</w:t>
            </w:r>
          </w:p>
        </w:tc>
        <w:tc>
          <w:tcPr>
            <w:tcW w:w="6066" w:type="dxa"/>
            <w:tcBorders>
              <w:top w:val="nil"/>
              <w:left w:val="nil"/>
              <w:bottom w:val="nil"/>
              <w:right w:val="single" w:sz="4" w:space="0" w:color="auto"/>
            </w:tcBorders>
            <w:shd w:val="clear" w:color="auto" w:fill="auto"/>
            <w:vAlign w:val="bottom"/>
          </w:tcPr>
          <w:p w14:paraId="4B602D0C"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Hisse Senedi İhraç Primleri</w:t>
            </w:r>
          </w:p>
        </w:tc>
        <w:tc>
          <w:tcPr>
            <w:tcW w:w="789" w:type="dxa"/>
            <w:tcBorders>
              <w:top w:val="nil"/>
              <w:left w:val="single" w:sz="4" w:space="0" w:color="auto"/>
              <w:bottom w:val="nil"/>
              <w:right w:val="single" w:sz="4" w:space="0" w:color="auto"/>
            </w:tcBorders>
          </w:tcPr>
          <w:p w14:paraId="43AD02F2"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5F56D2BB" w14:textId="5A10064E" w:rsidR="00376BA4" w:rsidRPr="00AE44C5" w:rsidRDefault="00C834C6" w:rsidP="00376BA4">
            <w:pPr>
              <w:jc w:val="right"/>
              <w:rPr>
                <w:rFonts w:ascii="Arial" w:hAnsi="Arial" w:cs="Arial"/>
                <w:bCs/>
                <w:sz w:val="14"/>
                <w:szCs w:val="14"/>
              </w:rPr>
            </w:pPr>
            <w:r>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20DF4174" w14:textId="1ED52CFE" w:rsidR="00376BA4" w:rsidRPr="00AE44C5" w:rsidRDefault="00C834C6" w:rsidP="00376BA4">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2FDEB9BC" w14:textId="737E76DB" w:rsidR="00376BA4" w:rsidRPr="00AE44C5" w:rsidRDefault="00C834C6" w:rsidP="00376BA4">
            <w:pPr>
              <w:jc w:val="right"/>
              <w:rPr>
                <w:rFonts w:ascii="Arial" w:hAnsi="Arial" w:cs="Arial"/>
                <w:bCs/>
                <w:sz w:val="14"/>
                <w:szCs w:val="14"/>
              </w:rPr>
            </w:pPr>
            <w:r>
              <w:rPr>
                <w:rFonts w:ascii="Arial" w:hAnsi="Arial" w:cs="Arial"/>
                <w:bCs/>
                <w:sz w:val="14"/>
                <w:szCs w:val="14"/>
              </w:rPr>
              <w:t>-</w:t>
            </w:r>
          </w:p>
        </w:tc>
      </w:tr>
      <w:tr w:rsidR="00376BA4" w:rsidRPr="00A5606A" w14:paraId="3535B096"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1B90BC8B"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14.2.2</w:t>
            </w:r>
          </w:p>
        </w:tc>
        <w:tc>
          <w:tcPr>
            <w:tcW w:w="6066" w:type="dxa"/>
            <w:tcBorders>
              <w:top w:val="nil"/>
              <w:left w:val="nil"/>
              <w:bottom w:val="nil"/>
              <w:right w:val="single" w:sz="4" w:space="0" w:color="auto"/>
            </w:tcBorders>
            <w:shd w:val="clear" w:color="auto" w:fill="auto"/>
            <w:vAlign w:val="bottom"/>
          </w:tcPr>
          <w:p w14:paraId="1A9DEBF4"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Hisse Senedi İptal Kârları</w:t>
            </w:r>
          </w:p>
        </w:tc>
        <w:tc>
          <w:tcPr>
            <w:tcW w:w="789" w:type="dxa"/>
            <w:tcBorders>
              <w:top w:val="nil"/>
              <w:left w:val="single" w:sz="4" w:space="0" w:color="auto"/>
              <w:bottom w:val="nil"/>
              <w:right w:val="single" w:sz="4" w:space="0" w:color="auto"/>
            </w:tcBorders>
          </w:tcPr>
          <w:p w14:paraId="37719FBF"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1D0A2D64" w14:textId="5A13020E" w:rsidR="00376BA4" w:rsidRPr="00AE44C5" w:rsidRDefault="00C834C6" w:rsidP="00376BA4">
            <w:pPr>
              <w:jc w:val="right"/>
              <w:rPr>
                <w:rFonts w:ascii="Arial" w:hAnsi="Arial" w:cs="Arial"/>
                <w:bCs/>
                <w:sz w:val="14"/>
                <w:szCs w:val="14"/>
              </w:rPr>
            </w:pPr>
            <w:r>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2A7C285A" w14:textId="699A131E" w:rsidR="00376BA4" w:rsidRPr="00AE44C5" w:rsidRDefault="00C834C6" w:rsidP="00376BA4">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7824C20F" w14:textId="5D910449" w:rsidR="00376BA4" w:rsidRPr="00AE44C5" w:rsidRDefault="00C834C6" w:rsidP="00376BA4">
            <w:pPr>
              <w:jc w:val="right"/>
              <w:rPr>
                <w:rFonts w:ascii="Arial" w:hAnsi="Arial" w:cs="Arial"/>
                <w:bCs/>
                <w:sz w:val="14"/>
                <w:szCs w:val="14"/>
              </w:rPr>
            </w:pPr>
            <w:r>
              <w:rPr>
                <w:rFonts w:ascii="Arial" w:hAnsi="Arial" w:cs="Arial"/>
                <w:bCs/>
                <w:sz w:val="14"/>
                <w:szCs w:val="14"/>
              </w:rPr>
              <w:t>-</w:t>
            </w:r>
          </w:p>
        </w:tc>
      </w:tr>
      <w:tr w:rsidR="00376BA4" w:rsidRPr="00A5606A" w14:paraId="4B766FD0"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67C43D23"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14.2.3</w:t>
            </w:r>
          </w:p>
        </w:tc>
        <w:tc>
          <w:tcPr>
            <w:tcW w:w="6066" w:type="dxa"/>
            <w:tcBorders>
              <w:top w:val="nil"/>
              <w:left w:val="nil"/>
              <w:bottom w:val="nil"/>
              <w:right w:val="single" w:sz="4" w:space="0" w:color="auto"/>
            </w:tcBorders>
            <w:shd w:val="clear" w:color="auto" w:fill="auto"/>
            <w:vAlign w:val="bottom"/>
          </w:tcPr>
          <w:p w14:paraId="6E6A4EF7"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Diğer Sermaye Yedekleri</w:t>
            </w:r>
          </w:p>
        </w:tc>
        <w:tc>
          <w:tcPr>
            <w:tcW w:w="789" w:type="dxa"/>
            <w:tcBorders>
              <w:top w:val="nil"/>
              <w:left w:val="single" w:sz="4" w:space="0" w:color="auto"/>
              <w:bottom w:val="nil"/>
              <w:right w:val="single" w:sz="4" w:space="0" w:color="auto"/>
            </w:tcBorders>
          </w:tcPr>
          <w:p w14:paraId="7F643F1B"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43D5E5DF" w14:textId="23532187"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5.011 </w:t>
            </w:r>
          </w:p>
        </w:tc>
        <w:tc>
          <w:tcPr>
            <w:tcW w:w="850" w:type="dxa"/>
            <w:tcBorders>
              <w:top w:val="nil"/>
              <w:left w:val="nil"/>
              <w:bottom w:val="nil"/>
              <w:right w:val="single" w:sz="4" w:space="0" w:color="auto"/>
            </w:tcBorders>
            <w:shd w:val="clear" w:color="auto" w:fill="auto"/>
            <w:vAlign w:val="bottom"/>
          </w:tcPr>
          <w:p w14:paraId="7FE0679C" w14:textId="4739FB54"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775.720 </w:t>
            </w:r>
          </w:p>
        </w:tc>
        <w:tc>
          <w:tcPr>
            <w:tcW w:w="931" w:type="dxa"/>
            <w:tcBorders>
              <w:top w:val="nil"/>
              <w:left w:val="nil"/>
              <w:bottom w:val="nil"/>
              <w:right w:val="single" w:sz="4" w:space="0" w:color="auto"/>
            </w:tcBorders>
            <w:shd w:val="clear" w:color="auto" w:fill="auto"/>
            <w:vAlign w:val="bottom"/>
          </w:tcPr>
          <w:p w14:paraId="5EF3D670" w14:textId="166BA3B4"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780.731 </w:t>
            </w:r>
          </w:p>
        </w:tc>
      </w:tr>
      <w:tr w:rsidR="00376BA4" w:rsidRPr="00A5606A" w14:paraId="03DE8A3B"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19AC5256"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14.3</w:t>
            </w:r>
          </w:p>
        </w:tc>
        <w:tc>
          <w:tcPr>
            <w:tcW w:w="6066" w:type="dxa"/>
            <w:tcBorders>
              <w:top w:val="nil"/>
              <w:left w:val="nil"/>
              <w:bottom w:val="nil"/>
              <w:right w:val="single" w:sz="4" w:space="0" w:color="auto"/>
            </w:tcBorders>
            <w:shd w:val="clear" w:color="auto" w:fill="auto"/>
            <w:vAlign w:val="bottom"/>
          </w:tcPr>
          <w:p w14:paraId="02DF6392"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Kâr veya Zararda Yeniden Sınıflandırılmayacak Birikmiş Diğer Kapsamlı Gelirler veya Giderler</w:t>
            </w:r>
          </w:p>
        </w:tc>
        <w:tc>
          <w:tcPr>
            <w:tcW w:w="789" w:type="dxa"/>
            <w:tcBorders>
              <w:top w:val="nil"/>
              <w:left w:val="single" w:sz="4" w:space="0" w:color="auto"/>
              <w:bottom w:val="nil"/>
              <w:right w:val="single" w:sz="4" w:space="0" w:color="auto"/>
            </w:tcBorders>
          </w:tcPr>
          <w:p w14:paraId="4EFB7F9A"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215B0D31" w14:textId="3A73F03B"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219.503 </w:t>
            </w:r>
          </w:p>
        </w:tc>
        <w:tc>
          <w:tcPr>
            <w:tcW w:w="850" w:type="dxa"/>
            <w:tcBorders>
              <w:top w:val="nil"/>
              <w:left w:val="nil"/>
              <w:bottom w:val="nil"/>
              <w:right w:val="single" w:sz="4" w:space="0" w:color="auto"/>
            </w:tcBorders>
            <w:shd w:val="clear" w:color="auto" w:fill="auto"/>
            <w:vAlign w:val="bottom"/>
          </w:tcPr>
          <w:p w14:paraId="3D15DDE7" w14:textId="7CD6093D" w:rsidR="00376BA4" w:rsidRPr="00A5606A" w:rsidRDefault="00C834C6" w:rsidP="00376BA4">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0AEEBD3D" w14:textId="36119C24"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219.503 </w:t>
            </w:r>
          </w:p>
        </w:tc>
      </w:tr>
      <w:tr w:rsidR="00376BA4" w:rsidRPr="00A5606A" w14:paraId="49397DEF"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0B69AE56"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14.4</w:t>
            </w:r>
          </w:p>
        </w:tc>
        <w:tc>
          <w:tcPr>
            <w:tcW w:w="6066" w:type="dxa"/>
            <w:tcBorders>
              <w:top w:val="nil"/>
              <w:left w:val="nil"/>
              <w:bottom w:val="nil"/>
              <w:right w:val="single" w:sz="4" w:space="0" w:color="auto"/>
            </w:tcBorders>
            <w:shd w:val="clear" w:color="auto" w:fill="auto"/>
            <w:vAlign w:val="bottom"/>
          </w:tcPr>
          <w:p w14:paraId="7051D5DB"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Kâr veya Zararda Yeniden Sınıflandırılacak Birikmiş Diğer Kapsamlı Gelirler veya Giderler</w:t>
            </w:r>
          </w:p>
        </w:tc>
        <w:tc>
          <w:tcPr>
            <w:tcW w:w="789" w:type="dxa"/>
            <w:tcBorders>
              <w:top w:val="nil"/>
              <w:left w:val="single" w:sz="4" w:space="0" w:color="auto"/>
              <w:bottom w:val="nil"/>
              <w:right w:val="single" w:sz="4" w:space="0" w:color="auto"/>
            </w:tcBorders>
          </w:tcPr>
          <w:p w14:paraId="0E8630BE"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4D089801" w14:textId="5C9FD064"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10.573 </w:t>
            </w:r>
          </w:p>
        </w:tc>
        <w:tc>
          <w:tcPr>
            <w:tcW w:w="850" w:type="dxa"/>
            <w:tcBorders>
              <w:top w:val="nil"/>
              <w:left w:val="nil"/>
              <w:bottom w:val="nil"/>
              <w:right w:val="single" w:sz="4" w:space="0" w:color="auto"/>
            </w:tcBorders>
            <w:shd w:val="clear" w:color="auto" w:fill="auto"/>
            <w:vAlign w:val="bottom"/>
          </w:tcPr>
          <w:p w14:paraId="5DBC33EE" w14:textId="7A0A78D2"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(2.924)</w:t>
            </w:r>
          </w:p>
        </w:tc>
        <w:tc>
          <w:tcPr>
            <w:tcW w:w="931" w:type="dxa"/>
            <w:tcBorders>
              <w:top w:val="nil"/>
              <w:left w:val="nil"/>
              <w:bottom w:val="nil"/>
              <w:right w:val="single" w:sz="4" w:space="0" w:color="auto"/>
            </w:tcBorders>
            <w:shd w:val="clear" w:color="auto" w:fill="auto"/>
            <w:vAlign w:val="bottom"/>
          </w:tcPr>
          <w:p w14:paraId="18211BF0" w14:textId="7ECA1116"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7.649 </w:t>
            </w:r>
          </w:p>
        </w:tc>
      </w:tr>
      <w:tr w:rsidR="00376BA4" w:rsidRPr="00A5606A" w14:paraId="5DB2FED6"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3DA1190F"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14.5</w:t>
            </w:r>
          </w:p>
        </w:tc>
        <w:tc>
          <w:tcPr>
            <w:tcW w:w="6066" w:type="dxa"/>
            <w:tcBorders>
              <w:top w:val="nil"/>
              <w:left w:val="nil"/>
              <w:bottom w:val="nil"/>
              <w:right w:val="single" w:sz="4" w:space="0" w:color="auto"/>
            </w:tcBorders>
            <w:shd w:val="clear" w:color="auto" w:fill="auto"/>
            <w:vAlign w:val="bottom"/>
          </w:tcPr>
          <w:p w14:paraId="684B291E"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Kâr Yedekleri</w:t>
            </w:r>
          </w:p>
        </w:tc>
        <w:tc>
          <w:tcPr>
            <w:tcW w:w="789" w:type="dxa"/>
            <w:tcBorders>
              <w:top w:val="nil"/>
              <w:left w:val="single" w:sz="4" w:space="0" w:color="auto"/>
              <w:bottom w:val="nil"/>
              <w:right w:val="single" w:sz="4" w:space="0" w:color="auto"/>
            </w:tcBorders>
          </w:tcPr>
          <w:p w14:paraId="2675477B"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7C43FC84" w14:textId="28FE827D"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1.319.138 </w:t>
            </w:r>
          </w:p>
        </w:tc>
        <w:tc>
          <w:tcPr>
            <w:tcW w:w="850" w:type="dxa"/>
            <w:tcBorders>
              <w:top w:val="nil"/>
              <w:left w:val="nil"/>
              <w:bottom w:val="nil"/>
              <w:right w:val="single" w:sz="4" w:space="0" w:color="auto"/>
            </w:tcBorders>
            <w:shd w:val="clear" w:color="auto" w:fill="auto"/>
            <w:vAlign w:val="bottom"/>
          </w:tcPr>
          <w:p w14:paraId="573B550E" w14:textId="79C896C5" w:rsidR="00376BA4" w:rsidRPr="00AE44C5" w:rsidRDefault="00C834C6" w:rsidP="00376BA4">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1A3AD2BB" w14:textId="3587C972"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1.319.138 </w:t>
            </w:r>
          </w:p>
        </w:tc>
      </w:tr>
      <w:tr w:rsidR="00376BA4" w:rsidRPr="00A5606A" w14:paraId="46FD7B7E"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36E74CB5"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14.5.1</w:t>
            </w:r>
          </w:p>
        </w:tc>
        <w:tc>
          <w:tcPr>
            <w:tcW w:w="6066" w:type="dxa"/>
            <w:tcBorders>
              <w:top w:val="nil"/>
              <w:left w:val="nil"/>
              <w:bottom w:val="nil"/>
              <w:right w:val="single" w:sz="4" w:space="0" w:color="auto"/>
            </w:tcBorders>
            <w:shd w:val="clear" w:color="auto" w:fill="auto"/>
            <w:vAlign w:val="bottom"/>
          </w:tcPr>
          <w:p w14:paraId="627683FC"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Yasal Yedekler</w:t>
            </w:r>
          </w:p>
        </w:tc>
        <w:tc>
          <w:tcPr>
            <w:tcW w:w="789" w:type="dxa"/>
            <w:tcBorders>
              <w:top w:val="nil"/>
              <w:left w:val="single" w:sz="4" w:space="0" w:color="auto"/>
              <w:bottom w:val="nil"/>
              <w:right w:val="single" w:sz="4" w:space="0" w:color="auto"/>
            </w:tcBorders>
          </w:tcPr>
          <w:p w14:paraId="77B23847"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0B2604EA" w14:textId="3547EC9D"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134.313 </w:t>
            </w:r>
          </w:p>
        </w:tc>
        <w:tc>
          <w:tcPr>
            <w:tcW w:w="850" w:type="dxa"/>
            <w:tcBorders>
              <w:top w:val="nil"/>
              <w:left w:val="nil"/>
              <w:bottom w:val="nil"/>
              <w:right w:val="single" w:sz="4" w:space="0" w:color="auto"/>
            </w:tcBorders>
            <w:shd w:val="clear" w:color="auto" w:fill="auto"/>
            <w:vAlign w:val="bottom"/>
          </w:tcPr>
          <w:p w14:paraId="4C974811" w14:textId="67519D00" w:rsidR="00376BA4" w:rsidRPr="00AE44C5" w:rsidRDefault="00C834C6" w:rsidP="00376BA4">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62B4A3D1" w14:textId="5C18200F"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134.313 </w:t>
            </w:r>
          </w:p>
        </w:tc>
      </w:tr>
      <w:tr w:rsidR="00376BA4" w:rsidRPr="00A5606A" w14:paraId="6668AC1B"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05776034"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14.5.2</w:t>
            </w:r>
          </w:p>
        </w:tc>
        <w:tc>
          <w:tcPr>
            <w:tcW w:w="6066" w:type="dxa"/>
            <w:tcBorders>
              <w:top w:val="nil"/>
              <w:left w:val="nil"/>
              <w:bottom w:val="nil"/>
              <w:right w:val="single" w:sz="4" w:space="0" w:color="auto"/>
            </w:tcBorders>
            <w:shd w:val="clear" w:color="auto" w:fill="auto"/>
            <w:vAlign w:val="bottom"/>
          </w:tcPr>
          <w:p w14:paraId="4FB24CAF"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Statü Yedekleri</w:t>
            </w:r>
          </w:p>
        </w:tc>
        <w:tc>
          <w:tcPr>
            <w:tcW w:w="789" w:type="dxa"/>
            <w:tcBorders>
              <w:top w:val="nil"/>
              <w:left w:val="single" w:sz="4" w:space="0" w:color="auto"/>
              <w:bottom w:val="nil"/>
              <w:right w:val="single" w:sz="4" w:space="0" w:color="auto"/>
            </w:tcBorders>
          </w:tcPr>
          <w:p w14:paraId="0634AC58"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2DC46C7C" w14:textId="5CDCA351" w:rsidR="00376BA4" w:rsidRPr="00AE44C5" w:rsidRDefault="00C834C6" w:rsidP="00376BA4">
            <w:pPr>
              <w:jc w:val="right"/>
              <w:rPr>
                <w:rFonts w:ascii="Arial" w:hAnsi="Arial" w:cs="Arial"/>
                <w:bCs/>
                <w:sz w:val="14"/>
                <w:szCs w:val="14"/>
              </w:rPr>
            </w:pPr>
            <w:r>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63829395" w14:textId="137144B2" w:rsidR="00376BA4" w:rsidRPr="00AE44C5" w:rsidRDefault="00C834C6" w:rsidP="00376BA4">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2364A05C" w14:textId="73297390" w:rsidR="00376BA4" w:rsidRPr="00AE44C5" w:rsidRDefault="00C834C6" w:rsidP="00376BA4">
            <w:pPr>
              <w:jc w:val="right"/>
              <w:rPr>
                <w:rFonts w:ascii="Arial" w:hAnsi="Arial" w:cs="Arial"/>
                <w:bCs/>
                <w:sz w:val="14"/>
                <w:szCs w:val="14"/>
              </w:rPr>
            </w:pPr>
            <w:r>
              <w:rPr>
                <w:rFonts w:ascii="Arial" w:hAnsi="Arial" w:cs="Arial"/>
                <w:bCs/>
                <w:sz w:val="14"/>
                <w:szCs w:val="14"/>
              </w:rPr>
              <w:t>-</w:t>
            </w:r>
          </w:p>
        </w:tc>
      </w:tr>
      <w:tr w:rsidR="00376BA4" w:rsidRPr="00A5606A" w14:paraId="5AAA75F0"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589F7AF9"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14.5.3</w:t>
            </w:r>
          </w:p>
        </w:tc>
        <w:tc>
          <w:tcPr>
            <w:tcW w:w="6066" w:type="dxa"/>
            <w:tcBorders>
              <w:top w:val="nil"/>
              <w:left w:val="nil"/>
              <w:bottom w:val="nil"/>
              <w:right w:val="single" w:sz="4" w:space="0" w:color="auto"/>
            </w:tcBorders>
            <w:shd w:val="clear" w:color="auto" w:fill="auto"/>
            <w:vAlign w:val="bottom"/>
          </w:tcPr>
          <w:p w14:paraId="793D8343"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Olağanüstü Yedekler</w:t>
            </w:r>
          </w:p>
        </w:tc>
        <w:tc>
          <w:tcPr>
            <w:tcW w:w="789" w:type="dxa"/>
            <w:tcBorders>
              <w:top w:val="nil"/>
              <w:left w:val="single" w:sz="4" w:space="0" w:color="auto"/>
              <w:bottom w:val="nil"/>
              <w:right w:val="single" w:sz="4" w:space="0" w:color="auto"/>
            </w:tcBorders>
          </w:tcPr>
          <w:p w14:paraId="47E19541"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3427B874" w14:textId="7DCF22D6"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1.184.825 </w:t>
            </w:r>
          </w:p>
        </w:tc>
        <w:tc>
          <w:tcPr>
            <w:tcW w:w="850" w:type="dxa"/>
            <w:tcBorders>
              <w:top w:val="nil"/>
              <w:left w:val="nil"/>
              <w:bottom w:val="nil"/>
              <w:right w:val="single" w:sz="4" w:space="0" w:color="auto"/>
            </w:tcBorders>
            <w:shd w:val="clear" w:color="auto" w:fill="auto"/>
            <w:vAlign w:val="bottom"/>
          </w:tcPr>
          <w:p w14:paraId="72DC0BCF" w14:textId="67E48DAF" w:rsidR="00376BA4" w:rsidRPr="00AE44C5" w:rsidRDefault="00C834C6" w:rsidP="00376BA4">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7EBE03F3" w14:textId="3AF7AA13" w:rsidR="00376BA4" w:rsidRPr="00A5606A" w:rsidRDefault="00376BA4" w:rsidP="00376BA4">
            <w:pPr>
              <w:jc w:val="right"/>
              <w:rPr>
                <w:rFonts w:ascii="Arial" w:hAnsi="Arial" w:cs="Arial"/>
                <w:bCs/>
                <w:sz w:val="14"/>
                <w:szCs w:val="14"/>
              </w:rPr>
            </w:pPr>
            <w:r w:rsidRPr="00376BA4">
              <w:rPr>
                <w:rFonts w:ascii="Arial" w:hAnsi="Arial" w:cs="Arial"/>
                <w:bCs/>
                <w:sz w:val="14"/>
                <w:szCs w:val="14"/>
              </w:rPr>
              <w:t xml:space="preserve"> 1.184.825 </w:t>
            </w:r>
          </w:p>
        </w:tc>
      </w:tr>
      <w:tr w:rsidR="00376BA4" w:rsidRPr="00A5606A" w14:paraId="2C087B7E" w14:textId="77777777" w:rsidTr="00376BA4">
        <w:trPr>
          <w:cantSplit/>
          <w:trHeight w:val="57"/>
        </w:trPr>
        <w:tc>
          <w:tcPr>
            <w:tcW w:w="569" w:type="dxa"/>
            <w:tcBorders>
              <w:top w:val="nil"/>
              <w:left w:val="single" w:sz="4" w:space="0" w:color="auto"/>
              <w:bottom w:val="nil"/>
              <w:right w:val="nil"/>
            </w:tcBorders>
            <w:shd w:val="clear" w:color="auto" w:fill="auto"/>
            <w:vAlign w:val="bottom"/>
          </w:tcPr>
          <w:p w14:paraId="587B7158"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14.5.4</w:t>
            </w:r>
          </w:p>
        </w:tc>
        <w:tc>
          <w:tcPr>
            <w:tcW w:w="6066" w:type="dxa"/>
            <w:tcBorders>
              <w:top w:val="nil"/>
              <w:left w:val="nil"/>
              <w:bottom w:val="nil"/>
              <w:right w:val="single" w:sz="4" w:space="0" w:color="auto"/>
            </w:tcBorders>
            <w:shd w:val="clear" w:color="auto" w:fill="auto"/>
            <w:vAlign w:val="bottom"/>
          </w:tcPr>
          <w:p w14:paraId="12B83229" w14:textId="77777777" w:rsidR="00376BA4" w:rsidRPr="00A5606A" w:rsidRDefault="00376BA4" w:rsidP="00376BA4">
            <w:pPr>
              <w:rPr>
                <w:rFonts w:ascii="Arial" w:hAnsi="Arial" w:cs="Arial"/>
                <w:color w:val="000000"/>
                <w:sz w:val="14"/>
                <w:szCs w:val="14"/>
              </w:rPr>
            </w:pPr>
            <w:r w:rsidRPr="00A5606A">
              <w:rPr>
                <w:rFonts w:ascii="Arial" w:hAnsi="Arial" w:cs="Arial"/>
                <w:color w:val="000000"/>
                <w:sz w:val="14"/>
                <w:szCs w:val="14"/>
              </w:rPr>
              <w:t>Diğer Kâr Yedekleri</w:t>
            </w:r>
          </w:p>
        </w:tc>
        <w:tc>
          <w:tcPr>
            <w:tcW w:w="789" w:type="dxa"/>
            <w:tcBorders>
              <w:top w:val="nil"/>
              <w:left w:val="single" w:sz="4" w:space="0" w:color="auto"/>
              <w:bottom w:val="nil"/>
              <w:right w:val="single" w:sz="4" w:space="0" w:color="auto"/>
            </w:tcBorders>
          </w:tcPr>
          <w:p w14:paraId="3F6905AB"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3B0B427E" w14:textId="4BCDF514" w:rsidR="00376BA4" w:rsidRPr="00AE44C5" w:rsidRDefault="00C834C6" w:rsidP="00376BA4">
            <w:pPr>
              <w:jc w:val="right"/>
              <w:rPr>
                <w:rFonts w:ascii="Arial" w:hAnsi="Arial" w:cs="Arial"/>
                <w:bCs/>
                <w:sz w:val="14"/>
                <w:szCs w:val="14"/>
              </w:rPr>
            </w:pPr>
            <w:r>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3A02BFA7" w14:textId="2706B656" w:rsidR="00376BA4" w:rsidRPr="00AE44C5" w:rsidRDefault="00C834C6" w:rsidP="00376BA4">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167F4861" w14:textId="2645FB62" w:rsidR="00376BA4" w:rsidRPr="00AE44C5" w:rsidRDefault="00C834C6" w:rsidP="00376BA4">
            <w:pPr>
              <w:jc w:val="right"/>
              <w:rPr>
                <w:rFonts w:ascii="Arial" w:hAnsi="Arial" w:cs="Arial"/>
                <w:bCs/>
                <w:sz w:val="14"/>
                <w:szCs w:val="14"/>
              </w:rPr>
            </w:pPr>
            <w:r>
              <w:rPr>
                <w:rFonts w:ascii="Arial" w:hAnsi="Arial" w:cs="Arial"/>
                <w:bCs/>
                <w:sz w:val="14"/>
                <w:szCs w:val="14"/>
              </w:rPr>
              <w:t>-</w:t>
            </w:r>
          </w:p>
        </w:tc>
      </w:tr>
      <w:tr w:rsidR="00C85E73" w:rsidRPr="00A5606A" w14:paraId="5AD801C8" w14:textId="77777777" w:rsidTr="00C85E73">
        <w:trPr>
          <w:cantSplit/>
          <w:trHeight w:val="57"/>
        </w:trPr>
        <w:tc>
          <w:tcPr>
            <w:tcW w:w="569" w:type="dxa"/>
            <w:tcBorders>
              <w:top w:val="nil"/>
              <w:left w:val="single" w:sz="4" w:space="0" w:color="auto"/>
              <w:bottom w:val="nil"/>
              <w:right w:val="nil"/>
            </w:tcBorders>
            <w:shd w:val="clear" w:color="auto" w:fill="auto"/>
            <w:vAlign w:val="bottom"/>
          </w:tcPr>
          <w:p w14:paraId="5C766AD6" w14:textId="77777777" w:rsidR="00C85E73" w:rsidRPr="00A5606A" w:rsidRDefault="00C85E73" w:rsidP="00C85E73">
            <w:pPr>
              <w:rPr>
                <w:rFonts w:ascii="Arial" w:hAnsi="Arial" w:cs="Arial"/>
                <w:color w:val="000000"/>
                <w:sz w:val="14"/>
                <w:szCs w:val="14"/>
              </w:rPr>
            </w:pPr>
            <w:r w:rsidRPr="00A5606A">
              <w:rPr>
                <w:rFonts w:ascii="Arial" w:hAnsi="Arial" w:cs="Arial"/>
                <w:color w:val="000000"/>
                <w:sz w:val="14"/>
                <w:szCs w:val="14"/>
              </w:rPr>
              <w:t>14.6</w:t>
            </w:r>
          </w:p>
        </w:tc>
        <w:tc>
          <w:tcPr>
            <w:tcW w:w="6066" w:type="dxa"/>
            <w:tcBorders>
              <w:top w:val="nil"/>
              <w:left w:val="nil"/>
              <w:bottom w:val="nil"/>
              <w:right w:val="single" w:sz="4" w:space="0" w:color="auto"/>
            </w:tcBorders>
            <w:shd w:val="clear" w:color="auto" w:fill="auto"/>
            <w:vAlign w:val="bottom"/>
          </w:tcPr>
          <w:p w14:paraId="45ED7A52" w14:textId="77777777" w:rsidR="00C85E73" w:rsidRPr="00A5606A" w:rsidRDefault="00C85E73" w:rsidP="00C85E73">
            <w:pPr>
              <w:rPr>
                <w:rFonts w:ascii="Arial" w:hAnsi="Arial" w:cs="Arial"/>
                <w:color w:val="000000"/>
                <w:sz w:val="14"/>
                <w:szCs w:val="14"/>
              </w:rPr>
            </w:pPr>
            <w:r w:rsidRPr="00A5606A">
              <w:rPr>
                <w:rFonts w:ascii="Arial" w:hAnsi="Arial" w:cs="Arial"/>
                <w:color w:val="000000"/>
                <w:sz w:val="14"/>
                <w:szCs w:val="14"/>
              </w:rPr>
              <w:t>Kâr veya Zarar</w:t>
            </w:r>
          </w:p>
        </w:tc>
        <w:tc>
          <w:tcPr>
            <w:tcW w:w="789" w:type="dxa"/>
            <w:tcBorders>
              <w:top w:val="nil"/>
              <w:left w:val="single" w:sz="4" w:space="0" w:color="auto"/>
              <w:bottom w:val="nil"/>
              <w:right w:val="single" w:sz="4" w:space="0" w:color="auto"/>
            </w:tcBorders>
          </w:tcPr>
          <w:p w14:paraId="427A68D1" w14:textId="77777777" w:rsidR="00C85E73" w:rsidRPr="00A5606A" w:rsidRDefault="00C85E73" w:rsidP="00C85E73">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6D13E946" w14:textId="2C0991B4" w:rsidR="00C85E73" w:rsidRPr="00A5606A" w:rsidRDefault="00C85E73" w:rsidP="00C85E73">
            <w:pPr>
              <w:jc w:val="right"/>
              <w:rPr>
                <w:rFonts w:ascii="Arial" w:hAnsi="Arial" w:cs="Arial"/>
                <w:bCs/>
                <w:sz w:val="14"/>
                <w:szCs w:val="14"/>
              </w:rPr>
            </w:pPr>
            <w:r w:rsidRPr="00C85E73">
              <w:rPr>
                <w:rFonts w:ascii="Arial" w:hAnsi="Arial" w:cs="Arial"/>
                <w:bCs/>
                <w:sz w:val="14"/>
                <w:szCs w:val="14"/>
              </w:rPr>
              <w:t xml:space="preserve"> (63.401)</w:t>
            </w:r>
          </w:p>
        </w:tc>
        <w:tc>
          <w:tcPr>
            <w:tcW w:w="850" w:type="dxa"/>
            <w:tcBorders>
              <w:top w:val="nil"/>
              <w:left w:val="nil"/>
              <w:bottom w:val="nil"/>
              <w:right w:val="single" w:sz="4" w:space="0" w:color="auto"/>
            </w:tcBorders>
            <w:shd w:val="clear" w:color="auto" w:fill="auto"/>
            <w:vAlign w:val="bottom"/>
          </w:tcPr>
          <w:p w14:paraId="2FE909FB" w14:textId="03D2D9F7" w:rsidR="00C85E73" w:rsidRPr="00AE44C5" w:rsidRDefault="00C834C6" w:rsidP="00C85E73">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1A30BD39" w14:textId="45C1D4C1" w:rsidR="00C85E73" w:rsidRPr="00A5606A" w:rsidRDefault="00C85E73" w:rsidP="00C85E73">
            <w:pPr>
              <w:jc w:val="right"/>
              <w:rPr>
                <w:rFonts w:ascii="Arial" w:hAnsi="Arial" w:cs="Arial"/>
                <w:bCs/>
                <w:sz w:val="14"/>
                <w:szCs w:val="14"/>
              </w:rPr>
            </w:pPr>
            <w:r w:rsidRPr="00C85E73">
              <w:rPr>
                <w:rFonts w:ascii="Arial" w:hAnsi="Arial" w:cs="Arial"/>
                <w:bCs/>
                <w:sz w:val="14"/>
                <w:szCs w:val="14"/>
              </w:rPr>
              <w:t xml:space="preserve"> (63.401)</w:t>
            </w:r>
          </w:p>
        </w:tc>
      </w:tr>
      <w:tr w:rsidR="00C85E73" w:rsidRPr="00A5606A" w14:paraId="233A70F7" w14:textId="77777777" w:rsidTr="00C85E73">
        <w:trPr>
          <w:cantSplit/>
          <w:trHeight w:val="57"/>
        </w:trPr>
        <w:tc>
          <w:tcPr>
            <w:tcW w:w="569" w:type="dxa"/>
            <w:tcBorders>
              <w:top w:val="nil"/>
              <w:left w:val="single" w:sz="4" w:space="0" w:color="auto"/>
              <w:bottom w:val="nil"/>
              <w:right w:val="nil"/>
            </w:tcBorders>
            <w:shd w:val="clear" w:color="auto" w:fill="auto"/>
            <w:vAlign w:val="bottom"/>
          </w:tcPr>
          <w:p w14:paraId="2BC939D6" w14:textId="77777777" w:rsidR="00C85E73" w:rsidRPr="00A5606A" w:rsidRDefault="00C85E73" w:rsidP="00C85E73">
            <w:pPr>
              <w:rPr>
                <w:rFonts w:ascii="Arial" w:hAnsi="Arial" w:cs="Arial"/>
                <w:color w:val="000000"/>
                <w:sz w:val="14"/>
                <w:szCs w:val="14"/>
              </w:rPr>
            </w:pPr>
            <w:r w:rsidRPr="00A5606A">
              <w:rPr>
                <w:rFonts w:ascii="Arial" w:hAnsi="Arial" w:cs="Arial"/>
                <w:color w:val="000000"/>
                <w:sz w:val="14"/>
                <w:szCs w:val="14"/>
              </w:rPr>
              <w:t>14.6.1</w:t>
            </w:r>
          </w:p>
        </w:tc>
        <w:tc>
          <w:tcPr>
            <w:tcW w:w="6066" w:type="dxa"/>
            <w:tcBorders>
              <w:top w:val="nil"/>
              <w:left w:val="nil"/>
              <w:bottom w:val="nil"/>
              <w:right w:val="single" w:sz="4" w:space="0" w:color="auto"/>
            </w:tcBorders>
            <w:shd w:val="clear" w:color="auto" w:fill="auto"/>
            <w:vAlign w:val="bottom"/>
          </w:tcPr>
          <w:p w14:paraId="61BC9AF6" w14:textId="77777777" w:rsidR="00C85E73" w:rsidRPr="00A5606A" w:rsidRDefault="00C85E73" w:rsidP="00C85E73">
            <w:pPr>
              <w:rPr>
                <w:rFonts w:ascii="Arial" w:hAnsi="Arial" w:cs="Arial"/>
                <w:color w:val="000000"/>
                <w:sz w:val="14"/>
                <w:szCs w:val="14"/>
              </w:rPr>
            </w:pPr>
            <w:r w:rsidRPr="00A5606A">
              <w:rPr>
                <w:rFonts w:ascii="Arial" w:hAnsi="Arial" w:cs="Arial"/>
                <w:color w:val="000000"/>
                <w:sz w:val="14"/>
                <w:szCs w:val="14"/>
              </w:rPr>
              <w:t>Geçmiş Yıllar Kâr veya Zararı</w:t>
            </w:r>
          </w:p>
        </w:tc>
        <w:tc>
          <w:tcPr>
            <w:tcW w:w="789" w:type="dxa"/>
            <w:tcBorders>
              <w:top w:val="nil"/>
              <w:left w:val="single" w:sz="4" w:space="0" w:color="auto"/>
              <w:bottom w:val="nil"/>
              <w:right w:val="single" w:sz="4" w:space="0" w:color="auto"/>
            </w:tcBorders>
          </w:tcPr>
          <w:p w14:paraId="1B91AF81" w14:textId="77777777" w:rsidR="00C85E73" w:rsidRPr="00A5606A" w:rsidRDefault="00C85E73" w:rsidP="00C85E73">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3F069D10" w14:textId="3532FFA0" w:rsidR="00C85E73" w:rsidRPr="00A5606A" w:rsidRDefault="00C85E73" w:rsidP="00C85E73">
            <w:pPr>
              <w:jc w:val="right"/>
              <w:rPr>
                <w:rFonts w:ascii="Arial" w:hAnsi="Arial" w:cs="Arial"/>
                <w:bCs/>
                <w:sz w:val="14"/>
                <w:szCs w:val="14"/>
              </w:rPr>
            </w:pPr>
            <w:r w:rsidRPr="00C85E73">
              <w:rPr>
                <w:rFonts w:ascii="Arial" w:hAnsi="Arial" w:cs="Arial"/>
                <w:bCs/>
                <w:sz w:val="14"/>
                <w:szCs w:val="14"/>
              </w:rPr>
              <w:t xml:space="preserve"> (160.648)</w:t>
            </w:r>
          </w:p>
        </w:tc>
        <w:tc>
          <w:tcPr>
            <w:tcW w:w="850" w:type="dxa"/>
            <w:tcBorders>
              <w:top w:val="nil"/>
              <w:left w:val="nil"/>
              <w:bottom w:val="nil"/>
              <w:right w:val="single" w:sz="4" w:space="0" w:color="auto"/>
            </w:tcBorders>
            <w:shd w:val="clear" w:color="auto" w:fill="auto"/>
            <w:vAlign w:val="bottom"/>
          </w:tcPr>
          <w:p w14:paraId="7BC4474D" w14:textId="6CBC99B2" w:rsidR="00C85E73" w:rsidRPr="00AE44C5" w:rsidRDefault="00C834C6" w:rsidP="00C85E73">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33F042AB" w14:textId="755404FC" w:rsidR="00C85E73" w:rsidRPr="00A5606A" w:rsidRDefault="00C85E73" w:rsidP="00C85E73">
            <w:pPr>
              <w:jc w:val="right"/>
              <w:rPr>
                <w:rFonts w:ascii="Arial" w:hAnsi="Arial" w:cs="Arial"/>
                <w:bCs/>
                <w:sz w:val="14"/>
                <w:szCs w:val="14"/>
              </w:rPr>
            </w:pPr>
            <w:r w:rsidRPr="00C85E73">
              <w:rPr>
                <w:rFonts w:ascii="Arial" w:hAnsi="Arial" w:cs="Arial"/>
                <w:bCs/>
                <w:sz w:val="14"/>
                <w:szCs w:val="14"/>
              </w:rPr>
              <w:t xml:space="preserve"> (160.648)</w:t>
            </w:r>
          </w:p>
        </w:tc>
      </w:tr>
      <w:tr w:rsidR="00C85E73" w:rsidRPr="00A5606A" w14:paraId="6E1195A9" w14:textId="77777777" w:rsidTr="00C85E73">
        <w:trPr>
          <w:cantSplit/>
          <w:trHeight w:val="57"/>
        </w:trPr>
        <w:tc>
          <w:tcPr>
            <w:tcW w:w="569" w:type="dxa"/>
            <w:tcBorders>
              <w:top w:val="nil"/>
              <w:left w:val="single" w:sz="4" w:space="0" w:color="auto"/>
              <w:bottom w:val="nil"/>
              <w:right w:val="nil"/>
            </w:tcBorders>
            <w:shd w:val="clear" w:color="auto" w:fill="auto"/>
            <w:vAlign w:val="bottom"/>
          </w:tcPr>
          <w:p w14:paraId="140C7B37" w14:textId="77777777" w:rsidR="00C85E73" w:rsidRPr="00A5606A" w:rsidRDefault="00C85E73" w:rsidP="00C85E73">
            <w:pPr>
              <w:rPr>
                <w:rFonts w:ascii="Arial" w:hAnsi="Arial" w:cs="Arial"/>
                <w:color w:val="000000"/>
                <w:sz w:val="14"/>
                <w:szCs w:val="14"/>
              </w:rPr>
            </w:pPr>
            <w:r w:rsidRPr="00A5606A">
              <w:rPr>
                <w:rFonts w:ascii="Arial" w:hAnsi="Arial" w:cs="Arial"/>
                <w:color w:val="000000"/>
                <w:sz w:val="14"/>
                <w:szCs w:val="14"/>
              </w:rPr>
              <w:t>14.6.2</w:t>
            </w:r>
          </w:p>
        </w:tc>
        <w:tc>
          <w:tcPr>
            <w:tcW w:w="6066" w:type="dxa"/>
            <w:tcBorders>
              <w:top w:val="nil"/>
              <w:left w:val="nil"/>
              <w:bottom w:val="nil"/>
              <w:right w:val="single" w:sz="4" w:space="0" w:color="auto"/>
            </w:tcBorders>
            <w:shd w:val="clear" w:color="auto" w:fill="auto"/>
            <w:vAlign w:val="bottom"/>
          </w:tcPr>
          <w:p w14:paraId="3DDFAB65" w14:textId="77777777" w:rsidR="00C85E73" w:rsidRPr="00A5606A" w:rsidRDefault="00C85E73" w:rsidP="00C85E73">
            <w:pPr>
              <w:rPr>
                <w:rFonts w:ascii="Arial" w:hAnsi="Arial" w:cs="Arial"/>
                <w:color w:val="000000"/>
                <w:sz w:val="14"/>
                <w:szCs w:val="14"/>
              </w:rPr>
            </w:pPr>
            <w:r w:rsidRPr="00A5606A">
              <w:rPr>
                <w:rFonts w:ascii="Arial" w:hAnsi="Arial" w:cs="Arial"/>
                <w:color w:val="000000"/>
                <w:sz w:val="14"/>
                <w:szCs w:val="14"/>
              </w:rPr>
              <w:t>Dönem Net Kâr veya Zararı</w:t>
            </w:r>
          </w:p>
        </w:tc>
        <w:tc>
          <w:tcPr>
            <w:tcW w:w="789" w:type="dxa"/>
            <w:tcBorders>
              <w:top w:val="nil"/>
              <w:left w:val="single" w:sz="4" w:space="0" w:color="auto"/>
              <w:bottom w:val="nil"/>
              <w:right w:val="single" w:sz="4" w:space="0" w:color="auto"/>
            </w:tcBorders>
          </w:tcPr>
          <w:p w14:paraId="48BF274B" w14:textId="77777777" w:rsidR="00C85E73" w:rsidRPr="00A5606A" w:rsidRDefault="00C85E73" w:rsidP="00C85E73">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68534DC6" w14:textId="23EE1B29" w:rsidR="00C85E73" w:rsidRPr="00A5606A" w:rsidRDefault="00C85E73" w:rsidP="00C85E73">
            <w:pPr>
              <w:jc w:val="right"/>
              <w:rPr>
                <w:rFonts w:ascii="Arial" w:hAnsi="Arial" w:cs="Arial"/>
                <w:bCs/>
                <w:sz w:val="14"/>
                <w:szCs w:val="14"/>
              </w:rPr>
            </w:pPr>
            <w:r w:rsidRPr="00C85E73">
              <w:rPr>
                <w:rFonts w:ascii="Arial" w:hAnsi="Arial" w:cs="Arial"/>
                <w:bCs/>
                <w:sz w:val="14"/>
                <w:szCs w:val="14"/>
              </w:rPr>
              <w:t xml:space="preserve"> 97.247 </w:t>
            </w:r>
          </w:p>
        </w:tc>
        <w:tc>
          <w:tcPr>
            <w:tcW w:w="850" w:type="dxa"/>
            <w:tcBorders>
              <w:top w:val="nil"/>
              <w:left w:val="nil"/>
              <w:bottom w:val="nil"/>
              <w:right w:val="single" w:sz="4" w:space="0" w:color="auto"/>
            </w:tcBorders>
            <w:shd w:val="clear" w:color="auto" w:fill="auto"/>
            <w:vAlign w:val="bottom"/>
          </w:tcPr>
          <w:p w14:paraId="5EDB837D" w14:textId="1BB386D1" w:rsidR="00C85E73" w:rsidRPr="00AE44C5" w:rsidRDefault="00C834C6" w:rsidP="00C85E73">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26503518" w14:textId="563C49B0" w:rsidR="00C85E73" w:rsidRPr="00A5606A" w:rsidRDefault="00C85E73" w:rsidP="00C85E73">
            <w:pPr>
              <w:jc w:val="right"/>
              <w:rPr>
                <w:rFonts w:ascii="Arial" w:hAnsi="Arial" w:cs="Arial"/>
                <w:bCs/>
                <w:sz w:val="14"/>
                <w:szCs w:val="14"/>
              </w:rPr>
            </w:pPr>
            <w:r w:rsidRPr="00C85E73">
              <w:rPr>
                <w:rFonts w:ascii="Arial" w:hAnsi="Arial" w:cs="Arial"/>
                <w:bCs/>
                <w:sz w:val="14"/>
                <w:szCs w:val="14"/>
              </w:rPr>
              <w:t xml:space="preserve"> 97.247 </w:t>
            </w:r>
          </w:p>
        </w:tc>
      </w:tr>
      <w:tr w:rsidR="00C85E73" w:rsidRPr="00A5606A" w14:paraId="37D3EB25" w14:textId="77777777" w:rsidTr="00C85E73">
        <w:trPr>
          <w:cantSplit/>
          <w:trHeight w:val="57"/>
        </w:trPr>
        <w:tc>
          <w:tcPr>
            <w:tcW w:w="569" w:type="dxa"/>
            <w:tcBorders>
              <w:top w:val="nil"/>
              <w:left w:val="single" w:sz="4" w:space="0" w:color="auto"/>
              <w:bottom w:val="nil"/>
              <w:right w:val="nil"/>
            </w:tcBorders>
            <w:shd w:val="clear" w:color="auto" w:fill="auto"/>
          </w:tcPr>
          <w:p w14:paraId="4B9C8905" w14:textId="27A51B6B" w:rsidR="00C85E73" w:rsidRPr="00AE44C5" w:rsidRDefault="00C85E73" w:rsidP="00C85E73">
            <w:pPr>
              <w:ind w:left="-49"/>
              <w:rPr>
                <w:rFonts w:ascii="Arial" w:hAnsi="Arial" w:cs="Arial"/>
                <w:color w:val="000000" w:themeColor="text1"/>
                <w:sz w:val="14"/>
                <w:szCs w:val="14"/>
              </w:rPr>
            </w:pPr>
            <w:r w:rsidRPr="009128F0">
              <w:rPr>
                <w:rFonts w:ascii="Arial" w:hAnsi="Arial" w:cs="Arial"/>
                <w:color w:val="000000" w:themeColor="text1"/>
                <w:sz w:val="14"/>
                <w:szCs w:val="14"/>
              </w:rPr>
              <w:t xml:space="preserve"> </w:t>
            </w:r>
            <w:r w:rsidRPr="00AE44C5">
              <w:rPr>
                <w:rFonts w:ascii="Arial" w:hAnsi="Arial" w:cs="Arial"/>
                <w:color w:val="000000"/>
                <w:sz w:val="14"/>
                <w:szCs w:val="14"/>
              </w:rPr>
              <w:t>14.7</w:t>
            </w:r>
          </w:p>
        </w:tc>
        <w:tc>
          <w:tcPr>
            <w:tcW w:w="6066" w:type="dxa"/>
            <w:tcBorders>
              <w:top w:val="nil"/>
              <w:left w:val="nil"/>
              <w:bottom w:val="nil"/>
              <w:right w:val="single" w:sz="4" w:space="0" w:color="auto"/>
            </w:tcBorders>
            <w:shd w:val="clear" w:color="auto" w:fill="auto"/>
          </w:tcPr>
          <w:p w14:paraId="4F4157C3" w14:textId="7703B379" w:rsidR="00C85E73" w:rsidRPr="00A5606A" w:rsidRDefault="00C85E73" w:rsidP="00C85E73">
            <w:pPr>
              <w:rPr>
                <w:rFonts w:ascii="Arial" w:hAnsi="Arial" w:cs="Arial"/>
                <w:color w:val="000000"/>
                <w:sz w:val="14"/>
                <w:szCs w:val="14"/>
              </w:rPr>
            </w:pPr>
            <w:r w:rsidRPr="009128F0">
              <w:rPr>
                <w:rFonts w:ascii="Arial" w:hAnsi="Arial" w:cs="Arial"/>
                <w:color w:val="000000" w:themeColor="text1"/>
                <w:sz w:val="14"/>
                <w:szCs w:val="14"/>
              </w:rPr>
              <w:t>Azınlık Payları</w:t>
            </w:r>
          </w:p>
        </w:tc>
        <w:tc>
          <w:tcPr>
            <w:tcW w:w="789" w:type="dxa"/>
            <w:tcBorders>
              <w:top w:val="nil"/>
              <w:left w:val="single" w:sz="4" w:space="0" w:color="auto"/>
              <w:bottom w:val="nil"/>
              <w:right w:val="single" w:sz="4" w:space="0" w:color="auto"/>
            </w:tcBorders>
          </w:tcPr>
          <w:p w14:paraId="18D0B09B" w14:textId="77777777" w:rsidR="00C85E73" w:rsidRPr="00A5606A" w:rsidRDefault="00C85E73" w:rsidP="00C85E73">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14:paraId="1913D8D7" w14:textId="7C8482A5" w:rsidR="00C85E73" w:rsidRPr="00A5606A" w:rsidRDefault="00C85E73" w:rsidP="00C85E73">
            <w:pPr>
              <w:jc w:val="right"/>
              <w:rPr>
                <w:rFonts w:ascii="Arial" w:hAnsi="Arial" w:cs="Arial"/>
                <w:bCs/>
                <w:sz w:val="14"/>
                <w:szCs w:val="14"/>
              </w:rPr>
            </w:pPr>
            <w:r w:rsidRPr="00C85E73">
              <w:rPr>
                <w:rFonts w:ascii="Arial" w:hAnsi="Arial" w:cs="Arial"/>
                <w:bCs/>
                <w:sz w:val="14"/>
                <w:szCs w:val="14"/>
              </w:rPr>
              <w:t xml:space="preserve"> 158.548 </w:t>
            </w:r>
          </w:p>
        </w:tc>
        <w:tc>
          <w:tcPr>
            <w:tcW w:w="850" w:type="dxa"/>
            <w:tcBorders>
              <w:top w:val="nil"/>
              <w:left w:val="nil"/>
              <w:bottom w:val="nil"/>
              <w:right w:val="single" w:sz="4" w:space="0" w:color="auto"/>
            </w:tcBorders>
            <w:shd w:val="clear" w:color="auto" w:fill="auto"/>
            <w:vAlign w:val="bottom"/>
          </w:tcPr>
          <w:p w14:paraId="2972823B" w14:textId="46B76838" w:rsidR="00C85E73" w:rsidRPr="00AE44C5" w:rsidRDefault="00C834C6" w:rsidP="00C85E73">
            <w:pPr>
              <w:jc w:val="right"/>
              <w:rPr>
                <w:rFonts w:ascii="Arial" w:hAnsi="Arial" w:cs="Arial"/>
                <w:bCs/>
                <w:sz w:val="14"/>
                <w:szCs w:val="14"/>
              </w:rPr>
            </w:pPr>
            <w:r>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14:paraId="28FAC7E8" w14:textId="5745ABB0" w:rsidR="00C85E73" w:rsidRPr="00A5606A" w:rsidRDefault="00C85E73" w:rsidP="00C85E73">
            <w:pPr>
              <w:jc w:val="right"/>
              <w:rPr>
                <w:rFonts w:ascii="Arial" w:hAnsi="Arial" w:cs="Arial"/>
                <w:bCs/>
                <w:sz w:val="14"/>
                <w:szCs w:val="14"/>
              </w:rPr>
            </w:pPr>
            <w:r w:rsidRPr="00C85E73">
              <w:rPr>
                <w:rFonts w:ascii="Arial" w:hAnsi="Arial" w:cs="Arial"/>
                <w:bCs/>
                <w:sz w:val="14"/>
                <w:szCs w:val="14"/>
              </w:rPr>
              <w:t xml:space="preserve"> 158.548 </w:t>
            </w:r>
          </w:p>
        </w:tc>
      </w:tr>
      <w:tr w:rsidR="00376BA4" w:rsidRPr="00A5606A" w14:paraId="5144C7B9" w14:textId="77777777" w:rsidTr="00376BA4">
        <w:trPr>
          <w:cantSplit/>
          <w:trHeight w:val="57"/>
        </w:trPr>
        <w:tc>
          <w:tcPr>
            <w:tcW w:w="569" w:type="dxa"/>
            <w:tcBorders>
              <w:top w:val="nil"/>
              <w:left w:val="single" w:sz="4" w:space="0" w:color="auto"/>
              <w:bottom w:val="single" w:sz="4" w:space="0" w:color="auto"/>
              <w:right w:val="nil"/>
            </w:tcBorders>
            <w:shd w:val="clear" w:color="auto" w:fill="auto"/>
            <w:vAlign w:val="bottom"/>
          </w:tcPr>
          <w:p w14:paraId="33A75A39" w14:textId="77777777" w:rsidR="00376BA4" w:rsidRPr="00A5606A" w:rsidRDefault="00376BA4" w:rsidP="00376BA4">
            <w:pPr>
              <w:rPr>
                <w:rFonts w:ascii="Arial" w:hAnsi="Arial" w:cs="Arial"/>
                <w:color w:val="000000"/>
                <w:sz w:val="14"/>
                <w:szCs w:val="14"/>
              </w:rPr>
            </w:pPr>
          </w:p>
        </w:tc>
        <w:tc>
          <w:tcPr>
            <w:tcW w:w="6066" w:type="dxa"/>
            <w:tcBorders>
              <w:top w:val="nil"/>
              <w:left w:val="nil"/>
              <w:bottom w:val="single" w:sz="4" w:space="0" w:color="auto"/>
              <w:right w:val="single" w:sz="4" w:space="0" w:color="auto"/>
            </w:tcBorders>
            <w:shd w:val="clear" w:color="auto" w:fill="auto"/>
            <w:vAlign w:val="bottom"/>
          </w:tcPr>
          <w:p w14:paraId="363D10DA" w14:textId="77777777" w:rsidR="00376BA4" w:rsidRPr="00A5606A" w:rsidRDefault="00376BA4" w:rsidP="00376BA4">
            <w:pPr>
              <w:rPr>
                <w:rFonts w:ascii="Arial" w:hAnsi="Arial" w:cs="Arial"/>
                <w:sz w:val="14"/>
                <w:szCs w:val="14"/>
              </w:rPr>
            </w:pPr>
          </w:p>
        </w:tc>
        <w:tc>
          <w:tcPr>
            <w:tcW w:w="789" w:type="dxa"/>
            <w:tcBorders>
              <w:top w:val="nil"/>
              <w:left w:val="single" w:sz="4" w:space="0" w:color="auto"/>
              <w:bottom w:val="single" w:sz="4" w:space="0" w:color="auto"/>
              <w:right w:val="single" w:sz="4" w:space="0" w:color="auto"/>
            </w:tcBorders>
          </w:tcPr>
          <w:p w14:paraId="5FBC545C" w14:textId="77777777" w:rsidR="00376BA4" w:rsidRPr="00A5606A" w:rsidRDefault="00376BA4" w:rsidP="00376BA4">
            <w:pPr>
              <w:jc w:val="center"/>
              <w:rPr>
                <w:rFonts w:ascii="Arial" w:hAnsi="Arial" w:cs="Arial"/>
                <w:sz w:val="14"/>
                <w:szCs w:val="14"/>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56FD2D1B" w14:textId="77777777" w:rsidR="00376BA4" w:rsidRPr="00A5606A" w:rsidRDefault="00376BA4" w:rsidP="00376BA4">
            <w:pPr>
              <w:jc w:val="right"/>
              <w:rPr>
                <w:rFonts w:ascii="Arial" w:hAnsi="Arial" w:cs="Arial"/>
                <w:bCs/>
                <w:sz w:val="14"/>
                <w:szCs w:val="14"/>
              </w:rPr>
            </w:pPr>
          </w:p>
        </w:tc>
        <w:tc>
          <w:tcPr>
            <w:tcW w:w="850" w:type="dxa"/>
            <w:tcBorders>
              <w:top w:val="nil"/>
              <w:left w:val="nil"/>
              <w:bottom w:val="nil"/>
              <w:right w:val="single" w:sz="4" w:space="0" w:color="auto"/>
            </w:tcBorders>
            <w:shd w:val="clear" w:color="auto" w:fill="auto"/>
            <w:vAlign w:val="bottom"/>
          </w:tcPr>
          <w:p w14:paraId="49B83CED" w14:textId="77777777" w:rsidR="00376BA4" w:rsidRPr="00A5606A" w:rsidRDefault="00376BA4" w:rsidP="00376BA4">
            <w:pPr>
              <w:jc w:val="right"/>
              <w:rPr>
                <w:rFonts w:ascii="Arial" w:hAnsi="Arial" w:cs="Arial"/>
                <w:bCs/>
                <w:sz w:val="14"/>
                <w:szCs w:val="14"/>
              </w:rPr>
            </w:pPr>
          </w:p>
        </w:tc>
        <w:tc>
          <w:tcPr>
            <w:tcW w:w="931" w:type="dxa"/>
            <w:tcBorders>
              <w:top w:val="nil"/>
              <w:left w:val="nil"/>
              <w:bottom w:val="nil"/>
              <w:right w:val="single" w:sz="4" w:space="0" w:color="auto"/>
            </w:tcBorders>
            <w:shd w:val="clear" w:color="auto" w:fill="auto"/>
            <w:vAlign w:val="bottom"/>
          </w:tcPr>
          <w:p w14:paraId="3C061AF4" w14:textId="77777777" w:rsidR="00376BA4" w:rsidRPr="00A5606A" w:rsidRDefault="00376BA4" w:rsidP="00376BA4">
            <w:pPr>
              <w:jc w:val="right"/>
              <w:rPr>
                <w:rFonts w:ascii="Arial" w:hAnsi="Arial" w:cs="Arial"/>
                <w:bCs/>
                <w:sz w:val="14"/>
                <w:szCs w:val="14"/>
              </w:rPr>
            </w:pPr>
          </w:p>
        </w:tc>
      </w:tr>
      <w:tr w:rsidR="00376BA4" w:rsidRPr="00A5606A" w14:paraId="7D2A1CCB" w14:textId="77777777" w:rsidTr="00376BA4">
        <w:trPr>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56AEF02D" w14:textId="77777777" w:rsidR="00376BA4" w:rsidRPr="00A5606A" w:rsidRDefault="00376BA4" w:rsidP="00376BA4">
            <w:pPr>
              <w:rPr>
                <w:rFonts w:ascii="Arial" w:hAnsi="Arial" w:cs="Arial"/>
                <w:sz w:val="14"/>
                <w:szCs w:val="14"/>
              </w:rPr>
            </w:pPr>
          </w:p>
        </w:tc>
        <w:tc>
          <w:tcPr>
            <w:tcW w:w="6066" w:type="dxa"/>
            <w:tcBorders>
              <w:top w:val="single" w:sz="4" w:space="0" w:color="auto"/>
              <w:left w:val="nil"/>
              <w:bottom w:val="single" w:sz="4" w:space="0" w:color="auto"/>
              <w:right w:val="single" w:sz="4" w:space="0" w:color="auto"/>
            </w:tcBorders>
            <w:shd w:val="clear" w:color="auto" w:fill="auto"/>
            <w:vAlign w:val="bottom"/>
          </w:tcPr>
          <w:p w14:paraId="1040E4BD" w14:textId="77777777" w:rsidR="00376BA4" w:rsidRPr="00A5606A" w:rsidRDefault="00376BA4" w:rsidP="00376BA4">
            <w:pPr>
              <w:rPr>
                <w:rFonts w:ascii="Arial" w:hAnsi="Arial" w:cs="Arial"/>
                <w:b/>
                <w:color w:val="000000"/>
                <w:sz w:val="14"/>
                <w:szCs w:val="14"/>
              </w:rPr>
            </w:pPr>
            <w:r w:rsidRPr="00A5606A">
              <w:rPr>
                <w:rFonts w:ascii="Arial" w:hAnsi="Arial" w:cs="Arial"/>
                <w:b/>
                <w:color w:val="000000"/>
                <w:sz w:val="14"/>
                <w:szCs w:val="14"/>
              </w:rPr>
              <w:t>YÜKÜMLÜLÜKLER TOPLAMI</w:t>
            </w:r>
          </w:p>
        </w:tc>
        <w:tc>
          <w:tcPr>
            <w:tcW w:w="789" w:type="dxa"/>
            <w:tcBorders>
              <w:top w:val="single" w:sz="4" w:space="0" w:color="auto"/>
              <w:left w:val="single" w:sz="4" w:space="0" w:color="auto"/>
              <w:bottom w:val="single" w:sz="4" w:space="0" w:color="auto"/>
              <w:right w:val="single" w:sz="4" w:space="0" w:color="auto"/>
            </w:tcBorders>
          </w:tcPr>
          <w:p w14:paraId="2493D9D7" w14:textId="77777777" w:rsidR="00376BA4" w:rsidRPr="00A5606A" w:rsidRDefault="00376BA4" w:rsidP="00376BA4">
            <w:pPr>
              <w:jc w:val="right"/>
              <w:rPr>
                <w:rFonts w:ascii="Arial" w:hAnsi="Arial" w:cs="Arial"/>
                <w:b/>
                <w:bCs/>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718C2E7" w14:textId="6E4E5AC4" w:rsidR="00376BA4" w:rsidRPr="00B15DCE" w:rsidRDefault="00376BA4" w:rsidP="00376BA4">
            <w:pPr>
              <w:jc w:val="right"/>
              <w:rPr>
                <w:rFonts w:ascii="Arial" w:hAnsi="Arial" w:cs="Arial"/>
                <w:b/>
                <w:bCs/>
                <w:sz w:val="14"/>
                <w:szCs w:val="14"/>
              </w:rPr>
            </w:pPr>
            <w:r w:rsidRPr="00B15DCE">
              <w:rPr>
                <w:rFonts w:ascii="Arial" w:hAnsi="Arial" w:cs="Arial"/>
                <w:b/>
                <w:bCs/>
                <w:sz w:val="14"/>
                <w:szCs w:val="14"/>
              </w:rPr>
              <w:t>17.638.172</w:t>
            </w:r>
          </w:p>
        </w:tc>
        <w:tc>
          <w:tcPr>
            <w:tcW w:w="850" w:type="dxa"/>
            <w:tcBorders>
              <w:top w:val="single" w:sz="4" w:space="0" w:color="auto"/>
              <w:left w:val="nil"/>
              <w:bottom w:val="single" w:sz="4" w:space="0" w:color="auto"/>
              <w:right w:val="single" w:sz="4" w:space="0" w:color="auto"/>
            </w:tcBorders>
            <w:shd w:val="clear" w:color="auto" w:fill="auto"/>
            <w:vAlign w:val="bottom"/>
          </w:tcPr>
          <w:p w14:paraId="6BFA01CA" w14:textId="4EFD07F7" w:rsidR="00376BA4" w:rsidRPr="00B15DCE" w:rsidRDefault="00376BA4" w:rsidP="00376BA4">
            <w:pPr>
              <w:jc w:val="right"/>
              <w:rPr>
                <w:rFonts w:ascii="Arial" w:hAnsi="Arial" w:cs="Arial"/>
                <w:b/>
                <w:bCs/>
                <w:sz w:val="14"/>
                <w:szCs w:val="14"/>
              </w:rPr>
            </w:pPr>
            <w:r w:rsidRPr="00B15DCE">
              <w:rPr>
                <w:rFonts w:ascii="Arial" w:hAnsi="Arial" w:cs="Arial"/>
                <w:b/>
                <w:bCs/>
                <w:sz w:val="14"/>
                <w:szCs w:val="14"/>
              </w:rPr>
              <w:t>19.531.661</w:t>
            </w:r>
          </w:p>
        </w:tc>
        <w:tc>
          <w:tcPr>
            <w:tcW w:w="931" w:type="dxa"/>
            <w:tcBorders>
              <w:top w:val="single" w:sz="4" w:space="0" w:color="auto"/>
              <w:left w:val="nil"/>
              <w:bottom w:val="single" w:sz="4" w:space="0" w:color="auto"/>
              <w:right w:val="single" w:sz="4" w:space="0" w:color="auto"/>
            </w:tcBorders>
            <w:shd w:val="clear" w:color="auto" w:fill="auto"/>
            <w:vAlign w:val="bottom"/>
          </w:tcPr>
          <w:p w14:paraId="71239578" w14:textId="5C2764D2" w:rsidR="00376BA4" w:rsidRPr="00B15DCE" w:rsidRDefault="00376BA4" w:rsidP="00376BA4">
            <w:pPr>
              <w:jc w:val="right"/>
              <w:rPr>
                <w:rFonts w:ascii="Arial" w:hAnsi="Arial" w:cs="Arial"/>
                <w:b/>
                <w:bCs/>
                <w:sz w:val="14"/>
                <w:szCs w:val="14"/>
              </w:rPr>
            </w:pPr>
            <w:r w:rsidRPr="00B15DCE">
              <w:rPr>
                <w:rFonts w:ascii="Arial" w:hAnsi="Arial" w:cs="Arial"/>
                <w:b/>
                <w:bCs/>
                <w:sz w:val="14"/>
                <w:szCs w:val="14"/>
              </w:rPr>
              <w:t>37.169.833</w:t>
            </w:r>
          </w:p>
        </w:tc>
      </w:tr>
    </w:tbl>
    <w:bookmarkEnd w:id="8"/>
    <w:p w14:paraId="539F8FDB" w14:textId="77777777" w:rsidR="00137883" w:rsidRPr="00A5606A" w:rsidRDefault="00137883" w:rsidP="00137883">
      <w:pPr>
        <w:spacing w:before="120"/>
        <w:ind w:left="-336" w:right="-630"/>
        <w:jc w:val="both"/>
        <w:rPr>
          <w:rFonts w:ascii="Arial" w:hAnsi="Arial" w:cs="Arial"/>
          <w:sz w:val="20"/>
          <w:szCs w:val="20"/>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14:paraId="2B5EA4FE" w14:textId="77777777" w:rsidR="00137883" w:rsidRPr="00A5606A" w:rsidRDefault="00137883" w:rsidP="00137883">
      <w:pPr>
        <w:rPr>
          <w:rFonts w:ascii="Arial" w:hAnsi="Arial" w:cs="Arial"/>
          <w:sz w:val="20"/>
          <w:szCs w:val="20"/>
        </w:rPr>
      </w:pPr>
    </w:p>
    <w:p w14:paraId="68EC7558" w14:textId="77777777" w:rsidR="00137883" w:rsidRPr="00A5606A" w:rsidRDefault="00137883" w:rsidP="00137883">
      <w:pPr>
        <w:jc w:val="center"/>
        <w:rPr>
          <w:rFonts w:ascii="Arial" w:hAnsi="Arial" w:cs="Arial"/>
          <w:sz w:val="16"/>
          <w:szCs w:val="16"/>
        </w:rPr>
      </w:pPr>
    </w:p>
    <w:p w14:paraId="525E9F56" w14:textId="77777777" w:rsidR="00137883" w:rsidRPr="00A5606A" w:rsidRDefault="00137883" w:rsidP="00137883">
      <w:pPr>
        <w:jc w:val="center"/>
        <w:rPr>
          <w:rFonts w:ascii="Arial" w:hAnsi="Arial" w:cs="Arial"/>
          <w:sz w:val="16"/>
          <w:szCs w:val="16"/>
        </w:rPr>
      </w:pPr>
    </w:p>
    <w:p w14:paraId="13139570" w14:textId="77777777" w:rsidR="00137883" w:rsidRPr="00A5606A" w:rsidRDefault="00137883" w:rsidP="00137883">
      <w:pPr>
        <w:jc w:val="center"/>
        <w:rPr>
          <w:rFonts w:ascii="Arial" w:hAnsi="Arial" w:cs="Arial"/>
          <w:sz w:val="16"/>
          <w:szCs w:val="16"/>
        </w:rPr>
      </w:pPr>
    </w:p>
    <w:p w14:paraId="7158B271" w14:textId="77777777" w:rsidR="00137883" w:rsidRPr="00A5606A" w:rsidRDefault="00137883" w:rsidP="00137883">
      <w:pPr>
        <w:jc w:val="center"/>
        <w:rPr>
          <w:rFonts w:ascii="Arial" w:hAnsi="Arial" w:cs="Arial"/>
          <w:sz w:val="16"/>
          <w:szCs w:val="16"/>
        </w:rPr>
      </w:pPr>
    </w:p>
    <w:p w14:paraId="72C28133" w14:textId="77777777" w:rsidR="00137883" w:rsidRPr="00A5606A" w:rsidRDefault="00137883" w:rsidP="00137883">
      <w:pPr>
        <w:jc w:val="center"/>
        <w:rPr>
          <w:rFonts w:ascii="Arial" w:hAnsi="Arial" w:cs="Arial"/>
          <w:sz w:val="16"/>
          <w:szCs w:val="16"/>
        </w:rPr>
      </w:pPr>
    </w:p>
    <w:p w14:paraId="2AE36DF3" w14:textId="77777777" w:rsidR="00137883" w:rsidRPr="00A5606A" w:rsidRDefault="00137883" w:rsidP="00137883">
      <w:pPr>
        <w:jc w:val="center"/>
        <w:rPr>
          <w:rFonts w:ascii="Arial" w:hAnsi="Arial" w:cs="Arial"/>
          <w:sz w:val="16"/>
          <w:szCs w:val="16"/>
        </w:rPr>
      </w:pPr>
    </w:p>
    <w:p w14:paraId="71FDD6D2" w14:textId="77777777" w:rsidR="00137883" w:rsidRPr="00A5606A" w:rsidRDefault="00137883" w:rsidP="00137883">
      <w:pPr>
        <w:jc w:val="center"/>
        <w:rPr>
          <w:rFonts w:ascii="Arial" w:hAnsi="Arial" w:cs="Arial"/>
          <w:sz w:val="16"/>
          <w:szCs w:val="16"/>
        </w:rPr>
      </w:pPr>
    </w:p>
    <w:p w14:paraId="3227246F" w14:textId="77777777" w:rsidR="00137883" w:rsidRPr="00A5606A" w:rsidRDefault="00137883" w:rsidP="00137883">
      <w:pPr>
        <w:jc w:val="center"/>
        <w:rPr>
          <w:rFonts w:ascii="Arial" w:hAnsi="Arial" w:cs="Arial"/>
          <w:sz w:val="16"/>
          <w:szCs w:val="16"/>
        </w:rPr>
      </w:pPr>
    </w:p>
    <w:p w14:paraId="22AD90C4" w14:textId="77777777" w:rsidR="00137883" w:rsidRPr="00A5606A" w:rsidRDefault="00137883" w:rsidP="00137883">
      <w:pPr>
        <w:jc w:val="center"/>
        <w:rPr>
          <w:rFonts w:ascii="Arial" w:hAnsi="Arial" w:cs="Arial"/>
          <w:sz w:val="16"/>
          <w:szCs w:val="16"/>
        </w:rPr>
      </w:pPr>
    </w:p>
    <w:p w14:paraId="77976BE4" w14:textId="77777777" w:rsidR="00137883" w:rsidRPr="00A5606A" w:rsidRDefault="00137883" w:rsidP="00137883">
      <w:pPr>
        <w:jc w:val="center"/>
        <w:rPr>
          <w:rFonts w:ascii="Arial" w:hAnsi="Arial" w:cs="Arial"/>
          <w:sz w:val="16"/>
          <w:szCs w:val="16"/>
        </w:rPr>
      </w:pPr>
    </w:p>
    <w:p w14:paraId="07130EFB" w14:textId="77777777" w:rsidR="00137883" w:rsidRPr="00A5606A" w:rsidRDefault="00137883" w:rsidP="00137883">
      <w:pPr>
        <w:jc w:val="center"/>
        <w:rPr>
          <w:rFonts w:ascii="Arial" w:hAnsi="Arial" w:cs="Arial"/>
          <w:sz w:val="16"/>
          <w:szCs w:val="16"/>
        </w:rPr>
      </w:pPr>
    </w:p>
    <w:p w14:paraId="01325E1F" w14:textId="77777777" w:rsidR="00137883" w:rsidRPr="00A5606A" w:rsidRDefault="00137883" w:rsidP="00137883">
      <w:pPr>
        <w:jc w:val="center"/>
        <w:rPr>
          <w:rFonts w:ascii="Arial" w:hAnsi="Arial" w:cs="Arial"/>
          <w:sz w:val="16"/>
          <w:szCs w:val="16"/>
        </w:rPr>
      </w:pPr>
    </w:p>
    <w:p w14:paraId="045181D0" w14:textId="77777777" w:rsidR="00137883" w:rsidRPr="00A5606A" w:rsidRDefault="00137883" w:rsidP="00137883">
      <w:pPr>
        <w:jc w:val="center"/>
        <w:rPr>
          <w:rFonts w:ascii="Arial" w:hAnsi="Arial" w:cs="Arial"/>
          <w:sz w:val="16"/>
          <w:szCs w:val="16"/>
        </w:rPr>
      </w:pPr>
    </w:p>
    <w:p w14:paraId="45EDC508" w14:textId="77777777" w:rsidR="00137883" w:rsidRPr="00A5606A" w:rsidRDefault="00137883" w:rsidP="00137883">
      <w:pPr>
        <w:jc w:val="center"/>
        <w:rPr>
          <w:rFonts w:ascii="Arial" w:hAnsi="Arial" w:cs="Arial"/>
          <w:sz w:val="16"/>
          <w:szCs w:val="16"/>
        </w:rPr>
      </w:pPr>
    </w:p>
    <w:p w14:paraId="4DAC9948" w14:textId="77777777" w:rsidR="00137883" w:rsidRPr="00A5606A" w:rsidRDefault="00137883" w:rsidP="00137883">
      <w:pPr>
        <w:jc w:val="center"/>
        <w:rPr>
          <w:rFonts w:ascii="Arial" w:hAnsi="Arial" w:cs="Arial"/>
          <w:sz w:val="16"/>
          <w:szCs w:val="16"/>
        </w:rPr>
      </w:pPr>
    </w:p>
    <w:p w14:paraId="718143C8" w14:textId="77777777" w:rsidR="00137883" w:rsidRPr="00A5606A" w:rsidRDefault="00137883" w:rsidP="00137883">
      <w:pPr>
        <w:jc w:val="center"/>
        <w:rPr>
          <w:rFonts w:ascii="Arial" w:hAnsi="Arial" w:cs="Arial"/>
          <w:sz w:val="16"/>
          <w:szCs w:val="16"/>
        </w:rPr>
      </w:pPr>
    </w:p>
    <w:p w14:paraId="07124DB0" w14:textId="77777777" w:rsidR="00137883" w:rsidRPr="00A5606A" w:rsidRDefault="00137883" w:rsidP="00137883">
      <w:pPr>
        <w:jc w:val="center"/>
        <w:rPr>
          <w:rFonts w:ascii="Arial" w:hAnsi="Arial" w:cs="Arial"/>
          <w:sz w:val="16"/>
          <w:szCs w:val="16"/>
        </w:rPr>
      </w:pPr>
    </w:p>
    <w:p w14:paraId="643B207E" w14:textId="77777777" w:rsidR="00137883" w:rsidRPr="00A5606A" w:rsidRDefault="00137883" w:rsidP="00137883">
      <w:pPr>
        <w:jc w:val="center"/>
        <w:rPr>
          <w:rFonts w:ascii="Arial" w:hAnsi="Arial" w:cs="Arial"/>
          <w:sz w:val="16"/>
          <w:szCs w:val="16"/>
        </w:rPr>
      </w:pPr>
    </w:p>
    <w:p w14:paraId="4B5A6D85" w14:textId="77777777" w:rsidR="00137883" w:rsidRPr="00A5606A" w:rsidRDefault="00137883" w:rsidP="00137883">
      <w:pPr>
        <w:jc w:val="center"/>
        <w:rPr>
          <w:rFonts w:ascii="Arial" w:hAnsi="Arial" w:cs="Arial"/>
          <w:sz w:val="16"/>
          <w:szCs w:val="16"/>
        </w:rPr>
      </w:pPr>
    </w:p>
    <w:p w14:paraId="672868CC" w14:textId="77777777" w:rsidR="00137883" w:rsidRPr="00A5606A" w:rsidRDefault="00137883" w:rsidP="00137883">
      <w:pPr>
        <w:jc w:val="center"/>
        <w:rPr>
          <w:rFonts w:ascii="Arial" w:hAnsi="Arial" w:cs="Arial"/>
          <w:sz w:val="16"/>
          <w:szCs w:val="16"/>
        </w:rPr>
      </w:pPr>
      <w:r w:rsidRPr="00A5606A">
        <w:rPr>
          <w:rFonts w:ascii="Arial" w:hAnsi="Arial" w:cs="Arial"/>
          <w:sz w:val="16"/>
          <w:szCs w:val="16"/>
        </w:rPr>
        <w:t>İlişikteki açıklama ve dipnotlar bu finansal tabloların tamamlayıcı bir parçasıdır.</w:t>
      </w:r>
    </w:p>
    <w:p w14:paraId="14494004" w14:textId="77777777" w:rsidR="00137883" w:rsidRPr="00A5606A" w:rsidRDefault="00137883" w:rsidP="00137883">
      <w:pPr>
        <w:jc w:val="center"/>
        <w:rPr>
          <w:rFonts w:ascii="Arial" w:hAnsi="Arial" w:cs="Arial"/>
          <w:sz w:val="16"/>
          <w:szCs w:val="16"/>
        </w:rPr>
      </w:pPr>
    </w:p>
    <w:p w14:paraId="59298E20" w14:textId="77777777" w:rsidR="00137883" w:rsidRPr="00A5606A" w:rsidRDefault="00137883" w:rsidP="00137883">
      <w:pPr>
        <w:jc w:val="center"/>
        <w:rPr>
          <w:rFonts w:ascii="Arial" w:hAnsi="Arial" w:cs="Arial"/>
          <w:sz w:val="16"/>
          <w:szCs w:val="16"/>
        </w:rPr>
        <w:sectPr w:rsidR="00137883" w:rsidRPr="00A5606A" w:rsidSect="00AE44C5">
          <w:headerReference w:type="default" r:id="rId26"/>
          <w:pgSz w:w="11907" w:h="16840" w:code="9"/>
          <w:pgMar w:top="1418" w:right="1418" w:bottom="1418" w:left="1418" w:header="720" w:footer="720" w:gutter="0"/>
          <w:cols w:space="720"/>
          <w:noEndnote/>
        </w:sectPr>
      </w:pPr>
    </w:p>
    <w:tbl>
      <w:tblPr>
        <w:tblW w:w="10110" w:type="dxa"/>
        <w:tblInd w:w="-396" w:type="dxa"/>
        <w:tblBorders>
          <w:top w:val="single" w:sz="4" w:space="0" w:color="auto"/>
          <w:left w:val="single" w:sz="4" w:space="0" w:color="auto"/>
          <w:bottom w:val="single" w:sz="4" w:space="0" w:color="auto"/>
          <w:right w:val="single" w:sz="4" w:space="0" w:color="auto"/>
        </w:tblBorders>
        <w:tblLayout w:type="fixed"/>
        <w:tblCellMar>
          <w:left w:w="30" w:type="dxa"/>
          <w:right w:w="30" w:type="dxa"/>
        </w:tblCellMar>
        <w:tblLook w:val="0000" w:firstRow="0" w:lastRow="0" w:firstColumn="0" w:lastColumn="0" w:noHBand="0" w:noVBand="0"/>
      </w:tblPr>
      <w:tblGrid>
        <w:gridCol w:w="569"/>
        <w:gridCol w:w="6201"/>
        <w:gridCol w:w="788"/>
        <w:gridCol w:w="851"/>
        <w:gridCol w:w="850"/>
        <w:gridCol w:w="851"/>
      </w:tblGrid>
      <w:tr w:rsidR="00137883" w:rsidRPr="00A5606A" w14:paraId="34552E1C" w14:textId="77777777" w:rsidTr="00FD4F09">
        <w:trPr>
          <w:trHeight w:val="113"/>
        </w:trPr>
        <w:tc>
          <w:tcPr>
            <w:tcW w:w="6770" w:type="dxa"/>
            <w:gridSpan w:val="2"/>
            <w:vMerge w:val="restart"/>
            <w:tcBorders>
              <w:top w:val="single" w:sz="4" w:space="0" w:color="auto"/>
              <w:bottom w:val="single" w:sz="4" w:space="0" w:color="auto"/>
              <w:right w:val="single" w:sz="4" w:space="0" w:color="auto"/>
            </w:tcBorders>
          </w:tcPr>
          <w:p w14:paraId="2A3E5611" w14:textId="77777777" w:rsidR="00137883" w:rsidRPr="00A5606A" w:rsidRDefault="00137883" w:rsidP="00AE44C5">
            <w:pPr>
              <w:autoSpaceDE w:val="0"/>
              <w:autoSpaceDN w:val="0"/>
              <w:adjustRightInd w:val="0"/>
              <w:ind w:left="150" w:hanging="150"/>
              <w:jc w:val="center"/>
              <w:rPr>
                <w:rFonts w:ascii="Arial" w:hAnsi="Arial" w:cs="Arial"/>
                <w:b/>
                <w:sz w:val="14"/>
                <w:szCs w:val="14"/>
              </w:rPr>
            </w:pPr>
          </w:p>
          <w:p w14:paraId="347887FE" w14:textId="77777777" w:rsidR="00137883" w:rsidRPr="00A5606A" w:rsidRDefault="00137883" w:rsidP="00AE44C5">
            <w:pPr>
              <w:autoSpaceDE w:val="0"/>
              <w:autoSpaceDN w:val="0"/>
              <w:adjustRightInd w:val="0"/>
              <w:ind w:left="150" w:hanging="150"/>
              <w:jc w:val="center"/>
              <w:rPr>
                <w:rFonts w:ascii="Arial" w:hAnsi="Arial" w:cs="Arial"/>
                <w:b/>
                <w:sz w:val="14"/>
                <w:szCs w:val="14"/>
              </w:rPr>
            </w:pPr>
          </w:p>
          <w:p w14:paraId="0F05EF7F" w14:textId="77777777" w:rsidR="00137883" w:rsidRPr="00A5606A" w:rsidRDefault="00137883" w:rsidP="00AE44C5">
            <w:pPr>
              <w:autoSpaceDE w:val="0"/>
              <w:autoSpaceDN w:val="0"/>
              <w:adjustRightInd w:val="0"/>
              <w:ind w:left="150" w:hanging="150"/>
              <w:jc w:val="center"/>
              <w:rPr>
                <w:rFonts w:ascii="Arial" w:hAnsi="Arial" w:cs="Arial"/>
                <w:b/>
                <w:sz w:val="14"/>
                <w:szCs w:val="14"/>
              </w:rPr>
            </w:pPr>
            <w:r w:rsidRPr="00A5606A">
              <w:rPr>
                <w:rFonts w:ascii="Arial" w:hAnsi="Arial" w:cs="Arial"/>
                <w:b/>
                <w:sz w:val="14"/>
                <w:szCs w:val="14"/>
              </w:rPr>
              <w:t>PASİF KALEMLER</w:t>
            </w:r>
          </w:p>
        </w:tc>
        <w:tc>
          <w:tcPr>
            <w:tcW w:w="788" w:type="dxa"/>
            <w:vMerge w:val="restart"/>
            <w:tcBorders>
              <w:top w:val="single" w:sz="4" w:space="0" w:color="auto"/>
              <w:left w:val="single" w:sz="4" w:space="0" w:color="auto"/>
              <w:bottom w:val="single" w:sz="4" w:space="0" w:color="auto"/>
              <w:right w:val="single" w:sz="4" w:space="0" w:color="auto"/>
            </w:tcBorders>
            <w:vAlign w:val="bottom"/>
          </w:tcPr>
          <w:p w14:paraId="71C194E7" w14:textId="77777777" w:rsidR="00137883" w:rsidRPr="00A5606A" w:rsidRDefault="00137883" w:rsidP="00AE44C5">
            <w:pPr>
              <w:jc w:val="center"/>
              <w:rPr>
                <w:rFonts w:ascii="Arial" w:hAnsi="Arial" w:cs="Arial"/>
                <w:b/>
                <w:sz w:val="14"/>
                <w:szCs w:val="14"/>
              </w:rPr>
            </w:pPr>
            <w:r w:rsidRPr="00A5606A">
              <w:rPr>
                <w:rFonts w:ascii="Arial" w:hAnsi="Arial" w:cs="Arial"/>
                <w:b/>
                <w:sz w:val="14"/>
                <w:szCs w:val="14"/>
              </w:rPr>
              <w:t>Dipnot (Beşinci Bölüm-II)</w:t>
            </w:r>
          </w:p>
        </w:tc>
        <w:tc>
          <w:tcPr>
            <w:tcW w:w="2552" w:type="dxa"/>
            <w:gridSpan w:val="3"/>
            <w:tcBorders>
              <w:top w:val="single" w:sz="4" w:space="0" w:color="auto"/>
              <w:bottom w:val="single" w:sz="4" w:space="0" w:color="auto"/>
            </w:tcBorders>
            <w:vAlign w:val="bottom"/>
          </w:tcPr>
          <w:p w14:paraId="2A7A63D8" w14:textId="77777777" w:rsidR="00137883" w:rsidRPr="00A5606A" w:rsidRDefault="00137883" w:rsidP="00AE44C5">
            <w:pPr>
              <w:autoSpaceDE w:val="0"/>
              <w:autoSpaceDN w:val="0"/>
              <w:adjustRightInd w:val="0"/>
              <w:ind w:left="-28"/>
              <w:jc w:val="center"/>
              <w:rPr>
                <w:rFonts w:ascii="Arial" w:hAnsi="Arial" w:cs="Arial"/>
                <w:b/>
                <w:sz w:val="14"/>
                <w:szCs w:val="14"/>
              </w:rPr>
            </w:pPr>
            <w:r w:rsidRPr="00A5606A">
              <w:rPr>
                <w:rFonts w:ascii="Arial" w:hAnsi="Arial" w:cs="Arial"/>
                <w:b/>
                <w:sz w:val="14"/>
                <w:szCs w:val="14"/>
              </w:rPr>
              <w:t>Bağımsız denetimden geçmiş</w:t>
            </w:r>
          </w:p>
        </w:tc>
      </w:tr>
      <w:tr w:rsidR="00137883" w:rsidRPr="00A5606A" w14:paraId="0F4496A4" w14:textId="77777777" w:rsidTr="00FD4F09">
        <w:trPr>
          <w:trHeight w:val="113"/>
        </w:trPr>
        <w:tc>
          <w:tcPr>
            <w:tcW w:w="6770" w:type="dxa"/>
            <w:gridSpan w:val="2"/>
            <w:vMerge/>
            <w:tcBorders>
              <w:top w:val="single" w:sz="4" w:space="0" w:color="auto"/>
              <w:bottom w:val="single" w:sz="4" w:space="0" w:color="auto"/>
              <w:right w:val="single" w:sz="4" w:space="0" w:color="auto"/>
            </w:tcBorders>
          </w:tcPr>
          <w:p w14:paraId="42D6BD71" w14:textId="77777777" w:rsidR="00137883" w:rsidRPr="00A5606A" w:rsidRDefault="00137883" w:rsidP="00AE44C5">
            <w:pPr>
              <w:autoSpaceDE w:val="0"/>
              <w:autoSpaceDN w:val="0"/>
              <w:adjustRightInd w:val="0"/>
              <w:ind w:left="150" w:hanging="150"/>
              <w:jc w:val="both"/>
              <w:rPr>
                <w:rFonts w:ascii="Arial" w:hAnsi="Arial" w:cs="Arial"/>
                <w:b/>
                <w:sz w:val="14"/>
                <w:szCs w:val="14"/>
              </w:rPr>
            </w:pPr>
          </w:p>
        </w:tc>
        <w:tc>
          <w:tcPr>
            <w:tcW w:w="788" w:type="dxa"/>
            <w:vMerge/>
            <w:tcBorders>
              <w:top w:val="single" w:sz="4" w:space="0" w:color="auto"/>
              <w:left w:val="single" w:sz="4" w:space="0" w:color="auto"/>
              <w:bottom w:val="single" w:sz="4" w:space="0" w:color="auto"/>
              <w:right w:val="single" w:sz="4" w:space="0" w:color="auto"/>
            </w:tcBorders>
            <w:vAlign w:val="bottom"/>
          </w:tcPr>
          <w:p w14:paraId="432E66A7" w14:textId="77777777" w:rsidR="00137883" w:rsidRPr="00A5606A" w:rsidRDefault="00137883" w:rsidP="00AE44C5">
            <w:pPr>
              <w:autoSpaceDE w:val="0"/>
              <w:autoSpaceDN w:val="0"/>
              <w:adjustRightInd w:val="0"/>
              <w:jc w:val="right"/>
              <w:rPr>
                <w:rFonts w:ascii="Arial" w:hAnsi="Arial" w:cs="Arial"/>
                <w:b/>
                <w:sz w:val="14"/>
                <w:szCs w:val="14"/>
              </w:rPr>
            </w:pPr>
          </w:p>
        </w:tc>
        <w:tc>
          <w:tcPr>
            <w:tcW w:w="2552" w:type="dxa"/>
            <w:gridSpan w:val="3"/>
            <w:tcBorders>
              <w:top w:val="single" w:sz="4" w:space="0" w:color="auto"/>
            </w:tcBorders>
            <w:vAlign w:val="bottom"/>
          </w:tcPr>
          <w:p w14:paraId="6624DCE6"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Önceki dönem</w:t>
            </w:r>
          </w:p>
          <w:p w14:paraId="2F3B414B"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31 Aralık 2017</w:t>
            </w:r>
          </w:p>
        </w:tc>
      </w:tr>
      <w:tr w:rsidR="00137883" w:rsidRPr="00A5606A" w14:paraId="206D81B2" w14:textId="77777777" w:rsidTr="00FD4F09">
        <w:trPr>
          <w:trHeight w:hRule="exact" w:val="170"/>
        </w:trPr>
        <w:tc>
          <w:tcPr>
            <w:tcW w:w="6770" w:type="dxa"/>
            <w:gridSpan w:val="2"/>
            <w:vMerge/>
            <w:tcBorders>
              <w:top w:val="single" w:sz="4" w:space="0" w:color="auto"/>
              <w:bottom w:val="single" w:sz="4" w:space="0" w:color="auto"/>
              <w:right w:val="single" w:sz="4" w:space="0" w:color="auto"/>
            </w:tcBorders>
          </w:tcPr>
          <w:p w14:paraId="5553D47D" w14:textId="77777777" w:rsidR="00137883" w:rsidRPr="00A5606A" w:rsidRDefault="00137883" w:rsidP="00AE44C5">
            <w:pPr>
              <w:autoSpaceDE w:val="0"/>
              <w:autoSpaceDN w:val="0"/>
              <w:adjustRightInd w:val="0"/>
              <w:ind w:left="150" w:hanging="150"/>
              <w:jc w:val="both"/>
              <w:rPr>
                <w:rFonts w:ascii="Arial" w:hAnsi="Arial" w:cs="Arial"/>
                <w:b/>
                <w:sz w:val="14"/>
                <w:szCs w:val="14"/>
              </w:rPr>
            </w:pPr>
          </w:p>
        </w:tc>
        <w:tc>
          <w:tcPr>
            <w:tcW w:w="788" w:type="dxa"/>
            <w:vMerge/>
            <w:tcBorders>
              <w:top w:val="single" w:sz="4" w:space="0" w:color="auto"/>
              <w:left w:val="single" w:sz="4" w:space="0" w:color="auto"/>
              <w:bottom w:val="single" w:sz="4" w:space="0" w:color="auto"/>
              <w:right w:val="single" w:sz="4" w:space="0" w:color="auto"/>
            </w:tcBorders>
            <w:vAlign w:val="bottom"/>
          </w:tcPr>
          <w:p w14:paraId="0C0BA11F" w14:textId="77777777" w:rsidR="00137883" w:rsidRPr="00A5606A" w:rsidRDefault="00137883" w:rsidP="00AE44C5">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3530D058" w14:textId="77777777" w:rsidR="00137883" w:rsidRPr="00A5606A" w:rsidRDefault="00137883" w:rsidP="00AE44C5">
            <w:pPr>
              <w:autoSpaceDE w:val="0"/>
              <w:autoSpaceDN w:val="0"/>
              <w:adjustRightInd w:val="0"/>
              <w:jc w:val="center"/>
              <w:rPr>
                <w:rFonts w:ascii="Arial" w:eastAsia="Arial Unicode MS" w:hAnsi="Arial" w:cs="Arial"/>
                <w:b/>
                <w:bCs/>
                <w:noProof/>
                <w:sz w:val="14"/>
                <w:szCs w:val="14"/>
              </w:rPr>
            </w:pPr>
            <w:r w:rsidRPr="00A5606A">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2CB58EA5" w14:textId="77777777" w:rsidR="00137883" w:rsidRPr="00A5606A" w:rsidRDefault="00137883" w:rsidP="00AE44C5">
            <w:pPr>
              <w:autoSpaceDE w:val="0"/>
              <w:autoSpaceDN w:val="0"/>
              <w:adjustRightInd w:val="0"/>
              <w:jc w:val="center"/>
              <w:rPr>
                <w:rFonts w:ascii="Arial" w:eastAsia="Arial Unicode MS" w:hAnsi="Arial" w:cs="Arial"/>
                <w:b/>
                <w:bCs/>
                <w:noProof/>
                <w:sz w:val="14"/>
                <w:szCs w:val="14"/>
              </w:rPr>
            </w:pPr>
            <w:r w:rsidRPr="00A5606A">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4C2E1F24"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Toplam</w:t>
            </w:r>
          </w:p>
        </w:tc>
      </w:tr>
      <w:tr w:rsidR="00137883" w:rsidRPr="00A5606A" w14:paraId="05545411" w14:textId="77777777" w:rsidTr="00FD4F09">
        <w:trPr>
          <w:trHeight w:val="56"/>
        </w:trPr>
        <w:tc>
          <w:tcPr>
            <w:tcW w:w="569" w:type="dxa"/>
            <w:tcBorders>
              <w:top w:val="single" w:sz="4" w:space="0" w:color="auto"/>
            </w:tcBorders>
          </w:tcPr>
          <w:p w14:paraId="2415466F" w14:textId="77777777" w:rsidR="00137883" w:rsidRPr="00A5606A" w:rsidRDefault="00137883" w:rsidP="00AE44C5">
            <w:pPr>
              <w:autoSpaceDE w:val="0"/>
              <w:autoSpaceDN w:val="0"/>
              <w:adjustRightInd w:val="0"/>
              <w:jc w:val="both"/>
              <w:rPr>
                <w:rFonts w:ascii="Arial" w:hAnsi="Arial" w:cs="Arial"/>
                <w:b/>
                <w:sz w:val="14"/>
                <w:szCs w:val="14"/>
              </w:rPr>
            </w:pPr>
          </w:p>
        </w:tc>
        <w:tc>
          <w:tcPr>
            <w:tcW w:w="6201" w:type="dxa"/>
            <w:tcBorders>
              <w:top w:val="single" w:sz="4" w:space="0" w:color="auto"/>
              <w:right w:val="single" w:sz="4" w:space="0" w:color="auto"/>
            </w:tcBorders>
          </w:tcPr>
          <w:p w14:paraId="5F3BCFB6" w14:textId="77777777" w:rsidR="00137883" w:rsidRPr="00A5606A" w:rsidRDefault="00137883" w:rsidP="00AE44C5">
            <w:pPr>
              <w:autoSpaceDE w:val="0"/>
              <w:autoSpaceDN w:val="0"/>
              <w:adjustRightInd w:val="0"/>
              <w:ind w:left="150" w:hanging="150"/>
              <w:jc w:val="both"/>
              <w:rPr>
                <w:rFonts w:ascii="Arial" w:hAnsi="Arial" w:cs="Arial"/>
                <w:b/>
                <w:sz w:val="14"/>
                <w:szCs w:val="14"/>
              </w:rPr>
            </w:pPr>
          </w:p>
        </w:tc>
        <w:tc>
          <w:tcPr>
            <w:tcW w:w="788" w:type="dxa"/>
            <w:tcBorders>
              <w:top w:val="single" w:sz="4" w:space="0" w:color="auto"/>
              <w:left w:val="single" w:sz="4" w:space="0" w:color="auto"/>
              <w:right w:val="single" w:sz="4" w:space="0" w:color="auto"/>
            </w:tcBorders>
            <w:vAlign w:val="bottom"/>
          </w:tcPr>
          <w:p w14:paraId="149C6C96" w14:textId="77777777" w:rsidR="00137883" w:rsidRPr="00A5606A" w:rsidRDefault="00137883" w:rsidP="00AE44C5">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bottom w:val="nil"/>
              <w:right w:val="single" w:sz="4" w:space="0" w:color="auto"/>
            </w:tcBorders>
            <w:vAlign w:val="bottom"/>
          </w:tcPr>
          <w:p w14:paraId="4FFE6672" w14:textId="77777777" w:rsidR="00137883" w:rsidRPr="00A5606A" w:rsidRDefault="00137883" w:rsidP="00AE44C5">
            <w:pPr>
              <w:ind w:left="-210"/>
              <w:jc w:val="right"/>
              <w:rPr>
                <w:rFonts w:ascii="Arial" w:hAnsi="Arial" w:cs="Arial"/>
                <w:b/>
                <w:bCs/>
                <w:sz w:val="14"/>
                <w:szCs w:val="14"/>
              </w:rPr>
            </w:pPr>
          </w:p>
        </w:tc>
        <w:tc>
          <w:tcPr>
            <w:tcW w:w="850" w:type="dxa"/>
            <w:tcBorders>
              <w:top w:val="single" w:sz="4" w:space="0" w:color="auto"/>
              <w:left w:val="single" w:sz="4" w:space="0" w:color="auto"/>
              <w:bottom w:val="nil"/>
              <w:right w:val="single" w:sz="4" w:space="0" w:color="auto"/>
            </w:tcBorders>
            <w:vAlign w:val="bottom"/>
          </w:tcPr>
          <w:p w14:paraId="6DAD06D7" w14:textId="77777777" w:rsidR="00137883" w:rsidRPr="00A5606A" w:rsidRDefault="00137883" w:rsidP="00AE44C5">
            <w:pPr>
              <w:ind w:left="-210"/>
              <w:jc w:val="right"/>
              <w:rPr>
                <w:rFonts w:ascii="Arial" w:hAnsi="Arial" w:cs="Arial"/>
                <w:b/>
                <w:bCs/>
                <w:sz w:val="14"/>
                <w:szCs w:val="14"/>
              </w:rPr>
            </w:pPr>
          </w:p>
        </w:tc>
        <w:tc>
          <w:tcPr>
            <w:tcW w:w="851" w:type="dxa"/>
            <w:tcBorders>
              <w:top w:val="single" w:sz="4" w:space="0" w:color="auto"/>
              <w:left w:val="single" w:sz="4" w:space="0" w:color="auto"/>
              <w:bottom w:val="nil"/>
              <w:right w:val="single" w:sz="4" w:space="0" w:color="auto"/>
            </w:tcBorders>
            <w:vAlign w:val="bottom"/>
          </w:tcPr>
          <w:p w14:paraId="21EC67BC" w14:textId="77777777" w:rsidR="00137883" w:rsidRPr="00A5606A" w:rsidRDefault="00137883" w:rsidP="00AE44C5">
            <w:pPr>
              <w:ind w:left="-210"/>
              <w:jc w:val="right"/>
              <w:rPr>
                <w:rFonts w:ascii="Arial" w:hAnsi="Arial" w:cs="Arial"/>
                <w:b/>
                <w:bCs/>
                <w:sz w:val="14"/>
                <w:szCs w:val="14"/>
              </w:rPr>
            </w:pPr>
          </w:p>
        </w:tc>
      </w:tr>
      <w:tr w:rsidR="00AE44C5" w:rsidRPr="00A5606A" w14:paraId="41852C1D" w14:textId="77777777" w:rsidTr="00FD4F09">
        <w:trPr>
          <w:trHeight w:val="113"/>
        </w:trPr>
        <w:tc>
          <w:tcPr>
            <w:tcW w:w="569" w:type="dxa"/>
          </w:tcPr>
          <w:p w14:paraId="0F29CF92" w14:textId="77777777" w:rsidR="00AE44C5" w:rsidRPr="00A5606A" w:rsidRDefault="00AE44C5" w:rsidP="00AE44C5">
            <w:pPr>
              <w:autoSpaceDE w:val="0"/>
              <w:autoSpaceDN w:val="0"/>
              <w:adjustRightInd w:val="0"/>
              <w:rPr>
                <w:rFonts w:ascii="Arial" w:hAnsi="Arial" w:cs="Arial"/>
                <w:b/>
                <w:bCs/>
                <w:sz w:val="14"/>
                <w:szCs w:val="14"/>
              </w:rPr>
            </w:pPr>
            <w:r w:rsidRPr="00A5606A">
              <w:rPr>
                <w:rFonts w:ascii="Arial" w:hAnsi="Arial" w:cs="Arial"/>
                <w:b/>
                <w:bCs/>
                <w:sz w:val="14"/>
                <w:szCs w:val="14"/>
              </w:rPr>
              <w:t xml:space="preserve"> I. </w:t>
            </w:r>
          </w:p>
        </w:tc>
        <w:tc>
          <w:tcPr>
            <w:tcW w:w="6201" w:type="dxa"/>
            <w:tcBorders>
              <w:right w:val="single" w:sz="4" w:space="0" w:color="auto"/>
            </w:tcBorders>
          </w:tcPr>
          <w:p w14:paraId="520CBAC7" w14:textId="77777777" w:rsidR="00AE44C5" w:rsidRPr="00A5606A" w:rsidRDefault="00AE44C5" w:rsidP="00AE44C5">
            <w:pPr>
              <w:autoSpaceDE w:val="0"/>
              <w:autoSpaceDN w:val="0"/>
              <w:adjustRightInd w:val="0"/>
              <w:ind w:left="150" w:hanging="150"/>
              <w:rPr>
                <w:rFonts w:ascii="Arial" w:hAnsi="Arial" w:cs="Arial"/>
                <w:b/>
                <w:sz w:val="14"/>
                <w:szCs w:val="14"/>
              </w:rPr>
            </w:pPr>
            <w:r w:rsidRPr="00A5606A">
              <w:rPr>
                <w:rFonts w:ascii="Arial" w:hAnsi="Arial" w:cs="Arial"/>
                <w:b/>
                <w:sz w:val="14"/>
                <w:szCs w:val="14"/>
              </w:rPr>
              <w:t>TOPLANAN FONLAR</w:t>
            </w:r>
          </w:p>
        </w:tc>
        <w:tc>
          <w:tcPr>
            <w:tcW w:w="788" w:type="dxa"/>
            <w:tcBorders>
              <w:left w:val="single" w:sz="4" w:space="0" w:color="auto"/>
              <w:right w:val="single" w:sz="4" w:space="0" w:color="auto"/>
            </w:tcBorders>
            <w:vAlign w:val="bottom"/>
          </w:tcPr>
          <w:p w14:paraId="4D663A9C" w14:textId="77777777" w:rsidR="00AE44C5" w:rsidRPr="00A5606A" w:rsidRDefault="00AE44C5" w:rsidP="00AE44C5">
            <w:pPr>
              <w:autoSpaceDE w:val="0"/>
              <w:autoSpaceDN w:val="0"/>
              <w:adjustRightInd w:val="0"/>
              <w:jc w:val="center"/>
              <w:rPr>
                <w:rFonts w:ascii="Arial" w:hAnsi="Arial" w:cs="Arial"/>
                <w:b/>
                <w:sz w:val="14"/>
                <w:szCs w:val="14"/>
              </w:rPr>
            </w:pPr>
            <w:r w:rsidRPr="00A5606A">
              <w:rPr>
                <w:rFonts w:ascii="Arial" w:hAnsi="Arial" w:cs="Arial"/>
                <w:b/>
                <w:sz w:val="14"/>
                <w:szCs w:val="14"/>
              </w:rPr>
              <w:t>(1)</w:t>
            </w:r>
          </w:p>
        </w:tc>
        <w:tc>
          <w:tcPr>
            <w:tcW w:w="851" w:type="dxa"/>
            <w:tcBorders>
              <w:left w:val="single" w:sz="4" w:space="0" w:color="auto"/>
              <w:right w:val="single" w:sz="4" w:space="0" w:color="auto"/>
            </w:tcBorders>
            <w:vAlign w:val="bottom"/>
          </w:tcPr>
          <w:p w14:paraId="65E3561A" w14:textId="3E269A1B"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13.181.719</w:t>
            </w:r>
          </w:p>
        </w:tc>
        <w:tc>
          <w:tcPr>
            <w:tcW w:w="850" w:type="dxa"/>
            <w:tcBorders>
              <w:left w:val="single" w:sz="4" w:space="0" w:color="auto"/>
              <w:right w:val="single" w:sz="4" w:space="0" w:color="auto"/>
            </w:tcBorders>
            <w:vAlign w:val="bottom"/>
          </w:tcPr>
          <w:p w14:paraId="5D6AFEB5" w14:textId="264D35B3"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12.062.125</w:t>
            </w:r>
          </w:p>
        </w:tc>
        <w:tc>
          <w:tcPr>
            <w:tcW w:w="851" w:type="dxa"/>
            <w:tcBorders>
              <w:left w:val="single" w:sz="4" w:space="0" w:color="auto"/>
              <w:right w:val="single" w:sz="4" w:space="0" w:color="auto"/>
            </w:tcBorders>
            <w:vAlign w:val="bottom"/>
          </w:tcPr>
          <w:p w14:paraId="6CBA48BB" w14:textId="77DF8656"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25.243.844</w:t>
            </w:r>
          </w:p>
        </w:tc>
      </w:tr>
      <w:tr w:rsidR="00AE44C5" w:rsidRPr="00A5606A" w14:paraId="14F28682" w14:textId="77777777" w:rsidTr="00FD4F09">
        <w:trPr>
          <w:trHeight w:val="113"/>
        </w:trPr>
        <w:tc>
          <w:tcPr>
            <w:tcW w:w="569" w:type="dxa"/>
          </w:tcPr>
          <w:p w14:paraId="2CFA29E1"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1.1</w:t>
            </w:r>
          </w:p>
        </w:tc>
        <w:tc>
          <w:tcPr>
            <w:tcW w:w="6201" w:type="dxa"/>
            <w:tcBorders>
              <w:right w:val="single" w:sz="4" w:space="0" w:color="auto"/>
            </w:tcBorders>
          </w:tcPr>
          <w:p w14:paraId="1425724F" w14:textId="77777777" w:rsidR="00AE44C5" w:rsidRPr="00A5606A" w:rsidRDefault="00AE44C5" w:rsidP="00AE44C5">
            <w:pPr>
              <w:autoSpaceDE w:val="0"/>
              <w:autoSpaceDN w:val="0"/>
              <w:adjustRightInd w:val="0"/>
              <w:ind w:left="150" w:right="-288" w:hanging="150"/>
              <w:rPr>
                <w:rFonts w:ascii="Arial" w:hAnsi="Arial" w:cs="Arial"/>
                <w:sz w:val="14"/>
                <w:szCs w:val="14"/>
              </w:rPr>
            </w:pPr>
            <w:r w:rsidRPr="00A5606A">
              <w:rPr>
                <w:rFonts w:ascii="Arial" w:hAnsi="Arial" w:cs="Arial"/>
                <w:sz w:val="14"/>
                <w:szCs w:val="14"/>
              </w:rPr>
              <w:t xml:space="preserve">Bankanın </w:t>
            </w:r>
            <w:proofErr w:type="gramStart"/>
            <w:r w:rsidRPr="00A5606A">
              <w:rPr>
                <w:rFonts w:ascii="Arial" w:hAnsi="Arial" w:cs="Arial"/>
                <w:sz w:val="14"/>
                <w:szCs w:val="14"/>
              </w:rPr>
              <w:t>Dahil</w:t>
            </w:r>
            <w:proofErr w:type="gramEnd"/>
            <w:r w:rsidRPr="00A5606A">
              <w:rPr>
                <w:rFonts w:ascii="Arial" w:hAnsi="Arial" w:cs="Arial"/>
                <w:sz w:val="14"/>
                <w:szCs w:val="14"/>
              </w:rPr>
              <w:t xml:space="preserve"> Olduğu Risk Grubunun Fonu</w:t>
            </w:r>
          </w:p>
        </w:tc>
        <w:tc>
          <w:tcPr>
            <w:tcW w:w="788" w:type="dxa"/>
            <w:tcBorders>
              <w:left w:val="single" w:sz="4" w:space="0" w:color="auto"/>
              <w:right w:val="single" w:sz="4" w:space="0" w:color="auto"/>
            </w:tcBorders>
            <w:vAlign w:val="bottom"/>
          </w:tcPr>
          <w:p w14:paraId="7B9F04CE"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1E885750" w14:textId="6A468CEB"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29.126</w:t>
            </w:r>
          </w:p>
        </w:tc>
        <w:tc>
          <w:tcPr>
            <w:tcW w:w="850" w:type="dxa"/>
            <w:tcBorders>
              <w:left w:val="single" w:sz="4" w:space="0" w:color="auto"/>
              <w:right w:val="single" w:sz="4" w:space="0" w:color="auto"/>
            </w:tcBorders>
            <w:vAlign w:val="bottom"/>
          </w:tcPr>
          <w:p w14:paraId="6F8A50EE" w14:textId="19B41813"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585.641</w:t>
            </w:r>
          </w:p>
        </w:tc>
        <w:tc>
          <w:tcPr>
            <w:tcW w:w="851" w:type="dxa"/>
            <w:tcBorders>
              <w:left w:val="single" w:sz="4" w:space="0" w:color="auto"/>
              <w:right w:val="single" w:sz="4" w:space="0" w:color="auto"/>
            </w:tcBorders>
            <w:vAlign w:val="bottom"/>
          </w:tcPr>
          <w:p w14:paraId="284FB57F" w14:textId="4D8ACDAC"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614.767</w:t>
            </w:r>
          </w:p>
        </w:tc>
      </w:tr>
      <w:tr w:rsidR="00AE44C5" w:rsidRPr="00A5606A" w14:paraId="7C246D06" w14:textId="77777777" w:rsidTr="00FD4F09">
        <w:trPr>
          <w:trHeight w:val="113"/>
        </w:trPr>
        <w:tc>
          <w:tcPr>
            <w:tcW w:w="569" w:type="dxa"/>
          </w:tcPr>
          <w:p w14:paraId="371ED3A3"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1.2</w:t>
            </w:r>
          </w:p>
        </w:tc>
        <w:tc>
          <w:tcPr>
            <w:tcW w:w="6201" w:type="dxa"/>
            <w:tcBorders>
              <w:right w:val="single" w:sz="4" w:space="0" w:color="auto"/>
            </w:tcBorders>
          </w:tcPr>
          <w:p w14:paraId="34A9E6B6" w14:textId="77777777" w:rsidR="00AE44C5" w:rsidRPr="00A5606A" w:rsidRDefault="00AE44C5" w:rsidP="00AE44C5">
            <w:pPr>
              <w:autoSpaceDE w:val="0"/>
              <w:autoSpaceDN w:val="0"/>
              <w:adjustRightInd w:val="0"/>
              <w:ind w:left="150" w:right="-288" w:hanging="150"/>
              <w:rPr>
                <w:rFonts w:ascii="Arial" w:hAnsi="Arial" w:cs="Arial"/>
                <w:sz w:val="14"/>
                <w:szCs w:val="14"/>
              </w:rPr>
            </w:pPr>
            <w:r w:rsidRPr="00A5606A">
              <w:rPr>
                <w:rFonts w:ascii="Arial" w:hAnsi="Arial" w:cs="Arial"/>
                <w:sz w:val="14"/>
                <w:szCs w:val="14"/>
              </w:rPr>
              <w:t>Diğer</w:t>
            </w:r>
          </w:p>
        </w:tc>
        <w:tc>
          <w:tcPr>
            <w:tcW w:w="788" w:type="dxa"/>
            <w:tcBorders>
              <w:left w:val="single" w:sz="4" w:space="0" w:color="auto"/>
              <w:right w:val="single" w:sz="4" w:space="0" w:color="auto"/>
            </w:tcBorders>
            <w:vAlign w:val="bottom"/>
          </w:tcPr>
          <w:p w14:paraId="7504AD6E"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4F7E4295" w14:textId="0465DD9C"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13.152.593</w:t>
            </w:r>
          </w:p>
        </w:tc>
        <w:tc>
          <w:tcPr>
            <w:tcW w:w="850" w:type="dxa"/>
            <w:tcBorders>
              <w:left w:val="single" w:sz="4" w:space="0" w:color="auto"/>
              <w:right w:val="single" w:sz="4" w:space="0" w:color="auto"/>
            </w:tcBorders>
            <w:vAlign w:val="bottom"/>
          </w:tcPr>
          <w:p w14:paraId="39CD1E14" w14:textId="5D85A9C2"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11.476.484</w:t>
            </w:r>
          </w:p>
        </w:tc>
        <w:tc>
          <w:tcPr>
            <w:tcW w:w="851" w:type="dxa"/>
            <w:tcBorders>
              <w:left w:val="single" w:sz="4" w:space="0" w:color="auto"/>
              <w:right w:val="single" w:sz="4" w:space="0" w:color="auto"/>
            </w:tcBorders>
            <w:vAlign w:val="bottom"/>
          </w:tcPr>
          <w:p w14:paraId="0D07B7D7" w14:textId="69485199"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24.629.077</w:t>
            </w:r>
          </w:p>
        </w:tc>
      </w:tr>
      <w:tr w:rsidR="00AE44C5" w:rsidRPr="00A5606A" w14:paraId="2358AA04" w14:textId="77777777" w:rsidTr="00FD4F09">
        <w:trPr>
          <w:trHeight w:val="113"/>
        </w:trPr>
        <w:tc>
          <w:tcPr>
            <w:tcW w:w="569" w:type="dxa"/>
          </w:tcPr>
          <w:p w14:paraId="1C7768AE"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 II.</w:t>
            </w:r>
          </w:p>
        </w:tc>
        <w:tc>
          <w:tcPr>
            <w:tcW w:w="6201" w:type="dxa"/>
            <w:tcBorders>
              <w:right w:val="single" w:sz="4" w:space="0" w:color="auto"/>
            </w:tcBorders>
          </w:tcPr>
          <w:p w14:paraId="2BF7AB76" w14:textId="77777777" w:rsidR="00AE44C5" w:rsidRPr="00A5606A" w:rsidRDefault="00AE44C5" w:rsidP="00AE44C5">
            <w:pPr>
              <w:autoSpaceDE w:val="0"/>
              <w:autoSpaceDN w:val="0"/>
              <w:adjustRightInd w:val="0"/>
              <w:ind w:left="150" w:right="-288" w:hanging="150"/>
              <w:rPr>
                <w:rFonts w:ascii="Arial" w:hAnsi="Arial" w:cs="Arial"/>
                <w:b/>
                <w:sz w:val="14"/>
                <w:szCs w:val="14"/>
              </w:rPr>
            </w:pPr>
            <w:r w:rsidRPr="00A5606A">
              <w:rPr>
                <w:rFonts w:ascii="Arial" w:hAnsi="Arial" w:cs="Arial"/>
                <w:b/>
                <w:sz w:val="14"/>
                <w:szCs w:val="14"/>
              </w:rPr>
              <w:t>ALIM SATIM AMAÇLI TÜREV FİNANSAL BORÇLAR</w:t>
            </w:r>
          </w:p>
        </w:tc>
        <w:tc>
          <w:tcPr>
            <w:tcW w:w="788" w:type="dxa"/>
            <w:tcBorders>
              <w:left w:val="single" w:sz="4" w:space="0" w:color="auto"/>
              <w:right w:val="single" w:sz="4" w:space="0" w:color="auto"/>
            </w:tcBorders>
            <w:vAlign w:val="bottom"/>
          </w:tcPr>
          <w:p w14:paraId="577995F2" w14:textId="60ACE48B" w:rsidR="00AE44C5" w:rsidRPr="00A5606A" w:rsidRDefault="00FD4F09" w:rsidP="00AE44C5">
            <w:pPr>
              <w:autoSpaceDE w:val="0"/>
              <w:autoSpaceDN w:val="0"/>
              <w:adjustRightInd w:val="0"/>
              <w:jc w:val="center"/>
              <w:rPr>
                <w:rFonts w:ascii="Arial" w:hAnsi="Arial" w:cs="Arial"/>
                <w:b/>
                <w:sz w:val="14"/>
                <w:szCs w:val="14"/>
              </w:rPr>
            </w:pPr>
            <w:r>
              <w:rPr>
                <w:rFonts w:ascii="Arial" w:hAnsi="Arial" w:cs="Arial"/>
                <w:b/>
                <w:sz w:val="14"/>
                <w:szCs w:val="14"/>
              </w:rPr>
              <w:t>(4</w:t>
            </w:r>
            <w:r w:rsidR="00AE44C5" w:rsidRPr="00A5606A">
              <w:rPr>
                <w:rFonts w:ascii="Arial" w:hAnsi="Arial" w:cs="Arial"/>
                <w:b/>
                <w:sz w:val="14"/>
                <w:szCs w:val="14"/>
              </w:rPr>
              <w:t>)</w:t>
            </w:r>
          </w:p>
        </w:tc>
        <w:tc>
          <w:tcPr>
            <w:tcW w:w="851" w:type="dxa"/>
            <w:tcBorders>
              <w:left w:val="single" w:sz="4" w:space="0" w:color="auto"/>
              <w:right w:val="single" w:sz="4" w:space="0" w:color="auto"/>
            </w:tcBorders>
            <w:vAlign w:val="bottom"/>
          </w:tcPr>
          <w:p w14:paraId="6E7A5B13" w14:textId="474B7617"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76</w:t>
            </w:r>
          </w:p>
        </w:tc>
        <w:tc>
          <w:tcPr>
            <w:tcW w:w="850" w:type="dxa"/>
            <w:tcBorders>
              <w:left w:val="single" w:sz="4" w:space="0" w:color="auto"/>
              <w:right w:val="single" w:sz="4" w:space="0" w:color="auto"/>
            </w:tcBorders>
            <w:vAlign w:val="bottom"/>
          </w:tcPr>
          <w:p w14:paraId="6704D2E6" w14:textId="163B0B1D"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6.342</w:t>
            </w:r>
          </w:p>
        </w:tc>
        <w:tc>
          <w:tcPr>
            <w:tcW w:w="851" w:type="dxa"/>
            <w:tcBorders>
              <w:left w:val="single" w:sz="4" w:space="0" w:color="auto"/>
              <w:right w:val="single" w:sz="4" w:space="0" w:color="auto"/>
            </w:tcBorders>
            <w:vAlign w:val="bottom"/>
          </w:tcPr>
          <w:p w14:paraId="3F1BAA14" w14:textId="3AD1691F"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6.418</w:t>
            </w:r>
          </w:p>
        </w:tc>
      </w:tr>
      <w:tr w:rsidR="00AE44C5" w:rsidRPr="00A5606A" w14:paraId="43546169" w14:textId="77777777" w:rsidTr="00FD4F09">
        <w:trPr>
          <w:trHeight w:val="113"/>
        </w:trPr>
        <w:tc>
          <w:tcPr>
            <w:tcW w:w="569" w:type="dxa"/>
          </w:tcPr>
          <w:p w14:paraId="1B7F32BF"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 III.</w:t>
            </w:r>
          </w:p>
        </w:tc>
        <w:tc>
          <w:tcPr>
            <w:tcW w:w="6201" w:type="dxa"/>
            <w:tcBorders>
              <w:right w:val="single" w:sz="4" w:space="0" w:color="auto"/>
            </w:tcBorders>
          </w:tcPr>
          <w:p w14:paraId="79CA9450" w14:textId="77777777" w:rsidR="00AE44C5" w:rsidRPr="00A5606A" w:rsidRDefault="00AE44C5" w:rsidP="00AE44C5">
            <w:pPr>
              <w:autoSpaceDE w:val="0"/>
              <w:autoSpaceDN w:val="0"/>
              <w:adjustRightInd w:val="0"/>
              <w:ind w:left="150" w:right="-288" w:hanging="150"/>
              <w:rPr>
                <w:rFonts w:ascii="Arial" w:hAnsi="Arial" w:cs="Arial"/>
                <w:b/>
                <w:sz w:val="14"/>
                <w:szCs w:val="14"/>
              </w:rPr>
            </w:pPr>
            <w:r w:rsidRPr="00A5606A">
              <w:rPr>
                <w:rFonts w:ascii="Arial" w:hAnsi="Arial" w:cs="Arial"/>
                <w:b/>
                <w:sz w:val="14"/>
                <w:szCs w:val="14"/>
              </w:rPr>
              <w:t>ALINAN KREDİLER</w:t>
            </w:r>
          </w:p>
        </w:tc>
        <w:tc>
          <w:tcPr>
            <w:tcW w:w="788" w:type="dxa"/>
            <w:tcBorders>
              <w:left w:val="single" w:sz="4" w:space="0" w:color="auto"/>
              <w:right w:val="single" w:sz="4" w:space="0" w:color="auto"/>
            </w:tcBorders>
            <w:vAlign w:val="bottom"/>
          </w:tcPr>
          <w:p w14:paraId="6BA8B37A" w14:textId="77777777" w:rsidR="00AE44C5" w:rsidRPr="00A5606A" w:rsidRDefault="00AE44C5" w:rsidP="00AE44C5">
            <w:pPr>
              <w:autoSpaceDE w:val="0"/>
              <w:autoSpaceDN w:val="0"/>
              <w:adjustRightInd w:val="0"/>
              <w:jc w:val="center"/>
              <w:rPr>
                <w:rFonts w:ascii="Arial" w:hAnsi="Arial" w:cs="Arial"/>
                <w:b/>
                <w:sz w:val="14"/>
                <w:szCs w:val="14"/>
              </w:rPr>
            </w:pPr>
            <w:r w:rsidRPr="00A5606A">
              <w:rPr>
                <w:rFonts w:ascii="Arial" w:hAnsi="Arial" w:cs="Arial"/>
                <w:b/>
                <w:sz w:val="14"/>
                <w:szCs w:val="14"/>
              </w:rPr>
              <w:t>(2)</w:t>
            </w:r>
          </w:p>
        </w:tc>
        <w:tc>
          <w:tcPr>
            <w:tcW w:w="851" w:type="dxa"/>
            <w:tcBorders>
              <w:left w:val="single" w:sz="4" w:space="0" w:color="auto"/>
              <w:right w:val="single" w:sz="4" w:space="0" w:color="auto"/>
            </w:tcBorders>
            <w:vAlign w:val="bottom"/>
          </w:tcPr>
          <w:p w14:paraId="41FA373F" w14:textId="2867546E"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341.073</w:t>
            </w:r>
          </w:p>
        </w:tc>
        <w:tc>
          <w:tcPr>
            <w:tcW w:w="850" w:type="dxa"/>
            <w:tcBorders>
              <w:left w:val="single" w:sz="4" w:space="0" w:color="auto"/>
              <w:right w:val="single" w:sz="4" w:space="0" w:color="auto"/>
            </w:tcBorders>
            <w:vAlign w:val="bottom"/>
          </w:tcPr>
          <w:p w14:paraId="37264354" w14:textId="7BFE3181"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3.289.535</w:t>
            </w:r>
          </w:p>
        </w:tc>
        <w:tc>
          <w:tcPr>
            <w:tcW w:w="851" w:type="dxa"/>
            <w:tcBorders>
              <w:left w:val="single" w:sz="4" w:space="0" w:color="auto"/>
              <w:right w:val="single" w:sz="4" w:space="0" w:color="auto"/>
            </w:tcBorders>
            <w:vAlign w:val="bottom"/>
          </w:tcPr>
          <w:p w14:paraId="51F1C661" w14:textId="579227E3"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3.630.608</w:t>
            </w:r>
          </w:p>
        </w:tc>
      </w:tr>
      <w:tr w:rsidR="00AE44C5" w:rsidRPr="00A5606A" w14:paraId="0E39415C" w14:textId="77777777" w:rsidTr="00FD4F09">
        <w:trPr>
          <w:trHeight w:val="113"/>
        </w:trPr>
        <w:tc>
          <w:tcPr>
            <w:tcW w:w="569" w:type="dxa"/>
          </w:tcPr>
          <w:p w14:paraId="1729E1BF"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 IV.</w:t>
            </w:r>
          </w:p>
        </w:tc>
        <w:tc>
          <w:tcPr>
            <w:tcW w:w="6201" w:type="dxa"/>
            <w:tcBorders>
              <w:right w:val="single" w:sz="4" w:space="0" w:color="auto"/>
            </w:tcBorders>
          </w:tcPr>
          <w:p w14:paraId="3CC625BE" w14:textId="77777777" w:rsidR="00AE44C5" w:rsidRPr="00A5606A" w:rsidRDefault="00AE44C5" w:rsidP="00AE44C5">
            <w:pPr>
              <w:autoSpaceDE w:val="0"/>
              <w:autoSpaceDN w:val="0"/>
              <w:adjustRightInd w:val="0"/>
              <w:ind w:left="150" w:hanging="150"/>
              <w:rPr>
                <w:rFonts w:ascii="Arial" w:hAnsi="Arial" w:cs="Arial"/>
                <w:b/>
                <w:sz w:val="14"/>
                <w:szCs w:val="14"/>
              </w:rPr>
            </w:pPr>
            <w:r w:rsidRPr="00A5606A">
              <w:rPr>
                <w:rFonts w:ascii="Arial" w:hAnsi="Arial" w:cs="Arial"/>
                <w:b/>
                <w:sz w:val="14"/>
                <w:szCs w:val="14"/>
              </w:rPr>
              <w:t>PARA PİYASALARINA BORÇLAR</w:t>
            </w:r>
          </w:p>
        </w:tc>
        <w:tc>
          <w:tcPr>
            <w:tcW w:w="788" w:type="dxa"/>
            <w:tcBorders>
              <w:left w:val="single" w:sz="4" w:space="0" w:color="auto"/>
              <w:right w:val="single" w:sz="4" w:space="0" w:color="auto"/>
            </w:tcBorders>
            <w:vAlign w:val="bottom"/>
          </w:tcPr>
          <w:p w14:paraId="18A2BD32" w14:textId="77777777" w:rsidR="00AE44C5" w:rsidRPr="00A5606A" w:rsidRDefault="00AE44C5" w:rsidP="00AE44C5">
            <w:pPr>
              <w:autoSpaceDE w:val="0"/>
              <w:autoSpaceDN w:val="0"/>
              <w:adjustRightInd w:val="0"/>
              <w:jc w:val="center"/>
              <w:rPr>
                <w:rFonts w:ascii="Arial" w:hAnsi="Arial" w:cs="Arial"/>
                <w:b/>
                <w:sz w:val="14"/>
                <w:szCs w:val="14"/>
              </w:rPr>
            </w:pPr>
          </w:p>
        </w:tc>
        <w:tc>
          <w:tcPr>
            <w:tcW w:w="851" w:type="dxa"/>
            <w:tcBorders>
              <w:left w:val="single" w:sz="4" w:space="0" w:color="auto"/>
              <w:right w:val="single" w:sz="4" w:space="0" w:color="auto"/>
            </w:tcBorders>
            <w:vAlign w:val="bottom"/>
          </w:tcPr>
          <w:p w14:paraId="3640F278" w14:textId="30C170F8"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340.000</w:t>
            </w:r>
          </w:p>
        </w:tc>
        <w:tc>
          <w:tcPr>
            <w:tcW w:w="850" w:type="dxa"/>
            <w:tcBorders>
              <w:left w:val="single" w:sz="4" w:space="0" w:color="auto"/>
              <w:right w:val="single" w:sz="4" w:space="0" w:color="auto"/>
            </w:tcBorders>
            <w:vAlign w:val="bottom"/>
          </w:tcPr>
          <w:p w14:paraId="74A2AE1F" w14:textId="0C1D3A84"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w:t>
            </w:r>
          </w:p>
        </w:tc>
        <w:tc>
          <w:tcPr>
            <w:tcW w:w="851" w:type="dxa"/>
            <w:tcBorders>
              <w:left w:val="single" w:sz="4" w:space="0" w:color="auto"/>
              <w:right w:val="single" w:sz="4" w:space="0" w:color="auto"/>
            </w:tcBorders>
            <w:vAlign w:val="bottom"/>
          </w:tcPr>
          <w:p w14:paraId="1FFED4DF" w14:textId="2338BA6C"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340.000</w:t>
            </w:r>
          </w:p>
        </w:tc>
      </w:tr>
      <w:tr w:rsidR="00AE44C5" w:rsidRPr="00A5606A" w14:paraId="36FEE0FB" w14:textId="77777777" w:rsidTr="00FD4F09">
        <w:trPr>
          <w:trHeight w:val="113"/>
        </w:trPr>
        <w:tc>
          <w:tcPr>
            <w:tcW w:w="569" w:type="dxa"/>
          </w:tcPr>
          <w:p w14:paraId="458D31CD"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 V. </w:t>
            </w:r>
          </w:p>
        </w:tc>
        <w:tc>
          <w:tcPr>
            <w:tcW w:w="6201" w:type="dxa"/>
            <w:tcBorders>
              <w:right w:val="single" w:sz="4" w:space="0" w:color="auto"/>
            </w:tcBorders>
          </w:tcPr>
          <w:p w14:paraId="54BC54F8" w14:textId="77777777" w:rsidR="00AE44C5" w:rsidRPr="00A5606A" w:rsidRDefault="00AE44C5" w:rsidP="00AE44C5">
            <w:pPr>
              <w:autoSpaceDE w:val="0"/>
              <w:autoSpaceDN w:val="0"/>
              <w:adjustRightInd w:val="0"/>
              <w:ind w:left="150" w:hanging="150"/>
              <w:rPr>
                <w:rFonts w:ascii="Arial" w:hAnsi="Arial" w:cs="Arial"/>
                <w:b/>
                <w:sz w:val="14"/>
                <w:szCs w:val="14"/>
              </w:rPr>
            </w:pPr>
            <w:r w:rsidRPr="00A5606A">
              <w:rPr>
                <w:rFonts w:ascii="Arial" w:hAnsi="Arial" w:cs="Arial"/>
                <w:b/>
                <w:sz w:val="14"/>
                <w:szCs w:val="14"/>
              </w:rPr>
              <w:t>İHRAÇ EDİLEN MENKUL KIYMETLER (Net)</w:t>
            </w:r>
          </w:p>
        </w:tc>
        <w:tc>
          <w:tcPr>
            <w:tcW w:w="788" w:type="dxa"/>
            <w:tcBorders>
              <w:left w:val="single" w:sz="4" w:space="0" w:color="auto"/>
              <w:right w:val="single" w:sz="4" w:space="0" w:color="auto"/>
            </w:tcBorders>
            <w:vAlign w:val="bottom"/>
          </w:tcPr>
          <w:p w14:paraId="5814A395" w14:textId="72850B64" w:rsidR="00AE44C5" w:rsidRPr="00A5606A" w:rsidRDefault="00FD4F09" w:rsidP="00AE44C5">
            <w:pPr>
              <w:autoSpaceDE w:val="0"/>
              <w:autoSpaceDN w:val="0"/>
              <w:adjustRightInd w:val="0"/>
              <w:jc w:val="center"/>
              <w:rPr>
                <w:rFonts w:ascii="Arial" w:hAnsi="Arial" w:cs="Arial"/>
                <w:b/>
                <w:sz w:val="14"/>
                <w:szCs w:val="14"/>
              </w:rPr>
            </w:pPr>
            <w:r>
              <w:rPr>
                <w:rFonts w:ascii="Arial" w:hAnsi="Arial" w:cs="Arial"/>
                <w:b/>
                <w:sz w:val="14"/>
                <w:szCs w:val="14"/>
              </w:rPr>
              <w:t>(3)</w:t>
            </w:r>
          </w:p>
        </w:tc>
        <w:tc>
          <w:tcPr>
            <w:tcW w:w="851" w:type="dxa"/>
            <w:tcBorders>
              <w:left w:val="single" w:sz="4" w:space="0" w:color="auto"/>
              <w:right w:val="single" w:sz="4" w:space="0" w:color="auto"/>
            </w:tcBorders>
            <w:vAlign w:val="bottom"/>
          </w:tcPr>
          <w:p w14:paraId="2AD45DC7" w14:textId="0F7DFFBB" w:rsidR="00AE44C5" w:rsidRPr="00A5606A" w:rsidRDefault="00AE44C5" w:rsidP="00AE44C5">
            <w:pPr>
              <w:ind w:left="-210" w:right="32"/>
              <w:jc w:val="right"/>
              <w:rPr>
                <w:rFonts w:ascii="Arial" w:hAnsi="Arial" w:cs="Arial"/>
                <w:bCs/>
                <w:sz w:val="14"/>
                <w:szCs w:val="14"/>
              </w:rPr>
            </w:pPr>
            <w:r w:rsidRPr="00627956">
              <w:rPr>
                <w:rFonts w:ascii="Arial" w:hAnsi="Arial" w:cs="Arial"/>
                <w:b/>
                <w:color w:val="000000" w:themeColor="text1"/>
                <w:sz w:val="14"/>
                <w:szCs w:val="14"/>
              </w:rPr>
              <w:t>450.962</w:t>
            </w:r>
          </w:p>
        </w:tc>
        <w:tc>
          <w:tcPr>
            <w:tcW w:w="850" w:type="dxa"/>
            <w:tcBorders>
              <w:left w:val="single" w:sz="4" w:space="0" w:color="auto"/>
              <w:right w:val="single" w:sz="4" w:space="0" w:color="auto"/>
            </w:tcBorders>
            <w:vAlign w:val="bottom"/>
          </w:tcPr>
          <w:p w14:paraId="301E5C2F" w14:textId="72B3AF27" w:rsidR="00AE44C5" w:rsidRPr="00A5606A" w:rsidRDefault="00AE44C5" w:rsidP="00AE44C5">
            <w:pPr>
              <w:ind w:left="-210" w:right="32"/>
              <w:jc w:val="right"/>
              <w:rPr>
                <w:rFonts w:ascii="Arial" w:hAnsi="Arial" w:cs="Arial"/>
                <w:bCs/>
                <w:sz w:val="14"/>
                <w:szCs w:val="14"/>
              </w:rPr>
            </w:pPr>
            <w:r w:rsidRPr="00627956">
              <w:rPr>
                <w:rFonts w:ascii="Arial" w:hAnsi="Arial" w:cs="Arial"/>
                <w:b/>
                <w:color w:val="000000" w:themeColor="text1"/>
                <w:sz w:val="14"/>
                <w:szCs w:val="14"/>
              </w:rPr>
              <w:t>1.281.425</w:t>
            </w:r>
          </w:p>
        </w:tc>
        <w:tc>
          <w:tcPr>
            <w:tcW w:w="851" w:type="dxa"/>
            <w:tcBorders>
              <w:left w:val="single" w:sz="4" w:space="0" w:color="auto"/>
              <w:right w:val="single" w:sz="4" w:space="0" w:color="auto"/>
            </w:tcBorders>
            <w:vAlign w:val="bottom"/>
          </w:tcPr>
          <w:p w14:paraId="17C33617" w14:textId="03A74025" w:rsidR="00AE44C5" w:rsidRPr="00A5606A" w:rsidRDefault="00AE44C5" w:rsidP="00AE44C5">
            <w:pPr>
              <w:ind w:left="-210" w:right="32"/>
              <w:jc w:val="right"/>
              <w:rPr>
                <w:rFonts w:ascii="Arial" w:hAnsi="Arial" w:cs="Arial"/>
                <w:bCs/>
                <w:sz w:val="14"/>
                <w:szCs w:val="14"/>
              </w:rPr>
            </w:pPr>
            <w:r w:rsidRPr="00627956">
              <w:rPr>
                <w:rFonts w:ascii="Arial" w:hAnsi="Arial" w:cs="Arial"/>
                <w:b/>
                <w:color w:val="000000" w:themeColor="text1"/>
                <w:sz w:val="14"/>
                <w:szCs w:val="14"/>
              </w:rPr>
              <w:t>1.732.387</w:t>
            </w:r>
          </w:p>
        </w:tc>
      </w:tr>
      <w:tr w:rsidR="00AE44C5" w:rsidRPr="00A5606A" w14:paraId="222A7ABA" w14:textId="77777777" w:rsidTr="00FD4F09">
        <w:trPr>
          <w:trHeight w:val="113"/>
        </w:trPr>
        <w:tc>
          <w:tcPr>
            <w:tcW w:w="569" w:type="dxa"/>
          </w:tcPr>
          <w:p w14:paraId="6B09C1BE"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 VI.</w:t>
            </w:r>
          </w:p>
        </w:tc>
        <w:tc>
          <w:tcPr>
            <w:tcW w:w="6201" w:type="dxa"/>
            <w:tcBorders>
              <w:right w:val="single" w:sz="4" w:space="0" w:color="auto"/>
            </w:tcBorders>
          </w:tcPr>
          <w:p w14:paraId="705A7794" w14:textId="77777777" w:rsidR="00AE44C5" w:rsidRPr="00A5606A" w:rsidRDefault="00AE44C5" w:rsidP="00AE44C5">
            <w:pPr>
              <w:autoSpaceDE w:val="0"/>
              <w:autoSpaceDN w:val="0"/>
              <w:adjustRightInd w:val="0"/>
              <w:ind w:left="150" w:hanging="150"/>
              <w:rPr>
                <w:rFonts w:ascii="Arial" w:hAnsi="Arial" w:cs="Arial"/>
                <w:b/>
                <w:sz w:val="14"/>
                <w:szCs w:val="14"/>
              </w:rPr>
            </w:pPr>
            <w:r w:rsidRPr="00A5606A">
              <w:rPr>
                <w:rFonts w:ascii="Arial" w:hAnsi="Arial" w:cs="Arial"/>
                <w:b/>
                <w:sz w:val="14"/>
                <w:szCs w:val="14"/>
              </w:rPr>
              <w:t>MUHTELİF BORÇLAR</w:t>
            </w:r>
          </w:p>
        </w:tc>
        <w:tc>
          <w:tcPr>
            <w:tcW w:w="788" w:type="dxa"/>
            <w:tcBorders>
              <w:left w:val="single" w:sz="4" w:space="0" w:color="auto"/>
              <w:right w:val="single" w:sz="4" w:space="0" w:color="auto"/>
            </w:tcBorders>
            <w:vAlign w:val="bottom"/>
          </w:tcPr>
          <w:p w14:paraId="59AA55C9" w14:textId="6624F320" w:rsidR="00AE44C5" w:rsidRPr="00A5606A" w:rsidRDefault="00027F01" w:rsidP="00AE44C5">
            <w:pPr>
              <w:autoSpaceDE w:val="0"/>
              <w:autoSpaceDN w:val="0"/>
              <w:adjustRightInd w:val="0"/>
              <w:rPr>
                <w:rFonts w:ascii="Arial" w:hAnsi="Arial" w:cs="Arial"/>
                <w:b/>
                <w:sz w:val="14"/>
                <w:szCs w:val="14"/>
              </w:rPr>
            </w:pPr>
            <w:r>
              <w:rPr>
                <w:rFonts w:ascii="Arial" w:hAnsi="Arial" w:cs="Arial"/>
                <w:b/>
                <w:sz w:val="14"/>
                <w:szCs w:val="14"/>
              </w:rPr>
              <w:t xml:space="preserve">       (11)</w:t>
            </w:r>
          </w:p>
        </w:tc>
        <w:tc>
          <w:tcPr>
            <w:tcW w:w="851" w:type="dxa"/>
            <w:tcBorders>
              <w:left w:val="single" w:sz="4" w:space="0" w:color="auto"/>
              <w:right w:val="single" w:sz="4" w:space="0" w:color="auto"/>
            </w:tcBorders>
            <w:vAlign w:val="bottom"/>
          </w:tcPr>
          <w:p w14:paraId="76A9E4F2" w14:textId="3DC1189D"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657.105</w:t>
            </w:r>
          </w:p>
        </w:tc>
        <w:tc>
          <w:tcPr>
            <w:tcW w:w="850" w:type="dxa"/>
            <w:tcBorders>
              <w:left w:val="single" w:sz="4" w:space="0" w:color="auto"/>
              <w:right w:val="single" w:sz="4" w:space="0" w:color="auto"/>
            </w:tcBorders>
            <w:vAlign w:val="bottom"/>
          </w:tcPr>
          <w:p w14:paraId="6EC10B73" w14:textId="509D1F2F"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90.087</w:t>
            </w:r>
          </w:p>
        </w:tc>
        <w:tc>
          <w:tcPr>
            <w:tcW w:w="851" w:type="dxa"/>
            <w:tcBorders>
              <w:left w:val="single" w:sz="4" w:space="0" w:color="auto"/>
              <w:right w:val="single" w:sz="4" w:space="0" w:color="auto"/>
            </w:tcBorders>
            <w:vAlign w:val="bottom"/>
          </w:tcPr>
          <w:p w14:paraId="7EE13E93" w14:textId="53F4B17C"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747.192</w:t>
            </w:r>
          </w:p>
        </w:tc>
      </w:tr>
      <w:tr w:rsidR="00AE44C5" w:rsidRPr="00A5606A" w14:paraId="014727A8" w14:textId="77777777" w:rsidTr="00FD4F09">
        <w:trPr>
          <w:trHeight w:val="113"/>
        </w:trPr>
        <w:tc>
          <w:tcPr>
            <w:tcW w:w="569" w:type="dxa"/>
          </w:tcPr>
          <w:p w14:paraId="52B2E5A5"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 VII. </w:t>
            </w:r>
          </w:p>
        </w:tc>
        <w:tc>
          <w:tcPr>
            <w:tcW w:w="6201" w:type="dxa"/>
            <w:tcBorders>
              <w:right w:val="single" w:sz="4" w:space="0" w:color="auto"/>
            </w:tcBorders>
          </w:tcPr>
          <w:p w14:paraId="3420CDFF" w14:textId="77777777" w:rsidR="00AE44C5" w:rsidRPr="00A5606A" w:rsidRDefault="00AE44C5" w:rsidP="00AE44C5">
            <w:pPr>
              <w:autoSpaceDE w:val="0"/>
              <w:autoSpaceDN w:val="0"/>
              <w:adjustRightInd w:val="0"/>
              <w:ind w:left="150" w:hanging="150"/>
              <w:rPr>
                <w:rFonts w:ascii="Arial" w:hAnsi="Arial" w:cs="Arial"/>
                <w:b/>
                <w:sz w:val="14"/>
                <w:szCs w:val="14"/>
              </w:rPr>
            </w:pPr>
            <w:r w:rsidRPr="00A5606A">
              <w:rPr>
                <w:rFonts w:ascii="Arial" w:hAnsi="Arial" w:cs="Arial"/>
                <w:b/>
                <w:sz w:val="14"/>
                <w:szCs w:val="14"/>
              </w:rPr>
              <w:t>DİĞER YABANCI KAYNAKLAR</w:t>
            </w:r>
          </w:p>
        </w:tc>
        <w:tc>
          <w:tcPr>
            <w:tcW w:w="788" w:type="dxa"/>
            <w:tcBorders>
              <w:left w:val="single" w:sz="4" w:space="0" w:color="auto"/>
              <w:right w:val="single" w:sz="4" w:space="0" w:color="auto"/>
            </w:tcBorders>
            <w:vAlign w:val="bottom"/>
          </w:tcPr>
          <w:p w14:paraId="698B8E6B" w14:textId="63B63BD0" w:rsidR="00AE44C5" w:rsidRPr="00A5606A" w:rsidRDefault="00AE44C5" w:rsidP="00AE44C5">
            <w:pPr>
              <w:autoSpaceDE w:val="0"/>
              <w:autoSpaceDN w:val="0"/>
              <w:adjustRightInd w:val="0"/>
              <w:jc w:val="center"/>
              <w:rPr>
                <w:rFonts w:ascii="Arial" w:hAnsi="Arial" w:cs="Arial"/>
                <w:b/>
                <w:sz w:val="14"/>
                <w:szCs w:val="14"/>
              </w:rPr>
            </w:pPr>
          </w:p>
        </w:tc>
        <w:tc>
          <w:tcPr>
            <w:tcW w:w="851" w:type="dxa"/>
            <w:tcBorders>
              <w:left w:val="single" w:sz="4" w:space="0" w:color="auto"/>
              <w:right w:val="single" w:sz="4" w:space="0" w:color="auto"/>
            </w:tcBorders>
            <w:vAlign w:val="bottom"/>
          </w:tcPr>
          <w:p w14:paraId="29E39675" w14:textId="44011F60" w:rsidR="00AE44C5" w:rsidRPr="00A5606A" w:rsidRDefault="00AE44C5" w:rsidP="00AE44C5">
            <w:pPr>
              <w:ind w:left="-210" w:right="32"/>
              <w:jc w:val="right"/>
              <w:rPr>
                <w:rFonts w:ascii="Arial" w:hAnsi="Arial" w:cs="Arial"/>
                <w:bCs/>
                <w:sz w:val="14"/>
                <w:szCs w:val="14"/>
              </w:rPr>
            </w:pPr>
            <w:r w:rsidRPr="00531817">
              <w:rPr>
                <w:rFonts w:ascii="Arial" w:hAnsi="Arial" w:cs="Arial"/>
                <w:b/>
                <w:color w:val="000000" w:themeColor="text1"/>
                <w:sz w:val="14"/>
                <w:szCs w:val="14"/>
              </w:rPr>
              <w:t>-</w:t>
            </w:r>
          </w:p>
        </w:tc>
        <w:tc>
          <w:tcPr>
            <w:tcW w:w="850" w:type="dxa"/>
            <w:tcBorders>
              <w:left w:val="single" w:sz="4" w:space="0" w:color="auto"/>
              <w:right w:val="single" w:sz="4" w:space="0" w:color="auto"/>
            </w:tcBorders>
            <w:vAlign w:val="bottom"/>
          </w:tcPr>
          <w:p w14:paraId="1B0FDC73" w14:textId="569179FB" w:rsidR="00AE44C5" w:rsidRPr="00A5606A" w:rsidRDefault="00AE44C5" w:rsidP="00AE44C5">
            <w:pPr>
              <w:ind w:left="-210" w:right="32"/>
              <w:jc w:val="right"/>
              <w:rPr>
                <w:rFonts w:ascii="Arial" w:hAnsi="Arial" w:cs="Arial"/>
                <w:bCs/>
                <w:sz w:val="14"/>
                <w:szCs w:val="14"/>
              </w:rPr>
            </w:pPr>
            <w:r w:rsidRPr="00531817">
              <w:rPr>
                <w:rFonts w:ascii="Arial" w:hAnsi="Arial" w:cs="Arial"/>
                <w:b/>
                <w:color w:val="000000" w:themeColor="text1"/>
                <w:sz w:val="14"/>
                <w:szCs w:val="14"/>
              </w:rPr>
              <w:t>-</w:t>
            </w:r>
          </w:p>
        </w:tc>
        <w:tc>
          <w:tcPr>
            <w:tcW w:w="851" w:type="dxa"/>
            <w:tcBorders>
              <w:left w:val="single" w:sz="4" w:space="0" w:color="auto"/>
              <w:right w:val="single" w:sz="4" w:space="0" w:color="auto"/>
            </w:tcBorders>
            <w:vAlign w:val="bottom"/>
          </w:tcPr>
          <w:p w14:paraId="4A88E85D" w14:textId="23264AFD" w:rsidR="00AE44C5" w:rsidRPr="00A5606A" w:rsidRDefault="00AE44C5" w:rsidP="00AE44C5">
            <w:pPr>
              <w:ind w:left="-210" w:right="32"/>
              <w:jc w:val="right"/>
              <w:rPr>
                <w:rFonts w:ascii="Arial" w:hAnsi="Arial" w:cs="Arial"/>
                <w:bCs/>
                <w:sz w:val="14"/>
                <w:szCs w:val="14"/>
              </w:rPr>
            </w:pPr>
            <w:r w:rsidRPr="00531817">
              <w:rPr>
                <w:rFonts w:ascii="Arial" w:hAnsi="Arial" w:cs="Arial"/>
                <w:b/>
                <w:color w:val="000000" w:themeColor="text1"/>
                <w:sz w:val="14"/>
                <w:szCs w:val="14"/>
              </w:rPr>
              <w:t>-</w:t>
            </w:r>
          </w:p>
        </w:tc>
      </w:tr>
      <w:tr w:rsidR="00AE44C5" w:rsidRPr="00A5606A" w14:paraId="3F0091F7" w14:textId="77777777" w:rsidTr="00FD4F09">
        <w:trPr>
          <w:trHeight w:val="113"/>
        </w:trPr>
        <w:tc>
          <w:tcPr>
            <w:tcW w:w="569" w:type="dxa"/>
          </w:tcPr>
          <w:p w14:paraId="21C912C7"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 VIII. </w:t>
            </w:r>
          </w:p>
        </w:tc>
        <w:tc>
          <w:tcPr>
            <w:tcW w:w="6201" w:type="dxa"/>
            <w:tcBorders>
              <w:right w:val="single" w:sz="4" w:space="0" w:color="auto"/>
            </w:tcBorders>
          </w:tcPr>
          <w:p w14:paraId="39E21F5B" w14:textId="77777777" w:rsidR="00AE44C5" w:rsidRPr="00A5606A" w:rsidRDefault="00AE44C5" w:rsidP="00AE44C5">
            <w:pPr>
              <w:autoSpaceDE w:val="0"/>
              <w:autoSpaceDN w:val="0"/>
              <w:adjustRightInd w:val="0"/>
              <w:ind w:left="150" w:hanging="150"/>
              <w:rPr>
                <w:rFonts w:ascii="Arial" w:hAnsi="Arial" w:cs="Arial"/>
                <w:b/>
                <w:sz w:val="14"/>
                <w:szCs w:val="14"/>
              </w:rPr>
            </w:pPr>
            <w:r w:rsidRPr="00A5606A">
              <w:rPr>
                <w:rFonts w:ascii="Arial" w:hAnsi="Arial" w:cs="Arial"/>
                <w:b/>
                <w:sz w:val="14"/>
                <w:szCs w:val="14"/>
              </w:rPr>
              <w:t>KİRALAMA İŞLEMLERİNDEN BORÇLAR</w:t>
            </w:r>
          </w:p>
        </w:tc>
        <w:tc>
          <w:tcPr>
            <w:tcW w:w="788" w:type="dxa"/>
            <w:tcBorders>
              <w:left w:val="single" w:sz="4" w:space="0" w:color="auto"/>
              <w:right w:val="single" w:sz="4" w:space="0" w:color="auto"/>
            </w:tcBorders>
            <w:vAlign w:val="bottom"/>
          </w:tcPr>
          <w:p w14:paraId="32D9BAD7" w14:textId="3234F815" w:rsidR="00AE44C5" w:rsidRPr="00A5606A" w:rsidRDefault="00FD4F09" w:rsidP="00AE44C5">
            <w:pPr>
              <w:autoSpaceDE w:val="0"/>
              <w:autoSpaceDN w:val="0"/>
              <w:adjustRightInd w:val="0"/>
              <w:jc w:val="center"/>
              <w:rPr>
                <w:rFonts w:ascii="Arial" w:hAnsi="Arial" w:cs="Arial"/>
                <w:b/>
                <w:sz w:val="14"/>
                <w:szCs w:val="14"/>
              </w:rPr>
            </w:pPr>
            <w:r>
              <w:rPr>
                <w:rFonts w:ascii="Arial" w:hAnsi="Arial" w:cs="Arial"/>
                <w:b/>
                <w:sz w:val="14"/>
                <w:szCs w:val="14"/>
              </w:rPr>
              <w:t>(5</w:t>
            </w:r>
            <w:r w:rsidR="00AE44C5" w:rsidRPr="00A5606A">
              <w:rPr>
                <w:rFonts w:ascii="Arial" w:hAnsi="Arial" w:cs="Arial"/>
                <w:b/>
                <w:sz w:val="14"/>
                <w:szCs w:val="14"/>
              </w:rPr>
              <w:t>)</w:t>
            </w:r>
          </w:p>
        </w:tc>
        <w:tc>
          <w:tcPr>
            <w:tcW w:w="851" w:type="dxa"/>
            <w:tcBorders>
              <w:left w:val="single" w:sz="4" w:space="0" w:color="auto"/>
              <w:right w:val="single" w:sz="4" w:space="0" w:color="auto"/>
            </w:tcBorders>
            <w:vAlign w:val="bottom"/>
          </w:tcPr>
          <w:p w14:paraId="65E1A4EB" w14:textId="13BE07CB" w:rsidR="00AE44C5" w:rsidRPr="00A5606A" w:rsidRDefault="00AE44C5" w:rsidP="00AE44C5">
            <w:pPr>
              <w:ind w:left="-210" w:right="32"/>
              <w:jc w:val="right"/>
              <w:rPr>
                <w:rFonts w:ascii="Arial" w:hAnsi="Arial" w:cs="Arial"/>
                <w:bCs/>
                <w:sz w:val="14"/>
                <w:szCs w:val="14"/>
              </w:rPr>
            </w:pPr>
            <w:r w:rsidRPr="00531817">
              <w:rPr>
                <w:rFonts w:ascii="Arial" w:hAnsi="Arial" w:cs="Arial"/>
                <w:b/>
                <w:color w:val="000000" w:themeColor="text1"/>
                <w:sz w:val="14"/>
                <w:szCs w:val="14"/>
              </w:rPr>
              <w:t>-</w:t>
            </w:r>
          </w:p>
        </w:tc>
        <w:tc>
          <w:tcPr>
            <w:tcW w:w="850" w:type="dxa"/>
            <w:tcBorders>
              <w:left w:val="single" w:sz="4" w:space="0" w:color="auto"/>
              <w:right w:val="single" w:sz="4" w:space="0" w:color="auto"/>
            </w:tcBorders>
            <w:vAlign w:val="bottom"/>
          </w:tcPr>
          <w:p w14:paraId="1C80AAE8" w14:textId="684FF4FE" w:rsidR="00AE44C5" w:rsidRPr="00A5606A" w:rsidRDefault="00AE44C5" w:rsidP="00AE44C5">
            <w:pPr>
              <w:ind w:left="-210" w:right="32"/>
              <w:jc w:val="right"/>
              <w:rPr>
                <w:rFonts w:ascii="Arial" w:hAnsi="Arial" w:cs="Arial"/>
                <w:bCs/>
                <w:sz w:val="14"/>
                <w:szCs w:val="14"/>
              </w:rPr>
            </w:pPr>
            <w:r w:rsidRPr="00531817">
              <w:rPr>
                <w:rFonts w:ascii="Arial" w:hAnsi="Arial" w:cs="Arial"/>
                <w:b/>
                <w:color w:val="000000" w:themeColor="text1"/>
                <w:sz w:val="14"/>
                <w:szCs w:val="14"/>
              </w:rPr>
              <w:t>-</w:t>
            </w:r>
          </w:p>
        </w:tc>
        <w:tc>
          <w:tcPr>
            <w:tcW w:w="851" w:type="dxa"/>
            <w:tcBorders>
              <w:left w:val="single" w:sz="4" w:space="0" w:color="auto"/>
              <w:right w:val="single" w:sz="4" w:space="0" w:color="auto"/>
            </w:tcBorders>
            <w:vAlign w:val="bottom"/>
          </w:tcPr>
          <w:p w14:paraId="0F295077" w14:textId="08C31758" w:rsidR="00AE44C5" w:rsidRPr="00A5606A" w:rsidRDefault="00AE44C5" w:rsidP="00AE44C5">
            <w:pPr>
              <w:ind w:left="-210" w:right="32"/>
              <w:jc w:val="right"/>
              <w:rPr>
                <w:rFonts w:ascii="Arial" w:hAnsi="Arial" w:cs="Arial"/>
                <w:bCs/>
                <w:sz w:val="14"/>
                <w:szCs w:val="14"/>
              </w:rPr>
            </w:pPr>
            <w:r w:rsidRPr="00531817">
              <w:rPr>
                <w:rFonts w:ascii="Arial" w:hAnsi="Arial" w:cs="Arial"/>
                <w:b/>
                <w:color w:val="000000" w:themeColor="text1"/>
                <w:sz w:val="14"/>
                <w:szCs w:val="14"/>
              </w:rPr>
              <w:t>-</w:t>
            </w:r>
          </w:p>
        </w:tc>
      </w:tr>
      <w:tr w:rsidR="00AE44C5" w:rsidRPr="00A5606A" w14:paraId="2EB264A8" w14:textId="77777777" w:rsidTr="00FD4F09">
        <w:trPr>
          <w:trHeight w:val="113"/>
        </w:trPr>
        <w:tc>
          <w:tcPr>
            <w:tcW w:w="569" w:type="dxa"/>
          </w:tcPr>
          <w:p w14:paraId="13EC7511"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8.1 </w:t>
            </w:r>
          </w:p>
        </w:tc>
        <w:tc>
          <w:tcPr>
            <w:tcW w:w="6201" w:type="dxa"/>
            <w:tcBorders>
              <w:right w:val="single" w:sz="4" w:space="0" w:color="auto"/>
            </w:tcBorders>
          </w:tcPr>
          <w:p w14:paraId="7153D9D3"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Finansal Kiralama Borçları</w:t>
            </w:r>
          </w:p>
        </w:tc>
        <w:tc>
          <w:tcPr>
            <w:tcW w:w="788" w:type="dxa"/>
            <w:tcBorders>
              <w:left w:val="single" w:sz="4" w:space="0" w:color="auto"/>
              <w:right w:val="single" w:sz="4" w:space="0" w:color="auto"/>
            </w:tcBorders>
            <w:vAlign w:val="bottom"/>
          </w:tcPr>
          <w:p w14:paraId="38D86CE3"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61D61668" w14:textId="5D9EAA3D"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6D267ABB" w14:textId="346B684A"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783F47CC" w14:textId="0A5E3C7D"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r>
      <w:tr w:rsidR="00AE44C5" w:rsidRPr="00A5606A" w14:paraId="44FF4B5E" w14:textId="77777777" w:rsidTr="00FD4F09">
        <w:trPr>
          <w:trHeight w:val="113"/>
        </w:trPr>
        <w:tc>
          <w:tcPr>
            <w:tcW w:w="569" w:type="dxa"/>
          </w:tcPr>
          <w:p w14:paraId="0CCC4B2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8.2 </w:t>
            </w:r>
          </w:p>
        </w:tc>
        <w:tc>
          <w:tcPr>
            <w:tcW w:w="6201" w:type="dxa"/>
            <w:tcBorders>
              <w:right w:val="single" w:sz="4" w:space="0" w:color="auto"/>
            </w:tcBorders>
          </w:tcPr>
          <w:p w14:paraId="146B49D8"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Faaliyet Kiralaması Borçları</w:t>
            </w:r>
          </w:p>
        </w:tc>
        <w:tc>
          <w:tcPr>
            <w:tcW w:w="788" w:type="dxa"/>
            <w:tcBorders>
              <w:left w:val="single" w:sz="4" w:space="0" w:color="auto"/>
              <w:right w:val="single" w:sz="4" w:space="0" w:color="auto"/>
            </w:tcBorders>
            <w:vAlign w:val="bottom"/>
          </w:tcPr>
          <w:p w14:paraId="72FCABEC"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625C6F5F" w14:textId="1BB25711"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0F298C6C" w14:textId="09F114CD"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47FCB6D8" w14:textId="24DCACCF"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r>
      <w:tr w:rsidR="00AE44C5" w:rsidRPr="00A5606A" w14:paraId="4E14041D" w14:textId="77777777" w:rsidTr="00FD4F09">
        <w:trPr>
          <w:trHeight w:val="113"/>
        </w:trPr>
        <w:tc>
          <w:tcPr>
            <w:tcW w:w="569" w:type="dxa"/>
          </w:tcPr>
          <w:p w14:paraId="10FB3941"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8.3</w:t>
            </w:r>
          </w:p>
        </w:tc>
        <w:tc>
          <w:tcPr>
            <w:tcW w:w="6201" w:type="dxa"/>
            <w:tcBorders>
              <w:right w:val="single" w:sz="4" w:space="0" w:color="auto"/>
            </w:tcBorders>
          </w:tcPr>
          <w:p w14:paraId="10D03FDE"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Diğer</w:t>
            </w:r>
          </w:p>
        </w:tc>
        <w:tc>
          <w:tcPr>
            <w:tcW w:w="788" w:type="dxa"/>
            <w:tcBorders>
              <w:left w:val="single" w:sz="4" w:space="0" w:color="auto"/>
              <w:right w:val="single" w:sz="4" w:space="0" w:color="auto"/>
            </w:tcBorders>
            <w:vAlign w:val="bottom"/>
          </w:tcPr>
          <w:p w14:paraId="202EE58B"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4228BA52" w14:textId="2B354461"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2F80B7CD" w14:textId="7F765A8C"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78180F68" w14:textId="1CC2E815"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r>
      <w:tr w:rsidR="00AE44C5" w:rsidRPr="00A5606A" w14:paraId="3ECAF520" w14:textId="77777777" w:rsidTr="00FD4F09">
        <w:trPr>
          <w:trHeight w:val="113"/>
        </w:trPr>
        <w:tc>
          <w:tcPr>
            <w:tcW w:w="569" w:type="dxa"/>
          </w:tcPr>
          <w:p w14:paraId="70EEA5C6"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8.4</w:t>
            </w:r>
          </w:p>
        </w:tc>
        <w:tc>
          <w:tcPr>
            <w:tcW w:w="6201" w:type="dxa"/>
            <w:tcBorders>
              <w:right w:val="single" w:sz="4" w:space="0" w:color="auto"/>
            </w:tcBorders>
          </w:tcPr>
          <w:p w14:paraId="0E5A8396"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Ertelenmiş Finansal Kiralama Giderleri (-)</w:t>
            </w:r>
          </w:p>
        </w:tc>
        <w:tc>
          <w:tcPr>
            <w:tcW w:w="788" w:type="dxa"/>
            <w:tcBorders>
              <w:left w:val="single" w:sz="4" w:space="0" w:color="auto"/>
              <w:right w:val="single" w:sz="4" w:space="0" w:color="auto"/>
            </w:tcBorders>
            <w:vAlign w:val="bottom"/>
          </w:tcPr>
          <w:p w14:paraId="4176BF46"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0394B999" w14:textId="5C6459F6"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7BA0DBE6" w14:textId="6808F9AE"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65210508" w14:textId="558C1B08"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r>
      <w:tr w:rsidR="00AE44C5" w:rsidRPr="00A5606A" w14:paraId="0C9D0F29" w14:textId="77777777" w:rsidTr="00FD4F09">
        <w:trPr>
          <w:trHeight w:val="113"/>
        </w:trPr>
        <w:tc>
          <w:tcPr>
            <w:tcW w:w="569" w:type="dxa"/>
          </w:tcPr>
          <w:p w14:paraId="0B2A91B6"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 IX. </w:t>
            </w:r>
          </w:p>
        </w:tc>
        <w:tc>
          <w:tcPr>
            <w:tcW w:w="6201" w:type="dxa"/>
            <w:tcBorders>
              <w:right w:val="single" w:sz="4" w:space="0" w:color="auto"/>
            </w:tcBorders>
          </w:tcPr>
          <w:p w14:paraId="7B24B8B9" w14:textId="77777777" w:rsidR="00AE44C5" w:rsidRPr="00A5606A" w:rsidRDefault="00AE44C5" w:rsidP="00AE44C5">
            <w:pPr>
              <w:autoSpaceDE w:val="0"/>
              <w:autoSpaceDN w:val="0"/>
              <w:adjustRightInd w:val="0"/>
              <w:ind w:right="-30"/>
              <w:rPr>
                <w:rFonts w:ascii="Arial" w:hAnsi="Arial" w:cs="Arial"/>
                <w:b/>
                <w:sz w:val="14"/>
                <w:szCs w:val="14"/>
              </w:rPr>
            </w:pPr>
            <w:r w:rsidRPr="00A5606A">
              <w:rPr>
                <w:rFonts w:ascii="Arial" w:hAnsi="Arial" w:cs="Arial"/>
                <w:b/>
                <w:sz w:val="14"/>
                <w:szCs w:val="14"/>
              </w:rPr>
              <w:t>RİSKTEN KORUNMA AMAÇLI TÜREV FİNANSAL BORÇLAR</w:t>
            </w:r>
          </w:p>
        </w:tc>
        <w:tc>
          <w:tcPr>
            <w:tcW w:w="788" w:type="dxa"/>
            <w:tcBorders>
              <w:left w:val="single" w:sz="4" w:space="0" w:color="auto"/>
              <w:right w:val="single" w:sz="4" w:space="0" w:color="auto"/>
            </w:tcBorders>
            <w:vAlign w:val="bottom"/>
          </w:tcPr>
          <w:p w14:paraId="4ACF8798" w14:textId="4CC78EA0" w:rsidR="00AE44C5" w:rsidRPr="00A5606A" w:rsidRDefault="00FD4F09" w:rsidP="00AE44C5">
            <w:pPr>
              <w:autoSpaceDE w:val="0"/>
              <w:autoSpaceDN w:val="0"/>
              <w:adjustRightInd w:val="0"/>
              <w:jc w:val="center"/>
              <w:rPr>
                <w:rFonts w:ascii="Arial" w:hAnsi="Arial" w:cs="Arial"/>
                <w:b/>
                <w:sz w:val="14"/>
                <w:szCs w:val="14"/>
              </w:rPr>
            </w:pPr>
            <w:r>
              <w:rPr>
                <w:rFonts w:ascii="Arial" w:hAnsi="Arial" w:cs="Arial"/>
                <w:b/>
                <w:sz w:val="14"/>
                <w:szCs w:val="14"/>
              </w:rPr>
              <w:t>(6</w:t>
            </w:r>
            <w:r w:rsidR="00AE44C5" w:rsidRPr="00A5606A">
              <w:rPr>
                <w:rFonts w:ascii="Arial" w:hAnsi="Arial" w:cs="Arial"/>
                <w:b/>
                <w:sz w:val="14"/>
                <w:szCs w:val="14"/>
              </w:rPr>
              <w:t>)</w:t>
            </w:r>
          </w:p>
        </w:tc>
        <w:tc>
          <w:tcPr>
            <w:tcW w:w="851" w:type="dxa"/>
            <w:tcBorders>
              <w:left w:val="single" w:sz="4" w:space="0" w:color="auto"/>
              <w:right w:val="single" w:sz="4" w:space="0" w:color="auto"/>
            </w:tcBorders>
            <w:vAlign w:val="bottom"/>
          </w:tcPr>
          <w:p w14:paraId="1691ABC3" w14:textId="461B7320" w:rsidR="00AE44C5" w:rsidRPr="00A5606A" w:rsidRDefault="00AE44C5" w:rsidP="00AE44C5">
            <w:pPr>
              <w:ind w:left="-210" w:right="32"/>
              <w:jc w:val="right"/>
              <w:rPr>
                <w:rFonts w:ascii="Arial" w:hAnsi="Arial" w:cs="Arial"/>
                <w:b/>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6D770DA3" w14:textId="2CE9D25A" w:rsidR="00AE44C5" w:rsidRPr="00A5606A" w:rsidRDefault="00AE44C5" w:rsidP="00AE44C5">
            <w:pPr>
              <w:ind w:left="-210" w:right="32"/>
              <w:jc w:val="right"/>
              <w:rPr>
                <w:rFonts w:ascii="Arial" w:hAnsi="Arial" w:cs="Arial"/>
                <w:b/>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0B531018" w14:textId="69B56BE0" w:rsidR="00AE44C5" w:rsidRPr="00A5606A" w:rsidRDefault="00AE44C5" w:rsidP="00AE44C5">
            <w:pPr>
              <w:ind w:left="-210" w:right="32"/>
              <w:jc w:val="right"/>
              <w:rPr>
                <w:rFonts w:ascii="Arial" w:hAnsi="Arial" w:cs="Arial"/>
                <w:b/>
                <w:bCs/>
                <w:sz w:val="14"/>
                <w:szCs w:val="14"/>
              </w:rPr>
            </w:pPr>
            <w:r w:rsidRPr="00627956">
              <w:rPr>
                <w:rFonts w:ascii="Arial" w:hAnsi="Arial" w:cs="Arial"/>
                <w:color w:val="000000" w:themeColor="text1"/>
                <w:sz w:val="14"/>
                <w:szCs w:val="14"/>
              </w:rPr>
              <w:t>-</w:t>
            </w:r>
          </w:p>
        </w:tc>
      </w:tr>
      <w:tr w:rsidR="00AE44C5" w:rsidRPr="00A5606A" w14:paraId="6E1B89D1" w14:textId="77777777" w:rsidTr="00FD4F09">
        <w:trPr>
          <w:trHeight w:val="113"/>
        </w:trPr>
        <w:tc>
          <w:tcPr>
            <w:tcW w:w="569" w:type="dxa"/>
          </w:tcPr>
          <w:p w14:paraId="005B5258"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9.1 </w:t>
            </w:r>
          </w:p>
        </w:tc>
        <w:tc>
          <w:tcPr>
            <w:tcW w:w="6201" w:type="dxa"/>
            <w:tcBorders>
              <w:right w:val="single" w:sz="4" w:space="0" w:color="auto"/>
            </w:tcBorders>
          </w:tcPr>
          <w:p w14:paraId="4A72A128"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Gerçeğe Uygun Değer Riskinden Korunma Amaçlılar</w:t>
            </w:r>
          </w:p>
        </w:tc>
        <w:tc>
          <w:tcPr>
            <w:tcW w:w="788" w:type="dxa"/>
            <w:tcBorders>
              <w:left w:val="single" w:sz="4" w:space="0" w:color="auto"/>
              <w:right w:val="single" w:sz="4" w:space="0" w:color="auto"/>
            </w:tcBorders>
            <w:vAlign w:val="bottom"/>
          </w:tcPr>
          <w:p w14:paraId="2A9D554C"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70DE1DB2" w14:textId="28573733"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142634BF" w14:textId="121A0212"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18C23943" w14:textId="2041D00B"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r>
      <w:tr w:rsidR="00AE44C5" w:rsidRPr="00A5606A" w14:paraId="0851B9DA" w14:textId="77777777" w:rsidTr="00FD4F09">
        <w:trPr>
          <w:trHeight w:val="113"/>
        </w:trPr>
        <w:tc>
          <w:tcPr>
            <w:tcW w:w="569" w:type="dxa"/>
          </w:tcPr>
          <w:p w14:paraId="318305E5"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9.2 </w:t>
            </w:r>
          </w:p>
        </w:tc>
        <w:tc>
          <w:tcPr>
            <w:tcW w:w="6201" w:type="dxa"/>
            <w:tcBorders>
              <w:right w:val="single" w:sz="4" w:space="0" w:color="auto"/>
            </w:tcBorders>
          </w:tcPr>
          <w:p w14:paraId="0A85FC7C"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Nakit Akış Riskinden Korunma Amaçlılar</w:t>
            </w:r>
          </w:p>
        </w:tc>
        <w:tc>
          <w:tcPr>
            <w:tcW w:w="788" w:type="dxa"/>
            <w:tcBorders>
              <w:left w:val="single" w:sz="4" w:space="0" w:color="auto"/>
              <w:right w:val="single" w:sz="4" w:space="0" w:color="auto"/>
            </w:tcBorders>
            <w:vAlign w:val="bottom"/>
          </w:tcPr>
          <w:p w14:paraId="5133CFCD"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4BB7D280" w14:textId="2B2F13FA"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661348F9" w14:textId="453C9A43"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0CE35572" w14:textId="5A665EA8"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r>
      <w:tr w:rsidR="00AE44C5" w:rsidRPr="00A5606A" w14:paraId="261B59BB" w14:textId="77777777" w:rsidTr="00FD4F09">
        <w:trPr>
          <w:trHeight w:val="113"/>
        </w:trPr>
        <w:tc>
          <w:tcPr>
            <w:tcW w:w="569" w:type="dxa"/>
          </w:tcPr>
          <w:p w14:paraId="4253A5F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9.3 </w:t>
            </w:r>
          </w:p>
        </w:tc>
        <w:tc>
          <w:tcPr>
            <w:tcW w:w="6201" w:type="dxa"/>
            <w:tcBorders>
              <w:right w:val="single" w:sz="4" w:space="0" w:color="auto"/>
            </w:tcBorders>
          </w:tcPr>
          <w:p w14:paraId="1E125F9A"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Yurtdışındaki Net Yatırım Riskinden Korunma Amaçlılar</w:t>
            </w:r>
          </w:p>
        </w:tc>
        <w:tc>
          <w:tcPr>
            <w:tcW w:w="788" w:type="dxa"/>
            <w:tcBorders>
              <w:left w:val="single" w:sz="4" w:space="0" w:color="auto"/>
              <w:right w:val="single" w:sz="4" w:space="0" w:color="auto"/>
            </w:tcBorders>
            <w:vAlign w:val="bottom"/>
          </w:tcPr>
          <w:p w14:paraId="41EA683E"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58ADEF6F" w14:textId="4C51FC90"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23C75828" w14:textId="0B89EDE0"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318DC069" w14:textId="11917AA4"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r>
      <w:tr w:rsidR="00AE44C5" w:rsidRPr="00A5606A" w14:paraId="678701BF" w14:textId="77777777" w:rsidTr="00FD4F09">
        <w:trPr>
          <w:trHeight w:val="113"/>
        </w:trPr>
        <w:tc>
          <w:tcPr>
            <w:tcW w:w="569" w:type="dxa"/>
          </w:tcPr>
          <w:p w14:paraId="024E2FC2"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 X. </w:t>
            </w:r>
          </w:p>
        </w:tc>
        <w:tc>
          <w:tcPr>
            <w:tcW w:w="6201" w:type="dxa"/>
            <w:tcBorders>
              <w:right w:val="single" w:sz="4" w:space="0" w:color="auto"/>
            </w:tcBorders>
          </w:tcPr>
          <w:p w14:paraId="0C8ACA45" w14:textId="77777777" w:rsidR="00AE44C5" w:rsidRPr="00A5606A" w:rsidRDefault="00AE44C5" w:rsidP="00AE44C5">
            <w:pPr>
              <w:autoSpaceDE w:val="0"/>
              <w:autoSpaceDN w:val="0"/>
              <w:adjustRightInd w:val="0"/>
              <w:ind w:left="150" w:hanging="150"/>
              <w:rPr>
                <w:rFonts w:ascii="Arial" w:hAnsi="Arial" w:cs="Arial"/>
                <w:b/>
                <w:sz w:val="14"/>
                <w:szCs w:val="14"/>
              </w:rPr>
            </w:pPr>
            <w:r w:rsidRPr="00A5606A">
              <w:rPr>
                <w:rFonts w:ascii="Arial" w:hAnsi="Arial" w:cs="Arial"/>
                <w:b/>
                <w:sz w:val="14"/>
                <w:szCs w:val="14"/>
              </w:rPr>
              <w:t>KARŞILIKLAR</w:t>
            </w:r>
          </w:p>
        </w:tc>
        <w:tc>
          <w:tcPr>
            <w:tcW w:w="788" w:type="dxa"/>
            <w:tcBorders>
              <w:left w:val="single" w:sz="4" w:space="0" w:color="auto"/>
              <w:right w:val="single" w:sz="4" w:space="0" w:color="auto"/>
            </w:tcBorders>
            <w:vAlign w:val="bottom"/>
          </w:tcPr>
          <w:p w14:paraId="437E73AA" w14:textId="512011F9" w:rsidR="00AE44C5" w:rsidRPr="00A5606A" w:rsidRDefault="00027F01" w:rsidP="00AE44C5">
            <w:pPr>
              <w:autoSpaceDE w:val="0"/>
              <w:autoSpaceDN w:val="0"/>
              <w:adjustRightInd w:val="0"/>
              <w:jc w:val="center"/>
              <w:rPr>
                <w:rFonts w:ascii="Arial" w:hAnsi="Arial" w:cs="Arial"/>
                <w:b/>
                <w:sz w:val="14"/>
                <w:szCs w:val="14"/>
              </w:rPr>
            </w:pPr>
            <w:r>
              <w:rPr>
                <w:rFonts w:ascii="Arial" w:hAnsi="Arial" w:cs="Arial"/>
                <w:b/>
                <w:sz w:val="14"/>
                <w:szCs w:val="14"/>
              </w:rPr>
              <w:t>(7</w:t>
            </w:r>
            <w:r w:rsidR="00AE44C5" w:rsidRPr="00A5606A">
              <w:rPr>
                <w:rFonts w:ascii="Arial" w:hAnsi="Arial" w:cs="Arial"/>
                <w:b/>
                <w:sz w:val="14"/>
                <w:szCs w:val="14"/>
              </w:rPr>
              <w:t>)</w:t>
            </w:r>
          </w:p>
        </w:tc>
        <w:tc>
          <w:tcPr>
            <w:tcW w:w="851" w:type="dxa"/>
            <w:tcBorders>
              <w:left w:val="single" w:sz="4" w:space="0" w:color="auto"/>
              <w:right w:val="single" w:sz="4" w:space="0" w:color="auto"/>
            </w:tcBorders>
            <w:vAlign w:val="bottom"/>
          </w:tcPr>
          <w:p w14:paraId="65280CE0" w14:textId="398DF2D3"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233.767</w:t>
            </w:r>
          </w:p>
        </w:tc>
        <w:tc>
          <w:tcPr>
            <w:tcW w:w="850" w:type="dxa"/>
            <w:tcBorders>
              <w:left w:val="single" w:sz="4" w:space="0" w:color="auto"/>
              <w:right w:val="single" w:sz="4" w:space="0" w:color="auto"/>
            </w:tcBorders>
            <w:vAlign w:val="bottom"/>
          </w:tcPr>
          <w:p w14:paraId="4C82CCE8" w14:textId="1F9E7D27"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31.098</w:t>
            </w:r>
          </w:p>
        </w:tc>
        <w:tc>
          <w:tcPr>
            <w:tcW w:w="851" w:type="dxa"/>
            <w:tcBorders>
              <w:left w:val="single" w:sz="4" w:space="0" w:color="auto"/>
              <w:right w:val="single" w:sz="4" w:space="0" w:color="auto"/>
            </w:tcBorders>
            <w:vAlign w:val="bottom"/>
          </w:tcPr>
          <w:p w14:paraId="50FBD0D3" w14:textId="4CD8119C"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264.865</w:t>
            </w:r>
          </w:p>
        </w:tc>
      </w:tr>
      <w:tr w:rsidR="00AE44C5" w:rsidRPr="00A5606A" w14:paraId="0D1FF6AA" w14:textId="77777777" w:rsidTr="00FD4F09">
        <w:trPr>
          <w:trHeight w:val="113"/>
        </w:trPr>
        <w:tc>
          <w:tcPr>
            <w:tcW w:w="569" w:type="dxa"/>
          </w:tcPr>
          <w:p w14:paraId="415AE716"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10.1 </w:t>
            </w:r>
          </w:p>
        </w:tc>
        <w:tc>
          <w:tcPr>
            <w:tcW w:w="6201" w:type="dxa"/>
            <w:tcBorders>
              <w:right w:val="single" w:sz="4" w:space="0" w:color="auto"/>
            </w:tcBorders>
          </w:tcPr>
          <w:p w14:paraId="576003A5"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Genel Karşılıklar</w:t>
            </w:r>
          </w:p>
        </w:tc>
        <w:tc>
          <w:tcPr>
            <w:tcW w:w="788" w:type="dxa"/>
            <w:tcBorders>
              <w:left w:val="single" w:sz="4" w:space="0" w:color="auto"/>
              <w:right w:val="single" w:sz="4" w:space="0" w:color="auto"/>
            </w:tcBorders>
            <w:vAlign w:val="bottom"/>
          </w:tcPr>
          <w:p w14:paraId="1978A3D1"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4431385B" w14:textId="617999DD"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119.052</w:t>
            </w:r>
          </w:p>
        </w:tc>
        <w:tc>
          <w:tcPr>
            <w:tcW w:w="850" w:type="dxa"/>
            <w:tcBorders>
              <w:left w:val="single" w:sz="4" w:space="0" w:color="auto"/>
              <w:right w:val="single" w:sz="4" w:space="0" w:color="auto"/>
            </w:tcBorders>
            <w:vAlign w:val="bottom"/>
          </w:tcPr>
          <w:p w14:paraId="2F4BD413" w14:textId="44F1400E"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23.368</w:t>
            </w:r>
          </w:p>
        </w:tc>
        <w:tc>
          <w:tcPr>
            <w:tcW w:w="851" w:type="dxa"/>
            <w:tcBorders>
              <w:left w:val="single" w:sz="4" w:space="0" w:color="auto"/>
              <w:right w:val="single" w:sz="4" w:space="0" w:color="auto"/>
            </w:tcBorders>
            <w:vAlign w:val="bottom"/>
          </w:tcPr>
          <w:p w14:paraId="0B13AEA7" w14:textId="2266E01A"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142.420</w:t>
            </w:r>
          </w:p>
        </w:tc>
      </w:tr>
      <w:tr w:rsidR="00AE44C5" w:rsidRPr="00A5606A" w14:paraId="4A7E1B41" w14:textId="77777777" w:rsidTr="00FD4F09">
        <w:trPr>
          <w:trHeight w:val="113"/>
        </w:trPr>
        <w:tc>
          <w:tcPr>
            <w:tcW w:w="569" w:type="dxa"/>
          </w:tcPr>
          <w:p w14:paraId="1E46A1DD"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10.2 </w:t>
            </w:r>
          </w:p>
        </w:tc>
        <w:tc>
          <w:tcPr>
            <w:tcW w:w="6201" w:type="dxa"/>
            <w:tcBorders>
              <w:right w:val="single" w:sz="4" w:space="0" w:color="auto"/>
            </w:tcBorders>
          </w:tcPr>
          <w:p w14:paraId="16BC676A"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Yeniden Yapılanma Karşılığı</w:t>
            </w:r>
          </w:p>
        </w:tc>
        <w:tc>
          <w:tcPr>
            <w:tcW w:w="788" w:type="dxa"/>
            <w:tcBorders>
              <w:left w:val="single" w:sz="4" w:space="0" w:color="auto"/>
              <w:right w:val="single" w:sz="4" w:space="0" w:color="auto"/>
            </w:tcBorders>
            <w:vAlign w:val="bottom"/>
          </w:tcPr>
          <w:p w14:paraId="54D815F6"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00CF7103" w14:textId="01C70F8B"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312F301F" w14:textId="7A60CFCE"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7A55D94B" w14:textId="7A7E1784"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r>
      <w:tr w:rsidR="00AE44C5" w:rsidRPr="00A5606A" w14:paraId="6ECA2CAF" w14:textId="77777777" w:rsidTr="00FD4F09">
        <w:trPr>
          <w:trHeight w:val="113"/>
        </w:trPr>
        <w:tc>
          <w:tcPr>
            <w:tcW w:w="569" w:type="dxa"/>
          </w:tcPr>
          <w:p w14:paraId="62E8585D"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10.3 </w:t>
            </w:r>
          </w:p>
        </w:tc>
        <w:tc>
          <w:tcPr>
            <w:tcW w:w="6201" w:type="dxa"/>
            <w:tcBorders>
              <w:right w:val="single" w:sz="4" w:space="0" w:color="auto"/>
            </w:tcBorders>
          </w:tcPr>
          <w:p w14:paraId="0692DA21"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Çalışan Hakları Karşılığı</w:t>
            </w:r>
          </w:p>
        </w:tc>
        <w:tc>
          <w:tcPr>
            <w:tcW w:w="788" w:type="dxa"/>
            <w:tcBorders>
              <w:left w:val="single" w:sz="4" w:space="0" w:color="auto"/>
              <w:right w:val="single" w:sz="4" w:space="0" w:color="auto"/>
            </w:tcBorders>
            <w:vAlign w:val="bottom"/>
          </w:tcPr>
          <w:p w14:paraId="4AC6DE82"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4A52F5BF" w14:textId="3EB81D86"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89.152</w:t>
            </w:r>
          </w:p>
        </w:tc>
        <w:tc>
          <w:tcPr>
            <w:tcW w:w="850" w:type="dxa"/>
            <w:tcBorders>
              <w:left w:val="single" w:sz="4" w:space="0" w:color="auto"/>
              <w:right w:val="single" w:sz="4" w:space="0" w:color="auto"/>
            </w:tcBorders>
            <w:vAlign w:val="bottom"/>
          </w:tcPr>
          <w:p w14:paraId="6BAA7607" w14:textId="265AB266"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057EDBFD" w14:textId="7ECEC47E"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89.152</w:t>
            </w:r>
          </w:p>
        </w:tc>
      </w:tr>
      <w:tr w:rsidR="00AE44C5" w:rsidRPr="00A5606A" w14:paraId="1DC39809" w14:textId="77777777" w:rsidTr="00FD4F09">
        <w:trPr>
          <w:trHeight w:val="66"/>
        </w:trPr>
        <w:tc>
          <w:tcPr>
            <w:tcW w:w="569" w:type="dxa"/>
          </w:tcPr>
          <w:p w14:paraId="5D21231E"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10.4</w:t>
            </w:r>
          </w:p>
        </w:tc>
        <w:tc>
          <w:tcPr>
            <w:tcW w:w="6201" w:type="dxa"/>
            <w:tcBorders>
              <w:right w:val="single" w:sz="4" w:space="0" w:color="auto"/>
            </w:tcBorders>
          </w:tcPr>
          <w:p w14:paraId="5B4D2551"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Sigorta Teknik Karşılıkları (Net)</w:t>
            </w:r>
          </w:p>
        </w:tc>
        <w:tc>
          <w:tcPr>
            <w:tcW w:w="788" w:type="dxa"/>
            <w:tcBorders>
              <w:left w:val="single" w:sz="4" w:space="0" w:color="auto"/>
              <w:right w:val="single" w:sz="4" w:space="0" w:color="auto"/>
            </w:tcBorders>
            <w:vAlign w:val="bottom"/>
          </w:tcPr>
          <w:p w14:paraId="399D7216"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682E91C7" w14:textId="25A6049C"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5D9B6CB0" w14:textId="70477665"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2EA57D45" w14:textId="12B08558"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r>
      <w:tr w:rsidR="00AE44C5" w:rsidRPr="00A5606A" w14:paraId="6EF5623B" w14:textId="77777777" w:rsidTr="00FD4F09">
        <w:trPr>
          <w:trHeight w:val="66"/>
        </w:trPr>
        <w:tc>
          <w:tcPr>
            <w:tcW w:w="569" w:type="dxa"/>
          </w:tcPr>
          <w:p w14:paraId="73AC4E2F"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10.5 </w:t>
            </w:r>
          </w:p>
        </w:tc>
        <w:tc>
          <w:tcPr>
            <w:tcW w:w="6201" w:type="dxa"/>
            <w:tcBorders>
              <w:right w:val="single" w:sz="4" w:space="0" w:color="auto"/>
            </w:tcBorders>
          </w:tcPr>
          <w:p w14:paraId="344054C4"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Diğer Karşılıklar</w:t>
            </w:r>
          </w:p>
        </w:tc>
        <w:tc>
          <w:tcPr>
            <w:tcW w:w="788" w:type="dxa"/>
            <w:tcBorders>
              <w:left w:val="single" w:sz="4" w:space="0" w:color="auto"/>
              <w:right w:val="single" w:sz="4" w:space="0" w:color="auto"/>
            </w:tcBorders>
            <w:vAlign w:val="bottom"/>
          </w:tcPr>
          <w:p w14:paraId="2300A810"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6B3C44E0" w14:textId="03884788"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25.563</w:t>
            </w:r>
          </w:p>
        </w:tc>
        <w:tc>
          <w:tcPr>
            <w:tcW w:w="850" w:type="dxa"/>
            <w:tcBorders>
              <w:left w:val="single" w:sz="4" w:space="0" w:color="auto"/>
              <w:right w:val="single" w:sz="4" w:space="0" w:color="auto"/>
            </w:tcBorders>
            <w:vAlign w:val="bottom"/>
          </w:tcPr>
          <w:p w14:paraId="022B4821" w14:textId="3D20C57B"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7.730</w:t>
            </w:r>
          </w:p>
        </w:tc>
        <w:tc>
          <w:tcPr>
            <w:tcW w:w="851" w:type="dxa"/>
            <w:tcBorders>
              <w:left w:val="single" w:sz="4" w:space="0" w:color="auto"/>
              <w:right w:val="single" w:sz="4" w:space="0" w:color="auto"/>
            </w:tcBorders>
            <w:vAlign w:val="bottom"/>
          </w:tcPr>
          <w:p w14:paraId="517ACC1D" w14:textId="464120E7"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33.293</w:t>
            </w:r>
          </w:p>
        </w:tc>
      </w:tr>
      <w:tr w:rsidR="00AE44C5" w:rsidRPr="00A5606A" w14:paraId="15283123" w14:textId="77777777" w:rsidTr="00FD4F09">
        <w:trPr>
          <w:trHeight w:val="113"/>
        </w:trPr>
        <w:tc>
          <w:tcPr>
            <w:tcW w:w="569" w:type="dxa"/>
          </w:tcPr>
          <w:p w14:paraId="56C65F47"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 XI. </w:t>
            </w:r>
          </w:p>
        </w:tc>
        <w:tc>
          <w:tcPr>
            <w:tcW w:w="6201" w:type="dxa"/>
            <w:tcBorders>
              <w:right w:val="single" w:sz="4" w:space="0" w:color="auto"/>
            </w:tcBorders>
          </w:tcPr>
          <w:p w14:paraId="13420BB9" w14:textId="77777777" w:rsidR="00AE44C5" w:rsidRPr="00A5606A" w:rsidRDefault="00AE44C5" w:rsidP="00AE44C5">
            <w:pPr>
              <w:autoSpaceDE w:val="0"/>
              <w:autoSpaceDN w:val="0"/>
              <w:adjustRightInd w:val="0"/>
              <w:ind w:left="150" w:hanging="150"/>
              <w:rPr>
                <w:rFonts w:ascii="Arial" w:hAnsi="Arial" w:cs="Arial"/>
                <w:b/>
                <w:sz w:val="14"/>
                <w:szCs w:val="14"/>
              </w:rPr>
            </w:pPr>
            <w:r w:rsidRPr="00A5606A">
              <w:rPr>
                <w:rFonts w:ascii="Arial" w:hAnsi="Arial" w:cs="Arial"/>
                <w:b/>
                <w:sz w:val="14"/>
                <w:szCs w:val="14"/>
              </w:rPr>
              <w:t>VERGİ BORCU</w:t>
            </w:r>
          </w:p>
        </w:tc>
        <w:tc>
          <w:tcPr>
            <w:tcW w:w="788" w:type="dxa"/>
            <w:tcBorders>
              <w:left w:val="single" w:sz="4" w:space="0" w:color="auto"/>
              <w:right w:val="single" w:sz="4" w:space="0" w:color="auto"/>
            </w:tcBorders>
            <w:vAlign w:val="bottom"/>
          </w:tcPr>
          <w:p w14:paraId="67C88562" w14:textId="71BF8EDE" w:rsidR="00AE44C5" w:rsidRPr="00A5606A" w:rsidRDefault="00027F01" w:rsidP="00AE44C5">
            <w:pPr>
              <w:autoSpaceDE w:val="0"/>
              <w:autoSpaceDN w:val="0"/>
              <w:adjustRightInd w:val="0"/>
              <w:jc w:val="center"/>
              <w:rPr>
                <w:rFonts w:ascii="Arial" w:hAnsi="Arial" w:cs="Arial"/>
                <w:b/>
                <w:sz w:val="14"/>
                <w:szCs w:val="14"/>
              </w:rPr>
            </w:pPr>
            <w:r>
              <w:rPr>
                <w:rFonts w:ascii="Arial" w:hAnsi="Arial" w:cs="Arial"/>
                <w:b/>
                <w:sz w:val="14"/>
                <w:szCs w:val="14"/>
              </w:rPr>
              <w:t>(8</w:t>
            </w:r>
            <w:r w:rsidR="00AE44C5" w:rsidRPr="00A5606A">
              <w:rPr>
                <w:rFonts w:ascii="Arial" w:hAnsi="Arial" w:cs="Arial"/>
                <w:b/>
                <w:sz w:val="14"/>
                <w:szCs w:val="14"/>
              </w:rPr>
              <w:t>)</w:t>
            </w:r>
          </w:p>
        </w:tc>
        <w:tc>
          <w:tcPr>
            <w:tcW w:w="851" w:type="dxa"/>
            <w:tcBorders>
              <w:left w:val="single" w:sz="4" w:space="0" w:color="auto"/>
              <w:right w:val="single" w:sz="4" w:space="0" w:color="auto"/>
            </w:tcBorders>
            <w:vAlign w:val="bottom"/>
          </w:tcPr>
          <w:p w14:paraId="12B1DDE4" w14:textId="26442E99"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91.</w:t>
            </w:r>
            <w:r>
              <w:rPr>
                <w:rFonts w:ascii="Arial" w:hAnsi="Arial" w:cs="Arial"/>
                <w:b/>
                <w:color w:val="000000" w:themeColor="text1"/>
                <w:sz w:val="14"/>
                <w:szCs w:val="14"/>
              </w:rPr>
              <w:t>105</w:t>
            </w:r>
          </w:p>
        </w:tc>
        <w:tc>
          <w:tcPr>
            <w:tcW w:w="850" w:type="dxa"/>
            <w:tcBorders>
              <w:left w:val="single" w:sz="4" w:space="0" w:color="auto"/>
              <w:right w:val="single" w:sz="4" w:space="0" w:color="auto"/>
            </w:tcBorders>
            <w:vAlign w:val="bottom"/>
          </w:tcPr>
          <w:p w14:paraId="4C9A2CC6" w14:textId="75C35C57"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2.910</w:t>
            </w:r>
          </w:p>
        </w:tc>
        <w:tc>
          <w:tcPr>
            <w:tcW w:w="851" w:type="dxa"/>
            <w:tcBorders>
              <w:left w:val="single" w:sz="4" w:space="0" w:color="auto"/>
              <w:right w:val="single" w:sz="4" w:space="0" w:color="auto"/>
            </w:tcBorders>
            <w:vAlign w:val="bottom"/>
          </w:tcPr>
          <w:p w14:paraId="51B48391" w14:textId="2599DFB5"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94.0</w:t>
            </w:r>
            <w:r>
              <w:rPr>
                <w:rFonts w:ascii="Arial" w:hAnsi="Arial" w:cs="Arial"/>
                <w:b/>
                <w:color w:val="000000" w:themeColor="text1"/>
                <w:sz w:val="14"/>
                <w:szCs w:val="14"/>
              </w:rPr>
              <w:t>15</w:t>
            </w:r>
          </w:p>
        </w:tc>
      </w:tr>
      <w:tr w:rsidR="00AE44C5" w:rsidRPr="00A5606A" w14:paraId="628D74AB" w14:textId="77777777" w:rsidTr="00FD4F09">
        <w:trPr>
          <w:trHeight w:val="113"/>
        </w:trPr>
        <w:tc>
          <w:tcPr>
            <w:tcW w:w="569" w:type="dxa"/>
          </w:tcPr>
          <w:p w14:paraId="41F1CEED"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11.1</w:t>
            </w:r>
          </w:p>
        </w:tc>
        <w:tc>
          <w:tcPr>
            <w:tcW w:w="6201" w:type="dxa"/>
            <w:tcBorders>
              <w:right w:val="single" w:sz="4" w:space="0" w:color="auto"/>
            </w:tcBorders>
          </w:tcPr>
          <w:p w14:paraId="749C3150"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Cari Vergi Borcu</w:t>
            </w:r>
          </w:p>
        </w:tc>
        <w:tc>
          <w:tcPr>
            <w:tcW w:w="788" w:type="dxa"/>
            <w:tcBorders>
              <w:left w:val="single" w:sz="4" w:space="0" w:color="auto"/>
              <w:right w:val="single" w:sz="4" w:space="0" w:color="auto"/>
            </w:tcBorders>
            <w:vAlign w:val="bottom"/>
          </w:tcPr>
          <w:p w14:paraId="271CB463"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13410A37" w14:textId="65DBDE5E"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91.</w:t>
            </w:r>
            <w:r>
              <w:rPr>
                <w:rFonts w:ascii="Arial" w:hAnsi="Arial" w:cs="Arial"/>
                <w:color w:val="000000" w:themeColor="text1"/>
                <w:sz w:val="14"/>
                <w:szCs w:val="14"/>
              </w:rPr>
              <w:t>105</w:t>
            </w:r>
          </w:p>
        </w:tc>
        <w:tc>
          <w:tcPr>
            <w:tcW w:w="850" w:type="dxa"/>
            <w:tcBorders>
              <w:left w:val="single" w:sz="4" w:space="0" w:color="auto"/>
              <w:right w:val="single" w:sz="4" w:space="0" w:color="auto"/>
            </w:tcBorders>
            <w:vAlign w:val="bottom"/>
          </w:tcPr>
          <w:p w14:paraId="4131A810" w14:textId="62DA329F"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2.910</w:t>
            </w:r>
          </w:p>
        </w:tc>
        <w:tc>
          <w:tcPr>
            <w:tcW w:w="851" w:type="dxa"/>
            <w:tcBorders>
              <w:left w:val="single" w:sz="4" w:space="0" w:color="auto"/>
              <w:right w:val="single" w:sz="4" w:space="0" w:color="auto"/>
            </w:tcBorders>
            <w:vAlign w:val="bottom"/>
          </w:tcPr>
          <w:p w14:paraId="29093D9D" w14:textId="6F7EF127"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94.0</w:t>
            </w:r>
            <w:r>
              <w:rPr>
                <w:rFonts w:ascii="Arial" w:hAnsi="Arial" w:cs="Arial"/>
                <w:color w:val="000000" w:themeColor="text1"/>
                <w:sz w:val="14"/>
                <w:szCs w:val="14"/>
              </w:rPr>
              <w:t>15</w:t>
            </w:r>
          </w:p>
        </w:tc>
      </w:tr>
      <w:tr w:rsidR="00AE44C5" w:rsidRPr="00A5606A" w14:paraId="72C4738A" w14:textId="77777777" w:rsidTr="00FD4F09">
        <w:trPr>
          <w:trHeight w:val="113"/>
        </w:trPr>
        <w:tc>
          <w:tcPr>
            <w:tcW w:w="569" w:type="dxa"/>
          </w:tcPr>
          <w:p w14:paraId="67C1ACA5"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11.2</w:t>
            </w:r>
          </w:p>
        </w:tc>
        <w:tc>
          <w:tcPr>
            <w:tcW w:w="6201" w:type="dxa"/>
            <w:tcBorders>
              <w:right w:val="single" w:sz="4" w:space="0" w:color="auto"/>
            </w:tcBorders>
          </w:tcPr>
          <w:p w14:paraId="0C091EB2"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Ertelenmiş Vergi Borcu</w:t>
            </w:r>
          </w:p>
        </w:tc>
        <w:tc>
          <w:tcPr>
            <w:tcW w:w="788" w:type="dxa"/>
            <w:tcBorders>
              <w:left w:val="single" w:sz="4" w:space="0" w:color="auto"/>
              <w:right w:val="single" w:sz="4" w:space="0" w:color="auto"/>
            </w:tcBorders>
            <w:vAlign w:val="bottom"/>
          </w:tcPr>
          <w:p w14:paraId="54EB4397"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608CE925" w14:textId="4C1ABC06"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18D922DC" w14:textId="3B05711C"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5D1B1368" w14:textId="22B39A06"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r>
      <w:tr w:rsidR="00AE44C5" w:rsidRPr="00A5606A" w14:paraId="5589ED22" w14:textId="77777777" w:rsidTr="00FD4F09">
        <w:trPr>
          <w:trHeight w:val="113"/>
        </w:trPr>
        <w:tc>
          <w:tcPr>
            <w:tcW w:w="569" w:type="dxa"/>
          </w:tcPr>
          <w:p w14:paraId="75917183"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 XII.</w:t>
            </w:r>
          </w:p>
        </w:tc>
        <w:tc>
          <w:tcPr>
            <w:tcW w:w="6201" w:type="dxa"/>
            <w:tcBorders>
              <w:right w:val="single" w:sz="4" w:space="0" w:color="auto"/>
            </w:tcBorders>
          </w:tcPr>
          <w:p w14:paraId="67BC9C82"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SATIŞ AMAÇLI ELDE TUTULAN VE DURDURULAN FAALİYETLERE İLİŞKİN DURAN VARLIK BORÇLARI (Net)</w:t>
            </w:r>
          </w:p>
        </w:tc>
        <w:tc>
          <w:tcPr>
            <w:tcW w:w="788" w:type="dxa"/>
            <w:tcBorders>
              <w:left w:val="single" w:sz="4" w:space="0" w:color="auto"/>
              <w:right w:val="single" w:sz="4" w:space="0" w:color="auto"/>
            </w:tcBorders>
            <w:vAlign w:val="bottom"/>
          </w:tcPr>
          <w:p w14:paraId="49CD130C" w14:textId="78749AA2" w:rsidR="00AE44C5" w:rsidRPr="00A5606A" w:rsidRDefault="00027F01" w:rsidP="00AE44C5">
            <w:pPr>
              <w:jc w:val="center"/>
              <w:rPr>
                <w:rFonts w:ascii="Arial" w:hAnsi="Arial" w:cs="Arial"/>
                <w:b/>
                <w:bCs/>
                <w:sz w:val="14"/>
                <w:szCs w:val="14"/>
              </w:rPr>
            </w:pPr>
            <w:r>
              <w:rPr>
                <w:rFonts w:ascii="Arial" w:hAnsi="Arial" w:cs="Arial"/>
                <w:b/>
                <w:sz w:val="14"/>
                <w:szCs w:val="14"/>
              </w:rPr>
              <w:t>(9</w:t>
            </w:r>
            <w:r w:rsidR="00AE44C5" w:rsidRPr="00A5606A">
              <w:rPr>
                <w:rFonts w:ascii="Arial" w:hAnsi="Arial" w:cs="Arial"/>
                <w:b/>
                <w:sz w:val="14"/>
                <w:szCs w:val="14"/>
              </w:rPr>
              <w:t>)</w:t>
            </w:r>
          </w:p>
        </w:tc>
        <w:tc>
          <w:tcPr>
            <w:tcW w:w="851" w:type="dxa"/>
            <w:tcBorders>
              <w:left w:val="single" w:sz="4" w:space="0" w:color="auto"/>
              <w:right w:val="single" w:sz="4" w:space="0" w:color="auto"/>
            </w:tcBorders>
            <w:vAlign w:val="bottom"/>
          </w:tcPr>
          <w:p w14:paraId="5B609BCF" w14:textId="32AD7041"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244635FC" w14:textId="318BCAF8"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3491B999" w14:textId="3A2FCDCE"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r>
      <w:tr w:rsidR="00AE44C5" w:rsidRPr="00A5606A" w14:paraId="24A969F4" w14:textId="77777777" w:rsidTr="00FD4F09">
        <w:trPr>
          <w:trHeight w:val="113"/>
        </w:trPr>
        <w:tc>
          <w:tcPr>
            <w:tcW w:w="569" w:type="dxa"/>
          </w:tcPr>
          <w:p w14:paraId="275B274A"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12.1</w:t>
            </w:r>
          </w:p>
        </w:tc>
        <w:tc>
          <w:tcPr>
            <w:tcW w:w="6201" w:type="dxa"/>
            <w:tcBorders>
              <w:right w:val="single" w:sz="4" w:space="0" w:color="auto"/>
            </w:tcBorders>
          </w:tcPr>
          <w:p w14:paraId="6EFF17F9"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 xml:space="preserve">Satış Amaçlı </w:t>
            </w:r>
          </w:p>
        </w:tc>
        <w:tc>
          <w:tcPr>
            <w:tcW w:w="788" w:type="dxa"/>
            <w:tcBorders>
              <w:left w:val="single" w:sz="4" w:space="0" w:color="auto"/>
              <w:right w:val="single" w:sz="4" w:space="0" w:color="auto"/>
            </w:tcBorders>
            <w:vAlign w:val="bottom"/>
          </w:tcPr>
          <w:p w14:paraId="4B47A058" w14:textId="77777777" w:rsidR="00AE44C5" w:rsidRPr="00A5606A" w:rsidRDefault="00AE44C5" w:rsidP="00AE44C5">
            <w:pPr>
              <w:jc w:val="center"/>
              <w:rPr>
                <w:rFonts w:ascii="Arial" w:hAnsi="Arial" w:cs="Arial"/>
                <w:b/>
                <w:bCs/>
                <w:sz w:val="14"/>
                <w:szCs w:val="14"/>
              </w:rPr>
            </w:pPr>
          </w:p>
        </w:tc>
        <w:tc>
          <w:tcPr>
            <w:tcW w:w="851" w:type="dxa"/>
            <w:tcBorders>
              <w:left w:val="single" w:sz="4" w:space="0" w:color="auto"/>
              <w:right w:val="single" w:sz="4" w:space="0" w:color="auto"/>
            </w:tcBorders>
            <w:vAlign w:val="bottom"/>
          </w:tcPr>
          <w:p w14:paraId="15DF3799" w14:textId="65BABA30"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2F64A414" w14:textId="6F595726"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42F74F49" w14:textId="7ECD03B3"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r>
      <w:tr w:rsidR="00AE44C5" w:rsidRPr="00A5606A" w14:paraId="611BE34D" w14:textId="77777777" w:rsidTr="00FD4F09">
        <w:trPr>
          <w:trHeight w:val="113"/>
        </w:trPr>
        <w:tc>
          <w:tcPr>
            <w:tcW w:w="569" w:type="dxa"/>
          </w:tcPr>
          <w:p w14:paraId="12528598"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b/>
                <w:sz w:val="14"/>
                <w:szCs w:val="14"/>
              </w:rPr>
              <w:t xml:space="preserve"> </w:t>
            </w:r>
            <w:r w:rsidRPr="00A5606A">
              <w:rPr>
                <w:rFonts w:ascii="Arial" w:hAnsi="Arial" w:cs="Arial"/>
                <w:sz w:val="14"/>
                <w:szCs w:val="14"/>
              </w:rPr>
              <w:t>12.2</w:t>
            </w:r>
          </w:p>
        </w:tc>
        <w:tc>
          <w:tcPr>
            <w:tcW w:w="6201" w:type="dxa"/>
            <w:tcBorders>
              <w:right w:val="single" w:sz="4" w:space="0" w:color="auto"/>
            </w:tcBorders>
          </w:tcPr>
          <w:p w14:paraId="02DBC46E"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Durdurulan Faaliyetlere İlişkin</w:t>
            </w:r>
          </w:p>
        </w:tc>
        <w:tc>
          <w:tcPr>
            <w:tcW w:w="788" w:type="dxa"/>
            <w:tcBorders>
              <w:left w:val="single" w:sz="4" w:space="0" w:color="auto"/>
              <w:right w:val="single" w:sz="4" w:space="0" w:color="auto"/>
            </w:tcBorders>
            <w:vAlign w:val="bottom"/>
          </w:tcPr>
          <w:p w14:paraId="440B69E1" w14:textId="77777777" w:rsidR="00AE44C5" w:rsidRPr="00A5606A" w:rsidRDefault="00AE44C5" w:rsidP="00AE44C5">
            <w:pPr>
              <w:jc w:val="center"/>
              <w:rPr>
                <w:rFonts w:ascii="Arial" w:hAnsi="Arial" w:cs="Arial"/>
                <w:b/>
                <w:bCs/>
                <w:sz w:val="14"/>
                <w:szCs w:val="14"/>
              </w:rPr>
            </w:pPr>
          </w:p>
        </w:tc>
        <w:tc>
          <w:tcPr>
            <w:tcW w:w="851" w:type="dxa"/>
            <w:tcBorders>
              <w:left w:val="single" w:sz="4" w:space="0" w:color="auto"/>
              <w:right w:val="single" w:sz="4" w:space="0" w:color="auto"/>
            </w:tcBorders>
            <w:vAlign w:val="bottom"/>
          </w:tcPr>
          <w:p w14:paraId="04E9C63E" w14:textId="08869130"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1766F96A" w14:textId="1F2D2D3A"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647B1685" w14:textId="0622D907"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r>
      <w:tr w:rsidR="00AE44C5" w:rsidRPr="00A5606A" w14:paraId="6E2F89C6" w14:textId="77777777" w:rsidTr="00FD4F09">
        <w:trPr>
          <w:trHeight w:val="113"/>
        </w:trPr>
        <w:tc>
          <w:tcPr>
            <w:tcW w:w="569" w:type="dxa"/>
          </w:tcPr>
          <w:p w14:paraId="05EBEBE6"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 XIII.</w:t>
            </w:r>
          </w:p>
        </w:tc>
        <w:tc>
          <w:tcPr>
            <w:tcW w:w="6201" w:type="dxa"/>
            <w:tcBorders>
              <w:right w:val="single" w:sz="4" w:space="0" w:color="auto"/>
            </w:tcBorders>
            <w:shd w:val="clear" w:color="auto" w:fill="auto"/>
          </w:tcPr>
          <w:p w14:paraId="46C591BF" w14:textId="77777777" w:rsidR="00AE44C5" w:rsidRPr="00A5606A" w:rsidRDefault="00AE44C5" w:rsidP="00AE44C5">
            <w:pPr>
              <w:autoSpaceDE w:val="0"/>
              <w:autoSpaceDN w:val="0"/>
              <w:adjustRightInd w:val="0"/>
              <w:ind w:left="150" w:hanging="150"/>
              <w:rPr>
                <w:rFonts w:ascii="Arial" w:hAnsi="Arial" w:cs="Arial"/>
                <w:b/>
                <w:sz w:val="14"/>
                <w:szCs w:val="14"/>
              </w:rPr>
            </w:pPr>
            <w:r w:rsidRPr="00A5606A">
              <w:rPr>
                <w:rFonts w:ascii="Arial" w:hAnsi="Arial" w:cs="Arial"/>
                <w:b/>
                <w:sz w:val="14"/>
                <w:szCs w:val="14"/>
              </w:rPr>
              <w:t>SERMAYE BENZERİ KREDİLER</w:t>
            </w:r>
          </w:p>
        </w:tc>
        <w:tc>
          <w:tcPr>
            <w:tcW w:w="788" w:type="dxa"/>
            <w:tcBorders>
              <w:left w:val="single" w:sz="4" w:space="0" w:color="auto"/>
              <w:right w:val="single" w:sz="4" w:space="0" w:color="auto"/>
            </w:tcBorders>
            <w:vAlign w:val="bottom"/>
          </w:tcPr>
          <w:p w14:paraId="24753942" w14:textId="48328DE9" w:rsidR="00AE44C5" w:rsidRPr="00A5606A" w:rsidRDefault="00027F01" w:rsidP="00AE44C5">
            <w:pPr>
              <w:jc w:val="center"/>
              <w:rPr>
                <w:rFonts w:ascii="Arial" w:hAnsi="Arial" w:cs="Arial"/>
                <w:b/>
                <w:bCs/>
                <w:sz w:val="14"/>
                <w:szCs w:val="14"/>
              </w:rPr>
            </w:pPr>
            <w:r>
              <w:rPr>
                <w:rFonts w:ascii="Arial" w:hAnsi="Arial" w:cs="Arial"/>
                <w:b/>
                <w:sz w:val="14"/>
                <w:szCs w:val="14"/>
              </w:rPr>
              <w:t>(10</w:t>
            </w:r>
            <w:r w:rsidR="00AE44C5" w:rsidRPr="00A5606A">
              <w:rPr>
                <w:rFonts w:ascii="Arial" w:hAnsi="Arial" w:cs="Arial"/>
                <w:b/>
                <w:sz w:val="14"/>
                <w:szCs w:val="14"/>
              </w:rPr>
              <w:t>)</w:t>
            </w:r>
          </w:p>
        </w:tc>
        <w:tc>
          <w:tcPr>
            <w:tcW w:w="851" w:type="dxa"/>
            <w:tcBorders>
              <w:left w:val="single" w:sz="4" w:space="0" w:color="auto"/>
              <w:right w:val="single" w:sz="4" w:space="0" w:color="auto"/>
            </w:tcBorders>
            <w:vAlign w:val="bottom"/>
          </w:tcPr>
          <w:p w14:paraId="40226FE5" w14:textId="6B79D9DC"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w:t>
            </w:r>
          </w:p>
        </w:tc>
        <w:tc>
          <w:tcPr>
            <w:tcW w:w="850" w:type="dxa"/>
            <w:tcBorders>
              <w:left w:val="single" w:sz="4" w:space="0" w:color="auto"/>
              <w:right w:val="single" w:sz="4" w:space="0" w:color="auto"/>
            </w:tcBorders>
            <w:vAlign w:val="bottom"/>
          </w:tcPr>
          <w:p w14:paraId="042B72A5" w14:textId="07594839"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1.627.163</w:t>
            </w:r>
          </w:p>
        </w:tc>
        <w:tc>
          <w:tcPr>
            <w:tcW w:w="851" w:type="dxa"/>
            <w:tcBorders>
              <w:left w:val="single" w:sz="4" w:space="0" w:color="auto"/>
              <w:right w:val="single" w:sz="4" w:space="0" w:color="auto"/>
            </w:tcBorders>
            <w:vAlign w:val="bottom"/>
          </w:tcPr>
          <w:p w14:paraId="11D9DE3D" w14:textId="7F2A174A"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1.627.163</w:t>
            </w:r>
          </w:p>
        </w:tc>
      </w:tr>
      <w:tr w:rsidR="00AE44C5" w:rsidRPr="00A5606A" w14:paraId="78063651" w14:textId="77777777" w:rsidTr="00FD4F09">
        <w:trPr>
          <w:trHeight w:val="113"/>
        </w:trPr>
        <w:tc>
          <w:tcPr>
            <w:tcW w:w="569" w:type="dxa"/>
          </w:tcPr>
          <w:p w14:paraId="30C552F0"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 XIV. </w:t>
            </w:r>
          </w:p>
        </w:tc>
        <w:tc>
          <w:tcPr>
            <w:tcW w:w="6201" w:type="dxa"/>
            <w:tcBorders>
              <w:right w:val="single" w:sz="4" w:space="0" w:color="auto"/>
            </w:tcBorders>
            <w:shd w:val="clear" w:color="auto" w:fill="auto"/>
          </w:tcPr>
          <w:p w14:paraId="1D0B8B25" w14:textId="77777777" w:rsidR="00AE44C5" w:rsidRPr="00A5606A" w:rsidRDefault="00AE44C5" w:rsidP="00AE44C5">
            <w:pPr>
              <w:autoSpaceDE w:val="0"/>
              <w:autoSpaceDN w:val="0"/>
              <w:adjustRightInd w:val="0"/>
              <w:ind w:left="150" w:hanging="150"/>
              <w:rPr>
                <w:rFonts w:ascii="Arial" w:hAnsi="Arial" w:cs="Arial"/>
                <w:b/>
                <w:sz w:val="14"/>
                <w:szCs w:val="14"/>
              </w:rPr>
            </w:pPr>
            <w:r w:rsidRPr="00A5606A">
              <w:rPr>
                <w:rFonts w:ascii="Arial" w:hAnsi="Arial" w:cs="Arial"/>
                <w:b/>
                <w:sz w:val="14"/>
                <w:szCs w:val="14"/>
              </w:rPr>
              <w:t>ÖZKAYNAKLAR</w:t>
            </w:r>
          </w:p>
        </w:tc>
        <w:tc>
          <w:tcPr>
            <w:tcW w:w="788" w:type="dxa"/>
            <w:tcBorders>
              <w:left w:val="single" w:sz="4" w:space="0" w:color="auto"/>
              <w:right w:val="single" w:sz="4" w:space="0" w:color="auto"/>
            </w:tcBorders>
            <w:vAlign w:val="bottom"/>
          </w:tcPr>
          <w:p w14:paraId="5EE5C8A1" w14:textId="50EDB96B" w:rsidR="00AE44C5" w:rsidRPr="00A5606A" w:rsidRDefault="00027F01" w:rsidP="00AE44C5">
            <w:pPr>
              <w:autoSpaceDE w:val="0"/>
              <w:autoSpaceDN w:val="0"/>
              <w:adjustRightInd w:val="0"/>
              <w:jc w:val="center"/>
              <w:rPr>
                <w:rFonts w:ascii="Arial" w:hAnsi="Arial" w:cs="Arial"/>
                <w:b/>
                <w:sz w:val="14"/>
                <w:szCs w:val="14"/>
              </w:rPr>
            </w:pPr>
            <w:r>
              <w:rPr>
                <w:rFonts w:ascii="Arial" w:hAnsi="Arial" w:cs="Arial"/>
                <w:b/>
                <w:sz w:val="14"/>
                <w:szCs w:val="14"/>
              </w:rPr>
              <w:t>(12</w:t>
            </w:r>
            <w:r w:rsidR="00AE44C5" w:rsidRPr="00A5606A">
              <w:rPr>
                <w:rFonts w:ascii="Arial" w:hAnsi="Arial" w:cs="Arial"/>
                <w:b/>
                <w:sz w:val="14"/>
                <w:szCs w:val="14"/>
              </w:rPr>
              <w:t>)</w:t>
            </w:r>
          </w:p>
        </w:tc>
        <w:tc>
          <w:tcPr>
            <w:tcW w:w="851" w:type="dxa"/>
            <w:tcBorders>
              <w:left w:val="single" w:sz="4" w:space="0" w:color="auto"/>
              <w:right w:val="single" w:sz="4" w:space="0" w:color="auto"/>
            </w:tcBorders>
            <w:vAlign w:val="bottom"/>
          </w:tcPr>
          <w:p w14:paraId="304EBF8D" w14:textId="16DA8EDA"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2.644.10</w:t>
            </w:r>
            <w:r>
              <w:rPr>
                <w:rFonts w:ascii="Arial" w:hAnsi="Arial" w:cs="Arial"/>
                <w:b/>
                <w:color w:val="000000" w:themeColor="text1"/>
                <w:sz w:val="14"/>
                <w:szCs w:val="14"/>
              </w:rPr>
              <w:t>1</w:t>
            </w:r>
          </w:p>
        </w:tc>
        <w:tc>
          <w:tcPr>
            <w:tcW w:w="850" w:type="dxa"/>
            <w:tcBorders>
              <w:left w:val="single" w:sz="4" w:space="0" w:color="auto"/>
              <w:right w:val="single" w:sz="4" w:space="0" w:color="auto"/>
            </w:tcBorders>
            <w:vAlign w:val="bottom"/>
          </w:tcPr>
          <w:p w14:paraId="58174FC0" w14:textId="781BB897"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1.114</w:t>
            </w:r>
          </w:p>
        </w:tc>
        <w:tc>
          <w:tcPr>
            <w:tcW w:w="851" w:type="dxa"/>
            <w:tcBorders>
              <w:left w:val="single" w:sz="4" w:space="0" w:color="auto"/>
              <w:right w:val="single" w:sz="4" w:space="0" w:color="auto"/>
            </w:tcBorders>
            <w:vAlign w:val="bottom"/>
          </w:tcPr>
          <w:p w14:paraId="115B5630" w14:textId="4A548AB8"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2.645.2</w:t>
            </w:r>
            <w:r>
              <w:rPr>
                <w:rFonts w:ascii="Arial" w:hAnsi="Arial" w:cs="Arial"/>
                <w:b/>
                <w:color w:val="000000" w:themeColor="text1"/>
                <w:sz w:val="14"/>
                <w:szCs w:val="14"/>
              </w:rPr>
              <w:t>15</w:t>
            </w:r>
          </w:p>
        </w:tc>
      </w:tr>
      <w:tr w:rsidR="00AE44C5" w:rsidRPr="00A5606A" w14:paraId="3F7F3655" w14:textId="77777777" w:rsidTr="00FD4F09">
        <w:trPr>
          <w:trHeight w:val="113"/>
        </w:trPr>
        <w:tc>
          <w:tcPr>
            <w:tcW w:w="569" w:type="dxa"/>
          </w:tcPr>
          <w:p w14:paraId="215EBB30"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14.1</w:t>
            </w:r>
          </w:p>
        </w:tc>
        <w:tc>
          <w:tcPr>
            <w:tcW w:w="6201" w:type="dxa"/>
            <w:tcBorders>
              <w:right w:val="single" w:sz="4" w:space="0" w:color="auto"/>
            </w:tcBorders>
            <w:shd w:val="clear" w:color="auto" w:fill="auto"/>
          </w:tcPr>
          <w:p w14:paraId="4A3FDA5B"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Ödenmiş Sermaye</w:t>
            </w:r>
          </w:p>
        </w:tc>
        <w:tc>
          <w:tcPr>
            <w:tcW w:w="788" w:type="dxa"/>
            <w:tcBorders>
              <w:left w:val="single" w:sz="4" w:space="0" w:color="auto"/>
              <w:right w:val="single" w:sz="4" w:space="0" w:color="auto"/>
            </w:tcBorders>
            <w:vAlign w:val="bottom"/>
          </w:tcPr>
          <w:p w14:paraId="0EA8BE90"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7AA34432" w14:textId="375CA783"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900.000</w:t>
            </w:r>
          </w:p>
        </w:tc>
        <w:tc>
          <w:tcPr>
            <w:tcW w:w="850" w:type="dxa"/>
            <w:tcBorders>
              <w:left w:val="single" w:sz="4" w:space="0" w:color="auto"/>
              <w:right w:val="single" w:sz="4" w:space="0" w:color="auto"/>
            </w:tcBorders>
            <w:vAlign w:val="bottom"/>
          </w:tcPr>
          <w:p w14:paraId="647C209B" w14:textId="3DFA155E"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08FBD0A0" w14:textId="6B6D7344"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900.000</w:t>
            </w:r>
          </w:p>
        </w:tc>
      </w:tr>
      <w:tr w:rsidR="00AE44C5" w:rsidRPr="00A5606A" w14:paraId="59723B7F" w14:textId="77777777" w:rsidTr="00FD4F09">
        <w:trPr>
          <w:trHeight w:val="113"/>
        </w:trPr>
        <w:tc>
          <w:tcPr>
            <w:tcW w:w="569" w:type="dxa"/>
          </w:tcPr>
          <w:p w14:paraId="0E543B2A"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14.2 </w:t>
            </w:r>
          </w:p>
        </w:tc>
        <w:tc>
          <w:tcPr>
            <w:tcW w:w="6201" w:type="dxa"/>
            <w:tcBorders>
              <w:right w:val="single" w:sz="4" w:space="0" w:color="auto"/>
            </w:tcBorders>
            <w:shd w:val="clear" w:color="auto" w:fill="auto"/>
          </w:tcPr>
          <w:p w14:paraId="506E7D65"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Sermaye Yedekleri</w:t>
            </w:r>
          </w:p>
        </w:tc>
        <w:tc>
          <w:tcPr>
            <w:tcW w:w="788" w:type="dxa"/>
            <w:tcBorders>
              <w:left w:val="single" w:sz="4" w:space="0" w:color="auto"/>
              <w:right w:val="single" w:sz="4" w:space="0" w:color="auto"/>
            </w:tcBorders>
            <w:vAlign w:val="bottom"/>
          </w:tcPr>
          <w:p w14:paraId="39CD5BF1"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164CF4A2" w14:textId="56619EBC"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225.589</w:t>
            </w:r>
          </w:p>
        </w:tc>
        <w:tc>
          <w:tcPr>
            <w:tcW w:w="850" w:type="dxa"/>
            <w:tcBorders>
              <w:left w:val="single" w:sz="4" w:space="0" w:color="auto"/>
              <w:right w:val="single" w:sz="4" w:space="0" w:color="auto"/>
            </w:tcBorders>
            <w:vAlign w:val="bottom"/>
          </w:tcPr>
          <w:p w14:paraId="2151BAA7" w14:textId="595B8787"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1.114</w:t>
            </w:r>
          </w:p>
        </w:tc>
        <w:tc>
          <w:tcPr>
            <w:tcW w:w="851" w:type="dxa"/>
            <w:tcBorders>
              <w:left w:val="single" w:sz="4" w:space="0" w:color="auto"/>
              <w:right w:val="single" w:sz="4" w:space="0" w:color="auto"/>
            </w:tcBorders>
            <w:vAlign w:val="bottom"/>
          </w:tcPr>
          <w:p w14:paraId="57725D4D" w14:textId="55DAD9F1"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226.703</w:t>
            </w:r>
          </w:p>
        </w:tc>
      </w:tr>
      <w:tr w:rsidR="00AE44C5" w:rsidRPr="00A5606A" w14:paraId="0A68D94A" w14:textId="77777777" w:rsidTr="00FD4F09">
        <w:trPr>
          <w:trHeight w:val="113"/>
        </w:trPr>
        <w:tc>
          <w:tcPr>
            <w:tcW w:w="569" w:type="dxa"/>
          </w:tcPr>
          <w:p w14:paraId="0E615FE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14.2.1 </w:t>
            </w:r>
          </w:p>
        </w:tc>
        <w:tc>
          <w:tcPr>
            <w:tcW w:w="6201" w:type="dxa"/>
            <w:tcBorders>
              <w:right w:val="single" w:sz="4" w:space="0" w:color="auto"/>
            </w:tcBorders>
            <w:shd w:val="clear" w:color="auto" w:fill="auto"/>
          </w:tcPr>
          <w:p w14:paraId="48A85EC2"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Hisse Senedi İhraç Primleri</w:t>
            </w:r>
          </w:p>
        </w:tc>
        <w:tc>
          <w:tcPr>
            <w:tcW w:w="788" w:type="dxa"/>
            <w:tcBorders>
              <w:left w:val="single" w:sz="4" w:space="0" w:color="auto"/>
              <w:right w:val="single" w:sz="4" w:space="0" w:color="auto"/>
            </w:tcBorders>
            <w:vAlign w:val="bottom"/>
          </w:tcPr>
          <w:p w14:paraId="7E480367"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2BB778D6" w14:textId="24AF91F3"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38A36B4E" w14:textId="61409F44"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705866B3" w14:textId="1357F9ED"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r>
      <w:tr w:rsidR="00AE44C5" w:rsidRPr="00A5606A" w14:paraId="7AB5BCA4" w14:textId="77777777" w:rsidTr="00FD4F09">
        <w:trPr>
          <w:trHeight w:val="113"/>
        </w:trPr>
        <w:tc>
          <w:tcPr>
            <w:tcW w:w="569" w:type="dxa"/>
          </w:tcPr>
          <w:p w14:paraId="7364B3E3"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14.2.2 </w:t>
            </w:r>
          </w:p>
        </w:tc>
        <w:tc>
          <w:tcPr>
            <w:tcW w:w="6201" w:type="dxa"/>
            <w:tcBorders>
              <w:right w:val="single" w:sz="4" w:space="0" w:color="auto"/>
            </w:tcBorders>
            <w:shd w:val="clear" w:color="auto" w:fill="auto"/>
          </w:tcPr>
          <w:p w14:paraId="7955FAA8"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Hisse Senedi İptal Kârları</w:t>
            </w:r>
          </w:p>
        </w:tc>
        <w:tc>
          <w:tcPr>
            <w:tcW w:w="788" w:type="dxa"/>
            <w:tcBorders>
              <w:left w:val="single" w:sz="4" w:space="0" w:color="auto"/>
              <w:right w:val="single" w:sz="4" w:space="0" w:color="auto"/>
            </w:tcBorders>
            <w:vAlign w:val="bottom"/>
          </w:tcPr>
          <w:p w14:paraId="727DEE26"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64261007" w14:textId="0E0311B7"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2341CFDC" w14:textId="617397BE"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2ECFF34E" w14:textId="200378AA"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r>
      <w:tr w:rsidR="00AE44C5" w:rsidRPr="00A5606A" w14:paraId="7B20242A" w14:textId="77777777" w:rsidTr="00FD4F09">
        <w:trPr>
          <w:trHeight w:val="113"/>
        </w:trPr>
        <w:tc>
          <w:tcPr>
            <w:tcW w:w="569" w:type="dxa"/>
          </w:tcPr>
          <w:p w14:paraId="2912E075"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14.2.3 </w:t>
            </w:r>
          </w:p>
        </w:tc>
        <w:tc>
          <w:tcPr>
            <w:tcW w:w="6201" w:type="dxa"/>
            <w:tcBorders>
              <w:right w:val="single" w:sz="4" w:space="0" w:color="auto"/>
            </w:tcBorders>
            <w:shd w:val="clear" w:color="auto" w:fill="auto"/>
          </w:tcPr>
          <w:p w14:paraId="5439AC2A"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Menkul Değerler Değerleme Farkları</w:t>
            </w:r>
          </w:p>
        </w:tc>
        <w:tc>
          <w:tcPr>
            <w:tcW w:w="788" w:type="dxa"/>
            <w:tcBorders>
              <w:left w:val="single" w:sz="4" w:space="0" w:color="auto"/>
              <w:right w:val="single" w:sz="4" w:space="0" w:color="auto"/>
            </w:tcBorders>
            <w:vAlign w:val="bottom"/>
          </w:tcPr>
          <w:p w14:paraId="438EA1EC"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51E6AC55" w14:textId="5F8E4277"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(18.727)</w:t>
            </w:r>
          </w:p>
        </w:tc>
        <w:tc>
          <w:tcPr>
            <w:tcW w:w="850" w:type="dxa"/>
            <w:tcBorders>
              <w:left w:val="single" w:sz="4" w:space="0" w:color="auto"/>
              <w:right w:val="single" w:sz="4" w:space="0" w:color="auto"/>
            </w:tcBorders>
            <w:vAlign w:val="bottom"/>
          </w:tcPr>
          <w:p w14:paraId="196E0B4D" w14:textId="4EFCA4D0"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1.114</w:t>
            </w:r>
          </w:p>
        </w:tc>
        <w:tc>
          <w:tcPr>
            <w:tcW w:w="851" w:type="dxa"/>
            <w:tcBorders>
              <w:left w:val="single" w:sz="4" w:space="0" w:color="auto"/>
              <w:right w:val="single" w:sz="4" w:space="0" w:color="auto"/>
            </w:tcBorders>
            <w:vAlign w:val="bottom"/>
          </w:tcPr>
          <w:p w14:paraId="2DB45B52" w14:textId="6A373FD8"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(17.613)</w:t>
            </w:r>
          </w:p>
        </w:tc>
      </w:tr>
      <w:tr w:rsidR="00AE44C5" w:rsidRPr="00A5606A" w14:paraId="2E48E85D" w14:textId="77777777" w:rsidTr="00FD4F09">
        <w:trPr>
          <w:trHeight w:val="113"/>
        </w:trPr>
        <w:tc>
          <w:tcPr>
            <w:tcW w:w="569" w:type="dxa"/>
          </w:tcPr>
          <w:p w14:paraId="1B18551F"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14.2.4 </w:t>
            </w:r>
          </w:p>
        </w:tc>
        <w:tc>
          <w:tcPr>
            <w:tcW w:w="6201" w:type="dxa"/>
            <w:tcBorders>
              <w:right w:val="single" w:sz="4" w:space="0" w:color="auto"/>
            </w:tcBorders>
            <w:shd w:val="clear" w:color="auto" w:fill="auto"/>
          </w:tcPr>
          <w:p w14:paraId="0F865577"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Maddi Duran Varlıklar Yeniden Değerleme Farkları</w:t>
            </w:r>
          </w:p>
        </w:tc>
        <w:tc>
          <w:tcPr>
            <w:tcW w:w="788" w:type="dxa"/>
            <w:tcBorders>
              <w:left w:val="single" w:sz="4" w:space="0" w:color="auto"/>
              <w:right w:val="single" w:sz="4" w:space="0" w:color="auto"/>
            </w:tcBorders>
            <w:vAlign w:val="bottom"/>
          </w:tcPr>
          <w:p w14:paraId="2F89697C"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45A076D0" w14:textId="63AA957C"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238.121</w:t>
            </w:r>
          </w:p>
        </w:tc>
        <w:tc>
          <w:tcPr>
            <w:tcW w:w="850" w:type="dxa"/>
            <w:tcBorders>
              <w:left w:val="single" w:sz="4" w:space="0" w:color="auto"/>
              <w:right w:val="single" w:sz="4" w:space="0" w:color="auto"/>
            </w:tcBorders>
            <w:vAlign w:val="bottom"/>
          </w:tcPr>
          <w:p w14:paraId="37FAEF51" w14:textId="00B79146"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30BBC387" w14:textId="2682BAA2"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238.121</w:t>
            </w:r>
          </w:p>
        </w:tc>
      </w:tr>
      <w:tr w:rsidR="00AE44C5" w:rsidRPr="00A5606A" w14:paraId="01D58590" w14:textId="77777777" w:rsidTr="00FD4F09">
        <w:trPr>
          <w:trHeight w:val="113"/>
        </w:trPr>
        <w:tc>
          <w:tcPr>
            <w:tcW w:w="569" w:type="dxa"/>
          </w:tcPr>
          <w:p w14:paraId="3E06F4DA"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14.2.5 </w:t>
            </w:r>
          </w:p>
        </w:tc>
        <w:tc>
          <w:tcPr>
            <w:tcW w:w="6201" w:type="dxa"/>
            <w:tcBorders>
              <w:right w:val="single" w:sz="4" w:space="0" w:color="auto"/>
            </w:tcBorders>
            <w:shd w:val="clear" w:color="auto" w:fill="auto"/>
          </w:tcPr>
          <w:p w14:paraId="2BEC2A76"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Maddi Olmayan Duran Varlıklar Yeniden Değerleme Farkları</w:t>
            </w:r>
          </w:p>
        </w:tc>
        <w:tc>
          <w:tcPr>
            <w:tcW w:w="788" w:type="dxa"/>
            <w:tcBorders>
              <w:left w:val="single" w:sz="4" w:space="0" w:color="auto"/>
              <w:right w:val="single" w:sz="4" w:space="0" w:color="auto"/>
            </w:tcBorders>
            <w:vAlign w:val="bottom"/>
          </w:tcPr>
          <w:p w14:paraId="1E25AD7D"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267D45DD" w14:textId="7C3101E2"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2EEE04A1" w14:textId="60F1FC6E"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7C346A0E" w14:textId="1A2B73C0"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r>
      <w:tr w:rsidR="00AE44C5" w:rsidRPr="00A5606A" w14:paraId="5737BA95" w14:textId="77777777" w:rsidTr="00FD4F09">
        <w:trPr>
          <w:trHeight w:val="113"/>
        </w:trPr>
        <w:tc>
          <w:tcPr>
            <w:tcW w:w="569" w:type="dxa"/>
          </w:tcPr>
          <w:p w14:paraId="77719D22"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14.2.6</w:t>
            </w:r>
          </w:p>
        </w:tc>
        <w:tc>
          <w:tcPr>
            <w:tcW w:w="6201" w:type="dxa"/>
            <w:tcBorders>
              <w:right w:val="single" w:sz="4" w:space="0" w:color="auto"/>
            </w:tcBorders>
            <w:shd w:val="clear" w:color="auto" w:fill="auto"/>
          </w:tcPr>
          <w:p w14:paraId="5CA6078E"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Yatırım Amaçlı Gayrimenkuller Yeniden Değerleme Farkları</w:t>
            </w:r>
          </w:p>
        </w:tc>
        <w:tc>
          <w:tcPr>
            <w:tcW w:w="788" w:type="dxa"/>
            <w:tcBorders>
              <w:left w:val="single" w:sz="4" w:space="0" w:color="auto"/>
              <w:right w:val="single" w:sz="4" w:space="0" w:color="auto"/>
            </w:tcBorders>
            <w:vAlign w:val="bottom"/>
          </w:tcPr>
          <w:p w14:paraId="687CBA36"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14008B7A" w14:textId="0D68CB06"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73F38356" w14:textId="4D29BFC1"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60026709" w14:textId="185148B1"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r>
      <w:tr w:rsidR="00AE44C5" w:rsidRPr="00A5606A" w14:paraId="2095384D" w14:textId="77777777" w:rsidTr="00FD4F09">
        <w:trPr>
          <w:trHeight w:val="113"/>
        </w:trPr>
        <w:tc>
          <w:tcPr>
            <w:tcW w:w="569" w:type="dxa"/>
          </w:tcPr>
          <w:p w14:paraId="0FFDB8B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14.2.7</w:t>
            </w:r>
          </w:p>
        </w:tc>
        <w:tc>
          <w:tcPr>
            <w:tcW w:w="6201" w:type="dxa"/>
            <w:tcBorders>
              <w:right w:val="single" w:sz="4" w:space="0" w:color="auto"/>
            </w:tcBorders>
            <w:shd w:val="clear" w:color="auto" w:fill="auto"/>
          </w:tcPr>
          <w:p w14:paraId="13A38B50"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İştirakler, Bağlı Ort. </w:t>
            </w:r>
            <w:proofErr w:type="gramStart"/>
            <w:r w:rsidRPr="00A5606A">
              <w:rPr>
                <w:rFonts w:ascii="Arial" w:hAnsi="Arial" w:cs="Arial"/>
                <w:sz w:val="14"/>
                <w:szCs w:val="14"/>
              </w:rPr>
              <w:t>ve</w:t>
            </w:r>
            <w:proofErr w:type="gramEnd"/>
            <w:r w:rsidRPr="00A5606A">
              <w:rPr>
                <w:rFonts w:ascii="Arial" w:hAnsi="Arial" w:cs="Arial"/>
                <w:sz w:val="14"/>
                <w:szCs w:val="14"/>
              </w:rPr>
              <w:t xml:space="preserve"> Birlikte Kontrol Edilen Ort. İş </w:t>
            </w:r>
            <w:proofErr w:type="spellStart"/>
            <w:r w:rsidRPr="00A5606A">
              <w:rPr>
                <w:rFonts w:ascii="Arial" w:hAnsi="Arial" w:cs="Arial"/>
                <w:sz w:val="14"/>
                <w:szCs w:val="14"/>
              </w:rPr>
              <w:t>Ort</w:t>
            </w:r>
            <w:proofErr w:type="spellEnd"/>
            <w:proofErr w:type="gramStart"/>
            <w:r w:rsidRPr="00A5606A">
              <w:rPr>
                <w:rFonts w:ascii="Arial" w:hAnsi="Arial" w:cs="Arial"/>
                <w:sz w:val="14"/>
                <w:szCs w:val="14"/>
              </w:rPr>
              <w:t>)</w:t>
            </w:r>
            <w:proofErr w:type="gramEnd"/>
            <w:r w:rsidRPr="00A5606A">
              <w:rPr>
                <w:rFonts w:ascii="Arial" w:hAnsi="Arial" w:cs="Arial"/>
                <w:sz w:val="14"/>
                <w:szCs w:val="14"/>
              </w:rPr>
              <w:t xml:space="preserve"> Bedelsiz Hisse Senetleri</w:t>
            </w:r>
          </w:p>
        </w:tc>
        <w:tc>
          <w:tcPr>
            <w:tcW w:w="788" w:type="dxa"/>
            <w:tcBorders>
              <w:left w:val="single" w:sz="4" w:space="0" w:color="auto"/>
              <w:right w:val="single" w:sz="4" w:space="0" w:color="auto"/>
            </w:tcBorders>
            <w:vAlign w:val="bottom"/>
          </w:tcPr>
          <w:p w14:paraId="04243F34"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7D9957C6" w14:textId="1D301D16"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7EC9355F" w14:textId="675F0E12"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081173D4" w14:textId="08FF83B7"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r>
      <w:tr w:rsidR="00AE44C5" w:rsidRPr="00A5606A" w14:paraId="5BE56C1F" w14:textId="77777777" w:rsidTr="00FD4F09">
        <w:trPr>
          <w:trHeight w:val="113"/>
        </w:trPr>
        <w:tc>
          <w:tcPr>
            <w:tcW w:w="569" w:type="dxa"/>
          </w:tcPr>
          <w:p w14:paraId="179DA2DD"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14.2.8</w:t>
            </w:r>
          </w:p>
        </w:tc>
        <w:tc>
          <w:tcPr>
            <w:tcW w:w="6201" w:type="dxa"/>
            <w:tcBorders>
              <w:right w:val="single" w:sz="4" w:space="0" w:color="auto"/>
            </w:tcBorders>
            <w:shd w:val="clear" w:color="auto" w:fill="auto"/>
          </w:tcPr>
          <w:p w14:paraId="157DB74E"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Riskten Korunma Fonları (Etkin Kısım)</w:t>
            </w:r>
          </w:p>
        </w:tc>
        <w:tc>
          <w:tcPr>
            <w:tcW w:w="788" w:type="dxa"/>
            <w:tcBorders>
              <w:left w:val="single" w:sz="4" w:space="0" w:color="auto"/>
              <w:right w:val="single" w:sz="4" w:space="0" w:color="auto"/>
            </w:tcBorders>
            <w:vAlign w:val="bottom"/>
          </w:tcPr>
          <w:p w14:paraId="12EDD599"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49281324" w14:textId="5CFBDA76"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21732DA3" w14:textId="178F475D"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5AAA8CB9" w14:textId="2BC54523"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r>
      <w:tr w:rsidR="00AE44C5" w:rsidRPr="00A5606A" w14:paraId="33A68556" w14:textId="77777777" w:rsidTr="00FD4F09">
        <w:trPr>
          <w:trHeight w:val="113"/>
        </w:trPr>
        <w:tc>
          <w:tcPr>
            <w:tcW w:w="569" w:type="dxa"/>
          </w:tcPr>
          <w:p w14:paraId="0B71D61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14.2.9</w:t>
            </w:r>
          </w:p>
        </w:tc>
        <w:tc>
          <w:tcPr>
            <w:tcW w:w="6201" w:type="dxa"/>
            <w:tcBorders>
              <w:right w:val="single" w:sz="4" w:space="0" w:color="auto"/>
            </w:tcBorders>
            <w:shd w:val="clear" w:color="auto" w:fill="auto"/>
          </w:tcPr>
          <w:p w14:paraId="292E7790"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Satış Amaçlı Elde Tutulan Ve Durdurulan Faaliyetlere İlişkin Duran Varlıkların Birikmiş Değerleme Farkları</w:t>
            </w:r>
          </w:p>
        </w:tc>
        <w:tc>
          <w:tcPr>
            <w:tcW w:w="788" w:type="dxa"/>
            <w:tcBorders>
              <w:left w:val="single" w:sz="4" w:space="0" w:color="auto"/>
              <w:right w:val="single" w:sz="4" w:space="0" w:color="auto"/>
            </w:tcBorders>
            <w:vAlign w:val="bottom"/>
          </w:tcPr>
          <w:p w14:paraId="76AD8EEC"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7B50FC1A" w14:textId="1B755124"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6CE461C3" w14:textId="3F0B3DC5"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10875A79" w14:textId="12B04CDF"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r>
      <w:tr w:rsidR="00AE44C5" w:rsidRPr="00A5606A" w14:paraId="432DA0AA" w14:textId="77777777" w:rsidTr="00FD4F09">
        <w:trPr>
          <w:trHeight w:val="113"/>
        </w:trPr>
        <w:tc>
          <w:tcPr>
            <w:tcW w:w="569" w:type="dxa"/>
          </w:tcPr>
          <w:p w14:paraId="1656029F" w14:textId="77777777" w:rsidR="00AE44C5" w:rsidRPr="00A5606A" w:rsidRDefault="00AE44C5" w:rsidP="00AE44C5">
            <w:pPr>
              <w:autoSpaceDE w:val="0"/>
              <w:autoSpaceDN w:val="0"/>
              <w:adjustRightInd w:val="0"/>
              <w:ind w:left="-3"/>
              <w:rPr>
                <w:rFonts w:ascii="Arial" w:hAnsi="Arial" w:cs="Arial"/>
                <w:sz w:val="14"/>
                <w:szCs w:val="14"/>
              </w:rPr>
            </w:pPr>
            <w:r w:rsidRPr="00A5606A">
              <w:rPr>
                <w:rFonts w:ascii="Arial" w:hAnsi="Arial" w:cs="Arial"/>
                <w:sz w:val="14"/>
                <w:szCs w:val="14"/>
              </w:rPr>
              <w:t xml:space="preserve"> 14.2.10 </w:t>
            </w:r>
          </w:p>
        </w:tc>
        <w:tc>
          <w:tcPr>
            <w:tcW w:w="6201" w:type="dxa"/>
            <w:tcBorders>
              <w:right w:val="single" w:sz="4" w:space="0" w:color="auto"/>
            </w:tcBorders>
            <w:shd w:val="clear" w:color="auto" w:fill="auto"/>
          </w:tcPr>
          <w:p w14:paraId="7CAF4116"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Diğer Sermaye Yedekleri</w:t>
            </w:r>
          </w:p>
        </w:tc>
        <w:tc>
          <w:tcPr>
            <w:tcW w:w="788" w:type="dxa"/>
            <w:tcBorders>
              <w:left w:val="single" w:sz="4" w:space="0" w:color="auto"/>
              <w:right w:val="single" w:sz="4" w:space="0" w:color="auto"/>
            </w:tcBorders>
            <w:vAlign w:val="bottom"/>
          </w:tcPr>
          <w:p w14:paraId="6A60D317"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1F8EFAFD" w14:textId="5AF069AF"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6.195</w:t>
            </w:r>
          </w:p>
        </w:tc>
        <w:tc>
          <w:tcPr>
            <w:tcW w:w="850" w:type="dxa"/>
            <w:tcBorders>
              <w:left w:val="single" w:sz="4" w:space="0" w:color="auto"/>
              <w:right w:val="single" w:sz="4" w:space="0" w:color="auto"/>
            </w:tcBorders>
            <w:vAlign w:val="bottom"/>
          </w:tcPr>
          <w:p w14:paraId="4B3F8963" w14:textId="04FCD76B"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5F866DC2" w14:textId="379DF866"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6.195</w:t>
            </w:r>
          </w:p>
        </w:tc>
      </w:tr>
      <w:tr w:rsidR="00AE44C5" w:rsidRPr="00A5606A" w14:paraId="12F5F930" w14:textId="77777777" w:rsidTr="00FD4F09">
        <w:trPr>
          <w:trHeight w:val="113"/>
        </w:trPr>
        <w:tc>
          <w:tcPr>
            <w:tcW w:w="569" w:type="dxa"/>
          </w:tcPr>
          <w:p w14:paraId="487976E5"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14.3 </w:t>
            </w:r>
          </w:p>
        </w:tc>
        <w:tc>
          <w:tcPr>
            <w:tcW w:w="6201" w:type="dxa"/>
            <w:tcBorders>
              <w:right w:val="single" w:sz="4" w:space="0" w:color="auto"/>
            </w:tcBorders>
            <w:shd w:val="clear" w:color="auto" w:fill="auto"/>
          </w:tcPr>
          <w:p w14:paraId="76D3008F"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Kâr Yedekleri</w:t>
            </w:r>
          </w:p>
        </w:tc>
        <w:tc>
          <w:tcPr>
            <w:tcW w:w="788" w:type="dxa"/>
            <w:tcBorders>
              <w:left w:val="single" w:sz="4" w:space="0" w:color="auto"/>
              <w:right w:val="single" w:sz="4" w:space="0" w:color="auto"/>
            </w:tcBorders>
            <w:vAlign w:val="bottom"/>
          </w:tcPr>
          <w:p w14:paraId="17C97832"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2714CE96" w14:textId="759BA8F6"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1.113.454</w:t>
            </w:r>
          </w:p>
        </w:tc>
        <w:tc>
          <w:tcPr>
            <w:tcW w:w="850" w:type="dxa"/>
            <w:tcBorders>
              <w:left w:val="single" w:sz="4" w:space="0" w:color="auto"/>
              <w:right w:val="single" w:sz="4" w:space="0" w:color="auto"/>
            </w:tcBorders>
            <w:vAlign w:val="bottom"/>
          </w:tcPr>
          <w:p w14:paraId="644621B6" w14:textId="7DE81CCC"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71883F6C" w14:textId="0FA4FC3E"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1.113.454</w:t>
            </w:r>
          </w:p>
        </w:tc>
      </w:tr>
      <w:tr w:rsidR="00AE44C5" w:rsidRPr="00A5606A" w14:paraId="17BF49C3" w14:textId="77777777" w:rsidTr="00FD4F09">
        <w:trPr>
          <w:trHeight w:val="113"/>
        </w:trPr>
        <w:tc>
          <w:tcPr>
            <w:tcW w:w="569" w:type="dxa"/>
          </w:tcPr>
          <w:p w14:paraId="01657019"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14.3.1 </w:t>
            </w:r>
          </w:p>
        </w:tc>
        <w:tc>
          <w:tcPr>
            <w:tcW w:w="6201" w:type="dxa"/>
            <w:tcBorders>
              <w:right w:val="single" w:sz="4" w:space="0" w:color="auto"/>
            </w:tcBorders>
            <w:shd w:val="clear" w:color="auto" w:fill="auto"/>
          </w:tcPr>
          <w:p w14:paraId="2B8A1167"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Yasal Yedekler</w:t>
            </w:r>
          </w:p>
        </w:tc>
        <w:tc>
          <w:tcPr>
            <w:tcW w:w="788" w:type="dxa"/>
            <w:tcBorders>
              <w:left w:val="single" w:sz="4" w:space="0" w:color="auto"/>
              <w:right w:val="single" w:sz="4" w:space="0" w:color="auto"/>
            </w:tcBorders>
            <w:vAlign w:val="bottom"/>
          </w:tcPr>
          <w:p w14:paraId="6ACA573C"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6F8194B0" w14:textId="4EF26394"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122.227</w:t>
            </w:r>
          </w:p>
        </w:tc>
        <w:tc>
          <w:tcPr>
            <w:tcW w:w="850" w:type="dxa"/>
            <w:tcBorders>
              <w:left w:val="single" w:sz="4" w:space="0" w:color="auto"/>
              <w:right w:val="single" w:sz="4" w:space="0" w:color="auto"/>
            </w:tcBorders>
            <w:vAlign w:val="bottom"/>
          </w:tcPr>
          <w:p w14:paraId="59321E25" w14:textId="777664A8"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72BB552B" w14:textId="71FA9182"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122.227</w:t>
            </w:r>
          </w:p>
        </w:tc>
      </w:tr>
      <w:tr w:rsidR="00AE44C5" w:rsidRPr="00A5606A" w14:paraId="0774BA34" w14:textId="77777777" w:rsidTr="00FD4F09">
        <w:trPr>
          <w:trHeight w:val="113"/>
        </w:trPr>
        <w:tc>
          <w:tcPr>
            <w:tcW w:w="569" w:type="dxa"/>
          </w:tcPr>
          <w:p w14:paraId="207D6A20"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14.3.2 </w:t>
            </w:r>
          </w:p>
        </w:tc>
        <w:tc>
          <w:tcPr>
            <w:tcW w:w="6201" w:type="dxa"/>
            <w:tcBorders>
              <w:right w:val="single" w:sz="4" w:space="0" w:color="auto"/>
            </w:tcBorders>
            <w:shd w:val="clear" w:color="auto" w:fill="auto"/>
          </w:tcPr>
          <w:p w14:paraId="065D0E84"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Statü Yedekleri</w:t>
            </w:r>
          </w:p>
        </w:tc>
        <w:tc>
          <w:tcPr>
            <w:tcW w:w="788" w:type="dxa"/>
            <w:tcBorders>
              <w:left w:val="single" w:sz="4" w:space="0" w:color="auto"/>
              <w:right w:val="single" w:sz="4" w:space="0" w:color="auto"/>
            </w:tcBorders>
            <w:vAlign w:val="bottom"/>
          </w:tcPr>
          <w:p w14:paraId="3B029CF8"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6E4CA6B7" w14:textId="72FA6A03"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0DA4A568" w14:textId="287C4C22"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006A420E" w14:textId="5A4775D8"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r>
      <w:tr w:rsidR="00AE44C5" w:rsidRPr="00A5606A" w14:paraId="2360F54C" w14:textId="77777777" w:rsidTr="00FD4F09">
        <w:trPr>
          <w:trHeight w:val="113"/>
        </w:trPr>
        <w:tc>
          <w:tcPr>
            <w:tcW w:w="569" w:type="dxa"/>
          </w:tcPr>
          <w:p w14:paraId="2418095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14.3.3 </w:t>
            </w:r>
          </w:p>
        </w:tc>
        <w:tc>
          <w:tcPr>
            <w:tcW w:w="6201" w:type="dxa"/>
            <w:tcBorders>
              <w:right w:val="single" w:sz="4" w:space="0" w:color="auto"/>
            </w:tcBorders>
            <w:shd w:val="clear" w:color="auto" w:fill="auto"/>
          </w:tcPr>
          <w:p w14:paraId="492A8F7A"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Olağanüstü Yedekler</w:t>
            </w:r>
          </w:p>
        </w:tc>
        <w:tc>
          <w:tcPr>
            <w:tcW w:w="788" w:type="dxa"/>
            <w:tcBorders>
              <w:left w:val="single" w:sz="4" w:space="0" w:color="auto"/>
              <w:right w:val="single" w:sz="4" w:space="0" w:color="auto"/>
            </w:tcBorders>
            <w:vAlign w:val="bottom"/>
          </w:tcPr>
          <w:p w14:paraId="00CF271C"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261C08A2" w14:textId="229C177B"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991.227</w:t>
            </w:r>
          </w:p>
        </w:tc>
        <w:tc>
          <w:tcPr>
            <w:tcW w:w="850" w:type="dxa"/>
            <w:tcBorders>
              <w:left w:val="single" w:sz="4" w:space="0" w:color="auto"/>
              <w:right w:val="single" w:sz="4" w:space="0" w:color="auto"/>
            </w:tcBorders>
            <w:vAlign w:val="bottom"/>
          </w:tcPr>
          <w:p w14:paraId="1C83EFD1" w14:textId="29EB748F"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0C93F66A" w14:textId="54CB1729"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991.227</w:t>
            </w:r>
          </w:p>
        </w:tc>
      </w:tr>
      <w:tr w:rsidR="00AE44C5" w:rsidRPr="00A5606A" w14:paraId="6B11B2EA" w14:textId="77777777" w:rsidTr="00FD4F09">
        <w:trPr>
          <w:trHeight w:val="113"/>
        </w:trPr>
        <w:tc>
          <w:tcPr>
            <w:tcW w:w="569" w:type="dxa"/>
          </w:tcPr>
          <w:p w14:paraId="59AF29F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14.3.4 </w:t>
            </w:r>
          </w:p>
        </w:tc>
        <w:tc>
          <w:tcPr>
            <w:tcW w:w="6201" w:type="dxa"/>
            <w:tcBorders>
              <w:right w:val="single" w:sz="4" w:space="0" w:color="auto"/>
            </w:tcBorders>
            <w:shd w:val="clear" w:color="auto" w:fill="auto"/>
          </w:tcPr>
          <w:p w14:paraId="2FE966D2"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Diğer Kâr Yedekleri</w:t>
            </w:r>
          </w:p>
        </w:tc>
        <w:tc>
          <w:tcPr>
            <w:tcW w:w="788" w:type="dxa"/>
            <w:tcBorders>
              <w:left w:val="single" w:sz="4" w:space="0" w:color="auto"/>
              <w:right w:val="single" w:sz="4" w:space="0" w:color="auto"/>
            </w:tcBorders>
            <w:vAlign w:val="bottom"/>
          </w:tcPr>
          <w:p w14:paraId="281A5B1C"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16260C54" w14:textId="7201F2A2"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0" w:type="dxa"/>
            <w:tcBorders>
              <w:left w:val="single" w:sz="4" w:space="0" w:color="auto"/>
              <w:right w:val="single" w:sz="4" w:space="0" w:color="auto"/>
            </w:tcBorders>
            <w:vAlign w:val="bottom"/>
          </w:tcPr>
          <w:p w14:paraId="4CB3AD1C" w14:textId="02182F0B"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2404E6A9" w14:textId="2074D88F"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r>
      <w:tr w:rsidR="00AE44C5" w:rsidRPr="00A5606A" w14:paraId="000CBFAA" w14:textId="77777777" w:rsidTr="00FD4F09">
        <w:trPr>
          <w:trHeight w:val="113"/>
        </w:trPr>
        <w:tc>
          <w:tcPr>
            <w:tcW w:w="569" w:type="dxa"/>
          </w:tcPr>
          <w:p w14:paraId="2109ACD3"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14.4 </w:t>
            </w:r>
          </w:p>
        </w:tc>
        <w:tc>
          <w:tcPr>
            <w:tcW w:w="6201" w:type="dxa"/>
            <w:tcBorders>
              <w:right w:val="single" w:sz="4" w:space="0" w:color="auto"/>
            </w:tcBorders>
            <w:shd w:val="clear" w:color="auto" w:fill="auto"/>
          </w:tcPr>
          <w:p w14:paraId="0B37F133"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Kâr Veya Zarar</w:t>
            </w:r>
          </w:p>
        </w:tc>
        <w:tc>
          <w:tcPr>
            <w:tcW w:w="788" w:type="dxa"/>
            <w:tcBorders>
              <w:left w:val="single" w:sz="4" w:space="0" w:color="auto"/>
              <w:bottom w:val="nil"/>
              <w:right w:val="single" w:sz="4" w:space="0" w:color="auto"/>
            </w:tcBorders>
            <w:vAlign w:val="bottom"/>
          </w:tcPr>
          <w:p w14:paraId="7C2CDD22"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602C569D" w14:textId="6E9EBC44"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249.01</w:t>
            </w:r>
            <w:r>
              <w:rPr>
                <w:rFonts w:ascii="Arial" w:hAnsi="Arial" w:cs="Arial"/>
                <w:color w:val="000000" w:themeColor="text1"/>
                <w:sz w:val="14"/>
                <w:szCs w:val="14"/>
              </w:rPr>
              <w:t>1</w:t>
            </w:r>
          </w:p>
        </w:tc>
        <w:tc>
          <w:tcPr>
            <w:tcW w:w="850" w:type="dxa"/>
            <w:tcBorders>
              <w:left w:val="single" w:sz="4" w:space="0" w:color="auto"/>
              <w:right w:val="single" w:sz="4" w:space="0" w:color="auto"/>
            </w:tcBorders>
            <w:vAlign w:val="bottom"/>
          </w:tcPr>
          <w:p w14:paraId="2003A937" w14:textId="331862CE"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477F7733" w14:textId="32C674CE"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249.01</w:t>
            </w:r>
            <w:r>
              <w:rPr>
                <w:rFonts w:ascii="Arial" w:hAnsi="Arial" w:cs="Arial"/>
                <w:color w:val="000000" w:themeColor="text1"/>
                <w:sz w:val="14"/>
                <w:szCs w:val="14"/>
              </w:rPr>
              <w:t>1</w:t>
            </w:r>
          </w:p>
        </w:tc>
      </w:tr>
      <w:tr w:rsidR="00AE44C5" w:rsidRPr="00A5606A" w14:paraId="1E54BCB1" w14:textId="77777777" w:rsidTr="00FD4F09">
        <w:trPr>
          <w:trHeight w:val="113"/>
        </w:trPr>
        <w:tc>
          <w:tcPr>
            <w:tcW w:w="569" w:type="dxa"/>
            <w:tcBorders>
              <w:bottom w:val="nil"/>
            </w:tcBorders>
          </w:tcPr>
          <w:p w14:paraId="042191F6"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14.4.1 </w:t>
            </w:r>
          </w:p>
        </w:tc>
        <w:tc>
          <w:tcPr>
            <w:tcW w:w="6201" w:type="dxa"/>
            <w:tcBorders>
              <w:right w:val="single" w:sz="4" w:space="0" w:color="auto"/>
            </w:tcBorders>
            <w:shd w:val="clear" w:color="auto" w:fill="auto"/>
          </w:tcPr>
          <w:p w14:paraId="16E93C80"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Geçmiş Yıllar Kâr/Zararı</w:t>
            </w:r>
          </w:p>
        </w:tc>
        <w:tc>
          <w:tcPr>
            <w:tcW w:w="788" w:type="dxa"/>
            <w:tcBorders>
              <w:top w:val="nil"/>
              <w:left w:val="single" w:sz="4" w:space="0" w:color="auto"/>
              <w:bottom w:val="nil"/>
              <w:right w:val="single" w:sz="4" w:space="0" w:color="auto"/>
            </w:tcBorders>
            <w:vAlign w:val="bottom"/>
          </w:tcPr>
          <w:p w14:paraId="0CC2A921"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22DF01DE" w14:textId="65EA3DB7"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(1.228)</w:t>
            </w:r>
          </w:p>
        </w:tc>
        <w:tc>
          <w:tcPr>
            <w:tcW w:w="850" w:type="dxa"/>
            <w:tcBorders>
              <w:left w:val="single" w:sz="4" w:space="0" w:color="auto"/>
              <w:right w:val="single" w:sz="4" w:space="0" w:color="auto"/>
            </w:tcBorders>
            <w:vAlign w:val="bottom"/>
          </w:tcPr>
          <w:p w14:paraId="60576FBE" w14:textId="6C19CE0E"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1566A857" w14:textId="48A92969"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(1.228)</w:t>
            </w:r>
          </w:p>
        </w:tc>
      </w:tr>
      <w:tr w:rsidR="00AE44C5" w:rsidRPr="00A5606A" w14:paraId="105A2BBF" w14:textId="77777777" w:rsidTr="00FD4F09">
        <w:trPr>
          <w:trHeight w:val="113"/>
        </w:trPr>
        <w:tc>
          <w:tcPr>
            <w:tcW w:w="569" w:type="dxa"/>
            <w:tcBorders>
              <w:top w:val="nil"/>
              <w:bottom w:val="nil"/>
            </w:tcBorders>
          </w:tcPr>
          <w:p w14:paraId="33D796C9"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14.4.2 </w:t>
            </w:r>
          </w:p>
        </w:tc>
        <w:tc>
          <w:tcPr>
            <w:tcW w:w="6201" w:type="dxa"/>
            <w:tcBorders>
              <w:bottom w:val="nil"/>
              <w:right w:val="single" w:sz="4" w:space="0" w:color="auto"/>
            </w:tcBorders>
            <w:shd w:val="clear" w:color="auto" w:fill="auto"/>
          </w:tcPr>
          <w:p w14:paraId="70C0779B" w14:textId="77777777" w:rsidR="00AE44C5" w:rsidRPr="00A5606A" w:rsidRDefault="00AE44C5" w:rsidP="00AE44C5">
            <w:pPr>
              <w:autoSpaceDE w:val="0"/>
              <w:autoSpaceDN w:val="0"/>
              <w:adjustRightInd w:val="0"/>
              <w:ind w:left="150" w:hanging="150"/>
              <w:rPr>
                <w:rFonts w:ascii="Arial" w:hAnsi="Arial" w:cs="Arial"/>
                <w:sz w:val="14"/>
                <w:szCs w:val="14"/>
              </w:rPr>
            </w:pPr>
            <w:r w:rsidRPr="00A5606A">
              <w:rPr>
                <w:rFonts w:ascii="Arial" w:hAnsi="Arial" w:cs="Arial"/>
                <w:sz w:val="14"/>
                <w:szCs w:val="14"/>
              </w:rPr>
              <w:t>Dönem Net Kâr/Zararı</w:t>
            </w:r>
          </w:p>
        </w:tc>
        <w:tc>
          <w:tcPr>
            <w:tcW w:w="788" w:type="dxa"/>
            <w:tcBorders>
              <w:top w:val="nil"/>
              <w:left w:val="single" w:sz="4" w:space="0" w:color="auto"/>
              <w:bottom w:val="nil"/>
              <w:right w:val="single" w:sz="4" w:space="0" w:color="auto"/>
            </w:tcBorders>
            <w:vAlign w:val="bottom"/>
          </w:tcPr>
          <w:p w14:paraId="22B9664D"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3D966E84" w14:textId="3AEB3A28"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250.2</w:t>
            </w:r>
            <w:r>
              <w:rPr>
                <w:rFonts w:ascii="Arial" w:hAnsi="Arial" w:cs="Arial"/>
                <w:color w:val="000000" w:themeColor="text1"/>
                <w:sz w:val="14"/>
                <w:szCs w:val="14"/>
              </w:rPr>
              <w:t>39</w:t>
            </w:r>
          </w:p>
        </w:tc>
        <w:tc>
          <w:tcPr>
            <w:tcW w:w="850" w:type="dxa"/>
            <w:tcBorders>
              <w:left w:val="single" w:sz="4" w:space="0" w:color="auto"/>
              <w:right w:val="single" w:sz="4" w:space="0" w:color="auto"/>
            </w:tcBorders>
            <w:vAlign w:val="bottom"/>
          </w:tcPr>
          <w:p w14:paraId="4F1A8FED" w14:textId="70522700"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491045FF" w14:textId="497025CC"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250.2</w:t>
            </w:r>
            <w:r>
              <w:rPr>
                <w:rFonts w:ascii="Arial" w:hAnsi="Arial" w:cs="Arial"/>
                <w:color w:val="000000" w:themeColor="text1"/>
                <w:sz w:val="14"/>
                <w:szCs w:val="14"/>
              </w:rPr>
              <w:t>39</w:t>
            </w:r>
          </w:p>
        </w:tc>
      </w:tr>
      <w:tr w:rsidR="00AE44C5" w:rsidRPr="00A5606A" w14:paraId="7FF20AAB" w14:textId="77777777" w:rsidTr="00FD4F09">
        <w:trPr>
          <w:trHeight w:val="113"/>
        </w:trPr>
        <w:tc>
          <w:tcPr>
            <w:tcW w:w="569" w:type="dxa"/>
            <w:tcBorders>
              <w:top w:val="nil"/>
              <w:bottom w:val="nil"/>
            </w:tcBorders>
          </w:tcPr>
          <w:p w14:paraId="674541A6" w14:textId="22E27BC6" w:rsidR="00AE44C5" w:rsidRPr="00A5606A" w:rsidRDefault="00AE44C5" w:rsidP="00AE44C5">
            <w:pPr>
              <w:autoSpaceDE w:val="0"/>
              <w:autoSpaceDN w:val="0"/>
              <w:adjustRightInd w:val="0"/>
              <w:rPr>
                <w:rFonts w:ascii="Arial" w:hAnsi="Arial" w:cs="Arial"/>
                <w:sz w:val="14"/>
                <w:szCs w:val="14"/>
              </w:rPr>
            </w:pPr>
            <w:r w:rsidRPr="009128F0">
              <w:rPr>
                <w:rFonts w:ascii="Arial" w:hAnsi="Arial" w:cs="Arial"/>
                <w:color w:val="000000" w:themeColor="text1"/>
                <w:sz w:val="14"/>
                <w:szCs w:val="14"/>
              </w:rPr>
              <w:t xml:space="preserve"> 14.5</w:t>
            </w:r>
          </w:p>
        </w:tc>
        <w:tc>
          <w:tcPr>
            <w:tcW w:w="6201" w:type="dxa"/>
            <w:tcBorders>
              <w:bottom w:val="nil"/>
              <w:right w:val="single" w:sz="4" w:space="0" w:color="auto"/>
            </w:tcBorders>
            <w:shd w:val="clear" w:color="auto" w:fill="auto"/>
          </w:tcPr>
          <w:p w14:paraId="66F47989" w14:textId="65B31F7D" w:rsidR="00AE44C5" w:rsidRPr="00A5606A" w:rsidRDefault="00AE44C5" w:rsidP="00AE44C5">
            <w:pPr>
              <w:autoSpaceDE w:val="0"/>
              <w:autoSpaceDN w:val="0"/>
              <w:adjustRightInd w:val="0"/>
              <w:ind w:left="150" w:hanging="150"/>
              <w:rPr>
                <w:rFonts w:ascii="Arial" w:hAnsi="Arial" w:cs="Arial"/>
                <w:sz w:val="14"/>
                <w:szCs w:val="14"/>
              </w:rPr>
            </w:pPr>
            <w:r w:rsidRPr="009128F0">
              <w:rPr>
                <w:rFonts w:ascii="Arial" w:hAnsi="Arial" w:cs="Arial"/>
                <w:color w:val="000000" w:themeColor="text1"/>
                <w:sz w:val="14"/>
                <w:szCs w:val="14"/>
              </w:rPr>
              <w:t>Azınlık Payları</w:t>
            </w:r>
          </w:p>
        </w:tc>
        <w:tc>
          <w:tcPr>
            <w:tcW w:w="788" w:type="dxa"/>
            <w:tcBorders>
              <w:top w:val="nil"/>
              <w:left w:val="single" w:sz="4" w:space="0" w:color="auto"/>
              <w:bottom w:val="nil"/>
              <w:right w:val="single" w:sz="4" w:space="0" w:color="auto"/>
            </w:tcBorders>
            <w:vAlign w:val="bottom"/>
          </w:tcPr>
          <w:p w14:paraId="4BE773C1"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right w:val="single" w:sz="4" w:space="0" w:color="auto"/>
            </w:tcBorders>
            <w:vAlign w:val="bottom"/>
          </w:tcPr>
          <w:p w14:paraId="09509E0A" w14:textId="6E66E437"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156.047</w:t>
            </w:r>
          </w:p>
        </w:tc>
        <w:tc>
          <w:tcPr>
            <w:tcW w:w="850" w:type="dxa"/>
            <w:tcBorders>
              <w:left w:val="single" w:sz="4" w:space="0" w:color="auto"/>
              <w:right w:val="single" w:sz="4" w:space="0" w:color="auto"/>
            </w:tcBorders>
            <w:vAlign w:val="bottom"/>
          </w:tcPr>
          <w:p w14:paraId="74CBA0D3" w14:textId="7C4DFB67"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w:t>
            </w:r>
          </w:p>
        </w:tc>
        <w:tc>
          <w:tcPr>
            <w:tcW w:w="851" w:type="dxa"/>
            <w:tcBorders>
              <w:left w:val="single" w:sz="4" w:space="0" w:color="auto"/>
              <w:right w:val="single" w:sz="4" w:space="0" w:color="auto"/>
            </w:tcBorders>
            <w:vAlign w:val="bottom"/>
          </w:tcPr>
          <w:p w14:paraId="42E5AB86" w14:textId="56B28E23" w:rsidR="00AE44C5" w:rsidRPr="00A5606A" w:rsidRDefault="00AE44C5" w:rsidP="00AE44C5">
            <w:pPr>
              <w:ind w:left="-210" w:right="32"/>
              <w:jc w:val="right"/>
              <w:rPr>
                <w:rFonts w:ascii="Arial" w:hAnsi="Arial" w:cs="Arial"/>
                <w:bCs/>
                <w:sz w:val="14"/>
                <w:szCs w:val="14"/>
              </w:rPr>
            </w:pPr>
            <w:r w:rsidRPr="00627956">
              <w:rPr>
                <w:rFonts w:ascii="Arial" w:hAnsi="Arial" w:cs="Arial"/>
                <w:color w:val="000000" w:themeColor="text1"/>
                <w:sz w:val="14"/>
                <w:szCs w:val="14"/>
              </w:rPr>
              <w:t>156.047</w:t>
            </w:r>
          </w:p>
        </w:tc>
      </w:tr>
      <w:tr w:rsidR="00AE44C5" w:rsidRPr="00A5606A" w14:paraId="014ECB9F" w14:textId="77777777" w:rsidTr="00FD4F09">
        <w:trPr>
          <w:trHeight w:val="113"/>
        </w:trPr>
        <w:tc>
          <w:tcPr>
            <w:tcW w:w="569" w:type="dxa"/>
            <w:tcBorders>
              <w:top w:val="nil"/>
              <w:bottom w:val="single" w:sz="4" w:space="0" w:color="auto"/>
            </w:tcBorders>
          </w:tcPr>
          <w:p w14:paraId="6E4CE546" w14:textId="77777777" w:rsidR="00AE44C5" w:rsidRPr="00A5606A" w:rsidRDefault="00AE44C5" w:rsidP="00AE44C5">
            <w:pPr>
              <w:autoSpaceDE w:val="0"/>
              <w:autoSpaceDN w:val="0"/>
              <w:adjustRightInd w:val="0"/>
              <w:rPr>
                <w:rFonts w:ascii="Arial" w:hAnsi="Arial" w:cs="Arial"/>
                <w:sz w:val="14"/>
                <w:szCs w:val="14"/>
              </w:rPr>
            </w:pPr>
          </w:p>
        </w:tc>
        <w:tc>
          <w:tcPr>
            <w:tcW w:w="6201" w:type="dxa"/>
            <w:tcBorders>
              <w:top w:val="nil"/>
              <w:bottom w:val="single" w:sz="4" w:space="0" w:color="auto"/>
              <w:right w:val="single" w:sz="4" w:space="0" w:color="auto"/>
            </w:tcBorders>
            <w:shd w:val="clear" w:color="auto" w:fill="auto"/>
          </w:tcPr>
          <w:p w14:paraId="170492B0" w14:textId="77777777" w:rsidR="00AE44C5" w:rsidRPr="00A5606A" w:rsidRDefault="00AE44C5" w:rsidP="00AE44C5">
            <w:pPr>
              <w:autoSpaceDE w:val="0"/>
              <w:autoSpaceDN w:val="0"/>
              <w:adjustRightInd w:val="0"/>
              <w:ind w:left="150" w:hanging="150"/>
              <w:rPr>
                <w:rFonts w:ascii="Arial" w:hAnsi="Arial" w:cs="Arial"/>
                <w:sz w:val="14"/>
                <w:szCs w:val="14"/>
              </w:rPr>
            </w:pPr>
          </w:p>
        </w:tc>
        <w:tc>
          <w:tcPr>
            <w:tcW w:w="788" w:type="dxa"/>
            <w:tcBorders>
              <w:top w:val="nil"/>
              <w:left w:val="single" w:sz="4" w:space="0" w:color="auto"/>
              <w:bottom w:val="single" w:sz="4" w:space="0" w:color="auto"/>
              <w:right w:val="single" w:sz="4" w:space="0" w:color="auto"/>
            </w:tcBorders>
            <w:vAlign w:val="bottom"/>
          </w:tcPr>
          <w:p w14:paraId="257C1EEA" w14:textId="77777777" w:rsidR="00AE44C5" w:rsidRPr="00A5606A" w:rsidRDefault="00AE44C5" w:rsidP="00AE44C5">
            <w:pPr>
              <w:autoSpaceDE w:val="0"/>
              <w:autoSpaceDN w:val="0"/>
              <w:adjustRightInd w:val="0"/>
              <w:jc w:val="center"/>
              <w:rPr>
                <w:rFonts w:ascii="Arial" w:hAnsi="Arial" w:cs="Arial"/>
                <w:sz w:val="14"/>
                <w:szCs w:val="14"/>
              </w:rPr>
            </w:pPr>
          </w:p>
        </w:tc>
        <w:tc>
          <w:tcPr>
            <w:tcW w:w="851" w:type="dxa"/>
            <w:tcBorders>
              <w:left w:val="single" w:sz="4" w:space="0" w:color="auto"/>
              <w:bottom w:val="single" w:sz="4" w:space="0" w:color="auto"/>
              <w:right w:val="single" w:sz="4" w:space="0" w:color="auto"/>
            </w:tcBorders>
            <w:vAlign w:val="bottom"/>
          </w:tcPr>
          <w:p w14:paraId="25BABA98" w14:textId="77777777" w:rsidR="00AE44C5" w:rsidRPr="00A5606A" w:rsidRDefault="00AE44C5" w:rsidP="00AE44C5">
            <w:pPr>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vAlign w:val="bottom"/>
          </w:tcPr>
          <w:p w14:paraId="07952CEB" w14:textId="77777777" w:rsidR="00AE44C5" w:rsidRPr="00A5606A" w:rsidRDefault="00AE44C5" w:rsidP="00AE44C5">
            <w:pPr>
              <w:jc w:val="right"/>
              <w:rPr>
                <w:rFonts w:ascii="Arial" w:hAnsi="Arial" w:cs="Arial"/>
                <w:b/>
                <w:bCs/>
                <w:sz w:val="14"/>
                <w:szCs w:val="14"/>
              </w:rPr>
            </w:pPr>
          </w:p>
        </w:tc>
        <w:tc>
          <w:tcPr>
            <w:tcW w:w="851" w:type="dxa"/>
            <w:tcBorders>
              <w:left w:val="single" w:sz="4" w:space="0" w:color="auto"/>
              <w:bottom w:val="single" w:sz="4" w:space="0" w:color="auto"/>
              <w:right w:val="single" w:sz="4" w:space="0" w:color="auto"/>
            </w:tcBorders>
            <w:vAlign w:val="bottom"/>
          </w:tcPr>
          <w:p w14:paraId="00E8E2BB" w14:textId="77777777" w:rsidR="00AE44C5" w:rsidRPr="00A5606A" w:rsidRDefault="00AE44C5" w:rsidP="00AE44C5">
            <w:pPr>
              <w:jc w:val="right"/>
              <w:rPr>
                <w:rFonts w:ascii="Arial" w:hAnsi="Arial" w:cs="Arial"/>
                <w:b/>
                <w:bCs/>
                <w:sz w:val="14"/>
                <w:szCs w:val="14"/>
              </w:rPr>
            </w:pPr>
          </w:p>
        </w:tc>
      </w:tr>
      <w:tr w:rsidR="00AE44C5" w:rsidRPr="00A5606A" w14:paraId="4985EF8F" w14:textId="77777777" w:rsidTr="00FD4F09">
        <w:trPr>
          <w:trHeight w:val="80"/>
        </w:trPr>
        <w:tc>
          <w:tcPr>
            <w:tcW w:w="569" w:type="dxa"/>
            <w:tcBorders>
              <w:top w:val="single" w:sz="4" w:space="0" w:color="auto"/>
              <w:bottom w:val="single" w:sz="4" w:space="0" w:color="auto"/>
            </w:tcBorders>
          </w:tcPr>
          <w:p w14:paraId="46E64244" w14:textId="77777777" w:rsidR="00AE44C5" w:rsidRPr="00A5606A" w:rsidRDefault="00AE44C5" w:rsidP="00AE44C5">
            <w:pPr>
              <w:autoSpaceDE w:val="0"/>
              <w:autoSpaceDN w:val="0"/>
              <w:adjustRightInd w:val="0"/>
              <w:rPr>
                <w:rFonts w:ascii="Arial" w:hAnsi="Arial" w:cs="Arial"/>
                <w:b/>
                <w:sz w:val="14"/>
                <w:szCs w:val="14"/>
              </w:rPr>
            </w:pPr>
          </w:p>
        </w:tc>
        <w:tc>
          <w:tcPr>
            <w:tcW w:w="6201" w:type="dxa"/>
            <w:tcBorders>
              <w:top w:val="single" w:sz="4" w:space="0" w:color="auto"/>
              <w:bottom w:val="single" w:sz="4" w:space="0" w:color="auto"/>
              <w:right w:val="single" w:sz="4" w:space="0" w:color="auto"/>
            </w:tcBorders>
          </w:tcPr>
          <w:p w14:paraId="0A891630" w14:textId="77777777" w:rsidR="00AE44C5" w:rsidRPr="00A5606A" w:rsidRDefault="00AE44C5" w:rsidP="00AE44C5">
            <w:pPr>
              <w:autoSpaceDE w:val="0"/>
              <w:autoSpaceDN w:val="0"/>
              <w:adjustRightInd w:val="0"/>
              <w:ind w:left="150" w:hanging="150"/>
              <w:rPr>
                <w:rFonts w:ascii="Arial" w:hAnsi="Arial" w:cs="Arial"/>
                <w:b/>
                <w:sz w:val="14"/>
                <w:szCs w:val="14"/>
              </w:rPr>
            </w:pPr>
            <w:r w:rsidRPr="00A5606A">
              <w:rPr>
                <w:rFonts w:ascii="Arial" w:hAnsi="Arial" w:cs="Arial"/>
                <w:b/>
                <w:sz w:val="14"/>
                <w:szCs w:val="14"/>
              </w:rPr>
              <w:t>PASİF TOPLAMI</w:t>
            </w:r>
          </w:p>
        </w:tc>
        <w:tc>
          <w:tcPr>
            <w:tcW w:w="788" w:type="dxa"/>
            <w:tcBorders>
              <w:top w:val="single" w:sz="4" w:space="0" w:color="auto"/>
              <w:left w:val="single" w:sz="4" w:space="0" w:color="auto"/>
              <w:bottom w:val="single" w:sz="4" w:space="0" w:color="auto"/>
              <w:right w:val="single" w:sz="4" w:space="0" w:color="auto"/>
            </w:tcBorders>
            <w:vAlign w:val="bottom"/>
          </w:tcPr>
          <w:p w14:paraId="4824F4BF" w14:textId="77777777" w:rsidR="00AE44C5" w:rsidRPr="00A5606A" w:rsidRDefault="00AE44C5" w:rsidP="00AE44C5">
            <w:pPr>
              <w:autoSpaceDE w:val="0"/>
              <w:autoSpaceDN w:val="0"/>
              <w:adjustRightInd w:val="0"/>
              <w:jc w:val="center"/>
              <w:rPr>
                <w:rFonts w:ascii="Arial" w:hAnsi="Arial" w:cs="Arial"/>
                <w:b/>
                <w:sz w:val="14"/>
                <w:szCs w:val="14"/>
              </w:rPr>
            </w:pPr>
          </w:p>
        </w:tc>
        <w:tc>
          <w:tcPr>
            <w:tcW w:w="851" w:type="dxa"/>
            <w:tcBorders>
              <w:top w:val="nil"/>
              <w:left w:val="nil"/>
              <w:bottom w:val="single" w:sz="4" w:space="0" w:color="auto"/>
              <w:right w:val="single" w:sz="4" w:space="0" w:color="auto"/>
            </w:tcBorders>
            <w:shd w:val="clear" w:color="auto" w:fill="auto"/>
            <w:vAlign w:val="bottom"/>
          </w:tcPr>
          <w:p w14:paraId="4CCE1DE6" w14:textId="764F5AA3"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17.939.908</w:t>
            </w:r>
          </w:p>
        </w:tc>
        <w:tc>
          <w:tcPr>
            <w:tcW w:w="850" w:type="dxa"/>
            <w:tcBorders>
              <w:top w:val="nil"/>
              <w:left w:val="nil"/>
              <w:bottom w:val="single" w:sz="4" w:space="0" w:color="auto"/>
              <w:right w:val="single" w:sz="4" w:space="0" w:color="auto"/>
            </w:tcBorders>
            <w:shd w:val="clear" w:color="auto" w:fill="auto"/>
            <w:vAlign w:val="bottom"/>
          </w:tcPr>
          <w:p w14:paraId="1A5DEA95" w14:textId="226D029B"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18.391.799</w:t>
            </w:r>
          </w:p>
        </w:tc>
        <w:tc>
          <w:tcPr>
            <w:tcW w:w="851" w:type="dxa"/>
            <w:tcBorders>
              <w:top w:val="nil"/>
              <w:left w:val="nil"/>
              <w:bottom w:val="single" w:sz="4" w:space="0" w:color="auto"/>
              <w:right w:val="single" w:sz="4" w:space="0" w:color="auto"/>
            </w:tcBorders>
            <w:shd w:val="clear" w:color="auto" w:fill="auto"/>
            <w:vAlign w:val="bottom"/>
          </w:tcPr>
          <w:p w14:paraId="1FFD0A6E" w14:textId="51984097" w:rsidR="00AE44C5" w:rsidRPr="00A5606A" w:rsidRDefault="00AE44C5" w:rsidP="00AE44C5">
            <w:pPr>
              <w:ind w:left="-210" w:right="32"/>
              <w:jc w:val="right"/>
              <w:rPr>
                <w:rFonts w:ascii="Arial" w:hAnsi="Arial" w:cs="Arial"/>
                <w:b/>
                <w:bCs/>
                <w:sz w:val="14"/>
                <w:szCs w:val="14"/>
              </w:rPr>
            </w:pPr>
            <w:r w:rsidRPr="00627956">
              <w:rPr>
                <w:rFonts w:ascii="Arial" w:hAnsi="Arial" w:cs="Arial"/>
                <w:b/>
                <w:color w:val="000000" w:themeColor="text1"/>
                <w:sz w:val="14"/>
                <w:szCs w:val="14"/>
              </w:rPr>
              <w:t>36.331.707</w:t>
            </w:r>
          </w:p>
        </w:tc>
      </w:tr>
    </w:tbl>
    <w:p w14:paraId="3244135F" w14:textId="77777777" w:rsidR="00137883" w:rsidRPr="00A5606A" w:rsidRDefault="00137883" w:rsidP="00137883">
      <w:pPr>
        <w:spacing w:before="120"/>
        <w:ind w:left="-420" w:right="-574"/>
        <w:jc w:val="both"/>
        <w:rPr>
          <w:rFonts w:ascii="Arial" w:hAnsi="Arial" w:cs="Arial"/>
          <w:sz w:val="20"/>
          <w:szCs w:val="20"/>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14:paraId="78A7F5DB" w14:textId="77777777" w:rsidR="00137883" w:rsidRPr="00A5606A" w:rsidRDefault="00137883" w:rsidP="00137883">
      <w:pPr>
        <w:rPr>
          <w:rFonts w:ascii="Arial" w:hAnsi="Arial" w:cs="Arial"/>
          <w:sz w:val="20"/>
          <w:szCs w:val="20"/>
        </w:rPr>
      </w:pPr>
    </w:p>
    <w:p w14:paraId="5E8FC44C" w14:textId="77777777" w:rsidR="00137883" w:rsidRPr="00A5606A" w:rsidRDefault="00137883" w:rsidP="00137883">
      <w:pPr>
        <w:rPr>
          <w:rFonts w:ascii="Arial" w:hAnsi="Arial" w:cs="Arial"/>
          <w:sz w:val="20"/>
          <w:szCs w:val="20"/>
        </w:rPr>
      </w:pPr>
    </w:p>
    <w:p w14:paraId="4C6A8D9F" w14:textId="77777777" w:rsidR="00137883" w:rsidRPr="00A5606A" w:rsidRDefault="00137883" w:rsidP="00137883">
      <w:pPr>
        <w:rPr>
          <w:rFonts w:ascii="Arial" w:hAnsi="Arial" w:cs="Arial"/>
          <w:sz w:val="20"/>
          <w:szCs w:val="20"/>
        </w:rPr>
      </w:pPr>
    </w:p>
    <w:p w14:paraId="2EC7E9D3" w14:textId="77777777" w:rsidR="00137883" w:rsidRPr="00A5606A" w:rsidRDefault="00137883" w:rsidP="00137883">
      <w:pPr>
        <w:rPr>
          <w:rFonts w:ascii="Arial" w:hAnsi="Arial" w:cs="Arial"/>
          <w:sz w:val="20"/>
          <w:szCs w:val="20"/>
        </w:rPr>
      </w:pPr>
    </w:p>
    <w:p w14:paraId="46620E0E" w14:textId="77777777" w:rsidR="00137883" w:rsidRPr="00A5606A" w:rsidRDefault="00137883" w:rsidP="00137883">
      <w:pPr>
        <w:rPr>
          <w:rFonts w:ascii="Arial" w:hAnsi="Arial" w:cs="Arial"/>
          <w:sz w:val="20"/>
          <w:szCs w:val="20"/>
        </w:rPr>
      </w:pPr>
    </w:p>
    <w:p w14:paraId="3AC21716" w14:textId="77777777" w:rsidR="00137883" w:rsidRPr="00A5606A" w:rsidRDefault="00137883" w:rsidP="00137883">
      <w:pPr>
        <w:rPr>
          <w:rFonts w:ascii="Arial" w:hAnsi="Arial" w:cs="Arial"/>
          <w:sz w:val="20"/>
          <w:szCs w:val="20"/>
        </w:rPr>
      </w:pPr>
    </w:p>
    <w:p w14:paraId="6C93B54A" w14:textId="77777777" w:rsidR="00137883" w:rsidRPr="00A5606A" w:rsidRDefault="00137883" w:rsidP="00137883">
      <w:pPr>
        <w:rPr>
          <w:rFonts w:ascii="Arial" w:hAnsi="Arial" w:cs="Arial"/>
          <w:sz w:val="20"/>
          <w:szCs w:val="20"/>
        </w:rPr>
      </w:pPr>
    </w:p>
    <w:p w14:paraId="799EC68C" w14:textId="77777777" w:rsidR="00137883" w:rsidRPr="00A5606A" w:rsidRDefault="00137883" w:rsidP="00137883">
      <w:pPr>
        <w:rPr>
          <w:rFonts w:ascii="Arial" w:hAnsi="Arial" w:cs="Arial"/>
          <w:sz w:val="20"/>
          <w:szCs w:val="20"/>
        </w:rPr>
      </w:pPr>
    </w:p>
    <w:p w14:paraId="5B33F400" w14:textId="77777777" w:rsidR="00137883" w:rsidRPr="00A5606A" w:rsidRDefault="00137883" w:rsidP="00137883">
      <w:pPr>
        <w:rPr>
          <w:rFonts w:ascii="Arial" w:hAnsi="Arial" w:cs="Arial"/>
          <w:sz w:val="20"/>
          <w:szCs w:val="20"/>
        </w:rPr>
      </w:pPr>
    </w:p>
    <w:p w14:paraId="732489AD" w14:textId="77777777" w:rsidR="00137883" w:rsidRPr="00A5606A" w:rsidRDefault="00137883" w:rsidP="00137883">
      <w:pPr>
        <w:rPr>
          <w:rFonts w:ascii="Arial" w:hAnsi="Arial" w:cs="Arial"/>
          <w:sz w:val="20"/>
          <w:szCs w:val="20"/>
        </w:rPr>
      </w:pPr>
    </w:p>
    <w:p w14:paraId="5BC29E58" w14:textId="77777777" w:rsidR="00137883" w:rsidRPr="00A5606A" w:rsidRDefault="00137883" w:rsidP="00137883">
      <w:pPr>
        <w:rPr>
          <w:rFonts w:ascii="Arial" w:hAnsi="Arial" w:cs="Arial"/>
          <w:sz w:val="20"/>
          <w:szCs w:val="20"/>
        </w:rPr>
      </w:pPr>
    </w:p>
    <w:p w14:paraId="54417068" w14:textId="77777777" w:rsidR="00137883" w:rsidRPr="00A5606A" w:rsidRDefault="00137883" w:rsidP="00137883">
      <w:pPr>
        <w:jc w:val="center"/>
        <w:rPr>
          <w:rFonts w:ascii="Arial" w:hAnsi="Arial" w:cs="Arial"/>
          <w:sz w:val="16"/>
          <w:szCs w:val="16"/>
        </w:rPr>
      </w:pPr>
      <w:r w:rsidRPr="00A5606A">
        <w:rPr>
          <w:rFonts w:ascii="Arial" w:hAnsi="Arial" w:cs="Arial"/>
          <w:sz w:val="16"/>
          <w:szCs w:val="16"/>
        </w:rPr>
        <w:t>İlişikteki açıklama ve dipnotlar bu finansal tabloların tamamlayıcı bir parçasıdır.</w:t>
      </w:r>
    </w:p>
    <w:p w14:paraId="6D8228D6" w14:textId="77777777" w:rsidR="00137883" w:rsidRPr="00A5606A" w:rsidRDefault="00137883" w:rsidP="00137883">
      <w:pPr>
        <w:jc w:val="center"/>
        <w:rPr>
          <w:rFonts w:ascii="Arial" w:hAnsi="Arial" w:cs="Arial"/>
          <w:sz w:val="20"/>
          <w:szCs w:val="20"/>
        </w:rPr>
        <w:sectPr w:rsidR="00137883" w:rsidRPr="00A5606A" w:rsidSect="00AE44C5">
          <w:headerReference w:type="default" r:id="rId27"/>
          <w:pgSz w:w="11907" w:h="16840" w:code="9"/>
          <w:pgMar w:top="1418" w:right="1418" w:bottom="1418" w:left="1418" w:header="720" w:footer="720" w:gutter="0"/>
          <w:cols w:space="720"/>
          <w:noEndnote/>
        </w:sectPr>
      </w:pPr>
    </w:p>
    <w:tbl>
      <w:tblPr>
        <w:tblW w:w="10159" w:type="dxa"/>
        <w:tblInd w:w="-714" w:type="dxa"/>
        <w:tblLayout w:type="fixed"/>
        <w:tblCellMar>
          <w:left w:w="0" w:type="dxa"/>
          <w:right w:w="0" w:type="dxa"/>
        </w:tblCellMar>
        <w:tblLook w:val="0000" w:firstRow="0" w:lastRow="0" w:firstColumn="0" w:lastColumn="0" w:noHBand="0" w:noVBand="0"/>
      </w:tblPr>
      <w:tblGrid>
        <w:gridCol w:w="571"/>
        <w:gridCol w:w="6157"/>
        <w:gridCol w:w="728"/>
        <w:gridCol w:w="922"/>
        <w:gridCol w:w="931"/>
        <w:gridCol w:w="850"/>
      </w:tblGrid>
      <w:tr w:rsidR="00137883" w:rsidRPr="00A5606A" w14:paraId="626D7923" w14:textId="77777777" w:rsidTr="00AE44C5">
        <w:trPr>
          <w:trHeight w:val="113"/>
        </w:trPr>
        <w:tc>
          <w:tcPr>
            <w:tcW w:w="6728" w:type="dxa"/>
            <w:gridSpan w:val="2"/>
            <w:vMerge w:val="restart"/>
            <w:tcBorders>
              <w:top w:val="single" w:sz="4" w:space="0" w:color="auto"/>
              <w:left w:val="single" w:sz="4" w:space="0" w:color="auto"/>
              <w:right w:val="single" w:sz="4" w:space="0" w:color="auto"/>
            </w:tcBorders>
          </w:tcPr>
          <w:p w14:paraId="35657887" w14:textId="77777777" w:rsidR="00137883" w:rsidRPr="00A5606A" w:rsidRDefault="00137883" w:rsidP="00AE44C5">
            <w:pPr>
              <w:pStyle w:val="Balk3"/>
              <w:jc w:val="center"/>
              <w:rPr>
                <w:rFonts w:ascii="Arial" w:hAnsi="Arial" w:cs="Arial"/>
                <w:b w:val="0"/>
                <w:sz w:val="14"/>
                <w:szCs w:val="14"/>
              </w:rPr>
            </w:pPr>
          </w:p>
          <w:p w14:paraId="10CDA458" w14:textId="77777777" w:rsidR="00137883" w:rsidRPr="00A5606A" w:rsidRDefault="00137883" w:rsidP="00AE44C5">
            <w:pPr>
              <w:pStyle w:val="NormalGirinti"/>
              <w:jc w:val="center"/>
              <w:rPr>
                <w:rFonts w:ascii="Arial" w:hAnsi="Arial" w:cs="Arial"/>
              </w:rPr>
            </w:pPr>
          </w:p>
          <w:p w14:paraId="3C267A84" w14:textId="77777777" w:rsidR="00137883" w:rsidRPr="00A5606A" w:rsidRDefault="00137883" w:rsidP="00AE44C5">
            <w:pPr>
              <w:pStyle w:val="NormalGirinti"/>
              <w:rPr>
                <w:rFonts w:ascii="Arial" w:hAnsi="Arial" w:cs="Arial"/>
              </w:rPr>
            </w:pPr>
            <w:r w:rsidRPr="00A5606A">
              <w:rPr>
                <w:rFonts w:ascii="Arial" w:hAnsi="Arial" w:cs="Arial"/>
                <w:b/>
                <w:bCs/>
                <w:noProof w:val="0"/>
                <w:sz w:val="14"/>
                <w:szCs w:val="14"/>
                <w:lang w:val="en-US"/>
              </w:rPr>
              <w:t xml:space="preserve">                 NAZIM HESAPLAR TABLOSU</w:t>
            </w:r>
          </w:p>
        </w:tc>
        <w:tc>
          <w:tcPr>
            <w:tcW w:w="728" w:type="dxa"/>
            <w:vMerge w:val="restart"/>
            <w:tcBorders>
              <w:top w:val="single" w:sz="4" w:space="0" w:color="auto"/>
              <w:left w:val="single" w:sz="4" w:space="0" w:color="auto"/>
              <w:bottom w:val="single" w:sz="4" w:space="0" w:color="auto"/>
              <w:right w:val="single" w:sz="4" w:space="0" w:color="auto"/>
            </w:tcBorders>
            <w:vAlign w:val="bottom"/>
          </w:tcPr>
          <w:p w14:paraId="2B36FCC9" w14:textId="77777777" w:rsidR="00137883" w:rsidRPr="00A5606A" w:rsidRDefault="00137883" w:rsidP="00AE44C5">
            <w:pPr>
              <w:autoSpaceDE w:val="0"/>
              <w:autoSpaceDN w:val="0"/>
              <w:adjustRightInd w:val="0"/>
              <w:ind w:right="68"/>
              <w:jc w:val="center"/>
              <w:rPr>
                <w:rFonts w:ascii="Arial" w:hAnsi="Arial" w:cs="Arial"/>
                <w:b/>
                <w:sz w:val="14"/>
                <w:szCs w:val="14"/>
              </w:rPr>
            </w:pPr>
            <w:r w:rsidRPr="00A5606A">
              <w:rPr>
                <w:rFonts w:ascii="Arial" w:hAnsi="Arial" w:cs="Arial"/>
                <w:b/>
                <w:sz w:val="14"/>
                <w:szCs w:val="14"/>
              </w:rPr>
              <w:t>Dipnot (Beşinci Bölüm-III)</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778C74E5" w14:textId="300D2C5A" w:rsidR="00137883" w:rsidRPr="00A5606A" w:rsidRDefault="00137883" w:rsidP="00AE44C5">
            <w:pPr>
              <w:autoSpaceDE w:val="0"/>
              <w:autoSpaceDN w:val="0"/>
              <w:adjustRightInd w:val="0"/>
              <w:ind w:left="-28"/>
              <w:jc w:val="center"/>
              <w:rPr>
                <w:rFonts w:ascii="Arial" w:hAnsi="Arial" w:cs="Arial"/>
                <w:b/>
                <w:sz w:val="14"/>
                <w:szCs w:val="14"/>
              </w:rPr>
            </w:pPr>
            <w:r w:rsidRPr="00A5606A">
              <w:rPr>
                <w:rFonts w:ascii="Arial" w:hAnsi="Arial" w:cs="Arial"/>
                <w:b/>
                <w:sz w:val="14"/>
                <w:szCs w:val="14"/>
              </w:rPr>
              <w:t xml:space="preserve">Sınırlı </w:t>
            </w:r>
            <w:r w:rsidR="00D90B6C">
              <w:rPr>
                <w:rFonts w:ascii="Arial" w:hAnsi="Arial" w:cs="Arial"/>
                <w:b/>
                <w:sz w:val="14"/>
                <w:szCs w:val="14"/>
              </w:rPr>
              <w:t>d</w:t>
            </w:r>
            <w:r w:rsidRPr="00A5606A">
              <w:rPr>
                <w:rFonts w:ascii="Arial" w:hAnsi="Arial" w:cs="Arial"/>
                <w:b/>
                <w:sz w:val="14"/>
                <w:szCs w:val="14"/>
              </w:rPr>
              <w:t xml:space="preserve">enetimden </w:t>
            </w:r>
            <w:r w:rsidR="00D90B6C">
              <w:rPr>
                <w:rFonts w:ascii="Arial" w:hAnsi="Arial" w:cs="Arial"/>
                <w:b/>
                <w:sz w:val="14"/>
                <w:szCs w:val="14"/>
              </w:rPr>
              <w:t>g</w:t>
            </w:r>
            <w:r w:rsidRPr="00A5606A">
              <w:rPr>
                <w:rFonts w:ascii="Arial" w:hAnsi="Arial" w:cs="Arial"/>
                <w:b/>
                <w:sz w:val="14"/>
                <w:szCs w:val="14"/>
              </w:rPr>
              <w:t>eçmiş</w:t>
            </w:r>
          </w:p>
        </w:tc>
      </w:tr>
      <w:tr w:rsidR="00137883" w:rsidRPr="00A5606A" w14:paraId="7927B832" w14:textId="77777777" w:rsidTr="00AE44C5">
        <w:trPr>
          <w:trHeight w:val="113"/>
        </w:trPr>
        <w:tc>
          <w:tcPr>
            <w:tcW w:w="6728" w:type="dxa"/>
            <w:gridSpan w:val="2"/>
            <w:vMerge/>
            <w:tcBorders>
              <w:left w:val="single" w:sz="4" w:space="0" w:color="auto"/>
              <w:right w:val="single" w:sz="4" w:space="0" w:color="auto"/>
            </w:tcBorders>
          </w:tcPr>
          <w:p w14:paraId="1CCD2EF9" w14:textId="77777777" w:rsidR="00137883" w:rsidRPr="00A5606A" w:rsidRDefault="00137883" w:rsidP="00AE44C5">
            <w:pPr>
              <w:pStyle w:val="Balk3"/>
              <w:jc w:val="both"/>
              <w:rPr>
                <w:rFonts w:ascii="Arial" w:hAnsi="Arial" w:cs="Arial"/>
                <w:bCs/>
                <w:sz w:val="14"/>
                <w:szCs w:val="14"/>
              </w:rPr>
            </w:pPr>
          </w:p>
        </w:tc>
        <w:tc>
          <w:tcPr>
            <w:tcW w:w="728" w:type="dxa"/>
            <w:vMerge/>
            <w:tcBorders>
              <w:top w:val="single" w:sz="4" w:space="0" w:color="auto"/>
              <w:left w:val="single" w:sz="4" w:space="0" w:color="auto"/>
              <w:bottom w:val="single" w:sz="4" w:space="0" w:color="auto"/>
              <w:right w:val="single" w:sz="4" w:space="0" w:color="auto"/>
            </w:tcBorders>
            <w:vAlign w:val="bottom"/>
          </w:tcPr>
          <w:p w14:paraId="068FD895" w14:textId="77777777" w:rsidR="00137883" w:rsidRPr="00A5606A" w:rsidRDefault="00137883" w:rsidP="00AE44C5">
            <w:pPr>
              <w:autoSpaceDE w:val="0"/>
              <w:autoSpaceDN w:val="0"/>
              <w:adjustRightInd w:val="0"/>
              <w:jc w:val="center"/>
              <w:rPr>
                <w:rFonts w:ascii="Arial" w:hAnsi="Arial" w:cs="Arial"/>
                <w:b/>
                <w:sz w:val="14"/>
                <w:szCs w:val="14"/>
              </w:rPr>
            </w:pP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5774829A"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Cari dönem</w:t>
            </w:r>
          </w:p>
          <w:p w14:paraId="2BC329CF"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31 Mart 2018</w:t>
            </w:r>
          </w:p>
        </w:tc>
      </w:tr>
      <w:tr w:rsidR="00137883" w:rsidRPr="00A5606A" w14:paraId="2A60B4D2" w14:textId="77777777" w:rsidTr="00AE44C5">
        <w:trPr>
          <w:trHeight w:val="113"/>
        </w:trPr>
        <w:tc>
          <w:tcPr>
            <w:tcW w:w="6728" w:type="dxa"/>
            <w:gridSpan w:val="2"/>
            <w:vMerge/>
            <w:tcBorders>
              <w:left w:val="single" w:sz="4" w:space="0" w:color="auto"/>
              <w:bottom w:val="single" w:sz="4" w:space="0" w:color="auto"/>
              <w:right w:val="single" w:sz="4" w:space="0" w:color="auto"/>
            </w:tcBorders>
          </w:tcPr>
          <w:p w14:paraId="03D259BE" w14:textId="77777777" w:rsidR="00137883" w:rsidRPr="00A5606A" w:rsidRDefault="00137883" w:rsidP="00AE44C5">
            <w:pPr>
              <w:pStyle w:val="Balk3"/>
              <w:jc w:val="both"/>
              <w:rPr>
                <w:rFonts w:ascii="Arial" w:hAnsi="Arial" w:cs="Arial"/>
                <w:bCs/>
                <w:sz w:val="14"/>
                <w:szCs w:val="14"/>
              </w:rPr>
            </w:pPr>
          </w:p>
        </w:tc>
        <w:tc>
          <w:tcPr>
            <w:tcW w:w="728" w:type="dxa"/>
            <w:vMerge/>
            <w:tcBorders>
              <w:top w:val="single" w:sz="4" w:space="0" w:color="auto"/>
              <w:left w:val="single" w:sz="4" w:space="0" w:color="auto"/>
              <w:bottom w:val="single" w:sz="4" w:space="0" w:color="auto"/>
              <w:right w:val="single" w:sz="4" w:space="0" w:color="auto"/>
            </w:tcBorders>
            <w:vAlign w:val="bottom"/>
          </w:tcPr>
          <w:p w14:paraId="37C98000" w14:textId="77777777" w:rsidR="00137883" w:rsidRPr="00A5606A" w:rsidRDefault="00137883" w:rsidP="00AE44C5">
            <w:pPr>
              <w:autoSpaceDE w:val="0"/>
              <w:autoSpaceDN w:val="0"/>
              <w:adjustRightInd w:val="0"/>
              <w:jc w:val="center"/>
              <w:rPr>
                <w:rFonts w:ascii="Arial" w:hAnsi="Arial" w:cs="Arial"/>
                <w:b/>
                <w:sz w:val="14"/>
                <w:szCs w:val="14"/>
              </w:rPr>
            </w:pPr>
          </w:p>
        </w:tc>
        <w:tc>
          <w:tcPr>
            <w:tcW w:w="922" w:type="dxa"/>
            <w:tcBorders>
              <w:top w:val="single" w:sz="4" w:space="0" w:color="auto"/>
              <w:left w:val="single" w:sz="4" w:space="0" w:color="auto"/>
              <w:bottom w:val="single" w:sz="4" w:space="0" w:color="auto"/>
              <w:right w:val="single" w:sz="4" w:space="0" w:color="auto"/>
            </w:tcBorders>
            <w:vAlign w:val="bottom"/>
          </w:tcPr>
          <w:p w14:paraId="48405FC2"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68A6748F"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4D27F0B"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Toplam</w:t>
            </w:r>
          </w:p>
        </w:tc>
      </w:tr>
      <w:tr w:rsidR="00137883" w:rsidRPr="00A5606A" w14:paraId="7A71CD8E" w14:textId="77777777" w:rsidTr="00AE44C5">
        <w:trPr>
          <w:trHeight w:val="113"/>
        </w:trPr>
        <w:tc>
          <w:tcPr>
            <w:tcW w:w="571" w:type="dxa"/>
            <w:tcBorders>
              <w:top w:val="single" w:sz="4" w:space="0" w:color="auto"/>
              <w:left w:val="single" w:sz="4" w:space="0" w:color="auto"/>
              <w:right w:val="nil"/>
            </w:tcBorders>
          </w:tcPr>
          <w:p w14:paraId="5B059E60" w14:textId="77777777" w:rsidR="00137883" w:rsidRPr="00A5606A" w:rsidRDefault="00137883" w:rsidP="00AE44C5">
            <w:pPr>
              <w:autoSpaceDE w:val="0"/>
              <w:autoSpaceDN w:val="0"/>
              <w:adjustRightInd w:val="0"/>
              <w:rPr>
                <w:rFonts w:ascii="Arial" w:hAnsi="Arial" w:cs="Arial"/>
                <w:sz w:val="14"/>
                <w:szCs w:val="14"/>
              </w:rPr>
            </w:pPr>
            <w:r w:rsidRPr="00A5606A">
              <w:rPr>
                <w:rFonts w:ascii="Arial" w:hAnsi="Arial" w:cs="Arial"/>
                <w:sz w:val="14"/>
                <w:szCs w:val="14"/>
              </w:rPr>
              <w:t xml:space="preserve"> </w:t>
            </w:r>
          </w:p>
        </w:tc>
        <w:tc>
          <w:tcPr>
            <w:tcW w:w="6157" w:type="dxa"/>
            <w:tcBorders>
              <w:top w:val="single" w:sz="4" w:space="0" w:color="auto"/>
              <w:left w:val="nil"/>
              <w:right w:val="single" w:sz="4" w:space="0" w:color="auto"/>
            </w:tcBorders>
          </w:tcPr>
          <w:p w14:paraId="0199AAA9" w14:textId="77777777" w:rsidR="00137883" w:rsidRPr="00A5606A" w:rsidRDefault="00137883" w:rsidP="00AE44C5">
            <w:pPr>
              <w:autoSpaceDE w:val="0"/>
              <w:autoSpaceDN w:val="0"/>
              <w:adjustRightInd w:val="0"/>
              <w:rPr>
                <w:rFonts w:ascii="Arial" w:hAnsi="Arial" w:cs="Arial"/>
                <w:sz w:val="14"/>
                <w:szCs w:val="14"/>
              </w:rPr>
            </w:pPr>
            <w:r w:rsidRPr="00A5606A">
              <w:rPr>
                <w:rFonts w:ascii="Arial" w:hAnsi="Arial" w:cs="Arial"/>
                <w:sz w:val="14"/>
                <w:szCs w:val="14"/>
              </w:rPr>
              <w:t xml:space="preserve"> </w:t>
            </w:r>
          </w:p>
        </w:tc>
        <w:tc>
          <w:tcPr>
            <w:tcW w:w="728" w:type="dxa"/>
            <w:tcBorders>
              <w:top w:val="single" w:sz="4" w:space="0" w:color="auto"/>
              <w:left w:val="single" w:sz="4" w:space="0" w:color="auto"/>
              <w:right w:val="single" w:sz="4" w:space="0" w:color="auto"/>
            </w:tcBorders>
            <w:vAlign w:val="bottom"/>
          </w:tcPr>
          <w:p w14:paraId="7F34CA71" w14:textId="77777777" w:rsidR="00137883" w:rsidRPr="00A5606A" w:rsidRDefault="00137883" w:rsidP="00AE44C5">
            <w:pPr>
              <w:autoSpaceDE w:val="0"/>
              <w:autoSpaceDN w:val="0"/>
              <w:adjustRightInd w:val="0"/>
              <w:jc w:val="right"/>
              <w:rPr>
                <w:rFonts w:ascii="Arial" w:hAnsi="Arial" w:cs="Arial"/>
                <w:b/>
                <w:sz w:val="14"/>
                <w:szCs w:val="14"/>
                <w:u w:val="single"/>
              </w:rPr>
            </w:pPr>
          </w:p>
        </w:tc>
        <w:tc>
          <w:tcPr>
            <w:tcW w:w="922" w:type="dxa"/>
            <w:tcBorders>
              <w:top w:val="single" w:sz="4" w:space="0" w:color="auto"/>
              <w:left w:val="single" w:sz="4" w:space="0" w:color="auto"/>
              <w:right w:val="single" w:sz="4" w:space="0" w:color="auto"/>
            </w:tcBorders>
            <w:vAlign w:val="bottom"/>
          </w:tcPr>
          <w:p w14:paraId="274741F9" w14:textId="77777777" w:rsidR="00137883" w:rsidRPr="00A5606A" w:rsidRDefault="00137883" w:rsidP="00AE44C5">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73BAA247" w14:textId="77777777" w:rsidR="00137883" w:rsidRPr="00A5606A" w:rsidRDefault="00137883" w:rsidP="00AE44C5">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59F0802B" w14:textId="77777777" w:rsidR="00137883" w:rsidRPr="00A5606A" w:rsidRDefault="00137883" w:rsidP="00AE44C5">
            <w:pPr>
              <w:autoSpaceDE w:val="0"/>
              <w:autoSpaceDN w:val="0"/>
              <w:adjustRightInd w:val="0"/>
              <w:jc w:val="right"/>
              <w:rPr>
                <w:rFonts w:ascii="Arial" w:hAnsi="Arial" w:cs="Arial"/>
                <w:sz w:val="14"/>
                <w:szCs w:val="14"/>
              </w:rPr>
            </w:pPr>
          </w:p>
        </w:tc>
      </w:tr>
      <w:tr w:rsidR="000E2EBE" w:rsidRPr="00A5606A" w14:paraId="71338F1D" w14:textId="77777777" w:rsidTr="00AE44C5">
        <w:trPr>
          <w:trHeight w:val="113"/>
        </w:trPr>
        <w:tc>
          <w:tcPr>
            <w:tcW w:w="571" w:type="dxa"/>
            <w:tcBorders>
              <w:top w:val="nil"/>
              <w:left w:val="single" w:sz="4" w:space="0" w:color="auto"/>
              <w:bottom w:val="nil"/>
              <w:right w:val="nil"/>
            </w:tcBorders>
          </w:tcPr>
          <w:p w14:paraId="7AE7BBEA" w14:textId="77777777" w:rsidR="000E2EBE" w:rsidRPr="00A5606A" w:rsidRDefault="000E2EBE" w:rsidP="000E2EBE">
            <w:pPr>
              <w:autoSpaceDE w:val="0"/>
              <w:autoSpaceDN w:val="0"/>
              <w:adjustRightInd w:val="0"/>
              <w:rPr>
                <w:rFonts w:ascii="Arial" w:hAnsi="Arial" w:cs="Arial"/>
                <w:b/>
                <w:sz w:val="14"/>
                <w:szCs w:val="14"/>
              </w:rPr>
            </w:pPr>
            <w:r w:rsidRPr="00A5606A">
              <w:rPr>
                <w:rFonts w:ascii="Arial" w:hAnsi="Arial" w:cs="Arial"/>
                <w:b/>
                <w:sz w:val="14"/>
                <w:szCs w:val="14"/>
              </w:rPr>
              <w:t xml:space="preserve"> A.</w:t>
            </w:r>
          </w:p>
        </w:tc>
        <w:tc>
          <w:tcPr>
            <w:tcW w:w="6157" w:type="dxa"/>
            <w:tcBorders>
              <w:top w:val="nil"/>
              <w:left w:val="nil"/>
              <w:bottom w:val="nil"/>
              <w:right w:val="single" w:sz="4" w:space="0" w:color="auto"/>
            </w:tcBorders>
          </w:tcPr>
          <w:p w14:paraId="2720FF9D" w14:textId="77777777" w:rsidR="000E2EBE" w:rsidRPr="00A5606A" w:rsidRDefault="000E2EBE" w:rsidP="000E2EBE">
            <w:pPr>
              <w:autoSpaceDE w:val="0"/>
              <w:autoSpaceDN w:val="0"/>
              <w:adjustRightInd w:val="0"/>
              <w:rPr>
                <w:rFonts w:ascii="Arial" w:hAnsi="Arial" w:cs="Arial"/>
                <w:b/>
                <w:sz w:val="14"/>
                <w:szCs w:val="14"/>
              </w:rPr>
            </w:pPr>
            <w:r w:rsidRPr="00A5606A">
              <w:rPr>
                <w:rFonts w:ascii="Arial" w:hAnsi="Arial" w:cs="Arial"/>
                <w:b/>
                <w:sz w:val="14"/>
                <w:szCs w:val="14"/>
              </w:rPr>
              <w:t>BİLANÇO DIŞI YÜKÜMLÜLÜKLER (I+II+III)</w:t>
            </w:r>
          </w:p>
        </w:tc>
        <w:tc>
          <w:tcPr>
            <w:tcW w:w="728" w:type="dxa"/>
            <w:tcBorders>
              <w:top w:val="nil"/>
              <w:left w:val="single" w:sz="4" w:space="0" w:color="auto"/>
              <w:bottom w:val="nil"/>
              <w:right w:val="single" w:sz="4" w:space="0" w:color="auto"/>
            </w:tcBorders>
            <w:vAlign w:val="bottom"/>
          </w:tcPr>
          <w:p w14:paraId="37FAEA66" w14:textId="77777777" w:rsidR="000E2EBE" w:rsidRPr="00A5606A" w:rsidRDefault="000E2EBE" w:rsidP="000E2EBE">
            <w:pPr>
              <w:autoSpaceDE w:val="0"/>
              <w:autoSpaceDN w:val="0"/>
              <w:adjustRightInd w:val="0"/>
              <w:jc w:val="center"/>
              <w:rPr>
                <w:rFonts w:ascii="Arial" w:hAnsi="Arial" w:cs="Arial"/>
                <w:b/>
                <w:sz w:val="14"/>
                <w:szCs w:val="14"/>
              </w:rPr>
            </w:pPr>
            <w:r w:rsidRPr="00A5606A">
              <w:rPr>
                <w:rFonts w:ascii="Arial" w:hAnsi="Arial" w:cs="Arial"/>
                <w:b/>
                <w:sz w:val="14"/>
                <w:szCs w:val="14"/>
              </w:rPr>
              <w:t>(1)</w:t>
            </w:r>
          </w:p>
        </w:tc>
        <w:tc>
          <w:tcPr>
            <w:tcW w:w="922" w:type="dxa"/>
            <w:tcBorders>
              <w:top w:val="nil"/>
              <w:left w:val="single" w:sz="4" w:space="0" w:color="auto"/>
              <w:bottom w:val="nil"/>
              <w:right w:val="single" w:sz="4" w:space="0" w:color="auto"/>
            </w:tcBorders>
            <w:shd w:val="clear" w:color="auto" w:fill="auto"/>
          </w:tcPr>
          <w:p w14:paraId="2FFF2605" w14:textId="4967D745"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6.472.327</w:t>
            </w:r>
          </w:p>
        </w:tc>
        <w:tc>
          <w:tcPr>
            <w:tcW w:w="931" w:type="dxa"/>
            <w:tcBorders>
              <w:top w:val="nil"/>
              <w:left w:val="single" w:sz="4" w:space="0" w:color="auto"/>
              <w:bottom w:val="nil"/>
              <w:right w:val="single" w:sz="4" w:space="0" w:color="auto"/>
            </w:tcBorders>
            <w:shd w:val="clear" w:color="auto" w:fill="auto"/>
          </w:tcPr>
          <w:p w14:paraId="6A6254EC" w14:textId="2FBA496F"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5.530.428</w:t>
            </w:r>
          </w:p>
        </w:tc>
        <w:tc>
          <w:tcPr>
            <w:tcW w:w="850" w:type="dxa"/>
            <w:tcBorders>
              <w:top w:val="nil"/>
              <w:left w:val="single" w:sz="4" w:space="0" w:color="auto"/>
              <w:bottom w:val="nil"/>
              <w:right w:val="single" w:sz="4" w:space="0" w:color="auto"/>
            </w:tcBorders>
            <w:shd w:val="clear" w:color="auto" w:fill="auto"/>
          </w:tcPr>
          <w:p w14:paraId="5960CA09" w14:textId="189FF939"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12.002.755</w:t>
            </w:r>
          </w:p>
        </w:tc>
      </w:tr>
      <w:tr w:rsidR="000E2EBE" w:rsidRPr="00A5606A" w14:paraId="341588AB" w14:textId="77777777" w:rsidTr="00AE44C5">
        <w:trPr>
          <w:trHeight w:val="113"/>
        </w:trPr>
        <w:tc>
          <w:tcPr>
            <w:tcW w:w="571" w:type="dxa"/>
            <w:tcBorders>
              <w:top w:val="nil"/>
              <w:left w:val="single" w:sz="4" w:space="0" w:color="auto"/>
              <w:bottom w:val="nil"/>
              <w:right w:val="nil"/>
            </w:tcBorders>
          </w:tcPr>
          <w:p w14:paraId="62062F30" w14:textId="77777777" w:rsidR="000E2EBE" w:rsidRPr="00A5606A" w:rsidRDefault="000E2EBE" w:rsidP="000E2EBE">
            <w:pPr>
              <w:autoSpaceDE w:val="0"/>
              <w:autoSpaceDN w:val="0"/>
              <w:adjustRightInd w:val="0"/>
              <w:rPr>
                <w:rFonts w:ascii="Arial" w:hAnsi="Arial" w:cs="Arial"/>
                <w:b/>
                <w:sz w:val="14"/>
                <w:szCs w:val="14"/>
              </w:rPr>
            </w:pPr>
            <w:r w:rsidRPr="00A5606A">
              <w:rPr>
                <w:rFonts w:ascii="Arial" w:hAnsi="Arial" w:cs="Arial"/>
                <w:b/>
                <w:sz w:val="14"/>
                <w:szCs w:val="14"/>
              </w:rPr>
              <w:t xml:space="preserve"> I.</w:t>
            </w:r>
          </w:p>
        </w:tc>
        <w:tc>
          <w:tcPr>
            <w:tcW w:w="6157" w:type="dxa"/>
            <w:tcBorders>
              <w:top w:val="nil"/>
              <w:left w:val="nil"/>
              <w:bottom w:val="nil"/>
              <w:right w:val="single" w:sz="4" w:space="0" w:color="auto"/>
            </w:tcBorders>
          </w:tcPr>
          <w:p w14:paraId="224D34C2" w14:textId="77777777" w:rsidR="000E2EBE" w:rsidRPr="00A5606A" w:rsidRDefault="000E2EBE" w:rsidP="000E2EBE">
            <w:pPr>
              <w:autoSpaceDE w:val="0"/>
              <w:autoSpaceDN w:val="0"/>
              <w:adjustRightInd w:val="0"/>
              <w:rPr>
                <w:rFonts w:ascii="Arial" w:hAnsi="Arial" w:cs="Arial"/>
                <w:b/>
                <w:sz w:val="14"/>
                <w:szCs w:val="14"/>
              </w:rPr>
            </w:pPr>
            <w:r w:rsidRPr="00A5606A">
              <w:rPr>
                <w:rFonts w:ascii="Arial" w:hAnsi="Arial" w:cs="Arial"/>
                <w:b/>
                <w:sz w:val="14"/>
                <w:szCs w:val="14"/>
              </w:rPr>
              <w:t>GARANTİ VE KEFALETLER</w:t>
            </w:r>
          </w:p>
        </w:tc>
        <w:tc>
          <w:tcPr>
            <w:tcW w:w="728" w:type="dxa"/>
            <w:tcBorders>
              <w:top w:val="nil"/>
              <w:left w:val="single" w:sz="4" w:space="0" w:color="auto"/>
              <w:bottom w:val="nil"/>
              <w:right w:val="single" w:sz="4" w:space="0" w:color="auto"/>
            </w:tcBorders>
            <w:vAlign w:val="bottom"/>
          </w:tcPr>
          <w:p w14:paraId="06EDB4AC" w14:textId="77777777" w:rsidR="000E2EBE" w:rsidRPr="00A5606A" w:rsidRDefault="000E2EBE" w:rsidP="000E2EBE">
            <w:pPr>
              <w:autoSpaceDE w:val="0"/>
              <w:autoSpaceDN w:val="0"/>
              <w:adjustRightInd w:val="0"/>
              <w:jc w:val="center"/>
              <w:rPr>
                <w:rFonts w:ascii="Arial" w:hAnsi="Arial" w:cs="Arial"/>
                <w:b/>
                <w:sz w:val="14"/>
                <w:szCs w:val="14"/>
              </w:rPr>
            </w:pPr>
          </w:p>
        </w:tc>
        <w:tc>
          <w:tcPr>
            <w:tcW w:w="922" w:type="dxa"/>
            <w:tcBorders>
              <w:top w:val="nil"/>
              <w:left w:val="single" w:sz="4" w:space="0" w:color="auto"/>
              <w:bottom w:val="nil"/>
              <w:right w:val="single" w:sz="4" w:space="0" w:color="auto"/>
            </w:tcBorders>
            <w:shd w:val="clear" w:color="auto" w:fill="auto"/>
          </w:tcPr>
          <w:p w14:paraId="6838D4D1" w14:textId="4C28C7A3"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4.224.552</w:t>
            </w:r>
          </w:p>
        </w:tc>
        <w:tc>
          <w:tcPr>
            <w:tcW w:w="931" w:type="dxa"/>
            <w:tcBorders>
              <w:top w:val="nil"/>
              <w:left w:val="single" w:sz="4" w:space="0" w:color="auto"/>
              <w:bottom w:val="nil"/>
              <w:right w:val="single" w:sz="4" w:space="0" w:color="auto"/>
            </w:tcBorders>
            <w:shd w:val="clear" w:color="auto" w:fill="auto"/>
          </w:tcPr>
          <w:p w14:paraId="674947D1" w14:textId="537FA070"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4.305.030</w:t>
            </w:r>
          </w:p>
        </w:tc>
        <w:tc>
          <w:tcPr>
            <w:tcW w:w="850" w:type="dxa"/>
            <w:tcBorders>
              <w:top w:val="nil"/>
              <w:left w:val="single" w:sz="4" w:space="0" w:color="auto"/>
              <w:bottom w:val="nil"/>
              <w:right w:val="single" w:sz="4" w:space="0" w:color="auto"/>
            </w:tcBorders>
            <w:shd w:val="clear" w:color="auto" w:fill="auto"/>
          </w:tcPr>
          <w:p w14:paraId="0154FA5E" w14:textId="623ADBED"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8.529.582</w:t>
            </w:r>
          </w:p>
        </w:tc>
      </w:tr>
      <w:tr w:rsidR="000E2EBE" w:rsidRPr="00A5606A" w14:paraId="78D7BED8" w14:textId="77777777" w:rsidTr="00AE44C5">
        <w:trPr>
          <w:trHeight w:val="113"/>
        </w:trPr>
        <w:tc>
          <w:tcPr>
            <w:tcW w:w="571" w:type="dxa"/>
            <w:tcBorders>
              <w:top w:val="nil"/>
              <w:left w:val="single" w:sz="4" w:space="0" w:color="auto"/>
              <w:bottom w:val="nil"/>
              <w:right w:val="nil"/>
            </w:tcBorders>
          </w:tcPr>
          <w:p w14:paraId="3928DB85"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1.1</w:t>
            </w:r>
          </w:p>
        </w:tc>
        <w:tc>
          <w:tcPr>
            <w:tcW w:w="6157" w:type="dxa"/>
            <w:tcBorders>
              <w:top w:val="nil"/>
              <w:left w:val="nil"/>
              <w:bottom w:val="nil"/>
              <w:right w:val="single" w:sz="4" w:space="0" w:color="auto"/>
            </w:tcBorders>
          </w:tcPr>
          <w:p w14:paraId="6F7A42A9"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Teminat Mektupları</w:t>
            </w:r>
          </w:p>
        </w:tc>
        <w:tc>
          <w:tcPr>
            <w:tcW w:w="728" w:type="dxa"/>
            <w:tcBorders>
              <w:top w:val="nil"/>
              <w:left w:val="single" w:sz="4" w:space="0" w:color="auto"/>
              <w:bottom w:val="nil"/>
              <w:right w:val="single" w:sz="4" w:space="0" w:color="auto"/>
            </w:tcBorders>
            <w:vAlign w:val="bottom"/>
          </w:tcPr>
          <w:p w14:paraId="405C3E89" w14:textId="77777777" w:rsidR="000E2EBE" w:rsidRPr="00A5606A" w:rsidRDefault="000E2EBE" w:rsidP="000E2EB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2DD7F266" w14:textId="0713FAE1"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4.207.843</w:t>
            </w:r>
          </w:p>
        </w:tc>
        <w:tc>
          <w:tcPr>
            <w:tcW w:w="931" w:type="dxa"/>
            <w:tcBorders>
              <w:top w:val="nil"/>
              <w:left w:val="single" w:sz="4" w:space="0" w:color="auto"/>
              <w:bottom w:val="nil"/>
              <w:right w:val="single" w:sz="4" w:space="0" w:color="auto"/>
            </w:tcBorders>
            <w:shd w:val="clear" w:color="auto" w:fill="auto"/>
          </w:tcPr>
          <w:p w14:paraId="507B0AB8" w14:textId="248C2CCF"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3.179.565</w:t>
            </w:r>
          </w:p>
        </w:tc>
        <w:tc>
          <w:tcPr>
            <w:tcW w:w="850" w:type="dxa"/>
            <w:tcBorders>
              <w:top w:val="nil"/>
              <w:left w:val="single" w:sz="4" w:space="0" w:color="auto"/>
              <w:bottom w:val="nil"/>
              <w:right w:val="single" w:sz="4" w:space="0" w:color="auto"/>
            </w:tcBorders>
            <w:shd w:val="clear" w:color="auto" w:fill="auto"/>
          </w:tcPr>
          <w:p w14:paraId="1B57229E" w14:textId="309FB4FA"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7.387.408</w:t>
            </w:r>
          </w:p>
        </w:tc>
      </w:tr>
      <w:tr w:rsidR="000E2EBE" w:rsidRPr="00A5606A" w14:paraId="67391B80" w14:textId="77777777" w:rsidTr="00AE44C5">
        <w:trPr>
          <w:trHeight w:val="113"/>
        </w:trPr>
        <w:tc>
          <w:tcPr>
            <w:tcW w:w="571" w:type="dxa"/>
            <w:tcBorders>
              <w:top w:val="nil"/>
              <w:left w:val="single" w:sz="4" w:space="0" w:color="auto"/>
              <w:bottom w:val="nil"/>
              <w:right w:val="nil"/>
            </w:tcBorders>
          </w:tcPr>
          <w:p w14:paraId="07C14E32"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1.1.1</w:t>
            </w:r>
          </w:p>
        </w:tc>
        <w:tc>
          <w:tcPr>
            <w:tcW w:w="6157" w:type="dxa"/>
            <w:tcBorders>
              <w:top w:val="nil"/>
              <w:left w:val="nil"/>
              <w:bottom w:val="nil"/>
              <w:right w:val="single" w:sz="4" w:space="0" w:color="auto"/>
            </w:tcBorders>
          </w:tcPr>
          <w:p w14:paraId="1DE19308"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Devlet İhale Kanunu Kapsamına Girenler</w:t>
            </w:r>
          </w:p>
        </w:tc>
        <w:tc>
          <w:tcPr>
            <w:tcW w:w="728" w:type="dxa"/>
            <w:tcBorders>
              <w:top w:val="nil"/>
              <w:left w:val="single" w:sz="4" w:space="0" w:color="auto"/>
              <w:bottom w:val="nil"/>
              <w:right w:val="single" w:sz="4" w:space="0" w:color="auto"/>
            </w:tcBorders>
            <w:vAlign w:val="bottom"/>
          </w:tcPr>
          <w:p w14:paraId="71D25C97" w14:textId="77777777" w:rsidR="000E2EBE" w:rsidRPr="00A5606A" w:rsidRDefault="000E2EBE" w:rsidP="000E2EB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2E370006" w14:textId="79EEA200"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471.319</w:t>
            </w:r>
          </w:p>
        </w:tc>
        <w:tc>
          <w:tcPr>
            <w:tcW w:w="931" w:type="dxa"/>
            <w:tcBorders>
              <w:top w:val="nil"/>
              <w:left w:val="single" w:sz="4" w:space="0" w:color="auto"/>
              <w:bottom w:val="nil"/>
              <w:right w:val="single" w:sz="4" w:space="0" w:color="auto"/>
            </w:tcBorders>
            <w:shd w:val="clear" w:color="auto" w:fill="auto"/>
          </w:tcPr>
          <w:p w14:paraId="0F08A0B4" w14:textId="52C9C945"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45.990</w:t>
            </w:r>
          </w:p>
        </w:tc>
        <w:tc>
          <w:tcPr>
            <w:tcW w:w="850" w:type="dxa"/>
            <w:tcBorders>
              <w:top w:val="nil"/>
              <w:left w:val="single" w:sz="4" w:space="0" w:color="auto"/>
              <w:bottom w:val="nil"/>
              <w:right w:val="single" w:sz="4" w:space="0" w:color="auto"/>
            </w:tcBorders>
            <w:shd w:val="clear" w:color="auto" w:fill="auto"/>
          </w:tcPr>
          <w:p w14:paraId="5909C78C" w14:textId="223B2BDE"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517.309</w:t>
            </w:r>
          </w:p>
        </w:tc>
      </w:tr>
      <w:tr w:rsidR="000E2EBE" w:rsidRPr="00A5606A" w14:paraId="0B7A3066" w14:textId="77777777" w:rsidTr="00AE44C5">
        <w:trPr>
          <w:trHeight w:val="113"/>
        </w:trPr>
        <w:tc>
          <w:tcPr>
            <w:tcW w:w="571" w:type="dxa"/>
            <w:tcBorders>
              <w:top w:val="nil"/>
              <w:left w:val="single" w:sz="4" w:space="0" w:color="auto"/>
              <w:bottom w:val="nil"/>
              <w:right w:val="nil"/>
            </w:tcBorders>
          </w:tcPr>
          <w:p w14:paraId="14E0EEF2"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1.1.2</w:t>
            </w:r>
          </w:p>
        </w:tc>
        <w:tc>
          <w:tcPr>
            <w:tcW w:w="6157" w:type="dxa"/>
            <w:tcBorders>
              <w:top w:val="nil"/>
              <w:left w:val="nil"/>
              <w:bottom w:val="nil"/>
              <w:right w:val="single" w:sz="4" w:space="0" w:color="auto"/>
            </w:tcBorders>
          </w:tcPr>
          <w:p w14:paraId="143B6D8B"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Dış Ticaret İşlemleri Dolayısıyla Verilenler</w:t>
            </w:r>
          </w:p>
        </w:tc>
        <w:tc>
          <w:tcPr>
            <w:tcW w:w="728" w:type="dxa"/>
            <w:tcBorders>
              <w:top w:val="nil"/>
              <w:left w:val="single" w:sz="4" w:space="0" w:color="auto"/>
              <w:bottom w:val="nil"/>
              <w:right w:val="single" w:sz="4" w:space="0" w:color="auto"/>
            </w:tcBorders>
            <w:vAlign w:val="bottom"/>
          </w:tcPr>
          <w:p w14:paraId="46E626BE" w14:textId="77777777" w:rsidR="000E2EBE" w:rsidRPr="00A5606A" w:rsidRDefault="000E2EBE" w:rsidP="000E2EB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0669182D" w14:textId="530EA848"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1.231</w:t>
            </w:r>
          </w:p>
        </w:tc>
        <w:tc>
          <w:tcPr>
            <w:tcW w:w="931" w:type="dxa"/>
            <w:tcBorders>
              <w:top w:val="nil"/>
              <w:left w:val="single" w:sz="4" w:space="0" w:color="auto"/>
              <w:bottom w:val="nil"/>
              <w:right w:val="single" w:sz="4" w:space="0" w:color="auto"/>
            </w:tcBorders>
            <w:shd w:val="clear" w:color="auto" w:fill="auto"/>
          </w:tcPr>
          <w:p w14:paraId="08D11EF6" w14:textId="745ABAAE"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713.915</w:t>
            </w:r>
          </w:p>
        </w:tc>
        <w:tc>
          <w:tcPr>
            <w:tcW w:w="850" w:type="dxa"/>
            <w:tcBorders>
              <w:top w:val="nil"/>
              <w:left w:val="single" w:sz="4" w:space="0" w:color="auto"/>
              <w:bottom w:val="nil"/>
              <w:right w:val="single" w:sz="4" w:space="0" w:color="auto"/>
            </w:tcBorders>
            <w:shd w:val="clear" w:color="auto" w:fill="auto"/>
          </w:tcPr>
          <w:p w14:paraId="599D8813" w14:textId="57B88DF6"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715.146</w:t>
            </w:r>
          </w:p>
        </w:tc>
      </w:tr>
      <w:tr w:rsidR="000E2EBE" w:rsidRPr="00A5606A" w14:paraId="02E737C6" w14:textId="77777777" w:rsidTr="00AE44C5">
        <w:trPr>
          <w:trHeight w:val="113"/>
        </w:trPr>
        <w:tc>
          <w:tcPr>
            <w:tcW w:w="571" w:type="dxa"/>
            <w:tcBorders>
              <w:top w:val="nil"/>
              <w:left w:val="single" w:sz="4" w:space="0" w:color="auto"/>
              <w:bottom w:val="nil"/>
              <w:right w:val="nil"/>
            </w:tcBorders>
          </w:tcPr>
          <w:p w14:paraId="699F7751"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1.1.3</w:t>
            </w:r>
          </w:p>
        </w:tc>
        <w:tc>
          <w:tcPr>
            <w:tcW w:w="6157" w:type="dxa"/>
            <w:tcBorders>
              <w:top w:val="nil"/>
              <w:left w:val="nil"/>
              <w:bottom w:val="nil"/>
              <w:right w:val="single" w:sz="4" w:space="0" w:color="auto"/>
            </w:tcBorders>
          </w:tcPr>
          <w:p w14:paraId="25B15C75"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Diğer Teminat Mektupları</w:t>
            </w:r>
          </w:p>
        </w:tc>
        <w:tc>
          <w:tcPr>
            <w:tcW w:w="728" w:type="dxa"/>
            <w:tcBorders>
              <w:top w:val="nil"/>
              <w:left w:val="single" w:sz="4" w:space="0" w:color="auto"/>
              <w:bottom w:val="nil"/>
              <w:right w:val="single" w:sz="4" w:space="0" w:color="auto"/>
            </w:tcBorders>
            <w:vAlign w:val="bottom"/>
          </w:tcPr>
          <w:p w14:paraId="2034BBEA" w14:textId="77777777" w:rsidR="000E2EBE" w:rsidRPr="00A5606A" w:rsidRDefault="000E2EBE" w:rsidP="000E2EB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2219B775" w14:textId="5E2AEDCF"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3.735.293</w:t>
            </w:r>
          </w:p>
        </w:tc>
        <w:tc>
          <w:tcPr>
            <w:tcW w:w="931" w:type="dxa"/>
            <w:tcBorders>
              <w:top w:val="nil"/>
              <w:left w:val="single" w:sz="4" w:space="0" w:color="auto"/>
              <w:bottom w:val="nil"/>
              <w:right w:val="single" w:sz="4" w:space="0" w:color="auto"/>
            </w:tcBorders>
            <w:shd w:val="clear" w:color="auto" w:fill="auto"/>
          </w:tcPr>
          <w:p w14:paraId="4F9FC6DD" w14:textId="2FF1F711"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2.419.660</w:t>
            </w:r>
          </w:p>
        </w:tc>
        <w:tc>
          <w:tcPr>
            <w:tcW w:w="850" w:type="dxa"/>
            <w:tcBorders>
              <w:top w:val="nil"/>
              <w:left w:val="single" w:sz="4" w:space="0" w:color="auto"/>
              <w:bottom w:val="nil"/>
              <w:right w:val="single" w:sz="4" w:space="0" w:color="auto"/>
            </w:tcBorders>
            <w:shd w:val="clear" w:color="auto" w:fill="auto"/>
          </w:tcPr>
          <w:p w14:paraId="3F9CF170" w14:textId="70A00AFC"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6.154.953</w:t>
            </w:r>
          </w:p>
        </w:tc>
      </w:tr>
      <w:tr w:rsidR="000E2EBE" w:rsidRPr="00A5606A" w14:paraId="04B0504F" w14:textId="77777777" w:rsidTr="00AE44C5">
        <w:trPr>
          <w:trHeight w:val="113"/>
        </w:trPr>
        <w:tc>
          <w:tcPr>
            <w:tcW w:w="571" w:type="dxa"/>
            <w:tcBorders>
              <w:top w:val="nil"/>
              <w:left w:val="single" w:sz="4" w:space="0" w:color="auto"/>
              <w:bottom w:val="nil"/>
              <w:right w:val="nil"/>
            </w:tcBorders>
          </w:tcPr>
          <w:p w14:paraId="7B53517C"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1.2.</w:t>
            </w:r>
          </w:p>
        </w:tc>
        <w:tc>
          <w:tcPr>
            <w:tcW w:w="6157" w:type="dxa"/>
            <w:tcBorders>
              <w:top w:val="nil"/>
              <w:left w:val="nil"/>
              <w:bottom w:val="nil"/>
              <w:right w:val="single" w:sz="4" w:space="0" w:color="auto"/>
            </w:tcBorders>
          </w:tcPr>
          <w:p w14:paraId="466A08D8"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Banka Kredileri</w:t>
            </w:r>
          </w:p>
        </w:tc>
        <w:tc>
          <w:tcPr>
            <w:tcW w:w="728" w:type="dxa"/>
            <w:tcBorders>
              <w:top w:val="nil"/>
              <w:left w:val="single" w:sz="4" w:space="0" w:color="auto"/>
              <w:bottom w:val="nil"/>
              <w:right w:val="single" w:sz="4" w:space="0" w:color="auto"/>
            </w:tcBorders>
            <w:vAlign w:val="bottom"/>
          </w:tcPr>
          <w:p w14:paraId="6CE22E8B" w14:textId="77777777" w:rsidR="000E2EBE" w:rsidRPr="00A5606A" w:rsidRDefault="000E2EBE" w:rsidP="000E2EB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3C206FCD" w14:textId="46D24E26"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436DD521" w14:textId="0D0CD12A"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28.239</w:t>
            </w:r>
          </w:p>
        </w:tc>
        <w:tc>
          <w:tcPr>
            <w:tcW w:w="850" w:type="dxa"/>
            <w:tcBorders>
              <w:top w:val="nil"/>
              <w:left w:val="single" w:sz="4" w:space="0" w:color="auto"/>
              <w:bottom w:val="nil"/>
              <w:right w:val="single" w:sz="4" w:space="0" w:color="auto"/>
            </w:tcBorders>
            <w:shd w:val="clear" w:color="auto" w:fill="auto"/>
          </w:tcPr>
          <w:p w14:paraId="67961BAB" w14:textId="3FC0E511"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28.239</w:t>
            </w:r>
          </w:p>
        </w:tc>
      </w:tr>
      <w:tr w:rsidR="000E2EBE" w:rsidRPr="00A5606A" w14:paraId="468B1D6B" w14:textId="77777777" w:rsidTr="00AE44C5">
        <w:trPr>
          <w:trHeight w:val="113"/>
        </w:trPr>
        <w:tc>
          <w:tcPr>
            <w:tcW w:w="571" w:type="dxa"/>
            <w:tcBorders>
              <w:top w:val="nil"/>
              <w:left w:val="single" w:sz="4" w:space="0" w:color="auto"/>
              <w:bottom w:val="nil"/>
              <w:right w:val="nil"/>
            </w:tcBorders>
          </w:tcPr>
          <w:p w14:paraId="7B058A5D"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1.2.1.</w:t>
            </w:r>
          </w:p>
        </w:tc>
        <w:tc>
          <w:tcPr>
            <w:tcW w:w="6157" w:type="dxa"/>
            <w:tcBorders>
              <w:top w:val="nil"/>
              <w:left w:val="nil"/>
              <w:bottom w:val="nil"/>
              <w:right w:val="single" w:sz="4" w:space="0" w:color="auto"/>
            </w:tcBorders>
          </w:tcPr>
          <w:p w14:paraId="1E99FD4F"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İthalat Kabul Kredileri</w:t>
            </w:r>
          </w:p>
        </w:tc>
        <w:tc>
          <w:tcPr>
            <w:tcW w:w="728" w:type="dxa"/>
            <w:tcBorders>
              <w:top w:val="nil"/>
              <w:left w:val="single" w:sz="4" w:space="0" w:color="auto"/>
              <w:bottom w:val="nil"/>
              <w:right w:val="single" w:sz="4" w:space="0" w:color="auto"/>
            </w:tcBorders>
            <w:vAlign w:val="bottom"/>
          </w:tcPr>
          <w:p w14:paraId="14978C5B" w14:textId="77777777" w:rsidR="000E2EBE" w:rsidRPr="00A5606A" w:rsidRDefault="000E2EBE" w:rsidP="000E2EB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14F02B92" w14:textId="6620887A"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5CC42F78" w14:textId="09209F38"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28.239</w:t>
            </w:r>
          </w:p>
        </w:tc>
        <w:tc>
          <w:tcPr>
            <w:tcW w:w="850" w:type="dxa"/>
            <w:tcBorders>
              <w:top w:val="nil"/>
              <w:left w:val="single" w:sz="4" w:space="0" w:color="auto"/>
              <w:bottom w:val="nil"/>
              <w:right w:val="single" w:sz="4" w:space="0" w:color="auto"/>
            </w:tcBorders>
            <w:shd w:val="clear" w:color="auto" w:fill="auto"/>
          </w:tcPr>
          <w:p w14:paraId="6D5DE79B" w14:textId="4388D43A"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28.239</w:t>
            </w:r>
          </w:p>
        </w:tc>
      </w:tr>
      <w:tr w:rsidR="000E2EBE" w:rsidRPr="00A5606A" w14:paraId="2431CAD1" w14:textId="77777777" w:rsidTr="00AE44C5">
        <w:trPr>
          <w:trHeight w:val="113"/>
        </w:trPr>
        <w:tc>
          <w:tcPr>
            <w:tcW w:w="571" w:type="dxa"/>
            <w:tcBorders>
              <w:top w:val="nil"/>
              <w:left w:val="single" w:sz="4" w:space="0" w:color="auto"/>
              <w:bottom w:val="nil"/>
              <w:right w:val="nil"/>
            </w:tcBorders>
          </w:tcPr>
          <w:p w14:paraId="61F4724D"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1.2.2.</w:t>
            </w:r>
          </w:p>
        </w:tc>
        <w:tc>
          <w:tcPr>
            <w:tcW w:w="6157" w:type="dxa"/>
            <w:tcBorders>
              <w:top w:val="nil"/>
              <w:left w:val="nil"/>
              <w:bottom w:val="nil"/>
              <w:right w:val="single" w:sz="4" w:space="0" w:color="auto"/>
            </w:tcBorders>
          </w:tcPr>
          <w:p w14:paraId="79D1EB68"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Diğer Banka Kabulleri</w:t>
            </w:r>
          </w:p>
        </w:tc>
        <w:tc>
          <w:tcPr>
            <w:tcW w:w="728" w:type="dxa"/>
            <w:tcBorders>
              <w:top w:val="nil"/>
              <w:left w:val="single" w:sz="4" w:space="0" w:color="auto"/>
              <w:bottom w:val="nil"/>
              <w:right w:val="single" w:sz="4" w:space="0" w:color="auto"/>
            </w:tcBorders>
            <w:vAlign w:val="bottom"/>
          </w:tcPr>
          <w:p w14:paraId="0540E328" w14:textId="77777777" w:rsidR="000E2EBE" w:rsidRPr="00A5606A" w:rsidRDefault="000E2EBE" w:rsidP="000E2EB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25571813" w14:textId="73428757"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194360A1" w14:textId="5A4EFF61"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48DEBE27" w14:textId="23A7FFEF"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r>
      <w:tr w:rsidR="000E2EBE" w:rsidRPr="00A5606A" w14:paraId="152B6F46" w14:textId="77777777" w:rsidTr="00AE44C5">
        <w:trPr>
          <w:trHeight w:val="113"/>
        </w:trPr>
        <w:tc>
          <w:tcPr>
            <w:tcW w:w="571" w:type="dxa"/>
            <w:tcBorders>
              <w:top w:val="nil"/>
              <w:left w:val="single" w:sz="4" w:space="0" w:color="auto"/>
              <w:bottom w:val="nil"/>
              <w:right w:val="nil"/>
            </w:tcBorders>
          </w:tcPr>
          <w:p w14:paraId="253E75F1"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1.3.</w:t>
            </w:r>
          </w:p>
        </w:tc>
        <w:tc>
          <w:tcPr>
            <w:tcW w:w="6157" w:type="dxa"/>
            <w:tcBorders>
              <w:top w:val="nil"/>
              <w:left w:val="nil"/>
              <w:bottom w:val="nil"/>
              <w:right w:val="single" w:sz="4" w:space="0" w:color="auto"/>
            </w:tcBorders>
          </w:tcPr>
          <w:p w14:paraId="683F5300"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Akreditifler</w:t>
            </w:r>
          </w:p>
        </w:tc>
        <w:tc>
          <w:tcPr>
            <w:tcW w:w="728" w:type="dxa"/>
            <w:tcBorders>
              <w:top w:val="nil"/>
              <w:left w:val="single" w:sz="4" w:space="0" w:color="auto"/>
              <w:bottom w:val="nil"/>
              <w:right w:val="single" w:sz="4" w:space="0" w:color="auto"/>
            </w:tcBorders>
            <w:vAlign w:val="bottom"/>
          </w:tcPr>
          <w:p w14:paraId="60600688" w14:textId="77777777" w:rsidR="000E2EBE" w:rsidRPr="00A5606A" w:rsidRDefault="000E2EBE" w:rsidP="000E2EB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5EE77FF2" w14:textId="7F12498A"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1.451</w:t>
            </w:r>
          </w:p>
        </w:tc>
        <w:tc>
          <w:tcPr>
            <w:tcW w:w="931" w:type="dxa"/>
            <w:tcBorders>
              <w:top w:val="nil"/>
              <w:left w:val="single" w:sz="4" w:space="0" w:color="auto"/>
              <w:bottom w:val="nil"/>
              <w:right w:val="single" w:sz="4" w:space="0" w:color="auto"/>
            </w:tcBorders>
            <w:shd w:val="clear" w:color="auto" w:fill="auto"/>
          </w:tcPr>
          <w:p w14:paraId="7224605F" w14:textId="7B9C2B8A"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1.018.763</w:t>
            </w:r>
          </w:p>
        </w:tc>
        <w:tc>
          <w:tcPr>
            <w:tcW w:w="850" w:type="dxa"/>
            <w:tcBorders>
              <w:top w:val="nil"/>
              <w:left w:val="single" w:sz="4" w:space="0" w:color="auto"/>
              <w:bottom w:val="nil"/>
              <w:right w:val="single" w:sz="4" w:space="0" w:color="auto"/>
            </w:tcBorders>
            <w:shd w:val="clear" w:color="auto" w:fill="auto"/>
          </w:tcPr>
          <w:p w14:paraId="78920735" w14:textId="313F4971"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1.020.214</w:t>
            </w:r>
          </w:p>
        </w:tc>
      </w:tr>
      <w:tr w:rsidR="000E2EBE" w:rsidRPr="00A5606A" w14:paraId="59B75BD7" w14:textId="77777777" w:rsidTr="00AE44C5">
        <w:trPr>
          <w:trHeight w:val="113"/>
        </w:trPr>
        <w:tc>
          <w:tcPr>
            <w:tcW w:w="571" w:type="dxa"/>
            <w:tcBorders>
              <w:top w:val="nil"/>
              <w:left w:val="single" w:sz="4" w:space="0" w:color="auto"/>
              <w:bottom w:val="nil"/>
              <w:right w:val="nil"/>
            </w:tcBorders>
          </w:tcPr>
          <w:p w14:paraId="3E587D03"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1.3.1.</w:t>
            </w:r>
          </w:p>
        </w:tc>
        <w:tc>
          <w:tcPr>
            <w:tcW w:w="6157" w:type="dxa"/>
            <w:tcBorders>
              <w:top w:val="nil"/>
              <w:left w:val="nil"/>
              <w:bottom w:val="nil"/>
              <w:right w:val="single" w:sz="4" w:space="0" w:color="auto"/>
            </w:tcBorders>
          </w:tcPr>
          <w:p w14:paraId="63C0B8D9"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Belgeli Akreditifler</w:t>
            </w:r>
          </w:p>
        </w:tc>
        <w:tc>
          <w:tcPr>
            <w:tcW w:w="728" w:type="dxa"/>
            <w:tcBorders>
              <w:top w:val="nil"/>
              <w:left w:val="single" w:sz="4" w:space="0" w:color="auto"/>
              <w:bottom w:val="nil"/>
              <w:right w:val="single" w:sz="4" w:space="0" w:color="auto"/>
            </w:tcBorders>
            <w:vAlign w:val="bottom"/>
          </w:tcPr>
          <w:p w14:paraId="73805816" w14:textId="77777777" w:rsidR="000E2EBE" w:rsidRPr="00A5606A" w:rsidRDefault="000E2EBE" w:rsidP="000E2EB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1DC03C7B" w14:textId="63F134B6"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72DCF127" w14:textId="378020F4"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211C6765" w14:textId="497D0DA0"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r>
      <w:tr w:rsidR="000E2EBE" w:rsidRPr="00A5606A" w14:paraId="1D61438F" w14:textId="77777777" w:rsidTr="00AE44C5">
        <w:trPr>
          <w:trHeight w:val="113"/>
        </w:trPr>
        <w:tc>
          <w:tcPr>
            <w:tcW w:w="571" w:type="dxa"/>
            <w:tcBorders>
              <w:top w:val="nil"/>
              <w:left w:val="single" w:sz="4" w:space="0" w:color="auto"/>
              <w:bottom w:val="nil"/>
              <w:right w:val="nil"/>
            </w:tcBorders>
          </w:tcPr>
          <w:p w14:paraId="6A4B3240"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1.3.2.</w:t>
            </w:r>
          </w:p>
        </w:tc>
        <w:tc>
          <w:tcPr>
            <w:tcW w:w="6157" w:type="dxa"/>
            <w:tcBorders>
              <w:top w:val="nil"/>
              <w:left w:val="nil"/>
              <w:bottom w:val="nil"/>
              <w:right w:val="single" w:sz="4" w:space="0" w:color="auto"/>
            </w:tcBorders>
          </w:tcPr>
          <w:p w14:paraId="61D3B7B6"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Diğer Akreditifler</w:t>
            </w:r>
          </w:p>
        </w:tc>
        <w:tc>
          <w:tcPr>
            <w:tcW w:w="728" w:type="dxa"/>
            <w:tcBorders>
              <w:top w:val="nil"/>
              <w:left w:val="single" w:sz="4" w:space="0" w:color="auto"/>
              <w:bottom w:val="nil"/>
              <w:right w:val="single" w:sz="4" w:space="0" w:color="auto"/>
            </w:tcBorders>
            <w:vAlign w:val="bottom"/>
          </w:tcPr>
          <w:p w14:paraId="123BA1A1" w14:textId="77777777" w:rsidR="000E2EBE" w:rsidRPr="00A5606A" w:rsidRDefault="000E2EBE" w:rsidP="000E2EB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14B44F2B" w14:textId="5D809CEC"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1.451</w:t>
            </w:r>
          </w:p>
        </w:tc>
        <w:tc>
          <w:tcPr>
            <w:tcW w:w="931" w:type="dxa"/>
            <w:tcBorders>
              <w:top w:val="nil"/>
              <w:left w:val="single" w:sz="4" w:space="0" w:color="auto"/>
              <w:bottom w:val="nil"/>
              <w:right w:val="single" w:sz="4" w:space="0" w:color="auto"/>
            </w:tcBorders>
            <w:shd w:val="clear" w:color="auto" w:fill="auto"/>
          </w:tcPr>
          <w:p w14:paraId="644DE881" w14:textId="2A10F5DC"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1.018.763</w:t>
            </w:r>
          </w:p>
        </w:tc>
        <w:tc>
          <w:tcPr>
            <w:tcW w:w="850" w:type="dxa"/>
            <w:tcBorders>
              <w:top w:val="nil"/>
              <w:left w:val="single" w:sz="4" w:space="0" w:color="auto"/>
              <w:bottom w:val="nil"/>
              <w:right w:val="single" w:sz="4" w:space="0" w:color="auto"/>
            </w:tcBorders>
            <w:shd w:val="clear" w:color="auto" w:fill="auto"/>
          </w:tcPr>
          <w:p w14:paraId="1BDD8C6F" w14:textId="67B4B084"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1.020.214</w:t>
            </w:r>
          </w:p>
        </w:tc>
      </w:tr>
      <w:tr w:rsidR="000E2EBE" w:rsidRPr="00A5606A" w14:paraId="7A4A9CFF" w14:textId="77777777" w:rsidTr="00AE44C5">
        <w:trPr>
          <w:trHeight w:val="113"/>
        </w:trPr>
        <w:tc>
          <w:tcPr>
            <w:tcW w:w="571" w:type="dxa"/>
            <w:tcBorders>
              <w:top w:val="nil"/>
              <w:left w:val="single" w:sz="4" w:space="0" w:color="auto"/>
              <w:bottom w:val="nil"/>
              <w:right w:val="nil"/>
            </w:tcBorders>
          </w:tcPr>
          <w:p w14:paraId="3769987F"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1.4.</w:t>
            </w:r>
          </w:p>
        </w:tc>
        <w:tc>
          <w:tcPr>
            <w:tcW w:w="6157" w:type="dxa"/>
            <w:tcBorders>
              <w:top w:val="nil"/>
              <w:left w:val="nil"/>
              <w:bottom w:val="nil"/>
              <w:right w:val="single" w:sz="4" w:space="0" w:color="auto"/>
            </w:tcBorders>
          </w:tcPr>
          <w:p w14:paraId="690C07EA"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Garanti Verilen Prefinansmanlar</w:t>
            </w:r>
          </w:p>
        </w:tc>
        <w:tc>
          <w:tcPr>
            <w:tcW w:w="728" w:type="dxa"/>
            <w:tcBorders>
              <w:top w:val="nil"/>
              <w:left w:val="single" w:sz="4" w:space="0" w:color="auto"/>
              <w:bottom w:val="nil"/>
              <w:right w:val="single" w:sz="4" w:space="0" w:color="auto"/>
            </w:tcBorders>
            <w:vAlign w:val="bottom"/>
          </w:tcPr>
          <w:p w14:paraId="0D989CAA" w14:textId="77777777" w:rsidR="000E2EBE" w:rsidRPr="00A5606A" w:rsidRDefault="000E2EBE" w:rsidP="000E2EB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32BED484" w14:textId="19E4AF9E"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5DEB8C9D" w14:textId="7531F6F1"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307E59DF" w14:textId="18DB84BF"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r>
      <w:tr w:rsidR="000E2EBE" w:rsidRPr="00A5606A" w14:paraId="0F1B7110" w14:textId="77777777" w:rsidTr="00AE44C5">
        <w:trPr>
          <w:trHeight w:val="113"/>
        </w:trPr>
        <w:tc>
          <w:tcPr>
            <w:tcW w:w="571" w:type="dxa"/>
            <w:tcBorders>
              <w:top w:val="nil"/>
              <w:left w:val="single" w:sz="4" w:space="0" w:color="auto"/>
              <w:bottom w:val="nil"/>
              <w:right w:val="nil"/>
            </w:tcBorders>
          </w:tcPr>
          <w:p w14:paraId="1B75CC70"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1.5.</w:t>
            </w:r>
          </w:p>
        </w:tc>
        <w:tc>
          <w:tcPr>
            <w:tcW w:w="6157" w:type="dxa"/>
            <w:tcBorders>
              <w:top w:val="nil"/>
              <w:left w:val="nil"/>
              <w:bottom w:val="nil"/>
              <w:right w:val="single" w:sz="4" w:space="0" w:color="auto"/>
            </w:tcBorders>
          </w:tcPr>
          <w:p w14:paraId="1130AA73"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Cirolar</w:t>
            </w:r>
          </w:p>
        </w:tc>
        <w:tc>
          <w:tcPr>
            <w:tcW w:w="728" w:type="dxa"/>
            <w:tcBorders>
              <w:top w:val="nil"/>
              <w:left w:val="single" w:sz="4" w:space="0" w:color="auto"/>
              <w:bottom w:val="nil"/>
              <w:right w:val="single" w:sz="4" w:space="0" w:color="auto"/>
            </w:tcBorders>
            <w:vAlign w:val="bottom"/>
          </w:tcPr>
          <w:p w14:paraId="1307B561" w14:textId="77777777" w:rsidR="000E2EBE" w:rsidRPr="00A5606A" w:rsidRDefault="000E2EBE" w:rsidP="000E2EB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29C5F52D" w14:textId="38805D57"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2A5B75E6" w14:textId="2F89B729"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11C6B506" w14:textId="51447097"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r>
      <w:tr w:rsidR="000E2EBE" w:rsidRPr="00A5606A" w14:paraId="4C0440FA" w14:textId="77777777" w:rsidTr="00AE44C5">
        <w:trPr>
          <w:trHeight w:val="113"/>
        </w:trPr>
        <w:tc>
          <w:tcPr>
            <w:tcW w:w="571" w:type="dxa"/>
            <w:tcBorders>
              <w:top w:val="nil"/>
              <w:left w:val="single" w:sz="4" w:space="0" w:color="auto"/>
              <w:bottom w:val="nil"/>
              <w:right w:val="nil"/>
            </w:tcBorders>
          </w:tcPr>
          <w:p w14:paraId="2ACD2A09"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1.5.1.</w:t>
            </w:r>
          </w:p>
        </w:tc>
        <w:tc>
          <w:tcPr>
            <w:tcW w:w="6157" w:type="dxa"/>
            <w:tcBorders>
              <w:top w:val="nil"/>
              <w:left w:val="nil"/>
              <w:bottom w:val="nil"/>
              <w:right w:val="single" w:sz="4" w:space="0" w:color="auto"/>
            </w:tcBorders>
          </w:tcPr>
          <w:p w14:paraId="1BD27017"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T.C. Merkez Bankasına Cirolar</w:t>
            </w:r>
          </w:p>
        </w:tc>
        <w:tc>
          <w:tcPr>
            <w:tcW w:w="728" w:type="dxa"/>
            <w:tcBorders>
              <w:top w:val="nil"/>
              <w:left w:val="single" w:sz="4" w:space="0" w:color="auto"/>
              <w:bottom w:val="nil"/>
              <w:right w:val="single" w:sz="4" w:space="0" w:color="auto"/>
            </w:tcBorders>
            <w:vAlign w:val="bottom"/>
          </w:tcPr>
          <w:p w14:paraId="7322ED81" w14:textId="77777777" w:rsidR="000E2EBE" w:rsidRPr="00A5606A" w:rsidRDefault="000E2EBE" w:rsidP="000E2EB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1DFE7530" w14:textId="49A042BF"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45E267B6" w14:textId="242D76D3"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19B19094" w14:textId="7F344388"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r>
      <w:tr w:rsidR="000E2EBE" w:rsidRPr="00A5606A" w14:paraId="0156336C" w14:textId="77777777" w:rsidTr="00AE44C5">
        <w:trPr>
          <w:trHeight w:val="113"/>
        </w:trPr>
        <w:tc>
          <w:tcPr>
            <w:tcW w:w="571" w:type="dxa"/>
            <w:tcBorders>
              <w:top w:val="nil"/>
              <w:left w:val="single" w:sz="4" w:space="0" w:color="auto"/>
              <w:bottom w:val="nil"/>
              <w:right w:val="nil"/>
            </w:tcBorders>
          </w:tcPr>
          <w:p w14:paraId="5A3D8E09"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1.5.2.</w:t>
            </w:r>
          </w:p>
        </w:tc>
        <w:tc>
          <w:tcPr>
            <w:tcW w:w="6157" w:type="dxa"/>
            <w:tcBorders>
              <w:top w:val="nil"/>
              <w:left w:val="nil"/>
              <w:bottom w:val="nil"/>
              <w:right w:val="single" w:sz="4" w:space="0" w:color="auto"/>
            </w:tcBorders>
          </w:tcPr>
          <w:p w14:paraId="067ED999"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Diğer Cirolar</w:t>
            </w:r>
          </w:p>
        </w:tc>
        <w:tc>
          <w:tcPr>
            <w:tcW w:w="728" w:type="dxa"/>
            <w:tcBorders>
              <w:top w:val="nil"/>
              <w:left w:val="single" w:sz="4" w:space="0" w:color="auto"/>
              <w:bottom w:val="nil"/>
              <w:right w:val="single" w:sz="4" w:space="0" w:color="auto"/>
            </w:tcBorders>
            <w:vAlign w:val="bottom"/>
          </w:tcPr>
          <w:p w14:paraId="4B6E6C64" w14:textId="77777777" w:rsidR="000E2EBE" w:rsidRPr="00A5606A" w:rsidRDefault="000E2EBE" w:rsidP="000E2EB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66411FCD" w14:textId="130FB22B"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6B6DF5C1" w14:textId="5C32D58A"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7479D7BC" w14:textId="2536F8A2"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r>
      <w:tr w:rsidR="000E2EBE" w:rsidRPr="00A5606A" w14:paraId="39799B88" w14:textId="77777777" w:rsidTr="00AE44C5">
        <w:trPr>
          <w:trHeight w:val="113"/>
        </w:trPr>
        <w:tc>
          <w:tcPr>
            <w:tcW w:w="571" w:type="dxa"/>
            <w:tcBorders>
              <w:top w:val="nil"/>
              <w:left w:val="single" w:sz="4" w:space="0" w:color="auto"/>
              <w:bottom w:val="nil"/>
              <w:right w:val="nil"/>
            </w:tcBorders>
          </w:tcPr>
          <w:p w14:paraId="62FF6DE7"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1.6.</w:t>
            </w:r>
          </w:p>
        </w:tc>
        <w:tc>
          <w:tcPr>
            <w:tcW w:w="6157" w:type="dxa"/>
            <w:tcBorders>
              <w:top w:val="nil"/>
              <w:left w:val="nil"/>
              <w:bottom w:val="nil"/>
              <w:right w:val="single" w:sz="4" w:space="0" w:color="auto"/>
            </w:tcBorders>
          </w:tcPr>
          <w:p w14:paraId="7C28358B"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Diğer Garantilerimizden</w:t>
            </w:r>
          </w:p>
        </w:tc>
        <w:tc>
          <w:tcPr>
            <w:tcW w:w="728" w:type="dxa"/>
            <w:tcBorders>
              <w:top w:val="nil"/>
              <w:left w:val="single" w:sz="4" w:space="0" w:color="auto"/>
              <w:bottom w:val="nil"/>
              <w:right w:val="single" w:sz="4" w:space="0" w:color="auto"/>
            </w:tcBorders>
            <w:vAlign w:val="bottom"/>
          </w:tcPr>
          <w:p w14:paraId="2D9B201D" w14:textId="77777777" w:rsidR="000E2EBE" w:rsidRPr="00A5606A" w:rsidRDefault="000E2EBE" w:rsidP="000E2EB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332BD3E0" w14:textId="48ED2F19"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336BFBF6" w14:textId="4E34C087"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72.534</w:t>
            </w:r>
          </w:p>
        </w:tc>
        <w:tc>
          <w:tcPr>
            <w:tcW w:w="850" w:type="dxa"/>
            <w:tcBorders>
              <w:top w:val="nil"/>
              <w:left w:val="single" w:sz="4" w:space="0" w:color="auto"/>
              <w:bottom w:val="nil"/>
              <w:right w:val="single" w:sz="4" w:space="0" w:color="auto"/>
            </w:tcBorders>
            <w:shd w:val="clear" w:color="auto" w:fill="auto"/>
          </w:tcPr>
          <w:p w14:paraId="50ADE010" w14:textId="58CACAD7"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72.534</w:t>
            </w:r>
          </w:p>
        </w:tc>
      </w:tr>
      <w:tr w:rsidR="000E2EBE" w:rsidRPr="00A5606A" w14:paraId="0E9CF88A" w14:textId="77777777" w:rsidTr="00AE44C5">
        <w:trPr>
          <w:trHeight w:val="113"/>
        </w:trPr>
        <w:tc>
          <w:tcPr>
            <w:tcW w:w="571" w:type="dxa"/>
            <w:tcBorders>
              <w:top w:val="nil"/>
              <w:left w:val="single" w:sz="4" w:space="0" w:color="auto"/>
              <w:bottom w:val="nil"/>
              <w:right w:val="nil"/>
            </w:tcBorders>
          </w:tcPr>
          <w:p w14:paraId="09508275"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1.7.</w:t>
            </w:r>
          </w:p>
        </w:tc>
        <w:tc>
          <w:tcPr>
            <w:tcW w:w="6157" w:type="dxa"/>
            <w:tcBorders>
              <w:top w:val="nil"/>
              <w:left w:val="nil"/>
              <w:bottom w:val="nil"/>
              <w:right w:val="single" w:sz="4" w:space="0" w:color="auto"/>
            </w:tcBorders>
          </w:tcPr>
          <w:p w14:paraId="70A97201"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Diğer Kefaletlerimizden</w:t>
            </w:r>
          </w:p>
        </w:tc>
        <w:tc>
          <w:tcPr>
            <w:tcW w:w="728" w:type="dxa"/>
            <w:tcBorders>
              <w:top w:val="nil"/>
              <w:left w:val="single" w:sz="4" w:space="0" w:color="auto"/>
              <w:bottom w:val="nil"/>
              <w:right w:val="single" w:sz="4" w:space="0" w:color="auto"/>
            </w:tcBorders>
            <w:vAlign w:val="bottom"/>
          </w:tcPr>
          <w:p w14:paraId="2F8796B6" w14:textId="77777777" w:rsidR="000E2EBE" w:rsidRPr="00A5606A" w:rsidRDefault="000E2EBE" w:rsidP="000E2EB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7FAD91D0" w14:textId="76D4851A"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15.258</w:t>
            </w:r>
          </w:p>
        </w:tc>
        <w:tc>
          <w:tcPr>
            <w:tcW w:w="931" w:type="dxa"/>
            <w:tcBorders>
              <w:top w:val="nil"/>
              <w:left w:val="single" w:sz="4" w:space="0" w:color="auto"/>
              <w:bottom w:val="nil"/>
              <w:right w:val="single" w:sz="4" w:space="0" w:color="auto"/>
            </w:tcBorders>
            <w:shd w:val="clear" w:color="auto" w:fill="auto"/>
          </w:tcPr>
          <w:p w14:paraId="40BFE6A0" w14:textId="52031EF8"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5.929</w:t>
            </w:r>
          </w:p>
        </w:tc>
        <w:tc>
          <w:tcPr>
            <w:tcW w:w="850" w:type="dxa"/>
            <w:tcBorders>
              <w:top w:val="nil"/>
              <w:left w:val="single" w:sz="4" w:space="0" w:color="auto"/>
              <w:bottom w:val="nil"/>
              <w:right w:val="single" w:sz="4" w:space="0" w:color="auto"/>
            </w:tcBorders>
            <w:shd w:val="clear" w:color="auto" w:fill="auto"/>
          </w:tcPr>
          <w:p w14:paraId="1CFF70F4" w14:textId="5CC7F8EB"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21.187</w:t>
            </w:r>
          </w:p>
        </w:tc>
      </w:tr>
      <w:tr w:rsidR="000E2EBE" w:rsidRPr="00A5606A" w14:paraId="25C25055" w14:textId="77777777" w:rsidTr="00AE44C5">
        <w:trPr>
          <w:trHeight w:val="113"/>
        </w:trPr>
        <w:tc>
          <w:tcPr>
            <w:tcW w:w="571" w:type="dxa"/>
            <w:tcBorders>
              <w:top w:val="nil"/>
              <w:left w:val="single" w:sz="4" w:space="0" w:color="auto"/>
              <w:bottom w:val="nil"/>
              <w:right w:val="nil"/>
            </w:tcBorders>
          </w:tcPr>
          <w:p w14:paraId="36F78CF1" w14:textId="77777777" w:rsidR="000E2EBE" w:rsidRPr="00A5606A" w:rsidRDefault="000E2EBE" w:rsidP="000E2EBE">
            <w:pPr>
              <w:autoSpaceDE w:val="0"/>
              <w:autoSpaceDN w:val="0"/>
              <w:adjustRightInd w:val="0"/>
              <w:rPr>
                <w:rFonts w:ascii="Arial" w:hAnsi="Arial" w:cs="Arial"/>
                <w:b/>
                <w:sz w:val="14"/>
                <w:szCs w:val="14"/>
              </w:rPr>
            </w:pPr>
            <w:r w:rsidRPr="00A5606A">
              <w:rPr>
                <w:rFonts w:ascii="Arial" w:hAnsi="Arial" w:cs="Arial"/>
                <w:b/>
                <w:sz w:val="14"/>
                <w:szCs w:val="14"/>
              </w:rPr>
              <w:t xml:space="preserve"> II.</w:t>
            </w:r>
          </w:p>
        </w:tc>
        <w:tc>
          <w:tcPr>
            <w:tcW w:w="6157" w:type="dxa"/>
            <w:tcBorders>
              <w:top w:val="nil"/>
              <w:left w:val="nil"/>
              <w:bottom w:val="nil"/>
              <w:right w:val="single" w:sz="4" w:space="0" w:color="auto"/>
            </w:tcBorders>
          </w:tcPr>
          <w:p w14:paraId="51E6C5FA" w14:textId="77777777" w:rsidR="000E2EBE" w:rsidRPr="00A5606A" w:rsidRDefault="000E2EBE" w:rsidP="000E2EBE">
            <w:pPr>
              <w:autoSpaceDE w:val="0"/>
              <w:autoSpaceDN w:val="0"/>
              <w:adjustRightInd w:val="0"/>
              <w:rPr>
                <w:rFonts w:ascii="Arial" w:hAnsi="Arial" w:cs="Arial"/>
                <w:b/>
                <w:sz w:val="14"/>
                <w:szCs w:val="14"/>
              </w:rPr>
            </w:pPr>
            <w:r w:rsidRPr="00A5606A">
              <w:rPr>
                <w:rFonts w:ascii="Arial" w:hAnsi="Arial" w:cs="Arial"/>
                <w:b/>
                <w:sz w:val="14"/>
                <w:szCs w:val="14"/>
              </w:rPr>
              <w:t>TAAHHÜTLER</w:t>
            </w:r>
          </w:p>
        </w:tc>
        <w:tc>
          <w:tcPr>
            <w:tcW w:w="728" w:type="dxa"/>
            <w:tcBorders>
              <w:top w:val="nil"/>
              <w:left w:val="single" w:sz="4" w:space="0" w:color="auto"/>
              <w:bottom w:val="nil"/>
              <w:right w:val="single" w:sz="4" w:space="0" w:color="auto"/>
            </w:tcBorders>
            <w:vAlign w:val="bottom"/>
          </w:tcPr>
          <w:p w14:paraId="1D45EC27" w14:textId="77777777" w:rsidR="000E2EBE" w:rsidRPr="00A5606A" w:rsidRDefault="000E2EBE" w:rsidP="000E2EBE">
            <w:pPr>
              <w:autoSpaceDE w:val="0"/>
              <w:autoSpaceDN w:val="0"/>
              <w:adjustRightInd w:val="0"/>
              <w:jc w:val="center"/>
              <w:rPr>
                <w:rFonts w:ascii="Arial" w:hAnsi="Arial" w:cs="Arial"/>
                <w:b/>
                <w:bCs/>
                <w:sz w:val="14"/>
                <w:szCs w:val="14"/>
              </w:rPr>
            </w:pPr>
            <w:r w:rsidRPr="00A5606A">
              <w:rPr>
                <w:rFonts w:ascii="Arial" w:hAnsi="Arial" w:cs="Arial"/>
                <w:b/>
                <w:bCs/>
                <w:sz w:val="14"/>
                <w:szCs w:val="14"/>
              </w:rPr>
              <w:t>(1)</w:t>
            </w:r>
          </w:p>
        </w:tc>
        <w:tc>
          <w:tcPr>
            <w:tcW w:w="922" w:type="dxa"/>
            <w:tcBorders>
              <w:top w:val="nil"/>
              <w:left w:val="single" w:sz="4" w:space="0" w:color="auto"/>
              <w:bottom w:val="nil"/>
              <w:right w:val="single" w:sz="4" w:space="0" w:color="auto"/>
            </w:tcBorders>
            <w:shd w:val="clear" w:color="auto" w:fill="auto"/>
          </w:tcPr>
          <w:p w14:paraId="1E814FF7" w14:textId="7EA52DA1"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1.910.015</w:t>
            </w:r>
          </w:p>
        </w:tc>
        <w:tc>
          <w:tcPr>
            <w:tcW w:w="931" w:type="dxa"/>
            <w:tcBorders>
              <w:top w:val="nil"/>
              <w:left w:val="single" w:sz="4" w:space="0" w:color="auto"/>
              <w:bottom w:val="nil"/>
              <w:right w:val="single" w:sz="4" w:space="0" w:color="auto"/>
            </w:tcBorders>
            <w:shd w:val="clear" w:color="auto" w:fill="auto"/>
          </w:tcPr>
          <w:p w14:paraId="61E56842" w14:textId="21D466A9"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195.367</w:t>
            </w:r>
          </w:p>
        </w:tc>
        <w:tc>
          <w:tcPr>
            <w:tcW w:w="850" w:type="dxa"/>
            <w:tcBorders>
              <w:top w:val="nil"/>
              <w:left w:val="single" w:sz="4" w:space="0" w:color="auto"/>
              <w:bottom w:val="nil"/>
              <w:right w:val="single" w:sz="4" w:space="0" w:color="auto"/>
            </w:tcBorders>
            <w:shd w:val="clear" w:color="auto" w:fill="auto"/>
          </w:tcPr>
          <w:p w14:paraId="38DD884A" w14:textId="6C732DE5"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2.105.382</w:t>
            </w:r>
          </w:p>
        </w:tc>
      </w:tr>
      <w:tr w:rsidR="000E2EBE" w:rsidRPr="00A5606A" w14:paraId="12E6E432" w14:textId="77777777" w:rsidTr="00AE44C5">
        <w:trPr>
          <w:trHeight w:val="113"/>
        </w:trPr>
        <w:tc>
          <w:tcPr>
            <w:tcW w:w="571" w:type="dxa"/>
            <w:tcBorders>
              <w:top w:val="nil"/>
              <w:left w:val="single" w:sz="4" w:space="0" w:color="auto"/>
              <w:bottom w:val="nil"/>
              <w:right w:val="nil"/>
            </w:tcBorders>
          </w:tcPr>
          <w:p w14:paraId="2A90915D"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2.1.</w:t>
            </w:r>
          </w:p>
        </w:tc>
        <w:tc>
          <w:tcPr>
            <w:tcW w:w="6157" w:type="dxa"/>
            <w:tcBorders>
              <w:top w:val="nil"/>
              <w:left w:val="nil"/>
              <w:bottom w:val="nil"/>
              <w:right w:val="single" w:sz="4" w:space="0" w:color="auto"/>
            </w:tcBorders>
          </w:tcPr>
          <w:p w14:paraId="07257761"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Cayılamaz Taahhütler</w:t>
            </w:r>
          </w:p>
        </w:tc>
        <w:tc>
          <w:tcPr>
            <w:tcW w:w="728" w:type="dxa"/>
            <w:tcBorders>
              <w:top w:val="nil"/>
              <w:left w:val="single" w:sz="4" w:space="0" w:color="auto"/>
              <w:bottom w:val="nil"/>
              <w:right w:val="single" w:sz="4" w:space="0" w:color="auto"/>
            </w:tcBorders>
            <w:vAlign w:val="bottom"/>
          </w:tcPr>
          <w:p w14:paraId="43616881"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0AF2F369" w14:textId="19B4957E"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1.910.015</w:t>
            </w:r>
          </w:p>
        </w:tc>
        <w:tc>
          <w:tcPr>
            <w:tcW w:w="931" w:type="dxa"/>
            <w:tcBorders>
              <w:top w:val="nil"/>
              <w:left w:val="single" w:sz="4" w:space="0" w:color="auto"/>
              <w:bottom w:val="nil"/>
              <w:right w:val="single" w:sz="4" w:space="0" w:color="auto"/>
            </w:tcBorders>
            <w:shd w:val="clear" w:color="auto" w:fill="auto"/>
          </w:tcPr>
          <w:p w14:paraId="2570AEC1" w14:textId="3FD7BA72"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195.367</w:t>
            </w:r>
          </w:p>
        </w:tc>
        <w:tc>
          <w:tcPr>
            <w:tcW w:w="850" w:type="dxa"/>
            <w:tcBorders>
              <w:top w:val="nil"/>
              <w:left w:val="single" w:sz="4" w:space="0" w:color="auto"/>
              <w:bottom w:val="nil"/>
              <w:right w:val="single" w:sz="4" w:space="0" w:color="auto"/>
            </w:tcBorders>
            <w:shd w:val="clear" w:color="auto" w:fill="auto"/>
          </w:tcPr>
          <w:p w14:paraId="6EECF103" w14:textId="52187FAE"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2.105.382</w:t>
            </w:r>
          </w:p>
        </w:tc>
      </w:tr>
      <w:tr w:rsidR="000E2EBE" w:rsidRPr="00A5606A" w14:paraId="648415E5" w14:textId="77777777" w:rsidTr="00AE44C5">
        <w:trPr>
          <w:trHeight w:val="113"/>
        </w:trPr>
        <w:tc>
          <w:tcPr>
            <w:tcW w:w="571" w:type="dxa"/>
            <w:tcBorders>
              <w:top w:val="nil"/>
              <w:left w:val="single" w:sz="4" w:space="0" w:color="auto"/>
              <w:bottom w:val="nil"/>
              <w:right w:val="nil"/>
            </w:tcBorders>
          </w:tcPr>
          <w:p w14:paraId="3ECD1F6A"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2.1.1.</w:t>
            </w:r>
          </w:p>
        </w:tc>
        <w:tc>
          <w:tcPr>
            <w:tcW w:w="6157" w:type="dxa"/>
            <w:tcBorders>
              <w:top w:val="nil"/>
              <w:left w:val="nil"/>
              <w:bottom w:val="nil"/>
              <w:right w:val="single" w:sz="4" w:space="0" w:color="auto"/>
            </w:tcBorders>
          </w:tcPr>
          <w:p w14:paraId="5E3B09C3"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Vadeli Aktif Değerler Alım-Satım Taahhütleri</w:t>
            </w:r>
          </w:p>
        </w:tc>
        <w:tc>
          <w:tcPr>
            <w:tcW w:w="728" w:type="dxa"/>
            <w:tcBorders>
              <w:top w:val="nil"/>
              <w:left w:val="single" w:sz="4" w:space="0" w:color="auto"/>
              <w:bottom w:val="nil"/>
              <w:right w:val="single" w:sz="4" w:space="0" w:color="auto"/>
            </w:tcBorders>
            <w:vAlign w:val="bottom"/>
          </w:tcPr>
          <w:p w14:paraId="19F25908"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014E3D8F" w14:textId="10E70F01"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89.935</w:t>
            </w:r>
          </w:p>
        </w:tc>
        <w:tc>
          <w:tcPr>
            <w:tcW w:w="931" w:type="dxa"/>
            <w:tcBorders>
              <w:top w:val="nil"/>
              <w:left w:val="single" w:sz="4" w:space="0" w:color="auto"/>
              <w:bottom w:val="nil"/>
              <w:right w:val="single" w:sz="4" w:space="0" w:color="auto"/>
            </w:tcBorders>
            <w:shd w:val="clear" w:color="auto" w:fill="auto"/>
          </w:tcPr>
          <w:p w14:paraId="319C4C86" w14:textId="0B375635"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195.367</w:t>
            </w:r>
          </w:p>
        </w:tc>
        <w:tc>
          <w:tcPr>
            <w:tcW w:w="850" w:type="dxa"/>
            <w:tcBorders>
              <w:top w:val="nil"/>
              <w:left w:val="single" w:sz="4" w:space="0" w:color="auto"/>
              <w:bottom w:val="nil"/>
              <w:right w:val="single" w:sz="4" w:space="0" w:color="auto"/>
            </w:tcBorders>
            <w:shd w:val="clear" w:color="auto" w:fill="auto"/>
          </w:tcPr>
          <w:p w14:paraId="543085A6" w14:textId="64F2F59C"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285.302</w:t>
            </w:r>
          </w:p>
        </w:tc>
      </w:tr>
      <w:tr w:rsidR="000E2EBE" w:rsidRPr="00A5606A" w14:paraId="6889510E" w14:textId="77777777" w:rsidTr="00AE44C5">
        <w:trPr>
          <w:trHeight w:val="113"/>
        </w:trPr>
        <w:tc>
          <w:tcPr>
            <w:tcW w:w="571" w:type="dxa"/>
            <w:tcBorders>
              <w:top w:val="nil"/>
              <w:left w:val="single" w:sz="4" w:space="0" w:color="auto"/>
              <w:bottom w:val="nil"/>
              <w:right w:val="nil"/>
            </w:tcBorders>
          </w:tcPr>
          <w:p w14:paraId="3A48D998"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2.1.2.</w:t>
            </w:r>
          </w:p>
        </w:tc>
        <w:tc>
          <w:tcPr>
            <w:tcW w:w="6157" w:type="dxa"/>
            <w:tcBorders>
              <w:top w:val="nil"/>
              <w:left w:val="nil"/>
              <w:bottom w:val="nil"/>
              <w:right w:val="single" w:sz="4" w:space="0" w:color="auto"/>
            </w:tcBorders>
          </w:tcPr>
          <w:p w14:paraId="17D0692C"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İştir. </w:t>
            </w:r>
            <w:proofErr w:type="gramStart"/>
            <w:r w:rsidRPr="00A5606A">
              <w:rPr>
                <w:rFonts w:ascii="Arial" w:hAnsi="Arial" w:cs="Arial"/>
                <w:sz w:val="14"/>
                <w:szCs w:val="14"/>
              </w:rPr>
              <w:t>ve</w:t>
            </w:r>
            <w:proofErr w:type="gramEnd"/>
            <w:r w:rsidRPr="00A5606A">
              <w:rPr>
                <w:rFonts w:ascii="Arial" w:hAnsi="Arial" w:cs="Arial"/>
                <w:sz w:val="14"/>
                <w:szCs w:val="14"/>
              </w:rPr>
              <w:t xml:space="preserve"> Bağ. Ort. Ser. </w:t>
            </w:r>
            <w:proofErr w:type="spellStart"/>
            <w:r w:rsidRPr="00A5606A">
              <w:rPr>
                <w:rFonts w:ascii="Arial" w:hAnsi="Arial" w:cs="Arial"/>
                <w:sz w:val="14"/>
                <w:szCs w:val="14"/>
              </w:rPr>
              <w:t>İşt</w:t>
            </w:r>
            <w:proofErr w:type="spellEnd"/>
            <w:r w:rsidRPr="00A5606A">
              <w:rPr>
                <w:rFonts w:ascii="Arial" w:hAnsi="Arial" w:cs="Arial"/>
                <w:sz w:val="14"/>
                <w:szCs w:val="14"/>
              </w:rPr>
              <w:t xml:space="preserve">. Taahhütleri </w:t>
            </w:r>
          </w:p>
        </w:tc>
        <w:tc>
          <w:tcPr>
            <w:tcW w:w="728" w:type="dxa"/>
            <w:tcBorders>
              <w:top w:val="nil"/>
              <w:left w:val="single" w:sz="4" w:space="0" w:color="auto"/>
              <w:bottom w:val="nil"/>
              <w:right w:val="single" w:sz="4" w:space="0" w:color="auto"/>
            </w:tcBorders>
            <w:vAlign w:val="bottom"/>
          </w:tcPr>
          <w:p w14:paraId="315F855E"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388C2C75" w14:textId="57C55104"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74925F04" w14:textId="47C1DD25"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2E54067A" w14:textId="734DB459"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r>
      <w:tr w:rsidR="000E2EBE" w:rsidRPr="00A5606A" w14:paraId="7DD03A15" w14:textId="77777777" w:rsidTr="00AE44C5">
        <w:trPr>
          <w:trHeight w:val="113"/>
        </w:trPr>
        <w:tc>
          <w:tcPr>
            <w:tcW w:w="571" w:type="dxa"/>
            <w:tcBorders>
              <w:top w:val="nil"/>
              <w:left w:val="single" w:sz="4" w:space="0" w:color="auto"/>
              <w:bottom w:val="nil"/>
              <w:right w:val="nil"/>
            </w:tcBorders>
          </w:tcPr>
          <w:p w14:paraId="76F78503"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2.1.3.</w:t>
            </w:r>
          </w:p>
        </w:tc>
        <w:tc>
          <w:tcPr>
            <w:tcW w:w="6157" w:type="dxa"/>
            <w:tcBorders>
              <w:top w:val="nil"/>
              <w:left w:val="nil"/>
              <w:bottom w:val="nil"/>
              <w:right w:val="single" w:sz="4" w:space="0" w:color="auto"/>
            </w:tcBorders>
          </w:tcPr>
          <w:p w14:paraId="10B6B8C2"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Kullandırma Garantili Kredi Tahsis Taahhütleri</w:t>
            </w:r>
          </w:p>
        </w:tc>
        <w:tc>
          <w:tcPr>
            <w:tcW w:w="728" w:type="dxa"/>
            <w:tcBorders>
              <w:top w:val="nil"/>
              <w:left w:val="single" w:sz="4" w:space="0" w:color="auto"/>
              <w:bottom w:val="nil"/>
              <w:right w:val="single" w:sz="4" w:space="0" w:color="auto"/>
            </w:tcBorders>
            <w:vAlign w:val="bottom"/>
          </w:tcPr>
          <w:p w14:paraId="4CDA96E9"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78DC3777" w14:textId="070CA75B"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196.091</w:t>
            </w:r>
          </w:p>
        </w:tc>
        <w:tc>
          <w:tcPr>
            <w:tcW w:w="931" w:type="dxa"/>
            <w:tcBorders>
              <w:top w:val="nil"/>
              <w:left w:val="single" w:sz="4" w:space="0" w:color="auto"/>
              <w:bottom w:val="nil"/>
              <w:right w:val="single" w:sz="4" w:space="0" w:color="auto"/>
            </w:tcBorders>
            <w:shd w:val="clear" w:color="auto" w:fill="auto"/>
          </w:tcPr>
          <w:p w14:paraId="3348D3BB" w14:textId="0B7D0CA1"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0BEF7E62" w14:textId="575A234D"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196.091</w:t>
            </w:r>
          </w:p>
        </w:tc>
      </w:tr>
      <w:tr w:rsidR="000E2EBE" w:rsidRPr="00A5606A" w14:paraId="7E03104F" w14:textId="77777777" w:rsidTr="00AE44C5">
        <w:trPr>
          <w:trHeight w:val="113"/>
        </w:trPr>
        <w:tc>
          <w:tcPr>
            <w:tcW w:w="571" w:type="dxa"/>
            <w:tcBorders>
              <w:top w:val="nil"/>
              <w:left w:val="single" w:sz="4" w:space="0" w:color="auto"/>
              <w:bottom w:val="nil"/>
              <w:right w:val="nil"/>
            </w:tcBorders>
          </w:tcPr>
          <w:p w14:paraId="38513895"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2.1.4.</w:t>
            </w:r>
          </w:p>
        </w:tc>
        <w:tc>
          <w:tcPr>
            <w:tcW w:w="6157" w:type="dxa"/>
            <w:tcBorders>
              <w:top w:val="nil"/>
              <w:left w:val="nil"/>
              <w:bottom w:val="nil"/>
              <w:right w:val="single" w:sz="4" w:space="0" w:color="auto"/>
            </w:tcBorders>
          </w:tcPr>
          <w:p w14:paraId="1EF476D6"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Menkul Kıymet İhracına Aracılık Taahhütleri</w:t>
            </w:r>
          </w:p>
        </w:tc>
        <w:tc>
          <w:tcPr>
            <w:tcW w:w="728" w:type="dxa"/>
            <w:tcBorders>
              <w:top w:val="nil"/>
              <w:left w:val="single" w:sz="4" w:space="0" w:color="auto"/>
              <w:bottom w:val="nil"/>
              <w:right w:val="single" w:sz="4" w:space="0" w:color="auto"/>
            </w:tcBorders>
            <w:vAlign w:val="bottom"/>
          </w:tcPr>
          <w:p w14:paraId="237FA6E4"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733246AD" w14:textId="38091E42"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6ACE507C" w14:textId="50DAA949"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07F285C8" w14:textId="6F9D3127"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r>
      <w:tr w:rsidR="000E2EBE" w:rsidRPr="00A5606A" w14:paraId="3FC5E153" w14:textId="77777777" w:rsidTr="00AE44C5">
        <w:trPr>
          <w:trHeight w:val="113"/>
        </w:trPr>
        <w:tc>
          <w:tcPr>
            <w:tcW w:w="571" w:type="dxa"/>
            <w:tcBorders>
              <w:top w:val="nil"/>
              <w:left w:val="single" w:sz="4" w:space="0" w:color="auto"/>
              <w:bottom w:val="nil"/>
              <w:right w:val="nil"/>
            </w:tcBorders>
          </w:tcPr>
          <w:p w14:paraId="5695B1EA"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2.1.5.</w:t>
            </w:r>
          </w:p>
        </w:tc>
        <w:tc>
          <w:tcPr>
            <w:tcW w:w="6157" w:type="dxa"/>
            <w:tcBorders>
              <w:top w:val="nil"/>
              <w:left w:val="nil"/>
              <w:bottom w:val="nil"/>
              <w:right w:val="single" w:sz="4" w:space="0" w:color="auto"/>
            </w:tcBorders>
          </w:tcPr>
          <w:p w14:paraId="47D74ABB"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Zorunlu Karşılık Ödeme Taahhüdü</w:t>
            </w:r>
          </w:p>
        </w:tc>
        <w:tc>
          <w:tcPr>
            <w:tcW w:w="728" w:type="dxa"/>
            <w:tcBorders>
              <w:top w:val="nil"/>
              <w:left w:val="single" w:sz="4" w:space="0" w:color="auto"/>
              <w:bottom w:val="nil"/>
              <w:right w:val="single" w:sz="4" w:space="0" w:color="auto"/>
            </w:tcBorders>
            <w:vAlign w:val="bottom"/>
          </w:tcPr>
          <w:p w14:paraId="295AB0EA"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1741D7B4" w14:textId="7C73AAFD"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53FCCDEF" w14:textId="7C7395A1"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247536D9" w14:textId="79404D14"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r>
      <w:tr w:rsidR="000E2EBE" w:rsidRPr="00A5606A" w14:paraId="0AD04E88" w14:textId="77777777" w:rsidTr="00AE44C5">
        <w:trPr>
          <w:trHeight w:val="113"/>
        </w:trPr>
        <w:tc>
          <w:tcPr>
            <w:tcW w:w="571" w:type="dxa"/>
            <w:tcBorders>
              <w:top w:val="nil"/>
              <w:left w:val="single" w:sz="4" w:space="0" w:color="auto"/>
              <w:bottom w:val="nil"/>
              <w:right w:val="nil"/>
            </w:tcBorders>
          </w:tcPr>
          <w:p w14:paraId="2561F35D"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2.1.6.</w:t>
            </w:r>
          </w:p>
        </w:tc>
        <w:tc>
          <w:tcPr>
            <w:tcW w:w="6157" w:type="dxa"/>
            <w:tcBorders>
              <w:top w:val="nil"/>
              <w:left w:val="nil"/>
              <w:bottom w:val="nil"/>
              <w:right w:val="single" w:sz="4" w:space="0" w:color="auto"/>
            </w:tcBorders>
          </w:tcPr>
          <w:p w14:paraId="39C1F1D4"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Çekler İçin Ödeme Taahhütleri</w:t>
            </w:r>
          </w:p>
        </w:tc>
        <w:tc>
          <w:tcPr>
            <w:tcW w:w="728" w:type="dxa"/>
            <w:tcBorders>
              <w:top w:val="nil"/>
              <w:left w:val="single" w:sz="4" w:space="0" w:color="auto"/>
              <w:bottom w:val="nil"/>
              <w:right w:val="single" w:sz="4" w:space="0" w:color="auto"/>
            </w:tcBorders>
            <w:vAlign w:val="bottom"/>
          </w:tcPr>
          <w:p w14:paraId="606730F3"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71CDB96F" w14:textId="32D9E164"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756.500</w:t>
            </w:r>
          </w:p>
        </w:tc>
        <w:tc>
          <w:tcPr>
            <w:tcW w:w="931" w:type="dxa"/>
            <w:tcBorders>
              <w:top w:val="nil"/>
              <w:left w:val="single" w:sz="4" w:space="0" w:color="auto"/>
              <w:bottom w:val="nil"/>
              <w:right w:val="single" w:sz="4" w:space="0" w:color="auto"/>
            </w:tcBorders>
            <w:shd w:val="clear" w:color="auto" w:fill="auto"/>
          </w:tcPr>
          <w:p w14:paraId="7C4FCB63" w14:textId="6BA88D2C"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1C3A7CBE" w14:textId="3C3CB4A4"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756.500</w:t>
            </w:r>
          </w:p>
        </w:tc>
      </w:tr>
      <w:tr w:rsidR="000E2EBE" w:rsidRPr="00A5606A" w14:paraId="7915BEAA" w14:textId="77777777" w:rsidTr="00AE44C5">
        <w:trPr>
          <w:trHeight w:val="113"/>
        </w:trPr>
        <w:tc>
          <w:tcPr>
            <w:tcW w:w="571" w:type="dxa"/>
            <w:tcBorders>
              <w:top w:val="nil"/>
              <w:left w:val="single" w:sz="4" w:space="0" w:color="auto"/>
              <w:bottom w:val="nil"/>
              <w:right w:val="nil"/>
            </w:tcBorders>
          </w:tcPr>
          <w:p w14:paraId="74617226"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2.1.7.</w:t>
            </w:r>
          </w:p>
        </w:tc>
        <w:tc>
          <w:tcPr>
            <w:tcW w:w="6157" w:type="dxa"/>
            <w:tcBorders>
              <w:top w:val="nil"/>
              <w:left w:val="nil"/>
              <w:bottom w:val="nil"/>
              <w:right w:val="single" w:sz="4" w:space="0" w:color="auto"/>
            </w:tcBorders>
          </w:tcPr>
          <w:p w14:paraId="5965053A"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İhracat Taahhütlerinden Kaynaklanan Vergi Ve Fon Yükümlülükleri</w:t>
            </w:r>
          </w:p>
        </w:tc>
        <w:tc>
          <w:tcPr>
            <w:tcW w:w="728" w:type="dxa"/>
            <w:tcBorders>
              <w:top w:val="nil"/>
              <w:left w:val="single" w:sz="4" w:space="0" w:color="auto"/>
              <w:bottom w:val="nil"/>
              <w:right w:val="single" w:sz="4" w:space="0" w:color="auto"/>
            </w:tcBorders>
            <w:vAlign w:val="bottom"/>
          </w:tcPr>
          <w:p w14:paraId="138671CB"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27C8258E" w14:textId="7FEAC187"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4.571</w:t>
            </w:r>
          </w:p>
        </w:tc>
        <w:tc>
          <w:tcPr>
            <w:tcW w:w="931" w:type="dxa"/>
            <w:tcBorders>
              <w:top w:val="nil"/>
              <w:left w:val="single" w:sz="4" w:space="0" w:color="auto"/>
              <w:bottom w:val="nil"/>
              <w:right w:val="single" w:sz="4" w:space="0" w:color="auto"/>
            </w:tcBorders>
            <w:shd w:val="clear" w:color="auto" w:fill="auto"/>
          </w:tcPr>
          <w:p w14:paraId="445583E4" w14:textId="6C0F62F5"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1FB18A5C" w14:textId="25544837"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4.571</w:t>
            </w:r>
          </w:p>
        </w:tc>
      </w:tr>
      <w:tr w:rsidR="000E2EBE" w:rsidRPr="00A5606A" w14:paraId="20821D7C" w14:textId="77777777" w:rsidTr="00AE44C5">
        <w:trPr>
          <w:trHeight w:val="113"/>
        </w:trPr>
        <w:tc>
          <w:tcPr>
            <w:tcW w:w="571" w:type="dxa"/>
            <w:tcBorders>
              <w:top w:val="nil"/>
              <w:left w:val="single" w:sz="4" w:space="0" w:color="auto"/>
              <w:bottom w:val="nil"/>
              <w:right w:val="nil"/>
            </w:tcBorders>
          </w:tcPr>
          <w:p w14:paraId="52407864"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2.1.8.</w:t>
            </w:r>
          </w:p>
        </w:tc>
        <w:tc>
          <w:tcPr>
            <w:tcW w:w="6157" w:type="dxa"/>
            <w:tcBorders>
              <w:top w:val="nil"/>
              <w:left w:val="nil"/>
              <w:bottom w:val="nil"/>
              <w:right w:val="single" w:sz="4" w:space="0" w:color="auto"/>
            </w:tcBorders>
          </w:tcPr>
          <w:p w14:paraId="0E577F41"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Kredi Kartı Harcama Limit Taahhütleri</w:t>
            </w:r>
          </w:p>
        </w:tc>
        <w:tc>
          <w:tcPr>
            <w:tcW w:w="728" w:type="dxa"/>
            <w:tcBorders>
              <w:top w:val="nil"/>
              <w:left w:val="single" w:sz="4" w:space="0" w:color="auto"/>
              <w:bottom w:val="nil"/>
              <w:right w:val="single" w:sz="4" w:space="0" w:color="auto"/>
            </w:tcBorders>
            <w:vAlign w:val="bottom"/>
          </w:tcPr>
          <w:p w14:paraId="4DB99BCE"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649B1AB4" w14:textId="2D633F85"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577.897</w:t>
            </w:r>
          </w:p>
        </w:tc>
        <w:tc>
          <w:tcPr>
            <w:tcW w:w="931" w:type="dxa"/>
            <w:tcBorders>
              <w:top w:val="nil"/>
              <w:left w:val="single" w:sz="4" w:space="0" w:color="auto"/>
              <w:bottom w:val="nil"/>
              <w:right w:val="single" w:sz="4" w:space="0" w:color="auto"/>
            </w:tcBorders>
            <w:shd w:val="clear" w:color="auto" w:fill="auto"/>
          </w:tcPr>
          <w:p w14:paraId="2D5C68AC" w14:textId="5388AD7A"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4D285CEF" w14:textId="3D740B32"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577.897</w:t>
            </w:r>
          </w:p>
        </w:tc>
      </w:tr>
      <w:tr w:rsidR="000E2EBE" w:rsidRPr="00A5606A" w14:paraId="43BCAB01" w14:textId="77777777" w:rsidTr="00AE44C5">
        <w:trPr>
          <w:trHeight w:val="113"/>
        </w:trPr>
        <w:tc>
          <w:tcPr>
            <w:tcW w:w="571" w:type="dxa"/>
            <w:tcBorders>
              <w:top w:val="nil"/>
              <w:left w:val="single" w:sz="4" w:space="0" w:color="auto"/>
              <w:bottom w:val="nil"/>
              <w:right w:val="nil"/>
            </w:tcBorders>
          </w:tcPr>
          <w:p w14:paraId="3AB1DDA9"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2.1.9.</w:t>
            </w:r>
          </w:p>
        </w:tc>
        <w:tc>
          <w:tcPr>
            <w:tcW w:w="6157" w:type="dxa"/>
            <w:tcBorders>
              <w:top w:val="nil"/>
              <w:left w:val="nil"/>
              <w:bottom w:val="nil"/>
              <w:right w:val="single" w:sz="4" w:space="0" w:color="auto"/>
            </w:tcBorders>
          </w:tcPr>
          <w:p w14:paraId="54917E66"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Kredi Kartları ve Bankacılık Hizmetlerine İlişkin Promosyon Uygulama Taahhütleri</w:t>
            </w:r>
          </w:p>
        </w:tc>
        <w:tc>
          <w:tcPr>
            <w:tcW w:w="728" w:type="dxa"/>
            <w:tcBorders>
              <w:top w:val="nil"/>
              <w:left w:val="single" w:sz="4" w:space="0" w:color="auto"/>
              <w:bottom w:val="nil"/>
              <w:right w:val="single" w:sz="4" w:space="0" w:color="auto"/>
            </w:tcBorders>
            <w:vAlign w:val="bottom"/>
          </w:tcPr>
          <w:p w14:paraId="6CAAFF5F"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7713C410" w14:textId="27DE49E4"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344</w:t>
            </w:r>
          </w:p>
        </w:tc>
        <w:tc>
          <w:tcPr>
            <w:tcW w:w="931" w:type="dxa"/>
            <w:tcBorders>
              <w:top w:val="nil"/>
              <w:left w:val="single" w:sz="4" w:space="0" w:color="auto"/>
              <w:bottom w:val="nil"/>
              <w:right w:val="single" w:sz="4" w:space="0" w:color="auto"/>
            </w:tcBorders>
            <w:shd w:val="clear" w:color="auto" w:fill="auto"/>
          </w:tcPr>
          <w:p w14:paraId="4C559106" w14:textId="15C589AC"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09A96CB9" w14:textId="563F36CB"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344</w:t>
            </w:r>
          </w:p>
        </w:tc>
      </w:tr>
      <w:tr w:rsidR="000E2EBE" w:rsidRPr="00A5606A" w14:paraId="19300566" w14:textId="77777777" w:rsidTr="00AE44C5">
        <w:trPr>
          <w:trHeight w:val="113"/>
        </w:trPr>
        <w:tc>
          <w:tcPr>
            <w:tcW w:w="571" w:type="dxa"/>
            <w:tcBorders>
              <w:top w:val="nil"/>
              <w:left w:val="single" w:sz="4" w:space="0" w:color="auto"/>
              <w:bottom w:val="nil"/>
              <w:right w:val="nil"/>
            </w:tcBorders>
          </w:tcPr>
          <w:p w14:paraId="37F92F3D"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2.1.10.</w:t>
            </w:r>
          </w:p>
        </w:tc>
        <w:tc>
          <w:tcPr>
            <w:tcW w:w="6157" w:type="dxa"/>
            <w:tcBorders>
              <w:top w:val="nil"/>
              <w:left w:val="nil"/>
              <w:bottom w:val="nil"/>
              <w:right w:val="single" w:sz="4" w:space="0" w:color="auto"/>
            </w:tcBorders>
          </w:tcPr>
          <w:p w14:paraId="6D9603E2"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Açığa Menkul Kıymet Satış Taahhütlerinden Alacaklar</w:t>
            </w:r>
          </w:p>
        </w:tc>
        <w:tc>
          <w:tcPr>
            <w:tcW w:w="728" w:type="dxa"/>
            <w:tcBorders>
              <w:top w:val="nil"/>
              <w:left w:val="single" w:sz="4" w:space="0" w:color="auto"/>
              <w:bottom w:val="nil"/>
              <w:right w:val="single" w:sz="4" w:space="0" w:color="auto"/>
            </w:tcBorders>
            <w:vAlign w:val="bottom"/>
          </w:tcPr>
          <w:p w14:paraId="2F1FF54E"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78128314" w14:textId="5225E322"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793B9CFC" w14:textId="128783F1"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7F026029" w14:textId="73DD804D"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r>
      <w:tr w:rsidR="000E2EBE" w:rsidRPr="00A5606A" w14:paraId="7146C373" w14:textId="77777777" w:rsidTr="00AE44C5">
        <w:trPr>
          <w:trHeight w:val="113"/>
        </w:trPr>
        <w:tc>
          <w:tcPr>
            <w:tcW w:w="571" w:type="dxa"/>
            <w:tcBorders>
              <w:top w:val="nil"/>
              <w:left w:val="single" w:sz="4" w:space="0" w:color="auto"/>
              <w:bottom w:val="nil"/>
              <w:right w:val="nil"/>
            </w:tcBorders>
          </w:tcPr>
          <w:p w14:paraId="624BE14F"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2.1.11.</w:t>
            </w:r>
          </w:p>
        </w:tc>
        <w:tc>
          <w:tcPr>
            <w:tcW w:w="6157" w:type="dxa"/>
            <w:tcBorders>
              <w:top w:val="nil"/>
              <w:left w:val="nil"/>
              <w:bottom w:val="nil"/>
              <w:right w:val="single" w:sz="4" w:space="0" w:color="auto"/>
            </w:tcBorders>
          </w:tcPr>
          <w:p w14:paraId="140F89F0"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Açığa Menkul Kıymet Satış Taahhütlerinden Borçlar</w:t>
            </w:r>
          </w:p>
        </w:tc>
        <w:tc>
          <w:tcPr>
            <w:tcW w:w="728" w:type="dxa"/>
            <w:tcBorders>
              <w:top w:val="nil"/>
              <w:left w:val="single" w:sz="4" w:space="0" w:color="auto"/>
              <w:bottom w:val="nil"/>
              <w:right w:val="single" w:sz="4" w:space="0" w:color="auto"/>
            </w:tcBorders>
            <w:vAlign w:val="bottom"/>
          </w:tcPr>
          <w:p w14:paraId="332B87CB"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280534CA" w14:textId="138FFC51"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6AC6EC24" w14:textId="15CF6A19"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6C5E1B35" w14:textId="5125FD2C"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r>
      <w:tr w:rsidR="000E2EBE" w:rsidRPr="00A5606A" w14:paraId="6F9019FC" w14:textId="77777777" w:rsidTr="00AE44C5">
        <w:trPr>
          <w:trHeight w:val="113"/>
        </w:trPr>
        <w:tc>
          <w:tcPr>
            <w:tcW w:w="571" w:type="dxa"/>
            <w:tcBorders>
              <w:top w:val="nil"/>
              <w:left w:val="single" w:sz="4" w:space="0" w:color="auto"/>
              <w:bottom w:val="nil"/>
              <w:right w:val="nil"/>
            </w:tcBorders>
          </w:tcPr>
          <w:p w14:paraId="42C51514"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2.1.12.</w:t>
            </w:r>
          </w:p>
        </w:tc>
        <w:tc>
          <w:tcPr>
            <w:tcW w:w="6157" w:type="dxa"/>
            <w:tcBorders>
              <w:top w:val="nil"/>
              <w:left w:val="nil"/>
              <w:bottom w:val="nil"/>
              <w:right w:val="single" w:sz="4" w:space="0" w:color="auto"/>
            </w:tcBorders>
          </w:tcPr>
          <w:p w14:paraId="1DC67550"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Diğer Cayılamaz Taahhütler</w:t>
            </w:r>
          </w:p>
        </w:tc>
        <w:tc>
          <w:tcPr>
            <w:tcW w:w="728" w:type="dxa"/>
            <w:tcBorders>
              <w:top w:val="nil"/>
              <w:left w:val="single" w:sz="4" w:space="0" w:color="auto"/>
              <w:bottom w:val="nil"/>
              <w:right w:val="single" w:sz="4" w:space="0" w:color="auto"/>
            </w:tcBorders>
            <w:vAlign w:val="bottom"/>
          </w:tcPr>
          <w:p w14:paraId="618F37C1"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4E5AE212" w14:textId="396E74C0"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284.677</w:t>
            </w:r>
          </w:p>
        </w:tc>
        <w:tc>
          <w:tcPr>
            <w:tcW w:w="931" w:type="dxa"/>
            <w:tcBorders>
              <w:top w:val="nil"/>
              <w:left w:val="single" w:sz="4" w:space="0" w:color="auto"/>
              <w:bottom w:val="nil"/>
              <w:right w:val="single" w:sz="4" w:space="0" w:color="auto"/>
            </w:tcBorders>
            <w:shd w:val="clear" w:color="auto" w:fill="auto"/>
          </w:tcPr>
          <w:p w14:paraId="0F9FA927" w14:textId="5D81B593"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7B29041F" w14:textId="541FC1B6"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284.677</w:t>
            </w:r>
          </w:p>
        </w:tc>
      </w:tr>
      <w:tr w:rsidR="000E2EBE" w:rsidRPr="00A5606A" w14:paraId="0F1B7AD9" w14:textId="77777777" w:rsidTr="00AE44C5">
        <w:trPr>
          <w:trHeight w:val="113"/>
        </w:trPr>
        <w:tc>
          <w:tcPr>
            <w:tcW w:w="571" w:type="dxa"/>
            <w:tcBorders>
              <w:top w:val="nil"/>
              <w:left w:val="single" w:sz="4" w:space="0" w:color="auto"/>
              <w:bottom w:val="nil"/>
              <w:right w:val="nil"/>
            </w:tcBorders>
          </w:tcPr>
          <w:p w14:paraId="0641DB27"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2.2.</w:t>
            </w:r>
          </w:p>
        </w:tc>
        <w:tc>
          <w:tcPr>
            <w:tcW w:w="6157" w:type="dxa"/>
            <w:tcBorders>
              <w:top w:val="nil"/>
              <w:left w:val="nil"/>
              <w:bottom w:val="nil"/>
              <w:right w:val="single" w:sz="4" w:space="0" w:color="auto"/>
            </w:tcBorders>
          </w:tcPr>
          <w:p w14:paraId="27810B5C"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Cayılabilir Taahhütler</w:t>
            </w:r>
          </w:p>
        </w:tc>
        <w:tc>
          <w:tcPr>
            <w:tcW w:w="728" w:type="dxa"/>
            <w:tcBorders>
              <w:top w:val="nil"/>
              <w:left w:val="single" w:sz="4" w:space="0" w:color="auto"/>
              <w:bottom w:val="nil"/>
              <w:right w:val="single" w:sz="4" w:space="0" w:color="auto"/>
            </w:tcBorders>
            <w:vAlign w:val="bottom"/>
          </w:tcPr>
          <w:p w14:paraId="1C9D9800"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64DCE7BA" w14:textId="61573FE0"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09B2BF76" w14:textId="6B3A6FA1"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2967D322" w14:textId="3BD96BF9"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r>
      <w:tr w:rsidR="000E2EBE" w:rsidRPr="00A5606A" w14:paraId="4D2D4B91" w14:textId="77777777" w:rsidTr="00AE44C5">
        <w:trPr>
          <w:trHeight w:val="113"/>
        </w:trPr>
        <w:tc>
          <w:tcPr>
            <w:tcW w:w="571" w:type="dxa"/>
            <w:tcBorders>
              <w:top w:val="nil"/>
              <w:left w:val="single" w:sz="4" w:space="0" w:color="auto"/>
              <w:bottom w:val="nil"/>
              <w:right w:val="nil"/>
            </w:tcBorders>
          </w:tcPr>
          <w:p w14:paraId="2C4492DA"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2.2.1.</w:t>
            </w:r>
          </w:p>
        </w:tc>
        <w:tc>
          <w:tcPr>
            <w:tcW w:w="6157" w:type="dxa"/>
            <w:tcBorders>
              <w:top w:val="nil"/>
              <w:left w:val="nil"/>
              <w:bottom w:val="nil"/>
              <w:right w:val="single" w:sz="4" w:space="0" w:color="auto"/>
            </w:tcBorders>
          </w:tcPr>
          <w:p w14:paraId="5DC27BA0"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Cayılabilir Kredi Tahsis Taahhütleri</w:t>
            </w:r>
          </w:p>
        </w:tc>
        <w:tc>
          <w:tcPr>
            <w:tcW w:w="728" w:type="dxa"/>
            <w:tcBorders>
              <w:top w:val="nil"/>
              <w:left w:val="single" w:sz="4" w:space="0" w:color="auto"/>
              <w:bottom w:val="nil"/>
              <w:right w:val="single" w:sz="4" w:space="0" w:color="auto"/>
            </w:tcBorders>
            <w:vAlign w:val="bottom"/>
          </w:tcPr>
          <w:p w14:paraId="090D9F71"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6AAA5E42" w14:textId="1F100C4C"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24EEEA43" w14:textId="45B4751C"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7C9DCF79" w14:textId="36FD812C"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r>
      <w:tr w:rsidR="000E2EBE" w:rsidRPr="00A5606A" w14:paraId="44AE1AC4" w14:textId="77777777" w:rsidTr="00AE44C5">
        <w:trPr>
          <w:trHeight w:val="113"/>
        </w:trPr>
        <w:tc>
          <w:tcPr>
            <w:tcW w:w="571" w:type="dxa"/>
            <w:tcBorders>
              <w:top w:val="nil"/>
              <w:left w:val="single" w:sz="4" w:space="0" w:color="auto"/>
              <w:bottom w:val="nil"/>
              <w:right w:val="nil"/>
            </w:tcBorders>
          </w:tcPr>
          <w:p w14:paraId="5DB8E832"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2.2.2.</w:t>
            </w:r>
          </w:p>
        </w:tc>
        <w:tc>
          <w:tcPr>
            <w:tcW w:w="6157" w:type="dxa"/>
            <w:tcBorders>
              <w:top w:val="nil"/>
              <w:left w:val="nil"/>
              <w:bottom w:val="nil"/>
              <w:right w:val="single" w:sz="4" w:space="0" w:color="auto"/>
            </w:tcBorders>
          </w:tcPr>
          <w:p w14:paraId="19B09CEF"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Diğer Cayılabilir Taahhütler</w:t>
            </w:r>
          </w:p>
        </w:tc>
        <w:tc>
          <w:tcPr>
            <w:tcW w:w="728" w:type="dxa"/>
            <w:tcBorders>
              <w:top w:val="nil"/>
              <w:left w:val="single" w:sz="4" w:space="0" w:color="auto"/>
              <w:bottom w:val="nil"/>
              <w:right w:val="single" w:sz="4" w:space="0" w:color="auto"/>
            </w:tcBorders>
            <w:vAlign w:val="bottom"/>
          </w:tcPr>
          <w:p w14:paraId="27813D57"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241AF525" w14:textId="36515232"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393B4B4F" w14:textId="68CB2081"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32C4D863" w14:textId="53AAD49F"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r>
      <w:tr w:rsidR="000E2EBE" w:rsidRPr="00A5606A" w14:paraId="0923C486" w14:textId="77777777" w:rsidTr="00AE44C5">
        <w:trPr>
          <w:trHeight w:val="113"/>
        </w:trPr>
        <w:tc>
          <w:tcPr>
            <w:tcW w:w="571" w:type="dxa"/>
            <w:tcBorders>
              <w:top w:val="nil"/>
              <w:left w:val="single" w:sz="4" w:space="0" w:color="auto"/>
              <w:bottom w:val="nil"/>
              <w:right w:val="nil"/>
            </w:tcBorders>
          </w:tcPr>
          <w:p w14:paraId="6645B202" w14:textId="77777777" w:rsidR="000E2EBE" w:rsidRPr="00A5606A" w:rsidRDefault="000E2EBE" w:rsidP="000E2EBE">
            <w:pPr>
              <w:autoSpaceDE w:val="0"/>
              <w:autoSpaceDN w:val="0"/>
              <w:adjustRightInd w:val="0"/>
              <w:rPr>
                <w:rFonts w:ascii="Arial" w:hAnsi="Arial" w:cs="Arial"/>
                <w:b/>
                <w:sz w:val="14"/>
                <w:szCs w:val="14"/>
              </w:rPr>
            </w:pPr>
            <w:r w:rsidRPr="00A5606A">
              <w:rPr>
                <w:rFonts w:ascii="Arial" w:hAnsi="Arial" w:cs="Arial"/>
                <w:b/>
                <w:sz w:val="14"/>
                <w:szCs w:val="14"/>
              </w:rPr>
              <w:t xml:space="preserve"> III.</w:t>
            </w:r>
          </w:p>
        </w:tc>
        <w:tc>
          <w:tcPr>
            <w:tcW w:w="6157" w:type="dxa"/>
            <w:tcBorders>
              <w:top w:val="nil"/>
              <w:left w:val="nil"/>
              <w:bottom w:val="nil"/>
              <w:right w:val="single" w:sz="4" w:space="0" w:color="auto"/>
            </w:tcBorders>
          </w:tcPr>
          <w:p w14:paraId="1ACAEAA5" w14:textId="77777777" w:rsidR="000E2EBE" w:rsidRPr="00A5606A" w:rsidRDefault="000E2EBE" w:rsidP="000E2EBE">
            <w:pPr>
              <w:autoSpaceDE w:val="0"/>
              <w:autoSpaceDN w:val="0"/>
              <w:adjustRightInd w:val="0"/>
              <w:rPr>
                <w:rFonts w:ascii="Arial" w:hAnsi="Arial" w:cs="Arial"/>
                <w:b/>
                <w:sz w:val="14"/>
                <w:szCs w:val="14"/>
              </w:rPr>
            </w:pPr>
            <w:r w:rsidRPr="00A5606A">
              <w:rPr>
                <w:rFonts w:ascii="Arial" w:hAnsi="Arial" w:cs="Arial"/>
                <w:b/>
                <w:sz w:val="14"/>
                <w:szCs w:val="14"/>
              </w:rPr>
              <w:t>TÜREV FİNANSAL ARAÇLAR</w:t>
            </w:r>
          </w:p>
        </w:tc>
        <w:tc>
          <w:tcPr>
            <w:tcW w:w="728" w:type="dxa"/>
            <w:tcBorders>
              <w:top w:val="nil"/>
              <w:left w:val="single" w:sz="4" w:space="0" w:color="auto"/>
              <w:bottom w:val="nil"/>
              <w:right w:val="single" w:sz="4" w:space="0" w:color="auto"/>
            </w:tcBorders>
            <w:vAlign w:val="bottom"/>
          </w:tcPr>
          <w:p w14:paraId="75986F57" w14:textId="77777777" w:rsidR="000E2EBE" w:rsidRPr="00A5606A" w:rsidRDefault="000E2EBE" w:rsidP="000E2EBE">
            <w:pPr>
              <w:autoSpaceDE w:val="0"/>
              <w:autoSpaceDN w:val="0"/>
              <w:adjustRightInd w:val="0"/>
              <w:jc w:val="center"/>
              <w:rPr>
                <w:rFonts w:ascii="Arial" w:hAnsi="Arial" w:cs="Arial"/>
                <w:b/>
                <w:bCs/>
                <w:sz w:val="14"/>
                <w:szCs w:val="14"/>
              </w:rPr>
            </w:pPr>
            <w:r w:rsidRPr="00A5606A">
              <w:rPr>
                <w:rFonts w:ascii="Arial" w:hAnsi="Arial" w:cs="Arial"/>
                <w:b/>
                <w:bCs/>
                <w:sz w:val="14"/>
                <w:szCs w:val="14"/>
              </w:rPr>
              <w:t>(2)</w:t>
            </w:r>
          </w:p>
        </w:tc>
        <w:tc>
          <w:tcPr>
            <w:tcW w:w="922" w:type="dxa"/>
            <w:tcBorders>
              <w:top w:val="nil"/>
              <w:left w:val="single" w:sz="4" w:space="0" w:color="auto"/>
              <w:bottom w:val="nil"/>
              <w:right w:val="single" w:sz="4" w:space="0" w:color="auto"/>
            </w:tcBorders>
            <w:shd w:val="clear" w:color="auto" w:fill="auto"/>
          </w:tcPr>
          <w:p w14:paraId="73F44DAB" w14:textId="5BABB6D8"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337.760</w:t>
            </w:r>
          </w:p>
        </w:tc>
        <w:tc>
          <w:tcPr>
            <w:tcW w:w="931" w:type="dxa"/>
            <w:tcBorders>
              <w:top w:val="nil"/>
              <w:left w:val="single" w:sz="4" w:space="0" w:color="auto"/>
              <w:bottom w:val="nil"/>
              <w:right w:val="single" w:sz="4" w:space="0" w:color="auto"/>
            </w:tcBorders>
            <w:shd w:val="clear" w:color="auto" w:fill="auto"/>
          </w:tcPr>
          <w:p w14:paraId="7E549D11" w14:textId="65926990"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1.030.031</w:t>
            </w:r>
          </w:p>
        </w:tc>
        <w:tc>
          <w:tcPr>
            <w:tcW w:w="850" w:type="dxa"/>
            <w:tcBorders>
              <w:top w:val="nil"/>
              <w:left w:val="single" w:sz="4" w:space="0" w:color="auto"/>
              <w:bottom w:val="nil"/>
              <w:right w:val="single" w:sz="4" w:space="0" w:color="auto"/>
            </w:tcBorders>
            <w:shd w:val="clear" w:color="auto" w:fill="auto"/>
          </w:tcPr>
          <w:p w14:paraId="0F1A9070" w14:textId="3CE8A523"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1.367.791</w:t>
            </w:r>
          </w:p>
        </w:tc>
      </w:tr>
      <w:tr w:rsidR="000E2EBE" w:rsidRPr="00A5606A" w14:paraId="0CA1FCB3" w14:textId="77777777" w:rsidTr="00AE44C5">
        <w:trPr>
          <w:trHeight w:val="113"/>
        </w:trPr>
        <w:tc>
          <w:tcPr>
            <w:tcW w:w="571" w:type="dxa"/>
            <w:tcBorders>
              <w:top w:val="nil"/>
              <w:left w:val="single" w:sz="4" w:space="0" w:color="auto"/>
              <w:bottom w:val="nil"/>
              <w:right w:val="nil"/>
            </w:tcBorders>
          </w:tcPr>
          <w:p w14:paraId="3C37061F"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3.1.</w:t>
            </w:r>
          </w:p>
        </w:tc>
        <w:tc>
          <w:tcPr>
            <w:tcW w:w="6157" w:type="dxa"/>
            <w:tcBorders>
              <w:top w:val="nil"/>
              <w:left w:val="nil"/>
              <w:bottom w:val="nil"/>
              <w:right w:val="single" w:sz="4" w:space="0" w:color="auto"/>
            </w:tcBorders>
          </w:tcPr>
          <w:p w14:paraId="25F2AB01"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Riskten Korunma Amaçlı Türev Finansal Araçlar</w:t>
            </w:r>
          </w:p>
        </w:tc>
        <w:tc>
          <w:tcPr>
            <w:tcW w:w="728" w:type="dxa"/>
            <w:tcBorders>
              <w:top w:val="nil"/>
              <w:left w:val="single" w:sz="4" w:space="0" w:color="auto"/>
              <w:bottom w:val="nil"/>
              <w:right w:val="single" w:sz="4" w:space="0" w:color="auto"/>
            </w:tcBorders>
            <w:vAlign w:val="bottom"/>
          </w:tcPr>
          <w:p w14:paraId="699713BC"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63DD1359" w14:textId="4413F1CD"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333C276E" w14:textId="4C302741"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25C18898" w14:textId="6E5EC406"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r>
      <w:tr w:rsidR="000E2EBE" w:rsidRPr="00A5606A" w14:paraId="716EF831" w14:textId="77777777" w:rsidTr="00AE44C5">
        <w:trPr>
          <w:trHeight w:val="113"/>
        </w:trPr>
        <w:tc>
          <w:tcPr>
            <w:tcW w:w="571" w:type="dxa"/>
            <w:tcBorders>
              <w:top w:val="nil"/>
              <w:left w:val="single" w:sz="4" w:space="0" w:color="auto"/>
              <w:bottom w:val="nil"/>
              <w:right w:val="nil"/>
            </w:tcBorders>
          </w:tcPr>
          <w:p w14:paraId="3D680B76"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3.1.1.</w:t>
            </w:r>
          </w:p>
        </w:tc>
        <w:tc>
          <w:tcPr>
            <w:tcW w:w="6157" w:type="dxa"/>
            <w:tcBorders>
              <w:top w:val="nil"/>
              <w:left w:val="nil"/>
              <w:bottom w:val="nil"/>
              <w:right w:val="single" w:sz="4" w:space="0" w:color="auto"/>
            </w:tcBorders>
          </w:tcPr>
          <w:p w14:paraId="5B8C7CB1"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Gerçeğe Uygun Değer Riskinden Korunma Amaçlı İşlemler</w:t>
            </w:r>
          </w:p>
        </w:tc>
        <w:tc>
          <w:tcPr>
            <w:tcW w:w="728" w:type="dxa"/>
            <w:tcBorders>
              <w:top w:val="nil"/>
              <w:left w:val="single" w:sz="4" w:space="0" w:color="auto"/>
              <w:bottom w:val="nil"/>
              <w:right w:val="single" w:sz="4" w:space="0" w:color="auto"/>
            </w:tcBorders>
            <w:vAlign w:val="bottom"/>
          </w:tcPr>
          <w:p w14:paraId="37986F70"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6DF7ED0F" w14:textId="44930B19"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5B4E3C54" w14:textId="581D8DBB"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636D414C" w14:textId="00D31C00"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r>
      <w:tr w:rsidR="000E2EBE" w:rsidRPr="00A5606A" w14:paraId="383FA3A0" w14:textId="77777777" w:rsidTr="00AE44C5">
        <w:trPr>
          <w:trHeight w:val="113"/>
        </w:trPr>
        <w:tc>
          <w:tcPr>
            <w:tcW w:w="571" w:type="dxa"/>
            <w:tcBorders>
              <w:top w:val="nil"/>
              <w:left w:val="single" w:sz="4" w:space="0" w:color="auto"/>
              <w:bottom w:val="nil"/>
              <w:right w:val="nil"/>
            </w:tcBorders>
          </w:tcPr>
          <w:p w14:paraId="49346C1B"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3.1.2.</w:t>
            </w:r>
          </w:p>
        </w:tc>
        <w:tc>
          <w:tcPr>
            <w:tcW w:w="6157" w:type="dxa"/>
            <w:tcBorders>
              <w:top w:val="nil"/>
              <w:left w:val="nil"/>
              <w:bottom w:val="nil"/>
              <w:right w:val="single" w:sz="4" w:space="0" w:color="auto"/>
            </w:tcBorders>
          </w:tcPr>
          <w:p w14:paraId="7B242ED5"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Nakit Akış Riskinden Korunma Amaçlı İşlemler</w:t>
            </w:r>
          </w:p>
        </w:tc>
        <w:tc>
          <w:tcPr>
            <w:tcW w:w="728" w:type="dxa"/>
            <w:tcBorders>
              <w:top w:val="nil"/>
              <w:left w:val="single" w:sz="4" w:space="0" w:color="auto"/>
              <w:bottom w:val="nil"/>
              <w:right w:val="single" w:sz="4" w:space="0" w:color="auto"/>
            </w:tcBorders>
            <w:vAlign w:val="bottom"/>
          </w:tcPr>
          <w:p w14:paraId="36259837"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5B4D531D" w14:textId="3DE5D00A"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407A7745" w14:textId="346AF7A3"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353E75F2" w14:textId="06AAEBA7"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r>
      <w:tr w:rsidR="000E2EBE" w:rsidRPr="00A5606A" w14:paraId="7EE258F9" w14:textId="77777777" w:rsidTr="00AE44C5">
        <w:trPr>
          <w:trHeight w:val="113"/>
        </w:trPr>
        <w:tc>
          <w:tcPr>
            <w:tcW w:w="571" w:type="dxa"/>
            <w:tcBorders>
              <w:top w:val="nil"/>
              <w:left w:val="single" w:sz="4" w:space="0" w:color="auto"/>
              <w:bottom w:val="nil"/>
              <w:right w:val="nil"/>
            </w:tcBorders>
          </w:tcPr>
          <w:p w14:paraId="7C74FB60"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3.1.3.</w:t>
            </w:r>
          </w:p>
        </w:tc>
        <w:tc>
          <w:tcPr>
            <w:tcW w:w="6157" w:type="dxa"/>
            <w:tcBorders>
              <w:top w:val="nil"/>
              <w:left w:val="nil"/>
              <w:bottom w:val="nil"/>
              <w:right w:val="single" w:sz="4" w:space="0" w:color="auto"/>
            </w:tcBorders>
          </w:tcPr>
          <w:p w14:paraId="2EDC924E"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Yurtdışındaki Net Yatırım Riskinden Korunma Amaçlı İşlemler</w:t>
            </w:r>
          </w:p>
        </w:tc>
        <w:tc>
          <w:tcPr>
            <w:tcW w:w="728" w:type="dxa"/>
            <w:tcBorders>
              <w:top w:val="nil"/>
              <w:left w:val="single" w:sz="4" w:space="0" w:color="auto"/>
              <w:bottom w:val="nil"/>
              <w:right w:val="single" w:sz="4" w:space="0" w:color="auto"/>
            </w:tcBorders>
            <w:vAlign w:val="bottom"/>
          </w:tcPr>
          <w:p w14:paraId="5EE57AB3"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24A0FFFE" w14:textId="661F2B6D"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4F897A61" w14:textId="54D1D28F"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6828C389" w14:textId="10878940"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r>
      <w:tr w:rsidR="000E2EBE" w:rsidRPr="00A5606A" w14:paraId="17374ACD" w14:textId="77777777" w:rsidTr="00AE44C5">
        <w:trPr>
          <w:trHeight w:val="113"/>
        </w:trPr>
        <w:tc>
          <w:tcPr>
            <w:tcW w:w="571" w:type="dxa"/>
            <w:tcBorders>
              <w:top w:val="nil"/>
              <w:left w:val="single" w:sz="4" w:space="0" w:color="auto"/>
              <w:bottom w:val="nil"/>
              <w:right w:val="nil"/>
            </w:tcBorders>
          </w:tcPr>
          <w:p w14:paraId="4C7C5279"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3.2.</w:t>
            </w:r>
          </w:p>
        </w:tc>
        <w:tc>
          <w:tcPr>
            <w:tcW w:w="6157" w:type="dxa"/>
            <w:tcBorders>
              <w:top w:val="nil"/>
              <w:left w:val="nil"/>
              <w:bottom w:val="nil"/>
              <w:right w:val="single" w:sz="4" w:space="0" w:color="auto"/>
            </w:tcBorders>
          </w:tcPr>
          <w:p w14:paraId="5874DC46"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Alım Satım Amaçlı Türev Finansal Araçlar</w:t>
            </w:r>
          </w:p>
        </w:tc>
        <w:tc>
          <w:tcPr>
            <w:tcW w:w="728" w:type="dxa"/>
            <w:tcBorders>
              <w:top w:val="nil"/>
              <w:left w:val="single" w:sz="4" w:space="0" w:color="auto"/>
              <w:bottom w:val="nil"/>
              <w:right w:val="single" w:sz="4" w:space="0" w:color="auto"/>
            </w:tcBorders>
            <w:vAlign w:val="bottom"/>
          </w:tcPr>
          <w:p w14:paraId="16334DFD"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49438D3F" w14:textId="3AA912CC"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337.760</w:t>
            </w:r>
          </w:p>
        </w:tc>
        <w:tc>
          <w:tcPr>
            <w:tcW w:w="931" w:type="dxa"/>
            <w:tcBorders>
              <w:top w:val="nil"/>
              <w:left w:val="single" w:sz="4" w:space="0" w:color="auto"/>
              <w:bottom w:val="nil"/>
              <w:right w:val="single" w:sz="4" w:space="0" w:color="auto"/>
            </w:tcBorders>
            <w:shd w:val="clear" w:color="auto" w:fill="auto"/>
          </w:tcPr>
          <w:p w14:paraId="3F8E756A" w14:textId="0342FEF2"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1.030.031</w:t>
            </w:r>
          </w:p>
        </w:tc>
        <w:tc>
          <w:tcPr>
            <w:tcW w:w="850" w:type="dxa"/>
            <w:tcBorders>
              <w:top w:val="nil"/>
              <w:left w:val="single" w:sz="4" w:space="0" w:color="auto"/>
              <w:bottom w:val="nil"/>
              <w:right w:val="single" w:sz="4" w:space="0" w:color="auto"/>
            </w:tcBorders>
            <w:shd w:val="clear" w:color="auto" w:fill="auto"/>
          </w:tcPr>
          <w:p w14:paraId="573B40F1" w14:textId="3C3B2D6E"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1.367.791</w:t>
            </w:r>
          </w:p>
        </w:tc>
      </w:tr>
      <w:tr w:rsidR="000E2EBE" w:rsidRPr="00A5606A" w14:paraId="726E6790" w14:textId="77777777" w:rsidTr="00AE44C5">
        <w:trPr>
          <w:trHeight w:val="113"/>
        </w:trPr>
        <w:tc>
          <w:tcPr>
            <w:tcW w:w="571" w:type="dxa"/>
            <w:tcBorders>
              <w:top w:val="nil"/>
              <w:left w:val="single" w:sz="4" w:space="0" w:color="auto"/>
              <w:bottom w:val="nil"/>
              <w:right w:val="nil"/>
            </w:tcBorders>
          </w:tcPr>
          <w:p w14:paraId="3F3D4781"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3.2.1</w:t>
            </w:r>
          </w:p>
        </w:tc>
        <w:tc>
          <w:tcPr>
            <w:tcW w:w="6157" w:type="dxa"/>
            <w:tcBorders>
              <w:top w:val="nil"/>
              <w:left w:val="nil"/>
              <w:bottom w:val="nil"/>
              <w:right w:val="single" w:sz="4" w:space="0" w:color="auto"/>
            </w:tcBorders>
          </w:tcPr>
          <w:p w14:paraId="2CED0013"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Vadeli Alım-Satım İşlemleri</w:t>
            </w:r>
          </w:p>
        </w:tc>
        <w:tc>
          <w:tcPr>
            <w:tcW w:w="728" w:type="dxa"/>
            <w:tcBorders>
              <w:top w:val="nil"/>
              <w:left w:val="single" w:sz="4" w:space="0" w:color="auto"/>
              <w:bottom w:val="nil"/>
              <w:right w:val="single" w:sz="4" w:space="0" w:color="auto"/>
            </w:tcBorders>
            <w:vAlign w:val="bottom"/>
          </w:tcPr>
          <w:p w14:paraId="1B289513"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7EEBA7E8" w14:textId="454AB28C"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899</w:t>
            </w:r>
          </w:p>
        </w:tc>
        <w:tc>
          <w:tcPr>
            <w:tcW w:w="931" w:type="dxa"/>
            <w:tcBorders>
              <w:top w:val="nil"/>
              <w:left w:val="single" w:sz="4" w:space="0" w:color="auto"/>
              <w:bottom w:val="nil"/>
              <w:right w:val="single" w:sz="4" w:space="0" w:color="auto"/>
            </w:tcBorders>
            <w:shd w:val="clear" w:color="auto" w:fill="auto"/>
          </w:tcPr>
          <w:p w14:paraId="31955D5A" w14:textId="5DB090AE"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928</w:t>
            </w:r>
          </w:p>
        </w:tc>
        <w:tc>
          <w:tcPr>
            <w:tcW w:w="850" w:type="dxa"/>
            <w:tcBorders>
              <w:top w:val="nil"/>
              <w:left w:val="single" w:sz="4" w:space="0" w:color="auto"/>
              <w:bottom w:val="nil"/>
              <w:right w:val="single" w:sz="4" w:space="0" w:color="auto"/>
            </w:tcBorders>
            <w:shd w:val="clear" w:color="auto" w:fill="auto"/>
          </w:tcPr>
          <w:p w14:paraId="4A2B1917" w14:textId="59AB4BA9"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1.827</w:t>
            </w:r>
          </w:p>
        </w:tc>
      </w:tr>
      <w:tr w:rsidR="000E2EBE" w:rsidRPr="00A5606A" w14:paraId="1C9741E1" w14:textId="77777777" w:rsidTr="00AE44C5">
        <w:trPr>
          <w:trHeight w:val="113"/>
        </w:trPr>
        <w:tc>
          <w:tcPr>
            <w:tcW w:w="571" w:type="dxa"/>
            <w:tcBorders>
              <w:top w:val="nil"/>
              <w:left w:val="single" w:sz="4" w:space="0" w:color="auto"/>
              <w:bottom w:val="nil"/>
              <w:right w:val="nil"/>
            </w:tcBorders>
          </w:tcPr>
          <w:p w14:paraId="1087E1D9"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3.2.1.1</w:t>
            </w:r>
          </w:p>
        </w:tc>
        <w:tc>
          <w:tcPr>
            <w:tcW w:w="6157" w:type="dxa"/>
            <w:tcBorders>
              <w:top w:val="nil"/>
              <w:left w:val="nil"/>
              <w:bottom w:val="nil"/>
              <w:right w:val="single" w:sz="4" w:space="0" w:color="auto"/>
            </w:tcBorders>
          </w:tcPr>
          <w:p w14:paraId="47EFEFEA"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Vadeli Döviz Alım İşlemleri</w:t>
            </w:r>
          </w:p>
        </w:tc>
        <w:tc>
          <w:tcPr>
            <w:tcW w:w="728" w:type="dxa"/>
            <w:tcBorders>
              <w:top w:val="nil"/>
              <w:left w:val="single" w:sz="4" w:space="0" w:color="auto"/>
              <w:bottom w:val="nil"/>
              <w:right w:val="single" w:sz="4" w:space="0" w:color="auto"/>
            </w:tcBorders>
            <w:vAlign w:val="bottom"/>
          </w:tcPr>
          <w:p w14:paraId="5AD3B2AE"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067AB2C7" w14:textId="1B82742E"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450</w:t>
            </w:r>
          </w:p>
        </w:tc>
        <w:tc>
          <w:tcPr>
            <w:tcW w:w="931" w:type="dxa"/>
            <w:tcBorders>
              <w:top w:val="nil"/>
              <w:left w:val="single" w:sz="4" w:space="0" w:color="auto"/>
              <w:bottom w:val="nil"/>
              <w:right w:val="single" w:sz="4" w:space="0" w:color="auto"/>
            </w:tcBorders>
            <w:shd w:val="clear" w:color="auto" w:fill="auto"/>
          </w:tcPr>
          <w:p w14:paraId="2C292F8C" w14:textId="76AFBDC2"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464</w:t>
            </w:r>
          </w:p>
        </w:tc>
        <w:tc>
          <w:tcPr>
            <w:tcW w:w="850" w:type="dxa"/>
            <w:tcBorders>
              <w:top w:val="nil"/>
              <w:left w:val="single" w:sz="4" w:space="0" w:color="auto"/>
              <w:bottom w:val="nil"/>
              <w:right w:val="single" w:sz="4" w:space="0" w:color="auto"/>
            </w:tcBorders>
            <w:shd w:val="clear" w:color="auto" w:fill="auto"/>
          </w:tcPr>
          <w:p w14:paraId="4311CAA0" w14:textId="4F0FAC65"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914</w:t>
            </w:r>
          </w:p>
        </w:tc>
      </w:tr>
      <w:tr w:rsidR="000E2EBE" w:rsidRPr="00A5606A" w14:paraId="08878AA6" w14:textId="77777777" w:rsidTr="00AE44C5">
        <w:trPr>
          <w:trHeight w:val="113"/>
        </w:trPr>
        <w:tc>
          <w:tcPr>
            <w:tcW w:w="571" w:type="dxa"/>
            <w:tcBorders>
              <w:top w:val="nil"/>
              <w:left w:val="single" w:sz="4" w:space="0" w:color="auto"/>
              <w:bottom w:val="nil"/>
              <w:right w:val="nil"/>
            </w:tcBorders>
          </w:tcPr>
          <w:p w14:paraId="71C721D6"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3.2.1.2</w:t>
            </w:r>
          </w:p>
        </w:tc>
        <w:tc>
          <w:tcPr>
            <w:tcW w:w="6157" w:type="dxa"/>
            <w:tcBorders>
              <w:top w:val="nil"/>
              <w:left w:val="nil"/>
              <w:bottom w:val="nil"/>
              <w:right w:val="single" w:sz="4" w:space="0" w:color="auto"/>
            </w:tcBorders>
          </w:tcPr>
          <w:p w14:paraId="7F6A0B6B"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Vadeli Döviz Satım İşlemleri</w:t>
            </w:r>
          </w:p>
        </w:tc>
        <w:tc>
          <w:tcPr>
            <w:tcW w:w="728" w:type="dxa"/>
            <w:tcBorders>
              <w:top w:val="nil"/>
              <w:left w:val="single" w:sz="4" w:space="0" w:color="auto"/>
              <w:bottom w:val="nil"/>
              <w:right w:val="single" w:sz="4" w:space="0" w:color="auto"/>
            </w:tcBorders>
            <w:vAlign w:val="bottom"/>
          </w:tcPr>
          <w:p w14:paraId="224511AB"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4EC38218" w14:textId="27556E58"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449</w:t>
            </w:r>
          </w:p>
        </w:tc>
        <w:tc>
          <w:tcPr>
            <w:tcW w:w="931" w:type="dxa"/>
            <w:tcBorders>
              <w:top w:val="nil"/>
              <w:left w:val="single" w:sz="4" w:space="0" w:color="auto"/>
              <w:bottom w:val="nil"/>
              <w:right w:val="single" w:sz="4" w:space="0" w:color="auto"/>
            </w:tcBorders>
            <w:shd w:val="clear" w:color="auto" w:fill="auto"/>
          </w:tcPr>
          <w:p w14:paraId="3D62BCAB" w14:textId="1376DCAB"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464</w:t>
            </w:r>
          </w:p>
        </w:tc>
        <w:tc>
          <w:tcPr>
            <w:tcW w:w="850" w:type="dxa"/>
            <w:tcBorders>
              <w:top w:val="nil"/>
              <w:left w:val="single" w:sz="4" w:space="0" w:color="auto"/>
              <w:bottom w:val="nil"/>
              <w:right w:val="single" w:sz="4" w:space="0" w:color="auto"/>
            </w:tcBorders>
            <w:shd w:val="clear" w:color="auto" w:fill="auto"/>
          </w:tcPr>
          <w:p w14:paraId="0FECBFD2" w14:textId="51FC5686"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913</w:t>
            </w:r>
          </w:p>
        </w:tc>
      </w:tr>
      <w:tr w:rsidR="000E2EBE" w:rsidRPr="00A5606A" w14:paraId="07BF38B8" w14:textId="77777777" w:rsidTr="00AE44C5">
        <w:trPr>
          <w:trHeight w:val="113"/>
        </w:trPr>
        <w:tc>
          <w:tcPr>
            <w:tcW w:w="571" w:type="dxa"/>
            <w:tcBorders>
              <w:top w:val="nil"/>
              <w:left w:val="single" w:sz="4" w:space="0" w:color="auto"/>
              <w:bottom w:val="nil"/>
              <w:right w:val="nil"/>
            </w:tcBorders>
          </w:tcPr>
          <w:p w14:paraId="52DEADFD"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3.2.2.</w:t>
            </w:r>
          </w:p>
        </w:tc>
        <w:tc>
          <w:tcPr>
            <w:tcW w:w="6157" w:type="dxa"/>
            <w:tcBorders>
              <w:top w:val="nil"/>
              <w:left w:val="nil"/>
              <w:bottom w:val="nil"/>
              <w:right w:val="single" w:sz="4" w:space="0" w:color="auto"/>
            </w:tcBorders>
          </w:tcPr>
          <w:p w14:paraId="43C598C7"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Diğer Vadeli Alım-Satım İşlemleri</w:t>
            </w:r>
          </w:p>
        </w:tc>
        <w:tc>
          <w:tcPr>
            <w:tcW w:w="728" w:type="dxa"/>
            <w:tcBorders>
              <w:top w:val="nil"/>
              <w:left w:val="single" w:sz="4" w:space="0" w:color="auto"/>
              <w:bottom w:val="nil"/>
              <w:right w:val="single" w:sz="4" w:space="0" w:color="auto"/>
            </w:tcBorders>
            <w:vAlign w:val="bottom"/>
          </w:tcPr>
          <w:p w14:paraId="0E82EA48"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4F62736B" w14:textId="58903AAE"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336.861</w:t>
            </w:r>
          </w:p>
        </w:tc>
        <w:tc>
          <w:tcPr>
            <w:tcW w:w="931" w:type="dxa"/>
            <w:tcBorders>
              <w:top w:val="nil"/>
              <w:left w:val="single" w:sz="4" w:space="0" w:color="auto"/>
              <w:bottom w:val="nil"/>
              <w:right w:val="single" w:sz="4" w:space="0" w:color="auto"/>
            </w:tcBorders>
            <w:shd w:val="clear" w:color="auto" w:fill="auto"/>
          </w:tcPr>
          <w:p w14:paraId="0EF2B09B" w14:textId="3028038C"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1.029.103</w:t>
            </w:r>
          </w:p>
        </w:tc>
        <w:tc>
          <w:tcPr>
            <w:tcW w:w="850" w:type="dxa"/>
            <w:tcBorders>
              <w:top w:val="nil"/>
              <w:left w:val="single" w:sz="4" w:space="0" w:color="auto"/>
              <w:bottom w:val="nil"/>
              <w:right w:val="single" w:sz="4" w:space="0" w:color="auto"/>
            </w:tcBorders>
            <w:shd w:val="clear" w:color="auto" w:fill="auto"/>
          </w:tcPr>
          <w:p w14:paraId="0F6DF0E5" w14:textId="0A1CDFA3"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1.365.964</w:t>
            </w:r>
          </w:p>
        </w:tc>
      </w:tr>
      <w:tr w:rsidR="000E2EBE" w:rsidRPr="00A5606A" w14:paraId="008DC8BB" w14:textId="77777777" w:rsidTr="00AE44C5">
        <w:trPr>
          <w:trHeight w:val="113"/>
        </w:trPr>
        <w:tc>
          <w:tcPr>
            <w:tcW w:w="571" w:type="dxa"/>
            <w:tcBorders>
              <w:top w:val="nil"/>
              <w:left w:val="single" w:sz="4" w:space="0" w:color="auto"/>
              <w:bottom w:val="nil"/>
              <w:right w:val="nil"/>
            </w:tcBorders>
          </w:tcPr>
          <w:p w14:paraId="4DEF8ECF"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3.3.</w:t>
            </w:r>
          </w:p>
        </w:tc>
        <w:tc>
          <w:tcPr>
            <w:tcW w:w="6157" w:type="dxa"/>
            <w:tcBorders>
              <w:top w:val="nil"/>
              <w:left w:val="nil"/>
              <w:bottom w:val="nil"/>
              <w:right w:val="single" w:sz="4" w:space="0" w:color="auto"/>
            </w:tcBorders>
          </w:tcPr>
          <w:p w14:paraId="7A467C3A"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Diğer</w:t>
            </w:r>
          </w:p>
        </w:tc>
        <w:tc>
          <w:tcPr>
            <w:tcW w:w="728" w:type="dxa"/>
            <w:tcBorders>
              <w:top w:val="nil"/>
              <w:left w:val="single" w:sz="4" w:space="0" w:color="auto"/>
              <w:bottom w:val="nil"/>
              <w:right w:val="single" w:sz="4" w:space="0" w:color="auto"/>
            </w:tcBorders>
            <w:vAlign w:val="bottom"/>
          </w:tcPr>
          <w:p w14:paraId="7D18C5E3"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3A6C8961" w14:textId="10BC3886"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70DF2813" w14:textId="1FD12B06"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3C1158F0" w14:textId="366C3D74"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r>
      <w:tr w:rsidR="000E2EBE" w:rsidRPr="00A5606A" w14:paraId="12FCD7BF" w14:textId="77777777" w:rsidTr="00AE44C5">
        <w:trPr>
          <w:trHeight w:val="113"/>
        </w:trPr>
        <w:tc>
          <w:tcPr>
            <w:tcW w:w="571" w:type="dxa"/>
            <w:tcBorders>
              <w:top w:val="nil"/>
              <w:left w:val="single" w:sz="4" w:space="0" w:color="auto"/>
              <w:bottom w:val="nil"/>
              <w:right w:val="nil"/>
            </w:tcBorders>
          </w:tcPr>
          <w:p w14:paraId="5A5A63BB" w14:textId="77777777" w:rsidR="000E2EBE" w:rsidRPr="00A5606A" w:rsidRDefault="000E2EBE" w:rsidP="000E2EBE">
            <w:pPr>
              <w:autoSpaceDE w:val="0"/>
              <w:autoSpaceDN w:val="0"/>
              <w:adjustRightInd w:val="0"/>
              <w:rPr>
                <w:rFonts w:ascii="Arial" w:hAnsi="Arial" w:cs="Arial"/>
                <w:b/>
                <w:sz w:val="14"/>
                <w:szCs w:val="14"/>
              </w:rPr>
            </w:pPr>
            <w:r w:rsidRPr="00A5606A">
              <w:rPr>
                <w:rFonts w:ascii="Arial" w:hAnsi="Arial" w:cs="Arial"/>
                <w:b/>
                <w:sz w:val="14"/>
                <w:szCs w:val="14"/>
              </w:rPr>
              <w:t xml:space="preserve"> B.</w:t>
            </w:r>
          </w:p>
        </w:tc>
        <w:tc>
          <w:tcPr>
            <w:tcW w:w="6157" w:type="dxa"/>
            <w:tcBorders>
              <w:top w:val="nil"/>
              <w:left w:val="nil"/>
              <w:bottom w:val="nil"/>
              <w:right w:val="single" w:sz="4" w:space="0" w:color="auto"/>
            </w:tcBorders>
          </w:tcPr>
          <w:p w14:paraId="58B0E6CF" w14:textId="77777777" w:rsidR="000E2EBE" w:rsidRPr="00A5606A" w:rsidRDefault="000E2EBE" w:rsidP="000E2EBE">
            <w:pPr>
              <w:autoSpaceDE w:val="0"/>
              <w:autoSpaceDN w:val="0"/>
              <w:adjustRightInd w:val="0"/>
              <w:rPr>
                <w:rFonts w:ascii="Arial" w:hAnsi="Arial" w:cs="Arial"/>
                <w:b/>
                <w:sz w:val="14"/>
                <w:szCs w:val="14"/>
              </w:rPr>
            </w:pPr>
            <w:r w:rsidRPr="00A5606A">
              <w:rPr>
                <w:rFonts w:ascii="Arial" w:hAnsi="Arial" w:cs="Arial"/>
                <w:b/>
                <w:sz w:val="14"/>
                <w:szCs w:val="14"/>
              </w:rPr>
              <w:t>EMANET VE REHİNLİ KIYMETLER (IV + V+VI)</w:t>
            </w:r>
          </w:p>
        </w:tc>
        <w:tc>
          <w:tcPr>
            <w:tcW w:w="728" w:type="dxa"/>
            <w:tcBorders>
              <w:top w:val="nil"/>
              <w:left w:val="single" w:sz="4" w:space="0" w:color="auto"/>
              <w:bottom w:val="nil"/>
              <w:right w:val="single" w:sz="4" w:space="0" w:color="auto"/>
            </w:tcBorders>
            <w:vAlign w:val="bottom"/>
          </w:tcPr>
          <w:p w14:paraId="15936B65" w14:textId="77777777" w:rsidR="000E2EBE" w:rsidRPr="00A5606A" w:rsidRDefault="000E2EBE" w:rsidP="000E2EBE">
            <w:pPr>
              <w:autoSpaceDE w:val="0"/>
              <w:autoSpaceDN w:val="0"/>
              <w:adjustRightInd w:val="0"/>
              <w:jc w:val="right"/>
              <w:rPr>
                <w:rFonts w:ascii="Arial" w:hAnsi="Arial" w:cs="Arial"/>
                <w:b/>
                <w:sz w:val="14"/>
                <w:szCs w:val="14"/>
              </w:rPr>
            </w:pPr>
          </w:p>
        </w:tc>
        <w:tc>
          <w:tcPr>
            <w:tcW w:w="922" w:type="dxa"/>
            <w:tcBorders>
              <w:top w:val="nil"/>
              <w:left w:val="single" w:sz="4" w:space="0" w:color="auto"/>
              <w:bottom w:val="nil"/>
              <w:right w:val="single" w:sz="4" w:space="0" w:color="auto"/>
            </w:tcBorders>
            <w:shd w:val="clear" w:color="auto" w:fill="auto"/>
          </w:tcPr>
          <w:p w14:paraId="538BAD26" w14:textId="717E4E6C"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63.231.759</w:t>
            </w:r>
          </w:p>
        </w:tc>
        <w:tc>
          <w:tcPr>
            <w:tcW w:w="931" w:type="dxa"/>
            <w:tcBorders>
              <w:top w:val="nil"/>
              <w:left w:val="single" w:sz="4" w:space="0" w:color="auto"/>
              <w:bottom w:val="nil"/>
              <w:right w:val="single" w:sz="4" w:space="0" w:color="auto"/>
            </w:tcBorders>
            <w:shd w:val="clear" w:color="auto" w:fill="auto"/>
          </w:tcPr>
          <w:p w14:paraId="307E7222" w14:textId="159389C9"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9.368.807</w:t>
            </w:r>
          </w:p>
        </w:tc>
        <w:tc>
          <w:tcPr>
            <w:tcW w:w="850" w:type="dxa"/>
            <w:tcBorders>
              <w:top w:val="nil"/>
              <w:left w:val="single" w:sz="4" w:space="0" w:color="auto"/>
              <w:bottom w:val="nil"/>
              <w:right w:val="single" w:sz="4" w:space="0" w:color="auto"/>
            </w:tcBorders>
            <w:shd w:val="clear" w:color="auto" w:fill="auto"/>
          </w:tcPr>
          <w:p w14:paraId="7DED4855" w14:textId="5819A3EF"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72.600.566</w:t>
            </w:r>
          </w:p>
        </w:tc>
      </w:tr>
      <w:tr w:rsidR="000E2EBE" w:rsidRPr="00A5606A" w14:paraId="2511D6D8" w14:textId="77777777" w:rsidTr="00AE44C5">
        <w:trPr>
          <w:trHeight w:val="113"/>
        </w:trPr>
        <w:tc>
          <w:tcPr>
            <w:tcW w:w="571" w:type="dxa"/>
            <w:tcBorders>
              <w:top w:val="nil"/>
              <w:left w:val="single" w:sz="4" w:space="0" w:color="auto"/>
              <w:bottom w:val="nil"/>
              <w:right w:val="nil"/>
            </w:tcBorders>
          </w:tcPr>
          <w:p w14:paraId="08ED7F66" w14:textId="77777777" w:rsidR="000E2EBE" w:rsidRPr="00A5606A" w:rsidRDefault="000E2EBE" w:rsidP="000E2EBE">
            <w:pPr>
              <w:autoSpaceDE w:val="0"/>
              <w:autoSpaceDN w:val="0"/>
              <w:adjustRightInd w:val="0"/>
              <w:rPr>
                <w:rFonts w:ascii="Arial" w:hAnsi="Arial" w:cs="Arial"/>
                <w:b/>
                <w:sz w:val="14"/>
                <w:szCs w:val="14"/>
              </w:rPr>
            </w:pPr>
            <w:r w:rsidRPr="00A5606A">
              <w:rPr>
                <w:rFonts w:ascii="Arial" w:hAnsi="Arial" w:cs="Arial"/>
                <w:b/>
                <w:sz w:val="14"/>
                <w:szCs w:val="14"/>
              </w:rPr>
              <w:t xml:space="preserve"> IV.</w:t>
            </w:r>
          </w:p>
        </w:tc>
        <w:tc>
          <w:tcPr>
            <w:tcW w:w="6157" w:type="dxa"/>
            <w:tcBorders>
              <w:top w:val="nil"/>
              <w:left w:val="nil"/>
              <w:bottom w:val="nil"/>
              <w:right w:val="single" w:sz="4" w:space="0" w:color="auto"/>
            </w:tcBorders>
          </w:tcPr>
          <w:p w14:paraId="1A3D2AB3" w14:textId="77777777" w:rsidR="000E2EBE" w:rsidRPr="00A5606A" w:rsidRDefault="000E2EBE" w:rsidP="000E2EBE">
            <w:pPr>
              <w:autoSpaceDE w:val="0"/>
              <w:autoSpaceDN w:val="0"/>
              <w:adjustRightInd w:val="0"/>
              <w:rPr>
                <w:rFonts w:ascii="Arial" w:hAnsi="Arial" w:cs="Arial"/>
                <w:b/>
                <w:sz w:val="14"/>
                <w:szCs w:val="14"/>
              </w:rPr>
            </w:pPr>
            <w:r w:rsidRPr="00A5606A">
              <w:rPr>
                <w:rFonts w:ascii="Arial" w:hAnsi="Arial" w:cs="Arial"/>
                <w:b/>
                <w:sz w:val="14"/>
                <w:szCs w:val="14"/>
              </w:rPr>
              <w:t>EMANET KIYMETLER</w:t>
            </w:r>
          </w:p>
        </w:tc>
        <w:tc>
          <w:tcPr>
            <w:tcW w:w="728" w:type="dxa"/>
            <w:tcBorders>
              <w:top w:val="nil"/>
              <w:left w:val="single" w:sz="4" w:space="0" w:color="auto"/>
              <w:bottom w:val="nil"/>
              <w:right w:val="single" w:sz="4" w:space="0" w:color="auto"/>
            </w:tcBorders>
            <w:vAlign w:val="bottom"/>
          </w:tcPr>
          <w:p w14:paraId="379BC2CF" w14:textId="77777777" w:rsidR="000E2EBE" w:rsidRPr="00A5606A" w:rsidRDefault="000E2EBE" w:rsidP="000E2EBE">
            <w:pPr>
              <w:autoSpaceDE w:val="0"/>
              <w:autoSpaceDN w:val="0"/>
              <w:adjustRightInd w:val="0"/>
              <w:jc w:val="right"/>
              <w:rPr>
                <w:rFonts w:ascii="Arial" w:hAnsi="Arial" w:cs="Arial"/>
                <w:b/>
                <w:sz w:val="14"/>
                <w:szCs w:val="14"/>
              </w:rPr>
            </w:pPr>
          </w:p>
        </w:tc>
        <w:tc>
          <w:tcPr>
            <w:tcW w:w="922" w:type="dxa"/>
            <w:tcBorders>
              <w:top w:val="nil"/>
              <w:left w:val="single" w:sz="4" w:space="0" w:color="auto"/>
              <w:bottom w:val="nil"/>
              <w:right w:val="single" w:sz="4" w:space="0" w:color="auto"/>
            </w:tcBorders>
            <w:shd w:val="clear" w:color="auto" w:fill="auto"/>
          </w:tcPr>
          <w:p w14:paraId="6D8D585D" w14:textId="6AB2DF57"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2.133.023</w:t>
            </w:r>
          </w:p>
        </w:tc>
        <w:tc>
          <w:tcPr>
            <w:tcW w:w="931" w:type="dxa"/>
            <w:tcBorders>
              <w:top w:val="nil"/>
              <w:left w:val="single" w:sz="4" w:space="0" w:color="auto"/>
              <w:bottom w:val="nil"/>
              <w:right w:val="single" w:sz="4" w:space="0" w:color="auto"/>
            </w:tcBorders>
            <w:shd w:val="clear" w:color="auto" w:fill="auto"/>
          </w:tcPr>
          <w:p w14:paraId="6283C778" w14:textId="6B2EEC70"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1.285.182</w:t>
            </w:r>
          </w:p>
        </w:tc>
        <w:tc>
          <w:tcPr>
            <w:tcW w:w="850" w:type="dxa"/>
            <w:tcBorders>
              <w:top w:val="nil"/>
              <w:left w:val="single" w:sz="4" w:space="0" w:color="auto"/>
              <w:bottom w:val="nil"/>
              <w:right w:val="single" w:sz="4" w:space="0" w:color="auto"/>
            </w:tcBorders>
            <w:shd w:val="clear" w:color="auto" w:fill="auto"/>
          </w:tcPr>
          <w:p w14:paraId="74881EC8" w14:textId="02316ABE"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3.418.205</w:t>
            </w:r>
          </w:p>
        </w:tc>
      </w:tr>
      <w:tr w:rsidR="000E2EBE" w:rsidRPr="00A5606A" w14:paraId="32A012AF" w14:textId="77777777" w:rsidTr="00AE44C5">
        <w:trPr>
          <w:trHeight w:val="113"/>
        </w:trPr>
        <w:tc>
          <w:tcPr>
            <w:tcW w:w="571" w:type="dxa"/>
            <w:tcBorders>
              <w:top w:val="nil"/>
              <w:left w:val="single" w:sz="4" w:space="0" w:color="auto"/>
              <w:bottom w:val="nil"/>
              <w:right w:val="nil"/>
            </w:tcBorders>
          </w:tcPr>
          <w:p w14:paraId="386BDD6F"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4.1.</w:t>
            </w:r>
          </w:p>
        </w:tc>
        <w:tc>
          <w:tcPr>
            <w:tcW w:w="6157" w:type="dxa"/>
            <w:tcBorders>
              <w:top w:val="nil"/>
              <w:left w:val="nil"/>
              <w:bottom w:val="nil"/>
              <w:right w:val="single" w:sz="4" w:space="0" w:color="auto"/>
            </w:tcBorders>
          </w:tcPr>
          <w:p w14:paraId="1D1AB14F"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Müşteri Fon Ve Portföy Mevcutları</w:t>
            </w:r>
          </w:p>
        </w:tc>
        <w:tc>
          <w:tcPr>
            <w:tcW w:w="728" w:type="dxa"/>
            <w:tcBorders>
              <w:top w:val="nil"/>
              <w:left w:val="single" w:sz="4" w:space="0" w:color="auto"/>
              <w:bottom w:val="nil"/>
              <w:right w:val="single" w:sz="4" w:space="0" w:color="auto"/>
            </w:tcBorders>
            <w:vAlign w:val="bottom"/>
          </w:tcPr>
          <w:p w14:paraId="2410F034"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38DBBFD3" w14:textId="3CD8BDC9"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615ADFB0" w14:textId="61F59BCA"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76443B33" w14:textId="26668813"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r>
      <w:tr w:rsidR="000E2EBE" w:rsidRPr="00A5606A" w14:paraId="17E1CBFB" w14:textId="77777777" w:rsidTr="00AE44C5">
        <w:trPr>
          <w:trHeight w:val="113"/>
        </w:trPr>
        <w:tc>
          <w:tcPr>
            <w:tcW w:w="571" w:type="dxa"/>
            <w:tcBorders>
              <w:top w:val="nil"/>
              <w:left w:val="single" w:sz="4" w:space="0" w:color="auto"/>
              <w:bottom w:val="nil"/>
              <w:right w:val="nil"/>
            </w:tcBorders>
          </w:tcPr>
          <w:p w14:paraId="41F9807E"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4.2.</w:t>
            </w:r>
          </w:p>
        </w:tc>
        <w:tc>
          <w:tcPr>
            <w:tcW w:w="6157" w:type="dxa"/>
            <w:tcBorders>
              <w:top w:val="nil"/>
              <w:left w:val="nil"/>
              <w:bottom w:val="nil"/>
              <w:right w:val="single" w:sz="4" w:space="0" w:color="auto"/>
            </w:tcBorders>
          </w:tcPr>
          <w:p w14:paraId="1BC32F1A"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Emanete Alınan Menkul Değerler</w:t>
            </w:r>
          </w:p>
        </w:tc>
        <w:tc>
          <w:tcPr>
            <w:tcW w:w="728" w:type="dxa"/>
            <w:tcBorders>
              <w:top w:val="nil"/>
              <w:left w:val="single" w:sz="4" w:space="0" w:color="auto"/>
              <w:bottom w:val="nil"/>
              <w:right w:val="single" w:sz="4" w:space="0" w:color="auto"/>
            </w:tcBorders>
            <w:vAlign w:val="bottom"/>
          </w:tcPr>
          <w:p w14:paraId="29F2BD4E"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60553067" w14:textId="467F05C3"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72</w:t>
            </w:r>
          </w:p>
        </w:tc>
        <w:tc>
          <w:tcPr>
            <w:tcW w:w="931" w:type="dxa"/>
            <w:tcBorders>
              <w:top w:val="nil"/>
              <w:left w:val="single" w:sz="4" w:space="0" w:color="auto"/>
              <w:bottom w:val="nil"/>
              <w:right w:val="single" w:sz="4" w:space="0" w:color="auto"/>
            </w:tcBorders>
            <w:shd w:val="clear" w:color="auto" w:fill="auto"/>
          </w:tcPr>
          <w:p w14:paraId="3F2EBBCE" w14:textId="120CE0E9"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7EE7A63F" w14:textId="131D00AC"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72</w:t>
            </w:r>
          </w:p>
        </w:tc>
      </w:tr>
      <w:tr w:rsidR="000E2EBE" w:rsidRPr="00A5606A" w14:paraId="1D89EDBA" w14:textId="77777777" w:rsidTr="00AE44C5">
        <w:trPr>
          <w:trHeight w:val="113"/>
        </w:trPr>
        <w:tc>
          <w:tcPr>
            <w:tcW w:w="571" w:type="dxa"/>
            <w:tcBorders>
              <w:top w:val="nil"/>
              <w:left w:val="single" w:sz="4" w:space="0" w:color="auto"/>
              <w:bottom w:val="nil"/>
              <w:right w:val="nil"/>
            </w:tcBorders>
          </w:tcPr>
          <w:p w14:paraId="4C5B10DC"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4.3.</w:t>
            </w:r>
          </w:p>
        </w:tc>
        <w:tc>
          <w:tcPr>
            <w:tcW w:w="6157" w:type="dxa"/>
            <w:tcBorders>
              <w:top w:val="nil"/>
              <w:left w:val="nil"/>
              <w:bottom w:val="nil"/>
              <w:right w:val="single" w:sz="4" w:space="0" w:color="auto"/>
            </w:tcBorders>
          </w:tcPr>
          <w:p w14:paraId="5CA295FF"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Tahsile Alınan Çekler</w:t>
            </w:r>
          </w:p>
        </w:tc>
        <w:tc>
          <w:tcPr>
            <w:tcW w:w="728" w:type="dxa"/>
            <w:tcBorders>
              <w:top w:val="nil"/>
              <w:left w:val="single" w:sz="4" w:space="0" w:color="auto"/>
              <w:bottom w:val="nil"/>
              <w:right w:val="single" w:sz="4" w:space="0" w:color="auto"/>
            </w:tcBorders>
            <w:vAlign w:val="bottom"/>
          </w:tcPr>
          <w:p w14:paraId="64613BD0"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01409526" w14:textId="5AAF7889"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1.615.010</w:t>
            </w:r>
          </w:p>
        </w:tc>
        <w:tc>
          <w:tcPr>
            <w:tcW w:w="931" w:type="dxa"/>
            <w:tcBorders>
              <w:top w:val="nil"/>
              <w:left w:val="single" w:sz="4" w:space="0" w:color="auto"/>
              <w:bottom w:val="nil"/>
              <w:right w:val="single" w:sz="4" w:space="0" w:color="auto"/>
            </w:tcBorders>
            <w:shd w:val="clear" w:color="auto" w:fill="auto"/>
          </w:tcPr>
          <w:p w14:paraId="25A68C94" w14:textId="18B00680"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147.472</w:t>
            </w:r>
          </w:p>
        </w:tc>
        <w:tc>
          <w:tcPr>
            <w:tcW w:w="850" w:type="dxa"/>
            <w:tcBorders>
              <w:top w:val="nil"/>
              <w:left w:val="single" w:sz="4" w:space="0" w:color="auto"/>
              <w:bottom w:val="nil"/>
              <w:right w:val="single" w:sz="4" w:space="0" w:color="auto"/>
            </w:tcBorders>
            <w:shd w:val="clear" w:color="auto" w:fill="auto"/>
          </w:tcPr>
          <w:p w14:paraId="016BBEF8" w14:textId="33F6111A"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1.762.482</w:t>
            </w:r>
          </w:p>
        </w:tc>
      </w:tr>
      <w:tr w:rsidR="000E2EBE" w:rsidRPr="00A5606A" w14:paraId="62970B9A" w14:textId="77777777" w:rsidTr="00AE44C5">
        <w:trPr>
          <w:trHeight w:val="113"/>
        </w:trPr>
        <w:tc>
          <w:tcPr>
            <w:tcW w:w="571" w:type="dxa"/>
            <w:tcBorders>
              <w:top w:val="nil"/>
              <w:left w:val="single" w:sz="4" w:space="0" w:color="auto"/>
              <w:bottom w:val="nil"/>
              <w:right w:val="nil"/>
            </w:tcBorders>
          </w:tcPr>
          <w:p w14:paraId="4F71A830"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4.4.</w:t>
            </w:r>
          </w:p>
        </w:tc>
        <w:tc>
          <w:tcPr>
            <w:tcW w:w="6157" w:type="dxa"/>
            <w:tcBorders>
              <w:top w:val="nil"/>
              <w:left w:val="nil"/>
              <w:bottom w:val="nil"/>
              <w:right w:val="single" w:sz="4" w:space="0" w:color="auto"/>
            </w:tcBorders>
          </w:tcPr>
          <w:p w14:paraId="564E1C31"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Tahsile Alınan Ticari Senetler</w:t>
            </w:r>
          </w:p>
        </w:tc>
        <w:tc>
          <w:tcPr>
            <w:tcW w:w="728" w:type="dxa"/>
            <w:tcBorders>
              <w:top w:val="nil"/>
              <w:left w:val="single" w:sz="4" w:space="0" w:color="auto"/>
              <w:bottom w:val="nil"/>
              <w:right w:val="single" w:sz="4" w:space="0" w:color="auto"/>
            </w:tcBorders>
            <w:vAlign w:val="bottom"/>
          </w:tcPr>
          <w:p w14:paraId="0D9C6D14"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4511539C" w14:textId="01FAD98E"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483.350</w:t>
            </w:r>
          </w:p>
        </w:tc>
        <w:tc>
          <w:tcPr>
            <w:tcW w:w="931" w:type="dxa"/>
            <w:tcBorders>
              <w:top w:val="nil"/>
              <w:left w:val="single" w:sz="4" w:space="0" w:color="auto"/>
              <w:bottom w:val="nil"/>
              <w:right w:val="single" w:sz="4" w:space="0" w:color="auto"/>
            </w:tcBorders>
            <w:shd w:val="clear" w:color="auto" w:fill="auto"/>
          </w:tcPr>
          <w:p w14:paraId="44C15C1E" w14:textId="0F78DE87"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59.251</w:t>
            </w:r>
          </w:p>
        </w:tc>
        <w:tc>
          <w:tcPr>
            <w:tcW w:w="850" w:type="dxa"/>
            <w:tcBorders>
              <w:top w:val="nil"/>
              <w:left w:val="single" w:sz="4" w:space="0" w:color="auto"/>
              <w:bottom w:val="nil"/>
              <w:right w:val="single" w:sz="4" w:space="0" w:color="auto"/>
            </w:tcBorders>
            <w:shd w:val="clear" w:color="auto" w:fill="auto"/>
          </w:tcPr>
          <w:p w14:paraId="48F7B993" w14:textId="2AFD8E87"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542.601</w:t>
            </w:r>
          </w:p>
        </w:tc>
      </w:tr>
      <w:tr w:rsidR="000E2EBE" w:rsidRPr="00A5606A" w14:paraId="011E9790" w14:textId="77777777" w:rsidTr="00AE44C5">
        <w:trPr>
          <w:trHeight w:val="113"/>
        </w:trPr>
        <w:tc>
          <w:tcPr>
            <w:tcW w:w="571" w:type="dxa"/>
            <w:tcBorders>
              <w:top w:val="nil"/>
              <w:left w:val="single" w:sz="4" w:space="0" w:color="auto"/>
              <w:bottom w:val="nil"/>
              <w:right w:val="nil"/>
            </w:tcBorders>
          </w:tcPr>
          <w:p w14:paraId="57A4EC8F"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4.5.</w:t>
            </w:r>
          </w:p>
        </w:tc>
        <w:tc>
          <w:tcPr>
            <w:tcW w:w="6157" w:type="dxa"/>
            <w:tcBorders>
              <w:top w:val="nil"/>
              <w:left w:val="nil"/>
              <w:bottom w:val="nil"/>
              <w:right w:val="single" w:sz="4" w:space="0" w:color="auto"/>
            </w:tcBorders>
          </w:tcPr>
          <w:p w14:paraId="6D140D14"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Tahsile Alınan Diğer Kıymetler</w:t>
            </w:r>
          </w:p>
        </w:tc>
        <w:tc>
          <w:tcPr>
            <w:tcW w:w="728" w:type="dxa"/>
            <w:tcBorders>
              <w:top w:val="nil"/>
              <w:left w:val="single" w:sz="4" w:space="0" w:color="auto"/>
              <w:bottom w:val="nil"/>
              <w:right w:val="single" w:sz="4" w:space="0" w:color="auto"/>
            </w:tcBorders>
            <w:vAlign w:val="bottom"/>
          </w:tcPr>
          <w:p w14:paraId="35469E05"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7128F311" w14:textId="5C51A556"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103</w:t>
            </w:r>
          </w:p>
        </w:tc>
        <w:tc>
          <w:tcPr>
            <w:tcW w:w="931" w:type="dxa"/>
            <w:tcBorders>
              <w:top w:val="nil"/>
              <w:left w:val="single" w:sz="4" w:space="0" w:color="auto"/>
              <w:bottom w:val="nil"/>
              <w:right w:val="single" w:sz="4" w:space="0" w:color="auto"/>
            </w:tcBorders>
            <w:shd w:val="clear" w:color="auto" w:fill="auto"/>
          </w:tcPr>
          <w:p w14:paraId="4B01B76E" w14:textId="4340BB58"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1BE6D24D" w14:textId="255FF669"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103</w:t>
            </w:r>
          </w:p>
        </w:tc>
      </w:tr>
      <w:tr w:rsidR="000E2EBE" w:rsidRPr="00A5606A" w14:paraId="08CA2CD1" w14:textId="77777777" w:rsidTr="00AE44C5">
        <w:trPr>
          <w:trHeight w:val="113"/>
        </w:trPr>
        <w:tc>
          <w:tcPr>
            <w:tcW w:w="571" w:type="dxa"/>
            <w:tcBorders>
              <w:top w:val="nil"/>
              <w:left w:val="single" w:sz="4" w:space="0" w:color="auto"/>
              <w:bottom w:val="nil"/>
              <w:right w:val="nil"/>
            </w:tcBorders>
          </w:tcPr>
          <w:p w14:paraId="0DA91CA6"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4.6.</w:t>
            </w:r>
          </w:p>
        </w:tc>
        <w:tc>
          <w:tcPr>
            <w:tcW w:w="6157" w:type="dxa"/>
            <w:tcBorders>
              <w:top w:val="nil"/>
              <w:left w:val="nil"/>
              <w:bottom w:val="nil"/>
              <w:right w:val="single" w:sz="4" w:space="0" w:color="auto"/>
            </w:tcBorders>
          </w:tcPr>
          <w:p w14:paraId="2BBCBBA9"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İhracına Aracı Olunan Kıymetler</w:t>
            </w:r>
          </w:p>
        </w:tc>
        <w:tc>
          <w:tcPr>
            <w:tcW w:w="728" w:type="dxa"/>
            <w:tcBorders>
              <w:top w:val="nil"/>
              <w:left w:val="single" w:sz="4" w:space="0" w:color="auto"/>
              <w:bottom w:val="nil"/>
              <w:right w:val="single" w:sz="4" w:space="0" w:color="auto"/>
            </w:tcBorders>
            <w:vAlign w:val="bottom"/>
          </w:tcPr>
          <w:p w14:paraId="02781FF2"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556E4511" w14:textId="6D7CF302"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025C7D94" w14:textId="6D837DE6"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314A41C7" w14:textId="6881C93A"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r>
      <w:tr w:rsidR="000E2EBE" w:rsidRPr="00A5606A" w14:paraId="4A2315F5" w14:textId="77777777" w:rsidTr="00AE44C5">
        <w:trPr>
          <w:trHeight w:val="113"/>
        </w:trPr>
        <w:tc>
          <w:tcPr>
            <w:tcW w:w="571" w:type="dxa"/>
            <w:tcBorders>
              <w:top w:val="nil"/>
              <w:left w:val="single" w:sz="4" w:space="0" w:color="auto"/>
              <w:bottom w:val="nil"/>
              <w:right w:val="nil"/>
            </w:tcBorders>
          </w:tcPr>
          <w:p w14:paraId="4F25F6E9"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4.7.</w:t>
            </w:r>
          </w:p>
        </w:tc>
        <w:tc>
          <w:tcPr>
            <w:tcW w:w="6157" w:type="dxa"/>
            <w:tcBorders>
              <w:top w:val="nil"/>
              <w:left w:val="nil"/>
              <w:bottom w:val="nil"/>
              <w:right w:val="single" w:sz="4" w:space="0" w:color="auto"/>
            </w:tcBorders>
          </w:tcPr>
          <w:p w14:paraId="7E7E3031"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Diğer Emanet Kıymetler</w:t>
            </w:r>
          </w:p>
        </w:tc>
        <w:tc>
          <w:tcPr>
            <w:tcW w:w="728" w:type="dxa"/>
            <w:tcBorders>
              <w:top w:val="nil"/>
              <w:left w:val="single" w:sz="4" w:space="0" w:color="auto"/>
              <w:bottom w:val="nil"/>
              <w:right w:val="single" w:sz="4" w:space="0" w:color="auto"/>
            </w:tcBorders>
            <w:vAlign w:val="bottom"/>
          </w:tcPr>
          <w:p w14:paraId="4A0BC90D"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412CDE4D" w14:textId="5611ACD5"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999</w:t>
            </w:r>
          </w:p>
        </w:tc>
        <w:tc>
          <w:tcPr>
            <w:tcW w:w="931" w:type="dxa"/>
            <w:tcBorders>
              <w:top w:val="nil"/>
              <w:left w:val="single" w:sz="4" w:space="0" w:color="auto"/>
              <w:bottom w:val="nil"/>
              <w:right w:val="single" w:sz="4" w:space="0" w:color="auto"/>
            </w:tcBorders>
            <w:shd w:val="clear" w:color="auto" w:fill="auto"/>
          </w:tcPr>
          <w:p w14:paraId="7158FCFF" w14:textId="7F203D65"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251.757</w:t>
            </w:r>
          </w:p>
        </w:tc>
        <w:tc>
          <w:tcPr>
            <w:tcW w:w="850" w:type="dxa"/>
            <w:tcBorders>
              <w:top w:val="nil"/>
              <w:left w:val="single" w:sz="4" w:space="0" w:color="auto"/>
              <w:bottom w:val="nil"/>
              <w:right w:val="single" w:sz="4" w:space="0" w:color="auto"/>
            </w:tcBorders>
            <w:shd w:val="clear" w:color="auto" w:fill="auto"/>
          </w:tcPr>
          <w:p w14:paraId="7DEEB858" w14:textId="12E0399D"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252.756</w:t>
            </w:r>
          </w:p>
        </w:tc>
      </w:tr>
      <w:tr w:rsidR="000E2EBE" w:rsidRPr="00A5606A" w14:paraId="4EAE7705" w14:textId="77777777" w:rsidTr="00AE44C5">
        <w:trPr>
          <w:trHeight w:val="113"/>
        </w:trPr>
        <w:tc>
          <w:tcPr>
            <w:tcW w:w="571" w:type="dxa"/>
            <w:tcBorders>
              <w:top w:val="nil"/>
              <w:left w:val="single" w:sz="4" w:space="0" w:color="auto"/>
              <w:bottom w:val="nil"/>
              <w:right w:val="nil"/>
            </w:tcBorders>
          </w:tcPr>
          <w:p w14:paraId="3F0E39F0"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4.8.</w:t>
            </w:r>
          </w:p>
        </w:tc>
        <w:tc>
          <w:tcPr>
            <w:tcW w:w="6157" w:type="dxa"/>
            <w:tcBorders>
              <w:top w:val="nil"/>
              <w:left w:val="nil"/>
              <w:bottom w:val="nil"/>
              <w:right w:val="single" w:sz="4" w:space="0" w:color="auto"/>
            </w:tcBorders>
          </w:tcPr>
          <w:p w14:paraId="1FD16F2D"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Emanet Kıymet Alanlar</w:t>
            </w:r>
          </w:p>
        </w:tc>
        <w:tc>
          <w:tcPr>
            <w:tcW w:w="728" w:type="dxa"/>
            <w:tcBorders>
              <w:top w:val="nil"/>
              <w:left w:val="single" w:sz="4" w:space="0" w:color="auto"/>
              <w:bottom w:val="nil"/>
              <w:right w:val="single" w:sz="4" w:space="0" w:color="auto"/>
            </w:tcBorders>
            <w:vAlign w:val="bottom"/>
          </w:tcPr>
          <w:p w14:paraId="40A2D3A9"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419ECAB8" w14:textId="3F0F017E"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33.489</w:t>
            </w:r>
          </w:p>
        </w:tc>
        <w:tc>
          <w:tcPr>
            <w:tcW w:w="931" w:type="dxa"/>
            <w:tcBorders>
              <w:top w:val="nil"/>
              <w:left w:val="single" w:sz="4" w:space="0" w:color="auto"/>
              <w:bottom w:val="nil"/>
              <w:right w:val="single" w:sz="4" w:space="0" w:color="auto"/>
            </w:tcBorders>
            <w:shd w:val="clear" w:color="auto" w:fill="auto"/>
          </w:tcPr>
          <w:p w14:paraId="03D3C3E6" w14:textId="3DB92739"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826.702</w:t>
            </w:r>
          </w:p>
        </w:tc>
        <w:tc>
          <w:tcPr>
            <w:tcW w:w="850" w:type="dxa"/>
            <w:tcBorders>
              <w:top w:val="nil"/>
              <w:left w:val="single" w:sz="4" w:space="0" w:color="auto"/>
              <w:bottom w:val="nil"/>
              <w:right w:val="single" w:sz="4" w:space="0" w:color="auto"/>
            </w:tcBorders>
            <w:shd w:val="clear" w:color="auto" w:fill="auto"/>
          </w:tcPr>
          <w:p w14:paraId="6E0EF3DE" w14:textId="0322977E"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860.191</w:t>
            </w:r>
          </w:p>
        </w:tc>
      </w:tr>
      <w:tr w:rsidR="000E2EBE" w:rsidRPr="00A5606A" w14:paraId="7A78E3D1" w14:textId="77777777" w:rsidTr="00AE44C5">
        <w:trPr>
          <w:trHeight w:val="113"/>
        </w:trPr>
        <w:tc>
          <w:tcPr>
            <w:tcW w:w="571" w:type="dxa"/>
            <w:tcBorders>
              <w:top w:val="nil"/>
              <w:left w:val="single" w:sz="4" w:space="0" w:color="auto"/>
              <w:bottom w:val="nil"/>
              <w:right w:val="nil"/>
            </w:tcBorders>
          </w:tcPr>
          <w:p w14:paraId="1618DFE6" w14:textId="77777777" w:rsidR="000E2EBE" w:rsidRPr="00A5606A" w:rsidRDefault="000E2EBE" w:rsidP="000E2EBE">
            <w:pPr>
              <w:autoSpaceDE w:val="0"/>
              <w:autoSpaceDN w:val="0"/>
              <w:adjustRightInd w:val="0"/>
              <w:rPr>
                <w:rFonts w:ascii="Arial" w:hAnsi="Arial" w:cs="Arial"/>
                <w:b/>
                <w:sz w:val="14"/>
                <w:szCs w:val="14"/>
              </w:rPr>
            </w:pPr>
            <w:r w:rsidRPr="00A5606A">
              <w:rPr>
                <w:rFonts w:ascii="Arial" w:hAnsi="Arial" w:cs="Arial"/>
                <w:b/>
                <w:sz w:val="14"/>
                <w:szCs w:val="14"/>
              </w:rPr>
              <w:t xml:space="preserve"> V.</w:t>
            </w:r>
          </w:p>
        </w:tc>
        <w:tc>
          <w:tcPr>
            <w:tcW w:w="6157" w:type="dxa"/>
            <w:tcBorders>
              <w:top w:val="nil"/>
              <w:left w:val="nil"/>
              <w:bottom w:val="nil"/>
              <w:right w:val="single" w:sz="4" w:space="0" w:color="auto"/>
            </w:tcBorders>
          </w:tcPr>
          <w:p w14:paraId="53522F4E" w14:textId="77777777" w:rsidR="000E2EBE" w:rsidRPr="00A5606A" w:rsidRDefault="000E2EBE" w:rsidP="000E2EBE">
            <w:pPr>
              <w:autoSpaceDE w:val="0"/>
              <w:autoSpaceDN w:val="0"/>
              <w:adjustRightInd w:val="0"/>
              <w:rPr>
                <w:rFonts w:ascii="Arial" w:hAnsi="Arial" w:cs="Arial"/>
                <w:b/>
                <w:sz w:val="14"/>
                <w:szCs w:val="14"/>
              </w:rPr>
            </w:pPr>
            <w:r w:rsidRPr="00A5606A">
              <w:rPr>
                <w:rFonts w:ascii="Arial" w:hAnsi="Arial" w:cs="Arial"/>
                <w:b/>
                <w:sz w:val="14"/>
                <w:szCs w:val="14"/>
              </w:rPr>
              <w:t>REHİNLİ KIYMETLER</w:t>
            </w:r>
          </w:p>
        </w:tc>
        <w:tc>
          <w:tcPr>
            <w:tcW w:w="728" w:type="dxa"/>
            <w:tcBorders>
              <w:top w:val="nil"/>
              <w:left w:val="single" w:sz="4" w:space="0" w:color="auto"/>
              <w:bottom w:val="nil"/>
              <w:right w:val="single" w:sz="4" w:space="0" w:color="auto"/>
            </w:tcBorders>
            <w:vAlign w:val="bottom"/>
          </w:tcPr>
          <w:p w14:paraId="12ED9862" w14:textId="77777777" w:rsidR="000E2EBE" w:rsidRPr="00A5606A" w:rsidRDefault="000E2EBE" w:rsidP="000E2EBE">
            <w:pPr>
              <w:autoSpaceDE w:val="0"/>
              <w:autoSpaceDN w:val="0"/>
              <w:adjustRightInd w:val="0"/>
              <w:jc w:val="right"/>
              <w:rPr>
                <w:rFonts w:ascii="Arial" w:hAnsi="Arial" w:cs="Arial"/>
                <w:b/>
                <w:sz w:val="14"/>
                <w:szCs w:val="14"/>
              </w:rPr>
            </w:pPr>
          </w:p>
        </w:tc>
        <w:tc>
          <w:tcPr>
            <w:tcW w:w="922" w:type="dxa"/>
            <w:tcBorders>
              <w:top w:val="nil"/>
              <w:left w:val="single" w:sz="4" w:space="0" w:color="auto"/>
              <w:bottom w:val="nil"/>
              <w:right w:val="single" w:sz="4" w:space="0" w:color="auto"/>
            </w:tcBorders>
            <w:shd w:val="clear" w:color="auto" w:fill="auto"/>
          </w:tcPr>
          <w:p w14:paraId="3FFBA14C" w14:textId="611A71D2"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61.098.736</w:t>
            </w:r>
          </w:p>
        </w:tc>
        <w:tc>
          <w:tcPr>
            <w:tcW w:w="931" w:type="dxa"/>
            <w:tcBorders>
              <w:top w:val="nil"/>
              <w:left w:val="single" w:sz="4" w:space="0" w:color="auto"/>
              <w:bottom w:val="nil"/>
              <w:right w:val="single" w:sz="4" w:space="0" w:color="auto"/>
            </w:tcBorders>
            <w:shd w:val="clear" w:color="auto" w:fill="auto"/>
          </w:tcPr>
          <w:p w14:paraId="3367B534" w14:textId="4E8D7635"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8.083.625</w:t>
            </w:r>
          </w:p>
        </w:tc>
        <w:tc>
          <w:tcPr>
            <w:tcW w:w="850" w:type="dxa"/>
            <w:tcBorders>
              <w:top w:val="nil"/>
              <w:left w:val="single" w:sz="4" w:space="0" w:color="auto"/>
              <w:bottom w:val="nil"/>
              <w:right w:val="single" w:sz="4" w:space="0" w:color="auto"/>
            </w:tcBorders>
            <w:shd w:val="clear" w:color="auto" w:fill="auto"/>
          </w:tcPr>
          <w:p w14:paraId="2C9F6881" w14:textId="23FCB5D5"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69.182.361</w:t>
            </w:r>
          </w:p>
        </w:tc>
      </w:tr>
      <w:tr w:rsidR="000E2EBE" w:rsidRPr="00A5606A" w14:paraId="155C435D" w14:textId="77777777" w:rsidTr="00AE44C5">
        <w:trPr>
          <w:trHeight w:val="113"/>
        </w:trPr>
        <w:tc>
          <w:tcPr>
            <w:tcW w:w="571" w:type="dxa"/>
            <w:tcBorders>
              <w:top w:val="nil"/>
              <w:left w:val="single" w:sz="4" w:space="0" w:color="auto"/>
              <w:bottom w:val="nil"/>
              <w:right w:val="nil"/>
            </w:tcBorders>
          </w:tcPr>
          <w:p w14:paraId="0AC8C9A8"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5.1.</w:t>
            </w:r>
          </w:p>
        </w:tc>
        <w:tc>
          <w:tcPr>
            <w:tcW w:w="6157" w:type="dxa"/>
            <w:tcBorders>
              <w:top w:val="nil"/>
              <w:left w:val="nil"/>
              <w:bottom w:val="nil"/>
              <w:right w:val="single" w:sz="4" w:space="0" w:color="auto"/>
            </w:tcBorders>
          </w:tcPr>
          <w:p w14:paraId="53ECE7E7"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Menkul Kıymetler</w:t>
            </w:r>
          </w:p>
        </w:tc>
        <w:tc>
          <w:tcPr>
            <w:tcW w:w="728" w:type="dxa"/>
            <w:tcBorders>
              <w:top w:val="nil"/>
              <w:left w:val="single" w:sz="4" w:space="0" w:color="auto"/>
              <w:bottom w:val="nil"/>
              <w:right w:val="single" w:sz="4" w:space="0" w:color="auto"/>
            </w:tcBorders>
            <w:vAlign w:val="bottom"/>
          </w:tcPr>
          <w:p w14:paraId="428979C3"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2F10F672" w14:textId="30D87968"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10.260.248</w:t>
            </w:r>
          </w:p>
        </w:tc>
        <w:tc>
          <w:tcPr>
            <w:tcW w:w="931" w:type="dxa"/>
            <w:tcBorders>
              <w:top w:val="nil"/>
              <w:left w:val="single" w:sz="4" w:space="0" w:color="auto"/>
              <w:bottom w:val="nil"/>
              <w:right w:val="single" w:sz="4" w:space="0" w:color="auto"/>
            </w:tcBorders>
            <w:shd w:val="clear" w:color="auto" w:fill="auto"/>
          </w:tcPr>
          <w:p w14:paraId="38CB4DA1" w14:textId="7BB65A21"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3.202.608</w:t>
            </w:r>
          </w:p>
        </w:tc>
        <w:tc>
          <w:tcPr>
            <w:tcW w:w="850" w:type="dxa"/>
            <w:tcBorders>
              <w:top w:val="nil"/>
              <w:left w:val="single" w:sz="4" w:space="0" w:color="auto"/>
              <w:bottom w:val="nil"/>
              <w:right w:val="single" w:sz="4" w:space="0" w:color="auto"/>
            </w:tcBorders>
            <w:shd w:val="clear" w:color="auto" w:fill="auto"/>
          </w:tcPr>
          <w:p w14:paraId="6A6DE7A3" w14:textId="1DAC8B8B"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13.462.856</w:t>
            </w:r>
          </w:p>
        </w:tc>
      </w:tr>
      <w:tr w:rsidR="000E2EBE" w:rsidRPr="00A5606A" w14:paraId="0E17A3CB" w14:textId="77777777" w:rsidTr="00AE44C5">
        <w:trPr>
          <w:trHeight w:val="113"/>
        </w:trPr>
        <w:tc>
          <w:tcPr>
            <w:tcW w:w="571" w:type="dxa"/>
            <w:tcBorders>
              <w:top w:val="nil"/>
              <w:left w:val="single" w:sz="4" w:space="0" w:color="auto"/>
              <w:bottom w:val="nil"/>
              <w:right w:val="nil"/>
            </w:tcBorders>
          </w:tcPr>
          <w:p w14:paraId="0F9116E3"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5.2.</w:t>
            </w:r>
          </w:p>
        </w:tc>
        <w:tc>
          <w:tcPr>
            <w:tcW w:w="6157" w:type="dxa"/>
            <w:tcBorders>
              <w:top w:val="nil"/>
              <w:left w:val="nil"/>
              <w:bottom w:val="nil"/>
              <w:right w:val="single" w:sz="4" w:space="0" w:color="auto"/>
            </w:tcBorders>
          </w:tcPr>
          <w:p w14:paraId="4C27BC9C"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Teminat Senetleri</w:t>
            </w:r>
          </w:p>
        </w:tc>
        <w:tc>
          <w:tcPr>
            <w:tcW w:w="728" w:type="dxa"/>
            <w:tcBorders>
              <w:top w:val="nil"/>
              <w:left w:val="single" w:sz="4" w:space="0" w:color="auto"/>
              <w:bottom w:val="nil"/>
              <w:right w:val="single" w:sz="4" w:space="0" w:color="auto"/>
            </w:tcBorders>
            <w:vAlign w:val="bottom"/>
          </w:tcPr>
          <w:p w14:paraId="2B7B84B7"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3C9F245E" w14:textId="7F72082B"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1.564.502</w:t>
            </w:r>
          </w:p>
        </w:tc>
        <w:tc>
          <w:tcPr>
            <w:tcW w:w="931" w:type="dxa"/>
            <w:tcBorders>
              <w:top w:val="nil"/>
              <w:left w:val="single" w:sz="4" w:space="0" w:color="auto"/>
              <w:bottom w:val="nil"/>
              <w:right w:val="single" w:sz="4" w:space="0" w:color="auto"/>
            </w:tcBorders>
            <w:shd w:val="clear" w:color="auto" w:fill="auto"/>
          </w:tcPr>
          <w:p w14:paraId="4042F35B" w14:textId="54B04E0F"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169.069</w:t>
            </w:r>
          </w:p>
        </w:tc>
        <w:tc>
          <w:tcPr>
            <w:tcW w:w="850" w:type="dxa"/>
            <w:tcBorders>
              <w:top w:val="nil"/>
              <w:left w:val="single" w:sz="4" w:space="0" w:color="auto"/>
              <w:bottom w:val="nil"/>
              <w:right w:val="single" w:sz="4" w:space="0" w:color="auto"/>
            </w:tcBorders>
            <w:shd w:val="clear" w:color="auto" w:fill="auto"/>
          </w:tcPr>
          <w:p w14:paraId="637EAF4A" w14:textId="0AAF79C8"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1.733.571</w:t>
            </w:r>
          </w:p>
        </w:tc>
      </w:tr>
      <w:tr w:rsidR="000E2EBE" w:rsidRPr="00A5606A" w14:paraId="3F392DAC" w14:textId="77777777" w:rsidTr="00AE44C5">
        <w:trPr>
          <w:trHeight w:val="113"/>
        </w:trPr>
        <w:tc>
          <w:tcPr>
            <w:tcW w:w="571" w:type="dxa"/>
            <w:tcBorders>
              <w:top w:val="nil"/>
              <w:left w:val="single" w:sz="4" w:space="0" w:color="auto"/>
              <w:bottom w:val="nil"/>
              <w:right w:val="nil"/>
            </w:tcBorders>
          </w:tcPr>
          <w:p w14:paraId="3BF36A87"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5.3.</w:t>
            </w:r>
          </w:p>
        </w:tc>
        <w:tc>
          <w:tcPr>
            <w:tcW w:w="6157" w:type="dxa"/>
            <w:tcBorders>
              <w:top w:val="nil"/>
              <w:left w:val="nil"/>
              <w:bottom w:val="nil"/>
              <w:right w:val="single" w:sz="4" w:space="0" w:color="auto"/>
            </w:tcBorders>
          </w:tcPr>
          <w:p w14:paraId="044A9756"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Emtia</w:t>
            </w:r>
          </w:p>
        </w:tc>
        <w:tc>
          <w:tcPr>
            <w:tcW w:w="728" w:type="dxa"/>
            <w:tcBorders>
              <w:top w:val="nil"/>
              <w:left w:val="single" w:sz="4" w:space="0" w:color="auto"/>
              <w:bottom w:val="nil"/>
              <w:right w:val="single" w:sz="4" w:space="0" w:color="auto"/>
            </w:tcBorders>
            <w:vAlign w:val="bottom"/>
          </w:tcPr>
          <w:p w14:paraId="3C9C6CFF"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580E59A9" w14:textId="08DFA974"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2.196.527</w:t>
            </w:r>
          </w:p>
        </w:tc>
        <w:tc>
          <w:tcPr>
            <w:tcW w:w="931" w:type="dxa"/>
            <w:tcBorders>
              <w:top w:val="nil"/>
              <w:left w:val="single" w:sz="4" w:space="0" w:color="auto"/>
              <w:bottom w:val="nil"/>
              <w:right w:val="single" w:sz="4" w:space="0" w:color="auto"/>
            </w:tcBorders>
            <w:shd w:val="clear" w:color="auto" w:fill="auto"/>
          </w:tcPr>
          <w:p w14:paraId="39929F3B" w14:textId="077478AC"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667.897</w:t>
            </w:r>
          </w:p>
        </w:tc>
        <w:tc>
          <w:tcPr>
            <w:tcW w:w="850" w:type="dxa"/>
            <w:tcBorders>
              <w:top w:val="nil"/>
              <w:left w:val="single" w:sz="4" w:space="0" w:color="auto"/>
              <w:bottom w:val="nil"/>
              <w:right w:val="single" w:sz="4" w:space="0" w:color="auto"/>
            </w:tcBorders>
            <w:shd w:val="clear" w:color="auto" w:fill="auto"/>
          </w:tcPr>
          <w:p w14:paraId="48F3776B" w14:textId="1A46146F"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2.864.424</w:t>
            </w:r>
          </w:p>
        </w:tc>
      </w:tr>
      <w:tr w:rsidR="000E2EBE" w:rsidRPr="00A5606A" w14:paraId="1ED5A81C" w14:textId="77777777" w:rsidTr="00AE44C5">
        <w:trPr>
          <w:trHeight w:val="113"/>
        </w:trPr>
        <w:tc>
          <w:tcPr>
            <w:tcW w:w="571" w:type="dxa"/>
            <w:tcBorders>
              <w:top w:val="nil"/>
              <w:left w:val="single" w:sz="4" w:space="0" w:color="auto"/>
              <w:bottom w:val="nil"/>
              <w:right w:val="nil"/>
            </w:tcBorders>
          </w:tcPr>
          <w:p w14:paraId="0F99E53F"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5.4.</w:t>
            </w:r>
          </w:p>
        </w:tc>
        <w:tc>
          <w:tcPr>
            <w:tcW w:w="6157" w:type="dxa"/>
            <w:tcBorders>
              <w:top w:val="nil"/>
              <w:left w:val="nil"/>
              <w:bottom w:val="nil"/>
              <w:right w:val="single" w:sz="4" w:space="0" w:color="auto"/>
            </w:tcBorders>
          </w:tcPr>
          <w:p w14:paraId="1DFC597C" w14:textId="77777777" w:rsidR="000E2EBE" w:rsidRPr="00A5606A" w:rsidRDefault="000E2EBE" w:rsidP="000E2EBE">
            <w:pPr>
              <w:autoSpaceDE w:val="0"/>
              <w:autoSpaceDN w:val="0"/>
              <w:adjustRightInd w:val="0"/>
              <w:rPr>
                <w:rFonts w:ascii="Arial" w:hAnsi="Arial" w:cs="Arial"/>
                <w:sz w:val="14"/>
                <w:szCs w:val="14"/>
              </w:rPr>
            </w:pPr>
            <w:proofErr w:type="spellStart"/>
            <w:r w:rsidRPr="00A5606A">
              <w:rPr>
                <w:rFonts w:ascii="Arial" w:hAnsi="Arial" w:cs="Arial"/>
                <w:sz w:val="14"/>
                <w:szCs w:val="14"/>
              </w:rPr>
              <w:t>Varant</w:t>
            </w:r>
            <w:proofErr w:type="spellEnd"/>
          </w:p>
        </w:tc>
        <w:tc>
          <w:tcPr>
            <w:tcW w:w="728" w:type="dxa"/>
            <w:tcBorders>
              <w:top w:val="nil"/>
              <w:left w:val="single" w:sz="4" w:space="0" w:color="auto"/>
              <w:bottom w:val="nil"/>
              <w:right w:val="single" w:sz="4" w:space="0" w:color="auto"/>
            </w:tcBorders>
            <w:vAlign w:val="bottom"/>
          </w:tcPr>
          <w:p w14:paraId="7501BB57"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5E7CFBE1" w14:textId="0D8AB7C6"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14:paraId="7BD7C991" w14:textId="1DB8EB6B"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14:paraId="205CAFEC" w14:textId="5A2C1C18"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w:t>
            </w:r>
          </w:p>
        </w:tc>
      </w:tr>
      <w:tr w:rsidR="000E2EBE" w:rsidRPr="00A5606A" w14:paraId="4F526FD6" w14:textId="77777777" w:rsidTr="00AE44C5">
        <w:trPr>
          <w:trHeight w:val="113"/>
        </w:trPr>
        <w:tc>
          <w:tcPr>
            <w:tcW w:w="571" w:type="dxa"/>
            <w:tcBorders>
              <w:top w:val="nil"/>
              <w:left w:val="single" w:sz="4" w:space="0" w:color="auto"/>
              <w:bottom w:val="nil"/>
              <w:right w:val="nil"/>
            </w:tcBorders>
          </w:tcPr>
          <w:p w14:paraId="059EF691"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5.5.</w:t>
            </w:r>
          </w:p>
        </w:tc>
        <w:tc>
          <w:tcPr>
            <w:tcW w:w="6157" w:type="dxa"/>
            <w:tcBorders>
              <w:top w:val="nil"/>
              <w:left w:val="nil"/>
              <w:bottom w:val="nil"/>
              <w:right w:val="single" w:sz="4" w:space="0" w:color="auto"/>
            </w:tcBorders>
          </w:tcPr>
          <w:p w14:paraId="3E65DB96"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Gayrimenkul</w:t>
            </w:r>
          </w:p>
        </w:tc>
        <w:tc>
          <w:tcPr>
            <w:tcW w:w="728" w:type="dxa"/>
            <w:tcBorders>
              <w:top w:val="nil"/>
              <w:left w:val="single" w:sz="4" w:space="0" w:color="auto"/>
              <w:bottom w:val="nil"/>
              <w:right w:val="single" w:sz="4" w:space="0" w:color="auto"/>
            </w:tcBorders>
            <w:vAlign w:val="bottom"/>
          </w:tcPr>
          <w:p w14:paraId="64A5EB32"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4C3CD7F9" w14:textId="693EB5B5"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44.347.871</w:t>
            </w:r>
          </w:p>
        </w:tc>
        <w:tc>
          <w:tcPr>
            <w:tcW w:w="931" w:type="dxa"/>
            <w:tcBorders>
              <w:top w:val="nil"/>
              <w:left w:val="single" w:sz="4" w:space="0" w:color="auto"/>
              <w:bottom w:val="nil"/>
              <w:right w:val="single" w:sz="4" w:space="0" w:color="auto"/>
            </w:tcBorders>
            <w:shd w:val="clear" w:color="auto" w:fill="auto"/>
          </w:tcPr>
          <w:p w14:paraId="55363A21" w14:textId="25CDDDA9"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3.151.755</w:t>
            </w:r>
          </w:p>
        </w:tc>
        <w:tc>
          <w:tcPr>
            <w:tcW w:w="850" w:type="dxa"/>
            <w:tcBorders>
              <w:top w:val="nil"/>
              <w:left w:val="single" w:sz="4" w:space="0" w:color="auto"/>
              <w:bottom w:val="nil"/>
              <w:right w:val="single" w:sz="4" w:space="0" w:color="auto"/>
            </w:tcBorders>
            <w:shd w:val="clear" w:color="auto" w:fill="auto"/>
          </w:tcPr>
          <w:p w14:paraId="1C60F98E" w14:textId="65BD6E5D"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47.499.626</w:t>
            </w:r>
          </w:p>
        </w:tc>
      </w:tr>
      <w:tr w:rsidR="000E2EBE" w:rsidRPr="00A5606A" w14:paraId="031947F4" w14:textId="77777777" w:rsidTr="00AE44C5">
        <w:trPr>
          <w:trHeight w:val="113"/>
        </w:trPr>
        <w:tc>
          <w:tcPr>
            <w:tcW w:w="571" w:type="dxa"/>
            <w:tcBorders>
              <w:top w:val="nil"/>
              <w:left w:val="single" w:sz="4" w:space="0" w:color="auto"/>
              <w:bottom w:val="nil"/>
              <w:right w:val="nil"/>
            </w:tcBorders>
          </w:tcPr>
          <w:p w14:paraId="289947E0"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5.6.</w:t>
            </w:r>
          </w:p>
        </w:tc>
        <w:tc>
          <w:tcPr>
            <w:tcW w:w="6157" w:type="dxa"/>
            <w:tcBorders>
              <w:top w:val="nil"/>
              <w:left w:val="nil"/>
              <w:bottom w:val="nil"/>
              <w:right w:val="single" w:sz="4" w:space="0" w:color="auto"/>
            </w:tcBorders>
          </w:tcPr>
          <w:p w14:paraId="1B671BC4"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Diğer Rehinli Kıymetler</w:t>
            </w:r>
          </w:p>
        </w:tc>
        <w:tc>
          <w:tcPr>
            <w:tcW w:w="728" w:type="dxa"/>
            <w:tcBorders>
              <w:top w:val="nil"/>
              <w:left w:val="single" w:sz="4" w:space="0" w:color="auto"/>
              <w:bottom w:val="nil"/>
              <w:right w:val="single" w:sz="4" w:space="0" w:color="auto"/>
            </w:tcBorders>
            <w:vAlign w:val="bottom"/>
          </w:tcPr>
          <w:p w14:paraId="5DA0FB4E"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03D5B5A8" w14:textId="2F3FDB0D"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2.559.880</w:t>
            </w:r>
          </w:p>
        </w:tc>
        <w:tc>
          <w:tcPr>
            <w:tcW w:w="931" w:type="dxa"/>
            <w:tcBorders>
              <w:top w:val="nil"/>
              <w:left w:val="single" w:sz="4" w:space="0" w:color="auto"/>
              <w:bottom w:val="nil"/>
              <w:right w:val="single" w:sz="4" w:space="0" w:color="auto"/>
            </w:tcBorders>
            <w:shd w:val="clear" w:color="auto" w:fill="auto"/>
          </w:tcPr>
          <w:p w14:paraId="38A6AB19" w14:textId="3FC33F77"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887.756</w:t>
            </w:r>
          </w:p>
        </w:tc>
        <w:tc>
          <w:tcPr>
            <w:tcW w:w="850" w:type="dxa"/>
            <w:tcBorders>
              <w:top w:val="nil"/>
              <w:left w:val="single" w:sz="4" w:space="0" w:color="auto"/>
              <w:bottom w:val="nil"/>
              <w:right w:val="single" w:sz="4" w:space="0" w:color="auto"/>
            </w:tcBorders>
            <w:shd w:val="clear" w:color="auto" w:fill="auto"/>
          </w:tcPr>
          <w:p w14:paraId="6CFEB958" w14:textId="4066857B"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3.447.636</w:t>
            </w:r>
          </w:p>
        </w:tc>
      </w:tr>
      <w:tr w:rsidR="000E2EBE" w:rsidRPr="00A5606A" w14:paraId="2DF47BD0" w14:textId="77777777" w:rsidTr="00AE44C5">
        <w:trPr>
          <w:trHeight w:val="113"/>
        </w:trPr>
        <w:tc>
          <w:tcPr>
            <w:tcW w:w="571" w:type="dxa"/>
            <w:tcBorders>
              <w:top w:val="nil"/>
              <w:left w:val="single" w:sz="4" w:space="0" w:color="auto"/>
              <w:right w:val="nil"/>
            </w:tcBorders>
          </w:tcPr>
          <w:p w14:paraId="7BEA0D2A"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 xml:space="preserve"> 5.7.</w:t>
            </w:r>
          </w:p>
        </w:tc>
        <w:tc>
          <w:tcPr>
            <w:tcW w:w="6157" w:type="dxa"/>
            <w:tcBorders>
              <w:top w:val="nil"/>
              <w:left w:val="nil"/>
              <w:right w:val="single" w:sz="4" w:space="0" w:color="auto"/>
            </w:tcBorders>
          </w:tcPr>
          <w:p w14:paraId="5D0806EF" w14:textId="77777777" w:rsidR="000E2EBE" w:rsidRPr="00A5606A" w:rsidRDefault="000E2EBE" w:rsidP="000E2EBE">
            <w:pPr>
              <w:autoSpaceDE w:val="0"/>
              <w:autoSpaceDN w:val="0"/>
              <w:adjustRightInd w:val="0"/>
              <w:rPr>
                <w:rFonts w:ascii="Arial" w:hAnsi="Arial" w:cs="Arial"/>
                <w:sz w:val="14"/>
                <w:szCs w:val="14"/>
              </w:rPr>
            </w:pPr>
            <w:r w:rsidRPr="00A5606A">
              <w:rPr>
                <w:rFonts w:ascii="Arial" w:hAnsi="Arial" w:cs="Arial"/>
                <w:sz w:val="14"/>
                <w:szCs w:val="14"/>
              </w:rPr>
              <w:t>Rehinli Kıymet Alanlar</w:t>
            </w:r>
          </w:p>
        </w:tc>
        <w:tc>
          <w:tcPr>
            <w:tcW w:w="728" w:type="dxa"/>
            <w:tcBorders>
              <w:top w:val="nil"/>
              <w:left w:val="single" w:sz="4" w:space="0" w:color="auto"/>
              <w:right w:val="single" w:sz="4" w:space="0" w:color="auto"/>
            </w:tcBorders>
            <w:vAlign w:val="bottom"/>
          </w:tcPr>
          <w:p w14:paraId="17FEE75A" w14:textId="77777777" w:rsidR="000E2EBE" w:rsidRPr="00A5606A" w:rsidRDefault="000E2EBE" w:rsidP="000E2EB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14:paraId="28FE2A15" w14:textId="381BA3F0"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169.708</w:t>
            </w:r>
          </w:p>
        </w:tc>
        <w:tc>
          <w:tcPr>
            <w:tcW w:w="931" w:type="dxa"/>
            <w:tcBorders>
              <w:top w:val="nil"/>
              <w:left w:val="single" w:sz="4" w:space="0" w:color="auto"/>
              <w:bottom w:val="nil"/>
              <w:right w:val="single" w:sz="4" w:space="0" w:color="auto"/>
            </w:tcBorders>
            <w:shd w:val="clear" w:color="auto" w:fill="auto"/>
          </w:tcPr>
          <w:p w14:paraId="39A13EEC" w14:textId="176D0961"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4.540</w:t>
            </w:r>
          </w:p>
        </w:tc>
        <w:tc>
          <w:tcPr>
            <w:tcW w:w="850" w:type="dxa"/>
            <w:tcBorders>
              <w:top w:val="nil"/>
              <w:left w:val="single" w:sz="4" w:space="0" w:color="auto"/>
              <w:bottom w:val="nil"/>
              <w:right w:val="single" w:sz="4" w:space="0" w:color="auto"/>
            </w:tcBorders>
            <w:shd w:val="clear" w:color="auto" w:fill="auto"/>
          </w:tcPr>
          <w:p w14:paraId="79F7AEA9" w14:textId="4D0D83E3" w:rsidR="000E2EBE" w:rsidRPr="00A5606A" w:rsidRDefault="000E2EBE" w:rsidP="000E2EBE">
            <w:pPr>
              <w:ind w:left="-210" w:right="32"/>
              <w:jc w:val="right"/>
              <w:rPr>
                <w:rFonts w:ascii="Arial" w:hAnsi="Arial" w:cs="Arial"/>
                <w:bCs/>
                <w:sz w:val="14"/>
                <w:szCs w:val="14"/>
              </w:rPr>
            </w:pPr>
            <w:r w:rsidRPr="00A5606A">
              <w:rPr>
                <w:rFonts w:ascii="Arial" w:hAnsi="Arial" w:cs="Arial"/>
                <w:bCs/>
                <w:sz w:val="14"/>
                <w:szCs w:val="14"/>
              </w:rPr>
              <w:t>174.248</w:t>
            </w:r>
          </w:p>
        </w:tc>
      </w:tr>
      <w:tr w:rsidR="000E2EBE" w:rsidRPr="00A5606A" w14:paraId="6AC62442" w14:textId="77777777" w:rsidTr="00AE44C5">
        <w:trPr>
          <w:trHeight w:val="113"/>
        </w:trPr>
        <w:tc>
          <w:tcPr>
            <w:tcW w:w="571" w:type="dxa"/>
            <w:tcBorders>
              <w:top w:val="nil"/>
              <w:left w:val="single" w:sz="4" w:space="0" w:color="auto"/>
            </w:tcBorders>
          </w:tcPr>
          <w:p w14:paraId="173E9C21" w14:textId="77777777" w:rsidR="000E2EBE" w:rsidRPr="00A5606A" w:rsidRDefault="000E2EBE" w:rsidP="000E2EBE">
            <w:pPr>
              <w:autoSpaceDE w:val="0"/>
              <w:autoSpaceDN w:val="0"/>
              <w:adjustRightInd w:val="0"/>
              <w:rPr>
                <w:rFonts w:ascii="Arial" w:hAnsi="Arial" w:cs="Arial"/>
                <w:b/>
                <w:sz w:val="14"/>
                <w:szCs w:val="14"/>
              </w:rPr>
            </w:pPr>
            <w:r w:rsidRPr="00A5606A">
              <w:rPr>
                <w:rFonts w:ascii="Arial" w:hAnsi="Arial" w:cs="Arial"/>
                <w:b/>
                <w:sz w:val="14"/>
                <w:szCs w:val="14"/>
              </w:rPr>
              <w:t xml:space="preserve"> VI.</w:t>
            </w:r>
          </w:p>
        </w:tc>
        <w:tc>
          <w:tcPr>
            <w:tcW w:w="6157" w:type="dxa"/>
            <w:tcBorders>
              <w:top w:val="nil"/>
              <w:right w:val="single" w:sz="4" w:space="0" w:color="auto"/>
            </w:tcBorders>
          </w:tcPr>
          <w:p w14:paraId="57F84EFE" w14:textId="77777777" w:rsidR="000E2EBE" w:rsidRPr="00A5606A" w:rsidRDefault="000E2EBE" w:rsidP="000E2EBE">
            <w:pPr>
              <w:autoSpaceDE w:val="0"/>
              <w:autoSpaceDN w:val="0"/>
              <w:adjustRightInd w:val="0"/>
              <w:rPr>
                <w:rFonts w:ascii="Arial" w:hAnsi="Arial" w:cs="Arial"/>
                <w:b/>
                <w:sz w:val="14"/>
                <w:szCs w:val="14"/>
              </w:rPr>
            </w:pPr>
            <w:r w:rsidRPr="00A5606A">
              <w:rPr>
                <w:rFonts w:ascii="Arial" w:hAnsi="Arial" w:cs="Arial"/>
                <w:b/>
                <w:sz w:val="14"/>
                <w:szCs w:val="14"/>
              </w:rPr>
              <w:t xml:space="preserve">KABUL EDİLEN </w:t>
            </w:r>
            <w:proofErr w:type="gramStart"/>
            <w:r w:rsidRPr="00A5606A">
              <w:rPr>
                <w:rFonts w:ascii="Arial" w:hAnsi="Arial" w:cs="Arial"/>
                <w:b/>
                <w:sz w:val="14"/>
                <w:szCs w:val="14"/>
              </w:rPr>
              <w:t>AVALLER</w:t>
            </w:r>
            <w:proofErr w:type="gramEnd"/>
            <w:r w:rsidRPr="00A5606A">
              <w:rPr>
                <w:rFonts w:ascii="Arial" w:hAnsi="Arial" w:cs="Arial"/>
                <w:b/>
                <w:sz w:val="14"/>
                <w:szCs w:val="14"/>
              </w:rPr>
              <w:t xml:space="preserve"> VE KEFALETLER</w:t>
            </w:r>
          </w:p>
        </w:tc>
        <w:tc>
          <w:tcPr>
            <w:tcW w:w="728" w:type="dxa"/>
            <w:tcBorders>
              <w:top w:val="nil"/>
              <w:left w:val="single" w:sz="4" w:space="0" w:color="auto"/>
              <w:right w:val="single" w:sz="4" w:space="0" w:color="auto"/>
            </w:tcBorders>
            <w:vAlign w:val="bottom"/>
          </w:tcPr>
          <w:p w14:paraId="6BFB382B" w14:textId="77777777" w:rsidR="000E2EBE" w:rsidRPr="00A5606A" w:rsidRDefault="000E2EBE" w:rsidP="000E2EBE">
            <w:pPr>
              <w:autoSpaceDE w:val="0"/>
              <w:autoSpaceDN w:val="0"/>
              <w:adjustRightInd w:val="0"/>
              <w:jc w:val="right"/>
              <w:rPr>
                <w:rFonts w:ascii="Arial" w:hAnsi="Arial" w:cs="Arial"/>
                <w:b/>
                <w:sz w:val="14"/>
                <w:szCs w:val="14"/>
              </w:rPr>
            </w:pPr>
          </w:p>
        </w:tc>
        <w:tc>
          <w:tcPr>
            <w:tcW w:w="922" w:type="dxa"/>
            <w:tcBorders>
              <w:top w:val="nil"/>
              <w:left w:val="single" w:sz="4" w:space="0" w:color="auto"/>
              <w:bottom w:val="nil"/>
              <w:right w:val="single" w:sz="4" w:space="0" w:color="auto"/>
            </w:tcBorders>
            <w:shd w:val="clear" w:color="auto" w:fill="auto"/>
          </w:tcPr>
          <w:p w14:paraId="1FA6B7EB" w14:textId="1A897768"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w:t>
            </w:r>
          </w:p>
        </w:tc>
        <w:tc>
          <w:tcPr>
            <w:tcW w:w="931" w:type="dxa"/>
            <w:tcBorders>
              <w:top w:val="nil"/>
              <w:left w:val="single" w:sz="4" w:space="0" w:color="auto"/>
              <w:bottom w:val="nil"/>
              <w:right w:val="single" w:sz="4" w:space="0" w:color="auto"/>
            </w:tcBorders>
            <w:shd w:val="clear" w:color="auto" w:fill="auto"/>
          </w:tcPr>
          <w:p w14:paraId="59EA743B" w14:textId="26B67F63"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tcPr>
          <w:p w14:paraId="1279EEAD" w14:textId="4241D20E"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w:t>
            </w:r>
          </w:p>
        </w:tc>
      </w:tr>
      <w:tr w:rsidR="000E2EBE" w:rsidRPr="00A5606A" w14:paraId="3AF742EA" w14:textId="77777777" w:rsidTr="00AE44C5">
        <w:trPr>
          <w:trHeight w:val="113"/>
        </w:trPr>
        <w:tc>
          <w:tcPr>
            <w:tcW w:w="571" w:type="dxa"/>
            <w:tcBorders>
              <w:left w:val="single" w:sz="4" w:space="0" w:color="auto"/>
              <w:bottom w:val="single" w:sz="4" w:space="0" w:color="auto"/>
              <w:right w:val="nil"/>
            </w:tcBorders>
          </w:tcPr>
          <w:p w14:paraId="4E69E7C5" w14:textId="77777777" w:rsidR="000E2EBE" w:rsidRPr="00A5606A" w:rsidRDefault="000E2EBE" w:rsidP="000E2EBE">
            <w:pPr>
              <w:autoSpaceDE w:val="0"/>
              <w:autoSpaceDN w:val="0"/>
              <w:adjustRightInd w:val="0"/>
              <w:rPr>
                <w:rFonts w:ascii="Arial" w:hAnsi="Arial" w:cs="Arial"/>
                <w:b/>
                <w:sz w:val="14"/>
                <w:szCs w:val="14"/>
              </w:rPr>
            </w:pPr>
          </w:p>
        </w:tc>
        <w:tc>
          <w:tcPr>
            <w:tcW w:w="6157" w:type="dxa"/>
            <w:tcBorders>
              <w:left w:val="nil"/>
              <w:bottom w:val="single" w:sz="4" w:space="0" w:color="auto"/>
              <w:right w:val="single" w:sz="4" w:space="0" w:color="auto"/>
            </w:tcBorders>
          </w:tcPr>
          <w:p w14:paraId="4FED4AB4" w14:textId="77777777" w:rsidR="000E2EBE" w:rsidRPr="00A5606A" w:rsidRDefault="000E2EBE" w:rsidP="000E2EBE">
            <w:pPr>
              <w:autoSpaceDE w:val="0"/>
              <w:autoSpaceDN w:val="0"/>
              <w:adjustRightInd w:val="0"/>
              <w:rPr>
                <w:rFonts w:ascii="Arial" w:hAnsi="Arial" w:cs="Arial"/>
                <w:b/>
                <w:sz w:val="14"/>
                <w:szCs w:val="14"/>
              </w:rPr>
            </w:pPr>
          </w:p>
        </w:tc>
        <w:tc>
          <w:tcPr>
            <w:tcW w:w="728" w:type="dxa"/>
            <w:tcBorders>
              <w:left w:val="single" w:sz="4" w:space="0" w:color="auto"/>
              <w:bottom w:val="single" w:sz="4" w:space="0" w:color="auto"/>
              <w:right w:val="single" w:sz="4" w:space="0" w:color="auto"/>
            </w:tcBorders>
            <w:vAlign w:val="bottom"/>
          </w:tcPr>
          <w:p w14:paraId="5D57C8EF" w14:textId="77777777" w:rsidR="000E2EBE" w:rsidRPr="00A5606A" w:rsidRDefault="000E2EBE" w:rsidP="000E2EBE">
            <w:pPr>
              <w:autoSpaceDE w:val="0"/>
              <w:autoSpaceDN w:val="0"/>
              <w:adjustRightInd w:val="0"/>
              <w:jc w:val="right"/>
              <w:rPr>
                <w:rFonts w:ascii="Arial" w:hAnsi="Arial" w:cs="Arial"/>
                <w:b/>
                <w:sz w:val="14"/>
                <w:szCs w:val="14"/>
              </w:rPr>
            </w:pPr>
          </w:p>
        </w:tc>
        <w:tc>
          <w:tcPr>
            <w:tcW w:w="922" w:type="dxa"/>
            <w:tcBorders>
              <w:top w:val="nil"/>
              <w:left w:val="single" w:sz="4" w:space="0" w:color="auto"/>
              <w:bottom w:val="single" w:sz="4" w:space="0" w:color="auto"/>
              <w:right w:val="single" w:sz="4" w:space="0" w:color="auto"/>
            </w:tcBorders>
            <w:shd w:val="clear" w:color="auto" w:fill="auto"/>
            <w:vAlign w:val="bottom"/>
          </w:tcPr>
          <w:p w14:paraId="0BC46819" w14:textId="77777777" w:rsidR="000E2EBE" w:rsidRPr="00A5606A" w:rsidRDefault="000E2EBE" w:rsidP="000E2EBE">
            <w:pPr>
              <w:ind w:left="-210" w:right="33"/>
              <w:jc w:val="right"/>
              <w:rPr>
                <w:rFonts w:ascii="Arial" w:hAnsi="Arial" w:cs="Arial"/>
                <w:sz w:val="14"/>
                <w:szCs w:val="14"/>
              </w:rPr>
            </w:pPr>
          </w:p>
        </w:tc>
        <w:tc>
          <w:tcPr>
            <w:tcW w:w="931" w:type="dxa"/>
            <w:tcBorders>
              <w:top w:val="nil"/>
              <w:left w:val="single" w:sz="4" w:space="0" w:color="auto"/>
              <w:bottom w:val="single" w:sz="4" w:space="0" w:color="auto"/>
              <w:right w:val="single" w:sz="4" w:space="0" w:color="auto"/>
            </w:tcBorders>
            <w:shd w:val="clear" w:color="auto" w:fill="auto"/>
            <w:vAlign w:val="bottom"/>
          </w:tcPr>
          <w:p w14:paraId="08DA3072" w14:textId="77777777" w:rsidR="000E2EBE" w:rsidRPr="00A5606A" w:rsidRDefault="000E2EBE" w:rsidP="000E2EBE">
            <w:pPr>
              <w:ind w:left="-210" w:right="33"/>
              <w:jc w:val="right"/>
              <w:rPr>
                <w:rFonts w:ascii="Arial" w:hAnsi="Arial" w:cs="Arial"/>
                <w:sz w:val="14"/>
                <w:szCs w:val="14"/>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35814315" w14:textId="77777777" w:rsidR="000E2EBE" w:rsidRPr="00A5606A" w:rsidRDefault="000E2EBE" w:rsidP="000E2EBE">
            <w:pPr>
              <w:ind w:left="-210" w:right="33"/>
              <w:jc w:val="right"/>
              <w:rPr>
                <w:rFonts w:ascii="Arial" w:hAnsi="Arial" w:cs="Arial"/>
                <w:sz w:val="14"/>
                <w:szCs w:val="14"/>
              </w:rPr>
            </w:pPr>
          </w:p>
        </w:tc>
      </w:tr>
      <w:tr w:rsidR="000E2EBE" w:rsidRPr="00A5606A" w14:paraId="70EE0051" w14:textId="77777777" w:rsidTr="00AE44C5">
        <w:trPr>
          <w:trHeight w:val="113"/>
        </w:trPr>
        <w:tc>
          <w:tcPr>
            <w:tcW w:w="571" w:type="dxa"/>
            <w:tcBorders>
              <w:top w:val="single" w:sz="4" w:space="0" w:color="auto"/>
              <w:left w:val="single" w:sz="4" w:space="0" w:color="auto"/>
              <w:bottom w:val="single" w:sz="4" w:space="0" w:color="auto"/>
              <w:right w:val="nil"/>
            </w:tcBorders>
          </w:tcPr>
          <w:p w14:paraId="3ACECD05" w14:textId="77777777" w:rsidR="000E2EBE" w:rsidRPr="00A5606A" w:rsidRDefault="000E2EBE" w:rsidP="000E2EBE">
            <w:pPr>
              <w:autoSpaceDE w:val="0"/>
              <w:autoSpaceDN w:val="0"/>
              <w:adjustRightInd w:val="0"/>
              <w:rPr>
                <w:rFonts w:ascii="Arial" w:hAnsi="Arial" w:cs="Arial"/>
                <w:b/>
                <w:sz w:val="14"/>
                <w:szCs w:val="14"/>
              </w:rPr>
            </w:pPr>
            <w:r w:rsidRPr="00A5606A">
              <w:rPr>
                <w:rFonts w:ascii="Arial" w:hAnsi="Arial" w:cs="Arial"/>
                <w:b/>
                <w:sz w:val="14"/>
                <w:szCs w:val="14"/>
              </w:rPr>
              <w:t xml:space="preserve"> </w:t>
            </w:r>
          </w:p>
        </w:tc>
        <w:tc>
          <w:tcPr>
            <w:tcW w:w="6157" w:type="dxa"/>
            <w:tcBorders>
              <w:top w:val="single" w:sz="4" w:space="0" w:color="auto"/>
              <w:left w:val="nil"/>
              <w:bottom w:val="single" w:sz="4" w:space="0" w:color="auto"/>
              <w:right w:val="single" w:sz="4" w:space="0" w:color="auto"/>
            </w:tcBorders>
          </w:tcPr>
          <w:p w14:paraId="2A9C13A2" w14:textId="77777777" w:rsidR="000E2EBE" w:rsidRPr="00A5606A" w:rsidRDefault="000E2EBE" w:rsidP="000E2EBE">
            <w:pPr>
              <w:autoSpaceDE w:val="0"/>
              <w:autoSpaceDN w:val="0"/>
              <w:adjustRightInd w:val="0"/>
              <w:rPr>
                <w:rFonts w:ascii="Arial" w:hAnsi="Arial" w:cs="Arial"/>
                <w:b/>
                <w:sz w:val="14"/>
                <w:szCs w:val="14"/>
              </w:rPr>
            </w:pPr>
            <w:r w:rsidRPr="00A5606A">
              <w:rPr>
                <w:rFonts w:ascii="Arial" w:hAnsi="Arial" w:cs="Arial"/>
                <w:b/>
                <w:sz w:val="14"/>
                <w:szCs w:val="14"/>
              </w:rPr>
              <w:t>BİLANÇO DIŞI HESAPLAR TOPLAMI (A+B)</w:t>
            </w:r>
          </w:p>
        </w:tc>
        <w:tc>
          <w:tcPr>
            <w:tcW w:w="728" w:type="dxa"/>
            <w:tcBorders>
              <w:top w:val="single" w:sz="4" w:space="0" w:color="auto"/>
              <w:left w:val="single" w:sz="4" w:space="0" w:color="auto"/>
              <w:bottom w:val="single" w:sz="4" w:space="0" w:color="auto"/>
              <w:right w:val="single" w:sz="4" w:space="0" w:color="auto"/>
            </w:tcBorders>
            <w:vAlign w:val="bottom"/>
          </w:tcPr>
          <w:p w14:paraId="40A9E706" w14:textId="77777777" w:rsidR="000E2EBE" w:rsidRPr="00A5606A" w:rsidRDefault="000E2EBE" w:rsidP="000E2EBE">
            <w:pPr>
              <w:autoSpaceDE w:val="0"/>
              <w:autoSpaceDN w:val="0"/>
              <w:adjustRightInd w:val="0"/>
              <w:jc w:val="right"/>
              <w:rPr>
                <w:rFonts w:ascii="Arial" w:hAnsi="Arial" w:cs="Arial"/>
                <w:b/>
                <w:sz w:val="14"/>
                <w:szCs w:val="14"/>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14:paraId="51109B5C" w14:textId="72243BCC"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69.704.086</w:t>
            </w:r>
          </w:p>
        </w:tc>
        <w:tc>
          <w:tcPr>
            <w:tcW w:w="931" w:type="dxa"/>
            <w:tcBorders>
              <w:top w:val="single" w:sz="4" w:space="0" w:color="auto"/>
              <w:left w:val="single" w:sz="4" w:space="0" w:color="auto"/>
              <w:bottom w:val="single" w:sz="4" w:space="0" w:color="auto"/>
              <w:right w:val="single" w:sz="4" w:space="0" w:color="auto"/>
            </w:tcBorders>
            <w:shd w:val="clear" w:color="auto" w:fill="auto"/>
          </w:tcPr>
          <w:p w14:paraId="0524EB85" w14:textId="731703B5"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14.899.235</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46C11A6" w14:textId="54F627AB" w:rsidR="000E2EBE" w:rsidRPr="00A5606A" w:rsidRDefault="000E2EBE" w:rsidP="000E2EBE">
            <w:pPr>
              <w:ind w:left="-210" w:right="32"/>
              <w:jc w:val="right"/>
              <w:rPr>
                <w:rFonts w:ascii="Arial" w:hAnsi="Arial" w:cs="Arial"/>
                <w:b/>
                <w:bCs/>
                <w:sz w:val="14"/>
                <w:szCs w:val="14"/>
              </w:rPr>
            </w:pPr>
            <w:r w:rsidRPr="00A5606A">
              <w:rPr>
                <w:rFonts w:ascii="Arial" w:hAnsi="Arial" w:cs="Arial"/>
                <w:b/>
                <w:bCs/>
                <w:sz w:val="14"/>
                <w:szCs w:val="14"/>
              </w:rPr>
              <w:t>84.603.321</w:t>
            </w:r>
          </w:p>
        </w:tc>
      </w:tr>
    </w:tbl>
    <w:p w14:paraId="758F1CBB" w14:textId="77777777" w:rsidR="00137883" w:rsidRPr="00A5606A" w:rsidRDefault="00137883" w:rsidP="00137883">
      <w:pPr>
        <w:spacing w:before="120"/>
        <w:ind w:left="-700" w:right="-364"/>
        <w:jc w:val="both"/>
        <w:rPr>
          <w:rFonts w:ascii="Arial" w:hAnsi="Arial" w:cs="Arial"/>
          <w:sz w:val="16"/>
          <w:szCs w:val="16"/>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14:paraId="0E4E3523" w14:textId="77777777" w:rsidR="00137883" w:rsidRPr="00A5606A" w:rsidRDefault="00137883" w:rsidP="00137883">
      <w:pPr>
        <w:jc w:val="center"/>
        <w:rPr>
          <w:rFonts w:ascii="Arial" w:hAnsi="Arial" w:cs="Arial"/>
          <w:sz w:val="16"/>
          <w:szCs w:val="16"/>
        </w:rPr>
      </w:pPr>
    </w:p>
    <w:p w14:paraId="69593549" w14:textId="77777777" w:rsidR="00137883" w:rsidRPr="00A5606A" w:rsidRDefault="00137883" w:rsidP="00137883">
      <w:pPr>
        <w:jc w:val="center"/>
        <w:rPr>
          <w:rFonts w:ascii="Arial" w:hAnsi="Arial" w:cs="Arial"/>
          <w:sz w:val="16"/>
          <w:szCs w:val="16"/>
        </w:rPr>
      </w:pPr>
    </w:p>
    <w:p w14:paraId="1E5E2CDB" w14:textId="77777777" w:rsidR="00137883" w:rsidRPr="00A5606A" w:rsidRDefault="00137883" w:rsidP="00137883">
      <w:pPr>
        <w:jc w:val="center"/>
        <w:rPr>
          <w:rFonts w:ascii="Arial" w:hAnsi="Arial" w:cs="Arial"/>
          <w:sz w:val="16"/>
          <w:szCs w:val="16"/>
        </w:rPr>
      </w:pPr>
    </w:p>
    <w:p w14:paraId="1DEB804A" w14:textId="77777777" w:rsidR="00137883" w:rsidRPr="00A5606A" w:rsidRDefault="00137883" w:rsidP="00137883">
      <w:pPr>
        <w:jc w:val="center"/>
        <w:rPr>
          <w:rFonts w:ascii="Arial" w:hAnsi="Arial" w:cs="Arial"/>
          <w:sz w:val="16"/>
          <w:szCs w:val="16"/>
        </w:rPr>
      </w:pPr>
    </w:p>
    <w:p w14:paraId="6EA5493B" w14:textId="77777777" w:rsidR="00137883" w:rsidRPr="00A5606A" w:rsidRDefault="00137883" w:rsidP="00137883">
      <w:pPr>
        <w:jc w:val="center"/>
        <w:rPr>
          <w:rFonts w:ascii="Arial" w:hAnsi="Arial" w:cs="Arial"/>
          <w:sz w:val="16"/>
          <w:szCs w:val="16"/>
        </w:rPr>
        <w:sectPr w:rsidR="00137883" w:rsidRPr="00A5606A" w:rsidSect="00AE44C5">
          <w:headerReference w:type="default" r:id="rId28"/>
          <w:footerReference w:type="default" r:id="rId29"/>
          <w:pgSz w:w="11907" w:h="16840" w:code="9"/>
          <w:pgMar w:top="1418" w:right="1418" w:bottom="1418" w:left="1418" w:header="720" w:footer="720" w:gutter="0"/>
          <w:cols w:space="720"/>
          <w:noEndnote/>
        </w:sectPr>
      </w:pPr>
      <w:r w:rsidRPr="00A5606A">
        <w:rPr>
          <w:rFonts w:ascii="Arial" w:hAnsi="Arial" w:cs="Arial"/>
          <w:sz w:val="16"/>
          <w:szCs w:val="16"/>
        </w:rPr>
        <w:t>İlişikteki açıklama ve dipnotlar bu finansal tabloların tamamlayıcı bir parçasıdır.</w:t>
      </w:r>
    </w:p>
    <w:p w14:paraId="55F75F08" w14:textId="77777777" w:rsidR="00137883" w:rsidRPr="00A5606A" w:rsidRDefault="00137883" w:rsidP="00137883">
      <w:pPr>
        <w:rPr>
          <w:rFonts w:ascii="Arial" w:hAnsi="Arial" w:cs="Arial"/>
          <w:sz w:val="16"/>
          <w:szCs w:val="16"/>
        </w:rPr>
      </w:pPr>
    </w:p>
    <w:tbl>
      <w:tblPr>
        <w:tblW w:w="10543" w:type="dxa"/>
        <w:tblInd w:w="-714" w:type="dxa"/>
        <w:tblLayout w:type="fixed"/>
        <w:tblCellMar>
          <w:left w:w="0" w:type="dxa"/>
          <w:right w:w="0" w:type="dxa"/>
        </w:tblCellMar>
        <w:tblLook w:val="0000" w:firstRow="0" w:lastRow="0" w:firstColumn="0" w:lastColumn="0" w:noHBand="0" w:noVBand="0"/>
      </w:tblPr>
      <w:tblGrid>
        <w:gridCol w:w="571"/>
        <w:gridCol w:w="6381"/>
        <w:gridCol w:w="888"/>
        <w:gridCol w:w="922"/>
        <w:gridCol w:w="931"/>
        <w:gridCol w:w="850"/>
      </w:tblGrid>
      <w:tr w:rsidR="00137883" w:rsidRPr="00A5606A" w14:paraId="3BECCC03" w14:textId="77777777" w:rsidTr="00AE44C5">
        <w:trPr>
          <w:trHeight w:val="113"/>
        </w:trPr>
        <w:tc>
          <w:tcPr>
            <w:tcW w:w="6952" w:type="dxa"/>
            <w:gridSpan w:val="2"/>
            <w:vMerge w:val="restart"/>
            <w:tcBorders>
              <w:top w:val="single" w:sz="4" w:space="0" w:color="auto"/>
              <w:left w:val="single" w:sz="4" w:space="0" w:color="auto"/>
              <w:right w:val="single" w:sz="4" w:space="0" w:color="auto"/>
            </w:tcBorders>
          </w:tcPr>
          <w:p w14:paraId="0E05A6D4" w14:textId="77777777" w:rsidR="00137883" w:rsidRPr="00A5606A" w:rsidRDefault="00137883" w:rsidP="00AE44C5">
            <w:pPr>
              <w:pStyle w:val="Balk3"/>
              <w:jc w:val="center"/>
              <w:rPr>
                <w:rFonts w:ascii="Arial" w:hAnsi="Arial" w:cs="Arial"/>
                <w:b w:val="0"/>
                <w:sz w:val="14"/>
                <w:szCs w:val="14"/>
              </w:rPr>
            </w:pPr>
            <w:r w:rsidRPr="00A5606A">
              <w:rPr>
                <w:rFonts w:ascii="Arial" w:hAnsi="Arial" w:cs="Arial"/>
                <w:sz w:val="16"/>
                <w:szCs w:val="16"/>
              </w:rPr>
              <w:lastRenderedPageBreak/>
              <w:br w:type="page"/>
            </w:r>
          </w:p>
          <w:p w14:paraId="09DDBC3B" w14:textId="77777777" w:rsidR="00137883" w:rsidRPr="00A5606A" w:rsidRDefault="00137883" w:rsidP="00AE44C5">
            <w:pPr>
              <w:pStyle w:val="NormalGirinti"/>
              <w:jc w:val="center"/>
              <w:rPr>
                <w:rFonts w:ascii="Arial" w:hAnsi="Arial" w:cs="Arial"/>
              </w:rPr>
            </w:pPr>
          </w:p>
          <w:p w14:paraId="1A8AD32A" w14:textId="77777777" w:rsidR="00137883" w:rsidRPr="00A5606A" w:rsidRDefault="00137883" w:rsidP="00AE44C5">
            <w:pPr>
              <w:pStyle w:val="NormalGirinti"/>
              <w:rPr>
                <w:rFonts w:ascii="Arial" w:hAnsi="Arial" w:cs="Arial"/>
              </w:rPr>
            </w:pPr>
            <w:r w:rsidRPr="00A5606A">
              <w:rPr>
                <w:rFonts w:ascii="Arial" w:hAnsi="Arial" w:cs="Arial"/>
                <w:b/>
                <w:bCs/>
                <w:noProof w:val="0"/>
                <w:sz w:val="14"/>
                <w:szCs w:val="14"/>
                <w:lang w:val="en-US"/>
              </w:rPr>
              <w:t xml:space="preserve">                 NAZIM HESAPLAR TABLOSU</w:t>
            </w:r>
          </w:p>
        </w:tc>
        <w:tc>
          <w:tcPr>
            <w:tcW w:w="888" w:type="dxa"/>
            <w:vMerge w:val="restart"/>
            <w:tcBorders>
              <w:top w:val="single" w:sz="4" w:space="0" w:color="auto"/>
              <w:left w:val="single" w:sz="4" w:space="0" w:color="auto"/>
              <w:bottom w:val="single" w:sz="4" w:space="0" w:color="auto"/>
              <w:right w:val="single" w:sz="4" w:space="0" w:color="auto"/>
            </w:tcBorders>
            <w:vAlign w:val="bottom"/>
          </w:tcPr>
          <w:p w14:paraId="5AD3C0C8" w14:textId="77777777" w:rsidR="00137883" w:rsidRPr="00A5606A" w:rsidRDefault="00137883" w:rsidP="00AE44C5">
            <w:pPr>
              <w:autoSpaceDE w:val="0"/>
              <w:autoSpaceDN w:val="0"/>
              <w:adjustRightInd w:val="0"/>
              <w:ind w:right="68"/>
              <w:jc w:val="center"/>
              <w:rPr>
                <w:rFonts w:ascii="Arial" w:hAnsi="Arial" w:cs="Arial"/>
                <w:b/>
                <w:sz w:val="14"/>
                <w:szCs w:val="14"/>
              </w:rPr>
            </w:pPr>
            <w:r w:rsidRPr="00A5606A">
              <w:rPr>
                <w:rFonts w:ascii="Arial" w:hAnsi="Arial" w:cs="Arial"/>
                <w:b/>
                <w:sz w:val="14"/>
                <w:szCs w:val="14"/>
              </w:rPr>
              <w:t>Dipnot (Beşinci Bölüm-III)</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0897A049" w14:textId="77777777" w:rsidR="00137883" w:rsidRPr="00A5606A" w:rsidRDefault="00137883" w:rsidP="00AE44C5">
            <w:pPr>
              <w:autoSpaceDE w:val="0"/>
              <w:autoSpaceDN w:val="0"/>
              <w:adjustRightInd w:val="0"/>
              <w:ind w:left="-28"/>
              <w:jc w:val="center"/>
              <w:rPr>
                <w:rFonts w:ascii="Arial" w:hAnsi="Arial" w:cs="Arial"/>
                <w:b/>
                <w:sz w:val="14"/>
                <w:szCs w:val="14"/>
              </w:rPr>
            </w:pPr>
            <w:r w:rsidRPr="00A5606A">
              <w:rPr>
                <w:rFonts w:ascii="Arial" w:hAnsi="Arial" w:cs="Arial"/>
                <w:b/>
                <w:sz w:val="14"/>
                <w:szCs w:val="14"/>
              </w:rPr>
              <w:t>Bağımsız denetimden geçmiş</w:t>
            </w:r>
          </w:p>
        </w:tc>
      </w:tr>
      <w:tr w:rsidR="00137883" w:rsidRPr="00A5606A" w14:paraId="708F82F0" w14:textId="77777777" w:rsidTr="00AE44C5">
        <w:trPr>
          <w:trHeight w:val="113"/>
        </w:trPr>
        <w:tc>
          <w:tcPr>
            <w:tcW w:w="6952" w:type="dxa"/>
            <w:gridSpan w:val="2"/>
            <w:vMerge/>
            <w:tcBorders>
              <w:left w:val="single" w:sz="4" w:space="0" w:color="auto"/>
              <w:right w:val="single" w:sz="4" w:space="0" w:color="auto"/>
            </w:tcBorders>
          </w:tcPr>
          <w:p w14:paraId="065B7179" w14:textId="77777777" w:rsidR="00137883" w:rsidRPr="00A5606A" w:rsidRDefault="00137883" w:rsidP="00AE44C5">
            <w:pPr>
              <w:pStyle w:val="Balk3"/>
              <w:jc w:val="both"/>
              <w:rPr>
                <w:rFonts w:ascii="Arial" w:hAnsi="Arial" w:cs="Arial"/>
                <w:bCs/>
                <w:sz w:val="14"/>
                <w:szCs w:val="14"/>
              </w:rPr>
            </w:pPr>
          </w:p>
        </w:tc>
        <w:tc>
          <w:tcPr>
            <w:tcW w:w="888" w:type="dxa"/>
            <w:vMerge/>
            <w:tcBorders>
              <w:top w:val="single" w:sz="4" w:space="0" w:color="auto"/>
              <w:left w:val="single" w:sz="4" w:space="0" w:color="auto"/>
              <w:bottom w:val="single" w:sz="4" w:space="0" w:color="auto"/>
              <w:right w:val="single" w:sz="4" w:space="0" w:color="auto"/>
            </w:tcBorders>
            <w:vAlign w:val="bottom"/>
          </w:tcPr>
          <w:p w14:paraId="7D1CF563" w14:textId="77777777" w:rsidR="00137883" w:rsidRPr="00A5606A" w:rsidRDefault="00137883" w:rsidP="00AE44C5">
            <w:pPr>
              <w:autoSpaceDE w:val="0"/>
              <w:autoSpaceDN w:val="0"/>
              <w:adjustRightInd w:val="0"/>
              <w:jc w:val="center"/>
              <w:rPr>
                <w:rFonts w:ascii="Arial" w:hAnsi="Arial" w:cs="Arial"/>
                <w:b/>
                <w:sz w:val="14"/>
                <w:szCs w:val="14"/>
              </w:rPr>
            </w:pP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5AFECD46"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Önceki dönem</w:t>
            </w:r>
          </w:p>
          <w:p w14:paraId="7C15EF6F"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31 Aralık 2017</w:t>
            </w:r>
          </w:p>
        </w:tc>
      </w:tr>
      <w:tr w:rsidR="00137883" w:rsidRPr="00A5606A" w14:paraId="0368CB35" w14:textId="77777777" w:rsidTr="00AE44C5">
        <w:trPr>
          <w:trHeight w:val="113"/>
        </w:trPr>
        <w:tc>
          <w:tcPr>
            <w:tcW w:w="6952" w:type="dxa"/>
            <w:gridSpan w:val="2"/>
            <w:vMerge/>
            <w:tcBorders>
              <w:left w:val="single" w:sz="4" w:space="0" w:color="auto"/>
              <w:bottom w:val="single" w:sz="4" w:space="0" w:color="auto"/>
              <w:right w:val="single" w:sz="4" w:space="0" w:color="auto"/>
            </w:tcBorders>
          </w:tcPr>
          <w:p w14:paraId="4C9F16B7" w14:textId="77777777" w:rsidR="00137883" w:rsidRPr="00A5606A" w:rsidRDefault="00137883" w:rsidP="00AE44C5">
            <w:pPr>
              <w:pStyle w:val="Balk3"/>
              <w:jc w:val="both"/>
              <w:rPr>
                <w:rFonts w:ascii="Arial" w:hAnsi="Arial" w:cs="Arial"/>
                <w:bCs/>
                <w:sz w:val="14"/>
                <w:szCs w:val="14"/>
              </w:rPr>
            </w:pPr>
          </w:p>
        </w:tc>
        <w:tc>
          <w:tcPr>
            <w:tcW w:w="888" w:type="dxa"/>
            <w:vMerge/>
            <w:tcBorders>
              <w:top w:val="single" w:sz="4" w:space="0" w:color="auto"/>
              <w:left w:val="single" w:sz="4" w:space="0" w:color="auto"/>
              <w:bottom w:val="single" w:sz="4" w:space="0" w:color="auto"/>
              <w:right w:val="single" w:sz="4" w:space="0" w:color="auto"/>
            </w:tcBorders>
            <w:vAlign w:val="bottom"/>
          </w:tcPr>
          <w:p w14:paraId="0E37491E" w14:textId="77777777" w:rsidR="00137883" w:rsidRPr="00A5606A" w:rsidRDefault="00137883" w:rsidP="00AE44C5">
            <w:pPr>
              <w:autoSpaceDE w:val="0"/>
              <w:autoSpaceDN w:val="0"/>
              <w:adjustRightInd w:val="0"/>
              <w:jc w:val="center"/>
              <w:rPr>
                <w:rFonts w:ascii="Arial" w:hAnsi="Arial" w:cs="Arial"/>
                <w:b/>
                <w:sz w:val="14"/>
                <w:szCs w:val="14"/>
              </w:rPr>
            </w:pPr>
          </w:p>
        </w:tc>
        <w:tc>
          <w:tcPr>
            <w:tcW w:w="922" w:type="dxa"/>
            <w:tcBorders>
              <w:top w:val="single" w:sz="4" w:space="0" w:color="auto"/>
              <w:left w:val="single" w:sz="4" w:space="0" w:color="auto"/>
              <w:bottom w:val="single" w:sz="4" w:space="0" w:color="auto"/>
              <w:right w:val="single" w:sz="4" w:space="0" w:color="auto"/>
            </w:tcBorders>
            <w:vAlign w:val="bottom"/>
          </w:tcPr>
          <w:p w14:paraId="79FCC72E"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71723442"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454BAE41" w14:textId="77777777" w:rsidR="00137883" w:rsidRPr="00A5606A" w:rsidRDefault="00137883" w:rsidP="00AE44C5">
            <w:pPr>
              <w:autoSpaceDE w:val="0"/>
              <w:autoSpaceDN w:val="0"/>
              <w:adjustRightInd w:val="0"/>
              <w:jc w:val="center"/>
              <w:rPr>
                <w:rFonts w:ascii="Arial" w:hAnsi="Arial" w:cs="Arial"/>
                <w:b/>
                <w:sz w:val="14"/>
                <w:szCs w:val="14"/>
              </w:rPr>
            </w:pPr>
            <w:r w:rsidRPr="00A5606A">
              <w:rPr>
                <w:rFonts w:ascii="Arial" w:hAnsi="Arial" w:cs="Arial"/>
                <w:b/>
                <w:sz w:val="14"/>
                <w:szCs w:val="14"/>
              </w:rPr>
              <w:t>Toplam</w:t>
            </w:r>
          </w:p>
        </w:tc>
      </w:tr>
      <w:tr w:rsidR="00137883" w:rsidRPr="00A5606A" w14:paraId="7B19903A" w14:textId="77777777" w:rsidTr="00AE44C5">
        <w:trPr>
          <w:trHeight w:val="113"/>
        </w:trPr>
        <w:tc>
          <w:tcPr>
            <w:tcW w:w="571" w:type="dxa"/>
            <w:tcBorders>
              <w:top w:val="single" w:sz="4" w:space="0" w:color="auto"/>
              <w:left w:val="single" w:sz="4" w:space="0" w:color="auto"/>
              <w:right w:val="nil"/>
            </w:tcBorders>
          </w:tcPr>
          <w:p w14:paraId="664870B1" w14:textId="77777777" w:rsidR="00137883" w:rsidRPr="00A5606A" w:rsidRDefault="00137883" w:rsidP="00AE44C5">
            <w:pPr>
              <w:autoSpaceDE w:val="0"/>
              <w:autoSpaceDN w:val="0"/>
              <w:adjustRightInd w:val="0"/>
              <w:rPr>
                <w:rFonts w:ascii="Arial" w:hAnsi="Arial" w:cs="Arial"/>
                <w:sz w:val="14"/>
                <w:szCs w:val="14"/>
              </w:rPr>
            </w:pPr>
            <w:r w:rsidRPr="00A5606A">
              <w:rPr>
                <w:rFonts w:ascii="Arial" w:hAnsi="Arial" w:cs="Arial"/>
                <w:sz w:val="14"/>
                <w:szCs w:val="14"/>
              </w:rPr>
              <w:t xml:space="preserve"> </w:t>
            </w:r>
          </w:p>
        </w:tc>
        <w:tc>
          <w:tcPr>
            <w:tcW w:w="6381" w:type="dxa"/>
            <w:tcBorders>
              <w:top w:val="single" w:sz="4" w:space="0" w:color="auto"/>
              <w:left w:val="nil"/>
              <w:right w:val="single" w:sz="4" w:space="0" w:color="auto"/>
            </w:tcBorders>
          </w:tcPr>
          <w:p w14:paraId="0418183C" w14:textId="77777777" w:rsidR="00137883" w:rsidRPr="00A5606A" w:rsidRDefault="00137883" w:rsidP="00AE44C5">
            <w:pPr>
              <w:autoSpaceDE w:val="0"/>
              <w:autoSpaceDN w:val="0"/>
              <w:adjustRightInd w:val="0"/>
              <w:rPr>
                <w:rFonts w:ascii="Arial" w:hAnsi="Arial" w:cs="Arial"/>
                <w:sz w:val="14"/>
                <w:szCs w:val="14"/>
              </w:rPr>
            </w:pPr>
            <w:r w:rsidRPr="00A5606A">
              <w:rPr>
                <w:rFonts w:ascii="Arial" w:hAnsi="Arial" w:cs="Arial"/>
                <w:sz w:val="14"/>
                <w:szCs w:val="14"/>
              </w:rPr>
              <w:t xml:space="preserve"> </w:t>
            </w:r>
          </w:p>
        </w:tc>
        <w:tc>
          <w:tcPr>
            <w:tcW w:w="888" w:type="dxa"/>
            <w:tcBorders>
              <w:top w:val="single" w:sz="4" w:space="0" w:color="auto"/>
              <w:left w:val="single" w:sz="4" w:space="0" w:color="auto"/>
              <w:right w:val="single" w:sz="4" w:space="0" w:color="auto"/>
            </w:tcBorders>
            <w:vAlign w:val="bottom"/>
          </w:tcPr>
          <w:p w14:paraId="2B6678C9" w14:textId="77777777" w:rsidR="00137883" w:rsidRPr="00A5606A" w:rsidRDefault="00137883" w:rsidP="00AE44C5">
            <w:pPr>
              <w:autoSpaceDE w:val="0"/>
              <w:autoSpaceDN w:val="0"/>
              <w:adjustRightInd w:val="0"/>
              <w:jc w:val="right"/>
              <w:rPr>
                <w:rFonts w:ascii="Arial" w:hAnsi="Arial" w:cs="Arial"/>
                <w:b/>
                <w:sz w:val="14"/>
                <w:szCs w:val="14"/>
                <w:u w:val="single"/>
              </w:rPr>
            </w:pPr>
          </w:p>
        </w:tc>
        <w:tc>
          <w:tcPr>
            <w:tcW w:w="922" w:type="dxa"/>
            <w:tcBorders>
              <w:top w:val="single" w:sz="4" w:space="0" w:color="auto"/>
              <w:left w:val="single" w:sz="4" w:space="0" w:color="auto"/>
              <w:right w:val="single" w:sz="4" w:space="0" w:color="auto"/>
            </w:tcBorders>
            <w:vAlign w:val="bottom"/>
          </w:tcPr>
          <w:p w14:paraId="15347956" w14:textId="77777777" w:rsidR="00137883" w:rsidRPr="00A5606A" w:rsidRDefault="00137883" w:rsidP="00AE44C5">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191F8234" w14:textId="77777777" w:rsidR="00137883" w:rsidRPr="00A5606A" w:rsidRDefault="00137883" w:rsidP="00AE44C5">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68D2D3F0" w14:textId="77777777" w:rsidR="00137883" w:rsidRPr="00A5606A" w:rsidRDefault="00137883" w:rsidP="00AE44C5">
            <w:pPr>
              <w:autoSpaceDE w:val="0"/>
              <w:autoSpaceDN w:val="0"/>
              <w:adjustRightInd w:val="0"/>
              <w:jc w:val="right"/>
              <w:rPr>
                <w:rFonts w:ascii="Arial" w:hAnsi="Arial" w:cs="Arial"/>
                <w:sz w:val="14"/>
                <w:szCs w:val="14"/>
              </w:rPr>
            </w:pPr>
          </w:p>
        </w:tc>
      </w:tr>
      <w:tr w:rsidR="00AE44C5" w:rsidRPr="00A5606A" w14:paraId="6EBEA00C" w14:textId="77777777" w:rsidTr="00AE44C5">
        <w:trPr>
          <w:trHeight w:val="113"/>
        </w:trPr>
        <w:tc>
          <w:tcPr>
            <w:tcW w:w="571" w:type="dxa"/>
            <w:tcBorders>
              <w:top w:val="nil"/>
              <w:left w:val="single" w:sz="4" w:space="0" w:color="auto"/>
              <w:bottom w:val="nil"/>
              <w:right w:val="nil"/>
            </w:tcBorders>
          </w:tcPr>
          <w:p w14:paraId="1EBEEC72"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 A.</w:t>
            </w:r>
          </w:p>
        </w:tc>
        <w:tc>
          <w:tcPr>
            <w:tcW w:w="6381" w:type="dxa"/>
            <w:tcBorders>
              <w:top w:val="nil"/>
              <w:left w:val="nil"/>
              <w:bottom w:val="nil"/>
              <w:right w:val="single" w:sz="4" w:space="0" w:color="auto"/>
            </w:tcBorders>
          </w:tcPr>
          <w:p w14:paraId="1D819022"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BİLANÇO DIŞI YÜKÜMLÜLÜKLER (I+II+III)</w:t>
            </w:r>
          </w:p>
        </w:tc>
        <w:tc>
          <w:tcPr>
            <w:tcW w:w="888" w:type="dxa"/>
            <w:tcBorders>
              <w:top w:val="nil"/>
              <w:left w:val="single" w:sz="4" w:space="0" w:color="auto"/>
              <w:bottom w:val="nil"/>
              <w:right w:val="single" w:sz="4" w:space="0" w:color="auto"/>
            </w:tcBorders>
            <w:vAlign w:val="bottom"/>
          </w:tcPr>
          <w:p w14:paraId="0E831D1B" w14:textId="77777777" w:rsidR="00AE44C5" w:rsidRPr="00A5606A" w:rsidRDefault="00AE44C5" w:rsidP="00AE44C5">
            <w:pPr>
              <w:autoSpaceDE w:val="0"/>
              <w:autoSpaceDN w:val="0"/>
              <w:adjustRightInd w:val="0"/>
              <w:jc w:val="center"/>
              <w:rPr>
                <w:rFonts w:ascii="Arial" w:hAnsi="Arial" w:cs="Arial"/>
                <w:b/>
                <w:sz w:val="14"/>
                <w:szCs w:val="14"/>
              </w:rPr>
            </w:pPr>
            <w:r w:rsidRPr="00A5606A">
              <w:rPr>
                <w:rFonts w:ascii="Arial" w:hAnsi="Arial" w:cs="Arial"/>
                <w:b/>
                <w:sz w:val="14"/>
                <w:szCs w:val="14"/>
              </w:rPr>
              <w:t>(1)</w:t>
            </w:r>
          </w:p>
        </w:tc>
        <w:tc>
          <w:tcPr>
            <w:tcW w:w="922" w:type="dxa"/>
            <w:tcBorders>
              <w:top w:val="nil"/>
              <w:left w:val="single" w:sz="4" w:space="0" w:color="auto"/>
              <w:bottom w:val="nil"/>
              <w:right w:val="single" w:sz="4" w:space="0" w:color="auto"/>
            </w:tcBorders>
            <w:shd w:val="clear" w:color="auto" w:fill="auto"/>
            <w:vAlign w:val="bottom"/>
          </w:tcPr>
          <w:p w14:paraId="5700437D" w14:textId="218C12B1"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6.252.472</w:t>
            </w:r>
          </w:p>
        </w:tc>
        <w:tc>
          <w:tcPr>
            <w:tcW w:w="931" w:type="dxa"/>
            <w:tcBorders>
              <w:top w:val="nil"/>
              <w:left w:val="single" w:sz="4" w:space="0" w:color="auto"/>
              <w:bottom w:val="nil"/>
              <w:right w:val="single" w:sz="4" w:space="0" w:color="auto"/>
            </w:tcBorders>
            <w:shd w:val="clear" w:color="auto" w:fill="auto"/>
            <w:vAlign w:val="bottom"/>
          </w:tcPr>
          <w:p w14:paraId="4029F278" w14:textId="7A49ADC5"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5.192.237</w:t>
            </w:r>
          </w:p>
        </w:tc>
        <w:tc>
          <w:tcPr>
            <w:tcW w:w="850" w:type="dxa"/>
            <w:tcBorders>
              <w:top w:val="nil"/>
              <w:left w:val="single" w:sz="4" w:space="0" w:color="auto"/>
              <w:bottom w:val="nil"/>
              <w:right w:val="single" w:sz="4" w:space="0" w:color="auto"/>
            </w:tcBorders>
            <w:shd w:val="clear" w:color="auto" w:fill="auto"/>
            <w:vAlign w:val="bottom"/>
          </w:tcPr>
          <w:p w14:paraId="2447BA31" w14:textId="451A7B3E"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11.444.709</w:t>
            </w:r>
          </w:p>
        </w:tc>
      </w:tr>
      <w:tr w:rsidR="00AE44C5" w:rsidRPr="00A5606A" w14:paraId="66463E4A" w14:textId="77777777" w:rsidTr="00AE44C5">
        <w:trPr>
          <w:trHeight w:val="113"/>
        </w:trPr>
        <w:tc>
          <w:tcPr>
            <w:tcW w:w="571" w:type="dxa"/>
            <w:tcBorders>
              <w:top w:val="nil"/>
              <w:left w:val="single" w:sz="4" w:space="0" w:color="auto"/>
              <w:bottom w:val="nil"/>
              <w:right w:val="nil"/>
            </w:tcBorders>
          </w:tcPr>
          <w:p w14:paraId="220ED9AF"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 I.</w:t>
            </w:r>
          </w:p>
        </w:tc>
        <w:tc>
          <w:tcPr>
            <w:tcW w:w="6381" w:type="dxa"/>
            <w:tcBorders>
              <w:top w:val="nil"/>
              <w:left w:val="nil"/>
              <w:bottom w:val="nil"/>
              <w:right w:val="single" w:sz="4" w:space="0" w:color="auto"/>
            </w:tcBorders>
          </w:tcPr>
          <w:p w14:paraId="2EC1C2A7"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GARANTİ VE KEFALETLER</w:t>
            </w:r>
          </w:p>
        </w:tc>
        <w:tc>
          <w:tcPr>
            <w:tcW w:w="888" w:type="dxa"/>
            <w:tcBorders>
              <w:top w:val="nil"/>
              <w:left w:val="single" w:sz="4" w:space="0" w:color="auto"/>
              <w:bottom w:val="nil"/>
              <w:right w:val="single" w:sz="4" w:space="0" w:color="auto"/>
            </w:tcBorders>
            <w:vAlign w:val="bottom"/>
          </w:tcPr>
          <w:p w14:paraId="5A553D5C" w14:textId="77777777" w:rsidR="00AE44C5" w:rsidRPr="00A5606A" w:rsidRDefault="00AE44C5" w:rsidP="00AE44C5">
            <w:pPr>
              <w:autoSpaceDE w:val="0"/>
              <w:autoSpaceDN w:val="0"/>
              <w:adjustRightInd w:val="0"/>
              <w:jc w:val="center"/>
              <w:rPr>
                <w:rFonts w:ascii="Arial" w:hAnsi="Arial" w:cs="Arial"/>
                <w:b/>
                <w:sz w:val="14"/>
                <w:szCs w:val="14"/>
              </w:rPr>
            </w:pPr>
          </w:p>
        </w:tc>
        <w:tc>
          <w:tcPr>
            <w:tcW w:w="922" w:type="dxa"/>
            <w:tcBorders>
              <w:top w:val="nil"/>
              <w:left w:val="single" w:sz="4" w:space="0" w:color="auto"/>
              <w:bottom w:val="nil"/>
              <w:right w:val="single" w:sz="4" w:space="0" w:color="auto"/>
            </w:tcBorders>
            <w:shd w:val="clear" w:color="auto" w:fill="auto"/>
            <w:vAlign w:val="bottom"/>
          </w:tcPr>
          <w:p w14:paraId="131FD136" w14:textId="51B24A74"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4.136.465</w:t>
            </w:r>
          </w:p>
        </w:tc>
        <w:tc>
          <w:tcPr>
            <w:tcW w:w="931" w:type="dxa"/>
            <w:tcBorders>
              <w:top w:val="nil"/>
              <w:left w:val="single" w:sz="4" w:space="0" w:color="auto"/>
              <w:bottom w:val="nil"/>
              <w:right w:val="single" w:sz="4" w:space="0" w:color="auto"/>
            </w:tcBorders>
            <w:shd w:val="clear" w:color="auto" w:fill="auto"/>
            <w:vAlign w:val="bottom"/>
          </w:tcPr>
          <w:p w14:paraId="46A9AF7A" w14:textId="6DEFB375"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3.996.159</w:t>
            </w:r>
          </w:p>
        </w:tc>
        <w:tc>
          <w:tcPr>
            <w:tcW w:w="850" w:type="dxa"/>
            <w:tcBorders>
              <w:top w:val="nil"/>
              <w:left w:val="single" w:sz="4" w:space="0" w:color="auto"/>
              <w:bottom w:val="nil"/>
              <w:right w:val="single" w:sz="4" w:space="0" w:color="auto"/>
            </w:tcBorders>
            <w:shd w:val="clear" w:color="auto" w:fill="auto"/>
            <w:vAlign w:val="bottom"/>
          </w:tcPr>
          <w:p w14:paraId="76BDB143" w14:textId="4EF89079"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8.132.624</w:t>
            </w:r>
          </w:p>
        </w:tc>
      </w:tr>
      <w:tr w:rsidR="00AE44C5" w:rsidRPr="00A5606A" w14:paraId="1355B800" w14:textId="77777777" w:rsidTr="00AE44C5">
        <w:trPr>
          <w:trHeight w:val="113"/>
        </w:trPr>
        <w:tc>
          <w:tcPr>
            <w:tcW w:w="571" w:type="dxa"/>
            <w:tcBorders>
              <w:top w:val="nil"/>
              <w:left w:val="single" w:sz="4" w:space="0" w:color="auto"/>
              <w:bottom w:val="nil"/>
              <w:right w:val="nil"/>
            </w:tcBorders>
          </w:tcPr>
          <w:p w14:paraId="2FD08CE7"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1.1</w:t>
            </w:r>
          </w:p>
        </w:tc>
        <w:tc>
          <w:tcPr>
            <w:tcW w:w="6381" w:type="dxa"/>
            <w:tcBorders>
              <w:top w:val="nil"/>
              <w:left w:val="nil"/>
              <w:bottom w:val="nil"/>
              <w:right w:val="single" w:sz="4" w:space="0" w:color="auto"/>
            </w:tcBorders>
          </w:tcPr>
          <w:p w14:paraId="6EBA4299"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Teminat Mektupları</w:t>
            </w:r>
          </w:p>
        </w:tc>
        <w:tc>
          <w:tcPr>
            <w:tcW w:w="888" w:type="dxa"/>
            <w:tcBorders>
              <w:top w:val="nil"/>
              <w:left w:val="single" w:sz="4" w:space="0" w:color="auto"/>
              <w:bottom w:val="nil"/>
              <w:right w:val="single" w:sz="4" w:space="0" w:color="auto"/>
            </w:tcBorders>
            <w:vAlign w:val="bottom"/>
          </w:tcPr>
          <w:p w14:paraId="7A99C8C3" w14:textId="77777777" w:rsidR="00AE44C5" w:rsidRPr="00A5606A" w:rsidRDefault="00AE44C5" w:rsidP="00AE44C5">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78B7D14E" w14:textId="00645717"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4.123.494</w:t>
            </w:r>
          </w:p>
        </w:tc>
        <w:tc>
          <w:tcPr>
            <w:tcW w:w="931" w:type="dxa"/>
            <w:tcBorders>
              <w:top w:val="nil"/>
              <w:left w:val="single" w:sz="4" w:space="0" w:color="auto"/>
              <w:bottom w:val="nil"/>
              <w:right w:val="single" w:sz="4" w:space="0" w:color="auto"/>
            </w:tcBorders>
            <w:shd w:val="clear" w:color="auto" w:fill="auto"/>
            <w:vAlign w:val="bottom"/>
          </w:tcPr>
          <w:p w14:paraId="3EE58FE7" w14:textId="20B3E6C1"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2.900.850</w:t>
            </w:r>
          </w:p>
        </w:tc>
        <w:tc>
          <w:tcPr>
            <w:tcW w:w="850" w:type="dxa"/>
            <w:tcBorders>
              <w:top w:val="nil"/>
              <w:left w:val="single" w:sz="4" w:space="0" w:color="auto"/>
              <w:bottom w:val="nil"/>
              <w:right w:val="single" w:sz="4" w:space="0" w:color="auto"/>
            </w:tcBorders>
            <w:shd w:val="clear" w:color="auto" w:fill="auto"/>
            <w:vAlign w:val="bottom"/>
          </w:tcPr>
          <w:p w14:paraId="07CE606C" w14:textId="4153CFB9"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7.024.344</w:t>
            </w:r>
          </w:p>
        </w:tc>
      </w:tr>
      <w:tr w:rsidR="00AE44C5" w:rsidRPr="00A5606A" w14:paraId="7A509833" w14:textId="77777777" w:rsidTr="00AE44C5">
        <w:trPr>
          <w:trHeight w:val="113"/>
        </w:trPr>
        <w:tc>
          <w:tcPr>
            <w:tcW w:w="571" w:type="dxa"/>
            <w:tcBorders>
              <w:top w:val="nil"/>
              <w:left w:val="single" w:sz="4" w:space="0" w:color="auto"/>
              <w:bottom w:val="nil"/>
              <w:right w:val="nil"/>
            </w:tcBorders>
          </w:tcPr>
          <w:p w14:paraId="5A808448"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1.1.1</w:t>
            </w:r>
          </w:p>
        </w:tc>
        <w:tc>
          <w:tcPr>
            <w:tcW w:w="6381" w:type="dxa"/>
            <w:tcBorders>
              <w:top w:val="nil"/>
              <w:left w:val="nil"/>
              <w:bottom w:val="nil"/>
              <w:right w:val="single" w:sz="4" w:space="0" w:color="auto"/>
            </w:tcBorders>
          </w:tcPr>
          <w:p w14:paraId="0F5FA569"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Devlet İhale Kanunu Kapsamına Girenler</w:t>
            </w:r>
          </w:p>
        </w:tc>
        <w:tc>
          <w:tcPr>
            <w:tcW w:w="888" w:type="dxa"/>
            <w:tcBorders>
              <w:top w:val="nil"/>
              <w:left w:val="single" w:sz="4" w:space="0" w:color="auto"/>
              <w:bottom w:val="nil"/>
              <w:right w:val="single" w:sz="4" w:space="0" w:color="auto"/>
            </w:tcBorders>
            <w:vAlign w:val="bottom"/>
          </w:tcPr>
          <w:p w14:paraId="63596C28" w14:textId="77777777" w:rsidR="00AE44C5" w:rsidRPr="00A5606A" w:rsidRDefault="00AE44C5" w:rsidP="00AE44C5">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78973184" w14:textId="19A07326"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445.010</w:t>
            </w:r>
          </w:p>
        </w:tc>
        <w:tc>
          <w:tcPr>
            <w:tcW w:w="931" w:type="dxa"/>
            <w:tcBorders>
              <w:top w:val="nil"/>
              <w:left w:val="single" w:sz="4" w:space="0" w:color="auto"/>
              <w:bottom w:val="nil"/>
              <w:right w:val="single" w:sz="4" w:space="0" w:color="auto"/>
            </w:tcBorders>
            <w:shd w:val="clear" w:color="auto" w:fill="auto"/>
            <w:vAlign w:val="bottom"/>
          </w:tcPr>
          <w:p w14:paraId="5B537FE0" w14:textId="0C0D3EB0"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43.982</w:t>
            </w:r>
          </w:p>
        </w:tc>
        <w:tc>
          <w:tcPr>
            <w:tcW w:w="850" w:type="dxa"/>
            <w:tcBorders>
              <w:top w:val="nil"/>
              <w:left w:val="single" w:sz="4" w:space="0" w:color="auto"/>
              <w:bottom w:val="nil"/>
              <w:right w:val="single" w:sz="4" w:space="0" w:color="auto"/>
            </w:tcBorders>
            <w:shd w:val="clear" w:color="auto" w:fill="auto"/>
            <w:vAlign w:val="bottom"/>
          </w:tcPr>
          <w:p w14:paraId="2D5D9602" w14:textId="4277BE43"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488.992</w:t>
            </w:r>
          </w:p>
        </w:tc>
      </w:tr>
      <w:tr w:rsidR="00AE44C5" w:rsidRPr="00A5606A" w14:paraId="2A0A7A1F" w14:textId="77777777" w:rsidTr="00AE44C5">
        <w:trPr>
          <w:trHeight w:val="113"/>
        </w:trPr>
        <w:tc>
          <w:tcPr>
            <w:tcW w:w="571" w:type="dxa"/>
            <w:tcBorders>
              <w:top w:val="nil"/>
              <w:left w:val="single" w:sz="4" w:space="0" w:color="auto"/>
              <w:bottom w:val="nil"/>
              <w:right w:val="nil"/>
            </w:tcBorders>
          </w:tcPr>
          <w:p w14:paraId="00EBD5B1"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1.1.2</w:t>
            </w:r>
          </w:p>
        </w:tc>
        <w:tc>
          <w:tcPr>
            <w:tcW w:w="6381" w:type="dxa"/>
            <w:tcBorders>
              <w:top w:val="nil"/>
              <w:left w:val="nil"/>
              <w:bottom w:val="nil"/>
              <w:right w:val="single" w:sz="4" w:space="0" w:color="auto"/>
            </w:tcBorders>
          </w:tcPr>
          <w:p w14:paraId="72718FD6"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Dış Ticaret İşlemleri Dolayısıyla Verilenler</w:t>
            </w:r>
          </w:p>
        </w:tc>
        <w:tc>
          <w:tcPr>
            <w:tcW w:w="888" w:type="dxa"/>
            <w:tcBorders>
              <w:top w:val="nil"/>
              <w:left w:val="single" w:sz="4" w:space="0" w:color="auto"/>
              <w:bottom w:val="nil"/>
              <w:right w:val="single" w:sz="4" w:space="0" w:color="auto"/>
            </w:tcBorders>
            <w:vAlign w:val="bottom"/>
          </w:tcPr>
          <w:p w14:paraId="09A7E8DA" w14:textId="77777777" w:rsidR="00AE44C5" w:rsidRPr="00A5606A" w:rsidRDefault="00AE44C5" w:rsidP="00AE44C5">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099CA5A0" w14:textId="2EA6D97E"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1.860</w:t>
            </w:r>
          </w:p>
        </w:tc>
        <w:tc>
          <w:tcPr>
            <w:tcW w:w="931" w:type="dxa"/>
            <w:tcBorders>
              <w:top w:val="nil"/>
              <w:left w:val="single" w:sz="4" w:space="0" w:color="auto"/>
              <w:bottom w:val="nil"/>
              <w:right w:val="single" w:sz="4" w:space="0" w:color="auto"/>
            </w:tcBorders>
            <w:shd w:val="clear" w:color="auto" w:fill="auto"/>
            <w:vAlign w:val="bottom"/>
          </w:tcPr>
          <w:p w14:paraId="598AA7F7" w14:textId="5EB18A97"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677.380</w:t>
            </w:r>
          </w:p>
        </w:tc>
        <w:tc>
          <w:tcPr>
            <w:tcW w:w="850" w:type="dxa"/>
            <w:tcBorders>
              <w:top w:val="nil"/>
              <w:left w:val="single" w:sz="4" w:space="0" w:color="auto"/>
              <w:bottom w:val="nil"/>
              <w:right w:val="single" w:sz="4" w:space="0" w:color="auto"/>
            </w:tcBorders>
            <w:shd w:val="clear" w:color="auto" w:fill="auto"/>
            <w:vAlign w:val="bottom"/>
          </w:tcPr>
          <w:p w14:paraId="375A9B74" w14:textId="1E31A18B"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679.240</w:t>
            </w:r>
          </w:p>
        </w:tc>
      </w:tr>
      <w:tr w:rsidR="00AE44C5" w:rsidRPr="00A5606A" w14:paraId="456A0D4C" w14:textId="77777777" w:rsidTr="00AE44C5">
        <w:trPr>
          <w:trHeight w:val="113"/>
        </w:trPr>
        <w:tc>
          <w:tcPr>
            <w:tcW w:w="571" w:type="dxa"/>
            <w:tcBorders>
              <w:top w:val="nil"/>
              <w:left w:val="single" w:sz="4" w:space="0" w:color="auto"/>
              <w:bottom w:val="nil"/>
              <w:right w:val="nil"/>
            </w:tcBorders>
          </w:tcPr>
          <w:p w14:paraId="6EFBCDF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1.1.3</w:t>
            </w:r>
          </w:p>
        </w:tc>
        <w:tc>
          <w:tcPr>
            <w:tcW w:w="6381" w:type="dxa"/>
            <w:tcBorders>
              <w:top w:val="nil"/>
              <w:left w:val="nil"/>
              <w:bottom w:val="nil"/>
              <w:right w:val="single" w:sz="4" w:space="0" w:color="auto"/>
            </w:tcBorders>
          </w:tcPr>
          <w:p w14:paraId="4D18E98C"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Diğer Teminat Mektupları</w:t>
            </w:r>
          </w:p>
        </w:tc>
        <w:tc>
          <w:tcPr>
            <w:tcW w:w="888" w:type="dxa"/>
            <w:tcBorders>
              <w:top w:val="nil"/>
              <w:left w:val="single" w:sz="4" w:space="0" w:color="auto"/>
              <w:bottom w:val="nil"/>
              <w:right w:val="single" w:sz="4" w:space="0" w:color="auto"/>
            </w:tcBorders>
            <w:vAlign w:val="bottom"/>
          </w:tcPr>
          <w:p w14:paraId="4FC48CE1" w14:textId="77777777" w:rsidR="00AE44C5" w:rsidRPr="00A5606A" w:rsidRDefault="00AE44C5" w:rsidP="00AE44C5">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425D7898" w14:textId="6C2CA8DD"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3.676.624</w:t>
            </w:r>
          </w:p>
        </w:tc>
        <w:tc>
          <w:tcPr>
            <w:tcW w:w="931" w:type="dxa"/>
            <w:tcBorders>
              <w:top w:val="nil"/>
              <w:left w:val="single" w:sz="4" w:space="0" w:color="auto"/>
              <w:bottom w:val="nil"/>
              <w:right w:val="single" w:sz="4" w:space="0" w:color="auto"/>
            </w:tcBorders>
            <w:shd w:val="clear" w:color="auto" w:fill="auto"/>
            <w:vAlign w:val="bottom"/>
          </w:tcPr>
          <w:p w14:paraId="16E8256E" w14:textId="0EEB8383"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2.179.488</w:t>
            </w:r>
          </w:p>
        </w:tc>
        <w:tc>
          <w:tcPr>
            <w:tcW w:w="850" w:type="dxa"/>
            <w:tcBorders>
              <w:top w:val="nil"/>
              <w:left w:val="single" w:sz="4" w:space="0" w:color="auto"/>
              <w:bottom w:val="nil"/>
              <w:right w:val="single" w:sz="4" w:space="0" w:color="auto"/>
            </w:tcBorders>
            <w:shd w:val="clear" w:color="auto" w:fill="auto"/>
            <w:vAlign w:val="bottom"/>
          </w:tcPr>
          <w:p w14:paraId="62F0A801" w14:textId="143E4EAC"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5.856.112</w:t>
            </w:r>
          </w:p>
        </w:tc>
      </w:tr>
      <w:tr w:rsidR="00AE44C5" w:rsidRPr="00A5606A" w14:paraId="2254D472" w14:textId="77777777" w:rsidTr="00AE44C5">
        <w:trPr>
          <w:trHeight w:val="113"/>
        </w:trPr>
        <w:tc>
          <w:tcPr>
            <w:tcW w:w="571" w:type="dxa"/>
            <w:tcBorders>
              <w:top w:val="nil"/>
              <w:left w:val="single" w:sz="4" w:space="0" w:color="auto"/>
              <w:bottom w:val="nil"/>
              <w:right w:val="nil"/>
            </w:tcBorders>
          </w:tcPr>
          <w:p w14:paraId="108CFBC6"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1.2.</w:t>
            </w:r>
          </w:p>
        </w:tc>
        <w:tc>
          <w:tcPr>
            <w:tcW w:w="6381" w:type="dxa"/>
            <w:tcBorders>
              <w:top w:val="nil"/>
              <w:left w:val="nil"/>
              <w:bottom w:val="nil"/>
              <w:right w:val="single" w:sz="4" w:space="0" w:color="auto"/>
            </w:tcBorders>
          </w:tcPr>
          <w:p w14:paraId="0BA38245"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Banka Kredileri</w:t>
            </w:r>
          </w:p>
        </w:tc>
        <w:tc>
          <w:tcPr>
            <w:tcW w:w="888" w:type="dxa"/>
            <w:tcBorders>
              <w:top w:val="nil"/>
              <w:left w:val="single" w:sz="4" w:space="0" w:color="auto"/>
              <w:bottom w:val="nil"/>
              <w:right w:val="single" w:sz="4" w:space="0" w:color="auto"/>
            </w:tcBorders>
            <w:vAlign w:val="bottom"/>
          </w:tcPr>
          <w:p w14:paraId="1AC95268" w14:textId="77777777" w:rsidR="00AE44C5" w:rsidRPr="00A5606A" w:rsidRDefault="00AE44C5" w:rsidP="00AE44C5">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386B223E" w14:textId="46468F28"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010D82CA" w14:textId="34BD3902"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21.824</w:t>
            </w:r>
          </w:p>
        </w:tc>
        <w:tc>
          <w:tcPr>
            <w:tcW w:w="850" w:type="dxa"/>
            <w:tcBorders>
              <w:top w:val="nil"/>
              <w:left w:val="single" w:sz="4" w:space="0" w:color="auto"/>
              <w:bottom w:val="nil"/>
              <w:right w:val="single" w:sz="4" w:space="0" w:color="auto"/>
            </w:tcBorders>
            <w:shd w:val="clear" w:color="auto" w:fill="auto"/>
            <w:vAlign w:val="bottom"/>
          </w:tcPr>
          <w:p w14:paraId="7E5F1FD3" w14:textId="06874C17"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21.824</w:t>
            </w:r>
          </w:p>
        </w:tc>
      </w:tr>
      <w:tr w:rsidR="00AE44C5" w:rsidRPr="00A5606A" w14:paraId="6B9EF7EB" w14:textId="77777777" w:rsidTr="00AE44C5">
        <w:trPr>
          <w:trHeight w:val="113"/>
        </w:trPr>
        <w:tc>
          <w:tcPr>
            <w:tcW w:w="571" w:type="dxa"/>
            <w:tcBorders>
              <w:top w:val="nil"/>
              <w:left w:val="single" w:sz="4" w:space="0" w:color="auto"/>
              <w:bottom w:val="nil"/>
              <w:right w:val="nil"/>
            </w:tcBorders>
          </w:tcPr>
          <w:p w14:paraId="2B66E2EC"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1.2.1.</w:t>
            </w:r>
          </w:p>
        </w:tc>
        <w:tc>
          <w:tcPr>
            <w:tcW w:w="6381" w:type="dxa"/>
            <w:tcBorders>
              <w:top w:val="nil"/>
              <w:left w:val="nil"/>
              <w:bottom w:val="nil"/>
              <w:right w:val="single" w:sz="4" w:space="0" w:color="auto"/>
            </w:tcBorders>
          </w:tcPr>
          <w:p w14:paraId="251C327B"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İthalat Kabul Kredileri</w:t>
            </w:r>
          </w:p>
        </w:tc>
        <w:tc>
          <w:tcPr>
            <w:tcW w:w="888" w:type="dxa"/>
            <w:tcBorders>
              <w:top w:val="nil"/>
              <w:left w:val="single" w:sz="4" w:space="0" w:color="auto"/>
              <w:bottom w:val="nil"/>
              <w:right w:val="single" w:sz="4" w:space="0" w:color="auto"/>
            </w:tcBorders>
            <w:vAlign w:val="bottom"/>
          </w:tcPr>
          <w:p w14:paraId="45C95BBF" w14:textId="77777777" w:rsidR="00AE44C5" w:rsidRPr="00A5606A" w:rsidRDefault="00AE44C5" w:rsidP="00AE44C5">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58D177AA" w14:textId="0EAAC55D"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76E8A752" w14:textId="79568D33"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21.824</w:t>
            </w:r>
          </w:p>
        </w:tc>
        <w:tc>
          <w:tcPr>
            <w:tcW w:w="850" w:type="dxa"/>
            <w:tcBorders>
              <w:top w:val="nil"/>
              <w:left w:val="single" w:sz="4" w:space="0" w:color="auto"/>
              <w:bottom w:val="nil"/>
              <w:right w:val="single" w:sz="4" w:space="0" w:color="auto"/>
            </w:tcBorders>
            <w:shd w:val="clear" w:color="auto" w:fill="auto"/>
            <w:vAlign w:val="bottom"/>
          </w:tcPr>
          <w:p w14:paraId="5667EA93" w14:textId="5FBDA44D"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21.824</w:t>
            </w:r>
          </w:p>
        </w:tc>
      </w:tr>
      <w:tr w:rsidR="00AE44C5" w:rsidRPr="00A5606A" w14:paraId="40CBE828" w14:textId="77777777" w:rsidTr="00AE44C5">
        <w:trPr>
          <w:trHeight w:val="113"/>
        </w:trPr>
        <w:tc>
          <w:tcPr>
            <w:tcW w:w="571" w:type="dxa"/>
            <w:tcBorders>
              <w:top w:val="nil"/>
              <w:left w:val="single" w:sz="4" w:space="0" w:color="auto"/>
              <w:bottom w:val="nil"/>
              <w:right w:val="nil"/>
            </w:tcBorders>
          </w:tcPr>
          <w:p w14:paraId="4C99EF80"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1.2.2.</w:t>
            </w:r>
          </w:p>
        </w:tc>
        <w:tc>
          <w:tcPr>
            <w:tcW w:w="6381" w:type="dxa"/>
            <w:tcBorders>
              <w:top w:val="nil"/>
              <w:left w:val="nil"/>
              <w:bottom w:val="nil"/>
              <w:right w:val="single" w:sz="4" w:space="0" w:color="auto"/>
            </w:tcBorders>
          </w:tcPr>
          <w:p w14:paraId="4885E887"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Diğer Banka Kabulleri</w:t>
            </w:r>
          </w:p>
        </w:tc>
        <w:tc>
          <w:tcPr>
            <w:tcW w:w="888" w:type="dxa"/>
            <w:tcBorders>
              <w:top w:val="nil"/>
              <w:left w:val="single" w:sz="4" w:space="0" w:color="auto"/>
              <w:bottom w:val="nil"/>
              <w:right w:val="single" w:sz="4" w:space="0" w:color="auto"/>
            </w:tcBorders>
            <w:vAlign w:val="bottom"/>
          </w:tcPr>
          <w:p w14:paraId="54365384" w14:textId="77777777" w:rsidR="00AE44C5" w:rsidRPr="00A5606A" w:rsidRDefault="00AE44C5" w:rsidP="00AE44C5">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432ECBF0" w14:textId="1CB94C78"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75529FFC" w14:textId="1301151E"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DD072AA" w14:textId="62BBE90D"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5D855E6F" w14:textId="77777777" w:rsidTr="00AE44C5">
        <w:trPr>
          <w:trHeight w:val="113"/>
        </w:trPr>
        <w:tc>
          <w:tcPr>
            <w:tcW w:w="571" w:type="dxa"/>
            <w:tcBorders>
              <w:top w:val="nil"/>
              <w:left w:val="single" w:sz="4" w:space="0" w:color="auto"/>
              <w:bottom w:val="nil"/>
              <w:right w:val="nil"/>
            </w:tcBorders>
          </w:tcPr>
          <w:p w14:paraId="69961EDF"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1.3.</w:t>
            </w:r>
          </w:p>
        </w:tc>
        <w:tc>
          <w:tcPr>
            <w:tcW w:w="6381" w:type="dxa"/>
            <w:tcBorders>
              <w:top w:val="nil"/>
              <w:left w:val="nil"/>
              <w:bottom w:val="nil"/>
              <w:right w:val="single" w:sz="4" w:space="0" w:color="auto"/>
            </w:tcBorders>
          </w:tcPr>
          <w:p w14:paraId="3F2B30C5"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Akreditifler</w:t>
            </w:r>
          </w:p>
        </w:tc>
        <w:tc>
          <w:tcPr>
            <w:tcW w:w="888" w:type="dxa"/>
            <w:tcBorders>
              <w:top w:val="nil"/>
              <w:left w:val="single" w:sz="4" w:space="0" w:color="auto"/>
              <w:bottom w:val="nil"/>
              <w:right w:val="single" w:sz="4" w:space="0" w:color="auto"/>
            </w:tcBorders>
            <w:vAlign w:val="bottom"/>
          </w:tcPr>
          <w:p w14:paraId="76FAD4A6" w14:textId="77777777" w:rsidR="00AE44C5" w:rsidRPr="00A5606A" w:rsidRDefault="00AE44C5" w:rsidP="00AE44C5">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0FBCD167" w14:textId="3CF42979"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1.517</w:t>
            </w:r>
          </w:p>
        </w:tc>
        <w:tc>
          <w:tcPr>
            <w:tcW w:w="931" w:type="dxa"/>
            <w:tcBorders>
              <w:top w:val="nil"/>
              <w:left w:val="single" w:sz="4" w:space="0" w:color="auto"/>
              <w:bottom w:val="nil"/>
              <w:right w:val="single" w:sz="4" w:space="0" w:color="auto"/>
            </w:tcBorders>
            <w:shd w:val="clear" w:color="auto" w:fill="auto"/>
            <w:vAlign w:val="bottom"/>
          </w:tcPr>
          <w:p w14:paraId="59BA21E0" w14:textId="40D08480"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1.029.291</w:t>
            </w:r>
          </w:p>
        </w:tc>
        <w:tc>
          <w:tcPr>
            <w:tcW w:w="850" w:type="dxa"/>
            <w:tcBorders>
              <w:top w:val="nil"/>
              <w:left w:val="single" w:sz="4" w:space="0" w:color="auto"/>
              <w:bottom w:val="nil"/>
              <w:right w:val="single" w:sz="4" w:space="0" w:color="auto"/>
            </w:tcBorders>
            <w:shd w:val="clear" w:color="auto" w:fill="auto"/>
            <w:vAlign w:val="bottom"/>
          </w:tcPr>
          <w:p w14:paraId="54B276D3" w14:textId="090F9C29"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1.030.808</w:t>
            </w:r>
          </w:p>
        </w:tc>
      </w:tr>
      <w:tr w:rsidR="00AE44C5" w:rsidRPr="00A5606A" w14:paraId="2D0EC198" w14:textId="77777777" w:rsidTr="00AE44C5">
        <w:trPr>
          <w:trHeight w:val="113"/>
        </w:trPr>
        <w:tc>
          <w:tcPr>
            <w:tcW w:w="571" w:type="dxa"/>
            <w:tcBorders>
              <w:top w:val="nil"/>
              <w:left w:val="single" w:sz="4" w:space="0" w:color="auto"/>
              <w:bottom w:val="nil"/>
              <w:right w:val="nil"/>
            </w:tcBorders>
          </w:tcPr>
          <w:p w14:paraId="6084A3BC"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1.3.1.</w:t>
            </w:r>
          </w:p>
        </w:tc>
        <w:tc>
          <w:tcPr>
            <w:tcW w:w="6381" w:type="dxa"/>
            <w:tcBorders>
              <w:top w:val="nil"/>
              <w:left w:val="nil"/>
              <w:bottom w:val="nil"/>
              <w:right w:val="single" w:sz="4" w:space="0" w:color="auto"/>
            </w:tcBorders>
          </w:tcPr>
          <w:p w14:paraId="5B8A5436"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Belgeli Akreditifler</w:t>
            </w:r>
          </w:p>
        </w:tc>
        <w:tc>
          <w:tcPr>
            <w:tcW w:w="888" w:type="dxa"/>
            <w:tcBorders>
              <w:top w:val="nil"/>
              <w:left w:val="single" w:sz="4" w:space="0" w:color="auto"/>
              <w:bottom w:val="nil"/>
              <w:right w:val="single" w:sz="4" w:space="0" w:color="auto"/>
            </w:tcBorders>
            <w:vAlign w:val="bottom"/>
          </w:tcPr>
          <w:p w14:paraId="64CD918D" w14:textId="77777777" w:rsidR="00AE44C5" w:rsidRPr="00A5606A" w:rsidRDefault="00AE44C5" w:rsidP="00AE44C5">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3D55CAAE" w14:textId="430112BD"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1F4D43BD" w14:textId="683CEF80"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22C6AEC" w14:textId="5E6AD0EE"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29B5D3D2" w14:textId="77777777" w:rsidTr="00AE44C5">
        <w:trPr>
          <w:trHeight w:val="113"/>
        </w:trPr>
        <w:tc>
          <w:tcPr>
            <w:tcW w:w="571" w:type="dxa"/>
            <w:tcBorders>
              <w:top w:val="nil"/>
              <w:left w:val="single" w:sz="4" w:space="0" w:color="auto"/>
              <w:bottom w:val="nil"/>
              <w:right w:val="nil"/>
            </w:tcBorders>
          </w:tcPr>
          <w:p w14:paraId="2A25A063"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1.3.2.</w:t>
            </w:r>
          </w:p>
        </w:tc>
        <w:tc>
          <w:tcPr>
            <w:tcW w:w="6381" w:type="dxa"/>
            <w:tcBorders>
              <w:top w:val="nil"/>
              <w:left w:val="nil"/>
              <w:bottom w:val="nil"/>
              <w:right w:val="single" w:sz="4" w:space="0" w:color="auto"/>
            </w:tcBorders>
          </w:tcPr>
          <w:p w14:paraId="0086CA57"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Diğer Akreditifler</w:t>
            </w:r>
          </w:p>
        </w:tc>
        <w:tc>
          <w:tcPr>
            <w:tcW w:w="888" w:type="dxa"/>
            <w:tcBorders>
              <w:top w:val="nil"/>
              <w:left w:val="single" w:sz="4" w:space="0" w:color="auto"/>
              <w:bottom w:val="nil"/>
              <w:right w:val="single" w:sz="4" w:space="0" w:color="auto"/>
            </w:tcBorders>
            <w:vAlign w:val="bottom"/>
          </w:tcPr>
          <w:p w14:paraId="4E0D0CF3" w14:textId="77777777" w:rsidR="00AE44C5" w:rsidRPr="00A5606A" w:rsidRDefault="00AE44C5" w:rsidP="00AE44C5">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65B69999" w14:textId="5C5BE40A"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1.517</w:t>
            </w:r>
          </w:p>
        </w:tc>
        <w:tc>
          <w:tcPr>
            <w:tcW w:w="931" w:type="dxa"/>
            <w:tcBorders>
              <w:top w:val="nil"/>
              <w:left w:val="single" w:sz="4" w:space="0" w:color="auto"/>
              <w:bottom w:val="nil"/>
              <w:right w:val="single" w:sz="4" w:space="0" w:color="auto"/>
            </w:tcBorders>
            <w:shd w:val="clear" w:color="auto" w:fill="auto"/>
            <w:vAlign w:val="bottom"/>
          </w:tcPr>
          <w:p w14:paraId="292F674A" w14:textId="0BB42237"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1.029.291</w:t>
            </w:r>
          </w:p>
        </w:tc>
        <w:tc>
          <w:tcPr>
            <w:tcW w:w="850" w:type="dxa"/>
            <w:tcBorders>
              <w:top w:val="nil"/>
              <w:left w:val="single" w:sz="4" w:space="0" w:color="auto"/>
              <w:bottom w:val="nil"/>
              <w:right w:val="single" w:sz="4" w:space="0" w:color="auto"/>
            </w:tcBorders>
            <w:shd w:val="clear" w:color="auto" w:fill="auto"/>
            <w:vAlign w:val="bottom"/>
          </w:tcPr>
          <w:p w14:paraId="1A9A3A28" w14:textId="179E6979"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1.030.808</w:t>
            </w:r>
          </w:p>
        </w:tc>
      </w:tr>
      <w:tr w:rsidR="00AE44C5" w:rsidRPr="00A5606A" w14:paraId="1193764B" w14:textId="77777777" w:rsidTr="00AE44C5">
        <w:trPr>
          <w:trHeight w:val="113"/>
        </w:trPr>
        <w:tc>
          <w:tcPr>
            <w:tcW w:w="571" w:type="dxa"/>
            <w:tcBorders>
              <w:top w:val="nil"/>
              <w:left w:val="single" w:sz="4" w:space="0" w:color="auto"/>
              <w:bottom w:val="nil"/>
              <w:right w:val="nil"/>
            </w:tcBorders>
          </w:tcPr>
          <w:p w14:paraId="3F8BD71C"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1.4.</w:t>
            </w:r>
          </w:p>
        </w:tc>
        <w:tc>
          <w:tcPr>
            <w:tcW w:w="6381" w:type="dxa"/>
            <w:tcBorders>
              <w:top w:val="nil"/>
              <w:left w:val="nil"/>
              <w:bottom w:val="nil"/>
              <w:right w:val="single" w:sz="4" w:space="0" w:color="auto"/>
            </w:tcBorders>
          </w:tcPr>
          <w:p w14:paraId="72C8335F"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Garanti Verilen Prefinansmanlar</w:t>
            </w:r>
          </w:p>
        </w:tc>
        <w:tc>
          <w:tcPr>
            <w:tcW w:w="888" w:type="dxa"/>
            <w:tcBorders>
              <w:top w:val="nil"/>
              <w:left w:val="single" w:sz="4" w:space="0" w:color="auto"/>
              <w:bottom w:val="nil"/>
              <w:right w:val="single" w:sz="4" w:space="0" w:color="auto"/>
            </w:tcBorders>
            <w:vAlign w:val="bottom"/>
          </w:tcPr>
          <w:p w14:paraId="0567BA6D" w14:textId="77777777" w:rsidR="00AE44C5" w:rsidRPr="00A5606A" w:rsidRDefault="00AE44C5" w:rsidP="00AE44C5">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7767A543" w14:textId="61D6A356"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5E3BE7FC" w14:textId="2B79CE1C"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B3F9713" w14:textId="39ED73B2"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5A9E030F" w14:textId="77777777" w:rsidTr="00AE44C5">
        <w:trPr>
          <w:trHeight w:val="113"/>
        </w:trPr>
        <w:tc>
          <w:tcPr>
            <w:tcW w:w="571" w:type="dxa"/>
            <w:tcBorders>
              <w:top w:val="nil"/>
              <w:left w:val="single" w:sz="4" w:space="0" w:color="auto"/>
              <w:bottom w:val="nil"/>
              <w:right w:val="nil"/>
            </w:tcBorders>
          </w:tcPr>
          <w:p w14:paraId="612DCC2C"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1.5.</w:t>
            </w:r>
          </w:p>
        </w:tc>
        <w:tc>
          <w:tcPr>
            <w:tcW w:w="6381" w:type="dxa"/>
            <w:tcBorders>
              <w:top w:val="nil"/>
              <w:left w:val="nil"/>
              <w:bottom w:val="nil"/>
              <w:right w:val="single" w:sz="4" w:space="0" w:color="auto"/>
            </w:tcBorders>
          </w:tcPr>
          <w:p w14:paraId="34FEA547"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Cirolar</w:t>
            </w:r>
          </w:p>
        </w:tc>
        <w:tc>
          <w:tcPr>
            <w:tcW w:w="888" w:type="dxa"/>
            <w:tcBorders>
              <w:top w:val="nil"/>
              <w:left w:val="single" w:sz="4" w:space="0" w:color="auto"/>
              <w:bottom w:val="nil"/>
              <w:right w:val="single" w:sz="4" w:space="0" w:color="auto"/>
            </w:tcBorders>
            <w:vAlign w:val="bottom"/>
          </w:tcPr>
          <w:p w14:paraId="281760D9" w14:textId="77777777" w:rsidR="00AE44C5" w:rsidRPr="00A5606A" w:rsidRDefault="00AE44C5" w:rsidP="00AE44C5">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23EB2652" w14:textId="6CE9DD34"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0F29E831" w14:textId="16D82AD9"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5BD4F74" w14:textId="0E7F8FA4"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5130FBA0" w14:textId="77777777" w:rsidTr="00AE44C5">
        <w:trPr>
          <w:trHeight w:val="113"/>
        </w:trPr>
        <w:tc>
          <w:tcPr>
            <w:tcW w:w="571" w:type="dxa"/>
            <w:tcBorders>
              <w:top w:val="nil"/>
              <w:left w:val="single" w:sz="4" w:space="0" w:color="auto"/>
              <w:bottom w:val="nil"/>
              <w:right w:val="nil"/>
            </w:tcBorders>
          </w:tcPr>
          <w:p w14:paraId="7AE84231"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1.5.1.</w:t>
            </w:r>
          </w:p>
        </w:tc>
        <w:tc>
          <w:tcPr>
            <w:tcW w:w="6381" w:type="dxa"/>
            <w:tcBorders>
              <w:top w:val="nil"/>
              <w:left w:val="nil"/>
              <w:bottom w:val="nil"/>
              <w:right w:val="single" w:sz="4" w:space="0" w:color="auto"/>
            </w:tcBorders>
          </w:tcPr>
          <w:p w14:paraId="3B4059A5"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T.C. Merkez Bankasına Cirolar</w:t>
            </w:r>
          </w:p>
        </w:tc>
        <w:tc>
          <w:tcPr>
            <w:tcW w:w="888" w:type="dxa"/>
            <w:tcBorders>
              <w:top w:val="nil"/>
              <w:left w:val="single" w:sz="4" w:space="0" w:color="auto"/>
              <w:bottom w:val="nil"/>
              <w:right w:val="single" w:sz="4" w:space="0" w:color="auto"/>
            </w:tcBorders>
            <w:vAlign w:val="bottom"/>
          </w:tcPr>
          <w:p w14:paraId="2EBBF4EC" w14:textId="77777777" w:rsidR="00AE44C5" w:rsidRPr="00A5606A" w:rsidRDefault="00AE44C5" w:rsidP="00AE44C5">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7BAFBD60" w14:textId="404B37D8"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2000FC32" w14:textId="3BF53594"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0D7C86E" w14:textId="5163EA69"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5C00AB73" w14:textId="77777777" w:rsidTr="00AE44C5">
        <w:trPr>
          <w:trHeight w:val="113"/>
        </w:trPr>
        <w:tc>
          <w:tcPr>
            <w:tcW w:w="571" w:type="dxa"/>
            <w:tcBorders>
              <w:top w:val="nil"/>
              <w:left w:val="single" w:sz="4" w:space="0" w:color="auto"/>
              <w:bottom w:val="nil"/>
              <w:right w:val="nil"/>
            </w:tcBorders>
          </w:tcPr>
          <w:p w14:paraId="5F3216E5"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1.5.2.</w:t>
            </w:r>
          </w:p>
        </w:tc>
        <w:tc>
          <w:tcPr>
            <w:tcW w:w="6381" w:type="dxa"/>
            <w:tcBorders>
              <w:top w:val="nil"/>
              <w:left w:val="nil"/>
              <w:bottom w:val="nil"/>
              <w:right w:val="single" w:sz="4" w:space="0" w:color="auto"/>
            </w:tcBorders>
          </w:tcPr>
          <w:p w14:paraId="1FA52D01"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Diğer Cirolar</w:t>
            </w:r>
          </w:p>
        </w:tc>
        <w:tc>
          <w:tcPr>
            <w:tcW w:w="888" w:type="dxa"/>
            <w:tcBorders>
              <w:top w:val="nil"/>
              <w:left w:val="single" w:sz="4" w:space="0" w:color="auto"/>
              <w:bottom w:val="nil"/>
              <w:right w:val="single" w:sz="4" w:space="0" w:color="auto"/>
            </w:tcBorders>
            <w:vAlign w:val="bottom"/>
          </w:tcPr>
          <w:p w14:paraId="1EBC42BA" w14:textId="77777777" w:rsidR="00AE44C5" w:rsidRPr="00A5606A" w:rsidRDefault="00AE44C5" w:rsidP="00AE44C5">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3758985C" w14:textId="7420EDA1"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5CD9E380" w14:textId="494B6331"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DF99CCA" w14:textId="01C1107D"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7E8A5272" w14:textId="77777777" w:rsidTr="00AE44C5">
        <w:trPr>
          <w:trHeight w:val="113"/>
        </w:trPr>
        <w:tc>
          <w:tcPr>
            <w:tcW w:w="571" w:type="dxa"/>
            <w:tcBorders>
              <w:top w:val="nil"/>
              <w:left w:val="single" w:sz="4" w:space="0" w:color="auto"/>
              <w:bottom w:val="nil"/>
              <w:right w:val="nil"/>
            </w:tcBorders>
          </w:tcPr>
          <w:p w14:paraId="20BE5237"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1.6.</w:t>
            </w:r>
          </w:p>
        </w:tc>
        <w:tc>
          <w:tcPr>
            <w:tcW w:w="6381" w:type="dxa"/>
            <w:tcBorders>
              <w:top w:val="nil"/>
              <w:left w:val="nil"/>
              <w:bottom w:val="nil"/>
              <w:right w:val="single" w:sz="4" w:space="0" w:color="auto"/>
            </w:tcBorders>
          </w:tcPr>
          <w:p w14:paraId="4064CFFD"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Diğer Garantilerimizden</w:t>
            </w:r>
          </w:p>
        </w:tc>
        <w:tc>
          <w:tcPr>
            <w:tcW w:w="888" w:type="dxa"/>
            <w:tcBorders>
              <w:top w:val="nil"/>
              <w:left w:val="single" w:sz="4" w:space="0" w:color="auto"/>
              <w:bottom w:val="nil"/>
              <w:right w:val="single" w:sz="4" w:space="0" w:color="auto"/>
            </w:tcBorders>
            <w:vAlign w:val="bottom"/>
          </w:tcPr>
          <w:p w14:paraId="768BE5BD" w14:textId="77777777" w:rsidR="00AE44C5" w:rsidRPr="00A5606A" w:rsidRDefault="00AE44C5" w:rsidP="00AE44C5">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6FF972C7" w14:textId="7776319B"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4FB52485" w14:textId="718944D2"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40.582</w:t>
            </w:r>
          </w:p>
        </w:tc>
        <w:tc>
          <w:tcPr>
            <w:tcW w:w="850" w:type="dxa"/>
            <w:tcBorders>
              <w:top w:val="nil"/>
              <w:left w:val="single" w:sz="4" w:space="0" w:color="auto"/>
              <w:bottom w:val="nil"/>
              <w:right w:val="single" w:sz="4" w:space="0" w:color="auto"/>
            </w:tcBorders>
            <w:shd w:val="clear" w:color="auto" w:fill="auto"/>
            <w:vAlign w:val="bottom"/>
          </w:tcPr>
          <w:p w14:paraId="7346CF44" w14:textId="47CA80DE"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40.582</w:t>
            </w:r>
          </w:p>
        </w:tc>
      </w:tr>
      <w:tr w:rsidR="00AE44C5" w:rsidRPr="00A5606A" w14:paraId="7B2223C7" w14:textId="77777777" w:rsidTr="00AE44C5">
        <w:trPr>
          <w:trHeight w:val="113"/>
        </w:trPr>
        <w:tc>
          <w:tcPr>
            <w:tcW w:w="571" w:type="dxa"/>
            <w:tcBorders>
              <w:top w:val="nil"/>
              <w:left w:val="single" w:sz="4" w:space="0" w:color="auto"/>
              <w:bottom w:val="nil"/>
              <w:right w:val="nil"/>
            </w:tcBorders>
          </w:tcPr>
          <w:p w14:paraId="1B89CB3D"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1.7.</w:t>
            </w:r>
          </w:p>
        </w:tc>
        <w:tc>
          <w:tcPr>
            <w:tcW w:w="6381" w:type="dxa"/>
            <w:tcBorders>
              <w:top w:val="nil"/>
              <w:left w:val="nil"/>
              <w:bottom w:val="nil"/>
              <w:right w:val="single" w:sz="4" w:space="0" w:color="auto"/>
            </w:tcBorders>
          </w:tcPr>
          <w:p w14:paraId="1046A553"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Diğer Kefaletlerimizden</w:t>
            </w:r>
          </w:p>
        </w:tc>
        <w:tc>
          <w:tcPr>
            <w:tcW w:w="888" w:type="dxa"/>
            <w:tcBorders>
              <w:top w:val="nil"/>
              <w:left w:val="single" w:sz="4" w:space="0" w:color="auto"/>
              <w:bottom w:val="nil"/>
              <w:right w:val="single" w:sz="4" w:space="0" w:color="auto"/>
            </w:tcBorders>
            <w:vAlign w:val="bottom"/>
          </w:tcPr>
          <w:p w14:paraId="0141238B" w14:textId="77777777" w:rsidR="00AE44C5" w:rsidRPr="00A5606A" w:rsidRDefault="00AE44C5" w:rsidP="00AE44C5">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3AFD3C6D" w14:textId="336E0097"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11.454</w:t>
            </w:r>
          </w:p>
        </w:tc>
        <w:tc>
          <w:tcPr>
            <w:tcW w:w="931" w:type="dxa"/>
            <w:tcBorders>
              <w:top w:val="nil"/>
              <w:left w:val="single" w:sz="4" w:space="0" w:color="auto"/>
              <w:bottom w:val="nil"/>
              <w:right w:val="single" w:sz="4" w:space="0" w:color="auto"/>
            </w:tcBorders>
            <w:shd w:val="clear" w:color="auto" w:fill="auto"/>
            <w:vAlign w:val="bottom"/>
          </w:tcPr>
          <w:p w14:paraId="2003EC88" w14:textId="505FC909"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3.612</w:t>
            </w:r>
          </w:p>
        </w:tc>
        <w:tc>
          <w:tcPr>
            <w:tcW w:w="850" w:type="dxa"/>
            <w:tcBorders>
              <w:top w:val="nil"/>
              <w:left w:val="single" w:sz="4" w:space="0" w:color="auto"/>
              <w:bottom w:val="nil"/>
              <w:right w:val="single" w:sz="4" w:space="0" w:color="auto"/>
            </w:tcBorders>
            <w:shd w:val="clear" w:color="auto" w:fill="auto"/>
            <w:vAlign w:val="bottom"/>
          </w:tcPr>
          <w:p w14:paraId="5195CE8F" w14:textId="574DDA59"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15.066</w:t>
            </w:r>
          </w:p>
        </w:tc>
      </w:tr>
      <w:tr w:rsidR="00AE44C5" w:rsidRPr="00A5606A" w14:paraId="2DE6EE88" w14:textId="77777777" w:rsidTr="00AE44C5">
        <w:trPr>
          <w:trHeight w:val="113"/>
        </w:trPr>
        <w:tc>
          <w:tcPr>
            <w:tcW w:w="571" w:type="dxa"/>
            <w:tcBorders>
              <w:top w:val="nil"/>
              <w:left w:val="single" w:sz="4" w:space="0" w:color="auto"/>
              <w:bottom w:val="nil"/>
              <w:right w:val="nil"/>
            </w:tcBorders>
          </w:tcPr>
          <w:p w14:paraId="67C395B5"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 II.</w:t>
            </w:r>
          </w:p>
        </w:tc>
        <w:tc>
          <w:tcPr>
            <w:tcW w:w="6381" w:type="dxa"/>
            <w:tcBorders>
              <w:top w:val="nil"/>
              <w:left w:val="nil"/>
              <w:bottom w:val="nil"/>
              <w:right w:val="single" w:sz="4" w:space="0" w:color="auto"/>
            </w:tcBorders>
          </w:tcPr>
          <w:p w14:paraId="555329E1"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TAAHHÜTLER</w:t>
            </w:r>
          </w:p>
        </w:tc>
        <w:tc>
          <w:tcPr>
            <w:tcW w:w="888" w:type="dxa"/>
            <w:tcBorders>
              <w:top w:val="nil"/>
              <w:left w:val="single" w:sz="4" w:space="0" w:color="auto"/>
              <w:bottom w:val="nil"/>
              <w:right w:val="single" w:sz="4" w:space="0" w:color="auto"/>
            </w:tcBorders>
            <w:vAlign w:val="bottom"/>
          </w:tcPr>
          <w:p w14:paraId="727A7081" w14:textId="77777777" w:rsidR="00AE44C5" w:rsidRPr="00A5606A" w:rsidRDefault="00AE44C5" w:rsidP="00AE44C5">
            <w:pPr>
              <w:autoSpaceDE w:val="0"/>
              <w:autoSpaceDN w:val="0"/>
              <w:adjustRightInd w:val="0"/>
              <w:jc w:val="center"/>
              <w:rPr>
                <w:rFonts w:ascii="Arial" w:hAnsi="Arial" w:cs="Arial"/>
                <w:b/>
                <w:bCs/>
                <w:sz w:val="14"/>
                <w:szCs w:val="14"/>
              </w:rPr>
            </w:pPr>
            <w:r w:rsidRPr="00A5606A">
              <w:rPr>
                <w:rFonts w:ascii="Arial" w:hAnsi="Arial" w:cs="Arial"/>
                <w:b/>
                <w:bCs/>
                <w:sz w:val="14"/>
                <w:szCs w:val="14"/>
              </w:rPr>
              <w:t>(1)</w:t>
            </w:r>
          </w:p>
        </w:tc>
        <w:tc>
          <w:tcPr>
            <w:tcW w:w="922" w:type="dxa"/>
            <w:tcBorders>
              <w:top w:val="nil"/>
              <w:left w:val="single" w:sz="4" w:space="0" w:color="auto"/>
              <w:bottom w:val="nil"/>
              <w:right w:val="single" w:sz="4" w:space="0" w:color="auto"/>
            </w:tcBorders>
            <w:shd w:val="clear" w:color="auto" w:fill="auto"/>
            <w:vAlign w:val="bottom"/>
          </w:tcPr>
          <w:p w14:paraId="5E3B07E9" w14:textId="03BD58AB"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1.999.439</w:t>
            </w:r>
          </w:p>
        </w:tc>
        <w:tc>
          <w:tcPr>
            <w:tcW w:w="931" w:type="dxa"/>
            <w:tcBorders>
              <w:top w:val="nil"/>
              <w:left w:val="single" w:sz="4" w:space="0" w:color="auto"/>
              <w:bottom w:val="nil"/>
              <w:right w:val="single" w:sz="4" w:space="0" w:color="auto"/>
            </w:tcBorders>
            <w:shd w:val="clear" w:color="auto" w:fill="auto"/>
            <w:vAlign w:val="bottom"/>
          </w:tcPr>
          <w:p w14:paraId="19AB6A03" w14:textId="093227B3"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232.913</w:t>
            </w:r>
          </w:p>
        </w:tc>
        <w:tc>
          <w:tcPr>
            <w:tcW w:w="850" w:type="dxa"/>
            <w:tcBorders>
              <w:top w:val="nil"/>
              <w:left w:val="single" w:sz="4" w:space="0" w:color="auto"/>
              <w:bottom w:val="nil"/>
              <w:right w:val="single" w:sz="4" w:space="0" w:color="auto"/>
            </w:tcBorders>
            <w:shd w:val="clear" w:color="auto" w:fill="auto"/>
            <w:vAlign w:val="bottom"/>
          </w:tcPr>
          <w:p w14:paraId="600EABF0" w14:textId="2D915ECA"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2.232.352</w:t>
            </w:r>
          </w:p>
        </w:tc>
      </w:tr>
      <w:tr w:rsidR="00AE44C5" w:rsidRPr="00A5606A" w14:paraId="273A8485" w14:textId="77777777" w:rsidTr="00AE44C5">
        <w:trPr>
          <w:trHeight w:val="113"/>
        </w:trPr>
        <w:tc>
          <w:tcPr>
            <w:tcW w:w="571" w:type="dxa"/>
            <w:tcBorders>
              <w:top w:val="nil"/>
              <w:left w:val="single" w:sz="4" w:space="0" w:color="auto"/>
              <w:bottom w:val="nil"/>
              <w:right w:val="nil"/>
            </w:tcBorders>
          </w:tcPr>
          <w:p w14:paraId="0F5990CE"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2.1.</w:t>
            </w:r>
          </w:p>
        </w:tc>
        <w:tc>
          <w:tcPr>
            <w:tcW w:w="6381" w:type="dxa"/>
            <w:tcBorders>
              <w:top w:val="nil"/>
              <w:left w:val="nil"/>
              <w:bottom w:val="nil"/>
              <w:right w:val="single" w:sz="4" w:space="0" w:color="auto"/>
            </w:tcBorders>
          </w:tcPr>
          <w:p w14:paraId="7A14E78E"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Cayılamaz Taahhütler</w:t>
            </w:r>
          </w:p>
        </w:tc>
        <w:tc>
          <w:tcPr>
            <w:tcW w:w="888" w:type="dxa"/>
            <w:tcBorders>
              <w:top w:val="nil"/>
              <w:left w:val="single" w:sz="4" w:space="0" w:color="auto"/>
              <w:bottom w:val="nil"/>
              <w:right w:val="single" w:sz="4" w:space="0" w:color="auto"/>
            </w:tcBorders>
            <w:vAlign w:val="bottom"/>
          </w:tcPr>
          <w:p w14:paraId="0F041FAF"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2C404209" w14:textId="180E397B"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1.999.439</w:t>
            </w:r>
          </w:p>
        </w:tc>
        <w:tc>
          <w:tcPr>
            <w:tcW w:w="931" w:type="dxa"/>
            <w:tcBorders>
              <w:top w:val="nil"/>
              <w:left w:val="single" w:sz="4" w:space="0" w:color="auto"/>
              <w:bottom w:val="nil"/>
              <w:right w:val="single" w:sz="4" w:space="0" w:color="auto"/>
            </w:tcBorders>
            <w:shd w:val="clear" w:color="auto" w:fill="auto"/>
            <w:vAlign w:val="bottom"/>
          </w:tcPr>
          <w:p w14:paraId="3832155B" w14:textId="023D4893"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232.913</w:t>
            </w:r>
          </w:p>
        </w:tc>
        <w:tc>
          <w:tcPr>
            <w:tcW w:w="850" w:type="dxa"/>
            <w:tcBorders>
              <w:top w:val="nil"/>
              <w:left w:val="single" w:sz="4" w:space="0" w:color="auto"/>
              <w:bottom w:val="nil"/>
              <w:right w:val="single" w:sz="4" w:space="0" w:color="auto"/>
            </w:tcBorders>
            <w:shd w:val="clear" w:color="auto" w:fill="auto"/>
            <w:vAlign w:val="bottom"/>
          </w:tcPr>
          <w:p w14:paraId="746A25D6" w14:textId="5651A78D"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2.232.352</w:t>
            </w:r>
          </w:p>
        </w:tc>
      </w:tr>
      <w:tr w:rsidR="00AE44C5" w:rsidRPr="00A5606A" w14:paraId="036EC8A6" w14:textId="77777777" w:rsidTr="00AE44C5">
        <w:trPr>
          <w:trHeight w:val="113"/>
        </w:trPr>
        <w:tc>
          <w:tcPr>
            <w:tcW w:w="571" w:type="dxa"/>
            <w:tcBorders>
              <w:top w:val="nil"/>
              <w:left w:val="single" w:sz="4" w:space="0" w:color="auto"/>
              <w:bottom w:val="nil"/>
              <w:right w:val="nil"/>
            </w:tcBorders>
          </w:tcPr>
          <w:p w14:paraId="0AFAACE0"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2.1.1.</w:t>
            </w:r>
          </w:p>
        </w:tc>
        <w:tc>
          <w:tcPr>
            <w:tcW w:w="6381" w:type="dxa"/>
            <w:tcBorders>
              <w:top w:val="nil"/>
              <w:left w:val="nil"/>
              <w:bottom w:val="nil"/>
              <w:right w:val="single" w:sz="4" w:space="0" w:color="auto"/>
            </w:tcBorders>
          </w:tcPr>
          <w:p w14:paraId="4DC6B696"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Vadeli Aktif Değerler Alım-Satım Taahhütleri</w:t>
            </w:r>
          </w:p>
        </w:tc>
        <w:tc>
          <w:tcPr>
            <w:tcW w:w="888" w:type="dxa"/>
            <w:tcBorders>
              <w:top w:val="nil"/>
              <w:left w:val="single" w:sz="4" w:space="0" w:color="auto"/>
              <w:bottom w:val="nil"/>
              <w:right w:val="single" w:sz="4" w:space="0" w:color="auto"/>
            </w:tcBorders>
            <w:vAlign w:val="bottom"/>
          </w:tcPr>
          <w:p w14:paraId="5B576E95"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443A3F04" w14:textId="293587CB"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148.149</w:t>
            </w:r>
          </w:p>
        </w:tc>
        <w:tc>
          <w:tcPr>
            <w:tcW w:w="931" w:type="dxa"/>
            <w:tcBorders>
              <w:top w:val="nil"/>
              <w:left w:val="single" w:sz="4" w:space="0" w:color="auto"/>
              <w:bottom w:val="nil"/>
              <w:right w:val="single" w:sz="4" w:space="0" w:color="auto"/>
            </w:tcBorders>
            <w:shd w:val="clear" w:color="auto" w:fill="auto"/>
            <w:vAlign w:val="bottom"/>
          </w:tcPr>
          <w:p w14:paraId="09906415" w14:textId="7C221AD0"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232.913</w:t>
            </w:r>
          </w:p>
        </w:tc>
        <w:tc>
          <w:tcPr>
            <w:tcW w:w="850" w:type="dxa"/>
            <w:tcBorders>
              <w:top w:val="nil"/>
              <w:left w:val="single" w:sz="4" w:space="0" w:color="auto"/>
              <w:bottom w:val="nil"/>
              <w:right w:val="single" w:sz="4" w:space="0" w:color="auto"/>
            </w:tcBorders>
            <w:shd w:val="clear" w:color="auto" w:fill="auto"/>
            <w:vAlign w:val="bottom"/>
          </w:tcPr>
          <w:p w14:paraId="035C3520" w14:textId="0F62BE7A"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381.062</w:t>
            </w:r>
          </w:p>
        </w:tc>
      </w:tr>
      <w:tr w:rsidR="00AE44C5" w:rsidRPr="00A5606A" w14:paraId="61924088" w14:textId="77777777" w:rsidTr="00AE44C5">
        <w:trPr>
          <w:trHeight w:val="113"/>
        </w:trPr>
        <w:tc>
          <w:tcPr>
            <w:tcW w:w="571" w:type="dxa"/>
            <w:tcBorders>
              <w:top w:val="nil"/>
              <w:left w:val="single" w:sz="4" w:space="0" w:color="auto"/>
              <w:bottom w:val="nil"/>
              <w:right w:val="nil"/>
            </w:tcBorders>
          </w:tcPr>
          <w:p w14:paraId="4C142860"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2.1.2.</w:t>
            </w:r>
          </w:p>
        </w:tc>
        <w:tc>
          <w:tcPr>
            <w:tcW w:w="6381" w:type="dxa"/>
            <w:tcBorders>
              <w:top w:val="nil"/>
              <w:left w:val="nil"/>
              <w:bottom w:val="nil"/>
              <w:right w:val="single" w:sz="4" w:space="0" w:color="auto"/>
            </w:tcBorders>
          </w:tcPr>
          <w:p w14:paraId="3C5DBAD3"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İştir. </w:t>
            </w:r>
            <w:proofErr w:type="gramStart"/>
            <w:r w:rsidRPr="00A5606A">
              <w:rPr>
                <w:rFonts w:ascii="Arial" w:hAnsi="Arial" w:cs="Arial"/>
                <w:sz w:val="14"/>
                <w:szCs w:val="14"/>
              </w:rPr>
              <w:t>ve</w:t>
            </w:r>
            <w:proofErr w:type="gramEnd"/>
            <w:r w:rsidRPr="00A5606A">
              <w:rPr>
                <w:rFonts w:ascii="Arial" w:hAnsi="Arial" w:cs="Arial"/>
                <w:sz w:val="14"/>
                <w:szCs w:val="14"/>
              </w:rPr>
              <w:t xml:space="preserve"> Bağ. Ort. Ser. </w:t>
            </w:r>
            <w:proofErr w:type="spellStart"/>
            <w:r w:rsidRPr="00A5606A">
              <w:rPr>
                <w:rFonts w:ascii="Arial" w:hAnsi="Arial" w:cs="Arial"/>
                <w:sz w:val="14"/>
                <w:szCs w:val="14"/>
              </w:rPr>
              <w:t>İşt</w:t>
            </w:r>
            <w:proofErr w:type="spellEnd"/>
            <w:r w:rsidRPr="00A5606A">
              <w:rPr>
                <w:rFonts w:ascii="Arial" w:hAnsi="Arial" w:cs="Arial"/>
                <w:sz w:val="14"/>
                <w:szCs w:val="14"/>
              </w:rPr>
              <w:t xml:space="preserve">. Taahhütleri </w:t>
            </w:r>
          </w:p>
        </w:tc>
        <w:tc>
          <w:tcPr>
            <w:tcW w:w="888" w:type="dxa"/>
            <w:tcBorders>
              <w:top w:val="nil"/>
              <w:left w:val="single" w:sz="4" w:space="0" w:color="auto"/>
              <w:bottom w:val="nil"/>
              <w:right w:val="single" w:sz="4" w:space="0" w:color="auto"/>
            </w:tcBorders>
            <w:vAlign w:val="bottom"/>
          </w:tcPr>
          <w:p w14:paraId="72D50338"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70E981FD" w14:textId="4DB7C70B"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492CB07C" w14:textId="4604FCEF"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27B5C56" w14:textId="631F713E"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23457410" w14:textId="77777777" w:rsidTr="00AE44C5">
        <w:trPr>
          <w:trHeight w:val="113"/>
        </w:trPr>
        <w:tc>
          <w:tcPr>
            <w:tcW w:w="571" w:type="dxa"/>
            <w:tcBorders>
              <w:top w:val="nil"/>
              <w:left w:val="single" w:sz="4" w:space="0" w:color="auto"/>
              <w:bottom w:val="nil"/>
              <w:right w:val="nil"/>
            </w:tcBorders>
          </w:tcPr>
          <w:p w14:paraId="42C293D2"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2.1.3.</w:t>
            </w:r>
          </w:p>
        </w:tc>
        <w:tc>
          <w:tcPr>
            <w:tcW w:w="6381" w:type="dxa"/>
            <w:tcBorders>
              <w:top w:val="nil"/>
              <w:left w:val="nil"/>
              <w:bottom w:val="nil"/>
              <w:right w:val="single" w:sz="4" w:space="0" w:color="auto"/>
            </w:tcBorders>
          </w:tcPr>
          <w:p w14:paraId="3DADC72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Kullandırma Garantili Kredi Tahsis Taahhütleri</w:t>
            </w:r>
          </w:p>
        </w:tc>
        <w:tc>
          <w:tcPr>
            <w:tcW w:w="888" w:type="dxa"/>
            <w:tcBorders>
              <w:top w:val="nil"/>
              <w:left w:val="single" w:sz="4" w:space="0" w:color="auto"/>
              <w:bottom w:val="nil"/>
              <w:right w:val="single" w:sz="4" w:space="0" w:color="auto"/>
            </w:tcBorders>
            <w:vAlign w:val="bottom"/>
          </w:tcPr>
          <w:p w14:paraId="4EBD807A"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56F69E56" w14:textId="19C7B2D7"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348.871</w:t>
            </w:r>
          </w:p>
        </w:tc>
        <w:tc>
          <w:tcPr>
            <w:tcW w:w="931" w:type="dxa"/>
            <w:tcBorders>
              <w:top w:val="nil"/>
              <w:left w:val="single" w:sz="4" w:space="0" w:color="auto"/>
              <w:bottom w:val="nil"/>
              <w:right w:val="single" w:sz="4" w:space="0" w:color="auto"/>
            </w:tcBorders>
            <w:shd w:val="clear" w:color="auto" w:fill="auto"/>
            <w:vAlign w:val="bottom"/>
          </w:tcPr>
          <w:p w14:paraId="4E253729" w14:textId="223A47E5"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4C20BA5" w14:textId="56CE6FF8"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348.871</w:t>
            </w:r>
          </w:p>
        </w:tc>
      </w:tr>
      <w:tr w:rsidR="00AE44C5" w:rsidRPr="00A5606A" w14:paraId="5A1C673B" w14:textId="77777777" w:rsidTr="00AE44C5">
        <w:trPr>
          <w:trHeight w:val="113"/>
        </w:trPr>
        <w:tc>
          <w:tcPr>
            <w:tcW w:w="571" w:type="dxa"/>
            <w:tcBorders>
              <w:top w:val="nil"/>
              <w:left w:val="single" w:sz="4" w:space="0" w:color="auto"/>
              <w:bottom w:val="nil"/>
              <w:right w:val="nil"/>
            </w:tcBorders>
          </w:tcPr>
          <w:p w14:paraId="3A82495A"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2.1.4.</w:t>
            </w:r>
          </w:p>
        </w:tc>
        <w:tc>
          <w:tcPr>
            <w:tcW w:w="6381" w:type="dxa"/>
            <w:tcBorders>
              <w:top w:val="nil"/>
              <w:left w:val="nil"/>
              <w:bottom w:val="nil"/>
              <w:right w:val="single" w:sz="4" w:space="0" w:color="auto"/>
            </w:tcBorders>
          </w:tcPr>
          <w:p w14:paraId="3344DCBC"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Menkul Kıymet İhracına Aracılık Taahhütleri</w:t>
            </w:r>
          </w:p>
        </w:tc>
        <w:tc>
          <w:tcPr>
            <w:tcW w:w="888" w:type="dxa"/>
            <w:tcBorders>
              <w:top w:val="nil"/>
              <w:left w:val="single" w:sz="4" w:space="0" w:color="auto"/>
              <w:bottom w:val="nil"/>
              <w:right w:val="single" w:sz="4" w:space="0" w:color="auto"/>
            </w:tcBorders>
            <w:vAlign w:val="bottom"/>
          </w:tcPr>
          <w:p w14:paraId="73D4E65F"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4996AEB1" w14:textId="4DD25296"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34B89099" w14:textId="433BDE40"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78FFE52" w14:textId="6626BC0D"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28AE52F7" w14:textId="77777777" w:rsidTr="00AE44C5">
        <w:trPr>
          <w:trHeight w:val="113"/>
        </w:trPr>
        <w:tc>
          <w:tcPr>
            <w:tcW w:w="571" w:type="dxa"/>
            <w:tcBorders>
              <w:top w:val="nil"/>
              <w:left w:val="single" w:sz="4" w:space="0" w:color="auto"/>
              <w:bottom w:val="nil"/>
              <w:right w:val="nil"/>
            </w:tcBorders>
          </w:tcPr>
          <w:p w14:paraId="0EB11B4D"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2.1.5.</w:t>
            </w:r>
          </w:p>
        </w:tc>
        <w:tc>
          <w:tcPr>
            <w:tcW w:w="6381" w:type="dxa"/>
            <w:tcBorders>
              <w:top w:val="nil"/>
              <w:left w:val="nil"/>
              <w:bottom w:val="nil"/>
              <w:right w:val="single" w:sz="4" w:space="0" w:color="auto"/>
            </w:tcBorders>
          </w:tcPr>
          <w:p w14:paraId="3B711CC9"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Zorunlu Karşılık Ödeme Taahhüdü</w:t>
            </w:r>
          </w:p>
        </w:tc>
        <w:tc>
          <w:tcPr>
            <w:tcW w:w="888" w:type="dxa"/>
            <w:tcBorders>
              <w:top w:val="nil"/>
              <w:left w:val="single" w:sz="4" w:space="0" w:color="auto"/>
              <w:bottom w:val="nil"/>
              <w:right w:val="single" w:sz="4" w:space="0" w:color="auto"/>
            </w:tcBorders>
            <w:vAlign w:val="bottom"/>
          </w:tcPr>
          <w:p w14:paraId="7D6A0D41"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688B6654" w14:textId="35FCBB96"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46E19E20" w14:textId="30868C5A"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87C03E5" w14:textId="3AF2F76E"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74B92292" w14:textId="77777777" w:rsidTr="00AE44C5">
        <w:trPr>
          <w:trHeight w:val="113"/>
        </w:trPr>
        <w:tc>
          <w:tcPr>
            <w:tcW w:w="571" w:type="dxa"/>
            <w:tcBorders>
              <w:top w:val="nil"/>
              <w:left w:val="single" w:sz="4" w:space="0" w:color="auto"/>
              <w:bottom w:val="nil"/>
              <w:right w:val="nil"/>
            </w:tcBorders>
          </w:tcPr>
          <w:p w14:paraId="42B1A15A"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2.1.6.</w:t>
            </w:r>
          </w:p>
        </w:tc>
        <w:tc>
          <w:tcPr>
            <w:tcW w:w="6381" w:type="dxa"/>
            <w:tcBorders>
              <w:top w:val="nil"/>
              <w:left w:val="nil"/>
              <w:bottom w:val="nil"/>
              <w:right w:val="single" w:sz="4" w:space="0" w:color="auto"/>
            </w:tcBorders>
          </w:tcPr>
          <w:p w14:paraId="3387C872"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Çekler İçin Ödeme Taahhütleri</w:t>
            </w:r>
          </w:p>
        </w:tc>
        <w:tc>
          <w:tcPr>
            <w:tcW w:w="888" w:type="dxa"/>
            <w:tcBorders>
              <w:top w:val="nil"/>
              <w:left w:val="single" w:sz="4" w:space="0" w:color="auto"/>
              <w:bottom w:val="nil"/>
              <w:right w:val="single" w:sz="4" w:space="0" w:color="auto"/>
            </w:tcBorders>
            <w:vAlign w:val="bottom"/>
          </w:tcPr>
          <w:p w14:paraId="7B219394"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5227909F" w14:textId="428D4EC4"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528.094</w:t>
            </w:r>
          </w:p>
        </w:tc>
        <w:tc>
          <w:tcPr>
            <w:tcW w:w="931" w:type="dxa"/>
            <w:tcBorders>
              <w:top w:val="nil"/>
              <w:left w:val="single" w:sz="4" w:space="0" w:color="auto"/>
              <w:bottom w:val="nil"/>
              <w:right w:val="single" w:sz="4" w:space="0" w:color="auto"/>
            </w:tcBorders>
            <w:shd w:val="clear" w:color="auto" w:fill="auto"/>
            <w:vAlign w:val="bottom"/>
          </w:tcPr>
          <w:p w14:paraId="52E40757" w14:textId="00B74974"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0FA7DCF" w14:textId="416E0E8F"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528.094</w:t>
            </w:r>
          </w:p>
        </w:tc>
      </w:tr>
      <w:tr w:rsidR="00AE44C5" w:rsidRPr="00A5606A" w14:paraId="362DCBDB" w14:textId="77777777" w:rsidTr="00AE44C5">
        <w:trPr>
          <w:trHeight w:val="113"/>
        </w:trPr>
        <w:tc>
          <w:tcPr>
            <w:tcW w:w="571" w:type="dxa"/>
            <w:tcBorders>
              <w:top w:val="nil"/>
              <w:left w:val="single" w:sz="4" w:space="0" w:color="auto"/>
              <w:bottom w:val="nil"/>
              <w:right w:val="nil"/>
            </w:tcBorders>
          </w:tcPr>
          <w:p w14:paraId="7D7039F7"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2.1.7.</w:t>
            </w:r>
          </w:p>
        </w:tc>
        <w:tc>
          <w:tcPr>
            <w:tcW w:w="6381" w:type="dxa"/>
            <w:tcBorders>
              <w:top w:val="nil"/>
              <w:left w:val="nil"/>
              <w:bottom w:val="nil"/>
              <w:right w:val="single" w:sz="4" w:space="0" w:color="auto"/>
            </w:tcBorders>
          </w:tcPr>
          <w:p w14:paraId="556CAD8B"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İhracat Taahhütlerinden Kaynaklanan Vergi Ve Fon Yükümlülükleri</w:t>
            </w:r>
          </w:p>
        </w:tc>
        <w:tc>
          <w:tcPr>
            <w:tcW w:w="888" w:type="dxa"/>
            <w:tcBorders>
              <w:top w:val="nil"/>
              <w:left w:val="single" w:sz="4" w:space="0" w:color="auto"/>
              <w:bottom w:val="nil"/>
              <w:right w:val="single" w:sz="4" w:space="0" w:color="auto"/>
            </w:tcBorders>
            <w:vAlign w:val="bottom"/>
          </w:tcPr>
          <w:p w14:paraId="454A8E3B"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583F3404" w14:textId="1DA47EA5"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4.069</w:t>
            </w:r>
          </w:p>
        </w:tc>
        <w:tc>
          <w:tcPr>
            <w:tcW w:w="931" w:type="dxa"/>
            <w:tcBorders>
              <w:top w:val="nil"/>
              <w:left w:val="single" w:sz="4" w:space="0" w:color="auto"/>
              <w:bottom w:val="nil"/>
              <w:right w:val="single" w:sz="4" w:space="0" w:color="auto"/>
            </w:tcBorders>
            <w:shd w:val="clear" w:color="auto" w:fill="auto"/>
            <w:vAlign w:val="bottom"/>
          </w:tcPr>
          <w:p w14:paraId="0BBB5B57" w14:textId="4001D6AE"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DABE2F0" w14:textId="059C25BA"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4.069</w:t>
            </w:r>
          </w:p>
        </w:tc>
      </w:tr>
      <w:tr w:rsidR="00AE44C5" w:rsidRPr="00A5606A" w14:paraId="0E8907DD" w14:textId="77777777" w:rsidTr="00AE44C5">
        <w:trPr>
          <w:trHeight w:val="113"/>
        </w:trPr>
        <w:tc>
          <w:tcPr>
            <w:tcW w:w="571" w:type="dxa"/>
            <w:tcBorders>
              <w:top w:val="nil"/>
              <w:left w:val="single" w:sz="4" w:space="0" w:color="auto"/>
              <w:bottom w:val="nil"/>
              <w:right w:val="nil"/>
            </w:tcBorders>
          </w:tcPr>
          <w:p w14:paraId="15F2730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2.1.8.</w:t>
            </w:r>
          </w:p>
        </w:tc>
        <w:tc>
          <w:tcPr>
            <w:tcW w:w="6381" w:type="dxa"/>
            <w:tcBorders>
              <w:top w:val="nil"/>
              <w:left w:val="nil"/>
              <w:bottom w:val="nil"/>
              <w:right w:val="single" w:sz="4" w:space="0" w:color="auto"/>
            </w:tcBorders>
          </w:tcPr>
          <w:p w14:paraId="11332DDB"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Kredi Kartı Harcama Limit Taahhütleri</w:t>
            </w:r>
          </w:p>
        </w:tc>
        <w:tc>
          <w:tcPr>
            <w:tcW w:w="888" w:type="dxa"/>
            <w:tcBorders>
              <w:top w:val="nil"/>
              <w:left w:val="single" w:sz="4" w:space="0" w:color="auto"/>
              <w:bottom w:val="nil"/>
              <w:right w:val="single" w:sz="4" w:space="0" w:color="auto"/>
            </w:tcBorders>
            <w:vAlign w:val="bottom"/>
          </w:tcPr>
          <w:p w14:paraId="7372F662"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1C6306EA" w14:textId="48151734"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528.560</w:t>
            </w:r>
          </w:p>
        </w:tc>
        <w:tc>
          <w:tcPr>
            <w:tcW w:w="931" w:type="dxa"/>
            <w:tcBorders>
              <w:top w:val="nil"/>
              <w:left w:val="single" w:sz="4" w:space="0" w:color="auto"/>
              <w:bottom w:val="nil"/>
              <w:right w:val="single" w:sz="4" w:space="0" w:color="auto"/>
            </w:tcBorders>
            <w:shd w:val="clear" w:color="auto" w:fill="auto"/>
            <w:vAlign w:val="bottom"/>
          </w:tcPr>
          <w:p w14:paraId="1E0CF57C" w14:textId="572E27B9"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2324B8B" w14:textId="1F660FDC"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528.560</w:t>
            </w:r>
          </w:p>
        </w:tc>
      </w:tr>
      <w:tr w:rsidR="00AE44C5" w:rsidRPr="00A5606A" w14:paraId="042B0E66" w14:textId="77777777" w:rsidTr="00AE44C5">
        <w:trPr>
          <w:trHeight w:val="113"/>
        </w:trPr>
        <w:tc>
          <w:tcPr>
            <w:tcW w:w="571" w:type="dxa"/>
            <w:tcBorders>
              <w:top w:val="nil"/>
              <w:left w:val="single" w:sz="4" w:space="0" w:color="auto"/>
              <w:bottom w:val="nil"/>
              <w:right w:val="nil"/>
            </w:tcBorders>
          </w:tcPr>
          <w:p w14:paraId="39FF6035"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2.1.9.</w:t>
            </w:r>
          </w:p>
        </w:tc>
        <w:tc>
          <w:tcPr>
            <w:tcW w:w="6381" w:type="dxa"/>
            <w:tcBorders>
              <w:top w:val="nil"/>
              <w:left w:val="nil"/>
              <w:bottom w:val="nil"/>
              <w:right w:val="single" w:sz="4" w:space="0" w:color="auto"/>
            </w:tcBorders>
          </w:tcPr>
          <w:p w14:paraId="151AB091"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Kredi Kartları ve Bankacılık Hizmetlerine İlişkin Promosyon Uygulama Taahhütleri</w:t>
            </w:r>
          </w:p>
        </w:tc>
        <w:tc>
          <w:tcPr>
            <w:tcW w:w="888" w:type="dxa"/>
            <w:tcBorders>
              <w:top w:val="nil"/>
              <w:left w:val="single" w:sz="4" w:space="0" w:color="auto"/>
              <w:bottom w:val="nil"/>
              <w:right w:val="single" w:sz="4" w:space="0" w:color="auto"/>
            </w:tcBorders>
            <w:vAlign w:val="bottom"/>
          </w:tcPr>
          <w:p w14:paraId="3BF45FF3"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2911CCBD" w14:textId="749D3177"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363</w:t>
            </w:r>
          </w:p>
        </w:tc>
        <w:tc>
          <w:tcPr>
            <w:tcW w:w="931" w:type="dxa"/>
            <w:tcBorders>
              <w:top w:val="nil"/>
              <w:left w:val="single" w:sz="4" w:space="0" w:color="auto"/>
              <w:bottom w:val="nil"/>
              <w:right w:val="single" w:sz="4" w:space="0" w:color="auto"/>
            </w:tcBorders>
            <w:shd w:val="clear" w:color="auto" w:fill="auto"/>
            <w:vAlign w:val="bottom"/>
          </w:tcPr>
          <w:p w14:paraId="2AE831DF" w14:textId="30937B98"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8CE0F3B" w14:textId="0B67424A"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363</w:t>
            </w:r>
          </w:p>
        </w:tc>
      </w:tr>
      <w:tr w:rsidR="00AE44C5" w:rsidRPr="00A5606A" w14:paraId="314EB1DA" w14:textId="77777777" w:rsidTr="00AE44C5">
        <w:trPr>
          <w:trHeight w:val="113"/>
        </w:trPr>
        <w:tc>
          <w:tcPr>
            <w:tcW w:w="571" w:type="dxa"/>
            <w:tcBorders>
              <w:top w:val="nil"/>
              <w:left w:val="single" w:sz="4" w:space="0" w:color="auto"/>
              <w:bottom w:val="nil"/>
              <w:right w:val="nil"/>
            </w:tcBorders>
          </w:tcPr>
          <w:p w14:paraId="02D408DE"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2.1.10.</w:t>
            </w:r>
          </w:p>
        </w:tc>
        <w:tc>
          <w:tcPr>
            <w:tcW w:w="6381" w:type="dxa"/>
            <w:tcBorders>
              <w:top w:val="nil"/>
              <w:left w:val="nil"/>
              <w:bottom w:val="nil"/>
              <w:right w:val="single" w:sz="4" w:space="0" w:color="auto"/>
            </w:tcBorders>
          </w:tcPr>
          <w:p w14:paraId="1B64EDC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Açığa Menkul Kıymet Satış Taahhütlerinden Alacaklar</w:t>
            </w:r>
          </w:p>
        </w:tc>
        <w:tc>
          <w:tcPr>
            <w:tcW w:w="888" w:type="dxa"/>
            <w:tcBorders>
              <w:top w:val="nil"/>
              <w:left w:val="single" w:sz="4" w:space="0" w:color="auto"/>
              <w:bottom w:val="nil"/>
              <w:right w:val="single" w:sz="4" w:space="0" w:color="auto"/>
            </w:tcBorders>
            <w:vAlign w:val="bottom"/>
          </w:tcPr>
          <w:p w14:paraId="0A0225C4"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0F6F851B" w14:textId="6845B211"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4452196D" w14:textId="5C8FBCBB"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CA6426B" w14:textId="1D0B4B55"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73C47C35" w14:textId="77777777" w:rsidTr="00AE44C5">
        <w:trPr>
          <w:trHeight w:val="113"/>
        </w:trPr>
        <w:tc>
          <w:tcPr>
            <w:tcW w:w="571" w:type="dxa"/>
            <w:tcBorders>
              <w:top w:val="nil"/>
              <w:left w:val="single" w:sz="4" w:space="0" w:color="auto"/>
              <w:bottom w:val="nil"/>
              <w:right w:val="nil"/>
            </w:tcBorders>
          </w:tcPr>
          <w:p w14:paraId="3309CDC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2.1.11.</w:t>
            </w:r>
          </w:p>
        </w:tc>
        <w:tc>
          <w:tcPr>
            <w:tcW w:w="6381" w:type="dxa"/>
            <w:tcBorders>
              <w:top w:val="nil"/>
              <w:left w:val="nil"/>
              <w:bottom w:val="nil"/>
              <w:right w:val="single" w:sz="4" w:space="0" w:color="auto"/>
            </w:tcBorders>
          </w:tcPr>
          <w:p w14:paraId="1A279C51"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Açığa Menkul Kıymet Satış Taahhütlerinden Borçlar</w:t>
            </w:r>
          </w:p>
        </w:tc>
        <w:tc>
          <w:tcPr>
            <w:tcW w:w="888" w:type="dxa"/>
            <w:tcBorders>
              <w:top w:val="nil"/>
              <w:left w:val="single" w:sz="4" w:space="0" w:color="auto"/>
              <w:bottom w:val="nil"/>
              <w:right w:val="single" w:sz="4" w:space="0" w:color="auto"/>
            </w:tcBorders>
            <w:vAlign w:val="bottom"/>
          </w:tcPr>
          <w:p w14:paraId="7CA4872B"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4EE28238" w14:textId="538E23B8"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62AA7316" w14:textId="241776AA"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00DFD8A" w14:textId="59B23A59"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5099B24D" w14:textId="77777777" w:rsidTr="00AE44C5">
        <w:trPr>
          <w:trHeight w:val="113"/>
        </w:trPr>
        <w:tc>
          <w:tcPr>
            <w:tcW w:w="571" w:type="dxa"/>
            <w:tcBorders>
              <w:top w:val="nil"/>
              <w:left w:val="single" w:sz="4" w:space="0" w:color="auto"/>
              <w:bottom w:val="nil"/>
              <w:right w:val="nil"/>
            </w:tcBorders>
          </w:tcPr>
          <w:p w14:paraId="53DDFEBB"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2.1.12.</w:t>
            </w:r>
          </w:p>
        </w:tc>
        <w:tc>
          <w:tcPr>
            <w:tcW w:w="6381" w:type="dxa"/>
            <w:tcBorders>
              <w:top w:val="nil"/>
              <w:left w:val="nil"/>
              <w:bottom w:val="nil"/>
              <w:right w:val="single" w:sz="4" w:space="0" w:color="auto"/>
            </w:tcBorders>
          </w:tcPr>
          <w:p w14:paraId="068220FB"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Diğer Cayılamaz Taahhütler</w:t>
            </w:r>
          </w:p>
        </w:tc>
        <w:tc>
          <w:tcPr>
            <w:tcW w:w="888" w:type="dxa"/>
            <w:tcBorders>
              <w:top w:val="nil"/>
              <w:left w:val="single" w:sz="4" w:space="0" w:color="auto"/>
              <w:bottom w:val="nil"/>
              <w:right w:val="single" w:sz="4" w:space="0" w:color="auto"/>
            </w:tcBorders>
            <w:vAlign w:val="bottom"/>
          </w:tcPr>
          <w:p w14:paraId="4937F6E1"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0306EA56" w14:textId="227A957D"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441.333</w:t>
            </w:r>
          </w:p>
        </w:tc>
        <w:tc>
          <w:tcPr>
            <w:tcW w:w="931" w:type="dxa"/>
            <w:tcBorders>
              <w:top w:val="nil"/>
              <w:left w:val="single" w:sz="4" w:space="0" w:color="auto"/>
              <w:bottom w:val="nil"/>
              <w:right w:val="single" w:sz="4" w:space="0" w:color="auto"/>
            </w:tcBorders>
            <w:shd w:val="clear" w:color="auto" w:fill="auto"/>
            <w:vAlign w:val="bottom"/>
          </w:tcPr>
          <w:p w14:paraId="3B589B7E" w14:textId="60D9BED8"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151F7BB" w14:textId="4405D557"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441.333</w:t>
            </w:r>
          </w:p>
        </w:tc>
      </w:tr>
      <w:tr w:rsidR="00AE44C5" w:rsidRPr="00A5606A" w14:paraId="07871382" w14:textId="77777777" w:rsidTr="00AE44C5">
        <w:trPr>
          <w:trHeight w:val="113"/>
        </w:trPr>
        <w:tc>
          <w:tcPr>
            <w:tcW w:w="571" w:type="dxa"/>
            <w:tcBorders>
              <w:top w:val="nil"/>
              <w:left w:val="single" w:sz="4" w:space="0" w:color="auto"/>
              <w:bottom w:val="nil"/>
              <w:right w:val="nil"/>
            </w:tcBorders>
          </w:tcPr>
          <w:p w14:paraId="335A06FF"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2.2.</w:t>
            </w:r>
          </w:p>
        </w:tc>
        <w:tc>
          <w:tcPr>
            <w:tcW w:w="6381" w:type="dxa"/>
            <w:tcBorders>
              <w:top w:val="nil"/>
              <w:left w:val="nil"/>
              <w:bottom w:val="nil"/>
              <w:right w:val="single" w:sz="4" w:space="0" w:color="auto"/>
            </w:tcBorders>
          </w:tcPr>
          <w:p w14:paraId="1FCB2201"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Cayılabilir Taahhütler</w:t>
            </w:r>
          </w:p>
        </w:tc>
        <w:tc>
          <w:tcPr>
            <w:tcW w:w="888" w:type="dxa"/>
            <w:tcBorders>
              <w:top w:val="nil"/>
              <w:left w:val="single" w:sz="4" w:space="0" w:color="auto"/>
              <w:bottom w:val="nil"/>
              <w:right w:val="single" w:sz="4" w:space="0" w:color="auto"/>
            </w:tcBorders>
            <w:vAlign w:val="bottom"/>
          </w:tcPr>
          <w:p w14:paraId="4EE45123"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28097E36" w14:textId="6AD65490"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0F3BB6EF" w14:textId="5E11E9E1"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0E5B616" w14:textId="54C78DF9"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04F97C03" w14:textId="77777777" w:rsidTr="00AE44C5">
        <w:trPr>
          <w:trHeight w:val="113"/>
        </w:trPr>
        <w:tc>
          <w:tcPr>
            <w:tcW w:w="571" w:type="dxa"/>
            <w:tcBorders>
              <w:top w:val="nil"/>
              <w:left w:val="single" w:sz="4" w:space="0" w:color="auto"/>
              <w:bottom w:val="nil"/>
              <w:right w:val="nil"/>
            </w:tcBorders>
          </w:tcPr>
          <w:p w14:paraId="64040777"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2.2.1.</w:t>
            </w:r>
          </w:p>
        </w:tc>
        <w:tc>
          <w:tcPr>
            <w:tcW w:w="6381" w:type="dxa"/>
            <w:tcBorders>
              <w:top w:val="nil"/>
              <w:left w:val="nil"/>
              <w:bottom w:val="nil"/>
              <w:right w:val="single" w:sz="4" w:space="0" w:color="auto"/>
            </w:tcBorders>
          </w:tcPr>
          <w:p w14:paraId="099F502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Cayılabilir Kredi Tahsis Taahhütleri</w:t>
            </w:r>
          </w:p>
        </w:tc>
        <w:tc>
          <w:tcPr>
            <w:tcW w:w="888" w:type="dxa"/>
            <w:tcBorders>
              <w:top w:val="nil"/>
              <w:left w:val="single" w:sz="4" w:space="0" w:color="auto"/>
              <w:bottom w:val="nil"/>
              <w:right w:val="single" w:sz="4" w:space="0" w:color="auto"/>
            </w:tcBorders>
            <w:vAlign w:val="bottom"/>
          </w:tcPr>
          <w:p w14:paraId="3FD22016"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7B25CFDE" w14:textId="0895C6C8"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74A47CB8" w14:textId="58EF66E3"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5518F76" w14:textId="1C6F3CFA"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4D400984" w14:textId="77777777" w:rsidTr="00AE44C5">
        <w:trPr>
          <w:trHeight w:val="113"/>
        </w:trPr>
        <w:tc>
          <w:tcPr>
            <w:tcW w:w="571" w:type="dxa"/>
            <w:tcBorders>
              <w:top w:val="nil"/>
              <w:left w:val="single" w:sz="4" w:space="0" w:color="auto"/>
              <w:bottom w:val="nil"/>
              <w:right w:val="nil"/>
            </w:tcBorders>
          </w:tcPr>
          <w:p w14:paraId="72171FE8"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2.2.2.</w:t>
            </w:r>
          </w:p>
        </w:tc>
        <w:tc>
          <w:tcPr>
            <w:tcW w:w="6381" w:type="dxa"/>
            <w:tcBorders>
              <w:top w:val="nil"/>
              <w:left w:val="nil"/>
              <w:bottom w:val="nil"/>
              <w:right w:val="single" w:sz="4" w:space="0" w:color="auto"/>
            </w:tcBorders>
          </w:tcPr>
          <w:p w14:paraId="7C2FF68C"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Diğer Cayılabilir Taahhütler</w:t>
            </w:r>
          </w:p>
        </w:tc>
        <w:tc>
          <w:tcPr>
            <w:tcW w:w="888" w:type="dxa"/>
            <w:tcBorders>
              <w:top w:val="nil"/>
              <w:left w:val="single" w:sz="4" w:space="0" w:color="auto"/>
              <w:bottom w:val="nil"/>
              <w:right w:val="single" w:sz="4" w:space="0" w:color="auto"/>
            </w:tcBorders>
            <w:vAlign w:val="bottom"/>
          </w:tcPr>
          <w:p w14:paraId="57124F05"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746E5DE3" w14:textId="25F30A7D"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4914BCF5" w14:textId="5416789D"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BA1E7A2" w14:textId="02E9EF27"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1618E540" w14:textId="77777777" w:rsidTr="00AE44C5">
        <w:trPr>
          <w:trHeight w:val="113"/>
        </w:trPr>
        <w:tc>
          <w:tcPr>
            <w:tcW w:w="571" w:type="dxa"/>
            <w:tcBorders>
              <w:top w:val="nil"/>
              <w:left w:val="single" w:sz="4" w:space="0" w:color="auto"/>
              <w:bottom w:val="nil"/>
              <w:right w:val="nil"/>
            </w:tcBorders>
          </w:tcPr>
          <w:p w14:paraId="2CB9FAB9"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 III.</w:t>
            </w:r>
          </w:p>
        </w:tc>
        <w:tc>
          <w:tcPr>
            <w:tcW w:w="6381" w:type="dxa"/>
            <w:tcBorders>
              <w:top w:val="nil"/>
              <w:left w:val="nil"/>
              <w:bottom w:val="nil"/>
              <w:right w:val="single" w:sz="4" w:space="0" w:color="auto"/>
            </w:tcBorders>
          </w:tcPr>
          <w:p w14:paraId="75D46904"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TÜREV FİNANSAL ARAÇLAR</w:t>
            </w:r>
          </w:p>
        </w:tc>
        <w:tc>
          <w:tcPr>
            <w:tcW w:w="888" w:type="dxa"/>
            <w:tcBorders>
              <w:top w:val="nil"/>
              <w:left w:val="single" w:sz="4" w:space="0" w:color="auto"/>
              <w:bottom w:val="nil"/>
              <w:right w:val="single" w:sz="4" w:space="0" w:color="auto"/>
            </w:tcBorders>
            <w:vAlign w:val="bottom"/>
          </w:tcPr>
          <w:p w14:paraId="70CDA82D" w14:textId="77777777" w:rsidR="00AE44C5" w:rsidRPr="00A5606A" w:rsidRDefault="00AE44C5" w:rsidP="00AE44C5">
            <w:pPr>
              <w:autoSpaceDE w:val="0"/>
              <w:autoSpaceDN w:val="0"/>
              <w:adjustRightInd w:val="0"/>
              <w:jc w:val="center"/>
              <w:rPr>
                <w:rFonts w:ascii="Arial" w:hAnsi="Arial" w:cs="Arial"/>
                <w:b/>
                <w:bCs/>
                <w:sz w:val="14"/>
                <w:szCs w:val="14"/>
              </w:rPr>
            </w:pPr>
            <w:r w:rsidRPr="00A5606A">
              <w:rPr>
                <w:rFonts w:ascii="Arial" w:hAnsi="Arial" w:cs="Arial"/>
                <w:b/>
                <w:bCs/>
                <w:sz w:val="14"/>
                <w:szCs w:val="14"/>
              </w:rPr>
              <w:t>(2)</w:t>
            </w:r>
          </w:p>
        </w:tc>
        <w:tc>
          <w:tcPr>
            <w:tcW w:w="922" w:type="dxa"/>
            <w:tcBorders>
              <w:top w:val="nil"/>
              <w:left w:val="single" w:sz="4" w:space="0" w:color="auto"/>
              <w:bottom w:val="nil"/>
              <w:right w:val="single" w:sz="4" w:space="0" w:color="auto"/>
            </w:tcBorders>
            <w:shd w:val="clear" w:color="auto" w:fill="auto"/>
            <w:vAlign w:val="bottom"/>
          </w:tcPr>
          <w:p w14:paraId="1CB9AB94" w14:textId="0244AA61"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116.568</w:t>
            </w:r>
          </w:p>
        </w:tc>
        <w:tc>
          <w:tcPr>
            <w:tcW w:w="931" w:type="dxa"/>
            <w:tcBorders>
              <w:top w:val="nil"/>
              <w:left w:val="single" w:sz="4" w:space="0" w:color="auto"/>
              <w:bottom w:val="nil"/>
              <w:right w:val="single" w:sz="4" w:space="0" w:color="auto"/>
            </w:tcBorders>
            <w:shd w:val="clear" w:color="auto" w:fill="auto"/>
            <w:vAlign w:val="bottom"/>
          </w:tcPr>
          <w:p w14:paraId="19F80F88" w14:textId="4BEB007A"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963.165</w:t>
            </w:r>
          </w:p>
        </w:tc>
        <w:tc>
          <w:tcPr>
            <w:tcW w:w="850" w:type="dxa"/>
            <w:tcBorders>
              <w:top w:val="nil"/>
              <w:left w:val="single" w:sz="4" w:space="0" w:color="auto"/>
              <w:bottom w:val="nil"/>
              <w:right w:val="single" w:sz="4" w:space="0" w:color="auto"/>
            </w:tcBorders>
            <w:shd w:val="clear" w:color="auto" w:fill="auto"/>
            <w:vAlign w:val="bottom"/>
          </w:tcPr>
          <w:p w14:paraId="5C7881D0" w14:textId="2F980911"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1.079.733</w:t>
            </w:r>
          </w:p>
        </w:tc>
      </w:tr>
      <w:tr w:rsidR="00AE44C5" w:rsidRPr="00A5606A" w14:paraId="2EAC33EF" w14:textId="77777777" w:rsidTr="00AE44C5">
        <w:trPr>
          <w:trHeight w:val="113"/>
        </w:trPr>
        <w:tc>
          <w:tcPr>
            <w:tcW w:w="571" w:type="dxa"/>
            <w:tcBorders>
              <w:top w:val="nil"/>
              <w:left w:val="single" w:sz="4" w:space="0" w:color="auto"/>
              <w:bottom w:val="nil"/>
              <w:right w:val="nil"/>
            </w:tcBorders>
          </w:tcPr>
          <w:p w14:paraId="541F962D"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3.1.</w:t>
            </w:r>
          </w:p>
        </w:tc>
        <w:tc>
          <w:tcPr>
            <w:tcW w:w="6381" w:type="dxa"/>
            <w:tcBorders>
              <w:top w:val="nil"/>
              <w:left w:val="nil"/>
              <w:bottom w:val="nil"/>
              <w:right w:val="single" w:sz="4" w:space="0" w:color="auto"/>
            </w:tcBorders>
          </w:tcPr>
          <w:p w14:paraId="5AD11297"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Riskten Korunma Amaçlı Türev Finansal Araçlar</w:t>
            </w:r>
          </w:p>
        </w:tc>
        <w:tc>
          <w:tcPr>
            <w:tcW w:w="888" w:type="dxa"/>
            <w:tcBorders>
              <w:top w:val="nil"/>
              <w:left w:val="single" w:sz="4" w:space="0" w:color="auto"/>
              <w:bottom w:val="nil"/>
              <w:right w:val="single" w:sz="4" w:space="0" w:color="auto"/>
            </w:tcBorders>
            <w:vAlign w:val="bottom"/>
          </w:tcPr>
          <w:p w14:paraId="21C30752"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51FC8DCF" w14:textId="0B691A2A"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60D920CE" w14:textId="38469947"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4CC5A2D" w14:textId="63796FB6"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685448F6" w14:textId="77777777" w:rsidTr="00AE44C5">
        <w:trPr>
          <w:trHeight w:val="113"/>
        </w:trPr>
        <w:tc>
          <w:tcPr>
            <w:tcW w:w="571" w:type="dxa"/>
            <w:tcBorders>
              <w:top w:val="nil"/>
              <w:left w:val="single" w:sz="4" w:space="0" w:color="auto"/>
              <w:bottom w:val="nil"/>
              <w:right w:val="nil"/>
            </w:tcBorders>
          </w:tcPr>
          <w:p w14:paraId="1F512B85"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3.1.1.</w:t>
            </w:r>
          </w:p>
        </w:tc>
        <w:tc>
          <w:tcPr>
            <w:tcW w:w="6381" w:type="dxa"/>
            <w:tcBorders>
              <w:top w:val="nil"/>
              <w:left w:val="nil"/>
              <w:bottom w:val="nil"/>
              <w:right w:val="single" w:sz="4" w:space="0" w:color="auto"/>
            </w:tcBorders>
          </w:tcPr>
          <w:p w14:paraId="07FF630A"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Gerçeğe Uygun Değer Riskinden Korunma Amaçlı İşlemler</w:t>
            </w:r>
          </w:p>
        </w:tc>
        <w:tc>
          <w:tcPr>
            <w:tcW w:w="888" w:type="dxa"/>
            <w:tcBorders>
              <w:top w:val="nil"/>
              <w:left w:val="single" w:sz="4" w:space="0" w:color="auto"/>
              <w:bottom w:val="nil"/>
              <w:right w:val="single" w:sz="4" w:space="0" w:color="auto"/>
            </w:tcBorders>
            <w:vAlign w:val="bottom"/>
          </w:tcPr>
          <w:p w14:paraId="6B872250"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3A3C534B" w14:textId="05193416"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37544461" w14:textId="37F08486"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6D018CD" w14:textId="53E1CC8A"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0AF5373F" w14:textId="77777777" w:rsidTr="00AE44C5">
        <w:trPr>
          <w:trHeight w:val="113"/>
        </w:trPr>
        <w:tc>
          <w:tcPr>
            <w:tcW w:w="571" w:type="dxa"/>
            <w:tcBorders>
              <w:top w:val="nil"/>
              <w:left w:val="single" w:sz="4" w:space="0" w:color="auto"/>
              <w:bottom w:val="nil"/>
              <w:right w:val="nil"/>
            </w:tcBorders>
          </w:tcPr>
          <w:p w14:paraId="047FF311"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3.1.2.</w:t>
            </w:r>
          </w:p>
        </w:tc>
        <w:tc>
          <w:tcPr>
            <w:tcW w:w="6381" w:type="dxa"/>
            <w:tcBorders>
              <w:top w:val="nil"/>
              <w:left w:val="nil"/>
              <w:bottom w:val="nil"/>
              <w:right w:val="single" w:sz="4" w:space="0" w:color="auto"/>
            </w:tcBorders>
          </w:tcPr>
          <w:p w14:paraId="3B9C83A8"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Nakit Akış Riskinden Korunma Amaçlı İşlemler</w:t>
            </w:r>
          </w:p>
        </w:tc>
        <w:tc>
          <w:tcPr>
            <w:tcW w:w="888" w:type="dxa"/>
            <w:tcBorders>
              <w:top w:val="nil"/>
              <w:left w:val="single" w:sz="4" w:space="0" w:color="auto"/>
              <w:bottom w:val="nil"/>
              <w:right w:val="single" w:sz="4" w:space="0" w:color="auto"/>
            </w:tcBorders>
            <w:vAlign w:val="bottom"/>
          </w:tcPr>
          <w:p w14:paraId="7E738B82"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31BC055F" w14:textId="33412549"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1526CCD4" w14:textId="6CB08467"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C8CA727" w14:textId="4CC00D65"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0C94B31C" w14:textId="77777777" w:rsidTr="00AE44C5">
        <w:trPr>
          <w:trHeight w:val="113"/>
        </w:trPr>
        <w:tc>
          <w:tcPr>
            <w:tcW w:w="571" w:type="dxa"/>
            <w:tcBorders>
              <w:top w:val="nil"/>
              <w:left w:val="single" w:sz="4" w:space="0" w:color="auto"/>
              <w:bottom w:val="nil"/>
              <w:right w:val="nil"/>
            </w:tcBorders>
          </w:tcPr>
          <w:p w14:paraId="7C552893"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3.1.3.</w:t>
            </w:r>
          </w:p>
        </w:tc>
        <w:tc>
          <w:tcPr>
            <w:tcW w:w="6381" w:type="dxa"/>
            <w:tcBorders>
              <w:top w:val="nil"/>
              <w:left w:val="nil"/>
              <w:bottom w:val="nil"/>
              <w:right w:val="single" w:sz="4" w:space="0" w:color="auto"/>
            </w:tcBorders>
          </w:tcPr>
          <w:p w14:paraId="6A02948C"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Yurtdışındaki Net Yatırım Riskinden Korunma Amaçlı İşlemler</w:t>
            </w:r>
          </w:p>
        </w:tc>
        <w:tc>
          <w:tcPr>
            <w:tcW w:w="888" w:type="dxa"/>
            <w:tcBorders>
              <w:top w:val="nil"/>
              <w:left w:val="single" w:sz="4" w:space="0" w:color="auto"/>
              <w:bottom w:val="nil"/>
              <w:right w:val="single" w:sz="4" w:space="0" w:color="auto"/>
            </w:tcBorders>
            <w:vAlign w:val="bottom"/>
          </w:tcPr>
          <w:p w14:paraId="0009B686"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0FABE93B" w14:textId="59CC62F3"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511F38E7" w14:textId="51DBDFCF"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5D6CD74" w14:textId="77D625DF"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21F497EC" w14:textId="77777777" w:rsidTr="00AE44C5">
        <w:trPr>
          <w:trHeight w:val="113"/>
        </w:trPr>
        <w:tc>
          <w:tcPr>
            <w:tcW w:w="571" w:type="dxa"/>
            <w:tcBorders>
              <w:top w:val="nil"/>
              <w:left w:val="single" w:sz="4" w:space="0" w:color="auto"/>
              <w:bottom w:val="nil"/>
              <w:right w:val="nil"/>
            </w:tcBorders>
          </w:tcPr>
          <w:p w14:paraId="3FA7F617"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3.2.</w:t>
            </w:r>
          </w:p>
        </w:tc>
        <w:tc>
          <w:tcPr>
            <w:tcW w:w="6381" w:type="dxa"/>
            <w:tcBorders>
              <w:top w:val="nil"/>
              <w:left w:val="nil"/>
              <w:bottom w:val="nil"/>
              <w:right w:val="single" w:sz="4" w:space="0" w:color="auto"/>
            </w:tcBorders>
          </w:tcPr>
          <w:p w14:paraId="29989DAF"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Alım Satım Amaçlı Türev Finansal Araçlar</w:t>
            </w:r>
          </w:p>
        </w:tc>
        <w:tc>
          <w:tcPr>
            <w:tcW w:w="888" w:type="dxa"/>
            <w:tcBorders>
              <w:top w:val="nil"/>
              <w:left w:val="single" w:sz="4" w:space="0" w:color="auto"/>
              <w:bottom w:val="nil"/>
              <w:right w:val="single" w:sz="4" w:space="0" w:color="auto"/>
            </w:tcBorders>
            <w:vAlign w:val="bottom"/>
          </w:tcPr>
          <w:p w14:paraId="5EE6076F"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39B80464" w14:textId="27459E63"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116.568</w:t>
            </w:r>
          </w:p>
        </w:tc>
        <w:tc>
          <w:tcPr>
            <w:tcW w:w="931" w:type="dxa"/>
            <w:tcBorders>
              <w:top w:val="nil"/>
              <w:left w:val="single" w:sz="4" w:space="0" w:color="auto"/>
              <w:bottom w:val="nil"/>
              <w:right w:val="single" w:sz="4" w:space="0" w:color="auto"/>
            </w:tcBorders>
            <w:shd w:val="clear" w:color="auto" w:fill="auto"/>
            <w:vAlign w:val="bottom"/>
          </w:tcPr>
          <w:p w14:paraId="638D4CB6" w14:textId="2D49D419"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963.165</w:t>
            </w:r>
          </w:p>
        </w:tc>
        <w:tc>
          <w:tcPr>
            <w:tcW w:w="850" w:type="dxa"/>
            <w:tcBorders>
              <w:top w:val="nil"/>
              <w:left w:val="single" w:sz="4" w:space="0" w:color="auto"/>
              <w:bottom w:val="nil"/>
              <w:right w:val="single" w:sz="4" w:space="0" w:color="auto"/>
            </w:tcBorders>
            <w:shd w:val="clear" w:color="auto" w:fill="auto"/>
            <w:vAlign w:val="bottom"/>
          </w:tcPr>
          <w:p w14:paraId="3EC4E0E5" w14:textId="1E4C5492"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1.079.733</w:t>
            </w:r>
          </w:p>
        </w:tc>
      </w:tr>
      <w:tr w:rsidR="00AE44C5" w:rsidRPr="00A5606A" w14:paraId="546F3BD6" w14:textId="77777777" w:rsidTr="00AE44C5">
        <w:trPr>
          <w:trHeight w:val="113"/>
        </w:trPr>
        <w:tc>
          <w:tcPr>
            <w:tcW w:w="571" w:type="dxa"/>
            <w:tcBorders>
              <w:top w:val="nil"/>
              <w:left w:val="single" w:sz="4" w:space="0" w:color="auto"/>
              <w:bottom w:val="nil"/>
              <w:right w:val="nil"/>
            </w:tcBorders>
          </w:tcPr>
          <w:p w14:paraId="3F74ED56"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3.2.1</w:t>
            </w:r>
          </w:p>
        </w:tc>
        <w:tc>
          <w:tcPr>
            <w:tcW w:w="6381" w:type="dxa"/>
            <w:tcBorders>
              <w:top w:val="nil"/>
              <w:left w:val="nil"/>
              <w:bottom w:val="nil"/>
              <w:right w:val="single" w:sz="4" w:space="0" w:color="auto"/>
            </w:tcBorders>
          </w:tcPr>
          <w:p w14:paraId="03C1C35A"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Vadeli Alım-Satım İşlemleri</w:t>
            </w:r>
          </w:p>
        </w:tc>
        <w:tc>
          <w:tcPr>
            <w:tcW w:w="888" w:type="dxa"/>
            <w:tcBorders>
              <w:top w:val="nil"/>
              <w:left w:val="single" w:sz="4" w:space="0" w:color="auto"/>
              <w:bottom w:val="nil"/>
              <w:right w:val="single" w:sz="4" w:space="0" w:color="auto"/>
            </w:tcBorders>
            <w:vAlign w:val="bottom"/>
          </w:tcPr>
          <w:p w14:paraId="3B7015A2"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55FABBB2" w14:textId="6B4C3296"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21.884</w:t>
            </w:r>
          </w:p>
        </w:tc>
        <w:tc>
          <w:tcPr>
            <w:tcW w:w="931" w:type="dxa"/>
            <w:tcBorders>
              <w:top w:val="nil"/>
              <w:left w:val="single" w:sz="4" w:space="0" w:color="auto"/>
              <w:bottom w:val="nil"/>
              <w:right w:val="single" w:sz="4" w:space="0" w:color="auto"/>
            </w:tcBorders>
            <w:shd w:val="clear" w:color="auto" w:fill="auto"/>
            <w:vAlign w:val="bottom"/>
          </w:tcPr>
          <w:p w14:paraId="0EFF7F52" w14:textId="045AC6AA"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21.693</w:t>
            </w:r>
          </w:p>
        </w:tc>
        <w:tc>
          <w:tcPr>
            <w:tcW w:w="850" w:type="dxa"/>
            <w:tcBorders>
              <w:top w:val="nil"/>
              <w:left w:val="single" w:sz="4" w:space="0" w:color="auto"/>
              <w:bottom w:val="nil"/>
              <w:right w:val="single" w:sz="4" w:space="0" w:color="auto"/>
            </w:tcBorders>
            <w:shd w:val="clear" w:color="auto" w:fill="auto"/>
            <w:vAlign w:val="bottom"/>
          </w:tcPr>
          <w:p w14:paraId="7AC43697" w14:textId="499A5B0D"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43.577</w:t>
            </w:r>
          </w:p>
        </w:tc>
      </w:tr>
      <w:tr w:rsidR="00AE44C5" w:rsidRPr="00A5606A" w14:paraId="6E63EEF1" w14:textId="77777777" w:rsidTr="00AE44C5">
        <w:trPr>
          <w:trHeight w:val="113"/>
        </w:trPr>
        <w:tc>
          <w:tcPr>
            <w:tcW w:w="571" w:type="dxa"/>
            <w:tcBorders>
              <w:top w:val="nil"/>
              <w:left w:val="single" w:sz="4" w:space="0" w:color="auto"/>
              <w:bottom w:val="nil"/>
              <w:right w:val="nil"/>
            </w:tcBorders>
          </w:tcPr>
          <w:p w14:paraId="4A5759AF"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3.2.1.1</w:t>
            </w:r>
          </w:p>
        </w:tc>
        <w:tc>
          <w:tcPr>
            <w:tcW w:w="6381" w:type="dxa"/>
            <w:tcBorders>
              <w:top w:val="nil"/>
              <w:left w:val="nil"/>
              <w:bottom w:val="nil"/>
              <w:right w:val="single" w:sz="4" w:space="0" w:color="auto"/>
            </w:tcBorders>
          </w:tcPr>
          <w:p w14:paraId="1418595B"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Vadeli Döviz Alım İşlemleri</w:t>
            </w:r>
          </w:p>
        </w:tc>
        <w:tc>
          <w:tcPr>
            <w:tcW w:w="888" w:type="dxa"/>
            <w:tcBorders>
              <w:top w:val="nil"/>
              <w:left w:val="single" w:sz="4" w:space="0" w:color="auto"/>
              <w:bottom w:val="nil"/>
              <w:right w:val="single" w:sz="4" w:space="0" w:color="auto"/>
            </w:tcBorders>
            <w:vAlign w:val="bottom"/>
          </w:tcPr>
          <w:p w14:paraId="0528B62E"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05E1A615" w14:textId="449B66F6"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5.259</w:t>
            </w:r>
          </w:p>
        </w:tc>
        <w:tc>
          <w:tcPr>
            <w:tcW w:w="931" w:type="dxa"/>
            <w:tcBorders>
              <w:top w:val="nil"/>
              <w:left w:val="single" w:sz="4" w:space="0" w:color="auto"/>
              <w:bottom w:val="nil"/>
              <w:right w:val="single" w:sz="4" w:space="0" w:color="auto"/>
            </w:tcBorders>
            <w:shd w:val="clear" w:color="auto" w:fill="auto"/>
            <w:vAlign w:val="bottom"/>
          </w:tcPr>
          <w:p w14:paraId="3CAD1CEA" w14:textId="0F29793B"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16.516</w:t>
            </w:r>
          </w:p>
        </w:tc>
        <w:tc>
          <w:tcPr>
            <w:tcW w:w="850" w:type="dxa"/>
            <w:tcBorders>
              <w:top w:val="nil"/>
              <w:left w:val="single" w:sz="4" w:space="0" w:color="auto"/>
              <w:bottom w:val="nil"/>
              <w:right w:val="single" w:sz="4" w:space="0" w:color="auto"/>
            </w:tcBorders>
            <w:shd w:val="clear" w:color="auto" w:fill="auto"/>
            <w:vAlign w:val="bottom"/>
          </w:tcPr>
          <w:p w14:paraId="583B1A11" w14:textId="73A5A552"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21.775</w:t>
            </w:r>
          </w:p>
        </w:tc>
      </w:tr>
      <w:tr w:rsidR="00AE44C5" w:rsidRPr="00A5606A" w14:paraId="1686D435" w14:textId="77777777" w:rsidTr="00AE44C5">
        <w:trPr>
          <w:trHeight w:val="113"/>
        </w:trPr>
        <w:tc>
          <w:tcPr>
            <w:tcW w:w="571" w:type="dxa"/>
            <w:tcBorders>
              <w:top w:val="nil"/>
              <w:left w:val="single" w:sz="4" w:space="0" w:color="auto"/>
              <w:bottom w:val="nil"/>
              <w:right w:val="nil"/>
            </w:tcBorders>
          </w:tcPr>
          <w:p w14:paraId="0AD27B8E"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3.2.1.2</w:t>
            </w:r>
          </w:p>
        </w:tc>
        <w:tc>
          <w:tcPr>
            <w:tcW w:w="6381" w:type="dxa"/>
            <w:tcBorders>
              <w:top w:val="nil"/>
              <w:left w:val="nil"/>
              <w:bottom w:val="nil"/>
              <w:right w:val="single" w:sz="4" w:space="0" w:color="auto"/>
            </w:tcBorders>
          </w:tcPr>
          <w:p w14:paraId="47DAAE8F"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Vadeli Döviz Satım İşlemleri</w:t>
            </w:r>
          </w:p>
        </w:tc>
        <w:tc>
          <w:tcPr>
            <w:tcW w:w="888" w:type="dxa"/>
            <w:tcBorders>
              <w:top w:val="nil"/>
              <w:left w:val="single" w:sz="4" w:space="0" w:color="auto"/>
              <w:bottom w:val="nil"/>
              <w:right w:val="single" w:sz="4" w:space="0" w:color="auto"/>
            </w:tcBorders>
            <w:vAlign w:val="bottom"/>
          </w:tcPr>
          <w:p w14:paraId="2B6771BA"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3A82B4E0" w14:textId="639FBC0E"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16.625</w:t>
            </w:r>
          </w:p>
        </w:tc>
        <w:tc>
          <w:tcPr>
            <w:tcW w:w="931" w:type="dxa"/>
            <w:tcBorders>
              <w:top w:val="nil"/>
              <w:left w:val="single" w:sz="4" w:space="0" w:color="auto"/>
              <w:bottom w:val="nil"/>
              <w:right w:val="single" w:sz="4" w:space="0" w:color="auto"/>
            </w:tcBorders>
            <w:shd w:val="clear" w:color="auto" w:fill="auto"/>
            <w:vAlign w:val="bottom"/>
          </w:tcPr>
          <w:p w14:paraId="4361DA14" w14:textId="14E2D7B1"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5.177</w:t>
            </w:r>
          </w:p>
        </w:tc>
        <w:tc>
          <w:tcPr>
            <w:tcW w:w="850" w:type="dxa"/>
            <w:tcBorders>
              <w:top w:val="nil"/>
              <w:left w:val="single" w:sz="4" w:space="0" w:color="auto"/>
              <w:bottom w:val="nil"/>
              <w:right w:val="single" w:sz="4" w:space="0" w:color="auto"/>
            </w:tcBorders>
            <w:shd w:val="clear" w:color="auto" w:fill="auto"/>
            <w:vAlign w:val="bottom"/>
          </w:tcPr>
          <w:p w14:paraId="1BF80FE7" w14:textId="12D01DCF"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21.802</w:t>
            </w:r>
          </w:p>
        </w:tc>
      </w:tr>
      <w:tr w:rsidR="00AE44C5" w:rsidRPr="00A5606A" w14:paraId="0707DB6A" w14:textId="77777777" w:rsidTr="00AE44C5">
        <w:trPr>
          <w:trHeight w:val="113"/>
        </w:trPr>
        <w:tc>
          <w:tcPr>
            <w:tcW w:w="571" w:type="dxa"/>
            <w:tcBorders>
              <w:top w:val="nil"/>
              <w:left w:val="single" w:sz="4" w:space="0" w:color="auto"/>
              <w:bottom w:val="nil"/>
              <w:right w:val="nil"/>
            </w:tcBorders>
          </w:tcPr>
          <w:p w14:paraId="4D87AD13"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3.2.2.</w:t>
            </w:r>
          </w:p>
        </w:tc>
        <w:tc>
          <w:tcPr>
            <w:tcW w:w="6381" w:type="dxa"/>
            <w:tcBorders>
              <w:top w:val="nil"/>
              <w:left w:val="nil"/>
              <w:bottom w:val="nil"/>
              <w:right w:val="single" w:sz="4" w:space="0" w:color="auto"/>
            </w:tcBorders>
          </w:tcPr>
          <w:p w14:paraId="6907981A"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Diğer Vadeli Alım-Satım İşlemleri</w:t>
            </w:r>
          </w:p>
        </w:tc>
        <w:tc>
          <w:tcPr>
            <w:tcW w:w="888" w:type="dxa"/>
            <w:tcBorders>
              <w:top w:val="nil"/>
              <w:left w:val="single" w:sz="4" w:space="0" w:color="auto"/>
              <w:bottom w:val="nil"/>
              <w:right w:val="single" w:sz="4" w:space="0" w:color="auto"/>
            </w:tcBorders>
            <w:vAlign w:val="bottom"/>
          </w:tcPr>
          <w:p w14:paraId="6363145B"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6B10CB03" w14:textId="03EC29C0"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94.684</w:t>
            </w:r>
          </w:p>
        </w:tc>
        <w:tc>
          <w:tcPr>
            <w:tcW w:w="931" w:type="dxa"/>
            <w:tcBorders>
              <w:top w:val="nil"/>
              <w:left w:val="single" w:sz="4" w:space="0" w:color="auto"/>
              <w:bottom w:val="nil"/>
              <w:right w:val="single" w:sz="4" w:space="0" w:color="auto"/>
            </w:tcBorders>
            <w:shd w:val="clear" w:color="auto" w:fill="auto"/>
            <w:vAlign w:val="bottom"/>
          </w:tcPr>
          <w:p w14:paraId="7E4917C4" w14:textId="25AE35AD"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941.472</w:t>
            </w:r>
          </w:p>
        </w:tc>
        <w:tc>
          <w:tcPr>
            <w:tcW w:w="850" w:type="dxa"/>
            <w:tcBorders>
              <w:top w:val="nil"/>
              <w:left w:val="single" w:sz="4" w:space="0" w:color="auto"/>
              <w:bottom w:val="nil"/>
              <w:right w:val="single" w:sz="4" w:space="0" w:color="auto"/>
            </w:tcBorders>
            <w:shd w:val="clear" w:color="auto" w:fill="auto"/>
            <w:vAlign w:val="bottom"/>
          </w:tcPr>
          <w:p w14:paraId="5521A6C6" w14:textId="75FD0E74"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1.036.156</w:t>
            </w:r>
          </w:p>
        </w:tc>
      </w:tr>
      <w:tr w:rsidR="00AE44C5" w:rsidRPr="00A5606A" w14:paraId="364B9DF2" w14:textId="77777777" w:rsidTr="00AE44C5">
        <w:trPr>
          <w:trHeight w:val="113"/>
        </w:trPr>
        <w:tc>
          <w:tcPr>
            <w:tcW w:w="571" w:type="dxa"/>
            <w:tcBorders>
              <w:top w:val="nil"/>
              <w:left w:val="single" w:sz="4" w:space="0" w:color="auto"/>
              <w:bottom w:val="nil"/>
              <w:right w:val="nil"/>
            </w:tcBorders>
          </w:tcPr>
          <w:p w14:paraId="5379310C"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3.3.</w:t>
            </w:r>
          </w:p>
        </w:tc>
        <w:tc>
          <w:tcPr>
            <w:tcW w:w="6381" w:type="dxa"/>
            <w:tcBorders>
              <w:top w:val="nil"/>
              <w:left w:val="nil"/>
              <w:bottom w:val="nil"/>
              <w:right w:val="single" w:sz="4" w:space="0" w:color="auto"/>
            </w:tcBorders>
          </w:tcPr>
          <w:p w14:paraId="6B5B7465"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Diğer</w:t>
            </w:r>
          </w:p>
        </w:tc>
        <w:tc>
          <w:tcPr>
            <w:tcW w:w="888" w:type="dxa"/>
            <w:tcBorders>
              <w:top w:val="nil"/>
              <w:left w:val="single" w:sz="4" w:space="0" w:color="auto"/>
              <w:bottom w:val="nil"/>
              <w:right w:val="single" w:sz="4" w:space="0" w:color="auto"/>
            </w:tcBorders>
            <w:vAlign w:val="bottom"/>
          </w:tcPr>
          <w:p w14:paraId="2E8D3B22"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7B224550" w14:textId="5FA1A621"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6CCA1694" w14:textId="5F04ABBE"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FD12A2C" w14:textId="3FE3BED3"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4142CD3E" w14:textId="77777777" w:rsidTr="00AE44C5">
        <w:trPr>
          <w:trHeight w:val="113"/>
        </w:trPr>
        <w:tc>
          <w:tcPr>
            <w:tcW w:w="571" w:type="dxa"/>
            <w:tcBorders>
              <w:top w:val="nil"/>
              <w:left w:val="single" w:sz="4" w:space="0" w:color="auto"/>
              <w:bottom w:val="nil"/>
              <w:right w:val="nil"/>
            </w:tcBorders>
          </w:tcPr>
          <w:p w14:paraId="0DF71D17"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 B.</w:t>
            </w:r>
          </w:p>
        </w:tc>
        <w:tc>
          <w:tcPr>
            <w:tcW w:w="6381" w:type="dxa"/>
            <w:tcBorders>
              <w:top w:val="nil"/>
              <w:left w:val="nil"/>
              <w:bottom w:val="nil"/>
              <w:right w:val="single" w:sz="4" w:space="0" w:color="auto"/>
            </w:tcBorders>
          </w:tcPr>
          <w:p w14:paraId="5C23BC77"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EMANET VE REHİNLİ KIYMETLER (IV + V+VI)</w:t>
            </w:r>
          </w:p>
        </w:tc>
        <w:tc>
          <w:tcPr>
            <w:tcW w:w="888" w:type="dxa"/>
            <w:tcBorders>
              <w:top w:val="nil"/>
              <w:left w:val="single" w:sz="4" w:space="0" w:color="auto"/>
              <w:bottom w:val="nil"/>
              <w:right w:val="single" w:sz="4" w:space="0" w:color="auto"/>
            </w:tcBorders>
            <w:vAlign w:val="bottom"/>
          </w:tcPr>
          <w:p w14:paraId="62021B83" w14:textId="77777777" w:rsidR="00AE44C5" w:rsidRPr="00A5606A" w:rsidRDefault="00AE44C5" w:rsidP="00AE44C5">
            <w:pPr>
              <w:autoSpaceDE w:val="0"/>
              <w:autoSpaceDN w:val="0"/>
              <w:adjustRightInd w:val="0"/>
              <w:jc w:val="right"/>
              <w:rPr>
                <w:rFonts w:ascii="Arial" w:hAnsi="Arial" w:cs="Arial"/>
                <w:b/>
                <w:sz w:val="14"/>
                <w:szCs w:val="14"/>
              </w:rPr>
            </w:pPr>
          </w:p>
        </w:tc>
        <w:tc>
          <w:tcPr>
            <w:tcW w:w="922" w:type="dxa"/>
            <w:tcBorders>
              <w:top w:val="nil"/>
              <w:left w:val="single" w:sz="4" w:space="0" w:color="auto"/>
              <w:bottom w:val="nil"/>
              <w:right w:val="single" w:sz="4" w:space="0" w:color="auto"/>
            </w:tcBorders>
            <w:shd w:val="clear" w:color="auto" w:fill="auto"/>
            <w:vAlign w:val="bottom"/>
          </w:tcPr>
          <w:p w14:paraId="05E65B37" w14:textId="22F11C2A"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59.076.439</w:t>
            </w:r>
          </w:p>
        </w:tc>
        <w:tc>
          <w:tcPr>
            <w:tcW w:w="931" w:type="dxa"/>
            <w:tcBorders>
              <w:top w:val="nil"/>
              <w:left w:val="single" w:sz="4" w:space="0" w:color="auto"/>
              <w:bottom w:val="nil"/>
              <w:right w:val="single" w:sz="4" w:space="0" w:color="auto"/>
            </w:tcBorders>
            <w:shd w:val="clear" w:color="auto" w:fill="auto"/>
            <w:vAlign w:val="bottom"/>
          </w:tcPr>
          <w:p w14:paraId="714612A9" w14:textId="19258FCE"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9.015.013</w:t>
            </w:r>
          </w:p>
        </w:tc>
        <w:tc>
          <w:tcPr>
            <w:tcW w:w="850" w:type="dxa"/>
            <w:tcBorders>
              <w:top w:val="nil"/>
              <w:left w:val="single" w:sz="4" w:space="0" w:color="auto"/>
              <w:bottom w:val="nil"/>
              <w:right w:val="single" w:sz="4" w:space="0" w:color="auto"/>
            </w:tcBorders>
            <w:shd w:val="clear" w:color="auto" w:fill="auto"/>
            <w:vAlign w:val="bottom"/>
          </w:tcPr>
          <w:p w14:paraId="2846DAC0" w14:textId="1EE21A9F"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68.091.452</w:t>
            </w:r>
          </w:p>
        </w:tc>
      </w:tr>
      <w:tr w:rsidR="00AE44C5" w:rsidRPr="00A5606A" w14:paraId="4C0BCA41" w14:textId="77777777" w:rsidTr="00AE44C5">
        <w:trPr>
          <w:trHeight w:val="113"/>
        </w:trPr>
        <w:tc>
          <w:tcPr>
            <w:tcW w:w="571" w:type="dxa"/>
            <w:tcBorders>
              <w:top w:val="nil"/>
              <w:left w:val="single" w:sz="4" w:space="0" w:color="auto"/>
              <w:bottom w:val="nil"/>
              <w:right w:val="nil"/>
            </w:tcBorders>
          </w:tcPr>
          <w:p w14:paraId="3AC8A707"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 IV.</w:t>
            </w:r>
          </w:p>
        </w:tc>
        <w:tc>
          <w:tcPr>
            <w:tcW w:w="6381" w:type="dxa"/>
            <w:tcBorders>
              <w:top w:val="nil"/>
              <w:left w:val="nil"/>
              <w:bottom w:val="nil"/>
              <w:right w:val="single" w:sz="4" w:space="0" w:color="auto"/>
            </w:tcBorders>
          </w:tcPr>
          <w:p w14:paraId="3EBC99C6"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EMANET KIYMETLER</w:t>
            </w:r>
          </w:p>
        </w:tc>
        <w:tc>
          <w:tcPr>
            <w:tcW w:w="888" w:type="dxa"/>
            <w:tcBorders>
              <w:top w:val="nil"/>
              <w:left w:val="single" w:sz="4" w:space="0" w:color="auto"/>
              <w:bottom w:val="nil"/>
              <w:right w:val="single" w:sz="4" w:space="0" w:color="auto"/>
            </w:tcBorders>
            <w:vAlign w:val="bottom"/>
          </w:tcPr>
          <w:p w14:paraId="64641FC9" w14:textId="77777777" w:rsidR="00AE44C5" w:rsidRPr="00A5606A" w:rsidRDefault="00AE44C5" w:rsidP="00AE44C5">
            <w:pPr>
              <w:autoSpaceDE w:val="0"/>
              <w:autoSpaceDN w:val="0"/>
              <w:adjustRightInd w:val="0"/>
              <w:jc w:val="right"/>
              <w:rPr>
                <w:rFonts w:ascii="Arial" w:hAnsi="Arial" w:cs="Arial"/>
                <w:b/>
                <w:sz w:val="14"/>
                <w:szCs w:val="14"/>
              </w:rPr>
            </w:pPr>
          </w:p>
        </w:tc>
        <w:tc>
          <w:tcPr>
            <w:tcW w:w="922" w:type="dxa"/>
            <w:tcBorders>
              <w:top w:val="nil"/>
              <w:left w:val="single" w:sz="4" w:space="0" w:color="auto"/>
              <w:bottom w:val="nil"/>
              <w:right w:val="single" w:sz="4" w:space="0" w:color="auto"/>
            </w:tcBorders>
            <w:shd w:val="clear" w:color="auto" w:fill="auto"/>
            <w:vAlign w:val="bottom"/>
          </w:tcPr>
          <w:p w14:paraId="70246092" w14:textId="7706405B"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2.064.347</w:t>
            </w:r>
          </w:p>
        </w:tc>
        <w:tc>
          <w:tcPr>
            <w:tcW w:w="931" w:type="dxa"/>
            <w:tcBorders>
              <w:top w:val="nil"/>
              <w:left w:val="single" w:sz="4" w:space="0" w:color="auto"/>
              <w:bottom w:val="nil"/>
              <w:right w:val="single" w:sz="4" w:space="0" w:color="auto"/>
            </w:tcBorders>
            <w:shd w:val="clear" w:color="auto" w:fill="auto"/>
            <w:vAlign w:val="bottom"/>
          </w:tcPr>
          <w:p w14:paraId="3E99B939" w14:textId="3505225E"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1.266.279</w:t>
            </w:r>
          </w:p>
        </w:tc>
        <w:tc>
          <w:tcPr>
            <w:tcW w:w="850" w:type="dxa"/>
            <w:tcBorders>
              <w:top w:val="nil"/>
              <w:left w:val="single" w:sz="4" w:space="0" w:color="auto"/>
              <w:bottom w:val="nil"/>
              <w:right w:val="single" w:sz="4" w:space="0" w:color="auto"/>
            </w:tcBorders>
            <w:shd w:val="clear" w:color="auto" w:fill="auto"/>
            <w:vAlign w:val="bottom"/>
          </w:tcPr>
          <w:p w14:paraId="2A63A709" w14:textId="3A107DAE"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3.330.626</w:t>
            </w:r>
          </w:p>
        </w:tc>
      </w:tr>
      <w:tr w:rsidR="00AE44C5" w:rsidRPr="00A5606A" w14:paraId="173A0915" w14:textId="77777777" w:rsidTr="00AE44C5">
        <w:trPr>
          <w:trHeight w:val="113"/>
        </w:trPr>
        <w:tc>
          <w:tcPr>
            <w:tcW w:w="571" w:type="dxa"/>
            <w:tcBorders>
              <w:top w:val="nil"/>
              <w:left w:val="single" w:sz="4" w:space="0" w:color="auto"/>
              <w:bottom w:val="nil"/>
              <w:right w:val="nil"/>
            </w:tcBorders>
          </w:tcPr>
          <w:p w14:paraId="7B5AEC1D"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4.1.</w:t>
            </w:r>
          </w:p>
        </w:tc>
        <w:tc>
          <w:tcPr>
            <w:tcW w:w="6381" w:type="dxa"/>
            <w:tcBorders>
              <w:top w:val="nil"/>
              <w:left w:val="nil"/>
              <w:bottom w:val="nil"/>
              <w:right w:val="single" w:sz="4" w:space="0" w:color="auto"/>
            </w:tcBorders>
          </w:tcPr>
          <w:p w14:paraId="6A20FFD5"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Müşteri Fon Ve Portföy Mevcutları</w:t>
            </w:r>
          </w:p>
        </w:tc>
        <w:tc>
          <w:tcPr>
            <w:tcW w:w="888" w:type="dxa"/>
            <w:tcBorders>
              <w:top w:val="nil"/>
              <w:left w:val="single" w:sz="4" w:space="0" w:color="auto"/>
              <w:bottom w:val="nil"/>
              <w:right w:val="single" w:sz="4" w:space="0" w:color="auto"/>
            </w:tcBorders>
            <w:vAlign w:val="bottom"/>
          </w:tcPr>
          <w:p w14:paraId="0F036C6B"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1162F6C7" w14:textId="4684D7EB"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1CA1E2B9" w14:textId="79BF7246"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983900D" w14:textId="6CDB3668"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4C995549" w14:textId="77777777" w:rsidTr="00AE44C5">
        <w:trPr>
          <w:trHeight w:val="113"/>
        </w:trPr>
        <w:tc>
          <w:tcPr>
            <w:tcW w:w="571" w:type="dxa"/>
            <w:tcBorders>
              <w:top w:val="nil"/>
              <w:left w:val="single" w:sz="4" w:space="0" w:color="auto"/>
              <w:bottom w:val="nil"/>
              <w:right w:val="nil"/>
            </w:tcBorders>
          </w:tcPr>
          <w:p w14:paraId="287B339C"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4.2.</w:t>
            </w:r>
          </w:p>
        </w:tc>
        <w:tc>
          <w:tcPr>
            <w:tcW w:w="6381" w:type="dxa"/>
            <w:tcBorders>
              <w:top w:val="nil"/>
              <w:left w:val="nil"/>
              <w:bottom w:val="nil"/>
              <w:right w:val="single" w:sz="4" w:space="0" w:color="auto"/>
            </w:tcBorders>
          </w:tcPr>
          <w:p w14:paraId="1977BE5E"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Emanete Alınan Menkul Değerler</w:t>
            </w:r>
          </w:p>
        </w:tc>
        <w:tc>
          <w:tcPr>
            <w:tcW w:w="888" w:type="dxa"/>
            <w:tcBorders>
              <w:top w:val="nil"/>
              <w:left w:val="single" w:sz="4" w:space="0" w:color="auto"/>
              <w:bottom w:val="nil"/>
              <w:right w:val="single" w:sz="4" w:space="0" w:color="auto"/>
            </w:tcBorders>
            <w:vAlign w:val="bottom"/>
          </w:tcPr>
          <w:p w14:paraId="21CED5B2"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16E8D453" w14:textId="4727B056"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72</w:t>
            </w:r>
          </w:p>
        </w:tc>
        <w:tc>
          <w:tcPr>
            <w:tcW w:w="931" w:type="dxa"/>
            <w:tcBorders>
              <w:top w:val="nil"/>
              <w:left w:val="single" w:sz="4" w:space="0" w:color="auto"/>
              <w:bottom w:val="nil"/>
              <w:right w:val="single" w:sz="4" w:space="0" w:color="auto"/>
            </w:tcBorders>
            <w:shd w:val="clear" w:color="auto" w:fill="auto"/>
            <w:vAlign w:val="bottom"/>
          </w:tcPr>
          <w:p w14:paraId="7D2632A4" w14:textId="422BDDCF"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D71AA26" w14:textId="348CD202"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72</w:t>
            </w:r>
          </w:p>
        </w:tc>
      </w:tr>
      <w:tr w:rsidR="00AE44C5" w:rsidRPr="00A5606A" w14:paraId="19385D1A" w14:textId="77777777" w:rsidTr="00AE44C5">
        <w:trPr>
          <w:trHeight w:val="113"/>
        </w:trPr>
        <w:tc>
          <w:tcPr>
            <w:tcW w:w="571" w:type="dxa"/>
            <w:tcBorders>
              <w:top w:val="nil"/>
              <w:left w:val="single" w:sz="4" w:space="0" w:color="auto"/>
              <w:bottom w:val="nil"/>
              <w:right w:val="nil"/>
            </w:tcBorders>
          </w:tcPr>
          <w:p w14:paraId="3169B76C"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4.3.</w:t>
            </w:r>
          </w:p>
        </w:tc>
        <w:tc>
          <w:tcPr>
            <w:tcW w:w="6381" w:type="dxa"/>
            <w:tcBorders>
              <w:top w:val="nil"/>
              <w:left w:val="nil"/>
              <w:bottom w:val="nil"/>
              <w:right w:val="single" w:sz="4" w:space="0" w:color="auto"/>
            </w:tcBorders>
          </w:tcPr>
          <w:p w14:paraId="3FAE8546"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Tahsile Alınan Çekler</w:t>
            </w:r>
          </w:p>
        </w:tc>
        <w:tc>
          <w:tcPr>
            <w:tcW w:w="888" w:type="dxa"/>
            <w:tcBorders>
              <w:top w:val="nil"/>
              <w:left w:val="single" w:sz="4" w:space="0" w:color="auto"/>
              <w:bottom w:val="nil"/>
              <w:right w:val="single" w:sz="4" w:space="0" w:color="auto"/>
            </w:tcBorders>
            <w:vAlign w:val="bottom"/>
          </w:tcPr>
          <w:p w14:paraId="253B9C82"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7AEFE50A" w14:textId="4750FD11"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1.590.693</w:t>
            </w:r>
          </w:p>
        </w:tc>
        <w:tc>
          <w:tcPr>
            <w:tcW w:w="931" w:type="dxa"/>
            <w:tcBorders>
              <w:top w:val="nil"/>
              <w:left w:val="single" w:sz="4" w:space="0" w:color="auto"/>
              <w:bottom w:val="nil"/>
              <w:right w:val="single" w:sz="4" w:space="0" w:color="auto"/>
            </w:tcBorders>
            <w:shd w:val="clear" w:color="auto" w:fill="auto"/>
            <w:vAlign w:val="bottom"/>
          </w:tcPr>
          <w:p w14:paraId="6032AB37" w14:textId="461D7322"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149.772</w:t>
            </w:r>
          </w:p>
        </w:tc>
        <w:tc>
          <w:tcPr>
            <w:tcW w:w="850" w:type="dxa"/>
            <w:tcBorders>
              <w:top w:val="nil"/>
              <w:left w:val="single" w:sz="4" w:space="0" w:color="auto"/>
              <w:bottom w:val="nil"/>
              <w:right w:val="single" w:sz="4" w:space="0" w:color="auto"/>
            </w:tcBorders>
            <w:shd w:val="clear" w:color="auto" w:fill="auto"/>
            <w:vAlign w:val="bottom"/>
          </w:tcPr>
          <w:p w14:paraId="12DF3D1E" w14:textId="31B987EA"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1.740.465</w:t>
            </w:r>
          </w:p>
        </w:tc>
      </w:tr>
      <w:tr w:rsidR="00AE44C5" w:rsidRPr="00A5606A" w14:paraId="7AB7A94A" w14:textId="77777777" w:rsidTr="00AE44C5">
        <w:trPr>
          <w:trHeight w:val="113"/>
        </w:trPr>
        <w:tc>
          <w:tcPr>
            <w:tcW w:w="571" w:type="dxa"/>
            <w:tcBorders>
              <w:top w:val="nil"/>
              <w:left w:val="single" w:sz="4" w:space="0" w:color="auto"/>
              <w:bottom w:val="nil"/>
              <w:right w:val="nil"/>
            </w:tcBorders>
          </w:tcPr>
          <w:p w14:paraId="22586093"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4.4.</w:t>
            </w:r>
          </w:p>
        </w:tc>
        <w:tc>
          <w:tcPr>
            <w:tcW w:w="6381" w:type="dxa"/>
            <w:tcBorders>
              <w:top w:val="nil"/>
              <w:left w:val="nil"/>
              <w:bottom w:val="nil"/>
              <w:right w:val="single" w:sz="4" w:space="0" w:color="auto"/>
            </w:tcBorders>
          </w:tcPr>
          <w:p w14:paraId="337DAEBC"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Tahsile Alınan Ticari Senetler</w:t>
            </w:r>
          </w:p>
        </w:tc>
        <w:tc>
          <w:tcPr>
            <w:tcW w:w="888" w:type="dxa"/>
            <w:tcBorders>
              <w:top w:val="nil"/>
              <w:left w:val="single" w:sz="4" w:space="0" w:color="auto"/>
              <w:bottom w:val="nil"/>
              <w:right w:val="single" w:sz="4" w:space="0" w:color="auto"/>
            </w:tcBorders>
            <w:vAlign w:val="bottom"/>
          </w:tcPr>
          <w:p w14:paraId="77A53923"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188DE190" w14:textId="53B022A0"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442.531</w:t>
            </w:r>
          </w:p>
        </w:tc>
        <w:tc>
          <w:tcPr>
            <w:tcW w:w="931" w:type="dxa"/>
            <w:tcBorders>
              <w:top w:val="nil"/>
              <w:left w:val="single" w:sz="4" w:space="0" w:color="auto"/>
              <w:bottom w:val="nil"/>
              <w:right w:val="single" w:sz="4" w:space="0" w:color="auto"/>
            </w:tcBorders>
            <w:shd w:val="clear" w:color="auto" w:fill="auto"/>
            <w:vAlign w:val="bottom"/>
          </w:tcPr>
          <w:p w14:paraId="16130FE1" w14:textId="0C969F67"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45.071</w:t>
            </w:r>
          </w:p>
        </w:tc>
        <w:tc>
          <w:tcPr>
            <w:tcW w:w="850" w:type="dxa"/>
            <w:tcBorders>
              <w:top w:val="nil"/>
              <w:left w:val="single" w:sz="4" w:space="0" w:color="auto"/>
              <w:bottom w:val="nil"/>
              <w:right w:val="single" w:sz="4" w:space="0" w:color="auto"/>
            </w:tcBorders>
            <w:shd w:val="clear" w:color="auto" w:fill="auto"/>
            <w:vAlign w:val="bottom"/>
          </w:tcPr>
          <w:p w14:paraId="7454F7E9" w14:textId="5B2170F2"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487.602</w:t>
            </w:r>
          </w:p>
        </w:tc>
      </w:tr>
      <w:tr w:rsidR="00AE44C5" w:rsidRPr="00A5606A" w14:paraId="0B9BAC1A" w14:textId="77777777" w:rsidTr="00AE44C5">
        <w:trPr>
          <w:trHeight w:val="113"/>
        </w:trPr>
        <w:tc>
          <w:tcPr>
            <w:tcW w:w="571" w:type="dxa"/>
            <w:tcBorders>
              <w:top w:val="nil"/>
              <w:left w:val="single" w:sz="4" w:space="0" w:color="auto"/>
              <w:bottom w:val="nil"/>
              <w:right w:val="nil"/>
            </w:tcBorders>
          </w:tcPr>
          <w:p w14:paraId="72E681A1"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4.5.</w:t>
            </w:r>
          </w:p>
        </w:tc>
        <w:tc>
          <w:tcPr>
            <w:tcW w:w="6381" w:type="dxa"/>
            <w:tcBorders>
              <w:top w:val="nil"/>
              <w:left w:val="nil"/>
              <w:bottom w:val="nil"/>
              <w:right w:val="single" w:sz="4" w:space="0" w:color="auto"/>
            </w:tcBorders>
          </w:tcPr>
          <w:p w14:paraId="1007E02C"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Tahsile Alınan Diğer Kıymetler</w:t>
            </w:r>
          </w:p>
        </w:tc>
        <w:tc>
          <w:tcPr>
            <w:tcW w:w="888" w:type="dxa"/>
            <w:tcBorders>
              <w:top w:val="nil"/>
              <w:left w:val="single" w:sz="4" w:space="0" w:color="auto"/>
              <w:bottom w:val="nil"/>
              <w:right w:val="single" w:sz="4" w:space="0" w:color="auto"/>
            </w:tcBorders>
            <w:vAlign w:val="bottom"/>
          </w:tcPr>
          <w:p w14:paraId="192FB401"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561950CB" w14:textId="132937D3"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103</w:t>
            </w:r>
          </w:p>
        </w:tc>
        <w:tc>
          <w:tcPr>
            <w:tcW w:w="931" w:type="dxa"/>
            <w:tcBorders>
              <w:top w:val="nil"/>
              <w:left w:val="single" w:sz="4" w:space="0" w:color="auto"/>
              <w:bottom w:val="nil"/>
              <w:right w:val="single" w:sz="4" w:space="0" w:color="auto"/>
            </w:tcBorders>
            <w:shd w:val="clear" w:color="auto" w:fill="auto"/>
            <w:vAlign w:val="bottom"/>
          </w:tcPr>
          <w:p w14:paraId="243D720F" w14:textId="0F6E86C0"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44D7C05" w14:textId="53EE156E"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103</w:t>
            </w:r>
          </w:p>
        </w:tc>
      </w:tr>
      <w:tr w:rsidR="00AE44C5" w:rsidRPr="00A5606A" w14:paraId="4FB88AF1" w14:textId="77777777" w:rsidTr="00AE44C5">
        <w:trPr>
          <w:trHeight w:val="113"/>
        </w:trPr>
        <w:tc>
          <w:tcPr>
            <w:tcW w:w="571" w:type="dxa"/>
            <w:tcBorders>
              <w:top w:val="nil"/>
              <w:left w:val="single" w:sz="4" w:space="0" w:color="auto"/>
              <w:bottom w:val="nil"/>
              <w:right w:val="nil"/>
            </w:tcBorders>
          </w:tcPr>
          <w:p w14:paraId="6E262494"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4.6.</w:t>
            </w:r>
          </w:p>
        </w:tc>
        <w:tc>
          <w:tcPr>
            <w:tcW w:w="6381" w:type="dxa"/>
            <w:tcBorders>
              <w:top w:val="nil"/>
              <w:left w:val="nil"/>
              <w:bottom w:val="nil"/>
              <w:right w:val="single" w:sz="4" w:space="0" w:color="auto"/>
            </w:tcBorders>
          </w:tcPr>
          <w:p w14:paraId="48563860"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İhracına Aracı Olunan Kıymetler</w:t>
            </w:r>
          </w:p>
        </w:tc>
        <w:tc>
          <w:tcPr>
            <w:tcW w:w="888" w:type="dxa"/>
            <w:tcBorders>
              <w:top w:val="nil"/>
              <w:left w:val="single" w:sz="4" w:space="0" w:color="auto"/>
              <w:bottom w:val="nil"/>
              <w:right w:val="single" w:sz="4" w:space="0" w:color="auto"/>
            </w:tcBorders>
            <w:vAlign w:val="bottom"/>
          </w:tcPr>
          <w:p w14:paraId="2EBDA965"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3D185E75" w14:textId="24B035DB"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6AEC9561" w14:textId="2EF8001D"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12B9324" w14:textId="72D548B4"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705EF9BB" w14:textId="77777777" w:rsidTr="00AE44C5">
        <w:trPr>
          <w:trHeight w:val="113"/>
        </w:trPr>
        <w:tc>
          <w:tcPr>
            <w:tcW w:w="571" w:type="dxa"/>
            <w:tcBorders>
              <w:top w:val="nil"/>
              <w:left w:val="single" w:sz="4" w:space="0" w:color="auto"/>
              <w:bottom w:val="nil"/>
              <w:right w:val="nil"/>
            </w:tcBorders>
          </w:tcPr>
          <w:p w14:paraId="75B72899"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4.7.</w:t>
            </w:r>
          </w:p>
        </w:tc>
        <w:tc>
          <w:tcPr>
            <w:tcW w:w="6381" w:type="dxa"/>
            <w:tcBorders>
              <w:top w:val="nil"/>
              <w:left w:val="nil"/>
              <w:bottom w:val="nil"/>
              <w:right w:val="single" w:sz="4" w:space="0" w:color="auto"/>
            </w:tcBorders>
          </w:tcPr>
          <w:p w14:paraId="0E9D68C0"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Diğer Emanet Kıymetler</w:t>
            </w:r>
          </w:p>
        </w:tc>
        <w:tc>
          <w:tcPr>
            <w:tcW w:w="888" w:type="dxa"/>
            <w:tcBorders>
              <w:top w:val="nil"/>
              <w:left w:val="single" w:sz="4" w:space="0" w:color="auto"/>
              <w:bottom w:val="nil"/>
              <w:right w:val="single" w:sz="4" w:space="0" w:color="auto"/>
            </w:tcBorders>
            <w:vAlign w:val="bottom"/>
          </w:tcPr>
          <w:p w14:paraId="47C84845"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69895395" w14:textId="3F481573"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999</w:t>
            </w:r>
          </w:p>
        </w:tc>
        <w:tc>
          <w:tcPr>
            <w:tcW w:w="931" w:type="dxa"/>
            <w:tcBorders>
              <w:top w:val="nil"/>
              <w:left w:val="single" w:sz="4" w:space="0" w:color="auto"/>
              <w:bottom w:val="nil"/>
              <w:right w:val="single" w:sz="4" w:space="0" w:color="auto"/>
            </w:tcBorders>
            <w:shd w:val="clear" w:color="auto" w:fill="auto"/>
            <w:vAlign w:val="bottom"/>
          </w:tcPr>
          <w:p w14:paraId="54587722" w14:textId="7CCE2E23"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224.453</w:t>
            </w:r>
          </w:p>
        </w:tc>
        <w:tc>
          <w:tcPr>
            <w:tcW w:w="850" w:type="dxa"/>
            <w:tcBorders>
              <w:top w:val="nil"/>
              <w:left w:val="single" w:sz="4" w:space="0" w:color="auto"/>
              <w:bottom w:val="nil"/>
              <w:right w:val="single" w:sz="4" w:space="0" w:color="auto"/>
            </w:tcBorders>
            <w:shd w:val="clear" w:color="auto" w:fill="auto"/>
            <w:vAlign w:val="bottom"/>
          </w:tcPr>
          <w:p w14:paraId="60DF44CB" w14:textId="2ED3E1FF"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225.452</w:t>
            </w:r>
          </w:p>
        </w:tc>
      </w:tr>
      <w:tr w:rsidR="00AE44C5" w:rsidRPr="00A5606A" w14:paraId="4A0731CD" w14:textId="77777777" w:rsidTr="00AE44C5">
        <w:trPr>
          <w:trHeight w:val="113"/>
        </w:trPr>
        <w:tc>
          <w:tcPr>
            <w:tcW w:w="571" w:type="dxa"/>
            <w:tcBorders>
              <w:top w:val="nil"/>
              <w:left w:val="single" w:sz="4" w:space="0" w:color="auto"/>
              <w:bottom w:val="nil"/>
              <w:right w:val="nil"/>
            </w:tcBorders>
          </w:tcPr>
          <w:p w14:paraId="069F80E9"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4.8.</w:t>
            </w:r>
          </w:p>
        </w:tc>
        <w:tc>
          <w:tcPr>
            <w:tcW w:w="6381" w:type="dxa"/>
            <w:tcBorders>
              <w:top w:val="nil"/>
              <w:left w:val="nil"/>
              <w:bottom w:val="nil"/>
              <w:right w:val="single" w:sz="4" w:space="0" w:color="auto"/>
            </w:tcBorders>
          </w:tcPr>
          <w:p w14:paraId="3021156E"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Emanet Kıymet Alanlar</w:t>
            </w:r>
          </w:p>
        </w:tc>
        <w:tc>
          <w:tcPr>
            <w:tcW w:w="888" w:type="dxa"/>
            <w:tcBorders>
              <w:top w:val="nil"/>
              <w:left w:val="single" w:sz="4" w:space="0" w:color="auto"/>
              <w:bottom w:val="nil"/>
              <w:right w:val="single" w:sz="4" w:space="0" w:color="auto"/>
            </w:tcBorders>
            <w:vAlign w:val="bottom"/>
          </w:tcPr>
          <w:p w14:paraId="003FEBF1"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2F4B1AE6" w14:textId="211FF785"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29.949</w:t>
            </w:r>
          </w:p>
        </w:tc>
        <w:tc>
          <w:tcPr>
            <w:tcW w:w="931" w:type="dxa"/>
            <w:tcBorders>
              <w:top w:val="nil"/>
              <w:left w:val="single" w:sz="4" w:space="0" w:color="auto"/>
              <w:bottom w:val="nil"/>
              <w:right w:val="single" w:sz="4" w:space="0" w:color="auto"/>
            </w:tcBorders>
            <w:shd w:val="clear" w:color="auto" w:fill="auto"/>
            <w:vAlign w:val="bottom"/>
          </w:tcPr>
          <w:p w14:paraId="6F53B2AF" w14:textId="36AC97E3"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846.983</w:t>
            </w:r>
          </w:p>
        </w:tc>
        <w:tc>
          <w:tcPr>
            <w:tcW w:w="850" w:type="dxa"/>
            <w:tcBorders>
              <w:top w:val="nil"/>
              <w:left w:val="single" w:sz="4" w:space="0" w:color="auto"/>
              <w:bottom w:val="nil"/>
              <w:right w:val="single" w:sz="4" w:space="0" w:color="auto"/>
            </w:tcBorders>
            <w:shd w:val="clear" w:color="auto" w:fill="auto"/>
            <w:vAlign w:val="bottom"/>
          </w:tcPr>
          <w:p w14:paraId="78FAD696" w14:textId="712DA139"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876.932</w:t>
            </w:r>
          </w:p>
        </w:tc>
      </w:tr>
      <w:tr w:rsidR="00AE44C5" w:rsidRPr="00A5606A" w14:paraId="06C5AD85" w14:textId="77777777" w:rsidTr="00AE44C5">
        <w:trPr>
          <w:trHeight w:val="113"/>
        </w:trPr>
        <w:tc>
          <w:tcPr>
            <w:tcW w:w="571" w:type="dxa"/>
            <w:tcBorders>
              <w:top w:val="nil"/>
              <w:left w:val="single" w:sz="4" w:space="0" w:color="auto"/>
              <w:bottom w:val="nil"/>
              <w:right w:val="nil"/>
            </w:tcBorders>
          </w:tcPr>
          <w:p w14:paraId="110E6250"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 V.</w:t>
            </w:r>
          </w:p>
        </w:tc>
        <w:tc>
          <w:tcPr>
            <w:tcW w:w="6381" w:type="dxa"/>
            <w:tcBorders>
              <w:top w:val="nil"/>
              <w:left w:val="nil"/>
              <w:bottom w:val="nil"/>
              <w:right w:val="single" w:sz="4" w:space="0" w:color="auto"/>
            </w:tcBorders>
          </w:tcPr>
          <w:p w14:paraId="6FDE4C8F"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REHİNLİ KIYMETLER</w:t>
            </w:r>
          </w:p>
        </w:tc>
        <w:tc>
          <w:tcPr>
            <w:tcW w:w="888" w:type="dxa"/>
            <w:tcBorders>
              <w:top w:val="nil"/>
              <w:left w:val="single" w:sz="4" w:space="0" w:color="auto"/>
              <w:bottom w:val="nil"/>
              <w:right w:val="single" w:sz="4" w:space="0" w:color="auto"/>
            </w:tcBorders>
            <w:vAlign w:val="bottom"/>
          </w:tcPr>
          <w:p w14:paraId="3E2BFE50" w14:textId="77777777" w:rsidR="00AE44C5" w:rsidRPr="00A5606A" w:rsidRDefault="00AE44C5" w:rsidP="00AE44C5">
            <w:pPr>
              <w:autoSpaceDE w:val="0"/>
              <w:autoSpaceDN w:val="0"/>
              <w:adjustRightInd w:val="0"/>
              <w:jc w:val="right"/>
              <w:rPr>
                <w:rFonts w:ascii="Arial" w:hAnsi="Arial" w:cs="Arial"/>
                <w:b/>
                <w:sz w:val="14"/>
                <w:szCs w:val="14"/>
              </w:rPr>
            </w:pPr>
          </w:p>
        </w:tc>
        <w:tc>
          <w:tcPr>
            <w:tcW w:w="922" w:type="dxa"/>
            <w:tcBorders>
              <w:top w:val="nil"/>
              <w:left w:val="single" w:sz="4" w:space="0" w:color="auto"/>
              <w:bottom w:val="nil"/>
              <w:right w:val="single" w:sz="4" w:space="0" w:color="auto"/>
            </w:tcBorders>
            <w:shd w:val="clear" w:color="auto" w:fill="auto"/>
            <w:vAlign w:val="bottom"/>
          </w:tcPr>
          <w:p w14:paraId="38C82059" w14:textId="4D2A0A41"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57.012.092</w:t>
            </w:r>
          </w:p>
        </w:tc>
        <w:tc>
          <w:tcPr>
            <w:tcW w:w="931" w:type="dxa"/>
            <w:tcBorders>
              <w:top w:val="nil"/>
              <w:left w:val="single" w:sz="4" w:space="0" w:color="auto"/>
              <w:bottom w:val="nil"/>
              <w:right w:val="single" w:sz="4" w:space="0" w:color="auto"/>
            </w:tcBorders>
            <w:shd w:val="clear" w:color="auto" w:fill="auto"/>
            <w:vAlign w:val="bottom"/>
          </w:tcPr>
          <w:p w14:paraId="708DD5A3" w14:textId="6390D842"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7.748.734</w:t>
            </w:r>
          </w:p>
        </w:tc>
        <w:tc>
          <w:tcPr>
            <w:tcW w:w="850" w:type="dxa"/>
            <w:tcBorders>
              <w:top w:val="nil"/>
              <w:left w:val="single" w:sz="4" w:space="0" w:color="auto"/>
              <w:bottom w:val="nil"/>
              <w:right w:val="single" w:sz="4" w:space="0" w:color="auto"/>
            </w:tcBorders>
            <w:shd w:val="clear" w:color="auto" w:fill="auto"/>
            <w:vAlign w:val="bottom"/>
          </w:tcPr>
          <w:p w14:paraId="0C49D038" w14:textId="180D14D3"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64.760.826</w:t>
            </w:r>
          </w:p>
        </w:tc>
      </w:tr>
      <w:tr w:rsidR="00AE44C5" w:rsidRPr="00A5606A" w14:paraId="3A9815CA" w14:textId="77777777" w:rsidTr="00AE44C5">
        <w:trPr>
          <w:trHeight w:val="113"/>
        </w:trPr>
        <w:tc>
          <w:tcPr>
            <w:tcW w:w="571" w:type="dxa"/>
            <w:tcBorders>
              <w:top w:val="nil"/>
              <w:left w:val="single" w:sz="4" w:space="0" w:color="auto"/>
              <w:bottom w:val="nil"/>
              <w:right w:val="nil"/>
            </w:tcBorders>
          </w:tcPr>
          <w:p w14:paraId="689E6B21"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5.1.</w:t>
            </w:r>
          </w:p>
        </w:tc>
        <w:tc>
          <w:tcPr>
            <w:tcW w:w="6381" w:type="dxa"/>
            <w:tcBorders>
              <w:top w:val="nil"/>
              <w:left w:val="nil"/>
              <w:bottom w:val="nil"/>
              <w:right w:val="single" w:sz="4" w:space="0" w:color="auto"/>
            </w:tcBorders>
          </w:tcPr>
          <w:p w14:paraId="2080CA73"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Menkul Kıymetler</w:t>
            </w:r>
          </w:p>
        </w:tc>
        <w:tc>
          <w:tcPr>
            <w:tcW w:w="888" w:type="dxa"/>
            <w:tcBorders>
              <w:top w:val="nil"/>
              <w:left w:val="single" w:sz="4" w:space="0" w:color="auto"/>
              <w:bottom w:val="nil"/>
              <w:right w:val="single" w:sz="4" w:space="0" w:color="auto"/>
            </w:tcBorders>
            <w:vAlign w:val="bottom"/>
          </w:tcPr>
          <w:p w14:paraId="07E3621E"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3937BF30" w14:textId="03B3C96C"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7.877.664</w:t>
            </w:r>
          </w:p>
        </w:tc>
        <w:tc>
          <w:tcPr>
            <w:tcW w:w="931" w:type="dxa"/>
            <w:tcBorders>
              <w:top w:val="nil"/>
              <w:left w:val="single" w:sz="4" w:space="0" w:color="auto"/>
              <w:bottom w:val="nil"/>
              <w:right w:val="single" w:sz="4" w:space="0" w:color="auto"/>
            </w:tcBorders>
            <w:shd w:val="clear" w:color="auto" w:fill="auto"/>
            <w:vAlign w:val="bottom"/>
          </w:tcPr>
          <w:p w14:paraId="2AAE674F" w14:textId="5B3E2614"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3.081.345</w:t>
            </w:r>
          </w:p>
        </w:tc>
        <w:tc>
          <w:tcPr>
            <w:tcW w:w="850" w:type="dxa"/>
            <w:tcBorders>
              <w:top w:val="nil"/>
              <w:left w:val="single" w:sz="4" w:space="0" w:color="auto"/>
              <w:bottom w:val="nil"/>
              <w:right w:val="single" w:sz="4" w:space="0" w:color="auto"/>
            </w:tcBorders>
            <w:shd w:val="clear" w:color="auto" w:fill="auto"/>
            <w:vAlign w:val="bottom"/>
          </w:tcPr>
          <w:p w14:paraId="7FBE177D" w14:textId="2AB17F2C"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10.959.009</w:t>
            </w:r>
          </w:p>
        </w:tc>
      </w:tr>
      <w:tr w:rsidR="00AE44C5" w:rsidRPr="00A5606A" w14:paraId="5E79BBDE" w14:textId="77777777" w:rsidTr="00AE44C5">
        <w:trPr>
          <w:trHeight w:val="113"/>
        </w:trPr>
        <w:tc>
          <w:tcPr>
            <w:tcW w:w="571" w:type="dxa"/>
            <w:tcBorders>
              <w:top w:val="nil"/>
              <w:left w:val="single" w:sz="4" w:space="0" w:color="auto"/>
              <w:bottom w:val="nil"/>
              <w:right w:val="nil"/>
            </w:tcBorders>
          </w:tcPr>
          <w:p w14:paraId="7788B820"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5.2.</w:t>
            </w:r>
          </w:p>
        </w:tc>
        <w:tc>
          <w:tcPr>
            <w:tcW w:w="6381" w:type="dxa"/>
            <w:tcBorders>
              <w:top w:val="nil"/>
              <w:left w:val="nil"/>
              <w:bottom w:val="nil"/>
              <w:right w:val="single" w:sz="4" w:space="0" w:color="auto"/>
            </w:tcBorders>
          </w:tcPr>
          <w:p w14:paraId="530CAA58"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Teminat Senetleri</w:t>
            </w:r>
          </w:p>
        </w:tc>
        <w:tc>
          <w:tcPr>
            <w:tcW w:w="888" w:type="dxa"/>
            <w:tcBorders>
              <w:top w:val="nil"/>
              <w:left w:val="single" w:sz="4" w:space="0" w:color="auto"/>
              <w:bottom w:val="nil"/>
              <w:right w:val="single" w:sz="4" w:space="0" w:color="auto"/>
            </w:tcBorders>
            <w:vAlign w:val="bottom"/>
          </w:tcPr>
          <w:p w14:paraId="27EFE296"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38D46E8F" w14:textId="20DDE578"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1.476.104</w:t>
            </w:r>
          </w:p>
        </w:tc>
        <w:tc>
          <w:tcPr>
            <w:tcW w:w="931" w:type="dxa"/>
            <w:tcBorders>
              <w:top w:val="nil"/>
              <w:left w:val="single" w:sz="4" w:space="0" w:color="auto"/>
              <w:bottom w:val="nil"/>
              <w:right w:val="single" w:sz="4" w:space="0" w:color="auto"/>
            </w:tcBorders>
            <w:shd w:val="clear" w:color="auto" w:fill="auto"/>
            <w:vAlign w:val="bottom"/>
          </w:tcPr>
          <w:p w14:paraId="48A2242A" w14:textId="0324AE6A"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157.116</w:t>
            </w:r>
          </w:p>
        </w:tc>
        <w:tc>
          <w:tcPr>
            <w:tcW w:w="850" w:type="dxa"/>
            <w:tcBorders>
              <w:top w:val="nil"/>
              <w:left w:val="single" w:sz="4" w:space="0" w:color="auto"/>
              <w:bottom w:val="nil"/>
              <w:right w:val="single" w:sz="4" w:space="0" w:color="auto"/>
            </w:tcBorders>
            <w:shd w:val="clear" w:color="auto" w:fill="auto"/>
            <w:vAlign w:val="bottom"/>
          </w:tcPr>
          <w:p w14:paraId="0F522C4A" w14:textId="12B5C00D"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1.633.220</w:t>
            </w:r>
          </w:p>
        </w:tc>
      </w:tr>
      <w:tr w:rsidR="00AE44C5" w:rsidRPr="00A5606A" w14:paraId="12321D17" w14:textId="77777777" w:rsidTr="00AE44C5">
        <w:trPr>
          <w:trHeight w:val="113"/>
        </w:trPr>
        <w:tc>
          <w:tcPr>
            <w:tcW w:w="571" w:type="dxa"/>
            <w:tcBorders>
              <w:top w:val="nil"/>
              <w:left w:val="single" w:sz="4" w:space="0" w:color="auto"/>
              <w:bottom w:val="nil"/>
              <w:right w:val="nil"/>
            </w:tcBorders>
          </w:tcPr>
          <w:p w14:paraId="7F291B32"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5.3.</w:t>
            </w:r>
          </w:p>
        </w:tc>
        <w:tc>
          <w:tcPr>
            <w:tcW w:w="6381" w:type="dxa"/>
            <w:tcBorders>
              <w:top w:val="nil"/>
              <w:left w:val="nil"/>
              <w:bottom w:val="nil"/>
              <w:right w:val="single" w:sz="4" w:space="0" w:color="auto"/>
            </w:tcBorders>
          </w:tcPr>
          <w:p w14:paraId="67054E6A"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Emtia</w:t>
            </w:r>
          </w:p>
        </w:tc>
        <w:tc>
          <w:tcPr>
            <w:tcW w:w="888" w:type="dxa"/>
            <w:tcBorders>
              <w:top w:val="nil"/>
              <w:left w:val="single" w:sz="4" w:space="0" w:color="auto"/>
              <w:bottom w:val="nil"/>
              <w:right w:val="single" w:sz="4" w:space="0" w:color="auto"/>
            </w:tcBorders>
            <w:vAlign w:val="bottom"/>
          </w:tcPr>
          <w:p w14:paraId="519E1F15"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3A1B5C05" w14:textId="3A846F74"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2.147.323</w:t>
            </w:r>
          </w:p>
        </w:tc>
        <w:tc>
          <w:tcPr>
            <w:tcW w:w="931" w:type="dxa"/>
            <w:tcBorders>
              <w:top w:val="nil"/>
              <w:left w:val="single" w:sz="4" w:space="0" w:color="auto"/>
              <w:bottom w:val="nil"/>
              <w:right w:val="single" w:sz="4" w:space="0" w:color="auto"/>
            </w:tcBorders>
            <w:shd w:val="clear" w:color="auto" w:fill="auto"/>
            <w:vAlign w:val="bottom"/>
          </w:tcPr>
          <w:p w14:paraId="46A5FB2A" w14:textId="7709D0F4"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665.792</w:t>
            </w:r>
          </w:p>
        </w:tc>
        <w:tc>
          <w:tcPr>
            <w:tcW w:w="850" w:type="dxa"/>
            <w:tcBorders>
              <w:top w:val="nil"/>
              <w:left w:val="single" w:sz="4" w:space="0" w:color="auto"/>
              <w:bottom w:val="nil"/>
              <w:right w:val="single" w:sz="4" w:space="0" w:color="auto"/>
            </w:tcBorders>
            <w:shd w:val="clear" w:color="auto" w:fill="auto"/>
            <w:vAlign w:val="bottom"/>
          </w:tcPr>
          <w:p w14:paraId="68A161CE" w14:textId="3AA2495C"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2.813.115</w:t>
            </w:r>
          </w:p>
        </w:tc>
      </w:tr>
      <w:tr w:rsidR="00AE44C5" w:rsidRPr="00A5606A" w14:paraId="088F0527" w14:textId="77777777" w:rsidTr="00AE44C5">
        <w:trPr>
          <w:trHeight w:val="113"/>
        </w:trPr>
        <w:tc>
          <w:tcPr>
            <w:tcW w:w="571" w:type="dxa"/>
            <w:tcBorders>
              <w:top w:val="nil"/>
              <w:left w:val="single" w:sz="4" w:space="0" w:color="auto"/>
              <w:bottom w:val="nil"/>
              <w:right w:val="nil"/>
            </w:tcBorders>
          </w:tcPr>
          <w:p w14:paraId="2792BB7F"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5.4.</w:t>
            </w:r>
          </w:p>
        </w:tc>
        <w:tc>
          <w:tcPr>
            <w:tcW w:w="6381" w:type="dxa"/>
            <w:tcBorders>
              <w:top w:val="nil"/>
              <w:left w:val="nil"/>
              <w:bottom w:val="nil"/>
              <w:right w:val="single" w:sz="4" w:space="0" w:color="auto"/>
            </w:tcBorders>
          </w:tcPr>
          <w:p w14:paraId="432FBD32" w14:textId="77777777" w:rsidR="00AE44C5" w:rsidRPr="00A5606A" w:rsidRDefault="00AE44C5" w:rsidP="00AE44C5">
            <w:pPr>
              <w:autoSpaceDE w:val="0"/>
              <w:autoSpaceDN w:val="0"/>
              <w:adjustRightInd w:val="0"/>
              <w:rPr>
                <w:rFonts w:ascii="Arial" w:hAnsi="Arial" w:cs="Arial"/>
                <w:sz w:val="14"/>
                <w:szCs w:val="14"/>
              </w:rPr>
            </w:pPr>
            <w:proofErr w:type="spellStart"/>
            <w:r w:rsidRPr="00A5606A">
              <w:rPr>
                <w:rFonts w:ascii="Arial" w:hAnsi="Arial" w:cs="Arial"/>
                <w:sz w:val="14"/>
                <w:szCs w:val="14"/>
              </w:rPr>
              <w:t>Varant</w:t>
            </w:r>
            <w:proofErr w:type="spellEnd"/>
          </w:p>
        </w:tc>
        <w:tc>
          <w:tcPr>
            <w:tcW w:w="888" w:type="dxa"/>
            <w:tcBorders>
              <w:top w:val="nil"/>
              <w:left w:val="single" w:sz="4" w:space="0" w:color="auto"/>
              <w:bottom w:val="nil"/>
              <w:right w:val="single" w:sz="4" w:space="0" w:color="auto"/>
            </w:tcBorders>
            <w:vAlign w:val="bottom"/>
          </w:tcPr>
          <w:p w14:paraId="1979FAA3"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77910006" w14:textId="37E78848"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10BAEAF5" w14:textId="3E80E617"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DD46762" w14:textId="2FBB1F53"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62ABEA93" w14:textId="77777777" w:rsidTr="00AE44C5">
        <w:trPr>
          <w:trHeight w:val="113"/>
        </w:trPr>
        <w:tc>
          <w:tcPr>
            <w:tcW w:w="571" w:type="dxa"/>
            <w:tcBorders>
              <w:top w:val="nil"/>
              <w:left w:val="single" w:sz="4" w:space="0" w:color="auto"/>
              <w:bottom w:val="nil"/>
              <w:right w:val="nil"/>
            </w:tcBorders>
          </w:tcPr>
          <w:p w14:paraId="71C56808"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5.5.</w:t>
            </w:r>
          </w:p>
        </w:tc>
        <w:tc>
          <w:tcPr>
            <w:tcW w:w="6381" w:type="dxa"/>
            <w:tcBorders>
              <w:top w:val="nil"/>
              <w:left w:val="nil"/>
              <w:bottom w:val="nil"/>
              <w:right w:val="single" w:sz="4" w:space="0" w:color="auto"/>
            </w:tcBorders>
          </w:tcPr>
          <w:p w14:paraId="3D34E3F5"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Gayrimenkul</w:t>
            </w:r>
          </w:p>
        </w:tc>
        <w:tc>
          <w:tcPr>
            <w:tcW w:w="888" w:type="dxa"/>
            <w:tcBorders>
              <w:top w:val="nil"/>
              <w:left w:val="single" w:sz="4" w:space="0" w:color="auto"/>
              <w:bottom w:val="nil"/>
              <w:right w:val="single" w:sz="4" w:space="0" w:color="auto"/>
            </w:tcBorders>
            <w:vAlign w:val="bottom"/>
          </w:tcPr>
          <w:p w14:paraId="3119FAF5"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4CBD5162" w14:textId="720FE016"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43.274.769</w:t>
            </w:r>
          </w:p>
        </w:tc>
        <w:tc>
          <w:tcPr>
            <w:tcW w:w="931" w:type="dxa"/>
            <w:tcBorders>
              <w:top w:val="nil"/>
              <w:left w:val="single" w:sz="4" w:space="0" w:color="auto"/>
              <w:bottom w:val="nil"/>
              <w:right w:val="single" w:sz="4" w:space="0" w:color="auto"/>
            </w:tcBorders>
            <w:shd w:val="clear" w:color="auto" w:fill="auto"/>
            <w:vAlign w:val="bottom"/>
          </w:tcPr>
          <w:p w14:paraId="15E80847" w14:textId="3E5EB71B"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2.996.857</w:t>
            </w:r>
          </w:p>
        </w:tc>
        <w:tc>
          <w:tcPr>
            <w:tcW w:w="850" w:type="dxa"/>
            <w:tcBorders>
              <w:top w:val="nil"/>
              <w:left w:val="single" w:sz="4" w:space="0" w:color="auto"/>
              <w:bottom w:val="nil"/>
              <w:right w:val="single" w:sz="4" w:space="0" w:color="auto"/>
            </w:tcBorders>
            <w:shd w:val="clear" w:color="auto" w:fill="auto"/>
            <w:vAlign w:val="bottom"/>
          </w:tcPr>
          <w:p w14:paraId="01923FF2" w14:textId="61076EBE"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46.271.626</w:t>
            </w:r>
          </w:p>
        </w:tc>
      </w:tr>
      <w:tr w:rsidR="00AE44C5" w:rsidRPr="00A5606A" w14:paraId="59C0C292" w14:textId="77777777" w:rsidTr="00AE44C5">
        <w:trPr>
          <w:trHeight w:val="113"/>
        </w:trPr>
        <w:tc>
          <w:tcPr>
            <w:tcW w:w="571" w:type="dxa"/>
            <w:tcBorders>
              <w:top w:val="nil"/>
              <w:left w:val="single" w:sz="4" w:space="0" w:color="auto"/>
              <w:bottom w:val="nil"/>
              <w:right w:val="nil"/>
            </w:tcBorders>
          </w:tcPr>
          <w:p w14:paraId="7852E410"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5.6.</w:t>
            </w:r>
          </w:p>
        </w:tc>
        <w:tc>
          <w:tcPr>
            <w:tcW w:w="6381" w:type="dxa"/>
            <w:tcBorders>
              <w:top w:val="nil"/>
              <w:left w:val="nil"/>
              <w:bottom w:val="nil"/>
              <w:right w:val="single" w:sz="4" w:space="0" w:color="auto"/>
            </w:tcBorders>
          </w:tcPr>
          <w:p w14:paraId="1F043D3D"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Diğer Rehinli Kıymetler</w:t>
            </w:r>
          </w:p>
        </w:tc>
        <w:tc>
          <w:tcPr>
            <w:tcW w:w="888" w:type="dxa"/>
            <w:tcBorders>
              <w:top w:val="nil"/>
              <w:left w:val="single" w:sz="4" w:space="0" w:color="auto"/>
              <w:bottom w:val="nil"/>
              <w:right w:val="single" w:sz="4" w:space="0" w:color="auto"/>
            </w:tcBorders>
            <w:vAlign w:val="bottom"/>
          </w:tcPr>
          <w:p w14:paraId="00AE17B8"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31D0970E" w14:textId="5A25A3E9"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2.072.592</w:t>
            </w:r>
          </w:p>
        </w:tc>
        <w:tc>
          <w:tcPr>
            <w:tcW w:w="931" w:type="dxa"/>
            <w:tcBorders>
              <w:top w:val="nil"/>
              <w:left w:val="single" w:sz="4" w:space="0" w:color="auto"/>
              <w:bottom w:val="nil"/>
              <w:right w:val="single" w:sz="4" w:space="0" w:color="auto"/>
            </w:tcBorders>
            <w:shd w:val="clear" w:color="auto" w:fill="auto"/>
            <w:vAlign w:val="bottom"/>
          </w:tcPr>
          <w:p w14:paraId="2A3FCA2E" w14:textId="4269BF37"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843.336</w:t>
            </w:r>
          </w:p>
        </w:tc>
        <w:tc>
          <w:tcPr>
            <w:tcW w:w="850" w:type="dxa"/>
            <w:tcBorders>
              <w:top w:val="nil"/>
              <w:left w:val="single" w:sz="4" w:space="0" w:color="auto"/>
              <w:bottom w:val="nil"/>
              <w:right w:val="single" w:sz="4" w:space="0" w:color="auto"/>
            </w:tcBorders>
            <w:shd w:val="clear" w:color="auto" w:fill="auto"/>
            <w:vAlign w:val="bottom"/>
          </w:tcPr>
          <w:p w14:paraId="6C3C20BC" w14:textId="4CFE884E"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2.915.928</w:t>
            </w:r>
          </w:p>
        </w:tc>
      </w:tr>
      <w:tr w:rsidR="00AE44C5" w:rsidRPr="00A5606A" w14:paraId="716B679B" w14:textId="77777777" w:rsidTr="00AE44C5">
        <w:trPr>
          <w:trHeight w:val="113"/>
        </w:trPr>
        <w:tc>
          <w:tcPr>
            <w:tcW w:w="571" w:type="dxa"/>
            <w:tcBorders>
              <w:top w:val="nil"/>
              <w:left w:val="single" w:sz="4" w:space="0" w:color="auto"/>
              <w:right w:val="nil"/>
            </w:tcBorders>
          </w:tcPr>
          <w:p w14:paraId="52F53D6B"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 xml:space="preserve"> 5.7.</w:t>
            </w:r>
          </w:p>
        </w:tc>
        <w:tc>
          <w:tcPr>
            <w:tcW w:w="6381" w:type="dxa"/>
            <w:tcBorders>
              <w:top w:val="nil"/>
              <w:left w:val="nil"/>
              <w:right w:val="single" w:sz="4" w:space="0" w:color="auto"/>
            </w:tcBorders>
          </w:tcPr>
          <w:p w14:paraId="25421EAB" w14:textId="77777777" w:rsidR="00AE44C5" w:rsidRPr="00A5606A" w:rsidRDefault="00AE44C5" w:rsidP="00AE44C5">
            <w:pPr>
              <w:autoSpaceDE w:val="0"/>
              <w:autoSpaceDN w:val="0"/>
              <w:adjustRightInd w:val="0"/>
              <w:rPr>
                <w:rFonts w:ascii="Arial" w:hAnsi="Arial" w:cs="Arial"/>
                <w:sz w:val="14"/>
                <w:szCs w:val="14"/>
              </w:rPr>
            </w:pPr>
            <w:r w:rsidRPr="00A5606A">
              <w:rPr>
                <w:rFonts w:ascii="Arial" w:hAnsi="Arial" w:cs="Arial"/>
                <w:sz w:val="14"/>
                <w:szCs w:val="14"/>
              </w:rPr>
              <w:t>Rehinli Kıymet Alanlar</w:t>
            </w:r>
          </w:p>
        </w:tc>
        <w:tc>
          <w:tcPr>
            <w:tcW w:w="888" w:type="dxa"/>
            <w:tcBorders>
              <w:top w:val="nil"/>
              <w:left w:val="single" w:sz="4" w:space="0" w:color="auto"/>
              <w:right w:val="single" w:sz="4" w:space="0" w:color="auto"/>
            </w:tcBorders>
            <w:vAlign w:val="bottom"/>
          </w:tcPr>
          <w:p w14:paraId="749F5611" w14:textId="77777777" w:rsidR="00AE44C5" w:rsidRPr="00A5606A" w:rsidRDefault="00AE44C5" w:rsidP="00AE44C5">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14:paraId="1FB5C31D" w14:textId="6BCC1043"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163.640</w:t>
            </w:r>
          </w:p>
        </w:tc>
        <w:tc>
          <w:tcPr>
            <w:tcW w:w="931" w:type="dxa"/>
            <w:tcBorders>
              <w:top w:val="nil"/>
              <w:left w:val="single" w:sz="4" w:space="0" w:color="auto"/>
              <w:bottom w:val="nil"/>
              <w:right w:val="single" w:sz="4" w:space="0" w:color="auto"/>
            </w:tcBorders>
            <w:shd w:val="clear" w:color="auto" w:fill="auto"/>
            <w:vAlign w:val="bottom"/>
          </w:tcPr>
          <w:p w14:paraId="1B0AE99B" w14:textId="15F13BAE"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4.288</w:t>
            </w:r>
          </w:p>
        </w:tc>
        <w:tc>
          <w:tcPr>
            <w:tcW w:w="850" w:type="dxa"/>
            <w:tcBorders>
              <w:top w:val="nil"/>
              <w:left w:val="single" w:sz="4" w:space="0" w:color="auto"/>
              <w:bottom w:val="nil"/>
              <w:right w:val="single" w:sz="4" w:space="0" w:color="auto"/>
            </w:tcBorders>
            <w:shd w:val="clear" w:color="auto" w:fill="auto"/>
            <w:vAlign w:val="bottom"/>
          </w:tcPr>
          <w:p w14:paraId="0CB0B062" w14:textId="150FAAA7"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167.928</w:t>
            </w:r>
          </w:p>
        </w:tc>
      </w:tr>
      <w:tr w:rsidR="00AE44C5" w:rsidRPr="00A5606A" w14:paraId="5B283EFA" w14:textId="77777777" w:rsidTr="00AE44C5">
        <w:trPr>
          <w:trHeight w:val="113"/>
        </w:trPr>
        <w:tc>
          <w:tcPr>
            <w:tcW w:w="571" w:type="dxa"/>
            <w:tcBorders>
              <w:top w:val="nil"/>
              <w:left w:val="single" w:sz="4" w:space="0" w:color="auto"/>
            </w:tcBorders>
          </w:tcPr>
          <w:p w14:paraId="40729481"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 VI.</w:t>
            </w:r>
          </w:p>
        </w:tc>
        <w:tc>
          <w:tcPr>
            <w:tcW w:w="6381" w:type="dxa"/>
            <w:tcBorders>
              <w:top w:val="nil"/>
              <w:right w:val="single" w:sz="4" w:space="0" w:color="auto"/>
            </w:tcBorders>
          </w:tcPr>
          <w:p w14:paraId="06B7E19F"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KABUL EDİLEN </w:t>
            </w:r>
            <w:proofErr w:type="gramStart"/>
            <w:r w:rsidRPr="00A5606A">
              <w:rPr>
                <w:rFonts w:ascii="Arial" w:hAnsi="Arial" w:cs="Arial"/>
                <w:b/>
                <w:sz w:val="14"/>
                <w:szCs w:val="14"/>
              </w:rPr>
              <w:t>AVALLER</w:t>
            </w:r>
            <w:proofErr w:type="gramEnd"/>
            <w:r w:rsidRPr="00A5606A">
              <w:rPr>
                <w:rFonts w:ascii="Arial" w:hAnsi="Arial" w:cs="Arial"/>
                <w:b/>
                <w:sz w:val="14"/>
                <w:szCs w:val="14"/>
              </w:rPr>
              <w:t xml:space="preserve"> VE KEFALETLER</w:t>
            </w:r>
          </w:p>
        </w:tc>
        <w:tc>
          <w:tcPr>
            <w:tcW w:w="888" w:type="dxa"/>
            <w:tcBorders>
              <w:top w:val="nil"/>
              <w:left w:val="single" w:sz="4" w:space="0" w:color="auto"/>
              <w:right w:val="single" w:sz="4" w:space="0" w:color="auto"/>
            </w:tcBorders>
            <w:vAlign w:val="bottom"/>
          </w:tcPr>
          <w:p w14:paraId="5757528C" w14:textId="77777777" w:rsidR="00AE44C5" w:rsidRPr="00A5606A" w:rsidRDefault="00AE44C5" w:rsidP="00AE44C5">
            <w:pPr>
              <w:autoSpaceDE w:val="0"/>
              <w:autoSpaceDN w:val="0"/>
              <w:adjustRightInd w:val="0"/>
              <w:jc w:val="right"/>
              <w:rPr>
                <w:rFonts w:ascii="Arial" w:hAnsi="Arial" w:cs="Arial"/>
                <w:b/>
                <w:sz w:val="14"/>
                <w:szCs w:val="14"/>
              </w:rPr>
            </w:pPr>
          </w:p>
        </w:tc>
        <w:tc>
          <w:tcPr>
            <w:tcW w:w="922" w:type="dxa"/>
            <w:tcBorders>
              <w:top w:val="nil"/>
              <w:left w:val="single" w:sz="4" w:space="0" w:color="auto"/>
              <w:bottom w:val="nil"/>
              <w:right w:val="single" w:sz="4" w:space="0" w:color="auto"/>
            </w:tcBorders>
            <w:shd w:val="clear" w:color="auto" w:fill="auto"/>
            <w:vAlign w:val="bottom"/>
          </w:tcPr>
          <w:p w14:paraId="4C06B121" w14:textId="000396B2"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14:paraId="37C62AE3" w14:textId="64B8AB08"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8680F85" w14:textId="08EAF643" w:rsidR="00AE44C5" w:rsidRPr="00A5606A" w:rsidRDefault="00AE44C5" w:rsidP="00AE44C5">
            <w:pPr>
              <w:ind w:left="-210" w:right="33"/>
              <w:jc w:val="right"/>
              <w:rPr>
                <w:rFonts w:ascii="Arial" w:hAnsi="Arial" w:cs="Arial"/>
                <w:sz w:val="14"/>
                <w:szCs w:val="14"/>
              </w:rPr>
            </w:pPr>
            <w:r w:rsidRPr="00E335DA">
              <w:rPr>
                <w:rFonts w:ascii="Arial" w:hAnsi="Arial" w:cs="Arial"/>
                <w:sz w:val="14"/>
                <w:szCs w:val="14"/>
              </w:rPr>
              <w:t>-</w:t>
            </w:r>
          </w:p>
        </w:tc>
      </w:tr>
      <w:tr w:rsidR="00AE44C5" w:rsidRPr="00A5606A" w14:paraId="31EA22F8" w14:textId="77777777" w:rsidTr="00AE44C5">
        <w:trPr>
          <w:trHeight w:val="113"/>
        </w:trPr>
        <w:tc>
          <w:tcPr>
            <w:tcW w:w="571" w:type="dxa"/>
            <w:tcBorders>
              <w:left w:val="single" w:sz="4" w:space="0" w:color="auto"/>
              <w:bottom w:val="single" w:sz="4" w:space="0" w:color="auto"/>
              <w:right w:val="nil"/>
            </w:tcBorders>
          </w:tcPr>
          <w:p w14:paraId="3204D89C" w14:textId="77777777" w:rsidR="00AE44C5" w:rsidRPr="00A5606A" w:rsidRDefault="00AE44C5" w:rsidP="00AE44C5">
            <w:pPr>
              <w:autoSpaceDE w:val="0"/>
              <w:autoSpaceDN w:val="0"/>
              <w:adjustRightInd w:val="0"/>
              <w:rPr>
                <w:rFonts w:ascii="Arial" w:hAnsi="Arial" w:cs="Arial"/>
                <w:b/>
                <w:sz w:val="14"/>
                <w:szCs w:val="14"/>
              </w:rPr>
            </w:pPr>
          </w:p>
        </w:tc>
        <w:tc>
          <w:tcPr>
            <w:tcW w:w="6381" w:type="dxa"/>
            <w:tcBorders>
              <w:left w:val="nil"/>
              <w:bottom w:val="single" w:sz="4" w:space="0" w:color="auto"/>
              <w:right w:val="single" w:sz="4" w:space="0" w:color="auto"/>
            </w:tcBorders>
          </w:tcPr>
          <w:p w14:paraId="7EF69FB3" w14:textId="77777777" w:rsidR="00AE44C5" w:rsidRPr="00A5606A" w:rsidRDefault="00AE44C5" w:rsidP="00AE44C5">
            <w:pPr>
              <w:autoSpaceDE w:val="0"/>
              <w:autoSpaceDN w:val="0"/>
              <w:adjustRightInd w:val="0"/>
              <w:rPr>
                <w:rFonts w:ascii="Arial" w:hAnsi="Arial" w:cs="Arial"/>
                <w:b/>
                <w:sz w:val="14"/>
                <w:szCs w:val="14"/>
              </w:rPr>
            </w:pPr>
          </w:p>
        </w:tc>
        <w:tc>
          <w:tcPr>
            <w:tcW w:w="888" w:type="dxa"/>
            <w:tcBorders>
              <w:left w:val="single" w:sz="4" w:space="0" w:color="auto"/>
              <w:bottom w:val="single" w:sz="4" w:space="0" w:color="auto"/>
              <w:right w:val="single" w:sz="4" w:space="0" w:color="auto"/>
            </w:tcBorders>
            <w:vAlign w:val="bottom"/>
          </w:tcPr>
          <w:p w14:paraId="56599DB9" w14:textId="77777777" w:rsidR="00AE44C5" w:rsidRPr="00A5606A" w:rsidRDefault="00AE44C5" w:rsidP="00AE44C5">
            <w:pPr>
              <w:autoSpaceDE w:val="0"/>
              <w:autoSpaceDN w:val="0"/>
              <w:adjustRightInd w:val="0"/>
              <w:jc w:val="right"/>
              <w:rPr>
                <w:rFonts w:ascii="Arial" w:hAnsi="Arial" w:cs="Arial"/>
                <w:b/>
                <w:sz w:val="14"/>
                <w:szCs w:val="14"/>
              </w:rPr>
            </w:pPr>
          </w:p>
        </w:tc>
        <w:tc>
          <w:tcPr>
            <w:tcW w:w="922" w:type="dxa"/>
            <w:tcBorders>
              <w:top w:val="nil"/>
              <w:left w:val="single" w:sz="4" w:space="0" w:color="auto"/>
              <w:bottom w:val="single" w:sz="4" w:space="0" w:color="auto"/>
              <w:right w:val="single" w:sz="4" w:space="0" w:color="auto"/>
            </w:tcBorders>
            <w:shd w:val="clear" w:color="auto" w:fill="auto"/>
            <w:vAlign w:val="bottom"/>
          </w:tcPr>
          <w:p w14:paraId="47049A3F" w14:textId="77777777" w:rsidR="00AE44C5" w:rsidRPr="00A5606A" w:rsidRDefault="00AE44C5" w:rsidP="00AE44C5">
            <w:pPr>
              <w:ind w:left="-210" w:right="33"/>
              <w:jc w:val="right"/>
              <w:rPr>
                <w:rFonts w:ascii="Arial" w:hAnsi="Arial" w:cs="Arial"/>
                <w:sz w:val="14"/>
                <w:szCs w:val="14"/>
              </w:rPr>
            </w:pPr>
          </w:p>
        </w:tc>
        <w:tc>
          <w:tcPr>
            <w:tcW w:w="931" w:type="dxa"/>
            <w:tcBorders>
              <w:top w:val="nil"/>
              <w:left w:val="single" w:sz="4" w:space="0" w:color="auto"/>
              <w:bottom w:val="single" w:sz="4" w:space="0" w:color="auto"/>
              <w:right w:val="single" w:sz="4" w:space="0" w:color="auto"/>
            </w:tcBorders>
            <w:shd w:val="clear" w:color="auto" w:fill="auto"/>
            <w:vAlign w:val="bottom"/>
          </w:tcPr>
          <w:p w14:paraId="169E4D23" w14:textId="77777777" w:rsidR="00AE44C5" w:rsidRPr="00A5606A" w:rsidRDefault="00AE44C5" w:rsidP="00AE44C5">
            <w:pPr>
              <w:ind w:left="-210" w:right="33"/>
              <w:jc w:val="right"/>
              <w:rPr>
                <w:rFonts w:ascii="Arial" w:hAnsi="Arial" w:cs="Arial"/>
                <w:sz w:val="14"/>
                <w:szCs w:val="14"/>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520200EB" w14:textId="77777777" w:rsidR="00AE44C5" w:rsidRPr="00A5606A" w:rsidRDefault="00AE44C5" w:rsidP="00AE44C5">
            <w:pPr>
              <w:ind w:left="-210" w:right="33"/>
              <w:jc w:val="right"/>
              <w:rPr>
                <w:rFonts w:ascii="Arial" w:hAnsi="Arial" w:cs="Arial"/>
                <w:sz w:val="14"/>
                <w:szCs w:val="14"/>
              </w:rPr>
            </w:pPr>
          </w:p>
        </w:tc>
      </w:tr>
      <w:tr w:rsidR="00AE44C5" w:rsidRPr="00A5606A" w14:paraId="55C4F122" w14:textId="77777777" w:rsidTr="00AE44C5">
        <w:trPr>
          <w:trHeight w:val="113"/>
        </w:trPr>
        <w:tc>
          <w:tcPr>
            <w:tcW w:w="571" w:type="dxa"/>
            <w:tcBorders>
              <w:top w:val="single" w:sz="4" w:space="0" w:color="auto"/>
              <w:left w:val="single" w:sz="4" w:space="0" w:color="auto"/>
              <w:bottom w:val="single" w:sz="4" w:space="0" w:color="auto"/>
              <w:right w:val="nil"/>
            </w:tcBorders>
          </w:tcPr>
          <w:p w14:paraId="7E4C57A3"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 xml:space="preserve"> </w:t>
            </w:r>
          </w:p>
        </w:tc>
        <w:tc>
          <w:tcPr>
            <w:tcW w:w="6381" w:type="dxa"/>
            <w:tcBorders>
              <w:top w:val="single" w:sz="4" w:space="0" w:color="auto"/>
              <w:left w:val="nil"/>
              <w:bottom w:val="single" w:sz="4" w:space="0" w:color="auto"/>
              <w:right w:val="single" w:sz="4" w:space="0" w:color="auto"/>
            </w:tcBorders>
          </w:tcPr>
          <w:p w14:paraId="51CAF65C" w14:textId="77777777" w:rsidR="00AE44C5" w:rsidRPr="00A5606A" w:rsidRDefault="00AE44C5" w:rsidP="00AE44C5">
            <w:pPr>
              <w:autoSpaceDE w:val="0"/>
              <w:autoSpaceDN w:val="0"/>
              <w:adjustRightInd w:val="0"/>
              <w:rPr>
                <w:rFonts w:ascii="Arial" w:hAnsi="Arial" w:cs="Arial"/>
                <w:b/>
                <w:sz w:val="14"/>
                <w:szCs w:val="14"/>
              </w:rPr>
            </w:pPr>
            <w:r w:rsidRPr="00A5606A">
              <w:rPr>
                <w:rFonts w:ascii="Arial" w:hAnsi="Arial" w:cs="Arial"/>
                <w:b/>
                <w:sz w:val="14"/>
                <w:szCs w:val="14"/>
              </w:rPr>
              <w:t>BİLANÇO DIŞI HESAPLAR TOPLAMI (A+B)</w:t>
            </w:r>
          </w:p>
        </w:tc>
        <w:tc>
          <w:tcPr>
            <w:tcW w:w="888" w:type="dxa"/>
            <w:tcBorders>
              <w:top w:val="single" w:sz="4" w:space="0" w:color="auto"/>
              <w:left w:val="single" w:sz="4" w:space="0" w:color="auto"/>
              <w:bottom w:val="single" w:sz="4" w:space="0" w:color="auto"/>
              <w:right w:val="single" w:sz="4" w:space="0" w:color="auto"/>
            </w:tcBorders>
            <w:vAlign w:val="bottom"/>
          </w:tcPr>
          <w:p w14:paraId="725A01DC" w14:textId="77777777" w:rsidR="00AE44C5" w:rsidRPr="00A5606A" w:rsidRDefault="00AE44C5" w:rsidP="00AE44C5">
            <w:pPr>
              <w:autoSpaceDE w:val="0"/>
              <w:autoSpaceDN w:val="0"/>
              <w:adjustRightInd w:val="0"/>
              <w:jc w:val="right"/>
              <w:rPr>
                <w:rFonts w:ascii="Arial" w:hAnsi="Arial" w:cs="Arial"/>
                <w:b/>
                <w:sz w:val="14"/>
                <w:szCs w:val="14"/>
              </w:rPr>
            </w:pPr>
          </w:p>
        </w:tc>
        <w:tc>
          <w:tcPr>
            <w:tcW w:w="922" w:type="dxa"/>
            <w:tcBorders>
              <w:top w:val="single" w:sz="4" w:space="0" w:color="auto"/>
              <w:left w:val="single" w:sz="4" w:space="0" w:color="auto"/>
              <w:bottom w:val="single" w:sz="4" w:space="0" w:color="auto"/>
              <w:right w:val="single" w:sz="4" w:space="0" w:color="auto"/>
            </w:tcBorders>
            <w:shd w:val="clear" w:color="auto" w:fill="auto"/>
            <w:vAlign w:val="bottom"/>
          </w:tcPr>
          <w:p w14:paraId="020637FB" w14:textId="5678DCDF"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65.328.911</w:t>
            </w:r>
          </w:p>
        </w:tc>
        <w:tc>
          <w:tcPr>
            <w:tcW w:w="931" w:type="dxa"/>
            <w:tcBorders>
              <w:top w:val="single" w:sz="4" w:space="0" w:color="auto"/>
              <w:left w:val="single" w:sz="4" w:space="0" w:color="auto"/>
              <w:bottom w:val="single" w:sz="4" w:space="0" w:color="auto"/>
              <w:right w:val="single" w:sz="4" w:space="0" w:color="auto"/>
            </w:tcBorders>
            <w:shd w:val="clear" w:color="auto" w:fill="auto"/>
            <w:vAlign w:val="bottom"/>
          </w:tcPr>
          <w:p w14:paraId="439E50C1" w14:textId="1C0EB0C0"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14.207.250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B8CDB47" w14:textId="51CB19C6" w:rsidR="00AE44C5" w:rsidRPr="00A5606A" w:rsidRDefault="00AE44C5" w:rsidP="00AE44C5">
            <w:pPr>
              <w:ind w:left="-210" w:right="33"/>
              <w:jc w:val="right"/>
              <w:rPr>
                <w:rFonts w:ascii="Arial" w:hAnsi="Arial" w:cs="Arial"/>
                <w:b/>
                <w:sz w:val="14"/>
                <w:szCs w:val="14"/>
              </w:rPr>
            </w:pPr>
            <w:r w:rsidRPr="00E335DA">
              <w:rPr>
                <w:rFonts w:ascii="Arial" w:hAnsi="Arial" w:cs="Arial"/>
                <w:b/>
                <w:sz w:val="14"/>
                <w:szCs w:val="14"/>
              </w:rPr>
              <w:t>79.536.161</w:t>
            </w:r>
          </w:p>
        </w:tc>
      </w:tr>
    </w:tbl>
    <w:p w14:paraId="7F6383FC" w14:textId="77777777" w:rsidR="00137883" w:rsidRPr="00A5606A" w:rsidRDefault="00137883" w:rsidP="00137883">
      <w:pPr>
        <w:spacing w:before="120"/>
        <w:ind w:left="-700" w:right="-770"/>
        <w:jc w:val="both"/>
        <w:rPr>
          <w:rFonts w:ascii="Arial" w:hAnsi="Arial" w:cs="Arial"/>
          <w:sz w:val="16"/>
          <w:szCs w:val="16"/>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14:paraId="27CB4433" w14:textId="77777777" w:rsidR="00137883" w:rsidRPr="00A5606A" w:rsidRDefault="00137883" w:rsidP="00137883">
      <w:pPr>
        <w:jc w:val="center"/>
        <w:rPr>
          <w:rFonts w:ascii="Arial" w:hAnsi="Arial" w:cs="Arial"/>
          <w:sz w:val="16"/>
          <w:szCs w:val="16"/>
        </w:rPr>
      </w:pPr>
    </w:p>
    <w:p w14:paraId="3C041080" w14:textId="77777777" w:rsidR="00137883" w:rsidRPr="00A5606A" w:rsidRDefault="00137883" w:rsidP="00137883">
      <w:pPr>
        <w:jc w:val="center"/>
        <w:rPr>
          <w:rFonts w:ascii="Arial" w:hAnsi="Arial" w:cs="Arial"/>
          <w:sz w:val="16"/>
          <w:szCs w:val="16"/>
        </w:rPr>
      </w:pPr>
    </w:p>
    <w:p w14:paraId="02F9CC48" w14:textId="77777777" w:rsidR="00137883" w:rsidRPr="00A5606A" w:rsidRDefault="00137883" w:rsidP="00137883">
      <w:pPr>
        <w:jc w:val="center"/>
        <w:rPr>
          <w:rFonts w:ascii="Arial" w:hAnsi="Arial" w:cs="Arial"/>
          <w:sz w:val="16"/>
          <w:szCs w:val="16"/>
        </w:rPr>
      </w:pPr>
    </w:p>
    <w:p w14:paraId="441E8819" w14:textId="77777777" w:rsidR="00137883" w:rsidRPr="00A5606A" w:rsidRDefault="00137883" w:rsidP="00137883">
      <w:pPr>
        <w:jc w:val="center"/>
        <w:rPr>
          <w:rFonts w:ascii="Arial" w:hAnsi="Arial" w:cs="Arial"/>
          <w:sz w:val="16"/>
          <w:szCs w:val="16"/>
        </w:rPr>
      </w:pPr>
    </w:p>
    <w:p w14:paraId="62580BC9" w14:textId="77777777" w:rsidR="00137883" w:rsidRPr="00A5606A" w:rsidRDefault="00137883" w:rsidP="00137883">
      <w:pPr>
        <w:jc w:val="center"/>
        <w:rPr>
          <w:rFonts w:ascii="Arial" w:hAnsi="Arial" w:cs="Arial"/>
          <w:sz w:val="16"/>
          <w:szCs w:val="16"/>
        </w:rPr>
      </w:pPr>
    </w:p>
    <w:p w14:paraId="66C913A8" w14:textId="77777777" w:rsidR="00137883" w:rsidRPr="00A5606A" w:rsidRDefault="00137883" w:rsidP="00137883">
      <w:pPr>
        <w:jc w:val="center"/>
        <w:rPr>
          <w:rFonts w:ascii="Arial" w:hAnsi="Arial" w:cs="Arial"/>
          <w:sz w:val="20"/>
          <w:szCs w:val="20"/>
        </w:rPr>
        <w:sectPr w:rsidR="00137883" w:rsidRPr="00A5606A" w:rsidSect="00AE44C5">
          <w:headerReference w:type="default" r:id="rId30"/>
          <w:type w:val="continuous"/>
          <w:pgSz w:w="11907" w:h="16840" w:code="9"/>
          <w:pgMar w:top="1418" w:right="1418" w:bottom="1418" w:left="1418" w:header="720" w:footer="720" w:gutter="0"/>
          <w:cols w:space="720"/>
          <w:noEndnote/>
        </w:sectPr>
      </w:pPr>
      <w:r w:rsidRPr="00A5606A">
        <w:rPr>
          <w:rFonts w:ascii="Arial" w:hAnsi="Arial" w:cs="Arial"/>
          <w:sz w:val="16"/>
          <w:szCs w:val="16"/>
        </w:rPr>
        <w:t>İlişikteki açıklama ve dipnotlar bu finansal tabloların tamamlayıcı bir parçasıdır.</w:t>
      </w:r>
    </w:p>
    <w:tbl>
      <w:tblPr>
        <w:tblW w:w="9821" w:type="dxa"/>
        <w:tblInd w:w="-187" w:type="dxa"/>
        <w:tblLayout w:type="fixed"/>
        <w:tblLook w:val="0000" w:firstRow="0" w:lastRow="0" w:firstColumn="0" w:lastColumn="0" w:noHBand="0" w:noVBand="0"/>
      </w:tblPr>
      <w:tblGrid>
        <w:gridCol w:w="704"/>
        <w:gridCol w:w="6351"/>
        <w:gridCol w:w="1036"/>
        <w:gridCol w:w="1730"/>
      </w:tblGrid>
      <w:tr w:rsidR="00137883" w:rsidRPr="00A5606A" w14:paraId="41ED5121" w14:textId="77777777" w:rsidTr="00AE44C5">
        <w:trPr>
          <w:cantSplit/>
          <w:trHeight w:val="113"/>
        </w:trPr>
        <w:tc>
          <w:tcPr>
            <w:tcW w:w="7055" w:type="dxa"/>
            <w:gridSpan w:val="2"/>
            <w:vMerge w:val="restart"/>
            <w:tcBorders>
              <w:top w:val="single" w:sz="4" w:space="0" w:color="auto"/>
              <w:left w:val="single" w:sz="4" w:space="0" w:color="auto"/>
              <w:right w:val="single" w:sz="4" w:space="0" w:color="auto"/>
            </w:tcBorders>
          </w:tcPr>
          <w:p w14:paraId="4B03F49D" w14:textId="77777777" w:rsidR="00137883" w:rsidRPr="00A5606A" w:rsidRDefault="00137883" w:rsidP="00AE44C5">
            <w:pPr>
              <w:autoSpaceDE w:val="0"/>
              <w:autoSpaceDN w:val="0"/>
              <w:adjustRightInd w:val="0"/>
              <w:ind w:right="-102" w:hanging="114"/>
              <w:jc w:val="both"/>
              <w:rPr>
                <w:rFonts w:ascii="Arial" w:hAnsi="Arial" w:cs="Arial"/>
                <w:b/>
                <w:sz w:val="15"/>
                <w:szCs w:val="15"/>
              </w:rPr>
            </w:pPr>
            <w:bookmarkStart w:id="9" w:name="OLE_LINK15"/>
          </w:p>
          <w:p w14:paraId="71CC0A0B" w14:textId="77777777" w:rsidR="00137883" w:rsidRPr="00A5606A" w:rsidRDefault="00137883" w:rsidP="00AE44C5">
            <w:pPr>
              <w:autoSpaceDE w:val="0"/>
              <w:autoSpaceDN w:val="0"/>
              <w:adjustRightInd w:val="0"/>
              <w:ind w:right="-102" w:hanging="114"/>
              <w:jc w:val="both"/>
              <w:rPr>
                <w:rFonts w:ascii="Arial" w:hAnsi="Arial" w:cs="Arial"/>
                <w:b/>
                <w:sz w:val="15"/>
                <w:szCs w:val="15"/>
              </w:rPr>
            </w:pPr>
          </w:p>
          <w:p w14:paraId="3BAA2E20" w14:textId="77777777" w:rsidR="00137883" w:rsidRPr="00A5606A" w:rsidRDefault="00137883" w:rsidP="00AE44C5">
            <w:pPr>
              <w:autoSpaceDE w:val="0"/>
              <w:autoSpaceDN w:val="0"/>
              <w:adjustRightInd w:val="0"/>
              <w:ind w:left="150" w:hanging="150"/>
              <w:jc w:val="center"/>
              <w:rPr>
                <w:rFonts w:ascii="Arial" w:hAnsi="Arial" w:cs="Arial"/>
                <w:b/>
                <w:sz w:val="15"/>
                <w:szCs w:val="15"/>
              </w:rPr>
            </w:pPr>
            <w:r w:rsidRPr="00A5606A">
              <w:rPr>
                <w:rFonts w:ascii="Arial" w:hAnsi="Arial" w:cs="Arial"/>
                <w:b/>
                <w:sz w:val="15"/>
                <w:szCs w:val="15"/>
              </w:rPr>
              <w:t>GELİR VE GİDER KALEMLERİ</w:t>
            </w:r>
          </w:p>
          <w:p w14:paraId="0AB84B48" w14:textId="77777777" w:rsidR="00137883" w:rsidRPr="00A5606A" w:rsidRDefault="00137883" w:rsidP="00AE44C5">
            <w:pPr>
              <w:jc w:val="center"/>
              <w:rPr>
                <w:rFonts w:ascii="Arial" w:hAnsi="Arial" w:cs="Arial"/>
                <w:sz w:val="15"/>
                <w:szCs w:val="15"/>
              </w:rPr>
            </w:pPr>
          </w:p>
        </w:tc>
        <w:tc>
          <w:tcPr>
            <w:tcW w:w="1036" w:type="dxa"/>
            <w:vMerge w:val="restart"/>
            <w:tcBorders>
              <w:top w:val="single" w:sz="4" w:space="0" w:color="auto"/>
              <w:left w:val="single" w:sz="4" w:space="0" w:color="auto"/>
              <w:right w:val="single" w:sz="4" w:space="0" w:color="auto"/>
            </w:tcBorders>
            <w:vAlign w:val="center"/>
          </w:tcPr>
          <w:p w14:paraId="5B2CD1D6" w14:textId="77777777" w:rsidR="00137883" w:rsidRPr="00A5606A" w:rsidRDefault="00137883" w:rsidP="00AE44C5">
            <w:pPr>
              <w:autoSpaceDE w:val="0"/>
              <w:autoSpaceDN w:val="0"/>
              <w:adjustRightInd w:val="0"/>
              <w:ind w:left="-108" w:right="-28"/>
              <w:jc w:val="center"/>
              <w:rPr>
                <w:rFonts w:ascii="Arial" w:hAnsi="Arial" w:cs="Arial"/>
                <w:b/>
                <w:sz w:val="15"/>
                <w:szCs w:val="15"/>
              </w:rPr>
            </w:pPr>
            <w:r w:rsidRPr="00A5606A">
              <w:rPr>
                <w:rFonts w:ascii="Arial" w:hAnsi="Arial" w:cs="Arial"/>
                <w:b/>
                <w:sz w:val="15"/>
                <w:szCs w:val="15"/>
              </w:rPr>
              <w:t>Dipnot (Beşinci Bölüm-IV)</w:t>
            </w:r>
          </w:p>
        </w:tc>
        <w:tc>
          <w:tcPr>
            <w:tcW w:w="1730" w:type="dxa"/>
            <w:tcBorders>
              <w:top w:val="single" w:sz="4" w:space="0" w:color="auto"/>
              <w:left w:val="single" w:sz="4" w:space="0" w:color="auto"/>
              <w:bottom w:val="single" w:sz="4" w:space="0" w:color="auto"/>
              <w:right w:val="single" w:sz="4" w:space="0" w:color="auto"/>
            </w:tcBorders>
            <w:vAlign w:val="center"/>
          </w:tcPr>
          <w:p w14:paraId="6B4F59F1" w14:textId="77777777" w:rsidR="00D90B6C" w:rsidRDefault="00137883" w:rsidP="00AE44C5">
            <w:pPr>
              <w:autoSpaceDE w:val="0"/>
              <w:autoSpaceDN w:val="0"/>
              <w:adjustRightInd w:val="0"/>
              <w:ind w:left="-108" w:right="-28"/>
              <w:jc w:val="right"/>
              <w:rPr>
                <w:rFonts w:ascii="Arial" w:hAnsi="Arial" w:cs="Arial"/>
                <w:b/>
                <w:sz w:val="15"/>
                <w:szCs w:val="15"/>
              </w:rPr>
            </w:pPr>
            <w:r w:rsidRPr="00A5606A">
              <w:rPr>
                <w:rFonts w:ascii="Arial" w:hAnsi="Arial" w:cs="Arial"/>
                <w:b/>
                <w:sz w:val="15"/>
                <w:szCs w:val="15"/>
              </w:rPr>
              <w:t>Sınırlı</w:t>
            </w:r>
          </w:p>
          <w:p w14:paraId="775212B7" w14:textId="4BF8CC69" w:rsidR="00D90B6C" w:rsidRDefault="00D90B6C" w:rsidP="00AE44C5">
            <w:pPr>
              <w:autoSpaceDE w:val="0"/>
              <w:autoSpaceDN w:val="0"/>
              <w:adjustRightInd w:val="0"/>
              <w:ind w:left="-108" w:right="-28"/>
              <w:jc w:val="right"/>
              <w:rPr>
                <w:rFonts w:ascii="Arial" w:hAnsi="Arial" w:cs="Arial"/>
                <w:b/>
                <w:sz w:val="15"/>
                <w:szCs w:val="15"/>
              </w:rPr>
            </w:pPr>
            <w:proofErr w:type="gramStart"/>
            <w:r>
              <w:rPr>
                <w:rFonts w:ascii="Arial" w:hAnsi="Arial" w:cs="Arial"/>
                <w:b/>
                <w:sz w:val="15"/>
                <w:szCs w:val="15"/>
              </w:rPr>
              <w:t>d</w:t>
            </w:r>
            <w:r w:rsidR="00137883" w:rsidRPr="00A5606A">
              <w:rPr>
                <w:rFonts w:ascii="Arial" w:hAnsi="Arial" w:cs="Arial"/>
                <w:b/>
                <w:sz w:val="15"/>
                <w:szCs w:val="15"/>
              </w:rPr>
              <w:t>enetimden</w:t>
            </w:r>
            <w:proofErr w:type="gramEnd"/>
          </w:p>
          <w:p w14:paraId="617ADFEC" w14:textId="360931E0" w:rsidR="00137883" w:rsidRPr="00A5606A" w:rsidRDefault="00D90B6C" w:rsidP="00AE44C5">
            <w:pPr>
              <w:autoSpaceDE w:val="0"/>
              <w:autoSpaceDN w:val="0"/>
              <w:adjustRightInd w:val="0"/>
              <w:ind w:left="-108" w:right="-28"/>
              <w:jc w:val="right"/>
              <w:rPr>
                <w:rFonts w:ascii="Arial" w:hAnsi="Arial" w:cs="Arial"/>
                <w:sz w:val="15"/>
                <w:szCs w:val="15"/>
              </w:rPr>
            </w:pPr>
            <w:proofErr w:type="gramStart"/>
            <w:r>
              <w:rPr>
                <w:rFonts w:ascii="Arial" w:hAnsi="Arial" w:cs="Arial"/>
                <w:b/>
                <w:sz w:val="15"/>
                <w:szCs w:val="15"/>
              </w:rPr>
              <w:t>g</w:t>
            </w:r>
            <w:r w:rsidR="00137883" w:rsidRPr="00A5606A">
              <w:rPr>
                <w:rFonts w:ascii="Arial" w:hAnsi="Arial" w:cs="Arial"/>
                <w:b/>
                <w:sz w:val="15"/>
                <w:szCs w:val="15"/>
              </w:rPr>
              <w:t>eçmiş</w:t>
            </w:r>
            <w:proofErr w:type="gramEnd"/>
          </w:p>
        </w:tc>
      </w:tr>
      <w:tr w:rsidR="00137883" w:rsidRPr="00A5606A" w14:paraId="6028ADCE" w14:textId="77777777" w:rsidTr="00AE44C5">
        <w:trPr>
          <w:cantSplit/>
          <w:trHeight w:val="113"/>
        </w:trPr>
        <w:tc>
          <w:tcPr>
            <w:tcW w:w="7055" w:type="dxa"/>
            <w:gridSpan w:val="2"/>
            <w:vMerge/>
            <w:tcBorders>
              <w:left w:val="single" w:sz="4" w:space="0" w:color="auto"/>
              <w:right w:val="single" w:sz="4" w:space="0" w:color="auto"/>
            </w:tcBorders>
          </w:tcPr>
          <w:p w14:paraId="484E2426" w14:textId="77777777" w:rsidR="00137883" w:rsidRPr="00A5606A" w:rsidRDefault="00137883" w:rsidP="00AE44C5">
            <w:pPr>
              <w:autoSpaceDE w:val="0"/>
              <w:autoSpaceDN w:val="0"/>
              <w:adjustRightInd w:val="0"/>
              <w:ind w:right="-102" w:hanging="114"/>
              <w:jc w:val="both"/>
              <w:rPr>
                <w:rFonts w:ascii="Arial" w:hAnsi="Arial" w:cs="Arial"/>
                <w:bCs/>
                <w:sz w:val="15"/>
                <w:szCs w:val="15"/>
              </w:rPr>
            </w:pPr>
          </w:p>
        </w:tc>
        <w:tc>
          <w:tcPr>
            <w:tcW w:w="1036" w:type="dxa"/>
            <w:vMerge/>
            <w:tcBorders>
              <w:left w:val="single" w:sz="4" w:space="0" w:color="auto"/>
              <w:right w:val="single" w:sz="4" w:space="0" w:color="auto"/>
            </w:tcBorders>
          </w:tcPr>
          <w:p w14:paraId="78CD9261" w14:textId="77777777" w:rsidR="00137883" w:rsidRPr="00A5606A" w:rsidRDefault="00137883" w:rsidP="00AE44C5">
            <w:pPr>
              <w:autoSpaceDE w:val="0"/>
              <w:autoSpaceDN w:val="0"/>
              <w:adjustRightInd w:val="0"/>
              <w:ind w:left="-108" w:right="-28"/>
              <w:jc w:val="right"/>
              <w:rPr>
                <w:rFonts w:ascii="Arial" w:hAnsi="Arial" w:cs="Arial"/>
                <w:b/>
                <w:sz w:val="15"/>
                <w:szCs w:val="15"/>
              </w:rPr>
            </w:pPr>
          </w:p>
        </w:tc>
        <w:tc>
          <w:tcPr>
            <w:tcW w:w="1730" w:type="dxa"/>
            <w:tcBorders>
              <w:top w:val="single" w:sz="4" w:space="0" w:color="auto"/>
              <w:left w:val="single" w:sz="4" w:space="0" w:color="auto"/>
              <w:bottom w:val="single" w:sz="4" w:space="0" w:color="auto"/>
              <w:right w:val="single" w:sz="4" w:space="0" w:color="auto"/>
            </w:tcBorders>
            <w:vAlign w:val="center"/>
          </w:tcPr>
          <w:p w14:paraId="01758582" w14:textId="77777777" w:rsidR="00137883" w:rsidRPr="00A5606A" w:rsidRDefault="00137883" w:rsidP="00AE44C5">
            <w:pPr>
              <w:autoSpaceDE w:val="0"/>
              <w:autoSpaceDN w:val="0"/>
              <w:adjustRightInd w:val="0"/>
              <w:ind w:left="-108" w:right="-28"/>
              <w:jc w:val="right"/>
              <w:rPr>
                <w:rFonts w:ascii="Arial" w:hAnsi="Arial" w:cs="Arial"/>
                <w:b/>
                <w:sz w:val="15"/>
                <w:szCs w:val="15"/>
              </w:rPr>
            </w:pPr>
            <w:r w:rsidRPr="00A5606A">
              <w:rPr>
                <w:rFonts w:ascii="Arial" w:hAnsi="Arial" w:cs="Arial"/>
                <w:b/>
                <w:sz w:val="15"/>
                <w:szCs w:val="15"/>
              </w:rPr>
              <w:t>Cari dönem</w:t>
            </w:r>
          </w:p>
          <w:p w14:paraId="148F7FDB" w14:textId="77777777" w:rsidR="00137883" w:rsidRPr="00A5606A" w:rsidRDefault="00137883" w:rsidP="00AE44C5">
            <w:pPr>
              <w:autoSpaceDE w:val="0"/>
              <w:autoSpaceDN w:val="0"/>
              <w:adjustRightInd w:val="0"/>
              <w:ind w:left="-108" w:right="-28"/>
              <w:jc w:val="right"/>
              <w:rPr>
                <w:rFonts w:ascii="Arial" w:hAnsi="Arial" w:cs="Arial"/>
                <w:b/>
                <w:sz w:val="15"/>
                <w:szCs w:val="15"/>
              </w:rPr>
            </w:pPr>
            <w:r w:rsidRPr="00A5606A">
              <w:rPr>
                <w:rFonts w:ascii="Arial" w:hAnsi="Arial" w:cs="Arial"/>
                <w:b/>
                <w:sz w:val="15"/>
                <w:szCs w:val="15"/>
              </w:rPr>
              <w:t>1 Ocak – 31 Mart 2018</w:t>
            </w:r>
          </w:p>
        </w:tc>
      </w:tr>
      <w:tr w:rsidR="00137883" w:rsidRPr="00A5606A" w14:paraId="3F5D8C61" w14:textId="77777777" w:rsidTr="00AE44C5">
        <w:trPr>
          <w:cantSplit/>
          <w:trHeight w:val="113"/>
        </w:trPr>
        <w:tc>
          <w:tcPr>
            <w:tcW w:w="704" w:type="dxa"/>
            <w:tcBorders>
              <w:top w:val="single" w:sz="4" w:space="0" w:color="auto"/>
              <w:left w:val="single" w:sz="4" w:space="0" w:color="auto"/>
            </w:tcBorders>
          </w:tcPr>
          <w:p w14:paraId="13A0947D" w14:textId="77777777" w:rsidR="00137883" w:rsidRPr="00A5606A" w:rsidRDefault="00137883" w:rsidP="00AE44C5">
            <w:pPr>
              <w:autoSpaceDE w:val="0"/>
              <w:autoSpaceDN w:val="0"/>
              <w:adjustRightInd w:val="0"/>
              <w:ind w:left="-108"/>
              <w:jc w:val="both"/>
              <w:rPr>
                <w:rFonts w:ascii="Arial" w:hAnsi="Arial" w:cs="Arial"/>
                <w:bCs/>
                <w:sz w:val="15"/>
                <w:szCs w:val="15"/>
              </w:rPr>
            </w:pPr>
          </w:p>
        </w:tc>
        <w:tc>
          <w:tcPr>
            <w:tcW w:w="6351" w:type="dxa"/>
            <w:tcBorders>
              <w:top w:val="single" w:sz="4" w:space="0" w:color="auto"/>
              <w:right w:val="single" w:sz="4" w:space="0" w:color="auto"/>
            </w:tcBorders>
          </w:tcPr>
          <w:p w14:paraId="126D36B6" w14:textId="77777777" w:rsidR="00137883" w:rsidRPr="00A5606A" w:rsidRDefault="00137883" w:rsidP="00AE44C5">
            <w:pPr>
              <w:autoSpaceDE w:val="0"/>
              <w:autoSpaceDN w:val="0"/>
              <w:adjustRightInd w:val="0"/>
              <w:ind w:right="-102" w:hanging="114"/>
              <w:jc w:val="both"/>
              <w:rPr>
                <w:rFonts w:ascii="Arial" w:hAnsi="Arial" w:cs="Arial"/>
                <w:bCs/>
                <w:sz w:val="15"/>
                <w:szCs w:val="15"/>
              </w:rPr>
            </w:pPr>
          </w:p>
        </w:tc>
        <w:tc>
          <w:tcPr>
            <w:tcW w:w="1036" w:type="dxa"/>
            <w:tcBorders>
              <w:top w:val="single" w:sz="4" w:space="0" w:color="auto"/>
              <w:right w:val="single" w:sz="4" w:space="0" w:color="auto"/>
            </w:tcBorders>
          </w:tcPr>
          <w:p w14:paraId="02D8998C" w14:textId="77777777" w:rsidR="00137883" w:rsidRPr="00A5606A" w:rsidRDefault="00137883" w:rsidP="00AE44C5">
            <w:pPr>
              <w:autoSpaceDE w:val="0"/>
              <w:autoSpaceDN w:val="0"/>
              <w:adjustRightInd w:val="0"/>
              <w:ind w:left="-108" w:right="-28"/>
              <w:jc w:val="right"/>
              <w:rPr>
                <w:rFonts w:ascii="Arial" w:hAnsi="Arial" w:cs="Arial"/>
                <w:b/>
                <w:bCs/>
                <w:sz w:val="15"/>
                <w:szCs w:val="15"/>
              </w:rPr>
            </w:pPr>
          </w:p>
        </w:tc>
        <w:tc>
          <w:tcPr>
            <w:tcW w:w="1730" w:type="dxa"/>
            <w:tcBorders>
              <w:top w:val="single" w:sz="4" w:space="0" w:color="auto"/>
              <w:left w:val="single" w:sz="4" w:space="0" w:color="auto"/>
              <w:right w:val="single" w:sz="4" w:space="0" w:color="auto"/>
            </w:tcBorders>
            <w:vAlign w:val="bottom"/>
          </w:tcPr>
          <w:p w14:paraId="4A873087" w14:textId="77777777" w:rsidR="00137883" w:rsidRPr="00A5606A" w:rsidRDefault="00137883" w:rsidP="00AE44C5">
            <w:pPr>
              <w:autoSpaceDE w:val="0"/>
              <w:autoSpaceDN w:val="0"/>
              <w:adjustRightInd w:val="0"/>
              <w:ind w:left="-108" w:right="-28"/>
              <w:jc w:val="right"/>
              <w:rPr>
                <w:rFonts w:ascii="Arial" w:hAnsi="Arial" w:cs="Arial"/>
                <w:b/>
                <w:bCs/>
                <w:sz w:val="15"/>
                <w:szCs w:val="15"/>
              </w:rPr>
            </w:pPr>
          </w:p>
        </w:tc>
      </w:tr>
      <w:tr w:rsidR="00542F34" w:rsidRPr="00A5606A" w14:paraId="2668D375" w14:textId="77777777" w:rsidTr="00542F34">
        <w:trPr>
          <w:cantSplit/>
          <w:trHeight w:val="57"/>
        </w:trPr>
        <w:tc>
          <w:tcPr>
            <w:tcW w:w="704" w:type="dxa"/>
            <w:tcBorders>
              <w:top w:val="nil"/>
              <w:left w:val="single" w:sz="4" w:space="0" w:color="auto"/>
              <w:bottom w:val="nil"/>
              <w:right w:val="nil"/>
            </w:tcBorders>
            <w:shd w:val="clear" w:color="auto" w:fill="auto"/>
          </w:tcPr>
          <w:p w14:paraId="02DF2DD9"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I.</w:t>
            </w:r>
          </w:p>
        </w:tc>
        <w:tc>
          <w:tcPr>
            <w:tcW w:w="6351" w:type="dxa"/>
            <w:tcBorders>
              <w:top w:val="nil"/>
              <w:left w:val="nil"/>
              <w:bottom w:val="nil"/>
              <w:right w:val="single" w:sz="4" w:space="0" w:color="auto"/>
            </w:tcBorders>
            <w:shd w:val="clear" w:color="auto" w:fill="auto"/>
            <w:vAlign w:val="bottom"/>
          </w:tcPr>
          <w:p w14:paraId="46EE91AF"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 xml:space="preserve">KÂR PAYI GELİRLERİ  </w:t>
            </w:r>
          </w:p>
        </w:tc>
        <w:tc>
          <w:tcPr>
            <w:tcW w:w="1036" w:type="dxa"/>
            <w:tcBorders>
              <w:left w:val="single" w:sz="4" w:space="0" w:color="auto"/>
              <w:right w:val="single" w:sz="4" w:space="0" w:color="auto"/>
            </w:tcBorders>
            <w:vAlign w:val="bottom"/>
          </w:tcPr>
          <w:p w14:paraId="4957B4BA" w14:textId="77777777" w:rsidR="00542F34" w:rsidRPr="00A5606A" w:rsidRDefault="00542F34" w:rsidP="00542F34">
            <w:pPr>
              <w:jc w:val="center"/>
              <w:rPr>
                <w:rFonts w:ascii="Arial" w:hAnsi="Arial" w:cs="Arial"/>
                <w:b/>
                <w:bCs/>
                <w:sz w:val="15"/>
                <w:szCs w:val="15"/>
              </w:rPr>
            </w:pPr>
            <w:r w:rsidRPr="00A5606A">
              <w:rPr>
                <w:rFonts w:ascii="Arial" w:hAnsi="Arial" w:cs="Arial"/>
                <w:b/>
                <w:sz w:val="15"/>
                <w:szCs w:val="15"/>
              </w:rPr>
              <w:t>(1)</w:t>
            </w:r>
          </w:p>
        </w:tc>
        <w:tc>
          <w:tcPr>
            <w:tcW w:w="1730" w:type="dxa"/>
            <w:tcBorders>
              <w:top w:val="nil"/>
              <w:left w:val="single" w:sz="4" w:space="0" w:color="auto"/>
              <w:bottom w:val="nil"/>
              <w:right w:val="single" w:sz="4" w:space="0" w:color="auto"/>
            </w:tcBorders>
            <w:shd w:val="clear" w:color="auto" w:fill="auto"/>
            <w:vAlign w:val="bottom"/>
          </w:tcPr>
          <w:p w14:paraId="44BD1F5C" w14:textId="77578064" w:rsidR="00542F34" w:rsidRPr="003621F8" w:rsidRDefault="00542F34" w:rsidP="00542F34">
            <w:pPr>
              <w:ind w:left="-210" w:right="33"/>
              <w:jc w:val="right"/>
              <w:rPr>
                <w:rFonts w:ascii="Arial" w:hAnsi="Arial" w:cs="Arial"/>
                <w:b/>
                <w:sz w:val="15"/>
                <w:szCs w:val="15"/>
              </w:rPr>
            </w:pPr>
            <w:r w:rsidRPr="003621F8">
              <w:rPr>
                <w:rFonts w:ascii="Arial" w:hAnsi="Arial" w:cs="Arial"/>
                <w:b/>
                <w:sz w:val="15"/>
                <w:szCs w:val="15"/>
              </w:rPr>
              <w:t xml:space="preserve"> 660.940 </w:t>
            </w:r>
          </w:p>
        </w:tc>
      </w:tr>
      <w:tr w:rsidR="00542F34" w:rsidRPr="00A5606A" w14:paraId="7DDB9B62" w14:textId="77777777" w:rsidTr="00542F34">
        <w:trPr>
          <w:cantSplit/>
          <w:trHeight w:val="57"/>
        </w:trPr>
        <w:tc>
          <w:tcPr>
            <w:tcW w:w="704" w:type="dxa"/>
            <w:tcBorders>
              <w:top w:val="nil"/>
              <w:left w:val="single" w:sz="4" w:space="0" w:color="auto"/>
              <w:bottom w:val="nil"/>
              <w:right w:val="nil"/>
            </w:tcBorders>
            <w:shd w:val="clear" w:color="auto" w:fill="auto"/>
          </w:tcPr>
          <w:p w14:paraId="1E84EA7A" w14:textId="77777777" w:rsidR="00542F34" w:rsidRPr="00A5606A" w:rsidRDefault="00542F34" w:rsidP="00542F34">
            <w:pPr>
              <w:rPr>
                <w:rFonts w:ascii="Arial" w:hAnsi="Arial" w:cs="Arial"/>
                <w:sz w:val="15"/>
                <w:szCs w:val="15"/>
              </w:rPr>
            </w:pPr>
            <w:r w:rsidRPr="00A5606A">
              <w:rPr>
                <w:rFonts w:ascii="Arial" w:hAnsi="Arial" w:cs="Arial"/>
                <w:sz w:val="15"/>
                <w:szCs w:val="15"/>
              </w:rPr>
              <w:t>1.1</w:t>
            </w:r>
          </w:p>
        </w:tc>
        <w:tc>
          <w:tcPr>
            <w:tcW w:w="6351" w:type="dxa"/>
            <w:tcBorders>
              <w:top w:val="nil"/>
              <w:left w:val="nil"/>
              <w:bottom w:val="nil"/>
              <w:right w:val="single" w:sz="4" w:space="0" w:color="auto"/>
            </w:tcBorders>
            <w:shd w:val="clear" w:color="auto" w:fill="auto"/>
            <w:vAlign w:val="bottom"/>
          </w:tcPr>
          <w:p w14:paraId="6C23FBEC" w14:textId="77777777" w:rsidR="00542F34" w:rsidRPr="00A5606A" w:rsidRDefault="00542F34" w:rsidP="00542F34">
            <w:pPr>
              <w:rPr>
                <w:rFonts w:ascii="Arial" w:hAnsi="Arial" w:cs="Arial"/>
                <w:sz w:val="15"/>
                <w:szCs w:val="15"/>
              </w:rPr>
            </w:pPr>
            <w:r w:rsidRPr="00A5606A">
              <w:rPr>
                <w:rFonts w:ascii="Arial" w:hAnsi="Arial" w:cs="Arial"/>
                <w:sz w:val="15"/>
                <w:szCs w:val="15"/>
              </w:rPr>
              <w:t>Kredilerden Alınan Kâr Payları</w:t>
            </w:r>
          </w:p>
        </w:tc>
        <w:tc>
          <w:tcPr>
            <w:tcW w:w="1036" w:type="dxa"/>
            <w:tcBorders>
              <w:top w:val="nil"/>
              <w:left w:val="single" w:sz="4" w:space="0" w:color="auto"/>
              <w:bottom w:val="nil"/>
              <w:right w:val="single" w:sz="4" w:space="0" w:color="auto"/>
            </w:tcBorders>
          </w:tcPr>
          <w:p w14:paraId="3B847004"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62CA16DA" w14:textId="72E5775C"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591.079 </w:t>
            </w:r>
          </w:p>
        </w:tc>
      </w:tr>
      <w:tr w:rsidR="00542F34" w:rsidRPr="00A5606A" w14:paraId="4A528B06" w14:textId="77777777" w:rsidTr="00542F34">
        <w:trPr>
          <w:cantSplit/>
          <w:trHeight w:val="57"/>
        </w:trPr>
        <w:tc>
          <w:tcPr>
            <w:tcW w:w="704" w:type="dxa"/>
            <w:tcBorders>
              <w:top w:val="nil"/>
              <w:left w:val="single" w:sz="4" w:space="0" w:color="auto"/>
              <w:bottom w:val="nil"/>
              <w:right w:val="nil"/>
            </w:tcBorders>
            <w:shd w:val="clear" w:color="auto" w:fill="auto"/>
          </w:tcPr>
          <w:p w14:paraId="6CE4F7E8" w14:textId="77777777" w:rsidR="00542F34" w:rsidRPr="00A5606A" w:rsidRDefault="00542F34" w:rsidP="00542F34">
            <w:pPr>
              <w:rPr>
                <w:rFonts w:ascii="Arial" w:hAnsi="Arial" w:cs="Arial"/>
                <w:sz w:val="15"/>
                <w:szCs w:val="15"/>
              </w:rPr>
            </w:pPr>
            <w:r w:rsidRPr="00A5606A">
              <w:rPr>
                <w:rFonts w:ascii="Arial" w:hAnsi="Arial" w:cs="Arial"/>
                <w:sz w:val="15"/>
                <w:szCs w:val="15"/>
              </w:rPr>
              <w:t>1.2</w:t>
            </w:r>
          </w:p>
        </w:tc>
        <w:tc>
          <w:tcPr>
            <w:tcW w:w="6351" w:type="dxa"/>
            <w:tcBorders>
              <w:top w:val="nil"/>
              <w:left w:val="nil"/>
              <w:bottom w:val="nil"/>
              <w:right w:val="single" w:sz="4" w:space="0" w:color="auto"/>
            </w:tcBorders>
            <w:shd w:val="clear" w:color="auto" w:fill="auto"/>
            <w:vAlign w:val="bottom"/>
          </w:tcPr>
          <w:p w14:paraId="2707827C" w14:textId="77777777" w:rsidR="00542F34" w:rsidRPr="00A5606A" w:rsidRDefault="00542F34" w:rsidP="00542F34">
            <w:pPr>
              <w:rPr>
                <w:rFonts w:ascii="Arial" w:hAnsi="Arial" w:cs="Arial"/>
                <w:sz w:val="15"/>
                <w:szCs w:val="15"/>
              </w:rPr>
            </w:pPr>
            <w:r w:rsidRPr="00A5606A">
              <w:rPr>
                <w:rFonts w:ascii="Arial" w:hAnsi="Arial" w:cs="Arial"/>
                <w:sz w:val="15"/>
                <w:szCs w:val="15"/>
              </w:rPr>
              <w:t>Zorunlu Karşılıklardan Alınan Gelirler</w:t>
            </w:r>
          </w:p>
        </w:tc>
        <w:tc>
          <w:tcPr>
            <w:tcW w:w="1036" w:type="dxa"/>
            <w:tcBorders>
              <w:top w:val="nil"/>
              <w:left w:val="single" w:sz="4" w:space="0" w:color="auto"/>
              <w:bottom w:val="nil"/>
              <w:right w:val="single" w:sz="4" w:space="0" w:color="auto"/>
            </w:tcBorders>
          </w:tcPr>
          <w:p w14:paraId="6625849E"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485D9CBB" w14:textId="6820E826"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11.291 </w:t>
            </w:r>
          </w:p>
        </w:tc>
      </w:tr>
      <w:tr w:rsidR="00542F34" w:rsidRPr="00A5606A" w14:paraId="3D07E5FD" w14:textId="77777777" w:rsidTr="00542F34">
        <w:trPr>
          <w:cantSplit/>
          <w:trHeight w:val="57"/>
        </w:trPr>
        <w:tc>
          <w:tcPr>
            <w:tcW w:w="704" w:type="dxa"/>
            <w:tcBorders>
              <w:top w:val="nil"/>
              <w:left w:val="single" w:sz="4" w:space="0" w:color="auto"/>
              <w:bottom w:val="nil"/>
              <w:right w:val="nil"/>
            </w:tcBorders>
            <w:shd w:val="clear" w:color="auto" w:fill="auto"/>
          </w:tcPr>
          <w:p w14:paraId="5BAC3DE5" w14:textId="77777777" w:rsidR="00542F34" w:rsidRPr="00A5606A" w:rsidRDefault="00542F34" w:rsidP="00542F34">
            <w:pPr>
              <w:rPr>
                <w:rFonts w:ascii="Arial" w:hAnsi="Arial" w:cs="Arial"/>
                <w:sz w:val="15"/>
                <w:szCs w:val="15"/>
              </w:rPr>
            </w:pPr>
            <w:r w:rsidRPr="00A5606A">
              <w:rPr>
                <w:rFonts w:ascii="Arial" w:hAnsi="Arial" w:cs="Arial"/>
                <w:sz w:val="15"/>
                <w:szCs w:val="15"/>
              </w:rPr>
              <w:t>1.3</w:t>
            </w:r>
          </w:p>
        </w:tc>
        <w:tc>
          <w:tcPr>
            <w:tcW w:w="6351" w:type="dxa"/>
            <w:tcBorders>
              <w:top w:val="nil"/>
              <w:left w:val="nil"/>
              <w:bottom w:val="nil"/>
              <w:right w:val="single" w:sz="4" w:space="0" w:color="auto"/>
            </w:tcBorders>
            <w:shd w:val="clear" w:color="auto" w:fill="auto"/>
            <w:vAlign w:val="bottom"/>
          </w:tcPr>
          <w:p w14:paraId="79CF566D" w14:textId="77777777" w:rsidR="00542F34" w:rsidRPr="00A5606A" w:rsidRDefault="00542F34" w:rsidP="00542F34">
            <w:pPr>
              <w:rPr>
                <w:rFonts w:ascii="Arial" w:hAnsi="Arial" w:cs="Arial"/>
                <w:sz w:val="15"/>
                <w:szCs w:val="15"/>
              </w:rPr>
            </w:pPr>
            <w:r w:rsidRPr="00A5606A">
              <w:rPr>
                <w:rFonts w:ascii="Arial" w:hAnsi="Arial" w:cs="Arial"/>
                <w:sz w:val="15"/>
                <w:szCs w:val="15"/>
              </w:rPr>
              <w:t>Bankalardan Alınan Gelirler</w:t>
            </w:r>
          </w:p>
        </w:tc>
        <w:tc>
          <w:tcPr>
            <w:tcW w:w="1036" w:type="dxa"/>
            <w:tcBorders>
              <w:top w:val="nil"/>
              <w:left w:val="single" w:sz="4" w:space="0" w:color="auto"/>
              <w:bottom w:val="nil"/>
              <w:right w:val="single" w:sz="4" w:space="0" w:color="auto"/>
            </w:tcBorders>
          </w:tcPr>
          <w:p w14:paraId="22338471"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2D6CABCF" w14:textId="5176F104"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298 </w:t>
            </w:r>
          </w:p>
        </w:tc>
      </w:tr>
      <w:tr w:rsidR="00542F34" w:rsidRPr="00A5606A" w14:paraId="28E39772" w14:textId="77777777" w:rsidTr="00542F34">
        <w:trPr>
          <w:cantSplit/>
          <w:trHeight w:val="57"/>
        </w:trPr>
        <w:tc>
          <w:tcPr>
            <w:tcW w:w="704" w:type="dxa"/>
            <w:tcBorders>
              <w:top w:val="nil"/>
              <w:left w:val="single" w:sz="4" w:space="0" w:color="auto"/>
              <w:bottom w:val="nil"/>
              <w:right w:val="nil"/>
            </w:tcBorders>
            <w:shd w:val="clear" w:color="auto" w:fill="auto"/>
          </w:tcPr>
          <w:p w14:paraId="730EE0D1" w14:textId="77777777" w:rsidR="00542F34" w:rsidRPr="00A5606A" w:rsidRDefault="00542F34" w:rsidP="00542F34">
            <w:pPr>
              <w:rPr>
                <w:rFonts w:ascii="Arial" w:hAnsi="Arial" w:cs="Arial"/>
                <w:sz w:val="15"/>
                <w:szCs w:val="15"/>
              </w:rPr>
            </w:pPr>
            <w:r w:rsidRPr="00A5606A">
              <w:rPr>
                <w:rFonts w:ascii="Arial" w:hAnsi="Arial" w:cs="Arial"/>
                <w:sz w:val="15"/>
                <w:szCs w:val="15"/>
              </w:rPr>
              <w:t>1.4</w:t>
            </w:r>
          </w:p>
        </w:tc>
        <w:tc>
          <w:tcPr>
            <w:tcW w:w="6351" w:type="dxa"/>
            <w:tcBorders>
              <w:top w:val="nil"/>
              <w:left w:val="nil"/>
              <w:bottom w:val="nil"/>
              <w:right w:val="single" w:sz="4" w:space="0" w:color="auto"/>
            </w:tcBorders>
            <w:shd w:val="clear" w:color="auto" w:fill="auto"/>
            <w:vAlign w:val="bottom"/>
          </w:tcPr>
          <w:p w14:paraId="1CD39DD3" w14:textId="77777777" w:rsidR="00542F34" w:rsidRPr="00A5606A" w:rsidRDefault="00542F34" w:rsidP="00542F34">
            <w:pPr>
              <w:rPr>
                <w:rFonts w:ascii="Arial" w:hAnsi="Arial" w:cs="Arial"/>
                <w:sz w:val="15"/>
                <w:szCs w:val="15"/>
              </w:rPr>
            </w:pPr>
            <w:r w:rsidRPr="00A5606A">
              <w:rPr>
                <w:rFonts w:ascii="Arial" w:hAnsi="Arial" w:cs="Arial"/>
                <w:sz w:val="15"/>
                <w:szCs w:val="15"/>
              </w:rPr>
              <w:t>Para Piyasası İşlemlerinden Alınan Gelirler</w:t>
            </w:r>
          </w:p>
        </w:tc>
        <w:tc>
          <w:tcPr>
            <w:tcW w:w="1036" w:type="dxa"/>
            <w:tcBorders>
              <w:top w:val="nil"/>
              <w:left w:val="single" w:sz="4" w:space="0" w:color="auto"/>
              <w:bottom w:val="nil"/>
              <w:right w:val="single" w:sz="4" w:space="0" w:color="auto"/>
            </w:tcBorders>
          </w:tcPr>
          <w:p w14:paraId="7D5A70B4"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11A2AD6B" w14:textId="2EADA525" w:rsidR="00542F34" w:rsidRPr="003621F8" w:rsidRDefault="00C834C6" w:rsidP="00542F34">
            <w:pPr>
              <w:ind w:left="-210" w:right="33"/>
              <w:jc w:val="right"/>
              <w:rPr>
                <w:rFonts w:ascii="Arial" w:hAnsi="Arial" w:cs="Arial"/>
                <w:sz w:val="15"/>
                <w:szCs w:val="15"/>
              </w:rPr>
            </w:pPr>
            <w:r>
              <w:rPr>
                <w:rFonts w:ascii="Arial" w:hAnsi="Arial" w:cs="Arial"/>
                <w:sz w:val="15"/>
                <w:szCs w:val="15"/>
              </w:rPr>
              <w:t>-</w:t>
            </w:r>
          </w:p>
        </w:tc>
      </w:tr>
      <w:tr w:rsidR="00542F34" w:rsidRPr="00A5606A" w14:paraId="6067E5C7" w14:textId="77777777" w:rsidTr="00542F34">
        <w:trPr>
          <w:cantSplit/>
          <w:trHeight w:val="57"/>
        </w:trPr>
        <w:tc>
          <w:tcPr>
            <w:tcW w:w="704" w:type="dxa"/>
            <w:tcBorders>
              <w:top w:val="nil"/>
              <w:left w:val="single" w:sz="4" w:space="0" w:color="auto"/>
              <w:bottom w:val="nil"/>
              <w:right w:val="nil"/>
            </w:tcBorders>
            <w:shd w:val="clear" w:color="auto" w:fill="auto"/>
          </w:tcPr>
          <w:p w14:paraId="3E35C562" w14:textId="77777777" w:rsidR="00542F34" w:rsidRPr="00A5606A" w:rsidRDefault="00542F34" w:rsidP="00542F34">
            <w:pPr>
              <w:rPr>
                <w:rFonts w:ascii="Arial" w:hAnsi="Arial" w:cs="Arial"/>
                <w:sz w:val="15"/>
                <w:szCs w:val="15"/>
              </w:rPr>
            </w:pPr>
            <w:r w:rsidRPr="00A5606A">
              <w:rPr>
                <w:rFonts w:ascii="Arial" w:hAnsi="Arial" w:cs="Arial"/>
                <w:sz w:val="15"/>
                <w:szCs w:val="15"/>
              </w:rPr>
              <w:t>1.5</w:t>
            </w:r>
          </w:p>
        </w:tc>
        <w:tc>
          <w:tcPr>
            <w:tcW w:w="6351" w:type="dxa"/>
            <w:tcBorders>
              <w:top w:val="nil"/>
              <w:left w:val="nil"/>
              <w:bottom w:val="nil"/>
              <w:right w:val="single" w:sz="4" w:space="0" w:color="auto"/>
            </w:tcBorders>
            <w:shd w:val="clear" w:color="auto" w:fill="auto"/>
            <w:vAlign w:val="bottom"/>
          </w:tcPr>
          <w:p w14:paraId="2FE219B1" w14:textId="77777777" w:rsidR="00542F34" w:rsidRPr="00A5606A" w:rsidRDefault="00542F34" w:rsidP="00542F34">
            <w:pPr>
              <w:rPr>
                <w:rFonts w:ascii="Arial" w:hAnsi="Arial" w:cs="Arial"/>
                <w:sz w:val="15"/>
                <w:szCs w:val="15"/>
              </w:rPr>
            </w:pPr>
            <w:r w:rsidRPr="00A5606A">
              <w:rPr>
                <w:rFonts w:ascii="Arial" w:hAnsi="Arial" w:cs="Arial"/>
                <w:sz w:val="15"/>
                <w:szCs w:val="15"/>
              </w:rPr>
              <w:t>Menkul Değerlerden Alınan Gelirler</w:t>
            </w:r>
          </w:p>
        </w:tc>
        <w:tc>
          <w:tcPr>
            <w:tcW w:w="1036" w:type="dxa"/>
            <w:tcBorders>
              <w:top w:val="nil"/>
              <w:left w:val="single" w:sz="4" w:space="0" w:color="auto"/>
              <w:bottom w:val="nil"/>
              <w:right w:val="single" w:sz="4" w:space="0" w:color="auto"/>
            </w:tcBorders>
          </w:tcPr>
          <w:p w14:paraId="10007405"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7C6F99B0" w14:textId="034EAF92"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42.679 </w:t>
            </w:r>
          </w:p>
        </w:tc>
      </w:tr>
      <w:tr w:rsidR="00542F34" w:rsidRPr="00A5606A" w14:paraId="4B767240" w14:textId="77777777" w:rsidTr="00542F34">
        <w:trPr>
          <w:cantSplit/>
          <w:trHeight w:val="57"/>
        </w:trPr>
        <w:tc>
          <w:tcPr>
            <w:tcW w:w="704" w:type="dxa"/>
            <w:tcBorders>
              <w:top w:val="nil"/>
              <w:left w:val="single" w:sz="4" w:space="0" w:color="auto"/>
              <w:bottom w:val="nil"/>
              <w:right w:val="nil"/>
            </w:tcBorders>
            <w:shd w:val="clear" w:color="auto" w:fill="auto"/>
          </w:tcPr>
          <w:p w14:paraId="0CE6F26A" w14:textId="77777777" w:rsidR="00542F34" w:rsidRPr="00A5606A" w:rsidRDefault="00542F34" w:rsidP="00542F34">
            <w:pPr>
              <w:rPr>
                <w:rFonts w:ascii="Arial" w:hAnsi="Arial" w:cs="Arial"/>
                <w:sz w:val="15"/>
                <w:szCs w:val="15"/>
              </w:rPr>
            </w:pPr>
            <w:r w:rsidRPr="00A5606A">
              <w:rPr>
                <w:rFonts w:ascii="Arial" w:hAnsi="Arial" w:cs="Arial"/>
                <w:sz w:val="15"/>
                <w:szCs w:val="15"/>
              </w:rPr>
              <w:t>1.5.1</w:t>
            </w:r>
          </w:p>
        </w:tc>
        <w:tc>
          <w:tcPr>
            <w:tcW w:w="6351" w:type="dxa"/>
            <w:tcBorders>
              <w:top w:val="nil"/>
              <w:left w:val="nil"/>
              <w:bottom w:val="nil"/>
              <w:right w:val="single" w:sz="4" w:space="0" w:color="auto"/>
            </w:tcBorders>
            <w:shd w:val="clear" w:color="auto" w:fill="auto"/>
            <w:vAlign w:val="bottom"/>
          </w:tcPr>
          <w:p w14:paraId="12EE8E4C" w14:textId="77777777" w:rsidR="00542F34" w:rsidRPr="00A5606A" w:rsidRDefault="00542F34" w:rsidP="00542F34">
            <w:pPr>
              <w:rPr>
                <w:rFonts w:ascii="Arial" w:hAnsi="Arial" w:cs="Arial"/>
                <w:sz w:val="15"/>
                <w:szCs w:val="15"/>
              </w:rPr>
            </w:pPr>
            <w:r w:rsidRPr="00A5606A">
              <w:rPr>
                <w:rFonts w:ascii="Arial" w:hAnsi="Arial" w:cs="Arial"/>
                <w:sz w:val="15"/>
                <w:szCs w:val="15"/>
              </w:rPr>
              <w:t>Gerçeğe Uygun Değer Farkı Kar Zarara Yansıtılanlar</w:t>
            </w:r>
          </w:p>
        </w:tc>
        <w:tc>
          <w:tcPr>
            <w:tcW w:w="1036" w:type="dxa"/>
            <w:tcBorders>
              <w:top w:val="nil"/>
              <w:left w:val="single" w:sz="4" w:space="0" w:color="auto"/>
              <w:bottom w:val="nil"/>
              <w:right w:val="single" w:sz="4" w:space="0" w:color="auto"/>
            </w:tcBorders>
          </w:tcPr>
          <w:p w14:paraId="64D5BF84"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772116D9" w14:textId="7CB2154E"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45 </w:t>
            </w:r>
          </w:p>
        </w:tc>
      </w:tr>
      <w:tr w:rsidR="00542F34" w:rsidRPr="00A5606A" w14:paraId="48922CAA" w14:textId="77777777" w:rsidTr="00542F34">
        <w:trPr>
          <w:cantSplit/>
          <w:trHeight w:val="57"/>
        </w:trPr>
        <w:tc>
          <w:tcPr>
            <w:tcW w:w="704" w:type="dxa"/>
            <w:tcBorders>
              <w:top w:val="nil"/>
              <w:left w:val="single" w:sz="4" w:space="0" w:color="auto"/>
              <w:bottom w:val="nil"/>
              <w:right w:val="nil"/>
            </w:tcBorders>
            <w:shd w:val="clear" w:color="auto" w:fill="auto"/>
          </w:tcPr>
          <w:p w14:paraId="1A09DEFD" w14:textId="77777777" w:rsidR="00542F34" w:rsidRPr="00A5606A" w:rsidRDefault="00542F34" w:rsidP="00542F34">
            <w:pPr>
              <w:rPr>
                <w:rFonts w:ascii="Arial" w:hAnsi="Arial" w:cs="Arial"/>
                <w:sz w:val="15"/>
                <w:szCs w:val="15"/>
              </w:rPr>
            </w:pPr>
            <w:r w:rsidRPr="00A5606A">
              <w:rPr>
                <w:rFonts w:ascii="Arial" w:hAnsi="Arial" w:cs="Arial"/>
                <w:sz w:val="15"/>
                <w:szCs w:val="15"/>
              </w:rPr>
              <w:t>1.5.2</w:t>
            </w:r>
          </w:p>
        </w:tc>
        <w:tc>
          <w:tcPr>
            <w:tcW w:w="6351" w:type="dxa"/>
            <w:tcBorders>
              <w:top w:val="nil"/>
              <w:left w:val="nil"/>
              <w:bottom w:val="nil"/>
              <w:right w:val="single" w:sz="4" w:space="0" w:color="auto"/>
            </w:tcBorders>
            <w:shd w:val="clear" w:color="auto" w:fill="auto"/>
            <w:vAlign w:val="bottom"/>
          </w:tcPr>
          <w:p w14:paraId="07BC4C4E" w14:textId="77777777" w:rsidR="00542F34" w:rsidRPr="00A5606A" w:rsidRDefault="00542F34" w:rsidP="00542F34">
            <w:pPr>
              <w:rPr>
                <w:rFonts w:ascii="Arial" w:hAnsi="Arial" w:cs="Arial"/>
                <w:sz w:val="15"/>
                <w:szCs w:val="15"/>
              </w:rPr>
            </w:pPr>
            <w:r w:rsidRPr="00A5606A">
              <w:rPr>
                <w:rFonts w:ascii="Arial" w:hAnsi="Arial" w:cs="Arial"/>
                <w:sz w:val="15"/>
                <w:szCs w:val="15"/>
              </w:rPr>
              <w:t>Gerçeğe Uygun Değer Farkı Diğer Kapsamlı Gelire Yansıtılanlar</w:t>
            </w:r>
          </w:p>
        </w:tc>
        <w:tc>
          <w:tcPr>
            <w:tcW w:w="1036" w:type="dxa"/>
            <w:tcBorders>
              <w:top w:val="nil"/>
              <w:left w:val="single" w:sz="4" w:space="0" w:color="auto"/>
              <w:bottom w:val="nil"/>
              <w:right w:val="single" w:sz="4" w:space="0" w:color="auto"/>
            </w:tcBorders>
          </w:tcPr>
          <w:p w14:paraId="5DC80F3F"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5EFDC597" w14:textId="56E8440D"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24.398 </w:t>
            </w:r>
          </w:p>
        </w:tc>
      </w:tr>
      <w:tr w:rsidR="00542F34" w:rsidRPr="00A5606A" w14:paraId="61E67FA1" w14:textId="77777777" w:rsidTr="00542F34">
        <w:trPr>
          <w:cantSplit/>
          <w:trHeight w:val="57"/>
        </w:trPr>
        <w:tc>
          <w:tcPr>
            <w:tcW w:w="704" w:type="dxa"/>
            <w:tcBorders>
              <w:top w:val="nil"/>
              <w:left w:val="single" w:sz="4" w:space="0" w:color="auto"/>
              <w:bottom w:val="nil"/>
              <w:right w:val="nil"/>
            </w:tcBorders>
            <w:shd w:val="clear" w:color="auto" w:fill="auto"/>
          </w:tcPr>
          <w:p w14:paraId="2AC8446F" w14:textId="77777777" w:rsidR="00542F34" w:rsidRPr="00A5606A" w:rsidRDefault="00542F34" w:rsidP="00542F34">
            <w:pPr>
              <w:rPr>
                <w:rFonts w:ascii="Arial" w:hAnsi="Arial" w:cs="Arial"/>
                <w:sz w:val="15"/>
                <w:szCs w:val="15"/>
              </w:rPr>
            </w:pPr>
            <w:r w:rsidRPr="00A5606A">
              <w:rPr>
                <w:rFonts w:ascii="Arial" w:hAnsi="Arial" w:cs="Arial"/>
                <w:sz w:val="15"/>
                <w:szCs w:val="15"/>
              </w:rPr>
              <w:t>1.5.3</w:t>
            </w:r>
          </w:p>
        </w:tc>
        <w:tc>
          <w:tcPr>
            <w:tcW w:w="6351" w:type="dxa"/>
            <w:tcBorders>
              <w:top w:val="nil"/>
              <w:left w:val="nil"/>
              <w:bottom w:val="nil"/>
              <w:right w:val="single" w:sz="4" w:space="0" w:color="auto"/>
            </w:tcBorders>
            <w:shd w:val="clear" w:color="auto" w:fill="auto"/>
            <w:vAlign w:val="bottom"/>
          </w:tcPr>
          <w:p w14:paraId="5FF62586" w14:textId="77777777" w:rsidR="00542F34" w:rsidRPr="00A5606A" w:rsidRDefault="00542F34" w:rsidP="00542F34">
            <w:pPr>
              <w:rPr>
                <w:rFonts w:ascii="Arial" w:hAnsi="Arial" w:cs="Arial"/>
                <w:sz w:val="15"/>
                <w:szCs w:val="15"/>
              </w:rPr>
            </w:pPr>
            <w:r w:rsidRPr="00A5606A">
              <w:rPr>
                <w:rFonts w:ascii="Arial" w:hAnsi="Arial" w:cs="Arial"/>
                <w:sz w:val="15"/>
                <w:szCs w:val="15"/>
              </w:rPr>
              <w:t>İtfa Edilmiş Maliyeti İle Ölçülenler</w:t>
            </w:r>
          </w:p>
        </w:tc>
        <w:tc>
          <w:tcPr>
            <w:tcW w:w="1036" w:type="dxa"/>
            <w:tcBorders>
              <w:top w:val="nil"/>
              <w:left w:val="single" w:sz="4" w:space="0" w:color="auto"/>
              <w:bottom w:val="nil"/>
              <w:right w:val="single" w:sz="4" w:space="0" w:color="auto"/>
            </w:tcBorders>
          </w:tcPr>
          <w:p w14:paraId="010A5F4C"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05F6A361" w14:textId="27879B17"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18.236 </w:t>
            </w:r>
          </w:p>
        </w:tc>
      </w:tr>
      <w:tr w:rsidR="00542F34" w:rsidRPr="00A5606A" w14:paraId="23A3F64B" w14:textId="77777777" w:rsidTr="00542F34">
        <w:trPr>
          <w:cantSplit/>
          <w:trHeight w:val="57"/>
        </w:trPr>
        <w:tc>
          <w:tcPr>
            <w:tcW w:w="704" w:type="dxa"/>
            <w:tcBorders>
              <w:top w:val="nil"/>
              <w:left w:val="single" w:sz="4" w:space="0" w:color="auto"/>
              <w:bottom w:val="nil"/>
              <w:right w:val="nil"/>
            </w:tcBorders>
            <w:shd w:val="clear" w:color="auto" w:fill="auto"/>
          </w:tcPr>
          <w:p w14:paraId="62BB1C16" w14:textId="77777777" w:rsidR="00542F34" w:rsidRPr="00A5606A" w:rsidRDefault="00542F34" w:rsidP="00542F34">
            <w:pPr>
              <w:rPr>
                <w:rFonts w:ascii="Arial" w:hAnsi="Arial" w:cs="Arial"/>
                <w:sz w:val="15"/>
                <w:szCs w:val="15"/>
              </w:rPr>
            </w:pPr>
            <w:r w:rsidRPr="00A5606A">
              <w:rPr>
                <w:rFonts w:ascii="Arial" w:hAnsi="Arial" w:cs="Arial"/>
                <w:sz w:val="15"/>
                <w:szCs w:val="15"/>
              </w:rPr>
              <w:t>1.6</w:t>
            </w:r>
          </w:p>
        </w:tc>
        <w:tc>
          <w:tcPr>
            <w:tcW w:w="6351" w:type="dxa"/>
            <w:tcBorders>
              <w:top w:val="nil"/>
              <w:left w:val="nil"/>
              <w:bottom w:val="nil"/>
              <w:right w:val="single" w:sz="4" w:space="0" w:color="auto"/>
            </w:tcBorders>
            <w:shd w:val="clear" w:color="auto" w:fill="auto"/>
            <w:vAlign w:val="bottom"/>
          </w:tcPr>
          <w:p w14:paraId="3F31555A" w14:textId="77777777" w:rsidR="00542F34" w:rsidRPr="00A5606A" w:rsidRDefault="00542F34" w:rsidP="00542F34">
            <w:pPr>
              <w:rPr>
                <w:rFonts w:ascii="Arial" w:hAnsi="Arial" w:cs="Arial"/>
                <w:sz w:val="15"/>
                <w:szCs w:val="15"/>
              </w:rPr>
            </w:pPr>
            <w:r w:rsidRPr="00A5606A">
              <w:rPr>
                <w:rFonts w:ascii="Arial" w:hAnsi="Arial" w:cs="Arial"/>
                <w:sz w:val="15"/>
                <w:szCs w:val="15"/>
              </w:rPr>
              <w:t>Finansal Kiralama Gelirleri</w:t>
            </w:r>
          </w:p>
        </w:tc>
        <w:tc>
          <w:tcPr>
            <w:tcW w:w="1036" w:type="dxa"/>
            <w:tcBorders>
              <w:top w:val="nil"/>
              <w:left w:val="single" w:sz="4" w:space="0" w:color="auto"/>
              <w:bottom w:val="nil"/>
              <w:right w:val="single" w:sz="4" w:space="0" w:color="auto"/>
            </w:tcBorders>
          </w:tcPr>
          <w:p w14:paraId="62A443F8"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52D07EF9" w14:textId="18557835"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14.386 </w:t>
            </w:r>
          </w:p>
        </w:tc>
      </w:tr>
      <w:tr w:rsidR="00542F34" w:rsidRPr="00A5606A" w14:paraId="003623E2" w14:textId="77777777" w:rsidTr="00542F34">
        <w:trPr>
          <w:cantSplit/>
          <w:trHeight w:val="57"/>
        </w:trPr>
        <w:tc>
          <w:tcPr>
            <w:tcW w:w="704" w:type="dxa"/>
            <w:tcBorders>
              <w:top w:val="nil"/>
              <w:left w:val="single" w:sz="4" w:space="0" w:color="auto"/>
              <w:bottom w:val="nil"/>
              <w:right w:val="nil"/>
            </w:tcBorders>
            <w:shd w:val="clear" w:color="auto" w:fill="auto"/>
          </w:tcPr>
          <w:p w14:paraId="642C5AEF" w14:textId="77777777" w:rsidR="00542F34" w:rsidRPr="00A5606A" w:rsidRDefault="00542F34" w:rsidP="00542F34">
            <w:pPr>
              <w:rPr>
                <w:rFonts w:ascii="Arial" w:hAnsi="Arial" w:cs="Arial"/>
                <w:sz w:val="15"/>
                <w:szCs w:val="15"/>
              </w:rPr>
            </w:pPr>
            <w:r w:rsidRPr="00A5606A">
              <w:rPr>
                <w:rFonts w:ascii="Arial" w:hAnsi="Arial" w:cs="Arial"/>
                <w:sz w:val="15"/>
                <w:szCs w:val="15"/>
              </w:rPr>
              <w:t>1.7</w:t>
            </w:r>
          </w:p>
        </w:tc>
        <w:tc>
          <w:tcPr>
            <w:tcW w:w="6351" w:type="dxa"/>
            <w:tcBorders>
              <w:top w:val="nil"/>
              <w:left w:val="nil"/>
              <w:bottom w:val="nil"/>
              <w:right w:val="single" w:sz="4" w:space="0" w:color="auto"/>
            </w:tcBorders>
            <w:shd w:val="clear" w:color="auto" w:fill="auto"/>
            <w:vAlign w:val="bottom"/>
          </w:tcPr>
          <w:p w14:paraId="14A96BCD" w14:textId="77777777" w:rsidR="00542F34" w:rsidRPr="00A5606A" w:rsidRDefault="00542F34" w:rsidP="00542F34">
            <w:pPr>
              <w:rPr>
                <w:rFonts w:ascii="Arial" w:hAnsi="Arial" w:cs="Arial"/>
                <w:sz w:val="15"/>
                <w:szCs w:val="15"/>
              </w:rPr>
            </w:pPr>
            <w:r w:rsidRPr="00A5606A">
              <w:rPr>
                <w:rFonts w:ascii="Arial" w:hAnsi="Arial" w:cs="Arial"/>
                <w:sz w:val="15"/>
                <w:szCs w:val="15"/>
              </w:rPr>
              <w:t xml:space="preserve">Diğer Kâr Payı Gelirleri  </w:t>
            </w:r>
          </w:p>
        </w:tc>
        <w:tc>
          <w:tcPr>
            <w:tcW w:w="1036" w:type="dxa"/>
            <w:tcBorders>
              <w:top w:val="nil"/>
              <w:left w:val="single" w:sz="4" w:space="0" w:color="auto"/>
              <w:bottom w:val="nil"/>
              <w:right w:val="single" w:sz="4" w:space="0" w:color="auto"/>
            </w:tcBorders>
          </w:tcPr>
          <w:p w14:paraId="42995D4E"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109D5E44" w14:textId="21F13B3C"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1.207 </w:t>
            </w:r>
          </w:p>
        </w:tc>
      </w:tr>
      <w:tr w:rsidR="00542F34" w:rsidRPr="00A5606A" w14:paraId="0DF43983" w14:textId="77777777" w:rsidTr="00542F34">
        <w:trPr>
          <w:cantSplit/>
          <w:trHeight w:val="57"/>
        </w:trPr>
        <w:tc>
          <w:tcPr>
            <w:tcW w:w="704" w:type="dxa"/>
            <w:tcBorders>
              <w:top w:val="nil"/>
              <w:left w:val="single" w:sz="4" w:space="0" w:color="auto"/>
              <w:bottom w:val="nil"/>
              <w:right w:val="nil"/>
            </w:tcBorders>
            <w:shd w:val="clear" w:color="auto" w:fill="auto"/>
          </w:tcPr>
          <w:p w14:paraId="380B4C06"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II.</w:t>
            </w:r>
          </w:p>
        </w:tc>
        <w:tc>
          <w:tcPr>
            <w:tcW w:w="6351" w:type="dxa"/>
            <w:tcBorders>
              <w:top w:val="nil"/>
              <w:left w:val="nil"/>
              <w:bottom w:val="nil"/>
              <w:right w:val="single" w:sz="4" w:space="0" w:color="auto"/>
            </w:tcBorders>
            <w:shd w:val="clear" w:color="auto" w:fill="auto"/>
            <w:vAlign w:val="bottom"/>
          </w:tcPr>
          <w:p w14:paraId="2470617E"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 xml:space="preserve">KÂR PAYI GİDERLERİ (-)  </w:t>
            </w:r>
          </w:p>
        </w:tc>
        <w:tc>
          <w:tcPr>
            <w:tcW w:w="1036" w:type="dxa"/>
            <w:tcBorders>
              <w:left w:val="single" w:sz="4" w:space="0" w:color="auto"/>
              <w:right w:val="single" w:sz="4" w:space="0" w:color="auto"/>
            </w:tcBorders>
            <w:vAlign w:val="bottom"/>
          </w:tcPr>
          <w:p w14:paraId="0658E270" w14:textId="77777777" w:rsidR="00542F34" w:rsidRPr="00A5606A" w:rsidRDefault="00542F34" w:rsidP="00542F34">
            <w:pPr>
              <w:jc w:val="center"/>
              <w:rPr>
                <w:rFonts w:ascii="Arial" w:hAnsi="Arial" w:cs="Arial"/>
                <w:b/>
                <w:bCs/>
                <w:sz w:val="15"/>
                <w:szCs w:val="15"/>
              </w:rPr>
            </w:pPr>
            <w:r w:rsidRPr="00A5606A">
              <w:rPr>
                <w:rFonts w:ascii="Arial" w:hAnsi="Arial" w:cs="Arial"/>
                <w:b/>
                <w:sz w:val="15"/>
                <w:szCs w:val="15"/>
              </w:rPr>
              <w:t>(2)</w:t>
            </w:r>
          </w:p>
        </w:tc>
        <w:tc>
          <w:tcPr>
            <w:tcW w:w="1730" w:type="dxa"/>
            <w:tcBorders>
              <w:top w:val="nil"/>
              <w:left w:val="single" w:sz="4" w:space="0" w:color="auto"/>
              <w:bottom w:val="nil"/>
              <w:right w:val="single" w:sz="4" w:space="0" w:color="auto"/>
            </w:tcBorders>
            <w:shd w:val="clear" w:color="auto" w:fill="auto"/>
            <w:vAlign w:val="bottom"/>
          </w:tcPr>
          <w:p w14:paraId="1AF396FD" w14:textId="3E7A2631" w:rsidR="00542F34" w:rsidRPr="003621F8" w:rsidRDefault="00542F34" w:rsidP="00542F34">
            <w:pPr>
              <w:ind w:left="-210" w:right="33"/>
              <w:jc w:val="right"/>
              <w:rPr>
                <w:rFonts w:ascii="Arial" w:hAnsi="Arial" w:cs="Arial"/>
                <w:b/>
                <w:sz w:val="15"/>
                <w:szCs w:val="15"/>
              </w:rPr>
            </w:pPr>
            <w:r w:rsidRPr="003621F8">
              <w:rPr>
                <w:rFonts w:ascii="Arial" w:hAnsi="Arial" w:cs="Arial"/>
                <w:b/>
                <w:sz w:val="15"/>
                <w:szCs w:val="15"/>
              </w:rPr>
              <w:t xml:space="preserve"> 410.471 </w:t>
            </w:r>
          </w:p>
        </w:tc>
      </w:tr>
      <w:tr w:rsidR="00542F34" w:rsidRPr="00A5606A" w14:paraId="6B9B7DEF" w14:textId="77777777" w:rsidTr="00542F34">
        <w:trPr>
          <w:cantSplit/>
          <w:trHeight w:val="57"/>
        </w:trPr>
        <w:tc>
          <w:tcPr>
            <w:tcW w:w="704" w:type="dxa"/>
            <w:tcBorders>
              <w:top w:val="nil"/>
              <w:left w:val="single" w:sz="4" w:space="0" w:color="auto"/>
              <w:bottom w:val="nil"/>
              <w:right w:val="nil"/>
            </w:tcBorders>
            <w:shd w:val="clear" w:color="auto" w:fill="auto"/>
          </w:tcPr>
          <w:p w14:paraId="6D4F02A5" w14:textId="77777777" w:rsidR="00542F34" w:rsidRPr="00A5606A" w:rsidRDefault="00542F34" w:rsidP="00542F34">
            <w:pPr>
              <w:rPr>
                <w:rFonts w:ascii="Arial" w:hAnsi="Arial" w:cs="Arial"/>
                <w:sz w:val="15"/>
                <w:szCs w:val="15"/>
              </w:rPr>
            </w:pPr>
            <w:r w:rsidRPr="00A5606A">
              <w:rPr>
                <w:rFonts w:ascii="Arial" w:hAnsi="Arial" w:cs="Arial"/>
                <w:sz w:val="15"/>
                <w:szCs w:val="15"/>
              </w:rPr>
              <w:t>2.1</w:t>
            </w:r>
          </w:p>
        </w:tc>
        <w:tc>
          <w:tcPr>
            <w:tcW w:w="6351" w:type="dxa"/>
            <w:tcBorders>
              <w:top w:val="nil"/>
              <w:left w:val="nil"/>
              <w:bottom w:val="nil"/>
              <w:right w:val="single" w:sz="4" w:space="0" w:color="auto"/>
            </w:tcBorders>
            <w:shd w:val="clear" w:color="auto" w:fill="auto"/>
            <w:vAlign w:val="bottom"/>
          </w:tcPr>
          <w:p w14:paraId="0B256CA8" w14:textId="77777777" w:rsidR="00542F34" w:rsidRPr="00A5606A" w:rsidRDefault="00542F34" w:rsidP="00542F34">
            <w:pPr>
              <w:rPr>
                <w:rFonts w:ascii="Arial" w:hAnsi="Arial" w:cs="Arial"/>
                <w:sz w:val="15"/>
                <w:szCs w:val="15"/>
              </w:rPr>
            </w:pPr>
            <w:r w:rsidRPr="00A5606A">
              <w:rPr>
                <w:rFonts w:ascii="Arial" w:hAnsi="Arial" w:cs="Arial"/>
                <w:sz w:val="15"/>
                <w:szCs w:val="15"/>
              </w:rPr>
              <w:t>Katılma Hesaplarına Verilen Kâr Payları</w:t>
            </w:r>
          </w:p>
        </w:tc>
        <w:tc>
          <w:tcPr>
            <w:tcW w:w="1036" w:type="dxa"/>
            <w:tcBorders>
              <w:top w:val="nil"/>
              <w:left w:val="single" w:sz="4" w:space="0" w:color="auto"/>
              <w:bottom w:val="nil"/>
              <w:right w:val="single" w:sz="4" w:space="0" w:color="auto"/>
            </w:tcBorders>
          </w:tcPr>
          <w:p w14:paraId="35C60E1F"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0A1891BC" w14:textId="6F1804E2"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293.607 </w:t>
            </w:r>
          </w:p>
        </w:tc>
      </w:tr>
      <w:tr w:rsidR="00542F34" w:rsidRPr="00A5606A" w14:paraId="2D3AF0D6" w14:textId="77777777" w:rsidTr="00542F34">
        <w:trPr>
          <w:cantSplit/>
          <w:trHeight w:val="57"/>
        </w:trPr>
        <w:tc>
          <w:tcPr>
            <w:tcW w:w="704" w:type="dxa"/>
            <w:tcBorders>
              <w:top w:val="nil"/>
              <w:left w:val="single" w:sz="4" w:space="0" w:color="auto"/>
              <w:bottom w:val="nil"/>
              <w:right w:val="nil"/>
            </w:tcBorders>
            <w:shd w:val="clear" w:color="auto" w:fill="auto"/>
          </w:tcPr>
          <w:p w14:paraId="473B3335" w14:textId="77777777" w:rsidR="00542F34" w:rsidRPr="00A5606A" w:rsidRDefault="00542F34" w:rsidP="00542F34">
            <w:pPr>
              <w:rPr>
                <w:rFonts w:ascii="Arial" w:hAnsi="Arial" w:cs="Arial"/>
                <w:sz w:val="15"/>
                <w:szCs w:val="15"/>
              </w:rPr>
            </w:pPr>
            <w:r w:rsidRPr="00A5606A">
              <w:rPr>
                <w:rFonts w:ascii="Arial" w:hAnsi="Arial" w:cs="Arial"/>
                <w:sz w:val="15"/>
                <w:szCs w:val="15"/>
              </w:rPr>
              <w:t>2.2</w:t>
            </w:r>
          </w:p>
        </w:tc>
        <w:tc>
          <w:tcPr>
            <w:tcW w:w="6351" w:type="dxa"/>
            <w:tcBorders>
              <w:top w:val="nil"/>
              <w:left w:val="nil"/>
              <w:bottom w:val="nil"/>
              <w:right w:val="single" w:sz="4" w:space="0" w:color="auto"/>
            </w:tcBorders>
            <w:shd w:val="clear" w:color="auto" w:fill="auto"/>
            <w:vAlign w:val="bottom"/>
          </w:tcPr>
          <w:p w14:paraId="45285BFC" w14:textId="77777777" w:rsidR="00542F34" w:rsidRPr="00A5606A" w:rsidRDefault="00542F34" w:rsidP="00542F34">
            <w:pPr>
              <w:rPr>
                <w:rFonts w:ascii="Arial" w:hAnsi="Arial" w:cs="Arial"/>
                <w:sz w:val="15"/>
                <w:szCs w:val="15"/>
              </w:rPr>
            </w:pPr>
            <w:r w:rsidRPr="00A5606A">
              <w:rPr>
                <w:rFonts w:ascii="Arial" w:hAnsi="Arial" w:cs="Arial"/>
                <w:sz w:val="15"/>
                <w:szCs w:val="15"/>
              </w:rPr>
              <w:t xml:space="preserve">Kullanılan Kredilere Verilen Kâr Payları </w:t>
            </w:r>
          </w:p>
        </w:tc>
        <w:tc>
          <w:tcPr>
            <w:tcW w:w="1036" w:type="dxa"/>
            <w:tcBorders>
              <w:top w:val="nil"/>
              <w:left w:val="single" w:sz="4" w:space="0" w:color="auto"/>
              <w:bottom w:val="nil"/>
              <w:right w:val="single" w:sz="4" w:space="0" w:color="auto"/>
            </w:tcBorders>
          </w:tcPr>
          <w:p w14:paraId="385DA352"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7B4F5348" w14:textId="07803F33"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64.256 </w:t>
            </w:r>
          </w:p>
        </w:tc>
      </w:tr>
      <w:tr w:rsidR="00542F34" w:rsidRPr="00A5606A" w14:paraId="73E922D4" w14:textId="77777777" w:rsidTr="00542F34">
        <w:trPr>
          <w:cantSplit/>
          <w:trHeight w:val="57"/>
        </w:trPr>
        <w:tc>
          <w:tcPr>
            <w:tcW w:w="704" w:type="dxa"/>
            <w:tcBorders>
              <w:top w:val="nil"/>
              <w:left w:val="single" w:sz="4" w:space="0" w:color="auto"/>
              <w:bottom w:val="nil"/>
              <w:right w:val="nil"/>
            </w:tcBorders>
            <w:shd w:val="clear" w:color="auto" w:fill="auto"/>
          </w:tcPr>
          <w:p w14:paraId="49360900" w14:textId="77777777" w:rsidR="00542F34" w:rsidRPr="00A5606A" w:rsidRDefault="00542F34" w:rsidP="00542F34">
            <w:pPr>
              <w:rPr>
                <w:rFonts w:ascii="Arial" w:hAnsi="Arial" w:cs="Arial"/>
                <w:sz w:val="15"/>
                <w:szCs w:val="15"/>
              </w:rPr>
            </w:pPr>
            <w:r w:rsidRPr="00A5606A">
              <w:rPr>
                <w:rFonts w:ascii="Arial" w:hAnsi="Arial" w:cs="Arial"/>
                <w:sz w:val="15"/>
                <w:szCs w:val="15"/>
              </w:rPr>
              <w:t>2.3</w:t>
            </w:r>
          </w:p>
        </w:tc>
        <w:tc>
          <w:tcPr>
            <w:tcW w:w="6351" w:type="dxa"/>
            <w:tcBorders>
              <w:top w:val="nil"/>
              <w:left w:val="nil"/>
              <w:bottom w:val="nil"/>
              <w:right w:val="single" w:sz="4" w:space="0" w:color="auto"/>
            </w:tcBorders>
            <w:shd w:val="clear" w:color="auto" w:fill="auto"/>
            <w:vAlign w:val="bottom"/>
          </w:tcPr>
          <w:p w14:paraId="390414E0" w14:textId="77777777" w:rsidR="00542F34" w:rsidRPr="00A5606A" w:rsidRDefault="00542F34" w:rsidP="00542F34">
            <w:pPr>
              <w:rPr>
                <w:rFonts w:ascii="Arial" w:hAnsi="Arial" w:cs="Arial"/>
                <w:sz w:val="15"/>
                <w:szCs w:val="15"/>
              </w:rPr>
            </w:pPr>
            <w:r w:rsidRPr="00A5606A">
              <w:rPr>
                <w:rFonts w:ascii="Arial" w:hAnsi="Arial" w:cs="Arial"/>
                <w:sz w:val="15"/>
                <w:szCs w:val="15"/>
              </w:rPr>
              <w:t>Para Piyasası İşlemlerine Verilen Kâr Payları</w:t>
            </w:r>
          </w:p>
        </w:tc>
        <w:tc>
          <w:tcPr>
            <w:tcW w:w="1036" w:type="dxa"/>
            <w:tcBorders>
              <w:top w:val="nil"/>
              <w:left w:val="single" w:sz="4" w:space="0" w:color="auto"/>
              <w:bottom w:val="nil"/>
              <w:right w:val="single" w:sz="4" w:space="0" w:color="auto"/>
            </w:tcBorders>
          </w:tcPr>
          <w:p w14:paraId="6CA1A0FA"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0FA97B3A" w14:textId="5E054CFC"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13.701 </w:t>
            </w:r>
          </w:p>
        </w:tc>
      </w:tr>
      <w:tr w:rsidR="00542F34" w:rsidRPr="00A5606A" w14:paraId="63BBCF02" w14:textId="77777777" w:rsidTr="00542F34">
        <w:trPr>
          <w:cantSplit/>
          <w:trHeight w:val="57"/>
        </w:trPr>
        <w:tc>
          <w:tcPr>
            <w:tcW w:w="704" w:type="dxa"/>
            <w:tcBorders>
              <w:top w:val="nil"/>
              <w:left w:val="single" w:sz="4" w:space="0" w:color="auto"/>
              <w:bottom w:val="nil"/>
              <w:right w:val="nil"/>
            </w:tcBorders>
            <w:shd w:val="clear" w:color="auto" w:fill="auto"/>
          </w:tcPr>
          <w:p w14:paraId="51EA1926" w14:textId="77777777" w:rsidR="00542F34" w:rsidRPr="00A5606A" w:rsidRDefault="00542F34" w:rsidP="00542F34">
            <w:pPr>
              <w:rPr>
                <w:rFonts w:ascii="Arial" w:hAnsi="Arial" w:cs="Arial"/>
                <w:sz w:val="15"/>
                <w:szCs w:val="15"/>
              </w:rPr>
            </w:pPr>
            <w:r w:rsidRPr="00A5606A">
              <w:rPr>
                <w:rFonts w:ascii="Arial" w:hAnsi="Arial" w:cs="Arial"/>
                <w:sz w:val="15"/>
                <w:szCs w:val="15"/>
              </w:rPr>
              <w:t>2.4</w:t>
            </w:r>
          </w:p>
        </w:tc>
        <w:tc>
          <w:tcPr>
            <w:tcW w:w="6351" w:type="dxa"/>
            <w:tcBorders>
              <w:top w:val="nil"/>
              <w:left w:val="nil"/>
              <w:bottom w:val="nil"/>
              <w:right w:val="single" w:sz="4" w:space="0" w:color="auto"/>
            </w:tcBorders>
            <w:shd w:val="clear" w:color="auto" w:fill="auto"/>
            <w:vAlign w:val="bottom"/>
          </w:tcPr>
          <w:p w14:paraId="1CD3A3A5" w14:textId="77777777" w:rsidR="00542F34" w:rsidRPr="00A5606A" w:rsidRDefault="00542F34" w:rsidP="00542F34">
            <w:pPr>
              <w:rPr>
                <w:rFonts w:ascii="Arial" w:hAnsi="Arial" w:cs="Arial"/>
                <w:sz w:val="15"/>
                <w:szCs w:val="15"/>
              </w:rPr>
            </w:pPr>
            <w:r w:rsidRPr="00A5606A">
              <w:rPr>
                <w:rFonts w:ascii="Arial" w:hAnsi="Arial" w:cs="Arial"/>
                <w:sz w:val="15"/>
                <w:szCs w:val="15"/>
              </w:rPr>
              <w:t>İhraç Edilen Menkul Kıymetlere Verilen Kâr Payları</w:t>
            </w:r>
          </w:p>
        </w:tc>
        <w:tc>
          <w:tcPr>
            <w:tcW w:w="1036" w:type="dxa"/>
            <w:tcBorders>
              <w:top w:val="nil"/>
              <w:left w:val="single" w:sz="4" w:space="0" w:color="auto"/>
              <w:bottom w:val="nil"/>
              <w:right w:val="single" w:sz="4" w:space="0" w:color="auto"/>
            </w:tcBorders>
          </w:tcPr>
          <w:p w14:paraId="7E39A670"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04B30B0E" w14:textId="0C674800"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37.463 </w:t>
            </w:r>
          </w:p>
        </w:tc>
      </w:tr>
      <w:tr w:rsidR="00542F34" w:rsidRPr="00A5606A" w14:paraId="09F52F04" w14:textId="77777777" w:rsidTr="00542F34">
        <w:trPr>
          <w:cantSplit/>
          <w:trHeight w:val="57"/>
        </w:trPr>
        <w:tc>
          <w:tcPr>
            <w:tcW w:w="704" w:type="dxa"/>
            <w:tcBorders>
              <w:top w:val="nil"/>
              <w:left w:val="single" w:sz="4" w:space="0" w:color="auto"/>
              <w:bottom w:val="nil"/>
              <w:right w:val="nil"/>
            </w:tcBorders>
            <w:shd w:val="clear" w:color="auto" w:fill="auto"/>
          </w:tcPr>
          <w:p w14:paraId="37015F09" w14:textId="77777777" w:rsidR="00542F34" w:rsidRPr="00A5606A" w:rsidRDefault="00542F34" w:rsidP="00542F34">
            <w:pPr>
              <w:rPr>
                <w:rFonts w:ascii="Arial" w:hAnsi="Arial" w:cs="Arial"/>
                <w:sz w:val="15"/>
                <w:szCs w:val="15"/>
              </w:rPr>
            </w:pPr>
            <w:r w:rsidRPr="00A5606A">
              <w:rPr>
                <w:rFonts w:ascii="Arial" w:hAnsi="Arial" w:cs="Arial"/>
                <w:sz w:val="15"/>
                <w:szCs w:val="15"/>
              </w:rPr>
              <w:t>2.5</w:t>
            </w:r>
          </w:p>
        </w:tc>
        <w:tc>
          <w:tcPr>
            <w:tcW w:w="6351" w:type="dxa"/>
            <w:tcBorders>
              <w:top w:val="nil"/>
              <w:left w:val="nil"/>
              <w:bottom w:val="nil"/>
              <w:right w:val="single" w:sz="4" w:space="0" w:color="auto"/>
            </w:tcBorders>
            <w:shd w:val="clear" w:color="auto" w:fill="auto"/>
            <w:vAlign w:val="bottom"/>
          </w:tcPr>
          <w:p w14:paraId="4AA7B7E8" w14:textId="77777777" w:rsidR="00542F34" w:rsidRPr="00A5606A" w:rsidRDefault="00542F34" w:rsidP="00542F34">
            <w:pPr>
              <w:rPr>
                <w:rFonts w:ascii="Arial" w:hAnsi="Arial" w:cs="Arial"/>
                <w:sz w:val="15"/>
                <w:szCs w:val="15"/>
              </w:rPr>
            </w:pPr>
            <w:r w:rsidRPr="00A5606A">
              <w:rPr>
                <w:rFonts w:ascii="Arial" w:hAnsi="Arial" w:cs="Arial"/>
                <w:sz w:val="15"/>
                <w:szCs w:val="15"/>
              </w:rPr>
              <w:t xml:space="preserve">Diğer Kâr Payı Giderleri  </w:t>
            </w:r>
          </w:p>
        </w:tc>
        <w:tc>
          <w:tcPr>
            <w:tcW w:w="1036" w:type="dxa"/>
            <w:tcBorders>
              <w:top w:val="nil"/>
              <w:left w:val="single" w:sz="4" w:space="0" w:color="auto"/>
              <w:bottom w:val="nil"/>
              <w:right w:val="single" w:sz="4" w:space="0" w:color="auto"/>
            </w:tcBorders>
          </w:tcPr>
          <w:p w14:paraId="1F471EBE"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0673223D" w14:textId="7141E36A"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1.444 </w:t>
            </w:r>
          </w:p>
        </w:tc>
      </w:tr>
      <w:tr w:rsidR="00542F34" w:rsidRPr="00A5606A" w14:paraId="5F9D772E" w14:textId="77777777" w:rsidTr="00542F34">
        <w:trPr>
          <w:cantSplit/>
          <w:trHeight w:val="57"/>
        </w:trPr>
        <w:tc>
          <w:tcPr>
            <w:tcW w:w="704" w:type="dxa"/>
            <w:tcBorders>
              <w:top w:val="nil"/>
              <w:left w:val="single" w:sz="4" w:space="0" w:color="auto"/>
              <w:bottom w:val="nil"/>
              <w:right w:val="nil"/>
            </w:tcBorders>
            <w:shd w:val="clear" w:color="auto" w:fill="auto"/>
          </w:tcPr>
          <w:p w14:paraId="1E19706A"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III.</w:t>
            </w:r>
          </w:p>
        </w:tc>
        <w:tc>
          <w:tcPr>
            <w:tcW w:w="6351" w:type="dxa"/>
            <w:tcBorders>
              <w:top w:val="nil"/>
              <w:left w:val="nil"/>
              <w:bottom w:val="nil"/>
              <w:right w:val="single" w:sz="4" w:space="0" w:color="auto"/>
            </w:tcBorders>
            <w:shd w:val="clear" w:color="auto" w:fill="auto"/>
            <w:vAlign w:val="bottom"/>
          </w:tcPr>
          <w:p w14:paraId="50FA62AE"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NET KÂR PAYI GELİRİ/GİDERİ (I - II)</w:t>
            </w:r>
          </w:p>
        </w:tc>
        <w:tc>
          <w:tcPr>
            <w:tcW w:w="1036" w:type="dxa"/>
            <w:tcBorders>
              <w:top w:val="nil"/>
              <w:left w:val="single" w:sz="4" w:space="0" w:color="auto"/>
              <w:bottom w:val="nil"/>
              <w:right w:val="single" w:sz="4" w:space="0" w:color="auto"/>
            </w:tcBorders>
          </w:tcPr>
          <w:p w14:paraId="30A894B0" w14:textId="77777777" w:rsidR="00542F34" w:rsidRPr="00A5606A" w:rsidRDefault="00542F34" w:rsidP="00542F34">
            <w:pPr>
              <w:jc w:val="center"/>
              <w:rPr>
                <w:rFonts w:ascii="Arial" w:hAnsi="Arial" w:cs="Arial"/>
                <w:b/>
                <w:bCs/>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4E5CF7DB" w14:textId="07BE5B4A" w:rsidR="00542F34" w:rsidRPr="003621F8" w:rsidRDefault="00542F34" w:rsidP="00542F34">
            <w:pPr>
              <w:ind w:left="-210" w:right="33"/>
              <w:jc w:val="right"/>
              <w:rPr>
                <w:rFonts w:ascii="Arial" w:hAnsi="Arial" w:cs="Arial"/>
                <w:b/>
                <w:sz w:val="15"/>
                <w:szCs w:val="15"/>
              </w:rPr>
            </w:pPr>
            <w:r w:rsidRPr="003621F8">
              <w:rPr>
                <w:rFonts w:ascii="Arial" w:hAnsi="Arial" w:cs="Arial"/>
                <w:b/>
                <w:sz w:val="15"/>
                <w:szCs w:val="15"/>
              </w:rPr>
              <w:t xml:space="preserve"> 250.469 </w:t>
            </w:r>
          </w:p>
        </w:tc>
      </w:tr>
      <w:tr w:rsidR="00542F34" w:rsidRPr="00A5606A" w14:paraId="5215347A" w14:textId="77777777" w:rsidTr="00542F34">
        <w:trPr>
          <w:cantSplit/>
          <w:trHeight w:val="57"/>
        </w:trPr>
        <w:tc>
          <w:tcPr>
            <w:tcW w:w="704" w:type="dxa"/>
            <w:tcBorders>
              <w:top w:val="nil"/>
              <w:left w:val="single" w:sz="4" w:space="0" w:color="auto"/>
              <w:bottom w:val="nil"/>
              <w:right w:val="nil"/>
            </w:tcBorders>
            <w:shd w:val="clear" w:color="auto" w:fill="auto"/>
          </w:tcPr>
          <w:p w14:paraId="36F20BC2"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IV.</w:t>
            </w:r>
          </w:p>
        </w:tc>
        <w:tc>
          <w:tcPr>
            <w:tcW w:w="6351" w:type="dxa"/>
            <w:tcBorders>
              <w:top w:val="nil"/>
              <w:left w:val="nil"/>
              <w:bottom w:val="nil"/>
              <w:right w:val="single" w:sz="4" w:space="0" w:color="auto"/>
            </w:tcBorders>
            <w:shd w:val="clear" w:color="auto" w:fill="auto"/>
            <w:vAlign w:val="bottom"/>
          </w:tcPr>
          <w:p w14:paraId="7EB9E877"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NET ÜCRET VE KOMİSYON GELİRLERİ/GİDERLERİ</w:t>
            </w:r>
          </w:p>
        </w:tc>
        <w:tc>
          <w:tcPr>
            <w:tcW w:w="1036" w:type="dxa"/>
            <w:tcBorders>
              <w:top w:val="nil"/>
              <w:left w:val="single" w:sz="4" w:space="0" w:color="auto"/>
              <w:bottom w:val="nil"/>
              <w:right w:val="single" w:sz="4" w:space="0" w:color="auto"/>
            </w:tcBorders>
          </w:tcPr>
          <w:p w14:paraId="3D181903" w14:textId="77777777" w:rsidR="00542F34" w:rsidRPr="00A5606A" w:rsidRDefault="00542F34" w:rsidP="00542F34">
            <w:pPr>
              <w:jc w:val="center"/>
              <w:rPr>
                <w:rFonts w:ascii="Arial" w:hAnsi="Arial" w:cs="Arial"/>
                <w:b/>
                <w:bCs/>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608464A0" w14:textId="2CC0CA13" w:rsidR="00542F34" w:rsidRPr="003621F8" w:rsidRDefault="00542F34" w:rsidP="00542F34">
            <w:pPr>
              <w:ind w:left="-210" w:right="33"/>
              <w:jc w:val="right"/>
              <w:rPr>
                <w:rFonts w:ascii="Arial" w:hAnsi="Arial" w:cs="Arial"/>
                <w:b/>
                <w:sz w:val="15"/>
                <w:szCs w:val="15"/>
              </w:rPr>
            </w:pPr>
            <w:r w:rsidRPr="003621F8">
              <w:rPr>
                <w:rFonts w:ascii="Arial" w:hAnsi="Arial" w:cs="Arial"/>
                <w:b/>
                <w:sz w:val="15"/>
                <w:szCs w:val="15"/>
              </w:rPr>
              <w:t xml:space="preserve"> 40.036 </w:t>
            </w:r>
          </w:p>
        </w:tc>
      </w:tr>
      <w:tr w:rsidR="00542F34" w:rsidRPr="00A5606A" w14:paraId="7FE5DDEA" w14:textId="77777777" w:rsidTr="00542F34">
        <w:trPr>
          <w:cantSplit/>
          <w:trHeight w:val="57"/>
        </w:trPr>
        <w:tc>
          <w:tcPr>
            <w:tcW w:w="704" w:type="dxa"/>
            <w:tcBorders>
              <w:top w:val="nil"/>
              <w:left w:val="single" w:sz="4" w:space="0" w:color="auto"/>
              <w:bottom w:val="nil"/>
              <w:right w:val="nil"/>
            </w:tcBorders>
            <w:shd w:val="clear" w:color="auto" w:fill="auto"/>
          </w:tcPr>
          <w:p w14:paraId="128B0ACF" w14:textId="77777777" w:rsidR="00542F34" w:rsidRPr="00A5606A" w:rsidRDefault="00542F34" w:rsidP="00542F34">
            <w:pPr>
              <w:rPr>
                <w:rFonts w:ascii="Arial" w:hAnsi="Arial" w:cs="Arial"/>
                <w:sz w:val="15"/>
                <w:szCs w:val="15"/>
              </w:rPr>
            </w:pPr>
            <w:r w:rsidRPr="00A5606A">
              <w:rPr>
                <w:rFonts w:ascii="Arial" w:hAnsi="Arial" w:cs="Arial"/>
                <w:sz w:val="15"/>
                <w:szCs w:val="15"/>
              </w:rPr>
              <w:t>4.1</w:t>
            </w:r>
          </w:p>
        </w:tc>
        <w:tc>
          <w:tcPr>
            <w:tcW w:w="6351" w:type="dxa"/>
            <w:tcBorders>
              <w:top w:val="nil"/>
              <w:left w:val="nil"/>
              <w:bottom w:val="nil"/>
              <w:right w:val="single" w:sz="4" w:space="0" w:color="auto"/>
            </w:tcBorders>
            <w:shd w:val="clear" w:color="auto" w:fill="auto"/>
            <w:vAlign w:val="bottom"/>
          </w:tcPr>
          <w:p w14:paraId="7B2A5C8B" w14:textId="77777777" w:rsidR="00542F34" w:rsidRPr="00A5606A" w:rsidRDefault="00542F34" w:rsidP="00542F34">
            <w:pPr>
              <w:rPr>
                <w:rFonts w:ascii="Arial" w:hAnsi="Arial" w:cs="Arial"/>
                <w:sz w:val="15"/>
                <w:szCs w:val="15"/>
              </w:rPr>
            </w:pPr>
            <w:r w:rsidRPr="00A5606A">
              <w:rPr>
                <w:rFonts w:ascii="Arial" w:hAnsi="Arial" w:cs="Arial"/>
                <w:sz w:val="15"/>
                <w:szCs w:val="15"/>
              </w:rPr>
              <w:t>Alınan Ücret ve Komisyonlar</w:t>
            </w:r>
          </w:p>
        </w:tc>
        <w:tc>
          <w:tcPr>
            <w:tcW w:w="1036" w:type="dxa"/>
            <w:tcBorders>
              <w:top w:val="nil"/>
              <w:left w:val="single" w:sz="4" w:space="0" w:color="auto"/>
              <w:bottom w:val="nil"/>
              <w:right w:val="single" w:sz="4" w:space="0" w:color="auto"/>
            </w:tcBorders>
          </w:tcPr>
          <w:p w14:paraId="232D4D4A"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1BFACF0D" w14:textId="7B150A79"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58.589 </w:t>
            </w:r>
          </w:p>
        </w:tc>
      </w:tr>
      <w:tr w:rsidR="00542F34" w:rsidRPr="00A5606A" w14:paraId="78C84486" w14:textId="77777777" w:rsidTr="00542F34">
        <w:trPr>
          <w:cantSplit/>
          <w:trHeight w:val="57"/>
        </w:trPr>
        <w:tc>
          <w:tcPr>
            <w:tcW w:w="704" w:type="dxa"/>
            <w:tcBorders>
              <w:top w:val="nil"/>
              <w:left w:val="single" w:sz="4" w:space="0" w:color="auto"/>
              <w:bottom w:val="nil"/>
              <w:right w:val="nil"/>
            </w:tcBorders>
            <w:shd w:val="clear" w:color="auto" w:fill="auto"/>
          </w:tcPr>
          <w:p w14:paraId="307F630E" w14:textId="77777777" w:rsidR="00542F34" w:rsidRPr="00A5606A" w:rsidRDefault="00542F34" w:rsidP="00542F34">
            <w:pPr>
              <w:rPr>
                <w:rFonts w:ascii="Arial" w:hAnsi="Arial" w:cs="Arial"/>
                <w:sz w:val="15"/>
                <w:szCs w:val="15"/>
              </w:rPr>
            </w:pPr>
            <w:r w:rsidRPr="00A5606A">
              <w:rPr>
                <w:rFonts w:ascii="Arial" w:hAnsi="Arial" w:cs="Arial"/>
                <w:sz w:val="15"/>
                <w:szCs w:val="15"/>
              </w:rPr>
              <w:t>4.1.1</w:t>
            </w:r>
          </w:p>
        </w:tc>
        <w:tc>
          <w:tcPr>
            <w:tcW w:w="6351" w:type="dxa"/>
            <w:tcBorders>
              <w:top w:val="nil"/>
              <w:left w:val="nil"/>
              <w:bottom w:val="nil"/>
              <w:right w:val="single" w:sz="4" w:space="0" w:color="auto"/>
            </w:tcBorders>
            <w:shd w:val="clear" w:color="auto" w:fill="auto"/>
            <w:vAlign w:val="bottom"/>
          </w:tcPr>
          <w:p w14:paraId="2207CC1B" w14:textId="77777777" w:rsidR="00542F34" w:rsidRPr="00A5606A" w:rsidRDefault="00542F34" w:rsidP="00542F34">
            <w:pPr>
              <w:rPr>
                <w:rFonts w:ascii="Arial" w:hAnsi="Arial" w:cs="Arial"/>
                <w:sz w:val="15"/>
                <w:szCs w:val="15"/>
              </w:rPr>
            </w:pPr>
            <w:r w:rsidRPr="00A5606A">
              <w:rPr>
                <w:rFonts w:ascii="Arial" w:hAnsi="Arial" w:cs="Arial"/>
                <w:sz w:val="15"/>
                <w:szCs w:val="15"/>
              </w:rPr>
              <w:t>Gayri Nakdi Kredilerden</w:t>
            </w:r>
          </w:p>
        </w:tc>
        <w:tc>
          <w:tcPr>
            <w:tcW w:w="1036" w:type="dxa"/>
            <w:tcBorders>
              <w:top w:val="nil"/>
              <w:left w:val="single" w:sz="4" w:space="0" w:color="auto"/>
              <w:bottom w:val="nil"/>
              <w:right w:val="single" w:sz="4" w:space="0" w:color="auto"/>
            </w:tcBorders>
          </w:tcPr>
          <w:p w14:paraId="202DEE3E"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1D199079" w14:textId="713FC069"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24.876 </w:t>
            </w:r>
          </w:p>
        </w:tc>
      </w:tr>
      <w:tr w:rsidR="00542F34" w:rsidRPr="00A5606A" w14:paraId="2BA8E738" w14:textId="77777777" w:rsidTr="00542F34">
        <w:trPr>
          <w:cantSplit/>
          <w:trHeight w:val="57"/>
        </w:trPr>
        <w:tc>
          <w:tcPr>
            <w:tcW w:w="704" w:type="dxa"/>
            <w:tcBorders>
              <w:top w:val="nil"/>
              <w:left w:val="single" w:sz="4" w:space="0" w:color="auto"/>
              <w:bottom w:val="nil"/>
              <w:right w:val="nil"/>
            </w:tcBorders>
            <w:shd w:val="clear" w:color="auto" w:fill="auto"/>
          </w:tcPr>
          <w:p w14:paraId="35F9CF54" w14:textId="77777777" w:rsidR="00542F34" w:rsidRPr="00A5606A" w:rsidRDefault="00542F34" w:rsidP="00542F34">
            <w:pPr>
              <w:rPr>
                <w:rFonts w:ascii="Arial" w:hAnsi="Arial" w:cs="Arial"/>
                <w:sz w:val="15"/>
                <w:szCs w:val="15"/>
              </w:rPr>
            </w:pPr>
            <w:r w:rsidRPr="00A5606A">
              <w:rPr>
                <w:rFonts w:ascii="Arial" w:hAnsi="Arial" w:cs="Arial"/>
                <w:sz w:val="15"/>
                <w:szCs w:val="15"/>
              </w:rPr>
              <w:t>4.1.2</w:t>
            </w:r>
          </w:p>
        </w:tc>
        <w:tc>
          <w:tcPr>
            <w:tcW w:w="6351" w:type="dxa"/>
            <w:tcBorders>
              <w:top w:val="nil"/>
              <w:left w:val="nil"/>
              <w:bottom w:val="nil"/>
              <w:right w:val="single" w:sz="4" w:space="0" w:color="auto"/>
            </w:tcBorders>
            <w:shd w:val="clear" w:color="auto" w:fill="auto"/>
            <w:vAlign w:val="bottom"/>
          </w:tcPr>
          <w:p w14:paraId="4B938CBA" w14:textId="77777777" w:rsidR="00542F34" w:rsidRPr="00A5606A" w:rsidRDefault="00542F34" w:rsidP="00542F34">
            <w:pPr>
              <w:rPr>
                <w:rFonts w:ascii="Arial" w:hAnsi="Arial" w:cs="Arial"/>
                <w:sz w:val="15"/>
                <w:szCs w:val="15"/>
              </w:rPr>
            </w:pPr>
            <w:r w:rsidRPr="00A5606A">
              <w:rPr>
                <w:rFonts w:ascii="Arial" w:hAnsi="Arial" w:cs="Arial"/>
                <w:sz w:val="15"/>
                <w:szCs w:val="15"/>
              </w:rPr>
              <w:t>Diğer</w:t>
            </w:r>
          </w:p>
        </w:tc>
        <w:tc>
          <w:tcPr>
            <w:tcW w:w="1036" w:type="dxa"/>
            <w:tcBorders>
              <w:left w:val="single" w:sz="4" w:space="0" w:color="auto"/>
              <w:right w:val="single" w:sz="4" w:space="0" w:color="auto"/>
            </w:tcBorders>
            <w:vAlign w:val="bottom"/>
          </w:tcPr>
          <w:p w14:paraId="768A92C9" w14:textId="77777777" w:rsidR="00542F34" w:rsidRPr="00A5606A" w:rsidRDefault="00542F34" w:rsidP="00542F34">
            <w:pPr>
              <w:jc w:val="center"/>
              <w:rPr>
                <w:rFonts w:ascii="Arial" w:hAnsi="Arial" w:cs="Arial"/>
                <w:sz w:val="15"/>
                <w:szCs w:val="15"/>
              </w:rPr>
            </w:pPr>
            <w:r w:rsidRPr="00A5606A">
              <w:rPr>
                <w:rFonts w:ascii="Arial" w:hAnsi="Arial" w:cs="Arial"/>
                <w:b/>
                <w:bCs/>
                <w:sz w:val="15"/>
                <w:szCs w:val="15"/>
              </w:rPr>
              <w:t>(3)</w:t>
            </w:r>
          </w:p>
        </w:tc>
        <w:tc>
          <w:tcPr>
            <w:tcW w:w="1730" w:type="dxa"/>
            <w:tcBorders>
              <w:top w:val="nil"/>
              <w:left w:val="single" w:sz="4" w:space="0" w:color="auto"/>
              <w:bottom w:val="nil"/>
              <w:right w:val="single" w:sz="4" w:space="0" w:color="auto"/>
            </w:tcBorders>
            <w:shd w:val="clear" w:color="auto" w:fill="auto"/>
            <w:vAlign w:val="bottom"/>
          </w:tcPr>
          <w:p w14:paraId="3D2E1358" w14:textId="35C5711C"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33.713 </w:t>
            </w:r>
          </w:p>
        </w:tc>
      </w:tr>
      <w:tr w:rsidR="00542F34" w:rsidRPr="00A5606A" w14:paraId="622B749D" w14:textId="77777777" w:rsidTr="00542F34">
        <w:trPr>
          <w:cantSplit/>
          <w:trHeight w:val="57"/>
        </w:trPr>
        <w:tc>
          <w:tcPr>
            <w:tcW w:w="704" w:type="dxa"/>
            <w:tcBorders>
              <w:top w:val="nil"/>
              <w:left w:val="single" w:sz="4" w:space="0" w:color="auto"/>
              <w:bottom w:val="nil"/>
              <w:right w:val="nil"/>
            </w:tcBorders>
            <w:shd w:val="clear" w:color="auto" w:fill="auto"/>
          </w:tcPr>
          <w:p w14:paraId="09BB176E" w14:textId="77777777" w:rsidR="00542F34" w:rsidRPr="00A5606A" w:rsidRDefault="00542F34" w:rsidP="00542F34">
            <w:pPr>
              <w:rPr>
                <w:rFonts w:ascii="Arial" w:hAnsi="Arial" w:cs="Arial"/>
                <w:sz w:val="15"/>
                <w:szCs w:val="15"/>
              </w:rPr>
            </w:pPr>
            <w:r w:rsidRPr="00A5606A">
              <w:rPr>
                <w:rFonts w:ascii="Arial" w:hAnsi="Arial" w:cs="Arial"/>
                <w:sz w:val="15"/>
                <w:szCs w:val="15"/>
              </w:rPr>
              <w:t>4.2</w:t>
            </w:r>
          </w:p>
        </w:tc>
        <w:tc>
          <w:tcPr>
            <w:tcW w:w="6351" w:type="dxa"/>
            <w:tcBorders>
              <w:top w:val="nil"/>
              <w:left w:val="nil"/>
              <w:bottom w:val="nil"/>
              <w:right w:val="single" w:sz="4" w:space="0" w:color="auto"/>
            </w:tcBorders>
            <w:shd w:val="clear" w:color="auto" w:fill="auto"/>
            <w:vAlign w:val="bottom"/>
          </w:tcPr>
          <w:p w14:paraId="697E8065" w14:textId="77777777" w:rsidR="00542F34" w:rsidRPr="00A5606A" w:rsidRDefault="00542F34" w:rsidP="00542F34">
            <w:pPr>
              <w:rPr>
                <w:rFonts w:ascii="Arial" w:hAnsi="Arial" w:cs="Arial"/>
                <w:sz w:val="15"/>
                <w:szCs w:val="15"/>
              </w:rPr>
            </w:pPr>
            <w:r w:rsidRPr="00A5606A">
              <w:rPr>
                <w:rFonts w:ascii="Arial" w:hAnsi="Arial" w:cs="Arial"/>
                <w:sz w:val="15"/>
                <w:szCs w:val="15"/>
              </w:rPr>
              <w:t>Verilen Ücret ve Komisyonlar (-)</w:t>
            </w:r>
          </w:p>
        </w:tc>
        <w:tc>
          <w:tcPr>
            <w:tcW w:w="1036" w:type="dxa"/>
            <w:tcBorders>
              <w:top w:val="nil"/>
              <w:left w:val="single" w:sz="4" w:space="0" w:color="auto"/>
              <w:bottom w:val="nil"/>
              <w:right w:val="single" w:sz="4" w:space="0" w:color="auto"/>
            </w:tcBorders>
          </w:tcPr>
          <w:p w14:paraId="35108DB1"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57188176" w14:textId="7291077A"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18.553 </w:t>
            </w:r>
          </w:p>
        </w:tc>
      </w:tr>
      <w:tr w:rsidR="00542F34" w:rsidRPr="00A5606A" w14:paraId="7BBE0BF3" w14:textId="77777777" w:rsidTr="00542F34">
        <w:trPr>
          <w:cantSplit/>
          <w:trHeight w:val="57"/>
        </w:trPr>
        <w:tc>
          <w:tcPr>
            <w:tcW w:w="704" w:type="dxa"/>
            <w:tcBorders>
              <w:top w:val="nil"/>
              <w:left w:val="single" w:sz="4" w:space="0" w:color="auto"/>
              <w:bottom w:val="nil"/>
              <w:right w:val="nil"/>
            </w:tcBorders>
            <w:shd w:val="clear" w:color="auto" w:fill="auto"/>
          </w:tcPr>
          <w:p w14:paraId="3825A8B1" w14:textId="77777777" w:rsidR="00542F34" w:rsidRPr="00A5606A" w:rsidRDefault="00542F34" w:rsidP="00542F34">
            <w:pPr>
              <w:rPr>
                <w:rFonts w:ascii="Arial" w:hAnsi="Arial" w:cs="Arial"/>
                <w:sz w:val="15"/>
                <w:szCs w:val="15"/>
              </w:rPr>
            </w:pPr>
            <w:r w:rsidRPr="00A5606A">
              <w:rPr>
                <w:rFonts w:ascii="Arial" w:hAnsi="Arial" w:cs="Arial"/>
                <w:sz w:val="15"/>
                <w:szCs w:val="15"/>
              </w:rPr>
              <w:t>4.2.1</w:t>
            </w:r>
          </w:p>
        </w:tc>
        <w:tc>
          <w:tcPr>
            <w:tcW w:w="6351" w:type="dxa"/>
            <w:tcBorders>
              <w:top w:val="nil"/>
              <w:left w:val="nil"/>
              <w:bottom w:val="nil"/>
              <w:right w:val="single" w:sz="4" w:space="0" w:color="auto"/>
            </w:tcBorders>
            <w:shd w:val="clear" w:color="auto" w:fill="auto"/>
            <w:vAlign w:val="bottom"/>
          </w:tcPr>
          <w:p w14:paraId="17C5593B" w14:textId="77777777" w:rsidR="00542F34" w:rsidRPr="00A5606A" w:rsidRDefault="00542F34" w:rsidP="00542F34">
            <w:pPr>
              <w:rPr>
                <w:rFonts w:ascii="Arial" w:hAnsi="Arial" w:cs="Arial"/>
                <w:sz w:val="15"/>
                <w:szCs w:val="15"/>
              </w:rPr>
            </w:pPr>
            <w:r w:rsidRPr="00A5606A">
              <w:rPr>
                <w:rFonts w:ascii="Arial" w:hAnsi="Arial" w:cs="Arial"/>
                <w:sz w:val="15"/>
                <w:szCs w:val="15"/>
              </w:rPr>
              <w:t>Gayri Nakdi Kredilere</w:t>
            </w:r>
          </w:p>
        </w:tc>
        <w:tc>
          <w:tcPr>
            <w:tcW w:w="1036" w:type="dxa"/>
            <w:tcBorders>
              <w:top w:val="nil"/>
              <w:left w:val="single" w:sz="4" w:space="0" w:color="auto"/>
              <w:bottom w:val="nil"/>
              <w:right w:val="single" w:sz="4" w:space="0" w:color="auto"/>
            </w:tcBorders>
          </w:tcPr>
          <w:p w14:paraId="08FCF87D"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6BD594E5" w14:textId="40D8B806"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132 </w:t>
            </w:r>
          </w:p>
        </w:tc>
      </w:tr>
      <w:tr w:rsidR="00542F34" w:rsidRPr="00A5606A" w14:paraId="1B4A28F2" w14:textId="77777777" w:rsidTr="00542F34">
        <w:trPr>
          <w:cantSplit/>
          <w:trHeight w:val="57"/>
        </w:trPr>
        <w:tc>
          <w:tcPr>
            <w:tcW w:w="704" w:type="dxa"/>
            <w:tcBorders>
              <w:top w:val="nil"/>
              <w:left w:val="single" w:sz="4" w:space="0" w:color="auto"/>
              <w:bottom w:val="nil"/>
              <w:right w:val="nil"/>
            </w:tcBorders>
            <w:shd w:val="clear" w:color="auto" w:fill="auto"/>
          </w:tcPr>
          <w:p w14:paraId="44DD65BC" w14:textId="77777777" w:rsidR="00542F34" w:rsidRPr="00A5606A" w:rsidRDefault="00542F34" w:rsidP="00542F34">
            <w:pPr>
              <w:rPr>
                <w:rFonts w:ascii="Arial" w:hAnsi="Arial" w:cs="Arial"/>
                <w:sz w:val="15"/>
                <w:szCs w:val="15"/>
              </w:rPr>
            </w:pPr>
            <w:r w:rsidRPr="00A5606A">
              <w:rPr>
                <w:rFonts w:ascii="Arial" w:hAnsi="Arial" w:cs="Arial"/>
                <w:sz w:val="15"/>
                <w:szCs w:val="15"/>
              </w:rPr>
              <w:t>4.2.2</w:t>
            </w:r>
          </w:p>
        </w:tc>
        <w:tc>
          <w:tcPr>
            <w:tcW w:w="6351" w:type="dxa"/>
            <w:tcBorders>
              <w:top w:val="nil"/>
              <w:left w:val="nil"/>
              <w:bottom w:val="nil"/>
              <w:right w:val="single" w:sz="4" w:space="0" w:color="auto"/>
            </w:tcBorders>
            <w:shd w:val="clear" w:color="auto" w:fill="auto"/>
            <w:vAlign w:val="bottom"/>
          </w:tcPr>
          <w:p w14:paraId="7C94ABE5" w14:textId="77777777" w:rsidR="00542F34" w:rsidRPr="00A5606A" w:rsidRDefault="00542F34" w:rsidP="00542F34">
            <w:pPr>
              <w:rPr>
                <w:rFonts w:ascii="Arial" w:hAnsi="Arial" w:cs="Arial"/>
                <w:sz w:val="15"/>
                <w:szCs w:val="15"/>
              </w:rPr>
            </w:pPr>
            <w:r w:rsidRPr="00A5606A">
              <w:rPr>
                <w:rFonts w:ascii="Arial" w:hAnsi="Arial" w:cs="Arial"/>
                <w:sz w:val="15"/>
                <w:szCs w:val="15"/>
              </w:rPr>
              <w:t>Diğer</w:t>
            </w:r>
          </w:p>
        </w:tc>
        <w:tc>
          <w:tcPr>
            <w:tcW w:w="1036" w:type="dxa"/>
            <w:tcBorders>
              <w:left w:val="single" w:sz="4" w:space="0" w:color="auto"/>
              <w:right w:val="single" w:sz="4" w:space="0" w:color="auto"/>
            </w:tcBorders>
            <w:vAlign w:val="bottom"/>
          </w:tcPr>
          <w:p w14:paraId="6E935EC8" w14:textId="77777777" w:rsidR="00542F34" w:rsidRPr="00A5606A" w:rsidRDefault="00542F34" w:rsidP="00542F34">
            <w:pPr>
              <w:jc w:val="center"/>
              <w:rPr>
                <w:rFonts w:ascii="Arial" w:hAnsi="Arial" w:cs="Arial"/>
                <w:sz w:val="15"/>
                <w:szCs w:val="15"/>
              </w:rPr>
            </w:pPr>
            <w:r w:rsidRPr="00A5606A">
              <w:rPr>
                <w:rFonts w:ascii="Arial" w:hAnsi="Arial" w:cs="Arial"/>
                <w:b/>
                <w:bCs/>
                <w:sz w:val="15"/>
                <w:szCs w:val="15"/>
              </w:rPr>
              <w:t>(3)</w:t>
            </w:r>
          </w:p>
        </w:tc>
        <w:tc>
          <w:tcPr>
            <w:tcW w:w="1730" w:type="dxa"/>
            <w:tcBorders>
              <w:top w:val="nil"/>
              <w:left w:val="single" w:sz="4" w:space="0" w:color="auto"/>
              <w:bottom w:val="nil"/>
              <w:right w:val="single" w:sz="4" w:space="0" w:color="auto"/>
            </w:tcBorders>
            <w:shd w:val="clear" w:color="auto" w:fill="auto"/>
            <w:vAlign w:val="bottom"/>
          </w:tcPr>
          <w:p w14:paraId="26A822C2" w14:textId="55189CD0"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18.421 </w:t>
            </w:r>
          </w:p>
        </w:tc>
      </w:tr>
      <w:tr w:rsidR="00542F34" w:rsidRPr="00A5606A" w14:paraId="2C3A16AB" w14:textId="77777777" w:rsidTr="00542F34">
        <w:trPr>
          <w:cantSplit/>
          <w:trHeight w:val="57"/>
        </w:trPr>
        <w:tc>
          <w:tcPr>
            <w:tcW w:w="704" w:type="dxa"/>
            <w:tcBorders>
              <w:top w:val="nil"/>
              <w:left w:val="single" w:sz="4" w:space="0" w:color="auto"/>
              <w:bottom w:val="nil"/>
              <w:right w:val="nil"/>
            </w:tcBorders>
            <w:shd w:val="clear" w:color="auto" w:fill="auto"/>
          </w:tcPr>
          <w:p w14:paraId="071195CC"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V.</w:t>
            </w:r>
          </w:p>
        </w:tc>
        <w:tc>
          <w:tcPr>
            <w:tcW w:w="6351" w:type="dxa"/>
            <w:tcBorders>
              <w:top w:val="nil"/>
              <w:left w:val="nil"/>
              <w:bottom w:val="nil"/>
              <w:right w:val="single" w:sz="4" w:space="0" w:color="auto"/>
            </w:tcBorders>
            <w:shd w:val="clear" w:color="auto" w:fill="auto"/>
            <w:vAlign w:val="bottom"/>
          </w:tcPr>
          <w:p w14:paraId="48AC6A55"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PERSONEL GİDERLERİ (-)</w:t>
            </w:r>
          </w:p>
        </w:tc>
        <w:tc>
          <w:tcPr>
            <w:tcW w:w="1036" w:type="dxa"/>
            <w:tcBorders>
              <w:top w:val="nil"/>
              <w:left w:val="single" w:sz="4" w:space="0" w:color="auto"/>
              <w:bottom w:val="nil"/>
              <w:right w:val="single" w:sz="4" w:space="0" w:color="auto"/>
            </w:tcBorders>
          </w:tcPr>
          <w:p w14:paraId="197813B3" w14:textId="77777777" w:rsidR="00542F34" w:rsidRPr="00A5606A" w:rsidRDefault="00542F34" w:rsidP="00542F34">
            <w:pPr>
              <w:jc w:val="center"/>
              <w:rPr>
                <w:rFonts w:ascii="Arial" w:hAnsi="Arial" w:cs="Arial"/>
                <w:b/>
                <w:bCs/>
                <w:sz w:val="15"/>
                <w:szCs w:val="15"/>
              </w:rPr>
            </w:pPr>
            <w:r w:rsidRPr="00A5606A">
              <w:rPr>
                <w:rFonts w:ascii="Arial" w:hAnsi="Arial" w:cs="Arial"/>
                <w:b/>
                <w:bCs/>
                <w:sz w:val="15"/>
                <w:szCs w:val="15"/>
              </w:rPr>
              <w:t>(8)</w:t>
            </w:r>
          </w:p>
        </w:tc>
        <w:tc>
          <w:tcPr>
            <w:tcW w:w="1730" w:type="dxa"/>
            <w:tcBorders>
              <w:top w:val="nil"/>
              <w:left w:val="single" w:sz="4" w:space="0" w:color="auto"/>
              <w:bottom w:val="nil"/>
              <w:right w:val="single" w:sz="4" w:space="0" w:color="auto"/>
            </w:tcBorders>
            <w:shd w:val="clear" w:color="auto" w:fill="auto"/>
            <w:vAlign w:val="bottom"/>
          </w:tcPr>
          <w:p w14:paraId="2E98852F" w14:textId="2C44C137" w:rsidR="00542F34" w:rsidRPr="003621F8" w:rsidRDefault="00542F34" w:rsidP="00542F34">
            <w:pPr>
              <w:ind w:left="-210" w:right="33"/>
              <w:jc w:val="right"/>
              <w:rPr>
                <w:rFonts w:ascii="Arial" w:hAnsi="Arial" w:cs="Arial"/>
                <w:b/>
                <w:sz w:val="15"/>
                <w:szCs w:val="15"/>
              </w:rPr>
            </w:pPr>
            <w:r w:rsidRPr="003621F8">
              <w:rPr>
                <w:rFonts w:ascii="Arial" w:hAnsi="Arial" w:cs="Arial"/>
                <w:b/>
                <w:sz w:val="15"/>
                <w:szCs w:val="15"/>
              </w:rPr>
              <w:t xml:space="preserve"> 123.179 </w:t>
            </w:r>
          </w:p>
        </w:tc>
      </w:tr>
      <w:tr w:rsidR="00542F34" w:rsidRPr="00A5606A" w14:paraId="2F50BAA7" w14:textId="77777777" w:rsidTr="00542F34">
        <w:trPr>
          <w:cantSplit/>
          <w:trHeight w:val="57"/>
        </w:trPr>
        <w:tc>
          <w:tcPr>
            <w:tcW w:w="704" w:type="dxa"/>
            <w:tcBorders>
              <w:top w:val="nil"/>
              <w:left w:val="single" w:sz="4" w:space="0" w:color="auto"/>
              <w:bottom w:val="nil"/>
              <w:right w:val="nil"/>
            </w:tcBorders>
            <w:shd w:val="clear" w:color="auto" w:fill="auto"/>
          </w:tcPr>
          <w:p w14:paraId="4B84799C"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VI</w:t>
            </w:r>
          </w:p>
        </w:tc>
        <w:tc>
          <w:tcPr>
            <w:tcW w:w="6351" w:type="dxa"/>
            <w:tcBorders>
              <w:top w:val="nil"/>
              <w:left w:val="nil"/>
              <w:bottom w:val="nil"/>
              <w:right w:val="single" w:sz="4" w:space="0" w:color="auto"/>
            </w:tcBorders>
            <w:shd w:val="clear" w:color="auto" w:fill="auto"/>
            <w:vAlign w:val="bottom"/>
          </w:tcPr>
          <w:p w14:paraId="343A2732"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TEMETTÜ GELİRLERİ</w:t>
            </w:r>
          </w:p>
        </w:tc>
        <w:tc>
          <w:tcPr>
            <w:tcW w:w="1036" w:type="dxa"/>
            <w:tcBorders>
              <w:left w:val="single" w:sz="4" w:space="0" w:color="auto"/>
              <w:right w:val="single" w:sz="4" w:space="0" w:color="auto"/>
            </w:tcBorders>
            <w:vAlign w:val="bottom"/>
          </w:tcPr>
          <w:p w14:paraId="35FE749E" w14:textId="77777777" w:rsidR="00542F34" w:rsidRPr="00A5606A" w:rsidRDefault="00542F34" w:rsidP="00542F34">
            <w:pPr>
              <w:jc w:val="center"/>
              <w:rPr>
                <w:rFonts w:ascii="Arial" w:hAnsi="Arial" w:cs="Arial"/>
                <w:b/>
                <w:bCs/>
                <w:sz w:val="15"/>
                <w:szCs w:val="15"/>
              </w:rPr>
            </w:pPr>
            <w:r w:rsidRPr="00A5606A">
              <w:rPr>
                <w:rFonts w:ascii="Arial" w:hAnsi="Arial" w:cs="Arial"/>
                <w:b/>
                <w:sz w:val="15"/>
                <w:szCs w:val="15"/>
              </w:rPr>
              <w:t>(4)</w:t>
            </w:r>
          </w:p>
        </w:tc>
        <w:tc>
          <w:tcPr>
            <w:tcW w:w="1730" w:type="dxa"/>
            <w:tcBorders>
              <w:top w:val="nil"/>
              <w:left w:val="single" w:sz="4" w:space="0" w:color="auto"/>
              <w:bottom w:val="nil"/>
              <w:right w:val="single" w:sz="4" w:space="0" w:color="auto"/>
            </w:tcBorders>
            <w:shd w:val="clear" w:color="auto" w:fill="auto"/>
            <w:vAlign w:val="bottom"/>
          </w:tcPr>
          <w:p w14:paraId="7DCCA7DD" w14:textId="1F0BA3EB" w:rsidR="00542F34" w:rsidRPr="003621F8" w:rsidRDefault="00C834C6" w:rsidP="00542F34">
            <w:pPr>
              <w:ind w:left="-210" w:right="33"/>
              <w:jc w:val="right"/>
              <w:rPr>
                <w:rFonts w:ascii="Arial" w:hAnsi="Arial" w:cs="Arial"/>
                <w:b/>
                <w:sz w:val="15"/>
                <w:szCs w:val="15"/>
              </w:rPr>
            </w:pPr>
            <w:r>
              <w:rPr>
                <w:rFonts w:ascii="Arial" w:hAnsi="Arial" w:cs="Arial"/>
                <w:b/>
                <w:sz w:val="15"/>
                <w:szCs w:val="15"/>
              </w:rPr>
              <w:t>-</w:t>
            </w:r>
          </w:p>
        </w:tc>
      </w:tr>
      <w:tr w:rsidR="00542F34" w:rsidRPr="00A5606A" w14:paraId="369D619F" w14:textId="77777777" w:rsidTr="00542F34">
        <w:trPr>
          <w:cantSplit/>
          <w:trHeight w:val="57"/>
        </w:trPr>
        <w:tc>
          <w:tcPr>
            <w:tcW w:w="704" w:type="dxa"/>
            <w:tcBorders>
              <w:top w:val="nil"/>
              <w:left w:val="single" w:sz="4" w:space="0" w:color="auto"/>
              <w:bottom w:val="nil"/>
              <w:right w:val="nil"/>
            </w:tcBorders>
            <w:shd w:val="clear" w:color="auto" w:fill="auto"/>
          </w:tcPr>
          <w:p w14:paraId="47156BC3"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VII.</w:t>
            </w:r>
          </w:p>
        </w:tc>
        <w:tc>
          <w:tcPr>
            <w:tcW w:w="6351" w:type="dxa"/>
            <w:tcBorders>
              <w:top w:val="nil"/>
              <w:left w:val="nil"/>
              <w:bottom w:val="nil"/>
              <w:right w:val="single" w:sz="4" w:space="0" w:color="auto"/>
            </w:tcBorders>
            <w:shd w:val="clear" w:color="auto" w:fill="auto"/>
            <w:vAlign w:val="bottom"/>
          </w:tcPr>
          <w:p w14:paraId="1BD4028A"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TİCARİ KAR/ZARAR (Net)</w:t>
            </w:r>
          </w:p>
        </w:tc>
        <w:tc>
          <w:tcPr>
            <w:tcW w:w="1036" w:type="dxa"/>
            <w:tcBorders>
              <w:left w:val="single" w:sz="4" w:space="0" w:color="auto"/>
              <w:right w:val="single" w:sz="4" w:space="0" w:color="auto"/>
            </w:tcBorders>
            <w:vAlign w:val="bottom"/>
          </w:tcPr>
          <w:p w14:paraId="2F7234C9" w14:textId="77777777" w:rsidR="00542F34" w:rsidRPr="00A5606A" w:rsidRDefault="00542F34" w:rsidP="00542F34">
            <w:pPr>
              <w:jc w:val="center"/>
              <w:rPr>
                <w:rFonts w:ascii="Arial" w:hAnsi="Arial" w:cs="Arial"/>
                <w:b/>
                <w:bCs/>
                <w:sz w:val="15"/>
                <w:szCs w:val="15"/>
              </w:rPr>
            </w:pPr>
            <w:r w:rsidRPr="00A5606A">
              <w:rPr>
                <w:rFonts w:ascii="Arial" w:hAnsi="Arial" w:cs="Arial"/>
                <w:b/>
                <w:sz w:val="15"/>
                <w:szCs w:val="15"/>
              </w:rPr>
              <w:t>(5)</w:t>
            </w:r>
          </w:p>
        </w:tc>
        <w:tc>
          <w:tcPr>
            <w:tcW w:w="1730" w:type="dxa"/>
            <w:tcBorders>
              <w:top w:val="nil"/>
              <w:left w:val="single" w:sz="4" w:space="0" w:color="auto"/>
              <w:bottom w:val="nil"/>
              <w:right w:val="single" w:sz="4" w:space="0" w:color="auto"/>
            </w:tcBorders>
            <w:shd w:val="clear" w:color="auto" w:fill="auto"/>
            <w:vAlign w:val="bottom"/>
          </w:tcPr>
          <w:p w14:paraId="4B5FD5E4" w14:textId="119F28AE" w:rsidR="00542F34" w:rsidRPr="003621F8" w:rsidRDefault="00542F34" w:rsidP="00542F34">
            <w:pPr>
              <w:ind w:left="-210" w:right="33"/>
              <w:jc w:val="right"/>
              <w:rPr>
                <w:rFonts w:ascii="Arial" w:hAnsi="Arial" w:cs="Arial"/>
                <w:b/>
                <w:sz w:val="15"/>
                <w:szCs w:val="15"/>
              </w:rPr>
            </w:pPr>
            <w:r w:rsidRPr="003621F8">
              <w:rPr>
                <w:rFonts w:ascii="Arial" w:hAnsi="Arial" w:cs="Arial"/>
                <w:b/>
                <w:sz w:val="15"/>
                <w:szCs w:val="15"/>
              </w:rPr>
              <w:t xml:space="preserve"> 14.834 </w:t>
            </w:r>
          </w:p>
        </w:tc>
      </w:tr>
      <w:tr w:rsidR="00542F34" w:rsidRPr="00A5606A" w14:paraId="43648B71" w14:textId="77777777" w:rsidTr="00542F34">
        <w:trPr>
          <w:cantSplit/>
          <w:trHeight w:val="57"/>
        </w:trPr>
        <w:tc>
          <w:tcPr>
            <w:tcW w:w="704" w:type="dxa"/>
            <w:tcBorders>
              <w:top w:val="nil"/>
              <w:left w:val="single" w:sz="4" w:space="0" w:color="auto"/>
              <w:bottom w:val="nil"/>
              <w:right w:val="nil"/>
            </w:tcBorders>
            <w:shd w:val="clear" w:color="auto" w:fill="auto"/>
          </w:tcPr>
          <w:p w14:paraId="4EB6E9C7" w14:textId="77777777" w:rsidR="00542F34" w:rsidRPr="00A5606A" w:rsidRDefault="00542F34" w:rsidP="00542F34">
            <w:pPr>
              <w:rPr>
                <w:rFonts w:ascii="Arial" w:hAnsi="Arial" w:cs="Arial"/>
                <w:sz w:val="15"/>
                <w:szCs w:val="15"/>
              </w:rPr>
            </w:pPr>
            <w:r w:rsidRPr="00A5606A">
              <w:rPr>
                <w:rFonts w:ascii="Arial" w:hAnsi="Arial" w:cs="Arial"/>
                <w:sz w:val="15"/>
                <w:szCs w:val="15"/>
              </w:rPr>
              <w:t>7.1</w:t>
            </w:r>
          </w:p>
        </w:tc>
        <w:tc>
          <w:tcPr>
            <w:tcW w:w="6351" w:type="dxa"/>
            <w:tcBorders>
              <w:top w:val="nil"/>
              <w:left w:val="nil"/>
              <w:bottom w:val="nil"/>
              <w:right w:val="single" w:sz="4" w:space="0" w:color="auto"/>
            </w:tcBorders>
            <w:shd w:val="clear" w:color="auto" w:fill="auto"/>
            <w:vAlign w:val="bottom"/>
          </w:tcPr>
          <w:p w14:paraId="5A33490A" w14:textId="77777777" w:rsidR="00542F34" w:rsidRPr="00A5606A" w:rsidRDefault="00542F34" w:rsidP="00542F34">
            <w:pPr>
              <w:rPr>
                <w:rFonts w:ascii="Arial" w:hAnsi="Arial" w:cs="Arial"/>
                <w:sz w:val="15"/>
                <w:szCs w:val="15"/>
              </w:rPr>
            </w:pPr>
            <w:r w:rsidRPr="00A5606A">
              <w:rPr>
                <w:rFonts w:ascii="Arial" w:hAnsi="Arial" w:cs="Arial"/>
                <w:sz w:val="15"/>
                <w:szCs w:val="15"/>
              </w:rPr>
              <w:t xml:space="preserve">Sermaye Piyasası İşlemleri Kârı/Zararı </w:t>
            </w:r>
          </w:p>
        </w:tc>
        <w:tc>
          <w:tcPr>
            <w:tcW w:w="1036" w:type="dxa"/>
            <w:tcBorders>
              <w:top w:val="nil"/>
              <w:left w:val="single" w:sz="4" w:space="0" w:color="auto"/>
              <w:bottom w:val="nil"/>
              <w:right w:val="single" w:sz="4" w:space="0" w:color="auto"/>
            </w:tcBorders>
          </w:tcPr>
          <w:p w14:paraId="7C85E4FD"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37AEAE61" w14:textId="21E84566"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(503)</w:t>
            </w:r>
          </w:p>
        </w:tc>
      </w:tr>
      <w:tr w:rsidR="00542F34" w:rsidRPr="00A5606A" w14:paraId="4C3F43D9" w14:textId="77777777" w:rsidTr="00542F34">
        <w:trPr>
          <w:cantSplit/>
          <w:trHeight w:val="57"/>
        </w:trPr>
        <w:tc>
          <w:tcPr>
            <w:tcW w:w="704" w:type="dxa"/>
            <w:tcBorders>
              <w:top w:val="nil"/>
              <w:left w:val="single" w:sz="4" w:space="0" w:color="auto"/>
              <w:bottom w:val="nil"/>
              <w:right w:val="nil"/>
            </w:tcBorders>
            <w:shd w:val="clear" w:color="auto" w:fill="auto"/>
          </w:tcPr>
          <w:p w14:paraId="03463D7B" w14:textId="77777777" w:rsidR="00542F34" w:rsidRPr="00A5606A" w:rsidRDefault="00542F34" w:rsidP="00542F34">
            <w:pPr>
              <w:rPr>
                <w:rFonts w:ascii="Arial" w:hAnsi="Arial" w:cs="Arial"/>
                <w:sz w:val="15"/>
                <w:szCs w:val="15"/>
              </w:rPr>
            </w:pPr>
            <w:r w:rsidRPr="00A5606A">
              <w:rPr>
                <w:rFonts w:ascii="Arial" w:hAnsi="Arial" w:cs="Arial"/>
                <w:sz w:val="15"/>
                <w:szCs w:val="15"/>
              </w:rPr>
              <w:t>7.2</w:t>
            </w:r>
          </w:p>
        </w:tc>
        <w:tc>
          <w:tcPr>
            <w:tcW w:w="6351" w:type="dxa"/>
            <w:tcBorders>
              <w:top w:val="nil"/>
              <w:left w:val="nil"/>
              <w:bottom w:val="nil"/>
              <w:right w:val="single" w:sz="4" w:space="0" w:color="auto"/>
            </w:tcBorders>
            <w:shd w:val="clear" w:color="auto" w:fill="auto"/>
            <w:vAlign w:val="bottom"/>
          </w:tcPr>
          <w:p w14:paraId="38B1397A" w14:textId="77777777" w:rsidR="00542F34" w:rsidRPr="00A5606A" w:rsidRDefault="00542F34" w:rsidP="00542F34">
            <w:pPr>
              <w:rPr>
                <w:rFonts w:ascii="Arial" w:hAnsi="Arial" w:cs="Arial"/>
                <w:sz w:val="15"/>
                <w:szCs w:val="15"/>
              </w:rPr>
            </w:pPr>
            <w:r w:rsidRPr="00A5606A">
              <w:rPr>
                <w:rFonts w:ascii="Arial" w:hAnsi="Arial" w:cs="Arial"/>
                <w:sz w:val="15"/>
                <w:szCs w:val="15"/>
              </w:rPr>
              <w:t>Türev Finansal İşlemlerden Kâr/Zarar</w:t>
            </w:r>
          </w:p>
        </w:tc>
        <w:tc>
          <w:tcPr>
            <w:tcW w:w="1036" w:type="dxa"/>
            <w:tcBorders>
              <w:top w:val="nil"/>
              <w:left w:val="single" w:sz="4" w:space="0" w:color="auto"/>
              <w:bottom w:val="nil"/>
              <w:right w:val="single" w:sz="4" w:space="0" w:color="auto"/>
            </w:tcBorders>
          </w:tcPr>
          <w:p w14:paraId="01F6D418"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75334DDE" w14:textId="66BB17A5"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(1.714)</w:t>
            </w:r>
          </w:p>
        </w:tc>
      </w:tr>
      <w:tr w:rsidR="00542F34" w:rsidRPr="00A5606A" w14:paraId="5C577E9F" w14:textId="77777777" w:rsidTr="00542F34">
        <w:trPr>
          <w:cantSplit/>
          <w:trHeight w:val="57"/>
        </w:trPr>
        <w:tc>
          <w:tcPr>
            <w:tcW w:w="704" w:type="dxa"/>
            <w:tcBorders>
              <w:top w:val="nil"/>
              <w:left w:val="single" w:sz="4" w:space="0" w:color="auto"/>
              <w:bottom w:val="nil"/>
              <w:right w:val="nil"/>
            </w:tcBorders>
            <w:shd w:val="clear" w:color="auto" w:fill="auto"/>
          </w:tcPr>
          <w:p w14:paraId="321AB286" w14:textId="77777777" w:rsidR="00542F34" w:rsidRPr="00A5606A" w:rsidRDefault="00542F34" w:rsidP="00542F34">
            <w:pPr>
              <w:rPr>
                <w:rFonts w:ascii="Arial" w:hAnsi="Arial" w:cs="Arial"/>
                <w:sz w:val="15"/>
                <w:szCs w:val="15"/>
              </w:rPr>
            </w:pPr>
            <w:r w:rsidRPr="00A5606A">
              <w:rPr>
                <w:rFonts w:ascii="Arial" w:hAnsi="Arial" w:cs="Arial"/>
                <w:sz w:val="15"/>
                <w:szCs w:val="15"/>
              </w:rPr>
              <w:t>7.3</w:t>
            </w:r>
          </w:p>
        </w:tc>
        <w:tc>
          <w:tcPr>
            <w:tcW w:w="6351" w:type="dxa"/>
            <w:tcBorders>
              <w:top w:val="nil"/>
              <w:left w:val="nil"/>
              <w:bottom w:val="nil"/>
              <w:right w:val="single" w:sz="4" w:space="0" w:color="auto"/>
            </w:tcBorders>
            <w:shd w:val="clear" w:color="auto" w:fill="auto"/>
            <w:vAlign w:val="bottom"/>
          </w:tcPr>
          <w:p w14:paraId="453F9E97" w14:textId="77777777" w:rsidR="00542F34" w:rsidRPr="00A5606A" w:rsidRDefault="00542F34" w:rsidP="00542F34">
            <w:pPr>
              <w:rPr>
                <w:rFonts w:ascii="Arial" w:hAnsi="Arial" w:cs="Arial"/>
                <w:sz w:val="15"/>
                <w:szCs w:val="15"/>
              </w:rPr>
            </w:pPr>
            <w:r w:rsidRPr="00A5606A">
              <w:rPr>
                <w:rFonts w:ascii="Arial" w:hAnsi="Arial" w:cs="Arial"/>
                <w:sz w:val="15"/>
                <w:szCs w:val="15"/>
              </w:rPr>
              <w:t xml:space="preserve">Kambiyo İşlemleri Kârı/Zararı </w:t>
            </w:r>
          </w:p>
        </w:tc>
        <w:tc>
          <w:tcPr>
            <w:tcW w:w="1036" w:type="dxa"/>
            <w:tcBorders>
              <w:top w:val="nil"/>
              <w:left w:val="single" w:sz="4" w:space="0" w:color="auto"/>
              <w:bottom w:val="nil"/>
              <w:right w:val="single" w:sz="4" w:space="0" w:color="auto"/>
            </w:tcBorders>
          </w:tcPr>
          <w:p w14:paraId="34B3CD84"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70DFFF71" w14:textId="3286FA9F"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17.051 </w:t>
            </w:r>
          </w:p>
        </w:tc>
      </w:tr>
      <w:tr w:rsidR="00542F34" w:rsidRPr="00A5606A" w14:paraId="00FC7511" w14:textId="77777777" w:rsidTr="00542F34">
        <w:trPr>
          <w:cantSplit/>
          <w:trHeight w:val="57"/>
        </w:trPr>
        <w:tc>
          <w:tcPr>
            <w:tcW w:w="704" w:type="dxa"/>
            <w:tcBorders>
              <w:top w:val="nil"/>
              <w:left w:val="single" w:sz="4" w:space="0" w:color="auto"/>
              <w:bottom w:val="nil"/>
              <w:right w:val="nil"/>
            </w:tcBorders>
            <w:shd w:val="clear" w:color="auto" w:fill="auto"/>
          </w:tcPr>
          <w:p w14:paraId="23A17B3F"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VIII.</w:t>
            </w:r>
          </w:p>
        </w:tc>
        <w:tc>
          <w:tcPr>
            <w:tcW w:w="6351" w:type="dxa"/>
            <w:tcBorders>
              <w:top w:val="nil"/>
              <w:left w:val="nil"/>
              <w:bottom w:val="nil"/>
              <w:right w:val="single" w:sz="4" w:space="0" w:color="auto"/>
            </w:tcBorders>
            <w:shd w:val="clear" w:color="auto" w:fill="auto"/>
            <w:vAlign w:val="bottom"/>
          </w:tcPr>
          <w:p w14:paraId="0501DF6E"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DİĞER FAALİYET GELİRLERİ</w:t>
            </w:r>
          </w:p>
        </w:tc>
        <w:tc>
          <w:tcPr>
            <w:tcW w:w="1036" w:type="dxa"/>
            <w:tcBorders>
              <w:left w:val="single" w:sz="4" w:space="0" w:color="auto"/>
              <w:right w:val="single" w:sz="4" w:space="0" w:color="auto"/>
            </w:tcBorders>
            <w:vAlign w:val="bottom"/>
          </w:tcPr>
          <w:p w14:paraId="33E533A3" w14:textId="77777777" w:rsidR="00542F34" w:rsidRPr="00A5606A" w:rsidRDefault="00542F34" w:rsidP="00542F34">
            <w:pPr>
              <w:jc w:val="center"/>
              <w:rPr>
                <w:rFonts w:ascii="Arial" w:hAnsi="Arial" w:cs="Arial"/>
                <w:b/>
                <w:bCs/>
                <w:sz w:val="15"/>
                <w:szCs w:val="15"/>
              </w:rPr>
            </w:pPr>
            <w:r w:rsidRPr="00A5606A">
              <w:rPr>
                <w:rFonts w:ascii="Arial" w:hAnsi="Arial" w:cs="Arial"/>
                <w:b/>
                <w:sz w:val="15"/>
                <w:szCs w:val="15"/>
              </w:rPr>
              <w:t>(6)</w:t>
            </w:r>
          </w:p>
        </w:tc>
        <w:tc>
          <w:tcPr>
            <w:tcW w:w="1730" w:type="dxa"/>
            <w:tcBorders>
              <w:top w:val="nil"/>
              <w:left w:val="single" w:sz="4" w:space="0" w:color="auto"/>
              <w:bottom w:val="nil"/>
              <w:right w:val="single" w:sz="4" w:space="0" w:color="auto"/>
            </w:tcBorders>
            <w:shd w:val="clear" w:color="auto" w:fill="auto"/>
            <w:vAlign w:val="bottom"/>
          </w:tcPr>
          <w:p w14:paraId="7AFAC249" w14:textId="7F496BE4" w:rsidR="00542F34" w:rsidRPr="003621F8" w:rsidRDefault="00542F34" w:rsidP="00542F34">
            <w:pPr>
              <w:ind w:left="-210" w:right="33"/>
              <w:jc w:val="right"/>
              <w:rPr>
                <w:rFonts w:ascii="Arial" w:hAnsi="Arial" w:cs="Arial"/>
                <w:b/>
                <w:sz w:val="15"/>
                <w:szCs w:val="15"/>
              </w:rPr>
            </w:pPr>
            <w:r w:rsidRPr="003621F8">
              <w:rPr>
                <w:rFonts w:ascii="Arial" w:hAnsi="Arial" w:cs="Arial"/>
                <w:b/>
                <w:sz w:val="15"/>
                <w:szCs w:val="15"/>
              </w:rPr>
              <w:t xml:space="preserve"> 306.153 </w:t>
            </w:r>
          </w:p>
        </w:tc>
      </w:tr>
      <w:tr w:rsidR="00542F34" w:rsidRPr="00A5606A" w14:paraId="0C4539E6" w14:textId="77777777" w:rsidTr="00542F34">
        <w:trPr>
          <w:cantSplit/>
          <w:trHeight w:val="57"/>
        </w:trPr>
        <w:tc>
          <w:tcPr>
            <w:tcW w:w="704" w:type="dxa"/>
            <w:tcBorders>
              <w:top w:val="nil"/>
              <w:left w:val="single" w:sz="4" w:space="0" w:color="auto"/>
              <w:bottom w:val="nil"/>
              <w:right w:val="nil"/>
            </w:tcBorders>
            <w:shd w:val="clear" w:color="auto" w:fill="auto"/>
          </w:tcPr>
          <w:p w14:paraId="7023BB1B"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IX.</w:t>
            </w:r>
          </w:p>
        </w:tc>
        <w:tc>
          <w:tcPr>
            <w:tcW w:w="6351" w:type="dxa"/>
            <w:tcBorders>
              <w:top w:val="nil"/>
              <w:left w:val="nil"/>
              <w:bottom w:val="nil"/>
              <w:right w:val="single" w:sz="4" w:space="0" w:color="auto"/>
            </w:tcBorders>
            <w:shd w:val="clear" w:color="auto" w:fill="auto"/>
            <w:vAlign w:val="bottom"/>
          </w:tcPr>
          <w:p w14:paraId="25CDE1EA"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 xml:space="preserve">FAALİYET BRÜT KÂRI (III+IV+V+VI+VII+VIII) </w:t>
            </w:r>
          </w:p>
        </w:tc>
        <w:tc>
          <w:tcPr>
            <w:tcW w:w="1036" w:type="dxa"/>
            <w:tcBorders>
              <w:top w:val="nil"/>
              <w:left w:val="single" w:sz="4" w:space="0" w:color="auto"/>
              <w:bottom w:val="nil"/>
              <w:right w:val="single" w:sz="4" w:space="0" w:color="auto"/>
            </w:tcBorders>
          </w:tcPr>
          <w:p w14:paraId="66608A9F" w14:textId="77777777" w:rsidR="00542F34" w:rsidRPr="00A5606A" w:rsidRDefault="00542F34" w:rsidP="00542F34">
            <w:pPr>
              <w:jc w:val="center"/>
              <w:rPr>
                <w:rFonts w:ascii="Arial" w:hAnsi="Arial" w:cs="Arial"/>
                <w:b/>
                <w:bCs/>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20B2F3F1" w14:textId="3EBD0AA1" w:rsidR="00542F34" w:rsidRPr="003621F8" w:rsidRDefault="00542F34" w:rsidP="00542F34">
            <w:pPr>
              <w:ind w:left="-210" w:right="33"/>
              <w:jc w:val="right"/>
              <w:rPr>
                <w:rFonts w:ascii="Arial" w:hAnsi="Arial" w:cs="Arial"/>
                <w:b/>
                <w:sz w:val="15"/>
                <w:szCs w:val="15"/>
              </w:rPr>
            </w:pPr>
            <w:r w:rsidRPr="003621F8">
              <w:rPr>
                <w:rFonts w:ascii="Arial" w:hAnsi="Arial" w:cs="Arial"/>
                <w:b/>
                <w:sz w:val="15"/>
                <w:szCs w:val="15"/>
              </w:rPr>
              <w:t xml:space="preserve"> 488.313 </w:t>
            </w:r>
          </w:p>
        </w:tc>
      </w:tr>
      <w:tr w:rsidR="00542F34" w:rsidRPr="00A5606A" w14:paraId="67487932" w14:textId="77777777" w:rsidTr="00542F34">
        <w:trPr>
          <w:cantSplit/>
          <w:trHeight w:val="57"/>
        </w:trPr>
        <w:tc>
          <w:tcPr>
            <w:tcW w:w="704" w:type="dxa"/>
            <w:tcBorders>
              <w:top w:val="nil"/>
              <w:left w:val="single" w:sz="4" w:space="0" w:color="auto"/>
              <w:bottom w:val="nil"/>
              <w:right w:val="nil"/>
            </w:tcBorders>
            <w:shd w:val="clear" w:color="auto" w:fill="auto"/>
          </w:tcPr>
          <w:p w14:paraId="56CADBC2"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X.</w:t>
            </w:r>
          </w:p>
        </w:tc>
        <w:tc>
          <w:tcPr>
            <w:tcW w:w="6351" w:type="dxa"/>
            <w:tcBorders>
              <w:top w:val="nil"/>
              <w:left w:val="nil"/>
              <w:bottom w:val="nil"/>
              <w:right w:val="single" w:sz="4" w:space="0" w:color="auto"/>
            </w:tcBorders>
            <w:shd w:val="clear" w:color="auto" w:fill="auto"/>
            <w:vAlign w:val="bottom"/>
          </w:tcPr>
          <w:p w14:paraId="3F5D8BF3"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BEKLENEN ZARAR KARŞILIKLARI (-)</w:t>
            </w:r>
          </w:p>
        </w:tc>
        <w:tc>
          <w:tcPr>
            <w:tcW w:w="1036" w:type="dxa"/>
            <w:tcBorders>
              <w:left w:val="single" w:sz="4" w:space="0" w:color="auto"/>
              <w:right w:val="single" w:sz="4" w:space="0" w:color="auto"/>
            </w:tcBorders>
            <w:vAlign w:val="bottom"/>
          </w:tcPr>
          <w:p w14:paraId="02CEC764" w14:textId="77777777" w:rsidR="00542F34" w:rsidRPr="00A5606A" w:rsidRDefault="00542F34" w:rsidP="00542F34">
            <w:pPr>
              <w:jc w:val="center"/>
              <w:rPr>
                <w:rFonts w:ascii="Arial" w:hAnsi="Arial" w:cs="Arial"/>
                <w:b/>
                <w:bCs/>
                <w:sz w:val="15"/>
                <w:szCs w:val="15"/>
              </w:rPr>
            </w:pPr>
            <w:r w:rsidRPr="00A5606A">
              <w:rPr>
                <w:rFonts w:ascii="Arial" w:hAnsi="Arial" w:cs="Arial"/>
                <w:b/>
                <w:sz w:val="15"/>
                <w:szCs w:val="15"/>
              </w:rPr>
              <w:t>(7)</w:t>
            </w:r>
          </w:p>
        </w:tc>
        <w:tc>
          <w:tcPr>
            <w:tcW w:w="1730" w:type="dxa"/>
            <w:tcBorders>
              <w:top w:val="nil"/>
              <w:left w:val="single" w:sz="4" w:space="0" w:color="auto"/>
              <w:bottom w:val="nil"/>
              <w:right w:val="single" w:sz="4" w:space="0" w:color="auto"/>
            </w:tcBorders>
            <w:shd w:val="clear" w:color="auto" w:fill="auto"/>
            <w:vAlign w:val="bottom"/>
          </w:tcPr>
          <w:p w14:paraId="51C40033" w14:textId="754DA59E" w:rsidR="00542F34" w:rsidRPr="003621F8" w:rsidRDefault="00542F34" w:rsidP="00542F34">
            <w:pPr>
              <w:ind w:left="-210" w:right="33"/>
              <w:jc w:val="right"/>
              <w:rPr>
                <w:rFonts w:ascii="Arial" w:hAnsi="Arial" w:cs="Arial"/>
                <w:b/>
                <w:sz w:val="15"/>
                <w:szCs w:val="15"/>
              </w:rPr>
            </w:pPr>
            <w:r w:rsidRPr="003621F8">
              <w:rPr>
                <w:rFonts w:ascii="Arial" w:hAnsi="Arial" w:cs="Arial"/>
                <w:b/>
                <w:sz w:val="15"/>
                <w:szCs w:val="15"/>
              </w:rPr>
              <w:t xml:space="preserve"> 257.109 </w:t>
            </w:r>
          </w:p>
        </w:tc>
      </w:tr>
      <w:tr w:rsidR="00542F34" w:rsidRPr="00A5606A" w14:paraId="697C37C3" w14:textId="77777777" w:rsidTr="00542F34">
        <w:trPr>
          <w:cantSplit/>
          <w:trHeight w:val="57"/>
        </w:trPr>
        <w:tc>
          <w:tcPr>
            <w:tcW w:w="704" w:type="dxa"/>
            <w:tcBorders>
              <w:top w:val="nil"/>
              <w:left w:val="single" w:sz="4" w:space="0" w:color="auto"/>
              <w:bottom w:val="nil"/>
              <w:right w:val="nil"/>
            </w:tcBorders>
            <w:shd w:val="clear" w:color="auto" w:fill="auto"/>
          </w:tcPr>
          <w:p w14:paraId="625E6DBF"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XI.</w:t>
            </w:r>
          </w:p>
        </w:tc>
        <w:tc>
          <w:tcPr>
            <w:tcW w:w="6351" w:type="dxa"/>
            <w:tcBorders>
              <w:top w:val="nil"/>
              <w:left w:val="nil"/>
              <w:bottom w:val="nil"/>
              <w:right w:val="single" w:sz="4" w:space="0" w:color="auto"/>
            </w:tcBorders>
            <w:shd w:val="clear" w:color="auto" w:fill="auto"/>
            <w:vAlign w:val="bottom"/>
          </w:tcPr>
          <w:p w14:paraId="5BA51885"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DİĞER FAALİYET GİDERLERİ (-)</w:t>
            </w:r>
          </w:p>
        </w:tc>
        <w:tc>
          <w:tcPr>
            <w:tcW w:w="1036" w:type="dxa"/>
            <w:tcBorders>
              <w:left w:val="single" w:sz="4" w:space="0" w:color="auto"/>
              <w:right w:val="single" w:sz="4" w:space="0" w:color="auto"/>
            </w:tcBorders>
            <w:vAlign w:val="bottom"/>
          </w:tcPr>
          <w:p w14:paraId="67AA81E0" w14:textId="77777777" w:rsidR="00542F34" w:rsidRPr="00A5606A" w:rsidRDefault="00542F34" w:rsidP="00542F34">
            <w:pPr>
              <w:jc w:val="center"/>
              <w:rPr>
                <w:rFonts w:ascii="Arial" w:hAnsi="Arial" w:cs="Arial"/>
                <w:b/>
                <w:bCs/>
                <w:sz w:val="15"/>
                <w:szCs w:val="15"/>
              </w:rPr>
            </w:pPr>
            <w:r w:rsidRPr="00A5606A">
              <w:rPr>
                <w:rFonts w:ascii="Arial" w:hAnsi="Arial" w:cs="Arial"/>
                <w:b/>
                <w:sz w:val="15"/>
                <w:szCs w:val="15"/>
              </w:rPr>
              <w:t>(8)</w:t>
            </w:r>
          </w:p>
        </w:tc>
        <w:tc>
          <w:tcPr>
            <w:tcW w:w="1730" w:type="dxa"/>
            <w:tcBorders>
              <w:top w:val="nil"/>
              <w:left w:val="single" w:sz="4" w:space="0" w:color="auto"/>
              <w:bottom w:val="nil"/>
              <w:right w:val="single" w:sz="4" w:space="0" w:color="auto"/>
            </w:tcBorders>
            <w:shd w:val="clear" w:color="auto" w:fill="auto"/>
            <w:vAlign w:val="bottom"/>
          </w:tcPr>
          <w:p w14:paraId="13456D3B" w14:textId="3ED78427" w:rsidR="00542F34" w:rsidRPr="003621F8" w:rsidRDefault="00542F34" w:rsidP="00542F34">
            <w:pPr>
              <w:ind w:left="-210" w:right="33"/>
              <w:jc w:val="right"/>
              <w:rPr>
                <w:rFonts w:ascii="Arial" w:hAnsi="Arial" w:cs="Arial"/>
                <w:b/>
                <w:sz w:val="15"/>
                <w:szCs w:val="15"/>
              </w:rPr>
            </w:pPr>
            <w:r w:rsidRPr="003621F8">
              <w:rPr>
                <w:rFonts w:ascii="Arial" w:hAnsi="Arial" w:cs="Arial"/>
                <w:b/>
                <w:sz w:val="15"/>
                <w:szCs w:val="15"/>
              </w:rPr>
              <w:t xml:space="preserve"> 115.946 </w:t>
            </w:r>
          </w:p>
        </w:tc>
      </w:tr>
      <w:tr w:rsidR="00542F34" w:rsidRPr="00A5606A" w14:paraId="32E191EB" w14:textId="77777777" w:rsidTr="00542F34">
        <w:trPr>
          <w:cantSplit/>
          <w:trHeight w:val="57"/>
        </w:trPr>
        <w:tc>
          <w:tcPr>
            <w:tcW w:w="704" w:type="dxa"/>
            <w:tcBorders>
              <w:top w:val="nil"/>
              <w:left w:val="single" w:sz="4" w:space="0" w:color="auto"/>
              <w:bottom w:val="nil"/>
              <w:right w:val="nil"/>
            </w:tcBorders>
            <w:shd w:val="clear" w:color="auto" w:fill="auto"/>
          </w:tcPr>
          <w:p w14:paraId="5D74310B"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XII.</w:t>
            </w:r>
          </w:p>
        </w:tc>
        <w:tc>
          <w:tcPr>
            <w:tcW w:w="6351" w:type="dxa"/>
            <w:tcBorders>
              <w:top w:val="nil"/>
              <w:left w:val="nil"/>
              <w:bottom w:val="nil"/>
              <w:right w:val="single" w:sz="4" w:space="0" w:color="auto"/>
            </w:tcBorders>
            <w:shd w:val="clear" w:color="auto" w:fill="auto"/>
            <w:vAlign w:val="bottom"/>
          </w:tcPr>
          <w:p w14:paraId="4D8A60D7"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NET FAALİYET KÂRI/ZARARI (IX-X-XI)</w:t>
            </w:r>
          </w:p>
        </w:tc>
        <w:tc>
          <w:tcPr>
            <w:tcW w:w="1036" w:type="dxa"/>
            <w:tcBorders>
              <w:top w:val="nil"/>
              <w:left w:val="single" w:sz="4" w:space="0" w:color="auto"/>
              <w:bottom w:val="nil"/>
              <w:right w:val="single" w:sz="4" w:space="0" w:color="auto"/>
            </w:tcBorders>
          </w:tcPr>
          <w:p w14:paraId="50B1FCE2" w14:textId="77777777" w:rsidR="00542F34" w:rsidRPr="00A5606A" w:rsidRDefault="00542F34" w:rsidP="00542F34">
            <w:pPr>
              <w:jc w:val="center"/>
              <w:rPr>
                <w:rFonts w:ascii="Arial" w:hAnsi="Arial" w:cs="Arial"/>
                <w:b/>
                <w:bCs/>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573F4FB4" w14:textId="6CF5996B" w:rsidR="00542F34" w:rsidRPr="003621F8" w:rsidRDefault="00542F34" w:rsidP="00542F34">
            <w:pPr>
              <w:ind w:left="-210" w:right="33"/>
              <w:jc w:val="right"/>
              <w:rPr>
                <w:rFonts w:ascii="Arial" w:hAnsi="Arial" w:cs="Arial"/>
                <w:b/>
                <w:sz w:val="15"/>
                <w:szCs w:val="15"/>
              </w:rPr>
            </w:pPr>
            <w:r w:rsidRPr="003621F8">
              <w:rPr>
                <w:rFonts w:ascii="Arial" w:hAnsi="Arial" w:cs="Arial"/>
                <w:b/>
                <w:sz w:val="15"/>
                <w:szCs w:val="15"/>
              </w:rPr>
              <w:t xml:space="preserve"> 115.258 </w:t>
            </w:r>
          </w:p>
        </w:tc>
      </w:tr>
      <w:tr w:rsidR="00542F34" w:rsidRPr="00A5606A" w14:paraId="6C23531A" w14:textId="77777777" w:rsidTr="00542F34">
        <w:trPr>
          <w:cantSplit/>
          <w:trHeight w:val="57"/>
        </w:trPr>
        <w:tc>
          <w:tcPr>
            <w:tcW w:w="704" w:type="dxa"/>
            <w:tcBorders>
              <w:top w:val="nil"/>
              <w:left w:val="single" w:sz="4" w:space="0" w:color="auto"/>
              <w:bottom w:val="nil"/>
              <w:right w:val="nil"/>
            </w:tcBorders>
            <w:shd w:val="clear" w:color="auto" w:fill="auto"/>
          </w:tcPr>
          <w:p w14:paraId="12A7C2EF"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XIII.</w:t>
            </w:r>
          </w:p>
        </w:tc>
        <w:tc>
          <w:tcPr>
            <w:tcW w:w="6351" w:type="dxa"/>
            <w:tcBorders>
              <w:top w:val="nil"/>
              <w:left w:val="nil"/>
              <w:bottom w:val="nil"/>
              <w:right w:val="single" w:sz="4" w:space="0" w:color="auto"/>
            </w:tcBorders>
            <w:shd w:val="clear" w:color="auto" w:fill="auto"/>
            <w:vAlign w:val="bottom"/>
          </w:tcPr>
          <w:p w14:paraId="48EE0724"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BİRLEŞME İŞLEMİ SONRASINDA GELİR OLARAK KAYDEDİLEN FAZLALIK TUTARI</w:t>
            </w:r>
          </w:p>
        </w:tc>
        <w:tc>
          <w:tcPr>
            <w:tcW w:w="1036" w:type="dxa"/>
            <w:tcBorders>
              <w:top w:val="nil"/>
              <w:left w:val="single" w:sz="4" w:space="0" w:color="auto"/>
              <w:bottom w:val="nil"/>
              <w:right w:val="single" w:sz="4" w:space="0" w:color="auto"/>
            </w:tcBorders>
          </w:tcPr>
          <w:p w14:paraId="6E94D262" w14:textId="77777777" w:rsidR="00542F34" w:rsidRPr="00A5606A" w:rsidRDefault="00542F34" w:rsidP="00542F34">
            <w:pPr>
              <w:jc w:val="center"/>
              <w:rPr>
                <w:rFonts w:ascii="Arial" w:hAnsi="Arial" w:cs="Arial"/>
                <w:b/>
                <w:bCs/>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5E57DF6D" w14:textId="2EE7BB31" w:rsidR="00542F34" w:rsidRPr="003621F8" w:rsidRDefault="00C834C6" w:rsidP="00542F34">
            <w:pPr>
              <w:ind w:left="-210" w:right="33"/>
              <w:jc w:val="right"/>
              <w:rPr>
                <w:rFonts w:ascii="Arial" w:hAnsi="Arial" w:cs="Arial"/>
                <w:b/>
                <w:sz w:val="15"/>
                <w:szCs w:val="15"/>
              </w:rPr>
            </w:pPr>
            <w:r>
              <w:rPr>
                <w:rFonts w:ascii="Arial" w:hAnsi="Arial" w:cs="Arial"/>
                <w:b/>
                <w:sz w:val="15"/>
                <w:szCs w:val="15"/>
              </w:rPr>
              <w:t>-</w:t>
            </w:r>
          </w:p>
        </w:tc>
      </w:tr>
      <w:tr w:rsidR="00542F34" w:rsidRPr="00A5606A" w14:paraId="5FDE7A4E" w14:textId="77777777" w:rsidTr="00542F34">
        <w:trPr>
          <w:cantSplit/>
          <w:trHeight w:val="57"/>
        </w:trPr>
        <w:tc>
          <w:tcPr>
            <w:tcW w:w="704" w:type="dxa"/>
            <w:tcBorders>
              <w:top w:val="nil"/>
              <w:left w:val="single" w:sz="4" w:space="0" w:color="auto"/>
              <w:bottom w:val="nil"/>
              <w:right w:val="nil"/>
            </w:tcBorders>
            <w:shd w:val="clear" w:color="auto" w:fill="auto"/>
          </w:tcPr>
          <w:p w14:paraId="22380BFA"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XIV.</w:t>
            </w:r>
          </w:p>
        </w:tc>
        <w:tc>
          <w:tcPr>
            <w:tcW w:w="6351" w:type="dxa"/>
            <w:tcBorders>
              <w:top w:val="nil"/>
              <w:left w:val="nil"/>
              <w:bottom w:val="nil"/>
              <w:right w:val="single" w:sz="4" w:space="0" w:color="auto"/>
            </w:tcBorders>
            <w:shd w:val="clear" w:color="auto" w:fill="auto"/>
            <w:vAlign w:val="bottom"/>
          </w:tcPr>
          <w:p w14:paraId="5B302F4A"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ÖZKAYNAK YÖNTEMİ UYGULANAN ORTAKLIKLARDAN KÂR/ZARAR</w:t>
            </w:r>
          </w:p>
        </w:tc>
        <w:tc>
          <w:tcPr>
            <w:tcW w:w="1036" w:type="dxa"/>
            <w:tcBorders>
              <w:top w:val="nil"/>
              <w:left w:val="single" w:sz="4" w:space="0" w:color="auto"/>
              <w:bottom w:val="nil"/>
              <w:right w:val="single" w:sz="4" w:space="0" w:color="auto"/>
            </w:tcBorders>
          </w:tcPr>
          <w:p w14:paraId="62930FEF" w14:textId="77777777" w:rsidR="00542F34" w:rsidRPr="00A5606A" w:rsidRDefault="00542F34" w:rsidP="00542F34">
            <w:pPr>
              <w:jc w:val="center"/>
              <w:rPr>
                <w:rFonts w:ascii="Arial" w:hAnsi="Arial" w:cs="Arial"/>
                <w:b/>
                <w:bCs/>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3ED72CCD" w14:textId="458BE0F6" w:rsidR="00542F34" w:rsidRPr="003621F8" w:rsidRDefault="00542F34" w:rsidP="00542F34">
            <w:pPr>
              <w:ind w:left="-210" w:right="33"/>
              <w:jc w:val="right"/>
              <w:rPr>
                <w:rFonts w:ascii="Arial" w:hAnsi="Arial" w:cs="Arial"/>
                <w:b/>
                <w:sz w:val="15"/>
                <w:szCs w:val="15"/>
              </w:rPr>
            </w:pPr>
            <w:r w:rsidRPr="003621F8">
              <w:rPr>
                <w:rFonts w:ascii="Arial" w:hAnsi="Arial" w:cs="Arial"/>
                <w:b/>
                <w:sz w:val="15"/>
                <w:szCs w:val="15"/>
              </w:rPr>
              <w:t xml:space="preserve"> 1.710 </w:t>
            </w:r>
          </w:p>
        </w:tc>
      </w:tr>
      <w:tr w:rsidR="00542F34" w:rsidRPr="00A5606A" w14:paraId="732D80D3" w14:textId="77777777" w:rsidTr="00542F34">
        <w:trPr>
          <w:cantSplit/>
          <w:trHeight w:val="57"/>
        </w:trPr>
        <w:tc>
          <w:tcPr>
            <w:tcW w:w="704" w:type="dxa"/>
            <w:tcBorders>
              <w:top w:val="nil"/>
              <w:left w:val="single" w:sz="4" w:space="0" w:color="auto"/>
              <w:bottom w:val="nil"/>
              <w:right w:val="nil"/>
            </w:tcBorders>
            <w:shd w:val="clear" w:color="auto" w:fill="auto"/>
          </w:tcPr>
          <w:p w14:paraId="7506E743"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XV.</w:t>
            </w:r>
          </w:p>
        </w:tc>
        <w:tc>
          <w:tcPr>
            <w:tcW w:w="6351" w:type="dxa"/>
            <w:tcBorders>
              <w:top w:val="nil"/>
              <w:left w:val="nil"/>
              <w:bottom w:val="nil"/>
              <w:right w:val="single" w:sz="4" w:space="0" w:color="auto"/>
            </w:tcBorders>
            <w:shd w:val="clear" w:color="auto" w:fill="auto"/>
            <w:vAlign w:val="bottom"/>
          </w:tcPr>
          <w:p w14:paraId="24E2E8E2"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NET PARASAL POZİSYON KÂRI/ZARARI</w:t>
            </w:r>
          </w:p>
        </w:tc>
        <w:tc>
          <w:tcPr>
            <w:tcW w:w="1036" w:type="dxa"/>
            <w:tcBorders>
              <w:top w:val="nil"/>
              <w:left w:val="single" w:sz="4" w:space="0" w:color="auto"/>
              <w:bottom w:val="nil"/>
              <w:right w:val="single" w:sz="4" w:space="0" w:color="auto"/>
            </w:tcBorders>
          </w:tcPr>
          <w:p w14:paraId="300CDD2D" w14:textId="77777777" w:rsidR="00542F34" w:rsidRPr="00A5606A" w:rsidRDefault="00542F34" w:rsidP="00542F34">
            <w:pPr>
              <w:jc w:val="center"/>
              <w:rPr>
                <w:rFonts w:ascii="Arial" w:hAnsi="Arial" w:cs="Arial"/>
                <w:b/>
                <w:bCs/>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788DCE3A" w14:textId="5D9152F5" w:rsidR="00542F34" w:rsidRPr="003621F8" w:rsidRDefault="00C834C6" w:rsidP="00542F34">
            <w:pPr>
              <w:ind w:left="-210" w:right="33"/>
              <w:jc w:val="right"/>
              <w:rPr>
                <w:rFonts w:ascii="Arial" w:hAnsi="Arial" w:cs="Arial"/>
                <w:b/>
                <w:sz w:val="15"/>
                <w:szCs w:val="15"/>
              </w:rPr>
            </w:pPr>
            <w:r>
              <w:rPr>
                <w:rFonts w:ascii="Arial" w:hAnsi="Arial" w:cs="Arial"/>
                <w:b/>
                <w:sz w:val="15"/>
                <w:szCs w:val="15"/>
              </w:rPr>
              <w:t>-</w:t>
            </w:r>
          </w:p>
        </w:tc>
      </w:tr>
      <w:tr w:rsidR="00542F34" w:rsidRPr="00A5606A" w14:paraId="5D00466D" w14:textId="77777777" w:rsidTr="00542F34">
        <w:trPr>
          <w:cantSplit/>
          <w:trHeight w:val="57"/>
        </w:trPr>
        <w:tc>
          <w:tcPr>
            <w:tcW w:w="704" w:type="dxa"/>
            <w:tcBorders>
              <w:top w:val="nil"/>
              <w:left w:val="single" w:sz="4" w:space="0" w:color="auto"/>
              <w:bottom w:val="nil"/>
              <w:right w:val="nil"/>
            </w:tcBorders>
            <w:shd w:val="clear" w:color="auto" w:fill="auto"/>
          </w:tcPr>
          <w:p w14:paraId="33B4254D"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XVI.</w:t>
            </w:r>
          </w:p>
        </w:tc>
        <w:tc>
          <w:tcPr>
            <w:tcW w:w="6351" w:type="dxa"/>
            <w:tcBorders>
              <w:top w:val="nil"/>
              <w:left w:val="nil"/>
              <w:bottom w:val="nil"/>
              <w:right w:val="single" w:sz="4" w:space="0" w:color="auto"/>
            </w:tcBorders>
            <w:shd w:val="clear" w:color="auto" w:fill="auto"/>
            <w:vAlign w:val="bottom"/>
          </w:tcPr>
          <w:p w14:paraId="2107BE30"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SÜRDÜRÜLEN FAALİYETLER VERGİ ÖNCESİ K/Z (XII+...+XV)</w:t>
            </w:r>
          </w:p>
        </w:tc>
        <w:tc>
          <w:tcPr>
            <w:tcW w:w="1036" w:type="dxa"/>
            <w:tcBorders>
              <w:left w:val="single" w:sz="4" w:space="0" w:color="auto"/>
              <w:right w:val="single" w:sz="4" w:space="0" w:color="auto"/>
            </w:tcBorders>
            <w:vAlign w:val="bottom"/>
          </w:tcPr>
          <w:p w14:paraId="4117E84A" w14:textId="77777777" w:rsidR="00542F34" w:rsidRPr="00A5606A" w:rsidRDefault="00542F34" w:rsidP="00542F34">
            <w:pPr>
              <w:jc w:val="center"/>
              <w:rPr>
                <w:rFonts w:ascii="Arial" w:hAnsi="Arial" w:cs="Arial"/>
                <w:b/>
                <w:bCs/>
                <w:sz w:val="15"/>
                <w:szCs w:val="15"/>
              </w:rPr>
            </w:pPr>
            <w:r w:rsidRPr="00A5606A">
              <w:rPr>
                <w:rFonts w:ascii="Arial" w:hAnsi="Arial" w:cs="Arial"/>
                <w:b/>
                <w:sz w:val="15"/>
                <w:szCs w:val="15"/>
              </w:rPr>
              <w:t>(9)</w:t>
            </w:r>
          </w:p>
        </w:tc>
        <w:tc>
          <w:tcPr>
            <w:tcW w:w="1730" w:type="dxa"/>
            <w:tcBorders>
              <w:top w:val="nil"/>
              <w:left w:val="single" w:sz="4" w:space="0" w:color="auto"/>
              <w:bottom w:val="nil"/>
              <w:right w:val="single" w:sz="4" w:space="0" w:color="auto"/>
            </w:tcBorders>
            <w:shd w:val="clear" w:color="auto" w:fill="auto"/>
            <w:vAlign w:val="bottom"/>
          </w:tcPr>
          <w:p w14:paraId="4D374935" w14:textId="5EEB221E" w:rsidR="00542F34" w:rsidRPr="003621F8" w:rsidRDefault="00542F34" w:rsidP="00542F34">
            <w:pPr>
              <w:ind w:left="-210" w:right="33"/>
              <w:jc w:val="right"/>
              <w:rPr>
                <w:rFonts w:ascii="Arial" w:hAnsi="Arial" w:cs="Arial"/>
                <w:b/>
                <w:sz w:val="15"/>
                <w:szCs w:val="15"/>
              </w:rPr>
            </w:pPr>
            <w:r w:rsidRPr="003621F8">
              <w:rPr>
                <w:rFonts w:ascii="Arial" w:hAnsi="Arial" w:cs="Arial"/>
                <w:b/>
                <w:sz w:val="15"/>
                <w:szCs w:val="15"/>
              </w:rPr>
              <w:t xml:space="preserve"> 116.968 </w:t>
            </w:r>
          </w:p>
        </w:tc>
      </w:tr>
      <w:tr w:rsidR="00542F34" w:rsidRPr="00A5606A" w14:paraId="3E40044B" w14:textId="77777777" w:rsidTr="00542F34">
        <w:trPr>
          <w:cantSplit/>
          <w:trHeight w:val="57"/>
        </w:trPr>
        <w:tc>
          <w:tcPr>
            <w:tcW w:w="704" w:type="dxa"/>
            <w:tcBorders>
              <w:top w:val="nil"/>
              <w:left w:val="single" w:sz="4" w:space="0" w:color="auto"/>
              <w:bottom w:val="nil"/>
              <w:right w:val="nil"/>
            </w:tcBorders>
            <w:shd w:val="clear" w:color="auto" w:fill="auto"/>
          </w:tcPr>
          <w:p w14:paraId="6E9AAB12"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XVII.</w:t>
            </w:r>
          </w:p>
        </w:tc>
        <w:tc>
          <w:tcPr>
            <w:tcW w:w="6351" w:type="dxa"/>
            <w:tcBorders>
              <w:top w:val="nil"/>
              <w:left w:val="nil"/>
              <w:bottom w:val="nil"/>
              <w:right w:val="single" w:sz="4" w:space="0" w:color="auto"/>
            </w:tcBorders>
            <w:shd w:val="clear" w:color="auto" w:fill="auto"/>
            <w:vAlign w:val="bottom"/>
          </w:tcPr>
          <w:p w14:paraId="3EA1CBD3"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SÜRDÜRÜLEN FAALİYETLER VERGİ KARŞILIĞI (±)</w:t>
            </w:r>
          </w:p>
        </w:tc>
        <w:tc>
          <w:tcPr>
            <w:tcW w:w="1036" w:type="dxa"/>
            <w:tcBorders>
              <w:left w:val="single" w:sz="4" w:space="0" w:color="auto"/>
              <w:right w:val="single" w:sz="4" w:space="0" w:color="auto"/>
            </w:tcBorders>
            <w:vAlign w:val="bottom"/>
          </w:tcPr>
          <w:p w14:paraId="601521E9" w14:textId="77777777" w:rsidR="00542F34" w:rsidRPr="00A5606A" w:rsidRDefault="00542F34" w:rsidP="00542F34">
            <w:pPr>
              <w:jc w:val="center"/>
              <w:rPr>
                <w:rFonts w:ascii="Arial" w:hAnsi="Arial" w:cs="Arial"/>
                <w:b/>
                <w:bCs/>
                <w:sz w:val="15"/>
                <w:szCs w:val="15"/>
              </w:rPr>
            </w:pPr>
            <w:r w:rsidRPr="00A5606A">
              <w:rPr>
                <w:rFonts w:ascii="Arial" w:hAnsi="Arial" w:cs="Arial"/>
                <w:b/>
                <w:sz w:val="15"/>
                <w:szCs w:val="15"/>
              </w:rPr>
              <w:t>(10)</w:t>
            </w:r>
          </w:p>
        </w:tc>
        <w:tc>
          <w:tcPr>
            <w:tcW w:w="1730" w:type="dxa"/>
            <w:tcBorders>
              <w:top w:val="nil"/>
              <w:left w:val="single" w:sz="4" w:space="0" w:color="auto"/>
              <w:bottom w:val="nil"/>
              <w:right w:val="single" w:sz="4" w:space="0" w:color="auto"/>
            </w:tcBorders>
            <w:shd w:val="clear" w:color="auto" w:fill="auto"/>
            <w:vAlign w:val="bottom"/>
          </w:tcPr>
          <w:p w14:paraId="25C2D3B1" w14:textId="7D88D4FA" w:rsidR="00542F34" w:rsidRPr="003621F8" w:rsidRDefault="00542F34" w:rsidP="00542F34">
            <w:pPr>
              <w:ind w:left="-210" w:right="33"/>
              <w:jc w:val="right"/>
              <w:rPr>
                <w:rFonts w:ascii="Arial" w:hAnsi="Arial" w:cs="Arial"/>
                <w:b/>
                <w:sz w:val="15"/>
                <w:szCs w:val="15"/>
              </w:rPr>
            </w:pPr>
            <w:r w:rsidRPr="003621F8">
              <w:rPr>
                <w:rFonts w:ascii="Arial" w:hAnsi="Arial" w:cs="Arial"/>
                <w:b/>
                <w:sz w:val="15"/>
                <w:szCs w:val="15"/>
              </w:rPr>
              <w:t xml:space="preserve"> 17.220 </w:t>
            </w:r>
          </w:p>
        </w:tc>
      </w:tr>
      <w:tr w:rsidR="00542F34" w:rsidRPr="00A5606A" w14:paraId="432B12E3" w14:textId="77777777" w:rsidTr="00542F34">
        <w:trPr>
          <w:cantSplit/>
          <w:trHeight w:val="57"/>
        </w:trPr>
        <w:tc>
          <w:tcPr>
            <w:tcW w:w="704" w:type="dxa"/>
            <w:tcBorders>
              <w:top w:val="nil"/>
              <w:left w:val="single" w:sz="4" w:space="0" w:color="auto"/>
              <w:bottom w:val="nil"/>
              <w:right w:val="nil"/>
            </w:tcBorders>
            <w:shd w:val="clear" w:color="auto" w:fill="auto"/>
          </w:tcPr>
          <w:p w14:paraId="38F186AA" w14:textId="77777777" w:rsidR="00542F34" w:rsidRPr="00A5606A" w:rsidRDefault="00542F34" w:rsidP="00542F34">
            <w:pPr>
              <w:rPr>
                <w:rFonts w:ascii="Arial" w:hAnsi="Arial" w:cs="Arial"/>
                <w:sz w:val="15"/>
                <w:szCs w:val="15"/>
              </w:rPr>
            </w:pPr>
            <w:r w:rsidRPr="00A5606A">
              <w:rPr>
                <w:rFonts w:ascii="Arial" w:hAnsi="Arial" w:cs="Arial"/>
                <w:sz w:val="15"/>
                <w:szCs w:val="15"/>
              </w:rPr>
              <w:t>17.1</w:t>
            </w:r>
          </w:p>
        </w:tc>
        <w:tc>
          <w:tcPr>
            <w:tcW w:w="6351" w:type="dxa"/>
            <w:tcBorders>
              <w:top w:val="nil"/>
              <w:left w:val="nil"/>
              <w:bottom w:val="nil"/>
              <w:right w:val="single" w:sz="4" w:space="0" w:color="auto"/>
            </w:tcBorders>
            <w:shd w:val="clear" w:color="auto" w:fill="auto"/>
            <w:vAlign w:val="bottom"/>
          </w:tcPr>
          <w:p w14:paraId="24C8044C" w14:textId="77777777" w:rsidR="00542F34" w:rsidRPr="00A5606A" w:rsidRDefault="00542F34" w:rsidP="00542F34">
            <w:pPr>
              <w:rPr>
                <w:rFonts w:ascii="Arial" w:hAnsi="Arial" w:cs="Arial"/>
                <w:sz w:val="15"/>
                <w:szCs w:val="15"/>
              </w:rPr>
            </w:pPr>
            <w:r w:rsidRPr="00A5606A">
              <w:rPr>
                <w:rFonts w:ascii="Arial" w:hAnsi="Arial" w:cs="Arial"/>
                <w:sz w:val="15"/>
                <w:szCs w:val="15"/>
              </w:rPr>
              <w:t>Cari Vergi Karşılığı</w:t>
            </w:r>
          </w:p>
        </w:tc>
        <w:tc>
          <w:tcPr>
            <w:tcW w:w="1036" w:type="dxa"/>
            <w:tcBorders>
              <w:top w:val="nil"/>
              <w:left w:val="single" w:sz="4" w:space="0" w:color="auto"/>
              <w:bottom w:val="nil"/>
              <w:right w:val="single" w:sz="4" w:space="0" w:color="auto"/>
            </w:tcBorders>
          </w:tcPr>
          <w:p w14:paraId="2859979A"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1019A712" w14:textId="4859C94F" w:rsidR="00542F34" w:rsidRPr="003621F8" w:rsidRDefault="00C834C6" w:rsidP="00542F34">
            <w:pPr>
              <w:ind w:left="-210" w:right="33"/>
              <w:jc w:val="right"/>
              <w:rPr>
                <w:rFonts w:ascii="Arial" w:hAnsi="Arial" w:cs="Arial"/>
                <w:sz w:val="15"/>
                <w:szCs w:val="15"/>
              </w:rPr>
            </w:pPr>
            <w:r>
              <w:rPr>
                <w:rFonts w:ascii="Arial" w:hAnsi="Arial" w:cs="Arial"/>
                <w:sz w:val="15"/>
                <w:szCs w:val="15"/>
              </w:rPr>
              <w:t>-</w:t>
            </w:r>
          </w:p>
        </w:tc>
      </w:tr>
      <w:tr w:rsidR="00542F34" w:rsidRPr="00A5606A" w14:paraId="536E2E5E" w14:textId="77777777" w:rsidTr="00542F34">
        <w:trPr>
          <w:cantSplit/>
          <w:trHeight w:val="57"/>
        </w:trPr>
        <w:tc>
          <w:tcPr>
            <w:tcW w:w="704" w:type="dxa"/>
            <w:tcBorders>
              <w:top w:val="nil"/>
              <w:left w:val="single" w:sz="4" w:space="0" w:color="auto"/>
              <w:bottom w:val="nil"/>
              <w:right w:val="nil"/>
            </w:tcBorders>
            <w:shd w:val="clear" w:color="auto" w:fill="auto"/>
          </w:tcPr>
          <w:p w14:paraId="668074E4" w14:textId="77777777" w:rsidR="00542F34" w:rsidRPr="00A5606A" w:rsidRDefault="00542F34" w:rsidP="00542F34">
            <w:pPr>
              <w:rPr>
                <w:rFonts w:ascii="Arial" w:hAnsi="Arial" w:cs="Arial"/>
                <w:sz w:val="15"/>
                <w:szCs w:val="15"/>
              </w:rPr>
            </w:pPr>
            <w:r w:rsidRPr="00A5606A">
              <w:rPr>
                <w:rFonts w:ascii="Arial" w:hAnsi="Arial" w:cs="Arial"/>
                <w:sz w:val="15"/>
                <w:szCs w:val="15"/>
              </w:rPr>
              <w:t>17.2</w:t>
            </w:r>
          </w:p>
        </w:tc>
        <w:tc>
          <w:tcPr>
            <w:tcW w:w="6351" w:type="dxa"/>
            <w:tcBorders>
              <w:top w:val="nil"/>
              <w:left w:val="nil"/>
              <w:bottom w:val="nil"/>
              <w:right w:val="single" w:sz="4" w:space="0" w:color="auto"/>
            </w:tcBorders>
            <w:shd w:val="clear" w:color="auto" w:fill="auto"/>
            <w:vAlign w:val="bottom"/>
          </w:tcPr>
          <w:p w14:paraId="69113447" w14:textId="77777777" w:rsidR="00542F34" w:rsidRPr="00A5606A" w:rsidRDefault="00542F34" w:rsidP="00542F34">
            <w:pPr>
              <w:rPr>
                <w:rFonts w:ascii="Arial" w:hAnsi="Arial" w:cs="Arial"/>
                <w:sz w:val="15"/>
                <w:szCs w:val="15"/>
              </w:rPr>
            </w:pPr>
            <w:r w:rsidRPr="00A5606A">
              <w:rPr>
                <w:rFonts w:ascii="Arial" w:hAnsi="Arial" w:cs="Arial"/>
                <w:sz w:val="15"/>
                <w:szCs w:val="15"/>
              </w:rPr>
              <w:t>Ertelenmiş Vergi Gider Etkisi (+)</w:t>
            </w:r>
          </w:p>
        </w:tc>
        <w:tc>
          <w:tcPr>
            <w:tcW w:w="1036" w:type="dxa"/>
            <w:tcBorders>
              <w:top w:val="nil"/>
              <w:left w:val="single" w:sz="4" w:space="0" w:color="auto"/>
              <w:bottom w:val="nil"/>
              <w:right w:val="single" w:sz="4" w:space="0" w:color="auto"/>
            </w:tcBorders>
          </w:tcPr>
          <w:p w14:paraId="540F85BF"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728AD730" w14:textId="39D47461"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28.702 </w:t>
            </w:r>
          </w:p>
        </w:tc>
      </w:tr>
      <w:tr w:rsidR="00542F34" w:rsidRPr="00A5606A" w14:paraId="1B789A01" w14:textId="77777777" w:rsidTr="00542F34">
        <w:trPr>
          <w:cantSplit/>
          <w:trHeight w:val="57"/>
        </w:trPr>
        <w:tc>
          <w:tcPr>
            <w:tcW w:w="704" w:type="dxa"/>
            <w:tcBorders>
              <w:top w:val="nil"/>
              <w:left w:val="single" w:sz="4" w:space="0" w:color="auto"/>
              <w:bottom w:val="nil"/>
              <w:right w:val="nil"/>
            </w:tcBorders>
            <w:shd w:val="clear" w:color="auto" w:fill="auto"/>
          </w:tcPr>
          <w:p w14:paraId="44F5B593" w14:textId="77777777" w:rsidR="00542F34" w:rsidRPr="00A5606A" w:rsidRDefault="00542F34" w:rsidP="00542F34">
            <w:pPr>
              <w:rPr>
                <w:rFonts w:ascii="Arial" w:hAnsi="Arial" w:cs="Arial"/>
                <w:sz w:val="15"/>
                <w:szCs w:val="15"/>
              </w:rPr>
            </w:pPr>
            <w:r w:rsidRPr="00A5606A">
              <w:rPr>
                <w:rFonts w:ascii="Arial" w:hAnsi="Arial" w:cs="Arial"/>
                <w:sz w:val="15"/>
                <w:szCs w:val="15"/>
              </w:rPr>
              <w:t>17.3</w:t>
            </w:r>
          </w:p>
        </w:tc>
        <w:tc>
          <w:tcPr>
            <w:tcW w:w="6351" w:type="dxa"/>
            <w:tcBorders>
              <w:top w:val="nil"/>
              <w:left w:val="nil"/>
              <w:bottom w:val="nil"/>
              <w:right w:val="single" w:sz="4" w:space="0" w:color="auto"/>
            </w:tcBorders>
            <w:shd w:val="clear" w:color="auto" w:fill="auto"/>
            <w:vAlign w:val="bottom"/>
          </w:tcPr>
          <w:p w14:paraId="214391AF" w14:textId="77777777" w:rsidR="00542F34" w:rsidRPr="00A5606A" w:rsidRDefault="00542F34" w:rsidP="00542F34">
            <w:pPr>
              <w:rPr>
                <w:rFonts w:ascii="Arial" w:hAnsi="Arial" w:cs="Arial"/>
                <w:sz w:val="15"/>
                <w:szCs w:val="15"/>
              </w:rPr>
            </w:pPr>
            <w:r w:rsidRPr="00A5606A">
              <w:rPr>
                <w:rFonts w:ascii="Arial" w:hAnsi="Arial" w:cs="Arial"/>
                <w:sz w:val="15"/>
                <w:szCs w:val="15"/>
              </w:rPr>
              <w:t>Ertelenmiş Vergi Gelir Etkisi (-)</w:t>
            </w:r>
          </w:p>
        </w:tc>
        <w:tc>
          <w:tcPr>
            <w:tcW w:w="1036" w:type="dxa"/>
            <w:tcBorders>
              <w:top w:val="nil"/>
              <w:left w:val="single" w:sz="4" w:space="0" w:color="auto"/>
              <w:bottom w:val="nil"/>
              <w:right w:val="single" w:sz="4" w:space="0" w:color="auto"/>
            </w:tcBorders>
          </w:tcPr>
          <w:p w14:paraId="3838B2C7"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722F4BB7" w14:textId="26816DD4"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11.482 </w:t>
            </w:r>
          </w:p>
        </w:tc>
      </w:tr>
      <w:tr w:rsidR="00542F34" w:rsidRPr="00A5606A" w14:paraId="2F01673F" w14:textId="77777777" w:rsidTr="00542F34">
        <w:trPr>
          <w:cantSplit/>
          <w:trHeight w:val="57"/>
        </w:trPr>
        <w:tc>
          <w:tcPr>
            <w:tcW w:w="704" w:type="dxa"/>
            <w:tcBorders>
              <w:top w:val="nil"/>
              <w:left w:val="single" w:sz="4" w:space="0" w:color="auto"/>
              <w:bottom w:val="nil"/>
              <w:right w:val="nil"/>
            </w:tcBorders>
            <w:shd w:val="clear" w:color="auto" w:fill="auto"/>
          </w:tcPr>
          <w:p w14:paraId="7CB8C8D7"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XVIII.</w:t>
            </w:r>
          </w:p>
        </w:tc>
        <w:tc>
          <w:tcPr>
            <w:tcW w:w="6351" w:type="dxa"/>
            <w:tcBorders>
              <w:top w:val="nil"/>
              <w:left w:val="nil"/>
              <w:bottom w:val="nil"/>
              <w:right w:val="single" w:sz="4" w:space="0" w:color="auto"/>
            </w:tcBorders>
            <w:shd w:val="clear" w:color="auto" w:fill="auto"/>
            <w:vAlign w:val="bottom"/>
          </w:tcPr>
          <w:p w14:paraId="57FDCDF3"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SÜRDÜRÜLEN FAALİYETLER DÖNEM NET K/Z (XVI±XVII)</w:t>
            </w:r>
          </w:p>
        </w:tc>
        <w:tc>
          <w:tcPr>
            <w:tcW w:w="1036" w:type="dxa"/>
            <w:tcBorders>
              <w:left w:val="single" w:sz="4" w:space="0" w:color="auto"/>
              <w:right w:val="single" w:sz="4" w:space="0" w:color="auto"/>
            </w:tcBorders>
            <w:vAlign w:val="bottom"/>
          </w:tcPr>
          <w:p w14:paraId="3ED2C835" w14:textId="77777777" w:rsidR="00542F34" w:rsidRPr="00A5606A" w:rsidRDefault="00542F34" w:rsidP="00542F34">
            <w:pPr>
              <w:jc w:val="center"/>
              <w:rPr>
                <w:rFonts w:ascii="Arial" w:hAnsi="Arial" w:cs="Arial"/>
                <w:b/>
                <w:bCs/>
                <w:sz w:val="15"/>
                <w:szCs w:val="15"/>
              </w:rPr>
            </w:pPr>
            <w:r w:rsidRPr="00A5606A">
              <w:rPr>
                <w:rFonts w:ascii="Arial" w:hAnsi="Arial" w:cs="Arial"/>
                <w:b/>
                <w:sz w:val="15"/>
                <w:szCs w:val="15"/>
              </w:rPr>
              <w:t>(11)</w:t>
            </w:r>
          </w:p>
        </w:tc>
        <w:tc>
          <w:tcPr>
            <w:tcW w:w="1730" w:type="dxa"/>
            <w:tcBorders>
              <w:top w:val="nil"/>
              <w:left w:val="single" w:sz="4" w:space="0" w:color="auto"/>
              <w:bottom w:val="nil"/>
              <w:right w:val="single" w:sz="4" w:space="0" w:color="auto"/>
            </w:tcBorders>
            <w:shd w:val="clear" w:color="auto" w:fill="auto"/>
            <w:vAlign w:val="bottom"/>
          </w:tcPr>
          <w:p w14:paraId="3757666E" w14:textId="4E5F2785" w:rsidR="00542F34" w:rsidRPr="003621F8" w:rsidRDefault="00542F34" w:rsidP="00542F34">
            <w:pPr>
              <w:ind w:left="-210" w:right="33"/>
              <w:jc w:val="right"/>
              <w:rPr>
                <w:rFonts w:ascii="Arial" w:hAnsi="Arial" w:cs="Arial"/>
                <w:b/>
                <w:sz w:val="15"/>
                <w:szCs w:val="15"/>
              </w:rPr>
            </w:pPr>
            <w:r w:rsidRPr="003621F8">
              <w:rPr>
                <w:rFonts w:ascii="Arial" w:hAnsi="Arial" w:cs="Arial"/>
                <w:b/>
                <w:sz w:val="15"/>
                <w:szCs w:val="15"/>
              </w:rPr>
              <w:t xml:space="preserve"> 99.748 </w:t>
            </w:r>
          </w:p>
        </w:tc>
      </w:tr>
      <w:tr w:rsidR="00542F34" w:rsidRPr="00A5606A" w14:paraId="4BA5EB7C" w14:textId="77777777" w:rsidTr="00542F34">
        <w:trPr>
          <w:cantSplit/>
          <w:trHeight w:val="57"/>
        </w:trPr>
        <w:tc>
          <w:tcPr>
            <w:tcW w:w="704" w:type="dxa"/>
            <w:tcBorders>
              <w:top w:val="nil"/>
              <w:left w:val="single" w:sz="4" w:space="0" w:color="auto"/>
              <w:bottom w:val="nil"/>
              <w:right w:val="nil"/>
            </w:tcBorders>
            <w:shd w:val="clear" w:color="auto" w:fill="auto"/>
          </w:tcPr>
          <w:p w14:paraId="63E2BB32"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XIX.</w:t>
            </w:r>
          </w:p>
        </w:tc>
        <w:tc>
          <w:tcPr>
            <w:tcW w:w="6351" w:type="dxa"/>
            <w:tcBorders>
              <w:top w:val="nil"/>
              <w:left w:val="nil"/>
              <w:bottom w:val="nil"/>
              <w:right w:val="single" w:sz="4" w:space="0" w:color="auto"/>
            </w:tcBorders>
            <w:shd w:val="clear" w:color="auto" w:fill="auto"/>
            <w:vAlign w:val="bottom"/>
          </w:tcPr>
          <w:p w14:paraId="0C3448CE"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DURDURULAN FAALİYETLERDEN GELİRLER</w:t>
            </w:r>
          </w:p>
        </w:tc>
        <w:tc>
          <w:tcPr>
            <w:tcW w:w="1036" w:type="dxa"/>
            <w:tcBorders>
              <w:left w:val="single" w:sz="4" w:space="0" w:color="auto"/>
              <w:right w:val="single" w:sz="4" w:space="0" w:color="auto"/>
            </w:tcBorders>
            <w:vAlign w:val="bottom"/>
          </w:tcPr>
          <w:p w14:paraId="4CD9BFEE" w14:textId="77777777" w:rsidR="00542F34" w:rsidRPr="00A5606A" w:rsidRDefault="00542F34" w:rsidP="00542F34">
            <w:pPr>
              <w:jc w:val="center"/>
              <w:rPr>
                <w:rFonts w:ascii="Arial" w:hAnsi="Arial" w:cs="Arial"/>
                <w:b/>
                <w:bCs/>
                <w:sz w:val="15"/>
                <w:szCs w:val="15"/>
              </w:rPr>
            </w:pPr>
            <w:r w:rsidRPr="00A5606A">
              <w:rPr>
                <w:rFonts w:ascii="Arial" w:hAnsi="Arial" w:cs="Arial"/>
                <w:b/>
                <w:sz w:val="15"/>
                <w:szCs w:val="15"/>
              </w:rPr>
              <w:t>(11)</w:t>
            </w:r>
          </w:p>
        </w:tc>
        <w:tc>
          <w:tcPr>
            <w:tcW w:w="1730" w:type="dxa"/>
            <w:tcBorders>
              <w:top w:val="nil"/>
              <w:left w:val="single" w:sz="4" w:space="0" w:color="auto"/>
              <w:bottom w:val="nil"/>
              <w:right w:val="single" w:sz="4" w:space="0" w:color="auto"/>
            </w:tcBorders>
            <w:shd w:val="clear" w:color="auto" w:fill="auto"/>
            <w:vAlign w:val="bottom"/>
          </w:tcPr>
          <w:p w14:paraId="58A4F709" w14:textId="2E33E8C0" w:rsidR="00542F34" w:rsidRPr="003621F8" w:rsidRDefault="00C834C6" w:rsidP="00542F34">
            <w:pPr>
              <w:ind w:left="-210" w:right="33"/>
              <w:jc w:val="right"/>
              <w:rPr>
                <w:rFonts w:ascii="Arial" w:hAnsi="Arial" w:cs="Arial"/>
                <w:b/>
                <w:sz w:val="15"/>
                <w:szCs w:val="15"/>
              </w:rPr>
            </w:pPr>
            <w:r>
              <w:rPr>
                <w:rFonts w:ascii="Arial" w:hAnsi="Arial" w:cs="Arial"/>
                <w:b/>
                <w:sz w:val="15"/>
                <w:szCs w:val="15"/>
              </w:rPr>
              <w:t>-</w:t>
            </w:r>
          </w:p>
        </w:tc>
      </w:tr>
      <w:tr w:rsidR="00542F34" w:rsidRPr="00A5606A" w14:paraId="4DE2CF33" w14:textId="77777777" w:rsidTr="00542F34">
        <w:trPr>
          <w:cantSplit/>
          <w:trHeight w:val="57"/>
        </w:trPr>
        <w:tc>
          <w:tcPr>
            <w:tcW w:w="704" w:type="dxa"/>
            <w:tcBorders>
              <w:top w:val="nil"/>
              <w:left w:val="single" w:sz="4" w:space="0" w:color="auto"/>
              <w:bottom w:val="nil"/>
              <w:right w:val="nil"/>
            </w:tcBorders>
            <w:shd w:val="clear" w:color="auto" w:fill="auto"/>
          </w:tcPr>
          <w:p w14:paraId="3747DE5F" w14:textId="77777777" w:rsidR="00542F34" w:rsidRPr="00A5606A" w:rsidRDefault="00542F34" w:rsidP="00542F34">
            <w:pPr>
              <w:rPr>
                <w:rFonts w:ascii="Arial" w:hAnsi="Arial" w:cs="Arial"/>
                <w:sz w:val="15"/>
                <w:szCs w:val="15"/>
              </w:rPr>
            </w:pPr>
            <w:r w:rsidRPr="00A5606A">
              <w:rPr>
                <w:rFonts w:ascii="Arial" w:hAnsi="Arial" w:cs="Arial"/>
                <w:sz w:val="15"/>
                <w:szCs w:val="15"/>
              </w:rPr>
              <w:t>19.1</w:t>
            </w:r>
          </w:p>
        </w:tc>
        <w:tc>
          <w:tcPr>
            <w:tcW w:w="6351" w:type="dxa"/>
            <w:tcBorders>
              <w:top w:val="nil"/>
              <w:left w:val="nil"/>
              <w:bottom w:val="nil"/>
              <w:right w:val="single" w:sz="4" w:space="0" w:color="auto"/>
            </w:tcBorders>
            <w:shd w:val="clear" w:color="auto" w:fill="auto"/>
            <w:vAlign w:val="bottom"/>
          </w:tcPr>
          <w:p w14:paraId="5B2AB2AF" w14:textId="77777777" w:rsidR="00542F34" w:rsidRPr="00A5606A" w:rsidRDefault="00542F34" w:rsidP="00542F34">
            <w:pPr>
              <w:rPr>
                <w:rFonts w:ascii="Arial" w:hAnsi="Arial" w:cs="Arial"/>
                <w:sz w:val="15"/>
                <w:szCs w:val="15"/>
              </w:rPr>
            </w:pPr>
            <w:r w:rsidRPr="00A5606A">
              <w:rPr>
                <w:rFonts w:ascii="Arial" w:hAnsi="Arial" w:cs="Arial"/>
                <w:sz w:val="15"/>
                <w:szCs w:val="15"/>
              </w:rPr>
              <w:t>Satış Amaçlı Elde Tutulan Duran Varlık Gelirleri</w:t>
            </w:r>
          </w:p>
        </w:tc>
        <w:tc>
          <w:tcPr>
            <w:tcW w:w="1036" w:type="dxa"/>
            <w:tcBorders>
              <w:top w:val="nil"/>
              <w:left w:val="single" w:sz="4" w:space="0" w:color="auto"/>
              <w:bottom w:val="nil"/>
              <w:right w:val="single" w:sz="4" w:space="0" w:color="auto"/>
            </w:tcBorders>
          </w:tcPr>
          <w:p w14:paraId="1015CB0E"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2F1B85A5" w14:textId="57F0DD02" w:rsidR="00542F34" w:rsidRPr="003621F8" w:rsidRDefault="00C834C6" w:rsidP="00542F34">
            <w:pPr>
              <w:ind w:left="-210" w:right="33"/>
              <w:jc w:val="right"/>
              <w:rPr>
                <w:rFonts w:ascii="Arial" w:hAnsi="Arial" w:cs="Arial"/>
                <w:sz w:val="15"/>
                <w:szCs w:val="15"/>
              </w:rPr>
            </w:pPr>
            <w:r>
              <w:rPr>
                <w:rFonts w:ascii="Arial" w:hAnsi="Arial" w:cs="Arial"/>
                <w:sz w:val="15"/>
                <w:szCs w:val="15"/>
              </w:rPr>
              <w:t>-</w:t>
            </w:r>
          </w:p>
        </w:tc>
      </w:tr>
      <w:tr w:rsidR="00542F34" w:rsidRPr="00A5606A" w14:paraId="6D515D1A" w14:textId="77777777" w:rsidTr="00542F34">
        <w:trPr>
          <w:cantSplit/>
          <w:trHeight w:val="57"/>
        </w:trPr>
        <w:tc>
          <w:tcPr>
            <w:tcW w:w="704" w:type="dxa"/>
            <w:tcBorders>
              <w:top w:val="nil"/>
              <w:left w:val="single" w:sz="4" w:space="0" w:color="auto"/>
              <w:bottom w:val="nil"/>
              <w:right w:val="nil"/>
            </w:tcBorders>
            <w:shd w:val="clear" w:color="auto" w:fill="auto"/>
          </w:tcPr>
          <w:p w14:paraId="1133C394" w14:textId="77777777" w:rsidR="00542F34" w:rsidRPr="00A5606A" w:rsidRDefault="00542F34" w:rsidP="00542F34">
            <w:pPr>
              <w:rPr>
                <w:rFonts w:ascii="Arial" w:hAnsi="Arial" w:cs="Arial"/>
                <w:sz w:val="15"/>
                <w:szCs w:val="15"/>
              </w:rPr>
            </w:pPr>
            <w:r w:rsidRPr="00A5606A">
              <w:rPr>
                <w:rFonts w:ascii="Arial" w:hAnsi="Arial" w:cs="Arial"/>
                <w:sz w:val="15"/>
                <w:szCs w:val="15"/>
              </w:rPr>
              <w:t>19.2</w:t>
            </w:r>
          </w:p>
        </w:tc>
        <w:tc>
          <w:tcPr>
            <w:tcW w:w="6351" w:type="dxa"/>
            <w:tcBorders>
              <w:top w:val="nil"/>
              <w:left w:val="nil"/>
              <w:bottom w:val="nil"/>
              <w:right w:val="single" w:sz="4" w:space="0" w:color="auto"/>
            </w:tcBorders>
            <w:shd w:val="clear" w:color="auto" w:fill="auto"/>
            <w:vAlign w:val="bottom"/>
          </w:tcPr>
          <w:p w14:paraId="09E2B566" w14:textId="77777777" w:rsidR="00542F34" w:rsidRPr="00A5606A" w:rsidRDefault="00542F34" w:rsidP="00542F34">
            <w:pPr>
              <w:rPr>
                <w:rFonts w:ascii="Arial" w:hAnsi="Arial" w:cs="Arial"/>
                <w:sz w:val="15"/>
                <w:szCs w:val="15"/>
              </w:rPr>
            </w:pPr>
            <w:r w:rsidRPr="00A5606A">
              <w:rPr>
                <w:rFonts w:ascii="Arial" w:hAnsi="Arial" w:cs="Arial"/>
                <w:sz w:val="15"/>
                <w:szCs w:val="15"/>
              </w:rPr>
              <w:t>İştirak, Bağlı Ortaklık ve Birlikte Kontrol Edilen Ortaklıklar (İş Ort.) Satış Karları</w:t>
            </w:r>
          </w:p>
        </w:tc>
        <w:tc>
          <w:tcPr>
            <w:tcW w:w="1036" w:type="dxa"/>
            <w:tcBorders>
              <w:top w:val="nil"/>
              <w:left w:val="single" w:sz="4" w:space="0" w:color="auto"/>
              <w:bottom w:val="nil"/>
              <w:right w:val="single" w:sz="4" w:space="0" w:color="auto"/>
            </w:tcBorders>
          </w:tcPr>
          <w:p w14:paraId="5955B91C"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48AB43B5" w14:textId="2809FA5D" w:rsidR="00542F34" w:rsidRPr="003621F8" w:rsidRDefault="00C834C6" w:rsidP="00542F34">
            <w:pPr>
              <w:ind w:left="-210" w:right="33"/>
              <w:jc w:val="right"/>
              <w:rPr>
                <w:rFonts w:ascii="Arial" w:hAnsi="Arial" w:cs="Arial"/>
                <w:sz w:val="15"/>
                <w:szCs w:val="15"/>
              </w:rPr>
            </w:pPr>
            <w:r>
              <w:rPr>
                <w:rFonts w:ascii="Arial" w:hAnsi="Arial" w:cs="Arial"/>
                <w:sz w:val="15"/>
                <w:szCs w:val="15"/>
              </w:rPr>
              <w:t>-</w:t>
            </w:r>
          </w:p>
        </w:tc>
      </w:tr>
      <w:tr w:rsidR="00542F34" w:rsidRPr="00A5606A" w14:paraId="6625274D" w14:textId="77777777" w:rsidTr="00542F34">
        <w:trPr>
          <w:cantSplit/>
          <w:trHeight w:val="57"/>
        </w:trPr>
        <w:tc>
          <w:tcPr>
            <w:tcW w:w="704" w:type="dxa"/>
            <w:tcBorders>
              <w:top w:val="nil"/>
              <w:left w:val="single" w:sz="4" w:space="0" w:color="auto"/>
              <w:bottom w:val="nil"/>
              <w:right w:val="nil"/>
            </w:tcBorders>
            <w:shd w:val="clear" w:color="auto" w:fill="auto"/>
          </w:tcPr>
          <w:p w14:paraId="656DB34B" w14:textId="77777777" w:rsidR="00542F34" w:rsidRPr="00A5606A" w:rsidRDefault="00542F34" w:rsidP="00542F34">
            <w:pPr>
              <w:rPr>
                <w:rFonts w:ascii="Arial" w:hAnsi="Arial" w:cs="Arial"/>
                <w:sz w:val="15"/>
                <w:szCs w:val="15"/>
              </w:rPr>
            </w:pPr>
            <w:r w:rsidRPr="00A5606A">
              <w:rPr>
                <w:rFonts w:ascii="Arial" w:hAnsi="Arial" w:cs="Arial"/>
                <w:sz w:val="15"/>
                <w:szCs w:val="15"/>
              </w:rPr>
              <w:t>19.3</w:t>
            </w:r>
          </w:p>
        </w:tc>
        <w:tc>
          <w:tcPr>
            <w:tcW w:w="6351" w:type="dxa"/>
            <w:tcBorders>
              <w:top w:val="nil"/>
              <w:left w:val="nil"/>
              <w:bottom w:val="nil"/>
              <w:right w:val="single" w:sz="4" w:space="0" w:color="auto"/>
            </w:tcBorders>
            <w:shd w:val="clear" w:color="auto" w:fill="auto"/>
            <w:vAlign w:val="bottom"/>
          </w:tcPr>
          <w:p w14:paraId="3C842009" w14:textId="77777777" w:rsidR="00542F34" w:rsidRPr="00A5606A" w:rsidRDefault="00542F34" w:rsidP="00542F34">
            <w:pPr>
              <w:rPr>
                <w:rFonts w:ascii="Arial" w:hAnsi="Arial" w:cs="Arial"/>
                <w:sz w:val="15"/>
                <w:szCs w:val="15"/>
              </w:rPr>
            </w:pPr>
            <w:r w:rsidRPr="00A5606A">
              <w:rPr>
                <w:rFonts w:ascii="Arial" w:hAnsi="Arial" w:cs="Arial"/>
                <w:sz w:val="15"/>
                <w:szCs w:val="15"/>
              </w:rPr>
              <w:t>Diğer Durdurulan Faaliyet Gelirleri</w:t>
            </w:r>
          </w:p>
        </w:tc>
        <w:tc>
          <w:tcPr>
            <w:tcW w:w="1036" w:type="dxa"/>
            <w:tcBorders>
              <w:top w:val="nil"/>
              <w:left w:val="single" w:sz="4" w:space="0" w:color="auto"/>
              <w:bottom w:val="nil"/>
              <w:right w:val="single" w:sz="4" w:space="0" w:color="auto"/>
            </w:tcBorders>
          </w:tcPr>
          <w:p w14:paraId="33CDC04D"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77572B4D" w14:textId="3CE44B6D" w:rsidR="00542F34" w:rsidRPr="003621F8" w:rsidRDefault="00C834C6" w:rsidP="00542F34">
            <w:pPr>
              <w:ind w:left="-210" w:right="33"/>
              <w:jc w:val="right"/>
              <w:rPr>
                <w:rFonts w:ascii="Arial" w:hAnsi="Arial" w:cs="Arial"/>
                <w:sz w:val="15"/>
                <w:szCs w:val="15"/>
              </w:rPr>
            </w:pPr>
            <w:r>
              <w:rPr>
                <w:rFonts w:ascii="Arial" w:hAnsi="Arial" w:cs="Arial"/>
                <w:sz w:val="15"/>
                <w:szCs w:val="15"/>
              </w:rPr>
              <w:t>-</w:t>
            </w:r>
          </w:p>
        </w:tc>
      </w:tr>
      <w:tr w:rsidR="00542F34" w:rsidRPr="00A5606A" w14:paraId="1CDB45BF" w14:textId="77777777" w:rsidTr="00542F34">
        <w:trPr>
          <w:cantSplit/>
          <w:trHeight w:val="57"/>
        </w:trPr>
        <w:tc>
          <w:tcPr>
            <w:tcW w:w="704" w:type="dxa"/>
            <w:tcBorders>
              <w:top w:val="nil"/>
              <w:left w:val="single" w:sz="4" w:space="0" w:color="auto"/>
              <w:bottom w:val="nil"/>
              <w:right w:val="nil"/>
            </w:tcBorders>
            <w:shd w:val="clear" w:color="auto" w:fill="auto"/>
          </w:tcPr>
          <w:p w14:paraId="3A619867"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XX.</w:t>
            </w:r>
          </w:p>
        </w:tc>
        <w:tc>
          <w:tcPr>
            <w:tcW w:w="6351" w:type="dxa"/>
            <w:tcBorders>
              <w:top w:val="nil"/>
              <w:left w:val="nil"/>
              <w:bottom w:val="nil"/>
              <w:right w:val="single" w:sz="4" w:space="0" w:color="auto"/>
            </w:tcBorders>
            <w:shd w:val="clear" w:color="auto" w:fill="auto"/>
            <w:vAlign w:val="bottom"/>
          </w:tcPr>
          <w:p w14:paraId="4D2082AE"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DURDURULAN FAALİYETLERDEN GİDERLER (-)</w:t>
            </w:r>
          </w:p>
        </w:tc>
        <w:tc>
          <w:tcPr>
            <w:tcW w:w="1036" w:type="dxa"/>
            <w:tcBorders>
              <w:top w:val="nil"/>
              <w:left w:val="single" w:sz="4" w:space="0" w:color="auto"/>
              <w:bottom w:val="nil"/>
              <w:right w:val="single" w:sz="4" w:space="0" w:color="auto"/>
            </w:tcBorders>
          </w:tcPr>
          <w:p w14:paraId="73423030" w14:textId="77777777" w:rsidR="00542F34" w:rsidRPr="00A5606A" w:rsidRDefault="00542F34" w:rsidP="00542F34">
            <w:pPr>
              <w:jc w:val="center"/>
              <w:rPr>
                <w:rFonts w:ascii="Arial" w:hAnsi="Arial" w:cs="Arial"/>
                <w:b/>
                <w:bCs/>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4D3F9F9E" w14:textId="15BD797D" w:rsidR="00542F34" w:rsidRPr="003621F8" w:rsidRDefault="00C834C6" w:rsidP="00542F34">
            <w:pPr>
              <w:ind w:left="-210" w:right="33"/>
              <w:jc w:val="right"/>
              <w:rPr>
                <w:rFonts w:ascii="Arial" w:hAnsi="Arial" w:cs="Arial"/>
                <w:b/>
                <w:sz w:val="15"/>
                <w:szCs w:val="15"/>
              </w:rPr>
            </w:pPr>
            <w:r>
              <w:rPr>
                <w:rFonts w:ascii="Arial" w:hAnsi="Arial" w:cs="Arial"/>
                <w:b/>
                <w:sz w:val="15"/>
                <w:szCs w:val="15"/>
              </w:rPr>
              <w:t>-</w:t>
            </w:r>
          </w:p>
        </w:tc>
      </w:tr>
      <w:tr w:rsidR="00542F34" w:rsidRPr="00A5606A" w14:paraId="1962CD2B" w14:textId="77777777" w:rsidTr="00542F34">
        <w:trPr>
          <w:cantSplit/>
          <w:trHeight w:val="57"/>
        </w:trPr>
        <w:tc>
          <w:tcPr>
            <w:tcW w:w="704" w:type="dxa"/>
            <w:tcBorders>
              <w:top w:val="nil"/>
              <w:left w:val="single" w:sz="4" w:space="0" w:color="auto"/>
              <w:bottom w:val="nil"/>
              <w:right w:val="nil"/>
            </w:tcBorders>
            <w:shd w:val="clear" w:color="auto" w:fill="auto"/>
          </w:tcPr>
          <w:p w14:paraId="230F5F98" w14:textId="77777777" w:rsidR="00542F34" w:rsidRPr="00A5606A" w:rsidRDefault="00542F34" w:rsidP="00542F34">
            <w:pPr>
              <w:rPr>
                <w:rFonts w:ascii="Arial" w:hAnsi="Arial" w:cs="Arial"/>
                <w:sz w:val="15"/>
                <w:szCs w:val="15"/>
              </w:rPr>
            </w:pPr>
            <w:r w:rsidRPr="00A5606A">
              <w:rPr>
                <w:rFonts w:ascii="Arial" w:hAnsi="Arial" w:cs="Arial"/>
                <w:sz w:val="15"/>
                <w:szCs w:val="15"/>
              </w:rPr>
              <w:t>20.1</w:t>
            </w:r>
          </w:p>
        </w:tc>
        <w:tc>
          <w:tcPr>
            <w:tcW w:w="6351" w:type="dxa"/>
            <w:tcBorders>
              <w:top w:val="nil"/>
              <w:left w:val="nil"/>
              <w:bottom w:val="nil"/>
              <w:right w:val="single" w:sz="4" w:space="0" w:color="auto"/>
            </w:tcBorders>
            <w:shd w:val="clear" w:color="auto" w:fill="auto"/>
            <w:vAlign w:val="bottom"/>
          </w:tcPr>
          <w:p w14:paraId="1FD30E55" w14:textId="77777777" w:rsidR="00542F34" w:rsidRPr="00A5606A" w:rsidRDefault="00542F34" w:rsidP="00542F34">
            <w:pPr>
              <w:rPr>
                <w:rFonts w:ascii="Arial" w:hAnsi="Arial" w:cs="Arial"/>
                <w:sz w:val="15"/>
                <w:szCs w:val="15"/>
              </w:rPr>
            </w:pPr>
            <w:r w:rsidRPr="00A5606A">
              <w:rPr>
                <w:rFonts w:ascii="Arial" w:hAnsi="Arial" w:cs="Arial"/>
                <w:sz w:val="15"/>
                <w:szCs w:val="15"/>
              </w:rPr>
              <w:t>Satış Amaçlı Elde Tutulan Duran Varlık Giderleri</w:t>
            </w:r>
          </w:p>
        </w:tc>
        <w:tc>
          <w:tcPr>
            <w:tcW w:w="1036" w:type="dxa"/>
            <w:tcBorders>
              <w:top w:val="nil"/>
              <w:left w:val="single" w:sz="4" w:space="0" w:color="auto"/>
              <w:bottom w:val="nil"/>
              <w:right w:val="single" w:sz="4" w:space="0" w:color="auto"/>
            </w:tcBorders>
          </w:tcPr>
          <w:p w14:paraId="7ED98A9F"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7AA7FB5B" w14:textId="5BE1434E" w:rsidR="00542F34" w:rsidRPr="003621F8" w:rsidRDefault="00C834C6" w:rsidP="00542F34">
            <w:pPr>
              <w:ind w:left="-210" w:right="33"/>
              <w:jc w:val="right"/>
              <w:rPr>
                <w:rFonts w:ascii="Arial" w:hAnsi="Arial" w:cs="Arial"/>
                <w:sz w:val="15"/>
                <w:szCs w:val="15"/>
              </w:rPr>
            </w:pPr>
            <w:r>
              <w:rPr>
                <w:rFonts w:ascii="Arial" w:hAnsi="Arial" w:cs="Arial"/>
                <w:sz w:val="15"/>
                <w:szCs w:val="15"/>
              </w:rPr>
              <w:t>-</w:t>
            </w:r>
          </w:p>
        </w:tc>
      </w:tr>
      <w:tr w:rsidR="00542F34" w:rsidRPr="00A5606A" w14:paraId="04CFB68C" w14:textId="77777777" w:rsidTr="00542F34">
        <w:trPr>
          <w:cantSplit/>
          <w:trHeight w:val="113"/>
        </w:trPr>
        <w:tc>
          <w:tcPr>
            <w:tcW w:w="704" w:type="dxa"/>
            <w:tcBorders>
              <w:top w:val="nil"/>
              <w:left w:val="single" w:sz="4" w:space="0" w:color="auto"/>
              <w:bottom w:val="nil"/>
              <w:right w:val="nil"/>
            </w:tcBorders>
            <w:shd w:val="clear" w:color="auto" w:fill="auto"/>
          </w:tcPr>
          <w:p w14:paraId="7E65AEE1" w14:textId="77777777" w:rsidR="00542F34" w:rsidRPr="00A5606A" w:rsidRDefault="00542F34" w:rsidP="00542F34">
            <w:pPr>
              <w:rPr>
                <w:rFonts w:ascii="Arial" w:hAnsi="Arial" w:cs="Arial"/>
                <w:sz w:val="15"/>
                <w:szCs w:val="15"/>
              </w:rPr>
            </w:pPr>
            <w:r w:rsidRPr="00A5606A">
              <w:rPr>
                <w:rFonts w:ascii="Arial" w:hAnsi="Arial" w:cs="Arial"/>
                <w:sz w:val="15"/>
                <w:szCs w:val="15"/>
              </w:rPr>
              <w:t>20.2</w:t>
            </w:r>
          </w:p>
        </w:tc>
        <w:tc>
          <w:tcPr>
            <w:tcW w:w="6351" w:type="dxa"/>
            <w:tcBorders>
              <w:top w:val="nil"/>
              <w:left w:val="nil"/>
              <w:bottom w:val="nil"/>
              <w:right w:val="single" w:sz="4" w:space="0" w:color="auto"/>
            </w:tcBorders>
            <w:shd w:val="clear" w:color="auto" w:fill="auto"/>
            <w:vAlign w:val="bottom"/>
          </w:tcPr>
          <w:p w14:paraId="1DF2D9CA" w14:textId="77777777" w:rsidR="00542F34" w:rsidRPr="00A5606A" w:rsidRDefault="00542F34" w:rsidP="00542F34">
            <w:pPr>
              <w:rPr>
                <w:rFonts w:ascii="Arial" w:hAnsi="Arial" w:cs="Arial"/>
                <w:sz w:val="15"/>
                <w:szCs w:val="15"/>
              </w:rPr>
            </w:pPr>
            <w:r w:rsidRPr="00A5606A">
              <w:rPr>
                <w:rFonts w:ascii="Arial" w:hAnsi="Arial" w:cs="Arial"/>
                <w:sz w:val="15"/>
                <w:szCs w:val="15"/>
              </w:rPr>
              <w:t>İştirak, Bağlı Ortaklık ve Birlikte Kontrol Edilen Ortaklıklar (İş Ort.) Satış Zararları</w:t>
            </w:r>
          </w:p>
        </w:tc>
        <w:tc>
          <w:tcPr>
            <w:tcW w:w="1036" w:type="dxa"/>
            <w:tcBorders>
              <w:top w:val="nil"/>
              <w:left w:val="single" w:sz="4" w:space="0" w:color="auto"/>
              <w:bottom w:val="nil"/>
              <w:right w:val="single" w:sz="4" w:space="0" w:color="auto"/>
            </w:tcBorders>
          </w:tcPr>
          <w:p w14:paraId="0899CB2A"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0F13C741" w14:textId="0B8B5673" w:rsidR="00542F34" w:rsidRPr="003621F8" w:rsidRDefault="00C834C6" w:rsidP="00542F34">
            <w:pPr>
              <w:ind w:left="-210" w:right="33"/>
              <w:jc w:val="right"/>
              <w:rPr>
                <w:rFonts w:ascii="Arial" w:hAnsi="Arial" w:cs="Arial"/>
                <w:sz w:val="15"/>
                <w:szCs w:val="15"/>
              </w:rPr>
            </w:pPr>
            <w:r>
              <w:rPr>
                <w:rFonts w:ascii="Arial" w:hAnsi="Arial" w:cs="Arial"/>
                <w:sz w:val="15"/>
                <w:szCs w:val="15"/>
              </w:rPr>
              <w:t>-</w:t>
            </w:r>
          </w:p>
        </w:tc>
      </w:tr>
      <w:tr w:rsidR="00542F34" w:rsidRPr="00A5606A" w14:paraId="20E0A339" w14:textId="77777777" w:rsidTr="00542F34">
        <w:trPr>
          <w:cantSplit/>
          <w:trHeight w:val="113"/>
        </w:trPr>
        <w:tc>
          <w:tcPr>
            <w:tcW w:w="704" w:type="dxa"/>
            <w:tcBorders>
              <w:top w:val="nil"/>
              <w:left w:val="single" w:sz="4" w:space="0" w:color="auto"/>
              <w:bottom w:val="nil"/>
              <w:right w:val="nil"/>
            </w:tcBorders>
            <w:shd w:val="clear" w:color="auto" w:fill="auto"/>
          </w:tcPr>
          <w:p w14:paraId="2F9AD999" w14:textId="77777777" w:rsidR="00542F34" w:rsidRPr="00A5606A" w:rsidRDefault="00542F34" w:rsidP="00542F34">
            <w:pPr>
              <w:rPr>
                <w:rFonts w:ascii="Arial" w:hAnsi="Arial" w:cs="Arial"/>
                <w:sz w:val="15"/>
                <w:szCs w:val="15"/>
              </w:rPr>
            </w:pPr>
            <w:r w:rsidRPr="00A5606A">
              <w:rPr>
                <w:rFonts w:ascii="Arial" w:hAnsi="Arial" w:cs="Arial"/>
                <w:sz w:val="15"/>
                <w:szCs w:val="15"/>
              </w:rPr>
              <w:t>20.3</w:t>
            </w:r>
          </w:p>
        </w:tc>
        <w:tc>
          <w:tcPr>
            <w:tcW w:w="6351" w:type="dxa"/>
            <w:tcBorders>
              <w:top w:val="nil"/>
              <w:left w:val="nil"/>
              <w:bottom w:val="nil"/>
              <w:right w:val="single" w:sz="4" w:space="0" w:color="auto"/>
            </w:tcBorders>
            <w:shd w:val="clear" w:color="auto" w:fill="auto"/>
            <w:vAlign w:val="bottom"/>
          </w:tcPr>
          <w:p w14:paraId="629A9A06" w14:textId="77777777" w:rsidR="00542F34" w:rsidRPr="00A5606A" w:rsidRDefault="00542F34" w:rsidP="00542F34">
            <w:pPr>
              <w:rPr>
                <w:rFonts w:ascii="Arial" w:hAnsi="Arial" w:cs="Arial"/>
                <w:sz w:val="15"/>
                <w:szCs w:val="15"/>
              </w:rPr>
            </w:pPr>
            <w:r w:rsidRPr="00A5606A">
              <w:rPr>
                <w:rFonts w:ascii="Arial" w:hAnsi="Arial" w:cs="Arial"/>
                <w:sz w:val="15"/>
                <w:szCs w:val="15"/>
              </w:rPr>
              <w:t>Diğer Durdurulan Faaliyet Giderleri</w:t>
            </w:r>
          </w:p>
        </w:tc>
        <w:tc>
          <w:tcPr>
            <w:tcW w:w="1036" w:type="dxa"/>
            <w:tcBorders>
              <w:top w:val="nil"/>
              <w:left w:val="single" w:sz="4" w:space="0" w:color="auto"/>
              <w:bottom w:val="nil"/>
              <w:right w:val="single" w:sz="4" w:space="0" w:color="auto"/>
            </w:tcBorders>
          </w:tcPr>
          <w:p w14:paraId="6013B10B"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6E7BDD2B" w14:textId="7D5AFF0B" w:rsidR="00542F34" w:rsidRPr="003621F8" w:rsidRDefault="00C834C6" w:rsidP="00542F34">
            <w:pPr>
              <w:ind w:left="-210" w:right="33"/>
              <w:jc w:val="right"/>
              <w:rPr>
                <w:rFonts w:ascii="Arial" w:hAnsi="Arial" w:cs="Arial"/>
                <w:sz w:val="15"/>
                <w:szCs w:val="15"/>
              </w:rPr>
            </w:pPr>
            <w:r>
              <w:rPr>
                <w:rFonts w:ascii="Arial" w:hAnsi="Arial" w:cs="Arial"/>
                <w:sz w:val="15"/>
                <w:szCs w:val="15"/>
              </w:rPr>
              <w:t>-</w:t>
            </w:r>
          </w:p>
        </w:tc>
      </w:tr>
      <w:tr w:rsidR="00542F34" w:rsidRPr="00A5606A" w14:paraId="4F318AD1" w14:textId="77777777" w:rsidTr="00542F34">
        <w:trPr>
          <w:cantSplit/>
          <w:trHeight w:val="113"/>
        </w:trPr>
        <w:tc>
          <w:tcPr>
            <w:tcW w:w="704" w:type="dxa"/>
            <w:tcBorders>
              <w:top w:val="nil"/>
              <w:left w:val="single" w:sz="4" w:space="0" w:color="auto"/>
              <w:bottom w:val="nil"/>
              <w:right w:val="nil"/>
            </w:tcBorders>
            <w:shd w:val="clear" w:color="auto" w:fill="auto"/>
          </w:tcPr>
          <w:p w14:paraId="64E28B0F"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XXI.</w:t>
            </w:r>
          </w:p>
        </w:tc>
        <w:tc>
          <w:tcPr>
            <w:tcW w:w="6351" w:type="dxa"/>
            <w:tcBorders>
              <w:top w:val="nil"/>
              <w:left w:val="nil"/>
              <w:bottom w:val="nil"/>
              <w:right w:val="single" w:sz="4" w:space="0" w:color="auto"/>
            </w:tcBorders>
            <w:shd w:val="clear" w:color="auto" w:fill="auto"/>
            <w:vAlign w:val="bottom"/>
          </w:tcPr>
          <w:p w14:paraId="61FDB7FB"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DURDURULAN FAALİYETLER VERGİ ÖNCESİ K/Z (XIX-XX)</w:t>
            </w:r>
          </w:p>
        </w:tc>
        <w:tc>
          <w:tcPr>
            <w:tcW w:w="1036" w:type="dxa"/>
            <w:tcBorders>
              <w:top w:val="nil"/>
              <w:left w:val="single" w:sz="4" w:space="0" w:color="auto"/>
              <w:bottom w:val="nil"/>
              <w:right w:val="single" w:sz="4" w:space="0" w:color="auto"/>
            </w:tcBorders>
          </w:tcPr>
          <w:p w14:paraId="5D8809D9" w14:textId="77777777" w:rsidR="00542F34" w:rsidRPr="00A5606A" w:rsidRDefault="00542F34" w:rsidP="00542F34">
            <w:pPr>
              <w:jc w:val="center"/>
              <w:rPr>
                <w:rFonts w:ascii="Arial" w:hAnsi="Arial" w:cs="Arial"/>
                <w:b/>
                <w:bCs/>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46EEB8BA" w14:textId="772A81FF" w:rsidR="00542F34" w:rsidRPr="003621F8" w:rsidRDefault="00C834C6" w:rsidP="00542F34">
            <w:pPr>
              <w:ind w:left="-210" w:right="33"/>
              <w:jc w:val="right"/>
              <w:rPr>
                <w:rFonts w:ascii="Arial" w:hAnsi="Arial" w:cs="Arial"/>
                <w:b/>
                <w:sz w:val="15"/>
                <w:szCs w:val="15"/>
              </w:rPr>
            </w:pPr>
            <w:r>
              <w:rPr>
                <w:rFonts w:ascii="Arial" w:hAnsi="Arial" w:cs="Arial"/>
                <w:b/>
                <w:sz w:val="15"/>
                <w:szCs w:val="15"/>
              </w:rPr>
              <w:t>-</w:t>
            </w:r>
          </w:p>
        </w:tc>
      </w:tr>
      <w:tr w:rsidR="00542F34" w:rsidRPr="00A5606A" w14:paraId="303FAF72" w14:textId="77777777" w:rsidTr="00542F34">
        <w:trPr>
          <w:cantSplit/>
          <w:trHeight w:val="113"/>
        </w:trPr>
        <w:tc>
          <w:tcPr>
            <w:tcW w:w="704" w:type="dxa"/>
            <w:tcBorders>
              <w:top w:val="nil"/>
              <w:left w:val="single" w:sz="4" w:space="0" w:color="auto"/>
              <w:bottom w:val="nil"/>
              <w:right w:val="nil"/>
            </w:tcBorders>
            <w:shd w:val="clear" w:color="auto" w:fill="auto"/>
          </w:tcPr>
          <w:p w14:paraId="3AA74633"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XXII.</w:t>
            </w:r>
          </w:p>
        </w:tc>
        <w:tc>
          <w:tcPr>
            <w:tcW w:w="6351" w:type="dxa"/>
            <w:tcBorders>
              <w:top w:val="nil"/>
              <w:left w:val="nil"/>
              <w:bottom w:val="nil"/>
              <w:right w:val="single" w:sz="4" w:space="0" w:color="auto"/>
            </w:tcBorders>
            <w:shd w:val="clear" w:color="auto" w:fill="auto"/>
            <w:vAlign w:val="bottom"/>
          </w:tcPr>
          <w:p w14:paraId="3E3CD6F0"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DURDURULAN FAALİYETLER VERGİ KARŞILIĞI (±)</w:t>
            </w:r>
          </w:p>
        </w:tc>
        <w:tc>
          <w:tcPr>
            <w:tcW w:w="1036" w:type="dxa"/>
            <w:tcBorders>
              <w:top w:val="nil"/>
              <w:left w:val="single" w:sz="4" w:space="0" w:color="auto"/>
              <w:bottom w:val="nil"/>
              <w:right w:val="single" w:sz="4" w:space="0" w:color="auto"/>
            </w:tcBorders>
          </w:tcPr>
          <w:p w14:paraId="3F0E88CF" w14:textId="77777777" w:rsidR="00542F34" w:rsidRPr="00A5606A" w:rsidRDefault="00542F34" w:rsidP="00542F34">
            <w:pPr>
              <w:jc w:val="center"/>
              <w:rPr>
                <w:rFonts w:ascii="Arial" w:hAnsi="Arial" w:cs="Arial"/>
                <w:b/>
                <w:bCs/>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2BA33BF3" w14:textId="4600A118" w:rsidR="00542F34" w:rsidRPr="003621F8" w:rsidRDefault="00C834C6" w:rsidP="00542F34">
            <w:pPr>
              <w:ind w:left="-210" w:right="33"/>
              <w:jc w:val="right"/>
              <w:rPr>
                <w:rFonts w:ascii="Arial" w:hAnsi="Arial" w:cs="Arial"/>
                <w:b/>
                <w:sz w:val="15"/>
                <w:szCs w:val="15"/>
              </w:rPr>
            </w:pPr>
            <w:r>
              <w:rPr>
                <w:rFonts w:ascii="Arial" w:hAnsi="Arial" w:cs="Arial"/>
                <w:b/>
                <w:sz w:val="15"/>
                <w:szCs w:val="15"/>
              </w:rPr>
              <w:t>-</w:t>
            </w:r>
          </w:p>
        </w:tc>
      </w:tr>
      <w:tr w:rsidR="00542F34" w:rsidRPr="00A5606A" w14:paraId="50B00183" w14:textId="77777777" w:rsidTr="00542F34">
        <w:trPr>
          <w:cantSplit/>
          <w:trHeight w:val="113"/>
        </w:trPr>
        <w:tc>
          <w:tcPr>
            <w:tcW w:w="704" w:type="dxa"/>
            <w:tcBorders>
              <w:top w:val="nil"/>
              <w:left w:val="single" w:sz="4" w:space="0" w:color="auto"/>
              <w:bottom w:val="nil"/>
              <w:right w:val="nil"/>
            </w:tcBorders>
            <w:shd w:val="clear" w:color="auto" w:fill="auto"/>
          </w:tcPr>
          <w:p w14:paraId="163A7DE9" w14:textId="77777777" w:rsidR="00542F34" w:rsidRPr="00A5606A" w:rsidRDefault="00542F34" w:rsidP="00542F34">
            <w:pPr>
              <w:rPr>
                <w:rFonts w:ascii="Arial" w:hAnsi="Arial" w:cs="Arial"/>
                <w:sz w:val="15"/>
                <w:szCs w:val="15"/>
              </w:rPr>
            </w:pPr>
            <w:r w:rsidRPr="00A5606A">
              <w:rPr>
                <w:rFonts w:ascii="Arial" w:hAnsi="Arial" w:cs="Arial"/>
                <w:sz w:val="15"/>
                <w:szCs w:val="15"/>
              </w:rPr>
              <w:t>22.1</w:t>
            </w:r>
          </w:p>
        </w:tc>
        <w:tc>
          <w:tcPr>
            <w:tcW w:w="6351" w:type="dxa"/>
            <w:tcBorders>
              <w:top w:val="nil"/>
              <w:left w:val="nil"/>
              <w:bottom w:val="nil"/>
              <w:right w:val="single" w:sz="4" w:space="0" w:color="auto"/>
            </w:tcBorders>
            <w:shd w:val="clear" w:color="auto" w:fill="auto"/>
            <w:vAlign w:val="bottom"/>
          </w:tcPr>
          <w:p w14:paraId="5CFD10C9" w14:textId="77777777" w:rsidR="00542F34" w:rsidRPr="00A5606A" w:rsidRDefault="00542F34" w:rsidP="00542F34">
            <w:pPr>
              <w:rPr>
                <w:rFonts w:ascii="Arial" w:hAnsi="Arial" w:cs="Arial"/>
                <w:sz w:val="15"/>
                <w:szCs w:val="15"/>
              </w:rPr>
            </w:pPr>
            <w:r w:rsidRPr="00A5606A">
              <w:rPr>
                <w:rFonts w:ascii="Arial" w:hAnsi="Arial" w:cs="Arial"/>
                <w:sz w:val="15"/>
                <w:szCs w:val="15"/>
              </w:rPr>
              <w:t>Cari Vergi Karşılığı</w:t>
            </w:r>
          </w:p>
        </w:tc>
        <w:tc>
          <w:tcPr>
            <w:tcW w:w="1036" w:type="dxa"/>
            <w:tcBorders>
              <w:top w:val="nil"/>
              <w:left w:val="single" w:sz="4" w:space="0" w:color="auto"/>
              <w:bottom w:val="nil"/>
              <w:right w:val="single" w:sz="4" w:space="0" w:color="auto"/>
            </w:tcBorders>
          </w:tcPr>
          <w:p w14:paraId="7379D13F"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235D631C" w14:textId="6C1E413C" w:rsidR="00542F34" w:rsidRPr="003621F8" w:rsidRDefault="00C834C6" w:rsidP="00542F34">
            <w:pPr>
              <w:ind w:left="-210" w:right="33"/>
              <w:jc w:val="right"/>
              <w:rPr>
                <w:rFonts w:ascii="Arial" w:hAnsi="Arial" w:cs="Arial"/>
                <w:sz w:val="15"/>
                <w:szCs w:val="15"/>
              </w:rPr>
            </w:pPr>
            <w:r>
              <w:rPr>
                <w:rFonts w:ascii="Arial" w:hAnsi="Arial" w:cs="Arial"/>
                <w:sz w:val="15"/>
                <w:szCs w:val="15"/>
              </w:rPr>
              <w:t>-</w:t>
            </w:r>
          </w:p>
        </w:tc>
      </w:tr>
      <w:tr w:rsidR="00542F34" w:rsidRPr="00A5606A" w14:paraId="7991B8A6" w14:textId="77777777" w:rsidTr="00542F34">
        <w:trPr>
          <w:cantSplit/>
          <w:trHeight w:val="113"/>
        </w:trPr>
        <w:tc>
          <w:tcPr>
            <w:tcW w:w="704" w:type="dxa"/>
            <w:tcBorders>
              <w:top w:val="nil"/>
              <w:left w:val="single" w:sz="4" w:space="0" w:color="auto"/>
              <w:bottom w:val="nil"/>
              <w:right w:val="nil"/>
            </w:tcBorders>
            <w:shd w:val="clear" w:color="auto" w:fill="auto"/>
          </w:tcPr>
          <w:p w14:paraId="0B36DE5A" w14:textId="77777777" w:rsidR="00542F34" w:rsidRPr="00A5606A" w:rsidRDefault="00542F34" w:rsidP="00542F34">
            <w:pPr>
              <w:rPr>
                <w:rFonts w:ascii="Arial" w:hAnsi="Arial" w:cs="Arial"/>
                <w:sz w:val="15"/>
                <w:szCs w:val="15"/>
              </w:rPr>
            </w:pPr>
            <w:r w:rsidRPr="00A5606A">
              <w:rPr>
                <w:rFonts w:ascii="Arial" w:hAnsi="Arial" w:cs="Arial"/>
                <w:sz w:val="15"/>
                <w:szCs w:val="15"/>
              </w:rPr>
              <w:t>22.2</w:t>
            </w:r>
          </w:p>
        </w:tc>
        <w:tc>
          <w:tcPr>
            <w:tcW w:w="6351" w:type="dxa"/>
            <w:tcBorders>
              <w:top w:val="nil"/>
              <w:left w:val="nil"/>
              <w:bottom w:val="nil"/>
              <w:right w:val="single" w:sz="4" w:space="0" w:color="auto"/>
            </w:tcBorders>
            <w:shd w:val="clear" w:color="auto" w:fill="auto"/>
            <w:vAlign w:val="bottom"/>
          </w:tcPr>
          <w:p w14:paraId="52FCDB6A" w14:textId="77777777" w:rsidR="00542F34" w:rsidRPr="00A5606A" w:rsidRDefault="00542F34" w:rsidP="00542F34">
            <w:pPr>
              <w:rPr>
                <w:rFonts w:ascii="Arial" w:hAnsi="Arial" w:cs="Arial"/>
                <w:sz w:val="15"/>
                <w:szCs w:val="15"/>
              </w:rPr>
            </w:pPr>
            <w:r w:rsidRPr="00A5606A">
              <w:rPr>
                <w:rFonts w:ascii="Arial" w:hAnsi="Arial" w:cs="Arial"/>
                <w:sz w:val="15"/>
                <w:szCs w:val="15"/>
              </w:rPr>
              <w:t>Ertelenmiş Vergi Gider Etkisi (+)</w:t>
            </w:r>
          </w:p>
        </w:tc>
        <w:tc>
          <w:tcPr>
            <w:tcW w:w="1036" w:type="dxa"/>
            <w:tcBorders>
              <w:top w:val="nil"/>
              <w:left w:val="single" w:sz="4" w:space="0" w:color="auto"/>
              <w:bottom w:val="nil"/>
              <w:right w:val="single" w:sz="4" w:space="0" w:color="auto"/>
            </w:tcBorders>
          </w:tcPr>
          <w:p w14:paraId="497A5E9A"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768C25C4" w14:textId="69773A7A" w:rsidR="00542F34" w:rsidRPr="003621F8" w:rsidRDefault="00C834C6" w:rsidP="00542F34">
            <w:pPr>
              <w:ind w:left="-210" w:right="33"/>
              <w:jc w:val="right"/>
              <w:rPr>
                <w:rFonts w:ascii="Arial" w:hAnsi="Arial" w:cs="Arial"/>
                <w:sz w:val="15"/>
                <w:szCs w:val="15"/>
              </w:rPr>
            </w:pPr>
            <w:r>
              <w:rPr>
                <w:rFonts w:ascii="Arial" w:hAnsi="Arial" w:cs="Arial"/>
                <w:sz w:val="15"/>
                <w:szCs w:val="15"/>
              </w:rPr>
              <w:t>-</w:t>
            </w:r>
          </w:p>
        </w:tc>
      </w:tr>
      <w:tr w:rsidR="00542F34" w:rsidRPr="00A5606A" w14:paraId="77036AE2" w14:textId="77777777" w:rsidTr="00542F34">
        <w:trPr>
          <w:cantSplit/>
          <w:trHeight w:val="113"/>
        </w:trPr>
        <w:tc>
          <w:tcPr>
            <w:tcW w:w="704" w:type="dxa"/>
            <w:tcBorders>
              <w:top w:val="nil"/>
              <w:left w:val="single" w:sz="4" w:space="0" w:color="auto"/>
              <w:bottom w:val="nil"/>
              <w:right w:val="nil"/>
            </w:tcBorders>
            <w:shd w:val="clear" w:color="auto" w:fill="auto"/>
          </w:tcPr>
          <w:p w14:paraId="6665C099" w14:textId="77777777" w:rsidR="00542F34" w:rsidRPr="00A5606A" w:rsidRDefault="00542F34" w:rsidP="00542F34">
            <w:pPr>
              <w:rPr>
                <w:rFonts w:ascii="Arial" w:hAnsi="Arial" w:cs="Arial"/>
                <w:sz w:val="15"/>
                <w:szCs w:val="15"/>
              </w:rPr>
            </w:pPr>
            <w:r w:rsidRPr="00A5606A">
              <w:rPr>
                <w:rFonts w:ascii="Arial" w:hAnsi="Arial" w:cs="Arial"/>
                <w:sz w:val="15"/>
                <w:szCs w:val="15"/>
              </w:rPr>
              <w:t>22.3</w:t>
            </w:r>
          </w:p>
        </w:tc>
        <w:tc>
          <w:tcPr>
            <w:tcW w:w="6351" w:type="dxa"/>
            <w:tcBorders>
              <w:top w:val="nil"/>
              <w:left w:val="nil"/>
              <w:bottom w:val="nil"/>
              <w:right w:val="single" w:sz="4" w:space="0" w:color="auto"/>
            </w:tcBorders>
            <w:shd w:val="clear" w:color="auto" w:fill="auto"/>
            <w:vAlign w:val="bottom"/>
          </w:tcPr>
          <w:p w14:paraId="689A9701" w14:textId="77777777" w:rsidR="00542F34" w:rsidRPr="00A5606A" w:rsidRDefault="00542F34" w:rsidP="00542F34">
            <w:pPr>
              <w:rPr>
                <w:rFonts w:ascii="Arial" w:hAnsi="Arial" w:cs="Arial"/>
                <w:sz w:val="15"/>
                <w:szCs w:val="15"/>
              </w:rPr>
            </w:pPr>
            <w:r w:rsidRPr="00A5606A">
              <w:rPr>
                <w:rFonts w:ascii="Arial" w:hAnsi="Arial" w:cs="Arial"/>
                <w:sz w:val="15"/>
                <w:szCs w:val="15"/>
              </w:rPr>
              <w:t>Ertelenmiş Vergi Gelir Etkisi (-)</w:t>
            </w:r>
          </w:p>
        </w:tc>
        <w:tc>
          <w:tcPr>
            <w:tcW w:w="1036" w:type="dxa"/>
            <w:tcBorders>
              <w:top w:val="nil"/>
              <w:left w:val="single" w:sz="4" w:space="0" w:color="auto"/>
              <w:bottom w:val="nil"/>
              <w:right w:val="single" w:sz="4" w:space="0" w:color="auto"/>
            </w:tcBorders>
          </w:tcPr>
          <w:p w14:paraId="0D9FF103"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4BEDA5EE" w14:textId="39B39BCD" w:rsidR="00542F34" w:rsidRPr="003621F8" w:rsidRDefault="005B0322" w:rsidP="00542F34">
            <w:pPr>
              <w:ind w:left="-210" w:right="33"/>
              <w:jc w:val="right"/>
              <w:rPr>
                <w:rFonts w:ascii="Arial" w:hAnsi="Arial" w:cs="Arial"/>
                <w:sz w:val="15"/>
                <w:szCs w:val="15"/>
              </w:rPr>
            </w:pPr>
            <w:r w:rsidRPr="003621F8">
              <w:rPr>
                <w:rFonts w:ascii="Arial" w:hAnsi="Arial" w:cs="Arial"/>
                <w:sz w:val="15"/>
                <w:szCs w:val="15"/>
              </w:rPr>
              <w:t>-</w:t>
            </w:r>
          </w:p>
        </w:tc>
      </w:tr>
      <w:tr w:rsidR="00542F34" w:rsidRPr="00A5606A" w14:paraId="10D5D53E" w14:textId="77777777" w:rsidTr="00542F34">
        <w:trPr>
          <w:cantSplit/>
          <w:trHeight w:val="113"/>
        </w:trPr>
        <w:tc>
          <w:tcPr>
            <w:tcW w:w="704" w:type="dxa"/>
            <w:tcBorders>
              <w:top w:val="nil"/>
              <w:left w:val="single" w:sz="4" w:space="0" w:color="auto"/>
              <w:bottom w:val="nil"/>
              <w:right w:val="nil"/>
            </w:tcBorders>
            <w:shd w:val="clear" w:color="auto" w:fill="auto"/>
          </w:tcPr>
          <w:p w14:paraId="59284E9F"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XXIII.</w:t>
            </w:r>
          </w:p>
        </w:tc>
        <w:tc>
          <w:tcPr>
            <w:tcW w:w="6351" w:type="dxa"/>
            <w:tcBorders>
              <w:top w:val="nil"/>
              <w:left w:val="nil"/>
              <w:bottom w:val="nil"/>
              <w:right w:val="single" w:sz="4" w:space="0" w:color="auto"/>
            </w:tcBorders>
            <w:shd w:val="clear" w:color="auto" w:fill="auto"/>
            <w:vAlign w:val="bottom"/>
          </w:tcPr>
          <w:p w14:paraId="7A5D009A"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DURDURULAN FAALİYETLER DÖNEM NET K/Z (XXI±XXII)</w:t>
            </w:r>
          </w:p>
        </w:tc>
        <w:tc>
          <w:tcPr>
            <w:tcW w:w="1036" w:type="dxa"/>
            <w:tcBorders>
              <w:top w:val="nil"/>
              <w:left w:val="single" w:sz="4" w:space="0" w:color="auto"/>
              <w:bottom w:val="nil"/>
              <w:right w:val="single" w:sz="4" w:space="0" w:color="auto"/>
            </w:tcBorders>
          </w:tcPr>
          <w:p w14:paraId="5CED01CA" w14:textId="77777777" w:rsidR="00542F34" w:rsidRPr="00A5606A" w:rsidRDefault="00542F34" w:rsidP="00542F34">
            <w:pPr>
              <w:jc w:val="center"/>
              <w:rPr>
                <w:rFonts w:ascii="Arial" w:hAnsi="Arial" w:cs="Arial"/>
                <w:b/>
                <w:bCs/>
                <w:sz w:val="15"/>
                <w:szCs w:val="15"/>
              </w:rPr>
            </w:pPr>
          </w:p>
        </w:tc>
        <w:tc>
          <w:tcPr>
            <w:tcW w:w="1730" w:type="dxa"/>
            <w:tcBorders>
              <w:top w:val="nil"/>
              <w:left w:val="single" w:sz="4" w:space="0" w:color="auto"/>
              <w:bottom w:val="nil"/>
              <w:right w:val="single" w:sz="4" w:space="0" w:color="auto"/>
            </w:tcBorders>
            <w:shd w:val="clear" w:color="auto" w:fill="auto"/>
            <w:vAlign w:val="bottom"/>
          </w:tcPr>
          <w:p w14:paraId="0B6A8751" w14:textId="34A537F7" w:rsidR="00542F34" w:rsidRPr="003621F8" w:rsidRDefault="00C834C6" w:rsidP="00542F34">
            <w:pPr>
              <w:ind w:left="-210" w:right="33"/>
              <w:jc w:val="right"/>
              <w:rPr>
                <w:rFonts w:ascii="Arial" w:hAnsi="Arial" w:cs="Arial"/>
                <w:b/>
                <w:sz w:val="15"/>
                <w:szCs w:val="15"/>
              </w:rPr>
            </w:pPr>
            <w:r>
              <w:rPr>
                <w:rFonts w:ascii="Arial" w:hAnsi="Arial" w:cs="Arial"/>
                <w:b/>
                <w:sz w:val="15"/>
                <w:szCs w:val="15"/>
              </w:rPr>
              <w:t>-</w:t>
            </w:r>
          </w:p>
        </w:tc>
      </w:tr>
      <w:tr w:rsidR="00542F34" w:rsidRPr="00A5606A" w14:paraId="6BC390AB" w14:textId="77777777" w:rsidTr="00542F34">
        <w:trPr>
          <w:cantSplit/>
          <w:trHeight w:val="113"/>
        </w:trPr>
        <w:tc>
          <w:tcPr>
            <w:tcW w:w="704" w:type="dxa"/>
            <w:tcBorders>
              <w:top w:val="nil"/>
              <w:left w:val="single" w:sz="4" w:space="0" w:color="auto"/>
              <w:bottom w:val="nil"/>
              <w:right w:val="nil"/>
            </w:tcBorders>
            <w:shd w:val="clear" w:color="auto" w:fill="auto"/>
          </w:tcPr>
          <w:p w14:paraId="76626271"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XXIV.</w:t>
            </w:r>
          </w:p>
        </w:tc>
        <w:tc>
          <w:tcPr>
            <w:tcW w:w="6351" w:type="dxa"/>
            <w:tcBorders>
              <w:top w:val="nil"/>
              <w:left w:val="nil"/>
              <w:bottom w:val="nil"/>
              <w:right w:val="single" w:sz="4" w:space="0" w:color="auto"/>
            </w:tcBorders>
            <w:shd w:val="clear" w:color="auto" w:fill="auto"/>
            <w:vAlign w:val="bottom"/>
          </w:tcPr>
          <w:p w14:paraId="37678EB9" w14:textId="77777777" w:rsidR="00542F34" w:rsidRPr="00A5606A" w:rsidRDefault="00542F34" w:rsidP="00542F34">
            <w:pPr>
              <w:rPr>
                <w:rFonts w:ascii="Arial" w:hAnsi="Arial" w:cs="Arial"/>
                <w:b/>
                <w:bCs/>
                <w:sz w:val="15"/>
                <w:szCs w:val="15"/>
              </w:rPr>
            </w:pPr>
            <w:r w:rsidRPr="00A5606A">
              <w:rPr>
                <w:rFonts w:ascii="Arial" w:hAnsi="Arial" w:cs="Arial"/>
                <w:b/>
                <w:bCs/>
                <w:sz w:val="15"/>
                <w:szCs w:val="15"/>
              </w:rPr>
              <w:t>DÖNEM NET KARI/ZARARI (XVIII+XXIII)</w:t>
            </w:r>
          </w:p>
        </w:tc>
        <w:tc>
          <w:tcPr>
            <w:tcW w:w="1036" w:type="dxa"/>
            <w:tcBorders>
              <w:left w:val="single" w:sz="4" w:space="0" w:color="auto"/>
              <w:right w:val="single" w:sz="4" w:space="0" w:color="auto"/>
            </w:tcBorders>
            <w:vAlign w:val="bottom"/>
          </w:tcPr>
          <w:p w14:paraId="1ADB2AD9" w14:textId="77777777" w:rsidR="00542F34" w:rsidRPr="00A5606A" w:rsidRDefault="00542F34" w:rsidP="00542F34">
            <w:pPr>
              <w:jc w:val="center"/>
              <w:rPr>
                <w:rFonts w:ascii="Arial" w:hAnsi="Arial" w:cs="Arial"/>
                <w:b/>
                <w:bCs/>
                <w:sz w:val="15"/>
                <w:szCs w:val="15"/>
              </w:rPr>
            </w:pPr>
            <w:bookmarkStart w:id="10" w:name="OLE_LINK21"/>
            <w:bookmarkStart w:id="11" w:name="OLE_LINK22"/>
            <w:r w:rsidRPr="00A5606A">
              <w:rPr>
                <w:rFonts w:ascii="Arial" w:hAnsi="Arial" w:cs="Arial"/>
                <w:b/>
                <w:sz w:val="14"/>
                <w:szCs w:val="14"/>
              </w:rPr>
              <w:t>(12)</w:t>
            </w:r>
            <w:bookmarkEnd w:id="10"/>
            <w:bookmarkEnd w:id="11"/>
          </w:p>
        </w:tc>
        <w:tc>
          <w:tcPr>
            <w:tcW w:w="1730" w:type="dxa"/>
            <w:tcBorders>
              <w:top w:val="nil"/>
              <w:left w:val="single" w:sz="4" w:space="0" w:color="auto"/>
              <w:bottom w:val="nil"/>
              <w:right w:val="single" w:sz="4" w:space="0" w:color="auto"/>
            </w:tcBorders>
            <w:shd w:val="clear" w:color="auto" w:fill="auto"/>
            <w:vAlign w:val="bottom"/>
          </w:tcPr>
          <w:p w14:paraId="65077FED" w14:textId="236832C9" w:rsidR="00542F34" w:rsidRPr="003621F8" w:rsidRDefault="00542F34" w:rsidP="00542F34">
            <w:pPr>
              <w:ind w:left="-210" w:right="33"/>
              <w:jc w:val="right"/>
              <w:rPr>
                <w:rFonts w:ascii="Arial" w:hAnsi="Arial" w:cs="Arial"/>
                <w:b/>
                <w:sz w:val="15"/>
                <w:szCs w:val="15"/>
              </w:rPr>
            </w:pPr>
            <w:r w:rsidRPr="003621F8">
              <w:rPr>
                <w:rFonts w:ascii="Arial" w:hAnsi="Arial" w:cs="Arial"/>
                <w:b/>
                <w:sz w:val="15"/>
                <w:szCs w:val="15"/>
              </w:rPr>
              <w:t xml:space="preserve"> 99.748 </w:t>
            </w:r>
          </w:p>
        </w:tc>
      </w:tr>
      <w:tr w:rsidR="00542F34" w:rsidRPr="00A5606A" w14:paraId="4A41AE52" w14:textId="77777777" w:rsidTr="00542F34">
        <w:trPr>
          <w:cantSplit/>
          <w:trHeight w:val="113"/>
        </w:trPr>
        <w:tc>
          <w:tcPr>
            <w:tcW w:w="704" w:type="dxa"/>
            <w:tcBorders>
              <w:top w:val="nil"/>
              <w:left w:val="single" w:sz="4" w:space="0" w:color="auto"/>
              <w:bottom w:val="nil"/>
              <w:right w:val="nil"/>
            </w:tcBorders>
            <w:shd w:val="clear" w:color="auto" w:fill="auto"/>
          </w:tcPr>
          <w:p w14:paraId="3514ECEF" w14:textId="4ADA0F21" w:rsidR="00542F34" w:rsidRPr="00A5606A" w:rsidRDefault="00542F34" w:rsidP="00542F34">
            <w:pPr>
              <w:rPr>
                <w:rFonts w:ascii="Arial" w:hAnsi="Arial" w:cs="Arial"/>
                <w:b/>
                <w:bCs/>
                <w:sz w:val="15"/>
                <w:szCs w:val="15"/>
              </w:rPr>
            </w:pPr>
            <w:r w:rsidRPr="00A5606A">
              <w:rPr>
                <w:rFonts w:ascii="Arial" w:hAnsi="Arial" w:cs="Arial"/>
                <w:bCs/>
                <w:sz w:val="14"/>
                <w:szCs w:val="14"/>
              </w:rPr>
              <w:t xml:space="preserve"> 23.1</w:t>
            </w:r>
          </w:p>
        </w:tc>
        <w:tc>
          <w:tcPr>
            <w:tcW w:w="6351" w:type="dxa"/>
            <w:tcBorders>
              <w:top w:val="nil"/>
              <w:left w:val="nil"/>
              <w:bottom w:val="nil"/>
              <w:right w:val="single" w:sz="4" w:space="0" w:color="auto"/>
            </w:tcBorders>
            <w:shd w:val="clear" w:color="auto" w:fill="auto"/>
          </w:tcPr>
          <w:p w14:paraId="7ED249AA" w14:textId="0ED8B017" w:rsidR="00542F34" w:rsidRPr="00A5606A" w:rsidRDefault="00542F34" w:rsidP="00542F34">
            <w:pPr>
              <w:ind w:left="-18"/>
              <w:rPr>
                <w:rFonts w:ascii="Arial" w:hAnsi="Arial" w:cs="Arial"/>
                <w:b/>
                <w:bCs/>
                <w:sz w:val="15"/>
                <w:szCs w:val="15"/>
              </w:rPr>
            </w:pPr>
            <w:r w:rsidRPr="00A5606A">
              <w:rPr>
                <w:rFonts w:ascii="Arial" w:hAnsi="Arial" w:cs="Arial"/>
                <w:bCs/>
                <w:sz w:val="14"/>
                <w:szCs w:val="14"/>
              </w:rPr>
              <w:t xml:space="preserve"> Grubun Kârı/Zararı </w:t>
            </w:r>
          </w:p>
        </w:tc>
        <w:tc>
          <w:tcPr>
            <w:tcW w:w="1036" w:type="dxa"/>
            <w:tcBorders>
              <w:left w:val="single" w:sz="4" w:space="0" w:color="auto"/>
              <w:right w:val="single" w:sz="4" w:space="0" w:color="auto"/>
            </w:tcBorders>
            <w:vAlign w:val="bottom"/>
          </w:tcPr>
          <w:p w14:paraId="6460EB7A" w14:textId="77777777" w:rsidR="00542F34" w:rsidRPr="00A5606A" w:rsidRDefault="00542F34" w:rsidP="00542F34">
            <w:pPr>
              <w:jc w:val="center"/>
              <w:rPr>
                <w:rFonts w:ascii="Arial" w:hAnsi="Arial" w:cs="Arial"/>
                <w:b/>
                <w:sz w:val="14"/>
                <w:szCs w:val="14"/>
              </w:rPr>
            </w:pPr>
          </w:p>
        </w:tc>
        <w:tc>
          <w:tcPr>
            <w:tcW w:w="1730" w:type="dxa"/>
            <w:tcBorders>
              <w:top w:val="nil"/>
              <w:left w:val="single" w:sz="4" w:space="0" w:color="auto"/>
              <w:bottom w:val="nil"/>
              <w:right w:val="single" w:sz="4" w:space="0" w:color="auto"/>
            </w:tcBorders>
            <w:shd w:val="clear" w:color="auto" w:fill="auto"/>
            <w:vAlign w:val="bottom"/>
          </w:tcPr>
          <w:p w14:paraId="753696BC" w14:textId="6F7119DD"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97.247 </w:t>
            </w:r>
          </w:p>
        </w:tc>
      </w:tr>
      <w:tr w:rsidR="00542F34" w:rsidRPr="00A5606A" w14:paraId="5A5B1456" w14:textId="77777777" w:rsidTr="00542F34">
        <w:trPr>
          <w:cantSplit/>
          <w:trHeight w:val="113"/>
        </w:trPr>
        <w:tc>
          <w:tcPr>
            <w:tcW w:w="704" w:type="dxa"/>
            <w:tcBorders>
              <w:top w:val="nil"/>
              <w:left w:val="single" w:sz="4" w:space="0" w:color="auto"/>
              <w:bottom w:val="nil"/>
              <w:right w:val="nil"/>
            </w:tcBorders>
            <w:shd w:val="clear" w:color="auto" w:fill="auto"/>
          </w:tcPr>
          <w:p w14:paraId="402ACD74" w14:textId="0AB47E2C" w:rsidR="00542F34" w:rsidRPr="00A5606A" w:rsidRDefault="00542F34" w:rsidP="00542F34">
            <w:pPr>
              <w:rPr>
                <w:rFonts w:ascii="Arial" w:hAnsi="Arial" w:cs="Arial"/>
                <w:b/>
                <w:bCs/>
                <w:sz w:val="15"/>
                <w:szCs w:val="15"/>
              </w:rPr>
            </w:pPr>
            <w:r w:rsidRPr="00A5606A">
              <w:rPr>
                <w:rFonts w:ascii="Arial" w:hAnsi="Arial" w:cs="Arial"/>
                <w:bCs/>
                <w:sz w:val="14"/>
                <w:szCs w:val="14"/>
              </w:rPr>
              <w:t xml:space="preserve"> 23.2</w:t>
            </w:r>
          </w:p>
        </w:tc>
        <w:tc>
          <w:tcPr>
            <w:tcW w:w="6351" w:type="dxa"/>
            <w:tcBorders>
              <w:top w:val="nil"/>
              <w:left w:val="nil"/>
              <w:bottom w:val="nil"/>
              <w:right w:val="single" w:sz="4" w:space="0" w:color="auto"/>
            </w:tcBorders>
            <w:shd w:val="clear" w:color="auto" w:fill="auto"/>
          </w:tcPr>
          <w:p w14:paraId="4518A039" w14:textId="753FCE83" w:rsidR="00542F34" w:rsidRPr="00A5606A" w:rsidRDefault="00542F34" w:rsidP="00542F34">
            <w:pPr>
              <w:ind w:left="-18"/>
              <w:rPr>
                <w:rFonts w:ascii="Arial" w:hAnsi="Arial" w:cs="Arial"/>
                <w:b/>
                <w:bCs/>
                <w:sz w:val="15"/>
                <w:szCs w:val="15"/>
              </w:rPr>
            </w:pPr>
            <w:r w:rsidRPr="00A5606A">
              <w:rPr>
                <w:rFonts w:ascii="Arial" w:hAnsi="Arial" w:cs="Arial"/>
                <w:bCs/>
                <w:sz w:val="14"/>
                <w:szCs w:val="14"/>
              </w:rPr>
              <w:t xml:space="preserve"> Azınlık Payları Kârı/Zararı (-) </w:t>
            </w:r>
          </w:p>
        </w:tc>
        <w:tc>
          <w:tcPr>
            <w:tcW w:w="1036" w:type="dxa"/>
            <w:tcBorders>
              <w:left w:val="single" w:sz="4" w:space="0" w:color="auto"/>
              <w:right w:val="single" w:sz="4" w:space="0" w:color="auto"/>
            </w:tcBorders>
            <w:vAlign w:val="bottom"/>
          </w:tcPr>
          <w:p w14:paraId="5CC796AD" w14:textId="77777777" w:rsidR="00542F34" w:rsidRPr="00A5606A" w:rsidRDefault="00542F34" w:rsidP="00542F34">
            <w:pPr>
              <w:jc w:val="center"/>
              <w:rPr>
                <w:rFonts w:ascii="Arial" w:hAnsi="Arial" w:cs="Arial"/>
                <w:b/>
                <w:sz w:val="14"/>
                <w:szCs w:val="14"/>
              </w:rPr>
            </w:pPr>
          </w:p>
        </w:tc>
        <w:tc>
          <w:tcPr>
            <w:tcW w:w="1730" w:type="dxa"/>
            <w:tcBorders>
              <w:top w:val="nil"/>
              <w:left w:val="single" w:sz="4" w:space="0" w:color="auto"/>
              <w:bottom w:val="nil"/>
              <w:right w:val="single" w:sz="4" w:space="0" w:color="auto"/>
            </w:tcBorders>
            <w:shd w:val="clear" w:color="auto" w:fill="auto"/>
            <w:vAlign w:val="bottom"/>
          </w:tcPr>
          <w:p w14:paraId="6FEC613B" w14:textId="60FA331C"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2.501 </w:t>
            </w:r>
          </w:p>
        </w:tc>
      </w:tr>
      <w:tr w:rsidR="00542F34" w:rsidRPr="00A5606A" w14:paraId="2B0D758C" w14:textId="77777777" w:rsidTr="00542F34">
        <w:trPr>
          <w:cantSplit/>
          <w:trHeight w:val="113"/>
        </w:trPr>
        <w:tc>
          <w:tcPr>
            <w:tcW w:w="704" w:type="dxa"/>
            <w:tcBorders>
              <w:top w:val="nil"/>
              <w:left w:val="single" w:sz="4" w:space="0" w:color="auto"/>
              <w:bottom w:val="single" w:sz="4" w:space="0" w:color="auto"/>
              <w:right w:val="nil"/>
            </w:tcBorders>
            <w:shd w:val="clear" w:color="auto" w:fill="auto"/>
            <w:vAlign w:val="bottom"/>
          </w:tcPr>
          <w:p w14:paraId="4891EDB3" w14:textId="77777777" w:rsidR="00542F34" w:rsidRPr="00A5606A" w:rsidRDefault="00542F34" w:rsidP="00542F34">
            <w:pPr>
              <w:rPr>
                <w:rFonts w:ascii="Arial" w:hAnsi="Arial" w:cs="Arial"/>
                <w:sz w:val="15"/>
                <w:szCs w:val="15"/>
              </w:rPr>
            </w:pPr>
            <w:r w:rsidRPr="00A5606A">
              <w:rPr>
                <w:rFonts w:ascii="Arial" w:hAnsi="Arial" w:cs="Arial"/>
                <w:sz w:val="15"/>
                <w:szCs w:val="15"/>
              </w:rPr>
              <w:t> </w:t>
            </w:r>
          </w:p>
        </w:tc>
        <w:tc>
          <w:tcPr>
            <w:tcW w:w="6351" w:type="dxa"/>
            <w:tcBorders>
              <w:top w:val="nil"/>
              <w:left w:val="nil"/>
              <w:bottom w:val="single" w:sz="4" w:space="0" w:color="auto"/>
              <w:right w:val="single" w:sz="4" w:space="0" w:color="auto"/>
            </w:tcBorders>
            <w:shd w:val="clear" w:color="auto" w:fill="auto"/>
            <w:vAlign w:val="bottom"/>
          </w:tcPr>
          <w:p w14:paraId="2158D65A" w14:textId="6A62929E" w:rsidR="00542F34" w:rsidRPr="00A5606A" w:rsidRDefault="00542F34" w:rsidP="00542F34">
            <w:pPr>
              <w:ind w:left="38"/>
              <w:rPr>
                <w:rFonts w:ascii="Arial" w:hAnsi="Arial" w:cs="Arial"/>
                <w:sz w:val="15"/>
                <w:szCs w:val="15"/>
              </w:rPr>
            </w:pPr>
            <w:r w:rsidRPr="00A5606A">
              <w:rPr>
                <w:rFonts w:ascii="Arial" w:hAnsi="Arial" w:cs="Arial"/>
                <w:sz w:val="15"/>
                <w:szCs w:val="15"/>
              </w:rPr>
              <w:t>Hisse Başına Kâr/Zarar</w:t>
            </w:r>
          </w:p>
        </w:tc>
        <w:tc>
          <w:tcPr>
            <w:tcW w:w="1036" w:type="dxa"/>
            <w:tcBorders>
              <w:top w:val="nil"/>
              <w:left w:val="single" w:sz="4" w:space="0" w:color="auto"/>
              <w:bottom w:val="single" w:sz="4" w:space="0" w:color="auto"/>
              <w:right w:val="single" w:sz="4" w:space="0" w:color="auto"/>
            </w:tcBorders>
          </w:tcPr>
          <w:p w14:paraId="68240ADE" w14:textId="77777777" w:rsidR="00542F34" w:rsidRPr="00A5606A" w:rsidRDefault="00542F34" w:rsidP="00542F34">
            <w:pPr>
              <w:jc w:val="center"/>
              <w:rPr>
                <w:rFonts w:ascii="Arial" w:hAnsi="Arial" w:cs="Arial"/>
                <w:sz w:val="15"/>
                <w:szCs w:val="15"/>
              </w:rPr>
            </w:pPr>
          </w:p>
        </w:tc>
        <w:tc>
          <w:tcPr>
            <w:tcW w:w="1730" w:type="dxa"/>
            <w:tcBorders>
              <w:top w:val="nil"/>
              <w:left w:val="single" w:sz="4" w:space="0" w:color="auto"/>
              <w:bottom w:val="single" w:sz="4" w:space="0" w:color="auto"/>
              <w:right w:val="single" w:sz="4" w:space="0" w:color="auto"/>
            </w:tcBorders>
            <w:shd w:val="clear" w:color="auto" w:fill="auto"/>
            <w:vAlign w:val="bottom"/>
          </w:tcPr>
          <w:p w14:paraId="49C1CE20" w14:textId="7987B4E0" w:rsidR="00542F34" w:rsidRPr="003621F8" w:rsidRDefault="00542F34" w:rsidP="00542F34">
            <w:pPr>
              <w:ind w:left="-210" w:right="33"/>
              <w:jc w:val="right"/>
              <w:rPr>
                <w:rFonts w:ascii="Arial" w:hAnsi="Arial" w:cs="Arial"/>
                <w:sz w:val="15"/>
                <w:szCs w:val="15"/>
              </w:rPr>
            </w:pPr>
            <w:r w:rsidRPr="003621F8">
              <w:rPr>
                <w:rFonts w:ascii="Arial" w:hAnsi="Arial" w:cs="Arial"/>
                <w:sz w:val="15"/>
                <w:szCs w:val="15"/>
              </w:rPr>
              <w:t xml:space="preserve"> 0,108 </w:t>
            </w:r>
          </w:p>
        </w:tc>
      </w:tr>
    </w:tbl>
    <w:bookmarkEnd w:id="9"/>
    <w:p w14:paraId="3E63401F" w14:textId="77777777" w:rsidR="00137883" w:rsidRPr="00A5606A" w:rsidRDefault="00137883" w:rsidP="00137883">
      <w:pPr>
        <w:spacing w:before="120"/>
        <w:ind w:left="-168" w:right="-602"/>
        <w:jc w:val="both"/>
        <w:rPr>
          <w:rFonts w:ascii="Arial" w:hAnsi="Arial" w:cs="Arial"/>
          <w:sz w:val="16"/>
          <w:szCs w:val="16"/>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14:paraId="009FAAF3" w14:textId="77777777" w:rsidR="00137883" w:rsidRPr="00A5606A" w:rsidRDefault="00137883" w:rsidP="00137883">
      <w:pPr>
        <w:rPr>
          <w:rFonts w:ascii="Arial" w:hAnsi="Arial" w:cs="Arial"/>
        </w:rPr>
      </w:pPr>
    </w:p>
    <w:p w14:paraId="79C085B3" w14:textId="77777777" w:rsidR="00137883" w:rsidRPr="00A5606A" w:rsidRDefault="00137883" w:rsidP="00137883">
      <w:pPr>
        <w:rPr>
          <w:rFonts w:ascii="Arial" w:hAnsi="Arial" w:cs="Arial"/>
        </w:rPr>
      </w:pPr>
    </w:p>
    <w:p w14:paraId="5399B6ED" w14:textId="77777777" w:rsidR="00137883" w:rsidRPr="00A5606A" w:rsidRDefault="00137883" w:rsidP="00137883">
      <w:pPr>
        <w:jc w:val="center"/>
        <w:rPr>
          <w:rFonts w:ascii="Arial" w:hAnsi="Arial" w:cs="Arial"/>
          <w:sz w:val="16"/>
          <w:szCs w:val="16"/>
        </w:rPr>
      </w:pPr>
      <w:r w:rsidRPr="00A5606A">
        <w:rPr>
          <w:rFonts w:ascii="Arial" w:hAnsi="Arial" w:cs="Arial"/>
          <w:sz w:val="16"/>
          <w:szCs w:val="16"/>
        </w:rPr>
        <w:t>İlişikteki açıklama ve dipnotlar bu finansal tabloların tamamlayıcı bir parçasıdır.</w:t>
      </w:r>
    </w:p>
    <w:p w14:paraId="4B0B7844" w14:textId="77777777" w:rsidR="00137883" w:rsidRPr="00A5606A" w:rsidRDefault="00137883" w:rsidP="00137883">
      <w:pPr>
        <w:jc w:val="center"/>
        <w:rPr>
          <w:rFonts w:ascii="Arial" w:hAnsi="Arial" w:cs="Arial"/>
          <w:sz w:val="16"/>
          <w:szCs w:val="16"/>
        </w:rPr>
        <w:sectPr w:rsidR="00137883" w:rsidRPr="00A5606A" w:rsidSect="00AE44C5">
          <w:headerReference w:type="default" r:id="rId31"/>
          <w:type w:val="continuous"/>
          <w:pgSz w:w="11907" w:h="16840" w:code="9"/>
          <w:pgMar w:top="1418" w:right="1418" w:bottom="1418" w:left="1418" w:header="720" w:footer="720" w:gutter="0"/>
          <w:cols w:space="720"/>
          <w:noEndnote/>
        </w:sectPr>
      </w:pPr>
    </w:p>
    <w:tbl>
      <w:tblPr>
        <w:tblW w:w="9842" w:type="dxa"/>
        <w:tblInd w:w="-243" w:type="dxa"/>
        <w:tblLayout w:type="fixed"/>
        <w:tblLook w:val="0000" w:firstRow="0" w:lastRow="0" w:firstColumn="0" w:lastColumn="0" w:noHBand="0" w:noVBand="0"/>
      </w:tblPr>
      <w:tblGrid>
        <w:gridCol w:w="638"/>
        <w:gridCol w:w="6683"/>
        <w:gridCol w:w="994"/>
        <w:gridCol w:w="1527"/>
      </w:tblGrid>
      <w:tr w:rsidR="00137883" w:rsidRPr="00A5606A" w14:paraId="17204EDD" w14:textId="77777777" w:rsidTr="00AE44C5">
        <w:trPr>
          <w:cantSplit/>
        </w:trPr>
        <w:tc>
          <w:tcPr>
            <w:tcW w:w="7321" w:type="dxa"/>
            <w:gridSpan w:val="2"/>
            <w:vMerge w:val="restart"/>
            <w:tcBorders>
              <w:top w:val="single" w:sz="4" w:space="0" w:color="auto"/>
              <w:left w:val="single" w:sz="4" w:space="0" w:color="auto"/>
              <w:right w:val="single" w:sz="4" w:space="0" w:color="auto"/>
            </w:tcBorders>
          </w:tcPr>
          <w:p w14:paraId="12119E33" w14:textId="77777777" w:rsidR="00137883" w:rsidRPr="00A5606A" w:rsidRDefault="00137883" w:rsidP="00AE44C5">
            <w:pPr>
              <w:autoSpaceDE w:val="0"/>
              <w:autoSpaceDN w:val="0"/>
              <w:adjustRightInd w:val="0"/>
              <w:ind w:right="-102" w:hanging="114"/>
              <w:jc w:val="both"/>
              <w:rPr>
                <w:rFonts w:ascii="Arial" w:hAnsi="Arial" w:cs="Arial"/>
                <w:b/>
                <w:sz w:val="14"/>
                <w:szCs w:val="14"/>
              </w:rPr>
            </w:pPr>
          </w:p>
          <w:p w14:paraId="48EEC7AB" w14:textId="77777777" w:rsidR="00137883" w:rsidRPr="00A5606A" w:rsidRDefault="00137883" w:rsidP="00AE44C5">
            <w:pPr>
              <w:autoSpaceDE w:val="0"/>
              <w:autoSpaceDN w:val="0"/>
              <w:adjustRightInd w:val="0"/>
              <w:ind w:right="-102" w:hanging="114"/>
              <w:jc w:val="both"/>
              <w:rPr>
                <w:rFonts w:ascii="Arial" w:hAnsi="Arial" w:cs="Arial"/>
                <w:b/>
                <w:sz w:val="14"/>
                <w:szCs w:val="14"/>
              </w:rPr>
            </w:pPr>
          </w:p>
          <w:p w14:paraId="0B6ECD5B" w14:textId="77777777" w:rsidR="00137883" w:rsidRPr="00A5606A" w:rsidRDefault="00137883" w:rsidP="00AE44C5">
            <w:pPr>
              <w:autoSpaceDE w:val="0"/>
              <w:autoSpaceDN w:val="0"/>
              <w:adjustRightInd w:val="0"/>
              <w:ind w:right="-102" w:hanging="114"/>
              <w:jc w:val="center"/>
              <w:rPr>
                <w:rFonts w:ascii="Arial" w:hAnsi="Arial" w:cs="Arial"/>
                <w:bCs/>
                <w:sz w:val="14"/>
                <w:szCs w:val="14"/>
              </w:rPr>
            </w:pPr>
            <w:r w:rsidRPr="00A5606A">
              <w:rPr>
                <w:rFonts w:ascii="Arial" w:hAnsi="Arial" w:cs="Arial"/>
                <w:b/>
                <w:sz w:val="14"/>
                <w:szCs w:val="14"/>
              </w:rPr>
              <w:t>GELİR VE GİDER KALEMLERİ</w:t>
            </w:r>
          </w:p>
          <w:p w14:paraId="34C8D48E" w14:textId="77777777" w:rsidR="00137883" w:rsidRPr="00A5606A" w:rsidRDefault="00137883" w:rsidP="00AE44C5">
            <w:pPr>
              <w:jc w:val="center"/>
              <w:rPr>
                <w:rFonts w:ascii="Arial" w:hAnsi="Arial" w:cs="Arial"/>
                <w:sz w:val="14"/>
                <w:szCs w:val="14"/>
              </w:rPr>
            </w:pPr>
          </w:p>
        </w:tc>
        <w:tc>
          <w:tcPr>
            <w:tcW w:w="994" w:type="dxa"/>
            <w:tcBorders>
              <w:top w:val="single" w:sz="4" w:space="0" w:color="auto"/>
              <w:left w:val="single" w:sz="4" w:space="0" w:color="auto"/>
              <w:right w:val="single" w:sz="4" w:space="0" w:color="auto"/>
            </w:tcBorders>
            <w:vAlign w:val="bottom"/>
          </w:tcPr>
          <w:p w14:paraId="178F23C8" w14:textId="77777777" w:rsidR="00137883" w:rsidRPr="00A5606A" w:rsidRDefault="00137883" w:rsidP="00AE44C5">
            <w:pPr>
              <w:autoSpaceDE w:val="0"/>
              <w:autoSpaceDN w:val="0"/>
              <w:adjustRightInd w:val="0"/>
              <w:ind w:left="-42" w:right="-108"/>
              <w:jc w:val="center"/>
              <w:rPr>
                <w:rFonts w:ascii="Arial" w:hAnsi="Arial" w:cs="Arial"/>
                <w:bCs/>
                <w:sz w:val="14"/>
                <w:szCs w:val="14"/>
              </w:rPr>
            </w:pPr>
          </w:p>
        </w:tc>
        <w:tc>
          <w:tcPr>
            <w:tcW w:w="1527" w:type="dxa"/>
            <w:tcBorders>
              <w:top w:val="single" w:sz="4" w:space="0" w:color="auto"/>
              <w:left w:val="single" w:sz="4" w:space="0" w:color="auto"/>
              <w:bottom w:val="single" w:sz="4" w:space="0" w:color="auto"/>
              <w:right w:val="single" w:sz="4" w:space="0" w:color="auto"/>
            </w:tcBorders>
            <w:vAlign w:val="bottom"/>
          </w:tcPr>
          <w:p w14:paraId="118DF86D" w14:textId="77777777" w:rsidR="00D90B6C" w:rsidRDefault="00137883" w:rsidP="00AE44C5">
            <w:pPr>
              <w:jc w:val="right"/>
              <w:rPr>
                <w:rFonts w:ascii="Arial" w:hAnsi="Arial" w:cs="Arial"/>
                <w:b/>
                <w:sz w:val="14"/>
                <w:szCs w:val="14"/>
              </w:rPr>
            </w:pPr>
            <w:r w:rsidRPr="00A5606A">
              <w:rPr>
                <w:rFonts w:ascii="Arial" w:hAnsi="Arial" w:cs="Arial"/>
                <w:b/>
                <w:sz w:val="14"/>
                <w:szCs w:val="14"/>
              </w:rPr>
              <w:t>Sınırlı</w:t>
            </w:r>
          </w:p>
          <w:p w14:paraId="6550FF74" w14:textId="2D607A5C" w:rsidR="00D90B6C" w:rsidRDefault="00137883" w:rsidP="00AE44C5">
            <w:pPr>
              <w:jc w:val="right"/>
              <w:rPr>
                <w:rFonts w:ascii="Arial" w:hAnsi="Arial" w:cs="Arial"/>
                <w:b/>
                <w:sz w:val="14"/>
                <w:szCs w:val="14"/>
              </w:rPr>
            </w:pPr>
            <w:proofErr w:type="gramStart"/>
            <w:r w:rsidRPr="00A5606A">
              <w:rPr>
                <w:rFonts w:ascii="Arial" w:hAnsi="Arial" w:cs="Arial"/>
                <w:b/>
                <w:sz w:val="14"/>
                <w:szCs w:val="14"/>
              </w:rPr>
              <w:t>denetimden</w:t>
            </w:r>
            <w:proofErr w:type="gramEnd"/>
          </w:p>
          <w:p w14:paraId="695C5B1D" w14:textId="1B606132" w:rsidR="00137883" w:rsidRPr="00A5606A" w:rsidRDefault="00137883" w:rsidP="00AE44C5">
            <w:pPr>
              <w:jc w:val="right"/>
              <w:rPr>
                <w:rFonts w:ascii="Arial" w:hAnsi="Arial" w:cs="Arial"/>
              </w:rPr>
            </w:pPr>
            <w:proofErr w:type="gramStart"/>
            <w:r w:rsidRPr="00A5606A">
              <w:rPr>
                <w:rFonts w:ascii="Arial" w:hAnsi="Arial" w:cs="Arial"/>
                <w:b/>
                <w:sz w:val="14"/>
                <w:szCs w:val="14"/>
              </w:rPr>
              <w:t>geçmiş</w:t>
            </w:r>
            <w:proofErr w:type="gramEnd"/>
          </w:p>
        </w:tc>
      </w:tr>
      <w:tr w:rsidR="00137883" w:rsidRPr="00A5606A" w14:paraId="248E866D" w14:textId="77777777" w:rsidTr="00AE44C5">
        <w:trPr>
          <w:cantSplit/>
        </w:trPr>
        <w:tc>
          <w:tcPr>
            <w:tcW w:w="7321" w:type="dxa"/>
            <w:gridSpan w:val="2"/>
            <w:vMerge/>
            <w:tcBorders>
              <w:left w:val="single" w:sz="4" w:space="0" w:color="auto"/>
              <w:right w:val="single" w:sz="4" w:space="0" w:color="auto"/>
            </w:tcBorders>
          </w:tcPr>
          <w:p w14:paraId="4D7E3A45" w14:textId="77777777" w:rsidR="00137883" w:rsidRPr="00A5606A" w:rsidRDefault="00137883" w:rsidP="00AE44C5">
            <w:pPr>
              <w:autoSpaceDE w:val="0"/>
              <w:autoSpaceDN w:val="0"/>
              <w:adjustRightInd w:val="0"/>
              <w:ind w:right="-102" w:hanging="114"/>
              <w:jc w:val="both"/>
              <w:rPr>
                <w:rFonts w:ascii="Arial" w:hAnsi="Arial" w:cs="Arial"/>
                <w:bCs/>
                <w:sz w:val="14"/>
                <w:szCs w:val="14"/>
              </w:rPr>
            </w:pPr>
          </w:p>
        </w:tc>
        <w:tc>
          <w:tcPr>
            <w:tcW w:w="994" w:type="dxa"/>
            <w:tcBorders>
              <w:left w:val="single" w:sz="4" w:space="0" w:color="auto"/>
              <w:right w:val="single" w:sz="4" w:space="0" w:color="auto"/>
            </w:tcBorders>
            <w:vAlign w:val="bottom"/>
          </w:tcPr>
          <w:p w14:paraId="7E8E3591" w14:textId="77777777" w:rsidR="00137883" w:rsidRPr="00A5606A" w:rsidRDefault="00137883" w:rsidP="00AE44C5">
            <w:pPr>
              <w:autoSpaceDE w:val="0"/>
              <w:autoSpaceDN w:val="0"/>
              <w:adjustRightInd w:val="0"/>
              <w:ind w:left="-80" w:right="-108"/>
              <w:jc w:val="center"/>
              <w:rPr>
                <w:rFonts w:ascii="Arial" w:hAnsi="Arial" w:cs="Arial"/>
                <w:b/>
                <w:bCs/>
                <w:sz w:val="14"/>
                <w:szCs w:val="14"/>
              </w:rPr>
            </w:pPr>
            <w:r w:rsidRPr="00A5606A">
              <w:rPr>
                <w:rFonts w:ascii="Arial" w:hAnsi="Arial" w:cs="Arial"/>
                <w:b/>
                <w:bCs/>
                <w:sz w:val="14"/>
                <w:szCs w:val="14"/>
              </w:rPr>
              <w:t>Dipnot (Beşinci Bölüm-IV)</w:t>
            </w:r>
          </w:p>
        </w:tc>
        <w:tc>
          <w:tcPr>
            <w:tcW w:w="1527" w:type="dxa"/>
            <w:tcBorders>
              <w:top w:val="single" w:sz="4" w:space="0" w:color="auto"/>
              <w:left w:val="single" w:sz="4" w:space="0" w:color="auto"/>
              <w:right w:val="single" w:sz="4" w:space="0" w:color="auto"/>
            </w:tcBorders>
            <w:vAlign w:val="bottom"/>
          </w:tcPr>
          <w:p w14:paraId="30A9E6F9" w14:textId="77777777" w:rsidR="00137883" w:rsidRPr="00A5606A" w:rsidRDefault="00137883" w:rsidP="00AE44C5">
            <w:pPr>
              <w:autoSpaceDE w:val="0"/>
              <w:autoSpaceDN w:val="0"/>
              <w:adjustRightInd w:val="0"/>
              <w:ind w:left="-108" w:right="-28"/>
              <w:jc w:val="right"/>
              <w:rPr>
                <w:rFonts w:ascii="Arial" w:hAnsi="Arial" w:cs="Arial"/>
                <w:b/>
                <w:sz w:val="14"/>
                <w:szCs w:val="14"/>
              </w:rPr>
            </w:pPr>
            <w:r w:rsidRPr="00A5606A">
              <w:rPr>
                <w:rFonts w:ascii="Arial" w:hAnsi="Arial" w:cs="Arial"/>
                <w:b/>
                <w:sz w:val="14"/>
                <w:szCs w:val="14"/>
              </w:rPr>
              <w:t>Önceki dönem</w:t>
            </w:r>
          </w:p>
          <w:p w14:paraId="010EBC7F" w14:textId="77777777" w:rsidR="00137883" w:rsidRPr="00A5606A" w:rsidRDefault="00137883" w:rsidP="00AE44C5">
            <w:pPr>
              <w:autoSpaceDE w:val="0"/>
              <w:autoSpaceDN w:val="0"/>
              <w:adjustRightInd w:val="0"/>
              <w:ind w:left="-108" w:right="-28"/>
              <w:jc w:val="right"/>
              <w:rPr>
                <w:rFonts w:ascii="Arial" w:hAnsi="Arial" w:cs="Arial"/>
                <w:b/>
                <w:sz w:val="14"/>
                <w:szCs w:val="14"/>
              </w:rPr>
            </w:pPr>
            <w:r w:rsidRPr="00A5606A">
              <w:rPr>
                <w:rFonts w:ascii="Arial" w:hAnsi="Arial" w:cs="Arial"/>
                <w:b/>
                <w:sz w:val="14"/>
                <w:szCs w:val="14"/>
              </w:rPr>
              <w:t>1 Ocak-</w:t>
            </w:r>
          </w:p>
          <w:p w14:paraId="2D62060A" w14:textId="77777777" w:rsidR="00137883" w:rsidRPr="00A5606A" w:rsidRDefault="00137883" w:rsidP="00AE44C5">
            <w:pPr>
              <w:autoSpaceDE w:val="0"/>
              <w:autoSpaceDN w:val="0"/>
              <w:adjustRightInd w:val="0"/>
              <w:ind w:left="-108" w:right="-28"/>
              <w:jc w:val="right"/>
              <w:rPr>
                <w:rFonts w:ascii="Arial" w:hAnsi="Arial" w:cs="Arial"/>
                <w:b/>
                <w:sz w:val="14"/>
                <w:szCs w:val="14"/>
              </w:rPr>
            </w:pPr>
            <w:r w:rsidRPr="00A5606A">
              <w:rPr>
                <w:rFonts w:ascii="Arial" w:hAnsi="Arial" w:cs="Arial"/>
                <w:b/>
                <w:sz w:val="14"/>
                <w:szCs w:val="14"/>
              </w:rPr>
              <w:t>31 Mart 2017</w:t>
            </w:r>
          </w:p>
        </w:tc>
      </w:tr>
      <w:tr w:rsidR="00137883" w:rsidRPr="00A5606A" w14:paraId="31E3B67A" w14:textId="77777777" w:rsidTr="00AE44C5">
        <w:trPr>
          <w:cantSplit/>
        </w:trPr>
        <w:tc>
          <w:tcPr>
            <w:tcW w:w="638" w:type="dxa"/>
            <w:tcBorders>
              <w:top w:val="single" w:sz="4" w:space="0" w:color="auto"/>
              <w:left w:val="single" w:sz="4" w:space="0" w:color="auto"/>
            </w:tcBorders>
          </w:tcPr>
          <w:p w14:paraId="0AC7CBF2" w14:textId="77777777" w:rsidR="00137883" w:rsidRPr="00A5606A" w:rsidRDefault="00137883" w:rsidP="00AE44C5">
            <w:pPr>
              <w:autoSpaceDE w:val="0"/>
              <w:autoSpaceDN w:val="0"/>
              <w:adjustRightInd w:val="0"/>
              <w:ind w:left="-108"/>
              <w:rPr>
                <w:rFonts w:ascii="Arial" w:hAnsi="Arial" w:cs="Arial"/>
                <w:bCs/>
                <w:sz w:val="14"/>
                <w:szCs w:val="14"/>
              </w:rPr>
            </w:pPr>
          </w:p>
        </w:tc>
        <w:tc>
          <w:tcPr>
            <w:tcW w:w="6683" w:type="dxa"/>
            <w:tcBorders>
              <w:top w:val="single" w:sz="4" w:space="0" w:color="auto"/>
              <w:right w:val="single" w:sz="4" w:space="0" w:color="auto"/>
            </w:tcBorders>
          </w:tcPr>
          <w:p w14:paraId="2DE7B18F" w14:textId="77777777" w:rsidR="00137883" w:rsidRPr="00A5606A" w:rsidRDefault="00137883" w:rsidP="00AE44C5">
            <w:pPr>
              <w:autoSpaceDE w:val="0"/>
              <w:autoSpaceDN w:val="0"/>
              <w:adjustRightInd w:val="0"/>
              <w:ind w:right="-102" w:hanging="114"/>
              <w:rPr>
                <w:rFonts w:ascii="Arial" w:hAnsi="Arial" w:cs="Arial"/>
                <w:bCs/>
                <w:sz w:val="14"/>
                <w:szCs w:val="14"/>
              </w:rPr>
            </w:pPr>
          </w:p>
        </w:tc>
        <w:tc>
          <w:tcPr>
            <w:tcW w:w="994" w:type="dxa"/>
            <w:tcBorders>
              <w:top w:val="single" w:sz="4" w:space="0" w:color="auto"/>
              <w:left w:val="single" w:sz="4" w:space="0" w:color="auto"/>
              <w:right w:val="single" w:sz="4" w:space="0" w:color="auto"/>
            </w:tcBorders>
            <w:vAlign w:val="bottom"/>
          </w:tcPr>
          <w:p w14:paraId="2C938458" w14:textId="77777777" w:rsidR="00137883" w:rsidRPr="00A5606A" w:rsidRDefault="00137883" w:rsidP="00AE44C5">
            <w:pPr>
              <w:autoSpaceDE w:val="0"/>
              <w:autoSpaceDN w:val="0"/>
              <w:adjustRightInd w:val="0"/>
              <w:ind w:left="-42" w:right="-108"/>
              <w:jc w:val="right"/>
              <w:rPr>
                <w:rFonts w:ascii="Arial" w:hAnsi="Arial" w:cs="Arial"/>
                <w:bCs/>
                <w:sz w:val="14"/>
                <w:szCs w:val="14"/>
              </w:rPr>
            </w:pPr>
          </w:p>
        </w:tc>
        <w:tc>
          <w:tcPr>
            <w:tcW w:w="1527" w:type="dxa"/>
            <w:tcBorders>
              <w:top w:val="single" w:sz="4" w:space="0" w:color="auto"/>
              <w:left w:val="single" w:sz="4" w:space="0" w:color="auto"/>
              <w:right w:val="single" w:sz="4" w:space="0" w:color="auto"/>
            </w:tcBorders>
            <w:vAlign w:val="bottom"/>
          </w:tcPr>
          <w:p w14:paraId="3248E771" w14:textId="77777777" w:rsidR="00137883" w:rsidRPr="00A5606A" w:rsidRDefault="00137883" w:rsidP="00AE44C5">
            <w:pPr>
              <w:autoSpaceDE w:val="0"/>
              <w:autoSpaceDN w:val="0"/>
              <w:adjustRightInd w:val="0"/>
              <w:ind w:left="-108" w:right="-28"/>
              <w:jc w:val="right"/>
              <w:rPr>
                <w:rFonts w:ascii="Arial" w:hAnsi="Arial" w:cs="Arial"/>
                <w:b/>
                <w:bCs/>
                <w:sz w:val="14"/>
                <w:szCs w:val="14"/>
              </w:rPr>
            </w:pPr>
          </w:p>
        </w:tc>
      </w:tr>
      <w:tr w:rsidR="00AE44C5" w:rsidRPr="00A5606A" w14:paraId="3004F352" w14:textId="77777777" w:rsidTr="00AE44C5">
        <w:trPr>
          <w:cantSplit/>
        </w:trPr>
        <w:tc>
          <w:tcPr>
            <w:tcW w:w="638" w:type="dxa"/>
            <w:tcBorders>
              <w:left w:val="single" w:sz="4" w:space="0" w:color="auto"/>
            </w:tcBorders>
          </w:tcPr>
          <w:p w14:paraId="07DC2F0B"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I.</w:t>
            </w:r>
          </w:p>
        </w:tc>
        <w:tc>
          <w:tcPr>
            <w:tcW w:w="6683" w:type="dxa"/>
            <w:tcBorders>
              <w:right w:val="single" w:sz="4" w:space="0" w:color="auto"/>
            </w:tcBorders>
          </w:tcPr>
          <w:p w14:paraId="2505641F" w14:textId="77777777" w:rsidR="00AE44C5" w:rsidRPr="00A5606A" w:rsidRDefault="00AE44C5" w:rsidP="00AE44C5">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KAR PAYI GELİRLERİ</w:t>
            </w:r>
          </w:p>
        </w:tc>
        <w:tc>
          <w:tcPr>
            <w:tcW w:w="994" w:type="dxa"/>
            <w:tcBorders>
              <w:left w:val="single" w:sz="4" w:space="0" w:color="auto"/>
              <w:right w:val="single" w:sz="4" w:space="0" w:color="auto"/>
            </w:tcBorders>
            <w:vAlign w:val="bottom"/>
          </w:tcPr>
          <w:p w14:paraId="5ADEAE0C" w14:textId="77777777" w:rsidR="00AE44C5" w:rsidRPr="00A5606A" w:rsidRDefault="00AE44C5" w:rsidP="00AE44C5">
            <w:pPr>
              <w:autoSpaceDE w:val="0"/>
              <w:autoSpaceDN w:val="0"/>
              <w:adjustRightInd w:val="0"/>
              <w:ind w:left="-42" w:right="-108"/>
              <w:jc w:val="center"/>
              <w:rPr>
                <w:rFonts w:ascii="Arial" w:hAnsi="Arial" w:cs="Arial"/>
                <w:b/>
                <w:sz w:val="14"/>
                <w:szCs w:val="14"/>
              </w:rPr>
            </w:pPr>
            <w:r w:rsidRPr="00A5606A">
              <w:rPr>
                <w:rFonts w:ascii="Arial" w:hAnsi="Arial" w:cs="Arial"/>
                <w:b/>
                <w:sz w:val="14"/>
                <w:szCs w:val="14"/>
              </w:rPr>
              <w:t>(1)</w:t>
            </w:r>
          </w:p>
        </w:tc>
        <w:tc>
          <w:tcPr>
            <w:tcW w:w="1527" w:type="dxa"/>
            <w:tcBorders>
              <w:left w:val="single" w:sz="4" w:space="0" w:color="auto"/>
              <w:right w:val="single" w:sz="4" w:space="0" w:color="auto"/>
            </w:tcBorders>
            <w:vAlign w:val="bottom"/>
          </w:tcPr>
          <w:p w14:paraId="2BC7EE12" w14:textId="2C6C257C" w:rsidR="00AE44C5" w:rsidRPr="00A5606A" w:rsidRDefault="00AE44C5" w:rsidP="00AE44C5">
            <w:pPr>
              <w:ind w:left="-210" w:right="33"/>
              <w:jc w:val="right"/>
              <w:rPr>
                <w:rFonts w:ascii="Arial" w:hAnsi="Arial" w:cs="Arial"/>
                <w:b/>
                <w:sz w:val="14"/>
                <w:szCs w:val="14"/>
              </w:rPr>
            </w:pPr>
            <w:r w:rsidRPr="001B009F">
              <w:rPr>
                <w:rFonts w:ascii="Arial" w:hAnsi="Arial" w:cs="Arial"/>
                <w:color w:val="000000" w:themeColor="text1"/>
                <w:sz w:val="14"/>
                <w:szCs w:val="14"/>
              </w:rPr>
              <w:t xml:space="preserve"> </w:t>
            </w:r>
            <w:r w:rsidRPr="00C54A40">
              <w:rPr>
                <w:rFonts w:ascii="Arial" w:hAnsi="Arial" w:cs="Arial"/>
                <w:b/>
                <w:color w:val="000000" w:themeColor="text1"/>
                <w:sz w:val="14"/>
                <w:szCs w:val="14"/>
              </w:rPr>
              <w:t xml:space="preserve">630.998 </w:t>
            </w:r>
          </w:p>
        </w:tc>
      </w:tr>
      <w:tr w:rsidR="00AE44C5" w:rsidRPr="00A5606A" w14:paraId="6661DC9C" w14:textId="77777777" w:rsidTr="00AE44C5">
        <w:trPr>
          <w:cantSplit/>
        </w:trPr>
        <w:tc>
          <w:tcPr>
            <w:tcW w:w="638" w:type="dxa"/>
            <w:tcBorders>
              <w:left w:val="single" w:sz="4" w:space="0" w:color="auto"/>
            </w:tcBorders>
          </w:tcPr>
          <w:p w14:paraId="48F74EE8"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1.1</w:t>
            </w:r>
          </w:p>
        </w:tc>
        <w:tc>
          <w:tcPr>
            <w:tcW w:w="6683" w:type="dxa"/>
            <w:tcBorders>
              <w:right w:val="single" w:sz="4" w:space="0" w:color="auto"/>
            </w:tcBorders>
          </w:tcPr>
          <w:p w14:paraId="529AE403"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Kredilerden Alınan Kar Payları</w:t>
            </w:r>
          </w:p>
        </w:tc>
        <w:tc>
          <w:tcPr>
            <w:tcW w:w="994" w:type="dxa"/>
            <w:tcBorders>
              <w:left w:val="single" w:sz="4" w:space="0" w:color="auto"/>
              <w:right w:val="single" w:sz="4" w:space="0" w:color="auto"/>
            </w:tcBorders>
            <w:vAlign w:val="bottom"/>
          </w:tcPr>
          <w:p w14:paraId="1B2A16BE" w14:textId="77777777" w:rsidR="00AE44C5" w:rsidRPr="00A5606A" w:rsidRDefault="00AE44C5" w:rsidP="00AE44C5">
            <w:pPr>
              <w:autoSpaceDE w:val="0"/>
              <w:autoSpaceDN w:val="0"/>
              <w:adjustRightInd w:val="0"/>
              <w:ind w:left="-42"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38B72DB9" w14:textId="6EE0C169"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555.074 </w:t>
            </w:r>
          </w:p>
        </w:tc>
      </w:tr>
      <w:tr w:rsidR="00AE44C5" w:rsidRPr="00A5606A" w14:paraId="493A7563" w14:textId="77777777" w:rsidTr="00AE44C5">
        <w:trPr>
          <w:cantSplit/>
        </w:trPr>
        <w:tc>
          <w:tcPr>
            <w:tcW w:w="638" w:type="dxa"/>
            <w:tcBorders>
              <w:left w:val="single" w:sz="4" w:space="0" w:color="auto"/>
            </w:tcBorders>
          </w:tcPr>
          <w:p w14:paraId="535934AC"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1.2</w:t>
            </w:r>
          </w:p>
        </w:tc>
        <w:tc>
          <w:tcPr>
            <w:tcW w:w="6683" w:type="dxa"/>
            <w:tcBorders>
              <w:right w:val="single" w:sz="4" w:space="0" w:color="auto"/>
            </w:tcBorders>
          </w:tcPr>
          <w:p w14:paraId="204688D2"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Zorunlu Karşılıklardan Alınan Gelirler</w:t>
            </w:r>
          </w:p>
        </w:tc>
        <w:tc>
          <w:tcPr>
            <w:tcW w:w="994" w:type="dxa"/>
            <w:tcBorders>
              <w:left w:val="single" w:sz="4" w:space="0" w:color="auto"/>
              <w:right w:val="single" w:sz="4" w:space="0" w:color="auto"/>
            </w:tcBorders>
            <w:vAlign w:val="bottom"/>
          </w:tcPr>
          <w:p w14:paraId="4CFBAE10" w14:textId="77777777" w:rsidR="00AE44C5" w:rsidRPr="00A5606A" w:rsidRDefault="00AE44C5" w:rsidP="00AE44C5">
            <w:pPr>
              <w:autoSpaceDE w:val="0"/>
              <w:autoSpaceDN w:val="0"/>
              <w:adjustRightInd w:val="0"/>
              <w:ind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6E518A7B" w14:textId="328F924A"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5.607 </w:t>
            </w:r>
          </w:p>
        </w:tc>
      </w:tr>
      <w:tr w:rsidR="00AE44C5" w:rsidRPr="00A5606A" w14:paraId="7DAAF77E" w14:textId="77777777" w:rsidTr="00AE44C5">
        <w:trPr>
          <w:cantSplit/>
        </w:trPr>
        <w:tc>
          <w:tcPr>
            <w:tcW w:w="638" w:type="dxa"/>
            <w:tcBorders>
              <w:left w:val="single" w:sz="4" w:space="0" w:color="auto"/>
            </w:tcBorders>
          </w:tcPr>
          <w:p w14:paraId="62B63599"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1.3</w:t>
            </w:r>
          </w:p>
        </w:tc>
        <w:tc>
          <w:tcPr>
            <w:tcW w:w="6683" w:type="dxa"/>
            <w:tcBorders>
              <w:right w:val="single" w:sz="4" w:space="0" w:color="auto"/>
            </w:tcBorders>
          </w:tcPr>
          <w:p w14:paraId="0333183C"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Bankalardan Alınan Gelirler</w:t>
            </w:r>
          </w:p>
        </w:tc>
        <w:tc>
          <w:tcPr>
            <w:tcW w:w="994" w:type="dxa"/>
            <w:tcBorders>
              <w:left w:val="single" w:sz="4" w:space="0" w:color="auto"/>
              <w:right w:val="single" w:sz="4" w:space="0" w:color="auto"/>
            </w:tcBorders>
            <w:vAlign w:val="bottom"/>
          </w:tcPr>
          <w:p w14:paraId="5A356D9E" w14:textId="77777777" w:rsidR="00AE44C5" w:rsidRPr="00A5606A" w:rsidRDefault="00AE44C5" w:rsidP="00AE44C5">
            <w:pPr>
              <w:autoSpaceDE w:val="0"/>
              <w:autoSpaceDN w:val="0"/>
              <w:adjustRightInd w:val="0"/>
              <w:ind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4EBB2C9A" w14:textId="1EC50AFA"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566 </w:t>
            </w:r>
          </w:p>
        </w:tc>
      </w:tr>
      <w:tr w:rsidR="00AE44C5" w:rsidRPr="00A5606A" w14:paraId="6C4A242A" w14:textId="77777777" w:rsidTr="00AE44C5">
        <w:trPr>
          <w:cantSplit/>
        </w:trPr>
        <w:tc>
          <w:tcPr>
            <w:tcW w:w="638" w:type="dxa"/>
            <w:tcBorders>
              <w:left w:val="single" w:sz="4" w:space="0" w:color="auto"/>
            </w:tcBorders>
          </w:tcPr>
          <w:p w14:paraId="22E59E07"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1.4</w:t>
            </w:r>
          </w:p>
        </w:tc>
        <w:tc>
          <w:tcPr>
            <w:tcW w:w="6683" w:type="dxa"/>
            <w:tcBorders>
              <w:right w:val="single" w:sz="4" w:space="0" w:color="auto"/>
            </w:tcBorders>
          </w:tcPr>
          <w:p w14:paraId="5DEC32C1"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Para Piyasası İşlemlerinden Alınan Gelirler</w:t>
            </w:r>
          </w:p>
        </w:tc>
        <w:tc>
          <w:tcPr>
            <w:tcW w:w="994" w:type="dxa"/>
            <w:tcBorders>
              <w:left w:val="single" w:sz="4" w:space="0" w:color="auto"/>
              <w:right w:val="single" w:sz="4" w:space="0" w:color="auto"/>
            </w:tcBorders>
            <w:vAlign w:val="bottom"/>
          </w:tcPr>
          <w:p w14:paraId="49640981" w14:textId="77777777" w:rsidR="00AE44C5" w:rsidRPr="00A5606A" w:rsidRDefault="00AE44C5" w:rsidP="00AE44C5">
            <w:pPr>
              <w:autoSpaceDE w:val="0"/>
              <w:autoSpaceDN w:val="0"/>
              <w:adjustRightInd w:val="0"/>
              <w:ind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1DCD6937" w14:textId="7D6945E7" w:rsidR="00AE44C5" w:rsidRPr="00A5606A" w:rsidRDefault="00C834C6" w:rsidP="00AE44C5">
            <w:pPr>
              <w:ind w:left="-210" w:right="33"/>
              <w:jc w:val="right"/>
              <w:rPr>
                <w:rFonts w:ascii="Arial" w:hAnsi="Arial" w:cs="Arial"/>
                <w:sz w:val="14"/>
                <w:szCs w:val="14"/>
              </w:rPr>
            </w:pPr>
            <w:r>
              <w:rPr>
                <w:rFonts w:ascii="Arial" w:hAnsi="Arial" w:cs="Arial"/>
                <w:color w:val="000000" w:themeColor="text1"/>
                <w:sz w:val="14"/>
                <w:szCs w:val="14"/>
              </w:rPr>
              <w:t>-</w:t>
            </w:r>
          </w:p>
        </w:tc>
      </w:tr>
      <w:tr w:rsidR="00AE44C5" w:rsidRPr="00A5606A" w14:paraId="31A6192A" w14:textId="77777777" w:rsidTr="00AE44C5">
        <w:trPr>
          <w:cantSplit/>
        </w:trPr>
        <w:tc>
          <w:tcPr>
            <w:tcW w:w="638" w:type="dxa"/>
            <w:tcBorders>
              <w:left w:val="single" w:sz="4" w:space="0" w:color="auto"/>
            </w:tcBorders>
          </w:tcPr>
          <w:p w14:paraId="735A6082"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1.5</w:t>
            </w:r>
          </w:p>
        </w:tc>
        <w:tc>
          <w:tcPr>
            <w:tcW w:w="6683" w:type="dxa"/>
            <w:tcBorders>
              <w:right w:val="single" w:sz="4" w:space="0" w:color="auto"/>
            </w:tcBorders>
          </w:tcPr>
          <w:p w14:paraId="6D3541CD"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Menkul Değerlerden Alınan Gelirler</w:t>
            </w:r>
          </w:p>
        </w:tc>
        <w:tc>
          <w:tcPr>
            <w:tcW w:w="994" w:type="dxa"/>
            <w:tcBorders>
              <w:left w:val="single" w:sz="4" w:space="0" w:color="auto"/>
              <w:right w:val="single" w:sz="4" w:space="0" w:color="auto"/>
            </w:tcBorders>
            <w:vAlign w:val="bottom"/>
          </w:tcPr>
          <w:p w14:paraId="2F2A48F0" w14:textId="77777777" w:rsidR="00AE44C5" w:rsidRPr="00A5606A" w:rsidRDefault="00AE44C5" w:rsidP="00AE44C5">
            <w:pPr>
              <w:autoSpaceDE w:val="0"/>
              <w:autoSpaceDN w:val="0"/>
              <w:adjustRightInd w:val="0"/>
              <w:ind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043CF595" w14:textId="3B267179"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48.942 </w:t>
            </w:r>
          </w:p>
        </w:tc>
      </w:tr>
      <w:tr w:rsidR="00AE44C5" w:rsidRPr="00A5606A" w14:paraId="770582D2" w14:textId="77777777" w:rsidTr="00AE44C5">
        <w:trPr>
          <w:cantSplit/>
        </w:trPr>
        <w:tc>
          <w:tcPr>
            <w:tcW w:w="638" w:type="dxa"/>
            <w:tcBorders>
              <w:left w:val="single" w:sz="4" w:space="0" w:color="auto"/>
            </w:tcBorders>
          </w:tcPr>
          <w:p w14:paraId="4C203766"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1.5.1</w:t>
            </w:r>
          </w:p>
        </w:tc>
        <w:tc>
          <w:tcPr>
            <w:tcW w:w="6683" w:type="dxa"/>
            <w:tcBorders>
              <w:right w:val="single" w:sz="4" w:space="0" w:color="auto"/>
            </w:tcBorders>
          </w:tcPr>
          <w:p w14:paraId="0AFA276A"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Alım Satım Amaçlı Finansal Varlıklardan </w:t>
            </w:r>
          </w:p>
        </w:tc>
        <w:tc>
          <w:tcPr>
            <w:tcW w:w="994" w:type="dxa"/>
            <w:tcBorders>
              <w:left w:val="single" w:sz="4" w:space="0" w:color="auto"/>
              <w:right w:val="single" w:sz="4" w:space="0" w:color="auto"/>
            </w:tcBorders>
            <w:vAlign w:val="bottom"/>
          </w:tcPr>
          <w:p w14:paraId="39C6BB71" w14:textId="77777777" w:rsidR="00AE44C5" w:rsidRPr="00A5606A" w:rsidRDefault="00AE44C5" w:rsidP="00AE44C5">
            <w:pPr>
              <w:autoSpaceDE w:val="0"/>
              <w:autoSpaceDN w:val="0"/>
              <w:adjustRightInd w:val="0"/>
              <w:ind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18119ECB" w14:textId="368CB40B" w:rsidR="00AE44C5" w:rsidRPr="00A5606A" w:rsidRDefault="00C834C6" w:rsidP="00AE44C5">
            <w:pPr>
              <w:ind w:left="-210" w:right="33"/>
              <w:jc w:val="right"/>
              <w:rPr>
                <w:rFonts w:ascii="Arial" w:hAnsi="Arial" w:cs="Arial"/>
                <w:sz w:val="14"/>
                <w:szCs w:val="14"/>
              </w:rPr>
            </w:pPr>
            <w:r>
              <w:rPr>
                <w:rFonts w:ascii="Arial" w:hAnsi="Arial" w:cs="Arial"/>
                <w:color w:val="000000" w:themeColor="text1"/>
                <w:sz w:val="14"/>
                <w:szCs w:val="14"/>
              </w:rPr>
              <w:t>-</w:t>
            </w:r>
          </w:p>
        </w:tc>
      </w:tr>
      <w:tr w:rsidR="00AE44C5" w:rsidRPr="00A5606A" w14:paraId="1ADC6A2D" w14:textId="77777777" w:rsidTr="00AE44C5">
        <w:trPr>
          <w:cantSplit/>
        </w:trPr>
        <w:tc>
          <w:tcPr>
            <w:tcW w:w="638" w:type="dxa"/>
            <w:tcBorders>
              <w:left w:val="single" w:sz="4" w:space="0" w:color="auto"/>
            </w:tcBorders>
          </w:tcPr>
          <w:p w14:paraId="2978B185"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1.5.2</w:t>
            </w:r>
          </w:p>
        </w:tc>
        <w:tc>
          <w:tcPr>
            <w:tcW w:w="6683" w:type="dxa"/>
            <w:tcBorders>
              <w:right w:val="single" w:sz="4" w:space="0" w:color="auto"/>
            </w:tcBorders>
          </w:tcPr>
          <w:p w14:paraId="163EFF47" w14:textId="77777777" w:rsidR="00AE44C5" w:rsidRPr="00A5606A" w:rsidRDefault="00AE44C5" w:rsidP="00AE44C5">
            <w:pPr>
              <w:autoSpaceDE w:val="0"/>
              <w:autoSpaceDN w:val="0"/>
              <w:adjustRightInd w:val="0"/>
              <w:ind w:left="-62" w:right="-102" w:hanging="45"/>
              <w:rPr>
                <w:rFonts w:ascii="Arial" w:hAnsi="Arial" w:cs="Arial"/>
                <w:bCs/>
                <w:sz w:val="14"/>
                <w:szCs w:val="14"/>
              </w:rPr>
            </w:pPr>
            <w:r w:rsidRPr="00A5606A">
              <w:rPr>
                <w:rFonts w:ascii="Arial" w:hAnsi="Arial" w:cs="Arial"/>
                <w:bCs/>
                <w:sz w:val="14"/>
                <w:szCs w:val="14"/>
              </w:rPr>
              <w:t xml:space="preserve"> Gerçeğe Uygun Değer Farkı Kar/Zarara Yansıtılan Olarak Sınıflandırılan FV</w:t>
            </w:r>
          </w:p>
        </w:tc>
        <w:tc>
          <w:tcPr>
            <w:tcW w:w="994" w:type="dxa"/>
            <w:tcBorders>
              <w:left w:val="single" w:sz="4" w:space="0" w:color="auto"/>
              <w:right w:val="single" w:sz="4" w:space="0" w:color="auto"/>
            </w:tcBorders>
            <w:vAlign w:val="bottom"/>
          </w:tcPr>
          <w:p w14:paraId="09D416F8" w14:textId="77777777" w:rsidR="00AE44C5" w:rsidRPr="00A5606A" w:rsidRDefault="00AE44C5" w:rsidP="00AE44C5">
            <w:pPr>
              <w:autoSpaceDE w:val="0"/>
              <w:autoSpaceDN w:val="0"/>
              <w:adjustRightInd w:val="0"/>
              <w:ind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2881E935" w14:textId="157D9360" w:rsidR="00AE44C5" w:rsidRPr="00A5606A" w:rsidRDefault="00C834C6" w:rsidP="00AE44C5">
            <w:pPr>
              <w:ind w:left="-210" w:right="33"/>
              <w:jc w:val="right"/>
              <w:rPr>
                <w:rFonts w:ascii="Arial" w:hAnsi="Arial" w:cs="Arial"/>
                <w:sz w:val="14"/>
                <w:szCs w:val="14"/>
              </w:rPr>
            </w:pPr>
            <w:r>
              <w:rPr>
                <w:rFonts w:ascii="Arial" w:hAnsi="Arial" w:cs="Arial"/>
                <w:color w:val="000000" w:themeColor="text1"/>
                <w:sz w:val="14"/>
                <w:szCs w:val="14"/>
              </w:rPr>
              <w:t>-</w:t>
            </w:r>
          </w:p>
        </w:tc>
      </w:tr>
      <w:tr w:rsidR="00AE44C5" w:rsidRPr="00A5606A" w14:paraId="0E82B59E" w14:textId="77777777" w:rsidTr="00AE44C5">
        <w:trPr>
          <w:cantSplit/>
        </w:trPr>
        <w:tc>
          <w:tcPr>
            <w:tcW w:w="638" w:type="dxa"/>
            <w:tcBorders>
              <w:left w:val="single" w:sz="4" w:space="0" w:color="auto"/>
            </w:tcBorders>
          </w:tcPr>
          <w:p w14:paraId="14E2049C"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1.5.3</w:t>
            </w:r>
          </w:p>
        </w:tc>
        <w:tc>
          <w:tcPr>
            <w:tcW w:w="6683" w:type="dxa"/>
            <w:tcBorders>
              <w:right w:val="single" w:sz="4" w:space="0" w:color="auto"/>
            </w:tcBorders>
          </w:tcPr>
          <w:p w14:paraId="3DD79A5B"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Satılmaya Hazır Finansal Varlıklardan</w:t>
            </w:r>
          </w:p>
        </w:tc>
        <w:tc>
          <w:tcPr>
            <w:tcW w:w="994" w:type="dxa"/>
            <w:tcBorders>
              <w:left w:val="single" w:sz="4" w:space="0" w:color="auto"/>
              <w:right w:val="single" w:sz="4" w:space="0" w:color="auto"/>
            </w:tcBorders>
            <w:vAlign w:val="bottom"/>
          </w:tcPr>
          <w:p w14:paraId="13496C0E" w14:textId="77777777" w:rsidR="00AE44C5" w:rsidRPr="00A5606A" w:rsidRDefault="00AE44C5" w:rsidP="00AE44C5">
            <w:pPr>
              <w:autoSpaceDE w:val="0"/>
              <w:autoSpaceDN w:val="0"/>
              <w:adjustRightInd w:val="0"/>
              <w:ind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02C30425" w14:textId="4DD15B82"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30.751 </w:t>
            </w:r>
          </w:p>
        </w:tc>
      </w:tr>
      <w:tr w:rsidR="00AE44C5" w:rsidRPr="00A5606A" w14:paraId="315FC372" w14:textId="77777777" w:rsidTr="00AE44C5">
        <w:trPr>
          <w:cantSplit/>
        </w:trPr>
        <w:tc>
          <w:tcPr>
            <w:tcW w:w="638" w:type="dxa"/>
            <w:tcBorders>
              <w:left w:val="single" w:sz="4" w:space="0" w:color="auto"/>
            </w:tcBorders>
          </w:tcPr>
          <w:p w14:paraId="477E2E64"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1.5.4</w:t>
            </w:r>
          </w:p>
        </w:tc>
        <w:tc>
          <w:tcPr>
            <w:tcW w:w="6683" w:type="dxa"/>
            <w:tcBorders>
              <w:right w:val="single" w:sz="4" w:space="0" w:color="auto"/>
            </w:tcBorders>
          </w:tcPr>
          <w:p w14:paraId="4EC68174"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Vadeye Kadar Elde Tutulacak Finansal Yatırımlardan</w:t>
            </w:r>
          </w:p>
        </w:tc>
        <w:tc>
          <w:tcPr>
            <w:tcW w:w="994" w:type="dxa"/>
            <w:tcBorders>
              <w:left w:val="single" w:sz="4" w:space="0" w:color="auto"/>
              <w:right w:val="single" w:sz="4" w:space="0" w:color="auto"/>
            </w:tcBorders>
            <w:vAlign w:val="bottom"/>
          </w:tcPr>
          <w:p w14:paraId="306111CA" w14:textId="77777777" w:rsidR="00AE44C5" w:rsidRPr="00A5606A" w:rsidRDefault="00AE44C5" w:rsidP="00AE44C5">
            <w:pPr>
              <w:autoSpaceDE w:val="0"/>
              <w:autoSpaceDN w:val="0"/>
              <w:adjustRightInd w:val="0"/>
              <w:ind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16F43346" w14:textId="4F5AE499"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18.191 </w:t>
            </w:r>
          </w:p>
        </w:tc>
      </w:tr>
      <w:tr w:rsidR="00AE44C5" w:rsidRPr="00A5606A" w14:paraId="533BD660" w14:textId="77777777" w:rsidTr="00AE44C5">
        <w:trPr>
          <w:cantSplit/>
        </w:trPr>
        <w:tc>
          <w:tcPr>
            <w:tcW w:w="638" w:type="dxa"/>
            <w:tcBorders>
              <w:left w:val="single" w:sz="4" w:space="0" w:color="auto"/>
            </w:tcBorders>
          </w:tcPr>
          <w:p w14:paraId="41D9BD0A"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1.6</w:t>
            </w:r>
          </w:p>
        </w:tc>
        <w:tc>
          <w:tcPr>
            <w:tcW w:w="6683" w:type="dxa"/>
            <w:tcBorders>
              <w:right w:val="single" w:sz="4" w:space="0" w:color="auto"/>
            </w:tcBorders>
          </w:tcPr>
          <w:p w14:paraId="5935ED31"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Finansal Kiralama Gelirleri</w:t>
            </w:r>
          </w:p>
        </w:tc>
        <w:tc>
          <w:tcPr>
            <w:tcW w:w="994" w:type="dxa"/>
            <w:tcBorders>
              <w:left w:val="single" w:sz="4" w:space="0" w:color="auto"/>
              <w:right w:val="single" w:sz="4" w:space="0" w:color="auto"/>
            </w:tcBorders>
            <w:vAlign w:val="bottom"/>
          </w:tcPr>
          <w:p w14:paraId="04D9525D" w14:textId="77777777" w:rsidR="00AE44C5" w:rsidRPr="00A5606A" w:rsidRDefault="00AE44C5" w:rsidP="00AE44C5">
            <w:pPr>
              <w:autoSpaceDE w:val="0"/>
              <w:autoSpaceDN w:val="0"/>
              <w:adjustRightInd w:val="0"/>
              <w:ind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203959EF" w14:textId="4E98EA67"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19.780 </w:t>
            </w:r>
          </w:p>
        </w:tc>
      </w:tr>
      <w:tr w:rsidR="00AE44C5" w:rsidRPr="00A5606A" w14:paraId="171A7BF1" w14:textId="77777777" w:rsidTr="00AE44C5">
        <w:trPr>
          <w:cantSplit/>
        </w:trPr>
        <w:tc>
          <w:tcPr>
            <w:tcW w:w="638" w:type="dxa"/>
            <w:tcBorders>
              <w:left w:val="single" w:sz="4" w:space="0" w:color="auto"/>
            </w:tcBorders>
          </w:tcPr>
          <w:p w14:paraId="399C15B0"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1.7</w:t>
            </w:r>
          </w:p>
        </w:tc>
        <w:tc>
          <w:tcPr>
            <w:tcW w:w="6683" w:type="dxa"/>
            <w:tcBorders>
              <w:right w:val="single" w:sz="4" w:space="0" w:color="auto"/>
            </w:tcBorders>
          </w:tcPr>
          <w:p w14:paraId="33F8E199"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Diğer Kar Payı Gelirleri</w:t>
            </w:r>
          </w:p>
        </w:tc>
        <w:tc>
          <w:tcPr>
            <w:tcW w:w="994" w:type="dxa"/>
            <w:tcBorders>
              <w:left w:val="single" w:sz="4" w:space="0" w:color="auto"/>
              <w:right w:val="single" w:sz="4" w:space="0" w:color="auto"/>
            </w:tcBorders>
            <w:vAlign w:val="bottom"/>
          </w:tcPr>
          <w:p w14:paraId="6DF36A32" w14:textId="77777777" w:rsidR="00AE44C5" w:rsidRPr="00A5606A" w:rsidRDefault="00AE44C5" w:rsidP="00AE44C5">
            <w:pPr>
              <w:autoSpaceDE w:val="0"/>
              <w:autoSpaceDN w:val="0"/>
              <w:adjustRightInd w:val="0"/>
              <w:ind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2E3DE22C" w14:textId="57137F83"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1.029 </w:t>
            </w:r>
          </w:p>
        </w:tc>
      </w:tr>
      <w:tr w:rsidR="00AE44C5" w:rsidRPr="00A5606A" w14:paraId="559F5D12" w14:textId="77777777" w:rsidTr="00AE44C5">
        <w:trPr>
          <w:cantSplit/>
        </w:trPr>
        <w:tc>
          <w:tcPr>
            <w:tcW w:w="638" w:type="dxa"/>
            <w:tcBorders>
              <w:left w:val="single" w:sz="4" w:space="0" w:color="auto"/>
            </w:tcBorders>
          </w:tcPr>
          <w:p w14:paraId="6E118ABD"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II.</w:t>
            </w:r>
          </w:p>
        </w:tc>
        <w:tc>
          <w:tcPr>
            <w:tcW w:w="6683" w:type="dxa"/>
            <w:tcBorders>
              <w:right w:val="single" w:sz="4" w:space="0" w:color="auto"/>
            </w:tcBorders>
          </w:tcPr>
          <w:p w14:paraId="32046BB9" w14:textId="77777777" w:rsidR="00AE44C5" w:rsidRPr="00A5606A" w:rsidRDefault="00AE44C5" w:rsidP="00AE44C5">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KAR PAYI GİDERLERİ</w:t>
            </w:r>
          </w:p>
        </w:tc>
        <w:tc>
          <w:tcPr>
            <w:tcW w:w="994" w:type="dxa"/>
            <w:tcBorders>
              <w:left w:val="single" w:sz="4" w:space="0" w:color="auto"/>
              <w:right w:val="single" w:sz="4" w:space="0" w:color="auto"/>
            </w:tcBorders>
            <w:vAlign w:val="bottom"/>
          </w:tcPr>
          <w:p w14:paraId="6EA563CF" w14:textId="77777777" w:rsidR="00AE44C5" w:rsidRPr="00A5606A" w:rsidRDefault="00AE44C5" w:rsidP="00AE44C5">
            <w:pPr>
              <w:autoSpaceDE w:val="0"/>
              <w:autoSpaceDN w:val="0"/>
              <w:adjustRightInd w:val="0"/>
              <w:ind w:left="-42" w:right="-108"/>
              <w:jc w:val="center"/>
              <w:rPr>
                <w:rFonts w:ascii="Arial" w:hAnsi="Arial" w:cs="Arial"/>
                <w:b/>
                <w:sz w:val="14"/>
                <w:szCs w:val="14"/>
              </w:rPr>
            </w:pPr>
            <w:r w:rsidRPr="00A5606A">
              <w:rPr>
                <w:rFonts w:ascii="Arial" w:hAnsi="Arial" w:cs="Arial"/>
                <w:b/>
                <w:sz w:val="14"/>
                <w:szCs w:val="14"/>
              </w:rPr>
              <w:t>(2)</w:t>
            </w:r>
          </w:p>
        </w:tc>
        <w:tc>
          <w:tcPr>
            <w:tcW w:w="1527" w:type="dxa"/>
            <w:tcBorders>
              <w:left w:val="single" w:sz="4" w:space="0" w:color="auto"/>
              <w:right w:val="single" w:sz="4" w:space="0" w:color="auto"/>
            </w:tcBorders>
            <w:vAlign w:val="bottom"/>
          </w:tcPr>
          <w:p w14:paraId="59F2E09A" w14:textId="4C4EF2DB" w:rsidR="00AE44C5" w:rsidRPr="00A5606A" w:rsidRDefault="00AE44C5" w:rsidP="00AE44C5">
            <w:pPr>
              <w:ind w:left="-210" w:right="33"/>
              <w:jc w:val="right"/>
              <w:rPr>
                <w:rFonts w:ascii="Arial" w:hAnsi="Arial" w:cs="Arial"/>
                <w:b/>
                <w:sz w:val="14"/>
                <w:szCs w:val="14"/>
              </w:rPr>
            </w:pPr>
            <w:r w:rsidRPr="00C54A40">
              <w:rPr>
                <w:rFonts w:ascii="Arial" w:hAnsi="Arial" w:cs="Arial"/>
                <w:b/>
                <w:color w:val="000000" w:themeColor="text1"/>
                <w:sz w:val="14"/>
                <w:szCs w:val="14"/>
              </w:rPr>
              <w:t xml:space="preserve"> 312.433 </w:t>
            </w:r>
          </w:p>
        </w:tc>
      </w:tr>
      <w:tr w:rsidR="00AE44C5" w:rsidRPr="00A5606A" w14:paraId="3811FC01" w14:textId="77777777" w:rsidTr="00AE44C5">
        <w:trPr>
          <w:cantSplit/>
        </w:trPr>
        <w:tc>
          <w:tcPr>
            <w:tcW w:w="638" w:type="dxa"/>
            <w:tcBorders>
              <w:left w:val="single" w:sz="4" w:space="0" w:color="auto"/>
            </w:tcBorders>
          </w:tcPr>
          <w:p w14:paraId="5DC24F4F"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2.1</w:t>
            </w:r>
          </w:p>
        </w:tc>
        <w:tc>
          <w:tcPr>
            <w:tcW w:w="6683" w:type="dxa"/>
            <w:tcBorders>
              <w:right w:val="single" w:sz="4" w:space="0" w:color="auto"/>
            </w:tcBorders>
          </w:tcPr>
          <w:p w14:paraId="02696664"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Katılma Hesaplarına Verilen Kar Payları</w:t>
            </w:r>
          </w:p>
        </w:tc>
        <w:tc>
          <w:tcPr>
            <w:tcW w:w="994" w:type="dxa"/>
            <w:tcBorders>
              <w:left w:val="single" w:sz="4" w:space="0" w:color="auto"/>
              <w:right w:val="single" w:sz="4" w:space="0" w:color="auto"/>
            </w:tcBorders>
            <w:vAlign w:val="bottom"/>
          </w:tcPr>
          <w:p w14:paraId="2089B1E4" w14:textId="77777777" w:rsidR="00AE44C5" w:rsidRPr="00A5606A" w:rsidRDefault="00AE44C5" w:rsidP="00AE44C5">
            <w:pPr>
              <w:autoSpaceDE w:val="0"/>
              <w:autoSpaceDN w:val="0"/>
              <w:adjustRightInd w:val="0"/>
              <w:ind w:left="-42"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5D7A4E12" w14:textId="04B524F8"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228.092 </w:t>
            </w:r>
          </w:p>
        </w:tc>
      </w:tr>
      <w:tr w:rsidR="00AE44C5" w:rsidRPr="00A5606A" w14:paraId="1FB526E3" w14:textId="77777777" w:rsidTr="00AE44C5">
        <w:trPr>
          <w:cantSplit/>
        </w:trPr>
        <w:tc>
          <w:tcPr>
            <w:tcW w:w="638" w:type="dxa"/>
            <w:tcBorders>
              <w:left w:val="single" w:sz="4" w:space="0" w:color="auto"/>
            </w:tcBorders>
          </w:tcPr>
          <w:p w14:paraId="24FD88AF"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2.2</w:t>
            </w:r>
          </w:p>
        </w:tc>
        <w:tc>
          <w:tcPr>
            <w:tcW w:w="6683" w:type="dxa"/>
            <w:tcBorders>
              <w:right w:val="single" w:sz="4" w:space="0" w:color="auto"/>
            </w:tcBorders>
          </w:tcPr>
          <w:p w14:paraId="2D715EA4"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Kullanılan Kredilere Verilen Kar Payları </w:t>
            </w:r>
          </w:p>
        </w:tc>
        <w:tc>
          <w:tcPr>
            <w:tcW w:w="994" w:type="dxa"/>
            <w:tcBorders>
              <w:left w:val="single" w:sz="4" w:space="0" w:color="auto"/>
              <w:right w:val="single" w:sz="4" w:space="0" w:color="auto"/>
            </w:tcBorders>
            <w:vAlign w:val="bottom"/>
          </w:tcPr>
          <w:p w14:paraId="714894D7" w14:textId="77777777" w:rsidR="00AE44C5" w:rsidRPr="00A5606A" w:rsidRDefault="00AE44C5" w:rsidP="00AE44C5">
            <w:pPr>
              <w:autoSpaceDE w:val="0"/>
              <w:autoSpaceDN w:val="0"/>
              <w:adjustRightInd w:val="0"/>
              <w:ind w:left="-42"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0882DF17" w14:textId="2D53FA48"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51.692 </w:t>
            </w:r>
          </w:p>
        </w:tc>
      </w:tr>
      <w:tr w:rsidR="00AE44C5" w:rsidRPr="00A5606A" w14:paraId="3D7262A1" w14:textId="77777777" w:rsidTr="00AE44C5">
        <w:trPr>
          <w:cantSplit/>
        </w:trPr>
        <w:tc>
          <w:tcPr>
            <w:tcW w:w="638" w:type="dxa"/>
            <w:tcBorders>
              <w:left w:val="single" w:sz="4" w:space="0" w:color="auto"/>
            </w:tcBorders>
          </w:tcPr>
          <w:p w14:paraId="03A1886B"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2.3</w:t>
            </w:r>
          </w:p>
        </w:tc>
        <w:tc>
          <w:tcPr>
            <w:tcW w:w="6683" w:type="dxa"/>
            <w:tcBorders>
              <w:right w:val="single" w:sz="4" w:space="0" w:color="auto"/>
            </w:tcBorders>
          </w:tcPr>
          <w:p w14:paraId="66FB1BF4"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Para Piyasası İşlemlerine Verilen Kar Payları</w:t>
            </w:r>
          </w:p>
        </w:tc>
        <w:tc>
          <w:tcPr>
            <w:tcW w:w="994" w:type="dxa"/>
            <w:tcBorders>
              <w:left w:val="single" w:sz="4" w:space="0" w:color="auto"/>
              <w:right w:val="single" w:sz="4" w:space="0" w:color="auto"/>
            </w:tcBorders>
            <w:vAlign w:val="bottom"/>
          </w:tcPr>
          <w:p w14:paraId="4A6C4A7D" w14:textId="77777777" w:rsidR="00AE44C5" w:rsidRPr="00A5606A" w:rsidRDefault="00AE44C5" w:rsidP="00AE44C5">
            <w:pPr>
              <w:autoSpaceDE w:val="0"/>
              <w:autoSpaceDN w:val="0"/>
              <w:adjustRightInd w:val="0"/>
              <w:ind w:left="-42"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37727800" w14:textId="0E7A2BF9"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1.541 </w:t>
            </w:r>
          </w:p>
        </w:tc>
      </w:tr>
      <w:tr w:rsidR="00AE44C5" w:rsidRPr="00A5606A" w14:paraId="59F42F0A" w14:textId="77777777" w:rsidTr="00AE44C5">
        <w:trPr>
          <w:cantSplit/>
        </w:trPr>
        <w:tc>
          <w:tcPr>
            <w:tcW w:w="638" w:type="dxa"/>
            <w:tcBorders>
              <w:left w:val="single" w:sz="4" w:space="0" w:color="auto"/>
            </w:tcBorders>
          </w:tcPr>
          <w:p w14:paraId="683E9107"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2.4</w:t>
            </w:r>
          </w:p>
        </w:tc>
        <w:tc>
          <w:tcPr>
            <w:tcW w:w="6683" w:type="dxa"/>
            <w:tcBorders>
              <w:right w:val="single" w:sz="4" w:space="0" w:color="auto"/>
            </w:tcBorders>
          </w:tcPr>
          <w:p w14:paraId="434EB1E1"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İhraç Edilen Menkul Kıymetlere Verilen Kar Payları</w:t>
            </w:r>
          </w:p>
        </w:tc>
        <w:tc>
          <w:tcPr>
            <w:tcW w:w="994" w:type="dxa"/>
            <w:tcBorders>
              <w:left w:val="single" w:sz="4" w:space="0" w:color="auto"/>
              <w:right w:val="single" w:sz="4" w:space="0" w:color="auto"/>
            </w:tcBorders>
            <w:vAlign w:val="bottom"/>
          </w:tcPr>
          <w:p w14:paraId="3D0AD3A3" w14:textId="77777777" w:rsidR="00AE44C5" w:rsidRPr="00A5606A" w:rsidRDefault="00AE44C5" w:rsidP="00AE44C5">
            <w:pPr>
              <w:autoSpaceDE w:val="0"/>
              <w:autoSpaceDN w:val="0"/>
              <w:adjustRightInd w:val="0"/>
              <w:ind w:left="-42"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6365F851" w14:textId="0C30CB3E"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22.515 </w:t>
            </w:r>
          </w:p>
        </w:tc>
      </w:tr>
      <w:tr w:rsidR="00AE44C5" w:rsidRPr="00A5606A" w14:paraId="65937CD9" w14:textId="77777777" w:rsidTr="00AE44C5">
        <w:trPr>
          <w:cantSplit/>
        </w:trPr>
        <w:tc>
          <w:tcPr>
            <w:tcW w:w="638" w:type="dxa"/>
            <w:tcBorders>
              <w:left w:val="single" w:sz="4" w:space="0" w:color="auto"/>
            </w:tcBorders>
          </w:tcPr>
          <w:p w14:paraId="07BD76E4"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2.5</w:t>
            </w:r>
          </w:p>
        </w:tc>
        <w:tc>
          <w:tcPr>
            <w:tcW w:w="6683" w:type="dxa"/>
            <w:tcBorders>
              <w:right w:val="single" w:sz="4" w:space="0" w:color="auto"/>
            </w:tcBorders>
          </w:tcPr>
          <w:p w14:paraId="0A86BDA8"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Diğer Kar Payı Giderleri</w:t>
            </w:r>
          </w:p>
        </w:tc>
        <w:tc>
          <w:tcPr>
            <w:tcW w:w="994" w:type="dxa"/>
            <w:tcBorders>
              <w:left w:val="single" w:sz="4" w:space="0" w:color="auto"/>
              <w:right w:val="single" w:sz="4" w:space="0" w:color="auto"/>
            </w:tcBorders>
            <w:vAlign w:val="bottom"/>
          </w:tcPr>
          <w:p w14:paraId="6E268BAD" w14:textId="77777777" w:rsidR="00AE44C5" w:rsidRPr="00A5606A" w:rsidRDefault="00AE44C5" w:rsidP="00AE44C5">
            <w:pPr>
              <w:autoSpaceDE w:val="0"/>
              <w:autoSpaceDN w:val="0"/>
              <w:adjustRightInd w:val="0"/>
              <w:ind w:left="-42"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57C96E26" w14:textId="44456B27"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8.593 </w:t>
            </w:r>
          </w:p>
        </w:tc>
      </w:tr>
      <w:tr w:rsidR="00AE44C5" w:rsidRPr="00A5606A" w14:paraId="23B56CC0" w14:textId="77777777" w:rsidTr="00AE44C5">
        <w:trPr>
          <w:cantSplit/>
        </w:trPr>
        <w:tc>
          <w:tcPr>
            <w:tcW w:w="638" w:type="dxa"/>
            <w:tcBorders>
              <w:left w:val="single" w:sz="4" w:space="0" w:color="auto"/>
            </w:tcBorders>
          </w:tcPr>
          <w:p w14:paraId="662970E3"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III.</w:t>
            </w:r>
          </w:p>
        </w:tc>
        <w:tc>
          <w:tcPr>
            <w:tcW w:w="6683" w:type="dxa"/>
            <w:tcBorders>
              <w:right w:val="single" w:sz="4" w:space="0" w:color="auto"/>
            </w:tcBorders>
          </w:tcPr>
          <w:p w14:paraId="5EDCAF6C" w14:textId="77777777" w:rsidR="00AE44C5" w:rsidRPr="00A5606A" w:rsidRDefault="00AE44C5" w:rsidP="00AE44C5">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NET KAR PAYI GELİRİ/GİDERİ (I - II)</w:t>
            </w:r>
          </w:p>
        </w:tc>
        <w:tc>
          <w:tcPr>
            <w:tcW w:w="994" w:type="dxa"/>
            <w:tcBorders>
              <w:left w:val="single" w:sz="4" w:space="0" w:color="auto"/>
              <w:right w:val="single" w:sz="4" w:space="0" w:color="auto"/>
            </w:tcBorders>
            <w:vAlign w:val="bottom"/>
          </w:tcPr>
          <w:p w14:paraId="53429ED8" w14:textId="77777777" w:rsidR="00AE44C5" w:rsidRPr="00A5606A" w:rsidRDefault="00AE44C5" w:rsidP="00AE44C5">
            <w:pPr>
              <w:autoSpaceDE w:val="0"/>
              <w:autoSpaceDN w:val="0"/>
              <w:adjustRightInd w:val="0"/>
              <w:ind w:left="-42"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3DD4B1CA" w14:textId="675384EE" w:rsidR="00AE44C5" w:rsidRPr="00A5606A" w:rsidRDefault="00AE44C5" w:rsidP="00AE44C5">
            <w:pPr>
              <w:ind w:left="-210" w:right="33"/>
              <w:jc w:val="right"/>
              <w:rPr>
                <w:rFonts w:ascii="Arial" w:hAnsi="Arial" w:cs="Arial"/>
                <w:b/>
                <w:sz w:val="14"/>
                <w:szCs w:val="14"/>
              </w:rPr>
            </w:pPr>
            <w:r w:rsidRPr="00C54A40">
              <w:rPr>
                <w:rFonts w:ascii="Arial" w:hAnsi="Arial" w:cs="Arial"/>
                <w:b/>
                <w:color w:val="000000" w:themeColor="text1"/>
                <w:sz w:val="14"/>
                <w:szCs w:val="14"/>
              </w:rPr>
              <w:t xml:space="preserve"> 318.565 </w:t>
            </w:r>
          </w:p>
        </w:tc>
      </w:tr>
      <w:tr w:rsidR="00AE44C5" w:rsidRPr="00A5606A" w14:paraId="2DC74E6B" w14:textId="77777777" w:rsidTr="00AE44C5">
        <w:trPr>
          <w:cantSplit/>
        </w:trPr>
        <w:tc>
          <w:tcPr>
            <w:tcW w:w="638" w:type="dxa"/>
            <w:tcBorders>
              <w:left w:val="single" w:sz="4" w:space="0" w:color="auto"/>
            </w:tcBorders>
          </w:tcPr>
          <w:p w14:paraId="0219B77A"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IV.</w:t>
            </w:r>
          </w:p>
        </w:tc>
        <w:tc>
          <w:tcPr>
            <w:tcW w:w="6683" w:type="dxa"/>
            <w:tcBorders>
              <w:right w:val="single" w:sz="4" w:space="0" w:color="auto"/>
            </w:tcBorders>
          </w:tcPr>
          <w:p w14:paraId="2FA07FDD" w14:textId="77777777" w:rsidR="00AE44C5" w:rsidRPr="00A5606A" w:rsidRDefault="00AE44C5" w:rsidP="00AE44C5">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NET ÜCRET VE KOMİSYON GELİRLERİ/GİDERLERİ</w:t>
            </w:r>
          </w:p>
        </w:tc>
        <w:tc>
          <w:tcPr>
            <w:tcW w:w="994" w:type="dxa"/>
            <w:tcBorders>
              <w:left w:val="single" w:sz="4" w:space="0" w:color="auto"/>
              <w:right w:val="single" w:sz="4" w:space="0" w:color="auto"/>
            </w:tcBorders>
            <w:vAlign w:val="bottom"/>
          </w:tcPr>
          <w:p w14:paraId="3B561223" w14:textId="77777777" w:rsidR="00AE44C5" w:rsidRPr="00A5606A" w:rsidRDefault="00AE44C5" w:rsidP="00AE44C5">
            <w:pPr>
              <w:autoSpaceDE w:val="0"/>
              <w:autoSpaceDN w:val="0"/>
              <w:adjustRightInd w:val="0"/>
              <w:ind w:left="-42"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700292D1" w14:textId="77E34AC6" w:rsidR="00AE44C5" w:rsidRPr="00A5606A" w:rsidRDefault="00AE44C5" w:rsidP="00AE44C5">
            <w:pPr>
              <w:ind w:left="-210" w:right="33"/>
              <w:jc w:val="right"/>
              <w:rPr>
                <w:rFonts w:ascii="Arial" w:hAnsi="Arial" w:cs="Arial"/>
                <w:b/>
                <w:sz w:val="14"/>
                <w:szCs w:val="14"/>
              </w:rPr>
            </w:pPr>
            <w:r w:rsidRPr="00C54A40">
              <w:rPr>
                <w:rFonts w:ascii="Arial" w:hAnsi="Arial" w:cs="Arial"/>
                <w:b/>
                <w:color w:val="000000" w:themeColor="text1"/>
                <w:sz w:val="14"/>
                <w:szCs w:val="14"/>
              </w:rPr>
              <w:t xml:space="preserve"> 37.798 </w:t>
            </w:r>
          </w:p>
        </w:tc>
      </w:tr>
      <w:tr w:rsidR="00AE44C5" w:rsidRPr="00A5606A" w14:paraId="64E8A7AD" w14:textId="77777777" w:rsidTr="00AE44C5">
        <w:trPr>
          <w:cantSplit/>
        </w:trPr>
        <w:tc>
          <w:tcPr>
            <w:tcW w:w="638" w:type="dxa"/>
            <w:tcBorders>
              <w:left w:val="single" w:sz="4" w:space="0" w:color="auto"/>
            </w:tcBorders>
          </w:tcPr>
          <w:p w14:paraId="52182753"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4.1</w:t>
            </w:r>
          </w:p>
        </w:tc>
        <w:tc>
          <w:tcPr>
            <w:tcW w:w="6683" w:type="dxa"/>
            <w:tcBorders>
              <w:right w:val="single" w:sz="4" w:space="0" w:color="auto"/>
            </w:tcBorders>
          </w:tcPr>
          <w:p w14:paraId="03A98DCC"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Alınan Ücret ve Komisyonlar</w:t>
            </w:r>
          </w:p>
        </w:tc>
        <w:tc>
          <w:tcPr>
            <w:tcW w:w="994" w:type="dxa"/>
            <w:tcBorders>
              <w:left w:val="single" w:sz="4" w:space="0" w:color="auto"/>
              <w:right w:val="single" w:sz="4" w:space="0" w:color="auto"/>
            </w:tcBorders>
            <w:vAlign w:val="bottom"/>
          </w:tcPr>
          <w:p w14:paraId="1AB17B24" w14:textId="77777777" w:rsidR="00AE44C5" w:rsidRPr="00A5606A" w:rsidRDefault="00AE44C5" w:rsidP="00AE44C5">
            <w:pPr>
              <w:autoSpaceDE w:val="0"/>
              <w:autoSpaceDN w:val="0"/>
              <w:adjustRightInd w:val="0"/>
              <w:ind w:left="-42"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25CDD81D" w14:textId="7470BD40"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53.274 </w:t>
            </w:r>
          </w:p>
        </w:tc>
      </w:tr>
      <w:tr w:rsidR="00AE44C5" w:rsidRPr="00A5606A" w14:paraId="24BEC740" w14:textId="77777777" w:rsidTr="00AE44C5">
        <w:trPr>
          <w:cantSplit/>
        </w:trPr>
        <w:tc>
          <w:tcPr>
            <w:tcW w:w="638" w:type="dxa"/>
            <w:tcBorders>
              <w:left w:val="single" w:sz="4" w:space="0" w:color="auto"/>
            </w:tcBorders>
          </w:tcPr>
          <w:p w14:paraId="4C757B34"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4.1.1</w:t>
            </w:r>
          </w:p>
        </w:tc>
        <w:tc>
          <w:tcPr>
            <w:tcW w:w="6683" w:type="dxa"/>
            <w:tcBorders>
              <w:right w:val="single" w:sz="4" w:space="0" w:color="auto"/>
            </w:tcBorders>
          </w:tcPr>
          <w:p w14:paraId="52044E2F"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Gayri Nakdi Kredilerden</w:t>
            </w:r>
          </w:p>
        </w:tc>
        <w:tc>
          <w:tcPr>
            <w:tcW w:w="994" w:type="dxa"/>
            <w:tcBorders>
              <w:left w:val="single" w:sz="4" w:space="0" w:color="auto"/>
              <w:right w:val="single" w:sz="4" w:space="0" w:color="auto"/>
            </w:tcBorders>
            <w:vAlign w:val="bottom"/>
          </w:tcPr>
          <w:p w14:paraId="0A38482E" w14:textId="77777777" w:rsidR="00AE44C5" w:rsidRPr="00A5606A" w:rsidRDefault="00AE44C5" w:rsidP="00AE44C5">
            <w:pPr>
              <w:autoSpaceDE w:val="0"/>
              <w:autoSpaceDN w:val="0"/>
              <w:adjustRightInd w:val="0"/>
              <w:ind w:left="-42"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2C35BDCA" w14:textId="76ADE09D"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27.333 </w:t>
            </w:r>
          </w:p>
        </w:tc>
      </w:tr>
      <w:tr w:rsidR="00AE44C5" w:rsidRPr="00A5606A" w14:paraId="5F94A7DC" w14:textId="77777777" w:rsidTr="00AE44C5">
        <w:trPr>
          <w:cantSplit/>
        </w:trPr>
        <w:tc>
          <w:tcPr>
            <w:tcW w:w="638" w:type="dxa"/>
            <w:tcBorders>
              <w:left w:val="single" w:sz="4" w:space="0" w:color="auto"/>
            </w:tcBorders>
          </w:tcPr>
          <w:p w14:paraId="45EEA60F"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4.1.2</w:t>
            </w:r>
          </w:p>
        </w:tc>
        <w:tc>
          <w:tcPr>
            <w:tcW w:w="6683" w:type="dxa"/>
            <w:tcBorders>
              <w:right w:val="single" w:sz="4" w:space="0" w:color="auto"/>
            </w:tcBorders>
          </w:tcPr>
          <w:p w14:paraId="6F65760C"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Diğer</w:t>
            </w:r>
          </w:p>
        </w:tc>
        <w:tc>
          <w:tcPr>
            <w:tcW w:w="994" w:type="dxa"/>
            <w:tcBorders>
              <w:left w:val="single" w:sz="4" w:space="0" w:color="auto"/>
              <w:right w:val="single" w:sz="4" w:space="0" w:color="auto"/>
            </w:tcBorders>
            <w:vAlign w:val="bottom"/>
          </w:tcPr>
          <w:p w14:paraId="226E9A14" w14:textId="77777777" w:rsidR="00AE44C5" w:rsidRPr="00A5606A" w:rsidRDefault="00AE44C5" w:rsidP="00AE44C5">
            <w:pPr>
              <w:autoSpaceDE w:val="0"/>
              <w:autoSpaceDN w:val="0"/>
              <w:adjustRightInd w:val="0"/>
              <w:ind w:left="-42" w:right="-108"/>
              <w:jc w:val="center"/>
              <w:rPr>
                <w:rFonts w:ascii="Arial" w:hAnsi="Arial" w:cs="Arial"/>
                <w:b/>
                <w:bCs/>
                <w:sz w:val="14"/>
                <w:szCs w:val="14"/>
              </w:rPr>
            </w:pPr>
            <w:r w:rsidRPr="00A5606A">
              <w:rPr>
                <w:rFonts w:ascii="Arial" w:hAnsi="Arial" w:cs="Arial"/>
                <w:b/>
                <w:bCs/>
                <w:sz w:val="14"/>
                <w:szCs w:val="14"/>
              </w:rPr>
              <w:t>(3)</w:t>
            </w:r>
          </w:p>
        </w:tc>
        <w:tc>
          <w:tcPr>
            <w:tcW w:w="1527" w:type="dxa"/>
            <w:tcBorders>
              <w:left w:val="single" w:sz="4" w:space="0" w:color="auto"/>
              <w:right w:val="single" w:sz="4" w:space="0" w:color="auto"/>
            </w:tcBorders>
            <w:vAlign w:val="bottom"/>
          </w:tcPr>
          <w:p w14:paraId="0819C484" w14:textId="0E1F19F2"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25.941 </w:t>
            </w:r>
          </w:p>
        </w:tc>
      </w:tr>
      <w:tr w:rsidR="00AE44C5" w:rsidRPr="00A5606A" w14:paraId="2542C04B" w14:textId="77777777" w:rsidTr="00AE44C5">
        <w:trPr>
          <w:cantSplit/>
        </w:trPr>
        <w:tc>
          <w:tcPr>
            <w:tcW w:w="638" w:type="dxa"/>
            <w:tcBorders>
              <w:left w:val="single" w:sz="4" w:space="0" w:color="auto"/>
            </w:tcBorders>
          </w:tcPr>
          <w:p w14:paraId="64F88DB1"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4.2</w:t>
            </w:r>
          </w:p>
        </w:tc>
        <w:tc>
          <w:tcPr>
            <w:tcW w:w="6683" w:type="dxa"/>
            <w:tcBorders>
              <w:right w:val="single" w:sz="4" w:space="0" w:color="auto"/>
            </w:tcBorders>
          </w:tcPr>
          <w:p w14:paraId="2E60B949"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Verilen Ücret Ve Komisyonlar</w:t>
            </w:r>
          </w:p>
        </w:tc>
        <w:tc>
          <w:tcPr>
            <w:tcW w:w="994" w:type="dxa"/>
            <w:tcBorders>
              <w:left w:val="single" w:sz="4" w:space="0" w:color="auto"/>
              <w:right w:val="single" w:sz="4" w:space="0" w:color="auto"/>
            </w:tcBorders>
            <w:vAlign w:val="bottom"/>
          </w:tcPr>
          <w:p w14:paraId="4FB0F445" w14:textId="77777777" w:rsidR="00AE44C5" w:rsidRPr="00A5606A" w:rsidRDefault="00AE44C5" w:rsidP="00AE44C5">
            <w:pPr>
              <w:autoSpaceDE w:val="0"/>
              <w:autoSpaceDN w:val="0"/>
              <w:adjustRightInd w:val="0"/>
              <w:ind w:left="-42"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5297D13C" w14:textId="73EAC470"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15.476 </w:t>
            </w:r>
          </w:p>
        </w:tc>
      </w:tr>
      <w:tr w:rsidR="00AE44C5" w:rsidRPr="00A5606A" w14:paraId="07328B56" w14:textId="77777777" w:rsidTr="00AE44C5">
        <w:trPr>
          <w:cantSplit/>
        </w:trPr>
        <w:tc>
          <w:tcPr>
            <w:tcW w:w="638" w:type="dxa"/>
            <w:tcBorders>
              <w:left w:val="single" w:sz="4" w:space="0" w:color="auto"/>
            </w:tcBorders>
          </w:tcPr>
          <w:p w14:paraId="0CD7BA64"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4.2.1</w:t>
            </w:r>
          </w:p>
        </w:tc>
        <w:tc>
          <w:tcPr>
            <w:tcW w:w="6683" w:type="dxa"/>
            <w:tcBorders>
              <w:right w:val="single" w:sz="4" w:space="0" w:color="auto"/>
            </w:tcBorders>
          </w:tcPr>
          <w:p w14:paraId="4B164A32"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Gayri Nakdi Kredilere </w:t>
            </w:r>
          </w:p>
        </w:tc>
        <w:tc>
          <w:tcPr>
            <w:tcW w:w="994" w:type="dxa"/>
            <w:tcBorders>
              <w:left w:val="single" w:sz="4" w:space="0" w:color="auto"/>
              <w:right w:val="single" w:sz="4" w:space="0" w:color="auto"/>
            </w:tcBorders>
            <w:vAlign w:val="bottom"/>
          </w:tcPr>
          <w:p w14:paraId="31293F06" w14:textId="77777777" w:rsidR="00AE44C5" w:rsidRPr="00A5606A" w:rsidRDefault="00AE44C5" w:rsidP="00AE44C5">
            <w:pPr>
              <w:autoSpaceDE w:val="0"/>
              <w:autoSpaceDN w:val="0"/>
              <w:adjustRightInd w:val="0"/>
              <w:ind w:left="-42"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1663A160" w14:textId="6F181245"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46 </w:t>
            </w:r>
          </w:p>
        </w:tc>
      </w:tr>
      <w:tr w:rsidR="00AE44C5" w:rsidRPr="00A5606A" w14:paraId="69D56034" w14:textId="77777777" w:rsidTr="00AE44C5">
        <w:trPr>
          <w:cantSplit/>
        </w:trPr>
        <w:tc>
          <w:tcPr>
            <w:tcW w:w="638" w:type="dxa"/>
            <w:tcBorders>
              <w:left w:val="single" w:sz="4" w:space="0" w:color="auto"/>
            </w:tcBorders>
          </w:tcPr>
          <w:p w14:paraId="39182335"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4.2.2</w:t>
            </w:r>
          </w:p>
        </w:tc>
        <w:tc>
          <w:tcPr>
            <w:tcW w:w="6683" w:type="dxa"/>
            <w:tcBorders>
              <w:right w:val="single" w:sz="4" w:space="0" w:color="auto"/>
            </w:tcBorders>
          </w:tcPr>
          <w:p w14:paraId="6E0B6E3C"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Diğer</w:t>
            </w:r>
          </w:p>
        </w:tc>
        <w:tc>
          <w:tcPr>
            <w:tcW w:w="994" w:type="dxa"/>
            <w:tcBorders>
              <w:left w:val="single" w:sz="4" w:space="0" w:color="auto"/>
              <w:right w:val="single" w:sz="4" w:space="0" w:color="auto"/>
            </w:tcBorders>
            <w:vAlign w:val="bottom"/>
          </w:tcPr>
          <w:p w14:paraId="4790E6A9" w14:textId="77777777" w:rsidR="00AE44C5" w:rsidRPr="00A5606A" w:rsidRDefault="00AE44C5" w:rsidP="00AE44C5">
            <w:pPr>
              <w:autoSpaceDE w:val="0"/>
              <w:autoSpaceDN w:val="0"/>
              <w:adjustRightInd w:val="0"/>
              <w:ind w:left="-42" w:right="-108"/>
              <w:jc w:val="center"/>
              <w:rPr>
                <w:rFonts w:ascii="Arial" w:hAnsi="Arial" w:cs="Arial"/>
                <w:b/>
                <w:bCs/>
                <w:sz w:val="14"/>
                <w:szCs w:val="14"/>
              </w:rPr>
            </w:pPr>
            <w:r w:rsidRPr="00A5606A">
              <w:rPr>
                <w:rFonts w:ascii="Arial" w:hAnsi="Arial" w:cs="Arial"/>
                <w:b/>
                <w:bCs/>
                <w:sz w:val="14"/>
                <w:szCs w:val="14"/>
              </w:rPr>
              <w:t>(3)</w:t>
            </w:r>
          </w:p>
        </w:tc>
        <w:tc>
          <w:tcPr>
            <w:tcW w:w="1527" w:type="dxa"/>
            <w:tcBorders>
              <w:left w:val="single" w:sz="4" w:space="0" w:color="auto"/>
              <w:right w:val="single" w:sz="4" w:space="0" w:color="auto"/>
            </w:tcBorders>
            <w:vAlign w:val="bottom"/>
          </w:tcPr>
          <w:p w14:paraId="1CEDCCC5" w14:textId="54DD1AB5"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15.430 </w:t>
            </w:r>
          </w:p>
        </w:tc>
      </w:tr>
      <w:tr w:rsidR="00AE44C5" w:rsidRPr="00A5606A" w14:paraId="3E4EB540" w14:textId="77777777" w:rsidTr="00AE44C5">
        <w:trPr>
          <w:cantSplit/>
        </w:trPr>
        <w:tc>
          <w:tcPr>
            <w:tcW w:w="638" w:type="dxa"/>
            <w:tcBorders>
              <w:left w:val="single" w:sz="4" w:space="0" w:color="auto"/>
            </w:tcBorders>
          </w:tcPr>
          <w:p w14:paraId="39D8A566"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V.</w:t>
            </w:r>
          </w:p>
        </w:tc>
        <w:tc>
          <w:tcPr>
            <w:tcW w:w="6683" w:type="dxa"/>
            <w:tcBorders>
              <w:right w:val="single" w:sz="4" w:space="0" w:color="auto"/>
            </w:tcBorders>
          </w:tcPr>
          <w:p w14:paraId="474E1338" w14:textId="77777777" w:rsidR="00AE44C5" w:rsidRPr="00A5606A" w:rsidRDefault="00AE44C5" w:rsidP="00AE44C5">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TEMETTÜ GELİRLERİ</w:t>
            </w:r>
          </w:p>
        </w:tc>
        <w:tc>
          <w:tcPr>
            <w:tcW w:w="994" w:type="dxa"/>
            <w:tcBorders>
              <w:left w:val="single" w:sz="4" w:space="0" w:color="auto"/>
              <w:right w:val="single" w:sz="4" w:space="0" w:color="auto"/>
            </w:tcBorders>
            <w:vAlign w:val="bottom"/>
          </w:tcPr>
          <w:p w14:paraId="19442B08" w14:textId="77777777" w:rsidR="00AE44C5" w:rsidRPr="00A5606A" w:rsidRDefault="00AE44C5" w:rsidP="00AE44C5">
            <w:pPr>
              <w:autoSpaceDE w:val="0"/>
              <w:autoSpaceDN w:val="0"/>
              <w:adjustRightInd w:val="0"/>
              <w:ind w:left="-42" w:right="-108"/>
              <w:jc w:val="center"/>
              <w:rPr>
                <w:rFonts w:ascii="Arial" w:hAnsi="Arial" w:cs="Arial"/>
                <w:b/>
                <w:sz w:val="14"/>
                <w:szCs w:val="14"/>
              </w:rPr>
            </w:pPr>
            <w:r w:rsidRPr="00A5606A">
              <w:rPr>
                <w:rFonts w:ascii="Arial" w:hAnsi="Arial" w:cs="Arial"/>
                <w:b/>
                <w:sz w:val="14"/>
                <w:szCs w:val="14"/>
              </w:rPr>
              <w:t>(4)</w:t>
            </w:r>
          </w:p>
        </w:tc>
        <w:tc>
          <w:tcPr>
            <w:tcW w:w="1527" w:type="dxa"/>
            <w:tcBorders>
              <w:left w:val="single" w:sz="4" w:space="0" w:color="auto"/>
              <w:right w:val="single" w:sz="4" w:space="0" w:color="auto"/>
            </w:tcBorders>
            <w:vAlign w:val="bottom"/>
          </w:tcPr>
          <w:p w14:paraId="673383A8" w14:textId="3F7967A5" w:rsidR="00AE44C5" w:rsidRPr="00A5606A" w:rsidRDefault="00C834C6" w:rsidP="00AE44C5">
            <w:pPr>
              <w:ind w:left="-210" w:right="33"/>
              <w:jc w:val="right"/>
              <w:rPr>
                <w:rFonts w:ascii="Arial" w:hAnsi="Arial" w:cs="Arial"/>
                <w:b/>
                <w:sz w:val="14"/>
                <w:szCs w:val="14"/>
              </w:rPr>
            </w:pPr>
            <w:r>
              <w:rPr>
                <w:rFonts w:ascii="Arial" w:hAnsi="Arial" w:cs="Arial"/>
                <w:color w:val="000000" w:themeColor="text1"/>
                <w:sz w:val="14"/>
                <w:szCs w:val="14"/>
              </w:rPr>
              <w:t>-</w:t>
            </w:r>
          </w:p>
        </w:tc>
      </w:tr>
      <w:tr w:rsidR="00AE44C5" w:rsidRPr="00A5606A" w14:paraId="5F8DD527" w14:textId="77777777" w:rsidTr="00AE44C5">
        <w:trPr>
          <w:cantSplit/>
        </w:trPr>
        <w:tc>
          <w:tcPr>
            <w:tcW w:w="638" w:type="dxa"/>
            <w:tcBorders>
              <w:left w:val="single" w:sz="4" w:space="0" w:color="auto"/>
            </w:tcBorders>
          </w:tcPr>
          <w:p w14:paraId="6C8C1D55"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VI.</w:t>
            </w:r>
          </w:p>
        </w:tc>
        <w:tc>
          <w:tcPr>
            <w:tcW w:w="6683" w:type="dxa"/>
            <w:tcBorders>
              <w:right w:val="single" w:sz="4" w:space="0" w:color="auto"/>
            </w:tcBorders>
          </w:tcPr>
          <w:p w14:paraId="564E31D9" w14:textId="77777777" w:rsidR="00AE44C5" w:rsidRPr="00A5606A" w:rsidRDefault="00AE44C5" w:rsidP="00AE44C5">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TİCARİ KAR/ZARAR (Net)</w:t>
            </w:r>
          </w:p>
        </w:tc>
        <w:tc>
          <w:tcPr>
            <w:tcW w:w="994" w:type="dxa"/>
            <w:tcBorders>
              <w:left w:val="single" w:sz="4" w:space="0" w:color="auto"/>
              <w:right w:val="single" w:sz="4" w:space="0" w:color="auto"/>
            </w:tcBorders>
            <w:vAlign w:val="bottom"/>
          </w:tcPr>
          <w:p w14:paraId="10DB484C" w14:textId="77777777" w:rsidR="00AE44C5" w:rsidRPr="00A5606A" w:rsidRDefault="00AE44C5" w:rsidP="00AE44C5">
            <w:pPr>
              <w:autoSpaceDE w:val="0"/>
              <w:autoSpaceDN w:val="0"/>
              <w:adjustRightInd w:val="0"/>
              <w:ind w:left="-42" w:right="-108"/>
              <w:jc w:val="center"/>
              <w:rPr>
                <w:rFonts w:ascii="Arial" w:hAnsi="Arial" w:cs="Arial"/>
                <w:b/>
                <w:sz w:val="14"/>
                <w:szCs w:val="14"/>
              </w:rPr>
            </w:pPr>
            <w:r w:rsidRPr="00A5606A">
              <w:rPr>
                <w:rFonts w:ascii="Arial" w:hAnsi="Arial" w:cs="Arial"/>
                <w:b/>
                <w:sz w:val="14"/>
                <w:szCs w:val="14"/>
              </w:rPr>
              <w:t>(5)</w:t>
            </w:r>
          </w:p>
        </w:tc>
        <w:tc>
          <w:tcPr>
            <w:tcW w:w="1527" w:type="dxa"/>
            <w:tcBorders>
              <w:left w:val="single" w:sz="4" w:space="0" w:color="auto"/>
              <w:right w:val="single" w:sz="4" w:space="0" w:color="auto"/>
            </w:tcBorders>
            <w:vAlign w:val="bottom"/>
          </w:tcPr>
          <w:p w14:paraId="477145C1" w14:textId="32DFC8B0" w:rsidR="00AE44C5" w:rsidRPr="00A5606A" w:rsidRDefault="00AE44C5" w:rsidP="00AE44C5">
            <w:pPr>
              <w:ind w:left="-210" w:right="33"/>
              <w:jc w:val="right"/>
              <w:rPr>
                <w:rFonts w:ascii="Arial" w:hAnsi="Arial" w:cs="Arial"/>
                <w:b/>
                <w:sz w:val="14"/>
                <w:szCs w:val="14"/>
              </w:rPr>
            </w:pPr>
            <w:r w:rsidRPr="00C54A40">
              <w:rPr>
                <w:rFonts w:ascii="Arial" w:hAnsi="Arial" w:cs="Arial"/>
                <w:b/>
                <w:color w:val="000000" w:themeColor="text1"/>
                <w:sz w:val="14"/>
                <w:szCs w:val="14"/>
              </w:rPr>
              <w:t xml:space="preserve"> (11.065)</w:t>
            </w:r>
          </w:p>
        </w:tc>
      </w:tr>
      <w:tr w:rsidR="00AE44C5" w:rsidRPr="00A5606A" w14:paraId="41C8DF24" w14:textId="77777777" w:rsidTr="00AE44C5">
        <w:trPr>
          <w:cantSplit/>
        </w:trPr>
        <w:tc>
          <w:tcPr>
            <w:tcW w:w="638" w:type="dxa"/>
            <w:tcBorders>
              <w:left w:val="single" w:sz="4" w:space="0" w:color="auto"/>
            </w:tcBorders>
          </w:tcPr>
          <w:p w14:paraId="5F37236A"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6.1</w:t>
            </w:r>
          </w:p>
        </w:tc>
        <w:tc>
          <w:tcPr>
            <w:tcW w:w="6683" w:type="dxa"/>
            <w:tcBorders>
              <w:right w:val="single" w:sz="4" w:space="0" w:color="auto"/>
            </w:tcBorders>
          </w:tcPr>
          <w:p w14:paraId="61568913"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Sermaye Piyasası İşlemleri Karı/Zararı </w:t>
            </w:r>
          </w:p>
        </w:tc>
        <w:tc>
          <w:tcPr>
            <w:tcW w:w="994" w:type="dxa"/>
            <w:tcBorders>
              <w:left w:val="single" w:sz="4" w:space="0" w:color="auto"/>
              <w:right w:val="single" w:sz="4" w:space="0" w:color="auto"/>
            </w:tcBorders>
            <w:vAlign w:val="bottom"/>
          </w:tcPr>
          <w:p w14:paraId="4FD58980" w14:textId="77777777" w:rsidR="00AE44C5" w:rsidRPr="00A5606A" w:rsidRDefault="00AE44C5" w:rsidP="00AE44C5">
            <w:pPr>
              <w:autoSpaceDE w:val="0"/>
              <w:autoSpaceDN w:val="0"/>
              <w:adjustRightInd w:val="0"/>
              <w:ind w:left="-42"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4E08C70B" w14:textId="26E9B2C2"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307 </w:t>
            </w:r>
          </w:p>
        </w:tc>
      </w:tr>
      <w:tr w:rsidR="00AE44C5" w:rsidRPr="00A5606A" w14:paraId="10EC98A4" w14:textId="77777777" w:rsidTr="00AE44C5">
        <w:trPr>
          <w:cantSplit/>
        </w:trPr>
        <w:tc>
          <w:tcPr>
            <w:tcW w:w="638" w:type="dxa"/>
            <w:tcBorders>
              <w:left w:val="single" w:sz="4" w:space="0" w:color="auto"/>
            </w:tcBorders>
          </w:tcPr>
          <w:p w14:paraId="5225425E"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6.2.</w:t>
            </w:r>
          </w:p>
        </w:tc>
        <w:tc>
          <w:tcPr>
            <w:tcW w:w="6683" w:type="dxa"/>
            <w:tcBorders>
              <w:right w:val="single" w:sz="4" w:space="0" w:color="auto"/>
            </w:tcBorders>
          </w:tcPr>
          <w:p w14:paraId="7A6FE544"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Türev Finansal İşlemlerden Kar/Zarar</w:t>
            </w:r>
          </w:p>
        </w:tc>
        <w:tc>
          <w:tcPr>
            <w:tcW w:w="994" w:type="dxa"/>
            <w:tcBorders>
              <w:left w:val="single" w:sz="4" w:space="0" w:color="auto"/>
              <w:right w:val="single" w:sz="4" w:space="0" w:color="auto"/>
            </w:tcBorders>
            <w:vAlign w:val="bottom"/>
          </w:tcPr>
          <w:p w14:paraId="31BB48BB" w14:textId="77777777" w:rsidR="00AE44C5" w:rsidRPr="00A5606A" w:rsidRDefault="00AE44C5" w:rsidP="00AE44C5">
            <w:pPr>
              <w:autoSpaceDE w:val="0"/>
              <w:autoSpaceDN w:val="0"/>
              <w:adjustRightInd w:val="0"/>
              <w:ind w:left="-42"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78E1FE7A" w14:textId="127F7E6D"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(2.511)</w:t>
            </w:r>
          </w:p>
        </w:tc>
      </w:tr>
      <w:tr w:rsidR="00AE44C5" w:rsidRPr="00A5606A" w14:paraId="6149462A" w14:textId="77777777" w:rsidTr="00AE44C5">
        <w:trPr>
          <w:cantSplit/>
        </w:trPr>
        <w:tc>
          <w:tcPr>
            <w:tcW w:w="638" w:type="dxa"/>
            <w:tcBorders>
              <w:left w:val="single" w:sz="4" w:space="0" w:color="auto"/>
            </w:tcBorders>
          </w:tcPr>
          <w:p w14:paraId="5FA88B0A"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6.3</w:t>
            </w:r>
          </w:p>
        </w:tc>
        <w:tc>
          <w:tcPr>
            <w:tcW w:w="6683" w:type="dxa"/>
            <w:tcBorders>
              <w:right w:val="single" w:sz="4" w:space="0" w:color="auto"/>
            </w:tcBorders>
          </w:tcPr>
          <w:p w14:paraId="5FEAF910"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Kambiyo İşlemleri Karı/Zararı </w:t>
            </w:r>
          </w:p>
        </w:tc>
        <w:tc>
          <w:tcPr>
            <w:tcW w:w="994" w:type="dxa"/>
            <w:tcBorders>
              <w:left w:val="single" w:sz="4" w:space="0" w:color="auto"/>
              <w:right w:val="single" w:sz="4" w:space="0" w:color="auto"/>
            </w:tcBorders>
            <w:vAlign w:val="bottom"/>
          </w:tcPr>
          <w:p w14:paraId="5461D35F" w14:textId="77777777" w:rsidR="00AE44C5" w:rsidRPr="00A5606A" w:rsidRDefault="00AE44C5" w:rsidP="00AE44C5">
            <w:pPr>
              <w:autoSpaceDE w:val="0"/>
              <w:autoSpaceDN w:val="0"/>
              <w:adjustRightInd w:val="0"/>
              <w:ind w:left="-42"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47F6C751" w14:textId="6BEF5F20"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(8.861)</w:t>
            </w:r>
          </w:p>
        </w:tc>
      </w:tr>
      <w:tr w:rsidR="00AE44C5" w:rsidRPr="00A5606A" w14:paraId="364E9195" w14:textId="77777777" w:rsidTr="00AE44C5">
        <w:trPr>
          <w:cantSplit/>
        </w:trPr>
        <w:tc>
          <w:tcPr>
            <w:tcW w:w="638" w:type="dxa"/>
            <w:tcBorders>
              <w:left w:val="single" w:sz="4" w:space="0" w:color="auto"/>
            </w:tcBorders>
          </w:tcPr>
          <w:p w14:paraId="5315ADFF"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VII.</w:t>
            </w:r>
          </w:p>
        </w:tc>
        <w:tc>
          <w:tcPr>
            <w:tcW w:w="6683" w:type="dxa"/>
            <w:tcBorders>
              <w:right w:val="single" w:sz="4" w:space="0" w:color="auto"/>
            </w:tcBorders>
          </w:tcPr>
          <w:p w14:paraId="01C0E954" w14:textId="77777777" w:rsidR="00AE44C5" w:rsidRPr="00A5606A" w:rsidRDefault="00AE44C5" w:rsidP="00AE44C5">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DİĞER FAALİYET GELİRLERİ</w:t>
            </w:r>
          </w:p>
        </w:tc>
        <w:tc>
          <w:tcPr>
            <w:tcW w:w="994" w:type="dxa"/>
            <w:tcBorders>
              <w:left w:val="single" w:sz="4" w:space="0" w:color="auto"/>
              <w:right w:val="single" w:sz="4" w:space="0" w:color="auto"/>
            </w:tcBorders>
            <w:vAlign w:val="bottom"/>
          </w:tcPr>
          <w:p w14:paraId="60C3FF40" w14:textId="77777777" w:rsidR="00AE44C5" w:rsidRPr="00A5606A" w:rsidRDefault="00AE44C5" w:rsidP="00AE44C5">
            <w:pPr>
              <w:autoSpaceDE w:val="0"/>
              <w:autoSpaceDN w:val="0"/>
              <w:adjustRightInd w:val="0"/>
              <w:ind w:left="-42" w:right="-108"/>
              <w:jc w:val="center"/>
              <w:rPr>
                <w:rFonts w:ascii="Arial" w:hAnsi="Arial" w:cs="Arial"/>
                <w:b/>
                <w:sz w:val="14"/>
                <w:szCs w:val="14"/>
              </w:rPr>
            </w:pPr>
            <w:r w:rsidRPr="00A5606A">
              <w:rPr>
                <w:rFonts w:ascii="Arial" w:hAnsi="Arial" w:cs="Arial"/>
                <w:b/>
                <w:sz w:val="14"/>
                <w:szCs w:val="14"/>
              </w:rPr>
              <w:t>(6)</w:t>
            </w:r>
          </w:p>
        </w:tc>
        <w:tc>
          <w:tcPr>
            <w:tcW w:w="1527" w:type="dxa"/>
            <w:tcBorders>
              <w:left w:val="single" w:sz="4" w:space="0" w:color="auto"/>
              <w:right w:val="single" w:sz="4" w:space="0" w:color="auto"/>
            </w:tcBorders>
            <w:vAlign w:val="bottom"/>
          </w:tcPr>
          <w:p w14:paraId="5A241BE2" w14:textId="69B25C9C" w:rsidR="00AE44C5" w:rsidRPr="00A5606A" w:rsidRDefault="00AE44C5" w:rsidP="00AE44C5">
            <w:pPr>
              <w:ind w:left="-210" w:right="33"/>
              <w:jc w:val="right"/>
              <w:rPr>
                <w:rFonts w:ascii="Arial" w:hAnsi="Arial" w:cs="Arial"/>
                <w:b/>
                <w:sz w:val="14"/>
                <w:szCs w:val="14"/>
              </w:rPr>
            </w:pPr>
            <w:r w:rsidRPr="00C54A40">
              <w:rPr>
                <w:rFonts w:ascii="Arial" w:hAnsi="Arial" w:cs="Arial"/>
                <w:b/>
                <w:color w:val="000000" w:themeColor="text1"/>
                <w:sz w:val="14"/>
                <w:szCs w:val="14"/>
              </w:rPr>
              <w:t xml:space="preserve"> 44.949 </w:t>
            </w:r>
          </w:p>
        </w:tc>
      </w:tr>
      <w:tr w:rsidR="00AE44C5" w:rsidRPr="00A5606A" w14:paraId="4EF57039" w14:textId="77777777" w:rsidTr="00AE44C5">
        <w:trPr>
          <w:cantSplit/>
        </w:trPr>
        <w:tc>
          <w:tcPr>
            <w:tcW w:w="638" w:type="dxa"/>
            <w:tcBorders>
              <w:left w:val="single" w:sz="4" w:space="0" w:color="auto"/>
            </w:tcBorders>
          </w:tcPr>
          <w:p w14:paraId="7F33CADB"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VIII.</w:t>
            </w:r>
          </w:p>
        </w:tc>
        <w:tc>
          <w:tcPr>
            <w:tcW w:w="6683" w:type="dxa"/>
            <w:tcBorders>
              <w:right w:val="single" w:sz="4" w:space="0" w:color="auto"/>
            </w:tcBorders>
          </w:tcPr>
          <w:p w14:paraId="00FA2993" w14:textId="77777777" w:rsidR="00AE44C5" w:rsidRPr="00A5606A" w:rsidRDefault="00AE44C5" w:rsidP="00AE44C5">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FAALİYET GELİRLERİ/GİDERLERİ TOPLAMI (III+IV+V+VI+VII)</w:t>
            </w:r>
          </w:p>
        </w:tc>
        <w:tc>
          <w:tcPr>
            <w:tcW w:w="994" w:type="dxa"/>
            <w:tcBorders>
              <w:left w:val="single" w:sz="4" w:space="0" w:color="auto"/>
              <w:right w:val="single" w:sz="4" w:space="0" w:color="auto"/>
            </w:tcBorders>
            <w:vAlign w:val="bottom"/>
          </w:tcPr>
          <w:p w14:paraId="1819A32D" w14:textId="77777777" w:rsidR="00AE44C5" w:rsidRPr="00A5606A" w:rsidRDefault="00AE44C5" w:rsidP="00AE44C5">
            <w:pPr>
              <w:autoSpaceDE w:val="0"/>
              <w:autoSpaceDN w:val="0"/>
              <w:adjustRightInd w:val="0"/>
              <w:ind w:left="-42" w:right="-108"/>
              <w:jc w:val="right"/>
              <w:rPr>
                <w:rFonts w:ascii="Arial" w:hAnsi="Arial" w:cs="Arial"/>
                <w:b/>
                <w:sz w:val="14"/>
                <w:szCs w:val="14"/>
              </w:rPr>
            </w:pPr>
          </w:p>
        </w:tc>
        <w:tc>
          <w:tcPr>
            <w:tcW w:w="1527" w:type="dxa"/>
            <w:tcBorders>
              <w:left w:val="single" w:sz="4" w:space="0" w:color="auto"/>
              <w:right w:val="single" w:sz="4" w:space="0" w:color="auto"/>
            </w:tcBorders>
            <w:vAlign w:val="bottom"/>
          </w:tcPr>
          <w:p w14:paraId="2A95C6B9" w14:textId="2C1FE49C" w:rsidR="00AE44C5" w:rsidRPr="00A5606A" w:rsidRDefault="00AE44C5" w:rsidP="00AE44C5">
            <w:pPr>
              <w:ind w:left="-210" w:right="33"/>
              <w:jc w:val="right"/>
              <w:rPr>
                <w:rFonts w:ascii="Arial" w:hAnsi="Arial" w:cs="Arial"/>
                <w:b/>
                <w:sz w:val="14"/>
                <w:szCs w:val="14"/>
              </w:rPr>
            </w:pPr>
            <w:r w:rsidRPr="00C54A40">
              <w:rPr>
                <w:rFonts w:ascii="Arial" w:hAnsi="Arial" w:cs="Arial"/>
                <w:b/>
                <w:color w:val="000000" w:themeColor="text1"/>
                <w:sz w:val="14"/>
                <w:szCs w:val="14"/>
              </w:rPr>
              <w:t xml:space="preserve"> 390.247 </w:t>
            </w:r>
          </w:p>
        </w:tc>
      </w:tr>
      <w:tr w:rsidR="00AE44C5" w:rsidRPr="00A5606A" w14:paraId="443D68AB" w14:textId="77777777" w:rsidTr="00AE44C5">
        <w:trPr>
          <w:cantSplit/>
        </w:trPr>
        <w:tc>
          <w:tcPr>
            <w:tcW w:w="638" w:type="dxa"/>
            <w:tcBorders>
              <w:left w:val="single" w:sz="4" w:space="0" w:color="auto"/>
            </w:tcBorders>
          </w:tcPr>
          <w:p w14:paraId="38DF2811"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IX.</w:t>
            </w:r>
          </w:p>
        </w:tc>
        <w:tc>
          <w:tcPr>
            <w:tcW w:w="6683" w:type="dxa"/>
            <w:tcBorders>
              <w:right w:val="single" w:sz="4" w:space="0" w:color="auto"/>
            </w:tcBorders>
          </w:tcPr>
          <w:p w14:paraId="6410DECD" w14:textId="77777777" w:rsidR="00AE44C5" w:rsidRPr="00A5606A" w:rsidRDefault="00AE44C5" w:rsidP="00AE44C5">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KREDİ VE DİĞER ALACAKLAR DEĞER DÜŞÜŞ KARŞILIĞI (-)</w:t>
            </w:r>
          </w:p>
        </w:tc>
        <w:tc>
          <w:tcPr>
            <w:tcW w:w="994" w:type="dxa"/>
            <w:tcBorders>
              <w:left w:val="single" w:sz="4" w:space="0" w:color="auto"/>
              <w:right w:val="single" w:sz="4" w:space="0" w:color="auto"/>
            </w:tcBorders>
            <w:vAlign w:val="bottom"/>
          </w:tcPr>
          <w:p w14:paraId="76405B60" w14:textId="77777777" w:rsidR="00AE44C5" w:rsidRPr="00A5606A" w:rsidRDefault="00AE44C5" w:rsidP="00AE44C5">
            <w:pPr>
              <w:autoSpaceDE w:val="0"/>
              <w:autoSpaceDN w:val="0"/>
              <w:adjustRightInd w:val="0"/>
              <w:ind w:left="-42" w:right="-108"/>
              <w:jc w:val="center"/>
              <w:rPr>
                <w:rFonts w:ascii="Arial" w:hAnsi="Arial" w:cs="Arial"/>
                <w:b/>
                <w:sz w:val="14"/>
                <w:szCs w:val="14"/>
              </w:rPr>
            </w:pPr>
            <w:r w:rsidRPr="00A5606A">
              <w:rPr>
                <w:rFonts w:ascii="Arial" w:hAnsi="Arial" w:cs="Arial"/>
                <w:b/>
                <w:sz w:val="14"/>
                <w:szCs w:val="14"/>
              </w:rPr>
              <w:t>(7)</w:t>
            </w:r>
          </w:p>
        </w:tc>
        <w:tc>
          <w:tcPr>
            <w:tcW w:w="1527" w:type="dxa"/>
            <w:tcBorders>
              <w:left w:val="single" w:sz="4" w:space="0" w:color="auto"/>
              <w:right w:val="single" w:sz="4" w:space="0" w:color="auto"/>
            </w:tcBorders>
            <w:vAlign w:val="bottom"/>
          </w:tcPr>
          <w:p w14:paraId="1DFE6A36" w14:textId="2204A321" w:rsidR="00AE44C5" w:rsidRPr="00A5606A" w:rsidRDefault="00AE44C5" w:rsidP="00AE44C5">
            <w:pPr>
              <w:ind w:left="-210" w:right="33"/>
              <w:jc w:val="right"/>
              <w:rPr>
                <w:rFonts w:ascii="Arial" w:hAnsi="Arial" w:cs="Arial"/>
                <w:b/>
                <w:sz w:val="14"/>
                <w:szCs w:val="14"/>
              </w:rPr>
            </w:pPr>
            <w:r w:rsidRPr="00C54A40">
              <w:rPr>
                <w:rFonts w:ascii="Arial" w:hAnsi="Arial" w:cs="Arial"/>
                <w:b/>
                <w:color w:val="000000" w:themeColor="text1"/>
                <w:sz w:val="14"/>
                <w:szCs w:val="14"/>
              </w:rPr>
              <w:t xml:space="preserve"> 136.888 </w:t>
            </w:r>
          </w:p>
        </w:tc>
      </w:tr>
      <w:tr w:rsidR="00AE44C5" w:rsidRPr="00A5606A" w14:paraId="237C9A3E" w14:textId="77777777" w:rsidTr="00AE44C5">
        <w:trPr>
          <w:cantSplit/>
        </w:trPr>
        <w:tc>
          <w:tcPr>
            <w:tcW w:w="638" w:type="dxa"/>
            <w:tcBorders>
              <w:left w:val="single" w:sz="4" w:space="0" w:color="auto"/>
            </w:tcBorders>
          </w:tcPr>
          <w:p w14:paraId="02E533CD"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w:t>
            </w:r>
          </w:p>
        </w:tc>
        <w:tc>
          <w:tcPr>
            <w:tcW w:w="6683" w:type="dxa"/>
            <w:tcBorders>
              <w:right w:val="single" w:sz="4" w:space="0" w:color="auto"/>
            </w:tcBorders>
          </w:tcPr>
          <w:p w14:paraId="2E01047C" w14:textId="77777777" w:rsidR="00AE44C5" w:rsidRPr="00A5606A" w:rsidRDefault="00AE44C5" w:rsidP="00AE44C5">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DİĞER FAALİYET GİDERLERİ (-)</w:t>
            </w:r>
          </w:p>
        </w:tc>
        <w:tc>
          <w:tcPr>
            <w:tcW w:w="994" w:type="dxa"/>
            <w:tcBorders>
              <w:left w:val="single" w:sz="4" w:space="0" w:color="auto"/>
              <w:right w:val="single" w:sz="4" w:space="0" w:color="auto"/>
            </w:tcBorders>
            <w:vAlign w:val="bottom"/>
          </w:tcPr>
          <w:p w14:paraId="7815C7B0" w14:textId="77777777" w:rsidR="00AE44C5" w:rsidRPr="00A5606A" w:rsidRDefault="00AE44C5" w:rsidP="00AE44C5">
            <w:pPr>
              <w:autoSpaceDE w:val="0"/>
              <w:autoSpaceDN w:val="0"/>
              <w:adjustRightInd w:val="0"/>
              <w:ind w:left="-42" w:right="-108"/>
              <w:jc w:val="center"/>
              <w:rPr>
                <w:rFonts w:ascii="Arial" w:hAnsi="Arial" w:cs="Arial"/>
                <w:b/>
                <w:sz w:val="14"/>
                <w:szCs w:val="14"/>
              </w:rPr>
            </w:pPr>
            <w:r w:rsidRPr="00A5606A">
              <w:rPr>
                <w:rFonts w:ascii="Arial" w:hAnsi="Arial" w:cs="Arial"/>
                <w:b/>
                <w:sz w:val="14"/>
                <w:szCs w:val="14"/>
              </w:rPr>
              <w:t>(8)</w:t>
            </w:r>
          </w:p>
        </w:tc>
        <w:tc>
          <w:tcPr>
            <w:tcW w:w="1527" w:type="dxa"/>
            <w:tcBorders>
              <w:left w:val="single" w:sz="4" w:space="0" w:color="auto"/>
              <w:right w:val="single" w:sz="4" w:space="0" w:color="auto"/>
            </w:tcBorders>
            <w:vAlign w:val="bottom"/>
          </w:tcPr>
          <w:p w14:paraId="769A9615" w14:textId="50B8339B" w:rsidR="00AE44C5" w:rsidRPr="00A5606A" w:rsidRDefault="00AE44C5" w:rsidP="00AE44C5">
            <w:pPr>
              <w:ind w:left="-210" w:right="33"/>
              <w:jc w:val="right"/>
              <w:rPr>
                <w:rFonts w:ascii="Arial" w:hAnsi="Arial" w:cs="Arial"/>
                <w:b/>
                <w:sz w:val="14"/>
                <w:szCs w:val="14"/>
              </w:rPr>
            </w:pPr>
            <w:r w:rsidRPr="00C54A40">
              <w:rPr>
                <w:rFonts w:ascii="Arial" w:hAnsi="Arial" w:cs="Arial"/>
                <w:b/>
                <w:color w:val="000000" w:themeColor="text1"/>
                <w:sz w:val="14"/>
                <w:szCs w:val="14"/>
              </w:rPr>
              <w:t xml:space="preserve"> 203.584 </w:t>
            </w:r>
          </w:p>
        </w:tc>
      </w:tr>
      <w:tr w:rsidR="00AE44C5" w:rsidRPr="00A5606A" w14:paraId="5FE52431" w14:textId="77777777" w:rsidTr="00AE44C5">
        <w:trPr>
          <w:cantSplit/>
        </w:trPr>
        <w:tc>
          <w:tcPr>
            <w:tcW w:w="638" w:type="dxa"/>
            <w:tcBorders>
              <w:left w:val="single" w:sz="4" w:space="0" w:color="auto"/>
            </w:tcBorders>
          </w:tcPr>
          <w:p w14:paraId="7E3604AD"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XI.</w:t>
            </w:r>
          </w:p>
        </w:tc>
        <w:tc>
          <w:tcPr>
            <w:tcW w:w="6683" w:type="dxa"/>
            <w:tcBorders>
              <w:right w:val="single" w:sz="4" w:space="0" w:color="auto"/>
            </w:tcBorders>
          </w:tcPr>
          <w:p w14:paraId="795E5DFA" w14:textId="77777777" w:rsidR="00AE44C5" w:rsidRPr="00A5606A" w:rsidRDefault="00AE44C5" w:rsidP="00AE44C5">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NET FAALİYET KÂRI/ZARARI (VIII-IX-X)</w:t>
            </w:r>
          </w:p>
        </w:tc>
        <w:tc>
          <w:tcPr>
            <w:tcW w:w="994" w:type="dxa"/>
            <w:tcBorders>
              <w:left w:val="single" w:sz="4" w:space="0" w:color="auto"/>
              <w:right w:val="single" w:sz="4" w:space="0" w:color="auto"/>
            </w:tcBorders>
            <w:vAlign w:val="bottom"/>
          </w:tcPr>
          <w:p w14:paraId="344826D9" w14:textId="77777777" w:rsidR="00AE44C5" w:rsidRPr="00A5606A" w:rsidRDefault="00AE44C5" w:rsidP="00AE44C5">
            <w:pPr>
              <w:autoSpaceDE w:val="0"/>
              <w:autoSpaceDN w:val="0"/>
              <w:adjustRightInd w:val="0"/>
              <w:ind w:left="-42" w:right="-108"/>
              <w:jc w:val="center"/>
              <w:rPr>
                <w:rFonts w:ascii="Arial" w:hAnsi="Arial" w:cs="Arial"/>
                <w:b/>
                <w:sz w:val="14"/>
                <w:szCs w:val="14"/>
              </w:rPr>
            </w:pPr>
          </w:p>
        </w:tc>
        <w:tc>
          <w:tcPr>
            <w:tcW w:w="1527" w:type="dxa"/>
            <w:tcBorders>
              <w:left w:val="single" w:sz="4" w:space="0" w:color="auto"/>
              <w:right w:val="single" w:sz="4" w:space="0" w:color="auto"/>
            </w:tcBorders>
            <w:vAlign w:val="bottom"/>
          </w:tcPr>
          <w:p w14:paraId="4F072361" w14:textId="3D6152FF" w:rsidR="00AE44C5" w:rsidRPr="00A5606A" w:rsidRDefault="00AE44C5" w:rsidP="00AE44C5">
            <w:pPr>
              <w:ind w:left="-210" w:right="33"/>
              <w:jc w:val="right"/>
              <w:rPr>
                <w:rFonts w:ascii="Arial" w:hAnsi="Arial" w:cs="Arial"/>
                <w:b/>
                <w:sz w:val="14"/>
                <w:szCs w:val="14"/>
              </w:rPr>
            </w:pPr>
            <w:r w:rsidRPr="00C54A40">
              <w:rPr>
                <w:rFonts w:ascii="Arial" w:hAnsi="Arial" w:cs="Arial"/>
                <w:b/>
                <w:color w:val="000000" w:themeColor="text1"/>
                <w:sz w:val="14"/>
                <w:szCs w:val="14"/>
              </w:rPr>
              <w:t xml:space="preserve"> 49.775 </w:t>
            </w:r>
          </w:p>
        </w:tc>
      </w:tr>
      <w:tr w:rsidR="00AE44C5" w:rsidRPr="00A5606A" w14:paraId="5F2111E3" w14:textId="77777777" w:rsidTr="00AE44C5">
        <w:trPr>
          <w:cantSplit/>
        </w:trPr>
        <w:tc>
          <w:tcPr>
            <w:tcW w:w="638" w:type="dxa"/>
            <w:tcBorders>
              <w:left w:val="single" w:sz="4" w:space="0" w:color="auto"/>
            </w:tcBorders>
          </w:tcPr>
          <w:p w14:paraId="74AA517A"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XII.</w:t>
            </w:r>
          </w:p>
        </w:tc>
        <w:tc>
          <w:tcPr>
            <w:tcW w:w="6683" w:type="dxa"/>
            <w:tcBorders>
              <w:right w:val="single" w:sz="4" w:space="0" w:color="auto"/>
            </w:tcBorders>
          </w:tcPr>
          <w:p w14:paraId="4504A1D1" w14:textId="77777777" w:rsidR="00AE44C5" w:rsidRPr="00A5606A" w:rsidRDefault="00AE44C5" w:rsidP="00AE44C5">
            <w:pPr>
              <w:autoSpaceDE w:val="0"/>
              <w:autoSpaceDN w:val="0"/>
              <w:adjustRightInd w:val="0"/>
              <w:ind w:left="-71" w:right="-102" w:hanging="43"/>
              <w:rPr>
                <w:rFonts w:ascii="Arial" w:hAnsi="Arial" w:cs="Arial"/>
                <w:b/>
                <w:sz w:val="14"/>
                <w:szCs w:val="14"/>
              </w:rPr>
            </w:pPr>
            <w:r w:rsidRPr="00A5606A">
              <w:rPr>
                <w:rFonts w:ascii="Arial" w:hAnsi="Arial" w:cs="Arial"/>
                <w:sz w:val="14"/>
                <w:szCs w:val="14"/>
              </w:rPr>
              <w:t xml:space="preserve"> </w:t>
            </w:r>
            <w:r w:rsidRPr="00A5606A">
              <w:rPr>
                <w:rFonts w:ascii="Arial" w:hAnsi="Arial" w:cs="Arial"/>
                <w:b/>
                <w:sz w:val="14"/>
                <w:szCs w:val="14"/>
              </w:rPr>
              <w:t>BİRLEŞME İŞLEMİ SONRASINDA GELİR OLARAK KAYDEDİLEN FAZLALIK TUTARI</w:t>
            </w:r>
          </w:p>
        </w:tc>
        <w:tc>
          <w:tcPr>
            <w:tcW w:w="994" w:type="dxa"/>
            <w:tcBorders>
              <w:left w:val="single" w:sz="4" w:space="0" w:color="auto"/>
              <w:right w:val="single" w:sz="4" w:space="0" w:color="auto"/>
            </w:tcBorders>
            <w:vAlign w:val="bottom"/>
          </w:tcPr>
          <w:p w14:paraId="5DC0A95D" w14:textId="77777777" w:rsidR="00AE44C5" w:rsidRPr="00A5606A" w:rsidRDefault="00AE44C5" w:rsidP="00AE44C5">
            <w:pPr>
              <w:autoSpaceDE w:val="0"/>
              <w:autoSpaceDN w:val="0"/>
              <w:adjustRightInd w:val="0"/>
              <w:ind w:left="-42" w:right="-108"/>
              <w:jc w:val="center"/>
              <w:rPr>
                <w:rFonts w:ascii="Arial" w:hAnsi="Arial" w:cs="Arial"/>
                <w:b/>
                <w:sz w:val="14"/>
                <w:szCs w:val="14"/>
              </w:rPr>
            </w:pPr>
          </w:p>
        </w:tc>
        <w:tc>
          <w:tcPr>
            <w:tcW w:w="1527" w:type="dxa"/>
            <w:tcBorders>
              <w:left w:val="single" w:sz="4" w:space="0" w:color="auto"/>
              <w:right w:val="single" w:sz="4" w:space="0" w:color="auto"/>
            </w:tcBorders>
            <w:vAlign w:val="bottom"/>
          </w:tcPr>
          <w:p w14:paraId="432E37D7" w14:textId="5E02992D" w:rsidR="00AE44C5" w:rsidRPr="00A5606A" w:rsidRDefault="00C834C6" w:rsidP="00AE44C5">
            <w:pPr>
              <w:ind w:left="-210" w:right="33"/>
              <w:jc w:val="right"/>
              <w:rPr>
                <w:rFonts w:ascii="Arial" w:hAnsi="Arial" w:cs="Arial"/>
                <w:b/>
                <w:sz w:val="14"/>
                <w:szCs w:val="14"/>
              </w:rPr>
            </w:pPr>
            <w:r>
              <w:rPr>
                <w:rFonts w:ascii="Arial" w:hAnsi="Arial" w:cs="Arial"/>
                <w:b/>
                <w:color w:val="000000" w:themeColor="text1"/>
                <w:sz w:val="14"/>
                <w:szCs w:val="14"/>
              </w:rPr>
              <w:t>-</w:t>
            </w:r>
          </w:p>
        </w:tc>
      </w:tr>
      <w:tr w:rsidR="00AE44C5" w:rsidRPr="00A5606A" w14:paraId="1D4FE8DF" w14:textId="77777777" w:rsidTr="00AE44C5">
        <w:trPr>
          <w:cantSplit/>
        </w:trPr>
        <w:tc>
          <w:tcPr>
            <w:tcW w:w="638" w:type="dxa"/>
            <w:tcBorders>
              <w:left w:val="single" w:sz="4" w:space="0" w:color="auto"/>
            </w:tcBorders>
          </w:tcPr>
          <w:p w14:paraId="12B8290E"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XIII.</w:t>
            </w:r>
          </w:p>
        </w:tc>
        <w:tc>
          <w:tcPr>
            <w:tcW w:w="6683" w:type="dxa"/>
            <w:tcBorders>
              <w:right w:val="single" w:sz="4" w:space="0" w:color="auto"/>
            </w:tcBorders>
          </w:tcPr>
          <w:p w14:paraId="3E0BADAA" w14:textId="77777777" w:rsidR="00AE44C5" w:rsidRPr="00A5606A" w:rsidRDefault="00AE44C5" w:rsidP="00AE44C5">
            <w:pPr>
              <w:autoSpaceDE w:val="0"/>
              <w:autoSpaceDN w:val="0"/>
              <w:adjustRightInd w:val="0"/>
              <w:ind w:left="-76" w:right="-102" w:hanging="9"/>
              <w:rPr>
                <w:rFonts w:ascii="Arial" w:hAnsi="Arial" w:cs="Arial"/>
                <w:b/>
                <w:sz w:val="14"/>
                <w:szCs w:val="14"/>
              </w:rPr>
            </w:pPr>
            <w:r w:rsidRPr="00A5606A">
              <w:rPr>
                <w:rFonts w:ascii="Arial" w:hAnsi="Arial" w:cs="Arial"/>
                <w:b/>
                <w:sz w:val="14"/>
                <w:szCs w:val="14"/>
              </w:rPr>
              <w:t>ÖZKAYNAK YÖNTEMİ UYGULANAN ORTAKLIKLARDAN KÂR/(ZARAR)</w:t>
            </w:r>
          </w:p>
        </w:tc>
        <w:tc>
          <w:tcPr>
            <w:tcW w:w="994" w:type="dxa"/>
            <w:tcBorders>
              <w:left w:val="single" w:sz="4" w:space="0" w:color="auto"/>
              <w:right w:val="single" w:sz="4" w:space="0" w:color="auto"/>
            </w:tcBorders>
            <w:vAlign w:val="bottom"/>
          </w:tcPr>
          <w:p w14:paraId="611239B5" w14:textId="77777777" w:rsidR="00AE44C5" w:rsidRPr="00A5606A" w:rsidRDefault="00AE44C5" w:rsidP="00AE44C5">
            <w:pPr>
              <w:autoSpaceDE w:val="0"/>
              <w:autoSpaceDN w:val="0"/>
              <w:adjustRightInd w:val="0"/>
              <w:ind w:left="-42" w:right="-108"/>
              <w:jc w:val="center"/>
              <w:rPr>
                <w:rFonts w:ascii="Arial" w:hAnsi="Arial" w:cs="Arial"/>
                <w:bCs/>
                <w:sz w:val="14"/>
                <w:szCs w:val="14"/>
              </w:rPr>
            </w:pPr>
          </w:p>
        </w:tc>
        <w:tc>
          <w:tcPr>
            <w:tcW w:w="1527" w:type="dxa"/>
            <w:tcBorders>
              <w:left w:val="single" w:sz="4" w:space="0" w:color="auto"/>
              <w:right w:val="single" w:sz="4" w:space="0" w:color="auto"/>
            </w:tcBorders>
            <w:vAlign w:val="bottom"/>
          </w:tcPr>
          <w:p w14:paraId="133CC4A0" w14:textId="3D36738F" w:rsidR="00AE44C5" w:rsidRPr="00A5606A" w:rsidRDefault="00AE44C5" w:rsidP="00AE44C5">
            <w:pPr>
              <w:ind w:left="-210" w:right="33"/>
              <w:jc w:val="right"/>
              <w:rPr>
                <w:rFonts w:ascii="Arial" w:hAnsi="Arial" w:cs="Arial"/>
                <w:b/>
                <w:sz w:val="14"/>
                <w:szCs w:val="14"/>
              </w:rPr>
            </w:pPr>
            <w:r w:rsidRPr="00C54A40">
              <w:rPr>
                <w:rFonts w:ascii="Arial" w:hAnsi="Arial" w:cs="Arial"/>
                <w:b/>
                <w:color w:val="000000" w:themeColor="text1"/>
                <w:sz w:val="14"/>
                <w:szCs w:val="14"/>
              </w:rPr>
              <w:t xml:space="preserve"> 666 </w:t>
            </w:r>
          </w:p>
        </w:tc>
      </w:tr>
      <w:tr w:rsidR="00AE44C5" w:rsidRPr="00A5606A" w14:paraId="096B2260" w14:textId="77777777" w:rsidTr="00AE44C5">
        <w:trPr>
          <w:cantSplit/>
        </w:trPr>
        <w:tc>
          <w:tcPr>
            <w:tcW w:w="638" w:type="dxa"/>
            <w:tcBorders>
              <w:left w:val="single" w:sz="4" w:space="0" w:color="auto"/>
            </w:tcBorders>
          </w:tcPr>
          <w:p w14:paraId="1DA57613"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XIV.</w:t>
            </w:r>
          </w:p>
        </w:tc>
        <w:tc>
          <w:tcPr>
            <w:tcW w:w="6683" w:type="dxa"/>
            <w:tcBorders>
              <w:right w:val="single" w:sz="4" w:space="0" w:color="auto"/>
            </w:tcBorders>
          </w:tcPr>
          <w:p w14:paraId="6FAF802E" w14:textId="0205D84A" w:rsidR="00AE44C5" w:rsidRPr="00A5606A" w:rsidRDefault="00AE44C5" w:rsidP="00AE44C5">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NET PARASAL POZİSYON KARI/ZARARI </w:t>
            </w:r>
          </w:p>
        </w:tc>
        <w:tc>
          <w:tcPr>
            <w:tcW w:w="994" w:type="dxa"/>
            <w:tcBorders>
              <w:left w:val="single" w:sz="4" w:space="0" w:color="auto"/>
              <w:right w:val="single" w:sz="4" w:space="0" w:color="auto"/>
            </w:tcBorders>
            <w:vAlign w:val="bottom"/>
          </w:tcPr>
          <w:p w14:paraId="3AD55747" w14:textId="77777777" w:rsidR="00AE44C5" w:rsidRPr="00A5606A" w:rsidRDefault="00AE44C5" w:rsidP="00AE44C5">
            <w:pPr>
              <w:autoSpaceDE w:val="0"/>
              <w:autoSpaceDN w:val="0"/>
              <w:adjustRightInd w:val="0"/>
              <w:ind w:left="-42" w:right="-108"/>
              <w:jc w:val="center"/>
              <w:rPr>
                <w:rFonts w:ascii="Arial" w:hAnsi="Arial" w:cs="Arial"/>
                <w:b/>
                <w:sz w:val="14"/>
                <w:szCs w:val="14"/>
              </w:rPr>
            </w:pPr>
          </w:p>
        </w:tc>
        <w:tc>
          <w:tcPr>
            <w:tcW w:w="1527" w:type="dxa"/>
            <w:tcBorders>
              <w:left w:val="single" w:sz="4" w:space="0" w:color="auto"/>
              <w:right w:val="single" w:sz="4" w:space="0" w:color="auto"/>
            </w:tcBorders>
            <w:vAlign w:val="bottom"/>
          </w:tcPr>
          <w:p w14:paraId="25820E4B" w14:textId="401F89CD" w:rsidR="00AE44C5" w:rsidRPr="00A5606A" w:rsidRDefault="00C834C6" w:rsidP="00AE44C5">
            <w:pPr>
              <w:ind w:left="-210" w:right="33"/>
              <w:jc w:val="right"/>
              <w:rPr>
                <w:rFonts w:ascii="Arial" w:hAnsi="Arial" w:cs="Arial"/>
                <w:b/>
                <w:sz w:val="14"/>
                <w:szCs w:val="14"/>
              </w:rPr>
            </w:pPr>
            <w:r>
              <w:rPr>
                <w:rFonts w:ascii="Arial" w:hAnsi="Arial" w:cs="Arial"/>
                <w:b/>
                <w:color w:val="000000" w:themeColor="text1"/>
                <w:sz w:val="14"/>
                <w:szCs w:val="14"/>
              </w:rPr>
              <w:t>-</w:t>
            </w:r>
          </w:p>
        </w:tc>
      </w:tr>
      <w:tr w:rsidR="00AE44C5" w:rsidRPr="00A5606A" w14:paraId="71124E88" w14:textId="77777777" w:rsidTr="00AE44C5">
        <w:trPr>
          <w:cantSplit/>
        </w:trPr>
        <w:tc>
          <w:tcPr>
            <w:tcW w:w="638" w:type="dxa"/>
            <w:tcBorders>
              <w:left w:val="single" w:sz="4" w:space="0" w:color="auto"/>
            </w:tcBorders>
          </w:tcPr>
          <w:p w14:paraId="6E126928"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XV.</w:t>
            </w:r>
          </w:p>
        </w:tc>
        <w:tc>
          <w:tcPr>
            <w:tcW w:w="6683" w:type="dxa"/>
            <w:tcBorders>
              <w:right w:val="single" w:sz="4" w:space="0" w:color="auto"/>
            </w:tcBorders>
          </w:tcPr>
          <w:p w14:paraId="53590AC8" w14:textId="77777777" w:rsidR="00AE44C5" w:rsidRPr="00A5606A" w:rsidRDefault="00AE44C5" w:rsidP="00AE44C5">
            <w:pPr>
              <w:autoSpaceDE w:val="0"/>
              <w:autoSpaceDN w:val="0"/>
              <w:adjustRightInd w:val="0"/>
              <w:ind w:left="-62" w:right="-102" w:hanging="39"/>
              <w:rPr>
                <w:rFonts w:ascii="Arial" w:hAnsi="Arial" w:cs="Arial"/>
                <w:b/>
                <w:sz w:val="14"/>
                <w:szCs w:val="14"/>
              </w:rPr>
            </w:pPr>
            <w:r w:rsidRPr="00A5606A">
              <w:rPr>
                <w:rFonts w:ascii="Arial" w:hAnsi="Arial" w:cs="Arial"/>
                <w:b/>
                <w:sz w:val="14"/>
                <w:szCs w:val="14"/>
              </w:rPr>
              <w:t xml:space="preserve"> SÜRDÜRÜLEN FAALİYETLER VERGİ ÖNCESİ K/Z (XI+…+XIV)</w:t>
            </w:r>
          </w:p>
        </w:tc>
        <w:tc>
          <w:tcPr>
            <w:tcW w:w="994" w:type="dxa"/>
            <w:tcBorders>
              <w:left w:val="single" w:sz="4" w:space="0" w:color="auto"/>
              <w:right w:val="single" w:sz="4" w:space="0" w:color="auto"/>
            </w:tcBorders>
            <w:vAlign w:val="bottom"/>
          </w:tcPr>
          <w:p w14:paraId="19FF8030" w14:textId="77777777" w:rsidR="00AE44C5" w:rsidRPr="00A5606A" w:rsidRDefault="00AE44C5" w:rsidP="00AE44C5">
            <w:pPr>
              <w:autoSpaceDE w:val="0"/>
              <w:autoSpaceDN w:val="0"/>
              <w:adjustRightInd w:val="0"/>
              <w:ind w:left="-42" w:right="-108"/>
              <w:jc w:val="center"/>
              <w:rPr>
                <w:rFonts w:ascii="Arial" w:hAnsi="Arial" w:cs="Arial"/>
                <w:b/>
                <w:sz w:val="14"/>
                <w:szCs w:val="14"/>
              </w:rPr>
            </w:pPr>
            <w:r w:rsidRPr="00A5606A">
              <w:rPr>
                <w:rFonts w:ascii="Arial" w:hAnsi="Arial" w:cs="Arial"/>
                <w:b/>
                <w:sz w:val="14"/>
                <w:szCs w:val="14"/>
              </w:rPr>
              <w:t>(9)</w:t>
            </w:r>
          </w:p>
        </w:tc>
        <w:tc>
          <w:tcPr>
            <w:tcW w:w="1527" w:type="dxa"/>
            <w:tcBorders>
              <w:left w:val="single" w:sz="4" w:space="0" w:color="auto"/>
              <w:right w:val="single" w:sz="4" w:space="0" w:color="auto"/>
            </w:tcBorders>
            <w:vAlign w:val="bottom"/>
          </w:tcPr>
          <w:p w14:paraId="79E569A1" w14:textId="775B7453" w:rsidR="00AE44C5" w:rsidRPr="00A5606A" w:rsidRDefault="00AE44C5" w:rsidP="00AE44C5">
            <w:pPr>
              <w:ind w:left="-210" w:right="33"/>
              <w:jc w:val="right"/>
              <w:rPr>
                <w:rFonts w:ascii="Arial" w:hAnsi="Arial" w:cs="Arial"/>
                <w:b/>
                <w:sz w:val="14"/>
                <w:szCs w:val="14"/>
              </w:rPr>
            </w:pPr>
            <w:r w:rsidRPr="00C54A40">
              <w:rPr>
                <w:rFonts w:ascii="Arial" w:hAnsi="Arial" w:cs="Arial"/>
                <w:b/>
                <w:color w:val="000000" w:themeColor="text1"/>
                <w:sz w:val="14"/>
                <w:szCs w:val="14"/>
              </w:rPr>
              <w:t xml:space="preserve"> 50.441 </w:t>
            </w:r>
          </w:p>
        </w:tc>
      </w:tr>
      <w:tr w:rsidR="00AE44C5" w:rsidRPr="00A5606A" w14:paraId="2ED27467" w14:textId="77777777" w:rsidTr="00AE44C5">
        <w:trPr>
          <w:cantSplit/>
        </w:trPr>
        <w:tc>
          <w:tcPr>
            <w:tcW w:w="638" w:type="dxa"/>
            <w:tcBorders>
              <w:left w:val="single" w:sz="4" w:space="0" w:color="auto"/>
            </w:tcBorders>
          </w:tcPr>
          <w:p w14:paraId="665B99C9"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XVI.</w:t>
            </w:r>
          </w:p>
        </w:tc>
        <w:tc>
          <w:tcPr>
            <w:tcW w:w="6683" w:type="dxa"/>
            <w:tcBorders>
              <w:right w:val="single" w:sz="4" w:space="0" w:color="auto"/>
            </w:tcBorders>
          </w:tcPr>
          <w:p w14:paraId="6327A0E3" w14:textId="77777777" w:rsidR="00AE44C5" w:rsidRPr="00A5606A" w:rsidRDefault="00AE44C5" w:rsidP="00AE44C5">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SÜRDÜRÜLEN FAALİYETLER VERGİ KARŞILIĞI (-+)</w:t>
            </w:r>
          </w:p>
        </w:tc>
        <w:tc>
          <w:tcPr>
            <w:tcW w:w="994" w:type="dxa"/>
            <w:tcBorders>
              <w:left w:val="single" w:sz="4" w:space="0" w:color="auto"/>
              <w:right w:val="single" w:sz="4" w:space="0" w:color="auto"/>
            </w:tcBorders>
            <w:vAlign w:val="bottom"/>
          </w:tcPr>
          <w:p w14:paraId="025421C0" w14:textId="77777777" w:rsidR="00AE44C5" w:rsidRPr="00A5606A" w:rsidRDefault="00AE44C5" w:rsidP="00AE44C5">
            <w:pPr>
              <w:autoSpaceDE w:val="0"/>
              <w:autoSpaceDN w:val="0"/>
              <w:adjustRightInd w:val="0"/>
              <w:ind w:left="-42" w:right="-108"/>
              <w:jc w:val="center"/>
              <w:rPr>
                <w:rFonts w:ascii="Arial" w:hAnsi="Arial" w:cs="Arial"/>
                <w:b/>
                <w:sz w:val="14"/>
                <w:szCs w:val="14"/>
              </w:rPr>
            </w:pPr>
            <w:r w:rsidRPr="00A5606A">
              <w:rPr>
                <w:rFonts w:ascii="Arial" w:hAnsi="Arial" w:cs="Arial"/>
                <w:b/>
                <w:sz w:val="14"/>
                <w:szCs w:val="14"/>
              </w:rPr>
              <w:t>(10)</w:t>
            </w:r>
          </w:p>
        </w:tc>
        <w:tc>
          <w:tcPr>
            <w:tcW w:w="1527" w:type="dxa"/>
            <w:tcBorders>
              <w:left w:val="single" w:sz="4" w:space="0" w:color="auto"/>
              <w:right w:val="single" w:sz="4" w:space="0" w:color="auto"/>
            </w:tcBorders>
            <w:vAlign w:val="bottom"/>
          </w:tcPr>
          <w:p w14:paraId="709F6AD6" w14:textId="02786CA7" w:rsidR="00AE44C5" w:rsidRPr="00A5606A" w:rsidRDefault="00AE44C5" w:rsidP="00AE44C5">
            <w:pPr>
              <w:ind w:left="-210" w:right="33"/>
              <w:jc w:val="right"/>
              <w:rPr>
                <w:rFonts w:ascii="Arial" w:hAnsi="Arial" w:cs="Arial"/>
                <w:b/>
                <w:sz w:val="14"/>
                <w:szCs w:val="14"/>
              </w:rPr>
            </w:pPr>
            <w:r w:rsidRPr="00C54A40">
              <w:rPr>
                <w:rFonts w:ascii="Arial" w:hAnsi="Arial" w:cs="Arial"/>
                <w:b/>
                <w:color w:val="000000" w:themeColor="text1"/>
                <w:sz w:val="14"/>
                <w:szCs w:val="14"/>
              </w:rPr>
              <w:t xml:space="preserve"> 10.427 </w:t>
            </w:r>
          </w:p>
        </w:tc>
      </w:tr>
      <w:tr w:rsidR="00AE44C5" w:rsidRPr="00A5606A" w14:paraId="44C7BA15" w14:textId="77777777" w:rsidTr="00AE44C5">
        <w:trPr>
          <w:cantSplit/>
        </w:trPr>
        <w:tc>
          <w:tcPr>
            <w:tcW w:w="638" w:type="dxa"/>
            <w:tcBorders>
              <w:left w:val="single" w:sz="4" w:space="0" w:color="auto"/>
            </w:tcBorders>
          </w:tcPr>
          <w:p w14:paraId="5AC86A1C"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16.1</w:t>
            </w:r>
          </w:p>
        </w:tc>
        <w:tc>
          <w:tcPr>
            <w:tcW w:w="6683" w:type="dxa"/>
            <w:tcBorders>
              <w:right w:val="single" w:sz="4" w:space="0" w:color="auto"/>
            </w:tcBorders>
          </w:tcPr>
          <w:p w14:paraId="559B9414"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Cari Vergi Karşılığı</w:t>
            </w:r>
          </w:p>
        </w:tc>
        <w:tc>
          <w:tcPr>
            <w:tcW w:w="994" w:type="dxa"/>
            <w:tcBorders>
              <w:left w:val="single" w:sz="4" w:space="0" w:color="auto"/>
              <w:right w:val="single" w:sz="4" w:space="0" w:color="auto"/>
            </w:tcBorders>
            <w:vAlign w:val="bottom"/>
          </w:tcPr>
          <w:p w14:paraId="4C8CB049" w14:textId="77777777" w:rsidR="00AE44C5" w:rsidRPr="00A5606A" w:rsidRDefault="00AE44C5" w:rsidP="00AE44C5">
            <w:pPr>
              <w:autoSpaceDE w:val="0"/>
              <w:autoSpaceDN w:val="0"/>
              <w:adjustRightInd w:val="0"/>
              <w:ind w:right="-108"/>
              <w:rPr>
                <w:rFonts w:ascii="Arial" w:hAnsi="Arial" w:cs="Arial"/>
                <w:bCs/>
                <w:sz w:val="14"/>
                <w:szCs w:val="14"/>
              </w:rPr>
            </w:pPr>
          </w:p>
        </w:tc>
        <w:tc>
          <w:tcPr>
            <w:tcW w:w="1527" w:type="dxa"/>
            <w:tcBorders>
              <w:left w:val="single" w:sz="4" w:space="0" w:color="auto"/>
              <w:right w:val="single" w:sz="4" w:space="0" w:color="auto"/>
            </w:tcBorders>
            <w:vAlign w:val="bottom"/>
          </w:tcPr>
          <w:p w14:paraId="4C53C55F" w14:textId="7E161654"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8.762 </w:t>
            </w:r>
          </w:p>
        </w:tc>
      </w:tr>
      <w:tr w:rsidR="00AE44C5" w:rsidRPr="00A5606A" w14:paraId="762151EF" w14:textId="77777777" w:rsidTr="00AE44C5">
        <w:trPr>
          <w:cantSplit/>
        </w:trPr>
        <w:tc>
          <w:tcPr>
            <w:tcW w:w="638" w:type="dxa"/>
            <w:tcBorders>
              <w:left w:val="single" w:sz="4" w:space="0" w:color="auto"/>
            </w:tcBorders>
          </w:tcPr>
          <w:p w14:paraId="3D3A9909"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16.2</w:t>
            </w:r>
          </w:p>
        </w:tc>
        <w:tc>
          <w:tcPr>
            <w:tcW w:w="6683" w:type="dxa"/>
            <w:tcBorders>
              <w:right w:val="single" w:sz="4" w:space="0" w:color="auto"/>
            </w:tcBorders>
          </w:tcPr>
          <w:p w14:paraId="0C0DCD35"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Ertelenmiş Vergi Karşılığı</w:t>
            </w:r>
          </w:p>
        </w:tc>
        <w:tc>
          <w:tcPr>
            <w:tcW w:w="994" w:type="dxa"/>
            <w:tcBorders>
              <w:left w:val="single" w:sz="4" w:space="0" w:color="auto"/>
              <w:right w:val="single" w:sz="4" w:space="0" w:color="auto"/>
            </w:tcBorders>
            <w:vAlign w:val="bottom"/>
          </w:tcPr>
          <w:p w14:paraId="0886230E" w14:textId="77777777" w:rsidR="00AE44C5" w:rsidRPr="00A5606A" w:rsidRDefault="00AE44C5" w:rsidP="00AE44C5">
            <w:pPr>
              <w:autoSpaceDE w:val="0"/>
              <w:autoSpaceDN w:val="0"/>
              <w:adjustRightInd w:val="0"/>
              <w:ind w:left="-42" w:right="-108"/>
              <w:jc w:val="center"/>
              <w:rPr>
                <w:rFonts w:ascii="Arial" w:hAnsi="Arial" w:cs="Arial"/>
                <w:bCs/>
                <w:sz w:val="14"/>
                <w:szCs w:val="14"/>
              </w:rPr>
            </w:pPr>
          </w:p>
        </w:tc>
        <w:tc>
          <w:tcPr>
            <w:tcW w:w="1527" w:type="dxa"/>
            <w:tcBorders>
              <w:left w:val="single" w:sz="4" w:space="0" w:color="auto"/>
              <w:right w:val="single" w:sz="4" w:space="0" w:color="auto"/>
            </w:tcBorders>
            <w:vAlign w:val="bottom"/>
          </w:tcPr>
          <w:p w14:paraId="1CFB776D" w14:textId="75140232" w:rsidR="00AE44C5" w:rsidRPr="00A5606A" w:rsidRDefault="00AE44C5" w:rsidP="00AE44C5">
            <w:pPr>
              <w:ind w:left="-210" w:right="33"/>
              <w:jc w:val="right"/>
              <w:rPr>
                <w:rFonts w:ascii="Arial" w:hAnsi="Arial" w:cs="Arial"/>
                <w:sz w:val="14"/>
                <w:szCs w:val="14"/>
              </w:rPr>
            </w:pPr>
            <w:r w:rsidRPr="001B009F">
              <w:rPr>
                <w:rFonts w:ascii="Arial" w:hAnsi="Arial" w:cs="Arial"/>
                <w:color w:val="000000" w:themeColor="text1"/>
                <w:sz w:val="14"/>
                <w:szCs w:val="14"/>
              </w:rPr>
              <w:t xml:space="preserve"> 1.665 </w:t>
            </w:r>
          </w:p>
        </w:tc>
      </w:tr>
      <w:tr w:rsidR="00AE44C5" w:rsidRPr="00A5606A" w14:paraId="038BE241" w14:textId="77777777" w:rsidTr="00AE44C5">
        <w:trPr>
          <w:cantSplit/>
        </w:trPr>
        <w:tc>
          <w:tcPr>
            <w:tcW w:w="638" w:type="dxa"/>
            <w:tcBorders>
              <w:left w:val="single" w:sz="4" w:space="0" w:color="auto"/>
            </w:tcBorders>
          </w:tcPr>
          <w:p w14:paraId="775126A5"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XVII.</w:t>
            </w:r>
          </w:p>
        </w:tc>
        <w:tc>
          <w:tcPr>
            <w:tcW w:w="6683" w:type="dxa"/>
            <w:tcBorders>
              <w:right w:val="single" w:sz="4" w:space="0" w:color="auto"/>
            </w:tcBorders>
          </w:tcPr>
          <w:p w14:paraId="7F448CA3" w14:textId="77777777" w:rsidR="00AE44C5" w:rsidRPr="00A5606A" w:rsidRDefault="00AE44C5" w:rsidP="00AE44C5">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SÜRDÜRÜLEN FAALİYETLER DÖNEM NET K/Z (XV+-XVI)</w:t>
            </w:r>
          </w:p>
        </w:tc>
        <w:tc>
          <w:tcPr>
            <w:tcW w:w="994" w:type="dxa"/>
            <w:tcBorders>
              <w:left w:val="single" w:sz="4" w:space="0" w:color="auto"/>
              <w:right w:val="single" w:sz="4" w:space="0" w:color="auto"/>
            </w:tcBorders>
            <w:vAlign w:val="bottom"/>
          </w:tcPr>
          <w:p w14:paraId="03D43D6F" w14:textId="77777777" w:rsidR="00AE44C5" w:rsidRPr="00A5606A" w:rsidRDefault="00AE44C5" w:rsidP="00AE44C5">
            <w:pPr>
              <w:autoSpaceDE w:val="0"/>
              <w:autoSpaceDN w:val="0"/>
              <w:adjustRightInd w:val="0"/>
              <w:ind w:left="-42" w:right="-108"/>
              <w:jc w:val="center"/>
              <w:rPr>
                <w:rFonts w:ascii="Arial" w:hAnsi="Arial" w:cs="Arial"/>
                <w:b/>
                <w:sz w:val="14"/>
                <w:szCs w:val="14"/>
              </w:rPr>
            </w:pPr>
            <w:r w:rsidRPr="00A5606A">
              <w:rPr>
                <w:rFonts w:ascii="Arial" w:hAnsi="Arial" w:cs="Arial"/>
                <w:b/>
                <w:sz w:val="14"/>
                <w:szCs w:val="14"/>
              </w:rPr>
              <w:t>(11)</w:t>
            </w:r>
          </w:p>
        </w:tc>
        <w:tc>
          <w:tcPr>
            <w:tcW w:w="1527" w:type="dxa"/>
            <w:tcBorders>
              <w:left w:val="single" w:sz="4" w:space="0" w:color="auto"/>
              <w:right w:val="single" w:sz="4" w:space="0" w:color="auto"/>
            </w:tcBorders>
            <w:vAlign w:val="bottom"/>
          </w:tcPr>
          <w:p w14:paraId="00457450" w14:textId="293744F0" w:rsidR="00AE44C5" w:rsidRPr="00A5606A" w:rsidRDefault="00AE44C5" w:rsidP="00AE44C5">
            <w:pPr>
              <w:ind w:left="-210" w:right="33"/>
              <w:jc w:val="right"/>
              <w:rPr>
                <w:rFonts w:ascii="Arial" w:hAnsi="Arial" w:cs="Arial"/>
                <w:b/>
                <w:sz w:val="14"/>
                <w:szCs w:val="14"/>
              </w:rPr>
            </w:pPr>
            <w:r w:rsidRPr="00800C39">
              <w:rPr>
                <w:rFonts w:ascii="Arial" w:hAnsi="Arial" w:cs="Arial"/>
                <w:b/>
                <w:color w:val="000000" w:themeColor="text1"/>
                <w:sz w:val="14"/>
                <w:szCs w:val="14"/>
              </w:rPr>
              <w:t xml:space="preserve"> 40.014 </w:t>
            </w:r>
          </w:p>
        </w:tc>
      </w:tr>
      <w:tr w:rsidR="00AE44C5" w:rsidRPr="00A5606A" w14:paraId="5085C5DA" w14:textId="77777777" w:rsidTr="00AE44C5">
        <w:trPr>
          <w:cantSplit/>
        </w:trPr>
        <w:tc>
          <w:tcPr>
            <w:tcW w:w="638" w:type="dxa"/>
            <w:tcBorders>
              <w:left w:val="single" w:sz="4" w:space="0" w:color="auto"/>
            </w:tcBorders>
          </w:tcPr>
          <w:p w14:paraId="28738C24"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XVIII.</w:t>
            </w:r>
          </w:p>
        </w:tc>
        <w:tc>
          <w:tcPr>
            <w:tcW w:w="6683" w:type="dxa"/>
            <w:tcBorders>
              <w:right w:val="single" w:sz="4" w:space="0" w:color="auto"/>
            </w:tcBorders>
          </w:tcPr>
          <w:p w14:paraId="73D40F96" w14:textId="77777777" w:rsidR="00AE44C5" w:rsidRPr="00A5606A" w:rsidRDefault="00AE44C5" w:rsidP="00AE44C5">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DURDURULAN FAALİYETLERDEN GELİRLER</w:t>
            </w:r>
          </w:p>
        </w:tc>
        <w:tc>
          <w:tcPr>
            <w:tcW w:w="994" w:type="dxa"/>
            <w:tcBorders>
              <w:left w:val="single" w:sz="4" w:space="0" w:color="auto"/>
              <w:right w:val="single" w:sz="4" w:space="0" w:color="auto"/>
            </w:tcBorders>
            <w:vAlign w:val="bottom"/>
          </w:tcPr>
          <w:p w14:paraId="2966E498" w14:textId="77777777" w:rsidR="00AE44C5" w:rsidRPr="00A5606A" w:rsidRDefault="00AE44C5" w:rsidP="00AE44C5">
            <w:pPr>
              <w:autoSpaceDE w:val="0"/>
              <w:autoSpaceDN w:val="0"/>
              <w:adjustRightInd w:val="0"/>
              <w:ind w:left="-42" w:right="-108"/>
              <w:jc w:val="center"/>
              <w:rPr>
                <w:rFonts w:ascii="Arial" w:hAnsi="Arial" w:cs="Arial"/>
                <w:bCs/>
                <w:sz w:val="14"/>
                <w:szCs w:val="14"/>
              </w:rPr>
            </w:pPr>
            <w:r w:rsidRPr="00A5606A">
              <w:rPr>
                <w:rFonts w:ascii="Arial" w:hAnsi="Arial" w:cs="Arial"/>
                <w:b/>
                <w:sz w:val="14"/>
                <w:szCs w:val="14"/>
              </w:rPr>
              <w:t>(11)</w:t>
            </w:r>
          </w:p>
        </w:tc>
        <w:tc>
          <w:tcPr>
            <w:tcW w:w="1527" w:type="dxa"/>
            <w:tcBorders>
              <w:left w:val="single" w:sz="4" w:space="0" w:color="auto"/>
              <w:right w:val="single" w:sz="4" w:space="0" w:color="auto"/>
            </w:tcBorders>
            <w:vAlign w:val="bottom"/>
          </w:tcPr>
          <w:p w14:paraId="6B5C5716" w14:textId="1F5CDB3F" w:rsidR="00AE44C5" w:rsidRPr="00A5606A" w:rsidRDefault="00AE44C5" w:rsidP="00AE44C5">
            <w:pPr>
              <w:ind w:left="-210" w:right="33"/>
              <w:jc w:val="right"/>
              <w:rPr>
                <w:rFonts w:ascii="Arial" w:hAnsi="Arial" w:cs="Arial"/>
                <w:b/>
                <w:sz w:val="14"/>
                <w:szCs w:val="14"/>
              </w:rPr>
            </w:pPr>
            <w:r>
              <w:rPr>
                <w:rFonts w:ascii="Arial" w:hAnsi="Arial" w:cs="Arial"/>
                <w:b/>
                <w:sz w:val="14"/>
                <w:szCs w:val="14"/>
              </w:rPr>
              <w:t>-</w:t>
            </w:r>
          </w:p>
        </w:tc>
      </w:tr>
      <w:tr w:rsidR="00AE44C5" w:rsidRPr="00A5606A" w14:paraId="489717AA" w14:textId="77777777" w:rsidTr="00AE44C5">
        <w:trPr>
          <w:cantSplit/>
        </w:trPr>
        <w:tc>
          <w:tcPr>
            <w:tcW w:w="638" w:type="dxa"/>
            <w:tcBorders>
              <w:left w:val="single" w:sz="4" w:space="0" w:color="auto"/>
            </w:tcBorders>
          </w:tcPr>
          <w:p w14:paraId="37041489" w14:textId="77777777" w:rsidR="00AE44C5" w:rsidRPr="00A5606A" w:rsidRDefault="00AE44C5" w:rsidP="00AE44C5">
            <w:pPr>
              <w:autoSpaceDE w:val="0"/>
              <w:autoSpaceDN w:val="0"/>
              <w:adjustRightInd w:val="0"/>
              <w:ind w:left="-108"/>
              <w:rPr>
                <w:rFonts w:ascii="Arial" w:hAnsi="Arial" w:cs="Arial"/>
                <w:sz w:val="14"/>
                <w:szCs w:val="14"/>
              </w:rPr>
            </w:pPr>
            <w:r w:rsidRPr="00A5606A">
              <w:rPr>
                <w:rFonts w:ascii="Arial" w:hAnsi="Arial" w:cs="Arial"/>
                <w:sz w:val="14"/>
                <w:szCs w:val="14"/>
              </w:rPr>
              <w:t xml:space="preserve"> 18.1</w:t>
            </w:r>
          </w:p>
        </w:tc>
        <w:tc>
          <w:tcPr>
            <w:tcW w:w="6683" w:type="dxa"/>
            <w:tcBorders>
              <w:right w:val="single" w:sz="4" w:space="0" w:color="auto"/>
            </w:tcBorders>
          </w:tcPr>
          <w:p w14:paraId="3294AB87" w14:textId="77777777" w:rsidR="00AE44C5" w:rsidRPr="00A5606A" w:rsidRDefault="00AE44C5" w:rsidP="00AE44C5">
            <w:pPr>
              <w:autoSpaceDE w:val="0"/>
              <w:autoSpaceDN w:val="0"/>
              <w:adjustRightInd w:val="0"/>
              <w:ind w:right="-102" w:hanging="114"/>
              <w:rPr>
                <w:rFonts w:ascii="Arial" w:hAnsi="Arial" w:cs="Arial"/>
                <w:sz w:val="14"/>
                <w:szCs w:val="14"/>
              </w:rPr>
            </w:pPr>
            <w:r w:rsidRPr="00A5606A">
              <w:rPr>
                <w:rFonts w:ascii="Arial" w:hAnsi="Arial" w:cs="Arial"/>
                <w:sz w:val="14"/>
                <w:szCs w:val="14"/>
              </w:rPr>
              <w:t xml:space="preserve"> Satış Amaçlı Elde Tutulan Duran Varlık Gelirleri</w:t>
            </w:r>
          </w:p>
        </w:tc>
        <w:tc>
          <w:tcPr>
            <w:tcW w:w="994" w:type="dxa"/>
            <w:tcBorders>
              <w:left w:val="single" w:sz="4" w:space="0" w:color="auto"/>
              <w:right w:val="single" w:sz="4" w:space="0" w:color="auto"/>
            </w:tcBorders>
            <w:vAlign w:val="bottom"/>
          </w:tcPr>
          <w:p w14:paraId="0C853921" w14:textId="77777777" w:rsidR="00AE44C5" w:rsidRPr="00A5606A" w:rsidRDefault="00AE44C5" w:rsidP="00AE44C5">
            <w:pPr>
              <w:autoSpaceDE w:val="0"/>
              <w:autoSpaceDN w:val="0"/>
              <w:adjustRightInd w:val="0"/>
              <w:ind w:left="-42" w:right="-108"/>
              <w:jc w:val="center"/>
              <w:rPr>
                <w:rFonts w:ascii="Arial" w:hAnsi="Arial" w:cs="Arial"/>
                <w:bCs/>
                <w:sz w:val="14"/>
                <w:szCs w:val="14"/>
              </w:rPr>
            </w:pPr>
          </w:p>
        </w:tc>
        <w:tc>
          <w:tcPr>
            <w:tcW w:w="1527" w:type="dxa"/>
            <w:tcBorders>
              <w:left w:val="single" w:sz="4" w:space="0" w:color="auto"/>
              <w:right w:val="single" w:sz="4" w:space="0" w:color="auto"/>
            </w:tcBorders>
            <w:vAlign w:val="bottom"/>
          </w:tcPr>
          <w:p w14:paraId="6DED6DB8" w14:textId="4DF529E1" w:rsidR="00AE44C5" w:rsidRPr="00A5606A" w:rsidRDefault="00AE44C5" w:rsidP="00AE44C5">
            <w:pPr>
              <w:ind w:left="-210" w:right="33"/>
              <w:jc w:val="right"/>
              <w:rPr>
                <w:rFonts w:ascii="Arial" w:hAnsi="Arial" w:cs="Arial"/>
                <w:sz w:val="14"/>
                <w:szCs w:val="14"/>
              </w:rPr>
            </w:pPr>
            <w:r>
              <w:rPr>
                <w:rFonts w:ascii="Arial" w:hAnsi="Arial" w:cs="Arial"/>
                <w:sz w:val="14"/>
                <w:szCs w:val="14"/>
              </w:rPr>
              <w:t>-</w:t>
            </w:r>
          </w:p>
        </w:tc>
      </w:tr>
      <w:tr w:rsidR="00AE44C5" w:rsidRPr="00A5606A" w14:paraId="2BCA4CEF" w14:textId="77777777" w:rsidTr="00AE44C5">
        <w:trPr>
          <w:cantSplit/>
        </w:trPr>
        <w:tc>
          <w:tcPr>
            <w:tcW w:w="638" w:type="dxa"/>
            <w:tcBorders>
              <w:left w:val="single" w:sz="4" w:space="0" w:color="auto"/>
            </w:tcBorders>
          </w:tcPr>
          <w:p w14:paraId="6773BD48" w14:textId="77777777" w:rsidR="00AE44C5" w:rsidRPr="00A5606A" w:rsidRDefault="00AE44C5" w:rsidP="00AE44C5">
            <w:pPr>
              <w:autoSpaceDE w:val="0"/>
              <w:autoSpaceDN w:val="0"/>
              <w:adjustRightInd w:val="0"/>
              <w:ind w:left="-108"/>
              <w:rPr>
                <w:rFonts w:ascii="Arial" w:hAnsi="Arial" w:cs="Arial"/>
                <w:sz w:val="14"/>
                <w:szCs w:val="14"/>
              </w:rPr>
            </w:pPr>
            <w:r w:rsidRPr="00A5606A">
              <w:rPr>
                <w:rFonts w:ascii="Arial" w:hAnsi="Arial" w:cs="Arial"/>
                <w:sz w:val="14"/>
                <w:szCs w:val="14"/>
              </w:rPr>
              <w:t xml:space="preserve"> 18.2</w:t>
            </w:r>
          </w:p>
        </w:tc>
        <w:tc>
          <w:tcPr>
            <w:tcW w:w="6683" w:type="dxa"/>
            <w:tcBorders>
              <w:right w:val="single" w:sz="4" w:space="0" w:color="auto"/>
            </w:tcBorders>
          </w:tcPr>
          <w:p w14:paraId="5E315BE8" w14:textId="77777777" w:rsidR="00AE44C5" w:rsidRPr="00A5606A" w:rsidRDefault="00AE44C5" w:rsidP="00AE44C5">
            <w:pPr>
              <w:autoSpaceDE w:val="0"/>
              <w:autoSpaceDN w:val="0"/>
              <w:adjustRightInd w:val="0"/>
              <w:ind w:left="-92" w:right="-102" w:hanging="22"/>
              <w:rPr>
                <w:rFonts w:ascii="Arial" w:hAnsi="Arial" w:cs="Arial"/>
                <w:sz w:val="14"/>
                <w:szCs w:val="14"/>
              </w:rPr>
            </w:pPr>
            <w:r w:rsidRPr="00A5606A">
              <w:rPr>
                <w:rFonts w:ascii="Arial" w:hAnsi="Arial" w:cs="Arial"/>
                <w:sz w:val="14"/>
                <w:szCs w:val="14"/>
              </w:rPr>
              <w:t xml:space="preserve"> İştirak, Bağlı Ortaklık ve Birlikte Kontrol Edilen Ortaklıklar (İş Ort.) Satış Karları</w:t>
            </w:r>
          </w:p>
        </w:tc>
        <w:tc>
          <w:tcPr>
            <w:tcW w:w="994" w:type="dxa"/>
            <w:tcBorders>
              <w:left w:val="single" w:sz="4" w:space="0" w:color="auto"/>
              <w:right w:val="single" w:sz="4" w:space="0" w:color="auto"/>
            </w:tcBorders>
            <w:vAlign w:val="bottom"/>
          </w:tcPr>
          <w:p w14:paraId="269FAA93" w14:textId="77777777" w:rsidR="00AE44C5" w:rsidRPr="00A5606A" w:rsidRDefault="00AE44C5" w:rsidP="00AE44C5">
            <w:pPr>
              <w:autoSpaceDE w:val="0"/>
              <w:autoSpaceDN w:val="0"/>
              <w:adjustRightInd w:val="0"/>
              <w:ind w:left="-42" w:right="-108"/>
              <w:jc w:val="center"/>
              <w:rPr>
                <w:rFonts w:ascii="Arial" w:hAnsi="Arial" w:cs="Arial"/>
                <w:bCs/>
                <w:sz w:val="14"/>
                <w:szCs w:val="14"/>
              </w:rPr>
            </w:pPr>
          </w:p>
        </w:tc>
        <w:tc>
          <w:tcPr>
            <w:tcW w:w="1527" w:type="dxa"/>
            <w:tcBorders>
              <w:left w:val="single" w:sz="4" w:space="0" w:color="auto"/>
              <w:right w:val="single" w:sz="4" w:space="0" w:color="auto"/>
            </w:tcBorders>
            <w:vAlign w:val="bottom"/>
          </w:tcPr>
          <w:p w14:paraId="565F9454" w14:textId="314FF230" w:rsidR="00AE44C5" w:rsidRPr="00A5606A" w:rsidRDefault="00AE44C5" w:rsidP="00AE44C5">
            <w:pPr>
              <w:ind w:left="-210" w:right="33"/>
              <w:jc w:val="right"/>
              <w:rPr>
                <w:rFonts w:ascii="Arial" w:hAnsi="Arial" w:cs="Arial"/>
                <w:sz w:val="14"/>
                <w:szCs w:val="14"/>
              </w:rPr>
            </w:pPr>
            <w:r>
              <w:rPr>
                <w:rFonts w:ascii="Arial" w:hAnsi="Arial" w:cs="Arial"/>
                <w:sz w:val="14"/>
                <w:szCs w:val="14"/>
              </w:rPr>
              <w:t>-</w:t>
            </w:r>
          </w:p>
        </w:tc>
      </w:tr>
      <w:tr w:rsidR="00AE44C5" w:rsidRPr="00A5606A" w14:paraId="59E0FA90" w14:textId="77777777" w:rsidTr="00AE44C5">
        <w:trPr>
          <w:cantSplit/>
        </w:trPr>
        <w:tc>
          <w:tcPr>
            <w:tcW w:w="638" w:type="dxa"/>
            <w:tcBorders>
              <w:left w:val="single" w:sz="4" w:space="0" w:color="auto"/>
            </w:tcBorders>
          </w:tcPr>
          <w:p w14:paraId="0AF62E51" w14:textId="77777777" w:rsidR="00AE44C5" w:rsidRPr="00A5606A" w:rsidRDefault="00AE44C5" w:rsidP="00AE44C5">
            <w:pPr>
              <w:autoSpaceDE w:val="0"/>
              <w:autoSpaceDN w:val="0"/>
              <w:adjustRightInd w:val="0"/>
              <w:ind w:left="-108"/>
              <w:rPr>
                <w:rFonts w:ascii="Arial" w:hAnsi="Arial" w:cs="Arial"/>
                <w:sz w:val="14"/>
                <w:szCs w:val="14"/>
              </w:rPr>
            </w:pPr>
            <w:r w:rsidRPr="00A5606A">
              <w:rPr>
                <w:rFonts w:ascii="Arial" w:hAnsi="Arial" w:cs="Arial"/>
                <w:sz w:val="14"/>
                <w:szCs w:val="14"/>
              </w:rPr>
              <w:t xml:space="preserve"> 18.3</w:t>
            </w:r>
          </w:p>
        </w:tc>
        <w:tc>
          <w:tcPr>
            <w:tcW w:w="6683" w:type="dxa"/>
            <w:tcBorders>
              <w:right w:val="single" w:sz="4" w:space="0" w:color="auto"/>
            </w:tcBorders>
          </w:tcPr>
          <w:p w14:paraId="215B8376" w14:textId="77777777" w:rsidR="00AE44C5" w:rsidRPr="00A5606A" w:rsidRDefault="00AE44C5" w:rsidP="00AE44C5">
            <w:pPr>
              <w:autoSpaceDE w:val="0"/>
              <w:autoSpaceDN w:val="0"/>
              <w:adjustRightInd w:val="0"/>
              <w:ind w:right="-102" w:hanging="114"/>
              <w:rPr>
                <w:rFonts w:ascii="Arial" w:hAnsi="Arial" w:cs="Arial"/>
                <w:sz w:val="14"/>
                <w:szCs w:val="14"/>
              </w:rPr>
            </w:pPr>
            <w:r w:rsidRPr="00A5606A">
              <w:rPr>
                <w:rFonts w:ascii="Arial" w:hAnsi="Arial" w:cs="Arial"/>
                <w:sz w:val="14"/>
                <w:szCs w:val="14"/>
              </w:rPr>
              <w:t xml:space="preserve"> Diğer Durdurulan Faaliyet Gelirleri</w:t>
            </w:r>
          </w:p>
        </w:tc>
        <w:tc>
          <w:tcPr>
            <w:tcW w:w="994" w:type="dxa"/>
            <w:tcBorders>
              <w:left w:val="single" w:sz="4" w:space="0" w:color="auto"/>
              <w:right w:val="single" w:sz="4" w:space="0" w:color="auto"/>
            </w:tcBorders>
            <w:vAlign w:val="bottom"/>
          </w:tcPr>
          <w:p w14:paraId="4ECF1BE2" w14:textId="77777777" w:rsidR="00AE44C5" w:rsidRPr="00A5606A" w:rsidRDefault="00AE44C5" w:rsidP="00AE44C5">
            <w:pPr>
              <w:autoSpaceDE w:val="0"/>
              <w:autoSpaceDN w:val="0"/>
              <w:adjustRightInd w:val="0"/>
              <w:ind w:left="-42" w:right="-108"/>
              <w:jc w:val="center"/>
              <w:rPr>
                <w:rFonts w:ascii="Arial" w:hAnsi="Arial" w:cs="Arial"/>
                <w:bCs/>
                <w:sz w:val="14"/>
                <w:szCs w:val="14"/>
              </w:rPr>
            </w:pPr>
          </w:p>
        </w:tc>
        <w:tc>
          <w:tcPr>
            <w:tcW w:w="1527" w:type="dxa"/>
            <w:tcBorders>
              <w:left w:val="single" w:sz="4" w:space="0" w:color="auto"/>
              <w:right w:val="single" w:sz="4" w:space="0" w:color="auto"/>
            </w:tcBorders>
            <w:vAlign w:val="bottom"/>
          </w:tcPr>
          <w:p w14:paraId="7A6D9B05" w14:textId="34626E22" w:rsidR="00AE44C5" w:rsidRPr="00A5606A" w:rsidRDefault="00AE44C5" w:rsidP="00AE44C5">
            <w:pPr>
              <w:ind w:left="-210" w:right="33"/>
              <w:jc w:val="right"/>
              <w:rPr>
                <w:rFonts w:ascii="Arial" w:hAnsi="Arial" w:cs="Arial"/>
                <w:sz w:val="14"/>
                <w:szCs w:val="14"/>
              </w:rPr>
            </w:pPr>
            <w:r>
              <w:rPr>
                <w:rFonts w:ascii="Arial" w:hAnsi="Arial" w:cs="Arial"/>
                <w:sz w:val="14"/>
                <w:szCs w:val="14"/>
              </w:rPr>
              <w:t>-</w:t>
            </w:r>
          </w:p>
        </w:tc>
      </w:tr>
      <w:tr w:rsidR="00AE44C5" w:rsidRPr="00A5606A" w14:paraId="2C58DDEA" w14:textId="77777777" w:rsidTr="00AE44C5">
        <w:trPr>
          <w:cantSplit/>
        </w:trPr>
        <w:tc>
          <w:tcPr>
            <w:tcW w:w="638" w:type="dxa"/>
            <w:tcBorders>
              <w:left w:val="single" w:sz="4" w:space="0" w:color="auto"/>
            </w:tcBorders>
          </w:tcPr>
          <w:p w14:paraId="26F947F2"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XIX.</w:t>
            </w:r>
          </w:p>
        </w:tc>
        <w:tc>
          <w:tcPr>
            <w:tcW w:w="6683" w:type="dxa"/>
            <w:tcBorders>
              <w:right w:val="single" w:sz="4" w:space="0" w:color="auto"/>
            </w:tcBorders>
          </w:tcPr>
          <w:p w14:paraId="4449DC64" w14:textId="77777777" w:rsidR="00AE44C5" w:rsidRPr="00A5606A" w:rsidRDefault="00AE44C5" w:rsidP="00AE44C5">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DURDURULAN FAALİYETLERDEN GİDERLER (-)</w:t>
            </w:r>
          </w:p>
        </w:tc>
        <w:tc>
          <w:tcPr>
            <w:tcW w:w="994" w:type="dxa"/>
            <w:tcBorders>
              <w:left w:val="single" w:sz="4" w:space="0" w:color="auto"/>
              <w:right w:val="single" w:sz="4" w:space="0" w:color="auto"/>
            </w:tcBorders>
            <w:vAlign w:val="bottom"/>
          </w:tcPr>
          <w:p w14:paraId="6098BB1F" w14:textId="77777777" w:rsidR="00AE44C5" w:rsidRPr="00A5606A" w:rsidRDefault="00AE44C5" w:rsidP="00AE44C5">
            <w:pPr>
              <w:autoSpaceDE w:val="0"/>
              <w:autoSpaceDN w:val="0"/>
              <w:adjustRightInd w:val="0"/>
              <w:ind w:left="-42" w:right="-108"/>
              <w:jc w:val="center"/>
              <w:rPr>
                <w:rFonts w:ascii="Arial" w:hAnsi="Arial" w:cs="Arial"/>
                <w:b/>
                <w:bCs/>
                <w:sz w:val="14"/>
                <w:szCs w:val="14"/>
              </w:rPr>
            </w:pPr>
          </w:p>
        </w:tc>
        <w:tc>
          <w:tcPr>
            <w:tcW w:w="1527" w:type="dxa"/>
            <w:tcBorders>
              <w:left w:val="single" w:sz="4" w:space="0" w:color="auto"/>
              <w:right w:val="single" w:sz="4" w:space="0" w:color="auto"/>
            </w:tcBorders>
            <w:vAlign w:val="bottom"/>
          </w:tcPr>
          <w:p w14:paraId="5E4F8973" w14:textId="76FB28E1" w:rsidR="00AE44C5" w:rsidRPr="00A5606A" w:rsidRDefault="00AE44C5" w:rsidP="00AE44C5">
            <w:pPr>
              <w:ind w:left="-210" w:right="33"/>
              <w:jc w:val="right"/>
              <w:rPr>
                <w:rFonts w:ascii="Arial" w:hAnsi="Arial" w:cs="Arial"/>
                <w:b/>
                <w:sz w:val="14"/>
                <w:szCs w:val="14"/>
              </w:rPr>
            </w:pPr>
            <w:r>
              <w:rPr>
                <w:rFonts w:ascii="Arial" w:hAnsi="Arial" w:cs="Arial"/>
                <w:b/>
                <w:sz w:val="14"/>
                <w:szCs w:val="14"/>
              </w:rPr>
              <w:t>-</w:t>
            </w:r>
          </w:p>
        </w:tc>
      </w:tr>
      <w:tr w:rsidR="00AE44C5" w:rsidRPr="00A5606A" w14:paraId="5321E129" w14:textId="77777777" w:rsidTr="00AE44C5">
        <w:trPr>
          <w:cantSplit/>
        </w:trPr>
        <w:tc>
          <w:tcPr>
            <w:tcW w:w="638" w:type="dxa"/>
            <w:tcBorders>
              <w:left w:val="single" w:sz="4" w:space="0" w:color="auto"/>
            </w:tcBorders>
          </w:tcPr>
          <w:p w14:paraId="68462B61" w14:textId="77777777" w:rsidR="00AE44C5" w:rsidRPr="00A5606A" w:rsidRDefault="00AE44C5" w:rsidP="00AE44C5">
            <w:pPr>
              <w:autoSpaceDE w:val="0"/>
              <w:autoSpaceDN w:val="0"/>
              <w:adjustRightInd w:val="0"/>
              <w:ind w:left="-108"/>
              <w:rPr>
                <w:rFonts w:ascii="Arial" w:hAnsi="Arial" w:cs="Arial"/>
                <w:sz w:val="14"/>
                <w:szCs w:val="14"/>
              </w:rPr>
            </w:pPr>
            <w:r w:rsidRPr="00A5606A">
              <w:rPr>
                <w:rFonts w:ascii="Arial" w:hAnsi="Arial" w:cs="Arial"/>
                <w:sz w:val="14"/>
                <w:szCs w:val="14"/>
              </w:rPr>
              <w:t xml:space="preserve"> 19.1</w:t>
            </w:r>
          </w:p>
        </w:tc>
        <w:tc>
          <w:tcPr>
            <w:tcW w:w="6683" w:type="dxa"/>
            <w:tcBorders>
              <w:right w:val="single" w:sz="4" w:space="0" w:color="auto"/>
            </w:tcBorders>
          </w:tcPr>
          <w:p w14:paraId="66FB0C1E" w14:textId="77777777" w:rsidR="00AE44C5" w:rsidRPr="00A5606A" w:rsidRDefault="00AE44C5" w:rsidP="00AE44C5">
            <w:pPr>
              <w:autoSpaceDE w:val="0"/>
              <w:autoSpaceDN w:val="0"/>
              <w:adjustRightInd w:val="0"/>
              <w:ind w:right="-102" w:hanging="114"/>
              <w:rPr>
                <w:rFonts w:ascii="Arial" w:hAnsi="Arial" w:cs="Arial"/>
                <w:sz w:val="14"/>
                <w:szCs w:val="14"/>
              </w:rPr>
            </w:pPr>
            <w:r w:rsidRPr="00A5606A">
              <w:rPr>
                <w:rFonts w:ascii="Arial" w:hAnsi="Arial" w:cs="Arial"/>
                <w:sz w:val="14"/>
                <w:szCs w:val="14"/>
              </w:rPr>
              <w:t xml:space="preserve"> Satış Amaçlı Elde Tutulan Duran Varlık Giderleri</w:t>
            </w:r>
          </w:p>
        </w:tc>
        <w:tc>
          <w:tcPr>
            <w:tcW w:w="994" w:type="dxa"/>
            <w:tcBorders>
              <w:left w:val="single" w:sz="4" w:space="0" w:color="auto"/>
              <w:right w:val="single" w:sz="4" w:space="0" w:color="auto"/>
            </w:tcBorders>
            <w:vAlign w:val="bottom"/>
          </w:tcPr>
          <w:p w14:paraId="480CB99C" w14:textId="77777777" w:rsidR="00AE44C5" w:rsidRPr="00A5606A" w:rsidRDefault="00AE44C5" w:rsidP="00AE44C5">
            <w:pPr>
              <w:autoSpaceDE w:val="0"/>
              <w:autoSpaceDN w:val="0"/>
              <w:adjustRightInd w:val="0"/>
              <w:ind w:left="-42" w:right="-108"/>
              <w:jc w:val="center"/>
              <w:rPr>
                <w:rFonts w:ascii="Arial" w:hAnsi="Arial" w:cs="Arial"/>
                <w:bCs/>
                <w:sz w:val="14"/>
                <w:szCs w:val="14"/>
              </w:rPr>
            </w:pPr>
          </w:p>
        </w:tc>
        <w:tc>
          <w:tcPr>
            <w:tcW w:w="1527" w:type="dxa"/>
            <w:tcBorders>
              <w:left w:val="single" w:sz="4" w:space="0" w:color="auto"/>
              <w:right w:val="single" w:sz="4" w:space="0" w:color="auto"/>
            </w:tcBorders>
            <w:vAlign w:val="bottom"/>
          </w:tcPr>
          <w:p w14:paraId="2B395FED" w14:textId="16C957DC" w:rsidR="00AE44C5" w:rsidRPr="00A5606A" w:rsidRDefault="00AE44C5" w:rsidP="00AE44C5">
            <w:pPr>
              <w:ind w:left="-210" w:right="33"/>
              <w:jc w:val="right"/>
              <w:rPr>
                <w:rFonts w:ascii="Arial" w:hAnsi="Arial" w:cs="Arial"/>
                <w:sz w:val="14"/>
                <w:szCs w:val="14"/>
              </w:rPr>
            </w:pPr>
            <w:r>
              <w:rPr>
                <w:rFonts w:ascii="Arial" w:hAnsi="Arial" w:cs="Arial"/>
                <w:sz w:val="14"/>
                <w:szCs w:val="14"/>
              </w:rPr>
              <w:t>-</w:t>
            </w:r>
          </w:p>
        </w:tc>
      </w:tr>
      <w:tr w:rsidR="00AE44C5" w:rsidRPr="00A5606A" w14:paraId="613F1BC8" w14:textId="77777777" w:rsidTr="00AE44C5">
        <w:trPr>
          <w:cantSplit/>
        </w:trPr>
        <w:tc>
          <w:tcPr>
            <w:tcW w:w="638" w:type="dxa"/>
            <w:tcBorders>
              <w:left w:val="single" w:sz="4" w:space="0" w:color="auto"/>
            </w:tcBorders>
          </w:tcPr>
          <w:p w14:paraId="55C7C878" w14:textId="77777777" w:rsidR="00AE44C5" w:rsidRPr="00A5606A" w:rsidRDefault="00AE44C5" w:rsidP="00AE44C5">
            <w:pPr>
              <w:autoSpaceDE w:val="0"/>
              <w:autoSpaceDN w:val="0"/>
              <w:adjustRightInd w:val="0"/>
              <w:ind w:left="-108"/>
              <w:rPr>
                <w:rFonts w:ascii="Arial" w:hAnsi="Arial" w:cs="Arial"/>
                <w:sz w:val="14"/>
                <w:szCs w:val="14"/>
              </w:rPr>
            </w:pPr>
            <w:r w:rsidRPr="00A5606A">
              <w:rPr>
                <w:rFonts w:ascii="Arial" w:hAnsi="Arial" w:cs="Arial"/>
                <w:sz w:val="14"/>
                <w:szCs w:val="14"/>
              </w:rPr>
              <w:t xml:space="preserve"> 19.2</w:t>
            </w:r>
          </w:p>
        </w:tc>
        <w:tc>
          <w:tcPr>
            <w:tcW w:w="6683" w:type="dxa"/>
            <w:tcBorders>
              <w:right w:val="single" w:sz="4" w:space="0" w:color="auto"/>
            </w:tcBorders>
          </w:tcPr>
          <w:p w14:paraId="6C6296FB" w14:textId="77777777" w:rsidR="00AE44C5" w:rsidRPr="00A5606A" w:rsidRDefault="00AE44C5" w:rsidP="00AE44C5">
            <w:pPr>
              <w:autoSpaceDE w:val="0"/>
              <w:autoSpaceDN w:val="0"/>
              <w:adjustRightInd w:val="0"/>
              <w:ind w:left="-57" w:right="-102" w:hanging="57"/>
              <w:rPr>
                <w:rFonts w:ascii="Arial" w:hAnsi="Arial" w:cs="Arial"/>
                <w:sz w:val="14"/>
                <w:szCs w:val="14"/>
              </w:rPr>
            </w:pPr>
            <w:r w:rsidRPr="00A5606A">
              <w:rPr>
                <w:rFonts w:ascii="Arial" w:hAnsi="Arial" w:cs="Arial"/>
                <w:sz w:val="14"/>
                <w:szCs w:val="14"/>
              </w:rPr>
              <w:t xml:space="preserve"> İştirak, Bağlı Ortaklık ve Birlikte Kontrol Edilen Ortaklıklar (İş Ort.) Satış Zararları</w:t>
            </w:r>
          </w:p>
        </w:tc>
        <w:tc>
          <w:tcPr>
            <w:tcW w:w="994" w:type="dxa"/>
            <w:tcBorders>
              <w:left w:val="single" w:sz="4" w:space="0" w:color="auto"/>
              <w:right w:val="single" w:sz="4" w:space="0" w:color="auto"/>
            </w:tcBorders>
            <w:vAlign w:val="bottom"/>
          </w:tcPr>
          <w:p w14:paraId="1D4710E6" w14:textId="77777777" w:rsidR="00AE44C5" w:rsidRPr="00A5606A" w:rsidRDefault="00AE44C5" w:rsidP="00AE44C5">
            <w:pPr>
              <w:autoSpaceDE w:val="0"/>
              <w:autoSpaceDN w:val="0"/>
              <w:adjustRightInd w:val="0"/>
              <w:ind w:left="-42" w:right="-108"/>
              <w:jc w:val="center"/>
              <w:rPr>
                <w:rFonts w:ascii="Arial" w:hAnsi="Arial" w:cs="Arial"/>
                <w:bCs/>
                <w:sz w:val="14"/>
                <w:szCs w:val="14"/>
              </w:rPr>
            </w:pPr>
          </w:p>
        </w:tc>
        <w:tc>
          <w:tcPr>
            <w:tcW w:w="1527" w:type="dxa"/>
            <w:tcBorders>
              <w:left w:val="single" w:sz="4" w:space="0" w:color="auto"/>
              <w:right w:val="single" w:sz="4" w:space="0" w:color="auto"/>
            </w:tcBorders>
            <w:vAlign w:val="bottom"/>
          </w:tcPr>
          <w:p w14:paraId="4A6008D1" w14:textId="35D2984E" w:rsidR="00AE44C5" w:rsidRPr="00A5606A" w:rsidRDefault="00AE44C5" w:rsidP="00AE44C5">
            <w:pPr>
              <w:ind w:left="-210" w:right="33"/>
              <w:jc w:val="right"/>
              <w:rPr>
                <w:rFonts w:ascii="Arial" w:hAnsi="Arial" w:cs="Arial"/>
                <w:sz w:val="14"/>
                <w:szCs w:val="14"/>
              </w:rPr>
            </w:pPr>
            <w:r>
              <w:rPr>
                <w:rFonts w:ascii="Arial" w:hAnsi="Arial" w:cs="Arial"/>
                <w:sz w:val="14"/>
                <w:szCs w:val="14"/>
              </w:rPr>
              <w:t>-</w:t>
            </w:r>
          </w:p>
        </w:tc>
      </w:tr>
      <w:tr w:rsidR="00AE44C5" w:rsidRPr="00A5606A" w14:paraId="2D3E0852" w14:textId="77777777" w:rsidTr="00AE44C5">
        <w:trPr>
          <w:cantSplit/>
        </w:trPr>
        <w:tc>
          <w:tcPr>
            <w:tcW w:w="638" w:type="dxa"/>
            <w:tcBorders>
              <w:left w:val="single" w:sz="4" w:space="0" w:color="auto"/>
            </w:tcBorders>
          </w:tcPr>
          <w:p w14:paraId="4D19AA09" w14:textId="77777777" w:rsidR="00AE44C5" w:rsidRPr="00A5606A" w:rsidRDefault="00AE44C5" w:rsidP="00AE44C5">
            <w:pPr>
              <w:autoSpaceDE w:val="0"/>
              <w:autoSpaceDN w:val="0"/>
              <w:adjustRightInd w:val="0"/>
              <w:ind w:left="-108"/>
              <w:rPr>
                <w:rFonts w:ascii="Arial" w:hAnsi="Arial" w:cs="Arial"/>
                <w:sz w:val="14"/>
                <w:szCs w:val="14"/>
              </w:rPr>
            </w:pPr>
            <w:r w:rsidRPr="00A5606A">
              <w:rPr>
                <w:rFonts w:ascii="Arial" w:hAnsi="Arial" w:cs="Arial"/>
                <w:sz w:val="14"/>
                <w:szCs w:val="14"/>
              </w:rPr>
              <w:t xml:space="preserve"> 19.3</w:t>
            </w:r>
          </w:p>
        </w:tc>
        <w:tc>
          <w:tcPr>
            <w:tcW w:w="6683" w:type="dxa"/>
            <w:tcBorders>
              <w:right w:val="single" w:sz="4" w:space="0" w:color="auto"/>
            </w:tcBorders>
          </w:tcPr>
          <w:p w14:paraId="6C9D0810" w14:textId="77777777" w:rsidR="00AE44C5" w:rsidRPr="00A5606A" w:rsidRDefault="00AE44C5" w:rsidP="00AE44C5">
            <w:pPr>
              <w:autoSpaceDE w:val="0"/>
              <w:autoSpaceDN w:val="0"/>
              <w:adjustRightInd w:val="0"/>
              <w:ind w:right="-102" w:hanging="114"/>
              <w:rPr>
                <w:rFonts w:ascii="Arial" w:hAnsi="Arial" w:cs="Arial"/>
                <w:sz w:val="14"/>
                <w:szCs w:val="14"/>
              </w:rPr>
            </w:pPr>
            <w:r w:rsidRPr="00A5606A">
              <w:rPr>
                <w:rFonts w:ascii="Arial" w:hAnsi="Arial" w:cs="Arial"/>
                <w:sz w:val="14"/>
                <w:szCs w:val="14"/>
              </w:rPr>
              <w:t xml:space="preserve"> Diğer Durdurulan Faaliyet Giderleri</w:t>
            </w:r>
          </w:p>
        </w:tc>
        <w:tc>
          <w:tcPr>
            <w:tcW w:w="994" w:type="dxa"/>
            <w:tcBorders>
              <w:left w:val="single" w:sz="4" w:space="0" w:color="auto"/>
              <w:right w:val="single" w:sz="4" w:space="0" w:color="auto"/>
            </w:tcBorders>
            <w:vAlign w:val="bottom"/>
          </w:tcPr>
          <w:p w14:paraId="5F4B441F" w14:textId="77777777" w:rsidR="00AE44C5" w:rsidRPr="00A5606A" w:rsidRDefault="00AE44C5" w:rsidP="00AE44C5">
            <w:pPr>
              <w:autoSpaceDE w:val="0"/>
              <w:autoSpaceDN w:val="0"/>
              <w:adjustRightInd w:val="0"/>
              <w:ind w:left="-42" w:right="-108"/>
              <w:jc w:val="center"/>
              <w:rPr>
                <w:rFonts w:ascii="Arial" w:hAnsi="Arial" w:cs="Arial"/>
                <w:bCs/>
                <w:sz w:val="14"/>
                <w:szCs w:val="14"/>
              </w:rPr>
            </w:pPr>
          </w:p>
        </w:tc>
        <w:tc>
          <w:tcPr>
            <w:tcW w:w="1527" w:type="dxa"/>
            <w:tcBorders>
              <w:left w:val="single" w:sz="4" w:space="0" w:color="auto"/>
              <w:right w:val="single" w:sz="4" w:space="0" w:color="auto"/>
            </w:tcBorders>
            <w:vAlign w:val="bottom"/>
          </w:tcPr>
          <w:p w14:paraId="65815245" w14:textId="38481558" w:rsidR="00AE44C5" w:rsidRPr="00A5606A" w:rsidRDefault="00AE44C5" w:rsidP="00AE44C5">
            <w:pPr>
              <w:ind w:left="-210" w:right="33"/>
              <w:jc w:val="right"/>
              <w:rPr>
                <w:rFonts w:ascii="Arial" w:hAnsi="Arial" w:cs="Arial"/>
                <w:sz w:val="14"/>
                <w:szCs w:val="14"/>
              </w:rPr>
            </w:pPr>
            <w:r>
              <w:rPr>
                <w:rFonts w:ascii="Arial" w:hAnsi="Arial" w:cs="Arial"/>
                <w:sz w:val="14"/>
                <w:szCs w:val="14"/>
              </w:rPr>
              <w:t>-</w:t>
            </w:r>
          </w:p>
        </w:tc>
      </w:tr>
      <w:tr w:rsidR="00AE44C5" w:rsidRPr="00A5606A" w14:paraId="553345E9" w14:textId="77777777" w:rsidTr="00AE44C5">
        <w:trPr>
          <w:cantSplit/>
        </w:trPr>
        <w:tc>
          <w:tcPr>
            <w:tcW w:w="638" w:type="dxa"/>
            <w:tcBorders>
              <w:left w:val="single" w:sz="4" w:space="0" w:color="auto"/>
            </w:tcBorders>
          </w:tcPr>
          <w:p w14:paraId="3FD1F0CE"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XX.</w:t>
            </w:r>
          </w:p>
        </w:tc>
        <w:tc>
          <w:tcPr>
            <w:tcW w:w="6683" w:type="dxa"/>
            <w:tcBorders>
              <w:right w:val="single" w:sz="4" w:space="0" w:color="auto"/>
            </w:tcBorders>
          </w:tcPr>
          <w:p w14:paraId="740FDF75" w14:textId="77777777" w:rsidR="00AE44C5" w:rsidRPr="00A5606A" w:rsidRDefault="00AE44C5" w:rsidP="00AE44C5">
            <w:pPr>
              <w:autoSpaceDE w:val="0"/>
              <w:autoSpaceDN w:val="0"/>
              <w:adjustRightInd w:val="0"/>
              <w:ind w:left="-76" w:right="-102" w:hanging="42"/>
              <w:rPr>
                <w:rFonts w:ascii="Arial" w:hAnsi="Arial" w:cs="Arial"/>
                <w:b/>
                <w:sz w:val="14"/>
                <w:szCs w:val="14"/>
              </w:rPr>
            </w:pPr>
            <w:r w:rsidRPr="00A5606A">
              <w:rPr>
                <w:rFonts w:ascii="Arial" w:hAnsi="Arial" w:cs="Arial"/>
                <w:b/>
                <w:sz w:val="14"/>
                <w:szCs w:val="14"/>
              </w:rPr>
              <w:t xml:space="preserve"> DURDURULAN FAALİYETLER VERGİ ÖNCESİ K/Z (XVIII+…+XIX)</w:t>
            </w:r>
          </w:p>
        </w:tc>
        <w:tc>
          <w:tcPr>
            <w:tcW w:w="994" w:type="dxa"/>
            <w:tcBorders>
              <w:left w:val="single" w:sz="4" w:space="0" w:color="auto"/>
              <w:right w:val="single" w:sz="4" w:space="0" w:color="auto"/>
            </w:tcBorders>
            <w:vAlign w:val="bottom"/>
          </w:tcPr>
          <w:p w14:paraId="1FFC766E" w14:textId="77777777" w:rsidR="00AE44C5" w:rsidRPr="00A5606A" w:rsidRDefault="00AE44C5" w:rsidP="00AE44C5">
            <w:pPr>
              <w:autoSpaceDE w:val="0"/>
              <w:autoSpaceDN w:val="0"/>
              <w:adjustRightInd w:val="0"/>
              <w:ind w:left="-42" w:right="-108"/>
              <w:jc w:val="center"/>
              <w:rPr>
                <w:rFonts w:ascii="Arial" w:hAnsi="Arial" w:cs="Arial"/>
                <w:bCs/>
                <w:sz w:val="14"/>
                <w:szCs w:val="14"/>
              </w:rPr>
            </w:pPr>
          </w:p>
        </w:tc>
        <w:tc>
          <w:tcPr>
            <w:tcW w:w="1527" w:type="dxa"/>
            <w:tcBorders>
              <w:left w:val="single" w:sz="4" w:space="0" w:color="auto"/>
              <w:right w:val="single" w:sz="4" w:space="0" w:color="auto"/>
            </w:tcBorders>
            <w:vAlign w:val="bottom"/>
          </w:tcPr>
          <w:p w14:paraId="3358153B" w14:textId="63EE1A6C" w:rsidR="00AE44C5" w:rsidRPr="00A5606A" w:rsidRDefault="00AE44C5" w:rsidP="00AE44C5">
            <w:pPr>
              <w:ind w:left="-210" w:right="33"/>
              <w:jc w:val="right"/>
              <w:rPr>
                <w:rFonts w:ascii="Arial" w:hAnsi="Arial" w:cs="Arial"/>
                <w:b/>
                <w:sz w:val="14"/>
                <w:szCs w:val="14"/>
              </w:rPr>
            </w:pPr>
            <w:r>
              <w:rPr>
                <w:rFonts w:ascii="Arial" w:hAnsi="Arial" w:cs="Arial"/>
                <w:b/>
                <w:sz w:val="14"/>
                <w:szCs w:val="14"/>
              </w:rPr>
              <w:t>-</w:t>
            </w:r>
          </w:p>
        </w:tc>
      </w:tr>
      <w:tr w:rsidR="00AE44C5" w:rsidRPr="00A5606A" w14:paraId="75F5683E" w14:textId="77777777" w:rsidTr="00AE44C5">
        <w:trPr>
          <w:cantSplit/>
        </w:trPr>
        <w:tc>
          <w:tcPr>
            <w:tcW w:w="638" w:type="dxa"/>
            <w:tcBorders>
              <w:left w:val="single" w:sz="4" w:space="0" w:color="auto"/>
            </w:tcBorders>
          </w:tcPr>
          <w:p w14:paraId="2B0DCE71"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XXI.</w:t>
            </w:r>
          </w:p>
        </w:tc>
        <w:tc>
          <w:tcPr>
            <w:tcW w:w="6683" w:type="dxa"/>
            <w:tcBorders>
              <w:right w:val="single" w:sz="4" w:space="0" w:color="auto"/>
            </w:tcBorders>
          </w:tcPr>
          <w:p w14:paraId="4BB593E0" w14:textId="77777777" w:rsidR="00AE44C5" w:rsidRPr="00A5606A" w:rsidRDefault="00AE44C5" w:rsidP="00AE44C5">
            <w:pPr>
              <w:autoSpaceDE w:val="0"/>
              <w:autoSpaceDN w:val="0"/>
              <w:adjustRightInd w:val="0"/>
              <w:ind w:right="-102" w:hanging="113"/>
              <w:rPr>
                <w:rFonts w:ascii="Arial" w:hAnsi="Arial" w:cs="Arial"/>
                <w:b/>
                <w:sz w:val="14"/>
                <w:szCs w:val="14"/>
              </w:rPr>
            </w:pPr>
            <w:r w:rsidRPr="00A5606A">
              <w:rPr>
                <w:rFonts w:ascii="Arial" w:hAnsi="Arial" w:cs="Arial"/>
                <w:b/>
                <w:sz w:val="14"/>
                <w:szCs w:val="14"/>
              </w:rPr>
              <w:t xml:space="preserve"> DURDURULAN FAALİYETLER VERGİ KARŞILIĞI (-+)</w:t>
            </w:r>
          </w:p>
        </w:tc>
        <w:tc>
          <w:tcPr>
            <w:tcW w:w="994" w:type="dxa"/>
            <w:tcBorders>
              <w:left w:val="single" w:sz="4" w:space="0" w:color="auto"/>
              <w:right w:val="single" w:sz="4" w:space="0" w:color="auto"/>
            </w:tcBorders>
            <w:vAlign w:val="bottom"/>
          </w:tcPr>
          <w:p w14:paraId="0FF6D584" w14:textId="77777777" w:rsidR="00AE44C5" w:rsidRPr="00A5606A" w:rsidRDefault="00AE44C5" w:rsidP="00AE44C5">
            <w:pPr>
              <w:autoSpaceDE w:val="0"/>
              <w:autoSpaceDN w:val="0"/>
              <w:adjustRightInd w:val="0"/>
              <w:ind w:left="-42" w:right="-108"/>
              <w:jc w:val="center"/>
              <w:rPr>
                <w:rFonts w:ascii="Arial" w:hAnsi="Arial" w:cs="Arial"/>
                <w:bCs/>
                <w:sz w:val="14"/>
                <w:szCs w:val="14"/>
              </w:rPr>
            </w:pPr>
          </w:p>
        </w:tc>
        <w:tc>
          <w:tcPr>
            <w:tcW w:w="1527" w:type="dxa"/>
            <w:tcBorders>
              <w:left w:val="single" w:sz="4" w:space="0" w:color="auto"/>
              <w:right w:val="single" w:sz="4" w:space="0" w:color="auto"/>
            </w:tcBorders>
            <w:vAlign w:val="bottom"/>
          </w:tcPr>
          <w:p w14:paraId="0B69D3F7" w14:textId="6AAE8735" w:rsidR="00AE44C5" w:rsidRPr="00A5606A" w:rsidRDefault="00AE44C5" w:rsidP="00AE44C5">
            <w:pPr>
              <w:ind w:left="-210" w:right="33"/>
              <w:jc w:val="right"/>
              <w:rPr>
                <w:rFonts w:ascii="Arial" w:hAnsi="Arial" w:cs="Arial"/>
                <w:b/>
                <w:sz w:val="14"/>
                <w:szCs w:val="14"/>
              </w:rPr>
            </w:pPr>
            <w:r>
              <w:rPr>
                <w:rFonts w:ascii="Arial" w:hAnsi="Arial" w:cs="Arial"/>
                <w:b/>
                <w:sz w:val="14"/>
                <w:szCs w:val="14"/>
              </w:rPr>
              <w:t>-</w:t>
            </w:r>
          </w:p>
        </w:tc>
      </w:tr>
      <w:tr w:rsidR="00AE44C5" w:rsidRPr="00A5606A" w14:paraId="25401D89" w14:textId="77777777" w:rsidTr="00AE44C5">
        <w:trPr>
          <w:cantSplit/>
        </w:trPr>
        <w:tc>
          <w:tcPr>
            <w:tcW w:w="638" w:type="dxa"/>
            <w:tcBorders>
              <w:left w:val="single" w:sz="4" w:space="0" w:color="auto"/>
            </w:tcBorders>
          </w:tcPr>
          <w:p w14:paraId="62AD1798"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21.1</w:t>
            </w:r>
          </w:p>
        </w:tc>
        <w:tc>
          <w:tcPr>
            <w:tcW w:w="6683" w:type="dxa"/>
            <w:tcBorders>
              <w:right w:val="single" w:sz="4" w:space="0" w:color="auto"/>
            </w:tcBorders>
          </w:tcPr>
          <w:p w14:paraId="256F12D7"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Cari Vergi Karşılığı</w:t>
            </w:r>
          </w:p>
        </w:tc>
        <w:tc>
          <w:tcPr>
            <w:tcW w:w="994" w:type="dxa"/>
            <w:tcBorders>
              <w:left w:val="single" w:sz="4" w:space="0" w:color="auto"/>
              <w:right w:val="single" w:sz="4" w:space="0" w:color="auto"/>
            </w:tcBorders>
            <w:vAlign w:val="bottom"/>
          </w:tcPr>
          <w:p w14:paraId="313275CF" w14:textId="77777777" w:rsidR="00AE44C5" w:rsidRPr="00A5606A" w:rsidRDefault="00AE44C5" w:rsidP="00AE44C5">
            <w:pPr>
              <w:autoSpaceDE w:val="0"/>
              <w:autoSpaceDN w:val="0"/>
              <w:adjustRightInd w:val="0"/>
              <w:ind w:left="-42" w:right="-108"/>
              <w:jc w:val="center"/>
              <w:rPr>
                <w:rFonts w:ascii="Arial" w:hAnsi="Arial" w:cs="Arial"/>
                <w:bCs/>
                <w:sz w:val="14"/>
                <w:szCs w:val="14"/>
              </w:rPr>
            </w:pPr>
          </w:p>
        </w:tc>
        <w:tc>
          <w:tcPr>
            <w:tcW w:w="1527" w:type="dxa"/>
            <w:tcBorders>
              <w:left w:val="single" w:sz="4" w:space="0" w:color="auto"/>
              <w:right w:val="single" w:sz="4" w:space="0" w:color="auto"/>
            </w:tcBorders>
            <w:vAlign w:val="bottom"/>
          </w:tcPr>
          <w:p w14:paraId="77DE4669" w14:textId="61ABF7C3" w:rsidR="00AE44C5" w:rsidRPr="00A5606A" w:rsidRDefault="00AE44C5" w:rsidP="00AE44C5">
            <w:pPr>
              <w:ind w:left="-210" w:right="33"/>
              <w:jc w:val="right"/>
              <w:rPr>
                <w:rFonts w:ascii="Arial" w:hAnsi="Arial" w:cs="Arial"/>
                <w:sz w:val="14"/>
                <w:szCs w:val="14"/>
              </w:rPr>
            </w:pPr>
            <w:r>
              <w:rPr>
                <w:rFonts w:ascii="Arial" w:hAnsi="Arial" w:cs="Arial"/>
                <w:sz w:val="14"/>
                <w:szCs w:val="14"/>
              </w:rPr>
              <w:t>-</w:t>
            </w:r>
          </w:p>
        </w:tc>
      </w:tr>
      <w:tr w:rsidR="00AE44C5" w:rsidRPr="00A5606A" w14:paraId="7E0BD465" w14:textId="77777777" w:rsidTr="00AE44C5">
        <w:trPr>
          <w:cantSplit/>
        </w:trPr>
        <w:tc>
          <w:tcPr>
            <w:tcW w:w="638" w:type="dxa"/>
            <w:tcBorders>
              <w:left w:val="single" w:sz="4" w:space="0" w:color="auto"/>
            </w:tcBorders>
          </w:tcPr>
          <w:p w14:paraId="27B9E01F"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21.2</w:t>
            </w:r>
          </w:p>
        </w:tc>
        <w:tc>
          <w:tcPr>
            <w:tcW w:w="6683" w:type="dxa"/>
            <w:tcBorders>
              <w:right w:val="single" w:sz="4" w:space="0" w:color="auto"/>
            </w:tcBorders>
          </w:tcPr>
          <w:p w14:paraId="20D7C674" w14:textId="77777777"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Ertelenmiş Vergi Karşılığı</w:t>
            </w:r>
          </w:p>
        </w:tc>
        <w:tc>
          <w:tcPr>
            <w:tcW w:w="994" w:type="dxa"/>
            <w:tcBorders>
              <w:left w:val="single" w:sz="4" w:space="0" w:color="auto"/>
              <w:right w:val="single" w:sz="4" w:space="0" w:color="auto"/>
            </w:tcBorders>
            <w:vAlign w:val="bottom"/>
          </w:tcPr>
          <w:p w14:paraId="10E504AB" w14:textId="77777777" w:rsidR="00AE44C5" w:rsidRPr="00A5606A" w:rsidRDefault="00AE44C5" w:rsidP="00AE44C5">
            <w:pPr>
              <w:autoSpaceDE w:val="0"/>
              <w:autoSpaceDN w:val="0"/>
              <w:adjustRightInd w:val="0"/>
              <w:ind w:left="-42" w:right="-108"/>
              <w:jc w:val="center"/>
              <w:rPr>
                <w:rFonts w:ascii="Arial" w:hAnsi="Arial" w:cs="Arial"/>
                <w:bCs/>
                <w:sz w:val="14"/>
                <w:szCs w:val="14"/>
              </w:rPr>
            </w:pPr>
          </w:p>
        </w:tc>
        <w:tc>
          <w:tcPr>
            <w:tcW w:w="1527" w:type="dxa"/>
            <w:tcBorders>
              <w:left w:val="single" w:sz="4" w:space="0" w:color="auto"/>
              <w:right w:val="single" w:sz="4" w:space="0" w:color="auto"/>
            </w:tcBorders>
            <w:vAlign w:val="bottom"/>
          </w:tcPr>
          <w:p w14:paraId="3CF0D443" w14:textId="29EAF650" w:rsidR="00AE44C5" w:rsidRPr="00A5606A" w:rsidRDefault="00AE44C5" w:rsidP="00AE44C5">
            <w:pPr>
              <w:ind w:left="-210" w:right="33"/>
              <w:jc w:val="right"/>
              <w:rPr>
                <w:rFonts w:ascii="Arial" w:hAnsi="Arial" w:cs="Arial"/>
                <w:sz w:val="14"/>
                <w:szCs w:val="14"/>
              </w:rPr>
            </w:pPr>
            <w:r>
              <w:rPr>
                <w:rFonts w:ascii="Arial" w:hAnsi="Arial" w:cs="Arial"/>
                <w:sz w:val="14"/>
                <w:szCs w:val="14"/>
              </w:rPr>
              <w:t>-</w:t>
            </w:r>
          </w:p>
        </w:tc>
      </w:tr>
      <w:tr w:rsidR="00AE44C5" w:rsidRPr="00A5606A" w14:paraId="27511070" w14:textId="77777777" w:rsidTr="00AE44C5">
        <w:trPr>
          <w:cantSplit/>
        </w:trPr>
        <w:tc>
          <w:tcPr>
            <w:tcW w:w="638" w:type="dxa"/>
            <w:tcBorders>
              <w:left w:val="single" w:sz="4" w:space="0" w:color="auto"/>
            </w:tcBorders>
          </w:tcPr>
          <w:p w14:paraId="26E02087"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XXII.</w:t>
            </w:r>
          </w:p>
        </w:tc>
        <w:tc>
          <w:tcPr>
            <w:tcW w:w="6683" w:type="dxa"/>
            <w:tcBorders>
              <w:right w:val="single" w:sz="4" w:space="0" w:color="auto"/>
            </w:tcBorders>
          </w:tcPr>
          <w:p w14:paraId="7F4C9C01" w14:textId="77777777" w:rsidR="00AE44C5" w:rsidRPr="00A5606A" w:rsidRDefault="00AE44C5" w:rsidP="00AE44C5">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DURDURULAN FAALİYETLER DÖNEM NET K/Z (XX+-XXI)</w:t>
            </w:r>
          </w:p>
        </w:tc>
        <w:tc>
          <w:tcPr>
            <w:tcW w:w="994" w:type="dxa"/>
            <w:tcBorders>
              <w:left w:val="single" w:sz="4" w:space="0" w:color="auto"/>
              <w:right w:val="single" w:sz="4" w:space="0" w:color="auto"/>
            </w:tcBorders>
            <w:vAlign w:val="bottom"/>
          </w:tcPr>
          <w:p w14:paraId="3909BEB6" w14:textId="77777777" w:rsidR="00AE44C5" w:rsidRPr="00A5606A" w:rsidRDefault="00AE44C5" w:rsidP="00AE44C5">
            <w:pPr>
              <w:autoSpaceDE w:val="0"/>
              <w:autoSpaceDN w:val="0"/>
              <w:adjustRightInd w:val="0"/>
              <w:ind w:left="-42" w:right="-108"/>
              <w:jc w:val="center"/>
              <w:rPr>
                <w:rFonts w:ascii="Arial" w:hAnsi="Arial" w:cs="Arial"/>
                <w:bCs/>
                <w:sz w:val="14"/>
                <w:szCs w:val="14"/>
              </w:rPr>
            </w:pPr>
          </w:p>
        </w:tc>
        <w:tc>
          <w:tcPr>
            <w:tcW w:w="1527" w:type="dxa"/>
            <w:tcBorders>
              <w:left w:val="single" w:sz="4" w:space="0" w:color="auto"/>
              <w:right w:val="single" w:sz="4" w:space="0" w:color="auto"/>
            </w:tcBorders>
            <w:vAlign w:val="bottom"/>
          </w:tcPr>
          <w:p w14:paraId="45E618C5" w14:textId="08FF0E0C" w:rsidR="00AE44C5" w:rsidRPr="00A5606A" w:rsidRDefault="00AE44C5" w:rsidP="00AE44C5">
            <w:pPr>
              <w:ind w:left="-210" w:right="33"/>
              <w:jc w:val="right"/>
              <w:rPr>
                <w:rFonts w:ascii="Arial" w:hAnsi="Arial" w:cs="Arial"/>
                <w:b/>
                <w:sz w:val="14"/>
                <w:szCs w:val="14"/>
              </w:rPr>
            </w:pPr>
            <w:r>
              <w:rPr>
                <w:rFonts w:ascii="Arial" w:hAnsi="Arial" w:cs="Arial"/>
                <w:b/>
                <w:sz w:val="14"/>
                <w:szCs w:val="14"/>
              </w:rPr>
              <w:t>-</w:t>
            </w:r>
          </w:p>
        </w:tc>
      </w:tr>
      <w:tr w:rsidR="00AE44C5" w:rsidRPr="00A5606A" w14:paraId="5428C910" w14:textId="77777777" w:rsidTr="00AE44C5">
        <w:trPr>
          <w:cantSplit/>
        </w:trPr>
        <w:tc>
          <w:tcPr>
            <w:tcW w:w="638" w:type="dxa"/>
            <w:tcBorders>
              <w:left w:val="single" w:sz="4" w:space="0" w:color="auto"/>
            </w:tcBorders>
          </w:tcPr>
          <w:p w14:paraId="6BF06E7A" w14:textId="77777777" w:rsidR="00AE44C5" w:rsidRPr="00A5606A" w:rsidRDefault="00AE44C5" w:rsidP="00AE44C5">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XXIII.</w:t>
            </w:r>
          </w:p>
        </w:tc>
        <w:tc>
          <w:tcPr>
            <w:tcW w:w="6683" w:type="dxa"/>
            <w:tcBorders>
              <w:right w:val="single" w:sz="4" w:space="0" w:color="auto"/>
            </w:tcBorders>
          </w:tcPr>
          <w:p w14:paraId="01CB3DB4" w14:textId="77777777" w:rsidR="00AE44C5" w:rsidRPr="00A5606A" w:rsidRDefault="00AE44C5" w:rsidP="00AE44C5">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NET DÖNEM KÂRI/ZARARI (XVII+XXII)</w:t>
            </w:r>
          </w:p>
        </w:tc>
        <w:tc>
          <w:tcPr>
            <w:tcW w:w="994" w:type="dxa"/>
            <w:tcBorders>
              <w:left w:val="single" w:sz="4" w:space="0" w:color="auto"/>
              <w:right w:val="single" w:sz="4" w:space="0" w:color="auto"/>
            </w:tcBorders>
            <w:vAlign w:val="bottom"/>
          </w:tcPr>
          <w:p w14:paraId="6D0ACDC6" w14:textId="77777777" w:rsidR="00AE44C5" w:rsidRPr="00A5606A" w:rsidRDefault="00AE44C5" w:rsidP="00AE44C5">
            <w:pPr>
              <w:autoSpaceDE w:val="0"/>
              <w:autoSpaceDN w:val="0"/>
              <w:adjustRightInd w:val="0"/>
              <w:ind w:left="-42" w:right="-108"/>
              <w:jc w:val="center"/>
              <w:rPr>
                <w:rFonts w:ascii="Arial" w:hAnsi="Arial" w:cs="Arial"/>
                <w:b/>
                <w:sz w:val="14"/>
                <w:szCs w:val="14"/>
              </w:rPr>
            </w:pPr>
            <w:r w:rsidRPr="00A5606A">
              <w:rPr>
                <w:rFonts w:ascii="Arial" w:hAnsi="Arial" w:cs="Arial"/>
                <w:b/>
                <w:sz w:val="14"/>
                <w:szCs w:val="14"/>
              </w:rPr>
              <w:t>(12)</w:t>
            </w:r>
          </w:p>
        </w:tc>
        <w:tc>
          <w:tcPr>
            <w:tcW w:w="1527" w:type="dxa"/>
            <w:tcBorders>
              <w:left w:val="single" w:sz="4" w:space="0" w:color="auto"/>
              <w:right w:val="single" w:sz="4" w:space="0" w:color="auto"/>
            </w:tcBorders>
            <w:vAlign w:val="bottom"/>
          </w:tcPr>
          <w:p w14:paraId="5285054A" w14:textId="69022076" w:rsidR="00AE44C5" w:rsidRPr="00A5606A" w:rsidRDefault="00AE44C5" w:rsidP="00AE44C5">
            <w:pPr>
              <w:ind w:left="-210" w:right="33"/>
              <w:jc w:val="right"/>
              <w:rPr>
                <w:rFonts w:ascii="Arial" w:hAnsi="Arial" w:cs="Arial"/>
                <w:b/>
                <w:sz w:val="14"/>
                <w:szCs w:val="14"/>
              </w:rPr>
            </w:pPr>
            <w:r w:rsidRPr="001B009F">
              <w:rPr>
                <w:rFonts w:ascii="Arial" w:hAnsi="Arial" w:cs="Arial"/>
                <w:b/>
                <w:sz w:val="14"/>
                <w:szCs w:val="14"/>
              </w:rPr>
              <w:t>40.014</w:t>
            </w:r>
          </w:p>
        </w:tc>
      </w:tr>
      <w:tr w:rsidR="00AE44C5" w:rsidRPr="00A5606A" w14:paraId="113EC62F" w14:textId="77777777" w:rsidTr="00AE44C5">
        <w:trPr>
          <w:cantSplit/>
        </w:trPr>
        <w:tc>
          <w:tcPr>
            <w:tcW w:w="638" w:type="dxa"/>
            <w:tcBorders>
              <w:left w:val="single" w:sz="4" w:space="0" w:color="auto"/>
            </w:tcBorders>
          </w:tcPr>
          <w:p w14:paraId="3BB65B35"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23.1</w:t>
            </w:r>
          </w:p>
        </w:tc>
        <w:tc>
          <w:tcPr>
            <w:tcW w:w="6683" w:type="dxa"/>
            <w:tcBorders>
              <w:right w:val="single" w:sz="4" w:space="0" w:color="auto"/>
            </w:tcBorders>
          </w:tcPr>
          <w:p w14:paraId="5DD5C569" w14:textId="31162643"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Grubun Kârı/Zararı </w:t>
            </w:r>
          </w:p>
        </w:tc>
        <w:tc>
          <w:tcPr>
            <w:tcW w:w="994" w:type="dxa"/>
            <w:tcBorders>
              <w:left w:val="single" w:sz="4" w:space="0" w:color="auto"/>
              <w:right w:val="single" w:sz="4" w:space="0" w:color="auto"/>
            </w:tcBorders>
            <w:vAlign w:val="bottom"/>
          </w:tcPr>
          <w:p w14:paraId="6D034015" w14:textId="77777777" w:rsidR="00AE44C5" w:rsidRPr="00A5606A" w:rsidRDefault="00AE44C5" w:rsidP="00AE44C5">
            <w:pPr>
              <w:autoSpaceDE w:val="0"/>
              <w:autoSpaceDN w:val="0"/>
              <w:adjustRightInd w:val="0"/>
              <w:ind w:left="-42"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30BE57E5" w14:textId="62727126" w:rsidR="00AE44C5" w:rsidRPr="00A5606A" w:rsidRDefault="00AE44C5" w:rsidP="00AE44C5">
            <w:pPr>
              <w:ind w:left="-210" w:right="33"/>
              <w:jc w:val="right"/>
              <w:rPr>
                <w:rFonts w:ascii="Arial" w:hAnsi="Arial" w:cs="Arial"/>
                <w:sz w:val="14"/>
                <w:szCs w:val="14"/>
              </w:rPr>
            </w:pPr>
            <w:r w:rsidRPr="001B009F">
              <w:rPr>
                <w:rFonts w:ascii="Arial" w:hAnsi="Arial" w:cs="Arial"/>
                <w:sz w:val="14"/>
                <w:szCs w:val="14"/>
              </w:rPr>
              <w:t>36.437</w:t>
            </w:r>
          </w:p>
        </w:tc>
      </w:tr>
      <w:tr w:rsidR="00AE44C5" w:rsidRPr="00A5606A" w14:paraId="20296FF8" w14:textId="77777777" w:rsidTr="00AE44C5">
        <w:trPr>
          <w:cantSplit/>
        </w:trPr>
        <w:tc>
          <w:tcPr>
            <w:tcW w:w="638" w:type="dxa"/>
            <w:tcBorders>
              <w:left w:val="single" w:sz="4" w:space="0" w:color="auto"/>
            </w:tcBorders>
          </w:tcPr>
          <w:p w14:paraId="3045B252" w14:textId="77777777" w:rsidR="00AE44C5" w:rsidRPr="00A5606A" w:rsidRDefault="00AE44C5" w:rsidP="00AE44C5">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23.2</w:t>
            </w:r>
          </w:p>
        </w:tc>
        <w:tc>
          <w:tcPr>
            <w:tcW w:w="6683" w:type="dxa"/>
            <w:tcBorders>
              <w:right w:val="single" w:sz="4" w:space="0" w:color="auto"/>
            </w:tcBorders>
          </w:tcPr>
          <w:p w14:paraId="7CD6C4EF" w14:textId="38756B85"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Azınlık Payları Kâr/Zararı (-) </w:t>
            </w:r>
          </w:p>
        </w:tc>
        <w:tc>
          <w:tcPr>
            <w:tcW w:w="994" w:type="dxa"/>
            <w:tcBorders>
              <w:left w:val="single" w:sz="4" w:space="0" w:color="auto"/>
              <w:right w:val="single" w:sz="4" w:space="0" w:color="auto"/>
            </w:tcBorders>
            <w:vAlign w:val="bottom"/>
          </w:tcPr>
          <w:p w14:paraId="564DFA29" w14:textId="77777777" w:rsidR="00AE44C5" w:rsidRPr="00A5606A" w:rsidRDefault="00AE44C5" w:rsidP="00AE44C5">
            <w:pPr>
              <w:autoSpaceDE w:val="0"/>
              <w:autoSpaceDN w:val="0"/>
              <w:adjustRightInd w:val="0"/>
              <w:ind w:left="-42" w:right="-108"/>
              <w:jc w:val="right"/>
              <w:rPr>
                <w:rFonts w:ascii="Arial" w:hAnsi="Arial" w:cs="Arial"/>
                <w:bCs/>
                <w:sz w:val="14"/>
                <w:szCs w:val="14"/>
              </w:rPr>
            </w:pPr>
          </w:p>
        </w:tc>
        <w:tc>
          <w:tcPr>
            <w:tcW w:w="1527" w:type="dxa"/>
            <w:tcBorders>
              <w:left w:val="single" w:sz="4" w:space="0" w:color="auto"/>
              <w:right w:val="single" w:sz="4" w:space="0" w:color="auto"/>
            </w:tcBorders>
            <w:vAlign w:val="bottom"/>
          </w:tcPr>
          <w:p w14:paraId="0882E21F" w14:textId="4A727C1D" w:rsidR="00AE44C5" w:rsidRPr="00A5606A" w:rsidRDefault="00AE44C5" w:rsidP="00AE44C5">
            <w:pPr>
              <w:ind w:left="-210" w:right="33"/>
              <w:jc w:val="right"/>
              <w:rPr>
                <w:rFonts w:ascii="Arial" w:hAnsi="Arial" w:cs="Arial"/>
                <w:sz w:val="14"/>
                <w:szCs w:val="14"/>
              </w:rPr>
            </w:pPr>
            <w:r w:rsidRPr="001B009F">
              <w:rPr>
                <w:rFonts w:ascii="Arial" w:hAnsi="Arial" w:cs="Arial"/>
                <w:sz w:val="14"/>
                <w:szCs w:val="14"/>
              </w:rPr>
              <w:t>3.577</w:t>
            </w:r>
          </w:p>
        </w:tc>
      </w:tr>
      <w:tr w:rsidR="00AE44C5" w:rsidRPr="00A5606A" w14:paraId="16AC4E71" w14:textId="77777777" w:rsidTr="00AE44C5">
        <w:trPr>
          <w:cantSplit/>
        </w:trPr>
        <w:tc>
          <w:tcPr>
            <w:tcW w:w="638" w:type="dxa"/>
            <w:tcBorders>
              <w:left w:val="single" w:sz="4" w:space="0" w:color="auto"/>
              <w:bottom w:val="single" w:sz="4" w:space="0" w:color="auto"/>
            </w:tcBorders>
          </w:tcPr>
          <w:p w14:paraId="70B9331D" w14:textId="77777777" w:rsidR="00AE44C5" w:rsidRPr="00A5606A" w:rsidRDefault="00AE44C5" w:rsidP="00AE44C5">
            <w:pPr>
              <w:autoSpaceDE w:val="0"/>
              <w:autoSpaceDN w:val="0"/>
              <w:adjustRightInd w:val="0"/>
              <w:ind w:left="-108"/>
              <w:rPr>
                <w:rFonts w:ascii="Arial" w:hAnsi="Arial" w:cs="Arial"/>
                <w:bCs/>
                <w:sz w:val="14"/>
                <w:szCs w:val="14"/>
              </w:rPr>
            </w:pPr>
          </w:p>
        </w:tc>
        <w:tc>
          <w:tcPr>
            <w:tcW w:w="6683" w:type="dxa"/>
            <w:tcBorders>
              <w:bottom w:val="single" w:sz="4" w:space="0" w:color="auto"/>
              <w:right w:val="single" w:sz="4" w:space="0" w:color="auto"/>
            </w:tcBorders>
          </w:tcPr>
          <w:p w14:paraId="0BEADE51" w14:textId="42E683E1" w:rsidR="00AE44C5" w:rsidRPr="00A5606A" w:rsidRDefault="00AE44C5" w:rsidP="00AE44C5">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Hisse Başına Kâr/Zarar (Tam TL)</w:t>
            </w:r>
          </w:p>
        </w:tc>
        <w:tc>
          <w:tcPr>
            <w:tcW w:w="994" w:type="dxa"/>
            <w:tcBorders>
              <w:left w:val="single" w:sz="4" w:space="0" w:color="auto"/>
              <w:bottom w:val="single" w:sz="4" w:space="0" w:color="auto"/>
              <w:right w:val="single" w:sz="4" w:space="0" w:color="auto"/>
            </w:tcBorders>
            <w:vAlign w:val="bottom"/>
          </w:tcPr>
          <w:p w14:paraId="4C5F89CA" w14:textId="77777777" w:rsidR="00AE44C5" w:rsidRPr="00A5606A" w:rsidRDefault="00AE44C5" w:rsidP="00AE44C5">
            <w:pPr>
              <w:autoSpaceDE w:val="0"/>
              <w:autoSpaceDN w:val="0"/>
              <w:adjustRightInd w:val="0"/>
              <w:ind w:left="-42" w:right="-108"/>
              <w:jc w:val="right"/>
              <w:rPr>
                <w:rFonts w:ascii="Arial" w:hAnsi="Arial" w:cs="Arial"/>
                <w:bCs/>
                <w:sz w:val="14"/>
                <w:szCs w:val="14"/>
              </w:rPr>
            </w:pPr>
          </w:p>
        </w:tc>
        <w:tc>
          <w:tcPr>
            <w:tcW w:w="1527" w:type="dxa"/>
            <w:tcBorders>
              <w:left w:val="single" w:sz="4" w:space="0" w:color="auto"/>
              <w:bottom w:val="single" w:sz="4" w:space="0" w:color="auto"/>
              <w:right w:val="single" w:sz="4" w:space="0" w:color="auto"/>
            </w:tcBorders>
            <w:vAlign w:val="bottom"/>
          </w:tcPr>
          <w:p w14:paraId="0835E559" w14:textId="79D14A94" w:rsidR="00AE44C5" w:rsidRPr="00A5606A" w:rsidRDefault="00AE44C5" w:rsidP="00AE44C5">
            <w:pPr>
              <w:ind w:left="-210" w:right="33"/>
              <w:jc w:val="right"/>
              <w:rPr>
                <w:rFonts w:ascii="Arial" w:hAnsi="Arial" w:cs="Arial"/>
                <w:sz w:val="14"/>
                <w:szCs w:val="14"/>
              </w:rPr>
            </w:pPr>
            <w:r w:rsidRPr="001B009F">
              <w:rPr>
                <w:rFonts w:ascii="Arial" w:hAnsi="Arial" w:cs="Arial"/>
                <w:sz w:val="14"/>
                <w:szCs w:val="14"/>
              </w:rPr>
              <w:t>0,040</w:t>
            </w:r>
          </w:p>
        </w:tc>
      </w:tr>
    </w:tbl>
    <w:p w14:paraId="6B4A06FC" w14:textId="77777777" w:rsidR="00137883" w:rsidRPr="00A5606A" w:rsidRDefault="00137883" w:rsidP="00137883">
      <w:pPr>
        <w:spacing w:before="120"/>
        <w:ind w:left="-266" w:right="-546"/>
        <w:jc w:val="both"/>
        <w:rPr>
          <w:rFonts w:ascii="Arial" w:hAnsi="Arial" w:cs="Arial"/>
          <w:sz w:val="16"/>
          <w:szCs w:val="16"/>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14:paraId="11FAEBC2" w14:textId="77777777" w:rsidR="00137883" w:rsidRPr="00A5606A" w:rsidRDefault="00137883" w:rsidP="00137883">
      <w:pPr>
        <w:ind w:left="-266" w:right="-546"/>
        <w:jc w:val="center"/>
        <w:rPr>
          <w:rFonts w:ascii="Arial" w:hAnsi="Arial" w:cs="Arial"/>
          <w:sz w:val="16"/>
          <w:szCs w:val="16"/>
        </w:rPr>
      </w:pPr>
    </w:p>
    <w:p w14:paraId="62332ED7" w14:textId="77777777" w:rsidR="00137883" w:rsidRPr="00A5606A" w:rsidRDefault="00137883" w:rsidP="00137883">
      <w:pPr>
        <w:jc w:val="center"/>
        <w:rPr>
          <w:rFonts w:ascii="Arial" w:hAnsi="Arial" w:cs="Arial"/>
          <w:sz w:val="16"/>
          <w:szCs w:val="16"/>
        </w:rPr>
      </w:pPr>
    </w:p>
    <w:p w14:paraId="6098E53D" w14:textId="77777777" w:rsidR="00137883" w:rsidRPr="00A5606A" w:rsidRDefault="00137883" w:rsidP="00137883">
      <w:pPr>
        <w:jc w:val="center"/>
        <w:rPr>
          <w:rFonts w:ascii="Arial" w:hAnsi="Arial" w:cs="Arial"/>
          <w:sz w:val="16"/>
          <w:szCs w:val="16"/>
        </w:rPr>
      </w:pPr>
    </w:p>
    <w:p w14:paraId="649F4E05" w14:textId="77777777" w:rsidR="00137883" w:rsidRPr="00A5606A" w:rsidRDefault="00137883" w:rsidP="00137883">
      <w:pPr>
        <w:jc w:val="center"/>
        <w:rPr>
          <w:rFonts w:ascii="Arial" w:hAnsi="Arial" w:cs="Arial"/>
          <w:sz w:val="16"/>
          <w:szCs w:val="16"/>
        </w:rPr>
      </w:pPr>
    </w:p>
    <w:p w14:paraId="4E80EF21" w14:textId="77777777" w:rsidR="00137883" w:rsidRPr="00A5606A" w:rsidRDefault="00137883" w:rsidP="00137883">
      <w:pPr>
        <w:jc w:val="center"/>
        <w:rPr>
          <w:rFonts w:ascii="Arial" w:hAnsi="Arial" w:cs="Arial"/>
          <w:sz w:val="16"/>
          <w:szCs w:val="16"/>
        </w:rPr>
      </w:pPr>
    </w:p>
    <w:p w14:paraId="4362B29C" w14:textId="77777777" w:rsidR="00137883" w:rsidRPr="00A5606A" w:rsidRDefault="00137883" w:rsidP="00137883">
      <w:pPr>
        <w:jc w:val="center"/>
        <w:rPr>
          <w:rFonts w:ascii="Arial" w:hAnsi="Arial" w:cs="Arial"/>
          <w:sz w:val="16"/>
          <w:szCs w:val="16"/>
        </w:rPr>
      </w:pPr>
    </w:p>
    <w:p w14:paraId="3C6ADA8C" w14:textId="77777777" w:rsidR="00137883" w:rsidRPr="00A5606A" w:rsidRDefault="00137883" w:rsidP="00137883">
      <w:pPr>
        <w:jc w:val="center"/>
        <w:rPr>
          <w:rFonts w:ascii="Arial" w:hAnsi="Arial" w:cs="Arial"/>
          <w:sz w:val="16"/>
          <w:szCs w:val="16"/>
        </w:rPr>
      </w:pPr>
    </w:p>
    <w:p w14:paraId="6A4EF876" w14:textId="77777777" w:rsidR="00137883" w:rsidRPr="00A5606A" w:rsidRDefault="00137883" w:rsidP="00137883">
      <w:pPr>
        <w:jc w:val="center"/>
        <w:rPr>
          <w:rFonts w:ascii="Arial" w:hAnsi="Arial" w:cs="Arial"/>
          <w:sz w:val="16"/>
          <w:szCs w:val="16"/>
        </w:rPr>
      </w:pPr>
      <w:r w:rsidRPr="00A5606A">
        <w:rPr>
          <w:rFonts w:ascii="Arial" w:hAnsi="Arial" w:cs="Arial"/>
          <w:sz w:val="16"/>
          <w:szCs w:val="16"/>
        </w:rPr>
        <w:t>İlişikteki açıklama ve dipnotlar bu finansal tabloların tamamlayıcı bir parçasıdır.</w:t>
      </w:r>
    </w:p>
    <w:p w14:paraId="729EAB45" w14:textId="77777777" w:rsidR="00137883" w:rsidRPr="00A5606A" w:rsidRDefault="00137883" w:rsidP="00137883">
      <w:pPr>
        <w:jc w:val="center"/>
        <w:rPr>
          <w:rFonts w:ascii="Arial" w:hAnsi="Arial" w:cs="Arial"/>
          <w:sz w:val="16"/>
          <w:szCs w:val="16"/>
        </w:rPr>
        <w:sectPr w:rsidR="00137883" w:rsidRPr="00A5606A" w:rsidSect="00AE44C5">
          <w:headerReference w:type="default" r:id="rId32"/>
          <w:pgSz w:w="11907" w:h="16840" w:code="9"/>
          <w:pgMar w:top="1418" w:right="1418" w:bottom="1418" w:left="1418" w:header="720" w:footer="720" w:gutter="0"/>
          <w:cols w:space="720"/>
          <w:noEndnote/>
        </w:sectPr>
      </w:pPr>
    </w:p>
    <w:tbl>
      <w:tblPr>
        <w:tblW w:w="9785" w:type="dxa"/>
        <w:tblInd w:w="-243" w:type="dxa"/>
        <w:tblCellMar>
          <w:left w:w="70" w:type="dxa"/>
          <w:right w:w="70" w:type="dxa"/>
        </w:tblCellMar>
        <w:tblLook w:val="0000" w:firstRow="0" w:lastRow="0" w:firstColumn="0" w:lastColumn="0" w:noHBand="0" w:noVBand="0"/>
      </w:tblPr>
      <w:tblGrid>
        <w:gridCol w:w="585"/>
        <w:gridCol w:w="7702"/>
        <w:gridCol w:w="1498"/>
      </w:tblGrid>
      <w:tr w:rsidR="00137883" w:rsidRPr="00A5606A" w14:paraId="047B5E64" w14:textId="77777777" w:rsidTr="00AE44C5">
        <w:trPr>
          <w:trHeight w:val="113"/>
        </w:trPr>
        <w:tc>
          <w:tcPr>
            <w:tcW w:w="8287" w:type="dxa"/>
            <w:gridSpan w:val="2"/>
            <w:vMerge w:val="restart"/>
            <w:tcBorders>
              <w:top w:val="single" w:sz="4" w:space="0" w:color="auto"/>
              <w:left w:val="single" w:sz="4" w:space="0" w:color="auto"/>
              <w:right w:val="single" w:sz="4" w:space="0" w:color="auto"/>
            </w:tcBorders>
            <w:shd w:val="clear" w:color="auto" w:fill="auto"/>
            <w:noWrap/>
            <w:vAlign w:val="center"/>
          </w:tcPr>
          <w:p w14:paraId="4C1D5F31" w14:textId="77777777" w:rsidR="00137883" w:rsidRPr="00A5606A" w:rsidRDefault="00137883" w:rsidP="00AE44C5">
            <w:pPr>
              <w:jc w:val="center"/>
              <w:rPr>
                <w:rFonts w:ascii="Arial" w:hAnsi="Arial" w:cs="Arial"/>
                <w:b/>
                <w:bCs/>
                <w:sz w:val="16"/>
                <w:szCs w:val="16"/>
              </w:rPr>
            </w:pPr>
          </w:p>
          <w:p w14:paraId="1DD9AEA6" w14:textId="77777777" w:rsidR="00137883" w:rsidRPr="00A5606A" w:rsidRDefault="00137883" w:rsidP="00AE44C5">
            <w:pPr>
              <w:jc w:val="center"/>
              <w:rPr>
                <w:rFonts w:ascii="Arial" w:hAnsi="Arial" w:cs="Arial"/>
                <w:sz w:val="16"/>
                <w:szCs w:val="16"/>
              </w:rPr>
            </w:pPr>
            <w:r w:rsidRPr="00A5606A">
              <w:rPr>
                <w:rFonts w:ascii="Arial" w:hAnsi="Arial" w:cs="Arial"/>
                <w:b/>
                <w:bCs/>
                <w:sz w:val="16"/>
                <w:szCs w:val="16"/>
              </w:rPr>
              <w:t>KAR VEYA ZARAR VE DİĞER KAPSAMLI GELİR TABLOSU</w:t>
            </w:r>
          </w:p>
        </w:tc>
        <w:tc>
          <w:tcPr>
            <w:tcW w:w="1498" w:type="dxa"/>
            <w:tcBorders>
              <w:top w:val="single" w:sz="4" w:space="0" w:color="auto"/>
              <w:left w:val="single" w:sz="4" w:space="0" w:color="auto"/>
              <w:bottom w:val="single" w:sz="4" w:space="0" w:color="auto"/>
              <w:right w:val="single" w:sz="4" w:space="0" w:color="auto"/>
            </w:tcBorders>
            <w:shd w:val="clear" w:color="auto" w:fill="auto"/>
            <w:noWrap/>
          </w:tcPr>
          <w:p w14:paraId="430DD399" w14:textId="77777777" w:rsidR="00137883" w:rsidRPr="00A5606A" w:rsidRDefault="00137883" w:rsidP="00AE44C5">
            <w:pPr>
              <w:jc w:val="right"/>
              <w:rPr>
                <w:rFonts w:ascii="Arial" w:hAnsi="Arial" w:cs="Arial"/>
                <w:sz w:val="16"/>
                <w:szCs w:val="16"/>
              </w:rPr>
            </w:pPr>
            <w:r w:rsidRPr="00A5606A">
              <w:rPr>
                <w:rFonts w:ascii="Arial" w:hAnsi="Arial" w:cs="Arial"/>
                <w:b/>
                <w:sz w:val="16"/>
                <w:szCs w:val="16"/>
              </w:rPr>
              <w:t>Sınırlı denetimden geçmiş</w:t>
            </w:r>
          </w:p>
        </w:tc>
      </w:tr>
      <w:tr w:rsidR="00137883" w:rsidRPr="00A5606A" w14:paraId="1CA49103" w14:textId="77777777" w:rsidTr="00AE44C5">
        <w:trPr>
          <w:trHeight w:val="113"/>
        </w:trPr>
        <w:tc>
          <w:tcPr>
            <w:tcW w:w="8287" w:type="dxa"/>
            <w:gridSpan w:val="2"/>
            <w:vMerge/>
            <w:tcBorders>
              <w:left w:val="single" w:sz="4" w:space="0" w:color="auto"/>
              <w:right w:val="single" w:sz="4" w:space="0" w:color="auto"/>
            </w:tcBorders>
            <w:shd w:val="clear" w:color="auto" w:fill="auto"/>
            <w:noWrap/>
            <w:vAlign w:val="bottom"/>
          </w:tcPr>
          <w:p w14:paraId="0BE0D296" w14:textId="77777777" w:rsidR="00137883" w:rsidRPr="00A5606A" w:rsidRDefault="00137883" w:rsidP="00AE44C5">
            <w:pPr>
              <w:jc w:val="both"/>
              <w:rPr>
                <w:rFonts w:ascii="Arial" w:hAnsi="Arial" w:cs="Arial"/>
                <w:b/>
                <w:bCs/>
                <w:sz w:val="16"/>
                <w:szCs w:val="16"/>
              </w:rPr>
            </w:pP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FB7712" w14:textId="77777777" w:rsidR="00137883" w:rsidRPr="00A5606A" w:rsidRDefault="00137883" w:rsidP="00AE44C5">
            <w:pPr>
              <w:ind w:left="-70" w:right="3"/>
              <w:jc w:val="right"/>
              <w:rPr>
                <w:rFonts w:ascii="Arial" w:hAnsi="Arial" w:cs="Arial"/>
                <w:b/>
                <w:sz w:val="16"/>
                <w:szCs w:val="16"/>
              </w:rPr>
            </w:pPr>
            <w:r w:rsidRPr="00A5606A">
              <w:rPr>
                <w:rFonts w:ascii="Arial" w:hAnsi="Arial" w:cs="Arial"/>
                <w:b/>
                <w:sz w:val="16"/>
                <w:szCs w:val="16"/>
              </w:rPr>
              <w:t>Cari dönem</w:t>
            </w:r>
          </w:p>
          <w:p w14:paraId="2C13B852" w14:textId="77777777" w:rsidR="00137883" w:rsidRPr="00A5606A" w:rsidRDefault="00137883" w:rsidP="00AE44C5">
            <w:pPr>
              <w:ind w:left="-70" w:right="3"/>
              <w:jc w:val="right"/>
              <w:rPr>
                <w:rFonts w:ascii="Arial" w:hAnsi="Arial" w:cs="Arial"/>
                <w:b/>
                <w:sz w:val="16"/>
                <w:szCs w:val="16"/>
              </w:rPr>
            </w:pPr>
            <w:r w:rsidRPr="00A5606A">
              <w:rPr>
                <w:rFonts w:ascii="Arial" w:hAnsi="Arial" w:cs="Arial"/>
                <w:b/>
                <w:sz w:val="16"/>
                <w:szCs w:val="16"/>
              </w:rPr>
              <w:t xml:space="preserve">1 Ocak – </w:t>
            </w:r>
          </w:p>
          <w:p w14:paraId="0B92DFE8" w14:textId="77777777" w:rsidR="00137883" w:rsidRPr="00A5606A" w:rsidRDefault="00137883" w:rsidP="00AE44C5">
            <w:pPr>
              <w:ind w:left="-70" w:right="3"/>
              <w:jc w:val="right"/>
              <w:rPr>
                <w:rFonts w:ascii="Arial" w:hAnsi="Arial" w:cs="Arial"/>
                <w:b/>
                <w:sz w:val="16"/>
                <w:szCs w:val="16"/>
              </w:rPr>
            </w:pPr>
            <w:r w:rsidRPr="00A5606A">
              <w:rPr>
                <w:rFonts w:ascii="Arial" w:hAnsi="Arial" w:cs="Arial"/>
                <w:b/>
                <w:sz w:val="16"/>
                <w:szCs w:val="16"/>
              </w:rPr>
              <w:t>31 Mart 2018</w:t>
            </w:r>
          </w:p>
        </w:tc>
      </w:tr>
      <w:tr w:rsidR="00137883" w:rsidRPr="00A5606A" w14:paraId="49E0316A" w14:textId="77777777" w:rsidTr="00AE44C5">
        <w:trPr>
          <w:trHeight w:val="113"/>
        </w:trPr>
        <w:tc>
          <w:tcPr>
            <w:tcW w:w="585" w:type="dxa"/>
            <w:tcBorders>
              <w:top w:val="single" w:sz="4" w:space="0" w:color="auto"/>
              <w:left w:val="single" w:sz="4" w:space="0" w:color="auto"/>
            </w:tcBorders>
            <w:shd w:val="clear" w:color="auto" w:fill="auto"/>
            <w:noWrap/>
          </w:tcPr>
          <w:p w14:paraId="705BEFBC" w14:textId="77777777" w:rsidR="00137883" w:rsidRPr="00A5606A" w:rsidRDefault="00137883" w:rsidP="00AE44C5">
            <w:pPr>
              <w:rPr>
                <w:rFonts w:ascii="Arial" w:hAnsi="Arial" w:cs="Arial"/>
                <w:sz w:val="16"/>
                <w:szCs w:val="16"/>
              </w:rPr>
            </w:pPr>
            <w:r w:rsidRPr="00A5606A">
              <w:rPr>
                <w:rFonts w:ascii="Arial" w:hAnsi="Arial" w:cs="Arial"/>
                <w:sz w:val="16"/>
                <w:szCs w:val="16"/>
              </w:rPr>
              <w:t> </w:t>
            </w:r>
          </w:p>
        </w:tc>
        <w:tc>
          <w:tcPr>
            <w:tcW w:w="7702" w:type="dxa"/>
            <w:tcBorders>
              <w:top w:val="single" w:sz="4" w:space="0" w:color="auto"/>
              <w:right w:val="single" w:sz="4" w:space="0" w:color="auto"/>
            </w:tcBorders>
            <w:shd w:val="clear" w:color="auto" w:fill="auto"/>
            <w:noWrap/>
          </w:tcPr>
          <w:p w14:paraId="120902B9" w14:textId="77777777" w:rsidR="00137883" w:rsidRPr="00A5606A" w:rsidRDefault="00137883" w:rsidP="00AE44C5">
            <w:pPr>
              <w:rPr>
                <w:rFonts w:ascii="Arial" w:hAnsi="Arial" w:cs="Arial"/>
                <w:sz w:val="16"/>
                <w:szCs w:val="16"/>
              </w:rPr>
            </w:pPr>
            <w:r w:rsidRPr="00A5606A">
              <w:rPr>
                <w:rFonts w:ascii="Arial" w:hAnsi="Arial" w:cs="Arial"/>
                <w:sz w:val="16"/>
                <w:szCs w:val="16"/>
              </w:rPr>
              <w:t> </w:t>
            </w:r>
          </w:p>
        </w:tc>
        <w:tc>
          <w:tcPr>
            <w:tcW w:w="1498" w:type="dxa"/>
            <w:tcBorders>
              <w:top w:val="single" w:sz="4" w:space="0" w:color="auto"/>
              <w:left w:val="single" w:sz="4" w:space="0" w:color="auto"/>
              <w:right w:val="single" w:sz="4" w:space="0" w:color="auto"/>
            </w:tcBorders>
            <w:shd w:val="clear" w:color="auto" w:fill="auto"/>
            <w:noWrap/>
            <w:vAlign w:val="bottom"/>
          </w:tcPr>
          <w:p w14:paraId="7EBA3DC2" w14:textId="77777777" w:rsidR="00137883" w:rsidRPr="00A5606A" w:rsidRDefault="00137883" w:rsidP="00AE44C5">
            <w:pPr>
              <w:ind w:right="3"/>
              <w:jc w:val="right"/>
              <w:rPr>
                <w:rFonts w:ascii="Arial" w:hAnsi="Arial" w:cs="Arial"/>
                <w:sz w:val="16"/>
                <w:szCs w:val="16"/>
              </w:rPr>
            </w:pPr>
          </w:p>
        </w:tc>
      </w:tr>
      <w:tr w:rsidR="006C0AD6" w:rsidRPr="00A5606A" w14:paraId="3FAD689B" w14:textId="77777777" w:rsidTr="006C0AD6">
        <w:trPr>
          <w:trHeight w:val="70"/>
        </w:trPr>
        <w:tc>
          <w:tcPr>
            <w:tcW w:w="585" w:type="dxa"/>
            <w:tcBorders>
              <w:top w:val="nil"/>
              <w:left w:val="single" w:sz="4" w:space="0" w:color="auto"/>
              <w:bottom w:val="nil"/>
              <w:right w:val="nil"/>
            </w:tcBorders>
            <w:shd w:val="clear" w:color="auto" w:fill="auto"/>
            <w:noWrap/>
          </w:tcPr>
          <w:p w14:paraId="38D485C0" w14:textId="77777777" w:rsidR="006C0AD6" w:rsidRPr="00A5606A" w:rsidRDefault="006C0AD6" w:rsidP="006C0AD6">
            <w:pPr>
              <w:rPr>
                <w:rFonts w:ascii="Arial" w:hAnsi="Arial" w:cs="Arial"/>
                <w:b/>
                <w:bCs/>
                <w:sz w:val="16"/>
                <w:szCs w:val="16"/>
              </w:rPr>
            </w:pPr>
            <w:r w:rsidRPr="00A5606A">
              <w:rPr>
                <w:rFonts w:ascii="Arial" w:hAnsi="Arial" w:cs="Arial"/>
                <w:b/>
                <w:bCs/>
                <w:sz w:val="16"/>
                <w:szCs w:val="16"/>
              </w:rPr>
              <w:t>I.</w:t>
            </w:r>
          </w:p>
        </w:tc>
        <w:tc>
          <w:tcPr>
            <w:tcW w:w="7702" w:type="dxa"/>
            <w:tcBorders>
              <w:top w:val="nil"/>
              <w:left w:val="nil"/>
              <w:bottom w:val="nil"/>
              <w:right w:val="single" w:sz="4" w:space="0" w:color="auto"/>
            </w:tcBorders>
            <w:shd w:val="clear" w:color="auto" w:fill="auto"/>
            <w:vAlign w:val="bottom"/>
          </w:tcPr>
          <w:p w14:paraId="4C1BF336" w14:textId="77777777" w:rsidR="006C0AD6" w:rsidRPr="00A5606A" w:rsidRDefault="006C0AD6" w:rsidP="006C0AD6">
            <w:pPr>
              <w:rPr>
                <w:rFonts w:ascii="Arial" w:hAnsi="Arial" w:cs="Arial"/>
                <w:b/>
                <w:bCs/>
                <w:sz w:val="16"/>
                <w:szCs w:val="16"/>
              </w:rPr>
            </w:pPr>
            <w:r w:rsidRPr="00A5606A">
              <w:rPr>
                <w:rFonts w:ascii="Arial" w:hAnsi="Arial" w:cs="Arial"/>
                <w:b/>
                <w:bCs/>
                <w:sz w:val="16"/>
                <w:szCs w:val="16"/>
              </w:rPr>
              <w:t>DÖNEM KARI/ZARARI</w:t>
            </w:r>
          </w:p>
        </w:tc>
        <w:tc>
          <w:tcPr>
            <w:tcW w:w="1498" w:type="dxa"/>
            <w:tcBorders>
              <w:top w:val="nil"/>
              <w:left w:val="single" w:sz="4" w:space="0" w:color="auto"/>
              <w:bottom w:val="nil"/>
              <w:right w:val="single" w:sz="4" w:space="0" w:color="auto"/>
            </w:tcBorders>
            <w:shd w:val="clear" w:color="auto" w:fill="auto"/>
            <w:noWrap/>
            <w:vAlign w:val="bottom"/>
          </w:tcPr>
          <w:p w14:paraId="674E3E00" w14:textId="5EA88E07" w:rsidR="006C0AD6" w:rsidRPr="006C0AD6" w:rsidRDefault="00DE4D28" w:rsidP="006C0AD6">
            <w:pPr>
              <w:ind w:left="-210" w:right="33"/>
              <w:jc w:val="right"/>
              <w:rPr>
                <w:rFonts w:ascii="Arial" w:hAnsi="Arial" w:cs="Arial"/>
                <w:b/>
                <w:bCs/>
                <w:color w:val="000000" w:themeColor="text1"/>
                <w:sz w:val="16"/>
                <w:szCs w:val="14"/>
              </w:rPr>
            </w:pPr>
            <w:r w:rsidRPr="00DE4D28">
              <w:rPr>
                <w:rFonts w:ascii="Arial" w:hAnsi="Arial" w:cs="Arial"/>
                <w:b/>
                <w:bCs/>
                <w:color w:val="000000" w:themeColor="text1"/>
                <w:sz w:val="16"/>
                <w:szCs w:val="14"/>
              </w:rPr>
              <w:t>99.748</w:t>
            </w:r>
          </w:p>
        </w:tc>
      </w:tr>
      <w:tr w:rsidR="006C0AD6" w:rsidRPr="00A5606A" w14:paraId="74573C36" w14:textId="77777777" w:rsidTr="006C0AD6">
        <w:trPr>
          <w:trHeight w:val="113"/>
        </w:trPr>
        <w:tc>
          <w:tcPr>
            <w:tcW w:w="585" w:type="dxa"/>
            <w:tcBorders>
              <w:top w:val="nil"/>
              <w:left w:val="single" w:sz="4" w:space="0" w:color="auto"/>
              <w:bottom w:val="nil"/>
              <w:right w:val="nil"/>
            </w:tcBorders>
            <w:shd w:val="clear" w:color="auto" w:fill="auto"/>
            <w:noWrap/>
          </w:tcPr>
          <w:p w14:paraId="7A92DDA5" w14:textId="77777777" w:rsidR="006C0AD6" w:rsidRPr="00A5606A" w:rsidRDefault="006C0AD6" w:rsidP="006C0AD6">
            <w:pPr>
              <w:rPr>
                <w:rFonts w:ascii="Arial" w:hAnsi="Arial" w:cs="Arial"/>
                <w:b/>
                <w:bCs/>
                <w:sz w:val="16"/>
                <w:szCs w:val="16"/>
              </w:rPr>
            </w:pPr>
            <w:r w:rsidRPr="00A5606A">
              <w:rPr>
                <w:rFonts w:ascii="Arial" w:hAnsi="Arial" w:cs="Arial"/>
                <w:b/>
                <w:bCs/>
                <w:sz w:val="16"/>
                <w:szCs w:val="16"/>
              </w:rPr>
              <w:t>II.</w:t>
            </w:r>
          </w:p>
        </w:tc>
        <w:tc>
          <w:tcPr>
            <w:tcW w:w="7702" w:type="dxa"/>
            <w:tcBorders>
              <w:top w:val="nil"/>
              <w:left w:val="nil"/>
              <w:bottom w:val="nil"/>
              <w:right w:val="single" w:sz="4" w:space="0" w:color="auto"/>
            </w:tcBorders>
            <w:shd w:val="clear" w:color="auto" w:fill="auto"/>
            <w:vAlign w:val="bottom"/>
          </w:tcPr>
          <w:p w14:paraId="6F4DECE3" w14:textId="77777777" w:rsidR="006C0AD6" w:rsidRPr="00A5606A" w:rsidRDefault="006C0AD6" w:rsidP="006C0AD6">
            <w:pPr>
              <w:rPr>
                <w:rFonts w:ascii="Arial" w:hAnsi="Arial" w:cs="Arial"/>
                <w:b/>
                <w:bCs/>
                <w:sz w:val="16"/>
                <w:szCs w:val="16"/>
              </w:rPr>
            </w:pPr>
            <w:r w:rsidRPr="00A5606A">
              <w:rPr>
                <w:rFonts w:ascii="Arial" w:hAnsi="Arial" w:cs="Arial"/>
                <w:b/>
                <w:bCs/>
                <w:sz w:val="16"/>
                <w:szCs w:val="16"/>
              </w:rPr>
              <w:t>DİĞER KAPSAMLI GELİRLER</w:t>
            </w:r>
          </w:p>
        </w:tc>
        <w:tc>
          <w:tcPr>
            <w:tcW w:w="1498" w:type="dxa"/>
            <w:tcBorders>
              <w:top w:val="nil"/>
              <w:left w:val="single" w:sz="4" w:space="0" w:color="auto"/>
              <w:bottom w:val="nil"/>
              <w:right w:val="single" w:sz="4" w:space="0" w:color="auto"/>
            </w:tcBorders>
            <w:shd w:val="clear" w:color="auto" w:fill="auto"/>
            <w:noWrap/>
            <w:vAlign w:val="bottom"/>
          </w:tcPr>
          <w:p w14:paraId="1B85BAAD" w14:textId="511E0ACC" w:rsidR="006C0AD6" w:rsidRPr="006C0AD6" w:rsidRDefault="006C0AD6" w:rsidP="006C0AD6">
            <w:pPr>
              <w:ind w:left="-210" w:right="33"/>
              <w:jc w:val="right"/>
              <w:rPr>
                <w:rFonts w:ascii="Arial" w:hAnsi="Arial" w:cs="Arial"/>
                <w:b/>
                <w:bCs/>
                <w:color w:val="000000" w:themeColor="text1"/>
                <w:sz w:val="16"/>
                <w:szCs w:val="14"/>
              </w:rPr>
            </w:pPr>
            <w:r w:rsidRPr="006C0AD6">
              <w:rPr>
                <w:rFonts w:ascii="Arial" w:hAnsi="Arial" w:cs="Arial"/>
                <w:b/>
                <w:bCs/>
                <w:color w:val="000000" w:themeColor="text1"/>
                <w:sz w:val="16"/>
                <w:szCs w:val="14"/>
              </w:rPr>
              <w:t>4.573</w:t>
            </w:r>
          </w:p>
        </w:tc>
      </w:tr>
      <w:tr w:rsidR="006C0AD6" w:rsidRPr="00A5606A" w14:paraId="341FA9F3" w14:textId="77777777" w:rsidTr="006C0AD6">
        <w:trPr>
          <w:trHeight w:val="113"/>
        </w:trPr>
        <w:tc>
          <w:tcPr>
            <w:tcW w:w="585" w:type="dxa"/>
            <w:tcBorders>
              <w:top w:val="nil"/>
              <w:left w:val="single" w:sz="4" w:space="0" w:color="auto"/>
              <w:bottom w:val="nil"/>
              <w:right w:val="nil"/>
            </w:tcBorders>
            <w:shd w:val="clear" w:color="auto" w:fill="auto"/>
            <w:noWrap/>
          </w:tcPr>
          <w:p w14:paraId="51ADDAC1" w14:textId="77777777" w:rsidR="006C0AD6" w:rsidRPr="00A5606A" w:rsidRDefault="006C0AD6" w:rsidP="006C0AD6">
            <w:pPr>
              <w:rPr>
                <w:rFonts w:ascii="Arial" w:hAnsi="Arial" w:cs="Arial"/>
                <w:b/>
                <w:bCs/>
                <w:sz w:val="16"/>
                <w:szCs w:val="16"/>
              </w:rPr>
            </w:pPr>
            <w:r w:rsidRPr="00A5606A">
              <w:rPr>
                <w:rFonts w:ascii="Arial" w:hAnsi="Arial" w:cs="Arial"/>
                <w:b/>
                <w:sz w:val="16"/>
                <w:szCs w:val="16"/>
              </w:rPr>
              <w:t>2.1</w:t>
            </w:r>
          </w:p>
        </w:tc>
        <w:tc>
          <w:tcPr>
            <w:tcW w:w="7702" w:type="dxa"/>
            <w:tcBorders>
              <w:top w:val="nil"/>
              <w:left w:val="nil"/>
              <w:bottom w:val="nil"/>
              <w:right w:val="single" w:sz="4" w:space="0" w:color="auto"/>
            </w:tcBorders>
            <w:shd w:val="clear" w:color="auto" w:fill="auto"/>
            <w:vAlign w:val="bottom"/>
          </w:tcPr>
          <w:p w14:paraId="15ADF0C3" w14:textId="77777777" w:rsidR="006C0AD6" w:rsidRPr="00A5606A" w:rsidRDefault="006C0AD6" w:rsidP="006C0AD6">
            <w:pPr>
              <w:rPr>
                <w:rFonts w:ascii="Arial" w:hAnsi="Arial" w:cs="Arial"/>
                <w:b/>
                <w:bCs/>
                <w:sz w:val="16"/>
                <w:szCs w:val="16"/>
              </w:rPr>
            </w:pPr>
            <w:r w:rsidRPr="00A5606A">
              <w:rPr>
                <w:rFonts w:ascii="Arial" w:hAnsi="Arial" w:cs="Arial"/>
                <w:b/>
                <w:bCs/>
                <w:sz w:val="16"/>
                <w:szCs w:val="16"/>
              </w:rPr>
              <w:t>Kar veya Zararda Yeniden Sınıflandırılmayacaklar</w:t>
            </w:r>
          </w:p>
        </w:tc>
        <w:tc>
          <w:tcPr>
            <w:tcW w:w="1498" w:type="dxa"/>
            <w:tcBorders>
              <w:top w:val="nil"/>
              <w:left w:val="single" w:sz="4" w:space="0" w:color="auto"/>
              <w:bottom w:val="nil"/>
              <w:right w:val="single" w:sz="4" w:space="0" w:color="auto"/>
            </w:tcBorders>
            <w:shd w:val="clear" w:color="auto" w:fill="auto"/>
            <w:noWrap/>
            <w:vAlign w:val="bottom"/>
          </w:tcPr>
          <w:p w14:paraId="4CFA29BA" w14:textId="0AD131BB" w:rsidR="006C0AD6" w:rsidRPr="006C0AD6" w:rsidRDefault="006C0AD6" w:rsidP="006C0AD6">
            <w:pPr>
              <w:ind w:left="-210" w:right="33"/>
              <w:jc w:val="right"/>
              <w:rPr>
                <w:rFonts w:ascii="Arial" w:hAnsi="Arial" w:cs="Arial"/>
                <w:b/>
                <w:bCs/>
                <w:color w:val="000000" w:themeColor="text1"/>
                <w:sz w:val="16"/>
                <w:szCs w:val="14"/>
              </w:rPr>
            </w:pPr>
            <w:r>
              <w:rPr>
                <w:rFonts w:ascii="Arial" w:hAnsi="Arial" w:cs="Arial"/>
                <w:b/>
                <w:bCs/>
                <w:color w:val="000000" w:themeColor="text1"/>
                <w:sz w:val="16"/>
                <w:szCs w:val="14"/>
              </w:rPr>
              <w:t>-</w:t>
            </w:r>
          </w:p>
        </w:tc>
      </w:tr>
      <w:tr w:rsidR="006C0AD6" w:rsidRPr="00A5606A" w14:paraId="3D42703F" w14:textId="77777777" w:rsidTr="006C0AD6">
        <w:trPr>
          <w:trHeight w:val="113"/>
        </w:trPr>
        <w:tc>
          <w:tcPr>
            <w:tcW w:w="585" w:type="dxa"/>
            <w:tcBorders>
              <w:top w:val="nil"/>
              <w:left w:val="single" w:sz="4" w:space="0" w:color="auto"/>
              <w:bottom w:val="nil"/>
              <w:right w:val="nil"/>
            </w:tcBorders>
            <w:shd w:val="clear" w:color="auto" w:fill="auto"/>
            <w:noWrap/>
          </w:tcPr>
          <w:p w14:paraId="3DC79FE7" w14:textId="77777777" w:rsidR="006C0AD6" w:rsidRPr="00A5606A" w:rsidRDefault="006C0AD6" w:rsidP="006C0AD6">
            <w:pPr>
              <w:rPr>
                <w:rFonts w:ascii="Arial" w:hAnsi="Arial" w:cs="Arial"/>
                <w:b/>
                <w:bCs/>
                <w:sz w:val="16"/>
                <w:szCs w:val="16"/>
              </w:rPr>
            </w:pPr>
            <w:r w:rsidRPr="00A5606A">
              <w:rPr>
                <w:rFonts w:ascii="Arial" w:hAnsi="Arial" w:cs="Arial"/>
                <w:sz w:val="16"/>
                <w:szCs w:val="16"/>
              </w:rPr>
              <w:t>2.1.1</w:t>
            </w:r>
          </w:p>
        </w:tc>
        <w:tc>
          <w:tcPr>
            <w:tcW w:w="7702" w:type="dxa"/>
            <w:tcBorders>
              <w:top w:val="nil"/>
              <w:left w:val="nil"/>
              <w:bottom w:val="nil"/>
              <w:right w:val="single" w:sz="4" w:space="0" w:color="auto"/>
            </w:tcBorders>
            <w:shd w:val="clear" w:color="auto" w:fill="auto"/>
            <w:vAlign w:val="bottom"/>
          </w:tcPr>
          <w:p w14:paraId="2E4E257B" w14:textId="77777777" w:rsidR="006C0AD6" w:rsidRPr="00A5606A" w:rsidRDefault="006C0AD6" w:rsidP="006C0AD6">
            <w:pPr>
              <w:rPr>
                <w:rFonts w:ascii="Arial" w:hAnsi="Arial" w:cs="Arial"/>
                <w:b/>
                <w:bCs/>
                <w:sz w:val="16"/>
                <w:szCs w:val="16"/>
              </w:rPr>
            </w:pPr>
            <w:r w:rsidRPr="00A5606A">
              <w:rPr>
                <w:rFonts w:ascii="Arial" w:hAnsi="Arial" w:cs="Arial"/>
                <w:sz w:val="16"/>
                <w:szCs w:val="16"/>
              </w:rPr>
              <w:t>Maddi Duran Varlıklar Yeniden Değerleme Artışları/Azalışları</w:t>
            </w:r>
          </w:p>
        </w:tc>
        <w:tc>
          <w:tcPr>
            <w:tcW w:w="1498" w:type="dxa"/>
            <w:tcBorders>
              <w:top w:val="nil"/>
              <w:left w:val="single" w:sz="4" w:space="0" w:color="auto"/>
              <w:bottom w:val="nil"/>
              <w:right w:val="single" w:sz="4" w:space="0" w:color="auto"/>
            </w:tcBorders>
            <w:shd w:val="clear" w:color="auto" w:fill="auto"/>
            <w:noWrap/>
            <w:vAlign w:val="bottom"/>
          </w:tcPr>
          <w:p w14:paraId="07009AE1" w14:textId="13B321C7" w:rsidR="006C0AD6" w:rsidRPr="006C0AD6" w:rsidRDefault="006C0AD6" w:rsidP="006C0AD6">
            <w:pPr>
              <w:ind w:left="-210" w:right="33"/>
              <w:jc w:val="right"/>
              <w:rPr>
                <w:rFonts w:ascii="Arial" w:hAnsi="Arial" w:cs="Arial"/>
                <w:bCs/>
                <w:color w:val="000000" w:themeColor="text1"/>
                <w:sz w:val="16"/>
                <w:szCs w:val="14"/>
              </w:rPr>
            </w:pPr>
            <w:r w:rsidRPr="006C0AD6">
              <w:rPr>
                <w:rFonts w:ascii="Arial" w:hAnsi="Arial" w:cs="Arial"/>
                <w:bCs/>
                <w:color w:val="000000" w:themeColor="text1"/>
                <w:sz w:val="16"/>
                <w:szCs w:val="14"/>
              </w:rPr>
              <w:t>-</w:t>
            </w:r>
          </w:p>
        </w:tc>
      </w:tr>
      <w:tr w:rsidR="006C0AD6" w:rsidRPr="00A5606A" w14:paraId="54F93979" w14:textId="77777777" w:rsidTr="006C0AD6">
        <w:trPr>
          <w:trHeight w:val="113"/>
        </w:trPr>
        <w:tc>
          <w:tcPr>
            <w:tcW w:w="585" w:type="dxa"/>
            <w:tcBorders>
              <w:top w:val="nil"/>
              <w:left w:val="single" w:sz="4" w:space="0" w:color="auto"/>
              <w:bottom w:val="nil"/>
              <w:right w:val="nil"/>
            </w:tcBorders>
            <w:shd w:val="clear" w:color="auto" w:fill="auto"/>
            <w:noWrap/>
          </w:tcPr>
          <w:p w14:paraId="38D8F7CE" w14:textId="77777777" w:rsidR="006C0AD6" w:rsidRPr="00A5606A" w:rsidRDefault="006C0AD6" w:rsidP="006C0AD6">
            <w:pPr>
              <w:rPr>
                <w:rFonts w:ascii="Arial" w:hAnsi="Arial" w:cs="Arial"/>
                <w:b/>
                <w:bCs/>
                <w:sz w:val="16"/>
                <w:szCs w:val="16"/>
              </w:rPr>
            </w:pPr>
            <w:r w:rsidRPr="00A5606A">
              <w:rPr>
                <w:rFonts w:ascii="Arial" w:hAnsi="Arial" w:cs="Arial"/>
                <w:sz w:val="16"/>
                <w:szCs w:val="16"/>
              </w:rPr>
              <w:t>2.1.2</w:t>
            </w:r>
          </w:p>
        </w:tc>
        <w:tc>
          <w:tcPr>
            <w:tcW w:w="7702" w:type="dxa"/>
            <w:tcBorders>
              <w:top w:val="nil"/>
              <w:left w:val="nil"/>
              <w:bottom w:val="nil"/>
              <w:right w:val="single" w:sz="4" w:space="0" w:color="auto"/>
            </w:tcBorders>
            <w:shd w:val="clear" w:color="auto" w:fill="auto"/>
            <w:vAlign w:val="bottom"/>
          </w:tcPr>
          <w:p w14:paraId="76A76848" w14:textId="77777777" w:rsidR="006C0AD6" w:rsidRPr="00A5606A" w:rsidRDefault="006C0AD6" w:rsidP="006C0AD6">
            <w:pPr>
              <w:rPr>
                <w:rFonts w:ascii="Arial" w:hAnsi="Arial" w:cs="Arial"/>
                <w:b/>
                <w:bCs/>
                <w:sz w:val="16"/>
                <w:szCs w:val="16"/>
              </w:rPr>
            </w:pPr>
            <w:r w:rsidRPr="00A5606A">
              <w:rPr>
                <w:rFonts w:ascii="Arial" w:hAnsi="Arial" w:cs="Arial"/>
                <w:sz w:val="16"/>
                <w:szCs w:val="16"/>
              </w:rPr>
              <w:t>Maddi Olmayan Duran Varlıklar Yeniden Değerleme Artışları/Azalışları</w:t>
            </w:r>
          </w:p>
        </w:tc>
        <w:tc>
          <w:tcPr>
            <w:tcW w:w="1498" w:type="dxa"/>
            <w:tcBorders>
              <w:top w:val="nil"/>
              <w:left w:val="single" w:sz="4" w:space="0" w:color="auto"/>
              <w:bottom w:val="nil"/>
              <w:right w:val="single" w:sz="4" w:space="0" w:color="auto"/>
            </w:tcBorders>
            <w:shd w:val="clear" w:color="auto" w:fill="auto"/>
            <w:noWrap/>
            <w:vAlign w:val="bottom"/>
          </w:tcPr>
          <w:p w14:paraId="0F58992E" w14:textId="3AB0E9C9" w:rsidR="006C0AD6" w:rsidRPr="006C0AD6" w:rsidRDefault="006C0AD6" w:rsidP="006C0AD6">
            <w:pPr>
              <w:ind w:left="-210" w:right="33"/>
              <w:jc w:val="right"/>
              <w:rPr>
                <w:rFonts w:ascii="Arial" w:hAnsi="Arial" w:cs="Arial"/>
                <w:bCs/>
                <w:color w:val="000000" w:themeColor="text1"/>
                <w:sz w:val="16"/>
                <w:szCs w:val="14"/>
              </w:rPr>
            </w:pPr>
            <w:r w:rsidRPr="006C0AD6">
              <w:rPr>
                <w:rFonts w:ascii="Arial" w:hAnsi="Arial" w:cs="Arial"/>
                <w:bCs/>
                <w:color w:val="000000" w:themeColor="text1"/>
                <w:sz w:val="16"/>
                <w:szCs w:val="14"/>
              </w:rPr>
              <w:t>-</w:t>
            </w:r>
          </w:p>
        </w:tc>
      </w:tr>
      <w:tr w:rsidR="006C0AD6" w:rsidRPr="00A5606A" w14:paraId="3DFD5B46" w14:textId="77777777" w:rsidTr="006C0AD6">
        <w:trPr>
          <w:trHeight w:val="113"/>
        </w:trPr>
        <w:tc>
          <w:tcPr>
            <w:tcW w:w="585" w:type="dxa"/>
            <w:tcBorders>
              <w:top w:val="nil"/>
              <w:left w:val="single" w:sz="4" w:space="0" w:color="auto"/>
              <w:bottom w:val="nil"/>
              <w:right w:val="nil"/>
            </w:tcBorders>
            <w:shd w:val="clear" w:color="auto" w:fill="auto"/>
            <w:noWrap/>
          </w:tcPr>
          <w:p w14:paraId="781EC6E6" w14:textId="77777777" w:rsidR="006C0AD6" w:rsidRPr="00A5606A" w:rsidRDefault="006C0AD6" w:rsidP="006C0AD6">
            <w:pPr>
              <w:rPr>
                <w:rFonts w:ascii="Arial" w:hAnsi="Arial" w:cs="Arial"/>
                <w:b/>
                <w:bCs/>
                <w:sz w:val="16"/>
                <w:szCs w:val="16"/>
              </w:rPr>
            </w:pPr>
            <w:r w:rsidRPr="00A5606A">
              <w:rPr>
                <w:rFonts w:ascii="Arial" w:hAnsi="Arial" w:cs="Arial"/>
                <w:sz w:val="16"/>
                <w:szCs w:val="16"/>
              </w:rPr>
              <w:t>2.1.3</w:t>
            </w:r>
          </w:p>
        </w:tc>
        <w:tc>
          <w:tcPr>
            <w:tcW w:w="7702" w:type="dxa"/>
            <w:tcBorders>
              <w:top w:val="nil"/>
              <w:left w:val="nil"/>
              <w:bottom w:val="nil"/>
              <w:right w:val="single" w:sz="4" w:space="0" w:color="auto"/>
            </w:tcBorders>
            <w:shd w:val="clear" w:color="auto" w:fill="auto"/>
            <w:vAlign w:val="bottom"/>
          </w:tcPr>
          <w:p w14:paraId="4FC14DA1" w14:textId="77777777" w:rsidR="006C0AD6" w:rsidRPr="00A5606A" w:rsidRDefault="006C0AD6" w:rsidP="006C0AD6">
            <w:pPr>
              <w:rPr>
                <w:rFonts w:ascii="Arial" w:hAnsi="Arial" w:cs="Arial"/>
                <w:b/>
                <w:bCs/>
                <w:sz w:val="16"/>
                <w:szCs w:val="16"/>
              </w:rPr>
            </w:pPr>
            <w:r w:rsidRPr="00A5606A">
              <w:rPr>
                <w:rFonts w:ascii="Arial" w:hAnsi="Arial" w:cs="Arial"/>
                <w:sz w:val="16"/>
                <w:szCs w:val="16"/>
              </w:rPr>
              <w:t>Tanımlanmış Fayda Planları Yeniden Ölçüm Kazançları/Kayıpları</w:t>
            </w:r>
          </w:p>
        </w:tc>
        <w:tc>
          <w:tcPr>
            <w:tcW w:w="1498" w:type="dxa"/>
            <w:tcBorders>
              <w:top w:val="nil"/>
              <w:left w:val="single" w:sz="4" w:space="0" w:color="auto"/>
              <w:bottom w:val="nil"/>
              <w:right w:val="single" w:sz="4" w:space="0" w:color="auto"/>
            </w:tcBorders>
            <w:shd w:val="clear" w:color="auto" w:fill="auto"/>
            <w:noWrap/>
            <w:vAlign w:val="bottom"/>
          </w:tcPr>
          <w:p w14:paraId="45CBFEDE" w14:textId="12023699" w:rsidR="006C0AD6" w:rsidRPr="006C0AD6" w:rsidRDefault="006C0AD6" w:rsidP="006C0AD6">
            <w:pPr>
              <w:ind w:left="-210" w:right="33"/>
              <w:jc w:val="right"/>
              <w:rPr>
                <w:rFonts w:ascii="Arial" w:hAnsi="Arial" w:cs="Arial"/>
                <w:bCs/>
                <w:color w:val="000000" w:themeColor="text1"/>
                <w:sz w:val="16"/>
                <w:szCs w:val="14"/>
              </w:rPr>
            </w:pPr>
            <w:r w:rsidRPr="006C0AD6">
              <w:rPr>
                <w:rFonts w:ascii="Arial" w:hAnsi="Arial" w:cs="Arial"/>
                <w:bCs/>
                <w:color w:val="000000" w:themeColor="text1"/>
                <w:sz w:val="16"/>
                <w:szCs w:val="14"/>
              </w:rPr>
              <w:t>-</w:t>
            </w:r>
          </w:p>
        </w:tc>
      </w:tr>
      <w:tr w:rsidR="006C0AD6" w:rsidRPr="00A5606A" w14:paraId="067A295E" w14:textId="77777777" w:rsidTr="006C0AD6">
        <w:trPr>
          <w:trHeight w:val="113"/>
        </w:trPr>
        <w:tc>
          <w:tcPr>
            <w:tcW w:w="585" w:type="dxa"/>
            <w:tcBorders>
              <w:top w:val="nil"/>
              <w:left w:val="single" w:sz="4" w:space="0" w:color="auto"/>
              <w:bottom w:val="nil"/>
              <w:right w:val="nil"/>
            </w:tcBorders>
            <w:shd w:val="clear" w:color="auto" w:fill="auto"/>
            <w:noWrap/>
          </w:tcPr>
          <w:p w14:paraId="3BA350FD" w14:textId="77777777" w:rsidR="006C0AD6" w:rsidRPr="00A5606A" w:rsidRDefault="006C0AD6" w:rsidP="006C0AD6">
            <w:pPr>
              <w:rPr>
                <w:rFonts w:ascii="Arial" w:hAnsi="Arial" w:cs="Arial"/>
                <w:b/>
                <w:bCs/>
                <w:sz w:val="16"/>
                <w:szCs w:val="16"/>
              </w:rPr>
            </w:pPr>
            <w:r w:rsidRPr="00A5606A">
              <w:rPr>
                <w:rFonts w:ascii="Arial" w:hAnsi="Arial" w:cs="Arial"/>
                <w:sz w:val="16"/>
                <w:szCs w:val="16"/>
              </w:rPr>
              <w:t>2.1.4</w:t>
            </w:r>
          </w:p>
        </w:tc>
        <w:tc>
          <w:tcPr>
            <w:tcW w:w="7702" w:type="dxa"/>
            <w:tcBorders>
              <w:top w:val="nil"/>
              <w:left w:val="nil"/>
              <w:bottom w:val="nil"/>
              <w:right w:val="single" w:sz="4" w:space="0" w:color="auto"/>
            </w:tcBorders>
            <w:shd w:val="clear" w:color="auto" w:fill="auto"/>
            <w:vAlign w:val="bottom"/>
          </w:tcPr>
          <w:p w14:paraId="0366DB79" w14:textId="77777777" w:rsidR="006C0AD6" w:rsidRPr="00A5606A" w:rsidRDefault="006C0AD6" w:rsidP="006C0AD6">
            <w:pPr>
              <w:rPr>
                <w:rFonts w:ascii="Arial" w:hAnsi="Arial" w:cs="Arial"/>
                <w:b/>
                <w:bCs/>
                <w:sz w:val="16"/>
                <w:szCs w:val="16"/>
              </w:rPr>
            </w:pPr>
            <w:r w:rsidRPr="00A5606A">
              <w:rPr>
                <w:rFonts w:ascii="Arial" w:hAnsi="Arial" w:cs="Arial"/>
                <w:sz w:val="16"/>
                <w:szCs w:val="16"/>
              </w:rPr>
              <w:t>Diğer Kâr veya Zarar Olarak Yeniden Sınıflandırılmayacak Diğer Kapsamlı Gelir Unsurları</w:t>
            </w:r>
          </w:p>
        </w:tc>
        <w:tc>
          <w:tcPr>
            <w:tcW w:w="1498" w:type="dxa"/>
            <w:tcBorders>
              <w:top w:val="nil"/>
              <w:left w:val="single" w:sz="4" w:space="0" w:color="auto"/>
              <w:bottom w:val="nil"/>
              <w:right w:val="single" w:sz="4" w:space="0" w:color="auto"/>
            </w:tcBorders>
            <w:shd w:val="clear" w:color="auto" w:fill="auto"/>
            <w:noWrap/>
            <w:vAlign w:val="bottom"/>
          </w:tcPr>
          <w:p w14:paraId="1BFE511B" w14:textId="42576722" w:rsidR="006C0AD6" w:rsidRPr="006C0AD6" w:rsidRDefault="006C0AD6" w:rsidP="006C0AD6">
            <w:pPr>
              <w:ind w:left="-210" w:right="33"/>
              <w:jc w:val="right"/>
              <w:rPr>
                <w:rFonts w:ascii="Arial" w:hAnsi="Arial" w:cs="Arial"/>
                <w:bCs/>
                <w:color w:val="000000" w:themeColor="text1"/>
                <w:sz w:val="16"/>
                <w:szCs w:val="14"/>
              </w:rPr>
            </w:pPr>
            <w:r w:rsidRPr="006C0AD6">
              <w:rPr>
                <w:rFonts w:ascii="Arial" w:hAnsi="Arial" w:cs="Arial"/>
                <w:bCs/>
                <w:color w:val="000000" w:themeColor="text1"/>
                <w:sz w:val="16"/>
                <w:szCs w:val="14"/>
              </w:rPr>
              <w:t>-</w:t>
            </w:r>
          </w:p>
        </w:tc>
      </w:tr>
      <w:tr w:rsidR="006C0AD6" w:rsidRPr="00A5606A" w14:paraId="150305E8" w14:textId="77777777" w:rsidTr="006C0AD6">
        <w:trPr>
          <w:trHeight w:val="113"/>
        </w:trPr>
        <w:tc>
          <w:tcPr>
            <w:tcW w:w="585" w:type="dxa"/>
            <w:tcBorders>
              <w:top w:val="nil"/>
              <w:left w:val="single" w:sz="4" w:space="0" w:color="auto"/>
              <w:bottom w:val="nil"/>
              <w:right w:val="nil"/>
            </w:tcBorders>
            <w:shd w:val="clear" w:color="auto" w:fill="auto"/>
            <w:noWrap/>
          </w:tcPr>
          <w:p w14:paraId="1791A33D" w14:textId="77777777" w:rsidR="006C0AD6" w:rsidRPr="00A5606A" w:rsidRDefault="006C0AD6" w:rsidP="006C0AD6">
            <w:pPr>
              <w:rPr>
                <w:rFonts w:ascii="Arial" w:hAnsi="Arial" w:cs="Arial"/>
                <w:b/>
                <w:bCs/>
                <w:sz w:val="16"/>
                <w:szCs w:val="16"/>
              </w:rPr>
            </w:pPr>
            <w:r w:rsidRPr="00A5606A">
              <w:rPr>
                <w:rFonts w:ascii="Arial" w:hAnsi="Arial" w:cs="Arial"/>
                <w:sz w:val="16"/>
                <w:szCs w:val="16"/>
              </w:rPr>
              <w:t>2.1.5</w:t>
            </w:r>
          </w:p>
        </w:tc>
        <w:tc>
          <w:tcPr>
            <w:tcW w:w="7702" w:type="dxa"/>
            <w:tcBorders>
              <w:top w:val="nil"/>
              <w:left w:val="nil"/>
              <w:bottom w:val="nil"/>
              <w:right w:val="single" w:sz="4" w:space="0" w:color="auto"/>
            </w:tcBorders>
            <w:shd w:val="clear" w:color="auto" w:fill="auto"/>
            <w:vAlign w:val="bottom"/>
          </w:tcPr>
          <w:p w14:paraId="49301574" w14:textId="77777777" w:rsidR="006C0AD6" w:rsidRPr="00A5606A" w:rsidRDefault="006C0AD6" w:rsidP="006C0AD6">
            <w:pPr>
              <w:rPr>
                <w:rFonts w:ascii="Arial" w:hAnsi="Arial" w:cs="Arial"/>
                <w:b/>
                <w:bCs/>
                <w:sz w:val="16"/>
                <w:szCs w:val="16"/>
              </w:rPr>
            </w:pPr>
            <w:r w:rsidRPr="00A5606A">
              <w:rPr>
                <w:rFonts w:ascii="Arial" w:hAnsi="Arial" w:cs="Arial"/>
                <w:sz w:val="16"/>
                <w:szCs w:val="16"/>
              </w:rPr>
              <w:t>Kâr veya Zararda Yeniden Sınıflandırılmayacak Diğer Kapsamlı Gelire İlişkin Vergiler</w:t>
            </w:r>
          </w:p>
        </w:tc>
        <w:tc>
          <w:tcPr>
            <w:tcW w:w="1498" w:type="dxa"/>
            <w:tcBorders>
              <w:top w:val="nil"/>
              <w:left w:val="single" w:sz="4" w:space="0" w:color="auto"/>
              <w:bottom w:val="nil"/>
              <w:right w:val="single" w:sz="4" w:space="0" w:color="auto"/>
            </w:tcBorders>
            <w:shd w:val="clear" w:color="auto" w:fill="auto"/>
            <w:noWrap/>
            <w:vAlign w:val="bottom"/>
          </w:tcPr>
          <w:p w14:paraId="54B3E91E" w14:textId="059D5FBB" w:rsidR="006C0AD6" w:rsidRPr="006C0AD6" w:rsidRDefault="006C0AD6" w:rsidP="006C0AD6">
            <w:pPr>
              <w:ind w:left="-210" w:right="33"/>
              <w:jc w:val="right"/>
              <w:rPr>
                <w:rFonts w:ascii="Arial" w:hAnsi="Arial" w:cs="Arial"/>
                <w:bCs/>
                <w:color w:val="000000" w:themeColor="text1"/>
                <w:sz w:val="16"/>
                <w:szCs w:val="14"/>
              </w:rPr>
            </w:pPr>
            <w:r w:rsidRPr="006C0AD6">
              <w:rPr>
                <w:rFonts w:ascii="Arial" w:hAnsi="Arial" w:cs="Arial"/>
                <w:bCs/>
                <w:color w:val="000000" w:themeColor="text1"/>
                <w:sz w:val="16"/>
                <w:szCs w:val="14"/>
              </w:rPr>
              <w:t>-</w:t>
            </w:r>
          </w:p>
        </w:tc>
      </w:tr>
      <w:tr w:rsidR="006C0AD6" w:rsidRPr="00A5606A" w14:paraId="1C78344C" w14:textId="77777777" w:rsidTr="006C0AD6">
        <w:trPr>
          <w:trHeight w:val="113"/>
        </w:trPr>
        <w:tc>
          <w:tcPr>
            <w:tcW w:w="585" w:type="dxa"/>
            <w:tcBorders>
              <w:top w:val="nil"/>
              <w:left w:val="single" w:sz="4" w:space="0" w:color="auto"/>
              <w:bottom w:val="nil"/>
              <w:right w:val="nil"/>
            </w:tcBorders>
            <w:shd w:val="clear" w:color="auto" w:fill="auto"/>
            <w:noWrap/>
          </w:tcPr>
          <w:p w14:paraId="30065F3D" w14:textId="77777777" w:rsidR="006C0AD6" w:rsidRPr="00A5606A" w:rsidRDefault="006C0AD6" w:rsidP="006C0AD6">
            <w:pPr>
              <w:rPr>
                <w:rFonts w:ascii="Arial" w:hAnsi="Arial" w:cs="Arial"/>
                <w:b/>
                <w:bCs/>
                <w:sz w:val="16"/>
                <w:szCs w:val="16"/>
              </w:rPr>
            </w:pPr>
            <w:r w:rsidRPr="00A5606A">
              <w:rPr>
                <w:rFonts w:ascii="Arial" w:hAnsi="Arial" w:cs="Arial"/>
                <w:sz w:val="16"/>
                <w:szCs w:val="16"/>
              </w:rPr>
              <w:t>2.2</w:t>
            </w:r>
          </w:p>
        </w:tc>
        <w:tc>
          <w:tcPr>
            <w:tcW w:w="7702" w:type="dxa"/>
            <w:tcBorders>
              <w:top w:val="nil"/>
              <w:left w:val="nil"/>
              <w:bottom w:val="nil"/>
              <w:right w:val="single" w:sz="4" w:space="0" w:color="auto"/>
            </w:tcBorders>
            <w:shd w:val="clear" w:color="auto" w:fill="auto"/>
            <w:vAlign w:val="bottom"/>
          </w:tcPr>
          <w:p w14:paraId="7F806559" w14:textId="77777777" w:rsidR="006C0AD6" w:rsidRPr="00A5606A" w:rsidRDefault="006C0AD6" w:rsidP="006C0AD6">
            <w:pPr>
              <w:rPr>
                <w:rFonts w:ascii="Arial" w:hAnsi="Arial" w:cs="Arial"/>
                <w:b/>
                <w:bCs/>
                <w:sz w:val="16"/>
                <w:szCs w:val="16"/>
              </w:rPr>
            </w:pPr>
            <w:r w:rsidRPr="00A5606A">
              <w:rPr>
                <w:rFonts w:ascii="Arial" w:hAnsi="Arial" w:cs="Arial"/>
                <w:b/>
                <w:bCs/>
                <w:sz w:val="16"/>
                <w:szCs w:val="16"/>
              </w:rPr>
              <w:t>Kâr veya Zararda Yeniden Sınıflandırılacaklar</w:t>
            </w:r>
          </w:p>
        </w:tc>
        <w:tc>
          <w:tcPr>
            <w:tcW w:w="1498" w:type="dxa"/>
            <w:tcBorders>
              <w:top w:val="nil"/>
              <w:left w:val="single" w:sz="4" w:space="0" w:color="auto"/>
              <w:bottom w:val="nil"/>
              <w:right w:val="single" w:sz="4" w:space="0" w:color="auto"/>
            </w:tcBorders>
            <w:shd w:val="clear" w:color="auto" w:fill="auto"/>
            <w:noWrap/>
            <w:vAlign w:val="bottom"/>
          </w:tcPr>
          <w:p w14:paraId="7BBCFE64" w14:textId="3FECBD08" w:rsidR="006C0AD6" w:rsidRPr="006C0AD6" w:rsidRDefault="006C0AD6" w:rsidP="006C0AD6">
            <w:pPr>
              <w:ind w:left="-210" w:right="33"/>
              <w:jc w:val="right"/>
              <w:rPr>
                <w:rFonts w:ascii="Arial" w:hAnsi="Arial" w:cs="Arial"/>
                <w:b/>
                <w:bCs/>
                <w:color w:val="000000" w:themeColor="text1"/>
                <w:sz w:val="16"/>
                <w:szCs w:val="14"/>
              </w:rPr>
            </w:pPr>
            <w:r w:rsidRPr="006C0AD6">
              <w:rPr>
                <w:rFonts w:ascii="Arial" w:hAnsi="Arial" w:cs="Arial"/>
                <w:b/>
                <w:bCs/>
                <w:color w:val="000000" w:themeColor="text1"/>
                <w:sz w:val="16"/>
                <w:szCs w:val="14"/>
              </w:rPr>
              <w:t>4.573</w:t>
            </w:r>
          </w:p>
        </w:tc>
      </w:tr>
      <w:tr w:rsidR="006C0AD6" w:rsidRPr="00A5606A" w14:paraId="2E33CFE6" w14:textId="77777777" w:rsidTr="006C0AD6">
        <w:trPr>
          <w:trHeight w:val="113"/>
        </w:trPr>
        <w:tc>
          <w:tcPr>
            <w:tcW w:w="585" w:type="dxa"/>
            <w:tcBorders>
              <w:top w:val="nil"/>
              <w:left w:val="single" w:sz="4" w:space="0" w:color="auto"/>
              <w:bottom w:val="nil"/>
              <w:right w:val="nil"/>
            </w:tcBorders>
            <w:shd w:val="clear" w:color="auto" w:fill="auto"/>
            <w:noWrap/>
          </w:tcPr>
          <w:p w14:paraId="4A7B05BA" w14:textId="77777777" w:rsidR="006C0AD6" w:rsidRPr="00A5606A" w:rsidRDefault="006C0AD6" w:rsidP="006C0AD6">
            <w:pPr>
              <w:rPr>
                <w:rFonts w:ascii="Arial" w:hAnsi="Arial" w:cs="Arial"/>
                <w:b/>
                <w:bCs/>
                <w:sz w:val="16"/>
                <w:szCs w:val="16"/>
              </w:rPr>
            </w:pPr>
            <w:r w:rsidRPr="00A5606A">
              <w:rPr>
                <w:rFonts w:ascii="Arial" w:hAnsi="Arial" w:cs="Arial"/>
                <w:sz w:val="16"/>
                <w:szCs w:val="16"/>
              </w:rPr>
              <w:t>2.2.1</w:t>
            </w:r>
          </w:p>
        </w:tc>
        <w:tc>
          <w:tcPr>
            <w:tcW w:w="7702" w:type="dxa"/>
            <w:tcBorders>
              <w:top w:val="nil"/>
              <w:left w:val="nil"/>
              <w:bottom w:val="nil"/>
              <w:right w:val="single" w:sz="4" w:space="0" w:color="auto"/>
            </w:tcBorders>
            <w:shd w:val="clear" w:color="auto" w:fill="auto"/>
            <w:vAlign w:val="bottom"/>
          </w:tcPr>
          <w:p w14:paraId="6C977A4C" w14:textId="77777777" w:rsidR="006C0AD6" w:rsidRPr="00A5606A" w:rsidRDefault="006C0AD6" w:rsidP="006C0AD6">
            <w:pPr>
              <w:rPr>
                <w:rFonts w:ascii="Arial" w:hAnsi="Arial" w:cs="Arial"/>
                <w:b/>
                <w:bCs/>
                <w:sz w:val="16"/>
                <w:szCs w:val="16"/>
              </w:rPr>
            </w:pPr>
            <w:r w:rsidRPr="00A5606A">
              <w:rPr>
                <w:rFonts w:ascii="Arial" w:hAnsi="Arial" w:cs="Arial"/>
                <w:sz w:val="16"/>
                <w:szCs w:val="16"/>
              </w:rPr>
              <w:t>Yabancı Para Çevirim Farkları</w:t>
            </w:r>
          </w:p>
        </w:tc>
        <w:tc>
          <w:tcPr>
            <w:tcW w:w="1498" w:type="dxa"/>
            <w:tcBorders>
              <w:top w:val="nil"/>
              <w:left w:val="single" w:sz="4" w:space="0" w:color="auto"/>
              <w:bottom w:val="nil"/>
              <w:right w:val="single" w:sz="4" w:space="0" w:color="auto"/>
            </w:tcBorders>
            <w:shd w:val="clear" w:color="auto" w:fill="auto"/>
            <w:noWrap/>
            <w:vAlign w:val="bottom"/>
          </w:tcPr>
          <w:p w14:paraId="0A3BABA0" w14:textId="781CAF13" w:rsidR="006C0AD6" w:rsidRPr="006C0AD6" w:rsidRDefault="006C0AD6" w:rsidP="006C0AD6">
            <w:pPr>
              <w:ind w:left="-210" w:right="33"/>
              <w:jc w:val="right"/>
              <w:rPr>
                <w:rFonts w:ascii="Arial" w:hAnsi="Arial" w:cs="Arial"/>
                <w:bCs/>
                <w:color w:val="000000" w:themeColor="text1"/>
                <w:sz w:val="16"/>
                <w:szCs w:val="14"/>
              </w:rPr>
            </w:pPr>
            <w:r w:rsidRPr="006C0AD6">
              <w:rPr>
                <w:rFonts w:ascii="Arial" w:hAnsi="Arial" w:cs="Arial"/>
                <w:bCs/>
                <w:color w:val="000000" w:themeColor="text1"/>
                <w:sz w:val="16"/>
                <w:szCs w:val="14"/>
              </w:rPr>
              <w:t>5.762</w:t>
            </w:r>
          </w:p>
        </w:tc>
      </w:tr>
      <w:tr w:rsidR="006C0AD6" w:rsidRPr="00A5606A" w14:paraId="23D552AA" w14:textId="77777777" w:rsidTr="006C0AD6">
        <w:trPr>
          <w:trHeight w:val="113"/>
        </w:trPr>
        <w:tc>
          <w:tcPr>
            <w:tcW w:w="585" w:type="dxa"/>
            <w:tcBorders>
              <w:top w:val="nil"/>
              <w:left w:val="single" w:sz="4" w:space="0" w:color="auto"/>
              <w:bottom w:val="nil"/>
              <w:right w:val="nil"/>
            </w:tcBorders>
            <w:shd w:val="clear" w:color="auto" w:fill="auto"/>
            <w:noWrap/>
          </w:tcPr>
          <w:p w14:paraId="14BB7BEE" w14:textId="77777777" w:rsidR="006C0AD6" w:rsidRPr="00A5606A" w:rsidRDefault="006C0AD6" w:rsidP="006C0AD6">
            <w:pPr>
              <w:rPr>
                <w:rFonts w:ascii="Arial" w:hAnsi="Arial" w:cs="Arial"/>
                <w:b/>
                <w:bCs/>
                <w:sz w:val="16"/>
                <w:szCs w:val="16"/>
              </w:rPr>
            </w:pPr>
            <w:r w:rsidRPr="00A5606A">
              <w:rPr>
                <w:rFonts w:ascii="Arial" w:hAnsi="Arial" w:cs="Arial"/>
                <w:sz w:val="16"/>
                <w:szCs w:val="16"/>
              </w:rPr>
              <w:t>2.2.2</w:t>
            </w:r>
          </w:p>
        </w:tc>
        <w:tc>
          <w:tcPr>
            <w:tcW w:w="7702" w:type="dxa"/>
            <w:tcBorders>
              <w:top w:val="nil"/>
              <w:left w:val="nil"/>
              <w:bottom w:val="nil"/>
              <w:right w:val="single" w:sz="4" w:space="0" w:color="auto"/>
            </w:tcBorders>
            <w:shd w:val="clear" w:color="auto" w:fill="auto"/>
            <w:noWrap/>
            <w:vAlign w:val="bottom"/>
          </w:tcPr>
          <w:p w14:paraId="778E16F9" w14:textId="77777777" w:rsidR="006C0AD6" w:rsidRPr="00A5606A" w:rsidRDefault="006C0AD6" w:rsidP="006C0AD6">
            <w:pPr>
              <w:rPr>
                <w:rFonts w:ascii="Arial" w:hAnsi="Arial" w:cs="Arial"/>
                <w:b/>
                <w:bCs/>
                <w:sz w:val="16"/>
                <w:szCs w:val="16"/>
              </w:rPr>
            </w:pPr>
            <w:r w:rsidRPr="00A5606A">
              <w:rPr>
                <w:rFonts w:ascii="Arial" w:hAnsi="Arial" w:cs="Arial"/>
                <w:sz w:val="16"/>
                <w:szCs w:val="16"/>
              </w:rPr>
              <w:t>Gerçeğe Uygun Değer Farkı Diğer Kapsamlı Gelire Yansıtılan Finansal Varlıkların Değerleme ve/veya Sınıflandırma Gelirleri/Giderleri</w:t>
            </w:r>
          </w:p>
        </w:tc>
        <w:tc>
          <w:tcPr>
            <w:tcW w:w="1498" w:type="dxa"/>
            <w:tcBorders>
              <w:top w:val="nil"/>
              <w:left w:val="single" w:sz="4" w:space="0" w:color="auto"/>
              <w:bottom w:val="nil"/>
              <w:right w:val="single" w:sz="4" w:space="0" w:color="auto"/>
            </w:tcBorders>
            <w:shd w:val="clear" w:color="auto" w:fill="auto"/>
            <w:noWrap/>
            <w:vAlign w:val="bottom"/>
          </w:tcPr>
          <w:p w14:paraId="21145388" w14:textId="7F755D91" w:rsidR="006C0AD6" w:rsidRPr="006C0AD6" w:rsidRDefault="006C0AD6" w:rsidP="006C0AD6">
            <w:pPr>
              <w:ind w:left="-210" w:right="33"/>
              <w:jc w:val="right"/>
              <w:rPr>
                <w:rFonts w:ascii="Arial" w:hAnsi="Arial" w:cs="Arial"/>
                <w:bCs/>
                <w:color w:val="000000" w:themeColor="text1"/>
                <w:sz w:val="16"/>
                <w:szCs w:val="14"/>
              </w:rPr>
            </w:pPr>
            <w:r w:rsidRPr="006C0AD6">
              <w:rPr>
                <w:rFonts w:ascii="Arial" w:hAnsi="Arial" w:cs="Arial"/>
                <w:bCs/>
                <w:color w:val="000000" w:themeColor="text1"/>
                <w:sz w:val="16"/>
                <w:szCs w:val="14"/>
              </w:rPr>
              <w:t>(1.524)</w:t>
            </w:r>
          </w:p>
        </w:tc>
      </w:tr>
      <w:tr w:rsidR="006C0AD6" w:rsidRPr="00A5606A" w14:paraId="28C1E062" w14:textId="77777777" w:rsidTr="006C0AD6">
        <w:trPr>
          <w:trHeight w:val="113"/>
        </w:trPr>
        <w:tc>
          <w:tcPr>
            <w:tcW w:w="585" w:type="dxa"/>
            <w:tcBorders>
              <w:top w:val="nil"/>
              <w:left w:val="single" w:sz="4" w:space="0" w:color="auto"/>
              <w:bottom w:val="nil"/>
              <w:right w:val="nil"/>
            </w:tcBorders>
            <w:shd w:val="clear" w:color="auto" w:fill="auto"/>
            <w:noWrap/>
          </w:tcPr>
          <w:p w14:paraId="49D0F775" w14:textId="77777777" w:rsidR="006C0AD6" w:rsidRPr="00A5606A" w:rsidRDefault="006C0AD6" w:rsidP="006C0AD6">
            <w:pPr>
              <w:rPr>
                <w:rFonts w:ascii="Arial" w:hAnsi="Arial" w:cs="Arial"/>
                <w:sz w:val="16"/>
                <w:szCs w:val="16"/>
              </w:rPr>
            </w:pPr>
            <w:r w:rsidRPr="00A5606A">
              <w:rPr>
                <w:rFonts w:ascii="Arial" w:hAnsi="Arial" w:cs="Arial"/>
                <w:sz w:val="16"/>
                <w:szCs w:val="16"/>
              </w:rPr>
              <w:t>2.2.3</w:t>
            </w:r>
          </w:p>
        </w:tc>
        <w:tc>
          <w:tcPr>
            <w:tcW w:w="7702" w:type="dxa"/>
            <w:tcBorders>
              <w:top w:val="nil"/>
              <w:left w:val="nil"/>
              <w:bottom w:val="nil"/>
              <w:right w:val="single" w:sz="4" w:space="0" w:color="auto"/>
            </w:tcBorders>
            <w:shd w:val="clear" w:color="auto" w:fill="auto"/>
            <w:vAlign w:val="bottom"/>
          </w:tcPr>
          <w:p w14:paraId="70B22A14" w14:textId="77777777" w:rsidR="006C0AD6" w:rsidRPr="00A5606A" w:rsidRDefault="006C0AD6" w:rsidP="006C0AD6">
            <w:pPr>
              <w:rPr>
                <w:rFonts w:ascii="Arial" w:hAnsi="Arial" w:cs="Arial"/>
                <w:sz w:val="16"/>
                <w:szCs w:val="16"/>
              </w:rPr>
            </w:pPr>
            <w:r w:rsidRPr="00A5606A">
              <w:rPr>
                <w:rFonts w:ascii="Arial" w:hAnsi="Arial" w:cs="Arial"/>
                <w:sz w:val="16"/>
                <w:szCs w:val="16"/>
              </w:rPr>
              <w:t>Nakit Akış Riskinden Korunma Gelirleri/Giderleri</w:t>
            </w:r>
          </w:p>
        </w:tc>
        <w:tc>
          <w:tcPr>
            <w:tcW w:w="1498" w:type="dxa"/>
            <w:tcBorders>
              <w:top w:val="nil"/>
              <w:left w:val="single" w:sz="4" w:space="0" w:color="auto"/>
              <w:bottom w:val="nil"/>
              <w:right w:val="single" w:sz="4" w:space="0" w:color="auto"/>
            </w:tcBorders>
            <w:shd w:val="clear" w:color="auto" w:fill="auto"/>
            <w:noWrap/>
            <w:vAlign w:val="bottom"/>
          </w:tcPr>
          <w:p w14:paraId="7E0534A7" w14:textId="2CF64DE2" w:rsidR="006C0AD6" w:rsidRPr="006C0AD6" w:rsidRDefault="006C0AD6" w:rsidP="006C0AD6">
            <w:pPr>
              <w:ind w:left="-210" w:right="33"/>
              <w:jc w:val="right"/>
              <w:rPr>
                <w:rFonts w:ascii="Arial" w:hAnsi="Arial" w:cs="Arial"/>
                <w:bCs/>
                <w:color w:val="000000" w:themeColor="text1"/>
                <w:sz w:val="16"/>
                <w:szCs w:val="14"/>
              </w:rPr>
            </w:pPr>
            <w:r w:rsidRPr="006C0AD6">
              <w:rPr>
                <w:rFonts w:ascii="Arial" w:hAnsi="Arial" w:cs="Arial"/>
                <w:bCs/>
                <w:color w:val="000000" w:themeColor="text1"/>
                <w:sz w:val="16"/>
                <w:szCs w:val="14"/>
              </w:rPr>
              <w:t>-</w:t>
            </w:r>
          </w:p>
        </w:tc>
      </w:tr>
      <w:tr w:rsidR="006C0AD6" w:rsidRPr="00A5606A" w14:paraId="02DB504E" w14:textId="77777777" w:rsidTr="006C0AD6">
        <w:trPr>
          <w:trHeight w:val="113"/>
        </w:trPr>
        <w:tc>
          <w:tcPr>
            <w:tcW w:w="585" w:type="dxa"/>
            <w:tcBorders>
              <w:top w:val="nil"/>
              <w:left w:val="single" w:sz="4" w:space="0" w:color="auto"/>
              <w:bottom w:val="nil"/>
              <w:right w:val="nil"/>
            </w:tcBorders>
            <w:shd w:val="clear" w:color="auto" w:fill="auto"/>
          </w:tcPr>
          <w:p w14:paraId="30C9D0DE" w14:textId="77777777" w:rsidR="006C0AD6" w:rsidRPr="00A5606A" w:rsidRDefault="006C0AD6" w:rsidP="006C0AD6">
            <w:pPr>
              <w:rPr>
                <w:rFonts w:ascii="Arial" w:hAnsi="Arial" w:cs="Arial"/>
                <w:sz w:val="16"/>
                <w:szCs w:val="16"/>
              </w:rPr>
            </w:pPr>
            <w:r w:rsidRPr="00A5606A">
              <w:rPr>
                <w:rFonts w:ascii="Arial" w:hAnsi="Arial" w:cs="Arial"/>
                <w:sz w:val="16"/>
                <w:szCs w:val="16"/>
              </w:rPr>
              <w:t>2.2.4</w:t>
            </w:r>
          </w:p>
        </w:tc>
        <w:tc>
          <w:tcPr>
            <w:tcW w:w="7702" w:type="dxa"/>
            <w:tcBorders>
              <w:top w:val="nil"/>
              <w:left w:val="nil"/>
              <w:bottom w:val="nil"/>
              <w:right w:val="single" w:sz="4" w:space="0" w:color="auto"/>
            </w:tcBorders>
            <w:shd w:val="clear" w:color="auto" w:fill="auto"/>
            <w:vAlign w:val="bottom"/>
          </w:tcPr>
          <w:p w14:paraId="495E9024" w14:textId="77777777" w:rsidR="006C0AD6" w:rsidRPr="00A5606A" w:rsidRDefault="006C0AD6" w:rsidP="006C0AD6">
            <w:pPr>
              <w:rPr>
                <w:rFonts w:ascii="Arial" w:hAnsi="Arial" w:cs="Arial"/>
                <w:sz w:val="16"/>
                <w:szCs w:val="16"/>
              </w:rPr>
            </w:pPr>
            <w:r w:rsidRPr="00A5606A">
              <w:rPr>
                <w:rFonts w:ascii="Arial" w:hAnsi="Arial" w:cs="Arial"/>
                <w:sz w:val="16"/>
                <w:szCs w:val="16"/>
              </w:rPr>
              <w:t>Yurtdışındaki İşletmeye İlişkin Yatırım Riskinden Korunma Gelirleri/Giderleri</w:t>
            </w:r>
          </w:p>
        </w:tc>
        <w:tc>
          <w:tcPr>
            <w:tcW w:w="1498" w:type="dxa"/>
            <w:tcBorders>
              <w:top w:val="nil"/>
              <w:left w:val="single" w:sz="4" w:space="0" w:color="auto"/>
              <w:bottom w:val="nil"/>
              <w:right w:val="single" w:sz="4" w:space="0" w:color="auto"/>
            </w:tcBorders>
            <w:shd w:val="clear" w:color="auto" w:fill="auto"/>
            <w:noWrap/>
            <w:vAlign w:val="bottom"/>
          </w:tcPr>
          <w:p w14:paraId="4BCC9775" w14:textId="344F60D8" w:rsidR="006C0AD6" w:rsidRPr="006C0AD6" w:rsidRDefault="006C0AD6" w:rsidP="006C0AD6">
            <w:pPr>
              <w:ind w:left="-210" w:right="33"/>
              <w:jc w:val="right"/>
              <w:rPr>
                <w:rFonts w:ascii="Arial" w:hAnsi="Arial" w:cs="Arial"/>
                <w:bCs/>
                <w:color w:val="000000" w:themeColor="text1"/>
                <w:sz w:val="16"/>
                <w:szCs w:val="14"/>
              </w:rPr>
            </w:pPr>
            <w:r w:rsidRPr="006C0AD6">
              <w:rPr>
                <w:rFonts w:ascii="Arial" w:hAnsi="Arial" w:cs="Arial"/>
                <w:bCs/>
                <w:color w:val="000000" w:themeColor="text1"/>
                <w:sz w:val="16"/>
                <w:szCs w:val="14"/>
              </w:rPr>
              <w:t>-</w:t>
            </w:r>
          </w:p>
        </w:tc>
      </w:tr>
      <w:tr w:rsidR="006C0AD6" w:rsidRPr="00A5606A" w14:paraId="52671C32" w14:textId="77777777" w:rsidTr="006C0AD6">
        <w:trPr>
          <w:trHeight w:val="113"/>
        </w:trPr>
        <w:tc>
          <w:tcPr>
            <w:tcW w:w="585" w:type="dxa"/>
            <w:tcBorders>
              <w:top w:val="nil"/>
              <w:left w:val="single" w:sz="4" w:space="0" w:color="auto"/>
              <w:bottom w:val="nil"/>
              <w:right w:val="nil"/>
            </w:tcBorders>
            <w:shd w:val="clear" w:color="auto" w:fill="auto"/>
          </w:tcPr>
          <w:p w14:paraId="32A469EC" w14:textId="77777777" w:rsidR="006C0AD6" w:rsidRPr="00A5606A" w:rsidRDefault="006C0AD6" w:rsidP="006C0AD6">
            <w:pPr>
              <w:rPr>
                <w:rFonts w:ascii="Arial" w:hAnsi="Arial" w:cs="Arial"/>
                <w:sz w:val="16"/>
                <w:szCs w:val="16"/>
              </w:rPr>
            </w:pPr>
            <w:r w:rsidRPr="00A5606A">
              <w:rPr>
                <w:rFonts w:ascii="Arial" w:hAnsi="Arial" w:cs="Arial"/>
                <w:sz w:val="16"/>
                <w:szCs w:val="16"/>
              </w:rPr>
              <w:t>2.2.5</w:t>
            </w:r>
          </w:p>
        </w:tc>
        <w:tc>
          <w:tcPr>
            <w:tcW w:w="7702" w:type="dxa"/>
            <w:tcBorders>
              <w:top w:val="nil"/>
              <w:left w:val="nil"/>
              <w:bottom w:val="nil"/>
              <w:right w:val="single" w:sz="4" w:space="0" w:color="auto"/>
            </w:tcBorders>
            <w:shd w:val="clear" w:color="auto" w:fill="auto"/>
            <w:vAlign w:val="bottom"/>
          </w:tcPr>
          <w:p w14:paraId="6880554E" w14:textId="77777777" w:rsidR="006C0AD6" w:rsidRPr="00A5606A" w:rsidRDefault="006C0AD6" w:rsidP="006C0AD6">
            <w:pPr>
              <w:rPr>
                <w:rFonts w:ascii="Arial" w:hAnsi="Arial" w:cs="Arial"/>
                <w:sz w:val="16"/>
                <w:szCs w:val="16"/>
              </w:rPr>
            </w:pPr>
            <w:r w:rsidRPr="00A5606A">
              <w:rPr>
                <w:rFonts w:ascii="Arial" w:hAnsi="Arial" w:cs="Arial"/>
                <w:sz w:val="16"/>
                <w:szCs w:val="16"/>
              </w:rPr>
              <w:t>Diğer Kâr veya Zarar Olarak Yeniden Sınıflandırılacak Diğer Kapsamlı Gelir Unsurları</w:t>
            </w:r>
          </w:p>
        </w:tc>
        <w:tc>
          <w:tcPr>
            <w:tcW w:w="1498" w:type="dxa"/>
            <w:tcBorders>
              <w:top w:val="nil"/>
              <w:left w:val="single" w:sz="4" w:space="0" w:color="auto"/>
              <w:bottom w:val="nil"/>
              <w:right w:val="single" w:sz="4" w:space="0" w:color="auto"/>
            </w:tcBorders>
            <w:shd w:val="clear" w:color="auto" w:fill="auto"/>
            <w:noWrap/>
            <w:vAlign w:val="bottom"/>
          </w:tcPr>
          <w:p w14:paraId="1E5588A0" w14:textId="6F8BB9FF" w:rsidR="006C0AD6" w:rsidRPr="006C0AD6" w:rsidRDefault="006C0AD6" w:rsidP="006C0AD6">
            <w:pPr>
              <w:ind w:left="-210" w:right="33"/>
              <w:jc w:val="right"/>
              <w:rPr>
                <w:rFonts w:ascii="Arial" w:hAnsi="Arial" w:cs="Arial"/>
                <w:bCs/>
                <w:color w:val="000000" w:themeColor="text1"/>
                <w:sz w:val="16"/>
                <w:szCs w:val="14"/>
              </w:rPr>
            </w:pPr>
            <w:r w:rsidRPr="006C0AD6">
              <w:rPr>
                <w:rFonts w:ascii="Arial" w:hAnsi="Arial" w:cs="Arial"/>
                <w:bCs/>
                <w:color w:val="000000" w:themeColor="text1"/>
                <w:sz w:val="16"/>
                <w:szCs w:val="14"/>
              </w:rPr>
              <w:t>-</w:t>
            </w:r>
          </w:p>
        </w:tc>
      </w:tr>
      <w:tr w:rsidR="006C0AD6" w:rsidRPr="00A5606A" w14:paraId="17B7EFE6" w14:textId="77777777" w:rsidTr="006C0AD6">
        <w:trPr>
          <w:trHeight w:val="113"/>
        </w:trPr>
        <w:tc>
          <w:tcPr>
            <w:tcW w:w="585" w:type="dxa"/>
            <w:tcBorders>
              <w:top w:val="nil"/>
              <w:left w:val="single" w:sz="4" w:space="0" w:color="auto"/>
              <w:bottom w:val="nil"/>
              <w:right w:val="nil"/>
            </w:tcBorders>
            <w:shd w:val="clear" w:color="auto" w:fill="auto"/>
            <w:noWrap/>
          </w:tcPr>
          <w:p w14:paraId="58B17B3C" w14:textId="77777777" w:rsidR="006C0AD6" w:rsidRPr="00A5606A" w:rsidRDefault="006C0AD6" w:rsidP="006C0AD6">
            <w:pPr>
              <w:rPr>
                <w:rFonts w:ascii="Arial" w:hAnsi="Arial" w:cs="Arial"/>
                <w:sz w:val="16"/>
                <w:szCs w:val="16"/>
              </w:rPr>
            </w:pPr>
            <w:r w:rsidRPr="00A5606A">
              <w:rPr>
                <w:rFonts w:ascii="Arial" w:hAnsi="Arial" w:cs="Arial"/>
                <w:sz w:val="16"/>
                <w:szCs w:val="16"/>
              </w:rPr>
              <w:t>2.2.6</w:t>
            </w:r>
          </w:p>
        </w:tc>
        <w:tc>
          <w:tcPr>
            <w:tcW w:w="7702" w:type="dxa"/>
            <w:tcBorders>
              <w:top w:val="nil"/>
              <w:left w:val="nil"/>
              <w:bottom w:val="nil"/>
              <w:right w:val="single" w:sz="4" w:space="0" w:color="auto"/>
            </w:tcBorders>
            <w:shd w:val="clear" w:color="auto" w:fill="auto"/>
            <w:noWrap/>
            <w:vAlign w:val="bottom"/>
          </w:tcPr>
          <w:p w14:paraId="2BD19B2B" w14:textId="77777777" w:rsidR="006C0AD6" w:rsidRPr="00A5606A" w:rsidRDefault="006C0AD6" w:rsidP="006C0AD6">
            <w:pPr>
              <w:rPr>
                <w:rFonts w:ascii="Arial" w:hAnsi="Arial" w:cs="Arial"/>
                <w:sz w:val="16"/>
                <w:szCs w:val="16"/>
              </w:rPr>
            </w:pPr>
            <w:r w:rsidRPr="00A5606A">
              <w:rPr>
                <w:rFonts w:ascii="Arial" w:hAnsi="Arial" w:cs="Arial"/>
                <w:sz w:val="16"/>
                <w:szCs w:val="16"/>
              </w:rPr>
              <w:t>Kâr veya Zararda Yeniden Sınıflandırılacak Diğer Kapsamlı Gelire İlişkin Vergiler</w:t>
            </w:r>
          </w:p>
        </w:tc>
        <w:tc>
          <w:tcPr>
            <w:tcW w:w="1498" w:type="dxa"/>
            <w:tcBorders>
              <w:top w:val="nil"/>
              <w:left w:val="single" w:sz="4" w:space="0" w:color="auto"/>
              <w:bottom w:val="nil"/>
              <w:right w:val="single" w:sz="4" w:space="0" w:color="auto"/>
            </w:tcBorders>
            <w:shd w:val="clear" w:color="auto" w:fill="auto"/>
            <w:noWrap/>
            <w:vAlign w:val="bottom"/>
          </w:tcPr>
          <w:p w14:paraId="233A8974" w14:textId="549372A5" w:rsidR="006C0AD6" w:rsidRPr="006C0AD6" w:rsidRDefault="006C0AD6" w:rsidP="006C0AD6">
            <w:pPr>
              <w:ind w:left="-210" w:right="33"/>
              <w:jc w:val="right"/>
              <w:rPr>
                <w:rFonts w:ascii="Arial" w:hAnsi="Arial" w:cs="Arial"/>
                <w:bCs/>
                <w:color w:val="000000" w:themeColor="text1"/>
                <w:sz w:val="16"/>
                <w:szCs w:val="14"/>
              </w:rPr>
            </w:pPr>
            <w:r w:rsidRPr="006C0AD6">
              <w:rPr>
                <w:rFonts w:ascii="Arial" w:hAnsi="Arial" w:cs="Arial"/>
                <w:bCs/>
                <w:color w:val="000000" w:themeColor="text1"/>
                <w:sz w:val="16"/>
                <w:szCs w:val="14"/>
              </w:rPr>
              <w:t>335</w:t>
            </w:r>
          </w:p>
        </w:tc>
      </w:tr>
      <w:tr w:rsidR="006C0AD6" w:rsidRPr="00A5606A" w14:paraId="4392487C" w14:textId="77777777" w:rsidTr="006C0AD6">
        <w:trPr>
          <w:trHeight w:val="113"/>
        </w:trPr>
        <w:tc>
          <w:tcPr>
            <w:tcW w:w="585" w:type="dxa"/>
            <w:tcBorders>
              <w:top w:val="nil"/>
              <w:left w:val="single" w:sz="4" w:space="0" w:color="auto"/>
              <w:right w:val="nil"/>
            </w:tcBorders>
            <w:shd w:val="clear" w:color="auto" w:fill="auto"/>
            <w:noWrap/>
          </w:tcPr>
          <w:p w14:paraId="067B0C58" w14:textId="77777777" w:rsidR="006C0AD6" w:rsidRPr="00A5606A" w:rsidRDefault="006C0AD6" w:rsidP="006C0AD6">
            <w:pPr>
              <w:rPr>
                <w:rFonts w:ascii="Arial" w:hAnsi="Arial" w:cs="Arial"/>
                <w:sz w:val="16"/>
                <w:szCs w:val="16"/>
              </w:rPr>
            </w:pPr>
          </w:p>
        </w:tc>
        <w:tc>
          <w:tcPr>
            <w:tcW w:w="7702" w:type="dxa"/>
            <w:tcBorders>
              <w:top w:val="nil"/>
              <w:left w:val="nil"/>
              <w:right w:val="single" w:sz="4" w:space="0" w:color="auto"/>
            </w:tcBorders>
            <w:shd w:val="clear" w:color="auto" w:fill="auto"/>
            <w:noWrap/>
            <w:vAlign w:val="bottom"/>
          </w:tcPr>
          <w:p w14:paraId="399551E1" w14:textId="77777777" w:rsidR="006C0AD6" w:rsidRPr="00A5606A" w:rsidRDefault="006C0AD6" w:rsidP="006C0AD6">
            <w:pPr>
              <w:rPr>
                <w:rFonts w:ascii="Arial" w:hAnsi="Arial" w:cs="Arial"/>
                <w:sz w:val="16"/>
                <w:szCs w:val="16"/>
              </w:rPr>
            </w:pPr>
          </w:p>
        </w:tc>
        <w:tc>
          <w:tcPr>
            <w:tcW w:w="1498" w:type="dxa"/>
            <w:tcBorders>
              <w:top w:val="nil"/>
              <w:left w:val="single" w:sz="4" w:space="0" w:color="auto"/>
              <w:right w:val="single" w:sz="4" w:space="0" w:color="auto"/>
            </w:tcBorders>
            <w:shd w:val="clear" w:color="auto" w:fill="auto"/>
            <w:noWrap/>
            <w:vAlign w:val="bottom"/>
          </w:tcPr>
          <w:p w14:paraId="3072EA46" w14:textId="388EADBE" w:rsidR="006C0AD6" w:rsidRPr="006C0AD6" w:rsidRDefault="006C0AD6" w:rsidP="006C0AD6">
            <w:pPr>
              <w:ind w:left="-210" w:right="33"/>
              <w:jc w:val="right"/>
              <w:rPr>
                <w:rFonts w:ascii="Arial" w:hAnsi="Arial" w:cs="Arial"/>
                <w:b/>
                <w:bCs/>
                <w:color w:val="000000" w:themeColor="text1"/>
                <w:sz w:val="16"/>
                <w:szCs w:val="14"/>
              </w:rPr>
            </w:pPr>
          </w:p>
        </w:tc>
      </w:tr>
      <w:tr w:rsidR="006C0AD6" w:rsidRPr="00A5606A" w14:paraId="231D8060" w14:textId="77777777" w:rsidTr="006C0AD6">
        <w:trPr>
          <w:trHeight w:val="113"/>
        </w:trPr>
        <w:tc>
          <w:tcPr>
            <w:tcW w:w="585" w:type="dxa"/>
            <w:tcBorders>
              <w:top w:val="nil"/>
              <w:left w:val="single" w:sz="4" w:space="0" w:color="auto"/>
              <w:bottom w:val="single" w:sz="4" w:space="0" w:color="auto"/>
              <w:right w:val="nil"/>
            </w:tcBorders>
            <w:shd w:val="clear" w:color="auto" w:fill="auto"/>
            <w:noWrap/>
          </w:tcPr>
          <w:p w14:paraId="5DF39AB5" w14:textId="77777777" w:rsidR="006C0AD6" w:rsidRPr="00A5606A" w:rsidRDefault="006C0AD6" w:rsidP="006C0AD6">
            <w:pPr>
              <w:rPr>
                <w:rFonts w:ascii="Arial" w:hAnsi="Arial" w:cs="Arial"/>
                <w:b/>
                <w:bCs/>
                <w:sz w:val="16"/>
                <w:szCs w:val="16"/>
              </w:rPr>
            </w:pPr>
            <w:r w:rsidRPr="00A5606A">
              <w:rPr>
                <w:rFonts w:ascii="Arial" w:hAnsi="Arial" w:cs="Arial"/>
                <w:b/>
                <w:bCs/>
                <w:sz w:val="16"/>
                <w:szCs w:val="16"/>
              </w:rPr>
              <w:t>III.</w:t>
            </w:r>
          </w:p>
        </w:tc>
        <w:tc>
          <w:tcPr>
            <w:tcW w:w="7702" w:type="dxa"/>
            <w:tcBorders>
              <w:top w:val="nil"/>
              <w:left w:val="nil"/>
              <w:bottom w:val="single" w:sz="4" w:space="0" w:color="auto"/>
              <w:right w:val="single" w:sz="4" w:space="0" w:color="auto"/>
            </w:tcBorders>
            <w:shd w:val="clear" w:color="auto" w:fill="auto"/>
            <w:noWrap/>
            <w:vAlign w:val="bottom"/>
          </w:tcPr>
          <w:p w14:paraId="6582ED8A" w14:textId="77777777" w:rsidR="006C0AD6" w:rsidRPr="00A5606A" w:rsidRDefault="006C0AD6" w:rsidP="006C0AD6">
            <w:pPr>
              <w:rPr>
                <w:rFonts w:ascii="Arial" w:hAnsi="Arial" w:cs="Arial"/>
                <w:b/>
                <w:bCs/>
                <w:sz w:val="16"/>
                <w:szCs w:val="16"/>
              </w:rPr>
            </w:pPr>
            <w:r w:rsidRPr="00A5606A">
              <w:rPr>
                <w:rFonts w:ascii="Arial" w:hAnsi="Arial" w:cs="Arial"/>
                <w:b/>
                <w:bCs/>
                <w:sz w:val="16"/>
                <w:szCs w:val="16"/>
              </w:rPr>
              <w:t>TOPLAM KAPSAMLI GELİR (I+II)</w:t>
            </w:r>
          </w:p>
        </w:tc>
        <w:tc>
          <w:tcPr>
            <w:tcW w:w="1498" w:type="dxa"/>
            <w:tcBorders>
              <w:top w:val="nil"/>
              <w:left w:val="single" w:sz="4" w:space="0" w:color="auto"/>
              <w:bottom w:val="single" w:sz="4" w:space="0" w:color="auto"/>
              <w:right w:val="single" w:sz="4" w:space="0" w:color="auto"/>
            </w:tcBorders>
            <w:shd w:val="clear" w:color="auto" w:fill="auto"/>
            <w:noWrap/>
            <w:vAlign w:val="bottom"/>
          </w:tcPr>
          <w:p w14:paraId="6ADFB487" w14:textId="37F1FAE9" w:rsidR="006C0AD6" w:rsidRPr="006C0AD6" w:rsidRDefault="00DE4D28" w:rsidP="006C0AD6">
            <w:pPr>
              <w:ind w:left="-210" w:right="33"/>
              <w:jc w:val="right"/>
              <w:rPr>
                <w:rFonts w:ascii="Arial" w:hAnsi="Arial" w:cs="Arial"/>
                <w:b/>
                <w:bCs/>
                <w:color w:val="000000" w:themeColor="text1"/>
                <w:sz w:val="16"/>
                <w:szCs w:val="14"/>
              </w:rPr>
            </w:pPr>
            <w:r w:rsidRPr="00DE4D28">
              <w:rPr>
                <w:rFonts w:ascii="Arial" w:hAnsi="Arial" w:cs="Arial"/>
                <w:b/>
                <w:bCs/>
                <w:color w:val="000000" w:themeColor="text1"/>
                <w:sz w:val="16"/>
                <w:szCs w:val="14"/>
              </w:rPr>
              <w:t>104.321</w:t>
            </w:r>
          </w:p>
        </w:tc>
      </w:tr>
    </w:tbl>
    <w:p w14:paraId="3DD2BAEB" w14:textId="77777777" w:rsidR="00137883" w:rsidRPr="00A5606A" w:rsidRDefault="00137883" w:rsidP="00137883">
      <w:pPr>
        <w:spacing w:before="120"/>
        <w:ind w:left="-266" w:right="-490"/>
        <w:jc w:val="both"/>
        <w:rPr>
          <w:rFonts w:ascii="Arial" w:hAnsi="Arial" w:cs="Arial"/>
          <w:sz w:val="16"/>
          <w:szCs w:val="16"/>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14:paraId="58598D41" w14:textId="77777777" w:rsidR="00137883" w:rsidRPr="00A5606A" w:rsidRDefault="00137883" w:rsidP="00137883">
      <w:pPr>
        <w:ind w:left="-266" w:right="-490"/>
        <w:rPr>
          <w:rFonts w:ascii="Arial" w:hAnsi="Arial" w:cs="Arial"/>
          <w:sz w:val="20"/>
          <w:szCs w:val="20"/>
        </w:rPr>
      </w:pPr>
    </w:p>
    <w:p w14:paraId="7E8CE62E" w14:textId="77777777" w:rsidR="00137883" w:rsidRPr="00A5606A" w:rsidRDefault="00137883" w:rsidP="00137883">
      <w:pPr>
        <w:jc w:val="center"/>
        <w:rPr>
          <w:rFonts w:ascii="Arial" w:hAnsi="Arial" w:cs="Arial"/>
          <w:sz w:val="20"/>
          <w:szCs w:val="20"/>
        </w:rPr>
      </w:pPr>
    </w:p>
    <w:p w14:paraId="7E675E4E" w14:textId="77777777" w:rsidR="00137883" w:rsidRPr="00A5606A" w:rsidRDefault="00137883" w:rsidP="00137883">
      <w:pPr>
        <w:jc w:val="center"/>
        <w:rPr>
          <w:rFonts w:ascii="Arial" w:hAnsi="Arial" w:cs="Arial"/>
          <w:sz w:val="20"/>
          <w:szCs w:val="20"/>
        </w:rPr>
      </w:pPr>
    </w:p>
    <w:p w14:paraId="5E99D03E" w14:textId="77777777" w:rsidR="00137883" w:rsidRPr="00A5606A" w:rsidRDefault="00137883" w:rsidP="00137883">
      <w:pPr>
        <w:jc w:val="center"/>
        <w:rPr>
          <w:rFonts w:ascii="Arial" w:hAnsi="Arial" w:cs="Arial"/>
          <w:sz w:val="20"/>
          <w:szCs w:val="20"/>
        </w:rPr>
      </w:pPr>
    </w:p>
    <w:p w14:paraId="4DD6C8BE" w14:textId="77777777" w:rsidR="00137883" w:rsidRPr="00A5606A" w:rsidRDefault="00137883" w:rsidP="00137883">
      <w:pPr>
        <w:jc w:val="center"/>
        <w:rPr>
          <w:rFonts w:ascii="Arial" w:hAnsi="Arial" w:cs="Arial"/>
          <w:sz w:val="20"/>
          <w:szCs w:val="20"/>
        </w:rPr>
      </w:pPr>
    </w:p>
    <w:p w14:paraId="43E00248" w14:textId="77777777" w:rsidR="00137883" w:rsidRPr="00A5606A" w:rsidRDefault="00137883" w:rsidP="00137883">
      <w:pPr>
        <w:jc w:val="center"/>
        <w:rPr>
          <w:rFonts w:ascii="Arial" w:hAnsi="Arial" w:cs="Arial"/>
          <w:sz w:val="20"/>
          <w:szCs w:val="20"/>
        </w:rPr>
      </w:pPr>
    </w:p>
    <w:p w14:paraId="03C45528" w14:textId="77777777" w:rsidR="00137883" w:rsidRPr="00A5606A" w:rsidRDefault="00137883" w:rsidP="00137883">
      <w:pPr>
        <w:jc w:val="center"/>
        <w:rPr>
          <w:rFonts w:ascii="Arial" w:hAnsi="Arial" w:cs="Arial"/>
          <w:sz w:val="20"/>
          <w:szCs w:val="20"/>
        </w:rPr>
      </w:pPr>
    </w:p>
    <w:p w14:paraId="1E03A092" w14:textId="77777777" w:rsidR="00137883" w:rsidRPr="00A5606A" w:rsidRDefault="00137883" w:rsidP="00137883">
      <w:pPr>
        <w:jc w:val="center"/>
        <w:rPr>
          <w:rFonts w:ascii="Arial" w:hAnsi="Arial" w:cs="Arial"/>
          <w:sz w:val="20"/>
          <w:szCs w:val="20"/>
        </w:rPr>
      </w:pPr>
    </w:p>
    <w:p w14:paraId="0C33CDFE" w14:textId="77777777" w:rsidR="00137883" w:rsidRPr="00A5606A" w:rsidRDefault="00137883" w:rsidP="00137883">
      <w:pPr>
        <w:jc w:val="center"/>
        <w:rPr>
          <w:rFonts w:ascii="Arial" w:hAnsi="Arial" w:cs="Arial"/>
          <w:sz w:val="20"/>
          <w:szCs w:val="20"/>
        </w:rPr>
      </w:pPr>
    </w:p>
    <w:p w14:paraId="3A7251A8" w14:textId="77777777" w:rsidR="00137883" w:rsidRPr="00A5606A" w:rsidRDefault="00137883" w:rsidP="00137883">
      <w:pPr>
        <w:jc w:val="center"/>
        <w:rPr>
          <w:rFonts w:ascii="Arial" w:hAnsi="Arial" w:cs="Arial"/>
          <w:sz w:val="20"/>
          <w:szCs w:val="20"/>
        </w:rPr>
      </w:pPr>
    </w:p>
    <w:p w14:paraId="4EB35F57" w14:textId="77777777" w:rsidR="00137883" w:rsidRPr="00A5606A" w:rsidRDefault="00137883" w:rsidP="00137883">
      <w:pPr>
        <w:jc w:val="center"/>
        <w:rPr>
          <w:rFonts w:ascii="Arial" w:hAnsi="Arial" w:cs="Arial"/>
          <w:sz w:val="20"/>
          <w:szCs w:val="20"/>
        </w:rPr>
      </w:pPr>
    </w:p>
    <w:p w14:paraId="525D671E" w14:textId="77777777" w:rsidR="00137883" w:rsidRPr="00A5606A" w:rsidRDefault="00137883" w:rsidP="00137883">
      <w:pPr>
        <w:jc w:val="center"/>
        <w:rPr>
          <w:rFonts w:ascii="Arial" w:hAnsi="Arial" w:cs="Arial"/>
          <w:sz w:val="20"/>
          <w:szCs w:val="20"/>
        </w:rPr>
      </w:pPr>
    </w:p>
    <w:p w14:paraId="6449D3EC" w14:textId="77777777" w:rsidR="00137883" w:rsidRPr="00A5606A" w:rsidRDefault="00137883" w:rsidP="00137883">
      <w:pPr>
        <w:jc w:val="center"/>
        <w:rPr>
          <w:rFonts w:ascii="Arial" w:hAnsi="Arial" w:cs="Arial"/>
          <w:sz w:val="20"/>
          <w:szCs w:val="20"/>
        </w:rPr>
      </w:pPr>
    </w:p>
    <w:p w14:paraId="7F53DF65" w14:textId="77777777" w:rsidR="00137883" w:rsidRPr="00A5606A" w:rsidRDefault="00137883" w:rsidP="00137883">
      <w:pPr>
        <w:jc w:val="center"/>
        <w:rPr>
          <w:rFonts w:ascii="Arial" w:hAnsi="Arial" w:cs="Arial"/>
          <w:sz w:val="20"/>
          <w:szCs w:val="20"/>
        </w:rPr>
      </w:pPr>
    </w:p>
    <w:p w14:paraId="4FAE1DA7" w14:textId="77777777" w:rsidR="00137883" w:rsidRPr="00A5606A" w:rsidRDefault="00137883" w:rsidP="00137883">
      <w:pPr>
        <w:rPr>
          <w:rFonts w:ascii="Arial" w:hAnsi="Arial" w:cs="Arial"/>
          <w:sz w:val="20"/>
          <w:szCs w:val="20"/>
        </w:rPr>
      </w:pPr>
    </w:p>
    <w:p w14:paraId="65B46229" w14:textId="77777777" w:rsidR="00137883" w:rsidRPr="00A5606A" w:rsidRDefault="00137883" w:rsidP="00137883">
      <w:pPr>
        <w:jc w:val="center"/>
        <w:rPr>
          <w:rFonts w:ascii="Arial" w:hAnsi="Arial" w:cs="Arial"/>
          <w:sz w:val="20"/>
          <w:szCs w:val="20"/>
        </w:rPr>
      </w:pPr>
    </w:p>
    <w:p w14:paraId="5426BE92" w14:textId="77777777" w:rsidR="00137883" w:rsidRPr="00A5606A" w:rsidRDefault="00137883" w:rsidP="00137883">
      <w:pPr>
        <w:jc w:val="center"/>
        <w:rPr>
          <w:rFonts w:ascii="Arial" w:hAnsi="Arial" w:cs="Arial"/>
          <w:sz w:val="20"/>
          <w:szCs w:val="20"/>
        </w:rPr>
      </w:pPr>
    </w:p>
    <w:p w14:paraId="6D69D4A8" w14:textId="77777777" w:rsidR="00137883" w:rsidRPr="00A5606A" w:rsidRDefault="00137883" w:rsidP="00137883">
      <w:pPr>
        <w:jc w:val="center"/>
        <w:rPr>
          <w:rFonts w:ascii="Arial" w:hAnsi="Arial" w:cs="Arial"/>
          <w:sz w:val="20"/>
          <w:szCs w:val="20"/>
        </w:rPr>
      </w:pPr>
    </w:p>
    <w:p w14:paraId="10102745" w14:textId="77777777" w:rsidR="00137883" w:rsidRPr="00A5606A" w:rsidRDefault="00137883" w:rsidP="00137883">
      <w:pPr>
        <w:jc w:val="center"/>
        <w:rPr>
          <w:rFonts w:ascii="Arial" w:hAnsi="Arial" w:cs="Arial"/>
          <w:sz w:val="20"/>
          <w:szCs w:val="20"/>
        </w:rPr>
      </w:pPr>
    </w:p>
    <w:p w14:paraId="56BF4DD1" w14:textId="77777777" w:rsidR="00137883" w:rsidRPr="00A5606A" w:rsidRDefault="00137883" w:rsidP="00137883">
      <w:pPr>
        <w:jc w:val="center"/>
        <w:rPr>
          <w:rFonts w:ascii="Arial" w:hAnsi="Arial" w:cs="Arial"/>
          <w:sz w:val="20"/>
          <w:szCs w:val="20"/>
        </w:rPr>
      </w:pPr>
    </w:p>
    <w:p w14:paraId="04193D45" w14:textId="77777777" w:rsidR="00137883" w:rsidRPr="00A5606A" w:rsidRDefault="00137883" w:rsidP="00137883">
      <w:pPr>
        <w:jc w:val="center"/>
        <w:rPr>
          <w:rFonts w:ascii="Arial" w:hAnsi="Arial" w:cs="Arial"/>
          <w:sz w:val="20"/>
          <w:szCs w:val="20"/>
        </w:rPr>
      </w:pPr>
    </w:p>
    <w:p w14:paraId="57503A96" w14:textId="77777777" w:rsidR="00137883" w:rsidRPr="00A5606A" w:rsidRDefault="00137883" w:rsidP="00137883">
      <w:pPr>
        <w:jc w:val="center"/>
        <w:rPr>
          <w:rFonts w:ascii="Arial" w:hAnsi="Arial" w:cs="Arial"/>
          <w:sz w:val="20"/>
          <w:szCs w:val="20"/>
        </w:rPr>
      </w:pPr>
    </w:p>
    <w:p w14:paraId="3BE46103" w14:textId="77777777" w:rsidR="00137883" w:rsidRPr="00A5606A" w:rsidRDefault="00137883" w:rsidP="00137883">
      <w:pPr>
        <w:jc w:val="center"/>
        <w:rPr>
          <w:rFonts w:ascii="Arial" w:hAnsi="Arial" w:cs="Arial"/>
          <w:sz w:val="20"/>
          <w:szCs w:val="20"/>
        </w:rPr>
      </w:pPr>
    </w:p>
    <w:p w14:paraId="436A85BC" w14:textId="77777777" w:rsidR="00137883" w:rsidRPr="00A5606A" w:rsidRDefault="00137883" w:rsidP="00137883">
      <w:pPr>
        <w:jc w:val="center"/>
        <w:rPr>
          <w:rFonts w:ascii="Arial" w:hAnsi="Arial" w:cs="Arial"/>
          <w:sz w:val="20"/>
          <w:szCs w:val="20"/>
        </w:rPr>
      </w:pPr>
    </w:p>
    <w:p w14:paraId="6899485F" w14:textId="77777777" w:rsidR="00137883" w:rsidRPr="00A5606A" w:rsidRDefault="00137883" w:rsidP="00137883">
      <w:pPr>
        <w:jc w:val="center"/>
        <w:rPr>
          <w:rFonts w:ascii="Arial" w:hAnsi="Arial" w:cs="Arial"/>
          <w:sz w:val="20"/>
          <w:szCs w:val="20"/>
        </w:rPr>
      </w:pPr>
    </w:p>
    <w:p w14:paraId="5B7A64DD" w14:textId="77777777" w:rsidR="00137883" w:rsidRPr="00A5606A" w:rsidRDefault="00137883" w:rsidP="00137883">
      <w:pPr>
        <w:jc w:val="center"/>
        <w:rPr>
          <w:rFonts w:ascii="Arial" w:hAnsi="Arial" w:cs="Arial"/>
          <w:sz w:val="20"/>
          <w:szCs w:val="20"/>
        </w:rPr>
      </w:pPr>
    </w:p>
    <w:p w14:paraId="017C51E6" w14:textId="77777777" w:rsidR="00137883" w:rsidRPr="00A5606A" w:rsidRDefault="00137883" w:rsidP="00137883">
      <w:pPr>
        <w:jc w:val="center"/>
        <w:rPr>
          <w:rFonts w:ascii="Arial" w:hAnsi="Arial" w:cs="Arial"/>
          <w:sz w:val="20"/>
          <w:szCs w:val="20"/>
        </w:rPr>
      </w:pPr>
    </w:p>
    <w:p w14:paraId="195E8F57" w14:textId="77777777" w:rsidR="00137883" w:rsidRPr="00A5606A" w:rsidRDefault="00137883" w:rsidP="00137883">
      <w:pPr>
        <w:jc w:val="center"/>
        <w:rPr>
          <w:rFonts w:ascii="Arial" w:hAnsi="Arial" w:cs="Arial"/>
          <w:sz w:val="20"/>
          <w:szCs w:val="20"/>
        </w:rPr>
      </w:pPr>
    </w:p>
    <w:p w14:paraId="5BADCB94" w14:textId="77777777" w:rsidR="00137883" w:rsidRPr="00A5606A" w:rsidRDefault="00137883" w:rsidP="00137883">
      <w:pPr>
        <w:jc w:val="center"/>
        <w:rPr>
          <w:rFonts w:ascii="Arial" w:hAnsi="Arial" w:cs="Arial"/>
          <w:sz w:val="20"/>
          <w:szCs w:val="20"/>
        </w:rPr>
      </w:pPr>
    </w:p>
    <w:p w14:paraId="3567E357" w14:textId="77777777" w:rsidR="00137883" w:rsidRPr="00A5606A" w:rsidRDefault="00137883" w:rsidP="00137883">
      <w:pPr>
        <w:jc w:val="center"/>
        <w:rPr>
          <w:rFonts w:ascii="Arial" w:hAnsi="Arial" w:cs="Arial"/>
          <w:sz w:val="20"/>
          <w:szCs w:val="20"/>
        </w:rPr>
      </w:pPr>
    </w:p>
    <w:p w14:paraId="6D89586B" w14:textId="77777777" w:rsidR="00137883" w:rsidRPr="00A5606A" w:rsidRDefault="00137883" w:rsidP="00137883">
      <w:pPr>
        <w:jc w:val="center"/>
        <w:rPr>
          <w:rFonts w:ascii="Arial" w:hAnsi="Arial" w:cs="Arial"/>
          <w:sz w:val="20"/>
          <w:szCs w:val="20"/>
        </w:rPr>
      </w:pPr>
    </w:p>
    <w:p w14:paraId="4911FC94" w14:textId="77777777" w:rsidR="00137883" w:rsidRPr="00A5606A" w:rsidRDefault="00137883" w:rsidP="00137883">
      <w:pPr>
        <w:jc w:val="center"/>
        <w:rPr>
          <w:rFonts w:ascii="Arial" w:hAnsi="Arial" w:cs="Arial"/>
          <w:sz w:val="20"/>
          <w:szCs w:val="20"/>
        </w:rPr>
      </w:pPr>
    </w:p>
    <w:p w14:paraId="52138F68" w14:textId="77777777" w:rsidR="00137883" w:rsidRPr="00A5606A" w:rsidRDefault="00137883" w:rsidP="00137883">
      <w:pPr>
        <w:jc w:val="center"/>
        <w:rPr>
          <w:rFonts w:ascii="Arial" w:hAnsi="Arial" w:cs="Arial"/>
          <w:sz w:val="16"/>
          <w:szCs w:val="16"/>
        </w:rPr>
        <w:sectPr w:rsidR="00137883" w:rsidRPr="00A5606A" w:rsidSect="00AE44C5">
          <w:headerReference w:type="default" r:id="rId33"/>
          <w:pgSz w:w="11907" w:h="16840" w:code="9"/>
          <w:pgMar w:top="1418" w:right="1418" w:bottom="1418" w:left="1418" w:header="720" w:footer="720" w:gutter="0"/>
          <w:cols w:space="720"/>
          <w:noEndnote/>
        </w:sectPr>
      </w:pPr>
      <w:r w:rsidRPr="00A5606A">
        <w:rPr>
          <w:rFonts w:ascii="Arial" w:hAnsi="Arial" w:cs="Arial"/>
          <w:sz w:val="16"/>
          <w:szCs w:val="16"/>
        </w:rPr>
        <w:t>İlişikteki açıklama ve dipnotlar bu finansal tabloların tamamlayıcı bir parçasıdır.</w:t>
      </w:r>
    </w:p>
    <w:tbl>
      <w:tblPr>
        <w:tblW w:w="9877" w:type="dxa"/>
        <w:tblInd w:w="-243" w:type="dxa"/>
        <w:tblCellMar>
          <w:left w:w="70" w:type="dxa"/>
          <w:right w:w="70" w:type="dxa"/>
        </w:tblCellMar>
        <w:tblLook w:val="0000" w:firstRow="0" w:lastRow="0" w:firstColumn="0" w:lastColumn="0" w:noHBand="0" w:noVBand="0"/>
      </w:tblPr>
      <w:tblGrid>
        <w:gridCol w:w="564"/>
        <w:gridCol w:w="7597"/>
        <w:gridCol w:w="1716"/>
      </w:tblGrid>
      <w:tr w:rsidR="00137883" w:rsidRPr="00A5606A" w14:paraId="58641093" w14:textId="77777777" w:rsidTr="00AE44C5">
        <w:trPr>
          <w:trHeight w:val="113"/>
        </w:trPr>
        <w:tc>
          <w:tcPr>
            <w:tcW w:w="8161" w:type="dxa"/>
            <w:gridSpan w:val="2"/>
            <w:vMerge w:val="restart"/>
            <w:tcBorders>
              <w:top w:val="single" w:sz="4" w:space="0" w:color="auto"/>
              <w:left w:val="single" w:sz="4" w:space="0" w:color="auto"/>
              <w:right w:val="single" w:sz="4" w:space="0" w:color="auto"/>
            </w:tcBorders>
            <w:shd w:val="clear" w:color="auto" w:fill="auto"/>
            <w:noWrap/>
            <w:vAlign w:val="center"/>
          </w:tcPr>
          <w:p w14:paraId="53717A39" w14:textId="77777777" w:rsidR="00137883" w:rsidRPr="00A5606A" w:rsidRDefault="00137883" w:rsidP="00AE44C5">
            <w:pPr>
              <w:jc w:val="center"/>
              <w:rPr>
                <w:rFonts w:ascii="Arial" w:hAnsi="Arial" w:cs="Arial"/>
                <w:b/>
                <w:bCs/>
                <w:sz w:val="16"/>
                <w:szCs w:val="16"/>
              </w:rPr>
            </w:pPr>
            <w:r w:rsidRPr="00A5606A">
              <w:rPr>
                <w:rFonts w:ascii="Arial" w:hAnsi="Arial" w:cs="Arial"/>
                <w:sz w:val="16"/>
                <w:szCs w:val="16"/>
              </w:rPr>
              <w:lastRenderedPageBreak/>
              <w:tab/>
            </w:r>
            <w:r w:rsidRPr="00A5606A">
              <w:rPr>
                <w:rFonts w:ascii="Arial" w:hAnsi="Arial" w:cs="Arial"/>
                <w:sz w:val="16"/>
                <w:szCs w:val="16"/>
              </w:rPr>
              <w:br w:type="page"/>
            </w:r>
            <w:r w:rsidRPr="00A5606A">
              <w:rPr>
                <w:rFonts w:ascii="Arial" w:hAnsi="Arial" w:cs="Arial"/>
                <w:b/>
                <w:bCs/>
                <w:sz w:val="16"/>
                <w:szCs w:val="16"/>
              </w:rPr>
              <w:t>ÖZKAYNAKLARDA MUHASEBELEŞTİRİLEN GELİR GİDER KALEMLERİ</w:t>
            </w:r>
          </w:p>
          <w:p w14:paraId="436AB6B2" w14:textId="77777777" w:rsidR="00137883" w:rsidRPr="00A5606A" w:rsidRDefault="00137883" w:rsidP="00AE44C5">
            <w:pPr>
              <w:jc w:val="center"/>
              <w:rPr>
                <w:rFonts w:ascii="Arial" w:hAnsi="Arial" w:cs="Arial"/>
                <w:sz w:val="16"/>
                <w:szCs w:val="16"/>
              </w:rPr>
            </w:pPr>
          </w:p>
        </w:tc>
        <w:tc>
          <w:tcPr>
            <w:tcW w:w="1716" w:type="dxa"/>
            <w:tcBorders>
              <w:top w:val="single" w:sz="4" w:space="0" w:color="auto"/>
              <w:left w:val="single" w:sz="4" w:space="0" w:color="auto"/>
              <w:bottom w:val="single" w:sz="4" w:space="0" w:color="auto"/>
              <w:right w:val="single" w:sz="4" w:space="0" w:color="auto"/>
            </w:tcBorders>
            <w:shd w:val="clear" w:color="auto" w:fill="auto"/>
            <w:noWrap/>
          </w:tcPr>
          <w:p w14:paraId="3BAD3C8B" w14:textId="77777777" w:rsidR="00D90B6C" w:rsidRDefault="00137883" w:rsidP="00AE44C5">
            <w:pPr>
              <w:jc w:val="right"/>
              <w:rPr>
                <w:rFonts w:ascii="Arial" w:hAnsi="Arial" w:cs="Arial"/>
                <w:b/>
                <w:sz w:val="16"/>
                <w:szCs w:val="16"/>
              </w:rPr>
            </w:pPr>
            <w:r w:rsidRPr="00A5606A">
              <w:rPr>
                <w:rFonts w:ascii="Arial" w:hAnsi="Arial" w:cs="Arial"/>
                <w:b/>
                <w:sz w:val="16"/>
                <w:szCs w:val="16"/>
              </w:rPr>
              <w:t>Sınırlı</w:t>
            </w:r>
          </w:p>
          <w:p w14:paraId="55931497" w14:textId="226D53C0" w:rsidR="00D90B6C" w:rsidRDefault="00137883" w:rsidP="00AE44C5">
            <w:pPr>
              <w:jc w:val="right"/>
              <w:rPr>
                <w:rFonts w:ascii="Arial" w:hAnsi="Arial" w:cs="Arial"/>
                <w:b/>
                <w:sz w:val="16"/>
                <w:szCs w:val="16"/>
              </w:rPr>
            </w:pPr>
            <w:proofErr w:type="gramStart"/>
            <w:r w:rsidRPr="00A5606A">
              <w:rPr>
                <w:rFonts w:ascii="Arial" w:hAnsi="Arial" w:cs="Arial"/>
                <w:b/>
                <w:sz w:val="16"/>
                <w:szCs w:val="16"/>
              </w:rPr>
              <w:t>denetimden</w:t>
            </w:r>
            <w:proofErr w:type="gramEnd"/>
          </w:p>
          <w:p w14:paraId="6FEFAA45" w14:textId="219A3B64" w:rsidR="00137883" w:rsidRPr="00A5606A" w:rsidRDefault="00137883" w:rsidP="00AE44C5">
            <w:pPr>
              <w:jc w:val="right"/>
              <w:rPr>
                <w:rFonts w:ascii="Arial" w:hAnsi="Arial" w:cs="Arial"/>
                <w:sz w:val="16"/>
                <w:szCs w:val="16"/>
              </w:rPr>
            </w:pPr>
            <w:proofErr w:type="gramStart"/>
            <w:r w:rsidRPr="00A5606A">
              <w:rPr>
                <w:rFonts w:ascii="Arial" w:hAnsi="Arial" w:cs="Arial"/>
                <w:b/>
                <w:sz w:val="16"/>
                <w:szCs w:val="16"/>
              </w:rPr>
              <w:t>geçmiş</w:t>
            </w:r>
            <w:proofErr w:type="gramEnd"/>
          </w:p>
        </w:tc>
      </w:tr>
      <w:tr w:rsidR="00137883" w:rsidRPr="00A5606A" w14:paraId="1EC68C1C" w14:textId="77777777" w:rsidTr="00AE44C5">
        <w:trPr>
          <w:trHeight w:val="113"/>
        </w:trPr>
        <w:tc>
          <w:tcPr>
            <w:tcW w:w="8161" w:type="dxa"/>
            <w:gridSpan w:val="2"/>
            <w:vMerge/>
            <w:tcBorders>
              <w:left w:val="single" w:sz="4" w:space="0" w:color="auto"/>
              <w:right w:val="single" w:sz="4" w:space="0" w:color="auto"/>
            </w:tcBorders>
            <w:shd w:val="clear" w:color="auto" w:fill="auto"/>
            <w:noWrap/>
            <w:vAlign w:val="bottom"/>
          </w:tcPr>
          <w:p w14:paraId="11DCCCD1" w14:textId="77777777" w:rsidR="00137883" w:rsidRPr="00A5606A" w:rsidRDefault="00137883" w:rsidP="00AE44C5">
            <w:pPr>
              <w:jc w:val="both"/>
              <w:rPr>
                <w:rFonts w:ascii="Arial" w:hAnsi="Arial" w:cs="Arial"/>
                <w:b/>
                <w:bCs/>
                <w:sz w:val="16"/>
                <w:szCs w:val="16"/>
              </w:rPr>
            </w:pPr>
          </w:p>
        </w:tc>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AA399A" w14:textId="77777777" w:rsidR="00137883" w:rsidRPr="00A5606A" w:rsidRDefault="00137883" w:rsidP="00AE44C5">
            <w:pPr>
              <w:ind w:left="-70" w:right="3"/>
              <w:jc w:val="right"/>
              <w:rPr>
                <w:rFonts w:ascii="Arial" w:hAnsi="Arial" w:cs="Arial"/>
                <w:b/>
                <w:sz w:val="16"/>
                <w:szCs w:val="16"/>
              </w:rPr>
            </w:pPr>
            <w:r w:rsidRPr="00A5606A">
              <w:rPr>
                <w:rFonts w:ascii="Arial" w:hAnsi="Arial" w:cs="Arial"/>
                <w:b/>
                <w:sz w:val="16"/>
                <w:szCs w:val="16"/>
              </w:rPr>
              <w:t>Önceki dönem</w:t>
            </w:r>
          </w:p>
          <w:p w14:paraId="4370B451" w14:textId="77777777" w:rsidR="00137883" w:rsidRPr="00A5606A" w:rsidRDefault="00137883" w:rsidP="00AE44C5">
            <w:pPr>
              <w:ind w:left="-70" w:right="3"/>
              <w:jc w:val="right"/>
              <w:rPr>
                <w:rFonts w:ascii="Arial" w:hAnsi="Arial" w:cs="Arial"/>
                <w:b/>
                <w:sz w:val="16"/>
                <w:szCs w:val="16"/>
              </w:rPr>
            </w:pPr>
            <w:r w:rsidRPr="00A5606A">
              <w:rPr>
                <w:rFonts w:ascii="Arial" w:hAnsi="Arial" w:cs="Arial"/>
                <w:b/>
                <w:sz w:val="16"/>
                <w:szCs w:val="16"/>
              </w:rPr>
              <w:t>1 Ocak-</w:t>
            </w:r>
          </w:p>
          <w:p w14:paraId="55C26C6E" w14:textId="77777777" w:rsidR="00137883" w:rsidRPr="00A5606A" w:rsidRDefault="00137883" w:rsidP="00AE44C5">
            <w:pPr>
              <w:ind w:left="-70" w:right="3"/>
              <w:jc w:val="right"/>
              <w:rPr>
                <w:rFonts w:ascii="Arial" w:hAnsi="Arial" w:cs="Arial"/>
                <w:b/>
                <w:sz w:val="16"/>
                <w:szCs w:val="16"/>
              </w:rPr>
            </w:pPr>
            <w:r w:rsidRPr="00A5606A">
              <w:rPr>
                <w:rFonts w:ascii="Arial" w:hAnsi="Arial" w:cs="Arial"/>
                <w:b/>
                <w:sz w:val="16"/>
                <w:szCs w:val="16"/>
              </w:rPr>
              <w:t>31 Mart 2017</w:t>
            </w:r>
          </w:p>
        </w:tc>
      </w:tr>
      <w:tr w:rsidR="00137883" w:rsidRPr="00A5606A" w14:paraId="057AE205" w14:textId="77777777" w:rsidTr="00AE44C5">
        <w:trPr>
          <w:trHeight w:val="113"/>
        </w:trPr>
        <w:tc>
          <w:tcPr>
            <w:tcW w:w="564" w:type="dxa"/>
            <w:tcBorders>
              <w:top w:val="single" w:sz="4" w:space="0" w:color="auto"/>
              <w:left w:val="single" w:sz="4" w:space="0" w:color="auto"/>
            </w:tcBorders>
            <w:shd w:val="clear" w:color="auto" w:fill="auto"/>
            <w:noWrap/>
          </w:tcPr>
          <w:p w14:paraId="41F9C0F9" w14:textId="77777777" w:rsidR="00137883" w:rsidRPr="00A5606A" w:rsidRDefault="00137883" w:rsidP="00AE44C5">
            <w:pPr>
              <w:rPr>
                <w:rFonts w:ascii="Arial" w:hAnsi="Arial" w:cs="Arial"/>
                <w:sz w:val="16"/>
                <w:szCs w:val="16"/>
              </w:rPr>
            </w:pPr>
            <w:r w:rsidRPr="00A5606A">
              <w:rPr>
                <w:rFonts w:ascii="Arial" w:hAnsi="Arial" w:cs="Arial"/>
                <w:sz w:val="16"/>
                <w:szCs w:val="16"/>
              </w:rPr>
              <w:t> </w:t>
            </w:r>
          </w:p>
        </w:tc>
        <w:tc>
          <w:tcPr>
            <w:tcW w:w="7597" w:type="dxa"/>
            <w:tcBorders>
              <w:top w:val="single" w:sz="4" w:space="0" w:color="auto"/>
              <w:right w:val="single" w:sz="4" w:space="0" w:color="auto"/>
            </w:tcBorders>
            <w:shd w:val="clear" w:color="auto" w:fill="auto"/>
            <w:noWrap/>
          </w:tcPr>
          <w:p w14:paraId="256CF024" w14:textId="77777777" w:rsidR="00137883" w:rsidRPr="00A5606A" w:rsidRDefault="00137883" w:rsidP="00AE44C5">
            <w:pPr>
              <w:rPr>
                <w:rFonts w:ascii="Arial" w:hAnsi="Arial" w:cs="Arial"/>
                <w:sz w:val="16"/>
                <w:szCs w:val="16"/>
              </w:rPr>
            </w:pPr>
            <w:r w:rsidRPr="00A5606A">
              <w:rPr>
                <w:rFonts w:ascii="Arial" w:hAnsi="Arial" w:cs="Arial"/>
                <w:sz w:val="16"/>
                <w:szCs w:val="16"/>
              </w:rPr>
              <w:t> </w:t>
            </w:r>
          </w:p>
        </w:tc>
        <w:tc>
          <w:tcPr>
            <w:tcW w:w="1716" w:type="dxa"/>
            <w:tcBorders>
              <w:top w:val="single" w:sz="4" w:space="0" w:color="auto"/>
              <w:left w:val="single" w:sz="4" w:space="0" w:color="auto"/>
              <w:right w:val="single" w:sz="4" w:space="0" w:color="auto"/>
            </w:tcBorders>
            <w:shd w:val="clear" w:color="auto" w:fill="auto"/>
            <w:noWrap/>
            <w:vAlign w:val="bottom"/>
          </w:tcPr>
          <w:p w14:paraId="5F456D31" w14:textId="77777777" w:rsidR="00137883" w:rsidRPr="00A5606A" w:rsidRDefault="00137883" w:rsidP="00AE44C5">
            <w:pPr>
              <w:ind w:right="3"/>
              <w:jc w:val="right"/>
              <w:rPr>
                <w:rFonts w:ascii="Arial" w:hAnsi="Arial" w:cs="Arial"/>
                <w:sz w:val="16"/>
                <w:szCs w:val="16"/>
              </w:rPr>
            </w:pPr>
          </w:p>
        </w:tc>
      </w:tr>
      <w:tr w:rsidR="00AE44C5" w:rsidRPr="00A5606A" w14:paraId="1BA235B8" w14:textId="77777777" w:rsidTr="00AE44C5">
        <w:trPr>
          <w:trHeight w:val="113"/>
        </w:trPr>
        <w:tc>
          <w:tcPr>
            <w:tcW w:w="564" w:type="dxa"/>
            <w:tcBorders>
              <w:left w:val="single" w:sz="4" w:space="0" w:color="auto"/>
            </w:tcBorders>
            <w:shd w:val="clear" w:color="auto" w:fill="auto"/>
            <w:noWrap/>
          </w:tcPr>
          <w:p w14:paraId="563D9EE6"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I.</w:t>
            </w:r>
          </w:p>
        </w:tc>
        <w:tc>
          <w:tcPr>
            <w:tcW w:w="7597" w:type="dxa"/>
            <w:tcBorders>
              <w:right w:val="single" w:sz="4" w:space="0" w:color="auto"/>
            </w:tcBorders>
            <w:shd w:val="clear" w:color="auto" w:fill="auto"/>
          </w:tcPr>
          <w:p w14:paraId="1505C988"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MENKUL DEĞERLER DEĞERLEME FARKLARINA SATILMAYA HAZIR FİNANSAL VARLIKLARDAN EKLENEN</w:t>
            </w:r>
          </w:p>
        </w:tc>
        <w:tc>
          <w:tcPr>
            <w:tcW w:w="1716" w:type="dxa"/>
            <w:tcBorders>
              <w:right w:val="single" w:sz="4" w:space="0" w:color="auto"/>
            </w:tcBorders>
            <w:noWrap/>
            <w:vAlign w:val="bottom"/>
          </w:tcPr>
          <w:p w14:paraId="1A111012" w14:textId="18013813" w:rsidR="00AE44C5" w:rsidRPr="00AE44C5" w:rsidRDefault="00AE44C5" w:rsidP="00AE44C5">
            <w:pPr>
              <w:ind w:left="-210" w:right="33"/>
              <w:jc w:val="right"/>
              <w:rPr>
                <w:rFonts w:ascii="Arial" w:hAnsi="Arial" w:cs="Arial"/>
                <w:b/>
                <w:sz w:val="16"/>
                <w:szCs w:val="16"/>
              </w:rPr>
            </w:pPr>
            <w:r w:rsidRPr="00AE44C5">
              <w:rPr>
                <w:rFonts w:ascii="Arial" w:hAnsi="Arial" w:cs="Arial"/>
                <w:b/>
                <w:bCs/>
                <w:color w:val="000000" w:themeColor="text1"/>
                <w:sz w:val="16"/>
                <w:szCs w:val="14"/>
              </w:rPr>
              <w:t>(2.484)</w:t>
            </w:r>
          </w:p>
        </w:tc>
      </w:tr>
      <w:tr w:rsidR="00AE44C5" w:rsidRPr="00A5606A" w14:paraId="7B7AA67C" w14:textId="77777777" w:rsidTr="00AE44C5">
        <w:trPr>
          <w:trHeight w:val="113"/>
        </w:trPr>
        <w:tc>
          <w:tcPr>
            <w:tcW w:w="564" w:type="dxa"/>
            <w:tcBorders>
              <w:left w:val="single" w:sz="4" w:space="0" w:color="auto"/>
            </w:tcBorders>
            <w:shd w:val="clear" w:color="auto" w:fill="auto"/>
            <w:noWrap/>
          </w:tcPr>
          <w:p w14:paraId="38F389A5"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II.</w:t>
            </w:r>
          </w:p>
        </w:tc>
        <w:tc>
          <w:tcPr>
            <w:tcW w:w="7597" w:type="dxa"/>
            <w:tcBorders>
              <w:right w:val="single" w:sz="4" w:space="0" w:color="auto"/>
            </w:tcBorders>
            <w:shd w:val="clear" w:color="auto" w:fill="auto"/>
          </w:tcPr>
          <w:p w14:paraId="71F44273"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MADDİ DURAN VARLIKLAR YENİDEN DEĞERLEME FARKLARI</w:t>
            </w:r>
          </w:p>
        </w:tc>
        <w:tc>
          <w:tcPr>
            <w:tcW w:w="1716" w:type="dxa"/>
            <w:tcBorders>
              <w:right w:val="single" w:sz="4" w:space="0" w:color="auto"/>
            </w:tcBorders>
            <w:noWrap/>
            <w:vAlign w:val="bottom"/>
          </w:tcPr>
          <w:p w14:paraId="42A628DE" w14:textId="491209AA" w:rsidR="00AE44C5" w:rsidRPr="00AE44C5" w:rsidRDefault="00AE44C5" w:rsidP="00AE44C5">
            <w:pPr>
              <w:ind w:left="-210" w:right="33"/>
              <w:jc w:val="right"/>
              <w:rPr>
                <w:rFonts w:ascii="Arial" w:hAnsi="Arial" w:cs="Arial"/>
                <w:b/>
                <w:sz w:val="16"/>
                <w:szCs w:val="16"/>
              </w:rPr>
            </w:pPr>
            <w:r w:rsidRPr="00AE44C5">
              <w:rPr>
                <w:rFonts w:ascii="Arial" w:hAnsi="Arial" w:cs="Arial"/>
                <w:b/>
                <w:bCs/>
                <w:color w:val="000000" w:themeColor="text1"/>
                <w:sz w:val="16"/>
                <w:szCs w:val="14"/>
              </w:rPr>
              <w:t>-</w:t>
            </w:r>
          </w:p>
        </w:tc>
      </w:tr>
      <w:tr w:rsidR="00AE44C5" w:rsidRPr="00A5606A" w14:paraId="6B1F59AD" w14:textId="77777777" w:rsidTr="00AE44C5">
        <w:trPr>
          <w:trHeight w:val="113"/>
        </w:trPr>
        <w:tc>
          <w:tcPr>
            <w:tcW w:w="564" w:type="dxa"/>
            <w:tcBorders>
              <w:left w:val="single" w:sz="4" w:space="0" w:color="auto"/>
            </w:tcBorders>
            <w:shd w:val="clear" w:color="auto" w:fill="auto"/>
            <w:noWrap/>
          </w:tcPr>
          <w:p w14:paraId="2B51DB15"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III.</w:t>
            </w:r>
          </w:p>
        </w:tc>
        <w:tc>
          <w:tcPr>
            <w:tcW w:w="7597" w:type="dxa"/>
            <w:tcBorders>
              <w:right w:val="single" w:sz="4" w:space="0" w:color="auto"/>
            </w:tcBorders>
            <w:shd w:val="clear" w:color="auto" w:fill="auto"/>
          </w:tcPr>
          <w:p w14:paraId="7E4E8E2A"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 xml:space="preserve">MADDİ OLMAYAN DURAN VARLIKLAR YENİDEN DEĞERLEME FARKLARI </w:t>
            </w:r>
          </w:p>
        </w:tc>
        <w:tc>
          <w:tcPr>
            <w:tcW w:w="1716" w:type="dxa"/>
            <w:tcBorders>
              <w:right w:val="single" w:sz="4" w:space="0" w:color="auto"/>
            </w:tcBorders>
            <w:noWrap/>
            <w:vAlign w:val="bottom"/>
          </w:tcPr>
          <w:p w14:paraId="26B0E3C9" w14:textId="0F7ACAE6" w:rsidR="00AE44C5" w:rsidRPr="00AE44C5" w:rsidRDefault="00AE44C5" w:rsidP="00AE44C5">
            <w:pPr>
              <w:ind w:left="-210" w:right="33"/>
              <w:jc w:val="right"/>
              <w:rPr>
                <w:rFonts w:ascii="Arial" w:hAnsi="Arial" w:cs="Arial"/>
                <w:b/>
                <w:sz w:val="16"/>
                <w:szCs w:val="16"/>
              </w:rPr>
            </w:pPr>
            <w:r w:rsidRPr="00AE44C5">
              <w:rPr>
                <w:rFonts w:ascii="Arial" w:hAnsi="Arial" w:cs="Arial"/>
                <w:b/>
                <w:bCs/>
                <w:color w:val="000000" w:themeColor="text1"/>
                <w:sz w:val="16"/>
                <w:szCs w:val="14"/>
              </w:rPr>
              <w:t>-</w:t>
            </w:r>
          </w:p>
        </w:tc>
      </w:tr>
      <w:tr w:rsidR="00AE44C5" w:rsidRPr="00A5606A" w14:paraId="7713F3DD" w14:textId="77777777" w:rsidTr="00AE44C5">
        <w:trPr>
          <w:trHeight w:val="113"/>
        </w:trPr>
        <w:tc>
          <w:tcPr>
            <w:tcW w:w="564" w:type="dxa"/>
            <w:tcBorders>
              <w:left w:val="single" w:sz="4" w:space="0" w:color="auto"/>
            </w:tcBorders>
            <w:shd w:val="clear" w:color="auto" w:fill="auto"/>
            <w:noWrap/>
          </w:tcPr>
          <w:p w14:paraId="2CC042E0"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IV.</w:t>
            </w:r>
          </w:p>
        </w:tc>
        <w:tc>
          <w:tcPr>
            <w:tcW w:w="7597" w:type="dxa"/>
            <w:tcBorders>
              <w:right w:val="single" w:sz="4" w:space="0" w:color="auto"/>
            </w:tcBorders>
            <w:shd w:val="clear" w:color="auto" w:fill="auto"/>
          </w:tcPr>
          <w:p w14:paraId="66D25D1F"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YABANCI PARA İŞLEMLER İÇİN KUR ÇEVRİM FARKLARI</w:t>
            </w:r>
          </w:p>
        </w:tc>
        <w:tc>
          <w:tcPr>
            <w:tcW w:w="1716" w:type="dxa"/>
            <w:tcBorders>
              <w:right w:val="single" w:sz="4" w:space="0" w:color="auto"/>
            </w:tcBorders>
            <w:noWrap/>
            <w:vAlign w:val="bottom"/>
          </w:tcPr>
          <w:p w14:paraId="2F4B4E9F" w14:textId="7FE0E04A" w:rsidR="00AE44C5" w:rsidRPr="00AE44C5" w:rsidRDefault="00AE44C5" w:rsidP="00AE44C5">
            <w:pPr>
              <w:ind w:left="-210" w:right="33"/>
              <w:jc w:val="right"/>
              <w:rPr>
                <w:rFonts w:ascii="Arial" w:hAnsi="Arial" w:cs="Arial"/>
                <w:b/>
                <w:sz w:val="16"/>
                <w:szCs w:val="16"/>
              </w:rPr>
            </w:pPr>
            <w:r w:rsidRPr="00AE44C5">
              <w:rPr>
                <w:rFonts w:ascii="Arial" w:hAnsi="Arial" w:cs="Arial"/>
                <w:b/>
                <w:bCs/>
                <w:color w:val="000000" w:themeColor="text1"/>
                <w:sz w:val="16"/>
                <w:szCs w:val="14"/>
              </w:rPr>
              <w:t>5.024</w:t>
            </w:r>
          </w:p>
        </w:tc>
      </w:tr>
      <w:tr w:rsidR="00AE44C5" w:rsidRPr="00A5606A" w14:paraId="256D89F0" w14:textId="77777777" w:rsidTr="00AE44C5">
        <w:trPr>
          <w:trHeight w:val="113"/>
        </w:trPr>
        <w:tc>
          <w:tcPr>
            <w:tcW w:w="564" w:type="dxa"/>
            <w:tcBorders>
              <w:left w:val="single" w:sz="4" w:space="0" w:color="auto"/>
            </w:tcBorders>
            <w:shd w:val="clear" w:color="auto" w:fill="auto"/>
            <w:noWrap/>
          </w:tcPr>
          <w:p w14:paraId="537F57C6"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V.</w:t>
            </w:r>
          </w:p>
        </w:tc>
        <w:tc>
          <w:tcPr>
            <w:tcW w:w="7597" w:type="dxa"/>
            <w:tcBorders>
              <w:right w:val="single" w:sz="4" w:space="0" w:color="auto"/>
            </w:tcBorders>
            <w:shd w:val="clear" w:color="auto" w:fill="auto"/>
          </w:tcPr>
          <w:p w14:paraId="575735BF"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NAKİT AKIŞ RİSKİNDEN KORUNMA AMAÇLI TÜREV FİNANSAL VARLIKLARA İLİŞKİN KÂR/ZARAR (GERÇEĞE UYGUN DEĞER DEĞİŞİKLİKLERİNİN ETKİN KISMI)</w:t>
            </w:r>
          </w:p>
        </w:tc>
        <w:tc>
          <w:tcPr>
            <w:tcW w:w="1716" w:type="dxa"/>
            <w:tcBorders>
              <w:right w:val="single" w:sz="4" w:space="0" w:color="auto"/>
            </w:tcBorders>
            <w:noWrap/>
            <w:vAlign w:val="bottom"/>
          </w:tcPr>
          <w:p w14:paraId="47B5D307" w14:textId="14948872" w:rsidR="00AE44C5" w:rsidRPr="00AE44C5" w:rsidRDefault="00AE44C5" w:rsidP="00AE44C5">
            <w:pPr>
              <w:ind w:left="-210" w:right="33"/>
              <w:jc w:val="right"/>
              <w:rPr>
                <w:rFonts w:ascii="Arial" w:hAnsi="Arial" w:cs="Arial"/>
                <w:b/>
                <w:sz w:val="16"/>
                <w:szCs w:val="16"/>
              </w:rPr>
            </w:pPr>
            <w:r w:rsidRPr="00AE44C5">
              <w:rPr>
                <w:rFonts w:ascii="Arial" w:hAnsi="Arial" w:cs="Arial"/>
                <w:b/>
                <w:bCs/>
                <w:color w:val="000000" w:themeColor="text1"/>
                <w:sz w:val="16"/>
                <w:szCs w:val="14"/>
              </w:rPr>
              <w:t>-</w:t>
            </w:r>
          </w:p>
        </w:tc>
      </w:tr>
      <w:tr w:rsidR="00AE44C5" w:rsidRPr="00A5606A" w14:paraId="5E1E34ED" w14:textId="77777777" w:rsidTr="00AE44C5">
        <w:trPr>
          <w:trHeight w:val="113"/>
        </w:trPr>
        <w:tc>
          <w:tcPr>
            <w:tcW w:w="564" w:type="dxa"/>
            <w:tcBorders>
              <w:left w:val="single" w:sz="4" w:space="0" w:color="auto"/>
            </w:tcBorders>
            <w:shd w:val="clear" w:color="auto" w:fill="auto"/>
            <w:noWrap/>
          </w:tcPr>
          <w:p w14:paraId="76518038"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VI.</w:t>
            </w:r>
          </w:p>
          <w:p w14:paraId="2FB0E1DA" w14:textId="77777777" w:rsidR="00AE44C5" w:rsidRPr="00A5606A" w:rsidRDefault="00AE44C5" w:rsidP="00AE44C5">
            <w:pPr>
              <w:rPr>
                <w:rFonts w:ascii="Arial" w:hAnsi="Arial" w:cs="Arial"/>
                <w:b/>
                <w:bCs/>
                <w:sz w:val="16"/>
                <w:szCs w:val="16"/>
              </w:rPr>
            </w:pPr>
            <w:r w:rsidRPr="00A5606A">
              <w:rPr>
                <w:rFonts w:ascii="Arial" w:hAnsi="Arial" w:cs="Arial"/>
                <w:sz w:val="16"/>
                <w:szCs w:val="16"/>
              </w:rPr>
              <w:t> </w:t>
            </w:r>
          </w:p>
        </w:tc>
        <w:tc>
          <w:tcPr>
            <w:tcW w:w="7597" w:type="dxa"/>
            <w:tcBorders>
              <w:right w:val="single" w:sz="4" w:space="0" w:color="auto"/>
            </w:tcBorders>
            <w:shd w:val="clear" w:color="auto" w:fill="auto"/>
          </w:tcPr>
          <w:p w14:paraId="2FD52543"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YURTDIŞINDAKİ NET YATIRIM RİSKİNDEN KORUNMA AMAÇLI TÜREV FİNANSAL VARLIKLARA İLİŞKİN KÂR/ZARAR (GERÇEĞE UYGUN DEĞER DEĞİŞİKLİKLERİNİN ETKİN KISMI)</w:t>
            </w:r>
          </w:p>
        </w:tc>
        <w:tc>
          <w:tcPr>
            <w:tcW w:w="1716" w:type="dxa"/>
            <w:tcBorders>
              <w:right w:val="single" w:sz="4" w:space="0" w:color="auto"/>
            </w:tcBorders>
            <w:noWrap/>
            <w:vAlign w:val="bottom"/>
          </w:tcPr>
          <w:p w14:paraId="1F03569B" w14:textId="2D608257" w:rsidR="00AE44C5" w:rsidRPr="00AE44C5" w:rsidRDefault="00AE44C5" w:rsidP="00AE44C5">
            <w:pPr>
              <w:ind w:left="-210" w:right="33"/>
              <w:jc w:val="right"/>
              <w:rPr>
                <w:rFonts w:ascii="Arial" w:hAnsi="Arial" w:cs="Arial"/>
                <w:b/>
                <w:sz w:val="16"/>
                <w:szCs w:val="16"/>
              </w:rPr>
            </w:pPr>
            <w:r w:rsidRPr="00AE44C5">
              <w:rPr>
                <w:rFonts w:ascii="Arial" w:hAnsi="Arial" w:cs="Arial"/>
                <w:b/>
                <w:bCs/>
                <w:color w:val="000000" w:themeColor="text1"/>
                <w:sz w:val="16"/>
                <w:szCs w:val="14"/>
              </w:rPr>
              <w:t>-</w:t>
            </w:r>
          </w:p>
        </w:tc>
      </w:tr>
      <w:tr w:rsidR="00AE44C5" w:rsidRPr="00A5606A" w14:paraId="78DA8FCF" w14:textId="77777777" w:rsidTr="00AE44C5">
        <w:trPr>
          <w:trHeight w:val="113"/>
        </w:trPr>
        <w:tc>
          <w:tcPr>
            <w:tcW w:w="564" w:type="dxa"/>
            <w:tcBorders>
              <w:left w:val="single" w:sz="4" w:space="0" w:color="auto"/>
            </w:tcBorders>
            <w:shd w:val="clear" w:color="auto" w:fill="auto"/>
            <w:noWrap/>
          </w:tcPr>
          <w:p w14:paraId="47E13FEA"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VII.</w:t>
            </w:r>
          </w:p>
        </w:tc>
        <w:tc>
          <w:tcPr>
            <w:tcW w:w="7597" w:type="dxa"/>
            <w:tcBorders>
              <w:right w:val="single" w:sz="4" w:space="0" w:color="auto"/>
            </w:tcBorders>
            <w:shd w:val="clear" w:color="auto" w:fill="auto"/>
          </w:tcPr>
          <w:p w14:paraId="275DC95A"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MUHASEBE POLİTİKASINDA YAPILAN DEĞİŞİKLİKLER İLE HATALARIN DÜZELTİLMESİNİN ETKİSİ</w:t>
            </w:r>
          </w:p>
        </w:tc>
        <w:tc>
          <w:tcPr>
            <w:tcW w:w="1716" w:type="dxa"/>
            <w:tcBorders>
              <w:right w:val="single" w:sz="4" w:space="0" w:color="auto"/>
            </w:tcBorders>
            <w:noWrap/>
            <w:vAlign w:val="bottom"/>
          </w:tcPr>
          <w:p w14:paraId="54025743" w14:textId="29C97228" w:rsidR="00AE44C5" w:rsidRPr="00AE44C5" w:rsidRDefault="00AE44C5" w:rsidP="00AE44C5">
            <w:pPr>
              <w:ind w:left="-210" w:right="33"/>
              <w:jc w:val="right"/>
              <w:rPr>
                <w:rFonts w:ascii="Arial" w:hAnsi="Arial" w:cs="Arial"/>
                <w:b/>
                <w:sz w:val="16"/>
                <w:szCs w:val="16"/>
              </w:rPr>
            </w:pPr>
            <w:r w:rsidRPr="00AE44C5">
              <w:rPr>
                <w:rFonts w:ascii="Arial" w:hAnsi="Arial" w:cs="Arial"/>
                <w:b/>
                <w:bCs/>
                <w:color w:val="000000" w:themeColor="text1"/>
                <w:sz w:val="16"/>
                <w:szCs w:val="14"/>
              </w:rPr>
              <w:t>-</w:t>
            </w:r>
          </w:p>
        </w:tc>
      </w:tr>
      <w:tr w:rsidR="00AE44C5" w:rsidRPr="00A5606A" w14:paraId="401F491E" w14:textId="77777777" w:rsidTr="00AE44C5">
        <w:trPr>
          <w:trHeight w:val="113"/>
        </w:trPr>
        <w:tc>
          <w:tcPr>
            <w:tcW w:w="564" w:type="dxa"/>
            <w:tcBorders>
              <w:left w:val="single" w:sz="4" w:space="0" w:color="auto"/>
            </w:tcBorders>
            <w:shd w:val="clear" w:color="auto" w:fill="auto"/>
            <w:noWrap/>
          </w:tcPr>
          <w:p w14:paraId="73CBFCAB"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VIII.</w:t>
            </w:r>
          </w:p>
        </w:tc>
        <w:tc>
          <w:tcPr>
            <w:tcW w:w="7597" w:type="dxa"/>
            <w:tcBorders>
              <w:right w:val="single" w:sz="4" w:space="0" w:color="auto"/>
            </w:tcBorders>
            <w:shd w:val="clear" w:color="auto" w:fill="auto"/>
          </w:tcPr>
          <w:p w14:paraId="73A931B7" w14:textId="239F9BC5" w:rsidR="00AE44C5" w:rsidRPr="00A5606A" w:rsidRDefault="00AE44C5" w:rsidP="00AE44C5">
            <w:pPr>
              <w:rPr>
                <w:rFonts w:ascii="Arial" w:hAnsi="Arial" w:cs="Arial"/>
                <w:b/>
                <w:bCs/>
                <w:sz w:val="16"/>
                <w:szCs w:val="16"/>
              </w:rPr>
            </w:pPr>
            <w:r w:rsidRPr="00A5606A">
              <w:rPr>
                <w:rFonts w:ascii="Arial" w:hAnsi="Arial" w:cs="Arial"/>
                <w:b/>
                <w:bCs/>
                <w:sz w:val="16"/>
                <w:szCs w:val="16"/>
              </w:rPr>
              <w:t>TMS UYARINCA ÖZKAYNAKLARDA MUHASEBELEŞTİRİLEN DİĞER GELİR/(GİDER) KALEMLERİ</w:t>
            </w:r>
          </w:p>
        </w:tc>
        <w:tc>
          <w:tcPr>
            <w:tcW w:w="1716" w:type="dxa"/>
            <w:tcBorders>
              <w:right w:val="single" w:sz="4" w:space="0" w:color="auto"/>
            </w:tcBorders>
            <w:noWrap/>
            <w:vAlign w:val="bottom"/>
          </w:tcPr>
          <w:p w14:paraId="3CE53497" w14:textId="51A8DB95" w:rsidR="00AE44C5" w:rsidRPr="00AE44C5" w:rsidRDefault="00AE44C5" w:rsidP="00AE44C5">
            <w:pPr>
              <w:ind w:left="-210" w:right="33"/>
              <w:jc w:val="right"/>
              <w:rPr>
                <w:rFonts w:ascii="Arial" w:hAnsi="Arial" w:cs="Arial"/>
                <w:b/>
                <w:sz w:val="16"/>
                <w:szCs w:val="16"/>
              </w:rPr>
            </w:pPr>
            <w:r w:rsidRPr="00AE44C5">
              <w:rPr>
                <w:rFonts w:ascii="Arial" w:hAnsi="Arial" w:cs="Arial"/>
                <w:b/>
                <w:bCs/>
                <w:color w:val="000000" w:themeColor="text1"/>
                <w:sz w:val="16"/>
                <w:szCs w:val="14"/>
              </w:rPr>
              <w:t>-</w:t>
            </w:r>
          </w:p>
        </w:tc>
      </w:tr>
      <w:tr w:rsidR="00AE44C5" w:rsidRPr="00A5606A" w14:paraId="0357F1C0" w14:textId="77777777" w:rsidTr="00AE44C5">
        <w:trPr>
          <w:trHeight w:val="113"/>
        </w:trPr>
        <w:tc>
          <w:tcPr>
            <w:tcW w:w="564" w:type="dxa"/>
            <w:tcBorders>
              <w:left w:val="single" w:sz="4" w:space="0" w:color="auto"/>
            </w:tcBorders>
            <w:shd w:val="clear" w:color="auto" w:fill="auto"/>
            <w:noWrap/>
          </w:tcPr>
          <w:p w14:paraId="0B44C996"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IX.</w:t>
            </w:r>
          </w:p>
        </w:tc>
        <w:tc>
          <w:tcPr>
            <w:tcW w:w="7597" w:type="dxa"/>
            <w:tcBorders>
              <w:right w:val="single" w:sz="4" w:space="0" w:color="auto"/>
            </w:tcBorders>
            <w:shd w:val="clear" w:color="auto" w:fill="auto"/>
          </w:tcPr>
          <w:p w14:paraId="68F6301E"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DEĞERLEME FARKLARINA AİT ERTELENMİŞ VERGİ</w:t>
            </w:r>
          </w:p>
        </w:tc>
        <w:tc>
          <w:tcPr>
            <w:tcW w:w="1716" w:type="dxa"/>
            <w:tcBorders>
              <w:right w:val="single" w:sz="4" w:space="0" w:color="auto"/>
            </w:tcBorders>
            <w:noWrap/>
            <w:vAlign w:val="bottom"/>
          </w:tcPr>
          <w:p w14:paraId="47A0EAAE" w14:textId="5C7FC10A" w:rsidR="00AE44C5" w:rsidRPr="00AE44C5" w:rsidRDefault="00AE44C5" w:rsidP="00AE44C5">
            <w:pPr>
              <w:ind w:left="-210" w:right="33"/>
              <w:jc w:val="right"/>
              <w:rPr>
                <w:rFonts w:ascii="Arial" w:hAnsi="Arial" w:cs="Arial"/>
                <w:b/>
                <w:sz w:val="16"/>
                <w:szCs w:val="16"/>
              </w:rPr>
            </w:pPr>
            <w:r w:rsidRPr="00AE44C5">
              <w:rPr>
                <w:rFonts w:ascii="Arial" w:hAnsi="Arial" w:cs="Arial"/>
                <w:b/>
                <w:bCs/>
                <w:color w:val="000000" w:themeColor="text1"/>
                <w:sz w:val="16"/>
                <w:szCs w:val="14"/>
              </w:rPr>
              <w:t>497</w:t>
            </w:r>
          </w:p>
        </w:tc>
      </w:tr>
      <w:tr w:rsidR="00AE44C5" w:rsidRPr="00A5606A" w14:paraId="4B0AFC98" w14:textId="77777777" w:rsidTr="00AE44C5">
        <w:trPr>
          <w:trHeight w:val="113"/>
        </w:trPr>
        <w:tc>
          <w:tcPr>
            <w:tcW w:w="564" w:type="dxa"/>
            <w:tcBorders>
              <w:left w:val="single" w:sz="4" w:space="0" w:color="auto"/>
            </w:tcBorders>
            <w:shd w:val="clear" w:color="auto" w:fill="auto"/>
            <w:noWrap/>
          </w:tcPr>
          <w:p w14:paraId="5FE212BD"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X.</w:t>
            </w:r>
          </w:p>
        </w:tc>
        <w:tc>
          <w:tcPr>
            <w:tcW w:w="7597" w:type="dxa"/>
            <w:tcBorders>
              <w:right w:val="single" w:sz="4" w:space="0" w:color="auto"/>
            </w:tcBorders>
            <w:shd w:val="clear" w:color="auto" w:fill="auto"/>
          </w:tcPr>
          <w:p w14:paraId="7EF5BB24"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DOĞRUDAN ÖZKAYNAK ALTINDA MUHASEBELEŞTİRİLEN NET GELİR/(GİDER) (I+II+…+IX)</w:t>
            </w:r>
          </w:p>
        </w:tc>
        <w:tc>
          <w:tcPr>
            <w:tcW w:w="1716" w:type="dxa"/>
            <w:tcBorders>
              <w:right w:val="single" w:sz="4" w:space="0" w:color="auto"/>
            </w:tcBorders>
            <w:noWrap/>
            <w:vAlign w:val="bottom"/>
          </w:tcPr>
          <w:p w14:paraId="34195628" w14:textId="03A6F6FE" w:rsidR="00AE44C5" w:rsidRPr="00AE44C5" w:rsidRDefault="00AE44C5" w:rsidP="00AE44C5">
            <w:pPr>
              <w:ind w:left="-210" w:right="33"/>
              <w:jc w:val="right"/>
              <w:rPr>
                <w:rFonts w:ascii="Arial" w:hAnsi="Arial" w:cs="Arial"/>
                <w:b/>
                <w:sz w:val="16"/>
                <w:szCs w:val="16"/>
              </w:rPr>
            </w:pPr>
            <w:r w:rsidRPr="00AE44C5">
              <w:rPr>
                <w:rFonts w:ascii="Arial" w:hAnsi="Arial" w:cs="Arial"/>
                <w:b/>
                <w:bCs/>
                <w:color w:val="000000" w:themeColor="text1"/>
                <w:sz w:val="16"/>
                <w:szCs w:val="14"/>
              </w:rPr>
              <w:t>3.037</w:t>
            </w:r>
          </w:p>
        </w:tc>
      </w:tr>
      <w:tr w:rsidR="00AE44C5" w:rsidRPr="00A5606A" w14:paraId="55A34431" w14:textId="77777777" w:rsidTr="00AE44C5">
        <w:trPr>
          <w:trHeight w:val="113"/>
        </w:trPr>
        <w:tc>
          <w:tcPr>
            <w:tcW w:w="564" w:type="dxa"/>
            <w:tcBorders>
              <w:left w:val="single" w:sz="4" w:space="0" w:color="auto"/>
            </w:tcBorders>
            <w:shd w:val="clear" w:color="auto" w:fill="auto"/>
            <w:noWrap/>
          </w:tcPr>
          <w:p w14:paraId="7F8938AB"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XI.</w:t>
            </w:r>
          </w:p>
        </w:tc>
        <w:tc>
          <w:tcPr>
            <w:tcW w:w="7597" w:type="dxa"/>
            <w:tcBorders>
              <w:right w:val="single" w:sz="4" w:space="0" w:color="auto"/>
            </w:tcBorders>
            <w:shd w:val="clear" w:color="auto" w:fill="auto"/>
            <w:noWrap/>
          </w:tcPr>
          <w:p w14:paraId="4E4FF613"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DÖNEM KÂRI/ZARARI</w:t>
            </w:r>
          </w:p>
        </w:tc>
        <w:tc>
          <w:tcPr>
            <w:tcW w:w="1716" w:type="dxa"/>
            <w:tcBorders>
              <w:right w:val="single" w:sz="4" w:space="0" w:color="auto"/>
            </w:tcBorders>
            <w:noWrap/>
            <w:vAlign w:val="bottom"/>
          </w:tcPr>
          <w:p w14:paraId="6CA01DC7" w14:textId="30729DBC" w:rsidR="00AE44C5" w:rsidRPr="00AE44C5" w:rsidRDefault="00AE44C5" w:rsidP="00AE44C5">
            <w:pPr>
              <w:ind w:left="-210" w:right="33"/>
              <w:jc w:val="right"/>
              <w:rPr>
                <w:rFonts w:ascii="Arial" w:hAnsi="Arial" w:cs="Arial"/>
                <w:b/>
                <w:sz w:val="16"/>
                <w:szCs w:val="16"/>
              </w:rPr>
            </w:pPr>
            <w:r w:rsidRPr="00AE44C5">
              <w:rPr>
                <w:rFonts w:ascii="Arial" w:hAnsi="Arial" w:cs="Arial"/>
                <w:b/>
                <w:bCs/>
                <w:color w:val="000000" w:themeColor="text1"/>
                <w:sz w:val="16"/>
                <w:szCs w:val="14"/>
              </w:rPr>
              <w:t>40.014</w:t>
            </w:r>
          </w:p>
        </w:tc>
      </w:tr>
      <w:tr w:rsidR="00AE44C5" w:rsidRPr="00A5606A" w14:paraId="4E823671" w14:textId="77777777" w:rsidTr="00AE44C5">
        <w:trPr>
          <w:trHeight w:val="113"/>
        </w:trPr>
        <w:tc>
          <w:tcPr>
            <w:tcW w:w="564" w:type="dxa"/>
            <w:tcBorders>
              <w:left w:val="single" w:sz="4" w:space="0" w:color="auto"/>
            </w:tcBorders>
            <w:shd w:val="clear" w:color="auto" w:fill="auto"/>
            <w:noWrap/>
          </w:tcPr>
          <w:p w14:paraId="737BF107" w14:textId="77777777" w:rsidR="00AE44C5" w:rsidRPr="00A5606A" w:rsidRDefault="00AE44C5" w:rsidP="00AE44C5">
            <w:pPr>
              <w:rPr>
                <w:rFonts w:ascii="Arial" w:hAnsi="Arial" w:cs="Arial"/>
                <w:sz w:val="16"/>
                <w:szCs w:val="16"/>
              </w:rPr>
            </w:pPr>
            <w:r w:rsidRPr="00A5606A">
              <w:rPr>
                <w:rFonts w:ascii="Arial" w:hAnsi="Arial" w:cs="Arial"/>
                <w:sz w:val="16"/>
                <w:szCs w:val="16"/>
              </w:rPr>
              <w:t>11.1</w:t>
            </w:r>
          </w:p>
        </w:tc>
        <w:tc>
          <w:tcPr>
            <w:tcW w:w="7597" w:type="dxa"/>
            <w:tcBorders>
              <w:right w:val="single" w:sz="4" w:space="0" w:color="auto"/>
            </w:tcBorders>
            <w:shd w:val="clear" w:color="auto" w:fill="auto"/>
          </w:tcPr>
          <w:p w14:paraId="74DA8297" w14:textId="77777777" w:rsidR="00AE44C5" w:rsidRPr="00A5606A" w:rsidRDefault="00AE44C5" w:rsidP="00AE44C5">
            <w:pPr>
              <w:rPr>
                <w:rFonts w:ascii="Arial" w:hAnsi="Arial" w:cs="Arial"/>
                <w:sz w:val="16"/>
                <w:szCs w:val="16"/>
              </w:rPr>
            </w:pPr>
            <w:r w:rsidRPr="00A5606A">
              <w:rPr>
                <w:rFonts w:ascii="Arial" w:hAnsi="Arial" w:cs="Arial"/>
                <w:sz w:val="16"/>
                <w:szCs w:val="16"/>
              </w:rPr>
              <w:t xml:space="preserve">Menkul Değerlerin Gerçeğe Uygun Değerindeki Net Değişme (Kar-Zarara transfer) </w:t>
            </w:r>
          </w:p>
        </w:tc>
        <w:tc>
          <w:tcPr>
            <w:tcW w:w="1716" w:type="dxa"/>
            <w:tcBorders>
              <w:right w:val="single" w:sz="4" w:space="0" w:color="auto"/>
            </w:tcBorders>
            <w:noWrap/>
            <w:vAlign w:val="bottom"/>
          </w:tcPr>
          <w:p w14:paraId="7DD0CE2B" w14:textId="592B55C0" w:rsidR="00AE44C5" w:rsidRPr="00AE44C5" w:rsidRDefault="00AE44C5" w:rsidP="00AE44C5">
            <w:pPr>
              <w:ind w:left="-210" w:right="33"/>
              <w:jc w:val="right"/>
              <w:rPr>
                <w:rFonts w:ascii="Arial" w:hAnsi="Arial" w:cs="Arial"/>
                <w:sz w:val="16"/>
                <w:szCs w:val="16"/>
              </w:rPr>
            </w:pPr>
            <w:r w:rsidRPr="00AE44C5">
              <w:rPr>
                <w:rFonts w:ascii="Arial" w:hAnsi="Arial" w:cs="Arial"/>
                <w:bCs/>
                <w:color w:val="000000" w:themeColor="text1"/>
                <w:sz w:val="16"/>
                <w:szCs w:val="14"/>
              </w:rPr>
              <w:t>-</w:t>
            </w:r>
          </w:p>
        </w:tc>
      </w:tr>
      <w:tr w:rsidR="00AE44C5" w:rsidRPr="00A5606A" w14:paraId="5105B95F" w14:textId="77777777" w:rsidTr="00AE44C5">
        <w:trPr>
          <w:trHeight w:val="113"/>
        </w:trPr>
        <w:tc>
          <w:tcPr>
            <w:tcW w:w="564" w:type="dxa"/>
            <w:tcBorders>
              <w:left w:val="single" w:sz="4" w:space="0" w:color="auto"/>
            </w:tcBorders>
            <w:shd w:val="clear" w:color="auto" w:fill="auto"/>
          </w:tcPr>
          <w:p w14:paraId="746F5966" w14:textId="77777777" w:rsidR="00AE44C5" w:rsidRPr="00A5606A" w:rsidRDefault="00AE44C5" w:rsidP="00AE44C5">
            <w:pPr>
              <w:rPr>
                <w:rFonts w:ascii="Arial" w:hAnsi="Arial" w:cs="Arial"/>
                <w:sz w:val="16"/>
                <w:szCs w:val="16"/>
              </w:rPr>
            </w:pPr>
            <w:r w:rsidRPr="00A5606A">
              <w:rPr>
                <w:rFonts w:ascii="Arial" w:hAnsi="Arial" w:cs="Arial"/>
                <w:sz w:val="16"/>
                <w:szCs w:val="16"/>
              </w:rPr>
              <w:t>11.2</w:t>
            </w:r>
          </w:p>
        </w:tc>
        <w:tc>
          <w:tcPr>
            <w:tcW w:w="7597" w:type="dxa"/>
            <w:tcBorders>
              <w:right w:val="single" w:sz="4" w:space="0" w:color="auto"/>
            </w:tcBorders>
            <w:shd w:val="clear" w:color="auto" w:fill="auto"/>
          </w:tcPr>
          <w:p w14:paraId="6EC5A1C7" w14:textId="77777777" w:rsidR="00AE44C5" w:rsidRPr="00A5606A" w:rsidRDefault="00AE44C5" w:rsidP="00AE44C5">
            <w:pPr>
              <w:rPr>
                <w:rFonts w:ascii="Arial" w:hAnsi="Arial" w:cs="Arial"/>
                <w:sz w:val="16"/>
                <w:szCs w:val="16"/>
              </w:rPr>
            </w:pPr>
            <w:r w:rsidRPr="00A5606A">
              <w:rPr>
                <w:rFonts w:ascii="Arial" w:hAnsi="Arial" w:cs="Arial"/>
                <w:sz w:val="16"/>
                <w:szCs w:val="16"/>
              </w:rPr>
              <w:t>Nakit Akış Riskinden Korunma Amaçlı Türev Finansal Varlıklardan Yeniden Sınıflandırılan ve Gelir Tablosunda Gösterilen Kısım</w:t>
            </w:r>
          </w:p>
        </w:tc>
        <w:tc>
          <w:tcPr>
            <w:tcW w:w="1716" w:type="dxa"/>
            <w:tcBorders>
              <w:right w:val="single" w:sz="4" w:space="0" w:color="auto"/>
            </w:tcBorders>
            <w:noWrap/>
            <w:vAlign w:val="bottom"/>
          </w:tcPr>
          <w:p w14:paraId="2EDC35B9" w14:textId="1407627E" w:rsidR="00AE44C5" w:rsidRPr="00AE44C5" w:rsidRDefault="00AE44C5" w:rsidP="00AE44C5">
            <w:pPr>
              <w:ind w:left="-210" w:right="33"/>
              <w:jc w:val="right"/>
              <w:rPr>
                <w:rFonts w:ascii="Arial" w:hAnsi="Arial" w:cs="Arial"/>
                <w:sz w:val="16"/>
                <w:szCs w:val="16"/>
              </w:rPr>
            </w:pPr>
            <w:r w:rsidRPr="00AE44C5">
              <w:rPr>
                <w:rFonts w:ascii="Arial" w:hAnsi="Arial" w:cs="Arial"/>
                <w:bCs/>
                <w:color w:val="000000" w:themeColor="text1"/>
                <w:sz w:val="16"/>
                <w:szCs w:val="14"/>
              </w:rPr>
              <w:t>-</w:t>
            </w:r>
          </w:p>
        </w:tc>
      </w:tr>
      <w:tr w:rsidR="00AE44C5" w:rsidRPr="00A5606A" w14:paraId="0E3BC123" w14:textId="77777777" w:rsidTr="00AE44C5">
        <w:trPr>
          <w:trHeight w:val="113"/>
        </w:trPr>
        <w:tc>
          <w:tcPr>
            <w:tcW w:w="564" w:type="dxa"/>
            <w:tcBorders>
              <w:left w:val="single" w:sz="4" w:space="0" w:color="auto"/>
            </w:tcBorders>
            <w:shd w:val="clear" w:color="auto" w:fill="auto"/>
          </w:tcPr>
          <w:p w14:paraId="63A55012" w14:textId="77777777" w:rsidR="00AE44C5" w:rsidRPr="00A5606A" w:rsidRDefault="00AE44C5" w:rsidP="00AE44C5">
            <w:pPr>
              <w:rPr>
                <w:rFonts w:ascii="Arial" w:hAnsi="Arial" w:cs="Arial"/>
                <w:sz w:val="16"/>
                <w:szCs w:val="16"/>
              </w:rPr>
            </w:pPr>
            <w:r w:rsidRPr="00A5606A">
              <w:rPr>
                <w:rFonts w:ascii="Arial" w:hAnsi="Arial" w:cs="Arial"/>
                <w:sz w:val="16"/>
                <w:szCs w:val="16"/>
              </w:rPr>
              <w:t>11.3</w:t>
            </w:r>
          </w:p>
        </w:tc>
        <w:tc>
          <w:tcPr>
            <w:tcW w:w="7597" w:type="dxa"/>
            <w:tcBorders>
              <w:right w:val="single" w:sz="4" w:space="0" w:color="auto"/>
            </w:tcBorders>
            <w:shd w:val="clear" w:color="auto" w:fill="auto"/>
          </w:tcPr>
          <w:p w14:paraId="57FDA538" w14:textId="77777777" w:rsidR="00AE44C5" w:rsidRPr="00A5606A" w:rsidRDefault="00AE44C5" w:rsidP="00AE44C5">
            <w:pPr>
              <w:rPr>
                <w:rFonts w:ascii="Arial" w:hAnsi="Arial" w:cs="Arial"/>
                <w:sz w:val="16"/>
                <w:szCs w:val="16"/>
              </w:rPr>
            </w:pPr>
            <w:r w:rsidRPr="00A5606A">
              <w:rPr>
                <w:rFonts w:ascii="Arial" w:hAnsi="Arial" w:cs="Arial"/>
                <w:sz w:val="16"/>
                <w:szCs w:val="16"/>
              </w:rPr>
              <w:t xml:space="preserve">Yurtdışındaki Net Yatırım Riskinden Korunma Amaçlı Yeniden Sınıflandırılan ve Gelir Tablosunda Gösterilen Kısım </w:t>
            </w:r>
          </w:p>
        </w:tc>
        <w:tc>
          <w:tcPr>
            <w:tcW w:w="1716" w:type="dxa"/>
            <w:tcBorders>
              <w:right w:val="single" w:sz="4" w:space="0" w:color="auto"/>
            </w:tcBorders>
            <w:noWrap/>
            <w:vAlign w:val="bottom"/>
          </w:tcPr>
          <w:p w14:paraId="38B837A7" w14:textId="74B04F6E" w:rsidR="00AE44C5" w:rsidRPr="00AE44C5" w:rsidRDefault="00AE44C5" w:rsidP="00AE44C5">
            <w:pPr>
              <w:ind w:left="-210" w:right="33"/>
              <w:jc w:val="right"/>
              <w:rPr>
                <w:rFonts w:ascii="Arial" w:hAnsi="Arial" w:cs="Arial"/>
                <w:sz w:val="16"/>
                <w:szCs w:val="16"/>
              </w:rPr>
            </w:pPr>
            <w:r w:rsidRPr="00AE44C5">
              <w:rPr>
                <w:rFonts w:ascii="Arial" w:hAnsi="Arial" w:cs="Arial"/>
                <w:bCs/>
                <w:color w:val="000000" w:themeColor="text1"/>
                <w:sz w:val="16"/>
                <w:szCs w:val="14"/>
              </w:rPr>
              <w:t>-</w:t>
            </w:r>
          </w:p>
        </w:tc>
      </w:tr>
      <w:tr w:rsidR="00AE44C5" w:rsidRPr="00A5606A" w14:paraId="189BAFF2" w14:textId="77777777" w:rsidTr="00AE44C5">
        <w:trPr>
          <w:trHeight w:val="113"/>
        </w:trPr>
        <w:tc>
          <w:tcPr>
            <w:tcW w:w="564" w:type="dxa"/>
            <w:tcBorders>
              <w:left w:val="single" w:sz="4" w:space="0" w:color="auto"/>
            </w:tcBorders>
            <w:shd w:val="clear" w:color="auto" w:fill="auto"/>
            <w:noWrap/>
          </w:tcPr>
          <w:p w14:paraId="256D096C" w14:textId="77777777" w:rsidR="00AE44C5" w:rsidRPr="00A5606A" w:rsidRDefault="00AE44C5" w:rsidP="00AE44C5">
            <w:pPr>
              <w:rPr>
                <w:rFonts w:ascii="Arial" w:hAnsi="Arial" w:cs="Arial"/>
                <w:sz w:val="16"/>
                <w:szCs w:val="16"/>
              </w:rPr>
            </w:pPr>
            <w:r w:rsidRPr="00A5606A">
              <w:rPr>
                <w:rFonts w:ascii="Arial" w:hAnsi="Arial" w:cs="Arial"/>
                <w:sz w:val="16"/>
                <w:szCs w:val="16"/>
              </w:rPr>
              <w:t>11.4</w:t>
            </w:r>
          </w:p>
        </w:tc>
        <w:tc>
          <w:tcPr>
            <w:tcW w:w="7597" w:type="dxa"/>
            <w:tcBorders>
              <w:right w:val="single" w:sz="4" w:space="0" w:color="auto"/>
            </w:tcBorders>
            <w:shd w:val="clear" w:color="auto" w:fill="auto"/>
            <w:noWrap/>
          </w:tcPr>
          <w:p w14:paraId="630F466E" w14:textId="77777777" w:rsidR="00AE44C5" w:rsidRPr="00A5606A" w:rsidRDefault="00AE44C5" w:rsidP="00AE44C5">
            <w:pPr>
              <w:rPr>
                <w:rFonts w:ascii="Arial" w:hAnsi="Arial" w:cs="Arial"/>
                <w:sz w:val="16"/>
                <w:szCs w:val="16"/>
              </w:rPr>
            </w:pPr>
            <w:r w:rsidRPr="00A5606A">
              <w:rPr>
                <w:rFonts w:ascii="Arial" w:hAnsi="Arial" w:cs="Arial"/>
                <w:sz w:val="16"/>
                <w:szCs w:val="16"/>
              </w:rPr>
              <w:t>Diğer</w:t>
            </w:r>
          </w:p>
        </w:tc>
        <w:tc>
          <w:tcPr>
            <w:tcW w:w="1716" w:type="dxa"/>
            <w:tcBorders>
              <w:right w:val="single" w:sz="4" w:space="0" w:color="auto"/>
            </w:tcBorders>
            <w:noWrap/>
            <w:vAlign w:val="bottom"/>
          </w:tcPr>
          <w:p w14:paraId="5C0DCDC4" w14:textId="0F2BAD6C" w:rsidR="00AE44C5" w:rsidRPr="00AE44C5" w:rsidRDefault="00AE44C5" w:rsidP="00AE44C5">
            <w:pPr>
              <w:ind w:left="-210" w:right="33"/>
              <w:jc w:val="right"/>
              <w:rPr>
                <w:rFonts w:ascii="Arial" w:hAnsi="Arial" w:cs="Arial"/>
                <w:sz w:val="16"/>
                <w:szCs w:val="16"/>
              </w:rPr>
            </w:pPr>
            <w:r w:rsidRPr="00AE44C5">
              <w:rPr>
                <w:rFonts w:ascii="Arial" w:hAnsi="Arial" w:cs="Arial"/>
                <w:bCs/>
                <w:color w:val="000000" w:themeColor="text1"/>
                <w:sz w:val="16"/>
                <w:szCs w:val="14"/>
              </w:rPr>
              <w:t>40.014</w:t>
            </w:r>
          </w:p>
        </w:tc>
      </w:tr>
      <w:tr w:rsidR="00AE44C5" w:rsidRPr="00A5606A" w14:paraId="715B8858" w14:textId="77777777" w:rsidTr="00AE44C5">
        <w:trPr>
          <w:trHeight w:val="113"/>
        </w:trPr>
        <w:tc>
          <w:tcPr>
            <w:tcW w:w="564" w:type="dxa"/>
            <w:tcBorders>
              <w:left w:val="single" w:sz="4" w:space="0" w:color="auto"/>
            </w:tcBorders>
            <w:shd w:val="clear" w:color="auto" w:fill="auto"/>
            <w:noWrap/>
          </w:tcPr>
          <w:p w14:paraId="27B9A54A"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 </w:t>
            </w:r>
          </w:p>
        </w:tc>
        <w:tc>
          <w:tcPr>
            <w:tcW w:w="7597" w:type="dxa"/>
            <w:tcBorders>
              <w:right w:val="single" w:sz="4" w:space="0" w:color="auto"/>
            </w:tcBorders>
            <w:shd w:val="clear" w:color="auto" w:fill="auto"/>
            <w:noWrap/>
          </w:tcPr>
          <w:p w14:paraId="1806E193"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 </w:t>
            </w:r>
          </w:p>
        </w:tc>
        <w:tc>
          <w:tcPr>
            <w:tcW w:w="1716" w:type="dxa"/>
            <w:tcBorders>
              <w:right w:val="single" w:sz="4" w:space="0" w:color="auto"/>
            </w:tcBorders>
            <w:noWrap/>
            <w:vAlign w:val="bottom"/>
          </w:tcPr>
          <w:p w14:paraId="5B088823" w14:textId="77777777" w:rsidR="00AE44C5" w:rsidRPr="00AE44C5" w:rsidRDefault="00AE44C5" w:rsidP="00AE44C5">
            <w:pPr>
              <w:ind w:left="-210" w:right="33"/>
              <w:jc w:val="right"/>
              <w:rPr>
                <w:rFonts w:ascii="Arial" w:hAnsi="Arial" w:cs="Arial"/>
                <w:b/>
                <w:sz w:val="16"/>
                <w:szCs w:val="16"/>
              </w:rPr>
            </w:pPr>
          </w:p>
        </w:tc>
      </w:tr>
      <w:tr w:rsidR="00AE44C5" w:rsidRPr="00A5606A" w14:paraId="3365B6C9" w14:textId="77777777" w:rsidTr="00AE44C5">
        <w:trPr>
          <w:trHeight w:val="113"/>
        </w:trPr>
        <w:tc>
          <w:tcPr>
            <w:tcW w:w="564" w:type="dxa"/>
            <w:tcBorders>
              <w:left w:val="single" w:sz="4" w:space="0" w:color="auto"/>
              <w:bottom w:val="single" w:sz="4" w:space="0" w:color="auto"/>
            </w:tcBorders>
            <w:shd w:val="clear" w:color="auto" w:fill="auto"/>
            <w:noWrap/>
          </w:tcPr>
          <w:p w14:paraId="5F8A8BCE"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XII.</w:t>
            </w:r>
          </w:p>
        </w:tc>
        <w:tc>
          <w:tcPr>
            <w:tcW w:w="7597" w:type="dxa"/>
            <w:tcBorders>
              <w:bottom w:val="single" w:sz="4" w:space="0" w:color="auto"/>
              <w:right w:val="single" w:sz="4" w:space="0" w:color="auto"/>
            </w:tcBorders>
            <w:shd w:val="clear" w:color="auto" w:fill="auto"/>
          </w:tcPr>
          <w:p w14:paraId="61225725" w14:textId="77777777" w:rsidR="00AE44C5" w:rsidRPr="00A5606A" w:rsidRDefault="00AE44C5" w:rsidP="00AE44C5">
            <w:pPr>
              <w:rPr>
                <w:rFonts w:ascii="Arial" w:hAnsi="Arial" w:cs="Arial"/>
                <w:b/>
                <w:bCs/>
                <w:sz w:val="16"/>
                <w:szCs w:val="16"/>
              </w:rPr>
            </w:pPr>
            <w:r w:rsidRPr="00A5606A">
              <w:rPr>
                <w:rFonts w:ascii="Arial" w:hAnsi="Arial" w:cs="Arial"/>
                <w:b/>
                <w:bCs/>
                <w:sz w:val="16"/>
                <w:szCs w:val="16"/>
              </w:rPr>
              <w:t>DÖNEME İLİŞKİN MUHASEBELEŞTİRİLEN TOPLAM KÂR/ZARAR (X±XI)</w:t>
            </w:r>
          </w:p>
        </w:tc>
        <w:tc>
          <w:tcPr>
            <w:tcW w:w="1716" w:type="dxa"/>
            <w:tcBorders>
              <w:bottom w:val="single" w:sz="4" w:space="0" w:color="auto"/>
              <w:right w:val="single" w:sz="4" w:space="0" w:color="auto"/>
            </w:tcBorders>
            <w:noWrap/>
            <w:vAlign w:val="bottom"/>
          </w:tcPr>
          <w:p w14:paraId="7D760333" w14:textId="7955A55D" w:rsidR="00AE44C5" w:rsidRPr="00AE44C5" w:rsidRDefault="00AE44C5" w:rsidP="00AE44C5">
            <w:pPr>
              <w:ind w:left="-210" w:right="33"/>
              <w:jc w:val="right"/>
              <w:rPr>
                <w:rFonts w:ascii="Arial" w:hAnsi="Arial" w:cs="Arial"/>
                <w:b/>
                <w:sz w:val="16"/>
                <w:szCs w:val="16"/>
              </w:rPr>
            </w:pPr>
            <w:r w:rsidRPr="00AE44C5">
              <w:rPr>
                <w:rFonts w:ascii="Arial" w:hAnsi="Arial" w:cs="Arial"/>
                <w:b/>
                <w:bCs/>
                <w:color w:val="000000" w:themeColor="text1"/>
                <w:sz w:val="16"/>
                <w:szCs w:val="14"/>
              </w:rPr>
              <w:t>43.051</w:t>
            </w:r>
          </w:p>
        </w:tc>
      </w:tr>
    </w:tbl>
    <w:p w14:paraId="60220F37" w14:textId="77777777" w:rsidR="00137883" w:rsidRPr="00A5606A" w:rsidRDefault="00137883" w:rsidP="00137883">
      <w:pPr>
        <w:spacing w:before="120"/>
        <w:ind w:left="-280" w:right="-574"/>
        <w:jc w:val="both"/>
        <w:rPr>
          <w:rFonts w:ascii="Arial" w:hAnsi="Arial" w:cs="Arial"/>
          <w:sz w:val="16"/>
          <w:szCs w:val="16"/>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14:paraId="15AE94CA" w14:textId="77777777" w:rsidR="00137883" w:rsidRPr="00A5606A" w:rsidRDefault="00137883" w:rsidP="00137883">
      <w:pPr>
        <w:rPr>
          <w:rFonts w:ascii="Arial" w:hAnsi="Arial" w:cs="Arial"/>
          <w:sz w:val="20"/>
          <w:szCs w:val="20"/>
        </w:rPr>
      </w:pPr>
    </w:p>
    <w:p w14:paraId="658EBAC2" w14:textId="77777777" w:rsidR="00137883" w:rsidRPr="00A5606A" w:rsidRDefault="00137883" w:rsidP="00137883">
      <w:pPr>
        <w:rPr>
          <w:rFonts w:ascii="Arial" w:hAnsi="Arial" w:cs="Arial"/>
          <w:sz w:val="20"/>
          <w:szCs w:val="20"/>
        </w:rPr>
      </w:pPr>
    </w:p>
    <w:p w14:paraId="2F9F9937" w14:textId="77777777" w:rsidR="00137883" w:rsidRPr="00A5606A" w:rsidRDefault="00137883" w:rsidP="00137883">
      <w:pPr>
        <w:rPr>
          <w:rFonts w:ascii="Arial" w:hAnsi="Arial" w:cs="Arial"/>
          <w:sz w:val="20"/>
          <w:szCs w:val="20"/>
        </w:rPr>
      </w:pPr>
    </w:p>
    <w:p w14:paraId="18C5ACAC" w14:textId="77777777" w:rsidR="00137883" w:rsidRPr="00A5606A" w:rsidRDefault="00137883" w:rsidP="00137883">
      <w:pPr>
        <w:rPr>
          <w:rFonts w:ascii="Arial" w:hAnsi="Arial" w:cs="Arial"/>
          <w:sz w:val="20"/>
          <w:szCs w:val="20"/>
        </w:rPr>
      </w:pPr>
    </w:p>
    <w:p w14:paraId="727E0638" w14:textId="77777777" w:rsidR="00137883" w:rsidRPr="00A5606A" w:rsidRDefault="00137883" w:rsidP="00137883">
      <w:pPr>
        <w:rPr>
          <w:rFonts w:ascii="Arial" w:hAnsi="Arial" w:cs="Arial"/>
          <w:sz w:val="20"/>
          <w:szCs w:val="20"/>
        </w:rPr>
      </w:pPr>
    </w:p>
    <w:p w14:paraId="67C173F9" w14:textId="77777777" w:rsidR="00137883" w:rsidRPr="00A5606A" w:rsidRDefault="00137883" w:rsidP="00137883">
      <w:pPr>
        <w:rPr>
          <w:rFonts w:ascii="Arial" w:hAnsi="Arial" w:cs="Arial"/>
          <w:sz w:val="20"/>
          <w:szCs w:val="20"/>
        </w:rPr>
      </w:pPr>
    </w:p>
    <w:p w14:paraId="038B0B60" w14:textId="77777777" w:rsidR="00137883" w:rsidRPr="00A5606A" w:rsidRDefault="00137883" w:rsidP="00137883">
      <w:pPr>
        <w:rPr>
          <w:rFonts w:ascii="Arial" w:hAnsi="Arial" w:cs="Arial"/>
          <w:sz w:val="20"/>
          <w:szCs w:val="20"/>
        </w:rPr>
      </w:pPr>
    </w:p>
    <w:p w14:paraId="08401548" w14:textId="77777777" w:rsidR="00137883" w:rsidRPr="00A5606A" w:rsidRDefault="00137883" w:rsidP="00137883">
      <w:pPr>
        <w:rPr>
          <w:rFonts w:ascii="Arial" w:hAnsi="Arial" w:cs="Arial"/>
          <w:sz w:val="20"/>
          <w:szCs w:val="20"/>
        </w:rPr>
      </w:pPr>
    </w:p>
    <w:p w14:paraId="1D7D0F80" w14:textId="77777777" w:rsidR="00137883" w:rsidRPr="00A5606A" w:rsidRDefault="00137883" w:rsidP="00137883">
      <w:pPr>
        <w:rPr>
          <w:rFonts w:ascii="Arial" w:hAnsi="Arial" w:cs="Arial"/>
          <w:sz w:val="20"/>
          <w:szCs w:val="20"/>
        </w:rPr>
      </w:pPr>
    </w:p>
    <w:p w14:paraId="61C858A5" w14:textId="77777777" w:rsidR="00137883" w:rsidRPr="00A5606A" w:rsidRDefault="00137883" w:rsidP="00137883">
      <w:pPr>
        <w:rPr>
          <w:rFonts w:ascii="Arial" w:hAnsi="Arial" w:cs="Arial"/>
          <w:sz w:val="20"/>
          <w:szCs w:val="20"/>
        </w:rPr>
      </w:pPr>
    </w:p>
    <w:p w14:paraId="5DFDA627" w14:textId="77777777" w:rsidR="00137883" w:rsidRPr="00A5606A" w:rsidRDefault="00137883" w:rsidP="00137883">
      <w:pPr>
        <w:rPr>
          <w:rFonts w:ascii="Arial" w:hAnsi="Arial" w:cs="Arial"/>
          <w:sz w:val="20"/>
          <w:szCs w:val="20"/>
        </w:rPr>
      </w:pPr>
    </w:p>
    <w:p w14:paraId="66DC1BCE" w14:textId="77777777" w:rsidR="00137883" w:rsidRPr="00A5606A" w:rsidRDefault="00137883" w:rsidP="00137883">
      <w:pPr>
        <w:rPr>
          <w:rFonts w:ascii="Arial" w:hAnsi="Arial" w:cs="Arial"/>
          <w:sz w:val="20"/>
          <w:szCs w:val="20"/>
        </w:rPr>
      </w:pPr>
    </w:p>
    <w:p w14:paraId="25238E6C" w14:textId="77777777" w:rsidR="00137883" w:rsidRPr="00A5606A" w:rsidRDefault="00137883" w:rsidP="00137883">
      <w:pPr>
        <w:rPr>
          <w:rFonts w:ascii="Arial" w:hAnsi="Arial" w:cs="Arial"/>
          <w:sz w:val="20"/>
          <w:szCs w:val="20"/>
        </w:rPr>
      </w:pPr>
    </w:p>
    <w:p w14:paraId="601B7DE1" w14:textId="77777777" w:rsidR="00137883" w:rsidRPr="00A5606A" w:rsidRDefault="00137883" w:rsidP="00137883">
      <w:pPr>
        <w:rPr>
          <w:rFonts w:ascii="Arial" w:hAnsi="Arial" w:cs="Arial"/>
          <w:sz w:val="20"/>
          <w:szCs w:val="20"/>
        </w:rPr>
      </w:pPr>
    </w:p>
    <w:p w14:paraId="19B906DE" w14:textId="77777777" w:rsidR="00137883" w:rsidRPr="00A5606A" w:rsidRDefault="00137883" w:rsidP="00137883">
      <w:pPr>
        <w:rPr>
          <w:rFonts w:ascii="Arial" w:hAnsi="Arial" w:cs="Arial"/>
          <w:sz w:val="20"/>
          <w:szCs w:val="20"/>
        </w:rPr>
      </w:pPr>
    </w:p>
    <w:p w14:paraId="6A493C3A" w14:textId="77777777" w:rsidR="00137883" w:rsidRPr="00A5606A" w:rsidRDefault="00137883" w:rsidP="00137883">
      <w:pPr>
        <w:rPr>
          <w:rFonts w:ascii="Arial" w:hAnsi="Arial" w:cs="Arial"/>
          <w:sz w:val="20"/>
          <w:szCs w:val="20"/>
        </w:rPr>
      </w:pPr>
    </w:p>
    <w:p w14:paraId="16986526" w14:textId="77777777" w:rsidR="00137883" w:rsidRPr="00A5606A" w:rsidRDefault="00137883" w:rsidP="00137883">
      <w:pPr>
        <w:rPr>
          <w:rFonts w:ascii="Arial" w:hAnsi="Arial" w:cs="Arial"/>
          <w:sz w:val="20"/>
          <w:szCs w:val="20"/>
        </w:rPr>
      </w:pPr>
    </w:p>
    <w:p w14:paraId="6F6D21BE" w14:textId="77777777" w:rsidR="00137883" w:rsidRPr="00A5606A" w:rsidRDefault="00137883" w:rsidP="00137883">
      <w:pPr>
        <w:rPr>
          <w:rFonts w:ascii="Arial" w:hAnsi="Arial" w:cs="Arial"/>
          <w:sz w:val="20"/>
          <w:szCs w:val="20"/>
        </w:rPr>
      </w:pPr>
    </w:p>
    <w:p w14:paraId="48B4660B" w14:textId="77777777" w:rsidR="00137883" w:rsidRPr="00A5606A" w:rsidRDefault="00137883" w:rsidP="00137883">
      <w:pPr>
        <w:rPr>
          <w:rFonts w:ascii="Arial" w:hAnsi="Arial" w:cs="Arial"/>
          <w:sz w:val="20"/>
          <w:szCs w:val="20"/>
        </w:rPr>
      </w:pPr>
    </w:p>
    <w:p w14:paraId="4BBB7CC0" w14:textId="77777777" w:rsidR="00137883" w:rsidRPr="00A5606A" w:rsidRDefault="00137883" w:rsidP="00137883">
      <w:pPr>
        <w:rPr>
          <w:rFonts w:ascii="Arial" w:hAnsi="Arial" w:cs="Arial"/>
          <w:sz w:val="20"/>
          <w:szCs w:val="20"/>
        </w:rPr>
      </w:pPr>
    </w:p>
    <w:p w14:paraId="72ADB9E6" w14:textId="77777777" w:rsidR="00137883" w:rsidRPr="00A5606A" w:rsidRDefault="00137883" w:rsidP="00137883">
      <w:pPr>
        <w:rPr>
          <w:rFonts w:ascii="Arial" w:hAnsi="Arial" w:cs="Arial"/>
          <w:sz w:val="20"/>
          <w:szCs w:val="20"/>
        </w:rPr>
      </w:pPr>
    </w:p>
    <w:p w14:paraId="0DC198D4" w14:textId="77777777" w:rsidR="00137883" w:rsidRPr="00A5606A" w:rsidRDefault="00137883" w:rsidP="00137883">
      <w:pPr>
        <w:rPr>
          <w:rFonts w:ascii="Arial" w:hAnsi="Arial" w:cs="Arial"/>
          <w:sz w:val="20"/>
          <w:szCs w:val="20"/>
        </w:rPr>
      </w:pPr>
    </w:p>
    <w:p w14:paraId="5710C29F" w14:textId="77777777" w:rsidR="00137883" w:rsidRPr="00A5606A" w:rsidRDefault="00137883" w:rsidP="00137883">
      <w:pPr>
        <w:rPr>
          <w:rFonts w:ascii="Arial" w:hAnsi="Arial" w:cs="Arial"/>
          <w:sz w:val="20"/>
          <w:szCs w:val="20"/>
        </w:rPr>
      </w:pPr>
    </w:p>
    <w:p w14:paraId="39074426" w14:textId="77777777" w:rsidR="00137883" w:rsidRPr="00A5606A" w:rsidRDefault="00137883" w:rsidP="00137883">
      <w:pPr>
        <w:rPr>
          <w:rFonts w:ascii="Arial" w:hAnsi="Arial" w:cs="Arial"/>
          <w:sz w:val="20"/>
          <w:szCs w:val="20"/>
        </w:rPr>
      </w:pPr>
    </w:p>
    <w:p w14:paraId="66CE3F58" w14:textId="77777777" w:rsidR="00137883" w:rsidRPr="00A5606A" w:rsidRDefault="00137883" w:rsidP="00137883">
      <w:pPr>
        <w:rPr>
          <w:rFonts w:ascii="Arial" w:hAnsi="Arial" w:cs="Arial"/>
          <w:sz w:val="20"/>
          <w:szCs w:val="20"/>
        </w:rPr>
      </w:pPr>
    </w:p>
    <w:p w14:paraId="1160EF22" w14:textId="77777777" w:rsidR="00137883" w:rsidRPr="00A5606A" w:rsidRDefault="00137883" w:rsidP="00137883">
      <w:pPr>
        <w:rPr>
          <w:rFonts w:ascii="Arial" w:hAnsi="Arial" w:cs="Arial"/>
          <w:sz w:val="20"/>
          <w:szCs w:val="20"/>
        </w:rPr>
      </w:pPr>
    </w:p>
    <w:p w14:paraId="4EC2AEDD" w14:textId="77777777" w:rsidR="00137883" w:rsidRPr="00A5606A" w:rsidRDefault="00137883" w:rsidP="00137883">
      <w:pPr>
        <w:rPr>
          <w:rFonts w:ascii="Arial" w:hAnsi="Arial" w:cs="Arial"/>
          <w:sz w:val="20"/>
          <w:szCs w:val="20"/>
        </w:rPr>
      </w:pPr>
    </w:p>
    <w:p w14:paraId="1DBB2104" w14:textId="77777777" w:rsidR="00137883" w:rsidRPr="00A5606A" w:rsidRDefault="00137883" w:rsidP="00137883">
      <w:pPr>
        <w:rPr>
          <w:rFonts w:ascii="Arial" w:hAnsi="Arial" w:cs="Arial"/>
          <w:sz w:val="20"/>
          <w:szCs w:val="20"/>
        </w:rPr>
      </w:pPr>
    </w:p>
    <w:p w14:paraId="2EEE49EE" w14:textId="77777777" w:rsidR="00137883" w:rsidRPr="00A5606A" w:rsidRDefault="00137883" w:rsidP="00137883">
      <w:pPr>
        <w:rPr>
          <w:rFonts w:ascii="Arial" w:hAnsi="Arial" w:cs="Arial"/>
          <w:sz w:val="20"/>
          <w:szCs w:val="20"/>
        </w:rPr>
      </w:pPr>
    </w:p>
    <w:p w14:paraId="06970123" w14:textId="77777777" w:rsidR="00137883" w:rsidRPr="00A5606A" w:rsidRDefault="00137883" w:rsidP="00137883">
      <w:pPr>
        <w:rPr>
          <w:rFonts w:ascii="Arial" w:hAnsi="Arial" w:cs="Arial"/>
          <w:sz w:val="20"/>
          <w:szCs w:val="20"/>
        </w:rPr>
      </w:pPr>
    </w:p>
    <w:p w14:paraId="6A134EBD" w14:textId="77777777" w:rsidR="00137883" w:rsidRPr="00A5606A" w:rsidRDefault="00137883" w:rsidP="00137883">
      <w:pPr>
        <w:rPr>
          <w:rFonts w:ascii="Arial" w:hAnsi="Arial" w:cs="Arial"/>
          <w:sz w:val="20"/>
          <w:szCs w:val="20"/>
        </w:rPr>
      </w:pPr>
    </w:p>
    <w:p w14:paraId="01C09D41" w14:textId="77777777" w:rsidR="00137883" w:rsidRPr="00A5606A" w:rsidRDefault="00137883" w:rsidP="00137883">
      <w:pPr>
        <w:jc w:val="center"/>
        <w:rPr>
          <w:rFonts w:ascii="Arial" w:hAnsi="Arial" w:cs="Arial"/>
          <w:sz w:val="16"/>
          <w:szCs w:val="16"/>
        </w:rPr>
      </w:pPr>
      <w:r w:rsidRPr="00A5606A">
        <w:rPr>
          <w:rFonts w:ascii="Arial" w:hAnsi="Arial" w:cs="Arial"/>
          <w:sz w:val="16"/>
          <w:szCs w:val="16"/>
        </w:rPr>
        <w:t>İlişikteki açıklama ve dipnotlar bu finansal tabloların tamamlayıcı bir parçasıdır.</w:t>
      </w:r>
    </w:p>
    <w:p w14:paraId="555D6C00" w14:textId="77777777" w:rsidR="00137883" w:rsidRPr="00A5606A" w:rsidRDefault="00137883" w:rsidP="00137883">
      <w:pPr>
        <w:rPr>
          <w:rFonts w:ascii="Arial" w:hAnsi="Arial" w:cs="Arial"/>
          <w:sz w:val="20"/>
          <w:szCs w:val="20"/>
        </w:rPr>
        <w:sectPr w:rsidR="00137883" w:rsidRPr="00A5606A" w:rsidSect="00AE44C5">
          <w:headerReference w:type="default" r:id="rId34"/>
          <w:pgSz w:w="11907" w:h="16840" w:code="9"/>
          <w:pgMar w:top="1418" w:right="1418" w:bottom="1418" w:left="1418" w:header="720" w:footer="720" w:gutter="0"/>
          <w:cols w:space="720"/>
          <w:noEndnote/>
        </w:sectPr>
      </w:pPr>
    </w:p>
    <w:tbl>
      <w:tblPr>
        <w:tblStyle w:val="TabloKlavuzu1"/>
        <w:tblW w:w="15029" w:type="dxa"/>
        <w:tblLayout w:type="fixed"/>
        <w:tblLook w:val="06A0" w:firstRow="1" w:lastRow="0" w:firstColumn="1" w:lastColumn="0" w:noHBand="1" w:noVBand="1"/>
      </w:tblPr>
      <w:tblGrid>
        <w:gridCol w:w="483"/>
        <w:gridCol w:w="2489"/>
        <w:gridCol w:w="709"/>
        <w:gridCol w:w="738"/>
        <w:gridCol w:w="686"/>
        <w:gridCol w:w="699"/>
        <w:gridCol w:w="798"/>
        <w:gridCol w:w="735"/>
        <w:gridCol w:w="709"/>
        <w:gridCol w:w="455"/>
        <w:gridCol w:w="696"/>
        <w:gridCol w:w="708"/>
        <w:gridCol w:w="438"/>
        <w:gridCol w:w="774"/>
        <w:gridCol w:w="745"/>
        <w:gridCol w:w="784"/>
        <w:gridCol w:w="927"/>
        <w:gridCol w:w="644"/>
        <w:gridCol w:w="18"/>
        <w:gridCol w:w="794"/>
      </w:tblGrid>
      <w:tr w:rsidR="00137883" w:rsidRPr="00A5606A" w14:paraId="4BC27B64" w14:textId="77777777" w:rsidTr="00AE44C5">
        <w:trPr>
          <w:trHeight w:val="828"/>
        </w:trPr>
        <w:tc>
          <w:tcPr>
            <w:tcW w:w="2972" w:type="dxa"/>
            <w:gridSpan w:val="2"/>
            <w:vMerge w:val="restart"/>
            <w:vAlign w:val="center"/>
            <w:hideMark/>
          </w:tcPr>
          <w:p w14:paraId="7C052E57" w14:textId="77777777" w:rsidR="00137883" w:rsidRPr="00A5606A" w:rsidRDefault="00137883" w:rsidP="00AE44C5">
            <w:pPr>
              <w:jc w:val="center"/>
              <w:rPr>
                <w:rFonts w:ascii="Arial" w:hAnsi="Arial" w:cs="Arial"/>
                <w:b/>
                <w:bCs/>
                <w:color w:val="000000"/>
                <w:sz w:val="12"/>
                <w:szCs w:val="12"/>
              </w:rPr>
            </w:pPr>
            <w:r w:rsidRPr="00A5606A">
              <w:rPr>
                <w:rFonts w:ascii="Arial" w:hAnsi="Arial" w:cs="Arial"/>
                <w:b/>
                <w:bCs/>
                <w:color w:val="000000"/>
                <w:sz w:val="12"/>
                <w:szCs w:val="12"/>
              </w:rPr>
              <w:lastRenderedPageBreak/>
              <w:t>ÖZKAYNAK KALEMLERİNDEKİ DEĞİŞİKLİKLER</w:t>
            </w:r>
          </w:p>
          <w:p w14:paraId="6DCFB77D" w14:textId="3B0F3D08" w:rsidR="00137883" w:rsidRPr="00A5606A" w:rsidRDefault="00137883" w:rsidP="00AE44C5">
            <w:pPr>
              <w:jc w:val="center"/>
              <w:rPr>
                <w:rFonts w:ascii="Arial" w:hAnsi="Arial" w:cs="Arial"/>
                <w:b/>
                <w:bCs/>
                <w:color w:val="000000"/>
                <w:sz w:val="12"/>
                <w:szCs w:val="12"/>
              </w:rPr>
            </w:pPr>
            <w:r w:rsidRPr="00A5606A">
              <w:rPr>
                <w:rFonts w:ascii="Arial" w:hAnsi="Arial" w:cs="Arial"/>
                <w:b/>
                <w:bCs/>
                <w:color w:val="000000"/>
                <w:sz w:val="12"/>
                <w:szCs w:val="12"/>
              </w:rPr>
              <w:t xml:space="preserve">(Sınırlı </w:t>
            </w:r>
            <w:r w:rsidR="00D90B6C">
              <w:rPr>
                <w:rFonts w:ascii="Arial" w:hAnsi="Arial" w:cs="Arial"/>
                <w:b/>
                <w:bCs/>
                <w:color w:val="000000"/>
                <w:sz w:val="12"/>
                <w:szCs w:val="12"/>
              </w:rPr>
              <w:t>d</w:t>
            </w:r>
            <w:r w:rsidRPr="00A5606A">
              <w:rPr>
                <w:rFonts w:ascii="Arial" w:hAnsi="Arial" w:cs="Arial"/>
                <w:b/>
                <w:bCs/>
                <w:color w:val="000000"/>
                <w:sz w:val="12"/>
                <w:szCs w:val="12"/>
              </w:rPr>
              <w:t xml:space="preserve">enetimden </w:t>
            </w:r>
            <w:r w:rsidR="00D90B6C">
              <w:rPr>
                <w:rFonts w:ascii="Arial" w:hAnsi="Arial" w:cs="Arial"/>
                <w:b/>
                <w:bCs/>
                <w:color w:val="000000"/>
                <w:sz w:val="12"/>
                <w:szCs w:val="12"/>
              </w:rPr>
              <w:t>g</w:t>
            </w:r>
            <w:r w:rsidRPr="00A5606A">
              <w:rPr>
                <w:rFonts w:ascii="Arial" w:hAnsi="Arial" w:cs="Arial"/>
                <w:b/>
                <w:bCs/>
                <w:color w:val="000000"/>
                <w:sz w:val="12"/>
                <w:szCs w:val="12"/>
              </w:rPr>
              <w:t>eçmiş)</w:t>
            </w:r>
          </w:p>
        </w:tc>
        <w:tc>
          <w:tcPr>
            <w:tcW w:w="709" w:type="dxa"/>
          </w:tcPr>
          <w:p w14:paraId="54BF283A" w14:textId="77777777" w:rsidR="00137883" w:rsidRPr="00A5606A" w:rsidRDefault="00137883" w:rsidP="00AE44C5">
            <w:pPr>
              <w:rPr>
                <w:rFonts w:ascii="Arial" w:hAnsi="Arial" w:cs="Arial"/>
                <w:b/>
                <w:color w:val="000000"/>
                <w:sz w:val="12"/>
                <w:szCs w:val="12"/>
              </w:rPr>
            </w:pPr>
          </w:p>
        </w:tc>
        <w:tc>
          <w:tcPr>
            <w:tcW w:w="2921" w:type="dxa"/>
            <w:gridSpan w:val="4"/>
            <w:tcBorders>
              <w:bottom w:val="single" w:sz="4" w:space="0" w:color="auto"/>
            </w:tcBorders>
            <w:noWrap/>
            <w:hideMark/>
          </w:tcPr>
          <w:p w14:paraId="44770F9D" w14:textId="77777777" w:rsidR="00137883" w:rsidRPr="00A5606A" w:rsidRDefault="00137883" w:rsidP="00AE44C5">
            <w:pPr>
              <w:rPr>
                <w:rFonts w:ascii="Arial" w:hAnsi="Arial" w:cs="Arial"/>
                <w:b/>
                <w:color w:val="000000"/>
                <w:sz w:val="12"/>
                <w:szCs w:val="12"/>
              </w:rPr>
            </w:pPr>
            <w:r w:rsidRPr="00A5606A">
              <w:rPr>
                <w:rFonts w:ascii="Arial" w:hAnsi="Arial" w:cs="Arial"/>
                <w:b/>
                <w:color w:val="000000"/>
                <w:sz w:val="12"/>
                <w:szCs w:val="12"/>
              </w:rPr>
              <w:t> </w:t>
            </w:r>
          </w:p>
          <w:p w14:paraId="269ECC02" w14:textId="77777777" w:rsidR="00137883" w:rsidRPr="00A5606A" w:rsidRDefault="00137883" w:rsidP="00AE44C5">
            <w:pPr>
              <w:rPr>
                <w:rFonts w:ascii="Arial" w:hAnsi="Arial" w:cs="Arial"/>
                <w:b/>
                <w:color w:val="000000"/>
                <w:sz w:val="12"/>
                <w:szCs w:val="12"/>
              </w:rPr>
            </w:pPr>
            <w:r w:rsidRPr="00A5606A">
              <w:rPr>
                <w:rFonts w:ascii="Arial" w:hAnsi="Arial" w:cs="Arial"/>
                <w:b/>
                <w:color w:val="000000"/>
                <w:sz w:val="12"/>
                <w:szCs w:val="12"/>
              </w:rPr>
              <w:t> </w:t>
            </w:r>
          </w:p>
          <w:p w14:paraId="350537A1" w14:textId="77777777" w:rsidR="00137883" w:rsidRPr="00A5606A" w:rsidRDefault="00137883" w:rsidP="00AE44C5">
            <w:pPr>
              <w:rPr>
                <w:rFonts w:ascii="Arial" w:hAnsi="Arial" w:cs="Arial"/>
                <w:b/>
                <w:color w:val="000000"/>
                <w:sz w:val="12"/>
                <w:szCs w:val="12"/>
              </w:rPr>
            </w:pPr>
            <w:r w:rsidRPr="00A5606A">
              <w:rPr>
                <w:rFonts w:ascii="Arial" w:hAnsi="Arial" w:cs="Arial"/>
                <w:b/>
                <w:color w:val="000000"/>
                <w:sz w:val="12"/>
                <w:szCs w:val="12"/>
              </w:rPr>
              <w:t> </w:t>
            </w:r>
          </w:p>
          <w:p w14:paraId="2433D93B" w14:textId="77777777" w:rsidR="00137883" w:rsidRPr="00A5606A" w:rsidRDefault="00137883" w:rsidP="00AE44C5">
            <w:pPr>
              <w:rPr>
                <w:rFonts w:ascii="Arial" w:hAnsi="Arial" w:cs="Arial"/>
                <w:b/>
                <w:color w:val="000000"/>
                <w:sz w:val="12"/>
                <w:szCs w:val="12"/>
              </w:rPr>
            </w:pPr>
            <w:r w:rsidRPr="00A5606A">
              <w:rPr>
                <w:rFonts w:ascii="Arial" w:hAnsi="Arial" w:cs="Arial"/>
                <w:b/>
                <w:color w:val="000000"/>
                <w:sz w:val="12"/>
                <w:szCs w:val="12"/>
              </w:rPr>
              <w:t> </w:t>
            </w:r>
          </w:p>
        </w:tc>
        <w:tc>
          <w:tcPr>
            <w:tcW w:w="1899" w:type="dxa"/>
            <w:gridSpan w:val="3"/>
            <w:tcBorders>
              <w:bottom w:val="single" w:sz="4" w:space="0" w:color="auto"/>
            </w:tcBorders>
            <w:vAlign w:val="bottom"/>
            <w:hideMark/>
          </w:tcPr>
          <w:p w14:paraId="742179AF" w14:textId="77777777" w:rsidR="00137883" w:rsidRPr="00A5606A" w:rsidRDefault="00137883" w:rsidP="00AE44C5">
            <w:pPr>
              <w:jc w:val="center"/>
              <w:rPr>
                <w:rFonts w:ascii="Arial" w:hAnsi="Arial" w:cs="Arial"/>
                <w:b/>
                <w:color w:val="000000"/>
                <w:sz w:val="12"/>
                <w:szCs w:val="12"/>
              </w:rPr>
            </w:pPr>
            <w:r w:rsidRPr="00A5606A">
              <w:rPr>
                <w:rFonts w:ascii="Arial" w:hAnsi="Arial" w:cs="Arial"/>
                <w:b/>
                <w:color w:val="000000"/>
                <w:sz w:val="12"/>
                <w:szCs w:val="12"/>
              </w:rPr>
              <w:t>Kâr veya Zararda Yeniden Sınıflandırılmayacak Birikmiş Diğer Kapsamlı Gelirler ve Giderler</w:t>
            </w:r>
          </w:p>
          <w:p w14:paraId="434612D4" w14:textId="77777777" w:rsidR="00137883" w:rsidRPr="00A5606A" w:rsidRDefault="00137883" w:rsidP="00AE44C5">
            <w:pPr>
              <w:jc w:val="center"/>
              <w:rPr>
                <w:rFonts w:ascii="Arial" w:hAnsi="Arial" w:cs="Arial"/>
                <w:b/>
                <w:color w:val="000000"/>
                <w:sz w:val="12"/>
                <w:szCs w:val="12"/>
              </w:rPr>
            </w:pPr>
          </w:p>
          <w:p w14:paraId="724D2A5A" w14:textId="77777777" w:rsidR="00137883" w:rsidRPr="00A5606A" w:rsidRDefault="00137883" w:rsidP="00AE44C5">
            <w:pPr>
              <w:jc w:val="center"/>
              <w:rPr>
                <w:rFonts w:ascii="Arial" w:hAnsi="Arial" w:cs="Arial"/>
                <w:b/>
                <w:color w:val="000000"/>
                <w:sz w:val="12"/>
                <w:szCs w:val="12"/>
              </w:rPr>
            </w:pPr>
          </w:p>
        </w:tc>
        <w:tc>
          <w:tcPr>
            <w:tcW w:w="1842" w:type="dxa"/>
            <w:gridSpan w:val="3"/>
            <w:tcBorders>
              <w:bottom w:val="single" w:sz="4" w:space="0" w:color="auto"/>
            </w:tcBorders>
            <w:vAlign w:val="bottom"/>
            <w:hideMark/>
          </w:tcPr>
          <w:p w14:paraId="155EA8A6" w14:textId="77777777" w:rsidR="00137883" w:rsidRPr="00A5606A" w:rsidRDefault="00137883" w:rsidP="00AE44C5">
            <w:pPr>
              <w:jc w:val="center"/>
              <w:rPr>
                <w:rFonts w:ascii="Arial" w:hAnsi="Arial" w:cs="Arial"/>
                <w:b/>
                <w:color w:val="000000"/>
                <w:sz w:val="12"/>
                <w:szCs w:val="12"/>
              </w:rPr>
            </w:pPr>
            <w:r w:rsidRPr="00A5606A">
              <w:rPr>
                <w:rFonts w:ascii="Arial" w:hAnsi="Arial" w:cs="Arial"/>
                <w:b/>
                <w:color w:val="000000"/>
                <w:sz w:val="12"/>
                <w:szCs w:val="12"/>
              </w:rPr>
              <w:t>Kâr veya Zararda Yeniden Sınıflandırılacak Birikmiş Diğer Kapsamlı Gelirler ve Giderler</w:t>
            </w:r>
          </w:p>
          <w:p w14:paraId="6B7895C9" w14:textId="77777777" w:rsidR="00137883" w:rsidRPr="00A5606A" w:rsidRDefault="00137883" w:rsidP="00AE44C5">
            <w:pPr>
              <w:jc w:val="center"/>
              <w:rPr>
                <w:rFonts w:ascii="Arial" w:hAnsi="Arial" w:cs="Arial"/>
                <w:b/>
                <w:color w:val="000000"/>
                <w:sz w:val="12"/>
                <w:szCs w:val="12"/>
              </w:rPr>
            </w:pPr>
          </w:p>
          <w:p w14:paraId="0C1723AD" w14:textId="77777777" w:rsidR="00137883" w:rsidRPr="00A5606A" w:rsidRDefault="00137883" w:rsidP="00AE44C5">
            <w:pPr>
              <w:jc w:val="center"/>
              <w:rPr>
                <w:rFonts w:ascii="Arial" w:hAnsi="Arial" w:cs="Arial"/>
                <w:b/>
                <w:color w:val="000000"/>
                <w:sz w:val="12"/>
                <w:szCs w:val="12"/>
              </w:rPr>
            </w:pPr>
          </w:p>
        </w:tc>
        <w:tc>
          <w:tcPr>
            <w:tcW w:w="4686" w:type="dxa"/>
            <w:gridSpan w:val="7"/>
            <w:tcBorders>
              <w:bottom w:val="single" w:sz="4" w:space="0" w:color="auto"/>
            </w:tcBorders>
          </w:tcPr>
          <w:p w14:paraId="6EC06DCD" w14:textId="77777777" w:rsidR="00137883" w:rsidRPr="00A5606A" w:rsidRDefault="00137883" w:rsidP="00AE44C5">
            <w:pPr>
              <w:rPr>
                <w:rFonts w:ascii="Arial" w:hAnsi="Arial" w:cs="Arial"/>
                <w:b/>
                <w:color w:val="000000"/>
                <w:sz w:val="12"/>
                <w:szCs w:val="12"/>
              </w:rPr>
            </w:pPr>
          </w:p>
          <w:p w14:paraId="67413606" w14:textId="77777777" w:rsidR="00137883" w:rsidRPr="00A5606A" w:rsidRDefault="00137883" w:rsidP="00AE44C5">
            <w:pPr>
              <w:rPr>
                <w:rFonts w:ascii="Arial" w:hAnsi="Arial" w:cs="Arial"/>
                <w:b/>
                <w:color w:val="000000"/>
                <w:sz w:val="12"/>
                <w:szCs w:val="12"/>
              </w:rPr>
            </w:pPr>
          </w:p>
        </w:tc>
      </w:tr>
      <w:tr w:rsidR="00137883" w:rsidRPr="00A5606A" w14:paraId="76FA6B42" w14:textId="77777777" w:rsidTr="00AE44C5">
        <w:trPr>
          <w:trHeight w:val="552"/>
        </w:trPr>
        <w:tc>
          <w:tcPr>
            <w:tcW w:w="2972" w:type="dxa"/>
            <w:gridSpan w:val="2"/>
            <w:vMerge/>
            <w:tcBorders>
              <w:bottom w:val="single" w:sz="4" w:space="0" w:color="auto"/>
            </w:tcBorders>
            <w:hideMark/>
          </w:tcPr>
          <w:p w14:paraId="7F0484CA" w14:textId="77777777" w:rsidR="00137883" w:rsidRPr="00A5606A" w:rsidRDefault="00137883" w:rsidP="00AE44C5">
            <w:pPr>
              <w:rPr>
                <w:rFonts w:ascii="Arial" w:hAnsi="Arial" w:cs="Arial"/>
                <w:b/>
                <w:bCs/>
                <w:color w:val="000000"/>
                <w:sz w:val="12"/>
                <w:szCs w:val="12"/>
              </w:rPr>
            </w:pPr>
          </w:p>
        </w:tc>
        <w:tc>
          <w:tcPr>
            <w:tcW w:w="709" w:type="dxa"/>
            <w:tcBorders>
              <w:bottom w:val="single" w:sz="4" w:space="0" w:color="auto"/>
            </w:tcBorders>
            <w:vAlign w:val="bottom"/>
          </w:tcPr>
          <w:p w14:paraId="6B6734F0" w14:textId="77777777" w:rsidR="00137883" w:rsidRPr="00A5606A" w:rsidRDefault="00137883" w:rsidP="00AE44C5">
            <w:pPr>
              <w:ind w:left="-104"/>
              <w:jc w:val="center"/>
              <w:rPr>
                <w:rFonts w:ascii="Arial" w:hAnsi="Arial" w:cs="Arial"/>
                <w:b/>
                <w:bCs/>
                <w:sz w:val="12"/>
                <w:szCs w:val="12"/>
              </w:rPr>
            </w:pPr>
            <w:r w:rsidRPr="00A5606A">
              <w:rPr>
                <w:rFonts w:ascii="Arial" w:hAnsi="Arial" w:cs="Arial"/>
                <w:b/>
                <w:bCs/>
                <w:sz w:val="12"/>
                <w:szCs w:val="12"/>
              </w:rPr>
              <w:t>Dipnot</w:t>
            </w:r>
          </w:p>
          <w:p w14:paraId="7166C941" w14:textId="77777777" w:rsidR="00137883" w:rsidRPr="00A5606A" w:rsidRDefault="00137883" w:rsidP="00AE44C5">
            <w:pPr>
              <w:ind w:left="-104"/>
              <w:jc w:val="center"/>
              <w:rPr>
                <w:rFonts w:ascii="Arial" w:hAnsi="Arial" w:cs="Arial"/>
                <w:b/>
                <w:bCs/>
                <w:sz w:val="12"/>
                <w:szCs w:val="12"/>
              </w:rPr>
            </w:pPr>
            <w:proofErr w:type="gramStart"/>
            <w:r w:rsidRPr="00A5606A">
              <w:rPr>
                <w:rFonts w:ascii="Arial" w:hAnsi="Arial" w:cs="Arial"/>
                <w:b/>
                <w:bCs/>
                <w:sz w:val="12"/>
                <w:szCs w:val="12"/>
              </w:rPr>
              <w:t>(</w:t>
            </w:r>
            <w:proofErr w:type="gramEnd"/>
            <w:r w:rsidRPr="00A5606A">
              <w:rPr>
                <w:rFonts w:ascii="Arial" w:hAnsi="Arial" w:cs="Arial"/>
                <w:b/>
                <w:bCs/>
                <w:sz w:val="12"/>
                <w:szCs w:val="12"/>
              </w:rPr>
              <w:t>Beşinci</w:t>
            </w:r>
          </w:p>
          <w:p w14:paraId="0F43BC60" w14:textId="77777777" w:rsidR="00137883" w:rsidRPr="00A5606A" w:rsidRDefault="00137883" w:rsidP="00AE44C5">
            <w:pPr>
              <w:jc w:val="center"/>
              <w:rPr>
                <w:rFonts w:ascii="Arial" w:hAnsi="Arial" w:cs="Arial"/>
                <w:b/>
                <w:color w:val="000000"/>
                <w:sz w:val="12"/>
                <w:szCs w:val="12"/>
              </w:rPr>
            </w:pPr>
            <w:r w:rsidRPr="00A5606A">
              <w:rPr>
                <w:rFonts w:ascii="Arial" w:hAnsi="Arial" w:cs="Arial"/>
                <w:b/>
                <w:bCs/>
                <w:sz w:val="12"/>
                <w:szCs w:val="12"/>
              </w:rPr>
              <w:t>Bölüm-V</w:t>
            </w:r>
            <w:proofErr w:type="gramStart"/>
            <w:r w:rsidRPr="00A5606A">
              <w:rPr>
                <w:rFonts w:ascii="Arial" w:hAnsi="Arial" w:cs="Arial"/>
                <w:b/>
                <w:bCs/>
                <w:sz w:val="12"/>
                <w:szCs w:val="12"/>
              </w:rPr>
              <w:t>)</w:t>
            </w:r>
            <w:proofErr w:type="gramEnd"/>
          </w:p>
        </w:tc>
        <w:tc>
          <w:tcPr>
            <w:tcW w:w="738" w:type="dxa"/>
            <w:tcBorders>
              <w:bottom w:val="single" w:sz="4" w:space="0" w:color="auto"/>
            </w:tcBorders>
            <w:vAlign w:val="bottom"/>
            <w:hideMark/>
          </w:tcPr>
          <w:p w14:paraId="349E68CC" w14:textId="77777777" w:rsidR="00137883" w:rsidRPr="00A5606A" w:rsidRDefault="00137883" w:rsidP="00AE44C5">
            <w:pPr>
              <w:jc w:val="center"/>
              <w:rPr>
                <w:rFonts w:ascii="Arial" w:hAnsi="Arial" w:cs="Arial"/>
                <w:b/>
                <w:color w:val="000000"/>
                <w:sz w:val="12"/>
                <w:szCs w:val="12"/>
              </w:rPr>
            </w:pPr>
            <w:r w:rsidRPr="00A5606A">
              <w:rPr>
                <w:rFonts w:ascii="Arial" w:hAnsi="Arial" w:cs="Arial"/>
                <w:b/>
                <w:color w:val="000000"/>
                <w:sz w:val="12"/>
                <w:szCs w:val="12"/>
              </w:rPr>
              <w:t>Ödenmiş Sermaye</w:t>
            </w:r>
          </w:p>
        </w:tc>
        <w:tc>
          <w:tcPr>
            <w:tcW w:w="686" w:type="dxa"/>
            <w:tcBorders>
              <w:bottom w:val="single" w:sz="4" w:space="0" w:color="auto"/>
            </w:tcBorders>
            <w:vAlign w:val="bottom"/>
            <w:hideMark/>
          </w:tcPr>
          <w:p w14:paraId="3C271D3F" w14:textId="77777777" w:rsidR="00137883" w:rsidRPr="00A5606A" w:rsidRDefault="00137883" w:rsidP="00AE44C5">
            <w:pPr>
              <w:jc w:val="center"/>
              <w:rPr>
                <w:rFonts w:ascii="Arial" w:hAnsi="Arial" w:cs="Arial"/>
                <w:b/>
                <w:color w:val="000000"/>
                <w:sz w:val="12"/>
                <w:szCs w:val="12"/>
              </w:rPr>
            </w:pPr>
            <w:r w:rsidRPr="00A5606A">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4399CA23" w14:textId="77777777" w:rsidR="00137883" w:rsidRPr="00A5606A" w:rsidRDefault="00137883" w:rsidP="00AE44C5">
            <w:pPr>
              <w:jc w:val="center"/>
              <w:rPr>
                <w:rFonts w:ascii="Arial" w:hAnsi="Arial" w:cs="Arial"/>
                <w:b/>
                <w:color w:val="000000"/>
                <w:sz w:val="12"/>
                <w:szCs w:val="12"/>
              </w:rPr>
            </w:pPr>
            <w:r w:rsidRPr="00A5606A">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7DEC68CB" w14:textId="77777777" w:rsidR="00137883" w:rsidRPr="00A5606A" w:rsidRDefault="00137883" w:rsidP="00AE44C5">
            <w:pPr>
              <w:jc w:val="center"/>
              <w:rPr>
                <w:rFonts w:ascii="Arial" w:hAnsi="Arial" w:cs="Arial"/>
                <w:b/>
                <w:color w:val="000000"/>
                <w:sz w:val="12"/>
                <w:szCs w:val="12"/>
              </w:rPr>
            </w:pPr>
            <w:r w:rsidRPr="00A5606A">
              <w:rPr>
                <w:rFonts w:ascii="Arial" w:hAnsi="Arial" w:cs="Arial"/>
                <w:b/>
                <w:color w:val="000000"/>
                <w:sz w:val="12"/>
                <w:szCs w:val="12"/>
              </w:rPr>
              <w:t>Diğer Sermaye Yedekleri</w:t>
            </w:r>
          </w:p>
        </w:tc>
        <w:tc>
          <w:tcPr>
            <w:tcW w:w="735" w:type="dxa"/>
            <w:tcBorders>
              <w:bottom w:val="single" w:sz="4" w:space="0" w:color="auto"/>
            </w:tcBorders>
            <w:noWrap/>
            <w:vAlign w:val="bottom"/>
            <w:hideMark/>
          </w:tcPr>
          <w:p w14:paraId="717D29E8" w14:textId="77777777" w:rsidR="00137883" w:rsidRPr="00A5606A" w:rsidRDefault="00137883" w:rsidP="00AE44C5">
            <w:pPr>
              <w:jc w:val="center"/>
              <w:rPr>
                <w:rFonts w:ascii="Arial" w:hAnsi="Arial" w:cs="Arial"/>
                <w:b/>
                <w:color w:val="000000"/>
                <w:sz w:val="12"/>
                <w:szCs w:val="12"/>
              </w:rPr>
            </w:pPr>
          </w:p>
          <w:p w14:paraId="69BD945A" w14:textId="77777777" w:rsidR="00137883" w:rsidRPr="00A5606A" w:rsidRDefault="00137883" w:rsidP="00AE44C5">
            <w:pPr>
              <w:jc w:val="center"/>
              <w:rPr>
                <w:rFonts w:ascii="Arial" w:hAnsi="Arial" w:cs="Arial"/>
                <w:b/>
                <w:color w:val="000000"/>
                <w:sz w:val="12"/>
                <w:szCs w:val="12"/>
              </w:rPr>
            </w:pPr>
            <w:r w:rsidRPr="00A5606A">
              <w:rPr>
                <w:rFonts w:ascii="Arial" w:hAnsi="Arial" w:cs="Arial"/>
                <w:b/>
                <w:color w:val="000000"/>
                <w:sz w:val="12"/>
                <w:szCs w:val="12"/>
              </w:rPr>
              <w:t>1</w:t>
            </w:r>
          </w:p>
        </w:tc>
        <w:tc>
          <w:tcPr>
            <w:tcW w:w="709" w:type="dxa"/>
            <w:tcBorders>
              <w:bottom w:val="single" w:sz="4" w:space="0" w:color="auto"/>
            </w:tcBorders>
            <w:noWrap/>
            <w:vAlign w:val="bottom"/>
            <w:hideMark/>
          </w:tcPr>
          <w:p w14:paraId="28F13044" w14:textId="77777777" w:rsidR="00137883" w:rsidRPr="00A5606A" w:rsidRDefault="00137883" w:rsidP="00AE44C5">
            <w:pPr>
              <w:jc w:val="center"/>
              <w:rPr>
                <w:rFonts w:ascii="Arial" w:hAnsi="Arial" w:cs="Arial"/>
                <w:b/>
                <w:color w:val="000000"/>
                <w:sz w:val="12"/>
                <w:szCs w:val="12"/>
              </w:rPr>
            </w:pPr>
          </w:p>
          <w:p w14:paraId="47D565F0" w14:textId="77777777" w:rsidR="00137883" w:rsidRPr="00A5606A" w:rsidRDefault="00137883" w:rsidP="00AE44C5">
            <w:pPr>
              <w:jc w:val="center"/>
              <w:rPr>
                <w:rFonts w:ascii="Arial" w:hAnsi="Arial" w:cs="Arial"/>
                <w:b/>
                <w:color w:val="000000"/>
                <w:sz w:val="12"/>
                <w:szCs w:val="12"/>
              </w:rPr>
            </w:pPr>
            <w:r w:rsidRPr="00A5606A">
              <w:rPr>
                <w:rFonts w:ascii="Arial" w:hAnsi="Arial" w:cs="Arial"/>
                <w:b/>
                <w:color w:val="000000"/>
                <w:sz w:val="12"/>
                <w:szCs w:val="12"/>
              </w:rPr>
              <w:t>2</w:t>
            </w:r>
          </w:p>
        </w:tc>
        <w:tc>
          <w:tcPr>
            <w:tcW w:w="455" w:type="dxa"/>
            <w:tcBorders>
              <w:bottom w:val="single" w:sz="4" w:space="0" w:color="auto"/>
            </w:tcBorders>
            <w:noWrap/>
            <w:vAlign w:val="bottom"/>
            <w:hideMark/>
          </w:tcPr>
          <w:p w14:paraId="60B47BBB" w14:textId="77777777" w:rsidR="00137883" w:rsidRPr="00A5606A" w:rsidRDefault="00137883" w:rsidP="00AE44C5">
            <w:pPr>
              <w:jc w:val="center"/>
              <w:rPr>
                <w:rFonts w:ascii="Arial" w:hAnsi="Arial" w:cs="Arial"/>
                <w:b/>
                <w:color w:val="000000"/>
                <w:sz w:val="12"/>
                <w:szCs w:val="12"/>
              </w:rPr>
            </w:pPr>
          </w:p>
          <w:p w14:paraId="06FBA315" w14:textId="77777777" w:rsidR="00137883" w:rsidRPr="00A5606A" w:rsidRDefault="00137883" w:rsidP="00AE44C5">
            <w:pPr>
              <w:jc w:val="center"/>
              <w:rPr>
                <w:rFonts w:ascii="Arial" w:hAnsi="Arial" w:cs="Arial"/>
                <w:b/>
                <w:color w:val="000000"/>
                <w:sz w:val="12"/>
                <w:szCs w:val="12"/>
              </w:rPr>
            </w:pPr>
            <w:r w:rsidRPr="00A5606A">
              <w:rPr>
                <w:rFonts w:ascii="Arial" w:hAnsi="Arial" w:cs="Arial"/>
                <w:b/>
                <w:color w:val="000000"/>
                <w:sz w:val="12"/>
                <w:szCs w:val="12"/>
              </w:rPr>
              <w:t>3</w:t>
            </w:r>
          </w:p>
        </w:tc>
        <w:tc>
          <w:tcPr>
            <w:tcW w:w="696" w:type="dxa"/>
            <w:tcBorders>
              <w:bottom w:val="single" w:sz="4" w:space="0" w:color="auto"/>
            </w:tcBorders>
            <w:noWrap/>
            <w:vAlign w:val="bottom"/>
            <w:hideMark/>
          </w:tcPr>
          <w:p w14:paraId="7EAC108D" w14:textId="77777777" w:rsidR="00137883" w:rsidRPr="00A5606A" w:rsidRDefault="00137883" w:rsidP="00AE44C5">
            <w:pPr>
              <w:jc w:val="center"/>
              <w:rPr>
                <w:rFonts w:ascii="Arial" w:hAnsi="Arial" w:cs="Arial"/>
                <w:b/>
                <w:color w:val="000000"/>
                <w:sz w:val="12"/>
                <w:szCs w:val="12"/>
              </w:rPr>
            </w:pPr>
          </w:p>
          <w:p w14:paraId="2A03ECB5" w14:textId="77777777" w:rsidR="00137883" w:rsidRPr="00A5606A" w:rsidRDefault="00137883" w:rsidP="00AE44C5">
            <w:pPr>
              <w:jc w:val="center"/>
              <w:rPr>
                <w:rFonts w:ascii="Arial" w:hAnsi="Arial" w:cs="Arial"/>
                <w:b/>
                <w:color w:val="000000"/>
                <w:sz w:val="12"/>
                <w:szCs w:val="12"/>
              </w:rPr>
            </w:pPr>
            <w:r w:rsidRPr="00A5606A">
              <w:rPr>
                <w:rFonts w:ascii="Arial" w:hAnsi="Arial" w:cs="Arial"/>
                <w:b/>
                <w:color w:val="000000"/>
                <w:sz w:val="12"/>
                <w:szCs w:val="12"/>
              </w:rPr>
              <w:t>4</w:t>
            </w:r>
          </w:p>
        </w:tc>
        <w:tc>
          <w:tcPr>
            <w:tcW w:w="708" w:type="dxa"/>
            <w:tcBorders>
              <w:bottom w:val="single" w:sz="4" w:space="0" w:color="auto"/>
            </w:tcBorders>
            <w:noWrap/>
            <w:vAlign w:val="bottom"/>
            <w:hideMark/>
          </w:tcPr>
          <w:p w14:paraId="739C9C6A" w14:textId="77777777" w:rsidR="00137883" w:rsidRPr="00A5606A" w:rsidRDefault="00137883" w:rsidP="00AE44C5">
            <w:pPr>
              <w:jc w:val="center"/>
              <w:rPr>
                <w:rFonts w:ascii="Arial" w:hAnsi="Arial" w:cs="Arial"/>
                <w:b/>
                <w:color w:val="000000"/>
                <w:sz w:val="12"/>
                <w:szCs w:val="12"/>
              </w:rPr>
            </w:pPr>
          </w:p>
          <w:p w14:paraId="5A298558" w14:textId="77777777" w:rsidR="00137883" w:rsidRPr="00A5606A" w:rsidRDefault="00137883" w:rsidP="00AE44C5">
            <w:pPr>
              <w:jc w:val="center"/>
              <w:rPr>
                <w:rFonts w:ascii="Arial" w:hAnsi="Arial" w:cs="Arial"/>
                <w:b/>
                <w:color w:val="000000"/>
                <w:sz w:val="12"/>
                <w:szCs w:val="12"/>
              </w:rPr>
            </w:pPr>
            <w:r w:rsidRPr="00A5606A">
              <w:rPr>
                <w:rFonts w:ascii="Arial" w:hAnsi="Arial" w:cs="Arial"/>
                <w:b/>
                <w:color w:val="000000"/>
                <w:sz w:val="12"/>
                <w:szCs w:val="12"/>
              </w:rPr>
              <w:t>5</w:t>
            </w:r>
          </w:p>
        </w:tc>
        <w:tc>
          <w:tcPr>
            <w:tcW w:w="438" w:type="dxa"/>
            <w:tcBorders>
              <w:bottom w:val="single" w:sz="4" w:space="0" w:color="auto"/>
            </w:tcBorders>
            <w:noWrap/>
            <w:vAlign w:val="bottom"/>
            <w:hideMark/>
          </w:tcPr>
          <w:p w14:paraId="05ED5E1C" w14:textId="77777777" w:rsidR="00137883" w:rsidRPr="00A5606A" w:rsidRDefault="00137883" w:rsidP="00AE44C5">
            <w:pPr>
              <w:jc w:val="center"/>
              <w:rPr>
                <w:rFonts w:ascii="Arial" w:hAnsi="Arial" w:cs="Arial"/>
                <w:b/>
                <w:color w:val="000000"/>
                <w:sz w:val="12"/>
                <w:szCs w:val="12"/>
              </w:rPr>
            </w:pPr>
          </w:p>
          <w:p w14:paraId="7E40032D" w14:textId="77777777" w:rsidR="00137883" w:rsidRPr="00A5606A" w:rsidRDefault="00137883" w:rsidP="00AE44C5">
            <w:pPr>
              <w:jc w:val="center"/>
              <w:rPr>
                <w:rFonts w:ascii="Arial" w:hAnsi="Arial" w:cs="Arial"/>
                <w:b/>
                <w:color w:val="000000"/>
                <w:sz w:val="12"/>
                <w:szCs w:val="12"/>
              </w:rPr>
            </w:pPr>
            <w:r w:rsidRPr="00A5606A">
              <w:rPr>
                <w:rFonts w:ascii="Arial" w:hAnsi="Arial" w:cs="Arial"/>
                <w:b/>
                <w:color w:val="000000"/>
                <w:sz w:val="12"/>
                <w:szCs w:val="12"/>
              </w:rPr>
              <w:t>6</w:t>
            </w:r>
          </w:p>
        </w:tc>
        <w:tc>
          <w:tcPr>
            <w:tcW w:w="774" w:type="dxa"/>
            <w:tcBorders>
              <w:bottom w:val="single" w:sz="4" w:space="0" w:color="auto"/>
            </w:tcBorders>
            <w:vAlign w:val="bottom"/>
            <w:hideMark/>
          </w:tcPr>
          <w:p w14:paraId="78C6DF96" w14:textId="77777777" w:rsidR="00137883" w:rsidRPr="00A5606A" w:rsidRDefault="00137883" w:rsidP="00AE44C5">
            <w:pPr>
              <w:jc w:val="center"/>
              <w:rPr>
                <w:rFonts w:ascii="Arial" w:hAnsi="Arial" w:cs="Arial"/>
                <w:b/>
                <w:color w:val="000000"/>
                <w:sz w:val="12"/>
                <w:szCs w:val="12"/>
              </w:rPr>
            </w:pPr>
            <w:r w:rsidRPr="00A5606A">
              <w:rPr>
                <w:rFonts w:ascii="Arial" w:hAnsi="Arial" w:cs="Arial"/>
                <w:b/>
                <w:color w:val="000000"/>
                <w:sz w:val="12"/>
                <w:szCs w:val="12"/>
              </w:rPr>
              <w:t>Kar Yedekleri</w:t>
            </w:r>
          </w:p>
        </w:tc>
        <w:tc>
          <w:tcPr>
            <w:tcW w:w="745" w:type="dxa"/>
            <w:tcBorders>
              <w:bottom w:val="single" w:sz="4" w:space="0" w:color="auto"/>
            </w:tcBorders>
            <w:vAlign w:val="bottom"/>
            <w:hideMark/>
          </w:tcPr>
          <w:p w14:paraId="007C82A5" w14:textId="77777777" w:rsidR="00137883" w:rsidRPr="00A5606A" w:rsidRDefault="00137883" w:rsidP="00AE44C5">
            <w:pPr>
              <w:jc w:val="center"/>
              <w:rPr>
                <w:rFonts w:ascii="Arial" w:hAnsi="Arial" w:cs="Arial"/>
                <w:b/>
                <w:color w:val="000000"/>
                <w:sz w:val="12"/>
                <w:szCs w:val="12"/>
              </w:rPr>
            </w:pPr>
            <w:r w:rsidRPr="00A5606A">
              <w:rPr>
                <w:rFonts w:ascii="Arial" w:hAnsi="Arial" w:cs="Arial"/>
                <w:b/>
                <w:color w:val="000000"/>
                <w:sz w:val="12"/>
                <w:szCs w:val="12"/>
              </w:rPr>
              <w:t>Geçmiş Dönem Kârı / (Zararı)</w:t>
            </w:r>
          </w:p>
        </w:tc>
        <w:tc>
          <w:tcPr>
            <w:tcW w:w="784" w:type="dxa"/>
            <w:tcBorders>
              <w:bottom w:val="single" w:sz="4" w:space="0" w:color="auto"/>
            </w:tcBorders>
            <w:vAlign w:val="bottom"/>
            <w:hideMark/>
          </w:tcPr>
          <w:p w14:paraId="43AC9EE0" w14:textId="77777777" w:rsidR="00137883" w:rsidRPr="00A5606A" w:rsidRDefault="00137883" w:rsidP="00AE44C5">
            <w:pPr>
              <w:jc w:val="center"/>
              <w:rPr>
                <w:rFonts w:ascii="Arial" w:hAnsi="Arial" w:cs="Arial"/>
                <w:b/>
                <w:color w:val="000000"/>
                <w:sz w:val="12"/>
                <w:szCs w:val="12"/>
              </w:rPr>
            </w:pPr>
            <w:r w:rsidRPr="00A5606A">
              <w:rPr>
                <w:rFonts w:ascii="Arial" w:hAnsi="Arial" w:cs="Arial"/>
                <w:b/>
                <w:color w:val="000000"/>
                <w:sz w:val="12"/>
                <w:szCs w:val="12"/>
              </w:rPr>
              <w:t>Dönem Net Kar veya Zararı</w:t>
            </w:r>
          </w:p>
        </w:tc>
        <w:tc>
          <w:tcPr>
            <w:tcW w:w="927" w:type="dxa"/>
            <w:tcBorders>
              <w:bottom w:val="single" w:sz="4" w:space="0" w:color="auto"/>
            </w:tcBorders>
            <w:vAlign w:val="bottom"/>
            <w:hideMark/>
          </w:tcPr>
          <w:p w14:paraId="5057D449" w14:textId="77777777" w:rsidR="00137883" w:rsidRPr="00A5606A" w:rsidRDefault="00137883" w:rsidP="00AE44C5">
            <w:pPr>
              <w:jc w:val="center"/>
              <w:rPr>
                <w:rFonts w:ascii="Arial" w:hAnsi="Arial" w:cs="Arial"/>
                <w:b/>
                <w:color w:val="000000"/>
                <w:sz w:val="12"/>
                <w:szCs w:val="12"/>
              </w:rPr>
            </w:pPr>
            <w:r w:rsidRPr="00A5606A">
              <w:rPr>
                <w:rFonts w:ascii="Arial" w:hAnsi="Arial" w:cs="Arial"/>
                <w:b/>
                <w:color w:val="000000"/>
                <w:sz w:val="12"/>
                <w:szCs w:val="12"/>
              </w:rPr>
              <w:t xml:space="preserve">Azınlık Payları Hariç Toplam </w:t>
            </w:r>
            <w:proofErr w:type="spellStart"/>
            <w:r w:rsidRPr="00A5606A">
              <w:rPr>
                <w:rFonts w:ascii="Arial" w:hAnsi="Arial" w:cs="Arial"/>
                <w:b/>
                <w:color w:val="000000"/>
                <w:sz w:val="12"/>
                <w:szCs w:val="12"/>
              </w:rPr>
              <w:t>Özkaynak</w:t>
            </w:r>
            <w:proofErr w:type="spellEnd"/>
          </w:p>
        </w:tc>
        <w:tc>
          <w:tcPr>
            <w:tcW w:w="644" w:type="dxa"/>
            <w:tcBorders>
              <w:bottom w:val="single" w:sz="4" w:space="0" w:color="auto"/>
            </w:tcBorders>
            <w:vAlign w:val="bottom"/>
            <w:hideMark/>
          </w:tcPr>
          <w:p w14:paraId="5477E2D0" w14:textId="77777777" w:rsidR="00137883" w:rsidRPr="00A5606A" w:rsidRDefault="00137883" w:rsidP="00AE44C5">
            <w:pPr>
              <w:jc w:val="center"/>
              <w:rPr>
                <w:rFonts w:ascii="Arial" w:hAnsi="Arial" w:cs="Arial"/>
                <w:b/>
                <w:color w:val="000000"/>
                <w:sz w:val="12"/>
                <w:szCs w:val="12"/>
              </w:rPr>
            </w:pPr>
            <w:r w:rsidRPr="00A5606A">
              <w:rPr>
                <w:rFonts w:ascii="Arial" w:hAnsi="Arial" w:cs="Arial"/>
                <w:b/>
                <w:color w:val="000000"/>
                <w:sz w:val="12"/>
                <w:szCs w:val="12"/>
              </w:rPr>
              <w:t>Azınlık Payları</w:t>
            </w:r>
          </w:p>
        </w:tc>
        <w:tc>
          <w:tcPr>
            <w:tcW w:w="812" w:type="dxa"/>
            <w:gridSpan w:val="2"/>
            <w:tcBorders>
              <w:bottom w:val="single" w:sz="4" w:space="0" w:color="auto"/>
            </w:tcBorders>
            <w:vAlign w:val="bottom"/>
            <w:hideMark/>
          </w:tcPr>
          <w:p w14:paraId="16452DCA" w14:textId="77777777" w:rsidR="00137883" w:rsidRPr="00A5606A" w:rsidRDefault="00137883" w:rsidP="00AE44C5">
            <w:pPr>
              <w:jc w:val="center"/>
              <w:rPr>
                <w:rFonts w:ascii="Arial" w:hAnsi="Arial" w:cs="Arial"/>
                <w:b/>
                <w:color w:val="000000"/>
                <w:sz w:val="12"/>
                <w:szCs w:val="12"/>
              </w:rPr>
            </w:pPr>
            <w:r w:rsidRPr="00A5606A">
              <w:rPr>
                <w:rFonts w:ascii="Arial" w:hAnsi="Arial" w:cs="Arial"/>
                <w:b/>
                <w:color w:val="000000"/>
                <w:sz w:val="12"/>
                <w:szCs w:val="12"/>
              </w:rPr>
              <w:t xml:space="preserve">Toplam </w:t>
            </w:r>
            <w:proofErr w:type="spellStart"/>
            <w:r w:rsidRPr="00A5606A">
              <w:rPr>
                <w:rFonts w:ascii="Arial" w:hAnsi="Arial" w:cs="Arial"/>
                <w:b/>
                <w:color w:val="000000"/>
                <w:sz w:val="12"/>
                <w:szCs w:val="12"/>
              </w:rPr>
              <w:t>Özkaynak</w:t>
            </w:r>
            <w:proofErr w:type="spellEnd"/>
          </w:p>
        </w:tc>
      </w:tr>
      <w:tr w:rsidR="00137883" w:rsidRPr="00A5606A" w14:paraId="6E66D6B0" w14:textId="77777777" w:rsidTr="00AE44C5">
        <w:trPr>
          <w:trHeight w:val="170"/>
        </w:trPr>
        <w:tc>
          <w:tcPr>
            <w:tcW w:w="483" w:type="dxa"/>
            <w:tcBorders>
              <w:top w:val="single" w:sz="4" w:space="0" w:color="auto"/>
              <w:left w:val="nil"/>
              <w:bottom w:val="nil"/>
              <w:right w:val="nil"/>
            </w:tcBorders>
            <w:noWrap/>
            <w:hideMark/>
          </w:tcPr>
          <w:p w14:paraId="7FF1AAC0" w14:textId="77777777" w:rsidR="00137883" w:rsidRPr="00A5606A" w:rsidRDefault="00137883" w:rsidP="00AE44C5">
            <w:pPr>
              <w:rPr>
                <w:rFonts w:ascii="Arial" w:hAnsi="Arial" w:cs="Arial"/>
                <w:color w:val="000000"/>
                <w:sz w:val="12"/>
                <w:szCs w:val="12"/>
              </w:rPr>
            </w:pPr>
            <w:r w:rsidRPr="00A5606A">
              <w:rPr>
                <w:rFonts w:ascii="Arial" w:hAnsi="Arial" w:cs="Arial"/>
                <w:color w:val="000000"/>
                <w:sz w:val="12"/>
                <w:szCs w:val="12"/>
              </w:rPr>
              <w:t> </w:t>
            </w:r>
          </w:p>
        </w:tc>
        <w:tc>
          <w:tcPr>
            <w:tcW w:w="2489" w:type="dxa"/>
            <w:tcBorders>
              <w:top w:val="single" w:sz="4" w:space="0" w:color="auto"/>
              <w:left w:val="nil"/>
              <w:bottom w:val="nil"/>
              <w:right w:val="nil"/>
            </w:tcBorders>
            <w:noWrap/>
            <w:hideMark/>
          </w:tcPr>
          <w:p w14:paraId="7530779D" w14:textId="77777777" w:rsidR="00137883" w:rsidRPr="00A5606A" w:rsidRDefault="00137883" w:rsidP="00AE44C5">
            <w:pPr>
              <w:rPr>
                <w:rFonts w:ascii="Arial" w:hAnsi="Arial" w:cs="Arial"/>
                <w:b/>
                <w:bCs/>
                <w:color w:val="000000"/>
                <w:sz w:val="12"/>
                <w:szCs w:val="12"/>
              </w:rPr>
            </w:pPr>
            <w:r w:rsidRPr="00A5606A">
              <w:rPr>
                <w:rFonts w:ascii="Arial" w:hAnsi="Arial" w:cs="Arial"/>
                <w:b/>
                <w:bCs/>
                <w:color w:val="000000"/>
                <w:sz w:val="12"/>
                <w:szCs w:val="12"/>
              </w:rPr>
              <w:t>Cari dönem</w:t>
            </w:r>
          </w:p>
        </w:tc>
        <w:tc>
          <w:tcPr>
            <w:tcW w:w="709" w:type="dxa"/>
            <w:tcBorders>
              <w:top w:val="single" w:sz="4" w:space="0" w:color="auto"/>
              <w:left w:val="nil"/>
              <w:bottom w:val="nil"/>
              <w:right w:val="nil"/>
            </w:tcBorders>
          </w:tcPr>
          <w:p w14:paraId="5F69C994" w14:textId="77777777" w:rsidR="00137883" w:rsidRPr="00A5606A" w:rsidRDefault="00137883" w:rsidP="00AE44C5">
            <w:pPr>
              <w:jc w:val="center"/>
              <w:rPr>
                <w:rFonts w:ascii="Arial" w:hAnsi="Arial" w:cs="Arial"/>
                <w:color w:val="000000"/>
                <w:sz w:val="12"/>
                <w:szCs w:val="12"/>
              </w:rPr>
            </w:pPr>
          </w:p>
        </w:tc>
        <w:tc>
          <w:tcPr>
            <w:tcW w:w="738" w:type="dxa"/>
            <w:tcBorders>
              <w:top w:val="single" w:sz="4" w:space="0" w:color="auto"/>
              <w:left w:val="nil"/>
              <w:bottom w:val="nil"/>
              <w:right w:val="nil"/>
            </w:tcBorders>
            <w:noWrap/>
            <w:hideMark/>
          </w:tcPr>
          <w:p w14:paraId="7867233B" w14:textId="77777777" w:rsidR="00137883" w:rsidRPr="00A5606A" w:rsidRDefault="00137883" w:rsidP="00AE44C5">
            <w:pPr>
              <w:jc w:val="center"/>
              <w:rPr>
                <w:rFonts w:ascii="Arial" w:hAnsi="Arial" w:cs="Arial"/>
                <w:color w:val="000000"/>
                <w:sz w:val="12"/>
                <w:szCs w:val="12"/>
              </w:rPr>
            </w:pPr>
            <w:r w:rsidRPr="00A5606A">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27BF80ED" w14:textId="77777777" w:rsidR="00137883" w:rsidRPr="00A5606A" w:rsidRDefault="00137883" w:rsidP="00AE44C5">
            <w:pPr>
              <w:jc w:val="center"/>
              <w:rPr>
                <w:rFonts w:ascii="Arial" w:hAnsi="Arial" w:cs="Arial"/>
                <w:color w:val="000000"/>
                <w:sz w:val="12"/>
                <w:szCs w:val="12"/>
              </w:rPr>
            </w:pPr>
            <w:r w:rsidRPr="00A5606A">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78C1CC8D" w14:textId="77777777" w:rsidR="00137883" w:rsidRPr="00A5606A" w:rsidRDefault="00137883" w:rsidP="00AE44C5">
            <w:pPr>
              <w:jc w:val="center"/>
              <w:rPr>
                <w:rFonts w:ascii="Arial" w:hAnsi="Arial" w:cs="Arial"/>
                <w:color w:val="000000"/>
                <w:sz w:val="12"/>
                <w:szCs w:val="12"/>
              </w:rPr>
            </w:pPr>
            <w:r w:rsidRPr="00A5606A">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3DD12FDD" w14:textId="77777777" w:rsidR="00137883" w:rsidRPr="00A5606A" w:rsidRDefault="00137883" w:rsidP="00AE44C5">
            <w:pPr>
              <w:jc w:val="center"/>
              <w:rPr>
                <w:rFonts w:ascii="Arial" w:hAnsi="Arial" w:cs="Arial"/>
                <w:color w:val="000000"/>
                <w:sz w:val="12"/>
                <w:szCs w:val="12"/>
              </w:rPr>
            </w:pPr>
            <w:r w:rsidRPr="00A5606A">
              <w:rPr>
                <w:rFonts w:ascii="Arial" w:hAnsi="Arial" w:cs="Arial"/>
                <w:color w:val="000000"/>
                <w:sz w:val="12"/>
                <w:szCs w:val="12"/>
              </w:rPr>
              <w:t> </w:t>
            </w:r>
          </w:p>
        </w:tc>
        <w:tc>
          <w:tcPr>
            <w:tcW w:w="735" w:type="dxa"/>
            <w:tcBorders>
              <w:top w:val="single" w:sz="4" w:space="0" w:color="auto"/>
              <w:left w:val="nil"/>
              <w:bottom w:val="nil"/>
              <w:right w:val="nil"/>
            </w:tcBorders>
            <w:noWrap/>
            <w:hideMark/>
          </w:tcPr>
          <w:p w14:paraId="1D2607D4" w14:textId="77777777" w:rsidR="00137883" w:rsidRPr="00A5606A" w:rsidRDefault="00137883" w:rsidP="00AE44C5">
            <w:pPr>
              <w:jc w:val="center"/>
              <w:rPr>
                <w:rFonts w:ascii="Arial" w:hAnsi="Arial" w:cs="Arial"/>
                <w:color w:val="000000"/>
                <w:sz w:val="12"/>
                <w:szCs w:val="12"/>
              </w:rPr>
            </w:pPr>
            <w:r w:rsidRPr="00A5606A">
              <w:rPr>
                <w:rFonts w:ascii="Arial" w:hAnsi="Arial" w:cs="Arial"/>
                <w:color w:val="000000"/>
                <w:sz w:val="12"/>
                <w:szCs w:val="12"/>
              </w:rPr>
              <w:t> </w:t>
            </w:r>
          </w:p>
        </w:tc>
        <w:tc>
          <w:tcPr>
            <w:tcW w:w="709" w:type="dxa"/>
            <w:tcBorders>
              <w:top w:val="single" w:sz="4" w:space="0" w:color="auto"/>
              <w:left w:val="nil"/>
              <w:bottom w:val="nil"/>
              <w:right w:val="nil"/>
            </w:tcBorders>
            <w:noWrap/>
            <w:hideMark/>
          </w:tcPr>
          <w:p w14:paraId="570721FC" w14:textId="77777777" w:rsidR="00137883" w:rsidRPr="00A5606A" w:rsidRDefault="00137883" w:rsidP="00AE44C5">
            <w:pPr>
              <w:jc w:val="center"/>
              <w:rPr>
                <w:rFonts w:ascii="Arial" w:hAnsi="Arial" w:cs="Arial"/>
                <w:color w:val="000000"/>
                <w:sz w:val="12"/>
                <w:szCs w:val="12"/>
              </w:rPr>
            </w:pPr>
            <w:r w:rsidRPr="00A5606A">
              <w:rPr>
                <w:rFonts w:ascii="Arial" w:hAnsi="Arial" w:cs="Arial"/>
                <w:color w:val="000000"/>
                <w:sz w:val="12"/>
                <w:szCs w:val="12"/>
              </w:rPr>
              <w:t> </w:t>
            </w:r>
          </w:p>
        </w:tc>
        <w:tc>
          <w:tcPr>
            <w:tcW w:w="455" w:type="dxa"/>
            <w:tcBorders>
              <w:top w:val="single" w:sz="4" w:space="0" w:color="auto"/>
              <w:left w:val="nil"/>
              <w:bottom w:val="nil"/>
              <w:right w:val="nil"/>
            </w:tcBorders>
            <w:noWrap/>
            <w:hideMark/>
          </w:tcPr>
          <w:p w14:paraId="47AFB5CF" w14:textId="77777777" w:rsidR="00137883" w:rsidRPr="00A5606A" w:rsidRDefault="00137883" w:rsidP="00AE44C5">
            <w:pPr>
              <w:jc w:val="center"/>
              <w:rPr>
                <w:rFonts w:ascii="Arial" w:hAnsi="Arial" w:cs="Arial"/>
                <w:color w:val="000000"/>
                <w:sz w:val="12"/>
                <w:szCs w:val="12"/>
              </w:rPr>
            </w:pPr>
            <w:r w:rsidRPr="00A5606A">
              <w:rPr>
                <w:rFonts w:ascii="Arial" w:hAnsi="Arial" w:cs="Arial"/>
                <w:color w:val="000000"/>
                <w:sz w:val="12"/>
                <w:szCs w:val="12"/>
              </w:rPr>
              <w:t> </w:t>
            </w:r>
          </w:p>
        </w:tc>
        <w:tc>
          <w:tcPr>
            <w:tcW w:w="696" w:type="dxa"/>
            <w:tcBorders>
              <w:top w:val="single" w:sz="4" w:space="0" w:color="auto"/>
              <w:left w:val="nil"/>
              <w:bottom w:val="nil"/>
              <w:right w:val="nil"/>
            </w:tcBorders>
            <w:noWrap/>
            <w:hideMark/>
          </w:tcPr>
          <w:p w14:paraId="3ADEAA4E" w14:textId="77777777" w:rsidR="00137883" w:rsidRPr="00A5606A" w:rsidRDefault="00137883" w:rsidP="00AE44C5">
            <w:pPr>
              <w:jc w:val="center"/>
              <w:rPr>
                <w:rFonts w:ascii="Arial" w:hAnsi="Arial" w:cs="Arial"/>
                <w:color w:val="000000"/>
                <w:sz w:val="12"/>
                <w:szCs w:val="12"/>
              </w:rPr>
            </w:pPr>
            <w:r w:rsidRPr="00A5606A">
              <w:rPr>
                <w:rFonts w:ascii="Arial" w:hAnsi="Arial" w:cs="Arial"/>
                <w:color w:val="000000"/>
                <w:sz w:val="12"/>
                <w:szCs w:val="12"/>
              </w:rPr>
              <w:t> </w:t>
            </w:r>
          </w:p>
        </w:tc>
        <w:tc>
          <w:tcPr>
            <w:tcW w:w="708" w:type="dxa"/>
            <w:tcBorders>
              <w:top w:val="single" w:sz="4" w:space="0" w:color="auto"/>
              <w:left w:val="nil"/>
              <w:bottom w:val="nil"/>
              <w:right w:val="nil"/>
            </w:tcBorders>
            <w:noWrap/>
            <w:hideMark/>
          </w:tcPr>
          <w:p w14:paraId="0B383F97" w14:textId="77777777" w:rsidR="00137883" w:rsidRPr="00A5606A" w:rsidRDefault="00137883" w:rsidP="00AE44C5">
            <w:pPr>
              <w:jc w:val="center"/>
              <w:rPr>
                <w:rFonts w:ascii="Arial" w:hAnsi="Arial" w:cs="Arial"/>
                <w:color w:val="000000"/>
                <w:sz w:val="12"/>
                <w:szCs w:val="12"/>
              </w:rPr>
            </w:pPr>
            <w:r w:rsidRPr="00A5606A">
              <w:rPr>
                <w:rFonts w:ascii="Arial" w:hAnsi="Arial" w:cs="Arial"/>
                <w:color w:val="000000"/>
                <w:sz w:val="12"/>
                <w:szCs w:val="12"/>
              </w:rPr>
              <w:t> </w:t>
            </w:r>
          </w:p>
        </w:tc>
        <w:tc>
          <w:tcPr>
            <w:tcW w:w="438" w:type="dxa"/>
            <w:tcBorders>
              <w:top w:val="single" w:sz="4" w:space="0" w:color="auto"/>
              <w:left w:val="nil"/>
              <w:bottom w:val="nil"/>
              <w:right w:val="nil"/>
            </w:tcBorders>
            <w:noWrap/>
            <w:hideMark/>
          </w:tcPr>
          <w:p w14:paraId="07EC41C0" w14:textId="77777777" w:rsidR="00137883" w:rsidRPr="00A5606A" w:rsidRDefault="00137883" w:rsidP="00AE44C5">
            <w:pPr>
              <w:jc w:val="center"/>
              <w:rPr>
                <w:rFonts w:ascii="Arial" w:hAnsi="Arial" w:cs="Arial"/>
                <w:color w:val="000000"/>
                <w:sz w:val="12"/>
                <w:szCs w:val="12"/>
              </w:rPr>
            </w:pPr>
            <w:r w:rsidRPr="00A5606A">
              <w:rPr>
                <w:rFonts w:ascii="Arial" w:hAnsi="Arial" w:cs="Arial"/>
                <w:color w:val="000000"/>
                <w:sz w:val="12"/>
                <w:szCs w:val="12"/>
              </w:rPr>
              <w:t> </w:t>
            </w:r>
          </w:p>
        </w:tc>
        <w:tc>
          <w:tcPr>
            <w:tcW w:w="774" w:type="dxa"/>
            <w:tcBorders>
              <w:top w:val="single" w:sz="4" w:space="0" w:color="auto"/>
              <w:left w:val="nil"/>
              <w:bottom w:val="nil"/>
              <w:right w:val="nil"/>
            </w:tcBorders>
            <w:noWrap/>
            <w:hideMark/>
          </w:tcPr>
          <w:p w14:paraId="0DA31794" w14:textId="77777777" w:rsidR="00137883" w:rsidRPr="00A5606A" w:rsidRDefault="00137883" w:rsidP="00AE44C5">
            <w:pPr>
              <w:jc w:val="center"/>
              <w:rPr>
                <w:rFonts w:ascii="Arial" w:hAnsi="Arial" w:cs="Arial"/>
                <w:color w:val="000000"/>
                <w:sz w:val="12"/>
                <w:szCs w:val="12"/>
              </w:rPr>
            </w:pPr>
            <w:r w:rsidRPr="00A5606A">
              <w:rPr>
                <w:rFonts w:ascii="Arial" w:hAnsi="Arial" w:cs="Arial"/>
                <w:color w:val="000000"/>
                <w:sz w:val="12"/>
                <w:szCs w:val="12"/>
              </w:rPr>
              <w:t> </w:t>
            </w:r>
          </w:p>
        </w:tc>
        <w:tc>
          <w:tcPr>
            <w:tcW w:w="745" w:type="dxa"/>
            <w:tcBorders>
              <w:top w:val="single" w:sz="4" w:space="0" w:color="auto"/>
              <w:left w:val="nil"/>
              <w:bottom w:val="nil"/>
              <w:right w:val="nil"/>
            </w:tcBorders>
            <w:noWrap/>
            <w:hideMark/>
          </w:tcPr>
          <w:p w14:paraId="44CC3E6A" w14:textId="77777777" w:rsidR="00137883" w:rsidRPr="00A5606A" w:rsidRDefault="00137883" w:rsidP="00AE44C5">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6A834471" w14:textId="77777777" w:rsidR="00137883" w:rsidRPr="00A5606A" w:rsidRDefault="00137883" w:rsidP="00AE44C5">
            <w:pPr>
              <w:jc w:val="center"/>
              <w:rPr>
                <w:rFonts w:ascii="Arial" w:hAnsi="Arial" w:cs="Arial"/>
                <w:color w:val="000000"/>
                <w:sz w:val="12"/>
                <w:szCs w:val="12"/>
              </w:rPr>
            </w:pPr>
          </w:p>
        </w:tc>
        <w:tc>
          <w:tcPr>
            <w:tcW w:w="927" w:type="dxa"/>
            <w:tcBorders>
              <w:top w:val="single" w:sz="4" w:space="0" w:color="auto"/>
              <w:left w:val="nil"/>
              <w:bottom w:val="nil"/>
              <w:right w:val="nil"/>
            </w:tcBorders>
            <w:noWrap/>
            <w:hideMark/>
          </w:tcPr>
          <w:p w14:paraId="48E59E62" w14:textId="77777777" w:rsidR="00137883" w:rsidRPr="00A5606A" w:rsidRDefault="00137883" w:rsidP="00AE44C5">
            <w:pPr>
              <w:jc w:val="center"/>
              <w:rPr>
                <w:rFonts w:ascii="Arial" w:hAnsi="Arial" w:cs="Arial"/>
                <w:color w:val="000000"/>
                <w:sz w:val="12"/>
                <w:szCs w:val="12"/>
              </w:rPr>
            </w:pPr>
          </w:p>
        </w:tc>
        <w:tc>
          <w:tcPr>
            <w:tcW w:w="644" w:type="dxa"/>
            <w:tcBorders>
              <w:top w:val="single" w:sz="4" w:space="0" w:color="auto"/>
              <w:left w:val="nil"/>
              <w:bottom w:val="nil"/>
              <w:right w:val="nil"/>
            </w:tcBorders>
            <w:noWrap/>
            <w:hideMark/>
          </w:tcPr>
          <w:p w14:paraId="2BF9EEB1" w14:textId="77777777" w:rsidR="00137883" w:rsidRPr="00A5606A" w:rsidRDefault="00137883" w:rsidP="00AE44C5">
            <w:pPr>
              <w:jc w:val="center"/>
              <w:rPr>
                <w:rFonts w:ascii="Arial" w:hAnsi="Arial" w:cs="Arial"/>
                <w:color w:val="000000"/>
                <w:sz w:val="12"/>
                <w:szCs w:val="12"/>
              </w:rPr>
            </w:pPr>
            <w:r w:rsidRPr="00A5606A">
              <w:rPr>
                <w:rFonts w:ascii="Arial" w:hAnsi="Arial" w:cs="Arial"/>
                <w:color w:val="000000"/>
                <w:sz w:val="12"/>
                <w:szCs w:val="12"/>
              </w:rPr>
              <w:t> </w:t>
            </w:r>
          </w:p>
        </w:tc>
        <w:tc>
          <w:tcPr>
            <w:tcW w:w="812" w:type="dxa"/>
            <w:gridSpan w:val="2"/>
            <w:tcBorders>
              <w:top w:val="single" w:sz="4" w:space="0" w:color="auto"/>
              <w:left w:val="nil"/>
              <w:bottom w:val="nil"/>
              <w:right w:val="nil"/>
            </w:tcBorders>
            <w:noWrap/>
            <w:hideMark/>
          </w:tcPr>
          <w:p w14:paraId="2E46D504" w14:textId="77777777" w:rsidR="00137883" w:rsidRPr="00A5606A" w:rsidRDefault="00137883" w:rsidP="00AE44C5">
            <w:pPr>
              <w:ind w:right="-460"/>
              <w:jc w:val="center"/>
              <w:rPr>
                <w:rFonts w:ascii="Arial" w:hAnsi="Arial" w:cs="Arial"/>
                <w:color w:val="000000"/>
                <w:sz w:val="12"/>
                <w:szCs w:val="12"/>
              </w:rPr>
            </w:pPr>
            <w:r w:rsidRPr="00A5606A">
              <w:rPr>
                <w:rFonts w:ascii="Arial" w:hAnsi="Arial" w:cs="Arial"/>
                <w:color w:val="000000"/>
                <w:sz w:val="12"/>
                <w:szCs w:val="12"/>
              </w:rPr>
              <w:t> </w:t>
            </w:r>
          </w:p>
        </w:tc>
      </w:tr>
      <w:tr w:rsidR="00137883" w:rsidRPr="00A5606A" w14:paraId="1B244F87" w14:textId="77777777" w:rsidTr="00AE44C5">
        <w:trPr>
          <w:trHeight w:val="170"/>
        </w:trPr>
        <w:tc>
          <w:tcPr>
            <w:tcW w:w="483" w:type="dxa"/>
            <w:tcBorders>
              <w:top w:val="nil"/>
              <w:left w:val="nil"/>
              <w:bottom w:val="nil"/>
              <w:right w:val="nil"/>
            </w:tcBorders>
            <w:noWrap/>
            <w:hideMark/>
          </w:tcPr>
          <w:p w14:paraId="7A470EC7" w14:textId="77777777" w:rsidR="00137883" w:rsidRPr="00A5606A" w:rsidRDefault="00137883" w:rsidP="00AE44C5">
            <w:pPr>
              <w:rPr>
                <w:rFonts w:ascii="Arial" w:hAnsi="Arial" w:cs="Arial"/>
                <w:color w:val="000000"/>
                <w:sz w:val="12"/>
                <w:szCs w:val="12"/>
              </w:rPr>
            </w:pPr>
            <w:r w:rsidRPr="00A5606A">
              <w:rPr>
                <w:rFonts w:ascii="Arial" w:hAnsi="Arial" w:cs="Arial"/>
                <w:color w:val="000000"/>
                <w:sz w:val="12"/>
                <w:szCs w:val="12"/>
              </w:rPr>
              <w:t> </w:t>
            </w:r>
          </w:p>
        </w:tc>
        <w:tc>
          <w:tcPr>
            <w:tcW w:w="2489" w:type="dxa"/>
            <w:tcBorders>
              <w:top w:val="nil"/>
              <w:left w:val="nil"/>
              <w:bottom w:val="nil"/>
              <w:right w:val="nil"/>
            </w:tcBorders>
            <w:noWrap/>
            <w:hideMark/>
          </w:tcPr>
          <w:p w14:paraId="130ED76A" w14:textId="77777777" w:rsidR="00137883" w:rsidRPr="00A5606A" w:rsidRDefault="00137883" w:rsidP="00AE44C5">
            <w:pPr>
              <w:rPr>
                <w:rFonts w:ascii="Arial" w:hAnsi="Arial" w:cs="Arial"/>
                <w:b/>
                <w:bCs/>
                <w:color w:val="000000"/>
                <w:sz w:val="12"/>
                <w:szCs w:val="12"/>
              </w:rPr>
            </w:pPr>
            <w:r w:rsidRPr="00A5606A">
              <w:rPr>
                <w:rFonts w:ascii="Arial" w:hAnsi="Arial" w:cs="Arial"/>
                <w:b/>
                <w:bCs/>
                <w:color w:val="000000"/>
                <w:sz w:val="12"/>
                <w:szCs w:val="12"/>
              </w:rPr>
              <w:t>(1 Ocak - 31 Mart 2018)</w:t>
            </w:r>
          </w:p>
        </w:tc>
        <w:tc>
          <w:tcPr>
            <w:tcW w:w="709" w:type="dxa"/>
            <w:tcBorders>
              <w:top w:val="nil"/>
              <w:left w:val="nil"/>
              <w:bottom w:val="nil"/>
              <w:right w:val="nil"/>
            </w:tcBorders>
          </w:tcPr>
          <w:p w14:paraId="3B6ABF5F" w14:textId="77777777" w:rsidR="00137883" w:rsidRPr="00A5606A" w:rsidRDefault="00137883" w:rsidP="00AE44C5">
            <w:pPr>
              <w:jc w:val="right"/>
              <w:rPr>
                <w:rFonts w:ascii="Arial" w:hAnsi="Arial" w:cs="Arial"/>
                <w:color w:val="000000"/>
                <w:sz w:val="12"/>
                <w:szCs w:val="12"/>
              </w:rPr>
            </w:pPr>
          </w:p>
        </w:tc>
        <w:tc>
          <w:tcPr>
            <w:tcW w:w="738" w:type="dxa"/>
            <w:tcBorders>
              <w:top w:val="nil"/>
              <w:left w:val="nil"/>
              <w:bottom w:val="nil"/>
              <w:right w:val="nil"/>
            </w:tcBorders>
            <w:noWrap/>
            <w:vAlign w:val="bottom"/>
            <w:hideMark/>
          </w:tcPr>
          <w:p w14:paraId="093C6C64" w14:textId="77777777" w:rsidR="00137883" w:rsidRPr="00A5606A" w:rsidRDefault="00137883" w:rsidP="00AE44C5">
            <w:pPr>
              <w:jc w:val="right"/>
              <w:rPr>
                <w:rFonts w:ascii="Arial" w:hAnsi="Arial" w:cs="Arial"/>
                <w:color w:val="000000"/>
                <w:sz w:val="12"/>
                <w:szCs w:val="12"/>
              </w:rPr>
            </w:pPr>
            <w:r w:rsidRPr="00A5606A">
              <w:rPr>
                <w:rFonts w:ascii="Arial" w:hAnsi="Arial" w:cs="Arial"/>
                <w:color w:val="000000"/>
                <w:sz w:val="12"/>
                <w:szCs w:val="12"/>
              </w:rPr>
              <w:t> </w:t>
            </w:r>
          </w:p>
        </w:tc>
        <w:tc>
          <w:tcPr>
            <w:tcW w:w="686" w:type="dxa"/>
            <w:tcBorders>
              <w:top w:val="nil"/>
              <w:left w:val="nil"/>
              <w:bottom w:val="nil"/>
              <w:right w:val="nil"/>
            </w:tcBorders>
            <w:noWrap/>
            <w:vAlign w:val="bottom"/>
            <w:hideMark/>
          </w:tcPr>
          <w:p w14:paraId="6E16F9BD" w14:textId="77777777" w:rsidR="00137883" w:rsidRPr="00A5606A" w:rsidRDefault="00137883" w:rsidP="00AE44C5">
            <w:pPr>
              <w:jc w:val="right"/>
              <w:rPr>
                <w:rFonts w:ascii="Arial" w:hAnsi="Arial" w:cs="Arial"/>
                <w:color w:val="000000"/>
                <w:sz w:val="12"/>
                <w:szCs w:val="12"/>
              </w:rPr>
            </w:pPr>
            <w:r w:rsidRPr="00A5606A">
              <w:rPr>
                <w:rFonts w:ascii="Arial" w:hAnsi="Arial" w:cs="Arial"/>
                <w:color w:val="000000"/>
                <w:sz w:val="12"/>
                <w:szCs w:val="12"/>
              </w:rPr>
              <w:t> </w:t>
            </w:r>
          </w:p>
        </w:tc>
        <w:tc>
          <w:tcPr>
            <w:tcW w:w="699" w:type="dxa"/>
            <w:tcBorders>
              <w:top w:val="nil"/>
              <w:left w:val="nil"/>
              <w:bottom w:val="nil"/>
              <w:right w:val="nil"/>
            </w:tcBorders>
            <w:noWrap/>
            <w:vAlign w:val="bottom"/>
            <w:hideMark/>
          </w:tcPr>
          <w:p w14:paraId="0277B775" w14:textId="77777777" w:rsidR="00137883" w:rsidRPr="00A5606A" w:rsidRDefault="00137883" w:rsidP="00AE44C5">
            <w:pPr>
              <w:jc w:val="right"/>
              <w:rPr>
                <w:rFonts w:ascii="Arial" w:hAnsi="Arial" w:cs="Arial"/>
                <w:color w:val="000000"/>
                <w:sz w:val="12"/>
                <w:szCs w:val="12"/>
              </w:rPr>
            </w:pPr>
            <w:r w:rsidRPr="00A5606A">
              <w:rPr>
                <w:rFonts w:ascii="Arial" w:hAnsi="Arial" w:cs="Arial"/>
                <w:color w:val="000000"/>
                <w:sz w:val="12"/>
                <w:szCs w:val="12"/>
              </w:rPr>
              <w:t> </w:t>
            </w:r>
          </w:p>
        </w:tc>
        <w:tc>
          <w:tcPr>
            <w:tcW w:w="798" w:type="dxa"/>
            <w:tcBorders>
              <w:top w:val="nil"/>
              <w:left w:val="nil"/>
              <w:bottom w:val="nil"/>
              <w:right w:val="nil"/>
            </w:tcBorders>
            <w:noWrap/>
            <w:vAlign w:val="bottom"/>
            <w:hideMark/>
          </w:tcPr>
          <w:p w14:paraId="45C5B748" w14:textId="77777777" w:rsidR="00137883" w:rsidRPr="00A5606A" w:rsidRDefault="00137883" w:rsidP="00AE44C5">
            <w:pPr>
              <w:jc w:val="right"/>
              <w:rPr>
                <w:rFonts w:ascii="Arial" w:hAnsi="Arial" w:cs="Arial"/>
                <w:color w:val="000000"/>
                <w:sz w:val="12"/>
                <w:szCs w:val="12"/>
              </w:rPr>
            </w:pPr>
            <w:r w:rsidRPr="00A5606A">
              <w:rPr>
                <w:rFonts w:ascii="Arial" w:hAnsi="Arial" w:cs="Arial"/>
                <w:color w:val="000000"/>
                <w:sz w:val="12"/>
                <w:szCs w:val="12"/>
              </w:rPr>
              <w:t> </w:t>
            </w:r>
          </w:p>
        </w:tc>
        <w:tc>
          <w:tcPr>
            <w:tcW w:w="735" w:type="dxa"/>
            <w:tcBorders>
              <w:top w:val="nil"/>
              <w:left w:val="nil"/>
              <w:bottom w:val="nil"/>
              <w:right w:val="nil"/>
            </w:tcBorders>
            <w:noWrap/>
            <w:vAlign w:val="bottom"/>
            <w:hideMark/>
          </w:tcPr>
          <w:p w14:paraId="4D150C57" w14:textId="77777777" w:rsidR="00137883" w:rsidRPr="00A5606A" w:rsidRDefault="00137883" w:rsidP="00AE44C5">
            <w:pPr>
              <w:jc w:val="right"/>
              <w:rPr>
                <w:rFonts w:ascii="Arial" w:hAnsi="Arial" w:cs="Arial"/>
                <w:color w:val="000000"/>
                <w:sz w:val="12"/>
                <w:szCs w:val="12"/>
              </w:rPr>
            </w:pPr>
            <w:r w:rsidRPr="00A5606A">
              <w:rPr>
                <w:rFonts w:ascii="Arial" w:hAnsi="Arial" w:cs="Arial"/>
                <w:color w:val="000000"/>
                <w:sz w:val="12"/>
                <w:szCs w:val="12"/>
              </w:rPr>
              <w:t> </w:t>
            </w:r>
          </w:p>
        </w:tc>
        <w:tc>
          <w:tcPr>
            <w:tcW w:w="709" w:type="dxa"/>
            <w:tcBorders>
              <w:top w:val="nil"/>
              <w:left w:val="nil"/>
              <w:bottom w:val="nil"/>
              <w:right w:val="nil"/>
            </w:tcBorders>
            <w:noWrap/>
            <w:vAlign w:val="bottom"/>
            <w:hideMark/>
          </w:tcPr>
          <w:p w14:paraId="3B874584" w14:textId="77777777" w:rsidR="00137883" w:rsidRPr="00A5606A" w:rsidRDefault="00137883" w:rsidP="00AE44C5">
            <w:pPr>
              <w:jc w:val="right"/>
              <w:rPr>
                <w:rFonts w:ascii="Arial" w:hAnsi="Arial" w:cs="Arial"/>
                <w:color w:val="000000"/>
                <w:sz w:val="12"/>
                <w:szCs w:val="12"/>
              </w:rPr>
            </w:pPr>
            <w:r w:rsidRPr="00A5606A">
              <w:rPr>
                <w:rFonts w:ascii="Arial" w:hAnsi="Arial" w:cs="Arial"/>
                <w:color w:val="000000"/>
                <w:sz w:val="12"/>
                <w:szCs w:val="12"/>
              </w:rPr>
              <w:t> </w:t>
            </w:r>
          </w:p>
        </w:tc>
        <w:tc>
          <w:tcPr>
            <w:tcW w:w="455" w:type="dxa"/>
            <w:tcBorders>
              <w:top w:val="nil"/>
              <w:left w:val="nil"/>
              <w:bottom w:val="nil"/>
              <w:right w:val="nil"/>
            </w:tcBorders>
            <w:noWrap/>
            <w:vAlign w:val="bottom"/>
            <w:hideMark/>
          </w:tcPr>
          <w:p w14:paraId="4F829F9C" w14:textId="77777777" w:rsidR="00137883" w:rsidRPr="00A5606A" w:rsidRDefault="00137883" w:rsidP="00AE44C5">
            <w:pPr>
              <w:jc w:val="right"/>
              <w:rPr>
                <w:rFonts w:ascii="Arial" w:hAnsi="Arial" w:cs="Arial"/>
                <w:color w:val="000000"/>
                <w:sz w:val="12"/>
                <w:szCs w:val="12"/>
              </w:rPr>
            </w:pPr>
            <w:r w:rsidRPr="00A5606A">
              <w:rPr>
                <w:rFonts w:ascii="Arial" w:hAnsi="Arial" w:cs="Arial"/>
                <w:color w:val="000000"/>
                <w:sz w:val="12"/>
                <w:szCs w:val="12"/>
              </w:rPr>
              <w:t> </w:t>
            </w:r>
          </w:p>
        </w:tc>
        <w:tc>
          <w:tcPr>
            <w:tcW w:w="696" w:type="dxa"/>
            <w:tcBorders>
              <w:top w:val="nil"/>
              <w:left w:val="nil"/>
              <w:bottom w:val="nil"/>
              <w:right w:val="nil"/>
            </w:tcBorders>
            <w:noWrap/>
            <w:vAlign w:val="bottom"/>
            <w:hideMark/>
          </w:tcPr>
          <w:p w14:paraId="61320886" w14:textId="77777777" w:rsidR="00137883" w:rsidRPr="00A5606A" w:rsidRDefault="00137883" w:rsidP="00AE44C5">
            <w:pPr>
              <w:jc w:val="right"/>
              <w:rPr>
                <w:rFonts w:ascii="Arial" w:hAnsi="Arial" w:cs="Arial"/>
                <w:color w:val="000000"/>
                <w:sz w:val="12"/>
                <w:szCs w:val="12"/>
              </w:rPr>
            </w:pPr>
            <w:r w:rsidRPr="00A5606A">
              <w:rPr>
                <w:rFonts w:ascii="Arial" w:hAnsi="Arial" w:cs="Arial"/>
                <w:color w:val="000000"/>
                <w:sz w:val="12"/>
                <w:szCs w:val="12"/>
              </w:rPr>
              <w:t> </w:t>
            </w:r>
          </w:p>
        </w:tc>
        <w:tc>
          <w:tcPr>
            <w:tcW w:w="708" w:type="dxa"/>
            <w:tcBorders>
              <w:top w:val="nil"/>
              <w:left w:val="nil"/>
              <w:bottom w:val="nil"/>
              <w:right w:val="nil"/>
            </w:tcBorders>
            <w:noWrap/>
            <w:vAlign w:val="bottom"/>
            <w:hideMark/>
          </w:tcPr>
          <w:p w14:paraId="577DE940" w14:textId="77777777" w:rsidR="00137883" w:rsidRPr="00A5606A" w:rsidRDefault="00137883" w:rsidP="00AE44C5">
            <w:pPr>
              <w:jc w:val="right"/>
              <w:rPr>
                <w:rFonts w:ascii="Arial" w:hAnsi="Arial" w:cs="Arial"/>
                <w:color w:val="000000"/>
                <w:sz w:val="12"/>
                <w:szCs w:val="12"/>
              </w:rPr>
            </w:pPr>
            <w:r w:rsidRPr="00A5606A">
              <w:rPr>
                <w:rFonts w:ascii="Arial" w:hAnsi="Arial" w:cs="Arial"/>
                <w:color w:val="000000"/>
                <w:sz w:val="12"/>
                <w:szCs w:val="12"/>
              </w:rPr>
              <w:t> </w:t>
            </w:r>
          </w:p>
        </w:tc>
        <w:tc>
          <w:tcPr>
            <w:tcW w:w="438" w:type="dxa"/>
            <w:tcBorders>
              <w:top w:val="nil"/>
              <w:left w:val="nil"/>
              <w:bottom w:val="nil"/>
              <w:right w:val="nil"/>
            </w:tcBorders>
            <w:noWrap/>
            <w:vAlign w:val="bottom"/>
            <w:hideMark/>
          </w:tcPr>
          <w:p w14:paraId="146A1DA9" w14:textId="77777777" w:rsidR="00137883" w:rsidRPr="00A5606A" w:rsidRDefault="00137883" w:rsidP="00AE44C5">
            <w:pPr>
              <w:jc w:val="right"/>
              <w:rPr>
                <w:rFonts w:ascii="Arial" w:hAnsi="Arial" w:cs="Arial"/>
                <w:color w:val="000000"/>
                <w:sz w:val="12"/>
                <w:szCs w:val="12"/>
              </w:rPr>
            </w:pPr>
            <w:r w:rsidRPr="00A5606A">
              <w:rPr>
                <w:rFonts w:ascii="Arial" w:hAnsi="Arial" w:cs="Arial"/>
                <w:color w:val="000000"/>
                <w:sz w:val="12"/>
                <w:szCs w:val="12"/>
              </w:rPr>
              <w:t> </w:t>
            </w:r>
          </w:p>
        </w:tc>
        <w:tc>
          <w:tcPr>
            <w:tcW w:w="774" w:type="dxa"/>
            <w:tcBorders>
              <w:top w:val="nil"/>
              <w:left w:val="nil"/>
              <w:bottom w:val="nil"/>
              <w:right w:val="nil"/>
            </w:tcBorders>
            <w:noWrap/>
            <w:vAlign w:val="bottom"/>
            <w:hideMark/>
          </w:tcPr>
          <w:p w14:paraId="460094F7" w14:textId="77777777" w:rsidR="00137883" w:rsidRPr="00A5606A" w:rsidRDefault="00137883" w:rsidP="00AE44C5">
            <w:pPr>
              <w:jc w:val="right"/>
              <w:rPr>
                <w:rFonts w:ascii="Arial" w:hAnsi="Arial" w:cs="Arial"/>
                <w:color w:val="000000"/>
                <w:sz w:val="12"/>
                <w:szCs w:val="12"/>
              </w:rPr>
            </w:pPr>
            <w:r w:rsidRPr="00A5606A">
              <w:rPr>
                <w:rFonts w:ascii="Arial" w:hAnsi="Arial" w:cs="Arial"/>
                <w:color w:val="000000"/>
                <w:sz w:val="12"/>
                <w:szCs w:val="12"/>
              </w:rPr>
              <w:t> </w:t>
            </w:r>
          </w:p>
        </w:tc>
        <w:tc>
          <w:tcPr>
            <w:tcW w:w="745" w:type="dxa"/>
            <w:tcBorders>
              <w:top w:val="nil"/>
              <w:left w:val="nil"/>
              <w:bottom w:val="nil"/>
              <w:right w:val="nil"/>
            </w:tcBorders>
            <w:noWrap/>
            <w:vAlign w:val="bottom"/>
          </w:tcPr>
          <w:p w14:paraId="1F5FA6E4" w14:textId="77777777" w:rsidR="00137883" w:rsidRPr="00A5606A" w:rsidRDefault="00137883" w:rsidP="00AE44C5">
            <w:pPr>
              <w:jc w:val="right"/>
              <w:rPr>
                <w:rFonts w:ascii="Arial" w:hAnsi="Arial" w:cs="Arial"/>
                <w:color w:val="000000"/>
                <w:sz w:val="12"/>
                <w:szCs w:val="12"/>
              </w:rPr>
            </w:pPr>
          </w:p>
        </w:tc>
        <w:tc>
          <w:tcPr>
            <w:tcW w:w="784" w:type="dxa"/>
            <w:tcBorders>
              <w:top w:val="nil"/>
              <w:left w:val="nil"/>
              <w:bottom w:val="nil"/>
              <w:right w:val="nil"/>
            </w:tcBorders>
            <w:noWrap/>
            <w:vAlign w:val="bottom"/>
          </w:tcPr>
          <w:p w14:paraId="33924688" w14:textId="77777777" w:rsidR="00137883" w:rsidRPr="00A5606A" w:rsidRDefault="00137883" w:rsidP="00AE44C5">
            <w:pPr>
              <w:jc w:val="right"/>
              <w:rPr>
                <w:rFonts w:ascii="Arial" w:hAnsi="Arial" w:cs="Arial"/>
                <w:color w:val="000000"/>
                <w:sz w:val="12"/>
                <w:szCs w:val="12"/>
              </w:rPr>
            </w:pPr>
          </w:p>
        </w:tc>
        <w:tc>
          <w:tcPr>
            <w:tcW w:w="927" w:type="dxa"/>
            <w:tcBorders>
              <w:top w:val="nil"/>
              <w:left w:val="nil"/>
              <w:bottom w:val="nil"/>
              <w:right w:val="nil"/>
            </w:tcBorders>
            <w:noWrap/>
            <w:vAlign w:val="bottom"/>
          </w:tcPr>
          <w:p w14:paraId="0DA890BF" w14:textId="77777777" w:rsidR="00137883" w:rsidRPr="00A5606A" w:rsidRDefault="00137883" w:rsidP="00AE44C5">
            <w:pPr>
              <w:jc w:val="right"/>
              <w:rPr>
                <w:rFonts w:ascii="Arial" w:hAnsi="Arial" w:cs="Arial"/>
                <w:color w:val="000000"/>
                <w:sz w:val="12"/>
                <w:szCs w:val="12"/>
              </w:rPr>
            </w:pPr>
          </w:p>
        </w:tc>
        <w:tc>
          <w:tcPr>
            <w:tcW w:w="644" w:type="dxa"/>
            <w:tcBorders>
              <w:top w:val="nil"/>
              <w:left w:val="nil"/>
              <w:bottom w:val="nil"/>
              <w:right w:val="nil"/>
            </w:tcBorders>
            <w:noWrap/>
            <w:vAlign w:val="bottom"/>
            <w:hideMark/>
          </w:tcPr>
          <w:p w14:paraId="16C5B1DA" w14:textId="77777777" w:rsidR="00137883" w:rsidRPr="00A5606A" w:rsidRDefault="00137883" w:rsidP="00AE44C5">
            <w:pPr>
              <w:jc w:val="right"/>
              <w:rPr>
                <w:rFonts w:ascii="Arial" w:hAnsi="Arial" w:cs="Arial"/>
                <w:color w:val="000000"/>
                <w:sz w:val="12"/>
                <w:szCs w:val="12"/>
              </w:rPr>
            </w:pPr>
            <w:r w:rsidRPr="00A5606A">
              <w:rPr>
                <w:rFonts w:ascii="Arial" w:hAnsi="Arial" w:cs="Arial"/>
                <w:color w:val="000000"/>
                <w:sz w:val="12"/>
                <w:szCs w:val="12"/>
              </w:rPr>
              <w:t> </w:t>
            </w:r>
          </w:p>
        </w:tc>
        <w:tc>
          <w:tcPr>
            <w:tcW w:w="812" w:type="dxa"/>
            <w:gridSpan w:val="2"/>
            <w:tcBorders>
              <w:top w:val="nil"/>
              <w:left w:val="nil"/>
              <w:bottom w:val="nil"/>
              <w:right w:val="nil"/>
            </w:tcBorders>
            <w:noWrap/>
            <w:vAlign w:val="bottom"/>
            <w:hideMark/>
          </w:tcPr>
          <w:p w14:paraId="3944B018" w14:textId="77777777" w:rsidR="00137883" w:rsidRPr="00A5606A" w:rsidRDefault="00137883" w:rsidP="00AE44C5">
            <w:pPr>
              <w:ind w:right="-460"/>
              <w:jc w:val="right"/>
              <w:rPr>
                <w:rFonts w:ascii="Arial" w:hAnsi="Arial" w:cs="Arial"/>
                <w:color w:val="000000"/>
                <w:sz w:val="12"/>
                <w:szCs w:val="12"/>
              </w:rPr>
            </w:pPr>
            <w:r w:rsidRPr="00A5606A">
              <w:rPr>
                <w:rFonts w:ascii="Arial" w:hAnsi="Arial" w:cs="Arial"/>
                <w:color w:val="000000"/>
                <w:sz w:val="12"/>
                <w:szCs w:val="12"/>
              </w:rPr>
              <w:t> </w:t>
            </w:r>
          </w:p>
        </w:tc>
      </w:tr>
      <w:tr w:rsidR="00BC0331" w:rsidRPr="00A5606A" w14:paraId="3A5E2E23" w14:textId="77777777" w:rsidTr="00BC0331">
        <w:trPr>
          <w:trHeight w:val="20"/>
        </w:trPr>
        <w:tc>
          <w:tcPr>
            <w:tcW w:w="483" w:type="dxa"/>
            <w:tcBorders>
              <w:top w:val="nil"/>
              <w:left w:val="nil"/>
              <w:bottom w:val="nil"/>
              <w:right w:val="nil"/>
            </w:tcBorders>
            <w:noWrap/>
            <w:hideMark/>
          </w:tcPr>
          <w:p w14:paraId="5B0BBA78" w14:textId="77777777" w:rsidR="00BC0331" w:rsidRPr="00A5606A" w:rsidRDefault="00BC0331" w:rsidP="00BC0331">
            <w:pPr>
              <w:rPr>
                <w:rFonts w:ascii="Arial" w:hAnsi="Arial" w:cs="Arial"/>
                <w:b/>
                <w:bCs/>
                <w:color w:val="000000"/>
                <w:sz w:val="12"/>
                <w:szCs w:val="12"/>
              </w:rPr>
            </w:pPr>
            <w:r w:rsidRPr="00A5606A">
              <w:rPr>
                <w:rFonts w:ascii="Arial" w:hAnsi="Arial" w:cs="Arial"/>
                <w:b/>
                <w:bCs/>
                <w:color w:val="000000"/>
                <w:sz w:val="12"/>
                <w:szCs w:val="12"/>
              </w:rPr>
              <w:t>I.</w:t>
            </w:r>
          </w:p>
        </w:tc>
        <w:tc>
          <w:tcPr>
            <w:tcW w:w="2489" w:type="dxa"/>
            <w:tcBorders>
              <w:top w:val="nil"/>
              <w:left w:val="nil"/>
              <w:bottom w:val="nil"/>
              <w:right w:val="nil"/>
            </w:tcBorders>
            <w:noWrap/>
            <w:hideMark/>
          </w:tcPr>
          <w:p w14:paraId="6BFD71EC" w14:textId="77777777" w:rsidR="00BC0331" w:rsidRPr="00A5606A" w:rsidRDefault="00BC0331" w:rsidP="00BC0331">
            <w:pPr>
              <w:rPr>
                <w:rFonts w:ascii="Arial" w:hAnsi="Arial" w:cs="Arial"/>
                <w:b/>
                <w:bCs/>
                <w:color w:val="000000"/>
                <w:sz w:val="12"/>
                <w:szCs w:val="12"/>
              </w:rPr>
            </w:pPr>
            <w:r w:rsidRPr="00A5606A">
              <w:rPr>
                <w:rFonts w:ascii="Arial" w:hAnsi="Arial" w:cs="Arial"/>
                <w:b/>
                <w:bCs/>
                <w:color w:val="000000"/>
                <w:sz w:val="12"/>
                <w:szCs w:val="12"/>
              </w:rPr>
              <w:t xml:space="preserve">Önceki Dönem Sonu Bakiyesi </w:t>
            </w:r>
          </w:p>
        </w:tc>
        <w:tc>
          <w:tcPr>
            <w:tcW w:w="709" w:type="dxa"/>
            <w:tcBorders>
              <w:top w:val="nil"/>
              <w:left w:val="nil"/>
              <w:bottom w:val="nil"/>
              <w:right w:val="nil"/>
            </w:tcBorders>
            <w:vAlign w:val="bottom"/>
          </w:tcPr>
          <w:p w14:paraId="75084CE3" w14:textId="77777777" w:rsidR="00BC0331" w:rsidRPr="00A5606A" w:rsidRDefault="00BC0331" w:rsidP="00BC0331">
            <w:pPr>
              <w:jc w:val="center"/>
              <w:rPr>
                <w:rFonts w:ascii="Arial" w:hAnsi="Arial" w:cs="Arial"/>
                <w:b/>
                <w:sz w:val="12"/>
                <w:szCs w:val="12"/>
              </w:rPr>
            </w:pPr>
            <w:r w:rsidRPr="00A5606A">
              <w:rPr>
                <w:rFonts w:ascii="Arial" w:hAnsi="Arial" w:cs="Arial"/>
                <w:b/>
                <w:bCs/>
                <w:sz w:val="12"/>
                <w:szCs w:val="12"/>
              </w:rPr>
              <w:t>(V)</w:t>
            </w:r>
          </w:p>
        </w:tc>
        <w:tc>
          <w:tcPr>
            <w:tcW w:w="738" w:type="dxa"/>
            <w:tcBorders>
              <w:top w:val="nil"/>
              <w:left w:val="nil"/>
              <w:bottom w:val="nil"/>
              <w:right w:val="nil"/>
            </w:tcBorders>
            <w:noWrap/>
            <w:vAlign w:val="bottom"/>
          </w:tcPr>
          <w:p w14:paraId="5A7A9EDE" w14:textId="75CFE692" w:rsidR="00BC0331" w:rsidRPr="00A60FF3" w:rsidRDefault="00BC0331" w:rsidP="00BC0331">
            <w:pPr>
              <w:jc w:val="right"/>
              <w:rPr>
                <w:rFonts w:ascii="Arial" w:hAnsi="Arial" w:cs="Arial"/>
                <w:b/>
                <w:sz w:val="11"/>
                <w:szCs w:val="11"/>
              </w:rPr>
            </w:pPr>
            <w:r w:rsidRPr="00A60FF3">
              <w:rPr>
                <w:rFonts w:ascii="Arial" w:hAnsi="Arial" w:cs="Arial"/>
                <w:b/>
                <w:sz w:val="11"/>
                <w:szCs w:val="11"/>
              </w:rPr>
              <w:t>900.000</w:t>
            </w:r>
          </w:p>
        </w:tc>
        <w:tc>
          <w:tcPr>
            <w:tcW w:w="686" w:type="dxa"/>
            <w:tcBorders>
              <w:top w:val="nil"/>
              <w:left w:val="nil"/>
              <w:bottom w:val="nil"/>
              <w:right w:val="nil"/>
            </w:tcBorders>
            <w:noWrap/>
            <w:vAlign w:val="bottom"/>
          </w:tcPr>
          <w:p w14:paraId="2D2D94F9" w14:textId="56AD77B7" w:rsidR="00BC0331" w:rsidRPr="00A60FF3" w:rsidRDefault="00BC0331" w:rsidP="00BC0331">
            <w:pPr>
              <w:jc w:val="right"/>
              <w:rPr>
                <w:rFonts w:ascii="Arial" w:hAnsi="Arial" w:cs="Arial"/>
                <w:b/>
                <w:sz w:val="11"/>
                <w:szCs w:val="11"/>
              </w:rPr>
            </w:pPr>
            <w:r w:rsidRPr="00A60FF3">
              <w:rPr>
                <w:rFonts w:ascii="Arial" w:hAnsi="Arial" w:cs="Arial"/>
                <w:b/>
                <w:sz w:val="11"/>
                <w:szCs w:val="11"/>
              </w:rPr>
              <w:t>-</w:t>
            </w:r>
          </w:p>
        </w:tc>
        <w:tc>
          <w:tcPr>
            <w:tcW w:w="699" w:type="dxa"/>
            <w:tcBorders>
              <w:top w:val="nil"/>
              <w:left w:val="nil"/>
              <w:bottom w:val="nil"/>
              <w:right w:val="nil"/>
            </w:tcBorders>
            <w:noWrap/>
            <w:vAlign w:val="bottom"/>
          </w:tcPr>
          <w:p w14:paraId="48B8E4A1" w14:textId="675501B5" w:rsidR="00BC0331" w:rsidRPr="00A60FF3" w:rsidRDefault="00BC0331" w:rsidP="00BC0331">
            <w:pPr>
              <w:jc w:val="right"/>
              <w:rPr>
                <w:rFonts w:ascii="Arial" w:hAnsi="Arial" w:cs="Arial"/>
                <w:b/>
                <w:sz w:val="11"/>
                <w:szCs w:val="11"/>
              </w:rPr>
            </w:pPr>
            <w:r w:rsidRPr="00A60FF3">
              <w:rPr>
                <w:rFonts w:ascii="Arial" w:hAnsi="Arial" w:cs="Arial"/>
                <w:b/>
                <w:sz w:val="11"/>
                <w:szCs w:val="11"/>
              </w:rPr>
              <w:t>-</w:t>
            </w:r>
          </w:p>
        </w:tc>
        <w:tc>
          <w:tcPr>
            <w:tcW w:w="798" w:type="dxa"/>
            <w:tcBorders>
              <w:top w:val="nil"/>
              <w:left w:val="nil"/>
              <w:bottom w:val="nil"/>
              <w:right w:val="nil"/>
            </w:tcBorders>
            <w:noWrap/>
            <w:vAlign w:val="bottom"/>
          </w:tcPr>
          <w:p w14:paraId="7827DBF6" w14:textId="7E71B875" w:rsidR="00BC0331" w:rsidRPr="00A60FF3" w:rsidRDefault="00BC0331" w:rsidP="00BC0331">
            <w:pPr>
              <w:jc w:val="right"/>
              <w:rPr>
                <w:rFonts w:ascii="Arial" w:hAnsi="Arial" w:cs="Arial"/>
                <w:b/>
                <w:sz w:val="11"/>
                <w:szCs w:val="11"/>
              </w:rPr>
            </w:pPr>
            <w:r w:rsidRPr="00A60FF3">
              <w:rPr>
                <w:rFonts w:ascii="Arial" w:hAnsi="Arial" w:cs="Arial"/>
                <w:b/>
                <w:sz w:val="11"/>
                <w:szCs w:val="11"/>
              </w:rPr>
              <w:t>431</w:t>
            </w:r>
          </w:p>
        </w:tc>
        <w:tc>
          <w:tcPr>
            <w:tcW w:w="735" w:type="dxa"/>
            <w:tcBorders>
              <w:top w:val="nil"/>
              <w:left w:val="nil"/>
              <w:bottom w:val="nil"/>
              <w:right w:val="nil"/>
            </w:tcBorders>
            <w:noWrap/>
            <w:vAlign w:val="bottom"/>
          </w:tcPr>
          <w:p w14:paraId="2C2E66A7" w14:textId="525191DA" w:rsidR="00BC0331" w:rsidRPr="00DB14C4" w:rsidRDefault="00BC0331" w:rsidP="00BC0331">
            <w:pPr>
              <w:jc w:val="right"/>
              <w:rPr>
                <w:rFonts w:ascii="Arial" w:hAnsi="Arial" w:cs="Arial"/>
                <w:b/>
                <w:sz w:val="11"/>
                <w:szCs w:val="11"/>
              </w:rPr>
            </w:pPr>
            <w:r w:rsidRPr="00DB14C4">
              <w:rPr>
                <w:rFonts w:ascii="Arial" w:hAnsi="Arial" w:cs="Arial"/>
                <w:b/>
                <w:sz w:val="11"/>
                <w:szCs w:val="11"/>
              </w:rPr>
              <w:t>238.121</w:t>
            </w:r>
          </w:p>
        </w:tc>
        <w:tc>
          <w:tcPr>
            <w:tcW w:w="709" w:type="dxa"/>
            <w:tcBorders>
              <w:top w:val="nil"/>
              <w:left w:val="nil"/>
              <w:bottom w:val="nil"/>
              <w:right w:val="nil"/>
            </w:tcBorders>
            <w:noWrap/>
            <w:vAlign w:val="bottom"/>
          </w:tcPr>
          <w:p w14:paraId="0B24D8EE" w14:textId="1E554285" w:rsidR="00BC0331" w:rsidRPr="00DB14C4" w:rsidRDefault="00BC0331" w:rsidP="00BC0331">
            <w:pPr>
              <w:jc w:val="right"/>
              <w:rPr>
                <w:rFonts w:ascii="Arial" w:hAnsi="Arial" w:cs="Arial"/>
                <w:b/>
                <w:sz w:val="11"/>
                <w:szCs w:val="11"/>
              </w:rPr>
            </w:pPr>
            <w:r w:rsidRPr="00DB14C4">
              <w:rPr>
                <w:rFonts w:ascii="Arial" w:hAnsi="Arial" w:cs="Arial"/>
                <w:b/>
                <w:sz w:val="11"/>
                <w:szCs w:val="11"/>
              </w:rPr>
              <w:t>(14.925)</w:t>
            </w:r>
          </w:p>
        </w:tc>
        <w:tc>
          <w:tcPr>
            <w:tcW w:w="455" w:type="dxa"/>
            <w:tcBorders>
              <w:top w:val="nil"/>
              <w:left w:val="nil"/>
              <w:bottom w:val="nil"/>
              <w:right w:val="nil"/>
            </w:tcBorders>
            <w:noWrap/>
            <w:vAlign w:val="bottom"/>
          </w:tcPr>
          <w:p w14:paraId="1FA2E826" w14:textId="074933D9" w:rsidR="00BC0331" w:rsidRPr="00DB14C4" w:rsidRDefault="00BC0331" w:rsidP="00BC0331">
            <w:pPr>
              <w:jc w:val="right"/>
              <w:rPr>
                <w:rFonts w:ascii="Arial" w:hAnsi="Arial" w:cs="Arial"/>
                <w:b/>
                <w:sz w:val="11"/>
                <w:szCs w:val="11"/>
              </w:rPr>
            </w:pPr>
            <w:r>
              <w:rPr>
                <w:rFonts w:ascii="Arial" w:hAnsi="Arial" w:cs="Arial"/>
                <w:b/>
                <w:sz w:val="11"/>
                <w:szCs w:val="11"/>
              </w:rPr>
              <w:t>-</w:t>
            </w:r>
          </w:p>
        </w:tc>
        <w:tc>
          <w:tcPr>
            <w:tcW w:w="696" w:type="dxa"/>
            <w:tcBorders>
              <w:top w:val="nil"/>
              <w:left w:val="nil"/>
              <w:bottom w:val="nil"/>
              <w:right w:val="nil"/>
            </w:tcBorders>
            <w:noWrap/>
            <w:vAlign w:val="bottom"/>
          </w:tcPr>
          <w:p w14:paraId="47B0AA6F" w14:textId="47E5B87D" w:rsidR="00BC0331" w:rsidRPr="00DB14C4" w:rsidRDefault="00BC0331" w:rsidP="00BC0331">
            <w:pPr>
              <w:jc w:val="right"/>
              <w:rPr>
                <w:rFonts w:ascii="Arial" w:hAnsi="Arial" w:cs="Arial"/>
                <w:b/>
                <w:sz w:val="11"/>
                <w:szCs w:val="11"/>
              </w:rPr>
            </w:pPr>
            <w:r w:rsidRPr="00DB14C4">
              <w:rPr>
                <w:rFonts w:ascii="Arial" w:hAnsi="Arial" w:cs="Arial"/>
                <w:b/>
                <w:sz w:val="11"/>
                <w:szCs w:val="11"/>
              </w:rPr>
              <w:t>20.689</w:t>
            </w:r>
          </w:p>
        </w:tc>
        <w:tc>
          <w:tcPr>
            <w:tcW w:w="708" w:type="dxa"/>
            <w:tcBorders>
              <w:top w:val="nil"/>
              <w:left w:val="nil"/>
              <w:bottom w:val="nil"/>
              <w:right w:val="nil"/>
            </w:tcBorders>
            <w:noWrap/>
            <w:vAlign w:val="bottom"/>
          </w:tcPr>
          <w:p w14:paraId="5F8739BE" w14:textId="0ED42E8F" w:rsidR="00BC0331" w:rsidRPr="00BC0331" w:rsidRDefault="00BC0331" w:rsidP="00BC0331">
            <w:pPr>
              <w:jc w:val="right"/>
              <w:rPr>
                <w:rFonts w:ascii="Arial" w:hAnsi="Arial" w:cs="Arial"/>
                <w:b/>
                <w:sz w:val="11"/>
                <w:szCs w:val="11"/>
              </w:rPr>
            </w:pPr>
            <w:r w:rsidRPr="00BC0331">
              <w:rPr>
                <w:rFonts w:ascii="Arial" w:hAnsi="Arial" w:cs="Arial"/>
                <w:b/>
                <w:sz w:val="11"/>
                <w:szCs w:val="11"/>
              </w:rPr>
              <w:t>(17.613)</w:t>
            </w:r>
          </w:p>
        </w:tc>
        <w:tc>
          <w:tcPr>
            <w:tcW w:w="438" w:type="dxa"/>
            <w:tcBorders>
              <w:top w:val="nil"/>
              <w:left w:val="nil"/>
              <w:bottom w:val="nil"/>
              <w:right w:val="nil"/>
            </w:tcBorders>
            <w:noWrap/>
            <w:vAlign w:val="bottom"/>
          </w:tcPr>
          <w:p w14:paraId="61BF0A8F" w14:textId="2800459E" w:rsidR="00BC0331" w:rsidRPr="00BC0331" w:rsidRDefault="00BC0331" w:rsidP="00BC0331">
            <w:pPr>
              <w:jc w:val="right"/>
              <w:rPr>
                <w:rFonts w:ascii="Arial" w:hAnsi="Arial" w:cs="Arial"/>
                <w:b/>
                <w:sz w:val="11"/>
                <w:szCs w:val="11"/>
              </w:rPr>
            </w:pPr>
            <w:r>
              <w:rPr>
                <w:rFonts w:ascii="Arial" w:hAnsi="Arial" w:cs="Arial"/>
                <w:b/>
                <w:sz w:val="11"/>
                <w:szCs w:val="11"/>
              </w:rPr>
              <w:t>-</w:t>
            </w:r>
          </w:p>
        </w:tc>
        <w:tc>
          <w:tcPr>
            <w:tcW w:w="774" w:type="dxa"/>
            <w:tcBorders>
              <w:top w:val="nil"/>
              <w:left w:val="nil"/>
              <w:bottom w:val="nil"/>
              <w:right w:val="nil"/>
            </w:tcBorders>
            <w:noWrap/>
            <w:vAlign w:val="bottom"/>
          </w:tcPr>
          <w:p w14:paraId="7904F64C" w14:textId="23C66478" w:rsidR="00BC0331" w:rsidRPr="00BC0331" w:rsidRDefault="00BC0331" w:rsidP="00BC0331">
            <w:pPr>
              <w:jc w:val="right"/>
              <w:rPr>
                <w:rFonts w:ascii="Arial" w:hAnsi="Arial" w:cs="Arial"/>
                <w:b/>
                <w:sz w:val="11"/>
                <w:szCs w:val="11"/>
              </w:rPr>
            </w:pPr>
            <w:r w:rsidRPr="00BC0331">
              <w:rPr>
                <w:rFonts w:ascii="Arial" w:hAnsi="Arial" w:cs="Arial"/>
                <w:b/>
                <w:sz w:val="11"/>
                <w:szCs w:val="11"/>
              </w:rPr>
              <w:t>1.113.454</w:t>
            </w:r>
          </w:p>
        </w:tc>
        <w:tc>
          <w:tcPr>
            <w:tcW w:w="745" w:type="dxa"/>
            <w:tcBorders>
              <w:top w:val="nil"/>
              <w:left w:val="nil"/>
              <w:bottom w:val="nil"/>
              <w:right w:val="nil"/>
            </w:tcBorders>
            <w:noWrap/>
            <w:vAlign w:val="bottom"/>
          </w:tcPr>
          <w:p w14:paraId="4E69C675" w14:textId="32792527" w:rsidR="00BC0331" w:rsidRPr="00BC0331" w:rsidRDefault="00BC0331" w:rsidP="00BC0331">
            <w:pPr>
              <w:jc w:val="right"/>
              <w:rPr>
                <w:rFonts w:ascii="Arial" w:hAnsi="Arial" w:cs="Arial"/>
                <w:b/>
                <w:sz w:val="11"/>
                <w:szCs w:val="11"/>
              </w:rPr>
            </w:pPr>
            <w:r w:rsidRPr="00BC0331">
              <w:rPr>
                <w:rFonts w:ascii="Arial" w:hAnsi="Arial" w:cs="Arial"/>
                <w:b/>
                <w:sz w:val="11"/>
                <w:szCs w:val="11"/>
              </w:rPr>
              <w:t>(1.228)</w:t>
            </w:r>
          </w:p>
        </w:tc>
        <w:tc>
          <w:tcPr>
            <w:tcW w:w="784" w:type="dxa"/>
            <w:tcBorders>
              <w:top w:val="nil"/>
              <w:left w:val="nil"/>
              <w:bottom w:val="nil"/>
              <w:right w:val="nil"/>
            </w:tcBorders>
            <w:noWrap/>
            <w:vAlign w:val="bottom"/>
          </w:tcPr>
          <w:p w14:paraId="4AEF524A" w14:textId="64314FB5" w:rsidR="00BC0331" w:rsidRPr="00BC0331" w:rsidRDefault="00BC0331" w:rsidP="00BC0331">
            <w:pPr>
              <w:jc w:val="right"/>
              <w:rPr>
                <w:rFonts w:ascii="Arial" w:hAnsi="Arial" w:cs="Arial"/>
                <w:b/>
                <w:sz w:val="11"/>
                <w:szCs w:val="11"/>
              </w:rPr>
            </w:pPr>
            <w:r w:rsidRPr="00BC0331">
              <w:rPr>
                <w:rFonts w:ascii="Arial" w:hAnsi="Arial" w:cs="Arial"/>
                <w:b/>
                <w:sz w:val="11"/>
                <w:szCs w:val="11"/>
              </w:rPr>
              <w:t>250.239</w:t>
            </w:r>
          </w:p>
        </w:tc>
        <w:tc>
          <w:tcPr>
            <w:tcW w:w="927" w:type="dxa"/>
            <w:tcBorders>
              <w:top w:val="nil"/>
              <w:left w:val="nil"/>
              <w:bottom w:val="nil"/>
              <w:right w:val="nil"/>
            </w:tcBorders>
            <w:noWrap/>
            <w:vAlign w:val="bottom"/>
          </w:tcPr>
          <w:p w14:paraId="5A34CE47" w14:textId="6C30034D" w:rsidR="00BC0331" w:rsidRPr="00BC0331" w:rsidRDefault="00BC0331" w:rsidP="00BC0331">
            <w:pPr>
              <w:jc w:val="right"/>
              <w:rPr>
                <w:rFonts w:ascii="Arial" w:hAnsi="Arial" w:cs="Arial"/>
                <w:b/>
                <w:sz w:val="11"/>
                <w:szCs w:val="11"/>
              </w:rPr>
            </w:pPr>
            <w:r w:rsidRPr="00BC0331">
              <w:rPr>
                <w:rFonts w:ascii="Arial" w:hAnsi="Arial" w:cs="Arial"/>
                <w:b/>
                <w:sz w:val="11"/>
                <w:szCs w:val="11"/>
              </w:rPr>
              <w:t>2.489.168</w:t>
            </w:r>
          </w:p>
        </w:tc>
        <w:tc>
          <w:tcPr>
            <w:tcW w:w="662" w:type="dxa"/>
            <w:gridSpan w:val="2"/>
            <w:tcBorders>
              <w:top w:val="nil"/>
              <w:left w:val="nil"/>
              <w:bottom w:val="nil"/>
              <w:right w:val="nil"/>
            </w:tcBorders>
            <w:noWrap/>
            <w:vAlign w:val="bottom"/>
          </w:tcPr>
          <w:p w14:paraId="36DA5B20" w14:textId="34D0F639" w:rsidR="00BC0331" w:rsidRPr="00BC0331" w:rsidRDefault="00BC0331" w:rsidP="00BC0331">
            <w:pPr>
              <w:jc w:val="right"/>
              <w:rPr>
                <w:rFonts w:ascii="Arial" w:hAnsi="Arial" w:cs="Arial"/>
                <w:b/>
                <w:sz w:val="11"/>
                <w:szCs w:val="11"/>
              </w:rPr>
            </w:pPr>
            <w:r w:rsidRPr="00BC0331">
              <w:rPr>
                <w:rFonts w:ascii="Arial" w:hAnsi="Arial" w:cs="Arial"/>
                <w:b/>
                <w:sz w:val="11"/>
                <w:szCs w:val="11"/>
              </w:rPr>
              <w:t>156.047</w:t>
            </w:r>
          </w:p>
        </w:tc>
        <w:tc>
          <w:tcPr>
            <w:tcW w:w="794" w:type="dxa"/>
            <w:tcBorders>
              <w:top w:val="nil"/>
              <w:left w:val="nil"/>
              <w:bottom w:val="nil"/>
              <w:right w:val="nil"/>
            </w:tcBorders>
            <w:noWrap/>
            <w:vAlign w:val="bottom"/>
          </w:tcPr>
          <w:p w14:paraId="71E6B297" w14:textId="629452E3" w:rsidR="00BC0331" w:rsidRPr="00BC0331" w:rsidRDefault="00BC0331" w:rsidP="00BC0331">
            <w:pPr>
              <w:jc w:val="right"/>
              <w:rPr>
                <w:rFonts w:ascii="Arial" w:hAnsi="Arial" w:cs="Arial"/>
                <w:b/>
                <w:sz w:val="11"/>
                <w:szCs w:val="11"/>
              </w:rPr>
            </w:pPr>
            <w:r w:rsidRPr="00BC0331">
              <w:rPr>
                <w:rFonts w:ascii="Arial" w:hAnsi="Arial" w:cs="Arial"/>
                <w:b/>
                <w:sz w:val="11"/>
                <w:szCs w:val="11"/>
              </w:rPr>
              <w:t>2.645.215</w:t>
            </w:r>
          </w:p>
        </w:tc>
      </w:tr>
      <w:tr w:rsidR="00BC0331" w:rsidRPr="00A5606A" w14:paraId="51E13AD9" w14:textId="77777777" w:rsidTr="00BC0331">
        <w:trPr>
          <w:trHeight w:val="20"/>
        </w:trPr>
        <w:tc>
          <w:tcPr>
            <w:tcW w:w="483" w:type="dxa"/>
            <w:tcBorders>
              <w:top w:val="nil"/>
              <w:left w:val="nil"/>
              <w:bottom w:val="nil"/>
              <w:right w:val="nil"/>
            </w:tcBorders>
            <w:noWrap/>
            <w:hideMark/>
          </w:tcPr>
          <w:p w14:paraId="4A1CC21E" w14:textId="77777777" w:rsidR="00BC0331" w:rsidRPr="00A5606A" w:rsidRDefault="00BC0331" w:rsidP="00BC0331">
            <w:pPr>
              <w:rPr>
                <w:rFonts w:ascii="Arial" w:hAnsi="Arial" w:cs="Arial"/>
                <w:b/>
                <w:bCs/>
                <w:color w:val="000000"/>
                <w:sz w:val="12"/>
                <w:szCs w:val="12"/>
              </w:rPr>
            </w:pPr>
            <w:r w:rsidRPr="00A5606A">
              <w:rPr>
                <w:rFonts w:ascii="Arial" w:hAnsi="Arial" w:cs="Arial"/>
                <w:b/>
                <w:bCs/>
                <w:color w:val="000000"/>
                <w:sz w:val="12"/>
                <w:szCs w:val="12"/>
              </w:rPr>
              <w:t>II.</w:t>
            </w:r>
          </w:p>
        </w:tc>
        <w:tc>
          <w:tcPr>
            <w:tcW w:w="2489" w:type="dxa"/>
            <w:tcBorders>
              <w:top w:val="nil"/>
              <w:left w:val="nil"/>
              <w:bottom w:val="nil"/>
              <w:right w:val="nil"/>
            </w:tcBorders>
            <w:noWrap/>
            <w:hideMark/>
          </w:tcPr>
          <w:p w14:paraId="4C4FC4BA" w14:textId="77777777" w:rsidR="00BC0331" w:rsidRPr="00A5606A" w:rsidRDefault="00BC0331" w:rsidP="00BC0331">
            <w:pPr>
              <w:rPr>
                <w:rFonts w:ascii="Arial" w:hAnsi="Arial" w:cs="Arial"/>
                <w:b/>
                <w:bCs/>
                <w:color w:val="000000"/>
                <w:sz w:val="12"/>
                <w:szCs w:val="12"/>
              </w:rPr>
            </w:pPr>
            <w:r w:rsidRPr="00A5606A">
              <w:rPr>
                <w:rFonts w:ascii="Arial" w:hAnsi="Arial" w:cs="Arial"/>
                <w:b/>
                <w:bCs/>
                <w:color w:val="000000"/>
                <w:sz w:val="12"/>
                <w:szCs w:val="12"/>
              </w:rPr>
              <w:t>TMS 8 Uyarınca Yapılan Düzeltmeler</w:t>
            </w:r>
          </w:p>
        </w:tc>
        <w:tc>
          <w:tcPr>
            <w:tcW w:w="709" w:type="dxa"/>
            <w:tcBorders>
              <w:top w:val="nil"/>
              <w:left w:val="nil"/>
              <w:bottom w:val="nil"/>
              <w:right w:val="nil"/>
            </w:tcBorders>
          </w:tcPr>
          <w:p w14:paraId="2B3AE684" w14:textId="77777777" w:rsidR="00BC0331" w:rsidRPr="00A5606A" w:rsidRDefault="00BC0331" w:rsidP="00BC0331">
            <w:pPr>
              <w:jc w:val="right"/>
              <w:rPr>
                <w:rFonts w:ascii="Arial" w:hAnsi="Arial" w:cs="Arial"/>
                <w:b/>
                <w:sz w:val="12"/>
                <w:szCs w:val="12"/>
              </w:rPr>
            </w:pPr>
          </w:p>
        </w:tc>
        <w:tc>
          <w:tcPr>
            <w:tcW w:w="738" w:type="dxa"/>
            <w:tcBorders>
              <w:top w:val="nil"/>
              <w:left w:val="nil"/>
              <w:bottom w:val="nil"/>
              <w:right w:val="nil"/>
            </w:tcBorders>
            <w:noWrap/>
            <w:vAlign w:val="bottom"/>
          </w:tcPr>
          <w:p w14:paraId="0DAA32B8" w14:textId="346198D0" w:rsidR="00BC0331" w:rsidRPr="00A60FF3" w:rsidRDefault="00BC0331" w:rsidP="00BC0331">
            <w:pPr>
              <w:jc w:val="right"/>
              <w:rPr>
                <w:rFonts w:ascii="Arial" w:hAnsi="Arial" w:cs="Arial"/>
                <w:b/>
                <w:sz w:val="11"/>
                <w:szCs w:val="11"/>
              </w:rPr>
            </w:pPr>
            <w:r>
              <w:rPr>
                <w:rFonts w:ascii="Arial" w:hAnsi="Arial" w:cs="Arial"/>
                <w:b/>
                <w:sz w:val="11"/>
                <w:szCs w:val="11"/>
              </w:rPr>
              <w:t>-</w:t>
            </w:r>
          </w:p>
        </w:tc>
        <w:tc>
          <w:tcPr>
            <w:tcW w:w="686" w:type="dxa"/>
            <w:tcBorders>
              <w:top w:val="nil"/>
              <w:left w:val="nil"/>
              <w:bottom w:val="nil"/>
              <w:right w:val="nil"/>
            </w:tcBorders>
            <w:noWrap/>
            <w:vAlign w:val="bottom"/>
          </w:tcPr>
          <w:p w14:paraId="55686B60" w14:textId="0F3D8C32" w:rsidR="00BC0331" w:rsidRPr="00A60FF3" w:rsidRDefault="00BC0331" w:rsidP="00BC0331">
            <w:pPr>
              <w:jc w:val="right"/>
              <w:rPr>
                <w:rFonts w:ascii="Arial" w:hAnsi="Arial" w:cs="Arial"/>
                <w:b/>
                <w:sz w:val="11"/>
                <w:szCs w:val="11"/>
              </w:rPr>
            </w:pPr>
            <w:r w:rsidRPr="00A60FF3">
              <w:rPr>
                <w:rFonts w:ascii="Arial" w:hAnsi="Arial" w:cs="Arial"/>
                <w:b/>
                <w:sz w:val="11"/>
                <w:szCs w:val="11"/>
              </w:rPr>
              <w:t>-</w:t>
            </w:r>
          </w:p>
        </w:tc>
        <w:tc>
          <w:tcPr>
            <w:tcW w:w="699" w:type="dxa"/>
            <w:tcBorders>
              <w:top w:val="nil"/>
              <w:left w:val="nil"/>
              <w:bottom w:val="nil"/>
              <w:right w:val="nil"/>
            </w:tcBorders>
            <w:noWrap/>
            <w:vAlign w:val="bottom"/>
          </w:tcPr>
          <w:p w14:paraId="21EC1400" w14:textId="4738240B" w:rsidR="00BC0331" w:rsidRPr="00A60FF3" w:rsidRDefault="00BC0331" w:rsidP="00BC0331">
            <w:pPr>
              <w:jc w:val="right"/>
              <w:rPr>
                <w:rFonts w:ascii="Arial" w:hAnsi="Arial" w:cs="Arial"/>
                <w:b/>
                <w:sz w:val="11"/>
                <w:szCs w:val="11"/>
              </w:rPr>
            </w:pPr>
            <w:r w:rsidRPr="00A60FF3">
              <w:rPr>
                <w:rFonts w:ascii="Arial" w:hAnsi="Arial" w:cs="Arial"/>
                <w:b/>
                <w:sz w:val="11"/>
                <w:szCs w:val="11"/>
              </w:rPr>
              <w:t>-</w:t>
            </w:r>
          </w:p>
        </w:tc>
        <w:tc>
          <w:tcPr>
            <w:tcW w:w="798" w:type="dxa"/>
            <w:tcBorders>
              <w:top w:val="nil"/>
              <w:left w:val="nil"/>
              <w:bottom w:val="nil"/>
              <w:right w:val="nil"/>
            </w:tcBorders>
            <w:noWrap/>
            <w:vAlign w:val="bottom"/>
          </w:tcPr>
          <w:p w14:paraId="78C7FA78" w14:textId="1EDE286E" w:rsidR="00BC0331" w:rsidRPr="00A60FF3" w:rsidRDefault="00BC0331" w:rsidP="00BC0331">
            <w:pPr>
              <w:jc w:val="right"/>
              <w:rPr>
                <w:rFonts w:ascii="Arial" w:hAnsi="Arial" w:cs="Arial"/>
                <w:b/>
                <w:sz w:val="11"/>
                <w:szCs w:val="11"/>
              </w:rPr>
            </w:pPr>
            <w:r>
              <w:rPr>
                <w:rFonts w:ascii="Arial" w:hAnsi="Arial" w:cs="Arial"/>
                <w:b/>
                <w:sz w:val="11"/>
                <w:szCs w:val="11"/>
              </w:rPr>
              <w:t>-</w:t>
            </w:r>
          </w:p>
        </w:tc>
        <w:tc>
          <w:tcPr>
            <w:tcW w:w="735" w:type="dxa"/>
            <w:tcBorders>
              <w:top w:val="nil"/>
              <w:left w:val="nil"/>
              <w:bottom w:val="nil"/>
              <w:right w:val="nil"/>
            </w:tcBorders>
            <w:noWrap/>
            <w:vAlign w:val="bottom"/>
          </w:tcPr>
          <w:p w14:paraId="2AE0CFD2" w14:textId="0CF9443E" w:rsidR="00BC0331" w:rsidRPr="00DB14C4" w:rsidRDefault="00BC0331" w:rsidP="00BC0331">
            <w:pPr>
              <w:jc w:val="right"/>
              <w:rPr>
                <w:rFonts w:ascii="Arial" w:hAnsi="Arial" w:cs="Arial"/>
                <w:b/>
                <w:sz w:val="11"/>
                <w:szCs w:val="11"/>
              </w:rPr>
            </w:pPr>
            <w:r>
              <w:rPr>
                <w:rFonts w:ascii="Arial" w:hAnsi="Arial" w:cs="Arial"/>
                <w:b/>
                <w:sz w:val="11"/>
                <w:szCs w:val="11"/>
              </w:rPr>
              <w:t>-</w:t>
            </w:r>
          </w:p>
        </w:tc>
        <w:tc>
          <w:tcPr>
            <w:tcW w:w="709" w:type="dxa"/>
            <w:tcBorders>
              <w:top w:val="nil"/>
              <w:left w:val="nil"/>
              <w:bottom w:val="nil"/>
              <w:right w:val="nil"/>
            </w:tcBorders>
            <w:noWrap/>
            <w:vAlign w:val="bottom"/>
          </w:tcPr>
          <w:p w14:paraId="0D917971" w14:textId="5F02216C" w:rsidR="00BC0331" w:rsidRPr="00DB14C4" w:rsidRDefault="00BC0331" w:rsidP="00BC0331">
            <w:pPr>
              <w:jc w:val="right"/>
              <w:rPr>
                <w:rFonts w:ascii="Arial" w:hAnsi="Arial" w:cs="Arial"/>
                <w:b/>
                <w:sz w:val="11"/>
                <w:szCs w:val="11"/>
              </w:rPr>
            </w:pPr>
            <w:r>
              <w:rPr>
                <w:rFonts w:ascii="Arial" w:hAnsi="Arial" w:cs="Arial"/>
                <w:b/>
                <w:sz w:val="11"/>
                <w:szCs w:val="11"/>
              </w:rPr>
              <w:t>-</w:t>
            </w:r>
          </w:p>
        </w:tc>
        <w:tc>
          <w:tcPr>
            <w:tcW w:w="455" w:type="dxa"/>
            <w:tcBorders>
              <w:top w:val="nil"/>
              <w:left w:val="nil"/>
              <w:bottom w:val="nil"/>
              <w:right w:val="nil"/>
            </w:tcBorders>
            <w:noWrap/>
            <w:vAlign w:val="bottom"/>
          </w:tcPr>
          <w:p w14:paraId="20ECA8D6" w14:textId="1D52A429" w:rsidR="00BC0331" w:rsidRPr="00DB14C4" w:rsidRDefault="00BC0331" w:rsidP="00BC0331">
            <w:pPr>
              <w:jc w:val="right"/>
              <w:rPr>
                <w:rFonts w:ascii="Arial" w:hAnsi="Arial" w:cs="Arial"/>
                <w:b/>
                <w:sz w:val="11"/>
                <w:szCs w:val="11"/>
              </w:rPr>
            </w:pPr>
            <w:r>
              <w:rPr>
                <w:rFonts w:ascii="Arial" w:hAnsi="Arial" w:cs="Arial"/>
                <w:b/>
                <w:sz w:val="11"/>
                <w:szCs w:val="11"/>
              </w:rPr>
              <w:t>-</w:t>
            </w:r>
          </w:p>
        </w:tc>
        <w:tc>
          <w:tcPr>
            <w:tcW w:w="696" w:type="dxa"/>
            <w:tcBorders>
              <w:top w:val="nil"/>
              <w:left w:val="nil"/>
              <w:bottom w:val="nil"/>
              <w:right w:val="nil"/>
            </w:tcBorders>
            <w:noWrap/>
            <w:vAlign w:val="bottom"/>
          </w:tcPr>
          <w:p w14:paraId="3215E9D7" w14:textId="220A98F1" w:rsidR="00BC0331" w:rsidRPr="00DB14C4" w:rsidRDefault="00BC0331" w:rsidP="00BC0331">
            <w:pPr>
              <w:jc w:val="right"/>
              <w:rPr>
                <w:rFonts w:ascii="Arial" w:hAnsi="Arial" w:cs="Arial"/>
                <w:b/>
                <w:sz w:val="11"/>
                <w:szCs w:val="11"/>
              </w:rPr>
            </w:pPr>
            <w:r>
              <w:rPr>
                <w:rFonts w:ascii="Arial" w:hAnsi="Arial" w:cs="Arial"/>
                <w:b/>
                <w:sz w:val="11"/>
                <w:szCs w:val="11"/>
              </w:rPr>
              <w:t>-</w:t>
            </w:r>
          </w:p>
        </w:tc>
        <w:tc>
          <w:tcPr>
            <w:tcW w:w="708" w:type="dxa"/>
            <w:tcBorders>
              <w:top w:val="nil"/>
              <w:left w:val="nil"/>
              <w:bottom w:val="nil"/>
              <w:right w:val="nil"/>
            </w:tcBorders>
            <w:noWrap/>
            <w:vAlign w:val="bottom"/>
          </w:tcPr>
          <w:p w14:paraId="0DB8BD9E" w14:textId="06CE9F13" w:rsidR="00BC0331" w:rsidRPr="00BC0331" w:rsidRDefault="00BC0331" w:rsidP="00BC0331">
            <w:pPr>
              <w:jc w:val="right"/>
              <w:rPr>
                <w:rFonts w:ascii="Arial" w:hAnsi="Arial" w:cs="Arial"/>
                <w:b/>
                <w:sz w:val="11"/>
                <w:szCs w:val="11"/>
              </w:rPr>
            </w:pPr>
            <w:r>
              <w:rPr>
                <w:rFonts w:ascii="Arial" w:hAnsi="Arial" w:cs="Arial"/>
                <w:b/>
                <w:sz w:val="11"/>
                <w:szCs w:val="11"/>
              </w:rPr>
              <w:t>-</w:t>
            </w:r>
          </w:p>
        </w:tc>
        <w:tc>
          <w:tcPr>
            <w:tcW w:w="438" w:type="dxa"/>
            <w:tcBorders>
              <w:top w:val="nil"/>
              <w:left w:val="nil"/>
              <w:bottom w:val="nil"/>
              <w:right w:val="nil"/>
            </w:tcBorders>
            <w:noWrap/>
            <w:vAlign w:val="bottom"/>
          </w:tcPr>
          <w:p w14:paraId="034F0814" w14:textId="6A5684EA" w:rsidR="00BC0331" w:rsidRPr="00BC0331" w:rsidRDefault="00BC0331" w:rsidP="00BC0331">
            <w:pPr>
              <w:jc w:val="right"/>
              <w:rPr>
                <w:rFonts w:ascii="Arial" w:hAnsi="Arial" w:cs="Arial"/>
                <w:b/>
                <w:sz w:val="11"/>
                <w:szCs w:val="11"/>
              </w:rPr>
            </w:pPr>
            <w:r>
              <w:rPr>
                <w:rFonts w:ascii="Arial" w:hAnsi="Arial" w:cs="Arial"/>
                <w:b/>
                <w:sz w:val="11"/>
                <w:szCs w:val="11"/>
              </w:rPr>
              <w:t>-</w:t>
            </w:r>
          </w:p>
        </w:tc>
        <w:tc>
          <w:tcPr>
            <w:tcW w:w="774" w:type="dxa"/>
            <w:tcBorders>
              <w:top w:val="nil"/>
              <w:left w:val="nil"/>
              <w:bottom w:val="nil"/>
              <w:right w:val="nil"/>
            </w:tcBorders>
            <w:noWrap/>
            <w:vAlign w:val="bottom"/>
          </w:tcPr>
          <w:p w14:paraId="09F5AB27" w14:textId="5C937FBC" w:rsidR="00BC0331" w:rsidRPr="00BC0331" w:rsidRDefault="00F12901" w:rsidP="00BC0331">
            <w:pPr>
              <w:jc w:val="right"/>
              <w:rPr>
                <w:rFonts w:ascii="Arial" w:hAnsi="Arial" w:cs="Arial"/>
                <w:b/>
                <w:sz w:val="11"/>
                <w:szCs w:val="11"/>
              </w:rPr>
            </w:pPr>
            <w:r>
              <w:rPr>
                <w:rFonts w:ascii="Arial" w:hAnsi="Arial" w:cs="Arial"/>
                <w:b/>
                <w:sz w:val="11"/>
                <w:szCs w:val="11"/>
              </w:rPr>
              <w:t>-</w:t>
            </w:r>
          </w:p>
        </w:tc>
        <w:tc>
          <w:tcPr>
            <w:tcW w:w="745" w:type="dxa"/>
            <w:tcBorders>
              <w:top w:val="nil"/>
              <w:left w:val="nil"/>
              <w:bottom w:val="nil"/>
              <w:right w:val="nil"/>
            </w:tcBorders>
            <w:noWrap/>
            <w:vAlign w:val="bottom"/>
          </w:tcPr>
          <w:p w14:paraId="30B3C060" w14:textId="6A0686F0" w:rsidR="00BC0331" w:rsidRPr="00BC0331" w:rsidRDefault="00BC0331" w:rsidP="00BC0331">
            <w:pPr>
              <w:ind w:left="-103"/>
              <w:jc w:val="right"/>
              <w:rPr>
                <w:rFonts w:ascii="Arial" w:hAnsi="Arial" w:cs="Arial"/>
                <w:b/>
                <w:sz w:val="11"/>
                <w:szCs w:val="11"/>
              </w:rPr>
            </w:pPr>
            <w:r w:rsidRPr="00BC0331">
              <w:rPr>
                <w:rFonts w:ascii="Arial" w:hAnsi="Arial" w:cs="Arial"/>
                <w:b/>
                <w:sz w:val="11"/>
                <w:szCs w:val="11"/>
              </w:rPr>
              <w:t>(167.149</w:t>
            </w:r>
            <w:r w:rsidR="00652612">
              <w:rPr>
                <w:rFonts w:ascii="Arial" w:hAnsi="Arial" w:cs="Arial"/>
                <w:b/>
                <w:sz w:val="11"/>
                <w:szCs w:val="11"/>
              </w:rPr>
              <w:t>)</w:t>
            </w:r>
            <w:r w:rsidR="002B2887" w:rsidRPr="00F84317">
              <w:rPr>
                <w:rFonts w:ascii="Arial" w:hAnsi="Arial" w:cs="Arial"/>
                <w:b/>
                <w:sz w:val="11"/>
                <w:szCs w:val="11"/>
                <w:vertAlign w:val="superscript"/>
              </w:rPr>
              <w:t>(*)</w:t>
            </w:r>
          </w:p>
        </w:tc>
        <w:tc>
          <w:tcPr>
            <w:tcW w:w="784" w:type="dxa"/>
            <w:tcBorders>
              <w:top w:val="nil"/>
              <w:left w:val="nil"/>
              <w:bottom w:val="nil"/>
              <w:right w:val="nil"/>
            </w:tcBorders>
            <w:noWrap/>
            <w:vAlign w:val="bottom"/>
          </w:tcPr>
          <w:p w14:paraId="7AE7FF19" w14:textId="42E40ABC" w:rsidR="00BC0331" w:rsidRPr="00BC0331" w:rsidRDefault="00F12901" w:rsidP="00BC0331">
            <w:pPr>
              <w:jc w:val="right"/>
              <w:rPr>
                <w:rFonts w:ascii="Arial" w:hAnsi="Arial" w:cs="Arial"/>
                <w:b/>
                <w:sz w:val="11"/>
                <w:szCs w:val="11"/>
              </w:rPr>
            </w:pPr>
            <w:r>
              <w:rPr>
                <w:rFonts w:ascii="Arial" w:hAnsi="Arial" w:cs="Arial"/>
                <w:b/>
                <w:sz w:val="11"/>
                <w:szCs w:val="11"/>
              </w:rPr>
              <w:t>-</w:t>
            </w:r>
          </w:p>
        </w:tc>
        <w:tc>
          <w:tcPr>
            <w:tcW w:w="927" w:type="dxa"/>
            <w:tcBorders>
              <w:top w:val="nil"/>
              <w:left w:val="nil"/>
              <w:bottom w:val="nil"/>
              <w:right w:val="nil"/>
            </w:tcBorders>
            <w:noWrap/>
            <w:vAlign w:val="bottom"/>
          </w:tcPr>
          <w:p w14:paraId="31326A0A" w14:textId="6CE13FA5" w:rsidR="00BC0331" w:rsidRPr="00BC0331" w:rsidRDefault="00BC0331" w:rsidP="00BC0331">
            <w:pPr>
              <w:jc w:val="right"/>
              <w:rPr>
                <w:rFonts w:ascii="Arial" w:hAnsi="Arial" w:cs="Arial"/>
                <w:b/>
                <w:sz w:val="11"/>
                <w:szCs w:val="11"/>
              </w:rPr>
            </w:pPr>
            <w:r w:rsidRPr="00BC0331">
              <w:rPr>
                <w:rFonts w:ascii="Arial" w:hAnsi="Arial" w:cs="Arial"/>
                <w:b/>
                <w:sz w:val="11"/>
                <w:szCs w:val="11"/>
              </w:rPr>
              <w:t>(167.149)</w:t>
            </w:r>
          </w:p>
        </w:tc>
        <w:tc>
          <w:tcPr>
            <w:tcW w:w="662" w:type="dxa"/>
            <w:gridSpan w:val="2"/>
            <w:tcBorders>
              <w:top w:val="nil"/>
              <w:left w:val="nil"/>
              <w:bottom w:val="nil"/>
              <w:right w:val="nil"/>
            </w:tcBorders>
            <w:noWrap/>
            <w:vAlign w:val="bottom"/>
          </w:tcPr>
          <w:p w14:paraId="761ADEEA" w14:textId="7A945643" w:rsidR="00BC0331" w:rsidRPr="00BC0331" w:rsidRDefault="00F12901" w:rsidP="00BC0331">
            <w:pPr>
              <w:jc w:val="right"/>
              <w:rPr>
                <w:rFonts w:ascii="Arial" w:hAnsi="Arial" w:cs="Arial"/>
                <w:b/>
                <w:sz w:val="11"/>
                <w:szCs w:val="11"/>
              </w:rPr>
            </w:pPr>
            <w:r>
              <w:rPr>
                <w:rFonts w:ascii="Arial" w:hAnsi="Arial" w:cs="Arial"/>
                <w:b/>
                <w:sz w:val="11"/>
                <w:szCs w:val="11"/>
              </w:rPr>
              <w:t>-</w:t>
            </w:r>
          </w:p>
        </w:tc>
        <w:tc>
          <w:tcPr>
            <w:tcW w:w="794" w:type="dxa"/>
            <w:tcBorders>
              <w:top w:val="nil"/>
              <w:left w:val="nil"/>
              <w:bottom w:val="nil"/>
              <w:right w:val="nil"/>
            </w:tcBorders>
            <w:noWrap/>
            <w:vAlign w:val="bottom"/>
          </w:tcPr>
          <w:p w14:paraId="7FE6BCAD" w14:textId="3BDF3AFB" w:rsidR="00BC0331" w:rsidRPr="00BC0331" w:rsidRDefault="00BC0331" w:rsidP="00BC0331">
            <w:pPr>
              <w:jc w:val="right"/>
              <w:rPr>
                <w:rFonts w:ascii="Arial" w:hAnsi="Arial" w:cs="Arial"/>
                <w:b/>
                <w:sz w:val="11"/>
                <w:szCs w:val="11"/>
              </w:rPr>
            </w:pPr>
            <w:r w:rsidRPr="00BC0331">
              <w:rPr>
                <w:rFonts w:ascii="Arial" w:hAnsi="Arial" w:cs="Arial"/>
                <w:b/>
                <w:sz w:val="11"/>
                <w:szCs w:val="11"/>
              </w:rPr>
              <w:t>(167.149)</w:t>
            </w:r>
          </w:p>
        </w:tc>
      </w:tr>
      <w:tr w:rsidR="00BC0331" w:rsidRPr="00A5606A" w14:paraId="720E8B43" w14:textId="77777777" w:rsidTr="00BC0331">
        <w:trPr>
          <w:trHeight w:val="20"/>
        </w:trPr>
        <w:tc>
          <w:tcPr>
            <w:tcW w:w="483" w:type="dxa"/>
            <w:tcBorders>
              <w:top w:val="nil"/>
              <w:left w:val="nil"/>
              <w:bottom w:val="nil"/>
              <w:right w:val="nil"/>
            </w:tcBorders>
            <w:noWrap/>
            <w:hideMark/>
          </w:tcPr>
          <w:p w14:paraId="489B765E" w14:textId="77777777" w:rsidR="00BC0331" w:rsidRPr="00A5606A" w:rsidRDefault="00BC0331" w:rsidP="00BC0331">
            <w:pPr>
              <w:rPr>
                <w:rFonts w:ascii="Arial" w:hAnsi="Arial" w:cs="Arial"/>
                <w:color w:val="000000"/>
                <w:sz w:val="12"/>
                <w:szCs w:val="12"/>
              </w:rPr>
            </w:pPr>
            <w:r w:rsidRPr="00A5606A">
              <w:rPr>
                <w:rFonts w:ascii="Arial" w:hAnsi="Arial" w:cs="Arial"/>
                <w:color w:val="000000"/>
                <w:sz w:val="12"/>
                <w:szCs w:val="12"/>
              </w:rPr>
              <w:t>2.1</w:t>
            </w:r>
          </w:p>
        </w:tc>
        <w:tc>
          <w:tcPr>
            <w:tcW w:w="2489" w:type="dxa"/>
            <w:tcBorders>
              <w:top w:val="nil"/>
              <w:left w:val="nil"/>
              <w:bottom w:val="nil"/>
              <w:right w:val="nil"/>
            </w:tcBorders>
            <w:noWrap/>
            <w:hideMark/>
          </w:tcPr>
          <w:p w14:paraId="0F18BE55" w14:textId="77777777" w:rsidR="00BC0331" w:rsidRPr="00A5606A" w:rsidRDefault="00BC0331" w:rsidP="00BC0331">
            <w:pPr>
              <w:rPr>
                <w:rFonts w:ascii="Arial" w:hAnsi="Arial" w:cs="Arial"/>
                <w:color w:val="000000"/>
                <w:sz w:val="12"/>
                <w:szCs w:val="12"/>
              </w:rPr>
            </w:pPr>
            <w:r w:rsidRPr="00A5606A">
              <w:rPr>
                <w:rFonts w:ascii="Arial" w:hAnsi="Arial" w:cs="Arial"/>
                <w:color w:val="000000"/>
                <w:sz w:val="12"/>
                <w:szCs w:val="12"/>
              </w:rPr>
              <w:t xml:space="preserve">Hataların Düzeltilmesinin Etkisi </w:t>
            </w:r>
          </w:p>
        </w:tc>
        <w:tc>
          <w:tcPr>
            <w:tcW w:w="709" w:type="dxa"/>
            <w:tcBorders>
              <w:top w:val="nil"/>
              <w:left w:val="nil"/>
              <w:bottom w:val="nil"/>
              <w:right w:val="nil"/>
            </w:tcBorders>
          </w:tcPr>
          <w:p w14:paraId="434A6F9C" w14:textId="77777777" w:rsidR="00BC0331" w:rsidRPr="00A5606A" w:rsidRDefault="00BC0331" w:rsidP="00BC0331">
            <w:pPr>
              <w:jc w:val="right"/>
              <w:rPr>
                <w:rFonts w:ascii="Arial" w:hAnsi="Arial" w:cs="Arial"/>
                <w:b/>
                <w:sz w:val="12"/>
                <w:szCs w:val="12"/>
              </w:rPr>
            </w:pPr>
          </w:p>
        </w:tc>
        <w:tc>
          <w:tcPr>
            <w:tcW w:w="738" w:type="dxa"/>
            <w:tcBorders>
              <w:top w:val="nil"/>
              <w:left w:val="nil"/>
              <w:bottom w:val="nil"/>
              <w:right w:val="nil"/>
            </w:tcBorders>
            <w:noWrap/>
            <w:vAlign w:val="bottom"/>
          </w:tcPr>
          <w:p w14:paraId="19A89E5F" w14:textId="3E05FCC7"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86" w:type="dxa"/>
            <w:tcBorders>
              <w:top w:val="nil"/>
              <w:left w:val="nil"/>
              <w:bottom w:val="nil"/>
              <w:right w:val="nil"/>
            </w:tcBorders>
            <w:noWrap/>
            <w:vAlign w:val="bottom"/>
          </w:tcPr>
          <w:p w14:paraId="74D06F29" w14:textId="4FCB9795"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9" w:type="dxa"/>
            <w:tcBorders>
              <w:top w:val="nil"/>
              <w:left w:val="nil"/>
              <w:bottom w:val="nil"/>
              <w:right w:val="nil"/>
            </w:tcBorders>
            <w:noWrap/>
            <w:vAlign w:val="bottom"/>
          </w:tcPr>
          <w:p w14:paraId="7B457120" w14:textId="508303F2"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98" w:type="dxa"/>
            <w:tcBorders>
              <w:top w:val="nil"/>
              <w:left w:val="nil"/>
              <w:bottom w:val="nil"/>
              <w:right w:val="nil"/>
            </w:tcBorders>
            <w:noWrap/>
            <w:vAlign w:val="bottom"/>
          </w:tcPr>
          <w:p w14:paraId="3211D4EF" w14:textId="5CCA1540"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35" w:type="dxa"/>
            <w:tcBorders>
              <w:top w:val="nil"/>
              <w:left w:val="nil"/>
              <w:bottom w:val="nil"/>
              <w:right w:val="nil"/>
            </w:tcBorders>
            <w:noWrap/>
            <w:vAlign w:val="bottom"/>
          </w:tcPr>
          <w:p w14:paraId="7122957C" w14:textId="394CB6E1"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9" w:type="dxa"/>
            <w:tcBorders>
              <w:top w:val="nil"/>
              <w:left w:val="nil"/>
              <w:bottom w:val="nil"/>
              <w:right w:val="nil"/>
            </w:tcBorders>
            <w:noWrap/>
            <w:vAlign w:val="bottom"/>
          </w:tcPr>
          <w:p w14:paraId="56CDACE2" w14:textId="184118BA"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55" w:type="dxa"/>
            <w:tcBorders>
              <w:top w:val="nil"/>
              <w:left w:val="nil"/>
              <w:bottom w:val="nil"/>
              <w:right w:val="nil"/>
            </w:tcBorders>
            <w:noWrap/>
            <w:vAlign w:val="bottom"/>
          </w:tcPr>
          <w:p w14:paraId="2B6E373D" w14:textId="7A7C6112"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6" w:type="dxa"/>
            <w:tcBorders>
              <w:top w:val="nil"/>
              <w:left w:val="nil"/>
              <w:bottom w:val="nil"/>
              <w:right w:val="nil"/>
            </w:tcBorders>
            <w:noWrap/>
            <w:vAlign w:val="bottom"/>
          </w:tcPr>
          <w:p w14:paraId="3E49F088" w14:textId="0D53969F"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8" w:type="dxa"/>
            <w:tcBorders>
              <w:top w:val="nil"/>
              <w:left w:val="nil"/>
              <w:bottom w:val="nil"/>
              <w:right w:val="nil"/>
            </w:tcBorders>
            <w:noWrap/>
            <w:vAlign w:val="bottom"/>
          </w:tcPr>
          <w:p w14:paraId="359D7549" w14:textId="17762440"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38" w:type="dxa"/>
            <w:tcBorders>
              <w:top w:val="nil"/>
              <w:left w:val="nil"/>
              <w:bottom w:val="nil"/>
              <w:right w:val="nil"/>
            </w:tcBorders>
            <w:noWrap/>
            <w:vAlign w:val="bottom"/>
          </w:tcPr>
          <w:p w14:paraId="74A9503A" w14:textId="6835D332"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74" w:type="dxa"/>
            <w:tcBorders>
              <w:top w:val="nil"/>
              <w:left w:val="nil"/>
              <w:bottom w:val="nil"/>
              <w:right w:val="nil"/>
            </w:tcBorders>
            <w:noWrap/>
            <w:vAlign w:val="bottom"/>
          </w:tcPr>
          <w:p w14:paraId="1E77B1B1" w14:textId="6F40B634"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45" w:type="dxa"/>
            <w:tcBorders>
              <w:top w:val="nil"/>
              <w:left w:val="nil"/>
              <w:bottom w:val="nil"/>
              <w:right w:val="nil"/>
            </w:tcBorders>
            <w:noWrap/>
            <w:vAlign w:val="bottom"/>
          </w:tcPr>
          <w:p w14:paraId="70E88713" w14:textId="17D56225"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84" w:type="dxa"/>
            <w:tcBorders>
              <w:top w:val="nil"/>
              <w:left w:val="nil"/>
              <w:bottom w:val="nil"/>
              <w:right w:val="nil"/>
            </w:tcBorders>
            <w:noWrap/>
            <w:vAlign w:val="bottom"/>
          </w:tcPr>
          <w:p w14:paraId="2392D173" w14:textId="799F4A36"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927" w:type="dxa"/>
            <w:tcBorders>
              <w:top w:val="nil"/>
              <w:left w:val="nil"/>
              <w:bottom w:val="nil"/>
              <w:right w:val="nil"/>
            </w:tcBorders>
            <w:noWrap/>
            <w:vAlign w:val="bottom"/>
          </w:tcPr>
          <w:p w14:paraId="5279F1D5" w14:textId="0B5E86AD"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662" w:type="dxa"/>
            <w:gridSpan w:val="2"/>
            <w:tcBorders>
              <w:top w:val="nil"/>
              <w:left w:val="nil"/>
              <w:bottom w:val="nil"/>
              <w:right w:val="nil"/>
            </w:tcBorders>
            <w:noWrap/>
            <w:vAlign w:val="bottom"/>
          </w:tcPr>
          <w:p w14:paraId="2B3F560A" w14:textId="018F0615"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94" w:type="dxa"/>
            <w:tcBorders>
              <w:top w:val="nil"/>
              <w:left w:val="nil"/>
              <w:bottom w:val="nil"/>
              <w:right w:val="nil"/>
            </w:tcBorders>
            <w:noWrap/>
            <w:vAlign w:val="bottom"/>
          </w:tcPr>
          <w:p w14:paraId="37D4996C" w14:textId="2E1FC093"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r>
      <w:tr w:rsidR="00BC0331" w:rsidRPr="00A5606A" w14:paraId="0C868077" w14:textId="77777777" w:rsidTr="00BC0331">
        <w:trPr>
          <w:trHeight w:val="20"/>
        </w:trPr>
        <w:tc>
          <w:tcPr>
            <w:tcW w:w="483" w:type="dxa"/>
            <w:tcBorders>
              <w:top w:val="nil"/>
              <w:left w:val="nil"/>
              <w:bottom w:val="nil"/>
              <w:right w:val="nil"/>
            </w:tcBorders>
            <w:noWrap/>
            <w:hideMark/>
          </w:tcPr>
          <w:p w14:paraId="33019109" w14:textId="77777777" w:rsidR="00BC0331" w:rsidRPr="00A5606A" w:rsidRDefault="00BC0331" w:rsidP="00BC0331">
            <w:pPr>
              <w:rPr>
                <w:rFonts w:ascii="Arial" w:hAnsi="Arial" w:cs="Arial"/>
                <w:color w:val="000000"/>
                <w:sz w:val="12"/>
                <w:szCs w:val="12"/>
              </w:rPr>
            </w:pPr>
            <w:r w:rsidRPr="00A5606A">
              <w:rPr>
                <w:rFonts w:ascii="Arial" w:hAnsi="Arial" w:cs="Arial"/>
                <w:color w:val="000000"/>
                <w:sz w:val="12"/>
                <w:szCs w:val="12"/>
              </w:rPr>
              <w:t>2.2</w:t>
            </w:r>
          </w:p>
        </w:tc>
        <w:tc>
          <w:tcPr>
            <w:tcW w:w="2489" w:type="dxa"/>
            <w:tcBorders>
              <w:top w:val="nil"/>
              <w:left w:val="nil"/>
              <w:bottom w:val="nil"/>
              <w:right w:val="nil"/>
            </w:tcBorders>
            <w:noWrap/>
            <w:hideMark/>
          </w:tcPr>
          <w:p w14:paraId="5E25DE4F" w14:textId="77777777" w:rsidR="00BC0331" w:rsidRPr="00A5606A" w:rsidRDefault="00BC0331" w:rsidP="00BC0331">
            <w:pPr>
              <w:rPr>
                <w:rFonts w:ascii="Arial" w:hAnsi="Arial" w:cs="Arial"/>
                <w:color w:val="000000"/>
                <w:sz w:val="12"/>
                <w:szCs w:val="12"/>
              </w:rPr>
            </w:pPr>
            <w:r w:rsidRPr="00A5606A">
              <w:rPr>
                <w:rFonts w:ascii="Arial" w:hAnsi="Arial" w:cs="Arial"/>
                <w:color w:val="000000"/>
                <w:sz w:val="12"/>
                <w:szCs w:val="12"/>
              </w:rPr>
              <w:t>Muhasebe Politikasında Yapılan Değişikliklerin Etkisi</w:t>
            </w:r>
          </w:p>
        </w:tc>
        <w:tc>
          <w:tcPr>
            <w:tcW w:w="709" w:type="dxa"/>
            <w:tcBorders>
              <w:top w:val="nil"/>
              <w:left w:val="nil"/>
              <w:bottom w:val="nil"/>
              <w:right w:val="nil"/>
            </w:tcBorders>
          </w:tcPr>
          <w:p w14:paraId="6DCE66F2" w14:textId="77777777" w:rsidR="00BC0331" w:rsidRPr="00A5606A" w:rsidRDefault="00BC0331" w:rsidP="00BC0331">
            <w:pPr>
              <w:jc w:val="right"/>
              <w:rPr>
                <w:rFonts w:ascii="Arial" w:hAnsi="Arial" w:cs="Arial"/>
                <w:b/>
                <w:sz w:val="12"/>
                <w:szCs w:val="12"/>
              </w:rPr>
            </w:pPr>
          </w:p>
        </w:tc>
        <w:tc>
          <w:tcPr>
            <w:tcW w:w="738" w:type="dxa"/>
            <w:tcBorders>
              <w:top w:val="nil"/>
              <w:left w:val="nil"/>
              <w:bottom w:val="nil"/>
              <w:right w:val="nil"/>
            </w:tcBorders>
            <w:noWrap/>
            <w:vAlign w:val="bottom"/>
          </w:tcPr>
          <w:p w14:paraId="2250417C" w14:textId="29746AC4"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86" w:type="dxa"/>
            <w:tcBorders>
              <w:top w:val="nil"/>
              <w:left w:val="nil"/>
              <w:bottom w:val="nil"/>
              <w:right w:val="nil"/>
            </w:tcBorders>
            <w:noWrap/>
            <w:vAlign w:val="bottom"/>
          </w:tcPr>
          <w:p w14:paraId="7BECF75A" w14:textId="4D3B4C6E"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9" w:type="dxa"/>
            <w:tcBorders>
              <w:top w:val="nil"/>
              <w:left w:val="nil"/>
              <w:bottom w:val="nil"/>
              <w:right w:val="nil"/>
            </w:tcBorders>
            <w:noWrap/>
            <w:vAlign w:val="bottom"/>
          </w:tcPr>
          <w:p w14:paraId="4CDA3892" w14:textId="76EFF8EA"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98" w:type="dxa"/>
            <w:tcBorders>
              <w:top w:val="nil"/>
              <w:left w:val="nil"/>
              <w:bottom w:val="nil"/>
              <w:right w:val="nil"/>
            </w:tcBorders>
            <w:noWrap/>
            <w:vAlign w:val="bottom"/>
          </w:tcPr>
          <w:p w14:paraId="6AB9230F" w14:textId="02CC6782"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35" w:type="dxa"/>
            <w:tcBorders>
              <w:top w:val="nil"/>
              <w:left w:val="nil"/>
              <w:bottom w:val="nil"/>
              <w:right w:val="nil"/>
            </w:tcBorders>
            <w:noWrap/>
            <w:vAlign w:val="bottom"/>
          </w:tcPr>
          <w:p w14:paraId="5B82F779" w14:textId="36094A9B"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9" w:type="dxa"/>
            <w:tcBorders>
              <w:top w:val="nil"/>
              <w:left w:val="nil"/>
              <w:bottom w:val="nil"/>
              <w:right w:val="nil"/>
            </w:tcBorders>
            <w:noWrap/>
            <w:vAlign w:val="bottom"/>
          </w:tcPr>
          <w:p w14:paraId="4A5CD4EB" w14:textId="4424BDC0"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55" w:type="dxa"/>
            <w:tcBorders>
              <w:top w:val="nil"/>
              <w:left w:val="nil"/>
              <w:bottom w:val="nil"/>
              <w:right w:val="nil"/>
            </w:tcBorders>
            <w:noWrap/>
            <w:vAlign w:val="bottom"/>
          </w:tcPr>
          <w:p w14:paraId="66610DCA" w14:textId="2DD1248B"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6" w:type="dxa"/>
            <w:tcBorders>
              <w:top w:val="nil"/>
              <w:left w:val="nil"/>
              <w:bottom w:val="nil"/>
              <w:right w:val="nil"/>
            </w:tcBorders>
            <w:noWrap/>
            <w:vAlign w:val="bottom"/>
          </w:tcPr>
          <w:p w14:paraId="345AF718" w14:textId="5435230F"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8" w:type="dxa"/>
            <w:tcBorders>
              <w:top w:val="nil"/>
              <w:left w:val="nil"/>
              <w:bottom w:val="nil"/>
              <w:right w:val="nil"/>
            </w:tcBorders>
            <w:noWrap/>
            <w:vAlign w:val="bottom"/>
          </w:tcPr>
          <w:p w14:paraId="20C61F19" w14:textId="528111F0"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38" w:type="dxa"/>
            <w:tcBorders>
              <w:top w:val="nil"/>
              <w:left w:val="nil"/>
              <w:bottom w:val="nil"/>
              <w:right w:val="nil"/>
            </w:tcBorders>
            <w:noWrap/>
            <w:vAlign w:val="bottom"/>
          </w:tcPr>
          <w:p w14:paraId="6BA3D194" w14:textId="76577281"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74" w:type="dxa"/>
            <w:tcBorders>
              <w:top w:val="nil"/>
              <w:left w:val="nil"/>
              <w:bottom w:val="nil"/>
              <w:right w:val="nil"/>
            </w:tcBorders>
            <w:noWrap/>
            <w:vAlign w:val="bottom"/>
          </w:tcPr>
          <w:p w14:paraId="06AC1042" w14:textId="22F9BEC4"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45" w:type="dxa"/>
            <w:tcBorders>
              <w:top w:val="nil"/>
              <w:left w:val="nil"/>
              <w:bottom w:val="nil"/>
              <w:right w:val="nil"/>
            </w:tcBorders>
            <w:noWrap/>
            <w:vAlign w:val="bottom"/>
          </w:tcPr>
          <w:p w14:paraId="11F86043" w14:textId="6C199BB2" w:rsidR="00BC0331" w:rsidRPr="00EB1D74" w:rsidRDefault="00BC0331" w:rsidP="00BC0331">
            <w:pPr>
              <w:ind w:left="-103"/>
              <w:jc w:val="right"/>
              <w:rPr>
                <w:rFonts w:ascii="Arial" w:hAnsi="Arial" w:cs="Arial"/>
                <w:sz w:val="11"/>
                <w:szCs w:val="11"/>
              </w:rPr>
            </w:pPr>
            <w:r w:rsidRPr="00EB1D74">
              <w:rPr>
                <w:rFonts w:ascii="Arial" w:hAnsi="Arial" w:cs="Arial"/>
                <w:sz w:val="11"/>
                <w:szCs w:val="11"/>
              </w:rPr>
              <w:t>(167.149)</w:t>
            </w:r>
          </w:p>
        </w:tc>
        <w:tc>
          <w:tcPr>
            <w:tcW w:w="784" w:type="dxa"/>
            <w:tcBorders>
              <w:top w:val="nil"/>
              <w:left w:val="nil"/>
              <w:bottom w:val="nil"/>
              <w:right w:val="nil"/>
            </w:tcBorders>
            <w:noWrap/>
            <w:vAlign w:val="bottom"/>
          </w:tcPr>
          <w:p w14:paraId="0091AB3B" w14:textId="13061692"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927" w:type="dxa"/>
            <w:tcBorders>
              <w:top w:val="nil"/>
              <w:left w:val="nil"/>
              <w:bottom w:val="nil"/>
              <w:right w:val="nil"/>
            </w:tcBorders>
            <w:noWrap/>
            <w:vAlign w:val="bottom"/>
          </w:tcPr>
          <w:p w14:paraId="6F62B572" w14:textId="48644880" w:rsidR="00BC0331" w:rsidRPr="00EB1D74" w:rsidRDefault="00BC0331" w:rsidP="00BC0331">
            <w:pPr>
              <w:jc w:val="right"/>
              <w:rPr>
                <w:rFonts w:ascii="Arial" w:hAnsi="Arial" w:cs="Arial"/>
                <w:sz w:val="11"/>
                <w:szCs w:val="11"/>
              </w:rPr>
            </w:pPr>
            <w:r w:rsidRPr="00EB1D74">
              <w:rPr>
                <w:rFonts w:ascii="Arial" w:hAnsi="Arial" w:cs="Arial"/>
                <w:sz w:val="11"/>
                <w:szCs w:val="11"/>
              </w:rPr>
              <w:t>(167.149)</w:t>
            </w:r>
          </w:p>
        </w:tc>
        <w:tc>
          <w:tcPr>
            <w:tcW w:w="662" w:type="dxa"/>
            <w:gridSpan w:val="2"/>
            <w:tcBorders>
              <w:top w:val="nil"/>
              <w:left w:val="nil"/>
              <w:bottom w:val="nil"/>
              <w:right w:val="nil"/>
            </w:tcBorders>
            <w:noWrap/>
            <w:vAlign w:val="bottom"/>
          </w:tcPr>
          <w:p w14:paraId="38D7CD67" w14:textId="00434C95"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94" w:type="dxa"/>
            <w:tcBorders>
              <w:top w:val="nil"/>
              <w:left w:val="nil"/>
              <w:bottom w:val="nil"/>
              <w:right w:val="nil"/>
            </w:tcBorders>
            <w:noWrap/>
            <w:vAlign w:val="bottom"/>
          </w:tcPr>
          <w:p w14:paraId="49EFB884" w14:textId="4D5E7BF6" w:rsidR="00BC0331" w:rsidRPr="00EB1D74" w:rsidRDefault="00BC0331" w:rsidP="00BC0331">
            <w:pPr>
              <w:jc w:val="right"/>
              <w:rPr>
                <w:rFonts w:ascii="Arial" w:hAnsi="Arial" w:cs="Arial"/>
                <w:sz w:val="11"/>
                <w:szCs w:val="11"/>
              </w:rPr>
            </w:pPr>
            <w:r w:rsidRPr="00EB1D74">
              <w:rPr>
                <w:rFonts w:ascii="Arial" w:hAnsi="Arial" w:cs="Arial"/>
                <w:sz w:val="11"/>
                <w:szCs w:val="11"/>
              </w:rPr>
              <w:t>(167.149)</w:t>
            </w:r>
          </w:p>
        </w:tc>
      </w:tr>
      <w:tr w:rsidR="00BC0331" w:rsidRPr="00A5606A" w14:paraId="7BE4EB30" w14:textId="77777777" w:rsidTr="00BC0331">
        <w:trPr>
          <w:trHeight w:val="20"/>
        </w:trPr>
        <w:tc>
          <w:tcPr>
            <w:tcW w:w="483" w:type="dxa"/>
            <w:tcBorders>
              <w:top w:val="nil"/>
              <w:left w:val="nil"/>
              <w:bottom w:val="nil"/>
              <w:right w:val="nil"/>
            </w:tcBorders>
            <w:noWrap/>
            <w:hideMark/>
          </w:tcPr>
          <w:p w14:paraId="1EFB06E9" w14:textId="77777777" w:rsidR="00BC0331" w:rsidRPr="00A5606A" w:rsidRDefault="00BC0331" w:rsidP="00BC0331">
            <w:pPr>
              <w:rPr>
                <w:rFonts w:ascii="Arial" w:hAnsi="Arial" w:cs="Arial"/>
                <w:b/>
                <w:bCs/>
                <w:color w:val="000000"/>
                <w:sz w:val="12"/>
                <w:szCs w:val="12"/>
              </w:rPr>
            </w:pPr>
            <w:r w:rsidRPr="00A5606A">
              <w:rPr>
                <w:rFonts w:ascii="Arial" w:hAnsi="Arial" w:cs="Arial"/>
                <w:b/>
                <w:bCs/>
                <w:color w:val="000000"/>
                <w:sz w:val="12"/>
                <w:szCs w:val="12"/>
              </w:rPr>
              <w:t>III.</w:t>
            </w:r>
          </w:p>
        </w:tc>
        <w:tc>
          <w:tcPr>
            <w:tcW w:w="2489" w:type="dxa"/>
            <w:tcBorders>
              <w:top w:val="nil"/>
              <w:left w:val="nil"/>
              <w:bottom w:val="nil"/>
              <w:right w:val="nil"/>
            </w:tcBorders>
            <w:noWrap/>
            <w:hideMark/>
          </w:tcPr>
          <w:p w14:paraId="1F44DC88" w14:textId="77777777" w:rsidR="00BC0331" w:rsidRPr="00A5606A" w:rsidRDefault="00BC0331" w:rsidP="00BC0331">
            <w:pPr>
              <w:rPr>
                <w:rFonts w:ascii="Arial" w:hAnsi="Arial" w:cs="Arial"/>
                <w:b/>
                <w:bCs/>
                <w:color w:val="000000"/>
                <w:sz w:val="12"/>
                <w:szCs w:val="12"/>
              </w:rPr>
            </w:pPr>
            <w:r w:rsidRPr="00A5606A">
              <w:rPr>
                <w:rFonts w:ascii="Arial" w:hAnsi="Arial" w:cs="Arial"/>
                <w:b/>
                <w:bCs/>
                <w:color w:val="000000"/>
                <w:sz w:val="12"/>
                <w:szCs w:val="12"/>
              </w:rPr>
              <w:t>Yeni Bakiye (I+II)</w:t>
            </w:r>
          </w:p>
        </w:tc>
        <w:tc>
          <w:tcPr>
            <w:tcW w:w="709" w:type="dxa"/>
            <w:tcBorders>
              <w:top w:val="nil"/>
              <w:left w:val="nil"/>
              <w:bottom w:val="nil"/>
              <w:right w:val="nil"/>
            </w:tcBorders>
          </w:tcPr>
          <w:p w14:paraId="2FCD169D" w14:textId="77777777" w:rsidR="00BC0331" w:rsidRPr="00A5606A" w:rsidRDefault="00BC0331" w:rsidP="00BC0331">
            <w:pPr>
              <w:jc w:val="right"/>
              <w:rPr>
                <w:rFonts w:ascii="Arial" w:hAnsi="Arial" w:cs="Arial"/>
                <w:b/>
                <w:sz w:val="12"/>
                <w:szCs w:val="12"/>
              </w:rPr>
            </w:pPr>
          </w:p>
        </w:tc>
        <w:tc>
          <w:tcPr>
            <w:tcW w:w="738" w:type="dxa"/>
            <w:tcBorders>
              <w:top w:val="nil"/>
              <w:left w:val="nil"/>
              <w:bottom w:val="nil"/>
              <w:right w:val="nil"/>
            </w:tcBorders>
            <w:noWrap/>
            <w:vAlign w:val="bottom"/>
          </w:tcPr>
          <w:p w14:paraId="69E94A44" w14:textId="37DE958D" w:rsidR="00BC0331" w:rsidRPr="00A60FF3" w:rsidRDefault="00BC0331" w:rsidP="00BC0331">
            <w:pPr>
              <w:jc w:val="right"/>
              <w:rPr>
                <w:rFonts w:ascii="Arial" w:hAnsi="Arial" w:cs="Arial"/>
                <w:b/>
                <w:sz w:val="11"/>
                <w:szCs w:val="11"/>
              </w:rPr>
            </w:pPr>
            <w:r w:rsidRPr="00A60FF3">
              <w:rPr>
                <w:rFonts w:ascii="Arial" w:hAnsi="Arial" w:cs="Arial"/>
                <w:b/>
                <w:sz w:val="11"/>
                <w:szCs w:val="11"/>
              </w:rPr>
              <w:t>900.000</w:t>
            </w:r>
          </w:p>
        </w:tc>
        <w:tc>
          <w:tcPr>
            <w:tcW w:w="686" w:type="dxa"/>
            <w:tcBorders>
              <w:top w:val="nil"/>
              <w:left w:val="nil"/>
              <w:bottom w:val="nil"/>
              <w:right w:val="nil"/>
            </w:tcBorders>
            <w:noWrap/>
            <w:vAlign w:val="bottom"/>
          </w:tcPr>
          <w:p w14:paraId="35D30C9D" w14:textId="6F2D2ADB" w:rsidR="00BC0331" w:rsidRPr="00A60FF3" w:rsidRDefault="00BC0331" w:rsidP="00BC0331">
            <w:pPr>
              <w:jc w:val="right"/>
              <w:rPr>
                <w:rFonts w:ascii="Arial" w:hAnsi="Arial" w:cs="Arial"/>
                <w:b/>
                <w:sz w:val="11"/>
                <w:szCs w:val="11"/>
              </w:rPr>
            </w:pPr>
            <w:r w:rsidRPr="00A60FF3">
              <w:rPr>
                <w:rFonts w:ascii="Arial" w:hAnsi="Arial" w:cs="Arial"/>
                <w:b/>
                <w:sz w:val="11"/>
                <w:szCs w:val="11"/>
              </w:rPr>
              <w:t>-</w:t>
            </w:r>
          </w:p>
        </w:tc>
        <w:tc>
          <w:tcPr>
            <w:tcW w:w="699" w:type="dxa"/>
            <w:tcBorders>
              <w:top w:val="nil"/>
              <w:left w:val="nil"/>
              <w:bottom w:val="nil"/>
              <w:right w:val="nil"/>
            </w:tcBorders>
            <w:noWrap/>
            <w:vAlign w:val="bottom"/>
          </w:tcPr>
          <w:p w14:paraId="7C97AAD0" w14:textId="32D20B85" w:rsidR="00BC0331" w:rsidRPr="00A60FF3" w:rsidRDefault="00BC0331" w:rsidP="00BC0331">
            <w:pPr>
              <w:jc w:val="right"/>
              <w:rPr>
                <w:rFonts w:ascii="Arial" w:hAnsi="Arial" w:cs="Arial"/>
                <w:b/>
                <w:sz w:val="11"/>
                <w:szCs w:val="11"/>
              </w:rPr>
            </w:pPr>
            <w:r w:rsidRPr="00A60FF3">
              <w:rPr>
                <w:rFonts w:ascii="Arial" w:hAnsi="Arial" w:cs="Arial"/>
                <w:b/>
                <w:sz w:val="11"/>
                <w:szCs w:val="11"/>
              </w:rPr>
              <w:t>-</w:t>
            </w:r>
          </w:p>
        </w:tc>
        <w:tc>
          <w:tcPr>
            <w:tcW w:w="798" w:type="dxa"/>
            <w:tcBorders>
              <w:top w:val="nil"/>
              <w:left w:val="nil"/>
              <w:bottom w:val="nil"/>
              <w:right w:val="nil"/>
            </w:tcBorders>
            <w:noWrap/>
            <w:vAlign w:val="bottom"/>
          </w:tcPr>
          <w:p w14:paraId="6180EE36" w14:textId="7E40D793" w:rsidR="00BC0331" w:rsidRPr="00A60FF3" w:rsidRDefault="00BC0331" w:rsidP="00BC0331">
            <w:pPr>
              <w:jc w:val="right"/>
              <w:rPr>
                <w:rFonts w:ascii="Arial" w:hAnsi="Arial" w:cs="Arial"/>
                <w:b/>
                <w:sz w:val="11"/>
                <w:szCs w:val="11"/>
              </w:rPr>
            </w:pPr>
            <w:r w:rsidRPr="00A60FF3">
              <w:rPr>
                <w:rFonts w:ascii="Arial" w:hAnsi="Arial" w:cs="Arial"/>
                <w:b/>
                <w:sz w:val="11"/>
                <w:szCs w:val="11"/>
              </w:rPr>
              <w:t>431</w:t>
            </w:r>
          </w:p>
        </w:tc>
        <w:tc>
          <w:tcPr>
            <w:tcW w:w="735" w:type="dxa"/>
            <w:tcBorders>
              <w:top w:val="nil"/>
              <w:left w:val="nil"/>
              <w:bottom w:val="nil"/>
              <w:right w:val="nil"/>
            </w:tcBorders>
            <w:noWrap/>
            <w:vAlign w:val="bottom"/>
          </w:tcPr>
          <w:p w14:paraId="2A3F892D" w14:textId="4B513D0D" w:rsidR="00BC0331" w:rsidRPr="00DB14C4" w:rsidRDefault="00BC0331" w:rsidP="00BC0331">
            <w:pPr>
              <w:jc w:val="right"/>
              <w:rPr>
                <w:rFonts w:ascii="Arial" w:hAnsi="Arial" w:cs="Arial"/>
                <w:b/>
                <w:sz w:val="11"/>
                <w:szCs w:val="11"/>
              </w:rPr>
            </w:pPr>
            <w:r w:rsidRPr="00DB14C4">
              <w:rPr>
                <w:rFonts w:ascii="Arial" w:hAnsi="Arial" w:cs="Arial"/>
                <w:b/>
                <w:sz w:val="11"/>
                <w:szCs w:val="11"/>
              </w:rPr>
              <w:t>238.121</w:t>
            </w:r>
          </w:p>
        </w:tc>
        <w:tc>
          <w:tcPr>
            <w:tcW w:w="709" w:type="dxa"/>
            <w:tcBorders>
              <w:top w:val="nil"/>
              <w:left w:val="nil"/>
              <w:bottom w:val="nil"/>
              <w:right w:val="nil"/>
            </w:tcBorders>
            <w:noWrap/>
            <w:vAlign w:val="bottom"/>
          </w:tcPr>
          <w:p w14:paraId="627E4AFA" w14:textId="069FF3FE" w:rsidR="00BC0331" w:rsidRPr="00DB14C4" w:rsidRDefault="00BC0331" w:rsidP="00BC0331">
            <w:pPr>
              <w:jc w:val="right"/>
              <w:rPr>
                <w:rFonts w:ascii="Arial" w:hAnsi="Arial" w:cs="Arial"/>
                <w:b/>
                <w:sz w:val="11"/>
                <w:szCs w:val="11"/>
              </w:rPr>
            </w:pPr>
            <w:r w:rsidRPr="00DB14C4">
              <w:rPr>
                <w:rFonts w:ascii="Arial" w:hAnsi="Arial" w:cs="Arial"/>
                <w:b/>
                <w:sz w:val="11"/>
                <w:szCs w:val="11"/>
              </w:rPr>
              <w:t>(14.925)</w:t>
            </w:r>
          </w:p>
        </w:tc>
        <w:tc>
          <w:tcPr>
            <w:tcW w:w="455" w:type="dxa"/>
            <w:tcBorders>
              <w:top w:val="nil"/>
              <w:left w:val="nil"/>
              <w:bottom w:val="nil"/>
              <w:right w:val="nil"/>
            </w:tcBorders>
            <w:noWrap/>
            <w:vAlign w:val="bottom"/>
          </w:tcPr>
          <w:p w14:paraId="220F4B8A" w14:textId="00F19992" w:rsidR="00BC0331" w:rsidRPr="00DB14C4" w:rsidRDefault="00BC0331" w:rsidP="00BC0331">
            <w:pPr>
              <w:jc w:val="right"/>
              <w:rPr>
                <w:rFonts w:ascii="Arial" w:hAnsi="Arial" w:cs="Arial"/>
                <w:b/>
                <w:sz w:val="11"/>
                <w:szCs w:val="11"/>
              </w:rPr>
            </w:pPr>
            <w:r>
              <w:rPr>
                <w:rFonts w:ascii="Arial" w:hAnsi="Arial" w:cs="Arial"/>
                <w:b/>
                <w:sz w:val="11"/>
                <w:szCs w:val="11"/>
              </w:rPr>
              <w:t>-</w:t>
            </w:r>
          </w:p>
        </w:tc>
        <w:tc>
          <w:tcPr>
            <w:tcW w:w="696" w:type="dxa"/>
            <w:tcBorders>
              <w:top w:val="nil"/>
              <w:left w:val="nil"/>
              <w:bottom w:val="nil"/>
              <w:right w:val="nil"/>
            </w:tcBorders>
            <w:noWrap/>
            <w:vAlign w:val="bottom"/>
          </w:tcPr>
          <w:p w14:paraId="3FD1A421" w14:textId="1C60FB3C" w:rsidR="00BC0331" w:rsidRPr="00DB14C4" w:rsidRDefault="00BC0331" w:rsidP="00BC0331">
            <w:pPr>
              <w:jc w:val="right"/>
              <w:rPr>
                <w:rFonts w:ascii="Arial" w:hAnsi="Arial" w:cs="Arial"/>
                <w:b/>
                <w:sz w:val="11"/>
                <w:szCs w:val="11"/>
              </w:rPr>
            </w:pPr>
            <w:r w:rsidRPr="00DB14C4">
              <w:rPr>
                <w:rFonts w:ascii="Arial" w:hAnsi="Arial" w:cs="Arial"/>
                <w:b/>
                <w:sz w:val="11"/>
                <w:szCs w:val="11"/>
              </w:rPr>
              <w:t>20.689</w:t>
            </w:r>
          </w:p>
        </w:tc>
        <w:tc>
          <w:tcPr>
            <w:tcW w:w="708" w:type="dxa"/>
            <w:tcBorders>
              <w:top w:val="nil"/>
              <w:left w:val="nil"/>
              <w:bottom w:val="nil"/>
              <w:right w:val="nil"/>
            </w:tcBorders>
            <w:noWrap/>
            <w:vAlign w:val="bottom"/>
          </w:tcPr>
          <w:p w14:paraId="68926C43" w14:textId="2168BB25" w:rsidR="00BC0331" w:rsidRPr="00BC0331" w:rsidRDefault="00BC0331" w:rsidP="00BC0331">
            <w:pPr>
              <w:jc w:val="right"/>
              <w:rPr>
                <w:rFonts w:ascii="Arial" w:hAnsi="Arial" w:cs="Arial"/>
                <w:b/>
                <w:sz w:val="11"/>
                <w:szCs w:val="11"/>
              </w:rPr>
            </w:pPr>
            <w:r w:rsidRPr="00BC0331">
              <w:rPr>
                <w:rFonts w:ascii="Arial" w:hAnsi="Arial" w:cs="Arial"/>
                <w:b/>
                <w:sz w:val="11"/>
                <w:szCs w:val="11"/>
              </w:rPr>
              <w:t>(17.613)</w:t>
            </w:r>
          </w:p>
        </w:tc>
        <w:tc>
          <w:tcPr>
            <w:tcW w:w="438" w:type="dxa"/>
            <w:tcBorders>
              <w:top w:val="nil"/>
              <w:left w:val="nil"/>
              <w:bottom w:val="nil"/>
              <w:right w:val="nil"/>
            </w:tcBorders>
            <w:noWrap/>
            <w:vAlign w:val="bottom"/>
          </w:tcPr>
          <w:p w14:paraId="54504438" w14:textId="6A64AF52" w:rsidR="00BC0331" w:rsidRPr="00BC0331" w:rsidRDefault="00BC0331" w:rsidP="00BC0331">
            <w:pPr>
              <w:jc w:val="right"/>
              <w:rPr>
                <w:rFonts w:ascii="Arial" w:hAnsi="Arial" w:cs="Arial"/>
                <w:b/>
                <w:sz w:val="11"/>
                <w:szCs w:val="11"/>
              </w:rPr>
            </w:pPr>
            <w:r>
              <w:rPr>
                <w:rFonts w:ascii="Arial" w:hAnsi="Arial" w:cs="Arial"/>
                <w:b/>
                <w:sz w:val="11"/>
                <w:szCs w:val="11"/>
              </w:rPr>
              <w:t>-</w:t>
            </w:r>
          </w:p>
        </w:tc>
        <w:tc>
          <w:tcPr>
            <w:tcW w:w="774" w:type="dxa"/>
            <w:tcBorders>
              <w:top w:val="nil"/>
              <w:left w:val="nil"/>
              <w:bottom w:val="nil"/>
              <w:right w:val="nil"/>
            </w:tcBorders>
            <w:noWrap/>
            <w:vAlign w:val="bottom"/>
          </w:tcPr>
          <w:p w14:paraId="2655F82E" w14:textId="698EDA76" w:rsidR="00BC0331" w:rsidRPr="00BC0331" w:rsidRDefault="00BC0331" w:rsidP="00BC0331">
            <w:pPr>
              <w:jc w:val="right"/>
              <w:rPr>
                <w:rFonts w:ascii="Arial" w:hAnsi="Arial" w:cs="Arial"/>
                <w:b/>
                <w:sz w:val="11"/>
                <w:szCs w:val="11"/>
              </w:rPr>
            </w:pPr>
            <w:r w:rsidRPr="00BC0331">
              <w:rPr>
                <w:rFonts w:ascii="Arial" w:hAnsi="Arial" w:cs="Arial"/>
                <w:b/>
                <w:sz w:val="11"/>
                <w:szCs w:val="11"/>
              </w:rPr>
              <w:t>1.113.454</w:t>
            </w:r>
          </w:p>
        </w:tc>
        <w:tc>
          <w:tcPr>
            <w:tcW w:w="745" w:type="dxa"/>
            <w:tcBorders>
              <w:top w:val="nil"/>
              <w:left w:val="nil"/>
              <w:bottom w:val="nil"/>
              <w:right w:val="nil"/>
            </w:tcBorders>
            <w:noWrap/>
            <w:vAlign w:val="bottom"/>
          </w:tcPr>
          <w:p w14:paraId="4B1EBC66" w14:textId="7D6A8DD3" w:rsidR="00BC0331" w:rsidRPr="00BC0331" w:rsidRDefault="00BC0331" w:rsidP="00BC0331">
            <w:pPr>
              <w:ind w:left="-10"/>
              <w:jc w:val="right"/>
              <w:rPr>
                <w:rFonts w:ascii="Arial" w:hAnsi="Arial" w:cs="Arial"/>
                <w:b/>
                <w:sz w:val="11"/>
                <w:szCs w:val="11"/>
              </w:rPr>
            </w:pPr>
            <w:r w:rsidRPr="00BC0331">
              <w:rPr>
                <w:rFonts w:ascii="Arial" w:hAnsi="Arial" w:cs="Arial"/>
                <w:b/>
                <w:sz w:val="11"/>
                <w:szCs w:val="11"/>
              </w:rPr>
              <w:t>(168.377)</w:t>
            </w:r>
          </w:p>
        </w:tc>
        <w:tc>
          <w:tcPr>
            <w:tcW w:w="784" w:type="dxa"/>
            <w:tcBorders>
              <w:top w:val="nil"/>
              <w:left w:val="nil"/>
              <w:bottom w:val="nil"/>
              <w:right w:val="nil"/>
            </w:tcBorders>
            <w:noWrap/>
            <w:vAlign w:val="bottom"/>
          </w:tcPr>
          <w:p w14:paraId="752E7E07" w14:textId="6FE09AFF" w:rsidR="00BC0331" w:rsidRPr="00BC0331" w:rsidRDefault="00BC0331" w:rsidP="00BC0331">
            <w:pPr>
              <w:jc w:val="right"/>
              <w:rPr>
                <w:rFonts w:ascii="Arial" w:hAnsi="Arial" w:cs="Arial"/>
                <w:b/>
                <w:sz w:val="11"/>
                <w:szCs w:val="11"/>
              </w:rPr>
            </w:pPr>
            <w:r w:rsidRPr="00BC0331">
              <w:rPr>
                <w:rFonts w:ascii="Arial" w:hAnsi="Arial" w:cs="Arial"/>
                <w:b/>
                <w:sz w:val="11"/>
                <w:szCs w:val="11"/>
              </w:rPr>
              <w:t>250.239</w:t>
            </w:r>
          </w:p>
        </w:tc>
        <w:tc>
          <w:tcPr>
            <w:tcW w:w="927" w:type="dxa"/>
            <w:tcBorders>
              <w:top w:val="nil"/>
              <w:left w:val="nil"/>
              <w:bottom w:val="nil"/>
              <w:right w:val="nil"/>
            </w:tcBorders>
            <w:noWrap/>
            <w:vAlign w:val="bottom"/>
          </w:tcPr>
          <w:p w14:paraId="13A5BEBE" w14:textId="21D73FE5" w:rsidR="00BC0331" w:rsidRPr="00BC0331" w:rsidRDefault="00BC0331" w:rsidP="00BC0331">
            <w:pPr>
              <w:jc w:val="right"/>
              <w:rPr>
                <w:rFonts w:ascii="Arial" w:hAnsi="Arial" w:cs="Arial"/>
                <w:b/>
                <w:sz w:val="11"/>
                <w:szCs w:val="11"/>
              </w:rPr>
            </w:pPr>
            <w:r w:rsidRPr="00BC0331">
              <w:rPr>
                <w:rFonts w:ascii="Arial" w:hAnsi="Arial" w:cs="Arial"/>
                <w:b/>
                <w:sz w:val="11"/>
                <w:szCs w:val="11"/>
              </w:rPr>
              <w:t>2.322.019</w:t>
            </w:r>
          </w:p>
        </w:tc>
        <w:tc>
          <w:tcPr>
            <w:tcW w:w="662" w:type="dxa"/>
            <w:gridSpan w:val="2"/>
            <w:tcBorders>
              <w:top w:val="nil"/>
              <w:left w:val="nil"/>
              <w:bottom w:val="nil"/>
              <w:right w:val="nil"/>
            </w:tcBorders>
            <w:noWrap/>
            <w:vAlign w:val="bottom"/>
          </w:tcPr>
          <w:p w14:paraId="58933D96" w14:textId="74B4E181" w:rsidR="00BC0331" w:rsidRPr="00BC0331" w:rsidRDefault="00BC0331" w:rsidP="00BC0331">
            <w:pPr>
              <w:jc w:val="right"/>
              <w:rPr>
                <w:rFonts w:ascii="Arial" w:hAnsi="Arial" w:cs="Arial"/>
                <w:b/>
                <w:sz w:val="11"/>
                <w:szCs w:val="11"/>
              </w:rPr>
            </w:pPr>
            <w:r w:rsidRPr="00BC0331">
              <w:rPr>
                <w:rFonts w:ascii="Arial" w:hAnsi="Arial" w:cs="Arial"/>
                <w:b/>
                <w:sz w:val="11"/>
                <w:szCs w:val="11"/>
              </w:rPr>
              <w:t>156.047</w:t>
            </w:r>
          </w:p>
        </w:tc>
        <w:tc>
          <w:tcPr>
            <w:tcW w:w="794" w:type="dxa"/>
            <w:tcBorders>
              <w:top w:val="nil"/>
              <w:left w:val="nil"/>
              <w:bottom w:val="nil"/>
              <w:right w:val="nil"/>
            </w:tcBorders>
            <w:noWrap/>
            <w:vAlign w:val="bottom"/>
          </w:tcPr>
          <w:p w14:paraId="23AE9709" w14:textId="49A874B9" w:rsidR="00BC0331" w:rsidRPr="00BC0331" w:rsidRDefault="00BC0331" w:rsidP="00BC0331">
            <w:pPr>
              <w:jc w:val="right"/>
              <w:rPr>
                <w:rFonts w:ascii="Arial" w:hAnsi="Arial" w:cs="Arial"/>
                <w:b/>
                <w:sz w:val="11"/>
                <w:szCs w:val="11"/>
              </w:rPr>
            </w:pPr>
            <w:r w:rsidRPr="00BC0331">
              <w:rPr>
                <w:rFonts w:ascii="Arial" w:hAnsi="Arial" w:cs="Arial"/>
                <w:b/>
                <w:sz w:val="11"/>
                <w:szCs w:val="11"/>
              </w:rPr>
              <w:t>2.478.066</w:t>
            </w:r>
          </w:p>
        </w:tc>
      </w:tr>
      <w:tr w:rsidR="00BC0331" w:rsidRPr="00A5606A" w14:paraId="2E3780DD" w14:textId="77777777" w:rsidTr="00BC0331">
        <w:trPr>
          <w:trHeight w:val="20"/>
        </w:trPr>
        <w:tc>
          <w:tcPr>
            <w:tcW w:w="483" w:type="dxa"/>
            <w:tcBorders>
              <w:top w:val="nil"/>
              <w:left w:val="nil"/>
              <w:bottom w:val="nil"/>
              <w:right w:val="nil"/>
            </w:tcBorders>
            <w:noWrap/>
            <w:hideMark/>
          </w:tcPr>
          <w:p w14:paraId="181F961D" w14:textId="77777777" w:rsidR="00BC0331" w:rsidRPr="00A5606A" w:rsidRDefault="00BC0331" w:rsidP="00BC0331">
            <w:pPr>
              <w:rPr>
                <w:rFonts w:ascii="Arial" w:hAnsi="Arial" w:cs="Arial"/>
                <w:b/>
                <w:bCs/>
                <w:color w:val="000000"/>
                <w:sz w:val="12"/>
                <w:szCs w:val="12"/>
              </w:rPr>
            </w:pPr>
            <w:r w:rsidRPr="00A5606A">
              <w:rPr>
                <w:rFonts w:ascii="Arial" w:hAnsi="Arial" w:cs="Arial"/>
                <w:b/>
                <w:bCs/>
                <w:color w:val="000000"/>
                <w:sz w:val="12"/>
                <w:szCs w:val="12"/>
              </w:rPr>
              <w:t>IV.</w:t>
            </w:r>
          </w:p>
        </w:tc>
        <w:tc>
          <w:tcPr>
            <w:tcW w:w="2489" w:type="dxa"/>
            <w:tcBorders>
              <w:top w:val="nil"/>
              <w:left w:val="nil"/>
              <w:bottom w:val="nil"/>
              <w:right w:val="nil"/>
            </w:tcBorders>
            <w:noWrap/>
            <w:hideMark/>
          </w:tcPr>
          <w:p w14:paraId="0ECE8BD0" w14:textId="77777777" w:rsidR="00BC0331" w:rsidRPr="00EB1D74" w:rsidRDefault="00BC0331" w:rsidP="00BC0331">
            <w:pPr>
              <w:rPr>
                <w:rFonts w:ascii="Arial" w:hAnsi="Arial" w:cs="Arial"/>
                <w:color w:val="000000"/>
                <w:sz w:val="12"/>
                <w:szCs w:val="12"/>
              </w:rPr>
            </w:pPr>
            <w:r w:rsidRPr="00EB1D74">
              <w:rPr>
                <w:rFonts w:ascii="Arial" w:hAnsi="Arial" w:cs="Arial"/>
                <w:color w:val="000000"/>
                <w:sz w:val="12"/>
                <w:szCs w:val="12"/>
              </w:rPr>
              <w:t>Toplam Kapsamlı Gelir</w:t>
            </w:r>
          </w:p>
        </w:tc>
        <w:tc>
          <w:tcPr>
            <w:tcW w:w="709" w:type="dxa"/>
            <w:tcBorders>
              <w:top w:val="nil"/>
              <w:left w:val="nil"/>
              <w:bottom w:val="nil"/>
              <w:right w:val="nil"/>
            </w:tcBorders>
          </w:tcPr>
          <w:p w14:paraId="24D663A9" w14:textId="77777777" w:rsidR="00BC0331" w:rsidRPr="00EB1D74" w:rsidRDefault="00BC0331" w:rsidP="00BC0331">
            <w:pPr>
              <w:jc w:val="right"/>
              <w:rPr>
                <w:rFonts w:ascii="Arial" w:hAnsi="Arial" w:cs="Arial"/>
                <w:sz w:val="12"/>
                <w:szCs w:val="12"/>
              </w:rPr>
            </w:pPr>
          </w:p>
        </w:tc>
        <w:tc>
          <w:tcPr>
            <w:tcW w:w="738" w:type="dxa"/>
            <w:tcBorders>
              <w:top w:val="nil"/>
              <w:left w:val="nil"/>
              <w:bottom w:val="nil"/>
              <w:right w:val="nil"/>
            </w:tcBorders>
            <w:noWrap/>
            <w:vAlign w:val="bottom"/>
          </w:tcPr>
          <w:p w14:paraId="4FBA0D9B" w14:textId="5E743C17"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86" w:type="dxa"/>
            <w:tcBorders>
              <w:top w:val="nil"/>
              <w:left w:val="nil"/>
              <w:bottom w:val="nil"/>
              <w:right w:val="nil"/>
            </w:tcBorders>
            <w:noWrap/>
            <w:vAlign w:val="bottom"/>
          </w:tcPr>
          <w:p w14:paraId="2FA8CA87" w14:textId="3F10BFD0"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9" w:type="dxa"/>
            <w:tcBorders>
              <w:top w:val="nil"/>
              <w:left w:val="nil"/>
              <w:bottom w:val="nil"/>
              <w:right w:val="nil"/>
            </w:tcBorders>
            <w:noWrap/>
            <w:vAlign w:val="bottom"/>
          </w:tcPr>
          <w:p w14:paraId="796E6100" w14:textId="009B67E2"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98" w:type="dxa"/>
            <w:tcBorders>
              <w:top w:val="nil"/>
              <w:left w:val="nil"/>
              <w:bottom w:val="nil"/>
              <w:right w:val="nil"/>
            </w:tcBorders>
            <w:noWrap/>
            <w:vAlign w:val="bottom"/>
          </w:tcPr>
          <w:p w14:paraId="1A8C338A" w14:textId="5A63AD3A"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35" w:type="dxa"/>
            <w:tcBorders>
              <w:top w:val="nil"/>
              <w:left w:val="nil"/>
              <w:bottom w:val="nil"/>
              <w:right w:val="nil"/>
            </w:tcBorders>
            <w:noWrap/>
            <w:vAlign w:val="bottom"/>
          </w:tcPr>
          <w:p w14:paraId="0FA1F666" w14:textId="50439DDB"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9" w:type="dxa"/>
            <w:tcBorders>
              <w:top w:val="nil"/>
              <w:left w:val="nil"/>
              <w:bottom w:val="nil"/>
              <w:right w:val="nil"/>
            </w:tcBorders>
            <w:noWrap/>
            <w:vAlign w:val="bottom"/>
          </w:tcPr>
          <w:p w14:paraId="5376628C" w14:textId="637F6123"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55" w:type="dxa"/>
            <w:tcBorders>
              <w:top w:val="nil"/>
              <w:left w:val="nil"/>
              <w:bottom w:val="nil"/>
              <w:right w:val="nil"/>
            </w:tcBorders>
            <w:noWrap/>
            <w:vAlign w:val="bottom"/>
          </w:tcPr>
          <w:p w14:paraId="7FAF773D" w14:textId="605F0833"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6" w:type="dxa"/>
            <w:tcBorders>
              <w:top w:val="nil"/>
              <w:left w:val="nil"/>
              <w:bottom w:val="nil"/>
              <w:right w:val="nil"/>
            </w:tcBorders>
            <w:noWrap/>
            <w:vAlign w:val="bottom"/>
          </w:tcPr>
          <w:p w14:paraId="097E4BF6" w14:textId="204D0DF3"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8" w:type="dxa"/>
            <w:tcBorders>
              <w:top w:val="nil"/>
              <w:left w:val="nil"/>
              <w:bottom w:val="nil"/>
              <w:right w:val="nil"/>
            </w:tcBorders>
            <w:noWrap/>
            <w:vAlign w:val="bottom"/>
          </w:tcPr>
          <w:p w14:paraId="4D34C5F4" w14:textId="27C64794"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38" w:type="dxa"/>
            <w:tcBorders>
              <w:top w:val="nil"/>
              <w:left w:val="nil"/>
              <w:bottom w:val="nil"/>
              <w:right w:val="nil"/>
            </w:tcBorders>
            <w:noWrap/>
            <w:vAlign w:val="bottom"/>
          </w:tcPr>
          <w:p w14:paraId="7C9AF435" w14:textId="31A754A7"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74" w:type="dxa"/>
            <w:tcBorders>
              <w:top w:val="nil"/>
              <w:left w:val="nil"/>
              <w:bottom w:val="nil"/>
              <w:right w:val="nil"/>
            </w:tcBorders>
            <w:noWrap/>
            <w:vAlign w:val="bottom"/>
          </w:tcPr>
          <w:p w14:paraId="5F979BE6" w14:textId="43F3B643"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45" w:type="dxa"/>
            <w:tcBorders>
              <w:top w:val="nil"/>
              <w:left w:val="nil"/>
              <w:bottom w:val="nil"/>
              <w:right w:val="nil"/>
            </w:tcBorders>
            <w:noWrap/>
            <w:vAlign w:val="bottom"/>
          </w:tcPr>
          <w:p w14:paraId="5644B021" w14:textId="59B12DC8"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84" w:type="dxa"/>
            <w:tcBorders>
              <w:top w:val="nil"/>
              <w:left w:val="nil"/>
              <w:bottom w:val="nil"/>
              <w:right w:val="nil"/>
            </w:tcBorders>
            <w:noWrap/>
            <w:vAlign w:val="bottom"/>
          </w:tcPr>
          <w:p w14:paraId="2425B935" w14:textId="3F092793" w:rsidR="00BC0331" w:rsidRPr="00EB1D74" w:rsidRDefault="00BC0331" w:rsidP="00BC0331">
            <w:pPr>
              <w:jc w:val="right"/>
              <w:rPr>
                <w:rFonts w:ascii="Arial" w:hAnsi="Arial" w:cs="Arial"/>
                <w:sz w:val="11"/>
                <w:szCs w:val="11"/>
              </w:rPr>
            </w:pPr>
            <w:r w:rsidRPr="00EB1D74">
              <w:rPr>
                <w:rFonts w:ascii="Arial" w:hAnsi="Arial" w:cs="Arial"/>
                <w:sz w:val="11"/>
                <w:szCs w:val="11"/>
              </w:rPr>
              <w:t>97.247</w:t>
            </w:r>
          </w:p>
        </w:tc>
        <w:tc>
          <w:tcPr>
            <w:tcW w:w="927" w:type="dxa"/>
            <w:tcBorders>
              <w:top w:val="nil"/>
              <w:left w:val="nil"/>
              <w:bottom w:val="nil"/>
              <w:right w:val="nil"/>
            </w:tcBorders>
            <w:noWrap/>
            <w:vAlign w:val="bottom"/>
          </w:tcPr>
          <w:p w14:paraId="563EEA36" w14:textId="7A2E7A34" w:rsidR="00BC0331" w:rsidRPr="00EB1D74" w:rsidRDefault="00BC0331" w:rsidP="00BC0331">
            <w:pPr>
              <w:jc w:val="right"/>
              <w:rPr>
                <w:rFonts w:ascii="Arial" w:hAnsi="Arial" w:cs="Arial"/>
                <w:sz w:val="11"/>
                <w:szCs w:val="11"/>
              </w:rPr>
            </w:pPr>
            <w:r w:rsidRPr="00EB1D74">
              <w:rPr>
                <w:rFonts w:ascii="Arial" w:hAnsi="Arial" w:cs="Arial"/>
                <w:sz w:val="11"/>
                <w:szCs w:val="11"/>
              </w:rPr>
              <w:t>97.247</w:t>
            </w:r>
          </w:p>
        </w:tc>
        <w:tc>
          <w:tcPr>
            <w:tcW w:w="662" w:type="dxa"/>
            <w:gridSpan w:val="2"/>
            <w:tcBorders>
              <w:top w:val="nil"/>
              <w:left w:val="nil"/>
              <w:bottom w:val="nil"/>
              <w:right w:val="nil"/>
            </w:tcBorders>
            <w:noWrap/>
            <w:vAlign w:val="bottom"/>
          </w:tcPr>
          <w:p w14:paraId="46AC1027" w14:textId="4DB183A2" w:rsidR="00BC0331" w:rsidRPr="00EB1D74" w:rsidRDefault="00BC0331" w:rsidP="00BC0331">
            <w:pPr>
              <w:jc w:val="right"/>
              <w:rPr>
                <w:rFonts w:ascii="Arial" w:hAnsi="Arial" w:cs="Arial"/>
                <w:sz w:val="11"/>
                <w:szCs w:val="11"/>
              </w:rPr>
            </w:pPr>
            <w:r w:rsidRPr="00EB1D74">
              <w:rPr>
                <w:rFonts w:ascii="Arial" w:hAnsi="Arial" w:cs="Arial"/>
                <w:sz w:val="11"/>
                <w:szCs w:val="11"/>
              </w:rPr>
              <w:t>2.501</w:t>
            </w:r>
          </w:p>
        </w:tc>
        <w:tc>
          <w:tcPr>
            <w:tcW w:w="794" w:type="dxa"/>
            <w:tcBorders>
              <w:top w:val="nil"/>
              <w:left w:val="nil"/>
              <w:bottom w:val="nil"/>
              <w:right w:val="nil"/>
            </w:tcBorders>
            <w:noWrap/>
            <w:vAlign w:val="bottom"/>
          </w:tcPr>
          <w:p w14:paraId="51F48FA5" w14:textId="4646E9CA" w:rsidR="00BC0331" w:rsidRPr="00EB1D74" w:rsidRDefault="00BC0331" w:rsidP="00BC0331">
            <w:pPr>
              <w:jc w:val="right"/>
              <w:rPr>
                <w:rFonts w:ascii="Arial" w:hAnsi="Arial" w:cs="Arial"/>
                <w:sz w:val="11"/>
                <w:szCs w:val="11"/>
              </w:rPr>
            </w:pPr>
            <w:r w:rsidRPr="00EB1D74">
              <w:rPr>
                <w:rFonts w:ascii="Arial" w:hAnsi="Arial" w:cs="Arial"/>
                <w:sz w:val="11"/>
                <w:szCs w:val="11"/>
              </w:rPr>
              <w:t>99.748</w:t>
            </w:r>
          </w:p>
        </w:tc>
      </w:tr>
      <w:tr w:rsidR="00BC0331" w:rsidRPr="00A5606A" w14:paraId="2395915B" w14:textId="77777777" w:rsidTr="00BC0331">
        <w:trPr>
          <w:trHeight w:val="20"/>
        </w:trPr>
        <w:tc>
          <w:tcPr>
            <w:tcW w:w="483" w:type="dxa"/>
            <w:tcBorders>
              <w:top w:val="nil"/>
              <w:left w:val="nil"/>
              <w:bottom w:val="nil"/>
              <w:right w:val="nil"/>
            </w:tcBorders>
            <w:noWrap/>
            <w:hideMark/>
          </w:tcPr>
          <w:p w14:paraId="2257628C" w14:textId="77777777" w:rsidR="00BC0331" w:rsidRPr="00A5606A" w:rsidRDefault="00BC0331" w:rsidP="00BC0331">
            <w:pPr>
              <w:rPr>
                <w:rFonts w:ascii="Arial" w:hAnsi="Arial" w:cs="Arial"/>
                <w:b/>
                <w:bCs/>
                <w:color w:val="000000"/>
                <w:sz w:val="12"/>
                <w:szCs w:val="12"/>
              </w:rPr>
            </w:pPr>
            <w:r w:rsidRPr="00A5606A">
              <w:rPr>
                <w:rFonts w:ascii="Arial" w:hAnsi="Arial" w:cs="Arial"/>
                <w:b/>
                <w:bCs/>
                <w:color w:val="000000"/>
                <w:sz w:val="12"/>
                <w:szCs w:val="12"/>
              </w:rPr>
              <w:t>V.</w:t>
            </w:r>
          </w:p>
        </w:tc>
        <w:tc>
          <w:tcPr>
            <w:tcW w:w="2489" w:type="dxa"/>
            <w:tcBorders>
              <w:top w:val="nil"/>
              <w:left w:val="nil"/>
              <w:bottom w:val="nil"/>
              <w:right w:val="nil"/>
            </w:tcBorders>
            <w:noWrap/>
            <w:hideMark/>
          </w:tcPr>
          <w:p w14:paraId="0D6C5A8C" w14:textId="77777777" w:rsidR="00BC0331" w:rsidRPr="00EB1D74" w:rsidRDefault="00BC0331" w:rsidP="00BC0331">
            <w:pPr>
              <w:rPr>
                <w:rFonts w:ascii="Arial" w:hAnsi="Arial" w:cs="Arial"/>
                <w:color w:val="000000"/>
                <w:sz w:val="12"/>
                <w:szCs w:val="12"/>
              </w:rPr>
            </w:pPr>
            <w:r w:rsidRPr="00EB1D74">
              <w:rPr>
                <w:rFonts w:ascii="Arial" w:hAnsi="Arial" w:cs="Arial"/>
                <w:color w:val="000000"/>
                <w:sz w:val="12"/>
                <w:szCs w:val="12"/>
              </w:rPr>
              <w:t>Nakden Gerçekleştirilen Sermaye Artırımı</w:t>
            </w:r>
          </w:p>
        </w:tc>
        <w:tc>
          <w:tcPr>
            <w:tcW w:w="709" w:type="dxa"/>
            <w:tcBorders>
              <w:top w:val="nil"/>
              <w:left w:val="nil"/>
              <w:bottom w:val="nil"/>
              <w:right w:val="nil"/>
            </w:tcBorders>
          </w:tcPr>
          <w:p w14:paraId="10DA5D7E" w14:textId="77777777" w:rsidR="00BC0331" w:rsidRPr="00EB1D74" w:rsidRDefault="00BC0331" w:rsidP="00BC0331">
            <w:pPr>
              <w:jc w:val="right"/>
              <w:rPr>
                <w:rFonts w:ascii="Arial" w:hAnsi="Arial" w:cs="Arial"/>
                <w:sz w:val="12"/>
                <w:szCs w:val="12"/>
              </w:rPr>
            </w:pPr>
          </w:p>
        </w:tc>
        <w:tc>
          <w:tcPr>
            <w:tcW w:w="738" w:type="dxa"/>
            <w:tcBorders>
              <w:top w:val="nil"/>
              <w:left w:val="nil"/>
              <w:bottom w:val="nil"/>
              <w:right w:val="nil"/>
            </w:tcBorders>
            <w:noWrap/>
            <w:vAlign w:val="bottom"/>
          </w:tcPr>
          <w:p w14:paraId="244159D5" w14:textId="41D34B10"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86" w:type="dxa"/>
            <w:tcBorders>
              <w:top w:val="nil"/>
              <w:left w:val="nil"/>
              <w:bottom w:val="nil"/>
              <w:right w:val="nil"/>
            </w:tcBorders>
            <w:noWrap/>
            <w:vAlign w:val="bottom"/>
          </w:tcPr>
          <w:p w14:paraId="7A1FF68D" w14:textId="64ECE9FE"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9" w:type="dxa"/>
            <w:tcBorders>
              <w:top w:val="nil"/>
              <w:left w:val="nil"/>
              <w:bottom w:val="nil"/>
              <w:right w:val="nil"/>
            </w:tcBorders>
            <w:noWrap/>
            <w:vAlign w:val="bottom"/>
          </w:tcPr>
          <w:p w14:paraId="37426593" w14:textId="6FD9AB82"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98" w:type="dxa"/>
            <w:tcBorders>
              <w:top w:val="nil"/>
              <w:left w:val="nil"/>
              <w:bottom w:val="nil"/>
              <w:right w:val="nil"/>
            </w:tcBorders>
            <w:noWrap/>
            <w:vAlign w:val="bottom"/>
          </w:tcPr>
          <w:p w14:paraId="093F970A" w14:textId="528738C4"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35" w:type="dxa"/>
            <w:tcBorders>
              <w:top w:val="nil"/>
              <w:left w:val="nil"/>
              <w:bottom w:val="nil"/>
              <w:right w:val="nil"/>
            </w:tcBorders>
            <w:noWrap/>
            <w:vAlign w:val="bottom"/>
          </w:tcPr>
          <w:p w14:paraId="67921DEB" w14:textId="25053C0C"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9" w:type="dxa"/>
            <w:tcBorders>
              <w:top w:val="nil"/>
              <w:left w:val="nil"/>
              <w:bottom w:val="nil"/>
              <w:right w:val="nil"/>
            </w:tcBorders>
            <w:noWrap/>
            <w:vAlign w:val="bottom"/>
          </w:tcPr>
          <w:p w14:paraId="6B929E8E" w14:textId="4C3D2AE2"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55" w:type="dxa"/>
            <w:tcBorders>
              <w:top w:val="nil"/>
              <w:left w:val="nil"/>
              <w:bottom w:val="nil"/>
              <w:right w:val="nil"/>
            </w:tcBorders>
            <w:noWrap/>
            <w:vAlign w:val="bottom"/>
          </w:tcPr>
          <w:p w14:paraId="72D993C9" w14:textId="0E09031C"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6" w:type="dxa"/>
            <w:tcBorders>
              <w:top w:val="nil"/>
              <w:left w:val="nil"/>
              <w:bottom w:val="nil"/>
              <w:right w:val="nil"/>
            </w:tcBorders>
            <w:noWrap/>
            <w:vAlign w:val="bottom"/>
          </w:tcPr>
          <w:p w14:paraId="20077CEF" w14:textId="66B571FF"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8" w:type="dxa"/>
            <w:tcBorders>
              <w:top w:val="nil"/>
              <w:left w:val="nil"/>
              <w:bottom w:val="nil"/>
              <w:right w:val="nil"/>
            </w:tcBorders>
            <w:noWrap/>
            <w:vAlign w:val="bottom"/>
          </w:tcPr>
          <w:p w14:paraId="5A509A7D" w14:textId="3AEC00EA"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38" w:type="dxa"/>
            <w:tcBorders>
              <w:top w:val="nil"/>
              <w:left w:val="nil"/>
              <w:bottom w:val="nil"/>
              <w:right w:val="nil"/>
            </w:tcBorders>
            <w:noWrap/>
            <w:vAlign w:val="bottom"/>
          </w:tcPr>
          <w:p w14:paraId="61439A0E" w14:textId="6D9C9C0B"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74" w:type="dxa"/>
            <w:tcBorders>
              <w:top w:val="nil"/>
              <w:left w:val="nil"/>
              <w:bottom w:val="nil"/>
              <w:right w:val="nil"/>
            </w:tcBorders>
            <w:noWrap/>
            <w:vAlign w:val="bottom"/>
          </w:tcPr>
          <w:p w14:paraId="7979F375" w14:textId="0DA0E8A5"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45" w:type="dxa"/>
            <w:tcBorders>
              <w:top w:val="nil"/>
              <w:left w:val="nil"/>
              <w:bottom w:val="nil"/>
              <w:right w:val="nil"/>
            </w:tcBorders>
            <w:noWrap/>
            <w:vAlign w:val="bottom"/>
          </w:tcPr>
          <w:p w14:paraId="567DD0AE" w14:textId="66A71EF7"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84" w:type="dxa"/>
            <w:tcBorders>
              <w:top w:val="nil"/>
              <w:left w:val="nil"/>
              <w:bottom w:val="nil"/>
              <w:right w:val="nil"/>
            </w:tcBorders>
            <w:noWrap/>
            <w:vAlign w:val="bottom"/>
          </w:tcPr>
          <w:p w14:paraId="33BB82BF" w14:textId="7210304D"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927" w:type="dxa"/>
            <w:tcBorders>
              <w:top w:val="nil"/>
              <w:left w:val="nil"/>
              <w:bottom w:val="nil"/>
              <w:right w:val="nil"/>
            </w:tcBorders>
            <w:noWrap/>
            <w:vAlign w:val="bottom"/>
          </w:tcPr>
          <w:p w14:paraId="3B93A391" w14:textId="78015BAE"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662" w:type="dxa"/>
            <w:gridSpan w:val="2"/>
            <w:tcBorders>
              <w:top w:val="nil"/>
              <w:left w:val="nil"/>
              <w:bottom w:val="nil"/>
              <w:right w:val="nil"/>
            </w:tcBorders>
            <w:noWrap/>
            <w:vAlign w:val="bottom"/>
          </w:tcPr>
          <w:p w14:paraId="29F6C4C6" w14:textId="06A06394"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94" w:type="dxa"/>
            <w:tcBorders>
              <w:top w:val="nil"/>
              <w:left w:val="nil"/>
              <w:bottom w:val="nil"/>
              <w:right w:val="nil"/>
            </w:tcBorders>
            <w:noWrap/>
            <w:vAlign w:val="bottom"/>
          </w:tcPr>
          <w:p w14:paraId="7AE7A443" w14:textId="0AB1E2BD"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r>
      <w:tr w:rsidR="00BC0331" w:rsidRPr="00A5606A" w14:paraId="5F079D94" w14:textId="77777777" w:rsidTr="00BC0331">
        <w:trPr>
          <w:trHeight w:val="20"/>
        </w:trPr>
        <w:tc>
          <w:tcPr>
            <w:tcW w:w="483" w:type="dxa"/>
            <w:tcBorders>
              <w:top w:val="nil"/>
              <w:left w:val="nil"/>
              <w:bottom w:val="nil"/>
              <w:right w:val="nil"/>
            </w:tcBorders>
            <w:noWrap/>
            <w:hideMark/>
          </w:tcPr>
          <w:p w14:paraId="3BF62301" w14:textId="77777777" w:rsidR="00BC0331" w:rsidRPr="00A5606A" w:rsidRDefault="00BC0331" w:rsidP="00BC0331">
            <w:pPr>
              <w:rPr>
                <w:rFonts w:ascii="Arial" w:hAnsi="Arial" w:cs="Arial"/>
                <w:b/>
                <w:bCs/>
                <w:color w:val="000000"/>
                <w:sz w:val="12"/>
                <w:szCs w:val="12"/>
              </w:rPr>
            </w:pPr>
            <w:r w:rsidRPr="00A5606A">
              <w:rPr>
                <w:rFonts w:ascii="Arial" w:hAnsi="Arial" w:cs="Arial"/>
                <w:b/>
                <w:bCs/>
                <w:color w:val="000000"/>
                <w:sz w:val="12"/>
                <w:szCs w:val="12"/>
              </w:rPr>
              <w:t>VI.</w:t>
            </w:r>
          </w:p>
        </w:tc>
        <w:tc>
          <w:tcPr>
            <w:tcW w:w="2489" w:type="dxa"/>
            <w:tcBorders>
              <w:top w:val="nil"/>
              <w:left w:val="nil"/>
              <w:bottom w:val="nil"/>
              <w:right w:val="nil"/>
            </w:tcBorders>
            <w:noWrap/>
            <w:hideMark/>
          </w:tcPr>
          <w:p w14:paraId="6CA9BA1F" w14:textId="77777777" w:rsidR="00BC0331" w:rsidRPr="00EB1D74" w:rsidRDefault="00BC0331" w:rsidP="00BC0331">
            <w:pPr>
              <w:rPr>
                <w:rFonts w:ascii="Arial" w:hAnsi="Arial" w:cs="Arial"/>
                <w:color w:val="000000"/>
                <w:sz w:val="12"/>
                <w:szCs w:val="12"/>
              </w:rPr>
            </w:pPr>
            <w:r w:rsidRPr="00EB1D74">
              <w:rPr>
                <w:rFonts w:ascii="Arial" w:hAnsi="Arial" w:cs="Arial"/>
                <w:color w:val="000000"/>
                <w:sz w:val="12"/>
                <w:szCs w:val="12"/>
              </w:rPr>
              <w:t>İç Kaynaklardan Gerçekleştirilen Sermaye Artırımı</w:t>
            </w:r>
          </w:p>
        </w:tc>
        <w:tc>
          <w:tcPr>
            <w:tcW w:w="709" w:type="dxa"/>
            <w:tcBorders>
              <w:top w:val="nil"/>
              <w:left w:val="nil"/>
              <w:bottom w:val="nil"/>
              <w:right w:val="nil"/>
            </w:tcBorders>
          </w:tcPr>
          <w:p w14:paraId="46563285" w14:textId="77777777" w:rsidR="00BC0331" w:rsidRPr="00EB1D74" w:rsidRDefault="00BC0331" w:rsidP="00BC0331">
            <w:pPr>
              <w:jc w:val="right"/>
              <w:rPr>
                <w:rFonts w:ascii="Arial" w:hAnsi="Arial" w:cs="Arial"/>
                <w:sz w:val="12"/>
                <w:szCs w:val="12"/>
              </w:rPr>
            </w:pPr>
          </w:p>
        </w:tc>
        <w:tc>
          <w:tcPr>
            <w:tcW w:w="738" w:type="dxa"/>
            <w:tcBorders>
              <w:top w:val="nil"/>
              <w:left w:val="nil"/>
              <w:bottom w:val="nil"/>
              <w:right w:val="nil"/>
            </w:tcBorders>
            <w:noWrap/>
            <w:vAlign w:val="bottom"/>
          </w:tcPr>
          <w:p w14:paraId="73DCEA83" w14:textId="4E49A765"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86" w:type="dxa"/>
            <w:tcBorders>
              <w:top w:val="nil"/>
              <w:left w:val="nil"/>
              <w:bottom w:val="nil"/>
              <w:right w:val="nil"/>
            </w:tcBorders>
            <w:noWrap/>
            <w:vAlign w:val="bottom"/>
          </w:tcPr>
          <w:p w14:paraId="7D1D8764" w14:textId="0C9597A9"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9" w:type="dxa"/>
            <w:tcBorders>
              <w:top w:val="nil"/>
              <w:left w:val="nil"/>
              <w:bottom w:val="nil"/>
              <w:right w:val="nil"/>
            </w:tcBorders>
            <w:noWrap/>
            <w:vAlign w:val="bottom"/>
          </w:tcPr>
          <w:p w14:paraId="70E0056E" w14:textId="61E7E491"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98" w:type="dxa"/>
            <w:tcBorders>
              <w:top w:val="nil"/>
              <w:left w:val="nil"/>
              <w:bottom w:val="nil"/>
              <w:right w:val="nil"/>
            </w:tcBorders>
            <w:noWrap/>
            <w:vAlign w:val="bottom"/>
          </w:tcPr>
          <w:p w14:paraId="5D3D41C6" w14:textId="315727DE"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35" w:type="dxa"/>
            <w:tcBorders>
              <w:top w:val="nil"/>
              <w:left w:val="nil"/>
              <w:bottom w:val="nil"/>
              <w:right w:val="nil"/>
            </w:tcBorders>
            <w:noWrap/>
            <w:vAlign w:val="bottom"/>
          </w:tcPr>
          <w:p w14:paraId="121129AA" w14:textId="0AB373DD"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9" w:type="dxa"/>
            <w:tcBorders>
              <w:top w:val="nil"/>
              <w:left w:val="nil"/>
              <w:bottom w:val="nil"/>
              <w:right w:val="nil"/>
            </w:tcBorders>
            <w:noWrap/>
            <w:vAlign w:val="bottom"/>
          </w:tcPr>
          <w:p w14:paraId="37782557" w14:textId="4E7532F4"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55" w:type="dxa"/>
            <w:tcBorders>
              <w:top w:val="nil"/>
              <w:left w:val="nil"/>
              <w:bottom w:val="nil"/>
              <w:right w:val="nil"/>
            </w:tcBorders>
            <w:noWrap/>
            <w:vAlign w:val="bottom"/>
          </w:tcPr>
          <w:p w14:paraId="173D587E" w14:textId="16184931"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6" w:type="dxa"/>
            <w:tcBorders>
              <w:top w:val="nil"/>
              <w:left w:val="nil"/>
              <w:bottom w:val="nil"/>
              <w:right w:val="nil"/>
            </w:tcBorders>
            <w:noWrap/>
            <w:vAlign w:val="bottom"/>
          </w:tcPr>
          <w:p w14:paraId="2778A41B" w14:textId="141DC5A0"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8" w:type="dxa"/>
            <w:tcBorders>
              <w:top w:val="nil"/>
              <w:left w:val="nil"/>
              <w:bottom w:val="nil"/>
              <w:right w:val="nil"/>
            </w:tcBorders>
            <w:noWrap/>
            <w:vAlign w:val="bottom"/>
          </w:tcPr>
          <w:p w14:paraId="5A3C5A7A" w14:textId="5F2B58BC"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38" w:type="dxa"/>
            <w:tcBorders>
              <w:top w:val="nil"/>
              <w:left w:val="nil"/>
              <w:bottom w:val="nil"/>
              <w:right w:val="nil"/>
            </w:tcBorders>
            <w:noWrap/>
            <w:vAlign w:val="bottom"/>
          </w:tcPr>
          <w:p w14:paraId="5867DCC6" w14:textId="45C74770"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74" w:type="dxa"/>
            <w:tcBorders>
              <w:top w:val="nil"/>
              <w:left w:val="nil"/>
              <w:bottom w:val="nil"/>
              <w:right w:val="nil"/>
            </w:tcBorders>
            <w:noWrap/>
            <w:vAlign w:val="bottom"/>
          </w:tcPr>
          <w:p w14:paraId="238D8BB2" w14:textId="043E35A6"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45" w:type="dxa"/>
            <w:tcBorders>
              <w:top w:val="nil"/>
              <w:left w:val="nil"/>
              <w:bottom w:val="nil"/>
              <w:right w:val="nil"/>
            </w:tcBorders>
            <w:noWrap/>
            <w:vAlign w:val="bottom"/>
          </w:tcPr>
          <w:p w14:paraId="0834F77F" w14:textId="300BF102"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84" w:type="dxa"/>
            <w:tcBorders>
              <w:top w:val="nil"/>
              <w:left w:val="nil"/>
              <w:bottom w:val="nil"/>
              <w:right w:val="nil"/>
            </w:tcBorders>
            <w:noWrap/>
            <w:vAlign w:val="bottom"/>
          </w:tcPr>
          <w:p w14:paraId="73076FB7" w14:textId="659FA226"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927" w:type="dxa"/>
            <w:tcBorders>
              <w:top w:val="nil"/>
              <w:left w:val="nil"/>
              <w:bottom w:val="nil"/>
              <w:right w:val="nil"/>
            </w:tcBorders>
            <w:noWrap/>
            <w:vAlign w:val="bottom"/>
          </w:tcPr>
          <w:p w14:paraId="7F55C29A" w14:textId="19EDD846"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662" w:type="dxa"/>
            <w:gridSpan w:val="2"/>
            <w:tcBorders>
              <w:top w:val="nil"/>
              <w:left w:val="nil"/>
              <w:bottom w:val="nil"/>
              <w:right w:val="nil"/>
            </w:tcBorders>
            <w:noWrap/>
            <w:vAlign w:val="bottom"/>
          </w:tcPr>
          <w:p w14:paraId="1817895B" w14:textId="67152EFB"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94" w:type="dxa"/>
            <w:tcBorders>
              <w:top w:val="nil"/>
              <w:left w:val="nil"/>
              <w:bottom w:val="nil"/>
              <w:right w:val="nil"/>
            </w:tcBorders>
            <w:noWrap/>
            <w:vAlign w:val="bottom"/>
          </w:tcPr>
          <w:p w14:paraId="59FD21D4" w14:textId="41F95947"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r>
      <w:tr w:rsidR="00BC0331" w:rsidRPr="00A5606A" w14:paraId="06A0B6C2" w14:textId="77777777" w:rsidTr="00BC0331">
        <w:trPr>
          <w:trHeight w:val="20"/>
        </w:trPr>
        <w:tc>
          <w:tcPr>
            <w:tcW w:w="483" w:type="dxa"/>
            <w:tcBorders>
              <w:top w:val="nil"/>
              <w:left w:val="nil"/>
              <w:bottom w:val="nil"/>
              <w:right w:val="nil"/>
            </w:tcBorders>
            <w:noWrap/>
            <w:hideMark/>
          </w:tcPr>
          <w:p w14:paraId="42350F42" w14:textId="77777777" w:rsidR="00BC0331" w:rsidRPr="00A5606A" w:rsidRDefault="00BC0331" w:rsidP="00BC0331">
            <w:pPr>
              <w:rPr>
                <w:rFonts w:ascii="Arial" w:hAnsi="Arial" w:cs="Arial"/>
                <w:b/>
                <w:bCs/>
                <w:color w:val="000000"/>
                <w:sz w:val="12"/>
                <w:szCs w:val="12"/>
              </w:rPr>
            </w:pPr>
            <w:r w:rsidRPr="00A5606A">
              <w:rPr>
                <w:rFonts w:ascii="Arial" w:hAnsi="Arial" w:cs="Arial"/>
                <w:b/>
                <w:bCs/>
                <w:color w:val="000000"/>
                <w:sz w:val="12"/>
                <w:szCs w:val="12"/>
              </w:rPr>
              <w:t>VII.</w:t>
            </w:r>
          </w:p>
        </w:tc>
        <w:tc>
          <w:tcPr>
            <w:tcW w:w="2489" w:type="dxa"/>
            <w:tcBorders>
              <w:top w:val="nil"/>
              <w:left w:val="nil"/>
              <w:bottom w:val="nil"/>
              <w:right w:val="nil"/>
            </w:tcBorders>
            <w:hideMark/>
          </w:tcPr>
          <w:p w14:paraId="08971E50" w14:textId="77777777" w:rsidR="00BC0331" w:rsidRPr="00EB1D74" w:rsidRDefault="00BC0331" w:rsidP="00BC0331">
            <w:pPr>
              <w:rPr>
                <w:rFonts w:ascii="Arial" w:hAnsi="Arial" w:cs="Arial"/>
                <w:color w:val="000000"/>
                <w:sz w:val="12"/>
                <w:szCs w:val="12"/>
              </w:rPr>
            </w:pPr>
            <w:r w:rsidRPr="00EB1D74">
              <w:rPr>
                <w:rFonts w:ascii="Arial" w:hAnsi="Arial" w:cs="Arial"/>
                <w:color w:val="000000"/>
                <w:sz w:val="12"/>
                <w:szCs w:val="12"/>
              </w:rPr>
              <w:t>Ödenmiş Sermaye Enflasyon Düzeltme Farkı</w:t>
            </w:r>
          </w:p>
        </w:tc>
        <w:tc>
          <w:tcPr>
            <w:tcW w:w="709" w:type="dxa"/>
            <w:tcBorders>
              <w:top w:val="nil"/>
              <w:left w:val="nil"/>
              <w:bottom w:val="nil"/>
              <w:right w:val="nil"/>
            </w:tcBorders>
          </w:tcPr>
          <w:p w14:paraId="2872938B" w14:textId="77777777" w:rsidR="00BC0331" w:rsidRPr="00EB1D74" w:rsidRDefault="00BC0331" w:rsidP="00BC0331">
            <w:pPr>
              <w:jc w:val="right"/>
              <w:rPr>
                <w:rFonts w:ascii="Arial" w:hAnsi="Arial" w:cs="Arial"/>
                <w:sz w:val="12"/>
                <w:szCs w:val="12"/>
              </w:rPr>
            </w:pPr>
          </w:p>
        </w:tc>
        <w:tc>
          <w:tcPr>
            <w:tcW w:w="738" w:type="dxa"/>
            <w:tcBorders>
              <w:top w:val="nil"/>
              <w:left w:val="nil"/>
              <w:bottom w:val="nil"/>
              <w:right w:val="nil"/>
            </w:tcBorders>
            <w:noWrap/>
            <w:vAlign w:val="bottom"/>
          </w:tcPr>
          <w:p w14:paraId="4E9302FA" w14:textId="0CA75C3E"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86" w:type="dxa"/>
            <w:tcBorders>
              <w:top w:val="nil"/>
              <w:left w:val="nil"/>
              <w:bottom w:val="nil"/>
              <w:right w:val="nil"/>
            </w:tcBorders>
            <w:noWrap/>
            <w:vAlign w:val="bottom"/>
          </w:tcPr>
          <w:p w14:paraId="78E61599" w14:textId="18387508"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9" w:type="dxa"/>
            <w:tcBorders>
              <w:top w:val="nil"/>
              <w:left w:val="nil"/>
              <w:bottom w:val="nil"/>
              <w:right w:val="nil"/>
            </w:tcBorders>
            <w:noWrap/>
            <w:vAlign w:val="bottom"/>
          </w:tcPr>
          <w:p w14:paraId="2DD77430" w14:textId="48EE6C07"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98" w:type="dxa"/>
            <w:tcBorders>
              <w:top w:val="nil"/>
              <w:left w:val="nil"/>
              <w:bottom w:val="nil"/>
              <w:right w:val="nil"/>
            </w:tcBorders>
            <w:noWrap/>
            <w:vAlign w:val="bottom"/>
          </w:tcPr>
          <w:p w14:paraId="3D91149A" w14:textId="1B1A309D"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35" w:type="dxa"/>
            <w:tcBorders>
              <w:top w:val="nil"/>
              <w:left w:val="nil"/>
              <w:bottom w:val="nil"/>
              <w:right w:val="nil"/>
            </w:tcBorders>
            <w:noWrap/>
            <w:vAlign w:val="bottom"/>
          </w:tcPr>
          <w:p w14:paraId="01D03682" w14:textId="0C0D7E93"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9" w:type="dxa"/>
            <w:tcBorders>
              <w:top w:val="nil"/>
              <w:left w:val="nil"/>
              <w:bottom w:val="nil"/>
              <w:right w:val="nil"/>
            </w:tcBorders>
            <w:noWrap/>
            <w:vAlign w:val="bottom"/>
          </w:tcPr>
          <w:p w14:paraId="2BC7D58C" w14:textId="5BA5F3CD"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55" w:type="dxa"/>
            <w:tcBorders>
              <w:top w:val="nil"/>
              <w:left w:val="nil"/>
              <w:bottom w:val="nil"/>
              <w:right w:val="nil"/>
            </w:tcBorders>
            <w:noWrap/>
            <w:vAlign w:val="bottom"/>
          </w:tcPr>
          <w:p w14:paraId="2C5817CE" w14:textId="14837345"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6" w:type="dxa"/>
            <w:tcBorders>
              <w:top w:val="nil"/>
              <w:left w:val="nil"/>
              <w:bottom w:val="nil"/>
              <w:right w:val="nil"/>
            </w:tcBorders>
            <w:noWrap/>
            <w:vAlign w:val="bottom"/>
          </w:tcPr>
          <w:p w14:paraId="4A96104E" w14:textId="01D130C0"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8" w:type="dxa"/>
            <w:tcBorders>
              <w:top w:val="nil"/>
              <w:left w:val="nil"/>
              <w:bottom w:val="nil"/>
              <w:right w:val="nil"/>
            </w:tcBorders>
            <w:noWrap/>
            <w:vAlign w:val="bottom"/>
          </w:tcPr>
          <w:p w14:paraId="79FC4B56" w14:textId="681189E0"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38" w:type="dxa"/>
            <w:tcBorders>
              <w:top w:val="nil"/>
              <w:left w:val="nil"/>
              <w:bottom w:val="nil"/>
              <w:right w:val="nil"/>
            </w:tcBorders>
            <w:noWrap/>
            <w:vAlign w:val="bottom"/>
          </w:tcPr>
          <w:p w14:paraId="5EE31BA0" w14:textId="524FC280"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74" w:type="dxa"/>
            <w:tcBorders>
              <w:top w:val="nil"/>
              <w:left w:val="nil"/>
              <w:bottom w:val="nil"/>
              <w:right w:val="nil"/>
            </w:tcBorders>
            <w:noWrap/>
            <w:vAlign w:val="bottom"/>
          </w:tcPr>
          <w:p w14:paraId="49A7ACDB" w14:textId="3636A8B1"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45" w:type="dxa"/>
            <w:tcBorders>
              <w:top w:val="nil"/>
              <w:left w:val="nil"/>
              <w:bottom w:val="nil"/>
              <w:right w:val="nil"/>
            </w:tcBorders>
            <w:noWrap/>
            <w:vAlign w:val="bottom"/>
          </w:tcPr>
          <w:p w14:paraId="409F1E55" w14:textId="34A45E71"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84" w:type="dxa"/>
            <w:tcBorders>
              <w:top w:val="nil"/>
              <w:left w:val="nil"/>
              <w:bottom w:val="nil"/>
              <w:right w:val="nil"/>
            </w:tcBorders>
            <w:noWrap/>
            <w:vAlign w:val="bottom"/>
          </w:tcPr>
          <w:p w14:paraId="335B7560" w14:textId="31AA763D"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927" w:type="dxa"/>
            <w:tcBorders>
              <w:top w:val="nil"/>
              <w:left w:val="nil"/>
              <w:bottom w:val="nil"/>
              <w:right w:val="nil"/>
            </w:tcBorders>
            <w:noWrap/>
            <w:vAlign w:val="bottom"/>
          </w:tcPr>
          <w:p w14:paraId="56B2BD30" w14:textId="59CC5548"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662" w:type="dxa"/>
            <w:gridSpan w:val="2"/>
            <w:tcBorders>
              <w:top w:val="nil"/>
              <w:left w:val="nil"/>
              <w:bottom w:val="nil"/>
              <w:right w:val="nil"/>
            </w:tcBorders>
            <w:noWrap/>
            <w:vAlign w:val="bottom"/>
          </w:tcPr>
          <w:p w14:paraId="2210C80F" w14:textId="179EE53F"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94" w:type="dxa"/>
            <w:tcBorders>
              <w:top w:val="nil"/>
              <w:left w:val="nil"/>
              <w:bottom w:val="nil"/>
              <w:right w:val="nil"/>
            </w:tcBorders>
            <w:noWrap/>
            <w:vAlign w:val="bottom"/>
          </w:tcPr>
          <w:p w14:paraId="78D7B752" w14:textId="4F17AA44"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r>
      <w:tr w:rsidR="00BC0331" w:rsidRPr="00A5606A" w14:paraId="5BEFE493" w14:textId="77777777" w:rsidTr="00BC0331">
        <w:trPr>
          <w:trHeight w:val="20"/>
        </w:trPr>
        <w:tc>
          <w:tcPr>
            <w:tcW w:w="483" w:type="dxa"/>
            <w:tcBorders>
              <w:top w:val="nil"/>
              <w:left w:val="nil"/>
              <w:bottom w:val="nil"/>
              <w:right w:val="nil"/>
            </w:tcBorders>
            <w:noWrap/>
            <w:hideMark/>
          </w:tcPr>
          <w:p w14:paraId="5E8FEE97" w14:textId="77777777" w:rsidR="00BC0331" w:rsidRPr="00A5606A" w:rsidRDefault="00BC0331" w:rsidP="00BC0331">
            <w:pPr>
              <w:rPr>
                <w:rFonts w:ascii="Arial" w:hAnsi="Arial" w:cs="Arial"/>
                <w:b/>
                <w:bCs/>
                <w:color w:val="000000"/>
                <w:sz w:val="12"/>
                <w:szCs w:val="12"/>
              </w:rPr>
            </w:pPr>
            <w:r w:rsidRPr="00A5606A">
              <w:rPr>
                <w:rFonts w:ascii="Arial" w:hAnsi="Arial" w:cs="Arial"/>
                <w:b/>
                <w:bCs/>
                <w:color w:val="000000"/>
                <w:sz w:val="12"/>
                <w:szCs w:val="12"/>
              </w:rPr>
              <w:t>VIII.</w:t>
            </w:r>
          </w:p>
        </w:tc>
        <w:tc>
          <w:tcPr>
            <w:tcW w:w="2489" w:type="dxa"/>
            <w:tcBorders>
              <w:top w:val="nil"/>
              <w:left w:val="nil"/>
              <w:bottom w:val="nil"/>
              <w:right w:val="nil"/>
            </w:tcBorders>
            <w:noWrap/>
            <w:hideMark/>
          </w:tcPr>
          <w:p w14:paraId="52C106F3" w14:textId="77777777" w:rsidR="00BC0331" w:rsidRPr="00EB1D74" w:rsidRDefault="00BC0331" w:rsidP="00BC0331">
            <w:pPr>
              <w:rPr>
                <w:rFonts w:ascii="Arial" w:hAnsi="Arial" w:cs="Arial"/>
                <w:color w:val="000000"/>
                <w:sz w:val="12"/>
                <w:szCs w:val="12"/>
              </w:rPr>
            </w:pPr>
            <w:r w:rsidRPr="00EB1D74">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tcPr>
          <w:p w14:paraId="523467ED" w14:textId="77777777" w:rsidR="00BC0331" w:rsidRPr="00EB1D74" w:rsidRDefault="00BC0331" w:rsidP="00BC0331">
            <w:pPr>
              <w:jc w:val="right"/>
              <w:rPr>
                <w:rFonts w:ascii="Arial" w:hAnsi="Arial" w:cs="Arial"/>
                <w:sz w:val="12"/>
                <w:szCs w:val="12"/>
              </w:rPr>
            </w:pPr>
          </w:p>
        </w:tc>
        <w:tc>
          <w:tcPr>
            <w:tcW w:w="738" w:type="dxa"/>
            <w:tcBorders>
              <w:top w:val="nil"/>
              <w:left w:val="nil"/>
              <w:bottom w:val="nil"/>
              <w:right w:val="nil"/>
            </w:tcBorders>
            <w:noWrap/>
            <w:vAlign w:val="bottom"/>
          </w:tcPr>
          <w:p w14:paraId="3F83CC29" w14:textId="4A1985D8"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86" w:type="dxa"/>
            <w:tcBorders>
              <w:top w:val="nil"/>
              <w:left w:val="nil"/>
              <w:bottom w:val="nil"/>
              <w:right w:val="nil"/>
            </w:tcBorders>
            <w:noWrap/>
            <w:vAlign w:val="bottom"/>
          </w:tcPr>
          <w:p w14:paraId="3E3C0B4C" w14:textId="7DB32440"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9" w:type="dxa"/>
            <w:tcBorders>
              <w:top w:val="nil"/>
              <w:left w:val="nil"/>
              <w:bottom w:val="nil"/>
              <w:right w:val="nil"/>
            </w:tcBorders>
            <w:noWrap/>
            <w:vAlign w:val="bottom"/>
          </w:tcPr>
          <w:p w14:paraId="208A4A9D" w14:textId="5C82B80A"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98" w:type="dxa"/>
            <w:tcBorders>
              <w:top w:val="nil"/>
              <w:left w:val="nil"/>
              <w:bottom w:val="nil"/>
              <w:right w:val="nil"/>
            </w:tcBorders>
            <w:noWrap/>
            <w:vAlign w:val="bottom"/>
          </w:tcPr>
          <w:p w14:paraId="745D2101" w14:textId="45FB5F8D"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35" w:type="dxa"/>
            <w:tcBorders>
              <w:top w:val="nil"/>
              <w:left w:val="nil"/>
              <w:bottom w:val="nil"/>
              <w:right w:val="nil"/>
            </w:tcBorders>
            <w:noWrap/>
            <w:vAlign w:val="bottom"/>
          </w:tcPr>
          <w:p w14:paraId="33C81781" w14:textId="50B180AE"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9" w:type="dxa"/>
            <w:tcBorders>
              <w:top w:val="nil"/>
              <w:left w:val="nil"/>
              <w:bottom w:val="nil"/>
              <w:right w:val="nil"/>
            </w:tcBorders>
            <w:noWrap/>
            <w:vAlign w:val="bottom"/>
          </w:tcPr>
          <w:p w14:paraId="1E3A7852" w14:textId="1B7B0F07"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55" w:type="dxa"/>
            <w:tcBorders>
              <w:top w:val="nil"/>
              <w:left w:val="nil"/>
              <w:bottom w:val="nil"/>
              <w:right w:val="nil"/>
            </w:tcBorders>
            <w:noWrap/>
            <w:vAlign w:val="bottom"/>
          </w:tcPr>
          <w:p w14:paraId="4426AE11" w14:textId="6E428404"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6" w:type="dxa"/>
            <w:tcBorders>
              <w:top w:val="nil"/>
              <w:left w:val="nil"/>
              <w:bottom w:val="nil"/>
              <w:right w:val="nil"/>
            </w:tcBorders>
            <w:noWrap/>
            <w:vAlign w:val="bottom"/>
          </w:tcPr>
          <w:p w14:paraId="1AF09892" w14:textId="5EEF7F93"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8" w:type="dxa"/>
            <w:tcBorders>
              <w:top w:val="nil"/>
              <w:left w:val="nil"/>
              <w:bottom w:val="nil"/>
              <w:right w:val="nil"/>
            </w:tcBorders>
            <w:noWrap/>
            <w:vAlign w:val="bottom"/>
          </w:tcPr>
          <w:p w14:paraId="1B19DD14" w14:textId="04A941B4"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38" w:type="dxa"/>
            <w:tcBorders>
              <w:top w:val="nil"/>
              <w:left w:val="nil"/>
              <w:bottom w:val="nil"/>
              <w:right w:val="nil"/>
            </w:tcBorders>
            <w:noWrap/>
            <w:vAlign w:val="bottom"/>
          </w:tcPr>
          <w:p w14:paraId="4A42F90B" w14:textId="22B9196B"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74" w:type="dxa"/>
            <w:tcBorders>
              <w:top w:val="nil"/>
              <w:left w:val="nil"/>
              <w:bottom w:val="nil"/>
              <w:right w:val="nil"/>
            </w:tcBorders>
            <w:noWrap/>
            <w:vAlign w:val="bottom"/>
          </w:tcPr>
          <w:p w14:paraId="0658FE5B" w14:textId="300FF591"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45" w:type="dxa"/>
            <w:tcBorders>
              <w:top w:val="nil"/>
              <w:left w:val="nil"/>
              <w:bottom w:val="nil"/>
              <w:right w:val="nil"/>
            </w:tcBorders>
            <w:noWrap/>
            <w:vAlign w:val="bottom"/>
          </w:tcPr>
          <w:p w14:paraId="1F2296FE" w14:textId="5B645CB5"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84" w:type="dxa"/>
            <w:tcBorders>
              <w:top w:val="nil"/>
              <w:left w:val="nil"/>
              <w:bottom w:val="nil"/>
              <w:right w:val="nil"/>
            </w:tcBorders>
            <w:noWrap/>
            <w:vAlign w:val="bottom"/>
          </w:tcPr>
          <w:p w14:paraId="0D074F04" w14:textId="03490C14"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927" w:type="dxa"/>
            <w:tcBorders>
              <w:top w:val="nil"/>
              <w:left w:val="nil"/>
              <w:bottom w:val="nil"/>
              <w:right w:val="nil"/>
            </w:tcBorders>
            <w:noWrap/>
            <w:vAlign w:val="bottom"/>
          </w:tcPr>
          <w:p w14:paraId="6C6EFD87" w14:textId="7C980166"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662" w:type="dxa"/>
            <w:gridSpan w:val="2"/>
            <w:tcBorders>
              <w:top w:val="nil"/>
              <w:left w:val="nil"/>
              <w:bottom w:val="nil"/>
              <w:right w:val="nil"/>
            </w:tcBorders>
            <w:noWrap/>
            <w:vAlign w:val="bottom"/>
          </w:tcPr>
          <w:p w14:paraId="79012345" w14:textId="2CBD38C9"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94" w:type="dxa"/>
            <w:tcBorders>
              <w:top w:val="nil"/>
              <w:left w:val="nil"/>
              <w:bottom w:val="nil"/>
              <w:right w:val="nil"/>
            </w:tcBorders>
            <w:noWrap/>
            <w:vAlign w:val="bottom"/>
          </w:tcPr>
          <w:p w14:paraId="3BB2F864" w14:textId="7C4ACEB3"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r>
      <w:tr w:rsidR="00BC0331" w:rsidRPr="00A5606A" w14:paraId="423EDF6C" w14:textId="77777777" w:rsidTr="00BC0331">
        <w:trPr>
          <w:trHeight w:val="20"/>
        </w:trPr>
        <w:tc>
          <w:tcPr>
            <w:tcW w:w="483" w:type="dxa"/>
            <w:tcBorders>
              <w:top w:val="nil"/>
              <w:left w:val="nil"/>
              <w:bottom w:val="nil"/>
              <w:right w:val="nil"/>
            </w:tcBorders>
            <w:noWrap/>
            <w:hideMark/>
          </w:tcPr>
          <w:p w14:paraId="1D20C9D9" w14:textId="77777777" w:rsidR="00BC0331" w:rsidRPr="00A5606A" w:rsidRDefault="00BC0331" w:rsidP="00BC0331">
            <w:pPr>
              <w:rPr>
                <w:rFonts w:ascii="Arial" w:hAnsi="Arial" w:cs="Arial"/>
                <w:b/>
                <w:bCs/>
                <w:color w:val="000000"/>
                <w:sz w:val="12"/>
                <w:szCs w:val="12"/>
              </w:rPr>
            </w:pPr>
            <w:r w:rsidRPr="00A5606A">
              <w:rPr>
                <w:rFonts w:ascii="Arial" w:hAnsi="Arial" w:cs="Arial"/>
                <w:b/>
                <w:bCs/>
                <w:color w:val="000000"/>
                <w:sz w:val="12"/>
                <w:szCs w:val="12"/>
              </w:rPr>
              <w:t>IX.</w:t>
            </w:r>
          </w:p>
        </w:tc>
        <w:tc>
          <w:tcPr>
            <w:tcW w:w="2489" w:type="dxa"/>
            <w:tcBorders>
              <w:top w:val="nil"/>
              <w:left w:val="nil"/>
              <w:bottom w:val="nil"/>
              <w:right w:val="nil"/>
            </w:tcBorders>
            <w:noWrap/>
            <w:hideMark/>
          </w:tcPr>
          <w:p w14:paraId="0DEC59A2" w14:textId="77777777" w:rsidR="00BC0331" w:rsidRPr="00EB1D74" w:rsidRDefault="00BC0331" w:rsidP="00BC0331">
            <w:pPr>
              <w:rPr>
                <w:rFonts w:ascii="Arial" w:hAnsi="Arial" w:cs="Arial"/>
                <w:color w:val="000000"/>
                <w:sz w:val="12"/>
                <w:szCs w:val="12"/>
              </w:rPr>
            </w:pPr>
            <w:r w:rsidRPr="00EB1D74">
              <w:rPr>
                <w:rFonts w:ascii="Arial" w:hAnsi="Arial" w:cs="Arial"/>
                <w:color w:val="000000"/>
                <w:sz w:val="12"/>
                <w:szCs w:val="12"/>
              </w:rPr>
              <w:t>Sermaye Benzeri Borçlanma Araçları</w:t>
            </w:r>
          </w:p>
        </w:tc>
        <w:tc>
          <w:tcPr>
            <w:tcW w:w="709" w:type="dxa"/>
            <w:tcBorders>
              <w:top w:val="nil"/>
              <w:left w:val="nil"/>
              <w:bottom w:val="nil"/>
              <w:right w:val="nil"/>
            </w:tcBorders>
          </w:tcPr>
          <w:p w14:paraId="3F37607C" w14:textId="77777777" w:rsidR="00BC0331" w:rsidRPr="00EB1D74" w:rsidRDefault="00BC0331" w:rsidP="00BC0331">
            <w:pPr>
              <w:jc w:val="right"/>
              <w:rPr>
                <w:rFonts w:ascii="Arial" w:hAnsi="Arial" w:cs="Arial"/>
                <w:sz w:val="12"/>
                <w:szCs w:val="12"/>
              </w:rPr>
            </w:pPr>
          </w:p>
        </w:tc>
        <w:tc>
          <w:tcPr>
            <w:tcW w:w="738" w:type="dxa"/>
            <w:tcBorders>
              <w:top w:val="nil"/>
              <w:left w:val="nil"/>
              <w:bottom w:val="nil"/>
              <w:right w:val="nil"/>
            </w:tcBorders>
            <w:noWrap/>
            <w:vAlign w:val="bottom"/>
          </w:tcPr>
          <w:p w14:paraId="4A7D5D92" w14:textId="2B57BA1A"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86" w:type="dxa"/>
            <w:tcBorders>
              <w:top w:val="nil"/>
              <w:left w:val="nil"/>
              <w:bottom w:val="nil"/>
              <w:right w:val="nil"/>
            </w:tcBorders>
            <w:noWrap/>
            <w:vAlign w:val="bottom"/>
          </w:tcPr>
          <w:p w14:paraId="467B92CA" w14:textId="1DDB3D2A"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9" w:type="dxa"/>
            <w:tcBorders>
              <w:top w:val="nil"/>
              <w:left w:val="nil"/>
              <w:bottom w:val="nil"/>
              <w:right w:val="nil"/>
            </w:tcBorders>
            <w:noWrap/>
            <w:vAlign w:val="bottom"/>
          </w:tcPr>
          <w:p w14:paraId="0DBB26AD" w14:textId="7EC62C73"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98" w:type="dxa"/>
            <w:tcBorders>
              <w:top w:val="nil"/>
              <w:left w:val="nil"/>
              <w:bottom w:val="nil"/>
              <w:right w:val="nil"/>
            </w:tcBorders>
            <w:noWrap/>
            <w:vAlign w:val="bottom"/>
          </w:tcPr>
          <w:p w14:paraId="5FC785C6" w14:textId="68E2C0B3" w:rsidR="00BC0331" w:rsidRPr="00EB1D74" w:rsidRDefault="00BC0331" w:rsidP="00BC0331">
            <w:pPr>
              <w:jc w:val="right"/>
              <w:rPr>
                <w:rFonts w:ascii="Arial" w:hAnsi="Arial" w:cs="Arial"/>
                <w:sz w:val="11"/>
                <w:szCs w:val="11"/>
              </w:rPr>
            </w:pPr>
            <w:r w:rsidRPr="00EB1D74">
              <w:rPr>
                <w:rFonts w:ascii="Arial" w:hAnsi="Arial" w:cs="Arial"/>
                <w:sz w:val="11"/>
                <w:szCs w:val="11"/>
              </w:rPr>
              <w:t>775.720</w:t>
            </w:r>
            <w:r w:rsidR="002B2887" w:rsidRPr="00F84317">
              <w:rPr>
                <w:rFonts w:ascii="Arial" w:hAnsi="Arial" w:cs="Arial"/>
                <w:sz w:val="11"/>
                <w:szCs w:val="11"/>
                <w:vertAlign w:val="superscript"/>
              </w:rPr>
              <w:t>(*</w:t>
            </w:r>
            <w:r w:rsidR="00652612">
              <w:rPr>
                <w:rFonts w:ascii="Arial" w:hAnsi="Arial" w:cs="Arial"/>
                <w:sz w:val="11"/>
                <w:szCs w:val="11"/>
                <w:vertAlign w:val="superscript"/>
              </w:rPr>
              <w:t>*</w:t>
            </w:r>
            <w:r w:rsidR="002B2887" w:rsidRPr="00F84317">
              <w:rPr>
                <w:rFonts w:ascii="Arial" w:hAnsi="Arial" w:cs="Arial"/>
                <w:sz w:val="11"/>
                <w:szCs w:val="11"/>
                <w:vertAlign w:val="superscript"/>
              </w:rPr>
              <w:t>)</w:t>
            </w:r>
          </w:p>
        </w:tc>
        <w:tc>
          <w:tcPr>
            <w:tcW w:w="735" w:type="dxa"/>
            <w:tcBorders>
              <w:top w:val="nil"/>
              <w:left w:val="nil"/>
              <w:bottom w:val="nil"/>
              <w:right w:val="nil"/>
            </w:tcBorders>
            <w:noWrap/>
            <w:vAlign w:val="bottom"/>
          </w:tcPr>
          <w:p w14:paraId="0463EF59" w14:textId="7269BDBB"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9" w:type="dxa"/>
            <w:tcBorders>
              <w:top w:val="nil"/>
              <w:left w:val="nil"/>
              <w:bottom w:val="nil"/>
              <w:right w:val="nil"/>
            </w:tcBorders>
            <w:noWrap/>
            <w:vAlign w:val="bottom"/>
          </w:tcPr>
          <w:p w14:paraId="08E1EAD3" w14:textId="41BF1336"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55" w:type="dxa"/>
            <w:tcBorders>
              <w:top w:val="nil"/>
              <w:left w:val="nil"/>
              <w:bottom w:val="nil"/>
              <w:right w:val="nil"/>
            </w:tcBorders>
            <w:noWrap/>
            <w:vAlign w:val="bottom"/>
          </w:tcPr>
          <w:p w14:paraId="5DFA4AB0" w14:textId="2AA83A00"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6" w:type="dxa"/>
            <w:tcBorders>
              <w:top w:val="nil"/>
              <w:left w:val="nil"/>
              <w:bottom w:val="nil"/>
              <w:right w:val="nil"/>
            </w:tcBorders>
            <w:noWrap/>
            <w:vAlign w:val="bottom"/>
          </w:tcPr>
          <w:p w14:paraId="661017F4" w14:textId="5FCAEF3E"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8" w:type="dxa"/>
            <w:tcBorders>
              <w:top w:val="nil"/>
              <w:left w:val="nil"/>
              <w:bottom w:val="nil"/>
              <w:right w:val="nil"/>
            </w:tcBorders>
            <w:noWrap/>
            <w:vAlign w:val="bottom"/>
          </w:tcPr>
          <w:p w14:paraId="1273D990" w14:textId="5597ED90"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38" w:type="dxa"/>
            <w:tcBorders>
              <w:top w:val="nil"/>
              <w:left w:val="nil"/>
              <w:bottom w:val="nil"/>
              <w:right w:val="nil"/>
            </w:tcBorders>
            <w:noWrap/>
            <w:vAlign w:val="bottom"/>
          </w:tcPr>
          <w:p w14:paraId="016E2EB3" w14:textId="0B008EB5"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74" w:type="dxa"/>
            <w:tcBorders>
              <w:top w:val="nil"/>
              <w:left w:val="nil"/>
              <w:bottom w:val="nil"/>
              <w:right w:val="nil"/>
            </w:tcBorders>
            <w:noWrap/>
            <w:vAlign w:val="bottom"/>
          </w:tcPr>
          <w:p w14:paraId="7B024424" w14:textId="70D5062A"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45" w:type="dxa"/>
            <w:tcBorders>
              <w:top w:val="nil"/>
              <w:left w:val="nil"/>
              <w:bottom w:val="nil"/>
              <w:right w:val="nil"/>
            </w:tcBorders>
            <w:noWrap/>
            <w:vAlign w:val="bottom"/>
          </w:tcPr>
          <w:p w14:paraId="20FD2559" w14:textId="59AD3B7B"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84" w:type="dxa"/>
            <w:tcBorders>
              <w:top w:val="nil"/>
              <w:left w:val="nil"/>
              <w:bottom w:val="nil"/>
              <w:right w:val="nil"/>
            </w:tcBorders>
            <w:noWrap/>
            <w:vAlign w:val="bottom"/>
          </w:tcPr>
          <w:p w14:paraId="2A8E878C" w14:textId="7BC0898D"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927" w:type="dxa"/>
            <w:tcBorders>
              <w:top w:val="nil"/>
              <w:left w:val="nil"/>
              <w:bottom w:val="nil"/>
              <w:right w:val="nil"/>
            </w:tcBorders>
            <w:noWrap/>
            <w:vAlign w:val="bottom"/>
          </w:tcPr>
          <w:p w14:paraId="38F2D2E3" w14:textId="58362917" w:rsidR="00BC0331" w:rsidRPr="00EB1D74" w:rsidRDefault="00BC0331" w:rsidP="00BC0331">
            <w:pPr>
              <w:jc w:val="right"/>
              <w:rPr>
                <w:rFonts w:ascii="Arial" w:hAnsi="Arial" w:cs="Arial"/>
                <w:sz w:val="11"/>
                <w:szCs w:val="11"/>
              </w:rPr>
            </w:pPr>
            <w:r w:rsidRPr="00EB1D74">
              <w:rPr>
                <w:rFonts w:ascii="Arial" w:hAnsi="Arial" w:cs="Arial"/>
                <w:sz w:val="11"/>
                <w:szCs w:val="11"/>
              </w:rPr>
              <w:t>775.720</w:t>
            </w:r>
          </w:p>
        </w:tc>
        <w:tc>
          <w:tcPr>
            <w:tcW w:w="662" w:type="dxa"/>
            <w:gridSpan w:val="2"/>
            <w:tcBorders>
              <w:top w:val="nil"/>
              <w:left w:val="nil"/>
              <w:bottom w:val="nil"/>
              <w:right w:val="nil"/>
            </w:tcBorders>
            <w:noWrap/>
            <w:vAlign w:val="bottom"/>
          </w:tcPr>
          <w:p w14:paraId="56911DD0" w14:textId="214EC5CC"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94" w:type="dxa"/>
            <w:tcBorders>
              <w:top w:val="nil"/>
              <w:left w:val="nil"/>
              <w:bottom w:val="nil"/>
              <w:right w:val="nil"/>
            </w:tcBorders>
            <w:noWrap/>
            <w:vAlign w:val="bottom"/>
          </w:tcPr>
          <w:p w14:paraId="18319C1E" w14:textId="3471760A" w:rsidR="00BC0331" w:rsidRPr="00EB1D74" w:rsidRDefault="00BC0331" w:rsidP="00BC0331">
            <w:pPr>
              <w:jc w:val="right"/>
              <w:rPr>
                <w:rFonts w:ascii="Arial" w:hAnsi="Arial" w:cs="Arial"/>
                <w:sz w:val="11"/>
                <w:szCs w:val="11"/>
              </w:rPr>
            </w:pPr>
            <w:r w:rsidRPr="00EB1D74">
              <w:rPr>
                <w:rFonts w:ascii="Arial" w:hAnsi="Arial" w:cs="Arial"/>
                <w:sz w:val="11"/>
                <w:szCs w:val="11"/>
              </w:rPr>
              <w:t>775.720</w:t>
            </w:r>
          </w:p>
        </w:tc>
      </w:tr>
      <w:tr w:rsidR="00BC0331" w:rsidRPr="00A5606A" w14:paraId="21530133" w14:textId="77777777" w:rsidTr="00BC0331">
        <w:trPr>
          <w:trHeight w:val="20"/>
        </w:trPr>
        <w:tc>
          <w:tcPr>
            <w:tcW w:w="483" w:type="dxa"/>
            <w:tcBorders>
              <w:top w:val="nil"/>
              <w:left w:val="nil"/>
              <w:bottom w:val="nil"/>
              <w:right w:val="nil"/>
            </w:tcBorders>
            <w:noWrap/>
            <w:hideMark/>
          </w:tcPr>
          <w:p w14:paraId="010E18BE" w14:textId="77777777" w:rsidR="00BC0331" w:rsidRPr="00A5606A" w:rsidRDefault="00BC0331" w:rsidP="00BC0331">
            <w:pPr>
              <w:rPr>
                <w:rFonts w:ascii="Arial" w:hAnsi="Arial" w:cs="Arial"/>
                <w:b/>
                <w:bCs/>
                <w:color w:val="000000"/>
                <w:sz w:val="12"/>
                <w:szCs w:val="12"/>
              </w:rPr>
            </w:pPr>
            <w:r w:rsidRPr="00A5606A">
              <w:rPr>
                <w:rFonts w:ascii="Arial" w:hAnsi="Arial" w:cs="Arial"/>
                <w:b/>
                <w:bCs/>
                <w:color w:val="000000"/>
                <w:sz w:val="12"/>
                <w:szCs w:val="12"/>
              </w:rPr>
              <w:t>X.</w:t>
            </w:r>
          </w:p>
        </w:tc>
        <w:tc>
          <w:tcPr>
            <w:tcW w:w="2489" w:type="dxa"/>
            <w:tcBorders>
              <w:top w:val="nil"/>
              <w:left w:val="nil"/>
              <w:bottom w:val="nil"/>
              <w:right w:val="nil"/>
            </w:tcBorders>
            <w:noWrap/>
            <w:hideMark/>
          </w:tcPr>
          <w:p w14:paraId="14D7D0B9" w14:textId="45DC6E11" w:rsidR="00BC0331" w:rsidRPr="00EB1D74" w:rsidRDefault="00BC0331" w:rsidP="00BC0331">
            <w:pPr>
              <w:rPr>
                <w:rFonts w:ascii="Arial" w:hAnsi="Arial" w:cs="Arial"/>
                <w:color w:val="000000"/>
                <w:sz w:val="12"/>
                <w:szCs w:val="12"/>
              </w:rPr>
            </w:pPr>
            <w:r w:rsidRPr="00EB1D74">
              <w:rPr>
                <w:rFonts w:ascii="Arial" w:hAnsi="Arial" w:cs="Arial"/>
                <w:color w:val="000000"/>
                <w:sz w:val="12"/>
                <w:szCs w:val="12"/>
              </w:rPr>
              <w:t>Diğer Değişiklikler Nedeniyle Artış/Azalış</w:t>
            </w:r>
          </w:p>
        </w:tc>
        <w:tc>
          <w:tcPr>
            <w:tcW w:w="709" w:type="dxa"/>
            <w:tcBorders>
              <w:top w:val="nil"/>
              <w:left w:val="nil"/>
              <w:bottom w:val="nil"/>
              <w:right w:val="nil"/>
            </w:tcBorders>
          </w:tcPr>
          <w:p w14:paraId="366EF651" w14:textId="77777777" w:rsidR="00BC0331" w:rsidRPr="00EB1D74" w:rsidRDefault="00BC0331" w:rsidP="00BC0331">
            <w:pPr>
              <w:jc w:val="right"/>
              <w:rPr>
                <w:rFonts w:ascii="Arial" w:hAnsi="Arial" w:cs="Arial"/>
                <w:sz w:val="12"/>
                <w:szCs w:val="12"/>
              </w:rPr>
            </w:pPr>
          </w:p>
        </w:tc>
        <w:tc>
          <w:tcPr>
            <w:tcW w:w="738" w:type="dxa"/>
            <w:tcBorders>
              <w:top w:val="nil"/>
              <w:left w:val="nil"/>
              <w:bottom w:val="nil"/>
              <w:right w:val="nil"/>
            </w:tcBorders>
            <w:noWrap/>
            <w:vAlign w:val="bottom"/>
          </w:tcPr>
          <w:p w14:paraId="59EC4DBD" w14:textId="125029D5"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86" w:type="dxa"/>
            <w:tcBorders>
              <w:top w:val="nil"/>
              <w:left w:val="nil"/>
              <w:bottom w:val="nil"/>
              <w:right w:val="nil"/>
            </w:tcBorders>
            <w:noWrap/>
            <w:vAlign w:val="bottom"/>
          </w:tcPr>
          <w:p w14:paraId="596F38C1" w14:textId="13A440D3"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9" w:type="dxa"/>
            <w:tcBorders>
              <w:top w:val="nil"/>
              <w:left w:val="nil"/>
              <w:bottom w:val="nil"/>
              <w:right w:val="nil"/>
            </w:tcBorders>
            <w:noWrap/>
            <w:vAlign w:val="bottom"/>
          </w:tcPr>
          <w:p w14:paraId="1AE12FF0" w14:textId="1F579AAC"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98" w:type="dxa"/>
            <w:tcBorders>
              <w:top w:val="nil"/>
              <w:left w:val="nil"/>
              <w:bottom w:val="nil"/>
              <w:right w:val="nil"/>
            </w:tcBorders>
            <w:noWrap/>
            <w:vAlign w:val="bottom"/>
          </w:tcPr>
          <w:p w14:paraId="4BF8CC46" w14:textId="10B3FB45" w:rsidR="00BC0331" w:rsidRPr="00EB1D74" w:rsidRDefault="00BC0331" w:rsidP="00BC0331">
            <w:pPr>
              <w:jc w:val="right"/>
              <w:rPr>
                <w:rFonts w:ascii="Arial" w:hAnsi="Arial" w:cs="Arial"/>
                <w:sz w:val="11"/>
                <w:szCs w:val="11"/>
              </w:rPr>
            </w:pPr>
            <w:r w:rsidRPr="00EB1D74">
              <w:rPr>
                <w:rFonts w:ascii="Arial" w:hAnsi="Arial" w:cs="Arial"/>
                <w:sz w:val="11"/>
                <w:szCs w:val="11"/>
              </w:rPr>
              <w:t>4.580</w:t>
            </w:r>
          </w:p>
        </w:tc>
        <w:tc>
          <w:tcPr>
            <w:tcW w:w="735" w:type="dxa"/>
            <w:tcBorders>
              <w:top w:val="nil"/>
              <w:left w:val="nil"/>
              <w:bottom w:val="nil"/>
              <w:right w:val="nil"/>
            </w:tcBorders>
            <w:noWrap/>
            <w:vAlign w:val="bottom"/>
          </w:tcPr>
          <w:p w14:paraId="22C17B37" w14:textId="4F92F327" w:rsidR="00BC0331" w:rsidRPr="00EB1D74" w:rsidRDefault="00BC0331" w:rsidP="00BC0331">
            <w:pPr>
              <w:jc w:val="right"/>
              <w:rPr>
                <w:rFonts w:ascii="Arial" w:hAnsi="Arial" w:cs="Arial"/>
                <w:sz w:val="11"/>
                <w:szCs w:val="11"/>
              </w:rPr>
            </w:pPr>
            <w:r w:rsidRPr="00EB1D74">
              <w:rPr>
                <w:rFonts w:ascii="Arial" w:hAnsi="Arial" w:cs="Arial"/>
                <w:sz w:val="11"/>
                <w:szCs w:val="11"/>
              </w:rPr>
              <w:t>(3.693)</w:t>
            </w:r>
          </w:p>
        </w:tc>
        <w:tc>
          <w:tcPr>
            <w:tcW w:w="709" w:type="dxa"/>
            <w:tcBorders>
              <w:top w:val="nil"/>
              <w:left w:val="nil"/>
              <w:bottom w:val="nil"/>
              <w:right w:val="nil"/>
            </w:tcBorders>
            <w:noWrap/>
            <w:vAlign w:val="bottom"/>
          </w:tcPr>
          <w:p w14:paraId="73A0A207" w14:textId="0D02276A"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55" w:type="dxa"/>
            <w:tcBorders>
              <w:top w:val="nil"/>
              <w:left w:val="nil"/>
              <w:bottom w:val="nil"/>
              <w:right w:val="nil"/>
            </w:tcBorders>
            <w:noWrap/>
            <w:vAlign w:val="bottom"/>
          </w:tcPr>
          <w:p w14:paraId="7474D775" w14:textId="59343F98"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6" w:type="dxa"/>
            <w:tcBorders>
              <w:top w:val="nil"/>
              <w:left w:val="nil"/>
              <w:bottom w:val="nil"/>
              <w:right w:val="nil"/>
            </w:tcBorders>
            <w:noWrap/>
            <w:vAlign w:val="bottom"/>
          </w:tcPr>
          <w:p w14:paraId="417A9984" w14:textId="7F448E47" w:rsidR="00BC0331" w:rsidRPr="00EB1D74" w:rsidRDefault="00BC0331" w:rsidP="00BC0331">
            <w:pPr>
              <w:jc w:val="right"/>
              <w:rPr>
                <w:rFonts w:ascii="Arial" w:hAnsi="Arial" w:cs="Arial"/>
                <w:sz w:val="11"/>
                <w:szCs w:val="11"/>
              </w:rPr>
            </w:pPr>
            <w:r w:rsidRPr="00EB1D74">
              <w:rPr>
                <w:rFonts w:ascii="Arial" w:hAnsi="Arial" w:cs="Arial"/>
                <w:sz w:val="11"/>
                <w:szCs w:val="11"/>
              </w:rPr>
              <w:t>5.762</w:t>
            </w:r>
          </w:p>
        </w:tc>
        <w:tc>
          <w:tcPr>
            <w:tcW w:w="708" w:type="dxa"/>
            <w:tcBorders>
              <w:top w:val="nil"/>
              <w:left w:val="nil"/>
              <w:bottom w:val="nil"/>
              <w:right w:val="nil"/>
            </w:tcBorders>
            <w:noWrap/>
            <w:vAlign w:val="bottom"/>
          </w:tcPr>
          <w:p w14:paraId="17603A17" w14:textId="0A603E69" w:rsidR="00BC0331" w:rsidRPr="00EB1D74" w:rsidRDefault="00BC0331" w:rsidP="00BC0331">
            <w:pPr>
              <w:jc w:val="right"/>
              <w:rPr>
                <w:rFonts w:ascii="Arial" w:hAnsi="Arial" w:cs="Arial"/>
                <w:sz w:val="11"/>
                <w:szCs w:val="11"/>
              </w:rPr>
            </w:pPr>
            <w:r w:rsidRPr="00EB1D74">
              <w:rPr>
                <w:rFonts w:ascii="Arial" w:hAnsi="Arial" w:cs="Arial"/>
                <w:sz w:val="11"/>
                <w:szCs w:val="11"/>
              </w:rPr>
              <w:t>(1.189)</w:t>
            </w:r>
          </w:p>
        </w:tc>
        <w:tc>
          <w:tcPr>
            <w:tcW w:w="438" w:type="dxa"/>
            <w:tcBorders>
              <w:top w:val="nil"/>
              <w:left w:val="nil"/>
              <w:bottom w:val="nil"/>
              <w:right w:val="nil"/>
            </w:tcBorders>
            <w:noWrap/>
            <w:vAlign w:val="bottom"/>
          </w:tcPr>
          <w:p w14:paraId="61A155BA" w14:textId="3B315120"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74" w:type="dxa"/>
            <w:tcBorders>
              <w:top w:val="nil"/>
              <w:left w:val="nil"/>
              <w:bottom w:val="nil"/>
              <w:right w:val="nil"/>
            </w:tcBorders>
            <w:noWrap/>
            <w:vAlign w:val="bottom"/>
          </w:tcPr>
          <w:p w14:paraId="0562A474" w14:textId="4B6C2F10"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45" w:type="dxa"/>
            <w:tcBorders>
              <w:top w:val="nil"/>
              <w:left w:val="nil"/>
              <w:bottom w:val="nil"/>
              <w:right w:val="nil"/>
            </w:tcBorders>
            <w:noWrap/>
            <w:vAlign w:val="bottom"/>
          </w:tcPr>
          <w:p w14:paraId="344BAE7D" w14:textId="4E9CC24B" w:rsidR="00BC0331" w:rsidRPr="00EB1D74" w:rsidRDefault="00C85E73" w:rsidP="00BC0331">
            <w:pPr>
              <w:jc w:val="right"/>
              <w:rPr>
                <w:rFonts w:ascii="Arial" w:hAnsi="Arial" w:cs="Arial"/>
                <w:sz w:val="11"/>
                <w:szCs w:val="11"/>
              </w:rPr>
            </w:pPr>
            <w:r w:rsidRPr="00EB1D74">
              <w:rPr>
                <w:rFonts w:ascii="Arial" w:hAnsi="Arial" w:cs="Arial"/>
                <w:sz w:val="11"/>
                <w:szCs w:val="11"/>
              </w:rPr>
              <w:t>8.174</w:t>
            </w:r>
          </w:p>
        </w:tc>
        <w:tc>
          <w:tcPr>
            <w:tcW w:w="784" w:type="dxa"/>
            <w:tcBorders>
              <w:top w:val="nil"/>
              <w:left w:val="nil"/>
              <w:bottom w:val="nil"/>
              <w:right w:val="nil"/>
            </w:tcBorders>
            <w:noWrap/>
            <w:vAlign w:val="bottom"/>
          </w:tcPr>
          <w:p w14:paraId="5671BBAA" w14:textId="482BD5C6"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927" w:type="dxa"/>
            <w:tcBorders>
              <w:top w:val="nil"/>
              <w:left w:val="nil"/>
              <w:bottom w:val="nil"/>
              <w:right w:val="nil"/>
            </w:tcBorders>
            <w:noWrap/>
            <w:vAlign w:val="bottom"/>
          </w:tcPr>
          <w:p w14:paraId="643942D2" w14:textId="5C87B00E" w:rsidR="00BC0331" w:rsidRPr="00EB1D74" w:rsidRDefault="00C85E73" w:rsidP="00BC0331">
            <w:pPr>
              <w:jc w:val="right"/>
              <w:rPr>
                <w:rFonts w:ascii="Arial" w:hAnsi="Arial" w:cs="Arial"/>
                <w:sz w:val="11"/>
                <w:szCs w:val="11"/>
              </w:rPr>
            </w:pPr>
            <w:r w:rsidRPr="00EB1D74">
              <w:rPr>
                <w:rFonts w:ascii="Arial" w:hAnsi="Arial" w:cs="Arial"/>
                <w:sz w:val="11"/>
                <w:szCs w:val="11"/>
              </w:rPr>
              <w:t>13.634</w:t>
            </w:r>
          </w:p>
        </w:tc>
        <w:tc>
          <w:tcPr>
            <w:tcW w:w="662" w:type="dxa"/>
            <w:gridSpan w:val="2"/>
            <w:tcBorders>
              <w:top w:val="nil"/>
              <w:left w:val="nil"/>
              <w:bottom w:val="nil"/>
              <w:right w:val="nil"/>
            </w:tcBorders>
            <w:noWrap/>
            <w:vAlign w:val="bottom"/>
          </w:tcPr>
          <w:p w14:paraId="03C558DF" w14:textId="7CD01FE8"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94" w:type="dxa"/>
            <w:tcBorders>
              <w:top w:val="nil"/>
              <w:left w:val="nil"/>
              <w:bottom w:val="nil"/>
              <w:right w:val="nil"/>
            </w:tcBorders>
            <w:noWrap/>
            <w:vAlign w:val="bottom"/>
          </w:tcPr>
          <w:p w14:paraId="44EF09AD" w14:textId="0D174516" w:rsidR="00BC0331" w:rsidRPr="00EB1D74" w:rsidRDefault="00C85E73" w:rsidP="00BC0331">
            <w:pPr>
              <w:jc w:val="right"/>
              <w:rPr>
                <w:rFonts w:ascii="Arial" w:hAnsi="Arial" w:cs="Arial"/>
                <w:sz w:val="11"/>
                <w:szCs w:val="11"/>
              </w:rPr>
            </w:pPr>
            <w:r w:rsidRPr="00EB1D74">
              <w:rPr>
                <w:rFonts w:ascii="Arial" w:hAnsi="Arial" w:cs="Arial"/>
                <w:sz w:val="11"/>
                <w:szCs w:val="11"/>
              </w:rPr>
              <w:t>13.634</w:t>
            </w:r>
          </w:p>
        </w:tc>
      </w:tr>
      <w:tr w:rsidR="00BC0331" w:rsidRPr="00A5606A" w14:paraId="0033C7D5" w14:textId="77777777" w:rsidTr="00BC0331">
        <w:trPr>
          <w:trHeight w:val="20"/>
        </w:trPr>
        <w:tc>
          <w:tcPr>
            <w:tcW w:w="483" w:type="dxa"/>
            <w:tcBorders>
              <w:top w:val="nil"/>
              <w:left w:val="nil"/>
              <w:bottom w:val="nil"/>
              <w:right w:val="nil"/>
            </w:tcBorders>
            <w:noWrap/>
            <w:hideMark/>
          </w:tcPr>
          <w:p w14:paraId="0861C2B8" w14:textId="77777777" w:rsidR="00BC0331" w:rsidRPr="00A5606A" w:rsidRDefault="00BC0331" w:rsidP="00BC0331">
            <w:pPr>
              <w:rPr>
                <w:rFonts w:ascii="Arial" w:hAnsi="Arial" w:cs="Arial"/>
                <w:b/>
                <w:bCs/>
                <w:color w:val="000000"/>
                <w:sz w:val="12"/>
                <w:szCs w:val="12"/>
              </w:rPr>
            </w:pPr>
            <w:r w:rsidRPr="00A5606A">
              <w:rPr>
                <w:rFonts w:ascii="Arial" w:hAnsi="Arial" w:cs="Arial"/>
                <w:b/>
                <w:bCs/>
                <w:color w:val="000000"/>
                <w:sz w:val="12"/>
                <w:szCs w:val="12"/>
              </w:rPr>
              <w:t>XI.</w:t>
            </w:r>
          </w:p>
        </w:tc>
        <w:tc>
          <w:tcPr>
            <w:tcW w:w="2489" w:type="dxa"/>
            <w:tcBorders>
              <w:top w:val="nil"/>
              <w:left w:val="nil"/>
              <w:bottom w:val="nil"/>
              <w:right w:val="nil"/>
            </w:tcBorders>
            <w:noWrap/>
            <w:hideMark/>
          </w:tcPr>
          <w:p w14:paraId="2977C15F" w14:textId="77777777" w:rsidR="00BC0331" w:rsidRPr="00EB1D74" w:rsidRDefault="00BC0331" w:rsidP="00BC0331">
            <w:pPr>
              <w:rPr>
                <w:rFonts w:ascii="Arial" w:hAnsi="Arial" w:cs="Arial"/>
                <w:color w:val="000000"/>
                <w:sz w:val="12"/>
                <w:szCs w:val="12"/>
              </w:rPr>
            </w:pPr>
            <w:r w:rsidRPr="00EB1D74">
              <w:rPr>
                <w:rFonts w:ascii="Arial" w:hAnsi="Arial" w:cs="Arial"/>
                <w:color w:val="000000"/>
                <w:sz w:val="12"/>
                <w:szCs w:val="12"/>
              </w:rPr>
              <w:t>Kâr Dağıtımı</w:t>
            </w:r>
          </w:p>
        </w:tc>
        <w:tc>
          <w:tcPr>
            <w:tcW w:w="709" w:type="dxa"/>
            <w:tcBorders>
              <w:top w:val="nil"/>
              <w:left w:val="nil"/>
              <w:bottom w:val="nil"/>
              <w:right w:val="nil"/>
            </w:tcBorders>
          </w:tcPr>
          <w:p w14:paraId="724219A6" w14:textId="77777777" w:rsidR="00BC0331" w:rsidRPr="00EB1D74" w:rsidRDefault="00BC0331" w:rsidP="00BC0331">
            <w:pPr>
              <w:jc w:val="right"/>
              <w:rPr>
                <w:rFonts w:ascii="Arial" w:hAnsi="Arial" w:cs="Arial"/>
                <w:sz w:val="12"/>
                <w:szCs w:val="12"/>
              </w:rPr>
            </w:pPr>
          </w:p>
        </w:tc>
        <w:tc>
          <w:tcPr>
            <w:tcW w:w="738" w:type="dxa"/>
            <w:tcBorders>
              <w:top w:val="nil"/>
              <w:left w:val="nil"/>
              <w:bottom w:val="nil"/>
              <w:right w:val="nil"/>
            </w:tcBorders>
            <w:noWrap/>
            <w:vAlign w:val="bottom"/>
          </w:tcPr>
          <w:p w14:paraId="6CDEE1B9" w14:textId="4171A025" w:rsidR="00BC0331" w:rsidRPr="00EB1D74" w:rsidRDefault="00586245" w:rsidP="00BC0331">
            <w:pPr>
              <w:jc w:val="right"/>
              <w:rPr>
                <w:rFonts w:ascii="Arial" w:hAnsi="Arial" w:cs="Arial"/>
                <w:sz w:val="11"/>
                <w:szCs w:val="11"/>
              </w:rPr>
            </w:pPr>
            <w:r w:rsidRPr="00EB1D74">
              <w:rPr>
                <w:rFonts w:ascii="Arial" w:hAnsi="Arial" w:cs="Arial"/>
                <w:sz w:val="11"/>
                <w:szCs w:val="11"/>
              </w:rPr>
              <w:t>-</w:t>
            </w:r>
          </w:p>
        </w:tc>
        <w:tc>
          <w:tcPr>
            <w:tcW w:w="686" w:type="dxa"/>
            <w:tcBorders>
              <w:top w:val="nil"/>
              <w:left w:val="nil"/>
              <w:bottom w:val="nil"/>
              <w:right w:val="nil"/>
            </w:tcBorders>
            <w:noWrap/>
            <w:vAlign w:val="bottom"/>
          </w:tcPr>
          <w:p w14:paraId="3D86701E" w14:textId="7ED57EEA"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9" w:type="dxa"/>
            <w:tcBorders>
              <w:top w:val="nil"/>
              <w:left w:val="nil"/>
              <w:bottom w:val="nil"/>
              <w:right w:val="nil"/>
            </w:tcBorders>
            <w:noWrap/>
            <w:vAlign w:val="bottom"/>
          </w:tcPr>
          <w:p w14:paraId="6987F6C1" w14:textId="5F72CD51"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98" w:type="dxa"/>
            <w:tcBorders>
              <w:top w:val="nil"/>
              <w:left w:val="nil"/>
              <w:bottom w:val="nil"/>
              <w:right w:val="nil"/>
            </w:tcBorders>
            <w:noWrap/>
            <w:vAlign w:val="bottom"/>
          </w:tcPr>
          <w:p w14:paraId="20122B5F" w14:textId="7BB1ABBB"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35" w:type="dxa"/>
            <w:tcBorders>
              <w:top w:val="nil"/>
              <w:left w:val="nil"/>
              <w:bottom w:val="nil"/>
              <w:right w:val="nil"/>
            </w:tcBorders>
            <w:noWrap/>
            <w:vAlign w:val="bottom"/>
          </w:tcPr>
          <w:p w14:paraId="7416AC82" w14:textId="0266B027"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9" w:type="dxa"/>
            <w:tcBorders>
              <w:top w:val="nil"/>
              <w:left w:val="nil"/>
              <w:bottom w:val="nil"/>
              <w:right w:val="nil"/>
            </w:tcBorders>
            <w:noWrap/>
            <w:vAlign w:val="bottom"/>
          </w:tcPr>
          <w:p w14:paraId="24E4DEA1" w14:textId="5F52D79B"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55" w:type="dxa"/>
            <w:tcBorders>
              <w:top w:val="nil"/>
              <w:left w:val="nil"/>
              <w:bottom w:val="nil"/>
              <w:right w:val="nil"/>
            </w:tcBorders>
            <w:noWrap/>
            <w:vAlign w:val="bottom"/>
          </w:tcPr>
          <w:p w14:paraId="7B3D9370" w14:textId="1B331F92"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6" w:type="dxa"/>
            <w:tcBorders>
              <w:top w:val="nil"/>
              <w:left w:val="nil"/>
              <w:bottom w:val="nil"/>
              <w:right w:val="nil"/>
            </w:tcBorders>
            <w:noWrap/>
            <w:vAlign w:val="bottom"/>
          </w:tcPr>
          <w:p w14:paraId="044E1E6F" w14:textId="4D93DF5D"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8" w:type="dxa"/>
            <w:tcBorders>
              <w:top w:val="nil"/>
              <w:left w:val="nil"/>
              <w:bottom w:val="nil"/>
              <w:right w:val="nil"/>
            </w:tcBorders>
            <w:noWrap/>
            <w:vAlign w:val="bottom"/>
          </w:tcPr>
          <w:p w14:paraId="43F24DC8" w14:textId="60101B00"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38" w:type="dxa"/>
            <w:tcBorders>
              <w:top w:val="nil"/>
              <w:left w:val="nil"/>
              <w:bottom w:val="nil"/>
              <w:right w:val="nil"/>
            </w:tcBorders>
            <w:noWrap/>
            <w:vAlign w:val="bottom"/>
          </w:tcPr>
          <w:p w14:paraId="419EDA1B" w14:textId="46E458CC"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74" w:type="dxa"/>
            <w:tcBorders>
              <w:top w:val="nil"/>
              <w:left w:val="nil"/>
              <w:bottom w:val="nil"/>
              <w:right w:val="nil"/>
            </w:tcBorders>
            <w:noWrap/>
            <w:vAlign w:val="bottom"/>
          </w:tcPr>
          <w:p w14:paraId="06221F98" w14:textId="45FFB952" w:rsidR="00BC0331" w:rsidRPr="00EB1D74" w:rsidRDefault="00BC0331" w:rsidP="00BC0331">
            <w:pPr>
              <w:jc w:val="right"/>
              <w:rPr>
                <w:rFonts w:ascii="Arial" w:hAnsi="Arial" w:cs="Arial"/>
                <w:sz w:val="11"/>
                <w:szCs w:val="11"/>
              </w:rPr>
            </w:pPr>
            <w:r w:rsidRPr="00EB1D74">
              <w:rPr>
                <w:rFonts w:ascii="Arial" w:hAnsi="Arial" w:cs="Arial"/>
                <w:sz w:val="11"/>
                <w:szCs w:val="11"/>
              </w:rPr>
              <w:t>205.684</w:t>
            </w:r>
          </w:p>
        </w:tc>
        <w:tc>
          <w:tcPr>
            <w:tcW w:w="745" w:type="dxa"/>
            <w:tcBorders>
              <w:top w:val="nil"/>
              <w:left w:val="nil"/>
              <w:bottom w:val="nil"/>
              <w:right w:val="nil"/>
            </w:tcBorders>
            <w:noWrap/>
            <w:vAlign w:val="bottom"/>
          </w:tcPr>
          <w:p w14:paraId="6622BF44" w14:textId="7868580D" w:rsidR="00BC0331" w:rsidRPr="00EB1D74" w:rsidRDefault="00BC0331" w:rsidP="00BC0331">
            <w:pPr>
              <w:jc w:val="right"/>
              <w:rPr>
                <w:rFonts w:ascii="Arial" w:hAnsi="Arial" w:cs="Arial"/>
                <w:sz w:val="11"/>
                <w:szCs w:val="11"/>
              </w:rPr>
            </w:pPr>
            <w:r w:rsidRPr="00EB1D74">
              <w:rPr>
                <w:rFonts w:ascii="Arial" w:hAnsi="Arial" w:cs="Arial"/>
                <w:sz w:val="11"/>
                <w:szCs w:val="11"/>
              </w:rPr>
              <w:t>(445)</w:t>
            </w:r>
          </w:p>
        </w:tc>
        <w:tc>
          <w:tcPr>
            <w:tcW w:w="784" w:type="dxa"/>
            <w:tcBorders>
              <w:top w:val="nil"/>
              <w:left w:val="nil"/>
              <w:bottom w:val="nil"/>
              <w:right w:val="nil"/>
            </w:tcBorders>
            <w:noWrap/>
            <w:vAlign w:val="bottom"/>
          </w:tcPr>
          <w:p w14:paraId="5E10849E" w14:textId="622A5AF2" w:rsidR="00BC0331" w:rsidRPr="00EB1D74" w:rsidRDefault="00BC0331" w:rsidP="00BC0331">
            <w:pPr>
              <w:jc w:val="right"/>
              <w:rPr>
                <w:rFonts w:ascii="Arial" w:hAnsi="Arial" w:cs="Arial"/>
                <w:sz w:val="11"/>
                <w:szCs w:val="11"/>
              </w:rPr>
            </w:pPr>
            <w:r w:rsidRPr="00EB1D74">
              <w:rPr>
                <w:rFonts w:ascii="Arial" w:hAnsi="Arial" w:cs="Arial"/>
                <w:sz w:val="11"/>
                <w:szCs w:val="11"/>
              </w:rPr>
              <w:t>(250.239)</w:t>
            </w:r>
          </w:p>
        </w:tc>
        <w:tc>
          <w:tcPr>
            <w:tcW w:w="927" w:type="dxa"/>
            <w:tcBorders>
              <w:top w:val="nil"/>
              <w:left w:val="nil"/>
              <w:bottom w:val="nil"/>
              <w:right w:val="nil"/>
            </w:tcBorders>
            <w:noWrap/>
            <w:vAlign w:val="bottom"/>
          </w:tcPr>
          <w:p w14:paraId="3ABC9756" w14:textId="484EDF41" w:rsidR="00BC0331" w:rsidRPr="00EB1D74" w:rsidRDefault="00BC0331" w:rsidP="00BC0331">
            <w:pPr>
              <w:jc w:val="right"/>
              <w:rPr>
                <w:rFonts w:ascii="Arial" w:hAnsi="Arial" w:cs="Arial"/>
                <w:sz w:val="11"/>
                <w:szCs w:val="11"/>
              </w:rPr>
            </w:pPr>
            <w:r w:rsidRPr="00EB1D74">
              <w:rPr>
                <w:rFonts w:ascii="Arial" w:hAnsi="Arial" w:cs="Arial"/>
                <w:sz w:val="11"/>
                <w:szCs w:val="11"/>
              </w:rPr>
              <w:t>(45.000)</w:t>
            </w:r>
          </w:p>
        </w:tc>
        <w:tc>
          <w:tcPr>
            <w:tcW w:w="662" w:type="dxa"/>
            <w:gridSpan w:val="2"/>
            <w:tcBorders>
              <w:top w:val="nil"/>
              <w:left w:val="nil"/>
              <w:bottom w:val="nil"/>
              <w:right w:val="nil"/>
            </w:tcBorders>
            <w:noWrap/>
            <w:vAlign w:val="bottom"/>
          </w:tcPr>
          <w:p w14:paraId="70069455" w14:textId="129F9E28" w:rsidR="00BC0331" w:rsidRPr="00EB1D74" w:rsidRDefault="00C85E73" w:rsidP="00BC0331">
            <w:pPr>
              <w:jc w:val="right"/>
              <w:rPr>
                <w:rFonts w:ascii="Arial" w:hAnsi="Arial" w:cs="Arial"/>
                <w:sz w:val="11"/>
                <w:szCs w:val="11"/>
              </w:rPr>
            </w:pPr>
            <w:r w:rsidRPr="00EB1D74">
              <w:rPr>
                <w:rFonts w:ascii="Arial" w:hAnsi="Arial" w:cs="Arial"/>
                <w:sz w:val="11"/>
                <w:szCs w:val="11"/>
              </w:rPr>
              <w:t>-</w:t>
            </w:r>
          </w:p>
        </w:tc>
        <w:tc>
          <w:tcPr>
            <w:tcW w:w="794" w:type="dxa"/>
            <w:tcBorders>
              <w:top w:val="nil"/>
              <w:left w:val="nil"/>
              <w:bottom w:val="nil"/>
              <w:right w:val="nil"/>
            </w:tcBorders>
            <w:noWrap/>
            <w:vAlign w:val="bottom"/>
          </w:tcPr>
          <w:p w14:paraId="477575C4" w14:textId="547E0BA1" w:rsidR="00BC0331" w:rsidRPr="00EB1D74" w:rsidRDefault="00C85E73" w:rsidP="00BC0331">
            <w:pPr>
              <w:jc w:val="right"/>
              <w:rPr>
                <w:rFonts w:ascii="Arial" w:hAnsi="Arial" w:cs="Arial"/>
                <w:sz w:val="11"/>
                <w:szCs w:val="11"/>
              </w:rPr>
            </w:pPr>
            <w:r w:rsidRPr="00EB1D74">
              <w:rPr>
                <w:rFonts w:ascii="Arial" w:hAnsi="Arial" w:cs="Arial"/>
                <w:sz w:val="11"/>
                <w:szCs w:val="11"/>
              </w:rPr>
              <w:t>(45.000)</w:t>
            </w:r>
          </w:p>
        </w:tc>
      </w:tr>
      <w:tr w:rsidR="00BC0331" w:rsidRPr="00A5606A" w14:paraId="27D88F63" w14:textId="77777777" w:rsidTr="00BC0331">
        <w:trPr>
          <w:trHeight w:val="20"/>
        </w:trPr>
        <w:tc>
          <w:tcPr>
            <w:tcW w:w="483" w:type="dxa"/>
            <w:tcBorders>
              <w:top w:val="nil"/>
              <w:left w:val="nil"/>
              <w:bottom w:val="nil"/>
              <w:right w:val="nil"/>
            </w:tcBorders>
            <w:noWrap/>
            <w:hideMark/>
          </w:tcPr>
          <w:p w14:paraId="5D85F1DF" w14:textId="77777777" w:rsidR="00BC0331" w:rsidRPr="00A5606A" w:rsidRDefault="00BC0331" w:rsidP="00BC0331">
            <w:pPr>
              <w:rPr>
                <w:rFonts w:ascii="Arial" w:hAnsi="Arial" w:cs="Arial"/>
                <w:color w:val="000000"/>
                <w:sz w:val="12"/>
                <w:szCs w:val="12"/>
              </w:rPr>
            </w:pPr>
            <w:r w:rsidRPr="00A5606A">
              <w:rPr>
                <w:rFonts w:ascii="Arial" w:hAnsi="Arial" w:cs="Arial"/>
                <w:color w:val="000000"/>
                <w:sz w:val="12"/>
                <w:szCs w:val="12"/>
              </w:rPr>
              <w:t>11.1</w:t>
            </w:r>
          </w:p>
        </w:tc>
        <w:tc>
          <w:tcPr>
            <w:tcW w:w="2489" w:type="dxa"/>
            <w:tcBorders>
              <w:top w:val="nil"/>
              <w:left w:val="nil"/>
              <w:bottom w:val="nil"/>
              <w:right w:val="nil"/>
            </w:tcBorders>
            <w:noWrap/>
            <w:hideMark/>
          </w:tcPr>
          <w:p w14:paraId="769CDA64" w14:textId="77777777" w:rsidR="00BC0331" w:rsidRPr="00A5606A" w:rsidRDefault="00BC0331" w:rsidP="00BC0331">
            <w:pPr>
              <w:rPr>
                <w:rFonts w:ascii="Arial" w:hAnsi="Arial" w:cs="Arial"/>
                <w:color w:val="000000"/>
                <w:sz w:val="12"/>
                <w:szCs w:val="12"/>
              </w:rPr>
            </w:pPr>
            <w:r w:rsidRPr="00A5606A">
              <w:rPr>
                <w:rFonts w:ascii="Arial" w:hAnsi="Arial" w:cs="Arial"/>
                <w:color w:val="000000"/>
                <w:sz w:val="12"/>
                <w:szCs w:val="12"/>
              </w:rPr>
              <w:t>Dağıtılan Temettü</w:t>
            </w:r>
          </w:p>
        </w:tc>
        <w:tc>
          <w:tcPr>
            <w:tcW w:w="709" w:type="dxa"/>
            <w:tcBorders>
              <w:top w:val="nil"/>
              <w:left w:val="nil"/>
              <w:bottom w:val="nil"/>
              <w:right w:val="nil"/>
            </w:tcBorders>
          </w:tcPr>
          <w:p w14:paraId="7A732982" w14:textId="77777777" w:rsidR="00BC0331" w:rsidRPr="00A5606A" w:rsidRDefault="00BC0331" w:rsidP="00BC0331">
            <w:pPr>
              <w:jc w:val="right"/>
              <w:rPr>
                <w:rFonts w:ascii="Arial" w:hAnsi="Arial" w:cs="Arial"/>
                <w:b/>
                <w:sz w:val="12"/>
                <w:szCs w:val="12"/>
              </w:rPr>
            </w:pPr>
          </w:p>
        </w:tc>
        <w:tc>
          <w:tcPr>
            <w:tcW w:w="738" w:type="dxa"/>
            <w:tcBorders>
              <w:top w:val="nil"/>
              <w:left w:val="nil"/>
              <w:bottom w:val="nil"/>
              <w:right w:val="nil"/>
            </w:tcBorders>
            <w:noWrap/>
            <w:vAlign w:val="bottom"/>
          </w:tcPr>
          <w:p w14:paraId="2F0C51BF" w14:textId="1CE36F1E"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86" w:type="dxa"/>
            <w:tcBorders>
              <w:top w:val="nil"/>
              <w:left w:val="nil"/>
              <w:bottom w:val="nil"/>
              <w:right w:val="nil"/>
            </w:tcBorders>
            <w:noWrap/>
            <w:vAlign w:val="bottom"/>
          </w:tcPr>
          <w:p w14:paraId="06A8C70F" w14:textId="523B956F"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9" w:type="dxa"/>
            <w:tcBorders>
              <w:top w:val="nil"/>
              <w:left w:val="nil"/>
              <w:bottom w:val="nil"/>
              <w:right w:val="nil"/>
            </w:tcBorders>
            <w:noWrap/>
            <w:vAlign w:val="bottom"/>
          </w:tcPr>
          <w:p w14:paraId="13E9468B" w14:textId="52E0AA93"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98" w:type="dxa"/>
            <w:tcBorders>
              <w:top w:val="nil"/>
              <w:left w:val="nil"/>
              <w:bottom w:val="nil"/>
              <w:right w:val="nil"/>
            </w:tcBorders>
            <w:noWrap/>
            <w:vAlign w:val="bottom"/>
          </w:tcPr>
          <w:p w14:paraId="77440FE5" w14:textId="0694F931"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35" w:type="dxa"/>
            <w:tcBorders>
              <w:top w:val="nil"/>
              <w:left w:val="nil"/>
              <w:bottom w:val="nil"/>
              <w:right w:val="nil"/>
            </w:tcBorders>
            <w:noWrap/>
            <w:vAlign w:val="bottom"/>
          </w:tcPr>
          <w:p w14:paraId="0922B663" w14:textId="0739AFC6"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9" w:type="dxa"/>
            <w:tcBorders>
              <w:top w:val="nil"/>
              <w:left w:val="nil"/>
              <w:bottom w:val="nil"/>
              <w:right w:val="nil"/>
            </w:tcBorders>
            <w:noWrap/>
            <w:vAlign w:val="bottom"/>
          </w:tcPr>
          <w:p w14:paraId="13BBA08D" w14:textId="6C6DE4EA"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55" w:type="dxa"/>
            <w:tcBorders>
              <w:top w:val="nil"/>
              <w:left w:val="nil"/>
              <w:bottom w:val="nil"/>
              <w:right w:val="nil"/>
            </w:tcBorders>
            <w:noWrap/>
            <w:vAlign w:val="bottom"/>
          </w:tcPr>
          <w:p w14:paraId="200AF79F" w14:textId="538BCC50"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6" w:type="dxa"/>
            <w:tcBorders>
              <w:top w:val="nil"/>
              <w:left w:val="nil"/>
              <w:bottom w:val="nil"/>
              <w:right w:val="nil"/>
            </w:tcBorders>
            <w:noWrap/>
            <w:vAlign w:val="bottom"/>
          </w:tcPr>
          <w:p w14:paraId="5FCA63A7" w14:textId="77923677"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8" w:type="dxa"/>
            <w:tcBorders>
              <w:top w:val="nil"/>
              <w:left w:val="nil"/>
              <w:bottom w:val="nil"/>
              <w:right w:val="nil"/>
            </w:tcBorders>
            <w:noWrap/>
            <w:vAlign w:val="bottom"/>
          </w:tcPr>
          <w:p w14:paraId="725DF626" w14:textId="6B43CF22"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38" w:type="dxa"/>
            <w:tcBorders>
              <w:top w:val="nil"/>
              <w:left w:val="nil"/>
              <w:bottom w:val="nil"/>
              <w:right w:val="nil"/>
            </w:tcBorders>
            <w:noWrap/>
            <w:vAlign w:val="bottom"/>
          </w:tcPr>
          <w:p w14:paraId="19B91302" w14:textId="483C734D"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74" w:type="dxa"/>
            <w:tcBorders>
              <w:top w:val="nil"/>
              <w:left w:val="nil"/>
              <w:bottom w:val="nil"/>
              <w:right w:val="nil"/>
            </w:tcBorders>
            <w:noWrap/>
            <w:vAlign w:val="bottom"/>
          </w:tcPr>
          <w:p w14:paraId="6C1AE94C" w14:textId="089D3F65"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45" w:type="dxa"/>
            <w:tcBorders>
              <w:top w:val="nil"/>
              <w:left w:val="nil"/>
              <w:bottom w:val="nil"/>
              <w:right w:val="nil"/>
            </w:tcBorders>
            <w:noWrap/>
            <w:vAlign w:val="bottom"/>
          </w:tcPr>
          <w:p w14:paraId="5F7503F1" w14:textId="15AC7CCA" w:rsidR="00BC0331" w:rsidRPr="00EB1D74" w:rsidRDefault="00BC0331" w:rsidP="00BC0331">
            <w:pPr>
              <w:jc w:val="right"/>
              <w:rPr>
                <w:rFonts w:ascii="Arial" w:hAnsi="Arial" w:cs="Arial"/>
                <w:sz w:val="11"/>
                <w:szCs w:val="11"/>
              </w:rPr>
            </w:pPr>
            <w:r w:rsidRPr="00EB1D74">
              <w:rPr>
                <w:rFonts w:ascii="Arial" w:hAnsi="Arial" w:cs="Arial"/>
                <w:sz w:val="11"/>
                <w:szCs w:val="11"/>
              </w:rPr>
              <w:t>(45.000)</w:t>
            </w:r>
          </w:p>
        </w:tc>
        <w:tc>
          <w:tcPr>
            <w:tcW w:w="784" w:type="dxa"/>
            <w:tcBorders>
              <w:top w:val="nil"/>
              <w:left w:val="nil"/>
              <w:bottom w:val="nil"/>
              <w:right w:val="nil"/>
            </w:tcBorders>
            <w:noWrap/>
            <w:vAlign w:val="bottom"/>
          </w:tcPr>
          <w:p w14:paraId="27250DCB" w14:textId="4CB12299"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927" w:type="dxa"/>
            <w:tcBorders>
              <w:top w:val="nil"/>
              <w:left w:val="nil"/>
              <w:bottom w:val="nil"/>
              <w:right w:val="nil"/>
            </w:tcBorders>
            <w:noWrap/>
            <w:vAlign w:val="bottom"/>
          </w:tcPr>
          <w:p w14:paraId="538EE509" w14:textId="3C7347FF" w:rsidR="00BC0331" w:rsidRPr="00EB1D74" w:rsidRDefault="00BC0331" w:rsidP="00BC0331">
            <w:pPr>
              <w:jc w:val="right"/>
              <w:rPr>
                <w:rFonts w:ascii="Arial" w:hAnsi="Arial" w:cs="Arial"/>
                <w:sz w:val="11"/>
                <w:szCs w:val="11"/>
              </w:rPr>
            </w:pPr>
            <w:r w:rsidRPr="00EB1D74">
              <w:rPr>
                <w:rFonts w:ascii="Arial" w:hAnsi="Arial" w:cs="Arial"/>
                <w:sz w:val="11"/>
                <w:szCs w:val="11"/>
              </w:rPr>
              <w:t>(45.000)</w:t>
            </w:r>
          </w:p>
        </w:tc>
        <w:tc>
          <w:tcPr>
            <w:tcW w:w="662" w:type="dxa"/>
            <w:gridSpan w:val="2"/>
            <w:tcBorders>
              <w:top w:val="nil"/>
              <w:left w:val="nil"/>
              <w:bottom w:val="nil"/>
              <w:right w:val="nil"/>
            </w:tcBorders>
            <w:noWrap/>
            <w:vAlign w:val="bottom"/>
          </w:tcPr>
          <w:p w14:paraId="2BF55E44" w14:textId="38E31AC3"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94" w:type="dxa"/>
            <w:tcBorders>
              <w:top w:val="nil"/>
              <w:left w:val="nil"/>
              <w:bottom w:val="nil"/>
              <w:right w:val="nil"/>
            </w:tcBorders>
            <w:noWrap/>
            <w:vAlign w:val="bottom"/>
          </w:tcPr>
          <w:p w14:paraId="7F2E21ED" w14:textId="1C4185C3" w:rsidR="00BC0331" w:rsidRPr="00EB1D74" w:rsidRDefault="00BC0331" w:rsidP="00BC0331">
            <w:pPr>
              <w:jc w:val="right"/>
              <w:rPr>
                <w:rFonts w:ascii="Arial" w:hAnsi="Arial" w:cs="Arial"/>
                <w:sz w:val="11"/>
                <w:szCs w:val="11"/>
              </w:rPr>
            </w:pPr>
            <w:r w:rsidRPr="00EB1D74">
              <w:rPr>
                <w:rFonts w:ascii="Arial" w:hAnsi="Arial" w:cs="Arial"/>
                <w:sz w:val="11"/>
                <w:szCs w:val="11"/>
              </w:rPr>
              <w:t>(45.000)</w:t>
            </w:r>
          </w:p>
        </w:tc>
      </w:tr>
      <w:tr w:rsidR="00BC0331" w:rsidRPr="00A5606A" w14:paraId="30C2DB4D" w14:textId="77777777" w:rsidTr="00BC0331">
        <w:trPr>
          <w:trHeight w:val="20"/>
        </w:trPr>
        <w:tc>
          <w:tcPr>
            <w:tcW w:w="483" w:type="dxa"/>
            <w:tcBorders>
              <w:top w:val="nil"/>
              <w:left w:val="nil"/>
              <w:bottom w:val="nil"/>
              <w:right w:val="nil"/>
            </w:tcBorders>
            <w:noWrap/>
            <w:hideMark/>
          </w:tcPr>
          <w:p w14:paraId="3A01A068" w14:textId="77777777" w:rsidR="00BC0331" w:rsidRPr="00A5606A" w:rsidRDefault="00BC0331" w:rsidP="00BC0331">
            <w:pPr>
              <w:rPr>
                <w:rFonts w:ascii="Arial" w:hAnsi="Arial" w:cs="Arial"/>
                <w:color w:val="000000"/>
                <w:sz w:val="12"/>
                <w:szCs w:val="12"/>
              </w:rPr>
            </w:pPr>
            <w:r w:rsidRPr="00A5606A">
              <w:rPr>
                <w:rFonts w:ascii="Arial" w:hAnsi="Arial" w:cs="Arial"/>
                <w:color w:val="000000"/>
                <w:sz w:val="12"/>
                <w:szCs w:val="12"/>
              </w:rPr>
              <w:t>11.2</w:t>
            </w:r>
          </w:p>
        </w:tc>
        <w:tc>
          <w:tcPr>
            <w:tcW w:w="2489" w:type="dxa"/>
            <w:tcBorders>
              <w:top w:val="nil"/>
              <w:left w:val="nil"/>
              <w:bottom w:val="nil"/>
              <w:right w:val="nil"/>
            </w:tcBorders>
            <w:noWrap/>
            <w:hideMark/>
          </w:tcPr>
          <w:p w14:paraId="6B738EA5" w14:textId="77777777" w:rsidR="00BC0331" w:rsidRPr="00A5606A" w:rsidRDefault="00BC0331" w:rsidP="00BC0331">
            <w:pPr>
              <w:rPr>
                <w:rFonts w:ascii="Arial" w:hAnsi="Arial" w:cs="Arial"/>
                <w:color w:val="000000"/>
                <w:sz w:val="12"/>
                <w:szCs w:val="12"/>
              </w:rPr>
            </w:pPr>
            <w:r w:rsidRPr="00A5606A">
              <w:rPr>
                <w:rFonts w:ascii="Arial" w:hAnsi="Arial" w:cs="Arial"/>
                <w:color w:val="000000"/>
                <w:sz w:val="12"/>
                <w:szCs w:val="12"/>
              </w:rPr>
              <w:t>Yedeklere Aktarılan Tutarlar</w:t>
            </w:r>
          </w:p>
        </w:tc>
        <w:tc>
          <w:tcPr>
            <w:tcW w:w="709" w:type="dxa"/>
            <w:tcBorders>
              <w:top w:val="nil"/>
              <w:left w:val="nil"/>
              <w:bottom w:val="nil"/>
              <w:right w:val="nil"/>
            </w:tcBorders>
          </w:tcPr>
          <w:p w14:paraId="4B343A1D" w14:textId="77777777" w:rsidR="00BC0331" w:rsidRPr="00A5606A" w:rsidRDefault="00BC0331" w:rsidP="00BC0331">
            <w:pPr>
              <w:jc w:val="right"/>
              <w:rPr>
                <w:rFonts w:ascii="Arial" w:hAnsi="Arial" w:cs="Arial"/>
                <w:b/>
                <w:sz w:val="12"/>
                <w:szCs w:val="12"/>
              </w:rPr>
            </w:pPr>
          </w:p>
        </w:tc>
        <w:tc>
          <w:tcPr>
            <w:tcW w:w="738" w:type="dxa"/>
            <w:tcBorders>
              <w:top w:val="nil"/>
              <w:left w:val="nil"/>
              <w:bottom w:val="nil"/>
              <w:right w:val="nil"/>
            </w:tcBorders>
            <w:noWrap/>
            <w:vAlign w:val="bottom"/>
          </w:tcPr>
          <w:p w14:paraId="2DA65336" w14:textId="6BE67AE4"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86" w:type="dxa"/>
            <w:tcBorders>
              <w:top w:val="nil"/>
              <w:left w:val="nil"/>
              <w:bottom w:val="nil"/>
              <w:right w:val="nil"/>
            </w:tcBorders>
            <w:noWrap/>
            <w:vAlign w:val="bottom"/>
          </w:tcPr>
          <w:p w14:paraId="60D30EF0" w14:textId="0FFCAEC9"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9" w:type="dxa"/>
            <w:tcBorders>
              <w:top w:val="nil"/>
              <w:left w:val="nil"/>
              <w:bottom w:val="nil"/>
              <w:right w:val="nil"/>
            </w:tcBorders>
            <w:noWrap/>
            <w:vAlign w:val="bottom"/>
          </w:tcPr>
          <w:p w14:paraId="1BF1029A" w14:textId="6BC9FF47"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98" w:type="dxa"/>
            <w:tcBorders>
              <w:top w:val="nil"/>
              <w:left w:val="nil"/>
              <w:bottom w:val="nil"/>
              <w:right w:val="nil"/>
            </w:tcBorders>
            <w:noWrap/>
            <w:vAlign w:val="bottom"/>
          </w:tcPr>
          <w:p w14:paraId="07FD99A0" w14:textId="307D1DA3"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35" w:type="dxa"/>
            <w:tcBorders>
              <w:top w:val="nil"/>
              <w:left w:val="nil"/>
              <w:bottom w:val="nil"/>
              <w:right w:val="nil"/>
            </w:tcBorders>
            <w:noWrap/>
            <w:vAlign w:val="bottom"/>
          </w:tcPr>
          <w:p w14:paraId="26FB5423" w14:textId="44E67ADB"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9" w:type="dxa"/>
            <w:tcBorders>
              <w:top w:val="nil"/>
              <w:left w:val="nil"/>
              <w:bottom w:val="nil"/>
              <w:right w:val="nil"/>
            </w:tcBorders>
            <w:noWrap/>
            <w:vAlign w:val="bottom"/>
          </w:tcPr>
          <w:p w14:paraId="12D7815C" w14:textId="57701917"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55" w:type="dxa"/>
            <w:tcBorders>
              <w:top w:val="nil"/>
              <w:left w:val="nil"/>
              <w:bottom w:val="nil"/>
              <w:right w:val="nil"/>
            </w:tcBorders>
            <w:noWrap/>
            <w:vAlign w:val="bottom"/>
          </w:tcPr>
          <w:p w14:paraId="708A5433" w14:textId="61B23DC3"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6" w:type="dxa"/>
            <w:tcBorders>
              <w:top w:val="nil"/>
              <w:left w:val="nil"/>
              <w:bottom w:val="nil"/>
              <w:right w:val="nil"/>
            </w:tcBorders>
            <w:noWrap/>
            <w:vAlign w:val="bottom"/>
          </w:tcPr>
          <w:p w14:paraId="05CD280F" w14:textId="34207D6F"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8" w:type="dxa"/>
            <w:tcBorders>
              <w:top w:val="nil"/>
              <w:left w:val="nil"/>
              <w:bottom w:val="nil"/>
              <w:right w:val="nil"/>
            </w:tcBorders>
            <w:noWrap/>
            <w:vAlign w:val="bottom"/>
          </w:tcPr>
          <w:p w14:paraId="2A8680EC" w14:textId="599C4D79"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38" w:type="dxa"/>
            <w:tcBorders>
              <w:top w:val="nil"/>
              <w:left w:val="nil"/>
              <w:bottom w:val="nil"/>
              <w:right w:val="nil"/>
            </w:tcBorders>
            <w:noWrap/>
            <w:vAlign w:val="bottom"/>
          </w:tcPr>
          <w:p w14:paraId="050C9D6D" w14:textId="31F39493"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74" w:type="dxa"/>
            <w:tcBorders>
              <w:top w:val="nil"/>
              <w:left w:val="nil"/>
              <w:bottom w:val="nil"/>
              <w:right w:val="nil"/>
            </w:tcBorders>
            <w:noWrap/>
            <w:vAlign w:val="bottom"/>
          </w:tcPr>
          <w:p w14:paraId="50002135" w14:textId="7DBBAA0C" w:rsidR="00BC0331" w:rsidRPr="00EB1D74" w:rsidRDefault="00BC0331" w:rsidP="00BC0331">
            <w:pPr>
              <w:jc w:val="right"/>
              <w:rPr>
                <w:rFonts w:ascii="Arial" w:hAnsi="Arial" w:cs="Arial"/>
                <w:sz w:val="11"/>
                <w:szCs w:val="11"/>
              </w:rPr>
            </w:pPr>
            <w:r w:rsidRPr="00EB1D74">
              <w:rPr>
                <w:rFonts w:ascii="Arial" w:hAnsi="Arial" w:cs="Arial"/>
                <w:sz w:val="11"/>
                <w:szCs w:val="11"/>
              </w:rPr>
              <w:t>205.684</w:t>
            </w:r>
          </w:p>
        </w:tc>
        <w:tc>
          <w:tcPr>
            <w:tcW w:w="745" w:type="dxa"/>
            <w:tcBorders>
              <w:top w:val="nil"/>
              <w:left w:val="nil"/>
              <w:bottom w:val="nil"/>
              <w:right w:val="nil"/>
            </w:tcBorders>
            <w:noWrap/>
            <w:vAlign w:val="bottom"/>
          </w:tcPr>
          <w:p w14:paraId="3006DA74" w14:textId="3E96459D" w:rsidR="00BC0331" w:rsidRPr="00EB1D74" w:rsidRDefault="00BC0331" w:rsidP="00BC0331">
            <w:pPr>
              <w:jc w:val="right"/>
              <w:rPr>
                <w:rFonts w:ascii="Arial" w:hAnsi="Arial" w:cs="Arial"/>
                <w:sz w:val="11"/>
                <w:szCs w:val="11"/>
              </w:rPr>
            </w:pPr>
            <w:r w:rsidRPr="00EB1D74">
              <w:rPr>
                <w:rFonts w:ascii="Arial" w:hAnsi="Arial" w:cs="Arial"/>
                <w:sz w:val="11"/>
                <w:szCs w:val="11"/>
              </w:rPr>
              <w:t>(205.684)</w:t>
            </w:r>
          </w:p>
        </w:tc>
        <w:tc>
          <w:tcPr>
            <w:tcW w:w="784" w:type="dxa"/>
            <w:tcBorders>
              <w:top w:val="nil"/>
              <w:left w:val="nil"/>
              <w:bottom w:val="nil"/>
              <w:right w:val="nil"/>
            </w:tcBorders>
            <w:noWrap/>
            <w:vAlign w:val="bottom"/>
          </w:tcPr>
          <w:p w14:paraId="11F752B5" w14:textId="6157B13A"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927" w:type="dxa"/>
            <w:tcBorders>
              <w:top w:val="nil"/>
              <w:left w:val="nil"/>
              <w:bottom w:val="nil"/>
              <w:right w:val="nil"/>
            </w:tcBorders>
            <w:noWrap/>
            <w:vAlign w:val="bottom"/>
          </w:tcPr>
          <w:p w14:paraId="582CB6EE" w14:textId="5931C9FE"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662" w:type="dxa"/>
            <w:gridSpan w:val="2"/>
            <w:tcBorders>
              <w:top w:val="nil"/>
              <w:left w:val="nil"/>
              <w:bottom w:val="nil"/>
              <w:right w:val="nil"/>
            </w:tcBorders>
            <w:noWrap/>
            <w:vAlign w:val="bottom"/>
          </w:tcPr>
          <w:p w14:paraId="4672A5BF" w14:textId="3B41C345" w:rsidR="00BC0331" w:rsidRPr="00EB1D74" w:rsidRDefault="005B0322" w:rsidP="00BC0331">
            <w:pPr>
              <w:jc w:val="right"/>
              <w:rPr>
                <w:rFonts w:ascii="Arial" w:hAnsi="Arial" w:cs="Arial"/>
                <w:sz w:val="11"/>
                <w:szCs w:val="11"/>
              </w:rPr>
            </w:pPr>
            <w:r>
              <w:rPr>
                <w:rFonts w:ascii="Arial" w:hAnsi="Arial" w:cs="Arial"/>
                <w:sz w:val="11"/>
                <w:szCs w:val="11"/>
              </w:rPr>
              <w:t>-</w:t>
            </w:r>
          </w:p>
        </w:tc>
        <w:tc>
          <w:tcPr>
            <w:tcW w:w="794" w:type="dxa"/>
            <w:tcBorders>
              <w:top w:val="nil"/>
              <w:left w:val="nil"/>
              <w:bottom w:val="nil"/>
              <w:right w:val="nil"/>
            </w:tcBorders>
            <w:noWrap/>
            <w:vAlign w:val="bottom"/>
          </w:tcPr>
          <w:p w14:paraId="374D6FB2" w14:textId="41757CA6"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r>
      <w:tr w:rsidR="00BC0331" w:rsidRPr="00A5606A" w14:paraId="1359B680" w14:textId="77777777" w:rsidTr="00BC0331">
        <w:trPr>
          <w:trHeight w:val="20"/>
        </w:trPr>
        <w:tc>
          <w:tcPr>
            <w:tcW w:w="483" w:type="dxa"/>
            <w:tcBorders>
              <w:top w:val="nil"/>
              <w:left w:val="nil"/>
              <w:bottom w:val="nil"/>
              <w:right w:val="nil"/>
            </w:tcBorders>
            <w:noWrap/>
            <w:hideMark/>
          </w:tcPr>
          <w:p w14:paraId="3E63F86F" w14:textId="77777777" w:rsidR="00BC0331" w:rsidRPr="00A5606A" w:rsidRDefault="00BC0331" w:rsidP="00BC0331">
            <w:pPr>
              <w:rPr>
                <w:rFonts w:ascii="Arial" w:hAnsi="Arial" w:cs="Arial"/>
                <w:color w:val="000000"/>
                <w:sz w:val="12"/>
                <w:szCs w:val="12"/>
              </w:rPr>
            </w:pPr>
            <w:r w:rsidRPr="00A5606A">
              <w:rPr>
                <w:rFonts w:ascii="Arial" w:hAnsi="Arial" w:cs="Arial"/>
                <w:color w:val="000000"/>
                <w:sz w:val="12"/>
                <w:szCs w:val="12"/>
              </w:rPr>
              <w:t>11.3</w:t>
            </w:r>
          </w:p>
        </w:tc>
        <w:tc>
          <w:tcPr>
            <w:tcW w:w="2489" w:type="dxa"/>
            <w:tcBorders>
              <w:top w:val="nil"/>
              <w:left w:val="nil"/>
              <w:bottom w:val="nil"/>
              <w:right w:val="nil"/>
            </w:tcBorders>
            <w:noWrap/>
            <w:hideMark/>
          </w:tcPr>
          <w:p w14:paraId="1C3E7D8A" w14:textId="77777777" w:rsidR="00BC0331" w:rsidRPr="00A5606A" w:rsidRDefault="00BC0331" w:rsidP="00BC0331">
            <w:pPr>
              <w:rPr>
                <w:rFonts w:ascii="Arial" w:hAnsi="Arial" w:cs="Arial"/>
                <w:color w:val="000000"/>
                <w:sz w:val="12"/>
                <w:szCs w:val="12"/>
              </w:rPr>
            </w:pPr>
            <w:r w:rsidRPr="00A5606A">
              <w:rPr>
                <w:rFonts w:ascii="Arial" w:hAnsi="Arial" w:cs="Arial"/>
                <w:color w:val="000000"/>
                <w:sz w:val="12"/>
                <w:szCs w:val="12"/>
              </w:rPr>
              <w:t xml:space="preserve">Diğer </w:t>
            </w:r>
          </w:p>
        </w:tc>
        <w:tc>
          <w:tcPr>
            <w:tcW w:w="709" w:type="dxa"/>
            <w:tcBorders>
              <w:top w:val="nil"/>
              <w:left w:val="nil"/>
              <w:bottom w:val="nil"/>
              <w:right w:val="nil"/>
            </w:tcBorders>
          </w:tcPr>
          <w:p w14:paraId="2462C7FD" w14:textId="77777777" w:rsidR="00BC0331" w:rsidRPr="00A5606A" w:rsidRDefault="00BC0331" w:rsidP="00BC0331">
            <w:pPr>
              <w:jc w:val="right"/>
              <w:rPr>
                <w:rFonts w:ascii="Arial" w:hAnsi="Arial" w:cs="Arial"/>
                <w:b/>
                <w:sz w:val="12"/>
                <w:szCs w:val="12"/>
              </w:rPr>
            </w:pPr>
          </w:p>
        </w:tc>
        <w:tc>
          <w:tcPr>
            <w:tcW w:w="738" w:type="dxa"/>
            <w:tcBorders>
              <w:top w:val="nil"/>
              <w:left w:val="nil"/>
              <w:bottom w:val="nil"/>
              <w:right w:val="nil"/>
            </w:tcBorders>
            <w:noWrap/>
            <w:vAlign w:val="bottom"/>
          </w:tcPr>
          <w:p w14:paraId="7C9EF8DE" w14:textId="652B9717"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86" w:type="dxa"/>
            <w:tcBorders>
              <w:top w:val="nil"/>
              <w:left w:val="nil"/>
              <w:bottom w:val="nil"/>
              <w:right w:val="nil"/>
            </w:tcBorders>
            <w:noWrap/>
            <w:vAlign w:val="bottom"/>
          </w:tcPr>
          <w:p w14:paraId="79BE532F" w14:textId="3F5331B7"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9" w:type="dxa"/>
            <w:tcBorders>
              <w:top w:val="nil"/>
              <w:left w:val="nil"/>
              <w:bottom w:val="nil"/>
              <w:right w:val="nil"/>
            </w:tcBorders>
            <w:noWrap/>
            <w:vAlign w:val="bottom"/>
          </w:tcPr>
          <w:p w14:paraId="158A19B4" w14:textId="75A71B1C"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98" w:type="dxa"/>
            <w:tcBorders>
              <w:top w:val="nil"/>
              <w:left w:val="nil"/>
              <w:bottom w:val="nil"/>
              <w:right w:val="nil"/>
            </w:tcBorders>
            <w:noWrap/>
            <w:vAlign w:val="bottom"/>
          </w:tcPr>
          <w:p w14:paraId="6E08C9F5" w14:textId="73D447A1"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35" w:type="dxa"/>
            <w:tcBorders>
              <w:top w:val="nil"/>
              <w:left w:val="nil"/>
              <w:bottom w:val="nil"/>
              <w:right w:val="nil"/>
            </w:tcBorders>
            <w:noWrap/>
            <w:vAlign w:val="bottom"/>
          </w:tcPr>
          <w:p w14:paraId="6238A55A" w14:textId="01D705B1"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9" w:type="dxa"/>
            <w:tcBorders>
              <w:top w:val="nil"/>
              <w:left w:val="nil"/>
              <w:bottom w:val="nil"/>
              <w:right w:val="nil"/>
            </w:tcBorders>
            <w:noWrap/>
            <w:vAlign w:val="bottom"/>
          </w:tcPr>
          <w:p w14:paraId="322C5685" w14:textId="47A8AA25"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55" w:type="dxa"/>
            <w:tcBorders>
              <w:top w:val="nil"/>
              <w:left w:val="nil"/>
              <w:bottom w:val="nil"/>
              <w:right w:val="nil"/>
            </w:tcBorders>
            <w:noWrap/>
            <w:vAlign w:val="bottom"/>
          </w:tcPr>
          <w:p w14:paraId="6A000A93" w14:textId="0E546A29"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696" w:type="dxa"/>
            <w:tcBorders>
              <w:top w:val="nil"/>
              <w:left w:val="nil"/>
              <w:bottom w:val="nil"/>
              <w:right w:val="nil"/>
            </w:tcBorders>
            <w:noWrap/>
            <w:vAlign w:val="bottom"/>
          </w:tcPr>
          <w:p w14:paraId="1EA29693" w14:textId="353A6C4E"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08" w:type="dxa"/>
            <w:tcBorders>
              <w:top w:val="nil"/>
              <w:left w:val="nil"/>
              <w:bottom w:val="nil"/>
              <w:right w:val="nil"/>
            </w:tcBorders>
            <w:noWrap/>
            <w:vAlign w:val="bottom"/>
          </w:tcPr>
          <w:p w14:paraId="5E7751D4" w14:textId="2D53FA5E"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438" w:type="dxa"/>
            <w:tcBorders>
              <w:top w:val="nil"/>
              <w:left w:val="nil"/>
              <w:bottom w:val="nil"/>
              <w:right w:val="nil"/>
            </w:tcBorders>
            <w:noWrap/>
            <w:vAlign w:val="bottom"/>
          </w:tcPr>
          <w:p w14:paraId="228B1659" w14:textId="766D36B5" w:rsidR="00BC0331" w:rsidRPr="00EB1D74" w:rsidRDefault="00BC0331" w:rsidP="00BC0331">
            <w:pPr>
              <w:jc w:val="right"/>
              <w:rPr>
                <w:rFonts w:ascii="Arial" w:hAnsi="Arial" w:cs="Arial"/>
                <w:sz w:val="11"/>
                <w:szCs w:val="11"/>
              </w:rPr>
            </w:pPr>
            <w:r w:rsidRPr="00EB1D74">
              <w:rPr>
                <w:rFonts w:ascii="Arial" w:hAnsi="Arial" w:cs="Arial"/>
                <w:sz w:val="11"/>
                <w:szCs w:val="11"/>
              </w:rPr>
              <w:t>-</w:t>
            </w:r>
          </w:p>
        </w:tc>
        <w:tc>
          <w:tcPr>
            <w:tcW w:w="774" w:type="dxa"/>
            <w:tcBorders>
              <w:top w:val="nil"/>
              <w:left w:val="nil"/>
              <w:bottom w:val="nil"/>
              <w:right w:val="nil"/>
            </w:tcBorders>
            <w:noWrap/>
            <w:vAlign w:val="bottom"/>
          </w:tcPr>
          <w:p w14:paraId="4CE51020" w14:textId="652844EA"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745" w:type="dxa"/>
            <w:tcBorders>
              <w:top w:val="nil"/>
              <w:left w:val="nil"/>
              <w:bottom w:val="nil"/>
              <w:right w:val="nil"/>
            </w:tcBorders>
            <w:noWrap/>
            <w:vAlign w:val="bottom"/>
          </w:tcPr>
          <w:p w14:paraId="0AA87385" w14:textId="39552AEA" w:rsidR="00BC0331" w:rsidRPr="00EB1D74" w:rsidRDefault="00BC0331" w:rsidP="00BC0331">
            <w:pPr>
              <w:jc w:val="right"/>
              <w:rPr>
                <w:rFonts w:ascii="Arial" w:hAnsi="Arial" w:cs="Arial"/>
                <w:sz w:val="11"/>
                <w:szCs w:val="11"/>
              </w:rPr>
            </w:pPr>
            <w:r w:rsidRPr="00EB1D74">
              <w:rPr>
                <w:rFonts w:ascii="Arial" w:hAnsi="Arial" w:cs="Arial"/>
                <w:sz w:val="11"/>
                <w:szCs w:val="11"/>
              </w:rPr>
              <w:t>250.239</w:t>
            </w:r>
          </w:p>
        </w:tc>
        <w:tc>
          <w:tcPr>
            <w:tcW w:w="784" w:type="dxa"/>
            <w:tcBorders>
              <w:top w:val="nil"/>
              <w:left w:val="nil"/>
              <w:bottom w:val="nil"/>
              <w:right w:val="nil"/>
            </w:tcBorders>
            <w:noWrap/>
            <w:vAlign w:val="bottom"/>
          </w:tcPr>
          <w:p w14:paraId="7B646B43" w14:textId="53DD9F3C" w:rsidR="00BC0331" w:rsidRPr="00EB1D74" w:rsidRDefault="00BC0331" w:rsidP="00BC0331">
            <w:pPr>
              <w:jc w:val="right"/>
              <w:rPr>
                <w:rFonts w:ascii="Arial" w:hAnsi="Arial" w:cs="Arial"/>
                <w:sz w:val="11"/>
                <w:szCs w:val="11"/>
              </w:rPr>
            </w:pPr>
            <w:r w:rsidRPr="00EB1D74">
              <w:rPr>
                <w:rFonts w:ascii="Arial" w:hAnsi="Arial" w:cs="Arial"/>
                <w:sz w:val="11"/>
                <w:szCs w:val="11"/>
              </w:rPr>
              <w:t>(250.239)</w:t>
            </w:r>
          </w:p>
        </w:tc>
        <w:tc>
          <w:tcPr>
            <w:tcW w:w="927" w:type="dxa"/>
            <w:tcBorders>
              <w:top w:val="nil"/>
              <w:left w:val="nil"/>
              <w:bottom w:val="nil"/>
              <w:right w:val="nil"/>
            </w:tcBorders>
            <w:noWrap/>
            <w:vAlign w:val="bottom"/>
          </w:tcPr>
          <w:p w14:paraId="5673E126" w14:textId="023D6D40" w:rsidR="00BC0331" w:rsidRPr="00EB1D74" w:rsidRDefault="00F12901" w:rsidP="00BC0331">
            <w:pPr>
              <w:jc w:val="right"/>
              <w:rPr>
                <w:rFonts w:ascii="Arial" w:hAnsi="Arial" w:cs="Arial"/>
                <w:sz w:val="11"/>
                <w:szCs w:val="11"/>
              </w:rPr>
            </w:pPr>
            <w:r w:rsidRPr="00EB1D74">
              <w:rPr>
                <w:rFonts w:ascii="Arial" w:hAnsi="Arial" w:cs="Arial"/>
                <w:sz w:val="11"/>
                <w:szCs w:val="11"/>
              </w:rPr>
              <w:t>-</w:t>
            </w:r>
          </w:p>
        </w:tc>
        <w:tc>
          <w:tcPr>
            <w:tcW w:w="662" w:type="dxa"/>
            <w:gridSpan w:val="2"/>
            <w:tcBorders>
              <w:top w:val="nil"/>
              <w:left w:val="nil"/>
              <w:bottom w:val="nil"/>
              <w:right w:val="nil"/>
            </w:tcBorders>
            <w:noWrap/>
            <w:vAlign w:val="bottom"/>
          </w:tcPr>
          <w:p w14:paraId="369159BA" w14:textId="0F08132A" w:rsidR="00BC0331" w:rsidRPr="00EB1D74" w:rsidRDefault="00C85E73" w:rsidP="00BC0331">
            <w:pPr>
              <w:jc w:val="right"/>
              <w:rPr>
                <w:rFonts w:ascii="Arial" w:hAnsi="Arial" w:cs="Arial"/>
                <w:sz w:val="11"/>
                <w:szCs w:val="11"/>
              </w:rPr>
            </w:pPr>
            <w:r w:rsidRPr="00EB1D74">
              <w:rPr>
                <w:rFonts w:ascii="Arial" w:hAnsi="Arial" w:cs="Arial"/>
                <w:sz w:val="11"/>
                <w:szCs w:val="11"/>
              </w:rPr>
              <w:t>-</w:t>
            </w:r>
          </w:p>
        </w:tc>
        <w:tc>
          <w:tcPr>
            <w:tcW w:w="794" w:type="dxa"/>
            <w:tcBorders>
              <w:top w:val="nil"/>
              <w:left w:val="nil"/>
              <w:bottom w:val="nil"/>
              <w:right w:val="nil"/>
            </w:tcBorders>
            <w:noWrap/>
            <w:vAlign w:val="bottom"/>
          </w:tcPr>
          <w:p w14:paraId="012C1622" w14:textId="16CAA0CD" w:rsidR="00BC0331" w:rsidRPr="00EB1D74" w:rsidRDefault="00586245" w:rsidP="00BC0331">
            <w:pPr>
              <w:jc w:val="right"/>
              <w:rPr>
                <w:rFonts w:ascii="Arial" w:hAnsi="Arial" w:cs="Arial"/>
                <w:sz w:val="11"/>
                <w:szCs w:val="11"/>
              </w:rPr>
            </w:pPr>
            <w:r w:rsidRPr="00EB1D74">
              <w:rPr>
                <w:rFonts w:ascii="Arial" w:hAnsi="Arial" w:cs="Arial"/>
                <w:sz w:val="11"/>
                <w:szCs w:val="11"/>
              </w:rPr>
              <w:t>-</w:t>
            </w:r>
          </w:p>
        </w:tc>
      </w:tr>
      <w:tr w:rsidR="00BC0331" w:rsidRPr="00A5606A" w14:paraId="731DAFC8" w14:textId="77777777" w:rsidTr="00BC0331">
        <w:trPr>
          <w:trHeight w:val="20"/>
        </w:trPr>
        <w:tc>
          <w:tcPr>
            <w:tcW w:w="483" w:type="dxa"/>
            <w:tcBorders>
              <w:top w:val="nil"/>
              <w:left w:val="nil"/>
              <w:bottom w:val="single" w:sz="4" w:space="0" w:color="auto"/>
              <w:right w:val="nil"/>
            </w:tcBorders>
            <w:noWrap/>
            <w:hideMark/>
          </w:tcPr>
          <w:p w14:paraId="73BAFD0D" w14:textId="77777777" w:rsidR="00BC0331" w:rsidRPr="00A5606A" w:rsidRDefault="00BC0331" w:rsidP="00BC0331">
            <w:pPr>
              <w:rPr>
                <w:rFonts w:ascii="Arial" w:hAnsi="Arial" w:cs="Arial"/>
                <w:color w:val="000000"/>
                <w:sz w:val="12"/>
                <w:szCs w:val="12"/>
              </w:rPr>
            </w:pPr>
            <w:r w:rsidRPr="00A5606A">
              <w:rPr>
                <w:rFonts w:ascii="Arial" w:hAnsi="Arial" w:cs="Arial"/>
                <w:color w:val="000000"/>
                <w:sz w:val="12"/>
                <w:szCs w:val="12"/>
              </w:rPr>
              <w:t> </w:t>
            </w:r>
          </w:p>
        </w:tc>
        <w:tc>
          <w:tcPr>
            <w:tcW w:w="2489" w:type="dxa"/>
            <w:tcBorders>
              <w:top w:val="nil"/>
              <w:left w:val="nil"/>
              <w:bottom w:val="single" w:sz="4" w:space="0" w:color="auto"/>
              <w:right w:val="nil"/>
            </w:tcBorders>
            <w:noWrap/>
            <w:hideMark/>
          </w:tcPr>
          <w:p w14:paraId="678ADC09" w14:textId="77777777" w:rsidR="00BC0331" w:rsidRPr="00A5606A" w:rsidRDefault="00BC0331" w:rsidP="00BC0331">
            <w:pPr>
              <w:jc w:val="both"/>
              <w:rPr>
                <w:rFonts w:ascii="Arial" w:hAnsi="Arial" w:cs="Arial"/>
                <w:color w:val="000000"/>
                <w:sz w:val="12"/>
                <w:szCs w:val="12"/>
              </w:rPr>
            </w:pPr>
            <w:r w:rsidRPr="00A5606A">
              <w:rPr>
                <w:rFonts w:ascii="Arial" w:hAnsi="Arial" w:cs="Arial"/>
                <w:color w:val="000000"/>
                <w:sz w:val="12"/>
                <w:szCs w:val="12"/>
              </w:rPr>
              <w:t> </w:t>
            </w:r>
          </w:p>
        </w:tc>
        <w:tc>
          <w:tcPr>
            <w:tcW w:w="709" w:type="dxa"/>
            <w:tcBorders>
              <w:top w:val="nil"/>
              <w:left w:val="nil"/>
              <w:bottom w:val="single" w:sz="4" w:space="0" w:color="auto"/>
              <w:right w:val="nil"/>
            </w:tcBorders>
          </w:tcPr>
          <w:p w14:paraId="552834B0" w14:textId="77777777" w:rsidR="00BC0331" w:rsidRPr="00A5606A" w:rsidRDefault="00BC0331" w:rsidP="00BC0331">
            <w:pPr>
              <w:jc w:val="right"/>
              <w:rPr>
                <w:rFonts w:ascii="Arial" w:hAnsi="Arial" w:cs="Arial"/>
                <w:color w:val="000000"/>
                <w:sz w:val="12"/>
                <w:szCs w:val="12"/>
              </w:rPr>
            </w:pPr>
          </w:p>
        </w:tc>
        <w:tc>
          <w:tcPr>
            <w:tcW w:w="738" w:type="dxa"/>
            <w:tcBorders>
              <w:top w:val="nil"/>
              <w:left w:val="nil"/>
              <w:bottom w:val="single" w:sz="4" w:space="0" w:color="auto"/>
              <w:right w:val="nil"/>
            </w:tcBorders>
            <w:noWrap/>
            <w:vAlign w:val="bottom"/>
          </w:tcPr>
          <w:p w14:paraId="027A219A" w14:textId="39301023" w:rsidR="00BC0331" w:rsidRPr="00EB1D74" w:rsidRDefault="00BC0331" w:rsidP="00BC0331">
            <w:pPr>
              <w:jc w:val="right"/>
              <w:rPr>
                <w:rFonts w:ascii="Arial" w:hAnsi="Arial" w:cs="Arial"/>
                <w:sz w:val="11"/>
                <w:szCs w:val="11"/>
              </w:rPr>
            </w:pPr>
          </w:p>
        </w:tc>
        <w:tc>
          <w:tcPr>
            <w:tcW w:w="686" w:type="dxa"/>
            <w:tcBorders>
              <w:top w:val="nil"/>
              <w:left w:val="nil"/>
              <w:bottom w:val="single" w:sz="4" w:space="0" w:color="auto"/>
              <w:right w:val="nil"/>
            </w:tcBorders>
            <w:noWrap/>
            <w:vAlign w:val="bottom"/>
          </w:tcPr>
          <w:p w14:paraId="2267C65F" w14:textId="03BF01FC" w:rsidR="00BC0331" w:rsidRPr="00EB1D74" w:rsidRDefault="00BC0331" w:rsidP="00BC0331">
            <w:pPr>
              <w:jc w:val="right"/>
              <w:rPr>
                <w:rFonts w:ascii="Arial" w:hAnsi="Arial" w:cs="Arial"/>
                <w:sz w:val="11"/>
                <w:szCs w:val="11"/>
              </w:rPr>
            </w:pPr>
          </w:p>
        </w:tc>
        <w:tc>
          <w:tcPr>
            <w:tcW w:w="699" w:type="dxa"/>
            <w:tcBorders>
              <w:top w:val="nil"/>
              <w:left w:val="nil"/>
              <w:bottom w:val="single" w:sz="4" w:space="0" w:color="auto"/>
              <w:right w:val="nil"/>
            </w:tcBorders>
            <w:noWrap/>
            <w:vAlign w:val="bottom"/>
          </w:tcPr>
          <w:p w14:paraId="0231F18D" w14:textId="0FFD4EA6" w:rsidR="00BC0331" w:rsidRPr="00EB1D74" w:rsidRDefault="00BC0331" w:rsidP="00BC0331">
            <w:pPr>
              <w:jc w:val="right"/>
              <w:rPr>
                <w:rFonts w:ascii="Arial" w:hAnsi="Arial" w:cs="Arial"/>
                <w:sz w:val="11"/>
                <w:szCs w:val="11"/>
              </w:rPr>
            </w:pPr>
          </w:p>
        </w:tc>
        <w:tc>
          <w:tcPr>
            <w:tcW w:w="798" w:type="dxa"/>
            <w:tcBorders>
              <w:top w:val="nil"/>
              <w:left w:val="nil"/>
              <w:bottom w:val="single" w:sz="4" w:space="0" w:color="auto"/>
              <w:right w:val="nil"/>
            </w:tcBorders>
            <w:noWrap/>
            <w:vAlign w:val="bottom"/>
          </w:tcPr>
          <w:p w14:paraId="510C59D5" w14:textId="48CA326D" w:rsidR="00BC0331" w:rsidRPr="00EB1D74" w:rsidRDefault="00BC0331" w:rsidP="00BC0331">
            <w:pPr>
              <w:jc w:val="right"/>
              <w:rPr>
                <w:rFonts w:ascii="Arial" w:hAnsi="Arial" w:cs="Arial"/>
                <w:sz w:val="11"/>
                <w:szCs w:val="11"/>
              </w:rPr>
            </w:pPr>
          </w:p>
        </w:tc>
        <w:tc>
          <w:tcPr>
            <w:tcW w:w="735" w:type="dxa"/>
            <w:tcBorders>
              <w:top w:val="nil"/>
              <w:left w:val="nil"/>
              <w:bottom w:val="single" w:sz="4" w:space="0" w:color="auto"/>
              <w:right w:val="nil"/>
            </w:tcBorders>
            <w:noWrap/>
            <w:vAlign w:val="bottom"/>
          </w:tcPr>
          <w:p w14:paraId="61DF0F47" w14:textId="6AC954E1" w:rsidR="00BC0331" w:rsidRPr="00EB1D74" w:rsidRDefault="00BC0331" w:rsidP="00BC0331">
            <w:pPr>
              <w:jc w:val="right"/>
              <w:rPr>
                <w:rFonts w:ascii="Arial" w:hAnsi="Arial" w:cs="Arial"/>
                <w:sz w:val="11"/>
                <w:szCs w:val="11"/>
              </w:rPr>
            </w:pPr>
          </w:p>
        </w:tc>
        <w:tc>
          <w:tcPr>
            <w:tcW w:w="709" w:type="dxa"/>
            <w:tcBorders>
              <w:top w:val="nil"/>
              <w:left w:val="nil"/>
              <w:bottom w:val="single" w:sz="4" w:space="0" w:color="auto"/>
              <w:right w:val="nil"/>
            </w:tcBorders>
            <w:noWrap/>
            <w:vAlign w:val="bottom"/>
          </w:tcPr>
          <w:p w14:paraId="455A11E6" w14:textId="42524FB9" w:rsidR="00BC0331" w:rsidRPr="00EB1D74" w:rsidRDefault="00BC0331" w:rsidP="00BC0331">
            <w:pPr>
              <w:jc w:val="right"/>
              <w:rPr>
                <w:rFonts w:ascii="Arial" w:hAnsi="Arial" w:cs="Arial"/>
                <w:sz w:val="11"/>
                <w:szCs w:val="11"/>
              </w:rPr>
            </w:pPr>
          </w:p>
        </w:tc>
        <w:tc>
          <w:tcPr>
            <w:tcW w:w="455" w:type="dxa"/>
            <w:tcBorders>
              <w:top w:val="nil"/>
              <w:left w:val="nil"/>
              <w:bottom w:val="single" w:sz="4" w:space="0" w:color="auto"/>
              <w:right w:val="nil"/>
            </w:tcBorders>
            <w:noWrap/>
            <w:vAlign w:val="bottom"/>
          </w:tcPr>
          <w:p w14:paraId="2B6D8F1B" w14:textId="192BD9E1" w:rsidR="00BC0331" w:rsidRPr="00EB1D74" w:rsidRDefault="00BC0331" w:rsidP="00BC0331">
            <w:pPr>
              <w:jc w:val="right"/>
              <w:rPr>
                <w:rFonts w:ascii="Arial" w:hAnsi="Arial" w:cs="Arial"/>
                <w:sz w:val="11"/>
                <w:szCs w:val="11"/>
              </w:rPr>
            </w:pPr>
          </w:p>
        </w:tc>
        <w:tc>
          <w:tcPr>
            <w:tcW w:w="696" w:type="dxa"/>
            <w:tcBorders>
              <w:top w:val="nil"/>
              <w:left w:val="nil"/>
              <w:bottom w:val="single" w:sz="4" w:space="0" w:color="auto"/>
              <w:right w:val="nil"/>
            </w:tcBorders>
            <w:noWrap/>
            <w:vAlign w:val="bottom"/>
          </w:tcPr>
          <w:p w14:paraId="2517BD87" w14:textId="5161349A" w:rsidR="00BC0331" w:rsidRPr="00EB1D74" w:rsidRDefault="00BC0331" w:rsidP="00BC0331">
            <w:pPr>
              <w:jc w:val="right"/>
              <w:rPr>
                <w:rFonts w:ascii="Arial" w:hAnsi="Arial" w:cs="Arial"/>
                <w:sz w:val="11"/>
                <w:szCs w:val="11"/>
              </w:rPr>
            </w:pPr>
          </w:p>
        </w:tc>
        <w:tc>
          <w:tcPr>
            <w:tcW w:w="708" w:type="dxa"/>
            <w:tcBorders>
              <w:top w:val="nil"/>
              <w:left w:val="nil"/>
              <w:bottom w:val="single" w:sz="4" w:space="0" w:color="auto"/>
              <w:right w:val="nil"/>
            </w:tcBorders>
            <w:noWrap/>
            <w:vAlign w:val="bottom"/>
          </w:tcPr>
          <w:p w14:paraId="1ACE98CC" w14:textId="73FDA824" w:rsidR="00BC0331" w:rsidRPr="00EB1D74" w:rsidRDefault="00BC0331" w:rsidP="00BC0331">
            <w:pPr>
              <w:jc w:val="right"/>
              <w:rPr>
                <w:rFonts w:ascii="Arial" w:hAnsi="Arial" w:cs="Arial"/>
                <w:sz w:val="11"/>
                <w:szCs w:val="11"/>
              </w:rPr>
            </w:pPr>
          </w:p>
        </w:tc>
        <w:tc>
          <w:tcPr>
            <w:tcW w:w="438" w:type="dxa"/>
            <w:tcBorders>
              <w:top w:val="nil"/>
              <w:left w:val="nil"/>
              <w:bottom w:val="single" w:sz="4" w:space="0" w:color="auto"/>
              <w:right w:val="nil"/>
            </w:tcBorders>
            <w:noWrap/>
            <w:vAlign w:val="bottom"/>
          </w:tcPr>
          <w:p w14:paraId="02C878CB" w14:textId="77777777" w:rsidR="00BC0331" w:rsidRPr="00EB1D74" w:rsidRDefault="00BC0331" w:rsidP="00BC0331">
            <w:pPr>
              <w:jc w:val="right"/>
              <w:rPr>
                <w:rFonts w:ascii="Arial" w:hAnsi="Arial" w:cs="Arial"/>
                <w:sz w:val="11"/>
                <w:szCs w:val="11"/>
              </w:rPr>
            </w:pPr>
          </w:p>
        </w:tc>
        <w:tc>
          <w:tcPr>
            <w:tcW w:w="774" w:type="dxa"/>
            <w:tcBorders>
              <w:top w:val="nil"/>
              <w:left w:val="nil"/>
              <w:bottom w:val="single" w:sz="4" w:space="0" w:color="auto"/>
              <w:right w:val="nil"/>
            </w:tcBorders>
            <w:noWrap/>
            <w:vAlign w:val="bottom"/>
          </w:tcPr>
          <w:p w14:paraId="5FCEBD70" w14:textId="65285860" w:rsidR="00BC0331" w:rsidRPr="00EB1D74" w:rsidRDefault="00BC0331" w:rsidP="00BC0331">
            <w:pPr>
              <w:jc w:val="right"/>
              <w:rPr>
                <w:rFonts w:ascii="Arial" w:hAnsi="Arial" w:cs="Arial"/>
                <w:sz w:val="11"/>
                <w:szCs w:val="11"/>
              </w:rPr>
            </w:pPr>
          </w:p>
        </w:tc>
        <w:tc>
          <w:tcPr>
            <w:tcW w:w="745" w:type="dxa"/>
            <w:tcBorders>
              <w:top w:val="nil"/>
              <w:left w:val="nil"/>
              <w:bottom w:val="single" w:sz="4" w:space="0" w:color="auto"/>
              <w:right w:val="nil"/>
            </w:tcBorders>
            <w:noWrap/>
            <w:vAlign w:val="bottom"/>
          </w:tcPr>
          <w:p w14:paraId="19466CA6" w14:textId="57D338E9" w:rsidR="00BC0331" w:rsidRPr="00EB1D74" w:rsidRDefault="00BC0331" w:rsidP="00BC0331">
            <w:pPr>
              <w:jc w:val="right"/>
              <w:rPr>
                <w:rFonts w:ascii="Arial" w:hAnsi="Arial" w:cs="Arial"/>
                <w:sz w:val="11"/>
                <w:szCs w:val="11"/>
              </w:rPr>
            </w:pPr>
          </w:p>
        </w:tc>
        <w:tc>
          <w:tcPr>
            <w:tcW w:w="784" w:type="dxa"/>
            <w:tcBorders>
              <w:top w:val="nil"/>
              <w:left w:val="nil"/>
              <w:bottom w:val="single" w:sz="4" w:space="0" w:color="auto"/>
              <w:right w:val="nil"/>
            </w:tcBorders>
            <w:noWrap/>
            <w:vAlign w:val="bottom"/>
          </w:tcPr>
          <w:p w14:paraId="3DC2E98E" w14:textId="5D3B1AE9" w:rsidR="00BC0331" w:rsidRPr="00EB1D74" w:rsidRDefault="00BC0331" w:rsidP="00BC0331">
            <w:pPr>
              <w:jc w:val="right"/>
              <w:rPr>
                <w:rFonts w:ascii="Arial" w:hAnsi="Arial" w:cs="Arial"/>
                <w:sz w:val="11"/>
                <w:szCs w:val="11"/>
              </w:rPr>
            </w:pPr>
          </w:p>
        </w:tc>
        <w:tc>
          <w:tcPr>
            <w:tcW w:w="927" w:type="dxa"/>
            <w:tcBorders>
              <w:top w:val="nil"/>
              <w:left w:val="nil"/>
              <w:bottom w:val="single" w:sz="4" w:space="0" w:color="auto"/>
              <w:right w:val="nil"/>
            </w:tcBorders>
            <w:noWrap/>
            <w:vAlign w:val="bottom"/>
          </w:tcPr>
          <w:p w14:paraId="7986D0D6" w14:textId="3F84356F" w:rsidR="00BC0331" w:rsidRPr="00EB1D74" w:rsidRDefault="00BC0331" w:rsidP="00BC0331">
            <w:pPr>
              <w:jc w:val="right"/>
              <w:rPr>
                <w:rFonts w:ascii="Arial" w:hAnsi="Arial" w:cs="Arial"/>
                <w:sz w:val="11"/>
                <w:szCs w:val="11"/>
              </w:rPr>
            </w:pPr>
          </w:p>
        </w:tc>
        <w:tc>
          <w:tcPr>
            <w:tcW w:w="662" w:type="dxa"/>
            <w:gridSpan w:val="2"/>
            <w:tcBorders>
              <w:top w:val="nil"/>
              <w:left w:val="nil"/>
              <w:bottom w:val="single" w:sz="4" w:space="0" w:color="auto"/>
              <w:right w:val="nil"/>
            </w:tcBorders>
            <w:noWrap/>
            <w:vAlign w:val="bottom"/>
          </w:tcPr>
          <w:p w14:paraId="4406A34B" w14:textId="4E02C687" w:rsidR="00BC0331" w:rsidRPr="00EB1D74" w:rsidRDefault="00BC0331" w:rsidP="00BC0331">
            <w:pPr>
              <w:jc w:val="right"/>
              <w:rPr>
                <w:rFonts w:ascii="Arial" w:hAnsi="Arial" w:cs="Arial"/>
                <w:sz w:val="11"/>
                <w:szCs w:val="11"/>
              </w:rPr>
            </w:pPr>
          </w:p>
        </w:tc>
        <w:tc>
          <w:tcPr>
            <w:tcW w:w="794" w:type="dxa"/>
            <w:tcBorders>
              <w:top w:val="nil"/>
              <w:left w:val="nil"/>
              <w:bottom w:val="single" w:sz="4" w:space="0" w:color="auto"/>
              <w:right w:val="nil"/>
            </w:tcBorders>
            <w:noWrap/>
            <w:vAlign w:val="bottom"/>
          </w:tcPr>
          <w:p w14:paraId="4DB35055" w14:textId="5B8715C3" w:rsidR="00BC0331" w:rsidRPr="00EB1D74" w:rsidRDefault="00BC0331" w:rsidP="00BC0331">
            <w:pPr>
              <w:jc w:val="right"/>
              <w:rPr>
                <w:rFonts w:ascii="Arial" w:hAnsi="Arial" w:cs="Arial"/>
                <w:sz w:val="11"/>
                <w:szCs w:val="11"/>
              </w:rPr>
            </w:pPr>
          </w:p>
        </w:tc>
      </w:tr>
      <w:tr w:rsidR="00BC0331" w:rsidRPr="00A5606A" w14:paraId="2B633D96" w14:textId="77777777" w:rsidTr="00BC0331">
        <w:trPr>
          <w:trHeight w:val="20"/>
        </w:trPr>
        <w:tc>
          <w:tcPr>
            <w:tcW w:w="483" w:type="dxa"/>
            <w:tcBorders>
              <w:top w:val="single" w:sz="4" w:space="0" w:color="auto"/>
              <w:left w:val="nil"/>
              <w:bottom w:val="double" w:sz="4" w:space="0" w:color="auto"/>
              <w:right w:val="nil"/>
            </w:tcBorders>
            <w:noWrap/>
            <w:hideMark/>
          </w:tcPr>
          <w:p w14:paraId="54ED82DE" w14:textId="77777777" w:rsidR="00BC0331" w:rsidRPr="00A5606A" w:rsidRDefault="00BC0331" w:rsidP="00BC0331">
            <w:pPr>
              <w:rPr>
                <w:rFonts w:ascii="Arial" w:hAnsi="Arial" w:cs="Arial"/>
                <w:b/>
                <w:bCs/>
                <w:color w:val="000000"/>
                <w:sz w:val="12"/>
                <w:szCs w:val="12"/>
              </w:rPr>
            </w:pPr>
            <w:r w:rsidRPr="00A5606A">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14:paraId="36C25830" w14:textId="77777777" w:rsidR="00BC0331" w:rsidRPr="00A5606A" w:rsidRDefault="00BC0331" w:rsidP="00BC0331">
            <w:pPr>
              <w:rPr>
                <w:rFonts w:ascii="Arial" w:hAnsi="Arial" w:cs="Arial"/>
                <w:b/>
                <w:bCs/>
                <w:color w:val="000000"/>
                <w:sz w:val="12"/>
                <w:szCs w:val="12"/>
              </w:rPr>
            </w:pPr>
            <w:r w:rsidRPr="00A5606A">
              <w:rPr>
                <w:rFonts w:ascii="Arial" w:hAnsi="Arial" w:cs="Arial"/>
                <w:b/>
                <w:bCs/>
                <w:color w:val="000000"/>
                <w:sz w:val="12"/>
                <w:szCs w:val="12"/>
              </w:rPr>
              <w:t>Dönem Sonu Bakiyesi (III+IV+</w:t>
            </w:r>
            <w:proofErr w:type="gramStart"/>
            <w:r w:rsidRPr="00A5606A">
              <w:rPr>
                <w:rFonts w:ascii="Arial" w:hAnsi="Arial" w:cs="Arial"/>
                <w:b/>
                <w:bCs/>
                <w:color w:val="000000"/>
                <w:sz w:val="12"/>
                <w:szCs w:val="12"/>
              </w:rPr>
              <w:t>…...</w:t>
            </w:r>
            <w:proofErr w:type="gramEnd"/>
            <w:r w:rsidRPr="00A5606A">
              <w:rPr>
                <w:rFonts w:ascii="Arial" w:hAnsi="Arial" w:cs="Arial"/>
                <w:b/>
                <w:bCs/>
                <w:color w:val="000000"/>
                <w:sz w:val="12"/>
                <w:szCs w:val="12"/>
              </w:rPr>
              <w:t>+X+XI)</w:t>
            </w:r>
          </w:p>
        </w:tc>
        <w:tc>
          <w:tcPr>
            <w:tcW w:w="709" w:type="dxa"/>
            <w:tcBorders>
              <w:top w:val="single" w:sz="4" w:space="0" w:color="auto"/>
              <w:left w:val="nil"/>
              <w:bottom w:val="double" w:sz="4" w:space="0" w:color="auto"/>
              <w:right w:val="nil"/>
            </w:tcBorders>
          </w:tcPr>
          <w:p w14:paraId="58BE0599" w14:textId="77777777" w:rsidR="00BC0331" w:rsidRPr="00A5606A" w:rsidRDefault="00BC0331" w:rsidP="00BC0331">
            <w:pPr>
              <w:jc w:val="right"/>
              <w:rPr>
                <w:rFonts w:ascii="Arial" w:hAnsi="Arial" w:cs="Arial"/>
                <w:b/>
                <w:sz w:val="12"/>
                <w:szCs w:val="12"/>
              </w:rPr>
            </w:pPr>
          </w:p>
        </w:tc>
        <w:tc>
          <w:tcPr>
            <w:tcW w:w="738" w:type="dxa"/>
            <w:tcBorders>
              <w:top w:val="single" w:sz="4" w:space="0" w:color="auto"/>
              <w:left w:val="nil"/>
              <w:bottom w:val="double" w:sz="4" w:space="0" w:color="auto"/>
              <w:right w:val="nil"/>
            </w:tcBorders>
            <w:noWrap/>
            <w:vAlign w:val="bottom"/>
          </w:tcPr>
          <w:p w14:paraId="0CE9A876" w14:textId="5E3C85AE" w:rsidR="00BC0331" w:rsidRPr="00A60FF3" w:rsidRDefault="00BC0331" w:rsidP="00BC0331">
            <w:pPr>
              <w:jc w:val="right"/>
              <w:rPr>
                <w:rFonts w:ascii="Arial" w:hAnsi="Arial" w:cs="Arial"/>
                <w:b/>
                <w:sz w:val="11"/>
                <w:szCs w:val="11"/>
              </w:rPr>
            </w:pPr>
            <w:r w:rsidRPr="00A60FF3">
              <w:rPr>
                <w:rFonts w:ascii="Arial" w:hAnsi="Arial" w:cs="Arial"/>
                <w:b/>
                <w:sz w:val="11"/>
                <w:szCs w:val="11"/>
              </w:rPr>
              <w:t>900.000</w:t>
            </w:r>
          </w:p>
        </w:tc>
        <w:tc>
          <w:tcPr>
            <w:tcW w:w="686" w:type="dxa"/>
            <w:tcBorders>
              <w:top w:val="single" w:sz="4" w:space="0" w:color="auto"/>
              <w:left w:val="nil"/>
              <w:bottom w:val="double" w:sz="4" w:space="0" w:color="auto"/>
              <w:right w:val="nil"/>
            </w:tcBorders>
            <w:noWrap/>
            <w:vAlign w:val="bottom"/>
          </w:tcPr>
          <w:p w14:paraId="7AF05D3A" w14:textId="45250108" w:rsidR="00BC0331" w:rsidRPr="00A60FF3" w:rsidRDefault="00BC0331" w:rsidP="00BC0331">
            <w:pPr>
              <w:jc w:val="right"/>
              <w:rPr>
                <w:rFonts w:ascii="Arial" w:hAnsi="Arial" w:cs="Arial"/>
                <w:b/>
                <w:sz w:val="11"/>
                <w:szCs w:val="11"/>
              </w:rPr>
            </w:pPr>
            <w:r w:rsidRPr="00A60FF3">
              <w:rPr>
                <w:rFonts w:ascii="Arial" w:hAnsi="Arial" w:cs="Arial"/>
                <w:b/>
                <w:sz w:val="11"/>
                <w:szCs w:val="11"/>
              </w:rPr>
              <w:t>-</w:t>
            </w:r>
          </w:p>
        </w:tc>
        <w:tc>
          <w:tcPr>
            <w:tcW w:w="699" w:type="dxa"/>
            <w:tcBorders>
              <w:top w:val="single" w:sz="4" w:space="0" w:color="auto"/>
              <w:left w:val="nil"/>
              <w:bottom w:val="double" w:sz="4" w:space="0" w:color="auto"/>
              <w:right w:val="nil"/>
            </w:tcBorders>
            <w:noWrap/>
            <w:vAlign w:val="bottom"/>
          </w:tcPr>
          <w:p w14:paraId="72357A45" w14:textId="37A564CD" w:rsidR="00BC0331" w:rsidRPr="00A60FF3" w:rsidRDefault="00BC0331" w:rsidP="00BC0331">
            <w:pPr>
              <w:jc w:val="right"/>
              <w:rPr>
                <w:rFonts w:ascii="Arial" w:hAnsi="Arial" w:cs="Arial"/>
                <w:b/>
                <w:sz w:val="11"/>
                <w:szCs w:val="11"/>
              </w:rPr>
            </w:pPr>
            <w:r w:rsidRPr="00A60FF3">
              <w:rPr>
                <w:rFonts w:ascii="Arial" w:hAnsi="Arial" w:cs="Arial"/>
                <w:b/>
                <w:sz w:val="11"/>
                <w:szCs w:val="11"/>
              </w:rPr>
              <w:t>-</w:t>
            </w:r>
          </w:p>
        </w:tc>
        <w:tc>
          <w:tcPr>
            <w:tcW w:w="798" w:type="dxa"/>
            <w:tcBorders>
              <w:top w:val="single" w:sz="4" w:space="0" w:color="auto"/>
              <w:left w:val="nil"/>
              <w:bottom w:val="double" w:sz="4" w:space="0" w:color="auto"/>
              <w:right w:val="nil"/>
            </w:tcBorders>
            <w:noWrap/>
            <w:vAlign w:val="bottom"/>
          </w:tcPr>
          <w:p w14:paraId="08A0A12E" w14:textId="1F620944" w:rsidR="00BC0331" w:rsidRPr="00A60FF3" w:rsidRDefault="00BC0331" w:rsidP="00BC0331">
            <w:pPr>
              <w:jc w:val="right"/>
              <w:rPr>
                <w:rFonts w:ascii="Arial" w:hAnsi="Arial" w:cs="Arial"/>
                <w:b/>
                <w:sz w:val="11"/>
                <w:szCs w:val="11"/>
              </w:rPr>
            </w:pPr>
            <w:r w:rsidRPr="00A60FF3">
              <w:rPr>
                <w:rFonts w:ascii="Arial" w:hAnsi="Arial" w:cs="Arial"/>
                <w:b/>
                <w:sz w:val="11"/>
                <w:szCs w:val="11"/>
              </w:rPr>
              <w:t>780.731</w:t>
            </w:r>
          </w:p>
        </w:tc>
        <w:tc>
          <w:tcPr>
            <w:tcW w:w="735" w:type="dxa"/>
            <w:tcBorders>
              <w:top w:val="single" w:sz="4" w:space="0" w:color="auto"/>
              <w:left w:val="nil"/>
              <w:bottom w:val="double" w:sz="4" w:space="0" w:color="auto"/>
              <w:right w:val="nil"/>
            </w:tcBorders>
            <w:noWrap/>
            <w:vAlign w:val="bottom"/>
          </w:tcPr>
          <w:p w14:paraId="15541BC9" w14:textId="70A62582" w:rsidR="00BC0331" w:rsidRPr="00DB14C4" w:rsidRDefault="00BC0331" w:rsidP="00BC0331">
            <w:pPr>
              <w:jc w:val="right"/>
              <w:rPr>
                <w:rFonts w:ascii="Arial" w:hAnsi="Arial" w:cs="Arial"/>
                <w:b/>
                <w:sz w:val="11"/>
                <w:szCs w:val="11"/>
              </w:rPr>
            </w:pPr>
            <w:r w:rsidRPr="00DB14C4">
              <w:rPr>
                <w:rFonts w:ascii="Arial" w:hAnsi="Arial" w:cs="Arial"/>
                <w:b/>
                <w:sz w:val="11"/>
                <w:szCs w:val="11"/>
              </w:rPr>
              <w:t>234.428</w:t>
            </w:r>
          </w:p>
        </w:tc>
        <w:tc>
          <w:tcPr>
            <w:tcW w:w="709" w:type="dxa"/>
            <w:tcBorders>
              <w:top w:val="single" w:sz="4" w:space="0" w:color="auto"/>
              <w:left w:val="nil"/>
              <w:bottom w:val="double" w:sz="4" w:space="0" w:color="auto"/>
              <w:right w:val="nil"/>
            </w:tcBorders>
            <w:noWrap/>
            <w:vAlign w:val="bottom"/>
          </w:tcPr>
          <w:p w14:paraId="56BA98BA" w14:textId="30F9E948" w:rsidR="00BC0331" w:rsidRPr="00DB14C4" w:rsidRDefault="00BC0331" w:rsidP="00BC0331">
            <w:pPr>
              <w:jc w:val="right"/>
              <w:rPr>
                <w:rFonts w:ascii="Arial" w:hAnsi="Arial" w:cs="Arial"/>
                <w:b/>
                <w:sz w:val="11"/>
                <w:szCs w:val="11"/>
              </w:rPr>
            </w:pPr>
            <w:r w:rsidRPr="00DB14C4">
              <w:rPr>
                <w:rFonts w:ascii="Arial" w:hAnsi="Arial" w:cs="Arial"/>
                <w:b/>
                <w:sz w:val="11"/>
                <w:szCs w:val="11"/>
              </w:rPr>
              <w:t>(14.925)</w:t>
            </w:r>
          </w:p>
        </w:tc>
        <w:tc>
          <w:tcPr>
            <w:tcW w:w="455" w:type="dxa"/>
            <w:tcBorders>
              <w:top w:val="single" w:sz="4" w:space="0" w:color="auto"/>
              <w:left w:val="nil"/>
              <w:bottom w:val="double" w:sz="4" w:space="0" w:color="auto"/>
              <w:right w:val="nil"/>
            </w:tcBorders>
            <w:noWrap/>
            <w:vAlign w:val="bottom"/>
          </w:tcPr>
          <w:p w14:paraId="4F8205F0" w14:textId="69276653" w:rsidR="00BC0331" w:rsidRPr="00DB14C4" w:rsidRDefault="00BC0331" w:rsidP="00BC0331">
            <w:pPr>
              <w:jc w:val="right"/>
              <w:rPr>
                <w:rFonts w:ascii="Arial" w:hAnsi="Arial" w:cs="Arial"/>
                <w:b/>
                <w:sz w:val="11"/>
                <w:szCs w:val="11"/>
              </w:rPr>
            </w:pPr>
            <w:r>
              <w:rPr>
                <w:rFonts w:ascii="Arial" w:hAnsi="Arial" w:cs="Arial"/>
                <w:b/>
                <w:sz w:val="11"/>
                <w:szCs w:val="11"/>
              </w:rPr>
              <w:t>-</w:t>
            </w:r>
          </w:p>
        </w:tc>
        <w:tc>
          <w:tcPr>
            <w:tcW w:w="696" w:type="dxa"/>
            <w:tcBorders>
              <w:top w:val="single" w:sz="4" w:space="0" w:color="auto"/>
              <w:left w:val="nil"/>
              <w:bottom w:val="double" w:sz="4" w:space="0" w:color="auto"/>
              <w:right w:val="nil"/>
            </w:tcBorders>
            <w:noWrap/>
            <w:vAlign w:val="bottom"/>
          </w:tcPr>
          <w:p w14:paraId="4A2AB761" w14:textId="4223E5B4" w:rsidR="00BC0331" w:rsidRPr="00DB14C4" w:rsidRDefault="00BC0331" w:rsidP="00BC0331">
            <w:pPr>
              <w:jc w:val="right"/>
              <w:rPr>
                <w:rFonts w:ascii="Arial" w:hAnsi="Arial" w:cs="Arial"/>
                <w:b/>
                <w:sz w:val="11"/>
                <w:szCs w:val="11"/>
              </w:rPr>
            </w:pPr>
            <w:r w:rsidRPr="00DB14C4">
              <w:rPr>
                <w:rFonts w:ascii="Arial" w:hAnsi="Arial" w:cs="Arial"/>
                <w:b/>
                <w:sz w:val="11"/>
                <w:szCs w:val="11"/>
              </w:rPr>
              <w:t>26.451</w:t>
            </w:r>
          </w:p>
        </w:tc>
        <w:tc>
          <w:tcPr>
            <w:tcW w:w="708" w:type="dxa"/>
            <w:tcBorders>
              <w:top w:val="single" w:sz="4" w:space="0" w:color="auto"/>
              <w:left w:val="nil"/>
              <w:bottom w:val="double" w:sz="4" w:space="0" w:color="auto"/>
              <w:right w:val="nil"/>
            </w:tcBorders>
            <w:noWrap/>
            <w:vAlign w:val="bottom"/>
          </w:tcPr>
          <w:p w14:paraId="63C9F35B" w14:textId="7DE4E6C3" w:rsidR="00BC0331" w:rsidRPr="00BC0331" w:rsidRDefault="00BC0331" w:rsidP="00BC0331">
            <w:pPr>
              <w:jc w:val="right"/>
              <w:rPr>
                <w:rFonts w:ascii="Arial" w:hAnsi="Arial" w:cs="Arial"/>
                <w:b/>
                <w:sz w:val="11"/>
                <w:szCs w:val="11"/>
              </w:rPr>
            </w:pPr>
            <w:r w:rsidRPr="00BC0331">
              <w:rPr>
                <w:rFonts w:ascii="Arial" w:hAnsi="Arial" w:cs="Arial"/>
                <w:b/>
                <w:sz w:val="11"/>
                <w:szCs w:val="11"/>
              </w:rPr>
              <w:t>(18.802)</w:t>
            </w:r>
          </w:p>
        </w:tc>
        <w:tc>
          <w:tcPr>
            <w:tcW w:w="438" w:type="dxa"/>
            <w:tcBorders>
              <w:top w:val="single" w:sz="4" w:space="0" w:color="auto"/>
              <w:left w:val="nil"/>
              <w:bottom w:val="double" w:sz="4" w:space="0" w:color="auto"/>
              <w:right w:val="nil"/>
            </w:tcBorders>
            <w:noWrap/>
            <w:vAlign w:val="bottom"/>
          </w:tcPr>
          <w:p w14:paraId="5589D235" w14:textId="28BB633F" w:rsidR="00BC0331" w:rsidRPr="00BC0331" w:rsidRDefault="00BC0331" w:rsidP="00BC0331">
            <w:pPr>
              <w:jc w:val="right"/>
              <w:rPr>
                <w:rFonts w:ascii="Arial" w:hAnsi="Arial" w:cs="Arial"/>
                <w:b/>
                <w:sz w:val="11"/>
                <w:szCs w:val="11"/>
              </w:rPr>
            </w:pPr>
            <w:r>
              <w:rPr>
                <w:rFonts w:ascii="Arial" w:hAnsi="Arial" w:cs="Arial"/>
                <w:b/>
                <w:sz w:val="11"/>
                <w:szCs w:val="11"/>
              </w:rPr>
              <w:t>-</w:t>
            </w:r>
          </w:p>
        </w:tc>
        <w:tc>
          <w:tcPr>
            <w:tcW w:w="774" w:type="dxa"/>
            <w:tcBorders>
              <w:top w:val="single" w:sz="4" w:space="0" w:color="auto"/>
              <w:left w:val="nil"/>
              <w:bottom w:val="double" w:sz="4" w:space="0" w:color="auto"/>
              <w:right w:val="nil"/>
            </w:tcBorders>
            <w:noWrap/>
            <w:vAlign w:val="bottom"/>
          </w:tcPr>
          <w:p w14:paraId="23522787" w14:textId="0E31173E" w:rsidR="00BC0331" w:rsidRPr="00BC0331" w:rsidRDefault="00BC0331" w:rsidP="00BC0331">
            <w:pPr>
              <w:jc w:val="right"/>
              <w:rPr>
                <w:rFonts w:ascii="Arial" w:hAnsi="Arial" w:cs="Arial"/>
                <w:b/>
                <w:sz w:val="11"/>
                <w:szCs w:val="11"/>
              </w:rPr>
            </w:pPr>
            <w:r w:rsidRPr="00BC0331">
              <w:rPr>
                <w:rFonts w:ascii="Arial" w:hAnsi="Arial" w:cs="Arial"/>
                <w:b/>
                <w:sz w:val="11"/>
                <w:szCs w:val="11"/>
              </w:rPr>
              <w:t>1.319.138</w:t>
            </w:r>
          </w:p>
        </w:tc>
        <w:tc>
          <w:tcPr>
            <w:tcW w:w="745" w:type="dxa"/>
            <w:tcBorders>
              <w:top w:val="single" w:sz="4" w:space="0" w:color="auto"/>
              <w:left w:val="nil"/>
              <w:bottom w:val="double" w:sz="4" w:space="0" w:color="auto"/>
              <w:right w:val="nil"/>
            </w:tcBorders>
            <w:noWrap/>
            <w:vAlign w:val="bottom"/>
          </w:tcPr>
          <w:p w14:paraId="21C32B94" w14:textId="3D51F5A0" w:rsidR="00BC0331" w:rsidRPr="00BC0331" w:rsidRDefault="00C85E73" w:rsidP="00BC0331">
            <w:pPr>
              <w:ind w:left="-103"/>
              <w:jc w:val="right"/>
              <w:rPr>
                <w:rFonts w:ascii="Arial" w:hAnsi="Arial" w:cs="Arial"/>
                <w:b/>
                <w:sz w:val="11"/>
                <w:szCs w:val="11"/>
              </w:rPr>
            </w:pPr>
            <w:r w:rsidRPr="00C85E73">
              <w:rPr>
                <w:rFonts w:ascii="Arial" w:hAnsi="Arial" w:cs="Arial"/>
                <w:b/>
                <w:sz w:val="11"/>
                <w:szCs w:val="11"/>
              </w:rPr>
              <w:t>(160.648)</w:t>
            </w:r>
          </w:p>
        </w:tc>
        <w:tc>
          <w:tcPr>
            <w:tcW w:w="784" w:type="dxa"/>
            <w:tcBorders>
              <w:top w:val="single" w:sz="4" w:space="0" w:color="auto"/>
              <w:left w:val="nil"/>
              <w:bottom w:val="double" w:sz="4" w:space="0" w:color="auto"/>
              <w:right w:val="nil"/>
            </w:tcBorders>
            <w:noWrap/>
            <w:vAlign w:val="bottom"/>
          </w:tcPr>
          <w:p w14:paraId="576B95D2" w14:textId="697B9D14" w:rsidR="00BC0331" w:rsidRPr="00BC0331" w:rsidRDefault="00BC0331" w:rsidP="00BC0331">
            <w:pPr>
              <w:jc w:val="right"/>
              <w:rPr>
                <w:rFonts w:ascii="Arial" w:hAnsi="Arial" w:cs="Arial"/>
                <w:b/>
                <w:sz w:val="11"/>
                <w:szCs w:val="11"/>
              </w:rPr>
            </w:pPr>
            <w:r w:rsidRPr="00BC0331">
              <w:rPr>
                <w:rFonts w:ascii="Arial" w:hAnsi="Arial" w:cs="Arial"/>
                <w:b/>
                <w:sz w:val="11"/>
                <w:szCs w:val="11"/>
              </w:rPr>
              <w:t>97.247</w:t>
            </w:r>
          </w:p>
        </w:tc>
        <w:tc>
          <w:tcPr>
            <w:tcW w:w="927" w:type="dxa"/>
            <w:tcBorders>
              <w:top w:val="single" w:sz="4" w:space="0" w:color="auto"/>
              <w:left w:val="nil"/>
              <w:bottom w:val="double" w:sz="4" w:space="0" w:color="auto"/>
              <w:right w:val="nil"/>
            </w:tcBorders>
            <w:noWrap/>
            <w:vAlign w:val="bottom"/>
          </w:tcPr>
          <w:p w14:paraId="555F76F3" w14:textId="32CF12B2" w:rsidR="00BC0331" w:rsidRPr="00BC0331" w:rsidRDefault="00107D5B" w:rsidP="00BC0331">
            <w:pPr>
              <w:jc w:val="right"/>
              <w:rPr>
                <w:rFonts w:ascii="Arial" w:hAnsi="Arial" w:cs="Arial"/>
                <w:b/>
                <w:sz w:val="11"/>
                <w:szCs w:val="11"/>
              </w:rPr>
            </w:pPr>
            <w:r w:rsidRPr="00107D5B">
              <w:rPr>
                <w:rFonts w:ascii="Arial" w:hAnsi="Arial" w:cs="Arial"/>
                <w:b/>
                <w:sz w:val="11"/>
                <w:szCs w:val="11"/>
              </w:rPr>
              <w:t>3.163.620</w:t>
            </w:r>
          </w:p>
        </w:tc>
        <w:tc>
          <w:tcPr>
            <w:tcW w:w="662" w:type="dxa"/>
            <w:gridSpan w:val="2"/>
            <w:tcBorders>
              <w:top w:val="single" w:sz="4" w:space="0" w:color="auto"/>
              <w:left w:val="nil"/>
              <w:bottom w:val="double" w:sz="4" w:space="0" w:color="auto"/>
              <w:right w:val="nil"/>
            </w:tcBorders>
            <w:noWrap/>
            <w:vAlign w:val="bottom"/>
          </w:tcPr>
          <w:p w14:paraId="4A632410" w14:textId="5E6F7406" w:rsidR="00BC0331" w:rsidRPr="00BC0331" w:rsidRDefault="00C85E73" w:rsidP="00BC0331">
            <w:pPr>
              <w:jc w:val="right"/>
              <w:rPr>
                <w:rFonts w:ascii="Arial" w:hAnsi="Arial" w:cs="Arial"/>
                <w:b/>
                <w:sz w:val="11"/>
                <w:szCs w:val="11"/>
              </w:rPr>
            </w:pPr>
            <w:r w:rsidRPr="00C85E73">
              <w:rPr>
                <w:rFonts w:ascii="Arial" w:hAnsi="Arial" w:cs="Arial"/>
                <w:b/>
                <w:sz w:val="11"/>
                <w:szCs w:val="11"/>
              </w:rPr>
              <w:t>158.548</w:t>
            </w:r>
          </w:p>
        </w:tc>
        <w:tc>
          <w:tcPr>
            <w:tcW w:w="794" w:type="dxa"/>
            <w:tcBorders>
              <w:top w:val="single" w:sz="4" w:space="0" w:color="auto"/>
              <w:left w:val="nil"/>
              <w:bottom w:val="double" w:sz="4" w:space="0" w:color="auto"/>
              <w:right w:val="nil"/>
            </w:tcBorders>
            <w:noWrap/>
            <w:vAlign w:val="bottom"/>
          </w:tcPr>
          <w:p w14:paraId="586B6735" w14:textId="61C67857" w:rsidR="00BC0331" w:rsidRPr="00BC0331" w:rsidRDefault="00BC0331" w:rsidP="00BC0331">
            <w:pPr>
              <w:jc w:val="right"/>
              <w:rPr>
                <w:rFonts w:ascii="Arial" w:hAnsi="Arial" w:cs="Arial"/>
                <w:b/>
                <w:sz w:val="11"/>
                <w:szCs w:val="11"/>
              </w:rPr>
            </w:pPr>
            <w:r w:rsidRPr="00BC0331">
              <w:rPr>
                <w:rFonts w:ascii="Arial" w:hAnsi="Arial" w:cs="Arial"/>
                <w:b/>
                <w:sz w:val="11"/>
                <w:szCs w:val="11"/>
              </w:rPr>
              <w:t>3.322.168</w:t>
            </w:r>
          </w:p>
        </w:tc>
      </w:tr>
    </w:tbl>
    <w:p w14:paraId="193E7B76" w14:textId="77777777" w:rsidR="00137883" w:rsidRPr="00A5606A" w:rsidRDefault="00137883" w:rsidP="00137883">
      <w:pPr>
        <w:spacing w:before="120"/>
        <w:ind w:left="14" w:right="-890"/>
        <w:jc w:val="both"/>
        <w:rPr>
          <w:rFonts w:ascii="Arial" w:hAnsi="Arial" w:cs="Arial"/>
          <w:sz w:val="16"/>
          <w:szCs w:val="16"/>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14:paraId="0D131ACA" w14:textId="77777777" w:rsidR="00137883" w:rsidRPr="00A5606A" w:rsidRDefault="00137883" w:rsidP="00137883">
      <w:pPr>
        <w:spacing w:after="60"/>
        <w:rPr>
          <w:rFonts w:ascii="Arial" w:hAnsi="Arial" w:cs="Arial"/>
          <w:sz w:val="12"/>
          <w:szCs w:val="12"/>
        </w:rPr>
      </w:pPr>
    </w:p>
    <w:p w14:paraId="30F75E59" w14:textId="77777777" w:rsidR="00137883" w:rsidRPr="00A5606A" w:rsidRDefault="00137883" w:rsidP="00261A7F">
      <w:pPr>
        <w:spacing w:after="60"/>
        <w:ind w:right="-1044"/>
        <w:rPr>
          <w:rFonts w:ascii="Arial" w:hAnsi="Arial" w:cs="Arial"/>
          <w:sz w:val="12"/>
          <w:szCs w:val="12"/>
        </w:rPr>
      </w:pPr>
      <w:r w:rsidRPr="00A5606A">
        <w:rPr>
          <w:rFonts w:ascii="Arial" w:hAnsi="Arial" w:cs="Arial"/>
          <w:sz w:val="12"/>
          <w:szCs w:val="12"/>
          <w:vertAlign w:val="superscript"/>
        </w:rPr>
        <w:t>(*)</w:t>
      </w:r>
      <w:r w:rsidRPr="00A5606A">
        <w:rPr>
          <w:rFonts w:ascii="Arial" w:hAnsi="Arial" w:cs="Arial"/>
          <w:sz w:val="12"/>
          <w:szCs w:val="12"/>
        </w:rPr>
        <w:t xml:space="preserve">  İlgili bakiye TFRS 9 düzeltmesi için </w:t>
      </w:r>
      <w:proofErr w:type="spellStart"/>
      <w:r w:rsidRPr="00A5606A">
        <w:rPr>
          <w:rFonts w:ascii="Arial" w:hAnsi="Arial" w:cs="Arial"/>
          <w:sz w:val="12"/>
          <w:szCs w:val="12"/>
        </w:rPr>
        <w:t>özkaynaklara</w:t>
      </w:r>
      <w:proofErr w:type="spellEnd"/>
      <w:r w:rsidRPr="00A5606A">
        <w:rPr>
          <w:rFonts w:ascii="Arial" w:hAnsi="Arial" w:cs="Arial"/>
          <w:sz w:val="12"/>
          <w:szCs w:val="12"/>
        </w:rPr>
        <w:t xml:space="preserve"> kesilen genel karşılıkların ertelenmiş vergi hesaplaması olan 64.991 TL’yi içerir.</w:t>
      </w:r>
    </w:p>
    <w:p w14:paraId="1CEB4132" w14:textId="77777777" w:rsidR="00137883" w:rsidRPr="00A5606A" w:rsidRDefault="00137883" w:rsidP="00261A7F">
      <w:pPr>
        <w:autoSpaceDE w:val="0"/>
        <w:autoSpaceDN w:val="0"/>
        <w:ind w:right="-1044"/>
        <w:rPr>
          <w:rFonts w:ascii="Arial" w:hAnsi="Arial" w:cs="Arial"/>
          <w:sz w:val="12"/>
          <w:szCs w:val="12"/>
        </w:rPr>
      </w:pPr>
      <w:r w:rsidRPr="00A5606A">
        <w:rPr>
          <w:rFonts w:ascii="Arial" w:hAnsi="Arial" w:cs="Arial"/>
          <w:sz w:val="12"/>
          <w:szCs w:val="12"/>
          <w:vertAlign w:val="superscript"/>
        </w:rPr>
        <w:t>(**)</w:t>
      </w:r>
      <w:r w:rsidRPr="00A5606A">
        <w:rPr>
          <w:rFonts w:ascii="Arial" w:hAnsi="Arial" w:cs="Arial"/>
          <w:sz w:val="12"/>
          <w:szCs w:val="12"/>
        </w:rPr>
        <w:t xml:space="preserve"> Banka, “Bereket </w:t>
      </w:r>
      <w:proofErr w:type="spellStart"/>
      <w:r w:rsidRPr="00A5606A">
        <w:rPr>
          <w:rFonts w:ascii="Arial" w:hAnsi="Arial" w:cs="Arial"/>
          <w:sz w:val="12"/>
          <w:szCs w:val="12"/>
        </w:rPr>
        <w:t>One</w:t>
      </w:r>
      <w:proofErr w:type="spellEnd"/>
      <w:r w:rsidRPr="00A5606A">
        <w:rPr>
          <w:rFonts w:ascii="Arial" w:hAnsi="Arial" w:cs="Arial"/>
          <w:sz w:val="12"/>
          <w:szCs w:val="12"/>
        </w:rPr>
        <w:t xml:space="preserve"> </w:t>
      </w:r>
      <w:proofErr w:type="spellStart"/>
      <w:r w:rsidRPr="00A5606A">
        <w:rPr>
          <w:rFonts w:ascii="Arial" w:hAnsi="Arial" w:cs="Arial"/>
          <w:sz w:val="12"/>
          <w:szCs w:val="12"/>
        </w:rPr>
        <w:t>Ltd</w:t>
      </w:r>
      <w:proofErr w:type="spellEnd"/>
      <w:r w:rsidRPr="00A5606A">
        <w:rPr>
          <w:rFonts w:ascii="Arial" w:hAnsi="Arial" w:cs="Arial"/>
          <w:sz w:val="12"/>
          <w:szCs w:val="12"/>
        </w:rPr>
        <w:t xml:space="preserve">” aracılığıyla ihraç etmiş olduğu 205.000.000 </w:t>
      </w:r>
      <w:r>
        <w:rPr>
          <w:rFonts w:ascii="Arial" w:hAnsi="Arial" w:cs="Arial"/>
          <w:sz w:val="12"/>
          <w:szCs w:val="12"/>
        </w:rPr>
        <w:t>ABD Doları tutarında</w:t>
      </w:r>
      <w:r w:rsidRPr="00A5606A">
        <w:rPr>
          <w:rFonts w:ascii="Arial" w:hAnsi="Arial" w:cs="Arial"/>
          <w:sz w:val="12"/>
          <w:szCs w:val="12"/>
        </w:rPr>
        <w:t xml:space="preserve"> vadesiz ilave ana sermaye </w:t>
      </w:r>
      <w:proofErr w:type="spellStart"/>
      <w:r w:rsidRPr="00A5606A">
        <w:rPr>
          <w:rFonts w:ascii="Arial" w:hAnsi="Arial" w:cs="Arial"/>
          <w:sz w:val="12"/>
          <w:szCs w:val="12"/>
        </w:rPr>
        <w:t>Tier</w:t>
      </w:r>
      <w:proofErr w:type="spellEnd"/>
      <w:r w:rsidRPr="00A5606A">
        <w:rPr>
          <w:rFonts w:ascii="Arial" w:hAnsi="Arial" w:cs="Arial"/>
          <w:sz w:val="12"/>
          <w:szCs w:val="12"/>
        </w:rPr>
        <w:t xml:space="preserve"> 1 </w:t>
      </w:r>
      <w:proofErr w:type="spellStart"/>
      <w:r w:rsidRPr="00A5606A">
        <w:rPr>
          <w:rFonts w:ascii="Arial" w:hAnsi="Arial" w:cs="Arial"/>
          <w:sz w:val="12"/>
          <w:szCs w:val="12"/>
        </w:rPr>
        <w:t>sukuk</w:t>
      </w:r>
      <w:proofErr w:type="spellEnd"/>
      <w:r w:rsidRPr="00A5606A">
        <w:rPr>
          <w:rFonts w:ascii="Arial" w:hAnsi="Arial" w:cs="Arial"/>
          <w:sz w:val="12"/>
          <w:szCs w:val="12"/>
        </w:rPr>
        <w:t xml:space="preserve"> işlemi “TMS 32 Finansal Araçlar: Sunum” Standardı (“TMS 32”) çerçevesinde “diğer sermaye yedekleri” altında TL olarak muhasebeleştirmiştir.</w:t>
      </w:r>
    </w:p>
    <w:p w14:paraId="0830CBDF" w14:textId="77777777" w:rsidR="00137883" w:rsidRPr="00A5606A" w:rsidRDefault="00137883" w:rsidP="00261A7F">
      <w:pPr>
        <w:spacing w:before="60" w:after="60"/>
        <w:ind w:right="-1044"/>
        <w:rPr>
          <w:rFonts w:ascii="Arial" w:hAnsi="Arial" w:cs="Arial"/>
          <w:sz w:val="12"/>
          <w:szCs w:val="12"/>
        </w:rPr>
      </w:pPr>
      <w:r w:rsidRPr="00A5606A">
        <w:rPr>
          <w:rFonts w:ascii="Arial" w:hAnsi="Arial" w:cs="Arial"/>
          <w:sz w:val="12"/>
          <w:szCs w:val="12"/>
        </w:rPr>
        <w:t>1. Duran varlıklar birikmiş yeniden değerleme artışları/azalışları,</w:t>
      </w:r>
    </w:p>
    <w:p w14:paraId="5309E009" w14:textId="77777777" w:rsidR="00137883" w:rsidRPr="00A5606A" w:rsidRDefault="00137883" w:rsidP="00261A7F">
      <w:pPr>
        <w:spacing w:before="60" w:after="60"/>
        <w:ind w:right="-1044"/>
        <w:rPr>
          <w:rFonts w:ascii="Arial" w:hAnsi="Arial" w:cs="Arial"/>
          <w:sz w:val="12"/>
          <w:szCs w:val="12"/>
        </w:rPr>
      </w:pPr>
      <w:r w:rsidRPr="00A5606A">
        <w:rPr>
          <w:rFonts w:ascii="Arial" w:hAnsi="Arial" w:cs="Arial"/>
          <w:sz w:val="12"/>
          <w:szCs w:val="12"/>
        </w:rPr>
        <w:t>2. Tanımlanmış fayda planlarının birikmiş yeniden ölçüm kazançları/kayıpları,</w:t>
      </w:r>
    </w:p>
    <w:p w14:paraId="3CE491AF" w14:textId="77777777" w:rsidR="00137883" w:rsidRPr="00A5606A" w:rsidRDefault="00137883" w:rsidP="00261A7F">
      <w:pPr>
        <w:spacing w:before="60" w:after="60"/>
        <w:ind w:right="-1044"/>
        <w:rPr>
          <w:rFonts w:ascii="Arial" w:hAnsi="Arial" w:cs="Arial"/>
          <w:sz w:val="12"/>
          <w:szCs w:val="12"/>
        </w:rPr>
      </w:pPr>
      <w:r w:rsidRPr="00A5606A">
        <w:rPr>
          <w:rFonts w:ascii="Arial" w:hAnsi="Arial" w:cs="Arial"/>
          <w:sz w:val="12"/>
          <w:szCs w:val="12"/>
        </w:rPr>
        <w:t>3. Diğer (</w:t>
      </w:r>
      <w:proofErr w:type="spellStart"/>
      <w:r w:rsidRPr="00A5606A">
        <w:rPr>
          <w:rFonts w:ascii="Arial" w:hAnsi="Arial" w:cs="Arial"/>
          <w:sz w:val="12"/>
          <w:szCs w:val="12"/>
        </w:rPr>
        <w:t>Özkaynak</w:t>
      </w:r>
      <w:proofErr w:type="spellEnd"/>
      <w:r w:rsidRPr="00A5606A">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27B5CD4D" w14:textId="77777777" w:rsidR="00137883" w:rsidRPr="00A5606A" w:rsidRDefault="00137883" w:rsidP="00261A7F">
      <w:pPr>
        <w:spacing w:before="60" w:after="60"/>
        <w:ind w:right="-1044"/>
        <w:rPr>
          <w:rFonts w:ascii="Arial" w:hAnsi="Arial" w:cs="Arial"/>
          <w:sz w:val="12"/>
          <w:szCs w:val="12"/>
        </w:rPr>
      </w:pPr>
      <w:r w:rsidRPr="00A5606A">
        <w:rPr>
          <w:rFonts w:ascii="Arial" w:hAnsi="Arial" w:cs="Arial"/>
          <w:sz w:val="12"/>
          <w:szCs w:val="12"/>
        </w:rPr>
        <w:t>4. Yabancı para çevirim farkları,</w:t>
      </w:r>
    </w:p>
    <w:p w14:paraId="0491DDF1" w14:textId="77777777" w:rsidR="00137883" w:rsidRPr="00A5606A" w:rsidRDefault="00137883" w:rsidP="00261A7F">
      <w:pPr>
        <w:spacing w:before="60" w:after="60"/>
        <w:ind w:right="-1044"/>
        <w:rPr>
          <w:rFonts w:ascii="Arial" w:hAnsi="Arial" w:cs="Arial"/>
          <w:sz w:val="12"/>
          <w:szCs w:val="12"/>
        </w:rPr>
      </w:pPr>
      <w:r w:rsidRPr="00A5606A">
        <w:rPr>
          <w:rFonts w:ascii="Arial" w:hAnsi="Arial" w:cs="Arial"/>
          <w:sz w:val="12"/>
          <w:szCs w:val="12"/>
        </w:rPr>
        <w:t>5. Gerçeğe uygun değer farkı diğer kapsamlı gelire yansıtılan finansal varlıkların birikmiş yeniden değerleme ve/veya sınıflandırma kazançları/kayıpları,</w:t>
      </w:r>
    </w:p>
    <w:p w14:paraId="6AFC074B" w14:textId="77777777" w:rsidR="00137883" w:rsidRPr="00A5606A" w:rsidRDefault="00137883" w:rsidP="00261A7F">
      <w:pPr>
        <w:spacing w:before="60" w:after="60"/>
        <w:ind w:left="142" w:right="-1044" w:hanging="142"/>
        <w:rPr>
          <w:rFonts w:ascii="Arial" w:hAnsi="Arial" w:cs="Arial"/>
          <w:sz w:val="12"/>
          <w:szCs w:val="12"/>
        </w:rPr>
      </w:pPr>
      <w:r w:rsidRPr="00A5606A">
        <w:rPr>
          <w:rFonts w:ascii="Arial" w:hAnsi="Arial" w:cs="Arial"/>
          <w:sz w:val="12"/>
          <w:szCs w:val="12"/>
        </w:rPr>
        <w:t xml:space="preserve">6. Diğer (Nakit akış riskinden korunma kazançları/kayıpları, </w:t>
      </w:r>
      <w:proofErr w:type="spellStart"/>
      <w:r w:rsidRPr="00A5606A">
        <w:rPr>
          <w:rFonts w:ascii="Arial" w:hAnsi="Arial" w:cs="Arial"/>
          <w:sz w:val="12"/>
          <w:szCs w:val="12"/>
        </w:rPr>
        <w:t>özkaynak</w:t>
      </w:r>
      <w:proofErr w:type="spellEnd"/>
      <w:r w:rsidRPr="00A5606A">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61B0B08B" w14:textId="77777777" w:rsidR="00137883" w:rsidRPr="00A5606A" w:rsidRDefault="00137883" w:rsidP="00137883">
      <w:pPr>
        <w:jc w:val="both"/>
        <w:rPr>
          <w:rFonts w:ascii="Arial" w:hAnsi="Arial" w:cs="Arial"/>
          <w:sz w:val="20"/>
          <w:szCs w:val="20"/>
        </w:rPr>
      </w:pPr>
    </w:p>
    <w:p w14:paraId="5271BEB4" w14:textId="77777777" w:rsidR="00137883" w:rsidRPr="00A5606A" w:rsidRDefault="00137883" w:rsidP="00137883">
      <w:pPr>
        <w:jc w:val="both"/>
        <w:rPr>
          <w:rFonts w:ascii="Arial" w:hAnsi="Arial" w:cs="Arial"/>
          <w:sz w:val="20"/>
          <w:szCs w:val="20"/>
        </w:rPr>
      </w:pPr>
    </w:p>
    <w:p w14:paraId="70ADE30B" w14:textId="77777777" w:rsidR="00137883" w:rsidRPr="00A5606A" w:rsidRDefault="00137883" w:rsidP="00137883">
      <w:pPr>
        <w:jc w:val="both"/>
        <w:rPr>
          <w:rFonts w:ascii="Arial" w:hAnsi="Arial" w:cs="Arial"/>
          <w:sz w:val="20"/>
          <w:szCs w:val="20"/>
        </w:rPr>
      </w:pPr>
    </w:p>
    <w:p w14:paraId="59EC0D2A" w14:textId="77777777" w:rsidR="00137883" w:rsidRDefault="00137883" w:rsidP="00137883">
      <w:pPr>
        <w:jc w:val="both"/>
        <w:rPr>
          <w:rFonts w:ascii="Arial" w:hAnsi="Arial" w:cs="Arial"/>
          <w:sz w:val="20"/>
          <w:szCs w:val="20"/>
        </w:rPr>
      </w:pPr>
    </w:p>
    <w:p w14:paraId="580D3B6F" w14:textId="77777777" w:rsidR="00540D37" w:rsidRPr="00A5606A" w:rsidRDefault="00540D37" w:rsidP="00137883">
      <w:pPr>
        <w:jc w:val="both"/>
        <w:rPr>
          <w:rFonts w:ascii="Arial" w:hAnsi="Arial" w:cs="Arial"/>
          <w:sz w:val="20"/>
          <w:szCs w:val="20"/>
        </w:rPr>
      </w:pPr>
    </w:p>
    <w:p w14:paraId="4FC1DAF3" w14:textId="77777777" w:rsidR="00137883" w:rsidRPr="00A5606A" w:rsidRDefault="00137883" w:rsidP="00137883">
      <w:pPr>
        <w:jc w:val="center"/>
        <w:rPr>
          <w:rFonts w:ascii="Arial" w:hAnsi="Arial" w:cs="Arial"/>
          <w:sz w:val="16"/>
          <w:szCs w:val="16"/>
        </w:rPr>
      </w:pPr>
      <w:r w:rsidRPr="00A5606A">
        <w:rPr>
          <w:rFonts w:ascii="Arial" w:hAnsi="Arial" w:cs="Arial"/>
          <w:sz w:val="16"/>
          <w:szCs w:val="16"/>
        </w:rPr>
        <w:t>İlişikteki açıklama ve dipnotlar bu finansal tabloların tamamlayıcı bir parçasıdır.</w:t>
      </w:r>
    </w:p>
    <w:p w14:paraId="5AF97C2F" w14:textId="77777777" w:rsidR="00137883" w:rsidRPr="00A5606A" w:rsidRDefault="00137883" w:rsidP="00137883">
      <w:pPr>
        <w:jc w:val="center"/>
        <w:rPr>
          <w:rFonts w:ascii="Arial" w:hAnsi="Arial" w:cs="Arial"/>
          <w:sz w:val="16"/>
          <w:szCs w:val="16"/>
        </w:rPr>
        <w:sectPr w:rsidR="00137883" w:rsidRPr="00A5606A" w:rsidSect="00AE44C5">
          <w:headerReference w:type="even" r:id="rId35"/>
          <w:headerReference w:type="default" r:id="rId36"/>
          <w:headerReference w:type="first" r:id="rId37"/>
          <w:pgSz w:w="16840" w:h="11907" w:orient="landscape" w:code="9"/>
          <w:pgMar w:top="1418" w:right="1418" w:bottom="1418" w:left="1418" w:header="720" w:footer="720" w:gutter="0"/>
          <w:cols w:space="708"/>
          <w:docGrid w:linePitch="360"/>
        </w:sectPr>
      </w:pPr>
    </w:p>
    <w:tbl>
      <w:tblPr>
        <w:tblW w:w="15912" w:type="dxa"/>
        <w:tblInd w:w="-714" w:type="dxa"/>
        <w:tblLayout w:type="fixed"/>
        <w:tblLook w:val="0000" w:firstRow="0" w:lastRow="0" w:firstColumn="0" w:lastColumn="0" w:noHBand="0" w:noVBand="0"/>
      </w:tblPr>
      <w:tblGrid>
        <w:gridCol w:w="518"/>
        <w:gridCol w:w="2072"/>
        <w:gridCol w:w="672"/>
        <w:gridCol w:w="658"/>
        <w:gridCol w:w="644"/>
        <w:gridCol w:w="589"/>
        <w:gridCol w:w="503"/>
        <w:gridCol w:w="630"/>
        <w:gridCol w:w="644"/>
        <w:gridCol w:w="783"/>
        <w:gridCol w:w="686"/>
        <w:gridCol w:w="754"/>
        <w:gridCol w:w="786"/>
        <w:gridCol w:w="747"/>
        <w:gridCol w:w="729"/>
        <w:gridCol w:w="861"/>
        <w:gridCol w:w="602"/>
        <w:gridCol w:w="736"/>
        <w:gridCol w:w="854"/>
        <w:gridCol w:w="712"/>
        <w:gridCol w:w="732"/>
      </w:tblGrid>
      <w:tr w:rsidR="00EB1D74" w:rsidRPr="00EB1D74" w14:paraId="06CEA373" w14:textId="77777777" w:rsidTr="003621F8">
        <w:trPr>
          <w:trHeight w:val="113"/>
        </w:trPr>
        <w:tc>
          <w:tcPr>
            <w:tcW w:w="518" w:type="dxa"/>
            <w:tcBorders>
              <w:top w:val="single" w:sz="4" w:space="0" w:color="auto"/>
              <w:bottom w:val="single" w:sz="4" w:space="0" w:color="auto"/>
            </w:tcBorders>
          </w:tcPr>
          <w:p w14:paraId="0A5774C3" w14:textId="77777777" w:rsidR="00EB1D74" w:rsidRPr="00EB1D74" w:rsidRDefault="00EB1D74" w:rsidP="00782E95">
            <w:pPr>
              <w:ind w:right="-98"/>
              <w:jc w:val="center"/>
              <w:rPr>
                <w:rFonts w:ascii="Arial" w:hAnsi="Arial" w:cs="Arial"/>
                <w:b/>
                <w:bCs/>
                <w:color w:val="000000" w:themeColor="text1"/>
                <w:sz w:val="11"/>
                <w:szCs w:val="11"/>
              </w:rPr>
            </w:pPr>
          </w:p>
        </w:tc>
        <w:tc>
          <w:tcPr>
            <w:tcW w:w="2072" w:type="dxa"/>
            <w:tcBorders>
              <w:top w:val="single" w:sz="4" w:space="0" w:color="auto"/>
              <w:bottom w:val="single" w:sz="4" w:space="0" w:color="auto"/>
            </w:tcBorders>
            <w:shd w:val="clear" w:color="auto" w:fill="auto"/>
            <w:noWrap/>
            <w:vAlign w:val="bottom"/>
          </w:tcPr>
          <w:p w14:paraId="20BB47F9" w14:textId="7E9DE497" w:rsidR="00EB1D74" w:rsidRPr="00EB1D74" w:rsidRDefault="00EB1D74" w:rsidP="00782E95">
            <w:pPr>
              <w:ind w:right="-98"/>
              <w:jc w:val="center"/>
              <w:rPr>
                <w:rFonts w:ascii="Arial" w:hAnsi="Arial" w:cs="Arial"/>
                <w:b/>
                <w:bCs/>
                <w:color w:val="000000" w:themeColor="text1"/>
                <w:sz w:val="11"/>
                <w:szCs w:val="11"/>
              </w:rPr>
            </w:pPr>
            <w:r w:rsidRPr="00EB1D74">
              <w:rPr>
                <w:rFonts w:ascii="Arial" w:hAnsi="Arial" w:cs="Arial"/>
                <w:b/>
                <w:bCs/>
                <w:color w:val="000000" w:themeColor="text1"/>
                <w:sz w:val="11"/>
                <w:szCs w:val="11"/>
              </w:rPr>
              <w:t>ÖZKAYNAK KALEMLERİNDEKİ DEĞİŞİKLİKLER</w:t>
            </w:r>
          </w:p>
          <w:p w14:paraId="4BC4F1B3" w14:textId="77777777" w:rsidR="00EB1D74" w:rsidRPr="00EB1D74" w:rsidRDefault="00EB1D74" w:rsidP="00782E95">
            <w:pPr>
              <w:ind w:right="-98"/>
              <w:jc w:val="center"/>
              <w:rPr>
                <w:rFonts w:ascii="Arial" w:hAnsi="Arial" w:cs="Arial"/>
                <w:b/>
                <w:bCs/>
                <w:color w:val="000000" w:themeColor="text1"/>
                <w:sz w:val="11"/>
                <w:szCs w:val="11"/>
              </w:rPr>
            </w:pPr>
            <w:r w:rsidRPr="00EB1D74">
              <w:rPr>
                <w:rFonts w:ascii="Arial" w:hAnsi="Arial" w:cs="Arial"/>
                <w:b/>
                <w:bCs/>
                <w:color w:val="000000" w:themeColor="text1"/>
                <w:sz w:val="11"/>
                <w:szCs w:val="11"/>
              </w:rPr>
              <w:t>(Sınırlı denetimden geçmiş)</w:t>
            </w:r>
          </w:p>
        </w:tc>
        <w:tc>
          <w:tcPr>
            <w:tcW w:w="672" w:type="dxa"/>
            <w:tcBorders>
              <w:top w:val="single" w:sz="4" w:space="0" w:color="auto"/>
              <w:bottom w:val="single" w:sz="4" w:space="0" w:color="auto"/>
            </w:tcBorders>
            <w:shd w:val="clear" w:color="auto" w:fill="auto"/>
            <w:noWrap/>
            <w:vAlign w:val="bottom"/>
          </w:tcPr>
          <w:p w14:paraId="5D793C7D" w14:textId="77777777" w:rsidR="00EB1D74" w:rsidRPr="00EB1D74" w:rsidRDefault="00EB1D74" w:rsidP="00782E95">
            <w:pPr>
              <w:ind w:left="-104"/>
              <w:jc w:val="center"/>
              <w:rPr>
                <w:rFonts w:ascii="Arial" w:hAnsi="Arial" w:cs="Arial"/>
                <w:b/>
                <w:bCs/>
                <w:color w:val="000000" w:themeColor="text1"/>
                <w:sz w:val="11"/>
                <w:szCs w:val="11"/>
              </w:rPr>
            </w:pPr>
            <w:r w:rsidRPr="00EB1D74">
              <w:rPr>
                <w:rFonts w:ascii="Arial" w:hAnsi="Arial" w:cs="Arial"/>
                <w:b/>
                <w:bCs/>
                <w:color w:val="000000" w:themeColor="text1"/>
                <w:sz w:val="11"/>
                <w:szCs w:val="11"/>
              </w:rPr>
              <w:t>Dipnot</w:t>
            </w:r>
          </w:p>
          <w:p w14:paraId="0F1266CC" w14:textId="77777777" w:rsidR="00EB1D74" w:rsidRPr="00EB1D74" w:rsidRDefault="00EB1D74" w:rsidP="00782E95">
            <w:pPr>
              <w:ind w:left="-104"/>
              <w:jc w:val="center"/>
              <w:rPr>
                <w:rFonts w:ascii="Arial" w:hAnsi="Arial" w:cs="Arial"/>
                <w:b/>
                <w:bCs/>
                <w:color w:val="000000" w:themeColor="text1"/>
                <w:sz w:val="11"/>
                <w:szCs w:val="11"/>
              </w:rPr>
            </w:pPr>
            <w:proofErr w:type="gramStart"/>
            <w:r w:rsidRPr="00EB1D74">
              <w:rPr>
                <w:rFonts w:ascii="Arial" w:hAnsi="Arial" w:cs="Arial"/>
                <w:b/>
                <w:bCs/>
                <w:color w:val="000000" w:themeColor="text1"/>
                <w:sz w:val="11"/>
                <w:szCs w:val="11"/>
              </w:rPr>
              <w:t>(</w:t>
            </w:r>
            <w:proofErr w:type="gramEnd"/>
            <w:r w:rsidRPr="00EB1D74">
              <w:rPr>
                <w:rFonts w:ascii="Arial" w:hAnsi="Arial" w:cs="Arial"/>
                <w:b/>
                <w:bCs/>
                <w:color w:val="000000" w:themeColor="text1"/>
                <w:sz w:val="11"/>
                <w:szCs w:val="11"/>
              </w:rPr>
              <w:t>Beşinci</w:t>
            </w:r>
          </w:p>
          <w:p w14:paraId="4FFE5C5A" w14:textId="77777777" w:rsidR="00EB1D74" w:rsidRPr="00EB1D74" w:rsidRDefault="00EB1D74" w:rsidP="00782E95">
            <w:pPr>
              <w:ind w:left="-104"/>
              <w:jc w:val="center"/>
              <w:rPr>
                <w:rFonts w:ascii="Arial" w:hAnsi="Arial" w:cs="Arial"/>
                <w:b/>
                <w:bCs/>
                <w:color w:val="000000" w:themeColor="text1"/>
                <w:sz w:val="11"/>
                <w:szCs w:val="11"/>
              </w:rPr>
            </w:pPr>
            <w:r w:rsidRPr="00EB1D74">
              <w:rPr>
                <w:rFonts w:ascii="Arial" w:hAnsi="Arial" w:cs="Arial"/>
                <w:b/>
                <w:bCs/>
                <w:color w:val="000000" w:themeColor="text1"/>
                <w:sz w:val="11"/>
                <w:szCs w:val="11"/>
              </w:rPr>
              <w:t>Bölüm -V</w:t>
            </w:r>
            <w:proofErr w:type="gramStart"/>
            <w:r w:rsidRPr="00EB1D74">
              <w:rPr>
                <w:rFonts w:ascii="Arial" w:hAnsi="Arial" w:cs="Arial"/>
                <w:b/>
                <w:bCs/>
                <w:color w:val="000000" w:themeColor="text1"/>
                <w:sz w:val="11"/>
                <w:szCs w:val="11"/>
              </w:rPr>
              <w:t>)</w:t>
            </w:r>
            <w:proofErr w:type="gramEnd"/>
          </w:p>
        </w:tc>
        <w:tc>
          <w:tcPr>
            <w:tcW w:w="658" w:type="dxa"/>
            <w:tcBorders>
              <w:top w:val="single" w:sz="4" w:space="0" w:color="auto"/>
              <w:bottom w:val="single" w:sz="4" w:space="0" w:color="auto"/>
            </w:tcBorders>
            <w:shd w:val="clear" w:color="auto" w:fill="auto"/>
            <w:noWrap/>
            <w:vAlign w:val="bottom"/>
          </w:tcPr>
          <w:p w14:paraId="6C29C408"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Ödenmiş</w:t>
            </w:r>
          </w:p>
          <w:p w14:paraId="195250DC"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Sermaye</w:t>
            </w:r>
          </w:p>
        </w:tc>
        <w:tc>
          <w:tcPr>
            <w:tcW w:w="644" w:type="dxa"/>
            <w:tcBorders>
              <w:top w:val="single" w:sz="4" w:space="0" w:color="auto"/>
              <w:bottom w:val="single" w:sz="4" w:space="0" w:color="auto"/>
            </w:tcBorders>
            <w:shd w:val="clear" w:color="auto" w:fill="auto"/>
            <w:noWrap/>
            <w:vAlign w:val="bottom"/>
          </w:tcPr>
          <w:p w14:paraId="05F4B568"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 xml:space="preserve">Ödenmiş Sermaye </w:t>
            </w:r>
            <w:proofErr w:type="spellStart"/>
            <w:r w:rsidRPr="00EB1D74">
              <w:rPr>
                <w:rFonts w:ascii="Arial" w:hAnsi="Arial" w:cs="Arial"/>
                <w:b/>
                <w:bCs/>
                <w:color w:val="000000" w:themeColor="text1"/>
                <w:sz w:val="11"/>
                <w:szCs w:val="11"/>
              </w:rPr>
              <w:t>Enf</w:t>
            </w:r>
            <w:proofErr w:type="spellEnd"/>
            <w:r w:rsidRPr="00EB1D74">
              <w:rPr>
                <w:rFonts w:ascii="Arial" w:hAnsi="Arial" w:cs="Arial"/>
                <w:b/>
                <w:bCs/>
                <w:color w:val="000000" w:themeColor="text1"/>
                <w:sz w:val="11"/>
                <w:szCs w:val="11"/>
              </w:rPr>
              <w:t>. Düzeltme Farkı</w:t>
            </w:r>
          </w:p>
        </w:tc>
        <w:tc>
          <w:tcPr>
            <w:tcW w:w="589" w:type="dxa"/>
            <w:tcBorders>
              <w:top w:val="single" w:sz="4" w:space="0" w:color="auto"/>
              <w:bottom w:val="single" w:sz="4" w:space="0" w:color="auto"/>
            </w:tcBorders>
            <w:shd w:val="clear" w:color="auto" w:fill="auto"/>
            <w:noWrap/>
            <w:vAlign w:val="bottom"/>
          </w:tcPr>
          <w:p w14:paraId="17E01413"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Hisse Senedi</w:t>
            </w:r>
          </w:p>
          <w:p w14:paraId="0A6EE6B6"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İhraç</w:t>
            </w:r>
          </w:p>
          <w:p w14:paraId="5B95845F"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Primleri</w:t>
            </w:r>
          </w:p>
        </w:tc>
        <w:tc>
          <w:tcPr>
            <w:tcW w:w="503" w:type="dxa"/>
            <w:tcBorders>
              <w:top w:val="single" w:sz="4" w:space="0" w:color="auto"/>
              <w:bottom w:val="single" w:sz="4" w:space="0" w:color="auto"/>
            </w:tcBorders>
            <w:shd w:val="clear" w:color="auto" w:fill="auto"/>
            <w:noWrap/>
            <w:vAlign w:val="bottom"/>
          </w:tcPr>
          <w:p w14:paraId="12040974"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Hisse Senedi</w:t>
            </w:r>
          </w:p>
          <w:p w14:paraId="3FEB71EB"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İptal</w:t>
            </w:r>
          </w:p>
          <w:p w14:paraId="467E28DA"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Karları</w:t>
            </w:r>
          </w:p>
        </w:tc>
        <w:tc>
          <w:tcPr>
            <w:tcW w:w="630" w:type="dxa"/>
            <w:tcBorders>
              <w:top w:val="single" w:sz="4" w:space="0" w:color="auto"/>
              <w:bottom w:val="single" w:sz="4" w:space="0" w:color="auto"/>
            </w:tcBorders>
            <w:shd w:val="clear" w:color="auto" w:fill="auto"/>
            <w:noWrap/>
            <w:vAlign w:val="bottom"/>
          </w:tcPr>
          <w:p w14:paraId="70F1FCEC"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Yasal</w:t>
            </w:r>
          </w:p>
          <w:p w14:paraId="0E80DFC0"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Yedek</w:t>
            </w:r>
          </w:p>
          <w:p w14:paraId="01147F87"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Akçeler</w:t>
            </w:r>
          </w:p>
        </w:tc>
        <w:tc>
          <w:tcPr>
            <w:tcW w:w="644" w:type="dxa"/>
            <w:tcBorders>
              <w:top w:val="single" w:sz="4" w:space="0" w:color="auto"/>
              <w:bottom w:val="single" w:sz="4" w:space="0" w:color="auto"/>
            </w:tcBorders>
            <w:shd w:val="clear" w:color="auto" w:fill="auto"/>
            <w:noWrap/>
            <w:vAlign w:val="bottom"/>
          </w:tcPr>
          <w:p w14:paraId="0A6D090E"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Statü Yedekleri</w:t>
            </w:r>
          </w:p>
        </w:tc>
        <w:tc>
          <w:tcPr>
            <w:tcW w:w="783" w:type="dxa"/>
            <w:tcBorders>
              <w:top w:val="single" w:sz="4" w:space="0" w:color="auto"/>
              <w:bottom w:val="single" w:sz="4" w:space="0" w:color="auto"/>
            </w:tcBorders>
            <w:shd w:val="clear" w:color="auto" w:fill="auto"/>
            <w:noWrap/>
            <w:vAlign w:val="bottom"/>
          </w:tcPr>
          <w:p w14:paraId="14011B9B"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Olağanüstü Yedek Akçe</w:t>
            </w:r>
          </w:p>
        </w:tc>
        <w:tc>
          <w:tcPr>
            <w:tcW w:w="686" w:type="dxa"/>
            <w:tcBorders>
              <w:top w:val="single" w:sz="4" w:space="0" w:color="auto"/>
              <w:bottom w:val="single" w:sz="4" w:space="0" w:color="auto"/>
            </w:tcBorders>
            <w:shd w:val="clear" w:color="auto" w:fill="auto"/>
            <w:noWrap/>
            <w:vAlign w:val="bottom"/>
          </w:tcPr>
          <w:p w14:paraId="098CCD29"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Diğer</w:t>
            </w:r>
          </w:p>
          <w:p w14:paraId="79A7506E"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Yedekler</w:t>
            </w:r>
            <w:r w:rsidRPr="00EB1D74">
              <w:rPr>
                <w:rFonts w:ascii="Arial" w:hAnsi="Arial" w:cs="Arial"/>
                <w:b/>
                <w:bCs/>
                <w:color w:val="000000" w:themeColor="text1"/>
                <w:sz w:val="11"/>
                <w:szCs w:val="11"/>
                <w:vertAlign w:val="superscript"/>
              </w:rPr>
              <w:t>(*)</w:t>
            </w:r>
          </w:p>
        </w:tc>
        <w:tc>
          <w:tcPr>
            <w:tcW w:w="754" w:type="dxa"/>
            <w:tcBorders>
              <w:top w:val="single" w:sz="4" w:space="0" w:color="auto"/>
              <w:bottom w:val="single" w:sz="4" w:space="0" w:color="auto"/>
            </w:tcBorders>
            <w:shd w:val="clear" w:color="auto" w:fill="auto"/>
            <w:noWrap/>
            <w:vAlign w:val="bottom"/>
          </w:tcPr>
          <w:p w14:paraId="22C58CCD"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Dönem</w:t>
            </w:r>
          </w:p>
          <w:p w14:paraId="0FB767DF"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Net Karı/</w:t>
            </w:r>
          </w:p>
          <w:p w14:paraId="0A188FDC"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(Zararı)</w:t>
            </w:r>
          </w:p>
        </w:tc>
        <w:tc>
          <w:tcPr>
            <w:tcW w:w="786" w:type="dxa"/>
            <w:tcBorders>
              <w:top w:val="single" w:sz="4" w:space="0" w:color="auto"/>
              <w:bottom w:val="single" w:sz="4" w:space="0" w:color="auto"/>
            </w:tcBorders>
            <w:shd w:val="clear" w:color="auto" w:fill="auto"/>
            <w:noWrap/>
            <w:vAlign w:val="bottom"/>
          </w:tcPr>
          <w:p w14:paraId="6B53A716"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Geçmiş</w:t>
            </w:r>
          </w:p>
          <w:p w14:paraId="033DF1BB"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Dönem Karı/</w:t>
            </w:r>
          </w:p>
          <w:p w14:paraId="7A6F346C"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(Zararı)</w:t>
            </w:r>
          </w:p>
        </w:tc>
        <w:tc>
          <w:tcPr>
            <w:tcW w:w="747" w:type="dxa"/>
            <w:tcBorders>
              <w:top w:val="single" w:sz="4" w:space="0" w:color="auto"/>
              <w:bottom w:val="single" w:sz="4" w:space="0" w:color="auto"/>
            </w:tcBorders>
            <w:shd w:val="clear" w:color="auto" w:fill="auto"/>
            <w:noWrap/>
            <w:vAlign w:val="bottom"/>
          </w:tcPr>
          <w:p w14:paraId="173B1ADC"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Menkul Değer. Değerleme Farkı</w:t>
            </w:r>
          </w:p>
        </w:tc>
        <w:tc>
          <w:tcPr>
            <w:tcW w:w="729" w:type="dxa"/>
            <w:tcBorders>
              <w:top w:val="single" w:sz="4" w:space="0" w:color="auto"/>
              <w:bottom w:val="single" w:sz="4" w:space="0" w:color="auto"/>
            </w:tcBorders>
            <w:vAlign w:val="bottom"/>
          </w:tcPr>
          <w:p w14:paraId="51822BA2"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Maddi ve Maddi Olmayan Duran Varlık YDF</w:t>
            </w:r>
          </w:p>
        </w:tc>
        <w:tc>
          <w:tcPr>
            <w:tcW w:w="861" w:type="dxa"/>
            <w:tcBorders>
              <w:top w:val="single" w:sz="4" w:space="0" w:color="auto"/>
              <w:bottom w:val="single" w:sz="4" w:space="0" w:color="auto"/>
            </w:tcBorders>
            <w:vAlign w:val="bottom"/>
          </w:tcPr>
          <w:p w14:paraId="09D0CB29" w14:textId="77777777" w:rsidR="00EB1D74" w:rsidRPr="00EB1D74" w:rsidRDefault="00EB1D74" w:rsidP="00782E95">
            <w:pPr>
              <w:ind w:left="-104"/>
              <w:jc w:val="right"/>
              <w:rPr>
                <w:rFonts w:ascii="Arial" w:hAnsi="Arial" w:cs="Arial"/>
                <w:b/>
                <w:bCs/>
                <w:color w:val="000000" w:themeColor="text1"/>
                <w:sz w:val="11"/>
                <w:szCs w:val="11"/>
              </w:rPr>
            </w:pPr>
          </w:p>
          <w:p w14:paraId="2A0E8730"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Ortaklıklardan</w:t>
            </w:r>
          </w:p>
          <w:p w14:paraId="0A65051F"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Bedelsiz</w:t>
            </w:r>
          </w:p>
          <w:p w14:paraId="60823114"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Hisse</w:t>
            </w:r>
          </w:p>
          <w:p w14:paraId="7DA1BCA8"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Senetleri</w:t>
            </w:r>
          </w:p>
        </w:tc>
        <w:tc>
          <w:tcPr>
            <w:tcW w:w="602" w:type="dxa"/>
            <w:tcBorders>
              <w:top w:val="single" w:sz="4" w:space="0" w:color="auto"/>
              <w:bottom w:val="single" w:sz="4" w:space="0" w:color="auto"/>
            </w:tcBorders>
            <w:vAlign w:val="bottom"/>
          </w:tcPr>
          <w:p w14:paraId="40CF648E" w14:textId="77777777" w:rsidR="00EB1D74" w:rsidRPr="00EB1D74" w:rsidRDefault="00EB1D74" w:rsidP="00782E95">
            <w:pPr>
              <w:ind w:left="-104"/>
              <w:jc w:val="right"/>
              <w:rPr>
                <w:rFonts w:ascii="Arial" w:hAnsi="Arial" w:cs="Arial"/>
                <w:b/>
                <w:bCs/>
                <w:color w:val="000000" w:themeColor="text1"/>
                <w:sz w:val="11"/>
                <w:szCs w:val="11"/>
              </w:rPr>
            </w:pPr>
          </w:p>
          <w:p w14:paraId="6F51683C" w14:textId="77777777" w:rsidR="00EB1D74" w:rsidRPr="00EB1D74" w:rsidRDefault="00EB1D74" w:rsidP="00782E95">
            <w:pPr>
              <w:ind w:left="-104"/>
              <w:jc w:val="right"/>
              <w:rPr>
                <w:rFonts w:ascii="Arial" w:hAnsi="Arial" w:cs="Arial"/>
                <w:b/>
                <w:bCs/>
                <w:color w:val="000000" w:themeColor="text1"/>
                <w:sz w:val="11"/>
                <w:szCs w:val="11"/>
              </w:rPr>
            </w:pPr>
          </w:p>
          <w:p w14:paraId="2118BF08"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Riskten Korunma Fonları</w:t>
            </w:r>
          </w:p>
        </w:tc>
        <w:tc>
          <w:tcPr>
            <w:tcW w:w="736" w:type="dxa"/>
            <w:tcBorders>
              <w:top w:val="single" w:sz="4" w:space="0" w:color="auto"/>
              <w:bottom w:val="single" w:sz="4" w:space="0" w:color="auto"/>
            </w:tcBorders>
            <w:vAlign w:val="bottom"/>
          </w:tcPr>
          <w:p w14:paraId="4D656BD9"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Satış A. / Durdurulan F. İlişkin Dur. V. Bir. Değ F.</w:t>
            </w:r>
          </w:p>
        </w:tc>
        <w:tc>
          <w:tcPr>
            <w:tcW w:w="854" w:type="dxa"/>
            <w:tcBorders>
              <w:top w:val="single" w:sz="4" w:space="0" w:color="auto"/>
              <w:bottom w:val="single" w:sz="4" w:space="0" w:color="auto"/>
            </w:tcBorders>
            <w:vAlign w:val="bottom"/>
          </w:tcPr>
          <w:p w14:paraId="46E74AC9"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 xml:space="preserve">Azınlık Payları Hariç Toplam </w:t>
            </w:r>
            <w:proofErr w:type="spellStart"/>
            <w:r w:rsidRPr="00EB1D74">
              <w:rPr>
                <w:rFonts w:ascii="Arial" w:hAnsi="Arial" w:cs="Arial"/>
                <w:b/>
                <w:bCs/>
                <w:color w:val="000000" w:themeColor="text1"/>
                <w:sz w:val="11"/>
                <w:szCs w:val="11"/>
              </w:rPr>
              <w:t>Özkaynak</w:t>
            </w:r>
            <w:proofErr w:type="spellEnd"/>
          </w:p>
        </w:tc>
        <w:tc>
          <w:tcPr>
            <w:tcW w:w="712" w:type="dxa"/>
            <w:tcBorders>
              <w:top w:val="single" w:sz="4" w:space="0" w:color="auto"/>
              <w:bottom w:val="single" w:sz="4" w:space="0" w:color="auto"/>
            </w:tcBorders>
            <w:vAlign w:val="bottom"/>
          </w:tcPr>
          <w:p w14:paraId="322CCA86"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Azınlık Payları</w:t>
            </w:r>
          </w:p>
        </w:tc>
        <w:tc>
          <w:tcPr>
            <w:tcW w:w="732" w:type="dxa"/>
            <w:tcBorders>
              <w:top w:val="single" w:sz="4" w:space="0" w:color="auto"/>
              <w:bottom w:val="single" w:sz="4" w:space="0" w:color="auto"/>
            </w:tcBorders>
            <w:vAlign w:val="bottom"/>
          </w:tcPr>
          <w:p w14:paraId="7B6257C9" w14:textId="77777777" w:rsidR="00EB1D74" w:rsidRPr="00EB1D74" w:rsidRDefault="00EB1D74" w:rsidP="00782E95">
            <w:pPr>
              <w:ind w:left="-104"/>
              <w:jc w:val="right"/>
              <w:rPr>
                <w:rFonts w:ascii="Arial" w:hAnsi="Arial" w:cs="Arial"/>
                <w:b/>
                <w:bCs/>
                <w:color w:val="000000" w:themeColor="text1"/>
                <w:sz w:val="11"/>
                <w:szCs w:val="11"/>
              </w:rPr>
            </w:pPr>
            <w:r w:rsidRPr="00EB1D74">
              <w:rPr>
                <w:rFonts w:ascii="Arial" w:hAnsi="Arial" w:cs="Arial"/>
                <w:b/>
                <w:bCs/>
                <w:color w:val="000000" w:themeColor="text1"/>
                <w:sz w:val="11"/>
                <w:szCs w:val="11"/>
              </w:rPr>
              <w:t xml:space="preserve">Toplam </w:t>
            </w:r>
            <w:proofErr w:type="spellStart"/>
            <w:r w:rsidRPr="00EB1D74">
              <w:rPr>
                <w:rFonts w:ascii="Arial" w:hAnsi="Arial" w:cs="Arial"/>
                <w:b/>
                <w:bCs/>
                <w:color w:val="000000" w:themeColor="text1"/>
                <w:sz w:val="11"/>
                <w:szCs w:val="11"/>
              </w:rPr>
              <w:t>Özkaynak</w:t>
            </w:r>
            <w:proofErr w:type="spellEnd"/>
          </w:p>
        </w:tc>
      </w:tr>
      <w:tr w:rsidR="00EB1D74" w:rsidRPr="00EB1D74" w14:paraId="0ED557F6" w14:textId="77777777" w:rsidTr="003621F8">
        <w:trPr>
          <w:trHeight w:val="113"/>
        </w:trPr>
        <w:tc>
          <w:tcPr>
            <w:tcW w:w="518" w:type="dxa"/>
            <w:tcBorders>
              <w:top w:val="single" w:sz="4" w:space="0" w:color="auto"/>
            </w:tcBorders>
          </w:tcPr>
          <w:p w14:paraId="6E05C0F5" w14:textId="77777777" w:rsidR="00EB1D74" w:rsidRPr="00EB1D74" w:rsidRDefault="00EB1D74" w:rsidP="00782E95">
            <w:pPr>
              <w:ind w:left="-108"/>
              <w:jc w:val="both"/>
              <w:rPr>
                <w:rFonts w:ascii="Arial" w:hAnsi="Arial" w:cs="Arial"/>
                <w:b/>
                <w:bCs/>
                <w:color w:val="000000" w:themeColor="text1"/>
                <w:sz w:val="11"/>
                <w:szCs w:val="11"/>
              </w:rPr>
            </w:pPr>
          </w:p>
        </w:tc>
        <w:tc>
          <w:tcPr>
            <w:tcW w:w="2072" w:type="dxa"/>
            <w:tcBorders>
              <w:top w:val="single" w:sz="4" w:space="0" w:color="auto"/>
            </w:tcBorders>
            <w:shd w:val="clear" w:color="auto" w:fill="auto"/>
            <w:noWrap/>
            <w:vAlign w:val="bottom"/>
          </w:tcPr>
          <w:p w14:paraId="406115C5" w14:textId="582712B6" w:rsidR="00EB1D74" w:rsidRPr="00EB1D74" w:rsidRDefault="00EB1D74" w:rsidP="00782E95">
            <w:pPr>
              <w:ind w:left="-108"/>
              <w:jc w:val="both"/>
              <w:rPr>
                <w:rFonts w:ascii="Arial" w:hAnsi="Arial" w:cs="Arial"/>
                <w:b/>
                <w:bCs/>
                <w:color w:val="000000" w:themeColor="text1"/>
                <w:sz w:val="11"/>
                <w:szCs w:val="11"/>
              </w:rPr>
            </w:pPr>
          </w:p>
        </w:tc>
        <w:tc>
          <w:tcPr>
            <w:tcW w:w="672" w:type="dxa"/>
            <w:tcBorders>
              <w:top w:val="single" w:sz="4" w:space="0" w:color="auto"/>
            </w:tcBorders>
            <w:shd w:val="clear" w:color="auto" w:fill="auto"/>
            <w:noWrap/>
            <w:vAlign w:val="bottom"/>
          </w:tcPr>
          <w:p w14:paraId="678CF9BC" w14:textId="77777777" w:rsidR="00EB1D74" w:rsidRPr="00EB1D74" w:rsidRDefault="00EB1D74" w:rsidP="00782E95">
            <w:pPr>
              <w:ind w:left="-104" w:right="-120"/>
              <w:jc w:val="center"/>
              <w:rPr>
                <w:rFonts w:ascii="Arial" w:hAnsi="Arial" w:cs="Arial"/>
                <w:b/>
                <w:bCs/>
                <w:color w:val="000000" w:themeColor="text1"/>
                <w:sz w:val="11"/>
                <w:szCs w:val="11"/>
              </w:rPr>
            </w:pPr>
          </w:p>
        </w:tc>
        <w:tc>
          <w:tcPr>
            <w:tcW w:w="658" w:type="dxa"/>
            <w:tcBorders>
              <w:top w:val="single" w:sz="4" w:space="0" w:color="auto"/>
            </w:tcBorders>
            <w:shd w:val="clear" w:color="auto" w:fill="auto"/>
            <w:noWrap/>
            <w:vAlign w:val="bottom"/>
          </w:tcPr>
          <w:p w14:paraId="265592F7" w14:textId="77777777" w:rsidR="00EB1D74" w:rsidRPr="00EB1D74" w:rsidRDefault="00EB1D74" w:rsidP="00782E95">
            <w:pPr>
              <w:ind w:left="-104" w:right="-120"/>
              <w:jc w:val="right"/>
              <w:rPr>
                <w:rFonts w:ascii="Arial" w:hAnsi="Arial" w:cs="Arial"/>
                <w:color w:val="000000" w:themeColor="text1"/>
                <w:sz w:val="11"/>
                <w:szCs w:val="11"/>
              </w:rPr>
            </w:pPr>
          </w:p>
        </w:tc>
        <w:tc>
          <w:tcPr>
            <w:tcW w:w="644" w:type="dxa"/>
            <w:tcBorders>
              <w:top w:val="single" w:sz="4" w:space="0" w:color="auto"/>
            </w:tcBorders>
            <w:shd w:val="clear" w:color="auto" w:fill="auto"/>
            <w:noWrap/>
            <w:vAlign w:val="bottom"/>
          </w:tcPr>
          <w:p w14:paraId="3BF3D643" w14:textId="77777777" w:rsidR="00EB1D74" w:rsidRPr="00EB1D74" w:rsidRDefault="00EB1D74" w:rsidP="00782E95">
            <w:pPr>
              <w:ind w:left="-104" w:right="-120"/>
              <w:jc w:val="right"/>
              <w:rPr>
                <w:rFonts w:ascii="Arial" w:hAnsi="Arial" w:cs="Arial"/>
                <w:color w:val="000000" w:themeColor="text1"/>
                <w:sz w:val="11"/>
                <w:szCs w:val="11"/>
              </w:rPr>
            </w:pPr>
          </w:p>
        </w:tc>
        <w:tc>
          <w:tcPr>
            <w:tcW w:w="589" w:type="dxa"/>
            <w:tcBorders>
              <w:top w:val="single" w:sz="4" w:space="0" w:color="auto"/>
            </w:tcBorders>
            <w:shd w:val="clear" w:color="auto" w:fill="auto"/>
            <w:noWrap/>
            <w:vAlign w:val="bottom"/>
          </w:tcPr>
          <w:p w14:paraId="146F9B97" w14:textId="77777777" w:rsidR="00EB1D74" w:rsidRPr="00EB1D74" w:rsidRDefault="00EB1D74" w:rsidP="00782E95">
            <w:pPr>
              <w:ind w:left="-104" w:right="-120"/>
              <w:jc w:val="right"/>
              <w:rPr>
                <w:rFonts w:ascii="Arial" w:hAnsi="Arial" w:cs="Arial"/>
                <w:color w:val="000000" w:themeColor="text1"/>
                <w:sz w:val="11"/>
                <w:szCs w:val="11"/>
              </w:rPr>
            </w:pPr>
          </w:p>
        </w:tc>
        <w:tc>
          <w:tcPr>
            <w:tcW w:w="503" w:type="dxa"/>
            <w:tcBorders>
              <w:top w:val="single" w:sz="4" w:space="0" w:color="auto"/>
            </w:tcBorders>
            <w:shd w:val="clear" w:color="auto" w:fill="auto"/>
            <w:noWrap/>
            <w:vAlign w:val="bottom"/>
          </w:tcPr>
          <w:p w14:paraId="18B09BC4" w14:textId="77777777" w:rsidR="00EB1D74" w:rsidRPr="00EB1D74" w:rsidRDefault="00EB1D74" w:rsidP="00782E95">
            <w:pPr>
              <w:ind w:left="-104" w:right="-120"/>
              <w:jc w:val="right"/>
              <w:rPr>
                <w:rFonts w:ascii="Arial" w:hAnsi="Arial" w:cs="Arial"/>
                <w:color w:val="000000" w:themeColor="text1"/>
                <w:sz w:val="11"/>
                <w:szCs w:val="11"/>
              </w:rPr>
            </w:pPr>
          </w:p>
        </w:tc>
        <w:tc>
          <w:tcPr>
            <w:tcW w:w="630" w:type="dxa"/>
            <w:tcBorders>
              <w:top w:val="single" w:sz="4" w:space="0" w:color="auto"/>
            </w:tcBorders>
            <w:shd w:val="clear" w:color="auto" w:fill="auto"/>
            <w:noWrap/>
            <w:vAlign w:val="bottom"/>
          </w:tcPr>
          <w:p w14:paraId="4A54729D" w14:textId="77777777" w:rsidR="00EB1D74" w:rsidRPr="00EB1D74" w:rsidRDefault="00EB1D74" w:rsidP="00782E95">
            <w:pPr>
              <w:ind w:left="-104" w:right="-120"/>
              <w:jc w:val="right"/>
              <w:rPr>
                <w:rFonts w:ascii="Arial" w:hAnsi="Arial" w:cs="Arial"/>
                <w:color w:val="000000" w:themeColor="text1"/>
                <w:sz w:val="11"/>
                <w:szCs w:val="11"/>
              </w:rPr>
            </w:pPr>
          </w:p>
        </w:tc>
        <w:tc>
          <w:tcPr>
            <w:tcW w:w="644" w:type="dxa"/>
            <w:tcBorders>
              <w:top w:val="single" w:sz="4" w:space="0" w:color="auto"/>
            </w:tcBorders>
            <w:shd w:val="clear" w:color="auto" w:fill="auto"/>
            <w:noWrap/>
            <w:vAlign w:val="bottom"/>
          </w:tcPr>
          <w:p w14:paraId="24BDC4A8" w14:textId="77777777" w:rsidR="00EB1D74" w:rsidRPr="00EB1D74" w:rsidRDefault="00EB1D74" w:rsidP="00782E95">
            <w:pPr>
              <w:ind w:left="-104" w:right="-120"/>
              <w:jc w:val="right"/>
              <w:rPr>
                <w:rFonts w:ascii="Arial" w:hAnsi="Arial" w:cs="Arial"/>
                <w:color w:val="000000" w:themeColor="text1"/>
                <w:sz w:val="11"/>
                <w:szCs w:val="11"/>
              </w:rPr>
            </w:pPr>
          </w:p>
        </w:tc>
        <w:tc>
          <w:tcPr>
            <w:tcW w:w="783" w:type="dxa"/>
            <w:tcBorders>
              <w:top w:val="single" w:sz="4" w:space="0" w:color="auto"/>
            </w:tcBorders>
            <w:shd w:val="clear" w:color="auto" w:fill="auto"/>
            <w:noWrap/>
            <w:vAlign w:val="bottom"/>
          </w:tcPr>
          <w:p w14:paraId="1F2E2FC9" w14:textId="77777777" w:rsidR="00EB1D74" w:rsidRPr="00EB1D74" w:rsidRDefault="00EB1D74" w:rsidP="00782E95">
            <w:pPr>
              <w:ind w:left="-104" w:right="-120"/>
              <w:jc w:val="right"/>
              <w:rPr>
                <w:rFonts w:ascii="Arial" w:hAnsi="Arial" w:cs="Arial"/>
                <w:color w:val="000000" w:themeColor="text1"/>
                <w:sz w:val="11"/>
                <w:szCs w:val="11"/>
              </w:rPr>
            </w:pPr>
          </w:p>
        </w:tc>
        <w:tc>
          <w:tcPr>
            <w:tcW w:w="686" w:type="dxa"/>
            <w:tcBorders>
              <w:top w:val="single" w:sz="4" w:space="0" w:color="auto"/>
            </w:tcBorders>
            <w:shd w:val="clear" w:color="auto" w:fill="auto"/>
            <w:noWrap/>
            <w:vAlign w:val="bottom"/>
          </w:tcPr>
          <w:p w14:paraId="49EBE1D3" w14:textId="77777777" w:rsidR="00EB1D74" w:rsidRPr="00EB1D74" w:rsidRDefault="00EB1D74" w:rsidP="00782E95">
            <w:pPr>
              <w:ind w:left="-104" w:right="-120"/>
              <w:jc w:val="right"/>
              <w:rPr>
                <w:rFonts w:ascii="Arial" w:hAnsi="Arial" w:cs="Arial"/>
                <w:color w:val="000000" w:themeColor="text1"/>
                <w:sz w:val="11"/>
                <w:szCs w:val="11"/>
              </w:rPr>
            </w:pPr>
          </w:p>
        </w:tc>
        <w:tc>
          <w:tcPr>
            <w:tcW w:w="754" w:type="dxa"/>
            <w:tcBorders>
              <w:top w:val="single" w:sz="4" w:space="0" w:color="auto"/>
            </w:tcBorders>
            <w:shd w:val="clear" w:color="auto" w:fill="auto"/>
            <w:noWrap/>
            <w:vAlign w:val="bottom"/>
          </w:tcPr>
          <w:p w14:paraId="79433124" w14:textId="77777777" w:rsidR="00EB1D74" w:rsidRPr="00EB1D74" w:rsidRDefault="00EB1D74" w:rsidP="00782E95">
            <w:pPr>
              <w:ind w:left="-104" w:right="-120"/>
              <w:jc w:val="right"/>
              <w:rPr>
                <w:rFonts w:ascii="Arial" w:hAnsi="Arial" w:cs="Arial"/>
                <w:color w:val="000000" w:themeColor="text1"/>
                <w:sz w:val="11"/>
                <w:szCs w:val="11"/>
              </w:rPr>
            </w:pPr>
          </w:p>
        </w:tc>
        <w:tc>
          <w:tcPr>
            <w:tcW w:w="786" w:type="dxa"/>
            <w:tcBorders>
              <w:top w:val="single" w:sz="4" w:space="0" w:color="auto"/>
            </w:tcBorders>
            <w:shd w:val="clear" w:color="auto" w:fill="auto"/>
            <w:noWrap/>
            <w:vAlign w:val="bottom"/>
          </w:tcPr>
          <w:p w14:paraId="21C13BF3" w14:textId="77777777" w:rsidR="00EB1D74" w:rsidRPr="00EB1D74" w:rsidRDefault="00EB1D74" w:rsidP="00782E95">
            <w:pPr>
              <w:ind w:left="-104" w:right="-120"/>
              <w:jc w:val="right"/>
              <w:rPr>
                <w:rFonts w:ascii="Arial" w:hAnsi="Arial" w:cs="Arial"/>
                <w:color w:val="000000" w:themeColor="text1"/>
                <w:sz w:val="11"/>
                <w:szCs w:val="11"/>
              </w:rPr>
            </w:pPr>
          </w:p>
        </w:tc>
        <w:tc>
          <w:tcPr>
            <w:tcW w:w="747" w:type="dxa"/>
            <w:tcBorders>
              <w:top w:val="single" w:sz="4" w:space="0" w:color="auto"/>
            </w:tcBorders>
            <w:shd w:val="clear" w:color="auto" w:fill="auto"/>
            <w:noWrap/>
            <w:vAlign w:val="bottom"/>
          </w:tcPr>
          <w:p w14:paraId="0D259526" w14:textId="77777777" w:rsidR="00EB1D74" w:rsidRPr="00EB1D74" w:rsidRDefault="00EB1D74" w:rsidP="00782E95">
            <w:pPr>
              <w:ind w:left="-104" w:right="-120"/>
              <w:jc w:val="right"/>
              <w:rPr>
                <w:rFonts w:ascii="Arial" w:hAnsi="Arial" w:cs="Arial"/>
                <w:color w:val="000000" w:themeColor="text1"/>
                <w:sz w:val="11"/>
                <w:szCs w:val="11"/>
              </w:rPr>
            </w:pPr>
          </w:p>
        </w:tc>
        <w:tc>
          <w:tcPr>
            <w:tcW w:w="729" w:type="dxa"/>
            <w:tcBorders>
              <w:top w:val="single" w:sz="4" w:space="0" w:color="auto"/>
            </w:tcBorders>
            <w:vAlign w:val="bottom"/>
          </w:tcPr>
          <w:p w14:paraId="75D78B4C" w14:textId="77777777" w:rsidR="00EB1D74" w:rsidRPr="00EB1D74" w:rsidRDefault="00EB1D74" w:rsidP="00782E95">
            <w:pPr>
              <w:ind w:left="-104" w:right="-120"/>
              <w:jc w:val="right"/>
              <w:rPr>
                <w:rFonts w:ascii="Arial" w:hAnsi="Arial" w:cs="Arial"/>
                <w:color w:val="000000" w:themeColor="text1"/>
                <w:sz w:val="11"/>
                <w:szCs w:val="11"/>
              </w:rPr>
            </w:pPr>
          </w:p>
        </w:tc>
        <w:tc>
          <w:tcPr>
            <w:tcW w:w="861" w:type="dxa"/>
            <w:tcBorders>
              <w:top w:val="single" w:sz="4" w:space="0" w:color="auto"/>
            </w:tcBorders>
            <w:vAlign w:val="bottom"/>
          </w:tcPr>
          <w:p w14:paraId="6907E129" w14:textId="77777777" w:rsidR="00EB1D74" w:rsidRPr="00EB1D74" w:rsidRDefault="00EB1D74" w:rsidP="00782E95">
            <w:pPr>
              <w:ind w:left="-104" w:right="-120"/>
              <w:jc w:val="right"/>
              <w:rPr>
                <w:rFonts w:ascii="Arial" w:hAnsi="Arial" w:cs="Arial"/>
                <w:color w:val="000000" w:themeColor="text1"/>
                <w:sz w:val="11"/>
                <w:szCs w:val="11"/>
              </w:rPr>
            </w:pPr>
          </w:p>
        </w:tc>
        <w:tc>
          <w:tcPr>
            <w:tcW w:w="602" w:type="dxa"/>
            <w:tcBorders>
              <w:top w:val="single" w:sz="4" w:space="0" w:color="auto"/>
            </w:tcBorders>
            <w:vAlign w:val="bottom"/>
          </w:tcPr>
          <w:p w14:paraId="6E55DA27" w14:textId="77777777" w:rsidR="00EB1D74" w:rsidRPr="00EB1D74" w:rsidRDefault="00EB1D74" w:rsidP="00782E95">
            <w:pPr>
              <w:ind w:left="-104" w:right="-120"/>
              <w:jc w:val="right"/>
              <w:rPr>
                <w:rFonts w:ascii="Arial" w:hAnsi="Arial" w:cs="Arial"/>
                <w:color w:val="000000" w:themeColor="text1"/>
                <w:sz w:val="11"/>
                <w:szCs w:val="11"/>
              </w:rPr>
            </w:pPr>
          </w:p>
        </w:tc>
        <w:tc>
          <w:tcPr>
            <w:tcW w:w="736" w:type="dxa"/>
            <w:tcBorders>
              <w:top w:val="single" w:sz="4" w:space="0" w:color="auto"/>
            </w:tcBorders>
            <w:vAlign w:val="bottom"/>
          </w:tcPr>
          <w:p w14:paraId="6E9EF876" w14:textId="77777777" w:rsidR="00EB1D74" w:rsidRPr="00EB1D74" w:rsidRDefault="00EB1D74" w:rsidP="00782E95">
            <w:pPr>
              <w:ind w:left="-104" w:right="-120"/>
              <w:jc w:val="right"/>
              <w:rPr>
                <w:rFonts w:ascii="Arial" w:hAnsi="Arial" w:cs="Arial"/>
                <w:color w:val="000000" w:themeColor="text1"/>
                <w:sz w:val="11"/>
                <w:szCs w:val="11"/>
              </w:rPr>
            </w:pPr>
          </w:p>
        </w:tc>
        <w:tc>
          <w:tcPr>
            <w:tcW w:w="854" w:type="dxa"/>
            <w:tcBorders>
              <w:top w:val="single" w:sz="4" w:space="0" w:color="auto"/>
            </w:tcBorders>
          </w:tcPr>
          <w:p w14:paraId="63AEAF17" w14:textId="77777777" w:rsidR="00EB1D74" w:rsidRPr="00EB1D74" w:rsidRDefault="00EB1D74" w:rsidP="00782E95">
            <w:pPr>
              <w:ind w:left="-104" w:right="-120"/>
              <w:jc w:val="right"/>
              <w:rPr>
                <w:rFonts w:ascii="Arial" w:hAnsi="Arial" w:cs="Arial"/>
                <w:color w:val="000000" w:themeColor="text1"/>
                <w:sz w:val="11"/>
                <w:szCs w:val="11"/>
              </w:rPr>
            </w:pPr>
          </w:p>
        </w:tc>
        <w:tc>
          <w:tcPr>
            <w:tcW w:w="712" w:type="dxa"/>
            <w:tcBorders>
              <w:top w:val="single" w:sz="4" w:space="0" w:color="auto"/>
            </w:tcBorders>
          </w:tcPr>
          <w:p w14:paraId="3F7FF8AC" w14:textId="77777777" w:rsidR="00EB1D74" w:rsidRPr="00EB1D74" w:rsidRDefault="00EB1D74" w:rsidP="00782E95">
            <w:pPr>
              <w:ind w:left="-104" w:right="-120"/>
              <w:jc w:val="right"/>
              <w:rPr>
                <w:rFonts w:ascii="Arial" w:hAnsi="Arial" w:cs="Arial"/>
                <w:color w:val="000000" w:themeColor="text1"/>
                <w:sz w:val="11"/>
                <w:szCs w:val="11"/>
              </w:rPr>
            </w:pPr>
          </w:p>
        </w:tc>
        <w:tc>
          <w:tcPr>
            <w:tcW w:w="732" w:type="dxa"/>
            <w:tcBorders>
              <w:top w:val="single" w:sz="4" w:space="0" w:color="auto"/>
            </w:tcBorders>
          </w:tcPr>
          <w:p w14:paraId="2B73A6DE" w14:textId="77777777" w:rsidR="00EB1D74" w:rsidRPr="00EB1D74" w:rsidRDefault="00EB1D74" w:rsidP="00782E95">
            <w:pPr>
              <w:ind w:left="-104" w:right="-120"/>
              <w:jc w:val="right"/>
              <w:rPr>
                <w:rFonts w:ascii="Arial" w:hAnsi="Arial" w:cs="Arial"/>
                <w:color w:val="000000" w:themeColor="text1"/>
                <w:sz w:val="11"/>
                <w:szCs w:val="11"/>
              </w:rPr>
            </w:pPr>
          </w:p>
        </w:tc>
      </w:tr>
      <w:tr w:rsidR="00EB1D74" w:rsidRPr="00EB1D74" w14:paraId="671EA15C" w14:textId="77777777" w:rsidTr="003621F8">
        <w:trPr>
          <w:trHeight w:val="113"/>
        </w:trPr>
        <w:tc>
          <w:tcPr>
            <w:tcW w:w="518" w:type="dxa"/>
          </w:tcPr>
          <w:p w14:paraId="3BFCDBBF" w14:textId="77777777" w:rsidR="00EB1D74" w:rsidRPr="00EB1D74" w:rsidRDefault="00EB1D74" w:rsidP="00782E95">
            <w:pPr>
              <w:rPr>
                <w:rFonts w:ascii="Arial" w:hAnsi="Arial" w:cs="Arial"/>
                <w:b/>
                <w:bCs/>
                <w:color w:val="000000" w:themeColor="text1"/>
                <w:sz w:val="11"/>
                <w:szCs w:val="11"/>
              </w:rPr>
            </w:pPr>
          </w:p>
        </w:tc>
        <w:tc>
          <w:tcPr>
            <w:tcW w:w="2072" w:type="dxa"/>
            <w:shd w:val="clear" w:color="auto" w:fill="auto"/>
            <w:noWrap/>
            <w:vAlign w:val="bottom"/>
          </w:tcPr>
          <w:p w14:paraId="299C2C85" w14:textId="6DC865F8" w:rsidR="00EB1D74" w:rsidRPr="00EB1D74" w:rsidRDefault="00EB1D74" w:rsidP="00782E95">
            <w:pPr>
              <w:rPr>
                <w:rFonts w:ascii="Arial" w:hAnsi="Arial" w:cs="Arial"/>
                <w:b/>
                <w:bCs/>
                <w:color w:val="000000" w:themeColor="text1"/>
                <w:sz w:val="11"/>
                <w:szCs w:val="11"/>
              </w:rPr>
            </w:pPr>
            <w:r w:rsidRPr="00EB1D74">
              <w:rPr>
                <w:rFonts w:ascii="Arial" w:hAnsi="Arial" w:cs="Arial"/>
                <w:b/>
                <w:bCs/>
                <w:color w:val="000000" w:themeColor="text1"/>
                <w:sz w:val="11"/>
                <w:szCs w:val="11"/>
              </w:rPr>
              <w:t>ÖNCEKİ DÖNEM</w:t>
            </w:r>
          </w:p>
          <w:p w14:paraId="6764ADF9" w14:textId="77777777" w:rsidR="00EB1D74" w:rsidRPr="00EB1D74" w:rsidRDefault="00EB1D74" w:rsidP="00782E95">
            <w:pPr>
              <w:rPr>
                <w:rFonts w:ascii="Arial" w:hAnsi="Arial" w:cs="Arial"/>
                <w:b/>
                <w:bCs/>
                <w:color w:val="000000" w:themeColor="text1"/>
                <w:sz w:val="11"/>
                <w:szCs w:val="11"/>
              </w:rPr>
            </w:pPr>
            <w:r w:rsidRPr="00EB1D74">
              <w:rPr>
                <w:rFonts w:ascii="Arial" w:hAnsi="Arial" w:cs="Arial"/>
                <w:b/>
                <w:bCs/>
                <w:color w:val="000000" w:themeColor="text1"/>
                <w:sz w:val="11"/>
                <w:szCs w:val="11"/>
              </w:rPr>
              <w:t>1 Ocak-31 Mart 2017</w:t>
            </w:r>
          </w:p>
        </w:tc>
        <w:tc>
          <w:tcPr>
            <w:tcW w:w="672" w:type="dxa"/>
            <w:shd w:val="clear" w:color="auto" w:fill="auto"/>
            <w:noWrap/>
            <w:vAlign w:val="bottom"/>
          </w:tcPr>
          <w:p w14:paraId="1C732A7C" w14:textId="77777777" w:rsidR="00EB1D74" w:rsidRPr="00EB1D74" w:rsidRDefault="00EB1D74" w:rsidP="00782E95">
            <w:pPr>
              <w:ind w:left="-104" w:right="-120"/>
              <w:jc w:val="center"/>
              <w:rPr>
                <w:rFonts w:ascii="Arial" w:hAnsi="Arial" w:cs="Arial"/>
                <w:b/>
                <w:bCs/>
                <w:color w:val="000000" w:themeColor="text1"/>
                <w:sz w:val="11"/>
                <w:szCs w:val="11"/>
              </w:rPr>
            </w:pPr>
          </w:p>
        </w:tc>
        <w:tc>
          <w:tcPr>
            <w:tcW w:w="658" w:type="dxa"/>
            <w:shd w:val="clear" w:color="auto" w:fill="auto"/>
            <w:noWrap/>
            <w:vAlign w:val="bottom"/>
          </w:tcPr>
          <w:p w14:paraId="0931A8A6" w14:textId="77777777" w:rsidR="00EB1D74" w:rsidRPr="00EB1D74" w:rsidRDefault="00EB1D74" w:rsidP="00782E95">
            <w:pPr>
              <w:ind w:left="-104" w:right="-120"/>
              <w:jc w:val="right"/>
              <w:rPr>
                <w:rFonts w:ascii="Arial" w:hAnsi="Arial" w:cs="Arial"/>
                <w:color w:val="000000" w:themeColor="text1"/>
                <w:sz w:val="11"/>
                <w:szCs w:val="11"/>
              </w:rPr>
            </w:pPr>
          </w:p>
        </w:tc>
        <w:tc>
          <w:tcPr>
            <w:tcW w:w="644" w:type="dxa"/>
            <w:shd w:val="clear" w:color="auto" w:fill="auto"/>
            <w:noWrap/>
            <w:vAlign w:val="bottom"/>
          </w:tcPr>
          <w:p w14:paraId="511F945D" w14:textId="77777777" w:rsidR="00EB1D74" w:rsidRPr="00EB1D74" w:rsidRDefault="00EB1D74" w:rsidP="00782E95">
            <w:pPr>
              <w:ind w:left="-104" w:right="-120"/>
              <w:jc w:val="right"/>
              <w:rPr>
                <w:rFonts w:ascii="Arial" w:hAnsi="Arial" w:cs="Arial"/>
                <w:color w:val="000000" w:themeColor="text1"/>
                <w:sz w:val="11"/>
                <w:szCs w:val="11"/>
              </w:rPr>
            </w:pPr>
          </w:p>
        </w:tc>
        <w:tc>
          <w:tcPr>
            <w:tcW w:w="589" w:type="dxa"/>
            <w:shd w:val="clear" w:color="auto" w:fill="auto"/>
            <w:noWrap/>
            <w:vAlign w:val="bottom"/>
          </w:tcPr>
          <w:p w14:paraId="438B8622" w14:textId="77777777" w:rsidR="00EB1D74" w:rsidRPr="00EB1D74" w:rsidRDefault="00EB1D74" w:rsidP="00782E95">
            <w:pPr>
              <w:ind w:left="-104" w:right="-120"/>
              <w:jc w:val="right"/>
              <w:rPr>
                <w:rFonts w:ascii="Arial" w:hAnsi="Arial" w:cs="Arial"/>
                <w:color w:val="000000" w:themeColor="text1"/>
                <w:sz w:val="11"/>
                <w:szCs w:val="11"/>
              </w:rPr>
            </w:pPr>
          </w:p>
        </w:tc>
        <w:tc>
          <w:tcPr>
            <w:tcW w:w="503" w:type="dxa"/>
            <w:shd w:val="clear" w:color="auto" w:fill="auto"/>
            <w:noWrap/>
            <w:vAlign w:val="bottom"/>
          </w:tcPr>
          <w:p w14:paraId="5AA591BA" w14:textId="77777777" w:rsidR="00EB1D74" w:rsidRPr="00EB1D74" w:rsidRDefault="00EB1D74" w:rsidP="00782E95">
            <w:pPr>
              <w:ind w:left="-104" w:right="-120"/>
              <w:jc w:val="right"/>
              <w:rPr>
                <w:rFonts w:ascii="Arial" w:hAnsi="Arial" w:cs="Arial"/>
                <w:color w:val="000000" w:themeColor="text1"/>
                <w:sz w:val="11"/>
                <w:szCs w:val="11"/>
              </w:rPr>
            </w:pPr>
          </w:p>
        </w:tc>
        <w:tc>
          <w:tcPr>
            <w:tcW w:w="630" w:type="dxa"/>
            <w:shd w:val="clear" w:color="auto" w:fill="auto"/>
            <w:noWrap/>
            <w:vAlign w:val="bottom"/>
          </w:tcPr>
          <w:p w14:paraId="1CD4826F" w14:textId="77777777" w:rsidR="00EB1D74" w:rsidRPr="00EB1D74" w:rsidRDefault="00EB1D74" w:rsidP="00782E95">
            <w:pPr>
              <w:ind w:left="-104" w:right="-120"/>
              <w:jc w:val="right"/>
              <w:rPr>
                <w:rFonts w:ascii="Arial" w:hAnsi="Arial" w:cs="Arial"/>
                <w:color w:val="000000" w:themeColor="text1"/>
                <w:sz w:val="11"/>
                <w:szCs w:val="11"/>
              </w:rPr>
            </w:pPr>
          </w:p>
        </w:tc>
        <w:tc>
          <w:tcPr>
            <w:tcW w:w="644" w:type="dxa"/>
            <w:shd w:val="clear" w:color="auto" w:fill="auto"/>
            <w:noWrap/>
            <w:vAlign w:val="bottom"/>
          </w:tcPr>
          <w:p w14:paraId="1F9CAB73" w14:textId="77777777" w:rsidR="00EB1D74" w:rsidRPr="00EB1D74" w:rsidRDefault="00EB1D74" w:rsidP="00782E95">
            <w:pPr>
              <w:ind w:left="-104" w:right="-120"/>
              <w:jc w:val="right"/>
              <w:rPr>
                <w:rFonts w:ascii="Arial" w:hAnsi="Arial" w:cs="Arial"/>
                <w:color w:val="000000" w:themeColor="text1"/>
                <w:sz w:val="11"/>
                <w:szCs w:val="11"/>
              </w:rPr>
            </w:pPr>
          </w:p>
        </w:tc>
        <w:tc>
          <w:tcPr>
            <w:tcW w:w="783" w:type="dxa"/>
            <w:shd w:val="clear" w:color="auto" w:fill="auto"/>
            <w:noWrap/>
            <w:vAlign w:val="bottom"/>
          </w:tcPr>
          <w:p w14:paraId="586A2D6C" w14:textId="77777777" w:rsidR="00EB1D74" w:rsidRPr="00EB1D74" w:rsidRDefault="00EB1D74" w:rsidP="00782E95">
            <w:pPr>
              <w:ind w:left="-104" w:right="-120"/>
              <w:jc w:val="right"/>
              <w:rPr>
                <w:rFonts w:ascii="Arial" w:hAnsi="Arial" w:cs="Arial"/>
                <w:color w:val="000000" w:themeColor="text1"/>
                <w:sz w:val="11"/>
                <w:szCs w:val="11"/>
              </w:rPr>
            </w:pPr>
          </w:p>
        </w:tc>
        <w:tc>
          <w:tcPr>
            <w:tcW w:w="686" w:type="dxa"/>
            <w:shd w:val="clear" w:color="auto" w:fill="auto"/>
            <w:noWrap/>
            <w:vAlign w:val="bottom"/>
          </w:tcPr>
          <w:p w14:paraId="7C5D6F7B" w14:textId="77777777" w:rsidR="00EB1D74" w:rsidRPr="00EB1D74" w:rsidRDefault="00EB1D74" w:rsidP="00782E95">
            <w:pPr>
              <w:ind w:left="-104" w:right="-120"/>
              <w:jc w:val="right"/>
              <w:rPr>
                <w:rFonts w:ascii="Arial" w:hAnsi="Arial" w:cs="Arial"/>
                <w:color w:val="000000" w:themeColor="text1"/>
                <w:sz w:val="11"/>
                <w:szCs w:val="11"/>
              </w:rPr>
            </w:pPr>
          </w:p>
        </w:tc>
        <w:tc>
          <w:tcPr>
            <w:tcW w:w="754" w:type="dxa"/>
            <w:shd w:val="clear" w:color="auto" w:fill="auto"/>
            <w:noWrap/>
            <w:vAlign w:val="bottom"/>
          </w:tcPr>
          <w:p w14:paraId="278ACD6D" w14:textId="77777777" w:rsidR="00EB1D74" w:rsidRPr="00EB1D74" w:rsidRDefault="00EB1D74" w:rsidP="00782E95">
            <w:pPr>
              <w:ind w:left="-104" w:right="-120"/>
              <w:jc w:val="right"/>
              <w:rPr>
                <w:rFonts w:ascii="Arial" w:hAnsi="Arial" w:cs="Arial"/>
                <w:color w:val="000000" w:themeColor="text1"/>
                <w:sz w:val="11"/>
                <w:szCs w:val="11"/>
              </w:rPr>
            </w:pPr>
          </w:p>
        </w:tc>
        <w:tc>
          <w:tcPr>
            <w:tcW w:w="786" w:type="dxa"/>
            <w:shd w:val="clear" w:color="auto" w:fill="auto"/>
            <w:noWrap/>
            <w:vAlign w:val="bottom"/>
          </w:tcPr>
          <w:p w14:paraId="12F79F4C" w14:textId="77777777" w:rsidR="00EB1D74" w:rsidRPr="00EB1D74" w:rsidRDefault="00EB1D74" w:rsidP="00782E95">
            <w:pPr>
              <w:ind w:left="-104" w:right="-120"/>
              <w:jc w:val="right"/>
              <w:rPr>
                <w:rFonts w:ascii="Arial" w:hAnsi="Arial" w:cs="Arial"/>
                <w:color w:val="000000" w:themeColor="text1"/>
                <w:sz w:val="11"/>
                <w:szCs w:val="11"/>
              </w:rPr>
            </w:pPr>
          </w:p>
        </w:tc>
        <w:tc>
          <w:tcPr>
            <w:tcW w:w="747" w:type="dxa"/>
            <w:shd w:val="clear" w:color="auto" w:fill="auto"/>
            <w:noWrap/>
            <w:vAlign w:val="bottom"/>
          </w:tcPr>
          <w:p w14:paraId="40A6F223" w14:textId="77777777" w:rsidR="00EB1D74" w:rsidRPr="00EB1D74" w:rsidRDefault="00EB1D74" w:rsidP="00782E95">
            <w:pPr>
              <w:ind w:left="-104" w:right="-120"/>
              <w:jc w:val="right"/>
              <w:rPr>
                <w:rFonts w:ascii="Arial" w:hAnsi="Arial" w:cs="Arial"/>
                <w:color w:val="000000" w:themeColor="text1"/>
                <w:sz w:val="11"/>
                <w:szCs w:val="11"/>
              </w:rPr>
            </w:pPr>
          </w:p>
        </w:tc>
        <w:tc>
          <w:tcPr>
            <w:tcW w:w="729" w:type="dxa"/>
            <w:vAlign w:val="bottom"/>
          </w:tcPr>
          <w:p w14:paraId="5FA40626" w14:textId="77777777" w:rsidR="00EB1D74" w:rsidRPr="00EB1D74" w:rsidRDefault="00EB1D74" w:rsidP="00782E95">
            <w:pPr>
              <w:ind w:left="-104" w:right="-120"/>
              <w:jc w:val="right"/>
              <w:rPr>
                <w:rFonts w:ascii="Arial" w:hAnsi="Arial" w:cs="Arial"/>
                <w:color w:val="000000" w:themeColor="text1"/>
                <w:sz w:val="11"/>
                <w:szCs w:val="11"/>
              </w:rPr>
            </w:pPr>
          </w:p>
        </w:tc>
        <w:tc>
          <w:tcPr>
            <w:tcW w:w="861" w:type="dxa"/>
            <w:vAlign w:val="bottom"/>
          </w:tcPr>
          <w:p w14:paraId="328CCD0D" w14:textId="77777777" w:rsidR="00EB1D74" w:rsidRPr="00EB1D74" w:rsidRDefault="00EB1D74" w:rsidP="00782E95">
            <w:pPr>
              <w:ind w:left="-104" w:right="-120"/>
              <w:jc w:val="right"/>
              <w:rPr>
                <w:rFonts w:ascii="Arial" w:hAnsi="Arial" w:cs="Arial"/>
                <w:color w:val="000000" w:themeColor="text1"/>
                <w:sz w:val="11"/>
                <w:szCs w:val="11"/>
              </w:rPr>
            </w:pPr>
          </w:p>
        </w:tc>
        <w:tc>
          <w:tcPr>
            <w:tcW w:w="602" w:type="dxa"/>
            <w:vAlign w:val="bottom"/>
          </w:tcPr>
          <w:p w14:paraId="5EA33F1E" w14:textId="77777777" w:rsidR="00EB1D74" w:rsidRPr="00EB1D74" w:rsidRDefault="00EB1D74" w:rsidP="00782E95">
            <w:pPr>
              <w:ind w:left="-104" w:right="-120"/>
              <w:jc w:val="right"/>
              <w:rPr>
                <w:rFonts w:ascii="Arial" w:hAnsi="Arial" w:cs="Arial"/>
                <w:color w:val="000000" w:themeColor="text1"/>
                <w:sz w:val="11"/>
                <w:szCs w:val="11"/>
              </w:rPr>
            </w:pPr>
          </w:p>
        </w:tc>
        <w:tc>
          <w:tcPr>
            <w:tcW w:w="736" w:type="dxa"/>
            <w:vAlign w:val="bottom"/>
          </w:tcPr>
          <w:p w14:paraId="37B9421B" w14:textId="77777777" w:rsidR="00EB1D74" w:rsidRPr="00EB1D74" w:rsidRDefault="00EB1D74" w:rsidP="00EB1D74">
            <w:pPr>
              <w:ind w:left="-104" w:right="-120"/>
              <w:jc w:val="right"/>
              <w:rPr>
                <w:rFonts w:ascii="Arial" w:hAnsi="Arial" w:cs="Arial"/>
                <w:color w:val="000000" w:themeColor="text1"/>
                <w:sz w:val="11"/>
                <w:szCs w:val="11"/>
              </w:rPr>
            </w:pPr>
          </w:p>
        </w:tc>
        <w:tc>
          <w:tcPr>
            <w:tcW w:w="854" w:type="dxa"/>
            <w:vAlign w:val="bottom"/>
          </w:tcPr>
          <w:p w14:paraId="5929E857" w14:textId="77777777" w:rsidR="00EB1D74" w:rsidRPr="00EB1D74" w:rsidRDefault="00EB1D74" w:rsidP="00EB1D74">
            <w:pPr>
              <w:ind w:left="-104" w:right="-120"/>
              <w:jc w:val="right"/>
              <w:rPr>
                <w:rFonts w:ascii="Arial" w:hAnsi="Arial" w:cs="Arial"/>
                <w:color w:val="000000" w:themeColor="text1"/>
                <w:sz w:val="11"/>
                <w:szCs w:val="11"/>
              </w:rPr>
            </w:pPr>
          </w:p>
        </w:tc>
        <w:tc>
          <w:tcPr>
            <w:tcW w:w="712" w:type="dxa"/>
            <w:vAlign w:val="bottom"/>
          </w:tcPr>
          <w:p w14:paraId="37C325FA" w14:textId="77777777" w:rsidR="00EB1D74" w:rsidRPr="00EB1D74" w:rsidRDefault="00EB1D74" w:rsidP="00EB1D74">
            <w:pPr>
              <w:ind w:left="-104" w:right="-120"/>
              <w:jc w:val="right"/>
              <w:rPr>
                <w:rFonts w:ascii="Arial" w:hAnsi="Arial" w:cs="Arial"/>
                <w:color w:val="000000" w:themeColor="text1"/>
                <w:sz w:val="11"/>
                <w:szCs w:val="11"/>
              </w:rPr>
            </w:pPr>
          </w:p>
        </w:tc>
        <w:tc>
          <w:tcPr>
            <w:tcW w:w="732" w:type="dxa"/>
            <w:vAlign w:val="bottom"/>
          </w:tcPr>
          <w:p w14:paraId="5494AF87" w14:textId="77777777" w:rsidR="00EB1D74" w:rsidRPr="00EB1D74" w:rsidRDefault="00EB1D74" w:rsidP="00EB1D74">
            <w:pPr>
              <w:ind w:left="-104" w:right="-120"/>
              <w:jc w:val="right"/>
              <w:rPr>
                <w:rFonts w:ascii="Arial" w:hAnsi="Arial" w:cs="Arial"/>
                <w:color w:val="000000" w:themeColor="text1"/>
                <w:sz w:val="11"/>
                <w:szCs w:val="11"/>
              </w:rPr>
            </w:pPr>
          </w:p>
        </w:tc>
      </w:tr>
      <w:tr w:rsidR="00EB1D74" w:rsidRPr="00EB1D74" w14:paraId="1995A1CE" w14:textId="77777777" w:rsidTr="003621F8">
        <w:trPr>
          <w:trHeight w:val="113"/>
        </w:trPr>
        <w:tc>
          <w:tcPr>
            <w:tcW w:w="518" w:type="dxa"/>
          </w:tcPr>
          <w:p w14:paraId="4CA132C3" w14:textId="77777777" w:rsidR="00EB1D74" w:rsidRPr="00EB1D74" w:rsidRDefault="00EB1D74" w:rsidP="00782E95">
            <w:pPr>
              <w:ind w:left="-108"/>
              <w:rPr>
                <w:rFonts w:ascii="Arial" w:hAnsi="Arial" w:cs="Arial"/>
                <w:b/>
                <w:bCs/>
                <w:color w:val="000000" w:themeColor="text1"/>
                <w:sz w:val="11"/>
                <w:szCs w:val="11"/>
              </w:rPr>
            </w:pPr>
          </w:p>
        </w:tc>
        <w:tc>
          <w:tcPr>
            <w:tcW w:w="2072" w:type="dxa"/>
            <w:shd w:val="clear" w:color="auto" w:fill="auto"/>
            <w:noWrap/>
            <w:vAlign w:val="bottom"/>
          </w:tcPr>
          <w:p w14:paraId="1D214607" w14:textId="6E870394" w:rsidR="00EB1D74" w:rsidRPr="00EB1D74" w:rsidRDefault="00EB1D74" w:rsidP="00782E95">
            <w:pPr>
              <w:ind w:left="-108"/>
              <w:rPr>
                <w:rFonts w:ascii="Arial" w:hAnsi="Arial" w:cs="Arial"/>
                <w:b/>
                <w:bCs/>
                <w:color w:val="000000" w:themeColor="text1"/>
                <w:sz w:val="11"/>
                <w:szCs w:val="11"/>
              </w:rPr>
            </w:pPr>
          </w:p>
        </w:tc>
        <w:tc>
          <w:tcPr>
            <w:tcW w:w="672" w:type="dxa"/>
            <w:shd w:val="clear" w:color="auto" w:fill="auto"/>
            <w:noWrap/>
            <w:vAlign w:val="bottom"/>
          </w:tcPr>
          <w:p w14:paraId="20883AD5" w14:textId="77777777" w:rsidR="00EB1D74" w:rsidRPr="00EB1D74" w:rsidRDefault="00EB1D74" w:rsidP="00782E95">
            <w:pPr>
              <w:ind w:left="-104" w:right="-120"/>
              <w:jc w:val="center"/>
              <w:rPr>
                <w:rFonts w:ascii="Arial" w:hAnsi="Arial" w:cs="Arial"/>
                <w:b/>
                <w:bCs/>
                <w:color w:val="000000" w:themeColor="text1"/>
                <w:sz w:val="11"/>
                <w:szCs w:val="11"/>
              </w:rPr>
            </w:pPr>
          </w:p>
        </w:tc>
        <w:tc>
          <w:tcPr>
            <w:tcW w:w="658" w:type="dxa"/>
            <w:shd w:val="clear" w:color="auto" w:fill="auto"/>
            <w:noWrap/>
            <w:vAlign w:val="bottom"/>
          </w:tcPr>
          <w:p w14:paraId="2545D160" w14:textId="77777777" w:rsidR="00EB1D74" w:rsidRPr="00EB1D74" w:rsidRDefault="00EB1D74" w:rsidP="00782E95">
            <w:pPr>
              <w:ind w:left="-104" w:right="-120"/>
              <w:jc w:val="right"/>
              <w:rPr>
                <w:rFonts w:ascii="Arial" w:hAnsi="Arial" w:cs="Arial"/>
                <w:color w:val="000000" w:themeColor="text1"/>
                <w:sz w:val="11"/>
                <w:szCs w:val="11"/>
              </w:rPr>
            </w:pPr>
          </w:p>
        </w:tc>
        <w:tc>
          <w:tcPr>
            <w:tcW w:w="644" w:type="dxa"/>
            <w:shd w:val="clear" w:color="auto" w:fill="auto"/>
            <w:noWrap/>
            <w:vAlign w:val="bottom"/>
          </w:tcPr>
          <w:p w14:paraId="027E1B1B" w14:textId="77777777" w:rsidR="00EB1D74" w:rsidRPr="00EB1D74" w:rsidRDefault="00EB1D74" w:rsidP="00782E95">
            <w:pPr>
              <w:ind w:left="-104" w:right="-120"/>
              <w:jc w:val="right"/>
              <w:rPr>
                <w:rFonts w:ascii="Arial" w:hAnsi="Arial" w:cs="Arial"/>
                <w:color w:val="000000" w:themeColor="text1"/>
                <w:sz w:val="11"/>
                <w:szCs w:val="11"/>
              </w:rPr>
            </w:pPr>
          </w:p>
        </w:tc>
        <w:tc>
          <w:tcPr>
            <w:tcW w:w="589" w:type="dxa"/>
            <w:shd w:val="clear" w:color="auto" w:fill="auto"/>
            <w:noWrap/>
            <w:vAlign w:val="bottom"/>
          </w:tcPr>
          <w:p w14:paraId="3AE29C5F" w14:textId="77777777" w:rsidR="00EB1D74" w:rsidRPr="00EB1D74" w:rsidRDefault="00EB1D74" w:rsidP="00782E95">
            <w:pPr>
              <w:ind w:left="-104" w:right="-120"/>
              <w:jc w:val="right"/>
              <w:rPr>
                <w:rFonts w:ascii="Arial" w:hAnsi="Arial" w:cs="Arial"/>
                <w:color w:val="000000" w:themeColor="text1"/>
                <w:sz w:val="11"/>
                <w:szCs w:val="11"/>
              </w:rPr>
            </w:pPr>
          </w:p>
        </w:tc>
        <w:tc>
          <w:tcPr>
            <w:tcW w:w="503" w:type="dxa"/>
            <w:shd w:val="clear" w:color="auto" w:fill="auto"/>
            <w:noWrap/>
            <w:vAlign w:val="bottom"/>
          </w:tcPr>
          <w:p w14:paraId="2295BFE2" w14:textId="77777777" w:rsidR="00EB1D74" w:rsidRPr="00EB1D74" w:rsidRDefault="00EB1D74" w:rsidP="00782E95">
            <w:pPr>
              <w:ind w:left="-104" w:right="-120"/>
              <w:jc w:val="right"/>
              <w:rPr>
                <w:rFonts w:ascii="Arial" w:hAnsi="Arial" w:cs="Arial"/>
                <w:color w:val="000000" w:themeColor="text1"/>
                <w:sz w:val="11"/>
                <w:szCs w:val="11"/>
              </w:rPr>
            </w:pPr>
          </w:p>
        </w:tc>
        <w:tc>
          <w:tcPr>
            <w:tcW w:w="630" w:type="dxa"/>
            <w:shd w:val="clear" w:color="auto" w:fill="auto"/>
            <w:noWrap/>
            <w:vAlign w:val="bottom"/>
          </w:tcPr>
          <w:p w14:paraId="65EF03A3" w14:textId="77777777" w:rsidR="00EB1D74" w:rsidRPr="00EB1D74" w:rsidRDefault="00EB1D74" w:rsidP="00782E95">
            <w:pPr>
              <w:ind w:left="-104" w:right="-120"/>
              <w:jc w:val="right"/>
              <w:rPr>
                <w:rFonts w:ascii="Arial" w:hAnsi="Arial" w:cs="Arial"/>
                <w:color w:val="000000" w:themeColor="text1"/>
                <w:sz w:val="11"/>
                <w:szCs w:val="11"/>
              </w:rPr>
            </w:pPr>
          </w:p>
        </w:tc>
        <w:tc>
          <w:tcPr>
            <w:tcW w:w="644" w:type="dxa"/>
            <w:shd w:val="clear" w:color="auto" w:fill="auto"/>
            <w:noWrap/>
            <w:vAlign w:val="bottom"/>
          </w:tcPr>
          <w:p w14:paraId="1D6B6972" w14:textId="77777777" w:rsidR="00EB1D74" w:rsidRPr="00EB1D74" w:rsidRDefault="00EB1D74" w:rsidP="00782E95">
            <w:pPr>
              <w:ind w:left="-104" w:right="-120"/>
              <w:jc w:val="right"/>
              <w:rPr>
                <w:rFonts w:ascii="Arial" w:hAnsi="Arial" w:cs="Arial"/>
                <w:color w:val="000000" w:themeColor="text1"/>
                <w:sz w:val="11"/>
                <w:szCs w:val="11"/>
              </w:rPr>
            </w:pPr>
          </w:p>
        </w:tc>
        <w:tc>
          <w:tcPr>
            <w:tcW w:w="783" w:type="dxa"/>
            <w:shd w:val="clear" w:color="auto" w:fill="auto"/>
            <w:noWrap/>
            <w:vAlign w:val="bottom"/>
          </w:tcPr>
          <w:p w14:paraId="3CB8FD1A" w14:textId="77777777" w:rsidR="00EB1D74" w:rsidRPr="00EB1D74" w:rsidRDefault="00EB1D74" w:rsidP="00782E95">
            <w:pPr>
              <w:ind w:left="-104" w:right="-120"/>
              <w:jc w:val="right"/>
              <w:rPr>
                <w:rFonts w:ascii="Arial" w:hAnsi="Arial" w:cs="Arial"/>
                <w:color w:val="000000" w:themeColor="text1"/>
                <w:sz w:val="11"/>
                <w:szCs w:val="11"/>
              </w:rPr>
            </w:pPr>
          </w:p>
        </w:tc>
        <w:tc>
          <w:tcPr>
            <w:tcW w:w="686" w:type="dxa"/>
            <w:shd w:val="clear" w:color="auto" w:fill="auto"/>
            <w:noWrap/>
            <w:vAlign w:val="bottom"/>
          </w:tcPr>
          <w:p w14:paraId="1FD29B40" w14:textId="77777777" w:rsidR="00EB1D74" w:rsidRPr="00EB1D74" w:rsidRDefault="00EB1D74" w:rsidP="00782E95">
            <w:pPr>
              <w:ind w:left="-104" w:right="-120"/>
              <w:jc w:val="right"/>
              <w:rPr>
                <w:rFonts w:ascii="Arial" w:hAnsi="Arial" w:cs="Arial"/>
                <w:color w:val="000000" w:themeColor="text1"/>
                <w:sz w:val="11"/>
                <w:szCs w:val="11"/>
              </w:rPr>
            </w:pPr>
          </w:p>
        </w:tc>
        <w:tc>
          <w:tcPr>
            <w:tcW w:w="754" w:type="dxa"/>
            <w:shd w:val="clear" w:color="auto" w:fill="auto"/>
            <w:noWrap/>
            <w:vAlign w:val="bottom"/>
          </w:tcPr>
          <w:p w14:paraId="6D9AA0B1" w14:textId="77777777" w:rsidR="00EB1D74" w:rsidRPr="00EB1D74" w:rsidRDefault="00EB1D74" w:rsidP="00782E95">
            <w:pPr>
              <w:ind w:left="-104" w:right="-120"/>
              <w:jc w:val="right"/>
              <w:rPr>
                <w:rFonts w:ascii="Arial" w:hAnsi="Arial" w:cs="Arial"/>
                <w:color w:val="000000" w:themeColor="text1"/>
                <w:sz w:val="11"/>
                <w:szCs w:val="11"/>
              </w:rPr>
            </w:pPr>
          </w:p>
        </w:tc>
        <w:tc>
          <w:tcPr>
            <w:tcW w:w="786" w:type="dxa"/>
            <w:shd w:val="clear" w:color="auto" w:fill="auto"/>
            <w:noWrap/>
            <w:vAlign w:val="bottom"/>
          </w:tcPr>
          <w:p w14:paraId="60139A37" w14:textId="77777777" w:rsidR="00EB1D74" w:rsidRPr="00EB1D74" w:rsidRDefault="00EB1D74" w:rsidP="00782E95">
            <w:pPr>
              <w:ind w:left="-104" w:right="-120"/>
              <w:jc w:val="right"/>
              <w:rPr>
                <w:rFonts w:ascii="Arial" w:hAnsi="Arial" w:cs="Arial"/>
                <w:color w:val="000000" w:themeColor="text1"/>
                <w:sz w:val="11"/>
                <w:szCs w:val="11"/>
              </w:rPr>
            </w:pPr>
          </w:p>
        </w:tc>
        <w:tc>
          <w:tcPr>
            <w:tcW w:w="747" w:type="dxa"/>
            <w:shd w:val="clear" w:color="auto" w:fill="auto"/>
            <w:noWrap/>
            <w:vAlign w:val="bottom"/>
          </w:tcPr>
          <w:p w14:paraId="6B1009D1" w14:textId="77777777" w:rsidR="00EB1D74" w:rsidRPr="00EB1D74" w:rsidRDefault="00EB1D74" w:rsidP="00782E95">
            <w:pPr>
              <w:ind w:left="-104" w:right="-120"/>
              <w:jc w:val="right"/>
              <w:rPr>
                <w:rFonts w:ascii="Arial" w:hAnsi="Arial" w:cs="Arial"/>
                <w:color w:val="000000" w:themeColor="text1"/>
                <w:sz w:val="11"/>
                <w:szCs w:val="11"/>
              </w:rPr>
            </w:pPr>
          </w:p>
        </w:tc>
        <w:tc>
          <w:tcPr>
            <w:tcW w:w="729" w:type="dxa"/>
            <w:vAlign w:val="bottom"/>
          </w:tcPr>
          <w:p w14:paraId="61558EF6" w14:textId="77777777" w:rsidR="00EB1D74" w:rsidRPr="00EB1D74" w:rsidRDefault="00EB1D74" w:rsidP="00782E95">
            <w:pPr>
              <w:ind w:left="-104" w:right="-120"/>
              <w:jc w:val="right"/>
              <w:rPr>
                <w:rFonts w:ascii="Arial" w:hAnsi="Arial" w:cs="Arial"/>
                <w:color w:val="000000" w:themeColor="text1"/>
                <w:sz w:val="11"/>
                <w:szCs w:val="11"/>
              </w:rPr>
            </w:pPr>
          </w:p>
        </w:tc>
        <w:tc>
          <w:tcPr>
            <w:tcW w:w="861" w:type="dxa"/>
            <w:vAlign w:val="bottom"/>
          </w:tcPr>
          <w:p w14:paraId="2A5A4CE8" w14:textId="77777777" w:rsidR="00EB1D74" w:rsidRPr="00EB1D74" w:rsidRDefault="00EB1D74" w:rsidP="00782E95">
            <w:pPr>
              <w:ind w:left="-104" w:right="-120"/>
              <w:jc w:val="right"/>
              <w:rPr>
                <w:rFonts w:ascii="Arial" w:hAnsi="Arial" w:cs="Arial"/>
                <w:color w:val="000000" w:themeColor="text1"/>
                <w:sz w:val="11"/>
                <w:szCs w:val="11"/>
              </w:rPr>
            </w:pPr>
          </w:p>
        </w:tc>
        <w:tc>
          <w:tcPr>
            <w:tcW w:w="602" w:type="dxa"/>
            <w:vAlign w:val="bottom"/>
          </w:tcPr>
          <w:p w14:paraId="65453C71" w14:textId="77777777" w:rsidR="00EB1D74" w:rsidRPr="00EB1D74" w:rsidRDefault="00EB1D74" w:rsidP="00782E95">
            <w:pPr>
              <w:ind w:left="-104" w:right="-120"/>
              <w:jc w:val="right"/>
              <w:rPr>
                <w:rFonts w:ascii="Arial" w:hAnsi="Arial" w:cs="Arial"/>
                <w:color w:val="000000" w:themeColor="text1"/>
                <w:sz w:val="11"/>
                <w:szCs w:val="11"/>
              </w:rPr>
            </w:pPr>
          </w:p>
        </w:tc>
        <w:tc>
          <w:tcPr>
            <w:tcW w:w="736" w:type="dxa"/>
            <w:vAlign w:val="bottom"/>
          </w:tcPr>
          <w:p w14:paraId="2C2CA4ED" w14:textId="77777777" w:rsidR="00EB1D74" w:rsidRPr="00EB1D74" w:rsidRDefault="00EB1D74" w:rsidP="00EB1D74">
            <w:pPr>
              <w:ind w:left="-104" w:right="-120"/>
              <w:jc w:val="right"/>
              <w:rPr>
                <w:rFonts w:ascii="Arial" w:hAnsi="Arial" w:cs="Arial"/>
                <w:color w:val="000000" w:themeColor="text1"/>
                <w:sz w:val="11"/>
                <w:szCs w:val="11"/>
              </w:rPr>
            </w:pPr>
          </w:p>
        </w:tc>
        <w:tc>
          <w:tcPr>
            <w:tcW w:w="854" w:type="dxa"/>
            <w:vAlign w:val="bottom"/>
          </w:tcPr>
          <w:p w14:paraId="47BFE4D3" w14:textId="77777777" w:rsidR="00EB1D74" w:rsidRPr="00EB1D74" w:rsidRDefault="00EB1D74" w:rsidP="00EB1D74">
            <w:pPr>
              <w:ind w:left="-104" w:right="-120"/>
              <w:jc w:val="right"/>
              <w:rPr>
                <w:rFonts w:ascii="Arial" w:hAnsi="Arial" w:cs="Arial"/>
                <w:color w:val="000000" w:themeColor="text1"/>
                <w:sz w:val="11"/>
                <w:szCs w:val="11"/>
              </w:rPr>
            </w:pPr>
          </w:p>
        </w:tc>
        <w:tc>
          <w:tcPr>
            <w:tcW w:w="712" w:type="dxa"/>
            <w:vAlign w:val="bottom"/>
          </w:tcPr>
          <w:p w14:paraId="27BA4C7E" w14:textId="77777777" w:rsidR="00EB1D74" w:rsidRPr="00EB1D74" w:rsidRDefault="00EB1D74" w:rsidP="00EB1D74">
            <w:pPr>
              <w:ind w:left="-104" w:right="-120"/>
              <w:jc w:val="right"/>
              <w:rPr>
                <w:rFonts w:ascii="Arial" w:hAnsi="Arial" w:cs="Arial"/>
                <w:color w:val="000000" w:themeColor="text1"/>
                <w:sz w:val="11"/>
                <w:szCs w:val="11"/>
              </w:rPr>
            </w:pPr>
          </w:p>
        </w:tc>
        <w:tc>
          <w:tcPr>
            <w:tcW w:w="732" w:type="dxa"/>
            <w:vAlign w:val="bottom"/>
          </w:tcPr>
          <w:p w14:paraId="31154F72" w14:textId="77777777" w:rsidR="00EB1D74" w:rsidRPr="00EB1D74" w:rsidRDefault="00EB1D74" w:rsidP="00EB1D74">
            <w:pPr>
              <w:ind w:left="-104" w:right="-120"/>
              <w:jc w:val="right"/>
              <w:rPr>
                <w:rFonts w:ascii="Arial" w:hAnsi="Arial" w:cs="Arial"/>
                <w:color w:val="000000" w:themeColor="text1"/>
                <w:sz w:val="11"/>
                <w:szCs w:val="11"/>
              </w:rPr>
            </w:pPr>
          </w:p>
        </w:tc>
      </w:tr>
      <w:tr w:rsidR="00EB1D74" w:rsidRPr="00EB1D74" w14:paraId="73B5F33C" w14:textId="77777777" w:rsidTr="003621F8">
        <w:trPr>
          <w:trHeight w:val="113"/>
        </w:trPr>
        <w:tc>
          <w:tcPr>
            <w:tcW w:w="518" w:type="dxa"/>
            <w:vAlign w:val="bottom"/>
          </w:tcPr>
          <w:p w14:paraId="3090482A" w14:textId="58F28ACB" w:rsidR="00EB1D74" w:rsidRPr="00EB1D74" w:rsidRDefault="00EB1D74" w:rsidP="00EB1D74">
            <w:pPr>
              <w:jc w:val="both"/>
              <w:rPr>
                <w:rFonts w:ascii="Arial" w:hAnsi="Arial" w:cs="Arial"/>
                <w:b/>
                <w:bCs/>
                <w:color w:val="000000" w:themeColor="text1"/>
                <w:sz w:val="11"/>
                <w:szCs w:val="11"/>
              </w:rPr>
            </w:pPr>
            <w:r w:rsidRPr="00EB1D74">
              <w:rPr>
                <w:rFonts w:ascii="Arial" w:hAnsi="Arial" w:cs="Arial"/>
                <w:b/>
                <w:bCs/>
                <w:color w:val="000000" w:themeColor="text1"/>
                <w:sz w:val="11"/>
                <w:szCs w:val="11"/>
              </w:rPr>
              <w:t>I.</w:t>
            </w:r>
          </w:p>
        </w:tc>
        <w:tc>
          <w:tcPr>
            <w:tcW w:w="2072" w:type="dxa"/>
            <w:shd w:val="clear" w:color="auto" w:fill="auto"/>
            <w:noWrap/>
            <w:vAlign w:val="bottom"/>
          </w:tcPr>
          <w:p w14:paraId="1C6D2A10" w14:textId="5F252F31" w:rsidR="00EB1D74" w:rsidRPr="00EB1D74" w:rsidRDefault="00EB1D74" w:rsidP="00EB1D74">
            <w:pPr>
              <w:jc w:val="both"/>
              <w:rPr>
                <w:rFonts w:ascii="Arial" w:hAnsi="Arial" w:cs="Arial"/>
                <w:b/>
                <w:bCs/>
                <w:color w:val="000000" w:themeColor="text1"/>
                <w:sz w:val="11"/>
                <w:szCs w:val="11"/>
              </w:rPr>
            </w:pPr>
            <w:r w:rsidRPr="00EB1D74">
              <w:rPr>
                <w:rFonts w:ascii="Arial" w:hAnsi="Arial" w:cs="Arial"/>
                <w:b/>
                <w:bCs/>
                <w:color w:val="000000" w:themeColor="text1"/>
                <w:sz w:val="11"/>
                <w:szCs w:val="11"/>
              </w:rPr>
              <w:t xml:space="preserve">Önceki Dönem Sonu Bakiyesi </w:t>
            </w:r>
          </w:p>
        </w:tc>
        <w:tc>
          <w:tcPr>
            <w:tcW w:w="672" w:type="dxa"/>
            <w:shd w:val="clear" w:color="auto" w:fill="auto"/>
            <w:noWrap/>
            <w:vAlign w:val="bottom"/>
          </w:tcPr>
          <w:p w14:paraId="22F37391" w14:textId="77777777" w:rsidR="00EB1D74" w:rsidRPr="00EB1D74" w:rsidRDefault="00EB1D74" w:rsidP="00EB1D74">
            <w:pPr>
              <w:ind w:left="-104"/>
              <w:jc w:val="center"/>
              <w:rPr>
                <w:rFonts w:ascii="Arial" w:hAnsi="Arial" w:cs="Arial"/>
                <w:b/>
                <w:bCs/>
                <w:color w:val="000000" w:themeColor="text1"/>
                <w:sz w:val="11"/>
                <w:szCs w:val="11"/>
              </w:rPr>
            </w:pPr>
            <w:r w:rsidRPr="00EB1D74">
              <w:rPr>
                <w:rFonts w:ascii="Arial" w:hAnsi="Arial" w:cs="Arial"/>
                <w:b/>
                <w:bCs/>
                <w:color w:val="000000" w:themeColor="text1"/>
                <w:sz w:val="11"/>
                <w:szCs w:val="11"/>
              </w:rPr>
              <w:t>(V)</w:t>
            </w:r>
          </w:p>
        </w:tc>
        <w:tc>
          <w:tcPr>
            <w:tcW w:w="658" w:type="dxa"/>
            <w:shd w:val="clear" w:color="auto" w:fill="auto"/>
            <w:noWrap/>
            <w:vAlign w:val="bottom"/>
          </w:tcPr>
          <w:p w14:paraId="70A54DA7"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900.000 </w:t>
            </w:r>
          </w:p>
        </w:tc>
        <w:tc>
          <w:tcPr>
            <w:tcW w:w="644" w:type="dxa"/>
            <w:shd w:val="clear" w:color="auto" w:fill="auto"/>
            <w:noWrap/>
            <w:vAlign w:val="bottom"/>
          </w:tcPr>
          <w:p w14:paraId="10A0E08E" w14:textId="56F06858" w:rsidR="00EB1D74" w:rsidRPr="00EB1D74" w:rsidRDefault="00C834C6" w:rsidP="00EB1D74">
            <w:pPr>
              <w:jc w:val="right"/>
              <w:rPr>
                <w:rFonts w:ascii="Arial" w:hAnsi="Arial" w:cs="Arial"/>
                <w:b/>
                <w:sz w:val="11"/>
                <w:szCs w:val="11"/>
              </w:rPr>
            </w:pPr>
            <w:r>
              <w:rPr>
                <w:rFonts w:ascii="Arial" w:hAnsi="Arial" w:cs="Arial"/>
                <w:b/>
                <w:sz w:val="11"/>
                <w:szCs w:val="11"/>
              </w:rPr>
              <w:t>-</w:t>
            </w:r>
          </w:p>
        </w:tc>
        <w:tc>
          <w:tcPr>
            <w:tcW w:w="589" w:type="dxa"/>
            <w:shd w:val="clear" w:color="auto" w:fill="auto"/>
            <w:noWrap/>
            <w:vAlign w:val="bottom"/>
          </w:tcPr>
          <w:p w14:paraId="06D355D2" w14:textId="2CD37215" w:rsidR="00EB1D74" w:rsidRPr="00EB1D74" w:rsidRDefault="00C834C6" w:rsidP="00EB1D74">
            <w:pPr>
              <w:jc w:val="right"/>
              <w:rPr>
                <w:rFonts w:ascii="Arial" w:hAnsi="Arial" w:cs="Arial"/>
                <w:b/>
                <w:sz w:val="11"/>
                <w:szCs w:val="11"/>
              </w:rPr>
            </w:pPr>
            <w:r>
              <w:rPr>
                <w:rFonts w:ascii="Arial" w:hAnsi="Arial" w:cs="Arial"/>
                <w:b/>
                <w:sz w:val="11"/>
                <w:szCs w:val="11"/>
              </w:rPr>
              <w:t>-</w:t>
            </w:r>
          </w:p>
        </w:tc>
        <w:tc>
          <w:tcPr>
            <w:tcW w:w="503" w:type="dxa"/>
            <w:shd w:val="clear" w:color="auto" w:fill="auto"/>
            <w:noWrap/>
            <w:vAlign w:val="bottom"/>
          </w:tcPr>
          <w:p w14:paraId="74900F89" w14:textId="28D7AAB6" w:rsidR="00EB1D74" w:rsidRPr="00EB1D74" w:rsidRDefault="00C834C6" w:rsidP="00EB1D74">
            <w:pPr>
              <w:jc w:val="right"/>
              <w:rPr>
                <w:rFonts w:ascii="Arial" w:hAnsi="Arial" w:cs="Arial"/>
                <w:b/>
                <w:sz w:val="11"/>
                <w:szCs w:val="11"/>
              </w:rPr>
            </w:pPr>
            <w:r>
              <w:rPr>
                <w:rFonts w:ascii="Arial" w:hAnsi="Arial" w:cs="Arial"/>
                <w:b/>
                <w:sz w:val="11"/>
                <w:szCs w:val="11"/>
              </w:rPr>
              <w:t>-</w:t>
            </w:r>
          </w:p>
        </w:tc>
        <w:tc>
          <w:tcPr>
            <w:tcW w:w="630" w:type="dxa"/>
            <w:shd w:val="clear" w:color="auto" w:fill="auto"/>
            <w:noWrap/>
            <w:vAlign w:val="bottom"/>
          </w:tcPr>
          <w:p w14:paraId="55B0E817" w14:textId="62D9BCEE"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101.765 </w:t>
            </w:r>
          </w:p>
        </w:tc>
        <w:tc>
          <w:tcPr>
            <w:tcW w:w="644" w:type="dxa"/>
            <w:shd w:val="clear" w:color="auto" w:fill="auto"/>
            <w:noWrap/>
            <w:vAlign w:val="bottom"/>
          </w:tcPr>
          <w:p w14:paraId="7EC494CA" w14:textId="0921D4A0" w:rsidR="00EB1D74" w:rsidRPr="00EB1D74" w:rsidRDefault="00C834C6" w:rsidP="00EB1D74">
            <w:pPr>
              <w:jc w:val="right"/>
              <w:rPr>
                <w:rFonts w:ascii="Arial" w:hAnsi="Arial" w:cs="Arial"/>
                <w:b/>
                <w:sz w:val="11"/>
                <w:szCs w:val="11"/>
              </w:rPr>
            </w:pPr>
            <w:r>
              <w:rPr>
                <w:rFonts w:ascii="Arial" w:hAnsi="Arial" w:cs="Arial"/>
                <w:b/>
                <w:sz w:val="11"/>
                <w:szCs w:val="11"/>
              </w:rPr>
              <w:t>-</w:t>
            </w:r>
          </w:p>
        </w:tc>
        <w:tc>
          <w:tcPr>
            <w:tcW w:w="783" w:type="dxa"/>
            <w:shd w:val="clear" w:color="auto" w:fill="auto"/>
            <w:noWrap/>
            <w:vAlign w:val="bottom"/>
          </w:tcPr>
          <w:p w14:paraId="568D12CD"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844.392 </w:t>
            </w:r>
          </w:p>
        </w:tc>
        <w:tc>
          <w:tcPr>
            <w:tcW w:w="686" w:type="dxa"/>
            <w:shd w:val="clear" w:color="auto" w:fill="auto"/>
            <w:noWrap/>
            <w:vAlign w:val="bottom"/>
          </w:tcPr>
          <w:p w14:paraId="7D172167"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8.790 </w:t>
            </w:r>
          </w:p>
        </w:tc>
        <w:tc>
          <w:tcPr>
            <w:tcW w:w="754" w:type="dxa"/>
            <w:shd w:val="clear" w:color="auto" w:fill="auto"/>
            <w:noWrap/>
            <w:vAlign w:val="bottom"/>
          </w:tcPr>
          <w:p w14:paraId="7B6971F0"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219.607 </w:t>
            </w:r>
          </w:p>
        </w:tc>
        <w:tc>
          <w:tcPr>
            <w:tcW w:w="786" w:type="dxa"/>
            <w:shd w:val="clear" w:color="auto" w:fill="auto"/>
            <w:noWrap/>
            <w:vAlign w:val="bottom"/>
          </w:tcPr>
          <w:p w14:paraId="1744F867"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(4.681)</w:t>
            </w:r>
          </w:p>
        </w:tc>
        <w:tc>
          <w:tcPr>
            <w:tcW w:w="747" w:type="dxa"/>
            <w:shd w:val="clear" w:color="auto" w:fill="auto"/>
            <w:noWrap/>
            <w:vAlign w:val="bottom"/>
          </w:tcPr>
          <w:p w14:paraId="4BFA56C4"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(8.344)</w:t>
            </w:r>
          </w:p>
        </w:tc>
        <w:tc>
          <w:tcPr>
            <w:tcW w:w="729" w:type="dxa"/>
            <w:vAlign w:val="bottom"/>
          </w:tcPr>
          <w:p w14:paraId="5DDF84C1"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211.642 </w:t>
            </w:r>
          </w:p>
        </w:tc>
        <w:tc>
          <w:tcPr>
            <w:tcW w:w="861" w:type="dxa"/>
            <w:vAlign w:val="bottom"/>
          </w:tcPr>
          <w:p w14:paraId="62F4BB00" w14:textId="3A2133A7" w:rsidR="00EB1D74" w:rsidRPr="00EB1D74" w:rsidRDefault="00C834C6" w:rsidP="00EB1D74">
            <w:pPr>
              <w:jc w:val="right"/>
              <w:rPr>
                <w:rFonts w:ascii="Arial" w:hAnsi="Arial" w:cs="Arial"/>
                <w:b/>
                <w:sz w:val="11"/>
                <w:szCs w:val="11"/>
              </w:rPr>
            </w:pPr>
            <w:r>
              <w:rPr>
                <w:rFonts w:ascii="Arial" w:hAnsi="Arial" w:cs="Arial"/>
                <w:b/>
                <w:sz w:val="11"/>
                <w:szCs w:val="11"/>
              </w:rPr>
              <w:t>-</w:t>
            </w:r>
          </w:p>
        </w:tc>
        <w:tc>
          <w:tcPr>
            <w:tcW w:w="602" w:type="dxa"/>
            <w:vAlign w:val="bottom"/>
          </w:tcPr>
          <w:p w14:paraId="61B6D580" w14:textId="4A0041BA" w:rsidR="00EB1D74" w:rsidRPr="00EB1D74" w:rsidRDefault="00C834C6" w:rsidP="00EB1D74">
            <w:pPr>
              <w:jc w:val="right"/>
              <w:rPr>
                <w:rFonts w:ascii="Arial" w:hAnsi="Arial" w:cs="Arial"/>
                <w:b/>
                <w:sz w:val="11"/>
                <w:szCs w:val="11"/>
              </w:rPr>
            </w:pPr>
            <w:r>
              <w:rPr>
                <w:rFonts w:ascii="Arial" w:hAnsi="Arial" w:cs="Arial"/>
                <w:b/>
                <w:sz w:val="11"/>
                <w:szCs w:val="11"/>
              </w:rPr>
              <w:t>-</w:t>
            </w:r>
          </w:p>
        </w:tc>
        <w:tc>
          <w:tcPr>
            <w:tcW w:w="736" w:type="dxa"/>
            <w:vAlign w:val="bottom"/>
          </w:tcPr>
          <w:p w14:paraId="3E297BEC" w14:textId="4E6E01BA" w:rsidR="00EB1D74" w:rsidRPr="00EB1D74" w:rsidRDefault="00C834C6" w:rsidP="00EB1D74">
            <w:pPr>
              <w:jc w:val="right"/>
              <w:rPr>
                <w:rFonts w:ascii="Arial" w:hAnsi="Arial" w:cs="Arial"/>
                <w:b/>
                <w:sz w:val="11"/>
                <w:szCs w:val="11"/>
              </w:rPr>
            </w:pPr>
            <w:r>
              <w:rPr>
                <w:rFonts w:ascii="Arial" w:hAnsi="Arial" w:cs="Arial"/>
                <w:b/>
                <w:sz w:val="11"/>
                <w:szCs w:val="11"/>
              </w:rPr>
              <w:t>-</w:t>
            </w:r>
          </w:p>
        </w:tc>
        <w:tc>
          <w:tcPr>
            <w:tcW w:w="854" w:type="dxa"/>
            <w:vAlign w:val="bottom"/>
          </w:tcPr>
          <w:p w14:paraId="5883E034"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2.273.171 </w:t>
            </w:r>
          </w:p>
        </w:tc>
        <w:tc>
          <w:tcPr>
            <w:tcW w:w="712" w:type="dxa"/>
            <w:vAlign w:val="bottom"/>
          </w:tcPr>
          <w:p w14:paraId="563D1211" w14:textId="77777777" w:rsidR="00EB1D74" w:rsidRPr="00EB1D74" w:rsidRDefault="00EB1D74" w:rsidP="00EB1D74">
            <w:pPr>
              <w:ind w:left="-210" w:right="33"/>
              <w:jc w:val="right"/>
              <w:rPr>
                <w:rFonts w:ascii="Arial" w:hAnsi="Arial" w:cs="Arial"/>
                <w:b/>
                <w:color w:val="000000" w:themeColor="text1"/>
                <w:sz w:val="11"/>
                <w:szCs w:val="11"/>
              </w:rPr>
            </w:pPr>
            <w:r w:rsidRPr="00EB1D74">
              <w:rPr>
                <w:rFonts w:ascii="Arial" w:hAnsi="Arial" w:cs="Arial"/>
                <w:b/>
                <w:color w:val="000000" w:themeColor="text1"/>
                <w:sz w:val="11"/>
                <w:szCs w:val="11"/>
              </w:rPr>
              <w:t>-</w:t>
            </w:r>
          </w:p>
        </w:tc>
        <w:tc>
          <w:tcPr>
            <w:tcW w:w="732" w:type="dxa"/>
            <w:vAlign w:val="bottom"/>
          </w:tcPr>
          <w:p w14:paraId="7FEAF495" w14:textId="77777777" w:rsidR="00EB1D74" w:rsidRPr="00EB1D74" w:rsidRDefault="00EB1D74" w:rsidP="00EB1D74">
            <w:pPr>
              <w:ind w:left="-210" w:right="33"/>
              <w:jc w:val="right"/>
              <w:rPr>
                <w:rFonts w:ascii="Arial" w:hAnsi="Arial" w:cs="Arial"/>
                <w:b/>
                <w:color w:val="000000" w:themeColor="text1"/>
                <w:sz w:val="11"/>
                <w:szCs w:val="11"/>
              </w:rPr>
            </w:pPr>
            <w:r w:rsidRPr="00EB1D74">
              <w:rPr>
                <w:rFonts w:ascii="Arial" w:hAnsi="Arial" w:cs="Arial"/>
                <w:b/>
                <w:color w:val="000000" w:themeColor="text1"/>
                <w:sz w:val="11"/>
                <w:szCs w:val="11"/>
              </w:rPr>
              <w:t>2.273.171</w:t>
            </w:r>
          </w:p>
        </w:tc>
      </w:tr>
      <w:tr w:rsidR="00EB1D74" w:rsidRPr="00EB1D74" w14:paraId="291F0969" w14:textId="77777777" w:rsidTr="003621F8">
        <w:trPr>
          <w:trHeight w:val="113"/>
        </w:trPr>
        <w:tc>
          <w:tcPr>
            <w:tcW w:w="518" w:type="dxa"/>
            <w:vAlign w:val="bottom"/>
          </w:tcPr>
          <w:p w14:paraId="2310F681" w14:textId="77777777" w:rsidR="00EB1D74" w:rsidRPr="00EB1D74" w:rsidRDefault="00EB1D74" w:rsidP="00EB1D74">
            <w:pPr>
              <w:rPr>
                <w:rFonts w:ascii="Arial" w:hAnsi="Arial" w:cs="Arial"/>
                <w:color w:val="000000" w:themeColor="text1"/>
                <w:sz w:val="11"/>
                <w:szCs w:val="11"/>
              </w:rPr>
            </w:pPr>
          </w:p>
        </w:tc>
        <w:tc>
          <w:tcPr>
            <w:tcW w:w="2072" w:type="dxa"/>
            <w:shd w:val="clear" w:color="auto" w:fill="auto"/>
            <w:noWrap/>
            <w:vAlign w:val="bottom"/>
          </w:tcPr>
          <w:p w14:paraId="26412F6C" w14:textId="2A2D332C" w:rsidR="00EB1D74" w:rsidRPr="00EB1D74" w:rsidRDefault="00EB1D74" w:rsidP="00EB1D74">
            <w:pPr>
              <w:rPr>
                <w:rFonts w:ascii="Arial" w:hAnsi="Arial" w:cs="Arial"/>
                <w:color w:val="000000" w:themeColor="text1"/>
                <w:sz w:val="11"/>
                <w:szCs w:val="11"/>
              </w:rPr>
            </w:pPr>
          </w:p>
        </w:tc>
        <w:tc>
          <w:tcPr>
            <w:tcW w:w="672" w:type="dxa"/>
            <w:shd w:val="clear" w:color="auto" w:fill="auto"/>
            <w:noWrap/>
            <w:vAlign w:val="bottom"/>
          </w:tcPr>
          <w:p w14:paraId="2DC507FE"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7AD0793B" w14:textId="77777777" w:rsidR="00EB1D74" w:rsidRPr="00EB1D74" w:rsidRDefault="00EB1D74" w:rsidP="00EB1D74">
            <w:pPr>
              <w:ind w:left="-210" w:right="33"/>
              <w:jc w:val="right"/>
              <w:rPr>
                <w:rFonts w:ascii="Arial" w:hAnsi="Arial" w:cs="Arial"/>
                <w:color w:val="000000" w:themeColor="text1"/>
                <w:sz w:val="11"/>
                <w:szCs w:val="11"/>
              </w:rPr>
            </w:pPr>
          </w:p>
        </w:tc>
        <w:tc>
          <w:tcPr>
            <w:tcW w:w="644" w:type="dxa"/>
            <w:shd w:val="clear" w:color="auto" w:fill="auto"/>
            <w:noWrap/>
            <w:vAlign w:val="bottom"/>
          </w:tcPr>
          <w:p w14:paraId="2AC7C418" w14:textId="77777777" w:rsidR="00EB1D74" w:rsidRPr="00EB1D74" w:rsidRDefault="00EB1D74" w:rsidP="00EB1D74">
            <w:pPr>
              <w:ind w:left="-210" w:right="33"/>
              <w:jc w:val="right"/>
              <w:rPr>
                <w:rFonts w:ascii="Arial" w:hAnsi="Arial" w:cs="Arial"/>
                <w:color w:val="000000" w:themeColor="text1"/>
                <w:sz w:val="11"/>
                <w:szCs w:val="11"/>
              </w:rPr>
            </w:pPr>
          </w:p>
        </w:tc>
        <w:tc>
          <w:tcPr>
            <w:tcW w:w="589" w:type="dxa"/>
            <w:shd w:val="clear" w:color="auto" w:fill="auto"/>
            <w:noWrap/>
            <w:vAlign w:val="bottom"/>
          </w:tcPr>
          <w:p w14:paraId="4CBAA9B4" w14:textId="77777777" w:rsidR="00EB1D74" w:rsidRPr="00EB1D74" w:rsidRDefault="00EB1D74" w:rsidP="00EB1D74">
            <w:pPr>
              <w:ind w:left="-210" w:right="33"/>
              <w:jc w:val="right"/>
              <w:rPr>
                <w:rFonts w:ascii="Arial" w:hAnsi="Arial" w:cs="Arial"/>
                <w:color w:val="000000" w:themeColor="text1"/>
                <w:sz w:val="11"/>
                <w:szCs w:val="11"/>
              </w:rPr>
            </w:pPr>
          </w:p>
        </w:tc>
        <w:tc>
          <w:tcPr>
            <w:tcW w:w="503" w:type="dxa"/>
            <w:shd w:val="clear" w:color="auto" w:fill="auto"/>
            <w:noWrap/>
            <w:vAlign w:val="bottom"/>
          </w:tcPr>
          <w:p w14:paraId="300D4831" w14:textId="77777777" w:rsidR="00EB1D74" w:rsidRPr="00EB1D74" w:rsidRDefault="00EB1D74" w:rsidP="00EB1D74">
            <w:pPr>
              <w:ind w:left="-210" w:right="33"/>
              <w:jc w:val="right"/>
              <w:rPr>
                <w:rFonts w:ascii="Arial" w:hAnsi="Arial" w:cs="Arial"/>
                <w:color w:val="000000" w:themeColor="text1"/>
                <w:sz w:val="11"/>
                <w:szCs w:val="11"/>
              </w:rPr>
            </w:pPr>
          </w:p>
        </w:tc>
        <w:tc>
          <w:tcPr>
            <w:tcW w:w="630" w:type="dxa"/>
            <w:shd w:val="clear" w:color="auto" w:fill="auto"/>
            <w:noWrap/>
            <w:vAlign w:val="bottom"/>
          </w:tcPr>
          <w:p w14:paraId="08974590" w14:textId="77777777" w:rsidR="00EB1D74" w:rsidRPr="00EB1D74" w:rsidRDefault="00EB1D74" w:rsidP="00EB1D74">
            <w:pPr>
              <w:ind w:left="-210" w:right="33"/>
              <w:jc w:val="right"/>
              <w:rPr>
                <w:rFonts w:ascii="Arial" w:hAnsi="Arial" w:cs="Arial"/>
                <w:color w:val="000000" w:themeColor="text1"/>
                <w:sz w:val="11"/>
                <w:szCs w:val="11"/>
              </w:rPr>
            </w:pPr>
          </w:p>
        </w:tc>
        <w:tc>
          <w:tcPr>
            <w:tcW w:w="644" w:type="dxa"/>
            <w:shd w:val="clear" w:color="auto" w:fill="auto"/>
            <w:noWrap/>
            <w:vAlign w:val="bottom"/>
          </w:tcPr>
          <w:p w14:paraId="2E545CE9" w14:textId="77777777" w:rsidR="00EB1D74" w:rsidRPr="00EB1D74" w:rsidRDefault="00EB1D74" w:rsidP="00EB1D74">
            <w:pPr>
              <w:ind w:left="-210" w:right="33"/>
              <w:jc w:val="right"/>
              <w:rPr>
                <w:rFonts w:ascii="Arial" w:hAnsi="Arial" w:cs="Arial"/>
                <w:color w:val="000000" w:themeColor="text1"/>
                <w:sz w:val="11"/>
                <w:szCs w:val="11"/>
              </w:rPr>
            </w:pPr>
          </w:p>
        </w:tc>
        <w:tc>
          <w:tcPr>
            <w:tcW w:w="783" w:type="dxa"/>
            <w:shd w:val="clear" w:color="auto" w:fill="auto"/>
            <w:noWrap/>
            <w:vAlign w:val="bottom"/>
          </w:tcPr>
          <w:p w14:paraId="757D27F0" w14:textId="77777777" w:rsidR="00EB1D74" w:rsidRPr="00EB1D74" w:rsidRDefault="00EB1D74" w:rsidP="00EB1D74">
            <w:pPr>
              <w:ind w:left="-210" w:right="33"/>
              <w:jc w:val="right"/>
              <w:rPr>
                <w:rFonts w:ascii="Arial" w:hAnsi="Arial" w:cs="Arial"/>
                <w:color w:val="000000" w:themeColor="text1"/>
                <w:sz w:val="11"/>
                <w:szCs w:val="11"/>
              </w:rPr>
            </w:pPr>
          </w:p>
        </w:tc>
        <w:tc>
          <w:tcPr>
            <w:tcW w:w="686" w:type="dxa"/>
            <w:shd w:val="clear" w:color="auto" w:fill="auto"/>
            <w:noWrap/>
            <w:vAlign w:val="bottom"/>
          </w:tcPr>
          <w:p w14:paraId="5D722576" w14:textId="77777777" w:rsidR="00EB1D74" w:rsidRPr="00EB1D74" w:rsidRDefault="00EB1D74" w:rsidP="00EB1D74">
            <w:pPr>
              <w:ind w:left="-210" w:right="33"/>
              <w:jc w:val="right"/>
              <w:rPr>
                <w:rFonts w:ascii="Arial" w:hAnsi="Arial" w:cs="Arial"/>
                <w:color w:val="000000" w:themeColor="text1"/>
                <w:sz w:val="11"/>
                <w:szCs w:val="11"/>
              </w:rPr>
            </w:pPr>
          </w:p>
        </w:tc>
        <w:tc>
          <w:tcPr>
            <w:tcW w:w="754" w:type="dxa"/>
            <w:shd w:val="clear" w:color="auto" w:fill="auto"/>
            <w:noWrap/>
            <w:vAlign w:val="bottom"/>
          </w:tcPr>
          <w:p w14:paraId="7F1402B2" w14:textId="77777777" w:rsidR="00EB1D74" w:rsidRPr="00EB1D74" w:rsidRDefault="00EB1D74" w:rsidP="00EB1D74">
            <w:pPr>
              <w:ind w:left="-210" w:right="33"/>
              <w:jc w:val="right"/>
              <w:rPr>
                <w:rFonts w:ascii="Arial" w:hAnsi="Arial" w:cs="Arial"/>
                <w:color w:val="000000" w:themeColor="text1"/>
                <w:sz w:val="11"/>
                <w:szCs w:val="11"/>
              </w:rPr>
            </w:pPr>
          </w:p>
        </w:tc>
        <w:tc>
          <w:tcPr>
            <w:tcW w:w="786" w:type="dxa"/>
            <w:shd w:val="clear" w:color="auto" w:fill="auto"/>
            <w:noWrap/>
            <w:vAlign w:val="bottom"/>
          </w:tcPr>
          <w:p w14:paraId="3DB856E8" w14:textId="77777777" w:rsidR="00EB1D74" w:rsidRPr="00EB1D74" w:rsidRDefault="00EB1D74" w:rsidP="00EB1D74">
            <w:pPr>
              <w:ind w:left="-210" w:right="33"/>
              <w:jc w:val="right"/>
              <w:rPr>
                <w:rFonts w:ascii="Arial" w:hAnsi="Arial" w:cs="Arial"/>
                <w:color w:val="000000" w:themeColor="text1"/>
                <w:sz w:val="11"/>
                <w:szCs w:val="11"/>
              </w:rPr>
            </w:pPr>
          </w:p>
        </w:tc>
        <w:tc>
          <w:tcPr>
            <w:tcW w:w="747" w:type="dxa"/>
            <w:shd w:val="clear" w:color="auto" w:fill="auto"/>
            <w:noWrap/>
            <w:vAlign w:val="bottom"/>
          </w:tcPr>
          <w:p w14:paraId="63EAE004" w14:textId="77777777" w:rsidR="00EB1D74" w:rsidRPr="00EB1D74" w:rsidRDefault="00EB1D74" w:rsidP="00EB1D74">
            <w:pPr>
              <w:ind w:left="-210" w:right="33"/>
              <w:jc w:val="right"/>
              <w:rPr>
                <w:rFonts w:ascii="Arial" w:hAnsi="Arial" w:cs="Arial"/>
                <w:color w:val="000000" w:themeColor="text1"/>
                <w:sz w:val="11"/>
                <w:szCs w:val="11"/>
              </w:rPr>
            </w:pPr>
          </w:p>
        </w:tc>
        <w:tc>
          <w:tcPr>
            <w:tcW w:w="729" w:type="dxa"/>
            <w:vAlign w:val="bottom"/>
          </w:tcPr>
          <w:p w14:paraId="44A0DC35" w14:textId="77777777" w:rsidR="00EB1D74" w:rsidRPr="00EB1D74" w:rsidRDefault="00EB1D74" w:rsidP="00EB1D74">
            <w:pPr>
              <w:ind w:left="-210" w:right="33"/>
              <w:jc w:val="right"/>
              <w:rPr>
                <w:rFonts w:ascii="Arial" w:hAnsi="Arial" w:cs="Arial"/>
                <w:color w:val="000000" w:themeColor="text1"/>
                <w:sz w:val="11"/>
                <w:szCs w:val="11"/>
              </w:rPr>
            </w:pPr>
          </w:p>
        </w:tc>
        <w:tc>
          <w:tcPr>
            <w:tcW w:w="861" w:type="dxa"/>
            <w:vAlign w:val="bottom"/>
          </w:tcPr>
          <w:p w14:paraId="6A2CC687" w14:textId="77777777" w:rsidR="00EB1D74" w:rsidRPr="00EB1D74" w:rsidRDefault="00EB1D74" w:rsidP="00EB1D74">
            <w:pPr>
              <w:ind w:left="-210" w:right="33"/>
              <w:jc w:val="right"/>
              <w:rPr>
                <w:rFonts w:ascii="Arial" w:hAnsi="Arial" w:cs="Arial"/>
                <w:color w:val="000000" w:themeColor="text1"/>
                <w:sz w:val="11"/>
                <w:szCs w:val="11"/>
              </w:rPr>
            </w:pPr>
          </w:p>
        </w:tc>
        <w:tc>
          <w:tcPr>
            <w:tcW w:w="602" w:type="dxa"/>
            <w:vAlign w:val="bottom"/>
          </w:tcPr>
          <w:p w14:paraId="52C90AC0" w14:textId="77777777" w:rsidR="00EB1D74" w:rsidRPr="00EB1D74" w:rsidRDefault="00EB1D74" w:rsidP="00EB1D74">
            <w:pPr>
              <w:ind w:left="-210" w:right="33"/>
              <w:jc w:val="right"/>
              <w:rPr>
                <w:rFonts w:ascii="Arial" w:hAnsi="Arial" w:cs="Arial"/>
                <w:color w:val="000000" w:themeColor="text1"/>
                <w:sz w:val="11"/>
                <w:szCs w:val="11"/>
              </w:rPr>
            </w:pPr>
          </w:p>
        </w:tc>
        <w:tc>
          <w:tcPr>
            <w:tcW w:w="736" w:type="dxa"/>
            <w:vAlign w:val="bottom"/>
          </w:tcPr>
          <w:p w14:paraId="05AE3C33" w14:textId="77777777" w:rsidR="00EB1D74" w:rsidRPr="00EB1D74" w:rsidRDefault="00EB1D74" w:rsidP="00EB1D74">
            <w:pPr>
              <w:ind w:left="-210" w:right="33"/>
              <w:jc w:val="right"/>
              <w:rPr>
                <w:rFonts w:ascii="Arial" w:hAnsi="Arial" w:cs="Arial"/>
                <w:color w:val="000000" w:themeColor="text1"/>
                <w:sz w:val="11"/>
                <w:szCs w:val="11"/>
              </w:rPr>
            </w:pPr>
          </w:p>
        </w:tc>
        <w:tc>
          <w:tcPr>
            <w:tcW w:w="854" w:type="dxa"/>
            <w:vAlign w:val="bottom"/>
          </w:tcPr>
          <w:p w14:paraId="084818D8" w14:textId="77777777" w:rsidR="00EB1D74" w:rsidRPr="00EB1D74" w:rsidRDefault="00EB1D74" w:rsidP="00EB1D74">
            <w:pPr>
              <w:ind w:left="-210" w:right="33"/>
              <w:jc w:val="right"/>
              <w:rPr>
                <w:rFonts w:ascii="Arial" w:hAnsi="Arial" w:cs="Arial"/>
                <w:b/>
                <w:color w:val="000000" w:themeColor="text1"/>
                <w:sz w:val="11"/>
                <w:szCs w:val="11"/>
              </w:rPr>
            </w:pPr>
          </w:p>
        </w:tc>
        <w:tc>
          <w:tcPr>
            <w:tcW w:w="712" w:type="dxa"/>
            <w:vAlign w:val="bottom"/>
          </w:tcPr>
          <w:p w14:paraId="50EDBF4E" w14:textId="77777777" w:rsidR="00EB1D74" w:rsidRPr="00EB1D74" w:rsidRDefault="00EB1D74" w:rsidP="00EB1D74">
            <w:pPr>
              <w:ind w:left="-210" w:right="33"/>
              <w:jc w:val="right"/>
              <w:rPr>
                <w:rFonts w:ascii="Arial" w:hAnsi="Arial" w:cs="Arial"/>
                <w:b/>
                <w:color w:val="000000" w:themeColor="text1"/>
                <w:sz w:val="11"/>
                <w:szCs w:val="11"/>
              </w:rPr>
            </w:pPr>
          </w:p>
        </w:tc>
        <w:tc>
          <w:tcPr>
            <w:tcW w:w="732" w:type="dxa"/>
            <w:vAlign w:val="bottom"/>
          </w:tcPr>
          <w:p w14:paraId="4BD0ECF3" w14:textId="77777777" w:rsidR="00EB1D74" w:rsidRPr="00EB1D74" w:rsidRDefault="00EB1D74" w:rsidP="00EB1D74">
            <w:pPr>
              <w:ind w:left="-210" w:right="33"/>
              <w:jc w:val="right"/>
              <w:rPr>
                <w:rFonts w:ascii="Arial" w:hAnsi="Arial" w:cs="Arial"/>
                <w:b/>
                <w:color w:val="000000" w:themeColor="text1"/>
                <w:sz w:val="11"/>
                <w:szCs w:val="11"/>
              </w:rPr>
            </w:pPr>
          </w:p>
        </w:tc>
      </w:tr>
      <w:tr w:rsidR="00EB1D74" w:rsidRPr="00EB1D74" w14:paraId="66756775" w14:textId="77777777" w:rsidTr="003621F8">
        <w:trPr>
          <w:trHeight w:val="113"/>
        </w:trPr>
        <w:tc>
          <w:tcPr>
            <w:tcW w:w="518" w:type="dxa"/>
          </w:tcPr>
          <w:p w14:paraId="4FC1DEEE" w14:textId="77777777" w:rsidR="00EB1D74" w:rsidRPr="00EB1D74" w:rsidRDefault="00EB1D74" w:rsidP="00EB1D74">
            <w:pPr>
              <w:rPr>
                <w:rFonts w:ascii="Arial" w:hAnsi="Arial" w:cs="Arial"/>
                <w:color w:val="000000" w:themeColor="text1"/>
                <w:sz w:val="11"/>
                <w:szCs w:val="11"/>
              </w:rPr>
            </w:pPr>
          </w:p>
        </w:tc>
        <w:tc>
          <w:tcPr>
            <w:tcW w:w="2072" w:type="dxa"/>
            <w:shd w:val="clear" w:color="auto" w:fill="auto"/>
            <w:noWrap/>
            <w:vAlign w:val="bottom"/>
          </w:tcPr>
          <w:p w14:paraId="26B8C089" w14:textId="5CCD6C55" w:rsidR="00EB1D74" w:rsidRPr="00EB1D74" w:rsidRDefault="00EB1D74" w:rsidP="00EB1D74">
            <w:pPr>
              <w:rPr>
                <w:rFonts w:ascii="Arial" w:hAnsi="Arial" w:cs="Arial"/>
                <w:color w:val="000000" w:themeColor="text1"/>
                <w:sz w:val="11"/>
                <w:szCs w:val="11"/>
              </w:rPr>
            </w:pPr>
            <w:r w:rsidRPr="00EB1D74">
              <w:rPr>
                <w:rFonts w:ascii="Arial" w:hAnsi="Arial" w:cs="Arial"/>
                <w:color w:val="000000" w:themeColor="text1"/>
                <w:sz w:val="11"/>
                <w:szCs w:val="11"/>
              </w:rPr>
              <w:t>Dönem İçindeki Değişimler</w:t>
            </w:r>
          </w:p>
        </w:tc>
        <w:tc>
          <w:tcPr>
            <w:tcW w:w="672" w:type="dxa"/>
            <w:shd w:val="clear" w:color="auto" w:fill="auto"/>
            <w:noWrap/>
            <w:vAlign w:val="bottom"/>
          </w:tcPr>
          <w:p w14:paraId="18BF14E0"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75908553" w14:textId="77777777" w:rsidR="00EB1D74" w:rsidRPr="00EB1D74" w:rsidRDefault="00EB1D74" w:rsidP="00EB1D74">
            <w:pPr>
              <w:ind w:left="-210" w:right="33"/>
              <w:jc w:val="right"/>
              <w:rPr>
                <w:rFonts w:ascii="Arial" w:hAnsi="Arial" w:cs="Arial"/>
                <w:color w:val="000000" w:themeColor="text1"/>
                <w:sz w:val="11"/>
                <w:szCs w:val="11"/>
              </w:rPr>
            </w:pPr>
          </w:p>
        </w:tc>
        <w:tc>
          <w:tcPr>
            <w:tcW w:w="644" w:type="dxa"/>
            <w:shd w:val="clear" w:color="auto" w:fill="auto"/>
            <w:noWrap/>
            <w:vAlign w:val="bottom"/>
          </w:tcPr>
          <w:p w14:paraId="4457CAF2" w14:textId="77777777" w:rsidR="00EB1D74" w:rsidRPr="00EB1D74" w:rsidRDefault="00EB1D74" w:rsidP="00EB1D74">
            <w:pPr>
              <w:ind w:left="-210" w:right="33"/>
              <w:jc w:val="right"/>
              <w:rPr>
                <w:rFonts w:ascii="Arial" w:hAnsi="Arial" w:cs="Arial"/>
                <w:color w:val="000000" w:themeColor="text1"/>
                <w:sz w:val="11"/>
                <w:szCs w:val="11"/>
              </w:rPr>
            </w:pPr>
          </w:p>
        </w:tc>
        <w:tc>
          <w:tcPr>
            <w:tcW w:w="589" w:type="dxa"/>
            <w:shd w:val="clear" w:color="auto" w:fill="auto"/>
            <w:noWrap/>
            <w:vAlign w:val="bottom"/>
          </w:tcPr>
          <w:p w14:paraId="77118140" w14:textId="77777777" w:rsidR="00EB1D74" w:rsidRPr="00EB1D74" w:rsidRDefault="00EB1D74" w:rsidP="00EB1D74">
            <w:pPr>
              <w:ind w:left="-210" w:right="33"/>
              <w:jc w:val="right"/>
              <w:rPr>
                <w:rFonts w:ascii="Arial" w:hAnsi="Arial" w:cs="Arial"/>
                <w:color w:val="000000" w:themeColor="text1"/>
                <w:sz w:val="11"/>
                <w:szCs w:val="11"/>
              </w:rPr>
            </w:pPr>
          </w:p>
        </w:tc>
        <w:tc>
          <w:tcPr>
            <w:tcW w:w="503" w:type="dxa"/>
            <w:shd w:val="clear" w:color="auto" w:fill="auto"/>
            <w:noWrap/>
            <w:vAlign w:val="bottom"/>
          </w:tcPr>
          <w:p w14:paraId="75985E32" w14:textId="77777777" w:rsidR="00EB1D74" w:rsidRPr="00EB1D74" w:rsidRDefault="00EB1D74" w:rsidP="00EB1D74">
            <w:pPr>
              <w:ind w:left="-210" w:right="33"/>
              <w:jc w:val="right"/>
              <w:rPr>
                <w:rFonts w:ascii="Arial" w:hAnsi="Arial" w:cs="Arial"/>
                <w:color w:val="000000" w:themeColor="text1"/>
                <w:sz w:val="11"/>
                <w:szCs w:val="11"/>
              </w:rPr>
            </w:pPr>
          </w:p>
        </w:tc>
        <w:tc>
          <w:tcPr>
            <w:tcW w:w="630" w:type="dxa"/>
            <w:shd w:val="clear" w:color="auto" w:fill="auto"/>
            <w:noWrap/>
            <w:vAlign w:val="bottom"/>
          </w:tcPr>
          <w:p w14:paraId="71629E5F" w14:textId="77777777" w:rsidR="00EB1D74" w:rsidRPr="00EB1D74" w:rsidRDefault="00EB1D74" w:rsidP="00EB1D74">
            <w:pPr>
              <w:ind w:left="-210" w:right="33"/>
              <w:jc w:val="right"/>
              <w:rPr>
                <w:rFonts w:ascii="Arial" w:hAnsi="Arial" w:cs="Arial"/>
                <w:color w:val="000000" w:themeColor="text1"/>
                <w:sz w:val="11"/>
                <w:szCs w:val="11"/>
              </w:rPr>
            </w:pPr>
          </w:p>
        </w:tc>
        <w:tc>
          <w:tcPr>
            <w:tcW w:w="644" w:type="dxa"/>
            <w:shd w:val="clear" w:color="auto" w:fill="auto"/>
            <w:noWrap/>
            <w:vAlign w:val="bottom"/>
          </w:tcPr>
          <w:p w14:paraId="6F62863D" w14:textId="77777777" w:rsidR="00EB1D74" w:rsidRPr="00EB1D74" w:rsidRDefault="00EB1D74" w:rsidP="00EB1D74">
            <w:pPr>
              <w:ind w:left="-210" w:right="33"/>
              <w:jc w:val="right"/>
              <w:rPr>
                <w:rFonts w:ascii="Arial" w:hAnsi="Arial" w:cs="Arial"/>
                <w:color w:val="000000" w:themeColor="text1"/>
                <w:sz w:val="11"/>
                <w:szCs w:val="11"/>
              </w:rPr>
            </w:pPr>
          </w:p>
        </w:tc>
        <w:tc>
          <w:tcPr>
            <w:tcW w:w="783" w:type="dxa"/>
            <w:shd w:val="clear" w:color="auto" w:fill="auto"/>
            <w:noWrap/>
            <w:vAlign w:val="bottom"/>
          </w:tcPr>
          <w:p w14:paraId="31C4C95F" w14:textId="77777777" w:rsidR="00EB1D74" w:rsidRPr="00EB1D74" w:rsidRDefault="00EB1D74" w:rsidP="00EB1D74">
            <w:pPr>
              <w:ind w:left="-210" w:right="33"/>
              <w:jc w:val="right"/>
              <w:rPr>
                <w:rFonts w:ascii="Arial" w:hAnsi="Arial" w:cs="Arial"/>
                <w:color w:val="000000" w:themeColor="text1"/>
                <w:sz w:val="11"/>
                <w:szCs w:val="11"/>
              </w:rPr>
            </w:pPr>
          </w:p>
        </w:tc>
        <w:tc>
          <w:tcPr>
            <w:tcW w:w="686" w:type="dxa"/>
            <w:shd w:val="clear" w:color="auto" w:fill="auto"/>
            <w:noWrap/>
            <w:vAlign w:val="bottom"/>
          </w:tcPr>
          <w:p w14:paraId="656E1B0D" w14:textId="77777777" w:rsidR="00EB1D74" w:rsidRPr="00EB1D74" w:rsidRDefault="00EB1D74" w:rsidP="00EB1D74">
            <w:pPr>
              <w:ind w:left="-210" w:right="33"/>
              <w:jc w:val="right"/>
              <w:rPr>
                <w:rFonts w:ascii="Arial" w:hAnsi="Arial" w:cs="Arial"/>
                <w:color w:val="000000" w:themeColor="text1"/>
                <w:sz w:val="11"/>
                <w:szCs w:val="11"/>
              </w:rPr>
            </w:pPr>
          </w:p>
        </w:tc>
        <w:tc>
          <w:tcPr>
            <w:tcW w:w="754" w:type="dxa"/>
            <w:shd w:val="clear" w:color="auto" w:fill="auto"/>
            <w:noWrap/>
            <w:vAlign w:val="bottom"/>
          </w:tcPr>
          <w:p w14:paraId="4C109DE2" w14:textId="77777777" w:rsidR="00EB1D74" w:rsidRPr="00EB1D74" w:rsidRDefault="00EB1D74" w:rsidP="00EB1D74">
            <w:pPr>
              <w:ind w:left="-210" w:right="33"/>
              <w:jc w:val="right"/>
              <w:rPr>
                <w:rFonts w:ascii="Arial" w:hAnsi="Arial" w:cs="Arial"/>
                <w:color w:val="000000" w:themeColor="text1"/>
                <w:sz w:val="11"/>
                <w:szCs w:val="11"/>
              </w:rPr>
            </w:pPr>
          </w:p>
        </w:tc>
        <w:tc>
          <w:tcPr>
            <w:tcW w:w="786" w:type="dxa"/>
            <w:shd w:val="clear" w:color="auto" w:fill="auto"/>
            <w:noWrap/>
            <w:vAlign w:val="bottom"/>
          </w:tcPr>
          <w:p w14:paraId="3485D0FA" w14:textId="77777777" w:rsidR="00EB1D74" w:rsidRPr="00EB1D74" w:rsidRDefault="00EB1D74" w:rsidP="00EB1D74">
            <w:pPr>
              <w:ind w:left="-210" w:right="33"/>
              <w:jc w:val="right"/>
              <w:rPr>
                <w:rFonts w:ascii="Arial" w:hAnsi="Arial" w:cs="Arial"/>
                <w:color w:val="000000" w:themeColor="text1"/>
                <w:sz w:val="11"/>
                <w:szCs w:val="11"/>
              </w:rPr>
            </w:pPr>
          </w:p>
        </w:tc>
        <w:tc>
          <w:tcPr>
            <w:tcW w:w="747" w:type="dxa"/>
            <w:shd w:val="clear" w:color="auto" w:fill="auto"/>
            <w:noWrap/>
            <w:vAlign w:val="bottom"/>
          </w:tcPr>
          <w:p w14:paraId="0CAED38D" w14:textId="77777777" w:rsidR="00EB1D74" w:rsidRPr="00EB1D74" w:rsidRDefault="00EB1D74" w:rsidP="00EB1D74">
            <w:pPr>
              <w:ind w:left="-210" w:right="33"/>
              <w:jc w:val="right"/>
              <w:rPr>
                <w:rFonts w:ascii="Arial" w:hAnsi="Arial" w:cs="Arial"/>
                <w:color w:val="000000" w:themeColor="text1"/>
                <w:sz w:val="11"/>
                <w:szCs w:val="11"/>
              </w:rPr>
            </w:pPr>
          </w:p>
        </w:tc>
        <w:tc>
          <w:tcPr>
            <w:tcW w:w="729" w:type="dxa"/>
            <w:vAlign w:val="bottom"/>
          </w:tcPr>
          <w:p w14:paraId="29F67BB3" w14:textId="77777777" w:rsidR="00EB1D74" w:rsidRPr="00EB1D74" w:rsidRDefault="00EB1D74" w:rsidP="00EB1D74">
            <w:pPr>
              <w:ind w:left="-210" w:right="33"/>
              <w:jc w:val="right"/>
              <w:rPr>
                <w:rFonts w:ascii="Arial" w:hAnsi="Arial" w:cs="Arial"/>
                <w:color w:val="000000" w:themeColor="text1"/>
                <w:sz w:val="11"/>
                <w:szCs w:val="11"/>
              </w:rPr>
            </w:pPr>
          </w:p>
        </w:tc>
        <w:tc>
          <w:tcPr>
            <w:tcW w:w="861" w:type="dxa"/>
            <w:vAlign w:val="bottom"/>
          </w:tcPr>
          <w:p w14:paraId="6FF453B2" w14:textId="77777777" w:rsidR="00EB1D74" w:rsidRPr="00EB1D74" w:rsidRDefault="00EB1D74" w:rsidP="00EB1D74">
            <w:pPr>
              <w:ind w:left="-210" w:right="33"/>
              <w:jc w:val="right"/>
              <w:rPr>
                <w:rFonts w:ascii="Arial" w:hAnsi="Arial" w:cs="Arial"/>
                <w:color w:val="000000" w:themeColor="text1"/>
                <w:sz w:val="11"/>
                <w:szCs w:val="11"/>
              </w:rPr>
            </w:pPr>
          </w:p>
        </w:tc>
        <w:tc>
          <w:tcPr>
            <w:tcW w:w="602" w:type="dxa"/>
            <w:vAlign w:val="bottom"/>
          </w:tcPr>
          <w:p w14:paraId="0B3BD36C" w14:textId="77777777" w:rsidR="00EB1D74" w:rsidRPr="00EB1D74" w:rsidRDefault="00EB1D74" w:rsidP="00EB1D74">
            <w:pPr>
              <w:ind w:left="-210" w:right="33"/>
              <w:jc w:val="right"/>
              <w:rPr>
                <w:rFonts w:ascii="Arial" w:hAnsi="Arial" w:cs="Arial"/>
                <w:color w:val="000000" w:themeColor="text1"/>
                <w:sz w:val="11"/>
                <w:szCs w:val="11"/>
              </w:rPr>
            </w:pPr>
          </w:p>
        </w:tc>
        <w:tc>
          <w:tcPr>
            <w:tcW w:w="736" w:type="dxa"/>
            <w:vAlign w:val="bottom"/>
          </w:tcPr>
          <w:p w14:paraId="112A7E2D" w14:textId="77777777" w:rsidR="00EB1D74" w:rsidRPr="00EB1D74" w:rsidRDefault="00EB1D74" w:rsidP="00EB1D74">
            <w:pPr>
              <w:ind w:left="-210" w:right="33"/>
              <w:jc w:val="right"/>
              <w:rPr>
                <w:rFonts w:ascii="Arial" w:hAnsi="Arial" w:cs="Arial"/>
                <w:color w:val="000000" w:themeColor="text1"/>
                <w:sz w:val="11"/>
                <w:szCs w:val="11"/>
              </w:rPr>
            </w:pPr>
          </w:p>
        </w:tc>
        <w:tc>
          <w:tcPr>
            <w:tcW w:w="854" w:type="dxa"/>
            <w:vAlign w:val="bottom"/>
          </w:tcPr>
          <w:p w14:paraId="263730B5" w14:textId="77777777" w:rsidR="00EB1D74" w:rsidRPr="00EB1D74" w:rsidRDefault="00EB1D74" w:rsidP="00EB1D74">
            <w:pPr>
              <w:ind w:left="-210" w:right="33"/>
              <w:jc w:val="right"/>
              <w:rPr>
                <w:rFonts w:ascii="Arial" w:hAnsi="Arial" w:cs="Arial"/>
                <w:b/>
                <w:color w:val="000000" w:themeColor="text1"/>
                <w:sz w:val="11"/>
                <w:szCs w:val="11"/>
              </w:rPr>
            </w:pPr>
          </w:p>
        </w:tc>
        <w:tc>
          <w:tcPr>
            <w:tcW w:w="712" w:type="dxa"/>
            <w:vAlign w:val="bottom"/>
          </w:tcPr>
          <w:p w14:paraId="2E54579D" w14:textId="77777777" w:rsidR="00EB1D74" w:rsidRPr="00EB1D74" w:rsidRDefault="00EB1D74" w:rsidP="00EB1D74">
            <w:pPr>
              <w:ind w:left="-210" w:right="33"/>
              <w:jc w:val="right"/>
              <w:rPr>
                <w:rFonts w:ascii="Arial" w:hAnsi="Arial" w:cs="Arial"/>
                <w:b/>
                <w:color w:val="000000" w:themeColor="text1"/>
                <w:sz w:val="11"/>
                <w:szCs w:val="11"/>
              </w:rPr>
            </w:pPr>
          </w:p>
        </w:tc>
        <w:tc>
          <w:tcPr>
            <w:tcW w:w="732" w:type="dxa"/>
            <w:vAlign w:val="bottom"/>
          </w:tcPr>
          <w:p w14:paraId="74B1DCED" w14:textId="77777777" w:rsidR="00EB1D74" w:rsidRPr="00EB1D74" w:rsidRDefault="00EB1D74" w:rsidP="00EB1D74">
            <w:pPr>
              <w:ind w:left="-210" w:right="33"/>
              <w:jc w:val="right"/>
              <w:rPr>
                <w:rFonts w:ascii="Arial" w:hAnsi="Arial" w:cs="Arial"/>
                <w:b/>
                <w:color w:val="000000" w:themeColor="text1"/>
                <w:sz w:val="11"/>
                <w:szCs w:val="11"/>
              </w:rPr>
            </w:pPr>
          </w:p>
        </w:tc>
      </w:tr>
      <w:tr w:rsidR="00EB1D74" w:rsidRPr="00EB1D74" w14:paraId="47D0E1B4" w14:textId="77777777" w:rsidTr="003621F8">
        <w:trPr>
          <w:trHeight w:val="113"/>
        </w:trPr>
        <w:tc>
          <w:tcPr>
            <w:tcW w:w="518" w:type="dxa"/>
            <w:shd w:val="clear" w:color="auto" w:fill="FFFFFF"/>
          </w:tcPr>
          <w:p w14:paraId="13B24386" w14:textId="6BC36E67" w:rsidR="00EB1D74" w:rsidRPr="00EB1D74" w:rsidRDefault="00EB1D74" w:rsidP="00EB1D74">
            <w:pPr>
              <w:rPr>
                <w:rFonts w:ascii="Arial" w:hAnsi="Arial" w:cs="Arial"/>
                <w:color w:val="000000" w:themeColor="text1"/>
                <w:sz w:val="11"/>
                <w:szCs w:val="11"/>
              </w:rPr>
            </w:pPr>
            <w:r w:rsidRPr="00EB1D74">
              <w:rPr>
                <w:rFonts w:ascii="Arial" w:hAnsi="Arial" w:cs="Arial"/>
                <w:b/>
                <w:bCs/>
                <w:color w:val="000000" w:themeColor="text1"/>
                <w:sz w:val="11"/>
                <w:szCs w:val="11"/>
              </w:rPr>
              <w:t>II.</w:t>
            </w:r>
          </w:p>
        </w:tc>
        <w:tc>
          <w:tcPr>
            <w:tcW w:w="2072" w:type="dxa"/>
            <w:shd w:val="clear" w:color="auto" w:fill="FFFFFF"/>
            <w:noWrap/>
            <w:vAlign w:val="bottom"/>
          </w:tcPr>
          <w:p w14:paraId="410EDAFB" w14:textId="5B92396F" w:rsidR="00EB1D74" w:rsidRPr="00EB1D74" w:rsidRDefault="00EB1D74" w:rsidP="00EB1D74">
            <w:pPr>
              <w:rPr>
                <w:rFonts w:ascii="Arial" w:hAnsi="Arial" w:cs="Arial"/>
                <w:color w:val="000000" w:themeColor="text1"/>
                <w:sz w:val="11"/>
                <w:szCs w:val="11"/>
              </w:rPr>
            </w:pPr>
            <w:r w:rsidRPr="00EB1D74">
              <w:rPr>
                <w:rFonts w:ascii="Arial" w:hAnsi="Arial" w:cs="Arial"/>
                <w:color w:val="000000" w:themeColor="text1"/>
                <w:sz w:val="11"/>
                <w:szCs w:val="11"/>
              </w:rPr>
              <w:t>Birleşmeden Kaynaklanan Artış/Azalış</w:t>
            </w:r>
          </w:p>
        </w:tc>
        <w:tc>
          <w:tcPr>
            <w:tcW w:w="672" w:type="dxa"/>
            <w:shd w:val="clear" w:color="auto" w:fill="auto"/>
            <w:noWrap/>
            <w:vAlign w:val="bottom"/>
          </w:tcPr>
          <w:p w14:paraId="71F3A31A"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2AC50712" w14:textId="11FA637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63AD034C" w14:textId="5B9B32A7"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7F645891" w14:textId="6A5EFB6D"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47A6AA56" w14:textId="33ECB0D7"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5FE1823A" w14:textId="7E6C2C1E"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694DD4DE" w14:textId="7A7CFF89"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69EC34C5" w14:textId="271BF56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86" w:type="dxa"/>
            <w:shd w:val="clear" w:color="auto" w:fill="auto"/>
            <w:noWrap/>
            <w:vAlign w:val="bottom"/>
          </w:tcPr>
          <w:p w14:paraId="25B14787" w14:textId="50C47590"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54" w:type="dxa"/>
            <w:shd w:val="clear" w:color="auto" w:fill="auto"/>
            <w:noWrap/>
            <w:vAlign w:val="bottom"/>
          </w:tcPr>
          <w:p w14:paraId="1D11D758" w14:textId="5319365F"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6" w:type="dxa"/>
            <w:shd w:val="clear" w:color="auto" w:fill="auto"/>
            <w:noWrap/>
            <w:vAlign w:val="bottom"/>
          </w:tcPr>
          <w:p w14:paraId="507F0184" w14:textId="226B098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47" w:type="dxa"/>
            <w:shd w:val="clear" w:color="auto" w:fill="auto"/>
            <w:noWrap/>
            <w:vAlign w:val="bottom"/>
          </w:tcPr>
          <w:p w14:paraId="336A07C9" w14:textId="79DB116E"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29" w:type="dxa"/>
            <w:vAlign w:val="bottom"/>
          </w:tcPr>
          <w:p w14:paraId="05B973E7" w14:textId="6A969AD5"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61" w:type="dxa"/>
            <w:vAlign w:val="bottom"/>
          </w:tcPr>
          <w:p w14:paraId="36A01C24" w14:textId="6A199C6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376465E6" w14:textId="20861239"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21A5F3B6" w14:textId="0D1FF2A5"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768347B5" w14:textId="7757B8E7"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12" w:type="dxa"/>
            <w:vAlign w:val="bottom"/>
          </w:tcPr>
          <w:p w14:paraId="2562EC9B" w14:textId="77777777" w:rsidR="00EB1D74" w:rsidRPr="00EB1D74" w:rsidRDefault="00EB1D74" w:rsidP="00EB1D74">
            <w:pPr>
              <w:ind w:left="-210" w:right="33"/>
              <w:jc w:val="right"/>
              <w:rPr>
                <w:rFonts w:ascii="Arial" w:hAnsi="Arial" w:cs="Arial"/>
                <w:b/>
                <w:sz w:val="11"/>
                <w:szCs w:val="11"/>
              </w:rPr>
            </w:pPr>
            <w:r w:rsidRPr="00EB1D74">
              <w:rPr>
                <w:rFonts w:ascii="Arial" w:hAnsi="Arial" w:cs="Arial"/>
                <w:b/>
                <w:sz w:val="11"/>
                <w:szCs w:val="11"/>
              </w:rPr>
              <w:t>-</w:t>
            </w:r>
          </w:p>
        </w:tc>
        <w:tc>
          <w:tcPr>
            <w:tcW w:w="732" w:type="dxa"/>
            <w:vAlign w:val="bottom"/>
          </w:tcPr>
          <w:p w14:paraId="5F1BC7E7" w14:textId="77777777" w:rsidR="00EB1D74" w:rsidRPr="00EB1D74" w:rsidRDefault="00EB1D74" w:rsidP="00EB1D74">
            <w:pPr>
              <w:ind w:left="-210" w:right="33"/>
              <w:jc w:val="right"/>
              <w:rPr>
                <w:rFonts w:ascii="Arial" w:hAnsi="Arial" w:cs="Arial"/>
                <w:b/>
                <w:sz w:val="11"/>
                <w:szCs w:val="11"/>
              </w:rPr>
            </w:pPr>
            <w:r w:rsidRPr="00EB1D74">
              <w:rPr>
                <w:rFonts w:ascii="Arial" w:hAnsi="Arial" w:cs="Arial"/>
                <w:b/>
                <w:sz w:val="11"/>
                <w:szCs w:val="11"/>
              </w:rPr>
              <w:t>-</w:t>
            </w:r>
          </w:p>
        </w:tc>
      </w:tr>
      <w:tr w:rsidR="00EB1D74" w:rsidRPr="00EB1D74" w14:paraId="12D123B6" w14:textId="77777777" w:rsidTr="003621F8">
        <w:trPr>
          <w:trHeight w:val="113"/>
        </w:trPr>
        <w:tc>
          <w:tcPr>
            <w:tcW w:w="518" w:type="dxa"/>
          </w:tcPr>
          <w:p w14:paraId="64C28010" w14:textId="436F4B65" w:rsidR="00EB1D74" w:rsidRPr="00EB1D74" w:rsidRDefault="00EB1D74" w:rsidP="00EB1D74">
            <w:pPr>
              <w:rPr>
                <w:rFonts w:ascii="Arial" w:hAnsi="Arial" w:cs="Arial"/>
                <w:color w:val="000000" w:themeColor="text1"/>
                <w:sz w:val="11"/>
                <w:szCs w:val="11"/>
              </w:rPr>
            </w:pPr>
            <w:r w:rsidRPr="00EB1D74">
              <w:rPr>
                <w:rFonts w:ascii="Arial" w:hAnsi="Arial" w:cs="Arial"/>
                <w:b/>
                <w:bCs/>
                <w:color w:val="000000" w:themeColor="text1"/>
                <w:sz w:val="11"/>
                <w:szCs w:val="11"/>
              </w:rPr>
              <w:t>III.</w:t>
            </w:r>
          </w:p>
        </w:tc>
        <w:tc>
          <w:tcPr>
            <w:tcW w:w="2072" w:type="dxa"/>
            <w:shd w:val="clear" w:color="auto" w:fill="auto"/>
            <w:noWrap/>
            <w:vAlign w:val="bottom"/>
          </w:tcPr>
          <w:p w14:paraId="336F88BD" w14:textId="38D52A3F" w:rsidR="00EB1D74" w:rsidRPr="00EB1D74" w:rsidRDefault="00EB1D74" w:rsidP="00EB1D74">
            <w:pPr>
              <w:rPr>
                <w:rFonts w:ascii="Arial" w:hAnsi="Arial" w:cs="Arial"/>
                <w:color w:val="000000" w:themeColor="text1"/>
                <w:sz w:val="11"/>
                <w:szCs w:val="11"/>
              </w:rPr>
            </w:pPr>
            <w:r w:rsidRPr="00EB1D74">
              <w:rPr>
                <w:rFonts w:ascii="Arial" w:hAnsi="Arial" w:cs="Arial"/>
                <w:color w:val="000000" w:themeColor="text1"/>
                <w:sz w:val="11"/>
                <w:szCs w:val="11"/>
              </w:rPr>
              <w:t>Menkul Değerler Değerleme Farkları</w:t>
            </w:r>
          </w:p>
        </w:tc>
        <w:tc>
          <w:tcPr>
            <w:tcW w:w="672" w:type="dxa"/>
            <w:shd w:val="clear" w:color="auto" w:fill="auto"/>
            <w:noWrap/>
            <w:vAlign w:val="bottom"/>
          </w:tcPr>
          <w:p w14:paraId="58DD8609"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456BFD22" w14:textId="4A47637E"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5ADAD079" w14:textId="0FBBF543"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177CAAF8" w14:textId="3AE2F5C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24B7ACFC" w14:textId="432DCA9F"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3573FE90" w14:textId="2DBB874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3DF9AAF0" w14:textId="120CD4C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2E1F7DC0" w14:textId="2199840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86" w:type="dxa"/>
            <w:shd w:val="clear" w:color="auto" w:fill="auto"/>
            <w:noWrap/>
            <w:vAlign w:val="bottom"/>
          </w:tcPr>
          <w:p w14:paraId="0927E9F2" w14:textId="42F57EBC"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54" w:type="dxa"/>
            <w:shd w:val="clear" w:color="auto" w:fill="auto"/>
            <w:noWrap/>
            <w:vAlign w:val="bottom"/>
          </w:tcPr>
          <w:p w14:paraId="5B46AF6C" w14:textId="62CB6A93"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6" w:type="dxa"/>
            <w:shd w:val="clear" w:color="auto" w:fill="auto"/>
            <w:noWrap/>
            <w:vAlign w:val="bottom"/>
          </w:tcPr>
          <w:p w14:paraId="41C49927" w14:textId="7BE8F31E"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47" w:type="dxa"/>
            <w:shd w:val="clear" w:color="auto" w:fill="auto"/>
            <w:noWrap/>
            <w:vAlign w:val="bottom"/>
          </w:tcPr>
          <w:p w14:paraId="2E343B9F"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(1.987)</w:t>
            </w:r>
          </w:p>
        </w:tc>
        <w:tc>
          <w:tcPr>
            <w:tcW w:w="729" w:type="dxa"/>
            <w:vAlign w:val="bottom"/>
          </w:tcPr>
          <w:p w14:paraId="24DFFD0F" w14:textId="1D934E2D"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61" w:type="dxa"/>
            <w:vAlign w:val="bottom"/>
          </w:tcPr>
          <w:p w14:paraId="3FFBE810" w14:textId="7F88981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3E028FD2" w14:textId="3F7CCFF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0354353F" w14:textId="2DA943C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508B7014"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(1.987)</w:t>
            </w:r>
          </w:p>
        </w:tc>
        <w:tc>
          <w:tcPr>
            <w:tcW w:w="712" w:type="dxa"/>
            <w:vAlign w:val="bottom"/>
          </w:tcPr>
          <w:p w14:paraId="10577FF8" w14:textId="77777777" w:rsidR="00EB1D74" w:rsidRPr="00EB1D74" w:rsidRDefault="00EB1D74" w:rsidP="00EB1D74">
            <w:pPr>
              <w:ind w:left="-210" w:right="33"/>
              <w:jc w:val="right"/>
              <w:rPr>
                <w:rFonts w:ascii="Arial" w:hAnsi="Arial" w:cs="Arial"/>
                <w:b/>
                <w:sz w:val="11"/>
                <w:szCs w:val="11"/>
              </w:rPr>
            </w:pPr>
            <w:r w:rsidRPr="00EB1D74">
              <w:rPr>
                <w:rFonts w:ascii="Arial" w:hAnsi="Arial" w:cs="Arial"/>
                <w:b/>
                <w:sz w:val="11"/>
                <w:szCs w:val="11"/>
              </w:rPr>
              <w:t>-</w:t>
            </w:r>
          </w:p>
        </w:tc>
        <w:tc>
          <w:tcPr>
            <w:tcW w:w="732" w:type="dxa"/>
            <w:vAlign w:val="bottom"/>
          </w:tcPr>
          <w:p w14:paraId="07D50944"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(1.987)</w:t>
            </w:r>
          </w:p>
        </w:tc>
      </w:tr>
      <w:tr w:rsidR="00EB1D74" w:rsidRPr="00EB1D74" w14:paraId="5F3A8AD8" w14:textId="77777777" w:rsidTr="003621F8">
        <w:trPr>
          <w:trHeight w:val="113"/>
        </w:trPr>
        <w:tc>
          <w:tcPr>
            <w:tcW w:w="518" w:type="dxa"/>
            <w:shd w:val="clear" w:color="auto" w:fill="FFFFFF"/>
          </w:tcPr>
          <w:p w14:paraId="68C47563" w14:textId="1FAC43C6" w:rsidR="00EB1D74" w:rsidRPr="00EB1D74" w:rsidRDefault="00EB1D74" w:rsidP="00EB1D74">
            <w:pPr>
              <w:rPr>
                <w:rFonts w:ascii="Arial" w:hAnsi="Arial" w:cs="Arial"/>
                <w:color w:val="000000" w:themeColor="text1"/>
                <w:sz w:val="11"/>
                <w:szCs w:val="11"/>
              </w:rPr>
            </w:pPr>
            <w:r w:rsidRPr="00EB1D74">
              <w:rPr>
                <w:rFonts w:ascii="Arial" w:hAnsi="Arial" w:cs="Arial"/>
                <w:b/>
                <w:bCs/>
                <w:color w:val="000000" w:themeColor="text1"/>
                <w:sz w:val="11"/>
                <w:szCs w:val="11"/>
              </w:rPr>
              <w:t>IV.</w:t>
            </w:r>
          </w:p>
        </w:tc>
        <w:tc>
          <w:tcPr>
            <w:tcW w:w="2072" w:type="dxa"/>
            <w:shd w:val="clear" w:color="auto" w:fill="FFFFFF"/>
            <w:noWrap/>
            <w:vAlign w:val="bottom"/>
          </w:tcPr>
          <w:p w14:paraId="7C53C4D2" w14:textId="14B7C31A" w:rsidR="00EB1D74" w:rsidRPr="00EB1D74" w:rsidRDefault="00EB1D74" w:rsidP="00EB1D74">
            <w:pPr>
              <w:rPr>
                <w:rFonts w:ascii="Arial" w:hAnsi="Arial" w:cs="Arial"/>
                <w:color w:val="000000" w:themeColor="text1"/>
                <w:sz w:val="11"/>
                <w:szCs w:val="11"/>
              </w:rPr>
            </w:pPr>
            <w:r w:rsidRPr="00EB1D74">
              <w:rPr>
                <w:rFonts w:ascii="Arial" w:hAnsi="Arial" w:cs="Arial"/>
                <w:color w:val="000000" w:themeColor="text1"/>
                <w:sz w:val="11"/>
                <w:szCs w:val="11"/>
              </w:rPr>
              <w:t>Riskten Korunma Fonları (Etkin kısım)</w:t>
            </w:r>
          </w:p>
        </w:tc>
        <w:tc>
          <w:tcPr>
            <w:tcW w:w="672" w:type="dxa"/>
            <w:shd w:val="clear" w:color="auto" w:fill="auto"/>
            <w:noWrap/>
            <w:vAlign w:val="bottom"/>
          </w:tcPr>
          <w:p w14:paraId="34B2A5F9"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44961AB2" w14:textId="2A66408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4D8B0551" w14:textId="6A98A6E5"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6957C86B" w14:textId="3E142A60"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67B0A276" w14:textId="748A12A2"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7E5570CA" w14:textId="5DF2968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2ED4F31D" w14:textId="372FACA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3A7F7195" w14:textId="00988B9B"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86" w:type="dxa"/>
            <w:shd w:val="clear" w:color="auto" w:fill="auto"/>
            <w:noWrap/>
            <w:vAlign w:val="bottom"/>
          </w:tcPr>
          <w:p w14:paraId="463536FF" w14:textId="180969D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54" w:type="dxa"/>
            <w:shd w:val="clear" w:color="auto" w:fill="auto"/>
            <w:noWrap/>
            <w:vAlign w:val="bottom"/>
          </w:tcPr>
          <w:p w14:paraId="028BB4A0" w14:textId="5F10F412"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6" w:type="dxa"/>
            <w:shd w:val="clear" w:color="auto" w:fill="auto"/>
            <w:noWrap/>
            <w:vAlign w:val="bottom"/>
          </w:tcPr>
          <w:p w14:paraId="449D0563" w14:textId="73644640"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47" w:type="dxa"/>
            <w:shd w:val="clear" w:color="auto" w:fill="auto"/>
            <w:noWrap/>
            <w:vAlign w:val="bottom"/>
          </w:tcPr>
          <w:p w14:paraId="56E487B3" w14:textId="28D83CDF"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29" w:type="dxa"/>
            <w:vAlign w:val="bottom"/>
          </w:tcPr>
          <w:p w14:paraId="1836BB9E" w14:textId="5055CD54"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61" w:type="dxa"/>
            <w:vAlign w:val="bottom"/>
          </w:tcPr>
          <w:p w14:paraId="06C84ADC" w14:textId="18673CF7"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4CEC7EB6" w14:textId="05880D50"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27C5ED14" w14:textId="193A499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6F24CD63" w14:textId="089883CC"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12" w:type="dxa"/>
            <w:vAlign w:val="bottom"/>
          </w:tcPr>
          <w:p w14:paraId="71E846D9" w14:textId="77777777" w:rsidR="00EB1D74" w:rsidRPr="00EB1D74" w:rsidRDefault="00EB1D74" w:rsidP="00EB1D74">
            <w:pPr>
              <w:ind w:left="-210" w:right="33"/>
              <w:jc w:val="right"/>
              <w:rPr>
                <w:rFonts w:ascii="Arial" w:hAnsi="Arial" w:cs="Arial"/>
                <w:b/>
                <w:sz w:val="11"/>
                <w:szCs w:val="11"/>
              </w:rPr>
            </w:pPr>
            <w:r w:rsidRPr="00EB1D74">
              <w:rPr>
                <w:rFonts w:ascii="Arial" w:hAnsi="Arial" w:cs="Arial"/>
                <w:b/>
                <w:sz w:val="11"/>
                <w:szCs w:val="11"/>
              </w:rPr>
              <w:t>-</w:t>
            </w:r>
          </w:p>
        </w:tc>
        <w:tc>
          <w:tcPr>
            <w:tcW w:w="732" w:type="dxa"/>
            <w:vAlign w:val="bottom"/>
          </w:tcPr>
          <w:p w14:paraId="76F2E4A5" w14:textId="7BBD3617" w:rsidR="00EB1D74" w:rsidRPr="00EB1D74" w:rsidRDefault="00C834C6" w:rsidP="00EB1D74">
            <w:pPr>
              <w:jc w:val="right"/>
              <w:rPr>
                <w:rFonts w:ascii="Arial" w:hAnsi="Arial" w:cs="Arial"/>
                <w:b/>
                <w:sz w:val="11"/>
                <w:szCs w:val="11"/>
              </w:rPr>
            </w:pPr>
            <w:r>
              <w:rPr>
                <w:rFonts w:ascii="Arial" w:hAnsi="Arial" w:cs="Arial"/>
                <w:b/>
                <w:sz w:val="11"/>
                <w:szCs w:val="11"/>
              </w:rPr>
              <w:t>-</w:t>
            </w:r>
          </w:p>
        </w:tc>
      </w:tr>
      <w:tr w:rsidR="00EB1D74" w:rsidRPr="00EB1D74" w14:paraId="65A051DE" w14:textId="77777777" w:rsidTr="003621F8">
        <w:trPr>
          <w:trHeight w:val="113"/>
        </w:trPr>
        <w:tc>
          <w:tcPr>
            <w:tcW w:w="518" w:type="dxa"/>
          </w:tcPr>
          <w:p w14:paraId="2DD9DB31" w14:textId="2EB0D3DB" w:rsidR="00EB1D74" w:rsidRPr="00EB1D74" w:rsidRDefault="00EB1D74" w:rsidP="00EB1D74">
            <w:pPr>
              <w:rPr>
                <w:rFonts w:ascii="Arial" w:hAnsi="Arial" w:cs="Arial"/>
                <w:color w:val="000000" w:themeColor="text1"/>
                <w:sz w:val="11"/>
                <w:szCs w:val="11"/>
              </w:rPr>
            </w:pPr>
            <w:r w:rsidRPr="00EB1D74">
              <w:rPr>
                <w:rFonts w:ascii="Arial" w:hAnsi="Arial" w:cs="Arial"/>
                <w:b/>
                <w:bCs/>
                <w:color w:val="000000" w:themeColor="text1"/>
                <w:sz w:val="11"/>
                <w:szCs w:val="11"/>
              </w:rPr>
              <w:t>4.1</w:t>
            </w:r>
          </w:p>
        </w:tc>
        <w:tc>
          <w:tcPr>
            <w:tcW w:w="2072" w:type="dxa"/>
            <w:shd w:val="clear" w:color="auto" w:fill="auto"/>
            <w:noWrap/>
            <w:vAlign w:val="bottom"/>
          </w:tcPr>
          <w:p w14:paraId="63ED78E0" w14:textId="53D858F7" w:rsidR="00EB1D74" w:rsidRPr="00EB1D74" w:rsidRDefault="00EB1D74" w:rsidP="00EB1D74">
            <w:pPr>
              <w:rPr>
                <w:rFonts w:ascii="Arial" w:hAnsi="Arial" w:cs="Arial"/>
                <w:color w:val="000000" w:themeColor="text1"/>
                <w:sz w:val="11"/>
                <w:szCs w:val="11"/>
              </w:rPr>
            </w:pPr>
            <w:r w:rsidRPr="00EB1D74">
              <w:rPr>
                <w:rFonts w:ascii="Arial" w:hAnsi="Arial" w:cs="Arial"/>
                <w:color w:val="000000" w:themeColor="text1"/>
                <w:sz w:val="11"/>
                <w:szCs w:val="11"/>
              </w:rPr>
              <w:t>Nakit Akış Riskinden Korunma Amaçlı</w:t>
            </w:r>
          </w:p>
        </w:tc>
        <w:tc>
          <w:tcPr>
            <w:tcW w:w="672" w:type="dxa"/>
            <w:shd w:val="clear" w:color="auto" w:fill="auto"/>
            <w:noWrap/>
            <w:vAlign w:val="bottom"/>
          </w:tcPr>
          <w:p w14:paraId="2843259C"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33068B4B" w14:textId="0501BDD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1D1A89E0" w14:textId="7278EC43"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1E2810BF" w14:textId="19043600"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021735F9" w14:textId="5FC77575"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4F7E48FA" w14:textId="3C8820A5"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3AC28F84" w14:textId="6F1F2B1E"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55088CA0" w14:textId="5E78347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86" w:type="dxa"/>
            <w:shd w:val="clear" w:color="auto" w:fill="auto"/>
            <w:noWrap/>
            <w:vAlign w:val="bottom"/>
          </w:tcPr>
          <w:p w14:paraId="4407AF84" w14:textId="429C2780"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54" w:type="dxa"/>
            <w:shd w:val="clear" w:color="auto" w:fill="auto"/>
            <w:noWrap/>
            <w:vAlign w:val="bottom"/>
          </w:tcPr>
          <w:p w14:paraId="75E5292D" w14:textId="6646B74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6" w:type="dxa"/>
            <w:shd w:val="clear" w:color="auto" w:fill="auto"/>
            <w:noWrap/>
            <w:vAlign w:val="bottom"/>
          </w:tcPr>
          <w:p w14:paraId="73699576" w14:textId="058CB569"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47" w:type="dxa"/>
            <w:shd w:val="clear" w:color="auto" w:fill="auto"/>
            <w:noWrap/>
            <w:vAlign w:val="bottom"/>
          </w:tcPr>
          <w:p w14:paraId="3497C249" w14:textId="7375E7CC"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29" w:type="dxa"/>
            <w:vAlign w:val="bottom"/>
          </w:tcPr>
          <w:p w14:paraId="3D052C15" w14:textId="795B00E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61" w:type="dxa"/>
            <w:vAlign w:val="bottom"/>
          </w:tcPr>
          <w:p w14:paraId="0A78F900" w14:textId="123F9BED"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5DF52088" w14:textId="139D96A7"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1FEDEFB4" w14:textId="3BD87E39"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06118E42" w14:textId="729AB03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12" w:type="dxa"/>
            <w:vAlign w:val="bottom"/>
          </w:tcPr>
          <w:p w14:paraId="6A8B207D" w14:textId="77777777" w:rsidR="00EB1D74" w:rsidRPr="00EB1D74" w:rsidRDefault="00EB1D74" w:rsidP="00EB1D74">
            <w:pPr>
              <w:ind w:left="-210" w:right="33"/>
              <w:jc w:val="right"/>
              <w:rPr>
                <w:rFonts w:ascii="Arial" w:hAnsi="Arial" w:cs="Arial"/>
                <w:b/>
                <w:sz w:val="11"/>
                <w:szCs w:val="11"/>
              </w:rPr>
            </w:pPr>
            <w:r w:rsidRPr="00EB1D74">
              <w:rPr>
                <w:rFonts w:ascii="Arial" w:hAnsi="Arial" w:cs="Arial"/>
                <w:b/>
                <w:sz w:val="11"/>
                <w:szCs w:val="11"/>
              </w:rPr>
              <w:t>-</w:t>
            </w:r>
          </w:p>
        </w:tc>
        <w:tc>
          <w:tcPr>
            <w:tcW w:w="732" w:type="dxa"/>
            <w:vAlign w:val="bottom"/>
          </w:tcPr>
          <w:p w14:paraId="766A432F" w14:textId="0F1D3DA6" w:rsidR="00EB1D74" w:rsidRPr="00EB1D74" w:rsidRDefault="00C834C6" w:rsidP="00EB1D74">
            <w:pPr>
              <w:jc w:val="right"/>
              <w:rPr>
                <w:rFonts w:ascii="Arial" w:hAnsi="Arial" w:cs="Arial"/>
                <w:b/>
                <w:sz w:val="11"/>
                <w:szCs w:val="11"/>
              </w:rPr>
            </w:pPr>
            <w:r>
              <w:rPr>
                <w:rFonts w:ascii="Arial" w:hAnsi="Arial" w:cs="Arial"/>
                <w:b/>
                <w:sz w:val="11"/>
                <w:szCs w:val="11"/>
              </w:rPr>
              <w:t>-</w:t>
            </w:r>
          </w:p>
        </w:tc>
      </w:tr>
      <w:tr w:rsidR="00EB1D74" w:rsidRPr="00EB1D74" w14:paraId="3C6CFB23" w14:textId="77777777" w:rsidTr="003621F8">
        <w:trPr>
          <w:trHeight w:val="113"/>
        </w:trPr>
        <w:tc>
          <w:tcPr>
            <w:tcW w:w="518" w:type="dxa"/>
          </w:tcPr>
          <w:p w14:paraId="29190C4F" w14:textId="50BC32A1" w:rsidR="00EB1D74" w:rsidRPr="00EB1D74" w:rsidRDefault="00EB1D74" w:rsidP="00EB1D74">
            <w:pPr>
              <w:rPr>
                <w:rFonts w:ascii="Arial" w:hAnsi="Arial" w:cs="Arial"/>
                <w:color w:val="000000" w:themeColor="text1"/>
                <w:sz w:val="11"/>
                <w:szCs w:val="11"/>
              </w:rPr>
            </w:pPr>
            <w:r w:rsidRPr="00EB1D74">
              <w:rPr>
                <w:rFonts w:ascii="Arial" w:hAnsi="Arial" w:cs="Arial"/>
                <w:b/>
                <w:bCs/>
                <w:color w:val="000000" w:themeColor="text1"/>
                <w:sz w:val="11"/>
                <w:szCs w:val="11"/>
              </w:rPr>
              <w:t>4.2</w:t>
            </w:r>
          </w:p>
        </w:tc>
        <w:tc>
          <w:tcPr>
            <w:tcW w:w="2072" w:type="dxa"/>
            <w:shd w:val="clear" w:color="auto" w:fill="auto"/>
            <w:noWrap/>
            <w:vAlign w:val="bottom"/>
          </w:tcPr>
          <w:p w14:paraId="52718BC9" w14:textId="19BAAA04" w:rsidR="00EB1D74" w:rsidRPr="00EB1D74" w:rsidRDefault="00EB1D74" w:rsidP="00EB1D74">
            <w:pPr>
              <w:rPr>
                <w:rFonts w:ascii="Arial" w:hAnsi="Arial" w:cs="Arial"/>
                <w:color w:val="000000" w:themeColor="text1"/>
                <w:sz w:val="11"/>
                <w:szCs w:val="11"/>
              </w:rPr>
            </w:pPr>
            <w:r w:rsidRPr="00EB1D74">
              <w:rPr>
                <w:rFonts w:ascii="Arial" w:hAnsi="Arial" w:cs="Arial"/>
                <w:color w:val="000000" w:themeColor="text1"/>
                <w:sz w:val="11"/>
                <w:szCs w:val="11"/>
              </w:rPr>
              <w:t>Yurtdışındaki Net Yatırım Riskinden Korunma Amaçlı</w:t>
            </w:r>
          </w:p>
        </w:tc>
        <w:tc>
          <w:tcPr>
            <w:tcW w:w="672" w:type="dxa"/>
            <w:shd w:val="clear" w:color="auto" w:fill="auto"/>
            <w:noWrap/>
            <w:vAlign w:val="bottom"/>
          </w:tcPr>
          <w:p w14:paraId="690C8B90"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21530295" w14:textId="020E7CEE"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0896DDDB" w14:textId="796E1109"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1EC9D83A" w14:textId="5866D509"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4078EF5A" w14:textId="4C9587A4"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7A833811" w14:textId="4659E282"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170AE55B" w14:textId="76F006D4"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180D8D3B" w14:textId="31E97814"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86" w:type="dxa"/>
            <w:shd w:val="clear" w:color="auto" w:fill="auto"/>
            <w:noWrap/>
            <w:vAlign w:val="bottom"/>
          </w:tcPr>
          <w:p w14:paraId="5AEFDA9C" w14:textId="5C74D292"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54" w:type="dxa"/>
            <w:shd w:val="clear" w:color="auto" w:fill="auto"/>
            <w:noWrap/>
            <w:vAlign w:val="bottom"/>
          </w:tcPr>
          <w:p w14:paraId="3EA28C22" w14:textId="24D46A4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6" w:type="dxa"/>
            <w:shd w:val="clear" w:color="auto" w:fill="auto"/>
            <w:noWrap/>
            <w:vAlign w:val="bottom"/>
          </w:tcPr>
          <w:p w14:paraId="7CE6B8AF" w14:textId="37497A0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47" w:type="dxa"/>
            <w:shd w:val="clear" w:color="auto" w:fill="auto"/>
            <w:noWrap/>
            <w:vAlign w:val="bottom"/>
          </w:tcPr>
          <w:p w14:paraId="3A480497" w14:textId="0AD5637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29" w:type="dxa"/>
            <w:vAlign w:val="bottom"/>
          </w:tcPr>
          <w:p w14:paraId="77E4E7CC" w14:textId="62ACFB7B"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61" w:type="dxa"/>
            <w:vAlign w:val="bottom"/>
          </w:tcPr>
          <w:p w14:paraId="239D803C" w14:textId="10C684E7"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6C4D52D7" w14:textId="3AAF2DD4"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6D6FE229" w14:textId="115E837B"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78443A00" w14:textId="3AF2B039"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12" w:type="dxa"/>
            <w:vAlign w:val="bottom"/>
          </w:tcPr>
          <w:p w14:paraId="6C71FC9F" w14:textId="77777777" w:rsidR="00EB1D74" w:rsidRPr="00EB1D74" w:rsidRDefault="00EB1D74" w:rsidP="00EB1D74">
            <w:pPr>
              <w:ind w:left="-210" w:right="33"/>
              <w:jc w:val="right"/>
              <w:rPr>
                <w:rFonts w:ascii="Arial" w:hAnsi="Arial" w:cs="Arial"/>
                <w:b/>
                <w:sz w:val="11"/>
                <w:szCs w:val="11"/>
              </w:rPr>
            </w:pPr>
            <w:r w:rsidRPr="00EB1D74">
              <w:rPr>
                <w:rFonts w:ascii="Arial" w:hAnsi="Arial" w:cs="Arial"/>
                <w:b/>
                <w:sz w:val="11"/>
                <w:szCs w:val="11"/>
              </w:rPr>
              <w:t>-</w:t>
            </w:r>
          </w:p>
        </w:tc>
        <w:tc>
          <w:tcPr>
            <w:tcW w:w="732" w:type="dxa"/>
            <w:vAlign w:val="bottom"/>
          </w:tcPr>
          <w:p w14:paraId="6BF54BE2" w14:textId="626C59D7" w:rsidR="00EB1D74" w:rsidRPr="00EB1D74" w:rsidRDefault="00C834C6" w:rsidP="00EB1D74">
            <w:pPr>
              <w:jc w:val="right"/>
              <w:rPr>
                <w:rFonts w:ascii="Arial" w:hAnsi="Arial" w:cs="Arial"/>
                <w:b/>
                <w:sz w:val="11"/>
                <w:szCs w:val="11"/>
              </w:rPr>
            </w:pPr>
            <w:r>
              <w:rPr>
                <w:rFonts w:ascii="Arial" w:hAnsi="Arial" w:cs="Arial"/>
                <w:b/>
                <w:sz w:val="11"/>
                <w:szCs w:val="11"/>
              </w:rPr>
              <w:t>-</w:t>
            </w:r>
          </w:p>
        </w:tc>
      </w:tr>
      <w:tr w:rsidR="00EB1D74" w:rsidRPr="00EB1D74" w14:paraId="3B998618" w14:textId="77777777" w:rsidTr="003621F8">
        <w:trPr>
          <w:trHeight w:val="113"/>
        </w:trPr>
        <w:tc>
          <w:tcPr>
            <w:tcW w:w="518" w:type="dxa"/>
          </w:tcPr>
          <w:p w14:paraId="50788191" w14:textId="5EEF1B8F" w:rsidR="00EB1D74" w:rsidRPr="00EB1D74" w:rsidRDefault="00EB1D74" w:rsidP="00EB1D74">
            <w:pPr>
              <w:rPr>
                <w:rFonts w:ascii="Arial" w:hAnsi="Arial" w:cs="Arial"/>
                <w:color w:val="000000" w:themeColor="text1"/>
                <w:sz w:val="11"/>
                <w:szCs w:val="11"/>
              </w:rPr>
            </w:pPr>
            <w:r w:rsidRPr="00EB1D74">
              <w:rPr>
                <w:rFonts w:ascii="Arial" w:hAnsi="Arial" w:cs="Arial"/>
                <w:b/>
                <w:bCs/>
                <w:color w:val="000000" w:themeColor="text1"/>
                <w:sz w:val="11"/>
                <w:szCs w:val="11"/>
              </w:rPr>
              <w:t>V.</w:t>
            </w:r>
          </w:p>
        </w:tc>
        <w:tc>
          <w:tcPr>
            <w:tcW w:w="2072" w:type="dxa"/>
            <w:shd w:val="clear" w:color="auto" w:fill="auto"/>
            <w:noWrap/>
            <w:vAlign w:val="bottom"/>
          </w:tcPr>
          <w:p w14:paraId="3BEB460E" w14:textId="40F9F6A9" w:rsidR="00EB1D74" w:rsidRPr="00EB1D74" w:rsidRDefault="00EB1D74" w:rsidP="00EB1D74">
            <w:pPr>
              <w:rPr>
                <w:rFonts w:ascii="Arial" w:hAnsi="Arial" w:cs="Arial"/>
                <w:color w:val="000000" w:themeColor="text1"/>
                <w:sz w:val="11"/>
                <w:szCs w:val="11"/>
              </w:rPr>
            </w:pPr>
            <w:r w:rsidRPr="00EB1D74">
              <w:rPr>
                <w:rFonts w:ascii="Arial" w:hAnsi="Arial" w:cs="Arial"/>
                <w:color w:val="000000" w:themeColor="text1"/>
                <w:sz w:val="11"/>
                <w:szCs w:val="11"/>
              </w:rPr>
              <w:t>Maddi Duran Varlıklar Yeniden Değerleme Farkları</w:t>
            </w:r>
          </w:p>
        </w:tc>
        <w:tc>
          <w:tcPr>
            <w:tcW w:w="672" w:type="dxa"/>
            <w:shd w:val="clear" w:color="auto" w:fill="auto"/>
            <w:noWrap/>
            <w:vAlign w:val="bottom"/>
          </w:tcPr>
          <w:p w14:paraId="4BEB66D8"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20D54B8E" w14:textId="5B04B3BC"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31C04D52" w14:textId="0D19395B"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39630840" w14:textId="4970AE6D"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27404157" w14:textId="77103ACD"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67176206" w14:textId="3546E7BF"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07185B99" w14:textId="254A8E27"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4C7EA0C6" w14:textId="7861ABE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86" w:type="dxa"/>
            <w:shd w:val="clear" w:color="auto" w:fill="auto"/>
            <w:noWrap/>
            <w:vAlign w:val="bottom"/>
          </w:tcPr>
          <w:p w14:paraId="30EA9B81" w14:textId="3CCF58E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54" w:type="dxa"/>
            <w:shd w:val="clear" w:color="auto" w:fill="auto"/>
            <w:noWrap/>
            <w:vAlign w:val="bottom"/>
          </w:tcPr>
          <w:p w14:paraId="335C79F5" w14:textId="0FD6B5E2"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6" w:type="dxa"/>
            <w:shd w:val="clear" w:color="auto" w:fill="auto"/>
            <w:noWrap/>
            <w:vAlign w:val="bottom"/>
          </w:tcPr>
          <w:p w14:paraId="7DBF7A86" w14:textId="62FC871C"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47" w:type="dxa"/>
            <w:shd w:val="clear" w:color="auto" w:fill="auto"/>
            <w:noWrap/>
            <w:vAlign w:val="bottom"/>
          </w:tcPr>
          <w:p w14:paraId="35CC74AB" w14:textId="59481C24"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29" w:type="dxa"/>
            <w:vAlign w:val="bottom"/>
          </w:tcPr>
          <w:p w14:paraId="7FA4A60C" w14:textId="6031CC5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61" w:type="dxa"/>
            <w:vAlign w:val="bottom"/>
          </w:tcPr>
          <w:p w14:paraId="6A832A12" w14:textId="4488C82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44F1DD5D" w14:textId="4900A73D"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0DC6170C" w14:textId="1E4F56DC"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036EEE2C" w14:textId="4E199A7B"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12" w:type="dxa"/>
            <w:vAlign w:val="bottom"/>
          </w:tcPr>
          <w:p w14:paraId="51B3B40C" w14:textId="77777777" w:rsidR="00EB1D74" w:rsidRPr="00EB1D74" w:rsidRDefault="00EB1D74" w:rsidP="00EB1D74">
            <w:pPr>
              <w:ind w:left="-210" w:right="33"/>
              <w:jc w:val="right"/>
              <w:rPr>
                <w:rFonts w:ascii="Arial" w:hAnsi="Arial" w:cs="Arial"/>
                <w:b/>
                <w:sz w:val="11"/>
                <w:szCs w:val="11"/>
              </w:rPr>
            </w:pPr>
            <w:r w:rsidRPr="00EB1D74">
              <w:rPr>
                <w:rFonts w:ascii="Arial" w:hAnsi="Arial" w:cs="Arial"/>
                <w:b/>
                <w:sz w:val="11"/>
                <w:szCs w:val="11"/>
              </w:rPr>
              <w:t>-</w:t>
            </w:r>
          </w:p>
        </w:tc>
        <w:tc>
          <w:tcPr>
            <w:tcW w:w="732" w:type="dxa"/>
            <w:vAlign w:val="bottom"/>
          </w:tcPr>
          <w:p w14:paraId="760F14AF" w14:textId="3944B4FD" w:rsidR="00EB1D74" w:rsidRPr="00EB1D74" w:rsidRDefault="00C834C6" w:rsidP="00EB1D74">
            <w:pPr>
              <w:jc w:val="right"/>
              <w:rPr>
                <w:rFonts w:ascii="Arial" w:hAnsi="Arial" w:cs="Arial"/>
                <w:b/>
                <w:sz w:val="11"/>
                <w:szCs w:val="11"/>
              </w:rPr>
            </w:pPr>
            <w:r>
              <w:rPr>
                <w:rFonts w:ascii="Arial" w:hAnsi="Arial" w:cs="Arial"/>
                <w:b/>
                <w:sz w:val="11"/>
                <w:szCs w:val="11"/>
              </w:rPr>
              <w:t>-</w:t>
            </w:r>
          </w:p>
        </w:tc>
      </w:tr>
      <w:tr w:rsidR="00EB1D74" w:rsidRPr="00EB1D74" w14:paraId="63E4C18C" w14:textId="77777777" w:rsidTr="003621F8">
        <w:trPr>
          <w:trHeight w:val="113"/>
        </w:trPr>
        <w:tc>
          <w:tcPr>
            <w:tcW w:w="518" w:type="dxa"/>
          </w:tcPr>
          <w:p w14:paraId="7F8DCF16" w14:textId="16012B52" w:rsidR="00EB1D74" w:rsidRPr="00EB1D74" w:rsidRDefault="00EB1D74" w:rsidP="00EB1D74">
            <w:pPr>
              <w:rPr>
                <w:rFonts w:ascii="Arial" w:hAnsi="Arial" w:cs="Arial"/>
                <w:color w:val="000000" w:themeColor="text1"/>
                <w:sz w:val="11"/>
                <w:szCs w:val="11"/>
              </w:rPr>
            </w:pPr>
            <w:r w:rsidRPr="00EB1D74">
              <w:rPr>
                <w:rFonts w:ascii="Arial" w:hAnsi="Arial" w:cs="Arial"/>
                <w:b/>
                <w:bCs/>
                <w:color w:val="000000" w:themeColor="text1"/>
                <w:sz w:val="11"/>
                <w:szCs w:val="11"/>
              </w:rPr>
              <w:t>VI.</w:t>
            </w:r>
          </w:p>
        </w:tc>
        <w:tc>
          <w:tcPr>
            <w:tcW w:w="2072" w:type="dxa"/>
            <w:shd w:val="clear" w:color="auto" w:fill="auto"/>
            <w:noWrap/>
            <w:vAlign w:val="bottom"/>
          </w:tcPr>
          <w:p w14:paraId="0BBA1EC3" w14:textId="3A0F7F27" w:rsidR="00EB1D74" w:rsidRPr="00EB1D74" w:rsidRDefault="00EB1D74" w:rsidP="00EB1D74">
            <w:pPr>
              <w:rPr>
                <w:rFonts w:ascii="Arial" w:hAnsi="Arial" w:cs="Arial"/>
                <w:color w:val="000000" w:themeColor="text1"/>
                <w:sz w:val="11"/>
                <w:szCs w:val="11"/>
              </w:rPr>
            </w:pPr>
            <w:r w:rsidRPr="00EB1D74">
              <w:rPr>
                <w:rFonts w:ascii="Arial" w:hAnsi="Arial" w:cs="Arial"/>
                <w:color w:val="000000" w:themeColor="text1"/>
                <w:sz w:val="11"/>
                <w:szCs w:val="11"/>
              </w:rPr>
              <w:t>Maddi Olmayan Duran Varlıklar Yeniden Değerleme Farkları</w:t>
            </w:r>
          </w:p>
        </w:tc>
        <w:tc>
          <w:tcPr>
            <w:tcW w:w="672" w:type="dxa"/>
            <w:shd w:val="clear" w:color="auto" w:fill="auto"/>
            <w:noWrap/>
            <w:vAlign w:val="bottom"/>
          </w:tcPr>
          <w:p w14:paraId="7E3AE2B9"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3418C2C7" w14:textId="0281357E"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34F5119A" w14:textId="0DAB56A2"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38B11B76" w14:textId="58F65CB2"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7D774186" w14:textId="363B762E"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6319B2B4" w14:textId="63FF2284"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6BE99B80" w14:textId="0B51ACAE"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7BFF5DDB" w14:textId="3DE81E29"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86" w:type="dxa"/>
            <w:shd w:val="clear" w:color="auto" w:fill="auto"/>
            <w:noWrap/>
            <w:vAlign w:val="bottom"/>
          </w:tcPr>
          <w:p w14:paraId="0EC08B2E" w14:textId="1D1A9E2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54" w:type="dxa"/>
            <w:shd w:val="clear" w:color="auto" w:fill="auto"/>
            <w:noWrap/>
            <w:vAlign w:val="bottom"/>
          </w:tcPr>
          <w:p w14:paraId="0BA8177D" w14:textId="7210203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6" w:type="dxa"/>
            <w:shd w:val="clear" w:color="auto" w:fill="auto"/>
            <w:noWrap/>
            <w:vAlign w:val="bottom"/>
          </w:tcPr>
          <w:p w14:paraId="4A99DD97" w14:textId="654A35EB"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47" w:type="dxa"/>
            <w:shd w:val="clear" w:color="auto" w:fill="auto"/>
            <w:noWrap/>
            <w:vAlign w:val="bottom"/>
          </w:tcPr>
          <w:p w14:paraId="0BD6D921" w14:textId="7DEDBFD0"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29" w:type="dxa"/>
            <w:vAlign w:val="bottom"/>
          </w:tcPr>
          <w:p w14:paraId="4C547059" w14:textId="709EB76E"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61" w:type="dxa"/>
            <w:vAlign w:val="bottom"/>
          </w:tcPr>
          <w:p w14:paraId="5E66EA5C" w14:textId="73C527CC"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2D39B812" w14:textId="7E211887"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1A574C8E" w14:textId="42FD90E0"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2220980A" w14:textId="1C4B125E"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12" w:type="dxa"/>
            <w:vAlign w:val="bottom"/>
          </w:tcPr>
          <w:p w14:paraId="577570CD" w14:textId="77777777" w:rsidR="00EB1D74" w:rsidRPr="00EB1D74" w:rsidRDefault="00EB1D74" w:rsidP="00EB1D74">
            <w:pPr>
              <w:ind w:left="-210" w:right="33"/>
              <w:jc w:val="right"/>
              <w:rPr>
                <w:rFonts w:ascii="Arial" w:hAnsi="Arial" w:cs="Arial"/>
                <w:b/>
                <w:sz w:val="11"/>
                <w:szCs w:val="11"/>
              </w:rPr>
            </w:pPr>
            <w:r w:rsidRPr="00EB1D74">
              <w:rPr>
                <w:rFonts w:ascii="Arial" w:hAnsi="Arial" w:cs="Arial"/>
                <w:b/>
                <w:sz w:val="11"/>
                <w:szCs w:val="11"/>
              </w:rPr>
              <w:t>-</w:t>
            </w:r>
          </w:p>
        </w:tc>
        <w:tc>
          <w:tcPr>
            <w:tcW w:w="732" w:type="dxa"/>
            <w:vAlign w:val="bottom"/>
          </w:tcPr>
          <w:p w14:paraId="4F755904" w14:textId="03719EF1" w:rsidR="00EB1D74" w:rsidRPr="00EB1D74" w:rsidRDefault="00C834C6" w:rsidP="00EB1D74">
            <w:pPr>
              <w:jc w:val="right"/>
              <w:rPr>
                <w:rFonts w:ascii="Arial" w:hAnsi="Arial" w:cs="Arial"/>
                <w:b/>
                <w:sz w:val="11"/>
                <w:szCs w:val="11"/>
              </w:rPr>
            </w:pPr>
            <w:r>
              <w:rPr>
                <w:rFonts w:ascii="Arial" w:hAnsi="Arial" w:cs="Arial"/>
                <w:b/>
                <w:sz w:val="11"/>
                <w:szCs w:val="11"/>
              </w:rPr>
              <w:t>-</w:t>
            </w:r>
          </w:p>
        </w:tc>
      </w:tr>
      <w:tr w:rsidR="00EB1D74" w:rsidRPr="00EB1D74" w14:paraId="2E7251B5" w14:textId="77777777" w:rsidTr="003621F8">
        <w:trPr>
          <w:trHeight w:val="113"/>
        </w:trPr>
        <w:tc>
          <w:tcPr>
            <w:tcW w:w="518" w:type="dxa"/>
            <w:shd w:val="clear" w:color="auto" w:fill="FFFFFF"/>
          </w:tcPr>
          <w:p w14:paraId="21369829" w14:textId="45E7B19F" w:rsidR="00EB1D74" w:rsidRPr="00EB1D74" w:rsidRDefault="00EB1D74" w:rsidP="00EB1D74">
            <w:pPr>
              <w:rPr>
                <w:rFonts w:ascii="Arial" w:hAnsi="Arial" w:cs="Arial"/>
                <w:color w:val="000000" w:themeColor="text1"/>
                <w:sz w:val="11"/>
                <w:szCs w:val="11"/>
              </w:rPr>
            </w:pPr>
            <w:r w:rsidRPr="00EB1D74">
              <w:rPr>
                <w:rFonts w:ascii="Arial" w:hAnsi="Arial" w:cs="Arial"/>
                <w:b/>
                <w:bCs/>
                <w:color w:val="000000" w:themeColor="text1"/>
                <w:sz w:val="11"/>
                <w:szCs w:val="11"/>
              </w:rPr>
              <w:t>VII.</w:t>
            </w:r>
          </w:p>
        </w:tc>
        <w:tc>
          <w:tcPr>
            <w:tcW w:w="2072" w:type="dxa"/>
            <w:shd w:val="clear" w:color="auto" w:fill="FFFFFF"/>
            <w:noWrap/>
          </w:tcPr>
          <w:p w14:paraId="59E2028E" w14:textId="7E4E699D" w:rsidR="00EB1D74" w:rsidRPr="00EB1D74" w:rsidRDefault="00EB1D74" w:rsidP="00EB1D74">
            <w:pPr>
              <w:rPr>
                <w:rFonts w:ascii="Arial" w:hAnsi="Arial" w:cs="Arial"/>
                <w:color w:val="000000" w:themeColor="text1"/>
                <w:sz w:val="11"/>
                <w:szCs w:val="11"/>
              </w:rPr>
            </w:pPr>
            <w:r w:rsidRPr="00EB1D74">
              <w:rPr>
                <w:rFonts w:ascii="Arial" w:hAnsi="Arial" w:cs="Arial"/>
                <w:color w:val="000000" w:themeColor="text1"/>
                <w:sz w:val="11"/>
                <w:szCs w:val="11"/>
              </w:rPr>
              <w:t xml:space="preserve">İştirakler, Bağlı Ort. </w:t>
            </w:r>
            <w:proofErr w:type="gramStart"/>
            <w:r w:rsidRPr="00EB1D74">
              <w:rPr>
                <w:rFonts w:ascii="Arial" w:hAnsi="Arial" w:cs="Arial"/>
                <w:color w:val="000000" w:themeColor="text1"/>
                <w:sz w:val="11"/>
                <w:szCs w:val="11"/>
              </w:rPr>
              <w:t>ve</w:t>
            </w:r>
            <w:proofErr w:type="gramEnd"/>
            <w:r w:rsidRPr="00EB1D74">
              <w:rPr>
                <w:rFonts w:ascii="Arial" w:hAnsi="Arial" w:cs="Arial"/>
                <w:color w:val="000000" w:themeColor="text1"/>
                <w:sz w:val="11"/>
                <w:szCs w:val="11"/>
              </w:rPr>
              <w:t xml:space="preserve"> Birlikte Kontrol Edilen Ort. (İş Ort.) Bedelsiz H.S.</w:t>
            </w:r>
          </w:p>
        </w:tc>
        <w:tc>
          <w:tcPr>
            <w:tcW w:w="672" w:type="dxa"/>
            <w:shd w:val="clear" w:color="auto" w:fill="auto"/>
            <w:noWrap/>
            <w:vAlign w:val="bottom"/>
          </w:tcPr>
          <w:p w14:paraId="4E88F49A"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771C8AD0" w14:textId="32297F09"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1D0649B9" w14:textId="501DAD9D"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1546F0F0" w14:textId="3F52279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5D95D98A" w14:textId="0F41C4A5"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58C75F5E" w14:textId="4DF4AC9B"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73A289FD" w14:textId="0019FE03"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3D949DE1" w14:textId="2A61BE0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86" w:type="dxa"/>
            <w:shd w:val="clear" w:color="auto" w:fill="auto"/>
            <w:noWrap/>
            <w:vAlign w:val="bottom"/>
          </w:tcPr>
          <w:p w14:paraId="09799B08" w14:textId="0D7E2114"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54" w:type="dxa"/>
            <w:shd w:val="clear" w:color="auto" w:fill="auto"/>
            <w:noWrap/>
            <w:vAlign w:val="bottom"/>
          </w:tcPr>
          <w:p w14:paraId="193D30AA" w14:textId="1C4486E4"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6" w:type="dxa"/>
            <w:shd w:val="clear" w:color="auto" w:fill="auto"/>
            <w:noWrap/>
            <w:vAlign w:val="bottom"/>
          </w:tcPr>
          <w:p w14:paraId="5B80AA6B" w14:textId="359FDD8C"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47" w:type="dxa"/>
            <w:shd w:val="clear" w:color="auto" w:fill="auto"/>
            <w:noWrap/>
            <w:vAlign w:val="bottom"/>
          </w:tcPr>
          <w:p w14:paraId="7216C1B4" w14:textId="7FBC8C04"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29" w:type="dxa"/>
            <w:vAlign w:val="bottom"/>
          </w:tcPr>
          <w:p w14:paraId="6E1219BD" w14:textId="63D9BAE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61" w:type="dxa"/>
            <w:vAlign w:val="bottom"/>
          </w:tcPr>
          <w:p w14:paraId="47725189" w14:textId="5379012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07AEC193" w14:textId="5A35A107"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5644DED8" w14:textId="0EF0427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2B25F862" w14:textId="69C710DD"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12" w:type="dxa"/>
            <w:vAlign w:val="bottom"/>
          </w:tcPr>
          <w:p w14:paraId="6AB6A15D" w14:textId="77777777" w:rsidR="00EB1D74" w:rsidRPr="00EB1D74" w:rsidRDefault="00EB1D74" w:rsidP="00EB1D74">
            <w:pPr>
              <w:ind w:left="-210" w:right="33"/>
              <w:jc w:val="right"/>
              <w:rPr>
                <w:rFonts w:ascii="Arial" w:hAnsi="Arial" w:cs="Arial"/>
                <w:b/>
                <w:sz w:val="11"/>
                <w:szCs w:val="11"/>
              </w:rPr>
            </w:pPr>
            <w:r w:rsidRPr="00EB1D74">
              <w:rPr>
                <w:rFonts w:ascii="Arial" w:hAnsi="Arial" w:cs="Arial"/>
                <w:b/>
                <w:sz w:val="11"/>
                <w:szCs w:val="11"/>
              </w:rPr>
              <w:t>-</w:t>
            </w:r>
          </w:p>
        </w:tc>
        <w:tc>
          <w:tcPr>
            <w:tcW w:w="732" w:type="dxa"/>
            <w:vAlign w:val="bottom"/>
          </w:tcPr>
          <w:p w14:paraId="7B595DD9" w14:textId="443FA7D0" w:rsidR="00EB1D74" w:rsidRPr="00EB1D74" w:rsidRDefault="00C834C6" w:rsidP="00EB1D74">
            <w:pPr>
              <w:jc w:val="right"/>
              <w:rPr>
                <w:rFonts w:ascii="Arial" w:hAnsi="Arial" w:cs="Arial"/>
                <w:b/>
                <w:sz w:val="11"/>
                <w:szCs w:val="11"/>
              </w:rPr>
            </w:pPr>
            <w:r>
              <w:rPr>
                <w:rFonts w:ascii="Arial" w:hAnsi="Arial" w:cs="Arial"/>
                <w:b/>
                <w:sz w:val="11"/>
                <w:szCs w:val="11"/>
              </w:rPr>
              <w:t>-</w:t>
            </w:r>
          </w:p>
        </w:tc>
      </w:tr>
      <w:tr w:rsidR="00EB1D74" w:rsidRPr="00EB1D74" w14:paraId="3692E9C0" w14:textId="77777777" w:rsidTr="003621F8">
        <w:trPr>
          <w:trHeight w:val="74"/>
        </w:trPr>
        <w:tc>
          <w:tcPr>
            <w:tcW w:w="518" w:type="dxa"/>
            <w:vAlign w:val="bottom"/>
          </w:tcPr>
          <w:p w14:paraId="07B9D6F2" w14:textId="6495E984" w:rsidR="00EB1D74" w:rsidRPr="00EB1D74" w:rsidRDefault="00EB1D74" w:rsidP="00EB1D74">
            <w:pPr>
              <w:rPr>
                <w:rFonts w:ascii="Arial" w:hAnsi="Arial" w:cs="Arial"/>
                <w:color w:val="000000" w:themeColor="text1"/>
                <w:sz w:val="11"/>
                <w:szCs w:val="11"/>
              </w:rPr>
            </w:pPr>
            <w:r w:rsidRPr="00EB1D74">
              <w:rPr>
                <w:rFonts w:ascii="Arial" w:hAnsi="Arial" w:cs="Arial"/>
                <w:b/>
                <w:bCs/>
                <w:color w:val="000000" w:themeColor="text1"/>
                <w:sz w:val="11"/>
                <w:szCs w:val="11"/>
              </w:rPr>
              <w:t>VIII.</w:t>
            </w:r>
          </w:p>
        </w:tc>
        <w:tc>
          <w:tcPr>
            <w:tcW w:w="2072" w:type="dxa"/>
            <w:shd w:val="clear" w:color="auto" w:fill="auto"/>
            <w:noWrap/>
            <w:vAlign w:val="bottom"/>
          </w:tcPr>
          <w:p w14:paraId="72B55A9A" w14:textId="46781491" w:rsidR="00EB1D74" w:rsidRPr="00EB1D74" w:rsidRDefault="00EB1D74" w:rsidP="00EB1D74">
            <w:pPr>
              <w:rPr>
                <w:rFonts w:ascii="Arial" w:hAnsi="Arial" w:cs="Arial"/>
                <w:color w:val="000000" w:themeColor="text1"/>
                <w:sz w:val="11"/>
                <w:szCs w:val="11"/>
              </w:rPr>
            </w:pPr>
            <w:r w:rsidRPr="00EB1D74">
              <w:rPr>
                <w:rFonts w:ascii="Arial" w:hAnsi="Arial" w:cs="Arial"/>
                <w:color w:val="000000" w:themeColor="text1"/>
                <w:sz w:val="11"/>
                <w:szCs w:val="11"/>
              </w:rPr>
              <w:t xml:space="preserve">Kur Farkları </w:t>
            </w:r>
          </w:p>
        </w:tc>
        <w:tc>
          <w:tcPr>
            <w:tcW w:w="672" w:type="dxa"/>
            <w:shd w:val="clear" w:color="auto" w:fill="auto"/>
            <w:noWrap/>
            <w:vAlign w:val="bottom"/>
          </w:tcPr>
          <w:p w14:paraId="3261BB95"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6A6623DC" w14:textId="2D379275"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6B7A9BDE" w14:textId="6B66514C"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59BA7188" w14:textId="59EE7A92"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60A25F2C" w14:textId="5521929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502A02FC" w14:textId="423C63AF"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76C15BE1" w14:textId="3614D38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72EEBAE0" w14:textId="2FF021A5"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86" w:type="dxa"/>
            <w:shd w:val="clear" w:color="auto" w:fill="auto"/>
            <w:noWrap/>
            <w:vAlign w:val="bottom"/>
          </w:tcPr>
          <w:p w14:paraId="4B841232"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5.024 </w:t>
            </w:r>
          </w:p>
        </w:tc>
        <w:tc>
          <w:tcPr>
            <w:tcW w:w="754" w:type="dxa"/>
            <w:shd w:val="clear" w:color="auto" w:fill="auto"/>
            <w:noWrap/>
            <w:vAlign w:val="bottom"/>
          </w:tcPr>
          <w:p w14:paraId="24BAD485" w14:textId="137F1D6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6" w:type="dxa"/>
            <w:shd w:val="clear" w:color="auto" w:fill="auto"/>
            <w:noWrap/>
            <w:vAlign w:val="bottom"/>
          </w:tcPr>
          <w:p w14:paraId="2E77A951" w14:textId="49BE688E"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47" w:type="dxa"/>
            <w:shd w:val="clear" w:color="auto" w:fill="auto"/>
            <w:noWrap/>
            <w:vAlign w:val="bottom"/>
          </w:tcPr>
          <w:p w14:paraId="3FA74857" w14:textId="1B9F0A85"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29" w:type="dxa"/>
            <w:vAlign w:val="bottom"/>
          </w:tcPr>
          <w:p w14:paraId="0F8F0920" w14:textId="5DE4B7A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61" w:type="dxa"/>
            <w:vAlign w:val="bottom"/>
          </w:tcPr>
          <w:p w14:paraId="7D5DCA17" w14:textId="31F1517F"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121EE0C6" w14:textId="7F08434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45A1CEB1" w14:textId="42F87EFB"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6B833011"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5.024 </w:t>
            </w:r>
          </w:p>
        </w:tc>
        <w:tc>
          <w:tcPr>
            <w:tcW w:w="712" w:type="dxa"/>
            <w:vAlign w:val="bottom"/>
          </w:tcPr>
          <w:p w14:paraId="22D7FF3A" w14:textId="77777777" w:rsidR="00EB1D74" w:rsidRPr="00EB1D74" w:rsidRDefault="00EB1D74" w:rsidP="00EB1D74">
            <w:pPr>
              <w:ind w:left="-210" w:right="33"/>
              <w:jc w:val="right"/>
              <w:rPr>
                <w:rFonts w:ascii="Arial" w:hAnsi="Arial" w:cs="Arial"/>
                <w:b/>
                <w:sz w:val="11"/>
                <w:szCs w:val="11"/>
              </w:rPr>
            </w:pPr>
            <w:r w:rsidRPr="00EB1D74">
              <w:rPr>
                <w:rFonts w:ascii="Arial" w:hAnsi="Arial" w:cs="Arial"/>
                <w:b/>
                <w:sz w:val="11"/>
                <w:szCs w:val="11"/>
              </w:rPr>
              <w:t>-</w:t>
            </w:r>
          </w:p>
        </w:tc>
        <w:tc>
          <w:tcPr>
            <w:tcW w:w="732" w:type="dxa"/>
            <w:vAlign w:val="bottom"/>
          </w:tcPr>
          <w:p w14:paraId="53672212"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5.024 </w:t>
            </w:r>
          </w:p>
        </w:tc>
      </w:tr>
      <w:tr w:rsidR="00EB1D74" w:rsidRPr="00EB1D74" w14:paraId="63CA2117" w14:textId="77777777" w:rsidTr="003621F8">
        <w:trPr>
          <w:trHeight w:val="113"/>
        </w:trPr>
        <w:tc>
          <w:tcPr>
            <w:tcW w:w="518" w:type="dxa"/>
          </w:tcPr>
          <w:p w14:paraId="2E4E50D0" w14:textId="662C551A" w:rsidR="00EB1D74" w:rsidRPr="00EB1D74" w:rsidRDefault="00EB1D74" w:rsidP="00EB1D74">
            <w:pPr>
              <w:rPr>
                <w:rFonts w:ascii="Arial" w:hAnsi="Arial" w:cs="Arial"/>
                <w:color w:val="000000" w:themeColor="text1"/>
                <w:sz w:val="11"/>
                <w:szCs w:val="11"/>
              </w:rPr>
            </w:pPr>
            <w:r w:rsidRPr="00EB1D74">
              <w:rPr>
                <w:rFonts w:ascii="Arial" w:hAnsi="Arial" w:cs="Arial"/>
                <w:b/>
                <w:bCs/>
                <w:color w:val="000000" w:themeColor="text1"/>
                <w:sz w:val="11"/>
                <w:szCs w:val="11"/>
              </w:rPr>
              <w:t>IX.</w:t>
            </w:r>
          </w:p>
        </w:tc>
        <w:tc>
          <w:tcPr>
            <w:tcW w:w="2072" w:type="dxa"/>
            <w:shd w:val="clear" w:color="auto" w:fill="auto"/>
            <w:noWrap/>
            <w:vAlign w:val="bottom"/>
          </w:tcPr>
          <w:p w14:paraId="3D1E4317" w14:textId="7F77B456" w:rsidR="00EB1D74" w:rsidRPr="00EB1D74" w:rsidRDefault="00EB1D74" w:rsidP="00EB1D74">
            <w:pPr>
              <w:rPr>
                <w:rFonts w:ascii="Arial" w:hAnsi="Arial" w:cs="Arial"/>
                <w:color w:val="000000" w:themeColor="text1"/>
                <w:sz w:val="11"/>
                <w:szCs w:val="11"/>
              </w:rPr>
            </w:pPr>
            <w:r w:rsidRPr="00EB1D74">
              <w:rPr>
                <w:rFonts w:ascii="Arial" w:hAnsi="Arial" w:cs="Arial"/>
                <w:color w:val="000000" w:themeColor="text1"/>
                <w:sz w:val="11"/>
                <w:szCs w:val="11"/>
              </w:rPr>
              <w:t>Varlıkların Elden Çıkarılmasından Kaynaklanan Değişiklik</w:t>
            </w:r>
          </w:p>
        </w:tc>
        <w:tc>
          <w:tcPr>
            <w:tcW w:w="672" w:type="dxa"/>
            <w:shd w:val="clear" w:color="auto" w:fill="auto"/>
            <w:noWrap/>
            <w:vAlign w:val="bottom"/>
          </w:tcPr>
          <w:p w14:paraId="4D00A91D"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2D649C9F" w14:textId="065BDEC9"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07D9467F" w14:textId="496E1FF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35723B99" w14:textId="73990A0F"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7A651EAA" w14:textId="6860D7BE"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145667E8" w14:textId="77B8E21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51DCE468" w14:textId="0B3CA3D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22333B4E" w14:textId="378BA46D"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86" w:type="dxa"/>
            <w:shd w:val="clear" w:color="auto" w:fill="auto"/>
            <w:noWrap/>
            <w:vAlign w:val="bottom"/>
          </w:tcPr>
          <w:p w14:paraId="2276EACA" w14:textId="5935DF32"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54" w:type="dxa"/>
            <w:shd w:val="clear" w:color="auto" w:fill="auto"/>
            <w:noWrap/>
            <w:vAlign w:val="bottom"/>
          </w:tcPr>
          <w:p w14:paraId="471A1DDA" w14:textId="2B361E19"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6" w:type="dxa"/>
            <w:shd w:val="clear" w:color="auto" w:fill="auto"/>
            <w:noWrap/>
            <w:vAlign w:val="bottom"/>
          </w:tcPr>
          <w:p w14:paraId="4FF7FF33" w14:textId="25ED4024"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47" w:type="dxa"/>
            <w:shd w:val="clear" w:color="auto" w:fill="auto"/>
            <w:noWrap/>
            <w:vAlign w:val="bottom"/>
          </w:tcPr>
          <w:p w14:paraId="78061A8B" w14:textId="53F0C189"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29" w:type="dxa"/>
            <w:vAlign w:val="bottom"/>
          </w:tcPr>
          <w:p w14:paraId="1D355097" w14:textId="12318133"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61" w:type="dxa"/>
            <w:vAlign w:val="bottom"/>
          </w:tcPr>
          <w:p w14:paraId="216181B5" w14:textId="093AA8F2"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34B9AFDB" w14:textId="26CD83AE"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529C39C0" w14:textId="2D039D7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4E6068BF" w14:textId="01B5BFF3"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12" w:type="dxa"/>
            <w:vAlign w:val="bottom"/>
          </w:tcPr>
          <w:p w14:paraId="639F33BD" w14:textId="77777777" w:rsidR="00EB1D74" w:rsidRPr="00EB1D74" w:rsidRDefault="00EB1D74" w:rsidP="00EB1D74">
            <w:pPr>
              <w:ind w:left="-210" w:right="33"/>
              <w:jc w:val="right"/>
              <w:rPr>
                <w:rFonts w:ascii="Arial" w:hAnsi="Arial" w:cs="Arial"/>
                <w:b/>
                <w:sz w:val="11"/>
                <w:szCs w:val="11"/>
              </w:rPr>
            </w:pPr>
            <w:r w:rsidRPr="00EB1D74">
              <w:rPr>
                <w:rFonts w:ascii="Arial" w:hAnsi="Arial" w:cs="Arial"/>
                <w:b/>
                <w:sz w:val="11"/>
                <w:szCs w:val="11"/>
              </w:rPr>
              <w:t>-</w:t>
            </w:r>
          </w:p>
        </w:tc>
        <w:tc>
          <w:tcPr>
            <w:tcW w:w="732" w:type="dxa"/>
            <w:vAlign w:val="bottom"/>
          </w:tcPr>
          <w:p w14:paraId="6D90B705" w14:textId="4E416F90" w:rsidR="00EB1D74" w:rsidRPr="00EB1D74" w:rsidRDefault="00C834C6" w:rsidP="00EB1D74">
            <w:pPr>
              <w:jc w:val="right"/>
              <w:rPr>
                <w:rFonts w:ascii="Arial" w:hAnsi="Arial" w:cs="Arial"/>
                <w:b/>
                <w:sz w:val="11"/>
                <w:szCs w:val="11"/>
              </w:rPr>
            </w:pPr>
            <w:r>
              <w:rPr>
                <w:rFonts w:ascii="Arial" w:hAnsi="Arial" w:cs="Arial"/>
                <w:b/>
                <w:sz w:val="11"/>
                <w:szCs w:val="11"/>
              </w:rPr>
              <w:t>-</w:t>
            </w:r>
          </w:p>
        </w:tc>
      </w:tr>
      <w:tr w:rsidR="00EB1D74" w:rsidRPr="00EB1D74" w14:paraId="6BEFB070" w14:textId="77777777" w:rsidTr="003621F8">
        <w:trPr>
          <w:trHeight w:val="113"/>
        </w:trPr>
        <w:tc>
          <w:tcPr>
            <w:tcW w:w="518" w:type="dxa"/>
          </w:tcPr>
          <w:p w14:paraId="5C7983B7" w14:textId="4DC9B2B7" w:rsidR="00EB1D74" w:rsidRPr="00EB1D74" w:rsidRDefault="00EB1D74" w:rsidP="00EB1D74">
            <w:pPr>
              <w:rPr>
                <w:rFonts w:ascii="Arial" w:hAnsi="Arial" w:cs="Arial"/>
                <w:color w:val="000000" w:themeColor="text1"/>
                <w:sz w:val="11"/>
                <w:szCs w:val="11"/>
              </w:rPr>
            </w:pPr>
            <w:r w:rsidRPr="00EB1D74">
              <w:rPr>
                <w:rFonts w:ascii="Arial" w:hAnsi="Arial" w:cs="Arial"/>
                <w:b/>
                <w:bCs/>
                <w:color w:val="000000" w:themeColor="text1"/>
                <w:sz w:val="11"/>
                <w:szCs w:val="11"/>
              </w:rPr>
              <w:t>X.</w:t>
            </w:r>
          </w:p>
        </w:tc>
        <w:tc>
          <w:tcPr>
            <w:tcW w:w="2072" w:type="dxa"/>
            <w:shd w:val="clear" w:color="auto" w:fill="auto"/>
            <w:noWrap/>
            <w:vAlign w:val="bottom"/>
          </w:tcPr>
          <w:p w14:paraId="5C646D4F" w14:textId="0D7F01EC" w:rsidR="00EB1D74" w:rsidRPr="00EB1D74" w:rsidRDefault="00EB1D74" w:rsidP="00EB1D74">
            <w:pPr>
              <w:rPr>
                <w:rFonts w:ascii="Arial" w:hAnsi="Arial" w:cs="Arial"/>
                <w:color w:val="000000" w:themeColor="text1"/>
                <w:sz w:val="11"/>
                <w:szCs w:val="11"/>
              </w:rPr>
            </w:pPr>
            <w:r w:rsidRPr="00EB1D74">
              <w:rPr>
                <w:rFonts w:ascii="Arial" w:hAnsi="Arial" w:cs="Arial"/>
                <w:color w:val="000000" w:themeColor="text1"/>
                <w:sz w:val="11"/>
                <w:szCs w:val="11"/>
              </w:rPr>
              <w:t>Varlıkların Yeniden Sınıflandırılmasından Kaynaklanan Değişiklik</w:t>
            </w:r>
          </w:p>
        </w:tc>
        <w:tc>
          <w:tcPr>
            <w:tcW w:w="672" w:type="dxa"/>
            <w:shd w:val="clear" w:color="auto" w:fill="auto"/>
            <w:noWrap/>
            <w:vAlign w:val="bottom"/>
          </w:tcPr>
          <w:p w14:paraId="13C25681"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217D4E6F" w14:textId="22EB75F9"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5F36BB4F" w14:textId="7740D1A3"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51BCAE60" w14:textId="6D79D634"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4E7A6933" w14:textId="1872DA89"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49229894" w14:textId="0AD2BB7D"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4F443171" w14:textId="3A71481E"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0629A76D" w14:textId="3FDC2D20"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86" w:type="dxa"/>
            <w:shd w:val="clear" w:color="auto" w:fill="auto"/>
            <w:noWrap/>
            <w:vAlign w:val="bottom"/>
          </w:tcPr>
          <w:p w14:paraId="0708BF3E" w14:textId="54CD198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54" w:type="dxa"/>
            <w:shd w:val="clear" w:color="auto" w:fill="auto"/>
            <w:noWrap/>
            <w:vAlign w:val="bottom"/>
          </w:tcPr>
          <w:p w14:paraId="759D5B4D" w14:textId="63722A5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6" w:type="dxa"/>
            <w:shd w:val="clear" w:color="auto" w:fill="auto"/>
            <w:noWrap/>
            <w:vAlign w:val="bottom"/>
          </w:tcPr>
          <w:p w14:paraId="30C49880" w14:textId="7E132123"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47" w:type="dxa"/>
            <w:shd w:val="clear" w:color="auto" w:fill="auto"/>
            <w:noWrap/>
            <w:vAlign w:val="bottom"/>
          </w:tcPr>
          <w:p w14:paraId="011B4656" w14:textId="5E9218B5"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29" w:type="dxa"/>
            <w:vAlign w:val="bottom"/>
          </w:tcPr>
          <w:p w14:paraId="0E6610EF" w14:textId="6D6D75FB"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61" w:type="dxa"/>
            <w:vAlign w:val="bottom"/>
          </w:tcPr>
          <w:p w14:paraId="7CA4636F" w14:textId="03D3FC83"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49879106" w14:textId="4AE02437"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70D3606E" w14:textId="34E99C4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78274036" w14:textId="64F8DA92"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12" w:type="dxa"/>
            <w:vAlign w:val="bottom"/>
          </w:tcPr>
          <w:p w14:paraId="14D75952" w14:textId="77777777" w:rsidR="00EB1D74" w:rsidRPr="00EB1D74" w:rsidRDefault="00EB1D74" w:rsidP="00EB1D74">
            <w:pPr>
              <w:ind w:left="-210" w:right="33"/>
              <w:jc w:val="right"/>
              <w:rPr>
                <w:rFonts w:ascii="Arial" w:hAnsi="Arial" w:cs="Arial"/>
                <w:b/>
                <w:sz w:val="11"/>
                <w:szCs w:val="11"/>
              </w:rPr>
            </w:pPr>
            <w:r w:rsidRPr="00EB1D74">
              <w:rPr>
                <w:rFonts w:ascii="Arial" w:hAnsi="Arial" w:cs="Arial"/>
                <w:b/>
                <w:sz w:val="11"/>
                <w:szCs w:val="11"/>
              </w:rPr>
              <w:t>-</w:t>
            </w:r>
          </w:p>
        </w:tc>
        <w:tc>
          <w:tcPr>
            <w:tcW w:w="732" w:type="dxa"/>
            <w:vAlign w:val="bottom"/>
          </w:tcPr>
          <w:p w14:paraId="248A6274" w14:textId="486666B7" w:rsidR="00EB1D74" w:rsidRPr="00EB1D74" w:rsidRDefault="00C834C6" w:rsidP="00EB1D74">
            <w:pPr>
              <w:jc w:val="right"/>
              <w:rPr>
                <w:rFonts w:ascii="Arial" w:hAnsi="Arial" w:cs="Arial"/>
                <w:b/>
                <w:sz w:val="11"/>
                <w:szCs w:val="11"/>
              </w:rPr>
            </w:pPr>
            <w:r>
              <w:rPr>
                <w:rFonts w:ascii="Arial" w:hAnsi="Arial" w:cs="Arial"/>
                <w:b/>
                <w:sz w:val="11"/>
                <w:szCs w:val="11"/>
              </w:rPr>
              <w:t>-</w:t>
            </w:r>
          </w:p>
        </w:tc>
      </w:tr>
      <w:tr w:rsidR="00EB1D74" w:rsidRPr="00EB1D74" w14:paraId="05D2F2A6" w14:textId="77777777" w:rsidTr="003621F8">
        <w:trPr>
          <w:trHeight w:val="113"/>
        </w:trPr>
        <w:tc>
          <w:tcPr>
            <w:tcW w:w="518" w:type="dxa"/>
          </w:tcPr>
          <w:p w14:paraId="00C4A9E6" w14:textId="4DDA0260" w:rsidR="00EB1D74" w:rsidRPr="00EB1D74" w:rsidRDefault="00EB1D74" w:rsidP="00EB1D74">
            <w:pPr>
              <w:rPr>
                <w:rFonts w:ascii="Arial" w:hAnsi="Arial" w:cs="Arial"/>
                <w:color w:val="000000" w:themeColor="text1"/>
                <w:sz w:val="11"/>
                <w:szCs w:val="11"/>
              </w:rPr>
            </w:pPr>
            <w:r w:rsidRPr="00EB1D74">
              <w:rPr>
                <w:rFonts w:ascii="Arial" w:hAnsi="Arial" w:cs="Arial"/>
                <w:b/>
                <w:bCs/>
                <w:color w:val="000000" w:themeColor="text1"/>
                <w:sz w:val="11"/>
                <w:szCs w:val="11"/>
              </w:rPr>
              <w:t>XI.</w:t>
            </w:r>
          </w:p>
        </w:tc>
        <w:tc>
          <w:tcPr>
            <w:tcW w:w="2072" w:type="dxa"/>
            <w:shd w:val="clear" w:color="auto" w:fill="auto"/>
            <w:noWrap/>
            <w:vAlign w:val="bottom"/>
          </w:tcPr>
          <w:p w14:paraId="6550B0A5" w14:textId="3CBEDA2C" w:rsidR="00EB1D74" w:rsidRPr="00EB1D74" w:rsidRDefault="00EB1D74" w:rsidP="00EB1D74">
            <w:pPr>
              <w:rPr>
                <w:rFonts w:ascii="Arial" w:hAnsi="Arial" w:cs="Arial"/>
                <w:color w:val="000000" w:themeColor="text1"/>
                <w:sz w:val="11"/>
                <w:szCs w:val="11"/>
              </w:rPr>
            </w:pPr>
            <w:r w:rsidRPr="00EB1D74">
              <w:rPr>
                <w:rFonts w:ascii="Arial" w:hAnsi="Arial" w:cs="Arial"/>
                <w:color w:val="000000" w:themeColor="text1"/>
                <w:sz w:val="11"/>
                <w:szCs w:val="11"/>
              </w:rPr>
              <w:t xml:space="preserve">İştirak </w:t>
            </w:r>
            <w:proofErr w:type="spellStart"/>
            <w:r w:rsidRPr="00EB1D74">
              <w:rPr>
                <w:rFonts w:ascii="Arial" w:hAnsi="Arial" w:cs="Arial"/>
                <w:color w:val="000000" w:themeColor="text1"/>
                <w:sz w:val="11"/>
                <w:szCs w:val="11"/>
              </w:rPr>
              <w:t>Özkaynağındaki</w:t>
            </w:r>
            <w:proofErr w:type="spellEnd"/>
            <w:r w:rsidRPr="00EB1D74">
              <w:rPr>
                <w:rFonts w:ascii="Arial" w:hAnsi="Arial" w:cs="Arial"/>
                <w:color w:val="000000" w:themeColor="text1"/>
                <w:sz w:val="11"/>
                <w:szCs w:val="11"/>
              </w:rPr>
              <w:t xml:space="preserve"> Değişikliklerin Banka </w:t>
            </w:r>
            <w:proofErr w:type="spellStart"/>
            <w:r w:rsidRPr="00EB1D74">
              <w:rPr>
                <w:rFonts w:ascii="Arial" w:hAnsi="Arial" w:cs="Arial"/>
                <w:color w:val="000000" w:themeColor="text1"/>
                <w:sz w:val="11"/>
                <w:szCs w:val="11"/>
              </w:rPr>
              <w:t>Özkaynağına</w:t>
            </w:r>
            <w:proofErr w:type="spellEnd"/>
            <w:r w:rsidRPr="00EB1D74">
              <w:rPr>
                <w:rFonts w:ascii="Arial" w:hAnsi="Arial" w:cs="Arial"/>
                <w:color w:val="000000" w:themeColor="text1"/>
                <w:sz w:val="11"/>
                <w:szCs w:val="11"/>
              </w:rPr>
              <w:t xml:space="preserve"> Etkisi</w:t>
            </w:r>
          </w:p>
        </w:tc>
        <w:tc>
          <w:tcPr>
            <w:tcW w:w="672" w:type="dxa"/>
            <w:shd w:val="clear" w:color="auto" w:fill="auto"/>
            <w:noWrap/>
            <w:vAlign w:val="bottom"/>
          </w:tcPr>
          <w:p w14:paraId="6395A2CD"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7E936BC9" w14:textId="7D710F5D"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789AEBA3" w14:textId="1B75686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6A4EC286" w14:textId="0952CB15"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6A8987B0" w14:textId="316D6687"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39275230" w14:textId="08FCD0B4"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3488E0D1" w14:textId="42092CFB"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0225828D" w14:textId="6E408D64"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86" w:type="dxa"/>
            <w:shd w:val="clear" w:color="auto" w:fill="auto"/>
            <w:noWrap/>
            <w:vAlign w:val="bottom"/>
          </w:tcPr>
          <w:p w14:paraId="740E1FC7" w14:textId="048A560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54" w:type="dxa"/>
            <w:shd w:val="clear" w:color="auto" w:fill="auto"/>
            <w:noWrap/>
            <w:vAlign w:val="bottom"/>
          </w:tcPr>
          <w:p w14:paraId="5CE61D37" w14:textId="68B5DC05"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6" w:type="dxa"/>
            <w:shd w:val="clear" w:color="auto" w:fill="auto"/>
            <w:noWrap/>
            <w:vAlign w:val="bottom"/>
          </w:tcPr>
          <w:p w14:paraId="02FBA492" w14:textId="15FEC1CC"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47" w:type="dxa"/>
            <w:shd w:val="clear" w:color="auto" w:fill="auto"/>
            <w:noWrap/>
            <w:vAlign w:val="bottom"/>
          </w:tcPr>
          <w:p w14:paraId="0AE52380" w14:textId="3DC44FDD"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29" w:type="dxa"/>
            <w:vAlign w:val="bottom"/>
          </w:tcPr>
          <w:p w14:paraId="138F8A4C" w14:textId="2C4BD953"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61" w:type="dxa"/>
            <w:vAlign w:val="bottom"/>
          </w:tcPr>
          <w:p w14:paraId="04B930D6" w14:textId="5F34C7E3"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4F9344EA" w14:textId="2370C45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5FC7ABEC" w14:textId="2819F077"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0A1B55E7" w14:textId="35EA8525"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12" w:type="dxa"/>
            <w:vAlign w:val="bottom"/>
          </w:tcPr>
          <w:p w14:paraId="55BB383D" w14:textId="77777777" w:rsidR="00EB1D74" w:rsidRPr="00EB1D74" w:rsidRDefault="00EB1D74" w:rsidP="00EB1D74">
            <w:pPr>
              <w:ind w:left="-210" w:right="33"/>
              <w:jc w:val="right"/>
              <w:rPr>
                <w:rFonts w:ascii="Arial" w:hAnsi="Arial" w:cs="Arial"/>
                <w:b/>
                <w:sz w:val="11"/>
                <w:szCs w:val="11"/>
              </w:rPr>
            </w:pPr>
            <w:r w:rsidRPr="00EB1D74">
              <w:rPr>
                <w:rFonts w:ascii="Arial" w:hAnsi="Arial" w:cs="Arial"/>
                <w:b/>
                <w:sz w:val="11"/>
                <w:szCs w:val="11"/>
              </w:rPr>
              <w:t>-</w:t>
            </w:r>
          </w:p>
        </w:tc>
        <w:tc>
          <w:tcPr>
            <w:tcW w:w="732" w:type="dxa"/>
            <w:vAlign w:val="bottom"/>
          </w:tcPr>
          <w:p w14:paraId="0A695448" w14:textId="5BE4AA32" w:rsidR="00EB1D74" w:rsidRPr="00EB1D74" w:rsidRDefault="00C834C6" w:rsidP="00EB1D74">
            <w:pPr>
              <w:jc w:val="right"/>
              <w:rPr>
                <w:rFonts w:ascii="Arial" w:hAnsi="Arial" w:cs="Arial"/>
                <w:b/>
                <w:sz w:val="11"/>
                <w:szCs w:val="11"/>
              </w:rPr>
            </w:pPr>
            <w:r>
              <w:rPr>
                <w:rFonts w:ascii="Arial" w:hAnsi="Arial" w:cs="Arial"/>
                <w:b/>
                <w:sz w:val="11"/>
                <w:szCs w:val="11"/>
              </w:rPr>
              <w:t>-</w:t>
            </w:r>
          </w:p>
        </w:tc>
      </w:tr>
      <w:tr w:rsidR="00EB1D74" w:rsidRPr="00EB1D74" w14:paraId="18C045E4" w14:textId="77777777" w:rsidTr="003621F8">
        <w:trPr>
          <w:trHeight w:val="113"/>
        </w:trPr>
        <w:tc>
          <w:tcPr>
            <w:tcW w:w="518" w:type="dxa"/>
          </w:tcPr>
          <w:p w14:paraId="5AE075AF" w14:textId="3F9A0C4B" w:rsidR="00EB1D74" w:rsidRPr="00EB1D74" w:rsidRDefault="00EB1D74" w:rsidP="00EB1D74">
            <w:pPr>
              <w:rPr>
                <w:rFonts w:ascii="Arial" w:hAnsi="Arial" w:cs="Arial"/>
                <w:color w:val="000000" w:themeColor="text1"/>
                <w:sz w:val="11"/>
                <w:szCs w:val="11"/>
              </w:rPr>
            </w:pPr>
            <w:r w:rsidRPr="00EB1D74">
              <w:rPr>
                <w:rFonts w:ascii="Arial" w:hAnsi="Arial" w:cs="Arial"/>
                <w:b/>
                <w:bCs/>
                <w:color w:val="000000" w:themeColor="text1"/>
                <w:sz w:val="11"/>
                <w:szCs w:val="11"/>
              </w:rPr>
              <w:t>XII.</w:t>
            </w:r>
          </w:p>
        </w:tc>
        <w:tc>
          <w:tcPr>
            <w:tcW w:w="2072" w:type="dxa"/>
            <w:shd w:val="clear" w:color="auto" w:fill="auto"/>
            <w:noWrap/>
            <w:vAlign w:val="bottom"/>
          </w:tcPr>
          <w:p w14:paraId="08B38F64" w14:textId="13B67CDA" w:rsidR="00EB1D74" w:rsidRPr="00EB1D74" w:rsidRDefault="00EB1D74" w:rsidP="00EB1D74">
            <w:pPr>
              <w:rPr>
                <w:rFonts w:ascii="Arial" w:hAnsi="Arial" w:cs="Arial"/>
                <w:color w:val="000000" w:themeColor="text1"/>
                <w:sz w:val="11"/>
                <w:szCs w:val="11"/>
              </w:rPr>
            </w:pPr>
            <w:r w:rsidRPr="00EB1D74">
              <w:rPr>
                <w:rFonts w:ascii="Arial" w:hAnsi="Arial" w:cs="Arial"/>
                <w:color w:val="000000" w:themeColor="text1"/>
                <w:sz w:val="11"/>
                <w:szCs w:val="11"/>
              </w:rPr>
              <w:t>Sermaye Artırımı</w:t>
            </w:r>
          </w:p>
        </w:tc>
        <w:tc>
          <w:tcPr>
            <w:tcW w:w="672" w:type="dxa"/>
            <w:shd w:val="clear" w:color="auto" w:fill="auto"/>
            <w:noWrap/>
            <w:vAlign w:val="bottom"/>
          </w:tcPr>
          <w:p w14:paraId="6B90B4EF"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297A2B36" w14:textId="457DEAA3"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4ED89028" w14:textId="1A5DFFCC"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651F2AB1" w14:textId="41EFBFBB"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77B5B22C" w14:textId="5074769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10813514" w14:textId="49F4BB17"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47DDF3BE" w14:textId="1EE84590"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28DC91B2" w14:textId="4AC5290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86" w:type="dxa"/>
            <w:shd w:val="clear" w:color="auto" w:fill="auto"/>
            <w:noWrap/>
            <w:vAlign w:val="bottom"/>
          </w:tcPr>
          <w:p w14:paraId="30CE330E" w14:textId="6273E32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54" w:type="dxa"/>
            <w:shd w:val="clear" w:color="auto" w:fill="auto"/>
            <w:noWrap/>
            <w:vAlign w:val="bottom"/>
          </w:tcPr>
          <w:p w14:paraId="71896E4F" w14:textId="794C568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6" w:type="dxa"/>
            <w:shd w:val="clear" w:color="auto" w:fill="auto"/>
            <w:noWrap/>
            <w:vAlign w:val="bottom"/>
          </w:tcPr>
          <w:p w14:paraId="4059BED1" w14:textId="02336373"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47" w:type="dxa"/>
            <w:shd w:val="clear" w:color="auto" w:fill="auto"/>
            <w:noWrap/>
            <w:vAlign w:val="bottom"/>
          </w:tcPr>
          <w:p w14:paraId="4DFA23FA" w14:textId="6B1FE87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29" w:type="dxa"/>
            <w:vAlign w:val="bottom"/>
          </w:tcPr>
          <w:p w14:paraId="104315AD" w14:textId="4BC7233C"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61" w:type="dxa"/>
            <w:vAlign w:val="bottom"/>
          </w:tcPr>
          <w:p w14:paraId="78A337E1" w14:textId="53A55890"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28A3AF1F" w14:textId="7C5BF930"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2A81FFD2" w14:textId="4017F29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583FE0AC" w14:textId="2883CF97"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12" w:type="dxa"/>
            <w:vAlign w:val="bottom"/>
          </w:tcPr>
          <w:p w14:paraId="259B07F8" w14:textId="77777777" w:rsidR="00EB1D74" w:rsidRPr="00EB1D74" w:rsidRDefault="00EB1D74" w:rsidP="00EB1D74">
            <w:pPr>
              <w:ind w:left="-210" w:right="33"/>
              <w:jc w:val="right"/>
              <w:rPr>
                <w:rFonts w:ascii="Arial" w:hAnsi="Arial" w:cs="Arial"/>
                <w:b/>
                <w:sz w:val="11"/>
                <w:szCs w:val="11"/>
              </w:rPr>
            </w:pPr>
            <w:r w:rsidRPr="00EB1D74">
              <w:rPr>
                <w:rFonts w:ascii="Arial" w:hAnsi="Arial" w:cs="Arial"/>
                <w:b/>
                <w:sz w:val="11"/>
                <w:szCs w:val="11"/>
              </w:rPr>
              <w:t>-</w:t>
            </w:r>
          </w:p>
        </w:tc>
        <w:tc>
          <w:tcPr>
            <w:tcW w:w="732" w:type="dxa"/>
            <w:vAlign w:val="bottom"/>
          </w:tcPr>
          <w:p w14:paraId="478D74A2" w14:textId="49946D10" w:rsidR="00EB1D74" w:rsidRPr="00EB1D74" w:rsidRDefault="00C834C6" w:rsidP="00EB1D74">
            <w:pPr>
              <w:jc w:val="right"/>
              <w:rPr>
                <w:rFonts w:ascii="Arial" w:hAnsi="Arial" w:cs="Arial"/>
                <w:b/>
                <w:sz w:val="11"/>
                <w:szCs w:val="11"/>
              </w:rPr>
            </w:pPr>
            <w:r>
              <w:rPr>
                <w:rFonts w:ascii="Arial" w:hAnsi="Arial" w:cs="Arial"/>
                <w:b/>
                <w:sz w:val="11"/>
                <w:szCs w:val="11"/>
              </w:rPr>
              <w:t>-</w:t>
            </w:r>
          </w:p>
        </w:tc>
      </w:tr>
      <w:tr w:rsidR="00EB1D74" w:rsidRPr="00EB1D74" w14:paraId="410B324F" w14:textId="77777777" w:rsidTr="003621F8">
        <w:trPr>
          <w:trHeight w:val="113"/>
        </w:trPr>
        <w:tc>
          <w:tcPr>
            <w:tcW w:w="518" w:type="dxa"/>
            <w:shd w:val="clear" w:color="auto" w:fill="FFFFFF"/>
          </w:tcPr>
          <w:p w14:paraId="25455409" w14:textId="13D676E9" w:rsidR="00EB1D74" w:rsidRPr="00EB1D74" w:rsidRDefault="00EB1D74" w:rsidP="00EB1D74">
            <w:pPr>
              <w:rPr>
                <w:rFonts w:ascii="Arial" w:hAnsi="Arial" w:cs="Arial"/>
                <w:color w:val="000000" w:themeColor="text1"/>
                <w:sz w:val="11"/>
                <w:szCs w:val="11"/>
              </w:rPr>
            </w:pPr>
            <w:r w:rsidRPr="00EB1D74">
              <w:rPr>
                <w:rFonts w:ascii="Arial" w:hAnsi="Arial" w:cs="Arial"/>
                <w:b/>
                <w:bCs/>
                <w:color w:val="000000" w:themeColor="text1"/>
                <w:sz w:val="11"/>
                <w:szCs w:val="11"/>
              </w:rPr>
              <w:t>12.1</w:t>
            </w:r>
          </w:p>
        </w:tc>
        <w:tc>
          <w:tcPr>
            <w:tcW w:w="2072" w:type="dxa"/>
            <w:shd w:val="clear" w:color="auto" w:fill="FFFFFF"/>
            <w:noWrap/>
            <w:vAlign w:val="bottom"/>
          </w:tcPr>
          <w:p w14:paraId="234609E8" w14:textId="700FB2A5" w:rsidR="00EB1D74" w:rsidRPr="00EB1D74" w:rsidRDefault="00EB1D74" w:rsidP="00EB1D74">
            <w:pPr>
              <w:rPr>
                <w:rFonts w:ascii="Arial" w:hAnsi="Arial" w:cs="Arial"/>
                <w:color w:val="000000" w:themeColor="text1"/>
                <w:sz w:val="11"/>
                <w:szCs w:val="11"/>
              </w:rPr>
            </w:pPr>
            <w:r w:rsidRPr="00EB1D74">
              <w:rPr>
                <w:rFonts w:ascii="Arial" w:hAnsi="Arial" w:cs="Arial"/>
                <w:color w:val="000000" w:themeColor="text1"/>
                <w:sz w:val="11"/>
                <w:szCs w:val="11"/>
              </w:rPr>
              <w:t xml:space="preserve">Nakden </w:t>
            </w:r>
          </w:p>
        </w:tc>
        <w:tc>
          <w:tcPr>
            <w:tcW w:w="672" w:type="dxa"/>
            <w:shd w:val="clear" w:color="auto" w:fill="auto"/>
            <w:noWrap/>
            <w:vAlign w:val="bottom"/>
          </w:tcPr>
          <w:p w14:paraId="50F6C719"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2640DE4E" w14:textId="60400E03"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219D101C" w14:textId="373E9283"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217FB760" w14:textId="47F9DFED"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3BAA9001" w14:textId="07BFA4B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19633DB3" w14:textId="6994A6C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0F42AC82" w14:textId="4B9E5033"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0BE0BEB6" w14:textId="6B27CEA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86" w:type="dxa"/>
            <w:shd w:val="clear" w:color="auto" w:fill="auto"/>
            <w:noWrap/>
            <w:vAlign w:val="bottom"/>
          </w:tcPr>
          <w:p w14:paraId="48010A88" w14:textId="3175B927"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54" w:type="dxa"/>
            <w:shd w:val="clear" w:color="auto" w:fill="auto"/>
            <w:noWrap/>
            <w:vAlign w:val="bottom"/>
          </w:tcPr>
          <w:p w14:paraId="6AFDE902" w14:textId="7BD719F3"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6" w:type="dxa"/>
            <w:shd w:val="clear" w:color="auto" w:fill="auto"/>
            <w:noWrap/>
            <w:vAlign w:val="bottom"/>
          </w:tcPr>
          <w:p w14:paraId="29E0D742" w14:textId="00A534C4"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47" w:type="dxa"/>
            <w:shd w:val="clear" w:color="auto" w:fill="auto"/>
            <w:noWrap/>
            <w:vAlign w:val="bottom"/>
          </w:tcPr>
          <w:p w14:paraId="31AEB740" w14:textId="7AB43FB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29" w:type="dxa"/>
            <w:vAlign w:val="bottom"/>
          </w:tcPr>
          <w:p w14:paraId="16B8D58A" w14:textId="6B0AEC1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61" w:type="dxa"/>
            <w:vAlign w:val="bottom"/>
          </w:tcPr>
          <w:p w14:paraId="4BE4C6F4" w14:textId="6D7E0CD0"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22B164D8" w14:textId="7F97081F"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0A768305" w14:textId="3569013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7F8D1467" w14:textId="4942F8E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12" w:type="dxa"/>
            <w:vAlign w:val="bottom"/>
          </w:tcPr>
          <w:p w14:paraId="6254BF75" w14:textId="77777777" w:rsidR="00EB1D74" w:rsidRPr="00EB1D74" w:rsidRDefault="00EB1D74" w:rsidP="00EB1D74">
            <w:pPr>
              <w:ind w:left="-210" w:right="33"/>
              <w:jc w:val="right"/>
              <w:rPr>
                <w:rFonts w:ascii="Arial" w:hAnsi="Arial" w:cs="Arial"/>
                <w:b/>
                <w:sz w:val="11"/>
                <w:szCs w:val="11"/>
              </w:rPr>
            </w:pPr>
            <w:r w:rsidRPr="00EB1D74">
              <w:rPr>
                <w:rFonts w:ascii="Arial" w:hAnsi="Arial" w:cs="Arial"/>
                <w:b/>
                <w:sz w:val="11"/>
                <w:szCs w:val="11"/>
              </w:rPr>
              <w:t>-</w:t>
            </w:r>
          </w:p>
        </w:tc>
        <w:tc>
          <w:tcPr>
            <w:tcW w:w="732" w:type="dxa"/>
            <w:vAlign w:val="bottom"/>
          </w:tcPr>
          <w:p w14:paraId="6841D813" w14:textId="6600A4C0" w:rsidR="00EB1D74" w:rsidRPr="00EB1D74" w:rsidRDefault="00C834C6" w:rsidP="00EB1D74">
            <w:pPr>
              <w:jc w:val="right"/>
              <w:rPr>
                <w:rFonts w:ascii="Arial" w:hAnsi="Arial" w:cs="Arial"/>
                <w:b/>
                <w:sz w:val="11"/>
                <w:szCs w:val="11"/>
              </w:rPr>
            </w:pPr>
            <w:r>
              <w:rPr>
                <w:rFonts w:ascii="Arial" w:hAnsi="Arial" w:cs="Arial"/>
                <w:b/>
                <w:sz w:val="11"/>
                <w:szCs w:val="11"/>
              </w:rPr>
              <w:t>-</w:t>
            </w:r>
          </w:p>
        </w:tc>
      </w:tr>
      <w:tr w:rsidR="00EB1D74" w:rsidRPr="00EB1D74" w14:paraId="35AF781E" w14:textId="77777777" w:rsidTr="003621F8">
        <w:trPr>
          <w:trHeight w:val="113"/>
        </w:trPr>
        <w:tc>
          <w:tcPr>
            <w:tcW w:w="518" w:type="dxa"/>
          </w:tcPr>
          <w:p w14:paraId="27B7906F" w14:textId="259C7E12" w:rsidR="00EB1D74" w:rsidRPr="00EB1D74" w:rsidRDefault="00EB1D74" w:rsidP="00EB1D74">
            <w:pPr>
              <w:rPr>
                <w:rFonts w:ascii="Arial" w:hAnsi="Arial" w:cs="Arial"/>
                <w:color w:val="000000" w:themeColor="text1"/>
                <w:sz w:val="11"/>
                <w:szCs w:val="11"/>
              </w:rPr>
            </w:pPr>
            <w:r w:rsidRPr="00EB1D74">
              <w:rPr>
                <w:rFonts w:ascii="Arial" w:hAnsi="Arial" w:cs="Arial"/>
                <w:b/>
                <w:bCs/>
                <w:color w:val="000000" w:themeColor="text1"/>
                <w:sz w:val="11"/>
                <w:szCs w:val="11"/>
              </w:rPr>
              <w:t>12.2</w:t>
            </w:r>
          </w:p>
        </w:tc>
        <w:tc>
          <w:tcPr>
            <w:tcW w:w="2072" w:type="dxa"/>
            <w:shd w:val="clear" w:color="auto" w:fill="auto"/>
            <w:noWrap/>
            <w:vAlign w:val="bottom"/>
          </w:tcPr>
          <w:p w14:paraId="6595DFA2" w14:textId="6FB5ACEA" w:rsidR="00EB1D74" w:rsidRPr="00EB1D74" w:rsidRDefault="00EB1D74" w:rsidP="00EB1D74">
            <w:pPr>
              <w:rPr>
                <w:rFonts w:ascii="Arial" w:hAnsi="Arial" w:cs="Arial"/>
                <w:color w:val="000000" w:themeColor="text1"/>
                <w:sz w:val="11"/>
                <w:szCs w:val="11"/>
              </w:rPr>
            </w:pPr>
            <w:r w:rsidRPr="00EB1D74">
              <w:rPr>
                <w:rFonts w:ascii="Arial" w:hAnsi="Arial" w:cs="Arial"/>
                <w:color w:val="000000" w:themeColor="text1"/>
                <w:sz w:val="11"/>
                <w:szCs w:val="11"/>
              </w:rPr>
              <w:t>İç Kaynaklardan</w:t>
            </w:r>
          </w:p>
        </w:tc>
        <w:tc>
          <w:tcPr>
            <w:tcW w:w="672" w:type="dxa"/>
            <w:shd w:val="clear" w:color="auto" w:fill="auto"/>
            <w:noWrap/>
            <w:vAlign w:val="bottom"/>
          </w:tcPr>
          <w:p w14:paraId="41B12903"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447F25CA" w14:textId="164AED2C"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5CD99E15" w14:textId="73E1AB1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23927475" w14:textId="140D40DC"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448A6467" w14:textId="0A6E8634"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0C3A8A3B" w14:textId="3E9FD33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3CD59F7F" w14:textId="2373414F"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6A54AF77" w14:textId="0627F62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86" w:type="dxa"/>
            <w:shd w:val="clear" w:color="auto" w:fill="auto"/>
            <w:noWrap/>
            <w:vAlign w:val="bottom"/>
          </w:tcPr>
          <w:p w14:paraId="4DDC4A63" w14:textId="24E67145"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54" w:type="dxa"/>
            <w:shd w:val="clear" w:color="auto" w:fill="auto"/>
            <w:noWrap/>
            <w:vAlign w:val="bottom"/>
          </w:tcPr>
          <w:p w14:paraId="171E8FDC" w14:textId="4A0CC200"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6" w:type="dxa"/>
            <w:shd w:val="clear" w:color="auto" w:fill="auto"/>
            <w:noWrap/>
            <w:vAlign w:val="bottom"/>
          </w:tcPr>
          <w:p w14:paraId="0A81A0E0" w14:textId="24DECA2F"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47" w:type="dxa"/>
            <w:shd w:val="clear" w:color="auto" w:fill="auto"/>
            <w:noWrap/>
            <w:vAlign w:val="bottom"/>
          </w:tcPr>
          <w:p w14:paraId="2A055C76" w14:textId="067ED125"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29" w:type="dxa"/>
            <w:vAlign w:val="bottom"/>
          </w:tcPr>
          <w:p w14:paraId="2AB8DF5A" w14:textId="4E9BCB47"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61" w:type="dxa"/>
            <w:vAlign w:val="bottom"/>
          </w:tcPr>
          <w:p w14:paraId="115D5A49" w14:textId="1F8CDA20"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455D6D26" w14:textId="7164A8E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2C312159" w14:textId="36EE498D"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73D9254D" w14:textId="063E10A2"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12" w:type="dxa"/>
            <w:vAlign w:val="bottom"/>
          </w:tcPr>
          <w:p w14:paraId="6C78F03C" w14:textId="77777777" w:rsidR="00EB1D74" w:rsidRPr="00EB1D74" w:rsidRDefault="00EB1D74" w:rsidP="00EB1D74">
            <w:pPr>
              <w:ind w:left="-210" w:right="33"/>
              <w:jc w:val="right"/>
              <w:rPr>
                <w:rFonts w:ascii="Arial" w:hAnsi="Arial" w:cs="Arial"/>
                <w:b/>
                <w:sz w:val="11"/>
                <w:szCs w:val="11"/>
              </w:rPr>
            </w:pPr>
            <w:r w:rsidRPr="00EB1D74">
              <w:rPr>
                <w:rFonts w:ascii="Arial" w:hAnsi="Arial" w:cs="Arial"/>
                <w:b/>
                <w:sz w:val="11"/>
                <w:szCs w:val="11"/>
              </w:rPr>
              <w:t>-</w:t>
            </w:r>
          </w:p>
        </w:tc>
        <w:tc>
          <w:tcPr>
            <w:tcW w:w="732" w:type="dxa"/>
            <w:vAlign w:val="bottom"/>
          </w:tcPr>
          <w:p w14:paraId="76A511F9" w14:textId="1EE3B688" w:rsidR="00EB1D74" w:rsidRPr="00EB1D74" w:rsidRDefault="00C834C6" w:rsidP="00EB1D74">
            <w:pPr>
              <w:jc w:val="right"/>
              <w:rPr>
                <w:rFonts w:ascii="Arial" w:hAnsi="Arial" w:cs="Arial"/>
                <w:b/>
                <w:sz w:val="11"/>
                <w:szCs w:val="11"/>
              </w:rPr>
            </w:pPr>
            <w:r>
              <w:rPr>
                <w:rFonts w:ascii="Arial" w:hAnsi="Arial" w:cs="Arial"/>
                <w:b/>
                <w:sz w:val="11"/>
                <w:szCs w:val="11"/>
              </w:rPr>
              <w:t>-</w:t>
            </w:r>
          </w:p>
        </w:tc>
      </w:tr>
      <w:tr w:rsidR="00EB1D74" w:rsidRPr="00EB1D74" w14:paraId="4E488C4A" w14:textId="77777777" w:rsidTr="003621F8">
        <w:trPr>
          <w:trHeight w:val="113"/>
        </w:trPr>
        <w:tc>
          <w:tcPr>
            <w:tcW w:w="518" w:type="dxa"/>
          </w:tcPr>
          <w:p w14:paraId="7756D34F" w14:textId="7F9D3F91" w:rsidR="00EB1D74" w:rsidRPr="00EB1D74" w:rsidRDefault="00EB1D74" w:rsidP="00EB1D74">
            <w:pPr>
              <w:rPr>
                <w:rFonts w:ascii="Arial" w:hAnsi="Arial" w:cs="Arial"/>
                <w:color w:val="000000" w:themeColor="text1"/>
                <w:sz w:val="11"/>
                <w:szCs w:val="11"/>
              </w:rPr>
            </w:pPr>
            <w:r w:rsidRPr="00EB1D74">
              <w:rPr>
                <w:rFonts w:ascii="Arial" w:hAnsi="Arial" w:cs="Arial"/>
                <w:b/>
                <w:bCs/>
                <w:color w:val="000000" w:themeColor="text1"/>
                <w:sz w:val="11"/>
                <w:szCs w:val="11"/>
              </w:rPr>
              <w:t>XIII.</w:t>
            </w:r>
          </w:p>
        </w:tc>
        <w:tc>
          <w:tcPr>
            <w:tcW w:w="2072" w:type="dxa"/>
            <w:shd w:val="clear" w:color="auto" w:fill="auto"/>
            <w:noWrap/>
            <w:vAlign w:val="bottom"/>
          </w:tcPr>
          <w:p w14:paraId="279FD7B7" w14:textId="482CBCE1" w:rsidR="00EB1D74" w:rsidRPr="00EB1D74" w:rsidRDefault="00EB1D74" w:rsidP="00EB1D74">
            <w:pPr>
              <w:rPr>
                <w:rFonts w:ascii="Arial" w:hAnsi="Arial" w:cs="Arial"/>
                <w:color w:val="000000" w:themeColor="text1"/>
                <w:sz w:val="11"/>
                <w:szCs w:val="11"/>
              </w:rPr>
            </w:pPr>
            <w:r w:rsidRPr="00EB1D74">
              <w:rPr>
                <w:rFonts w:ascii="Arial" w:hAnsi="Arial" w:cs="Arial"/>
                <w:color w:val="000000" w:themeColor="text1"/>
                <w:sz w:val="11"/>
                <w:szCs w:val="11"/>
              </w:rPr>
              <w:t>Hisse Senedi İhraç Primi</w:t>
            </w:r>
          </w:p>
        </w:tc>
        <w:tc>
          <w:tcPr>
            <w:tcW w:w="672" w:type="dxa"/>
            <w:shd w:val="clear" w:color="auto" w:fill="auto"/>
            <w:noWrap/>
            <w:vAlign w:val="bottom"/>
          </w:tcPr>
          <w:p w14:paraId="3A233F87"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7548F2C9" w14:textId="0B1E6E1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0A96F392" w14:textId="754CAE8C"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5C0AE6E7" w14:textId="070F5EB0"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294914F8" w14:textId="49D6D1D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73B63AE4" w14:textId="32E10CF5"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30FE4400" w14:textId="623FC19B"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2583818D" w14:textId="0B689A2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86" w:type="dxa"/>
            <w:shd w:val="clear" w:color="auto" w:fill="auto"/>
            <w:noWrap/>
            <w:vAlign w:val="bottom"/>
          </w:tcPr>
          <w:p w14:paraId="410DD7FD" w14:textId="56D8768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54" w:type="dxa"/>
            <w:shd w:val="clear" w:color="auto" w:fill="auto"/>
            <w:noWrap/>
            <w:vAlign w:val="bottom"/>
          </w:tcPr>
          <w:p w14:paraId="4B23CF9D" w14:textId="463221E4"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6" w:type="dxa"/>
            <w:shd w:val="clear" w:color="auto" w:fill="auto"/>
            <w:noWrap/>
            <w:vAlign w:val="bottom"/>
          </w:tcPr>
          <w:p w14:paraId="37E0978C" w14:textId="32C5A33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47" w:type="dxa"/>
            <w:shd w:val="clear" w:color="auto" w:fill="auto"/>
            <w:noWrap/>
            <w:vAlign w:val="bottom"/>
          </w:tcPr>
          <w:p w14:paraId="3E22A3B6" w14:textId="07C95BE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29" w:type="dxa"/>
            <w:vAlign w:val="bottom"/>
          </w:tcPr>
          <w:p w14:paraId="51EF4C64" w14:textId="3222C919"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61" w:type="dxa"/>
            <w:vAlign w:val="bottom"/>
          </w:tcPr>
          <w:p w14:paraId="645278E9" w14:textId="666E5B95"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4AF561A7" w14:textId="7BB239CC"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42B029CC" w14:textId="2816026B"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7B4040B0" w14:textId="74640A4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12" w:type="dxa"/>
            <w:vAlign w:val="bottom"/>
          </w:tcPr>
          <w:p w14:paraId="6AFE8803" w14:textId="77777777" w:rsidR="00EB1D74" w:rsidRPr="00EB1D74" w:rsidRDefault="00EB1D74" w:rsidP="00EB1D74">
            <w:pPr>
              <w:ind w:left="-210" w:right="33"/>
              <w:jc w:val="right"/>
              <w:rPr>
                <w:rFonts w:ascii="Arial" w:hAnsi="Arial" w:cs="Arial"/>
                <w:b/>
                <w:sz w:val="11"/>
                <w:szCs w:val="11"/>
              </w:rPr>
            </w:pPr>
            <w:r w:rsidRPr="00EB1D74">
              <w:rPr>
                <w:rFonts w:ascii="Arial" w:hAnsi="Arial" w:cs="Arial"/>
                <w:b/>
                <w:sz w:val="11"/>
                <w:szCs w:val="11"/>
              </w:rPr>
              <w:t>-</w:t>
            </w:r>
          </w:p>
        </w:tc>
        <w:tc>
          <w:tcPr>
            <w:tcW w:w="732" w:type="dxa"/>
            <w:vAlign w:val="bottom"/>
          </w:tcPr>
          <w:p w14:paraId="41B4C078" w14:textId="02BBD118" w:rsidR="00EB1D74" w:rsidRPr="00EB1D74" w:rsidRDefault="00C834C6" w:rsidP="00EB1D74">
            <w:pPr>
              <w:jc w:val="right"/>
              <w:rPr>
                <w:rFonts w:ascii="Arial" w:hAnsi="Arial" w:cs="Arial"/>
                <w:b/>
                <w:sz w:val="11"/>
                <w:szCs w:val="11"/>
              </w:rPr>
            </w:pPr>
            <w:r>
              <w:rPr>
                <w:rFonts w:ascii="Arial" w:hAnsi="Arial" w:cs="Arial"/>
                <w:b/>
                <w:sz w:val="11"/>
                <w:szCs w:val="11"/>
              </w:rPr>
              <w:t>-</w:t>
            </w:r>
          </w:p>
        </w:tc>
      </w:tr>
      <w:tr w:rsidR="00EB1D74" w:rsidRPr="00EB1D74" w14:paraId="7729A024" w14:textId="77777777" w:rsidTr="003621F8">
        <w:trPr>
          <w:trHeight w:val="113"/>
        </w:trPr>
        <w:tc>
          <w:tcPr>
            <w:tcW w:w="518" w:type="dxa"/>
            <w:shd w:val="clear" w:color="auto" w:fill="FFFFFF"/>
          </w:tcPr>
          <w:p w14:paraId="5C5C1F21" w14:textId="4E9CA55F" w:rsidR="00EB1D74" w:rsidRPr="00EB1D74" w:rsidRDefault="00EB1D74" w:rsidP="00EB1D74">
            <w:pPr>
              <w:rPr>
                <w:rFonts w:ascii="Arial" w:hAnsi="Arial" w:cs="Arial"/>
                <w:color w:val="000000" w:themeColor="text1"/>
                <w:sz w:val="11"/>
                <w:szCs w:val="11"/>
              </w:rPr>
            </w:pPr>
            <w:r w:rsidRPr="00EB1D74">
              <w:rPr>
                <w:rFonts w:ascii="Arial" w:hAnsi="Arial" w:cs="Arial"/>
                <w:b/>
                <w:bCs/>
                <w:color w:val="000000" w:themeColor="text1"/>
                <w:sz w:val="11"/>
                <w:szCs w:val="11"/>
              </w:rPr>
              <w:t>XIV.</w:t>
            </w:r>
          </w:p>
        </w:tc>
        <w:tc>
          <w:tcPr>
            <w:tcW w:w="2072" w:type="dxa"/>
            <w:shd w:val="clear" w:color="auto" w:fill="FFFFFF"/>
            <w:noWrap/>
            <w:vAlign w:val="bottom"/>
          </w:tcPr>
          <w:p w14:paraId="503AE4C6" w14:textId="58F57A27" w:rsidR="00EB1D74" w:rsidRPr="00EB1D74" w:rsidRDefault="00EB1D74" w:rsidP="00EB1D74">
            <w:pPr>
              <w:rPr>
                <w:rFonts w:ascii="Arial" w:hAnsi="Arial" w:cs="Arial"/>
                <w:color w:val="000000" w:themeColor="text1"/>
                <w:sz w:val="11"/>
                <w:szCs w:val="11"/>
              </w:rPr>
            </w:pPr>
            <w:r w:rsidRPr="00EB1D74">
              <w:rPr>
                <w:rFonts w:ascii="Arial" w:hAnsi="Arial" w:cs="Arial"/>
                <w:color w:val="000000" w:themeColor="text1"/>
                <w:sz w:val="11"/>
                <w:szCs w:val="11"/>
              </w:rPr>
              <w:t>Hisse Senedi İptal Kârları</w:t>
            </w:r>
          </w:p>
        </w:tc>
        <w:tc>
          <w:tcPr>
            <w:tcW w:w="672" w:type="dxa"/>
            <w:shd w:val="clear" w:color="auto" w:fill="auto"/>
            <w:noWrap/>
            <w:vAlign w:val="bottom"/>
          </w:tcPr>
          <w:p w14:paraId="7E675D5D"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5E75A607" w14:textId="1B5F0A12"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626F5473" w14:textId="58CFBBD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6407ADEC" w14:textId="51BEE82D"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15A81107" w14:textId="128F5BDF"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6BA1E84C" w14:textId="20E9A7E5"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3D5992A3" w14:textId="69666433"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305B47C4" w14:textId="76C03509"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86" w:type="dxa"/>
            <w:shd w:val="clear" w:color="auto" w:fill="auto"/>
            <w:noWrap/>
            <w:vAlign w:val="bottom"/>
          </w:tcPr>
          <w:p w14:paraId="38DCE7CC" w14:textId="3CB606D0"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54" w:type="dxa"/>
            <w:shd w:val="clear" w:color="auto" w:fill="auto"/>
            <w:noWrap/>
            <w:vAlign w:val="bottom"/>
          </w:tcPr>
          <w:p w14:paraId="0DB53C6D" w14:textId="084AFDF3"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6" w:type="dxa"/>
            <w:shd w:val="clear" w:color="auto" w:fill="auto"/>
            <w:noWrap/>
            <w:vAlign w:val="bottom"/>
          </w:tcPr>
          <w:p w14:paraId="7CDBE7BA" w14:textId="69CAC25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47" w:type="dxa"/>
            <w:shd w:val="clear" w:color="auto" w:fill="auto"/>
            <w:noWrap/>
            <w:vAlign w:val="bottom"/>
          </w:tcPr>
          <w:p w14:paraId="1B55CB60" w14:textId="513B042C"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29" w:type="dxa"/>
            <w:vAlign w:val="bottom"/>
          </w:tcPr>
          <w:p w14:paraId="4567DEA4" w14:textId="28E805D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61" w:type="dxa"/>
            <w:vAlign w:val="bottom"/>
          </w:tcPr>
          <w:p w14:paraId="3CD51F55" w14:textId="5FBF999F"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571FCCFB" w14:textId="3665879F"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7A078F7F" w14:textId="4981806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0F1904EF" w14:textId="7E79BFEE"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12" w:type="dxa"/>
            <w:vAlign w:val="bottom"/>
          </w:tcPr>
          <w:p w14:paraId="4DDEF9CC" w14:textId="77777777" w:rsidR="00EB1D74" w:rsidRPr="00EB1D74" w:rsidRDefault="00EB1D74" w:rsidP="00EB1D74">
            <w:pPr>
              <w:ind w:left="-210" w:right="33"/>
              <w:jc w:val="right"/>
              <w:rPr>
                <w:rFonts w:ascii="Arial" w:hAnsi="Arial" w:cs="Arial"/>
                <w:b/>
                <w:sz w:val="11"/>
                <w:szCs w:val="11"/>
              </w:rPr>
            </w:pPr>
            <w:r w:rsidRPr="00EB1D74">
              <w:rPr>
                <w:rFonts w:ascii="Arial" w:hAnsi="Arial" w:cs="Arial"/>
                <w:b/>
                <w:sz w:val="11"/>
                <w:szCs w:val="11"/>
              </w:rPr>
              <w:t>-</w:t>
            </w:r>
          </w:p>
        </w:tc>
        <w:tc>
          <w:tcPr>
            <w:tcW w:w="732" w:type="dxa"/>
            <w:vAlign w:val="bottom"/>
          </w:tcPr>
          <w:p w14:paraId="7E21F10E" w14:textId="66EBF605" w:rsidR="00EB1D74" w:rsidRPr="00EB1D74" w:rsidRDefault="00C834C6" w:rsidP="00EB1D74">
            <w:pPr>
              <w:jc w:val="right"/>
              <w:rPr>
                <w:rFonts w:ascii="Arial" w:hAnsi="Arial" w:cs="Arial"/>
                <w:b/>
                <w:sz w:val="11"/>
                <w:szCs w:val="11"/>
              </w:rPr>
            </w:pPr>
            <w:r>
              <w:rPr>
                <w:rFonts w:ascii="Arial" w:hAnsi="Arial" w:cs="Arial"/>
                <w:b/>
                <w:sz w:val="11"/>
                <w:szCs w:val="11"/>
              </w:rPr>
              <w:t>-</w:t>
            </w:r>
          </w:p>
        </w:tc>
      </w:tr>
      <w:tr w:rsidR="00EB1D74" w:rsidRPr="00EB1D74" w14:paraId="0AABE81D" w14:textId="77777777" w:rsidTr="003621F8">
        <w:trPr>
          <w:trHeight w:val="113"/>
        </w:trPr>
        <w:tc>
          <w:tcPr>
            <w:tcW w:w="518" w:type="dxa"/>
            <w:shd w:val="clear" w:color="auto" w:fill="FFFFFF"/>
          </w:tcPr>
          <w:p w14:paraId="4018E8DD" w14:textId="6A81058D" w:rsidR="00EB1D74" w:rsidRPr="00EB1D74" w:rsidRDefault="00EB1D74" w:rsidP="00EB1D74">
            <w:pPr>
              <w:rPr>
                <w:rFonts w:ascii="Arial" w:hAnsi="Arial" w:cs="Arial"/>
                <w:color w:val="000000" w:themeColor="text1"/>
                <w:sz w:val="11"/>
                <w:szCs w:val="11"/>
              </w:rPr>
            </w:pPr>
            <w:r w:rsidRPr="00EB1D74">
              <w:rPr>
                <w:rFonts w:ascii="Arial" w:hAnsi="Arial" w:cs="Arial"/>
                <w:b/>
                <w:bCs/>
                <w:color w:val="000000" w:themeColor="text1"/>
                <w:sz w:val="11"/>
                <w:szCs w:val="11"/>
              </w:rPr>
              <w:t>XV.</w:t>
            </w:r>
          </w:p>
        </w:tc>
        <w:tc>
          <w:tcPr>
            <w:tcW w:w="2072" w:type="dxa"/>
            <w:shd w:val="clear" w:color="auto" w:fill="FFFFFF"/>
            <w:noWrap/>
            <w:vAlign w:val="bottom"/>
          </w:tcPr>
          <w:p w14:paraId="12F1813D" w14:textId="55232395" w:rsidR="00EB1D74" w:rsidRPr="00EB1D74" w:rsidRDefault="00EB1D74" w:rsidP="00EB1D74">
            <w:pPr>
              <w:rPr>
                <w:rFonts w:ascii="Arial" w:hAnsi="Arial" w:cs="Arial"/>
                <w:color w:val="000000" w:themeColor="text1"/>
                <w:sz w:val="11"/>
                <w:szCs w:val="11"/>
              </w:rPr>
            </w:pPr>
            <w:r w:rsidRPr="00EB1D74">
              <w:rPr>
                <w:rFonts w:ascii="Arial" w:hAnsi="Arial" w:cs="Arial"/>
                <w:color w:val="000000" w:themeColor="text1"/>
                <w:sz w:val="11"/>
                <w:szCs w:val="11"/>
              </w:rPr>
              <w:t>Ödenmiş Sermaye Enflasyon Düzeltme Farkı</w:t>
            </w:r>
          </w:p>
        </w:tc>
        <w:tc>
          <w:tcPr>
            <w:tcW w:w="672" w:type="dxa"/>
            <w:shd w:val="clear" w:color="auto" w:fill="auto"/>
            <w:noWrap/>
            <w:vAlign w:val="bottom"/>
          </w:tcPr>
          <w:p w14:paraId="55F7B3E3"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1ABCE42F" w14:textId="027AD08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5B8A94F2" w14:textId="23BC904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6E80F8C1" w14:textId="28B4A23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64D3F315" w14:textId="1E4B79FB"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322146EB" w14:textId="3D17F3BD"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41AA7A7D" w14:textId="0922438E"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4429F470" w14:textId="75EA42C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86" w:type="dxa"/>
            <w:shd w:val="clear" w:color="auto" w:fill="auto"/>
            <w:noWrap/>
            <w:vAlign w:val="bottom"/>
          </w:tcPr>
          <w:p w14:paraId="18933D2A" w14:textId="151E4AE4"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54" w:type="dxa"/>
            <w:shd w:val="clear" w:color="auto" w:fill="auto"/>
            <w:noWrap/>
            <w:vAlign w:val="bottom"/>
          </w:tcPr>
          <w:p w14:paraId="639E2AE1" w14:textId="194C0D30"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6" w:type="dxa"/>
            <w:shd w:val="clear" w:color="auto" w:fill="auto"/>
            <w:noWrap/>
            <w:vAlign w:val="bottom"/>
          </w:tcPr>
          <w:p w14:paraId="45DFE389" w14:textId="1E8D5DC5"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47" w:type="dxa"/>
            <w:shd w:val="clear" w:color="auto" w:fill="auto"/>
            <w:noWrap/>
            <w:vAlign w:val="bottom"/>
          </w:tcPr>
          <w:p w14:paraId="3928EAE4" w14:textId="006A592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29" w:type="dxa"/>
            <w:vAlign w:val="bottom"/>
          </w:tcPr>
          <w:p w14:paraId="71C80AC9" w14:textId="75BAC66C"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61" w:type="dxa"/>
            <w:vAlign w:val="bottom"/>
          </w:tcPr>
          <w:p w14:paraId="2252B8AF" w14:textId="56785F7D"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5A83C832" w14:textId="4A0838C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0CA40FF7" w14:textId="446B71A0"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0D053C7E" w14:textId="47CFDF5C"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12" w:type="dxa"/>
            <w:vAlign w:val="bottom"/>
          </w:tcPr>
          <w:p w14:paraId="1CEE655F" w14:textId="77777777" w:rsidR="00EB1D74" w:rsidRPr="00EB1D74" w:rsidRDefault="00EB1D74" w:rsidP="00EB1D74">
            <w:pPr>
              <w:ind w:left="-210" w:right="33"/>
              <w:jc w:val="right"/>
              <w:rPr>
                <w:rFonts w:ascii="Arial" w:hAnsi="Arial" w:cs="Arial"/>
                <w:b/>
                <w:sz w:val="11"/>
                <w:szCs w:val="11"/>
              </w:rPr>
            </w:pPr>
            <w:r w:rsidRPr="00EB1D74">
              <w:rPr>
                <w:rFonts w:ascii="Arial" w:hAnsi="Arial" w:cs="Arial"/>
                <w:b/>
                <w:sz w:val="11"/>
                <w:szCs w:val="11"/>
              </w:rPr>
              <w:t>-</w:t>
            </w:r>
          </w:p>
        </w:tc>
        <w:tc>
          <w:tcPr>
            <w:tcW w:w="732" w:type="dxa"/>
            <w:vAlign w:val="bottom"/>
          </w:tcPr>
          <w:p w14:paraId="00B3BED0" w14:textId="244D78D0" w:rsidR="00EB1D74" w:rsidRPr="00EB1D74" w:rsidRDefault="00C834C6" w:rsidP="00EB1D74">
            <w:pPr>
              <w:jc w:val="right"/>
              <w:rPr>
                <w:rFonts w:ascii="Arial" w:hAnsi="Arial" w:cs="Arial"/>
                <w:b/>
                <w:sz w:val="11"/>
                <w:szCs w:val="11"/>
              </w:rPr>
            </w:pPr>
            <w:r>
              <w:rPr>
                <w:rFonts w:ascii="Arial" w:hAnsi="Arial" w:cs="Arial"/>
                <w:b/>
                <w:sz w:val="11"/>
                <w:szCs w:val="11"/>
              </w:rPr>
              <w:t>-</w:t>
            </w:r>
          </w:p>
        </w:tc>
      </w:tr>
      <w:tr w:rsidR="00EB1D74" w:rsidRPr="00EB1D74" w14:paraId="693EF9E8" w14:textId="77777777" w:rsidTr="003621F8">
        <w:trPr>
          <w:trHeight w:val="113"/>
        </w:trPr>
        <w:tc>
          <w:tcPr>
            <w:tcW w:w="518" w:type="dxa"/>
            <w:shd w:val="clear" w:color="auto" w:fill="FFFFFF"/>
          </w:tcPr>
          <w:p w14:paraId="1DC0EDE9" w14:textId="72BEDC78" w:rsidR="00EB1D74" w:rsidRPr="00EB1D74" w:rsidRDefault="00EB1D74" w:rsidP="00EB1D74">
            <w:pPr>
              <w:rPr>
                <w:rFonts w:ascii="Arial" w:hAnsi="Arial" w:cs="Arial"/>
                <w:color w:val="000000" w:themeColor="text1"/>
                <w:sz w:val="11"/>
                <w:szCs w:val="11"/>
              </w:rPr>
            </w:pPr>
            <w:r w:rsidRPr="00EB1D74">
              <w:rPr>
                <w:rFonts w:ascii="Arial" w:hAnsi="Arial" w:cs="Arial"/>
                <w:b/>
                <w:bCs/>
                <w:color w:val="000000" w:themeColor="text1"/>
                <w:sz w:val="11"/>
                <w:szCs w:val="11"/>
              </w:rPr>
              <w:t>XVI.</w:t>
            </w:r>
          </w:p>
        </w:tc>
        <w:tc>
          <w:tcPr>
            <w:tcW w:w="2072" w:type="dxa"/>
            <w:shd w:val="clear" w:color="auto" w:fill="FFFFFF"/>
            <w:noWrap/>
            <w:vAlign w:val="bottom"/>
          </w:tcPr>
          <w:p w14:paraId="7FF45D00" w14:textId="16AA490B" w:rsidR="00EB1D74" w:rsidRPr="00EB1D74" w:rsidRDefault="00EB1D74" w:rsidP="00EB1D74">
            <w:pPr>
              <w:rPr>
                <w:rFonts w:ascii="Arial" w:hAnsi="Arial" w:cs="Arial"/>
                <w:color w:val="000000" w:themeColor="text1"/>
                <w:sz w:val="11"/>
                <w:szCs w:val="11"/>
              </w:rPr>
            </w:pPr>
            <w:r w:rsidRPr="00EB1D74">
              <w:rPr>
                <w:rFonts w:ascii="Arial" w:hAnsi="Arial" w:cs="Arial"/>
                <w:color w:val="000000" w:themeColor="text1"/>
                <w:sz w:val="11"/>
                <w:szCs w:val="11"/>
              </w:rPr>
              <w:t>Diğer</w:t>
            </w:r>
          </w:p>
        </w:tc>
        <w:tc>
          <w:tcPr>
            <w:tcW w:w="672" w:type="dxa"/>
            <w:shd w:val="clear" w:color="auto" w:fill="auto"/>
            <w:noWrap/>
            <w:vAlign w:val="bottom"/>
          </w:tcPr>
          <w:p w14:paraId="5CA0C4BE" w14:textId="77777777" w:rsidR="00EB1D74" w:rsidRPr="00EB1D74" w:rsidRDefault="00EB1D74" w:rsidP="00EB1D74">
            <w:pPr>
              <w:rPr>
                <w:rFonts w:ascii="Arial" w:hAnsi="Arial" w:cs="Arial"/>
                <w:bCs/>
                <w:color w:val="000000" w:themeColor="text1"/>
                <w:sz w:val="11"/>
                <w:szCs w:val="11"/>
              </w:rPr>
            </w:pPr>
          </w:p>
        </w:tc>
        <w:tc>
          <w:tcPr>
            <w:tcW w:w="658" w:type="dxa"/>
            <w:shd w:val="clear" w:color="auto" w:fill="auto"/>
            <w:noWrap/>
            <w:vAlign w:val="bottom"/>
          </w:tcPr>
          <w:p w14:paraId="1EA8994C" w14:textId="3B8B7DE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450DBE25" w14:textId="6011D79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3B445A7F" w14:textId="3C0C348C"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485097CC" w14:textId="6D9DD6D2"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56DC48E5"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3.887 </w:t>
            </w:r>
          </w:p>
        </w:tc>
        <w:tc>
          <w:tcPr>
            <w:tcW w:w="644" w:type="dxa"/>
            <w:shd w:val="clear" w:color="auto" w:fill="auto"/>
            <w:noWrap/>
            <w:vAlign w:val="bottom"/>
          </w:tcPr>
          <w:p w14:paraId="5BE56696" w14:textId="5436663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0A9D69D4"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(3.887)</w:t>
            </w:r>
          </w:p>
        </w:tc>
        <w:tc>
          <w:tcPr>
            <w:tcW w:w="686" w:type="dxa"/>
            <w:shd w:val="clear" w:color="auto" w:fill="auto"/>
            <w:noWrap/>
            <w:vAlign w:val="bottom"/>
          </w:tcPr>
          <w:p w14:paraId="53F19B9E"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(3.887)</w:t>
            </w:r>
          </w:p>
        </w:tc>
        <w:tc>
          <w:tcPr>
            <w:tcW w:w="754" w:type="dxa"/>
            <w:shd w:val="clear" w:color="auto" w:fill="auto"/>
            <w:noWrap/>
            <w:vAlign w:val="bottom"/>
          </w:tcPr>
          <w:p w14:paraId="76EBDFAD"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w:t>
            </w:r>
          </w:p>
        </w:tc>
        <w:tc>
          <w:tcPr>
            <w:tcW w:w="786" w:type="dxa"/>
            <w:shd w:val="clear" w:color="auto" w:fill="auto"/>
            <w:noWrap/>
            <w:vAlign w:val="bottom"/>
          </w:tcPr>
          <w:p w14:paraId="51F0E389"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1.230 </w:t>
            </w:r>
          </w:p>
        </w:tc>
        <w:tc>
          <w:tcPr>
            <w:tcW w:w="747" w:type="dxa"/>
            <w:shd w:val="clear" w:color="auto" w:fill="auto"/>
            <w:noWrap/>
            <w:vAlign w:val="bottom"/>
          </w:tcPr>
          <w:p w14:paraId="2155E9FE" w14:textId="71920582"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29" w:type="dxa"/>
            <w:vAlign w:val="bottom"/>
          </w:tcPr>
          <w:p w14:paraId="77FE8C56"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5.972 </w:t>
            </w:r>
          </w:p>
        </w:tc>
        <w:tc>
          <w:tcPr>
            <w:tcW w:w="861" w:type="dxa"/>
            <w:vAlign w:val="bottom"/>
          </w:tcPr>
          <w:p w14:paraId="7B5AC1FD" w14:textId="78A8F5FD"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63D105C3" w14:textId="4EE13459"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64D6F79C" w14:textId="57B2ADB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25E5F97C"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3.315 </w:t>
            </w:r>
          </w:p>
        </w:tc>
        <w:tc>
          <w:tcPr>
            <w:tcW w:w="712" w:type="dxa"/>
            <w:vAlign w:val="bottom"/>
          </w:tcPr>
          <w:p w14:paraId="02A0CD69" w14:textId="77777777" w:rsidR="00EB1D74" w:rsidRPr="00EB1D74" w:rsidRDefault="00EB1D74" w:rsidP="00EB1D74">
            <w:pPr>
              <w:ind w:left="-210" w:right="33"/>
              <w:jc w:val="right"/>
              <w:rPr>
                <w:rFonts w:ascii="Arial" w:hAnsi="Arial" w:cs="Arial"/>
                <w:sz w:val="11"/>
                <w:szCs w:val="11"/>
              </w:rPr>
            </w:pPr>
            <w:r w:rsidRPr="00EB1D74">
              <w:rPr>
                <w:rFonts w:ascii="Arial" w:hAnsi="Arial" w:cs="Arial"/>
                <w:sz w:val="11"/>
                <w:szCs w:val="11"/>
              </w:rPr>
              <w:t xml:space="preserve"> 140.789</w:t>
            </w:r>
          </w:p>
        </w:tc>
        <w:tc>
          <w:tcPr>
            <w:tcW w:w="732" w:type="dxa"/>
            <w:vAlign w:val="bottom"/>
          </w:tcPr>
          <w:p w14:paraId="6DF4F3EF"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144.104 </w:t>
            </w:r>
          </w:p>
        </w:tc>
      </w:tr>
      <w:tr w:rsidR="00EB1D74" w:rsidRPr="00EB1D74" w14:paraId="5AB50051" w14:textId="77777777" w:rsidTr="003621F8">
        <w:trPr>
          <w:trHeight w:val="113"/>
        </w:trPr>
        <w:tc>
          <w:tcPr>
            <w:tcW w:w="518" w:type="dxa"/>
            <w:shd w:val="clear" w:color="auto" w:fill="FFFFFF"/>
          </w:tcPr>
          <w:p w14:paraId="2C72C45B" w14:textId="1F1CD72A" w:rsidR="00EB1D74" w:rsidRPr="00EB1D74" w:rsidRDefault="00EB1D74" w:rsidP="00EB1D74">
            <w:pPr>
              <w:jc w:val="both"/>
              <w:rPr>
                <w:rFonts w:ascii="Arial" w:hAnsi="Arial" w:cs="Arial"/>
                <w:color w:val="000000" w:themeColor="text1"/>
                <w:sz w:val="11"/>
                <w:szCs w:val="11"/>
              </w:rPr>
            </w:pPr>
            <w:r w:rsidRPr="00EB1D74">
              <w:rPr>
                <w:rFonts w:ascii="Arial" w:hAnsi="Arial" w:cs="Arial"/>
                <w:b/>
                <w:bCs/>
                <w:color w:val="000000" w:themeColor="text1"/>
                <w:sz w:val="11"/>
                <w:szCs w:val="11"/>
              </w:rPr>
              <w:t>XVII.</w:t>
            </w:r>
          </w:p>
        </w:tc>
        <w:tc>
          <w:tcPr>
            <w:tcW w:w="2072" w:type="dxa"/>
            <w:shd w:val="clear" w:color="auto" w:fill="FFFFFF"/>
            <w:vAlign w:val="bottom"/>
          </w:tcPr>
          <w:p w14:paraId="30062135" w14:textId="0D73BEFE" w:rsidR="00EB1D74" w:rsidRPr="00EB1D74" w:rsidRDefault="00EB1D74" w:rsidP="00EB1D74">
            <w:pPr>
              <w:jc w:val="both"/>
              <w:rPr>
                <w:rFonts w:ascii="Arial" w:hAnsi="Arial" w:cs="Arial"/>
                <w:color w:val="000000" w:themeColor="text1"/>
                <w:sz w:val="11"/>
                <w:szCs w:val="11"/>
              </w:rPr>
            </w:pPr>
            <w:r w:rsidRPr="00EB1D74">
              <w:rPr>
                <w:rFonts w:ascii="Arial" w:hAnsi="Arial" w:cs="Arial"/>
                <w:color w:val="000000" w:themeColor="text1"/>
                <w:sz w:val="11"/>
                <w:szCs w:val="11"/>
              </w:rPr>
              <w:t>Dönem Net Kârı veya Zararı</w:t>
            </w:r>
          </w:p>
        </w:tc>
        <w:tc>
          <w:tcPr>
            <w:tcW w:w="672" w:type="dxa"/>
            <w:shd w:val="clear" w:color="auto" w:fill="auto"/>
            <w:noWrap/>
            <w:vAlign w:val="bottom"/>
          </w:tcPr>
          <w:p w14:paraId="7634C59E"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618E36A8" w14:textId="47FF628B"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27D3B967" w14:textId="26CE5F8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007C6D41" w14:textId="6CE19139"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4077F901" w14:textId="5598DA9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55988384" w14:textId="4ED98DE3"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56FA3053" w14:textId="2C7F948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571CC408" w14:textId="6DB3AF9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86" w:type="dxa"/>
            <w:shd w:val="clear" w:color="auto" w:fill="auto"/>
            <w:noWrap/>
            <w:vAlign w:val="bottom"/>
          </w:tcPr>
          <w:p w14:paraId="0599459F" w14:textId="15DB9DEF"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54" w:type="dxa"/>
            <w:shd w:val="clear" w:color="auto" w:fill="auto"/>
            <w:noWrap/>
            <w:vAlign w:val="bottom"/>
          </w:tcPr>
          <w:p w14:paraId="641088A7"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36.437 </w:t>
            </w:r>
          </w:p>
        </w:tc>
        <w:tc>
          <w:tcPr>
            <w:tcW w:w="786" w:type="dxa"/>
            <w:shd w:val="clear" w:color="auto" w:fill="auto"/>
            <w:noWrap/>
            <w:vAlign w:val="bottom"/>
          </w:tcPr>
          <w:p w14:paraId="695748BB" w14:textId="215695BD"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47" w:type="dxa"/>
            <w:shd w:val="clear" w:color="auto" w:fill="auto"/>
            <w:noWrap/>
            <w:vAlign w:val="bottom"/>
          </w:tcPr>
          <w:p w14:paraId="548E1482" w14:textId="55A80690"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29" w:type="dxa"/>
            <w:vAlign w:val="bottom"/>
          </w:tcPr>
          <w:p w14:paraId="69B5B29D" w14:textId="5E3FC7ED"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61" w:type="dxa"/>
            <w:vAlign w:val="bottom"/>
          </w:tcPr>
          <w:p w14:paraId="7A9226BF" w14:textId="3D76F85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53E554F0" w14:textId="70B9F0E5"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1FF8563A" w14:textId="56B9D14E"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1510BD26"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36.437 </w:t>
            </w:r>
          </w:p>
        </w:tc>
        <w:tc>
          <w:tcPr>
            <w:tcW w:w="712" w:type="dxa"/>
            <w:vAlign w:val="bottom"/>
          </w:tcPr>
          <w:p w14:paraId="3E35189F" w14:textId="77777777" w:rsidR="00EB1D74" w:rsidRPr="00EB1D74" w:rsidRDefault="00EB1D74" w:rsidP="00EB1D74">
            <w:pPr>
              <w:ind w:left="-210" w:right="33"/>
              <w:jc w:val="right"/>
              <w:rPr>
                <w:rFonts w:ascii="Arial" w:hAnsi="Arial" w:cs="Arial"/>
                <w:sz w:val="11"/>
                <w:szCs w:val="11"/>
              </w:rPr>
            </w:pPr>
            <w:r w:rsidRPr="00EB1D74">
              <w:rPr>
                <w:rFonts w:ascii="Arial" w:hAnsi="Arial" w:cs="Arial"/>
                <w:sz w:val="11"/>
                <w:szCs w:val="11"/>
              </w:rPr>
              <w:t>3.577</w:t>
            </w:r>
          </w:p>
        </w:tc>
        <w:tc>
          <w:tcPr>
            <w:tcW w:w="732" w:type="dxa"/>
            <w:vAlign w:val="bottom"/>
          </w:tcPr>
          <w:p w14:paraId="15FE5FFC"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40.014 </w:t>
            </w:r>
          </w:p>
        </w:tc>
      </w:tr>
      <w:tr w:rsidR="00EB1D74" w:rsidRPr="00EB1D74" w14:paraId="03E78C0C" w14:textId="77777777" w:rsidTr="003621F8">
        <w:trPr>
          <w:trHeight w:val="66"/>
        </w:trPr>
        <w:tc>
          <w:tcPr>
            <w:tcW w:w="518" w:type="dxa"/>
            <w:shd w:val="clear" w:color="auto" w:fill="FFFFFF"/>
          </w:tcPr>
          <w:p w14:paraId="3D59EC7F" w14:textId="30772B91" w:rsidR="00EB1D74" w:rsidRPr="00EB1D74" w:rsidRDefault="00EB1D74" w:rsidP="00EB1D74">
            <w:pPr>
              <w:jc w:val="both"/>
              <w:rPr>
                <w:rFonts w:ascii="Arial" w:hAnsi="Arial" w:cs="Arial"/>
                <w:color w:val="000000" w:themeColor="text1"/>
                <w:sz w:val="11"/>
                <w:szCs w:val="11"/>
              </w:rPr>
            </w:pPr>
            <w:r w:rsidRPr="00EB1D74">
              <w:rPr>
                <w:rFonts w:ascii="Arial" w:hAnsi="Arial" w:cs="Arial"/>
                <w:b/>
                <w:bCs/>
                <w:color w:val="000000" w:themeColor="text1"/>
                <w:sz w:val="11"/>
                <w:szCs w:val="11"/>
              </w:rPr>
              <w:t>XVIII.</w:t>
            </w:r>
          </w:p>
        </w:tc>
        <w:tc>
          <w:tcPr>
            <w:tcW w:w="2072" w:type="dxa"/>
            <w:shd w:val="clear" w:color="auto" w:fill="FFFFFF"/>
            <w:vAlign w:val="bottom"/>
          </w:tcPr>
          <w:p w14:paraId="6CD9FEFC" w14:textId="49E3A5BC" w:rsidR="00EB1D74" w:rsidRPr="00EB1D74" w:rsidRDefault="00EB1D74" w:rsidP="00EB1D74">
            <w:pPr>
              <w:jc w:val="both"/>
              <w:rPr>
                <w:rFonts w:ascii="Arial" w:hAnsi="Arial" w:cs="Arial"/>
                <w:color w:val="000000" w:themeColor="text1"/>
                <w:sz w:val="11"/>
                <w:szCs w:val="11"/>
              </w:rPr>
            </w:pPr>
            <w:r w:rsidRPr="00EB1D74">
              <w:rPr>
                <w:rFonts w:ascii="Arial" w:hAnsi="Arial" w:cs="Arial"/>
                <w:color w:val="000000" w:themeColor="text1"/>
                <w:sz w:val="11"/>
                <w:szCs w:val="11"/>
              </w:rPr>
              <w:t>Kâr Dağıtımı</w:t>
            </w:r>
          </w:p>
        </w:tc>
        <w:tc>
          <w:tcPr>
            <w:tcW w:w="672" w:type="dxa"/>
            <w:shd w:val="clear" w:color="auto" w:fill="auto"/>
            <w:noWrap/>
            <w:vAlign w:val="bottom"/>
          </w:tcPr>
          <w:p w14:paraId="02180868"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6F071ED2" w14:textId="50AB487D"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7F366276" w14:textId="2A145D9F"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646C49AB" w14:textId="59C01DAF"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29530841" w14:textId="36A5319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71706500"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10.880 </w:t>
            </w:r>
          </w:p>
        </w:tc>
        <w:tc>
          <w:tcPr>
            <w:tcW w:w="644" w:type="dxa"/>
            <w:shd w:val="clear" w:color="auto" w:fill="auto"/>
            <w:noWrap/>
            <w:vAlign w:val="bottom"/>
          </w:tcPr>
          <w:p w14:paraId="7FDFA476" w14:textId="03AB809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41B53F9F"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156.417 </w:t>
            </w:r>
          </w:p>
        </w:tc>
        <w:tc>
          <w:tcPr>
            <w:tcW w:w="686" w:type="dxa"/>
            <w:shd w:val="clear" w:color="auto" w:fill="auto"/>
            <w:noWrap/>
            <w:vAlign w:val="bottom"/>
          </w:tcPr>
          <w:p w14:paraId="6156A13C"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6.791 </w:t>
            </w:r>
          </w:p>
        </w:tc>
        <w:tc>
          <w:tcPr>
            <w:tcW w:w="754" w:type="dxa"/>
            <w:shd w:val="clear" w:color="auto" w:fill="auto"/>
            <w:noWrap/>
            <w:vAlign w:val="bottom"/>
          </w:tcPr>
          <w:p w14:paraId="537458E8"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(219.607)</w:t>
            </w:r>
          </w:p>
        </w:tc>
        <w:tc>
          <w:tcPr>
            <w:tcW w:w="786" w:type="dxa"/>
            <w:shd w:val="clear" w:color="auto" w:fill="auto"/>
            <w:noWrap/>
            <w:vAlign w:val="bottom"/>
          </w:tcPr>
          <w:p w14:paraId="31839B84"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1.998 </w:t>
            </w:r>
          </w:p>
        </w:tc>
        <w:tc>
          <w:tcPr>
            <w:tcW w:w="747" w:type="dxa"/>
            <w:shd w:val="clear" w:color="auto" w:fill="auto"/>
            <w:noWrap/>
            <w:vAlign w:val="bottom"/>
          </w:tcPr>
          <w:p w14:paraId="20F1EBA0" w14:textId="30500370"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29" w:type="dxa"/>
            <w:vAlign w:val="bottom"/>
          </w:tcPr>
          <w:p w14:paraId="7BE91657" w14:textId="16A45C9E"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61" w:type="dxa"/>
            <w:vAlign w:val="bottom"/>
          </w:tcPr>
          <w:p w14:paraId="380AF0CE" w14:textId="22862910"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16C4E994" w14:textId="70127E7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1B4184F8" w14:textId="0E238E8E"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3B96EC65"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(43.521)</w:t>
            </w:r>
          </w:p>
        </w:tc>
        <w:tc>
          <w:tcPr>
            <w:tcW w:w="712" w:type="dxa"/>
            <w:vAlign w:val="bottom"/>
          </w:tcPr>
          <w:p w14:paraId="27F7B16A" w14:textId="77777777" w:rsidR="00EB1D74" w:rsidRPr="00EB1D74" w:rsidRDefault="00EB1D74" w:rsidP="00EB1D74">
            <w:pPr>
              <w:ind w:left="-210" w:right="33"/>
              <w:jc w:val="right"/>
              <w:rPr>
                <w:rFonts w:ascii="Arial" w:hAnsi="Arial" w:cs="Arial"/>
                <w:sz w:val="11"/>
                <w:szCs w:val="11"/>
              </w:rPr>
            </w:pPr>
            <w:r w:rsidRPr="00EB1D74">
              <w:rPr>
                <w:rFonts w:ascii="Arial" w:hAnsi="Arial" w:cs="Arial"/>
                <w:sz w:val="11"/>
                <w:szCs w:val="11"/>
              </w:rPr>
              <w:t>-</w:t>
            </w:r>
          </w:p>
        </w:tc>
        <w:tc>
          <w:tcPr>
            <w:tcW w:w="732" w:type="dxa"/>
            <w:vAlign w:val="bottom"/>
          </w:tcPr>
          <w:p w14:paraId="645DF75D"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(43.521)</w:t>
            </w:r>
          </w:p>
        </w:tc>
      </w:tr>
      <w:tr w:rsidR="00EB1D74" w:rsidRPr="00EB1D74" w14:paraId="78801FD8" w14:textId="77777777" w:rsidTr="003621F8">
        <w:trPr>
          <w:trHeight w:val="113"/>
        </w:trPr>
        <w:tc>
          <w:tcPr>
            <w:tcW w:w="518" w:type="dxa"/>
            <w:shd w:val="clear" w:color="auto" w:fill="FFFFFF"/>
          </w:tcPr>
          <w:p w14:paraId="53FAB1E1" w14:textId="66CF3430" w:rsidR="00EB1D74" w:rsidRPr="00EB1D74" w:rsidRDefault="00EB1D74" w:rsidP="00EB1D74">
            <w:pPr>
              <w:jc w:val="both"/>
              <w:rPr>
                <w:rFonts w:ascii="Arial" w:hAnsi="Arial" w:cs="Arial"/>
                <w:color w:val="000000" w:themeColor="text1"/>
                <w:sz w:val="11"/>
                <w:szCs w:val="11"/>
              </w:rPr>
            </w:pPr>
            <w:r w:rsidRPr="00EB1D74">
              <w:rPr>
                <w:rFonts w:ascii="Arial" w:hAnsi="Arial" w:cs="Arial"/>
                <w:b/>
                <w:bCs/>
                <w:color w:val="000000" w:themeColor="text1"/>
                <w:sz w:val="11"/>
                <w:szCs w:val="11"/>
              </w:rPr>
              <w:t>18.1</w:t>
            </w:r>
          </w:p>
        </w:tc>
        <w:tc>
          <w:tcPr>
            <w:tcW w:w="2072" w:type="dxa"/>
            <w:shd w:val="clear" w:color="auto" w:fill="FFFFFF"/>
            <w:vAlign w:val="bottom"/>
          </w:tcPr>
          <w:p w14:paraId="64F452FE" w14:textId="3DD29DC0" w:rsidR="00EB1D74" w:rsidRPr="00EB1D74" w:rsidRDefault="00EB1D74" w:rsidP="00EB1D74">
            <w:pPr>
              <w:jc w:val="both"/>
              <w:rPr>
                <w:rFonts w:ascii="Arial" w:hAnsi="Arial" w:cs="Arial"/>
                <w:color w:val="000000" w:themeColor="text1"/>
                <w:sz w:val="11"/>
                <w:szCs w:val="11"/>
              </w:rPr>
            </w:pPr>
            <w:r w:rsidRPr="00EB1D74">
              <w:rPr>
                <w:rFonts w:ascii="Arial" w:hAnsi="Arial" w:cs="Arial"/>
                <w:color w:val="000000" w:themeColor="text1"/>
                <w:sz w:val="11"/>
                <w:szCs w:val="11"/>
              </w:rPr>
              <w:t>Dağıtılan Temettü</w:t>
            </w:r>
          </w:p>
        </w:tc>
        <w:tc>
          <w:tcPr>
            <w:tcW w:w="672" w:type="dxa"/>
            <w:shd w:val="clear" w:color="auto" w:fill="auto"/>
            <w:noWrap/>
            <w:vAlign w:val="bottom"/>
          </w:tcPr>
          <w:p w14:paraId="0C20C1AE"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5FB2D6CC" w14:textId="4B7E5A99"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6AE73EDA" w14:textId="7D5AFE3C"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44631CDE" w14:textId="539B4FD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29574B3D" w14:textId="46E781DE"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14EE2DCB" w14:textId="29051432"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105F74EE" w14:textId="5402E969"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39157A12" w14:textId="2631850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86" w:type="dxa"/>
            <w:shd w:val="clear" w:color="auto" w:fill="auto"/>
            <w:noWrap/>
            <w:vAlign w:val="bottom"/>
          </w:tcPr>
          <w:p w14:paraId="07F8D371" w14:textId="3BCD95F8"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54" w:type="dxa"/>
            <w:shd w:val="clear" w:color="auto" w:fill="auto"/>
            <w:noWrap/>
            <w:vAlign w:val="bottom"/>
          </w:tcPr>
          <w:p w14:paraId="6FD453CA" w14:textId="4FA311B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6" w:type="dxa"/>
            <w:shd w:val="clear" w:color="auto" w:fill="auto"/>
            <w:noWrap/>
            <w:vAlign w:val="bottom"/>
          </w:tcPr>
          <w:p w14:paraId="3F9F5FFF"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(43.521)</w:t>
            </w:r>
          </w:p>
        </w:tc>
        <w:tc>
          <w:tcPr>
            <w:tcW w:w="747" w:type="dxa"/>
            <w:shd w:val="clear" w:color="auto" w:fill="auto"/>
            <w:noWrap/>
            <w:vAlign w:val="bottom"/>
          </w:tcPr>
          <w:p w14:paraId="60329DF7" w14:textId="070843C6"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29" w:type="dxa"/>
            <w:vAlign w:val="bottom"/>
          </w:tcPr>
          <w:p w14:paraId="10E2EEE4" w14:textId="60EA55CE"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61" w:type="dxa"/>
            <w:vAlign w:val="bottom"/>
          </w:tcPr>
          <w:p w14:paraId="6CF3525A" w14:textId="7B07F42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4DAB495F" w14:textId="4FEAD2F7"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3F2A92F6" w14:textId="2E00D781"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5F54ABDA"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(43.521)</w:t>
            </w:r>
          </w:p>
        </w:tc>
        <w:tc>
          <w:tcPr>
            <w:tcW w:w="712" w:type="dxa"/>
            <w:vAlign w:val="bottom"/>
          </w:tcPr>
          <w:p w14:paraId="4E51A4C8" w14:textId="77777777" w:rsidR="00EB1D74" w:rsidRPr="00EB1D74" w:rsidRDefault="00EB1D74" w:rsidP="00EB1D74">
            <w:pPr>
              <w:ind w:left="-210" w:right="33"/>
              <w:jc w:val="right"/>
              <w:rPr>
                <w:rFonts w:ascii="Arial" w:hAnsi="Arial" w:cs="Arial"/>
                <w:sz w:val="11"/>
                <w:szCs w:val="11"/>
              </w:rPr>
            </w:pPr>
            <w:r w:rsidRPr="00EB1D74">
              <w:rPr>
                <w:rFonts w:ascii="Arial" w:hAnsi="Arial" w:cs="Arial"/>
                <w:sz w:val="11"/>
                <w:szCs w:val="11"/>
              </w:rPr>
              <w:t>-</w:t>
            </w:r>
          </w:p>
        </w:tc>
        <w:tc>
          <w:tcPr>
            <w:tcW w:w="732" w:type="dxa"/>
            <w:vAlign w:val="bottom"/>
          </w:tcPr>
          <w:p w14:paraId="2D2B7DA6"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(43.521)</w:t>
            </w:r>
          </w:p>
        </w:tc>
      </w:tr>
      <w:tr w:rsidR="00EB1D74" w:rsidRPr="00EB1D74" w14:paraId="18A85C0E" w14:textId="77777777" w:rsidTr="003621F8">
        <w:trPr>
          <w:trHeight w:val="135"/>
        </w:trPr>
        <w:tc>
          <w:tcPr>
            <w:tcW w:w="518" w:type="dxa"/>
            <w:shd w:val="clear" w:color="auto" w:fill="FFFFFF"/>
          </w:tcPr>
          <w:p w14:paraId="79DEB0DF" w14:textId="3611FF76" w:rsidR="00EB1D74" w:rsidRPr="00EB1D74" w:rsidRDefault="00EB1D74" w:rsidP="00EB1D74">
            <w:pPr>
              <w:jc w:val="both"/>
              <w:rPr>
                <w:rFonts w:ascii="Arial" w:hAnsi="Arial" w:cs="Arial"/>
                <w:color w:val="000000" w:themeColor="text1"/>
                <w:sz w:val="11"/>
                <w:szCs w:val="11"/>
              </w:rPr>
            </w:pPr>
            <w:r w:rsidRPr="00EB1D74">
              <w:rPr>
                <w:rFonts w:ascii="Arial" w:hAnsi="Arial" w:cs="Arial"/>
                <w:b/>
                <w:bCs/>
                <w:color w:val="000000" w:themeColor="text1"/>
                <w:sz w:val="11"/>
                <w:szCs w:val="11"/>
              </w:rPr>
              <w:t>18.2</w:t>
            </w:r>
          </w:p>
        </w:tc>
        <w:tc>
          <w:tcPr>
            <w:tcW w:w="2072" w:type="dxa"/>
            <w:shd w:val="clear" w:color="auto" w:fill="FFFFFF"/>
            <w:noWrap/>
            <w:vAlign w:val="bottom"/>
          </w:tcPr>
          <w:p w14:paraId="665299CD" w14:textId="5386EA7D" w:rsidR="00EB1D74" w:rsidRPr="00EB1D74" w:rsidRDefault="00EB1D74" w:rsidP="00EB1D74">
            <w:pPr>
              <w:jc w:val="both"/>
              <w:rPr>
                <w:rFonts w:ascii="Arial" w:hAnsi="Arial" w:cs="Arial"/>
                <w:color w:val="000000" w:themeColor="text1"/>
                <w:sz w:val="11"/>
                <w:szCs w:val="11"/>
              </w:rPr>
            </w:pPr>
            <w:r w:rsidRPr="00EB1D74">
              <w:rPr>
                <w:rFonts w:ascii="Arial" w:hAnsi="Arial" w:cs="Arial"/>
                <w:color w:val="000000" w:themeColor="text1"/>
                <w:sz w:val="11"/>
                <w:szCs w:val="11"/>
              </w:rPr>
              <w:t>Yedeklere Aktarılan Tutarlar</w:t>
            </w:r>
          </w:p>
        </w:tc>
        <w:tc>
          <w:tcPr>
            <w:tcW w:w="672" w:type="dxa"/>
            <w:shd w:val="clear" w:color="auto" w:fill="auto"/>
            <w:noWrap/>
            <w:vAlign w:val="bottom"/>
          </w:tcPr>
          <w:p w14:paraId="09E342E4"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6E89CA24" w14:textId="621EDAED"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44" w:type="dxa"/>
            <w:shd w:val="clear" w:color="auto" w:fill="auto"/>
            <w:noWrap/>
            <w:vAlign w:val="bottom"/>
          </w:tcPr>
          <w:p w14:paraId="371CB274" w14:textId="20D2BAD4"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89" w:type="dxa"/>
            <w:shd w:val="clear" w:color="auto" w:fill="auto"/>
            <w:noWrap/>
            <w:vAlign w:val="bottom"/>
          </w:tcPr>
          <w:p w14:paraId="62F6CADB" w14:textId="339B0CE9" w:rsidR="00EB1D74" w:rsidRPr="00EB1D74" w:rsidRDefault="00C834C6" w:rsidP="00EB1D74">
            <w:pPr>
              <w:jc w:val="right"/>
              <w:rPr>
                <w:rFonts w:ascii="Arial" w:hAnsi="Arial" w:cs="Arial"/>
                <w:sz w:val="11"/>
                <w:szCs w:val="11"/>
              </w:rPr>
            </w:pPr>
            <w:r>
              <w:rPr>
                <w:rFonts w:ascii="Arial" w:hAnsi="Arial" w:cs="Arial"/>
                <w:sz w:val="11"/>
                <w:szCs w:val="11"/>
              </w:rPr>
              <w:t>-</w:t>
            </w:r>
          </w:p>
        </w:tc>
        <w:tc>
          <w:tcPr>
            <w:tcW w:w="503" w:type="dxa"/>
            <w:shd w:val="clear" w:color="auto" w:fill="auto"/>
            <w:noWrap/>
            <w:vAlign w:val="bottom"/>
          </w:tcPr>
          <w:p w14:paraId="30D10EAC" w14:textId="02948D73"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30" w:type="dxa"/>
            <w:shd w:val="clear" w:color="auto" w:fill="auto"/>
            <w:noWrap/>
            <w:vAlign w:val="bottom"/>
          </w:tcPr>
          <w:p w14:paraId="5F2CB187"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10.880 </w:t>
            </w:r>
          </w:p>
        </w:tc>
        <w:tc>
          <w:tcPr>
            <w:tcW w:w="644" w:type="dxa"/>
            <w:shd w:val="clear" w:color="auto" w:fill="auto"/>
            <w:noWrap/>
            <w:vAlign w:val="bottom"/>
          </w:tcPr>
          <w:p w14:paraId="50A3681A" w14:textId="49B9737B"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3" w:type="dxa"/>
            <w:shd w:val="clear" w:color="auto" w:fill="auto"/>
            <w:noWrap/>
            <w:vAlign w:val="bottom"/>
          </w:tcPr>
          <w:p w14:paraId="27DD820B"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156.417 </w:t>
            </w:r>
          </w:p>
        </w:tc>
        <w:tc>
          <w:tcPr>
            <w:tcW w:w="686" w:type="dxa"/>
            <w:shd w:val="clear" w:color="auto" w:fill="auto"/>
            <w:noWrap/>
            <w:vAlign w:val="bottom"/>
          </w:tcPr>
          <w:p w14:paraId="77D2963E"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6.791 </w:t>
            </w:r>
          </w:p>
        </w:tc>
        <w:tc>
          <w:tcPr>
            <w:tcW w:w="754" w:type="dxa"/>
            <w:shd w:val="clear" w:color="auto" w:fill="auto"/>
            <w:noWrap/>
            <w:vAlign w:val="bottom"/>
          </w:tcPr>
          <w:p w14:paraId="64DAB5D8" w14:textId="33B8F8F7"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86" w:type="dxa"/>
            <w:shd w:val="clear" w:color="auto" w:fill="auto"/>
            <w:noWrap/>
            <w:vAlign w:val="bottom"/>
          </w:tcPr>
          <w:p w14:paraId="357EF9E8"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(174.088)</w:t>
            </w:r>
          </w:p>
        </w:tc>
        <w:tc>
          <w:tcPr>
            <w:tcW w:w="747" w:type="dxa"/>
            <w:shd w:val="clear" w:color="auto" w:fill="auto"/>
            <w:noWrap/>
            <w:vAlign w:val="bottom"/>
          </w:tcPr>
          <w:p w14:paraId="63461C56" w14:textId="147529D4"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29" w:type="dxa"/>
            <w:vAlign w:val="bottom"/>
          </w:tcPr>
          <w:p w14:paraId="13B9EE08" w14:textId="3C6784C7"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61" w:type="dxa"/>
            <w:vAlign w:val="bottom"/>
          </w:tcPr>
          <w:p w14:paraId="5EED53C4" w14:textId="26BDB40A" w:rsidR="00EB1D74" w:rsidRPr="00EB1D74" w:rsidRDefault="00C834C6" w:rsidP="00EB1D74">
            <w:pPr>
              <w:jc w:val="right"/>
              <w:rPr>
                <w:rFonts w:ascii="Arial" w:hAnsi="Arial" w:cs="Arial"/>
                <w:sz w:val="11"/>
                <w:szCs w:val="11"/>
              </w:rPr>
            </w:pPr>
            <w:r>
              <w:rPr>
                <w:rFonts w:ascii="Arial" w:hAnsi="Arial" w:cs="Arial"/>
                <w:sz w:val="11"/>
                <w:szCs w:val="11"/>
              </w:rPr>
              <w:t>-</w:t>
            </w:r>
          </w:p>
        </w:tc>
        <w:tc>
          <w:tcPr>
            <w:tcW w:w="602" w:type="dxa"/>
            <w:vAlign w:val="bottom"/>
          </w:tcPr>
          <w:p w14:paraId="51B35C25" w14:textId="53CF2EBC"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36" w:type="dxa"/>
            <w:vAlign w:val="bottom"/>
          </w:tcPr>
          <w:p w14:paraId="68E2DE64" w14:textId="24A69A94" w:rsidR="00EB1D74" w:rsidRPr="00EB1D74" w:rsidRDefault="00C834C6" w:rsidP="00EB1D74">
            <w:pPr>
              <w:jc w:val="right"/>
              <w:rPr>
                <w:rFonts w:ascii="Arial" w:hAnsi="Arial" w:cs="Arial"/>
                <w:sz w:val="11"/>
                <w:szCs w:val="11"/>
              </w:rPr>
            </w:pPr>
            <w:r>
              <w:rPr>
                <w:rFonts w:ascii="Arial" w:hAnsi="Arial" w:cs="Arial"/>
                <w:sz w:val="11"/>
                <w:szCs w:val="11"/>
              </w:rPr>
              <w:t>-</w:t>
            </w:r>
          </w:p>
        </w:tc>
        <w:tc>
          <w:tcPr>
            <w:tcW w:w="854" w:type="dxa"/>
            <w:vAlign w:val="bottom"/>
          </w:tcPr>
          <w:p w14:paraId="627A9232" w14:textId="5371A31F" w:rsidR="00EB1D74" w:rsidRPr="00EB1D74" w:rsidRDefault="00C834C6" w:rsidP="00EB1D74">
            <w:pPr>
              <w:jc w:val="right"/>
              <w:rPr>
                <w:rFonts w:ascii="Arial" w:hAnsi="Arial" w:cs="Arial"/>
                <w:sz w:val="11"/>
                <w:szCs w:val="11"/>
              </w:rPr>
            </w:pPr>
            <w:r>
              <w:rPr>
                <w:rFonts w:ascii="Arial" w:hAnsi="Arial" w:cs="Arial"/>
                <w:sz w:val="11"/>
                <w:szCs w:val="11"/>
              </w:rPr>
              <w:t>-</w:t>
            </w:r>
          </w:p>
        </w:tc>
        <w:tc>
          <w:tcPr>
            <w:tcW w:w="712" w:type="dxa"/>
            <w:vAlign w:val="bottom"/>
          </w:tcPr>
          <w:p w14:paraId="13476946" w14:textId="77777777" w:rsidR="00EB1D74" w:rsidRPr="00EB1D74" w:rsidRDefault="00EB1D74" w:rsidP="00EB1D74">
            <w:pPr>
              <w:ind w:left="-210" w:right="33"/>
              <w:jc w:val="right"/>
              <w:rPr>
                <w:rFonts w:ascii="Arial" w:hAnsi="Arial" w:cs="Arial"/>
                <w:b/>
                <w:sz w:val="11"/>
                <w:szCs w:val="11"/>
              </w:rPr>
            </w:pPr>
            <w:r w:rsidRPr="00EB1D74">
              <w:rPr>
                <w:rFonts w:ascii="Arial" w:hAnsi="Arial" w:cs="Arial"/>
                <w:b/>
                <w:sz w:val="11"/>
                <w:szCs w:val="11"/>
              </w:rPr>
              <w:t>-</w:t>
            </w:r>
          </w:p>
        </w:tc>
        <w:tc>
          <w:tcPr>
            <w:tcW w:w="732" w:type="dxa"/>
            <w:vAlign w:val="bottom"/>
          </w:tcPr>
          <w:p w14:paraId="359E657E"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w:t>
            </w:r>
          </w:p>
        </w:tc>
      </w:tr>
      <w:tr w:rsidR="00EB1D74" w:rsidRPr="00EB1D74" w14:paraId="6018E852" w14:textId="77777777" w:rsidTr="003621F8">
        <w:trPr>
          <w:trHeight w:val="113"/>
        </w:trPr>
        <w:tc>
          <w:tcPr>
            <w:tcW w:w="518" w:type="dxa"/>
            <w:shd w:val="clear" w:color="auto" w:fill="FFFFFF"/>
          </w:tcPr>
          <w:p w14:paraId="461504BB" w14:textId="6B822C87" w:rsidR="00EB1D74" w:rsidRPr="00EB1D74" w:rsidRDefault="00EB1D74" w:rsidP="00EB1D74">
            <w:pPr>
              <w:jc w:val="both"/>
              <w:rPr>
                <w:rFonts w:ascii="Arial" w:hAnsi="Arial" w:cs="Arial"/>
                <w:color w:val="000000" w:themeColor="text1"/>
                <w:sz w:val="11"/>
                <w:szCs w:val="11"/>
              </w:rPr>
            </w:pPr>
            <w:r w:rsidRPr="00EB1D74">
              <w:rPr>
                <w:rFonts w:ascii="Arial" w:hAnsi="Arial" w:cs="Arial"/>
                <w:b/>
                <w:bCs/>
                <w:color w:val="000000" w:themeColor="text1"/>
                <w:sz w:val="11"/>
                <w:szCs w:val="11"/>
              </w:rPr>
              <w:t>18.3</w:t>
            </w:r>
          </w:p>
        </w:tc>
        <w:tc>
          <w:tcPr>
            <w:tcW w:w="2072" w:type="dxa"/>
            <w:shd w:val="clear" w:color="auto" w:fill="FFFFFF"/>
            <w:noWrap/>
            <w:vAlign w:val="bottom"/>
          </w:tcPr>
          <w:p w14:paraId="0DE0514B" w14:textId="6F3457B1" w:rsidR="00EB1D74" w:rsidRPr="00EB1D74" w:rsidRDefault="00EB1D74" w:rsidP="00EB1D74">
            <w:pPr>
              <w:jc w:val="both"/>
              <w:rPr>
                <w:rFonts w:ascii="Arial" w:hAnsi="Arial" w:cs="Arial"/>
                <w:color w:val="000000" w:themeColor="text1"/>
                <w:sz w:val="11"/>
                <w:szCs w:val="11"/>
              </w:rPr>
            </w:pPr>
            <w:r w:rsidRPr="00EB1D74">
              <w:rPr>
                <w:rFonts w:ascii="Arial" w:hAnsi="Arial" w:cs="Arial"/>
                <w:color w:val="000000" w:themeColor="text1"/>
                <w:sz w:val="11"/>
                <w:szCs w:val="11"/>
              </w:rPr>
              <w:t xml:space="preserve">Diğer </w:t>
            </w:r>
          </w:p>
        </w:tc>
        <w:tc>
          <w:tcPr>
            <w:tcW w:w="672" w:type="dxa"/>
            <w:shd w:val="clear" w:color="auto" w:fill="auto"/>
            <w:noWrap/>
            <w:vAlign w:val="bottom"/>
          </w:tcPr>
          <w:p w14:paraId="719B534E" w14:textId="77777777" w:rsidR="00EB1D74" w:rsidRPr="00EB1D74" w:rsidRDefault="00EB1D74" w:rsidP="00EB1D74">
            <w:pPr>
              <w:ind w:left="-104"/>
              <w:jc w:val="center"/>
              <w:rPr>
                <w:rFonts w:ascii="Arial" w:hAnsi="Arial" w:cs="Arial"/>
                <w:bCs/>
                <w:color w:val="000000" w:themeColor="text1"/>
                <w:sz w:val="11"/>
                <w:szCs w:val="11"/>
              </w:rPr>
            </w:pPr>
          </w:p>
        </w:tc>
        <w:tc>
          <w:tcPr>
            <w:tcW w:w="658" w:type="dxa"/>
            <w:shd w:val="clear" w:color="auto" w:fill="auto"/>
            <w:noWrap/>
            <w:vAlign w:val="bottom"/>
          </w:tcPr>
          <w:p w14:paraId="6ED7C5DA" w14:textId="77777777" w:rsidR="00EB1D74" w:rsidRPr="00EB1D74" w:rsidRDefault="00EB1D74" w:rsidP="00EB1D74">
            <w:pPr>
              <w:ind w:left="-210"/>
              <w:jc w:val="right"/>
              <w:rPr>
                <w:rFonts w:ascii="Arial" w:hAnsi="Arial" w:cs="Arial"/>
                <w:sz w:val="11"/>
                <w:szCs w:val="11"/>
              </w:rPr>
            </w:pPr>
            <w:r w:rsidRPr="00EB1D74">
              <w:rPr>
                <w:rFonts w:ascii="Arial" w:hAnsi="Arial" w:cs="Arial"/>
                <w:sz w:val="11"/>
                <w:szCs w:val="11"/>
              </w:rPr>
              <w:t xml:space="preserve">   -</w:t>
            </w:r>
          </w:p>
        </w:tc>
        <w:tc>
          <w:tcPr>
            <w:tcW w:w="644" w:type="dxa"/>
            <w:shd w:val="clear" w:color="auto" w:fill="auto"/>
            <w:noWrap/>
            <w:vAlign w:val="bottom"/>
          </w:tcPr>
          <w:p w14:paraId="66CE3966" w14:textId="77777777" w:rsidR="00EB1D74" w:rsidRPr="00EB1D74" w:rsidRDefault="00EB1D74" w:rsidP="00EB1D74">
            <w:pPr>
              <w:ind w:left="-210" w:right="33"/>
              <w:jc w:val="right"/>
              <w:rPr>
                <w:rFonts w:ascii="Arial" w:hAnsi="Arial" w:cs="Arial"/>
                <w:sz w:val="11"/>
                <w:szCs w:val="11"/>
              </w:rPr>
            </w:pPr>
            <w:r w:rsidRPr="00EB1D74">
              <w:rPr>
                <w:rFonts w:ascii="Arial" w:hAnsi="Arial" w:cs="Arial"/>
                <w:sz w:val="11"/>
                <w:szCs w:val="11"/>
              </w:rPr>
              <w:t>-</w:t>
            </w:r>
          </w:p>
        </w:tc>
        <w:tc>
          <w:tcPr>
            <w:tcW w:w="589" w:type="dxa"/>
            <w:shd w:val="clear" w:color="auto" w:fill="auto"/>
            <w:noWrap/>
            <w:vAlign w:val="bottom"/>
          </w:tcPr>
          <w:p w14:paraId="107CEBFA" w14:textId="77777777" w:rsidR="00EB1D74" w:rsidRPr="00EB1D74" w:rsidRDefault="00EB1D74" w:rsidP="00EB1D74">
            <w:pPr>
              <w:ind w:left="-210" w:right="33"/>
              <w:jc w:val="right"/>
              <w:rPr>
                <w:rFonts w:ascii="Arial" w:hAnsi="Arial" w:cs="Arial"/>
                <w:sz w:val="11"/>
                <w:szCs w:val="11"/>
              </w:rPr>
            </w:pPr>
            <w:r w:rsidRPr="00EB1D74">
              <w:rPr>
                <w:rFonts w:ascii="Arial" w:hAnsi="Arial" w:cs="Arial"/>
                <w:sz w:val="11"/>
                <w:szCs w:val="11"/>
              </w:rPr>
              <w:t>-</w:t>
            </w:r>
          </w:p>
        </w:tc>
        <w:tc>
          <w:tcPr>
            <w:tcW w:w="503" w:type="dxa"/>
            <w:shd w:val="clear" w:color="auto" w:fill="auto"/>
            <w:noWrap/>
            <w:vAlign w:val="bottom"/>
          </w:tcPr>
          <w:p w14:paraId="23759B35" w14:textId="77777777" w:rsidR="00EB1D74" w:rsidRPr="00EB1D74" w:rsidRDefault="00EB1D74" w:rsidP="00EB1D74">
            <w:pPr>
              <w:ind w:left="-210" w:right="33"/>
              <w:jc w:val="right"/>
              <w:rPr>
                <w:rFonts w:ascii="Arial" w:hAnsi="Arial" w:cs="Arial"/>
                <w:sz w:val="11"/>
                <w:szCs w:val="11"/>
              </w:rPr>
            </w:pPr>
            <w:r w:rsidRPr="00EB1D74">
              <w:rPr>
                <w:rFonts w:ascii="Arial" w:hAnsi="Arial" w:cs="Arial"/>
                <w:sz w:val="11"/>
                <w:szCs w:val="11"/>
              </w:rPr>
              <w:t>-</w:t>
            </w:r>
          </w:p>
        </w:tc>
        <w:tc>
          <w:tcPr>
            <w:tcW w:w="630" w:type="dxa"/>
            <w:shd w:val="clear" w:color="auto" w:fill="auto"/>
            <w:noWrap/>
            <w:vAlign w:val="bottom"/>
          </w:tcPr>
          <w:p w14:paraId="71CFFB5F" w14:textId="77777777" w:rsidR="00EB1D74" w:rsidRPr="00EB1D74" w:rsidRDefault="00EB1D74" w:rsidP="00EB1D74">
            <w:pPr>
              <w:ind w:left="-210" w:right="33"/>
              <w:jc w:val="right"/>
              <w:rPr>
                <w:rFonts w:ascii="Arial" w:hAnsi="Arial" w:cs="Arial"/>
                <w:sz w:val="11"/>
                <w:szCs w:val="11"/>
              </w:rPr>
            </w:pPr>
            <w:r w:rsidRPr="00EB1D74">
              <w:rPr>
                <w:rFonts w:ascii="Arial" w:hAnsi="Arial" w:cs="Arial"/>
                <w:sz w:val="11"/>
                <w:szCs w:val="11"/>
              </w:rPr>
              <w:t>-</w:t>
            </w:r>
          </w:p>
        </w:tc>
        <w:tc>
          <w:tcPr>
            <w:tcW w:w="644" w:type="dxa"/>
            <w:shd w:val="clear" w:color="auto" w:fill="auto"/>
            <w:noWrap/>
            <w:vAlign w:val="bottom"/>
          </w:tcPr>
          <w:p w14:paraId="52EB516A" w14:textId="77777777" w:rsidR="00EB1D74" w:rsidRPr="00EB1D74" w:rsidRDefault="00EB1D74" w:rsidP="00EB1D74">
            <w:pPr>
              <w:ind w:left="-210" w:right="33"/>
              <w:jc w:val="right"/>
              <w:rPr>
                <w:rFonts w:ascii="Arial" w:hAnsi="Arial" w:cs="Arial"/>
                <w:sz w:val="11"/>
                <w:szCs w:val="11"/>
              </w:rPr>
            </w:pPr>
            <w:r w:rsidRPr="00EB1D74">
              <w:rPr>
                <w:rFonts w:ascii="Arial" w:hAnsi="Arial" w:cs="Arial"/>
                <w:sz w:val="11"/>
                <w:szCs w:val="11"/>
              </w:rPr>
              <w:t>-</w:t>
            </w:r>
          </w:p>
        </w:tc>
        <w:tc>
          <w:tcPr>
            <w:tcW w:w="783" w:type="dxa"/>
            <w:shd w:val="clear" w:color="auto" w:fill="auto"/>
            <w:noWrap/>
            <w:vAlign w:val="bottom"/>
          </w:tcPr>
          <w:p w14:paraId="289F2A8C" w14:textId="77777777" w:rsidR="00EB1D74" w:rsidRPr="00EB1D74" w:rsidRDefault="00EB1D74" w:rsidP="00EB1D74">
            <w:pPr>
              <w:ind w:left="-210" w:right="33"/>
              <w:jc w:val="right"/>
              <w:rPr>
                <w:rFonts w:ascii="Arial" w:hAnsi="Arial" w:cs="Arial"/>
                <w:sz w:val="11"/>
                <w:szCs w:val="11"/>
              </w:rPr>
            </w:pPr>
            <w:r w:rsidRPr="00EB1D74">
              <w:rPr>
                <w:rFonts w:ascii="Arial" w:hAnsi="Arial" w:cs="Arial"/>
                <w:sz w:val="11"/>
                <w:szCs w:val="11"/>
              </w:rPr>
              <w:t>-</w:t>
            </w:r>
          </w:p>
        </w:tc>
        <w:tc>
          <w:tcPr>
            <w:tcW w:w="686" w:type="dxa"/>
            <w:shd w:val="clear" w:color="auto" w:fill="auto"/>
            <w:noWrap/>
            <w:vAlign w:val="bottom"/>
          </w:tcPr>
          <w:p w14:paraId="7D300AEE" w14:textId="77777777" w:rsidR="00EB1D74" w:rsidRPr="00EB1D74" w:rsidRDefault="00EB1D74" w:rsidP="00EB1D74">
            <w:pPr>
              <w:ind w:left="-210" w:right="33"/>
              <w:jc w:val="right"/>
              <w:rPr>
                <w:rFonts w:ascii="Arial" w:hAnsi="Arial" w:cs="Arial"/>
                <w:sz w:val="11"/>
                <w:szCs w:val="11"/>
              </w:rPr>
            </w:pPr>
            <w:r w:rsidRPr="00EB1D74">
              <w:rPr>
                <w:rFonts w:ascii="Arial" w:hAnsi="Arial" w:cs="Arial"/>
                <w:sz w:val="11"/>
                <w:szCs w:val="11"/>
              </w:rPr>
              <w:t>-</w:t>
            </w:r>
          </w:p>
        </w:tc>
        <w:tc>
          <w:tcPr>
            <w:tcW w:w="754" w:type="dxa"/>
            <w:shd w:val="clear" w:color="auto" w:fill="auto"/>
            <w:noWrap/>
          </w:tcPr>
          <w:p w14:paraId="37205701"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(219.607)</w:t>
            </w:r>
          </w:p>
        </w:tc>
        <w:tc>
          <w:tcPr>
            <w:tcW w:w="786" w:type="dxa"/>
            <w:shd w:val="clear" w:color="auto" w:fill="auto"/>
            <w:noWrap/>
          </w:tcPr>
          <w:p w14:paraId="6EB695A8" w14:textId="77777777" w:rsidR="00EB1D74" w:rsidRPr="00EB1D74" w:rsidRDefault="00EB1D74" w:rsidP="00EB1D74">
            <w:pPr>
              <w:jc w:val="right"/>
              <w:rPr>
                <w:rFonts w:ascii="Arial" w:hAnsi="Arial" w:cs="Arial"/>
                <w:sz w:val="11"/>
                <w:szCs w:val="11"/>
              </w:rPr>
            </w:pPr>
            <w:r w:rsidRPr="00EB1D74">
              <w:rPr>
                <w:rFonts w:ascii="Arial" w:hAnsi="Arial" w:cs="Arial"/>
                <w:sz w:val="11"/>
                <w:szCs w:val="11"/>
              </w:rPr>
              <w:t xml:space="preserve"> 219.607 </w:t>
            </w:r>
          </w:p>
        </w:tc>
        <w:tc>
          <w:tcPr>
            <w:tcW w:w="747" w:type="dxa"/>
            <w:shd w:val="clear" w:color="auto" w:fill="auto"/>
            <w:noWrap/>
            <w:vAlign w:val="bottom"/>
          </w:tcPr>
          <w:p w14:paraId="6D983521" w14:textId="77777777" w:rsidR="00EB1D74" w:rsidRPr="00EB1D74" w:rsidRDefault="00EB1D74" w:rsidP="00EB1D74">
            <w:pPr>
              <w:ind w:left="-210" w:right="33"/>
              <w:jc w:val="right"/>
              <w:rPr>
                <w:rFonts w:ascii="Arial" w:hAnsi="Arial" w:cs="Arial"/>
                <w:sz w:val="11"/>
                <w:szCs w:val="11"/>
              </w:rPr>
            </w:pPr>
            <w:r w:rsidRPr="00EB1D74">
              <w:rPr>
                <w:rFonts w:ascii="Arial" w:hAnsi="Arial" w:cs="Arial"/>
                <w:sz w:val="11"/>
                <w:szCs w:val="11"/>
              </w:rPr>
              <w:t>-</w:t>
            </w:r>
          </w:p>
        </w:tc>
        <w:tc>
          <w:tcPr>
            <w:tcW w:w="729" w:type="dxa"/>
            <w:vAlign w:val="bottom"/>
          </w:tcPr>
          <w:p w14:paraId="033B30CC" w14:textId="77777777" w:rsidR="00EB1D74" w:rsidRPr="00EB1D74" w:rsidRDefault="00EB1D74" w:rsidP="00EB1D74">
            <w:pPr>
              <w:ind w:left="-210" w:right="33"/>
              <w:jc w:val="right"/>
              <w:rPr>
                <w:rFonts w:ascii="Arial" w:hAnsi="Arial" w:cs="Arial"/>
                <w:sz w:val="11"/>
                <w:szCs w:val="11"/>
              </w:rPr>
            </w:pPr>
            <w:r w:rsidRPr="00EB1D74">
              <w:rPr>
                <w:rFonts w:ascii="Arial" w:hAnsi="Arial" w:cs="Arial"/>
                <w:sz w:val="11"/>
                <w:szCs w:val="11"/>
              </w:rPr>
              <w:t>-</w:t>
            </w:r>
          </w:p>
        </w:tc>
        <w:tc>
          <w:tcPr>
            <w:tcW w:w="861" w:type="dxa"/>
            <w:vAlign w:val="bottom"/>
          </w:tcPr>
          <w:p w14:paraId="10CBB4B0" w14:textId="77777777" w:rsidR="00EB1D74" w:rsidRPr="00EB1D74" w:rsidRDefault="00EB1D74" w:rsidP="00EB1D74">
            <w:pPr>
              <w:ind w:left="-210" w:right="33"/>
              <w:jc w:val="right"/>
              <w:rPr>
                <w:rFonts w:ascii="Arial" w:hAnsi="Arial" w:cs="Arial"/>
                <w:sz w:val="11"/>
                <w:szCs w:val="11"/>
              </w:rPr>
            </w:pPr>
            <w:r w:rsidRPr="00EB1D74">
              <w:rPr>
                <w:rFonts w:ascii="Arial" w:hAnsi="Arial" w:cs="Arial"/>
                <w:sz w:val="11"/>
                <w:szCs w:val="11"/>
              </w:rPr>
              <w:t>-</w:t>
            </w:r>
          </w:p>
        </w:tc>
        <w:tc>
          <w:tcPr>
            <w:tcW w:w="602" w:type="dxa"/>
            <w:vAlign w:val="bottom"/>
          </w:tcPr>
          <w:p w14:paraId="71DF8EB7" w14:textId="77777777" w:rsidR="00EB1D74" w:rsidRPr="00EB1D74" w:rsidRDefault="00EB1D74" w:rsidP="00EB1D74">
            <w:pPr>
              <w:ind w:left="-210" w:right="33"/>
              <w:jc w:val="right"/>
              <w:rPr>
                <w:rFonts w:ascii="Arial" w:hAnsi="Arial" w:cs="Arial"/>
                <w:sz w:val="11"/>
                <w:szCs w:val="11"/>
              </w:rPr>
            </w:pPr>
            <w:r w:rsidRPr="00EB1D74">
              <w:rPr>
                <w:rFonts w:ascii="Arial" w:hAnsi="Arial" w:cs="Arial"/>
                <w:sz w:val="11"/>
                <w:szCs w:val="11"/>
              </w:rPr>
              <w:t>-</w:t>
            </w:r>
          </w:p>
        </w:tc>
        <w:tc>
          <w:tcPr>
            <w:tcW w:w="736" w:type="dxa"/>
            <w:vAlign w:val="bottom"/>
          </w:tcPr>
          <w:p w14:paraId="2872FDF7" w14:textId="77777777" w:rsidR="00EB1D74" w:rsidRPr="00EB1D74" w:rsidRDefault="00EB1D74" w:rsidP="00EB1D74">
            <w:pPr>
              <w:ind w:left="-210" w:right="33"/>
              <w:jc w:val="right"/>
              <w:rPr>
                <w:rFonts w:ascii="Arial" w:hAnsi="Arial" w:cs="Arial"/>
                <w:sz w:val="11"/>
                <w:szCs w:val="11"/>
              </w:rPr>
            </w:pPr>
            <w:r w:rsidRPr="00EB1D74">
              <w:rPr>
                <w:rFonts w:ascii="Arial" w:hAnsi="Arial" w:cs="Arial"/>
                <w:sz w:val="11"/>
                <w:szCs w:val="11"/>
              </w:rPr>
              <w:t>-</w:t>
            </w:r>
          </w:p>
        </w:tc>
        <w:tc>
          <w:tcPr>
            <w:tcW w:w="854" w:type="dxa"/>
            <w:vAlign w:val="bottom"/>
          </w:tcPr>
          <w:p w14:paraId="5E85AD64" w14:textId="77777777" w:rsidR="00EB1D74" w:rsidRPr="00EB1D74" w:rsidRDefault="00EB1D74" w:rsidP="00EB1D74">
            <w:pPr>
              <w:ind w:left="-210" w:right="33"/>
              <w:jc w:val="right"/>
              <w:rPr>
                <w:rFonts w:ascii="Arial" w:hAnsi="Arial" w:cs="Arial"/>
                <w:b/>
                <w:sz w:val="11"/>
                <w:szCs w:val="11"/>
              </w:rPr>
            </w:pPr>
            <w:r w:rsidRPr="00EB1D74">
              <w:rPr>
                <w:rFonts w:ascii="Arial" w:hAnsi="Arial" w:cs="Arial"/>
                <w:b/>
                <w:sz w:val="11"/>
                <w:szCs w:val="11"/>
              </w:rPr>
              <w:t>-</w:t>
            </w:r>
          </w:p>
        </w:tc>
        <w:tc>
          <w:tcPr>
            <w:tcW w:w="712" w:type="dxa"/>
            <w:vAlign w:val="bottom"/>
          </w:tcPr>
          <w:p w14:paraId="4959CC2A" w14:textId="77777777" w:rsidR="00EB1D74" w:rsidRPr="00EB1D74" w:rsidRDefault="00EB1D74" w:rsidP="00EB1D74">
            <w:pPr>
              <w:ind w:left="-210" w:right="33"/>
              <w:jc w:val="right"/>
              <w:rPr>
                <w:rFonts w:ascii="Arial" w:hAnsi="Arial" w:cs="Arial"/>
                <w:b/>
                <w:sz w:val="11"/>
                <w:szCs w:val="11"/>
              </w:rPr>
            </w:pPr>
            <w:r w:rsidRPr="00EB1D74">
              <w:rPr>
                <w:rFonts w:ascii="Arial" w:hAnsi="Arial" w:cs="Arial"/>
                <w:b/>
                <w:sz w:val="11"/>
                <w:szCs w:val="11"/>
              </w:rPr>
              <w:t>-</w:t>
            </w:r>
          </w:p>
        </w:tc>
        <w:tc>
          <w:tcPr>
            <w:tcW w:w="732" w:type="dxa"/>
            <w:vAlign w:val="bottom"/>
          </w:tcPr>
          <w:p w14:paraId="14FA443F"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w:t>
            </w:r>
          </w:p>
        </w:tc>
      </w:tr>
      <w:tr w:rsidR="00EB1D74" w:rsidRPr="00EB1D74" w14:paraId="648A8CDC" w14:textId="77777777" w:rsidTr="003621F8">
        <w:trPr>
          <w:trHeight w:val="113"/>
        </w:trPr>
        <w:tc>
          <w:tcPr>
            <w:tcW w:w="518" w:type="dxa"/>
            <w:tcBorders>
              <w:top w:val="single" w:sz="4" w:space="0" w:color="auto"/>
              <w:bottom w:val="single" w:sz="4" w:space="0" w:color="auto"/>
            </w:tcBorders>
          </w:tcPr>
          <w:p w14:paraId="10CB2205" w14:textId="77777777" w:rsidR="00EB1D74" w:rsidRPr="00EB1D74" w:rsidRDefault="00EB1D74" w:rsidP="00EB1D74">
            <w:pPr>
              <w:ind w:left="-14"/>
              <w:rPr>
                <w:rFonts w:ascii="Arial" w:hAnsi="Arial" w:cs="Arial"/>
                <w:b/>
                <w:bCs/>
                <w:color w:val="000000" w:themeColor="text1"/>
                <w:sz w:val="11"/>
                <w:szCs w:val="11"/>
              </w:rPr>
            </w:pPr>
          </w:p>
        </w:tc>
        <w:tc>
          <w:tcPr>
            <w:tcW w:w="2072" w:type="dxa"/>
            <w:tcBorders>
              <w:top w:val="single" w:sz="4" w:space="0" w:color="auto"/>
              <w:bottom w:val="single" w:sz="4" w:space="0" w:color="auto"/>
            </w:tcBorders>
            <w:shd w:val="clear" w:color="auto" w:fill="auto"/>
            <w:noWrap/>
            <w:vAlign w:val="bottom"/>
          </w:tcPr>
          <w:p w14:paraId="36957DE9" w14:textId="2F635546" w:rsidR="00EB1D74" w:rsidRPr="00EB1D74" w:rsidRDefault="00EB1D74" w:rsidP="00EB1D74">
            <w:pPr>
              <w:ind w:left="-14"/>
              <w:rPr>
                <w:rFonts w:ascii="Arial" w:hAnsi="Arial" w:cs="Arial"/>
                <w:b/>
                <w:bCs/>
                <w:color w:val="000000" w:themeColor="text1"/>
                <w:sz w:val="11"/>
                <w:szCs w:val="11"/>
              </w:rPr>
            </w:pPr>
            <w:r w:rsidRPr="00EB1D74">
              <w:rPr>
                <w:rFonts w:ascii="Arial" w:hAnsi="Arial" w:cs="Arial"/>
                <w:b/>
                <w:bCs/>
                <w:color w:val="000000" w:themeColor="text1"/>
                <w:sz w:val="11"/>
                <w:szCs w:val="11"/>
              </w:rPr>
              <w:t>Dönem sonu bakiyesi (I+II+III+…+XVI+XVII+XVIII)</w:t>
            </w:r>
          </w:p>
        </w:tc>
        <w:tc>
          <w:tcPr>
            <w:tcW w:w="672" w:type="dxa"/>
            <w:tcBorders>
              <w:top w:val="single" w:sz="4" w:space="0" w:color="auto"/>
              <w:bottom w:val="single" w:sz="4" w:space="0" w:color="auto"/>
            </w:tcBorders>
            <w:shd w:val="clear" w:color="auto" w:fill="auto"/>
            <w:noWrap/>
            <w:vAlign w:val="bottom"/>
          </w:tcPr>
          <w:p w14:paraId="200C319B" w14:textId="77777777" w:rsidR="00EB1D74" w:rsidRPr="00EB1D74" w:rsidRDefault="00EB1D74" w:rsidP="00EB1D74">
            <w:pPr>
              <w:ind w:left="-210" w:right="33"/>
              <w:jc w:val="right"/>
              <w:rPr>
                <w:rFonts w:ascii="Arial" w:hAnsi="Arial" w:cs="Arial"/>
                <w:color w:val="000000" w:themeColor="text1"/>
                <w:sz w:val="11"/>
                <w:szCs w:val="11"/>
              </w:rPr>
            </w:pPr>
          </w:p>
        </w:tc>
        <w:tc>
          <w:tcPr>
            <w:tcW w:w="658" w:type="dxa"/>
            <w:tcBorders>
              <w:top w:val="single" w:sz="4" w:space="0" w:color="auto"/>
              <w:bottom w:val="single" w:sz="4" w:space="0" w:color="auto"/>
            </w:tcBorders>
            <w:shd w:val="clear" w:color="auto" w:fill="auto"/>
            <w:noWrap/>
            <w:vAlign w:val="bottom"/>
          </w:tcPr>
          <w:p w14:paraId="0ED7D89C"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900.000 </w:t>
            </w:r>
          </w:p>
        </w:tc>
        <w:tc>
          <w:tcPr>
            <w:tcW w:w="644" w:type="dxa"/>
            <w:tcBorders>
              <w:top w:val="single" w:sz="4" w:space="0" w:color="auto"/>
              <w:bottom w:val="single" w:sz="4" w:space="0" w:color="auto"/>
            </w:tcBorders>
            <w:shd w:val="clear" w:color="auto" w:fill="auto"/>
            <w:noWrap/>
            <w:vAlign w:val="bottom"/>
          </w:tcPr>
          <w:p w14:paraId="099D8F39" w14:textId="11D57E1A" w:rsidR="00EB1D74" w:rsidRPr="00EB1D74" w:rsidRDefault="00C834C6" w:rsidP="00EB1D74">
            <w:pPr>
              <w:jc w:val="right"/>
              <w:rPr>
                <w:rFonts w:ascii="Arial" w:hAnsi="Arial" w:cs="Arial"/>
                <w:b/>
                <w:sz w:val="11"/>
                <w:szCs w:val="11"/>
              </w:rPr>
            </w:pPr>
            <w:r>
              <w:rPr>
                <w:rFonts w:ascii="Arial" w:hAnsi="Arial" w:cs="Arial"/>
                <w:b/>
                <w:sz w:val="11"/>
                <w:szCs w:val="11"/>
              </w:rPr>
              <w:t>-</w:t>
            </w:r>
          </w:p>
        </w:tc>
        <w:tc>
          <w:tcPr>
            <w:tcW w:w="589" w:type="dxa"/>
            <w:tcBorders>
              <w:top w:val="single" w:sz="4" w:space="0" w:color="auto"/>
              <w:bottom w:val="single" w:sz="4" w:space="0" w:color="auto"/>
            </w:tcBorders>
            <w:shd w:val="clear" w:color="auto" w:fill="auto"/>
            <w:noWrap/>
            <w:vAlign w:val="bottom"/>
          </w:tcPr>
          <w:p w14:paraId="7C8C3A2C" w14:textId="06A9DE34" w:rsidR="00EB1D74" w:rsidRPr="00EB1D74" w:rsidRDefault="00C834C6" w:rsidP="00EB1D74">
            <w:pPr>
              <w:jc w:val="right"/>
              <w:rPr>
                <w:rFonts w:ascii="Arial" w:hAnsi="Arial" w:cs="Arial"/>
                <w:b/>
                <w:sz w:val="11"/>
                <w:szCs w:val="11"/>
              </w:rPr>
            </w:pPr>
            <w:r>
              <w:rPr>
                <w:rFonts w:ascii="Arial" w:hAnsi="Arial" w:cs="Arial"/>
                <w:b/>
                <w:sz w:val="11"/>
                <w:szCs w:val="11"/>
              </w:rPr>
              <w:t>-</w:t>
            </w:r>
          </w:p>
        </w:tc>
        <w:tc>
          <w:tcPr>
            <w:tcW w:w="503" w:type="dxa"/>
            <w:tcBorders>
              <w:top w:val="single" w:sz="4" w:space="0" w:color="auto"/>
              <w:bottom w:val="single" w:sz="4" w:space="0" w:color="auto"/>
            </w:tcBorders>
            <w:shd w:val="clear" w:color="auto" w:fill="auto"/>
            <w:noWrap/>
            <w:vAlign w:val="bottom"/>
          </w:tcPr>
          <w:p w14:paraId="2AA09A3B" w14:textId="4435286C" w:rsidR="00EB1D74" w:rsidRPr="00EB1D74" w:rsidRDefault="00C834C6" w:rsidP="00EB1D74">
            <w:pPr>
              <w:jc w:val="right"/>
              <w:rPr>
                <w:rFonts w:ascii="Arial" w:hAnsi="Arial" w:cs="Arial"/>
                <w:b/>
                <w:sz w:val="11"/>
                <w:szCs w:val="11"/>
              </w:rPr>
            </w:pPr>
            <w:r>
              <w:rPr>
                <w:rFonts w:ascii="Arial" w:hAnsi="Arial" w:cs="Arial"/>
                <w:b/>
                <w:sz w:val="11"/>
                <w:szCs w:val="11"/>
              </w:rPr>
              <w:t>-</w:t>
            </w:r>
          </w:p>
        </w:tc>
        <w:tc>
          <w:tcPr>
            <w:tcW w:w="630" w:type="dxa"/>
            <w:tcBorders>
              <w:top w:val="single" w:sz="4" w:space="0" w:color="auto"/>
              <w:bottom w:val="single" w:sz="4" w:space="0" w:color="auto"/>
            </w:tcBorders>
            <w:shd w:val="clear" w:color="auto" w:fill="auto"/>
            <w:noWrap/>
            <w:vAlign w:val="bottom"/>
          </w:tcPr>
          <w:p w14:paraId="6E4980CE" w14:textId="0F1C440F"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116.532 </w:t>
            </w:r>
          </w:p>
        </w:tc>
        <w:tc>
          <w:tcPr>
            <w:tcW w:w="644" w:type="dxa"/>
            <w:tcBorders>
              <w:top w:val="single" w:sz="4" w:space="0" w:color="auto"/>
              <w:bottom w:val="single" w:sz="4" w:space="0" w:color="auto"/>
            </w:tcBorders>
            <w:shd w:val="clear" w:color="auto" w:fill="auto"/>
            <w:noWrap/>
            <w:vAlign w:val="bottom"/>
          </w:tcPr>
          <w:p w14:paraId="14DF4198" w14:textId="677E5FD9" w:rsidR="00EB1D74" w:rsidRPr="00EB1D74" w:rsidRDefault="00C834C6" w:rsidP="00EB1D74">
            <w:pPr>
              <w:jc w:val="right"/>
              <w:rPr>
                <w:rFonts w:ascii="Arial" w:hAnsi="Arial" w:cs="Arial"/>
                <w:b/>
                <w:sz w:val="11"/>
                <w:szCs w:val="11"/>
              </w:rPr>
            </w:pPr>
            <w:r>
              <w:rPr>
                <w:rFonts w:ascii="Arial" w:hAnsi="Arial" w:cs="Arial"/>
                <w:b/>
                <w:sz w:val="11"/>
                <w:szCs w:val="11"/>
              </w:rPr>
              <w:t>-</w:t>
            </w:r>
          </w:p>
        </w:tc>
        <w:tc>
          <w:tcPr>
            <w:tcW w:w="783" w:type="dxa"/>
            <w:tcBorders>
              <w:top w:val="single" w:sz="4" w:space="0" w:color="auto"/>
              <w:bottom w:val="single" w:sz="4" w:space="0" w:color="auto"/>
            </w:tcBorders>
            <w:shd w:val="clear" w:color="auto" w:fill="auto"/>
            <w:noWrap/>
            <w:vAlign w:val="bottom"/>
          </w:tcPr>
          <w:p w14:paraId="53E42747"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996.922 </w:t>
            </w:r>
          </w:p>
        </w:tc>
        <w:tc>
          <w:tcPr>
            <w:tcW w:w="686" w:type="dxa"/>
            <w:tcBorders>
              <w:top w:val="single" w:sz="4" w:space="0" w:color="auto"/>
              <w:bottom w:val="single" w:sz="4" w:space="0" w:color="auto"/>
            </w:tcBorders>
            <w:shd w:val="clear" w:color="auto" w:fill="auto"/>
            <w:noWrap/>
            <w:vAlign w:val="bottom"/>
          </w:tcPr>
          <w:p w14:paraId="72C3BE6F"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16.718 </w:t>
            </w:r>
          </w:p>
        </w:tc>
        <w:tc>
          <w:tcPr>
            <w:tcW w:w="754" w:type="dxa"/>
            <w:tcBorders>
              <w:top w:val="single" w:sz="4" w:space="0" w:color="auto"/>
              <w:bottom w:val="single" w:sz="4" w:space="0" w:color="auto"/>
            </w:tcBorders>
            <w:shd w:val="clear" w:color="auto" w:fill="auto"/>
            <w:noWrap/>
            <w:vAlign w:val="bottom"/>
          </w:tcPr>
          <w:p w14:paraId="5A6D9AE3"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36.437 </w:t>
            </w:r>
          </w:p>
        </w:tc>
        <w:tc>
          <w:tcPr>
            <w:tcW w:w="786" w:type="dxa"/>
            <w:tcBorders>
              <w:top w:val="single" w:sz="4" w:space="0" w:color="auto"/>
              <w:bottom w:val="single" w:sz="4" w:space="0" w:color="auto"/>
            </w:tcBorders>
            <w:shd w:val="clear" w:color="auto" w:fill="auto"/>
            <w:noWrap/>
            <w:vAlign w:val="bottom"/>
          </w:tcPr>
          <w:p w14:paraId="39DBEC54"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(1.453)</w:t>
            </w:r>
          </w:p>
        </w:tc>
        <w:tc>
          <w:tcPr>
            <w:tcW w:w="747" w:type="dxa"/>
            <w:tcBorders>
              <w:top w:val="single" w:sz="4" w:space="0" w:color="auto"/>
              <w:bottom w:val="single" w:sz="4" w:space="0" w:color="auto"/>
            </w:tcBorders>
            <w:shd w:val="clear" w:color="auto" w:fill="auto"/>
            <w:noWrap/>
            <w:vAlign w:val="bottom"/>
          </w:tcPr>
          <w:p w14:paraId="450621A4"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(10.331)</w:t>
            </w:r>
          </w:p>
        </w:tc>
        <w:tc>
          <w:tcPr>
            <w:tcW w:w="729" w:type="dxa"/>
            <w:tcBorders>
              <w:top w:val="single" w:sz="4" w:space="0" w:color="auto"/>
              <w:bottom w:val="single" w:sz="4" w:space="0" w:color="auto"/>
            </w:tcBorders>
            <w:vAlign w:val="bottom"/>
          </w:tcPr>
          <w:p w14:paraId="1745633A"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217.614 </w:t>
            </w:r>
          </w:p>
        </w:tc>
        <w:tc>
          <w:tcPr>
            <w:tcW w:w="861" w:type="dxa"/>
            <w:tcBorders>
              <w:top w:val="single" w:sz="4" w:space="0" w:color="auto"/>
              <w:bottom w:val="single" w:sz="4" w:space="0" w:color="auto"/>
            </w:tcBorders>
            <w:vAlign w:val="bottom"/>
          </w:tcPr>
          <w:p w14:paraId="5BFC68F5" w14:textId="2AE7DBFF" w:rsidR="00EB1D74" w:rsidRPr="00EB1D74" w:rsidRDefault="00C834C6" w:rsidP="00EB1D74">
            <w:pPr>
              <w:jc w:val="right"/>
              <w:rPr>
                <w:rFonts w:ascii="Arial" w:hAnsi="Arial" w:cs="Arial"/>
                <w:b/>
                <w:sz w:val="11"/>
                <w:szCs w:val="11"/>
              </w:rPr>
            </w:pPr>
            <w:r>
              <w:rPr>
                <w:rFonts w:ascii="Arial" w:hAnsi="Arial" w:cs="Arial"/>
                <w:b/>
                <w:sz w:val="11"/>
                <w:szCs w:val="11"/>
              </w:rPr>
              <w:t>-</w:t>
            </w:r>
          </w:p>
        </w:tc>
        <w:tc>
          <w:tcPr>
            <w:tcW w:w="602" w:type="dxa"/>
            <w:tcBorders>
              <w:top w:val="single" w:sz="4" w:space="0" w:color="auto"/>
              <w:bottom w:val="single" w:sz="4" w:space="0" w:color="auto"/>
            </w:tcBorders>
            <w:vAlign w:val="bottom"/>
          </w:tcPr>
          <w:p w14:paraId="7D536461" w14:textId="4FF17D95" w:rsidR="00EB1D74" w:rsidRPr="00EB1D74" w:rsidRDefault="00C834C6" w:rsidP="00EB1D74">
            <w:pPr>
              <w:jc w:val="right"/>
              <w:rPr>
                <w:rFonts w:ascii="Arial" w:hAnsi="Arial" w:cs="Arial"/>
                <w:b/>
                <w:sz w:val="11"/>
                <w:szCs w:val="11"/>
              </w:rPr>
            </w:pPr>
            <w:r>
              <w:rPr>
                <w:rFonts w:ascii="Arial" w:hAnsi="Arial" w:cs="Arial"/>
                <w:b/>
                <w:sz w:val="11"/>
                <w:szCs w:val="11"/>
              </w:rPr>
              <w:t>-</w:t>
            </w:r>
          </w:p>
        </w:tc>
        <w:tc>
          <w:tcPr>
            <w:tcW w:w="736" w:type="dxa"/>
            <w:tcBorders>
              <w:top w:val="single" w:sz="4" w:space="0" w:color="auto"/>
              <w:bottom w:val="single" w:sz="4" w:space="0" w:color="auto"/>
            </w:tcBorders>
            <w:vAlign w:val="bottom"/>
          </w:tcPr>
          <w:p w14:paraId="033ED43A" w14:textId="00E1B5E4" w:rsidR="00EB1D74" w:rsidRPr="00EB1D74" w:rsidRDefault="00C834C6" w:rsidP="00EB1D74">
            <w:pPr>
              <w:jc w:val="right"/>
              <w:rPr>
                <w:rFonts w:ascii="Arial" w:hAnsi="Arial" w:cs="Arial"/>
                <w:b/>
                <w:sz w:val="11"/>
                <w:szCs w:val="11"/>
              </w:rPr>
            </w:pPr>
            <w:r>
              <w:rPr>
                <w:rFonts w:ascii="Arial" w:hAnsi="Arial" w:cs="Arial"/>
                <w:b/>
                <w:sz w:val="11"/>
                <w:szCs w:val="11"/>
              </w:rPr>
              <w:t>-</w:t>
            </w:r>
          </w:p>
        </w:tc>
        <w:tc>
          <w:tcPr>
            <w:tcW w:w="854" w:type="dxa"/>
            <w:tcBorders>
              <w:top w:val="single" w:sz="4" w:space="0" w:color="auto"/>
              <w:bottom w:val="single" w:sz="4" w:space="0" w:color="auto"/>
            </w:tcBorders>
            <w:vAlign w:val="bottom"/>
          </w:tcPr>
          <w:p w14:paraId="1C6079A2"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2.272.439 </w:t>
            </w:r>
          </w:p>
        </w:tc>
        <w:tc>
          <w:tcPr>
            <w:tcW w:w="712" w:type="dxa"/>
            <w:tcBorders>
              <w:top w:val="single" w:sz="4" w:space="0" w:color="auto"/>
              <w:bottom w:val="single" w:sz="4" w:space="0" w:color="auto"/>
            </w:tcBorders>
            <w:vAlign w:val="bottom"/>
          </w:tcPr>
          <w:p w14:paraId="3C26F70C"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 144.366 </w:t>
            </w:r>
          </w:p>
        </w:tc>
        <w:tc>
          <w:tcPr>
            <w:tcW w:w="732" w:type="dxa"/>
            <w:tcBorders>
              <w:top w:val="single" w:sz="4" w:space="0" w:color="auto"/>
              <w:bottom w:val="single" w:sz="4" w:space="0" w:color="auto"/>
            </w:tcBorders>
            <w:vAlign w:val="bottom"/>
          </w:tcPr>
          <w:p w14:paraId="3DE064DF" w14:textId="77777777" w:rsidR="00EB1D74" w:rsidRPr="00EB1D74" w:rsidRDefault="00EB1D74" w:rsidP="00EB1D74">
            <w:pPr>
              <w:jc w:val="right"/>
              <w:rPr>
                <w:rFonts w:ascii="Arial" w:hAnsi="Arial" w:cs="Arial"/>
                <w:b/>
                <w:sz w:val="11"/>
                <w:szCs w:val="11"/>
              </w:rPr>
            </w:pPr>
            <w:r w:rsidRPr="00EB1D74">
              <w:rPr>
                <w:rFonts w:ascii="Arial" w:hAnsi="Arial" w:cs="Arial"/>
                <w:b/>
                <w:sz w:val="11"/>
                <w:szCs w:val="11"/>
              </w:rPr>
              <w:t xml:space="preserve">2.416.805 </w:t>
            </w:r>
          </w:p>
        </w:tc>
      </w:tr>
    </w:tbl>
    <w:p w14:paraId="7DABABAB" w14:textId="616552B7" w:rsidR="00137883" w:rsidRPr="00A5606A" w:rsidRDefault="00137883" w:rsidP="0061257C">
      <w:pPr>
        <w:spacing w:before="120"/>
        <w:ind w:left="-728" w:right="-848"/>
        <w:jc w:val="both"/>
        <w:rPr>
          <w:rFonts w:ascii="Arial" w:hAnsi="Arial" w:cs="Arial"/>
          <w:sz w:val="16"/>
          <w:szCs w:val="16"/>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14:paraId="3DE5B73B" w14:textId="77777777" w:rsidR="00137883" w:rsidRPr="00A5606A" w:rsidRDefault="00137883" w:rsidP="0061257C">
      <w:pPr>
        <w:spacing w:before="80"/>
        <w:ind w:left="-588" w:right="-848" w:hanging="142"/>
        <w:jc w:val="both"/>
        <w:rPr>
          <w:rFonts w:ascii="Arial" w:hAnsi="Arial" w:cs="Arial"/>
          <w:sz w:val="12"/>
          <w:szCs w:val="12"/>
        </w:rPr>
      </w:pPr>
      <w:r w:rsidRPr="00A5606A">
        <w:rPr>
          <w:rFonts w:ascii="Arial" w:hAnsi="Arial" w:cs="Arial"/>
          <w:sz w:val="14"/>
          <w:szCs w:val="14"/>
          <w:vertAlign w:val="superscript"/>
        </w:rPr>
        <w:t>(*)</w:t>
      </w:r>
      <w:r w:rsidRPr="00A5606A">
        <w:rPr>
          <w:rFonts w:ascii="Arial" w:hAnsi="Arial" w:cs="Arial"/>
          <w:sz w:val="12"/>
          <w:szCs w:val="12"/>
        </w:rPr>
        <w:t xml:space="preserve"> 25 Mart 2015 tarihinde yapılan Olağan Genel Kurul toplantısında kabul edilen Geri Alım Programı çerçevesinde, 13 Mart 2017 ile 22 Mart 2017 tarihleri arasında toplam 3.887 TL tutarında hisse geri alımı diğer yedekler altında gösterilmiş ve TTK 612. Madde kapsamında ilgili tutar kadar Yasal Yedek Akçe ayrılmıştır.</w:t>
      </w:r>
    </w:p>
    <w:p w14:paraId="30B332DE" w14:textId="77777777" w:rsidR="00137883" w:rsidRDefault="00137883" w:rsidP="00137883">
      <w:pPr>
        <w:jc w:val="both"/>
        <w:rPr>
          <w:rFonts w:ascii="Arial" w:hAnsi="Arial" w:cs="Arial"/>
          <w:sz w:val="20"/>
          <w:szCs w:val="20"/>
        </w:rPr>
      </w:pPr>
    </w:p>
    <w:p w14:paraId="6BE64BDE" w14:textId="77777777" w:rsidR="00540D37" w:rsidRDefault="00540D37" w:rsidP="00137883">
      <w:pPr>
        <w:jc w:val="both"/>
        <w:rPr>
          <w:rFonts w:ascii="Arial" w:hAnsi="Arial" w:cs="Arial"/>
          <w:sz w:val="20"/>
          <w:szCs w:val="20"/>
        </w:rPr>
      </w:pPr>
    </w:p>
    <w:p w14:paraId="7CF97B4E" w14:textId="77777777" w:rsidR="00540D37" w:rsidRDefault="00540D37" w:rsidP="00137883">
      <w:pPr>
        <w:jc w:val="both"/>
        <w:rPr>
          <w:rFonts w:ascii="Arial" w:hAnsi="Arial" w:cs="Arial"/>
          <w:sz w:val="20"/>
          <w:szCs w:val="20"/>
        </w:rPr>
      </w:pPr>
    </w:p>
    <w:p w14:paraId="09FC62B0" w14:textId="77777777" w:rsidR="00540D37" w:rsidRPr="00A5606A" w:rsidRDefault="00540D37" w:rsidP="00137883">
      <w:pPr>
        <w:jc w:val="both"/>
        <w:rPr>
          <w:rFonts w:ascii="Arial" w:hAnsi="Arial" w:cs="Arial"/>
          <w:sz w:val="20"/>
          <w:szCs w:val="20"/>
        </w:rPr>
      </w:pPr>
    </w:p>
    <w:p w14:paraId="65B33FB8" w14:textId="77777777" w:rsidR="00137883" w:rsidRPr="00A5606A" w:rsidRDefault="00137883" w:rsidP="00137883">
      <w:pPr>
        <w:jc w:val="both"/>
        <w:rPr>
          <w:rFonts w:ascii="Arial" w:hAnsi="Arial" w:cs="Arial"/>
          <w:sz w:val="20"/>
          <w:szCs w:val="20"/>
        </w:rPr>
      </w:pPr>
    </w:p>
    <w:p w14:paraId="7C75A651" w14:textId="77777777" w:rsidR="00137883" w:rsidRPr="00A5606A" w:rsidRDefault="00137883" w:rsidP="00137883">
      <w:pPr>
        <w:jc w:val="center"/>
        <w:rPr>
          <w:rFonts w:ascii="Arial" w:hAnsi="Arial" w:cs="Arial"/>
          <w:sz w:val="16"/>
          <w:szCs w:val="16"/>
        </w:rPr>
        <w:sectPr w:rsidR="00137883" w:rsidRPr="00A5606A" w:rsidSect="00AE44C5">
          <w:headerReference w:type="default" r:id="rId38"/>
          <w:pgSz w:w="16840" w:h="11907" w:orient="landscape" w:code="9"/>
          <w:pgMar w:top="1418" w:right="1418" w:bottom="1418" w:left="1418" w:header="720" w:footer="720" w:gutter="0"/>
          <w:cols w:space="708"/>
          <w:docGrid w:linePitch="360"/>
        </w:sectPr>
      </w:pPr>
      <w:r w:rsidRPr="00A5606A">
        <w:rPr>
          <w:rFonts w:ascii="Arial" w:hAnsi="Arial" w:cs="Arial"/>
          <w:sz w:val="16"/>
          <w:szCs w:val="16"/>
        </w:rPr>
        <w:t>İlişikteki açıklama ve dipnotlar bu finansal tabloların tamamlayıcı bir parçasıdır.</w:t>
      </w:r>
    </w:p>
    <w:tbl>
      <w:tblPr>
        <w:tblW w:w="9618" w:type="dxa"/>
        <w:tblInd w:w="-34" w:type="dxa"/>
        <w:tblLayout w:type="fixed"/>
        <w:tblLook w:val="0000" w:firstRow="0" w:lastRow="0" w:firstColumn="0" w:lastColumn="0" w:noHBand="0" w:noVBand="0"/>
      </w:tblPr>
      <w:tblGrid>
        <w:gridCol w:w="621"/>
        <w:gridCol w:w="6463"/>
        <w:gridCol w:w="854"/>
        <w:gridCol w:w="1680"/>
      </w:tblGrid>
      <w:tr w:rsidR="00261A7F" w:rsidRPr="00A5606A" w14:paraId="638D6D18" w14:textId="77777777" w:rsidTr="00261A7F">
        <w:trPr>
          <w:trHeight w:val="113"/>
        </w:trPr>
        <w:tc>
          <w:tcPr>
            <w:tcW w:w="621" w:type="dxa"/>
            <w:vMerge w:val="restart"/>
            <w:tcBorders>
              <w:top w:val="single" w:sz="4" w:space="0" w:color="auto"/>
              <w:left w:val="single" w:sz="4" w:space="0" w:color="auto"/>
            </w:tcBorders>
          </w:tcPr>
          <w:p w14:paraId="487A5993" w14:textId="77777777" w:rsidR="00261A7F" w:rsidRPr="00A5606A" w:rsidRDefault="00261A7F" w:rsidP="00AE44C5">
            <w:pPr>
              <w:autoSpaceDE w:val="0"/>
              <w:autoSpaceDN w:val="0"/>
              <w:adjustRightInd w:val="0"/>
              <w:ind w:left="-108"/>
              <w:jc w:val="both"/>
              <w:rPr>
                <w:rFonts w:ascii="Arial" w:hAnsi="Arial" w:cs="Arial"/>
                <w:b/>
                <w:bCs/>
                <w:sz w:val="14"/>
                <w:szCs w:val="14"/>
              </w:rPr>
            </w:pPr>
          </w:p>
        </w:tc>
        <w:tc>
          <w:tcPr>
            <w:tcW w:w="6463" w:type="dxa"/>
            <w:vMerge w:val="restart"/>
            <w:tcBorders>
              <w:top w:val="single" w:sz="4" w:space="0" w:color="auto"/>
              <w:left w:val="nil"/>
              <w:right w:val="single" w:sz="4" w:space="0" w:color="auto"/>
            </w:tcBorders>
            <w:vAlign w:val="center"/>
          </w:tcPr>
          <w:p w14:paraId="18CB48D4" w14:textId="4FBA8E7E" w:rsidR="00261A7F" w:rsidRPr="00A5606A" w:rsidRDefault="00261A7F" w:rsidP="00261A7F">
            <w:pPr>
              <w:autoSpaceDE w:val="0"/>
              <w:autoSpaceDN w:val="0"/>
              <w:adjustRightInd w:val="0"/>
              <w:ind w:left="9"/>
              <w:rPr>
                <w:rFonts w:ascii="Arial" w:hAnsi="Arial" w:cs="Arial"/>
                <w:b/>
                <w:bCs/>
                <w:sz w:val="14"/>
                <w:szCs w:val="14"/>
              </w:rPr>
            </w:pPr>
            <w:r w:rsidRPr="00A5606A">
              <w:rPr>
                <w:rFonts w:ascii="Arial" w:hAnsi="Arial" w:cs="Arial"/>
                <w:b/>
                <w:bCs/>
                <w:sz w:val="14"/>
                <w:szCs w:val="14"/>
              </w:rPr>
              <w:t>NAKİT AKIŞ TABLOSU</w:t>
            </w:r>
          </w:p>
        </w:tc>
        <w:tc>
          <w:tcPr>
            <w:tcW w:w="854" w:type="dxa"/>
            <w:vMerge w:val="restart"/>
            <w:tcBorders>
              <w:top w:val="single" w:sz="4" w:space="0" w:color="auto"/>
              <w:left w:val="single" w:sz="4" w:space="0" w:color="auto"/>
              <w:right w:val="single" w:sz="4" w:space="0" w:color="auto"/>
            </w:tcBorders>
            <w:vAlign w:val="bottom"/>
          </w:tcPr>
          <w:p w14:paraId="49B59A1F" w14:textId="77777777" w:rsidR="00261A7F" w:rsidRPr="00A5606A" w:rsidRDefault="00261A7F" w:rsidP="00AE44C5">
            <w:pPr>
              <w:ind w:left="-76"/>
              <w:jc w:val="center"/>
              <w:rPr>
                <w:rFonts w:ascii="Arial" w:hAnsi="Arial" w:cs="Arial"/>
                <w:b/>
                <w:sz w:val="14"/>
                <w:szCs w:val="14"/>
              </w:rPr>
            </w:pPr>
            <w:r w:rsidRPr="00A5606A">
              <w:rPr>
                <w:rFonts w:ascii="Arial" w:hAnsi="Arial" w:cs="Arial"/>
                <w:b/>
                <w:sz w:val="14"/>
                <w:szCs w:val="14"/>
              </w:rPr>
              <w:t>Dipnot (Beşinci Bölüm-VI)</w:t>
            </w:r>
          </w:p>
        </w:tc>
        <w:tc>
          <w:tcPr>
            <w:tcW w:w="1680" w:type="dxa"/>
            <w:tcBorders>
              <w:top w:val="single" w:sz="4" w:space="0" w:color="auto"/>
              <w:left w:val="single" w:sz="4" w:space="0" w:color="auto"/>
              <w:bottom w:val="single" w:sz="4" w:space="0" w:color="auto"/>
              <w:right w:val="single" w:sz="4" w:space="0" w:color="auto"/>
            </w:tcBorders>
            <w:vAlign w:val="bottom"/>
          </w:tcPr>
          <w:p w14:paraId="4E1A81AF" w14:textId="77777777" w:rsidR="00D90B6C" w:rsidRDefault="00261A7F" w:rsidP="00AE44C5">
            <w:pPr>
              <w:jc w:val="right"/>
              <w:rPr>
                <w:rFonts w:ascii="Arial" w:hAnsi="Arial" w:cs="Arial"/>
                <w:b/>
                <w:sz w:val="14"/>
                <w:szCs w:val="14"/>
              </w:rPr>
            </w:pPr>
            <w:r w:rsidRPr="00A5606A">
              <w:rPr>
                <w:rFonts w:ascii="Arial" w:hAnsi="Arial" w:cs="Arial"/>
                <w:b/>
                <w:sz w:val="14"/>
                <w:szCs w:val="14"/>
              </w:rPr>
              <w:t>Sınırlı</w:t>
            </w:r>
          </w:p>
          <w:p w14:paraId="2C2C4BA4" w14:textId="542CC731" w:rsidR="00D90B6C" w:rsidRDefault="00261A7F" w:rsidP="00AE44C5">
            <w:pPr>
              <w:jc w:val="right"/>
              <w:rPr>
                <w:rFonts w:ascii="Arial" w:hAnsi="Arial" w:cs="Arial"/>
                <w:b/>
                <w:sz w:val="14"/>
                <w:szCs w:val="14"/>
              </w:rPr>
            </w:pPr>
            <w:proofErr w:type="gramStart"/>
            <w:r w:rsidRPr="00A5606A">
              <w:rPr>
                <w:rFonts w:ascii="Arial" w:hAnsi="Arial" w:cs="Arial"/>
                <w:b/>
                <w:sz w:val="14"/>
                <w:szCs w:val="14"/>
              </w:rPr>
              <w:t>denetimden</w:t>
            </w:r>
            <w:proofErr w:type="gramEnd"/>
          </w:p>
          <w:p w14:paraId="56E67E70" w14:textId="4B711660" w:rsidR="00261A7F" w:rsidRPr="00A5606A" w:rsidRDefault="00261A7F" w:rsidP="00AE44C5">
            <w:pPr>
              <w:jc w:val="right"/>
              <w:rPr>
                <w:rFonts w:ascii="Arial" w:hAnsi="Arial" w:cs="Arial"/>
              </w:rPr>
            </w:pPr>
            <w:proofErr w:type="gramStart"/>
            <w:r w:rsidRPr="00A5606A">
              <w:rPr>
                <w:rFonts w:ascii="Arial" w:hAnsi="Arial" w:cs="Arial"/>
                <w:b/>
                <w:sz w:val="14"/>
                <w:szCs w:val="14"/>
              </w:rPr>
              <w:t>geçmiş</w:t>
            </w:r>
            <w:proofErr w:type="gramEnd"/>
          </w:p>
        </w:tc>
      </w:tr>
      <w:tr w:rsidR="00261A7F" w:rsidRPr="00A5606A" w14:paraId="6D079DF0" w14:textId="77777777" w:rsidTr="00AE44C5">
        <w:trPr>
          <w:trHeight w:val="113"/>
        </w:trPr>
        <w:tc>
          <w:tcPr>
            <w:tcW w:w="621" w:type="dxa"/>
            <w:vMerge/>
            <w:tcBorders>
              <w:left w:val="single" w:sz="4" w:space="0" w:color="auto"/>
              <w:bottom w:val="single" w:sz="4" w:space="0" w:color="auto"/>
            </w:tcBorders>
          </w:tcPr>
          <w:p w14:paraId="439F2CD3" w14:textId="77777777" w:rsidR="00261A7F" w:rsidRPr="00A5606A" w:rsidRDefault="00261A7F" w:rsidP="00AE44C5">
            <w:pPr>
              <w:autoSpaceDE w:val="0"/>
              <w:autoSpaceDN w:val="0"/>
              <w:adjustRightInd w:val="0"/>
              <w:ind w:left="-108"/>
              <w:jc w:val="both"/>
              <w:rPr>
                <w:rFonts w:ascii="Arial" w:hAnsi="Arial" w:cs="Arial"/>
                <w:b/>
                <w:bCs/>
                <w:sz w:val="14"/>
                <w:szCs w:val="14"/>
              </w:rPr>
            </w:pPr>
          </w:p>
        </w:tc>
        <w:tc>
          <w:tcPr>
            <w:tcW w:w="6463" w:type="dxa"/>
            <w:vMerge/>
            <w:tcBorders>
              <w:left w:val="nil"/>
              <w:bottom w:val="single" w:sz="4" w:space="0" w:color="auto"/>
              <w:right w:val="single" w:sz="4" w:space="0" w:color="auto"/>
            </w:tcBorders>
            <w:vAlign w:val="center"/>
          </w:tcPr>
          <w:p w14:paraId="4C878533" w14:textId="5645D2F3" w:rsidR="00261A7F" w:rsidRPr="00A5606A" w:rsidRDefault="00261A7F" w:rsidP="00AE44C5">
            <w:pPr>
              <w:autoSpaceDE w:val="0"/>
              <w:autoSpaceDN w:val="0"/>
              <w:adjustRightInd w:val="0"/>
              <w:ind w:left="9"/>
              <w:rPr>
                <w:rFonts w:ascii="Arial" w:hAnsi="Arial" w:cs="Arial"/>
                <w:b/>
                <w:bCs/>
                <w:sz w:val="14"/>
                <w:szCs w:val="14"/>
              </w:rPr>
            </w:pPr>
          </w:p>
        </w:tc>
        <w:tc>
          <w:tcPr>
            <w:tcW w:w="854" w:type="dxa"/>
            <w:vMerge/>
            <w:tcBorders>
              <w:left w:val="single" w:sz="4" w:space="0" w:color="auto"/>
              <w:bottom w:val="single" w:sz="4" w:space="0" w:color="auto"/>
              <w:right w:val="single" w:sz="4" w:space="0" w:color="auto"/>
            </w:tcBorders>
            <w:vAlign w:val="bottom"/>
          </w:tcPr>
          <w:p w14:paraId="060DDA9C" w14:textId="77777777" w:rsidR="00261A7F" w:rsidRPr="00A5606A" w:rsidRDefault="00261A7F" w:rsidP="00AE44C5">
            <w:pPr>
              <w:ind w:left="-76"/>
              <w:jc w:val="center"/>
              <w:rPr>
                <w:rFonts w:ascii="Arial" w:hAnsi="Arial" w:cs="Arial"/>
                <w:b/>
                <w:sz w:val="14"/>
                <w:szCs w:val="14"/>
              </w:rPr>
            </w:pPr>
          </w:p>
        </w:tc>
        <w:tc>
          <w:tcPr>
            <w:tcW w:w="1680" w:type="dxa"/>
            <w:tcBorders>
              <w:top w:val="single" w:sz="4" w:space="0" w:color="auto"/>
              <w:left w:val="single" w:sz="4" w:space="0" w:color="auto"/>
              <w:bottom w:val="single" w:sz="4" w:space="0" w:color="auto"/>
              <w:right w:val="single" w:sz="4" w:space="0" w:color="auto"/>
            </w:tcBorders>
            <w:vAlign w:val="bottom"/>
          </w:tcPr>
          <w:p w14:paraId="5C88476C" w14:textId="77777777" w:rsidR="00261A7F" w:rsidRPr="00A5606A" w:rsidRDefault="00261A7F" w:rsidP="00AE44C5">
            <w:pPr>
              <w:ind w:left="-70" w:right="3"/>
              <w:jc w:val="right"/>
              <w:rPr>
                <w:rFonts w:ascii="Arial" w:hAnsi="Arial" w:cs="Arial"/>
                <w:b/>
                <w:sz w:val="14"/>
                <w:szCs w:val="16"/>
              </w:rPr>
            </w:pPr>
            <w:r w:rsidRPr="00A5606A">
              <w:rPr>
                <w:rFonts w:ascii="Arial" w:hAnsi="Arial" w:cs="Arial"/>
                <w:b/>
                <w:sz w:val="14"/>
                <w:szCs w:val="16"/>
              </w:rPr>
              <w:t>Cari dönem</w:t>
            </w:r>
          </w:p>
          <w:p w14:paraId="7328CF46" w14:textId="77777777" w:rsidR="00261A7F" w:rsidRPr="00A5606A" w:rsidRDefault="00261A7F" w:rsidP="00AE44C5">
            <w:pPr>
              <w:ind w:left="-70" w:right="3"/>
              <w:jc w:val="right"/>
              <w:rPr>
                <w:rFonts w:ascii="Arial" w:hAnsi="Arial" w:cs="Arial"/>
                <w:b/>
                <w:sz w:val="14"/>
                <w:szCs w:val="16"/>
              </w:rPr>
            </w:pPr>
            <w:r w:rsidRPr="00A5606A">
              <w:rPr>
                <w:rFonts w:ascii="Arial" w:hAnsi="Arial" w:cs="Arial"/>
                <w:b/>
                <w:sz w:val="14"/>
                <w:szCs w:val="16"/>
              </w:rPr>
              <w:t>1 Ocak-</w:t>
            </w:r>
          </w:p>
          <w:p w14:paraId="7FA4B6D9" w14:textId="77777777" w:rsidR="00261A7F" w:rsidRPr="00A5606A" w:rsidRDefault="00261A7F" w:rsidP="00AE44C5">
            <w:pPr>
              <w:ind w:left="-70" w:right="3"/>
              <w:jc w:val="right"/>
              <w:rPr>
                <w:rFonts w:ascii="Arial" w:hAnsi="Arial" w:cs="Arial"/>
                <w:b/>
                <w:sz w:val="14"/>
                <w:szCs w:val="16"/>
              </w:rPr>
            </w:pPr>
            <w:r w:rsidRPr="00A5606A">
              <w:rPr>
                <w:rFonts w:ascii="Arial" w:hAnsi="Arial" w:cs="Arial"/>
                <w:b/>
                <w:sz w:val="14"/>
                <w:szCs w:val="16"/>
              </w:rPr>
              <w:t>31 Mart 2018</w:t>
            </w:r>
          </w:p>
        </w:tc>
      </w:tr>
      <w:tr w:rsidR="00137883" w:rsidRPr="00A5606A" w14:paraId="5109E245" w14:textId="77777777" w:rsidTr="00AE44C5">
        <w:trPr>
          <w:trHeight w:val="113"/>
        </w:trPr>
        <w:tc>
          <w:tcPr>
            <w:tcW w:w="621" w:type="dxa"/>
            <w:tcBorders>
              <w:top w:val="single" w:sz="4" w:space="0" w:color="auto"/>
              <w:left w:val="single" w:sz="4" w:space="0" w:color="auto"/>
            </w:tcBorders>
            <w:vAlign w:val="bottom"/>
          </w:tcPr>
          <w:p w14:paraId="5842EACF" w14:textId="77777777" w:rsidR="00137883" w:rsidRPr="00A5606A" w:rsidRDefault="00137883" w:rsidP="00AE44C5">
            <w:pPr>
              <w:ind w:left="-108"/>
              <w:jc w:val="both"/>
              <w:rPr>
                <w:rFonts w:ascii="Arial" w:hAnsi="Arial" w:cs="Arial"/>
                <w:b/>
                <w:bCs/>
                <w:sz w:val="14"/>
                <w:szCs w:val="14"/>
              </w:rPr>
            </w:pPr>
          </w:p>
        </w:tc>
        <w:tc>
          <w:tcPr>
            <w:tcW w:w="6463" w:type="dxa"/>
            <w:tcBorders>
              <w:top w:val="single" w:sz="4" w:space="0" w:color="auto"/>
              <w:right w:val="single" w:sz="4" w:space="0" w:color="auto"/>
            </w:tcBorders>
            <w:vAlign w:val="bottom"/>
          </w:tcPr>
          <w:p w14:paraId="1A36F353" w14:textId="77777777" w:rsidR="00137883" w:rsidRPr="00A5606A" w:rsidRDefault="00137883" w:rsidP="00AE44C5">
            <w:pPr>
              <w:jc w:val="both"/>
              <w:rPr>
                <w:rFonts w:ascii="Arial" w:hAnsi="Arial" w:cs="Arial"/>
                <w:b/>
                <w:bCs/>
                <w:sz w:val="14"/>
                <w:szCs w:val="14"/>
              </w:rPr>
            </w:pPr>
          </w:p>
        </w:tc>
        <w:tc>
          <w:tcPr>
            <w:tcW w:w="854" w:type="dxa"/>
            <w:tcBorders>
              <w:top w:val="single" w:sz="4" w:space="0" w:color="auto"/>
              <w:left w:val="single" w:sz="4" w:space="0" w:color="auto"/>
              <w:right w:val="single" w:sz="4" w:space="0" w:color="auto"/>
            </w:tcBorders>
            <w:vAlign w:val="bottom"/>
          </w:tcPr>
          <w:p w14:paraId="49216EC0" w14:textId="77777777" w:rsidR="00137883" w:rsidRPr="00A5606A" w:rsidRDefault="00137883" w:rsidP="00AE44C5">
            <w:pPr>
              <w:ind w:left="-76"/>
              <w:jc w:val="center"/>
              <w:rPr>
                <w:rFonts w:ascii="Arial" w:hAnsi="Arial" w:cs="Arial"/>
                <w:sz w:val="14"/>
                <w:szCs w:val="14"/>
              </w:rPr>
            </w:pPr>
          </w:p>
        </w:tc>
        <w:tc>
          <w:tcPr>
            <w:tcW w:w="1680" w:type="dxa"/>
            <w:tcBorders>
              <w:top w:val="single" w:sz="4" w:space="0" w:color="auto"/>
              <w:left w:val="single" w:sz="4" w:space="0" w:color="auto"/>
              <w:right w:val="single" w:sz="4" w:space="0" w:color="auto"/>
            </w:tcBorders>
            <w:vAlign w:val="bottom"/>
          </w:tcPr>
          <w:p w14:paraId="22A28D0D" w14:textId="77777777" w:rsidR="00137883" w:rsidRPr="00A5606A" w:rsidRDefault="00137883" w:rsidP="00AE44C5">
            <w:pPr>
              <w:tabs>
                <w:tab w:val="decimal" w:pos="1177"/>
              </w:tabs>
              <w:ind w:left="-249" w:right="163"/>
              <w:jc w:val="right"/>
              <w:rPr>
                <w:rFonts w:ascii="Arial" w:hAnsi="Arial" w:cs="Arial"/>
                <w:b/>
                <w:sz w:val="14"/>
                <w:szCs w:val="14"/>
              </w:rPr>
            </w:pPr>
          </w:p>
        </w:tc>
      </w:tr>
      <w:tr w:rsidR="00137883" w:rsidRPr="00A5606A" w14:paraId="296606FE" w14:textId="77777777" w:rsidTr="00AE44C5">
        <w:trPr>
          <w:trHeight w:val="113"/>
        </w:trPr>
        <w:tc>
          <w:tcPr>
            <w:tcW w:w="621" w:type="dxa"/>
            <w:tcBorders>
              <w:left w:val="single" w:sz="4" w:space="0" w:color="auto"/>
            </w:tcBorders>
            <w:vAlign w:val="bottom"/>
          </w:tcPr>
          <w:p w14:paraId="033A53E7" w14:textId="77777777" w:rsidR="00137883" w:rsidRPr="00A5606A" w:rsidRDefault="00137883" w:rsidP="00AE44C5">
            <w:pPr>
              <w:ind w:left="-108"/>
              <w:rPr>
                <w:rFonts w:ascii="Arial" w:hAnsi="Arial" w:cs="Arial"/>
                <w:b/>
                <w:bCs/>
                <w:sz w:val="14"/>
                <w:szCs w:val="14"/>
              </w:rPr>
            </w:pPr>
            <w:r w:rsidRPr="00A5606A">
              <w:rPr>
                <w:rFonts w:ascii="Arial" w:hAnsi="Arial" w:cs="Arial"/>
                <w:b/>
                <w:bCs/>
                <w:sz w:val="14"/>
                <w:szCs w:val="14"/>
              </w:rPr>
              <w:t xml:space="preserve"> A.</w:t>
            </w:r>
          </w:p>
        </w:tc>
        <w:tc>
          <w:tcPr>
            <w:tcW w:w="6463" w:type="dxa"/>
            <w:tcBorders>
              <w:right w:val="single" w:sz="4" w:space="0" w:color="auto"/>
            </w:tcBorders>
            <w:vAlign w:val="bottom"/>
          </w:tcPr>
          <w:p w14:paraId="6FB1686E" w14:textId="77777777" w:rsidR="00137883" w:rsidRPr="00A5606A" w:rsidRDefault="00137883" w:rsidP="00AE44C5">
            <w:pPr>
              <w:jc w:val="both"/>
              <w:rPr>
                <w:rFonts w:ascii="Arial" w:hAnsi="Arial" w:cs="Arial"/>
                <w:b/>
                <w:sz w:val="14"/>
                <w:szCs w:val="14"/>
              </w:rPr>
            </w:pPr>
            <w:r w:rsidRPr="00A5606A">
              <w:rPr>
                <w:rFonts w:ascii="Arial" w:hAnsi="Arial" w:cs="Arial"/>
                <w:b/>
                <w:sz w:val="14"/>
                <w:szCs w:val="14"/>
              </w:rPr>
              <w:t>BANKACILIK FAALİYETLERİNE İLİŞKİN NAKİT AKIŞLARI</w:t>
            </w:r>
          </w:p>
          <w:p w14:paraId="040047EA" w14:textId="77777777" w:rsidR="00137883" w:rsidRPr="00A5606A" w:rsidRDefault="00137883" w:rsidP="00AE44C5">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19D3A178" w14:textId="77777777" w:rsidR="00137883" w:rsidRPr="00A5606A" w:rsidRDefault="00137883" w:rsidP="00AE44C5">
            <w:pPr>
              <w:ind w:left="-76"/>
              <w:jc w:val="center"/>
              <w:rPr>
                <w:rFonts w:ascii="Arial" w:hAnsi="Arial" w:cs="Arial"/>
                <w:sz w:val="14"/>
                <w:szCs w:val="14"/>
                <w:lang w:val="en-US" w:eastAsia="en-US"/>
              </w:rPr>
            </w:pPr>
          </w:p>
        </w:tc>
        <w:tc>
          <w:tcPr>
            <w:tcW w:w="1680" w:type="dxa"/>
            <w:tcBorders>
              <w:left w:val="single" w:sz="4" w:space="0" w:color="auto"/>
              <w:right w:val="single" w:sz="4" w:space="0" w:color="auto"/>
            </w:tcBorders>
            <w:vAlign w:val="bottom"/>
          </w:tcPr>
          <w:p w14:paraId="66E63AAE" w14:textId="77777777" w:rsidR="00137883" w:rsidRPr="00A5606A" w:rsidRDefault="00137883" w:rsidP="00AE44C5">
            <w:pPr>
              <w:tabs>
                <w:tab w:val="decimal" w:pos="1177"/>
              </w:tabs>
              <w:ind w:left="-249" w:right="163"/>
              <w:jc w:val="right"/>
              <w:rPr>
                <w:rFonts w:ascii="Arial" w:hAnsi="Arial" w:cs="Arial"/>
                <w:b/>
                <w:sz w:val="14"/>
                <w:szCs w:val="14"/>
              </w:rPr>
            </w:pPr>
          </w:p>
        </w:tc>
      </w:tr>
      <w:tr w:rsidR="00137883" w:rsidRPr="00A5606A" w14:paraId="3A445420" w14:textId="77777777" w:rsidTr="00AE44C5">
        <w:trPr>
          <w:trHeight w:val="289"/>
        </w:trPr>
        <w:tc>
          <w:tcPr>
            <w:tcW w:w="621" w:type="dxa"/>
            <w:tcBorders>
              <w:left w:val="single" w:sz="4" w:space="0" w:color="auto"/>
            </w:tcBorders>
            <w:vAlign w:val="bottom"/>
          </w:tcPr>
          <w:p w14:paraId="4A2719B0" w14:textId="77777777" w:rsidR="00137883" w:rsidRPr="00A5606A" w:rsidRDefault="00137883" w:rsidP="00AE44C5">
            <w:pPr>
              <w:ind w:left="-108"/>
              <w:rPr>
                <w:rFonts w:ascii="Arial" w:hAnsi="Arial" w:cs="Arial"/>
                <w:b/>
                <w:bCs/>
                <w:sz w:val="14"/>
                <w:szCs w:val="14"/>
              </w:rPr>
            </w:pPr>
          </w:p>
        </w:tc>
        <w:tc>
          <w:tcPr>
            <w:tcW w:w="6463" w:type="dxa"/>
            <w:tcBorders>
              <w:right w:val="single" w:sz="4" w:space="0" w:color="auto"/>
            </w:tcBorders>
            <w:vAlign w:val="bottom"/>
          </w:tcPr>
          <w:p w14:paraId="59113F7D" w14:textId="77777777" w:rsidR="00137883" w:rsidRPr="00A5606A" w:rsidRDefault="00137883" w:rsidP="00AE44C5">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05BD945A" w14:textId="77777777" w:rsidR="00137883" w:rsidRPr="00A5606A" w:rsidRDefault="00137883" w:rsidP="00AE44C5">
            <w:pPr>
              <w:ind w:left="-76"/>
              <w:jc w:val="center"/>
              <w:rPr>
                <w:rFonts w:ascii="Arial" w:hAnsi="Arial" w:cs="Arial"/>
                <w:sz w:val="14"/>
                <w:szCs w:val="14"/>
                <w:lang w:val="en-US" w:eastAsia="en-US"/>
              </w:rPr>
            </w:pPr>
          </w:p>
        </w:tc>
        <w:tc>
          <w:tcPr>
            <w:tcW w:w="1680" w:type="dxa"/>
            <w:tcBorders>
              <w:left w:val="single" w:sz="4" w:space="0" w:color="auto"/>
              <w:right w:val="single" w:sz="4" w:space="0" w:color="auto"/>
            </w:tcBorders>
            <w:vAlign w:val="bottom"/>
          </w:tcPr>
          <w:p w14:paraId="54F0F06C" w14:textId="77777777" w:rsidR="00137883" w:rsidRPr="00A5606A" w:rsidRDefault="00137883" w:rsidP="00AE44C5">
            <w:pPr>
              <w:tabs>
                <w:tab w:val="decimal" w:pos="1177"/>
              </w:tabs>
              <w:ind w:left="-249" w:right="163"/>
              <w:jc w:val="right"/>
              <w:rPr>
                <w:rFonts w:ascii="Arial" w:hAnsi="Arial" w:cs="Arial"/>
                <w:sz w:val="14"/>
                <w:szCs w:val="14"/>
              </w:rPr>
            </w:pPr>
          </w:p>
        </w:tc>
      </w:tr>
      <w:tr w:rsidR="00137883" w:rsidRPr="00A5606A" w14:paraId="1E8D18D2" w14:textId="77777777" w:rsidTr="00AE44C5">
        <w:trPr>
          <w:trHeight w:val="113"/>
        </w:trPr>
        <w:tc>
          <w:tcPr>
            <w:tcW w:w="621" w:type="dxa"/>
            <w:tcBorders>
              <w:left w:val="single" w:sz="4" w:space="0" w:color="auto"/>
            </w:tcBorders>
            <w:vAlign w:val="bottom"/>
          </w:tcPr>
          <w:p w14:paraId="6A5C10E3" w14:textId="77777777" w:rsidR="00137883" w:rsidRPr="00A5606A" w:rsidRDefault="00137883" w:rsidP="00AE44C5">
            <w:pPr>
              <w:ind w:left="-108"/>
              <w:rPr>
                <w:rFonts w:ascii="Arial" w:eastAsia="Arial Unicode MS" w:hAnsi="Arial" w:cs="Arial"/>
                <w:b/>
                <w:bCs/>
                <w:noProof/>
                <w:sz w:val="14"/>
                <w:szCs w:val="14"/>
              </w:rPr>
            </w:pPr>
            <w:r w:rsidRPr="00A5606A">
              <w:rPr>
                <w:rFonts w:ascii="Arial" w:hAnsi="Arial" w:cs="Arial"/>
                <w:b/>
                <w:bCs/>
                <w:sz w:val="14"/>
                <w:szCs w:val="14"/>
              </w:rPr>
              <w:t xml:space="preserve"> 1.1</w:t>
            </w:r>
          </w:p>
        </w:tc>
        <w:tc>
          <w:tcPr>
            <w:tcW w:w="6463" w:type="dxa"/>
            <w:tcBorders>
              <w:right w:val="single" w:sz="4" w:space="0" w:color="auto"/>
            </w:tcBorders>
            <w:vAlign w:val="bottom"/>
          </w:tcPr>
          <w:p w14:paraId="6900B652" w14:textId="77777777" w:rsidR="00137883" w:rsidRPr="00A5606A" w:rsidRDefault="00137883" w:rsidP="00AE44C5">
            <w:pPr>
              <w:jc w:val="both"/>
              <w:rPr>
                <w:rFonts w:ascii="Arial" w:hAnsi="Arial" w:cs="Arial"/>
                <w:b/>
                <w:sz w:val="14"/>
                <w:szCs w:val="14"/>
              </w:rPr>
            </w:pPr>
            <w:r w:rsidRPr="00A5606A">
              <w:rPr>
                <w:rFonts w:ascii="Arial" w:hAnsi="Arial" w:cs="Arial"/>
                <w:b/>
                <w:sz w:val="14"/>
                <w:szCs w:val="14"/>
              </w:rPr>
              <w:t>Bankacılık Faaliyet Konusu Varlık ve Yükümlülüklerdeki Değişim Öncesi Faaliyet Kârı</w:t>
            </w:r>
          </w:p>
        </w:tc>
        <w:tc>
          <w:tcPr>
            <w:tcW w:w="854" w:type="dxa"/>
            <w:tcBorders>
              <w:left w:val="single" w:sz="4" w:space="0" w:color="auto"/>
              <w:right w:val="single" w:sz="4" w:space="0" w:color="auto"/>
            </w:tcBorders>
            <w:vAlign w:val="bottom"/>
          </w:tcPr>
          <w:p w14:paraId="5B5F4A2B" w14:textId="77777777" w:rsidR="00137883" w:rsidRPr="00A5606A" w:rsidRDefault="00137883" w:rsidP="00AE44C5">
            <w:pPr>
              <w:ind w:left="-76"/>
              <w:jc w:val="center"/>
              <w:rPr>
                <w:rFonts w:ascii="Arial" w:hAnsi="Arial" w:cs="Arial"/>
                <w:sz w:val="14"/>
                <w:szCs w:val="14"/>
                <w:lang w:val="en-US" w:eastAsia="en-US"/>
              </w:rPr>
            </w:pPr>
          </w:p>
        </w:tc>
        <w:tc>
          <w:tcPr>
            <w:tcW w:w="1680" w:type="dxa"/>
            <w:tcBorders>
              <w:left w:val="single" w:sz="4" w:space="0" w:color="auto"/>
              <w:right w:val="single" w:sz="4" w:space="0" w:color="auto"/>
            </w:tcBorders>
            <w:shd w:val="clear" w:color="auto" w:fill="auto"/>
          </w:tcPr>
          <w:p w14:paraId="71AD406A" w14:textId="3EF46BCB" w:rsidR="00137883" w:rsidRPr="00A5606A" w:rsidRDefault="00810BC5" w:rsidP="00AE44C5">
            <w:pPr>
              <w:ind w:left="-210" w:right="33"/>
              <w:jc w:val="right"/>
              <w:rPr>
                <w:rFonts w:ascii="Arial" w:hAnsi="Arial" w:cs="Arial"/>
                <w:b/>
                <w:sz w:val="14"/>
                <w:szCs w:val="14"/>
              </w:rPr>
            </w:pPr>
            <w:r w:rsidRPr="00810BC5">
              <w:rPr>
                <w:rFonts w:ascii="Arial" w:hAnsi="Arial" w:cs="Arial"/>
                <w:b/>
                <w:sz w:val="14"/>
                <w:szCs w:val="14"/>
              </w:rPr>
              <w:t>915.949</w:t>
            </w:r>
          </w:p>
        </w:tc>
      </w:tr>
      <w:tr w:rsidR="00137883" w:rsidRPr="00A5606A" w14:paraId="4B1D1737" w14:textId="77777777" w:rsidTr="00AE44C5">
        <w:trPr>
          <w:trHeight w:val="66"/>
        </w:trPr>
        <w:tc>
          <w:tcPr>
            <w:tcW w:w="621" w:type="dxa"/>
            <w:tcBorders>
              <w:left w:val="single" w:sz="4" w:space="0" w:color="auto"/>
            </w:tcBorders>
            <w:vAlign w:val="bottom"/>
          </w:tcPr>
          <w:p w14:paraId="25FE02F0" w14:textId="77777777" w:rsidR="00137883" w:rsidRPr="00A5606A" w:rsidRDefault="00137883" w:rsidP="00AE44C5">
            <w:pPr>
              <w:ind w:left="-108"/>
              <w:rPr>
                <w:rFonts w:ascii="Arial" w:hAnsi="Arial" w:cs="Arial"/>
                <w:b/>
                <w:bCs/>
                <w:sz w:val="14"/>
                <w:szCs w:val="14"/>
              </w:rPr>
            </w:pPr>
          </w:p>
        </w:tc>
        <w:tc>
          <w:tcPr>
            <w:tcW w:w="6463" w:type="dxa"/>
            <w:tcBorders>
              <w:right w:val="single" w:sz="4" w:space="0" w:color="auto"/>
            </w:tcBorders>
            <w:vAlign w:val="bottom"/>
          </w:tcPr>
          <w:p w14:paraId="1CC37214" w14:textId="77777777" w:rsidR="00137883" w:rsidRPr="00A5606A" w:rsidRDefault="00137883" w:rsidP="00AE44C5">
            <w:pPr>
              <w:jc w:val="both"/>
              <w:rPr>
                <w:rFonts w:ascii="Arial" w:hAnsi="Arial" w:cs="Arial"/>
                <w:sz w:val="14"/>
                <w:szCs w:val="14"/>
              </w:rPr>
            </w:pPr>
          </w:p>
        </w:tc>
        <w:tc>
          <w:tcPr>
            <w:tcW w:w="854" w:type="dxa"/>
            <w:tcBorders>
              <w:left w:val="single" w:sz="4" w:space="0" w:color="auto"/>
              <w:right w:val="single" w:sz="4" w:space="0" w:color="auto"/>
            </w:tcBorders>
            <w:vAlign w:val="bottom"/>
          </w:tcPr>
          <w:p w14:paraId="10FC2849" w14:textId="77777777" w:rsidR="00137883" w:rsidRPr="00A5606A" w:rsidRDefault="00137883" w:rsidP="00AE44C5">
            <w:pPr>
              <w:ind w:left="-76"/>
              <w:jc w:val="center"/>
              <w:rPr>
                <w:rFonts w:ascii="Arial" w:hAnsi="Arial" w:cs="Arial"/>
                <w:sz w:val="14"/>
                <w:szCs w:val="14"/>
                <w:lang w:val="en-US" w:eastAsia="en-US"/>
              </w:rPr>
            </w:pPr>
          </w:p>
        </w:tc>
        <w:tc>
          <w:tcPr>
            <w:tcW w:w="1680" w:type="dxa"/>
            <w:tcBorders>
              <w:left w:val="single" w:sz="4" w:space="0" w:color="auto"/>
              <w:right w:val="single" w:sz="4" w:space="0" w:color="auto"/>
            </w:tcBorders>
            <w:shd w:val="clear" w:color="auto" w:fill="auto"/>
          </w:tcPr>
          <w:p w14:paraId="34A222C8" w14:textId="77777777" w:rsidR="00137883" w:rsidRPr="00A5606A" w:rsidRDefault="00137883" w:rsidP="00AE44C5">
            <w:pPr>
              <w:ind w:left="-210" w:right="33"/>
              <w:jc w:val="right"/>
              <w:rPr>
                <w:rFonts w:ascii="Arial" w:hAnsi="Arial" w:cs="Arial"/>
                <w:sz w:val="14"/>
                <w:szCs w:val="14"/>
              </w:rPr>
            </w:pPr>
          </w:p>
        </w:tc>
      </w:tr>
      <w:tr w:rsidR="00810BC5" w:rsidRPr="00A5606A" w14:paraId="7FEB3125" w14:textId="77777777" w:rsidTr="00810BC5">
        <w:trPr>
          <w:trHeight w:val="113"/>
        </w:trPr>
        <w:tc>
          <w:tcPr>
            <w:tcW w:w="621" w:type="dxa"/>
            <w:tcBorders>
              <w:left w:val="single" w:sz="4" w:space="0" w:color="auto"/>
            </w:tcBorders>
            <w:vAlign w:val="bottom"/>
          </w:tcPr>
          <w:p w14:paraId="36107A8A" w14:textId="77777777" w:rsidR="00810BC5" w:rsidRPr="00A5606A" w:rsidRDefault="00810BC5" w:rsidP="00810BC5">
            <w:pPr>
              <w:ind w:left="-108"/>
              <w:rPr>
                <w:rFonts w:ascii="Arial" w:hAnsi="Arial" w:cs="Arial"/>
                <w:bCs/>
                <w:sz w:val="14"/>
                <w:szCs w:val="14"/>
              </w:rPr>
            </w:pPr>
            <w:r w:rsidRPr="00A5606A">
              <w:rPr>
                <w:rFonts w:ascii="Arial" w:hAnsi="Arial" w:cs="Arial"/>
                <w:bCs/>
                <w:sz w:val="14"/>
                <w:szCs w:val="14"/>
              </w:rPr>
              <w:t xml:space="preserve"> 1.1.1</w:t>
            </w:r>
          </w:p>
        </w:tc>
        <w:tc>
          <w:tcPr>
            <w:tcW w:w="6463" w:type="dxa"/>
            <w:tcBorders>
              <w:right w:val="single" w:sz="4" w:space="0" w:color="auto"/>
            </w:tcBorders>
            <w:vAlign w:val="bottom"/>
          </w:tcPr>
          <w:p w14:paraId="3139C6A4"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Alınan Kâr Payları</w:t>
            </w:r>
          </w:p>
        </w:tc>
        <w:tc>
          <w:tcPr>
            <w:tcW w:w="854" w:type="dxa"/>
            <w:tcBorders>
              <w:left w:val="single" w:sz="4" w:space="0" w:color="auto"/>
              <w:right w:val="single" w:sz="4" w:space="0" w:color="auto"/>
            </w:tcBorders>
            <w:vAlign w:val="bottom"/>
          </w:tcPr>
          <w:p w14:paraId="10865880" w14:textId="77777777" w:rsidR="00810BC5" w:rsidRPr="00A5606A" w:rsidRDefault="00810BC5" w:rsidP="00810BC5">
            <w:pPr>
              <w:ind w:left="-76"/>
              <w:jc w:val="center"/>
              <w:rPr>
                <w:rFonts w:ascii="Arial" w:hAnsi="Arial" w:cs="Arial"/>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0CFDCE97" w14:textId="1F49D382" w:rsidR="00810BC5" w:rsidRPr="00810BC5" w:rsidRDefault="00810BC5" w:rsidP="00810BC5">
            <w:pPr>
              <w:ind w:left="-210" w:right="33"/>
              <w:jc w:val="right"/>
              <w:rPr>
                <w:rFonts w:ascii="Arial" w:hAnsi="Arial" w:cs="Arial"/>
                <w:sz w:val="14"/>
                <w:szCs w:val="14"/>
              </w:rPr>
            </w:pPr>
            <w:r w:rsidRPr="00810BC5">
              <w:rPr>
                <w:rFonts w:ascii="Arial" w:hAnsi="Arial" w:cs="Arial"/>
                <w:sz w:val="14"/>
                <w:szCs w:val="14"/>
              </w:rPr>
              <w:t>589.358</w:t>
            </w:r>
          </w:p>
        </w:tc>
      </w:tr>
      <w:tr w:rsidR="00810BC5" w:rsidRPr="00A5606A" w14:paraId="05DB1448" w14:textId="77777777" w:rsidTr="00810BC5">
        <w:trPr>
          <w:trHeight w:val="113"/>
        </w:trPr>
        <w:tc>
          <w:tcPr>
            <w:tcW w:w="621" w:type="dxa"/>
            <w:tcBorders>
              <w:left w:val="single" w:sz="4" w:space="0" w:color="auto"/>
            </w:tcBorders>
            <w:vAlign w:val="bottom"/>
          </w:tcPr>
          <w:p w14:paraId="7CC964C7" w14:textId="77777777" w:rsidR="00810BC5" w:rsidRPr="00A5606A" w:rsidRDefault="00810BC5" w:rsidP="00810BC5">
            <w:pPr>
              <w:ind w:left="-108"/>
              <w:rPr>
                <w:rFonts w:ascii="Arial" w:hAnsi="Arial" w:cs="Arial"/>
                <w:bCs/>
                <w:sz w:val="14"/>
                <w:szCs w:val="14"/>
              </w:rPr>
            </w:pPr>
            <w:r w:rsidRPr="00A5606A">
              <w:rPr>
                <w:rFonts w:ascii="Arial" w:hAnsi="Arial" w:cs="Arial"/>
                <w:bCs/>
                <w:sz w:val="14"/>
                <w:szCs w:val="14"/>
              </w:rPr>
              <w:t xml:space="preserve"> 1.1.2</w:t>
            </w:r>
          </w:p>
        </w:tc>
        <w:tc>
          <w:tcPr>
            <w:tcW w:w="6463" w:type="dxa"/>
            <w:tcBorders>
              <w:right w:val="single" w:sz="4" w:space="0" w:color="auto"/>
            </w:tcBorders>
            <w:vAlign w:val="bottom"/>
          </w:tcPr>
          <w:p w14:paraId="552C2EBD"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Ödenen Kâr Payları</w:t>
            </w:r>
          </w:p>
        </w:tc>
        <w:tc>
          <w:tcPr>
            <w:tcW w:w="854" w:type="dxa"/>
            <w:tcBorders>
              <w:left w:val="single" w:sz="4" w:space="0" w:color="auto"/>
              <w:right w:val="single" w:sz="4" w:space="0" w:color="auto"/>
            </w:tcBorders>
            <w:vAlign w:val="bottom"/>
          </w:tcPr>
          <w:p w14:paraId="1B09D9A9" w14:textId="77777777" w:rsidR="00810BC5" w:rsidRPr="00A5606A" w:rsidRDefault="00810BC5" w:rsidP="00810BC5">
            <w:pPr>
              <w:ind w:left="-76"/>
              <w:jc w:val="center"/>
              <w:rPr>
                <w:rFonts w:ascii="Arial" w:hAnsi="Arial" w:cs="Arial"/>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63EFE96E" w14:textId="6E43E7E8" w:rsidR="00810BC5" w:rsidRPr="00810BC5" w:rsidRDefault="00810BC5" w:rsidP="00810BC5">
            <w:pPr>
              <w:ind w:left="-210" w:right="33"/>
              <w:jc w:val="right"/>
              <w:rPr>
                <w:rFonts w:ascii="Arial" w:hAnsi="Arial" w:cs="Arial"/>
                <w:sz w:val="14"/>
                <w:szCs w:val="14"/>
              </w:rPr>
            </w:pPr>
            <w:r w:rsidRPr="00810BC5">
              <w:rPr>
                <w:rFonts w:ascii="Arial" w:hAnsi="Arial" w:cs="Arial"/>
                <w:sz w:val="14"/>
                <w:szCs w:val="14"/>
              </w:rPr>
              <w:t>(315.645)</w:t>
            </w:r>
          </w:p>
        </w:tc>
      </w:tr>
      <w:tr w:rsidR="00810BC5" w:rsidRPr="00A5606A" w14:paraId="456B8CFB" w14:textId="77777777" w:rsidTr="00810BC5">
        <w:trPr>
          <w:trHeight w:val="113"/>
        </w:trPr>
        <w:tc>
          <w:tcPr>
            <w:tcW w:w="621" w:type="dxa"/>
            <w:tcBorders>
              <w:left w:val="single" w:sz="4" w:space="0" w:color="auto"/>
            </w:tcBorders>
            <w:vAlign w:val="bottom"/>
          </w:tcPr>
          <w:p w14:paraId="40A5B02D" w14:textId="77777777" w:rsidR="00810BC5" w:rsidRPr="00A5606A" w:rsidRDefault="00810BC5" w:rsidP="00810BC5">
            <w:pPr>
              <w:ind w:left="-108"/>
              <w:rPr>
                <w:rFonts w:ascii="Arial" w:hAnsi="Arial" w:cs="Arial"/>
                <w:bCs/>
                <w:sz w:val="14"/>
                <w:szCs w:val="14"/>
              </w:rPr>
            </w:pPr>
            <w:r w:rsidRPr="00A5606A">
              <w:rPr>
                <w:rFonts w:ascii="Arial" w:hAnsi="Arial" w:cs="Arial"/>
                <w:bCs/>
                <w:sz w:val="14"/>
                <w:szCs w:val="14"/>
              </w:rPr>
              <w:t xml:space="preserve"> 1.1.3</w:t>
            </w:r>
          </w:p>
        </w:tc>
        <w:tc>
          <w:tcPr>
            <w:tcW w:w="6463" w:type="dxa"/>
            <w:tcBorders>
              <w:right w:val="single" w:sz="4" w:space="0" w:color="auto"/>
            </w:tcBorders>
            <w:vAlign w:val="bottom"/>
          </w:tcPr>
          <w:p w14:paraId="2F6473A8"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Alınan Temettüler</w:t>
            </w:r>
          </w:p>
        </w:tc>
        <w:tc>
          <w:tcPr>
            <w:tcW w:w="854" w:type="dxa"/>
            <w:tcBorders>
              <w:left w:val="single" w:sz="4" w:space="0" w:color="auto"/>
              <w:right w:val="single" w:sz="4" w:space="0" w:color="auto"/>
            </w:tcBorders>
            <w:vAlign w:val="bottom"/>
          </w:tcPr>
          <w:p w14:paraId="3BB5CE8C" w14:textId="77777777" w:rsidR="00810BC5" w:rsidRPr="00A5606A" w:rsidRDefault="00810BC5" w:rsidP="00810BC5">
            <w:pPr>
              <w:ind w:left="-76"/>
              <w:jc w:val="center"/>
              <w:rPr>
                <w:rFonts w:ascii="Arial" w:hAnsi="Arial" w:cs="Arial"/>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48C19485" w14:textId="457A9092" w:rsidR="00810BC5" w:rsidRPr="00810BC5" w:rsidRDefault="00810BC5" w:rsidP="00810BC5">
            <w:pPr>
              <w:ind w:left="-210" w:right="33"/>
              <w:jc w:val="right"/>
              <w:rPr>
                <w:rFonts w:ascii="Arial" w:hAnsi="Arial" w:cs="Arial"/>
                <w:sz w:val="14"/>
                <w:szCs w:val="14"/>
              </w:rPr>
            </w:pPr>
            <w:r>
              <w:rPr>
                <w:rFonts w:ascii="Arial" w:hAnsi="Arial" w:cs="Arial"/>
                <w:sz w:val="14"/>
                <w:szCs w:val="14"/>
              </w:rPr>
              <w:t>-</w:t>
            </w:r>
          </w:p>
        </w:tc>
      </w:tr>
      <w:tr w:rsidR="00810BC5" w:rsidRPr="00A5606A" w14:paraId="246EF602" w14:textId="77777777" w:rsidTr="00810BC5">
        <w:trPr>
          <w:trHeight w:val="113"/>
        </w:trPr>
        <w:tc>
          <w:tcPr>
            <w:tcW w:w="621" w:type="dxa"/>
            <w:tcBorders>
              <w:left w:val="single" w:sz="4" w:space="0" w:color="auto"/>
            </w:tcBorders>
            <w:vAlign w:val="bottom"/>
          </w:tcPr>
          <w:p w14:paraId="4A0C4AC8" w14:textId="77777777" w:rsidR="00810BC5" w:rsidRPr="00A5606A" w:rsidRDefault="00810BC5" w:rsidP="00810BC5">
            <w:pPr>
              <w:ind w:left="-108"/>
              <w:rPr>
                <w:rFonts w:ascii="Arial" w:hAnsi="Arial" w:cs="Arial"/>
                <w:bCs/>
                <w:sz w:val="14"/>
                <w:szCs w:val="14"/>
              </w:rPr>
            </w:pPr>
            <w:r w:rsidRPr="00A5606A">
              <w:rPr>
                <w:rFonts w:ascii="Arial" w:hAnsi="Arial" w:cs="Arial"/>
                <w:bCs/>
                <w:sz w:val="14"/>
                <w:szCs w:val="14"/>
              </w:rPr>
              <w:t xml:space="preserve"> 1.1.4</w:t>
            </w:r>
          </w:p>
        </w:tc>
        <w:tc>
          <w:tcPr>
            <w:tcW w:w="6463" w:type="dxa"/>
            <w:tcBorders>
              <w:right w:val="single" w:sz="4" w:space="0" w:color="auto"/>
            </w:tcBorders>
            <w:vAlign w:val="bottom"/>
          </w:tcPr>
          <w:p w14:paraId="549DAD14"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Alınan Ücret ve Komisyonlar</w:t>
            </w:r>
          </w:p>
        </w:tc>
        <w:tc>
          <w:tcPr>
            <w:tcW w:w="854" w:type="dxa"/>
            <w:tcBorders>
              <w:left w:val="single" w:sz="4" w:space="0" w:color="auto"/>
              <w:right w:val="single" w:sz="4" w:space="0" w:color="auto"/>
            </w:tcBorders>
            <w:vAlign w:val="bottom"/>
          </w:tcPr>
          <w:p w14:paraId="4005AA9D" w14:textId="77777777" w:rsidR="00810BC5" w:rsidRPr="00A5606A" w:rsidRDefault="00810BC5" w:rsidP="00810BC5">
            <w:pPr>
              <w:ind w:left="-76"/>
              <w:jc w:val="center"/>
              <w:rPr>
                <w:rFonts w:ascii="Arial" w:hAnsi="Arial" w:cs="Arial"/>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346F146A" w14:textId="1FFFBEB6" w:rsidR="00810BC5" w:rsidRPr="00810BC5" w:rsidRDefault="00810BC5" w:rsidP="00810BC5">
            <w:pPr>
              <w:ind w:left="-210" w:right="33"/>
              <w:jc w:val="right"/>
              <w:rPr>
                <w:rFonts w:ascii="Arial" w:hAnsi="Arial" w:cs="Arial"/>
                <w:sz w:val="14"/>
                <w:szCs w:val="14"/>
              </w:rPr>
            </w:pPr>
            <w:r w:rsidRPr="00810BC5">
              <w:rPr>
                <w:rFonts w:ascii="Arial" w:hAnsi="Arial" w:cs="Arial"/>
                <w:sz w:val="14"/>
                <w:szCs w:val="14"/>
              </w:rPr>
              <w:t>33.713</w:t>
            </w:r>
          </w:p>
        </w:tc>
      </w:tr>
      <w:tr w:rsidR="00810BC5" w:rsidRPr="00A5606A" w14:paraId="6AC45220" w14:textId="77777777" w:rsidTr="00810BC5">
        <w:trPr>
          <w:trHeight w:val="113"/>
        </w:trPr>
        <w:tc>
          <w:tcPr>
            <w:tcW w:w="621" w:type="dxa"/>
            <w:tcBorders>
              <w:left w:val="single" w:sz="4" w:space="0" w:color="auto"/>
            </w:tcBorders>
            <w:vAlign w:val="bottom"/>
          </w:tcPr>
          <w:p w14:paraId="4FE079DA" w14:textId="77777777" w:rsidR="00810BC5" w:rsidRPr="00A5606A" w:rsidRDefault="00810BC5" w:rsidP="00810BC5">
            <w:pPr>
              <w:ind w:left="-108"/>
              <w:rPr>
                <w:rFonts w:ascii="Arial" w:hAnsi="Arial" w:cs="Arial"/>
                <w:bCs/>
                <w:sz w:val="14"/>
                <w:szCs w:val="14"/>
              </w:rPr>
            </w:pPr>
            <w:r w:rsidRPr="00A5606A">
              <w:rPr>
                <w:rFonts w:ascii="Arial" w:hAnsi="Arial" w:cs="Arial"/>
                <w:bCs/>
                <w:sz w:val="14"/>
                <w:szCs w:val="14"/>
              </w:rPr>
              <w:t xml:space="preserve"> 1.1.5</w:t>
            </w:r>
          </w:p>
        </w:tc>
        <w:tc>
          <w:tcPr>
            <w:tcW w:w="6463" w:type="dxa"/>
            <w:tcBorders>
              <w:right w:val="single" w:sz="4" w:space="0" w:color="auto"/>
            </w:tcBorders>
            <w:vAlign w:val="bottom"/>
          </w:tcPr>
          <w:p w14:paraId="71AF72D7"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 xml:space="preserve">Elde Edilen Diğer Kazançlar </w:t>
            </w:r>
          </w:p>
        </w:tc>
        <w:tc>
          <w:tcPr>
            <w:tcW w:w="854" w:type="dxa"/>
            <w:tcBorders>
              <w:left w:val="single" w:sz="4" w:space="0" w:color="auto"/>
              <w:right w:val="single" w:sz="4" w:space="0" w:color="auto"/>
            </w:tcBorders>
            <w:vAlign w:val="bottom"/>
          </w:tcPr>
          <w:p w14:paraId="72D5895B" w14:textId="77777777" w:rsidR="00810BC5" w:rsidRPr="00A5606A" w:rsidRDefault="00810BC5" w:rsidP="00810BC5">
            <w:pPr>
              <w:ind w:left="-76"/>
              <w:jc w:val="center"/>
              <w:rPr>
                <w:rFonts w:ascii="Arial" w:hAnsi="Arial" w:cs="Arial"/>
                <w:b/>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05034D97" w14:textId="31440943" w:rsidR="00810BC5" w:rsidRPr="00810BC5" w:rsidRDefault="00810BC5" w:rsidP="00810BC5">
            <w:pPr>
              <w:ind w:left="-210" w:right="33"/>
              <w:jc w:val="right"/>
              <w:rPr>
                <w:rFonts w:ascii="Arial" w:hAnsi="Arial" w:cs="Arial"/>
                <w:sz w:val="14"/>
                <w:szCs w:val="14"/>
              </w:rPr>
            </w:pPr>
            <w:r w:rsidRPr="00810BC5">
              <w:rPr>
                <w:rFonts w:ascii="Arial" w:hAnsi="Arial" w:cs="Arial"/>
                <w:sz w:val="14"/>
                <w:szCs w:val="14"/>
              </w:rPr>
              <w:t>151.727</w:t>
            </w:r>
          </w:p>
        </w:tc>
      </w:tr>
      <w:tr w:rsidR="00810BC5" w:rsidRPr="00A5606A" w14:paraId="1C38B2B6" w14:textId="77777777" w:rsidTr="00810BC5">
        <w:trPr>
          <w:trHeight w:val="113"/>
        </w:trPr>
        <w:tc>
          <w:tcPr>
            <w:tcW w:w="621" w:type="dxa"/>
            <w:tcBorders>
              <w:left w:val="single" w:sz="4" w:space="0" w:color="auto"/>
            </w:tcBorders>
            <w:vAlign w:val="bottom"/>
          </w:tcPr>
          <w:p w14:paraId="088F7F47" w14:textId="77777777" w:rsidR="00810BC5" w:rsidRPr="00A5606A" w:rsidRDefault="00810BC5" w:rsidP="00810BC5">
            <w:pPr>
              <w:ind w:left="-108"/>
              <w:rPr>
                <w:rFonts w:ascii="Arial" w:hAnsi="Arial" w:cs="Arial"/>
                <w:bCs/>
                <w:sz w:val="14"/>
                <w:szCs w:val="14"/>
              </w:rPr>
            </w:pPr>
            <w:r w:rsidRPr="00A5606A">
              <w:rPr>
                <w:rFonts w:ascii="Arial" w:hAnsi="Arial" w:cs="Arial"/>
                <w:bCs/>
                <w:sz w:val="14"/>
                <w:szCs w:val="14"/>
              </w:rPr>
              <w:t xml:space="preserve"> 1.1.6</w:t>
            </w:r>
          </w:p>
        </w:tc>
        <w:tc>
          <w:tcPr>
            <w:tcW w:w="6463" w:type="dxa"/>
            <w:tcBorders>
              <w:right w:val="single" w:sz="4" w:space="0" w:color="auto"/>
            </w:tcBorders>
            <w:vAlign w:val="bottom"/>
          </w:tcPr>
          <w:p w14:paraId="04127E9E"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 xml:space="preserve">Zarar Olarak Muhasebeleştirilen Donuk Alacaklardan Tahsilatlar </w:t>
            </w:r>
          </w:p>
        </w:tc>
        <w:tc>
          <w:tcPr>
            <w:tcW w:w="854" w:type="dxa"/>
            <w:tcBorders>
              <w:left w:val="single" w:sz="4" w:space="0" w:color="auto"/>
              <w:right w:val="single" w:sz="4" w:space="0" w:color="auto"/>
            </w:tcBorders>
            <w:vAlign w:val="bottom"/>
          </w:tcPr>
          <w:p w14:paraId="5490333D" w14:textId="77777777" w:rsidR="00810BC5" w:rsidRPr="00A5606A" w:rsidRDefault="00810BC5" w:rsidP="00810BC5">
            <w:pPr>
              <w:jc w:val="center"/>
              <w:rPr>
                <w:rFonts w:ascii="Arial" w:eastAsia="Arial Unicode MS" w:hAnsi="Arial" w:cs="Arial"/>
                <w:b/>
                <w:bCs/>
                <w:noProof/>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3B0A7BB5" w14:textId="1A240B36" w:rsidR="00810BC5" w:rsidRPr="00810BC5" w:rsidRDefault="00810BC5" w:rsidP="00810BC5">
            <w:pPr>
              <w:ind w:left="-210" w:right="33"/>
              <w:jc w:val="right"/>
              <w:rPr>
                <w:rFonts w:ascii="Arial" w:hAnsi="Arial" w:cs="Arial"/>
                <w:sz w:val="14"/>
                <w:szCs w:val="14"/>
              </w:rPr>
            </w:pPr>
            <w:r w:rsidRPr="00810BC5">
              <w:rPr>
                <w:rFonts w:ascii="Arial" w:hAnsi="Arial" w:cs="Arial"/>
                <w:sz w:val="14"/>
                <w:szCs w:val="14"/>
              </w:rPr>
              <w:t>56.087</w:t>
            </w:r>
          </w:p>
        </w:tc>
      </w:tr>
      <w:tr w:rsidR="00810BC5" w:rsidRPr="00A5606A" w14:paraId="76DCF23D" w14:textId="77777777" w:rsidTr="00810BC5">
        <w:trPr>
          <w:trHeight w:val="113"/>
        </w:trPr>
        <w:tc>
          <w:tcPr>
            <w:tcW w:w="621" w:type="dxa"/>
            <w:tcBorders>
              <w:left w:val="single" w:sz="4" w:space="0" w:color="auto"/>
            </w:tcBorders>
            <w:vAlign w:val="bottom"/>
          </w:tcPr>
          <w:p w14:paraId="462CAF6E" w14:textId="77777777" w:rsidR="00810BC5" w:rsidRPr="00A5606A" w:rsidRDefault="00810BC5" w:rsidP="00810BC5">
            <w:pPr>
              <w:ind w:left="-108"/>
              <w:rPr>
                <w:rFonts w:ascii="Arial" w:hAnsi="Arial" w:cs="Arial"/>
                <w:bCs/>
                <w:sz w:val="14"/>
                <w:szCs w:val="14"/>
              </w:rPr>
            </w:pPr>
            <w:r w:rsidRPr="00A5606A">
              <w:rPr>
                <w:rFonts w:ascii="Arial" w:hAnsi="Arial" w:cs="Arial"/>
                <w:bCs/>
                <w:sz w:val="14"/>
                <w:szCs w:val="14"/>
              </w:rPr>
              <w:t xml:space="preserve"> 1.1.7</w:t>
            </w:r>
          </w:p>
        </w:tc>
        <w:tc>
          <w:tcPr>
            <w:tcW w:w="6463" w:type="dxa"/>
            <w:tcBorders>
              <w:right w:val="single" w:sz="4" w:space="0" w:color="auto"/>
            </w:tcBorders>
            <w:vAlign w:val="bottom"/>
          </w:tcPr>
          <w:p w14:paraId="3B52FB75"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Personele ve Hizmet Tedarik Edenlere Yapılan Nakit Ödemeler</w:t>
            </w:r>
          </w:p>
        </w:tc>
        <w:tc>
          <w:tcPr>
            <w:tcW w:w="854" w:type="dxa"/>
            <w:tcBorders>
              <w:left w:val="single" w:sz="4" w:space="0" w:color="auto"/>
              <w:right w:val="single" w:sz="4" w:space="0" w:color="auto"/>
            </w:tcBorders>
            <w:vAlign w:val="bottom"/>
          </w:tcPr>
          <w:p w14:paraId="798591F0" w14:textId="77777777" w:rsidR="00810BC5" w:rsidRPr="00A5606A" w:rsidRDefault="00810BC5" w:rsidP="00810BC5">
            <w:pPr>
              <w:ind w:left="-76"/>
              <w:jc w:val="center"/>
              <w:rPr>
                <w:rFonts w:ascii="Arial" w:hAnsi="Arial" w:cs="Arial"/>
                <w:b/>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143CAD9C" w14:textId="3467D225" w:rsidR="00810BC5" w:rsidRPr="00810BC5" w:rsidRDefault="000532F4" w:rsidP="00810BC5">
            <w:pPr>
              <w:ind w:left="-210" w:right="33"/>
              <w:jc w:val="right"/>
              <w:rPr>
                <w:rFonts w:ascii="Arial" w:hAnsi="Arial" w:cs="Arial"/>
                <w:sz w:val="14"/>
                <w:szCs w:val="14"/>
              </w:rPr>
            </w:pPr>
            <w:r>
              <w:rPr>
                <w:rFonts w:ascii="Arial" w:hAnsi="Arial" w:cs="Arial"/>
                <w:sz w:val="14"/>
                <w:szCs w:val="14"/>
              </w:rPr>
              <w:t>(256</w:t>
            </w:r>
            <w:r w:rsidR="00810BC5" w:rsidRPr="00810BC5">
              <w:rPr>
                <w:rFonts w:ascii="Arial" w:hAnsi="Arial" w:cs="Arial"/>
                <w:sz w:val="14"/>
                <w:szCs w:val="14"/>
              </w:rPr>
              <w:t>.627)</w:t>
            </w:r>
          </w:p>
        </w:tc>
      </w:tr>
      <w:tr w:rsidR="00810BC5" w:rsidRPr="00A5606A" w14:paraId="3DA1CF3A" w14:textId="77777777" w:rsidTr="00810BC5">
        <w:trPr>
          <w:trHeight w:val="113"/>
        </w:trPr>
        <w:tc>
          <w:tcPr>
            <w:tcW w:w="621" w:type="dxa"/>
            <w:tcBorders>
              <w:left w:val="single" w:sz="4" w:space="0" w:color="auto"/>
            </w:tcBorders>
            <w:vAlign w:val="bottom"/>
          </w:tcPr>
          <w:p w14:paraId="154613AF" w14:textId="77777777" w:rsidR="00810BC5" w:rsidRPr="00A5606A" w:rsidRDefault="00810BC5" w:rsidP="00810BC5">
            <w:pPr>
              <w:ind w:left="-108"/>
              <w:rPr>
                <w:rFonts w:ascii="Arial" w:hAnsi="Arial" w:cs="Arial"/>
                <w:bCs/>
                <w:sz w:val="14"/>
                <w:szCs w:val="14"/>
              </w:rPr>
            </w:pPr>
            <w:r w:rsidRPr="00A5606A">
              <w:rPr>
                <w:rFonts w:ascii="Arial" w:hAnsi="Arial" w:cs="Arial"/>
                <w:bCs/>
                <w:sz w:val="14"/>
                <w:szCs w:val="14"/>
              </w:rPr>
              <w:t xml:space="preserve"> 1.1.8</w:t>
            </w:r>
          </w:p>
        </w:tc>
        <w:tc>
          <w:tcPr>
            <w:tcW w:w="6463" w:type="dxa"/>
            <w:tcBorders>
              <w:right w:val="single" w:sz="4" w:space="0" w:color="auto"/>
            </w:tcBorders>
            <w:vAlign w:val="bottom"/>
          </w:tcPr>
          <w:p w14:paraId="3C6DEE6D"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Ödenen Vergiler</w:t>
            </w:r>
          </w:p>
        </w:tc>
        <w:tc>
          <w:tcPr>
            <w:tcW w:w="854" w:type="dxa"/>
            <w:tcBorders>
              <w:left w:val="single" w:sz="4" w:space="0" w:color="auto"/>
              <w:right w:val="single" w:sz="4" w:space="0" w:color="auto"/>
            </w:tcBorders>
            <w:vAlign w:val="bottom"/>
          </w:tcPr>
          <w:p w14:paraId="60609ADF" w14:textId="77777777" w:rsidR="00810BC5" w:rsidRPr="00A5606A" w:rsidRDefault="00810BC5" w:rsidP="00810BC5">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75223D97" w14:textId="1BF9D559" w:rsidR="00810BC5" w:rsidRPr="00810BC5" w:rsidRDefault="009F34A6" w:rsidP="00810BC5">
            <w:pPr>
              <w:ind w:left="-210" w:right="33"/>
              <w:jc w:val="right"/>
              <w:rPr>
                <w:rFonts w:ascii="Arial" w:hAnsi="Arial" w:cs="Arial"/>
                <w:sz w:val="14"/>
                <w:szCs w:val="14"/>
              </w:rPr>
            </w:pPr>
            <w:r>
              <w:rPr>
                <w:rFonts w:ascii="Arial" w:hAnsi="Arial" w:cs="Arial"/>
                <w:sz w:val="14"/>
                <w:szCs w:val="14"/>
              </w:rPr>
              <w:t>(48.863</w:t>
            </w:r>
            <w:r w:rsidR="00810BC5" w:rsidRPr="00810BC5">
              <w:rPr>
                <w:rFonts w:ascii="Arial" w:hAnsi="Arial" w:cs="Arial"/>
                <w:sz w:val="14"/>
                <w:szCs w:val="14"/>
              </w:rPr>
              <w:t>)</w:t>
            </w:r>
          </w:p>
        </w:tc>
      </w:tr>
      <w:tr w:rsidR="00810BC5" w:rsidRPr="00A5606A" w14:paraId="654BF14E" w14:textId="77777777" w:rsidTr="00810BC5">
        <w:trPr>
          <w:trHeight w:val="113"/>
        </w:trPr>
        <w:tc>
          <w:tcPr>
            <w:tcW w:w="621" w:type="dxa"/>
            <w:tcBorders>
              <w:left w:val="single" w:sz="4" w:space="0" w:color="auto"/>
            </w:tcBorders>
            <w:vAlign w:val="bottom"/>
          </w:tcPr>
          <w:p w14:paraId="0397CA34" w14:textId="77777777" w:rsidR="00810BC5" w:rsidRPr="00A5606A" w:rsidRDefault="00810BC5" w:rsidP="00810BC5">
            <w:pPr>
              <w:ind w:left="-108"/>
              <w:rPr>
                <w:rFonts w:ascii="Arial" w:hAnsi="Arial" w:cs="Arial"/>
                <w:bCs/>
                <w:sz w:val="14"/>
                <w:szCs w:val="14"/>
              </w:rPr>
            </w:pPr>
            <w:r w:rsidRPr="00A5606A">
              <w:rPr>
                <w:rFonts w:ascii="Arial" w:hAnsi="Arial" w:cs="Arial"/>
                <w:bCs/>
                <w:sz w:val="14"/>
                <w:szCs w:val="14"/>
              </w:rPr>
              <w:t xml:space="preserve"> 1.1.9</w:t>
            </w:r>
          </w:p>
        </w:tc>
        <w:tc>
          <w:tcPr>
            <w:tcW w:w="6463" w:type="dxa"/>
            <w:tcBorders>
              <w:right w:val="single" w:sz="4" w:space="0" w:color="auto"/>
            </w:tcBorders>
            <w:vAlign w:val="bottom"/>
          </w:tcPr>
          <w:p w14:paraId="7134D01B"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Diğer</w:t>
            </w:r>
          </w:p>
        </w:tc>
        <w:tc>
          <w:tcPr>
            <w:tcW w:w="854" w:type="dxa"/>
            <w:tcBorders>
              <w:left w:val="single" w:sz="4" w:space="0" w:color="auto"/>
              <w:right w:val="single" w:sz="4" w:space="0" w:color="auto"/>
            </w:tcBorders>
            <w:vAlign w:val="bottom"/>
          </w:tcPr>
          <w:p w14:paraId="122083E3" w14:textId="77777777" w:rsidR="00810BC5" w:rsidRPr="00A5606A" w:rsidRDefault="00810BC5" w:rsidP="00810BC5">
            <w:pPr>
              <w:jc w:val="center"/>
              <w:rPr>
                <w:rFonts w:ascii="Arial" w:eastAsia="Arial Unicode MS" w:hAnsi="Arial" w:cs="Arial"/>
                <w:b/>
                <w:bCs/>
                <w:noProof/>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04705A7C" w14:textId="3F437537" w:rsidR="00810BC5" w:rsidRPr="00810BC5" w:rsidRDefault="009F34A6" w:rsidP="00810BC5">
            <w:pPr>
              <w:ind w:left="-210" w:right="33"/>
              <w:jc w:val="right"/>
              <w:rPr>
                <w:rFonts w:ascii="Arial" w:hAnsi="Arial" w:cs="Arial"/>
                <w:sz w:val="14"/>
                <w:szCs w:val="14"/>
              </w:rPr>
            </w:pPr>
            <w:r>
              <w:rPr>
                <w:rFonts w:ascii="Arial" w:hAnsi="Arial" w:cs="Arial"/>
                <w:sz w:val="14"/>
                <w:szCs w:val="14"/>
              </w:rPr>
              <w:t>706.199</w:t>
            </w:r>
          </w:p>
        </w:tc>
      </w:tr>
      <w:tr w:rsidR="00137883" w:rsidRPr="00A5606A" w14:paraId="749F3C91" w14:textId="77777777" w:rsidTr="00AE44C5">
        <w:trPr>
          <w:trHeight w:val="113"/>
        </w:trPr>
        <w:tc>
          <w:tcPr>
            <w:tcW w:w="621" w:type="dxa"/>
            <w:tcBorders>
              <w:left w:val="single" w:sz="4" w:space="0" w:color="auto"/>
            </w:tcBorders>
            <w:vAlign w:val="bottom"/>
          </w:tcPr>
          <w:p w14:paraId="2D752843" w14:textId="77777777" w:rsidR="00137883" w:rsidRPr="00A5606A" w:rsidRDefault="00137883" w:rsidP="00AE44C5">
            <w:pPr>
              <w:ind w:left="-108"/>
              <w:rPr>
                <w:rFonts w:ascii="Arial" w:hAnsi="Arial" w:cs="Arial"/>
                <w:sz w:val="14"/>
                <w:szCs w:val="14"/>
              </w:rPr>
            </w:pPr>
          </w:p>
        </w:tc>
        <w:tc>
          <w:tcPr>
            <w:tcW w:w="6463" w:type="dxa"/>
            <w:tcBorders>
              <w:right w:val="single" w:sz="4" w:space="0" w:color="auto"/>
            </w:tcBorders>
            <w:vAlign w:val="bottom"/>
          </w:tcPr>
          <w:p w14:paraId="02964D8A" w14:textId="77777777" w:rsidR="00137883" w:rsidRPr="00A5606A" w:rsidRDefault="00137883" w:rsidP="00AE44C5">
            <w:pPr>
              <w:jc w:val="both"/>
              <w:rPr>
                <w:rFonts w:ascii="Arial" w:hAnsi="Arial" w:cs="Arial"/>
                <w:sz w:val="14"/>
                <w:szCs w:val="14"/>
              </w:rPr>
            </w:pPr>
          </w:p>
        </w:tc>
        <w:tc>
          <w:tcPr>
            <w:tcW w:w="854" w:type="dxa"/>
            <w:tcBorders>
              <w:left w:val="single" w:sz="4" w:space="0" w:color="auto"/>
              <w:right w:val="single" w:sz="4" w:space="0" w:color="auto"/>
            </w:tcBorders>
            <w:vAlign w:val="bottom"/>
          </w:tcPr>
          <w:p w14:paraId="5B294747" w14:textId="77777777" w:rsidR="00137883" w:rsidRPr="00A5606A" w:rsidRDefault="00137883" w:rsidP="00AE44C5">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14:paraId="59A045B6" w14:textId="77777777" w:rsidR="00137883" w:rsidRPr="00A5606A" w:rsidRDefault="00137883" w:rsidP="00AE44C5">
            <w:pPr>
              <w:ind w:left="-210" w:right="33"/>
              <w:jc w:val="right"/>
              <w:rPr>
                <w:rFonts w:ascii="Arial" w:hAnsi="Arial" w:cs="Arial"/>
                <w:sz w:val="14"/>
                <w:szCs w:val="14"/>
              </w:rPr>
            </w:pPr>
          </w:p>
        </w:tc>
      </w:tr>
      <w:tr w:rsidR="00137883" w:rsidRPr="00A5606A" w14:paraId="116D1D87" w14:textId="77777777" w:rsidTr="00AE44C5">
        <w:trPr>
          <w:trHeight w:val="113"/>
        </w:trPr>
        <w:tc>
          <w:tcPr>
            <w:tcW w:w="621" w:type="dxa"/>
            <w:tcBorders>
              <w:left w:val="single" w:sz="4" w:space="0" w:color="auto"/>
            </w:tcBorders>
            <w:vAlign w:val="bottom"/>
          </w:tcPr>
          <w:p w14:paraId="1BE384A2" w14:textId="77777777" w:rsidR="00137883" w:rsidRPr="00A5606A" w:rsidRDefault="00137883" w:rsidP="00AE44C5">
            <w:pPr>
              <w:ind w:left="-108"/>
              <w:rPr>
                <w:rFonts w:ascii="Arial" w:hAnsi="Arial" w:cs="Arial"/>
                <w:sz w:val="14"/>
                <w:szCs w:val="14"/>
              </w:rPr>
            </w:pPr>
            <w:r w:rsidRPr="00A5606A">
              <w:rPr>
                <w:rFonts w:ascii="Arial" w:hAnsi="Arial" w:cs="Arial"/>
                <w:b/>
                <w:bCs/>
                <w:sz w:val="14"/>
                <w:szCs w:val="14"/>
              </w:rPr>
              <w:t xml:space="preserve"> 1.2</w:t>
            </w:r>
          </w:p>
        </w:tc>
        <w:tc>
          <w:tcPr>
            <w:tcW w:w="6463" w:type="dxa"/>
            <w:tcBorders>
              <w:right w:val="single" w:sz="4" w:space="0" w:color="auto"/>
            </w:tcBorders>
            <w:vAlign w:val="bottom"/>
          </w:tcPr>
          <w:p w14:paraId="0263FB5E" w14:textId="77777777" w:rsidR="00137883" w:rsidRPr="00A5606A" w:rsidRDefault="00137883" w:rsidP="00AE44C5">
            <w:pPr>
              <w:jc w:val="both"/>
              <w:rPr>
                <w:rFonts w:ascii="Arial" w:hAnsi="Arial" w:cs="Arial"/>
                <w:b/>
                <w:sz w:val="14"/>
                <w:szCs w:val="14"/>
              </w:rPr>
            </w:pPr>
            <w:r w:rsidRPr="00A5606A">
              <w:rPr>
                <w:rFonts w:ascii="Arial" w:hAnsi="Arial" w:cs="Arial"/>
                <w:b/>
                <w:sz w:val="14"/>
                <w:szCs w:val="14"/>
              </w:rPr>
              <w:t>Bankacılık Faaliyetleri Konusu Varlık ve Yükümlülüklerdeki Değişim</w:t>
            </w:r>
          </w:p>
        </w:tc>
        <w:tc>
          <w:tcPr>
            <w:tcW w:w="854" w:type="dxa"/>
            <w:tcBorders>
              <w:left w:val="single" w:sz="4" w:space="0" w:color="auto"/>
              <w:right w:val="single" w:sz="4" w:space="0" w:color="auto"/>
            </w:tcBorders>
            <w:vAlign w:val="bottom"/>
          </w:tcPr>
          <w:p w14:paraId="50AF07AF" w14:textId="77777777" w:rsidR="00137883" w:rsidRPr="00A5606A" w:rsidRDefault="00137883" w:rsidP="00AE44C5">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14:paraId="65C6A9CD" w14:textId="5A6D7644" w:rsidR="00137883" w:rsidRPr="00A5606A" w:rsidRDefault="00810BC5" w:rsidP="00AE44C5">
            <w:pPr>
              <w:ind w:left="-210" w:right="33"/>
              <w:jc w:val="right"/>
              <w:rPr>
                <w:rFonts w:ascii="Arial" w:hAnsi="Arial" w:cs="Arial"/>
                <w:b/>
                <w:sz w:val="14"/>
                <w:szCs w:val="14"/>
              </w:rPr>
            </w:pPr>
            <w:r w:rsidRPr="00810BC5">
              <w:rPr>
                <w:rFonts w:ascii="Arial" w:hAnsi="Arial" w:cs="Arial"/>
                <w:b/>
                <w:sz w:val="14"/>
                <w:szCs w:val="14"/>
              </w:rPr>
              <w:t>(1.038.189)</w:t>
            </w:r>
          </w:p>
        </w:tc>
      </w:tr>
      <w:tr w:rsidR="00137883" w:rsidRPr="00A5606A" w14:paraId="28F4F46E" w14:textId="77777777" w:rsidTr="00AE44C5">
        <w:trPr>
          <w:trHeight w:val="113"/>
        </w:trPr>
        <w:tc>
          <w:tcPr>
            <w:tcW w:w="621" w:type="dxa"/>
            <w:tcBorders>
              <w:left w:val="single" w:sz="4" w:space="0" w:color="auto"/>
            </w:tcBorders>
            <w:vAlign w:val="bottom"/>
          </w:tcPr>
          <w:p w14:paraId="221287C8" w14:textId="77777777" w:rsidR="00137883" w:rsidRPr="00A5606A" w:rsidRDefault="00137883" w:rsidP="00AE44C5">
            <w:pPr>
              <w:ind w:left="-108"/>
              <w:rPr>
                <w:rFonts w:ascii="Arial" w:hAnsi="Arial" w:cs="Arial"/>
                <w:sz w:val="14"/>
                <w:szCs w:val="14"/>
              </w:rPr>
            </w:pPr>
          </w:p>
        </w:tc>
        <w:tc>
          <w:tcPr>
            <w:tcW w:w="6463" w:type="dxa"/>
            <w:tcBorders>
              <w:right w:val="single" w:sz="4" w:space="0" w:color="auto"/>
            </w:tcBorders>
            <w:vAlign w:val="bottom"/>
          </w:tcPr>
          <w:p w14:paraId="3BEFBEED" w14:textId="77777777" w:rsidR="00137883" w:rsidRPr="00A5606A" w:rsidRDefault="00137883" w:rsidP="00AE44C5">
            <w:pPr>
              <w:jc w:val="both"/>
              <w:rPr>
                <w:rFonts w:ascii="Arial" w:hAnsi="Arial" w:cs="Arial"/>
                <w:sz w:val="14"/>
                <w:szCs w:val="14"/>
              </w:rPr>
            </w:pPr>
          </w:p>
        </w:tc>
        <w:tc>
          <w:tcPr>
            <w:tcW w:w="854" w:type="dxa"/>
            <w:tcBorders>
              <w:left w:val="single" w:sz="4" w:space="0" w:color="auto"/>
              <w:right w:val="single" w:sz="4" w:space="0" w:color="auto"/>
            </w:tcBorders>
            <w:vAlign w:val="bottom"/>
          </w:tcPr>
          <w:p w14:paraId="777C5792" w14:textId="77777777" w:rsidR="00137883" w:rsidRPr="00A5606A" w:rsidRDefault="00137883" w:rsidP="00AE44C5">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14:paraId="78387532" w14:textId="77777777" w:rsidR="00137883" w:rsidRPr="00A5606A" w:rsidRDefault="00137883" w:rsidP="00AE44C5">
            <w:pPr>
              <w:ind w:left="-210" w:right="33"/>
              <w:jc w:val="right"/>
              <w:rPr>
                <w:rFonts w:ascii="Arial" w:hAnsi="Arial" w:cs="Arial"/>
                <w:sz w:val="14"/>
                <w:szCs w:val="14"/>
              </w:rPr>
            </w:pPr>
          </w:p>
        </w:tc>
      </w:tr>
      <w:tr w:rsidR="00810BC5" w:rsidRPr="00A5606A" w14:paraId="5FE81634" w14:textId="77777777" w:rsidTr="00810BC5">
        <w:trPr>
          <w:trHeight w:val="113"/>
        </w:trPr>
        <w:tc>
          <w:tcPr>
            <w:tcW w:w="621" w:type="dxa"/>
            <w:tcBorders>
              <w:left w:val="single" w:sz="4" w:space="0" w:color="auto"/>
            </w:tcBorders>
          </w:tcPr>
          <w:p w14:paraId="5851DDC7" w14:textId="77777777" w:rsidR="00810BC5" w:rsidRPr="00A5606A" w:rsidRDefault="00810BC5" w:rsidP="00810BC5">
            <w:pPr>
              <w:ind w:left="-108"/>
              <w:rPr>
                <w:rFonts w:ascii="Arial" w:hAnsi="Arial" w:cs="Arial"/>
                <w:bCs/>
                <w:sz w:val="14"/>
                <w:szCs w:val="14"/>
              </w:rPr>
            </w:pPr>
            <w:r w:rsidRPr="00A5606A">
              <w:rPr>
                <w:rFonts w:ascii="Arial" w:hAnsi="Arial" w:cs="Arial"/>
                <w:bCs/>
                <w:sz w:val="14"/>
                <w:szCs w:val="14"/>
              </w:rPr>
              <w:t xml:space="preserve"> 1.2.1</w:t>
            </w:r>
          </w:p>
        </w:tc>
        <w:tc>
          <w:tcPr>
            <w:tcW w:w="6463" w:type="dxa"/>
            <w:tcBorders>
              <w:right w:val="single" w:sz="4" w:space="0" w:color="auto"/>
            </w:tcBorders>
          </w:tcPr>
          <w:p w14:paraId="57B5EF83"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Gerçeğe Uygun Değer Farkı K/</w:t>
            </w:r>
            <w:proofErr w:type="spellStart"/>
            <w:r w:rsidRPr="00A5606A">
              <w:rPr>
                <w:rFonts w:ascii="Arial" w:hAnsi="Arial" w:cs="Arial"/>
                <w:sz w:val="14"/>
                <w:szCs w:val="14"/>
              </w:rPr>
              <w:t>Z'a</w:t>
            </w:r>
            <w:proofErr w:type="spellEnd"/>
            <w:r w:rsidRPr="00A5606A">
              <w:rPr>
                <w:rFonts w:ascii="Arial" w:hAnsi="Arial" w:cs="Arial"/>
                <w:sz w:val="14"/>
                <w:szCs w:val="14"/>
              </w:rPr>
              <w:t xml:space="preserve"> Yansıtılan </w:t>
            </w:r>
            <w:proofErr w:type="spellStart"/>
            <w:r w:rsidRPr="00A5606A">
              <w:rPr>
                <w:rFonts w:ascii="Arial" w:hAnsi="Arial" w:cs="Arial"/>
                <w:sz w:val="14"/>
                <w:szCs w:val="14"/>
              </w:rPr>
              <w:t>FV'larda</w:t>
            </w:r>
            <w:proofErr w:type="spellEnd"/>
            <w:r w:rsidRPr="00A5606A">
              <w:rPr>
                <w:rFonts w:ascii="Arial" w:hAnsi="Arial" w:cs="Arial"/>
                <w:sz w:val="14"/>
                <w:szCs w:val="14"/>
              </w:rPr>
              <w:t xml:space="preserve"> Net (Artış) Azalış</w:t>
            </w:r>
          </w:p>
        </w:tc>
        <w:tc>
          <w:tcPr>
            <w:tcW w:w="854" w:type="dxa"/>
            <w:tcBorders>
              <w:left w:val="single" w:sz="4" w:space="0" w:color="auto"/>
              <w:right w:val="single" w:sz="4" w:space="0" w:color="auto"/>
            </w:tcBorders>
            <w:vAlign w:val="bottom"/>
          </w:tcPr>
          <w:p w14:paraId="79B254B8" w14:textId="77777777" w:rsidR="00810BC5" w:rsidRPr="00A5606A" w:rsidRDefault="00810BC5" w:rsidP="00810BC5">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496918C5" w14:textId="445500A3" w:rsidR="00810BC5" w:rsidRPr="00A5606A" w:rsidRDefault="00810BC5" w:rsidP="00810BC5">
            <w:pPr>
              <w:ind w:left="-210" w:right="33"/>
              <w:jc w:val="right"/>
              <w:rPr>
                <w:rFonts w:ascii="Arial" w:hAnsi="Arial" w:cs="Arial"/>
                <w:sz w:val="14"/>
                <w:szCs w:val="14"/>
              </w:rPr>
            </w:pPr>
            <w:r w:rsidRPr="00810BC5">
              <w:rPr>
                <w:rFonts w:ascii="Arial" w:hAnsi="Arial" w:cs="Arial"/>
                <w:sz w:val="14"/>
                <w:szCs w:val="14"/>
              </w:rPr>
              <w:t>16.619</w:t>
            </w:r>
          </w:p>
        </w:tc>
      </w:tr>
      <w:tr w:rsidR="00810BC5" w:rsidRPr="00A5606A" w14:paraId="62B5D1DB" w14:textId="77777777" w:rsidTr="00810BC5">
        <w:trPr>
          <w:trHeight w:val="113"/>
        </w:trPr>
        <w:tc>
          <w:tcPr>
            <w:tcW w:w="621" w:type="dxa"/>
            <w:tcBorders>
              <w:left w:val="single" w:sz="4" w:space="0" w:color="auto"/>
            </w:tcBorders>
            <w:vAlign w:val="bottom"/>
          </w:tcPr>
          <w:p w14:paraId="65A8C485" w14:textId="77777777" w:rsidR="00810BC5" w:rsidRPr="00A5606A" w:rsidRDefault="00810BC5" w:rsidP="00810BC5">
            <w:pPr>
              <w:ind w:left="-108"/>
              <w:rPr>
                <w:rFonts w:ascii="Arial" w:hAnsi="Arial" w:cs="Arial"/>
                <w:bCs/>
                <w:sz w:val="14"/>
                <w:szCs w:val="14"/>
              </w:rPr>
            </w:pPr>
            <w:r w:rsidRPr="00A5606A">
              <w:rPr>
                <w:rFonts w:ascii="Arial" w:hAnsi="Arial" w:cs="Arial"/>
                <w:bCs/>
                <w:sz w:val="14"/>
                <w:szCs w:val="14"/>
              </w:rPr>
              <w:t xml:space="preserve"> 1.2.2</w:t>
            </w:r>
          </w:p>
        </w:tc>
        <w:tc>
          <w:tcPr>
            <w:tcW w:w="6463" w:type="dxa"/>
            <w:tcBorders>
              <w:right w:val="single" w:sz="4" w:space="0" w:color="auto"/>
            </w:tcBorders>
          </w:tcPr>
          <w:p w14:paraId="16881748" w14:textId="77777777" w:rsidR="00810BC5" w:rsidRPr="00A5606A" w:rsidRDefault="00810BC5" w:rsidP="00810BC5">
            <w:pPr>
              <w:rPr>
                <w:rFonts w:ascii="Arial" w:hAnsi="Arial" w:cs="Arial"/>
                <w:sz w:val="14"/>
                <w:szCs w:val="14"/>
              </w:rPr>
            </w:pPr>
            <w:r w:rsidRPr="00A5606A">
              <w:rPr>
                <w:rFonts w:ascii="Arial" w:hAnsi="Arial" w:cs="Arial"/>
                <w:sz w:val="14"/>
                <w:szCs w:val="14"/>
              </w:rPr>
              <w:t>Bankalar Hesabındaki Net (Artış) Azalış</w:t>
            </w:r>
          </w:p>
        </w:tc>
        <w:tc>
          <w:tcPr>
            <w:tcW w:w="854" w:type="dxa"/>
            <w:tcBorders>
              <w:left w:val="single" w:sz="4" w:space="0" w:color="auto"/>
              <w:right w:val="single" w:sz="4" w:space="0" w:color="auto"/>
            </w:tcBorders>
            <w:vAlign w:val="bottom"/>
          </w:tcPr>
          <w:p w14:paraId="7DF1ED62" w14:textId="77777777" w:rsidR="00810BC5" w:rsidRPr="00A5606A" w:rsidRDefault="00810BC5" w:rsidP="00810BC5">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452CCCB3" w14:textId="0C0634A0" w:rsidR="00810BC5" w:rsidRPr="00A5606A" w:rsidRDefault="00810BC5" w:rsidP="00810BC5">
            <w:pPr>
              <w:ind w:left="-210" w:right="33"/>
              <w:jc w:val="right"/>
              <w:rPr>
                <w:rFonts w:ascii="Arial" w:hAnsi="Arial" w:cs="Arial"/>
                <w:sz w:val="14"/>
                <w:szCs w:val="14"/>
              </w:rPr>
            </w:pPr>
            <w:r w:rsidRPr="00810BC5">
              <w:rPr>
                <w:rFonts w:ascii="Arial" w:hAnsi="Arial" w:cs="Arial"/>
                <w:sz w:val="14"/>
                <w:szCs w:val="14"/>
              </w:rPr>
              <w:t>(100.079)</w:t>
            </w:r>
          </w:p>
        </w:tc>
      </w:tr>
      <w:tr w:rsidR="00810BC5" w:rsidRPr="00A5606A" w14:paraId="02469911" w14:textId="77777777" w:rsidTr="00810BC5">
        <w:trPr>
          <w:trHeight w:val="113"/>
        </w:trPr>
        <w:tc>
          <w:tcPr>
            <w:tcW w:w="621" w:type="dxa"/>
            <w:tcBorders>
              <w:left w:val="single" w:sz="4" w:space="0" w:color="auto"/>
            </w:tcBorders>
            <w:vAlign w:val="bottom"/>
          </w:tcPr>
          <w:p w14:paraId="7440AECC" w14:textId="77777777" w:rsidR="00810BC5" w:rsidRPr="00A5606A" w:rsidRDefault="00810BC5" w:rsidP="00810BC5">
            <w:pPr>
              <w:ind w:left="-108"/>
              <w:rPr>
                <w:rFonts w:ascii="Arial" w:hAnsi="Arial" w:cs="Arial"/>
                <w:bCs/>
                <w:sz w:val="14"/>
                <w:szCs w:val="14"/>
              </w:rPr>
            </w:pPr>
            <w:r w:rsidRPr="00A5606A">
              <w:rPr>
                <w:rFonts w:ascii="Arial" w:hAnsi="Arial" w:cs="Arial"/>
                <w:bCs/>
                <w:sz w:val="14"/>
                <w:szCs w:val="14"/>
              </w:rPr>
              <w:t xml:space="preserve"> 1.2.3</w:t>
            </w:r>
          </w:p>
        </w:tc>
        <w:tc>
          <w:tcPr>
            <w:tcW w:w="6463" w:type="dxa"/>
            <w:tcBorders>
              <w:right w:val="single" w:sz="4" w:space="0" w:color="auto"/>
            </w:tcBorders>
          </w:tcPr>
          <w:p w14:paraId="707ECC0E"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Kredilerdeki Net (Artış) Azalış</w:t>
            </w:r>
          </w:p>
        </w:tc>
        <w:tc>
          <w:tcPr>
            <w:tcW w:w="854" w:type="dxa"/>
            <w:tcBorders>
              <w:left w:val="single" w:sz="4" w:space="0" w:color="auto"/>
              <w:right w:val="single" w:sz="4" w:space="0" w:color="auto"/>
            </w:tcBorders>
            <w:vAlign w:val="bottom"/>
          </w:tcPr>
          <w:p w14:paraId="4B673058" w14:textId="77777777" w:rsidR="00810BC5" w:rsidRPr="00A5606A" w:rsidRDefault="00810BC5" w:rsidP="00810BC5">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50B6722A" w14:textId="651D9592" w:rsidR="00810BC5" w:rsidRPr="00A5606A" w:rsidRDefault="00810BC5" w:rsidP="00810BC5">
            <w:pPr>
              <w:ind w:left="-210" w:right="33"/>
              <w:jc w:val="right"/>
              <w:rPr>
                <w:rFonts w:ascii="Arial" w:hAnsi="Arial" w:cs="Arial"/>
                <w:sz w:val="14"/>
                <w:szCs w:val="14"/>
              </w:rPr>
            </w:pPr>
            <w:r w:rsidRPr="00810BC5">
              <w:rPr>
                <w:rFonts w:ascii="Arial" w:hAnsi="Arial" w:cs="Arial"/>
                <w:sz w:val="14"/>
                <w:szCs w:val="14"/>
              </w:rPr>
              <w:t>(1.338.055)</w:t>
            </w:r>
          </w:p>
        </w:tc>
      </w:tr>
      <w:tr w:rsidR="00810BC5" w:rsidRPr="00A5606A" w14:paraId="41548A24" w14:textId="77777777" w:rsidTr="00810BC5">
        <w:trPr>
          <w:trHeight w:val="113"/>
        </w:trPr>
        <w:tc>
          <w:tcPr>
            <w:tcW w:w="621" w:type="dxa"/>
            <w:tcBorders>
              <w:left w:val="single" w:sz="4" w:space="0" w:color="auto"/>
            </w:tcBorders>
            <w:vAlign w:val="bottom"/>
          </w:tcPr>
          <w:p w14:paraId="696AD28D" w14:textId="77777777" w:rsidR="00810BC5" w:rsidRPr="00A5606A" w:rsidRDefault="00810BC5" w:rsidP="00810BC5">
            <w:pPr>
              <w:ind w:left="-108"/>
              <w:rPr>
                <w:rFonts w:ascii="Arial" w:hAnsi="Arial" w:cs="Arial"/>
                <w:bCs/>
                <w:sz w:val="14"/>
                <w:szCs w:val="14"/>
              </w:rPr>
            </w:pPr>
            <w:r w:rsidRPr="00A5606A">
              <w:rPr>
                <w:rFonts w:ascii="Arial" w:hAnsi="Arial" w:cs="Arial"/>
                <w:bCs/>
                <w:sz w:val="14"/>
                <w:szCs w:val="14"/>
              </w:rPr>
              <w:t xml:space="preserve"> 1.2.4</w:t>
            </w:r>
          </w:p>
        </w:tc>
        <w:tc>
          <w:tcPr>
            <w:tcW w:w="6463" w:type="dxa"/>
            <w:tcBorders>
              <w:right w:val="single" w:sz="4" w:space="0" w:color="auto"/>
            </w:tcBorders>
          </w:tcPr>
          <w:p w14:paraId="421C5FF7"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Diğer Varlıklarda Net (Artış) Azalış</w:t>
            </w:r>
          </w:p>
        </w:tc>
        <w:tc>
          <w:tcPr>
            <w:tcW w:w="854" w:type="dxa"/>
            <w:tcBorders>
              <w:left w:val="single" w:sz="4" w:space="0" w:color="auto"/>
              <w:right w:val="single" w:sz="4" w:space="0" w:color="auto"/>
            </w:tcBorders>
            <w:vAlign w:val="bottom"/>
          </w:tcPr>
          <w:p w14:paraId="559A510F" w14:textId="77777777" w:rsidR="00810BC5" w:rsidRPr="00A5606A" w:rsidRDefault="00810BC5" w:rsidP="00810BC5">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1C248D7C" w14:textId="3AFFEBC3" w:rsidR="00810BC5" w:rsidRPr="00A5606A" w:rsidRDefault="00810BC5" w:rsidP="00810BC5">
            <w:pPr>
              <w:ind w:left="-210" w:right="33"/>
              <w:jc w:val="right"/>
              <w:rPr>
                <w:rFonts w:ascii="Arial" w:hAnsi="Arial" w:cs="Arial"/>
                <w:sz w:val="14"/>
                <w:szCs w:val="14"/>
              </w:rPr>
            </w:pPr>
            <w:r w:rsidRPr="00810BC5">
              <w:rPr>
                <w:rFonts w:ascii="Arial" w:hAnsi="Arial" w:cs="Arial"/>
                <w:sz w:val="14"/>
                <w:szCs w:val="14"/>
              </w:rPr>
              <w:t>(224.661)</w:t>
            </w:r>
          </w:p>
        </w:tc>
      </w:tr>
      <w:tr w:rsidR="00810BC5" w:rsidRPr="00A5606A" w14:paraId="7CBA544C" w14:textId="77777777" w:rsidTr="00810BC5">
        <w:trPr>
          <w:trHeight w:val="113"/>
        </w:trPr>
        <w:tc>
          <w:tcPr>
            <w:tcW w:w="621" w:type="dxa"/>
            <w:tcBorders>
              <w:left w:val="single" w:sz="4" w:space="0" w:color="auto"/>
            </w:tcBorders>
            <w:vAlign w:val="bottom"/>
          </w:tcPr>
          <w:p w14:paraId="6344547A" w14:textId="77777777" w:rsidR="00810BC5" w:rsidRPr="00A5606A" w:rsidRDefault="00810BC5" w:rsidP="00810BC5">
            <w:pPr>
              <w:ind w:left="-108"/>
              <w:rPr>
                <w:rFonts w:ascii="Arial" w:hAnsi="Arial" w:cs="Arial"/>
                <w:bCs/>
                <w:sz w:val="14"/>
                <w:szCs w:val="14"/>
              </w:rPr>
            </w:pPr>
            <w:r w:rsidRPr="00A5606A">
              <w:rPr>
                <w:rFonts w:ascii="Arial" w:hAnsi="Arial" w:cs="Arial"/>
                <w:bCs/>
                <w:sz w:val="14"/>
                <w:szCs w:val="14"/>
              </w:rPr>
              <w:t xml:space="preserve"> 1.2.5</w:t>
            </w:r>
          </w:p>
        </w:tc>
        <w:tc>
          <w:tcPr>
            <w:tcW w:w="6463" w:type="dxa"/>
            <w:tcBorders>
              <w:right w:val="single" w:sz="4" w:space="0" w:color="auto"/>
            </w:tcBorders>
          </w:tcPr>
          <w:p w14:paraId="4F69BE83"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Bankalardan Toplanan Fonlarda Net Artış (Azalış)</w:t>
            </w:r>
          </w:p>
        </w:tc>
        <w:tc>
          <w:tcPr>
            <w:tcW w:w="854" w:type="dxa"/>
            <w:tcBorders>
              <w:left w:val="single" w:sz="4" w:space="0" w:color="auto"/>
              <w:right w:val="single" w:sz="4" w:space="0" w:color="auto"/>
            </w:tcBorders>
            <w:vAlign w:val="bottom"/>
          </w:tcPr>
          <w:p w14:paraId="26BE7A8A" w14:textId="77777777" w:rsidR="00810BC5" w:rsidRPr="00A5606A" w:rsidRDefault="00810BC5" w:rsidP="00810BC5">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746FB687" w14:textId="07047CFF" w:rsidR="00810BC5" w:rsidRPr="00A5606A" w:rsidRDefault="00810BC5" w:rsidP="00810BC5">
            <w:pPr>
              <w:ind w:left="-210" w:right="33"/>
              <w:jc w:val="right"/>
              <w:rPr>
                <w:rFonts w:ascii="Arial" w:hAnsi="Arial" w:cs="Arial"/>
                <w:sz w:val="14"/>
                <w:szCs w:val="14"/>
              </w:rPr>
            </w:pPr>
            <w:r w:rsidRPr="00810BC5">
              <w:rPr>
                <w:rFonts w:ascii="Arial" w:hAnsi="Arial" w:cs="Arial"/>
                <w:sz w:val="14"/>
                <w:szCs w:val="14"/>
              </w:rPr>
              <w:t>106.799</w:t>
            </w:r>
          </w:p>
        </w:tc>
      </w:tr>
      <w:tr w:rsidR="00810BC5" w:rsidRPr="00A5606A" w14:paraId="36CCC027" w14:textId="77777777" w:rsidTr="00810BC5">
        <w:trPr>
          <w:trHeight w:val="113"/>
        </w:trPr>
        <w:tc>
          <w:tcPr>
            <w:tcW w:w="621" w:type="dxa"/>
            <w:tcBorders>
              <w:left w:val="single" w:sz="4" w:space="0" w:color="auto"/>
            </w:tcBorders>
            <w:vAlign w:val="bottom"/>
          </w:tcPr>
          <w:p w14:paraId="1340E02C" w14:textId="77777777" w:rsidR="00810BC5" w:rsidRPr="00A5606A" w:rsidRDefault="00810BC5" w:rsidP="00810BC5">
            <w:pPr>
              <w:ind w:left="-108"/>
              <w:rPr>
                <w:rFonts w:ascii="Arial" w:hAnsi="Arial" w:cs="Arial"/>
                <w:bCs/>
                <w:sz w:val="14"/>
                <w:szCs w:val="14"/>
              </w:rPr>
            </w:pPr>
            <w:r w:rsidRPr="00A5606A">
              <w:rPr>
                <w:rFonts w:ascii="Arial" w:hAnsi="Arial" w:cs="Arial"/>
                <w:bCs/>
                <w:sz w:val="14"/>
                <w:szCs w:val="14"/>
              </w:rPr>
              <w:t xml:space="preserve"> 1.2.6</w:t>
            </w:r>
          </w:p>
        </w:tc>
        <w:tc>
          <w:tcPr>
            <w:tcW w:w="6463" w:type="dxa"/>
            <w:tcBorders>
              <w:right w:val="single" w:sz="4" w:space="0" w:color="auto"/>
            </w:tcBorders>
          </w:tcPr>
          <w:p w14:paraId="3AE4B580"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Diğer Toplanan Fonlarda Net Artış (Azalış)</w:t>
            </w:r>
          </w:p>
        </w:tc>
        <w:tc>
          <w:tcPr>
            <w:tcW w:w="854" w:type="dxa"/>
            <w:tcBorders>
              <w:left w:val="single" w:sz="4" w:space="0" w:color="auto"/>
              <w:right w:val="single" w:sz="4" w:space="0" w:color="auto"/>
            </w:tcBorders>
            <w:vAlign w:val="bottom"/>
          </w:tcPr>
          <w:p w14:paraId="7313CE35" w14:textId="77777777" w:rsidR="00810BC5" w:rsidRPr="00A5606A" w:rsidRDefault="00810BC5" w:rsidP="00810BC5">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59DAB7DF" w14:textId="523BFE5B" w:rsidR="00810BC5" w:rsidRPr="00A5606A" w:rsidRDefault="00810BC5" w:rsidP="00810BC5">
            <w:pPr>
              <w:ind w:left="-210" w:right="33"/>
              <w:jc w:val="right"/>
              <w:rPr>
                <w:rFonts w:ascii="Arial" w:hAnsi="Arial" w:cs="Arial"/>
                <w:sz w:val="14"/>
                <w:szCs w:val="14"/>
              </w:rPr>
            </w:pPr>
            <w:r w:rsidRPr="00810BC5">
              <w:rPr>
                <w:rFonts w:ascii="Arial" w:hAnsi="Arial" w:cs="Arial"/>
                <w:sz w:val="14"/>
                <w:szCs w:val="14"/>
              </w:rPr>
              <w:t>306.319</w:t>
            </w:r>
          </w:p>
        </w:tc>
      </w:tr>
      <w:tr w:rsidR="00810BC5" w:rsidRPr="00A5606A" w14:paraId="5792B573" w14:textId="77777777" w:rsidTr="00810BC5">
        <w:trPr>
          <w:trHeight w:val="113"/>
        </w:trPr>
        <w:tc>
          <w:tcPr>
            <w:tcW w:w="621" w:type="dxa"/>
            <w:tcBorders>
              <w:left w:val="single" w:sz="4" w:space="0" w:color="auto"/>
            </w:tcBorders>
            <w:vAlign w:val="bottom"/>
          </w:tcPr>
          <w:p w14:paraId="67F45F59" w14:textId="77777777" w:rsidR="00810BC5" w:rsidRPr="00A5606A" w:rsidRDefault="00810BC5" w:rsidP="00810BC5">
            <w:pPr>
              <w:ind w:left="-108"/>
              <w:rPr>
                <w:rFonts w:ascii="Arial" w:hAnsi="Arial" w:cs="Arial"/>
                <w:bCs/>
                <w:sz w:val="14"/>
                <w:szCs w:val="14"/>
              </w:rPr>
            </w:pPr>
            <w:r w:rsidRPr="00A5606A">
              <w:rPr>
                <w:rFonts w:ascii="Arial" w:hAnsi="Arial" w:cs="Arial"/>
                <w:bCs/>
                <w:sz w:val="14"/>
                <w:szCs w:val="14"/>
              </w:rPr>
              <w:t xml:space="preserve"> 1.2.7</w:t>
            </w:r>
          </w:p>
        </w:tc>
        <w:tc>
          <w:tcPr>
            <w:tcW w:w="6463" w:type="dxa"/>
            <w:tcBorders>
              <w:right w:val="single" w:sz="4" w:space="0" w:color="auto"/>
            </w:tcBorders>
          </w:tcPr>
          <w:p w14:paraId="24FAC89A"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Gerçeğe Uygun Değer Farkı K/</w:t>
            </w:r>
            <w:proofErr w:type="spellStart"/>
            <w:r w:rsidRPr="00A5606A">
              <w:rPr>
                <w:rFonts w:ascii="Arial" w:hAnsi="Arial" w:cs="Arial"/>
                <w:sz w:val="14"/>
                <w:szCs w:val="14"/>
              </w:rPr>
              <w:t>Z'a</w:t>
            </w:r>
            <w:proofErr w:type="spellEnd"/>
            <w:r w:rsidRPr="00A5606A">
              <w:rPr>
                <w:rFonts w:ascii="Arial" w:hAnsi="Arial" w:cs="Arial"/>
                <w:sz w:val="14"/>
                <w:szCs w:val="14"/>
              </w:rPr>
              <w:t xml:space="preserve"> Yansıtılan </w:t>
            </w:r>
            <w:proofErr w:type="spellStart"/>
            <w:r w:rsidRPr="00A5606A">
              <w:rPr>
                <w:rFonts w:ascii="Arial" w:hAnsi="Arial" w:cs="Arial"/>
                <w:sz w:val="14"/>
                <w:szCs w:val="14"/>
              </w:rPr>
              <w:t>FY'lerde</w:t>
            </w:r>
            <w:proofErr w:type="spellEnd"/>
            <w:r w:rsidRPr="00A5606A">
              <w:rPr>
                <w:rFonts w:ascii="Arial" w:hAnsi="Arial" w:cs="Arial"/>
                <w:sz w:val="14"/>
                <w:szCs w:val="14"/>
              </w:rPr>
              <w:t xml:space="preserve"> Net Artış (Azalış)</w:t>
            </w:r>
          </w:p>
        </w:tc>
        <w:tc>
          <w:tcPr>
            <w:tcW w:w="854" w:type="dxa"/>
            <w:tcBorders>
              <w:left w:val="single" w:sz="4" w:space="0" w:color="auto"/>
              <w:right w:val="single" w:sz="4" w:space="0" w:color="auto"/>
            </w:tcBorders>
            <w:vAlign w:val="bottom"/>
          </w:tcPr>
          <w:p w14:paraId="43EE8BAB" w14:textId="77777777" w:rsidR="00810BC5" w:rsidRPr="00A5606A" w:rsidRDefault="00810BC5" w:rsidP="00810BC5">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31710327" w14:textId="74A22046" w:rsidR="00810BC5" w:rsidRPr="00A5606A" w:rsidRDefault="00810BC5" w:rsidP="00810BC5">
            <w:pPr>
              <w:ind w:left="-210" w:right="33"/>
              <w:jc w:val="right"/>
              <w:rPr>
                <w:rFonts w:ascii="Arial" w:hAnsi="Arial" w:cs="Arial"/>
                <w:sz w:val="14"/>
                <w:szCs w:val="14"/>
              </w:rPr>
            </w:pPr>
            <w:r>
              <w:rPr>
                <w:rFonts w:ascii="Arial" w:hAnsi="Arial" w:cs="Arial"/>
                <w:sz w:val="14"/>
                <w:szCs w:val="14"/>
              </w:rPr>
              <w:t>-</w:t>
            </w:r>
          </w:p>
        </w:tc>
      </w:tr>
      <w:tr w:rsidR="00810BC5" w:rsidRPr="00A5606A" w14:paraId="0CF74D47" w14:textId="77777777" w:rsidTr="00810BC5">
        <w:trPr>
          <w:trHeight w:val="113"/>
        </w:trPr>
        <w:tc>
          <w:tcPr>
            <w:tcW w:w="621" w:type="dxa"/>
            <w:tcBorders>
              <w:left w:val="single" w:sz="4" w:space="0" w:color="auto"/>
            </w:tcBorders>
            <w:vAlign w:val="bottom"/>
          </w:tcPr>
          <w:p w14:paraId="3247E527" w14:textId="77777777" w:rsidR="00810BC5" w:rsidRPr="00A5606A" w:rsidRDefault="00810BC5" w:rsidP="00810BC5">
            <w:pPr>
              <w:ind w:left="-108"/>
              <w:rPr>
                <w:rFonts w:ascii="Arial" w:hAnsi="Arial" w:cs="Arial"/>
                <w:bCs/>
                <w:sz w:val="14"/>
                <w:szCs w:val="14"/>
              </w:rPr>
            </w:pPr>
            <w:r w:rsidRPr="00A5606A">
              <w:rPr>
                <w:rFonts w:ascii="Arial" w:hAnsi="Arial" w:cs="Arial"/>
                <w:bCs/>
                <w:sz w:val="14"/>
                <w:szCs w:val="14"/>
              </w:rPr>
              <w:t xml:space="preserve"> 1.2.8</w:t>
            </w:r>
          </w:p>
        </w:tc>
        <w:tc>
          <w:tcPr>
            <w:tcW w:w="6463" w:type="dxa"/>
            <w:tcBorders>
              <w:right w:val="single" w:sz="4" w:space="0" w:color="auto"/>
            </w:tcBorders>
          </w:tcPr>
          <w:p w14:paraId="0B2EE3FC"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Alınan Kredilerdeki Net Artış (Azalış)</w:t>
            </w:r>
          </w:p>
        </w:tc>
        <w:tc>
          <w:tcPr>
            <w:tcW w:w="854" w:type="dxa"/>
            <w:tcBorders>
              <w:left w:val="single" w:sz="4" w:space="0" w:color="auto"/>
              <w:right w:val="single" w:sz="4" w:space="0" w:color="auto"/>
            </w:tcBorders>
            <w:vAlign w:val="bottom"/>
          </w:tcPr>
          <w:p w14:paraId="20ECF3B8" w14:textId="77777777" w:rsidR="00810BC5" w:rsidRPr="00A5606A" w:rsidRDefault="00810BC5" w:rsidP="00810BC5">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3D4EA406" w14:textId="05A2C34A" w:rsidR="00810BC5" w:rsidRPr="00A5606A" w:rsidRDefault="00810BC5" w:rsidP="00810BC5">
            <w:pPr>
              <w:ind w:left="-210" w:right="33"/>
              <w:jc w:val="right"/>
              <w:rPr>
                <w:rFonts w:ascii="Arial" w:hAnsi="Arial" w:cs="Arial"/>
                <w:sz w:val="14"/>
                <w:szCs w:val="14"/>
              </w:rPr>
            </w:pPr>
            <w:r>
              <w:rPr>
                <w:rFonts w:ascii="Arial" w:hAnsi="Arial" w:cs="Arial"/>
                <w:sz w:val="14"/>
                <w:szCs w:val="14"/>
              </w:rPr>
              <w:t>-</w:t>
            </w:r>
          </w:p>
        </w:tc>
      </w:tr>
      <w:tr w:rsidR="00810BC5" w:rsidRPr="00A5606A" w14:paraId="6C7AE40D" w14:textId="77777777" w:rsidTr="00810BC5">
        <w:trPr>
          <w:trHeight w:val="113"/>
        </w:trPr>
        <w:tc>
          <w:tcPr>
            <w:tcW w:w="621" w:type="dxa"/>
            <w:tcBorders>
              <w:left w:val="single" w:sz="4" w:space="0" w:color="auto"/>
            </w:tcBorders>
            <w:vAlign w:val="bottom"/>
          </w:tcPr>
          <w:p w14:paraId="065C6122" w14:textId="77777777" w:rsidR="00810BC5" w:rsidRPr="00A5606A" w:rsidRDefault="00810BC5" w:rsidP="00810BC5">
            <w:pPr>
              <w:ind w:left="-108"/>
              <w:rPr>
                <w:rFonts w:ascii="Arial" w:hAnsi="Arial" w:cs="Arial"/>
                <w:bCs/>
                <w:sz w:val="14"/>
                <w:szCs w:val="14"/>
              </w:rPr>
            </w:pPr>
            <w:r w:rsidRPr="00A5606A">
              <w:rPr>
                <w:rFonts w:ascii="Arial" w:hAnsi="Arial" w:cs="Arial"/>
                <w:bCs/>
                <w:sz w:val="14"/>
                <w:szCs w:val="14"/>
              </w:rPr>
              <w:t xml:space="preserve"> 1.2.9</w:t>
            </w:r>
          </w:p>
        </w:tc>
        <w:tc>
          <w:tcPr>
            <w:tcW w:w="6463" w:type="dxa"/>
            <w:tcBorders>
              <w:right w:val="single" w:sz="4" w:space="0" w:color="auto"/>
            </w:tcBorders>
          </w:tcPr>
          <w:p w14:paraId="2106FBA4"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Vadesi Gelmiş Borçlarda Net Artış (Azalış)</w:t>
            </w:r>
          </w:p>
        </w:tc>
        <w:tc>
          <w:tcPr>
            <w:tcW w:w="854" w:type="dxa"/>
            <w:tcBorders>
              <w:left w:val="single" w:sz="4" w:space="0" w:color="auto"/>
              <w:right w:val="single" w:sz="4" w:space="0" w:color="auto"/>
            </w:tcBorders>
            <w:vAlign w:val="bottom"/>
          </w:tcPr>
          <w:p w14:paraId="23F09573" w14:textId="77777777" w:rsidR="00810BC5" w:rsidRPr="00A5606A" w:rsidRDefault="00810BC5" w:rsidP="00810BC5">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5FA23292" w14:textId="72D81546" w:rsidR="00810BC5" w:rsidRPr="00A5606A" w:rsidRDefault="00810BC5" w:rsidP="00810BC5">
            <w:pPr>
              <w:ind w:left="-210" w:right="33"/>
              <w:jc w:val="right"/>
              <w:rPr>
                <w:rFonts w:ascii="Arial" w:hAnsi="Arial" w:cs="Arial"/>
                <w:sz w:val="14"/>
                <w:szCs w:val="14"/>
              </w:rPr>
            </w:pPr>
            <w:r>
              <w:rPr>
                <w:rFonts w:ascii="Arial" w:hAnsi="Arial" w:cs="Arial"/>
                <w:sz w:val="14"/>
                <w:szCs w:val="14"/>
              </w:rPr>
              <w:t>-</w:t>
            </w:r>
          </w:p>
        </w:tc>
      </w:tr>
      <w:tr w:rsidR="00810BC5" w:rsidRPr="00A5606A" w14:paraId="240C858A" w14:textId="77777777" w:rsidTr="00810BC5">
        <w:trPr>
          <w:trHeight w:val="113"/>
        </w:trPr>
        <w:tc>
          <w:tcPr>
            <w:tcW w:w="621" w:type="dxa"/>
            <w:tcBorders>
              <w:left w:val="single" w:sz="4" w:space="0" w:color="auto"/>
            </w:tcBorders>
            <w:vAlign w:val="bottom"/>
          </w:tcPr>
          <w:p w14:paraId="418BBED5" w14:textId="77777777" w:rsidR="00810BC5" w:rsidRPr="00A5606A" w:rsidRDefault="00810BC5" w:rsidP="00810BC5">
            <w:pPr>
              <w:ind w:left="-108"/>
              <w:rPr>
                <w:rFonts w:ascii="Arial" w:hAnsi="Arial" w:cs="Arial"/>
                <w:bCs/>
                <w:sz w:val="14"/>
                <w:szCs w:val="14"/>
              </w:rPr>
            </w:pPr>
            <w:r w:rsidRPr="00A5606A">
              <w:rPr>
                <w:rFonts w:ascii="Arial" w:hAnsi="Arial" w:cs="Arial"/>
                <w:bCs/>
                <w:sz w:val="14"/>
                <w:szCs w:val="14"/>
              </w:rPr>
              <w:t xml:space="preserve"> 1.2.10</w:t>
            </w:r>
          </w:p>
        </w:tc>
        <w:tc>
          <w:tcPr>
            <w:tcW w:w="6463" w:type="dxa"/>
            <w:tcBorders>
              <w:right w:val="single" w:sz="4" w:space="0" w:color="auto"/>
            </w:tcBorders>
          </w:tcPr>
          <w:p w14:paraId="2924D1D0"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 xml:space="preserve">Diğer Borçlarda Net Artış (Azalış) </w:t>
            </w:r>
          </w:p>
        </w:tc>
        <w:tc>
          <w:tcPr>
            <w:tcW w:w="854" w:type="dxa"/>
            <w:tcBorders>
              <w:left w:val="single" w:sz="4" w:space="0" w:color="auto"/>
              <w:right w:val="single" w:sz="4" w:space="0" w:color="auto"/>
            </w:tcBorders>
            <w:vAlign w:val="bottom"/>
          </w:tcPr>
          <w:p w14:paraId="0491E9A4" w14:textId="77777777" w:rsidR="00810BC5" w:rsidRPr="00A5606A" w:rsidRDefault="00810BC5" w:rsidP="00810BC5">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6CBCDA38" w14:textId="468A71F7" w:rsidR="00810BC5" w:rsidRPr="00A5606A" w:rsidRDefault="00810BC5" w:rsidP="00810BC5">
            <w:pPr>
              <w:ind w:left="-210" w:right="33"/>
              <w:jc w:val="right"/>
              <w:rPr>
                <w:rFonts w:ascii="Arial" w:hAnsi="Arial" w:cs="Arial"/>
                <w:sz w:val="14"/>
                <w:szCs w:val="14"/>
              </w:rPr>
            </w:pPr>
            <w:r w:rsidRPr="00810BC5">
              <w:rPr>
                <w:rFonts w:ascii="Arial" w:hAnsi="Arial" w:cs="Arial"/>
                <w:sz w:val="14"/>
                <w:szCs w:val="14"/>
              </w:rPr>
              <w:t>194.869</w:t>
            </w:r>
          </w:p>
        </w:tc>
      </w:tr>
      <w:tr w:rsidR="00137883" w:rsidRPr="00A5606A" w14:paraId="280CD0DB" w14:textId="77777777" w:rsidTr="00AE44C5">
        <w:trPr>
          <w:trHeight w:val="113"/>
        </w:trPr>
        <w:tc>
          <w:tcPr>
            <w:tcW w:w="621" w:type="dxa"/>
            <w:tcBorders>
              <w:left w:val="single" w:sz="4" w:space="0" w:color="auto"/>
            </w:tcBorders>
            <w:vAlign w:val="bottom"/>
          </w:tcPr>
          <w:p w14:paraId="0F6BC7E4" w14:textId="77777777" w:rsidR="00137883" w:rsidRPr="00A5606A" w:rsidRDefault="00137883" w:rsidP="00AE44C5">
            <w:pPr>
              <w:ind w:left="-108"/>
              <w:rPr>
                <w:rFonts w:ascii="Arial" w:hAnsi="Arial" w:cs="Arial"/>
                <w:bCs/>
                <w:sz w:val="14"/>
                <w:szCs w:val="14"/>
              </w:rPr>
            </w:pPr>
          </w:p>
        </w:tc>
        <w:tc>
          <w:tcPr>
            <w:tcW w:w="6463" w:type="dxa"/>
            <w:tcBorders>
              <w:right w:val="single" w:sz="4" w:space="0" w:color="auto"/>
            </w:tcBorders>
            <w:vAlign w:val="bottom"/>
          </w:tcPr>
          <w:p w14:paraId="34E0379E" w14:textId="77777777" w:rsidR="00137883" w:rsidRPr="00A5606A" w:rsidRDefault="00137883" w:rsidP="00AE44C5">
            <w:pPr>
              <w:jc w:val="both"/>
              <w:rPr>
                <w:rFonts w:ascii="Arial" w:hAnsi="Arial" w:cs="Arial"/>
                <w:sz w:val="14"/>
                <w:szCs w:val="14"/>
              </w:rPr>
            </w:pPr>
          </w:p>
        </w:tc>
        <w:tc>
          <w:tcPr>
            <w:tcW w:w="854" w:type="dxa"/>
            <w:tcBorders>
              <w:left w:val="single" w:sz="4" w:space="0" w:color="auto"/>
              <w:right w:val="single" w:sz="4" w:space="0" w:color="auto"/>
            </w:tcBorders>
            <w:vAlign w:val="bottom"/>
          </w:tcPr>
          <w:p w14:paraId="18C26E4F" w14:textId="77777777" w:rsidR="00137883" w:rsidRPr="00A5606A" w:rsidRDefault="00137883" w:rsidP="00AE44C5">
            <w:pPr>
              <w:jc w:val="center"/>
              <w:rPr>
                <w:rFonts w:ascii="Arial" w:eastAsia="Arial Unicode MS" w:hAnsi="Arial" w:cs="Arial"/>
                <w:b/>
                <w:bCs/>
                <w:noProof/>
                <w:sz w:val="14"/>
                <w:szCs w:val="14"/>
                <w:lang w:val="en-US" w:eastAsia="en-US"/>
              </w:rPr>
            </w:pPr>
          </w:p>
        </w:tc>
        <w:tc>
          <w:tcPr>
            <w:tcW w:w="1680" w:type="dxa"/>
            <w:tcBorders>
              <w:left w:val="single" w:sz="4" w:space="0" w:color="auto"/>
              <w:right w:val="single" w:sz="4" w:space="0" w:color="auto"/>
            </w:tcBorders>
            <w:shd w:val="clear" w:color="auto" w:fill="auto"/>
          </w:tcPr>
          <w:p w14:paraId="760E923B" w14:textId="77777777" w:rsidR="00137883" w:rsidRPr="00A5606A" w:rsidRDefault="00137883" w:rsidP="00AE44C5">
            <w:pPr>
              <w:ind w:left="-210" w:right="33"/>
              <w:jc w:val="right"/>
              <w:rPr>
                <w:rFonts w:ascii="Arial" w:hAnsi="Arial" w:cs="Arial"/>
                <w:sz w:val="14"/>
                <w:szCs w:val="14"/>
              </w:rPr>
            </w:pPr>
          </w:p>
        </w:tc>
      </w:tr>
      <w:tr w:rsidR="00137883" w:rsidRPr="00A5606A" w14:paraId="53ECD93B" w14:textId="77777777" w:rsidTr="00AE44C5">
        <w:trPr>
          <w:trHeight w:val="70"/>
        </w:trPr>
        <w:tc>
          <w:tcPr>
            <w:tcW w:w="621" w:type="dxa"/>
            <w:tcBorders>
              <w:left w:val="single" w:sz="4" w:space="0" w:color="auto"/>
            </w:tcBorders>
            <w:vAlign w:val="bottom"/>
          </w:tcPr>
          <w:p w14:paraId="0EB518EF" w14:textId="77777777" w:rsidR="00137883" w:rsidRPr="00A5606A" w:rsidRDefault="00137883" w:rsidP="00AE44C5">
            <w:pPr>
              <w:ind w:left="-108"/>
              <w:rPr>
                <w:rFonts w:ascii="Arial" w:hAnsi="Arial" w:cs="Arial"/>
                <w:b/>
                <w:bCs/>
                <w:sz w:val="14"/>
                <w:szCs w:val="14"/>
              </w:rPr>
            </w:pPr>
            <w:r w:rsidRPr="00A5606A">
              <w:rPr>
                <w:rFonts w:ascii="Arial" w:hAnsi="Arial" w:cs="Arial"/>
                <w:b/>
                <w:bCs/>
                <w:sz w:val="14"/>
                <w:szCs w:val="14"/>
              </w:rPr>
              <w:t xml:space="preserve"> I.</w:t>
            </w:r>
          </w:p>
        </w:tc>
        <w:tc>
          <w:tcPr>
            <w:tcW w:w="6463" w:type="dxa"/>
            <w:tcBorders>
              <w:right w:val="single" w:sz="4" w:space="0" w:color="auto"/>
            </w:tcBorders>
            <w:vAlign w:val="bottom"/>
          </w:tcPr>
          <w:p w14:paraId="548A4537" w14:textId="77777777" w:rsidR="00137883" w:rsidRPr="00A5606A" w:rsidRDefault="00137883" w:rsidP="00AE44C5">
            <w:pPr>
              <w:jc w:val="both"/>
              <w:rPr>
                <w:rFonts w:ascii="Arial" w:hAnsi="Arial" w:cs="Arial"/>
                <w:sz w:val="14"/>
                <w:szCs w:val="14"/>
              </w:rPr>
            </w:pPr>
            <w:r w:rsidRPr="00A5606A">
              <w:rPr>
                <w:rFonts w:ascii="Arial" w:hAnsi="Arial" w:cs="Arial"/>
                <w:b/>
                <w:sz w:val="14"/>
                <w:szCs w:val="14"/>
              </w:rPr>
              <w:t>Bankacılık Faaliyetlerinden Kaynaklanan Net Nakit Akışı</w:t>
            </w:r>
          </w:p>
        </w:tc>
        <w:tc>
          <w:tcPr>
            <w:tcW w:w="854" w:type="dxa"/>
            <w:tcBorders>
              <w:left w:val="single" w:sz="4" w:space="0" w:color="auto"/>
              <w:right w:val="single" w:sz="4" w:space="0" w:color="auto"/>
            </w:tcBorders>
            <w:vAlign w:val="bottom"/>
          </w:tcPr>
          <w:p w14:paraId="578E3841" w14:textId="77777777" w:rsidR="00137883" w:rsidRPr="00A5606A" w:rsidRDefault="00137883" w:rsidP="00AE44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14:paraId="0610F753" w14:textId="02F8A8BC" w:rsidR="00137883" w:rsidRPr="00810BC5" w:rsidRDefault="00810BC5" w:rsidP="00AE44C5">
            <w:pPr>
              <w:ind w:left="-210" w:right="33"/>
              <w:jc w:val="right"/>
              <w:rPr>
                <w:rFonts w:ascii="Arial" w:hAnsi="Arial" w:cs="Arial"/>
                <w:b/>
                <w:sz w:val="14"/>
                <w:szCs w:val="14"/>
              </w:rPr>
            </w:pPr>
            <w:r w:rsidRPr="00810BC5">
              <w:rPr>
                <w:rFonts w:ascii="Arial" w:hAnsi="Arial" w:cs="Arial"/>
                <w:b/>
                <w:sz w:val="14"/>
                <w:szCs w:val="14"/>
              </w:rPr>
              <w:t>(122.240)</w:t>
            </w:r>
          </w:p>
        </w:tc>
      </w:tr>
      <w:tr w:rsidR="00137883" w:rsidRPr="00A5606A" w14:paraId="58CF7ACA" w14:textId="77777777" w:rsidTr="00AE44C5">
        <w:trPr>
          <w:trHeight w:val="113"/>
        </w:trPr>
        <w:tc>
          <w:tcPr>
            <w:tcW w:w="621" w:type="dxa"/>
            <w:tcBorders>
              <w:left w:val="single" w:sz="4" w:space="0" w:color="auto"/>
            </w:tcBorders>
            <w:vAlign w:val="bottom"/>
          </w:tcPr>
          <w:p w14:paraId="4056A179" w14:textId="77777777" w:rsidR="00137883" w:rsidRPr="00A5606A" w:rsidRDefault="00137883" w:rsidP="00AE44C5">
            <w:pPr>
              <w:ind w:left="-108"/>
              <w:rPr>
                <w:rFonts w:ascii="Arial" w:hAnsi="Arial" w:cs="Arial"/>
                <w:b/>
                <w:bCs/>
                <w:sz w:val="14"/>
                <w:szCs w:val="14"/>
              </w:rPr>
            </w:pPr>
          </w:p>
        </w:tc>
        <w:tc>
          <w:tcPr>
            <w:tcW w:w="6463" w:type="dxa"/>
            <w:tcBorders>
              <w:right w:val="single" w:sz="4" w:space="0" w:color="auto"/>
            </w:tcBorders>
            <w:vAlign w:val="bottom"/>
          </w:tcPr>
          <w:p w14:paraId="567D6E28" w14:textId="77777777" w:rsidR="00137883" w:rsidRPr="00A5606A" w:rsidRDefault="00137883" w:rsidP="00AE44C5">
            <w:pPr>
              <w:jc w:val="both"/>
              <w:rPr>
                <w:rFonts w:ascii="Arial" w:hAnsi="Arial" w:cs="Arial"/>
                <w:b/>
                <w:sz w:val="14"/>
                <w:szCs w:val="14"/>
              </w:rPr>
            </w:pPr>
          </w:p>
        </w:tc>
        <w:tc>
          <w:tcPr>
            <w:tcW w:w="854" w:type="dxa"/>
            <w:tcBorders>
              <w:left w:val="single" w:sz="4" w:space="0" w:color="auto"/>
              <w:right w:val="single" w:sz="4" w:space="0" w:color="auto"/>
            </w:tcBorders>
            <w:vAlign w:val="bottom"/>
          </w:tcPr>
          <w:p w14:paraId="24F7CE26" w14:textId="77777777" w:rsidR="00137883" w:rsidRPr="00A5606A" w:rsidRDefault="00137883" w:rsidP="00AE44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14:paraId="51AC4492" w14:textId="77777777" w:rsidR="00137883" w:rsidRPr="00A5606A" w:rsidRDefault="00137883" w:rsidP="00AE44C5">
            <w:pPr>
              <w:ind w:left="-210" w:right="33"/>
              <w:jc w:val="right"/>
              <w:rPr>
                <w:rFonts w:ascii="Arial" w:hAnsi="Arial" w:cs="Arial"/>
                <w:b/>
                <w:sz w:val="14"/>
                <w:szCs w:val="14"/>
              </w:rPr>
            </w:pPr>
          </w:p>
        </w:tc>
      </w:tr>
      <w:tr w:rsidR="00137883" w:rsidRPr="00A5606A" w14:paraId="6044656E" w14:textId="77777777" w:rsidTr="00AE44C5">
        <w:trPr>
          <w:trHeight w:val="113"/>
        </w:trPr>
        <w:tc>
          <w:tcPr>
            <w:tcW w:w="621" w:type="dxa"/>
            <w:tcBorders>
              <w:left w:val="single" w:sz="4" w:space="0" w:color="auto"/>
            </w:tcBorders>
            <w:vAlign w:val="bottom"/>
          </w:tcPr>
          <w:p w14:paraId="2AA68AD9" w14:textId="77777777" w:rsidR="00137883" w:rsidRPr="00A5606A" w:rsidRDefault="00137883" w:rsidP="00AE44C5">
            <w:pPr>
              <w:ind w:left="-108"/>
              <w:rPr>
                <w:rFonts w:ascii="Arial" w:hAnsi="Arial" w:cs="Arial"/>
                <w:b/>
                <w:bCs/>
                <w:sz w:val="14"/>
                <w:szCs w:val="14"/>
              </w:rPr>
            </w:pPr>
            <w:r w:rsidRPr="00A5606A">
              <w:rPr>
                <w:rFonts w:ascii="Arial" w:hAnsi="Arial" w:cs="Arial"/>
                <w:b/>
                <w:bCs/>
                <w:sz w:val="14"/>
                <w:szCs w:val="14"/>
              </w:rPr>
              <w:t xml:space="preserve"> B.</w:t>
            </w:r>
          </w:p>
        </w:tc>
        <w:tc>
          <w:tcPr>
            <w:tcW w:w="6463" w:type="dxa"/>
            <w:tcBorders>
              <w:right w:val="single" w:sz="4" w:space="0" w:color="auto"/>
            </w:tcBorders>
            <w:vAlign w:val="bottom"/>
          </w:tcPr>
          <w:p w14:paraId="52297D26" w14:textId="77777777" w:rsidR="00137883" w:rsidRPr="00A5606A" w:rsidRDefault="00137883" w:rsidP="00AE44C5">
            <w:pPr>
              <w:jc w:val="both"/>
              <w:rPr>
                <w:rFonts w:ascii="Arial" w:hAnsi="Arial" w:cs="Arial"/>
                <w:b/>
                <w:bCs/>
                <w:sz w:val="14"/>
                <w:szCs w:val="14"/>
              </w:rPr>
            </w:pPr>
            <w:r w:rsidRPr="00A5606A">
              <w:rPr>
                <w:rFonts w:ascii="Arial" w:hAnsi="Arial" w:cs="Arial"/>
                <w:b/>
                <w:bCs/>
                <w:sz w:val="14"/>
                <w:szCs w:val="14"/>
              </w:rPr>
              <w:t>YATIRIM FAALİYETLERİNE İLİŞKİN NAKİT AKIŞLARI</w:t>
            </w:r>
          </w:p>
        </w:tc>
        <w:tc>
          <w:tcPr>
            <w:tcW w:w="854" w:type="dxa"/>
            <w:tcBorders>
              <w:left w:val="single" w:sz="4" w:space="0" w:color="auto"/>
              <w:right w:val="single" w:sz="4" w:space="0" w:color="auto"/>
            </w:tcBorders>
            <w:vAlign w:val="bottom"/>
          </w:tcPr>
          <w:p w14:paraId="1CB2FE3D" w14:textId="77777777" w:rsidR="00137883" w:rsidRPr="00A5606A" w:rsidRDefault="00137883" w:rsidP="00AE44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14:paraId="19D01F10" w14:textId="4FEF6B14" w:rsidR="00137883" w:rsidRPr="00810BC5" w:rsidRDefault="00137883" w:rsidP="00AE44C5">
            <w:pPr>
              <w:ind w:left="-210" w:right="33"/>
              <w:jc w:val="right"/>
              <w:rPr>
                <w:rFonts w:ascii="Arial" w:hAnsi="Arial" w:cs="Arial"/>
                <w:b/>
                <w:sz w:val="14"/>
                <w:szCs w:val="14"/>
              </w:rPr>
            </w:pPr>
          </w:p>
        </w:tc>
      </w:tr>
      <w:tr w:rsidR="00137883" w:rsidRPr="00A5606A" w14:paraId="3573A019" w14:textId="77777777" w:rsidTr="00AE44C5">
        <w:trPr>
          <w:trHeight w:val="113"/>
        </w:trPr>
        <w:tc>
          <w:tcPr>
            <w:tcW w:w="621" w:type="dxa"/>
            <w:tcBorders>
              <w:left w:val="single" w:sz="4" w:space="0" w:color="auto"/>
            </w:tcBorders>
            <w:vAlign w:val="bottom"/>
          </w:tcPr>
          <w:p w14:paraId="3AF404C7" w14:textId="77777777" w:rsidR="00137883" w:rsidRPr="00A5606A" w:rsidRDefault="00137883" w:rsidP="00AE44C5">
            <w:pPr>
              <w:ind w:left="-108"/>
              <w:rPr>
                <w:rFonts w:ascii="Arial" w:hAnsi="Arial" w:cs="Arial"/>
                <w:b/>
                <w:bCs/>
                <w:sz w:val="14"/>
                <w:szCs w:val="14"/>
              </w:rPr>
            </w:pPr>
          </w:p>
        </w:tc>
        <w:tc>
          <w:tcPr>
            <w:tcW w:w="6463" w:type="dxa"/>
            <w:tcBorders>
              <w:right w:val="single" w:sz="4" w:space="0" w:color="auto"/>
            </w:tcBorders>
            <w:vAlign w:val="bottom"/>
          </w:tcPr>
          <w:p w14:paraId="3E681BA3" w14:textId="77777777" w:rsidR="00137883" w:rsidRPr="00A5606A" w:rsidRDefault="00137883" w:rsidP="00AE44C5">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3AF911C9" w14:textId="77777777" w:rsidR="00137883" w:rsidRPr="00A5606A" w:rsidRDefault="00137883" w:rsidP="00AE44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14:paraId="002C1022" w14:textId="77777777" w:rsidR="00137883" w:rsidRPr="00A5606A" w:rsidRDefault="00137883" w:rsidP="00AE44C5">
            <w:pPr>
              <w:ind w:left="-210" w:right="33"/>
              <w:jc w:val="right"/>
              <w:rPr>
                <w:rFonts w:ascii="Arial" w:hAnsi="Arial" w:cs="Arial"/>
                <w:sz w:val="14"/>
                <w:szCs w:val="14"/>
              </w:rPr>
            </w:pPr>
          </w:p>
        </w:tc>
      </w:tr>
      <w:tr w:rsidR="00137883" w:rsidRPr="00A5606A" w14:paraId="15EBF4DF" w14:textId="77777777" w:rsidTr="00AE44C5">
        <w:trPr>
          <w:trHeight w:val="113"/>
        </w:trPr>
        <w:tc>
          <w:tcPr>
            <w:tcW w:w="621" w:type="dxa"/>
            <w:tcBorders>
              <w:left w:val="single" w:sz="4" w:space="0" w:color="auto"/>
            </w:tcBorders>
            <w:vAlign w:val="bottom"/>
          </w:tcPr>
          <w:p w14:paraId="2FD1BE52" w14:textId="77777777" w:rsidR="00137883" w:rsidRPr="00A5606A" w:rsidRDefault="00137883" w:rsidP="00AE44C5">
            <w:pPr>
              <w:ind w:left="-108"/>
              <w:rPr>
                <w:rFonts w:ascii="Arial" w:hAnsi="Arial" w:cs="Arial"/>
                <w:b/>
                <w:bCs/>
                <w:sz w:val="14"/>
                <w:szCs w:val="14"/>
              </w:rPr>
            </w:pPr>
            <w:r w:rsidRPr="00A5606A">
              <w:rPr>
                <w:rFonts w:ascii="Arial" w:hAnsi="Arial" w:cs="Arial"/>
                <w:b/>
                <w:bCs/>
                <w:sz w:val="14"/>
                <w:szCs w:val="14"/>
              </w:rPr>
              <w:t xml:space="preserve"> II.</w:t>
            </w:r>
          </w:p>
        </w:tc>
        <w:tc>
          <w:tcPr>
            <w:tcW w:w="6463" w:type="dxa"/>
            <w:tcBorders>
              <w:right w:val="single" w:sz="4" w:space="0" w:color="auto"/>
            </w:tcBorders>
            <w:vAlign w:val="bottom"/>
          </w:tcPr>
          <w:p w14:paraId="1C7F0C7C" w14:textId="77777777" w:rsidR="00137883" w:rsidRPr="00A5606A" w:rsidRDefault="00137883" w:rsidP="00AE44C5">
            <w:pPr>
              <w:jc w:val="both"/>
              <w:rPr>
                <w:rFonts w:ascii="Arial" w:hAnsi="Arial" w:cs="Arial"/>
                <w:b/>
                <w:sz w:val="14"/>
                <w:szCs w:val="14"/>
              </w:rPr>
            </w:pPr>
            <w:r w:rsidRPr="00A5606A">
              <w:rPr>
                <w:rFonts w:ascii="Arial" w:hAnsi="Arial" w:cs="Arial"/>
                <w:b/>
                <w:sz w:val="14"/>
                <w:szCs w:val="14"/>
              </w:rPr>
              <w:t>Yatırım Faaliyetlerinden Kaynaklanan Net Nakit Akışı</w:t>
            </w:r>
          </w:p>
        </w:tc>
        <w:tc>
          <w:tcPr>
            <w:tcW w:w="854" w:type="dxa"/>
            <w:tcBorders>
              <w:left w:val="single" w:sz="4" w:space="0" w:color="auto"/>
              <w:right w:val="single" w:sz="4" w:space="0" w:color="auto"/>
            </w:tcBorders>
            <w:vAlign w:val="bottom"/>
          </w:tcPr>
          <w:p w14:paraId="510EA978" w14:textId="77777777" w:rsidR="00137883" w:rsidRPr="00A5606A" w:rsidRDefault="00137883" w:rsidP="00AE44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14:paraId="3A8831D1" w14:textId="0184FCAC" w:rsidR="00137883" w:rsidRPr="00A5606A" w:rsidRDefault="00810BC5" w:rsidP="00AE44C5">
            <w:pPr>
              <w:ind w:left="-210" w:right="33"/>
              <w:jc w:val="right"/>
              <w:rPr>
                <w:rFonts w:ascii="Arial" w:hAnsi="Arial" w:cs="Arial"/>
                <w:b/>
                <w:sz w:val="14"/>
                <w:szCs w:val="14"/>
              </w:rPr>
            </w:pPr>
            <w:r w:rsidRPr="00810BC5">
              <w:rPr>
                <w:rFonts w:ascii="Arial" w:hAnsi="Arial" w:cs="Arial"/>
                <w:b/>
                <w:sz w:val="14"/>
                <w:szCs w:val="14"/>
              </w:rPr>
              <w:t>169.982</w:t>
            </w:r>
          </w:p>
        </w:tc>
      </w:tr>
      <w:tr w:rsidR="00137883" w:rsidRPr="00A5606A" w14:paraId="17F39B53" w14:textId="77777777" w:rsidTr="00AE44C5">
        <w:trPr>
          <w:trHeight w:val="113"/>
        </w:trPr>
        <w:tc>
          <w:tcPr>
            <w:tcW w:w="621" w:type="dxa"/>
            <w:tcBorders>
              <w:left w:val="single" w:sz="4" w:space="0" w:color="auto"/>
            </w:tcBorders>
            <w:vAlign w:val="bottom"/>
          </w:tcPr>
          <w:p w14:paraId="181DCF9A" w14:textId="77777777" w:rsidR="00137883" w:rsidRPr="00A5606A" w:rsidRDefault="00137883" w:rsidP="00AE44C5">
            <w:pPr>
              <w:ind w:left="-108"/>
              <w:rPr>
                <w:rFonts w:ascii="Arial" w:hAnsi="Arial" w:cs="Arial"/>
                <w:b/>
                <w:bCs/>
                <w:sz w:val="14"/>
                <w:szCs w:val="14"/>
              </w:rPr>
            </w:pPr>
          </w:p>
        </w:tc>
        <w:tc>
          <w:tcPr>
            <w:tcW w:w="6463" w:type="dxa"/>
            <w:tcBorders>
              <w:right w:val="single" w:sz="4" w:space="0" w:color="auto"/>
            </w:tcBorders>
            <w:vAlign w:val="bottom"/>
          </w:tcPr>
          <w:p w14:paraId="4AB21073" w14:textId="77777777" w:rsidR="00137883" w:rsidRPr="00A5606A" w:rsidRDefault="00137883" w:rsidP="00AE44C5">
            <w:pPr>
              <w:jc w:val="both"/>
              <w:rPr>
                <w:rFonts w:ascii="Arial" w:hAnsi="Arial" w:cs="Arial"/>
                <w:b/>
                <w:sz w:val="14"/>
                <w:szCs w:val="14"/>
              </w:rPr>
            </w:pPr>
          </w:p>
        </w:tc>
        <w:tc>
          <w:tcPr>
            <w:tcW w:w="854" w:type="dxa"/>
            <w:tcBorders>
              <w:left w:val="single" w:sz="4" w:space="0" w:color="auto"/>
              <w:right w:val="single" w:sz="4" w:space="0" w:color="auto"/>
            </w:tcBorders>
            <w:vAlign w:val="bottom"/>
          </w:tcPr>
          <w:p w14:paraId="2C2DECE3" w14:textId="77777777" w:rsidR="00137883" w:rsidRPr="00A5606A" w:rsidRDefault="00137883" w:rsidP="00AE44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14:paraId="78E58386" w14:textId="77777777" w:rsidR="00137883" w:rsidRPr="00A5606A" w:rsidRDefault="00137883" w:rsidP="00AE44C5">
            <w:pPr>
              <w:ind w:left="-210" w:right="33"/>
              <w:jc w:val="right"/>
              <w:rPr>
                <w:rFonts w:ascii="Arial" w:hAnsi="Arial" w:cs="Arial"/>
                <w:b/>
                <w:sz w:val="14"/>
                <w:szCs w:val="14"/>
              </w:rPr>
            </w:pPr>
          </w:p>
        </w:tc>
      </w:tr>
      <w:tr w:rsidR="00810BC5" w:rsidRPr="00A5606A" w14:paraId="1B51AD60" w14:textId="77777777" w:rsidTr="00810BC5">
        <w:trPr>
          <w:trHeight w:val="113"/>
        </w:trPr>
        <w:tc>
          <w:tcPr>
            <w:tcW w:w="621" w:type="dxa"/>
            <w:tcBorders>
              <w:left w:val="single" w:sz="4" w:space="0" w:color="auto"/>
            </w:tcBorders>
          </w:tcPr>
          <w:p w14:paraId="779A8B80" w14:textId="77777777" w:rsidR="00810BC5" w:rsidRPr="00A5606A" w:rsidRDefault="00810BC5" w:rsidP="00810BC5">
            <w:pPr>
              <w:ind w:left="-108"/>
              <w:rPr>
                <w:rFonts w:ascii="Arial" w:hAnsi="Arial" w:cs="Arial"/>
                <w:sz w:val="14"/>
                <w:szCs w:val="14"/>
              </w:rPr>
            </w:pPr>
            <w:r w:rsidRPr="00A5606A">
              <w:rPr>
                <w:rFonts w:ascii="Arial" w:hAnsi="Arial" w:cs="Arial"/>
                <w:sz w:val="14"/>
                <w:szCs w:val="14"/>
              </w:rPr>
              <w:t xml:space="preserve"> 2.1</w:t>
            </w:r>
          </w:p>
        </w:tc>
        <w:tc>
          <w:tcPr>
            <w:tcW w:w="6463" w:type="dxa"/>
            <w:tcBorders>
              <w:right w:val="single" w:sz="4" w:space="0" w:color="auto"/>
            </w:tcBorders>
          </w:tcPr>
          <w:p w14:paraId="7EE6B138"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 xml:space="preserve">İktisap Edilen İştirakler, Bağlı Ortaklıklar ve Birlikte Kontrol Edilen Ortaklıklar (İş Ortaklıkları) </w:t>
            </w:r>
          </w:p>
        </w:tc>
        <w:tc>
          <w:tcPr>
            <w:tcW w:w="854" w:type="dxa"/>
            <w:tcBorders>
              <w:left w:val="single" w:sz="4" w:space="0" w:color="auto"/>
              <w:right w:val="single" w:sz="4" w:space="0" w:color="auto"/>
            </w:tcBorders>
            <w:vAlign w:val="bottom"/>
          </w:tcPr>
          <w:p w14:paraId="7329BE22" w14:textId="77777777" w:rsidR="00810BC5" w:rsidRPr="00A5606A" w:rsidRDefault="00810BC5" w:rsidP="00810B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237003E2" w14:textId="3FF7A799" w:rsidR="00810BC5" w:rsidRPr="00A5606A" w:rsidRDefault="00810BC5" w:rsidP="00810BC5">
            <w:pPr>
              <w:ind w:left="-210" w:right="33"/>
              <w:jc w:val="right"/>
              <w:rPr>
                <w:rFonts w:ascii="Arial" w:hAnsi="Arial" w:cs="Arial"/>
                <w:sz w:val="14"/>
                <w:szCs w:val="14"/>
              </w:rPr>
            </w:pPr>
            <w:r w:rsidRPr="00810BC5">
              <w:rPr>
                <w:rFonts w:ascii="Arial" w:hAnsi="Arial" w:cs="Arial"/>
                <w:sz w:val="14"/>
                <w:szCs w:val="14"/>
              </w:rPr>
              <w:t>(3.540)</w:t>
            </w:r>
          </w:p>
        </w:tc>
      </w:tr>
      <w:tr w:rsidR="00810BC5" w:rsidRPr="00A5606A" w14:paraId="61EA7008" w14:textId="77777777" w:rsidTr="00810BC5">
        <w:trPr>
          <w:trHeight w:val="113"/>
        </w:trPr>
        <w:tc>
          <w:tcPr>
            <w:tcW w:w="621" w:type="dxa"/>
            <w:tcBorders>
              <w:left w:val="single" w:sz="4" w:space="0" w:color="auto"/>
            </w:tcBorders>
          </w:tcPr>
          <w:p w14:paraId="2774FF2A" w14:textId="77777777" w:rsidR="00810BC5" w:rsidRPr="00A5606A" w:rsidRDefault="00810BC5" w:rsidP="00810BC5">
            <w:pPr>
              <w:ind w:left="-108"/>
              <w:rPr>
                <w:rFonts w:ascii="Arial" w:hAnsi="Arial" w:cs="Arial"/>
                <w:sz w:val="14"/>
                <w:szCs w:val="14"/>
              </w:rPr>
            </w:pPr>
            <w:r w:rsidRPr="00A5606A">
              <w:rPr>
                <w:rFonts w:ascii="Arial" w:hAnsi="Arial" w:cs="Arial"/>
                <w:sz w:val="14"/>
                <w:szCs w:val="14"/>
              </w:rPr>
              <w:t xml:space="preserve"> 2.2</w:t>
            </w:r>
          </w:p>
        </w:tc>
        <w:tc>
          <w:tcPr>
            <w:tcW w:w="6463" w:type="dxa"/>
            <w:tcBorders>
              <w:right w:val="single" w:sz="4" w:space="0" w:color="auto"/>
            </w:tcBorders>
          </w:tcPr>
          <w:p w14:paraId="4E6DA614" w14:textId="77777777" w:rsidR="00810BC5" w:rsidRPr="00A5606A" w:rsidRDefault="00810BC5" w:rsidP="00810BC5">
            <w:pPr>
              <w:rPr>
                <w:rFonts w:ascii="Arial" w:hAnsi="Arial" w:cs="Arial"/>
                <w:sz w:val="14"/>
                <w:szCs w:val="14"/>
              </w:rPr>
            </w:pPr>
            <w:r w:rsidRPr="00A5606A">
              <w:rPr>
                <w:rFonts w:ascii="Arial" w:hAnsi="Arial" w:cs="Arial"/>
                <w:sz w:val="14"/>
                <w:szCs w:val="14"/>
              </w:rPr>
              <w:t xml:space="preserve">Elden Çıkarılan İştirakler, Bağlı Ortaklıklar ve Birlikte Kontrol Edilen Ortaklıklar (İş Ortaklıkları) </w:t>
            </w:r>
          </w:p>
        </w:tc>
        <w:tc>
          <w:tcPr>
            <w:tcW w:w="854" w:type="dxa"/>
            <w:tcBorders>
              <w:left w:val="single" w:sz="4" w:space="0" w:color="auto"/>
              <w:right w:val="single" w:sz="4" w:space="0" w:color="auto"/>
            </w:tcBorders>
            <w:vAlign w:val="bottom"/>
          </w:tcPr>
          <w:p w14:paraId="5F893377" w14:textId="77777777" w:rsidR="00810BC5" w:rsidRPr="00A5606A" w:rsidRDefault="00810BC5" w:rsidP="00810B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2D885325" w14:textId="4A03D67F" w:rsidR="00810BC5" w:rsidRPr="00A5606A" w:rsidRDefault="00810BC5" w:rsidP="00810BC5">
            <w:pPr>
              <w:ind w:left="-210" w:right="33"/>
              <w:jc w:val="right"/>
              <w:rPr>
                <w:rFonts w:ascii="Arial" w:hAnsi="Arial" w:cs="Arial"/>
                <w:sz w:val="14"/>
                <w:szCs w:val="14"/>
              </w:rPr>
            </w:pPr>
            <w:r>
              <w:rPr>
                <w:rFonts w:ascii="Arial" w:hAnsi="Arial" w:cs="Arial"/>
                <w:sz w:val="14"/>
                <w:szCs w:val="14"/>
              </w:rPr>
              <w:t>-</w:t>
            </w:r>
          </w:p>
        </w:tc>
      </w:tr>
      <w:tr w:rsidR="00810BC5" w:rsidRPr="00A5606A" w14:paraId="44DC2BEF" w14:textId="77777777" w:rsidTr="00810BC5">
        <w:trPr>
          <w:trHeight w:val="113"/>
        </w:trPr>
        <w:tc>
          <w:tcPr>
            <w:tcW w:w="621" w:type="dxa"/>
            <w:tcBorders>
              <w:left w:val="single" w:sz="4" w:space="0" w:color="auto"/>
            </w:tcBorders>
            <w:vAlign w:val="bottom"/>
          </w:tcPr>
          <w:p w14:paraId="79D8C895" w14:textId="77777777" w:rsidR="00810BC5" w:rsidRPr="00A5606A" w:rsidRDefault="00810BC5" w:rsidP="00810BC5">
            <w:pPr>
              <w:ind w:left="-108"/>
              <w:rPr>
                <w:rFonts w:ascii="Arial" w:hAnsi="Arial" w:cs="Arial"/>
                <w:sz w:val="14"/>
                <w:szCs w:val="14"/>
              </w:rPr>
            </w:pPr>
            <w:r w:rsidRPr="00A5606A">
              <w:rPr>
                <w:rFonts w:ascii="Arial" w:hAnsi="Arial" w:cs="Arial"/>
                <w:sz w:val="14"/>
                <w:szCs w:val="14"/>
              </w:rPr>
              <w:t xml:space="preserve"> 2.3</w:t>
            </w:r>
          </w:p>
        </w:tc>
        <w:tc>
          <w:tcPr>
            <w:tcW w:w="6463" w:type="dxa"/>
            <w:tcBorders>
              <w:right w:val="single" w:sz="4" w:space="0" w:color="auto"/>
            </w:tcBorders>
          </w:tcPr>
          <w:p w14:paraId="0C93E8A1"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 xml:space="preserve">Satın Alınan Menkul ve Gayrimenkuller </w:t>
            </w:r>
          </w:p>
        </w:tc>
        <w:tc>
          <w:tcPr>
            <w:tcW w:w="854" w:type="dxa"/>
            <w:tcBorders>
              <w:left w:val="single" w:sz="4" w:space="0" w:color="auto"/>
              <w:right w:val="single" w:sz="4" w:space="0" w:color="auto"/>
            </w:tcBorders>
            <w:vAlign w:val="bottom"/>
          </w:tcPr>
          <w:p w14:paraId="21501C91" w14:textId="77777777" w:rsidR="00810BC5" w:rsidRPr="00A5606A" w:rsidRDefault="00810BC5" w:rsidP="00810B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1964A35F" w14:textId="6CE267BE" w:rsidR="00810BC5" w:rsidRPr="00A5606A" w:rsidRDefault="00810BC5" w:rsidP="00810BC5">
            <w:pPr>
              <w:ind w:left="-210" w:right="33"/>
              <w:jc w:val="right"/>
              <w:rPr>
                <w:rFonts w:ascii="Arial" w:hAnsi="Arial" w:cs="Arial"/>
                <w:sz w:val="14"/>
                <w:szCs w:val="14"/>
              </w:rPr>
            </w:pPr>
            <w:r w:rsidRPr="00810BC5">
              <w:rPr>
                <w:rFonts w:ascii="Arial" w:hAnsi="Arial" w:cs="Arial"/>
                <w:sz w:val="14"/>
                <w:szCs w:val="14"/>
              </w:rPr>
              <w:t>(15.856)</w:t>
            </w:r>
          </w:p>
        </w:tc>
      </w:tr>
      <w:tr w:rsidR="00810BC5" w:rsidRPr="00A5606A" w14:paraId="3121190E" w14:textId="77777777" w:rsidTr="00810BC5">
        <w:trPr>
          <w:trHeight w:val="113"/>
        </w:trPr>
        <w:tc>
          <w:tcPr>
            <w:tcW w:w="621" w:type="dxa"/>
            <w:tcBorders>
              <w:left w:val="single" w:sz="4" w:space="0" w:color="auto"/>
            </w:tcBorders>
            <w:vAlign w:val="bottom"/>
          </w:tcPr>
          <w:p w14:paraId="4D8E410C" w14:textId="77777777" w:rsidR="00810BC5" w:rsidRPr="00A5606A" w:rsidRDefault="00810BC5" w:rsidP="00810BC5">
            <w:pPr>
              <w:ind w:left="-108"/>
              <w:rPr>
                <w:rFonts w:ascii="Arial" w:hAnsi="Arial" w:cs="Arial"/>
                <w:sz w:val="14"/>
                <w:szCs w:val="14"/>
              </w:rPr>
            </w:pPr>
            <w:r w:rsidRPr="00A5606A">
              <w:rPr>
                <w:rFonts w:ascii="Arial" w:hAnsi="Arial" w:cs="Arial"/>
                <w:sz w:val="14"/>
                <w:szCs w:val="14"/>
              </w:rPr>
              <w:t xml:space="preserve"> 2.4</w:t>
            </w:r>
          </w:p>
        </w:tc>
        <w:tc>
          <w:tcPr>
            <w:tcW w:w="6463" w:type="dxa"/>
            <w:tcBorders>
              <w:right w:val="single" w:sz="4" w:space="0" w:color="auto"/>
            </w:tcBorders>
          </w:tcPr>
          <w:p w14:paraId="65623F4D"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Elden Çıkarılan Menkul ve Gayrimenkuller</w:t>
            </w:r>
          </w:p>
        </w:tc>
        <w:tc>
          <w:tcPr>
            <w:tcW w:w="854" w:type="dxa"/>
            <w:tcBorders>
              <w:left w:val="single" w:sz="4" w:space="0" w:color="auto"/>
              <w:right w:val="single" w:sz="4" w:space="0" w:color="auto"/>
            </w:tcBorders>
            <w:vAlign w:val="bottom"/>
          </w:tcPr>
          <w:p w14:paraId="052353EE" w14:textId="77777777" w:rsidR="00810BC5" w:rsidRPr="00A5606A" w:rsidRDefault="00810BC5" w:rsidP="00810BC5">
            <w:pPr>
              <w:ind w:left="-89" w:right="-18"/>
              <w:jc w:val="center"/>
              <w:rPr>
                <w:rFonts w:ascii="Arial" w:eastAsia="Arial Unicode MS" w:hAnsi="Arial" w:cs="Arial"/>
                <w:b/>
                <w:bCs/>
                <w:noProof/>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3757749A" w14:textId="44B2E20E" w:rsidR="00810BC5" w:rsidRPr="00A5606A" w:rsidRDefault="00810BC5" w:rsidP="00810BC5">
            <w:pPr>
              <w:ind w:left="-210" w:right="33"/>
              <w:jc w:val="right"/>
              <w:rPr>
                <w:rFonts w:ascii="Arial" w:hAnsi="Arial" w:cs="Arial"/>
                <w:sz w:val="14"/>
                <w:szCs w:val="14"/>
              </w:rPr>
            </w:pPr>
            <w:r w:rsidRPr="00810BC5">
              <w:rPr>
                <w:rFonts w:ascii="Arial" w:hAnsi="Arial" w:cs="Arial"/>
                <w:sz w:val="14"/>
                <w:szCs w:val="14"/>
              </w:rPr>
              <w:t>29.268</w:t>
            </w:r>
          </w:p>
        </w:tc>
      </w:tr>
      <w:tr w:rsidR="00810BC5" w:rsidRPr="00A5606A" w14:paraId="30666203" w14:textId="77777777" w:rsidTr="00810BC5">
        <w:trPr>
          <w:trHeight w:val="113"/>
        </w:trPr>
        <w:tc>
          <w:tcPr>
            <w:tcW w:w="621" w:type="dxa"/>
            <w:tcBorders>
              <w:left w:val="single" w:sz="4" w:space="0" w:color="auto"/>
            </w:tcBorders>
            <w:vAlign w:val="bottom"/>
          </w:tcPr>
          <w:p w14:paraId="5DCAF125" w14:textId="77777777" w:rsidR="00810BC5" w:rsidRPr="00A5606A" w:rsidRDefault="00810BC5" w:rsidP="00810BC5">
            <w:pPr>
              <w:ind w:left="-108"/>
              <w:rPr>
                <w:rFonts w:ascii="Arial" w:hAnsi="Arial" w:cs="Arial"/>
                <w:sz w:val="14"/>
                <w:szCs w:val="14"/>
              </w:rPr>
            </w:pPr>
            <w:r w:rsidRPr="00A5606A">
              <w:rPr>
                <w:rFonts w:ascii="Arial" w:hAnsi="Arial" w:cs="Arial"/>
                <w:sz w:val="14"/>
                <w:szCs w:val="14"/>
              </w:rPr>
              <w:t xml:space="preserve"> 2.5</w:t>
            </w:r>
          </w:p>
        </w:tc>
        <w:tc>
          <w:tcPr>
            <w:tcW w:w="6463" w:type="dxa"/>
            <w:tcBorders>
              <w:right w:val="single" w:sz="4" w:space="0" w:color="auto"/>
            </w:tcBorders>
          </w:tcPr>
          <w:p w14:paraId="4D920816"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Elde Edilen Gerçeğe Uygun Değer Farkı Diğer Kapsamlı Gelire Yansıtılan Finansal Varlıklar</w:t>
            </w:r>
          </w:p>
        </w:tc>
        <w:tc>
          <w:tcPr>
            <w:tcW w:w="854" w:type="dxa"/>
            <w:tcBorders>
              <w:left w:val="single" w:sz="4" w:space="0" w:color="auto"/>
              <w:right w:val="single" w:sz="4" w:space="0" w:color="auto"/>
            </w:tcBorders>
            <w:vAlign w:val="bottom"/>
          </w:tcPr>
          <w:p w14:paraId="764D0031" w14:textId="77777777" w:rsidR="00810BC5" w:rsidRPr="00A5606A" w:rsidRDefault="00810BC5" w:rsidP="00810B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030D4D98" w14:textId="1D96FAA5" w:rsidR="00810BC5" w:rsidRPr="00A5606A" w:rsidRDefault="00810BC5" w:rsidP="00810BC5">
            <w:pPr>
              <w:ind w:left="-210" w:right="33"/>
              <w:jc w:val="right"/>
              <w:rPr>
                <w:rFonts w:ascii="Arial" w:hAnsi="Arial" w:cs="Arial"/>
                <w:sz w:val="14"/>
                <w:szCs w:val="14"/>
              </w:rPr>
            </w:pPr>
            <w:r w:rsidRPr="00810BC5">
              <w:rPr>
                <w:rFonts w:ascii="Arial" w:hAnsi="Arial" w:cs="Arial"/>
                <w:sz w:val="14"/>
                <w:szCs w:val="14"/>
              </w:rPr>
              <w:t>(199.966)</w:t>
            </w:r>
          </w:p>
        </w:tc>
      </w:tr>
      <w:tr w:rsidR="00810BC5" w:rsidRPr="00A5606A" w14:paraId="74664945" w14:textId="77777777" w:rsidTr="00810BC5">
        <w:trPr>
          <w:trHeight w:val="113"/>
        </w:trPr>
        <w:tc>
          <w:tcPr>
            <w:tcW w:w="621" w:type="dxa"/>
            <w:tcBorders>
              <w:left w:val="single" w:sz="4" w:space="0" w:color="auto"/>
            </w:tcBorders>
            <w:vAlign w:val="bottom"/>
          </w:tcPr>
          <w:p w14:paraId="62CAE3DB" w14:textId="77777777" w:rsidR="00810BC5" w:rsidRPr="00A5606A" w:rsidRDefault="00810BC5" w:rsidP="00810BC5">
            <w:pPr>
              <w:ind w:left="-108"/>
              <w:rPr>
                <w:rFonts w:ascii="Arial" w:hAnsi="Arial" w:cs="Arial"/>
                <w:sz w:val="14"/>
                <w:szCs w:val="14"/>
              </w:rPr>
            </w:pPr>
            <w:r w:rsidRPr="00A5606A">
              <w:rPr>
                <w:rFonts w:ascii="Arial" w:hAnsi="Arial" w:cs="Arial"/>
                <w:sz w:val="14"/>
                <w:szCs w:val="14"/>
              </w:rPr>
              <w:t xml:space="preserve"> 2.6</w:t>
            </w:r>
          </w:p>
        </w:tc>
        <w:tc>
          <w:tcPr>
            <w:tcW w:w="6463" w:type="dxa"/>
            <w:tcBorders>
              <w:right w:val="single" w:sz="4" w:space="0" w:color="auto"/>
            </w:tcBorders>
          </w:tcPr>
          <w:p w14:paraId="1C944671"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Elden Çıkarılan Gerçeğe Uygun Değer Farkı Diğer Kapsamlı Gelire Yansıtılan Finansal Varlıklar</w:t>
            </w:r>
          </w:p>
        </w:tc>
        <w:tc>
          <w:tcPr>
            <w:tcW w:w="854" w:type="dxa"/>
            <w:tcBorders>
              <w:left w:val="single" w:sz="4" w:space="0" w:color="auto"/>
              <w:right w:val="single" w:sz="4" w:space="0" w:color="auto"/>
            </w:tcBorders>
            <w:vAlign w:val="bottom"/>
          </w:tcPr>
          <w:p w14:paraId="7F5F1684" w14:textId="77777777" w:rsidR="00810BC5" w:rsidRPr="00A5606A" w:rsidRDefault="00810BC5" w:rsidP="00810B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7DEFD25E" w14:textId="441A5153" w:rsidR="00810BC5" w:rsidRPr="00A5606A" w:rsidRDefault="00810BC5" w:rsidP="00810BC5">
            <w:pPr>
              <w:ind w:left="-210" w:right="33"/>
              <w:jc w:val="right"/>
              <w:rPr>
                <w:rFonts w:ascii="Arial" w:hAnsi="Arial" w:cs="Arial"/>
                <w:sz w:val="14"/>
                <w:szCs w:val="14"/>
              </w:rPr>
            </w:pPr>
            <w:r w:rsidRPr="00810BC5">
              <w:rPr>
                <w:rFonts w:ascii="Arial" w:hAnsi="Arial" w:cs="Arial"/>
                <w:sz w:val="14"/>
                <w:szCs w:val="14"/>
              </w:rPr>
              <w:t>380.076</w:t>
            </w:r>
          </w:p>
        </w:tc>
      </w:tr>
      <w:tr w:rsidR="00810BC5" w:rsidRPr="00A5606A" w14:paraId="14F5E8B7" w14:textId="77777777" w:rsidTr="00810BC5">
        <w:trPr>
          <w:trHeight w:val="113"/>
        </w:trPr>
        <w:tc>
          <w:tcPr>
            <w:tcW w:w="621" w:type="dxa"/>
            <w:tcBorders>
              <w:left w:val="single" w:sz="4" w:space="0" w:color="auto"/>
            </w:tcBorders>
            <w:vAlign w:val="bottom"/>
          </w:tcPr>
          <w:p w14:paraId="1315D647" w14:textId="77777777" w:rsidR="00810BC5" w:rsidRPr="00A5606A" w:rsidRDefault="00810BC5" w:rsidP="00810BC5">
            <w:pPr>
              <w:ind w:left="-108"/>
              <w:rPr>
                <w:rFonts w:ascii="Arial" w:hAnsi="Arial" w:cs="Arial"/>
                <w:sz w:val="14"/>
                <w:szCs w:val="14"/>
              </w:rPr>
            </w:pPr>
            <w:r w:rsidRPr="00A5606A">
              <w:rPr>
                <w:rFonts w:ascii="Arial" w:hAnsi="Arial" w:cs="Arial"/>
                <w:sz w:val="14"/>
                <w:szCs w:val="14"/>
              </w:rPr>
              <w:t xml:space="preserve"> 2.7</w:t>
            </w:r>
          </w:p>
        </w:tc>
        <w:tc>
          <w:tcPr>
            <w:tcW w:w="6463" w:type="dxa"/>
            <w:tcBorders>
              <w:right w:val="single" w:sz="4" w:space="0" w:color="auto"/>
            </w:tcBorders>
            <w:shd w:val="clear" w:color="auto" w:fill="auto"/>
          </w:tcPr>
          <w:p w14:paraId="47CA1F29"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Satın Alınan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301A38AB" w14:textId="77777777" w:rsidR="00810BC5" w:rsidRPr="00A5606A" w:rsidRDefault="00810BC5" w:rsidP="00810B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78FCCA9D" w14:textId="40AEBEA2" w:rsidR="00810BC5" w:rsidRPr="00A5606A" w:rsidRDefault="00810BC5" w:rsidP="00810BC5">
            <w:pPr>
              <w:ind w:left="-210" w:right="33"/>
              <w:jc w:val="right"/>
              <w:rPr>
                <w:rFonts w:ascii="Arial" w:hAnsi="Arial" w:cs="Arial"/>
                <w:sz w:val="14"/>
                <w:szCs w:val="14"/>
              </w:rPr>
            </w:pPr>
            <w:r w:rsidRPr="00810BC5">
              <w:rPr>
                <w:rFonts w:ascii="Arial" w:hAnsi="Arial" w:cs="Arial"/>
                <w:sz w:val="14"/>
                <w:szCs w:val="14"/>
              </w:rPr>
              <w:t>(20.000)</w:t>
            </w:r>
          </w:p>
        </w:tc>
      </w:tr>
      <w:tr w:rsidR="00810BC5" w:rsidRPr="00A5606A" w14:paraId="65F7DA21" w14:textId="77777777" w:rsidTr="00810BC5">
        <w:trPr>
          <w:trHeight w:val="113"/>
        </w:trPr>
        <w:tc>
          <w:tcPr>
            <w:tcW w:w="621" w:type="dxa"/>
            <w:tcBorders>
              <w:left w:val="single" w:sz="4" w:space="0" w:color="auto"/>
            </w:tcBorders>
            <w:vAlign w:val="bottom"/>
          </w:tcPr>
          <w:p w14:paraId="38ED7BBD" w14:textId="77777777" w:rsidR="00810BC5" w:rsidRPr="00A5606A" w:rsidRDefault="00810BC5" w:rsidP="00810BC5">
            <w:pPr>
              <w:ind w:left="-108"/>
              <w:rPr>
                <w:rFonts w:ascii="Arial" w:hAnsi="Arial" w:cs="Arial"/>
                <w:sz w:val="14"/>
                <w:szCs w:val="14"/>
              </w:rPr>
            </w:pPr>
            <w:r w:rsidRPr="00A5606A">
              <w:rPr>
                <w:rFonts w:ascii="Arial" w:hAnsi="Arial" w:cs="Arial"/>
                <w:sz w:val="14"/>
                <w:szCs w:val="14"/>
              </w:rPr>
              <w:t xml:space="preserve"> 2.8</w:t>
            </w:r>
          </w:p>
        </w:tc>
        <w:tc>
          <w:tcPr>
            <w:tcW w:w="6463" w:type="dxa"/>
            <w:tcBorders>
              <w:right w:val="single" w:sz="4" w:space="0" w:color="auto"/>
            </w:tcBorders>
          </w:tcPr>
          <w:p w14:paraId="09B0D18A"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Satılan İtfa Edilmiş Maliyeti ile Ölçülen Finansal Varlıklar</w:t>
            </w:r>
          </w:p>
        </w:tc>
        <w:tc>
          <w:tcPr>
            <w:tcW w:w="854" w:type="dxa"/>
            <w:tcBorders>
              <w:left w:val="single" w:sz="4" w:space="0" w:color="auto"/>
              <w:right w:val="single" w:sz="4" w:space="0" w:color="auto"/>
            </w:tcBorders>
            <w:vAlign w:val="bottom"/>
          </w:tcPr>
          <w:p w14:paraId="5F63405F" w14:textId="77777777" w:rsidR="00810BC5" w:rsidRPr="00A5606A" w:rsidRDefault="00810BC5" w:rsidP="00810BC5">
            <w:pPr>
              <w:ind w:left="-76"/>
              <w:jc w:val="center"/>
              <w:rPr>
                <w:rFonts w:ascii="Arial" w:eastAsia="Arial Unicode MS" w:hAnsi="Arial" w:cs="Arial"/>
                <w:b/>
                <w:bCs/>
                <w:noProof/>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7DA960EA" w14:textId="7E824AF1" w:rsidR="00810BC5" w:rsidRPr="00A5606A" w:rsidRDefault="00810BC5" w:rsidP="00810BC5">
            <w:pPr>
              <w:ind w:left="-210" w:right="33"/>
              <w:jc w:val="right"/>
              <w:rPr>
                <w:rFonts w:ascii="Arial" w:hAnsi="Arial" w:cs="Arial"/>
                <w:sz w:val="14"/>
                <w:szCs w:val="14"/>
              </w:rPr>
            </w:pPr>
            <w:r>
              <w:rPr>
                <w:rFonts w:ascii="Arial" w:hAnsi="Arial" w:cs="Arial"/>
                <w:sz w:val="14"/>
                <w:szCs w:val="14"/>
              </w:rPr>
              <w:t>-</w:t>
            </w:r>
          </w:p>
        </w:tc>
      </w:tr>
      <w:tr w:rsidR="00810BC5" w:rsidRPr="00A5606A" w14:paraId="49E317F7" w14:textId="77777777" w:rsidTr="00810BC5">
        <w:trPr>
          <w:trHeight w:val="113"/>
        </w:trPr>
        <w:tc>
          <w:tcPr>
            <w:tcW w:w="621" w:type="dxa"/>
            <w:tcBorders>
              <w:left w:val="single" w:sz="4" w:space="0" w:color="auto"/>
            </w:tcBorders>
            <w:vAlign w:val="bottom"/>
          </w:tcPr>
          <w:p w14:paraId="70781E32" w14:textId="77777777" w:rsidR="00810BC5" w:rsidRPr="00A5606A" w:rsidRDefault="00810BC5" w:rsidP="00810BC5">
            <w:pPr>
              <w:ind w:left="-108"/>
              <w:rPr>
                <w:rFonts w:ascii="Arial" w:hAnsi="Arial" w:cs="Arial"/>
                <w:sz w:val="14"/>
                <w:szCs w:val="14"/>
              </w:rPr>
            </w:pPr>
            <w:r w:rsidRPr="00A5606A">
              <w:rPr>
                <w:rFonts w:ascii="Arial" w:hAnsi="Arial" w:cs="Arial"/>
                <w:sz w:val="14"/>
                <w:szCs w:val="14"/>
              </w:rPr>
              <w:t xml:space="preserve"> 2.9</w:t>
            </w:r>
          </w:p>
        </w:tc>
        <w:tc>
          <w:tcPr>
            <w:tcW w:w="6463" w:type="dxa"/>
            <w:tcBorders>
              <w:right w:val="single" w:sz="4" w:space="0" w:color="auto"/>
            </w:tcBorders>
          </w:tcPr>
          <w:p w14:paraId="4B2B47D1"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 xml:space="preserve">Diğer </w:t>
            </w:r>
          </w:p>
        </w:tc>
        <w:tc>
          <w:tcPr>
            <w:tcW w:w="854" w:type="dxa"/>
            <w:tcBorders>
              <w:left w:val="single" w:sz="4" w:space="0" w:color="auto"/>
              <w:right w:val="single" w:sz="4" w:space="0" w:color="auto"/>
            </w:tcBorders>
            <w:vAlign w:val="bottom"/>
          </w:tcPr>
          <w:p w14:paraId="566F0D3E" w14:textId="77777777" w:rsidR="00810BC5" w:rsidRPr="00A5606A" w:rsidRDefault="00810BC5" w:rsidP="00810BC5">
            <w:pPr>
              <w:ind w:left="-76"/>
              <w:jc w:val="center"/>
              <w:rPr>
                <w:rFonts w:ascii="Arial" w:eastAsia="Arial Unicode MS" w:hAnsi="Arial" w:cs="Arial"/>
                <w:b/>
                <w:bCs/>
                <w:noProof/>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7D5BE813" w14:textId="1911E1FE" w:rsidR="00810BC5" w:rsidRPr="00A5606A" w:rsidRDefault="00810BC5" w:rsidP="00810BC5">
            <w:pPr>
              <w:ind w:left="-210" w:right="33"/>
              <w:jc w:val="right"/>
              <w:rPr>
                <w:rFonts w:ascii="Arial" w:hAnsi="Arial" w:cs="Arial"/>
                <w:sz w:val="14"/>
                <w:szCs w:val="14"/>
              </w:rPr>
            </w:pPr>
            <w:r>
              <w:rPr>
                <w:rFonts w:ascii="Arial" w:hAnsi="Arial" w:cs="Arial"/>
                <w:sz w:val="14"/>
                <w:szCs w:val="14"/>
              </w:rPr>
              <w:t>-</w:t>
            </w:r>
          </w:p>
        </w:tc>
      </w:tr>
      <w:tr w:rsidR="00137883" w:rsidRPr="00A5606A" w14:paraId="723063C8" w14:textId="77777777" w:rsidTr="00AE44C5">
        <w:trPr>
          <w:trHeight w:val="113"/>
        </w:trPr>
        <w:tc>
          <w:tcPr>
            <w:tcW w:w="621" w:type="dxa"/>
            <w:tcBorders>
              <w:left w:val="single" w:sz="4" w:space="0" w:color="auto"/>
            </w:tcBorders>
            <w:vAlign w:val="bottom"/>
          </w:tcPr>
          <w:p w14:paraId="281B2A56" w14:textId="77777777" w:rsidR="00137883" w:rsidRPr="00A5606A" w:rsidRDefault="00137883" w:rsidP="00AE44C5">
            <w:pPr>
              <w:ind w:left="-108"/>
              <w:rPr>
                <w:rFonts w:ascii="Arial" w:hAnsi="Arial" w:cs="Arial"/>
                <w:sz w:val="14"/>
                <w:szCs w:val="14"/>
              </w:rPr>
            </w:pPr>
          </w:p>
        </w:tc>
        <w:tc>
          <w:tcPr>
            <w:tcW w:w="6463" w:type="dxa"/>
            <w:tcBorders>
              <w:right w:val="single" w:sz="4" w:space="0" w:color="auto"/>
            </w:tcBorders>
            <w:vAlign w:val="bottom"/>
          </w:tcPr>
          <w:p w14:paraId="3533E349" w14:textId="77777777" w:rsidR="00137883" w:rsidRPr="00A5606A" w:rsidRDefault="00137883" w:rsidP="00AE44C5">
            <w:pPr>
              <w:jc w:val="both"/>
              <w:rPr>
                <w:rFonts w:ascii="Arial" w:hAnsi="Arial" w:cs="Arial"/>
                <w:sz w:val="14"/>
                <w:szCs w:val="14"/>
              </w:rPr>
            </w:pPr>
          </w:p>
        </w:tc>
        <w:tc>
          <w:tcPr>
            <w:tcW w:w="854" w:type="dxa"/>
            <w:tcBorders>
              <w:left w:val="single" w:sz="4" w:space="0" w:color="auto"/>
              <w:right w:val="single" w:sz="4" w:space="0" w:color="auto"/>
            </w:tcBorders>
            <w:vAlign w:val="bottom"/>
          </w:tcPr>
          <w:p w14:paraId="22A32A48" w14:textId="77777777" w:rsidR="00137883" w:rsidRPr="00A5606A" w:rsidRDefault="00137883" w:rsidP="00AE44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14:paraId="6899DFED" w14:textId="77777777" w:rsidR="00137883" w:rsidRPr="00A5606A" w:rsidRDefault="00137883" w:rsidP="00AE44C5">
            <w:pPr>
              <w:ind w:left="-210" w:right="33"/>
              <w:jc w:val="right"/>
              <w:rPr>
                <w:rFonts w:ascii="Arial" w:hAnsi="Arial" w:cs="Arial"/>
                <w:sz w:val="14"/>
                <w:szCs w:val="14"/>
              </w:rPr>
            </w:pPr>
          </w:p>
        </w:tc>
      </w:tr>
      <w:tr w:rsidR="00137883" w:rsidRPr="00A5606A" w14:paraId="2DA3E1B7" w14:textId="77777777" w:rsidTr="00AE44C5">
        <w:trPr>
          <w:trHeight w:val="113"/>
        </w:trPr>
        <w:tc>
          <w:tcPr>
            <w:tcW w:w="621" w:type="dxa"/>
            <w:tcBorders>
              <w:left w:val="single" w:sz="4" w:space="0" w:color="auto"/>
            </w:tcBorders>
            <w:vAlign w:val="bottom"/>
          </w:tcPr>
          <w:p w14:paraId="4570E3F2" w14:textId="77777777" w:rsidR="00137883" w:rsidRPr="00A5606A" w:rsidRDefault="00137883" w:rsidP="00AE44C5">
            <w:pPr>
              <w:ind w:left="-108"/>
              <w:rPr>
                <w:rFonts w:ascii="Arial" w:hAnsi="Arial" w:cs="Arial"/>
                <w:b/>
                <w:bCs/>
                <w:sz w:val="14"/>
                <w:szCs w:val="14"/>
              </w:rPr>
            </w:pPr>
            <w:r w:rsidRPr="00A5606A">
              <w:rPr>
                <w:rFonts w:ascii="Arial" w:hAnsi="Arial" w:cs="Arial"/>
                <w:b/>
                <w:bCs/>
                <w:sz w:val="14"/>
                <w:szCs w:val="14"/>
              </w:rPr>
              <w:t xml:space="preserve"> C.</w:t>
            </w:r>
          </w:p>
        </w:tc>
        <w:tc>
          <w:tcPr>
            <w:tcW w:w="6463" w:type="dxa"/>
            <w:tcBorders>
              <w:right w:val="single" w:sz="4" w:space="0" w:color="auto"/>
            </w:tcBorders>
            <w:vAlign w:val="bottom"/>
          </w:tcPr>
          <w:p w14:paraId="16E59129" w14:textId="77777777" w:rsidR="00137883" w:rsidRPr="00A5606A" w:rsidRDefault="00137883" w:rsidP="00AE44C5">
            <w:pPr>
              <w:jc w:val="both"/>
              <w:rPr>
                <w:rFonts w:ascii="Arial" w:hAnsi="Arial" w:cs="Arial"/>
                <w:b/>
                <w:bCs/>
                <w:sz w:val="14"/>
                <w:szCs w:val="14"/>
              </w:rPr>
            </w:pPr>
            <w:r w:rsidRPr="00A5606A">
              <w:rPr>
                <w:rFonts w:ascii="Arial" w:hAnsi="Arial" w:cs="Arial"/>
                <w:b/>
                <w:bCs/>
                <w:sz w:val="14"/>
                <w:szCs w:val="14"/>
              </w:rPr>
              <w:t>FİNANSMAN FAALİYETLERİNE İLİŞKİN NAKİT AKIŞLARI</w:t>
            </w:r>
          </w:p>
        </w:tc>
        <w:tc>
          <w:tcPr>
            <w:tcW w:w="854" w:type="dxa"/>
            <w:tcBorders>
              <w:left w:val="single" w:sz="4" w:space="0" w:color="auto"/>
              <w:right w:val="single" w:sz="4" w:space="0" w:color="auto"/>
            </w:tcBorders>
            <w:vAlign w:val="bottom"/>
          </w:tcPr>
          <w:p w14:paraId="7FFE87FD" w14:textId="77777777" w:rsidR="00137883" w:rsidRPr="00A5606A" w:rsidRDefault="00137883" w:rsidP="00AE44C5">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14:paraId="62B3FAA8" w14:textId="77777777" w:rsidR="00137883" w:rsidRPr="00A5606A" w:rsidRDefault="00137883" w:rsidP="00AE44C5">
            <w:pPr>
              <w:ind w:left="-210" w:right="33"/>
              <w:jc w:val="right"/>
              <w:rPr>
                <w:rFonts w:ascii="Arial" w:hAnsi="Arial" w:cs="Arial"/>
                <w:sz w:val="14"/>
                <w:szCs w:val="14"/>
              </w:rPr>
            </w:pPr>
          </w:p>
        </w:tc>
      </w:tr>
      <w:tr w:rsidR="00137883" w:rsidRPr="00A5606A" w14:paraId="5A76CEB6" w14:textId="77777777" w:rsidTr="00AE44C5">
        <w:trPr>
          <w:trHeight w:val="113"/>
        </w:trPr>
        <w:tc>
          <w:tcPr>
            <w:tcW w:w="621" w:type="dxa"/>
            <w:tcBorders>
              <w:left w:val="single" w:sz="4" w:space="0" w:color="auto"/>
            </w:tcBorders>
            <w:vAlign w:val="bottom"/>
          </w:tcPr>
          <w:p w14:paraId="0316E56D" w14:textId="77777777" w:rsidR="00137883" w:rsidRPr="00A5606A" w:rsidRDefault="00137883" w:rsidP="00AE44C5">
            <w:pPr>
              <w:ind w:left="-108"/>
              <w:rPr>
                <w:rFonts w:ascii="Arial" w:hAnsi="Arial" w:cs="Arial"/>
                <w:b/>
                <w:bCs/>
                <w:sz w:val="14"/>
                <w:szCs w:val="14"/>
              </w:rPr>
            </w:pPr>
          </w:p>
        </w:tc>
        <w:tc>
          <w:tcPr>
            <w:tcW w:w="6463" w:type="dxa"/>
            <w:tcBorders>
              <w:right w:val="single" w:sz="4" w:space="0" w:color="auto"/>
            </w:tcBorders>
            <w:vAlign w:val="bottom"/>
          </w:tcPr>
          <w:p w14:paraId="206C4610" w14:textId="77777777" w:rsidR="00137883" w:rsidRPr="00A5606A" w:rsidRDefault="00137883" w:rsidP="00AE44C5">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74C8A7E2" w14:textId="77777777" w:rsidR="00137883" w:rsidRPr="00A5606A" w:rsidRDefault="00137883" w:rsidP="00AE44C5">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14:paraId="50DD724D" w14:textId="77777777" w:rsidR="00137883" w:rsidRPr="00A5606A" w:rsidRDefault="00137883" w:rsidP="00AE44C5">
            <w:pPr>
              <w:ind w:left="-210" w:right="33"/>
              <w:jc w:val="right"/>
              <w:rPr>
                <w:rFonts w:ascii="Arial" w:hAnsi="Arial" w:cs="Arial"/>
                <w:sz w:val="14"/>
                <w:szCs w:val="14"/>
              </w:rPr>
            </w:pPr>
          </w:p>
        </w:tc>
      </w:tr>
      <w:tr w:rsidR="00137883" w:rsidRPr="00A5606A" w14:paraId="74A86184" w14:textId="77777777" w:rsidTr="00AE44C5">
        <w:trPr>
          <w:trHeight w:val="113"/>
        </w:trPr>
        <w:tc>
          <w:tcPr>
            <w:tcW w:w="621" w:type="dxa"/>
            <w:tcBorders>
              <w:left w:val="single" w:sz="4" w:space="0" w:color="auto"/>
            </w:tcBorders>
            <w:vAlign w:val="bottom"/>
          </w:tcPr>
          <w:p w14:paraId="1AE4F4AF" w14:textId="77777777" w:rsidR="00137883" w:rsidRPr="00A5606A" w:rsidRDefault="00137883" w:rsidP="00AE44C5">
            <w:pPr>
              <w:ind w:left="-108"/>
              <w:rPr>
                <w:rFonts w:ascii="Arial" w:hAnsi="Arial" w:cs="Arial"/>
                <w:b/>
                <w:sz w:val="14"/>
                <w:szCs w:val="14"/>
              </w:rPr>
            </w:pPr>
            <w:r w:rsidRPr="00A5606A">
              <w:rPr>
                <w:rFonts w:ascii="Arial" w:hAnsi="Arial" w:cs="Arial"/>
                <w:b/>
                <w:bCs/>
                <w:sz w:val="14"/>
                <w:szCs w:val="14"/>
              </w:rPr>
              <w:t xml:space="preserve"> III.</w:t>
            </w:r>
          </w:p>
        </w:tc>
        <w:tc>
          <w:tcPr>
            <w:tcW w:w="6463" w:type="dxa"/>
            <w:tcBorders>
              <w:right w:val="single" w:sz="4" w:space="0" w:color="auto"/>
            </w:tcBorders>
            <w:vAlign w:val="bottom"/>
          </w:tcPr>
          <w:p w14:paraId="5C8BABDF" w14:textId="77777777" w:rsidR="00137883" w:rsidRPr="00A5606A" w:rsidRDefault="00137883" w:rsidP="00AE44C5">
            <w:pPr>
              <w:jc w:val="both"/>
              <w:rPr>
                <w:rFonts w:ascii="Arial" w:hAnsi="Arial" w:cs="Arial"/>
                <w:b/>
                <w:sz w:val="14"/>
                <w:szCs w:val="14"/>
              </w:rPr>
            </w:pPr>
            <w:r w:rsidRPr="00A5606A">
              <w:rPr>
                <w:rFonts w:ascii="Arial" w:hAnsi="Arial" w:cs="Arial"/>
                <w:b/>
                <w:sz w:val="14"/>
                <w:szCs w:val="14"/>
              </w:rPr>
              <w:t>Finansman Faaliyetlerinden Sağlanan Net Nakit</w:t>
            </w:r>
          </w:p>
        </w:tc>
        <w:tc>
          <w:tcPr>
            <w:tcW w:w="854" w:type="dxa"/>
            <w:tcBorders>
              <w:left w:val="single" w:sz="4" w:space="0" w:color="auto"/>
              <w:right w:val="single" w:sz="4" w:space="0" w:color="auto"/>
            </w:tcBorders>
            <w:vAlign w:val="bottom"/>
          </w:tcPr>
          <w:p w14:paraId="754D8318" w14:textId="77777777" w:rsidR="00137883" w:rsidRPr="00A5606A" w:rsidRDefault="00137883" w:rsidP="00AE44C5">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14:paraId="39AB1DF0" w14:textId="2B86EA76" w:rsidR="00137883" w:rsidRPr="00A5606A" w:rsidRDefault="00810BC5" w:rsidP="00AE44C5">
            <w:pPr>
              <w:ind w:left="-210" w:right="33"/>
              <w:jc w:val="right"/>
              <w:rPr>
                <w:rFonts w:ascii="Arial" w:hAnsi="Arial" w:cs="Arial"/>
                <w:b/>
                <w:sz w:val="14"/>
                <w:szCs w:val="14"/>
              </w:rPr>
            </w:pPr>
            <w:r w:rsidRPr="00810BC5">
              <w:rPr>
                <w:rFonts w:ascii="Arial" w:hAnsi="Arial" w:cs="Arial"/>
                <w:b/>
                <w:sz w:val="14"/>
                <w:szCs w:val="14"/>
              </w:rPr>
              <w:t>(199.744)</w:t>
            </w:r>
          </w:p>
        </w:tc>
      </w:tr>
      <w:tr w:rsidR="00137883" w:rsidRPr="00A5606A" w14:paraId="33E79E94" w14:textId="77777777" w:rsidTr="00AE44C5">
        <w:trPr>
          <w:trHeight w:val="113"/>
        </w:trPr>
        <w:tc>
          <w:tcPr>
            <w:tcW w:w="621" w:type="dxa"/>
            <w:tcBorders>
              <w:left w:val="single" w:sz="4" w:space="0" w:color="auto"/>
            </w:tcBorders>
            <w:vAlign w:val="bottom"/>
          </w:tcPr>
          <w:p w14:paraId="7AB20347" w14:textId="77777777" w:rsidR="00137883" w:rsidRPr="00A5606A" w:rsidRDefault="00137883" w:rsidP="00AE44C5">
            <w:pPr>
              <w:ind w:left="-108"/>
              <w:rPr>
                <w:rFonts w:ascii="Arial" w:hAnsi="Arial" w:cs="Arial"/>
                <w:b/>
                <w:bCs/>
                <w:sz w:val="14"/>
                <w:szCs w:val="14"/>
              </w:rPr>
            </w:pPr>
          </w:p>
        </w:tc>
        <w:tc>
          <w:tcPr>
            <w:tcW w:w="6463" w:type="dxa"/>
            <w:tcBorders>
              <w:right w:val="single" w:sz="4" w:space="0" w:color="auto"/>
            </w:tcBorders>
            <w:vAlign w:val="bottom"/>
          </w:tcPr>
          <w:p w14:paraId="1A34C497" w14:textId="77777777" w:rsidR="00137883" w:rsidRPr="00A5606A" w:rsidRDefault="00137883" w:rsidP="00AE44C5">
            <w:pPr>
              <w:jc w:val="both"/>
              <w:rPr>
                <w:rFonts w:ascii="Arial" w:hAnsi="Arial" w:cs="Arial"/>
                <w:b/>
                <w:sz w:val="14"/>
                <w:szCs w:val="14"/>
              </w:rPr>
            </w:pPr>
          </w:p>
        </w:tc>
        <w:tc>
          <w:tcPr>
            <w:tcW w:w="854" w:type="dxa"/>
            <w:tcBorders>
              <w:left w:val="single" w:sz="4" w:space="0" w:color="auto"/>
              <w:right w:val="single" w:sz="4" w:space="0" w:color="auto"/>
            </w:tcBorders>
            <w:vAlign w:val="bottom"/>
          </w:tcPr>
          <w:p w14:paraId="756689D4" w14:textId="77777777" w:rsidR="00137883" w:rsidRPr="00A5606A" w:rsidRDefault="00137883" w:rsidP="00AE44C5">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14:paraId="79C273F6" w14:textId="77777777" w:rsidR="00137883" w:rsidRPr="00A5606A" w:rsidRDefault="00137883" w:rsidP="00AE44C5">
            <w:pPr>
              <w:ind w:left="-210" w:right="33"/>
              <w:jc w:val="right"/>
              <w:rPr>
                <w:rFonts w:ascii="Arial" w:hAnsi="Arial" w:cs="Arial"/>
                <w:b/>
                <w:sz w:val="14"/>
                <w:szCs w:val="14"/>
              </w:rPr>
            </w:pPr>
          </w:p>
        </w:tc>
      </w:tr>
      <w:tr w:rsidR="00810BC5" w:rsidRPr="00A5606A" w14:paraId="5B927705" w14:textId="77777777" w:rsidTr="00810BC5">
        <w:trPr>
          <w:trHeight w:val="113"/>
        </w:trPr>
        <w:tc>
          <w:tcPr>
            <w:tcW w:w="621" w:type="dxa"/>
            <w:tcBorders>
              <w:left w:val="single" w:sz="4" w:space="0" w:color="auto"/>
            </w:tcBorders>
            <w:vAlign w:val="bottom"/>
          </w:tcPr>
          <w:p w14:paraId="57BB5121" w14:textId="77777777" w:rsidR="00810BC5" w:rsidRPr="00A5606A" w:rsidRDefault="00810BC5" w:rsidP="00810BC5">
            <w:pPr>
              <w:ind w:left="-108"/>
              <w:rPr>
                <w:rFonts w:ascii="Arial" w:hAnsi="Arial" w:cs="Arial"/>
                <w:b/>
                <w:bCs/>
                <w:sz w:val="14"/>
                <w:szCs w:val="14"/>
              </w:rPr>
            </w:pPr>
            <w:r w:rsidRPr="00A5606A">
              <w:rPr>
                <w:rFonts w:ascii="Arial" w:hAnsi="Arial" w:cs="Arial"/>
                <w:sz w:val="14"/>
                <w:szCs w:val="14"/>
              </w:rPr>
              <w:t xml:space="preserve"> 3.1</w:t>
            </w:r>
          </w:p>
        </w:tc>
        <w:tc>
          <w:tcPr>
            <w:tcW w:w="6463" w:type="dxa"/>
            <w:tcBorders>
              <w:right w:val="single" w:sz="4" w:space="0" w:color="auto"/>
            </w:tcBorders>
            <w:vAlign w:val="bottom"/>
          </w:tcPr>
          <w:p w14:paraId="48245620"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Krediler ve İhraç Edilen Menkul Değerlerden Sağlanan Nakit</w:t>
            </w:r>
          </w:p>
        </w:tc>
        <w:tc>
          <w:tcPr>
            <w:tcW w:w="854" w:type="dxa"/>
            <w:tcBorders>
              <w:left w:val="single" w:sz="4" w:space="0" w:color="auto"/>
              <w:right w:val="single" w:sz="4" w:space="0" w:color="auto"/>
            </w:tcBorders>
            <w:vAlign w:val="bottom"/>
          </w:tcPr>
          <w:p w14:paraId="3508DC1F" w14:textId="77777777" w:rsidR="00810BC5" w:rsidRPr="00A5606A" w:rsidRDefault="00810BC5" w:rsidP="00810B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2FF16A94" w14:textId="78435A70" w:rsidR="00810BC5" w:rsidRPr="00A5606A" w:rsidRDefault="00810BC5" w:rsidP="00810BC5">
            <w:pPr>
              <w:ind w:left="-210" w:right="33"/>
              <w:jc w:val="right"/>
              <w:rPr>
                <w:rFonts w:ascii="Arial" w:hAnsi="Arial" w:cs="Arial"/>
                <w:sz w:val="14"/>
                <w:szCs w:val="14"/>
              </w:rPr>
            </w:pPr>
            <w:r w:rsidRPr="00810BC5">
              <w:rPr>
                <w:rFonts w:ascii="Arial" w:hAnsi="Arial" w:cs="Arial"/>
                <w:sz w:val="14"/>
                <w:szCs w:val="14"/>
              </w:rPr>
              <w:t>1.276.321</w:t>
            </w:r>
          </w:p>
        </w:tc>
      </w:tr>
      <w:tr w:rsidR="00810BC5" w:rsidRPr="00A5606A" w14:paraId="005C5CB5" w14:textId="77777777" w:rsidTr="00810BC5">
        <w:trPr>
          <w:trHeight w:val="113"/>
        </w:trPr>
        <w:tc>
          <w:tcPr>
            <w:tcW w:w="621" w:type="dxa"/>
            <w:tcBorders>
              <w:left w:val="single" w:sz="4" w:space="0" w:color="auto"/>
            </w:tcBorders>
            <w:vAlign w:val="bottom"/>
          </w:tcPr>
          <w:p w14:paraId="1CECF10E" w14:textId="77777777" w:rsidR="00810BC5" w:rsidRPr="00A5606A" w:rsidRDefault="00810BC5" w:rsidP="00810BC5">
            <w:pPr>
              <w:ind w:left="-108"/>
              <w:rPr>
                <w:rFonts w:ascii="Arial" w:hAnsi="Arial" w:cs="Arial"/>
                <w:sz w:val="14"/>
                <w:szCs w:val="14"/>
              </w:rPr>
            </w:pPr>
            <w:r w:rsidRPr="00A5606A">
              <w:rPr>
                <w:rFonts w:ascii="Arial" w:hAnsi="Arial" w:cs="Arial"/>
                <w:sz w:val="14"/>
                <w:szCs w:val="14"/>
              </w:rPr>
              <w:t xml:space="preserve"> 3.2</w:t>
            </w:r>
          </w:p>
        </w:tc>
        <w:tc>
          <w:tcPr>
            <w:tcW w:w="6463" w:type="dxa"/>
            <w:tcBorders>
              <w:right w:val="single" w:sz="4" w:space="0" w:color="auto"/>
            </w:tcBorders>
            <w:vAlign w:val="bottom"/>
          </w:tcPr>
          <w:p w14:paraId="48E871B0"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Krediler ve İhraç Edilen Menkul Değerlerden Kaynaklanan Nakit Çıkışı</w:t>
            </w:r>
          </w:p>
        </w:tc>
        <w:tc>
          <w:tcPr>
            <w:tcW w:w="854" w:type="dxa"/>
            <w:tcBorders>
              <w:left w:val="single" w:sz="4" w:space="0" w:color="auto"/>
              <w:right w:val="single" w:sz="4" w:space="0" w:color="auto"/>
            </w:tcBorders>
            <w:vAlign w:val="bottom"/>
          </w:tcPr>
          <w:p w14:paraId="185E5158" w14:textId="77777777" w:rsidR="00810BC5" w:rsidRPr="00A5606A" w:rsidRDefault="00810BC5" w:rsidP="00810B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75635FBA" w14:textId="4AF16CA7" w:rsidR="00810BC5" w:rsidRPr="00A5606A" w:rsidRDefault="00810BC5" w:rsidP="00810BC5">
            <w:pPr>
              <w:ind w:left="-210" w:right="33"/>
              <w:jc w:val="right"/>
              <w:rPr>
                <w:rFonts w:ascii="Arial" w:hAnsi="Arial" w:cs="Arial"/>
                <w:sz w:val="14"/>
                <w:szCs w:val="14"/>
              </w:rPr>
            </w:pPr>
            <w:r w:rsidRPr="00810BC5">
              <w:rPr>
                <w:rFonts w:ascii="Arial" w:hAnsi="Arial" w:cs="Arial"/>
                <w:sz w:val="14"/>
                <w:szCs w:val="14"/>
              </w:rPr>
              <w:t>(2.206.785)</w:t>
            </w:r>
          </w:p>
        </w:tc>
      </w:tr>
      <w:tr w:rsidR="00810BC5" w:rsidRPr="00A5606A" w14:paraId="4DB99C81" w14:textId="77777777" w:rsidTr="00810BC5">
        <w:trPr>
          <w:trHeight w:val="113"/>
        </w:trPr>
        <w:tc>
          <w:tcPr>
            <w:tcW w:w="621" w:type="dxa"/>
            <w:tcBorders>
              <w:left w:val="single" w:sz="4" w:space="0" w:color="auto"/>
            </w:tcBorders>
            <w:vAlign w:val="bottom"/>
          </w:tcPr>
          <w:p w14:paraId="725D4239" w14:textId="77777777" w:rsidR="00810BC5" w:rsidRPr="00A5606A" w:rsidRDefault="00810BC5" w:rsidP="00810BC5">
            <w:pPr>
              <w:ind w:left="-108"/>
              <w:rPr>
                <w:rFonts w:ascii="Arial" w:hAnsi="Arial" w:cs="Arial"/>
                <w:sz w:val="14"/>
                <w:szCs w:val="14"/>
              </w:rPr>
            </w:pPr>
            <w:r w:rsidRPr="00A5606A">
              <w:rPr>
                <w:rFonts w:ascii="Arial" w:hAnsi="Arial" w:cs="Arial"/>
                <w:sz w:val="14"/>
                <w:szCs w:val="14"/>
              </w:rPr>
              <w:t xml:space="preserve"> 3.3</w:t>
            </w:r>
          </w:p>
        </w:tc>
        <w:tc>
          <w:tcPr>
            <w:tcW w:w="6463" w:type="dxa"/>
            <w:tcBorders>
              <w:right w:val="single" w:sz="4" w:space="0" w:color="auto"/>
            </w:tcBorders>
            <w:vAlign w:val="bottom"/>
          </w:tcPr>
          <w:p w14:paraId="7EC286EE"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İhraç Edilen Sermaye Araçları</w:t>
            </w:r>
          </w:p>
        </w:tc>
        <w:tc>
          <w:tcPr>
            <w:tcW w:w="854" w:type="dxa"/>
            <w:tcBorders>
              <w:left w:val="single" w:sz="4" w:space="0" w:color="auto"/>
              <w:right w:val="single" w:sz="4" w:space="0" w:color="auto"/>
            </w:tcBorders>
            <w:vAlign w:val="bottom"/>
          </w:tcPr>
          <w:p w14:paraId="07BF5B37" w14:textId="77777777" w:rsidR="00810BC5" w:rsidRPr="00A5606A" w:rsidRDefault="00810BC5" w:rsidP="00810B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531AFF1B" w14:textId="2F8DF0B8" w:rsidR="00810BC5" w:rsidRPr="00A5606A" w:rsidRDefault="00810BC5" w:rsidP="00810BC5">
            <w:pPr>
              <w:ind w:left="-210" w:right="33"/>
              <w:jc w:val="right"/>
              <w:rPr>
                <w:rFonts w:ascii="Arial" w:hAnsi="Arial" w:cs="Arial"/>
                <w:sz w:val="14"/>
                <w:szCs w:val="14"/>
              </w:rPr>
            </w:pPr>
            <w:r>
              <w:rPr>
                <w:rFonts w:ascii="Arial" w:hAnsi="Arial" w:cs="Arial"/>
                <w:sz w:val="14"/>
                <w:szCs w:val="14"/>
              </w:rPr>
              <w:t>-</w:t>
            </w:r>
          </w:p>
        </w:tc>
      </w:tr>
      <w:tr w:rsidR="00810BC5" w:rsidRPr="00A5606A" w14:paraId="0B28A0E5" w14:textId="77777777" w:rsidTr="00810BC5">
        <w:trPr>
          <w:trHeight w:val="113"/>
        </w:trPr>
        <w:tc>
          <w:tcPr>
            <w:tcW w:w="621" w:type="dxa"/>
            <w:tcBorders>
              <w:left w:val="single" w:sz="4" w:space="0" w:color="auto"/>
            </w:tcBorders>
            <w:vAlign w:val="bottom"/>
          </w:tcPr>
          <w:p w14:paraId="64B5D7B4" w14:textId="77777777" w:rsidR="00810BC5" w:rsidRPr="00A5606A" w:rsidRDefault="00810BC5" w:rsidP="00810BC5">
            <w:pPr>
              <w:ind w:left="-108"/>
              <w:rPr>
                <w:rFonts w:ascii="Arial" w:hAnsi="Arial" w:cs="Arial"/>
                <w:sz w:val="14"/>
                <w:szCs w:val="14"/>
              </w:rPr>
            </w:pPr>
            <w:r w:rsidRPr="00A5606A">
              <w:rPr>
                <w:rFonts w:ascii="Arial" w:hAnsi="Arial" w:cs="Arial"/>
                <w:sz w:val="14"/>
                <w:szCs w:val="14"/>
              </w:rPr>
              <w:t xml:space="preserve"> 3.4</w:t>
            </w:r>
          </w:p>
        </w:tc>
        <w:tc>
          <w:tcPr>
            <w:tcW w:w="6463" w:type="dxa"/>
            <w:tcBorders>
              <w:right w:val="single" w:sz="4" w:space="0" w:color="auto"/>
            </w:tcBorders>
            <w:vAlign w:val="bottom"/>
          </w:tcPr>
          <w:p w14:paraId="2F21023D"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Temettü Ödemeleri</w:t>
            </w:r>
          </w:p>
        </w:tc>
        <w:tc>
          <w:tcPr>
            <w:tcW w:w="854" w:type="dxa"/>
            <w:tcBorders>
              <w:left w:val="single" w:sz="4" w:space="0" w:color="auto"/>
              <w:right w:val="single" w:sz="4" w:space="0" w:color="auto"/>
            </w:tcBorders>
            <w:vAlign w:val="bottom"/>
          </w:tcPr>
          <w:p w14:paraId="205F9C94" w14:textId="77777777" w:rsidR="00810BC5" w:rsidRPr="00A5606A" w:rsidRDefault="00810BC5" w:rsidP="00810B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0F069902" w14:textId="4104A689" w:rsidR="00810BC5" w:rsidRPr="00A5606A" w:rsidRDefault="00810BC5" w:rsidP="00810BC5">
            <w:pPr>
              <w:ind w:left="-210" w:right="33"/>
              <w:jc w:val="right"/>
              <w:rPr>
                <w:rFonts w:ascii="Arial" w:hAnsi="Arial" w:cs="Arial"/>
                <w:sz w:val="14"/>
                <w:szCs w:val="14"/>
              </w:rPr>
            </w:pPr>
            <w:r w:rsidRPr="00810BC5">
              <w:rPr>
                <w:rFonts w:ascii="Arial" w:hAnsi="Arial" w:cs="Arial"/>
                <w:sz w:val="14"/>
                <w:szCs w:val="14"/>
              </w:rPr>
              <w:t>(45.000)</w:t>
            </w:r>
          </w:p>
        </w:tc>
      </w:tr>
      <w:tr w:rsidR="00810BC5" w:rsidRPr="00A5606A" w14:paraId="3B290B8D" w14:textId="77777777" w:rsidTr="00810BC5">
        <w:trPr>
          <w:trHeight w:val="113"/>
        </w:trPr>
        <w:tc>
          <w:tcPr>
            <w:tcW w:w="621" w:type="dxa"/>
            <w:tcBorders>
              <w:left w:val="single" w:sz="4" w:space="0" w:color="auto"/>
            </w:tcBorders>
            <w:vAlign w:val="bottom"/>
          </w:tcPr>
          <w:p w14:paraId="30B12964" w14:textId="77777777" w:rsidR="00810BC5" w:rsidRPr="00A5606A" w:rsidRDefault="00810BC5" w:rsidP="00810BC5">
            <w:pPr>
              <w:ind w:left="-108"/>
              <w:rPr>
                <w:rFonts w:ascii="Arial" w:hAnsi="Arial" w:cs="Arial"/>
                <w:sz w:val="14"/>
                <w:szCs w:val="14"/>
              </w:rPr>
            </w:pPr>
            <w:r w:rsidRPr="00A5606A">
              <w:rPr>
                <w:rFonts w:ascii="Arial" w:hAnsi="Arial" w:cs="Arial"/>
                <w:sz w:val="14"/>
                <w:szCs w:val="14"/>
              </w:rPr>
              <w:t xml:space="preserve"> 3.5</w:t>
            </w:r>
          </w:p>
        </w:tc>
        <w:tc>
          <w:tcPr>
            <w:tcW w:w="6463" w:type="dxa"/>
            <w:tcBorders>
              <w:right w:val="single" w:sz="4" w:space="0" w:color="auto"/>
            </w:tcBorders>
            <w:vAlign w:val="bottom"/>
          </w:tcPr>
          <w:p w14:paraId="178D9DA6"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Finansal Kiralamaya İlişkin Ödemeler</w:t>
            </w:r>
          </w:p>
        </w:tc>
        <w:tc>
          <w:tcPr>
            <w:tcW w:w="854" w:type="dxa"/>
            <w:tcBorders>
              <w:left w:val="single" w:sz="4" w:space="0" w:color="auto"/>
              <w:right w:val="single" w:sz="4" w:space="0" w:color="auto"/>
            </w:tcBorders>
            <w:vAlign w:val="bottom"/>
          </w:tcPr>
          <w:p w14:paraId="2EE5A540" w14:textId="77777777" w:rsidR="00810BC5" w:rsidRPr="00A5606A" w:rsidRDefault="00810BC5" w:rsidP="00810B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3B0147B7" w14:textId="61D6671C" w:rsidR="00810BC5" w:rsidRPr="00A5606A" w:rsidRDefault="00810BC5" w:rsidP="00810BC5">
            <w:pPr>
              <w:ind w:left="-210" w:right="33"/>
              <w:jc w:val="right"/>
              <w:rPr>
                <w:rFonts w:ascii="Arial" w:hAnsi="Arial" w:cs="Arial"/>
                <w:sz w:val="14"/>
                <w:szCs w:val="14"/>
              </w:rPr>
            </w:pPr>
            <w:r>
              <w:rPr>
                <w:rFonts w:ascii="Arial" w:hAnsi="Arial" w:cs="Arial"/>
                <w:sz w:val="14"/>
                <w:szCs w:val="14"/>
              </w:rPr>
              <w:t>-</w:t>
            </w:r>
          </w:p>
        </w:tc>
      </w:tr>
      <w:tr w:rsidR="00810BC5" w:rsidRPr="00A5606A" w14:paraId="1C15F5FF" w14:textId="77777777" w:rsidTr="00810BC5">
        <w:trPr>
          <w:trHeight w:val="113"/>
        </w:trPr>
        <w:tc>
          <w:tcPr>
            <w:tcW w:w="621" w:type="dxa"/>
            <w:tcBorders>
              <w:left w:val="single" w:sz="4" w:space="0" w:color="auto"/>
            </w:tcBorders>
            <w:vAlign w:val="bottom"/>
          </w:tcPr>
          <w:p w14:paraId="30ACF26C" w14:textId="77777777" w:rsidR="00810BC5" w:rsidRPr="00A5606A" w:rsidRDefault="00810BC5" w:rsidP="00810BC5">
            <w:pPr>
              <w:ind w:left="-108"/>
              <w:rPr>
                <w:rFonts w:ascii="Arial" w:hAnsi="Arial" w:cs="Arial"/>
                <w:sz w:val="14"/>
                <w:szCs w:val="14"/>
              </w:rPr>
            </w:pPr>
            <w:r w:rsidRPr="00A5606A">
              <w:rPr>
                <w:rFonts w:ascii="Arial" w:hAnsi="Arial" w:cs="Arial"/>
                <w:sz w:val="14"/>
                <w:szCs w:val="14"/>
              </w:rPr>
              <w:t xml:space="preserve"> 3.6</w:t>
            </w:r>
          </w:p>
        </w:tc>
        <w:tc>
          <w:tcPr>
            <w:tcW w:w="6463" w:type="dxa"/>
            <w:tcBorders>
              <w:right w:val="single" w:sz="4" w:space="0" w:color="auto"/>
            </w:tcBorders>
            <w:vAlign w:val="bottom"/>
          </w:tcPr>
          <w:p w14:paraId="75DCD6AC" w14:textId="77777777" w:rsidR="00810BC5" w:rsidRPr="00A5606A" w:rsidRDefault="00810BC5" w:rsidP="00810BC5">
            <w:pPr>
              <w:jc w:val="both"/>
              <w:rPr>
                <w:rFonts w:ascii="Arial" w:hAnsi="Arial" w:cs="Arial"/>
                <w:sz w:val="14"/>
                <w:szCs w:val="14"/>
              </w:rPr>
            </w:pPr>
            <w:r w:rsidRPr="00A5606A">
              <w:rPr>
                <w:rFonts w:ascii="Arial" w:hAnsi="Arial" w:cs="Arial"/>
                <w:sz w:val="14"/>
                <w:szCs w:val="14"/>
              </w:rPr>
              <w:t>Diğer</w:t>
            </w:r>
          </w:p>
        </w:tc>
        <w:tc>
          <w:tcPr>
            <w:tcW w:w="854" w:type="dxa"/>
            <w:tcBorders>
              <w:left w:val="single" w:sz="4" w:space="0" w:color="auto"/>
              <w:right w:val="single" w:sz="4" w:space="0" w:color="auto"/>
            </w:tcBorders>
            <w:vAlign w:val="bottom"/>
          </w:tcPr>
          <w:p w14:paraId="34248297" w14:textId="77777777" w:rsidR="00810BC5" w:rsidRPr="00A5606A" w:rsidRDefault="00810BC5" w:rsidP="00810B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77B2A94D" w14:textId="3E57D6EF" w:rsidR="00810BC5" w:rsidRPr="00A5606A" w:rsidRDefault="00810BC5" w:rsidP="00810BC5">
            <w:pPr>
              <w:ind w:left="-210" w:right="33"/>
              <w:jc w:val="right"/>
              <w:rPr>
                <w:rFonts w:ascii="Arial" w:hAnsi="Arial" w:cs="Arial"/>
                <w:sz w:val="14"/>
                <w:szCs w:val="14"/>
              </w:rPr>
            </w:pPr>
            <w:r w:rsidRPr="00810BC5">
              <w:rPr>
                <w:rFonts w:ascii="Arial" w:hAnsi="Arial" w:cs="Arial"/>
                <w:sz w:val="14"/>
                <w:szCs w:val="14"/>
              </w:rPr>
              <w:t>775.720</w:t>
            </w:r>
          </w:p>
        </w:tc>
      </w:tr>
      <w:tr w:rsidR="00810BC5" w:rsidRPr="00A5606A" w14:paraId="4080E4E4" w14:textId="77777777" w:rsidTr="00810BC5">
        <w:trPr>
          <w:trHeight w:val="113"/>
        </w:trPr>
        <w:tc>
          <w:tcPr>
            <w:tcW w:w="621" w:type="dxa"/>
            <w:tcBorders>
              <w:left w:val="single" w:sz="4" w:space="0" w:color="auto"/>
            </w:tcBorders>
            <w:vAlign w:val="bottom"/>
          </w:tcPr>
          <w:p w14:paraId="118AF767" w14:textId="77777777" w:rsidR="00810BC5" w:rsidRPr="00A5606A" w:rsidRDefault="00810BC5" w:rsidP="00810BC5">
            <w:pPr>
              <w:ind w:left="-108"/>
              <w:rPr>
                <w:rFonts w:ascii="Arial" w:hAnsi="Arial" w:cs="Arial"/>
                <w:sz w:val="14"/>
                <w:szCs w:val="14"/>
              </w:rPr>
            </w:pPr>
          </w:p>
        </w:tc>
        <w:tc>
          <w:tcPr>
            <w:tcW w:w="6463" w:type="dxa"/>
            <w:tcBorders>
              <w:right w:val="single" w:sz="4" w:space="0" w:color="auto"/>
            </w:tcBorders>
            <w:vAlign w:val="bottom"/>
          </w:tcPr>
          <w:p w14:paraId="1B41F400" w14:textId="77777777" w:rsidR="00810BC5" w:rsidRPr="00A5606A" w:rsidRDefault="00810BC5" w:rsidP="00810BC5">
            <w:pPr>
              <w:jc w:val="both"/>
              <w:rPr>
                <w:rFonts w:ascii="Arial" w:hAnsi="Arial" w:cs="Arial"/>
                <w:sz w:val="14"/>
                <w:szCs w:val="14"/>
              </w:rPr>
            </w:pPr>
          </w:p>
        </w:tc>
        <w:tc>
          <w:tcPr>
            <w:tcW w:w="854" w:type="dxa"/>
            <w:tcBorders>
              <w:left w:val="single" w:sz="4" w:space="0" w:color="auto"/>
              <w:right w:val="single" w:sz="4" w:space="0" w:color="auto"/>
            </w:tcBorders>
            <w:vAlign w:val="bottom"/>
          </w:tcPr>
          <w:p w14:paraId="4C3A65B6" w14:textId="77777777" w:rsidR="00810BC5" w:rsidRPr="00A5606A" w:rsidRDefault="00810BC5" w:rsidP="00810B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775CDC6B" w14:textId="77777777" w:rsidR="00810BC5" w:rsidRPr="00A5606A" w:rsidRDefault="00810BC5" w:rsidP="00810BC5">
            <w:pPr>
              <w:ind w:left="-210" w:right="33"/>
              <w:jc w:val="right"/>
              <w:rPr>
                <w:rFonts w:ascii="Arial" w:hAnsi="Arial" w:cs="Arial"/>
                <w:sz w:val="14"/>
                <w:szCs w:val="14"/>
              </w:rPr>
            </w:pPr>
          </w:p>
        </w:tc>
      </w:tr>
      <w:tr w:rsidR="00810BC5" w:rsidRPr="00A5606A" w14:paraId="1EFB2F2D" w14:textId="77777777" w:rsidTr="00810BC5">
        <w:trPr>
          <w:trHeight w:val="113"/>
        </w:trPr>
        <w:tc>
          <w:tcPr>
            <w:tcW w:w="621" w:type="dxa"/>
            <w:tcBorders>
              <w:left w:val="single" w:sz="4" w:space="0" w:color="auto"/>
            </w:tcBorders>
            <w:vAlign w:val="bottom"/>
          </w:tcPr>
          <w:p w14:paraId="2BD9C796" w14:textId="77777777" w:rsidR="00810BC5" w:rsidRPr="00A5606A" w:rsidRDefault="00810BC5" w:rsidP="00810BC5">
            <w:pPr>
              <w:ind w:left="-108"/>
              <w:rPr>
                <w:rFonts w:ascii="Arial" w:hAnsi="Arial" w:cs="Arial"/>
                <w:sz w:val="14"/>
                <w:szCs w:val="14"/>
              </w:rPr>
            </w:pPr>
            <w:r w:rsidRPr="00A5606A">
              <w:rPr>
                <w:rFonts w:ascii="Arial" w:hAnsi="Arial" w:cs="Arial"/>
                <w:b/>
                <w:bCs/>
                <w:sz w:val="14"/>
                <w:szCs w:val="14"/>
              </w:rPr>
              <w:t xml:space="preserve"> IV.</w:t>
            </w:r>
          </w:p>
        </w:tc>
        <w:tc>
          <w:tcPr>
            <w:tcW w:w="6463" w:type="dxa"/>
            <w:tcBorders>
              <w:right w:val="single" w:sz="4" w:space="0" w:color="auto"/>
            </w:tcBorders>
            <w:vAlign w:val="bottom"/>
          </w:tcPr>
          <w:p w14:paraId="5CCA8747" w14:textId="77777777" w:rsidR="00810BC5" w:rsidRPr="00A5606A" w:rsidRDefault="00810BC5" w:rsidP="00810BC5">
            <w:pPr>
              <w:jc w:val="both"/>
              <w:rPr>
                <w:rFonts w:ascii="Arial" w:hAnsi="Arial" w:cs="Arial"/>
                <w:sz w:val="14"/>
                <w:szCs w:val="14"/>
              </w:rPr>
            </w:pPr>
            <w:r w:rsidRPr="00A5606A">
              <w:rPr>
                <w:rFonts w:ascii="Arial" w:hAnsi="Arial" w:cs="Arial"/>
                <w:b/>
                <w:sz w:val="14"/>
                <w:szCs w:val="14"/>
              </w:rPr>
              <w:t>Yabancı Para Çevrim Farklarının Nakit ve Nakde Eşdeğer Varlıklar Üzerindeki Etkisi</w:t>
            </w:r>
          </w:p>
        </w:tc>
        <w:tc>
          <w:tcPr>
            <w:tcW w:w="854" w:type="dxa"/>
            <w:tcBorders>
              <w:left w:val="single" w:sz="4" w:space="0" w:color="auto"/>
              <w:right w:val="single" w:sz="4" w:space="0" w:color="auto"/>
            </w:tcBorders>
            <w:vAlign w:val="bottom"/>
          </w:tcPr>
          <w:p w14:paraId="60B49B10" w14:textId="77777777" w:rsidR="00810BC5" w:rsidRPr="00A5606A" w:rsidRDefault="00810BC5" w:rsidP="00810B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0BADA0B6" w14:textId="4ADD593A" w:rsidR="00810BC5" w:rsidRPr="002027E5" w:rsidRDefault="00810BC5" w:rsidP="00810BC5">
            <w:pPr>
              <w:ind w:left="-210" w:right="33"/>
              <w:jc w:val="right"/>
              <w:rPr>
                <w:rFonts w:ascii="Arial" w:hAnsi="Arial" w:cs="Arial"/>
                <w:b/>
                <w:sz w:val="14"/>
                <w:szCs w:val="14"/>
              </w:rPr>
            </w:pPr>
            <w:r w:rsidRPr="002027E5">
              <w:rPr>
                <w:rFonts w:ascii="Arial" w:hAnsi="Arial" w:cs="Arial"/>
                <w:b/>
                <w:sz w:val="14"/>
                <w:szCs w:val="14"/>
              </w:rPr>
              <w:t>60.570</w:t>
            </w:r>
          </w:p>
        </w:tc>
      </w:tr>
      <w:tr w:rsidR="00810BC5" w:rsidRPr="00A5606A" w14:paraId="62F98BC7" w14:textId="77777777" w:rsidTr="00810BC5">
        <w:trPr>
          <w:trHeight w:val="113"/>
        </w:trPr>
        <w:tc>
          <w:tcPr>
            <w:tcW w:w="621" w:type="dxa"/>
            <w:tcBorders>
              <w:left w:val="single" w:sz="4" w:space="0" w:color="auto"/>
            </w:tcBorders>
            <w:vAlign w:val="bottom"/>
          </w:tcPr>
          <w:p w14:paraId="254D88A6" w14:textId="77777777" w:rsidR="00810BC5" w:rsidRPr="00A5606A" w:rsidRDefault="00810BC5" w:rsidP="00810BC5">
            <w:pPr>
              <w:ind w:left="-108"/>
              <w:rPr>
                <w:rFonts w:ascii="Arial" w:hAnsi="Arial" w:cs="Arial"/>
                <w:b/>
                <w:bCs/>
                <w:sz w:val="14"/>
                <w:szCs w:val="14"/>
              </w:rPr>
            </w:pPr>
          </w:p>
        </w:tc>
        <w:tc>
          <w:tcPr>
            <w:tcW w:w="6463" w:type="dxa"/>
            <w:tcBorders>
              <w:right w:val="single" w:sz="4" w:space="0" w:color="auto"/>
            </w:tcBorders>
            <w:vAlign w:val="bottom"/>
          </w:tcPr>
          <w:p w14:paraId="2A7FFDBB" w14:textId="77777777" w:rsidR="00810BC5" w:rsidRPr="00A5606A" w:rsidRDefault="00810BC5" w:rsidP="00810BC5">
            <w:pPr>
              <w:jc w:val="both"/>
              <w:rPr>
                <w:rFonts w:ascii="Arial" w:hAnsi="Arial" w:cs="Arial"/>
                <w:b/>
                <w:sz w:val="14"/>
                <w:szCs w:val="14"/>
              </w:rPr>
            </w:pPr>
          </w:p>
        </w:tc>
        <w:tc>
          <w:tcPr>
            <w:tcW w:w="854" w:type="dxa"/>
            <w:tcBorders>
              <w:left w:val="single" w:sz="4" w:space="0" w:color="auto"/>
              <w:right w:val="single" w:sz="4" w:space="0" w:color="auto"/>
            </w:tcBorders>
            <w:vAlign w:val="bottom"/>
          </w:tcPr>
          <w:p w14:paraId="0B35B5F8" w14:textId="77777777" w:rsidR="00810BC5" w:rsidRPr="00A5606A" w:rsidRDefault="00810BC5" w:rsidP="00810BC5">
            <w:pPr>
              <w:ind w:left="-76"/>
              <w:jc w:val="center"/>
              <w:rPr>
                <w:rFonts w:ascii="Arial" w:hAnsi="Arial" w:cs="Arial"/>
                <w:b/>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2692A610" w14:textId="77777777" w:rsidR="00810BC5" w:rsidRPr="002027E5" w:rsidRDefault="00810BC5" w:rsidP="00810BC5">
            <w:pPr>
              <w:ind w:left="-210" w:right="33"/>
              <w:jc w:val="right"/>
              <w:rPr>
                <w:rFonts w:ascii="Arial" w:hAnsi="Arial" w:cs="Arial"/>
                <w:b/>
                <w:sz w:val="14"/>
                <w:szCs w:val="14"/>
              </w:rPr>
            </w:pPr>
          </w:p>
        </w:tc>
      </w:tr>
      <w:tr w:rsidR="00810BC5" w:rsidRPr="00A5606A" w14:paraId="5EF313E5" w14:textId="77777777" w:rsidTr="00810BC5">
        <w:trPr>
          <w:trHeight w:val="113"/>
        </w:trPr>
        <w:tc>
          <w:tcPr>
            <w:tcW w:w="621" w:type="dxa"/>
            <w:tcBorders>
              <w:left w:val="single" w:sz="4" w:space="0" w:color="auto"/>
            </w:tcBorders>
            <w:vAlign w:val="bottom"/>
          </w:tcPr>
          <w:p w14:paraId="1A743493" w14:textId="77777777" w:rsidR="00810BC5" w:rsidRPr="00A5606A" w:rsidRDefault="00810BC5" w:rsidP="00810BC5">
            <w:pPr>
              <w:ind w:left="-108"/>
              <w:rPr>
                <w:rFonts w:ascii="Arial" w:hAnsi="Arial" w:cs="Arial"/>
                <w:b/>
                <w:bCs/>
                <w:sz w:val="14"/>
                <w:szCs w:val="14"/>
              </w:rPr>
            </w:pPr>
            <w:r w:rsidRPr="00A5606A">
              <w:rPr>
                <w:rFonts w:ascii="Arial" w:hAnsi="Arial" w:cs="Arial"/>
                <w:b/>
                <w:bCs/>
                <w:sz w:val="14"/>
                <w:szCs w:val="14"/>
              </w:rPr>
              <w:t xml:space="preserve"> V.</w:t>
            </w:r>
          </w:p>
        </w:tc>
        <w:tc>
          <w:tcPr>
            <w:tcW w:w="6463" w:type="dxa"/>
            <w:tcBorders>
              <w:right w:val="single" w:sz="4" w:space="0" w:color="auto"/>
            </w:tcBorders>
            <w:vAlign w:val="bottom"/>
          </w:tcPr>
          <w:p w14:paraId="7711B8BA" w14:textId="77777777" w:rsidR="00810BC5" w:rsidRPr="00A5606A" w:rsidRDefault="00810BC5" w:rsidP="00810BC5">
            <w:pPr>
              <w:jc w:val="both"/>
              <w:rPr>
                <w:rFonts w:ascii="Arial" w:hAnsi="Arial" w:cs="Arial"/>
                <w:b/>
                <w:sz w:val="14"/>
                <w:szCs w:val="14"/>
              </w:rPr>
            </w:pPr>
            <w:r w:rsidRPr="00A5606A">
              <w:rPr>
                <w:rFonts w:ascii="Arial" w:hAnsi="Arial" w:cs="Arial"/>
                <w:b/>
                <w:sz w:val="14"/>
                <w:szCs w:val="14"/>
              </w:rPr>
              <w:t xml:space="preserve">Nakit ve Nakde Eşdeğer Varlıklardaki Net Artış </w:t>
            </w:r>
          </w:p>
        </w:tc>
        <w:tc>
          <w:tcPr>
            <w:tcW w:w="854" w:type="dxa"/>
            <w:tcBorders>
              <w:left w:val="single" w:sz="4" w:space="0" w:color="auto"/>
              <w:right w:val="single" w:sz="4" w:space="0" w:color="auto"/>
            </w:tcBorders>
            <w:vAlign w:val="bottom"/>
          </w:tcPr>
          <w:p w14:paraId="7DE8A2CA" w14:textId="77777777" w:rsidR="00810BC5" w:rsidRPr="00A5606A" w:rsidRDefault="00810BC5" w:rsidP="00810BC5">
            <w:pPr>
              <w:ind w:left="-76"/>
              <w:jc w:val="center"/>
              <w:rPr>
                <w:rFonts w:ascii="Arial" w:hAnsi="Arial" w:cs="Arial"/>
                <w:b/>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60BA1CE3" w14:textId="28B4EE13" w:rsidR="00810BC5" w:rsidRPr="002027E5" w:rsidRDefault="00810BC5" w:rsidP="00810BC5">
            <w:pPr>
              <w:ind w:left="-210" w:right="33"/>
              <w:jc w:val="right"/>
              <w:rPr>
                <w:rFonts w:ascii="Arial" w:hAnsi="Arial" w:cs="Arial"/>
                <w:b/>
                <w:sz w:val="14"/>
                <w:szCs w:val="14"/>
              </w:rPr>
            </w:pPr>
            <w:r w:rsidRPr="002027E5">
              <w:rPr>
                <w:rFonts w:ascii="Arial" w:hAnsi="Arial" w:cs="Arial"/>
                <w:b/>
                <w:sz w:val="14"/>
                <w:szCs w:val="14"/>
              </w:rPr>
              <w:t>(91.432)</w:t>
            </w:r>
          </w:p>
        </w:tc>
      </w:tr>
      <w:tr w:rsidR="00810BC5" w:rsidRPr="00A5606A" w14:paraId="42133B3D" w14:textId="77777777" w:rsidTr="00810BC5">
        <w:trPr>
          <w:trHeight w:val="113"/>
        </w:trPr>
        <w:tc>
          <w:tcPr>
            <w:tcW w:w="621" w:type="dxa"/>
            <w:tcBorders>
              <w:left w:val="single" w:sz="4" w:space="0" w:color="auto"/>
            </w:tcBorders>
            <w:vAlign w:val="bottom"/>
          </w:tcPr>
          <w:p w14:paraId="2E4F1375" w14:textId="77777777" w:rsidR="00810BC5" w:rsidRPr="00A5606A" w:rsidRDefault="00810BC5" w:rsidP="00810BC5">
            <w:pPr>
              <w:ind w:left="-108"/>
              <w:rPr>
                <w:rFonts w:ascii="Arial" w:hAnsi="Arial" w:cs="Arial"/>
                <w:b/>
                <w:bCs/>
                <w:sz w:val="14"/>
                <w:szCs w:val="14"/>
              </w:rPr>
            </w:pPr>
          </w:p>
        </w:tc>
        <w:tc>
          <w:tcPr>
            <w:tcW w:w="6463" w:type="dxa"/>
            <w:tcBorders>
              <w:right w:val="single" w:sz="4" w:space="0" w:color="auto"/>
            </w:tcBorders>
            <w:vAlign w:val="bottom"/>
          </w:tcPr>
          <w:p w14:paraId="2AAA2C1F" w14:textId="77777777" w:rsidR="00810BC5" w:rsidRPr="00A5606A" w:rsidRDefault="00810BC5" w:rsidP="00810BC5">
            <w:pPr>
              <w:jc w:val="both"/>
              <w:rPr>
                <w:rFonts w:ascii="Arial" w:hAnsi="Arial" w:cs="Arial"/>
                <w:b/>
                <w:sz w:val="14"/>
                <w:szCs w:val="14"/>
              </w:rPr>
            </w:pPr>
          </w:p>
        </w:tc>
        <w:tc>
          <w:tcPr>
            <w:tcW w:w="854" w:type="dxa"/>
            <w:tcBorders>
              <w:left w:val="single" w:sz="4" w:space="0" w:color="auto"/>
              <w:right w:val="single" w:sz="4" w:space="0" w:color="auto"/>
            </w:tcBorders>
            <w:vAlign w:val="bottom"/>
          </w:tcPr>
          <w:p w14:paraId="5D6B7914" w14:textId="77777777" w:rsidR="00810BC5" w:rsidRPr="00A5606A" w:rsidRDefault="00810BC5" w:rsidP="00810B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7F10C99B" w14:textId="77777777" w:rsidR="00810BC5" w:rsidRPr="002027E5" w:rsidRDefault="00810BC5" w:rsidP="00810BC5">
            <w:pPr>
              <w:ind w:left="-210" w:right="33"/>
              <w:jc w:val="right"/>
              <w:rPr>
                <w:rFonts w:ascii="Arial" w:hAnsi="Arial" w:cs="Arial"/>
                <w:b/>
                <w:sz w:val="14"/>
                <w:szCs w:val="14"/>
              </w:rPr>
            </w:pPr>
          </w:p>
        </w:tc>
      </w:tr>
      <w:tr w:rsidR="00810BC5" w:rsidRPr="00A5606A" w14:paraId="64E59222" w14:textId="77777777" w:rsidTr="00810BC5">
        <w:trPr>
          <w:trHeight w:val="113"/>
        </w:trPr>
        <w:tc>
          <w:tcPr>
            <w:tcW w:w="621" w:type="dxa"/>
            <w:tcBorders>
              <w:left w:val="single" w:sz="4" w:space="0" w:color="auto"/>
            </w:tcBorders>
            <w:vAlign w:val="bottom"/>
          </w:tcPr>
          <w:p w14:paraId="76D47DC8" w14:textId="77777777" w:rsidR="00810BC5" w:rsidRPr="00A5606A" w:rsidRDefault="00810BC5" w:rsidP="00810BC5">
            <w:pPr>
              <w:ind w:left="-108"/>
              <w:rPr>
                <w:rFonts w:ascii="Arial" w:hAnsi="Arial" w:cs="Arial"/>
                <w:b/>
                <w:bCs/>
                <w:sz w:val="14"/>
                <w:szCs w:val="14"/>
              </w:rPr>
            </w:pPr>
            <w:r w:rsidRPr="00A5606A">
              <w:rPr>
                <w:rFonts w:ascii="Arial" w:hAnsi="Arial" w:cs="Arial"/>
                <w:b/>
                <w:bCs/>
                <w:sz w:val="14"/>
                <w:szCs w:val="14"/>
              </w:rPr>
              <w:t xml:space="preserve"> VI.</w:t>
            </w:r>
          </w:p>
        </w:tc>
        <w:tc>
          <w:tcPr>
            <w:tcW w:w="6463" w:type="dxa"/>
            <w:tcBorders>
              <w:right w:val="single" w:sz="4" w:space="0" w:color="auto"/>
            </w:tcBorders>
            <w:vAlign w:val="bottom"/>
          </w:tcPr>
          <w:p w14:paraId="50EA4DB4" w14:textId="77777777" w:rsidR="00810BC5" w:rsidRPr="00A5606A" w:rsidRDefault="00810BC5" w:rsidP="00810BC5">
            <w:pPr>
              <w:jc w:val="both"/>
              <w:rPr>
                <w:rFonts w:ascii="Arial" w:hAnsi="Arial" w:cs="Arial"/>
                <w:b/>
                <w:sz w:val="14"/>
                <w:szCs w:val="14"/>
              </w:rPr>
            </w:pPr>
            <w:r w:rsidRPr="00A5606A">
              <w:rPr>
                <w:rFonts w:ascii="Arial" w:hAnsi="Arial" w:cs="Arial"/>
                <w:b/>
                <w:sz w:val="14"/>
                <w:szCs w:val="14"/>
              </w:rPr>
              <w:t>Dönem Başındaki Nakit ve Nakde Eşdeğer Varlıklar</w:t>
            </w:r>
          </w:p>
        </w:tc>
        <w:tc>
          <w:tcPr>
            <w:tcW w:w="854" w:type="dxa"/>
            <w:tcBorders>
              <w:left w:val="single" w:sz="4" w:space="0" w:color="auto"/>
              <w:right w:val="single" w:sz="4" w:space="0" w:color="auto"/>
            </w:tcBorders>
            <w:vAlign w:val="bottom"/>
          </w:tcPr>
          <w:p w14:paraId="47B3C988" w14:textId="77777777" w:rsidR="00810BC5" w:rsidRPr="00A5606A" w:rsidRDefault="00810BC5" w:rsidP="00810BC5">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574749C3" w14:textId="401E06E0" w:rsidR="00810BC5" w:rsidRPr="002027E5" w:rsidRDefault="00810BC5" w:rsidP="00810BC5">
            <w:pPr>
              <w:ind w:left="-210" w:right="33"/>
              <w:jc w:val="right"/>
              <w:rPr>
                <w:rFonts w:ascii="Arial" w:hAnsi="Arial" w:cs="Arial"/>
                <w:b/>
                <w:sz w:val="14"/>
                <w:szCs w:val="14"/>
              </w:rPr>
            </w:pPr>
            <w:r w:rsidRPr="002027E5">
              <w:rPr>
                <w:rFonts w:ascii="Arial" w:hAnsi="Arial" w:cs="Arial"/>
                <w:b/>
                <w:sz w:val="14"/>
                <w:szCs w:val="14"/>
              </w:rPr>
              <w:t>2.889.723</w:t>
            </w:r>
          </w:p>
        </w:tc>
      </w:tr>
      <w:tr w:rsidR="00810BC5" w:rsidRPr="00A5606A" w14:paraId="3A01D204" w14:textId="77777777" w:rsidTr="00810BC5">
        <w:trPr>
          <w:trHeight w:val="113"/>
        </w:trPr>
        <w:tc>
          <w:tcPr>
            <w:tcW w:w="621" w:type="dxa"/>
            <w:tcBorders>
              <w:left w:val="single" w:sz="4" w:space="0" w:color="auto"/>
            </w:tcBorders>
            <w:vAlign w:val="bottom"/>
          </w:tcPr>
          <w:p w14:paraId="56240974" w14:textId="77777777" w:rsidR="00810BC5" w:rsidRPr="00A5606A" w:rsidRDefault="00810BC5" w:rsidP="00810BC5">
            <w:pPr>
              <w:ind w:left="-108"/>
              <w:rPr>
                <w:rFonts w:ascii="Arial" w:hAnsi="Arial" w:cs="Arial"/>
                <w:b/>
                <w:bCs/>
                <w:sz w:val="14"/>
                <w:szCs w:val="14"/>
              </w:rPr>
            </w:pPr>
          </w:p>
        </w:tc>
        <w:tc>
          <w:tcPr>
            <w:tcW w:w="6463" w:type="dxa"/>
            <w:tcBorders>
              <w:right w:val="single" w:sz="4" w:space="0" w:color="auto"/>
            </w:tcBorders>
            <w:vAlign w:val="bottom"/>
          </w:tcPr>
          <w:p w14:paraId="3F8B7E95" w14:textId="77777777" w:rsidR="00810BC5" w:rsidRPr="00A5606A" w:rsidRDefault="00810BC5" w:rsidP="00810BC5">
            <w:pPr>
              <w:jc w:val="both"/>
              <w:rPr>
                <w:rFonts w:ascii="Arial" w:hAnsi="Arial" w:cs="Arial"/>
                <w:b/>
                <w:sz w:val="14"/>
                <w:szCs w:val="14"/>
              </w:rPr>
            </w:pPr>
          </w:p>
        </w:tc>
        <w:tc>
          <w:tcPr>
            <w:tcW w:w="854" w:type="dxa"/>
            <w:tcBorders>
              <w:left w:val="single" w:sz="4" w:space="0" w:color="auto"/>
              <w:right w:val="single" w:sz="4" w:space="0" w:color="auto"/>
            </w:tcBorders>
            <w:vAlign w:val="bottom"/>
          </w:tcPr>
          <w:p w14:paraId="6583F2FE" w14:textId="77777777" w:rsidR="00810BC5" w:rsidRPr="00A5606A" w:rsidRDefault="00810BC5" w:rsidP="00810BC5">
            <w:pPr>
              <w:ind w:left="-76"/>
              <w:jc w:val="center"/>
              <w:rPr>
                <w:rFonts w:ascii="Arial" w:hAnsi="Arial" w:cs="Arial"/>
                <w:b/>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120DE473" w14:textId="77777777" w:rsidR="00810BC5" w:rsidRPr="002027E5" w:rsidRDefault="00810BC5" w:rsidP="00810BC5">
            <w:pPr>
              <w:ind w:left="-210" w:right="33"/>
              <w:jc w:val="right"/>
              <w:rPr>
                <w:rFonts w:ascii="Arial" w:hAnsi="Arial" w:cs="Arial"/>
                <w:b/>
                <w:sz w:val="14"/>
                <w:szCs w:val="14"/>
              </w:rPr>
            </w:pPr>
          </w:p>
        </w:tc>
      </w:tr>
      <w:tr w:rsidR="00810BC5" w:rsidRPr="00A5606A" w14:paraId="26D0A467" w14:textId="77777777" w:rsidTr="00810BC5">
        <w:trPr>
          <w:trHeight w:val="113"/>
        </w:trPr>
        <w:tc>
          <w:tcPr>
            <w:tcW w:w="621" w:type="dxa"/>
            <w:tcBorders>
              <w:left w:val="single" w:sz="4" w:space="0" w:color="auto"/>
            </w:tcBorders>
            <w:vAlign w:val="bottom"/>
          </w:tcPr>
          <w:p w14:paraId="72E2ACCE" w14:textId="77777777" w:rsidR="00810BC5" w:rsidRPr="00A5606A" w:rsidRDefault="00810BC5" w:rsidP="00810BC5">
            <w:pPr>
              <w:ind w:left="-108"/>
              <w:rPr>
                <w:rFonts w:ascii="Arial" w:hAnsi="Arial" w:cs="Arial"/>
                <w:b/>
                <w:bCs/>
                <w:sz w:val="14"/>
                <w:szCs w:val="14"/>
              </w:rPr>
            </w:pPr>
            <w:r w:rsidRPr="00A5606A">
              <w:rPr>
                <w:rFonts w:ascii="Arial" w:hAnsi="Arial" w:cs="Arial"/>
                <w:b/>
                <w:bCs/>
                <w:sz w:val="14"/>
                <w:szCs w:val="14"/>
              </w:rPr>
              <w:t xml:space="preserve"> VII.</w:t>
            </w:r>
          </w:p>
        </w:tc>
        <w:tc>
          <w:tcPr>
            <w:tcW w:w="6463" w:type="dxa"/>
            <w:tcBorders>
              <w:right w:val="single" w:sz="4" w:space="0" w:color="auto"/>
            </w:tcBorders>
            <w:vAlign w:val="bottom"/>
          </w:tcPr>
          <w:p w14:paraId="7D0C545E" w14:textId="77777777" w:rsidR="00810BC5" w:rsidRPr="00A5606A" w:rsidRDefault="00810BC5" w:rsidP="00810BC5">
            <w:pPr>
              <w:jc w:val="both"/>
              <w:rPr>
                <w:rFonts w:ascii="Arial" w:hAnsi="Arial" w:cs="Arial"/>
                <w:b/>
                <w:sz w:val="14"/>
                <w:szCs w:val="14"/>
              </w:rPr>
            </w:pPr>
            <w:r w:rsidRPr="00A5606A">
              <w:rPr>
                <w:rFonts w:ascii="Arial" w:hAnsi="Arial" w:cs="Arial"/>
                <w:b/>
                <w:sz w:val="14"/>
                <w:szCs w:val="14"/>
              </w:rPr>
              <w:t>Dönem Sonundaki Nakit ve Nakde Eşdeğer Varlıklar</w:t>
            </w:r>
          </w:p>
        </w:tc>
        <w:tc>
          <w:tcPr>
            <w:tcW w:w="854" w:type="dxa"/>
            <w:tcBorders>
              <w:left w:val="single" w:sz="4" w:space="0" w:color="auto"/>
              <w:right w:val="single" w:sz="4" w:space="0" w:color="auto"/>
            </w:tcBorders>
            <w:vAlign w:val="bottom"/>
          </w:tcPr>
          <w:p w14:paraId="5D0D8BF7" w14:textId="77777777" w:rsidR="00810BC5" w:rsidRPr="00A5606A" w:rsidRDefault="00810BC5" w:rsidP="00810BC5">
            <w:pPr>
              <w:ind w:left="-76"/>
              <w:jc w:val="center"/>
              <w:rPr>
                <w:rFonts w:ascii="Arial" w:hAnsi="Arial" w:cs="Arial"/>
                <w:b/>
                <w:sz w:val="14"/>
                <w:szCs w:val="14"/>
                <w:lang w:val="en-US" w:eastAsia="en-US"/>
              </w:rPr>
            </w:pPr>
          </w:p>
        </w:tc>
        <w:tc>
          <w:tcPr>
            <w:tcW w:w="1680" w:type="dxa"/>
            <w:tcBorders>
              <w:left w:val="single" w:sz="4" w:space="0" w:color="auto"/>
              <w:right w:val="single" w:sz="4" w:space="0" w:color="auto"/>
            </w:tcBorders>
            <w:shd w:val="clear" w:color="auto" w:fill="auto"/>
            <w:vAlign w:val="bottom"/>
          </w:tcPr>
          <w:p w14:paraId="6BBF5945" w14:textId="5AFA8D26" w:rsidR="00810BC5" w:rsidRPr="002027E5" w:rsidRDefault="00810BC5" w:rsidP="00810BC5">
            <w:pPr>
              <w:ind w:left="-210" w:right="33"/>
              <w:jc w:val="right"/>
              <w:rPr>
                <w:rFonts w:ascii="Arial" w:hAnsi="Arial" w:cs="Arial"/>
                <w:b/>
                <w:sz w:val="14"/>
                <w:szCs w:val="14"/>
              </w:rPr>
            </w:pPr>
            <w:r w:rsidRPr="002027E5">
              <w:rPr>
                <w:rFonts w:ascii="Arial" w:hAnsi="Arial" w:cs="Arial"/>
                <w:b/>
                <w:sz w:val="14"/>
                <w:szCs w:val="14"/>
              </w:rPr>
              <w:t>2.798.291</w:t>
            </w:r>
          </w:p>
        </w:tc>
      </w:tr>
      <w:tr w:rsidR="00137883" w:rsidRPr="00A5606A" w14:paraId="02445A73" w14:textId="77777777" w:rsidTr="00AE44C5">
        <w:trPr>
          <w:trHeight w:val="113"/>
        </w:trPr>
        <w:tc>
          <w:tcPr>
            <w:tcW w:w="621" w:type="dxa"/>
            <w:tcBorders>
              <w:left w:val="single" w:sz="4" w:space="0" w:color="auto"/>
              <w:bottom w:val="single" w:sz="4" w:space="0" w:color="auto"/>
            </w:tcBorders>
            <w:vAlign w:val="bottom"/>
          </w:tcPr>
          <w:p w14:paraId="2D3FD278" w14:textId="77777777" w:rsidR="00137883" w:rsidRPr="00A5606A" w:rsidRDefault="00137883" w:rsidP="00AE44C5">
            <w:pPr>
              <w:ind w:left="-108"/>
              <w:rPr>
                <w:rFonts w:ascii="Arial" w:hAnsi="Arial" w:cs="Arial"/>
                <w:b/>
                <w:bCs/>
                <w:sz w:val="14"/>
                <w:szCs w:val="14"/>
              </w:rPr>
            </w:pPr>
          </w:p>
        </w:tc>
        <w:tc>
          <w:tcPr>
            <w:tcW w:w="6463" w:type="dxa"/>
            <w:tcBorders>
              <w:bottom w:val="single" w:sz="4" w:space="0" w:color="auto"/>
              <w:right w:val="single" w:sz="4" w:space="0" w:color="auto"/>
            </w:tcBorders>
            <w:vAlign w:val="bottom"/>
          </w:tcPr>
          <w:p w14:paraId="047A1146" w14:textId="77777777" w:rsidR="00137883" w:rsidRPr="00A5606A" w:rsidRDefault="00137883" w:rsidP="00AE44C5">
            <w:pPr>
              <w:jc w:val="both"/>
              <w:rPr>
                <w:rFonts w:ascii="Arial" w:hAnsi="Arial" w:cs="Arial"/>
                <w:b/>
                <w:sz w:val="14"/>
                <w:szCs w:val="14"/>
              </w:rPr>
            </w:pPr>
          </w:p>
        </w:tc>
        <w:tc>
          <w:tcPr>
            <w:tcW w:w="854" w:type="dxa"/>
            <w:tcBorders>
              <w:left w:val="single" w:sz="4" w:space="0" w:color="auto"/>
              <w:bottom w:val="single" w:sz="4" w:space="0" w:color="auto"/>
              <w:right w:val="single" w:sz="4" w:space="0" w:color="auto"/>
            </w:tcBorders>
            <w:vAlign w:val="bottom"/>
          </w:tcPr>
          <w:p w14:paraId="59F56F70" w14:textId="77777777" w:rsidR="00137883" w:rsidRPr="00A5606A" w:rsidRDefault="00137883" w:rsidP="00AE44C5">
            <w:pPr>
              <w:ind w:left="-76"/>
              <w:jc w:val="center"/>
              <w:rPr>
                <w:rFonts w:ascii="Arial" w:hAnsi="Arial" w:cs="Arial"/>
                <w:b/>
                <w:sz w:val="14"/>
                <w:szCs w:val="14"/>
                <w:lang w:val="en-US" w:eastAsia="en-US"/>
              </w:rPr>
            </w:pPr>
          </w:p>
        </w:tc>
        <w:tc>
          <w:tcPr>
            <w:tcW w:w="1680" w:type="dxa"/>
            <w:tcBorders>
              <w:left w:val="single" w:sz="4" w:space="0" w:color="auto"/>
              <w:bottom w:val="single" w:sz="4" w:space="0" w:color="auto"/>
              <w:right w:val="single" w:sz="4" w:space="0" w:color="auto"/>
            </w:tcBorders>
            <w:shd w:val="clear" w:color="auto" w:fill="auto"/>
            <w:vAlign w:val="bottom"/>
          </w:tcPr>
          <w:p w14:paraId="37C100B1" w14:textId="77777777" w:rsidR="00137883" w:rsidRPr="00A5606A" w:rsidRDefault="00137883" w:rsidP="00AE44C5">
            <w:pPr>
              <w:ind w:left="-210" w:right="33"/>
              <w:jc w:val="right"/>
              <w:rPr>
                <w:rFonts w:ascii="Arial" w:hAnsi="Arial" w:cs="Arial"/>
                <w:b/>
                <w:sz w:val="14"/>
                <w:szCs w:val="14"/>
              </w:rPr>
            </w:pPr>
          </w:p>
        </w:tc>
      </w:tr>
    </w:tbl>
    <w:p w14:paraId="134EA095" w14:textId="77777777" w:rsidR="00137883" w:rsidRPr="00A5606A" w:rsidRDefault="00137883" w:rsidP="00137883">
      <w:pPr>
        <w:spacing w:before="120"/>
        <w:ind w:left="-14" w:right="22"/>
        <w:jc w:val="both"/>
        <w:rPr>
          <w:rFonts w:ascii="Arial" w:hAnsi="Arial" w:cs="Arial"/>
          <w:sz w:val="16"/>
          <w:szCs w:val="16"/>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14:paraId="4A732D73" w14:textId="77777777" w:rsidR="00137883" w:rsidRPr="00A5606A" w:rsidRDefault="00137883" w:rsidP="00137883">
      <w:pPr>
        <w:jc w:val="both"/>
        <w:rPr>
          <w:rFonts w:ascii="Arial" w:hAnsi="Arial" w:cs="Arial"/>
          <w:sz w:val="20"/>
          <w:szCs w:val="20"/>
        </w:rPr>
      </w:pPr>
    </w:p>
    <w:p w14:paraId="3FA383E5" w14:textId="77777777" w:rsidR="00137883" w:rsidRPr="00A5606A" w:rsidRDefault="00137883" w:rsidP="00137883">
      <w:pPr>
        <w:jc w:val="both"/>
        <w:rPr>
          <w:rFonts w:ascii="Arial" w:hAnsi="Arial" w:cs="Arial"/>
          <w:sz w:val="20"/>
          <w:szCs w:val="20"/>
        </w:rPr>
      </w:pPr>
    </w:p>
    <w:p w14:paraId="7F07D057" w14:textId="77777777" w:rsidR="00137883" w:rsidRPr="00A5606A" w:rsidRDefault="00137883" w:rsidP="00137883">
      <w:pPr>
        <w:jc w:val="both"/>
        <w:rPr>
          <w:rFonts w:ascii="Arial" w:hAnsi="Arial" w:cs="Arial"/>
          <w:sz w:val="20"/>
          <w:szCs w:val="20"/>
        </w:rPr>
      </w:pPr>
    </w:p>
    <w:p w14:paraId="69D085E0" w14:textId="77777777" w:rsidR="00137883" w:rsidRPr="00A5606A" w:rsidRDefault="00137883" w:rsidP="00137883">
      <w:pPr>
        <w:jc w:val="both"/>
        <w:rPr>
          <w:rFonts w:ascii="Arial" w:hAnsi="Arial" w:cs="Arial"/>
          <w:sz w:val="20"/>
          <w:szCs w:val="20"/>
        </w:rPr>
      </w:pPr>
    </w:p>
    <w:p w14:paraId="7FACCE58" w14:textId="77777777" w:rsidR="00137883" w:rsidRPr="00A5606A" w:rsidRDefault="00137883" w:rsidP="00137883">
      <w:pPr>
        <w:jc w:val="both"/>
        <w:rPr>
          <w:rFonts w:ascii="Arial" w:hAnsi="Arial" w:cs="Arial"/>
          <w:sz w:val="20"/>
          <w:szCs w:val="20"/>
        </w:rPr>
      </w:pPr>
    </w:p>
    <w:p w14:paraId="2374FC5C" w14:textId="77777777" w:rsidR="00137883" w:rsidRPr="00A5606A" w:rsidRDefault="00137883" w:rsidP="00137883">
      <w:pPr>
        <w:jc w:val="both"/>
        <w:rPr>
          <w:rFonts w:ascii="Arial" w:hAnsi="Arial" w:cs="Arial"/>
          <w:sz w:val="20"/>
          <w:szCs w:val="20"/>
        </w:rPr>
      </w:pPr>
    </w:p>
    <w:p w14:paraId="5A020899" w14:textId="77777777" w:rsidR="00137883" w:rsidRPr="00A5606A" w:rsidRDefault="00137883" w:rsidP="00137883">
      <w:pPr>
        <w:jc w:val="center"/>
        <w:rPr>
          <w:rFonts w:ascii="Arial" w:hAnsi="Arial" w:cs="Arial"/>
          <w:sz w:val="16"/>
          <w:szCs w:val="16"/>
        </w:rPr>
      </w:pPr>
      <w:r w:rsidRPr="00A5606A">
        <w:rPr>
          <w:rFonts w:ascii="Arial" w:hAnsi="Arial" w:cs="Arial"/>
          <w:sz w:val="16"/>
          <w:szCs w:val="16"/>
        </w:rPr>
        <w:t>İlişikteki açıklama ve dipnotlar bu finansal tabloların tamamlayıcı bir parçasıdır.</w:t>
      </w:r>
    </w:p>
    <w:p w14:paraId="1B10B1BF" w14:textId="77777777" w:rsidR="00137883" w:rsidRPr="00A5606A" w:rsidRDefault="00137883" w:rsidP="00137883">
      <w:pPr>
        <w:jc w:val="center"/>
        <w:rPr>
          <w:rFonts w:ascii="Arial" w:hAnsi="Arial" w:cs="Arial"/>
          <w:sz w:val="16"/>
          <w:szCs w:val="16"/>
        </w:rPr>
        <w:sectPr w:rsidR="00137883" w:rsidRPr="00A5606A" w:rsidSect="00AE44C5">
          <w:headerReference w:type="default" r:id="rId39"/>
          <w:type w:val="continuous"/>
          <w:pgSz w:w="11907" w:h="16840" w:code="9"/>
          <w:pgMar w:top="1418" w:right="850" w:bottom="993" w:left="1418" w:header="720" w:footer="720" w:gutter="0"/>
          <w:cols w:space="708"/>
          <w:docGrid w:linePitch="360"/>
        </w:sectPr>
      </w:pPr>
    </w:p>
    <w:tbl>
      <w:tblPr>
        <w:tblW w:w="9604" w:type="dxa"/>
        <w:tblInd w:w="-34" w:type="dxa"/>
        <w:tblLayout w:type="fixed"/>
        <w:tblLook w:val="0000" w:firstRow="0" w:lastRow="0" w:firstColumn="0" w:lastColumn="0" w:noHBand="0" w:noVBand="0"/>
      </w:tblPr>
      <w:tblGrid>
        <w:gridCol w:w="621"/>
        <w:gridCol w:w="6715"/>
        <w:gridCol w:w="992"/>
        <w:gridCol w:w="1276"/>
      </w:tblGrid>
      <w:tr w:rsidR="00137883" w:rsidRPr="00A5606A" w14:paraId="186BC63E" w14:textId="77777777" w:rsidTr="00AE44C5">
        <w:trPr>
          <w:trHeight w:val="113"/>
        </w:trPr>
        <w:tc>
          <w:tcPr>
            <w:tcW w:w="621" w:type="dxa"/>
            <w:tcBorders>
              <w:top w:val="single" w:sz="4" w:space="0" w:color="auto"/>
              <w:left w:val="single" w:sz="4" w:space="0" w:color="auto"/>
            </w:tcBorders>
          </w:tcPr>
          <w:p w14:paraId="6A7FAFE5" w14:textId="77777777" w:rsidR="00137883" w:rsidRPr="00A5606A" w:rsidRDefault="00137883" w:rsidP="00AE44C5">
            <w:pPr>
              <w:autoSpaceDE w:val="0"/>
              <w:autoSpaceDN w:val="0"/>
              <w:adjustRightInd w:val="0"/>
              <w:ind w:left="-108"/>
              <w:jc w:val="both"/>
              <w:rPr>
                <w:rFonts w:ascii="Arial" w:hAnsi="Arial" w:cs="Arial"/>
                <w:b/>
                <w:bCs/>
                <w:sz w:val="14"/>
                <w:szCs w:val="14"/>
              </w:rPr>
            </w:pPr>
          </w:p>
        </w:tc>
        <w:tc>
          <w:tcPr>
            <w:tcW w:w="6715" w:type="dxa"/>
            <w:tcBorders>
              <w:top w:val="single" w:sz="4" w:space="0" w:color="auto"/>
              <w:left w:val="nil"/>
              <w:right w:val="single" w:sz="4" w:space="0" w:color="auto"/>
            </w:tcBorders>
          </w:tcPr>
          <w:p w14:paraId="3F8BD748" w14:textId="77777777" w:rsidR="00137883" w:rsidRPr="00A5606A" w:rsidRDefault="00137883" w:rsidP="00AE44C5">
            <w:pPr>
              <w:autoSpaceDE w:val="0"/>
              <w:autoSpaceDN w:val="0"/>
              <w:adjustRightInd w:val="0"/>
              <w:jc w:val="both"/>
              <w:rPr>
                <w:rFonts w:ascii="Arial" w:hAnsi="Arial" w:cs="Arial"/>
                <w:b/>
                <w:bCs/>
                <w:sz w:val="14"/>
                <w:szCs w:val="14"/>
              </w:rPr>
            </w:pPr>
          </w:p>
        </w:tc>
        <w:tc>
          <w:tcPr>
            <w:tcW w:w="992" w:type="dxa"/>
            <w:tcBorders>
              <w:top w:val="single" w:sz="4" w:space="0" w:color="auto"/>
              <w:left w:val="single" w:sz="4" w:space="0" w:color="auto"/>
              <w:bottom w:val="single" w:sz="4" w:space="0" w:color="auto"/>
              <w:right w:val="single" w:sz="4" w:space="0" w:color="auto"/>
            </w:tcBorders>
            <w:vAlign w:val="bottom"/>
          </w:tcPr>
          <w:p w14:paraId="72CEBEFE" w14:textId="77777777" w:rsidR="00137883" w:rsidRPr="00A5606A" w:rsidRDefault="00137883" w:rsidP="00AE44C5">
            <w:pPr>
              <w:ind w:left="-76"/>
              <w:jc w:val="right"/>
              <w:rPr>
                <w:rFonts w:ascii="Arial" w:hAnsi="Arial" w:cs="Arial"/>
                <w:b/>
                <w:sz w:val="14"/>
                <w:szCs w:val="14"/>
              </w:rPr>
            </w:pPr>
          </w:p>
        </w:tc>
        <w:tc>
          <w:tcPr>
            <w:tcW w:w="1276" w:type="dxa"/>
            <w:tcBorders>
              <w:top w:val="single" w:sz="4" w:space="0" w:color="auto"/>
              <w:left w:val="single" w:sz="4" w:space="0" w:color="auto"/>
              <w:bottom w:val="single" w:sz="4" w:space="0" w:color="auto"/>
              <w:right w:val="single" w:sz="4" w:space="0" w:color="auto"/>
            </w:tcBorders>
            <w:vAlign w:val="bottom"/>
          </w:tcPr>
          <w:p w14:paraId="00820E50" w14:textId="77777777" w:rsidR="00137883" w:rsidRPr="00A5606A" w:rsidRDefault="00137883" w:rsidP="00AE44C5">
            <w:pPr>
              <w:jc w:val="right"/>
              <w:rPr>
                <w:rFonts w:ascii="Arial" w:hAnsi="Arial" w:cs="Arial"/>
              </w:rPr>
            </w:pPr>
            <w:r w:rsidRPr="00A5606A">
              <w:rPr>
                <w:rFonts w:ascii="Arial" w:hAnsi="Arial" w:cs="Arial"/>
                <w:b/>
                <w:sz w:val="14"/>
                <w:szCs w:val="14"/>
              </w:rPr>
              <w:t>Sınırlı denetimden geçmiş</w:t>
            </w:r>
          </w:p>
        </w:tc>
      </w:tr>
      <w:tr w:rsidR="00137883" w:rsidRPr="00A5606A" w14:paraId="43129A19" w14:textId="77777777" w:rsidTr="00AE44C5">
        <w:trPr>
          <w:trHeight w:val="113"/>
        </w:trPr>
        <w:tc>
          <w:tcPr>
            <w:tcW w:w="621" w:type="dxa"/>
            <w:tcBorders>
              <w:left w:val="single" w:sz="4" w:space="0" w:color="auto"/>
              <w:bottom w:val="single" w:sz="4" w:space="0" w:color="auto"/>
            </w:tcBorders>
          </w:tcPr>
          <w:p w14:paraId="79A0EE52" w14:textId="77777777" w:rsidR="00137883" w:rsidRPr="00A5606A" w:rsidRDefault="00137883" w:rsidP="00AE44C5">
            <w:pPr>
              <w:autoSpaceDE w:val="0"/>
              <w:autoSpaceDN w:val="0"/>
              <w:adjustRightInd w:val="0"/>
              <w:ind w:left="-108"/>
              <w:jc w:val="both"/>
              <w:rPr>
                <w:rFonts w:ascii="Arial" w:hAnsi="Arial" w:cs="Arial"/>
                <w:b/>
                <w:bCs/>
                <w:sz w:val="14"/>
                <w:szCs w:val="14"/>
              </w:rPr>
            </w:pPr>
          </w:p>
        </w:tc>
        <w:tc>
          <w:tcPr>
            <w:tcW w:w="6715" w:type="dxa"/>
            <w:tcBorders>
              <w:left w:val="nil"/>
              <w:bottom w:val="single" w:sz="4" w:space="0" w:color="auto"/>
              <w:right w:val="single" w:sz="4" w:space="0" w:color="auto"/>
            </w:tcBorders>
            <w:vAlign w:val="center"/>
          </w:tcPr>
          <w:p w14:paraId="2DE3B52A" w14:textId="77777777" w:rsidR="00137883" w:rsidRPr="00A5606A" w:rsidRDefault="00137883" w:rsidP="00AE44C5">
            <w:pPr>
              <w:autoSpaceDE w:val="0"/>
              <w:autoSpaceDN w:val="0"/>
              <w:adjustRightInd w:val="0"/>
              <w:jc w:val="center"/>
              <w:rPr>
                <w:rFonts w:ascii="Arial" w:hAnsi="Arial" w:cs="Arial"/>
                <w:b/>
                <w:bCs/>
                <w:sz w:val="14"/>
                <w:szCs w:val="14"/>
              </w:rPr>
            </w:pPr>
            <w:r w:rsidRPr="00A5606A">
              <w:rPr>
                <w:rFonts w:ascii="Arial" w:hAnsi="Arial" w:cs="Arial"/>
                <w:b/>
                <w:bCs/>
                <w:sz w:val="14"/>
                <w:szCs w:val="14"/>
              </w:rPr>
              <w:t>NAKİT AKIŞ TABLOSU</w:t>
            </w:r>
          </w:p>
        </w:tc>
        <w:tc>
          <w:tcPr>
            <w:tcW w:w="992" w:type="dxa"/>
            <w:tcBorders>
              <w:top w:val="single" w:sz="4" w:space="0" w:color="auto"/>
              <w:left w:val="single" w:sz="4" w:space="0" w:color="auto"/>
              <w:bottom w:val="single" w:sz="4" w:space="0" w:color="auto"/>
              <w:right w:val="single" w:sz="4" w:space="0" w:color="auto"/>
            </w:tcBorders>
            <w:vAlign w:val="bottom"/>
          </w:tcPr>
          <w:p w14:paraId="13A9E7C0" w14:textId="77777777" w:rsidR="00137883" w:rsidRPr="00A5606A" w:rsidRDefault="00137883" w:rsidP="00AE44C5">
            <w:pPr>
              <w:ind w:left="-76"/>
              <w:jc w:val="center"/>
              <w:rPr>
                <w:rFonts w:ascii="Arial" w:hAnsi="Arial" w:cs="Arial"/>
                <w:b/>
                <w:sz w:val="14"/>
                <w:szCs w:val="14"/>
              </w:rPr>
            </w:pPr>
            <w:r w:rsidRPr="00A5606A">
              <w:rPr>
                <w:rFonts w:ascii="Arial" w:hAnsi="Arial" w:cs="Arial"/>
                <w:b/>
                <w:sz w:val="14"/>
                <w:szCs w:val="14"/>
              </w:rPr>
              <w:t>Dipnot (Beşinci Bölüm-VI)</w:t>
            </w:r>
          </w:p>
        </w:tc>
        <w:tc>
          <w:tcPr>
            <w:tcW w:w="1276" w:type="dxa"/>
            <w:tcBorders>
              <w:top w:val="single" w:sz="4" w:space="0" w:color="auto"/>
              <w:left w:val="single" w:sz="4" w:space="0" w:color="auto"/>
              <w:bottom w:val="single" w:sz="4" w:space="0" w:color="auto"/>
              <w:right w:val="single" w:sz="4" w:space="0" w:color="auto"/>
            </w:tcBorders>
            <w:vAlign w:val="bottom"/>
          </w:tcPr>
          <w:p w14:paraId="782C5BE8" w14:textId="77777777" w:rsidR="00137883" w:rsidRPr="00A5606A" w:rsidRDefault="00137883" w:rsidP="00AE44C5">
            <w:pPr>
              <w:ind w:left="-70" w:right="3"/>
              <w:jc w:val="right"/>
              <w:rPr>
                <w:rFonts w:ascii="Arial" w:hAnsi="Arial" w:cs="Arial"/>
                <w:b/>
                <w:sz w:val="14"/>
                <w:szCs w:val="16"/>
              </w:rPr>
            </w:pPr>
            <w:r w:rsidRPr="00A5606A">
              <w:rPr>
                <w:rFonts w:ascii="Arial" w:hAnsi="Arial" w:cs="Arial"/>
                <w:b/>
                <w:sz w:val="14"/>
                <w:szCs w:val="16"/>
              </w:rPr>
              <w:t>Önceki dönem</w:t>
            </w:r>
          </w:p>
          <w:p w14:paraId="58CEC519" w14:textId="77777777" w:rsidR="00137883" w:rsidRPr="00A5606A" w:rsidRDefault="00137883" w:rsidP="00AE44C5">
            <w:pPr>
              <w:ind w:left="-70" w:right="3"/>
              <w:jc w:val="right"/>
              <w:rPr>
                <w:rFonts w:ascii="Arial" w:hAnsi="Arial" w:cs="Arial"/>
                <w:b/>
                <w:sz w:val="14"/>
                <w:szCs w:val="16"/>
              </w:rPr>
            </w:pPr>
            <w:r w:rsidRPr="00A5606A">
              <w:rPr>
                <w:rFonts w:ascii="Arial" w:hAnsi="Arial" w:cs="Arial"/>
                <w:b/>
                <w:sz w:val="14"/>
                <w:szCs w:val="16"/>
              </w:rPr>
              <w:t>1 Ocak-</w:t>
            </w:r>
          </w:p>
          <w:p w14:paraId="0F6C26A1" w14:textId="77777777" w:rsidR="00137883" w:rsidRPr="00A5606A" w:rsidRDefault="00137883" w:rsidP="00AE44C5">
            <w:pPr>
              <w:ind w:left="-70" w:right="3"/>
              <w:jc w:val="right"/>
              <w:rPr>
                <w:rFonts w:ascii="Arial" w:hAnsi="Arial" w:cs="Arial"/>
                <w:b/>
                <w:sz w:val="14"/>
                <w:szCs w:val="16"/>
              </w:rPr>
            </w:pPr>
            <w:r w:rsidRPr="00A5606A">
              <w:rPr>
                <w:rFonts w:ascii="Arial" w:hAnsi="Arial" w:cs="Arial"/>
                <w:b/>
                <w:sz w:val="14"/>
                <w:szCs w:val="16"/>
              </w:rPr>
              <w:t>31 Mart 2017</w:t>
            </w:r>
          </w:p>
        </w:tc>
      </w:tr>
      <w:tr w:rsidR="00137883" w:rsidRPr="00A5606A" w14:paraId="3F7DD9A6" w14:textId="77777777" w:rsidTr="00AE44C5">
        <w:trPr>
          <w:trHeight w:val="113"/>
        </w:trPr>
        <w:tc>
          <w:tcPr>
            <w:tcW w:w="621" w:type="dxa"/>
            <w:tcBorders>
              <w:top w:val="single" w:sz="4" w:space="0" w:color="auto"/>
              <w:left w:val="single" w:sz="4" w:space="0" w:color="auto"/>
            </w:tcBorders>
            <w:vAlign w:val="bottom"/>
          </w:tcPr>
          <w:p w14:paraId="3BAE7FFB" w14:textId="77777777" w:rsidR="00137883" w:rsidRPr="00A5606A" w:rsidRDefault="00137883" w:rsidP="00AE44C5">
            <w:pPr>
              <w:ind w:left="-108"/>
              <w:jc w:val="both"/>
              <w:rPr>
                <w:rFonts w:ascii="Arial" w:hAnsi="Arial" w:cs="Arial"/>
                <w:b/>
                <w:bCs/>
                <w:sz w:val="14"/>
                <w:szCs w:val="14"/>
              </w:rPr>
            </w:pPr>
          </w:p>
        </w:tc>
        <w:tc>
          <w:tcPr>
            <w:tcW w:w="6715" w:type="dxa"/>
            <w:tcBorders>
              <w:top w:val="single" w:sz="4" w:space="0" w:color="auto"/>
              <w:right w:val="single" w:sz="4" w:space="0" w:color="auto"/>
            </w:tcBorders>
            <w:vAlign w:val="bottom"/>
          </w:tcPr>
          <w:p w14:paraId="3070A44A" w14:textId="77777777" w:rsidR="00137883" w:rsidRPr="00A5606A" w:rsidRDefault="00137883" w:rsidP="00AE44C5">
            <w:pPr>
              <w:jc w:val="both"/>
              <w:rPr>
                <w:rFonts w:ascii="Arial" w:hAnsi="Arial" w:cs="Arial"/>
                <w:b/>
                <w:bCs/>
                <w:sz w:val="14"/>
                <w:szCs w:val="14"/>
              </w:rPr>
            </w:pPr>
          </w:p>
        </w:tc>
        <w:tc>
          <w:tcPr>
            <w:tcW w:w="992" w:type="dxa"/>
            <w:tcBorders>
              <w:top w:val="single" w:sz="4" w:space="0" w:color="auto"/>
              <w:left w:val="single" w:sz="4" w:space="0" w:color="auto"/>
              <w:right w:val="single" w:sz="4" w:space="0" w:color="auto"/>
            </w:tcBorders>
            <w:vAlign w:val="bottom"/>
          </w:tcPr>
          <w:p w14:paraId="6C5B7822" w14:textId="77777777" w:rsidR="00137883" w:rsidRPr="00A5606A" w:rsidRDefault="00137883" w:rsidP="00AE44C5">
            <w:pPr>
              <w:ind w:left="-76"/>
              <w:jc w:val="center"/>
              <w:rPr>
                <w:rFonts w:ascii="Arial" w:hAnsi="Arial" w:cs="Arial"/>
                <w:sz w:val="14"/>
                <w:szCs w:val="14"/>
              </w:rPr>
            </w:pPr>
          </w:p>
        </w:tc>
        <w:tc>
          <w:tcPr>
            <w:tcW w:w="1276" w:type="dxa"/>
            <w:tcBorders>
              <w:top w:val="single" w:sz="4" w:space="0" w:color="auto"/>
              <w:left w:val="single" w:sz="4" w:space="0" w:color="auto"/>
              <w:right w:val="single" w:sz="4" w:space="0" w:color="auto"/>
            </w:tcBorders>
            <w:vAlign w:val="bottom"/>
          </w:tcPr>
          <w:p w14:paraId="0C1C949C" w14:textId="77777777" w:rsidR="00137883" w:rsidRPr="00A5606A" w:rsidRDefault="00137883" w:rsidP="00AE44C5">
            <w:pPr>
              <w:tabs>
                <w:tab w:val="decimal" w:pos="1177"/>
              </w:tabs>
              <w:ind w:left="-249" w:right="163"/>
              <w:jc w:val="right"/>
              <w:rPr>
                <w:rFonts w:ascii="Arial" w:hAnsi="Arial" w:cs="Arial"/>
                <w:b/>
                <w:sz w:val="14"/>
                <w:szCs w:val="14"/>
              </w:rPr>
            </w:pPr>
          </w:p>
        </w:tc>
      </w:tr>
      <w:tr w:rsidR="00137883" w:rsidRPr="00A5606A" w14:paraId="476A3250" w14:textId="77777777" w:rsidTr="00AE44C5">
        <w:trPr>
          <w:trHeight w:val="113"/>
        </w:trPr>
        <w:tc>
          <w:tcPr>
            <w:tcW w:w="621" w:type="dxa"/>
            <w:tcBorders>
              <w:left w:val="single" w:sz="4" w:space="0" w:color="auto"/>
            </w:tcBorders>
            <w:vAlign w:val="bottom"/>
          </w:tcPr>
          <w:p w14:paraId="5A1378E4" w14:textId="77777777" w:rsidR="00137883" w:rsidRPr="00A5606A" w:rsidRDefault="00137883" w:rsidP="00AE44C5">
            <w:pPr>
              <w:ind w:left="-108"/>
              <w:rPr>
                <w:rFonts w:ascii="Arial" w:hAnsi="Arial" w:cs="Arial"/>
                <w:b/>
                <w:bCs/>
                <w:sz w:val="14"/>
                <w:szCs w:val="14"/>
              </w:rPr>
            </w:pPr>
            <w:r w:rsidRPr="00A5606A">
              <w:rPr>
                <w:rFonts w:ascii="Arial" w:hAnsi="Arial" w:cs="Arial"/>
                <w:b/>
                <w:bCs/>
                <w:sz w:val="14"/>
                <w:szCs w:val="14"/>
              </w:rPr>
              <w:t xml:space="preserve"> A.</w:t>
            </w:r>
          </w:p>
        </w:tc>
        <w:tc>
          <w:tcPr>
            <w:tcW w:w="6715" w:type="dxa"/>
            <w:tcBorders>
              <w:right w:val="single" w:sz="4" w:space="0" w:color="auto"/>
            </w:tcBorders>
            <w:vAlign w:val="bottom"/>
          </w:tcPr>
          <w:p w14:paraId="38119686" w14:textId="77777777" w:rsidR="00137883" w:rsidRPr="00A5606A" w:rsidRDefault="00137883" w:rsidP="00AE44C5">
            <w:pPr>
              <w:jc w:val="both"/>
              <w:rPr>
                <w:rFonts w:ascii="Arial" w:hAnsi="Arial" w:cs="Arial"/>
                <w:b/>
                <w:bCs/>
                <w:sz w:val="14"/>
                <w:szCs w:val="14"/>
              </w:rPr>
            </w:pPr>
            <w:r w:rsidRPr="00A5606A">
              <w:rPr>
                <w:rFonts w:ascii="Arial" w:hAnsi="Arial" w:cs="Arial"/>
                <w:b/>
                <w:bCs/>
                <w:sz w:val="14"/>
                <w:szCs w:val="14"/>
              </w:rPr>
              <w:t>BANKACILIK FAALİYETLERİNE İLİŞKİN NAKİT AKIMLARI</w:t>
            </w:r>
          </w:p>
        </w:tc>
        <w:tc>
          <w:tcPr>
            <w:tcW w:w="992" w:type="dxa"/>
            <w:tcBorders>
              <w:left w:val="single" w:sz="4" w:space="0" w:color="auto"/>
              <w:right w:val="single" w:sz="4" w:space="0" w:color="auto"/>
            </w:tcBorders>
            <w:vAlign w:val="bottom"/>
          </w:tcPr>
          <w:p w14:paraId="15C86867" w14:textId="77777777" w:rsidR="00137883" w:rsidRPr="00A5606A" w:rsidRDefault="00137883" w:rsidP="00AE44C5">
            <w:pPr>
              <w:ind w:left="-76"/>
              <w:jc w:val="center"/>
              <w:rPr>
                <w:rFonts w:ascii="Arial" w:hAnsi="Arial" w:cs="Arial"/>
                <w:sz w:val="14"/>
                <w:szCs w:val="14"/>
                <w:lang w:val="en-US" w:eastAsia="en-US"/>
              </w:rPr>
            </w:pPr>
          </w:p>
        </w:tc>
        <w:tc>
          <w:tcPr>
            <w:tcW w:w="1276" w:type="dxa"/>
            <w:tcBorders>
              <w:left w:val="single" w:sz="4" w:space="0" w:color="auto"/>
              <w:right w:val="single" w:sz="4" w:space="0" w:color="auto"/>
            </w:tcBorders>
            <w:vAlign w:val="bottom"/>
          </w:tcPr>
          <w:p w14:paraId="4459E31A" w14:textId="77777777" w:rsidR="00137883" w:rsidRPr="00A5606A" w:rsidRDefault="00137883" w:rsidP="00AE44C5">
            <w:pPr>
              <w:tabs>
                <w:tab w:val="decimal" w:pos="1177"/>
              </w:tabs>
              <w:ind w:left="-249" w:right="163"/>
              <w:jc w:val="right"/>
              <w:rPr>
                <w:rFonts w:ascii="Arial" w:hAnsi="Arial" w:cs="Arial"/>
                <w:b/>
                <w:sz w:val="14"/>
                <w:szCs w:val="14"/>
              </w:rPr>
            </w:pPr>
          </w:p>
        </w:tc>
      </w:tr>
      <w:tr w:rsidR="00137883" w:rsidRPr="00A5606A" w14:paraId="6C02D86A" w14:textId="77777777" w:rsidTr="00AE44C5">
        <w:trPr>
          <w:trHeight w:val="289"/>
        </w:trPr>
        <w:tc>
          <w:tcPr>
            <w:tcW w:w="621" w:type="dxa"/>
            <w:tcBorders>
              <w:left w:val="single" w:sz="4" w:space="0" w:color="auto"/>
            </w:tcBorders>
            <w:vAlign w:val="bottom"/>
          </w:tcPr>
          <w:p w14:paraId="5019070C" w14:textId="77777777" w:rsidR="00137883" w:rsidRPr="00A5606A" w:rsidRDefault="00137883" w:rsidP="00AE44C5">
            <w:pPr>
              <w:ind w:left="-108"/>
              <w:rPr>
                <w:rFonts w:ascii="Arial" w:hAnsi="Arial" w:cs="Arial"/>
                <w:b/>
                <w:bCs/>
                <w:sz w:val="14"/>
                <w:szCs w:val="14"/>
              </w:rPr>
            </w:pPr>
          </w:p>
        </w:tc>
        <w:tc>
          <w:tcPr>
            <w:tcW w:w="6715" w:type="dxa"/>
            <w:tcBorders>
              <w:right w:val="single" w:sz="4" w:space="0" w:color="auto"/>
            </w:tcBorders>
            <w:vAlign w:val="bottom"/>
          </w:tcPr>
          <w:p w14:paraId="6B3024FC" w14:textId="77777777" w:rsidR="00137883" w:rsidRPr="00A5606A" w:rsidRDefault="00137883" w:rsidP="00AE44C5">
            <w:pPr>
              <w:jc w:val="both"/>
              <w:rPr>
                <w:rFonts w:ascii="Arial" w:hAnsi="Arial" w:cs="Arial"/>
                <w:b/>
                <w:bCs/>
                <w:sz w:val="14"/>
                <w:szCs w:val="14"/>
              </w:rPr>
            </w:pPr>
          </w:p>
        </w:tc>
        <w:tc>
          <w:tcPr>
            <w:tcW w:w="992" w:type="dxa"/>
            <w:tcBorders>
              <w:left w:val="single" w:sz="4" w:space="0" w:color="auto"/>
              <w:right w:val="single" w:sz="4" w:space="0" w:color="auto"/>
            </w:tcBorders>
            <w:vAlign w:val="bottom"/>
          </w:tcPr>
          <w:p w14:paraId="3107B848" w14:textId="77777777" w:rsidR="00137883" w:rsidRPr="00A5606A" w:rsidRDefault="00137883" w:rsidP="00AE44C5">
            <w:pPr>
              <w:ind w:left="-76"/>
              <w:jc w:val="center"/>
              <w:rPr>
                <w:rFonts w:ascii="Arial" w:hAnsi="Arial" w:cs="Arial"/>
                <w:sz w:val="14"/>
                <w:szCs w:val="14"/>
                <w:lang w:val="en-US" w:eastAsia="en-US"/>
              </w:rPr>
            </w:pPr>
          </w:p>
        </w:tc>
        <w:tc>
          <w:tcPr>
            <w:tcW w:w="1276" w:type="dxa"/>
            <w:tcBorders>
              <w:left w:val="single" w:sz="4" w:space="0" w:color="auto"/>
              <w:right w:val="single" w:sz="4" w:space="0" w:color="auto"/>
            </w:tcBorders>
            <w:vAlign w:val="bottom"/>
          </w:tcPr>
          <w:p w14:paraId="103568D1" w14:textId="77777777" w:rsidR="00137883" w:rsidRPr="00C74292" w:rsidRDefault="00137883" w:rsidP="00AE44C5">
            <w:pPr>
              <w:tabs>
                <w:tab w:val="decimal" w:pos="1177"/>
              </w:tabs>
              <w:ind w:left="-249" w:right="163"/>
              <w:jc w:val="right"/>
              <w:rPr>
                <w:rFonts w:ascii="Arial" w:hAnsi="Arial" w:cs="Arial"/>
                <w:sz w:val="14"/>
                <w:szCs w:val="14"/>
              </w:rPr>
            </w:pPr>
          </w:p>
        </w:tc>
      </w:tr>
      <w:tr w:rsidR="00C74292" w:rsidRPr="00A5606A" w14:paraId="43D27CCF" w14:textId="77777777" w:rsidTr="00AC438B">
        <w:trPr>
          <w:trHeight w:val="113"/>
        </w:trPr>
        <w:tc>
          <w:tcPr>
            <w:tcW w:w="621" w:type="dxa"/>
            <w:tcBorders>
              <w:left w:val="single" w:sz="4" w:space="0" w:color="auto"/>
            </w:tcBorders>
            <w:vAlign w:val="bottom"/>
          </w:tcPr>
          <w:p w14:paraId="44354714" w14:textId="77777777" w:rsidR="00C74292" w:rsidRPr="00A5606A" w:rsidRDefault="00C74292" w:rsidP="00C74292">
            <w:pPr>
              <w:ind w:left="-108"/>
              <w:rPr>
                <w:rFonts w:ascii="Arial" w:eastAsia="Arial Unicode MS" w:hAnsi="Arial" w:cs="Arial"/>
                <w:b/>
                <w:bCs/>
                <w:noProof/>
                <w:sz w:val="14"/>
                <w:szCs w:val="14"/>
              </w:rPr>
            </w:pPr>
            <w:r w:rsidRPr="00A5606A">
              <w:rPr>
                <w:rFonts w:ascii="Arial" w:hAnsi="Arial" w:cs="Arial"/>
                <w:b/>
                <w:bCs/>
                <w:sz w:val="14"/>
                <w:szCs w:val="14"/>
              </w:rPr>
              <w:t xml:space="preserve"> 1.1</w:t>
            </w:r>
          </w:p>
        </w:tc>
        <w:tc>
          <w:tcPr>
            <w:tcW w:w="6715" w:type="dxa"/>
            <w:tcBorders>
              <w:right w:val="single" w:sz="4" w:space="0" w:color="auto"/>
            </w:tcBorders>
            <w:vAlign w:val="bottom"/>
          </w:tcPr>
          <w:p w14:paraId="4AF4ABBF" w14:textId="77777777" w:rsidR="00C74292" w:rsidRPr="00A5606A" w:rsidRDefault="00C74292" w:rsidP="00C74292">
            <w:pPr>
              <w:jc w:val="both"/>
              <w:rPr>
                <w:rFonts w:ascii="Arial" w:hAnsi="Arial" w:cs="Arial"/>
                <w:b/>
                <w:sz w:val="14"/>
                <w:szCs w:val="14"/>
              </w:rPr>
            </w:pPr>
            <w:r w:rsidRPr="00A5606A">
              <w:rPr>
                <w:rFonts w:ascii="Arial" w:hAnsi="Arial" w:cs="Arial"/>
                <w:b/>
                <w:sz w:val="14"/>
                <w:szCs w:val="14"/>
              </w:rPr>
              <w:t>Bankacılık Faaliyet Konusu Aktif ve Pasiflerdeki Değişim Öncesi Faaliyet Kârı</w:t>
            </w:r>
          </w:p>
        </w:tc>
        <w:tc>
          <w:tcPr>
            <w:tcW w:w="992" w:type="dxa"/>
            <w:tcBorders>
              <w:left w:val="single" w:sz="4" w:space="0" w:color="auto"/>
              <w:right w:val="single" w:sz="4" w:space="0" w:color="auto"/>
            </w:tcBorders>
            <w:vAlign w:val="bottom"/>
          </w:tcPr>
          <w:p w14:paraId="276DA44B" w14:textId="77777777" w:rsidR="00C74292" w:rsidRPr="00261A7F" w:rsidRDefault="00C74292" w:rsidP="00C74292">
            <w:pPr>
              <w:ind w:left="-76"/>
              <w:jc w:val="center"/>
              <w:rPr>
                <w:rFonts w:ascii="Arial" w:hAnsi="Arial" w:cs="Arial"/>
                <w:sz w:val="14"/>
                <w:szCs w:val="14"/>
                <w:lang w:val="en-US" w:eastAsia="en-US"/>
              </w:rPr>
            </w:pPr>
          </w:p>
        </w:tc>
        <w:tc>
          <w:tcPr>
            <w:tcW w:w="1276" w:type="dxa"/>
            <w:tcBorders>
              <w:left w:val="single" w:sz="4" w:space="0" w:color="auto"/>
              <w:right w:val="single" w:sz="4" w:space="0" w:color="auto"/>
            </w:tcBorders>
            <w:vAlign w:val="bottom"/>
          </w:tcPr>
          <w:p w14:paraId="344485EC" w14:textId="7C12D833" w:rsidR="00C74292" w:rsidRPr="00C74292" w:rsidRDefault="00C74292" w:rsidP="00C74292">
            <w:pPr>
              <w:ind w:left="-210" w:right="33"/>
              <w:jc w:val="right"/>
              <w:rPr>
                <w:rFonts w:ascii="Arial" w:hAnsi="Arial" w:cs="Arial"/>
                <w:b/>
                <w:sz w:val="14"/>
                <w:szCs w:val="14"/>
              </w:rPr>
            </w:pPr>
            <w:r w:rsidRPr="00C74292">
              <w:rPr>
                <w:rFonts w:ascii="Arial" w:hAnsi="Arial" w:cs="Arial"/>
                <w:b/>
                <w:sz w:val="14"/>
                <w:szCs w:val="14"/>
              </w:rPr>
              <w:t>260.237</w:t>
            </w:r>
          </w:p>
        </w:tc>
      </w:tr>
      <w:tr w:rsidR="00C74292" w:rsidRPr="00A5606A" w14:paraId="03C350CA" w14:textId="77777777" w:rsidTr="00AC438B">
        <w:trPr>
          <w:trHeight w:val="66"/>
        </w:trPr>
        <w:tc>
          <w:tcPr>
            <w:tcW w:w="621" w:type="dxa"/>
            <w:tcBorders>
              <w:left w:val="single" w:sz="4" w:space="0" w:color="auto"/>
            </w:tcBorders>
            <w:vAlign w:val="bottom"/>
          </w:tcPr>
          <w:p w14:paraId="7D0AF560" w14:textId="77777777" w:rsidR="00C74292" w:rsidRPr="00A5606A" w:rsidRDefault="00C74292" w:rsidP="00C74292">
            <w:pPr>
              <w:ind w:left="-108"/>
              <w:rPr>
                <w:rFonts w:ascii="Arial" w:hAnsi="Arial" w:cs="Arial"/>
                <w:b/>
                <w:bCs/>
                <w:sz w:val="14"/>
                <w:szCs w:val="14"/>
              </w:rPr>
            </w:pPr>
          </w:p>
        </w:tc>
        <w:tc>
          <w:tcPr>
            <w:tcW w:w="6715" w:type="dxa"/>
            <w:tcBorders>
              <w:right w:val="single" w:sz="4" w:space="0" w:color="auto"/>
            </w:tcBorders>
            <w:vAlign w:val="bottom"/>
          </w:tcPr>
          <w:p w14:paraId="28745E76" w14:textId="77777777" w:rsidR="00C74292" w:rsidRPr="00A5606A" w:rsidRDefault="00C74292" w:rsidP="00C74292">
            <w:pPr>
              <w:jc w:val="both"/>
              <w:rPr>
                <w:rFonts w:ascii="Arial" w:hAnsi="Arial" w:cs="Arial"/>
                <w:sz w:val="14"/>
                <w:szCs w:val="14"/>
              </w:rPr>
            </w:pPr>
          </w:p>
        </w:tc>
        <w:tc>
          <w:tcPr>
            <w:tcW w:w="992" w:type="dxa"/>
            <w:tcBorders>
              <w:left w:val="single" w:sz="4" w:space="0" w:color="auto"/>
              <w:right w:val="single" w:sz="4" w:space="0" w:color="auto"/>
            </w:tcBorders>
            <w:vAlign w:val="bottom"/>
          </w:tcPr>
          <w:p w14:paraId="13588EA4" w14:textId="77777777" w:rsidR="00C74292" w:rsidRPr="00261A7F" w:rsidRDefault="00C74292" w:rsidP="00C74292">
            <w:pPr>
              <w:ind w:left="-76"/>
              <w:jc w:val="center"/>
              <w:rPr>
                <w:rFonts w:ascii="Arial" w:hAnsi="Arial" w:cs="Arial"/>
                <w:sz w:val="14"/>
                <w:szCs w:val="14"/>
                <w:lang w:val="en-US" w:eastAsia="en-US"/>
              </w:rPr>
            </w:pPr>
          </w:p>
        </w:tc>
        <w:tc>
          <w:tcPr>
            <w:tcW w:w="1276" w:type="dxa"/>
            <w:tcBorders>
              <w:left w:val="single" w:sz="4" w:space="0" w:color="auto"/>
              <w:right w:val="single" w:sz="4" w:space="0" w:color="auto"/>
            </w:tcBorders>
            <w:vAlign w:val="bottom"/>
          </w:tcPr>
          <w:p w14:paraId="4764DEC7" w14:textId="77777777" w:rsidR="00C74292" w:rsidRPr="00C74292" w:rsidRDefault="00C74292" w:rsidP="00C74292">
            <w:pPr>
              <w:ind w:left="-210" w:right="33"/>
              <w:jc w:val="right"/>
              <w:rPr>
                <w:rFonts w:ascii="Arial" w:hAnsi="Arial" w:cs="Arial"/>
                <w:sz w:val="14"/>
                <w:szCs w:val="14"/>
              </w:rPr>
            </w:pPr>
          </w:p>
        </w:tc>
      </w:tr>
      <w:tr w:rsidR="00C74292" w:rsidRPr="00A5606A" w14:paraId="15B1AC0F" w14:textId="77777777" w:rsidTr="00AC438B">
        <w:trPr>
          <w:trHeight w:val="113"/>
        </w:trPr>
        <w:tc>
          <w:tcPr>
            <w:tcW w:w="621" w:type="dxa"/>
            <w:tcBorders>
              <w:left w:val="single" w:sz="4" w:space="0" w:color="auto"/>
            </w:tcBorders>
            <w:vAlign w:val="bottom"/>
          </w:tcPr>
          <w:p w14:paraId="76FEF659" w14:textId="77777777" w:rsidR="00C74292" w:rsidRPr="00A5606A" w:rsidRDefault="00C74292" w:rsidP="00C74292">
            <w:pPr>
              <w:ind w:left="-108"/>
              <w:rPr>
                <w:rFonts w:ascii="Arial" w:hAnsi="Arial" w:cs="Arial"/>
                <w:bCs/>
                <w:sz w:val="14"/>
                <w:szCs w:val="14"/>
              </w:rPr>
            </w:pPr>
            <w:r w:rsidRPr="00A5606A">
              <w:rPr>
                <w:rFonts w:ascii="Arial" w:hAnsi="Arial" w:cs="Arial"/>
                <w:bCs/>
                <w:sz w:val="14"/>
                <w:szCs w:val="14"/>
              </w:rPr>
              <w:t xml:space="preserve"> 1.1.1</w:t>
            </w:r>
          </w:p>
        </w:tc>
        <w:tc>
          <w:tcPr>
            <w:tcW w:w="6715" w:type="dxa"/>
            <w:tcBorders>
              <w:right w:val="single" w:sz="4" w:space="0" w:color="auto"/>
            </w:tcBorders>
            <w:vAlign w:val="bottom"/>
          </w:tcPr>
          <w:p w14:paraId="2E3DB18A"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Alınan Kâr Payları</w:t>
            </w:r>
          </w:p>
        </w:tc>
        <w:tc>
          <w:tcPr>
            <w:tcW w:w="992" w:type="dxa"/>
            <w:tcBorders>
              <w:left w:val="single" w:sz="4" w:space="0" w:color="auto"/>
              <w:right w:val="single" w:sz="4" w:space="0" w:color="auto"/>
            </w:tcBorders>
            <w:vAlign w:val="bottom"/>
          </w:tcPr>
          <w:p w14:paraId="0FD0C2B1" w14:textId="77777777" w:rsidR="00C74292" w:rsidRPr="00261A7F" w:rsidRDefault="00C74292" w:rsidP="00C74292">
            <w:pPr>
              <w:ind w:left="-76"/>
              <w:jc w:val="center"/>
              <w:rPr>
                <w:rFonts w:ascii="Arial" w:hAnsi="Arial" w:cs="Arial"/>
                <w:sz w:val="14"/>
                <w:szCs w:val="14"/>
                <w:lang w:val="en-US" w:eastAsia="en-US"/>
              </w:rPr>
            </w:pPr>
          </w:p>
        </w:tc>
        <w:tc>
          <w:tcPr>
            <w:tcW w:w="1276" w:type="dxa"/>
            <w:tcBorders>
              <w:left w:val="single" w:sz="4" w:space="0" w:color="auto"/>
              <w:right w:val="single" w:sz="4" w:space="0" w:color="auto"/>
            </w:tcBorders>
            <w:vAlign w:val="bottom"/>
          </w:tcPr>
          <w:p w14:paraId="56C9C5AF" w14:textId="7EB9DE4D"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607.886</w:t>
            </w:r>
          </w:p>
        </w:tc>
      </w:tr>
      <w:tr w:rsidR="00C74292" w:rsidRPr="00A5606A" w14:paraId="6A59AB98" w14:textId="77777777" w:rsidTr="00AC438B">
        <w:trPr>
          <w:trHeight w:val="113"/>
        </w:trPr>
        <w:tc>
          <w:tcPr>
            <w:tcW w:w="621" w:type="dxa"/>
            <w:tcBorders>
              <w:left w:val="single" w:sz="4" w:space="0" w:color="auto"/>
            </w:tcBorders>
            <w:vAlign w:val="bottom"/>
          </w:tcPr>
          <w:p w14:paraId="5C227AFD" w14:textId="77777777" w:rsidR="00C74292" w:rsidRPr="00A5606A" w:rsidRDefault="00C74292" w:rsidP="00C74292">
            <w:pPr>
              <w:ind w:left="-108"/>
              <w:rPr>
                <w:rFonts w:ascii="Arial" w:hAnsi="Arial" w:cs="Arial"/>
                <w:bCs/>
                <w:sz w:val="14"/>
                <w:szCs w:val="14"/>
              </w:rPr>
            </w:pPr>
            <w:r w:rsidRPr="00A5606A">
              <w:rPr>
                <w:rFonts w:ascii="Arial" w:hAnsi="Arial" w:cs="Arial"/>
                <w:bCs/>
                <w:sz w:val="14"/>
                <w:szCs w:val="14"/>
              </w:rPr>
              <w:t xml:space="preserve"> 1.1.2</w:t>
            </w:r>
          </w:p>
        </w:tc>
        <w:tc>
          <w:tcPr>
            <w:tcW w:w="6715" w:type="dxa"/>
            <w:tcBorders>
              <w:right w:val="single" w:sz="4" w:space="0" w:color="auto"/>
            </w:tcBorders>
            <w:vAlign w:val="bottom"/>
          </w:tcPr>
          <w:p w14:paraId="31D516F3"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Ödenen Kâr Payları</w:t>
            </w:r>
          </w:p>
        </w:tc>
        <w:tc>
          <w:tcPr>
            <w:tcW w:w="992" w:type="dxa"/>
            <w:tcBorders>
              <w:left w:val="single" w:sz="4" w:space="0" w:color="auto"/>
              <w:right w:val="single" w:sz="4" w:space="0" w:color="auto"/>
            </w:tcBorders>
            <w:vAlign w:val="bottom"/>
          </w:tcPr>
          <w:p w14:paraId="56DE365A" w14:textId="77777777" w:rsidR="00C74292" w:rsidRPr="00261A7F" w:rsidRDefault="00C74292" w:rsidP="00C74292">
            <w:pPr>
              <w:ind w:left="-76"/>
              <w:jc w:val="center"/>
              <w:rPr>
                <w:rFonts w:ascii="Arial" w:hAnsi="Arial" w:cs="Arial"/>
                <w:sz w:val="14"/>
                <w:szCs w:val="14"/>
                <w:lang w:val="en-US" w:eastAsia="en-US"/>
              </w:rPr>
            </w:pPr>
          </w:p>
        </w:tc>
        <w:tc>
          <w:tcPr>
            <w:tcW w:w="1276" w:type="dxa"/>
            <w:tcBorders>
              <w:left w:val="single" w:sz="4" w:space="0" w:color="auto"/>
              <w:right w:val="single" w:sz="4" w:space="0" w:color="auto"/>
            </w:tcBorders>
            <w:vAlign w:val="bottom"/>
          </w:tcPr>
          <w:p w14:paraId="25D7FEE0" w14:textId="6FED9B82"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(193.830)</w:t>
            </w:r>
          </w:p>
        </w:tc>
      </w:tr>
      <w:tr w:rsidR="00C74292" w:rsidRPr="00A5606A" w14:paraId="64F5CEF0" w14:textId="77777777" w:rsidTr="00AC438B">
        <w:trPr>
          <w:trHeight w:val="113"/>
        </w:trPr>
        <w:tc>
          <w:tcPr>
            <w:tcW w:w="621" w:type="dxa"/>
            <w:tcBorders>
              <w:left w:val="single" w:sz="4" w:space="0" w:color="auto"/>
            </w:tcBorders>
            <w:vAlign w:val="bottom"/>
          </w:tcPr>
          <w:p w14:paraId="0D18C65B" w14:textId="77777777" w:rsidR="00C74292" w:rsidRPr="00A5606A" w:rsidRDefault="00C74292" w:rsidP="00C74292">
            <w:pPr>
              <w:ind w:left="-108"/>
              <w:rPr>
                <w:rFonts w:ascii="Arial" w:hAnsi="Arial" w:cs="Arial"/>
                <w:bCs/>
                <w:sz w:val="14"/>
                <w:szCs w:val="14"/>
              </w:rPr>
            </w:pPr>
            <w:r w:rsidRPr="00A5606A">
              <w:rPr>
                <w:rFonts w:ascii="Arial" w:hAnsi="Arial" w:cs="Arial"/>
                <w:bCs/>
                <w:sz w:val="14"/>
                <w:szCs w:val="14"/>
              </w:rPr>
              <w:t xml:space="preserve"> 1.1.3</w:t>
            </w:r>
          </w:p>
        </w:tc>
        <w:tc>
          <w:tcPr>
            <w:tcW w:w="6715" w:type="dxa"/>
            <w:tcBorders>
              <w:right w:val="single" w:sz="4" w:space="0" w:color="auto"/>
            </w:tcBorders>
            <w:vAlign w:val="bottom"/>
          </w:tcPr>
          <w:p w14:paraId="0A7E4643"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Alınan Temettüler</w:t>
            </w:r>
          </w:p>
        </w:tc>
        <w:tc>
          <w:tcPr>
            <w:tcW w:w="992" w:type="dxa"/>
            <w:tcBorders>
              <w:left w:val="single" w:sz="4" w:space="0" w:color="auto"/>
              <w:right w:val="single" w:sz="4" w:space="0" w:color="auto"/>
            </w:tcBorders>
            <w:vAlign w:val="bottom"/>
          </w:tcPr>
          <w:p w14:paraId="295A2A78" w14:textId="77777777" w:rsidR="00C74292" w:rsidRPr="00261A7F" w:rsidRDefault="00C74292" w:rsidP="00C74292">
            <w:pPr>
              <w:ind w:left="-76"/>
              <w:jc w:val="center"/>
              <w:rPr>
                <w:rFonts w:ascii="Arial" w:hAnsi="Arial" w:cs="Arial"/>
                <w:sz w:val="14"/>
                <w:szCs w:val="14"/>
                <w:lang w:val="en-US" w:eastAsia="en-US"/>
              </w:rPr>
            </w:pPr>
          </w:p>
        </w:tc>
        <w:tc>
          <w:tcPr>
            <w:tcW w:w="1276" w:type="dxa"/>
            <w:tcBorders>
              <w:left w:val="single" w:sz="4" w:space="0" w:color="auto"/>
              <w:right w:val="single" w:sz="4" w:space="0" w:color="auto"/>
            </w:tcBorders>
            <w:vAlign w:val="bottom"/>
          </w:tcPr>
          <w:p w14:paraId="031C04EE" w14:textId="39D65389"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w:t>
            </w:r>
          </w:p>
        </w:tc>
      </w:tr>
      <w:tr w:rsidR="00C74292" w:rsidRPr="00A5606A" w14:paraId="20C54A30" w14:textId="77777777" w:rsidTr="00AC438B">
        <w:trPr>
          <w:trHeight w:val="113"/>
        </w:trPr>
        <w:tc>
          <w:tcPr>
            <w:tcW w:w="621" w:type="dxa"/>
            <w:tcBorders>
              <w:left w:val="single" w:sz="4" w:space="0" w:color="auto"/>
            </w:tcBorders>
            <w:vAlign w:val="bottom"/>
          </w:tcPr>
          <w:p w14:paraId="4510BB09" w14:textId="77777777" w:rsidR="00C74292" w:rsidRPr="00A5606A" w:rsidRDefault="00C74292" w:rsidP="00C74292">
            <w:pPr>
              <w:ind w:left="-108"/>
              <w:rPr>
                <w:rFonts w:ascii="Arial" w:hAnsi="Arial" w:cs="Arial"/>
                <w:bCs/>
                <w:sz w:val="14"/>
                <w:szCs w:val="14"/>
              </w:rPr>
            </w:pPr>
            <w:r w:rsidRPr="00A5606A">
              <w:rPr>
                <w:rFonts w:ascii="Arial" w:hAnsi="Arial" w:cs="Arial"/>
                <w:bCs/>
                <w:sz w:val="14"/>
                <w:szCs w:val="14"/>
              </w:rPr>
              <w:t xml:space="preserve"> 1.1.4</w:t>
            </w:r>
          </w:p>
        </w:tc>
        <w:tc>
          <w:tcPr>
            <w:tcW w:w="6715" w:type="dxa"/>
            <w:tcBorders>
              <w:right w:val="single" w:sz="4" w:space="0" w:color="auto"/>
            </w:tcBorders>
            <w:vAlign w:val="bottom"/>
          </w:tcPr>
          <w:p w14:paraId="2DE41DB0"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Alınan Ücret ve Komisyonlar</w:t>
            </w:r>
          </w:p>
        </w:tc>
        <w:tc>
          <w:tcPr>
            <w:tcW w:w="992" w:type="dxa"/>
            <w:tcBorders>
              <w:left w:val="single" w:sz="4" w:space="0" w:color="auto"/>
              <w:right w:val="single" w:sz="4" w:space="0" w:color="auto"/>
            </w:tcBorders>
            <w:vAlign w:val="bottom"/>
          </w:tcPr>
          <w:p w14:paraId="2353C57A" w14:textId="77777777" w:rsidR="00C74292" w:rsidRPr="00261A7F" w:rsidRDefault="00C74292" w:rsidP="00C74292">
            <w:pPr>
              <w:ind w:left="-76"/>
              <w:jc w:val="center"/>
              <w:rPr>
                <w:rFonts w:ascii="Arial" w:hAnsi="Arial" w:cs="Arial"/>
                <w:sz w:val="14"/>
                <w:szCs w:val="14"/>
                <w:lang w:val="en-US" w:eastAsia="en-US"/>
              </w:rPr>
            </w:pPr>
          </w:p>
        </w:tc>
        <w:tc>
          <w:tcPr>
            <w:tcW w:w="1276" w:type="dxa"/>
            <w:tcBorders>
              <w:left w:val="single" w:sz="4" w:space="0" w:color="auto"/>
              <w:right w:val="single" w:sz="4" w:space="0" w:color="auto"/>
            </w:tcBorders>
            <w:vAlign w:val="bottom"/>
          </w:tcPr>
          <w:p w14:paraId="5FCB994F" w14:textId="7927DDA6"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25.943</w:t>
            </w:r>
          </w:p>
        </w:tc>
      </w:tr>
      <w:tr w:rsidR="00C74292" w:rsidRPr="00A5606A" w14:paraId="69A4A1B3" w14:textId="77777777" w:rsidTr="00AC438B">
        <w:trPr>
          <w:trHeight w:val="113"/>
        </w:trPr>
        <w:tc>
          <w:tcPr>
            <w:tcW w:w="621" w:type="dxa"/>
            <w:tcBorders>
              <w:left w:val="single" w:sz="4" w:space="0" w:color="auto"/>
            </w:tcBorders>
            <w:vAlign w:val="bottom"/>
          </w:tcPr>
          <w:p w14:paraId="4BBBC8C9" w14:textId="77777777" w:rsidR="00C74292" w:rsidRPr="00A5606A" w:rsidRDefault="00C74292" w:rsidP="00C74292">
            <w:pPr>
              <w:ind w:left="-108"/>
              <w:rPr>
                <w:rFonts w:ascii="Arial" w:hAnsi="Arial" w:cs="Arial"/>
                <w:bCs/>
                <w:sz w:val="14"/>
                <w:szCs w:val="14"/>
              </w:rPr>
            </w:pPr>
            <w:r w:rsidRPr="00A5606A">
              <w:rPr>
                <w:rFonts w:ascii="Arial" w:hAnsi="Arial" w:cs="Arial"/>
                <w:bCs/>
                <w:sz w:val="14"/>
                <w:szCs w:val="14"/>
              </w:rPr>
              <w:t xml:space="preserve"> 1.1.5</w:t>
            </w:r>
          </w:p>
        </w:tc>
        <w:tc>
          <w:tcPr>
            <w:tcW w:w="6715" w:type="dxa"/>
            <w:tcBorders>
              <w:right w:val="single" w:sz="4" w:space="0" w:color="auto"/>
            </w:tcBorders>
            <w:vAlign w:val="bottom"/>
          </w:tcPr>
          <w:p w14:paraId="7E12AD71"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 xml:space="preserve">Elde Edilen Diğer Kazançlar </w:t>
            </w:r>
          </w:p>
        </w:tc>
        <w:tc>
          <w:tcPr>
            <w:tcW w:w="992" w:type="dxa"/>
            <w:tcBorders>
              <w:left w:val="single" w:sz="4" w:space="0" w:color="auto"/>
              <w:right w:val="single" w:sz="4" w:space="0" w:color="auto"/>
            </w:tcBorders>
            <w:vAlign w:val="bottom"/>
          </w:tcPr>
          <w:p w14:paraId="2D94D3DE" w14:textId="77777777" w:rsidR="00C74292" w:rsidRPr="00261A7F" w:rsidRDefault="00C74292" w:rsidP="00C74292">
            <w:pPr>
              <w:ind w:left="-76"/>
              <w:jc w:val="center"/>
              <w:rPr>
                <w:rFonts w:ascii="Arial" w:hAnsi="Arial" w:cs="Arial"/>
                <w:b/>
                <w:sz w:val="14"/>
                <w:szCs w:val="14"/>
                <w:lang w:val="en-US" w:eastAsia="en-US"/>
              </w:rPr>
            </w:pPr>
          </w:p>
        </w:tc>
        <w:tc>
          <w:tcPr>
            <w:tcW w:w="1276" w:type="dxa"/>
            <w:tcBorders>
              <w:left w:val="single" w:sz="4" w:space="0" w:color="auto"/>
              <w:right w:val="single" w:sz="4" w:space="0" w:color="auto"/>
            </w:tcBorders>
            <w:vAlign w:val="bottom"/>
          </w:tcPr>
          <w:p w14:paraId="4190C364" w14:textId="04AA1F3E"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31.402</w:t>
            </w:r>
          </w:p>
        </w:tc>
      </w:tr>
      <w:tr w:rsidR="00C74292" w:rsidRPr="00A5606A" w14:paraId="731ABCFF" w14:textId="77777777" w:rsidTr="00AC438B">
        <w:trPr>
          <w:trHeight w:val="113"/>
        </w:trPr>
        <w:tc>
          <w:tcPr>
            <w:tcW w:w="621" w:type="dxa"/>
            <w:tcBorders>
              <w:left w:val="single" w:sz="4" w:space="0" w:color="auto"/>
            </w:tcBorders>
            <w:vAlign w:val="bottom"/>
          </w:tcPr>
          <w:p w14:paraId="6BDC5014" w14:textId="77777777" w:rsidR="00C74292" w:rsidRPr="00A5606A" w:rsidRDefault="00C74292" w:rsidP="00C74292">
            <w:pPr>
              <w:ind w:left="-108"/>
              <w:rPr>
                <w:rFonts w:ascii="Arial" w:hAnsi="Arial" w:cs="Arial"/>
                <w:bCs/>
                <w:sz w:val="14"/>
                <w:szCs w:val="14"/>
              </w:rPr>
            </w:pPr>
            <w:r w:rsidRPr="00A5606A">
              <w:rPr>
                <w:rFonts w:ascii="Arial" w:hAnsi="Arial" w:cs="Arial"/>
                <w:bCs/>
                <w:sz w:val="14"/>
                <w:szCs w:val="14"/>
              </w:rPr>
              <w:t xml:space="preserve"> 1.1.6</w:t>
            </w:r>
          </w:p>
        </w:tc>
        <w:tc>
          <w:tcPr>
            <w:tcW w:w="6715" w:type="dxa"/>
            <w:tcBorders>
              <w:right w:val="single" w:sz="4" w:space="0" w:color="auto"/>
            </w:tcBorders>
            <w:vAlign w:val="bottom"/>
          </w:tcPr>
          <w:p w14:paraId="7DF8F95C"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 xml:space="preserve">Zarar Olarak Muhasebeleştirilen Donuk Alacaklardan Tahsilatlar </w:t>
            </w:r>
          </w:p>
        </w:tc>
        <w:tc>
          <w:tcPr>
            <w:tcW w:w="992" w:type="dxa"/>
            <w:tcBorders>
              <w:left w:val="single" w:sz="4" w:space="0" w:color="auto"/>
              <w:right w:val="single" w:sz="4" w:space="0" w:color="auto"/>
            </w:tcBorders>
            <w:vAlign w:val="bottom"/>
          </w:tcPr>
          <w:p w14:paraId="5383466A" w14:textId="77777777" w:rsidR="00C74292" w:rsidRPr="00261A7F" w:rsidRDefault="00C74292" w:rsidP="00C74292">
            <w:pPr>
              <w:jc w:val="center"/>
              <w:rPr>
                <w:rFonts w:ascii="Arial" w:eastAsia="Arial Unicode MS" w:hAnsi="Arial" w:cs="Arial"/>
                <w:b/>
                <w:bCs/>
                <w:noProof/>
                <w:sz w:val="14"/>
                <w:szCs w:val="14"/>
                <w:lang w:val="en-US" w:eastAsia="en-US"/>
              </w:rPr>
            </w:pPr>
          </w:p>
        </w:tc>
        <w:tc>
          <w:tcPr>
            <w:tcW w:w="1276" w:type="dxa"/>
            <w:tcBorders>
              <w:left w:val="single" w:sz="4" w:space="0" w:color="auto"/>
              <w:right w:val="single" w:sz="4" w:space="0" w:color="auto"/>
            </w:tcBorders>
            <w:vAlign w:val="bottom"/>
          </w:tcPr>
          <w:p w14:paraId="6E31446B" w14:textId="17DD5E10"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66.655</w:t>
            </w:r>
          </w:p>
        </w:tc>
      </w:tr>
      <w:tr w:rsidR="00C74292" w:rsidRPr="00A5606A" w14:paraId="2E0E6F5F" w14:textId="77777777" w:rsidTr="00AC438B">
        <w:trPr>
          <w:trHeight w:val="113"/>
        </w:trPr>
        <w:tc>
          <w:tcPr>
            <w:tcW w:w="621" w:type="dxa"/>
            <w:tcBorders>
              <w:left w:val="single" w:sz="4" w:space="0" w:color="auto"/>
            </w:tcBorders>
            <w:vAlign w:val="bottom"/>
          </w:tcPr>
          <w:p w14:paraId="63D173DA" w14:textId="77777777" w:rsidR="00C74292" w:rsidRPr="00A5606A" w:rsidRDefault="00C74292" w:rsidP="00C74292">
            <w:pPr>
              <w:ind w:left="-108"/>
              <w:rPr>
                <w:rFonts w:ascii="Arial" w:hAnsi="Arial" w:cs="Arial"/>
                <w:bCs/>
                <w:sz w:val="14"/>
                <w:szCs w:val="14"/>
              </w:rPr>
            </w:pPr>
            <w:r w:rsidRPr="00A5606A">
              <w:rPr>
                <w:rFonts w:ascii="Arial" w:hAnsi="Arial" w:cs="Arial"/>
                <w:bCs/>
                <w:sz w:val="14"/>
                <w:szCs w:val="14"/>
              </w:rPr>
              <w:t xml:space="preserve"> 1.1.7</w:t>
            </w:r>
          </w:p>
        </w:tc>
        <w:tc>
          <w:tcPr>
            <w:tcW w:w="6715" w:type="dxa"/>
            <w:tcBorders>
              <w:right w:val="single" w:sz="4" w:space="0" w:color="auto"/>
            </w:tcBorders>
            <w:vAlign w:val="bottom"/>
          </w:tcPr>
          <w:p w14:paraId="75565DB7"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Personele ve Hizmet Tedarik Edenlere Yapılan Nakit Ödemeler</w:t>
            </w:r>
          </w:p>
        </w:tc>
        <w:tc>
          <w:tcPr>
            <w:tcW w:w="992" w:type="dxa"/>
            <w:tcBorders>
              <w:left w:val="single" w:sz="4" w:space="0" w:color="auto"/>
              <w:right w:val="single" w:sz="4" w:space="0" w:color="auto"/>
            </w:tcBorders>
            <w:vAlign w:val="bottom"/>
          </w:tcPr>
          <w:p w14:paraId="0D56286D" w14:textId="77777777" w:rsidR="00C74292" w:rsidRPr="00261A7F" w:rsidRDefault="00C74292" w:rsidP="00C74292">
            <w:pPr>
              <w:ind w:left="-76"/>
              <w:jc w:val="center"/>
              <w:rPr>
                <w:rFonts w:ascii="Arial" w:hAnsi="Arial" w:cs="Arial"/>
                <w:b/>
                <w:sz w:val="14"/>
                <w:szCs w:val="14"/>
                <w:lang w:val="en-US" w:eastAsia="en-US"/>
              </w:rPr>
            </w:pPr>
          </w:p>
        </w:tc>
        <w:tc>
          <w:tcPr>
            <w:tcW w:w="1276" w:type="dxa"/>
            <w:tcBorders>
              <w:left w:val="single" w:sz="4" w:space="0" w:color="auto"/>
              <w:right w:val="single" w:sz="4" w:space="0" w:color="auto"/>
            </w:tcBorders>
            <w:vAlign w:val="bottom"/>
          </w:tcPr>
          <w:p w14:paraId="3D598349" w14:textId="7EEE3878"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(105.751)</w:t>
            </w:r>
          </w:p>
        </w:tc>
      </w:tr>
      <w:tr w:rsidR="00C74292" w:rsidRPr="00A5606A" w14:paraId="7B6686D4" w14:textId="77777777" w:rsidTr="00AC438B">
        <w:trPr>
          <w:trHeight w:val="113"/>
        </w:trPr>
        <w:tc>
          <w:tcPr>
            <w:tcW w:w="621" w:type="dxa"/>
            <w:tcBorders>
              <w:left w:val="single" w:sz="4" w:space="0" w:color="auto"/>
            </w:tcBorders>
            <w:vAlign w:val="bottom"/>
          </w:tcPr>
          <w:p w14:paraId="7AD35FE8" w14:textId="77777777" w:rsidR="00C74292" w:rsidRPr="00A5606A" w:rsidRDefault="00C74292" w:rsidP="00C74292">
            <w:pPr>
              <w:ind w:left="-108"/>
              <w:rPr>
                <w:rFonts w:ascii="Arial" w:hAnsi="Arial" w:cs="Arial"/>
                <w:bCs/>
                <w:sz w:val="14"/>
                <w:szCs w:val="14"/>
              </w:rPr>
            </w:pPr>
            <w:r w:rsidRPr="00A5606A">
              <w:rPr>
                <w:rFonts w:ascii="Arial" w:hAnsi="Arial" w:cs="Arial"/>
                <w:bCs/>
                <w:sz w:val="14"/>
                <w:szCs w:val="14"/>
              </w:rPr>
              <w:t xml:space="preserve"> 1.1.8</w:t>
            </w:r>
          </w:p>
        </w:tc>
        <w:tc>
          <w:tcPr>
            <w:tcW w:w="6715" w:type="dxa"/>
            <w:tcBorders>
              <w:right w:val="single" w:sz="4" w:space="0" w:color="auto"/>
            </w:tcBorders>
            <w:vAlign w:val="bottom"/>
          </w:tcPr>
          <w:p w14:paraId="1A1343AA"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Ödenen Vergiler</w:t>
            </w:r>
          </w:p>
        </w:tc>
        <w:tc>
          <w:tcPr>
            <w:tcW w:w="992" w:type="dxa"/>
            <w:tcBorders>
              <w:left w:val="single" w:sz="4" w:space="0" w:color="auto"/>
              <w:right w:val="single" w:sz="4" w:space="0" w:color="auto"/>
            </w:tcBorders>
            <w:vAlign w:val="bottom"/>
          </w:tcPr>
          <w:p w14:paraId="70179850" w14:textId="77777777" w:rsidR="00C74292" w:rsidRPr="00261A7F" w:rsidRDefault="00C74292" w:rsidP="00C74292">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vAlign w:val="bottom"/>
          </w:tcPr>
          <w:p w14:paraId="543B20CF" w14:textId="5C840823"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(13.959)</w:t>
            </w:r>
          </w:p>
        </w:tc>
      </w:tr>
      <w:tr w:rsidR="00C74292" w:rsidRPr="00A5606A" w14:paraId="337AB7F0" w14:textId="77777777" w:rsidTr="00AC438B">
        <w:trPr>
          <w:trHeight w:val="113"/>
        </w:trPr>
        <w:tc>
          <w:tcPr>
            <w:tcW w:w="621" w:type="dxa"/>
            <w:tcBorders>
              <w:left w:val="single" w:sz="4" w:space="0" w:color="auto"/>
            </w:tcBorders>
            <w:vAlign w:val="bottom"/>
          </w:tcPr>
          <w:p w14:paraId="274F66DB" w14:textId="77777777" w:rsidR="00C74292" w:rsidRPr="00A5606A" w:rsidRDefault="00C74292" w:rsidP="00C74292">
            <w:pPr>
              <w:ind w:left="-108"/>
              <w:rPr>
                <w:rFonts w:ascii="Arial" w:hAnsi="Arial" w:cs="Arial"/>
                <w:bCs/>
                <w:sz w:val="14"/>
                <w:szCs w:val="14"/>
              </w:rPr>
            </w:pPr>
            <w:r w:rsidRPr="00A5606A">
              <w:rPr>
                <w:rFonts w:ascii="Arial" w:hAnsi="Arial" w:cs="Arial"/>
                <w:bCs/>
                <w:sz w:val="14"/>
                <w:szCs w:val="14"/>
              </w:rPr>
              <w:t xml:space="preserve"> 1.1.9</w:t>
            </w:r>
          </w:p>
        </w:tc>
        <w:tc>
          <w:tcPr>
            <w:tcW w:w="6715" w:type="dxa"/>
            <w:tcBorders>
              <w:right w:val="single" w:sz="4" w:space="0" w:color="auto"/>
            </w:tcBorders>
            <w:vAlign w:val="bottom"/>
          </w:tcPr>
          <w:p w14:paraId="2C29B281"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Diğer</w:t>
            </w:r>
          </w:p>
        </w:tc>
        <w:tc>
          <w:tcPr>
            <w:tcW w:w="992" w:type="dxa"/>
            <w:tcBorders>
              <w:left w:val="single" w:sz="4" w:space="0" w:color="auto"/>
              <w:right w:val="single" w:sz="4" w:space="0" w:color="auto"/>
            </w:tcBorders>
            <w:vAlign w:val="bottom"/>
          </w:tcPr>
          <w:p w14:paraId="56B1DBA0" w14:textId="77777777" w:rsidR="00C74292" w:rsidRPr="00261A7F" w:rsidRDefault="00C74292" w:rsidP="00C74292">
            <w:pPr>
              <w:jc w:val="center"/>
              <w:rPr>
                <w:rFonts w:ascii="Arial" w:eastAsia="Arial Unicode MS" w:hAnsi="Arial" w:cs="Arial"/>
                <w:b/>
                <w:bCs/>
                <w:noProof/>
                <w:sz w:val="14"/>
                <w:szCs w:val="14"/>
                <w:lang w:val="en-US" w:eastAsia="en-US"/>
              </w:rPr>
            </w:pPr>
          </w:p>
        </w:tc>
        <w:tc>
          <w:tcPr>
            <w:tcW w:w="1276" w:type="dxa"/>
            <w:tcBorders>
              <w:left w:val="single" w:sz="4" w:space="0" w:color="auto"/>
              <w:right w:val="single" w:sz="4" w:space="0" w:color="auto"/>
            </w:tcBorders>
            <w:vAlign w:val="bottom"/>
          </w:tcPr>
          <w:p w14:paraId="00435E06" w14:textId="37FC208F"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(158.109)</w:t>
            </w:r>
          </w:p>
        </w:tc>
      </w:tr>
      <w:tr w:rsidR="00C74292" w:rsidRPr="00A5606A" w14:paraId="6F05FF1A" w14:textId="77777777" w:rsidTr="00AC438B">
        <w:trPr>
          <w:trHeight w:val="113"/>
        </w:trPr>
        <w:tc>
          <w:tcPr>
            <w:tcW w:w="621" w:type="dxa"/>
            <w:tcBorders>
              <w:left w:val="single" w:sz="4" w:space="0" w:color="auto"/>
            </w:tcBorders>
            <w:vAlign w:val="bottom"/>
          </w:tcPr>
          <w:p w14:paraId="05EF4F07" w14:textId="77777777" w:rsidR="00C74292" w:rsidRPr="00A5606A" w:rsidRDefault="00C74292" w:rsidP="00C74292">
            <w:pPr>
              <w:ind w:left="-108"/>
              <w:rPr>
                <w:rFonts w:ascii="Arial" w:hAnsi="Arial" w:cs="Arial"/>
                <w:sz w:val="14"/>
                <w:szCs w:val="14"/>
              </w:rPr>
            </w:pPr>
          </w:p>
        </w:tc>
        <w:tc>
          <w:tcPr>
            <w:tcW w:w="6715" w:type="dxa"/>
            <w:tcBorders>
              <w:right w:val="single" w:sz="4" w:space="0" w:color="auto"/>
            </w:tcBorders>
            <w:vAlign w:val="bottom"/>
          </w:tcPr>
          <w:p w14:paraId="48B7836E" w14:textId="77777777" w:rsidR="00C74292" w:rsidRPr="00A5606A" w:rsidRDefault="00C74292" w:rsidP="00C74292">
            <w:pPr>
              <w:jc w:val="both"/>
              <w:rPr>
                <w:rFonts w:ascii="Arial" w:hAnsi="Arial" w:cs="Arial"/>
                <w:sz w:val="14"/>
                <w:szCs w:val="14"/>
              </w:rPr>
            </w:pPr>
          </w:p>
        </w:tc>
        <w:tc>
          <w:tcPr>
            <w:tcW w:w="992" w:type="dxa"/>
            <w:tcBorders>
              <w:left w:val="single" w:sz="4" w:space="0" w:color="auto"/>
              <w:right w:val="single" w:sz="4" w:space="0" w:color="auto"/>
            </w:tcBorders>
            <w:vAlign w:val="bottom"/>
          </w:tcPr>
          <w:p w14:paraId="4339DC2A" w14:textId="77777777" w:rsidR="00C74292" w:rsidRPr="00261A7F" w:rsidRDefault="00C74292" w:rsidP="00C74292">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vAlign w:val="bottom"/>
          </w:tcPr>
          <w:p w14:paraId="1DC022DB" w14:textId="77777777" w:rsidR="00C74292" w:rsidRPr="00C74292" w:rsidRDefault="00C74292" w:rsidP="00C74292">
            <w:pPr>
              <w:ind w:left="-210" w:right="33"/>
              <w:jc w:val="right"/>
              <w:rPr>
                <w:rFonts w:ascii="Arial" w:hAnsi="Arial" w:cs="Arial"/>
                <w:sz w:val="14"/>
                <w:szCs w:val="14"/>
              </w:rPr>
            </w:pPr>
          </w:p>
        </w:tc>
      </w:tr>
      <w:tr w:rsidR="00C74292" w:rsidRPr="00A5606A" w14:paraId="684488B2" w14:textId="77777777" w:rsidTr="00AC438B">
        <w:trPr>
          <w:trHeight w:val="113"/>
        </w:trPr>
        <w:tc>
          <w:tcPr>
            <w:tcW w:w="621" w:type="dxa"/>
            <w:tcBorders>
              <w:left w:val="single" w:sz="4" w:space="0" w:color="auto"/>
            </w:tcBorders>
            <w:vAlign w:val="bottom"/>
          </w:tcPr>
          <w:p w14:paraId="54187697" w14:textId="77777777" w:rsidR="00C74292" w:rsidRPr="00A5606A" w:rsidRDefault="00C74292" w:rsidP="00C74292">
            <w:pPr>
              <w:ind w:left="-108"/>
              <w:rPr>
                <w:rFonts w:ascii="Arial" w:hAnsi="Arial" w:cs="Arial"/>
                <w:sz w:val="14"/>
                <w:szCs w:val="14"/>
              </w:rPr>
            </w:pPr>
            <w:r w:rsidRPr="00A5606A">
              <w:rPr>
                <w:rFonts w:ascii="Arial" w:hAnsi="Arial" w:cs="Arial"/>
                <w:b/>
                <w:bCs/>
                <w:sz w:val="14"/>
                <w:szCs w:val="14"/>
              </w:rPr>
              <w:t xml:space="preserve"> 1.2</w:t>
            </w:r>
          </w:p>
        </w:tc>
        <w:tc>
          <w:tcPr>
            <w:tcW w:w="6715" w:type="dxa"/>
            <w:tcBorders>
              <w:right w:val="single" w:sz="4" w:space="0" w:color="auto"/>
            </w:tcBorders>
            <w:vAlign w:val="bottom"/>
          </w:tcPr>
          <w:p w14:paraId="498A594B" w14:textId="77777777" w:rsidR="00C74292" w:rsidRPr="00A5606A" w:rsidRDefault="00C74292" w:rsidP="00C74292">
            <w:pPr>
              <w:jc w:val="both"/>
              <w:rPr>
                <w:rFonts w:ascii="Arial" w:hAnsi="Arial" w:cs="Arial"/>
                <w:b/>
                <w:sz w:val="14"/>
                <w:szCs w:val="14"/>
              </w:rPr>
            </w:pPr>
            <w:r w:rsidRPr="00A5606A">
              <w:rPr>
                <w:rFonts w:ascii="Arial" w:hAnsi="Arial" w:cs="Arial"/>
                <w:b/>
                <w:sz w:val="14"/>
                <w:szCs w:val="14"/>
              </w:rPr>
              <w:t>Bankacılık Faaliyetleri Konusu Aktif ve Pasiflerdeki Değişim</w:t>
            </w:r>
          </w:p>
        </w:tc>
        <w:tc>
          <w:tcPr>
            <w:tcW w:w="992" w:type="dxa"/>
            <w:tcBorders>
              <w:left w:val="single" w:sz="4" w:space="0" w:color="auto"/>
              <w:right w:val="single" w:sz="4" w:space="0" w:color="auto"/>
            </w:tcBorders>
            <w:vAlign w:val="bottom"/>
          </w:tcPr>
          <w:p w14:paraId="5B90754D" w14:textId="77777777" w:rsidR="00C74292" w:rsidRPr="00261A7F" w:rsidRDefault="00C74292" w:rsidP="00C74292">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vAlign w:val="bottom"/>
          </w:tcPr>
          <w:p w14:paraId="4FF0E9C2" w14:textId="02B3051B" w:rsidR="00C74292" w:rsidRPr="00C74292" w:rsidRDefault="00C74292" w:rsidP="00C74292">
            <w:pPr>
              <w:ind w:left="-210" w:right="33"/>
              <w:jc w:val="right"/>
              <w:rPr>
                <w:rFonts w:ascii="Arial" w:hAnsi="Arial" w:cs="Arial"/>
                <w:b/>
                <w:sz w:val="14"/>
                <w:szCs w:val="14"/>
              </w:rPr>
            </w:pPr>
            <w:r w:rsidRPr="00C74292">
              <w:rPr>
                <w:rFonts w:ascii="Arial" w:hAnsi="Arial" w:cs="Arial"/>
                <w:b/>
                <w:sz w:val="14"/>
                <w:szCs w:val="14"/>
              </w:rPr>
              <w:t>(239.568)</w:t>
            </w:r>
          </w:p>
        </w:tc>
      </w:tr>
      <w:tr w:rsidR="00C74292" w:rsidRPr="00A5606A" w14:paraId="0FABEAC1" w14:textId="77777777" w:rsidTr="00AC438B">
        <w:trPr>
          <w:trHeight w:val="113"/>
        </w:trPr>
        <w:tc>
          <w:tcPr>
            <w:tcW w:w="621" w:type="dxa"/>
            <w:tcBorders>
              <w:left w:val="single" w:sz="4" w:space="0" w:color="auto"/>
            </w:tcBorders>
            <w:vAlign w:val="bottom"/>
          </w:tcPr>
          <w:p w14:paraId="283D10F9" w14:textId="77777777" w:rsidR="00C74292" w:rsidRPr="00A5606A" w:rsidRDefault="00C74292" w:rsidP="00C74292">
            <w:pPr>
              <w:ind w:left="-108"/>
              <w:rPr>
                <w:rFonts w:ascii="Arial" w:hAnsi="Arial" w:cs="Arial"/>
                <w:sz w:val="14"/>
                <w:szCs w:val="14"/>
              </w:rPr>
            </w:pPr>
          </w:p>
        </w:tc>
        <w:tc>
          <w:tcPr>
            <w:tcW w:w="6715" w:type="dxa"/>
            <w:tcBorders>
              <w:right w:val="single" w:sz="4" w:space="0" w:color="auto"/>
            </w:tcBorders>
            <w:vAlign w:val="bottom"/>
          </w:tcPr>
          <w:p w14:paraId="49C0E10C" w14:textId="77777777" w:rsidR="00C74292" w:rsidRPr="00A5606A" w:rsidRDefault="00C74292" w:rsidP="00C74292">
            <w:pPr>
              <w:jc w:val="both"/>
              <w:rPr>
                <w:rFonts w:ascii="Arial" w:hAnsi="Arial" w:cs="Arial"/>
                <w:sz w:val="14"/>
                <w:szCs w:val="14"/>
              </w:rPr>
            </w:pPr>
          </w:p>
        </w:tc>
        <w:tc>
          <w:tcPr>
            <w:tcW w:w="992" w:type="dxa"/>
            <w:tcBorders>
              <w:left w:val="single" w:sz="4" w:space="0" w:color="auto"/>
              <w:right w:val="single" w:sz="4" w:space="0" w:color="auto"/>
            </w:tcBorders>
            <w:vAlign w:val="bottom"/>
          </w:tcPr>
          <w:p w14:paraId="078652DE" w14:textId="77777777" w:rsidR="00C74292" w:rsidRPr="00261A7F" w:rsidRDefault="00C74292" w:rsidP="00C74292">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vAlign w:val="bottom"/>
          </w:tcPr>
          <w:p w14:paraId="4725C964" w14:textId="77777777" w:rsidR="00C74292" w:rsidRPr="00C74292" w:rsidRDefault="00C74292" w:rsidP="00C74292">
            <w:pPr>
              <w:ind w:left="-210" w:right="33"/>
              <w:jc w:val="right"/>
              <w:rPr>
                <w:rFonts w:ascii="Arial" w:hAnsi="Arial" w:cs="Arial"/>
                <w:sz w:val="14"/>
                <w:szCs w:val="14"/>
              </w:rPr>
            </w:pPr>
          </w:p>
        </w:tc>
      </w:tr>
      <w:tr w:rsidR="00C74292" w:rsidRPr="00A5606A" w14:paraId="49B9CC5A" w14:textId="77777777" w:rsidTr="00AC438B">
        <w:trPr>
          <w:trHeight w:val="113"/>
        </w:trPr>
        <w:tc>
          <w:tcPr>
            <w:tcW w:w="621" w:type="dxa"/>
            <w:tcBorders>
              <w:left w:val="single" w:sz="4" w:space="0" w:color="auto"/>
            </w:tcBorders>
            <w:vAlign w:val="bottom"/>
          </w:tcPr>
          <w:p w14:paraId="5159B764" w14:textId="77777777" w:rsidR="00C74292" w:rsidRPr="00A5606A" w:rsidRDefault="00C74292" w:rsidP="00C74292">
            <w:pPr>
              <w:ind w:left="-108"/>
              <w:rPr>
                <w:rFonts w:ascii="Arial" w:hAnsi="Arial" w:cs="Arial"/>
                <w:bCs/>
                <w:sz w:val="14"/>
                <w:szCs w:val="14"/>
              </w:rPr>
            </w:pPr>
            <w:r w:rsidRPr="00A5606A">
              <w:rPr>
                <w:rFonts w:ascii="Arial" w:hAnsi="Arial" w:cs="Arial"/>
                <w:bCs/>
                <w:sz w:val="14"/>
                <w:szCs w:val="14"/>
              </w:rPr>
              <w:t xml:space="preserve"> 1.2.1</w:t>
            </w:r>
          </w:p>
        </w:tc>
        <w:tc>
          <w:tcPr>
            <w:tcW w:w="6715" w:type="dxa"/>
            <w:tcBorders>
              <w:right w:val="single" w:sz="4" w:space="0" w:color="auto"/>
            </w:tcBorders>
            <w:vAlign w:val="bottom"/>
          </w:tcPr>
          <w:p w14:paraId="79DD69E4"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Alım Satım Amaçlı Finansal Varlıklarda Net (Artış) Azalış</w:t>
            </w:r>
          </w:p>
        </w:tc>
        <w:tc>
          <w:tcPr>
            <w:tcW w:w="992" w:type="dxa"/>
            <w:tcBorders>
              <w:left w:val="single" w:sz="4" w:space="0" w:color="auto"/>
              <w:right w:val="single" w:sz="4" w:space="0" w:color="auto"/>
            </w:tcBorders>
            <w:vAlign w:val="bottom"/>
          </w:tcPr>
          <w:p w14:paraId="3E34459E" w14:textId="77777777" w:rsidR="00C74292" w:rsidRPr="00261A7F" w:rsidRDefault="00C74292" w:rsidP="00C74292">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vAlign w:val="bottom"/>
          </w:tcPr>
          <w:p w14:paraId="765F868D" w14:textId="7159AB98"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61.067</w:t>
            </w:r>
          </w:p>
        </w:tc>
      </w:tr>
      <w:tr w:rsidR="00C74292" w:rsidRPr="00A5606A" w14:paraId="0D38D446" w14:textId="77777777" w:rsidTr="00AC438B">
        <w:trPr>
          <w:trHeight w:val="113"/>
        </w:trPr>
        <w:tc>
          <w:tcPr>
            <w:tcW w:w="621" w:type="dxa"/>
            <w:tcBorders>
              <w:left w:val="single" w:sz="4" w:space="0" w:color="auto"/>
            </w:tcBorders>
          </w:tcPr>
          <w:p w14:paraId="77E17FB8" w14:textId="77777777" w:rsidR="00C74292" w:rsidRPr="00A5606A" w:rsidRDefault="00C74292" w:rsidP="00C74292">
            <w:pPr>
              <w:ind w:left="-108"/>
              <w:rPr>
                <w:rFonts w:ascii="Arial" w:hAnsi="Arial" w:cs="Arial"/>
                <w:bCs/>
                <w:sz w:val="14"/>
                <w:szCs w:val="14"/>
              </w:rPr>
            </w:pPr>
            <w:r w:rsidRPr="00A5606A">
              <w:rPr>
                <w:rFonts w:ascii="Arial" w:hAnsi="Arial" w:cs="Arial"/>
                <w:bCs/>
                <w:sz w:val="14"/>
                <w:szCs w:val="14"/>
              </w:rPr>
              <w:t xml:space="preserve"> 1.2.2</w:t>
            </w:r>
          </w:p>
        </w:tc>
        <w:tc>
          <w:tcPr>
            <w:tcW w:w="6715" w:type="dxa"/>
            <w:tcBorders>
              <w:right w:val="single" w:sz="4" w:space="0" w:color="auto"/>
            </w:tcBorders>
            <w:vAlign w:val="bottom"/>
          </w:tcPr>
          <w:p w14:paraId="20EDACAF" w14:textId="77777777" w:rsidR="00C74292" w:rsidRPr="00A5606A" w:rsidRDefault="00C74292" w:rsidP="00C74292">
            <w:pPr>
              <w:rPr>
                <w:rFonts w:ascii="Arial" w:hAnsi="Arial" w:cs="Arial"/>
                <w:sz w:val="14"/>
                <w:szCs w:val="14"/>
              </w:rPr>
            </w:pPr>
            <w:r w:rsidRPr="00A5606A">
              <w:rPr>
                <w:rFonts w:ascii="Arial" w:hAnsi="Arial" w:cs="Arial"/>
                <w:sz w:val="14"/>
                <w:szCs w:val="14"/>
              </w:rPr>
              <w:t>Gerçeğe Uygun Değer Farkı K/</w:t>
            </w:r>
            <w:proofErr w:type="spellStart"/>
            <w:r w:rsidRPr="00A5606A">
              <w:rPr>
                <w:rFonts w:ascii="Arial" w:hAnsi="Arial" w:cs="Arial"/>
                <w:sz w:val="14"/>
                <w:szCs w:val="14"/>
              </w:rPr>
              <w:t>Z’a</w:t>
            </w:r>
            <w:proofErr w:type="spellEnd"/>
            <w:r w:rsidRPr="00A5606A">
              <w:rPr>
                <w:rFonts w:ascii="Arial" w:hAnsi="Arial" w:cs="Arial"/>
                <w:sz w:val="14"/>
                <w:szCs w:val="14"/>
              </w:rPr>
              <w:t xml:space="preserve"> Yansıtılan Olarak Sınıflandırılan </w:t>
            </w:r>
            <w:proofErr w:type="spellStart"/>
            <w:r w:rsidRPr="00A5606A">
              <w:rPr>
                <w:rFonts w:ascii="Arial" w:hAnsi="Arial" w:cs="Arial"/>
                <w:sz w:val="14"/>
                <w:szCs w:val="14"/>
              </w:rPr>
              <w:t>Fv’larda</w:t>
            </w:r>
            <w:proofErr w:type="spellEnd"/>
            <w:r w:rsidRPr="00A5606A">
              <w:rPr>
                <w:rFonts w:ascii="Arial" w:hAnsi="Arial" w:cs="Arial"/>
                <w:sz w:val="14"/>
                <w:szCs w:val="14"/>
              </w:rPr>
              <w:t xml:space="preserve"> net (Artış) Azalış</w:t>
            </w:r>
          </w:p>
        </w:tc>
        <w:tc>
          <w:tcPr>
            <w:tcW w:w="992" w:type="dxa"/>
            <w:tcBorders>
              <w:left w:val="single" w:sz="4" w:space="0" w:color="auto"/>
              <w:right w:val="single" w:sz="4" w:space="0" w:color="auto"/>
            </w:tcBorders>
            <w:vAlign w:val="bottom"/>
          </w:tcPr>
          <w:p w14:paraId="59066C58" w14:textId="77777777" w:rsidR="00C74292" w:rsidRPr="00261A7F" w:rsidRDefault="00C74292" w:rsidP="00C74292">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vAlign w:val="bottom"/>
          </w:tcPr>
          <w:p w14:paraId="667763B4" w14:textId="0EED87BE"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w:t>
            </w:r>
          </w:p>
        </w:tc>
      </w:tr>
      <w:tr w:rsidR="00C74292" w:rsidRPr="00A5606A" w14:paraId="24138717" w14:textId="77777777" w:rsidTr="00AC438B">
        <w:trPr>
          <w:trHeight w:val="113"/>
        </w:trPr>
        <w:tc>
          <w:tcPr>
            <w:tcW w:w="621" w:type="dxa"/>
            <w:tcBorders>
              <w:left w:val="single" w:sz="4" w:space="0" w:color="auto"/>
            </w:tcBorders>
            <w:vAlign w:val="bottom"/>
          </w:tcPr>
          <w:p w14:paraId="583439C6" w14:textId="77777777" w:rsidR="00C74292" w:rsidRPr="00A5606A" w:rsidRDefault="00C74292" w:rsidP="00C74292">
            <w:pPr>
              <w:ind w:left="-108"/>
              <w:rPr>
                <w:rFonts w:ascii="Arial" w:hAnsi="Arial" w:cs="Arial"/>
                <w:bCs/>
                <w:sz w:val="14"/>
                <w:szCs w:val="14"/>
              </w:rPr>
            </w:pPr>
            <w:r w:rsidRPr="00A5606A">
              <w:rPr>
                <w:rFonts w:ascii="Arial" w:hAnsi="Arial" w:cs="Arial"/>
                <w:bCs/>
                <w:sz w:val="14"/>
                <w:szCs w:val="14"/>
              </w:rPr>
              <w:t xml:space="preserve"> 1.2.3</w:t>
            </w:r>
          </w:p>
        </w:tc>
        <w:tc>
          <w:tcPr>
            <w:tcW w:w="6715" w:type="dxa"/>
            <w:tcBorders>
              <w:right w:val="single" w:sz="4" w:space="0" w:color="auto"/>
            </w:tcBorders>
            <w:vAlign w:val="bottom"/>
          </w:tcPr>
          <w:p w14:paraId="6699518B"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Bankalar Hesabındaki net (Artış) Azalış</w:t>
            </w:r>
          </w:p>
        </w:tc>
        <w:tc>
          <w:tcPr>
            <w:tcW w:w="992" w:type="dxa"/>
            <w:tcBorders>
              <w:left w:val="single" w:sz="4" w:space="0" w:color="auto"/>
              <w:right w:val="single" w:sz="4" w:space="0" w:color="auto"/>
            </w:tcBorders>
            <w:vAlign w:val="bottom"/>
          </w:tcPr>
          <w:p w14:paraId="22DA41ED" w14:textId="77777777" w:rsidR="00C74292" w:rsidRPr="00261A7F" w:rsidRDefault="00C74292" w:rsidP="00C74292">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vAlign w:val="bottom"/>
          </w:tcPr>
          <w:p w14:paraId="2A1FE150" w14:textId="64AA10F4"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1.017.507</w:t>
            </w:r>
          </w:p>
        </w:tc>
      </w:tr>
      <w:tr w:rsidR="00C74292" w:rsidRPr="00A5606A" w14:paraId="75CCD4DB" w14:textId="77777777" w:rsidTr="00AC438B">
        <w:trPr>
          <w:trHeight w:val="113"/>
        </w:trPr>
        <w:tc>
          <w:tcPr>
            <w:tcW w:w="621" w:type="dxa"/>
            <w:tcBorders>
              <w:left w:val="single" w:sz="4" w:space="0" w:color="auto"/>
            </w:tcBorders>
            <w:vAlign w:val="bottom"/>
          </w:tcPr>
          <w:p w14:paraId="1C324CB5" w14:textId="77777777" w:rsidR="00C74292" w:rsidRPr="00A5606A" w:rsidRDefault="00C74292" w:rsidP="00C74292">
            <w:pPr>
              <w:ind w:left="-108"/>
              <w:rPr>
                <w:rFonts w:ascii="Arial" w:hAnsi="Arial" w:cs="Arial"/>
                <w:bCs/>
                <w:sz w:val="14"/>
                <w:szCs w:val="14"/>
              </w:rPr>
            </w:pPr>
            <w:r w:rsidRPr="00A5606A">
              <w:rPr>
                <w:rFonts w:ascii="Arial" w:hAnsi="Arial" w:cs="Arial"/>
                <w:bCs/>
                <w:sz w:val="14"/>
                <w:szCs w:val="14"/>
              </w:rPr>
              <w:t xml:space="preserve"> 1.2.4</w:t>
            </w:r>
          </w:p>
        </w:tc>
        <w:tc>
          <w:tcPr>
            <w:tcW w:w="6715" w:type="dxa"/>
            <w:tcBorders>
              <w:right w:val="single" w:sz="4" w:space="0" w:color="auto"/>
            </w:tcBorders>
            <w:vAlign w:val="bottom"/>
          </w:tcPr>
          <w:p w14:paraId="50B57CF1"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Kredilerdeki net (Artış) Azalış</w:t>
            </w:r>
          </w:p>
        </w:tc>
        <w:tc>
          <w:tcPr>
            <w:tcW w:w="992" w:type="dxa"/>
            <w:tcBorders>
              <w:left w:val="single" w:sz="4" w:space="0" w:color="auto"/>
              <w:right w:val="single" w:sz="4" w:space="0" w:color="auto"/>
            </w:tcBorders>
            <w:vAlign w:val="bottom"/>
          </w:tcPr>
          <w:p w14:paraId="5D870470" w14:textId="77777777" w:rsidR="00C74292" w:rsidRPr="00261A7F" w:rsidRDefault="00C74292" w:rsidP="00C74292">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vAlign w:val="bottom"/>
          </w:tcPr>
          <w:p w14:paraId="1FC22331" w14:textId="5C08111E"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(425.303)</w:t>
            </w:r>
          </w:p>
        </w:tc>
      </w:tr>
      <w:tr w:rsidR="00C74292" w:rsidRPr="00A5606A" w14:paraId="078365F1" w14:textId="77777777" w:rsidTr="00AC438B">
        <w:trPr>
          <w:trHeight w:val="113"/>
        </w:trPr>
        <w:tc>
          <w:tcPr>
            <w:tcW w:w="621" w:type="dxa"/>
            <w:tcBorders>
              <w:left w:val="single" w:sz="4" w:space="0" w:color="auto"/>
            </w:tcBorders>
            <w:vAlign w:val="bottom"/>
          </w:tcPr>
          <w:p w14:paraId="4E0ECF64" w14:textId="77777777" w:rsidR="00C74292" w:rsidRPr="00A5606A" w:rsidRDefault="00C74292" w:rsidP="00C74292">
            <w:pPr>
              <w:ind w:left="-108"/>
              <w:rPr>
                <w:rFonts w:ascii="Arial" w:hAnsi="Arial" w:cs="Arial"/>
                <w:bCs/>
                <w:sz w:val="14"/>
                <w:szCs w:val="14"/>
              </w:rPr>
            </w:pPr>
            <w:r w:rsidRPr="00A5606A">
              <w:rPr>
                <w:rFonts w:ascii="Arial" w:hAnsi="Arial" w:cs="Arial"/>
                <w:bCs/>
                <w:sz w:val="14"/>
                <w:szCs w:val="14"/>
              </w:rPr>
              <w:t xml:space="preserve"> 1.2.5</w:t>
            </w:r>
          </w:p>
        </w:tc>
        <w:tc>
          <w:tcPr>
            <w:tcW w:w="6715" w:type="dxa"/>
            <w:tcBorders>
              <w:right w:val="single" w:sz="4" w:space="0" w:color="auto"/>
            </w:tcBorders>
            <w:vAlign w:val="bottom"/>
          </w:tcPr>
          <w:p w14:paraId="293716A8"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Diğer Aktiflerde net (Artış) Azalış</w:t>
            </w:r>
          </w:p>
        </w:tc>
        <w:tc>
          <w:tcPr>
            <w:tcW w:w="992" w:type="dxa"/>
            <w:tcBorders>
              <w:left w:val="single" w:sz="4" w:space="0" w:color="auto"/>
              <w:right w:val="single" w:sz="4" w:space="0" w:color="auto"/>
            </w:tcBorders>
            <w:vAlign w:val="bottom"/>
          </w:tcPr>
          <w:p w14:paraId="416CF104" w14:textId="77777777" w:rsidR="00C74292" w:rsidRPr="00261A7F" w:rsidRDefault="00C74292" w:rsidP="00C74292">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vAlign w:val="bottom"/>
          </w:tcPr>
          <w:p w14:paraId="0B66F2F5" w14:textId="6B9BDBFB"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(77.855)</w:t>
            </w:r>
          </w:p>
        </w:tc>
      </w:tr>
      <w:tr w:rsidR="00C74292" w:rsidRPr="00A5606A" w14:paraId="4FAB4405" w14:textId="77777777" w:rsidTr="00AC438B">
        <w:trPr>
          <w:trHeight w:val="113"/>
        </w:trPr>
        <w:tc>
          <w:tcPr>
            <w:tcW w:w="621" w:type="dxa"/>
            <w:tcBorders>
              <w:left w:val="single" w:sz="4" w:space="0" w:color="auto"/>
            </w:tcBorders>
            <w:vAlign w:val="bottom"/>
          </w:tcPr>
          <w:p w14:paraId="56EA8639" w14:textId="77777777" w:rsidR="00C74292" w:rsidRPr="00A5606A" w:rsidRDefault="00C74292" w:rsidP="00C74292">
            <w:pPr>
              <w:ind w:left="-108"/>
              <w:rPr>
                <w:rFonts w:ascii="Arial" w:hAnsi="Arial" w:cs="Arial"/>
                <w:bCs/>
                <w:sz w:val="14"/>
                <w:szCs w:val="14"/>
              </w:rPr>
            </w:pPr>
            <w:r w:rsidRPr="00A5606A">
              <w:rPr>
                <w:rFonts w:ascii="Arial" w:hAnsi="Arial" w:cs="Arial"/>
                <w:bCs/>
                <w:sz w:val="14"/>
                <w:szCs w:val="14"/>
              </w:rPr>
              <w:t xml:space="preserve"> 1.2.6</w:t>
            </w:r>
          </w:p>
        </w:tc>
        <w:tc>
          <w:tcPr>
            <w:tcW w:w="6715" w:type="dxa"/>
            <w:tcBorders>
              <w:right w:val="single" w:sz="4" w:space="0" w:color="auto"/>
            </w:tcBorders>
            <w:vAlign w:val="bottom"/>
          </w:tcPr>
          <w:p w14:paraId="7E2C10F8"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Bankalardan Toplanan Fonlarda net Artış (Azalış)</w:t>
            </w:r>
          </w:p>
        </w:tc>
        <w:tc>
          <w:tcPr>
            <w:tcW w:w="992" w:type="dxa"/>
            <w:tcBorders>
              <w:left w:val="single" w:sz="4" w:space="0" w:color="auto"/>
              <w:right w:val="single" w:sz="4" w:space="0" w:color="auto"/>
            </w:tcBorders>
            <w:vAlign w:val="bottom"/>
          </w:tcPr>
          <w:p w14:paraId="7B93F93E" w14:textId="77777777" w:rsidR="00C74292" w:rsidRPr="00261A7F" w:rsidRDefault="00C74292" w:rsidP="00C74292">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vAlign w:val="bottom"/>
          </w:tcPr>
          <w:p w14:paraId="76CDC92A" w14:textId="7278E81B"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(102.661)</w:t>
            </w:r>
          </w:p>
        </w:tc>
      </w:tr>
      <w:tr w:rsidR="00C74292" w:rsidRPr="00A5606A" w14:paraId="28918F26" w14:textId="77777777" w:rsidTr="00AC438B">
        <w:trPr>
          <w:trHeight w:val="113"/>
        </w:trPr>
        <w:tc>
          <w:tcPr>
            <w:tcW w:w="621" w:type="dxa"/>
            <w:tcBorders>
              <w:left w:val="single" w:sz="4" w:space="0" w:color="auto"/>
            </w:tcBorders>
            <w:vAlign w:val="bottom"/>
          </w:tcPr>
          <w:p w14:paraId="785D6614" w14:textId="77777777" w:rsidR="00C74292" w:rsidRPr="00A5606A" w:rsidRDefault="00C74292" w:rsidP="00C74292">
            <w:pPr>
              <w:ind w:left="-108"/>
              <w:rPr>
                <w:rFonts w:ascii="Arial" w:hAnsi="Arial" w:cs="Arial"/>
                <w:bCs/>
                <w:sz w:val="14"/>
                <w:szCs w:val="14"/>
              </w:rPr>
            </w:pPr>
            <w:r w:rsidRPr="00A5606A">
              <w:rPr>
                <w:rFonts w:ascii="Arial" w:hAnsi="Arial" w:cs="Arial"/>
                <w:bCs/>
                <w:sz w:val="14"/>
                <w:szCs w:val="14"/>
              </w:rPr>
              <w:t xml:space="preserve"> 1.2.7</w:t>
            </w:r>
          </w:p>
        </w:tc>
        <w:tc>
          <w:tcPr>
            <w:tcW w:w="6715" w:type="dxa"/>
            <w:tcBorders>
              <w:right w:val="single" w:sz="4" w:space="0" w:color="auto"/>
            </w:tcBorders>
            <w:vAlign w:val="bottom"/>
          </w:tcPr>
          <w:p w14:paraId="32220D8B"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Diğer Toplanan Fonlarda net Artış (Azalış)</w:t>
            </w:r>
          </w:p>
        </w:tc>
        <w:tc>
          <w:tcPr>
            <w:tcW w:w="992" w:type="dxa"/>
            <w:tcBorders>
              <w:left w:val="single" w:sz="4" w:space="0" w:color="auto"/>
              <w:right w:val="single" w:sz="4" w:space="0" w:color="auto"/>
            </w:tcBorders>
            <w:vAlign w:val="bottom"/>
          </w:tcPr>
          <w:p w14:paraId="5F6E6622" w14:textId="77777777" w:rsidR="00C74292" w:rsidRPr="00261A7F" w:rsidRDefault="00C74292" w:rsidP="00C74292">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vAlign w:val="bottom"/>
          </w:tcPr>
          <w:p w14:paraId="295121FC" w14:textId="33373488"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718.315</w:t>
            </w:r>
          </w:p>
        </w:tc>
      </w:tr>
      <w:tr w:rsidR="00C74292" w:rsidRPr="00A5606A" w14:paraId="6E2DCC94" w14:textId="77777777" w:rsidTr="00AC438B">
        <w:trPr>
          <w:trHeight w:val="113"/>
        </w:trPr>
        <w:tc>
          <w:tcPr>
            <w:tcW w:w="621" w:type="dxa"/>
            <w:tcBorders>
              <w:left w:val="single" w:sz="4" w:space="0" w:color="auto"/>
            </w:tcBorders>
            <w:vAlign w:val="bottom"/>
          </w:tcPr>
          <w:p w14:paraId="732D6D08" w14:textId="77777777" w:rsidR="00C74292" w:rsidRPr="00A5606A" w:rsidRDefault="00C74292" w:rsidP="00C74292">
            <w:pPr>
              <w:ind w:left="-108"/>
              <w:rPr>
                <w:rFonts w:ascii="Arial" w:hAnsi="Arial" w:cs="Arial"/>
                <w:bCs/>
                <w:sz w:val="14"/>
                <w:szCs w:val="14"/>
              </w:rPr>
            </w:pPr>
            <w:r w:rsidRPr="00A5606A">
              <w:rPr>
                <w:rFonts w:ascii="Arial" w:hAnsi="Arial" w:cs="Arial"/>
                <w:bCs/>
                <w:sz w:val="14"/>
                <w:szCs w:val="14"/>
              </w:rPr>
              <w:t xml:space="preserve"> 1.2.8</w:t>
            </w:r>
          </w:p>
        </w:tc>
        <w:tc>
          <w:tcPr>
            <w:tcW w:w="6715" w:type="dxa"/>
            <w:tcBorders>
              <w:right w:val="single" w:sz="4" w:space="0" w:color="auto"/>
            </w:tcBorders>
            <w:vAlign w:val="bottom"/>
          </w:tcPr>
          <w:p w14:paraId="30BCD002"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Alınan Kredilerdeki net Artış (Azalış)</w:t>
            </w:r>
          </w:p>
        </w:tc>
        <w:tc>
          <w:tcPr>
            <w:tcW w:w="992" w:type="dxa"/>
            <w:tcBorders>
              <w:left w:val="single" w:sz="4" w:space="0" w:color="auto"/>
              <w:right w:val="single" w:sz="4" w:space="0" w:color="auto"/>
            </w:tcBorders>
            <w:vAlign w:val="bottom"/>
          </w:tcPr>
          <w:p w14:paraId="56849931" w14:textId="77777777" w:rsidR="00C74292" w:rsidRPr="00261A7F" w:rsidRDefault="00C74292" w:rsidP="00C74292">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vAlign w:val="bottom"/>
          </w:tcPr>
          <w:p w14:paraId="37F5DD0B" w14:textId="274AB535"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w:t>
            </w:r>
          </w:p>
        </w:tc>
      </w:tr>
      <w:tr w:rsidR="00C74292" w:rsidRPr="00A5606A" w14:paraId="66EF867B" w14:textId="77777777" w:rsidTr="00AC438B">
        <w:trPr>
          <w:trHeight w:val="113"/>
        </w:trPr>
        <w:tc>
          <w:tcPr>
            <w:tcW w:w="621" w:type="dxa"/>
            <w:tcBorders>
              <w:left w:val="single" w:sz="4" w:space="0" w:color="auto"/>
            </w:tcBorders>
            <w:vAlign w:val="bottom"/>
          </w:tcPr>
          <w:p w14:paraId="6E0E44F2" w14:textId="77777777" w:rsidR="00C74292" w:rsidRPr="00A5606A" w:rsidRDefault="00C74292" w:rsidP="00C74292">
            <w:pPr>
              <w:ind w:left="-108"/>
              <w:rPr>
                <w:rFonts w:ascii="Arial" w:hAnsi="Arial" w:cs="Arial"/>
                <w:bCs/>
                <w:sz w:val="14"/>
                <w:szCs w:val="14"/>
              </w:rPr>
            </w:pPr>
            <w:r w:rsidRPr="00A5606A">
              <w:rPr>
                <w:rFonts w:ascii="Arial" w:hAnsi="Arial" w:cs="Arial"/>
                <w:bCs/>
                <w:sz w:val="14"/>
                <w:szCs w:val="14"/>
              </w:rPr>
              <w:t xml:space="preserve"> 1.2.9</w:t>
            </w:r>
          </w:p>
        </w:tc>
        <w:tc>
          <w:tcPr>
            <w:tcW w:w="6715" w:type="dxa"/>
            <w:tcBorders>
              <w:right w:val="single" w:sz="4" w:space="0" w:color="auto"/>
            </w:tcBorders>
            <w:vAlign w:val="bottom"/>
          </w:tcPr>
          <w:p w14:paraId="3477E96E"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Vadesi Gelmiş Borçlarda net Artış (Azalış)</w:t>
            </w:r>
          </w:p>
        </w:tc>
        <w:tc>
          <w:tcPr>
            <w:tcW w:w="992" w:type="dxa"/>
            <w:tcBorders>
              <w:left w:val="single" w:sz="4" w:space="0" w:color="auto"/>
              <w:right w:val="single" w:sz="4" w:space="0" w:color="auto"/>
            </w:tcBorders>
            <w:vAlign w:val="bottom"/>
          </w:tcPr>
          <w:p w14:paraId="774301FD" w14:textId="77777777" w:rsidR="00C74292" w:rsidRPr="00261A7F" w:rsidRDefault="00C74292" w:rsidP="00C74292">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vAlign w:val="bottom"/>
          </w:tcPr>
          <w:p w14:paraId="60B04FBA" w14:textId="13F5274D"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w:t>
            </w:r>
          </w:p>
        </w:tc>
      </w:tr>
      <w:tr w:rsidR="00C74292" w:rsidRPr="00A5606A" w14:paraId="400161A7" w14:textId="77777777" w:rsidTr="00AC438B">
        <w:trPr>
          <w:trHeight w:val="113"/>
        </w:trPr>
        <w:tc>
          <w:tcPr>
            <w:tcW w:w="621" w:type="dxa"/>
            <w:tcBorders>
              <w:left w:val="single" w:sz="4" w:space="0" w:color="auto"/>
            </w:tcBorders>
            <w:vAlign w:val="bottom"/>
          </w:tcPr>
          <w:p w14:paraId="0E071CD0" w14:textId="77777777" w:rsidR="00C74292" w:rsidRPr="00A5606A" w:rsidRDefault="00C74292" w:rsidP="00C74292">
            <w:pPr>
              <w:ind w:left="-108"/>
              <w:rPr>
                <w:rFonts w:ascii="Arial" w:hAnsi="Arial" w:cs="Arial"/>
                <w:bCs/>
                <w:sz w:val="14"/>
                <w:szCs w:val="14"/>
              </w:rPr>
            </w:pPr>
            <w:r w:rsidRPr="00A5606A">
              <w:rPr>
                <w:rFonts w:ascii="Arial" w:hAnsi="Arial" w:cs="Arial"/>
                <w:bCs/>
                <w:sz w:val="14"/>
                <w:szCs w:val="14"/>
              </w:rPr>
              <w:t xml:space="preserve"> 1.2.10</w:t>
            </w:r>
          </w:p>
        </w:tc>
        <w:tc>
          <w:tcPr>
            <w:tcW w:w="6715" w:type="dxa"/>
            <w:tcBorders>
              <w:right w:val="single" w:sz="4" w:space="0" w:color="auto"/>
            </w:tcBorders>
            <w:vAlign w:val="bottom"/>
          </w:tcPr>
          <w:p w14:paraId="41E92244"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Diğer Borçlarda net Artış (Azalış)</w:t>
            </w:r>
          </w:p>
        </w:tc>
        <w:tc>
          <w:tcPr>
            <w:tcW w:w="992" w:type="dxa"/>
            <w:tcBorders>
              <w:left w:val="single" w:sz="4" w:space="0" w:color="auto"/>
              <w:right w:val="single" w:sz="4" w:space="0" w:color="auto"/>
            </w:tcBorders>
            <w:vAlign w:val="bottom"/>
          </w:tcPr>
          <w:p w14:paraId="27D46837" w14:textId="77777777" w:rsidR="00C74292" w:rsidRPr="00261A7F" w:rsidRDefault="00C74292" w:rsidP="00C74292">
            <w:pPr>
              <w:jc w:val="center"/>
              <w:rPr>
                <w:rFonts w:ascii="Arial" w:eastAsia="Arial Unicode MS" w:hAnsi="Arial" w:cs="Arial"/>
                <w:b/>
                <w:bCs/>
                <w:noProof/>
                <w:sz w:val="14"/>
                <w:szCs w:val="14"/>
                <w:lang w:val="en-US" w:eastAsia="en-US"/>
              </w:rPr>
            </w:pPr>
          </w:p>
        </w:tc>
        <w:tc>
          <w:tcPr>
            <w:tcW w:w="1276" w:type="dxa"/>
            <w:tcBorders>
              <w:left w:val="single" w:sz="4" w:space="0" w:color="auto"/>
              <w:right w:val="single" w:sz="4" w:space="0" w:color="auto"/>
            </w:tcBorders>
            <w:vAlign w:val="bottom"/>
          </w:tcPr>
          <w:p w14:paraId="1AAED3D5" w14:textId="4CC56685"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(1.430.638)</w:t>
            </w:r>
          </w:p>
        </w:tc>
      </w:tr>
      <w:tr w:rsidR="00C74292" w:rsidRPr="00A5606A" w14:paraId="0FE36B0B" w14:textId="77777777" w:rsidTr="00AC438B">
        <w:trPr>
          <w:trHeight w:val="70"/>
        </w:trPr>
        <w:tc>
          <w:tcPr>
            <w:tcW w:w="621" w:type="dxa"/>
            <w:tcBorders>
              <w:left w:val="single" w:sz="4" w:space="0" w:color="auto"/>
            </w:tcBorders>
            <w:vAlign w:val="bottom"/>
          </w:tcPr>
          <w:p w14:paraId="100C2441" w14:textId="77777777" w:rsidR="00C74292" w:rsidRPr="00A5606A" w:rsidRDefault="00C74292" w:rsidP="00C74292">
            <w:pPr>
              <w:ind w:left="-108"/>
              <w:rPr>
                <w:rFonts w:ascii="Arial" w:hAnsi="Arial" w:cs="Arial"/>
                <w:b/>
                <w:bCs/>
                <w:sz w:val="14"/>
                <w:szCs w:val="14"/>
              </w:rPr>
            </w:pPr>
          </w:p>
        </w:tc>
        <w:tc>
          <w:tcPr>
            <w:tcW w:w="6715" w:type="dxa"/>
            <w:tcBorders>
              <w:right w:val="single" w:sz="4" w:space="0" w:color="auto"/>
            </w:tcBorders>
            <w:vAlign w:val="bottom"/>
          </w:tcPr>
          <w:p w14:paraId="3CD78A42" w14:textId="77777777" w:rsidR="00C74292" w:rsidRPr="00A5606A" w:rsidRDefault="00C74292" w:rsidP="00C74292">
            <w:pPr>
              <w:jc w:val="both"/>
              <w:rPr>
                <w:rFonts w:ascii="Arial" w:hAnsi="Arial" w:cs="Arial"/>
                <w:sz w:val="14"/>
                <w:szCs w:val="14"/>
              </w:rPr>
            </w:pPr>
          </w:p>
        </w:tc>
        <w:tc>
          <w:tcPr>
            <w:tcW w:w="992" w:type="dxa"/>
            <w:tcBorders>
              <w:left w:val="single" w:sz="4" w:space="0" w:color="auto"/>
              <w:right w:val="single" w:sz="4" w:space="0" w:color="auto"/>
            </w:tcBorders>
            <w:vAlign w:val="bottom"/>
          </w:tcPr>
          <w:p w14:paraId="33DFEC1B"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30719164" w14:textId="77777777" w:rsidR="00C74292" w:rsidRPr="00C74292" w:rsidRDefault="00C74292" w:rsidP="00C74292">
            <w:pPr>
              <w:ind w:left="-210" w:right="33"/>
              <w:jc w:val="right"/>
              <w:rPr>
                <w:rFonts w:ascii="Arial" w:hAnsi="Arial" w:cs="Arial"/>
                <w:sz w:val="14"/>
                <w:szCs w:val="14"/>
              </w:rPr>
            </w:pPr>
          </w:p>
        </w:tc>
      </w:tr>
      <w:tr w:rsidR="00C74292" w:rsidRPr="00A5606A" w14:paraId="28E9CFF1" w14:textId="77777777" w:rsidTr="00AC438B">
        <w:trPr>
          <w:trHeight w:val="113"/>
        </w:trPr>
        <w:tc>
          <w:tcPr>
            <w:tcW w:w="621" w:type="dxa"/>
            <w:tcBorders>
              <w:left w:val="single" w:sz="4" w:space="0" w:color="auto"/>
            </w:tcBorders>
            <w:vAlign w:val="bottom"/>
          </w:tcPr>
          <w:p w14:paraId="228E43F0" w14:textId="77777777" w:rsidR="00C74292" w:rsidRPr="00A5606A" w:rsidRDefault="00C74292" w:rsidP="00C74292">
            <w:pPr>
              <w:ind w:left="-108"/>
              <w:rPr>
                <w:rFonts w:ascii="Arial" w:hAnsi="Arial" w:cs="Arial"/>
                <w:b/>
                <w:bCs/>
                <w:sz w:val="14"/>
                <w:szCs w:val="14"/>
              </w:rPr>
            </w:pPr>
            <w:r w:rsidRPr="00A5606A">
              <w:rPr>
                <w:rFonts w:ascii="Arial" w:hAnsi="Arial" w:cs="Arial"/>
                <w:b/>
                <w:bCs/>
                <w:sz w:val="14"/>
                <w:szCs w:val="14"/>
              </w:rPr>
              <w:t xml:space="preserve"> I.</w:t>
            </w:r>
          </w:p>
        </w:tc>
        <w:tc>
          <w:tcPr>
            <w:tcW w:w="6715" w:type="dxa"/>
            <w:tcBorders>
              <w:right w:val="single" w:sz="4" w:space="0" w:color="auto"/>
            </w:tcBorders>
            <w:vAlign w:val="bottom"/>
          </w:tcPr>
          <w:p w14:paraId="46D117D8" w14:textId="7BBB4272" w:rsidR="00C74292" w:rsidRPr="00A5606A" w:rsidRDefault="00C74292" w:rsidP="00C74292">
            <w:pPr>
              <w:jc w:val="both"/>
              <w:rPr>
                <w:rFonts w:ascii="Arial" w:hAnsi="Arial" w:cs="Arial"/>
                <w:b/>
                <w:sz w:val="14"/>
                <w:szCs w:val="14"/>
              </w:rPr>
            </w:pPr>
            <w:r w:rsidRPr="00A5606A">
              <w:rPr>
                <w:rFonts w:ascii="Arial" w:hAnsi="Arial" w:cs="Arial"/>
                <w:b/>
                <w:sz w:val="14"/>
                <w:szCs w:val="14"/>
              </w:rPr>
              <w:t>Bankacılık Faaliyetlerinde (Kullanılan)/Kaynaklanan Net Nakit Akımı</w:t>
            </w:r>
          </w:p>
        </w:tc>
        <w:tc>
          <w:tcPr>
            <w:tcW w:w="992" w:type="dxa"/>
            <w:tcBorders>
              <w:left w:val="single" w:sz="4" w:space="0" w:color="auto"/>
              <w:right w:val="single" w:sz="4" w:space="0" w:color="auto"/>
            </w:tcBorders>
            <w:vAlign w:val="bottom"/>
          </w:tcPr>
          <w:p w14:paraId="5E8C8226"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4F69CCFC" w14:textId="71EDC314" w:rsidR="00C74292" w:rsidRPr="00C74292" w:rsidRDefault="00C74292" w:rsidP="00C74292">
            <w:pPr>
              <w:ind w:left="-210" w:right="33"/>
              <w:jc w:val="right"/>
              <w:rPr>
                <w:rFonts w:ascii="Arial" w:hAnsi="Arial" w:cs="Arial"/>
                <w:b/>
                <w:sz w:val="14"/>
                <w:szCs w:val="14"/>
              </w:rPr>
            </w:pPr>
            <w:r w:rsidRPr="00C74292">
              <w:rPr>
                <w:rFonts w:ascii="Arial" w:hAnsi="Arial" w:cs="Arial"/>
                <w:b/>
                <w:sz w:val="14"/>
                <w:szCs w:val="14"/>
              </w:rPr>
              <w:t>20.669</w:t>
            </w:r>
          </w:p>
        </w:tc>
      </w:tr>
      <w:tr w:rsidR="00C74292" w:rsidRPr="00A5606A" w14:paraId="266AD45E" w14:textId="77777777" w:rsidTr="00AC438B">
        <w:trPr>
          <w:trHeight w:val="113"/>
        </w:trPr>
        <w:tc>
          <w:tcPr>
            <w:tcW w:w="621" w:type="dxa"/>
            <w:tcBorders>
              <w:left w:val="single" w:sz="4" w:space="0" w:color="auto"/>
            </w:tcBorders>
            <w:vAlign w:val="bottom"/>
          </w:tcPr>
          <w:p w14:paraId="2CDB15B6" w14:textId="77777777" w:rsidR="00C74292" w:rsidRPr="00A5606A" w:rsidRDefault="00C74292" w:rsidP="00C74292">
            <w:pPr>
              <w:ind w:left="-108"/>
              <w:rPr>
                <w:rFonts w:ascii="Arial" w:hAnsi="Arial" w:cs="Arial"/>
                <w:b/>
                <w:bCs/>
                <w:sz w:val="14"/>
                <w:szCs w:val="14"/>
              </w:rPr>
            </w:pPr>
          </w:p>
        </w:tc>
        <w:tc>
          <w:tcPr>
            <w:tcW w:w="6715" w:type="dxa"/>
            <w:tcBorders>
              <w:right w:val="single" w:sz="4" w:space="0" w:color="auto"/>
            </w:tcBorders>
            <w:vAlign w:val="bottom"/>
          </w:tcPr>
          <w:p w14:paraId="6BDCB3B1" w14:textId="77777777" w:rsidR="00C74292" w:rsidRPr="00A5606A" w:rsidRDefault="00C74292" w:rsidP="00C74292">
            <w:pPr>
              <w:jc w:val="both"/>
              <w:rPr>
                <w:rFonts w:ascii="Arial" w:hAnsi="Arial" w:cs="Arial"/>
                <w:b/>
                <w:bCs/>
                <w:sz w:val="14"/>
                <w:szCs w:val="14"/>
              </w:rPr>
            </w:pPr>
          </w:p>
        </w:tc>
        <w:tc>
          <w:tcPr>
            <w:tcW w:w="992" w:type="dxa"/>
            <w:tcBorders>
              <w:left w:val="single" w:sz="4" w:space="0" w:color="auto"/>
              <w:right w:val="single" w:sz="4" w:space="0" w:color="auto"/>
            </w:tcBorders>
            <w:vAlign w:val="bottom"/>
          </w:tcPr>
          <w:p w14:paraId="0CE67F92"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01B8B7AB" w14:textId="77777777" w:rsidR="00C74292" w:rsidRPr="00C74292" w:rsidRDefault="00C74292" w:rsidP="00C74292">
            <w:pPr>
              <w:ind w:left="-210" w:right="33"/>
              <w:jc w:val="right"/>
              <w:rPr>
                <w:rFonts w:ascii="Arial" w:hAnsi="Arial" w:cs="Arial"/>
                <w:sz w:val="14"/>
                <w:szCs w:val="14"/>
              </w:rPr>
            </w:pPr>
          </w:p>
        </w:tc>
      </w:tr>
      <w:tr w:rsidR="00C74292" w:rsidRPr="00A5606A" w14:paraId="4C804C96" w14:textId="77777777" w:rsidTr="00AC438B">
        <w:trPr>
          <w:trHeight w:val="113"/>
        </w:trPr>
        <w:tc>
          <w:tcPr>
            <w:tcW w:w="621" w:type="dxa"/>
            <w:tcBorders>
              <w:left w:val="single" w:sz="4" w:space="0" w:color="auto"/>
            </w:tcBorders>
            <w:vAlign w:val="bottom"/>
          </w:tcPr>
          <w:p w14:paraId="6B61EB4C" w14:textId="77777777" w:rsidR="00C74292" w:rsidRPr="00A5606A" w:rsidRDefault="00C74292" w:rsidP="00C74292">
            <w:pPr>
              <w:ind w:left="-108"/>
              <w:rPr>
                <w:rFonts w:ascii="Arial" w:hAnsi="Arial" w:cs="Arial"/>
                <w:b/>
                <w:bCs/>
                <w:sz w:val="14"/>
                <w:szCs w:val="14"/>
              </w:rPr>
            </w:pPr>
            <w:r w:rsidRPr="00A5606A">
              <w:rPr>
                <w:rFonts w:ascii="Arial" w:hAnsi="Arial" w:cs="Arial"/>
                <w:b/>
                <w:bCs/>
                <w:sz w:val="14"/>
                <w:szCs w:val="14"/>
              </w:rPr>
              <w:t xml:space="preserve"> B.</w:t>
            </w:r>
          </w:p>
        </w:tc>
        <w:tc>
          <w:tcPr>
            <w:tcW w:w="6715" w:type="dxa"/>
            <w:tcBorders>
              <w:right w:val="single" w:sz="4" w:space="0" w:color="auto"/>
            </w:tcBorders>
            <w:vAlign w:val="bottom"/>
          </w:tcPr>
          <w:p w14:paraId="268CA897" w14:textId="77777777" w:rsidR="00C74292" w:rsidRPr="00A5606A" w:rsidRDefault="00C74292" w:rsidP="00C74292">
            <w:pPr>
              <w:jc w:val="both"/>
              <w:rPr>
                <w:rFonts w:ascii="Arial" w:hAnsi="Arial" w:cs="Arial"/>
                <w:b/>
                <w:bCs/>
                <w:sz w:val="14"/>
                <w:szCs w:val="14"/>
              </w:rPr>
            </w:pPr>
            <w:r w:rsidRPr="00A5606A">
              <w:rPr>
                <w:rFonts w:ascii="Arial" w:hAnsi="Arial" w:cs="Arial"/>
                <w:b/>
                <w:bCs/>
                <w:sz w:val="14"/>
                <w:szCs w:val="14"/>
              </w:rPr>
              <w:t>YATIRIM FAALİYETLERİNE İLİŞKİN NAKİT AKIMLARI</w:t>
            </w:r>
          </w:p>
        </w:tc>
        <w:tc>
          <w:tcPr>
            <w:tcW w:w="992" w:type="dxa"/>
            <w:tcBorders>
              <w:left w:val="single" w:sz="4" w:space="0" w:color="auto"/>
              <w:right w:val="single" w:sz="4" w:space="0" w:color="auto"/>
            </w:tcBorders>
            <w:vAlign w:val="bottom"/>
          </w:tcPr>
          <w:p w14:paraId="7D2C6492"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2B1B2C54" w14:textId="77777777" w:rsidR="00C74292" w:rsidRPr="00C74292" w:rsidRDefault="00C74292" w:rsidP="00C74292">
            <w:pPr>
              <w:ind w:left="-210" w:right="33"/>
              <w:jc w:val="right"/>
              <w:rPr>
                <w:rFonts w:ascii="Arial" w:hAnsi="Arial" w:cs="Arial"/>
                <w:sz w:val="14"/>
                <w:szCs w:val="14"/>
              </w:rPr>
            </w:pPr>
          </w:p>
        </w:tc>
      </w:tr>
      <w:tr w:rsidR="00C74292" w:rsidRPr="00A5606A" w14:paraId="4594B2CF" w14:textId="77777777" w:rsidTr="00AC438B">
        <w:trPr>
          <w:trHeight w:val="113"/>
        </w:trPr>
        <w:tc>
          <w:tcPr>
            <w:tcW w:w="621" w:type="dxa"/>
            <w:tcBorders>
              <w:left w:val="single" w:sz="4" w:space="0" w:color="auto"/>
            </w:tcBorders>
            <w:vAlign w:val="bottom"/>
          </w:tcPr>
          <w:p w14:paraId="7106E790" w14:textId="77777777" w:rsidR="00C74292" w:rsidRPr="00A5606A" w:rsidRDefault="00C74292" w:rsidP="00C74292">
            <w:pPr>
              <w:ind w:left="-108"/>
              <w:rPr>
                <w:rFonts w:ascii="Arial" w:hAnsi="Arial" w:cs="Arial"/>
                <w:b/>
                <w:bCs/>
                <w:sz w:val="14"/>
                <w:szCs w:val="14"/>
              </w:rPr>
            </w:pPr>
          </w:p>
        </w:tc>
        <w:tc>
          <w:tcPr>
            <w:tcW w:w="6715" w:type="dxa"/>
            <w:tcBorders>
              <w:right w:val="single" w:sz="4" w:space="0" w:color="auto"/>
            </w:tcBorders>
            <w:vAlign w:val="bottom"/>
          </w:tcPr>
          <w:p w14:paraId="30EE6DAF" w14:textId="77777777" w:rsidR="00C74292" w:rsidRPr="00A5606A" w:rsidRDefault="00C74292" w:rsidP="00C74292">
            <w:pPr>
              <w:jc w:val="both"/>
              <w:rPr>
                <w:rFonts w:ascii="Arial" w:hAnsi="Arial" w:cs="Arial"/>
                <w:b/>
                <w:sz w:val="14"/>
                <w:szCs w:val="14"/>
              </w:rPr>
            </w:pPr>
          </w:p>
        </w:tc>
        <w:tc>
          <w:tcPr>
            <w:tcW w:w="992" w:type="dxa"/>
            <w:tcBorders>
              <w:left w:val="single" w:sz="4" w:space="0" w:color="auto"/>
              <w:right w:val="single" w:sz="4" w:space="0" w:color="auto"/>
            </w:tcBorders>
            <w:vAlign w:val="bottom"/>
          </w:tcPr>
          <w:p w14:paraId="45F29B7B"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07438D69" w14:textId="77777777" w:rsidR="00C74292" w:rsidRPr="00C74292" w:rsidRDefault="00C74292" w:rsidP="00C74292">
            <w:pPr>
              <w:ind w:left="-210" w:right="33"/>
              <w:jc w:val="right"/>
              <w:rPr>
                <w:rFonts w:ascii="Arial" w:hAnsi="Arial" w:cs="Arial"/>
                <w:sz w:val="14"/>
                <w:szCs w:val="14"/>
              </w:rPr>
            </w:pPr>
          </w:p>
        </w:tc>
      </w:tr>
      <w:tr w:rsidR="00C74292" w:rsidRPr="00A5606A" w14:paraId="537CC95F" w14:textId="77777777" w:rsidTr="00AC438B">
        <w:trPr>
          <w:trHeight w:val="113"/>
        </w:trPr>
        <w:tc>
          <w:tcPr>
            <w:tcW w:w="621" w:type="dxa"/>
            <w:tcBorders>
              <w:left w:val="single" w:sz="4" w:space="0" w:color="auto"/>
            </w:tcBorders>
            <w:vAlign w:val="bottom"/>
          </w:tcPr>
          <w:p w14:paraId="749C9BD8" w14:textId="77777777" w:rsidR="00C74292" w:rsidRPr="00A5606A" w:rsidRDefault="00C74292" w:rsidP="00C74292">
            <w:pPr>
              <w:ind w:left="-108"/>
              <w:rPr>
                <w:rFonts w:ascii="Arial" w:hAnsi="Arial" w:cs="Arial"/>
                <w:b/>
                <w:bCs/>
                <w:sz w:val="14"/>
                <w:szCs w:val="14"/>
              </w:rPr>
            </w:pPr>
            <w:r w:rsidRPr="00A5606A">
              <w:rPr>
                <w:rFonts w:ascii="Arial" w:hAnsi="Arial" w:cs="Arial"/>
                <w:b/>
                <w:bCs/>
                <w:sz w:val="14"/>
                <w:szCs w:val="14"/>
              </w:rPr>
              <w:t xml:space="preserve"> II.</w:t>
            </w:r>
          </w:p>
        </w:tc>
        <w:tc>
          <w:tcPr>
            <w:tcW w:w="6715" w:type="dxa"/>
            <w:tcBorders>
              <w:right w:val="single" w:sz="4" w:space="0" w:color="auto"/>
            </w:tcBorders>
            <w:vAlign w:val="bottom"/>
          </w:tcPr>
          <w:p w14:paraId="371395D8" w14:textId="77777777" w:rsidR="00C74292" w:rsidRPr="00A5606A" w:rsidRDefault="00C74292" w:rsidP="00C74292">
            <w:pPr>
              <w:jc w:val="both"/>
              <w:rPr>
                <w:rFonts w:ascii="Arial" w:hAnsi="Arial" w:cs="Arial"/>
                <w:b/>
                <w:sz w:val="14"/>
                <w:szCs w:val="14"/>
              </w:rPr>
            </w:pPr>
            <w:r w:rsidRPr="00A5606A">
              <w:rPr>
                <w:rFonts w:ascii="Arial" w:hAnsi="Arial" w:cs="Arial"/>
                <w:b/>
                <w:sz w:val="14"/>
                <w:szCs w:val="14"/>
              </w:rPr>
              <w:t>Yatırım Faaliyetlerinden Kaynaklanan Net Nakit Akımı</w:t>
            </w:r>
          </w:p>
        </w:tc>
        <w:tc>
          <w:tcPr>
            <w:tcW w:w="992" w:type="dxa"/>
            <w:tcBorders>
              <w:left w:val="single" w:sz="4" w:space="0" w:color="auto"/>
              <w:right w:val="single" w:sz="4" w:space="0" w:color="auto"/>
            </w:tcBorders>
            <w:vAlign w:val="bottom"/>
          </w:tcPr>
          <w:p w14:paraId="05685A5C"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0F5F3B90" w14:textId="47FD9BE5" w:rsidR="00C74292" w:rsidRPr="00C74292" w:rsidRDefault="00C74292" w:rsidP="00C74292">
            <w:pPr>
              <w:ind w:left="-210" w:right="33"/>
              <w:jc w:val="right"/>
              <w:rPr>
                <w:rFonts w:ascii="Arial" w:hAnsi="Arial" w:cs="Arial"/>
                <w:b/>
                <w:sz w:val="14"/>
                <w:szCs w:val="14"/>
              </w:rPr>
            </w:pPr>
            <w:r w:rsidRPr="00C74292">
              <w:rPr>
                <w:rFonts w:ascii="Arial" w:hAnsi="Arial" w:cs="Arial"/>
                <w:b/>
                <w:sz w:val="14"/>
                <w:szCs w:val="14"/>
              </w:rPr>
              <w:t>(407.136)</w:t>
            </w:r>
          </w:p>
        </w:tc>
      </w:tr>
      <w:tr w:rsidR="00C74292" w:rsidRPr="00A5606A" w14:paraId="56B0C0B3" w14:textId="77777777" w:rsidTr="00AC438B">
        <w:trPr>
          <w:trHeight w:val="113"/>
        </w:trPr>
        <w:tc>
          <w:tcPr>
            <w:tcW w:w="621" w:type="dxa"/>
            <w:tcBorders>
              <w:left w:val="single" w:sz="4" w:space="0" w:color="auto"/>
            </w:tcBorders>
            <w:vAlign w:val="bottom"/>
          </w:tcPr>
          <w:p w14:paraId="754614FB" w14:textId="77777777" w:rsidR="00C74292" w:rsidRPr="00A5606A" w:rsidRDefault="00C74292" w:rsidP="00C74292">
            <w:pPr>
              <w:ind w:left="-108"/>
              <w:rPr>
                <w:rFonts w:ascii="Arial" w:hAnsi="Arial" w:cs="Arial"/>
                <w:sz w:val="14"/>
                <w:szCs w:val="14"/>
              </w:rPr>
            </w:pPr>
          </w:p>
        </w:tc>
        <w:tc>
          <w:tcPr>
            <w:tcW w:w="6715" w:type="dxa"/>
            <w:tcBorders>
              <w:right w:val="single" w:sz="4" w:space="0" w:color="auto"/>
            </w:tcBorders>
            <w:vAlign w:val="bottom"/>
          </w:tcPr>
          <w:p w14:paraId="1C9FC85D" w14:textId="77777777" w:rsidR="00C74292" w:rsidRPr="00A5606A" w:rsidRDefault="00C74292" w:rsidP="00C74292">
            <w:pPr>
              <w:jc w:val="both"/>
              <w:rPr>
                <w:rFonts w:ascii="Arial" w:hAnsi="Arial" w:cs="Arial"/>
                <w:sz w:val="14"/>
                <w:szCs w:val="14"/>
              </w:rPr>
            </w:pPr>
          </w:p>
        </w:tc>
        <w:tc>
          <w:tcPr>
            <w:tcW w:w="992" w:type="dxa"/>
            <w:tcBorders>
              <w:left w:val="single" w:sz="4" w:space="0" w:color="auto"/>
              <w:right w:val="single" w:sz="4" w:space="0" w:color="auto"/>
            </w:tcBorders>
            <w:vAlign w:val="bottom"/>
          </w:tcPr>
          <w:p w14:paraId="38D64FE8"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10C452FF" w14:textId="77777777" w:rsidR="00C74292" w:rsidRPr="00C74292" w:rsidRDefault="00C74292" w:rsidP="00C74292">
            <w:pPr>
              <w:ind w:left="-210" w:right="33"/>
              <w:jc w:val="right"/>
              <w:rPr>
                <w:rFonts w:ascii="Arial" w:hAnsi="Arial" w:cs="Arial"/>
                <w:sz w:val="14"/>
                <w:szCs w:val="14"/>
              </w:rPr>
            </w:pPr>
          </w:p>
        </w:tc>
      </w:tr>
      <w:tr w:rsidR="00C74292" w:rsidRPr="00A5606A" w14:paraId="2F09E823" w14:textId="77777777" w:rsidTr="00AC438B">
        <w:trPr>
          <w:trHeight w:val="113"/>
        </w:trPr>
        <w:tc>
          <w:tcPr>
            <w:tcW w:w="621" w:type="dxa"/>
            <w:tcBorders>
              <w:left w:val="single" w:sz="4" w:space="0" w:color="auto"/>
            </w:tcBorders>
          </w:tcPr>
          <w:p w14:paraId="55DD787B" w14:textId="77777777" w:rsidR="00C74292" w:rsidRPr="00A5606A" w:rsidRDefault="00C74292" w:rsidP="00C74292">
            <w:pPr>
              <w:ind w:left="-108"/>
              <w:rPr>
                <w:rFonts w:ascii="Arial" w:hAnsi="Arial" w:cs="Arial"/>
                <w:sz w:val="14"/>
                <w:szCs w:val="14"/>
              </w:rPr>
            </w:pPr>
            <w:r w:rsidRPr="00A5606A">
              <w:rPr>
                <w:rFonts w:ascii="Arial" w:hAnsi="Arial" w:cs="Arial"/>
                <w:sz w:val="14"/>
                <w:szCs w:val="14"/>
              </w:rPr>
              <w:t xml:space="preserve"> 2.1</w:t>
            </w:r>
          </w:p>
        </w:tc>
        <w:tc>
          <w:tcPr>
            <w:tcW w:w="6715" w:type="dxa"/>
            <w:tcBorders>
              <w:right w:val="single" w:sz="4" w:space="0" w:color="auto"/>
            </w:tcBorders>
            <w:vAlign w:val="bottom"/>
          </w:tcPr>
          <w:p w14:paraId="2C63DE47" w14:textId="77777777" w:rsidR="00C74292" w:rsidRPr="00A5606A" w:rsidRDefault="00C74292" w:rsidP="00C74292">
            <w:pPr>
              <w:rPr>
                <w:rFonts w:ascii="Arial" w:hAnsi="Arial" w:cs="Arial"/>
                <w:sz w:val="14"/>
                <w:szCs w:val="14"/>
              </w:rPr>
            </w:pPr>
            <w:r w:rsidRPr="00A5606A">
              <w:rPr>
                <w:rFonts w:ascii="Arial" w:hAnsi="Arial" w:cs="Arial"/>
                <w:sz w:val="14"/>
                <w:szCs w:val="14"/>
              </w:rPr>
              <w:t>İktisap Edilen Bağlı Ortaklık ve İştirakler ve Birlikte Kontrol Edilen Ortaklıklar (İş Ortaklıkları)</w:t>
            </w:r>
          </w:p>
        </w:tc>
        <w:tc>
          <w:tcPr>
            <w:tcW w:w="992" w:type="dxa"/>
            <w:tcBorders>
              <w:left w:val="single" w:sz="4" w:space="0" w:color="auto"/>
              <w:right w:val="single" w:sz="4" w:space="0" w:color="auto"/>
            </w:tcBorders>
            <w:vAlign w:val="bottom"/>
          </w:tcPr>
          <w:p w14:paraId="0E530A3C"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22BC5B5E" w14:textId="61AA7BE1" w:rsidR="00C74292" w:rsidRPr="00C74292" w:rsidRDefault="00C74292" w:rsidP="00C74292">
            <w:pPr>
              <w:ind w:left="-210" w:right="33"/>
              <w:jc w:val="right"/>
              <w:rPr>
                <w:rFonts w:ascii="Arial" w:hAnsi="Arial" w:cs="Arial"/>
                <w:sz w:val="14"/>
                <w:szCs w:val="14"/>
              </w:rPr>
            </w:pPr>
            <w:r w:rsidRPr="00C74292">
              <w:rPr>
                <w:rFonts w:ascii="Arial" w:hAnsi="Arial" w:cs="Arial"/>
                <w:sz w:val="14"/>
                <w:szCs w:val="14"/>
              </w:rPr>
              <w:t>-</w:t>
            </w:r>
          </w:p>
        </w:tc>
      </w:tr>
      <w:tr w:rsidR="00C74292" w:rsidRPr="00A5606A" w14:paraId="0C01FAA3" w14:textId="77777777" w:rsidTr="00AC438B">
        <w:trPr>
          <w:trHeight w:val="113"/>
        </w:trPr>
        <w:tc>
          <w:tcPr>
            <w:tcW w:w="621" w:type="dxa"/>
            <w:tcBorders>
              <w:left w:val="single" w:sz="4" w:space="0" w:color="auto"/>
            </w:tcBorders>
          </w:tcPr>
          <w:p w14:paraId="2A1B4907" w14:textId="77777777" w:rsidR="00C74292" w:rsidRPr="00A5606A" w:rsidRDefault="00C74292" w:rsidP="00C74292">
            <w:pPr>
              <w:ind w:left="-108"/>
              <w:rPr>
                <w:rFonts w:ascii="Arial" w:hAnsi="Arial" w:cs="Arial"/>
                <w:sz w:val="14"/>
                <w:szCs w:val="14"/>
              </w:rPr>
            </w:pPr>
            <w:r w:rsidRPr="00A5606A">
              <w:rPr>
                <w:rFonts w:ascii="Arial" w:hAnsi="Arial" w:cs="Arial"/>
                <w:sz w:val="14"/>
                <w:szCs w:val="14"/>
              </w:rPr>
              <w:t xml:space="preserve"> 2.2</w:t>
            </w:r>
          </w:p>
        </w:tc>
        <w:tc>
          <w:tcPr>
            <w:tcW w:w="6715" w:type="dxa"/>
            <w:tcBorders>
              <w:right w:val="single" w:sz="4" w:space="0" w:color="auto"/>
            </w:tcBorders>
            <w:vAlign w:val="bottom"/>
          </w:tcPr>
          <w:p w14:paraId="73CD61DD"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Elden Çıkarılan Bağlı Ortaklık ve İştirakler ve Birlikte Kontrol Edilen Ortaklıklar (İş Ortaklıkları)</w:t>
            </w:r>
          </w:p>
        </w:tc>
        <w:tc>
          <w:tcPr>
            <w:tcW w:w="992" w:type="dxa"/>
            <w:tcBorders>
              <w:left w:val="single" w:sz="4" w:space="0" w:color="auto"/>
              <w:right w:val="single" w:sz="4" w:space="0" w:color="auto"/>
            </w:tcBorders>
            <w:vAlign w:val="bottom"/>
          </w:tcPr>
          <w:p w14:paraId="293050B3"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3D94AEC8" w14:textId="377F0572" w:rsidR="00C74292" w:rsidRPr="00C74292" w:rsidRDefault="00C74292" w:rsidP="00C74292">
            <w:pPr>
              <w:ind w:left="-210" w:right="33"/>
              <w:jc w:val="right"/>
              <w:rPr>
                <w:rFonts w:ascii="Arial" w:hAnsi="Arial" w:cs="Arial"/>
                <w:sz w:val="14"/>
                <w:szCs w:val="14"/>
              </w:rPr>
            </w:pPr>
            <w:r w:rsidRPr="00C74292">
              <w:rPr>
                <w:rFonts w:ascii="Arial" w:hAnsi="Arial" w:cs="Arial"/>
                <w:sz w:val="14"/>
                <w:szCs w:val="14"/>
              </w:rPr>
              <w:t>-</w:t>
            </w:r>
          </w:p>
        </w:tc>
      </w:tr>
      <w:tr w:rsidR="00C74292" w:rsidRPr="00A5606A" w14:paraId="2CE6BCE4" w14:textId="77777777" w:rsidTr="00AC438B">
        <w:trPr>
          <w:trHeight w:val="113"/>
        </w:trPr>
        <w:tc>
          <w:tcPr>
            <w:tcW w:w="621" w:type="dxa"/>
            <w:tcBorders>
              <w:left w:val="single" w:sz="4" w:space="0" w:color="auto"/>
            </w:tcBorders>
            <w:vAlign w:val="bottom"/>
          </w:tcPr>
          <w:p w14:paraId="42F8F9BC" w14:textId="77777777" w:rsidR="00C74292" w:rsidRPr="00A5606A" w:rsidRDefault="00C74292" w:rsidP="00C74292">
            <w:pPr>
              <w:ind w:left="-108"/>
              <w:rPr>
                <w:rFonts w:ascii="Arial" w:hAnsi="Arial" w:cs="Arial"/>
                <w:sz w:val="14"/>
                <w:szCs w:val="14"/>
              </w:rPr>
            </w:pPr>
            <w:r w:rsidRPr="00A5606A">
              <w:rPr>
                <w:rFonts w:ascii="Arial" w:hAnsi="Arial" w:cs="Arial"/>
                <w:sz w:val="14"/>
                <w:szCs w:val="14"/>
              </w:rPr>
              <w:t xml:space="preserve"> 2.3</w:t>
            </w:r>
          </w:p>
        </w:tc>
        <w:tc>
          <w:tcPr>
            <w:tcW w:w="6715" w:type="dxa"/>
            <w:tcBorders>
              <w:right w:val="single" w:sz="4" w:space="0" w:color="auto"/>
            </w:tcBorders>
            <w:vAlign w:val="bottom"/>
          </w:tcPr>
          <w:p w14:paraId="649175D0"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Satın Alınan Menkuller ve Gayrimenkuller</w:t>
            </w:r>
          </w:p>
        </w:tc>
        <w:tc>
          <w:tcPr>
            <w:tcW w:w="992" w:type="dxa"/>
            <w:tcBorders>
              <w:left w:val="single" w:sz="4" w:space="0" w:color="auto"/>
              <w:right w:val="single" w:sz="4" w:space="0" w:color="auto"/>
            </w:tcBorders>
            <w:vAlign w:val="bottom"/>
          </w:tcPr>
          <w:p w14:paraId="3B61A892" w14:textId="77777777" w:rsidR="00C74292" w:rsidRPr="00261A7F" w:rsidRDefault="00C74292" w:rsidP="00C74292">
            <w:pPr>
              <w:ind w:left="-89" w:right="-18"/>
              <w:jc w:val="center"/>
              <w:rPr>
                <w:rFonts w:ascii="Arial" w:eastAsia="Arial Unicode MS" w:hAnsi="Arial" w:cs="Arial"/>
                <w:b/>
                <w:bCs/>
                <w:noProof/>
                <w:sz w:val="14"/>
                <w:szCs w:val="14"/>
                <w:lang w:val="en-US" w:eastAsia="en-US"/>
              </w:rPr>
            </w:pPr>
          </w:p>
        </w:tc>
        <w:tc>
          <w:tcPr>
            <w:tcW w:w="1276" w:type="dxa"/>
            <w:tcBorders>
              <w:left w:val="single" w:sz="4" w:space="0" w:color="auto"/>
              <w:right w:val="single" w:sz="4" w:space="0" w:color="auto"/>
            </w:tcBorders>
            <w:vAlign w:val="bottom"/>
          </w:tcPr>
          <w:p w14:paraId="2C8CB41E" w14:textId="7764173E"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(579.150)</w:t>
            </w:r>
          </w:p>
        </w:tc>
      </w:tr>
      <w:tr w:rsidR="00C74292" w:rsidRPr="00A5606A" w14:paraId="37D601DE" w14:textId="77777777" w:rsidTr="00AC438B">
        <w:trPr>
          <w:trHeight w:val="113"/>
        </w:trPr>
        <w:tc>
          <w:tcPr>
            <w:tcW w:w="621" w:type="dxa"/>
            <w:tcBorders>
              <w:left w:val="single" w:sz="4" w:space="0" w:color="auto"/>
            </w:tcBorders>
            <w:vAlign w:val="bottom"/>
          </w:tcPr>
          <w:p w14:paraId="2AE93013" w14:textId="77777777" w:rsidR="00C74292" w:rsidRPr="00A5606A" w:rsidRDefault="00C74292" w:rsidP="00C74292">
            <w:pPr>
              <w:ind w:left="-108"/>
              <w:rPr>
                <w:rFonts w:ascii="Arial" w:hAnsi="Arial" w:cs="Arial"/>
                <w:sz w:val="14"/>
                <w:szCs w:val="14"/>
              </w:rPr>
            </w:pPr>
            <w:r w:rsidRPr="00A5606A">
              <w:rPr>
                <w:rFonts w:ascii="Arial" w:hAnsi="Arial" w:cs="Arial"/>
                <w:sz w:val="14"/>
                <w:szCs w:val="14"/>
              </w:rPr>
              <w:t xml:space="preserve"> 2.4</w:t>
            </w:r>
          </w:p>
        </w:tc>
        <w:tc>
          <w:tcPr>
            <w:tcW w:w="6715" w:type="dxa"/>
            <w:tcBorders>
              <w:right w:val="single" w:sz="4" w:space="0" w:color="auto"/>
            </w:tcBorders>
            <w:vAlign w:val="bottom"/>
          </w:tcPr>
          <w:p w14:paraId="4EE61A0D"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Elden Çıkarılan Menkul ve Gayrimenkuller</w:t>
            </w:r>
          </w:p>
        </w:tc>
        <w:tc>
          <w:tcPr>
            <w:tcW w:w="992" w:type="dxa"/>
            <w:tcBorders>
              <w:left w:val="single" w:sz="4" w:space="0" w:color="auto"/>
              <w:right w:val="single" w:sz="4" w:space="0" w:color="auto"/>
            </w:tcBorders>
            <w:vAlign w:val="bottom"/>
          </w:tcPr>
          <w:p w14:paraId="6C8233B2"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5A061EBC" w14:textId="0DD9F638"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7.720</w:t>
            </w:r>
          </w:p>
        </w:tc>
      </w:tr>
      <w:tr w:rsidR="00C74292" w:rsidRPr="00A5606A" w14:paraId="0E731047" w14:textId="77777777" w:rsidTr="00AC438B">
        <w:trPr>
          <w:trHeight w:val="113"/>
        </w:trPr>
        <w:tc>
          <w:tcPr>
            <w:tcW w:w="621" w:type="dxa"/>
            <w:tcBorders>
              <w:left w:val="single" w:sz="4" w:space="0" w:color="auto"/>
            </w:tcBorders>
            <w:vAlign w:val="bottom"/>
          </w:tcPr>
          <w:p w14:paraId="281266E2" w14:textId="77777777" w:rsidR="00C74292" w:rsidRPr="00A5606A" w:rsidRDefault="00C74292" w:rsidP="00C74292">
            <w:pPr>
              <w:ind w:left="-108"/>
              <w:rPr>
                <w:rFonts w:ascii="Arial" w:hAnsi="Arial" w:cs="Arial"/>
                <w:sz w:val="14"/>
                <w:szCs w:val="14"/>
              </w:rPr>
            </w:pPr>
            <w:r w:rsidRPr="00A5606A">
              <w:rPr>
                <w:rFonts w:ascii="Arial" w:hAnsi="Arial" w:cs="Arial"/>
                <w:sz w:val="14"/>
                <w:szCs w:val="14"/>
              </w:rPr>
              <w:t xml:space="preserve"> 2.5</w:t>
            </w:r>
          </w:p>
        </w:tc>
        <w:tc>
          <w:tcPr>
            <w:tcW w:w="6715" w:type="dxa"/>
            <w:tcBorders>
              <w:right w:val="single" w:sz="4" w:space="0" w:color="auto"/>
            </w:tcBorders>
            <w:vAlign w:val="bottom"/>
          </w:tcPr>
          <w:p w14:paraId="6501BFA5"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Elde Edilen Satılmaya Hazır Finansal Varlıklar</w:t>
            </w:r>
          </w:p>
        </w:tc>
        <w:tc>
          <w:tcPr>
            <w:tcW w:w="992" w:type="dxa"/>
            <w:tcBorders>
              <w:left w:val="single" w:sz="4" w:space="0" w:color="auto"/>
              <w:right w:val="single" w:sz="4" w:space="0" w:color="auto"/>
            </w:tcBorders>
            <w:vAlign w:val="bottom"/>
          </w:tcPr>
          <w:p w14:paraId="0F220B17"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28102548" w14:textId="67FCEB17"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(282.676)</w:t>
            </w:r>
          </w:p>
        </w:tc>
      </w:tr>
      <w:tr w:rsidR="00C74292" w:rsidRPr="00A5606A" w14:paraId="510605E7" w14:textId="77777777" w:rsidTr="00AC438B">
        <w:trPr>
          <w:trHeight w:val="113"/>
        </w:trPr>
        <w:tc>
          <w:tcPr>
            <w:tcW w:w="621" w:type="dxa"/>
            <w:tcBorders>
              <w:left w:val="single" w:sz="4" w:space="0" w:color="auto"/>
            </w:tcBorders>
            <w:vAlign w:val="bottom"/>
          </w:tcPr>
          <w:p w14:paraId="6F443474" w14:textId="77777777" w:rsidR="00C74292" w:rsidRPr="00A5606A" w:rsidRDefault="00C74292" w:rsidP="00C74292">
            <w:pPr>
              <w:ind w:left="-108"/>
              <w:rPr>
                <w:rFonts w:ascii="Arial" w:hAnsi="Arial" w:cs="Arial"/>
                <w:sz w:val="14"/>
                <w:szCs w:val="14"/>
              </w:rPr>
            </w:pPr>
            <w:r w:rsidRPr="00A5606A">
              <w:rPr>
                <w:rFonts w:ascii="Arial" w:hAnsi="Arial" w:cs="Arial"/>
                <w:sz w:val="14"/>
                <w:szCs w:val="14"/>
              </w:rPr>
              <w:t xml:space="preserve"> 2.6</w:t>
            </w:r>
          </w:p>
        </w:tc>
        <w:tc>
          <w:tcPr>
            <w:tcW w:w="6715" w:type="dxa"/>
            <w:tcBorders>
              <w:right w:val="single" w:sz="4" w:space="0" w:color="auto"/>
            </w:tcBorders>
            <w:vAlign w:val="bottom"/>
          </w:tcPr>
          <w:p w14:paraId="269D3CFB"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Elden Çıkarılan Satılmaya Hazır Finansal Varlıklar</w:t>
            </w:r>
          </w:p>
        </w:tc>
        <w:tc>
          <w:tcPr>
            <w:tcW w:w="992" w:type="dxa"/>
            <w:tcBorders>
              <w:left w:val="single" w:sz="4" w:space="0" w:color="auto"/>
              <w:right w:val="single" w:sz="4" w:space="0" w:color="auto"/>
            </w:tcBorders>
            <w:vAlign w:val="bottom"/>
          </w:tcPr>
          <w:p w14:paraId="79391FF4"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1F8BCB61" w14:textId="0FEB285F"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372.516</w:t>
            </w:r>
          </w:p>
        </w:tc>
      </w:tr>
      <w:tr w:rsidR="00C74292" w:rsidRPr="00A5606A" w14:paraId="36BC5697" w14:textId="77777777" w:rsidTr="00AC438B">
        <w:trPr>
          <w:trHeight w:val="113"/>
        </w:trPr>
        <w:tc>
          <w:tcPr>
            <w:tcW w:w="621" w:type="dxa"/>
            <w:tcBorders>
              <w:left w:val="single" w:sz="4" w:space="0" w:color="auto"/>
            </w:tcBorders>
            <w:vAlign w:val="bottom"/>
          </w:tcPr>
          <w:p w14:paraId="6F1D5B90" w14:textId="77777777" w:rsidR="00C74292" w:rsidRPr="00A5606A" w:rsidRDefault="00C74292" w:rsidP="00C74292">
            <w:pPr>
              <w:ind w:left="-108"/>
              <w:rPr>
                <w:rFonts w:ascii="Arial" w:hAnsi="Arial" w:cs="Arial"/>
                <w:sz w:val="14"/>
                <w:szCs w:val="14"/>
              </w:rPr>
            </w:pPr>
            <w:r w:rsidRPr="00A5606A">
              <w:rPr>
                <w:rFonts w:ascii="Arial" w:hAnsi="Arial" w:cs="Arial"/>
                <w:sz w:val="14"/>
                <w:szCs w:val="14"/>
              </w:rPr>
              <w:t xml:space="preserve"> 2.7</w:t>
            </w:r>
          </w:p>
        </w:tc>
        <w:tc>
          <w:tcPr>
            <w:tcW w:w="6715" w:type="dxa"/>
            <w:tcBorders>
              <w:right w:val="single" w:sz="4" w:space="0" w:color="auto"/>
            </w:tcBorders>
            <w:shd w:val="clear" w:color="auto" w:fill="auto"/>
            <w:vAlign w:val="bottom"/>
          </w:tcPr>
          <w:p w14:paraId="544E8BB0"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Satın Alınan Yatırım Amaçlı Menkul Değerler</w:t>
            </w:r>
          </w:p>
        </w:tc>
        <w:tc>
          <w:tcPr>
            <w:tcW w:w="992" w:type="dxa"/>
            <w:tcBorders>
              <w:left w:val="single" w:sz="4" w:space="0" w:color="auto"/>
              <w:right w:val="single" w:sz="4" w:space="0" w:color="auto"/>
            </w:tcBorders>
            <w:shd w:val="clear" w:color="auto" w:fill="auto"/>
            <w:vAlign w:val="bottom"/>
          </w:tcPr>
          <w:p w14:paraId="6451B9D3" w14:textId="77777777" w:rsidR="00C74292" w:rsidRPr="00261A7F" w:rsidRDefault="00C74292" w:rsidP="00C74292">
            <w:pPr>
              <w:ind w:left="-76"/>
              <w:jc w:val="center"/>
              <w:rPr>
                <w:rFonts w:ascii="Arial" w:eastAsia="Arial Unicode MS" w:hAnsi="Arial" w:cs="Arial"/>
                <w:b/>
                <w:bCs/>
                <w:noProof/>
                <w:sz w:val="14"/>
                <w:szCs w:val="14"/>
                <w:lang w:val="en-US" w:eastAsia="en-US"/>
              </w:rPr>
            </w:pPr>
          </w:p>
        </w:tc>
        <w:tc>
          <w:tcPr>
            <w:tcW w:w="1276" w:type="dxa"/>
            <w:tcBorders>
              <w:left w:val="single" w:sz="4" w:space="0" w:color="auto"/>
              <w:right w:val="single" w:sz="4" w:space="0" w:color="auto"/>
            </w:tcBorders>
            <w:vAlign w:val="bottom"/>
          </w:tcPr>
          <w:p w14:paraId="2E52BA28" w14:textId="6B2C4DB6"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(132.000)</w:t>
            </w:r>
          </w:p>
        </w:tc>
      </w:tr>
      <w:tr w:rsidR="00C74292" w:rsidRPr="00A5606A" w14:paraId="184B9D8C" w14:textId="77777777" w:rsidTr="00AC438B">
        <w:trPr>
          <w:trHeight w:val="113"/>
        </w:trPr>
        <w:tc>
          <w:tcPr>
            <w:tcW w:w="621" w:type="dxa"/>
            <w:tcBorders>
              <w:left w:val="single" w:sz="4" w:space="0" w:color="auto"/>
            </w:tcBorders>
            <w:vAlign w:val="bottom"/>
          </w:tcPr>
          <w:p w14:paraId="7252B253" w14:textId="77777777" w:rsidR="00C74292" w:rsidRPr="00A5606A" w:rsidRDefault="00C74292" w:rsidP="00C74292">
            <w:pPr>
              <w:ind w:left="-108"/>
              <w:rPr>
                <w:rFonts w:ascii="Arial" w:hAnsi="Arial" w:cs="Arial"/>
                <w:sz w:val="14"/>
                <w:szCs w:val="14"/>
              </w:rPr>
            </w:pPr>
            <w:r w:rsidRPr="00A5606A">
              <w:rPr>
                <w:rFonts w:ascii="Arial" w:hAnsi="Arial" w:cs="Arial"/>
                <w:sz w:val="14"/>
                <w:szCs w:val="14"/>
              </w:rPr>
              <w:t xml:space="preserve"> 2.8</w:t>
            </w:r>
          </w:p>
        </w:tc>
        <w:tc>
          <w:tcPr>
            <w:tcW w:w="6715" w:type="dxa"/>
            <w:tcBorders>
              <w:right w:val="single" w:sz="4" w:space="0" w:color="auto"/>
            </w:tcBorders>
            <w:vAlign w:val="bottom"/>
          </w:tcPr>
          <w:p w14:paraId="69900154"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Satılan Yatırım Amaçlı Menkul Değerler</w:t>
            </w:r>
          </w:p>
        </w:tc>
        <w:tc>
          <w:tcPr>
            <w:tcW w:w="992" w:type="dxa"/>
            <w:tcBorders>
              <w:left w:val="single" w:sz="4" w:space="0" w:color="auto"/>
              <w:right w:val="single" w:sz="4" w:space="0" w:color="auto"/>
            </w:tcBorders>
            <w:vAlign w:val="bottom"/>
          </w:tcPr>
          <w:p w14:paraId="548FD200" w14:textId="77777777" w:rsidR="00C74292" w:rsidRPr="00261A7F" w:rsidRDefault="00C74292" w:rsidP="00C74292">
            <w:pPr>
              <w:ind w:left="-76"/>
              <w:jc w:val="center"/>
              <w:rPr>
                <w:rFonts w:ascii="Arial" w:eastAsia="Arial Unicode MS" w:hAnsi="Arial" w:cs="Arial"/>
                <w:b/>
                <w:bCs/>
                <w:noProof/>
                <w:sz w:val="14"/>
                <w:szCs w:val="14"/>
                <w:lang w:val="en-US" w:eastAsia="en-US"/>
              </w:rPr>
            </w:pPr>
          </w:p>
        </w:tc>
        <w:tc>
          <w:tcPr>
            <w:tcW w:w="1276" w:type="dxa"/>
            <w:tcBorders>
              <w:left w:val="single" w:sz="4" w:space="0" w:color="auto"/>
              <w:right w:val="single" w:sz="4" w:space="0" w:color="auto"/>
            </w:tcBorders>
            <w:vAlign w:val="bottom"/>
          </w:tcPr>
          <w:p w14:paraId="2C7825B7" w14:textId="40FF3BB1"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206.454</w:t>
            </w:r>
          </w:p>
        </w:tc>
      </w:tr>
      <w:tr w:rsidR="00C74292" w:rsidRPr="00A5606A" w14:paraId="186707B8" w14:textId="77777777" w:rsidTr="00AC438B">
        <w:trPr>
          <w:trHeight w:val="113"/>
        </w:trPr>
        <w:tc>
          <w:tcPr>
            <w:tcW w:w="621" w:type="dxa"/>
            <w:tcBorders>
              <w:left w:val="single" w:sz="4" w:space="0" w:color="auto"/>
            </w:tcBorders>
            <w:vAlign w:val="bottom"/>
          </w:tcPr>
          <w:p w14:paraId="27E7C2F3" w14:textId="77777777" w:rsidR="00C74292" w:rsidRPr="00A5606A" w:rsidRDefault="00C74292" w:rsidP="00C74292">
            <w:pPr>
              <w:ind w:left="-108"/>
              <w:rPr>
                <w:rFonts w:ascii="Arial" w:hAnsi="Arial" w:cs="Arial"/>
                <w:sz w:val="14"/>
                <w:szCs w:val="14"/>
              </w:rPr>
            </w:pPr>
            <w:r w:rsidRPr="00A5606A">
              <w:rPr>
                <w:rFonts w:ascii="Arial" w:hAnsi="Arial" w:cs="Arial"/>
                <w:sz w:val="14"/>
                <w:szCs w:val="14"/>
              </w:rPr>
              <w:t xml:space="preserve"> 2.9</w:t>
            </w:r>
          </w:p>
        </w:tc>
        <w:tc>
          <w:tcPr>
            <w:tcW w:w="6715" w:type="dxa"/>
            <w:tcBorders>
              <w:right w:val="single" w:sz="4" w:space="0" w:color="auto"/>
            </w:tcBorders>
            <w:vAlign w:val="bottom"/>
          </w:tcPr>
          <w:p w14:paraId="012EBBDF"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Diğer</w:t>
            </w:r>
          </w:p>
        </w:tc>
        <w:tc>
          <w:tcPr>
            <w:tcW w:w="992" w:type="dxa"/>
            <w:tcBorders>
              <w:left w:val="single" w:sz="4" w:space="0" w:color="auto"/>
              <w:right w:val="single" w:sz="4" w:space="0" w:color="auto"/>
            </w:tcBorders>
            <w:vAlign w:val="bottom"/>
          </w:tcPr>
          <w:p w14:paraId="78EA1A72"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48058FB6" w14:textId="4B77D68E" w:rsidR="00C74292" w:rsidRPr="00C74292" w:rsidRDefault="00C74292" w:rsidP="00C74292">
            <w:pPr>
              <w:ind w:left="-210" w:right="33"/>
              <w:jc w:val="right"/>
              <w:rPr>
                <w:rFonts w:ascii="Arial" w:hAnsi="Arial" w:cs="Arial"/>
                <w:sz w:val="14"/>
                <w:szCs w:val="14"/>
              </w:rPr>
            </w:pPr>
            <w:r w:rsidRPr="00C74292">
              <w:rPr>
                <w:rFonts w:ascii="Arial" w:hAnsi="Arial" w:cs="Arial"/>
                <w:color w:val="000000" w:themeColor="text1"/>
                <w:sz w:val="14"/>
                <w:szCs w:val="14"/>
              </w:rPr>
              <w:t>-</w:t>
            </w:r>
          </w:p>
        </w:tc>
      </w:tr>
      <w:tr w:rsidR="00C74292" w:rsidRPr="00A5606A" w14:paraId="524F39DB" w14:textId="77777777" w:rsidTr="00AC438B">
        <w:trPr>
          <w:trHeight w:val="113"/>
        </w:trPr>
        <w:tc>
          <w:tcPr>
            <w:tcW w:w="621" w:type="dxa"/>
            <w:tcBorders>
              <w:left w:val="single" w:sz="4" w:space="0" w:color="auto"/>
            </w:tcBorders>
            <w:vAlign w:val="bottom"/>
          </w:tcPr>
          <w:p w14:paraId="439FE613" w14:textId="77777777" w:rsidR="00C74292" w:rsidRPr="00A5606A" w:rsidRDefault="00C74292" w:rsidP="00C74292">
            <w:pPr>
              <w:ind w:left="-108"/>
              <w:rPr>
                <w:rFonts w:ascii="Arial" w:hAnsi="Arial" w:cs="Arial"/>
                <w:b/>
                <w:bCs/>
                <w:sz w:val="14"/>
                <w:szCs w:val="14"/>
              </w:rPr>
            </w:pPr>
          </w:p>
        </w:tc>
        <w:tc>
          <w:tcPr>
            <w:tcW w:w="6715" w:type="dxa"/>
            <w:tcBorders>
              <w:right w:val="single" w:sz="4" w:space="0" w:color="auto"/>
            </w:tcBorders>
            <w:vAlign w:val="bottom"/>
          </w:tcPr>
          <w:p w14:paraId="684A44A3" w14:textId="77777777" w:rsidR="00C74292" w:rsidRPr="00A5606A" w:rsidRDefault="00C74292" w:rsidP="00C74292">
            <w:pPr>
              <w:jc w:val="both"/>
              <w:rPr>
                <w:rFonts w:ascii="Arial" w:hAnsi="Arial" w:cs="Arial"/>
                <w:b/>
                <w:bCs/>
                <w:sz w:val="14"/>
                <w:szCs w:val="14"/>
              </w:rPr>
            </w:pPr>
          </w:p>
        </w:tc>
        <w:tc>
          <w:tcPr>
            <w:tcW w:w="992" w:type="dxa"/>
            <w:tcBorders>
              <w:left w:val="single" w:sz="4" w:space="0" w:color="auto"/>
              <w:right w:val="single" w:sz="4" w:space="0" w:color="auto"/>
            </w:tcBorders>
            <w:vAlign w:val="bottom"/>
          </w:tcPr>
          <w:p w14:paraId="043803F9" w14:textId="77777777" w:rsidR="00C74292" w:rsidRPr="00261A7F" w:rsidRDefault="00C74292" w:rsidP="00C74292">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vAlign w:val="bottom"/>
          </w:tcPr>
          <w:p w14:paraId="73FD2A5D" w14:textId="77777777" w:rsidR="00C74292" w:rsidRPr="00C74292" w:rsidRDefault="00C74292" w:rsidP="00C74292">
            <w:pPr>
              <w:ind w:left="-210" w:right="33"/>
              <w:jc w:val="right"/>
              <w:rPr>
                <w:rFonts w:ascii="Arial" w:hAnsi="Arial" w:cs="Arial"/>
                <w:sz w:val="14"/>
                <w:szCs w:val="14"/>
              </w:rPr>
            </w:pPr>
          </w:p>
        </w:tc>
      </w:tr>
      <w:tr w:rsidR="00C74292" w:rsidRPr="00A5606A" w14:paraId="224A7968" w14:textId="77777777" w:rsidTr="00AC438B">
        <w:trPr>
          <w:trHeight w:val="113"/>
        </w:trPr>
        <w:tc>
          <w:tcPr>
            <w:tcW w:w="621" w:type="dxa"/>
            <w:tcBorders>
              <w:left w:val="single" w:sz="4" w:space="0" w:color="auto"/>
            </w:tcBorders>
            <w:vAlign w:val="bottom"/>
          </w:tcPr>
          <w:p w14:paraId="446B5B01" w14:textId="77777777" w:rsidR="00C74292" w:rsidRPr="00A5606A" w:rsidRDefault="00C74292" w:rsidP="00C74292">
            <w:pPr>
              <w:ind w:left="-108"/>
              <w:rPr>
                <w:rFonts w:ascii="Arial" w:hAnsi="Arial" w:cs="Arial"/>
                <w:b/>
                <w:bCs/>
                <w:sz w:val="14"/>
                <w:szCs w:val="14"/>
              </w:rPr>
            </w:pPr>
            <w:r w:rsidRPr="00A5606A">
              <w:rPr>
                <w:rFonts w:ascii="Arial" w:hAnsi="Arial" w:cs="Arial"/>
                <w:b/>
                <w:bCs/>
                <w:sz w:val="14"/>
                <w:szCs w:val="14"/>
              </w:rPr>
              <w:t xml:space="preserve"> C.</w:t>
            </w:r>
          </w:p>
        </w:tc>
        <w:tc>
          <w:tcPr>
            <w:tcW w:w="6715" w:type="dxa"/>
            <w:tcBorders>
              <w:right w:val="single" w:sz="4" w:space="0" w:color="auto"/>
            </w:tcBorders>
            <w:vAlign w:val="bottom"/>
          </w:tcPr>
          <w:p w14:paraId="658F0409" w14:textId="77777777" w:rsidR="00C74292" w:rsidRPr="00A5606A" w:rsidRDefault="00C74292" w:rsidP="00C74292">
            <w:pPr>
              <w:jc w:val="both"/>
              <w:rPr>
                <w:rFonts w:ascii="Arial" w:hAnsi="Arial" w:cs="Arial"/>
                <w:b/>
                <w:bCs/>
                <w:sz w:val="14"/>
                <w:szCs w:val="14"/>
              </w:rPr>
            </w:pPr>
            <w:r w:rsidRPr="00A5606A">
              <w:rPr>
                <w:rFonts w:ascii="Arial" w:hAnsi="Arial" w:cs="Arial"/>
                <w:b/>
                <w:bCs/>
                <w:sz w:val="14"/>
                <w:szCs w:val="14"/>
              </w:rPr>
              <w:t>FİNANSMAN FAALİYETLERİNE İLİŞKİN NAKİT AKIMLARI</w:t>
            </w:r>
          </w:p>
        </w:tc>
        <w:tc>
          <w:tcPr>
            <w:tcW w:w="992" w:type="dxa"/>
            <w:tcBorders>
              <w:left w:val="single" w:sz="4" w:space="0" w:color="auto"/>
              <w:right w:val="single" w:sz="4" w:space="0" w:color="auto"/>
            </w:tcBorders>
            <w:vAlign w:val="bottom"/>
          </w:tcPr>
          <w:p w14:paraId="3A9AC2D5" w14:textId="77777777" w:rsidR="00C74292" w:rsidRPr="00261A7F" w:rsidRDefault="00C74292" w:rsidP="00C74292">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vAlign w:val="bottom"/>
          </w:tcPr>
          <w:p w14:paraId="5E313EFE" w14:textId="77777777" w:rsidR="00C74292" w:rsidRPr="00C74292" w:rsidRDefault="00C74292" w:rsidP="00C74292">
            <w:pPr>
              <w:ind w:left="-210" w:right="33"/>
              <w:jc w:val="right"/>
              <w:rPr>
                <w:rFonts w:ascii="Arial" w:hAnsi="Arial" w:cs="Arial"/>
                <w:sz w:val="14"/>
                <w:szCs w:val="14"/>
              </w:rPr>
            </w:pPr>
          </w:p>
        </w:tc>
      </w:tr>
      <w:tr w:rsidR="00C74292" w:rsidRPr="00A5606A" w14:paraId="68D97440" w14:textId="77777777" w:rsidTr="00AC438B">
        <w:trPr>
          <w:trHeight w:val="113"/>
        </w:trPr>
        <w:tc>
          <w:tcPr>
            <w:tcW w:w="621" w:type="dxa"/>
            <w:tcBorders>
              <w:left w:val="single" w:sz="4" w:space="0" w:color="auto"/>
            </w:tcBorders>
            <w:vAlign w:val="bottom"/>
          </w:tcPr>
          <w:p w14:paraId="1E204A2C" w14:textId="77777777" w:rsidR="00C74292" w:rsidRPr="00A5606A" w:rsidRDefault="00C74292" w:rsidP="00C74292">
            <w:pPr>
              <w:ind w:left="-108"/>
              <w:rPr>
                <w:rFonts w:ascii="Arial" w:hAnsi="Arial" w:cs="Arial"/>
                <w:b/>
                <w:sz w:val="14"/>
                <w:szCs w:val="14"/>
              </w:rPr>
            </w:pPr>
          </w:p>
        </w:tc>
        <w:tc>
          <w:tcPr>
            <w:tcW w:w="6715" w:type="dxa"/>
            <w:tcBorders>
              <w:right w:val="single" w:sz="4" w:space="0" w:color="auto"/>
            </w:tcBorders>
            <w:vAlign w:val="bottom"/>
          </w:tcPr>
          <w:p w14:paraId="57CA4716" w14:textId="77777777" w:rsidR="00C74292" w:rsidRPr="00A5606A" w:rsidRDefault="00C74292" w:rsidP="00C74292">
            <w:pPr>
              <w:jc w:val="both"/>
              <w:rPr>
                <w:rFonts w:ascii="Arial" w:hAnsi="Arial" w:cs="Arial"/>
                <w:b/>
                <w:sz w:val="14"/>
                <w:szCs w:val="14"/>
              </w:rPr>
            </w:pPr>
          </w:p>
        </w:tc>
        <w:tc>
          <w:tcPr>
            <w:tcW w:w="992" w:type="dxa"/>
            <w:tcBorders>
              <w:left w:val="single" w:sz="4" w:space="0" w:color="auto"/>
              <w:right w:val="single" w:sz="4" w:space="0" w:color="auto"/>
            </w:tcBorders>
            <w:vAlign w:val="bottom"/>
          </w:tcPr>
          <w:p w14:paraId="0615ED50" w14:textId="77777777" w:rsidR="00C74292" w:rsidRPr="00261A7F" w:rsidRDefault="00C74292" w:rsidP="00C74292">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vAlign w:val="bottom"/>
          </w:tcPr>
          <w:p w14:paraId="123DD322" w14:textId="77777777" w:rsidR="00C74292" w:rsidRPr="00C74292" w:rsidRDefault="00C74292" w:rsidP="00C74292">
            <w:pPr>
              <w:ind w:left="-210" w:right="33"/>
              <w:jc w:val="right"/>
              <w:rPr>
                <w:rFonts w:ascii="Arial" w:hAnsi="Arial" w:cs="Arial"/>
                <w:sz w:val="14"/>
                <w:szCs w:val="14"/>
              </w:rPr>
            </w:pPr>
          </w:p>
        </w:tc>
      </w:tr>
      <w:tr w:rsidR="00C74292" w:rsidRPr="00A5606A" w14:paraId="5EADEA7E" w14:textId="77777777" w:rsidTr="00AC438B">
        <w:trPr>
          <w:trHeight w:val="113"/>
        </w:trPr>
        <w:tc>
          <w:tcPr>
            <w:tcW w:w="621" w:type="dxa"/>
            <w:tcBorders>
              <w:left w:val="single" w:sz="4" w:space="0" w:color="auto"/>
            </w:tcBorders>
            <w:vAlign w:val="bottom"/>
          </w:tcPr>
          <w:p w14:paraId="794D9E3A" w14:textId="77777777" w:rsidR="00C74292" w:rsidRPr="00A5606A" w:rsidRDefault="00C74292" w:rsidP="00C74292">
            <w:pPr>
              <w:ind w:left="-108"/>
              <w:rPr>
                <w:rFonts w:ascii="Arial" w:hAnsi="Arial" w:cs="Arial"/>
                <w:b/>
                <w:bCs/>
                <w:sz w:val="14"/>
                <w:szCs w:val="14"/>
              </w:rPr>
            </w:pPr>
            <w:r w:rsidRPr="00A5606A">
              <w:rPr>
                <w:rFonts w:ascii="Arial" w:hAnsi="Arial" w:cs="Arial"/>
                <w:b/>
                <w:bCs/>
                <w:sz w:val="14"/>
                <w:szCs w:val="14"/>
              </w:rPr>
              <w:t xml:space="preserve"> III.</w:t>
            </w:r>
          </w:p>
        </w:tc>
        <w:tc>
          <w:tcPr>
            <w:tcW w:w="6715" w:type="dxa"/>
            <w:tcBorders>
              <w:right w:val="single" w:sz="4" w:space="0" w:color="auto"/>
            </w:tcBorders>
            <w:vAlign w:val="bottom"/>
          </w:tcPr>
          <w:p w14:paraId="31BC1540" w14:textId="77777777" w:rsidR="00C74292" w:rsidRPr="00A5606A" w:rsidRDefault="00C74292" w:rsidP="00C74292">
            <w:pPr>
              <w:jc w:val="both"/>
              <w:rPr>
                <w:rFonts w:ascii="Arial" w:hAnsi="Arial" w:cs="Arial"/>
                <w:b/>
                <w:sz w:val="14"/>
                <w:szCs w:val="14"/>
              </w:rPr>
            </w:pPr>
            <w:r w:rsidRPr="00A5606A">
              <w:rPr>
                <w:rFonts w:ascii="Arial" w:hAnsi="Arial" w:cs="Arial"/>
                <w:b/>
                <w:sz w:val="14"/>
                <w:szCs w:val="14"/>
              </w:rPr>
              <w:t>Finansman Faaliyetlerinden Sağlanan Net Nakit</w:t>
            </w:r>
          </w:p>
        </w:tc>
        <w:tc>
          <w:tcPr>
            <w:tcW w:w="992" w:type="dxa"/>
            <w:tcBorders>
              <w:left w:val="single" w:sz="4" w:space="0" w:color="auto"/>
              <w:right w:val="single" w:sz="4" w:space="0" w:color="auto"/>
            </w:tcBorders>
            <w:vAlign w:val="bottom"/>
          </w:tcPr>
          <w:p w14:paraId="17880D99" w14:textId="77777777" w:rsidR="00C74292" w:rsidRPr="00261A7F" w:rsidRDefault="00C74292" w:rsidP="00C74292">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vAlign w:val="bottom"/>
          </w:tcPr>
          <w:p w14:paraId="597E55C9" w14:textId="6953633A" w:rsidR="00C74292" w:rsidRPr="00C74292" w:rsidRDefault="00C74292" w:rsidP="00C74292">
            <w:pPr>
              <w:ind w:left="-210" w:right="33"/>
              <w:jc w:val="right"/>
              <w:rPr>
                <w:rFonts w:ascii="Arial" w:hAnsi="Arial" w:cs="Arial"/>
                <w:b/>
                <w:sz w:val="14"/>
                <w:szCs w:val="14"/>
              </w:rPr>
            </w:pPr>
            <w:r w:rsidRPr="00C74292">
              <w:rPr>
                <w:rFonts w:ascii="Arial" w:hAnsi="Arial" w:cs="Arial"/>
                <w:b/>
                <w:sz w:val="14"/>
                <w:szCs w:val="14"/>
              </w:rPr>
              <w:t>(215.051)</w:t>
            </w:r>
          </w:p>
        </w:tc>
      </w:tr>
      <w:tr w:rsidR="00C74292" w:rsidRPr="00A5606A" w14:paraId="6887FAA5" w14:textId="77777777" w:rsidTr="00AC438B">
        <w:trPr>
          <w:trHeight w:val="113"/>
        </w:trPr>
        <w:tc>
          <w:tcPr>
            <w:tcW w:w="621" w:type="dxa"/>
            <w:tcBorders>
              <w:left w:val="single" w:sz="4" w:space="0" w:color="auto"/>
            </w:tcBorders>
            <w:vAlign w:val="bottom"/>
          </w:tcPr>
          <w:p w14:paraId="5109C1E2" w14:textId="77777777" w:rsidR="00C74292" w:rsidRPr="00A5606A" w:rsidRDefault="00C74292" w:rsidP="00C74292">
            <w:pPr>
              <w:ind w:left="-108"/>
              <w:rPr>
                <w:rFonts w:ascii="Arial" w:hAnsi="Arial" w:cs="Arial"/>
                <w:b/>
                <w:bCs/>
                <w:sz w:val="14"/>
                <w:szCs w:val="14"/>
              </w:rPr>
            </w:pPr>
          </w:p>
        </w:tc>
        <w:tc>
          <w:tcPr>
            <w:tcW w:w="6715" w:type="dxa"/>
            <w:tcBorders>
              <w:right w:val="single" w:sz="4" w:space="0" w:color="auto"/>
            </w:tcBorders>
            <w:vAlign w:val="bottom"/>
          </w:tcPr>
          <w:p w14:paraId="7E5FDA55" w14:textId="77777777" w:rsidR="00C74292" w:rsidRPr="00A5606A" w:rsidRDefault="00C74292" w:rsidP="00C74292">
            <w:pPr>
              <w:jc w:val="both"/>
              <w:rPr>
                <w:rFonts w:ascii="Arial" w:hAnsi="Arial" w:cs="Arial"/>
                <w:sz w:val="14"/>
                <w:szCs w:val="14"/>
              </w:rPr>
            </w:pPr>
          </w:p>
        </w:tc>
        <w:tc>
          <w:tcPr>
            <w:tcW w:w="992" w:type="dxa"/>
            <w:tcBorders>
              <w:left w:val="single" w:sz="4" w:space="0" w:color="auto"/>
              <w:right w:val="single" w:sz="4" w:space="0" w:color="auto"/>
            </w:tcBorders>
            <w:vAlign w:val="bottom"/>
          </w:tcPr>
          <w:p w14:paraId="3E47E9E9"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67E5735F" w14:textId="77777777" w:rsidR="00C74292" w:rsidRPr="00C74292" w:rsidRDefault="00C74292" w:rsidP="00C74292">
            <w:pPr>
              <w:ind w:left="-210" w:right="33"/>
              <w:jc w:val="right"/>
              <w:rPr>
                <w:rFonts w:ascii="Arial" w:hAnsi="Arial" w:cs="Arial"/>
                <w:sz w:val="14"/>
                <w:szCs w:val="14"/>
              </w:rPr>
            </w:pPr>
          </w:p>
        </w:tc>
      </w:tr>
      <w:tr w:rsidR="00C74292" w:rsidRPr="00A5606A" w14:paraId="4B0E29BE" w14:textId="77777777" w:rsidTr="00AC438B">
        <w:trPr>
          <w:trHeight w:val="113"/>
        </w:trPr>
        <w:tc>
          <w:tcPr>
            <w:tcW w:w="621" w:type="dxa"/>
            <w:tcBorders>
              <w:left w:val="single" w:sz="4" w:space="0" w:color="auto"/>
            </w:tcBorders>
            <w:vAlign w:val="bottom"/>
          </w:tcPr>
          <w:p w14:paraId="43A784CD" w14:textId="77777777" w:rsidR="00C74292" w:rsidRPr="00A5606A" w:rsidRDefault="00C74292" w:rsidP="00C74292">
            <w:pPr>
              <w:ind w:left="-108"/>
              <w:rPr>
                <w:rFonts w:ascii="Arial" w:hAnsi="Arial" w:cs="Arial"/>
                <w:sz w:val="14"/>
                <w:szCs w:val="14"/>
              </w:rPr>
            </w:pPr>
            <w:r w:rsidRPr="00A5606A">
              <w:rPr>
                <w:rFonts w:ascii="Arial" w:hAnsi="Arial" w:cs="Arial"/>
                <w:sz w:val="14"/>
                <w:szCs w:val="14"/>
              </w:rPr>
              <w:t xml:space="preserve"> 3.1</w:t>
            </w:r>
          </w:p>
        </w:tc>
        <w:tc>
          <w:tcPr>
            <w:tcW w:w="6715" w:type="dxa"/>
            <w:tcBorders>
              <w:right w:val="single" w:sz="4" w:space="0" w:color="auto"/>
            </w:tcBorders>
            <w:vAlign w:val="bottom"/>
          </w:tcPr>
          <w:p w14:paraId="0C9E85CA"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Krediler ve İhraç Edilen Menkul Değerlerden Sağlanan Nakit</w:t>
            </w:r>
          </w:p>
        </w:tc>
        <w:tc>
          <w:tcPr>
            <w:tcW w:w="992" w:type="dxa"/>
            <w:tcBorders>
              <w:left w:val="single" w:sz="4" w:space="0" w:color="auto"/>
              <w:right w:val="single" w:sz="4" w:space="0" w:color="auto"/>
            </w:tcBorders>
            <w:vAlign w:val="bottom"/>
          </w:tcPr>
          <w:p w14:paraId="387F5DA4"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09382C75" w14:textId="48334998" w:rsidR="00C74292" w:rsidRPr="00C74292" w:rsidRDefault="00C74292" w:rsidP="00C74292">
            <w:pPr>
              <w:ind w:left="-210" w:right="33"/>
              <w:jc w:val="right"/>
              <w:rPr>
                <w:rFonts w:ascii="Arial" w:hAnsi="Arial" w:cs="Arial"/>
                <w:sz w:val="14"/>
                <w:szCs w:val="14"/>
              </w:rPr>
            </w:pPr>
            <w:r w:rsidRPr="00C74292">
              <w:rPr>
                <w:rFonts w:ascii="Arial" w:hAnsi="Arial" w:cs="Arial"/>
                <w:sz w:val="14"/>
                <w:szCs w:val="14"/>
              </w:rPr>
              <w:t>656.571</w:t>
            </w:r>
          </w:p>
        </w:tc>
      </w:tr>
      <w:tr w:rsidR="00C74292" w:rsidRPr="00A5606A" w14:paraId="449CDE0B" w14:textId="77777777" w:rsidTr="00AC438B">
        <w:trPr>
          <w:trHeight w:val="113"/>
        </w:trPr>
        <w:tc>
          <w:tcPr>
            <w:tcW w:w="621" w:type="dxa"/>
            <w:tcBorders>
              <w:left w:val="single" w:sz="4" w:space="0" w:color="auto"/>
            </w:tcBorders>
            <w:vAlign w:val="bottom"/>
          </w:tcPr>
          <w:p w14:paraId="7964426D" w14:textId="77777777" w:rsidR="00C74292" w:rsidRPr="00A5606A" w:rsidRDefault="00C74292" w:rsidP="00C74292">
            <w:pPr>
              <w:ind w:left="-108"/>
              <w:rPr>
                <w:rFonts w:ascii="Arial" w:hAnsi="Arial" w:cs="Arial"/>
                <w:sz w:val="14"/>
                <w:szCs w:val="14"/>
              </w:rPr>
            </w:pPr>
            <w:r w:rsidRPr="00A5606A">
              <w:rPr>
                <w:rFonts w:ascii="Arial" w:hAnsi="Arial" w:cs="Arial"/>
                <w:sz w:val="14"/>
                <w:szCs w:val="14"/>
              </w:rPr>
              <w:t xml:space="preserve"> 3.2</w:t>
            </w:r>
          </w:p>
        </w:tc>
        <w:tc>
          <w:tcPr>
            <w:tcW w:w="6715" w:type="dxa"/>
            <w:tcBorders>
              <w:right w:val="single" w:sz="4" w:space="0" w:color="auto"/>
            </w:tcBorders>
            <w:vAlign w:val="bottom"/>
          </w:tcPr>
          <w:p w14:paraId="165538BA"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Krediler ve İhraç Edilen Menkul Değerlerden Kaynaklanan Nakit Çıkışı</w:t>
            </w:r>
          </w:p>
        </w:tc>
        <w:tc>
          <w:tcPr>
            <w:tcW w:w="992" w:type="dxa"/>
            <w:tcBorders>
              <w:left w:val="single" w:sz="4" w:space="0" w:color="auto"/>
              <w:right w:val="single" w:sz="4" w:space="0" w:color="auto"/>
            </w:tcBorders>
            <w:vAlign w:val="bottom"/>
          </w:tcPr>
          <w:p w14:paraId="5E6DE50D"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38F90761" w14:textId="471267F9" w:rsidR="00C74292" w:rsidRPr="00C74292" w:rsidRDefault="00C74292" w:rsidP="00C74292">
            <w:pPr>
              <w:ind w:left="-210" w:right="33"/>
              <w:jc w:val="right"/>
              <w:rPr>
                <w:rFonts w:ascii="Arial" w:hAnsi="Arial" w:cs="Arial"/>
                <w:sz w:val="14"/>
                <w:szCs w:val="14"/>
              </w:rPr>
            </w:pPr>
            <w:r w:rsidRPr="00C74292">
              <w:rPr>
                <w:rFonts w:ascii="Arial" w:hAnsi="Arial" w:cs="Arial"/>
                <w:sz w:val="14"/>
                <w:szCs w:val="14"/>
              </w:rPr>
              <w:t>(871.622)</w:t>
            </w:r>
          </w:p>
        </w:tc>
      </w:tr>
      <w:tr w:rsidR="00C74292" w:rsidRPr="00A5606A" w14:paraId="01971F8C" w14:textId="77777777" w:rsidTr="00AC438B">
        <w:trPr>
          <w:trHeight w:val="113"/>
        </w:trPr>
        <w:tc>
          <w:tcPr>
            <w:tcW w:w="621" w:type="dxa"/>
            <w:tcBorders>
              <w:left w:val="single" w:sz="4" w:space="0" w:color="auto"/>
            </w:tcBorders>
            <w:vAlign w:val="bottom"/>
          </w:tcPr>
          <w:p w14:paraId="50FF229D" w14:textId="77777777" w:rsidR="00C74292" w:rsidRPr="00A5606A" w:rsidRDefault="00C74292" w:rsidP="00C74292">
            <w:pPr>
              <w:ind w:left="-108"/>
              <w:rPr>
                <w:rFonts w:ascii="Arial" w:hAnsi="Arial" w:cs="Arial"/>
                <w:sz w:val="14"/>
                <w:szCs w:val="14"/>
              </w:rPr>
            </w:pPr>
            <w:r w:rsidRPr="00A5606A">
              <w:rPr>
                <w:rFonts w:ascii="Arial" w:hAnsi="Arial" w:cs="Arial"/>
                <w:sz w:val="14"/>
                <w:szCs w:val="14"/>
              </w:rPr>
              <w:t xml:space="preserve"> 3.3</w:t>
            </w:r>
          </w:p>
        </w:tc>
        <w:tc>
          <w:tcPr>
            <w:tcW w:w="6715" w:type="dxa"/>
            <w:tcBorders>
              <w:right w:val="single" w:sz="4" w:space="0" w:color="auto"/>
            </w:tcBorders>
            <w:vAlign w:val="bottom"/>
          </w:tcPr>
          <w:p w14:paraId="66DFB9F9"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İhraç Edilen Sermaye Araçları</w:t>
            </w:r>
          </w:p>
        </w:tc>
        <w:tc>
          <w:tcPr>
            <w:tcW w:w="992" w:type="dxa"/>
            <w:tcBorders>
              <w:left w:val="single" w:sz="4" w:space="0" w:color="auto"/>
              <w:right w:val="single" w:sz="4" w:space="0" w:color="auto"/>
            </w:tcBorders>
            <w:vAlign w:val="bottom"/>
          </w:tcPr>
          <w:p w14:paraId="2FEE769A"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6A48B00F" w14:textId="29ACA610" w:rsidR="00C74292" w:rsidRPr="00C74292" w:rsidRDefault="00C74292" w:rsidP="00C74292">
            <w:pPr>
              <w:ind w:left="-210" w:right="33"/>
              <w:jc w:val="right"/>
              <w:rPr>
                <w:rFonts w:ascii="Arial" w:hAnsi="Arial" w:cs="Arial"/>
                <w:sz w:val="14"/>
                <w:szCs w:val="14"/>
              </w:rPr>
            </w:pPr>
            <w:r w:rsidRPr="00C74292">
              <w:rPr>
                <w:rFonts w:ascii="Arial" w:hAnsi="Arial" w:cs="Arial"/>
                <w:sz w:val="14"/>
                <w:szCs w:val="14"/>
              </w:rPr>
              <w:t>-</w:t>
            </w:r>
          </w:p>
        </w:tc>
      </w:tr>
      <w:tr w:rsidR="00C74292" w:rsidRPr="00A5606A" w14:paraId="792B73E0" w14:textId="77777777" w:rsidTr="00AC438B">
        <w:trPr>
          <w:trHeight w:val="113"/>
        </w:trPr>
        <w:tc>
          <w:tcPr>
            <w:tcW w:w="621" w:type="dxa"/>
            <w:tcBorders>
              <w:left w:val="single" w:sz="4" w:space="0" w:color="auto"/>
            </w:tcBorders>
            <w:vAlign w:val="bottom"/>
          </w:tcPr>
          <w:p w14:paraId="1DA1E726" w14:textId="77777777" w:rsidR="00C74292" w:rsidRPr="00A5606A" w:rsidRDefault="00C74292" w:rsidP="00C74292">
            <w:pPr>
              <w:ind w:left="-108"/>
              <w:rPr>
                <w:rFonts w:ascii="Arial" w:hAnsi="Arial" w:cs="Arial"/>
                <w:sz w:val="14"/>
                <w:szCs w:val="14"/>
              </w:rPr>
            </w:pPr>
            <w:r w:rsidRPr="00A5606A">
              <w:rPr>
                <w:rFonts w:ascii="Arial" w:hAnsi="Arial" w:cs="Arial"/>
                <w:sz w:val="14"/>
                <w:szCs w:val="14"/>
              </w:rPr>
              <w:t xml:space="preserve"> 3.4</w:t>
            </w:r>
          </w:p>
        </w:tc>
        <w:tc>
          <w:tcPr>
            <w:tcW w:w="6715" w:type="dxa"/>
            <w:tcBorders>
              <w:right w:val="single" w:sz="4" w:space="0" w:color="auto"/>
            </w:tcBorders>
            <w:vAlign w:val="bottom"/>
          </w:tcPr>
          <w:p w14:paraId="672D5380"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Temettü Ödemeleri</w:t>
            </w:r>
          </w:p>
        </w:tc>
        <w:tc>
          <w:tcPr>
            <w:tcW w:w="992" w:type="dxa"/>
            <w:tcBorders>
              <w:left w:val="single" w:sz="4" w:space="0" w:color="auto"/>
              <w:right w:val="single" w:sz="4" w:space="0" w:color="auto"/>
            </w:tcBorders>
            <w:vAlign w:val="bottom"/>
          </w:tcPr>
          <w:p w14:paraId="50E951C5"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21F2C2E4" w14:textId="36F04D59" w:rsidR="00C74292" w:rsidRPr="00C74292" w:rsidRDefault="00C74292" w:rsidP="00C74292">
            <w:pPr>
              <w:ind w:left="-210" w:right="33"/>
              <w:jc w:val="right"/>
              <w:rPr>
                <w:rFonts w:ascii="Arial" w:hAnsi="Arial" w:cs="Arial"/>
                <w:sz w:val="14"/>
                <w:szCs w:val="14"/>
              </w:rPr>
            </w:pPr>
            <w:r w:rsidRPr="00C74292">
              <w:rPr>
                <w:rFonts w:ascii="Arial" w:hAnsi="Arial" w:cs="Arial"/>
                <w:sz w:val="14"/>
                <w:szCs w:val="14"/>
              </w:rPr>
              <w:t>-</w:t>
            </w:r>
          </w:p>
        </w:tc>
      </w:tr>
      <w:tr w:rsidR="00C74292" w:rsidRPr="00A5606A" w14:paraId="4BF2CB31" w14:textId="77777777" w:rsidTr="00AC438B">
        <w:trPr>
          <w:trHeight w:val="113"/>
        </w:trPr>
        <w:tc>
          <w:tcPr>
            <w:tcW w:w="621" w:type="dxa"/>
            <w:tcBorders>
              <w:left w:val="single" w:sz="4" w:space="0" w:color="auto"/>
            </w:tcBorders>
            <w:vAlign w:val="bottom"/>
          </w:tcPr>
          <w:p w14:paraId="13094A6B" w14:textId="77777777" w:rsidR="00C74292" w:rsidRPr="00A5606A" w:rsidRDefault="00C74292" w:rsidP="00C74292">
            <w:pPr>
              <w:ind w:left="-108"/>
              <w:rPr>
                <w:rFonts w:ascii="Arial" w:hAnsi="Arial" w:cs="Arial"/>
                <w:sz w:val="14"/>
                <w:szCs w:val="14"/>
              </w:rPr>
            </w:pPr>
            <w:r w:rsidRPr="00A5606A">
              <w:rPr>
                <w:rFonts w:ascii="Arial" w:hAnsi="Arial" w:cs="Arial"/>
                <w:sz w:val="14"/>
                <w:szCs w:val="14"/>
              </w:rPr>
              <w:t xml:space="preserve"> 3.5</w:t>
            </w:r>
          </w:p>
        </w:tc>
        <w:tc>
          <w:tcPr>
            <w:tcW w:w="6715" w:type="dxa"/>
            <w:tcBorders>
              <w:right w:val="single" w:sz="4" w:space="0" w:color="auto"/>
            </w:tcBorders>
            <w:vAlign w:val="bottom"/>
          </w:tcPr>
          <w:p w14:paraId="6678B007"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Finansal Kiralamaya İlişkin Ödemeler</w:t>
            </w:r>
          </w:p>
        </w:tc>
        <w:tc>
          <w:tcPr>
            <w:tcW w:w="992" w:type="dxa"/>
            <w:tcBorders>
              <w:left w:val="single" w:sz="4" w:space="0" w:color="auto"/>
              <w:right w:val="single" w:sz="4" w:space="0" w:color="auto"/>
            </w:tcBorders>
            <w:vAlign w:val="bottom"/>
          </w:tcPr>
          <w:p w14:paraId="3F05EF7C"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61C133F3" w14:textId="544519C7" w:rsidR="00C74292" w:rsidRPr="00C74292" w:rsidRDefault="00C74292" w:rsidP="00C74292">
            <w:pPr>
              <w:ind w:left="-210" w:right="33"/>
              <w:jc w:val="right"/>
              <w:rPr>
                <w:rFonts w:ascii="Arial" w:hAnsi="Arial" w:cs="Arial"/>
                <w:sz w:val="14"/>
                <w:szCs w:val="14"/>
              </w:rPr>
            </w:pPr>
            <w:r w:rsidRPr="00C74292">
              <w:rPr>
                <w:rFonts w:ascii="Arial" w:hAnsi="Arial" w:cs="Arial"/>
                <w:sz w:val="14"/>
                <w:szCs w:val="14"/>
              </w:rPr>
              <w:t>-</w:t>
            </w:r>
          </w:p>
        </w:tc>
      </w:tr>
      <w:tr w:rsidR="00C74292" w:rsidRPr="00A5606A" w14:paraId="6F164AAF" w14:textId="77777777" w:rsidTr="00AC438B">
        <w:trPr>
          <w:trHeight w:val="113"/>
        </w:trPr>
        <w:tc>
          <w:tcPr>
            <w:tcW w:w="621" w:type="dxa"/>
            <w:tcBorders>
              <w:left w:val="single" w:sz="4" w:space="0" w:color="auto"/>
            </w:tcBorders>
            <w:vAlign w:val="bottom"/>
          </w:tcPr>
          <w:p w14:paraId="3C69EF71" w14:textId="77777777" w:rsidR="00C74292" w:rsidRPr="00A5606A" w:rsidRDefault="00C74292" w:rsidP="00C74292">
            <w:pPr>
              <w:ind w:left="-108"/>
              <w:rPr>
                <w:rFonts w:ascii="Arial" w:hAnsi="Arial" w:cs="Arial"/>
                <w:sz w:val="14"/>
                <w:szCs w:val="14"/>
              </w:rPr>
            </w:pPr>
            <w:r w:rsidRPr="00A5606A">
              <w:rPr>
                <w:rFonts w:ascii="Arial" w:hAnsi="Arial" w:cs="Arial"/>
                <w:sz w:val="14"/>
                <w:szCs w:val="14"/>
              </w:rPr>
              <w:t xml:space="preserve"> 3.6</w:t>
            </w:r>
          </w:p>
        </w:tc>
        <w:tc>
          <w:tcPr>
            <w:tcW w:w="6715" w:type="dxa"/>
            <w:tcBorders>
              <w:right w:val="single" w:sz="4" w:space="0" w:color="auto"/>
            </w:tcBorders>
            <w:vAlign w:val="bottom"/>
          </w:tcPr>
          <w:p w14:paraId="47139752" w14:textId="77777777" w:rsidR="00C74292" w:rsidRPr="00A5606A" w:rsidRDefault="00C74292" w:rsidP="00C74292">
            <w:pPr>
              <w:jc w:val="both"/>
              <w:rPr>
                <w:rFonts w:ascii="Arial" w:hAnsi="Arial" w:cs="Arial"/>
                <w:sz w:val="14"/>
                <w:szCs w:val="14"/>
              </w:rPr>
            </w:pPr>
            <w:r w:rsidRPr="00A5606A">
              <w:rPr>
                <w:rFonts w:ascii="Arial" w:hAnsi="Arial" w:cs="Arial"/>
                <w:sz w:val="14"/>
                <w:szCs w:val="14"/>
              </w:rPr>
              <w:t>Diğer</w:t>
            </w:r>
          </w:p>
        </w:tc>
        <w:tc>
          <w:tcPr>
            <w:tcW w:w="992" w:type="dxa"/>
            <w:tcBorders>
              <w:left w:val="single" w:sz="4" w:space="0" w:color="auto"/>
              <w:right w:val="single" w:sz="4" w:space="0" w:color="auto"/>
            </w:tcBorders>
            <w:vAlign w:val="bottom"/>
          </w:tcPr>
          <w:p w14:paraId="55A0F363"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1AA60B90" w14:textId="251D7806" w:rsidR="00C74292" w:rsidRPr="00C74292" w:rsidRDefault="00C74292" w:rsidP="00C74292">
            <w:pPr>
              <w:ind w:left="-210" w:right="33"/>
              <w:jc w:val="right"/>
              <w:rPr>
                <w:rFonts w:ascii="Arial" w:hAnsi="Arial" w:cs="Arial"/>
                <w:sz w:val="14"/>
                <w:szCs w:val="14"/>
              </w:rPr>
            </w:pPr>
            <w:r w:rsidRPr="00C74292">
              <w:rPr>
                <w:rFonts w:ascii="Arial" w:hAnsi="Arial" w:cs="Arial"/>
                <w:sz w:val="14"/>
                <w:szCs w:val="14"/>
              </w:rPr>
              <w:t>-</w:t>
            </w:r>
          </w:p>
        </w:tc>
      </w:tr>
      <w:tr w:rsidR="00C74292" w:rsidRPr="00A5606A" w14:paraId="33A20D8E" w14:textId="77777777" w:rsidTr="00AC438B">
        <w:trPr>
          <w:trHeight w:val="113"/>
        </w:trPr>
        <w:tc>
          <w:tcPr>
            <w:tcW w:w="621" w:type="dxa"/>
            <w:tcBorders>
              <w:left w:val="single" w:sz="4" w:space="0" w:color="auto"/>
            </w:tcBorders>
            <w:vAlign w:val="bottom"/>
          </w:tcPr>
          <w:p w14:paraId="453BFE54" w14:textId="77777777" w:rsidR="00C74292" w:rsidRPr="00A5606A" w:rsidRDefault="00C74292" w:rsidP="00C74292">
            <w:pPr>
              <w:ind w:left="-108"/>
              <w:rPr>
                <w:rFonts w:ascii="Arial" w:hAnsi="Arial" w:cs="Arial"/>
                <w:sz w:val="14"/>
                <w:szCs w:val="14"/>
              </w:rPr>
            </w:pPr>
          </w:p>
        </w:tc>
        <w:tc>
          <w:tcPr>
            <w:tcW w:w="6715" w:type="dxa"/>
            <w:tcBorders>
              <w:right w:val="single" w:sz="4" w:space="0" w:color="auto"/>
            </w:tcBorders>
            <w:vAlign w:val="bottom"/>
          </w:tcPr>
          <w:p w14:paraId="2998C5F1" w14:textId="77777777" w:rsidR="00C74292" w:rsidRPr="00A5606A" w:rsidRDefault="00C74292" w:rsidP="00C74292">
            <w:pPr>
              <w:jc w:val="both"/>
              <w:rPr>
                <w:rFonts w:ascii="Arial" w:hAnsi="Arial" w:cs="Arial"/>
                <w:sz w:val="14"/>
                <w:szCs w:val="14"/>
              </w:rPr>
            </w:pPr>
          </w:p>
        </w:tc>
        <w:tc>
          <w:tcPr>
            <w:tcW w:w="992" w:type="dxa"/>
            <w:tcBorders>
              <w:left w:val="single" w:sz="4" w:space="0" w:color="auto"/>
              <w:right w:val="single" w:sz="4" w:space="0" w:color="auto"/>
            </w:tcBorders>
            <w:vAlign w:val="bottom"/>
          </w:tcPr>
          <w:p w14:paraId="64EE77D4"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2B77F295" w14:textId="77777777" w:rsidR="00C74292" w:rsidRPr="00C74292" w:rsidRDefault="00C74292" w:rsidP="00C74292">
            <w:pPr>
              <w:ind w:left="-210" w:right="33"/>
              <w:jc w:val="right"/>
              <w:rPr>
                <w:rFonts w:ascii="Arial" w:hAnsi="Arial" w:cs="Arial"/>
                <w:sz w:val="14"/>
                <w:szCs w:val="14"/>
              </w:rPr>
            </w:pPr>
          </w:p>
        </w:tc>
      </w:tr>
      <w:tr w:rsidR="00C74292" w:rsidRPr="00A5606A" w14:paraId="039CC563" w14:textId="77777777" w:rsidTr="00AC438B">
        <w:trPr>
          <w:trHeight w:val="113"/>
        </w:trPr>
        <w:tc>
          <w:tcPr>
            <w:tcW w:w="621" w:type="dxa"/>
            <w:tcBorders>
              <w:left w:val="single" w:sz="4" w:space="0" w:color="auto"/>
            </w:tcBorders>
            <w:vAlign w:val="bottom"/>
          </w:tcPr>
          <w:p w14:paraId="6AEEC8BD" w14:textId="77777777" w:rsidR="00C74292" w:rsidRPr="00A5606A" w:rsidRDefault="00C74292" w:rsidP="00C74292">
            <w:pPr>
              <w:ind w:left="-108"/>
              <w:rPr>
                <w:rFonts w:ascii="Arial" w:hAnsi="Arial" w:cs="Arial"/>
                <w:b/>
                <w:bCs/>
                <w:sz w:val="14"/>
                <w:szCs w:val="14"/>
              </w:rPr>
            </w:pPr>
            <w:r w:rsidRPr="00A5606A">
              <w:rPr>
                <w:rFonts w:ascii="Arial" w:hAnsi="Arial" w:cs="Arial"/>
                <w:b/>
                <w:bCs/>
                <w:sz w:val="14"/>
                <w:szCs w:val="14"/>
              </w:rPr>
              <w:t xml:space="preserve"> IV.</w:t>
            </w:r>
          </w:p>
        </w:tc>
        <w:tc>
          <w:tcPr>
            <w:tcW w:w="6715" w:type="dxa"/>
            <w:tcBorders>
              <w:right w:val="single" w:sz="4" w:space="0" w:color="auto"/>
            </w:tcBorders>
            <w:vAlign w:val="bottom"/>
          </w:tcPr>
          <w:p w14:paraId="6597F7CA" w14:textId="77777777" w:rsidR="00C74292" w:rsidRPr="00A5606A" w:rsidRDefault="00C74292" w:rsidP="00C74292">
            <w:pPr>
              <w:jc w:val="both"/>
              <w:rPr>
                <w:rFonts w:ascii="Arial" w:hAnsi="Arial" w:cs="Arial"/>
                <w:b/>
                <w:sz w:val="14"/>
                <w:szCs w:val="14"/>
              </w:rPr>
            </w:pPr>
            <w:r w:rsidRPr="00A5606A">
              <w:rPr>
                <w:rFonts w:ascii="Arial" w:hAnsi="Arial" w:cs="Arial"/>
                <w:b/>
                <w:sz w:val="14"/>
                <w:szCs w:val="14"/>
              </w:rPr>
              <w:t>Döviz Kurundaki Değişimin Nakit ve Nakde Eşdeğer Varlıklar Üzerindeki Etkisi</w:t>
            </w:r>
          </w:p>
        </w:tc>
        <w:tc>
          <w:tcPr>
            <w:tcW w:w="992" w:type="dxa"/>
            <w:tcBorders>
              <w:left w:val="single" w:sz="4" w:space="0" w:color="auto"/>
              <w:right w:val="single" w:sz="4" w:space="0" w:color="auto"/>
            </w:tcBorders>
            <w:vAlign w:val="bottom"/>
          </w:tcPr>
          <w:p w14:paraId="1209E76A" w14:textId="77777777" w:rsidR="00C74292" w:rsidRPr="00261A7F" w:rsidRDefault="00C74292" w:rsidP="00C74292">
            <w:pPr>
              <w:ind w:left="-76"/>
              <w:jc w:val="center"/>
              <w:rPr>
                <w:rFonts w:ascii="Arial" w:hAnsi="Arial" w:cs="Arial"/>
                <w:b/>
                <w:sz w:val="14"/>
                <w:szCs w:val="14"/>
                <w:lang w:val="en-US" w:eastAsia="en-US"/>
              </w:rPr>
            </w:pPr>
          </w:p>
        </w:tc>
        <w:tc>
          <w:tcPr>
            <w:tcW w:w="1276" w:type="dxa"/>
            <w:tcBorders>
              <w:left w:val="single" w:sz="4" w:space="0" w:color="auto"/>
              <w:right w:val="single" w:sz="4" w:space="0" w:color="auto"/>
            </w:tcBorders>
            <w:vAlign w:val="bottom"/>
          </w:tcPr>
          <w:p w14:paraId="20FF779F" w14:textId="6495A886" w:rsidR="00C74292" w:rsidRPr="00C74292" w:rsidRDefault="00C74292" w:rsidP="00C74292">
            <w:pPr>
              <w:ind w:left="-210" w:right="33"/>
              <w:jc w:val="right"/>
              <w:rPr>
                <w:rFonts w:ascii="Arial" w:hAnsi="Arial" w:cs="Arial"/>
                <w:b/>
                <w:sz w:val="14"/>
                <w:szCs w:val="14"/>
              </w:rPr>
            </w:pPr>
            <w:r w:rsidRPr="00C74292">
              <w:rPr>
                <w:rFonts w:ascii="Arial" w:hAnsi="Arial" w:cs="Arial"/>
                <w:b/>
                <w:sz w:val="14"/>
                <w:szCs w:val="14"/>
              </w:rPr>
              <w:t>(29.385)</w:t>
            </w:r>
          </w:p>
        </w:tc>
      </w:tr>
      <w:tr w:rsidR="00C74292" w:rsidRPr="00A5606A" w14:paraId="375D8D8C" w14:textId="77777777" w:rsidTr="00AC438B">
        <w:trPr>
          <w:trHeight w:val="113"/>
        </w:trPr>
        <w:tc>
          <w:tcPr>
            <w:tcW w:w="621" w:type="dxa"/>
            <w:tcBorders>
              <w:left w:val="single" w:sz="4" w:space="0" w:color="auto"/>
            </w:tcBorders>
            <w:vAlign w:val="bottom"/>
          </w:tcPr>
          <w:p w14:paraId="304D2A67" w14:textId="77777777" w:rsidR="00C74292" w:rsidRPr="00A5606A" w:rsidRDefault="00C74292" w:rsidP="00C74292">
            <w:pPr>
              <w:ind w:left="-108"/>
              <w:rPr>
                <w:rFonts w:ascii="Arial" w:hAnsi="Arial" w:cs="Arial"/>
                <w:b/>
                <w:bCs/>
                <w:sz w:val="14"/>
                <w:szCs w:val="14"/>
              </w:rPr>
            </w:pPr>
          </w:p>
        </w:tc>
        <w:tc>
          <w:tcPr>
            <w:tcW w:w="6715" w:type="dxa"/>
            <w:tcBorders>
              <w:right w:val="single" w:sz="4" w:space="0" w:color="auto"/>
            </w:tcBorders>
            <w:vAlign w:val="bottom"/>
          </w:tcPr>
          <w:p w14:paraId="1B60772E" w14:textId="77777777" w:rsidR="00C74292" w:rsidRPr="00A5606A" w:rsidRDefault="00C74292" w:rsidP="00C74292">
            <w:pPr>
              <w:jc w:val="both"/>
              <w:rPr>
                <w:rFonts w:ascii="Arial" w:hAnsi="Arial" w:cs="Arial"/>
                <w:b/>
                <w:sz w:val="14"/>
                <w:szCs w:val="14"/>
              </w:rPr>
            </w:pPr>
          </w:p>
        </w:tc>
        <w:tc>
          <w:tcPr>
            <w:tcW w:w="992" w:type="dxa"/>
            <w:tcBorders>
              <w:left w:val="single" w:sz="4" w:space="0" w:color="auto"/>
              <w:right w:val="single" w:sz="4" w:space="0" w:color="auto"/>
            </w:tcBorders>
            <w:vAlign w:val="bottom"/>
          </w:tcPr>
          <w:p w14:paraId="5EC8D74E" w14:textId="77777777" w:rsidR="00C74292" w:rsidRPr="00261A7F" w:rsidRDefault="00C74292" w:rsidP="00C74292">
            <w:pPr>
              <w:ind w:left="-76"/>
              <w:jc w:val="center"/>
              <w:rPr>
                <w:rFonts w:ascii="Arial" w:hAnsi="Arial" w:cs="Arial"/>
                <w:b/>
                <w:sz w:val="14"/>
                <w:szCs w:val="14"/>
                <w:lang w:val="en-US" w:eastAsia="en-US"/>
              </w:rPr>
            </w:pPr>
          </w:p>
        </w:tc>
        <w:tc>
          <w:tcPr>
            <w:tcW w:w="1276" w:type="dxa"/>
            <w:tcBorders>
              <w:left w:val="single" w:sz="4" w:space="0" w:color="auto"/>
              <w:right w:val="single" w:sz="4" w:space="0" w:color="auto"/>
            </w:tcBorders>
            <w:vAlign w:val="bottom"/>
          </w:tcPr>
          <w:p w14:paraId="59F8C2FF" w14:textId="77777777" w:rsidR="00C74292" w:rsidRPr="00C74292" w:rsidRDefault="00C74292" w:rsidP="00C74292">
            <w:pPr>
              <w:ind w:left="-210" w:right="33"/>
              <w:jc w:val="right"/>
              <w:rPr>
                <w:rFonts w:ascii="Arial" w:hAnsi="Arial" w:cs="Arial"/>
                <w:b/>
                <w:sz w:val="14"/>
                <w:szCs w:val="14"/>
              </w:rPr>
            </w:pPr>
          </w:p>
        </w:tc>
      </w:tr>
      <w:tr w:rsidR="00C74292" w:rsidRPr="00A5606A" w14:paraId="01F3771E" w14:textId="77777777" w:rsidTr="00AC438B">
        <w:trPr>
          <w:trHeight w:val="113"/>
        </w:trPr>
        <w:tc>
          <w:tcPr>
            <w:tcW w:w="621" w:type="dxa"/>
            <w:tcBorders>
              <w:left w:val="single" w:sz="4" w:space="0" w:color="auto"/>
            </w:tcBorders>
            <w:vAlign w:val="bottom"/>
          </w:tcPr>
          <w:p w14:paraId="1B0C16B1" w14:textId="77777777" w:rsidR="00C74292" w:rsidRPr="00A5606A" w:rsidRDefault="00C74292" w:rsidP="00C74292">
            <w:pPr>
              <w:ind w:left="-108"/>
              <w:rPr>
                <w:rFonts w:ascii="Arial" w:hAnsi="Arial" w:cs="Arial"/>
                <w:b/>
                <w:bCs/>
                <w:sz w:val="14"/>
                <w:szCs w:val="14"/>
              </w:rPr>
            </w:pPr>
            <w:r w:rsidRPr="00A5606A">
              <w:rPr>
                <w:rFonts w:ascii="Arial" w:hAnsi="Arial" w:cs="Arial"/>
                <w:b/>
                <w:bCs/>
                <w:sz w:val="14"/>
                <w:szCs w:val="14"/>
              </w:rPr>
              <w:t xml:space="preserve"> V.</w:t>
            </w:r>
          </w:p>
        </w:tc>
        <w:tc>
          <w:tcPr>
            <w:tcW w:w="6715" w:type="dxa"/>
            <w:tcBorders>
              <w:right w:val="single" w:sz="4" w:space="0" w:color="auto"/>
            </w:tcBorders>
            <w:vAlign w:val="bottom"/>
          </w:tcPr>
          <w:p w14:paraId="39CF4E2E" w14:textId="77777777" w:rsidR="00C74292" w:rsidRPr="00A5606A" w:rsidRDefault="00C74292" w:rsidP="00C74292">
            <w:pPr>
              <w:jc w:val="both"/>
              <w:rPr>
                <w:rFonts w:ascii="Arial" w:hAnsi="Arial" w:cs="Arial"/>
                <w:b/>
                <w:sz w:val="14"/>
                <w:szCs w:val="14"/>
              </w:rPr>
            </w:pPr>
            <w:r w:rsidRPr="00A5606A">
              <w:rPr>
                <w:rFonts w:ascii="Arial" w:hAnsi="Arial" w:cs="Arial"/>
                <w:b/>
                <w:sz w:val="14"/>
                <w:szCs w:val="14"/>
              </w:rPr>
              <w:t xml:space="preserve">Nakit ve Nakde Eşdeğer Varlıklardaki net Artış (Azalış) </w:t>
            </w:r>
          </w:p>
        </w:tc>
        <w:tc>
          <w:tcPr>
            <w:tcW w:w="992" w:type="dxa"/>
            <w:tcBorders>
              <w:left w:val="single" w:sz="4" w:space="0" w:color="auto"/>
              <w:right w:val="single" w:sz="4" w:space="0" w:color="auto"/>
            </w:tcBorders>
            <w:vAlign w:val="bottom"/>
          </w:tcPr>
          <w:p w14:paraId="60F7184B"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026BF06F" w14:textId="2C666AC7" w:rsidR="00C74292" w:rsidRPr="00C74292" w:rsidRDefault="00C74292" w:rsidP="00C74292">
            <w:pPr>
              <w:ind w:left="-210" w:right="33"/>
              <w:jc w:val="right"/>
              <w:rPr>
                <w:rFonts w:ascii="Arial" w:hAnsi="Arial" w:cs="Arial"/>
                <w:b/>
                <w:sz w:val="14"/>
                <w:szCs w:val="14"/>
              </w:rPr>
            </w:pPr>
            <w:r w:rsidRPr="00C74292">
              <w:rPr>
                <w:rFonts w:ascii="Arial" w:hAnsi="Arial" w:cs="Arial"/>
                <w:b/>
                <w:sz w:val="14"/>
                <w:szCs w:val="14"/>
              </w:rPr>
              <w:t>(630.903)</w:t>
            </w:r>
          </w:p>
        </w:tc>
      </w:tr>
      <w:tr w:rsidR="00C74292" w:rsidRPr="00A5606A" w14:paraId="664B2F4A" w14:textId="77777777" w:rsidTr="00AC438B">
        <w:trPr>
          <w:trHeight w:val="113"/>
        </w:trPr>
        <w:tc>
          <w:tcPr>
            <w:tcW w:w="621" w:type="dxa"/>
            <w:tcBorders>
              <w:left w:val="single" w:sz="4" w:space="0" w:color="auto"/>
            </w:tcBorders>
            <w:vAlign w:val="bottom"/>
          </w:tcPr>
          <w:p w14:paraId="742D747E" w14:textId="77777777" w:rsidR="00C74292" w:rsidRPr="00A5606A" w:rsidRDefault="00C74292" w:rsidP="00C74292">
            <w:pPr>
              <w:ind w:left="-108"/>
              <w:rPr>
                <w:rFonts w:ascii="Arial" w:hAnsi="Arial" w:cs="Arial"/>
                <w:b/>
                <w:bCs/>
                <w:sz w:val="14"/>
                <w:szCs w:val="14"/>
              </w:rPr>
            </w:pPr>
          </w:p>
        </w:tc>
        <w:tc>
          <w:tcPr>
            <w:tcW w:w="6715" w:type="dxa"/>
            <w:tcBorders>
              <w:right w:val="single" w:sz="4" w:space="0" w:color="auto"/>
            </w:tcBorders>
            <w:vAlign w:val="bottom"/>
          </w:tcPr>
          <w:p w14:paraId="0EDAF843" w14:textId="77777777" w:rsidR="00C74292" w:rsidRPr="00A5606A" w:rsidRDefault="00C74292" w:rsidP="00C74292">
            <w:pPr>
              <w:jc w:val="both"/>
              <w:rPr>
                <w:rFonts w:ascii="Arial" w:hAnsi="Arial" w:cs="Arial"/>
                <w:b/>
                <w:sz w:val="14"/>
                <w:szCs w:val="14"/>
              </w:rPr>
            </w:pPr>
          </w:p>
        </w:tc>
        <w:tc>
          <w:tcPr>
            <w:tcW w:w="992" w:type="dxa"/>
            <w:tcBorders>
              <w:left w:val="single" w:sz="4" w:space="0" w:color="auto"/>
              <w:right w:val="single" w:sz="4" w:space="0" w:color="auto"/>
            </w:tcBorders>
            <w:vAlign w:val="bottom"/>
          </w:tcPr>
          <w:p w14:paraId="0172E34F" w14:textId="77777777" w:rsidR="00C74292" w:rsidRPr="00261A7F" w:rsidRDefault="00C74292" w:rsidP="00C74292">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vAlign w:val="bottom"/>
          </w:tcPr>
          <w:p w14:paraId="2F86ED52" w14:textId="77777777" w:rsidR="00C74292" w:rsidRPr="00C74292" w:rsidRDefault="00C74292" w:rsidP="00C74292">
            <w:pPr>
              <w:ind w:left="-210" w:right="33"/>
              <w:jc w:val="right"/>
              <w:rPr>
                <w:rFonts w:ascii="Arial" w:hAnsi="Arial" w:cs="Arial"/>
                <w:b/>
                <w:sz w:val="14"/>
                <w:szCs w:val="14"/>
              </w:rPr>
            </w:pPr>
          </w:p>
        </w:tc>
      </w:tr>
      <w:tr w:rsidR="00C74292" w:rsidRPr="00A5606A" w14:paraId="25349BAE" w14:textId="77777777" w:rsidTr="00AC438B">
        <w:trPr>
          <w:trHeight w:val="113"/>
        </w:trPr>
        <w:tc>
          <w:tcPr>
            <w:tcW w:w="621" w:type="dxa"/>
            <w:tcBorders>
              <w:left w:val="single" w:sz="4" w:space="0" w:color="auto"/>
            </w:tcBorders>
            <w:vAlign w:val="bottom"/>
          </w:tcPr>
          <w:p w14:paraId="6D6220AE" w14:textId="77777777" w:rsidR="00C74292" w:rsidRPr="00A5606A" w:rsidRDefault="00C74292" w:rsidP="00C74292">
            <w:pPr>
              <w:ind w:left="-108"/>
              <w:rPr>
                <w:rFonts w:ascii="Arial" w:hAnsi="Arial" w:cs="Arial"/>
                <w:b/>
                <w:bCs/>
                <w:sz w:val="14"/>
                <w:szCs w:val="14"/>
              </w:rPr>
            </w:pPr>
            <w:r w:rsidRPr="00A5606A">
              <w:rPr>
                <w:rFonts w:ascii="Arial" w:hAnsi="Arial" w:cs="Arial"/>
                <w:b/>
                <w:bCs/>
                <w:sz w:val="14"/>
                <w:szCs w:val="14"/>
              </w:rPr>
              <w:t xml:space="preserve"> VI.</w:t>
            </w:r>
          </w:p>
        </w:tc>
        <w:tc>
          <w:tcPr>
            <w:tcW w:w="6715" w:type="dxa"/>
            <w:tcBorders>
              <w:right w:val="single" w:sz="4" w:space="0" w:color="auto"/>
            </w:tcBorders>
            <w:vAlign w:val="bottom"/>
          </w:tcPr>
          <w:p w14:paraId="688C9FDB" w14:textId="77777777" w:rsidR="00C74292" w:rsidRPr="00A5606A" w:rsidRDefault="00C74292" w:rsidP="00C74292">
            <w:pPr>
              <w:jc w:val="both"/>
              <w:rPr>
                <w:rFonts w:ascii="Arial" w:hAnsi="Arial" w:cs="Arial"/>
                <w:b/>
                <w:sz w:val="14"/>
                <w:szCs w:val="14"/>
              </w:rPr>
            </w:pPr>
            <w:r w:rsidRPr="00A5606A">
              <w:rPr>
                <w:rFonts w:ascii="Arial" w:hAnsi="Arial" w:cs="Arial"/>
                <w:b/>
                <w:sz w:val="14"/>
                <w:szCs w:val="14"/>
              </w:rPr>
              <w:t>Dönem Başındaki Nakit ve Nakde Eşdeğer Varlıklar</w:t>
            </w:r>
          </w:p>
        </w:tc>
        <w:tc>
          <w:tcPr>
            <w:tcW w:w="992" w:type="dxa"/>
            <w:tcBorders>
              <w:left w:val="single" w:sz="4" w:space="0" w:color="auto"/>
              <w:right w:val="single" w:sz="4" w:space="0" w:color="auto"/>
            </w:tcBorders>
            <w:vAlign w:val="bottom"/>
          </w:tcPr>
          <w:p w14:paraId="75DD7D15" w14:textId="77777777" w:rsidR="00C74292" w:rsidRPr="00261A7F" w:rsidRDefault="00C74292" w:rsidP="00C74292">
            <w:pPr>
              <w:ind w:left="-76"/>
              <w:jc w:val="center"/>
              <w:rPr>
                <w:rFonts w:ascii="Arial" w:hAnsi="Arial" w:cs="Arial"/>
                <w:b/>
                <w:sz w:val="14"/>
                <w:szCs w:val="14"/>
                <w:lang w:val="en-US" w:eastAsia="en-US"/>
              </w:rPr>
            </w:pPr>
          </w:p>
        </w:tc>
        <w:tc>
          <w:tcPr>
            <w:tcW w:w="1276" w:type="dxa"/>
            <w:tcBorders>
              <w:left w:val="single" w:sz="4" w:space="0" w:color="auto"/>
              <w:right w:val="single" w:sz="4" w:space="0" w:color="auto"/>
            </w:tcBorders>
            <w:vAlign w:val="bottom"/>
          </w:tcPr>
          <w:p w14:paraId="4D147761" w14:textId="5A9B047E" w:rsidR="00C74292" w:rsidRPr="00C74292" w:rsidRDefault="00C74292" w:rsidP="00C74292">
            <w:pPr>
              <w:ind w:left="-210" w:right="33"/>
              <w:jc w:val="right"/>
              <w:rPr>
                <w:rFonts w:ascii="Arial" w:hAnsi="Arial" w:cs="Arial"/>
                <w:b/>
                <w:sz w:val="14"/>
                <w:szCs w:val="14"/>
              </w:rPr>
            </w:pPr>
            <w:r w:rsidRPr="00C74292">
              <w:rPr>
                <w:rFonts w:ascii="Arial" w:hAnsi="Arial" w:cs="Arial"/>
                <w:b/>
                <w:sz w:val="14"/>
                <w:szCs w:val="14"/>
              </w:rPr>
              <w:t>3.464.483</w:t>
            </w:r>
          </w:p>
        </w:tc>
      </w:tr>
      <w:tr w:rsidR="00C74292" w:rsidRPr="00A5606A" w14:paraId="5A41EA59" w14:textId="77777777" w:rsidTr="00AC438B">
        <w:trPr>
          <w:trHeight w:val="113"/>
        </w:trPr>
        <w:tc>
          <w:tcPr>
            <w:tcW w:w="621" w:type="dxa"/>
            <w:tcBorders>
              <w:left w:val="single" w:sz="4" w:space="0" w:color="auto"/>
            </w:tcBorders>
            <w:vAlign w:val="bottom"/>
          </w:tcPr>
          <w:p w14:paraId="6E453B13" w14:textId="77777777" w:rsidR="00C74292" w:rsidRPr="00A5606A" w:rsidRDefault="00C74292" w:rsidP="00C74292">
            <w:pPr>
              <w:ind w:left="-108"/>
              <w:rPr>
                <w:rFonts w:ascii="Arial" w:hAnsi="Arial" w:cs="Arial"/>
                <w:b/>
                <w:bCs/>
                <w:sz w:val="14"/>
                <w:szCs w:val="14"/>
              </w:rPr>
            </w:pPr>
          </w:p>
        </w:tc>
        <w:tc>
          <w:tcPr>
            <w:tcW w:w="6715" w:type="dxa"/>
            <w:tcBorders>
              <w:right w:val="single" w:sz="4" w:space="0" w:color="auto"/>
            </w:tcBorders>
            <w:vAlign w:val="bottom"/>
          </w:tcPr>
          <w:p w14:paraId="70F83213" w14:textId="77777777" w:rsidR="00C74292" w:rsidRPr="00A5606A" w:rsidRDefault="00C74292" w:rsidP="00C74292">
            <w:pPr>
              <w:jc w:val="both"/>
              <w:rPr>
                <w:rFonts w:ascii="Arial" w:hAnsi="Arial" w:cs="Arial"/>
                <w:b/>
                <w:sz w:val="14"/>
                <w:szCs w:val="14"/>
              </w:rPr>
            </w:pPr>
          </w:p>
        </w:tc>
        <w:tc>
          <w:tcPr>
            <w:tcW w:w="992" w:type="dxa"/>
            <w:tcBorders>
              <w:left w:val="single" w:sz="4" w:space="0" w:color="auto"/>
              <w:right w:val="single" w:sz="4" w:space="0" w:color="auto"/>
            </w:tcBorders>
            <w:vAlign w:val="bottom"/>
          </w:tcPr>
          <w:p w14:paraId="7CA5EB93" w14:textId="77777777" w:rsidR="00C74292" w:rsidRPr="00261A7F" w:rsidRDefault="00C74292" w:rsidP="00C74292">
            <w:pPr>
              <w:ind w:left="-76"/>
              <w:jc w:val="center"/>
              <w:rPr>
                <w:rFonts w:ascii="Arial" w:hAnsi="Arial" w:cs="Arial"/>
                <w:b/>
                <w:sz w:val="14"/>
                <w:szCs w:val="14"/>
                <w:lang w:val="en-US" w:eastAsia="en-US"/>
              </w:rPr>
            </w:pPr>
          </w:p>
        </w:tc>
        <w:tc>
          <w:tcPr>
            <w:tcW w:w="1276" w:type="dxa"/>
            <w:tcBorders>
              <w:left w:val="single" w:sz="4" w:space="0" w:color="auto"/>
              <w:right w:val="single" w:sz="4" w:space="0" w:color="auto"/>
            </w:tcBorders>
            <w:vAlign w:val="bottom"/>
          </w:tcPr>
          <w:p w14:paraId="044B5D2B" w14:textId="77777777" w:rsidR="00C74292" w:rsidRPr="00C74292" w:rsidRDefault="00C74292" w:rsidP="00C74292">
            <w:pPr>
              <w:ind w:left="-210" w:right="33"/>
              <w:jc w:val="right"/>
              <w:rPr>
                <w:rFonts w:ascii="Arial" w:hAnsi="Arial" w:cs="Arial"/>
                <w:b/>
                <w:sz w:val="14"/>
                <w:szCs w:val="14"/>
              </w:rPr>
            </w:pPr>
          </w:p>
        </w:tc>
      </w:tr>
      <w:tr w:rsidR="00C74292" w:rsidRPr="00A5606A" w14:paraId="614A6C91" w14:textId="77777777" w:rsidTr="00AC438B">
        <w:trPr>
          <w:trHeight w:val="113"/>
        </w:trPr>
        <w:tc>
          <w:tcPr>
            <w:tcW w:w="621" w:type="dxa"/>
            <w:tcBorders>
              <w:left w:val="single" w:sz="4" w:space="0" w:color="auto"/>
            </w:tcBorders>
            <w:vAlign w:val="bottom"/>
          </w:tcPr>
          <w:p w14:paraId="2DC84D39" w14:textId="77777777" w:rsidR="00C74292" w:rsidRPr="00A5606A" w:rsidRDefault="00C74292" w:rsidP="00C74292">
            <w:pPr>
              <w:ind w:left="-108"/>
              <w:rPr>
                <w:rFonts w:ascii="Arial" w:hAnsi="Arial" w:cs="Arial"/>
                <w:b/>
                <w:bCs/>
                <w:sz w:val="14"/>
                <w:szCs w:val="14"/>
              </w:rPr>
            </w:pPr>
            <w:r w:rsidRPr="00A5606A">
              <w:rPr>
                <w:rFonts w:ascii="Arial" w:hAnsi="Arial" w:cs="Arial"/>
                <w:b/>
                <w:bCs/>
                <w:sz w:val="14"/>
                <w:szCs w:val="14"/>
              </w:rPr>
              <w:t xml:space="preserve"> VII.</w:t>
            </w:r>
          </w:p>
        </w:tc>
        <w:tc>
          <w:tcPr>
            <w:tcW w:w="6715" w:type="dxa"/>
            <w:tcBorders>
              <w:right w:val="single" w:sz="4" w:space="0" w:color="auto"/>
            </w:tcBorders>
            <w:vAlign w:val="bottom"/>
          </w:tcPr>
          <w:p w14:paraId="784744F7" w14:textId="77777777" w:rsidR="00C74292" w:rsidRPr="00A5606A" w:rsidRDefault="00C74292" w:rsidP="00C74292">
            <w:pPr>
              <w:jc w:val="both"/>
              <w:rPr>
                <w:rFonts w:ascii="Arial" w:hAnsi="Arial" w:cs="Arial"/>
                <w:b/>
                <w:sz w:val="14"/>
                <w:szCs w:val="14"/>
              </w:rPr>
            </w:pPr>
            <w:r w:rsidRPr="00A5606A">
              <w:rPr>
                <w:rFonts w:ascii="Arial" w:hAnsi="Arial" w:cs="Arial"/>
                <w:b/>
                <w:sz w:val="14"/>
                <w:szCs w:val="14"/>
              </w:rPr>
              <w:t>Dönem Sonundaki Nakit ve Nakde Eşdeğer Varlıklar</w:t>
            </w:r>
          </w:p>
        </w:tc>
        <w:tc>
          <w:tcPr>
            <w:tcW w:w="992" w:type="dxa"/>
            <w:tcBorders>
              <w:left w:val="single" w:sz="4" w:space="0" w:color="auto"/>
              <w:right w:val="single" w:sz="4" w:space="0" w:color="auto"/>
            </w:tcBorders>
            <w:vAlign w:val="bottom"/>
          </w:tcPr>
          <w:p w14:paraId="612DBFF3" w14:textId="77777777" w:rsidR="00C74292" w:rsidRPr="00261A7F" w:rsidRDefault="00C74292" w:rsidP="00C74292">
            <w:pPr>
              <w:ind w:left="-76"/>
              <w:jc w:val="center"/>
              <w:rPr>
                <w:rFonts w:ascii="Arial" w:hAnsi="Arial" w:cs="Arial"/>
                <w:b/>
                <w:sz w:val="14"/>
                <w:szCs w:val="14"/>
                <w:lang w:val="en-US" w:eastAsia="en-US"/>
              </w:rPr>
            </w:pPr>
          </w:p>
        </w:tc>
        <w:tc>
          <w:tcPr>
            <w:tcW w:w="1276" w:type="dxa"/>
            <w:tcBorders>
              <w:left w:val="single" w:sz="4" w:space="0" w:color="auto"/>
              <w:right w:val="single" w:sz="4" w:space="0" w:color="auto"/>
            </w:tcBorders>
            <w:vAlign w:val="bottom"/>
          </w:tcPr>
          <w:p w14:paraId="3329AFCF" w14:textId="3EB55916" w:rsidR="00C74292" w:rsidRPr="00C74292" w:rsidRDefault="00C74292" w:rsidP="00C74292">
            <w:pPr>
              <w:ind w:left="-210" w:right="33"/>
              <w:jc w:val="right"/>
              <w:rPr>
                <w:rFonts w:ascii="Arial" w:hAnsi="Arial" w:cs="Arial"/>
                <w:b/>
                <w:sz w:val="14"/>
                <w:szCs w:val="14"/>
              </w:rPr>
            </w:pPr>
            <w:r w:rsidRPr="00C74292">
              <w:rPr>
                <w:rFonts w:ascii="Arial" w:hAnsi="Arial" w:cs="Arial"/>
                <w:b/>
                <w:sz w:val="14"/>
                <w:szCs w:val="14"/>
              </w:rPr>
              <w:t>2.833.580</w:t>
            </w:r>
          </w:p>
        </w:tc>
      </w:tr>
      <w:tr w:rsidR="00C74292" w:rsidRPr="00A5606A" w14:paraId="02A9CC3F" w14:textId="77777777" w:rsidTr="00AE44C5">
        <w:trPr>
          <w:trHeight w:val="113"/>
        </w:trPr>
        <w:tc>
          <w:tcPr>
            <w:tcW w:w="621" w:type="dxa"/>
            <w:tcBorders>
              <w:left w:val="single" w:sz="4" w:space="0" w:color="auto"/>
              <w:bottom w:val="single" w:sz="4" w:space="0" w:color="auto"/>
            </w:tcBorders>
            <w:vAlign w:val="bottom"/>
          </w:tcPr>
          <w:p w14:paraId="7F33E4BE" w14:textId="77777777" w:rsidR="00C74292" w:rsidRPr="00A5606A" w:rsidRDefault="00C74292" w:rsidP="00C74292">
            <w:pPr>
              <w:ind w:left="-108"/>
              <w:jc w:val="both"/>
              <w:rPr>
                <w:rFonts w:ascii="Arial" w:hAnsi="Arial" w:cs="Arial"/>
                <w:b/>
                <w:bCs/>
                <w:sz w:val="14"/>
                <w:szCs w:val="14"/>
              </w:rPr>
            </w:pPr>
          </w:p>
        </w:tc>
        <w:tc>
          <w:tcPr>
            <w:tcW w:w="6715" w:type="dxa"/>
            <w:tcBorders>
              <w:bottom w:val="single" w:sz="4" w:space="0" w:color="auto"/>
              <w:right w:val="single" w:sz="4" w:space="0" w:color="auto"/>
            </w:tcBorders>
            <w:vAlign w:val="bottom"/>
          </w:tcPr>
          <w:p w14:paraId="04DB46B6" w14:textId="77777777" w:rsidR="00C74292" w:rsidRPr="00A5606A" w:rsidRDefault="00C74292" w:rsidP="00C74292">
            <w:pPr>
              <w:jc w:val="both"/>
              <w:rPr>
                <w:rFonts w:ascii="Arial" w:hAnsi="Arial" w:cs="Arial"/>
                <w:b/>
                <w:sz w:val="14"/>
                <w:szCs w:val="14"/>
              </w:rPr>
            </w:pPr>
          </w:p>
        </w:tc>
        <w:tc>
          <w:tcPr>
            <w:tcW w:w="992" w:type="dxa"/>
            <w:tcBorders>
              <w:left w:val="single" w:sz="4" w:space="0" w:color="auto"/>
              <w:bottom w:val="single" w:sz="4" w:space="0" w:color="auto"/>
              <w:right w:val="single" w:sz="4" w:space="0" w:color="auto"/>
            </w:tcBorders>
            <w:vAlign w:val="bottom"/>
          </w:tcPr>
          <w:p w14:paraId="6B3466FE" w14:textId="77777777" w:rsidR="00C74292" w:rsidRPr="00A5606A" w:rsidRDefault="00C74292" w:rsidP="00C74292">
            <w:pPr>
              <w:ind w:left="-76"/>
              <w:jc w:val="right"/>
              <w:rPr>
                <w:rFonts w:ascii="Arial" w:hAnsi="Arial" w:cs="Arial"/>
                <w:sz w:val="14"/>
                <w:szCs w:val="14"/>
                <w:lang w:val="en-US" w:eastAsia="en-US"/>
              </w:rPr>
            </w:pPr>
          </w:p>
        </w:tc>
        <w:tc>
          <w:tcPr>
            <w:tcW w:w="1276" w:type="dxa"/>
            <w:tcBorders>
              <w:left w:val="single" w:sz="4" w:space="0" w:color="auto"/>
              <w:bottom w:val="single" w:sz="4" w:space="0" w:color="auto"/>
              <w:right w:val="single" w:sz="4" w:space="0" w:color="auto"/>
            </w:tcBorders>
            <w:shd w:val="clear" w:color="auto" w:fill="auto"/>
            <w:vAlign w:val="bottom"/>
          </w:tcPr>
          <w:p w14:paraId="546004ED" w14:textId="77777777" w:rsidR="00C74292" w:rsidRPr="00A5606A" w:rsidRDefault="00C74292" w:rsidP="00C74292">
            <w:pPr>
              <w:ind w:left="-210" w:right="33"/>
              <w:jc w:val="right"/>
              <w:rPr>
                <w:rFonts w:ascii="Arial" w:hAnsi="Arial" w:cs="Arial"/>
                <w:sz w:val="14"/>
                <w:szCs w:val="14"/>
              </w:rPr>
            </w:pPr>
          </w:p>
        </w:tc>
      </w:tr>
    </w:tbl>
    <w:p w14:paraId="470D3FB0" w14:textId="77777777" w:rsidR="00137883" w:rsidRPr="00A5606A" w:rsidRDefault="00137883" w:rsidP="00137883">
      <w:pPr>
        <w:spacing w:before="120"/>
        <w:ind w:left="-14" w:right="22"/>
        <w:jc w:val="both"/>
        <w:rPr>
          <w:rFonts w:ascii="Arial" w:hAnsi="Arial" w:cs="Arial"/>
          <w:sz w:val="16"/>
          <w:szCs w:val="16"/>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14:paraId="6251229F" w14:textId="77777777" w:rsidR="00137883" w:rsidRPr="00A5606A" w:rsidRDefault="00137883" w:rsidP="00137883">
      <w:pPr>
        <w:jc w:val="center"/>
        <w:rPr>
          <w:rFonts w:ascii="Arial" w:hAnsi="Arial" w:cs="Arial"/>
          <w:sz w:val="16"/>
          <w:szCs w:val="16"/>
        </w:rPr>
      </w:pPr>
    </w:p>
    <w:p w14:paraId="5DAA1CE1" w14:textId="77777777" w:rsidR="00137883" w:rsidRPr="00A5606A" w:rsidRDefault="00137883" w:rsidP="00137883">
      <w:pPr>
        <w:jc w:val="center"/>
        <w:rPr>
          <w:rFonts w:ascii="Arial" w:hAnsi="Arial" w:cs="Arial"/>
          <w:sz w:val="16"/>
          <w:szCs w:val="16"/>
        </w:rPr>
      </w:pPr>
    </w:p>
    <w:p w14:paraId="6222CBE3" w14:textId="77777777" w:rsidR="00137883" w:rsidRPr="00A5606A" w:rsidRDefault="00137883" w:rsidP="00137883">
      <w:pPr>
        <w:jc w:val="center"/>
        <w:rPr>
          <w:rFonts w:ascii="Arial" w:hAnsi="Arial" w:cs="Arial"/>
          <w:sz w:val="16"/>
          <w:szCs w:val="16"/>
        </w:rPr>
      </w:pPr>
    </w:p>
    <w:p w14:paraId="6BF4AFBC" w14:textId="77777777" w:rsidR="00137883" w:rsidRPr="00A5606A" w:rsidRDefault="00137883" w:rsidP="00137883">
      <w:pPr>
        <w:jc w:val="center"/>
        <w:rPr>
          <w:rFonts w:ascii="Arial" w:hAnsi="Arial" w:cs="Arial"/>
          <w:sz w:val="16"/>
          <w:szCs w:val="16"/>
        </w:rPr>
      </w:pPr>
    </w:p>
    <w:p w14:paraId="0BE26639" w14:textId="77777777" w:rsidR="00137883" w:rsidRPr="00A5606A" w:rsidRDefault="00137883" w:rsidP="00137883">
      <w:pPr>
        <w:jc w:val="center"/>
        <w:rPr>
          <w:rFonts w:ascii="Arial" w:hAnsi="Arial" w:cs="Arial"/>
          <w:sz w:val="16"/>
          <w:szCs w:val="16"/>
        </w:rPr>
      </w:pPr>
    </w:p>
    <w:p w14:paraId="07785002" w14:textId="77777777" w:rsidR="00137883" w:rsidRPr="00A5606A" w:rsidRDefault="00137883" w:rsidP="00137883">
      <w:pPr>
        <w:jc w:val="center"/>
        <w:rPr>
          <w:rFonts w:ascii="Arial" w:hAnsi="Arial" w:cs="Arial"/>
          <w:sz w:val="16"/>
          <w:szCs w:val="16"/>
        </w:rPr>
      </w:pPr>
    </w:p>
    <w:p w14:paraId="2DA21227" w14:textId="77777777" w:rsidR="00137883" w:rsidRPr="00A5606A" w:rsidRDefault="00137883" w:rsidP="00137883">
      <w:pPr>
        <w:jc w:val="center"/>
        <w:rPr>
          <w:rFonts w:ascii="Arial" w:hAnsi="Arial" w:cs="Arial"/>
          <w:sz w:val="16"/>
          <w:szCs w:val="16"/>
        </w:rPr>
      </w:pPr>
    </w:p>
    <w:p w14:paraId="1B98AA32" w14:textId="0B3B2371" w:rsidR="00E64266" w:rsidRDefault="00137883" w:rsidP="00137883">
      <w:pPr>
        <w:spacing w:before="120"/>
        <w:ind w:left="-168" w:firstLine="14"/>
        <w:jc w:val="center"/>
        <w:rPr>
          <w:rFonts w:ascii="Arial" w:hAnsi="Arial" w:cs="Arial"/>
          <w:sz w:val="16"/>
          <w:szCs w:val="16"/>
        </w:rPr>
        <w:sectPr w:rsidR="00E64266" w:rsidSect="00741FE5">
          <w:headerReference w:type="default" r:id="rId40"/>
          <w:pgSz w:w="11907" w:h="16840" w:code="9"/>
          <w:pgMar w:top="1418" w:right="1134" w:bottom="1418" w:left="1418" w:header="720" w:footer="720" w:gutter="0"/>
          <w:cols w:space="708"/>
          <w:docGrid w:linePitch="360"/>
        </w:sectPr>
      </w:pPr>
      <w:r w:rsidRPr="00A5606A">
        <w:rPr>
          <w:rFonts w:ascii="Arial" w:hAnsi="Arial" w:cs="Arial"/>
          <w:sz w:val="16"/>
          <w:szCs w:val="16"/>
        </w:rPr>
        <w:t>İlişikteki açıklama ve dipnotlar bu finansal tabloların tamamlayıcı bir parçasıdır</w:t>
      </w:r>
      <w:r w:rsidR="00E64266">
        <w:rPr>
          <w:rFonts w:ascii="Arial" w:hAnsi="Arial" w:cs="Arial"/>
          <w:sz w:val="16"/>
          <w:szCs w:val="16"/>
        </w:rPr>
        <w:t>.</w:t>
      </w:r>
    </w:p>
    <w:p w14:paraId="4AC60ADE" w14:textId="6E23ECD4" w:rsidR="00632D27" w:rsidRPr="009128F0" w:rsidRDefault="00BA2F97" w:rsidP="00E64266">
      <w:pPr>
        <w:tabs>
          <w:tab w:val="left" w:pos="530"/>
        </w:tabs>
        <w:rPr>
          <w:rFonts w:ascii="Arial" w:hAnsi="Arial" w:cs="Arial"/>
          <w:b/>
          <w:color w:val="000000" w:themeColor="text1"/>
          <w:sz w:val="20"/>
          <w:szCs w:val="20"/>
        </w:rPr>
      </w:pPr>
      <w:r w:rsidRPr="009128F0">
        <w:rPr>
          <w:rFonts w:ascii="Arial" w:hAnsi="Arial" w:cs="Arial"/>
          <w:b/>
          <w:color w:val="000000" w:themeColor="text1"/>
          <w:sz w:val="20"/>
          <w:szCs w:val="20"/>
        </w:rPr>
        <w:lastRenderedPageBreak/>
        <w:t>ÜÇÜNCÜ BÖLÜM</w:t>
      </w:r>
    </w:p>
    <w:p w14:paraId="2A9BC429" w14:textId="77777777" w:rsidR="00632D27" w:rsidRPr="009128F0" w:rsidRDefault="00BA2F97" w:rsidP="00900783">
      <w:pPr>
        <w:pStyle w:val="GvdeMetniGirintisi"/>
        <w:spacing w:before="120" w:after="120"/>
        <w:ind w:firstLine="0"/>
        <w:rPr>
          <w:rFonts w:ascii="Arial" w:hAnsi="Arial" w:cs="Arial"/>
          <w:b/>
          <w:color w:val="000000" w:themeColor="text1"/>
          <w:sz w:val="20"/>
          <w:szCs w:val="20"/>
        </w:rPr>
      </w:pPr>
      <w:r w:rsidRPr="009128F0">
        <w:rPr>
          <w:rFonts w:ascii="Arial" w:hAnsi="Arial" w:cs="Arial"/>
          <w:b/>
          <w:color w:val="000000" w:themeColor="text1"/>
          <w:sz w:val="20"/>
          <w:szCs w:val="20"/>
        </w:rPr>
        <w:t>M</w:t>
      </w:r>
      <w:r w:rsidR="0050322F" w:rsidRPr="009128F0">
        <w:rPr>
          <w:rFonts w:ascii="Arial" w:hAnsi="Arial" w:cs="Arial"/>
          <w:b/>
          <w:color w:val="000000" w:themeColor="text1"/>
          <w:sz w:val="20"/>
          <w:szCs w:val="20"/>
        </w:rPr>
        <w:t xml:space="preserve">uhasebe </w:t>
      </w:r>
      <w:r w:rsidRPr="009128F0">
        <w:rPr>
          <w:rFonts w:ascii="Arial" w:hAnsi="Arial" w:cs="Arial"/>
          <w:b/>
          <w:color w:val="000000" w:themeColor="text1"/>
          <w:sz w:val="20"/>
          <w:szCs w:val="20"/>
        </w:rPr>
        <w:t>P</w:t>
      </w:r>
      <w:r w:rsidR="0050322F" w:rsidRPr="009128F0">
        <w:rPr>
          <w:rFonts w:ascii="Arial" w:hAnsi="Arial" w:cs="Arial"/>
          <w:b/>
          <w:color w:val="000000" w:themeColor="text1"/>
          <w:sz w:val="20"/>
          <w:szCs w:val="20"/>
        </w:rPr>
        <w:t>olitikaları</w:t>
      </w:r>
    </w:p>
    <w:p w14:paraId="34C126BF" w14:textId="77777777" w:rsidR="00632D27" w:rsidRPr="009128F0" w:rsidRDefault="00632D27" w:rsidP="003F45C2">
      <w:pPr>
        <w:pStyle w:val="GvdeMetni2"/>
        <w:numPr>
          <w:ilvl w:val="0"/>
          <w:numId w:val="12"/>
        </w:numPr>
        <w:tabs>
          <w:tab w:val="left" w:pos="540"/>
        </w:tabs>
        <w:spacing w:before="120" w:after="120"/>
        <w:ind w:left="-14" w:hanging="560"/>
        <w:rPr>
          <w:rFonts w:ascii="Arial" w:hAnsi="Arial" w:cs="Arial"/>
          <w:color w:val="000000" w:themeColor="text1"/>
          <w:sz w:val="20"/>
        </w:rPr>
      </w:pPr>
      <w:r w:rsidRPr="009128F0">
        <w:rPr>
          <w:rFonts w:ascii="Arial" w:hAnsi="Arial" w:cs="Arial"/>
          <w:color w:val="000000" w:themeColor="text1"/>
          <w:sz w:val="20"/>
        </w:rPr>
        <w:t>Sunum esaslarına ilişkin açıklamalar:</w:t>
      </w:r>
    </w:p>
    <w:p w14:paraId="70F83CA8" w14:textId="77777777" w:rsidR="00632D27" w:rsidRPr="009128F0" w:rsidRDefault="00632D27" w:rsidP="003F45C2">
      <w:pPr>
        <w:pStyle w:val="GvdeMetni2"/>
        <w:numPr>
          <w:ilvl w:val="0"/>
          <w:numId w:val="18"/>
        </w:numPr>
        <w:spacing w:before="120" w:after="120"/>
        <w:ind w:left="0" w:hanging="567"/>
        <w:rPr>
          <w:rFonts w:ascii="Arial" w:hAnsi="Arial" w:cs="Arial"/>
          <w:color w:val="000000" w:themeColor="text1"/>
          <w:sz w:val="20"/>
        </w:rPr>
      </w:pPr>
      <w:r w:rsidRPr="009128F0">
        <w:rPr>
          <w:rFonts w:ascii="Arial" w:hAnsi="Arial" w:cs="Arial"/>
          <w:color w:val="000000" w:themeColor="text1"/>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E3BFFF9" w14:textId="77777777" w:rsidR="00A91171" w:rsidRPr="009128F0" w:rsidRDefault="00814B9B" w:rsidP="00A91171">
      <w:pPr>
        <w:pStyle w:val="GvdeMetni"/>
        <w:spacing w:after="120"/>
        <w:rPr>
          <w:rFonts w:ascii="Arial" w:hAnsi="Arial" w:cs="Arial"/>
          <w:color w:val="000000" w:themeColor="text1"/>
          <w:sz w:val="20"/>
        </w:rPr>
      </w:pPr>
      <w:proofErr w:type="gramStart"/>
      <w:r w:rsidRPr="009128F0">
        <w:rPr>
          <w:rFonts w:ascii="Arial" w:hAnsi="Arial" w:cs="Arial"/>
          <w:color w:val="000000" w:themeColor="text1"/>
          <w:sz w:val="20"/>
        </w:rPr>
        <w:t xml:space="preserve">Konsolide finansal tablolar, 5411 Sayılı Bankacılık Kanunu’na ilişkin olarak 1 Kasım 2006 tarih ve 26333 sayılı Resmi </w:t>
      </w:r>
      <w:proofErr w:type="spellStart"/>
      <w:r w:rsidRPr="009128F0">
        <w:rPr>
          <w:rFonts w:ascii="Arial" w:hAnsi="Arial" w:cs="Arial"/>
          <w:color w:val="000000" w:themeColor="text1"/>
          <w:sz w:val="20"/>
        </w:rPr>
        <w:t>Gazete'de</w:t>
      </w:r>
      <w:proofErr w:type="spellEnd"/>
      <w:r w:rsidRPr="009128F0">
        <w:rPr>
          <w:rFonts w:ascii="Arial" w:hAnsi="Arial" w:cs="Arial"/>
          <w:color w:val="000000" w:themeColor="text1"/>
          <w:sz w:val="20"/>
        </w:rPr>
        <w:t xml:space="preserve"> yayımlanan Bankaların Muhasebe Uygulamalarına ve Belgelerin Saklanmasına İlişkin Usul ve Esaslar Hakkında Yönetmelik (“Yönetmelik”) hükümleri ve Bankacılık Düzenleme ve Denetleme Kurulu (“BDDK”) tarafından muhasebe ve finansal raporlama esaslarına ilişkin yayımlanan diğer yönetmelik, tebliğ, açıklama ve genelgelere ve BDDK tarafından özel bir düzenleme yapılmamış olması durumunda Kamu Gözetimi, Muhasebe ve Denetim Standartları Kurumu (“KGK”) tarafından yürürlüğe konulmuş olan Türkiye Muhasebe Standartları (“TMS”) ve Türkiye Finansal Raporlama Standartları (“TFRS”) hükümlerine (tümü “BDDK Muhasebe ve Finansal Raporlama Mevzuatı”) uygun olarak hazırlanmıştır. </w:t>
      </w:r>
      <w:proofErr w:type="gramEnd"/>
      <w:r w:rsidRPr="009128F0">
        <w:rPr>
          <w:rFonts w:ascii="Arial" w:hAnsi="Arial" w:cs="Arial"/>
          <w:color w:val="000000" w:themeColor="text1"/>
          <w:sz w:val="20"/>
        </w:rPr>
        <w:t xml:space="preserve">Düzenlenen kamuya açıklanacak </w:t>
      </w:r>
      <w:proofErr w:type="gramStart"/>
      <w:r w:rsidRPr="009128F0">
        <w:rPr>
          <w:rFonts w:ascii="Arial" w:hAnsi="Arial" w:cs="Arial"/>
          <w:color w:val="000000" w:themeColor="text1"/>
          <w:sz w:val="20"/>
        </w:rPr>
        <w:t>konsolide</w:t>
      </w:r>
      <w:proofErr w:type="gramEnd"/>
      <w:r w:rsidRPr="009128F0">
        <w:rPr>
          <w:rFonts w:ascii="Arial" w:hAnsi="Arial" w:cs="Arial"/>
          <w:color w:val="000000" w:themeColor="text1"/>
          <w:sz w:val="20"/>
        </w:rPr>
        <w:t xml:space="preserve"> finansal tabloların biçim ve içerikleri ile bunların açıklama ve dipnotları 28 Haziran 2012 tarih ve 28337 sayılı Resmi </w:t>
      </w:r>
      <w:proofErr w:type="spellStart"/>
      <w:r w:rsidRPr="009128F0">
        <w:rPr>
          <w:rFonts w:ascii="Arial" w:hAnsi="Arial" w:cs="Arial"/>
          <w:color w:val="000000" w:themeColor="text1"/>
          <w:sz w:val="20"/>
        </w:rPr>
        <w:t>Gazete’de</w:t>
      </w:r>
      <w:proofErr w:type="spellEnd"/>
      <w:r w:rsidRPr="009128F0">
        <w:rPr>
          <w:rFonts w:ascii="Arial" w:hAnsi="Arial" w:cs="Arial"/>
          <w:color w:val="000000" w:themeColor="text1"/>
          <w:sz w:val="20"/>
        </w:rPr>
        <w:t xml:space="preserve"> yayımlanan “Bankalarca Kamuya Açıklanacak Finansal Tablolar ile Bunlara İlişkin Açıklama ve Dipnotlar Hakkında Tebliğ” ile bu tebliğe ek ve değişiklikler getiren tebliğlere uygun olarak hazırlanmıştır. Ana Ortaklık Banka, muhasebe kayıtlarını Türk parası olarak, Bankacılık Kanunu, Türk Ticaret Kanunu ve Türk vergi mevzuatına uygun olarak tutmaktadır.</w:t>
      </w:r>
    </w:p>
    <w:p w14:paraId="5ED7F8E7" w14:textId="77777777" w:rsidR="00A91171" w:rsidRPr="009128F0" w:rsidRDefault="00A91171" w:rsidP="00A91171">
      <w:pPr>
        <w:pStyle w:val="GvdeMetni"/>
        <w:spacing w:after="120"/>
        <w:rPr>
          <w:rFonts w:ascii="Arial" w:hAnsi="Arial" w:cs="Arial"/>
          <w:color w:val="000000" w:themeColor="text1"/>
          <w:sz w:val="20"/>
        </w:rPr>
      </w:pPr>
      <w:r w:rsidRPr="009128F0">
        <w:rPr>
          <w:rFonts w:ascii="Arial" w:hAnsi="Arial" w:cs="Arial"/>
          <w:color w:val="000000" w:themeColor="text1"/>
          <w:sz w:val="20"/>
        </w:rPr>
        <w:t>Konsolide finansal tablolar, gerçeğe uygun değerleri ile gösterilen finansal varlıklar, yükümlülükler</w:t>
      </w:r>
      <w:r w:rsidR="00E20D2C" w:rsidRPr="009128F0">
        <w:rPr>
          <w:rFonts w:ascii="Arial" w:hAnsi="Arial" w:cs="Arial"/>
          <w:color w:val="000000" w:themeColor="text1"/>
          <w:sz w:val="20"/>
        </w:rPr>
        <w:t>,</w:t>
      </w:r>
      <w:r w:rsidRPr="009128F0">
        <w:rPr>
          <w:rFonts w:ascii="Arial" w:hAnsi="Arial" w:cs="Arial"/>
          <w:color w:val="000000" w:themeColor="text1"/>
          <w:sz w:val="20"/>
        </w:rPr>
        <w:t xml:space="preserve"> </w:t>
      </w:r>
      <w:r w:rsidR="00530C91" w:rsidRPr="009128F0">
        <w:rPr>
          <w:rFonts w:ascii="Arial" w:hAnsi="Arial" w:cs="Arial"/>
          <w:color w:val="000000" w:themeColor="text1"/>
          <w:sz w:val="20"/>
        </w:rPr>
        <w:t xml:space="preserve">yeniden değerlenen </w:t>
      </w:r>
      <w:r w:rsidRPr="009128F0">
        <w:rPr>
          <w:rFonts w:ascii="Arial" w:hAnsi="Arial" w:cs="Arial"/>
          <w:color w:val="000000" w:themeColor="text1"/>
          <w:sz w:val="20"/>
        </w:rPr>
        <w:t>gayrimenkuller</w:t>
      </w:r>
      <w:r w:rsidR="00E20D2C" w:rsidRPr="009128F0">
        <w:rPr>
          <w:rFonts w:ascii="Arial" w:hAnsi="Arial" w:cs="Arial"/>
          <w:color w:val="000000" w:themeColor="text1"/>
          <w:sz w:val="20"/>
        </w:rPr>
        <w:t xml:space="preserve"> ve yatırım amaçlı gayrimenkuller</w:t>
      </w:r>
      <w:r w:rsidRPr="009128F0">
        <w:rPr>
          <w:rFonts w:ascii="Arial" w:hAnsi="Arial" w:cs="Arial"/>
          <w:color w:val="000000" w:themeColor="text1"/>
          <w:sz w:val="20"/>
        </w:rPr>
        <w:t xml:space="preserve"> dışında tarihi maliyet esası </w:t>
      </w:r>
      <w:proofErr w:type="gramStart"/>
      <w:r w:rsidRPr="009128F0">
        <w:rPr>
          <w:rFonts w:ascii="Arial" w:hAnsi="Arial" w:cs="Arial"/>
          <w:color w:val="000000" w:themeColor="text1"/>
          <w:sz w:val="20"/>
        </w:rPr>
        <w:t>baz</w:t>
      </w:r>
      <w:proofErr w:type="gramEnd"/>
      <w:r w:rsidRPr="009128F0">
        <w:rPr>
          <w:rFonts w:ascii="Arial" w:hAnsi="Arial" w:cs="Arial"/>
          <w:color w:val="000000" w:themeColor="text1"/>
          <w:sz w:val="20"/>
        </w:rPr>
        <w:t xml:space="preserve"> alınarak TL olarak hazırlanmıştır.</w:t>
      </w:r>
    </w:p>
    <w:p w14:paraId="1E74A317" w14:textId="77777777" w:rsidR="00632D27" w:rsidRPr="009128F0" w:rsidRDefault="006F621D" w:rsidP="00952022">
      <w:pPr>
        <w:pStyle w:val="GvdeMetni"/>
        <w:tabs>
          <w:tab w:val="clear" w:pos="0"/>
          <w:tab w:val="clear" w:pos="567"/>
          <w:tab w:val="clear" w:pos="720"/>
        </w:tabs>
        <w:ind w:left="14" w:hanging="588"/>
        <w:rPr>
          <w:rFonts w:ascii="Arial" w:hAnsi="Arial" w:cs="Arial"/>
          <w:b/>
          <w:color w:val="000000" w:themeColor="text1"/>
          <w:sz w:val="20"/>
        </w:rPr>
      </w:pPr>
      <w:proofErr w:type="gramStart"/>
      <w:r w:rsidRPr="009128F0">
        <w:rPr>
          <w:rFonts w:ascii="Arial" w:hAnsi="Arial" w:cs="Arial"/>
          <w:b/>
          <w:color w:val="000000" w:themeColor="text1"/>
          <w:sz w:val="20"/>
        </w:rPr>
        <w:t>b</w:t>
      </w:r>
      <w:proofErr w:type="gramEnd"/>
      <w:r w:rsidRPr="009128F0">
        <w:rPr>
          <w:rFonts w:ascii="Arial" w:hAnsi="Arial" w:cs="Arial"/>
          <w:b/>
          <w:color w:val="000000" w:themeColor="text1"/>
          <w:sz w:val="20"/>
        </w:rPr>
        <w:t>.</w:t>
      </w:r>
      <w:r w:rsidR="00632D27" w:rsidRPr="009128F0">
        <w:rPr>
          <w:rFonts w:ascii="Arial" w:hAnsi="Arial" w:cs="Arial"/>
          <w:b/>
          <w:color w:val="000000" w:themeColor="text1"/>
          <w:sz w:val="20"/>
        </w:rPr>
        <w:t xml:space="preserve"> </w:t>
      </w:r>
      <w:r w:rsidR="00632D27" w:rsidRPr="009128F0">
        <w:rPr>
          <w:rFonts w:ascii="Arial" w:hAnsi="Arial" w:cs="Arial"/>
          <w:b/>
          <w:color w:val="000000" w:themeColor="text1"/>
          <w:sz w:val="20"/>
        </w:rPr>
        <w:tab/>
        <w:t>Finansal tabloların hazırlanmasında izlenen muhasebe politikaları ve kullanılan değerleme esasları:</w:t>
      </w:r>
    </w:p>
    <w:p w14:paraId="1D9B9A75" w14:textId="183A404D" w:rsidR="00AC438B" w:rsidRDefault="00A52676" w:rsidP="00EC5260">
      <w:pPr>
        <w:pStyle w:val="GvdeMetni"/>
        <w:spacing w:before="120" w:after="120"/>
        <w:rPr>
          <w:rFonts w:ascii="Arial" w:hAnsi="Arial" w:cs="Arial"/>
          <w:color w:val="000000" w:themeColor="text1"/>
          <w:sz w:val="20"/>
        </w:rPr>
      </w:pPr>
      <w:proofErr w:type="gramStart"/>
      <w:r>
        <w:rPr>
          <w:rFonts w:ascii="Arial" w:hAnsi="Arial" w:cs="Arial"/>
          <w:color w:val="000000" w:themeColor="text1"/>
          <w:sz w:val="20"/>
        </w:rPr>
        <w:t>Konsolide f</w:t>
      </w:r>
      <w:r w:rsidRPr="00A52676">
        <w:rPr>
          <w:rFonts w:ascii="Arial" w:hAnsi="Arial" w:cs="Arial"/>
          <w:color w:val="000000" w:themeColor="text1"/>
          <w:sz w:val="20"/>
        </w:rPr>
        <w:t>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w:t>
      </w:r>
      <w:r w:rsidR="00D95B55">
        <w:rPr>
          <w:rFonts w:ascii="Arial" w:hAnsi="Arial" w:cs="Arial"/>
          <w:color w:val="000000" w:themeColor="text1"/>
          <w:sz w:val="20"/>
        </w:rPr>
        <w:t xml:space="preserve">tir. </w:t>
      </w:r>
      <w:proofErr w:type="gramEnd"/>
      <w:r w:rsidR="00464DF3" w:rsidRPr="00464DF3">
        <w:rPr>
          <w:rFonts w:ascii="Arial" w:hAnsi="Arial" w:cs="Arial"/>
          <w:color w:val="000000" w:themeColor="text1"/>
          <w:sz w:val="20"/>
        </w:rPr>
        <w:t xml:space="preserve">31 </w:t>
      </w:r>
      <w:r w:rsidR="00A8295B">
        <w:rPr>
          <w:rFonts w:ascii="Arial" w:hAnsi="Arial" w:cs="Arial"/>
          <w:color w:val="000000" w:themeColor="text1"/>
          <w:sz w:val="20"/>
        </w:rPr>
        <w:t>Mart</w:t>
      </w:r>
      <w:r w:rsidR="00464DF3" w:rsidRPr="00464DF3">
        <w:rPr>
          <w:rFonts w:ascii="Arial" w:hAnsi="Arial" w:cs="Arial"/>
          <w:color w:val="000000" w:themeColor="text1"/>
          <w:sz w:val="20"/>
        </w:rPr>
        <w:t xml:space="preserve"> </w:t>
      </w:r>
      <w:r w:rsidR="00F60AC0" w:rsidRPr="009128F0">
        <w:rPr>
          <w:rFonts w:ascii="Arial" w:hAnsi="Arial" w:cs="Arial"/>
          <w:color w:val="000000" w:themeColor="text1"/>
          <w:sz w:val="20"/>
        </w:rPr>
        <w:t>201</w:t>
      </w:r>
      <w:r w:rsidR="00A8295B">
        <w:rPr>
          <w:rFonts w:ascii="Arial" w:hAnsi="Arial" w:cs="Arial"/>
          <w:color w:val="000000" w:themeColor="text1"/>
          <w:sz w:val="20"/>
        </w:rPr>
        <w:t>8</w:t>
      </w:r>
      <w:r w:rsidR="00F60AC0" w:rsidRPr="009128F0">
        <w:rPr>
          <w:rFonts w:ascii="Arial" w:hAnsi="Arial" w:cs="Arial"/>
          <w:color w:val="000000" w:themeColor="text1"/>
          <w:sz w:val="20"/>
        </w:rPr>
        <w:t xml:space="preserve"> itibarıyla </w:t>
      </w:r>
      <w:proofErr w:type="gramStart"/>
      <w:r w:rsidR="00F60AC0" w:rsidRPr="009128F0">
        <w:rPr>
          <w:rFonts w:ascii="Arial" w:hAnsi="Arial" w:cs="Arial"/>
          <w:color w:val="000000" w:themeColor="text1"/>
          <w:sz w:val="20"/>
        </w:rPr>
        <w:t>konsolide</w:t>
      </w:r>
      <w:proofErr w:type="gramEnd"/>
      <w:r w:rsidR="00F60AC0" w:rsidRPr="009128F0">
        <w:rPr>
          <w:rFonts w:ascii="Arial" w:hAnsi="Arial" w:cs="Arial"/>
          <w:color w:val="000000" w:themeColor="text1"/>
          <w:sz w:val="20"/>
        </w:rPr>
        <w:t xml:space="preserve"> finansal tablolar, Katılım Emeklilik ve Hayat A.Ş</w:t>
      </w:r>
      <w:r w:rsidR="004A7488" w:rsidRPr="009128F0">
        <w:rPr>
          <w:rFonts w:ascii="Arial" w:hAnsi="Arial" w:cs="Arial"/>
          <w:color w:val="000000" w:themeColor="text1"/>
          <w:sz w:val="20"/>
        </w:rPr>
        <w:t>.</w:t>
      </w:r>
      <w:r w:rsidR="00F60AC0" w:rsidRPr="009128F0">
        <w:rPr>
          <w:rFonts w:ascii="Arial" w:hAnsi="Arial" w:cs="Arial"/>
          <w:color w:val="000000" w:themeColor="text1"/>
          <w:sz w:val="20"/>
        </w:rPr>
        <w:t>’</w:t>
      </w:r>
      <w:proofErr w:type="spellStart"/>
      <w:r w:rsidR="00F60AC0" w:rsidRPr="009128F0">
        <w:rPr>
          <w:rFonts w:ascii="Arial" w:hAnsi="Arial" w:cs="Arial"/>
          <w:color w:val="000000" w:themeColor="text1"/>
          <w:sz w:val="20"/>
        </w:rPr>
        <w:t>nin</w:t>
      </w:r>
      <w:proofErr w:type="spellEnd"/>
      <w:r w:rsidR="00F60AC0" w:rsidRPr="009128F0">
        <w:rPr>
          <w:rFonts w:ascii="Arial" w:hAnsi="Arial" w:cs="Arial"/>
          <w:color w:val="000000" w:themeColor="text1"/>
          <w:sz w:val="20"/>
        </w:rPr>
        <w:t xml:space="preserve"> </w:t>
      </w:r>
      <w:proofErr w:type="spellStart"/>
      <w:r w:rsidR="00F60AC0" w:rsidRPr="009128F0">
        <w:rPr>
          <w:rFonts w:ascii="Arial" w:hAnsi="Arial" w:cs="Arial"/>
          <w:color w:val="000000" w:themeColor="text1"/>
          <w:sz w:val="20"/>
        </w:rPr>
        <w:t>özkaynaktan</w:t>
      </w:r>
      <w:proofErr w:type="spellEnd"/>
      <w:r w:rsidR="00F60AC0" w:rsidRPr="009128F0">
        <w:rPr>
          <w:rFonts w:ascii="Arial" w:hAnsi="Arial" w:cs="Arial"/>
          <w:color w:val="000000" w:themeColor="text1"/>
          <w:sz w:val="20"/>
        </w:rPr>
        <w:t xml:space="preserve"> pay alma yöntemiyle</w:t>
      </w:r>
      <w:r w:rsidR="00E57635" w:rsidRPr="009128F0">
        <w:rPr>
          <w:rFonts w:ascii="Arial" w:hAnsi="Arial" w:cs="Arial"/>
          <w:color w:val="000000" w:themeColor="text1"/>
          <w:sz w:val="20"/>
        </w:rPr>
        <w:t xml:space="preserve"> muhasebeleştirilmesi ile hazırlanmıştır. Tam Konsolidasyon Yöntemiyle muhasebeleştirilen bağlı ortaklıklar ve gayrimenkul yatırım fonları ise </w:t>
      </w:r>
      <w:r w:rsidR="005158A3" w:rsidRPr="009128F0">
        <w:rPr>
          <w:rFonts w:ascii="Arial" w:hAnsi="Arial" w:cs="Arial"/>
          <w:color w:val="000000" w:themeColor="text1"/>
          <w:sz w:val="20"/>
        </w:rPr>
        <w:t>Bereket Varlık Kiralama A.Ş</w:t>
      </w:r>
      <w:proofErr w:type="gramStart"/>
      <w:r w:rsidR="004A7488" w:rsidRPr="009128F0">
        <w:rPr>
          <w:rFonts w:ascii="Arial" w:hAnsi="Arial" w:cs="Arial"/>
          <w:color w:val="000000" w:themeColor="text1"/>
          <w:sz w:val="20"/>
        </w:rPr>
        <w:t>.</w:t>
      </w:r>
      <w:r w:rsidR="00831693" w:rsidRPr="009128F0">
        <w:rPr>
          <w:rFonts w:ascii="Arial" w:hAnsi="Arial" w:cs="Arial"/>
          <w:color w:val="000000" w:themeColor="text1"/>
          <w:sz w:val="20"/>
        </w:rPr>
        <w:t>,</w:t>
      </w:r>
      <w:proofErr w:type="gramEnd"/>
      <w:r w:rsidR="00913616" w:rsidRPr="009128F0">
        <w:rPr>
          <w:rFonts w:ascii="Arial" w:hAnsi="Arial" w:cs="Arial"/>
          <w:color w:val="000000" w:themeColor="text1"/>
          <w:sz w:val="20"/>
        </w:rPr>
        <w:t xml:space="preserve"> </w:t>
      </w:r>
      <w:r w:rsidR="00B7412B" w:rsidRPr="00E9064D">
        <w:rPr>
          <w:rFonts w:ascii="Arial" w:hAnsi="Arial" w:cs="Arial"/>
          <w:color w:val="000000" w:themeColor="text1"/>
          <w:sz w:val="20"/>
        </w:rPr>
        <w:t xml:space="preserve">Albaraka </w:t>
      </w:r>
      <w:r w:rsidR="00913616" w:rsidRPr="00E9064D">
        <w:rPr>
          <w:rFonts w:ascii="Arial" w:hAnsi="Arial" w:cs="Arial"/>
          <w:color w:val="000000" w:themeColor="text1"/>
          <w:sz w:val="20"/>
        </w:rPr>
        <w:t xml:space="preserve">Portföy Yönetimi </w:t>
      </w:r>
      <w:r w:rsidR="00B7412B" w:rsidRPr="00E9064D">
        <w:rPr>
          <w:rFonts w:ascii="Arial" w:hAnsi="Arial" w:cs="Arial"/>
          <w:color w:val="000000" w:themeColor="text1"/>
          <w:sz w:val="20"/>
        </w:rPr>
        <w:t>A.Ş</w:t>
      </w:r>
      <w:r w:rsidR="004A7488" w:rsidRPr="00E9064D">
        <w:rPr>
          <w:rFonts w:ascii="Arial" w:hAnsi="Arial" w:cs="Arial"/>
          <w:color w:val="000000" w:themeColor="text1"/>
          <w:sz w:val="20"/>
        </w:rPr>
        <w:t>.</w:t>
      </w:r>
      <w:r w:rsidR="00E57635" w:rsidRPr="00E9064D">
        <w:rPr>
          <w:rFonts w:ascii="Arial" w:hAnsi="Arial" w:cs="Arial"/>
          <w:color w:val="000000" w:themeColor="text1"/>
          <w:sz w:val="20"/>
        </w:rPr>
        <w:t>,</w:t>
      </w:r>
      <w:r w:rsidR="00E57635" w:rsidRPr="00E9064D">
        <w:rPr>
          <w:rFonts w:ascii="Arial" w:hAnsi="Arial" w:cs="Arial"/>
          <w:color w:val="000000" w:themeColor="text1"/>
          <w:sz w:val="14"/>
          <w:szCs w:val="14"/>
        </w:rPr>
        <w:t xml:space="preserve"> </w:t>
      </w:r>
      <w:r w:rsidR="00E57635" w:rsidRPr="00E9064D">
        <w:rPr>
          <w:rFonts w:ascii="Arial" w:hAnsi="Arial" w:cs="Arial"/>
          <w:color w:val="000000" w:themeColor="text1"/>
          <w:sz w:val="20"/>
        </w:rPr>
        <w:t xml:space="preserve">Albaraka Gayrimenkul Portföy Yönetimi A.Ş. </w:t>
      </w:r>
      <w:proofErr w:type="spellStart"/>
      <w:r w:rsidR="00E57635" w:rsidRPr="00E9064D">
        <w:rPr>
          <w:rFonts w:ascii="Arial" w:hAnsi="Arial" w:cs="Arial"/>
          <w:color w:val="000000" w:themeColor="text1"/>
          <w:sz w:val="20"/>
        </w:rPr>
        <w:t>One</w:t>
      </w:r>
      <w:proofErr w:type="spellEnd"/>
      <w:r w:rsidR="00E57635" w:rsidRPr="00E9064D">
        <w:rPr>
          <w:rFonts w:ascii="Arial" w:hAnsi="Arial" w:cs="Arial"/>
          <w:color w:val="000000" w:themeColor="text1"/>
          <w:sz w:val="20"/>
        </w:rPr>
        <w:t xml:space="preserve"> </w:t>
      </w:r>
      <w:proofErr w:type="spellStart"/>
      <w:r w:rsidR="00E57635" w:rsidRPr="00E9064D">
        <w:rPr>
          <w:rFonts w:ascii="Arial" w:hAnsi="Arial" w:cs="Arial"/>
          <w:color w:val="000000" w:themeColor="text1"/>
          <w:sz w:val="20"/>
        </w:rPr>
        <w:t>Tower</w:t>
      </w:r>
      <w:proofErr w:type="spellEnd"/>
      <w:r w:rsidR="00E57635" w:rsidRPr="00E9064D">
        <w:rPr>
          <w:rFonts w:ascii="Arial" w:hAnsi="Arial" w:cs="Arial"/>
          <w:color w:val="000000" w:themeColor="text1"/>
          <w:sz w:val="20"/>
        </w:rPr>
        <w:t xml:space="preserve"> Gayrimenkul Yatırım Fonu</w:t>
      </w:r>
      <w:r w:rsidR="006A46DC" w:rsidRPr="00E9064D">
        <w:rPr>
          <w:rFonts w:ascii="Arial" w:hAnsi="Arial" w:cs="Arial"/>
          <w:color w:val="000000" w:themeColor="text1"/>
          <w:sz w:val="20"/>
        </w:rPr>
        <w:t xml:space="preserve">, </w:t>
      </w:r>
      <w:r w:rsidR="00831693" w:rsidRPr="00E9064D">
        <w:rPr>
          <w:rFonts w:ascii="Arial" w:hAnsi="Arial" w:cs="Arial"/>
          <w:color w:val="000000" w:themeColor="text1"/>
          <w:sz w:val="20"/>
        </w:rPr>
        <w:t>Albaraka Gayrimenkul Portföy Yönetimi A.Ş Dükkan Gayrimenkul Yatırım Fonu</w:t>
      </w:r>
      <w:r w:rsidR="00E57635" w:rsidRPr="00E9064D">
        <w:rPr>
          <w:rFonts w:ascii="Arial" w:hAnsi="Arial" w:cs="Arial"/>
          <w:color w:val="000000" w:themeColor="text1"/>
          <w:sz w:val="20"/>
        </w:rPr>
        <w:t xml:space="preserve"> ve Albaraka Gayrimenkul Portföy Yönetimi A.Ş. </w:t>
      </w:r>
      <w:proofErr w:type="spellStart"/>
      <w:r w:rsidR="00E57635" w:rsidRPr="00E9064D">
        <w:rPr>
          <w:rFonts w:ascii="Arial" w:hAnsi="Arial" w:cs="Arial"/>
          <w:color w:val="000000" w:themeColor="text1"/>
          <w:sz w:val="20"/>
        </w:rPr>
        <w:t>Batışehir</w:t>
      </w:r>
      <w:proofErr w:type="spellEnd"/>
      <w:r w:rsidR="00E57635" w:rsidRPr="00E9064D">
        <w:rPr>
          <w:rFonts w:ascii="Arial" w:hAnsi="Arial" w:cs="Arial"/>
          <w:color w:val="000000" w:themeColor="text1"/>
          <w:sz w:val="20"/>
        </w:rPr>
        <w:t xml:space="preserve"> Gayrimenkul Yatırım Fonu’ndan oluşmaktadır</w:t>
      </w:r>
      <w:r w:rsidR="003C0BC0" w:rsidRPr="009128F0">
        <w:rPr>
          <w:rFonts w:ascii="Arial" w:hAnsi="Arial" w:cs="Arial"/>
          <w:color w:val="000000" w:themeColor="text1"/>
          <w:sz w:val="20"/>
        </w:rPr>
        <w:t>.</w:t>
      </w:r>
      <w:r w:rsidR="00BE5043" w:rsidRPr="009128F0">
        <w:rPr>
          <w:rFonts w:ascii="Arial" w:hAnsi="Arial" w:cs="Arial"/>
          <w:color w:val="000000" w:themeColor="text1"/>
          <w:sz w:val="20"/>
        </w:rPr>
        <w:t xml:space="preserve"> </w:t>
      </w:r>
    </w:p>
    <w:p w14:paraId="200278D8" w14:textId="3A64E0A8" w:rsidR="00630334" w:rsidRDefault="00EA50C3" w:rsidP="00EC5260">
      <w:pPr>
        <w:pStyle w:val="GvdeMetni"/>
        <w:spacing w:before="120" w:after="120"/>
        <w:rPr>
          <w:rFonts w:ascii="DINPro-Light" w:hAnsi="DINPro-Light" w:cs="DINPro-Light"/>
          <w:sz w:val="18"/>
          <w:szCs w:val="18"/>
        </w:rPr>
      </w:pPr>
      <w:r w:rsidRPr="00EA50C3">
        <w:rPr>
          <w:rFonts w:ascii="Arial" w:hAnsi="Arial" w:cs="Arial"/>
          <w:color w:val="000000" w:themeColor="text1"/>
          <w:sz w:val="20"/>
        </w:rPr>
        <w:t xml:space="preserve">TFRS 9 Finansal </w:t>
      </w:r>
      <w:proofErr w:type="spellStart"/>
      <w:r w:rsidRPr="00EA50C3">
        <w:rPr>
          <w:rFonts w:ascii="Arial" w:hAnsi="Arial" w:cs="Arial"/>
          <w:color w:val="000000" w:themeColor="text1"/>
          <w:sz w:val="20"/>
        </w:rPr>
        <w:t>Araçlar’ın</w:t>
      </w:r>
      <w:proofErr w:type="spellEnd"/>
      <w:r w:rsidRPr="00EA50C3">
        <w:rPr>
          <w:rFonts w:ascii="Arial" w:hAnsi="Arial" w:cs="Arial"/>
          <w:color w:val="000000" w:themeColor="text1"/>
          <w:sz w:val="20"/>
        </w:rPr>
        <w:t xml:space="preserve"> geçiş hükümleri uyarınca önceki dönem finansal tablo ve dipnotları yeniden düzenlenmemiştir. 2018 ve 2017 dönemlerine ilişkin muhasebe politikaları ve kullanılan değerleme esasları devam eden dipnotlarda ayrı sunulmuş olup; 2017 dönemine ait muhasebe politikaları ve TFRS 9'un geçişine yönelik uygulama ve </w:t>
      </w:r>
      <w:r w:rsidRPr="00FC6121">
        <w:rPr>
          <w:rFonts w:ascii="Arial" w:hAnsi="Arial" w:cs="Arial"/>
          <w:color w:val="000000" w:themeColor="text1"/>
          <w:sz w:val="20"/>
        </w:rPr>
        <w:t>etkiler Üçüncü Bölüm XXI</w:t>
      </w:r>
      <w:r w:rsidR="00FC6121" w:rsidRPr="00FC6121">
        <w:rPr>
          <w:rFonts w:ascii="Arial" w:hAnsi="Arial" w:cs="Arial"/>
          <w:color w:val="000000" w:themeColor="text1"/>
          <w:sz w:val="20"/>
        </w:rPr>
        <w:t>V</w:t>
      </w:r>
      <w:r w:rsidRPr="00FC6121">
        <w:rPr>
          <w:rFonts w:ascii="Arial" w:hAnsi="Arial" w:cs="Arial"/>
          <w:color w:val="000000" w:themeColor="text1"/>
          <w:sz w:val="20"/>
        </w:rPr>
        <w:t xml:space="preserve"> </w:t>
      </w:r>
      <w:proofErr w:type="spellStart"/>
      <w:r w:rsidRPr="00FC6121">
        <w:rPr>
          <w:rFonts w:ascii="Arial" w:hAnsi="Arial" w:cs="Arial"/>
          <w:color w:val="000000" w:themeColor="text1"/>
          <w:sz w:val="20"/>
        </w:rPr>
        <w:t>nolu</w:t>
      </w:r>
      <w:proofErr w:type="spellEnd"/>
      <w:r w:rsidRPr="00FC6121">
        <w:rPr>
          <w:rFonts w:ascii="Arial" w:hAnsi="Arial" w:cs="Arial"/>
          <w:color w:val="000000" w:themeColor="text1"/>
          <w:sz w:val="20"/>
        </w:rPr>
        <w:t xml:space="preserve"> dipnotta</w:t>
      </w:r>
      <w:r w:rsidRPr="00EA50C3">
        <w:rPr>
          <w:rFonts w:ascii="Arial" w:hAnsi="Arial" w:cs="Arial"/>
          <w:color w:val="000000" w:themeColor="text1"/>
          <w:sz w:val="20"/>
        </w:rPr>
        <w:t xml:space="preserve"> açıklanmıştır</w:t>
      </w:r>
      <w:r>
        <w:rPr>
          <w:rFonts w:ascii="Arial" w:hAnsi="Arial" w:cs="Arial"/>
          <w:color w:val="000000" w:themeColor="text1"/>
          <w:sz w:val="20"/>
        </w:rPr>
        <w:t>.</w:t>
      </w:r>
    </w:p>
    <w:p w14:paraId="28287461" w14:textId="0BDA8F83" w:rsidR="00630334" w:rsidRDefault="00C9360B" w:rsidP="00630334">
      <w:pPr>
        <w:autoSpaceDE w:val="0"/>
        <w:autoSpaceDN w:val="0"/>
        <w:adjustRightInd w:val="0"/>
        <w:jc w:val="both"/>
        <w:rPr>
          <w:rFonts w:ascii="Arial" w:hAnsi="Arial" w:cs="Arial"/>
          <w:color w:val="FF0000"/>
          <w:sz w:val="20"/>
          <w:szCs w:val="20"/>
        </w:rPr>
      </w:pPr>
      <w:r w:rsidRPr="00C9360B">
        <w:rPr>
          <w:rFonts w:ascii="Arial" w:hAnsi="Arial" w:cs="Arial"/>
          <w:sz w:val="20"/>
          <w:szCs w:val="20"/>
        </w:rPr>
        <w:t xml:space="preserve">Ana Ortaklık </w:t>
      </w:r>
      <w:r w:rsidRPr="00EA50C3">
        <w:rPr>
          <w:rFonts w:ascii="Arial" w:hAnsi="Arial" w:cs="Arial"/>
          <w:sz w:val="20"/>
          <w:szCs w:val="20"/>
        </w:rPr>
        <w:t>Banka</w:t>
      </w:r>
      <w:r w:rsidR="00630334" w:rsidRPr="00EA50C3">
        <w:rPr>
          <w:rFonts w:ascii="Arial" w:hAnsi="Arial" w:cs="Arial"/>
          <w:sz w:val="20"/>
          <w:szCs w:val="20"/>
        </w:rPr>
        <w:t xml:space="preserve">, </w:t>
      </w:r>
      <w:r w:rsidR="00EA50C3" w:rsidRPr="00EA50C3">
        <w:rPr>
          <w:rFonts w:ascii="Arial" w:hAnsi="Arial" w:cs="Arial"/>
          <w:sz w:val="20"/>
          <w:szCs w:val="20"/>
        </w:rPr>
        <w:t xml:space="preserve">ekli </w:t>
      </w:r>
      <w:proofErr w:type="gramStart"/>
      <w:r w:rsidR="00EA50C3" w:rsidRPr="00EA50C3">
        <w:rPr>
          <w:rFonts w:ascii="Arial" w:hAnsi="Arial" w:cs="Arial"/>
          <w:sz w:val="20"/>
          <w:szCs w:val="20"/>
        </w:rPr>
        <w:t>konsolide</w:t>
      </w:r>
      <w:proofErr w:type="gramEnd"/>
      <w:r w:rsidR="00EA50C3" w:rsidRPr="00EA50C3">
        <w:rPr>
          <w:rFonts w:ascii="Arial" w:hAnsi="Arial" w:cs="Arial"/>
          <w:sz w:val="20"/>
          <w:szCs w:val="20"/>
        </w:rPr>
        <w:t xml:space="preserve"> finansal tablolarında, 22 Haziran 2016 tarih ve 29750 sayılı Resmi </w:t>
      </w:r>
      <w:proofErr w:type="spellStart"/>
      <w:r w:rsidR="00EA50C3" w:rsidRPr="00EA50C3">
        <w:rPr>
          <w:rFonts w:ascii="Arial" w:hAnsi="Arial" w:cs="Arial"/>
          <w:sz w:val="20"/>
          <w:szCs w:val="20"/>
        </w:rPr>
        <w:t>Gazete’de</w:t>
      </w:r>
      <w:proofErr w:type="spellEnd"/>
      <w:r w:rsidR="00EA50C3" w:rsidRPr="00EA50C3">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KGK tarafından yayınlanan TFRS 9 standardını 1 Ocak 2018 tarihinden itibaren ilk kez uygulamaya başlamıştır</w:t>
      </w:r>
      <w:r w:rsidR="00630334" w:rsidRPr="00EA50C3">
        <w:rPr>
          <w:rFonts w:ascii="Arial" w:hAnsi="Arial" w:cs="Arial"/>
          <w:color w:val="FF0000"/>
          <w:sz w:val="20"/>
          <w:szCs w:val="20"/>
        </w:rPr>
        <w:t>.</w:t>
      </w:r>
    </w:p>
    <w:p w14:paraId="6670F762" w14:textId="60A98FBD" w:rsidR="000279A3" w:rsidRPr="00737561" w:rsidRDefault="000279A3" w:rsidP="000279A3">
      <w:pPr>
        <w:autoSpaceDE w:val="0"/>
        <w:autoSpaceDN w:val="0"/>
        <w:adjustRightInd w:val="0"/>
        <w:spacing w:before="120" w:after="120"/>
        <w:jc w:val="both"/>
        <w:rPr>
          <w:rFonts w:ascii="Arial" w:hAnsi="Arial" w:cs="Arial"/>
          <w:sz w:val="20"/>
          <w:szCs w:val="20"/>
        </w:rPr>
      </w:pPr>
      <w:r w:rsidRPr="00EA50C3">
        <w:rPr>
          <w:rFonts w:ascii="Arial" w:hAnsi="Arial" w:cs="Arial"/>
          <w:sz w:val="20"/>
          <w:szCs w:val="20"/>
        </w:rPr>
        <w:t xml:space="preserve">TFRS 15 Müşteri Sözleşmelerinden Hasılat ve diğer yürürlüğe giren TMS/TFRS değişikliklerinin Ana </w:t>
      </w:r>
      <w:r w:rsidRPr="00737561">
        <w:rPr>
          <w:rFonts w:ascii="Arial" w:hAnsi="Arial" w:cs="Arial"/>
          <w:sz w:val="20"/>
          <w:szCs w:val="20"/>
        </w:rPr>
        <w:t>Ortaklık Banka’nın muhasebe politikaları, finansal durumu ve performansı üzerinde önemli bir etkisi bulunmamaktadır.</w:t>
      </w:r>
    </w:p>
    <w:p w14:paraId="63FC2B69" w14:textId="513BED94" w:rsidR="002731F3" w:rsidRPr="00737561" w:rsidRDefault="002731F3" w:rsidP="000279A3">
      <w:pPr>
        <w:autoSpaceDE w:val="0"/>
        <w:autoSpaceDN w:val="0"/>
        <w:adjustRightInd w:val="0"/>
        <w:spacing w:before="120" w:after="120"/>
        <w:jc w:val="both"/>
        <w:rPr>
          <w:rFonts w:ascii="Arial" w:hAnsi="Arial" w:cs="Arial"/>
          <w:sz w:val="20"/>
          <w:szCs w:val="20"/>
        </w:rPr>
      </w:pPr>
      <w:r w:rsidRPr="00737561">
        <w:rPr>
          <w:rFonts w:ascii="Arial" w:hAnsi="Arial" w:cs="Arial"/>
          <w:sz w:val="20"/>
          <w:szCs w:val="20"/>
        </w:rPr>
        <w:t>1 Ocak 2019 tarihinden itibaren yürürlüğe girecek olan TFRS 16 Kiralamalar (TFRS 16) standardına ilişkin Banka’nın, uyum için çalışmaları devam etmektedir.</w:t>
      </w:r>
    </w:p>
    <w:p w14:paraId="330580A2" w14:textId="661CBB38" w:rsidR="00630334" w:rsidRDefault="00EA50C3" w:rsidP="000279A3">
      <w:pPr>
        <w:autoSpaceDE w:val="0"/>
        <w:autoSpaceDN w:val="0"/>
        <w:adjustRightInd w:val="0"/>
        <w:spacing w:before="120" w:after="120"/>
        <w:jc w:val="both"/>
        <w:rPr>
          <w:rFonts w:ascii="Arial" w:hAnsi="Arial" w:cs="Arial"/>
          <w:sz w:val="20"/>
          <w:szCs w:val="20"/>
          <w:highlight w:val="cyan"/>
        </w:rPr>
      </w:pPr>
      <w:r w:rsidRPr="00DB4D34">
        <w:rPr>
          <w:rFonts w:ascii="Arial" w:hAnsi="Arial" w:cs="Arial"/>
          <w:sz w:val="20"/>
          <w:szCs w:val="20"/>
        </w:rPr>
        <w:t xml:space="preserve">20 Eylül 2017 tarih ve 30186 </w:t>
      </w:r>
      <w:r w:rsidR="00630334" w:rsidRPr="00DB4D34">
        <w:rPr>
          <w:rFonts w:ascii="Arial" w:hAnsi="Arial" w:cs="Arial"/>
          <w:sz w:val="20"/>
          <w:szCs w:val="20"/>
        </w:rPr>
        <w:t xml:space="preserve">sayılı Resmi </w:t>
      </w:r>
      <w:proofErr w:type="spellStart"/>
      <w:r w:rsidR="00630334" w:rsidRPr="00DB4D34">
        <w:rPr>
          <w:rFonts w:ascii="Arial" w:hAnsi="Arial" w:cs="Arial"/>
          <w:sz w:val="20"/>
          <w:szCs w:val="20"/>
        </w:rPr>
        <w:t>Gazete’de</w:t>
      </w:r>
      <w:proofErr w:type="spellEnd"/>
      <w:r w:rsidR="00630334" w:rsidRPr="00DB4D34">
        <w:rPr>
          <w:rFonts w:ascii="Arial" w:hAnsi="Arial" w:cs="Arial"/>
          <w:sz w:val="20"/>
          <w:szCs w:val="20"/>
        </w:rPr>
        <w:t xml:space="preserve"> yayımlanan</w:t>
      </w:r>
      <w:r w:rsidR="00630334" w:rsidRPr="00EA50C3">
        <w:rPr>
          <w:rFonts w:ascii="Arial" w:hAnsi="Arial" w:cs="Arial"/>
          <w:sz w:val="20"/>
          <w:szCs w:val="20"/>
        </w:rPr>
        <w:t xml:space="preserve"> “Bankalarca Kamuya Açıklanacak Finansal Tablolar ile Bunlara İlişkin Açıklama ve Dipnotlar Hakkında Tebliğde Değişiklik Yapılmasına Dair </w:t>
      </w:r>
      <w:proofErr w:type="spellStart"/>
      <w:r w:rsidR="00630334" w:rsidRPr="00EA50C3">
        <w:rPr>
          <w:rFonts w:ascii="Arial" w:hAnsi="Arial" w:cs="Arial"/>
          <w:sz w:val="20"/>
          <w:szCs w:val="20"/>
        </w:rPr>
        <w:t>Tebliğ”de</w:t>
      </w:r>
      <w:proofErr w:type="spellEnd"/>
      <w:r w:rsidR="00630334" w:rsidRPr="00EA50C3">
        <w:rPr>
          <w:rFonts w:ascii="Arial" w:hAnsi="Arial" w:cs="Arial"/>
          <w:sz w:val="20"/>
          <w:szCs w:val="20"/>
        </w:rPr>
        <w:t xml:space="preserve"> 1 Ocak 2018 tarihinden sonraki dönemler için finansal tablo formatları belirlenmiştir. </w:t>
      </w:r>
      <w:r w:rsidR="00C9360B" w:rsidRPr="00EA50C3">
        <w:rPr>
          <w:rFonts w:ascii="Arial" w:hAnsi="Arial" w:cs="Arial"/>
          <w:sz w:val="20"/>
          <w:szCs w:val="20"/>
        </w:rPr>
        <w:t xml:space="preserve">Ana Ortaklık Banka </w:t>
      </w:r>
      <w:r w:rsidR="00630334" w:rsidRPr="00EA50C3">
        <w:rPr>
          <w:rFonts w:ascii="Arial" w:hAnsi="Arial" w:cs="Arial"/>
          <w:sz w:val="20"/>
          <w:szCs w:val="20"/>
        </w:rPr>
        <w:t>bu tarihten sonraki finansal tablolarını ilgili tebliğde yer alan formatlara göre düzenlemiştir</w:t>
      </w:r>
      <w:r w:rsidRPr="00EA50C3">
        <w:rPr>
          <w:rFonts w:ascii="Arial" w:hAnsi="Arial" w:cs="Arial"/>
          <w:sz w:val="20"/>
          <w:szCs w:val="20"/>
        </w:rPr>
        <w:t>.</w:t>
      </w:r>
    </w:p>
    <w:p w14:paraId="66926EC7" w14:textId="77777777" w:rsidR="005315CD" w:rsidRPr="009128F0" w:rsidRDefault="005315CD" w:rsidP="003F45C2">
      <w:pPr>
        <w:pStyle w:val="GvdeMetni2"/>
        <w:pageBreakBefore/>
        <w:numPr>
          <w:ilvl w:val="0"/>
          <w:numId w:val="7"/>
        </w:numPr>
        <w:tabs>
          <w:tab w:val="left" w:pos="0"/>
        </w:tabs>
        <w:spacing w:after="120"/>
        <w:ind w:left="437" w:hanging="1004"/>
        <w:rPr>
          <w:rFonts w:ascii="Arial" w:hAnsi="Arial" w:cs="Arial"/>
          <w:color w:val="000000" w:themeColor="text1"/>
          <w:sz w:val="20"/>
        </w:rPr>
      </w:pPr>
      <w:r w:rsidRPr="009128F0">
        <w:rPr>
          <w:rFonts w:ascii="Arial" w:hAnsi="Arial" w:cs="Arial"/>
          <w:color w:val="000000" w:themeColor="text1"/>
          <w:sz w:val="20"/>
        </w:rPr>
        <w:lastRenderedPageBreak/>
        <w:t>Sunum esaslarına ilişkin açıklamalar (devamı):</w:t>
      </w:r>
    </w:p>
    <w:p w14:paraId="1E491423" w14:textId="77777777" w:rsidR="00C42FC9" w:rsidRPr="009128F0" w:rsidRDefault="00C42FC9" w:rsidP="00900783">
      <w:pPr>
        <w:spacing w:before="120" w:after="120"/>
        <w:jc w:val="both"/>
        <w:rPr>
          <w:rFonts w:ascii="Arial" w:hAnsi="Arial" w:cs="Arial"/>
          <w:bCs/>
          <w:color w:val="000000" w:themeColor="text1"/>
          <w:sz w:val="20"/>
        </w:rPr>
      </w:pPr>
      <w:r w:rsidRPr="009128F0">
        <w:rPr>
          <w:rFonts w:ascii="Arial" w:hAnsi="Arial" w:cs="Arial"/>
          <w:bCs/>
          <w:color w:val="000000" w:themeColor="text1"/>
          <w:sz w:val="20"/>
          <w:szCs w:val="20"/>
        </w:rPr>
        <w:t>Finansal</w:t>
      </w:r>
      <w:r w:rsidRPr="009128F0">
        <w:rPr>
          <w:rFonts w:ascii="Arial" w:hAnsi="Arial" w:cs="Arial"/>
          <w:bCs/>
          <w:color w:val="000000" w:themeColor="text1"/>
          <w:sz w:val="20"/>
        </w:rPr>
        <w:t xml:space="preserve"> tabloların BDDK Raporlama ve Muhasebe </w:t>
      </w:r>
      <w:proofErr w:type="spellStart"/>
      <w:r w:rsidRPr="009128F0">
        <w:rPr>
          <w:rFonts w:ascii="Arial" w:hAnsi="Arial" w:cs="Arial"/>
          <w:bCs/>
          <w:color w:val="000000" w:themeColor="text1"/>
          <w:sz w:val="20"/>
        </w:rPr>
        <w:t>Mevzuatı’na</w:t>
      </w:r>
      <w:proofErr w:type="spellEnd"/>
      <w:r w:rsidRPr="009128F0">
        <w:rPr>
          <w:rFonts w:ascii="Arial" w:hAnsi="Arial" w:cs="Arial"/>
          <w:bCs/>
          <w:color w:val="000000" w:themeColor="text1"/>
          <w:sz w:val="20"/>
        </w:rPr>
        <w:t xml:space="preserve"> göre hazırlanmasında, Grup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24B9" w:rsidRPr="009128F0">
        <w:rPr>
          <w:rFonts w:ascii="Arial" w:hAnsi="Arial" w:cs="Arial"/>
          <w:bCs/>
          <w:color w:val="000000" w:themeColor="text1"/>
          <w:sz w:val="20"/>
        </w:rPr>
        <w:t xml:space="preserve"> ertelenmiş vergi varlık ve yükümlülüklerini,</w:t>
      </w:r>
      <w:r w:rsidR="007A2DA5" w:rsidRPr="009128F0">
        <w:rPr>
          <w:rFonts w:ascii="Arial" w:hAnsi="Arial" w:cs="Arial"/>
          <w:bCs/>
          <w:color w:val="000000" w:themeColor="text1"/>
          <w:sz w:val="20"/>
        </w:rPr>
        <w:t xml:space="preserve"> dava karşılıklarını, </w:t>
      </w:r>
      <w:r w:rsidRPr="009128F0">
        <w:rPr>
          <w:rFonts w:ascii="Arial" w:hAnsi="Arial" w:cs="Arial"/>
          <w:bCs/>
          <w:color w:val="000000" w:themeColor="text1"/>
          <w:sz w:val="20"/>
        </w:rPr>
        <w:t>finansal varlıkların değer düşüklüğü ve gayrimenkullerin değerlemesini içermekte olup düzenli olarak gözden geçirilmekte, gerekli düzeltmeler yapılmakta ve bu düzeltmelerin etkisi mali tablolara yansıtılmaktadır. Kullanılan varsayım ve tahminler ilgili dipnotlarda açıklanmaktadır.</w:t>
      </w:r>
    </w:p>
    <w:p w14:paraId="7496440D" w14:textId="77777777" w:rsidR="002E643F" w:rsidRPr="009128F0" w:rsidRDefault="006F621D" w:rsidP="00900783">
      <w:pPr>
        <w:pStyle w:val="GvdeMetni"/>
        <w:tabs>
          <w:tab w:val="clear" w:pos="0"/>
          <w:tab w:val="clear" w:pos="567"/>
          <w:tab w:val="clear" w:pos="720"/>
        </w:tabs>
        <w:spacing w:before="120" w:after="120"/>
        <w:ind w:left="14" w:hanging="581"/>
        <w:rPr>
          <w:rFonts w:ascii="Arial" w:hAnsi="Arial" w:cs="Arial"/>
          <w:b/>
          <w:color w:val="000000" w:themeColor="text1"/>
          <w:sz w:val="20"/>
        </w:rPr>
      </w:pPr>
      <w:proofErr w:type="gramStart"/>
      <w:r w:rsidRPr="009128F0">
        <w:rPr>
          <w:rFonts w:ascii="Arial" w:hAnsi="Arial" w:cs="Arial"/>
          <w:b/>
          <w:color w:val="000000" w:themeColor="text1"/>
          <w:sz w:val="20"/>
        </w:rPr>
        <w:t>c</w:t>
      </w:r>
      <w:proofErr w:type="gramEnd"/>
      <w:r w:rsidRPr="009128F0">
        <w:rPr>
          <w:rFonts w:ascii="Arial" w:hAnsi="Arial" w:cs="Arial"/>
          <w:b/>
          <w:color w:val="000000" w:themeColor="text1"/>
          <w:sz w:val="20"/>
        </w:rPr>
        <w:t>.</w:t>
      </w:r>
      <w:r w:rsidR="002E643F" w:rsidRPr="009128F0">
        <w:rPr>
          <w:rFonts w:ascii="Arial" w:hAnsi="Arial" w:cs="Arial"/>
          <w:b/>
          <w:color w:val="000000" w:themeColor="text1"/>
          <w:sz w:val="20"/>
        </w:rPr>
        <w:tab/>
        <w:t xml:space="preserve">Finansal tabloların paranın cari satın alma gücüne göre düzenlenmesi: </w:t>
      </w:r>
    </w:p>
    <w:p w14:paraId="43BD8F8C" w14:textId="77777777" w:rsidR="002E643F" w:rsidRPr="009128F0" w:rsidRDefault="002E643F" w:rsidP="00900783">
      <w:pPr>
        <w:pStyle w:val="GvdeMetni"/>
        <w:tabs>
          <w:tab w:val="clear" w:pos="0"/>
          <w:tab w:val="clear" w:pos="567"/>
          <w:tab w:val="clear" w:pos="720"/>
        </w:tabs>
        <w:spacing w:before="120" w:after="120"/>
        <w:rPr>
          <w:rFonts w:ascii="Arial" w:hAnsi="Arial" w:cs="Arial"/>
          <w:color w:val="000000" w:themeColor="text1"/>
          <w:sz w:val="20"/>
        </w:rPr>
      </w:pPr>
      <w:r w:rsidRPr="009128F0">
        <w:rPr>
          <w:rFonts w:ascii="Arial" w:hAnsi="Arial" w:cs="Arial"/>
          <w:color w:val="000000" w:themeColor="text1"/>
          <w:sz w:val="20"/>
        </w:rPr>
        <w:t>31 Aralık 2004 tarihine kadar “Yüksek Enflasyonlu Ekonomilerde Finansal Raporlamaya İlişkin Türkiye Muhasebe Standardı” (“TMS 29”) uyarınca enflasyon düzeltmesine tabi tutulan ilişikteki finansal tablolar</w:t>
      </w:r>
      <w:r w:rsidR="007A2DA5" w:rsidRPr="009128F0">
        <w:rPr>
          <w:rFonts w:ascii="Arial" w:hAnsi="Arial" w:cs="Arial"/>
          <w:color w:val="000000" w:themeColor="text1"/>
          <w:sz w:val="20"/>
        </w:rPr>
        <w:t>a, BDDK’nın 21 Nisan 2005 tarih</w:t>
      </w:r>
      <w:r w:rsidRPr="009128F0">
        <w:rPr>
          <w:rFonts w:ascii="Arial" w:hAnsi="Arial" w:cs="Arial"/>
          <w:color w:val="000000" w:themeColor="text1"/>
          <w:sz w:val="20"/>
        </w:rPr>
        <w:t xml:space="preserve"> 1623 sayılı kararı ve 28 Nisan 2005 tarihli Genelgesi ile 1 Ocak 2005 tarihinden itibaren enflasyon muhasebesi uygulanmamıştır.</w:t>
      </w:r>
    </w:p>
    <w:p w14:paraId="5A38CC31" w14:textId="77777777" w:rsidR="00EC38D3" w:rsidRPr="009128F0" w:rsidRDefault="00EC38D3" w:rsidP="00DB4D34">
      <w:pPr>
        <w:pStyle w:val="GvdeMetni2"/>
        <w:spacing w:before="120" w:after="120"/>
        <w:ind w:hanging="567"/>
        <w:rPr>
          <w:rFonts w:ascii="Arial" w:hAnsi="Arial" w:cs="Arial"/>
          <w:color w:val="000000" w:themeColor="text1"/>
          <w:sz w:val="20"/>
        </w:rPr>
      </w:pPr>
      <w:r w:rsidRPr="009128F0">
        <w:rPr>
          <w:rFonts w:ascii="Arial" w:hAnsi="Arial" w:cs="Arial"/>
          <w:color w:val="000000" w:themeColor="text1"/>
          <w:sz w:val="20"/>
        </w:rPr>
        <w:t>II.</w:t>
      </w:r>
      <w:r w:rsidRPr="009128F0">
        <w:rPr>
          <w:rFonts w:ascii="Arial" w:hAnsi="Arial" w:cs="Arial"/>
          <w:color w:val="000000" w:themeColor="text1"/>
          <w:sz w:val="20"/>
        </w:rPr>
        <w:tab/>
        <w:t xml:space="preserve">Finansal araçların kullanım stratejisi ve yabancı para cinsinden işlemlere ilişkin açıklamalar: </w:t>
      </w:r>
    </w:p>
    <w:p w14:paraId="4FFE67F0" w14:textId="77777777" w:rsidR="00EC38D3" w:rsidRPr="009128F0" w:rsidRDefault="00EC38D3" w:rsidP="00900783">
      <w:pPr>
        <w:spacing w:before="120" w:after="120"/>
        <w:jc w:val="both"/>
        <w:rPr>
          <w:rFonts w:ascii="Arial" w:hAnsi="Arial" w:cs="Arial"/>
          <w:bCs/>
          <w:color w:val="000000" w:themeColor="text1"/>
          <w:sz w:val="20"/>
          <w:szCs w:val="20"/>
        </w:rPr>
      </w:pPr>
      <w:r w:rsidRPr="009128F0">
        <w:rPr>
          <w:rFonts w:ascii="Arial" w:hAnsi="Arial" w:cs="Arial"/>
          <w:bCs/>
          <w:color w:val="000000" w:themeColor="text1"/>
          <w:sz w:val="20"/>
          <w:szCs w:val="20"/>
        </w:rPr>
        <w:t xml:space="preserve">Grup, finansal araçlara ilişkin stratejilerini kaynak yapısını dikkate alarak oluşturmaktadır. Ana Ortaklık Banka’nın kaynak yapısı, esas olarak özel cari hesaplar ile katılma hesaplarında toplanan fonlardan meydana gelmektedir. Toplanan fonlar dışında Ana Ortaklık Banka’nın en önemli fon kaynakları </w:t>
      </w:r>
      <w:proofErr w:type="spellStart"/>
      <w:r w:rsidRPr="009128F0">
        <w:rPr>
          <w:rFonts w:ascii="Arial" w:hAnsi="Arial" w:cs="Arial"/>
          <w:bCs/>
          <w:color w:val="000000" w:themeColor="text1"/>
          <w:sz w:val="20"/>
          <w:szCs w:val="20"/>
        </w:rPr>
        <w:t>özkaynaklar</w:t>
      </w:r>
      <w:proofErr w:type="spellEnd"/>
      <w:r w:rsidRPr="009128F0">
        <w:rPr>
          <w:rFonts w:ascii="Arial" w:hAnsi="Arial" w:cs="Arial"/>
          <w:bCs/>
          <w:color w:val="000000" w:themeColor="text1"/>
          <w:sz w:val="20"/>
          <w:szCs w:val="20"/>
        </w:rPr>
        <w:t xml:space="preserve"> ve yurtdışı finansal kurumlardan sağlanan fonlardır. Ana Ortaklık Banka, vadesi gelmiş yükümlülüklerin </w:t>
      </w:r>
      <w:proofErr w:type="spellStart"/>
      <w:r w:rsidRPr="009128F0">
        <w:rPr>
          <w:rFonts w:ascii="Arial" w:hAnsi="Arial" w:cs="Arial"/>
          <w:bCs/>
          <w:color w:val="000000" w:themeColor="text1"/>
          <w:sz w:val="20"/>
          <w:szCs w:val="20"/>
        </w:rPr>
        <w:t>karşılanabilirliğini</w:t>
      </w:r>
      <w:proofErr w:type="spellEnd"/>
      <w:r w:rsidRPr="009128F0">
        <w:rPr>
          <w:rFonts w:ascii="Arial" w:hAnsi="Arial" w:cs="Arial"/>
          <w:bCs/>
          <w:color w:val="000000" w:themeColor="text1"/>
          <w:sz w:val="20"/>
          <w:szCs w:val="20"/>
        </w:rPr>
        <w:t xml:space="preserve"> sağlayan likidite yapısını, yeterli düzeyde nakit varlık bulundurarak korumaktadır.</w:t>
      </w:r>
    </w:p>
    <w:p w14:paraId="6DE650DB" w14:textId="77777777" w:rsidR="00EC38D3" w:rsidRPr="009128F0" w:rsidRDefault="00EC38D3" w:rsidP="00C275B1">
      <w:pPr>
        <w:autoSpaceDE w:val="0"/>
        <w:autoSpaceDN w:val="0"/>
        <w:adjustRightInd w:val="0"/>
        <w:jc w:val="both"/>
        <w:rPr>
          <w:rFonts w:ascii="Arial" w:hAnsi="Arial" w:cs="Arial"/>
          <w:color w:val="000000" w:themeColor="text1"/>
          <w:sz w:val="20"/>
          <w:szCs w:val="20"/>
        </w:rPr>
      </w:pPr>
      <w:r w:rsidRPr="009128F0">
        <w:rPr>
          <w:rFonts w:ascii="Arial" w:hAnsi="Arial" w:cs="Arial"/>
          <w:color w:val="000000" w:themeColor="text1"/>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Ana Ortaklık Banka gişe döviz alış kurlarından değerlemeye tabi tutularak Türk Lirası’na çevrilmiş ve oluşan kur farkları kambiyo işlemleri karı veya zararı olarak kayıtlara yansıtılmıştır.</w:t>
      </w:r>
    </w:p>
    <w:p w14:paraId="37B8C643" w14:textId="0597E395" w:rsidR="00632D27" w:rsidRPr="009128F0" w:rsidRDefault="007E0606" w:rsidP="00900783">
      <w:pPr>
        <w:autoSpaceDE w:val="0"/>
        <w:autoSpaceDN w:val="0"/>
        <w:adjustRightInd w:val="0"/>
        <w:spacing w:before="120" w:after="120"/>
        <w:jc w:val="both"/>
        <w:rPr>
          <w:rFonts w:ascii="Arial" w:hAnsi="Arial" w:cs="Arial"/>
          <w:color w:val="000000" w:themeColor="text1"/>
          <w:sz w:val="20"/>
          <w:szCs w:val="20"/>
        </w:rPr>
      </w:pPr>
      <w:r w:rsidRPr="007E0606">
        <w:rPr>
          <w:rFonts w:ascii="Arial" w:hAnsi="Arial" w:cs="Arial"/>
          <w:sz w:val="20"/>
          <w:szCs w:val="20"/>
        </w:rPr>
        <w:t xml:space="preserve">Takipteki krediler hesaplarında izlenen katılma hesaplarından kullandırılan yabancı para krediler ile </w:t>
      </w:r>
      <w:proofErr w:type="spellStart"/>
      <w:r w:rsidRPr="007E0606">
        <w:rPr>
          <w:rFonts w:ascii="Arial" w:hAnsi="Arial" w:cs="Arial"/>
          <w:sz w:val="20"/>
          <w:szCs w:val="20"/>
        </w:rPr>
        <w:t>özkaynaklardan</w:t>
      </w:r>
      <w:proofErr w:type="spellEnd"/>
      <w:r w:rsidRPr="007E0606">
        <w:rPr>
          <w:rFonts w:ascii="Arial" w:hAnsi="Arial" w:cs="Arial"/>
          <w:sz w:val="20"/>
          <w:szCs w:val="20"/>
        </w:rPr>
        <w:t xml:space="preserve"> kullandırılan yabancı para krediler ve alacaklar, ilgili takip hesaplarına intikal tarihindeki kurlar üzerinden alınmakta ve cari kurlarla değerlenerek Türk parası hesaplarda izlenmektedir</w:t>
      </w:r>
      <w:r w:rsidR="00CC0AAF" w:rsidRPr="007E0606">
        <w:rPr>
          <w:rFonts w:ascii="Arial" w:hAnsi="Arial" w:cs="Arial"/>
          <w:sz w:val="20"/>
          <w:szCs w:val="20"/>
        </w:rPr>
        <w:t>.</w:t>
      </w:r>
    </w:p>
    <w:p w14:paraId="64403FDE" w14:textId="1F67BA1A" w:rsidR="00C275B1" w:rsidRPr="009128F0" w:rsidRDefault="00632D27" w:rsidP="007E0606">
      <w:pPr>
        <w:pStyle w:val="GvdeMetniGirintisi"/>
        <w:spacing w:before="120"/>
        <w:ind w:firstLine="0"/>
        <w:rPr>
          <w:rFonts w:ascii="Arial" w:hAnsi="Arial" w:cs="Arial"/>
          <w:color w:val="000000" w:themeColor="text1"/>
          <w:sz w:val="20"/>
          <w:szCs w:val="20"/>
        </w:rPr>
      </w:pPr>
      <w:r w:rsidRPr="009128F0">
        <w:rPr>
          <w:rFonts w:ascii="Arial" w:hAnsi="Arial" w:cs="Arial"/>
          <w:color w:val="000000" w:themeColor="text1"/>
          <w:sz w:val="20"/>
          <w:szCs w:val="20"/>
        </w:rPr>
        <w:t xml:space="preserve">Borçlanmayı temsil eden menkul değerler ile parasal nitelikli finansal varlıkların Türk Lirası’na dönüştürülmesinden kaynaklanan farklar gelir tablosuna </w:t>
      </w:r>
      <w:proofErr w:type="gramStart"/>
      <w:r w:rsidRPr="009128F0">
        <w:rPr>
          <w:rFonts w:ascii="Arial" w:hAnsi="Arial" w:cs="Arial"/>
          <w:color w:val="000000" w:themeColor="text1"/>
          <w:sz w:val="20"/>
          <w:szCs w:val="20"/>
        </w:rPr>
        <w:t>dahil</w:t>
      </w:r>
      <w:proofErr w:type="gramEnd"/>
      <w:r w:rsidRPr="009128F0">
        <w:rPr>
          <w:rFonts w:ascii="Arial" w:hAnsi="Arial" w:cs="Arial"/>
          <w:color w:val="000000" w:themeColor="text1"/>
          <w:sz w:val="20"/>
          <w:szCs w:val="20"/>
        </w:rPr>
        <w:t xml:space="preserve"> edilmektedir.</w:t>
      </w:r>
    </w:p>
    <w:p w14:paraId="0FDF0B9B" w14:textId="0544E705" w:rsidR="00F03F84" w:rsidRPr="009128F0" w:rsidRDefault="00C37434" w:rsidP="007E0606">
      <w:pPr>
        <w:pStyle w:val="GvdeMetniGirintisi"/>
        <w:spacing w:before="120"/>
        <w:ind w:firstLine="0"/>
        <w:rPr>
          <w:rFonts w:ascii="Arial" w:hAnsi="Arial" w:cs="Arial"/>
          <w:color w:val="000000" w:themeColor="text1"/>
          <w:sz w:val="20"/>
          <w:szCs w:val="20"/>
        </w:rPr>
      </w:pPr>
      <w:r w:rsidRPr="009128F0">
        <w:rPr>
          <w:rFonts w:ascii="Arial" w:hAnsi="Arial" w:cs="Arial"/>
          <w:color w:val="000000" w:themeColor="text1"/>
          <w:sz w:val="20"/>
          <w:szCs w:val="20"/>
        </w:rPr>
        <w:t xml:space="preserve">Ana Ortaklık </w:t>
      </w:r>
      <w:r w:rsidR="00F03F84" w:rsidRPr="009128F0">
        <w:rPr>
          <w:rFonts w:ascii="Arial" w:hAnsi="Arial" w:cs="Arial"/>
          <w:color w:val="000000" w:themeColor="text1"/>
          <w:sz w:val="20"/>
          <w:szCs w:val="20"/>
        </w:rPr>
        <w:t xml:space="preserve">Banka’nın yurtdışı şubesinin finansal tablolarının TL’ye çevrilmesinde bilanço kalemleri için dönem sonu </w:t>
      </w:r>
      <w:r w:rsidR="00454747">
        <w:rPr>
          <w:rFonts w:ascii="Arial" w:hAnsi="Arial" w:cs="Arial"/>
          <w:color w:val="000000" w:themeColor="text1"/>
          <w:sz w:val="20"/>
          <w:szCs w:val="20"/>
        </w:rPr>
        <w:t>Ana Ortakl</w:t>
      </w:r>
      <w:r w:rsidR="00052B3D" w:rsidRPr="009128F0">
        <w:rPr>
          <w:rFonts w:ascii="Arial" w:hAnsi="Arial" w:cs="Arial"/>
          <w:color w:val="000000" w:themeColor="text1"/>
          <w:sz w:val="20"/>
          <w:szCs w:val="20"/>
        </w:rPr>
        <w:t xml:space="preserve">ık </w:t>
      </w:r>
      <w:r w:rsidR="00F03F84" w:rsidRPr="009128F0">
        <w:rPr>
          <w:rFonts w:ascii="Arial" w:hAnsi="Arial" w:cs="Arial"/>
          <w:color w:val="000000" w:themeColor="text1"/>
          <w:sz w:val="20"/>
          <w:szCs w:val="20"/>
        </w:rPr>
        <w:t>Banka gişe döviz</w:t>
      </w:r>
      <w:r w:rsidR="002F35A5" w:rsidRPr="009128F0">
        <w:rPr>
          <w:rFonts w:ascii="Arial" w:hAnsi="Arial" w:cs="Arial"/>
          <w:color w:val="000000" w:themeColor="text1"/>
          <w:sz w:val="20"/>
          <w:szCs w:val="20"/>
        </w:rPr>
        <w:t xml:space="preserve"> alış kuru esas alınmıştır. Kar/</w:t>
      </w:r>
      <w:r w:rsidR="00F03F84" w:rsidRPr="009128F0">
        <w:rPr>
          <w:rFonts w:ascii="Arial" w:hAnsi="Arial" w:cs="Arial"/>
          <w:color w:val="000000" w:themeColor="text1"/>
          <w:sz w:val="20"/>
          <w:szCs w:val="20"/>
        </w:rPr>
        <w:t xml:space="preserve">zarar kalemleri ise işlem tarihindeki </w:t>
      </w:r>
      <w:r w:rsidR="00052B3D" w:rsidRPr="009128F0">
        <w:rPr>
          <w:rFonts w:ascii="Arial" w:hAnsi="Arial" w:cs="Arial"/>
          <w:color w:val="000000" w:themeColor="text1"/>
          <w:sz w:val="20"/>
          <w:szCs w:val="20"/>
        </w:rPr>
        <w:t xml:space="preserve">Ana Ortaklık </w:t>
      </w:r>
      <w:r w:rsidR="00F03F84" w:rsidRPr="009128F0">
        <w:rPr>
          <w:rFonts w:ascii="Arial" w:hAnsi="Arial" w:cs="Arial"/>
          <w:color w:val="000000" w:themeColor="text1"/>
          <w:sz w:val="20"/>
          <w:szCs w:val="20"/>
        </w:rPr>
        <w:t xml:space="preserve">Banka gişe döviz alış kuru kullanılarak TL’ye dönüştürülmekte ve çevrimden doğan tüm kur farkları TMS 21 uyarınca </w:t>
      </w:r>
      <w:proofErr w:type="spellStart"/>
      <w:r w:rsidR="00D04E74" w:rsidRPr="009128F0">
        <w:rPr>
          <w:rFonts w:ascii="Arial" w:hAnsi="Arial" w:cs="Arial"/>
          <w:color w:val="000000" w:themeColor="text1"/>
          <w:sz w:val="20"/>
          <w:szCs w:val="20"/>
        </w:rPr>
        <w:t>özkaynak</w:t>
      </w:r>
      <w:r w:rsidR="00F03F84" w:rsidRPr="009128F0">
        <w:rPr>
          <w:rFonts w:ascii="Arial" w:hAnsi="Arial" w:cs="Arial"/>
          <w:color w:val="000000" w:themeColor="text1"/>
          <w:sz w:val="20"/>
          <w:szCs w:val="20"/>
        </w:rPr>
        <w:t>lar</w:t>
      </w:r>
      <w:proofErr w:type="spellEnd"/>
      <w:r w:rsidR="00F03F84" w:rsidRPr="009128F0">
        <w:rPr>
          <w:rFonts w:ascii="Arial" w:hAnsi="Arial" w:cs="Arial"/>
          <w:color w:val="000000" w:themeColor="text1"/>
          <w:sz w:val="20"/>
          <w:szCs w:val="20"/>
        </w:rPr>
        <w:t xml:space="preserve"> altında diğer sermaye yedekleri hesabında muhasebeleştirilmektedir.</w:t>
      </w:r>
    </w:p>
    <w:p w14:paraId="7ACCF89F" w14:textId="77777777" w:rsidR="008762C7" w:rsidRPr="009128F0" w:rsidRDefault="008762C7" w:rsidP="00900783">
      <w:pPr>
        <w:autoSpaceDE w:val="0"/>
        <w:autoSpaceDN w:val="0"/>
        <w:adjustRightInd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Aktif ve pasif hesaplarda izlenen ve bir vadeye bağlı olmayan kıymetli maden (</w:t>
      </w:r>
      <w:r w:rsidR="00580AC5" w:rsidRPr="009128F0">
        <w:rPr>
          <w:rFonts w:ascii="Arial" w:hAnsi="Arial" w:cs="Arial"/>
          <w:color w:val="000000" w:themeColor="text1"/>
          <w:sz w:val="20"/>
          <w:szCs w:val="20"/>
        </w:rPr>
        <w:t>a</w:t>
      </w:r>
      <w:r w:rsidRPr="009128F0">
        <w:rPr>
          <w:rFonts w:ascii="Arial" w:hAnsi="Arial" w:cs="Arial"/>
          <w:color w:val="000000" w:themeColor="text1"/>
          <w:sz w:val="20"/>
          <w:szCs w:val="20"/>
        </w:rPr>
        <w:t>ltın</w:t>
      </w:r>
      <w:r w:rsidR="00580AC5" w:rsidRPr="009128F0">
        <w:rPr>
          <w:rFonts w:ascii="Arial" w:hAnsi="Arial" w:cs="Arial"/>
          <w:color w:val="000000" w:themeColor="text1"/>
          <w:sz w:val="20"/>
          <w:szCs w:val="20"/>
        </w:rPr>
        <w:t xml:space="preserve"> ve gümüş</w:t>
      </w:r>
      <w:r w:rsidRPr="009128F0">
        <w:rPr>
          <w:rFonts w:ascii="Arial" w:hAnsi="Arial" w:cs="Arial"/>
          <w:color w:val="000000" w:themeColor="text1"/>
          <w:sz w:val="20"/>
          <w:szCs w:val="20"/>
        </w:rPr>
        <w:t xml:space="preserve">) cinsinden varlık ve yükümlülükler dönem sonu </w:t>
      </w:r>
      <w:r w:rsidR="00052B3D" w:rsidRPr="009128F0">
        <w:rPr>
          <w:rFonts w:ascii="Arial" w:hAnsi="Arial" w:cs="Arial"/>
          <w:color w:val="000000" w:themeColor="text1"/>
          <w:sz w:val="20"/>
          <w:szCs w:val="20"/>
        </w:rPr>
        <w:t xml:space="preserve">Ana Ortaklık </w:t>
      </w:r>
      <w:r w:rsidRPr="009128F0">
        <w:rPr>
          <w:rFonts w:ascii="Arial" w:hAnsi="Arial" w:cs="Arial"/>
          <w:color w:val="000000" w:themeColor="text1"/>
          <w:sz w:val="20"/>
          <w:szCs w:val="20"/>
        </w:rPr>
        <w:t>Banka gişe altın alış kurlarından değerlemeye tabi tutularak Türk Lirası’na çevrilmiş ve oluşan değerleme farkları kambiyo işlemleri karı veya zararı olarak kayıtlara yansıtılmıştır.</w:t>
      </w:r>
    </w:p>
    <w:p w14:paraId="246AD843" w14:textId="77777777" w:rsidR="003251BB" w:rsidRPr="009128F0" w:rsidRDefault="00D76D4D" w:rsidP="00900783">
      <w:pPr>
        <w:pStyle w:val="GvdeMetniGirintisi"/>
        <w:spacing w:before="120" w:after="120"/>
        <w:ind w:firstLine="0"/>
        <w:rPr>
          <w:rFonts w:ascii="Arial" w:hAnsi="Arial" w:cs="Arial"/>
          <w:color w:val="000000" w:themeColor="text1"/>
          <w:sz w:val="20"/>
          <w:szCs w:val="20"/>
        </w:rPr>
      </w:pPr>
      <w:r w:rsidRPr="009128F0">
        <w:rPr>
          <w:rFonts w:ascii="Arial" w:hAnsi="Arial" w:cs="Arial"/>
          <w:color w:val="000000" w:themeColor="text1"/>
          <w:sz w:val="20"/>
          <w:szCs w:val="20"/>
        </w:rPr>
        <w:t>Grubu</w:t>
      </w:r>
      <w:r w:rsidR="00052B3D" w:rsidRPr="009128F0">
        <w:rPr>
          <w:rFonts w:ascii="Arial" w:hAnsi="Arial" w:cs="Arial"/>
          <w:color w:val="000000" w:themeColor="text1"/>
          <w:sz w:val="20"/>
          <w:szCs w:val="20"/>
        </w:rPr>
        <w:t>n</w:t>
      </w:r>
      <w:r w:rsidR="00632D27" w:rsidRPr="009128F0">
        <w:rPr>
          <w:rFonts w:ascii="Arial" w:hAnsi="Arial" w:cs="Arial"/>
          <w:color w:val="000000" w:themeColor="text1"/>
          <w:sz w:val="20"/>
          <w:szCs w:val="20"/>
        </w:rPr>
        <w:t xml:space="preserve"> aktifleştirdiği kur farkı bulunmamaktadır. </w:t>
      </w:r>
    </w:p>
    <w:p w14:paraId="591AD12F" w14:textId="77777777" w:rsidR="007E0606" w:rsidRDefault="007E0606">
      <w:pPr>
        <w:rPr>
          <w:rFonts w:ascii="Arial" w:hAnsi="Arial" w:cs="Arial"/>
          <w:b/>
          <w:color w:val="000000" w:themeColor="text1"/>
          <w:sz w:val="20"/>
          <w:szCs w:val="20"/>
          <w:lang w:eastAsia="en-US"/>
        </w:rPr>
      </w:pPr>
      <w:r>
        <w:rPr>
          <w:rFonts w:ascii="Arial" w:hAnsi="Arial" w:cs="Arial"/>
          <w:b/>
          <w:color w:val="000000" w:themeColor="text1"/>
          <w:sz w:val="20"/>
          <w:szCs w:val="20"/>
        </w:rPr>
        <w:br w:type="page"/>
      </w:r>
    </w:p>
    <w:p w14:paraId="31F7366B" w14:textId="6391529A" w:rsidR="00E305F2" w:rsidRPr="009128F0" w:rsidRDefault="00E305F2" w:rsidP="00377FE7">
      <w:pPr>
        <w:pStyle w:val="GvdeMetniGirintisi"/>
        <w:spacing w:before="240" w:after="120"/>
        <w:ind w:left="-504" w:hanging="63"/>
        <w:rPr>
          <w:rFonts w:ascii="Arial" w:hAnsi="Arial" w:cs="Arial"/>
          <w:color w:val="000000" w:themeColor="text1"/>
          <w:sz w:val="20"/>
          <w:szCs w:val="20"/>
        </w:rPr>
      </w:pPr>
      <w:r w:rsidRPr="009128F0">
        <w:rPr>
          <w:rFonts w:ascii="Arial" w:hAnsi="Arial" w:cs="Arial"/>
          <w:b/>
          <w:color w:val="000000" w:themeColor="text1"/>
          <w:sz w:val="20"/>
          <w:szCs w:val="20"/>
        </w:rPr>
        <w:lastRenderedPageBreak/>
        <w:t>III.</w:t>
      </w:r>
      <w:r w:rsidR="00BA2F97" w:rsidRPr="009128F0">
        <w:rPr>
          <w:rFonts w:ascii="Arial" w:hAnsi="Arial" w:cs="Arial"/>
          <w:b/>
          <w:color w:val="000000" w:themeColor="text1"/>
          <w:sz w:val="20"/>
          <w:szCs w:val="20"/>
        </w:rPr>
        <w:tab/>
      </w:r>
      <w:r w:rsidRPr="009128F0">
        <w:rPr>
          <w:rFonts w:ascii="Arial" w:hAnsi="Arial" w:cs="Arial"/>
          <w:b/>
          <w:color w:val="000000" w:themeColor="text1"/>
          <w:sz w:val="20"/>
          <w:szCs w:val="20"/>
        </w:rPr>
        <w:t>Konsolide edilen ortaklıklara ilişkin bilgiler:</w:t>
      </w:r>
    </w:p>
    <w:p w14:paraId="73EF638F" w14:textId="77777777" w:rsidR="005158A3" w:rsidRPr="009128F0" w:rsidRDefault="005158A3" w:rsidP="00900783">
      <w:pPr>
        <w:autoSpaceDE w:val="0"/>
        <w:autoSpaceDN w:val="0"/>
        <w:adjustRightInd w:val="0"/>
        <w:spacing w:before="120" w:after="120"/>
        <w:jc w:val="both"/>
        <w:rPr>
          <w:rFonts w:ascii="Arial" w:hAnsi="Arial" w:cs="Arial"/>
          <w:color w:val="000000" w:themeColor="text1"/>
          <w:sz w:val="20"/>
          <w:szCs w:val="20"/>
          <w:lang w:eastAsia="en-US"/>
        </w:rPr>
      </w:pPr>
      <w:r w:rsidRPr="009128F0">
        <w:rPr>
          <w:rFonts w:ascii="Arial" w:hAnsi="Arial" w:cs="Arial"/>
          <w:color w:val="000000" w:themeColor="text1"/>
          <w:sz w:val="20"/>
          <w:szCs w:val="20"/>
          <w:lang w:eastAsia="en-US"/>
        </w:rPr>
        <w:t xml:space="preserve">Konsolide finansal tabloların hazırlanmasında 8 Kasım 2006 tarih ve 26340 sayılı Resmi </w:t>
      </w:r>
      <w:proofErr w:type="spellStart"/>
      <w:r w:rsidRPr="009128F0">
        <w:rPr>
          <w:rFonts w:ascii="Arial" w:hAnsi="Arial" w:cs="Arial"/>
          <w:color w:val="000000" w:themeColor="text1"/>
          <w:sz w:val="20"/>
          <w:szCs w:val="20"/>
          <w:lang w:eastAsia="en-US"/>
        </w:rPr>
        <w:t>Gazete’de</w:t>
      </w:r>
      <w:proofErr w:type="spellEnd"/>
      <w:r w:rsidRPr="009128F0">
        <w:rPr>
          <w:rFonts w:ascii="Arial" w:hAnsi="Arial" w:cs="Arial"/>
          <w:color w:val="000000" w:themeColor="text1"/>
          <w:sz w:val="20"/>
          <w:szCs w:val="20"/>
          <w:lang w:eastAsia="en-US"/>
        </w:rPr>
        <w:t xml:space="preserve"> yayı</w:t>
      </w:r>
      <w:r w:rsidR="00BD1B96" w:rsidRPr="009128F0">
        <w:rPr>
          <w:rFonts w:ascii="Arial" w:hAnsi="Arial" w:cs="Arial"/>
          <w:color w:val="000000" w:themeColor="text1"/>
          <w:sz w:val="20"/>
          <w:szCs w:val="20"/>
          <w:lang w:eastAsia="en-US"/>
        </w:rPr>
        <w:t>m</w:t>
      </w:r>
      <w:r w:rsidRPr="009128F0">
        <w:rPr>
          <w:rFonts w:ascii="Arial" w:hAnsi="Arial" w:cs="Arial"/>
          <w:color w:val="000000" w:themeColor="text1"/>
          <w:sz w:val="20"/>
          <w:szCs w:val="20"/>
          <w:lang w:eastAsia="en-US"/>
        </w:rPr>
        <w:t xml:space="preserve">lanan “Bankaların Konsolide Finansal Tablolarının Düzenlenmesine İlişkin Tebliğ” ve “Konsolide Finansal Tablolara İlişkin Türkiye Finansal Raporlama </w:t>
      </w:r>
      <w:proofErr w:type="spellStart"/>
      <w:r w:rsidRPr="009128F0">
        <w:rPr>
          <w:rFonts w:ascii="Arial" w:hAnsi="Arial" w:cs="Arial"/>
          <w:color w:val="000000" w:themeColor="text1"/>
          <w:sz w:val="20"/>
          <w:szCs w:val="20"/>
          <w:lang w:eastAsia="en-US"/>
        </w:rPr>
        <w:t>Standardı”nda</w:t>
      </w:r>
      <w:proofErr w:type="spellEnd"/>
      <w:r w:rsidRPr="009128F0">
        <w:rPr>
          <w:rFonts w:ascii="Arial" w:hAnsi="Arial" w:cs="Arial"/>
          <w:color w:val="000000" w:themeColor="text1"/>
          <w:sz w:val="20"/>
          <w:szCs w:val="20"/>
          <w:lang w:eastAsia="en-US"/>
        </w:rPr>
        <w:t xml:space="preserve"> (“TFRS 10”) belirlenen yöntem, usul ve esaslara uyulmaktad</w:t>
      </w:r>
      <w:r w:rsidRPr="009128F0">
        <w:rPr>
          <w:rFonts w:ascii="Arial" w:eastAsia="ArialMT" w:hAnsi="Arial" w:cs="Arial"/>
          <w:color w:val="000000" w:themeColor="text1"/>
          <w:sz w:val="20"/>
          <w:szCs w:val="20"/>
          <w:lang w:eastAsia="en-US"/>
        </w:rPr>
        <w:t>ı</w:t>
      </w:r>
      <w:r w:rsidRPr="009128F0">
        <w:rPr>
          <w:rFonts w:ascii="Arial" w:hAnsi="Arial" w:cs="Arial"/>
          <w:color w:val="000000" w:themeColor="text1"/>
          <w:sz w:val="20"/>
          <w:szCs w:val="20"/>
          <w:lang w:eastAsia="en-US"/>
        </w:rPr>
        <w:t>r.</w:t>
      </w:r>
    </w:p>
    <w:p w14:paraId="41CB6A19" w14:textId="77777777" w:rsidR="004A02DD" w:rsidRPr="009128F0" w:rsidRDefault="004A02DD" w:rsidP="003F45C2">
      <w:pPr>
        <w:pStyle w:val="ListeParagraf"/>
        <w:numPr>
          <w:ilvl w:val="0"/>
          <w:numId w:val="19"/>
        </w:numPr>
        <w:autoSpaceDE w:val="0"/>
        <w:autoSpaceDN w:val="0"/>
        <w:adjustRightInd w:val="0"/>
        <w:spacing w:before="120" w:after="120"/>
        <w:ind w:left="0" w:hanging="567"/>
        <w:jc w:val="both"/>
        <w:rPr>
          <w:rFonts w:ascii="Arial" w:hAnsi="Arial" w:cs="Arial"/>
          <w:b/>
          <w:color w:val="000000" w:themeColor="text1"/>
          <w:sz w:val="20"/>
          <w:szCs w:val="20"/>
          <w:lang w:eastAsia="en-US"/>
        </w:rPr>
      </w:pPr>
      <w:r w:rsidRPr="009128F0">
        <w:rPr>
          <w:rFonts w:ascii="Arial" w:hAnsi="Arial" w:cs="Arial"/>
          <w:b/>
          <w:color w:val="000000" w:themeColor="text1"/>
          <w:sz w:val="20"/>
          <w:szCs w:val="20"/>
          <w:lang w:eastAsia="en-US"/>
        </w:rPr>
        <w:t xml:space="preserve">Birlikte kontrol edilen ortaklıkların </w:t>
      </w:r>
      <w:proofErr w:type="gramStart"/>
      <w:r w:rsidRPr="009128F0">
        <w:rPr>
          <w:rFonts w:ascii="Arial" w:hAnsi="Arial" w:cs="Arial"/>
          <w:b/>
          <w:color w:val="000000" w:themeColor="text1"/>
          <w:sz w:val="20"/>
          <w:szCs w:val="20"/>
          <w:lang w:eastAsia="en-US"/>
        </w:rPr>
        <w:t>konsolide</w:t>
      </w:r>
      <w:proofErr w:type="gramEnd"/>
      <w:r w:rsidRPr="009128F0">
        <w:rPr>
          <w:rFonts w:ascii="Arial" w:hAnsi="Arial" w:cs="Arial"/>
          <w:b/>
          <w:color w:val="000000" w:themeColor="text1"/>
          <w:sz w:val="20"/>
          <w:szCs w:val="20"/>
          <w:lang w:eastAsia="en-US"/>
        </w:rPr>
        <w:t xml:space="preserve"> edilme esasları:</w:t>
      </w:r>
    </w:p>
    <w:p w14:paraId="33B21261" w14:textId="77777777" w:rsidR="00504F3B" w:rsidRPr="009128F0" w:rsidRDefault="00A00D61" w:rsidP="00900783">
      <w:pPr>
        <w:autoSpaceDE w:val="0"/>
        <w:autoSpaceDN w:val="0"/>
        <w:adjustRightInd w:val="0"/>
        <w:spacing w:before="120" w:after="120"/>
        <w:jc w:val="both"/>
        <w:rPr>
          <w:rFonts w:ascii="Arial" w:hAnsi="Arial" w:cs="Arial"/>
          <w:color w:val="000000" w:themeColor="text1"/>
          <w:sz w:val="20"/>
          <w:szCs w:val="20"/>
          <w:lang w:eastAsia="en-US"/>
        </w:rPr>
      </w:pPr>
      <w:r w:rsidRPr="009128F0">
        <w:rPr>
          <w:rFonts w:ascii="Arial" w:hAnsi="Arial" w:cs="Arial"/>
          <w:color w:val="000000" w:themeColor="text1"/>
          <w:sz w:val="20"/>
          <w:szCs w:val="20"/>
          <w:lang w:eastAsia="en-US"/>
        </w:rPr>
        <w:t xml:space="preserve">Birlikte kontrol edilen ortaklık, Ana Ortaklık Banka’nın sermayesine katıldığı, bir ortaklık sözleşmesi çerçevesinde başka bir grupla birlikte kontrol ettiği, ana faaliyet konusu </w:t>
      </w:r>
      <w:r w:rsidR="00504F3B" w:rsidRPr="009128F0">
        <w:rPr>
          <w:rFonts w:ascii="Arial" w:hAnsi="Arial" w:cs="Arial"/>
          <w:color w:val="000000" w:themeColor="text1"/>
          <w:sz w:val="20"/>
          <w:szCs w:val="20"/>
          <w:lang w:eastAsia="en-US"/>
        </w:rPr>
        <w:t xml:space="preserve">bireysel emeklilik ve sigortacılık </w:t>
      </w:r>
      <w:r w:rsidRPr="009128F0">
        <w:rPr>
          <w:rFonts w:ascii="Arial" w:hAnsi="Arial" w:cs="Arial"/>
          <w:color w:val="000000" w:themeColor="text1"/>
          <w:sz w:val="20"/>
          <w:szCs w:val="20"/>
          <w:lang w:eastAsia="en-US"/>
        </w:rPr>
        <w:t xml:space="preserve">olan ve bu konudaki özel kanunlara göre izin ve ruhsat ile faaliyet gösteren, yurt içinde kurulu bulunan ortaklıktır. İlgili birlikte kontrol edilen ortaklık, </w:t>
      </w:r>
      <w:proofErr w:type="spellStart"/>
      <w:r w:rsidR="00D04E74" w:rsidRPr="009128F0">
        <w:rPr>
          <w:rFonts w:ascii="Arial" w:hAnsi="Arial" w:cs="Arial"/>
          <w:color w:val="000000" w:themeColor="text1"/>
          <w:sz w:val="20"/>
          <w:szCs w:val="20"/>
          <w:lang w:eastAsia="en-US"/>
        </w:rPr>
        <w:t>özkaynak</w:t>
      </w:r>
      <w:proofErr w:type="spellEnd"/>
      <w:r w:rsidRPr="009128F0">
        <w:rPr>
          <w:rFonts w:ascii="Arial" w:hAnsi="Arial" w:cs="Arial"/>
          <w:color w:val="000000" w:themeColor="text1"/>
          <w:sz w:val="20"/>
          <w:szCs w:val="20"/>
          <w:lang w:eastAsia="en-US"/>
        </w:rPr>
        <w:t xml:space="preserve"> yöntemi ile konsolidasyona </w:t>
      </w:r>
      <w:proofErr w:type="gramStart"/>
      <w:r w:rsidRPr="009128F0">
        <w:rPr>
          <w:rFonts w:ascii="Arial" w:hAnsi="Arial" w:cs="Arial"/>
          <w:color w:val="000000" w:themeColor="text1"/>
          <w:sz w:val="20"/>
          <w:szCs w:val="20"/>
          <w:lang w:eastAsia="en-US"/>
        </w:rPr>
        <w:t>dahil</w:t>
      </w:r>
      <w:proofErr w:type="gramEnd"/>
      <w:r w:rsidRPr="009128F0">
        <w:rPr>
          <w:rFonts w:ascii="Arial" w:hAnsi="Arial" w:cs="Arial"/>
          <w:color w:val="000000" w:themeColor="text1"/>
          <w:sz w:val="20"/>
          <w:szCs w:val="20"/>
          <w:lang w:eastAsia="en-US"/>
        </w:rPr>
        <w:t xml:space="preserve"> edilmiştir.</w:t>
      </w:r>
      <w:r w:rsidR="00504F3B" w:rsidRPr="009128F0">
        <w:rPr>
          <w:rFonts w:ascii="Arial" w:hAnsi="Arial" w:cs="Arial"/>
          <w:color w:val="000000" w:themeColor="text1"/>
          <w:sz w:val="20"/>
          <w:szCs w:val="20"/>
          <w:lang w:eastAsia="en-US"/>
        </w:rPr>
        <w:t xml:space="preserve"> Birlikte kontrol edilen ortaklık tarafından kullanılan muhasebe politikalarının Ana Ortaklık Banka’dan farklı olduğu durumlarda, muhasebe politikalarının uyumlaştırılması gerçekleştirilmiştir.</w:t>
      </w:r>
    </w:p>
    <w:p w14:paraId="5177F026" w14:textId="77777777" w:rsidR="00A00D61" w:rsidRPr="009128F0" w:rsidRDefault="00D04E74" w:rsidP="00900783">
      <w:pPr>
        <w:autoSpaceDE w:val="0"/>
        <w:autoSpaceDN w:val="0"/>
        <w:adjustRightInd w:val="0"/>
        <w:spacing w:before="120" w:after="120"/>
        <w:jc w:val="both"/>
        <w:rPr>
          <w:rFonts w:ascii="Arial" w:hAnsi="Arial" w:cs="Arial"/>
          <w:color w:val="000000" w:themeColor="text1"/>
          <w:sz w:val="20"/>
          <w:szCs w:val="20"/>
          <w:lang w:eastAsia="en-US"/>
        </w:rPr>
      </w:pPr>
      <w:proofErr w:type="spellStart"/>
      <w:r w:rsidRPr="009128F0">
        <w:rPr>
          <w:rFonts w:ascii="Arial" w:hAnsi="Arial" w:cs="Arial"/>
          <w:color w:val="000000" w:themeColor="text1"/>
          <w:sz w:val="20"/>
          <w:szCs w:val="20"/>
          <w:lang w:eastAsia="en-US"/>
        </w:rPr>
        <w:t>Özkaynak</w:t>
      </w:r>
      <w:proofErr w:type="spellEnd"/>
      <w:r w:rsidR="00A00D61" w:rsidRPr="009128F0">
        <w:rPr>
          <w:rFonts w:ascii="Arial" w:hAnsi="Arial" w:cs="Arial"/>
          <w:color w:val="000000" w:themeColor="text1"/>
          <w:sz w:val="20"/>
          <w:szCs w:val="20"/>
          <w:lang w:eastAsia="en-US"/>
        </w:rPr>
        <w:t xml:space="preserve"> yöntemi, birlikte kontrol edilen ortaklıktaki sermaye payının defter değerinin, iştirak edilen ortaklığın </w:t>
      </w:r>
      <w:proofErr w:type="spellStart"/>
      <w:r w:rsidRPr="009128F0">
        <w:rPr>
          <w:rFonts w:ascii="Arial" w:hAnsi="Arial" w:cs="Arial"/>
          <w:color w:val="000000" w:themeColor="text1"/>
          <w:sz w:val="20"/>
          <w:szCs w:val="20"/>
          <w:lang w:eastAsia="en-US"/>
        </w:rPr>
        <w:t>özkaynak</w:t>
      </w:r>
      <w:r w:rsidR="00A00D61" w:rsidRPr="009128F0">
        <w:rPr>
          <w:rFonts w:ascii="Arial" w:hAnsi="Arial" w:cs="Arial"/>
          <w:color w:val="000000" w:themeColor="text1"/>
          <w:sz w:val="20"/>
          <w:szCs w:val="20"/>
          <w:lang w:eastAsia="en-US"/>
        </w:rPr>
        <w:t>larında</w:t>
      </w:r>
      <w:proofErr w:type="spellEnd"/>
      <w:r w:rsidR="00A00D61" w:rsidRPr="009128F0">
        <w:rPr>
          <w:rFonts w:ascii="Arial" w:hAnsi="Arial" w:cs="Arial"/>
          <w:color w:val="000000" w:themeColor="text1"/>
          <w:sz w:val="20"/>
          <w:szCs w:val="20"/>
          <w:lang w:eastAsia="en-US"/>
        </w:rPr>
        <w:t xml:space="preserve"> dönem içinde ortaya çıkan değişiklik tutarından, iştirak edene düşen pay kadar artırılıp azaltılmasını ve iştirak edilen ortaklıktan alınan kâr paylarının, birlikte kontrol edilen ortaklık tutarının bu şekilde değiştirilmiş değerinden düşülmesini öngören muhasebeleştirme yöntemidir.</w:t>
      </w:r>
    </w:p>
    <w:p w14:paraId="0144C4A4" w14:textId="77777777" w:rsidR="007C65F1" w:rsidRPr="009128F0" w:rsidRDefault="003251BB" w:rsidP="00770B5E">
      <w:pPr>
        <w:autoSpaceDE w:val="0"/>
        <w:autoSpaceDN w:val="0"/>
        <w:adjustRightInd w:val="0"/>
        <w:spacing w:after="120"/>
        <w:jc w:val="both"/>
        <w:rPr>
          <w:rFonts w:ascii="Arial" w:hAnsi="Arial" w:cs="Arial"/>
          <w:color w:val="000000" w:themeColor="text1"/>
          <w:sz w:val="20"/>
          <w:szCs w:val="20"/>
          <w:lang w:eastAsia="en-US"/>
        </w:rPr>
      </w:pPr>
      <w:r w:rsidRPr="009128F0">
        <w:rPr>
          <w:rFonts w:ascii="Arial" w:hAnsi="Arial" w:cs="Arial"/>
          <w:color w:val="000000" w:themeColor="text1"/>
          <w:sz w:val="20"/>
          <w:szCs w:val="20"/>
          <w:lang w:eastAsia="en-US"/>
        </w:rPr>
        <w:t>Konsolidasyon kapsamındaki birlikte kontrol edilen ortaklığın unvanı, ana merkezinin bulunduğu yer, faaliyet konusu ve etkin ve doğrudan ve dolaylı ortaklık oranları aşağıdaki gibidir:</w:t>
      </w:r>
    </w:p>
    <w:tbl>
      <w:tblPr>
        <w:tblW w:w="5000" w:type="pct"/>
        <w:tblLook w:val="04A0" w:firstRow="1" w:lastRow="0" w:firstColumn="1" w:lastColumn="0" w:noHBand="0" w:noVBand="1"/>
      </w:tblPr>
      <w:tblGrid>
        <w:gridCol w:w="2681"/>
        <w:gridCol w:w="1585"/>
        <w:gridCol w:w="1736"/>
        <w:gridCol w:w="1463"/>
        <w:gridCol w:w="1890"/>
      </w:tblGrid>
      <w:tr w:rsidR="002C76CF" w:rsidRPr="009128F0" w14:paraId="5264B733" w14:textId="77777777" w:rsidTr="00234107">
        <w:trPr>
          <w:trHeight w:val="227"/>
        </w:trPr>
        <w:tc>
          <w:tcPr>
            <w:tcW w:w="1433" w:type="pct"/>
            <w:tcBorders>
              <w:top w:val="single" w:sz="4" w:space="0" w:color="auto"/>
              <w:left w:val="nil"/>
              <w:bottom w:val="single" w:sz="4" w:space="0" w:color="auto"/>
              <w:right w:val="nil"/>
            </w:tcBorders>
            <w:vAlign w:val="bottom"/>
          </w:tcPr>
          <w:p w14:paraId="46386B18" w14:textId="77777777" w:rsidR="00C048AA" w:rsidRPr="009128F0" w:rsidRDefault="00C048AA" w:rsidP="00C048AA">
            <w:pPr>
              <w:autoSpaceDE w:val="0"/>
              <w:autoSpaceDN w:val="0"/>
              <w:adjustRightInd w:val="0"/>
              <w:rPr>
                <w:rFonts w:ascii="Arial" w:hAnsi="Arial" w:cs="Arial"/>
                <w:b/>
                <w:color w:val="000000" w:themeColor="text1"/>
                <w:sz w:val="17"/>
                <w:szCs w:val="17"/>
                <w:lang w:eastAsia="en-US"/>
              </w:rPr>
            </w:pPr>
            <w:r w:rsidRPr="009128F0">
              <w:rPr>
                <w:rFonts w:ascii="Arial" w:hAnsi="Arial" w:cs="Arial"/>
                <w:b/>
                <w:color w:val="000000" w:themeColor="text1"/>
                <w:sz w:val="17"/>
                <w:szCs w:val="17"/>
                <w:lang w:eastAsia="en-US"/>
              </w:rPr>
              <w:t>Unvanı</w:t>
            </w:r>
          </w:p>
        </w:tc>
        <w:tc>
          <w:tcPr>
            <w:tcW w:w="847" w:type="pct"/>
            <w:tcBorders>
              <w:top w:val="single" w:sz="4" w:space="0" w:color="auto"/>
              <w:left w:val="nil"/>
              <w:bottom w:val="single" w:sz="4" w:space="0" w:color="auto"/>
              <w:right w:val="nil"/>
            </w:tcBorders>
            <w:vAlign w:val="bottom"/>
          </w:tcPr>
          <w:p w14:paraId="7D71554D" w14:textId="77777777" w:rsidR="00C048AA" w:rsidRPr="009128F0" w:rsidRDefault="00C048AA">
            <w:pPr>
              <w:autoSpaceDE w:val="0"/>
              <w:autoSpaceDN w:val="0"/>
              <w:adjustRightInd w:val="0"/>
              <w:rPr>
                <w:rFonts w:ascii="Arial" w:hAnsi="Arial" w:cs="Arial"/>
                <w:b/>
                <w:color w:val="000000" w:themeColor="text1"/>
                <w:sz w:val="17"/>
                <w:szCs w:val="17"/>
                <w:lang w:eastAsia="en-US"/>
              </w:rPr>
            </w:pPr>
            <w:r w:rsidRPr="009128F0">
              <w:rPr>
                <w:rFonts w:ascii="Arial" w:hAnsi="Arial" w:cs="Arial"/>
                <w:b/>
                <w:color w:val="000000" w:themeColor="text1"/>
                <w:sz w:val="17"/>
                <w:szCs w:val="17"/>
                <w:lang w:eastAsia="en-US"/>
              </w:rPr>
              <w:t>Faaliyet</w:t>
            </w:r>
            <w:r w:rsidR="00E86F70" w:rsidRPr="009128F0">
              <w:rPr>
                <w:rFonts w:ascii="Arial" w:hAnsi="Arial" w:cs="Arial"/>
                <w:b/>
                <w:color w:val="000000" w:themeColor="text1"/>
                <w:sz w:val="17"/>
                <w:szCs w:val="17"/>
                <w:lang w:eastAsia="en-US"/>
              </w:rPr>
              <w:t xml:space="preserve"> </w:t>
            </w:r>
            <w:r w:rsidR="00AE48B9" w:rsidRPr="009128F0">
              <w:rPr>
                <w:rFonts w:ascii="Arial" w:hAnsi="Arial" w:cs="Arial"/>
                <w:b/>
                <w:color w:val="000000" w:themeColor="text1"/>
                <w:sz w:val="17"/>
                <w:szCs w:val="17"/>
                <w:lang w:eastAsia="en-US"/>
              </w:rPr>
              <w:t>m</w:t>
            </w:r>
            <w:r w:rsidRPr="009128F0">
              <w:rPr>
                <w:rFonts w:ascii="Arial" w:hAnsi="Arial" w:cs="Arial"/>
                <w:b/>
                <w:color w:val="000000" w:themeColor="text1"/>
                <w:sz w:val="17"/>
                <w:szCs w:val="17"/>
                <w:lang w:eastAsia="en-US"/>
              </w:rPr>
              <w:t>erkezi</w:t>
            </w:r>
          </w:p>
          <w:p w14:paraId="7FE2719D" w14:textId="77777777" w:rsidR="00C048AA" w:rsidRPr="009128F0" w:rsidRDefault="00C048AA">
            <w:pPr>
              <w:autoSpaceDE w:val="0"/>
              <w:autoSpaceDN w:val="0"/>
              <w:adjustRightInd w:val="0"/>
              <w:rPr>
                <w:rFonts w:ascii="Arial" w:hAnsi="Arial" w:cs="Arial"/>
                <w:b/>
                <w:color w:val="000000" w:themeColor="text1"/>
                <w:sz w:val="17"/>
                <w:szCs w:val="17"/>
                <w:lang w:eastAsia="en-US"/>
              </w:rPr>
            </w:pPr>
            <w:r w:rsidRPr="009128F0">
              <w:rPr>
                <w:rFonts w:ascii="Arial" w:hAnsi="Arial" w:cs="Arial"/>
                <w:b/>
                <w:color w:val="000000" w:themeColor="text1"/>
                <w:sz w:val="17"/>
                <w:szCs w:val="17"/>
                <w:lang w:eastAsia="en-US"/>
              </w:rPr>
              <w:t>(Şehir/Ülke)</w:t>
            </w:r>
          </w:p>
        </w:tc>
        <w:tc>
          <w:tcPr>
            <w:tcW w:w="928" w:type="pct"/>
            <w:tcBorders>
              <w:top w:val="single" w:sz="4" w:space="0" w:color="auto"/>
              <w:left w:val="nil"/>
              <w:bottom w:val="single" w:sz="4" w:space="0" w:color="auto"/>
              <w:right w:val="nil"/>
            </w:tcBorders>
            <w:vAlign w:val="bottom"/>
          </w:tcPr>
          <w:p w14:paraId="2D2DA3F9" w14:textId="77777777" w:rsidR="00C048AA" w:rsidRPr="009128F0" w:rsidRDefault="00C048AA" w:rsidP="00234107">
            <w:pPr>
              <w:autoSpaceDE w:val="0"/>
              <w:autoSpaceDN w:val="0"/>
              <w:adjustRightInd w:val="0"/>
              <w:rPr>
                <w:rFonts w:ascii="Arial" w:hAnsi="Arial" w:cs="Arial"/>
                <w:b/>
                <w:color w:val="000000" w:themeColor="text1"/>
                <w:sz w:val="17"/>
                <w:szCs w:val="17"/>
                <w:lang w:eastAsia="en-US"/>
              </w:rPr>
            </w:pPr>
            <w:r w:rsidRPr="009128F0">
              <w:rPr>
                <w:rFonts w:ascii="Arial" w:hAnsi="Arial" w:cs="Arial"/>
                <w:b/>
                <w:color w:val="000000" w:themeColor="text1"/>
                <w:sz w:val="17"/>
                <w:szCs w:val="17"/>
                <w:lang w:eastAsia="en-US"/>
              </w:rPr>
              <w:t>Faaliyet</w:t>
            </w:r>
            <w:r w:rsidR="00E86F70" w:rsidRPr="009128F0">
              <w:rPr>
                <w:rFonts w:ascii="Arial" w:hAnsi="Arial" w:cs="Arial"/>
                <w:b/>
                <w:color w:val="000000" w:themeColor="text1"/>
                <w:sz w:val="17"/>
                <w:szCs w:val="17"/>
                <w:lang w:eastAsia="en-US"/>
              </w:rPr>
              <w:t xml:space="preserve"> </w:t>
            </w:r>
            <w:r w:rsidR="00AE48B9" w:rsidRPr="009128F0">
              <w:rPr>
                <w:rFonts w:ascii="Arial" w:hAnsi="Arial" w:cs="Arial"/>
                <w:b/>
                <w:color w:val="000000" w:themeColor="text1"/>
                <w:sz w:val="17"/>
                <w:szCs w:val="17"/>
                <w:lang w:eastAsia="en-US"/>
              </w:rPr>
              <w:t>k</w:t>
            </w:r>
            <w:r w:rsidRPr="009128F0">
              <w:rPr>
                <w:rFonts w:ascii="Arial" w:hAnsi="Arial" w:cs="Arial"/>
                <w:b/>
                <w:color w:val="000000" w:themeColor="text1"/>
                <w:sz w:val="17"/>
                <w:szCs w:val="17"/>
                <w:lang w:eastAsia="en-US"/>
              </w:rPr>
              <w:t>onusu</w:t>
            </w:r>
          </w:p>
        </w:tc>
        <w:tc>
          <w:tcPr>
            <w:tcW w:w="782" w:type="pct"/>
            <w:tcBorders>
              <w:top w:val="single" w:sz="4" w:space="0" w:color="auto"/>
              <w:left w:val="nil"/>
              <w:bottom w:val="single" w:sz="4" w:space="0" w:color="auto"/>
              <w:right w:val="nil"/>
            </w:tcBorders>
            <w:vAlign w:val="bottom"/>
          </w:tcPr>
          <w:p w14:paraId="4AF85EC0" w14:textId="77777777" w:rsidR="00C048AA" w:rsidRPr="009128F0" w:rsidRDefault="00C048AA">
            <w:pPr>
              <w:autoSpaceDE w:val="0"/>
              <w:autoSpaceDN w:val="0"/>
              <w:adjustRightInd w:val="0"/>
              <w:jc w:val="right"/>
              <w:rPr>
                <w:rFonts w:ascii="Arial" w:hAnsi="Arial" w:cs="Arial"/>
                <w:b/>
                <w:color w:val="000000" w:themeColor="text1"/>
                <w:sz w:val="17"/>
                <w:szCs w:val="17"/>
                <w:lang w:eastAsia="en-US"/>
              </w:rPr>
            </w:pPr>
            <w:r w:rsidRPr="009128F0">
              <w:rPr>
                <w:rFonts w:ascii="Arial" w:hAnsi="Arial" w:cs="Arial"/>
                <w:b/>
                <w:color w:val="000000" w:themeColor="text1"/>
                <w:sz w:val="17"/>
                <w:szCs w:val="17"/>
                <w:lang w:eastAsia="en-US"/>
              </w:rPr>
              <w:t>Etkin</w:t>
            </w:r>
            <w:r w:rsidR="00E86F70" w:rsidRPr="009128F0">
              <w:rPr>
                <w:rFonts w:ascii="Arial" w:hAnsi="Arial" w:cs="Arial"/>
                <w:b/>
                <w:color w:val="000000" w:themeColor="text1"/>
                <w:sz w:val="17"/>
                <w:szCs w:val="17"/>
                <w:lang w:eastAsia="en-US"/>
              </w:rPr>
              <w:t xml:space="preserve"> </w:t>
            </w:r>
            <w:r w:rsidR="00AE48B9" w:rsidRPr="009128F0">
              <w:rPr>
                <w:rFonts w:ascii="Arial" w:hAnsi="Arial" w:cs="Arial"/>
                <w:b/>
                <w:color w:val="000000" w:themeColor="text1"/>
                <w:sz w:val="17"/>
                <w:szCs w:val="17"/>
                <w:lang w:eastAsia="en-US"/>
              </w:rPr>
              <w:t>o</w:t>
            </w:r>
            <w:r w:rsidRPr="009128F0">
              <w:rPr>
                <w:rFonts w:ascii="Arial" w:hAnsi="Arial" w:cs="Arial"/>
                <w:b/>
                <w:color w:val="000000" w:themeColor="text1"/>
                <w:sz w:val="17"/>
                <w:szCs w:val="17"/>
                <w:lang w:eastAsia="en-US"/>
              </w:rPr>
              <w:t>rtaklık</w:t>
            </w:r>
          </w:p>
          <w:p w14:paraId="3557B6AE" w14:textId="77777777" w:rsidR="00C048AA" w:rsidRPr="009128F0" w:rsidRDefault="00AE48B9">
            <w:pPr>
              <w:autoSpaceDE w:val="0"/>
              <w:autoSpaceDN w:val="0"/>
              <w:adjustRightInd w:val="0"/>
              <w:jc w:val="right"/>
              <w:rPr>
                <w:rFonts w:ascii="Arial" w:hAnsi="Arial" w:cs="Arial"/>
                <w:b/>
                <w:color w:val="000000" w:themeColor="text1"/>
                <w:sz w:val="17"/>
                <w:szCs w:val="17"/>
                <w:lang w:eastAsia="en-US"/>
              </w:rPr>
            </w:pPr>
            <w:proofErr w:type="gramStart"/>
            <w:r w:rsidRPr="009128F0">
              <w:rPr>
                <w:rFonts w:ascii="Arial" w:hAnsi="Arial" w:cs="Arial"/>
                <w:b/>
                <w:color w:val="000000" w:themeColor="text1"/>
                <w:sz w:val="17"/>
                <w:szCs w:val="17"/>
                <w:lang w:eastAsia="en-US"/>
              </w:rPr>
              <w:t>o</w:t>
            </w:r>
            <w:r w:rsidR="00C048AA" w:rsidRPr="009128F0">
              <w:rPr>
                <w:rFonts w:ascii="Arial" w:hAnsi="Arial" w:cs="Arial"/>
                <w:b/>
                <w:color w:val="000000" w:themeColor="text1"/>
                <w:sz w:val="17"/>
                <w:szCs w:val="17"/>
                <w:lang w:eastAsia="en-US"/>
              </w:rPr>
              <w:t>ranı</w:t>
            </w:r>
            <w:proofErr w:type="gramEnd"/>
            <w:r w:rsidR="00C048AA" w:rsidRPr="009128F0">
              <w:rPr>
                <w:rFonts w:ascii="Arial" w:hAnsi="Arial" w:cs="Arial"/>
                <w:b/>
                <w:color w:val="000000" w:themeColor="text1"/>
                <w:sz w:val="17"/>
                <w:szCs w:val="17"/>
                <w:lang w:eastAsia="en-US"/>
              </w:rPr>
              <w:t>(%)</w:t>
            </w:r>
          </w:p>
        </w:tc>
        <w:tc>
          <w:tcPr>
            <w:tcW w:w="1010" w:type="pct"/>
            <w:tcBorders>
              <w:top w:val="single" w:sz="4" w:space="0" w:color="auto"/>
              <w:left w:val="nil"/>
              <w:bottom w:val="single" w:sz="4" w:space="0" w:color="auto"/>
              <w:right w:val="nil"/>
            </w:tcBorders>
            <w:vAlign w:val="bottom"/>
          </w:tcPr>
          <w:p w14:paraId="0107FD44" w14:textId="77777777" w:rsidR="00E86F70" w:rsidRPr="009128F0" w:rsidRDefault="00C048AA">
            <w:pPr>
              <w:autoSpaceDE w:val="0"/>
              <w:autoSpaceDN w:val="0"/>
              <w:adjustRightInd w:val="0"/>
              <w:jc w:val="right"/>
              <w:rPr>
                <w:rFonts w:ascii="Arial" w:hAnsi="Arial" w:cs="Arial"/>
                <w:b/>
                <w:color w:val="000000" w:themeColor="text1"/>
                <w:sz w:val="17"/>
                <w:szCs w:val="17"/>
                <w:lang w:eastAsia="en-US"/>
              </w:rPr>
            </w:pPr>
            <w:r w:rsidRPr="009128F0">
              <w:rPr>
                <w:rFonts w:ascii="Arial" w:hAnsi="Arial" w:cs="Arial"/>
                <w:b/>
                <w:color w:val="000000" w:themeColor="text1"/>
                <w:sz w:val="17"/>
                <w:szCs w:val="17"/>
                <w:lang w:eastAsia="en-US"/>
              </w:rPr>
              <w:t>Doğrudan ve</w:t>
            </w:r>
            <w:r w:rsidR="00E86F70" w:rsidRPr="009128F0">
              <w:rPr>
                <w:rFonts w:ascii="Arial" w:hAnsi="Arial" w:cs="Arial"/>
                <w:b/>
                <w:color w:val="000000" w:themeColor="text1"/>
                <w:sz w:val="17"/>
                <w:szCs w:val="17"/>
                <w:lang w:eastAsia="en-US"/>
              </w:rPr>
              <w:t xml:space="preserve"> </w:t>
            </w:r>
            <w:r w:rsidRPr="009128F0">
              <w:rPr>
                <w:rFonts w:ascii="Arial" w:hAnsi="Arial" w:cs="Arial"/>
                <w:b/>
                <w:color w:val="000000" w:themeColor="text1"/>
                <w:sz w:val="17"/>
                <w:szCs w:val="17"/>
                <w:lang w:eastAsia="en-US"/>
              </w:rPr>
              <w:t xml:space="preserve">dolaylı </w:t>
            </w:r>
          </w:p>
          <w:p w14:paraId="2A8BDB31" w14:textId="77777777" w:rsidR="00C048AA" w:rsidRPr="009128F0" w:rsidRDefault="00C048AA">
            <w:pPr>
              <w:autoSpaceDE w:val="0"/>
              <w:autoSpaceDN w:val="0"/>
              <w:adjustRightInd w:val="0"/>
              <w:jc w:val="right"/>
              <w:rPr>
                <w:rFonts w:ascii="Arial" w:hAnsi="Arial" w:cs="Arial"/>
                <w:b/>
                <w:color w:val="000000" w:themeColor="text1"/>
                <w:sz w:val="17"/>
                <w:szCs w:val="17"/>
                <w:lang w:eastAsia="en-US"/>
              </w:rPr>
            </w:pPr>
            <w:proofErr w:type="gramStart"/>
            <w:r w:rsidRPr="009128F0">
              <w:rPr>
                <w:rFonts w:ascii="Arial" w:hAnsi="Arial" w:cs="Arial"/>
                <w:b/>
                <w:color w:val="000000" w:themeColor="text1"/>
                <w:sz w:val="17"/>
                <w:szCs w:val="17"/>
                <w:lang w:eastAsia="en-US"/>
              </w:rPr>
              <w:t>ortaklık</w:t>
            </w:r>
            <w:proofErr w:type="gramEnd"/>
            <w:r w:rsidR="00E86F70" w:rsidRPr="009128F0">
              <w:rPr>
                <w:rFonts w:ascii="Arial" w:hAnsi="Arial" w:cs="Arial"/>
                <w:b/>
                <w:color w:val="000000" w:themeColor="text1"/>
                <w:sz w:val="17"/>
                <w:szCs w:val="17"/>
                <w:lang w:eastAsia="en-US"/>
              </w:rPr>
              <w:t xml:space="preserve"> </w:t>
            </w:r>
            <w:r w:rsidRPr="009128F0">
              <w:rPr>
                <w:rFonts w:ascii="Arial" w:hAnsi="Arial" w:cs="Arial"/>
                <w:b/>
                <w:color w:val="000000" w:themeColor="text1"/>
                <w:sz w:val="17"/>
                <w:szCs w:val="17"/>
                <w:lang w:eastAsia="en-US"/>
              </w:rPr>
              <w:t>oranı (%)</w:t>
            </w:r>
          </w:p>
        </w:tc>
      </w:tr>
      <w:tr w:rsidR="0092573F" w:rsidRPr="009128F0" w14:paraId="31C5D7BC" w14:textId="77777777" w:rsidTr="00583BDF">
        <w:trPr>
          <w:trHeight w:val="80"/>
        </w:trPr>
        <w:tc>
          <w:tcPr>
            <w:tcW w:w="1433" w:type="pct"/>
            <w:tcBorders>
              <w:top w:val="single" w:sz="4" w:space="0" w:color="auto"/>
              <w:left w:val="nil"/>
              <w:right w:val="nil"/>
            </w:tcBorders>
            <w:vAlign w:val="bottom"/>
          </w:tcPr>
          <w:p w14:paraId="7CD5010B" w14:textId="77777777" w:rsidR="0092573F" w:rsidRPr="009128F0" w:rsidRDefault="0092573F" w:rsidP="00C048AA">
            <w:pPr>
              <w:autoSpaceDE w:val="0"/>
              <w:autoSpaceDN w:val="0"/>
              <w:adjustRightInd w:val="0"/>
              <w:rPr>
                <w:rFonts w:ascii="Arial" w:hAnsi="Arial" w:cs="Arial"/>
                <w:color w:val="000000" w:themeColor="text1"/>
                <w:sz w:val="17"/>
                <w:szCs w:val="17"/>
                <w:lang w:eastAsia="en-US"/>
              </w:rPr>
            </w:pPr>
          </w:p>
        </w:tc>
        <w:tc>
          <w:tcPr>
            <w:tcW w:w="847" w:type="pct"/>
            <w:tcBorders>
              <w:top w:val="single" w:sz="4" w:space="0" w:color="auto"/>
              <w:left w:val="nil"/>
              <w:right w:val="nil"/>
            </w:tcBorders>
            <w:vAlign w:val="bottom"/>
          </w:tcPr>
          <w:p w14:paraId="1295FF88" w14:textId="77777777" w:rsidR="0092573F" w:rsidRPr="009128F0" w:rsidRDefault="0092573F">
            <w:pPr>
              <w:autoSpaceDE w:val="0"/>
              <w:autoSpaceDN w:val="0"/>
              <w:adjustRightInd w:val="0"/>
              <w:rPr>
                <w:rFonts w:ascii="Arial" w:hAnsi="Arial" w:cs="Arial"/>
                <w:color w:val="000000" w:themeColor="text1"/>
                <w:sz w:val="17"/>
                <w:szCs w:val="17"/>
                <w:lang w:eastAsia="en-US"/>
              </w:rPr>
            </w:pPr>
          </w:p>
        </w:tc>
        <w:tc>
          <w:tcPr>
            <w:tcW w:w="928" w:type="pct"/>
            <w:tcBorders>
              <w:top w:val="single" w:sz="4" w:space="0" w:color="auto"/>
              <w:left w:val="nil"/>
              <w:right w:val="nil"/>
            </w:tcBorders>
            <w:vAlign w:val="bottom"/>
          </w:tcPr>
          <w:p w14:paraId="1F78B3B0" w14:textId="77777777" w:rsidR="0092573F" w:rsidRPr="009128F0" w:rsidRDefault="0092573F" w:rsidP="0069657B">
            <w:pPr>
              <w:autoSpaceDE w:val="0"/>
              <w:autoSpaceDN w:val="0"/>
              <w:adjustRightInd w:val="0"/>
              <w:jc w:val="right"/>
              <w:rPr>
                <w:rFonts w:ascii="Arial" w:hAnsi="Arial" w:cs="Arial"/>
                <w:color w:val="000000" w:themeColor="text1"/>
                <w:sz w:val="17"/>
                <w:szCs w:val="17"/>
                <w:lang w:eastAsia="en-US"/>
              </w:rPr>
            </w:pPr>
          </w:p>
        </w:tc>
        <w:tc>
          <w:tcPr>
            <w:tcW w:w="782" w:type="pct"/>
            <w:tcBorders>
              <w:top w:val="single" w:sz="4" w:space="0" w:color="auto"/>
              <w:left w:val="nil"/>
              <w:right w:val="nil"/>
            </w:tcBorders>
            <w:vAlign w:val="bottom"/>
          </w:tcPr>
          <w:p w14:paraId="74923203" w14:textId="77777777" w:rsidR="0092573F" w:rsidRPr="009128F0" w:rsidRDefault="0092573F">
            <w:pPr>
              <w:autoSpaceDE w:val="0"/>
              <w:autoSpaceDN w:val="0"/>
              <w:adjustRightInd w:val="0"/>
              <w:jc w:val="right"/>
              <w:rPr>
                <w:rFonts w:ascii="Arial" w:hAnsi="Arial" w:cs="Arial"/>
                <w:color w:val="000000" w:themeColor="text1"/>
                <w:sz w:val="17"/>
                <w:szCs w:val="17"/>
                <w:lang w:eastAsia="en-US"/>
              </w:rPr>
            </w:pPr>
          </w:p>
        </w:tc>
        <w:tc>
          <w:tcPr>
            <w:tcW w:w="1010" w:type="pct"/>
            <w:tcBorders>
              <w:top w:val="single" w:sz="4" w:space="0" w:color="auto"/>
              <w:left w:val="nil"/>
              <w:right w:val="nil"/>
            </w:tcBorders>
            <w:vAlign w:val="bottom"/>
          </w:tcPr>
          <w:p w14:paraId="27959D72" w14:textId="77777777" w:rsidR="0092573F" w:rsidRPr="009128F0" w:rsidRDefault="0092573F">
            <w:pPr>
              <w:autoSpaceDE w:val="0"/>
              <w:autoSpaceDN w:val="0"/>
              <w:adjustRightInd w:val="0"/>
              <w:jc w:val="right"/>
              <w:rPr>
                <w:rFonts w:ascii="Arial" w:hAnsi="Arial" w:cs="Arial"/>
                <w:color w:val="000000" w:themeColor="text1"/>
                <w:sz w:val="17"/>
                <w:szCs w:val="17"/>
                <w:lang w:eastAsia="en-US"/>
              </w:rPr>
            </w:pPr>
          </w:p>
        </w:tc>
      </w:tr>
      <w:tr w:rsidR="00E86F70" w:rsidRPr="009128F0" w14:paraId="7E74538E" w14:textId="77777777" w:rsidTr="00464DF3">
        <w:trPr>
          <w:trHeight w:val="227"/>
        </w:trPr>
        <w:tc>
          <w:tcPr>
            <w:tcW w:w="1433" w:type="pct"/>
            <w:tcBorders>
              <w:top w:val="nil"/>
              <w:left w:val="nil"/>
              <w:bottom w:val="single" w:sz="4" w:space="0" w:color="auto"/>
              <w:right w:val="nil"/>
            </w:tcBorders>
          </w:tcPr>
          <w:p w14:paraId="0DF21F6A" w14:textId="77777777" w:rsidR="00C048AA" w:rsidRPr="009128F0" w:rsidRDefault="00C048AA" w:rsidP="00464DF3">
            <w:pPr>
              <w:autoSpaceDE w:val="0"/>
              <w:autoSpaceDN w:val="0"/>
              <w:adjustRightInd w:val="0"/>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Katılım Emeklilik ve Hayat A.Ş.</w:t>
            </w:r>
          </w:p>
        </w:tc>
        <w:tc>
          <w:tcPr>
            <w:tcW w:w="847" w:type="pct"/>
            <w:tcBorders>
              <w:top w:val="nil"/>
              <w:left w:val="nil"/>
              <w:bottom w:val="single" w:sz="4" w:space="0" w:color="auto"/>
              <w:right w:val="nil"/>
            </w:tcBorders>
          </w:tcPr>
          <w:p w14:paraId="1CABF05D" w14:textId="77777777" w:rsidR="00C048AA" w:rsidRPr="009128F0" w:rsidRDefault="00C048AA" w:rsidP="00464DF3">
            <w:pPr>
              <w:autoSpaceDE w:val="0"/>
              <w:autoSpaceDN w:val="0"/>
              <w:adjustRightInd w:val="0"/>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İstanbul/Türkiye</w:t>
            </w:r>
          </w:p>
        </w:tc>
        <w:tc>
          <w:tcPr>
            <w:tcW w:w="928" w:type="pct"/>
            <w:tcBorders>
              <w:top w:val="nil"/>
              <w:left w:val="nil"/>
              <w:bottom w:val="single" w:sz="4" w:space="0" w:color="auto"/>
              <w:right w:val="nil"/>
            </w:tcBorders>
          </w:tcPr>
          <w:p w14:paraId="0B30E4DF" w14:textId="77777777" w:rsidR="00C048AA" w:rsidRPr="009128F0" w:rsidRDefault="007430A8" w:rsidP="00464DF3">
            <w:pPr>
              <w:autoSpaceDE w:val="0"/>
              <w:autoSpaceDN w:val="0"/>
              <w:adjustRightInd w:val="0"/>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Bireysel Emeklilik ve Sigortacılık</w:t>
            </w:r>
          </w:p>
        </w:tc>
        <w:tc>
          <w:tcPr>
            <w:tcW w:w="782" w:type="pct"/>
            <w:tcBorders>
              <w:top w:val="nil"/>
              <w:left w:val="nil"/>
              <w:bottom w:val="single" w:sz="4" w:space="0" w:color="auto"/>
              <w:right w:val="nil"/>
            </w:tcBorders>
          </w:tcPr>
          <w:p w14:paraId="6DC9049E" w14:textId="77777777" w:rsidR="00C048AA" w:rsidRPr="009128F0" w:rsidRDefault="007430A8" w:rsidP="00464DF3">
            <w:pPr>
              <w:autoSpaceDE w:val="0"/>
              <w:autoSpaceDN w:val="0"/>
              <w:adjustRightInd w:val="0"/>
              <w:ind w:right="-6"/>
              <w:jc w:val="right"/>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50,00</w:t>
            </w:r>
          </w:p>
        </w:tc>
        <w:tc>
          <w:tcPr>
            <w:tcW w:w="1010" w:type="pct"/>
            <w:tcBorders>
              <w:top w:val="nil"/>
              <w:left w:val="nil"/>
              <w:bottom w:val="single" w:sz="4" w:space="0" w:color="auto"/>
              <w:right w:val="nil"/>
            </w:tcBorders>
          </w:tcPr>
          <w:p w14:paraId="53C317C9" w14:textId="77777777" w:rsidR="00C048AA" w:rsidRPr="009128F0" w:rsidRDefault="007430A8" w:rsidP="00464DF3">
            <w:pPr>
              <w:autoSpaceDE w:val="0"/>
              <w:autoSpaceDN w:val="0"/>
              <w:adjustRightInd w:val="0"/>
              <w:jc w:val="right"/>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50,00</w:t>
            </w:r>
          </w:p>
        </w:tc>
      </w:tr>
    </w:tbl>
    <w:p w14:paraId="4FB6711C" w14:textId="77777777" w:rsidR="005158A3" w:rsidRPr="009128F0" w:rsidRDefault="006F621D" w:rsidP="00073229">
      <w:pPr>
        <w:autoSpaceDE w:val="0"/>
        <w:autoSpaceDN w:val="0"/>
        <w:adjustRightInd w:val="0"/>
        <w:spacing w:before="120" w:after="120"/>
        <w:ind w:left="-532" w:hanging="35"/>
        <w:jc w:val="both"/>
        <w:rPr>
          <w:rFonts w:ascii="Arial" w:hAnsi="Arial" w:cs="Arial"/>
          <w:b/>
          <w:color w:val="000000" w:themeColor="text1"/>
          <w:sz w:val="20"/>
          <w:szCs w:val="20"/>
          <w:lang w:eastAsia="en-US"/>
        </w:rPr>
      </w:pPr>
      <w:r w:rsidRPr="009128F0">
        <w:rPr>
          <w:rFonts w:ascii="Arial" w:hAnsi="Arial" w:cs="Arial"/>
          <w:b/>
          <w:color w:val="000000" w:themeColor="text1"/>
          <w:sz w:val="20"/>
          <w:szCs w:val="20"/>
          <w:lang w:eastAsia="en-US"/>
        </w:rPr>
        <w:t>b.</w:t>
      </w:r>
      <w:r w:rsidR="006D3F66" w:rsidRPr="009128F0">
        <w:rPr>
          <w:rFonts w:ascii="Arial" w:hAnsi="Arial" w:cs="Arial"/>
          <w:b/>
          <w:color w:val="000000" w:themeColor="text1"/>
          <w:sz w:val="20"/>
          <w:szCs w:val="20"/>
          <w:lang w:eastAsia="en-US"/>
        </w:rPr>
        <w:tab/>
      </w:r>
      <w:r w:rsidR="005158A3" w:rsidRPr="009128F0">
        <w:rPr>
          <w:rFonts w:ascii="Arial" w:hAnsi="Arial" w:cs="Arial"/>
          <w:b/>
          <w:color w:val="000000" w:themeColor="text1"/>
          <w:sz w:val="20"/>
          <w:szCs w:val="20"/>
          <w:lang w:eastAsia="en-US"/>
        </w:rPr>
        <w:t xml:space="preserve">Bağlı ortaklıkların </w:t>
      </w:r>
      <w:proofErr w:type="gramStart"/>
      <w:r w:rsidR="005158A3" w:rsidRPr="009128F0">
        <w:rPr>
          <w:rFonts w:ascii="Arial" w:hAnsi="Arial" w:cs="Arial"/>
          <w:b/>
          <w:color w:val="000000" w:themeColor="text1"/>
          <w:sz w:val="20"/>
          <w:szCs w:val="20"/>
          <w:lang w:eastAsia="en-US"/>
        </w:rPr>
        <w:t>konsolide</w:t>
      </w:r>
      <w:proofErr w:type="gramEnd"/>
      <w:r w:rsidR="005158A3" w:rsidRPr="009128F0">
        <w:rPr>
          <w:rFonts w:ascii="Arial" w:hAnsi="Arial" w:cs="Arial"/>
          <w:b/>
          <w:color w:val="000000" w:themeColor="text1"/>
          <w:sz w:val="20"/>
          <w:szCs w:val="20"/>
          <w:lang w:eastAsia="en-US"/>
        </w:rPr>
        <w:t xml:space="preserve"> edilme esasları:</w:t>
      </w:r>
    </w:p>
    <w:p w14:paraId="251E2933" w14:textId="77777777" w:rsidR="005158A3" w:rsidRPr="009128F0" w:rsidRDefault="005158A3" w:rsidP="00900783">
      <w:pPr>
        <w:autoSpaceDE w:val="0"/>
        <w:autoSpaceDN w:val="0"/>
        <w:adjustRightInd w:val="0"/>
        <w:spacing w:before="120" w:after="120"/>
        <w:jc w:val="both"/>
        <w:rPr>
          <w:rFonts w:ascii="Arial" w:hAnsi="Arial" w:cs="Arial"/>
          <w:color w:val="000000" w:themeColor="text1"/>
          <w:sz w:val="20"/>
          <w:szCs w:val="20"/>
          <w:lang w:eastAsia="en-US"/>
        </w:rPr>
      </w:pPr>
      <w:r w:rsidRPr="009128F0">
        <w:rPr>
          <w:rFonts w:ascii="Arial" w:hAnsi="Arial" w:cs="Arial"/>
          <w:color w:val="000000" w:themeColor="text1"/>
          <w:sz w:val="20"/>
          <w:szCs w:val="20"/>
          <w:lang w:eastAsia="en-US"/>
        </w:rPr>
        <w:t>Bağlı ortaklıklar sermayesi veya yönetimi doğrudan veya dolaylı olarak</w:t>
      </w:r>
      <w:r w:rsidR="00170C83" w:rsidRPr="009128F0">
        <w:rPr>
          <w:rFonts w:ascii="Arial" w:hAnsi="Arial" w:cs="Arial"/>
          <w:color w:val="000000" w:themeColor="text1"/>
          <w:sz w:val="20"/>
          <w:szCs w:val="20"/>
          <w:lang w:eastAsia="en-US"/>
        </w:rPr>
        <w:t xml:space="preserve"> Ana Ortaklık</w:t>
      </w:r>
      <w:r w:rsidRPr="009128F0">
        <w:rPr>
          <w:rFonts w:ascii="Arial" w:hAnsi="Arial" w:cs="Arial"/>
          <w:color w:val="000000" w:themeColor="text1"/>
          <w:sz w:val="20"/>
          <w:szCs w:val="20"/>
          <w:lang w:eastAsia="en-US"/>
        </w:rPr>
        <w:t xml:space="preserve"> Banka tarafından kontrol edilen ortaklıklardır. Bağlı ortaklıklar, faaliyet sonuçları, aktif ve </w:t>
      </w:r>
      <w:proofErr w:type="spellStart"/>
      <w:r w:rsidR="00D04E74" w:rsidRPr="009128F0">
        <w:rPr>
          <w:rFonts w:ascii="Arial" w:hAnsi="Arial" w:cs="Arial"/>
          <w:color w:val="000000" w:themeColor="text1"/>
          <w:sz w:val="20"/>
          <w:szCs w:val="20"/>
          <w:lang w:eastAsia="en-US"/>
        </w:rPr>
        <w:t>özkaynak</w:t>
      </w:r>
      <w:proofErr w:type="spellEnd"/>
      <w:r w:rsidRPr="009128F0">
        <w:rPr>
          <w:rFonts w:ascii="Arial" w:hAnsi="Arial" w:cs="Arial"/>
          <w:color w:val="000000" w:themeColor="text1"/>
          <w:sz w:val="20"/>
          <w:szCs w:val="20"/>
          <w:lang w:eastAsia="en-US"/>
        </w:rPr>
        <w:t xml:space="preserve"> büyüklükleri bazında tam </w:t>
      </w:r>
      <w:proofErr w:type="gramStart"/>
      <w:r w:rsidRPr="009128F0">
        <w:rPr>
          <w:rFonts w:ascii="Arial" w:hAnsi="Arial" w:cs="Arial"/>
          <w:color w:val="000000" w:themeColor="text1"/>
          <w:sz w:val="20"/>
          <w:szCs w:val="20"/>
          <w:lang w:eastAsia="en-US"/>
        </w:rPr>
        <w:t>konsolidasyon</w:t>
      </w:r>
      <w:proofErr w:type="gramEnd"/>
      <w:r w:rsidRPr="009128F0">
        <w:rPr>
          <w:rFonts w:ascii="Arial" w:hAnsi="Arial" w:cs="Arial"/>
          <w:color w:val="000000" w:themeColor="text1"/>
          <w:sz w:val="20"/>
          <w:szCs w:val="20"/>
          <w:lang w:eastAsia="en-US"/>
        </w:rPr>
        <w:t xml:space="preserve"> yöntemi kullanılmak suretiyle konsolide edilmektedir. İlgili bağlı ortaklıkların finansal tabloları </w:t>
      </w:r>
      <w:proofErr w:type="gramStart"/>
      <w:r w:rsidRPr="009128F0">
        <w:rPr>
          <w:rFonts w:ascii="Arial" w:hAnsi="Arial" w:cs="Arial"/>
          <w:color w:val="000000" w:themeColor="text1"/>
          <w:sz w:val="20"/>
          <w:szCs w:val="20"/>
          <w:lang w:eastAsia="en-US"/>
        </w:rPr>
        <w:t>konsolide</w:t>
      </w:r>
      <w:proofErr w:type="gramEnd"/>
      <w:r w:rsidRPr="009128F0">
        <w:rPr>
          <w:rFonts w:ascii="Arial" w:hAnsi="Arial" w:cs="Arial"/>
          <w:color w:val="000000" w:themeColor="text1"/>
          <w:sz w:val="20"/>
          <w:szCs w:val="20"/>
          <w:lang w:eastAsia="en-US"/>
        </w:rPr>
        <w:t xml:space="preserve"> finansal tablolara kontrolün Ana Ortaklık Banka’ya geçtiği tarihten itibaren dahil edilmektedir.</w:t>
      </w:r>
    </w:p>
    <w:p w14:paraId="0B8CA6DB" w14:textId="39DD8460" w:rsidR="009B06D7" w:rsidRPr="009128F0" w:rsidRDefault="008B3D0F" w:rsidP="007E0606">
      <w:pPr>
        <w:autoSpaceDE w:val="0"/>
        <w:autoSpaceDN w:val="0"/>
        <w:adjustRightInd w:val="0"/>
        <w:spacing w:before="120" w:after="120"/>
        <w:jc w:val="both"/>
        <w:rPr>
          <w:rFonts w:ascii="Arial" w:hAnsi="Arial" w:cs="Arial"/>
          <w:b/>
          <w:color w:val="000000" w:themeColor="text1"/>
          <w:sz w:val="20"/>
          <w:szCs w:val="20"/>
          <w:lang w:eastAsia="en-US"/>
        </w:rPr>
      </w:pPr>
      <w:r w:rsidRPr="009128F0">
        <w:rPr>
          <w:rFonts w:ascii="Arial" w:hAnsi="Arial" w:cs="Arial"/>
          <w:color w:val="000000" w:themeColor="text1"/>
          <w:sz w:val="20"/>
          <w:szCs w:val="20"/>
          <w:lang w:eastAsia="en-US"/>
        </w:rPr>
        <w:t xml:space="preserve">Kontrol, Ana Ortaklık </w:t>
      </w:r>
      <w:r w:rsidR="006E75FE" w:rsidRPr="009128F0">
        <w:rPr>
          <w:rFonts w:ascii="Arial" w:hAnsi="Arial" w:cs="Arial"/>
          <w:color w:val="000000" w:themeColor="text1"/>
          <w:sz w:val="20"/>
          <w:szCs w:val="20"/>
          <w:lang w:eastAsia="en-US"/>
        </w:rPr>
        <w:t>Banka</w:t>
      </w:r>
      <w:r w:rsidRPr="009128F0">
        <w:rPr>
          <w:rFonts w:ascii="Arial" w:hAnsi="Arial" w:cs="Arial"/>
          <w:color w:val="000000" w:themeColor="text1"/>
          <w:sz w:val="20"/>
          <w:szCs w:val="20"/>
          <w:lang w:eastAsia="en-US"/>
        </w:rPr>
        <w:t>’nın bir tüzel kişiliğe yaptığı yatırım üzerinde güce sahip olması,</w:t>
      </w:r>
      <w:r w:rsidR="00AA3256" w:rsidRPr="009128F0">
        <w:rPr>
          <w:rFonts w:ascii="Arial" w:hAnsi="Arial" w:cs="Arial"/>
          <w:color w:val="000000" w:themeColor="text1"/>
          <w:sz w:val="20"/>
          <w:szCs w:val="20"/>
          <w:lang w:eastAsia="en-US"/>
        </w:rPr>
        <w:t xml:space="preserve"> </w:t>
      </w:r>
      <w:r w:rsidRPr="009128F0">
        <w:rPr>
          <w:rFonts w:ascii="Arial" w:hAnsi="Arial" w:cs="Arial"/>
          <w:color w:val="000000" w:themeColor="text1"/>
          <w:sz w:val="20"/>
          <w:szCs w:val="20"/>
          <w:lang w:eastAsia="en-US"/>
        </w:rPr>
        <w:t>yatırım yaptığı tüzel kişilikle olan ilişkisinden dolayı değişken getirilere maruz kalması veya bu getirilerde</w:t>
      </w:r>
      <w:r w:rsidR="00AA3256" w:rsidRPr="009128F0">
        <w:rPr>
          <w:rFonts w:ascii="Arial" w:hAnsi="Arial" w:cs="Arial"/>
          <w:color w:val="000000" w:themeColor="text1"/>
          <w:sz w:val="20"/>
          <w:szCs w:val="20"/>
          <w:lang w:eastAsia="en-US"/>
        </w:rPr>
        <w:t xml:space="preserve"> </w:t>
      </w:r>
      <w:r w:rsidRPr="009128F0">
        <w:rPr>
          <w:rFonts w:ascii="Arial" w:hAnsi="Arial" w:cs="Arial"/>
          <w:color w:val="000000" w:themeColor="text1"/>
          <w:sz w:val="20"/>
          <w:szCs w:val="20"/>
          <w:lang w:eastAsia="en-US"/>
        </w:rPr>
        <w:t xml:space="preserve">hak sahibi olması ve elde edeceği getirilerin miktarını etkileyebilmek için yatırım yaptığı işletme üzerindeki gücünü kullanma </w:t>
      </w:r>
      <w:proofErr w:type="gramStart"/>
      <w:r w:rsidRPr="009128F0">
        <w:rPr>
          <w:rFonts w:ascii="Arial" w:hAnsi="Arial" w:cs="Arial"/>
          <w:color w:val="000000" w:themeColor="text1"/>
          <w:sz w:val="20"/>
          <w:szCs w:val="20"/>
          <w:lang w:eastAsia="en-US"/>
        </w:rPr>
        <w:t>imkanına</w:t>
      </w:r>
      <w:proofErr w:type="gramEnd"/>
      <w:r w:rsidRPr="009128F0">
        <w:rPr>
          <w:rFonts w:ascii="Arial" w:hAnsi="Arial" w:cs="Arial"/>
          <w:color w:val="000000" w:themeColor="text1"/>
          <w:sz w:val="20"/>
          <w:szCs w:val="20"/>
          <w:lang w:eastAsia="en-US"/>
        </w:rPr>
        <w:t xml:space="preserve"> sahip olması olarak kabul edilmiştir.</w:t>
      </w:r>
    </w:p>
    <w:p w14:paraId="2DE9C493" w14:textId="77777777" w:rsidR="0084268A" w:rsidRPr="009128F0" w:rsidRDefault="0084268A" w:rsidP="00900783">
      <w:pPr>
        <w:autoSpaceDE w:val="0"/>
        <w:autoSpaceDN w:val="0"/>
        <w:adjustRightInd w:val="0"/>
        <w:spacing w:before="120" w:after="120"/>
        <w:jc w:val="both"/>
        <w:rPr>
          <w:rFonts w:ascii="Arial" w:hAnsi="Arial" w:cs="Arial"/>
          <w:color w:val="000000" w:themeColor="text1"/>
          <w:sz w:val="20"/>
          <w:szCs w:val="20"/>
          <w:lang w:eastAsia="en-US"/>
        </w:rPr>
      </w:pPr>
      <w:r w:rsidRPr="009128F0">
        <w:rPr>
          <w:rFonts w:ascii="Arial" w:hAnsi="Arial" w:cs="Arial"/>
          <w:color w:val="000000" w:themeColor="text1"/>
          <w:sz w:val="20"/>
          <w:szCs w:val="20"/>
          <w:lang w:eastAsia="en-US"/>
        </w:rPr>
        <w:t xml:space="preserve">Tam </w:t>
      </w:r>
      <w:proofErr w:type="gramStart"/>
      <w:r w:rsidRPr="009128F0">
        <w:rPr>
          <w:rFonts w:ascii="Arial" w:hAnsi="Arial" w:cs="Arial"/>
          <w:color w:val="000000" w:themeColor="text1"/>
          <w:sz w:val="20"/>
          <w:szCs w:val="20"/>
          <w:lang w:eastAsia="en-US"/>
        </w:rPr>
        <w:t>konsolidasyon</w:t>
      </w:r>
      <w:proofErr w:type="gramEnd"/>
      <w:r w:rsidRPr="009128F0">
        <w:rPr>
          <w:rFonts w:ascii="Arial" w:hAnsi="Arial" w:cs="Arial"/>
          <w:color w:val="000000" w:themeColor="text1"/>
          <w:sz w:val="20"/>
          <w:szCs w:val="20"/>
          <w:lang w:eastAsia="en-US"/>
        </w:rPr>
        <w:t xml:space="preserve"> yöntemine göre, bağlı ortaklıkların aktif, pasif, gelir, gider ve bilanço dışı yükümlülüklerinin yüzde yüzü Ana Ortaklık Banka’nın aktif, pasif, gelir, gider ve bilanço dışı yükümlülükl</w:t>
      </w:r>
      <w:r w:rsidR="00D76D4D" w:rsidRPr="009128F0">
        <w:rPr>
          <w:rFonts w:ascii="Arial" w:hAnsi="Arial" w:cs="Arial"/>
          <w:color w:val="000000" w:themeColor="text1"/>
          <w:sz w:val="20"/>
          <w:szCs w:val="20"/>
          <w:lang w:eastAsia="en-US"/>
        </w:rPr>
        <w:t>eri ile birleştirilmiştir. Grub</w:t>
      </w:r>
      <w:r w:rsidRPr="009128F0">
        <w:rPr>
          <w:rFonts w:ascii="Arial" w:hAnsi="Arial" w:cs="Arial"/>
          <w:color w:val="000000" w:themeColor="text1"/>
          <w:sz w:val="20"/>
          <w:szCs w:val="20"/>
          <w:lang w:eastAsia="en-US"/>
        </w:rPr>
        <w:t>un her bir bağlı ortaklıktaki yatırımının defter değeri ile her bir bağlı ortaklığın serm</w:t>
      </w:r>
      <w:r w:rsidR="00D76D4D" w:rsidRPr="009128F0">
        <w:rPr>
          <w:rFonts w:ascii="Arial" w:hAnsi="Arial" w:cs="Arial"/>
          <w:color w:val="000000" w:themeColor="text1"/>
          <w:sz w:val="20"/>
          <w:szCs w:val="20"/>
          <w:lang w:eastAsia="en-US"/>
        </w:rPr>
        <w:t>ayesinin maliyet değerinin Grub</w:t>
      </w:r>
      <w:r w:rsidRPr="009128F0">
        <w:rPr>
          <w:rFonts w:ascii="Arial" w:hAnsi="Arial" w:cs="Arial"/>
          <w:color w:val="000000" w:themeColor="text1"/>
          <w:sz w:val="20"/>
          <w:szCs w:val="20"/>
          <w:lang w:eastAsia="en-US"/>
        </w:rPr>
        <w:t>a ait olan kısmı netleştirilmiştir. Konsolidasyon kapsamındaki ortaklıklar arasındaki işlemlerden kaynaklanan bakiyeler ile gerçekleşmemiş karlar ve zararlar karşılıklı olarak mahsup edilmiştir.</w:t>
      </w:r>
    </w:p>
    <w:p w14:paraId="7C270AE6" w14:textId="77777777" w:rsidR="00CA1075" w:rsidRPr="009128F0" w:rsidRDefault="0084268A" w:rsidP="00900783">
      <w:pPr>
        <w:tabs>
          <w:tab w:val="left" w:pos="7938"/>
          <w:tab w:val="left" w:pos="8505"/>
        </w:tabs>
        <w:autoSpaceDE w:val="0"/>
        <w:autoSpaceDN w:val="0"/>
        <w:adjustRightInd w:val="0"/>
        <w:spacing w:before="120" w:after="120"/>
        <w:jc w:val="both"/>
        <w:rPr>
          <w:rFonts w:ascii="Arial" w:hAnsi="Arial" w:cs="Arial"/>
          <w:color w:val="000000" w:themeColor="text1"/>
          <w:sz w:val="20"/>
          <w:szCs w:val="20"/>
          <w:lang w:eastAsia="en-US"/>
        </w:rPr>
      </w:pPr>
      <w:r w:rsidRPr="009128F0">
        <w:rPr>
          <w:rFonts w:ascii="Arial" w:hAnsi="Arial" w:cs="Arial"/>
          <w:color w:val="000000" w:themeColor="text1"/>
          <w:sz w:val="20"/>
          <w:szCs w:val="20"/>
          <w:lang w:eastAsia="en-US"/>
        </w:rPr>
        <w:t>Bağlı ortaklıklarca kullanılan muhasebe politikalarının Ana Ortaklık Banka’dan farklı olduğu</w:t>
      </w:r>
      <w:r w:rsidR="00806B5B" w:rsidRPr="009128F0">
        <w:rPr>
          <w:rFonts w:ascii="Arial" w:hAnsi="Arial" w:cs="Arial"/>
          <w:color w:val="000000" w:themeColor="text1"/>
          <w:sz w:val="20"/>
          <w:szCs w:val="20"/>
          <w:lang w:eastAsia="en-US"/>
        </w:rPr>
        <w:t xml:space="preserve"> </w:t>
      </w:r>
      <w:r w:rsidRPr="009128F0">
        <w:rPr>
          <w:rFonts w:ascii="Arial" w:hAnsi="Arial" w:cs="Arial"/>
          <w:color w:val="000000" w:themeColor="text1"/>
          <w:sz w:val="20"/>
          <w:szCs w:val="20"/>
          <w:lang w:eastAsia="en-US"/>
        </w:rPr>
        <w:t>durumlarda, muhasebe politikalarının uyumlaştırılması gerçekleştirilmiştir.</w:t>
      </w:r>
    </w:p>
    <w:p w14:paraId="00DA0F0C" w14:textId="77777777" w:rsidR="0084268A" w:rsidRPr="009128F0" w:rsidRDefault="0084268A" w:rsidP="00900783">
      <w:pPr>
        <w:autoSpaceDE w:val="0"/>
        <w:autoSpaceDN w:val="0"/>
        <w:adjustRightInd w:val="0"/>
        <w:spacing w:before="120" w:after="120"/>
        <w:jc w:val="both"/>
        <w:rPr>
          <w:rFonts w:ascii="Arial" w:hAnsi="Arial" w:cs="Arial"/>
          <w:color w:val="000000" w:themeColor="text1"/>
          <w:sz w:val="20"/>
          <w:szCs w:val="20"/>
          <w:lang w:eastAsia="en-US"/>
        </w:rPr>
      </w:pPr>
      <w:r w:rsidRPr="009128F0">
        <w:rPr>
          <w:rFonts w:ascii="Arial" w:hAnsi="Arial" w:cs="Arial"/>
          <w:color w:val="000000" w:themeColor="text1"/>
          <w:sz w:val="20"/>
          <w:szCs w:val="20"/>
          <w:lang w:eastAsia="en-US"/>
        </w:rPr>
        <w:t>Konsolidasyon kapsamındaki bağlı ortakl</w:t>
      </w:r>
      <w:r w:rsidR="00913616" w:rsidRPr="009128F0">
        <w:rPr>
          <w:rFonts w:ascii="Arial" w:hAnsi="Arial" w:cs="Arial"/>
          <w:color w:val="000000" w:themeColor="text1"/>
          <w:sz w:val="20"/>
          <w:szCs w:val="20"/>
          <w:lang w:eastAsia="en-US"/>
        </w:rPr>
        <w:t>ıkların</w:t>
      </w:r>
      <w:r w:rsidRPr="009128F0">
        <w:rPr>
          <w:rFonts w:ascii="Arial" w:hAnsi="Arial" w:cs="Arial"/>
          <w:color w:val="000000" w:themeColor="text1"/>
          <w:sz w:val="20"/>
          <w:szCs w:val="20"/>
          <w:lang w:eastAsia="en-US"/>
        </w:rPr>
        <w:t xml:space="preserve"> unvanı, ana merkezinin bulunduğ</w:t>
      </w:r>
      <w:r w:rsidR="00CA1075" w:rsidRPr="009128F0">
        <w:rPr>
          <w:rFonts w:ascii="Arial" w:hAnsi="Arial" w:cs="Arial"/>
          <w:color w:val="000000" w:themeColor="text1"/>
          <w:sz w:val="20"/>
          <w:szCs w:val="20"/>
          <w:lang w:eastAsia="en-US"/>
        </w:rPr>
        <w:t>u yer, faaliyet</w:t>
      </w:r>
      <w:r w:rsidR="00806B5B" w:rsidRPr="009128F0">
        <w:rPr>
          <w:rFonts w:ascii="Arial" w:hAnsi="Arial" w:cs="Arial"/>
          <w:color w:val="000000" w:themeColor="text1"/>
          <w:sz w:val="20"/>
          <w:szCs w:val="20"/>
          <w:lang w:eastAsia="en-US"/>
        </w:rPr>
        <w:t xml:space="preserve"> </w:t>
      </w:r>
      <w:r w:rsidRPr="009128F0">
        <w:rPr>
          <w:rFonts w:ascii="Arial" w:hAnsi="Arial" w:cs="Arial"/>
          <w:color w:val="000000" w:themeColor="text1"/>
          <w:sz w:val="20"/>
          <w:szCs w:val="20"/>
          <w:lang w:eastAsia="en-US"/>
        </w:rPr>
        <w:t>konusu ve etkin ve doğrudan ve dolaylı ortaklık oranları aşağıdaki gibidir:</w:t>
      </w:r>
    </w:p>
    <w:tbl>
      <w:tblPr>
        <w:tblW w:w="5028" w:type="pct"/>
        <w:tblLook w:val="04A0" w:firstRow="1" w:lastRow="0" w:firstColumn="1" w:lastColumn="0" w:noHBand="0" w:noVBand="1"/>
      </w:tblPr>
      <w:tblGrid>
        <w:gridCol w:w="2619"/>
        <w:gridCol w:w="1582"/>
        <w:gridCol w:w="2293"/>
        <w:gridCol w:w="1165"/>
        <w:gridCol w:w="1748"/>
      </w:tblGrid>
      <w:tr w:rsidR="002C76CF" w:rsidRPr="00366D7F" w14:paraId="4F2A3DDD" w14:textId="77777777" w:rsidTr="009B21FA">
        <w:trPr>
          <w:trHeight w:val="227"/>
        </w:trPr>
        <w:tc>
          <w:tcPr>
            <w:tcW w:w="1392" w:type="pct"/>
            <w:tcBorders>
              <w:top w:val="single" w:sz="4" w:space="0" w:color="auto"/>
              <w:left w:val="nil"/>
              <w:bottom w:val="single" w:sz="4" w:space="0" w:color="auto"/>
              <w:right w:val="nil"/>
            </w:tcBorders>
            <w:vAlign w:val="bottom"/>
          </w:tcPr>
          <w:p w14:paraId="487FEBA4" w14:textId="77777777" w:rsidR="0084268A" w:rsidRPr="001E4D8D" w:rsidRDefault="0084268A" w:rsidP="0084268A">
            <w:pPr>
              <w:autoSpaceDE w:val="0"/>
              <w:autoSpaceDN w:val="0"/>
              <w:adjustRightInd w:val="0"/>
              <w:rPr>
                <w:rFonts w:ascii="Arial" w:hAnsi="Arial" w:cs="Arial"/>
                <w:b/>
                <w:color w:val="000000" w:themeColor="text1"/>
                <w:sz w:val="17"/>
                <w:szCs w:val="17"/>
                <w:lang w:eastAsia="en-US"/>
              </w:rPr>
            </w:pPr>
            <w:r w:rsidRPr="001E4D8D">
              <w:rPr>
                <w:rFonts w:ascii="Arial" w:hAnsi="Arial" w:cs="Arial"/>
                <w:b/>
                <w:color w:val="000000" w:themeColor="text1"/>
                <w:sz w:val="17"/>
                <w:szCs w:val="17"/>
                <w:lang w:eastAsia="en-US"/>
              </w:rPr>
              <w:t>Unvanı</w:t>
            </w:r>
          </w:p>
        </w:tc>
        <w:tc>
          <w:tcPr>
            <w:tcW w:w="841" w:type="pct"/>
            <w:tcBorders>
              <w:top w:val="single" w:sz="4" w:space="0" w:color="auto"/>
              <w:left w:val="nil"/>
              <w:bottom w:val="single" w:sz="4" w:space="0" w:color="auto"/>
              <w:right w:val="nil"/>
            </w:tcBorders>
            <w:vAlign w:val="bottom"/>
          </w:tcPr>
          <w:p w14:paraId="6E7FD9D4" w14:textId="77777777" w:rsidR="0084268A" w:rsidRPr="001E4D8D" w:rsidRDefault="0084268A" w:rsidP="0082203D">
            <w:pPr>
              <w:autoSpaceDE w:val="0"/>
              <w:autoSpaceDN w:val="0"/>
              <w:adjustRightInd w:val="0"/>
              <w:ind w:left="-50" w:right="-86"/>
              <w:rPr>
                <w:rFonts w:ascii="Arial" w:hAnsi="Arial" w:cs="Arial"/>
                <w:b/>
                <w:color w:val="000000" w:themeColor="text1"/>
                <w:sz w:val="17"/>
                <w:szCs w:val="17"/>
                <w:lang w:eastAsia="en-US"/>
              </w:rPr>
            </w:pPr>
            <w:r w:rsidRPr="001E4D8D">
              <w:rPr>
                <w:rFonts w:ascii="Arial" w:hAnsi="Arial" w:cs="Arial"/>
                <w:b/>
                <w:color w:val="000000" w:themeColor="text1"/>
                <w:sz w:val="17"/>
                <w:szCs w:val="17"/>
                <w:lang w:eastAsia="en-US"/>
              </w:rPr>
              <w:t xml:space="preserve">Faaliyet </w:t>
            </w:r>
            <w:r w:rsidR="003C174D" w:rsidRPr="001E4D8D">
              <w:rPr>
                <w:rFonts w:ascii="Arial" w:hAnsi="Arial" w:cs="Arial"/>
                <w:b/>
                <w:color w:val="000000" w:themeColor="text1"/>
                <w:sz w:val="17"/>
                <w:szCs w:val="17"/>
                <w:lang w:eastAsia="en-US"/>
              </w:rPr>
              <w:t>m</w:t>
            </w:r>
            <w:r w:rsidRPr="001E4D8D">
              <w:rPr>
                <w:rFonts w:ascii="Arial" w:hAnsi="Arial" w:cs="Arial"/>
                <w:b/>
                <w:color w:val="000000" w:themeColor="text1"/>
                <w:sz w:val="17"/>
                <w:szCs w:val="17"/>
                <w:lang w:eastAsia="en-US"/>
              </w:rPr>
              <w:t>erkezi</w:t>
            </w:r>
          </w:p>
          <w:p w14:paraId="39D48ADC" w14:textId="77777777" w:rsidR="0084268A" w:rsidRPr="001E4D8D" w:rsidRDefault="0084268A" w:rsidP="0082203D">
            <w:pPr>
              <w:autoSpaceDE w:val="0"/>
              <w:autoSpaceDN w:val="0"/>
              <w:adjustRightInd w:val="0"/>
              <w:ind w:left="-50" w:right="-86"/>
              <w:rPr>
                <w:rFonts w:ascii="Arial" w:hAnsi="Arial" w:cs="Arial"/>
                <w:b/>
                <w:color w:val="000000" w:themeColor="text1"/>
                <w:sz w:val="17"/>
                <w:szCs w:val="17"/>
                <w:lang w:eastAsia="en-US"/>
              </w:rPr>
            </w:pPr>
            <w:r w:rsidRPr="001E4D8D">
              <w:rPr>
                <w:rFonts w:ascii="Arial" w:hAnsi="Arial" w:cs="Arial"/>
                <w:b/>
                <w:color w:val="000000" w:themeColor="text1"/>
                <w:sz w:val="17"/>
                <w:szCs w:val="17"/>
                <w:lang w:eastAsia="en-US"/>
              </w:rPr>
              <w:t>(Şehir/Ülke)</w:t>
            </w:r>
            <w:r w:rsidRPr="001E4D8D">
              <w:rPr>
                <w:rFonts w:ascii="Arial" w:hAnsi="Arial" w:cs="Arial"/>
                <w:b/>
                <w:color w:val="000000" w:themeColor="text1"/>
                <w:sz w:val="17"/>
                <w:szCs w:val="17"/>
                <w:lang w:eastAsia="en-US"/>
              </w:rPr>
              <w:tab/>
            </w:r>
          </w:p>
        </w:tc>
        <w:tc>
          <w:tcPr>
            <w:tcW w:w="1219" w:type="pct"/>
            <w:tcBorders>
              <w:top w:val="single" w:sz="4" w:space="0" w:color="auto"/>
              <w:left w:val="nil"/>
              <w:bottom w:val="single" w:sz="4" w:space="0" w:color="auto"/>
              <w:right w:val="nil"/>
            </w:tcBorders>
            <w:vAlign w:val="bottom"/>
          </w:tcPr>
          <w:p w14:paraId="29DFE2AE" w14:textId="77777777" w:rsidR="0084268A" w:rsidRPr="001E4D8D" w:rsidRDefault="0084268A" w:rsidP="0084268A">
            <w:pPr>
              <w:autoSpaceDE w:val="0"/>
              <w:autoSpaceDN w:val="0"/>
              <w:adjustRightInd w:val="0"/>
              <w:jc w:val="both"/>
              <w:rPr>
                <w:rFonts w:ascii="Arial" w:hAnsi="Arial" w:cs="Arial"/>
                <w:b/>
                <w:color w:val="000000" w:themeColor="text1"/>
                <w:sz w:val="17"/>
                <w:szCs w:val="17"/>
                <w:lang w:eastAsia="en-US"/>
              </w:rPr>
            </w:pPr>
            <w:r w:rsidRPr="001E4D8D">
              <w:rPr>
                <w:rFonts w:ascii="Arial" w:hAnsi="Arial" w:cs="Arial"/>
                <w:b/>
                <w:color w:val="000000" w:themeColor="text1"/>
                <w:sz w:val="17"/>
                <w:szCs w:val="17"/>
                <w:lang w:eastAsia="en-US"/>
              </w:rPr>
              <w:t xml:space="preserve">Faaliyet </w:t>
            </w:r>
            <w:r w:rsidR="003C174D" w:rsidRPr="001E4D8D">
              <w:rPr>
                <w:rFonts w:ascii="Arial" w:hAnsi="Arial" w:cs="Arial"/>
                <w:b/>
                <w:color w:val="000000" w:themeColor="text1"/>
                <w:sz w:val="17"/>
                <w:szCs w:val="17"/>
                <w:lang w:eastAsia="en-US"/>
              </w:rPr>
              <w:t>k</w:t>
            </w:r>
            <w:r w:rsidRPr="001E4D8D">
              <w:rPr>
                <w:rFonts w:ascii="Arial" w:hAnsi="Arial" w:cs="Arial"/>
                <w:b/>
                <w:color w:val="000000" w:themeColor="text1"/>
                <w:sz w:val="17"/>
                <w:szCs w:val="17"/>
                <w:lang w:eastAsia="en-US"/>
              </w:rPr>
              <w:t>onusu</w:t>
            </w:r>
          </w:p>
        </w:tc>
        <w:tc>
          <w:tcPr>
            <w:tcW w:w="619" w:type="pct"/>
            <w:tcBorders>
              <w:top w:val="single" w:sz="4" w:space="0" w:color="auto"/>
              <w:left w:val="nil"/>
              <w:bottom w:val="single" w:sz="4" w:space="0" w:color="auto"/>
              <w:right w:val="nil"/>
            </w:tcBorders>
            <w:vAlign w:val="bottom"/>
          </w:tcPr>
          <w:p w14:paraId="0D07EF00" w14:textId="77777777" w:rsidR="0084268A" w:rsidRPr="001E4D8D" w:rsidRDefault="0084268A" w:rsidP="00234107">
            <w:pPr>
              <w:autoSpaceDE w:val="0"/>
              <w:autoSpaceDN w:val="0"/>
              <w:adjustRightInd w:val="0"/>
              <w:ind w:left="-40" w:firstLine="38"/>
              <w:jc w:val="right"/>
              <w:rPr>
                <w:rFonts w:ascii="Arial" w:hAnsi="Arial" w:cs="Arial"/>
                <w:b/>
                <w:color w:val="000000" w:themeColor="text1"/>
                <w:sz w:val="17"/>
                <w:szCs w:val="17"/>
                <w:lang w:eastAsia="en-US"/>
              </w:rPr>
            </w:pPr>
            <w:r w:rsidRPr="001E4D8D">
              <w:rPr>
                <w:rFonts w:ascii="Arial" w:hAnsi="Arial" w:cs="Arial"/>
                <w:b/>
                <w:color w:val="000000" w:themeColor="text1"/>
                <w:sz w:val="17"/>
                <w:szCs w:val="17"/>
                <w:lang w:eastAsia="en-US"/>
              </w:rPr>
              <w:t xml:space="preserve">Etkin </w:t>
            </w:r>
            <w:r w:rsidR="00F14BC9" w:rsidRPr="001E4D8D">
              <w:rPr>
                <w:rFonts w:ascii="Arial" w:hAnsi="Arial" w:cs="Arial"/>
                <w:b/>
                <w:color w:val="000000" w:themeColor="text1"/>
                <w:sz w:val="17"/>
                <w:szCs w:val="17"/>
                <w:lang w:eastAsia="en-US"/>
              </w:rPr>
              <w:t>o</w:t>
            </w:r>
            <w:r w:rsidRPr="001E4D8D">
              <w:rPr>
                <w:rFonts w:ascii="Arial" w:hAnsi="Arial" w:cs="Arial"/>
                <w:b/>
                <w:color w:val="000000" w:themeColor="text1"/>
                <w:sz w:val="17"/>
                <w:szCs w:val="17"/>
                <w:lang w:eastAsia="en-US"/>
              </w:rPr>
              <w:t>rtaklık</w:t>
            </w:r>
          </w:p>
          <w:p w14:paraId="046898E9" w14:textId="77777777" w:rsidR="0084268A" w:rsidRPr="001E4D8D" w:rsidRDefault="002D3DF5" w:rsidP="00234107">
            <w:pPr>
              <w:autoSpaceDE w:val="0"/>
              <w:autoSpaceDN w:val="0"/>
              <w:adjustRightInd w:val="0"/>
              <w:ind w:left="-30" w:firstLine="38"/>
              <w:jc w:val="right"/>
              <w:rPr>
                <w:rFonts w:ascii="Arial" w:hAnsi="Arial" w:cs="Arial"/>
                <w:b/>
                <w:color w:val="000000" w:themeColor="text1"/>
                <w:sz w:val="17"/>
                <w:szCs w:val="17"/>
                <w:lang w:eastAsia="en-US"/>
              </w:rPr>
            </w:pPr>
            <w:proofErr w:type="gramStart"/>
            <w:r w:rsidRPr="001E4D8D">
              <w:rPr>
                <w:rFonts w:ascii="Arial" w:hAnsi="Arial" w:cs="Arial"/>
                <w:b/>
                <w:color w:val="000000" w:themeColor="text1"/>
                <w:sz w:val="17"/>
                <w:szCs w:val="17"/>
                <w:lang w:eastAsia="en-US"/>
              </w:rPr>
              <w:t>o</w:t>
            </w:r>
            <w:r w:rsidR="0084268A" w:rsidRPr="001E4D8D">
              <w:rPr>
                <w:rFonts w:ascii="Arial" w:hAnsi="Arial" w:cs="Arial"/>
                <w:b/>
                <w:color w:val="000000" w:themeColor="text1"/>
                <w:sz w:val="17"/>
                <w:szCs w:val="17"/>
                <w:lang w:eastAsia="en-US"/>
              </w:rPr>
              <w:t>ranı</w:t>
            </w:r>
            <w:proofErr w:type="gramEnd"/>
            <w:r w:rsidRPr="001E4D8D">
              <w:rPr>
                <w:rFonts w:ascii="Arial" w:hAnsi="Arial" w:cs="Arial"/>
                <w:b/>
                <w:color w:val="000000" w:themeColor="text1"/>
                <w:sz w:val="17"/>
                <w:szCs w:val="17"/>
                <w:lang w:eastAsia="en-US"/>
              </w:rPr>
              <w:t xml:space="preserve"> </w:t>
            </w:r>
            <w:r w:rsidR="0084268A" w:rsidRPr="001E4D8D">
              <w:rPr>
                <w:rFonts w:ascii="Arial" w:hAnsi="Arial" w:cs="Arial"/>
                <w:b/>
                <w:color w:val="000000" w:themeColor="text1"/>
                <w:sz w:val="17"/>
                <w:szCs w:val="17"/>
                <w:lang w:eastAsia="en-US"/>
              </w:rPr>
              <w:t>(%)</w:t>
            </w:r>
          </w:p>
        </w:tc>
        <w:tc>
          <w:tcPr>
            <w:tcW w:w="929" w:type="pct"/>
            <w:tcBorders>
              <w:top w:val="single" w:sz="4" w:space="0" w:color="auto"/>
              <w:left w:val="nil"/>
              <w:bottom w:val="single" w:sz="4" w:space="0" w:color="auto"/>
              <w:right w:val="nil"/>
            </w:tcBorders>
            <w:vAlign w:val="bottom"/>
          </w:tcPr>
          <w:p w14:paraId="3BBEE82E" w14:textId="77777777" w:rsidR="0084268A" w:rsidRPr="001E4D8D" w:rsidRDefault="0084268A" w:rsidP="00234107">
            <w:pPr>
              <w:autoSpaceDE w:val="0"/>
              <w:autoSpaceDN w:val="0"/>
              <w:adjustRightInd w:val="0"/>
              <w:ind w:left="-108" w:firstLine="38"/>
              <w:jc w:val="right"/>
              <w:rPr>
                <w:rFonts w:ascii="Arial" w:hAnsi="Arial" w:cs="Arial"/>
                <w:b/>
                <w:color w:val="000000" w:themeColor="text1"/>
                <w:sz w:val="17"/>
                <w:szCs w:val="17"/>
                <w:lang w:eastAsia="en-US"/>
              </w:rPr>
            </w:pPr>
            <w:r w:rsidRPr="001E4D8D">
              <w:rPr>
                <w:rFonts w:ascii="Arial" w:hAnsi="Arial" w:cs="Arial"/>
                <w:b/>
                <w:color w:val="000000" w:themeColor="text1"/>
                <w:sz w:val="17"/>
                <w:szCs w:val="17"/>
                <w:lang w:eastAsia="en-US"/>
              </w:rPr>
              <w:t>Doğrudan ve dolaylı</w:t>
            </w:r>
          </w:p>
          <w:p w14:paraId="25DDF5C5" w14:textId="77777777" w:rsidR="0084268A" w:rsidRPr="001E4D8D" w:rsidRDefault="0084268A" w:rsidP="00234107">
            <w:pPr>
              <w:autoSpaceDE w:val="0"/>
              <w:autoSpaceDN w:val="0"/>
              <w:adjustRightInd w:val="0"/>
              <w:ind w:left="-100" w:firstLine="38"/>
              <w:jc w:val="right"/>
              <w:rPr>
                <w:rFonts w:ascii="Arial" w:hAnsi="Arial" w:cs="Arial"/>
                <w:b/>
                <w:color w:val="000000" w:themeColor="text1"/>
                <w:sz w:val="17"/>
                <w:szCs w:val="17"/>
                <w:lang w:eastAsia="en-US"/>
              </w:rPr>
            </w:pPr>
            <w:proofErr w:type="gramStart"/>
            <w:r w:rsidRPr="001E4D8D">
              <w:rPr>
                <w:rFonts w:ascii="Arial" w:hAnsi="Arial" w:cs="Arial"/>
                <w:b/>
                <w:color w:val="000000" w:themeColor="text1"/>
                <w:sz w:val="17"/>
                <w:szCs w:val="17"/>
                <w:lang w:eastAsia="en-US"/>
              </w:rPr>
              <w:t>ortaklık</w:t>
            </w:r>
            <w:proofErr w:type="gramEnd"/>
            <w:r w:rsidRPr="001E4D8D">
              <w:rPr>
                <w:rFonts w:ascii="Arial" w:hAnsi="Arial" w:cs="Arial"/>
                <w:b/>
                <w:color w:val="000000" w:themeColor="text1"/>
                <w:sz w:val="17"/>
                <w:szCs w:val="17"/>
                <w:lang w:eastAsia="en-US"/>
              </w:rPr>
              <w:t xml:space="preserve"> oranı (%)</w:t>
            </w:r>
          </w:p>
        </w:tc>
      </w:tr>
      <w:tr w:rsidR="00C05860" w:rsidRPr="00366D7F" w14:paraId="26F4EB33" w14:textId="77777777" w:rsidTr="009B21FA">
        <w:trPr>
          <w:trHeight w:val="227"/>
        </w:trPr>
        <w:tc>
          <w:tcPr>
            <w:tcW w:w="1392" w:type="pct"/>
            <w:tcBorders>
              <w:left w:val="nil"/>
              <w:bottom w:val="nil"/>
              <w:right w:val="nil"/>
            </w:tcBorders>
            <w:vAlign w:val="bottom"/>
          </w:tcPr>
          <w:p w14:paraId="22942313" w14:textId="77777777" w:rsidR="00C05860" w:rsidRPr="001E4D8D" w:rsidRDefault="00C05860" w:rsidP="00B61F9B">
            <w:pPr>
              <w:autoSpaceDE w:val="0"/>
              <w:autoSpaceDN w:val="0"/>
              <w:adjustRightInd w:val="0"/>
              <w:ind w:right="-108"/>
              <w:rPr>
                <w:rFonts w:ascii="Arial" w:hAnsi="Arial" w:cs="Arial"/>
                <w:color w:val="000000" w:themeColor="text1"/>
                <w:sz w:val="17"/>
                <w:szCs w:val="17"/>
                <w:lang w:eastAsia="en-US"/>
              </w:rPr>
            </w:pPr>
          </w:p>
        </w:tc>
        <w:tc>
          <w:tcPr>
            <w:tcW w:w="841" w:type="pct"/>
            <w:tcBorders>
              <w:left w:val="nil"/>
              <w:bottom w:val="nil"/>
              <w:right w:val="nil"/>
            </w:tcBorders>
            <w:vAlign w:val="bottom"/>
          </w:tcPr>
          <w:p w14:paraId="281256F0" w14:textId="77777777" w:rsidR="00C05860" w:rsidRPr="001E4D8D" w:rsidRDefault="00C05860" w:rsidP="00E17B23">
            <w:pPr>
              <w:autoSpaceDE w:val="0"/>
              <w:autoSpaceDN w:val="0"/>
              <w:adjustRightInd w:val="0"/>
              <w:ind w:left="-108" w:right="-86"/>
              <w:rPr>
                <w:rFonts w:ascii="Arial" w:hAnsi="Arial" w:cs="Arial"/>
                <w:color w:val="000000" w:themeColor="text1"/>
                <w:sz w:val="17"/>
                <w:szCs w:val="17"/>
                <w:lang w:eastAsia="en-US"/>
              </w:rPr>
            </w:pPr>
          </w:p>
        </w:tc>
        <w:tc>
          <w:tcPr>
            <w:tcW w:w="1219" w:type="pct"/>
            <w:tcBorders>
              <w:left w:val="nil"/>
              <w:bottom w:val="nil"/>
              <w:right w:val="nil"/>
            </w:tcBorders>
            <w:vAlign w:val="bottom"/>
          </w:tcPr>
          <w:p w14:paraId="629DF027" w14:textId="77777777" w:rsidR="00C05860" w:rsidRPr="001E4D8D" w:rsidRDefault="00C05860" w:rsidP="0084268A">
            <w:pPr>
              <w:autoSpaceDE w:val="0"/>
              <w:autoSpaceDN w:val="0"/>
              <w:adjustRightInd w:val="0"/>
              <w:rPr>
                <w:rFonts w:ascii="Arial" w:hAnsi="Arial" w:cs="Arial"/>
                <w:color w:val="000000" w:themeColor="text1"/>
                <w:sz w:val="17"/>
                <w:szCs w:val="17"/>
                <w:lang w:eastAsia="en-US"/>
              </w:rPr>
            </w:pPr>
          </w:p>
        </w:tc>
        <w:tc>
          <w:tcPr>
            <w:tcW w:w="619" w:type="pct"/>
            <w:tcBorders>
              <w:left w:val="nil"/>
              <w:bottom w:val="nil"/>
              <w:right w:val="nil"/>
            </w:tcBorders>
            <w:vAlign w:val="bottom"/>
          </w:tcPr>
          <w:p w14:paraId="6013067F" w14:textId="77777777" w:rsidR="00C05860" w:rsidRPr="001E4D8D" w:rsidRDefault="00C05860">
            <w:pPr>
              <w:autoSpaceDE w:val="0"/>
              <w:autoSpaceDN w:val="0"/>
              <w:adjustRightInd w:val="0"/>
              <w:jc w:val="right"/>
              <w:rPr>
                <w:rFonts w:ascii="Arial" w:hAnsi="Arial" w:cs="Arial"/>
                <w:color w:val="000000" w:themeColor="text1"/>
                <w:sz w:val="17"/>
                <w:szCs w:val="17"/>
                <w:lang w:eastAsia="en-US"/>
              </w:rPr>
            </w:pPr>
          </w:p>
        </w:tc>
        <w:tc>
          <w:tcPr>
            <w:tcW w:w="929" w:type="pct"/>
            <w:tcBorders>
              <w:left w:val="nil"/>
              <w:bottom w:val="nil"/>
              <w:right w:val="nil"/>
            </w:tcBorders>
            <w:vAlign w:val="bottom"/>
          </w:tcPr>
          <w:p w14:paraId="54ED196A" w14:textId="77777777" w:rsidR="00C05860" w:rsidRPr="001E4D8D" w:rsidRDefault="00C05860">
            <w:pPr>
              <w:autoSpaceDE w:val="0"/>
              <w:autoSpaceDN w:val="0"/>
              <w:adjustRightInd w:val="0"/>
              <w:jc w:val="right"/>
              <w:rPr>
                <w:rFonts w:ascii="Arial" w:hAnsi="Arial" w:cs="Arial"/>
                <w:color w:val="000000" w:themeColor="text1"/>
                <w:sz w:val="17"/>
                <w:szCs w:val="17"/>
                <w:lang w:eastAsia="en-US"/>
              </w:rPr>
            </w:pPr>
          </w:p>
        </w:tc>
      </w:tr>
      <w:tr w:rsidR="00B86B47" w:rsidRPr="00366D7F" w14:paraId="7207BF39" w14:textId="77777777" w:rsidTr="009D61BE">
        <w:trPr>
          <w:trHeight w:val="227"/>
        </w:trPr>
        <w:tc>
          <w:tcPr>
            <w:tcW w:w="1392" w:type="pct"/>
            <w:tcBorders>
              <w:top w:val="nil"/>
              <w:left w:val="nil"/>
              <w:bottom w:val="nil"/>
              <w:right w:val="nil"/>
            </w:tcBorders>
            <w:vAlign w:val="center"/>
          </w:tcPr>
          <w:p w14:paraId="1CEFC864" w14:textId="77777777" w:rsidR="0084268A" w:rsidRPr="001E4D8D" w:rsidRDefault="0084268A" w:rsidP="009D61BE">
            <w:pPr>
              <w:autoSpaceDE w:val="0"/>
              <w:autoSpaceDN w:val="0"/>
              <w:adjustRightInd w:val="0"/>
              <w:ind w:right="-108"/>
              <w:jc w:val="center"/>
              <w:rPr>
                <w:rFonts w:ascii="Arial" w:hAnsi="Arial" w:cs="Arial"/>
                <w:color w:val="000000" w:themeColor="text1"/>
                <w:sz w:val="17"/>
                <w:szCs w:val="17"/>
                <w:lang w:eastAsia="en-US"/>
              </w:rPr>
            </w:pPr>
            <w:r w:rsidRPr="001E4D8D">
              <w:rPr>
                <w:rFonts w:ascii="Arial" w:hAnsi="Arial" w:cs="Arial"/>
                <w:color w:val="000000" w:themeColor="text1"/>
                <w:sz w:val="17"/>
                <w:szCs w:val="17"/>
                <w:lang w:eastAsia="en-US"/>
              </w:rPr>
              <w:t>Bereket Varlık Kiralama A.Ş.</w:t>
            </w:r>
          </w:p>
        </w:tc>
        <w:tc>
          <w:tcPr>
            <w:tcW w:w="841" w:type="pct"/>
            <w:tcBorders>
              <w:top w:val="nil"/>
              <w:left w:val="nil"/>
              <w:bottom w:val="nil"/>
              <w:right w:val="nil"/>
            </w:tcBorders>
            <w:vAlign w:val="center"/>
          </w:tcPr>
          <w:p w14:paraId="35E75508" w14:textId="77777777" w:rsidR="0084268A" w:rsidRPr="001E4D8D" w:rsidRDefault="0084268A" w:rsidP="009D61BE">
            <w:pPr>
              <w:autoSpaceDE w:val="0"/>
              <w:autoSpaceDN w:val="0"/>
              <w:adjustRightInd w:val="0"/>
              <w:ind w:left="-50" w:right="-86"/>
              <w:jc w:val="center"/>
              <w:rPr>
                <w:rFonts w:ascii="Arial" w:hAnsi="Arial" w:cs="Arial"/>
                <w:color w:val="000000" w:themeColor="text1"/>
                <w:sz w:val="17"/>
                <w:szCs w:val="17"/>
                <w:lang w:eastAsia="en-US"/>
              </w:rPr>
            </w:pPr>
            <w:r w:rsidRPr="001E4D8D">
              <w:rPr>
                <w:rFonts w:ascii="Arial" w:hAnsi="Arial" w:cs="Arial"/>
                <w:color w:val="000000" w:themeColor="text1"/>
                <w:sz w:val="17"/>
                <w:szCs w:val="17"/>
                <w:lang w:eastAsia="en-US"/>
              </w:rPr>
              <w:t>İstanbul/Türkiye</w:t>
            </w:r>
          </w:p>
        </w:tc>
        <w:tc>
          <w:tcPr>
            <w:tcW w:w="1219" w:type="pct"/>
            <w:tcBorders>
              <w:top w:val="nil"/>
              <w:left w:val="nil"/>
              <w:bottom w:val="nil"/>
              <w:right w:val="nil"/>
            </w:tcBorders>
            <w:vAlign w:val="center"/>
          </w:tcPr>
          <w:p w14:paraId="06B5F04C" w14:textId="25E2C26A" w:rsidR="0084268A" w:rsidRPr="001E4D8D" w:rsidRDefault="0084268A" w:rsidP="009D61BE">
            <w:pPr>
              <w:autoSpaceDE w:val="0"/>
              <w:autoSpaceDN w:val="0"/>
              <w:adjustRightInd w:val="0"/>
              <w:jc w:val="center"/>
              <w:rPr>
                <w:rFonts w:ascii="Arial" w:hAnsi="Arial" w:cs="Arial"/>
                <w:color w:val="000000" w:themeColor="text1"/>
                <w:sz w:val="17"/>
                <w:szCs w:val="17"/>
                <w:lang w:eastAsia="en-US"/>
              </w:rPr>
            </w:pPr>
            <w:r w:rsidRPr="001E4D8D">
              <w:rPr>
                <w:rFonts w:ascii="Arial" w:hAnsi="Arial" w:cs="Arial"/>
                <w:color w:val="000000" w:themeColor="text1"/>
                <w:sz w:val="17"/>
                <w:szCs w:val="17"/>
                <w:lang w:eastAsia="en-US"/>
              </w:rPr>
              <w:t>Kira sertifikası ihracı</w:t>
            </w:r>
          </w:p>
        </w:tc>
        <w:tc>
          <w:tcPr>
            <w:tcW w:w="619" w:type="pct"/>
            <w:tcBorders>
              <w:top w:val="nil"/>
              <w:left w:val="nil"/>
              <w:bottom w:val="nil"/>
              <w:right w:val="nil"/>
            </w:tcBorders>
            <w:vAlign w:val="center"/>
          </w:tcPr>
          <w:p w14:paraId="0CD045AA" w14:textId="77777777" w:rsidR="0084268A" w:rsidRPr="001E4D8D" w:rsidRDefault="0084268A" w:rsidP="009D61BE">
            <w:pPr>
              <w:autoSpaceDE w:val="0"/>
              <w:autoSpaceDN w:val="0"/>
              <w:adjustRightInd w:val="0"/>
              <w:jc w:val="center"/>
              <w:rPr>
                <w:rFonts w:ascii="Arial" w:hAnsi="Arial" w:cs="Arial"/>
                <w:color w:val="000000" w:themeColor="text1"/>
                <w:sz w:val="17"/>
                <w:szCs w:val="17"/>
                <w:lang w:eastAsia="en-US"/>
              </w:rPr>
            </w:pPr>
            <w:r w:rsidRPr="001E4D8D">
              <w:rPr>
                <w:rFonts w:ascii="Arial" w:hAnsi="Arial" w:cs="Arial"/>
                <w:color w:val="000000" w:themeColor="text1"/>
                <w:sz w:val="17"/>
                <w:szCs w:val="17"/>
                <w:lang w:eastAsia="en-US"/>
              </w:rPr>
              <w:t>100,00</w:t>
            </w:r>
          </w:p>
        </w:tc>
        <w:tc>
          <w:tcPr>
            <w:tcW w:w="929" w:type="pct"/>
            <w:tcBorders>
              <w:top w:val="nil"/>
              <w:left w:val="nil"/>
              <w:bottom w:val="nil"/>
              <w:right w:val="nil"/>
            </w:tcBorders>
            <w:vAlign w:val="center"/>
          </w:tcPr>
          <w:p w14:paraId="2D0D4B1F" w14:textId="77777777" w:rsidR="0084268A" w:rsidRPr="001E4D8D" w:rsidRDefault="0084268A" w:rsidP="009D61BE">
            <w:pPr>
              <w:autoSpaceDE w:val="0"/>
              <w:autoSpaceDN w:val="0"/>
              <w:adjustRightInd w:val="0"/>
              <w:jc w:val="center"/>
              <w:rPr>
                <w:rFonts w:ascii="Arial" w:hAnsi="Arial" w:cs="Arial"/>
                <w:color w:val="000000" w:themeColor="text1"/>
                <w:sz w:val="17"/>
                <w:szCs w:val="17"/>
                <w:lang w:eastAsia="en-US"/>
              </w:rPr>
            </w:pPr>
            <w:r w:rsidRPr="001E4D8D">
              <w:rPr>
                <w:rFonts w:ascii="Arial" w:hAnsi="Arial" w:cs="Arial"/>
                <w:color w:val="000000" w:themeColor="text1"/>
                <w:sz w:val="17"/>
                <w:szCs w:val="17"/>
                <w:lang w:eastAsia="en-US"/>
              </w:rPr>
              <w:t>100,00</w:t>
            </w:r>
          </w:p>
        </w:tc>
      </w:tr>
      <w:tr w:rsidR="000F5B3F" w:rsidRPr="00366D7F" w14:paraId="5163D278" w14:textId="77777777" w:rsidTr="009D61BE">
        <w:trPr>
          <w:trHeight w:val="227"/>
        </w:trPr>
        <w:tc>
          <w:tcPr>
            <w:tcW w:w="1392" w:type="pct"/>
            <w:tcBorders>
              <w:top w:val="nil"/>
              <w:left w:val="nil"/>
              <w:right w:val="nil"/>
            </w:tcBorders>
            <w:vAlign w:val="center"/>
          </w:tcPr>
          <w:p w14:paraId="2E3FDB2E" w14:textId="77777777" w:rsidR="000F5B3F" w:rsidRPr="001E4D8D" w:rsidRDefault="000F5B3F" w:rsidP="009D61BE">
            <w:pPr>
              <w:autoSpaceDE w:val="0"/>
              <w:autoSpaceDN w:val="0"/>
              <w:adjustRightInd w:val="0"/>
              <w:jc w:val="center"/>
              <w:rPr>
                <w:rFonts w:ascii="Arial" w:hAnsi="Arial" w:cs="Arial"/>
                <w:color w:val="000000" w:themeColor="text1"/>
                <w:sz w:val="17"/>
                <w:szCs w:val="17"/>
                <w:lang w:eastAsia="en-US"/>
              </w:rPr>
            </w:pPr>
            <w:r w:rsidRPr="001E4D8D">
              <w:rPr>
                <w:rFonts w:ascii="Arial" w:hAnsi="Arial" w:cs="Arial"/>
                <w:color w:val="000000" w:themeColor="text1"/>
                <w:sz w:val="17"/>
                <w:szCs w:val="17"/>
                <w:lang w:eastAsia="en-US"/>
              </w:rPr>
              <w:t>Albaraka Portföy Yönetimi A.Ş.</w:t>
            </w:r>
          </w:p>
        </w:tc>
        <w:tc>
          <w:tcPr>
            <w:tcW w:w="841" w:type="pct"/>
            <w:tcBorders>
              <w:top w:val="nil"/>
              <w:left w:val="nil"/>
              <w:right w:val="nil"/>
            </w:tcBorders>
            <w:vAlign w:val="center"/>
          </w:tcPr>
          <w:p w14:paraId="62C835B9" w14:textId="77777777" w:rsidR="000F5B3F" w:rsidRPr="001E4D8D" w:rsidRDefault="000F5B3F" w:rsidP="009D61BE">
            <w:pPr>
              <w:autoSpaceDE w:val="0"/>
              <w:autoSpaceDN w:val="0"/>
              <w:adjustRightInd w:val="0"/>
              <w:ind w:left="-50" w:right="-86"/>
              <w:jc w:val="center"/>
              <w:rPr>
                <w:rFonts w:ascii="Arial" w:hAnsi="Arial" w:cs="Arial"/>
                <w:color w:val="000000" w:themeColor="text1"/>
                <w:sz w:val="17"/>
                <w:szCs w:val="17"/>
                <w:lang w:eastAsia="en-US"/>
              </w:rPr>
            </w:pPr>
            <w:r w:rsidRPr="001E4D8D">
              <w:rPr>
                <w:rFonts w:ascii="Arial" w:hAnsi="Arial" w:cs="Arial"/>
                <w:color w:val="000000" w:themeColor="text1"/>
                <w:sz w:val="17"/>
                <w:szCs w:val="17"/>
                <w:lang w:eastAsia="en-US"/>
              </w:rPr>
              <w:t>İstanbul/Türkiye</w:t>
            </w:r>
          </w:p>
        </w:tc>
        <w:tc>
          <w:tcPr>
            <w:tcW w:w="1219" w:type="pct"/>
            <w:tcBorders>
              <w:top w:val="nil"/>
              <w:left w:val="nil"/>
              <w:right w:val="nil"/>
            </w:tcBorders>
            <w:vAlign w:val="center"/>
          </w:tcPr>
          <w:p w14:paraId="3363275C" w14:textId="77777777" w:rsidR="006D0E59" w:rsidRPr="001E4D8D" w:rsidRDefault="00BB7EC3" w:rsidP="009D61BE">
            <w:pPr>
              <w:autoSpaceDE w:val="0"/>
              <w:autoSpaceDN w:val="0"/>
              <w:adjustRightInd w:val="0"/>
              <w:ind w:right="-92"/>
              <w:jc w:val="center"/>
              <w:rPr>
                <w:rFonts w:ascii="Arial" w:hAnsi="Arial" w:cs="Arial"/>
                <w:color w:val="000000" w:themeColor="text1"/>
                <w:sz w:val="17"/>
                <w:szCs w:val="17"/>
                <w:lang w:eastAsia="en-US"/>
              </w:rPr>
            </w:pPr>
            <w:r w:rsidRPr="001E4D8D">
              <w:rPr>
                <w:rFonts w:ascii="Arial" w:hAnsi="Arial" w:cs="Arial"/>
                <w:color w:val="000000" w:themeColor="text1"/>
                <w:sz w:val="17"/>
                <w:szCs w:val="17"/>
                <w:lang w:eastAsia="en-US"/>
              </w:rPr>
              <w:t>Y</w:t>
            </w:r>
            <w:r w:rsidR="0050548F" w:rsidRPr="001E4D8D">
              <w:rPr>
                <w:rFonts w:ascii="Arial" w:hAnsi="Arial" w:cs="Arial"/>
                <w:color w:val="000000" w:themeColor="text1"/>
                <w:sz w:val="17"/>
                <w:szCs w:val="17"/>
                <w:lang w:eastAsia="en-US"/>
              </w:rPr>
              <w:t>atırım fonlarının</w:t>
            </w:r>
          </w:p>
          <w:p w14:paraId="35C1D505" w14:textId="46374D69" w:rsidR="000F5B3F" w:rsidRPr="001E4D8D" w:rsidRDefault="0050548F" w:rsidP="009D61BE">
            <w:pPr>
              <w:autoSpaceDE w:val="0"/>
              <w:autoSpaceDN w:val="0"/>
              <w:adjustRightInd w:val="0"/>
              <w:ind w:right="-92"/>
              <w:jc w:val="center"/>
              <w:rPr>
                <w:rFonts w:ascii="Arial" w:hAnsi="Arial" w:cs="Arial"/>
                <w:color w:val="000000" w:themeColor="text1"/>
                <w:sz w:val="17"/>
                <w:szCs w:val="17"/>
                <w:lang w:eastAsia="en-US"/>
              </w:rPr>
            </w:pPr>
            <w:proofErr w:type="gramStart"/>
            <w:r w:rsidRPr="001E4D8D">
              <w:rPr>
                <w:rFonts w:ascii="Arial" w:hAnsi="Arial" w:cs="Arial"/>
                <w:color w:val="000000" w:themeColor="text1"/>
                <w:sz w:val="17"/>
                <w:szCs w:val="17"/>
                <w:lang w:eastAsia="en-US"/>
              </w:rPr>
              <w:t>kurulması</w:t>
            </w:r>
            <w:proofErr w:type="gramEnd"/>
            <w:r w:rsidRPr="001E4D8D">
              <w:rPr>
                <w:rFonts w:ascii="Arial" w:hAnsi="Arial" w:cs="Arial"/>
                <w:color w:val="000000" w:themeColor="text1"/>
                <w:sz w:val="17"/>
                <w:szCs w:val="17"/>
                <w:lang w:eastAsia="en-US"/>
              </w:rPr>
              <w:t xml:space="preserve"> ve yönetimi</w:t>
            </w:r>
          </w:p>
        </w:tc>
        <w:tc>
          <w:tcPr>
            <w:tcW w:w="619" w:type="pct"/>
            <w:tcBorders>
              <w:top w:val="nil"/>
              <w:left w:val="nil"/>
              <w:right w:val="nil"/>
            </w:tcBorders>
            <w:vAlign w:val="center"/>
          </w:tcPr>
          <w:p w14:paraId="68160059" w14:textId="77777777" w:rsidR="000F5B3F" w:rsidRPr="001E4D8D" w:rsidRDefault="000F5B3F" w:rsidP="009D61BE">
            <w:pPr>
              <w:autoSpaceDE w:val="0"/>
              <w:autoSpaceDN w:val="0"/>
              <w:adjustRightInd w:val="0"/>
              <w:jc w:val="center"/>
              <w:rPr>
                <w:rFonts w:ascii="Arial" w:hAnsi="Arial" w:cs="Arial"/>
                <w:color w:val="000000" w:themeColor="text1"/>
                <w:sz w:val="17"/>
                <w:szCs w:val="17"/>
                <w:lang w:eastAsia="en-US"/>
              </w:rPr>
            </w:pPr>
            <w:r w:rsidRPr="001E4D8D">
              <w:rPr>
                <w:rFonts w:ascii="Arial" w:hAnsi="Arial" w:cs="Arial"/>
                <w:color w:val="000000" w:themeColor="text1"/>
                <w:sz w:val="17"/>
                <w:szCs w:val="17"/>
                <w:lang w:eastAsia="en-US"/>
              </w:rPr>
              <w:t>100,00</w:t>
            </w:r>
          </w:p>
        </w:tc>
        <w:tc>
          <w:tcPr>
            <w:tcW w:w="929" w:type="pct"/>
            <w:tcBorders>
              <w:top w:val="nil"/>
              <w:left w:val="nil"/>
              <w:right w:val="nil"/>
            </w:tcBorders>
            <w:vAlign w:val="center"/>
          </w:tcPr>
          <w:p w14:paraId="2F1846E0" w14:textId="77777777" w:rsidR="000F5B3F" w:rsidRPr="001E4D8D" w:rsidRDefault="000F5B3F" w:rsidP="009D61BE">
            <w:pPr>
              <w:autoSpaceDE w:val="0"/>
              <w:autoSpaceDN w:val="0"/>
              <w:adjustRightInd w:val="0"/>
              <w:jc w:val="center"/>
              <w:rPr>
                <w:rFonts w:ascii="Arial" w:hAnsi="Arial" w:cs="Arial"/>
                <w:color w:val="000000" w:themeColor="text1"/>
                <w:sz w:val="17"/>
                <w:szCs w:val="17"/>
                <w:lang w:eastAsia="en-US"/>
              </w:rPr>
            </w:pPr>
            <w:r w:rsidRPr="001E4D8D">
              <w:rPr>
                <w:rFonts w:ascii="Arial" w:hAnsi="Arial" w:cs="Arial"/>
                <w:color w:val="000000" w:themeColor="text1"/>
                <w:sz w:val="17"/>
                <w:szCs w:val="17"/>
                <w:lang w:eastAsia="en-US"/>
              </w:rPr>
              <w:t>100,00</w:t>
            </w:r>
          </w:p>
        </w:tc>
      </w:tr>
      <w:tr w:rsidR="00C05860" w:rsidRPr="00366D7F" w14:paraId="2AA3B0EB" w14:textId="77777777" w:rsidTr="009B21FA">
        <w:trPr>
          <w:trHeight w:val="227"/>
        </w:trPr>
        <w:tc>
          <w:tcPr>
            <w:tcW w:w="1392" w:type="pct"/>
            <w:tcBorders>
              <w:left w:val="nil"/>
              <w:bottom w:val="single" w:sz="4" w:space="0" w:color="auto"/>
              <w:right w:val="nil"/>
            </w:tcBorders>
            <w:vAlign w:val="bottom"/>
          </w:tcPr>
          <w:p w14:paraId="7D8E304A" w14:textId="77777777" w:rsidR="00C05860" w:rsidRPr="00366D7F" w:rsidRDefault="00C05860" w:rsidP="00C05860">
            <w:pPr>
              <w:autoSpaceDE w:val="0"/>
              <w:autoSpaceDN w:val="0"/>
              <w:adjustRightInd w:val="0"/>
              <w:rPr>
                <w:rFonts w:ascii="Arial" w:hAnsi="Arial" w:cs="Arial"/>
                <w:color w:val="000000" w:themeColor="text1"/>
                <w:sz w:val="18"/>
                <w:szCs w:val="18"/>
                <w:lang w:eastAsia="en-US"/>
              </w:rPr>
            </w:pPr>
          </w:p>
        </w:tc>
        <w:tc>
          <w:tcPr>
            <w:tcW w:w="841" w:type="pct"/>
            <w:tcBorders>
              <w:left w:val="nil"/>
              <w:bottom w:val="single" w:sz="4" w:space="0" w:color="auto"/>
              <w:right w:val="nil"/>
            </w:tcBorders>
            <w:vAlign w:val="bottom"/>
          </w:tcPr>
          <w:p w14:paraId="52DF79E6" w14:textId="77777777" w:rsidR="00C05860" w:rsidRPr="00366D7F" w:rsidRDefault="00C05860" w:rsidP="00C05860">
            <w:pPr>
              <w:autoSpaceDE w:val="0"/>
              <w:autoSpaceDN w:val="0"/>
              <w:adjustRightInd w:val="0"/>
              <w:ind w:left="-108" w:right="-86"/>
              <w:rPr>
                <w:rFonts w:ascii="Arial" w:hAnsi="Arial" w:cs="Arial"/>
                <w:color w:val="000000" w:themeColor="text1"/>
                <w:sz w:val="18"/>
                <w:szCs w:val="18"/>
                <w:lang w:eastAsia="en-US"/>
              </w:rPr>
            </w:pPr>
          </w:p>
        </w:tc>
        <w:tc>
          <w:tcPr>
            <w:tcW w:w="1219" w:type="pct"/>
            <w:tcBorders>
              <w:left w:val="nil"/>
              <w:bottom w:val="single" w:sz="4" w:space="0" w:color="auto"/>
              <w:right w:val="nil"/>
            </w:tcBorders>
            <w:vAlign w:val="bottom"/>
          </w:tcPr>
          <w:p w14:paraId="62543F80" w14:textId="77777777" w:rsidR="00C05860" w:rsidRPr="00366D7F" w:rsidRDefault="00C05860" w:rsidP="00C05860">
            <w:pPr>
              <w:autoSpaceDE w:val="0"/>
              <w:autoSpaceDN w:val="0"/>
              <w:adjustRightInd w:val="0"/>
              <w:rPr>
                <w:rFonts w:ascii="Arial" w:hAnsi="Arial" w:cs="Arial"/>
                <w:color w:val="000000" w:themeColor="text1"/>
                <w:sz w:val="18"/>
                <w:szCs w:val="18"/>
                <w:lang w:eastAsia="en-US"/>
              </w:rPr>
            </w:pPr>
          </w:p>
        </w:tc>
        <w:tc>
          <w:tcPr>
            <w:tcW w:w="619" w:type="pct"/>
            <w:tcBorders>
              <w:left w:val="nil"/>
              <w:bottom w:val="single" w:sz="4" w:space="0" w:color="auto"/>
              <w:right w:val="nil"/>
            </w:tcBorders>
            <w:vAlign w:val="bottom"/>
          </w:tcPr>
          <w:p w14:paraId="5514EE43" w14:textId="77777777" w:rsidR="00C05860" w:rsidRPr="00366D7F" w:rsidRDefault="00C05860">
            <w:pPr>
              <w:autoSpaceDE w:val="0"/>
              <w:autoSpaceDN w:val="0"/>
              <w:adjustRightInd w:val="0"/>
              <w:jc w:val="right"/>
              <w:rPr>
                <w:rFonts w:ascii="Arial" w:hAnsi="Arial" w:cs="Arial"/>
                <w:color w:val="000000" w:themeColor="text1"/>
                <w:sz w:val="18"/>
                <w:szCs w:val="18"/>
                <w:lang w:eastAsia="en-US"/>
              </w:rPr>
            </w:pPr>
          </w:p>
        </w:tc>
        <w:tc>
          <w:tcPr>
            <w:tcW w:w="929" w:type="pct"/>
            <w:tcBorders>
              <w:left w:val="nil"/>
              <w:bottom w:val="single" w:sz="4" w:space="0" w:color="auto"/>
              <w:right w:val="nil"/>
            </w:tcBorders>
            <w:vAlign w:val="bottom"/>
          </w:tcPr>
          <w:p w14:paraId="1F05553C" w14:textId="77777777" w:rsidR="00C05860" w:rsidRPr="00366D7F" w:rsidRDefault="00C05860">
            <w:pPr>
              <w:autoSpaceDE w:val="0"/>
              <w:autoSpaceDN w:val="0"/>
              <w:adjustRightInd w:val="0"/>
              <w:jc w:val="right"/>
              <w:rPr>
                <w:rFonts w:ascii="Arial" w:hAnsi="Arial" w:cs="Arial"/>
                <w:color w:val="000000" w:themeColor="text1"/>
                <w:sz w:val="18"/>
                <w:szCs w:val="18"/>
                <w:lang w:eastAsia="en-US"/>
              </w:rPr>
            </w:pPr>
          </w:p>
        </w:tc>
      </w:tr>
    </w:tbl>
    <w:p w14:paraId="57DD8414" w14:textId="1EE80618" w:rsidR="002F1A5E" w:rsidRDefault="002F1A5E" w:rsidP="00F14D18">
      <w:pPr>
        <w:pStyle w:val="GvdeMetniGirintisi"/>
        <w:spacing w:before="120" w:after="120"/>
        <w:ind w:hanging="574"/>
        <w:rPr>
          <w:rFonts w:ascii="Arial" w:hAnsi="Arial" w:cs="Arial"/>
          <w:b/>
          <w:color w:val="000000" w:themeColor="text1"/>
          <w:sz w:val="20"/>
          <w:szCs w:val="20"/>
        </w:rPr>
      </w:pPr>
      <w:r>
        <w:rPr>
          <w:rFonts w:ascii="Arial" w:hAnsi="Arial" w:cs="Arial"/>
          <w:b/>
          <w:color w:val="000000" w:themeColor="text1"/>
          <w:sz w:val="20"/>
          <w:szCs w:val="20"/>
        </w:rPr>
        <w:br w:type="page"/>
      </w:r>
    </w:p>
    <w:p w14:paraId="1D151DC7" w14:textId="0EA3ABAE" w:rsidR="007E0606" w:rsidRPr="009128F0" w:rsidRDefault="007E0606" w:rsidP="007E0606">
      <w:pPr>
        <w:pStyle w:val="GvdeMetniGirintisi"/>
        <w:spacing w:before="240" w:after="120"/>
        <w:ind w:left="-504" w:hanging="63"/>
        <w:rPr>
          <w:rFonts w:ascii="Arial" w:hAnsi="Arial" w:cs="Arial"/>
          <w:color w:val="000000" w:themeColor="text1"/>
          <w:sz w:val="20"/>
          <w:szCs w:val="20"/>
        </w:rPr>
      </w:pPr>
      <w:r w:rsidRPr="009128F0">
        <w:rPr>
          <w:rFonts w:ascii="Arial" w:hAnsi="Arial" w:cs="Arial"/>
          <w:b/>
          <w:color w:val="000000" w:themeColor="text1"/>
          <w:sz w:val="20"/>
          <w:szCs w:val="20"/>
        </w:rPr>
        <w:lastRenderedPageBreak/>
        <w:t>III.</w:t>
      </w:r>
      <w:r w:rsidRPr="009128F0">
        <w:rPr>
          <w:rFonts w:ascii="Arial" w:hAnsi="Arial" w:cs="Arial"/>
          <w:b/>
          <w:color w:val="000000" w:themeColor="text1"/>
          <w:sz w:val="20"/>
          <w:szCs w:val="20"/>
        </w:rPr>
        <w:tab/>
        <w:t>Konsolide edilen ortaklıklara ilişkin bilgiler</w:t>
      </w:r>
      <w:r>
        <w:rPr>
          <w:rFonts w:ascii="Arial" w:hAnsi="Arial" w:cs="Arial"/>
          <w:b/>
          <w:color w:val="000000" w:themeColor="text1"/>
          <w:sz w:val="20"/>
          <w:szCs w:val="20"/>
        </w:rPr>
        <w:t xml:space="preserve"> (devamı)</w:t>
      </w:r>
      <w:r w:rsidRPr="009128F0">
        <w:rPr>
          <w:rFonts w:ascii="Arial" w:hAnsi="Arial" w:cs="Arial"/>
          <w:b/>
          <w:color w:val="000000" w:themeColor="text1"/>
          <w:sz w:val="20"/>
          <w:szCs w:val="20"/>
        </w:rPr>
        <w:t>:</w:t>
      </w:r>
    </w:p>
    <w:p w14:paraId="64C70435" w14:textId="55DE2560" w:rsidR="00C356CF" w:rsidRPr="009128F0" w:rsidRDefault="00C356CF" w:rsidP="00F14D18">
      <w:pPr>
        <w:pStyle w:val="GvdeMetniGirintisi"/>
        <w:spacing w:before="120" w:after="120"/>
        <w:ind w:hanging="574"/>
        <w:rPr>
          <w:rFonts w:ascii="Arial" w:hAnsi="Arial" w:cs="Arial"/>
          <w:b/>
          <w:color w:val="000000" w:themeColor="text1"/>
          <w:sz w:val="20"/>
          <w:szCs w:val="20"/>
        </w:rPr>
      </w:pPr>
      <w:r w:rsidRPr="009128F0">
        <w:rPr>
          <w:rFonts w:ascii="Arial" w:hAnsi="Arial" w:cs="Arial"/>
          <w:b/>
          <w:color w:val="000000" w:themeColor="text1"/>
          <w:sz w:val="20"/>
          <w:szCs w:val="20"/>
        </w:rPr>
        <w:t>c.</w:t>
      </w:r>
      <w:r w:rsidRPr="009128F0">
        <w:rPr>
          <w:rFonts w:ascii="Arial" w:hAnsi="Arial" w:cs="Arial"/>
          <w:b/>
          <w:color w:val="000000" w:themeColor="text1"/>
          <w:sz w:val="20"/>
          <w:szCs w:val="20"/>
        </w:rPr>
        <w:tab/>
        <w:t xml:space="preserve">Gayrimenkul </w:t>
      </w:r>
      <w:r w:rsidR="006534A9" w:rsidRPr="009128F0">
        <w:rPr>
          <w:rFonts w:ascii="Arial" w:hAnsi="Arial" w:cs="Arial"/>
          <w:b/>
          <w:color w:val="000000" w:themeColor="text1"/>
          <w:sz w:val="20"/>
          <w:szCs w:val="20"/>
        </w:rPr>
        <w:t xml:space="preserve">yatırım fonlarının </w:t>
      </w:r>
      <w:proofErr w:type="gramStart"/>
      <w:r w:rsidR="006534A9" w:rsidRPr="009128F0">
        <w:rPr>
          <w:rFonts w:ascii="Arial" w:hAnsi="Arial" w:cs="Arial"/>
          <w:b/>
          <w:color w:val="000000" w:themeColor="text1"/>
          <w:sz w:val="20"/>
          <w:szCs w:val="20"/>
        </w:rPr>
        <w:t>konsolide</w:t>
      </w:r>
      <w:proofErr w:type="gramEnd"/>
      <w:r w:rsidR="006534A9" w:rsidRPr="009128F0">
        <w:rPr>
          <w:rFonts w:ascii="Arial" w:hAnsi="Arial" w:cs="Arial"/>
          <w:b/>
          <w:color w:val="000000" w:themeColor="text1"/>
          <w:sz w:val="20"/>
          <w:szCs w:val="20"/>
        </w:rPr>
        <w:t xml:space="preserve"> edilme esasları: </w:t>
      </w:r>
    </w:p>
    <w:p w14:paraId="41F9411E" w14:textId="77777777" w:rsidR="00C356CF" w:rsidRPr="009128F0" w:rsidRDefault="008874BD" w:rsidP="0069657B">
      <w:pPr>
        <w:spacing w:after="120"/>
        <w:jc w:val="both"/>
        <w:rPr>
          <w:rFonts w:ascii="Arial" w:hAnsi="Arial" w:cs="Arial"/>
          <w:color w:val="000000" w:themeColor="text1"/>
          <w:sz w:val="20"/>
          <w:szCs w:val="20"/>
        </w:rPr>
      </w:pPr>
      <w:r w:rsidRPr="009128F0">
        <w:rPr>
          <w:rFonts w:ascii="Arial" w:hAnsi="Arial" w:cs="Arial"/>
          <w:color w:val="000000"/>
          <w:sz w:val="20"/>
          <w:szCs w:val="20"/>
        </w:rPr>
        <w:t xml:space="preserve">Ana Ortaklık </w:t>
      </w:r>
      <w:r w:rsidR="00FA5C57" w:rsidRPr="009128F0">
        <w:rPr>
          <w:rFonts w:ascii="Arial" w:hAnsi="Arial" w:cs="Arial"/>
          <w:color w:val="000000"/>
          <w:sz w:val="20"/>
          <w:szCs w:val="20"/>
        </w:rPr>
        <w:t>Banka bağlı ortaklığı Albaraka Portföy Yönetimi A.Ş.’</w:t>
      </w:r>
      <w:proofErr w:type="spellStart"/>
      <w:r w:rsidR="00FA5C57" w:rsidRPr="009128F0">
        <w:rPr>
          <w:rFonts w:ascii="Arial" w:hAnsi="Arial" w:cs="Arial"/>
          <w:color w:val="000000"/>
          <w:sz w:val="20"/>
          <w:szCs w:val="20"/>
        </w:rPr>
        <w:t>nin</w:t>
      </w:r>
      <w:proofErr w:type="spellEnd"/>
      <w:r w:rsidR="00FA5C57" w:rsidRPr="009128F0">
        <w:rPr>
          <w:rFonts w:ascii="Arial" w:hAnsi="Arial" w:cs="Arial"/>
          <w:color w:val="000000"/>
          <w:sz w:val="20"/>
          <w:szCs w:val="20"/>
        </w:rPr>
        <w:t xml:space="preserve"> fon kurucusu</w:t>
      </w:r>
      <w:r w:rsidR="00F14BC9" w:rsidRPr="009128F0">
        <w:rPr>
          <w:rFonts w:ascii="Arial" w:hAnsi="Arial" w:cs="Arial"/>
          <w:color w:val="000000"/>
          <w:sz w:val="20"/>
          <w:szCs w:val="20"/>
        </w:rPr>
        <w:t xml:space="preserve"> olduğu</w:t>
      </w:r>
      <w:r w:rsidR="00FA5C57" w:rsidRPr="009128F0">
        <w:rPr>
          <w:rFonts w:ascii="Arial" w:hAnsi="Arial" w:cs="Arial"/>
          <w:color w:val="000000"/>
          <w:sz w:val="20"/>
          <w:szCs w:val="20"/>
        </w:rPr>
        <w:t xml:space="preserve"> ve Grubun “Konsolide Finansal Tablolara İlişkin Türkiye Fin</w:t>
      </w:r>
      <w:r w:rsidR="00F14BC9" w:rsidRPr="009128F0">
        <w:rPr>
          <w:rFonts w:ascii="Arial" w:hAnsi="Arial" w:cs="Arial"/>
          <w:color w:val="000000"/>
          <w:sz w:val="20"/>
          <w:szCs w:val="20"/>
        </w:rPr>
        <w:t xml:space="preserve">ansal Raporlama </w:t>
      </w:r>
      <w:proofErr w:type="spellStart"/>
      <w:r w:rsidR="00F14BC9" w:rsidRPr="009128F0">
        <w:rPr>
          <w:rFonts w:ascii="Arial" w:hAnsi="Arial" w:cs="Arial"/>
          <w:color w:val="000000"/>
          <w:sz w:val="20"/>
          <w:szCs w:val="20"/>
        </w:rPr>
        <w:t>Standardı”nda</w:t>
      </w:r>
      <w:proofErr w:type="spellEnd"/>
      <w:r w:rsidR="00F14BC9" w:rsidRPr="009128F0">
        <w:rPr>
          <w:rFonts w:ascii="Arial" w:hAnsi="Arial" w:cs="Arial"/>
          <w:color w:val="000000"/>
          <w:sz w:val="20"/>
          <w:szCs w:val="20"/>
        </w:rPr>
        <w:t xml:space="preserve"> (“</w:t>
      </w:r>
      <w:r w:rsidR="00FA5C57" w:rsidRPr="009128F0">
        <w:rPr>
          <w:rFonts w:ascii="Arial" w:hAnsi="Arial" w:cs="Arial"/>
          <w:color w:val="000000"/>
          <w:sz w:val="20"/>
          <w:szCs w:val="20"/>
        </w:rPr>
        <w:t>TFRS 10”) belirlenen yöntem, usul ve esaslara göre kontrol ettiği</w:t>
      </w:r>
      <w:r w:rsidR="00F14BC9" w:rsidRPr="009128F0">
        <w:rPr>
          <w:rFonts w:ascii="Arial" w:hAnsi="Arial" w:cs="Arial"/>
          <w:color w:val="000000"/>
          <w:sz w:val="20"/>
          <w:szCs w:val="20"/>
        </w:rPr>
        <w:t>, gayrimenkul yatırım f</w:t>
      </w:r>
      <w:r w:rsidR="00FA5C57" w:rsidRPr="009128F0">
        <w:rPr>
          <w:rFonts w:ascii="Arial" w:hAnsi="Arial" w:cs="Arial"/>
          <w:color w:val="000000"/>
          <w:sz w:val="20"/>
          <w:szCs w:val="20"/>
        </w:rPr>
        <w:t xml:space="preserve">onlarını tam </w:t>
      </w:r>
      <w:proofErr w:type="gramStart"/>
      <w:r w:rsidR="00FA5C57" w:rsidRPr="009128F0">
        <w:rPr>
          <w:rFonts w:ascii="Arial" w:hAnsi="Arial" w:cs="Arial"/>
          <w:color w:val="000000"/>
          <w:sz w:val="20"/>
          <w:szCs w:val="20"/>
        </w:rPr>
        <w:t>konsolidasyon</w:t>
      </w:r>
      <w:proofErr w:type="gramEnd"/>
      <w:r w:rsidR="00FA5C57" w:rsidRPr="009128F0">
        <w:rPr>
          <w:rFonts w:ascii="Arial" w:hAnsi="Arial" w:cs="Arial"/>
          <w:color w:val="000000"/>
          <w:sz w:val="20"/>
          <w:szCs w:val="20"/>
        </w:rPr>
        <w:t xml:space="preserve"> yöntemine göre muhasebeleştirmiştir.</w:t>
      </w:r>
      <w:r w:rsidR="00F14BC9" w:rsidRPr="009128F0">
        <w:rPr>
          <w:rFonts w:ascii="Arial" w:hAnsi="Arial" w:cs="Arial"/>
          <w:color w:val="000000"/>
          <w:sz w:val="20"/>
          <w:szCs w:val="20"/>
        </w:rPr>
        <w:t xml:space="preserve"> </w:t>
      </w:r>
      <w:r w:rsidR="00AC6BD5" w:rsidRPr="009128F0">
        <w:rPr>
          <w:rFonts w:ascii="Arial" w:hAnsi="Arial" w:cs="Arial"/>
          <w:color w:val="000000" w:themeColor="text1"/>
          <w:sz w:val="20"/>
          <w:szCs w:val="20"/>
        </w:rPr>
        <w:t xml:space="preserve">Tam </w:t>
      </w:r>
      <w:proofErr w:type="gramStart"/>
      <w:r w:rsidR="00AC6BD5" w:rsidRPr="009128F0">
        <w:rPr>
          <w:rFonts w:ascii="Arial" w:hAnsi="Arial" w:cs="Arial"/>
          <w:color w:val="000000" w:themeColor="text1"/>
          <w:sz w:val="20"/>
          <w:szCs w:val="20"/>
        </w:rPr>
        <w:t>konsolidasyon</w:t>
      </w:r>
      <w:proofErr w:type="gramEnd"/>
      <w:r w:rsidR="00AC6BD5" w:rsidRPr="009128F0">
        <w:rPr>
          <w:rFonts w:ascii="Arial" w:hAnsi="Arial" w:cs="Arial"/>
          <w:color w:val="000000" w:themeColor="text1"/>
          <w:sz w:val="20"/>
          <w:szCs w:val="20"/>
        </w:rPr>
        <w:t xml:space="preserve"> kapsamında tamamına sahip olunmayan gayrimenkul yatırım fonu için gelir tablosunda ve bilançoda </w:t>
      </w:r>
      <w:proofErr w:type="spellStart"/>
      <w:r w:rsidR="00AC6BD5" w:rsidRPr="009128F0">
        <w:rPr>
          <w:rFonts w:ascii="Arial" w:hAnsi="Arial" w:cs="Arial"/>
          <w:color w:val="000000" w:themeColor="text1"/>
          <w:sz w:val="20"/>
          <w:szCs w:val="20"/>
        </w:rPr>
        <w:t>özkaynaklar</w:t>
      </w:r>
      <w:proofErr w:type="spellEnd"/>
      <w:r w:rsidR="00AC6BD5" w:rsidRPr="009128F0">
        <w:rPr>
          <w:rFonts w:ascii="Arial" w:hAnsi="Arial" w:cs="Arial"/>
          <w:color w:val="000000" w:themeColor="text1"/>
          <w:sz w:val="20"/>
          <w:szCs w:val="20"/>
        </w:rPr>
        <w:t xml:space="preserve"> altında “azınlık payları” hesaplamaları yapılmış</w:t>
      </w:r>
      <w:r w:rsidR="00D248E8" w:rsidRPr="009128F0">
        <w:rPr>
          <w:rFonts w:ascii="Arial" w:hAnsi="Arial" w:cs="Arial"/>
          <w:color w:val="000000" w:themeColor="text1"/>
          <w:sz w:val="20"/>
          <w:szCs w:val="20"/>
        </w:rPr>
        <w:t xml:space="preserve"> ve ayrı bir kalem olarak gösterime tabi tutulmuştur.</w:t>
      </w:r>
      <w:r w:rsidR="00135F2C" w:rsidRPr="009128F0">
        <w:rPr>
          <w:rFonts w:ascii="Arial" w:hAnsi="Arial" w:cs="Arial"/>
          <w:color w:val="000000" w:themeColor="text1"/>
          <w:sz w:val="20"/>
          <w:szCs w:val="20"/>
        </w:rPr>
        <w:t xml:space="preserve"> </w:t>
      </w:r>
      <w:r w:rsidR="00C356CF" w:rsidRPr="009128F0">
        <w:rPr>
          <w:rFonts w:ascii="Arial" w:hAnsi="Arial" w:cs="Arial"/>
          <w:color w:val="000000" w:themeColor="text1"/>
          <w:sz w:val="20"/>
          <w:szCs w:val="20"/>
        </w:rPr>
        <w:t>İlgili fonlara ili</w:t>
      </w:r>
      <w:r w:rsidR="003A47D7" w:rsidRPr="009128F0">
        <w:rPr>
          <w:rFonts w:ascii="Arial" w:hAnsi="Arial" w:cs="Arial"/>
          <w:color w:val="000000" w:themeColor="text1"/>
          <w:sz w:val="20"/>
          <w:szCs w:val="20"/>
        </w:rPr>
        <w:t>şkin bilgiler aşağıdaki gibidir:</w:t>
      </w:r>
    </w:p>
    <w:tbl>
      <w:tblPr>
        <w:tblW w:w="5027" w:type="pct"/>
        <w:tblLook w:val="04A0" w:firstRow="1" w:lastRow="0" w:firstColumn="1" w:lastColumn="0" w:noHBand="0" w:noVBand="1"/>
      </w:tblPr>
      <w:tblGrid>
        <w:gridCol w:w="2391"/>
        <w:gridCol w:w="1441"/>
        <w:gridCol w:w="2455"/>
        <w:gridCol w:w="1300"/>
        <w:gridCol w:w="1819"/>
      </w:tblGrid>
      <w:tr w:rsidR="00C356CF" w:rsidRPr="009128F0" w14:paraId="222BEF10" w14:textId="77777777" w:rsidTr="00234107">
        <w:trPr>
          <w:trHeight w:val="227"/>
        </w:trPr>
        <w:tc>
          <w:tcPr>
            <w:tcW w:w="1271" w:type="pct"/>
            <w:tcBorders>
              <w:top w:val="single" w:sz="4" w:space="0" w:color="auto"/>
              <w:left w:val="nil"/>
              <w:bottom w:val="single" w:sz="4" w:space="0" w:color="auto"/>
              <w:right w:val="nil"/>
            </w:tcBorders>
            <w:vAlign w:val="bottom"/>
          </w:tcPr>
          <w:p w14:paraId="1243E9E7" w14:textId="77777777" w:rsidR="00C356CF" w:rsidRPr="009128F0" w:rsidRDefault="00C356CF" w:rsidP="00B85D6C">
            <w:pPr>
              <w:autoSpaceDE w:val="0"/>
              <w:autoSpaceDN w:val="0"/>
              <w:adjustRightInd w:val="0"/>
              <w:rPr>
                <w:rFonts w:ascii="Arial" w:hAnsi="Arial" w:cs="Arial"/>
                <w:b/>
                <w:color w:val="000000" w:themeColor="text1"/>
                <w:sz w:val="17"/>
                <w:szCs w:val="17"/>
                <w:lang w:eastAsia="en-US"/>
              </w:rPr>
            </w:pPr>
            <w:r w:rsidRPr="009128F0">
              <w:rPr>
                <w:rFonts w:ascii="Arial" w:hAnsi="Arial" w:cs="Arial"/>
                <w:b/>
                <w:color w:val="000000" w:themeColor="text1"/>
                <w:sz w:val="17"/>
                <w:szCs w:val="17"/>
                <w:lang w:eastAsia="en-US"/>
              </w:rPr>
              <w:t>Unvanı</w:t>
            </w:r>
          </w:p>
        </w:tc>
        <w:tc>
          <w:tcPr>
            <w:tcW w:w="766" w:type="pct"/>
            <w:tcBorders>
              <w:top w:val="single" w:sz="4" w:space="0" w:color="auto"/>
              <w:left w:val="nil"/>
              <w:bottom w:val="single" w:sz="4" w:space="0" w:color="auto"/>
              <w:right w:val="nil"/>
            </w:tcBorders>
            <w:vAlign w:val="bottom"/>
          </w:tcPr>
          <w:p w14:paraId="5270F9C4" w14:textId="77777777" w:rsidR="00C356CF" w:rsidRPr="009128F0" w:rsidRDefault="00C356CF" w:rsidP="00B85D6C">
            <w:pPr>
              <w:autoSpaceDE w:val="0"/>
              <w:autoSpaceDN w:val="0"/>
              <w:adjustRightInd w:val="0"/>
              <w:ind w:left="-108" w:right="-86"/>
              <w:rPr>
                <w:rFonts w:ascii="Arial" w:hAnsi="Arial" w:cs="Arial"/>
                <w:b/>
                <w:color w:val="000000" w:themeColor="text1"/>
                <w:sz w:val="17"/>
                <w:szCs w:val="17"/>
                <w:lang w:eastAsia="en-US"/>
              </w:rPr>
            </w:pPr>
            <w:r w:rsidRPr="009128F0">
              <w:rPr>
                <w:rFonts w:ascii="Arial" w:hAnsi="Arial" w:cs="Arial"/>
                <w:b/>
                <w:color w:val="000000" w:themeColor="text1"/>
                <w:sz w:val="17"/>
                <w:szCs w:val="17"/>
                <w:lang w:eastAsia="en-US"/>
              </w:rPr>
              <w:t xml:space="preserve">Faaliyet </w:t>
            </w:r>
            <w:r w:rsidR="003C174D" w:rsidRPr="009128F0">
              <w:rPr>
                <w:rFonts w:ascii="Arial" w:hAnsi="Arial" w:cs="Arial"/>
                <w:b/>
                <w:color w:val="000000" w:themeColor="text1"/>
                <w:sz w:val="17"/>
                <w:szCs w:val="17"/>
                <w:lang w:eastAsia="en-US"/>
              </w:rPr>
              <w:t>m</w:t>
            </w:r>
            <w:r w:rsidRPr="009128F0">
              <w:rPr>
                <w:rFonts w:ascii="Arial" w:hAnsi="Arial" w:cs="Arial"/>
                <w:b/>
                <w:color w:val="000000" w:themeColor="text1"/>
                <w:sz w:val="17"/>
                <w:szCs w:val="17"/>
                <w:lang w:eastAsia="en-US"/>
              </w:rPr>
              <w:t>erkezi</w:t>
            </w:r>
          </w:p>
          <w:p w14:paraId="532AAC8B" w14:textId="77777777" w:rsidR="00C356CF" w:rsidRPr="009128F0" w:rsidRDefault="00C356CF" w:rsidP="00B85D6C">
            <w:pPr>
              <w:autoSpaceDE w:val="0"/>
              <w:autoSpaceDN w:val="0"/>
              <w:adjustRightInd w:val="0"/>
              <w:ind w:left="-108" w:right="-86"/>
              <w:rPr>
                <w:rFonts w:ascii="Arial" w:hAnsi="Arial" w:cs="Arial"/>
                <w:b/>
                <w:color w:val="000000" w:themeColor="text1"/>
                <w:sz w:val="17"/>
                <w:szCs w:val="17"/>
                <w:lang w:eastAsia="en-US"/>
              </w:rPr>
            </w:pPr>
            <w:r w:rsidRPr="009128F0">
              <w:rPr>
                <w:rFonts w:ascii="Arial" w:hAnsi="Arial" w:cs="Arial"/>
                <w:b/>
                <w:color w:val="000000" w:themeColor="text1"/>
                <w:sz w:val="17"/>
                <w:szCs w:val="17"/>
                <w:lang w:eastAsia="en-US"/>
              </w:rPr>
              <w:t>(Şehir/Ülke)</w:t>
            </w:r>
            <w:r w:rsidRPr="009128F0">
              <w:rPr>
                <w:rFonts w:ascii="Arial" w:hAnsi="Arial" w:cs="Arial"/>
                <w:b/>
                <w:color w:val="000000" w:themeColor="text1"/>
                <w:sz w:val="17"/>
                <w:szCs w:val="17"/>
                <w:lang w:eastAsia="en-US"/>
              </w:rPr>
              <w:tab/>
            </w:r>
          </w:p>
        </w:tc>
        <w:tc>
          <w:tcPr>
            <w:tcW w:w="1305" w:type="pct"/>
            <w:tcBorders>
              <w:top w:val="single" w:sz="4" w:space="0" w:color="auto"/>
              <w:left w:val="nil"/>
              <w:bottom w:val="single" w:sz="4" w:space="0" w:color="auto"/>
              <w:right w:val="nil"/>
            </w:tcBorders>
            <w:vAlign w:val="bottom"/>
          </w:tcPr>
          <w:p w14:paraId="272A3042" w14:textId="77777777" w:rsidR="00C356CF" w:rsidRPr="009128F0" w:rsidRDefault="00C356CF" w:rsidP="00B85D6C">
            <w:pPr>
              <w:autoSpaceDE w:val="0"/>
              <w:autoSpaceDN w:val="0"/>
              <w:adjustRightInd w:val="0"/>
              <w:jc w:val="both"/>
              <w:rPr>
                <w:rFonts w:ascii="Arial" w:hAnsi="Arial" w:cs="Arial"/>
                <w:b/>
                <w:color w:val="000000" w:themeColor="text1"/>
                <w:sz w:val="17"/>
                <w:szCs w:val="17"/>
                <w:lang w:eastAsia="en-US"/>
              </w:rPr>
            </w:pPr>
            <w:r w:rsidRPr="009128F0">
              <w:rPr>
                <w:rFonts w:ascii="Arial" w:hAnsi="Arial" w:cs="Arial"/>
                <w:b/>
                <w:color w:val="000000" w:themeColor="text1"/>
                <w:sz w:val="17"/>
                <w:szCs w:val="17"/>
                <w:lang w:eastAsia="en-US"/>
              </w:rPr>
              <w:t xml:space="preserve">Faaliyet </w:t>
            </w:r>
            <w:r w:rsidR="003C174D" w:rsidRPr="009128F0">
              <w:rPr>
                <w:rFonts w:ascii="Arial" w:hAnsi="Arial" w:cs="Arial"/>
                <w:b/>
                <w:color w:val="000000" w:themeColor="text1"/>
                <w:sz w:val="17"/>
                <w:szCs w:val="17"/>
                <w:lang w:eastAsia="en-US"/>
              </w:rPr>
              <w:t>k</w:t>
            </w:r>
            <w:r w:rsidRPr="009128F0">
              <w:rPr>
                <w:rFonts w:ascii="Arial" w:hAnsi="Arial" w:cs="Arial"/>
                <w:b/>
                <w:color w:val="000000" w:themeColor="text1"/>
                <w:sz w:val="17"/>
                <w:szCs w:val="17"/>
                <w:lang w:eastAsia="en-US"/>
              </w:rPr>
              <w:t>onusu</w:t>
            </w:r>
          </w:p>
        </w:tc>
        <w:tc>
          <w:tcPr>
            <w:tcW w:w="691" w:type="pct"/>
            <w:tcBorders>
              <w:top w:val="single" w:sz="4" w:space="0" w:color="auto"/>
              <w:left w:val="nil"/>
              <w:bottom w:val="single" w:sz="4" w:space="0" w:color="auto"/>
              <w:right w:val="nil"/>
            </w:tcBorders>
            <w:vAlign w:val="bottom"/>
          </w:tcPr>
          <w:p w14:paraId="188A0CB3" w14:textId="77777777" w:rsidR="00C356CF" w:rsidRPr="009128F0" w:rsidRDefault="00C356CF" w:rsidP="00234107">
            <w:pPr>
              <w:autoSpaceDE w:val="0"/>
              <w:autoSpaceDN w:val="0"/>
              <w:adjustRightInd w:val="0"/>
              <w:ind w:right="-20"/>
              <w:jc w:val="right"/>
              <w:rPr>
                <w:rFonts w:ascii="Arial" w:hAnsi="Arial" w:cs="Arial"/>
                <w:b/>
                <w:color w:val="000000" w:themeColor="text1"/>
                <w:sz w:val="17"/>
                <w:szCs w:val="17"/>
                <w:lang w:eastAsia="en-US"/>
              </w:rPr>
            </w:pPr>
            <w:r w:rsidRPr="009128F0">
              <w:rPr>
                <w:rFonts w:ascii="Arial" w:hAnsi="Arial" w:cs="Arial"/>
                <w:b/>
                <w:color w:val="000000" w:themeColor="text1"/>
                <w:sz w:val="17"/>
                <w:szCs w:val="17"/>
                <w:lang w:eastAsia="en-US"/>
              </w:rPr>
              <w:t xml:space="preserve">Etkin </w:t>
            </w:r>
            <w:r w:rsidR="00F14BC9" w:rsidRPr="009128F0">
              <w:rPr>
                <w:rFonts w:ascii="Arial" w:hAnsi="Arial" w:cs="Arial"/>
                <w:b/>
                <w:color w:val="000000" w:themeColor="text1"/>
                <w:sz w:val="17"/>
                <w:szCs w:val="17"/>
                <w:lang w:eastAsia="en-US"/>
              </w:rPr>
              <w:t>o</w:t>
            </w:r>
            <w:r w:rsidRPr="009128F0">
              <w:rPr>
                <w:rFonts w:ascii="Arial" w:hAnsi="Arial" w:cs="Arial"/>
                <w:b/>
                <w:color w:val="000000" w:themeColor="text1"/>
                <w:sz w:val="17"/>
                <w:szCs w:val="17"/>
                <w:lang w:eastAsia="en-US"/>
              </w:rPr>
              <w:t>rtaklık</w:t>
            </w:r>
          </w:p>
          <w:p w14:paraId="0315F5C4" w14:textId="77777777" w:rsidR="00C356CF" w:rsidRPr="009128F0" w:rsidRDefault="0082203D" w:rsidP="00234107">
            <w:pPr>
              <w:autoSpaceDE w:val="0"/>
              <w:autoSpaceDN w:val="0"/>
              <w:adjustRightInd w:val="0"/>
              <w:ind w:left="-86" w:right="-20" w:firstLine="80"/>
              <w:jc w:val="right"/>
              <w:rPr>
                <w:rFonts w:ascii="Arial" w:hAnsi="Arial" w:cs="Arial"/>
                <w:b/>
                <w:color w:val="000000" w:themeColor="text1"/>
                <w:sz w:val="17"/>
                <w:szCs w:val="17"/>
                <w:lang w:eastAsia="en-US"/>
              </w:rPr>
            </w:pPr>
            <w:proofErr w:type="gramStart"/>
            <w:r w:rsidRPr="009128F0">
              <w:rPr>
                <w:rFonts w:ascii="Arial" w:hAnsi="Arial" w:cs="Arial"/>
                <w:b/>
                <w:color w:val="000000" w:themeColor="text1"/>
                <w:sz w:val="17"/>
                <w:szCs w:val="17"/>
                <w:lang w:eastAsia="en-US"/>
              </w:rPr>
              <w:t>o</w:t>
            </w:r>
            <w:r w:rsidR="00C356CF" w:rsidRPr="009128F0">
              <w:rPr>
                <w:rFonts w:ascii="Arial" w:hAnsi="Arial" w:cs="Arial"/>
                <w:b/>
                <w:color w:val="000000" w:themeColor="text1"/>
                <w:sz w:val="17"/>
                <w:szCs w:val="17"/>
                <w:lang w:eastAsia="en-US"/>
              </w:rPr>
              <w:t>ranı</w:t>
            </w:r>
            <w:proofErr w:type="gramEnd"/>
            <w:r w:rsidRPr="009128F0">
              <w:rPr>
                <w:rFonts w:ascii="Arial" w:hAnsi="Arial" w:cs="Arial"/>
                <w:b/>
                <w:color w:val="000000" w:themeColor="text1"/>
                <w:sz w:val="17"/>
                <w:szCs w:val="17"/>
                <w:lang w:eastAsia="en-US"/>
              </w:rPr>
              <w:t xml:space="preserve"> </w:t>
            </w:r>
            <w:r w:rsidR="00C356CF" w:rsidRPr="009128F0">
              <w:rPr>
                <w:rFonts w:ascii="Arial" w:hAnsi="Arial" w:cs="Arial"/>
                <w:b/>
                <w:color w:val="000000" w:themeColor="text1"/>
                <w:sz w:val="17"/>
                <w:szCs w:val="17"/>
                <w:lang w:eastAsia="en-US"/>
              </w:rPr>
              <w:t>(%)</w:t>
            </w:r>
          </w:p>
        </w:tc>
        <w:tc>
          <w:tcPr>
            <w:tcW w:w="967" w:type="pct"/>
            <w:tcBorders>
              <w:top w:val="single" w:sz="4" w:space="0" w:color="auto"/>
              <w:left w:val="nil"/>
              <w:bottom w:val="single" w:sz="4" w:space="0" w:color="auto"/>
              <w:right w:val="nil"/>
            </w:tcBorders>
            <w:vAlign w:val="bottom"/>
          </w:tcPr>
          <w:p w14:paraId="7C81FF4C" w14:textId="77777777" w:rsidR="00C356CF" w:rsidRPr="009128F0" w:rsidRDefault="00C356CF" w:rsidP="00234107">
            <w:pPr>
              <w:autoSpaceDE w:val="0"/>
              <w:autoSpaceDN w:val="0"/>
              <w:adjustRightInd w:val="0"/>
              <w:ind w:left="-30"/>
              <w:jc w:val="right"/>
              <w:rPr>
                <w:rFonts w:ascii="Arial" w:hAnsi="Arial" w:cs="Arial"/>
                <w:b/>
                <w:color w:val="000000" w:themeColor="text1"/>
                <w:sz w:val="17"/>
                <w:szCs w:val="17"/>
                <w:lang w:eastAsia="en-US"/>
              </w:rPr>
            </w:pPr>
            <w:r w:rsidRPr="009128F0">
              <w:rPr>
                <w:rFonts w:ascii="Arial" w:hAnsi="Arial" w:cs="Arial"/>
                <w:b/>
                <w:color w:val="000000" w:themeColor="text1"/>
                <w:sz w:val="17"/>
                <w:szCs w:val="17"/>
                <w:lang w:eastAsia="en-US"/>
              </w:rPr>
              <w:t>Doğrudan ve dolaylı ortaklık oranı (%)</w:t>
            </w:r>
          </w:p>
        </w:tc>
      </w:tr>
      <w:tr w:rsidR="00C356CF" w:rsidRPr="009128F0" w14:paraId="440F40C7" w14:textId="77777777" w:rsidTr="0082203D">
        <w:trPr>
          <w:trHeight w:val="227"/>
        </w:trPr>
        <w:tc>
          <w:tcPr>
            <w:tcW w:w="1271" w:type="pct"/>
            <w:tcBorders>
              <w:left w:val="nil"/>
              <w:bottom w:val="nil"/>
              <w:right w:val="nil"/>
            </w:tcBorders>
            <w:vAlign w:val="bottom"/>
          </w:tcPr>
          <w:p w14:paraId="0A7F0B50" w14:textId="77777777" w:rsidR="00C356CF" w:rsidRPr="009128F0" w:rsidRDefault="00C356CF" w:rsidP="00B85D6C">
            <w:pPr>
              <w:autoSpaceDE w:val="0"/>
              <w:autoSpaceDN w:val="0"/>
              <w:adjustRightInd w:val="0"/>
              <w:ind w:right="-108"/>
              <w:rPr>
                <w:rFonts w:ascii="Arial" w:hAnsi="Arial" w:cs="Arial"/>
                <w:color w:val="000000" w:themeColor="text1"/>
                <w:sz w:val="17"/>
                <w:szCs w:val="17"/>
                <w:lang w:eastAsia="en-US"/>
              </w:rPr>
            </w:pPr>
          </w:p>
        </w:tc>
        <w:tc>
          <w:tcPr>
            <w:tcW w:w="766" w:type="pct"/>
            <w:tcBorders>
              <w:left w:val="nil"/>
              <w:bottom w:val="nil"/>
              <w:right w:val="nil"/>
            </w:tcBorders>
            <w:vAlign w:val="bottom"/>
          </w:tcPr>
          <w:p w14:paraId="46E1AF03" w14:textId="77777777" w:rsidR="00C356CF" w:rsidRPr="009128F0" w:rsidRDefault="00C356CF" w:rsidP="00B85D6C">
            <w:pPr>
              <w:autoSpaceDE w:val="0"/>
              <w:autoSpaceDN w:val="0"/>
              <w:adjustRightInd w:val="0"/>
              <w:ind w:left="-108" w:right="-86"/>
              <w:rPr>
                <w:rFonts w:ascii="Arial" w:hAnsi="Arial" w:cs="Arial"/>
                <w:color w:val="000000" w:themeColor="text1"/>
                <w:sz w:val="17"/>
                <w:szCs w:val="17"/>
                <w:lang w:eastAsia="en-US"/>
              </w:rPr>
            </w:pPr>
          </w:p>
        </w:tc>
        <w:tc>
          <w:tcPr>
            <w:tcW w:w="1305" w:type="pct"/>
            <w:tcBorders>
              <w:left w:val="nil"/>
              <w:bottom w:val="nil"/>
              <w:right w:val="nil"/>
            </w:tcBorders>
            <w:vAlign w:val="bottom"/>
          </w:tcPr>
          <w:p w14:paraId="5B03F3B5" w14:textId="77777777" w:rsidR="00C356CF" w:rsidRPr="009128F0" w:rsidRDefault="00C356CF" w:rsidP="00B85D6C">
            <w:pPr>
              <w:autoSpaceDE w:val="0"/>
              <w:autoSpaceDN w:val="0"/>
              <w:adjustRightInd w:val="0"/>
              <w:rPr>
                <w:rFonts w:ascii="Arial" w:hAnsi="Arial" w:cs="Arial"/>
                <w:color w:val="000000" w:themeColor="text1"/>
                <w:sz w:val="17"/>
                <w:szCs w:val="17"/>
                <w:lang w:eastAsia="en-US"/>
              </w:rPr>
            </w:pPr>
          </w:p>
        </w:tc>
        <w:tc>
          <w:tcPr>
            <w:tcW w:w="691" w:type="pct"/>
            <w:tcBorders>
              <w:left w:val="nil"/>
              <w:bottom w:val="nil"/>
              <w:right w:val="nil"/>
            </w:tcBorders>
            <w:vAlign w:val="bottom"/>
          </w:tcPr>
          <w:p w14:paraId="41A95CFE" w14:textId="77777777" w:rsidR="00C356CF" w:rsidRPr="009128F0" w:rsidRDefault="00C356CF" w:rsidP="00B85D6C">
            <w:pPr>
              <w:autoSpaceDE w:val="0"/>
              <w:autoSpaceDN w:val="0"/>
              <w:adjustRightInd w:val="0"/>
              <w:jc w:val="right"/>
              <w:rPr>
                <w:rFonts w:ascii="Arial" w:hAnsi="Arial" w:cs="Arial"/>
                <w:color w:val="000000" w:themeColor="text1"/>
                <w:sz w:val="17"/>
                <w:szCs w:val="17"/>
                <w:lang w:eastAsia="en-US"/>
              </w:rPr>
            </w:pPr>
          </w:p>
        </w:tc>
        <w:tc>
          <w:tcPr>
            <w:tcW w:w="967" w:type="pct"/>
            <w:tcBorders>
              <w:left w:val="nil"/>
              <w:bottom w:val="nil"/>
              <w:right w:val="nil"/>
            </w:tcBorders>
            <w:vAlign w:val="bottom"/>
          </w:tcPr>
          <w:p w14:paraId="196147E1" w14:textId="77777777" w:rsidR="00C356CF" w:rsidRPr="009128F0" w:rsidRDefault="00C356CF" w:rsidP="00B85D6C">
            <w:pPr>
              <w:autoSpaceDE w:val="0"/>
              <w:autoSpaceDN w:val="0"/>
              <w:adjustRightInd w:val="0"/>
              <w:jc w:val="right"/>
              <w:rPr>
                <w:rFonts w:ascii="Arial" w:hAnsi="Arial" w:cs="Arial"/>
                <w:color w:val="000000" w:themeColor="text1"/>
                <w:sz w:val="17"/>
                <w:szCs w:val="17"/>
                <w:lang w:eastAsia="en-US"/>
              </w:rPr>
            </w:pPr>
          </w:p>
        </w:tc>
      </w:tr>
      <w:tr w:rsidR="00B85D6C" w:rsidRPr="009128F0" w14:paraId="56841D93" w14:textId="77777777" w:rsidTr="0082203D">
        <w:trPr>
          <w:trHeight w:val="227"/>
        </w:trPr>
        <w:tc>
          <w:tcPr>
            <w:tcW w:w="1271" w:type="pct"/>
            <w:tcBorders>
              <w:top w:val="nil"/>
              <w:left w:val="nil"/>
              <w:bottom w:val="nil"/>
              <w:right w:val="nil"/>
            </w:tcBorders>
            <w:vAlign w:val="bottom"/>
          </w:tcPr>
          <w:p w14:paraId="1834FB6C" w14:textId="77777777" w:rsidR="00B85D6C" w:rsidRPr="009128F0" w:rsidRDefault="00B85D6C" w:rsidP="003124C1">
            <w:pPr>
              <w:autoSpaceDE w:val="0"/>
              <w:autoSpaceDN w:val="0"/>
              <w:adjustRightInd w:val="0"/>
              <w:ind w:left="-108" w:right="-86"/>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 xml:space="preserve">  Albaraka Gayrimenkul   </w:t>
            </w:r>
          </w:p>
          <w:p w14:paraId="439E0BA4" w14:textId="288A5A91" w:rsidR="00B85D6C" w:rsidRPr="009128F0" w:rsidRDefault="00B85D6C" w:rsidP="003124C1">
            <w:pPr>
              <w:autoSpaceDE w:val="0"/>
              <w:autoSpaceDN w:val="0"/>
              <w:adjustRightInd w:val="0"/>
              <w:ind w:left="-108" w:right="-86"/>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 xml:space="preserve">  Portföy</w:t>
            </w:r>
            <w:r w:rsidR="005E52E9">
              <w:rPr>
                <w:rFonts w:ascii="Arial" w:hAnsi="Arial" w:cs="Arial"/>
                <w:color w:val="000000" w:themeColor="text1"/>
                <w:sz w:val="17"/>
                <w:szCs w:val="17"/>
                <w:lang w:eastAsia="en-US"/>
              </w:rPr>
              <w:t xml:space="preserve"> </w:t>
            </w:r>
            <w:r w:rsidRPr="009128F0">
              <w:rPr>
                <w:rFonts w:ascii="Arial" w:hAnsi="Arial" w:cs="Arial"/>
                <w:color w:val="000000" w:themeColor="text1"/>
                <w:sz w:val="17"/>
                <w:szCs w:val="17"/>
                <w:lang w:eastAsia="en-US"/>
              </w:rPr>
              <w:t xml:space="preserve">Yönetimi A.Ş. </w:t>
            </w:r>
            <w:proofErr w:type="spellStart"/>
            <w:r w:rsidRPr="009128F0">
              <w:rPr>
                <w:rFonts w:ascii="Arial" w:hAnsi="Arial" w:cs="Arial"/>
                <w:color w:val="000000" w:themeColor="text1"/>
                <w:sz w:val="17"/>
                <w:szCs w:val="17"/>
                <w:lang w:eastAsia="en-US"/>
              </w:rPr>
              <w:t>One</w:t>
            </w:r>
            <w:proofErr w:type="spellEnd"/>
            <w:r w:rsidRPr="009128F0">
              <w:rPr>
                <w:rFonts w:ascii="Arial" w:hAnsi="Arial" w:cs="Arial"/>
                <w:color w:val="000000" w:themeColor="text1"/>
                <w:sz w:val="17"/>
                <w:szCs w:val="17"/>
                <w:lang w:eastAsia="en-US"/>
              </w:rPr>
              <w:t xml:space="preserve"> </w:t>
            </w:r>
          </w:p>
          <w:p w14:paraId="21316F44" w14:textId="77777777" w:rsidR="00B85D6C" w:rsidRPr="009128F0" w:rsidRDefault="00B85D6C" w:rsidP="003124C1">
            <w:pPr>
              <w:autoSpaceDE w:val="0"/>
              <w:autoSpaceDN w:val="0"/>
              <w:adjustRightInd w:val="0"/>
              <w:ind w:left="-108" w:right="-86"/>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 xml:space="preserve">  </w:t>
            </w:r>
            <w:proofErr w:type="spellStart"/>
            <w:r w:rsidRPr="009128F0">
              <w:rPr>
                <w:rFonts w:ascii="Arial" w:hAnsi="Arial" w:cs="Arial"/>
                <w:color w:val="000000" w:themeColor="text1"/>
                <w:sz w:val="17"/>
                <w:szCs w:val="17"/>
                <w:lang w:eastAsia="en-US"/>
              </w:rPr>
              <w:t>Tower</w:t>
            </w:r>
            <w:proofErr w:type="spellEnd"/>
            <w:r w:rsidRPr="009128F0">
              <w:rPr>
                <w:rFonts w:ascii="Arial" w:hAnsi="Arial" w:cs="Arial"/>
                <w:color w:val="000000" w:themeColor="text1"/>
                <w:sz w:val="17"/>
                <w:szCs w:val="17"/>
                <w:lang w:eastAsia="en-US"/>
              </w:rPr>
              <w:t xml:space="preserve"> Gayrimenkul Yatırım </w:t>
            </w:r>
          </w:p>
          <w:p w14:paraId="008651A2" w14:textId="77777777" w:rsidR="00B85D6C" w:rsidRPr="009128F0" w:rsidRDefault="00B85D6C" w:rsidP="003124C1">
            <w:pPr>
              <w:autoSpaceDE w:val="0"/>
              <w:autoSpaceDN w:val="0"/>
              <w:adjustRightInd w:val="0"/>
              <w:ind w:left="-108" w:right="-86"/>
              <w:rPr>
                <w:rFonts w:ascii="Arial" w:hAnsi="Arial" w:cs="Arial"/>
                <w:color w:val="000000" w:themeColor="text1"/>
                <w:sz w:val="14"/>
                <w:szCs w:val="14"/>
              </w:rPr>
            </w:pPr>
            <w:r w:rsidRPr="009128F0">
              <w:rPr>
                <w:rFonts w:ascii="Arial" w:hAnsi="Arial" w:cs="Arial"/>
                <w:color w:val="000000" w:themeColor="text1"/>
                <w:sz w:val="17"/>
                <w:szCs w:val="17"/>
                <w:lang w:eastAsia="en-US"/>
              </w:rPr>
              <w:t xml:space="preserve">  Fonu</w:t>
            </w:r>
          </w:p>
        </w:tc>
        <w:tc>
          <w:tcPr>
            <w:tcW w:w="766" w:type="pct"/>
            <w:tcBorders>
              <w:top w:val="nil"/>
              <w:left w:val="nil"/>
              <w:bottom w:val="nil"/>
              <w:right w:val="nil"/>
            </w:tcBorders>
            <w:vAlign w:val="bottom"/>
          </w:tcPr>
          <w:p w14:paraId="3BF663BB" w14:textId="77777777" w:rsidR="00B85D6C" w:rsidRPr="009128F0" w:rsidRDefault="00B85D6C" w:rsidP="003124C1">
            <w:pPr>
              <w:autoSpaceDE w:val="0"/>
              <w:autoSpaceDN w:val="0"/>
              <w:adjustRightInd w:val="0"/>
              <w:ind w:left="-231" w:right="-86"/>
              <w:jc w:val="center"/>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İstanbul/Türkiye</w:t>
            </w:r>
          </w:p>
        </w:tc>
        <w:tc>
          <w:tcPr>
            <w:tcW w:w="1305" w:type="pct"/>
            <w:tcBorders>
              <w:top w:val="nil"/>
              <w:left w:val="nil"/>
              <w:bottom w:val="nil"/>
              <w:right w:val="nil"/>
            </w:tcBorders>
            <w:vAlign w:val="bottom"/>
          </w:tcPr>
          <w:p w14:paraId="765CD965" w14:textId="77777777" w:rsidR="00B85D6C" w:rsidRPr="009128F0" w:rsidRDefault="00B85D6C" w:rsidP="003124C1">
            <w:pPr>
              <w:autoSpaceDE w:val="0"/>
              <w:autoSpaceDN w:val="0"/>
              <w:adjustRightInd w:val="0"/>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 xml:space="preserve">Gayrimenkul ve gayrimenkule dayalı hakları satın almak, kiraya vermek, kiralamak ve satmak </w:t>
            </w:r>
          </w:p>
        </w:tc>
        <w:tc>
          <w:tcPr>
            <w:tcW w:w="691" w:type="pct"/>
            <w:tcBorders>
              <w:top w:val="nil"/>
              <w:left w:val="nil"/>
              <w:bottom w:val="nil"/>
              <w:right w:val="nil"/>
            </w:tcBorders>
            <w:vAlign w:val="bottom"/>
          </w:tcPr>
          <w:p w14:paraId="630CE28A" w14:textId="77777777" w:rsidR="00B85D6C" w:rsidRPr="009128F0" w:rsidRDefault="00B85D6C" w:rsidP="003124C1">
            <w:pPr>
              <w:autoSpaceDE w:val="0"/>
              <w:autoSpaceDN w:val="0"/>
              <w:adjustRightInd w:val="0"/>
              <w:jc w:val="right"/>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100,00</w:t>
            </w:r>
          </w:p>
        </w:tc>
        <w:tc>
          <w:tcPr>
            <w:tcW w:w="967" w:type="pct"/>
            <w:tcBorders>
              <w:top w:val="nil"/>
              <w:left w:val="nil"/>
              <w:bottom w:val="nil"/>
              <w:right w:val="nil"/>
            </w:tcBorders>
            <w:vAlign w:val="bottom"/>
          </w:tcPr>
          <w:p w14:paraId="005BA2E0" w14:textId="77777777" w:rsidR="00B85D6C" w:rsidRPr="009128F0" w:rsidRDefault="00B85D6C" w:rsidP="003124C1">
            <w:pPr>
              <w:autoSpaceDE w:val="0"/>
              <w:autoSpaceDN w:val="0"/>
              <w:adjustRightInd w:val="0"/>
              <w:jc w:val="right"/>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100,00</w:t>
            </w:r>
          </w:p>
        </w:tc>
      </w:tr>
      <w:tr w:rsidR="00B46848" w:rsidRPr="009128F0" w14:paraId="034DEFC3" w14:textId="77777777" w:rsidTr="0082203D">
        <w:trPr>
          <w:trHeight w:val="227"/>
        </w:trPr>
        <w:tc>
          <w:tcPr>
            <w:tcW w:w="1271" w:type="pct"/>
            <w:tcBorders>
              <w:top w:val="nil"/>
              <w:left w:val="nil"/>
              <w:bottom w:val="nil"/>
              <w:right w:val="nil"/>
            </w:tcBorders>
            <w:vAlign w:val="bottom"/>
          </w:tcPr>
          <w:p w14:paraId="256F8512" w14:textId="77777777" w:rsidR="00B46848" w:rsidRPr="009128F0" w:rsidRDefault="00B46848" w:rsidP="003124C1">
            <w:pPr>
              <w:autoSpaceDE w:val="0"/>
              <w:autoSpaceDN w:val="0"/>
              <w:adjustRightInd w:val="0"/>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 xml:space="preserve">Albaraka Gayrimenkul Portföy Yönetimi A.Ş. </w:t>
            </w:r>
            <w:proofErr w:type="gramStart"/>
            <w:r w:rsidRPr="009128F0">
              <w:rPr>
                <w:rFonts w:ascii="Arial" w:hAnsi="Arial" w:cs="Arial"/>
                <w:color w:val="000000" w:themeColor="text1"/>
                <w:sz w:val="17"/>
                <w:szCs w:val="17"/>
                <w:lang w:eastAsia="en-US"/>
              </w:rPr>
              <w:t>Dükkan</w:t>
            </w:r>
            <w:proofErr w:type="gramEnd"/>
            <w:r w:rsidRPr="009128F0">
              <w:rPr>
                <w:rFonts w:ascii="Arial" w:hAnsi="Arial" w:cs="Arial"/>
                <w:color w:val="000000" w:themeColor="text1"/>
                <w:sz w:val="17"/>
                <w:szCs w:val="17"/>
                <w:lang w:eastAsia="en-US"/>
              </w:rPr>
              <w:t xml:space="preserve"> Gayrimenkul Yatırım Fonu</w:t>
            </w:r>
          </w:p>
        </w:tc>
        <w:tc>
          <w:tcPr>
            <w:tcW w:w="766" w:type="pct"/>
            <w:tcBorders>
              <w:top w:val="nil"/>
              <w:left w:val="nil"/>
              <w:bottom w:val="nil"/>
              <w:right w:val="nil"/>
            </w:tcBorders>
            <w:vAlign w:val="bottom"/>
          </w:tcPr>
          <w:p w14:paraId="4250BE48" w14:textId="77777777" w:rsidR="00B46848" w:rsidRPr="009128F0" w:rsidRDefault="00B46848" w:rsidP="003124C1">
            <w:pPr>
              <w:autoSpaceDE w:val="0"/>
              <w:autoSpaceDN w:val="0"/>
              <w:adjustRightInd w:val="0"/>
              <w:ind w:left="-231" w:right="-86"/>
              <w:jc w:val="center"/>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İstanbul/Türkiye</w:t>
            </w:r>
          </w:p>
        </w:tc>
        <w:tc>
          <w:tcPr>
            <w:tcW w:w="1305" w:type="pct"/>
            <w:tcBorders>
              <w:top w:val="nil"/>
              <w:left w:val="nil"/>
              <w:bottom w:val="nil"/>
              <w:right w:val="nil"/>
            </w:tcBorders>
            <w:vAlign w:val="bottom"/>
          </w:tcPr>
          <w:p w14:paraId="2EA0B995" w14:textId="77777777" w:rsidR="00B46848" w:rsidRPr="009128F0" w:rsidRDefault="00B46848" w:rsidP="003124C1">
            <w:pPr>
              <w:autoSpaceDE w:val="0"/>
              <w:autoSpaceDN w:val="0"/>
              <w:adjustRightInd w:val="0"/>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 xml:space="preserve">Gayrimenkul ve gayrimenkule dayalı hakları satın almak, kiraya vermek, kiralamak ve satmak </w:t>
            </w:r>
          </w:p>
        </w:tc>
        <w:tc>
          <w:tcPr>
            <w:tcW w:w="691" w:type="pct"/>
            <w:tcBorders>
              <w:top w:val="nil"/>
              <w:left w:val="nil"/>
              <w:bottom w:val="nil"/>
              <w:right w:val="nil"/>
            </w:tcBorders>
            <w:vAlign w:val="bottom"/>
          </w:tcPr>
          <w:p w14:paraId="66FC5268" w14:textId="77777777" w:rsidR="00B46848" w:rsidRPr="009128F0" w:rsidRDefault="00B46848" w:rsidP="003124C1">
            <w:pPr>
              <w:autoSpaceDE w:val="0"/>
              <w:autoSpaceDN w:val="0"/>
              <w:adjustRightInd w:val="0"/>
              <w:jc w:val="right"/>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100,00</w:t>
            </w:r>
          </w:p>
        </w:tc>
        <w:tc>
          <w:tcPr>
            <w:tcW w:w="967" w:type="pct"/>
            <w:tcBorders>
              <w:top w:val="nil"/>
              <w:left w:val="nil"/>
              <w:bottom w:val="nil"/>
              <w:right w:val="nil"/>
            </w:tcBorders>
            <w:vAlign w:val="bottom"/>
          </w:tcPr>
          <w:p w14:paraId="78F25258" w14:textId="77777777" w:rsidR="00B46848" w:rsidRPr="009128F0" w:rsidRDefault="00B46848" w:rsidP="003124C1">
            <w:pPr>
              <w:autoSpaceDE w:val="0"/>
              <w:autoSpaceDN w:val="0"/>
              <w:adjustRightInd w:val="0"/>
              <w:jc w:val="right"/>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100,00</w:t>
            </w:r>
          </w:p>
        </w:tc>
      </w:tr>
      <w:tr w:rsidR="00B46848" w:rsidRPr="009128F0" w14:paraId="02D00F54" w14:textId="77777777" w:rsidTr="00152A6E">
        <w:trPr>
          <w:trHeight w:val="227"/>
        </w:trPr>
        <w:tc>
          <w:tcPr>
            <w:tcW w:w="1271" w:type="pct"/>
            <w:tcBorders>
              <w:top w:val="nil"/>
              <w:left w:val="nil"/>
              <w:bottom w:val="nil"/>
              <w:right w:val="nil"/>
            </w:tcBorders>
            <w:vAlign w:val="bottom"/>
          </w:tcPr>
          <w:p w14:paraId="5FF3ADA2" w14:textId="77777777" w:rsidR="00B46848" w:rsidRPr="009128F0" w:rsidRDefault="00B46848" w:rsidP="003124C1">
            <w:pPr>
              <w:autoSpaceDE w:val="0"/>
              <w:autoSpaceDN w:val="0"/>
              <w:adjustRightInd w:val="0"/>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 xml:space="preserve">Albaraka Gayrimenkul Portföy Yönetimi A.Ş. </w:t>
            </w:r>
            <w:proofErr w:type="spellStart"/>
            <w:r w:rsidRPr="009128F0">
              <w:rPr>
                <w:rFonts w:ascii="Arial" w:hAnsi="Arial" w:cs="Arial"/>
                <w:color w:val="000000" w:themeColor="text1"/>
                <w:sz w:val="17"/>
                <w:szCs w:val="17"/>
                <w:lang w:eastAsia="en-US"/>
              </w:rPr>
              <w:t>Batışehir</w:t>
            </w:r>
            <w:proofErr w:type="spellEnd"/>
            <w:r w:rsidRPr="009128F0">
              <w:rPr>
                <w:rFonts w:ascii="Arial" w:hAnsi="Arial" w:cs="Arial"/>
                <w:color w:val="000000" w:themeColor="text1"/>
                <w:sz w:val="17"/>
                <w:szCs w:val="17"/>
                <w:lang w:eastAsia="en-US"/>
              </w:rPr>
              <w:t xml:space="preserve"> Gayrimenkul Yatırım Fonu</w:t>
            </w:r>
          </w:p>
        </w:tc>
        <w:tc>
          <w:tcPr>
            <w:tcW w:w="766" w:type="pct"/>
            <w:tcBorders>
              <w:top w:val="nil"/>
              <w:left w:val="nil"/>
              <w:bottom w:val="nil"/>
              <w:right w:val="nil"/>
            </w:tcBorders>
            <w:vAlign w:val="bottom"/>
          </w:tcPr>
          <w:p w14:paraId="2258F69F" w14:textId="77777777" w:rsidR="00B46848" w:rsidRPr="009128F0" w:rsidRDefault="00B46848" w:rsidP="003124C1">
            <w:pPr>
              <w:autoSpaceDE w:val="0"/>
              <w:autoSpaceDN w:val="0"/>
              <w:adjustRightInd w:val="0"/>
              <w:ind w:left="-231" w:right="-86"/>
              <w:jc w:val="center"/>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İstanbul/Türkiye</w:t>
            </w:r>
          </w:p>
        </w:tc>
        <w:tc>
          <w:tcPr>
            <w:tcW w:w="1305" w:type="pct"/>
            <w:tcBorders>
              <w:top w:val="nil"/>
              <w:left w:val="nil"/>
              <w:bottom w:val="nil"/>
              <w:right w:val="nil"/>
            </w:tcBorders>
            <w:vAlign w:val="bottom"/>
          </w:tcPr>
          <w:p w14:paraId="49FA0947" w14:textId="77777777" w:rsidR="00B46848" w:rsidRPr="009128F0" w:rsidRDefault="00B46848" w:rsidP="003124C1">
            <w:pPr>
              <w:autoSpaceDE w:val="0"/>
              <w:autoSpaceDN w:val="0"/>
              <w:adjustRightInd w:val="0"/>
              <w:ind w:right="-92"/>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Gayrimenkul ve gayrimenkule dayalı hakları satın almak, kiraya vermek, kiralamak ve satmak</w:t>
            </w:r>
          </w:p>
        </w:tc>
        <w:tc>
          <w:tcPr>
            <w:tcW w:w="691" w:type="pct"/>
            <w:tcBorders>
              <w:top w:val="nil"/>
              <w:left w:val="nil"/>
              <w:bottom w:val="nil"/>
              <w:right w:val="nil"/>
            </w:tcBorders>
            <w:vAlign w:val="bottom"/>
          </w:tcPr>
          <w:p w14:paraId="1842C8A1" w14:textId="77777777" w:rsidR="00B46848" w:rsidRPr="009128F0" w:rsidRDefault="00B46848" w:rsidP="003124C1">
            <w:pPr>
              <w:autoSpaceDE w:val="0"/>
              <w:autoSpaceDN w:val="0"/>
              <w:adjustRightInd w:val="0"/>
              <w:jc w:val="right"/>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52,275</w:t>
            </w:r>
          </w:p>
        </w:tc>
        <w:tc>
          <w:tcPr>
            <w:tcW w:w="967" w:type="pct"/>
            <w:tcBorders>
              <w:top w:val="nil"/>
              <w:left w:val="nil"/>
              <w:bottom w:val="nil"/>
              <w:right w:val="nil"/>
            </w:tcBorders>
            <w:vAlign w:val="bottom"/>
          </w:tcPr>
          <w:p w14:paraId="5517882D" w14:textId="77777777" w:rsidR="00B46848" w:rsidRPr="009128F0" w:rsidRDefault="00B46848" w:rsidP="003124C1">
            <w:pPr>
              <w:autoSpaceDE w:val="0"/>
              <w:autoSpaceDN w:val="0"/>
              <w:adjustRightInd w:val="0"/>
              <w:jc w:val="right"/>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52,275</w:t>
            </w:r>
          </w:p>
        </w:tc>
      </w:tr>
      <w:tr w:rsidR="006D0E59" w:rsidRPr="009128F0" w14:paraId="793D52DA" w14:textId="77777777" w:rsidTr="0082203D">
        <w:trPr>
          <w:trHeight w:val="227"/>
        </w:trPr>
        <w:tc>
          <w:tcPr>
            <w:tcW w:w="1271" w:type="pct"/>
            <w:tcBorders>
              <w:top w:val="nil"/>
              <w:left w:val="nil"/>
              <w:bottom w:val="single" w:sz="4" w:space="0" w:color="auto"/>
              <w:right w:val="nil"/>
            </w:tcBorders>
            <w:vAlign w:val="bottom"/>
          </w:tcPr>
          <w:p w14:paraId="63BC5C33" w14:textId="77777777" w:rsidR="006D0E59" w:rsidRPr="009128F0" w:rsidRDefault="006D0E59" w:rsidP="003124C1">
            <w:pPr>
              <w:autoSpaceDE w:val="0"/>
              <w:autoSpaceDN w:val="0"/>
              <w:adjustRightInd w:val="0"/>
              <w:rPr>
                <w:rFonts w:ascii="Arial" w:hAnsi="Arial" w:cs="Arial"/>
                <w:color w:val="000000" w:themeColor="text1"/>
                <w:sz w:val="17"/>
                <w:szCs w:val="17"/>
                <w:lang w:eastAsia="en-US"/>
              </w:rPr>
            </w:pPr>
          </w:p>
        </w:tc>
        <w:tc>
          <w:tcPr>
            <w:tcW w:w="766" w:type="pct"/>
            <w:tcBorders>
              <w:top w:val="nil"/>
              <w:left w:val="nil"/>
              <w:bottom w:val="single" w:sz="4" w:space="0" w:color="auto"/>
              <w:right w:val="nil"/>
            </w:tcBorders>
            <w:vAlign w:val="bottom"/>
          </w:tcPr>
          <w:p w14:paraId="4C2A0471" w14:textId="77777777" w:rsidR="006D0E59" w:rsidRPr="009128F0" w:rsidRDefault="006D0E59" w:rsidP="003124C1">
            <w:pPr>
              <w:autoSpaceDE w:val="0"/>
              <w:autoSpaceDN w:val="0"/>
              <w:adjustRightInd w:val="0"/>
              <w:ind w:left="-231" w:right="-86"/>
              <w:jc w:val="center"/>
              <w:rPr>
                <w:rFonts w:ascii="Arial" w:hAnsi="Arial" w:cs="Arial"/>
                <w:color w:val="000000" w:themeColor="text1"/>
                <w:sz w:val="17"/>
                <w:szCs w:val="17"/>
                <w:lang w:eastAsia="en-US"/>
              </w:rPr>
            </w:pPr>
          </w:p>
        </w:tc>
        <w:tc>
          <w:tcPr>
            <w:tcW w:w="1305" w:type="pct"/>
            <w:tcBorders>
              <w:top w:val="nil"/>
              <w:left w:val="nil"/>
              <w:bottom w:val="single" w:sz="4" w:space="0" w:color="auto"/>
              <w:right w:val="nil"/>
            </w:tcBorders>
            <w:vAlign w:val="bottom"/>
          </w:tcPr>
          <w:p w14:paraId="02F93CD2" w14:textId="77777777" w:rsidR="006D0E59" w:rsidRPr="009128F0" w:rsidRDefault="006D0E59" w:rsidP="003124C1">
            <w:pPr>
              <w:autoSpaceDE w:val="0"/>
              <w:autoSpaceDN w:val="0"/>
              <w:adjustRightInd w:val="0"/>
              <w:ind w:right="-92"/>
              <w:rPr>
                <w:rFonts w:ascii="Arial" w:hAnsi="Arial" w:cs="Arial"/>
                <w:color w:val="000000" w:themeColor="text1"/>
                <w:sz w:val="17"/>
                <w:szCs w:val="17"/>
                <w:lang w:eastAsia="en-US"/>
              </w:rPr>
            </w:pPr>
          </w:p>
        </w:tc>
        <w:tc>
          <w:tcPr>
            <w:tcW w:w="691" w:type="pct"/>
            <w:tcBorders>
              <w:top w:val="nil"/>
              <w:left w:val="nil"/>
              <w:bottom w:val="single" w:sz="4" w:space="0" w:color="auto"/>
              <w:right w:val="nil"/>
            </w:tcBorders>
            <w:vAlign w:val="bottom"/>
          </w:tcPr>
          <w:p w14:paraId="2E9EE8A1" w14:textId="77777777" w:rsidR="006D0E59" w:rsidRPr="009128F0" w:rsidRDefault="006D0E59" w:rsidP="003124C1">
            <w:pPr>
              <w:autoSpaceDE w:val="0"/>
              <w:autoSpaceDN w:val="0"/>
              <w:adjustRightInd w:val="0"/>
              <w:jc w:val="right"/>
              <w:rPr>
                <w:rFonts w:ascii="Arial" w:hAnsi="Arial" w:cs="Arial"/>
                <w:color w:val="000000" w:themeColor="text1"/>
                <w:sz w:val="17"/>
                <w:szCs w:val="17"/>
                <w:lang w:eastAsia="en-US"/>
              </w:rPr>
            </w:pPr>
          </w:p>
        </w:tc>
        <w:tc>
          <w:tcPr>
            <w:tcW w:w="967" w:type="pct"/>
            <w:tcBorders>
              <w:top w:val="nil"/>
              <w:left w:val="nil"/>
              <w:bottom w:val="single" w:sz="4" w:space="0" w:color="auto"/>
              <w:right w:val="nil"/>
            </w:tcBorders>
            <w:vAlign w:val="bottom"/>
          </w:tcPr>
          <w:p w14:paraId="214F4601" w14:textId="77777777" w:rsidR="006D0E59" w:rsidRPr="009128F0" w:rsidRDefault="006D0E59" w:rsidP="003124C1">
            <w:pPr>
              <w:autoSpaceDE w:val="0"/>
              <w:autoSpaceDN w:val="0"/>
              <w:adjustRightInd w:val="0"/>
              <w:jc w:val="right"/>
              <w:rPr>
                <w:rFonts w:ascii="Arial" w:hAnsi="Arial" w:cs="Arial"/>
                <w:color w:val="000000" w:themeColor="text1"/>
                <w:sz w:val="17"/>
                <w:szCs w:val="17"/>
                <w:lang w:eastAsia="en-US"/>
              </w:rPr>
            </w:pPr>
          </w:p>
        </w:tc>
      </w:tr>
    </w:tbl>
    <w:p w14:paraId="02E8A8FD" w14:textId="77777777" w:rsidR="00DB3C20" w:rsidRPr="009128F0" w:rsidRDefault="00C356CF" w:rsidP="000C7A69">
      <w:pPr>
        <w:pStyle w:val="GvdeMetniGirintisi"/>
        <w:spacing w:before="120" w:after="120"/>
        <w:ind w:hanging="574"/>
        <w:rPr>
          <w:rFonts w:ascii="Arial" w:hAnsi="Arial" w:cs="Arial"/>
          <w:b/>
          <w:color w:val="000000" w:themeColor="text1"/>
          <w:sz w:val="20"/>
          <w:szCs w:val="20"/>
        </w:rPr>
      </w:pPr>
      <w:r w:rsidRPr="009128F0">
        <w:rPr>
          <w:rFonts w:ascii="Arial" w:hAnsi="Arial" w:cs="Arial"/>
          <w:b/>
          <w:color w:val="000000" w:themeColor="text1"/>
          <w:sz w:val="20"/>
          <w:szCs w:val="20"/>
        </w:rPr>
        <w:t>d</w:t>
      </w:r>
      <w:r w:rsidR="006F621D" w:rsidRPr="009128F0">
        <w:rPr>
          <w:rFonts w:ascii="Arial" w:hAnsi="Arial" w:cs="Arial"/>
          <w:b/>
          <w:color w:val="000000" w:themeColor="text1"/>
          <w:sz w:val="20"/>
          <w:szCs w:val="20"/>
        </w:rPr>
        <w:t>.</w:t>
      </w:r>
      <w:r w:rsidR="006D3F66" w:rsidRPr="009128F0">
        <w:rPr>
          <w:rFonts w:ascii="Arial" w:hAnsi="Arial" w:cs="Arial"/>
          <w:b/>
          <w:color w:val="000000" w:themeColor="text1"/>
          <w:sz w:val="20"/>
          <w:szCs w:val="20"/>
        </w:rPr>
        <w:tab/>
      </w:r>
      <w:r w:rsidR="004A02DD" w:rsidRPr="009128F0">
        <w:rPr>
          <w:rFonts w:ascii="Arial" w:hAnsi="Arial" w:cs="Arial"/>
          <w:b/>
          <w:color w:val="000000" w:themeColor="text1"/>
          <w:sz w:val="20"/>
          <w:szCs w:val="20"/>
        </w:rPr>
        <w:t xml:space="preserve">Konsolidasyon kapsamında bulunmayan iştirakler, bağlı ortaklıklar ve birlikte kontrol edilen ortaklıkların </w:t>
      </w:r>
      <w:proofErr w:type="gramStart"/>
      <w:r w:rsidR="004A02DD" w:rsidRPr="009128F0">
        <w:rPr>
          <w:rFonts w:ascii="Arial" w:hAnsi="Arial" w:cs="Arial"/>
          <w:b/>
          <w:color w:val="000000" w:themeColor="text1"/>
          <w:sz w:val="20"/>
          <w:szCs w:val="20"/>
        </w:rPr>
        <w:t>konsolide</w:t>
      </w:r>
      <w:proofErr w:type="gramEnd"/>
      <w:r w:rsidR="004A02DD" w:rsidRPr="009128F0">
        <w:rPr>
          <w:rFonts w:ascii="Arial" w:hAnsi="Arial" w:cs="Arial"/>
          <w:b/>
          <w:color w:val="000000" w:themeColor="text1"/>
          <w:sz w:val="20"/>
          <w:szCs w:val="20"/>
        </w:rPr>
        <w:t xml:space="preserve"> finansal tablolarda gösterimi:</w:t>
      </w:r>
    </w:p>
    <w:p w14:paraId="32A7B07B" w14:textId="77777777" w:rsidR="004A02DD" w:rsidRPr="009128F0" w:rsidRDefault="004A02DD" w:rsidP="00900783">
      <w:pPr>
        <w:pStyle w:val="GvdeMetniGirintisi"/>
        <w:spacing w:before="120" w:after="120"/>
        <w:ind w:firstLine="0"/>
        <w:rPr>
          <w:rFonts w:ascii="Arial" w:hAnsi="Arial" w:cs="Arial"/>
          <w:color w:val="000000" w:themeColor="text1"/>
          <w:sz w:val="20"/>
          <w:szCs w:val="20"/>
        </w:rPr>
      </w:pPr>
      <w:r w:rsidRPr="009128F0">
        <w:rPr>
          <w:rFonts w:ascii="Arial" w:hAnsi="Arial" w:cs="Arial"/>
          <w:color w:val="000000" w:themeColor="text1"/>
          <w:sz w:val="20"/>
          <w:szCs w:val="20"/>
        </w:rPr>
        <w:t xml:space="preserve">Konsolidasyon kapsamında bulunmayan </w:t>
      </w:r>
      <w:r w:rsidR="00F34B8A" w:rsidRPr="009128F0">
        <w:rPr>
          <w:rFonts w:ascii="Arial" w:hAnsi="Arial" w:cs="Arial"/>
          <w:color w:val="000000" w:themeColor="text1"/>
          <w:sz w:val="20"/>
          <w:szCs w:val="20"/>
        </w:rPr>
        <w:t>Türk parası cinsiden iştirakler ve</w:t>
      </w:r>
      <w:r w:rsidRPr="009128F0">
        <w:rPr>
          <w:rFonts w:ascii="Arial" w:hAnsi="Arial" w:cs="Arial"/>
          <w:color w:val="000000" w:themeColor="text1"/>
          <w:sz w:val="20"/>
          <w:szCs w:val="20"/>
        </w:rPr>
        <w:t xml:space="preserve"> bağlı ortaklıklar “Bireysel Finansal Tablolara İlişkin Türkiye Muhasebe Standardı” (“TMS</w:t>
      </w:r>
      <w:r w:rsidR="00181D78" w:rsidRPr="009128F0">
        <w:rPr>
          <w:rFonts w:ascii="Arial" w:hAnsi="Arial" w:cs="Arial"/>
          <w:color w:val="000000" w:themeColor="text1"/>
          <w:sz w:val="20"/>
          <w:szCs w:val="20"/>
        </w:rPr>
        <w:t xml:space="preserve"> </w:t>
      </w:r>
      <w:r w:rsidRPr="009128F0">
        <w:rPr>
          <w:rFonts w:ascii="Arial" w:hAnsi="Arial" w:cs="Arial"/>
          <w:color w:val="000000" w:themeColor="text1"/>
          <w:sz w:val="20"/>
          <w:szCs w:val="20"/>
        </w:rPr>
        <w:t xml:space="preserve">27”) uyarınca maliyet değeriyle muhasebeleştirilmekte ve varsa değer kaybı ile ilgili karşılık düşüldükten sonra, </w:t>
      </w:r>
      <w:proofErr w:type="gramStart"/>
      <w:r w:rsidRPr="009128F0">
        <w:rPr>
          <w:rFonts w:ascii="Arial" w:hAnsi="Arial" w:cs="Arial"/>
          <w:color w:val="000000" w:themeColor="text1"/>
          <w:sz w:val="20"/>
          <w:szCs w:val="20"/>
        </w:rPr>
        <w:t>konsolide</w:t>
      </w:r>
      <w:proofErr w:type="gramEnd"/>
      <w:r w:rsidRPr="009128F0">
        <w:rPr>
          <w:rFonts w:ascii="Arial" w:hAnsi="Arial" w:cs="Arial"/>
          <w:color w:val="000000" w:themeColor="text1"/>
          <w:sz w:val="20"/>
          <w:szCs w:val="20"/>
        </w:rPr>
        <w:t xml:space="preserve"> finansal tablolara yansıtılmaktadır. </w:t>
      </w:r>
    </w:p>
    <w:p w14:paraId="662A1C7E" w14:textId="77777777" w:rsidR="00CD5A71" w:rsidRPr="009128F0" w:rsidRDefault="004A02DD" w:rsidP="00900783">
      <w:pPr>
        <w:pStyle w:val="GvdeMetniGirintisi"/>
        <w:spacing w:before="120" w:after="120"/>
        <w:ind w:firstLine="0"/>
        <w:rPr>
          <w:rFonts w:ascii="Arial" w:hAnsi="Arial" w:cs="Arial"/>
          <w:color w:val="000000" w:themeColor="text1"/>
          <w:sz w:val="20"/>
          <w:szCs w:val="20"/>
        </w:rPr>
      </w:pPr>
      <w:r w:rsidRPr="009128F0">
        <w:rPr>
          <w:rFonts w:ascii="Arial" w:hAnsi="Arial" w:cs="Arial"/>
          <w:color w:val="000000" w:themeColor="text1"/>
          <w:sz w:val="20"/>
          <w:szCs w:val="20"/>
        </w:rPr>
        <w:t xml:space="preserve">Maliyet bedelinin net gerçekleşebilir değerin üzerinde olması durumunda, değer düşüklüğünün kalıcı veya geçici olması, değer düşüklüğünün oranı gibi </w:t>
      </w:r>
      <w:proofErr w:type="gramStart"/>
      <w:r w:rsidRPr="009128F0">
        <w:rPr>
          <w:rFonts w:ascii="Arial" w:hAnsi="Arial" w:cs="Arial"/>
          <w:color w:val="000000" w:themeColor="text1"/>
          <w:sz w:val="20"/>
          <w:szCs w:val="20"/>
        </w:rPr>
        <w:t>kriterler</w:t>
      </w:r>
      <w:proofErr w:type="gramEnd"/>
      <w:r w:rsidRPr="009128F0">
        <w:rPr>
          <w:rFonts w:ascii="Arial" w:hAnsi="Arial" w:cs="Arial"/>
          <w:color w:val="000000" w:themeColor="text1"/>
          <w:sz w:val="20"/>
          <w:szCs w:val="20"/>
        </w:rPr>
        <w:t xml:space="preserve"> de d</w:t>
      </w:r>
      <w:r w:rsidR="00271B59" w:rsidRPr="009128F0">
        <w:rPr>
          <w:rFonts w:ascii="Arial" w:hAnsi="Arial" w:cs="Arial"/>
          <w:color w:val="000000" w:themeColor="text1"/>
          <w:sz w:val="20"/>
          <w:szCs w:val="20"/>
        </w:rPr>
        <w:t>ikkate alınarak, ilgili iştirak ve</w:t>
      </w:r>
      <w:r w:rsidRPr="009128F0">
        <w:rPr>
          <w:rFonts w:ascii="Arial" w:hAnsi="Arial" w:cs="Arial"/>
          <w:color w:val="000000" w:themeColor="text1"/>
          <w:sz w:val="20"/>
          <w:szCs w:val="20"/>
        </w:rPr>
        <w:t xml:space="preserve"> bağlı ortaklıklar değeri net gerçekleşebilir değere veya varsa </w:t>
      </w:r>
      <w:r w:rsidR="00E3023C" w:rsidRPr="009128F0">
        <w:rPr>
          <w:rFonts w:ascii="Arial" w:hAnsi="Arial" w:cs="Arial"/>
          <w:color w:val="000000" w:themeColor="text1"/>
          <w:sz w:val="20"/>
          <w:szCs w:val="20"/>
        </w:rPr>
        <w:t xml:space="preserve">gerçeğe uygun </w:t>
      </w:r>
      <w:r w:rsidRPr="009128F0">
        <w:rPr>
          <w:rFonts w:ascii="Arial" w:hAnsi="Arial" w:cs="Arial"/>
          <w:color w:val="000000" w:themeColor="text1"/>
          <w:sz w:val="20"/>
          <w:szCs w:val="20"/>
        </w:rPr>
        <w:t xml:space="preserve">değere indirilmiştir. </w:t>
      </w:r>
    </w:p>
    <w:p w14:paraId="789400B6" w14:textId="77777777" w:rsidR="00BC7175" w:rsidRPr="009128F0" w:rsidRDefault="00BC7175" w:rsidP="00BA2F97">
      <w:pPr>
        <w:ind w:hanging="560"/>
        <w:rPr>
          <w:rFonts w:ascii="Arial" w:hAnsi="Arial" w:cs="Arial"/>
          <w:b/>
          <w:color w:val="000000" w:themeColor="text1"/>
          <w:sz w:val="20"/>
        </w:rPr>
        <w:sectPr w:rsidR="00BC7175" w:rsidRPr="009128F0" w:rsidSect="00741FE5">
          <w:headerReference w:type="default" r:id="rId41"/>
          <w:pgSz w:w="11907" w:h="16840" w:code="9"/>
          <w:pgMar w:top="1418" w:right="1134" w:bottom="1418" w:left="1418" w:header="720" w:footer="720" w:gutter="0"/>
          <w:cols w:space="708"/>
          <w:docGrid w:linePitch="360"/>
        </w:sectPr>
      </w:pPr>
    </w:p>
    <w:p w14:paraId="60EC3862" w14:textId="77777777" w:rsidR="00632D27" w:rsidRPr="009128F0" w:rsidRDefault="00C275B1" w:rsidP="00BA2F97">
      <w:pPr>
        <w:ind w:hanging="560"/>
        <w:rPr>
          <w:rFonts w:ascii="Arial" w:hAnsi="Arial" w:cs="Arial"/>
          <w:b/>
          <w:color w:val="000000" w:themeColor="text1"/>
          <w:sz w:val="20"/>
          <w:szCs w:val="20"/>
          <w:lang w:eastAsia="en-US"/>
        </w:rPr>
      </w:pPr>
      <w:r w:rsidRPr="009128F0">
        <w:rPr>
          <w:rFonts w:ascii="Arial" w:hAnsi="Arial" w:cs="Arial"/>
          <w:b/>
          <w:color w:val="000000" w:themeColor="text1"/>
          <w:sz w:val="20"/>
        </w:rPr>
        <w:lastRenderedPageBreak/>
        <w:t>IV.</w:t>
      </w:r>
      <w:r w:rsidR="00BA2F97" w:rsidRPr="009128F0">
        <w:rPr>
          <w:rFonts w:ascii="Arial" w:hAnsi="Arial" w:cs="Arial"/>
          <w:color w:val="000000" w:themeColor="text1"/>
          <w:sz w:val="20"/>
        </w:rPr>
        <w:tab/>
      </w:r>
      <w:r w:rsidR="00632D27" w:rsidRPr="009128F0">
        <w:rPr>
          <w:rFonts w:ascii="Arial" w:hAnsi="Arial" w:cs="Arial"/>
          <w:b/>
          <w:color w:val="000000" w:themeColor="text1"/>
          <w:sz w:val="20"/>
        </w:rPr>
        <w:t xml:space="preserve">Vadeli işlem ve </w:t>
      </w:r>
      <w:proofErr w:type="gramStart"/>
      <w:r w:rsidR="00632D27" w:rsidRPr="009128F0">
        <w:rPr>
          <w:rFonts w:ascii="Arial" w:hAnsi="Arial" w:cs="Arial"/>
          <w:b/>
          <w:color w:val="000000" w:themeColor="text1"/>
          <w:sz w:val="20"/>
        </w:rPr>
        <w:t>opsiyon</w:t>
      </w:r>
      <w:proofErr w:type="gramEnd"/>
      <w:r w:rsidR="00632D27" w:rsidRPr="009128F0">
        <w:rPr>
          <w:rFonts w:ascii="Arial" w:hAnsi="Arial" w:cs="Arial"/>
          <w:b/>
          <w:color w:val="000000" w:themeColor="text1"/>
          <w:sz w:val="20"/>
        </w:rPr>
        <w:t xml:space="preserve"> sözleşmeleri ile türev ürünlere ilişkin açıklamalar:</w:t>
      </w:r>
    </w:p>
    <w:p w14:paraId="613BE197" w14:textId="77777777" w:rsidR="00D92787" w:rsidRPr="009128F0" w:rsidRDefault="00D76D4D" w:rsidP="00E17B23">
      <w:pPr>
        <w:autoSpaceDE w:val="0"/>
        <w:autoSpaceDN w:val="0"/>
        <w:adjustRightInd w:val="0"/>
        <w:spacing w:before="120" w:after="120"/>
        <w:jc w:val="both"/>
        <w:rPr>
          <w:rFonts w:ascii="Arial" w:hAnsi="Arial" w:cs="Arial"/>
          <w:color w:val="000000" w:themeColor="text1"/>
          <w:sz w:val="20"/>
          <w:szCs w:val="20"/>
          <w:lang w:eastAsia="en-US"/>
        </w:rPr>
      </w:pPr>
      <w:r w:rsidRPr="009128F0">
        <w:rPr>
          <w:rFonts w:ascii="Arial" w:hAnsi="Arial" w:cs="Arial"/>
          <w:color w:val="000000" w:themeColor="text1"/>
          <w:sz w:val="20"/>
          <w:szCs w:val="20"/>
          <w:lang w:eastAsia="en-US"/>
        </w:rPr>
        <w:t>Grub</w:t>
      </w:r>
      <w:r w:rsidR="007C65F1" w:rsidRPr="009128F0">
        <w:rPr>
          <w:rFonts w:ascii="Arial" w:hAnsi="Arial" w:cs="Arial"/>
          <w:color w:val="000000" w:themeColor="text1"/>
          <w:sz w:val="20"/>
          <w:szCs w:val="20"/>
          <w:lang w:eastAsia="en-US"/>
        </w:rPr>
        <w:t>un</w:t>
      </w:r>
      <w:r w:rsidR="00EE72B0" w:rsidRPr="009128F0">
        <w:rPr>
          <w:rFonts w:ascii="Arial" w:hAnsi="Arial" w:cs="Arial"/>
          <w:color w:val="000000" w:themeColor="text1"/>
          <w:sz w:val="20"/>
          <w:szCs w:val="20"/>
          <w:lang w:eastAsia="en-US"/>
        </w:rPr>
        <w:t xml:space="preserve"> </w:t>
      </w:r>
      <w:r w:rsidR="004D4E59" w:rsidRPr="009128F0">
        <w:rPr>
          <w:rFonts w:ascii="Arial" w:hAnsi="Arial" w:cs="Arial"/>
          <w:color w:val="000000"/>
          <w:sz w:val="20"/>
          <w:szCs w:val="20"/>
          <w:lang w:eastAsia="en-US"/>
        </w:rPr>
        <w:t>genel olarak türev işlemleri portföyü vadeli döviz alım satım,</w:t>
      </w:r>
      <w:r w:rsidR="00534974" w:rsidRPr="009128F0">
        <w:rPr>
          <w:rFonts w:ascii="Arial" w:hAnsi="Arial" w:cs="Arial"/>
          <w:color w:val="000000" w:themeColor="text1"/>
          <w:sz w:val="20"/>
          <w:szCs w:val="20"/>
          <w:lang w:eastAsia="en-US"/>
        </w:rPr>
        <w:t xml:space="preserve"> vadeli kıymet</w:t>
      </w:r>
      <w:r w:rsidR="00033576" w:rsidRPr="009128F0">
        <w:rPr>
          <w:rFonts w:ascii="Arial" w:hAnsi="Arial" w:cs="Arial"/>
          <w:color w:val="000000" w:themeColor="text1"/>
          <w:sz w:val="20"/>
          <w:szCs w:val="20"/>
          <w:lang w:eastAsia="en-US"/>
        </w:rPr>
        <w:t xml:space="preserve"> </w:t>
      </w:r>
      <w:r w:rsidR="00EE72B0" w:rsidRPr="009128F0">
        <w:rPr>
          <w:rFonts w:ascii="Arial" w:hAnsi="Arial" w:cs="Arial"/>
          <w:color w:val="000000" w:themeColor="text1"/>
          <w:sz w:val="20"/>
          <w:szCs w:val="20"/>
          <w:lang w:eastAsia="en-US"/>
        </w:rPr>
        <w:t>alım satım</w:t>
      </w:r>
      <w:r w:rsidR="001D07C3" w:rsidRPr="009128F0">
        <w:rPr>
          <w:rFonts w:ascii="Arial" w:hAnsi="Arial" w:cs="Arial"/>
          <w:color w:val="000000" w:themeColor="text1"/>
          <w:sz w:val="20"/>
          <w:szCs w:val="20"/>
          <w:lang w:eastAsia="en-US"/>
        </w:rPr>
        <w:t xml:space="preserve"> ve </w:t>
      </w:r>
      <w:proofErr w:type="gramStart"/>
      <w:r w:rsidR="001D07C3" w:rsidRPr="009128F0">
        <w:rPr>
          <w:rFonts w:ascii="Arial" w:hAnsi="Arial" w:cs="Arial"/>
          <w:color w:val="000000" w:themeColor="text1"/>
          <w:sz w:val="20"/>
          <w:szCs w:val="20"/>
          <w:lang w:eastAsia="en-US"/>
        </w:rPr>
        <w:t>swap</w:t>
      </w:r>
      <w:proofErr w:type="gramEnd"/>
      <w:r w:rsidR="00EE72B0" w:rsidRPr="009128F0">
        <w:rPr>
          <w:rFonts w:ascii="Arial" w:hAnsi="Arial" w:cs="Arial"/>
          <w:color w:val="000000" w:themeColor="text1"/>
          <w:sz w:val="20"/>
          <w:szCs w:val="20"/>
          <w:lang w:eastAsia="en-US"/>
        </w:rPr>
        <w:t xml:space="preserve"> sözleşmelerinden oluşmaktadır. </w:t>
      </w:r>
      <w:r w:rsidR="00617EA2" w:rsidRPr="009128F0">
        <w:rPr>
          <w:rFonts w:ascii="Arial" w:hAnsi="Arial" w:cs="Arial"/>
          <w:color w:val="000000"/>
          <w:sz w:val="20"/>
          <w:szCs w:val="20"/>
          <w:lang w:eastAsia="en-US"/>
        </w:rPr>
        <w:t xml:space="preserve">Türev işlemler </w:t>
      </w:r>
      <w:proofErr w:type="gramStart"/>
      <w:r w:rsidR="00617EA2" w:rsidRPr="009128F0">
        <w:rPr>
          <w:rFonts w:ascii="Arial" w:hAnsi="Arial" w:cs="Arial"/>
          <w:color w:val="000000"/>
          <w:sz w:val="20"/>
          <w:szCs w:val="20"/>
          <w:lang w:eastAsia="en-US"/>
        </w:rPr>
        <w:t>portföyü</w:t>
      </w:r>
      <w:proofErr w:type="gramEnd"/>
      <w:r w:rsidR="00617EA2" w:rsidRPr="009128F0">
        <w:rPr>
          <w:rFonts w:ascii="Arial" w:hAnsi="Arial" w:cs="Arial"/>
          <w:color w:val="000000"/>
          <w:sz w:val="20"/>
          <w:szCs w:val="20"/>
          <w:lang w:eastAsia="en-US"/>
        </w:rPr>
        <w:t xml:space="preserve"> piyasa koşullarına göre dönem içinde değişiklik göstermektedir. </w:t>
      </w:r>
      <w:r w:rsidR="007C65F1" w:rsidRPr="009128F0">
        <w:rPr>
          <w:rFonts w:ascii="Arial" w:hAnsi="Arial" w:cs="Arial"/>
          <w:color w:val="000000" w:themeColor="text1"/>
          <w:sz w:val="20"/>
          <w:szCs w:val="20"/>
          <w:lang w:eastAsia="en-US"/>
        </w:rPr>
        <w:t>Grup</w:t>
      </w:r>
      <w:r w:rsidR="00D92787" w:rsidRPr="009128F0">
        <w:rPr>
          <w:rFonts w:ascii="Arial" w:hAnsi="Arial" w:cs="Arial"/>
          <w:color w:val="000000" w:themeColor="text1"/>
          <w:sz w:val="20"/>
          <w:szCs w:val="20"/>
          <w:lang w:eastAsia="en-US"/>
        </w:rPr>
        <w:t xml:space="preserve"> valörlü spot döviz alım-satım işlemlerini vadeli aktif değerler alım satım taahhütlerinde muhasebeleştirmektedir.</w:t>
      </w:r>
    </w:p>
    <w:p w14:paraId="4093267F" w14:textId="4C3C12BC" w:rsidR="003E02CB" w:rsidRDefault="003E02CB" w:rsidP="00280671">
      <w:pPr>
        <w:autoSpaceDE w:val="0"/>
        <w:autoSpaceDN w:val="0"/>
        <w:adjustRightInd w:val="0"/>
        <w:spacing w:before="120" w:after="120"/>
        <w:jc w:val="both"/>
        <w:rPr>
          <w:rFonts w:ascii="Arial" w:hAnsi="Arial" w:cs="Arial"/>
          <w:color w:val="000000"/>
          <w:sz w:val="20"/>
          <w:szCs w:val="20"/>
          <w:lang w:eastAsia="en-US"/>
        </w:rPr>
      </w:pPr>
      <w:r w:rsidRPr="00A5606A">
        <w:rPr>
          <w:rFonts w:ascii="Arial" w:hAnsi="Arial" w:cs="Arial"/>
          <w:color w:val="000000"/>
          <w:sz w:val="20"/>
          <w:szCs w:val="20"/>
          <w:lang w:eastAsia="en-US"/>
        </w:rPr>
        <w:t>TFRS 9, muhasebe politikası seçiminde TFRS 9'un finansal riskten korunma muhasebesinin kabulünü erteleme ve TMS 39’un korunma muhasebesi hükümlerinin uygulanmasına devam etme</w:t>
      </w:r>
      <w:r w:rsidR="009D61BE">
        <w:rPr>
          <w:rFonts w:ascii="Arial" w:hAnsi="Arial" w:cs="Arial"/>
          <w:color w:val="000000"/>
          <w:sz w:val="20"/>
          <w:szCs w:val="20"/>
          <w:lang w:eastAsia="en-US"/>
        </w:rPr>
        <w:t xml:space="preserve"> seçeneğini sunmaktadır. </w:t>
      </w:r>
      <w:ins w:id="12" w:author="Bora SIMSEK" w:date="2018-05-21T17:24:00Z">
        <w:r w:rsidR="00C82B69">
          <w:rPr>
            <w:rFonts w:ascii="Arial" w:hAnsi="Arial" w:cs="Arial"/>
            <w:color w:val="000000"/>
            <w:sz w:val="20"/>
            <w:szCs w:val="20"/>
            <w:lang w:eastAsia="en-US"/>
          </w:rPr>
          <w:t xml:space="preserve">Ana Ortaklık </w:t>
        </w:r>
      </w:ins>
      <w:r w:rsidR="009D61BE">
        <w:rPr>
          <w:rFonts w:ascii="Arial" w:hAnsi="Arial" w:cs="Arial"/>
          <w:color w:val="000000"/>
          <w:sz w:val="20"/>
          <w:szCs w:val="20"/>
          <w:lang w:eastAsia="en-US"/>
        </w:rPr>
        <w:t>Banka</w:t>
      </w:r>
      <w:r w:rsidRPr="00A5606A">
        <w:rPr>
          <w:rFonts w:ascii="Arial" w:hAnsi="Arial" w:cs="Arial"/>
          <w:color w:val="000000"/>
          <w:sz w:val="20"/>
          <w:szCs w:val="20"/>
          <w:lang w:eastAsia="en-US"/>
        </w:rPr>
        <w:t xml:space="preserve"> bu kapsamda TMS 39’un korunma muhasebesi hükümlerini uygulamaya devam etmektedir</w:t>
      </w:r>
      <w:r w:rsidR="00890B61">
        <w:rPr>
          <w:rFonts w:ascii="Arial" w:hAnsi="Arial" w:cs="Arial"/>
          <w:color w:val="000000"/>
          <w:sz w:val="20"/>
          <w:szCs w:val="20"/>
          <w:lang w:eastAsia="en-US"/>
        </w:rPr>
        <w:t>.</w:t>
      </w:r>
    </w:p>
    <w:p w14:paraId="2824CF61" w14:textId="77777777" w:rsidR="006C70B7" w:rsidRPr="009128F0" w:rsidRDefault="00E33F34" w:rsidP="006C70B7">
      <w:pPr>
        <w:jc w:val="both"/>
        <w:rPr>
          <w:rFonts w:ascii="Arial" w:hAnsi="Arial" w:cs="Arial"/>
        </w:rPr>
      </w:pPr>
      <w:r w:rsidRPr="009128F0">
        <w:rPr>
          <w:rFonts w:ascii="Arial" w:hAnsi="Arial" w:cs="Arial"/>
          <w:color w:val="000000" w:themeColor="text1"/>
          <w:sz w:val="20"/>
          <w:szCs w:val="20"/>
        </w:rPr>
        <w:t xml:space="preserve">Türev işlemlerden doğan yükümlülük ve alacaklar sözleşme tutarları üzerinden nazım hesaplara kaydedilmektedir. </w:t>
      </w:r>
      <w:r w:rsidR="00EE72B0" w:rsidRPr="009128F0">
        <w:rPr>
          <w:rFonts w:ascii="Arial" w:hAnsi="Arial" w:cs="Arial"/>
          <w:color w:val="000000" w:themeColor="text1"/>
          <w:sz w:val="20"/>
          <w:szCs w:val="20"/>
        </w:rPr>
        <w:t xml:space="preserve">Türev finansal araçlar, ilk kayda alımında sözleşme tarihindeki gerçeğe uygun değeri ile </w:t>
      </w:r>
      <w:r w:rsidR="00E5466D" w:rsidRPr="009128F0">
        <w:rPr>
          <w:rFonts w:ascii="Arial" w:hAnsi="Arial" w:cs="Arial"/>
          <w:color w:val="000000" w:themeColor="text1"/>
          <w:sz w:val="20"/>
          <w:szCs w:val="20"/>
        </w:rPr>
        <w:t>muhasebeleştirilmekte ve</w:t>
      </w:r>
      <w:bookmarkStart w:id="13" w:name="_GoBack"/>
      <w:bookmarkEnd w:id="13"/>
      <w:r w:rsidR="00EE72B0" w:rsidRPr="009128F0">
        <w:rPr>
          <w:rFonts w:ascii="Arial" w:hAnsi="Arial" w:cs="Arial"/>
          <w:color w:val="000000" w:themeColor="text1"/>
          <w:sz w:val="20"/>
          <w:szCs w:val="20"/>
        </w:rPr>
        <w:t xml:space="preserve"> sonraki raporlama dönemlerinde gerçeğe uygun değerleri ile yeniden </w:t>
      </w:r>
      <w:r w:rsidR="00D92787" w:rsidRPr="009128F0">
        <w:rPr>
          <w:rFonts w:ascii="Arial" w:hAnsi="Arial" w:cs="Arial"/>
          <w:color w:val="000000" w:themeColor="text1"/>
          <w:sz w:val="20"/>
          <w:szCs w:val="20"/>
        </w:rPr>
        <w:t>hesaplanarak mali tablolara yansıtılmaktadır</w:t>
      </w:r>
      <w:r w:rsidR="00EE72B0" w:rsidRPr="009128F0">
        <w:rPr>
          <w:rFonts w:ascii="Arial" w:hAnsi="Arial" w:cs="Arial"/>
          <w:color w:val="000000" w:themeColor="text1"/>
          <w:sz w:val="20"/>
          <w:szCs w:val="20"/>
        </w:rPr>
        <w:t>.</w:t>
      </w:r>
      <w:r w:rsidR="00EE72B0" w:rsidRPr="009128F0">
        <w:rPr>
          <w:rFonts w:ascii="Arial" w:hAnsi="Arial" w:cs="Arial"/>
        </w:rPr>
        <w:t xml:space="preserve"> </w:t>
      </w:r>
    </w:p>
    <w:p w14:paraId="27348B37" w14:textId="77777777" w:rsidR="00632D27" w:rsidRPr="009128F0" w:rsidRDefault="00632D27" w:rsidP="00643336">
      <w:pPr>
        <w:spacing w:before="240"/>
        <w:ind w:left="-567"/>
        <w:rPr>
          <w:rFonts w:ascii="Arial" w:hAnsi="Arial" w:cs="Arial"/>
          <w:b/>
        </w:rPr>
      </w:pPr>
      <w:r w:rsidRPr="009128F0">
        <w:rPr>
          <w:rFonts w:ascii="Arial" w:hAnsi="Arial" w:cs="Arial"/>
          <w:b/>
          <w:color w:val="000000" w:themeColor="text1"/>
          <w:sz w:val="20"/>
        </w:rPr>
        <w:t>V.</w:t>
      </w:r>
      <w:r w:rsidRPr="009128F0">
        <w:rPr>
          <w:rFonts w:ascii="Arial" w:hAnsi="Arial" w:cs="Arial"/>
          <w:b/>
          <w:color w:val="000000" w:themeColor="text1"/>
          <w:sz w:val="20"/>
        </w:rPr>
        <w:tab/>
        <w:t>Kar payı gelir ve giderine ilişkin açıklamalar:</w:t>
      </w:r>
    </w:p>
    <w:p w14:paraId="25CD81B1" w14:textId="77777777" w:rsidR="00632D27" w:rsidRPr="009128F0" w:rsidRDefault="00461F32" w:rsidP="00E17B23">
      <w:pPr>
        <w:pStyle w:val="GvdeMetniGirintisi"/>
        <w:spacing w:before="120" w:after="120"/>
        <w:ind w:firstLine="0"/>
        <w:jc w:val="left"/>
        <w:rPr>
          <w:rFonts w:ascii="Arial" w:hAnsi="Arial" w:cs="Arial"/>
          <w:i/>
          <w:color w:val="000000" w:themeColor="text1"/>
          <w:sz w:val="20"/>
          <w:szCs w:val="20"/>
          <w:lang w:eastAsia="tr-TR"/>
        </w:rPr>
      </w:pPr>
      <w:r w:rsidRPr="009128F0">
        <w:rPr>
          <w:rFonts w:ascii="Arial" w:hAnsi="Arial" w:cs="Arial"/>
          <w:i/>
          <w:color w:val="000000" w:themeColor="text1"/>
          <w:sz w:val="20"/>
          <w:szCs w:val="20"/>
          <w:lang w:eastAsia="tr-TR"/>
        </w:rPr>
        <w:t>Kar payı gelirleri</w:t>
      </w:r>
    </w:p>
    <w:p w14:paraId="482E64EC" w14:textId="288ED66F" w:rsidR="005840FE" w:rsidRDefault="00890B61" w:rsidP="005840FE">
      <w:pPr>
        <w:autoSpaceDE w:val="0"/>
        <w:autoSpaceDN w:val="0"/>
        <w:adjustRightInd w:val="0"/>
        <w:spacing w:before="120" w:after="120"/>
        <w:jc w:val="both"/>
        <w:rPr>
          <w:rFonts w:ascii="Arial" w:hAnsi="Arial" w:cs="Arial"/>
          <w:sz w:val="20"/>
          <w:szCs w:val="20"/>
          <w:highlight w:val="cyan"/>
        </w:rPr>
      </w:pPr>
      <w:r>
        <w:rPr>
          <w:rFonts w:ascii="Arial" w:hAnsi="Arial" w:cs="Arial"/>
          <w:sz w:val="20"/>
          <w:szCs w:val="20"/>
        </w:rPr>
        <w:t>Kar payı gelirleri, TFRS 9’</w:t>
      </w:r>
      <w:r w:rsidR="003E02CB" w:rsidRPr="003E02CB">
        <w:rPr>
          <w:rFonts w:ascii="Arial" w:hAnsi="Arial" w:cs="Arial"/>
          <w:sz w:val="20"/>
          <w:szCs w:val="20"/>
        </w:rPr>
        <w:t>da belirlenen finansal varlığın gelecekteki nakit akımlarının bugünkü net değerine eşitleyen iç verim oranı yöntemine göre muhasebeleştirilmekte ve tahakkuk esasına göre kayıtlara yansıtılmaktadır</w:t>
      </w:r>
      <w:r w:rsidR="005840FE" w:rsidRPr="003E02CB">
        <w:rPr>
          <w:rFonts w:ascii="Arial" w:hAnsi="Arial" w:cs="Arial"/>
          <w:sz w:val="20"/>
          <w:szCs w:val="20"/>
        </w:rPr>
        <w:t>.</w:t>
      </w:r>
    </w:p>
    <w:p w14:paraId="73B65C96" w14:textId="77777777" w:rsidR="00632D27" w:rsidRPr="009128F0" w:rsidRDefault="00632D27" w:rsidP="008D21BB">
      <w:pPr>
        <w:autoSpaceDE w:val="0"/>
        <w:autoSpaceDN w:val="0"/>
        <w:adjustRightInd w:val="0"/>
        <w:spacing w:before="120" w:after="120"/>
        <w:jc w:val="both"/>
        <w:rPr>
          <w:rFonts w:ascii="Arial" w:hAnsi="Arial" w:cs="Arial"/>
          <w:color w:val="000000" w:themeColor="text1"/>
          <w:sz w:val="20"/>
          <w:szCs w:val="20"/>
        </w:rPr>
      </w:pPr>
      <w:proofErr w:type="gramStart"/>
      <w:r w:rsidRPr="009128F0">
        <w:rPr>
          <w:rFonts w:ascii="Arial" w:hAnsi="Arial" w:cs="Arial"/>
          <w:color w:val="000000" w:themeColor="text1"/>
          <w:sz w:val="20"/>
          <w:szCs w:val="20"/>
        </w:rPr>
        <w:t xml:space="preserve">Kar-Zarar Yatırım Ortaklığı yatırımlarında, sözleşme konusu varlığın satışına ilişkin hâsılat, sözleşme konusu varlığın sahipliği ile ilgili önemli risk ve getirilerin </w:t>
      </w:r>
      <w:r w:rsidR="0091087D" w:rsidRPr="009128F0">
        <w:rPr>
          <w:rFonts w:ascii="Arial" w:hAnsi="Arial" w:cs="Arial"/>
          <w:color w:val="000000" w:themeColor="text1"/>
          <w:sz w:val="20"/>
          <w:szCs w:val="20"/>
        </w:rPr>
        <w:t xml:space="preserve">yatırımcıya </w:t>
      </w:r>
      <w:r w:rsidRPr="009128F0">
        <w:rPr>
          <w:rFonts w:ascii="Arial" w:hAnsi="Arial" w:cs="Arial"/>
          <w:color w:val="000000" w:themeColor="text1"/>
          <w:sz w:val="20"/>
          <w:szCs w:val="20"/>
        </w:rPr>
        <w:t>devredildiği; varlık üzerinde etkin bir kontrolün veya sahipliğin genel olarak gerektirdiği şekilde bir yönetim etkinliğinin sürdürülmediği; hâsılat tutarının güvenilir biçimde ölçülebildiği; işleme ilişkin ekonomik yararların elde edilmesinin muhtemel olduğu; işleme ilişkin yüklenilen veya yüklenilecek olan maliyetlerin güvenilir biçimde ölçülebildiği durumlarda finansal tablolara yansıtılmaktadır.</w:t>
      </w:r>
      <w:proofErr w:type="gramEnd"/>
    </w:p>
    <w:p w14:paraId="19317450" w14:textId="6FCED795" w:rsidR="005840FE" w:rsidRDefault="00C9360B" w:rsidP="005840FE">
      <w:pPr>
        <w:autoSpaceDE w:val="0"/>
        <w:autoSpaceDN w:val="0"/>
        <w:adjustRightInd w:val="0"/>
        <w:jc w:val="both"/>
        <w:rPr>
          <w:rFonts w:ascii="Arial" w:hAnsi="Arial" w:cs="Arial"/>
          <w:sz w:val="20"/>
          <w:szCs w:val="20"/>
        </w:rPr>
      </w:pPr>
      <w:r w:rsidRPr="00C9360B">
        <w:rPr>
          <w:rFonts w:ascii="Arial" w:hAnsi="Arial" w:cs="Arial"/>
          <w:sz w:val="20"/>
          <w:szCs w:val="20"/>
        </w:rPr>
        <w:t xml:space="preserve">Ana Ortaklık </w:t>
      </w:r>
      <w:r w:rsidRPr="003E02CB">
        <w:rPr>
          <w:rFonts w:ascii="Arial" w:hAnsi="Arial" w:cs="Arial"/>
          <w:sz w:val="20"/>
          <w:szCs w:val="20"/>
        </w:rPr>
        <w:t>Banka</w:t>
      </w:r>
      <w:r w:rsidR="005840FE" w:rsidRPr="003E02CB">
        <w:rPr>
          <w:rFonts w:ascii="Arial" w:hAnsi="Arial" w:cs="Arial"/>
          <w:sz w:val="20"/>
          <w:szCs w:val="20"/>
        </w:rPr>
        <w:t xml:space="preserve">, donuk alacakları için 1 Ocak 2018 tarihinden itibaren </w:t>
      </w:r>
      <w:proofErr w:type="gramStart"/>
      <w:r w:rsidR="005840FE" w:rsidRPr="003E02CB">
        <w:rPr>
          <w:rFonts w:ascii="Arial" w:hAnsi="Arial" w:cs="Arial"/>
          <w:sz w:val="20"/>
          <w:szCs w:val="20"/>
        </w:rPr>
        <w:t>reeskont</w:t>
      </w:r>
      <w:proofErr w:type="gramEnd"/>
      <w:r w:rsidR="005840FE" w:rsidRPr="003E02CB">
        <w:rPr>
          <w:rFonts w:ascii="Arial" w:hAnsi="Arial" w:cs="Arial"/>
          <w:sz w:val="20"/>
          <w:szCs w:val="20"/>
        </w:rPr>
        <w:t xml:space="preserve"> hesaplamaya başlamıştır. Donuk alacakların net defter değeri (Brüt Defter Değeri – Beklenen Zarar Karşılığı), etkin kar payı oranı ile </w:t>
      </w:r>
      <w:proofErr w:type="gramStart"/>
      <w:r w:rsidR="005840FE" w:rsidRPr="003E02CB">
        <w:rPr>
          <w:rFonts w:ascii="Arial" w:hAnsi="Arial" w:cs="Arial"/>
          <w:sz w:val="20"/>
          <w:szCs w:val="20"/>
        </w:rPr>
        <w:t>reeskont</w:t>
      </w:r>
      <w:proofErr w:type="gramEnd"/>
      <w:r w:rsidR="005840FE" w:rsidRPr="003E02CB">
        <w:rPr>
          <w:rFonts w:ascii="Arial" w:hAnsi="Arial" w:cs="Arial"/>
          <w:sz w:val="20"/>
          <w:szCs w:val="20"/>
        </w:rPr>
        <w:t xml:space="preserve"> edilmekte ve donuk alacağın brüt defter değeri üzerinde muhasebeleştirilmektedir.</w:t>
      </w:r>
    </w:p>
    <w:p w14:paraId="5AEDB03C" w14:textId="77777777" w:rsidR="00632D27" w:rsidRPr="009128F0" w:rsidRDefault="00461F32" w:rsidP="00900783">
      <w:pPr>
        <w:pStyle w:val="GvdeMetniGirintisi"/>
        <w:spacing w:before="120" w:after="120"/>
        <w:ind w:firstLine="0"/>
        <w:jc w:val="left"/>
        <w:rPr>
          <w:rFonts w:ascii="Arial" w:hAnsi="Arial" w:cs="Arial"/>
          <w:i/>
          <w:color w:val="000000" w:themeColor="text1"/>
          <w:sz w:val="20"/>
          <w:szCs w:val="20"/>
          <w:lang w:eastAsia="tr-TR"/>
        </w:rPr>
      </w:pPr>
      <w:r w:rsidRPr="009128F0">
        <w:rPr>
          <w:rFonts w:ascii="Arial" w:hAnsi="Arial" w:cs="Arial"/>
          <w:i/>
          <w:color w:val="000000" w:themeColor="text1"/>
          <w:sz w:val="20"/>
          <w:szCs w:val="20"/>
          <w:lang w:eastAsia="tr-TR"/>
        </w:rPr>
        <w:t>Kar payı giderleri</w:t>
      </w:r>
    </w:p>
    <w:p w14:paraId="6B8ED98B" w14:textId="77777777" w:rsidR="00632D27" w:rsidRPr="009128F0" w:rsidRDefault="00DD4735" w:rsidP="00900783">
      <w:pPr>
        <w:pStyle w:val="GvdeMetni"/>
        <w:tabs>
          <w:tab w:val="clear" w:pos="0"/>
          <w:tab w:val="clear" w:pos="567"/>
          <w:tab w:val="clear" w:pos="720"/>
        </w:tabs>
        <w:spacing w:before="120" w:after="120"/>
        <w:rPr>
          <w:rFonts w:ascii="Arial" w:hAnsi="Arial" w:cs="Arial"/>
          <w:color w:val="000000" w:themeColor="text1"/>
          <w:sz w:val="20"/>
          <w:lang w:eastAsia="tr-TR"/>
        </w:rPr>
      </w:pPr>
      <w:r w:rsidRPr="009128F0">
        <w:rPr>
          <w:rFonts w:ascii="Arial" w:hAnsi="Arial" w:cs="Arial"/>
          <w:color w:val="000000" w:themeColor="text1"/>
          <w:sz w:val="20"/>
          <w:lang w:eastAsia="tr-TR"/>
        </w:rPr>
        <w:t xml:space="preserve">Ana Ortaklık </w:t>
      </w:r>
      <w:r w:rsidR="00632D27" w:rsidRPr="009128F0">
        <w:rPr>
          <w:rFonts w:ascii="Arial" w:hAnsi="Arial" w:cs="Arial"/>
          <w:color w:val="000000" w:themeColor="text1"/>
          <w:sz w:val="20"/>
          <w:lang w:eastAsia="tr-TR"/>
        </w:rPr>
        <w:t xml:space="preserve">Banka, kar payı giderlerini tahakkuk esasına göre muhasebeleştirmektedir. Kar/zarar katılma hesapları üzerinden birim değer hesaplama yöntemine göre hesaplanan gider </w:t>
      </w:r>
      <w:proofErr w:type="gramStart"/>
      <w:r w:rsidR="00632D27" w:rsidRPr="009128F0">
        <w:rPr>
          <w:rFonts w:ascii="Arial" w:hAnsi="Arial" w:cs="Arial"/>
          <w:color w:val="000000" w:themeColor="text1"/>
          <w:sz w:val="20"/>
          <w:lang w:eastAsia="tr-TR"/>
        </w:rPr>
        <w:t>reeskontu</w:t>
      </w:r>
      <w:proofErr w:type="gramEnd"/>
      <w:r w:rsidR="00632D27" w:rsidRPr="009128F0">
        <w:rPr>
          <w:rFonts w:ascii="Arial" w:hAnsi="Arial" w:cs="Arial"/>
          <w:color w:val="000000" w:themeColor="text1"/>
          <w:sz w:val="20"/>
          <w:lang w:eastAsia="tr-TR"/>
        </w:rPr>
        <w:t>, bilançoda “Toplanan Fonlar” hesabı üzerinde gösterilmiştir.</w:t>
      </w:r>
    </w:p>
    <w:p w14:paraId="623C8AFA" w14:textId="77777777" w:rsidR="00632D27" w:rsidRPr="009128F0" w:rsidRDefault="002638F7" w:rsidP="00643336">
      <w:pPr>
        <w:pStyle w:val="GvdeMetni2"/>
        <w:spacing w:before="240"/>
        <w:ind w:hanging="567"/>
        <w:rPr>
          <w:rFonts w:ascii="Arial" w:hAnsi="Arial" w:cs="Arial"/>
          <w:color w:val="000000" w:themeColor="text1"/>
          <w:sz w:val="20"/>
        </w:rPr>
      </w:pPr>
      <w:r w:rsidRPr="009128F0">
        <w:rPr>
          <w:rFonts w:ascii="Arial" w:hAnsi="Arial" w:cs="Arial"/>
          <w:color w:val="000000" w:themeColor="text1"/>
          <w:sz w:val="20"/>
        </w:rPr>
        <w:t>VI.</w:t>
      </w:r>
      <w:r w:rsidR="00632D27" w:rsidRPr="009128F0">
        <w:rPr>
          <w:rFonts w:ascii="Arial" w:hAnsi="Arial" w:cs="Arial"/>
          <w:color w:val="000000" w:themeColor="text1"/>
          <w:sz w:val="20"/>
        </w:rPr>
        <w:t xml:space="preserve"> </w:t>
      </w:r>
      <w:r w:rsidR="00632D27" w:rsidRPr="009128F0">
        <w:rPr>
          <w:rFonts w:ascii="Arial" w:hAnsi="Arial" w:cs="Arial"/>
          <w:color w:val="000000" w:themeColor="text1"/>
          <w:sz w:val="20"/>
        </w:rPr>
        <w:tab/>
        <w:t>Ücret ve komisyon gelir ve giderlerine ilişkin açıklamalar:</w:t>
      </w:r>
    </w:p>
    <w:p w14:paraId="47AC7ECC" w14:textId="77777777" w:rsidR="00632D27" w:rsidRPr="009128F0" w:rsidRDefault="00632D27" w:rsidP="00900783">
      <w:pPr>
        <w:pStyle w:val="GvdeMetniGirintisi"/>
        <w:spacing w:before="120" w:after="120"/>
        <w:ind w:firstLine="0"/>
        <w:rPr>
          <w:rFonts w:ascii="Arial" w:hAnsi="Arial" w:cs="Arial"/>
          <w:color w:val="000000" w:themeColor="text1"/>
          <w:sz w:val="20"/>
          <w:szCs w:val="20"/>
        </w:rPr>
      </w:pPr>
      <w:r w:rsidRPr="009128F0">
        <w:rPr>
          <w:rFonts w:ascii="Arial" w:hAnsi="Arial" w:cs="Arial"/>
          <w:color w:val="000000" w:themeColor="text1"/>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p>
    <w:p w14:paraId="3F893A1E" w14:textId="77777777" w:rsidR="00632D27" w:rsidRPr="009128F0" w:rsidRDefault="00567F75" w:rsidP="00900783">
      <w:pPr>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 xml:space="preserve">Ana Ortaklık </w:t>
      </w:r>
      <w:r w:rsidR="00632D27" w:rsidRPr="009128F0">
        <w:rPr>
          <w:rFonts w:ascii="Arial" w:hAnsi="Arial" w:cs="Arial"/>
          <w:color w:val="000000" w:themeColor="text1"/>
          <w:sz w:val="20"/>
          <w:szCs w:val="20"/>
        </w:rPr>
        <w:t>Banka tarafınd</w:t>
      </w:r>
      <w:r w:rsidR="00C05AC3" w:rsidRPr="009128F0">
        <w:rPr>
          <w:rFonts w:ascii="Arial" w:hAnsi="Arial" w:cs="Arial"/>
          <w:color w:val="000000" w:themeColor="text1"/>
          <w:sz w:val="20"/>
          <w:szCs w:val="20"/>
        </w:rPr>
        <w:t xml:space="preserve">an kullandırılan nakdi ve </w:t>
      </w:r>
      <w:proofErr w:type="spellStart"/>
      <w:r w:rsidR="00C05AC3" w:rsidRPr="009128F0">
        <w:rPr>
          <w:rFonts w:ascii="Arial" w:hAnsi="Arial" w:cs="Arial"/>
          <w:color w:val="000000" w:themeColor="text1"/>
          <w:sz w:val="20"/>
          <w:szCs w:val="20"/>
        </w:rPr>
        <w:t>gayri</w:t>
      </w:r>
      <w:r w:rsidR="00632D27" w:rsidRPr="009128F0">
        <w:rPr>
          <w:rFonts w:ascii="Arial" w:hAnsi="Arial" w:cs="Arial"/>
          <w:color w:val="000000" w:themeColor="text1"/>
          <w:sz w:val="20"/>
          <w:szCs w:val="20"/>
        </w:rPr>
        <w:t>nakdi</w:t>
      </w:r>
      <w:proofErr w:type="spellEnd"/>
      <w:r w:rsidR="00632D27" w:rsidRPr="009128F0">
        <w:rPr>
          <w:rFonts w:ascii="Arial" w:hAnsi="Arial" w:cs="Arial"/>
          <w:color w:val="000000" w:themeColor="text1"/>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w:t>
      </w:r>
      <w:r w:rsidR="00C05860" w:rsidRPr="009128F0">
        <w:rPr>
          <w:rFonts w:ascii="Arial" w:hAnsi="Arial" w:cs="Arial"/>
          <w:color w:val="000000" w:themeColor="text1"/>
          <w:sz w:val="20"/>
          <w:szCs w:val="20"/>
        </w:rPr>
        <w:t xml:space="preserve"> döneme ilişkin kısımları ise “Kazanılmamış Gelirler”</w:t>
      </w:r>
      <w:r w:rsidR="00632D27" w:rsidRPr="009128F0">
        <w:rPr>
          <w:rFonts w:ascii="Arial" w:hAnsi="Arial" w:cs="Arial"/>
          <w:color w:val="000000" w:themeColor="text1"/>
          <w:sz w:val="20"/>
          <w:szCs w:val="20"/>
        </w:rPr>
        <w:t xml:space="preserve"> he</w:t>
      </w:r>
      <w:r w:rsidR="00C05860" w:rsidRPr="009128F0">
        <w:rPr>
          <w:rFonts w:ascii="Arial" w:hAnsi="Arial" w:cs="Arial"/>
          <w:color w:val="000000" w:themeColor="text1"/>
          <w:sz w:val="20"/>
          <w:szCs w:val="20"/>
        </w:rPr>
        <w:t>sabına kaydedilerek bilançoda “Muhtelif Borçlar”</w:t>
      </w:r>
      <w:r w:rsidR="00632D27" w:rsidRPr="009128F0">
        <w:rPr>
          <w:rFonts w:ascii="Arial" w:hAnsi="Arial" w:cs="Arial"/>
          <w:color w:val="000000" w:themeColor="text1"/>
          <w:sz w:val="20"/>
          <w:szCs w:val="20"/>
        </w:rPr>
        <w:t xml:space="preserve"> içerisinde gösterilmektedir. Nakdi kredilerden alınan komisyonların döneme isabe</w:t>
      </w:r>
      <w:r w:rsidR="00C05860" w:rsidRPr="009128F0">
        <w:rPr>
          <w:rFonts w:ascii="Arial" w:hAnsi="Arial" w:cs="Arial"/>
          <w:color w:val="000000" w:themeColor="text1"/>
          <w:sz w:val="20"/>
          <w:szCs w:val="20"/>
        </w:rPr>
        <w:t>t eden kısmı gelir tablosunda “</w:t>
      </w:r>
      <w:r w:rsidR="00632D27" w:rsidRPr="009128F0">
        <w:rPr>
          <w:rFonts w:ascii="Arial" w:hAnsi="Arial" w:cs="Arial"/>
          <w:color w:val="000000" w:themeColor="text1"/>
          <w:sz w:val="20"/>
          <w:szCs w:val="20"/>
        </w:rPr>
        <w:t>Kredilerden Alınan Kar Payları” kaleminde gösterilmektedir.</w:t>
      </w:r>
    </w:p>
    <w:p w14:paraId="0E875ADB" w14:textId="192F9776" w:rsidR="008E72A6" w:rsidRPr="009128F0" w:rsidRDefault="008E72A6" w:rsidP="00900783">
      <w:pPr>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BDDK’nın 8 Haziran 2012 tarih ve B.</w:t>
      </w:r>
      <w:proofErr w:type="gramStart"/>
      <w:r w:rsidRPr="009128F0">
        <w:rPr>
          <w:rFonts w:ascii="Arial" w:hAnsi="Arial" w:cs="Arial"/>
          <w:color w:val="000000" w:themeColor="text1"/>
          <w:sz w:val="20"/>
          <w:szCs w:val="20"/>
        </w:rPr>
        <w:t>02.1</w:t>
      </w:r>
      <w:proofErr w:type="gramEnd"/>
      <w:r w:rsidRPr="009128F0">
        <w:rPr>
          <w:rFonts w:ascii="Arial" w:hAnsi="Arial" w:cs="Arial"/>
          <w:color w:val="000000" w:themeColor="text1"/>
          <w:sz w:val="20"/>
          <w:szCs w:val="20"/>
        </w:rPr>
        <w:t>.BDK.0.13.00.0-91.11-12061 sayılı yazısı ile</w:t>
      </w:r>
      <w:r w:rsidR="00D1534F" w:rsidRPr="009128F0">
        <w:rPr>
          <w:rFonts w:ascii="Arial" w:hAnsi="Arial" w:cs="Arial"/>
          <w:color w:val="000000" w:themeColor="text1"/>
          <w:sz w:val="20"/>
          <w:szCs w:val="20"/>
        </w:rPr>
        <w:t xml:space="preserve"> </w:t>
      </w:r>
      <w:r w:rsidRPr="009128F0">
        <w:rPr>
          <w:rFonts w:ascii="Arial" w:hAnsi="Arial" w:cs="Arial"/>
          <w:color w:val="000000" w:themeColor="text1"/>
          <w:sz w:val="20"/>
          <w:szCs w:val="20"/>
        </w:rPr>
        <w:t xml:space="preserve">uzun vadeli </w:t>
      </w:r>
      <w:proofErr w:type="spellStart"/>
      <w:r w:rsidRPr="009128F0">
        <w:rPr>
          <w:rFonts w:ascii="Arial" w:hAnsi="Arial" w:cs="Arial"/>
          <w:color w:val="000000" w:themeColor="text1"/>
          <w:sz w:val="20"/>
          <w:szCs w:val="20"/>
        </w:rPr>
        <w:t>gayrinakdi</w:t>
      </w:r>
      <w:proofErr w:type="spellEnd"/>
      <w:r w:rsidRPr="009128F0">
        <w:rPr>
          <w:rFonts w:ascii="Arial" w:hAnsi="Arial" w:cs="Arial"/>
          <w:color w:val="000000" w:themeColor="text1"/>
          <w:sz w:val="20"/>
          <w:szCs w:val="20"/>
        </w:rPr>
        <w:t xml:space="preserve"> kredilerden üçer aylık ya da üçer aydan daha kısa periyotlarla tahsil edilen komisyonların doğrudan gelir kaydedilmesinde sakınca bulunmadığı ifade edilmiş olup, </w:t>
      </w:r>
      <w:r w:rsidR="00567F75" w:rsidRPr="009128F0">
        <w:rPr>
          <w:rFonts w:ascii="Arial" w:hAnsi="Arial" w:cs="Arial"/>
          <w:color w:val="000000" w:themeColor="text1"/>
          <w:sz w:val="20"/>
          <w:szCs w:val="20"/>
        </w:rPr>
        <w:t>Ana Orta</w:t>
      </w:r>
      <w:r w:rsidR="00454747">
        <w:rPr>
          <w:rFonts w:ascii="Arial" w:hAnsi="Arial" w:cs="Arial"/>
          <w:color w:val="000000" w:themeColor="text1"/>
          <w:sz w:val="20"/>
          <w:szCs w:val="20"/>
        </w:rPr>
        <w:t>k</w:t>
      </w:r>
      <w:r w:rsidR="00567F75" w:rsidRPr="009128F0">
        <w:rPr>
          <w:rFonts w:ascii="Arial" w:hAnsi="Arial" w:cs="Arial"/>
          <w:color w:val="000000" w:themeColor="text1"/>
          <w:sz w:val="20"/>
          <w:szCs w:val="20"/>
        </w:rPr>
        <w:t xml:space="preserve">lık </w:t>
      </w:r>
      <w:r w:rsidRPr="009128F0">
        <w:rPr>
          <w:rFonts w:ascii="Arial" w:hAnsi="Arial" w:cs="Arial"/>
          <w:color w:val="000000" w:themeColor="text1"/>
          <w:sz w:val="20"/>
          <w:szCs w:val="20"/>
        </w:rPr>
        <w:t xml:space="preserve">Banka söz konusu </w:t>
      </w:r>
      <w:r w:rsidR="00DB2E8B" w:rsidRPr="009128F0">
        <w:rPr>
          <w:rFonts w:ascii="Arial" w:hAnsi="Arial" w:cs="Arial"/>
          <w:color w:val="000000" w:themeColor="text1"/>
          <w:sz w:val="20"/>
          <w:szCs w:val="20"/>
        </w:rPr>
        <w:t xml:space="preserve">nakdi ve </w:t>
      </w:r>
      <w:proofErr w:type="spellStart"/>
      <w:r w:rsidRPr="009128F0">
        <w:rPr>
          <w:rFonts w:ascii="Arial" w:hAnsi="Arial" w:cs="Arial"/>
          <w:color w:val="000000" w:themeColor="text1"/>
          <w:sz w:val="20"/>
          <w:szCs w:val="20"/>
        </w:rPr>
        <w:t>gayrinakdi</w:t>
      </w:r>
      <w:proofErr w:type="spellEnd"/>
      <w:r w:rsidRPr="009128F0">
        <w:rPr>
          <w:rFonts w:ascii="Arial" w:hAnsi="Arial" w:cs="Arial"/>
          <w:color w:val="000000" w:themeColor="text1"/>
          <w:sz w:val="20"/>
          <w:szCs w:val="20"/>
        </w:rPr>
        <w:t xml:space="preserve"> kredi komisyonlarını doğrudan gelir kaydetmektedir.</w:t>
      </w:r>
    </w:p>
    <w:p w14:paraId="79B541BF" w14:textId="472523CC" w:rsidR="002F1A5E" w:rsidRDefault="002F1A5E" w:rsidP="00DD540F">
      <w:pPr>
        <w:pStyle w:val="GvdeMetni2"/>
        <w:spacing w:before="120" w:after="120"/>
        <w:ind w:hanging="567"/>
        <w:rPr>
          <w:rFonts w:ascii="Arial" w:hAnsi="Arial" w:cs="Arial"/>
          <w:color w:val="000000" w:themeColor="text1"/>
          <w:sz w:val="20"/>
        </w:rPr>
      </w:pPr>
      <w:r>
        <w:rPr>
          <w:rFonts w:ascii="Arial" w:hAnsi="Arial" w:cs="Arial"/>
          <w:color w:val="000000" w:themeColor="text1"/>
          <w:sz w:val="20"/>
        </w:rPr>
        <w:br w:type="page"/>
      </w:r>
    </w:p>
    <w:p w14:paraId="39A83373" w14:textId="77777777" w:rsidR="00632D27" w:rsidRPr="009128F0" w:rsidRDefault="00632D27" w:rsidP="00DD540F">
      <w:pPr>
        <w:pStyle w:val="GvdeMetni2"/>
        <w:spacing w:before="120" w:after="120"/>
        <w:ind w:hanging="567"/>
        <w:rPr>
          <w:rFonts w:ascii="Arial" w:hAnsi="Arial" w:cs="Arial"/>
          <w:color w:val="000000" w:themeColor="text1"/>
          <w:sz w:val="20"/>
        </w:rPr>
      </w:pPr>
      <w:r w:rsidRPr="009128F0">
        <w:rPr>
          <w:rFonts w:ascii="Arial" w:hAnsi="Arial" w:cs="Arial"/>
          <w:color w:val="000000" w:themeColor="text1"/>
          <w:sz w:val="20"/>
        </w:rPr>
        <w:lastRenderedPageBreak/>
        <w:t>VI</w:t>
      </w:r>
      <w:r w:rsidR="002638F7" w:rsidRPr="009128F0">
        <w:rPr>
          <w:rFonts w:ascii="Arial" w:hAnsi="Arial" w:cs="Arial"/>
          <w:color w:val="000000" w:themeColor="text1"/>
          <w:sz w:val="20"/>
        </w:rPr>
        <w:t>I</w:t>
      </w:r>
      <w:r w:rsidRPr="009128F0">
        <w:rPr>
          <w:rFonts w:ascii="Arial" w:hAnsi="Arial" w:cs="Arial"/>
          <w:color w:val="000000" w:themeColor="text1"/>
          <w:sz w:val="20"/>
        </w:rPr>
        <w:t>.</w:t>
      </w:r>
      <w:r w:rsidRPr="009128F0">
        <w:rPr>
          <w:rFonts w:ascii="Arial" w:hAnsi="Arial" w:cs="Arial"/>
          <w:color w:val="000000" w:themeColor="text1"/>
          <w:sz w:val="20"/>
        </w:rPr>
        <w:tab/>
        <w:t>Finansal varlıklara ilişkin açıklamalar:</w:t>
      </w:r>
    </w:p>
    <w:p w14:paraId="3F4D06D2" w14:textId="2D90C4DB" w:rsidR="000279A3" w:rsidRPr="003B202C" w:rsidRDefault="000279A3" w:rsidP="000279A3">
      <w:pPr>
        <w:autoSpaceDE w:val="0"/>
        <w:autoSpaceDN w:val="0"/>
        <w:adjustRightInd w:val="0"/>
        <w:spacing w:before="120" w:after="120"/>
        <w:jc w:val="both"/>
        <w:rPr>
          <w:rFonts w:ascii="Arial" w:hAnsi="Arial" w:cs="Arial"/>
          <w:sz w:val="20"/>
          <w:szCs w:val="20"/>
        </w:rPr>
      </w:pPr>
      <w:r w:rsidRPr="003B202C">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Ana Ortaklık Banka’nın bu finansal araçlara hukuki olarak taraf olması durumunda Ana Ortaklık Banka’nın bilançosunda yer almaktadır.</w:t>
      </w:r>
    </w:p>
    <w:p w14:paraId="48275F0A" w14:textId="77777777" w:rsidR="0099169F" w:rsidRPr="003B202C" w:rsidRDefault="0099169F" w:rsidP="0099169F">
      <w:pPr>
        <w:autoSpaceDE w:val="0"/>
        <w:autoSpaceDN w:val="0"/>
        <w:adjustRightInd w:val="0"/>
        <w:spacing w:before="120" w:after="120"/>
        <w:jc w:val="both"/>
        <w:rPr>
          <w:rFonts w:ascii="Arial" w:hAnsi="Arial" w:cs="Arial"/>
          <w:sz w:val="20"/>
          <w:szCs w:val="20"/>
        </w:rPr>
      </w:pPr>
      <w:r w:rsidRPr="003B202C">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2B442C5C" w14:textId="21A29672" w:rsidR="0099169F" w:rsidRPr="003B202C" w:rsidRDefault="003B202C" w:rsidP="0099169F">
      <w:pPr>
        <w:autoSpaceDE w:val="0"/>
        <w:autoSpaceDN w:val="0"/>
        <w:adjustRightInd w:val="0"/>
        <w:spacing w:before="120" w:after="120"/>
        <w:jc w:val="both"/>
        <w:rPr>
          <w:rFonts w:ascii="Arial" w:hAnsi="Arial" w:cs="Arial"/>
          <w:b/>
          <w:sz w:val="20"/>
          <w:szCs w:val="20"/>
        </w:rPr>
      </w:pPr>
      <w:r>
        <w:rPr>
          <w:rFonts w:ascii="Arial" w:hAnsi="Arial" w:cs="Arial"/>
          <w:b/>
          <w:sz w:val="20"/>
          <w:szCs w:val="20"/>
        </w:rPr>
        <w:t>İş Modeli Değerlendirmesi</w:t>
      </w:r>
      <w:r w:rsidR="0099169F" w:rsidRPr="003B202C">
        <w:rPr>
          <w:rFonts w:ascii="Arial" w:hAnsi="Arial" w:cs="Arial"/>
          <w:b/>
          <w:sz w:val="20"/>
          <w:szCs w:val="20"/>
        </w:rPr>
        <w:t>:</w:t>
      </w:r>
    </w:p>
    <w:p w14:paraId="08DEC02E" w14:textId="7EB52E4B" w:rsidR="0099169F" w:rsidRPr="003B202C" w:rsidRDefault="0099169F" w:rsidP="0099169F">
      <w:pPr>
        <w:autoSpaceDE w:val="0"/>
        <w:autoSpaceDN w:val="0"/>
        <w:adjustRightInd w:val="0"/>
        <w:spacing w:before="120" w:after="120"/>
        <w:jc w:val="both"/>
        <w:rPr>
          <w:rFonts w:ascii="Arial" w:hAnsi="Arial" w:cs="Arial"/>
          <w:sz w:val="20"/>
          <w:szCs w:val="20"/>
        </w:rPr>
      </w:pPr>
      <w:r w:rsidRPr="003B202C">
        <w:rPr>
          <w:rFonts w:ascii="Arial" w:hAnsi="Arial" w:cs="Arial"/>
          <w:sz w:val="20"/>
          <w:szCs w:val="20"/>
        </w:rPr>
        <w:t>Ana Ortaklık Banka’nın iş modeli TFRS 9 uyarınca, belirli bir yönetim amacına ulaşılması için finansal varlık gruplarının birlikte nasıl yönetildiğini gösteren bir düzeyde belirlenmektedir.</w:t>
      </w:r>
    </w:p>
    <w:p w14:paraId="0427BDF5" w14:textId="0653E007" w:rsidR="0099169F" w:rsidRPr="003B202C" w:rsidRDefault="0099169F" w:rsidP="0099169F">
      <w:pPr>
        <w:autoSpaceDE w:val="0"/>
        <w:autoSpaceDN w:val="0"/>
        <w:adjustRightInd w:val="0"/>
        <w:spacing w:before="120" w:after="120"/>
        <w:jc w:val="both"/>
        <w:rPr>
          <w:rFonts w:ascii="Arial" w:hAnsi="Arial" w:cs="Arial"/>
          <w:sz w:val="20"/>
          <w:szCs w:val="20"/>
        </w:rPr>
      </w:pPr>
      <w:r w:rsidRPr="003B202C">
        <w:rPr>
          <w:rFonts w:ascii="Arial" w:hAnsi="Arial" w:cs="Arial"/>
          <w:sz w:val="20"/>
          <w:szCs w:val="20"/>
        </w:rPr>
        <w:t>Ana Ortaklık Banka’nın iş modeli, yönetimin bireysel bir finansal araca ilişkin niyetine bağlı değildir, dolayısıyla söz konusu şart finansal araç bazında bir sınıflandırma yaklaşımı olmamakla beraber, finansal varlıkların bir araya getirilmesiyle oluşan bir değerlendirmedir.</w:t>
      </w:r>
    </w:p>
    <w:p w14:paraId="70909013" w14:textId="498FCCEB" w:rsidR="0099169F" w:rsidRPr="003B202C" w:rsidRDefault="0099169F" w:rsidP="0099169F">
      <w:pPr>
        <w:autoSpaceDE w:val="0"/>
        <w:autoSpaceDN w:val="0"/>
        <w:adjustRightInd w:val="0"/>
        <w:spacing w:before="120" w:after="120"/>
        <w:jc w:val="both"/>
        <w:rPr>
          <w:rFonts w:ascii="Arial" w:hAnsi="Arial" w:cs="Arial"/>
          <w:sz w:val="20"/>
          <w:szCs w:val="20"/>
        </w:rPr>
      </w:pPr>
      <w:r w:rsidRPr="003B202C">
        <w:rPr>
          <w:rFonts w:ascii="Arial" w:hAnsi="Arial" w:cs="Arial"/>
          <w:sz w:val="20"/>
          <w:szCs w:val="20"/>
        </w:rPr>
        <w:t>Ana Ortaklık Banka’nın iş modelleri üç kategoriden oluşmaktadır. Bu kategoriler aşağıda belirtilmiştir:</w:t>
      </w:r>
    </w:p>
    <w:p w14:paraId="53DA1993" w14:textId="6312CBF0" w:rsidR="0099169F" w:rsidRPr="003B202C" w:rsidRDefault="0099169F" w:rsidP="0099169F">
      <w:pPr>
        <w:autoSpaceDE w:val="0"/>
        <w:autoSpaceDN w:val="0"/>
        <w:adjustRightInd w:val="0"/>
        <w:spacing w:before="120" w:after="120"/>
        <w:jc w:val="both"/>
        <w:rPr>
          <w:rFonts w:ascii="Arial" w:hAnsi="Arial" w:cs="Arial"/>
          <w:b/>
          <w:sz w:val="20"/>
          <w:szCs w:val="20"/>
        </w:rPr>
      </w:pPr>
      <w:r w:rsidRPr="003B202C">
        <w:rPr>
          <w:rFonts w:ascii="Arial" w:hAnsi="Arial" w:cs="Arial"/>
          <w:b/>
          <w:sz w:val="20"/>
          <w:szCs w:val="20"/>
        </w:rPr>
        <w:t>Finansal Varlıkları Sözleşmeye Bağlı Nakit Akışlarını Tahsil Etmek İçin Elde Tutmayı Amaçlayan İş Modeli:</w:t>
      </w:r>
    </w:p>
    <w:p w14:paraId="7114017A" w14:textId="6B461FCB" w:rsidR="0099169F" w:rsidRPr="0099169F" w:rsidRDefault="0099169F" w:rsidP="0099169F">
      <w:pPr>
        <w:autoSpaceDE w:val="0"/>
        <w:autoSpaceDN w:val="0"/>
        <w:adjustRightInd w:val="0"/>
        <w:spacing w:before="120" w:after="120"/>
        <w:jc w:val="both"/>
        <w:rPr>
          <w:rFonts w:ascii="Arial" w:hAnsi="Arial" w:cs="Arial"/>
          <w:sz w:val="20"/>
          <w:szCs w:val="20"/>
          <w:highlight w:val="yellow"/>
        </w:rPr>
      </w:pPr>
      <w:r w:rsidRPr="0099169F">
        <w:rPr>
          <w:rFonts w:ascii="Arial" w:hAnsi="Arial" w:cs="Arial"/>
          <w:sz w:val="20"/>
          <w:szCs w:val="20"/>
        </w:rPr>
        <w:t xml:space="preserve">Ana </w:t>
      </w:r>
      <w:r w:rsidRPr="003B202C">
        <w:rPr>
          <w:rFonts w:ascii="Arial" w:hAnsi="Arial" w:cs="Arial"/>
          <w:sz w:val="20"/>
          <w:szCs w:val="20"/>
        </w:rPr>
        <w:t xml:space="preserve">Ortaklık </w:t>
      </w:r>
      <w:r w:rsidR="003B202C" w:rsidRPr="003B202C">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r w:rsidRPr="003B202C">
        <w:rPr>
          <w:rFonts w:ascii="Arial" w:hAnsi="Arial" w:cs="Arial"/>
          <w:sz w:val="20"/>
          <w:szCs w:val="20"/>
        </w:rPr>
        <w:t>.</w:t>
      </w:r>
    </w:p>
    <w:p w14:paraId="2789A6CC" w14:textId="5E57D5CC" w:rsidR="0099169F" w:rsidRPr="003B202C" w:rsidRDefault="0099169F" w:rsidP="0099169F">
      <w:pPr>
        <w:autoSpaceDE w:val="0"/>
        <w:autoSpaceDN w:val="0"/>
        <w:adjustRightInd w:val="0"/>
        <w:spacing w:before="120" w:after="120"/>
        <w:jc w:val="both"/>
        <w:rPr>
          <w:rFonts w:ascii="Arial" w:hAnsi="Arial" w:cs="Arial"/>
          <w:sz w:val="20"/>
          <w:szCs w:val="20"/>
        </w:rPr>
      </w:pPr>
      <w:r w:rsidRPr="003B202C">
        <w:rPr>
          <w:rFonts w:ascii="Arial" w:hAnsi="Arial" w:cs="Arial"/>
          <w:b/>
          <w:sz w:val="20"/>
          <w:szCs w:val="20"/>
        </w:rPr>
        <w:t>Finansal Varlıkların Sözleşmeye Bağlı Nakit Akışlarının Tahsil Edilmesini ve Satılmasını Amaçlayan İş Modeli:</w:t>
      </w:r>
      <w:r w:rsidRPr="003B202C">
        <w:rPr>
          <w:rFonts w:ascii="Arial" w:hAnsi="Arial" w:cs="Arial"/>
          <w:sz w:val="20"/>
          <w:szCs w:val="20"/>
        </w:rPr>
        <w:t xml:space="preserve"> </w:t>
      </w:r>
    </w:p>
    <w:p w14:paraId="66D0B527" w14:textId="01879A10" w:rsidR="0099169F" w:rsidRPr="0099169F" w:rsidRDefault="003B202C" w:rsidP="0099169F">
      <w:pPr>
        <w:autoSpaceDE w:val="0"/>
        <w:autoSpaceDN w:val="0"/>
        <w:adjustRightInd w:val="0"/>
        <w:spacing w:before="120" w:after="120"/>
        <w:jc w:val="both"/>
        <w:rPr>
          <w:rFonts w:ascii="Arial" w:hAnsi="Arial" w:cs="Arial"/>
          <w:sz w:val="20"/>
          <w:szCs w:val="20"/>
          <w:highlight w:val="yellow"/>
        </w:rPr>
      </w:pPr>
      <w:r>
        <w:rPr>
          <w:rFonts w:ascii="Arial" w:hAnsi="Arial" w:cs="Arial"/>
          <w:sz w:val="20"/>
          <w:szCs w:val="20"/>
        </w:rPr>
        <w:t xml:space="preserve">Ana Ortaklık </w:t>
      </w:r>
      <w:r w:rsidRPr="003B202C">
        <w:rPr>
          <w:rFonts w:ascii="Arial" w:hAnsi="Arial" w:cs="Arial"/>
          <w:sz w:val="20"/>
          <w:szCs w:val="20"/>
        </w:rPr>
        <w:t>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r w:rsidR="0099169F" w:rsidRPr="003B202C">
        <w:rPr>
          <w:rFonts w:ascii="Arial" w:hAnsi="Arial" w:cs="Arial"/>
          <w:sz w:val="20"/>
          <w:szCs w:val="20"/>
        </w:rPr>
        <w:t>.</w:t>
      </w:r>
    </w:p>
    <w:p w14:paraId="6FC27939" w14:textId="77777777" w:rsidR="0099169F" w:rsidRPr="003B202C" w:rsidRDefault="0099169F" w:rsidP="0099169F">
      <w:pPr>
        <w:autoSpaceDE w:val="0"/>
        <w:autoSpaceDN w:val="0"/>
        <w:adjustRightInd w:val="0"/>
        <w:spacing w:before="120" w:after="120"/>
        <w:jc w:val="both"/>
        <w:rPr>
          <w:rFonts w:ascii="Arial" w:hAnsi="Arial" w:cs="Arial"/>
          <w:b/>
          <w:sz w:val="20"/>
          <w:szCs w:val="20"/>
        </w:rPr>
      </w:pPr>
      <w:r w:rsidRPr="003B202C">
        <w:rPr>
          <w:rFonts w:ascii="Arial" w:hAnsi="Arial" w:cs="Arial"/>
          <w:b/>
          <w:sz w:val="20"/>
          <w:szCs w:val="20"/>
        </w:rPr>
        <w:t xml:space="preserve">Diğer İş Modelleri: </w:t>
      </w:r>
    </w:p>
    <w:p w14:paraId="12B17AAB" w14:textId="77777777" w:rsidR="0099169F" w:rsidRPr="003B202C" w:rsidRDefault="0099169F" w:rsidP="0099169F">
      <w:pPr>
        <w:autoSpaceDE w:val="0"/>
        <w:autoSpaceDN w:val="0"/>
        <w:adjustRightInd w:val="0"/>
        <w:spacing w:before="120" w:after="120"/>
        <w:jc w:val="both"/>
        <w:rPr>
          <w:rFonts w:ascii="Arial" w:hAnsi="Arial" w:cs="Arial"/>
          <w:sz w:val="20"/>
          <w:szCs w:val="20"/>
        </w:rPr>
      </w:pPr>
      <w:r w:rsidRPr="003B202C">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6339EB56" w14:textId="4E851557" w:rsidR="0099169F" w:rsidRPr="003B202C" w:rsidRDefault="0099169F" w:rsidP="0099169F">
      <w:pPr>
        <w:autoSpaceDE w:val="0"/>
        <w:autoSpaceDN w:val="0"/>
        <w:adjustRightInd w:val="0"/>
        <w:spacing w:before="120" w:after="120"/>
        <w:jc w:val="both"/>
        <w:rPr>
          <w:rFonts w:ascii="Arial" w:hAnsi="Arial" w:cs="Arial"/>
          <w:b/>
          <w:sz w:val="20"/>
          <w:szCs w:val="20"/>
        </w:rPr>
      </w:pPr>
      <w:r w:rsidRPr="003B202C">
        <w:rPr>
          <w:rFonts w:ascii="Arial" w:hAnsi="Arial" w:cs="Arial"/>
          <w:b/>
          <w:sz w:val="20"/>
          <w:szCs w:val="20"/>
        </w:rPr>
        <w:t>Sadece anapara ve anapara bakiyesine ilişkin kar payı ödemelerini içeren sözleşmeye bağlı nakit akışları</w:t>
      </w:r>
      <w:r w:rsidR="003B202C">
        <w:rPr>
          <w:rFonts w:ascii="Arial" w:hAnsi="Arial" w:cs="Arial"/>
          <w:b/>
          <w:sz w:val="20"/>
          <w:szCs w:val="20"/>
        </w:rPr>
        <w:t>:</w:t>
      </w:r>
    </w:p>
    <w:p w14:paraId="365D7CEB" w14:textId="0E53F4DA" w:rsidR="00F116F8" w:rsidRPr="0099169F" w:rsidRDefault="0099169F" w:rsidP="0099169F">
      <w:pPr>
        <w:autoSpaceDE w:val="0"/>
        <w:autoSpaceDN w:val="0"/>
        <w:adjustRightInd w:val="0"/>
        <w:spacing w:before="120" w:after="120"/>
        <w:jc w:val="both"/>
        <w:rPr>
          <w:rFonts w:ascii="Arial" w:hAnsi="Arial" w:cs="Arial"/>
          <w:sz w:val="20"/>
          <w:szCs w:val="20"/>
          <w:highlight w:val="cyan"/>
        </w:rPr>
      </w:pPr>
      <w:proofErr w:type="gramStart"/>
      <w:r w:rsidRPr="0099169F">
        <w:rPr>
          <w:rFonts w:ascii="Arial" w:hAnsi="Arial" w:cs="Arial"/>
          <w:sz w:val="20"/>
          <w:szCs w:val="20"/>
        </w:rPr>
        <w:t xml:space="preserve">Ana </w:t>
      </w:r>
      <w:r w:rsidRPr="003B202C">
        <w:rPr>
          <w:rFonts w:ascii="Arial" w:hAnsi="Arial" w:cs="Arial"/>
          <w:sz w:val="20"/>
          <w:szCs w:val="20"/>
        </w:rPr>
        <w:t xml:space="preserve">Ortaklık Banka, </w:t>
      </w:r>
      <w:r w:rsidR="003B202C" w:rsidRPr="003B202C">
        <w:rPr>
          <w:rFonts w:ascii="Arial" w:hAnsi="Arial" w:cs="Arial"/>
          <w:sz w:val="20"/>
          <w:szCs w:val="20"/>
        </w:rPr>
        <w:t>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r w:rsidRPr="003B202C">
        <w:rPr>
          <w:rFonts w:ascii="Arial" w:hAnsi="Arial" w:cs="Arial"/>
          <w:sz w:val="20"/>
          <w:szCs w:val="20"/>
        </w:rPr>
        <w:t>.</w:t>
      </w:r>
      <w:proofErr w:type="gramEnd"/>
    </w:p>
    <w:p w14:paraId="6EF6688A" w14:textId="77777777" w:rsidR="003B202C" w:rsidRDefault="003B202C">
      <w:pPr>
        <w:rPr>
          <w:rFonts w:ascii="Arial" w:hAnsi="Arial" w:cs="Arial"/>
          <w:b/>
          <w:bCs/>
          <w:sz w:val="20"/>
          <w:szCs w:val="20"/>
        </w:rPr>
      </w:pPr>
      <w:r>
        <w:rPr>
          <w:rFonts w:ascii="Arial" w:hAnsi="Arial" w:cs="Arial"/>
          <w:b/>
          <w:bCs/>
          <w:sz w:val="20"/>
          <w:szCs w:val="20"/>
        </w:rPr>
        <w:br w:type="page"/>
      </w:r>
    </w:p>
    <w:p w14:paraId="468CA467" w14:textId="29472339" w:rsidR="003B202C" w:rsidRPr="009128F0" w:rsidRDefault="003B202C" w:rsidP="003B202C">
      <w:pPr>
        <w:pStyle w:val="GvdeMetni2"/>
        <w:spacing w:before="120" w:after="120"/>
        <w:ind w:hanging="567"/>
        <w:rPr>
          <w:rFonts w:ascii="Arial" w:hAnsi="Arial" w:cs="Arial"/>
          <w:color w:val="000000" w:themeColor="text1"/>
          <w:sz w:val="20"/>
        </w:rPr>
      </w:pPr>
      <w:r w:rsidRPr="009128F0">
        <w:rPr>
          <w:rFonts w:ascii="Arial" w:hAnsi="Arial" w:cs="Arial"/>
          <w:color w:val="000000" w:themeColor="text1"/>
          <w:sz w:val="20"/>
        </w:rPr>
        <w:lastRenderedPageBreak/>
        <w:t>VII.</w:t>
      </w:r>
      <w:r w:rsidRPr="009128F0">
        <w:rPr>
          <w:rFonts w:ascii="Arial" w:hAnsi="Arial" w:cs="Arial"/>
          <w:color w:val="000000" w:themeColor="text1"/>
          <w:sz w:val="20"/>
        </w:rPr>
        <w:tab/>
        <w:t>Finansal varlıklara ilişkin açıklamalar</w:t>
      </w:r>
      <w:r>
        <w:rPr>
          <w:rFonts w:ascii="Arial" w:hAnsi="Arial" w:cs="Arial"/>
          <w:color w:val="000000" w:themeColor="text1"/>
          <w:sz w:val="20"/>
        </w:rPr>
        <w:t xml:space="preserve"> (devamı)</w:t>
      </w:r>
      <w:r w:rsidRPr="009128F0">
        <w:rPr>
          <w:rFonts w:ascii="Arial" w:hAnsi="Arial" w:cs="Arial"/>
          <w:color w:val="000000" w:themeColor="text1"/>
          <w:sz w:val="20"/>
        </w:rPr>
        <w:t>:</w:t>
      </w:r>
    </w:p>
    <w:p w14:paraId="3B8E0B87" w14:textId="2E97438E" w:rsidR="00F116F8" w:rsidRPr="003B202C" w:rsidRDefault="00F116F8" w:rsidP="00F116F8">
      <w:pPr>
        <w:spacing w:before="120" w:after="120"/>
        <w:rPr>
          <w:rFonts w:ascii="Arial" w:hAnsi="Arial" w:cs="Arial"/>
          <w:b/>
          <w:sz w:val="20"/>
          <w:szCs w:val="20"/>
          <w:lang w:eastAsia="en-US"/>
        </w:rPr>
      </w:pPr>
      <w:r w:rsidRPr="003B202C">
        <w:rPr>
          <w:rFonts w:ascii="Arial" w:hAnsi="Arial" w:cs="Arial"/>
          <w:b/>
          <w:bCs/>
          <w:sz w:val="20"/>
          <w:szCs w:val="20"/>
        </w:rPr>
        <w:t>Gerçeğe uygun değer farkı kar/zarara yansıtılan finansal varlıklar:</w:t>
      </w:r>
    </w:p>
    <w:p w14:paraId="535D10CF" w14:textId="6DB70930" w:rsidR="00F116F8" w:rsidRPr="00B0223D" w:rsidRDefault="00F116F8" w:rsidP="00F116F8">
      <w:pPr>
        <w:autoSpaceDE w:val="0"/>
        <w:autoSpaceDN w:val="0"/>
        <w:adjustRightInd w:val="0"/>
        <w:jc w:val="both"/>
        <w:rPr>
          <w:rFonts w:ascii="Arial" w:hAnsi="Arial" w:cs="Arial"/>
          <w:color w:val="FF0000"/>
          <w:sz w:val="20"/>
          <w:szCs w:val="20"/>
        </w:rPr>
      </w:pPr>
      <w:r w:rsidRPr="00B0223D">
        <w:rPr>
          <w:rFonts w:ascii="Arial" w:hAnsi="Arial" w:cs="Arial"/>
          <w:sz w:val="20"/>
          <w:szCs w:val="20"/>
        </w:rPr>
        <w:t xml:space="preserve">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w:t>
      </w:r>
      <w:proofErr w:type="gramStart"/>
      <w:r w:rsidRPr="00B0223D">
        <w:rPr>
          <w:rFonts w:ascii="Arial" w:hAnsi="Arial" w:cs="Arial"/>
          <w:sz w:val="20"/>
          <w:szCs w:val="20"/>
        </w:rPr>
        <w:t>edilen,</w:t>
      </w:r>
      <w:proofErr w:type="gramEnd"/>
      <w:r w:rsidRPr="00B0223D">
        <w:rPr>
          <w:rFonts w:ascii="Arial" w:hAnsi="Arial" w:cs="Arial"/>
          <w:sz w:val="20"/>
          <w:szCs w:val="20"/>
        </w:rPr>
        <w:t xml:space="preserve">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w:t>
      </w:r>
      <w:proofErr w:type="gramStart"/>
      <w:r w:rsidRPr="00B0223D">
        <w:rPr>
          <w:rFonts w:ascii="Arial" w:hAnsi="Arial" w:cs="Arial"/>
          <w:sz w:val="20"/>
          <w:szCs w:val="20"/>
        </w:rPr>
        <w:t>dahil</w:t>
      </w:r>
      <w:proofErr w:type="gramEnd"/>
      <w:r w:rsidRPr="00B0223D">
        <w:rPr>
          <w:rFonts w:ascii="Arial" w:hAnsi="Arial" w:cs="Arial"/>
          <w:sz w:val="20"/>
          <w:szCs w:val="20"/>
        </w:rPr>
        <w:t xml:space="preserve"> edilmektedir.</w:t>
      </w:r>
    </w:p>
    <w:p w14:paraId="345ABC14" w14:textId="77777777" w:rsidR="00F116F8" w:rsidRPr="00B0223D" w:rsidRDefault="00F116F8" w:rsidP="00F116F8">
      <w:pPr>
        <w:spacing w:before="120" w:after="120"/>
        <w:rPr>
          <w:rFonts w:ascii="Arial" w:hAnsi="Arial" w:cs="Arial"/>
          <w:b/>
          <w:sz w:val="20"/>
          <w:szCs w:val="20"/>
          <w:lang w:eastAsia="en-US"/>
        </w:rPr>
      </w:pPr>
      <w:r w:rsidRPr="00B0223D">
        <w:rPr>
          <w:rFonts w:ascii="Arial" w:hAnsi="Arial" w:cs="Arial"/>
          <w:b/>
          <w:bCs/>
          <w:sz w:val="20"/>
          <w:szCs w:val="20"/>
        </w:rPr>
        <w:t>Gerçeğe uygun değer farkı diğer kapsamlı gelire yansıtılan finansal varlıklar:</w:t>
      </w:r>
    </w:p>
    <w:p w14:paraId="17EE0DCE" w14:textId="106E1C00" w:rsidR="00F116F8" w:rsidRPr="00B0223D" w:rsidRDefault="00F116F8" w:rsidP="002E16C5">
      <w:pPr>
        <w:autoSpaceDE w:val="0"/>
        <w:autoSpaceDN w:val="0"/>
        <w:adjustRightInd w:val="0"/>
        <w:spacing w:before="120" w:after="120"/>
        <w:jc w:val="both"/>
        <w:rPr>
          <w:rFonts w:ascii="Arial" w:hAnsi="Arial" w:cs="Arial"/>
          <w:sz w:val="20"/>
          <w:szCs w:val="20"/>
        </w:rPr>
      </w:pPr>
      <w:proofErr w:type="gramStart"/>
      <w:r w:rsidRPr="00B0223D">
        <w:rPr>
          <w:rFonts w:ascii="Arial" w:hAnsi="Arial" w:cs="Arial"/>
          <w:sz w:val="20"/>
          <w:szCs w:val="20"/>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roofErr w:type="gramEnd"/>
    </w:p>
    <w:p w14:paraId="229456B4" w14:textId="4E12576F" w:rsidR="00F116F8" w:rsidRPr="00B0223D" w:rsidRDefault="00F116F8" w:rsidP="00B0223D">
      <w:pPr>
        <w:autoSpaceDE w:val="0"/>
        <w:autoSpaceDN w:val="0"/>
        <w:adjustRightInd w:val="0"/>
        <w:spacing w:before="120" w:after="120"/>
        <w:jc w:val="both"/>
        <w:rPr>
          <w:rFonts w:ascii="Arial" w:hAnsi="Arial" w:cs="Arial"/>
          <w:sz w:val="20"/>
          <w:szCs w:val="20"/>
        </w:rPr>
      </w:pPr>
      <w:r w:rsidRPr="00B0223D">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w:t>
      </w:r>
      <w:proofErr w:type="gramStart"/>
      <w:r w:rsidRPr="00B0223D">
        <w:rPr>
          <w:rFonts w:ascii="Arial" w:hAnsi="Arial" w:cs="Arial"/>
          <w:sz w:val="20"/>
          <w:szCs w:val="20"/>
        </w:rPr>
        <w:t xml:space="preserve">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B0223D">
        <w:rPr>
          <w:rFonts w:ascii="Arial" w:hAnsi="Arial" w:cs="Arial"/>
          <w:sz w:val="20"/>
          <w:szCs w:val="20"/>
        </w:rPr>
        <w:t>özkaynaklar</w:t>
      </w:r>
      <w:proofErr w:type="spellEnd"/>
      <w:r w:rsidRPr="00B0223D">
        <w:rPr>
          <w:rFonts w:ascii="Arial" w:hAnsi="Arial" w:cs="Arial"/>
          <w:sz w:val="20"/>
          <w:szCs w:val="20"/>
        </w:rPr>
        <w:t xml:space="preserve"> altındaki “Kâr veya Zararda Yeniden Sınıflandırılacak Birikmiş Diğer Kapsamlı Gelirler veya Giderler” hesabında izlenmektedir. </w:t>
      </w:r>
      <w:proofErr w:type="gramEnd"/>
      <w:r w:rsidRPr="00B0223D">
        <w:rPr>
          <w:rFonts w:ascii="Arial" w:hAnsi="Arial" w:cs="Arial"/>
          <w:sz w:val="20"/>
          <w:szCs w:val="20"/>
        </w:rPr>
        <w:t xml:space="preserve">Söz konusu menkul değerlerin tahsil edildiğinde veya elden çıkarıldığında </w:t>
      </w:r>
      <w:proofErr w:type="spellStart"/>
      <w:r w:rsidRPr="00B0223D">
        <w:rPr>
          <w:rFonts w:ascii="Arial" w:hAnsi="Arial" w:cs="Arial"/>
          <w:sz w:val="20"/>
          <w:szCs w:val="20"/>
        </w:rPr>
        <w:t>özkaynak</w:t>
      </w:r>
      <w:proofErr w:type="spellEnd"/>
      <w:r w:rsidRPr="00B0223D">
        <w:rPr>
          <w:rFonts w:ascii="Arial" w:hAnsi="Arial" w:cs="Arial"/>
          <w:sz w:val="20"/>
          <w:szCs w:val="20"/>
        </w:rPr>
        <w:t xml:space="preserve"> içinde yansıtılan birikmiş gerçeğe uygun değer farkları gelir tablosuna yansıtılmaktadır.</w:t>
      </w:r>
    </w:p>
    <w:p w14:paraId="2FCEFA14" w14:textId="778C88C0" w:rsidR="00F116F8" w:rsidRPr="00B0223D" w:rsidRDefault="00F116F8" w:rsidP="00B0223D">
      <w:pPr>
        <w:autoSpaceDE w:val="0"/>
        <w:autoSpaceDN w:val="0"/>
        <w:adjustRightInd w:val="0"/>
        <w:spacing w:before="120" w:after="120"/>
        <w:jc w:val="both"/>
        <w:rPr>
          <w:rFonts w:ascii="Arial" w:hAnsi="Arial" w:cs="Arial"/>
          <w:sz w:val="20"/>
          <w:szCs w:val="20"/>
        </w:rPr>
      </w:pPr>
      <w:proofErr w:type="gramStart"/>
      <w:r w:rsidRPr="00B0223D">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w:t>
      </w:r>
      <w:proofErr w:type="gramEnd"/>
    </w:p>
    <w:p w14:paraId="2628D2FC" w14:textId="4FE0403D" w:rsidR="00F116F8" w:rsidRPr="00436FD8" w:rsidRDefault="00F116F8" w:rsidP="00B0223D">
      <w:pPr>
        <w:autoSpaceDE w:val="0"/>
        <w:autoSpaceDN w:val="0"/>
        <w:adjustRightInd w:val="0"/>
        <w:spacing w:before="120" w:after="120"/>
        <w:jc w:val="both"/>
        <w:rPr>
          <w:rFonts w:ascii="Arial" w:hAnsi="Arial" w:cs="Arial"/>
          <w:b/>
          <w:bCs/>
          <w:sz w:val="20"/>
          <w:szCs w:val="20"/>
        </w:rPr>
      </w:pPr>
      <w:r w:rsidRPr="00436FD8">
        <w:rPr>
          <w:rFonts w:ascii="Arial" w:hAnsi="Arial" w:cs="Arial"/>
          <w:b/>
          <w:bCs/>
          <w:sz w:val="20"/>
          <w:szCs w:val="20"/>
        </w:rPr>
        <w:t>İtfa edilmiş maliyet ile ölçülen finansal varlıklar</w:t>
      </w:r>
      <w:r w:rsidR="00540D37">
        <w:rPr>
          <w:rFonts w:ascii="Arial" w:hAnsi="Arial" w:cs="Arial"/>
          <w:b/>
          <w:bCs/>
          <w:sz w:val="20"/>
          <w:szCs w:val="20"/>
        </w:rPr>
        <w:t>:</w:t>
      </w:r>
    </w:p>
    <w:p w14:paraId="0732DB1A" w14:textId="297DBF3C" w:rsidR="00F116F8" w:rsidRPr="00436FD8" w:rsidRDefault="00F116F8" w:rsidP="00B0223D">
      <w:pPr>
        <w:autoSpaceDE w:val="0"/>
        <w:autoSpaceDN w:val="0"/>
        <w:adjustRightInd w:val="0"/>
        <w:spacing w:before="120" w:after="120"/>
        <w:jc w:val="both"/>
        <w:rPr>
          <w:rFonts w:ascii="Arial" w:hAnsi="Arial" w:cs="Arial"/>
          <w:sz w:val="20"/>
          <w:szCs w:val="20"/>
        </w:rPr>
      </w:pPr>
      <w:r w:rsidRPr="00436FD8">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450C27D9" w14:textId="77777777" w:rsidR="00F116F8" w:rsidRPr="00436FD8" w:rsidRDefault="00F116F8" w:rsidP="00B0223D">
      <w:pPr>
        <w:autoSpaceDE w:val="0"/>
        <w:autoSpaceDN w:val="0"/>
        <w:adjustRightInd w:val="0"/>
        <w:spacing w:before="120" w:after="120"/>
        <w:jc w:val="both"/>
        <w:rPr>
          <w:rFonts w:ascii="Arial" w:hAnsi="Arial" w:cs="Arial"/>
          <w:sz w:val="20"/>
          <w:szCs w:val="20"/>
        </w:rPr>
      </w:pPr>
      <w:r w:rsidRPr="00436FD8">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6FA7AA73" w14:textId="77777777" w:rsidR="00B0223D" w:rsidRDefault="00B0223D">
      <w:pPr>
        <w:rPr>
          <w:rFonts w:ascii="Arial" w:eastAsia="Calibri" w:hAnsi="Arial" w:cs="Arial"/>
          <w:b/>
          <w:sz w:val="20"/>
          <w:szCs w:val="20"/>
          <w:highlight w:val="cyan"/>
          <w:lang w:eastAsia="en-US"/>
        </w:rPr>
      </w:pPr>
      <w:r>
        <w:rPr>
          <w:rFonts w:ascii="Arial" w:hAnsi="Arial" w:cs="Arial"/>
          <w:b/>
          <w:sz w:val="20"/>
          <w:szCs w:val="20"/>
          <w:highlight w:val="cyan"/>
        </w:rPr>
        <w:br w:type="page"/>
      </w:r>
    </w:p>
    <w:p w14:paraId="6F554F3A" w14:textId="77777777" w:rsidR="00B0223D" w:rsidRPr="009128F0" w:rsidRDefault="00B0223D" w:rsidP="00B0223D">
      <w:pPr>
        <w:pStyle w:val="GvdeMetni2"/>
        <w:spacing w:before="120" w:after="120"/>
        <w:ind w:hanging="567"/>
        <w:rPr>
          <w:rFonts w:ascii="Arial" w:hAnsi="Arial" w:cs="Arial"/>
          <w:color w:val="000000" w:themeColor="text1"/>
          <w:sz w:val="20"/>
        </w:rPr>
      </w:pPr>
      <w:r w:rsidRPr="009128F0">
        <w:rPr>
          <w:rFonts w:ascii="Arial" w:hAnsi="Arial" w:cs="Arial"/>
          <w:color w:val="000000" w:themeColor="text1"/>
          <w:sz w:val="20"/>
        </w:rPr>
        <w:lastRenderedPageBreak/>
        <w:t>VII.</w:t>
      </w:r>
      <w:r w:rsidRPr="009128F0">
        <w:rPr>
          <w:rFonts w:ascii="Arial" w:hAnsi="Arial" w:cs="Arial"/>
          <w:color w:val="000000" w:themeColor="text1"/>
          <w:sz w:val="20"/>
        </w:rPr>
        <w:tab/>
        <w:t>Finansal varlıklara ilişkin açıklamalar</w:t>
      </w:r>
      <w:r>
        <w:rPr>
          <w:rFonts w:ascii="Arial" w:hAnsi="Arial" w:cs="Arial"/>
          <w:color w:val="000000" w:themeColor="text1"/>
          <w:sz w:val="20"/>
        </w:rPr>
        <w:t xml:space="preserve"> (devamı)</w:t>
      </w:r>
      <w:r w:rsidRPr="009128F0">
        <w:rPr>
          <w:rFonts w:ascii="Arial" w:hAnsi="Arial" w:cs="Arial"/>
          <w:color w:val="000000" w:themeColor="text1"/>
          <w:sz w:val="20"/>
        </w:rPr>
        <w:t>:</w:t>
      </w:r>
    </w:p>
    <w:p w14:paraId="3E8EE4C8" w14:textId="7F6087B3" w:rsidR="007B5D49" w:rsidRPr="00436FD8" w:rsidRDefault="007B5D49" w:rsidP="00B0223D">
      <w:pPr>
        <w:pStyle w:val="msobodytextindent"/>
        <w:spacing w:before="120" w:after="120"/>
        <w:ind w:firstLine="0"/>
        <w:rPr>
          <w:rFonts w:ascii="Arial" w:hAnsi="Arial" w:cs="Arial"/>
          <w:sz w:val="20"/>
          <w:szCs w:val="20"/>
        </w:rPr>
      </w:pPr>
      <w:r w:rsidRPr="00436FD8">
        <w:rPr>
          <w:rFonts w:ascii="Arial" w:hAnsi="Arial" w:cs="Arial"/>
          <w:b/>
          <w:sz w:val="20"/>
          <w:szCs w:val="20"/>
        </w:rPr>
        <w:t>Krediler:</w:t>
      </w:r>
    </w:p>
    <w:p w14:paraId="0AEBB542" w14:textId="77777777" w:rsidR="007B5D49" w:rsidRPr="00436FD8" w:rsidRDefault="007B5D49" w:rsidP="00B0223D">
      <w:pPr>
        <w:autoSpaceDE w:val="0"/>
        <w:autoSpaceDN w:val="0"/>
        <w:adjustRightInd w:val="0"/>
        <w:spacing w:before="120" w:after="120"/>
        <w:jc w:val="both"/>
        <w:rPr>
          <w:rFonts w:ascii="Arial" w:hAnsi="Arial" w:cs="Arial"/>
          <w:sz w:val="20"/>
          <w:szCs w:val="20"/>
        </w:rPr>
      </w:pPr>
      <w:r w:rsidRPr="00436FD8">
        <w:rPr>
          <w:rFonts w:ascii="Arial" w:hAnsi="Arial" w:cs="Arial"/>
          <w:sz w:val="20"/>
          <w:szCs w:val="20"/>
        </w:rPr>
        <w:t>Krediler, sabit veya belirlenebilir nitelikte ödemelere sahip olan ve aktif bir piyasada işlem görmeyen türev olmayan finansal varlıklardır.</w:t>
      </w:r>
      <w:r w:rsidRPr="00436FD8">
        <w:rPr>
          <w:rFonts w:ascii="DINPro-Light" w:hAnsi="DINPro-Light" w:cs="DINPro-Light"/>
          <w:sz w:val="18"/>
          <w:szCs w:val="18"/>
          <w:lang w:eastAsia="en-US"/>
        </w:rPr>
        <w:t xml:space="preserve"> </w:t>
      </w:r>
      <w:r w:rsidRPr="00436FD8">
        <w:rPr>
          <w:rFonts w:ascii="Arial" w:hAnsi="Arial" w:cs="Arial"/>
          <w:sz w:val="20"/>
          <w:szCs w:val="20"/>
        </w:rPr>
        <w:t xml:space="preserve">Söz konusu krediler ilk olarak gerçeğe uygun değerini yansıtan elde etme maliyet bedellerine işlem maliyetlerinin eklenmesi ile kayda alınmakta ve kayda alınmalarını takiben “ iç verim oranı yöntemi” kullanılarak itfa edilmiş bedelleri ile ölçülmektedir. </w:t>
      </w:r>
    </w:p>
    <w:p w14:paraId="72B6860C" w14:textId="47F04E06" w:rsidR="007B5D49" w:rsidRPr="00436FD8" w:rsidRDefault="00C9360B" w:rsidP="007B5D49">
      <w:pPr>
        <w:autoSpaceDE w:val="0"/>
        <w:autoSpaceDN w:val="0"/>
        <w:adjustRightInd w:val="0"/>
        <w:jc w:val="both"/>
        <w:rPr>
          <w:rFonts w:ascii="Arial" w:hAnsi="Arial" w:cs="Arial"/>
          <w:sz w:val="20"/>
          <w:szCs w:val="20"/>
        </w:rPr>
      </w:pPr>
      <w:r w:rsidRPr="00436FD8">
        <w:rPr>
          <w:rFonts w:ascii="Arial" w:hAnsi="Arial" w:cs="Arial"/>
          <w:sz w:val="20"/>
          <w:szCs w:val="20"/>
        </w:rPr>
        <w:t xml:space="preserve">Ana Ortaklık Banka’nın </w:t>
      </w:r>
      <w:r w:rsidR="007B5D49" w:rsidRPr="00436FD8">
        <w:rPr>
          <w:rFonts w:ascii="Arial" w:hAnsi="Arial" w:cs="Arial"/>
          <w:sz w:val="20"/>
          <w:szCs w:val="20"/>
        </w:rPr>
        <w:t>tüm kredileri “İtfa Edilmiş Maliyetiyle Ölçülenler” hesabında izlenmektedir.</w:t>
      </w:r>
    </w:p>
    <w:p w14:paraId="5F416C06" w14:textId="77777777" w:rsidR="007B5D49" w:rsidRPr="00436FD8" w:rsidRDefault="007B5D49" w:rsidP="007B5D49">
      <w:pPr>
        <w:pStyle w:val="msobodytextindent"/>
        <w:spacing w:before="120" w:after="120"/>
        <w:ind w:firstLine="0"/>
        <w:rPr>
          <w:rFonts w:ascii="Arial" w:hAnsi="Arial" w:cs="Arial"/>
          <w:sz w:val="18"/>
          <w:szCs w:val="20"/>
        </w:rPr>
      </w:pPr>
      <w:r w:rsidRPr="00436FD8">
        <w:rPr>
          <w:rFonts w:ascii="Arial" w:hAnsi="Arial" w:cs="Arial"/>
          <w:sz w:val="20"/>
          <w:szCs w:val="20"/>
        </w:rPr>
        <w:t xml:space="preserve">Kullandırılan nakdi krediler 20 Eylül 2007 tarihli ve 30186 sayılı Resmi </w:t>
      </w:r>
      <w:proofErr w:type="spellStart"/>
      <w:r w:rsidRPr="00436FD8">
        <w:rPr>
          <w:rFonts w:ascii="Arial" w:hAnsi="Arial" w:cs="Arial"/>
          <w:sz w:val="20"/>
          <w:szCs w:val="20"/>
        </w:rPr>
        <w:t>Gazete’de</w:t>
      </w:r>
      <w:proofErr w:type="spellEnd"/>
      <w:r w:rsidRPr="00436FD8">
        <w:rPr>
          <w:rFonts w:ascii="Arial" w:hAnsi="Arial" w:cs="Arial"/>
          <w:sz w:val="20"/>
          <w:szCs w:val="20"/>
        </w:rPr>
        <w:t xml:space="preserve"> yayınlanan “Katılım Bankalarınca Uygulanacak Tek Düzen Hesap Planı ve </w:t>
      </w:r>
      <w:proofErr w:type="spellStart"/>
      <w:r w:rsidRPr="00436FD8">
        <w:rPr>
          <w:rFonts w:ascii="Arial" w:hAnsi="Arial" w:cs="Arial"/>
          <w:sz w:val="20"/>
          <w:szCs w:val="20"/>
        </w:rPr>
        <w:t>İzahnamesi</w:t>
      </w:r>
      <w:proofErr w:type="spellEnd"/>
      <w:r w:rsidRPr="00436FD8">
        <w:rPr>
          <w:rFonts w:ascii="Arial" w:hAnsi="Arial" w:cs="Arial"/>
          <w:sz w:val="20"/>
          <w:szCs w:val="20"/>
        </w:rPr>
        <w:t xml:space="preserve"> Hakkındaki </w:t>
      </w:r>
      <w:proofErr w:type="spellStart"/>
      <w:r w:rsidRPr="00436FD8">
        <w:rPr>
          <w:rFonts w:ascii="Arial" w:hAnsi="Arial" w:cs="Arial"/>
          <w:sz w:val="20"/>
          <w:szCs w:val="20"/>
        </w:rPr>
        <w:t>Tebliğ”de</w:t>
      </w:r>
      <w:proofErr w:type="spellEnd"/>
      <w:r w:rsidRPr="00436FD8">
        <w:rPr>
          <w:rFonts w:ascii="Arial" w:hAnsi="Arial" w:cs="Arial"/>
          <w:sz w:val="20"/>
          <w:szCs w:val="20"/>
        </w:rPr>
        <w:t xml:space="preserve"> belirlenen esaslara göre ilgili hesaplar kullanılarak muhasebeleştirilmektedir</w:t>
      </w:r>
      <w:r w:rsidRPr="00436FD8">
        <w:rPr>
          <w:rFonts w:ascii="Arial" w:hAnsi="Arial" w:cs="Arial"/>
          <w:sz w:val="18"/>
          <w:szCs w:val="20"/>
        </w:rPr>
        <w:t>.</w:t>
      </w:r>
    </w:p>
    <w:p w14:paraId="70C868A4" w14:textId="2E1C21CD" w:rsidR="007B5D49" w:rsidRPr="00436FD8" w:rsidRDefault="007B5D49" w:rsidP="00540D37">
      <w:pPr>
        <w:pStyle w:val="GvdeMetni3"/>
        <w:tabs>
          <w:tab w:val="clear" w:pos="539"/>
          <w:tab w:val="left" w:pos="0"/>
        </w:tabs>
        <w:spacing w:before="120" w:after="120"/>
        <w:ind w:left="-567" w:right="1260"/>
        <w:jc w:val="both"/>
        <w:rPr>
          <w:rFonts w:ascii="Arial" w:hAnsi="Arial" w:cs="Arial"/>
          <w:b/>
          <w:bCs w:val="0"/>
          <w:i w:val="0"/>
          <w:iCs w:val="0"/>
          <w:sz w:val="20"/>
        </w:rPr>
      </w:pPr>
      <w:r w:rsidRPr="00436FD8">
        <w:rPr>
          <w:rFonts w:ascii="Arial" w:hAnsi="Arial" w:cs="Arial"/>
          <w:b/>
          <w:bCs w:val="0"/>
          <w:i w:val="0"/>
          <w:iCs w:val="0"/>
          <w:sz w:val="20"/>
        </w:rPr>
        <w:t>VIII.</w:t>
      </w:r>
      <w:r w:rsidR="00540D37">
        <w:rPr>
          <w:rFonts w:ascii="Arial" w:hAnsi="Arial" w:cs="Arial"/>
          <w:b/>
          <w:bCs w:val="0"/>
          <w:i w:val="0"/>
          <w:iCs w:val="0"/>
          <w:sz w:val="20"/>
        </w:rPr>
        <w:tab/>
      </w:r>
      <w:r w:rsidRPr="00436FD8">
        <w:rPr>
          <w:rFonts w:ascii="Arial" w:hAnsi="Arial" w:cs="Arial"/>
          <w:b/>
          <w:bCs w:val="0"/>
          <w:i w:val="0"/>
          <w:iCs w:val="0"/>
          <w:sz w:val="20"/>
        </w:rPr>
        <w:t>Beklenen zarar karşılıklarına ilişkin açıklamalar:</w:t>
      </w:r>
    </w:p>
    <w:p w14:paraId="771708A5" w14:textId="6A13CA5F" w:rsidR="002E16C5" w:rsidRPr="00436FD8" w:rsidRDefault="00436FD8" w:rsidP="007B5D49">
      <w:pPr>
        <w:autoSpaceDE w:val="0"/>
        <w:autoSpaceDN w:val="0"/>
        <w:adjustRightInd w:val="0"/>
        <w:jc w:val="both"/>
        <w:rPr>
          <w:rFonts w:ascii="Arial" w:hAnsi="Arial" w:cs="Arial"/>
          <w:sz w:val="20"/>
          <w:szCs w:val="20"/>
          <w:lang w:eastAsia="en-US"/>
        </w:rPr>
      </w:pPr>
      <w:r w:rsidRPr="00436FD8">
        <w:rPr>
          <w:rFonts w:ascii="Arial" w:hAnsi="Arial" w:cs="Arial"/>
          <w:sz w:val="20"/>
          <w:szCs w:val="20"/>
          <w:lang w:eastAsia="en-US"/>
        </w:rPr>
        <w:t>Ana Ortaklık Banka</w:t>
      </w:r>
      <w:r w:rsidR="007B5D49" w:rsidRPr="00436FD8">
        <w:rPr>
          <w:rFonts w:ascii="Arial" w:hAnsi="Arial" w:cs="Arial"/>
          <w:sz w:val="20"/>
          <w:szCs w:val="20"/>
          <w:lang w:eastAsia="en-US"/>
        </w:rPr>
        <w:t xml:space="preserve">, itfa edilmiş maliyetiyle ve gerçeğe uygun değer farkı diğer kapsamlı gelire yansıtılarak ölçülen finansal varlıkları için beklenen zarar karşılığı ayırmaktadır. 22 Haziran 2016 tarih ve 29750 sayılı Resmi </w:t>
      </w:r>
      <w:proofErr w:type="spellStart"/>
      <w:r w:rsidR="007B5D49" w:rsidRPr="00436FD8">
        <w:rPr>
          <w:rFonts w:ascii="Arial" w:hAnsi="Arial" w:cs="Arial"/>
          <w:sz w:val="20"/>
          <w:szCs w:val="20"/>
          <w:lang w:eastAsia="en-US"/>
        </w:rPr>
        <w:t>Gazete’de</w:t>
      </w:r>
      <w:proofErr w:type="spellEnd"/>
      <w:r w:rsidR="007B5D49" w:rsidRPr="00436FD8">
        <w:rPr>
          <w:rFonts w:ascii="Arial" w:hAnsi="Arial" w:cs="Arial"/>
          <w:sz w:val="20"/>
          <w:szCs w:val="20"/>
          <w:lang w:eastAsia="en-US"/>
        </w:rPr>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31 Aralık 2017 tarihi itibarıyla BDDK’nın ilgili mevzuatı çerçevesinde ayrılan kredi karşılıkları ayırma yöntemi, TFRS 9’un uygulanmaya başlanması ile beklenen kredi zararları modeli uygulanarak değiştirilmiştir.</w:t>
      </w:r>
    </w:p>
    <w:p w14:paraId="6EC64319" w14:textId="49E1216D" w:rsidR="00436FD8" w:rsidRDefault="00436FD8" w:rsidP="00E04615">
      <w:pPr>
        <w:pStyle w:val="Default"/>
        <w:spacing w:before="120" w:after="120"/>
        <w:jc w:val="both"/>
        <w:rPr>
          <w:rFonts w:ascii="Arial" w:hAnsi="Arial" w:cs="Arial"/>
          <w:color w:val="auto"/>
          <w:sz w:val="20"/>
          <w:szCs w:val="20"/>
          <w:highlight w:val="magenta"/>
          <w:lang w:eastAsia="en-US"/>
        </w:rPr>
      </w:pPr>
      <w:r w:rsidRPr="00436FD8">
        <w:rPr>
          <w:rFonts w:ascii="Arial" w:hAnsi="Arial" w:cs="Arial"/>
          <w:color w:val="auto"/>
          <w:sz w:val="20"/>
          <w:szCs w:val="20"/>
          <w:lang w:eastAsia="en-US"/>
        </w:rPr>
        <w:t>Aynı yıl içinde serbest kalan karşılıklar, “Karşılık Giderleri” hesabına alacak kaydedilmek suretiyle, geçmiş yıllarda ayrılan karşılıkların serbest kalan bölümü ise “Diğer Faaliyet Gelirleri” hesabına aktarılarak muhasebeleştirilmektedir. Beklenen kredi değer düşüklüğü modeli, itfa edilmiş maliyet ya da gerçeğe uygun değer üzerinden diğer kapsamlı gelir tablosuna kayded</w:t>
      </w:r>
      <w:r w:rsidR="001E7D32">
        <w:rPr>
          <w:rFonts w:ascii="Arial" w:hAnsi="Arial" w:cs="Arial"/>
          <w:color w:val="auto"/>
          <w:sz w:val="20"/>
          <w:szCs w:val="20"/>
          <w:lang w:eastAsia="en-US"/>
        </w:rPr>
        <w:t xml:space="preserve">ilen araçlara (banka </w:t>
      </w:r>
      <w:proofErr w:type="gramStart"/>
      <w:r w:rsidR="001E7D32">
        <w:rPr>
          <w:rFonts w:ascii="Arial" w:hAnsi="Arial" w:cs="Arial"/>
          <w:color w:val="auto"/>
          <w:sz w:val="20"/>
          <w:szCs w:val="20"/>
          <w:lang w:eastAsia="en-US"/>
        </w:rPr>
        <w:t>plasmanları</w:t>
      </w:r>
      <w:proofErr w:type="gramEnd"/>
      <w:r w:rsidRPr="00436FD8">
        <w:rPr>
          <w:rFonts w:ascii="Arial" w:hAnsi="Arial" w:cs="Arial"/>
          <w:color w:val="auto"/>
          <w:sz w:val="20"/>
          <w:szCs w:val="20"/>
          <w:lang w:eastAsia="en-US"/>
        </w:rPr>
        <w:t>, krediler ve finansal kiralama alacakları gibi) ve ek olarak, gerçeğe uygun değer farkı kar/zarar olarak ölçülemeyen finansal kiralama alacakları, sözleşme varlıkları, kredi taahhütleri ve finansal garanti sözleşmelerine uygulanır</w:t>
      </w:r>
      <w:r>
        <w:rPr>
          <w:rFonts w:ascii="Arial" w:hAnsi="Arial" w:cs="Arial"/>
          <w:color w:val="auto"/>
          <w:sz w:val="20"/>
          <w:szCs w:val="20"/>
          <w:lang w:eastAsia="en-US"/>
        </w:rPr>
        <w:t>.</w:t>
      </w:r>
    </w:p>
    <w:p w14:paraId="4D629537" w14:textId="77777777" w:rsidR="00436FD8" w:rsidRPr="00A5606A" w:rsidRDefault="00436FD8" w:rsidP="00436FD8">
      <w:pPr>
        <w:pStyle w:val="Default"/>
        <w:spacing w:before="120" w:after="120"/>
        <w:jc w:val="both"/>
        <w:rPr>
          <w:rFonts w:ascii="Arial" w:hAnsi="Arial" w:cs="Arial"/>
          <w:color w:val="auto"/>
          <w:sz w:val="20"/>
          <w:szCs w:val="20"/>
          <w:lang w:eastAsia="en-US"/>
        </w:rPr>
      </w:pPr>
      <w:r w:rsidRPr="00A5606A">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A0349C1" w14:textId="77777777" w:rsidR="00436FD8" w:rsidRPr="00A5606A" w:rsidRDefault="00436FD8" w:rsidP="00436FD8">
      <w:pPr>
        <w:pStyle w:val="Default"/>
        <w:spacing w:after="120"/>
        <w:jc w:val="both"/>
        <w:rPr>
          <w:rFonts w:ascii="Arial" w:hAnsi="Arial" w:cs="Arial"/>
          <w:color w:val="auto"/>
          <w:sz w:val="20"/>
          <w:szCs w:val="20"/>
          <w:lang w:eastAsia="en-US"/>
        </w:rPr>
      </w:pPr>
      <w:r w:rsidRPr="00A5606A">
        <w:rPr>
          <w:rFonts w:ascii="Arial" w:hAnsi="Arial" w:cs="Arial"/>
          <w:color w:val="auto"/>
          <w:sz w:val="20"/>
          <w:szCs w:val="20"/>
          <w:lang w:eastAsia="en-US"/>
        </w:rPr>
        <w:t xml:space="preserve">Beklenen kredi kaybı, bir finansal aracın ömrü boyunca krediden beklenen zararların tahmini olmakla birlikte, ölçüm için aşağıdaki hususlar önem taşımaktadır. </w:t>
      </w:r>
    </w:p>
    <w:p w14:paraId="4B315BBC" w14:textId="77777777" w:rsidR="00436FD8" w:rsidRPr="00A5606A" w:rsidRDefault="00436FD8" w:rsidP="00436FD8">
      <w:pPr>
        <w:pStyle w:val="Default"/>
        <w:jc w:val="both"/>
        <w:rPr>
          <w:rFonts w:ascii="Arial" w:hAnsi="Arial" w:cs="Arial"/>
          <w:color w:val="auto"/>
          <w:sz w:val="20"/>
          <w:szCs w:val="20"/>
          <w:lang w:eastAsia="en-US"/>
        </w:rPr>
      </w:pPr>
      <w:r w:rsidRPr="00A5606A">
        <w:rPr>
          <w:rFonts w:ascii="Arial" w:hAnsi="Arial" w:cs="Arial"/>
          <w:color w:val="auto"/>
          <w:sz w:val="20"/>
          <w:szCs w:val="20"/>
          <w:lang w:eastAsia="en-US"/>
        </w:rPr>
        <w:t xml:space="preserve">- Mümkün sonuçlar dikkate alınarak belirlenen olasılıklara göre </w:t>
      </w:r>
      <w:proofErr w:type="spellStart"/>
      <w:r w:rsidRPr="00A5606A">
        <w:rPr>
          <w:rFonts w:ascii="Arial" w:hAnsi="Arial" w:cs="Arial"/>
          <w:color w:val="auto"/>
          <w:sz w:val="20"/>
          <w:szCs w:val="20"/>
          <w:lang w:eastAsia="en-US"/>
        </w:rPr>
        <w:t>ağırlıklandırılmış</w:t>
      </w:r>
      <w:proofErr w:type="spellEnd"/>
      <w:r w:rsidRPr="00A5606A">
        <w:rPr>
          <w:rFonts w:ascii="Arial" w:hAnsi="Arial" w:cs="Arial"/>
          <w:color w:val="auto"/>
          <w:sz w:val="20"/>
          <w:szCs w:val="20"/>
          <w:lang w:eastAsia="en-US"/>
        </w:rPr>
        <w:t xml:space="preserve"> ve tarafsız bir tutar, </w:t>
      </w:r>
    </w:p>
    <w:p w14:paraId="3F992758" w14:textId="77777777" w:rsidR="00436FD8" w:rsidRPr="00A5606A" w:rsidRDefault="00436FD8" w:rsidP="00436FD8">
      <w:pPr>
        <w:pStyle w:val="Default"/>
        <w:jc w:val="both"/>
        <w:rPr>
          <w:rFonts w:ascii="Arial" w:hAnsi="Arial" w:cs="Arial"/>
          <w:color w:val="auto"/>
          <w:sz w:val="20"/>
          <w:szCs w:val="20"/>
          <w:lang w:eastAsia="en-US"/>
        </w:rPr>
      </w:pPr>
      <w:r w:rsidRPr="00A5606A">
        <w:rPr>
          <w:rFonts w:ascii="Arial" w:hAnsi="Arial" w:cs="Arial"/>
          <w:color w:val="auto"/>
          <w:sz w:val="20"/>
          <w:szCs w:val="20"/>
          <w:lang w:eastAsia="en-US"/>
        </w:rPr>
        <w:t xml:space="preserve">- Geçmiş olaylar, mevcut şartlar ve gelecekteki ekonomik şartlara ilişkin tahminler hakkında, raporlama tarihi itibarıyla aşırı maliyet ve çabaya katlanılmadan elde edilebilen makul ve desteklenebilir bilgi. </w:t>
      </w:r>
    </w:p>
    <w:p w14:paraId="63755330" w14:textId="718731F5" w:rsidR="00E04615" w:rsidRPr="00436FD8" w:rsidRDefault="00436FD8" w:rsidP="00436FD8">
      <w:pPr>
        <w:autoSpaceDE w:val="0"/>
        <w:autoSpaceDN w:val="0"/>
        <w:adjustRightInd w:val="0"/>
        <w:spacing w:before="120" w:after="120"/>
        <w:jc w:val="both"/>
        <w:rPr>
          <w:rFonts w:ascii="Arial" w:hAnsi="Arial" w:cs="Arial"/>
          <w:sz w:val="20"/>
          <w:szCs w:val="20"/>
          <w:lang w:eastAsia="en-US"/>
        </w:rPr>
      </w:pPr>
      <w:r w:rsidRPr="00A5606A">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Ayrıca finansal tablolara ilk alındıkları andan itibaren gözlemlenen kredi risklerindeki artışa bağlı olarak aşağıdaki üç kategoriye </w:t>
      </w:r>
      <w:r w:rsidRPr="00436FD8">
        <w:rPr>
          <w:rFonts w:ascii="Arial" w:hAnsi="Arial" w:cs="Arial"/>
          <w:sz w:val="20"/>
          <w:szCs w:val="20"/>
          <w:lang w:eastAsia="en-US"/>
        </w:rPr>
        <w:t>ayrılmıştır</w:t>
      </w:r>
      <w:r w:rsidR="00E04615" w:rsidRPr="00436FD8">
        <w:rPr>
          <w:rFonts w:ascii="Arial" w:hAnsi="Arial" w:cs="Arial"/>
          <w:sz w:val="20"/>
          <w:szCs w:val="20"/>
          <w:lang w:eastAsia="en-US"/>
        </w:rPr>
        <w:t>:</w:t>
      </w:r>
    </w:p>
    <w:p w14:paraId="5FDECAC2" w14:textId="77777777" w:rsidR="00CD7490" w:rsidRPr="00436FD8" w:rsidRDefault="00CD7490" w:rsidP="00CD7490">
      <w:pPr>
        <w:autoSpaceDE w:val="0"/>
        <w:autoSpaceDN w:val="0"/>
        <w:adjustRightInd w:val="0"/>
        <w:spacing w:before="120" w:after="120"/>
        <w:rPr>
          <w:rFonts w:ascii="Arial" w:hAnsi="Arial" w:cs="Arial"/>
          <w:b/>
          <w:sz w:val="20"/>
          <w:szCs w:val="20"/>
          <w:lang w:eastAsia="en-US"/>
        </w:rPr>
      </w:pPr>
      <w:r w:rsidRPr="00436FD8">
        <w:rPr>
          <w:rFonts w:ascii="Arial" w:hAnsi="Arial" w:cs="Arial"/>
          <w:b/>
          <w:sz w:val="20"/>
          <w:szCs w:val="20"/>
          <w:lang w:eastAsia="en-US"/>
        </w:rPr>
        <w:t>Beklenen zarar karşılıkları hesaplanırken kullanılan parametreler:</w:t>
      </w:r>
    </w:p>
    <w:p w14:paraId="362BC878" w14:textId="77777777" w:rsidR="00436FD8" w:rsidRPr="00A5606A" w:rsidRDefault="00436FD8" w:rsidP="00436FD8">
      <w:pPr>
        <w:autoSpaceDE w:val="0"/>
        <w:autoSpaceDN w:val="0"/>
        <w:adjustRightInd w:val="0"/>
        <w:spacing w:after="120"/>
        <w:jc w:val="both"/>
        <w:rPr>
          <w:rFonts w:ascii="Arial" w:hAnsi="Arial" w:cs="Arial"/>
          <w:sz w:val="20"/>
          <w:szCs w:val="20"/>
          <w:lang w:eastAsia="en-US"/>
        </w:rPr>
      </w:pPr>
      <w:r w:rsidRPr="00A5606A">
        <w:rPr>
          <w:rFonts w:ascii="Arial" w:hAnsi="Arial" w:cs="Arial"/>
          <w:b/>
          <w:sz w:val="20"/>
          <w:szCs w:val="20"/>
          <w:lang w:eastAsia="en-US"/>
        </w:rPr>
        <w:t>Temerrüt olasılığı (TO):</w:t>
      </w:r>
      <w:r w:rsidRPr="00A5606A">
        <w:rPr>
          <w:rFonts w:ascii="Arial" w:hAnsi="Arial" w:cs="Arial"/>
          <w:sz w:val="20"/>
          <w:szCs w:val="20"/>
          <w:lang w:eastAsia="en-US"/>
        </w:rPr>
        <w:t xml:space="preserve"> </w:t>
      </w:r>
    </w:p>
    <w:p w14:paraId="48B665FB" w14:textId="545FB9A5" w:rsidR="00436FD8" w:rsidRPr="00A5606A" w:rsidRDefault="00436FD8" w:rsidP="00436FD8">
      <w:pPr>
        <w:autoSpaceDE w:val="0"/>
        <w:autoSpaceDN w:val="0"/>
        <w:adjustRightInd w:val="0"/>
        <w:spacing w:after="120"/>
        <w:ind w:right="-14"/>
        <w:jc w:val="both"/>
        <w:rPr>
          <w:rFonts w:ascii="Arial" w:hAnsi="Arial" w:cs="Arial"/>
          <w:sz w:val="20"/>
          <w:szCs w:val="20"/>
          <w:lang w:eastAsia="en-US"/>
        </w:rPr>
      </w:pPr>
      <w:r w:rsidRPr="00A5606A">
        <w:rPr>
          <w:rFonts w:ascii="Arial" w:hAnsi="Arial" w:cs="Arial"/>
          <w:sz w:val="20"/>
          <w:szCs w:val="20"/>
          <w:lang w:eastAsia="en-US"/>
        </w:rPr>
        <w:t xml:space="preserve">Belirli bir zaman diliminde kredinin temerrüde düşme olasılığını ifade etmektedir. </w:t>
      </w:r>
      <w:r>
        <w:rPr>
          <w:rFonts w:ascii="Arial" w:hAnsi="Arial" w:cs="Arial"/>
          <w:sz w:val="20"/>
          <w:szCs w:val="20"/>
          <w:lang w:eastAsia="en-US"/>
        </w:rPr>
        <w:t xml:space="preserve">Ana Ortaklık </w:t>
      </w:r>
      <w:r w:rsidRPr="00A5606A">
        <w:rPr>
          <w:rFonts w:ascii="Arial" w:hAnsi="Arial" w:cs="Arial"/>
          <w:sz w:val="20"/>
          <w:szCs w:val="20"/>
          <w:lang w:eastAsia="en-US"/>
        </w:rPr>
        <w:t>Banka TFRS 9 uyarınca beklenen kredi zararını hesaplarken iki farklı temerrüt olasılığı değeri kullanmaktadır:</w:t>
      </w:r>
    </w:p>
    <w:p w14:paraId="1873257A" w14:textId="77777777" w:rsidR="00436FD8" w:rsidRPr="00A5606A" w:rsidRDefault="00436FD8" w:rsidP="00436FD8">
      <w:pPr>
        <w:autoSpaceDE w:val="0"/>
        <w:autoSpaceDN w:val="0"/>
        <w:adjustRightInd w:val="0"/>
        <w:ind w:right="-14"/>
        <w:jc w:val="both"/>
        <w:rPr>
          <w:rFonts w:ascii="Arial" w:hAnsi="Arial" w:cs="Arial"/>
          <w:sz w:val="20"/>
          <w:szCs w:val="20"/>
          <w:lang w:eastAsia="en-US"/>
        </w:rPr>
      </w:pPr>
      <w:r w:rsidRPr="00A5606A">
        <w:rPr>
          <w:rFonts w:ascii="Arial" w:hAnsi="Arial" w:cs="Arial"/>
          <w:sz w:val="20"/>
          <w:szCs w:val="20"/>
          <w:lang w:eastAsia="en-US"/>
        </w:rPr>
        <w:t>-12 Aylık temerrüt olasılığı: Raporlama tarihinden sonraki 12 ay içinde temerrüde düşme olasılığının tahmini</w:t>
      </w:r>
    </w:p>
    <w:p w14:paraId="14718440" w14:textId="77777777" w:rsidR="00436FD8" w:rsidRPr="00A5606A" w:rsidRDefault="00436FD8" w:rsidP="00436FD8">
      <w:pPr>
        <w:autoSpaceDE w:val="0"/>
        <w:autoSpaceDN w:val="0"/>
        <w:adjustRightInd w:val="0"/>
        <w:ind w:right="-14"/>
        <w:jc w:val="both"/>
        <w:rPr>
          <w:rFonts w:ascii="Arial" w:hAnsi="Arial" w:cs="Arial"/>
          <w:sz w:val="20"/>
          <w:szCs w:val="20"/>
          <w:lang w:eastAsia="en-US"/>
        </w:rPr>
      </w:pPr>
      <w:r w:rsidRPr="00A5606A">
        <w:rPr>
          <w:rFonts w:ascii="Cambria Math" w:hAnsi="Cambria Math" w:cs="Cambria Math"/>
          <w:sz w:val="20"/>
          <w:szCs w:val="20"/>
          <w:lang w:eastAsia="en-US"/>
        </w:rPr>
        <w:t>‐</w:t>
      </w:r>
      <w:r w:rsidRPr="00A5606A">
        <w:rPr>
          <w:rFonts w:ascii="Arial" w:hAnsi="Arial" w:cs="Arial"/>
          <w:sz w:val="20"/>
          <w:szCs w:val="20"/>
          <w:lang w:eastAsia="en-US"/>
        </w:rPr>
        <w:t>Ömür boyu temerrüt olasılığı: Finansal aracın beklenen ömrü boyunca temerrüde düşme olasılığının tahmini</w:t>
      </w:r>
    </w:p>
    <w:p w14:paraId="61EB574D" w14:textId="77777777" w:rsidR="00436FD8" w:rsidRPr="00A5606A" w:rsidRDefault="00436FD8" w:rsidP="00436FD8">
      <w:pPr>
        <w:autoSpaceDE w:val="0"/>
        <w:autoSpaceDN w:val="0"/>
        <w:adjustRightInd w:val="0"/>
        <w:spacing w:before="120" w:after="120"/>
        <w:ind w:right="4"/>
        <w:jc w:val="both"/>
        <w:rPr>
          <w:rFonts w:ascii="Arial" w:hAnsi="Arial" w:cs="Arial"/>
          <w:sz w:val="20"/>
          <w:szCs w:val="20"/>
          <w:lang w:eastAsia="en-US"/>
        </w:rPr>
      </w:pPr>
      <w:r w:rsidRPr="00A5606A">
        <w:rPr>
          <w:rFonts w:ascii="Arial" w:hAnsi="Arial" w:cs="Arial"/>
          <w:b/>
          <w:sz w:val="20"/>
          <w:szCs w:val="20"/>
          <w:lang w:eastAsia="en-US"/>
        </w:rPr>
        <w:t>Temerrüt Halinde Kayıp (THK):</w:t>
      </w:r>
      <w:r w:rsidRPr="00A5606A">
        <w:rPr>
          <w:rFonts w:ascii="Arial" w:hAnsi="Arial" w:cs="Arial"/>
          <w:sz w:val="20"/>
          <w:szCs w:val="20"/>
          <w:lang w:eastAsia="en-US"/>
        </w:rPr>
        <w:t xml:space="preserve"> </w:t>
      </w:r>
    </w:p>
    <w:p w14:paraId="1C810CD3" w14:textId="77777777" w:rsidR="00436FD8" w:rsidRPr="00A5606A" w:rsidRDefault="00436FD8" w:rsidP="00436FD8">
      <w:pPr>
        <w:autoSpaceDE w:val="0"/>
        <w:autoSpaceDN w:val="0"/>
        <w:adjustRightInd w:val="0"/>
        <w:spacing w:before="120" w:after="120"/>
        <w:jc w:val="both"/>
        <w:rPr>
          <w:rFonts w:ascii="Arial" w:hAnsi="Arial" w:cs="Arial"/>
          <w:sz w:val="20"/>
          <w:szCs w:val="20"/>
          <w:lang w:eastAsia="en-US"/>
        </w:rPr>
      </w:pPr>
      <w:r w:rsidRPr="00A5606A">
        <w:rPr>
          <w:rFonts w:ascii="Arial" w:hAnsi="Arial" w:cs="Arial"/>
          <w:sz w:val="20"/>
          <w:szCs w:val="20"/>
          <w:lang w:eastAsia="en-US"/>
        </w:rPr>
        <w:t>Borçlunun temerrüde düşmesi halinde, krediden kaynaklanan ekonomik kaybı ifade eder. Oran olarak ifade edilir.</w:t>
      </w:r>
    </w:p>
    <w:p w14:paraId="3ED1AFD9" w14:textId="6EFD370A" w:rsidR="00CD7490" w:rsidRDefault="00436FD8" w:rsidP="00436FD8">
      <w:pPr>
        <w:autoSpaceDE w:val="0"/>
        <w:autoSpaceDN w:val="0"/>
        <w:adjustRightInd w:val="0"/>
        <w:spacing w:before="120" w:after="120"/>
        <w:jc w:val="both"/>
        <w:rPr>
          <w:rFonts w:ascii="Arial" w:hAnsi="Arial" w:cs="Arial"/>
          <w:sz w:val="20"/>
          <w:szCs w:val="20"/>
          <w:lang w:eastAsia="en-US"/>
        </w:rPr>
      </w:pPr>
      <w:r w:rsidRPr="00A5606A">
        <w:rPr>
          <w:rFonts w:ascii="Arial" w:hAnsi="Arial" w:cs="Arial"/>
          <w:b/>
          <w:sz w:val="20"/>
          <w:szCs w:val="20"/>
          <w:lang w:eastAsia="en-US"/>
        </w:rPr>
        <w:t>Temerrüt Tutarı (TT):</w:t>
      </w:r>
      <w:r w:rsidRPr="00A5606A">
        <w:rPr>
          <w:rFonts w:ascii="Arial" w:hAnsi="Arial" w:cs="Arial"/>
          <w:sz w:val="20"/>
          <w:szCs w:val="20"/>
          <w:lang w:eastAsia="en-US"/>
        </w:rPr>
        <w:t xml:space="preserve"> Nakdi kredilerde, rapor tarihi itibarıyla </w:t>
      </w:r>
      <w:proofErr w:type="spellStart"/>
      <w:r w:rsidRPr="00A5606A">
        <w:rPr>
          <w:rFonts w:ascii="Arial" w:hAnsi="Arial" w:cs="Arial"/>
          <w:sz w:val="20"/>
          <w:szCs w:val="20"/>
          <w:lang w:eastAsia="en-US"/>
        </w:rPr>
        <w:t>kullandırımı</w:t>
      </w:r>
      <w:proofErr w:type="spellEnd"/>
      <w:r w:rsidRPr="00A5606A">
        <w:rPr>
          <w:rFonts w:ascii="Arial" w:hAnsi="Arial" w:cs="Arial"/>
          <w:sz w:val="20"/>
          <w:szCs w:val="20"/>
          <w:lang w:eastAsia="en-US"/>
        </w:rPr>
        <w:t xml:space="preserve">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w:t>
      </w:r>
      <w:r w:rsidRPr="00436FD8">
        <w:rPr>
          <w:rFonts w:ascii="Arial" w:hAnsi="Arial" w:cs="Arial"/>
          <w:sz w:val="20"/>
          <w:szCs w:val="20"/>
          <w:lang w:eastAsia="en-US"/>
        </w:rPr>
        <w:t>etmektedir</w:t>
      </w:r>
      <w:r w:rsidR="00CD7490" w:rsidRPr="00436FD8">
        <w:rPr>
          <w:rFonts w:ascii="Arial" w:hAnsi="Arial" w:cs="Arial"/>
          <w:sz w:val="20"/>
          <w:szCs w:val="20"/>
          <w:lang w:eastAsia="en-US"/>
        </w:rPr>
        <w:t>.</w:t>
      </w:r>
    </w:p>
    <w:p w14:paraId="1019C74C" w14:textId="66FFACD7" w:rsidR="00436FD8" w:rsidRPr="00436FD8" w:rsidRDefault="00436FD8" w:rsidP="002F1A5E">
      <w:pPr>
        <w:pStyle w:val="GvdeMetni3"/>
        <w:tabs>
          <w:tab w:val="clear" w:pos="539"/>
          <w:tab w:val="left" w:pos="0"/>
        </w:tabs>
        <w:spacing w:before="120" w:after="120"/>
        <w:ind w:left="-567" w:right="1260"/>
        <w:jc w:val="both"/>
        <w:rPr>
          <w:rFonts w:ascii="Arial" w:hAnsi="Arial" w:cs="Arial"/>
          <w:b/>
          <w:bCs w:val="0"/>
          <w:i w:val="0"/>
          <w:iCs w:val="0"/>
          <w:sz w:val="20"/>
        </w:rPr>
      </w:pPr>
      <w:r w:rsidRPr="00436FD8">
        <w:rPr>
          <w:rFonts w:ascii="Arial" w:hAnsi="Arial" w:cs="Arial"/>
          <w:b/>
          <w:bCs w:val="0"/>
          <w:i w:val="0"/>
          <w:iCs w:val="0"/>
          <w:sz w:val="20"/>
        </w:rPr>
        <w:lastRenderedPageBreak/>
        <w:t>VIII.</w:t>
      </w:r>
      <w:r w:rsidR="002F1A5E">
        <w:rPr>
          <w:rFonts w:ascii="Arial" w:hAnsi="Arial" w:cs="Arial"/>
          <w:b/>
          <w:bCs w:val="0"/>
          <w:i w:val="0"/>
          <w:iCs w:val="0"/>
          <w:sz w:val="20"/>
        </w:rPr>
        <w:tab/>
      </w:r>
      <w:r w:rsidRPr="00436FD8">
        <w:rPr>
          <w:rFonts w:ascii="Arial" w:hAnsi="Arial" w:cs="Arial"/>
          <w:b/>
          <w:bCs w:val="0"/>
          <w:i w:val="0"/>
          <w:iCs w:val="0"/>
          <w:sz w:val="20"/>
        </w:rPr>
        <w:t>Beklenen zarar karşılıklarına ilişkin açıklamalar</w:t>
      </w:r>
      <w:r>
        <w:rPr>
          <w:rFonts w:ascii="Arial" w:hAnsi="Arial" w:cs="Arial"/>
          <w:b/>
          <w:bCs w:val="0"/>
          <w:i w:val="0"/>
          <w:iCs w:val="0"/>
          <w:sz w:val="20"/>
        </w:rPr>
        <w:t xml:space="preserve"> (devamı)</w:t>
      </w:r>
      <w:r w:rsidRPr="00436FD8">
        <w:rPr>
          <w:rFonts w:ascii="Arial" w:hAnsi="Arial" w:cs="Arial"/>
          <w:b/>
          <w:bCs w:val="0"/>
          <w:i w:val="0"/>
          <w:iCs w:val="0"/>
          <w:sz w:val="20"/>
        </w:rPr>
        <w:t>:</w:t>
      </w:r>
    </w:p>
    <w:p w14:paraId="0168524B" w14:textId="77777777" w:rsidR="00436FD8" w:rsidRPr="00A5606A" w:rsidRDefault="00436FD8" w:rsidP="00436FD8">
      <w:pPr>
        <w:pStyle w:val="Default"/>
        <w:jc w:val="both"/>
        <w:rPr>
          <w:rFonts w:ascii="Arial" w:hAnsi="Arial" w:cs="Arial"/>
          <w:b/>
          <w:color w:val="auto"/>
          <w:sz w:val="20"/>
          <w:szCs w:val="20"/>
          <w:lang w:eastAsia="en-US"/>
        </w:rPr>
      </w:pPr>
      <w:r w:rsidRPr="00A5606A">
        <w:rPr>
          <w:rFonts w:ascii="Arial" w:hAnsi="Arial" w:cs="Arial"/>
          <w:b/>
          <w:color w:val="auto"/>
          <w:sz w:val="20"/>
          <w:szCs w:val="20"/>
          <w:lang w:eastAsia="en-US"/>
        </w:rPr>
        <w:t xml:space="preserve">12 Aylık Beklenen Değer Düşüklüğü Karşılığı (1. Aşama) </w:t>
      </w:r>
    </w:p>
    <w:p w14:paraId="1A29B2B5" w14:textId="77777777" w:rsidR="00436FD8" w:rsidRPr="00A5606A" w:rsidRDefault="00436FD8" w:rsidP="00436FD8">
      <w:pPr>
        <w:pStyle w:val="Default"/>
        <w:spacing w:before="120" w:after="120"/>
        <w:jc w:val="both"/>
        <w:rPr>
          <w:rFonts w:ascii="Arial" w:hAnsi="Arial" w:cs="Arial"/>
          <w:color w:val="auto"/>
          <w:sz w:val="20"/>
          <w:szCs w:val="20"/>
          <w:lang w:eastAsia="en-US"/>
        </w:rPr>
      </w:pPr>
      <w:r w:rsidRPr="00A5606A">
        <w:rPr>
          <w:rFonts w:ascii="Arial" w:hAnsi="Arial" w:cs="Arial"/>
          <w:color w:val="auto"/>
          <w:sz w:val="20"/>
          <w:szCs w:val="20"/>
          <w:lang w:eastAsia="en-US"/>
        </w:rPr>
        <w:t xml:space="preserve">Finansal tablolara ilk alındıkları anda veya daha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4CB98AB8" w14:textId="77777777" w:rsidR="00436FD8" w:rsidRPr="00A5606A" w:rsidRDefault="00436FD8" w:rsidP="00436FD8">
      <w:pPr>
        <w:pStyle w:val="Default"/>
        <w:spacing w:after="120"/>
        <w:jc w:val="both"/>
        <w:rPr>
          <w:rFonts w:ascii="Arial" w:hAnsi="Arial" w:cs="Arial"/>
          <w:b/>
          <w:color w:val="auto"/>
          <w:sz w:val="20"/>
          <w:szCs w:val="20"/>
          <w:lang w:eastAsia="en-US"/>
        </w:rPr>
      </w:pPr>
      <w:r w:rsidRPr="00A5606A">
        <w:rPr>
          <w:rFonts w:ascii="Arial" w:hAnsi="Arial" w:cs="Arial"/>
          <w:b/>
          <w:color w:val="auto"/>
          <w:sz w:val="20"/>
          <w:szCs w:val="20"/>
          <w:lang w:eastAsia="en-US"/>
        </w:rPr>
        <w:t xml:space="preserve">Kredi Riskinde Önemli Artış (2. Aşama) </w:t>
      </w:r>
    </w:p>
    <w:p w14:paraId="050B8655" w14:textId="77777777" w:rsidR="00436FD8" w:rsidRPr="00A5606A" w:rsidRDefault="00436FD8" w:rsidP="00436FD8">
      <w:pPr>
        <w:pStyle w:val="Default"/>
        <w:spacing w:after="120"/>
        <w:jc w:val="both"/>
        <w:rPr>
          <w:rFonts w:ascii="Arial" w:hAnsi="Arial" w:cs="Arial"/>
          <w:color w:val="auto"/>
          <w:sz w:val="20"/>
          <w:szCs w:val="20"/>
          <w:lang w:eastAsia="en-US"/>
        </w:rPr>
      </w:pPr>
      <w:r w:rsidRPr="00A5606A">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262D1FA1" w14:textId="19CA4C58" w:rsidR="00436FD8" w:rsidRPr="00A5606A" w:rsidRDefault="00113659" w:rsidP="00436FD8">
      <w:pPr>
        <w:pStyle w:val="Default"/>
        <w:spacing w:after="120"/>
        <w:jc w:val="both"/>
        <w:rPr>
          <w:rFonts w:ascii="Arial" w:hAnsi="Arial" w:cs="Arial"/>
          <w:color w:val="auto"/>
          <w:sz w:val="20"/>
          <w:szCs w:val="20"/>
          <w:lang w:eastAsia="en-US"/>
        </w:rPr>
      </w:pPr>
      <w:r w:rsidRPr="00113659">
        <w:rPr>
          <w:rFonts w:ascii="Arial" w:hAnsi="Arial" w:cs="Arial"/>
          <w:color w:val="auto"/>
          <w:sz w:val="20"/>
          <w:szCs w:val="20"/>
          <w:lang w:eastAsia="en-US"/>
        </w:rPr>
        <w:t xml:space="preserve">Ana Ortaklık </w:t>
      </w:r>
      <w:r w:rsidR="00436FD8" w:rsidRPr="00A5606A">
        <w:rPr>
          <w:rFonts w:ascii="Arial" w:hAnsi="Arial" w:cs="Arial"/>
          <w:color w:val="auto"/>
          <w:sz w:val="20"/>
          <w:szCs w:val="20"/>
          <w:lang w:eastAsia="en-US"/>
        </w:rPr>
        <w:t xml:space="preserve">Banka aşağıdaki </w:t>
      </w:r>
      <w:proofErr w:type="gramStart"/>
      <w:r w:rsidR="00436FD8" w:rsidRPr="00A5606A">
        <w:rPr>
          <w:rFonts w:ascii="Arial" w:hAnsi="Arial" w:cs="Arial"/>
          <w:color w:val="auto"/>
          <w:sz w:val="20"/>
          <w:szCs w:val="20"/>
          <w:lang w:eastAsia="en-US"/>
        </w:rPr>
        <w:t>kriterleri</w:t>
      </w:r>
      <w:proofErr w:type="gramEnd"/>
      <w:r w:rsidR="00436FD8" w:rsidRPr="00A5606A">
        <w:rPr>
          <w:rFonts w:ascii="Arial" w:hAnsi="Arial" w:cs="Arial"/>
          <w:color w:val="auto"/>
          <w:sz w:val="20"/>
          <w:szCs w:val="20"/>
          <w:lang w:eastAsia="en-US"/>
        </w:rPr>
        <w:t xml:space="preserve"> gözeterek finansal varlıkları 2. aşama olarak sınıflandırır:</w:t>
      </w:r>
    </w:p>
    <w:p w14:paraId="2C233889" w14:textId="77777777" w:rsidR="00436FD8" w:rsidRPr="00A5606A" w:rsidRDefault="00436FD8" w:rsidP="003621F8">
      <w:pPr>
        <w:pStyle w:val="Default"/>
        <w:spacing w:before="60"/>
        <w:jc w:val="both"/>
        <w:rPr>
          <w:rFonts w:ascii="Arial" w:hAnsi="Arial" w:cs="Arial"/>
          <w:color w:val="auto"/>
          <w:sz w:val="20"/>
          <w:szCs w:val="20"/>
          <w:lang w:eastAsia="en-US"/>
        </w:rPr>
      </w:pPr>
      <w:r w:rsidRPr="00A5606A">
        <w:rPr>
          <w:rFonts w:ascii="Arial" w:hAnsi="Arial" w:cs="Arial"/>
          <w:color w:val="auto"/>
          <w:sz w:val="20"/>
          <w:szCs w:val="20"/>
          <w:lang w:eastAsia="en-US"/>
        </w:rPr>
        <w:t>-30 günü geçen ancak 90 günü geçmeyen krediler,</w:t>
      </w:r>
    </w:p>
    <w:p w14:paraId="5E3C9976" w14:textId="5919B220" w:rsidR="00436FD8" w:rsidRPr="00A5606A" w:rsidRDefault="00436FD8" w:rsidP="003621F8">
      <w:pPr>
        <w:pStyle w:val="Default"/>
        <w:jc w:val="both"/>
        <w:rPr>
          <w:rFonts w:ascii="Arial" w:hAnsi="Arial" w:cs="Arial"/>
          <w:color w:val="auto"/>
          <w:sz w:val="20"/>
          <w:szCs w:val="20"/>
          <w:lang w:eastAsia="en-US"/>
        </w:rPr>
      </w:pPr>
      <w:r w:rsidRPr="00A5606A">
        <w:rPr>
          <w:rFonts w:ascii="Arial" w:hAnsi="Arial" w:cs="Arial"/>
          <w:color w:val="auto"/>
          <w:sz w:val="20"/>
          <w:szCs w:val="20"/>
          <w:lang w:eastAsia="en-US"/>
        </w:rPr>
        <w:t xml:space="preserve">-Erken uyarı sisteminden alınan veriler ve </w:t>
      </w:r>
      <w:r w:rsidR="00113659" w:rsidRPr="00113659">
        <w:rPr>
          <w:rFonts w:ascii="Arial" w:hAnsi="Arial" w:cs="Arial"/>
          <w:color w:val="auto"/>
          <w:sz w:val="20"/>
          <w:szCs w:val="20"/>
          <w:lang w:eastAsia="en-US"/>
        </w:rPr>
        <w:t xml:space="preserve">Ana Ortaklık </w:t>
      </w:r>
      <w:r w:rsidR="00113659">
        <w:rPr>
          <w:rFonts w:ascii="Arial" w:hAnsi="Arial" w:cs="Arial"/>
          <w:color w:val="auto"/>
          <w:sz w:val="20"/>
          <w:szCs w:val="20"/>
          <w:lang w:eastAsia="en-US"/>
        </w:rPr>
        <w:t>B</w:t>
      </w:r>
      <w:r w:rsidRPr="00A5606A">
        <w:rPr>
          <w:rFonts w:ascii="Arial" w:hAnsi="Arial" w:cs="Arial"/>
          <w:color w:val="auto"/>
          <w:sz w:val="20"/>
          <w:szCs w:val="20"/>
          <w:lang w:eastAsia="en-US"/>
        </w:rPr>
        <w:t>anka</w:t>
      </w:r>
      <w:r w:rsidR="00113659">
        <w:rPr>
          <w:rFonts w:ascii="Arial" w:hAnsi="Arial" w:cs="Arial"/>
          <w:color w:val="auto"/>
          <w:sz w:val="20"/>
          <w:szCs w:val="20"/>
          <w:lang w:eastAsia="en-US"/>
        </w:rPr>
        <w:t>’</w:t>
      </w:r>
      <w:r w:rsidRPr="00A5606A">
        <w:rPr>
          <w:rFonts w:ascii="Arial" w:hAnsi="Arial" w:cs="Arial"/>
          <w:color w:val="auto"/>
          <w:sz w:val="20"/>
          <w:szCs w:val="20"/>
          <w:lang w:eastAsia="en-US"/>
        </w:rPr>
        <w:t>nın bu durumda yapacağı değerlendirme</w:t>
      </w:r>
    </w:p>
    <w:p w14:paraId="55D83ED3" w14:textId="38987D56" w:rsidR="00436FD8" w:rsidRPr="00A5606A" w:rsidRDefault="00436FD8" w:rsidP="003621F8">
      <w:pPr>
        <w:pStyle w:val="Default"/>
        <w:jc w:val="both"/>
        <w:rPr>
          <w:rFonts w:ascii="Arial" w:hAnsi="Arial" w:cs="Arial"/>
          <w:color w:val="auto"/>
          <w:sz w:val="20"/>
          <w:szCs w:val="20"/>
          <w:lang w:eastAsia="en-US"/>
        </w:rPr>
      </w:pPr>
      <w:r w:rsidRPr="00A5606A">
        <w:rPr>
          <w:rFonts w:ascii="Arial" w:hAnsi="Arial" w:cs="Arial"/>
          <w:color w:val="auto"/>
          <w:sz w:val="20"/>
          <w:szCs w:val="20"/>
          <w:lang w:eastAsia="en-US"/>
        </w:rPr>
        <w:t xml:space="preserve">-Müşterinin temerrüde düşme riskinin kredinin verildiği ilk tanımlamadan bu yana önemli ölçüde artıp artmadığını belirlemek için kredinin başlangıcındaki temerrüde düşme riski ile yapılacak olan karşılaştırma sonucu </w:t>
      </w:r>
      <w:r w:rsidR="00113659" w:rsidRPr="00113659">
        <w:rPr>
          <w:rFonts w:ascii="Arial" w:hAnsi="Arial" w:cs="Arial"/>
          <w:color w:val="auto"/>
          <w:sz w:val="20"/>
          <w:szCs w:val="20"/>
          <w:lang w:eastAsia="en-US"/>
        </w:rPr>
        <w:t xml:space="preserve">Ana Ortaklık </w:t>
      </w:r>
      <w:r w:rsidRPr="00A5606A">
        <w:rPr>
          <w:rFonts w:ascii="Arial" w:hAnsi="Arial" w:cs="Arial"/>
          <w:color w:val="auto"/>
          <w:sz w:val="20"/>
          <w:szCs w:val="20"/>
          <w:lang w:eastAsia="en-US"/>
        </w:rPr>
        <w:t>Banka yönetiminin kredi riskinde önemli artış olduğu sonucuna varması</w:t>
      </w:r>
    </w:p>
    <w:p w14:paraId="03356E67" w14:textId="63EF0143" w:rsidR="00436FD8" w:rsidRPr="00CD7490" w:rsidRDefault="00436FD8" w:rsidP="003621F8">
      <w:pPr>
        <w:autoSpaceDE w:val="0"/>
        <w:autoSpaceDN w:val="0"/>
        <w:adjustRightInd w:val="0"/>
        <w:spacing w:after="120"/>
        <w:jc w:val="both"/>
        <w:rPr>
          <w:rFonts w:ascii="Arial" w:hAnsi="Arial" w:cs="Arial"/>
          <w:sz w:val="20"/>
          <w:szCs w:val="20"/>
          <w:highlight w:val="darkYellow"/>
          <w:lang w:eastAsia="en-US"/>
        </w:rPr>
      </w:pPr>
      <w:r w:rsidRPr="00A5606A">
        <w:rPr>
          <w:rFonts w:ascii="Arial" w:hAnsi="Arial" w:cs="Arial"/>
          <w:sz w:val="20"/>
          <w:szCs w:val="20"/>
          <w:lang w:eastAsia="en-US"/>
        </w:rPr>
        <w:t>-Geri ödemesi tamamen teminata bağlı olan kredilerde teminatının net gerçekleşebilir değeri alacak tutarının altına düşen krediler</w:t>
      </w:r>
    </w:p>
    <w:p w14:paraId="68D2C62A" w14:textId="77777777" w:rsidR="00436FD8" w:rsidRPr="00A5606A" w:rsidRDefault="00436FD8" w:rsidP="00436FD8">
      <w:pPr>
        <w:pStyle w:val="Default"/>
        <w:spacing w:before="120" w:after="120"/>
        <w:jc w:val="both"/>
        <w:rPr>
          <w:rFonts w:ascii="Arial" w:hAnsi="Arial" w:cs="Arial"/>
          <w:b/>
          <w:color w:val="auto"/>
          <w:sz w:val="20"/>
          <w:szCs w:val="20"/>
          <w:lang w:eastAsia="en-US"/>
        </w:rPr>
      </w:pPr>
      <w:r w:rsidRPr="00A5606A">
        <w:rPr>
          <w:rFonts w:ascii="Arial" w:hAnsi="Arial" w:cs="Arial"/>
          <w:b/>
          <w:color w:val="auto"/>
          <w:sz w:val="20"/>
          <w:szCs w:val="20"/>
          <w:lang w:eastAsia="en-US"/>
        </w:rPr>
        <w:t>Temerrüt (3. Aşama/Özel Karşılık):</w:t>
      </w:r>
    </w:p>
    <w:p w14:paraId="7909156B" w14:textId="2018D4DE" w:rsidR="00436FD8" w:rsidRPr="00A5606A" w:rsidRDefault="00113659" w:rsidP="00436FD8">
      <w:pPr>
        <w:pStyle w:val="Default"/>
        <w:spacing w:after="120"/>
        <w:jc w:val="both"/>
        <w:rPr>
          <w:rFonts w:ascii="Arial" w:hAnsi="Arial" w:cs="Arial"/>
          <w:color w:val="auto"/>
          <w:sz w:val="20"/>
          <w:szCs w:val="20"/>
          <w:lang w:eastAsia="en-US"/>
        </w:rPr>
      </w:pPr>
      <w:r w:rsidRPr="00113659">
        <w:rPr>
          <w:rFonts w:ascii="Arial" w:hAnsi="Arial" w:cs="Arial"/>
          <w:color w:val="auto"/>
          <w:sz w:val="20"/>
          <w:szCs w:val="20"/>
          <w:lang w:eastAsia="en-US"/>
        </w:rPr>
        <w:t xml:space="preserve">Ana Ortaklık </w:t>
      </w:r>
      <w:r w:rsidR="00436FD8" w:rsidRPr="00A5606A">
        <w:rPr>
          <w:rFonts w:ascii="Arial" w:hAnsi="Arial" w:cs="Arial"/>
          <w:color w:val="auto"/>
          <w:sz w:val="20"/>
          <w:szCs w:val="20"/>
          <w:lang w:eastAsia="en-US"/>
        </w:rPr>
        <w:t xml:space="preserve">Banka içsel </w:t>
      </w:r>
      <w:proofErr w:type="gramStart"/>
      <w:r w:rsidR="00436FD8" w:rsidRPr="00A5606A">
        <w:rPr>
          <w:rFonts w:ascii="Arial" w:hAnsi="Arial" w:cs="Arial"/>
          <w:color w:val="auto"/>
          <w:sz w:val="20"/>
          <w:szCs w:val="20"/>
          <w:lang w:eastAsia="en-US"/>
        </w:rPr>
        <w:t>prosedürlerine</w:t>
      </w:r>
      <w:proofErr w:type="gramEnd"/>
      <w:r w:rsidR="00436FD8" w:rsidRPr="00A5606A">
        <w:rPr>
          <w:rFonts w:ascii="Arial" w:hAnsi="Arial" w:cs="Arial"/>
          <w:color w:val="auto"/>
          <w:sz w:val="20"/>
          <w:szCs w:val="20"/>
          <w:lang w:eastAsia="en-US"/>
        </w:rPr>
        <w:t xml:space="preserve"> göre aşağıdaki durumların mevcut olması durumunda ilgili finansal varlık temerrüt kapsamında girmektedir:</w:t>
      </w:r>
    </w:p>
    <w:p w14:paraId="6C8793BE" w14:textId="77777777" w:rsidR="00436FD8" w:rsidRPr="00A5606A" w:rsidRDefault="00436FD8" w:rsidP="00436FD8">
      <w:pPr>
        <w:pStyle w:val="Default"/>
        <w:jc w:val="both"/>
        <w:rPr>
          <w:rFonts w:ascii="Arial" w:hAnsi="Arial" w:cs="Arial"/>
          <w:color w:val="auto"/>
          <w:sz w:val="20"/>
          <w:szCs w:val="20"/>
          <w:lang w:eastAsia="en-US"/>
        </w:rPr>
      </w:pPr>
      <w:r w:rsidRPr="00A5606A">
        <w:rPr>
          <w:rFonts w:ascii="Arial" w:hAnsi="Arial" w:cs="Arial"/>
          <w:color w:val="auto"/>
          <w:sz w:val="20"/>
          <w:szCs w:val="20"/>
          <w:lang w:eastAsia="en-US"/>
        </w:rPr>
        <w:t>-Son taksit tarihinde itibaren gecikmesi 90 günü geçen krediler (Bu durumda müşteri 91’inci günde takibe alınmaktadır)</w:t>
      </w:r>
    </w:p>
    <w:p w14:paraId="283BD331" w14:textId="77777777" w:rsidR="00436FD8" w:rsidRPr="00A5606A" w:rsidRDefault="00436FD8" w:rsidP="00436FD8">
      <w:pPr>
        <w:pStyle w:val="Default"/>
        <w:jc w:val="both"/>
        <w:rPr>
          <w:rFonts w:ascii="Arial" w:hAnsi="Arial" w:cs="Arial"/>
          <w:color w:val="auto"/>
          <w:sz w:val="20"/>
          <w:szCs w:val="20"/>
          <w:lang w:eastAsia="en-US"/>
        </w:rPr>
      </w:pPr>
      <w:r w:rsidRPr="00A5606A">
        <w:rPr>
          <w:rFonts w:ascii="Arial" w:hAnsi="Arial" w:cs="Arial"/>
          <w:color w:val="auto"/>
          <w:sz w:val="20"/>
          <w:szCs w:val="20"/>
          <w:lang w:eastAsia="en-US"/>
        </w:rPr>
        <w:t xml:space="preserve">-Yeniden yapılandırılarak canlı alacak olarak sınıflandırılan ve bir yıllık izleme süresi içerisinde ödemesi 30 günden fazla geciken krediler </w:t>
      </w:r>
    </w:p>
    <w:p w14:paraId="1A21B953" w14:textId="12B85BED" w:rsidR="00436FD8" w:rsidRPr="00A5606A" w:rsidRDefault="00436FD8" w:rsidP="00436FD8">
      <w:pPr>
        <w:pStyle w:val="Default"/>
        <w:jc w:val="both"/>
        <w:rPr>
          <w:rFonts w:ascii="Arial" w:hAnsi="Arial" w:cs="Arial"/>
          <w:color w:val="auto"/>
          <w:sz w:val="20"/>
          <w:szCs w:val="20"/>
          <w:lang w:eastAsia="en-US"/>
        </w:rPr>
      </w:pPr>
      <w:r w:rsidRPr="00A5606A">
        <w:rPr>
          <w:rFonts w:ascii="Arial" w:hAnsi="Arial" w:cs="Arial"/>
          <w:color w:val="auto"/>
          <w:sz w:val="20"/>
          <w:szCs w:val="20"/>
          <w:lang w:eastAsia="en-US"/>
        </w:rPr>
        <w:t>-Yeniden yapılandırılarak canlı alacak olarak sınıflandırılan ve bir yıllık izleme süresi içerisinde en</w:t>
      </w:r>
      <w:r w:rsidR="00BD4E7D">
        <w:rPr>
          <w:rFonts w:ascii="Arial" w:hAnsi="Arial" w:cs="Arial"/>
          <w:color w:val="auto"/>
          <w:sz w:val="20"/>
          <w:szCs w:val="20"/>
          <w:lang w:eastAsia="en-US"/>
        </w:rPr>
        <w:t xml:space="preserve"> az </w:t>
      </w:r>
      <w:r w:rsidRPr="00A5606A">
        <w:rPr>
          <w:rFonts w:ascii="Arial" w:hAnsi="Arial" w:cs="Arial"/>
          <w:color w:val="auto"/>
          <w:sz w:val="20"/>
          <w:szCs w:val="20"/>
          <w:lang w:eastAsia="en-US"/>
        </w:rPr>
        <w:t>bir kez daha yapılandırılan krediler</w:t>
      </w:r>
    </w:p>
    <w:p w14:paraId="5B833DDB" w14:textId="0B588D90" w:rsidR="00E04615" w:rsidRPr="000B1B68" w:rsidRDefault="00436FD8" w:rsidP="003621F8">
      <w:pPr>
        <w:pStyle w:val="Default"/>
        <w:spacing w:after="120"/>
        <w:jc w:val="both"/>
        <w:rPr>
          <w:rFonts w:ascii="Arial" w:hAnsi="Arial" w:cs="Arial"/>
          <w:color w:val="auto"/>
          <w:sz w:val="20"/>
          <w:szCs w:val="20"/>
          <w:highlight w:val="magenta"/>
          <w:lang w:eastAsia="en-US"/>
        </w:rPr>
      </w:pPr>
      <w:r w:rsidRPr="00A5606A">
        <w:rPr>
          <w:rFonts w:ascii="Arial" w:hAnsi="Arial" w:cs="Arial"/>
          <w:color w:val="auto"/>
          <w:sz w:val="20"/>
          <w:szCs w:val="20"/>
          <w:lang w:eastAsia="en-US"/>
        </w:rPr>
        <w:t xml:space="preserve">-Kısmen aktiften silinen veya teminatı </w:t>
      </w:r>
      <w:r w:rsidR="00113659" w:rsidRPr="00113659">
        <w:rPr>
          <w:rFonts w:ascii="Arial" w:hAnsi="Arial" w:cs="Arial"/>
          <w:color w:val="auto"/>
          <w:sz w:val="20"/>
          <w:szCs w:val="20"/>
          <w:lang w:eastAsia="en-US"/>
        </w:rPr>
        <w:t xml:space="preserve">Ana Ortaklık </w:t>
      </w:r>
      <w:r w:rsidR="00113659">
        <w:rPr>
          <w:rFonts w:ascii="Arial" w:hAnsi="Arial" w:cs="Arial"/>
          <w:color w:val="auto"/>
          <w:sz w:val="20"/>
          <w:szCs w:val="20"/>
          <w:lang w:eastAsia="en-US"/>
        </w:rPr>
        <w:t>B</w:t>
      </w:r>
      <w:r w:rsidRPr="00A5606A">
        <w:rPr>
          <w:rFonts w:ascii="Arial" w:hAnsi="Arial" w:cs="Arial"/>
          <w:color w:val="auto"/>
          <w:sz w:val="20"/>
          <w:szCs w:val="20"/>
          <w:lang w:eastAsia="en-US"/>
        </w:rPr>
        <w:t>anka</w:t>
      </w:r>
      <w:r w:rsidR="00113659">
        <w:rPr>
          <w:rFonts w:ascii="Arial" w:hAnsi="Arial" w:cs="Arial"/>
          <w:color w:val="auto"/>
          <w:sz w:val="20"/>
          <w:szCs w:val="20"/>
          <w:lang w:eastAsia="en-US"/>
        </w:rPr>
        <w:t>’</w:t>
      </w:r>
      <w:r w:rsidRPr="00A5606A">
        <w:rPr>
          <w:rFonts w:ascii="Arial" w:hAnsi="Arial" w:cs="Arial"/>
          <w:color w:val="auto"/>
          <w:sz w:val="20"/>
          <w:szCs w:val="20"/>
          <w:lang w:eastAsia="en-US"/>
        </w:rPr>
        <w:t>ca kredi borcuna karşılık olarak edinilen veya ayni olarak tahsil edilen kredisi olan müşterilerin kredileri</w:t>
      </w:r>
    </w:p>
    <w:p w14:paraId="020B099B" w14:textId="77777777" w:rsidR="00632D27" w:rsidRPr="009128F0" w:rsidRDefault="00094D5E" w:rsidP="00436FD8">
      <w:pPr>
        <w:pStyle w:val="GvdeMetni"/>
        <w:tabs>
          <w:tab w:val="clear" w:pos="567"/>
          <w:tab w:val="clear" w:pos="720"/>
        </w:tabs>
        <w:spacing w:before="120" w:after="120"/>
        <w:ind w:left="567" w:hanging="1134"/>
        <w:rPr>
          <w:rFonts w:ascii="Arial" w:hAnsi="Arial" w:cs="Arial"/>
          <w:b/>
          <w:color w:val="000000" w:themeColor="text1"/>
          <w:sz w:val="20"/>
        </w:rPr>
      </w:pPr>
      <w:r w:rsidRPr="009128F0">
        <w:rPr>
          <w:rFonts w:ascii="Arial" w:hAnsi="Arial" w:cs="Arial"/>
          <w:b/>
          <w:color w:val="000000" w:themeColor="text1"/>
          <w:sz w:val="20"/>
        </w:rPr>
        <w:t>IX</w:t>
      </w:r>
      <w:r w:rsidR="00632D27" w:rsidRPr="009128F0">
        <w:rPr>
          <w:rFonts w:ascii="Arial" w:hAnsi="Arial" w:cs="Arial"/>
          <w:b/>
          <w:color w:val="000000" w:themeColor="text1"/>
          <w:sz w:val="20"/>
        </w:rPr>
        <w:t>.</w:t>
      </w:r>
      <w:r w:rsidR="00632D27" w:rsidRPr="009128F0">
        <w:rPr>
          <w:rFonts w:ascii="Arial" w:hAnsi="Arial" w:cs="Arial"/>
          <w:b/>
          <w:color w:val="000000" w:themeColor="text1"/>
          <w:sz w:val="20"/>
        </w:rPr>
        <w:tab/>
        <w:t>Finansal araçların netleştirilmesine ilişkin açıklamalar:</w:t>
      </w:r>
    </w:p>
    <w:p w14:paraId="40BBFEA8" w14:textId="264788B7" w:rsidR="007B5D49" w:rsidRDefault="00632D27" w:rsidP="00436FD8">
      <w:pPr>
        <w:pStyle w:val="GvdeMetni"/>
        <w:tabs>
          <w:tab w:val="clear" w:pos="0"/>
          <w:tab w:val="clear" w:pos="567"/>
          <w:tab w:val="clear" w:pos="720"/>
        </w:tabs>
        <w:spacing w:before="120" w:after="120"/>
        <w:ind w:right="60"/>
        <w:rPr>
          <w:rFonts w:ascii="Arial" w:hAnsi="Arial" w:cs="Arial"/>
          <w:color w:val="000000" w:themeColor="text1"/>
          <w:sz w:val="20"/>
          <w:lang w:eastAsia="tr-TR"/>
        </w:rPr>
      </w:pPr>
      <w:r w:rsidRPr="009128F0">
        <w:rPr>
          <w:rFonts w:ascii="Arial" w:hAnsi="Arial" w:cs="Arial"/>
          <w:color w:val="000000" w:themeColor="text1"/>
          <w:sz w:val="20"/>
          <w:lang w:eastAsia="tr-TR"/>
        </w:rPr>
        <w:t xml:space="preserve">Finansal varlıklar ve yükümlülükler, </w:t>
      </w:r>
      <w:r w:rsidR="00D76D4D" w:rsidRPr="009128F0">
        <w:rPr>
          <w:rFonts w:ascii="Arial" w:hAnsi="Arial" w:cs="Arial"/>
          <w:color w:val="000000" w:themeColor="text1"/>
          <w:sz w:val="20"/>
          <w:lang w:eastAsia="tr-TR"/>
        </w:rPr>
        <w:t>Grub</w:t>
      </w:r>
      <w:r w:rsidR="0025772A" w:rsidRPr="009128F0">
        <w:rPr>
          <w:rFonts w:ascii="Arial" w:hAnsi="Arial" w:cs="Arial"/>
          <w:color w:val="000000" w:themeColor="text1"/>
          <w:sz w:val="20"/>
          <w:lang w:eastAsia="tr-TR"/>
        </w:rPr>
        <w:t>un</w:t>
      </w:r>
      <w:r w:rsidRPr="009128F0">
        <w:rPr>
          <w:rFonts w:ascii="Arial" w:hAnsi="Arial" w:cs="Arial"/>
          <w:color w:val="000000" w:themeColor="text1"/>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8052DA" w:rsidRPr="009128F0">
        <w:rPr>
          <w:rFonts w:ascii="Arial" w:hAnsi="Arial" w:cs="Arial"/>
          <w:color w:val="000000" w:themeColor="text1"/>
          <w:sz w:val="20"/>
          <w:lang w:eastAsia="tr-TR"/>
        </w:rPr>
        <w:t xml:space="preserve"> Grubun ihraç ettiği kira sertifikaların</w:t>
      </w:r>
      <w:r w:rsidR="00890B61">
        <w:rPr>
          <w:rFonts w:ascii="Arial" w:hAnsi="Arial" w:cs="Arial"/>
          <w:color w:val="000000" w:themeColor="text1"/>
          <w:sz w:val="20"/>
          <w:lang w:eastAsia="tr-TR"/>
        </w:rPr>
        <w:t>dan geri alınmış olanlar gerçeğe uygun değer farkı diğer kapsamlı gelire yansıtılan</w:t>
      </w:r>
      <w:r w:rsidR="008052DA" w:rsidRPr="009128F0">
        <w:rPr>
          <w:rFonts w:ascii="Arial" w:hAnsi="Arial" w:cs="Arial"/>
          <w:color w:val="000000" w:themeColor="text1"/>
          <w:sz w:val="20"/>
          <w:lang w:eastAsia="tr-TR"/>
        </w:rPr>
        <w:t xml:space="preserve"> finansal varlıklar ve sermaye benzeri krediler hesaplarında netleştirilmiştir.</w:t>
      </w:r>
    </w:p>
    <w:p w14:paraId="45A94431" w14:textId="65CB6ACC" w:rsidR="00632D27" w:rsidRPr="007B5D49" w:rsidRDefault="006D3F66" w:rsidP="00C82B69">
      <w:pPr>
        <w:pStyle w:val="GvdeMetni"/>
        <w:tabs>
          <w:tab w:val="clear" w:pos="0"/>
          <w:tab w:val="clear" w:pos="567"/>
          <w:tab w:val="clear" w:pos="720"/>
        </w:tabs>
        <w:spacing w:before="120" w:after="120"/>
        <w:ind w:left="-567" w:right="60"/>
        <w:rPr>
          <w:rFonts w:ascii="Arial" w:hAnsi="Arial" w:cs="Arial"/>
          <w:b/>
          <w:color w:val="000000" w:themeColor="text1"/>
          <w:sz w:val="20"/>
        </w:rPr>
      </w:pPr>
      <w:r w:rsidRPr="007B5D49">
        <w:rPr>
          <w:rFonts w:ascii="Arial" w:hAnsi="Arial" w:cs="Arial"/>
          <w:b/>
          <w:color w:val="000000" w:themeColor="text1"/>
          <w:sz w:val="20"/>
        </w:rPr>
        <w:t>X.</w:t>
      </w:r>
      <w:r w:rsidRPr="007B5D49">
        <w:rPr>
          <w:rFonts w:ascii="Arial" w:hAnsi="Arial" w:cs="Arial"/>
          <w:b/>
          <w:color w:val="000000" w:themeColor="text1"/>
          <w:sz w:val="20"/>
        </w:rPr>
        <w:tab/>
      </w:r>
      <w:r w:rsidR="00632D27" w:rsidRPr="007B5D49">
        <w:rPr>
          <w:rFonts w:ascii="Arial" w:hAnsi="Arial" w:cs="Arial"/>
          <w:b/>
          <w:color w:val="000000" w:themeColor="text1"/>
          <w:sz w:val="20"/>
        </w:rPr>
        <w:t>Satış ve geri alış anlaşmaları ve menkul değerlerin ödünç verilmesi işlemlerine ilişkin açıklamalar:</w:t>
      </w:r>
    </w:p>
    <w:p w14:paraId="09A9E1BF" w14:textId="08742E4F" w:rsidR="00632D27" w:rsidRPr="009128F0" w:rsidRDefault="00F858B3" w:rsidP="00436FD8">
      <w:pPr>
        <w:pStyle w:val="GvdeMetni"/>
        <w:tabs>
          <w:tab w:val="clear" w:pos="0"/>
          <w:tab w:val="clear" w:pos="567"/>
          <w:tab w:val="clear" w:pos="720"/>
        </w:tabs>
        <w:spacing w:before="120" w:after="120"/>
        <w:ind w:right="-1"/>
        <w:rPr>
          <w:rFonts w:ascii="Arial" w:hAnsi="Arial" w:cs="Arial"/>
          <w:color w:val="000000" w:themeColor="text1"/>
          <w:sz w:val="20"/>
        </w:rPr>
      </w:pPr>
      <w:r w:rsidRPr="009128F0">
        <w:rPr>
          <w:rFonts w:ascii="Arial" w:hAnsi="Arial" w:cs="Arial"/>
          <w:color w:val="000000" w:themeColor="text1"/>
          <w:sz w:val="20"/>
        </w:rPr>
        <w:t xml:space="preserve">Tekrar geri alımlarını öngören anlaşmalar çerçevesinde satılmış olan </w:t>
      </w:r>
      <w:r w:rsidRPr="00436FD8">
        <w:rPr>
          <w:rFonts w:ascii="Arial" w:hAnsi="Arial" w:cs="Arial"/>
          <w:color w:val="000000" w:themeColor="text1"/>
          <w:sz w:val="20"/>
        </w:rPr>
        <w:t xml:space="preserve">menkul kıymetler </w:t>
      </w:r>
      <w:r w:rsidR="00E56B36" w:rsidRPr="00436FD8">
        <w:rPr>
          <w:rFonts w:ascii="Arial" w:hAnsi="Arial" w:cs="Arial"/>
          <w:color w:val="000000" w:themeColor="text1"/>
          <w:sz w:val="20"/>
        </w:rPr>
        <w:t>Grup</w:t>
      </w:r>
      <w:r w:rsidRPr="00436FD8">
        <w:rPr>
          <w:rFonts w:ascii="Arial" w:hAnsi="Arial" w:cs="Arial"/>
          <w:color w:val="000000" w:themeColor="text1"/>
          <w:sz w:val="20"/>
        </w:rPr>
        <w:t xml:space="preserve"> </w:t>
      </w:r>
      <w:proofErr w:type="gramStart"/>
      <w:r w:rsidRPr="00436FD8">
        <w:rPr>
          <w:rFonts w:ascii="Arial" w:hAnsi="Arial" w:cs="Arial"/>
          <w:color w:val="000000" w:themeColor="text1"/>
          <w:sz w:val="20"/>
        </w:rPr>
        <w:t>portföyünde</w:t>
      </w:r>
      <w:proofErr w:type="gramEnd"/>
      <w:r w:rsidRPr="00436FD8">
        <w:rPr>
          <w:rFonts w:ascii="Arial" w:hAnsi="Arial" w:cs="Arial"/>
          <w:color w:val="000000" w:themeColor="text1"/>
          <w:sz w:val="20"/>
        </w:rPr>
        <w:t xml:space="preserve"> tutuluş amaçlarına göre “Gerçeğe uygun değer farkı kar/zarara yansıtılan”, </w:t>
      </w:r>
      <w:r w:rsidR="004367F6" w:rsidRPr="00436FD8">
        <w:rPr>
          <w:rFonts w:ascii="Arial" w:hAnsi="Arial" w:cs="Arial"/>
          <w:color w:val="auto"/>
          <w:sz w:val="20"/>
        </w:rPr>
        <w:t>“ Gerçeğe uygun değer farkı diğer kapsamlı gelire yansıtılan” veya “itfa edilmiş maliyet”</w:t>
      </w:r>
      <w:r w:rsidR="00632D27" w:rsidRPr="00436FD8">
        <w:rPr>
          <w:rFonts w:ascii="Arial" w:hAnsi="Arial" w:cs="Arial"/>
          <w:color w:val="000000" w:themeColor="text1"/>
          <w:sz w:val="20"/>
        </w:rPr>
        <w:t xml:space="preserve"> portföylerinde</w:t>
      </w:r>
      <w:r w:rsidR="00632D27" w:rsidRPr="009128F0">
        <w:rPr>
          <w:rFonts w:ascii="Arial" w:hAnsi="Arial" w:cs="Arial"/>
          <w:color w:val="000000" w:themeColor="text1"/>
          <w:sz w:val="20"/>
        </w:rPr>
        <w:t xml:space="preserv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w:t>
      </w:r>
      <w:r w:rsidRPr="009128F0">
        <w:rPr>
          <w:rFonts w:ascii="Arial" w:hAnsi="Arial" w:cs="Arial"/>
          <w:color w:val="000000" w:themeColor="text1"/>
          <w:sz w:val="20"/>
        </w:rPr>
        <w:t xml:space="preserve"> </w:t>
      </w:r>
      <w:proofErr w:type="gramStart"/>
      <w:r w:rsidR="00632D27" w:rsidRPr="009128F0">
        <w:rPr>
          <w:rFonts w:ascii="Arial" w:hAnsi="Arial" w:cs="Arial"/>
          <w:color w:val="000000" w:themeColor="text1"/>
          <w:sz w:val="20"/>
        </w:rPr>
        <w:t>reeskontu</w:t>
      </w:r>
      <w:proofErr w:type="gramEnd"/>
      <w:r w:rsidR="00632D27" w:rsidRPr="009128F0">
        <w:rPr>
          <w:rFonts w:ascii="Arial" w:hAnsi="Arial" w:cs="Arial"/>
          <w:color w:val="000000" w:themeColor="text1"/>
          <w:sz w:val="20"/>
        </w:rPr>
        <w:t xml:space="preserve"> hesaplanmaktadır. Bu işlemlerden sağlanan fonlar karşılığında ödenen</w:t>
      </w:r>
      <w:r w:rsidR="004C2C98" w:rsidRPr="009128F0">
        <w:rPr>
          <w:rFonts w:ascii="Arial" w:hAnsi="Arial" w:cs="Arial"/>
          <w:color w:val="000000" w:themeColor="text1"/>
          <w:sz w:val="20"/>
        </w:rPr>
        <w:t xml:space="preserve"> kar payları gelir tablosunda “</w:t>
      </w:r>
      <w:r w:rsidR="00632D27" w:rsidRPr="009128F0">
        <w:rPr>
          <w:rFonts w:ascii="Arial" w:hAnsi="Arial" w:cs="Arial"/>
          <w:color w:val="000000" w:themeColor="text1"/>
          <w:sz w:val="20"/>
        </w:rPr>
        <w:t xml:space="preserve">Para piyasası işlemlerine verilen kar payları” kaleminde izlenmektedir. </w:t>
      </w:r>
    </w:p>
    <w:p w14:paraId="55461CF9" w14:textId="77777777" w:rsidR="003251BB" w:rsidRDefault="00D76D4D" w:rsidP="005D2DC2">
      <w:pPr>
        <w:pStyle w:val="GvdeMetni"/>
        <w:tabs>
          <w:tab w:val="clear" w:pos="0"/>
          <w:tab w:val="clear" w:pos="567"/>
          <w:tab w:val="clear" w:pos="720"/>
        </w:tabs>
        <w:spacing w:before="120" w:after="120"/>
        <w:ind w:right="181"/>
        <w:jc w:val="left"/>
        <w:rPr>
          <w:rFonts w:ascii="Arial" w:hAnsi="Arial" w:cs="Arial"/>
          <w:color w:val="000000" w:themeColor="text1"/>
          <w:sz w:val="20"/>
        </w:rPr>
      </w:pPr>
      <w:r w:rsidRPr="009128F0">
        <w:rPr>
          <w:rFonts w:ascii="Arial" w:hAnsi="Arial" w:cs="Arial"/>
          <w:color w:val="000000" w:themeColor="text1"/>
          <w:sz w:val="20"/>
        </w:rPr>
        <w:t>Grub</w:t>
      </w:r>
      <w:r w:rsidR="004309F9" w:rsidRPr="009128F0">
        <w:rPr>
          <w:rFonts w:ascii="Arial" w:hAnsi="Arial" w:cs="Arial"/>
          <w:color w:val="000000" w:themeColor="text1"/>
          <w:sz w:val="20"/>
        </w:rPr>
        <w:t>un</w:t>
      </w:r>
      <w:r w:rsidR="00044442" w:rsidRPr="009128F0">
        <w:rPr>
          <w:rFonts w:ascii="Arial" w:hAnsi="Arial" w:cs="Arial"/>
          <w:color w:val="000000" w:themeColor="text1"/>
          <w:sz w:val="20"/>
        </w:rPr>
        <w:t xml:space="preserve"> ödünce </w:t>
      </w:r>
      <w:r w:rsidR="00E11A25" w:rsidRPr="009128F0">
        <w:rPr>
          <w:rFonts w:ascii="Arial" w:hAnsi="Arial" w:cs="Arial"/>
          <w:color w:val="000000" w:themeColor="text1"/>
          <w:sz w:val="20"/>
        </w:rPr>
        <w:t xml:space="preserve">konu edilmiş menkul değeri bulunmamaktadır. </w:t>
      </w:r>
    </w:p>
    <w:p w14:paraId="1FD48C6B" w14:textId="162EDA51" w:rsidR="00BC6326" w:rsidRDefault="00BC6326" w:rsidP="005D2DC2">
      <w:pPr>
        <w:pStyle w:val="GvdeMetni"/>
        <w:tabs>
          <w:tab w:val="clear" w:pos="0"/>
          <w:tab w:val="clear" w:pos="567"/>
          <w:tab w:val="clear" w:pos="720"/>
        </w:tabs>
        <w:spacing w:before="120" w:after="120"/>
        <w:ind w:right="181"/>
        <w:jc w:val="left"/>
        <w:rPr>
          <w:rFonts w:ascii="Arial" w:hAnsi="Arial" w:cs="Arial"/>
          <w:color w:val="000000" w:themeColor="text1"/>
          <w:sz w:val="20"/>
        </w:rPr>
      </w:pPr>
      <w:r>
        <w:rPr>
          <w:rFonts w:ascii="Arial" w:hAnsi="Arial" w:cs="Arial"/>
          <w:color w:val="000000" w:themeColor="text1"/>
          <w:sz w:val="20"/>
        </w:rPr>
        <w:br w:type="page"/>
      </w:r>
    </w:p>
    <w:p w14:paraId="7DD26C52" w14:textId="64C02D39" w:rsidR="00632D27" w:rsidRPr="009128F0" w:rsidRDefault="00632D27" w:rsidP="005D2DC2">
      <w:pPr>
        <w:pStyle w:val="GvdeMetni"/>
        <w:tabs>
          <w:tab w:val="clear" w:pos="0"/>
          <w:tab w:val="clear" w:pos="567"/>
          <w:tab w:val="clear" w:pos="720"/>
        </w:tabs>
        <w:spacing w:before="120" w:after="120"/>
        <w:ind w:right="183" w:hanging="567"/>
        <w:rPr>
          <w:rFonts w:ascii="Arial" w:hAnsi="Arial" w:cs="Arial"/>
          <w:b/>
          <w:color w:val="000000" w:themeColor="text1"/>
          <w:sz w:val="20"/>
        </w:rPr>
      </w:pPr>
      <w:r w:rsidRPr="009128F0">
        <w:rPr>
          <w:rFonts w:ascii="Arial" w:hAnsi="Arial" w:cs="Arial"/>
          <w:b/>
          <w:color w:val="000000" w:themeColor="text1"/>
          <w:sz w:val="20"/>
        </w:rPr>
        <w:lastRenderedPageBreak/>
        <w:t>X</w:t>
      </w:r>
      <w:r w:rsidR="00094D5E" w:rsidRPr="009128F0">
        <w:rPr>
          <w:rFonts w:ascii="Arial" w:hAnsi="Arial" w:cs="Arial"/>
          <w:b/>
          <w:color w:val="000000" w:themeColor="text1"/>
          <w:sz w:val="20"/>
        </w:rPr>
        <w:t>I</w:t>
      </w:r>
      <w:r w:rsidRPr="009128F0">
        <w:rPr>
          <w:rFonts w:ascii="Arial" w:hAnsi="Arial" w:cs="Arial"/>
          <w:b/>
          <w:color w:val="000000" w:themeColor="text1"/>
          <w:sz w:val="20"/>
        </w:rPr>
        <w:t>.</w:t>
      </w:r>
      <w:r w:rsidRPr="009128F0">
        <w:rPr>
          <w:rFonts w:ascii="Arial" w:hAnsi="Arial" w:cs="Arial"/>
          <w:b/>
          <w:color w:val="000000" w:themeColor="text1"/>
          <w:sz w:val="20"/>
        </w:rPr>
        <w:tab/>
        <w:t>Satış amaçlı elde tutulan ve durdurulan faaliyetlere ilişkin duran varlıklar ile bu varlıklara ilişkin borçlar hakkında açıklamalar:</w:t>
      </w:r>
    </w:p>
    <w:p w14:paraId="0C928D43" w14:textId="77777777" w:rsidR="007F3F9F" w:rsidRPr="009128F0" w:rsidRDefault="00632D27" w:rsidP="00583BDF">
      <w:pPr>
        <w:autoSpaceDE w:val="0"/>
        <w:autoSpaceDN w:val="0"/>
        <w:adjustRightInd w:val="0"/>
        <w:spacing w:before="120"/>
        <w:jc w:val="both"/>
        <w:rPr>
          <w:rFonts w:ascii="Arial" w:hAnsi="Arial" w:cs="Arial"/>
          <w:color w:val="000000" w:themeColor="text1"/>
          <w:sz w:val="20"/>
          <w:szCs w:val="20"/>
        </w:rPr>
      </w:pPr>
      <w:r w:rsidRPr="009128F0">
        <w:rPr>
          <w:rFonts w:ascii="Arial" w:hAnsi="Arial" w:cs="Arial"/>
          <w:color w:val="000000" w:themeColor="text1"/>
          <w:sz w:val="20"/>
          <w:szCs w:val="20"/>
        </w:rPr>
        <w:t xml:space="preserve">Satış amaçlı elde tutulan varlık olarak sınıflandırılan bir duran varlık (veya elden çıkarılacak duran varlık grubu)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9128F0">
        <w:rPr>
          <w:rFonts w:ascii="Arial" w:hAnsi="Arial" w:cs="Arial"/>
          <w:color w:val="000000" w:themeColor="text1"/>
          <w:sz w:val="20"/>
          <w:szCs w:val="20"/>
        </w:rPr>
        <w:t>yüksek olması</w:t>
      </w:r>
      <w:r w:rsidRPr="009128F0">
        <w:rPr>
          <w:rFonts w:ascii="Arial" w:hAnsi="Arial" w:cs="Arial"/>
          <w:color w:val="000000" w:themeColor="text1"/>
          <w:sz w:val="20"/>
          <w:szCs w:val="20"/>
        </w:rPr>
        <w:t xml:space="preserve"> için; uygun bir yönetim kademesi tarafından, varlığın satışına ilişkin bir plan yapılmış ve </w:t>
      </w:r>
      <w:r w:rsidR="007F3F9F" w:rsidRPr="009128F0">
        <w:rPr>
          <w:rFonts w:ascii="Arial" w:hAnsi="Arial" w:cs="Arial"/>
          <w:color w:val="000000" w:themeColor="text1"/>
          <w:sz w:val="20"/>
          <w:szCs w:val="20"/>
        </w:rPr>
        <w:t>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6D420666" w14:textId="77777777" w:rsidR="00632D27" w:rsidRPr="009128F0" w:rsidRDefault="00D76D4D" w:rsidP="00436FD8">
      <w:pPr>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Grubu</w:t>
      </w:r>
      <w:r w:rsidR="00F73A56" w:rsidRPr="009128F0">
        <w:rPr>
          <w:rFonts w:ascii="Arial" w:hAnsi="Arial" w:cs="Arial"/>
          <w:color w:val="000000" w:themeColor="text1"/>
          <w:sz w:val="20"/>
          <w:szCs w:val="20"/>
        </w:rPr>
        <w:t>n</w:t>
      </w:r>
      <w:r w:rsidR="00632D27" w:rsidRPr="009128F0">
        <w:rPr>
          <w:rFonts w:ascii="Arial" w:hAnsi="Arial" w:cs="Arial"/>
          <w:color w:val="000000" w:themeColor="text1"/>
          <w:sz w:val="20"/>
          <w:szCs w:val="20"/>
        </w:rPr>
        <w:t xml:space="preserve"> aktifinde alacaklarından dolayı edindiği ve elden çıkarılacak sabit kıymetler hesabında takip ettiği duran varlıklar bulunmakla beraber, bankacılık mevzuatında yer alan düzenlemeler gereği e</w:t>
      </w:r>
      <w:r w:rsidR="002E2678" w:rsidRPr="009128F0">
        <w:rPr>
          <w:rFonts w:ascii="Arial" w:hAnsi="Arial" w:cs="Arial"/>
          <w:color w:val="000000" w:themeColor="text1"/>
          <w:sz w:val="20"/>
          <w:szCs w:val="20"/>
        </w:rPr>
        <w:t>dinildikleri tarihten itibaren bir</w:t>
      </w:r>
      <w:r w:rsidR="00632D27" w:rsidRPr="009128F0">
        <w:rPr>
          <w:rFonts w:ascii="Arial" w:hAnsi="Arial" w:cs="Arial"/>
          <w:color w:val="000000" w:themeColor="text1"/>
          <w:sz w:val="20"/>
          <w:szCs w:val="20"/>
        </w:rPr>
        <w:t xml:space="preserve"> yıl süre içerisinde elden çıkarılamamış olması veya bu süre içerisinde elden çıkarılacağına ilişkin somut bir planın olmaması durumunda söz konusu varlıklar </w:t>
      </w:r>
      <w:proofErr w:type="gramStart"/>
      <w:r w:rsidR="00632D27" w:rsidRPr="009128F0">
        <w:rPr>
          <w:rFonts w:ascii="Arial" w:hAnsi="Arial" w:cs="Arial"/>
          <w:color w:val="000000" w:themeColor="text1"/>
          <w:sz w:val="20"/>
          <w:szCs w:val="20"/>
        </w:rPr>
        <w:t>amortismana</w:t>
      </w:r>
      <w:proofErr w:type="gramEnd"/>
      <w:r w:rsidR="00632D27" w:rsidRPr="009128F0">
        <w:rPr>
          <w:rFonts w:ascii="Arial" w:hAnsi="Arial" w:cs="Arial"/>
          <w:color w:val="000000" w:themeColor="text1"/>
          <w:sz w:val="20"/>
          <w:szCs w:val="20"/>
        </w:rPr>
        <w:t xml:space="preserve"> tabi tutulmakta ve maddi duran varlıklar içerisinde sınıflandırılmaktadır.</w:t>
      </w:r>
      <w:r w:rsidR="001A7880" w:rsidRPr="009128F0">
        <w:rPr>
          <w:rFonts w:ascii="Arial" w:hAnsi="Arial" w:cs="Arial"/>
          <w:color w:val="000000" w:themeColor="text1"/>
          <w:sz w:val="20"/>
          <w:szCs w:val="20"/>
        </w:rPr>
        <w:t xml:space="preserve"> </w:t>
      </w:r>
      <w:r w:rsidR="0099787C" w:rsidRPr="009128F0">
        <w:rPr>
          <w:rFonts w:ascii="Arial" w:hAnsi="Arial" w:cs="Arial"/>
          <w:color w:val="000000" w:themeColor="text1"/>
          <w:sz w:val="20"/>
          <w:szCs w:val="20"/>
        </w:rPr>
        <w:t>Grup, söz</w:t>
      </w:r>
      <w:r w:rsidR="00D96131" w:rsidRPr="009128F0">
        <w:rPr>
          <w:rFonts w:ascii="Arial" w:hAnsi="Arial" w:cs="Arial"/>
          <w:color w:val="000000" w:themeColor="text1"/>
          <w:sz w:val="20"/>
          <w:szCs w:val="20"/>
        </w:rPr>
        <w:t xml:space="preserve"> </w:t>
      </w:r>
      <w:r w:rsidR="0099787C" w:rsidRPr="009128F0">
        <w:rPr>
          <w:rFonts w:ascii="Arial" w:hAnsi="Arial" w:cs="Arial"/>
          <w:color w:val="000000" w:themeColor="text1"/>
          <w:sz w:val="20"/>
          <w:szCs w:val="20"/>
        </w:rPr>
        <w:t>konusu duran varlıkları satış amaçlı elde tutulan ve durdurulan faaliyetler kapsamından maddi duran varlıklar kalemine transfer etmektedir.</w:t>
      </w:r>
    </w:p>
    <w:p w14:paraId="18FC66B3" w14:textId="77777777" w:rsidR="00632D27" w:rsidRPr="009128F0" w:rsidRDefault="00632D27" w:rsidP="00436FD8">
      <w:pPr>
        <w:autoSpaceDE w:val="0"/>
        <w:autoSpaceDN w:val="0"/>
        <w:adjustRightInd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 xml:space="preserve">Durdurulan bir faaliyet, </w:t>
      </w:r>
      <w:r w:rsidR="00D76D4D" w:rsidRPr="009128F0">
        <w:rPr>
          <w:rFonts w:ascii="Arial" w:hAnsi="Arial" w:cs="Arial"/>
          <w:color w:val="000000" w:themeColor="text1"/>
          <w:sz w:val="20"/>
          <w:szCs w:val="20"/>
        </w:rPr>
        <w:t>Grub</w:t>
      </w:r>
      <w:r w:rsidR="00F73A56" w:rsidRPr="009128F0">
        <w:rPr>
          <w:rFonts w:ascii="Arial" w:hAnsi="Arial" w:cs="Arial"/>
          <w:color w:val="000000" w:themeColor="text1"/>
          <w:sz w:val="20"/>
          <w:szCs w:val="20"/>
        </w:rPr>
        <w:t>un</w:t>
      </w:r>
      <w:r w:rsidRPr="009128F0">
        <w:rPr>
          <w:rFonts w:ascii="Arial" w:hAnsi="Arial" w:cs="Arial"/>
          <w:color w:val="000000" w:themeColor="text1"/>
          <w:sz w:val="20"/>
          <w:szCs w:val="20"/>
        </w:rPr>
        <w:t xml:space="preserve"> elden çıkarılan veya satış amacıyla elde tutulan olarak sınıflandırılan bir bölümüdür. Durdurulan faaliyetlere ilişkin sonuçlar gelir tablosunda ayrı olarak sunulur. </w:t>
      </w:r>
      <w:r w:rsidR="00D76D4D" w:rsidRPr="009128F0">
        <w:rPr>
          <w:rFonts w:ascii="Arial" w:hAnsi="Arial" w:cs="Arial"/>
          <w:color w:val="000000" w:themeColor="text1"/>
          <w:sz w:val="20"/>
          <w:szCs w:val="20"/>
        </w:rPr>
        <w:t>Grubu</w:t>
      </w:r>
      <w:r w:rsidR="00F73A56" w:rsidRPr="009128F0">
        <w:rPr>
          <w:rFonts w:ascii="Arial" w:hAnsi="Arial" w:cs="Arial"/>
          <w:color w:val="000000" w:themeColor="text1"/>
          <w:sz w:val="20"/>
          <w:szCs w:val="20"/>
        </w:rPr>
        <w:t>n</w:t>
      </w:r>
      <w:r w:rsidRPr="009128F0">
        <w:rPr>
          <w:rFonts w:ascii="Arial" w:hAnsi="Arial" w:cs="Arial"/>
          <w:color w:val="000000" w:themeColor="text1"/>
          <w:sz w:val="20"/>
          <w:szCs w:val="20"/>
        </w:rPr>
        <w:t xml:space="preserve"> durdurulan faaliyeti bulunmamaktadır.</w:t>
      </w:r>
    </w:p>
    <w:p w14:paraId="25FCAD62" w14:textId="77777777" w:rsidR="00632D27" w:rsidRPr="009128F0" w:rsidRDefault="00632D27" w:rsidP="00436FD8">
      <w:pPr>
        <w:pStyle w:val="GvdeMetni2"/>
        <w:spacing w:before="120" w:after="120"/>
        <w:ind w:hanging="567"/>
        <w:rPr>
          <w:rFonts w:ascii="Arial" w:hAnsi="Arial" w:cs="Arial"/>
          <w:color w:val="000000" w:themeColor="text1"/>
          <w:sz w:val="20"/>
        </w:rPr>
      </w:pPr>
      <w:r w:rsidRPr="009128F0">
        <w:rPr>
          <w:rFonts w:ascii="Arial" w:hAnsi="Arial" w:cs="Arial"/>
          <w:color w:val="000000" w:themeColor="text1"/>
          <w:sz w:val="20"/>
        </w:rPr>
        <w:t>XI</w:t>
      </w:r>
      <w:r w:rsidR="00094D5E" w:rsidRPr="009128F0">
        <w:rPr>
          <w:rFonts w:ascii="Arial" w:hAnsi="Arial" w:cs="Arial"/>
          <w:color w:val="000000" w:themeColor="text1"/>
          <w:sz w:val="20"/>
        </w:rPr>
        <w:t>I</w:t>
      </w:r>
      <w:r w:rsidRPr="009128F0">
        <w:rPr>
          <w:rFonts w:ascii="Arial" w:hAnsi="Arial" w:cs="Arial"/>
          <w:color w:val="000000" w:themeColor="text1"/>
          <w:sz w:val="20"/>
        </w:rPr>
        <w:t>.</w:t>
      </w:r>
      <w:r w:rsidRPr="009128F0">
        <w:rPr>
          <w:rFonts w:ascii="Arial" w:hAnsi="Arial" w:cs="Arial"/>
          <w:color w:val="000000" w:themeColor="text1"/>
          <w:sz w:val="20"/>
        </w:rPr>
        <w:tab/>
        <w:t>Şerefiye ve diğer maddi olmayan duran varlıklara ilişkin açıklamalar:</w:t>
      </w:r>
    </w:p>
    <w:p w14:paraId="69943F99" w14:textId="77777777" w:rsidR="00CA1075" w:rsidRPr="009128F0" w:rsidRDefault="00632D27" w:rsidP="00436FD8">
      <w:pPr>
        <w:pStyle w:val="GvdeMetniGirintisi"/>
        <w:spacing w:before="120" w:after="120"/>
        <w:ind w:firstLine="0"/>
        <w:rPr>
          <w:rFonts w:ascii="Arial" w:hAnsi="Arial" w:cs="Arial"/>
          <w:color w:val="000000" w:themeColor="text1"/>
          <w:sz w:val="20"/>
          <w:szCs w:val="20"/>
        </w:rPr>
      </w:pPr>
      <w:r w:rsidRPr="009128F0">
        <w:rPr>
          <w:rFonts w:ascii="Arial" w:hAnsi="Arial" w:cs="Arial"/>
          <w:color w:val="000000" w:themeColor="text1"/>
          <w:sz w:val="20"/>
          <w:szCs w:val="20"/>
        </w:rPr>
        <w:t xml:space="preserve">Şerefiye ve diğer maddi olmayan duran varlıklar </w:t>
      </w:r>
      <w:r w:rsidR="005F42C2" w:rsidRPr="009128F0">
        <w:rPr>
          <w:rFonts w:ascii="Arial" w:hAnsi="Arial" w:cs="Arial"/>
          <w:color w:val="000000" w:themeColor="text1"/>
          <w:sz w:val="20"/>
          <w:szCs w:val="20"/>
        </w:rPr>
        <w:t>“Maddi Olmayan Duran Varlıklar</w:t>
      </w:r>
      <w:r w:rsidR="00950868" w:rsidRPr="009128F0">
        <w:rPr>
          <w:rFonts w:ascii="Arial" w:hAnsi="Arial" w:cs="Arial"/>
          <w:color w:val="000000" w:themeColor="text1"/>
          <w:sz w:val="20"/>
          <w:szCs w:val="20"/>
        </w:rPr>
        <w:t>a İlişkin Türkiye Muhasebe Standardı</w:t>
      </w:r>
      <w:r w:rsidRPr="009128F0">
        <w:rPr>
          <w:rFonts w:ascii="Arial" w:hAnsi="Arial" w:cs="Arial"/>
          <w:color w:val="000000" w:themeColor="text1"/>
          <w:sz w:val="20"/>
          <w:szCs w:val="20"/>
        </w:rPr>
        <w:t xml:space="preserve">” (“TMS 38”) uyarınca kayıtlara maliyet bedelinden alınmaktadır. Bilanço tarihi itibarıyla </w:t>
      </w:r>
      <w:r w:rsidR="00950868" w:rsidRPr="009128F0">
        <w:rPr>
          <w:rFonts w:ascii="Arial" w:hAnsi="Arial" w:cs="Arial"/>
          <w:color w:val="000000" w:themeColor="text1"/>
          <w:sz w:val="20"/>
          <w:szCs w:val="20"/>
        </w:rPr>
        <w:t>ilişikteki finansal tablolar</w:t>
      </w:r>
      <w:r w:rsidRPr="009128F0">
        <w:rPr>
          <w:rFonts w:ascii="Arial" w:hAnsi="Arial" w:cs="Arial"/>
          <w:color w:val="000000" w:themeColor="text1"/>
          <w:sz w:val="20"/>
          <w:szCs w:val="20"/>
        </w:rPr>
        <w:t xml:space="preserve">da şerefiye tutarı bulunmamaktadır. </w:t>
      </w:r>
      <w:r w:rsidR="004C2368" w:rsidRPr="009128F0">
        <w:rPr>
          <w:rFonts w:ascii="Arial" w:hAnsi="Arial" w:cs="Arial"/>
          <w:color w:val="000000" w:themeColor="text1"/>
          <w:sz w:val="20"/>
          <w:szCs w:val="20"/>
        </w:rPr>
        <w:t xml:space="preserve">Ana Ortaklık </w:t>
      </w:r>
      <w:r w:rsidRPr="009128F0">
        <w:rPr>
          <w:rFonts w:ascii="Arial" w:hAnsi="Arial" w:cs="Arial"/>
          <w:color w:val="000000" w:themeColor="text1"/>
          <w:sz w:val="20"/>
          <w:szCs w:val="20"/>
        </w:rPr>
        <w:t>Banka’nın maddi olmayan duran varlıkları, yazılım programları ile gayri</w:t>
      </w:r>
      <w:r w:rsidR="008C0621" w:rsidRPr="009128F0">
        <w:rPr>
          <w:rFonts w:ascii="Arial" w:hAnsi="Arial" w:cs="Arial"/>
          <w:color w:val="000000" w:themeColor="text1"/>
          <w:sz w:val="20"/>
          <w:szCs w:val="20"/>
        </w:rPr>
        <w:t xml:space="preserve"> </w:t>
      </w:r>
      <w:r w:rsidRPr="009128F0">
        <w:rPr>
          <w:rFonts w:ascii="Arial" w:hAnsi="Arial" w:cs="Arial"/>
          <w:color w:val="000000" w:themeColor="text1"/>
          <w:sz w:val="20"/>
          <w:szCs w:val="20"/>
        </w:rPr>
        <w:t>maddi haklardan oluşmaktadır.</w:t>
      </w:r>
      <w:r w:rsidR="00B64CCB" w:rsidRPr="009128F0">
        <w:rPr>
          <w:rFonts w:ascii="Arial" w:hAnsi="Arial" w:cs="Arial"/>
          <w:color w:val="000000" w:themeColor="text1"/>
          <w:sz w:val="20"/>
          <w:szCs w:val="20"/>
        </w:rPr>
        <w:t xml:space="preserve"> Ana Ortaklık Banka, 19 Haziran 2015 tarihinde ana bankacılık sistemini değiştirerek yeni ana bankacılık sistemini kullanmaya başlamıştır. Yeni ana bankacılık sisteminin faydalı ömrü 3 yıl olarak belirlenmiştir.</w:t>
      </w:r>
    </w:p>
    <w:p w14:paraId="7758B6DB" w14:textId="77777777" w:rsidR="00732F7B" w:rsidRPr="009128F0" w:rsidRDefault="00632D27" w:rsidP="00732F7B">
      <w:pPr>
        <w:autoSpaceDE w:val="0"/>
        <w:autoSpaceDN w:val="0"/>
        <w:adjustRightInd w:val="0"/>
        <w:spacing w:before="120" w:after="120"/>
        <w:jc w:val="both"/>
        <w:rPr>
          <w:rFonts w:ascii="Arial" w:hAnsi="Arial" w:cs="Arial"/>
          <w:color w:val="000000" w:themeColor="text1"/>
          <w:sz w:val="20"/>
          <w:szCs w:val="20"/>
        </w:rPr>
      </w:pPr>
      <w:proofErr w:type="gramStart"/>
      <w:r w:rsidRPr="009128F0">
        <w:rPr>
          <w:rFonts w:ascii="Arial" w:hAnsi="Arial" w:cs="Arial"/>
          <w:color w:val="000000" w:themeColor="text1"/>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w:t>
      </w:r>
      <w:r w:rsidR="00170C83" w:rsidRPr="009128F0">
        <w:rPr>
          <w:rFonts w:ascii="Arial" w:hAnsi="Arial" w:cs="Arial"/>
          <w:color w:val="000000" w:themeColor="text1"/>
          <w:sz w:val="20"/>
          <w:szCs w:val="20"/>
          <w:lang w:eastAsia="en-US"/>
        </w:rPr>
        <w:t xml:space="preserve"> </w:t>
      </w:r>
      <w:proofErr w:type="gramEnd"/>
      <w:r w:rsidR="00170C83" w:rsidRPr="009128F0">
        <w:rPr>
          <w:rFonts w:ascii="Arial" w:hAnsi="Arial" w:cs="Arial"/>
          <w:color w:val="000000" w:themeColor="text1"/>
          <w:sz w:val="20"/>
          <w:szCs w:val="20"/>
          <w:lang w:eastAsia="en-US"/>
        </w:rPr>
        <w:t>Ana Ortaklık</w:t>
      </w:r>
      <w:r w:rsidR="0065186D" w:rsidRPr="009128F0">
        <w:rPr>
          <w:rFonts w:ascii="Arial" w:hAnsi="Arial" w:cs="Arial"/>
          <w:color w:val="000000" w:themeColor="text1"/>
          <w:sz w:val="20"/>
          <w:szCs w:val="20"/>
        </w:rPr>
        <w:t xml:space="preserve"> Banka, m</w:t>
      </w:r>
      <w:r w:rsidRPr="009128F0">
        <w:rPr>
          <w:rFonts w:ascii="Arial" w:hAnsi="Arial" w:cs="Arial"/>
          <w:color w:val="000000" w:themeColor="text1"/>
          <w:sz w:val="20"/>
          <w:szCs w:val="20"/>
        </w:rPr>
        <w:t>addi olmayan duran varl</w:t>
      </w:r>
      <w:r w:rsidR="00B91C39" w:rsidRPr="009128F0">
        <w:rPr>
          <w:rFonts w:ascii="Arial" w:hAnsi="Arial" w:cs="Arial"/>
          <w:color w:val="000000" w:themeColor="text1"/>
          <w:sz w:val="20"/>
          <w:szCs w:val="20"/>
        </w:rPr>
        <w:t>ıklara ilişkin tükenme payları</w:t>
      </w:r>
      <w:r w:rsidR="0065186D" w:rsidRPr="009128F0">
        <w:rPr>
          <w:rFonts w:ascii="Arial" w:hAnsi="Arial" w:cs="Arial"/>
          <w:color w:val="000000" w:themeColor="text1"/>
          <w:sz w:val="20"/>
          <w:szCs w:val="20"/>
        </w:rPr>
        <w:t>nı</w:t>
      </w:r>
      <w:r w:rsidRPr="009128F0">
        <w:rPr>
          <w:rFonts w:ascii="Arial" w:hAnsi="Arial" w:cs="Arial"/>
          <w:color w:val="000000" w:themeColor="text1"/>
          <w:sz w:val="20"/>
          <w:szCs w:val="20"/>
        </w:rPr>
        <w:t>, varlıkların faydalı ömürlerine göre eşit tutarlı</w:t>
      </w:r>
      <w:r w:rsidR="00B91C39" w:rsidRPr="009128F0">
        <w:rPr>
          <w:rFonts w:ascii="Arial" w:hAnsi="Arial" w:cs="Arial"/>
          <w:color w:val="000000" w:themeColor="text1"/>
          <w:sz w:val="20"/>
          <w:szCs w:val="20"/>
        </w:rPr>
        <w:t xml:space="preserve">, doğrusal </w:t>
      </w:r>
      <w:proofErr w:type="gramStart"/>
      <w:r w:rsidR="00B91C39" w:rsidRPr="009128F0">
        <w:rPr>
          <w:rFonts w:ascii="Arial" w:hAnsi="Arial" w:cs="Arial"/>
          <w:color w:val="000000" w:themeColor="text1"/>
          <w:sz w:val="20"/>
          <w:szCs w:val="20"/>
        </w:rPr>
        <w:t>amortisman</w:t>
      </w:r>
      <w:proofErr w:type="gramEnd"/>
      <w:r w:rsidR="00B91C39" w:rsidRPr="009128F0">
        <w:rPr>
          <w:rFonts w:ascii="Arial" w:hAnsi="Arial" w:cs="Arial"/>
          <w:color w:val="000000" w:themeColor="text1"/>
          <w:sz w:val="20"/>
          <w:szCs w:val="20"/>
        </w:rPr>
        <w:t xml:space="preserve"> yöntemi </w:t>
      </w:r>
      <w:r w:rsidRPr="009128F0">
        <w:rPr>
          <w:rFonts w:ascii="Arial" w:hAnsi="Arial" w:cs="Arial"/>
          <w:color w:val="000000" w:themeColor="text1"/>
          <w:sz w:val="20"/>
          <w:szCs w:val="20"/>
        </w:rPr>
        <w:t>kullan</w:t>
      </w:r>
      <w:r w:rsidR="0065186D" w:rsidRPr="009128F0">
        <w:rPr>
          <w:rFonts w:ascii="Arial" w:hAnsi="Arial" w:cs="Arial"/>
          <w:color w:val="000000" w:themeColor="text1"/>
          <w:sz w:val="20"/>
          <w:szCs w:val="20"/>
        </w:rPr>
        <w:t>arak</w:t>
      </w:r>
      <w:r w:rsidRPr="009128F0">
        <w:rPr>
          <w:rFonts w:ascii="Arial" w:hAnsi="Arial" w:cs="Arial"/>
          <w:color w:val="000000" w:themeColor="text1"/>
          <w:sz w:val="20"/>
          <w:szCs w:val="20"/>
        </w:rPr>
        <w:t xml:space="preserve"> ay</w:t>
      </w:r>
      <w:r w:rsidR="0065186D" w:rsidRPr="009128F0">
        <w:rPr>
          <w:rFonts w:ascii="Arial" w:hAnsi="Arial" w:cs="Arial"/>
          <w:color w:val="000000" w:themeColor="text1"/>
          <w:sz w:val="20"/>
          <w:szCs w:val="20"/>
        </w:rPr>
        <w:t>ırmaktadır</w:t>
      </w:r>
      <w:r w:rsidRPr="009128F0">
        <w:rPr>
          <w:rFonts w:ascii="Arial" w:hAnsi="Arial" w:cs="Arial"/>
          <w:color w:val="000000" w:themeColor="text1"/>
          <w:sz w:val="20"/>
          <w:szCs w:val="20"/>
        </w:rPr>
        <w:t xml:space="preserve">. </w:t>
      </w:r>
      <w:r w:rsidR="00B91C39" w:rsidRPr="009128F0">
        <w:rPr>
          <w:rFonts w:ascii="Arial" w:hAnsi="Arial" w:cs="Arial"/>
          <w:color w:val="000000" w:themeColor="text1"/>
          <w:sz w:val="20"/>
          <w:szCs w:val="20"/>
        </w:rPr>
        <w:t>B</w:t>
      </w:r>
      <w:r w:rsidRPr="009128F0">
        <w:rPr>
          <w:rFonts w:ascii="Arial" w:hAnsi="Arial" w:cs="Arial"/>
          <w:color w:val="000000" w:themeColor="text1"/>
          <w:sz w:val="20"/>
          <w:szCs w:val="20"/>
        </w:rPr>
        <w:t>ilgisayar yazılımlarının faydalı ömürleri 3 ile 4 yıl olarak, diğer maddi olmayan duran varlıklarının tahmini ekonomik ömrü ise 15 yıl olarak belirlenmiştir.</w:t>
      </w:r>
    </w:p>
    <w:p w14:paraId="1A8CF15F" w14:textId="1AC65AB8" w:rsidR="00732F7B" w:rsidRPr="009128F0" w:rsidRDefault="00094D5E" w:rsidP="00D378AF">
      <w:pPr>
        <w:autoSpaceDE w:val="0"/>
        <w:autoSpaceDN w:val="0"/>
        <w:adjustRightInd w:val="0"/>
        <w:jc w:val="both"/>
        <w:rPr>
          <w:rFonts w:ascii="Arial" w:hAnsi="Arial" w:cs="Arial"/>
          <w:color w:val="000000" w:themeColor="text1"/>
          <w:sz w:val="20"/>
          <w:szCs w:val="20"/>
        </w:rPr>
      </w:pPr>
      <w:r w:rsidRPr="009128F0">
        <w:rPr>
          <w:rFonts w:ascii="Arial" w:hAnsi="Arial" w:cs="Arial"/>
          <w:color w:val="000000" w:themeColor="text1"/>
          <w:sz w:val="20"/>
          <w:szCs w:val="20"/>
        </w:rPr>
        <w:t>Grup</w:t>
      </w:r>
      <w:r w:rsidR="00632D27" w:rsidRPr="009128F0">
        <w:rPr>
          <w:rFonts w:ascii="Arial" w:hAnsi="Arial"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r w:rsidR="009D4A41" w:rsidRPr="009128F0">
        <w:rPr>
          <w:rFonts w:ascii="Arial" w:hAnsi="Arial" w:cs="Arial"/>
          <w:color w:val="000000" w:themeColor="text1"/>
          <w:sz w:val="20"/>
          <w:szCs w:val="20"/>
        </w:rPr>
        <w:t>.</w:t>
      </w:r>
    </w:p>
    <w:p w14:paraId="17E68FD9" w14:textId="77777777" w:rsidR="006912AD" w:rsidRDefault="006912AD">
      <w:pPr>
        <w:rPr>
          <w:rFonts w:ascii="Arial" w:hAnsi="Arial" w:cs="Arial"/>
          <w:b/>
          <w:color w:val="000000" w:themeColor="text1"/>
          <w:sz w:val="20"/>
          <w:szCs w:val="20"/>
          <w:lang w:eastAsia="en-US"/>
        </w:rPr>
      </w:pPr>
      <w:r>
        <w:rPr>
          <w:rFonts w:ascii="Arial" w:hAnsi="Arial" w:cs="Arial"/>
          <w:color w:val="000000" w:themeColor="text1"/>
          <w:sz w:val="20"/>
        </w:rPr>
        <w:br w:type="page"/>
      </w:r>
    </w:p>
    <w:p w14:paraId="2C148C20" w14:textId="2A40ED91" w:rsidR="00632D27" w:rsidRPr="009128F0" w:rsidRDefault="00632D27" w:rsidP="004419DE">
      <w:pPr>
        <w:pStyle w:val="GvdeMetni2"/>
        <w:spacing w:before="120"/>
        <w:ind w:left="-567"/>
        <w:rPr>
          <w:rFonts w:ascii="Arial" w:hAnsi="Arial" w:cs="Arial"/>
          <w:color w:val="000000" w:themeColor="text1"/>
          <w:sz w:val="20"/>
        </w:rPr>
      </w:pPr>
      <w:r w:rsidRPr="009128F0">
        <w:rPr>
          <w:rFonts w:ascii="Arial" w:hAnsi="Arial" w:cs="Arial"/>
          <w:color w:val="000000" w:themeColor="text1"/>
          <w:sz w:val="20"/>
        </w:rPr>
        <w:lastRenderedPageBreak/>
        <w:t>XI</w:t>
      </w:r>
      <w:r w:rsidR="00094D5E" w:rsidRPr="009128F0">
        <w:rPr>
          <w:rFonts w:ascii="Arial" w:hAnsi="Arial" w:cs="Arial"/>
          <w:color w:val="000000" w:themeColor="text1"/>
          <w:sz w:val="20"/>
        </w:rPr>
        <w:t>I</w:t>
      </w:r>
      <w:r w:rsidRPr="009128F0">
        <w:rPr>
          <w:rFonts w:ascii="Arial" w:hAnsi="Arial" w:cs="Arial"/>
          <w:color w:val="000000" w:themeColor="text1"/>
          <w:sz w:val="20"/>
        </w:rPr>
        <w:t>I.</w:t>
      </w:r>
      <w:r w:rsidRPr="009128F0">
        <w:rPr>
          <w:rFonts w:ascii="Arial" w:hAnsi="Arial" w:cs="Arial"/>
          <w:color w:val="000000" w:themeColor="text1"/>
          <w:sz w:val="20"/>
        </w:rPr>
        <w:tab/>
        <w:t>Maddi duran varlıklara ilişkin açıklamalar:</w:t>
      </w:r>
    </w:p>
    <w:p w14:paraId="2B506D76" w14:textId="77777777" w:rsidR="00632D27" w:rsidRPr="009128F0" w:rsidRDefault="00632D27" w:rsidP="00E17B23">
      <w:pPr>
        <w:autoSpaceDE w:val="0"/>
        <w:autoSpaceDN w:val="0"/>
        <w:adjustRightInd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 xml:space="preserve">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w:t>
      </w:r>
      <w:proofErr w:type="gramStart"/>
      <w:r w:rsidRPr="009128F0">
        <w:rPr>
          <w:rFonts w:ascii="Arial" w:hAnsi="Arial" w:cs="Arial"/>
          <w:color w:val="000000" w:themeColor="text1"/>
          <w:sz w:val="20"/>
          <w:szCs w:val="20"/>
        </w:rPr>
        <w:t>amortismanlar</w:t>
      </w:r>
      <w:proofErr w:type="gramEnd"/>
      <w:r w:rsidRPr="009128F0">
        <w:rPr>
          <w:rFonts w:ascii="Arial" w:hAnsi="Arial" w:cs="Arial"/>
          <w:color w:val="000000" w:themeColor="text1"/>
          <w:sz w:val="20"/>
          <w:szCs w:val="20"/>
        </w:rPr>
        <w:t xml:space="preserve"> ve varsa ilgili varlığın değer düşüklüğü karşılıkları düşülerek finansal tab</w:t>
      </w:r>
      <w:r w:rsidR="00BE48D4" w:rsidRPr="009128F0">
        <w:rPr>
          <w:rFonts w:ascii="Arial" w:hAnsi="Arial" w:cs="Arial"/>
          <w:color w:val="000000" w:themeColor="text1"/>
          <w:sz w:val="20"/>
          <w:szCs w:val="20"/>
        </w:rPr>
        <w:t>lolarda “Maddi Duran Varlıklara İlişkin Türkiye</w:t>
      </w:r>
      <w:r w:rsidRPr="009128F0">
        <w:rPr>
          <w:rFonts w:ascii="Arial" w:hAnsi="Arial" w:cs="Arial"/>
          <w:color w:val="000000" w:themeColor="text1"/>
          <w:sz w:val="20"/>
          <w:szCs w:val="20"/>
        </w:rPr>
        <w:t xml:space="preserve"> Muhasebe</w:t>
      </w:r>
      <w:r w:rsidR="00BE48D4" w:rsidRPr="009128F0">
        <w:rPr>
          <w:rFonts w:ascii="Arial" w:hAnsi="Arial" w:cs="Arial"/>
          <w:color w:val="000000" w:themeColor="text1"/>
          <w:sz w:val="20"/>
          <w:szCs w:val="20"/>
        </w:rPr>
        <w:t xml:space="preserve"> </w:t>
      </w:r>
      <w:r w:rsidRPr="009128F0">
        <w:rPr>
          <w:rFonts w:ascii="Arial" w:hAnsi="Arial" w:cs="Arial"/>
          <w:color w:val="000000" w:themeColor="text1"/>
          <w:sz w:val="20"/>
          <w:szCs w:val="20"/>
        </w:rPr>
        <w:t>Standardı” (“TMS 16”) uyarınca izlenmektedir.</w:t>
      </w:r>
    </w:p>
    <w:p w14:paraId="4784066F" w14:textId="4B6C9123" w:rsidR="00805368" w:rsidRPr="009128F0" w:rsidRDefault="005510DE" w:rsidP="00E17B23">
      <w:pPr>
        <w:pStyle w:val="GvdeMetniGirintisi"/>
        <w:spacing w:before="120" w:after="120"/>
        <w:ind w:firstLine="0"/>
        <w:rPr>
          <w:rFonts w:ascii="Arial" w:hAnsi="Arial" w:cs="Arial"/>
          <w:color w:val="000000" w:themeColor="text1"/>
          <w:sz w:val="20"/>
          <w:szCs w:val="20"/>
        </w:rPr>
      </w:pPr>
      <w:r w:rsidRPr="009128F0">
        <w:rPr>
          <w:rFonts w:ascii="Arial" w:hAnsi="Arial" w:cs="Arial"/>
          <w:color w:val="000000" w:themeColor="text1"/>
          <w:sz w:val="20"/>
          <w:szCs w:val="20"/>
        </w:rPr>
        <w:t xml:space="preserve">Ana Ortaklık </w:t>
      </w:r>
      <w:r w:rsidR="00632D27" w:rsidRPr="009128F0">
        <w:rPr>
          <w:rFonts w:ascii="Arial" w:hAnsi="Arial" w:cs="Arial"/>
          <w:color w:val="000000" w:themeColor="text1"/>
          <w:sz w:val="20"/>
          <w:szCs w:val="20"/>
        </w:rPr>
        <w:t>Banka, 31 Mart 2009 tarihinde muhasebe politikasında değişikliğe giderek maddi duran varlıkları içinde yer alan gayrimenkullerin değerlemesinde, TMS 16 kapsamında yeniden değerleme metodunu benimsemiştir</w:t>
      </w:r>
      <w:r w:rsidR="006912AD">
        <w:rPr>
          <w:rFonts w:ascii="Arial" w:hAnsi="Arial" w:cs="Arial"/>
          <w:color w:val="000000" w:themeColor="text1"/>
          <w:sz w:val="20"/>
          <w:szCs w:val="20"/>
        </w:rPr>
        <w:t xml:space="preserve">. </w:t>
      </w:r>
      <w:r w:rsidR="00DA3047" w:rsidRPr="001A7C30">
        <w:rPr>
          <w:rFonts w:ascii="Arial" w:hAnsi="Arial" w:cs="Arial"/>
          <w:color w:val="000000" w:themeColor="text1"/>
          <w:sz w:val="20"/>
          <w:szCs w:val="20"/>
        </w:rPr>
        <w:t>31 Aralık 201</w:t>
      </w:r>
      <w:r w:rsidR="00464DF3" w:rsidRPr="001A7C30">
        <w:rPr>
          <w:rFonts w:ascii="Arial" w:hAnsi="Arial" w:cs="Arial"/>
          <w:color w:val="000000" w:themeColor="text1"/>
          <w:sz w:val="20"/>
          <w:szCs w:val="20"/>
        </w:rPr>
        <w:t>7</w:t>
      </w:r>
      <w:r w:rsidR="00632D27" w:rsidRPr="001A7C30">
        <w:rPr>
          <w:rFonts w:ascii="Arial" w:hAnsi="Arial" w:cs="Arial"/>
          <w:color w:val="000000" w:themeColor="text1"/>
          <w:sz w:val="20"/>
          <w:szCs w:val="20"/>
        </w:rPr>
        <w:t xml:space="preserve"> tarihi</w:t>
      </w:r>
      <w:r w:rsidR="00632D27" w:rsidRPr="009128F0">
        <w:rPr>
          <w:rFonts w:ascii="Arial" w:hAnsi="Arial" w:cs="Arial"/>
          <w:color w:val="000000" w:themeColor="text1"/>
          <w:sz w:val="20"/>
          <w:szCs w:val="20"/>
        </w:rPr>
        <w:t xml:space="preserve"> itibarıyla </w:t>
      </w:r>
      <w:r w:rsidRPr="009128F0">
        <w:rPr>
          <w:rFonts w:ascii="Arial" w:hAnsi="Arial" w:cs="Arial"/>
          <w:color w:val="000000" w:themeColor="text1"/>
          <w:sz w:val="20"/>
          <w:szCs w:val="20"/>
        </w:rPr>
        <w:t xml:space="preserve">Ana Ortaklık </w:t>
      </w:r>
      <w:r w:rsidR="00A27007" w:rsidRPr="009128F0">
        <w:rPr>
          <w:rFonts w:ascii="Arial" w:hAnsi="Arial" w:cs="Arial"/>
          <w:color w:val="000000" w:themeColor="text1"/>
          <w:sz w:val="20"/>
          <w:szCs w:val="20"/>
        </w:rPr>
        <w:t xml:space="preserve">Banka gayrimenkullerini yeniden değerlemiş ve </w:t>
      </w:r>
      <w:r w:rsidR="001E5B56" w:rsidRPr="009128F0">
        <w:rPr>
          <w:rFonts w:ascii="Arial" w:hAnsi="Arial" w:cs="Arial"/>
          <w:color w:val="000000" w:themeColor="text1"/>
          <w:sz w:val="20"/>
          <w:szCs w:val="20"/>
        </w:rPr>
        <w:t xml:space="preserve">bağımsız bir değerleme şirketi tarafından </w:t>
      </w:r>
      <w:r w:rsidR="005036A3" w:rsidRPr="009128F0">
        <w:rPr>
          <w:rFonts w:ascii="Arial" w:hAnsi="Arial" w:cs="Arial"/>
          <w:color w:val="000000" w:themeColor="text1"/>
          <w:sz w:val="20"/>
          <w:szCs w:val="20"/>
        </w:rPr>
        <w:t xml:space="preserve">emsal karşılaştırma yöntemi kullanılarak </w:t>
      </w:r>
      <w:r w:rsidR="001E5B56" w:rsidRPr="009128F0">
        <w:rPr>
          <w:rFonts w:ascii="Arial" w:hAnsi="Arial" w:cs="Arial"/>
          <w:color w:val="000000" w:themeColor="text1"/>
          <w:sz w:val="20"/>
          <w:szCs w:val="20"/>
        </w:rPr>
        <w:t xml:space="preserve">hesaplanan </w:t>
      </w:r>
      <w:proofErr w:type="gramStart"/>
      <w:r w:rsidR="001E5B56" w:rsidRPr="009128F0">
        <w:rPr>
          <w:rFonts w:ascii="Arial" w:hAnsi="Arial" w:cs="Arial"/>
          <w:color w:val="000000" w:themeColor="text1"/>
          <w:sz w:val="20"/>
          <w:szCs w:val="20"/>
        </w:rPr>
        <w:t>ekspertiz</w:t>
      </w:r>
      <w:proofErr w:type="gramEnd"/>
      <w:r w:rsidR="001E5B56" w:rsidRPr="009128F0">
        <w:rPr>
          <w:rFonts w:ascii="Arial" w:hAnsi="Arial" w:cs="Arial"/>
          <w:color w:val="000000" w:themeColor="text1"/>
          <w:sz w:val="20"/>
          <w:szCs w:val="20"/>
        </w:rPr>
        <w:t xml:space="preserve"> değerleri finansal tablolara yansıtılmıştır</w:t>
      </w:r>
      <w:r w:rsidR="00112EA5" w:rsidRPr="009128F0">
        <w:rPr>
          <w:rFonts w:ascii="Arial" w:hAnsi="Arial" w:cs="Arial"/>
          <w:color w:val="000000" w:themeColor="text1"/>
          <w:sz w:val="20"/>
          <w:szCs w:val="20"/>
        </w:rPr>
        <w:t>.</w:t>
      </w:r>
      <w:r w:rsidR="00805368" w:rsidRPr="009128F0">
        <w:rPr>
          <w:rFonts w:ascii="Arial" w:hAnsi="Arial" w:cs="Arial"/>
          <w:color w:val="000000" w:themeColor="text1"/>
          <w:sz w:val="20"/>
          <w:szCs w:val="20"/>
        </w:rPr>
        <w:t xml:space="preserve"> Bahsi geçen değerleme değer artışı ortaklara temettü olarak dağıtılamaz. Yeniden değerleme değer artışına ilişkin cari dönem </w:t>
      </w:r>
      <w:proofErr w:type="gramStart"/>
      <w:r w:rsidR="00805368" w:rsidRPr="009128F0">
        <w:rPr>
          <w:rFonts w:ascii="Arial" w:hAnsi="Arial" w:cs="Arial"/>
          <w:color w:val="000000" w:themeColor="text1"/>
          <w:sz w:val="20"/>
          <w:szCs w:val="20"/>
        </w:rPr>
        <w:t>amortisman</w:t>
      </w:r>
      <w:proofErr w:type="gramEnd"/>
      <w:r w:rsidR="00805368" w:rsidRPr="009128F0">
        <w:rPr>
          <w:rFonts w:ascii="Arial" w:hAnsi="Arial" w:cs="Arial"/>
          <w:color w:val="000000" w:themeColor="text1"/>
          <w:sz w:val="20"/>
          <w:szCs w:val="20"/>
        </w:rPr>
        <w:t xml:space="preserve"> giderine karşılık gelen tutar yeniden değerleme farkları hesabından geçmiş dönem karı/(zararı) hesabına transfer edilmiştir. </w:t>
      </w:r>
    </w:p>
    <w:p w14:paraId="2EF79D80" w14:textId="77777777" w:rsidR="00632D27" w:rsidRPr="009128F0" w:rsidRDefault="00501CEA" w:rsidP="00CA1075">
      <w:pPr>
        <w:autoSpaceDE w:val="0"/>
        <w:autoSpaceDN w:val="0"/>
        <w:adjustRightInd w:val="0"/>
        <w:jc w:val="both"/>
        <w:rPr>
          <w:rFonts w:ascii="Arial" w:hAnsi="Arial" w:cs="Arial"/>
          <w:color w:val="000000" w:themeColor="text1"/>
          <w:sz w:val="20"/>
          <w:szCs w:val="20"/>
        </w:rPr>
      </w:pPr>
      <w:r w:rsidRPr="009128F0">
        <w:rPr>
          <w:rFonts w:ascii="Arial" w:hAnsi="Arial" w:cs="Arial"/>
          <w:color w:val="000000" w:themeColor="text1"/>
          <w:sz w:val="20"/>
          <w:szCs w:val="20"/>
        </w:rPr>
        <w:t>M</w:t>
      </w:r>
      <w:r w:rsidR="00632D27" w:rsidRPr="009128F0">
        <w:rPr>
          <w:rFonts w:ascii="Arial" w:hAnsi="Arial" w:cs="Arial"/>
          <w:color w:val="000000" w:themeColor="text1"/>
          <w:sz w:val="20"/>
          <w:szCs w:val="20"/>
        </w:rPr>
        <w:t xml:space="preserve">addi duran varlıklar üzerinde rehin, ipotek ve benzeri herhangi bir </w:t>
      </w:r>
      <w:proofErr w:type="spellStart"/>
      <w:r w:rsidR="00632D27" w:rsidRPr="009128F0">
        <w:rPr>
          <w:rFonts w:ascii="Arial" w:hAnsi="Arial" w:cs="Arial"/>
          <w:color w:val="000000" w:themeColor="text1"/>
          <w:sz w:val="20"/>
          <w:szCs w:val="20"/>
        </w:rPr>
        <w:t>takyidat</w:t>
      </w:r>
      <w:proofErr w:type="spellEnd"/>
      <w:r w:rsidR="00632D27" w:rsidRPr="009128F0">
        <w:rPr>
          <w:rFonts w:ascii="Arial" w:hAnsi="Arial" w:cs="Arial"/>
          <w:color w:val="000000" w:themeColor="text1"/>
          <w:sz w:val="20"/>
          <w:szCs w:val="20"/>
        </w:rPr>
        <w:t xml:space="preserve"> bulunmamaktadır.</w:t>
      </w:r>
    </w:p>
    <w:p w14:paraId="6C6214C9" w14:textId="77777777" w:rsidR="00632D27" w:rsidRPr="009128F0" w:rsidRDefault="00632D27" w:rsidP="00E17B23">
      <w:pPr>
        <w:autoSpaceDE w:val="0"/>
        <w:autoSpaceDN w:val="0"/>
        <w:adjustRightInd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Muhasebe tahminlerinde, cari döneme önemli bir etkisi olan ya da sonraki dönemlerde önemli bir etkisi olması beklenen değişiklik bulunmamaktadır.</w:t>
      </w:r>
    </w:p>
    <w:p w14:paraId="09C44255" w14:textId="77777777" w:rsidR="00632D27" w:rsidRPr="009128F0" w:rsidRDefault="00632D27" w:rsidP="00900783">
      <w:pPr>
        <w:pStyle w:val="GvdeMetniGirintisi"/>
        <w:spacing w:before="120" w:after="120"/>
        <w:ind w:firstLine="0"/>
        <w:rPr>
          <w:rFonts w:ascii="Arial" w:hAnsi="Arial" w:cs="Arial"/>
          <w:color w:val="000000" w:themeColor="text1"/>
          <w:sz w:val="18"/>
          <w:szCs w:val="18"/>
        </w:rPr>
      </w:pPr>
      <w:r w:rsidRPr="009128F0">
        <w:rPr>
          <w:rFonts w:ascii="Arial" w:hAnsi="Arial" w:cs="Arial"/>
          <w:color w:val="000000" w:themeColor="text1"/>
          <w:sz w:val="20"/>
          <w:szCs w:val="20"/>
        </w:rPr>
        <w:t xml:space="preserve">Maddi duran varlıkların </w:t>
      </w:r>
      <w:proofErr w:type="gramStart"/>
      <w:r w:rsidRPr="009128F0">
        <w:rPr>
          <w:rFonts w:ascii="Arial" w:hAnsi="Arial" w:cs="Arial"/>
          <w:color w:val="000000" w:themeColor="text1"/>
          <w:sz w:val="20"/>
          <w:szCs w:val="20"/>
        </w:rPr>
        <w:t>amortismanı</w:t>
      </w:r>
      <w:proofErr w:type="gramEnd"/>
      <w:r w:rsidRPr="009128F0">
        <w:rPr>
          <w:rFonts w:ascii="Arial" w:hAnsi="Arial" w:cs="Arial"/>
          <w:color w:val="000000" w:themeColor="text1"/>
          <w:sz w:val="20"/>
          <w:szCs w:val="20"/>
        </w:rPr>
        <w:t xml:space="preserve"> doğrusal yönteme göre hesaplanmaktadır. Kullanılan </w:t>
      </w:r>
      <w:proofErr w:type="gramStart"/>
      <w:r w:rsidRPr="009128F0">
        <w:rPr>
          <w:rFonts w:ascii="Arial" w:hAnsi="Arial" w:cs="Arial"/>
          <w:color w:val="000000" w:themeColor="text1"/>
          <w:sz w:val="20"/>
          <w:szCs w:val="20"/>
        </w:rPr>
        <w:t>amortisman</w:t>
      </w:r>
      <w:proofErr w:type="gramEnd"/>
      <w:r w:rsidRPr="009128F0">
        <w:rPr>
          <w:rFonts w:ascii="Arial" w:hAnsi="Arial" w:cs="Arial"/>
          <w:color w:val="000000" w:themeColor="text1"/>
          <w:sz w:val="20"/>
          <w:szCs w:val="20"/>
        </w:rPr>
        <w:t xml:space="preserve"> oranları aktiflerin ekonomik ömürleri dikkate alınarak ayrılmakta olup kullanılan oranlar aşağıdaki gibidir:</w:t>
      </w:r>
    </w:p>
    <w:tbl>
      <w:tblPr>
        <w:tblW w:w="5000" w:type="pct"/>
        <w:tblLook w:val="0000" w:firstRow="0" w:lastRow="0" w:firstColumn="0" w:lastColumn="0" w:noHBand="0" w:noVBand="0"/>
      </w:tblPr>
      <w:tblGrid>
        <w:gridCol w:w="6386"/>
        <w:gridCol w:w="2969"/>
      </w:tblGrid>
      <w:tr w:rsidR="002C76CF" w:rsidRPr="009128F0" w14:paraId="40A52AB3" w14:textId="77777777" w:rsidTr="001038AB">
        <w:trPr>
          <w:trHeight w:val="104"/>
        </w:trPr>
        <w:tc>
          <w:tcPr>
            <w:tcW w:w="3413" w:type="pct"/>
            <w:tcBorders>
              <w:top w:val="single" w:sz="4" w:space="0" w:color="auto"/>
              <w:bottom w:val="single" w:sz="4" w:space="0" w:color="auto"/>
            </w:tcBorders>
          </w:tcPr>
          <w:p w14:paraId="49316C27" w14:textId="77777777" w:rsidR="00632D27" w:rsidRPr="009128F0" w:rsidRDefault="00632D27" w:rsidP="00770B5E">
            <w:pPr>
              <w:pStyle w:val="GvdeMetniGirintisi"/>
              <w:ind w:firstLine="540"/>
              <w:jc w:val="left"/>
              <w:rPr>
                <w:rFonts w:ascii="Arial" w:hAnsi="Arial" w:cs="Arial"/>
                <w:b/>
                <w:color w:val="000000" w:themeColor="text1"/>
                <w:sz w:val="20"/>
                <w:szCs w:val="20"/>
              </w:rPr>
            </w:pPr>
          </w:p>
        </w:tc>
        <w:tc>
          <w:tcPr>
            <w:tcW w:w="1587" w:type="pct"/>
            <w:tcBorders>
              <w:top w:val="single" w:sz="4" w:space="0" w:color="auto"/>
              <w:bottom w:val="single" w:sz="4" w:space="0" w:color="auto"/>
            </w:tcBorders>
          </w:tcPr>
          <w:p w14:paraId="080EF3A1" w14:textId="77777777" w:rsidR="00632D27" w:rsidRPr="009128F0" w:rsidRDefault="004116FF" w:rsidP="0069657B">
            <w:pPr>
              <w:pStyle w:val="GvdeMetniGirintisi"/>
              <w:ind w:firstLine="0"/>
              <w:jc w:val="right"/>
              <w:rPr>
                <w:rFonts w:ascii="Arial" w:hAnsi="Arial" w:cs="Arial"/>
                <w:b/>
                <w:color w:val="000000" w:themeColor="text1"/>
                <w:sz w:val="20"/>
                <w:szCs w:val="20"/>
              </w:rPr>
            </w:pPr>
            <w:r>
              <w:rPr>
                <w:rFonts w:ascii="Arial" w:hAnsi="Arial" w:cs="Arial"/>
                <w:b/>
                <w:color w:val="000000" w:themeColor="text1"/>
                <w:sz w:val="20"/>
                <w:szCs w:val="20"/>
              </w:rPr>
              <w:t>Amortisman Oranı</w:t>
            </w:r>
            <w:r w:rsidR="00A112B4" w:rsidRPr="009128F0">
              <w:rPr>
                <w:rFonts w:ascii="Arial" w:hAnsi="Arial" w:cs="Arial"/>
                <w:b/>
                <w:color w:val="000000" w:themeColor="text1"/>
                <w:sz w:val="20"/>
                <w:szCs w:val="20"/>
              </w:rPr>
              <w:t xml:space="preserve"> </w:t>
            </w:r>
            <w:r w:rsidR="00632D27" w:rsidRPr="009128F0">
              <w:rPr>
                <w:rFonts w:ascii="Arial" w:hAnsi="Arial" w:cs="Arial"/>
                <w:b/>
                <w:color w:val="000000" w:themeColor="text1"/>
                <w:sz w:val="20"/>
                <w:szCs w:val="20"/>
              </w:rPr>
              <w:t>%</w:t>
            </w:r>
          </w:p>
        </w:tc>
      </w:tr>
      <w:tr w:rsidR="00217B6C" w:rsidRPr="009128F0" w14:paraId="18A68502" w14:textId="77777777" w:rsidTr="001038AB">
        <w:trPr>
          <w:trHeight w:val="80"/>
        </w:trPr>
        <w:tc>
          <w:tcPr>
            <w:tcW w:w="3413" w:type="pct"/>
            <w:tcBorders>
              <w:top w:val="single" w:sz="4" w:space="0" w:color="auto"/>
            </w:tcBorders>
          </w:tcPr>
          <w:p w14:paraId="1B63EC3F" w14:textId="77777777" w:rsidR="00217B6C" w:rsidRPr="009128F0" w:rsidRDefault="00217B6C" w:rsidP="00B67BC4">
            <w:pPr>
              <w:pStyle w:val="GvdeMetniGirintisi"/>
              <w:ind w:left="-108" w:firstLine="0"/>
              <w:rPr>
                <w:rFonts w:ascii="Arial" w:hAnsi="Arial" w:cs="Arial"/>
                <w:color w:val="000000" w:themeColor="text1"/>
                <w:sz w:val="20"/>
                <w:szCs w:val="20"/>
              </w:rPr>
            </w:pPr>
          </w:p>
        </w:tc>
        <w:tc>
          <w:tcPr>
            <w:tcW w:w="1587" w:type="pct"/>
            <w:tcBorders>
              <w:top w:val="single" w:sz="4" w:space="0" w:color="auto"/>
            </w:tcBorders>
            <w:vAlign w:val="bottom"/>
          </w:tcPr>
          <w:p w14:paraId="636AF0D8" w14:textId="77777777" w:rsidR="00217B6C" w:rsidRPr="009128F0" w:rsidRDefault="00217B6C" w:rsidP="00122856">
            <w:pPr>
              <w:pStyle w:val="GvdeMetniGirintisi"/>
              <w:ind w:firstLine="0"/>
              <w:jc w:val="right"/>
              <w:rPr>
                <w:rFonts w:ascii="Arial" w:hAnsi="Arial" w:cs="Arial"/>
                <w:color w:val="000000" w:themeColor="text1"/>
                <w:sz w:val="20"/>
                <w:szCs w:val="20"/>
              </w:rPr>
            </w:pPr>
          </w:p>
        </w:tc>
      </w:tr>
      <w:tr w:rsidR="00B86B47" w:rsidRPr="009128F0" w14:paraId="6F33FACD" w14:textId="77777777" w:rsidTr="001038AB">
        <w:trPr>
          <w:trHeight w:val="80"/>
        </w:trPr>
        <w:tc>
          <w:tcPr>
            <w:tcW w:w="3413" w:type="pct"/>
          </w:tcPr>
          <w:p w14:paraId="47495ED7" w14:textId="77777777" w:rsidR="00632D27" w:rsidRPr="009128F0" w:rsidRDefault="00632D27" w:rsidP="00B67BC4">
            <w:pPr>
              <w:pStyle w:val="GvdeMetniGirintisi"/>
              <w:ind w:left="-108" w:firstLine="0"/>
              <w:rPr>
                <w:rFonts w:ascii="Arial" w:hAnsi="Arial" w:cs="Arial"/>
                <w:color w:val="000000" w:themeColor="text1"/>
                <w:sz w:val="20"/>
                <w:szCs w:val="20"/>
              </w:rPr>
            </w:pPr>
            <w:r w:rsidRPr="009128F0">
              <w:rPr>
                <w:rFonts w:ascii="Arial" w:hAnsi="Arial" w:cs="Arial"/>
                <w:color w:val="000000" w:themeColor="text1"/>
                <w:sz w:val="20"/>
                <w:szCs w:val="20"/>
              </w:rPr>
              <w:t>Binalar</w:t>
            </w:r>
          </w:p>
        </w:tc>
        <w:tc>
          <w:tcPr>
            <w:tcW w:w="1587" w:type="pct"/>
            <w:vAlign w:val="bottom"/>
          </w:tcPr>
          <w:p w14:paraId="64C83206" w14:textId="77777777" w:rsidR="00632D27" w:rsidRPr="009128F0" w:rsidRDefault="00632D27" w:rsidP="00122856">
            <w:pPr>
              <w:pStyle w:val="GvdeMetniGirintisi"/>
              <w:ind w:firstLine="0"/>
              <w:jc w:val="right"/>
              <w:rPr>
                <w:rFonts w:ascii="Arial" w:hAnsi="Arial" w:cs="Arial"/>
                <w:color w:val="000000" w:themeColor="text1"/>
                <w:sz w:val="20"/>
                <w:szCs w:val="20"/>
              </w:rPr>
            </w:pPr>
            <w:r w:rsidRPr="009128F0">
              <w:rPr>
                <w:rFonts w:ascii="Arial" w:hAnsi="Arial" w:cs="Arial"/>
                <w:color w:val="000000" w:themeColor="text1"/>
                <w:sz w:val="20"/>
                <w:szCs w:val="20"/>
              </w:rPr>
              <w:t>2</w:t>
            </w:r>
          </w:p>
        </w:tc>
      </w:tr>
      <w:tr w:rsidR="00B86B47" w:rsidRPr="009128F0" w14:paraId="11EFA2DD" w14:textId="77777777" w:rsidTr="001038AB">
        <w:tc>
          <w:tcPr>
            <w:tcW w:w="3413" w:type="pct"/>
          </w:tcPr>
          <w:p w14:paraId="38297685" w14:textId="77777777" w:rsidR="00632D27" w:rsidRPr="009128F0" w:rsidRDefault="00632D27" w:rsidP="00B67BC4">
            <w:pPr>
              <w:pStyle w:val="GvdeMetniGirintisi"/>
              <w:ind w:left="-108" w:firstLine="0"/>
              <w:rPr>
                <w:rFonts w:ascii="Arial" w:hAnsi="Arial" w:cs="Arial"/>
                <w:color w:val="000000" w:themeColor="text1"/>
                <w:sz w:val="20"/>
                <w:szCs w:val="20"/>
              </w:rPr>
            </w:pPr>
            <w:r w:rsidRPr="009128F0">
              <w:rPr>
                <w:rFonts w:ascii="Arial" w:hAnsi="Arial" w:cs="Arial"/>
                <w:color w:val="000000" w:themeColor="text1"/>
                <w:sz w:val="20"/>
                <w:szCs w:val="20"/>
              </w:rPr>
              <w:t>Nakil vasıtaları</w:t>
            </w:r>
          </w:p>
        </w:tc>
        <w:tc>
          <w:tcPr>
            <w:tcW w:w="1587" w:type="pct"/>
            <w:vAlign w:val="bottom"/>
          </w:tcPr>
          <w:p w14:paraId="29B4A376" w14:textId="77777777" w:rsidR="00632D27" w:rsidRPr="009128F0" w:rsidRDefault="00632D27" w:rsidP="00122856">
            <w:pPr>
              <w:pStyle w:val="GvdeMetniGirintisi"/>
              <w:ind w:firstLine="0"/>
              <w:jc w:val="right"/>
              <w:rPr>
                <w:rFonts w:ascii="Arial" w:hAnsi="Arial" w:cs="Arial"/>
                <w:color w:val="000000" w:themeColor="text1"/>
                <w:sz w:val="20"/>
                <w:szCs w:val="20"/>
              </w:rPr>
            </w:pPr>
            <w:r w:rsidRPr="009128F0">
              <w:rPr>
                <w:rFonts w:ascii="Arial" w:hAnsi="Arial" w:cs="Arial"/>
                <w:color w:val="000000" w:themeColor="text1"/>
                <w:sz w:val="20"/>
                <w:szCs w:val="20"/>
              </w:rPr>
              <w:t>20 – 25</w:t>
            </w:r>
          </w:p>
        </w:tc>
      </w:tr>
      <w:tr w:rsidR="00B86B47" w:rsidRPr="009128F0" w14:paraId="060BC413" w14:textId="77777777" w:rsidTr="001038AB">
        <w:trPr>
          <w:trHeight w:val="125"/>
        </w:trPr>
        <w:tc>
          <w:tcPr>
            <w:tcW w:w="3413" w:type="pct"/>
          </w:tcPr>
          <w:p w14:paraId="3147A638" w14:textId="77777777" w:rsidR="00632D27" w:rsidRPr="009128F0" w:rsidRDefault="00632D27" w:rsidP="00B67BC4">
            <w:pPr>
              <w:pStyle w:val="GvdeMetniGirintisi"/>
              <w:ind w:left="-108" w:firstLine="0"/>
              <w:rPr>
                <w:rFonts w:ascii="Arial" w:hAnsi="Arial" w:cs="Arial"/>
                <w:color w:val="000000" w:themeColor="text1"/>
                <w:sz w:val="20"/>
                <w:szCs w:val="20"/>
              </w:rPr>
            </w:pPr>
            <w:r w:rsidRPr="009128F0">
              <w:rPr>
                <w:rFonts w:ascii="Arial" w:hAnsi="Arial" w:cs="Arial"/>
                <w:color w:val="000000" w:themeColor="text1"/>
                <w:sz w:val="20"/>
                <w:szCs w:val="20"/>
              </w:rPr>
              <w:t>Mobilya, mefruşat ve büro makineleri</w:t>
            </w:r>
          </w:p>
        </w:tc>
        <w:tc>
          <w:tcPr>
            <w:tcW w:w="1587" w:type="pct"/>
            <w:vAlign w:val="bottom"/>
          </w:tcPr>
          <w:p w14:paraId="24C07315" w14:textId="77777777" w:rsidR="00632D27" w:rsidRPr="009128F0" w:rsidRDefault="00632D27" w:rsidP="00122856">
            <w:pPr>
              <w:pStyle w:val="GvdeMetniGirintisi"/>
              <w:ind w:firstLine="0"/>
              <w:jc w:val="right"/>
              <w:rPr>
                <w:rFonts w:ascii="Arial" w:hAnsi="Arial" w:cs="Arial"/>
                <w:color w:val="000000" w:themeColor="text1"/>
                <w:sz w:val="20"/>
                <w:szCs w:val="20"/>
              </w:rPr>
            </w:pPr>
            <w:r w:rsidRPr="009128F0">
              <w:rPr>
                <w:rFonts w:ascii="Arial" w:hAnsi="Arial" w:cs="Arial"/>
                <w:color w:val="000000" w:themeColor="text1"/>
                <w:sz w:val="20"/>
                <w:szCs w:val="20"/>
              </w:rPr>
              <w:t xml:space="preserve">4 – 33 </w:t>
            </w:r>
          </w:p>
        </w:tc>
      </w:tr>
      <w:tr w:rsidR="00B86B47" w:rsidRPr="009128F0" w14:paraId="72D3D574" w14:textId="77777777" w:rsidTr="001038AB">
        <w:trPr>
          <w:trHeight w:val="125"/>
        </w:trPr>
        <w:tc>
          <w:tcPr>
            <w:tcW w:w="3413" w:type="pct"/>
          </w:tcPr>
          <w:p w14:paraId="0C6DBF68" w14:textId="77777777" w:rsidR="00632D27" w:rsidRPr="009128F0" w:rsidRDefault="00632D27" w:rsidP="00B67BC4">
            <w:pPr>
              <w:pStyle w:val="GvdeMetniGirintisi"/>
              <w:ind w:left="-108" w:firstLine="0"/>
              <w:rPr>
                <w:rFonts w:ascii="Arial" w:hAnsi="Arial" w:cs="Arial"/>
                <w:color w:val="000000" w:themeColor="text1"/>
                <w:sz w:val="20"/>
                <w:szCs w:val="20"/>
              </w:rPr>
            </w:pPr>
            <w:r w:rsidRPr="009128F0">
              <w:rPr>
                <w:rFonts w:ascii="Arial" w:hAnsi="Arial" w:cs="Arial"/>
                <w:color w:val="000000" w:themeColor="text1"/>
                <w:sz w:val="20"/>
                <w:szCs w:val="20"/>
              </w:rPr>
              <w:t>Kasalar</w:t>
            </w:r>
          </w:p>
        </w:tc>
        <w:tc>
          <w:tcPr>
            <w:tcW w:w="1587" w:type="pct"/>
            <w:vAlign w:val="bottom"/>
          </w:tcPr>
          <w:p w14:paraId="6954BC97" w14:textId="77777777" w:rsidR="00632D27" w:rsidRPr="009128F0" w:rsidRDefault="00632D27" w:rsidP="00122856">
            <w:pPr>
              <w:pStyle w:val="GvdeMetniGirintisi"/>
              <w:ind w:firstLine="0"/>
              <w:jc w:val="right"/>
              <w:rPr>
                <w:rFonts w:ascii="Arial" w:hAnsi="Arial" w:cs="Arial"/>
                <w:color w:val="000000" w:themeColor="text1"/>
                <w:sz w:val="20"/>
                <w:szCs w:val="20"/>
              </w:rPr>
            </w:pPr>
            <w:r w:rsidRPr="009128F0">
              <w:rPr>
                <w:rFonts w:ascii="Arial" w:hAnsi="Arial" w:cs="Arial"/>
                <w:color w:val="000000" w:themeColor="text1"/>
                <w:sz w:val="20"/>
                <w:szCs w:val="20"/>
              </w:rPr>
              <w:t>2 – 20</w:t>
            </w:r>
          </w:p>
        </w:tc>
      </w:tr>
      <w:tr w:rsidR="00632D27" w:rsidRPr="009128F0" w14:paraId="2DFDC4E5" w14:textId="77777777" w:rsidTr="001038AB">
        <w:trPr>
          <w:trHeight w:val="82"/>
        </w:trPr>
        <w:tc>
          <w:tcPr>
            <w:tcW w:w="3413" w:type="pct"/>
          </w:tcPr>
          <w:p w14:paraId="43B0B2DC" w14:textId="77777777" w:rsidR="00632D27" w:rsidRPr="009128F0" w:rsidRDefault="00632D27" w:rsidP="00B67BC4">
            <w:pPr>
              <w:pStyle w:val="GvdeMetniGirintisi"/>
              <w:ind w:left="-108" w:firstLine="0"/>
              <w:rPr>
                <w:rFonts w:ascii="Arial" w:hAnsi="Arial" w:cs="Arial"/>
                <w:color w:val="000000" w:themeColor="text1"/>
                <w:sz w:val="20"/>
                <w:szCs w:val="20"/>
              </w:rPr>
            </w:pPr>
            <w:r w:rsidRPr="009128F0">
              <w:rPr>
                <w:rFonts w:ascii="Arial" w:hAnsi="Arial" w:cs="Arial"/>
                <w:color w:val="000000" w:themeColor="text1"/>
                <w:sz w:val="20"/>
                <w:szCs w:val="20"/>
              </w:rPr>
              <w:t>Faaliyet Kiralaması Geliştirme Maliyetleri (Özel maliyetler)</w:t>
            </w:r>
          </w:p>
        </w:tc>
        <w:tc>
          <w:tcPr>
            <w:tcW w:w="1587" w:type="pct"/>
            <w:vAlign w:val="bottom"/>
          </w:tcPr>
          <w:p w14:paraId="6CCA752A" w14:textId="77777777" w:rsidR="00DB3C20" w:rsidRPr="009128F0" w:rsidRDefault="00632D27" w:rsidP="00122856">
            <w:pPr>
              <w:pStyle w:val="GvdeMetniGirintisi"/>
              <w:ind w:firstLine="0"/>
              <w:jc w:val="right"/>
              <w:rPr>
                <w:rFonts w:ascii="Arial" w:hAnsi="Arial" w:cs="Arial"/>
                <w:color w:val="000000" w:themeColor="text1"/>
                <w:sz w:val="20"/>
                <w:szCs w:val="20"/>
              </w:rPr>
            </w:pPr>
            <w:r w:rsidRPr="009128F0">
              <w:rPr>
                <w:rFonts w:ascii="Arial" w:hAnsi="Arial" w:cs="Arial"/>
                <w:color w:val="000000" w:themeColor="text1"/>
                <w:sz w:val="20"/>
                <w:szCs w:val="20"/>
              </w:rPr>
              <w:t>Kira süresince – 5 yıl</w:t>
            </w:r>
          </w:p>
        </w:tc>
      </w:tr>
      <w:tr w:rsidR="00217B6C" w:rsidRPr="009128F0" w14:paraId="2091995C" w14:textId="77777777" w:rsidTr="001038AB">
        <w:trPr>
          <w:trHeight w:val="82"/>
        </w:trPr>
        <w:tc>
          <w:tcPr>
            <w:tcW w:w="3413" w:type="pct"/>
            <w:tcBorders>
              <w:bottom w:val="single" w:sz="4" w:space="0" w:color="auto"/>
            </w:tcBorders>
          </w:tcPr>
          <w:p w14:paraId="7B7749BF" w14:textId="77777777" w:rsidR="00217B6C" w:rsidRPr="009128F0" w:rsidRDefault="00217B6C" w:rsidP="00B67BC4">
            <w:pPr>
              <w:pStyle w:val="GvdeMetniGirintisi"/>
              <w:ind w:left="-108" w:firstLine="0"/>
              <w:rPr>
                <w:rFonts w:ascii="Arial" w:hAnsi="Arial" w:cs="Arial"/>
                <w:color w:val="000000" w:themeColor="text1"/>
                <w:sz w:val="20"/>
                <w:szCs w:val="20"/>
              </w:rPr>
            </w:pPr>
          </w:p>
        </w:tc>
        <w:tc>
          <w:tcPr>
            <w:tcW w:w="1587" w:type="pct"/>
            <w:tcBorders>
              <w:bottom w:val="single" w:sz="4" w:space="0" w:color="auto"/>
            </w:tcBorders>
            <w:vAlign w:val="bottom"/>
          </w:tcPr>
          <w:p w14:paraId="2A552C4F" w14:textId="77777777" w:rsidR="00217B6C" w:rsidRPr="009128F0" w:rsidRDefault="00217B6C" w:rsidP="00122856">
            <w:pPr>
              <w:pStyle w:val="GvdeMetniGirintisi"/>
              <w:ind w:firstLine="0"/>
              <w:jc w:val="right"/>
              <w:rPr>
                <w:rFonts w:ascii="Arial" w:hAnsi="Arial" w:cs="Arial"/>
                <w:color w:val="000000" w:themeColor="text1"/>
                <w:sz w:val="20"/>
                <w:szCs w:val="20"/>
              </w:rPr>
            </w:pPr>
          </w:p>
        </w:tc>
      </w:tr>
    </w:tbl>
    <w:p w14:paraId="0CB51CEA" w14:textId="77777777" w:rsidR="00632D27" w:rsidRPr="009128F0" w:rsidRDefault="00632D27" w:rsidP="00900783">
      <w:pPr>
        <w:autoSpaceDE w:val="0"/>
        <w:autoSpaceDN w:val="0"/>
        <w:adjustRightInd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 xml:space="preserve">Bilanço tarihi itibarıyla aktifte bir hesap döneminden daha az bir süre bulunan varlıklara ilişkin olarak, bir tam yıl için öngörülen </w:t>
      </w:r>
      <w:proofErr w:type="gramStart"/>
      <w:r w:rsidRPr="009128F0">
        <w:rPr>
          <w:rFonts w:ascii="Arial" w:hAnsi="Arial" w:cs="Arial"/>
          <w:color w:val="000000" w:themeColor="text1"/>
          <w:sz w:val="20"/>
          <w:szCs w:val="20"/>
        </w:rPr>
        <w:t>amortisman</w:t>
      </w:r>
      <w:proofErr w:type="gramEnd"/>
      <w:r w:rsidRPr="009128F0">
        <w:rPr>
          <w:rFonts w:ascii="Arial" w:hAnsi="Arial" w:cs="Arial"/>
          <w:color w:val="000000" w:themeColor="text1"/>
          <w:sz w:val="20"/>
          <w:szCs w:val="20"/>
        </w:rPr>
        <w:t xml:space="preserve"> tutarının, varlığın aktifte kalış süresiyle orantılanması suretiyle bulunan tutar kadar amortisman ayrılmaktadır. Faaliyet kiralaması geliştirme maliyetleri (özel maliyetler)</w:t>
      </w:r>
      <w:r w:rsidR="00A43BFF" w:rsidRPr="009128F0">
        <w:rPr>
          <w:rFonts w:ascii="Arial" w:hAnsi="Arial" w:cs="Arial"/>
          <w:color w:val="000000" w:themeColor="text1"/>
          <w:sz w:val="20"/>
          <w:szCs w:val="20"/>
        </w:rPr>
        <w:t xml:space="preserve"> </w:t>
      </w:r>
      <w:r w:rsidRPr="009128F0">
        <w:rPr>
          <w:rFonts w:ascii="Arial" w:hAnsi="Arial" w:cs="Arial"/>
          <w:color w:val="000000" w:themeColor="text1"/>
          <w:sz w:val="20"/>
          <w:szCs w:val="20"/>
        </w:rPr>
        <w:t xml:space="preserve">faydalanma süresi dikkate alınarak eşit tutarlarla itfa edilir. Ancak her halükarda faydalanma süresi kiralama süresini geçemez. Kira süresinin belli olmaması durumunda itfa süresi beş yıl olarak kabul edilir. 1 Ocak 2010 tarihinden sonra kira süresinin beş yıldan uzun olması durumunda itfa süresi beş yıldır. </w:t>
      </w:r>
    </w:p>
    <w:p w14:paraId="1B230338" w14:textId="77777777" w:rsidR="00632D27" w:rsidRPr="009128F0" w:rsidRDefault="00846E7F" w:rsidP="00900783">
      <w:pPr>
        <w:autoSpaceDE w:val="0"/>
        <w:autoSpaceDN w:val="0"/>
        <w:adjustRightInd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Grup</w:t>
      </w:r>
      <w:r w:rsidR="00632D27" w:rsidRPr="009128F0">
        <w:rPr>
          <w:rFonts w:ascii="Arial" w:hAnsi="Arial"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w:t>
      </w:r>
      <w:r w:rsidR="00D3351F" w:rsidRPr="009128F0">
        <w:rPr>
          <w:rFonts w:ascii="Arial" w:hAnsi="Arial" w:cs="Arial"/>
          <w:color w:val="000000" w:themeColor="text1"/>
          <w:sz w:val="20"/>
          <w:szCs w:val="20"/>
        </w:rPr>
        <w:t xml:space="preserve">ndardı” (“TMS 36”) çerçevesinde </w:t>
      </w:r>
      <w:r w:rsidR="00632D27" w:rsidRPr="009128F0">
        <w:rPr>
          <w:rFonts w:ascii="Arial" w:hAnsi="Arial" w:cs="Arial"/>
          <w:color w:val="000000" w:themeColor="text1"/>
          <w:sz w:val="20"/>
          <w:szCs w:val="20"/>
        </w:rPr>
        <w:t>tahmin etmekte ve geri kazanılabilir tutarın ilgili varlığın defter değerinin altında olması durumunda değer düşüklüğü karşılığı ayrılmaktadır.</w:t>
      </w:r>
    </w:p>
    <w:p w14:paraId="293F3664" w14:textId="77777777" w:rsidR="00F05B03" w:rsidRPr="009128F0" w:rsidRDefault="00F05B03" w:rsidP="00900783">
      <w:pPr>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 xml:space="preserve">Grup, gerçeğe uygun değeriyle taşınan maddi duran varlıklarını Sermaye Piyasası Kurulu tarafından lisanslandırılmış gayrimenkul şirketlerine TFRS 13 hükümlerine uygun olarak </w:t>
      </w:r>
      <w:proofErr w:type="spellStart"/>
      <w:r w:rsidRPr="009128F0">
        <w:rPr>
          <w:rFonts w:ascii="Arial" w:hAnsi="Arial" w:cs="Arial"/>
          <w:color w:val="000000" w:themeColor="text1"/>
          <w:sz w:val="20"/>
          <w:szCs w:val="20"/>
        </w:rPr>
        <w:t>değerlettirmektedir</w:t>
      </w:r>
      <w:proofErr w:type="spellEnd"/>
      <w:r w:rsidRPr="009128F0">
        <w:rPr>
          <w:rFonts w:ascii="Arial" w:hAnsi="Arial" w:cs="Arial"/>
          <w:color w:val="000000" w:themeColor="text1"/>
          <w:sz w:val="20"/>
          <w:szCs w:val="20"/>
        </w:rPr>
        <w:t xml:space="preserve">. </w:t>
      </w:r>
    </w:p>
    <w:p w14:paraId="791652E5" w14:textId="77777777" w:rsidR="00632D27" w:rsidRPr="009128F0" w:rsidRDefault="00632D27" w:rsidP="00900783">
      <w:pPr>
        <w:autoSpaceDE w:val="0"/>
        <w:autoSpaceDN w:val="0"/>
        <w:adjustRightInd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Maddi duran varlıkların elden çıkarılmasından doğan kazanç ve kayıplar net elden çıkarma hasılatı ile ilgili maddi duran varlığın net defter değerinin arasındaki fark olarak hesaplanmaktadır.</w:t>
      </w:r>
    </w:p>
    <w:p w14:paraId="687720B6" w14:textId="77777777" w:rsidR="00271328" w:rsidRPr="009128F0" w:rsidRDefault="00632D27" w:rsidP="00271328">
      <w:pPr>
        <w:pStyle w:val="GvdeMetniGirintisi"/>
        <w:ind w:firstLine="0"/>
        <w:rPr>
          <w:rFonts w:ascii="Arial" w:hAnsi="Arial" w:cs="Arial"/>
          <w:color w:val="000000" w:themeColor="text1"/>
          <w:sz w:val="20"/>
          <w:szCs w:val="20"/>
        </w:rPr>
      </w:pPr>
      <w:r w:rsidRPr="009128F0">
        <w:rPr>
          <w:rFonts w:ascii="Arial" w:hAnsi="Arial" w:cs="Arial"/>
          <w:color w:val="000000" w:themeColor="text1"/>
          <w:sz w:val="20"/>
          <w:szCs w:val="20"/>
        </w:rPr>
        <w:t>Maddi duran varlığın bakım ve onarım maliyetlerinden varlığın ekonomik ömrünü uzatıcı nitelikte olanlar aktifleştirilmekte, diğer bakım ve onarım maliyetleri ise gider olarak kayıtlara yansıtılmaktadır.</w:t>
      </w:r>
    </w:p>
    <w:p w14:paraId="3D2EDA55" w14:textId="77777777" w:rsidR="006A463F" w:rsidRPr="009128F0" w:rsidRDefault="006A463F" w:rsidP="0069657B">
      <w:pPr>
        <w:spacing w:before="120"/>
        <w:jc w:val="both"/>
        <w:rPr>
          <w:rFonts w:ascii="Arial" w:hAnsi="Arial" w:cs="Arial"/>
          <w:color w:val="000000" w:themeColor="text1"/>
          <w:sz w:val="20"/>
          <w:szCs w:val="20"/>
          <w:lang w:eastAsia="en-US"/>
        </w:rPr>
      </w:pPr>
    </w:p>
    <w:p w14:paraId="497ABE27" w14:textId="77777777" w:rsidR="00026066" w:rsidRPr="009128F0" w:rsidRDefault="00026066" w:rsidP="006A463F">
      <w:pPr>
        <w:pStyle w:val="GvdeMetni2"/>
        <w:spacing w:before="120"/>
        <w:ind w:hanging="567"/>
        <w:rPr>
          <w:rFonts w:ascii="Arial" w:hAnsi="Arial" w:cs="Arial"/>
          <w:color w:val="000000" w:themeColor="text1"/>
          <w:sz w:val="20"/>
        </w:rPr>
        <w:sectPr w:rsidR="00026066" w:rsidRPr="009128F0" w:rsidSect="00741FE5">
          <w:pgSz w:w="11907" w:h="16840" w:code="9"/>
          <w:pgMar w:top="1418" w:right="1134" w:bottom="1418" w:left="1418" w:header="720" w:footer="720" w:gutter="0"/>
          <w:cols w:space="708"/>
          <w:docGrid w:linePitch="360"/>
        </w:sectPr>
      </w:pPr>
    </w:p>
    <w:p w14:paraId="04DDBEC1" w14:textId="77777777" w:rsidR="006A463F" w:rsidRPr="009128F0" w:rsidRDefault="009B06D7" w:rsidP="0069657B">
      <w:pPr>
        <w:pStyle w:val="GvdeMetni2"/>
        <w:ind w:hanging="567"/>
        <w:rPr>
          <w:rFonts w:ascii="Arial" w:hAnsi="Arial" w:cs="Arial"/>
          <w:iCs/>
          <w:color w:val="000000" w:themeColor="text1"/>
          <w:sz w:val="20"/>
          <w:lang w:eastAsia="tr-TR"/>
        </w:rPr>
      </w:pPr>
      <w:r w:rsidRPr="009128F0">
        <w:rPr>
          <w:rFonts w:ascii="Arial" w:hAnsi="Arial" w:cs="Arial"/>
          <w:iCs/>
          <w:color w:val="000000" w:themeColor="text1"/>
          <w:sz w:val="20"/>
          <w:lang w:eastAsia="tr-TR"/>
        </w:rPr>
        <w:lastRenderedPageBreak/>
        <w:t>XIV</w:t>
      </w:r>
      <w:r w:rsidR="006A463F" w:rsidRPr="009128F0">
        <w:rPr>
          <w:rFonts w:ascii="Arial" w:hAnsi="Arial" w:cs="Arial"/>
          <w:iCs/>
          <w:color w:val="000000" w:themeColor="text1"/>
          <w:sz w:val="20"/>
          <w:lang w:eastAsia="tr-TR"/>
        </w:rPr>
        <w:t>.</w:t>
      </w:r>
      <w:r w:rsidR="006A463F" w:rsidRPr="009128F0">
        <w:rPr>
          <w:rFonts w:ascii="Arial" w:hAnsi="Arial" w:cs="Arial"/>
          <w:iCs/>
          <w:color w:val="000000" w:themeColor="text1"/>
          <w:sz w:val="20"/>
          <w:lang w:eastAsia="tr-TR"/>
        </w:rPr>
        <w:tab/>
        <w:t>Yatırım amaçlı gayrimenkuller</w:t>
      </w:r>
      <w:r w:rsidR="00D80F26" w:rsidRPr="009128F0">
        <w:rPr>
          <w:rFonts w:ascii="Arial" w:hAnsi="Arial" w:cs="Arial"/>
          <w:iCs/>
          <w:color w:val="000000" w:themeColor="text1"/>
          <w:sz w:val="20"/>
          <w:lang w:eastAsia="tr-TR"/>
        </w:rPr>
        <w:t>e ilişkin açıklamalar:</w:t>
      </w:r>
    </w:p>
    <w:p w14:paraId="49EBAAC2" w14:textId="77777777" w:rsidR="003C174D" w:rsidRPr="009128F0" w:rsidRDefault="003C174D" w:rsidP="0069657B">
      <w:pPr>
        <w:spacing w:before="120"/>
        <w:jc w:val="both"/>
        <w:rPr>
          <w:rFonts w:ascii="Arial" w:hAnsi="Arial" w:cs="Arial"/>
          <w:color w:val="000000" w:themeColor="text1"/>
          <w:sz w:val="20"/>
          <w:szCs w:val="20"/>
          <w:lang w:eastAsia="en-US"/>
        </w:rPr>
      </w:pPr>
      <w:r w:rsidRPr="009128F0">
        <w:rPr>
          <w:rFonts w:ascii="Arial" w:hAnsi="Arial" w:cs="Arial"/>
          <w:color w:val="000000" w:themeColor="text1"/>
          <w:sz w:val="20"/>
          <w:szCs w:val="20"/>
          <w:lang w:eastAsia="en-US"/>
        </w:rPr>
        <w:t xml:space="preserve">Yatırım amaçlı elde tutulan gayrimenkuller, mal veya hizmetlerin üretiminde ve tedarikinde veya idari amaçla kullanılmak veya olağan iş akışı esnasında satılmak yerine, kira geliri veya </w:t>
      </w:r>
      <w:r w:rsidR="006B3E10" w:rsidRPr="009128F0">
        <w:rPr>
          <w:rFonts w:ascii="Arial" w:hAnsi="Arial" w:cs="Arial"/>
          <w:color w:val="000000" w:themeColor="text1"/>
          <w:sz w:val="20"/>
          <w:szCs w:val="20"/>
          <w:lang w:eastAsia="en-US"/>
        </w:rPr>
        <w:t>değer artış kazancı</w:t>
      </w:r>
      <w:r w:rsidRPr="009128F0">
        <w:rPr>
          <w:rFonts w:ascii="Arial" w:hAnsi="Arial" w:cs="Arial"/>
          <w:color w:val="000000" w:themeColor="text1"/>
          <w:sz w:val="20"/>
          <w:szCs w:val="20"/>
          <w:lang w:eastAsia="en-US"/>
        </w:rPr>
        <w:t xml:space="preserve"> veya her ikisini birden elde etmek amacıyla elde tutulan gayrimenkullerdir. Yatırım amaçlı elde tutulan gayrimenkuller ilk kayıtlara alındığında maliyeti ile ölçülür ve sonrasında gerçeğe uygun değerinden ölçülerek ilgili değişimler oluştuğu dönemde kar veya zararda muhasebeleştirilir.</w:t>
      </w:r>
    </w:p>
    <w:p w14:paraId="7102BA9A" w14:textId="77777777" w:rsidR="003C174D" w:rsidRPr="009128F0" w:rsidRDefault="003C174D" w:rsidP="0069657B">
      <w:pPr>
        <w:spacing w:before="120"/>
        <w:jc w:val="both"/>
        <w:rPr>
          <w:rFonts w:ascii="Arial" w:hAnsi="Arial" w:cs="Arial"/>
          <w:color w:val="000000" w:themeColor="text1"/>
          <w:sz w:val="20"/>
          <w:szCs w:val="20"/>
          <w:lang w:eastAsia="en-US"/>
        </w:rPr>
      </w:pPr>
      <w:r w:rsidRPr="009128F0">
        <w:rPr>
          <w:rFonts w:ascii="Arial" w:hAnsi="Arial" w:cs="Arial"/>
          <w:color w:val="000000" w:themeColor="text1"/>
          <w:sz w:val="20"/>
          <w:szCs w:val="20"/>
          <w:lang w:eastAsia="en-US"/>
        </w:rPr>
        <w:t>Maliyet, alım ile doğrudan ilişkilendirilebilen harcamaları içermektedir.</w:t>
      </w:r>
    </w:p>
    <w:p w14:paraId="10BD95E4" w14:textId="77777777" w:rsidR="00665354" w:rsidRPr="009128F0" w:rsidRDefault="003C5ECD" w:rsidP="0069657B">
      <w:pPr>
        <w:pStyle w:val="GvdeMetniGirintisi"/>
        <w:spacing w:before="120"/>
        <w:ind w:firstLine="0"/>
        <w:rPr>
          <w:rFonts w:ascii="Arial" w:hAnsi="Arial" w:cs="Arial"/>
          <w:color w:val="000000" w:themeColor="text1"/>
          <w:sz w:val="20"/>
          <w:szCs w:val="20"/>
          <w:lang w:eastAsia="tr-TR"/>
        </w:rPr>
      </w:pPr>
      <w:r w:rsidRPr="009128F0">
        <w:rPr>
          <w:rFonts w:ascii="Arial" w:hAnsi="Arial" w:cs="Arial"/>
          <w:color w:val="000000" w:themeColor="text1"/>
          <w:sz w:val="20"/>
          <w:szCs w:val="20"/>
          <w:lang w:eastAsia="tr-TR"/>
        </w:rPr>
        <w:t>Yatırım</w:t>
      </w:r>
      <w:r w:rsidR="00665354" w:rsidRPr="009128F0">
        <w:rPr>
          <w:rFonts w:ascii="Arial" w:hAnsi="Arial" w:cs="Arial"/>
          <w:color w:val="000000" w:themeColor="text1"/>
          <w:sz w:val="20"/>
          <w:szCs w:val="20"/>
          <w:lang w:eastAsia="tr-TR"/>
        </w:rPr>
        <w:t xml:space="preserve"> amaçlı elde tutulan bir gayrimenkulün satılması durumunda oluşan tüm kazanç veya zararlar (net satıştan elde edilen bedel ile ilgili kalemin defter değeri arasındaki fark olarak hesaplanır), kar veya zararda muhasebeleştirilir. Daha önce maddi duran varlık olarak sınıflanmış yatırım amaçlı gayrimenkuller satıldığında varsa yeniden değerleme değer artış yedeğinde olan ilgili tutarlar geçmiş yıllar karlarına transfer edilir.</w:t>
      </w:r>
    </w:p>
    <w:p w14:paraId="542C0DB0" w14:textId="77777777" w:rsidR="0051708D" w:rsidRPr="009128F0" w:rsidRDefault="00665354" w:rsidP="0069657B">
      <w:pPr>
        <w:pStyle w:val="GvdeMetniGirintisi"/>
        <w:spacing w:before="120"/>
        <w:ind w:firstLine="0"/>
        <w:rPr>
          <w:rFonts w:ascii="Arial" w:hAnsi="Arial" w:cs="Arial"/>
          <w:color w:val="000000" w:themeColor="text1"/>
          <w:sz w:val="20"/>
          <w:szCs w:val="20"/>
        </w:rPr>
      </w:pPr>
      <w:r w:rsidRPr="009128F0">
        <w:rPr>
          <w:rFonts w:ascii="Arial" w:hAnsi="Arial" w:cs="Arial"/>
          <w:color w:val="000000" w:themeColor="text1"/>
          <w:sz w:val="20"/>
          <w:szCs w:val="20"/>
          <w:lang w:eastAsia="tr-TR"/>
        </w:rPr>
        <w:t>Bir gayrimenkulün kullanımı değişerek maddi duran varlık olarak yeniden sınıflandığında, anılan gayrimenkulün kullanım şeklindeki değişikliğin gerçekleştiği tarihteki gerçeğe uygun değeri, sonraki muhasebeleştirme işlemi için maliyeti olur.</w:t>
      </w:r>
    </w:p>
    <w:p w14:paraId="39160C2E" w14:textId="77777777" w:rsidR="00271328" w:rsidRPr="009128F0" w:rsidRDefault="00271328" w:rsidP="00DC7180">
      <w:pPr>
        <w:spacing w:before="240" w:after="120"/>
        <w:ind w:hanging="567"/>
        <w:jc w:val="both"/>
        <w:rPr>
          <w:rFonts w:ascii="Arial" w:hAnsi="Arial" w:cs="Arial"/>
          <w:b/>
          <w:iCs/>
          <w:color w:val="000000" w:themeColor="text1"/>
          <w:sz w:val="20"/>
          <w:szCs w:val="20"/>
        </w:rPr>
      </w:pPr>
      <w:r w:rsidRPr="009128F0">
        <w:rPr>
          <w:rFonts w:ascii="Arial" w:hAnsi="Arial" w:cs="Arial"/>
          <w:b/>
          <w:iCs/>
          <w:color w:val="000000" w:themeColor="text1"/>
          <w:sz w:val="20"/>
          <w:szCs w:val="20"/>
        </w:rPr>
        <w:t>XV.</w:t>
      </w:r>
      <w:r w:rsidRPr="009128F0">
        <w:rPr>
          <w:rFonts w:ascii="Arial" w:hAnsi="Arial" w:cs="Arial"/>
          <w:b/>
          <w:iCs/>
          <w:color w:val="000000" w:themeColor="text1"/>
          <w:sz w:val="20"/>
          <w:szCs w:val="20"/>
        </w:rPr>
        <w:tab/>
        <w:t>Kiralama işlemlerine ilişkin açıklamalar:</w:t>
      </w:r>
    </w:p>
    <w:p w14:paraId="1DDE0220" w14:textId="77777777" w:rsidR="00632D27" w:rsidRPr="009128F0" w:rsidRDefault="00632D27" w:rsidP="00900783">
      <w:pPr>
        <w:pStyle w:val="GvdeMetniGirintisi"/>
        <w:spacing w:before="120" w:after="120"/>
        <w:ind w:firstLine="0"/>
        <w:rPr>
          <w:rFonts w:ascii="Arial" w:hAnsi="Arial" w:cs="Arial"/>
          <w:i/>
          <w:color w:val="000000" w:themeColor="text1"/>
          <w:sz w:val="20"/>
          <w:szCs w:val="20"/>
        </w:rPr>
      </w:pPr>
      <w:r w:rsidRPr="009128F0">
        <w:rPr>
          <w:rFonts w:ascii="Arial" w:hAnsi="Arial" w:cs="Arial"/>
          <w:i/>
          <w:color w:val="000000" w:themeColor="text1"/>
          <w:sz w:val="20"/>
          <w:szCs w:val="20"/>
        </w:rPr>
        <w:t>Kiracı olarak yapılan işlemler</w:t>
      </w:r>
    </w:p>
    <w:p w14:paraId="69044F0D" w14:textId="77777777" w:rsidR="00632D27" w:rsidRPr="009128F0" w:rsidRDefault="00632D27" w:rsidP="00900783">
      <w:pPr>
        <w:autoSpaceDE w:val="0"/>
        <w:autoSpaceDN w:val="0"/>
        <w:adjustRightInd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Mülkiyete ait risk ve kazanımların önemli bir kısmının kiracıya ait olduğu kiralama işlemleri finansal kiralama olarak sınıflandırılırken diğer kiralamalar faaliyet kiralaması olarak sınıflandırılır.</w:t>
      </w:r>
    </w:p>
    <w:p w14:paraId="6559A639" w14:textId="77777777" w:rsidR="00632D27" w:rsidRPr="009128F0" w:rsidRDefault="00632D27" w:rsidP="00900783">
      <w:pPr>
        <w:autoSpaceDE w:val="0"/>
        <w:autoSpaceDN w:val="0"/>
        <w:adjustRightInd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 xml:space="preserve">Finansal kiralama yoluyla edinilen maddi duran varlıklar kiranın başlangıç tarihinde </w:t>
      </w:r>
      <w:r w:rsidR="00D76D4D" w:rsidRPr="009128F0">
        <w:rPr>
          <w:rFonts w:ascii="Arial" w:hAnsi="Arial" w:cs="Arial"/>
          <w:color w:val="000000" w:themeColor="text1"/>
          <w:sz w:val="20"/>
          <w:szCs w:val="20"/>
        </w:rPr>
        <w:t>Grubu</w:t>
      </w:r>
      <w:r w:rsidR="001F00B7" w:rsidRPr="009128F0">
        <w:rPr>
          <w:rFonts w:ascii="Arial" w:hAnsi="Arial" w:cs="Arial"/>
          <w:color w:val="000000" w:themeColor="text1"/>
          <w:sz w:val="20"/>
          <w:szCs w:val="20"/>
        </w:rPr>
        <w:t>n</w:t>
      </w:r>
      <w:r w:rsidRPr="009128F0">
        <w:rPr>
          <w:rFonts w:ascii="Arial" w:hAnsi="Arial" w:cs="Arial"/>
          <w:color w:val="000000" w:themeColor="text1"/>
          <w:sz w:val="20"/>
          <w:szCs w:val="20"/>
        </w:rPr>
        <w:t xml:space="preserve"> aktifinde varlık, pasifinde ise borç olarak kaydedilir. Bilançoda varlık ve borç olarak yer alan tutarların tespitinde, varlığın </w:t>
      </w:r>
      <w:r w:rsidR="00E3023C" w:rsidRPr="009128F0">
        <w:rPr>
          <w:rFonts w:ascii="Arial" w:hAnsi="Arial" w:cs="Arial"/>
          <w:color w:val="000000" w:themeColor="text1"/>
          <w:sz w:val="20"/>
          <w:szCs w:val="20"/>
        </w:rPr>
        <w:t xml:space="preserve">gerçeğe uygun </w:t>
      </w:r>
      <w:r w:rsidRPr="009128F0">
        <w:rPr>
          <w:rFonts w:ascii="Arial" w:hAnsi="Arial" w:cs="Arial"/>
          <w:color w:val="000000" w:themeColor="text1"/>
          <w:sz w:val="20"/>
          <w:szCs w:val="20"/>
        </w:rPr>
        <w:t xml:space="preserve">değeri ile kira ödemelerinin bugünkü değerinden düşük olanı esas alınır. Kiralamadan doğan finansman maliyetleri, kiralama süresi boyunca iç verim oranı dikkate alınarak ilgili dönemler itibarıyla </w:t>
      </w:r>
      <w:proofErr w:type="spellStart"/>
      <w:r w:rsidRPr="009128F0">
        <w:rPr>
          <w:rFonts w:ascii="Arial" w:hAnsi="Arial" w:cs="Arial"/>
          <w:color w:val="000000" w:themeColor="text1"/>
          <w:sz w:val="20"/>
          <w:szCs w:val="20"/>
        </w:rPr>
        <w:t>giderleştirilir</w:t>
      </w:r>
      <w:proofErr w:type="spellEnd"/>
      <w:r w:rsidRPr="009128F0">
        <w:rPr>
          <w:rFonts w:ascii="Arial" w:hAnsi="Arial" w:cs="Arial"/>
          <w:color w:val="000000" w:themeColor="text1"/>
          <w:sz w:val="20"/>
          <w:szCs w:val="20"/>
        </w:rPr>
        <w:t>.</w:t>
      </w:r>
    </w:p>
    <w:p w14:paraId="3B4AC641" w14:textId="77777777" w:rsidR="00632D27" w:rsidRPr="009128F0" w:rsidRDefault="00632D27" w:rsidP="00900783">
      <w:pPr>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 xml:space="preserve">Finansal kiralama yoluyla edinilen sabit kıymetler faydalı ömürleri dikkate alınarak </w:t>
      </w:r>
      <w:proofErr w:type="gramStart"/>
      <w:r w:rsidRPr="009128F0">
        <w:rPr>
          <w:rFonts w:ascii="Arial" w:hAnsi="Arial" w:cs="Arial"/>
          <w:color w:val="000000" w:themeColor="text1"/>
          <w:sz w:val="20"/>
          <w:szCs w:val="20"/>
        </w:rPr>
        <w:t>amortismana</w:t>
      </w:r>
      <w:proofErr w:type="gramEnd"/>
      <w:r w:rsidRPr="009128F0">
        <w:rPr>
          <w:rFonts w:ascii="Arial" w:hAnsi="Arial" w:cs="Arial"/>
          <w:color w:val="000000" w:themeColor="text1"/>
          <w:sz w:val="20"/>
          <w:szCs w:val="20"/>
        </w:rPr>
        <w:t xml:space="preserve"> tabi tutulmakta ve geri kazanılabilir değerlerinde bir azalma tespit edildiğinde değer düşüklüğü karşılığı ayrılmaktadır.</w:t>
      </w:r>
    </w:p>
    <w:p w14:paraId="3EA47485" w14:textId="77777777" w:rsidR="00632D27" w:rsidRPr="009128F0" w:rsidRDefault="00632D27" w:rsidP="00900783">
      <w:pPr>
        <w:pStyle w:val="GvdeMetniGirintisi"/>
        <w:spacing w:before="120" w:after="120"/>
        <w:ind w:firstLine="0"/>
        <w:rPr>
          <w:rFonts w:ascii="Arial" w:hAnsi="Arial" w:cs="Arial"/>
          <w:color w:val="000000" w:themeColor="text1"/>
          <w:sz w:val="20"/>
          <w:szCs w:val="20"/>
        </w:rPr>
      </w:pPr>
      <w:r w:rsidRPr="009128F0">
        <w:rPr>
          <w:rFonts w:ascii="Arial" w:hAnsi="Arial" w:cs="Arial"/>
          <w:color w:val="000000" w:themeColor="text1"/>
          <w:sz w:val="20"/>
          <w:szCs w:val="20"/>
        </w:rPr>
        <w:t xml:space="preserve">Faaliyet kiralamalarında yapılan </w:t>
      </w:r>
      <w:r w:rsidR="00D716AB" w:rsidRPr="009128F0">
        <w:rPr>
          <w:rFonts w:ascii="Arial" w:hAnsi="Arial" w:cs="Arial"/>
          <w:color w:val="000000" w:themeColor="text1"/>
          <w:sz w:val="20"/>
          <w:szCs w:val="20"/>
        </w:rPr>
        <w:t xml:space="preserve">peşin </w:t>
      </w:r>
      <w:r w:rsidRPr="009128F0">
        <w:rPr>
          <w:rFonts w:ascii="Arial" w:hAnsi="Arial" w:cs="Arial"/>
          <w:color w:val="000000" w:themeColor="text1"/>
          <w:sz w:val="20"/>
          <w:szCs w:val="20"/>
        </w:rPr>
        <w:t xml:space="preserve">kira ödemeleri kira süresi boyunca eşit tutarlarda gider kaydedilir. </w:t>
      </w:r>
    </w:p>
    <w:p w14:paraId="4616E20A" w14:textId="77777777" w:rsidR="00632D27" w:rsidRPr="009128F0" w:rsidRDefault="00632D27" w:rsidP="00900783">
      <w:pPr>
        <w:pStyle w:val="GvdeMetniGirintisi"/>
        <w:spacing w:before="120" w:after="120"/>
        <w:ind w:firstLine="0"/>
        <w:rPr>
          <w:rFonts w:ascii="Arial" w:hAnsi="Arial" w:cs="Arial"/>
          <w:i/>
          <w:color w:val="000000" w:themeColor="text1"/>
          <w:sz w:val="20"/>
          <w:szCs w:val="20"/>
        </w:rPr>
      </w:pPr>
      <w:r w:rsidRPr="009128F0">
        <w:rPr>
          <w:rFonts w:ascii="Arial" w:hAnsi="Arial" w:cs="Arial"/>
          <w:i/>
          <w:color w:val="000000" w:themeColor="text1"/>
          <w:sz w:val="20"/>
          <w:szCs w:val="20"/>
        </w:rPr>
        <w:t>Kiraya veren olarak yapılan işlemler</w:t>
      </w:r>
    </w:p>
    <w:p w14:paraId="76EA7DA9" w14:textId="77777777" w:rsidR="00136D7B" w:rsidRPr="009128F0" w:rsidRDefault="00846E7F" w:rsidP="008060A8">
      <w:pPr>
        <w:pStyle w:val="GvdeMetniGirintisi"/>
        <w:spacing w:before="120" w:after="120"/>
        <w:ind w:firstLine="0"/>
        <w:rPr>
          <w:rFonts w:ascii="Arial" w:hAnsi="Arial" w:cs="Arial"/>
          <w:color w:val="000000" w:themeColor="text1"/>
          <w:sz w:val="20"/>
          <w:szCs w:val="20"/>
        </w:rPr>
      </w:pPr>
      <w:r w:rsidRPr="009128F0">
        <w:rPr>
          <w:rFonts w:ascii="Arial" w:hAnsi="Arial" w:cs="Arial"/>
          <w:color w:val="000000" w:themeColor="text1"/>
          <w:sz w:val="20"/>
          <w:szCs w:val="20"/>
        </w:rPr>
        <w:t xml:space="preserve">Ana Ortaklık </w:t>
      </w:r>
      <w:r w:rsidR="00632D27" w:rsidRPr="009128F0">
        <w:rPr>
          <w:rFonts w:ascii="Arial" w:hAnsi="Arial" w:cs="Arial"/>
          <w:color w:val="000000" w:themeColor="text1"/>
          <w:sz w:val="20"/>
          <w:szCs w:val="20"/>
        </w:rPr>
        <w:t xml:space="preserve">Banka, katılım bankası olarak finansal kiralama işlemlerinde kiraya veren (kiralayan) taraf olarak yer almaktadır. </w:t>
      </w:r>
      <w:r w:rsidRPr="009128F0">
        <w:rPr>
          <w:rFonts w:ascii="Arial" w:hAnsi="Arial" w:cs="Arial"/>
          <w:color w:val="000000" w:themeColor="text1"/>
          <w:sz w:val="20"/>
          <w:szCs w:val="20"/>
        </w:rPr>
        <w:t xml:space="preserve">Ana Ortaklık </w:t>
      </w:r>
      <w:r w:rsidR="00632D27" w:rsidRPr="009128F0">
        <w:rPr>
          <w:rFonts w:ascii="Arial" w:hAnsi="Arial" w:cs="Arial"/>
          <w:color w:val="000000" w:themeColor="text1"/>
          <w:sz w:val="20"/>
          <w:szCs w:val="20"/>
        </w:rPr>
        <w:t>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1CE3A90B" w14:textId="77777777" w:rsidR="00632D27" w:rsidRPr="009128F0" w:rsidRDefault="0012454E" w:rsidP="008060A8">
      <w:pPr>
        <w:spacing w:before="120" w:after="120"/>
        <w:ind w:hanging="567"/>
        <w:jc w:val="both"/>
        <w:rPr>
          <w:rFonts w:ascii="Arial" w:hAnsi="Arial" w:cs="Arial"/>
          <w:b/>
          <w:iCs/>
          <w:color w:val="000000" w:themeColor="text1"/>
          <w:sz w:val="20"/>
          <w:szCs w:val="20"/>
        </w:rPr>
      </w:pPr>
      <w:r w:rsidRPr="009128F0">
        <w:rPr>
          <w:rFonts w:ascii="Arial" w:hAnsi="Arial" w:cs="Arial"/>
          <w:b/>
          <w:iCs/>
          <w:color w:val="000000" w:themeColor="text1"/>
          <w:sz w:val="20"/>
          <w:szCs w:val="20"/>
        </w:rPr>
        <w:t>X</w:t>
      </w:r>
      <w:r w:rsidR="00632D27" w:rsidRPr="009128F0">
        <w:rPr>
          <w:rFonts w:ascii="Arial" w:hAnsi="Arial" w:cs="Arial"/>
          <w:b/>
          <w:iCs/>
          <w:color w:val="000000" w:themeColor="text1"/>
          <w:sz w:val="20"/>
          <w:szCs w:val="20"/>
        </w:rPr>
        <w:t>V</w:t>
      </w:r>
      <w:r w:rsidR="009B06D7" w:rsidRPr="009128F0">
        <w:rPr>
          <w:rFonts w:ascii="Arial" w:hAnsi="Arial" w:cs="Arial"/>
          <w:b/>
          <w:iCs/>
          <w:color w:val="000000" w:themeColor="text1"/>
          <w:sz w:val="20"/>
          <w:szCs w:val="20"/>
        </w:rPr>
        <w:t>I</w:t>
      </w:r>
      <w:r w:rsidR="00632D27" w:rsidRPr="009128F0">
        <w:rPr>
          <w:rFonts w:ascii="Arial" w:hAnsi="Arial" w:cs="Arial"/>
          <w:b/>
          <w:iCs/>
          <w:color w:val="000000" w:themeColor="text1"/>
          <w:sz w:val="20"/>
          <w:szCs w:val="20"/>
        </w:rPr>
        <w:t>.</w:t>
      </w:r>
      <w:r w:rsidR="00632D27" w:rsidRPr="009128F0">
        <w:rPr>
          <w:rFonts w:ascii="Arial" w:hAnsi="Arial" w:cs="Arial"/>
          <w:b/>
          <w:iCs/>
          <w:color w:val="000000" w:themeColor="text1"/>
          <w:sz w:val="20"/>
          <w:szCs w:val="20"/>
        </w:rPr>
        <w:tab/>
        <w:t>Karşılıklar ve koşullu yükümlülüklere ilişkin açıklamalar:</w:t>
      </w:r>
    </w:p>
    <w:p w14:paraId="64D8CD28" w14:textId="127B111C" w:rsidR="00632D27" w:rsidRPr="009128F0" w:rsidRDefault="008060A8" w:rsidP="008060A8">
      <w:pPr>
        <w:autoSpaceDE w:val="0"/>
        <w:autoSpaceDN w:val="0"/>
        <w:adjustRightInd w:val="0"/>
        <w:spacing w:before="120" w:after="120"/>
        <w:jc w:val="both"/>
        <w:rPr>
          <w:rFonts w:ascii="Arial" w:hAnsi="Arial" w:cs="Arial"/>
          <w:color w:val="000000" w:themeColor="text1"/>
          <w:sz w:val="20"/>
          <w:szCs w:val="20"/>
        </w:rPr>
      </w:pPr>
      <w:r>
        <w:rPr>
          <w:rFonts w:ascii="Arial" w:hAnsi="Arial" w:cs="Arial"/>
          <w:color w:val="000000" w:themeColor="text1"/>
          <w:sz w:val="20"/>
          <w:szCs w:val="20"/>
        </w:rPr>
        <w:t xml:space="preserve">Krediler </w:t>
      </w:r>
      <w:r w:rsidR="00632D27" w:rsidRPr="009128F0">
        <w:rPr>
          <w:rFonts w:ascii="Arial" w:hAnsi="Arial" w:cs="Arial"/>
          <w:color w:val="000000" w:themeColor="text1"/>
          <w:sz w:val="20"/>
          <w:szCs w:val="20"/>
        </w:rPr>
        <w:t xml:space="preserve">için ayrılan </w:t>
      </w:r>
      <w:r w:rsidR="004B4A30">
        <w:rPr>
          <w:rFonts w:ascii="Arial" w:hAnsi="Arial" w:cs="Arial"/>
          <w:color w:val="000000" w:themeColor="text1"/>
          <w:sz w:val="20"/>
          <w:szCs w:val="20"/>
        </w:rPr>
        <w:t>beklenen zarar</w:t>
      </w:r>
      <w:r w:rsidR="00632D27" w:rsidRPr="009128F0">
        <w:rPr>
          <w:rFonts w:ascii="Arial" w:hAnsi="Arial" w:cs="Arial"/>
          <w:color w:val="000000" w:themeColor="text1"/>
          <w:sz w:val="20"/>
          <w:szCs w:val="20"/>
        </w:rPr>
        <w:t xml:space="preserve"> karşılıklar</w:t>
      </w:r>
      <w:r w:rsidR="004B4A30">
        <w:rPr>
          <w:rFonts w:ascii="Arial" w:hAnsi="Arial" w:cs="Arial"/>
          <w:color w:val="000000" w:themeColor="text1"/>
          <w:sz w:val="20"/>
          <w:szCs w:val="20"/>
        </w:rPr>
        <w:t>ı</w:t>
      </w:r>
      <w:r w:rsidR="00632D27" w:rsidRPr="009128F0">
        <w:rPr>
          <w:rFonts w:ascii="Arial" w:hAnsi="Arial" w:cs="Arial"/>
          <w:color w:val="000000" w:themeColor="text1"/>
          <w:sz w:val="20"/>
          <w:szCs w:val="20"/>
        </w:rPr>
        <w:t xml:space="preserve"> dışında kalan karşılıklar ve şarta bağlı yükümlülükler “Karşılıklar, Koşullu Borçlar ve Koşullu Varlıklara İlişkin Türkiye Muhasebe Standardı” (“TMS 37”)’</w:t>
      </w:r>
      <w:proofErr w:type="spellStart"/>
      <w:r w:rsidR="00632D27" w:rsidRPr="009128F0">
        <w:rPr>
          <w:rFonts w:ascii="Arial" w:hAnsi="Arial" w:cs="Arial"/>
          <w:color w:val="000000" w:themeColor="text1"/>
          <w:sz w:val="20"/>
          <w:szCs w:val="20"/>
        </w:rPr>
        <w:t>na</w:t>
      </w:r>
      <w:proofErr w:type="spellEnd"/>
      <w:r w:rsidR="00632D27" w:rsidRPr="009128F0">
        <w:rPr>
          <w:rFonts w:ascii="Arial" w:hAnsi="Arial" w:cs="Arial"/>
          <w:color w:val="000000" w:themeColor="text1"/>
          <w:sz w:val="20"/>
          <w:szCs w:val="20"/>
        </w:rPr>
        <w:t xml:space="preserve"> uygun olarak muhasebeleştirilmektedir. </w:t>
      </w:r>
    </w:p>
    <w:p w14:paraId="6C436047" w14:textId="77777777" w:rsidR="00632D27" w:rsidRPr="009128F0" w:rsidRDefault="00632D27" w:rsidP="00900783">
      <w:pPr>
        <w:pStyle w:val="GvdeMetniGirintisi"/>
        <w:spacing w:before="120" w:after="120"/>
        <w:ind w:firstLine="0"/>
        <w:rPr>
          <w:rFonts w:ascii="Arial" w:hAnsi="Arial" w:cs="Arial"/>
          <w:color w:val="000000" w:themeColor="text1"/>
          <w:sz w:val="20"/>
          <w:szCs w:val="20"/>
        </w:rPr>
      </w:pPr>
      <w:r w:rsidRPr="009128F0">
        <w:rPr>
          <w:rFonts w:ascii="Arial" w:hAnsi="Arial" w:cs="Arial"/>
          <w:color w:val="000000" w:themeColor="text1"/>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6FD18172" w14:textId="77777777" w:rsidR="006C7D61" w:rsidRPr="009128F0" w:rsidRDefault="00632D27" w:rsidP="00900783">
      <w:pPr>
        <w:pStyle w:val="GvdeMetniGirintisi"/>
        <w:spacing w:before="120" w:after="120"/>
        <w:ind w:firstLine="0"/>
        <w:rPr>
          <w:rFonts w:ascii="Arial" w:hAnsi="Arial" w:cs="Arial"/>
          <w:color w:val="000000" w:themeColor="text1"/>
          <w:sz w:val="20"/>
          <w:szCs w:val="20"/>
        </w:rPr>
      </w:pPr>
      <w:r w:rsidRPr="009128F0">
        <w:rPr>
          <w:rFonts w:ascii="Arial" w:hAnsi="Arial" w:cs="Arial"/>
          <w:color w:val="000000" w:themeColor="text1"/>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535FE3C8" w14:textId="77777777" w:rsidR="00CB442E" w:rsidRPr="009128F0" w:rsidRDefault="00CB442E" w:rsidP="00900783">
      <w:pPr>
        <w:pStyle w:val="GvdeMetniGirintisi"/>
        <w:spacing w:before="120" w:after="120"/>
        <w:ind w:firstLine="0"/>
        <w:rPr>
          <w:rFonts w:ascii="Arial" w:hAnsi="Arial" w:cs="Arial"/>
          <w:color w:val="000000" w:themeColor="text1"/>
          <w:sz w:val="20"/>
          <w:szCs w:val="20"/>
        </w:rPr>
      </w:pPr>
      <w:proofErr w:type="gramStart"/>
      <w:r w:rsidRPr="009128F0">
        <w:rPr>
          <w:rFonts w:ascii="Arial" w:hAnsi="Arial" w:cs="Arial"/>
          <w:color w:val="000000" w:themeColor="text1"/>
          <w:sz w:val="20"/>
          <w:szCs w:val="20"/>
        </w:rPr>
        <w:t>Geçmiş olaylardan kaynaklanan ve Ana Ortaklık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roofErr w:type="gramEnd"/>
    </w:p>
    <w:p w14:paraId="20B242C1" w14:textId="77777777" w:rsidR="00632D27" w:rsidRPr="009128F0" w:rsidRDefault="00632D27" w:rsidP="00900783">
      <w:pPr>
        <w:pageBreakBefore/>
        <w:tabs>
          <w:tab w:val="left" w:pos="0"/>
          <w:tab w:val="left" w:pos="1134"/>
          <w:tab w:val="left" w:pos="1701"/>
          <w:tab w:val="left" w:pos="2268"/>
          <w:tab w:val="left" w:pos="2835"/>
          <w:tab w:val="left" w:pos="3402"/>
          <w:tab w:val="left" w:pos="3969"/>
          <w:tab w:val="left" w:pos="4536"/>
          <w:tab w:val="left" w:pos="5103"/>
          <w:tab w:val="left" w:pos="5670"/>
          <w:tab w:val="left" w:pos="6237"/>
          <w:tab w:val="left" w:pos="7020"/>
        </w:tabs>
        <w:ind w:left="567" w:hanging="1134"/>
        <w:jc w:val="both"/>
        <w:rPr>
          <w:rFonts w:ascii="Arial" w:hAnsi="Arial" w:cs="Arial"/>
          <w:b/>
          <w:iCs/>
          <w:color w:val="000000" w:themeColor="text1"/>
          <w:sz w:val="20"/>
          <w:szCs w:val="20"/>
        </w:rPr>
      </w:pPr>
      <w:r w:rsidRPr="009128F0">
        <w:rPr>
          <w:rFonts w:ascii="Arial" w:hAnsi="Arial" w:cs="Arial"/>
          <w:b/>
          <w:iCs/>
          <w:color w:val="000000" w:themeColor="text1"/>
          <w:sz w:val="20"/>
          <w:szCs w:val="20"/>
        </w:rPr>
        <w:lastRenderedPageBreak/>
        <w:t>XV</w:t>
      </w:r>
      <w:r w:rsidR="0012454E" w:rsidRPr="009128F0">
        <w:rPr>
          <w:rFonts w:ascii="Arial" w:hAnsi="Arial" w:cs="Arial"/>
          <w:b/>
          <w:iCs/>
          <w:color w:val="000000" w:themeColor="text1"/>
          <w:sz w:val="20"/>
          <w:szCs w:val="20"/>
        </w:rPr>
        <w:t>I</w:t>
      </w:r>
      <w:r w:rsidR="009B06D7" w:rsidRPr="009128F0">
        <w:rPr>
          <w:rFonts w:ascii="Arial" w:hAnsi="Arial" w:cs="Arial"/>
          <w:b/>
          <w:iCs/>
          <w:color w:val="000000" w:themeColor="text1"/>
          <w:sz w:val="20"/>
          <w:szCs w:val="20"/>
        </w:rPr>
        <w:t>I</w:t>
      </w:r>
      <w:r w:rsidRPr="009128F0">
        <w:rPr>
          <w:rFonts w:ascii="Arial" w:hAnsi="Arial" w:cs="Arial"/>
          <w:b/>
          <w:iCs/>
          <w:color w:val="000000" w:themeColor="text1"/>
          <w:sz w:val="20"/>
          <w:szCs w:val="20"/>
        </w:rPr>
        <w:t xml:space="preserve">. </w:t>
      </w:r>
      <w:r w:rsidRPr="009128F0">
        <w:rPr>
          <w:rFonts w:ascii="Arial" w:hAnsi="Arial" w:cs="Arial"/>
          <w:b/>
          <w:iCs/>
          <w:color w:val="000000" w:themeColor="text1"/>
          <w:sz w:val="20"/>
          <w:szCs w:val="20"/>
        </w:rPr>
        <w:tab/>
        <w:t>Çalışanların haklarına ilişkin yükümlülüklere ilişkin açıklamalar:</w:t>
      </w:r>
    </w:p>
    <w:p w14:paraId="71B7AA72" w14:textId="77777777" w:rsidR="00632D27" w:rsidRPr="009128F0" w:rsidRDefault="00632D27" w:rsidP="001C4675">
      <w:pPr>
        <w:pStyle w:val="GvdeMetniGirintisi"/>
        <w:spacing w:before="120" w:after="120"/>
        <w:ind w:left="-28" w:hanging="540"/>
        <w:rPr>
          <w:rFonts w:ascii="Arial" w:hAnsi="Arial" w:cs="Arial"/>
          <w:b/>
          <w:i/>
          <w:color w:val="000000" w:themeColor="text1"/>
          <w:sz w:val="20"/>
          <w:szCs w:val="20"/>
        </w:rPr>
      </w:pPr>
      <w:r w:rsidRPr="009128F0">
        <w:rPr>
          <w:rFonts w:ascii="Arial" w:hAnsi="Arial" w:cs="Arial"/>
          <w:color w:val="000000" w:themeColor="text1"/>
          <w:sz w:val="20"/>
          <w:szCs w:val="20"/>
        </w:rPr>
        <w:t>i)</w:t>
      </w:r>
      <w:r w:rsidRPr="009128F0">
        <w:rPr>
          <w:rFonts w:ascii="Arial" w:hAnsi="Arial" w:cs="Arial"/>
          <w:b/>
          <w:color w:val="000000" w:themeColor="text1"/>
          <w:sz w:val="20"/>
          <w:szCs w:val="20"/>
        </w:rPr>
        <w:tab/>
      </w:r>
      <w:r w:rsidRPr="009128F0">
        <w:rPr>
          <w:rFonts w:ascii="Arial" w:hAnsi="Arial" w:cs="Arial"/>
          <w:i/>
          <w:color w:val="000000" w:themeColor="text1"/>
          <w:sz w:val="20"/>
          <w:szCs w:val="20"/>
        </w:rPr>
        <w:t>Tanımlanmış fayda planları:</w:t>
      </w:r>
    </w:p>
    <w:p w14:paraId="2E12CA6E" w14:textId="77777777" w:rsidR="00E43FF6" w:rsidRPr="009128F0" w:rsidRDefault="00E43FF6" w:rsidP="00E43FF6">
      <w:pPr>
        <w:pStyle w:val="BodybyBD"/>
        <w:keepLines w:val="0"/>
        <w:autoSpaceDE w:val="0"/>
        <w:autoSpaceDN w:val="0"/>
        <w:adjustRightInd w:val="0"/>
        <w:spacing w:before="120" w:after="120" w:line="240" w:lineRule="auto"/>
        <w:rPr>
          <w:rFonts w:ascii="Arial" w:hAnsi="Arial" w:cs="Arial"/>
          <w:color w:val="000000" w:themeColor="text1"/>
          <w:sz w:val="20"/>
        </w:rPr>
      </w:pPr>
      <w:r w:rsidRPr="009128F0">
        <w:rPr>
          <w:rFonts w:ascii="Arial" w:hAnsi="Arial" w:cs="Arial"/>
          <w:color w:val="000000" w:themeColor="text1"/>
          <w:sz w:val="20"/>
        </w:rPr>
        <w:t>Grup çalışanların haklarına ilişkin yükümlülüklerini TMS 19 “Çalışanlara Sağlanan Faydalar” standardı uyarınca muhasebeleştirmektedir.</w:t>
      </w:r>
    </w:p>
    <w:p w14:paraId="21ECB0E9" w14:textId="77777777" w:rsidR="00E43FF6" w:rsidRPr="009128F0" w:rsidRDefault="00E43FF6" w:rsidP="00900783">
      <w:pPr>
        <w:pStyle w:val="BodybyBD"/>
        <w:keepLines w:val="0"/>
        <w:autoSpaceDE w:val="0"/>
        <w:autoSpaceDN w:val="0"/>
        <w:adjustRightInd w:val="0"/>
        <w:spacing w:before="120" w:after="120" w:line="240" w:lineRule="auto"/>
        <w:rPr>
          <w:rFonts w:ascii="Arial" w:hAnsi="Arial" w:cs="Arial"/>
          <w:color w:val="000000" w:themeColor="text1"/>
          <w:sz w:val="20"/>
        </w:rPr>
      </w:pPr>
      <w:r w:rsidRPr="009128F0">
        <w:rPr>
          <w:rFonts w:ascii="Arial" w:hAnsi="Arial" w:cs="Arial"/>
          <w:color w:val="000000" w:themeColor="text1"/>
          <w:sz w:val="20"/>
        </w:rPr>
        <w:t xml:space="preserve">Türkiye’de mevcut kanunlar çerçevesinde, Grup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04B910C" w14:textId="38DBCDB4" w:rsidR="00E43FF6" w:rsidRPr="009128F0" w:rsidRDefault="00E43FF6" w:rsidP="00527EFC">
      <w:pPr>
        <w:pStyle w:val="GvdeMetniGirintisi"/>
        <w:spacing w:before="120" w:after="120"/>
        <w:ind w:firstLine="0"/>
        <w:rPr>
          <w:rFonts w:ascii="Arial" w:hAnsi="Arial" w:cs="Arial"/>
          <w:color w:val="000000" w:themeColor="text1"/>
          <w:sz w:val="20"/>
          <w:szCs w:val="20"/>
        </w:rPr>
      </w:pPr>
      <w:r w:rsidRPr="009128F0">
        <w:rPr>
          <w:rFonts w:ascii="Arial" w:hAnsi="Arial" w:cs="Arial"/>
          <w:color w:val="000000" w:themeColor="text1"/>
          <w:sz w:val="20"/>
        </w:rPr>
        <w:t xml:space="preserve">Grup, bağımsız bir aktüer şirket tarafından hesaplanan kıdem tazminatı yükümlülük tutarını, ilişikteki </w:t>
      </w:r>
      <w:r w:rsidRPr="00453501">
        <w:rPr>
          <w:rFonts w:ascii="Arial" w:hAnsi="Arial" w:cs="Arial"/>
          <w:color w:val="000000" w:themeColor="text1"/>
          <w:sz w:val="20"/>
        </w:rPr>
        <w:t xml:space="preserve">finansal tablolara yansıtmıştır. Grup, TMS 19 standardı uyarınca tüm </w:t>
      </w:r>
      <w:proofErr w:type="spellStart"/>
      <w:r w:rsidRPr="00453501">
        <w:rPr>
          <w:rFonts w:ascii="Arial" w:hAnsi="Arial" w:cs="Arial"/>
          <w:color w:val="000000" w:themeColor="text1"/>
          <w:sz w:val="20"/>
        </w:rPr>
        <w:t>aktüeryal</w:t>
      </w:r>
      <w:proofErr w:type="spellEnd"/>
      <w:r w:rsidRPr="00453501">
        <w:rPr>
          <w:rFonts w:ascii="Arial" w:hAnsi="Arial" w:cs="Arial"/>
          <w:color w:val="000000" w:themeColor="text1"/>
          <w:sz w:val="20"/>
        </w:rPr>
        <w:t xml:space="preserve"> kayıp ve kazançlarını, diğer </w:t>
      </w:r>
      <w:r w:rsidRPr="00C50A33">
        <w:rPr>
          <w:rFonts w:ascii="Arial" w:hAnsi="Arial" w:cs="Arial"/>
          <w:color w:val="000000" w:themeColor="text1"/>
          <w:sz w:val="20"/>
        </w:rPr>
        <w:t>kapsamlı gelir tablosu altında muhasebeleştirmektedir</w:t>
      </w:r>
      <w:r w:rsidR="00527EFC" w:rsidRPr="00C50A33">
        <w:rPr>
          <w:rFonts w:ascii="Arial" w:hAnsi="Arial" w:cs="Arial"/>
          <w:color w:val="000000" w:themeColor="text1"/>
          <w:sz w:val="20"/>
        </w:rPr>
        <w:t>.</w:t>
      </w:r>
      <w:r w:rsidR="00697E55" w:rsidRPr="00C50A33">
        <w:rPr>
          <w:rFonts w:ascii="Arial" w:hAnsi="Arial" w:cs="Arial"/>
          <w:color w:val="000000" w:themeColor="text1"/>
          <w:sz w:val="20"/>
        </w:rPr>
        <w:t xml:space="preserve"> </w:t>
      </w:r>
      <w:r w:rsidR="00464DF3" w:rsidRPr="00C50A33">
        <w:rPr>
          <w:rFonts w:ascii="Arial" w:hAnsi="Arial" w:cs="Arial"/>
          <w:color w:val="000000" w:themeColor="text1"/>
          <w:sz w:val="20"/>
          <w:szCs w:val="20"/>
        </w:rPr>
        <w:t xml:space="preserve">31 </w:t>
      </w:r>
      <w:r w:rsidR="001C4675" w:rsidRPr="00C50A33">
        <w:rPr>
          <w:rFonts w:ascii="Arial" w:hAnsi="Arial" w:cs="Arial"/>
          <w:color w:val="000000" w:themeColor="text1"/>
          <w:sz w:val="20"/>
          <w:szCs w:val="20"/>
        </w:rPr>
        <w:t>Mart</w:t>
      </w:r>
      <w:r w:rsidR="00464DF3" w:rsidRPr="00C50A33">
        <w:rPr>
          <w:rFonts w:ascii="Arial" w:hAnsi="Arial" w:cs="Arial"/>
          <w:color w:val="000000" w:themeColor="text1"/>
          <w:sz w:val="20"/>
          <w:szCs w:val="20"/>
        </w:rPr>
        <w:t xml:space="preserve"> </w:t>
      </w:r>
      <w:r w:rsidR="001C4675" w:rsidRPr="00C50A33">
        <w:rPr>
          <w:rFonts w:ascii="Arial" w:hAnsi="Arial" w:cs="Arial"/>
          <w:color w:val="000000" w:themeColor="text1"/>
          <w:sz w:val="20"/>
          <w:szCs w:val="20"/>
        </w:rPr>
        <w:t>2018</w:t>
      </w:r>
      <w:r w:rsidR="00527EFC" w:rsidRPr="00C50A33">
        <w:rPr>
          <w:rFonts w:ascii="Arial" w:hAnsi="Arial" w:cs="Arial"/>
          <w:color w:val="000000" w:themeColor="text1"/>
          <w:sz w:val="20"/>
          <w:szCs w:val="20"/>
        </w:rPr>
        <w:t xml:space="preserve"> tarihi itibarıyla</w:t>
      </w:r>
      <w:r w:rsidR="004F76FF" w:rsidRPr="00C50A33">
        <w:rPr>
          <w:rFonts w:ascii="Arial" w:hAnsi="Arial" w:cs="Arial"/>
          <w:color w:val="000000" w:themeColor="text1"/>
          <w:sz w:val="20"/>
          <w:szCs w:val="20"/>
        </w:rPr>
        <w:t xml:space="preserve"> ertelenmiş vergi öncesi </w:t>
      </w:r>
      <w:r w:rsidR="00063FFD">
        <w:rPr>
          <w:rFonts w:ascii="Arial" w:hAnsi="Arial" w:cs="Arial"/>
          <w:color w:val="000000" w:themeColor="text1"/>
          <w:sz w:val="20"/>
          <w:szCs w:val="20"/>
        </w:rPr>
        <w:t>18.657</w:t>
      </w:r>
      <w:r w:rsidR="00415915" w:rsidRPr="00C50A33">
        <w:rPr>
          <w:rFonts w:ascii="Arial" w:hAnsi="Arial" w:cs="Arial"/>
          <w:color w:val="000000" w:themeColor="text1"/>
          <w:sz w:val="20"/>
          <w:szCs w:val="20"/>
        </w:rPr>
        <w:t xml:space="preserve"> </w:t>
      </w:r>
      <w:r w:rsidR="00527EFC" w:rsidRPr="00C50A33">
        <w:rPr>
          <w:rFonts w:ascii="Arial" w:hAnsi="Arial" w:cs="Arial"/>
          <w:color w:val="000000" w:themeColor="text1"/>
          <w:sz w:val="20"/>
          <w:szCs w:val="20"/>
        </w:rPr>
        <w:t xml:space="preserve">TL </w:t>
      </w:r>
      <w:proofErr w:type="spellStart"/>
      <w:r w:rsidR="00527EFC" w:rsidRPr="00C50A33">
        <w:rPr>
          <w:rFonts w:ascii="Arial" w:hAnsi="Arial" w:cs="Arial"/>
          <w:color w:val="000000" w:themeColor="text1"/>
          <w:sz w:val="20"/>
          <w:szCs w:val="20"/>
        </w:rPr>
        <w:t>aktüeryal</w:t>
      </w:r>
      <w:proofErr w:type="spellEnd"/>
      <w:r w:rsidR="00527EFC" w:rsidRPr="009128F0">
        <w:rPr>
          <w:rFonts w:ascii="Arial" w:hAnsi="Arial" w:cs="Arial"/>
          <w:color w:val="000000" w:themeColor="text1"/>
          <w:sz w:val="20"/>
          <w:szCs w:val="20"/>
        </w:rPr>
        <w:t xml:space="preserve"> kayıp bulunmaktadır (31 Aralık 201</w:t>
      </w:r>
      <w:r w:rsidR="001C4675">
        <w:rPr>
          <w:rFonts w:ascii="Arial" w:hAnsi="Arial" w:cs="Arial"/>
          <w:color w:val="000000" w:themeColor="text1"/>
          <w:sz w:val="20"/>
          <w:szCs w:val="20"/>
        </w:rPr>
        <w:t>7</w:t>
      </w:r>
      <w:r w:rsidR="00527EFC" w:rsidRPr="009128F0">
        <w:rPr>
          <w:rFonts w:ascii="Arial" w:hAnsi="Arial" w:cs="Arial"/>
          <w:color w:val="000000" w:themeColor="text1"/>
          <w:sz w:val="20"/>
          <w:szCs w:val="20"/>
        </w:rPr>
        <w:t xml:space="preserve">: </w:t>
      </w:r>
      <w:r w:rsidR="00063FFD">
        <w:rPr>
          <w:rFonts w:ascii="Arial" w:hAnsi="Arial" w:cs="Arial"/>
          <w:color w:val="000000" w:themeColor="text1"/>
          <w:sz w:val="20"/>
          <w:szCs w:val="20"/>
        </w:rPr>
        <w:t>18.657</w:t>
      </w:r>
      <w:r w:rsidR="001C4675" w:rsidRPr="001C4675">
        <w:rPr>
          <w:rFonts w:ascii="Arial" w:hAnsi="Arial" w:cs="Arial"/>
          <w:color w:val="000000" w:themeColor="text1"/>
          <w:sz w:val="20"/>
          <w:szCs w:val="20"/>
        </w:rPr>
        <w:t xml:space="preserve"> </w:t>
      </w:r>
      <w:r w:rsidR="00527EFC" w:rsidRPr="009128F0">
        <w:rPr>
          <w:rFonts w:ascii="Arial" w:hAnsi="Arial" w:cs="Arial"/>
          <w:color w:val="000000" w:themeColor="text1"/>
          <w:sz w:val="20"/>
          <w:szCs w:val="20"/>
        </w:rPr>
        <w:t xml:space="preserve">TL </w:t>
      </w:r>
      <w:proofErr w:type="spellStart"/>
      <w:r w:rsidR="00C52C44" w:rsidRPr="00C52C44">
        <w:rPr>
          <w:rFonts w:ascii="Arial" w:hAnsi="Arial" w:cs="Arial"/>
          <w:color w:val="000000" w:themeColor="text1"/>
          <w:sz w:val="20"/>
          <w:szCs w:val="20"/>
        </w:rPr>
        <w:t>aktüeryal</w:t>
      </w:r>
      <w:proofErr w:type="spellEnd"/>
      <w:r w:rsidR="00C52C44" w:rsidRPr="00C52C44">
        <w:rPr>
          <w:rFonts w:ascii="Arial" w:hAnsi="Arial" w:cs="Arial"/>
          <w:color w:val="000000" w:themeColor="text1"/>
          <w:sz w:val="20"/>
          <w:szCs w:val="20"/>
        </w:rPr>
        <w:t xml:space="preserve"> </w:t>
      </w:r>
      <w:r w:rsidR="00527EFC" w:rsidRPr="009128F0">
        <w:rPr>
          <w:rFonts w:ascii="Arial" w:hAnsi="Arial" w:cs="Arial"/>
          <w:color w:val="000000" w:themeColor="text1"/>
          <w:sz w:val="20"/>
          <w:szCs w:val="20"/>
        </w:rPr>
        <w:t>kayıp).</w:t>
      </w:r>
    </w:p>
    <w:p w14:paraId="3E0827E4" w14:textId="77777777" w:rsidR="00E43FF6" w:rsidRPr="009128F0" w:rsidRDefault="00E43FF6" w:rsidP="00900783">
      <w:pPr>
        <w:pStyle w:val="BodybyBD"/>
        <w:keepLines w:val="0"/>
        <w:autoSpaceDE w:val="0"/>
        <w:autoSpaceDN w:val="0"/>
        <w:adjustRightInd w:val="0"/>
        <w:spacing w:before="120" w:after="120" w:line="240" w:lineRule="auto"/>
        <w:rPr>
          <w:rFonts w:ascii="Arial" w:hAnsi="Arial" w:cs="Arial"/>
          <w:color w:val="000000" w:themeColor="text1"/>
          <w:sz w:val="20"/>
        </w:rPr>
      </w:pPr>
      <w:r w:rsidRPr="009128F0">
        <w:rPr>
          <w:rFonts w:ascii="Arial" w:hAnsi="Arial" w:cs="Arial"/>
          <w:color w:val="000000" w:themeColor="text1"/>
          <w:sz w:val="20"/>
        </w:rPr>
        <w:t>Grup, çalışanlarının kullanmadığı izin günlerine ilişkin TMS 19 standardı uyarınca karşılık ayırmış ve finansal tablolarına yansıtmıştır.</w:t>
      </w:r>
    </w:p>
    <w:p w14:paraId="59EF27F3" w14:textId="77777777" w:rsidR="00E43FF6" w:rsidRPr="009128F0" w:rsidRDefault="00E43FF6" w:rsidP="00900783">
      <w:pPr>
        <w:pStyle w:val="BodybyBD"/>
        <w:keepLines w:val="0"/>
        <w:autoSpaceDE w:val="0"/>
        <w:autoSpaceDN w:val="0"/>
        <w:adjustRightInd w:val="0"/>
        <w:spacing w:before="120" w:after="120" w:line="240" w:lineRule="auto"/>
        <w:rPr>
          <w:rFonts w:ascii="Arial" w:hAnsi="Arial" w:cs="Arial"/>
          <w:color w:val="000000" w:themeColor="text1"/>
          <w:sz w:val="20"/>
        </w:rPr>
      </w:pPr>
      <w:r w:rsidRPr="009128F0">
        <w:rPr>
          <w:rFonts w:ascii="Arial" w:hAnsi="Arial" w:cs="Arial"/>
          <w:color w:val="000000" w:themeColor="text1"/>
          <w:sz w:val="20"/>
        </w:rPr>
        <w:t>Grup çalışanlarının üyesi bulundukları vakıf, sandık ve benzeri kuruluşlar bulunmamaktadır.</w:t>
      </w:r>
    </w:p>
    <w:p w14:paraId="46DC721D" w14:textId="77777777" w:rsidR="00632D27" w:rsidRPr="009128F0" w:rsidRDefault="00632D27" w:rsidP="001C4675">
      <w:pPr>
        <w:pStyle w:val="GvdeMetniGirintisi"/>
        <w:tabs>
          <w:tab w:val="left" w:pos="1134"/>
          <w:tab w:val="left" w:pos="1276"/>
        </w:tabs>
        <w:spacing w:before="120" w:after="120"/>
        <w:ind w:left="-28" w:hanging="532"/>
        <w:rPr>
          <w:rFonts w:ascii="Arial" w:hAnsi="Arial" w:cs="Arial"/>
          <w:color w:val="000000" w:themeColor="text1"/>
          <w:sz w:val="20"/>
          <w:szCs w:val="20"/>
        </w:rPr>
      </w:pPr>
      <w:r w:rsidRPr="009128F0">
        <w:rPr>
          <w:rFonts w:ascii="Arial" w:hAnsi="Arial" w:cs="Arial"/>
          <w:color w:val="000000" w:themeColor="text1"/>
          <w:sz w:val="20"/>
          <w:szCs w:val="20"/>
        </w:rPr>
        <w:t xml:space="preserve">ii) </w:t>
      </w:r>
      <w:r w:rsidRPr="009128F0">
        <w:rPr>
          <w:rFonts w:ascii="Arial" w:hAnsi="Arial" w:cs="Arial"/>
          <w:color w:val="000000" w:themeColor="text1"/>
          <w:sz w:val="20"/>
          <w:szCs w:val="20"/>
        </w:rPr>
        <w:tab/>
      </w:r>
      <w:r w:rsidRPr="009128F0">
        <w:rPr>
          <w:rFonts w:ascii="Arial" w:hAnsi="Arial" w:cs="Arial"/>
          <w:i/>
          <w:color w:val="000000" w:themeColor="text1"/>
          <w:sz w:val="20"/>
          <w:szCs w:val="20"/>
        </w:rPr>
        <w:t>Tanımlanmış katkı planları</w:t>
      </w:r>
      <w:r w:rsidRPr="009128F0">
        <w:rPr>
          <w:rFonts w:ascii="Arial" w:hAnsi="Arial" w:cs="Arial"/>
          <w:color w:val="000000" w:themeColor="text1"/>
          <w:sz w:val="20"/>
          <w:szCs w:val="20"/>
        </w:rPr>
        <w:t>:</w:t>
      </w:r>
    </w:p>
    <w:p w14:paraId="12129E66" w14:textId="77777777" w:rsidR="00632D27" w:rsidRPr="009128F0" w:rsidRDefault="004B7E67" w:rsidP="00900783">
      <w:pPr>
        <w:pStyle w:val="GvdeMetniGirintisi"/>
        <w:spacing w:before="120" w:after="120"/>
        <w:ind w:firstLine="0"/>
        <w:rPr>
          <w:rFonts w:ascii="Arial" w:hAnsi="Arial" w:cs="Arial"/>
          <w:color w:val="000000" w:themeColor="text1"/>
          <w:sz w:val="20"/>
          <w:szCs w:val="20"/>
        </w:rPr>
      </w:pPr>
      <w:r w:rsidRPr="009128F0">
        <w:rPr>
          <w:rFonts w:ascii="Arial" w:hAnsi="Arial" w:cs="Arial"/>
          <w:color w:val="000000" w:themeColor="text1"/>
          <w:sz w:val="20"/>
          <w:szCs w:val="20"/>
        </w:rPr>
        <w:t>Grup</w:t>
      </w:r>
      <w:r w:rsidR="00632D27" w:rsidRPr="009128F0">
        <w:rPr>
          <w:rFonts w:ascii="Arial" w:hAnsi="Arial" w:cs="Arial"/>
          <w:color w:val="000000" w:themeColor="text1"/>
          <w:sz w:val="20"/>
          <w:szCs w:val="20"/>
        </w:rPr>
        <w:t xml:space="preserve">, çalışanları adına Sosyal Güvenlik Kurumu’na (Kurum) yasa ile belirlenmiş tutarlarda katkı payı ödemek zorundadır. </w:t>
      </w:r>
      <w:r w:rsidR="00D76D4D" w:rsidRPr="009128F0">
        <w:rPr>
          <w:rFonts w:ascii="Arial" w:hAnsi="Arial" w:cs="Arial"/>
          <w:color w:val="000000" w:themeColor="text1"/>
          <w:sz w:val="20"/>
          <w:szCs w:val="20"/>
        </w:rPr>
        <w:t>Grubu</w:t>
      </w:r>
      <w:r w:rsidRPr="009128F0">
        <w:rPr>
          <w:rFonts w:ascii="Arial" w:hAnsi="Arial" w:cs="Arial"/>
          <w:color w:val="000000" w:themeColor="text1"/>
          <w:sz w:val="20"/>
          <w:szCs w:val="20"/>
        </w:rPr>
        <w:t>n</w:t>
      </w:r>
      <w:r w:rsidR="00632D27" w:rsidRPr="009128F0">
        <w:rPr>
          <w:rFonts w:ascii="Arial" w:hAnsi="Arial" w:cs="Arial"/>
          <w:color w:val="000000" w:themeColor="text1"/>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6F537D0D" w14:textId="77777777" w:rsidR="00632D27" w:rsidRPr="009128F0" w:rsidRDefault="00632D27" w:rsidP="001C4675">
      <w:pPr>
        <w:pStyle w:val="GvdeMetniGirintisi"/>
        <w:tabs>
          <w:tab w:val="left" w:pos="1134"/>
        </w:tabs>
        <w:spacing w:before="120" w:after="120"/>
        <w:ind w:left="-84" w:hanging="434"/>
        <w:rPr>
          <w:rFonts w:ascii="Arial" w:hAnsi="Arial" w:cs="Arial"/>
          <w:i/>
          <w:color w:val="000000" w:themeColor="text1"/>
          <w:sz w:val="20"/>
          <w:szCs w:val="20"/>
        </w:rPr>
      </w:pPr>
      <w:r w:rsidRPr="009128F0">
        <w:rPr>
          <w:rFonts w:ascii="Arial" w:hAnsi="Arial" w:cs="Arial"/>
          <w:color w:val="000000" w:themeColor="text1"/>
          <w:sz w:val="20"/>
          <w:szCs w:val="20"/>
        </w:rPr>
        <w:t xml:space="preserve">iii) </w:t>
      </w:r>
      <w:r w:rsidRPr="009128F0">
        <w:rPr>
          <w:rFonts w:ascii="Arial" w:hAnsi="Arial" w:cs="Arial"/>
          <w:color w:val="000000" w:themeColor="text1"/>
          <w:sz w:val="20"/>
          <w:szCs w:val="20"/>
        </w:rPr>
        <w:tab/>
      </w:r>
      <w:r w:rsidR="0096298F" w:rsidRPr="009128F0">
        <w:rPr>
          <w:rFonts w:ascii="Arial" w:hAnsi="Arial" w:cs="Arial"/>
          <w:color w:val="000000" w:themeColor="text1"/>
          <w:sz w:val="20"/>
          <w:szCs w:val="20"/>
        </w:rPr>
        <w:t xml:space="preserve"> </w:t>
      </w:r>
      <w:r w:rsidRPr="009128F0">
        <w:rPr>
          <w:rFonts w:ascii="Arial" w:hAnsi="Arial" w:cs="Arial"/>
          <w:i/>
          <w:color w:val="000000" w:themeColor="text1"/>
          <w:sz w:val="20"/>
          <w:szCs w:val="20"/>
        </w:rPr>
        <w:t>Çalışanlara sağlanan kısa vadeli faydalar:</w:t>
      </w:r>
    </w:p>
    <w:p w14:paraId="70F15F4B" w14:textId="77777777" w:rsidR="00136D7B" w:rsidRPr="009128F0" w:rsidRDefault="0023498C" w:rsidP="00900783">
      <w:pPr>
        <w:pStyle w:val="GvdeMetniGirintisi"/>
        <w:spacing w:before="120" w:after="120"/>
        <w:ind w:firstLine="0"/>
        <w:rPr>
          <w:rFonts w:ascii="Arial" w:hAnsi="Arial" w:cs="Arial"/>
          <w:color w:val="000000" w:themeColor="text1"/>
          <w:sz w:val="20"/>
          <w:szCs w:val="20"/>
        </w:rPr>
      </w:pPr>
      <w:r w:rsidRPr="009128F0">
        <w:rPr>
          <w:rFonts w:ascii="Arial" w:hAnsi="Arial" w:cs="Arial"/>
          <w:color w:val="000000" w:themeColor="text1"/>
          <w:sz w:val="20"/>
          <w:szCs w:val="20"/>
        </w:rPr>
        <w:t>Grup</w:t>
      </w:r>
      <w:r w:rsidR="00AB6A7F" w:rsidRPr="009128F0">
        <w:rPr>
          <w:rFonts w:ascii="Arial" w:hAnsi="Arial" w:cs="Arial"/>
          <w:color w:val="000000" w:themeColor="text1"/>
          <w:sz w:val="20"/>
          <w:szCs w:val="20"/>
        </w:rPr>
        <w:t xml:space="preserve">, TMS 19 kapsamında birikimli ücretli izinlerin beklenen maliyetlerini, raporlama dönemi sonu </w:t>
      </w:r>
      <w:r w:rsidR="00DF10D5" w:rsidRPr="009128F0">
        <w:rPr>
          <w:rFonts w:ascii="Arial" w:hAnsi="Arial" w:cs="Arial"/>
          <w:color w:val="000000" w:themeColor="text1"/>
          <w:sz w:val="20"/>
          <w:szCs w:val="20"/>
        </w:rPr>
        <w:t>itibarıyla</w:t>
      </w:r>
      <w:r w:rsidR="00AB6A7F" w:rsidRPr="009128F0">
        <w:rPr>
          <w:rFonts w:ascii="Arial" w:hAnsi="Arial" w:cs="Arial"/>
          <w:color w:val="000000" w:themeColor="text1"/>
          <w:sz w:val="20"/>
          <w:szCs w:val="20"/>
        </w:rPr>
        <w:t xml:space="preserve"> birikmiş kullanılmayan haklar dolayısıyla ödemeyi beklediği ek tutarlar olarak ölçer.</w:t>
      </w:r>
    </w:p>
    <w:p w14:paraId="76E1BEF2" w14:textId="77777777" w:rsidR="00632D27" w:rsidRPr="009128F0" w:rsidRDefault="00632D27" w:rsidP="0086591E">
      <w:pPr>
        <w:spacing w:before="240" w:after="120"/>
        <w:ind w:left="-567"/>
        <w:rPr>
          <w:rFonts w:ascii="Arial" w:hAnsi="Arial" w:cs="Arial"/>
          <w:color w:val="000000" w:themeColor="text1"/>
          <w:sz w:val="20"/>
          <w:szCs w:val="20"/>
          <w:lang w:eastAsia="en-US"/>
        </w:rPr>
      </w:pPr>
      <w:r w:rsidRPr="009128F0">
        <w:rPr>
          <w:rFonts w:ascii="Arial" w:hAnsi="Arial" w:cs="Arial"/>
          <w:b/>
          <w:iCs/>
          <w:color w:val="000000" w:themeColor="text1"/>
          <w:sz w:val="20"/>
          <w:szCs w:val="20"/>
        </w:rPr>
        <w:t>XVI</w:t>
      </w:r>
      <w:r w:rsidR="00584691" w:rsidRPr="009128F0">
        <w:rPr>
          <w:rFonts w:ascii="Arial" w:hAnsi="Arial" w:cs="Arial"/>
          <w:b/>
          <w:iCs/>
          <w:color w:val="000000" w:themeColor="text1"/>
          <w:sz w:val="20"/>
          <w:szCs w:val="20"/>
        </w:rPr>
        <w:t>I</w:t>
      </w:r>
      <w:r w:rsidR="009B06D7" w:rsidRPr="009128F0">
        <w:rPr>
          <w:rFonts w:ascii="Arial" w:hAnsi="Arial" w:cs="Arial"/>
          <w:b/>
          <w:iCs/>
          <w:color w:val="000000" w:themeColor="text1"/>
          <w:sz w:val="20"/>
          <w:szCs w:val="20"/>
        </w:rPr>
        <w:t>I</w:t>
      </w:r>
      <w:r w:rsidR="003251BB" w:rsidRPr="009128F0">
        <w:rPr>
          <w:rFonts w:ascii="Arial" w:hAnsi="Arial" w:cs="Arial"/>
          <w:b/>
          <w:iCs/>
          <w:color w:val="000000" w:themeColor="text1"/>
          <w:sz w:val="20"/>
          <w:szCs w:val="20"/>
        </w:rPr>
        <w:t>.</w:t>
      </w:r>
      <w:r w:rsidR="003251BB" w:rsidRPr="009128F0">
        <w:rPr>
          <w:rFonts w:ascii="Arial" w:hAnsi="Arial" w:cs="Arial"/>
          <w:b/>
          <w:iCs/>
          <w:color w:val="000000" w:themeColor="text1"/>
          <w:sz w:val="20"/>
          <w:szCs w:val="20"/>
        </w:rPr>
        <w:tab/>
      </w:r>
      <w:r w:rsidRPr="009128F0">
        <w:rPr>
          <w:rFonts w:ascii="Arial" w:hAnsi="Arial" w:cs="Arial"/>
          <w:b/>
          <w:iCs/>
          <w:color w:val="000000" w:themeColor="text1"/>
          <w:sz w:val="20"/>
          <w:szCs w:val="20"/>
        </w:rPr>
        <w:t>Vergi uygulamalarına ilişkin açıklamalar:</w:t>
      </w:r>
    </w:p>
    <w:p w14:paraId="4D67501C" w14:textId="77777777" w:rsidR="00632D27" w:rsidRPr="009128F0" w:rsidRDefault="00632D27" w:rsidP="00900783">
      <w:pPr>
        <w:pStyle w:val="GvdeMetniGirintisi"/>
        <w:spacing w:before="120" w:after="120"/>
        <w:ind w:firstLine="0"/>
        <w:rPr>
          <w:rFonts w:ascii="Arial" w:hAnsi="Arial" w:cs="Arial"/>
          <w:b/>
          <w:color w:val="000000" w:themeColor="text1"/>
          <w:sz w:val="20"/>
          <w:szCs w:val="20"/>
        </w:rPr>
      </w:pPr>
      <w:r w:rsidRPr="009128F0">
        <w:rPr>
          <w:rFonts w:ascii="Arial" w:hAnsi="Arial" w:cs="Arial"/>
          <w:b/>
          <w:color w:val="000000" w:themeColor="text1"/>
          <w:sz w:val="20"/>
          <w:szCs w:val="20"/>
        </w:rPr>
        <w:t xml:space="preserve">Cari vergi: </w:t>
      </w:r>
    </w:p>
    <w:p w14:paraId="0F79284D" w14:textId="77777777" w:rsidR="00632D27" w:rsidRPr="00FD491E" w:rsidRDefault="004B7E67" w:rsidP="00900783">
      <w:pPr>
        <w:pStyle w:val="GvdeMetni"/>
        <w:tabs>
          <w:tab w:val="clear" w:pos="0"/>
          <w:tab w:val="clear" w:pos="567"/>
          <w:tab w:val="clear" w:pos="720"/>
        </w:tabs>
        <w:spacing w:before="120" w:after="120"/>
        <w:rPr>
          <w:rFonts w:ascii="Arial" w:hAnsi="Arial" w:cs="Arial"/>
          <w:color w:val="000000" w:themeColor="text1"/>
          <w:sz w:val="20"/>
        </w:rPr>
      </w:pPr>
      <w:r w:rsidRPr="00FD491E">
        <w:rPr>
          <w:rFonts w:ascii="Arial" w:hAnsi="Arial" w:cs="Arial"/>
          <w:color w:val="000000" w:themeColor="text1"/>
          <w:sz w:val="20"/>
        </w:rPr>
        <w:t>Grup</w:t>
      </w:r>
      <w:r w:rsidR="00632D27" w:rsidRPr="00FD491E">
        <w:rPr>
          <w:rFonts w:ascii="Arial" w:hAnsi="Arial" w:cs="Arial"/>
          <w:color w:val="000000" w:themeColor="text1"/>
          <w:sz w:val="20"/>
        </w:rPr>
        <w:t>, Türkiye'de yürürlükte bulunan vergi mevzuatına tabidir.</w:t>
      </w:r>
    </w:p>
    <w:p w14:paraId="360BDB8E" w14:textId="38CD3D2F" w:rsidR="00632D27" w:rsidRPr="00FD491E" w:rsidRDefault="001C4675" w:rsidP="00900783">
      <w:pPr>
        <w:pStyle w:val="GvdeMetni"/>
        <w:tabs>
          <w:tab w:val="clear" w:pos="0"/>
          <w:tab w:val="clear" w:pos="567"/>
          <w:tab w:val="clear" w:pos="720"/>
        </w:tabs>
        <w:spacing w:before="120" w:after="120"/>
        <w:rPr>
          <w:rFonts w:ascii="Arial" w:hAnsi="Arial" w:cs="Arial"/>
          <w:color w:val="000000" w:themeColor="text1"/>
          <w:sz w:val="20"/>
        </w:rPr>
      </w:pPr>
      <w:proofErr w:type="gramStart"/>
      <w:r w:rsidRPr="001C4675">
        <w:rPr>
          <w:rFonts w:ascii="Arial" w:hAnsi="Arial" w:cs="Arial"/>
          <w:color w:val="000000" w:themeColor="text1"/>
          <w:sz w:val="20"/>
        </w:rPr>
        <w:t xml:space="preserve">1 Ocak 2006 tarihinden itibaren geçerli olmak üzere, kurum kazançları %20 oranında kurumlar vergisine tabi iken; 7061 sayılı "Bazı Vergi Kanunları ile Diğer Bazı Kanunlarda Değişiklik Yapılmasına Dair Kanun" ile getirilen düzenleme uyarınca bu oran; 2018, 2019 ve 2020 yılı vergilendirme dönemlerine ait kurum kazançlarına uygulanmak üzere %22 olarak belirlenmiştir. </w:t>
      </w:r>
      <w:proofErr w:type="gramEnd"/>
      <w:r w:rsidRPr="001C4675">
        <w:rPr>
          <w:rFonts w:ascii="Arial" w:hAnsi="Arial" w:cs="Arial"/>
          <w:color w:val="000000" w:themeColor="text1"/>
          <w:sz w:val="20"/>
        </w:rPr>
        <w:t>Ayrıca, Bakanlar Kurulu söz konusu %22 oranını %20'ye kadar indirmeye yetkili kılınmıştır</w:t>
      </w:r>
      <w:r w:rsidR="00C9360B" w:rsidRPr="001C4675">
        <w:rPr>
          <w:rFonts w:ascii="Arial" w:hAnsi="Arial" w:cs="Arial"/>
          <w:color w:val="000000" w:themeColor="text1"/>
          <w:sz w:val="20"/>
        </w:rPr>
        <w:t>.</w:t>
      </w:r>
    </w:p>
    <w:p w14:paraId="7FF2984B" w14:textId="77777777" w:rsidR="00632D27" w:rsidRPr="00FD491E" w:rsidRDefault="00632D27" w:rsidP="00900783">
      <w:pPr>
        <w:pStyle w:val="GvdeMetni"/>
        <w:tabs>
          <w:tab w:val="clear" w:pos="0"/>
          <w:tab w:val="clear" w:pos="567"/>
          <w:tab w:val="clear" w:pos="720"/>
        </w:tabs>
        <w:spacing w:before="120" w:after="120"/>
        <w:rPr>
          <w:rFonts w:ascii="Arial" w:hAnsi="Arial" w:cs="Arial"/>
          <w:color w:val="000000" w:themeColor="text1"/>
          <w:sz w:val="20"/>
        </w:rPr>
      </w:pPr>
      <w:r w:rsidRPr="00FD491E">
        <w:rPr>
          <w:rFonts w:ascii="Arial" w:hAnsi="Arial" w:cs="Arial"/>
          <w:color w:val="000000" w:themeColor="text1"/>
          <w:sz w:val="20"/>
        </w:rPr>
        <w:t>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18C980EA" w14:textId="0C55DD96" w:rsidR="00A21154" w:rsidRPr="00FD491E" w:rsidRDefault="00632D27" w:rsidP="00900783">
      <w:pPr>
        <w:pStyle w:val="GvdeMetni"/>
        <w:tabs>
          <w:tab w:val="clear" w:pos="0"/>
          <w:tab w:val="clear" w:pos="567"/>
          <w:tab w:val="clear" w:pos="720"/>
        </w:tabs>
        <w:spacing w:before="120" w:after="120"/>
        <w:rPr>
          <w:rFonts w:ascii="Arial" w:hAnsi="Arial" w:cs="Arial"/>
          <w:color w:val="000000" w:themeColor="text1"/>
          <w:sz w:val="20"/>
        </w:rPr>
      </w:pPr>
      <w:r w:rsidRPr="00FD491E">
        <w:rPr>
          <w:rFonts w:ascii="Arial" w:hAnsi="Arial" w:cs="Arial"/>
          <w:color w:val="000000" w:themeColor="text1"/>
          <w:sz w:val="20"/>
        </w:rPr>
        <w:t xml:space="preserve">Kurumlar üçer aylık mali karları üzerinden </w:t>
      </w:r>
      <w:r w:rsidR="00C9360B" w:rsidRPr="001C4675">
        <w:rPr>
          <w:rFonts w:ascii="Arial" w:hAnsi="Arial" w:cs="Arial"/>
          <w:color w:val="000000" w:themeColor="text1"/>
          <w:sz w:val="20"/>
        </w:rPr>
        <w:t xml:space="preserve">cari oran ile geçici vergi </w:t>
      </w:r>
      <w:r w:rsidRPr="001C4675">
        <w:rPr>
          <w:rFonts w:ascii="Arial" w:hAnsi="Arial" w:cs="Arial"/>
          <w:color w:val="000000" w:themeColor="text1"/>
          <w:sz w:val="20"/>
        </w:rPr>
        <w:t>hesaplar</w:t>
      </w:r>
      <w:r w:rsidRPr="00FD491E">
        <w:rPr>
          <w:rFonts w:ascii="Arial" w:hAnsi="Arial" w:cs="Arial"/>
          <w:color w:val="000000" w:themeColor="text1"/>
          <w:sz w:val="20"/>
        </w:rPr>
        <w:t xml:space="preserve">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5635AAB" w14:textId="16E0F0CA" w:rsidR="006B6000" w:rsidRPr="00E335DA" w:rsidRDefault="001C4675" w:rsidP="006B6000">
      <w:pPr>
        <w:autoSpaceDE w:val="0"/>
        <w:autoSpaceDN w:val="0"/>
        <w:adjustRightInd w:val="0"/>
        <w:jc w:val="both"/>
        <w:rPr>
          <w:rFonts w:ascii="Arial" w:hAnsi="Arial" w:cs="Arial"/>
          <w:sz w:val="20"/>
          <w:szCs w:val="20"/>
          <w:lang w:eastAsia="en-US"/>
        </w:rPr>
      </w:pPr>
      <w:r w:rsidRPr="001C4675">
        <w:rPr>
          <w:rFonts w:ascii="Arial" w:hAnsi="Arial" w:cs="Arial"/>
          <w:sz w:val="20"/>
          <w:szCs w:val="20"/>
          <w:lang w:eastAsia="en-US"/>
        </w:rPr>
        <w:t>En az iki yıl süre ile elde tutulan iştirak hisseler ile gayrimenkullerin satışından doğan kârların gayrimenkuller için %50’si, iştirakler için ise %75’i Kurumlar Vergisi Kanunu'nda öngörüldüğü şekilde sermayeye eklenmesi veya 5 yıl süreyle pasifte özel bir fon hesabında tutulması şartı ile vergiden istisnadır</w:t>
      </w:r>
      <w:r w:rsidR="006B6000" w:rsidRPr="00FD491E">
        <w:rPr>
          <w:rFonts w:ascii="Arial" w:hAnsi="Arial" w:cs="Arial"/>
          <w:sz w:val="20"/>
          <w:szCs w:val="20"/>
          <w:lang w:eastAsia="en-US"/>
        </w:rPr>
        <w:t>.</w:t>
      </w:r>
    </w:p>
    <w:p w14:paraId="4F99F470" w14:textId="77777777" w:rsidR="00886A57" w:rsidRPr="009128F0" w:rsidRDefault="00886A57" w:rsidP="00900783">
      <w:pPr>
        <w:pStyle w:val="GvdeMetniGirintisi"/>
        <w:pageBreakBefore/>
        <w:ind w:left="-567" w:firstLine="0"/>
        <w:rPr>
          <w:rFonts w:ascii="Arial" w:hAnsi="Arial" w:cs="Arial"/>
          <w:color w:val="000000" w:themeColor="text1"/>
          <w:sz w:val="20"/>
          <w:szCs w:val="20"/>
        </w:rPr>
      </w:pPr>
      <w:r w:rsidRPr="009128F0">
        <w:rPr>
          <w:rFonts w:ascii="Arial" w:hAnsi="Arial" w:cs="Arial"/>
          <w:b/>
          <w:color w:val="000000" w:themeColor="text1"/>
          <w:sz w:val="20"/>
          <w:szCs w:val="20"/>
        </w:rPr>
        <w:lastRenderedPageBreak/>
        <w:t>XVII</w:t>
      </w:r>
      <w:r w:rsidR="009B06D7" w:rsidRPr="009128F0">
        <w:rPr>
          <w:rFonts w:ascii="Arial" w:hAnsi="Arial" w:cs="Arial"/>
          <w:b/>
          <w:color w:val="000000" w:themeColor="text1"/>
          <w:sz w:val="20"/>
          <w:szCs w:val="20"/>
        </w:rPr>
        <w:t>I</w:t>
      </w:r>
      <w:r w:rsidRPr="009128F0">
        <w:rPr>
          <w:rFonts w:ascii="Arial" w:hAnsi="Arial" w:cs="Arial"/>
          <w:b/>
          <w:color w:val="000000" w:themeColor="text1"/>
          <w:sz w:val="20"/>
          <w:szCs w:val="20"/>
        </w:rPr>
        <w:t>.</w:t>
      </w:r>
      <w:r w:rsidRPr="009128F0">
        <w:rPr>
          <w:rFonts w:ascii="Arial" w:hAnsi="Arial" w:cs="Arial"/>
          <w:b/>
          <w:color w:val="000000" w:themeColor="text1"/>
          <w:sz w:val="20"/>
          <w:szCs w:val="20"/>
        </w:rPr>
        <w:tab/>
        <w:t>Vergi uygulamalarına ilişkin açıklamalar (devamı):</w:t>
      </w:r>
    </w:p>
    <w:p w14:paraId="5CE2C9F4" w14:textId="266797EA" w:rsidR="001B512E" w:rsidRPr="001B512E" w:rsidRDefault="001B512E" w:rsidP="00900783">
      <w:pPr>
        <w:pStyle w:val="GvdeMetni"/>
        <w:tabs>
          <w:tab w:val="clear" w:pos="0"/>
          <w:tab w:val="clear" w:pos="567"/>
          <w:tab w:val="clear" w:pos="720"/>
        </w:tabs>
        <w:spacing w:before="120" w:after="120"/>
        <w:rPr>
          <w:rFonts w:ascii="Arial" w:hAnsi="Arial" w:cs="Arial"/>
          <w:b/>
          <w:color w:val="000000" w:themeColor="text1"/>
          <w:sz w:val="20"/>
        </w:rPr>
      </w:pPr>
      <w:r w:rsidRPr="001B512E">
        <w:rPr>
          <w:rFonts w:ascii="Arial" w:hAnsi="Arial" w:cs="Arial"/>
          <w:b/>
          <w:color w:val="000000" w:themeColor="text1"/>
          <w:sz w:val="20"/>
        </w:rPr>
        <w:t>Cari vergi (devamı):</w:t>
      </w:r>
    </w:p>
    <w:p w14:paraId="60434DDE" w14:textId="73B0B37D" w:rsidR="00632D27" w:rsidRPr="009128F0" w:rsidRDefault="00632D27" w:rsidP="00900783">
      <w:pPr>
        <w:pStyle w:val="GvdeMetni"/>
        <w:tabs>
          <w:tab w:val="clear" w:pos="0"/>
          <w:tab w:val="clear" w:pos="567"/>
          <w:tab w:val="clear" w:pos="720"/>
        </w:tabs>
        <w:spacing w:before="120" w:after="120"/>
        <w:rPr>
          <w:rFonts w:ascii="Arial" w:hAnsi="Arial" w:cs="Arial"/>
          <w:color w:val="000000" w:themeColor="text1"/>
          <w:sz w:val="20"/>
        </w:rPr>
      </w:pPr>
      <w:r w:rsidRPr="009128F0">
        <w:rPr>
          <w:rFonts w:ascii="Arial" w:hAnsi="Arial" w:cs="Arial"/>
          <w:color w:val="000000" w:themeColor="text1"/>
          <w:sz w:val="20"/>
        </w:rPr>
        <w:t>Türk vergi mevzuatına göre beyanname üzerinde gösterilen mali zararlar 5 yılı aşmamak kaydıyla dönem kurum kazancından indirilebilirler. Ancak, mali zararlar, geçmiş yıl karlarından mahsup edilemez.</w:t>
      </w:r>
    </w:p>
    <w:p w14:paraId="110F2E0B" w14:textId="77777777" w:rsidR="00632D27" w:rsidRPr="009128F0" w:rsidRDefault="00632D27" w:rsidP="00900783">
      <w:pPr>
        <w:pStyle w:val="GvdeMetniGirintisi"/>
        <w:spacing w:before="120" w:after="120"/>
        <w:ind w:firstLine="0"/>
        <w:rPr>
          <w:rFonts w:ascii="Arial" w:hAnsi="Arial" w:cs="Arial"/>
          <w:color w:val="000000" w:themeColor="text1"/>
          <w:sz w:val="20"/>
          <w:szCs w:val="20"/>
        </w:rPr>
      </w:pPr>
      <w:r w:rsidRPr="009128F0">
        <w:rPr>
          <w:rFonts w:ascii="Arial" w:hAnsi="Arial" w:cs="Arial"/>
          <w:color w:val="000000" w:themeColor="text1"/>
          <w:sz w:val="20"/>
          <w:szCs w:val="20"/>
        </w:rPr>
        <w:t xml:space="preserve">11 Şubat 1986 tarih ve 3259 Sayılı “İslam Kalkınma Bankasına Vergi Muafiyeti Tanınması Hakkında </w:t>
      </w:r>
      <w:proofErr w:type="spellStart"/>
      <w:r w:rsidRPr="009128F0">
        <w:rPr>
          <w:rFonts w:ascii="Arial" w:hAnsi="Arial" w:cs="Arial"/>
          <w:color w:val="000000" w:themeColor="text1"/>
          <w:sz w:val="20"/>
          <w:szCs w:val="20"/>
        </w:rPr>
        <w:t>Kanun’’un</w:t>
      </w:r>
      <w:proofErr w:type="spellEnd"/>
      <w:r w:rsidRPr="009128F0">
        <w:rPr>
          <w:rFonts w:ascii="Arial" w:hAnsi="Arial" w:cs="Arial"/>
          <w:color w:val="000000" w:themeColor="text1"/>
          <w:sz w:val="20"/>
          <w:szCs w:val="20"/>
        </w:rPr>
        <w:t xml:space="preserve"> 1</w:t>
      </w:r>
      <w:r w:rsidR="00E3023C" w:rsidRPr="009128F0">
        <w:rPr>
          <w:rFonts w:ascii="Arial" w:hAnsi="Arial" w:cs="Arial"/>
          <w:color w:val="000000" w:themeColor="text1"/>
          <w:sz w:val="20"/>
          <w:szCs w:val="20"/>
        </w:rPr>
        <w:t>’inci</w:t>
      </w:r>
      <w:r w:rsidRPr="009128F0">
        <w:rPr>
          <w:rFonts w:ascii="Arial" w:hAnsi="Arial" w:cs="Arial"/>
          <w:color w:val="000000" w:themeColor="text1"/>
          <w:sz w:val="20"/>
          <w:szCs w:val="20"/>
        </w:rPr>
        <w:t xml:space="preserve"> maddesinin son paragrafında; “Bankaya sermayeye iştirak nispetinde ödenecek kar payları kurumlar vergisinden müstesnadır. Bu kar payları gelir ve kurumlar vergisi kanunlarına göre vergilendirilmez ve </w:t>
      </w:r>
      <w:proofErr w:type="spellStart"/>
      <w:r w:rsidRPr="009128F0">
        <w:rPr>
          <w:rFonts w:ascii="Arial" w:hAnsi="Arial" w:cs="Arial"/>
          <w:color w:val="000000" w:themeColor="text1"/>
          <w:sz w:val="20"/>
          <w:szCs w:val="20"/>
        </w:rPr>
        <w:t>tevkifata</w:t>
      </w:r>
      <w:proofErr w:type="spellEnd"/>
      <w:r w:rsidRPr="009128F0">
        <w:rPr>
          <w:rFonts w:ascii="Arial" w:hAnsi="Arial" w:cs="Arial"/>
          <w:color w:val="000000" w:themeColor="text1"/>
          <w:sz w:val="20"/>
          <w:szCs w:val="20"/>
        </w:rPr>
        <w:t xml:space="preserve"> tabi tutulmaz.” hükmü yer almaktadır. Bu sebeple, </w:t>
      </w:r>
      <w:r w:rsidR="004B7E67" w:rsidRPr="009128F0">
        <w:rPr>
          <w:rFonts w:ascii="Arial" w:hAnsi="Arial" w:cs="Arial"/>
          <w:color w:val="000000" w:themeColor="text1"/>
          <w:sz w:val="20"/>
          <w:szCs w:val="20"/>
        </w:rPr>
        <w:t xml:space="preserve">Ana Ortaklık </w:t>
      </w:r>
      <w:r w:rsidRPr="009128F0">
        <w:rPr>
          <w:rFonts w:ascii="Arial" w:hAnsi="Arial" w:cs="Arial"/>
          <w:color w:val="000000" w:themeColor="text1"/>
          <w:sz w:val="20"/>
          <w:szCs w:val="20"/>
        </w:rPr>
        <w:t>Banka ortaklarından İslam Kalkınma Bankası’na dağıtılan kar payları, kurumlar vergisi ve gelir vergisi stopajından istisnadır.</w:t>
      </w:r>
    </w:p>
    <w:p w14:paraId="0E662129" w14:textId="77777777" w:rsidR="00632D27" w:rsidRPr="009128F0" w:rsidRDefault="000726AA" w:rsidP="00632D27">
      <w:pPr>
        <w:pStyle w:val="GvdeMetniGirintisi"/>
        <w:ind w:firstLine="0"/>
        <w:rPr>
          <w:rFonts w:ascii="Arial" w:hAnsi="Arial" w:cs="Arial"/>
          <w:b/>
          <w:color w:val="000000" w:themeColor="text1"/>
          <w:sz w:val="20"/>
          <w:szCs w:val="20"/>
        </w:rPr>
      </w:pPr>
      <w:r w:rsidRPr="009128F0">
        <w:rPr>
          <w:rFonts w:ascii="Arial" w:hAnsi="Arial" w:cs="Arial"/>
          <w:color w:val="000000" w:themeColor="text1"/>
          <w:sz w:val="20"/>
          <w:szCs w:val="20"/>
        </w:rPr>
        <w:t>T</w:t>
      </w:r>
      <w:r w:rsidR="00632D27" w:rsidRPr="009128F0">
        <w:rPr>
          <w:rFonts w:ascii="Arial" w:hAnsi="Arial" w:cs="Arial"/>
          <w:color w:val="000000" w:themeColor="text1"/>
          <w:sz w:val="20"/>
          <w:szCs w:val="20"/>
        </w:rPr>
        <w:t xml:space="preserve">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w:t>
      </w:r>
      <w:r w:rsidR="009809C9" w:rsidRPr="009128F0">
        <w:rPr>
          <w:rFonts w:ascii="Arial" w:hAnsi="Arial" w:cs="Arial"/>
          <w:color w:val="000000" w:themeColor="text1"/>
          <w:sz w:val="20"/>
          <w:szCs w:val="20"/>
        </w:rPr>
        <w:t xml:space="preserve">cari dönemden önceki </w:t>
      </w:r>
      <w:r w:rsidR="00632D27" w:rsidRPr="009128F0">
        <w:rPr>
          <w:rFonts w:ascii="Arial" w:hAnsi="Arial" w:cs="Arial"/>
          <w:color w:val="000000" w:themeColor="text1"/>
          <w:sz w:val="20"/>
          <w:szCs w:val="20"/>
        </w:rPr>
        <w:t>beş yıl zarfında muhasebe kayıtlarını inceleyebilir ve hatalı işlem tespit edilirse ödenecek vergi miktarları değişebilir</w:t>
      </w:r>
      <w:r w:rsidR="00B92F62" w:rsidRPr="009128F0">
        <w:rPr>
          <w:rFonts w:ascii="Arial" w:hAnsi="Arial" w:cs="Arial"/>
          <w:color w:val="000000" w:themeColor="text1"/>
          <w:sz w:val="20"/>
          <w:szCs w:val="20"/>
        </w:rPr>
        <w:t xml:space="preserve">, </w:t>
      </w:r>
      <w:proofErr w:type="spellStart"/>
      <w:r w:rsidR="00B92F62" w:rsidRPr="009128F0">
        <w:rPr>
          <w:rFonts w:ascii="Arial" w:hAnsi="Arial" w:cs="Arial"/>
          <w:color w:val="000000" w:themeColor="text1"/>
          <w:sz w:val="20"/>
          <w:szCs w:val="20"/>
        </w:rPr>
        <w:t>sektörel</w:t>
      </w:r>
      <w:proofErr w:type="spellEnd"/>
      <w:r w:rsidR="00B92F62" w:rsidRPr="009128F0">
        <w:rPr>
          <w:rFonts w:ascii="Arial" w:hAnsi="Arial" w:cs="Arial"/>
          <w:color w:val="000000" w:themeColor="text1"/>
          <w:sz w:val="20"/>
          <w:szCs w:val="20"/>
        </w:rPr>
        <w:t xml:space="preserve"> incelemeler yapılabilir.</w:t>
      </w:r>
    </w:p>
    <w:p w14:paraId="7F12C81B" w14:textId="77777777" w:rsidR="00AB7C7C" w:rsidRPr="009128F0" w:rsidRDefault="00AB7C7C" w:rsidP="00900783">
      <w:pPr>
        <w:pStyle w:val="xl81"/>
        <w:pBdr>
          <w:left w:val="none" w:sz="0" w:space="0" w:color="auto"/>
        </w:pBdr>
        <w:spacing w:before="120" w:beforeAutospacing="0" w:after="120" w:afterAutospacing="0"/>
        <w:jc w:val="both"/>
        <w:textAlignment w:val="auto"/>
        <w:rPr>
          <w:rFonts w:ascii="Arial" w:hAnsi="Arial" w:cs="Arial"/>
          <w:color w:val="000000" w:themeColor="text1"/>
          <w:sz w:val="20"/>
          <w:szCs w:val="20"/>
        </w:rPr>
      </w:pPr>
      <w:r w:rsidRPr="009128F0">
        <w:rPr>
          <w:rFonts w:ascii="Arial" w:hAnsi="Arial" w:cs="Arial"/>
          <w:color w:val="000000" w:themeColor="text1"/>
          <w:sz w:val="20"/>
          <w:szCs w:val="20"/>
        </w:rPr>
        <w:t>Katılım hesaplarına ilişkin hesaplanan genel karşılıkların vergi hesaplamasında gider olarak dikkate alınması konusunda Maliye Bakanlığınca sektörel inceleme başlatılmış olup konu ile ilgili olarak Maliye Bakanlığı tarafından Ana Ortaklık Banka’dan çalışmalar istenmiştir. Rapor tarihi itibarıyla konu ile ilgili Ana Ortaklık Banka’ya ulaşmış yazılı bir bildirim bulunmamaktadır.</w:t>
      </w:r>
    </w:p>
    <w:p w14:paraId="0E93A614" w14:textId="77777777" w:rsidR="00632D27" w:rsidRPr="009128F0" w:rsidRDefault="00632D27" w:rsidP="00583BDF">
      <w:pPr>
        <w:spacing w:before="120"/>
        <w:rPr>
          <w:rFonts w:ascii="Arial" w:hAnsi="Arial" w:cs="Arial"/>
          <w:b/>
          <w:color w:val="000000" w:themeColor="text1"/>
          <w:sz w:val="20"/>
          <w:szCs w:val="20"/>
          <w:lang w:eastAsia="en-US"/>
        </w:rPr>
      </w:pPr>
      <w:r w:rsidRPr="009128F0">
        <w:rPr>
          <w:rFonts w:ascii="Arial" w:hAnsi="Arial" w:cs="Arial"/>
          <w:b/>
          <w:color w:val="000000" w:themeColor="text1"/>
          <w:sz w:val="20"/>
          <w:szCs w:val="20"/>
        </w:rPr>
        <w:t>Ertelenmiş vergiler:</w:t>
      </w:r>
      <w:r w:rsidRPr="009128F0">
        <w:rPr>
          <w:rFonts w:ascii="Arial" w:hAnsi="Arial" w:cs="Arial"/>
          <w:color w:val="000000" w:themeColor="text1"/>
          <w:sz w:val="20"/>
          <w:szCs w:val="20"/>
        </w:rPr>
        <w:t xml:space="preserve"> </w:t>
      </w:r>
    </w:p>
    <w:p w14:paraId="515700E4" w14:textId="77777777" w:rsidR="00D91BFF" w:rsidRPr="009128F0" w:rsidRDefault="008625B9" w:rsidP="00900783">
      <w:pPr>
        <w:pStyle w:val="GvdeMetni2"/>
        <w:spacing w:before="120" w:after="120"/>
        <w:ind w:right="1"/>
        <w:rPr>
          <w:rFonts w:ascii="Arial" w:hAnsi="Arial" w:cs="Arial"/>
          <w:b w:val="0"/>
          <w:bCs/>
          <w:color w:val="000000" w:themeColor="text1"/>
          <w:sz w:val="20"/>
        </w:rPr>
      </w:pPr>
      <w:proofErr w:type="gramStart"/>
      <w:r w:rsidRPr="009128F0">
        <w:rPr>
          <w:rFonts w:ascii="Arial" w:hAnsi="Arial" w:cs="Arial"/>
          <w:b w:val="0"/>
          <w:bCs/>
          <w:color w:val="000000" w:themeColor="text1"/>
          <w:sz w:val="20"/>
        </w:rPr>
        <w:t>Grup</w:t>
      </w:r>
      <w:r w:rsidR="00632D27" w:rsidRPr="009128F0">
        <w:rPr>
          <w:rFonts w:ascii="Arial" w:hAnsi="Arial" w:cs="Arial"/>
          <w:b w:val="0"/>
          <w:bCs/>
          <w:color w:val="000000" w:themeColor="text1"/>
          <w:sz w:val="20"/>
        </w:rPr>
        <w:t xml:space="preserve">,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w:t>
      </w:r>
      <w:r w:rsidR="00D91BFF" w:rsidRPr="009128F0">
        <w:rPr>
          <w:rFonts w:ascii="Arial" w:hAnsi="Arial" w:cs="Arial"/>
          <w:b w:val="0"/>
          <w:bCs/>
          <w:color w:val="000000" w:themeColor="text1"/>
          <w:sz w:val="20"/>
        </w:rPr>
        <w:t xml:space="preserve">hesaplamıştır. </w:t>
      </w:r>
      <w:proofErr w:type="gramEnd"/>
      <w:r w:rsidR="00D91BFF" w:rsidRPr="009128F0">
        <w:rPr>
          <w:rFonts w:ascii="Arial" w:hAnsi="Arial" w:cs="Arial"/>
          <w:b w:val="0"/>
          <w:bCs/>
          <w:color w:val="000000" w:themeColor="text1"/>
          <w:sz w:val="20"/>
        </w:rPr>
        <w:t xml:space="preserve">Ertelenmiş vergi aktif ve yükümlülükleri netleştirilmek suretiyle finansal tablolara yansıtılmıştır. </w:t>
      </w:r>
    </w:p>
    <w:p w14:paraId="11CA0A71" w14:textId="77777777" w:rsidR="000728FD" w:rsidRDefault="00632D27" w:rsidP="00900783">
      <w:pPr>
        <w:pStyle w:val="GvdeMetni2"/>
        <w:spacing w:before="120" w:after="120"/>
        <w:ind w:right="1"/>
        <w:rPr>
          <w:rFonts w:ascii="Arial" w:hAnsi="Arial" w:cs="Arial"/>
          <w:b w:val="0"/>
          <w:bCs/>
          <w:color w:val="000000" w:themeColor="text1"/>
          <w:sz w:val="20"/>
        </w:rPr>
      </w:pPr>
      <w:r w:rsidRPr="009128F0">
        <w:rPr>
          <w:rFonts w:ascii="Arial" w:hAnsi="Arial" w:cs="Arial"/>
          <w:b w:val="0"/>
          <w:bCs/>
          <w:color w:val="000000" w:themeColor="text1"/>
          <w:sz w:val="20"/>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0EFF3BD7" w14:textId="654DB156" w:rsidR="001B55E5" w:rsidRPr="000B48A7" w:rsidRDefault="001B55E5" w:rsidP="001B55E5">
      <w:pPr>
        <w:spacing w:before="120" w:after="120"/>
        <w:jc w:val="both"/>
        <w:rPr>
          <w:rFonts w:ascii="Arial" w:hAnsi="Arial" w:cs="Arial"/>
          <w:sz w:val="18"/>
          <w:szCs w:val="20"/>
        </w:rPr>
      </w:pPr>
      <w:r w:rsidRPr="00FD491E">
        <w:rPr>
          <w:rFonts w:ascii="Arial" w:hAnsi="Arial" w:cs="Arial"/>
          <w:bCs/>
          <w:sz w:val="20"/>
          <w:szCs w:val="20"/>
        </w:rPr>
        <w:t xml:space="preserve">Ertelenmiş vergi, varlıkların oluştuğu veya yükümlülüklerin yerine getirildiği dönemde geçerli olan veya yürürlüğe girmesi kesine yakın olan vergi oranları üzerinden hesaplanır ve gelir tablosuna gider veya gelir olarak kaydedilir. Bununla birlikte, ertelenen vergi, aynı veya farklı bir dönemde doğrudan </w:t>
      </w:r>
      <w:proofErr w:type="spellStart"/>
      <w:r w:rsidRPr="00FD491E">
        <w:rPr>
          <w:rFonts w:ascii="Arial" w:hAnsi="Arial" w:cs="Arial"/>
          <w:bCs/>
          <w:sz w:val="20"/>
          <w:szCs w:val="20"/>
        </w:rPr>
        <w:t>özkaynak</w:t>
      </w:r>
      <w:proofErr w:type="spellEnd"/>
      <w:r w:rsidRPr="00FD491E">
        <w:rPr>
          <w:rFonts w:ascii="Arial" w:hAnsi="Arial" w:cs="Arial"/>
          <w:bCs/>
          <w:sz w:val="20"/>
          <w:szCs w:val="20"/>
        </w:rPr>
        <w:t xml:space="preserve"> ile ilişkilendirilen varlıklarla ilgili ise doğrudan </w:t>
      </w:r>
      <w:proofErr w:type="spellStart"/>
      <w:r w:rsidRPr="00FD491E">
        <w:rPr>
          <w:rFonts w:ascii="Arial" w:hAnsi="Arial" w:cs="Arial"/>
          <w:bCs/>
          <w:sz w:val="20"/>
          <w:szCs w:val="20"/>
        </w:rPr>
        <w:t>özkaynak</w:t>
      </w:r>
      <w:proofErr w:type="spellEnd"/>
      <w:r w:rsidRPr="00FD491E">
        <w:rPr>
          <w:rFonts w:ascii="Arial" w:hAnsi="Arial" w:cs="Arial"/>
          <w:bCs/>
          <w:sz w:val="20"/>
          <w:szCs w:val="20"/>
        </w:rPr>
        <w:t xml:space="preserve"> he</w:t>
      </w:r>
      <w:r w:rsidR="00C010CF">
        <w:rPr>
          <w:rFonts w:ascii="Arial" w:hAnsi="Arial" w:cs="Arial"/>
          <w:bCs/>
          <w:sz w:val="20"/>
          <w:szCs w:val="20"/>
        </w:rPr>
        <w:t xml:space="preserve">saplarında muhasebeleştirilir. </w:t>
      </w:r>
      <w:r w:rsidRPr="00FD491E">
        <w:rPr>
          <w:rFonts w:ascii="Arial" w:hAnsi="Arial" w:cs="Arial"/>
          <w:bCs/>
          <w:sz w:val="20"/>
          <w:szCs w:val="20"/>
        </w:rPr>
        <w:t>5</w:t>
      </w:r>
      <w:r w:rsidR="00C010CF">
        <w:rPr>
          <w:rFonts w:ascii="Arial" w:hAnsi="Arial" w:cs="Arial"/>
          <w:bCs/>
          <w:sz w:val="20"/>
          <w:szCs w:val="20"/>
        </w:rPr>
        <w:t xml:space="preserve"> Aralık </w:t>
      </w:r>
      <w:r w:rsidRPr="00FD491E">
        <w:rPr>
          <w:rFonts w:ascii="Arial" w:hAnsi="Arial" w:cs="Arial"/>
          <w:bCs/>
          <w:sz w:val="20"/>
          <w:szCs w:val="20"/>
        </w:rPr>
        <w:t xml:space="preserve">2017 tarih ve 30261 sayılı Resmi </w:t>
      </w:r>
      <w:proofErr w:type="spellStart"/>
      <w:r w:rsidRPr="00FD491E">
        <w:rPr>
          <w:rFonts w:ascii="Arial" w:hAnsi="Arial" w:cs="Arial"/>
          <w:bCs/>
          <w:sz w:val="20"/>
          <w:szCs w:val="20"/>
        </w:rPr>
        <w:t>Gazete’de</w:t>
      </w:r>
      <w:proofErr w:type="spellEnd"/>
      <w:r w:rsidRPr="00FD491E">
        <w:rPr>
          <w:rFonts w:ascii="Arial" w:hAnsi="Arial" w:cs="Arial"/>
          <w:bCs/>
          <w:sz w:val="20"/>
          <w:szCs w:val="20"/>
        </w:rPr>
        <w:t xml:space="preserve"> yayımlanarak yürürlüğe giren 7061 sayılı Kanun’un 91. maddesi ile Kurumlar Vergisi Kanunu’nda değişikliğe gidilerek kurum kazancı üzerinden alınan kurumlar vergisi, kurumların 2018, 2019 ve 2020 yılı vergilendirme dönemlerine ait kazançlarına uygulanmak üzere %20’den %22 oranına çıkarılmıştır. </w:t>
      </w:r>
      <w:r w:rsidR="008B7E31">
        <w:rPr>
          <w:rFonts w:ascii="Arial" w:hAnsi="Arial" w:cs="Arial"/>
          <w:bCs/>
          <w:sz w:val="20"/>
          <w:szCs w:val="20"/>
        </w:rPr>
        <w:t xml:space="preserve">Ana Ortaklık </w:t>
      </w:r>
      <w:r w:rsidRPr="00FD491E">
        <w:rPr>
          <w:rFonts w:ascii="Arial" w:hAnsi="Arial" w:cs="Arial"/>
          <w:bCs/>
          <w:sz w:val="20"/>
          <w:szCs w:val="20"/>
        </w:rPr>
        <w:t>Banka, ertelenen vergi varlıkları ve yükümlülüklerinin gerçekleşeceği dönemleri dikkate almak kaydıyla, ilgili oranları kullanarak ertelenmiş vergi hesaplaması yapmaktadır.</w:t>
      </w:r>
    </w:p>
    <w:p w14:paraId="70A74FB7" w14:textId="77777777" w:rsidR="00632D27" w:rsidRPr="009128F0" w:rsidRDefault="00A646C9" w:rsidP="00900783">
      <w:pPr>
        <w:autoSpaceDE w:val="0"/>
        <w:autoSpaceDN w:val="0"/>
        <w:adjustRightInd w:val="0"/>
        <w:spacing w:before="120" w:after="120"/>
        <w:rPr>
          <w:rFonts w:ascii="Arial" w:hAnsi="Arial" w:cs="Arial"/>
          <w:b/>
          <w:bCs/>
          <w:color w:val="000000" w:themeColor="text1"/>
          <w:sz w:val="20"/>
          <w:szCs w:val="20"/>
        </w:rPr>
      </w:pPr>
      <w:r w:rsidRPr="009128F0">
        <w:rPr>
          <w:rFonts w:ascii="Arial" w:hAnsi="Arial" w:cs="Arial"/>
          <w:b/>
          <w:bCs/>
          <w:color w:val="000000" w:themeColor="text1"/>
          <w:sz w:val="20"/>
          <w:szCs w:val="20"/>
        </w:rPr>
        <w:t>Transfer f</w:t>
      </w:r>
      <w:r w:rsidR="00632D27" w:rsidRPr="009128F0">
        <w:rPr>
          <w:rFonts w:ascii="Arial" w:hAnsi="Arial" w:cs="Arial"/>
          <w:b/>
          <w:bCs/>
          <w:color w:val="000000" w:themeColor="text1"/>
          <w:sz w:val="20"/>
          <w:szCs w:val="20"/>
        </w:rPr>
        <w:t>iyatlandırması</w:t>
      </w:r>
      <w:r w:rsidR="00402241" w:rsidRPr="009128F0">
        <w:rPr>
          <w:rFonts w:ascii="Arial" w:hAnsi="Arial" w:cs="Arial"/>
          <w:b/>
          <w:bCs/>
          <w:color w:val="000000" w:themeColor="text1"/>
          <w:sz w:val="20"/>
          <w:szCs w:val="20"/>
        </w:rPr>
        <w:t>:</w:t>
      </w:r>
    </w:p>
    <w:p w14:paraId="5DAA0A8D" w14:textId="77777777" w:rsidR="00632D27" w:rsidRPr="009128F0" w:rsidRDefault="00632D27" w:rsidP="00900783">
      <w:pPr>
        <w:spacing w:before="120" w:after="120"/>
        <w:jc w:val="both"/>
        <w:rPr>
          <w:rFonts w:ascii="Arial" w:hAnsi="Arial" w:cs="Arial"/>
          <w:bCs/>
          <w:color w:val="000000" w:themeColor="text1"/>
          <w:sz w:val="20"/>
          <w:szCs w:val="20"/>
        </w:rPr>
      </w:pPr>
      <w:r w:rsidRPr="009128F0">
        <w:rPr>
          <w:rFonts w:ascii="Arial" w:hAnsi="Arial" w:cs="Arial"/>
          <w:bCs/>
          <w:color w:val="000000" w:themeColor="text1"/>
          <w:sz w:val="20"/>
          <w:szCs w:val="20"/>
        </w:rPr>
        <w:t>Transfer fiyatlandırması konusu Kurumlar Vergisi Kanunu’nun 13’üncü maddesinin “Transfer Fiyatlandırması Yoluyla Örtülü Kazanç Dağıtımı” başlıklı 13</w:t>
      </w:r>
      <w:r w:rsidR="00FB29C5" w:rsidRPr="009128F0">
        <w:rPr>
          <w:rFonts w:ascii="Arial" w:hAnsi="Arial" w:cs="Arial"/>
          <w:bCs/>
          <w:color w:val="000000" w:themeColor="text1"/>
          <w:sz w:val="20"/>
          <w:szCs w:val="20"/>
        </w:rPr>
        <w:t>’üncü</w:t>
      </w:r>
      <w:r w:rsidRPr="009128F0">
        <w:rPr>
          <w:rFonts w:ascii="Arial" w:hAnsi="Arial" w:cs="Arial"/>
          <w:bCs/>
          <w:color w:val="000000" w:themeColor="text1"/>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5F63B2CA" w14:textId="77777777" w:rsidR="009D0F62" w:rsidRPr="009128F0" w:rsidRDefault="00632D27" w:rsidP="00900783">
      <w:pPr>
        <w:spacing w:before="120" w:after="120"/>
        <w:jc w:val="both"/>
        <w:rPr>
          <w:rFonts w:ascii="Arial" w:hAnsi="Arial" w:cs="Arial"/>
          <w:bCs/>
          <w:color w:val="000000" w:themeColor="text1"/>
          <w:sz w:val="20"/>
          <w:szCs w:val="20"/>
        </w:rPr>
      </w:pPr>
      <w:r w:rsidRPr="009128F0">
        <w:rPr>
          <w:rFonts w:ascii="Arial" w:hAnsi="Arial" w:cs="Arial"/>
          <w:bCs/>
          <w:color w:val="000000" w:themeColor="text1"/>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0ECEDAFC" w14:textId="77777777" w:rsidR="00FE67C7" w:rsidRPr="009128F0" w:rsidRDefault="00FE67C7" w:rsidP="00D83A25">
      <w:pPr>
        <w:jc w:val="both"/>
        <w:rPr>
          <w:rFonts w:ascii="Arial" w:hAnsi="Arial" w:cs="Arial"/>
          <w:bCs/>
          <w:color w:val="000000" w:themeColor="text1"/>
          <w:sz w:val="20"/>
          <w:szCs w:val="20"/>
        </w:rPr>
      </w:pPr>
    </w:p>
    <w:p w14:paraId="30B3A2BB" w14:textId="77777777" w:rsidR="00632D27" w:rsidRPr="009128F0" w:rsidRDefault="00632D27" w:rsidP="00900783">
      <w:pPr>
        <w:pageBreakBefore/>
        <w:ind w:hanging="567"/>
        <w:jc w:val="both"/>
        <w:rPr>
          <w:rFonts w:ascii="Arial" w:hAnsi="Arial" w:cs="Arial"/>
          <w:b/>
          <w:iCs/>
          <w:color w:val="000000" w:themeColor="text1"/>
          <w:sz w:val="20"/>
          <w:szCs w:val="20"/>
        </w:rPr>
      </w:pPr>
      <w:r w:rsidRPr="009128F0">
        <w:rPr>
          <w:rFonts w:ascii="Arial" w:hAnsi="Arial" w:cs="Arial"/>
          <w:b/>
          <w:iCs/>
          <w:color w:val="000000" w:themeColor="text1"/>
          <w:sz w:val="20"/>
          <w:szCs w:val="20"/>
        </w:rPr>
        <w:lastRenderedPageBreak/>
        <w:t>X</w:t>
      </w:r>
      <w:r w:rsidR="00940815" w:rsidRPr="009128F0">
        <w:rPr>
          <w:rFonts w:ascii="Arial" w:hAnsi="Arial" w:cs="Arial"/>
          <w:b/>
          <w:iCs/>
          <w:color w:val="000000" w:themeColor="text1"/>
          <w:sz w:val="20"/>
          <w:szCs w:val="20"/>
        </w:rPr>
        <w:t>IX</w:t>
      </w:r>
      <w:r w:rsidRPr="009128F0">
        <w:rPr>
          <w:rFonts w:ascii="Arial" w:hAnsi="Arial" w:cs="Arial"/>
          <w:b/>
          <w:iCs/>
          <w:color w:val="000000" w:themeColor="text1"/>
          <w:sz w:val="20"/>
          <w:szCs w:val="20"/>
        </w:rPr>
        <w:t>.</w:t>
      </w:r>
      <w:r w:rsidRPr="009128F0">
        <w:rPr>
          <w:rFonts w:ascii="Arial" w:hAnsi="Arial" w:cs="Arial"/>
          <w:b/>
          <w:iCs/>
          <w:color w:val="000000" w:themeColor="text1"/>
          <w:sz w:val="20"/>
          <w:szCs w:val="20"/>
        </w:rPr>
        <w:tab/>
        <w:t>Borçlanmalara ilişkin ilave açıklamalar:</w:t>
      </w:r>
    </w:p>
    <w:p w14:paraId="4E3F8D22" w14:textId="76C7ECEE" w:rsidR="00AF372F" w:rsidRPr="00A5606A" w:rsidRDefault="00AF372F" w:rsidP="00AF372F">
      <w:pPr>
        <w:spacing w:before="120" w:after="120"/>
        <w:jc w:val="both"/>
        <w:rPr>
          <w:rFonts w:ascii="Arial" w:hAnsi="Arial" w:cs="Arial"/>
          <w:sz w:val="20"/>
          <w:szCs w:val="20"/>
        </w:rPr>
      </w:pPr>
      <w:r>
        <w:rPr>
          <w:rFonts w:ascii="Arial" w:hAnsi="Arial" w:cs="Arial"/>
          <w:sz w:val="20"/>
          <w:szCs w:val="20"/>
        </w:rPr>
        <w:t xml:space="preserve">Ana Ortaklık </w:t>
      </w:r>
      <w:r w:rsidRPr="00A5606A">
        <w:rPr>
          <w:rFonts w:ascii="Arial" w:hAnsi="Arial" w:cs="Arial"/>
          <w:sz w:val="20"/>
          <w:szCs w:val="20"/>
        </w:rPr>
        <w:t>Banka, borçlanma araçlarını TFRS 9 “Finansal Araçlar” standardı hükümleri gereği muhasebeleştirmekte olup, tüm finansal yükümlülüklerini kayda alınmalarını izleyen dönemlerde “etkin kar payı oranı yöntemi” ile değerlemektedir. Borçlanma araçlarının muhasebeleştirilme ve değerleme yöntemleri ile borçlanmayı temsil eden yükümlülükler açısından riskten korunma tekniklerini uygulamayı gerektiren borçlanma bulunmamaktadır.</w:t>
      </w:r>
    </w:p>
    <w:p w14:paraId="771641F7" w14:textId="415B21FE" w:rsidR="00AF372F" w:rsidRPr="00A5606A" w:rsidRDefault="00AF372F" w:rsidP="00AF372F">
      <w:pPr>
        <w:spacing w:before="120" w:after="120"/>
        <w:jc w:val="both"/>
        <w:rPr>
          <w:rFonts w:ascii="Arial" w:hAnsi="Arial" w:cs="Arial"/>
          <w:sz w:val="20"/>
          <w:szCs w:val="20"/>
        </w:rPr>
      </w:pPr>
      <w:r>
        <w:rPr>
          <w:rFonts w:ascii="Arial" w:hAnsi="Arial" w:cs="Arial"/>
          <w:sz w:val="20"/>
          <w:szCs w:val="20"/>
        </w:rPr>
        <w:t xml:space="preserve">Ana Ortaklık </w:t>
      </w:r>
      <w:r w:rsidRPr="00A5606A">
        <w:rPr>
          <w:rFonts w:ascii="Arial" w:hAnsi="Arial" w:cs="Arial"/>
          <w:sz w:val="20"/>
          <w:szCs w:val="20"/>
        </w:rPr>
        <w:t xml:space="preserve">Banka’nın kendisinin ihraç ettiği, borçlanmayı temsil eden araçlar bulunmamaktadır. </w:t>
      </w:r>
      <w:r>
        <w:rPr>
          <w:rFonts w:ascii="Arial" w:hAnsi="Arial" w:cs="Arial"/>
          <w:sz w:val="20"/>
          <w:szCs w:val="20"/>
        </w:rPr>
        <w:t xml:space="preserve">Ana Ortaklık </w:t>
      </w:r>
      <w:r w:rsidRPr="00A5606A">
        <w:rPr>
          <w:rFonts w:ascii="Arial" w:hAnsi="Arial" w:cs="Arial"/>
          <w:sz w:val="20"/>
          <w:szCs w:val="20"/>
        </w:rPr>
        <w:t xml:space="preserve">Banka’nın borçlanmayı temsil eden araçları, bağlı ortaklığı olan Bereket Varlık Kiralama A.Ş. ve yapılandırılmış işletmeleri olan Bereket </w:t>
      </w:r>
      <w:proofErr w:type="spellStart"/>
      <w:r w:rsidRPr="00A5606A">
        <w:rPr>
          <w:rFonts w:ascii="Arial" w:hAnsi="Arial" w:cs="Arial"/>
          <w:sz w:val="20"/>
          <w:szCs w:val="20"/>
        </w:rPr>
        <w:t>One</w:t>
      </w:r>
      <w:proofErr w:type="spellEnd"/>
      <w:r w:rsidRPr="00A5606A">
        <w:rPr>
          <w:rFonts w:ascii="Arial" w:hAnsi="Arial" w:cs="Arial"/>
          <w:sz w:val="20"/>
          <w:szCs w:val="20"/>
        </w:rPr>
        <w:t xml:space="preserve"> Limited, ABT </w:t>
      </w:r>
      <w:proofErr w:type="spellStart"/>
      <w:r w:rsidRPr="00A5606A">
        <w:rPr>
          <w:rFonts w:ascii="Arial" w:hAnsi="Arial" w:cs="Arial"/>
          <w:sz w:val="20"/>
          <w:szCs w:val="20"/>
        </w:rPr>
        <w:t>Sukuk</w:t>
      </w:r>
      <w:proofErr w:type="spellEnd"/>
      <w:r w:rsidRPr="00A5606A">
        <w:rPr>
          <w:rFonts w:ascii="Arial" w:hAnsi="Arial" w:cs="Arial"/>
          <w:sz w:val="20"/>
          <w:szCs w:val="20"/>
        </w:rPr>
        <w:t xml:space="preserve"> Limited ve Albaraka </w:t>
      </w:r>
      <w:proofErr w:type="spellStart"/>
      <w:r w:rsidRPr="00A5606A">
        <w:rPr>
          <w:rFonts w:ascii="Arial" w:hAnsi="Arial" w:cs="Arial"/>
          <w:sz w:val="20"/>
          <w:szCs w:val="20"/>
        </w:rPr>
        <w:t>Sukuk</w:t>
      </w:r>
      <w:proofErr w:type="spellEnd"/>
      <w:r w:rsidRPr="00A5606A">
        <w:rPr>
          <w:rFonts w:ascii="Arial" w:hAnsi="Arial" w:cs="Arial"/>
          <w:sz w:val="20"/>
          <w:szCs w:val="20"/>
        </w:rPr>
        <w:t xml:space="preserve"> Limited aracılığı ile ihraç edilmiştir. </w:t>
      </w:r>
    </w:p>
    <w:p w14:paraId="28A3E7C3" w14:textId="5C41144D" w:rsidR="00632D27" w:rsidRPr="009128F0" w:rsidRDefault="00AF372F" w:rsidP="00AF372F">
      <w:pPr>
        <w:spacing w:before="120" w:after="120"/>
        <w:jc w:val="both"/>
        <w:rPr>
          <w:rFonts w:ascii="Arial" w:hAnsi="Arial" w:cs="Arial"/>
          <w:color w:val="000000" w:themeColor="text1"/>
          <w:sz w:val="20"/>
          <w:szCs w:val="20"/>
        </w:rPr>
      </w:pPr>
      <w:r>
        <w:rPr>
          <w:rFonts w:ascii="Arial" w:hAnsi="Arial" w:cs="Arial"/>
          <w:sz w:val="20"/>
          <w:szCs w:val="20"/>
        </w:rPr>
        <w:t xml:space="preserve">Ana Ortaklık </w:t>
      </w:r>
      <w:r w:rsidRPr="00A5606A">
        <w:rPr>
          <w:rFonts w:ascii="Arial" w:hAnsi="Arial" w:cs="Arial"/>
          <w:sz w:val="20"/>
          <w:szCs w:val="20"/>
        </w:rPr>
        <w:t xml:space="preserve">Banka’nın hisse senetlerine dönüştürülebilir yapıda olan </w:t>
      </w:r>
      <w:proofErr w:type="spellStart"/>
      <w:r w:rsidRPr="00A5606A">
        <w:rPr>
          <w:rFonts w:ascii="Arial" w:hAnsi="Arial" w:cs="Arial"/>
          <w:sz w:val="20"/>
          <w:szCs w:val="20"/>
        </w:rPr>
        <w:t>sukuk</w:t>
      </w:r>
      <w:proofErr w:type="spellEnd"/>
      <w:r w:rsidRPr="00A5606A">
        <w:rPr>
          <w:rFonts w:ascii="Arial" w:hAnsi="Arial" w:cs="Arial"/>
          <w:sz w:val="20"/>
          <w:szCs w:val="20"/>
        </w:rPr>
        <w:t xml:space="preserve"> ihracı yoluyla gerçekleşen sermaye benzeri kredileri vardır</w:t>
      </w:r>
      <w:r w:rsidR="00102BAC" w:rsidRPr="009128F0">
        <w:rPr>
          <w:rFonts w:ascii="Arial" w:hAnsi="Arial" w:cs="Arial"/>
          <w:color w:val="000000" w:themeColor="text1"/>
          <w:sz w:val="20"/>
          <w:szCs w:val="20"/>
        </w:rPr>
        <w:t>.</w:t>
      </w:r>
    </w:p>
    <w:p w14:paraId="32FEEB79" w14:textId="77777777" w:rsidR="00632D27" w:rsidRPr="009128F0" w:rsidRDefault="00584691" w:rsidP="0086591E">
      <w:pPr>
        <w:spacing w:before="240" w:after="120"/>
        <w:ind w:hanging="567"/>
        <w:jc w:val="both"/>
        <w:rPr>
          <w:rFonts w:ascii="Arial" w:hAnsi="Arial" w:cs="Arial"/>
          <w:b/>
          <w:iCs/>
          <w:color w:val="000000" w:themeColor="text1"/>
          <w:sz w:val="20"/>
          <w:szCs w:val="20"/>
        </w:rPr>
      </w:pPr>
      <w:r w:rsidRPr="009128F0">
        <w:rPr>
          <w:rFonts w:ascii="Arial" w:hAnsi="Arial" w:cs="Arial"/>
          <w:b/>
          <w:color w:val="000000" w:themeColor="text1"/>
          <w:sz w:val="20"/>
          <w:szCs w:val="20"/>
        </w:rPr>
        <w:t>XX</w:t>
      </w:r>
      <w:r w:rsidR="00632D27" w:rsidRPr="009128F0">
        <w:rPr>
          <w:rFonts w:ascii="Arial" w:hAnsi="Arial" w:cs="Arial"/>
          <w:b/>
          <w:iCs/>
          <w:color w:val="000000" w:themeColor="text1"/>
          <w:sz w:val="20"/>
          <w:szCs w:val="20"/>
        </w:rPr>
        <w:t>.</w:t>
      </w:r>
      <w:r w:rsidR="00632D27" w:rsidRPr="009128F0">
        <w:rPr>
          <w:rFonts w:ascii="Arial" w:hAnsi="Arial" w:cs="Arial"/>
          <w:b/>
          <w:iCs/>
          <w:color w:val="000000" w:themeColor="text1"/>
          <w:sz w:val="20"/>
          <w:szCs w:val="20"/>
        </w:rPr>
        <w:tab/>
        <w:t>İhraç edilen hisse senetlerine ilişkin açıklamalar:</w:t>
      </w:r>
    </w:p>
    <w:p w14:paraId="789C4D4E" w14:textId="77777777" w:rsidR="00632D27" w:rsidRPr="009128F0" w:rsidRDefault="00713E38" w:rsidP="00900783">
      <w:pPr>
        <w:autoSpaceDE w:val="0"/>
        <w:autoSpaceDN w:val="0"/>
        <w:adjustRightInd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Bulunmamaktadır.</w:t>
      </w:r>
    </w:p>
    <w:p w14:paraId="1F4EAD10" w14:textId="77777777" w:rsidR="00632D27" w:rsidRPr="009128F0" w:rsidRDefault="00584691" w:rsidP="0086591E">
      <w:pPr>
        <w:autoSpaceDE w:val="0"/>
        <w:autoSpaceDN w:val="0"/>
        <w:adjustRightInd w:val="0"/>
        <w:spacing w:before="240" w:after="120"/>
        <w:ind w:hanging="567"/>
        <w:jc w:val="both"/>
        <w:rPr>
          <w:rFonts w:ascii="Arial" w:hAnsi="Arial" w:cs="Arial"/>
          <w:b/>
          <w:iCs/>
          <w:color w:val="000000" w:themeColor="text1"/>
          <w:sz w:val="20"/>
          <w:szCs w:val="20"/>
        </w:rPr>
      </w:pPr>
      <w:r w:rsidRPr="009128F0">
        <w:rPr>
          <w:rFonts w:ascii="Arial" w:hAnsi="Arial" w:cs="Arial"/>
          <w:b/>
          <w:iCs/>
          <w:color w:val="000000" w:themeColor="text1"/>
          <w:sz w:val="20"/>
          <w:szCs w:val="20"/>
        </w:rPr>
        <w:t>XX</w:t>
      </w:r>
      <w:r w:rsidR="009B06D7" w:rsidRPr="009128F0">
        <w:rPr>
          <w:rFonts w:ascii="Arial" w:hAnsi="Arial" w:cs="Arial"/>
          <w:b/>
          <w:iCs/>
          <w:color w:val="000000" w:themeColor="text1"/>
          <w:sz w:val="20"/>
          <w:szCs w:val="20"/>
        </w:rPr>
        <w:t>I</w:t>
      </w:r>
      <w:r w:rsidR="00632D27" w:rsidRPr="009128F0">
        <w:rPr>
          <w:rFonts w:ascii="Arial" w:hAnsi="Arial" w:cs="Arial"/>
          <w:b/>
          <w:color w:val="000000" w:themeColor="text1"/>
          <w:sz w:val="20"/>
          <w:szCs w:val="20"/>
        </w:rPr>
        <w:t>.</w:t>
      </w:r>
      <w:r w:rsidR="00632D27" w:rsidRPr="009128F0">
        <w:rPr>
          <w:rFonts w:ascii="Arial" w:hAnsi="Arial" w:cs="Arial"/>
          <w:color w:val="000000" w:themeColor="text1"/>
          <w:sz w:val="20"/>
          <w:szCs w:val="20"/>
        </w:rPr>
        <w:tab/>
      </w:r>
      <w:proofErr w:type="gramStart"/>
      <w:r w:rsidR="00632D27" w:rsidRPr="009128F0">
        <w:rPr>
          <w:rFonts w:ascii="Arial" w:hAnsi="Arial" w:cs="Arial"/>
          <w:b/>
          <w:iCs/>
          <w:color w:val="000000" w:themeColor="text1"/>
          <w:sz w:val="20"/>
          <w:szCs w:val="20"/>
        </w:rPr>
        <w:t>Aval</w:t>
      </w:r>
      <w:proofErr w:type="gramEnd"/>
      <w:r w:rsidR="00632D27" w:rsidRPr="009128F0">
        <w:rPr>
          <w:rFonts w:ascii="Arial" w:hAnsi="Arial" w:cs="Arial"/>
          <w:b/>
          <w:iCs/>
          <w:color w:val="000000" w:themeColor="text1"/>
          <w:sz w:val="20"/>
          <w:szCs w:val="20"/>
        </w:rPr>
        <w:t xml:space="preserve"> ve kabullere ilişkin açıklamalar:</w:t>
      </w:r>
    </w:p>
    <w:p w14:paraId="2851FEE1" w14:textId="77777777" w:rsidR="00632D27" w:rsidRPr="009128F0" w:rsidRDefault="008625B9" w:rsidP="00900783">
      <w:pPr>
        <w:autoSpaceDE w:val="0"/>
        <w:autoSpaceDN w:val="0"/>
        <w:adjustRightInd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 xml:space="preserve">Ana Ortaklık </w:t>
      </w:r>
      <w:r w:rsidR="00632D27" w:rsidRPr="009128F0">
        <w:rPr>
          <w:rFonts w:ascii="Arial" w:hAnsi="Arial" w:cs="Arial"/>
          <w:color w:val="000000" w:themeColor="text1"/>
          <w:sz w:val="20"/>
          <w:szCs w:val="20"/>
        </w:rPr>
        <w:t xml:space="preserve">Banka, </w:t>
      </w:r>
      <w:proofErr w:type="gramStart"/>
      <w:r w:rsidR="00632D27" w:rsidRPr="009128F0">
        <w:rPr>
          <w:rFonts w:ascii="Arial" w:hAnsi="Arial" w:cs="Arial"/>
          <w:color w:val="000000" w:themeColor="text1"/>
          <w:sz w:val="20"/>
          <w:szCs w:val="20"/>
        </w:rPr>
        <w:t>aval</w:t>
      </w:r>
      <w:proofErr w:type="gramEnd"/>
      <w:r w:rsidR="00632D27" w:rsidRPr="009128F0">
        <w:rPr>
          <w:rFonts w:ascii="Arial" w:hAnsi="Arial" w:cs="Arial"/>
          <w:color w:val="000000" w:themeColor="text1"/>
          <w:sz w:val="20"/>
          <w:szCs w:val="20"/>
        </w:rPr>
        <w:t xml:space="preserve"> ve kabullerin ödemelerini, müşterilerin ödemeleri ile eşzamanlı olarak gerçekleştirmektedir. </w:t>
      </w:r>
      <w:proofErr w:type="gramStart"/>
      <w:r w:rsidR="00632D27" w:rsidRPr="009128F0">
        <w:rPr>
          <w:rFonts w:ascii="Arial" w:hAnsi="Arial" w:cs="Arial"/>
          <w:color w:val="000000" w:themeColor="text1"/>
          <w:sz w:val="20"/>
          <w:szCs w:val="20"/>
        </w:rPr>
        <w:t>Aval</w:t>
      </w:r>
      <w:proofErr w:type="gramEnd"/>
      <w:r w:rsidR="00632D27" w:rsidRPr="009128F0">
        <w:rPr>
          <w:rFonts w:ascii="Arial" w:hAnsi="Arial" w:cs="Arial"/>
          <w:color w:val="000000" w:themeColor="text1"/>
          <w:sz w:val="20"/>
          <w:szCs w:val="20"/>
        </w:rPr>
        <w:t xml:space="preserve"> ve kabuller olası borç ve taahhütler olarak bilanço dışı yükümlülüklerde gösterilmektedir.</w:t>
      </w:r>
    </w:p>
    <w:p w14:paraId="6CABBCD3" w14:textId="77777777" w:rsidR="00632D27" w:rsidRPr="009128F0" w:rsidRDefault="00632D27" w:rsidP="0086591E">
      <w:pPr>
        <w:tabs>
          <w:tab w:val="left" w:pos="709"/>
        </w:tabs>
        <w:spacing w:before="240" w:after="120"/>
        <w:ind w:hanging="567"/>
        <w:jc w:val="both"/>
        <w:rPr>
          <w:rFonts w:ascii="Arial" w:hAnsi="Arial" w:cs="Arial"/>
          <w:b/>
          <w:iCs/>
          <w:color w:val="000000" w:themeColor="text1"/>
          <w:sz w:val="20"/>
          <w:szCs w:val="20"/>
        </w:rPr>
      </w:pPr>
      <w:r w:rsidRPr="009128F0">
        <w:rPr>
          <w:rFonts w:ascii="Arial" w:hAnsi="Arial" w:cs="Arial"/>
          <w:b/>
          <w:iCs/>
          <w:color w:val="000000" w:themeColor="text1"/>
          <w:sz w:val="20"/>
          <w:szCs w:val="20"/>
        </w:rPr>
        <w:t>XX</w:t>
      </w:r>
      <w:r w:rsidR="00584691" w:rsidRPr="009128F0">
        <w:rPr>
          <w:rFonts w:ascii="Arial" w:hAnsi="Arial" w:cs="Arial"/>
          <w:b/>
          <w:iCs/>
          <w:color w:val="000000" w:themeColor="text1"/>
          <w:sz w:val="20"/>
          <w:szCs w:val="20"/>
        </w:rPr>
        <w:t>I</w:t>
      </w:r>
      <w:r w:rsidR="009B06D7" w:rsidRPr="009128F0">
        <w:rPr>
          <w:rFonts w:ascii="Arial" w:hAnsi="Arial" w:cs="Arial"/>
          <w:b/>
          <w:iCs/>
          <w:color w:val="000000" w:themeColor="text1"/>
          <w:sz w:val="20"/>
          <w:szCs w:val="20"/>
        </w:rPr>
        <w:t>I</w:t>
      </w:r>
      <w:r w:rsidRPr="009128F0">
        <w:rPr>
          <w:rFonts w:ascii="Arial" w:hAnsi="Arial" w:cs="Arial"/>
          <w:b/>
          <w:iCs/>
          <w:color w:val="000000" w:themeColor="text1"/>
          <w:sz w:val="20"/>
          <w:szCs w:val="20"/>
        </w:rPr>
        <w:t>.</w:t>
      </w:r>
      <w:r w:rsidRPr="009128F0">
        <w:rPr>
          <w:rFonts w:ascii="Arial" w:hAnsi="Arial" w:cs="Arial"/>
          <w:b/>
          <w:iCs/>
          <w:color w:val="000000" w:themeColor="text1"/>
          <w:sz w:val="20"/>
          <w:szCs w:val="20"/>
        </w:rPr>
        <w:tab/>
        <w:t>Devlet teşviklerine ilişkin açıklamalar:</w:t>
      </w:r>
    </w:p>
    <w:p w14:paraId="1377E89C" w14:textId="77777777" w:rsidR="00632D27" w:rsidRPr="009128F0" w:rsidRDefault="00D76D4D" w:rsidP="00900783">
      <w:pPr>
        <w:autoSpaceDE w:val="0"/>
        <w:autoSpaceDN w:val="0"/>
        <w:adjustRightInd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Grub</w:t>
      </w:r>
      <w:r w:rsidR="008625B9" w:rsidRPr="009128F0">
        <w:rPr>
          <w:rFonts w:ascii="Arial" w:hAnsi="Arial" w:cs="Arial"/>
          <w:color w:val="000000" w:themeColor="text1"/>
          <w:sz w:val="20"/>
          <w:szCs w:val="20"/>
        </w:rPr>
        <w:t>un</w:t>
      </w:r>
      <w:r w:rsidR="00632D27" w:rsidRPr="009128F0">
        <w:rPr>
          <w:rFonts w:ascii="Arial" w:hAnsi="Arial" w:cs="Arial"/>
          <w:color w:val="000000" w:themeColor="text1"/>
          <w:sz w:val="20"/>
          <w:szCs w:val="20"/>
        </w:rPr>
        <w:t xml:space="preserve"> bilanço tarihi itibarıyla yararlanmış olduğu devlet teşviki bulunmamaktadır.</w:t>
      </w:r>
    </w:p>
    <w:p w14:paraId="7A23692F" w14:textId="77777777" w:rsidR="00632D27" w:rsidRPr="009128F0" w:rsidRDefault="004C2C98" w:rsidP="0086591E">
      <w:pPr>
        <w:spacing w:before="240" w:after="120"/>
        <w:ind w:left="-567"/>
        <w:rPr>
          <w:rFonts w:ascii="Arial" w:hAnsi="Arial" w:cs="Arial"/>
          <w:b/>
          <w:iCs/>
          <w:color w:val="000000" w:themeColor="text1"/>
          <w:sz w:val="20"/>
          <w:szCs w:val="20"/>
          <w:lang w:eastAsia="en-US"/>
        </w:rPr>
      </w:pPr>
      <w:r w:rsidRPr="009128F0">
        <w:rPr>
          <w:rFonts w:ascii="Arial" w:hAnsi="Arial" w:cs="Arial"/>
          <w:b/>
          <w:iCs/>
          <w:color w:val="000000" w:themeColor="text1"/>
          <w:sz w:val="20"/>
          <w:szCs w:val="20"/>
        </w:rPr>
        <w:t>XXI</w:t>
      </w:r>
      <w:r w:rsidR="00584691" w:rsidRPr="009128F0">
        <w:rPr>
          <w:rFonts w:ascii="Arial" w:hAnsi="Arial" w:cs="Arial"/>
          <w:b/>
          <w:iCs/>
          <w:color w:val="000000" w:themeColor="text1"/>
          <w:sz w:val="20"/>
          <w:szCs w:val="20"/>
        </w:rPr>
        <w:t>I</w:t>
      </w:r>
      <w:r w:rsidR="009B06D7" w:rsidRPr="009128F0">
        <w:rPr>
          <w:rFonts w:ascii="Arial" w:hAnsi="Arial" w:cs="Arial"/>
          <w:b/>
          <w:iCs/>
          <w:color w:val="000000" w:themeColor="text1"/>
          <w:sz w:val="20"/>
          <w:szCs w:val="20"/>
        </w:rPr>
        <w:t>I</w:t>
      </w:r>
      <w:r w:rsidRPr="009128F0">
        <w:rPr>
          <w:rFonts w:ascii="Arial" w:hAnsi="Arial" w:cs="Arial"/>
          <w:b/>
          <w:iCs/>
          <w:color w:val="000000" w:themeColor="text1"/>
          <w:sz w:val="20"/>
          <w:szCs w:val="20"/>
        </w:rPr>
        <w:t>.</w:t>
      </w:r>
      <w:r w:rsidR="00632D27" w:rsidRPr="009128F0">
        <w:rPr>
          <w:rFonts w:ascii="Arial" w:hAnsi="Arial" w:cs="Arial"/>
          <w:b/>
          <w:iCs/>
          <w:color w:val="000000" w:themeColor="text1"/>
          <w:sz w:val="20"/>
          <w:szCs w:val="20"/>
        </w:rPr>
        <w:tab/>
        <w:t>Raporlamanın bölümlemeye göre yapılmasına ilişkin açıklamalar:</w:t>
      </w:r>
    </w:p>
    <w:p w14:paraId="3B8718F9" w14:textId="77777777" w:rsidR="00632D27" w:rsidRPr="001B512E" w:rsidRDefault="00632D27" w:rsidP="00900783">
      <w:pPr>
        <w:pStyle w:val="GvdeMetniGirintisi"/>
        <w:spacing w:before="120" w:after="120"/>
        <w:ind w:firstLine="0"/>
        <w:rPr>
          <w:rFonts w:ascii="Arial" w:hAnsi="Arial" w:cs="Arial"/>
          <w:color w:val="000000" w:themeColor="text1"/>
          <w:sz w:val="20"/>
          <w:szCs w:val="20"/>
        </w:rPr>
      </w:pPr>
      <w:r w:rsidRPr="009128F0">
        <w:rPr>
          <w:rFonts w:ascii="Arial" w:hAnsi="Arial" w:cs="Arial"/>
          <w:color w:val="000000" w:themeColor="text1"/>
          <w:sz w:val="20"/>
          <w:szCs w:val="20"/>
        </w:rPr>
        <w:t xml:space="preserve">Faaliyet alanı </w:t>
      </w:r>
      <w:r w:rsidR="00D76D4D" w:rsidRPr="009128F0">
        <w:rPr>
          <w:rFonts w:ascii="Arial" w:hAnsi="Arial" w:cs="Arial"/>
          <w:color w:val="000000" w:themeColor="text1"/>
          <w:sz w:val="20"/>
          <w:szCs w:val="20"/>
        </w:rPr>
        <w:t>Grub</w:t>
      </w:r>
      <w:r w:rsidR="001F00B7" w:rsidRPr="009128F0">
        <w:rPr>
          <w:rFonts w:ascii="Arial" w:hAnsi="Arial" w:cs="Arial"/>
          <w:color w:val="000000" w:themeColor="text1"/>
          <w:sz w:val="20"/>
          <w:szCs w:val="20"/>
        </w:rPr>
        <w:t>un</w:t>
      </w:r>
      <w:r w:rsidRPr="009128F0">
        <w:rPr>
          <w:rFonts w:ascii="Arial" w:hAnsi="Arial" w:cs="Arial"/>
          <w:color w:val="000000" w:themeColor="text1"/>
          <w:sz w:val="20"/>
          <w:szCs w:val="20"/>
        </w:rPr>
        <w:t xml:space="preserve">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w:t>
      </w:r>
      <w:r w:rsidRPr="001B512E">
        <w:rPr>
          <w:rFonts w:ascii="Arial" w:hAnsi="Arial" w:cs="Arial"/>
          <w:color w:val="000000" w:themeColor="text1"/>
          <w:sz w:val="20"/>
          <w:szCs w:val="20"/>
        </w:rPr>
        <w:t xml:space="preserve">gözden geçirildiği ve hakkında ayrı finansal bilgilerin mevcut olduğu bir bölümüdür. </w:t>
      </w:r>
    </w:p>
    <w:p w14:paraId="48D5EDAF" w14:textId="0B104D65" w:rsidR="00632D27" w:rsidRPr="001B512E" w:rsidRDefault="00632D27" w:rsidP="00900783">
      <w:pPr>
        <w:spacing w:before="120" w:after="120"/>
        <w:rPr>
          <w:rFonts w:ascii="Arial" w:hAnsi="Arial" w:cs="Arial"/>
          <w:color w:val="000000" w:themeColor="text1"/>
          <w:sz w:val="20"/>
          <w:szCs w:val="20"/>
        </w:rPr>
      </w:pPr>
      <w:r w:rsidRPr="001B512E">
        <w:rPr>
          <w:rFonts w:ascii="Arial" w:hAnsi="Arial" w:cs="Arial"/>
          <w:color w:val="000000" w:themeColor="text1"/>
          <w:sz w:val="20"/>
          <w:szCs w:val="20"/>
        </w:rPr>
        <w:t xml:space="preserve">Faaliyet bölümlerine </w:t>
      </w:r>
      <w:r w:rsidR="000820A9" w:rsidRPr="001B512E">
        <w:rPr>
          <w:rFonts w:ascii="Arial" w:hAnsi="Arial" w:cs="Arial"/>
          <w:color w:val="000000" w:themeColor="text1"/>
          <w:sz w:val="20"/>
          <w:szCs w:val="20"/>
        </w:rPr>
        <w:t xml:space="preserve">göre raporlama, Dördüncü Bölüm </w:t>
      </w:r>
      <w:r w:rsidRPr="001B512E">
        <w:rPr>
          <w:rFonts w:ascii="Arial" w:hAnsi="Arial" w:cs="Arial"/>
          <w:color w:val="000000" w:themeColor="text1"/>
          <w:sz w:val="20"/>
          <w:szCs w:val="20"/>
        </w:rPr>
        <w:t xml:space="preserve">X </w:t>
      </w:r>
      <w:proofErr w:type="spellStart"/>
      <w:r w:rsidRPr="001B512E">
        <w:rPr>
          <w:rFonts w:ascii="Arial" w:hAnsi="Arial" w:cs="Arial"/>
          <w:color w:val="000000" w:themeColor="text1"/>
          <w:sz w:val="20"/>
          <w:szCs w:val="20"/>
        </w:rPr>
        <w:t>no’lu</w:t>
      </w:r>
      <w:proofErr w:type="spellEnd"/>
      <w:r w:rsidRPr="001B512E">
        <w:rPr>
          <w:rFonts w:ascii="Arial" w:hAnsi="Arial" w:cs="Arial"/>
          <w:color w:val="000000" w:themeColor="text1"/>
          <w:sz w:val="20"/>
          <w:szCs w:val="20"/>
        </w:rPr>
        <w:t xml:space="preserve"> dipnotta sunulmuştur.</w:t>
      </w:r>
    </w:p>
    <w:p w14:paraId="520C3B9F" w14:textId="1AB7F883" w:rsidR="00632D27" w:rsidRPr="001B512E" w:rsidRDefault="00632D27" w:rsidP="00C82B69">
      <w:pPr>
        <w:autoSpaceDE w:val="0"/>
        <w:autoSpaceDN w:val="0"/>
        <w:adjustRightInd w:val="0"/>
        <w:spacing w:before="240" w:after="120"/>
        <w:ind w:left="33" w:hanging="600"/>
        <w:jc w:val="both"/>
        <w:rPr>
          <w:rFonts w:ascii="Arial" w:hAnsi="Arial" w:cs="Arial"/>
          <w:b/>
          <w:iCs/>
          <w:color w:val="000000" w:themeColor="text1"/>
          <w:sz w:val="20"/>
          <w:szCs w:val="20"/>
        </w:rPr>
      </w:pPr>
      <w:r w:rsidRPr="001B512E">
        <w:rPr>
          <w:rFonts w:ascii="Arial" w:hAnsi="Arial" w:cs="Arial"/>
          <w:b/>
          <w:iCs/>
          <w:color w:val="000000" w:themeColor="text1"/>
          <w:sz w:val="20"/>
          <w:szCs w:val="20"/>
        </w:rPr>
        <w:t>XX</w:t>
      </w:r>
      <w:r w:rsidR="00782E95" w:rsidRPr="001B512E">
        <w:rPr>
          <w:rFonts w:ascii="Arial" w:hAnsi="Arial" w:cs="Arial"/>
          <w:b/>
          <w:iCs/>
          <w:color w:val="000000" w:themeColor="text1"/>
          <w:sz w:val="20"/>
          <w:szCs w:val="20"/>
        </w:rPr>
        <w:t>I</w:t>
      </w:r>
      <w:r w:rsidR="009B06D7" w:rsidRPr="001B512E">
        <w:rPr>
          <w:rFonts w:ascii="Arial" w:hAnsi="Arial" w:cs="Arial"/>
          <w:b/>
          <w:iCs/>
          <w:color w:val="000000" w:themeColor="text1"/>
          <w:sz w:val="20"/>
          <w:szCs w:val="20"/>
        </w:rPr>
        <w:t>V</w:t>
      </w:r>
      <w:r w:rsidRPr="001B512E">
        <w:rPr>
          <w:rFonts w:ascii="Arial" w:hAnsi="Arial" w:cs="Arial"/>
          <w:b/>
          <w:iCs/>
          <w:color w:val="000000" w:themeColor="text1"/>
          <w:sz w:val="20"/>
          <w:szCs w:val="20"/>
        </w:rPr>
        <w:t>.</w:t>
      </w:r>
      <w:r w:rsidRPr="001B512E">
        <w:rPr>
          <w:rFonts w:ascii="Arial" w:hAnsi="Arial" w:cs="Arial"/>
          <w:b/>
          <w:iCs/>
          <w:color w:val="000000" w:themeColor="text1"/>
          <w:sz w:val="20"/>
          <w:szCs w:val="20"/>
        </w:rPr>
        <w:tab/>
      </w:r>
      <w:r w:rsidRPr="001B512E">
        <w:rPr>
          <w:rFonts w:ascii="Arial" w:hAnsi="Arial" w:cs="Arial"/>
          <w:b/>
          <w:color w:val="000000" w:themeColor="text1"/>
          <w:sz w:val="20"/>
          <w:szCs w:val="20"/>
        </w:rPr>
        <w:t>Diğer hususlara ilişkin açıklamalar</w:t>
      </w:r>
      <w:r w:rsidRPr="001B512E">
        <w:rPr>
          <w:rFonts w:ascii="Arial" w:hAnsi="Arial" w:cs="Arial"/>
          <w:b/>
          <w:iCs/>
          <w:color w:val="000000" w:themeColor="text1"/>
          <w:sz w:val="20"/>
          <w:szCs w:val="20"/>
        </w:rPr>
        <w:t>:</w:t>
      </w:r>
    </w:p>
    <w:p w14:paraId="430A08AA" w14:textId="0FD0EFD3" w:rsidR="00C9360B" w:rsidRPr="001B512E" w:rsidRDefault="00C9360B" w:rsidP="00721496">
      <w:pPr>
        <w:autoSpaceDE w:val="0"/>
        <w:autoSpaceDN w:val="0"/>
        <w:adjustRightInd w:val="0"/>
        <w:spacing w:before="120"/>
        <w:jc w:val="both"/>
        <w:rPr>
          <w:rFonts w:ascii="Arial" w:hAnsi="Arial" w:cs="Arial"/>
          <w:b/>
          <w:sz w:val="20"/>
          <w:szCs w:val="20"/>
          <w:lang w:eastAsia="en-US"/>
        </w:rPr>
      </w:pPr>
      <w:r w:rsidRPr="001B512E">
        <w:rPr>
          <w:rFonts w:ascii="Arial" w:hAnsi="Arial" w:cs="Arial"/>
          <w:b/>
          <w:sz w:val="20"/>
          <w:szCs w:val="20"/>
          <w:lang w:eastAsia="en-US"/>
        </w:rPr>
        <w:t>TFRS 9 Finansal Araçlar Standardına İlişkin Açıklamalar:</w:t>
      </w:r>
    </w:p>
    <w:p w14:paraId="2A4CD837" w14:textId="7F3C9F6E" w:rsidR="00C9360B" w:rsidRPr="00721496" w:rsidRDefault="00C9360B" w:rsidP="00721496">
      <w:pPr>
        <w:autoSpaceDE w:val="0"/>
        <w:autoSpaceDN w:val="0"/>
        <w:adjustRightInd w:val="0"/>
        <w:spacing w:before="120"/>
        <w:jc w:val="both"/>
        <w:rPr>
          <w:rFonts w:ascii="Arial" w:hAnsi="Arial" w:cs="Arial"/>
          <w:sz w:val="20"/>
          <w:szCs w:val="20"/>
          <w:lang w:eastAsia="en-US"/>
        </w:rPr>
      </w:pPr>
      <w:r w:rsidRPr="001B512E">
        <w:rPr>
          <w:rFonts w:ascii="Arial" w:hAnsi="Arial" w:cs="Arial"/>
          <w:sz w:val="20"/>
          <w:szCs w:val="20"/>
          <w:lang w:eastAsia="en-US"/>
        </w:rPr>
        <w:t xml:space="preserve">Kamu Gözetimi Muhasebe ve Denetim Standartları Kurumu tarafından 19 Ocak 2017 tarihli ve 29953 sayılı Resmi </w:t>
      </w:r>
      <w:proofErr w:type="spellStart"/>
      <w:r w:rsidRPr="001B512E">
        <w:rPr>
          <w:rFonts w:ascii="Arial" w:hAnsi="Arial" w:cs="Arial"/>
          <w:sz w:val="20"/>
          <w:szCs w:val="20"/>
          <w:lang w:eastAsia="en-US"/>
        </w:rPr>
        <w:t>Gazete’de</w:t>
      </w:r>
      <w:proofErr w:type="spellEnd"/>
      <w:r w:rsidRPr="001B512E">
        <w:rPr>
          <w:rFonts w:ascii="Arial" w:hAnsi="Arial" w:cs="Arial"/>
          <w:sz w:val="20"/>
          <w:szCs w:val="20"/>
          <w:lang w:eastAsia="en-US"/>
        </w:rPr>
        <w:t xml:space="preserve"> yayımlanan finansal araçların sınıflandırılması ve ölçümü ile alakalı “TFRS 9 Finansal Araçlar” standardı 1 Ocak 2018 tarihinden geçerli olmak üzere “TMS 39 Finansal Araçlar: Muhasebeleştirme ve Ölçme” standardının yerine uygulanmaktadır</w:t>
      </w:r>
      <w:r w:rsidRPr="00721496">
        <w:rPr>
          <w:rFonts w:ascii="Arial" w:hAnsi="Arial" w:cs="Arial"/>
          <w:sz w:val="20"/>
          <w:szCs w:val="20"/>
          <w:lang w:eastAsia="en-US"/>
        </w:rPr>
        <w:t>.</w:t>
      </w:r>
    </w:p>
    <w:p w14:paraId="610F737F" w14:textId="77777777" w:rsidR="00C9360B" w:rsidRPr="00721496" w:rsidRDefault="00C9360B" w:rsidP="00721496">
      <w:pPr>
        <w:autoSpaceDE w:val="0"/>
        <w:autoSpaceDN w:val="0"/>
        <w:adjustRightInd w:val="0"/>
        <w:spacing w:before="120"/>
        <w:jc w:val="both"/>
        <w:rPr>
          <w:rFonts w:ascii="Arial" w:hAnsi="Arial" w:cs="Arial"/>
          <w:sz w:val="20"/>
          <w:szCs w:val="20"/>
          <w:lang w:eastAsia="en-US"/>
        </w:rPr>
      </w:pPr>
      <w:r w:rsidRPr="00721496">
        <w:rPr>
          <w:rFonts w:ascii="Arial" w:hAnsi="Arial" w:cs="Arial"/>
          <w:sz w:val="20"/>
          <w:szCs w:val="20"/>
          <w:lang w:eastAsia="en-US"/>
        </w:rPr>
        <w:t>TFRS 9 standardı, finansal araçların sınıflandırılması ve ölçümü, finansal varlıklar için hesaplanacak beklenen zarar karşılığı ve finansal riskten korunma muhasebesi için yeni ilkeler ortaya koymaktadır.</w:t>
      </w:r>
    </w:p>
    <w:p w14:paraId="0F0417EB" w14:textId="77777777" w:rsidR="00C9360B" w:rsidRPr="00721496" w:rsidRDefault="00C9360B" w:rsidP="00721496">
      <w:pPr>
        <w:autoSpaceDE w:val="0"/>
        <w:autoSpaceDN w:val="0"/>
        <w:adjustRightInd w:val="0"/>
        <w:spacing w:before="120"/>
        <w:jc w:val="both"/>
        <w:rPr>
          <w:rFonts w:ascii="Arial" w:hAnsi="Arial" w:cs="Arial"/>
          <w:b/>
          <w:sz w:val="20"/>
          <w:szCs w:val="20"/>
          <w:lang w:eastAsia="en-US"/>
        </w:rPr>
      </w:pPr>
      <w:r w:rsidRPr="00721496">
        <w:rPr>
          <w:rFonts w:ascii="Arial" w:hAnsi="Arial" w:cs="Arial"/>
          <w:b/>
          <w:sz w:val="20"/>
          <w:szCs w:val="20"/>
          <w:lang w:eastAsia="en-US"/>
        </w:rPr>
        <w:t>Finansal araçların sınıflandırılması ve ölçümü</w:t>
      </w:r>
    </w:p>
    <w:p w14:paraId="126831A7" w14:textId="77777777" w:rsidR="00C9360B" w:rsidRPr="00721496" w:rsidRDefault="00C9360B" w:rsidP="00721496">
      <w:pPr>
        <w:autoSpaceDE w:val="0"/>
        <w:autoSpaceDN w:val="0"/>
        <w:adjustRightInd w:val="0"/>
        <w:spacing w:before="120"/>
        <w:jc w:val="both"/>
        <w:rPr>
          <w:rFonts w:ascii="Arial" w:hAnsi="Arial" w:cs="Arial"/>
          <w:sz w:val="20"/>
          <w:szCs w:val="20"/>
          <w:lang w:eastAsia="en-US"/>
        </w:rPr>
      </w:pPr>
      <w:r w:rsidRPr="00721496">
        <w:rPr>
          <w:rFonts w:ascii="Arial" w:hAnsi="Arial" w:cs="Arial"/>
          <w:sz w:val="20"/>
          <w:szCs w:val="20"/>
          <w:lang w:eastAsia="en-US"/>
        </w:rPr>
        <w:t>TFRS 9 standardına göre finansal varlıkların sınıflandırılması ve ölçümü, finansal varlığın yönetildiği iş modeline ve sadece anapara ve anapara bakiyesine ilişkin kar payı ödemelerini içeren sözleşmeye dayalı nakit akışlarına bağlı olup olmadığına göre belirlenmektedir.</w:t>
      </w:r>
    </w:p>
    <w:p w14:paraId="424580C6" w14:textId="139A57E9" w:rsidR="00C9360B" w:rsidRPr="00721496" w:rsidRDefault="00C9360B">
      <w:pPr>
        <w:rPr>
          <w:rFonts w:ascii="Arial" w:hAnsi="Arial" w:cs="Arial"/>
          <w:b/>
          <w:sz w:val="20"/>
          <w:szCs w:val="20"/>
          <w:lang w:eastAsia="en-US"/>
        </w:rPr>
      </w:pPr>
      <w:r w:rsidRPr="00721496">
        <w:rPr>
          <w:rFonts w:ascii="Arial" w:hAnsi="Arial" w:cs="Arial"/>
          <w:b/>
          <w:sz w:val="20"/>
          <w:szCs w:val="20"/>
          <w:lang w:eastAsia="en-US"/>
        </w:rPr>
        <w:br w:type="page"/>
      </w:r>
    </w:p>
    <w:p w14:paraId="5A462B1C" w14:textId="17EDD8AC" w:rsidR="00C9360B" w:rsidRPr="00721496" w:rsidRDefault="00C9360B" w:rsidP="00721496">
      <w:pPr>
        <w:autoSpaceDE w:val="0"/>
        <w:autoSpaceDN w:val="0"/>
        <w:adjustRightInd w:val="0"/>
        <w:spacing w:before="120" w:after="120"/>
        <w:ind w:hanging="600"/>
        <w:jc w:val="both"/>
        <w:rPr>
          <w:rFonts w:ascii="Arial" w:hAnsi="Arial" w:cs="Arial"/>
          <w:b/>
          <w:iCs/>
          <w:color w:val="000000" w:themeColor="text1"/>
          <w:sz w:val="20"/>
          <w:szCs w:val="20"/>
        </w:rPr>
      </w:pPr>
      <w:r w:rsidRPr="00721496">
        <w:rPr>
          <w:rFonts w:ascii="Arial" w:hAnsi="Arial" w:cs="Arial"/>
          <w:b/>
          <w:iCs/>
          <w:color w:val="000000" w:themeColor="text1"/>
          <w:sz w:val="20"/>
          <w:szCs w:val="20"/>
        </w:rPr>
        <w:lastRenderedPageBreak/>
        <w:t>XXIV.</w:t>
      </w:r>
      <w:r w:rsidRPr="00721496">
        <w:rPr>
          <w:rFonts w:ascii="Arial" w:hAnsi="Arial" w:cs="Arial"/>
          <w:b/>
          <w:iCs/>
          <w:color w:val="000000" w:themeColor="text1"/>
          <w:sz w:val="20"/>
          <w:szCs w:val="20"/>
        </w:rPr>
        <w:tab/>
      </w:r>
      <w:r w:rsidRPr="00721496">
        <w:rPr>
          <w:rFonts w:ascii="Arial" w:hAnsi="Arial" w:cs="Arial"/>
          <w:b/>
          <w:color w:val="000000" w:themeColor="text1"/>
          <w:sz w:val="20"/>
          <w:szCs w:val="20"/>
        </w:rPr>
        <w:t>Diğer hususlara ilişkin açıklamalar (devamı)</w:t>
      </w:r>
      <w:r w:rsidRPr="00721496">
        <w:rPr>
          <w:rFonts w:ascii="Arial" w:hAnsi="Arial" w:cs="Arial"/>
          <w:b/>
          <w:iCs/>
          <w:color w:val="000000" w:themeColor="text1"/>
          <w:sz w:val="20"/>
          <w:szCs w:val="20"/>
        </w:rPr>
        <w:t>:</w:t>
      </w:r>
    </w:p>
    <w:p w14:paraId="7729F3C9" w14:textId="38BECFE0" w:rsidR="005D23D8" w:rsidRPr="001B512E" w:rsidRDefault="005D23D8" w:rsidP="005D23D8">
      <w:pPr>
        <w:autoSpaceDE w:val="0"/>
        <w:autoSpaceDN w:val="0"/>
        <w:adjustRightInd w:val="0"/>
        <w:spacing w:before="120"/>
        <w:jc w:val="both"/>
        <w:rPr>
          <w:rFonts w:ascii="Arial" w:hAnsi="Arial" w:cs="Arial"/>
          <w:b/>
          <w:sz w:val="20"/>
          <w:szCs w:val="20"/>
          <w:lang w:eastAsia="en-US"/>
        </w:rPr>
      </w:pPr>
      <w:r w:rsidRPr="001B512E">
        <w:rPr>
          <w:rFonts w:ascii="Arial" w:hAnsi="Arial" w:cs="Arial"/>
          <w:b/>
          <w:sz w:val="20"/>
          <w:szCs w:val="20"/>
          <w:lang w:eastAsia="en-US"/>
        </w:rPr>
        <w:t xml:space="preserve">TFRS 9 Finansal Araçlar </w:t>
      </w:r>
      <w:r>
        <w:rPr>
          <w:rFonts w:ascii="Arial" w:hAnsi="Arial" w:cs="Arial"/>
          <w:b/>
          <w:sz w:val="20"/>
          <w:szCs w:val="20"/>
          <w:lang w:eastAsia="en-US"/>
        </w:rPr>
        <w:t>Standardına İlişkin Açıklamalar (devamı):</w:t>
      </w:r>
    </w:p>
    <w:p w14:paraId="7F6A131A" w14:textId="4FF70A47" w:rsidR="00C9360B" w:rsidRPr="00721496" w:rsidRDefault="00C9360B" w:rsidP="00721496">
      <w:pPr>
        <w:autoSpaceDE w:val="0"/>
        <w:autoSpaceDN w:val="0"/>
        <w:adjustRightInd w:val="0"/>
        <w:spacing w:before="120" w:after="120"/>
        <w:jc w:val="both"/>
        <w:rPr>
          <w:rFonts w:ascii="Arial" w:hAnsi="Arial" w:cs="Arial"/>
          <w:b/>
          <w:sz w:val="20"/>
          <w:szCs w:val="20"/>
          <w:lang w:eastAsia="en-US"/>
        </w:rPr>
      </w:pPr>
      <w:r w:rsidRPr="00721496">
        <w:rPr>
          <w:rFonts w:ascii="Arial" w:hAnsi="Arial" w:cs="Arial"/>
          <w:b/>
          <w:sz w:val="20"/>
          <w:szCs w:val="20"/>
          <w:lang w:eastAsia="en-US"/>
        </w:rPr>
        <w:t>Sözleşmeye dayalı nakit akışların sadece anapara ve anapara bakiyesine ilişkin kar payı ödemelerini içerip içermemesi durumuna ilişkin değerlendirmeler:</w:t>
      </w:r>
    </w:p>
    <w:p w14:paraId="7A462616" w14:textId="4B2DE77F" w:rsidR="00C9360B" w:rsidRPr="00721496" w:rsidRDefault="00C9360B" w:rsidP="00721496">
      <w:pPr>
        <w:autoSpaceDE w:val="0"/>
        <w:autoSpaceDN w:val="0"/>
        <w:adjustRightInd w:val="0"/>
        <w:spacing w:before="120" w:after="120"/>
        <w:jc w:val="both"/>
        <w:rPr>
          <w:rFonts w:ascii="Arial" w:hAnsi="Arial" w:cs="Arial"/>
          <w:sz w:val="20"/>
          <w:szCs w:val="20"/>
          <w:lang w:eastAsia="en-US"/>
        </w:rPr>
      </w:pPr>
      <w:r w:rsidRPr="00721496">
        <w:rPr>
          <w:rFonts w:ascii="Arial" w:hAnsi="Arial" w:cs="Arial"/>
          <w:sz w:val="20"/>
          <w:szCs w:val="20"/>
          <w:lang w:eastAsia="en-US"/>
        </w:rPr>
        <w:t xml:space="preserve">Anapara ve anaparaya ilişkin kar payı ödemelerini içeren sözleşmeye dayalı nakit akışlarının değerlendirilmesinde, </w:t>
      </w:r>
      <w:r w:rsidR="00721496" w:rsidRPr="00721496">
        <w:rPr>
          <w:rFonts w:ascii="Arial" w:hAnsi="Arial" w:cs="Arial"/>
          <w:sz w:val="20"/>
          <w:szCs w:val="20"/>
          <w:lang w:eastAsia="en-US"/>
        </w:rPr>
        <w:t xml:space="preserve">Ana Ortaklık </w:t>
      </w:r>
      <w:r w:rsidRPr="00721496">
        <w:rPr>
          <w:rFonts w:ascii="Arial" w:hAnsi="Arial" w:cs="Arial"/>
          <w:sz w:val="20"/>
          <w:szCs w:val="20"/>
          <w:lang w:eastAsia="en-US"/>
        </w:rPr>
        <w:t xml:space="preserve">Banka, finansal varlığın sözleşmeden doğan koşullarını dikkate almaktadır. Bu değerlendirme, finansal varlığın sözleşmeden doğan nakit akışlarının zamanlamasını veya miktarını değiştirebilecek bir sözleşme şartı içerip içermediğini değerlendirmeyi içermektedir. Ana Ortaklık Banka tüm finansal varlıklar için ilgili </w:t>
      </w:r>
      <w:proofErr w:type="gramStart"/>
      <w:r w:rsidRPr="00721496">
        <w:rPr>
          <w:rFonts w:ascii="Arial" w:hAnsi="Arial" w:cs="Arial"/>
          <w:sz w:val="20"/>
          <w:szCs w:val="20"/>
          <w:lang w:eastAsia="en-US"/>
        </w:rPr>
        <w:t>prosedürleri</w:t>
      </w:r>
      <w:proofErr w:type="gramEnd"/>
      <w:r w:rsidRPr="00721496">
        <w:rPr>
          <w:rFonts w:ascii="Arial" w:hAnsi="Arial" w:cs="Arial"/>
          <w:sz w:val="20"/>
          <w:szCs w:val="20"/>
          <w:lang w:eastAsia="en-US"/>
        </w:rPr>
        <w:t xml:space="preserve"> uygulayarak bilanço içi sınıflandırma ve ölçme kriterlerini yerine getirmektedir.</w:t>
      </w:r>
    </w:p>
    <w:p w14:paraId="7D2B075C" w14:textId="77777777" w:rsidR="00C9360B" w:rsidRPr="00721496" w:rsidRDefault="00C9360B" w:rsidP="00721496">
      <w:pPr>
        <w:autoSpaceDE w:val="0"/>
        <w:autoSpaceDN w:val="0"/>
        <w:adjustRightInd w:val="0"/>
        <w:spacing w:before="120" w:after="120"/>
        <w:jc w:val="both"/>
        <w:rPr>
          <w:rFonts w:ascii="Arial" w:hAnsi="Arial" w:cs="Arial"/>
          <w:sz w:val="20"/>
          <w:szCs w:val="20"/>
          <w:lang w:eastAsia="en-US"/>
        </w:rPr>
      </w:pPr>
      <w:r w:rsidRPr="00721496">
        <w:rPr>
          <w:rFonts w:ascii="Arial" w:hAnsi="Arial" w:cs="Arial"/>
          <w:sz w:val="20"/>
          <w:szCs w:val="20"/>
          <w:lang w:eastAsia="en-US"/>
        </w:rPr>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sınıflandırmıştır. Finansal yükümlülüklerin sınıflandırılması ve ölçümü için ise TMS 39’daki hükümlerin uygulanması büyük ölçüde değişmemektedir.</w:t>
      </w:r>
    </w:p>
    <w:p w14:paraId="2E33F7B5" w14:textId="29E09F33" w:rsidR="00C9360B" w:rsidRPr="00721496" w:rsidRDefault="00D94826" w:rsidP="003F45C2">
      <w:pPr>
        <w:pStyle w:val="ListeParagraf"/>
        <w:numPr>
          <w:ilvl w:val="0"/>
          <w:numId w:val="26"/>
        </w:numPr>
        <w:autoSpaceDE w:val="0"/>
        <w:autoSpaceDN w:val="0"/>
        <w:adjustRightInd w:val="0"/>
        <w:spacing w:before="120" w:after="120"/>
        <w:ind w:left="-294" w:hanging="280"/>
        <w:rPr>
          <w:rFonts w:ascii="Arial" w:hAnsi="Arial" w:cs="Arial"/>
          <w:b/>
          <w:sz w:val="20"/>
          <w:szCs w:val="20"/>
          <w:lang w:eastAsia="en-US"/>
        </w:rPr>
      </w:pPr>
      <w:r>
        <w:rPr>
          <w:rFonts w:ascii="Arial" w:hAnsi="Arial" w:cs="Arial"/>
          <w:b/>
          <w:sz w:val="20"/>
          <w:szCs w:val="20"/>
          <w:lang w:eastAsia="en-US"/>
        </w:rPr>
        <w:t xml:space="preserve">     </w:t>
      </w:r>
      <w:r w:rsidR="00C9360B" w:rsidRPr="00721496">
        <w:rPr>
          <w:rFonts w:ascii="Arial" w:hAnsi="Arial" w:cs="Arial"/>
          <w:b/>
          <w:sz w:val="20"/>
          <w:szCs w:val="20"/>
          <w:lang w:eastAsia="en-US"/>
        </w:rPr>
        <w:t>Finansal varlıkların sınıflandırılması ve ölçümü</w:t>
      </w:r>
    </w:p>
    <w:tbl>
      <w:tblPr>
        <w:tblW w:w="9470" w:type="dxa"/>
        <w:tblCellMar>
          <w:left w:w="70" w:type="dxa"/>
          <w:right w:w="70" w:type="dxa"/>
        </w:tblCellMar>
        <w:tblLook w:val="04A0" w:firstRow="1" w:lastRow="0" w:firstColumn="1" w:lastColumn="0" w:noHBand="0" w:noVBand="1"/>
      </w:tblPr>
      <w:tblGrid>
        <w:gridCol w:w="1834"/>
        <w:gridCol w:w="2590"/>
        <w:gridCol w:w="1478"/>
        <w:gridCol w:w="2142"/>
        <w:gridCol w:w="1426"/>
      </w:tblGrid>
      <w:tr w:rsidR="00C9360B" w:rsidRPr="00721496" w14:paraId="1B233693" w14:textId="77777777" w:rsidTr="001D1AAD">
        <w:trPr>
          <w:trHeight w:val="290"/>
        </w:trPr>
        <w:tc>
          <w:tcPr>
            <w:tcW w:w="1834" w:type="dxa"/>
            <w:tcBorders>
              <w:top w:val="single" w:sz="4" w:space="0" w:color="auto"/>
            </w:tcBorders>
            <w:shd w:val="clear" w:color="auto" w:fill="auto"/>
            <w:noWrap/>
            <w:vAlign w:val="bottom"/>
            <w:hideMark/>
          </w:tcPr>
          <w:p w14:paraId="5082AE09" w14:textId="77777777" w:rsidR="00C9360B" w:rsidRPr="00721496" w:rsidRDefault="00C9360B">
            <w:pPr>
              <w:rPr>
                <w:rFonts w:ascii="Arial" w:hAnsi="Arial" w:cs="Arial"/>
                <w:b/>
                <w:sz w:val="20"/>
                <w:szCs w:val="20"/>
                <w:lang w:eastAsia="en-US"/>
              </w:rPr>
            </w:pPr>
          </w:p>
        </w:tc>
        <w:tc>
          <w:tcPr>
            <w:tcW w:w="4068" w:type="dxa"/>
            <w:gridSpan w:val="2"/>
            <w:tcBorders>
              <w:top w:val="single" w:sz="4" w:space="0" w:color="auto"/>
              <w:left w:val="nil"/>
              <w:bottom w:val="single" w:sz="4" w:space="0" w:color="auto"/>
              <w:right w:val="nil"/>
            </w:tcBorders>
            <w:shd w:val="clear" w:color="auto" w:fill="auto"/>
            <w:noWrap/>
            <w:vAlign w:val="bottom"/>
            <w:hideMark/>
          </w:tcPr>
          <w:p w14:paraId="405B61C4" w14:textId="5CA0B559" w:rsidR="00C9360B" w:rsidRPr="00721496" w:rsidRDefault="00721496">
            <w:pPr>
              <w:jc w:val="center"/>
              <w:rPr>
                <w:rFonts w:ascii="Arial" w:hAnsi="Arial" w:cs="Arial"/>
                <w:b/>
                <w:bCs/>
                <w:color w:val="000000"/>
                <w:sz w:val="20"/>
                <w:szCs w:val="20"/>
                <w:lang w:val="en-US" w:eastAsia="en-US"/>
              </w:rPr>
            </w:pPr>
            <w:r>
              <w:rPr>
                <w:rFonts w:ascii="Arial" w:hAnsi="Arial" w:cs="Arial"/>
                <w:b/>
                <w:bCs/>
                <w:color w:val="000000"/>
                <w:sz w:val="20"/>
                <w:szCs w:val="20"/>
                <w:lang w:val="en-US" w:eastAsia="en-US"/>
              </w:rPr>
              <w:t>TFRS</w:t>
            </w:r>
            <w:r w:rsidR="00C9360B" w:rsidRPr="00721496">
              <w:rPr>
                <w:rFonts w:ascii="Arial" w:hAnsi="Arial" w:cs="Arial"/>
                <w:b/>
                <w:bCs/>
                <w:color w:val="000000"/>
                <w:sz w:val="20"/>
                <w:szCs w:val="20"/>
                <w:lang w:val="en-US" w:eastAsia="en-US"/>
              </w:rPr>
              <w:t xml:space="preserve"> 9 </w:t>
            </w:r>
            <w:proofErr w:type="spellStart"/>
            <w:r w:rsidR="00C9360B" w:rsidRPr="00721496">
              <w:rPr>
                <w:rFonts w:ascii="Arial" w:hAnsi="Arial" w:cs="Arial"/>
                <w:b/>
                <w:bCs/>
                <w:color w:val="000000"/>
                <w:sz w:val="20"/>
                <w:szCs w:val="20"/>
                <w:lang w:val="en-US" w:eastAsia="en-US"/>
              </w:rPr>
              <w:t>Öncesi</w:t>
            </w:r>
            <w:proofErr w:type="spellEnd"/>
            <w:r w:rsidR="00C9360B" w:rsidRPr="00721496">
              <w:rPr>
                <w:rFonts w:ascii="Arial" w:hAnsi="Arial" w:cs="Arial"/>
                <w:b/>
                <w:bCs/>
                <w:color w:val="000000"/>
                <w:sz w:val="20"/>
                <w:szCs w:val="20"/>
                <w:lang w:val="en-US" w:eastAsia="en-US"/>
              </w:rPr>
              <w:t xml:space="preserve"> </w:t>
            </w:r>
          </w:p>
        </w:tc>
        <w:tc>
          <w:tcPr>
            <w:tcW w:w="3568" w:type="dxa"/>
            <w:gridSpan w:val="2"/>
            <w:tcBorders>
              <w:top w:val="single" w:sz="4" w:space="0" w:color="auto"/>
              <w:left w:val="nil"/>
              <w:bottom w:val="single" w:sz="4" w:space="0" w:color="auto"/>
              <w:right w:val="nil"/>
            </w:tcBorders>
            <w:shd w:val="clear" w:color="auto" w:fill="auto"/>
            <w:noWrap/>
            <w:vAlign w:val="bottom"/>
            <w:hideMark/>
          </w:tcPr>
          <w:p w14:paraId="0CC27585" w14:textId="4E652239" w:rsidR="00C9360B" w:rsidRPr="00721496" w:rsidRDefault="00C9360B" w:rsidP="00721496">
            <w:pPr>
              <w:jc w:val="center"/>
              <w:rPr>
                <w:rFonts w:ascii="Arial" w:hAnsi="Arial" w:cs="Arial"/>
                <w:b/>
                <w:bCs/>
                <w:color w:val="000000"/>
                <w:sz w:val="20"/>
                <w:szCs w:val="20"/>
                <w:lang w:val="en-US" w:eastAsia="en-US"/>
              </w:rPr>
            </w:pPr>
            <w:r w:rsidRPr="00721496">
              <w:rPr>
                <w:rFonts w:ascii="Arial" w:hAnsi="Arial" w:cs="Arial"/>
                <w:b/>
                <w:bCs/>
                <w:color w:val="000000"/>
                <w:sz w:val="20"/>
                <w:szCs w:val="20"/>
                <w:lang w:val="en-US" w:eastAsia="en-US"/>
              </w:rPr>
              <w:t>T</w:t>
            </w:r>
            <w:r w:rsidR="00721496">
              <w:rPr>
                <w:rFonts w:ascii="Arial" w:hAnsi="Arial" w:cs="Arial"/>
                <w:b/>
                <w:bCs/>
                <w:color w:val="000000"/>
                <w:sz w:val="20"/>
                <w:szCs w:val="20"/>
                <w:lang w:val="en-US" w:eastAsia="en-US"/>
              </w:rPr>
              <w:t>FRS</w:t>
            </w:r>
            <w:r w:rsidRPr="00721496">
              <w:rPr>
                <w:rFonts w:ascii="Arial" w:hAnsi="Arial" w:cs="Arial"/>
                <w:b/>
                <w:bCs/>
                <w:color w:val="000000"/>
                <w:sz w:val="20"/>
                <w:szCs w:val="20"/>
                <w:lang w:val="en-US" w:eastAsia="en-US"/>
              </w:rPr>
              <w:t xml:space="preserve"> 9 </w:t>
            </w:r>
            <w:proofErr w:type="spellStart"/>
            <w:r w:rsidRPr="00721496">
              <w:rPr>
                <w:rFonts w:ascii="Arial" w:hAnsi="Arial" w:cs="Arial"/>
                <w:b/>
                <w:bCs/>
                <w:color w:val="000000"/>
                <w:sz w:val="20"/>
                <w:szCs w:val="20"/>
                <w:lang w:val="en-US" w:eastAsia="en-US"/>
              </w:rPr>
              <w:t>Kapsamında</w:t>
            </w:r>
            <w:proofErr w:type="spellEnd"/>
          </w:p>
        </w:tc>
      </w:tr>
      <w:tr w:rsidR="00C9360B" w:rsidRPr="00721496" w14:paraId="236386D9" w14:textId="77777777" w:rsidTr="00D94826">
        <w:trPr>
          <w:trHeight w:val="290"/>
        </w:trPr>
        <w:tc>
          <w:tcPr>
            <w:tcW w:w="1834" w:type="dxa"/>
            <w:noWrap/>
            <w:vAlign w:val="bottom"/>
            <w:hideMark/>
          </w:tcPr>
          <w:p w14:paraId="30F17547" w14:textId="77777777" w:rsidR="00C9360B" w:rsidRPr="00721496" w:rsidRDefault="00C9360B">
            <w:pPr>
              <w:rPr>
                <w:rFonts w:ascii="Arial" w:hAnsi="Arial" w:cs="Arial"/>
                <w:b/>
                <w:bCs/>
                <w:color w:val="000000"/>
                <w:sz w:val="20"/>
                <w:szCs w:val="20"/>
                <w:lang w:val="en-US" w:eastAsia="en-US"/>
              </w:rPr>
            </w:pPr>
          </w:p>
        </w:tc>
        <w:tc>
          <w:tcPr>
            <w:tcW w:w="2590" w:type="dxa"/>
            <w:tcBorders>
              <w:top w:val="nil"/>
              <w:left w:val="nil"/>
              <w:bottom w:val="single" w:sz="4" w:space="0" w:color="auto"/>
              <w:right w:val="nil"/>
            </w:tcBorders>
            <w:noWrap/>
            <w:vAlign w:val="bottom"/>
            <w:hideMark/>
          </w:tcPr>
          <w:p w14:paraId="3A2CF065" w14:textId="77777777" w:rsidR="00C9360B" w:rsidRPr="00721496" w:rsidRDefault="00C9360B">
            <w:pPr>
              <w:rPr>
                <w:rFonts w:ascii="Arial" w:hAnsi="Arial" w:cs="Arial"/>
                <w:b/>
                <w:bCs/>
                <w:color w:val="000000"/>
                <w:sz w:val="20"/>
                <w:szCs w:val="20"/>
                <w:lang w:val="en-US" w:eastAsia="en-US"/>
              </w:rPr>
            </w:pPr>
            <w:proofErr w:type="spellStart"/>
            <w:r w:rsidRPr="00721496">
              <w:rPr>
                <w:rFonts w:ascii="Arial" w:hAnsi="Arial" w:cs="Arial"/>
                <w:b/>
                <w:bCs/>
                <w:color w:val="000000"/>
                <w:sz w:val="20"/>
                <w:szCs w:val="20"/>
                <w:lang w:val="en-US" w:eastAsia="en-US"/>
              </w:rPr>
              <w:t>Ölçüm</w:t>
            </w:r>
            <w:proofErr w:type="spellEnd"/>
            <w:r w:rsidRPr="00721496">
              <w:rPr>
                <w:rFonts w:ascii="Arial" w:hAnsi="Arial" w:cs="Arial"/>
                <w:b/>
                <w:bCs/>
                <w:color w:val="000000"/>
                <w:sz w:val="20"/>
                <w:szCs w:val="20"/>
                <w:lang w:val="en-US" w:eastAsia="en-US"/>
              </w:rPr>
              <w:t xml:space="preserve"> </w:t>
            </w:r>
            <w:proofErr w:type="spellStart"/>
            <w:r w:rsidRPr="00721496">
              <w:rPr>
                <w:rFonts w:ascii="Arial" w:hAnsi="Arial" w:cs="Arial"/>
                <w:b/>
                <w:bCs/>
                <w:color w:val="000000"/>
                <w:sz w:val="20"/>
                <w:szCs w:val="20"/>
                <w:lang w:val="en-US" w:eastAsia="en-US"/>
              </w:rPr>
              <w:t>Esasları</w:t>
            </w:r>
            <w:proofErr w:type="spellEnd"/>
            <w:r w:rsidRPr="00721496">
              <w:rPr>
                <w:rFonts w:ascii="Arial" w:hAnsi="Arial" w:cs="Arial"/>
                <w:b/>
                <w:bCs/>
                <w:color w:val="000000"/>
                <w:sz w:val="20"/>
                <w:szCs w:val="20"/>
                <w:lang w:val="en-US" w:eastAsia="en-US"/>
              </w:rPr>
              <w:t xml:space="preserve"> </w:t>
            </w:r>
          </w:p>
        </w:tc>
        <w:tc>
          <w:tcPr>
            <w:tcW w:w="1478" w:type="dxa"/>
            <w:tcBorders>
              <w:top w:val="nil"/>
              <w:left w:val="nil"/>
              <w:bottom w:val="single" w:sz="4" w:space="0" w:color="auto"/>
              <w:right w:val="nil"/>
            </w:tcBorders>
            <w:noWrap/>
            <w:vAlign w:val="bottom"/>
            <w:hideMark/>
          </w:tcPr>
          <w:p w14:paraId="690F3718" w14:textId="77777777" w:rsidR="00C9360B" w:rsidRPr="00721496" w:rsidRDefault="00C9360B">
            <w:pPr>
              <w:rPr>
                <w:rFonts w:ascii="Arial" w:hAnsi="Arial" w:cs="Arial"/>
                <w:b/>
                <w:bCs/>
                <w:color w:val="000000"/>
                <w:sz w:val="20"/>
                <w:szCs w:val="20"/>
                <w:lang w:val="en-US" w:eastAsia="en-US"/>
              </w:rPr>
            </w:pPr>
            <w:r w:rsidRPr="00721496">
              <w:rPr>
                <w:rFonts w:ascii="Arial" w:hAnsi="Arial" w:cs="Arial"/>
                <w:b/>
                <w:bCs/>
                <w:color w:val="000000"/>
                <w:sz w:val="20"/>
                <w:szCs w:val="20"/>
                <w:lang w:val="en-US" w:eastAsia="en-US"/>
              </w:rPr>
              <w:t xml:space="preserve">Defter </w:t>
            </w:r>
            <w:proofErr w:type="spellStart"/>
            <w:r w:rsidRPr="00721496">
              <w:rPr>
                <w:rFonts w:ascii="Arial" w:hAnsi="Arial" w:cs="Arial"/>
                <w:b/>
                <w:bCs/>
                <w:color w:val="000000"/>
                <w:sz w:val="20"/>
                <w:szCs w:val="20"/>
                <w:lang w:val="en-US" w:eastAsia="en-US"/>
              </w:rPr>
              <w:t>Değeri</w:t>
            </w:r>
            <w:proofErr w:type="spellEnd"/>
            <w:r w:rsidRPr="00721496">
              <w:rPr>
                <w:rFonts w:ascii="Arial" w:hAnsi="Arial" w:cs="Arial"/>
                <w:b/>
                <w:bCs/>
                <w:color w:val="000000"/>
                <w:sz w:val="20"/>
                <w:szCs w:val="20"/>
                <w:lang w:val="en-US" w:eastAsia="en-US"/>
              </w:rPr>
              <w:t xml:space="preserve"> </w:t>
            </w:r>
          </w:p>
        </w:tc>
        <w:tc>
          <w:tcPr>
            <w:tcW w:w="2142" w:type="dxa"/>
            <w:tcBorders>
              <w:top w:val="nil"/>
              <w:left w:val="nil"/>
              <w:bottom w:val="single" w:sz="4" w:space="0" w:color="auto"/>
              <w:right w:val="nil"/>
            </w:tcBorders>
            <w:noWrap/>
            <w:vAlign w:val="bottom"/>
            <w:hideMark/>
          </w:tcPr>
          <w:p w14:paraId="07C17CD9" w14:textId="77777777" w:rsidR="00C9360B" w:rsidRPr="00721496" w:rsidRDefault="00C9360B">
            <w:pPr>
              <w:rPr>
                <w:rFonts w:ascii="Arial" w:hAnsi="Arial" w:cs="Arial"/>
                <w:b/>
                <w:bCs/>
                <w:color w:val="000000"/>
                <w:sz w:val="20"/>
                <w:szCs w:val="20"/>
                <w:lang w:val="en-US" w:eastAsia="en-US"/>
              </w:rPr>
            </w:pPr>
            <w:proofErr w:type="spellStart"/>
            <w:r w:rsidRPr="00721496">
              <w:rPr>
                <w:rFonts w:ascii="Arial" w:hAnsi="Arial" w:cs="Arial"/>
                <w:b/>
                <w:bCs/>
                <w:color w:val="000000"/>
                <w:sz w:val="20"/>
                <w:szCs w:val="20"/>
                <w:lang w:val="en-US" w:eastAsia="en-US"/>
              </w:rPr>
              <w:t>Ölçüm</w:t>
            </w:r>
            <w:proofErr w:type="spellEnd"/>
            <w:r w:rsidRPr="00721496">
              <w:rPr>
                <w:rFonts w:ascii="Arial" w:hAnsi="Arial" w:cs="Arial"/>
                <w:b/>
                <w:bCs/>
                <w:color w:val="000000"/>
                <w:sz w:val="20"/>
                <w:szCs w:val="20"/>
                <w:lang w:val="en-US" w:eastAsia="en-US"/>
              </w:rPr>
              <w:t xml:space="preserve"> </w:t>
            </w:r>
            <w:proofErr w:type="spellStart"/>
            <w:r w:rsidRPr="00721496">
              <w:rPr>
                <w:rFonts w:ascii="Arial" w:hAnsi="Arial" w:cs="Arial"/>
                <w:b/>
                <w:bCs/>
                <w:color w:val="000000"/>
                <w:sz w:val="20"/>
                <w:szCs w:val="20"/>
                <w:lang w:val="en-US" w:eastAsia="en-US"/>
              </w:rPr>
              <w:t>Esasları</w:t>
            </w:r>
            <w:proofErr w:type="spellEnd"/>
            <w:r w:rsidRPr="00721496">
              <w:rPr>
                <w:rFonts w:ascii="Arial" w:hAnsi="Arial" w:cs="Arial"/>
                <w:b/>
                <w:bCs/>
                <w:color w:val="000000"/>
                <w:sz w:val="20"/>
                <w:szCs w:val="20"/>
                <w:lang w:val="en-US" w:eastAsia="en-US"/>
              </w:rPr>
              <w:t xml:space="preserve"> </w:t>
            </w:r>
          </w:p>
        </w:tc>
        <w:tc>
          <w:tcPr>
            <w:tcW w:w="1426" w:type="dxa"/>
            <w:tcBorders>
              <w:top w:val="nil"/>
              <w:left w:val="nil"/>
              <w:bottom w:val="single" w:sz="4" w:space="0" w:color="auto"/>
              <w:right w:val="nil"/>
            </w:tcBorders>
            <w:noWrap/>
            <w:vAlign w:val="bottom"/>
            <w:hideMark/>
          </w:tcPr>
          <w:p w14:paraId="24DF3E3E" w14:textId="77777777" w:rsidR="00C9360B" w:rsidRPr="00721496" w:rsidRDefault="00C9360B">
            <w:pPr>
              <w:rPr>
                <w:rFonts w:ascii="Arial" w:hAnsi="Arial" w:cs="Arial"/>
                <w:b/>
                <w:bCs/>
                <w:color w:val="000000"/>
                <w:sz w:val="20"/>
                <w:szCs w:val="20"/>
                <w:lang w:val="en-US" w:eastAsia="en-US"/>
              </w:rPr>
            </w:pPr>
            <w:r w:rsidRPr="00721496">
              <w:rPr>
                <w:rFonts w:ascii="Arial" w:hAnsi="Arial" w:cs="Arial"/>
                <w:b/>
                <w:bCs/>
                <w:color w:val="000000"/>
                <w:sz w:val="20"/>
                <w:szCs w:val="20"/>
                <w:lang w:val="en-US" w:eastAsia="en-US"/>
              </w:rPr>
              <w:t xml:space="preserve">Defter </w:t>
            </w:r>
            <w:proofErr w:type="spellStart"/>
            <w:r w:rsidRPr="00721496">
              <w:rPr>
                <w:rFonts w:ascii="Arial" w:hAnsi="Arial" w:cs="Arial"/>
                <w:b/>
                <w:bCs/>
                <w:color w:val="000000"/>
                <w:sz w:val="20"/>
                <w:szCs w:val="20"/>
                <w:lang w:val="en-US" w:eastAsia="en-US"/>
              </w:rPr>
              <w:t>Değeri</w:t>
            </w:r>
            <w:proofErr w:type="spellEnd"/>
            <w:r w:rsidRPr="00721496">
              <w:rPr>
                <w:rFonts w:ascii="Arial" w:hAnsi="Arial" w:cs="Arial"/>
                <w:b/>
                <w:bCs/>
                <w:color w:val="000000"/>
                <w:sz w:val="20"/>
                <w:szCs w:val="20"/>
                <w:lang w:val="en-US" w:eastAsia="en-US"/>
              </w:rPr>
              <w:t xml:space="preserve"> </w:t>
            </w:r>
          </w:p>
        </w:tc>
      </w:tr>
      <w:tr w:rsidR="00C9360B" w:rsidRPr="00721496" w14:paraId="316C45E6" w14:textId="77777777" w:rsidTr="00D94826">
        <w:trPr>
          <w:trHeight w:val="290"/>
        </w:trPr>
        <w:tc>
          <w:tcPr>
            <w:tcW w:w="1834" w:type="dxa"/>
            <w:tcBorders>
              <w:bottom w:val="single" w:sz="4" w:space="0" w:color="auto"/>
            </w:tcBorders>
            <w:noWrap/>
            <w:vAlign w:val="bottom"/>
            <w:hideMark/>
          </w:tcPr>
          <w:p w14:paraId="3C3900C2" w14:textId="10B9BE70" w:rsidR="00C9360B" w:rsidRPr="00721496" w:rsidRDefault="00C9360B" w:rsidP="00C9360B">
            <w:pPr>
              <w:rPr>
                <w:rFonts w:ascii="Arial" w:hAnsi="Arial" w:cs="Arial"/>
                <w:b/>
                <w:bCs/>
                <w:color w:val="000000"/>
                <w:sz w:val="20"/>
                <w:szCs w:val="20"/>
                <w:lang w:val="en-US" w:eastAsia="en-US"/>
              </w:rPr>
            </w:pPr>
            <w:proofErr w:type="spellStart"/>
            <w:r w:rsidRPr="00721496">
              <w:rPr>
                <w:rFonts w:ascii="Arial" w:hAnsi="Arial" w:cs="Arial"/>
                <w:b/>
                <w:bCs/>
                <w:color w:val="000000"/>
                <w:sz w:val="20"/>
                <w:szCs w:val="20"/>
                <w:lang w:val="en-US" w:eastAsia="en-US"/>
              </w:rPr>
              <w:t>Finansal</w:t>
            </w:r>
            <w:proofErr w:type="spellEnd"/>
            <w:r w:rsidRPr="00721496">
              <w:rPr>
                <w:rFonts w:ascii="Arial" w:hAnsi="Arial" w:cs="Arial"/>
                <w:b/>
                <w:bCs/>
                <w:color w:val="000000"/>
                <w:sz w:val="20"/>
                <w:szCs w:val="20"/>
                <w:lang w:val="en-US" w:eastAsia="en-US"/>
              </w:rPr>
              <w:t xml:space="preserve"> </w:t>
            </w:r>
            <w:proofErr w:type="spellStart"/>
            <w:r w:rsidRPr="00721496">
              <w:rPr>
                <w:rFonts w:ascii="Arial" w:hAnsi="Arial" w:cs="Arial"/>
                <w:b/>
                <w:bCs/>
                <w:color w:val="000000"/>
                <w:sz w:val="20"/>
                <w:szCs w:val="20"/>
                <w:lang w:val="en-US" w:eastAsia="en-US"/>
              </w:rPr>
              <w:t>Varlıklar</w:t>
            </w:r>
            <w:proofErr w:type="spellEnd"/>
          </w:p>
        </w:tc>
        <w:tc>
          <w:tcPr>
            <w:tcW w:w="2590" w:type="dxa"/>
            <w:tcBorders>
              <w:top w:val="nil"/>
              <w:left w:val="nil"/>
              <w:bottom w:val="single" w:sz="4" w:space="0" w:color="auto"/>
              <w:right w:val="nil"/>
            </w:tcBorders>
            <w:noWrap/>
            <w:vAlign w:val="bottom"/>
            <w:hideMark/>
          </w:tcPr>
          <w:p w14:paraId="71DEE8B7" w14:textId="77777777" w:rsidR="00C9360B" w:rsidRPr="00721496" w:rsidRDefault="00C9360B">
            <w:pPr>
              <w:rPr>
                <w:rFonts w:ascii="Arial" w:hAnsi="Arial" w:cs="Arial"/>
                <w:b/>
                <w:bCs/>
                <w:color w:val="000000"/>
                <w:sz w:val="20"/>
                <w:szCs w:val="20"/>
                <w:lang w:val="en-US" w:eastAsia="en-US"/>
              </w:rPr>
            </w:pPr>
            <w:r w:rsidRPr="00721496">
              <w:rPr>
                <w:rFonts w:ascii="Arial" w:hAnsi="Arial" w:cs="Arial"/>
                <w:b/>
                <w:bCs/>
                <w:color w:val="000000"/>
                <w:sz w:val="20"/>
                <w:szCs w:val="20"/>
                <w:lang w:val="en-US" w:eastAsia="en-US"/>
              </w:rPr>
              <w:t> </w:t>
            </w:r>
          </w:p>
        </w:tc>
        <w:tc>
          <w:tcPr>
            <w:tcW w:w="1478" w:type="dxa"/>
            <w:tcBorders>
              <w:top w:val="nil"/>
              <w:left w:val="nil"/>
              <w:bottom w:val="single" w:sz="4" w:space="0" w:color="auto"/>
              <w:right w:val="nil"/>
            </w:tcBorders>
            <w:noWrap/>
            <w:vAlign w:val="bottom"/>
            <w:hideMark/>
          </w:tcPr>
          <w:p w14:paraId="0F92B74F" w14:textId="55EFFED8" w:rsidR="00C9360B" w:rsidRPr="00721496" w:rsidRDefault="00C9360B">
            <w:pPr>
              <w:rPr>
                <w:rFonts w:ascii="Arial" w:hAnsi="Arial" w:cs="Arial"/>
                <w:b/>
                <w:bCs/>
                <w:color w:val="000000"/>
                <w:sz w:val="20"/>
                <w:szCs w:val="20"/>
                <w:lang w:val="en-US" w:eastAsia="en-US"/>
              </w:rPr>
            </w:pPr>
            <w:r w:rsidRPr="00721496">
              <w:rPr>
                <w:rFonts w:ascii="Arial" w:hAnsi="Arial" w:cs="Arial"/>
                <w:b/>
                <w:bCs/>
                <w:color w:val="000000"/>
                <w:sz w:val="20"/>
                <w:szCs w:val="20"/>
                <w:lang w:val="en-US" w:eastAsia="en-US"/>
              </w:rPr>
              <w:t xml:space="preserve">31 </w:t>
            </w:r>
            <w:proofErr w:type="spellStart"/>
            <w:r w:rsidRPr="00721496">
              <w:rPr>
                <w:rFonts w:ascii="Arial" w:hAnsi="Arial" w:cs="Arial"/>
                <w:b/>
                <w:bCs/>
                <w:color w:val="000000"/>
                <w:sz w:val="20"/>
                <w:szCs w:val="20"/>
                <w:lang w:val="en-US" w:eastAsia="en-US"/>
              </w:rPr>
              <w:t>Aralık</w:t>
            </w:r>
            <w:proofErr w:type="spellEnd"/>
            <w:r w:rsidRPr="00721496">
              <w:rPr>
                <w:rFonts w:ascii="Arial" w:hAnsi="Arial" w:cs="Arial"/>
                <w:b/>
                <w:bCs/>
                <w:color w:val="000000"/>
                <w:sz w:val="20"/>
                <w:szCs w:val="20"/>
                <w:lang w:val="en-US" w:eastAsia="en-US"/>
              </w:rPr>
              <w:t xml:space="preserve"> 2017</w:t>
            </w:r>
          </w:p>
        </w:tc>
        <w:tc>
          <w:tcPr>
            <w:tcW w:w="2142" w:type="dxa"/>
            <w:tcBorders>
              <w:top w:val="nil"/>
              <w:left w:val="nil"/>
              <w:bottom w:val="single" w:sz="4" w:space="0" w:color="auto"/>
              <w:right w:val="nil"/>
            </w:tcBorders>
            <w:noWrap/>
            <w:vAlign w:val="bottom"/>
            <w:hideMark/>
          </w:tcPr>
          <w:p w14:paraId="0A8F0AE0" w14:textId="77777777" w:rsidR="00C9360B" w:rsidRPr="00721496" w:rsidRDefault="00C9360B">
            <w:pPr>
              <w:rPr>
                <w:rFonts w:ascii="Arial" w:hAnsi="Arial" w:cs="Arial"/>
                <w:b/>
                <w:bCs/>
                <w:color w:val="000000"/>
                <w:sz w:val="20"/>
                <w:szCs w:val="20"/>
                <w:lang w:val="en-US" w:eastAsia="en-US"/>
              </w:rPr>
            </w:pPr>
            <w:r w:rsidRPr="00721496">
              <w:rPr>
                <w:rFonts w:ascii="Arial" w:hAnsi="Arial" w:cs="Arial"/>
                <w:b/>
                <w:bCs/>
                <w:color w:val="000000"/>
                <w:sz w:val="20"/>
                <w:szCs w:val="20"/>
                <w:lang w:val="en-US" w:eastAsia="en-US"/>
              </w:rPr>
              <w:t> </w:t>
            </w:r>
          </w:p>
        </w:tc>
        <w:tc>
          <w:tcPr>
            <w:tcW w:w="1426" w:type="dxa"/>
            <w:tcBorders>
              <w:top w:val="nil"/>
              <w:left w:val="nil"/>
              <w:bottom w:val="single" w:sz="4" w:space="0" w:color="auto"/>
              <w:right w:val="nil"/>
            </w:tcBorders>
            <w:noWrap/>
            <w:vAlign w:val="bottom"/>
            <w:hideMark/>
          </w:tcPr>
          <w:p w14:paraId="2CA0D731" w14:textId="2B4D89BD" w:rsidR="00C9360B" w:rsidRPr="00721496" w:rsidRDefault="00C9360B">
            <w:pPr>
              <w:rPr>
                <w:rFonts w:ascii="Arial" w:hAnsi="Arial" w:cs="Arial"/>
                <w:b/>
                <w:bCs/>
                <w:color w:val="000000"/>
                <w:sz w:val="20"/>
                <w:szCs w:val="20"/>
                <w:lang w:val="en-US" w:eastAsia="en-US"/>
              </w:rPr>
            </w:pPr>
            <w:r w:rsidRPr="00721496">
              <w:rPr>
                <w:rFonts w:ascii="Arial" w:hAnsi="Arial" w:cs="Arial"/>
                <w:b/>
                <w:bCs/>
                <w:color w:val="000000"/>
                <w:sz w:val="20"/>
                <w:szCs w:val="20"/>
                <w:lang w:val="en-US" w:eastAsia="en-US"/>
              </w:rPr>
              <w:t xml:space="preserve">1 </w:t>
            </w:r>
            <w:proofErr w:type="spellStart"/>
            <w:r w:rsidRPr="00721496">
              <w:rPr>
                <w:rFonts w:ascii="Arial" w:hAnsi="Arial" w:cs="Arial"/>
                <w:b/>
                <w:bCs/>
                <w:color w:val="000000"/>
                <w:sz w:val="20"/>
                <w:szCs w:val="20"/>
                <w:lang w:val="en-US" w:eastAsia="en-US"/>
              </w:rPr>
              <w:t>Ocak</w:t>
            </w:r>
            <w:proofErr w:type="spellEnd"/>
            <w:r w:rsidRPr="00721496">
              <w:rPr>
                <w:rFonts w:ascii="Arial" w:hAnsi="Arial" w:cs="Arial"/>
                <w:b/>
                <w:bCs/>
                <w:color w:val="000000"/>
                <w:sz w:val="20"/>
                <w:szCs w:val="20"/>
                <w:lang w:val="en-US" w:eastAsia="en-US"/>
              </w:rPr>
              <w:t xml:space="preserve"> 2018</w:t>
            </w:r>
          </w:p>
        </w:tc>
      </w:tr>
      <w:tr w:rsidR="00C9360B" w:rsidRPr="00721496" w14:paraId="3994365C" w14:textId="77777777" w:rsidTr="00DA14E5">
        <w:trPr>
          <w:trHeight w:val="290"/>
        </w:trPr>
        <w:tc>
          <w:tcPr>
            <w:tcW w:w="1834" w:type="dxa"/>
            <w:tcBorders>
              <w:top w:val="single" w:sz="4" w:space="0" w:color="auto"/>
              <w:left w:val="nil"/>
              <w:bottom w:val="single" w:sz="4" w:space="0" w:color="auto"/>
              <w:right w:val="nil"/>
            </w:tcBorders>
            <w:noWrap/>
            <w:vAlign w:val="bottom"/>
            <w:hideMark/>
          </w:tcPr>
          <w:p w14:paraId="21C24CE4" w14:textId="77777777" w:rsidR="00C9360B" w:rsidRPr="00721496" w:rsidRDefault="00C9360B">
            <w:pPr>
              <w:rPr>
                <w:rFonts w:ascii="Arial" w:hAnsi="Arial" w:cs="Arial"/>
                <w:color w:val="000000"/>
                <w:sz w:val="20"/>
                <w:szCs w:val="20"/>
                <w:lang w:val="en-US" w:eastAsia="en-US"/>
              </w:rPr>
            </w:pPr>
            <w:proofErr w:type="spellStart"/>
            <w:r w:rsidRPr="00721496">
              <w:rPr>
                <w:rFonts w:ascii="Arial" w:hAnsi="Arial" w:cs="Arial"/>
                <w:color w:val="000000"/>
                <w:sz w:val="20"/>
                <w:szCs w:val="20"/>
                <w:lang w:val="en-US" w:eastAsia="en-US"/>
              </w:rPr>
              <w:t>Nakit</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Değerler</w:t>
            </w:r>
            <w:proofErr w:type="spellEnd"/>
            <w:r w:rsidRPr="00721496">
              <w:rPr>
                <w:rFonts w:ascii="Arial" w:hAnsi="Arial" w:cs="Arial"/>
                <w:color w:val="000000"/>
                <w:sz w:val="20"/>
                <w:szCs w:val="20"/>
                <w:lang w:val="en-US" w:eastAsia="en-US"/>
              </w:rPr>
              <w:t xml:space="preserve"> ve </w:t>
            </w:r>
            <w:proofErr w:type="spellStart"/>
            <w:r w:rsidRPr="00721496">
              <w:rPr>
                <w:rFonts w:ascii="Arial" w:hAnsi="Arial" w:cs="Arial"/>
                <w:color w:val="000000"/>
                <w:sz w:val="20"/>
                <w:szCs w:val="20"/>
                <w:lang w:val="en-US" w:eastAsia="en-US"/>
              </w:rPr>
              <w:t>Merkez</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Bankası</w:t>
            </w:r>
            <w:proofErr w:type="spellEnd"/>
            <w:r w:rsidRPr="00721496">
              <w:rPr>
                <w:rFonts w:ascii="Arial" w:hAnsi="Arial" w:cs="Arial"/>
                <w:color w:val="000000"/>
                <w:sz w:val="20"/>
                <w:szCs w:val="20"/>
                <w:lang w:val="en-US" w:eastAsia="en-US"/>
              </w:rPr>
              <w:t xml:space="preserve"> </w:t>
            </w:r>
          </w:p>
        </w:tc>
        <w:tc>
          <w:tcPr>
            <w:tcW w:w="2590" w:type="dxa"/>
            <w:tcBorders>
              <w:top w:val="single" w:sz="4" w:space="0" w:color="auto"/>
              <w:left w:val="nil"/>
              <w:bottom w:val="single" w:sz="4" w:space="0" w:color="auto"/>
              <w:right w:val="nil"/>
            </w:tcBorders>
            <w:noWrap/>
            <w:vAlign w:val="bottom"/>
            <w:hideMark/>
          </w:tcPr>
          <w:p w14:paraId="360C937B" w14:textId="77777777" w:rsidR="00C9360B" w:rsidRPr="00721496" w:rsidRDefault="00C9360B">
            <w:pPr>
              <w:rPr>
                <w:rFonts w:ascii="Arial" w:hAnsi="Arial" w:cs="Arial"/>
                <w:color w:val="000000"/>
                <w:sz w:val="20"/>
                <w:szCs w:val="20"/>
                <w:lang w:val="en-US" w:eastAsia="en-US"/>
              </w:rPr>
            </w:pPr>
            <w:proofErr w:type="spellStart"/>
            <w:r w:rsidRPr="00721496">
              <w:rPr>
                <w:rFonts w:ascii="Arial" w:hAnsi="Arial" w:cs="Arial"/>
                <w:color w:val="000000"/>
                <w:sz w:val="20"/>
                <w:szCs w:val="20"/>
                <w:lang w:val="en-US" w:eastAsia="en-US"/>
              </w:rPr>
              <w:t>İtfa</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edilmiş</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maliyet</w:t>
            </w:r>
            <w:proofErr w:type="spellEnd"/>
            <w:r w:rsidRPr="00721496">
              <w:rPr>
                <w:rFonts w:ascii="Arial" w:hAnsi="Arial" w:cs="Arial"/>
                <w:color w:val="000000"/>
                <w:sz w:val="20"/>
                <w:szCs w:val="20"/>
                <w:lang w:val="en-US" w:eastAsia="en-US"/>
              </w:rPr>
              <w:t xml:space="preserve"> </w:t>
            </w:r>
          </w:p>
        </w:tc>
        <w:tc>
          <w:tcPr>
            <w:tcW w:w="1478" w:type="dxa"/>
            <w:tcBorders>
              <w:top w:val="nil"/>
              <w:left w:val="nil"/>
              <w:bottom w:val="single" w:sz="4" w:space="0" w:color="auto"/>
              <w:right w:val="nil"/>
            </w:tcBorders>
            <w:noWrap/>
            <w:vAlign w:val="bottom"/>
          </w:tcPr>
          <w:p w14:paraId="1B82A88F" w14:textId="6A94271C" w:rsidR="00C9360B" w:rsidRPr="00721496" w:rsidRDefault="00DA14E5" w:rsidP="00DA14E5">
            <w:pPr>
              <w:jc w:val="right"/>
              <w:rPr>
                <w:rFonts w:ascii="Arial" w:hAnsi="Arial" w:cs="Arial"/>
                <w:color w:val="000000"/>
                <w:sz w:val="20"/>
                <w:szCs w:val="20"/>
                <w:lang w:val="en-US" w:eastAsia="en-US"/>
              </w:rPr>
            </w:pPr>
            <w:r w:rsidRPr="00DA14E5">
              <w:rPr>
                <w:rFonts w:ascii="Arial" w:hAnsi="Arial" w:cs="Arial"/>
                <w:color w:val="000000"/>
                <w:sz w:val="20"/>
                <w:szCs w:val="20"/>
                <w:lang w:val="en-US" w:eastAsia="en-US"/>
              </w:rPr>
              <w:t>5.756.995</w:t>
            </w:r>
          </w:p>
        </w:tc>
        <w:tc>
          <w:tcPr>
            <w:tcW w:w="2142" w:type="dxa"/>
            <w:tcBorders>
              <w:top w:val="nil"/>
              <w:left w:val="nil"/>
              <w:bottom w:val="single" w:sz="4" w:space="0" w:color="auto"/>
              <w:right w:val="nil"/>
            </w:tcBorders>
            <w:noWrap/>
            <w:vAlign w:val="bottom"/>
            <w:hideMark/>
          </w:tcPr>
          <w:p w14:paraId="7E892560" w14:textId="77777777" w:rsidR="00C9360B" w:rsidRPr="00721496" w:rsidRDefault="00C9360B">
            <w:pPr>
              <w:rPr>
                <w:rFonts w:ascii="Arial" w:hAnsi="Arial" w:cs="Arial"/>
                <w:color w:val="000000"/>
                <w:sz w:val="20"/>
                <w:szCs w:val="20"/>
                <w:lang w:val="en-US" w:eastAsia="en-US"/>
              </w:rPr>
            </w:pPr>
            <w:proofErr w:type="spellStart"/>
            <w:r w:rsidRPr="00721496">
              <w:rPr>
                <w:rFonts w:ascii="Arial" w:hAnsi="Arial" w:cs="Arial"/>
                <w:color w:val="000000"/>
                <w:sz w:val="20"/>
                <w:szCs w:val="20"/>
                <w:lang w:val="en-US" w:eastAsia="en-US"/>
              </w:rPr>
              <w:t>İtfa</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edilmiş</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maliyet</w:t>
            </w:r>
            <w:proofErr w:type="spellEnd"/>
            <w:r w:rsidRPr="00721496">
              <w:rPr>
                <w:rFonts w:ascii="Arial" w:hAnsi="Arial" w:cs="Arial"/>
                <w:color w:val="000000"/>
                <w:sz w:val="20"/>
                <w:szCs w:val="20"/>
                <w:lang w:val="en-US" w:eastAsia="en-US"/>
              </w:rPr>
              <w:t xml:space="preserve"> </w:t>
            </w:r>
          </w:p>
        </w:tc>
        <w:tc>
          <w:tcPr>
            <w:tcW w:w="1426" w:type="dxa"/>
            <w:tcBorders>
              <w:top w:val="nil"/>
              <w:left w:val="nil"/>
              <w:bottom w:val="single" w:sz="4" w:space="0" w:color="auto"/>
              <w:right w:val="nil"/>
            </w:tcBorders>
            <w:noWrap/>
            <w:vAlign w:val="bottom"/>
          </w:tcPr>
          <w:p w14:paraId="6E6BD340" w14:textId="4598A243" w:rsidR="00C9360B" w:rsidRPr="00721496" w:rsidRDefault="00DA14E5" w:rsidP="00DA14E5">
            <w:pPr>
              <w:jc w:val="right"/>
              <w:rPr>
                <w:rFonts w:ascii="Arial" w:hAnsi="Arial" w:cs="Arial"/>
                <w:color w:val="000000"/>
                <w:sz w:val="20"/>
                <w:szCs w:val="20"/>
                <w:lang w:val="en-US" w:eastAsia="en-US"/>
              </w:rPr>
            </w:pPr>
            <w:r w:rsidRPr="00DA14E5">
              <w:rPr>
                <w:rFonts w:ascii="Arial" w:hAnsi="Arial" w:cs="Arial"/>
                <w:color w:val="000000"/>
                <w:sz w:val="20"/>
                <w:szCs w:val="20"/>
                <w:lang w:val="en-US" w:eastAsia="en-US"/>
              </w:rPr>
              <w:t>5.756.995</w:t>
            </w:r>
          </w:p>
        </w:tc>
      </w:tr>
      <w:tr w:rsidR="00C9360B" w:rsidRPr="00721496" w14:paraId="7BF493CC" w14:textId="77777777" w:rsidTr="00DA14E5">
        <w:trPr>
          <w:trHeight w:val="290"/>
        </w:trPr>
        <w:tc>
          <w:tcPr>
            <w:tcW w:w="1834" w:type="dxa"/>
            <w:tcBorders>
              <w:top w:val="nil"/>
              <w:left w:val="nil"/>
              <w:bottom w:val="single" w:sz="4" w:space="0" w:color="auto"/>
              <w:right w:val="nil"/>
            </w:tcBorders>
            <w:noWrap/>
            <w:vAlign w:val="bottom"/>
            <w:hideMark/>
          </w:tcPr>
          <w:p w14:paraId="05F647DC" w14:textId="77777777" w:rsidR="00C9360B" w:rsidRPr="00721496" w:rsidRDefault="00C9360B">
            <w:pPr>
              <w:rPr>
                <w:rFonts w:ascii="Arial" w:hAnsi="Arial" w:cs="Arial"/>
                <w:color w:val="000000"/>
                <w:sz w:val="20"/>
                <w:szCs w:val="20"/>
                <w:lang w:val="en-US" w:eastAsia="en-US"/>
              </w:rPr>
            </w:pPr>
            <w:proofErr w:type="spellStart"/>
            <w:r w:rsidRPr="00721496">
              <w:rPr>
                <w:rFonts w:ascii="Arial" w:hAnsi="Arial" w:cs="Arial"/>
                <w:color w:val="000000"/>
                <w:sz w:val="20"/>
                <w:szCs w:val="20"/>
                <w:lang w:val="en-US" w:eastAsia="en-US"/>
              </w:rPr>
              <w:t>Bankalar</w:t>
            </w:r>
            <w:proofErr w:type="spellEnd"/>
          </w:p>
        </w:tc>
        <w:tc>
          <w:tcPr>
            <w:tcW w:w="2590" w:type="dxa"/>
            <w:tcBorders>
              <w:top w:val="nil"/>
              <w:left w:val="nil"/>
              <w:bottom w:val="single" w:sz="4" w:space="0" w:color="auto"/>
              <w:right w:val="nil"/>
            </w:tcBorders>
            <w:noWrap/>
            <w:vAlign w:val="bottom"/>
            <w:hideMark/>
          </w:tcPr>
          <w:p w14:paraId="542F6DA1" w14:textId="77777777" w:rsidR="00C9360B" w:rsidRPr="00721496" w:rsidRDefault="00C9360B">
            <w:pPr>
              <w:rPr>
                <w:rFonts w:ascii="Arial" w:hAnsi="Arial" w:cs="Arial"/>
                <w:color w:val="000000"/>
                <w:sz w:val="20"/>
                <w:szCs w:val="20"/>
                <w:lang w:val="en-US" w:eastAsia="en-US"/>
              </w:rPr>
            </w:pPr>
            <w:proofErr w:type="spellStart"/>
            <w:r w:rsidRPr="00721496">
              <w:rPr>
                <w:rFonts w:ascii="Arial" w:hAnsi="Arial" w:cs="Arial"/>
                <w:color w:val="000000"/>
                <w:sz w:val="20"/>
                <w:szCs w:val="20"/>
                <w:lang w:val="en-US" w:eastAsia="en-US"/>
              </w:rPr>
              <w:t>İtfa</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edilmiş</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maliyet</w:t>
            </w:r>
            <w:proofErr w:type="spellEnd"/>
            <w:r w:rsidRPr="00721496">
              <w:rPr>
                <w:rFonts w:ascii="Arial" w:hAnsi="Arial" w:cs="Arial"/>
                <w:color w:val="000000"/>
                <w:sz w:val="20"/>
                <w:szCs w:val="20"/>
                <w:lang w:val="en-US" w:eastAsia="en-US"/>
              </w:rPr>
              <w:t xml:space="preserve"> </w:t>
            </w:r>
          </w:p>
        </w:tc>
        <w:tc>
          <w:tcPr>
            <w:tcW w:w="1478" w:type="dxa"/>
            <w:tcBorders>
              <w:top w:val="nil"/>
              <w:left w:val="nil"/>
              <w:bottom w:val="single" w:sz="4" w:space="0" w:color="auto"/>
              <w:right w:val="nil"/>
            </w:tcBorders>
            <w:noWrap/>
            <w:vAlign w:val="bottom"/>
          </w:tcPr>
          <w:p w14:paraId="3A8DA7DC" w14:textId="09C53CB4" w:rsidR="00C9360B" w:rsidRPr="00721496" w:rsidRDefault="00DA14E5" w:rsidP="00DA14E5">
            <w:pPr>
              <w:jc w:val="right"/>
              <w:rPr>
                <w:rFonts w:ascii="Arial" w:hAnsi="Arial" w:cs="Arial"/>
                <w:color w:val="000000"/>
                <w:sz w:val="20"/>
                <w:szCs w:val="20"/>
                <w:lang w:val="en-US" w:eastAsia="en-US"/>
              </w:rPr>
            </w:pPr>
            <w:r w:rsidRPr="00DA14E5">
              <w:rPr>
                <w:rFonts w:ascii="Arial" w:hAnsi="Arial" w:cs="Arial"/>
                <w:color w:val="000000"/>
                <w:sz w:val="20"/>
                <w:szCs w:val="20"/>
                <w:lang w:val="en-US" w:eastAsia="en-US"/>
              </w:rPr>
              <w:t>1.511.407</w:t>
            </w:r>
          </w:p>
        </w:tc>
        <w:tc>
          <w:tcPr>
            <w:tcW w:w="2142" w:type="dxa"/>
            <w:tcBorders>
              <w:top w:val="nil"/>
              <w:left w:val="nil"/>
              <w:bottom w:val="single" w:sz="4" w:space="0" w:color="auto"/>
              <w:right w:val="nil"/>
            </w:tcBorders>
            <w:noWrap/>
            <w:vAlign w:val="bottom"/>
            <w:hideMark/>
          </w:tcPr>
          <w:p w14:paraId="676D6BC0" w14:textId="77777777" w:rsidR="00C9360B" w:rsidRPr="00721496" w:rsidRDefault="00C9360B">
            <w:pPr>
              <w:rPr>
                <w:rFonts w:ascii="Arial" w:hAnsi="Arial" w:cs="Arial"/>
                <w:color w:val="000000"/>
                <w:sz w:val="20"/>
                <w:szCs w:val="20"/>
                <w:lang w:val="en-US" w:eastAsia="en-US"/>
              </w:rPr>
            </w:pPr>
            <w:proofErr w:type="spellStart"/>
            <w:r w:rsidRPr="00721496">
              <w:rPr>
                <w:rFonts w:ascii="Arial" w:hAnsi="Arial" w:cs="Arial"/>
                <w:color w:val="000000"/>
                <w:sz w:val="20"/>
                <w:szCs w:val="20"/>
                <w:lang w:val="en-US" w:eastAsia="en-US"/>
              </w:rPr>
              <w:t>İtfa</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edilmiş</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maliyet</w:t>
            </w:r>
            <w:proofErr w:type="spellEnd"/>
            <w:r w:rsidRPr="00721496">
              <w:rPr>
                <w:rFonts w:ascii="Arial" w:hAnsi="Arial" w:cs="Arial"/>
                <w:color w:val="000000"/>
                <w:sz w:val="20"/>
                <w:szCs w:val="20"/>
                <w:lang w:val="en-US" w:eastAsia="en-US"/>
              </w:rPr>
              <w:t xml:space="preserve"> </w:t>
            </w:r>
          </w:p>
        </w:tc>
        <w:tc>
          <w:tcPr>
            <w:tcW w:w="1426" w:type="dxa"/>
            <w:tcBorders>
              <w:top w:val="nil"/>
              <w:left w:val="nil"/>
              <w:bottom w:val="single" w:sz="4" w:space="0" w:color="auto"/>
              <w:right w:val="nil"/>
            </w:tcBorders>
            <w:noWrap/>
            <w:vAlign w:val="bottom"/>
          </w:tcPr>
          <w:p w14:paraId="6BCB93DE" w14:textId="32B67B48" w:rsidR="00C9360B" w:rsidRPr="00721496" w:rsidRDefault="00DA14E5" w:rsidP="00DA14E5">
            <w:pPr>
              <w:jc w:val="right"/>
              <w:rPr>
                <w:rFonts w:ascii="Arial" w:hAnsi="Arial" w:cs="Arial"/>
                <w:color w:val="000000"/>
                <w:sz w:val="20"/>
                <w:szCs w:val="20"/>
                <w:lang w:val="en-US" w:eastAsia="en-US"/>
              </w:rPr>
            </w:pPr>
            <w:r w:rsidRPr="00DA14E5">
              <w:rPr>
                <w:rFonts w:ascii="Arial" w:hAnsi="Arial" w:cs="Arial"/>
                <w:color w:val="000000"/>
                <w:sz w:val="20"/>
                <w:szCs w:val="20"/>
                <w:lang w:val="en-US" w:eastAsia="en-US"/>
              </w:rPr>
              <w:t>1.515.766</w:t>
            </w:r>
          </w:p>
        </w:tc>
      </w:tr>
      <w:tr w:rsidR="00C9360B" w:rsidRPr="00721496" w14:paraId="4698F61A" w14:textId="77777777" w:rsidTr="00FF4F37">
        <w:trPr>
          <w:trHeight w:val="520"/>
        </w:trPr>
        <w:tc>
          <w:tcPr>
            <w:tcW w:w="1834" w:type="dxa"/>
            <w:tcBorders>
              <w:top w:val="nil"/>
              <w:left w:val="nil"/>
              <w:bottom w:val="single" w:sz="4" w:space="0" w:color="auto"/>
              <w:right w:val="nil"/>
            </w:tcBorders>
            <w:noWrap/>
            <w:vAlign w:val="bottom"/>
            <w:hideMark/>
          </w:tcPr>
          <w:p w14:paraId="70D6E587" w14:textId="77777777" w:rsidR="00C9360B" w:rsidRPr="00721496" w:rsidRDefault="00C9360B">
            <w:pPr>
              <w:rPr>
                <w:rFonts w:ascii="Arial" w:hAnsi="Arial" w:cs="Arial"/>
                <w:color w:val="000000"/>
                <w:sz w:val="20"/>
                <w:szCs w:val="20"/>
                <w:lang w:val="en-US" w:eastAsia="en-US"/>
              </w:rPr>
            </w:pPr>
            <w:proofErr w:type="spellStart"/>
            <w:r w:rsidRPr="00721496">
              <w:rPr>
                <w:rFonts w:ascii="Arial" w:hAnsi="Arial" w:cs="Arial"/>
                <w:color w:val="000000"/>
                <w:sz w:val="20"/>
                <w:szCs w:val="20"/>
                <w:lang w:val="en-US" w:eastAsia="en-US"/>
              </w:rPr>
              <w:t>Menkul</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Kıymetler</w:t>
            </w:r>
            <w:proofErr w:type="spellEnd"/>
          </w:p>
        </w:tc>
        <w:tc>
          <w:tcPr>
            <w:tcW w:w="2590" w:type="dxa"/>
            <w:tcBorders>
              <w:top w:val="nil"/>
              <w:left w:val="nil"/>
              <w:bottom w:val="single" w:sz="4" w:space="0" w:color="auto"/>
              <w:right w:val="nil"/>
            </w:tcBorders>
            <w:vAlign w:val="bottom"/>
            <w:hideMark/>
          </w:tcPr>
          <w:p w14:paraId="7F3065F3" w14:textId="77777777" w:rsidR="00C9360B" w:rsidRPr="00721496" w:rsidRDefault="00C9360B">
            <w:pPr>
              <w:rPr>
                <w:rFonts w:ascii="Arial" w:hAnsi="Arial" w:cs="Arial"/>
                <w:color w:val="000000"/>
                <w:sz w:val="20"/>
                <w:szCs w:val="20"/>
                <w:lang w:val="en-US" w:eastAsia="en-US"/>
              </w:rPr>
            </w:pPr>
            <w:proofErr w:type="spellStart"/>
            <w:r w:rsidRPr="00721496">
              <w:rPr>
                <w:rFonts w:ascii="Arial" w:hAnsi="Arial" w:cs="Arial"/>
                <w:color w:val="000000"/>
                <w:sz w:val="20"/>
                <w:szCs w:val="20"/>
                <w:lang w:val="en-US" w:eastAsia="en-US"/>
              </w:rPr>
              <w:t>Gerçeğe</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uygun</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değer</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farkı</w:t>
            </w:r>
            <w:proofErr w:type="spellEnd"/>
            <w:r w:rsidRPr="00721496">
              <w:rPr>
                <w:rFonts w:ascii="Arial" w:hAnsi="Arial" w:cs="Arial"/>
                <w:color w:val="000000"/>
                <w:sz w:val="20"/>
                <w:szCs w:val="20"/>
                <w:lang w:val="en-US" w:eastAsia="en-US"/>
              </w:rPr>
              <w:t xml:space="preserve"> k/z a </w:t>
            </w:r>
            <w:proofErr w:type="spellStart"/>
            <w:r w:rsidRPr="00721496">
              <w:rPr>
                <w:rFonts w:ascii="Arial" w:hAnsi="Arial" w:cs="Arial"/>
                <w:color w:val="000000"/>
                <w:sz w:val="20"/>
                <w:szCs w:val="20"/>
                <w:lang w:val="en-US" w:eastAsia="en-US"/>
              </w:rPr>
              <w:t>yansıtılan</w:t>
            </w:r>
            <w:proofErr w:type="spellEnd"/>
            <w:r w:rsidRPr="00721496">
              <w:rPr>
                <w:rFonts w:ascii="Arial" w:hAnsi="Arial" w:cs="Arial"/>
                <w:color w:val="000000"/>
                <w:sz w:val="20"/>
                <w:szCs w:val="20"/>
                <w:lang w:val="en-US" w:eastAsia="en-US"/>
              </w:rPr>
              <w:t xml:space="preserve"> </w:t>
            </w:r>
          </w:p>
        </w:tc>
        <w:tc>
          <w:tcPr>
            <w:tcW w:w="1478" w:type="dxa"/>
            <w:tcBorders>
              <w:top w:val="nil"/>
              <w:left w:val="nil"/>
              <w:bottom w:val="single" w:sz="4" w:space="0" w:color="auto"/>
              <w:right w:val="nil"/>
            </w:tcBorders>
            <w:noWrap/>
            <w:vAlign w:val="bottom"/>
          </w:tcPr>
          <w:p w14:paraId="7EC4097E" w14:textId="58DA52CB" w:rsidR="00C9360B" w:rsidRPr="00721496" w:rsidRDefault="00D10CA0" w:rsidP="00D10CA0">
            <w:pPr>
              <w:jc w:val="right"/>
              <w:rPr>
                <w:rFonts w:ascii="Arial" w:hAnsi="Arial" w:cs="Arial"/>
                <w:color w:val="000000"/>
                <w:sz w:val="20"/>
                <w:szCs w:val="20"/>
                <w:lang w:val="en-US" w:eastAsia="en-US"/>
              </w:rPr>
            </w:pPr>
            <w:r>
              <w:rPr>
                <w:rFonts w:ascii="Arial" w:hAnsi="Arial" w:cs="Arial"/>
                <w:color w:val="000000"/>
                <w:sz w:val="20"/>
                <w:szCs w:val="20"/>
                <w:lang w:val="en-US" w:eastAsia="en-US"/>
              </w:rPr>
              <w:t>4</w:t>
            </w:r>
            <w:r w:rsidR="00FF4F37">
              <w:rPr>
                <w:rFonts w:ascii="Arial" w:hAnsi="Arial" w:cs="Arial"/>
                <w:color w:val="000000"/>
                <w:sz w:val="20"/>
                <w:szCs w:val="20"/>
                <w:lang w:val="en-US" w:eastAsia="en-US"/>
              </w:rPr>
              <w:t>.</w:t>
            </w:r>
            <w:r>
              <w:rPr>
                <w:rFonts w:ascii="Arial" w:hAnsi="Arial" w:cs="Arial"/>
                <w:color w:val="000000"/>
                <w:sz w:val="20"/>
                <w:szCs w:val="20"/>
                <w:lang w:val="en-US" w:eastAsia="en-US"/>
              </w:rPr>
              <w:t>515</w:t>
            </w:r>
          </w:p>
        </w:tc>
        <w:tc>
          <w:tcPr>
            <w:tcW w:w="2142" w:type="dxa"/>
            <w:tcBorders>
              <w:top w:val="nil"/>
              <w:left w:val="nil"/>
              <w:bottom w:val="single" w:sz="4" w:space="0" w:color="auto"/>
              <w:right w:val="nil"/>
            </w:tcBorders>
            <w:vAlign w:val="bottom"/>
            <w:hideMark/>
          </w:tcPr>
          <w:p w14:paraId="41AD2E78" w14:textId="77777777" w:rsidR="00C9360B" w:rsidRPr="00721496" w:rsidRDefault="00C9360B">
            <w:pPr>
              <w:rPr>
                <w:rFonts w:ascii="Arial" w:hAnsi="Arial" w:cs="Arial"/>
                <w:color w:val="000000"/>
                <w:sz w:val="20"/>
                <w:szCs w:val="20"/>
                <w:lang w:val="en-US" w:eastAsia="en-US"/>
              </w:rPr>
            </w:pPr>
            <w:proofErr w:type="spellStart"/>
            <w:r w:rsidRPr="00721496">
              <w:rPr>
                <w:rFonts w:ascii="Arial" w:hAnsi="Arial" w:cs="Arial"/>
                <w:color w:val="000000"/>
                <w:sz w:val="20"/>
                <w:szCs w:val="20"/>
                <w:lang w:val="en-US" w:eastAsia="en-US"/>
              </w:rPr>
              <w:t>Gerçeğe</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uygun</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değer</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farkı</w:t>
            </w:r>
            <w:proofErr w:type="spellEnd"/>
            <w:r w:rsidRPr="00721496">
              <w:rPr>
                <w:rFonts w:ascii="Arial" w:hAnsi="Arial" w:cs="Arial"/>
                <w:color w:val="000000"/>
                <w:sz w:val="20"/>
                <w:szCs w:val="20"/>
                <w:lang w:val="en-US" w:eastAsia="en-US"/>
              </w:rPr>
              <w:t xml:space="preserve"> k/z a </w:t>
            </w:r>
            <w:proofErr w:type="spellStart"/>
            <w:r w:rsidRPr="00721496">
              <w:rPr>
                <w:rFonts w:ascii="Arial" w:hAnsi="Arial" w:cs="Arial"/>
                <w:color w:val="000000"/>
                <w:sz w:val="20"/>
                <w:szCs w:val="20"/>
                <w:lang w:val="en-US" w:eastAsia="en-US"/>
              </w:rPr>
              <w:t>yansıtılan</w:t>
            </w:r>
            <w:proofErr w:type="spellEnd"/>
            <w:r w:rsidRPr="00721496">
              <w:rPr>
                <w:rFonts w:ascii="Arial" w:hAnsi="Arial" w:cs="Arial"/>
                <w:color w:val="000000"/>
                <w:sz w:val="20"/>
                <w:szCs w:val="20"/>
                <w:lang w:val="en-US" w:eastAsia="en-US"/>
              </w:rPr>
              <w:t xml:space="preserve"> </w:t>
            </w:r>
          </w:p>
        </w:tc>
        <w:tc>
          <w:tcPr>
            <w:tcW w:w="1426" w:type="dxa"/>
            <w:tcBorders>
              <w:top w:val="nil"/>
              <w:left w:val="nil"/>
              <w:bottom w:val="single" w:sz="4" w:space="0" w:color="auto"/>
              <w:right w:val="nil"/>
            </w:tcBorders>
            <w:noWrap/>
            <w:vAlign w:val="bottom"/>
          </w:tcPr>
          <w:p w14:paraId="2BDC89A3" w14:textId="1F28FE4D" w:rsidR="00C9360B" w:rsidRPr="00721496" w:rsidRDefault="00D10CA0" w:rsidP="00D10CA0">
            <w:pPr>
              <w:jc w:val="right"/>
              <w:rPr>
                <w:rFonts w:ascii="Arial" w:hAnsi="Arial" w:cs="Arial"/>
                <w:color w:val="000000"/>
                <w:sz w:val="20"/>
                <w:szCs w:val="20"/>
                <w:lang w:val="en-US" w:eastAsia="en-US"/>
              </w:rPr>
            </w:pPr>
            <w:r>
              <w:rPr>
                <w:rFonts w:ascii="Arial" w:hAnsi="Arial" w:cs="Arial"/>
                <w:color w:val="000000"/>
                <w:sz w:val="20"/>
                <w:szCs w:val="20"/>
                <w:lang w:val="en-US" w:eastAsia="en-US"/>
              </w:rPr>
              <w:t>4</w:t>
            </w:r>
            <w:r w:rsidR="00FF4F37" w:rsidRPr="00FF4F37">
              <w:rPr>
                <w:rFonts w:ascii="Arial" w:hAnsi="Arial" w:cs="Arial"/>
                <w:color w:val="000000"/>
                <w:sz w:val="20"/>
                <w:szCs w:val="20"/>
                <w:lang w:val="en-US" w:eastAsia="en-US"/>
              </w:rPr>
              <w:t>.</w:t>
            </w:r>
            <w:r>
              <w:rPr>
                <w:rFonts w:ascii="Arial" w:hAnsi="Arial" w:cs="Arial"/>
                <w:color w:val="000000"/>
                <w:sz w:val="20"/>
                <w:szCs w:val="20"/>
                <w:lang w:val="en-US" w:eastAsia="en-US"/>
              </w:rPr>
              <w:t>515</w:t>
            </w:r>
          </w:p>
        </w:tc>
      </w:tr>
      <w:tr w:rsidR="00C9360B" w:rsidRPr="00721496" w14:paraId="7716A85B" w14:textId="77777777" w:rsidTr="00FF4F37">
        <w:trPr>
          <w:trHeight w:val="770"/>
        </w:trPr>
        <w:tc>
          <w:tcPr>
            <w:tcW w:w="1834" w:type="dxa"/>
            <w:tcBorders>
              <w:top w:val="nil"/>
              <w:left w:val="nil"/>
              <w:bottom w:val="single" w:sz="4" w:space="0" w:color="auto"/>
              <w:right w:val="nil"/>
            </w:tcBorders>
            <w:noWrap/>
            <w:vAlign w:val="bottom"/>
            <w:hideMark/>
          </w:tcPr>
          <w:p w14:paraId="75260CA6" w14:textId="77777777" w:rsidR="00C9360B" w:rsidRPr="00721496" w:rsidRDefault="00C9360B">
            <w:pPr>
              <w:rPr>
                <w:rFonts w:ascii="Arial" w:hAnsi="Arial" w:cs="Arial"/>
                <w:color w:val="000000"/>
                <w:sz w:val="20"/>
                <w:szCs w:val="20"/>
                <w:lang w:val="en-US" w:eastAsia="en-US"/>
              </w:rPr>
            </w:pPr>
            <w:r w:rsidRPr="00721496">
              <w:rPr>
                <w:rFonts w:ascii="Arial" w:hAnsi="Arial" w:cs="Arial"/>
                <w:color w:val="000000"/>
                <w:sz w:val="20"/>
                <w:szCs w:val="20"/>
                <w:lang w:val="en-US" w:eastAsia="en-US"/>
              </w:rPr>
              <w:t> </w:t>
            </w:r>
          </w:p>
        </w:tc>
        <w:tc>
          <w:tcPr>
            <w:tcW w:w="2590" w:type="dxa"/>
            <w:tcBorders>
              <w:top w:val="nil"/>
              <w:left w:val="nil"/>
              <w:bottom w:val="single" w:sz="4" w:space="0" w:color="auto"/>
              <w:right w:val="nil"/>
            </w:tcBorders>
            <w:vAlign w:val="bottom"/>
            <w:hideMark/>
          </w:tcPr>
          <w:p w14:paraId="4FC027E7" w14:textId="77777777" w:rsidR="00C9360B" w:rsidRPr="00721496" w:rsidRDefault="00C9360B">
            <w:pPr>
              <w:rPr>
                <w:rFonts w:ascii="Arial" w:hAnsi="Arial" w:cs="Arial"/>
                <w:color w:val="000000"/>
                <w:sz w:val="20"/>
                <w:szCs w:val="20"/>
                <w:lang w:val="en-US" w:eastAsia="en-US"/>
              </w:rPr>
            </w:pPr>
            <w:proofErr w:type="spellStart"/>
            <w:r w:rsidRPr="00721496">
              <w:rPr>
                <w:rFonts w:ascii="Arial" w:hAnsi="Arial" w:cs="Arial"/>
                <w:color w:val="000000"/>
                <w:sz w:val="20"/>
                <w:szCs w:val="20"/>
                <w:lang w:val="en-US" w:eastAsia="en-US"/>
              </w:rPr>
              <w:t>Gerçeğe</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uygun</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değer</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farkı</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diğer</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kapsamlı</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gelire</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yansıtılan</w:t>
            </w:r>
            <w:proofErr w:type="spellEnd"/>
            <w:r w:rsidRPr="00721496">
              <w:rPr>
                <w:rFonts w:ascii="Arial" w:hAnsi="Arial" w:cs="Arial"/>
                <w:color w:val="000000"/>
                <w:sz w:val="20"/>
                <w:szCs w:val="20"/>
                <w:lang w:val="en-US" w:eastAsia="en-US"/>
              </w:rPr>
              <w:t xml:space="preserve"> </w:t>
            </w:r>
          </w:p>
        </w:tc>
        <w:tc>
          <w:tcPr>
            <w:tcW w:w="1478" w:type="dxa"/>
            <w:tcBorders>
              <w:top w:val="nil"/>
              <w:left w:val="nil"/>
              <w:bottom w:val="single" w:sz="4" w:space="0" w:color="auto"/>
              <w:right w:val="nil"/>
            </w:tcBorders>
            <w:noWrap/>
            <w:vAlign w:val="bottom"/>
          </w:tcPr>
          <w:p w14:paraId="19C79C77" w14:textId="1C92E822" w:rsidR="00C9360B" w:rsidRPr="00721496" w:rsidRDefault="00FF4F37" w:rsidP="00FF4F37">
            <w:pPr>
              <w:jc w:val="right"/>
              <w:rPr>
                <w:rFonts w:ascii="Arial" w:hAnsi="Arial" w:cs="Arial"/>
                <w:color w:val="000000"/>
                <w:sz w:val="20"/>
                <w:szCs w:val="20"/>
                <w:lang w:val="en-US" w:eastAsia="en-US"/>
              </w:rPr>
            </w:pPr>
            <w:r w:rsidRPr="00FF4F37">
              <w:rPr>
                <w:rFonts w:ascii="Arial" w:hAnsi="Arial" w:cs="Arial"/>
                <w:color w:val="000000"/>
                <w:sz w:val="20"/>
                <w:szCs w:val="20"/>
                <w:lang w:val="en-US" w:eastAsia="en-US"/>
              </w:rPr>
              <w:t>1.357.405</w:t>
            </w:r>
          </w:p>
        </w:tc>
        <w:tc>
          <w:tcPr>
            <w:tcW w:w="2142" w:type="dxa"/>
            <w:tcBorders>
              <w:top w:val="nil"/>
              <w:left w:val="nil"/>
              <w:bottom w:val="single" w:sz="4" w:space="0" w:color="auto"/>
              <w:right w:val="nil"/>
            </w:tcBorders>
            <w:vAlign w:val="bottom"/>
            <w:hideMark/>
          </w:tcPr>
          <w:p w14:paraId="19CA4904" w14:textId="77777777" w:rsidR="00C9360B" w:rsidRPr="00721496" w:rsidRDefault="00C9360B">
            <w:pPr>
              <w:rPr>
                <w:rFonts w:ascii="Arial" w:hAnsi="Arial" w:cs="Arial"/>
                <w:color w:val="000000"/>
                <w:sz w:val="20"/>
                <w:szCs w:val="20"/>
                <w:lang w:val="en-US" w:eastAsia="en-US"/>
              </w:rPr>
            </w:pPr>
            <w:proofErr w:type="spellStart"/>
            <w:r w:rsidRPr="00721496">
              <w:rPr>
                <w:rFonts w:ascii="Arial" w:hAnsi="Arial" w:cs="Arial"/>
                <w:color w:val="000000"/>
                <w:sz w:val="20"/>
                <w:szCs w:val="20"/>
                <w:lang w:val="en-US" w:eastAsia="en-US"/>
              </w:rPr>
              <w:t>Gerçeğe</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uygun</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değer</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farkı</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diğer</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kapsamlı</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gelire</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yansıtılan</w:t>
            </w:r>
            <w:proofErr w:type="spellEnd"/>
            <w:r w:rsidRPr="00721496">
              <w:rPr>
                <w:rFonts w:ascii="Arial" w:hAnsi="Arial" w:cs="Arial"/>
                <w:color w:val="000000"/>
                <w:sz w:val="20"/>
                <w:szCs w:val="20"/>
                <w:lang w:val="en-US" w:eastAsia="en-US"/>
              </w:rPr>
              <w:t xml:space="preserve"> </w:t>
            </w:r>
          </w:p>
        </w:tc>
        <w:tc>
          <w:tcPr>
            <w:tcW w:w="1426" w:type="dxa"/>
            <w:tcBorders>
              <w:top w:val="nil"/>
              <w:left w:val="nil"/>
              <w:bottom w:val="single" w:sz="4" w:space="0" w:color="auto"/>
              <w:right w:val="nil"/>
            </w:tcBorders>
            <w:noWrap/>
            <w:vAlign w:val="bottom"/>
          </w:tcPr>
          <w:p w14:paraId="005FD262" w14:textId="0F282F90" w:rsidR="00C9360B" w:rsidRPr="00721496" w:rsidRDefault="00FF4F37" w:rsidP="00FF4F37">
            <w:pPr>
              <w:jc w:val="right"/>
              <w:rPr>
                <w:rFonts w:ascii="Arial" w:hAnsi="Arial" w:cs="Arial"/>
                <w:color w:val="000000"/>
                <w:sz w:val="20"/>
                <w:szCs w:val="20"/>
                <w:lang w:val="en-US" w:eastAsia="en-US"/>
              </w:rPr>
            </w:pPr>
            <w:r w:rsidRPr="00FF4F37">
              <w:rPr>
                <w:rFonts w:ascii="Arial" w:hAnsi="Arial" w:cs="Arial"/>
                <w:color w:val="000000"/>
                <w:sz w:val="20"/>
                <w:szCs w:val="20"/>
                <w:lang w:val="en-US" w:eastAsia="en-US"/>
              </w:rPr>
              <w:t>1.357.</w:t>
            </w:r>
            <w:r>
              <w:rPr>
                <w:rFonts w:ascii="Arial" w:hAnsi="Arial" w:cs="Arial"/>
                <w:color w:val="000000"/>
                <w:sz w:val="20"/>
                <w:szCs w:val="20"/>
                <w:lang w:val="en-US" w:eastAsia="en-US"/>
              </w:rPr>
              <w:t>864</w:t>
            </w:r>
          </w:p>
        </w:tc>
      </w:tr>
      <w:tr w:rsidR="00C9360B" w:rsidRPr="00721496" w14:paraId="26C21778" w14:textId="77777777" w:rsidTr="00FF4F37">
        <w:trPr>
          <w:trHeight w:val="290"/>
        </w:trPr>
        <w:tc>
          <w:tcPr>
            <w:tcW w:w="1834" w:type="dxa"/>
            <w:tcBorders>
              <w:top w:val="nil"/>
              <w:left w:val="nil"/>
              <w:bottom w:val="single" w:sz="4" w:space="0" w:color="auto"/>
              <w:right w:val="nil"/>
            </w:tcBorders>
            <w:noWrap/>
            <w:vAlign w:val="bottom"/>
            <w:hideMark/>
          </w:tcPr>
          <w:p w14:paraId="3B459216" w14:textId="77777777" w:rsidR="00C9360B" w:rsidRPr="00721496" w:rsidRDefault="00C9360B">
            <w:pPr>
              <w:rPr>
                <w:rFonts w:ascii="Arial" w:hAnsi="Arial" w:cs="Arial"/>
                <w:color w:val="000000"/>
                <w:sz w:val="20"/>
                <w:szCs w:val="20"/>
                <w:lang w:val="en-US" w:eastAsia="en-US"/>
              </w:rPr>
            </w:pPr>
            <w:r w:rsidRPr="00721496">
              <w:rPr>
                <w:rFonts w:ascii="Arial" w:hAnsi="Arial" w:cs="Arial"/>
                <w:color w:val="000000"/>
                <w:sz w:val="20"/>
                <w:szCs w:val="20"/>
                <w:lang w:val="en-US" w:eastAsia="en-US"/>
              </w:rPr>
              <w:t> </w:t>
            </w:r>
          </w:p>
        </w:tc>
        <w:tc>
          <w:tcPr>
            <w:tcW w:w="2590" w:type="dxa"/>
            <w:tcBorders>
              <w:top w:val="nil"/>
              <w:left w:val="nil"/>
              <w:bottom w:val="single" w:sz="4" w:space="0" w:color="auto"/>
              <w:right w:val="nil"/>
            </w:tcBorders>
            <w:noWrap/>
            <w:vAlign w:val="bottom"/>
            <w:hideMark/>
          </w:tcPr>
          <w:p w14:paraId="770234EC" w14:textId="77777777" w:rsidR="00C9360B" w:rsidRPr="00721496" w:rsidRDefault="00C9360B">
            <w:pPr>
              <w:rPr>
                <w:rFonts w:ascii="Arial" w:hAnsi="Arial" w:cs="Arial"/>
                <w:color w:val="000000"/>
                <w:sz w:val="20"/>
                <w:szCs w:val="20"/>
                <w:lang w:val="en-US" w:eastAsia="en-US"/>
              </w:rPr>
            </w:pPr>
            <w:proofErr w:type="spellStart"/>
            <w:r w:rsidRPr="00721496">
              <w:rPr>
                <w:rFonts w:ascii="Arial" w:hAnsi="Arial" w:cs="Arial"/>
                <w:color w:val="000000"/>
                <w:sz w:val="20"/>
                <w:szCs w:val="20"/>
                <w:lang w:val="en-US" w:eastAsia="en-US"/>
              </w:rPr>
              <w:t>İtfa</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edilmiş</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maliyet</w:t>
            </w:r>
            <w:proofErr w:type="spellEnd"/>
            <w:r w:rsidRPr="00721496">
              <w:rPr>
                <w:rFonts w:ascii="Arial" w:hAnsi="Arial" w:cs="Arial"/>
                <w:color w:val="000000"/>
                <w:sz w:val="20"/>
                <w:szCs w:val="20"/>
                <w:lang w:val="en-US" w:eastAsia="en-US"/>
              </w:rPr>
              <w:t xml:space="preserve"> </w:t>
            </w:r>
          </w:p>
        </w:tc>
        <w:tc>
          <w:tcPr>
            <w:tcW w:w="1478" w:type="dxa"/>
            <w:tcBorders>
              <w:top w:val="nil"/>
              <w:left w:val="nil"/>
              <w:bottom w:val="single" w:sz="4" w:space="0" w:color="auto"/>
              <w:right w:val="nil"/>
            </w:tcBorders>
            <w:noWrap/>
            <w:vAlign w:val="bottom"/>
          </w:tcPr>
          <w:p w14:paraId="2AB54742" w14:textId="0137382C" w:rsidR="00C9360B" w:rsidRPr="00721496" w:rsidRDefault="00FF4F37" w:rsidP="00FF4F37">
            <w:pPr>
              <w:jc w:val="right"/>
              <w:rPr>
                <w:rFonts w:ascii="Arial" w:hAnsi="Arial" w:cs="Arial"/>
                <w:color w:val="000000"/>
                <w:sz w:val="20"/>
                <w:szCs w:val="20"/>
                <w:lang w:val="en-US" w:eastAsia="en-US"/>
              </w:rPr>
            </w:pPr>
            <w:r w:rsidRPr="00FF4F37">
              <w:rPr>
                <w:rFonts w:ascii="Arial" w:hAnsi="Arial" w:cs="Arial"/>
                <w:color w:val="000000"/>
                <w:sz w:val="20"/>
                <w:szCs w:val="20"/>
                <w:lang w:val="en-US" w:eastAsia="en-US"/>
              </w:rPr>
              <w:t>532.803</w:t>
            </w:r>
          </w:p>
        </w:tc>
        <w:tc>
          <w:tcPr>
            <w:tcW w:w="2142" w:type="dxa"/>
            <w:tcBorders>
              <w:top w:val="nil"/>
              <w:left w:val="nil"/>
              <w:bottom w:val="single" w:sz="4" w:space="0" w:color="auto"/>
              <w:right w:val="nil"/>
            </w:tcBorders>
            <w:noWrap/>
            <w:vAlign w:val="bottom"/>
            <w:hideMark/>
          </w:tcPr>
          <w:p w14:paraId="077B7CD5" w14:textId="77777777" w:rsidR="00C9360B" w:rsidRPr="00721496" w:rsidRDefault="00C9360B">
            <w:pPr>
              <w:rPr>
                <w:rFonts w:ascii="Arial" w:hAnsi="Arial" w:cs="Arial"/>
                <w:color w:val="000000"/>
                <w:sz w:val="20"/>
                <w:szCs w:val="20"/>
                <w:lang w:val="en-US" w:eastAsia="en-US"/>
              </w:rPr>
            </w:pPr>
            <w:proofErr w:type="spellStart"/>
            <w:r w:rsidRPr="00721496">
              <w:rPr>
                <w:rFonts w:ascii="Arial" w:hAnsi="Arial" w:cs="Arial"/>
                <w:color w:val="000000"/>
                <w:sz w:val="20"/>
                <w:szCs w:val="20"/>
                <w:lang w:val="en-US" w:eastAsia="en-US"/>
              </w:rPr>
              <w:t>İtfa</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edilmiş</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maliyet</w:t>
            </w:r>
            <w:proofErr w:type="spellEnd"/>
            <w:r w:rsidRPr="00721496">
              <w:rPr>
                <w:rFonts w:ascii="Arial" w:hAnsi="Arial" w:cs="Arial"/>
                <w:color w:val="000000"/>
                <w:sz w:val="20"/>
                <w:szCs w:val="20"/>
                <w:lang w:val="en-US" w:eastAsia="en-US"/>
              </w:rPr>
              <w:t xml:space="preserve"> </w:t>
            </w:r>
          </w:p>
        </w:tc>
        <w:tc>
          <w:tcPr>
            <w:tcW w:w="1426" w:type="dxa"/>
            <w:tcBorders>
              <w:top w:val="nil"/>
              <w:left w:val="nil"/>
              <w:bottom w:val="single" w:sz="4" w:space="0" w:color="auto"/>
              <w:right w:val="nil"/>
            </w:tcBorders>
            <w:noWrap/>
            <w:vAlign w:val="bottom"/>
          </w:tcPr>
          <w:p w14:paraId="2770A04B" w14:textId="25E302C5" w:rsidR="00C9360B" w:rsidRPr="00721496" w:rsidRDefault="00FF4F37" w:rsidP="00FF4F37">
            <w:pPr>
              <w:jc w:val="right"/>
              <w:rPr>
                <w:rFonts w:ascii="Arial" w:hAnsi="Arial" w:cs="Arial"/>
                <w:color w:val="000000"/>
                <w:sz w:val="20"/>
                <w:szCs w:val="20"/>
                <w:lang w:val="en-US" w:eastAsia="en-US"/>
              </w:rPr>
            </w:pPr>
            <w:r w:rsidRPr="00FF4F37">
              <w:rPr>
                <w:rFonts w:ascii="Arial" w:hAnsi="Arial" w:cs="Arial"/>
                <w:color w:val="000000"/>
                <w:sz w:val="20"/>
                <w:szCs w:val="20"/>
                <w:lang w:val="en-US" w:eastAsia="en-US"/>
              </w:rPr>
              <w:t>532.803</w:t>
            </w:r>
          </w:p>
        </w:tc>
      </w:tr>
      <w:tr w:rsidR="00C9360B" w:rsidRPr="00721496" w14:paraId="0711D87F" w14:textId="77777777" w:rsidTr="000755A7">
        <w:trPr>
          <w:trHeight w:val="520"/>
        </w:trPr>
        <w:tc>
          <w:tcPr>
            <w:tcW w:w="1834" w:type="dxa"/>
            <w:tcBorders>
              <w:top w:val="nil"/>
              <w:left w:val="nil"/>
              <w:bottom w:val="single" w:sz="4" w:space="0" w:color="auto"/>
              <w:right w:val="nil"/>
            </w:tcBorders>
            <w:noWrap/>
            <w:vAlign w:val="bottom"/>
            <w:hideMark/>
          </w:tcPr>
          <w:p w14:paraId="7F0B0F3C" w14:textId="77777777" w:rsidR="00C9360B" w:rsidRPr="00721496" w:rsidRDefault="00C9360B">
            <w:pPr>
              <w:rPr>
                <w:rFonts w:ascii="Arial" w:hAnsi="Arial" w:cs="Arial"/>
                <w:color w:val="000000"/>
                <w:sz w:val="20"/>
                <w:szCs w:val="20"/>
                <w:lang w:val="en-US" w:eastAsia="en-US"/>
              </w:rPr>
            </w:pPr>
            <w:proofErr w:type="spellStart"/>
            <w:r w:rsidRPr="00721496">
              <w:rPr>
                <w:rFonts w:ascii="Arial" w:hAnsi="Arial" w:cs="Arial"/>
                <w:color w:val="000000"/>
                <w:sz w:val="20"/>
                <w:szCs w:val="20"/>
                <w:lang w:val="en-US" w:eastAsia="en-US"/>
              </w:rPr>
              <w:t>Türev</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finansal</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varlıklar</w:t>
            </w:r>
            <w:proofErr w:type="spellEnd"/>
          </w:p>
        </w:tc>
        <w:tc>
          <w:tcPr>
            <w:tcW w:w="2590" w:type="dxa"/>
            <w:tcBorders>
              <w:top w:val="nil"/>
              <w:left w:val="nil"/>
              <w:bottom w:val="single" w:sz="4" w:space="0" w:color="auto"/>
              <w:right w:val="nil"/>
            </w:tcBorders>
            <w:vAlign w:val="bottom"/>
            <w:hideMark/>
          </w:tcPr>
          <w:p w14:paraId="66547D49" w14:textId="77777777" w:rsidR="00C9360B" w:rsidRPr="00721496" w:rsidRDefault="00C9360B">
            <w:pPr>
              <w:rPr>
                <w:rFonts w:ascii="Arial" w:hAnsi="Arial" w:cs="Arial"/>
                <w:color w:val="000000"/>
                <w:sz w:val="20"/>
                <w:szCs w:val="20"/>
                <w:lang w:val="en-US" w:eastAsia="en-US"/>
              </w:rPr>
            </w:pPr>
            <w:proofErr w:type="spellStart"/>
            <w:r w:rsidRPr="00721496">
              <w:rPr>
                <w:rFonts w:ascii="Arial" w:hAnsi="Arial" w:cs="Arial"/>
                <w:color w:val="000000"/>
                <w:sz w:val="20"/>
                <w:szCs w:val="20"/>
                <w:lang w:val="en-US" w:eastAsia="en-US"/>
              </w:rPr>
              <w:t>Gerçeğe</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uygun</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değer</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farkı</w:t>
            </w:r>
            <w:proofErr w:type="spellEnd"/>
            <w:r w:rsidRPr="00721496">
              <w:rPr>
                <w:rFonts w:ascii="Arial" w:hAnsi="Arial" w:cs="Arial"/>
                <w:color w:val="000000"/>
                <w:sz w:val="20"/>
                <w:szCs w:val="20"/>
                <w:lang w:val="en-US" w:eastAsia="en-US"/>
              </w:rPr>
              <w:t xml:space="preserve"> k/z a </w:t>
            </w:r>
            <w:proofErr w:type="spellStart"/>
            <w:r w:rsidRPr="00721496">
              <w:rPr>
                <w:rFonts w:ascii="Arial" w:hAnsi="Arial" w:cs="Arial"/>
                <w:color w:val="000000"/>
                <w:sz w:val="20"/>
                <w:szCs w:val="20"/>
                <w:lang w:val="en-US" w:eastAsia="en-US"/>
              </w:rPr>
              <w:t>yansıtılan</w:t>
            </w:r>
            <w:proofErr w:type="spellEnd"/>
            <w:r w:rsidRPr="00721496">
              <w:rPr>
                <w:rFonts w:ascii="Arial" w:hAnsi="Arial" w:cs="Arial"/>
                <w:color w:val="000000"/>
                <w:sz w:val="20"/>
                <w:szCs w:val="20"/>
                <w:lang w:val="en-US" w:eastAsia="en-US"/>
              </w:rPr>
              <w:t xml:space="preserve"> </w:t>
            </w:r>
          </w:p>
        </w:tc>
        <w:tc>
          <w:tcPr>
            <w:tcW w:w="1478" w:type="dxa"/>
            <w:tcBorders>
              <w:top w:val="nil"/>
              <w:left w:val="nil"/>
              <w:bottom w:val="single" w:sz="4" w:space="0" w:color="auto"/>
              <w:right w:val="nil"/>
            </w:tcBorders>
            <w:noWrap/>
            <w:vAlign w:val="bottom"/>
          </w:tcPr>
          <w:p w14:paraId="52574989" w14:textId="51824384" w:rsidR="00C9360B" w:rsidRPr="00721496" w:rsidRDefault="000755A7" w:rsidP="000755A7">
            <w:pPr>
              <w:jc w:val="right"/>
              <w:rPr>
                <w:rFonts w:ascii="Arial" w:hAnsi="Arial" w:cs="Arial"/>
                <w:color w:val="000000"/>
                <w:sz w:val="20"/>
                <w:szCs w:val="20"/>
                <w:lang w:val="en-US" w:eastAsia="en-US"/>
              </w:rPr>
            </w:pPr>
            <w:r>
              <w:rPr>
                <w:rFonts w:ascii="Arial" w:hAnsi="Arial" w:cs="Arial"/>
                <w:color w:val="000000"/>
                <w:sz w:val="20"/>
                <w:szCs w:val="20"/>
                <w:lang w:val="en-US" w:eastAsia="en-US"/>
              </w:rPr>
              <w:t>225</w:t>
            </w:r>
          </w:p>
        </w:tc>
        <w:tc>
          <w:tcPr>
            <w:tcW w:w="2142" w:type="dxa"/>
            <w:tcBorders>
              <w:top w:val="nil"/>
              <w:left w:val="nil"/>
              <w:bottom w:val="single" w:sz="4" w:space="0" w:color="auto"/>
              <w:right w:val="nil"/>
            </w:tcBorders>
            <w:vAlign w:val="bottom"/>
            <w:hideMark/>
          </w:tcPr>
          <w:p w14:paraId="79ACFBCF" w14:textId="77777777" w:rsidR="00C9360B" w:rsidRPr="00721496" w:rsidRDefault="00C9360B">
            <w:pPr>
              <w:rPr>
                <w:rFonts w:ascii="Arial" w:hAnsi="Arial" w:cs="Arial"/>
                <w:color w:val="000000"/>
                <w:sz w:val="20"/>
                <w:szCs w:val="20"/>
                <w:lang w:val="en-US" w:eastAsia="en-US"/>
              </w:rPr>
            </w:pPr>
            <w:proofErr w:type="spellStart"/>
            <w:r w:rsidRPr="00721496">
              <w:rPr>
                <w:rFonts w:ascii="Arial" w:hAnsi="Arial" w:cs="Arial"/>
                <w:color w:val="000000"/>
                <w:sz w:val="20"/>
                <w:szCs w:val="20"/>
                <w:lang w:val="en-US" w:eastAsia="en-US"/>
              </w:rPr>
              <w:t>Gerçeğe</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uygun</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değer</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farkı</w:t>
            </w:r>
            <w:proofErr w:type="spellEnd"/>
            <w:r w:rsidRPr="00721496">
              <w:rPr>
                <w:rFonts w:ascii="Arial" w:hAnsi="Arial" w:cs="Arial"/>
                <w:color w:val="000000"/>
                <w:sz w:val="20"/>
                <w:szCs w:val="20"/>
                <w:lang w:val="en-US" w:eastAsia="en-US"/>
              </w:rPr>
              <w:t xml:space="preserve"> k/z a </w:t>
            </w:r>
            <w:proofErr w:type="spellStart"/>
            <w:r w:rsidRPr="00721496">
              <w:rPr>
                <w:rFonts w:ascii="Arial" w:hAnsi="Arial" w:cs="Arial"/>
                <w:color w:val="000000"/>
                <w:sz w:val="20"/>
                <w:szCs w:val="20"/>
                <w:lang w:val="en-US" w:eastAsia="en-US"/>
              </w:rPr>
              <w:t>yansıtılan</w:t>
            </w:r>
            <w:proofErr w:type="spellEnd"/>
            <w:r w:rsidRPr="00721496">
              <w:rPr>
                <w:rFonts w:ascii="Arial" w:hAnsi="Arial" w:cs="Arial"/>
                <w:color w:val="000000"/>
                <w:sz w:val="20"/>
                <w:szCs w:val="20"/>
                <w:lang w:val="en-US" w:eastAsia="en-US"/>
              </w:rPr>
              <w:t xml:space="preserve"> </w:t>
            </w:r>
          </w:p>
        </w:tc>
        <w:tc>
          <w:tcPr>
            <w:tcW w:w="1426" w:type="dxa"/>
            <w:tcBorders>
              <w:top w:val="nil"/>
              <w:left w:val="nil"/>
              <w:bottom w:val="single" w:sz="4" w:space="0" w:color="auto"/>
              <w:right w:val="nil"/>
            </w:tcBorders>
            <w:noWrap/>
            <w:vAlign w:val="bottom"/>
          </w:tcPr>
          <w:p w14:paraId="7C453BBE" w14:textId="601C1546" w:rsidR="00C9360B" w:rsidRPr="00721496" w:rsidRDefault="000755A7" w:rsidP="000755A7">
            <w:pPr>
              <w:jc w:val="right"/>
              <w:rPr>
                <w:rFonts w:ascii="Arial" w:hAnsi="Arial" w:cs="Arial"/>
                <w:color w:val="000000"/>
                <w:sz w:val="20"/>
                <w:szCs w:val="20"/>
                <w:lang w:val="en-US" w:eastAsia="en-US"/>
              </w:rPr>
            </w:pPr>
            <w:r>
              <w:rPr>
                <w:rFonts w:ascii="Arial" w:hAnsi="Arial" w:cs="Arial"/>
                <w:color w:val="000000"/>
                <w:sz w:val="20"/>
                <w:szCs w:val="20"/>
                <w:lang w:val="en-US" w:eastAsia="en-US"/>
              </w:rPr>
              <w:t>225</w:t>
            </w:r>
          </w:p>
        </w:tc>
      </w:tr>
      <w:tr w:rsidR="00C9360B" w:rsidRPr="00721496" w14:paraId="18C47862" w14:textId="77777777" w:rsidTr="006F374F">
        <w:trPr>
          <w:trHeight w:val="770"/>
        </w:trPr>
        <w:tc>
          <w:tcPr>
            <w:tcW w:w="1834" w:type="dxa"/>
            <w:tcBorders>
              <w:top w:val="nil"/>
              <w:left w:val="nil"/>
              <w:bottom w:val="single" w:sz="4" w:space="0" w:color="auto"/>
              <w:right w:val="nil"/>
            </w:tcBorders>
            <w:noWrap/>
            <w:vAlign w:val="bottom"/>
            <w:hideMark/>
          </w:tcPr>
          <w:p w14:paraId="52AB25FA" w14:textId="77777777" w:rsidR="00C9360B" w:rsidRPr="00721496" w:rsidRDefault="00C9360B">
            <w:pPr>
              <w:rPr>
                <w:rFonts w:ascii="Arial" w:hAnsi="Arial" w:cs="Arial"/>
                <w:color w:val="000000"/>
                <w:sz w:val="20"/>
                <w:szCs w:val="20"/>
                <w:lang w:val="en-US" w:eastAsia="en-US"/>
              </w:rPr>
            </w:pPr>
            <w:r w:rsidRPr="00721496">
              <w:rPr>
                <w:rFonts w:ascii="Arial" w:hAnsi="Arial" w:cs="Arial"/>
                <w:color w:val="000000"/>
                <w:sz w:val="20"/>
                <w:szCs w:val="20"/>
                <w:lang w:val="en-US" w:eastAsia="en-US"/>
              </w:rPr>
              <w:t> </w:t>
            </w:r>
          </w:p>
        </w:tc>
        <w:tc>
          <w:tcPr>
            <w:tcW w:w="2590" w:type="dxa"/>
            <w:tcBorders>
              <w:top w:val="nil"/>
              <w:left w:val="nil"/>
              <w:bottom w:val="single" w:sz="4" w:space="0" w:color="auto"/>
              <w:right w:val="nil"/>
            </w:tcBorders>
            <w:vAlign w:val="bottom"/>
            <w:hideMark/>
          </w:tcPr>
          <w:p w14:paraId="0ADCB73F" w14:textId="77777777" w:rsidR="00C9360B" w:rsidRPr="00721496" w:rsidRDefault="00C9360B">
            <w:pPr>
              <w:rPr>
                <w:rFonts w:ascii="Arial" w:hAnsi="Arial" w:cs="Arial"/>
                <w:color w:val="000000"/>
                <w:sz w:val="20"/>
                <w:szCs w:val="20"/>
                <w:lang w:val="en-US" w:eastAsia="en-US"/>
              </w:rPr>
            </w:pPr>
            <w:proofErr w:type="spellStart"/>
            <w:r w:rsidRPr="00721496">
              <w:rPr>
                <w:rFonts w:ascii="Arial" w:hAnsi="Arial" w:cs="Arial"/>
                <w:color w:val="000000"/>
                <w:sz w:val="20"/>
                <w:szCs w:val="20"/>
                <w:lang w:val="en-US" w:eastAsia="en-US"/>
              </w:rPr>
              <w:t>Gerçeğe</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uygun</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değer</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farkı</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diğer</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kapsamlı</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gelire</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yansıtılan</w:t>
            </w:r>
            <w:proofErr w:type="spellEnd"/>
            <w:r w:rsidRPr="00721496">
              <w:rPr>
                <w:rFonts w:ascii="Arial" w:hAnsi="Arial" w:cs="Arial"/>
                <w:color w:val="000000"/>
                <w:sz w:val="20"/>
                <w:szCs w:val="20"/>
                <w:lang w:val="en-US" w:eastAsia="en-US"/>
              </w:rPr>
              <w:t xml:space="preserve"> </w:t>
            </w:r>
          </w:p>
        </w:tc>
        <w:tc>
          <w:tcPr>
            <w:tcW w:w="1478" w:type="dxa"/>
            <w:tcBorders>
              <w:top w:val="nil"/>
              <w:left w:val="nil"/>
              <w:bottom w:val="single" w:sz="4" w:space="0" w:color="auto"/>
              <w:right w:val="nil"/>
            </w:tcBorders>
            <w:noWrap/>
            <w:vAlign w:val="bottom"/>
          </w:tcPr>
          <w:p w14:paraId="506EB40B" w14:textId="0D4E709A" w:rsidR="00C9360B" w:rsidRPr="00721496" w:rsidRDefault="000755A7" w:rsidP="000755A7">
            <w:pPr>
              <w:jc w:val="right"/>
              <w:rPr>
                <w:rFonts w:ascii="Arial" w:hAnsi="Arial" w:cs="Arial"/>
                <w:color w:val="000000"/>
                <w:sz w:val="20"/>
                <w:szCs w:val="20"/>
                <w:lang w:val="en-US" w:eastAsia="en-US"/>
              </w:rPr>
            </w:pPr>
            <w:r>
              <w:rPr>
                <w:rFonts w:ascii="Arial" w:hAnsi="Arial" w:cs="Arial"/>
                <w:color w:val="000000"/>
                <w:sz w:val="20"/>
                <w:szCs w:val="20"/>
                <w:lang w:val="en-US" w:eastAsia="en-US"/>
              </w:rPr>
              <w:t>-</w:t>
            </w:r>
          </w:p>
        </w:tc>
        <w:tc>
          <w:tcPr>
            <w:tcW w:w="2142" w:type="dxa"/>
            <w:tcBorders>
              <w:top w:val="nil"/>
              <w:left w:val="nil"/>
              <w:bottom w:val="single" w:sz="4" w:space="0" w:color="auto"/>
              <w:right w:val="nil"/>
            </w:tcBorders>
            <w:vAlign w:val="bottom"/>
            <w:hideMark/>
          </w:tcPr>
          <w:p w14:paraId="41FDE0C3" w14:textId="77777777" w:rsidR="00C9360B" w:rsidRPr="00721496" w:rsidRDefault="00C9360B">
            <w:pPr>
              <w:rPr>
                <w:rFonts w:ascii="Arial" w:hAnsi="Arial" w:cs="Arial"/>
                <w:color w:val="000000"/>
                <w:sz w:val="20"/>
                <w:szCs w:val="20"/>
                <w:lang w:val="en-US" w:eastAsia="en-US"/>
              </w:rPr>
            </w:pPr>
            <w:proofErr w:type="spellStart"/>
            <w:r w:rsidRPr="00721496">
              <w:rPr>
                <w:rFonts w:ascii="Arial" w:hAnsi="Arial" w:cs="Arial"/>
                <w:color w:val="000000"/>
                <w:sz w:val="20"/>
                <w:szCs w:val="20"/>
                <w:lang w:val="en-US" w:eastAsia="en-US"/>
              </w:rPr>
              <w:t>Gerçeğe</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uygun</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değer</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farkı</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diğer</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kapsamlı</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gelire</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yansıtılan</w:t>
            </w:r>
            <w:proofErr w:type="spellEnd"/>
            <w:r w:rsidRPr="00721496">
              <w:rPr>
                <w:rFonts w:ascii="Arial" w:hAnsi="Arial" w:cs="Arial"/>
                <w:color w:val="000000"/>
                <w:sz w:val="20"/>
                <w:szCs w:val="20"/>
                <w:lang w:val="en-US" w:eastAsia="en-US"/>
              </w:rPr>
              <w:t xml:space="preserve"> </w:t>
            </w:r>
          </w:p>
        </w:tc>
        <w:tc>
          <w:tcPr>
            <w:tcW w:w="1426" w:type="dxa"/>
            <w:tcBorders>
              <w:top w:val="nil"/>
              <w:left w:val="nil"/>
              <w:bottom w:val="single" w:sz="4" w:space="0" w:color="auto"/>
              <w:right w:val="nil"/>
            </w:tcBorders>
            <w:noWrap/>
            <w:vAlign w:val="bottom"/>
          </w:tcPr>
          <w:p w14:paraId="43A47FB7" w14:textId="651A74C3" w:rsidR="00C9360B" w:rsidRPr="00721496" w:rsidRDefault="000755A7" w:rsidP="000755A7">
            <w:pPr>
              <w:jc w:val="right"/>
              <w:rPr>
                <w:rFonts w:ascii="Arial" w:hAnsi="Arial" w:cs="Arial"/>
                <w:color w:val="000000"/>
                <w:sz w:val="20"/>
                <w:szCs w:val="20"/>
                <w:lang w:val="en-US" w:eastAsia="en-US"/>
              </w:rPr>
            </w:pPr>
            <w:r>
              <w:rPr>
                <w:rFonts w:ascii="Arial" w:hAnsi="Arial" w:cs="Arial"/>
                <w:color w:val="000000"/>
                <w:sz w:val="20"/>
                <w:szCs w:val="20"/>
                <w:lang w:val="en-US" w:eastAsia="en-US"/>
              </w:rPr>
              <w:t>-</w:t>
            </w:r>
          </w:p>
        </w:tc>
      </w:tr>
      <w:tr w:rsidR="00C9360B" w:rsidRPr="00721496" w14:paraId="5F78E74D" w14:textId="77777777" w:rsidTr="006F374F">
        <w:trPr>
          <w:trHeight w:val="290"/>
        </w:trPr>
        <w:tc>
          <w:tcPr>
            <w:tcW w:w="1834" w:type="dxa"/>
            <w:tcBorders>
              <w:top w:val="single" w:sz="4" w:space="0" w:color="auto"/>
              <w:left w:val="nil"/>
              <w:bottom w:val="single" w:sz="4" w:space="0" w:color="auto"/>
              <w:right w:val="nil"/>
            </w:tcBorders>
            <w:noWrap/>
            <w:vAlign w:val="bottom"/>
            <w:hideMark/>
          </w:tcPr>
          <w:p w14:paraId="444B0677" w14:textId="72E1E069" w:rsidR="00C9360B" w:rsidRPr="00721496" w:rsidRDefault="00C9360B" w:rsidP="00721496">
            <w:pPr>
              <w:rPr>
                <w:rFonts w:ascii="Arial" w:hAnsi="Arial" w:cs="Arial"/>
                <w:color w:val="000000"/>
                <w:sz w:val="20"/>
                <w:szCs w:val="20"/>
                <w:lang w:val="en-US" w:eastAsia="en-US"/>
              </w:rPr>
            </w:pPr>
            <w:proofErr w:type="spellStart"/>
            <w:r w:rsidRPr="00721496">
              <w:rPr>
                <w:rFonts w:ascii="Arial" w:hAnsi="Arial" w:cs="Arial"/>
                <w:color w:val="000000"/>
                <w:sz w:val="20"/>
                <w:szCs w:val="20"/>
                <w:lang w:val="en-US" w:eastAsia="en-US"/>
              </w:rPr>
              <w:t>Krediler</w:t>
            </w:r>
            <w:proofErr w:type="spellEnd"/>
            <w:r w:rsidRPr="00721496">
              <w:rPr>
                <w:rFonts w:ascii="Arial" w:hAnsi="Arial" w:cs="Arial"/>
                <w:color w:val="000000"/>
                <w:sz w:val="20"/>
                <w:szCs w:val="20"/>
                <w:lang w:val="en-US" w:eastAsia="en-US"/>
              </w:rPr>
              <w:t xml:space="preserve"> (</w:t>
            </w:r>
            <w:r w:rsidR="00721496">
              <w:rPr>
                <w:rFonts w:ascii="Arial" w:hAnsi="Arial" w:cs="Arial"/>
                <w:color w:val="000000"/>
                <w:sz w:val="20"/>
                <w:szCs w:val="20"/>
                <w:lang w:val="en-US" w:eastAsia="en-US"/>
              </w:rPr>
              <w:t>net</w:t>
            </w:r>
            <w:r w:rsidRPr="00721496">
              <w:rPr>
                <w:rFonts w:ascii="Arial" w:hAnsi="Arial" w:cs="Arial"/>
                <w:color w:val="000000"/>
                <w:sz w:val="20"/>
                <w:szCs w:val="20"/>
                <w:lang w:val="en-US" w:eastAsia="en-US"/>
              </w:rPr>
              <w:t xml:space="preserve">) </w:t>
            </w:r>
          </w:p>
        </w:tc>
        <w:tc>
          <w:tcPr>
            <w:tcW w:w="2590" w:type="dxa"/>
            <w:tcBorders>
              <w:top w:val="single" w:sz="4" w:space="0" w:color="auto"/>
              <w:left w:val="nil"/>
              <w:bottom w:val="single" w:sz="4" w:space="0" w:color="auto"/>
              <w:right w:val="nil"/>
            </w:tcBorders>
            <w:noWrap/>
            <w:vAlign w:val="bottom"/>
            <w:hideMark/>
          </w:tcPr>
          <w:p w14:paraId="0D43EC49" w14:textId="77777777" w:rsidR="00C9360B" w:rsidRPr="00721496" w:rsidRDefault="00C9360B">
            <w:pPr>
              <w:rPr>
                <w:rFonts w:ascii="Arial" w:hAnsi="Arial" w:cs="Arial"/>
                <w:color w:val="000000"/>
                <w:sz w:val="20"/>
                <w:szCs w:val="20"/>
                <w:lang w:val="en-US" w:eastAsia="en-US"/>
              </w:rPr>
            </w:pPr>
            <w:proofErr w:type="spellStart"/>
            <w:r w:rsidRPr="00721496">
              <w:rPr>
                <w:rFonts w:ascii="Arial" w:hAnsi="Arial" w:cs="Arial"/>
                <w:color w:val="000000"/>
                <w:sz w:val="20"/>
                <w:szCs w:val="20"/>
                <w:lang w:val="en-US" w:eastAsia="en-US"/>
              </w:rPr>
              <w:t>İtfa</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edilmiş</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maliyet</w:t>
            </w:r>
            <w:proofErr w:type="spellEnd"/>
            <w:r w:rsidRPr="00721496">
              <w:rPr>
                <w:rFonts w:ascii="Arial" w:hAnsi="Arial" w:cs="Arial"/>
                <w:color w:val="000000"/>
                <w:sz w:val="20"/>
                <w:szCs w:val="20"/>
                <w:lang w:val="en-US" w:eastAsia="en-US"/>
              </w:rPr>
              <w:t xml:space="preserve"> </w:t>
            </w:r>
          </w:p>
        </w:tc>
        <w:tc>
          <w:tcPr>
            <w:tcW w:w="1478" w:type="dxa"/>
            <w:tcBorders>
              <w:top w:val="single" w:sz="4" w:space="0" w:color="auto"/>
              <w:left w:val="nil"/>
              <w:bottom w:val="single" w:sz="4" w:space="0" w:color="auto"/>
              <w:right w:val="nil"/>
            </w:tcBorders>
            <w:noWrap/>
            <w:vAlign w:val="bottom"/>
          </w:tcPr>
          <w:p w14:paraId="01CC52F6" w14:textId="11537973" w:rsidR="00C9360B" w:rsidRPr="00721496" w:rsidRDefault="000755A7" w:rsidP="000755A7">
            <w:pPr>
              <w:jc w:val="right"/>
              <w:rPr>
                <w:rFonts w:ascii="Arial" w:hAnsi="Arial" w:cs="Arial"/>
                <w:color w:val="000000"/>
                <w:sz w:val="20"/>
                <w:szCs w:val="20"/>
                <w:lang w:val="en-US" w:eastAsia="en-US"/>
              </w:rPr>
            </w:pPr>
            <w:r w:rsidRPr="000755A7">
              <w:rPr>
                <w:rFonts w:ascii="Arial" w:hAnsi="Arial" w:cs="Arial"/>
                <w:color w:val="000000"/>
                <w:sz w:val="20"/>
                <w:szCs w:val="20"/>
                <w:lang w:val="en-US" w:eastAsia="en-US"/>
              </w:rPr>
              <w:t>24.456.382</w:t>
            </w:r>
          </w:p>
        </w:tc>
        <w:tc>
          <w:tcPr>
            <w:tcW w:w="2142" w:type="dxa"/>
            <w:tcBorders>
              <w:top w:val="single" w:sz="4" w:space="0" w:color="auto"/>
              <w:left w:val="nil"/>
              <w:bottom w:val="single" w:sz="4" w:space="0" w:color="auto"/>
              <w:right w:val="nil"/>
            </w:tcBorders>
            <w:noWrap/>
            <w:vAlign w:val="bottom"/>
            <w:hideMark/>
          </w:tcPr>
          <w:p w14:paraId="169761D0" w14:textId="77777777" w:rsidR="00C9360B" w:rsidRPr="00721496" w:rsidRDefault="00C9360B">
            <w:pPr>
              <w:rPr>
                <w:rFonts w:ascii="Arial" w:hAnsi="Arial" w:cs="Arial"/>
                <w:color w:val="000000"/>
                <w:sz w:val="20"/>
                <w:szCs w:val="20"/>
                <w:lang w:val="en-US" w:eastAsia="en-US"/>
              </w:rPr>
            </w:pPr>
            <w:proofErr w:type="spellStart"/>
            <w:r w:rsidRPr="00721496">
              <w:rPr>
                <w:rFonts w:ascii="Arial" w:hAnsi="Arial" w:cs="Arial"/>
                <w:color w:val="000000"/>
                <w:sz w:val="20"/>
                <w:szCs w:val="20"/>
                <w:lang w:val="en-US" w:eastAsia="en-US"/>
              </w:rPr>
              <w:t>İtfa</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edilmiş</w:t>
            </w:r>
            <w:proofErr w:type="spellEnd"/>
            <w:r w:rsidRPr="00721496">
              <w:rPr>
                <w:rFonts w:ascii="Arial" w:hAnsi="Arial" w:cs="Arial"/>
                <w:color w:val="000000"/>
                <w:sz w:val="20"/>
                <w:szCs w:val="20"/>
                <w:lang w:val="en-US" w:eastAsia="en-US"/>
              </w:rPr>
              <w:t xml:space="preserve"> </w:t>
            </w:r>
            <w:proofErr w:type="spellStart"/>
            <w:r w:rsidRPr="00721496">
              <w:rPr>
                <w:rFonts w:ascii="Arial" w:hAnsi="Arial" w:cs="Arial"/>
                <w:color w:val="000000"/>
                <w:sz w:val="20"/>
                <w:szCs w:val="20"/>
                <w:lang w:val="en-US" w:eastAsia="en-US"/>
              </w:rPr>
              <w:t>maliyet</w:t>
            </w:r>
            <w:proofErr w:type="spellEnd"/>
            <w:r w:rsidRPr="00721496">
              <w:rPr>
                <w:rFonts w:ascii="Arial" w:hAnsi="Arial" w:cs="Arial"/>
                <w:color w:val="000000"/>
                <w:sz w:val="20"/>
                <w:szCs w:val="20"/>
                <w:lang w:val="en-US" w:eastAsia="en-US"/>
              </w:rPr>
              <w:t xml:space="preserve"> </w:t>
            </w:r>
          </w:p>
        </w:tc>
        <w:tc>
          <w:tcPr>
            <w:tcW w:w="1426" w:type="dxa"/>
            <w:tcBorders>
              <w:top w:val="single" w:sz="4" w:space="0" w:color="auto"/>
              <w:left w:val="nil"/>
              <w:bottom w:val="single" w:sz="4" w:space="0" w:color="auto"/>
              <w:right w:val="nil"/>
            </w:tcBorders>
            <w:noWrap/>
            <w:vAlign w:val="bottom"/>
          </w:tcPr>
          <w:p w14:paraId="4890361E" w14:textId="496F4388" w:rsidR="00C9360B" w:rsidRPr="00721496" w:rsidRDefault="000755A7" w:rsidP="000755A7">
            <w:pPr>
              <w:jc w:val="right"/>
              <w:rPr>
                <w:rFonts w:ascii="Arial" w:hAnsi="Arial" w:cs="Arial"/>
                <w:color w:val="000000"/>
                <w:sz w:val="20"/>
                <w:szCs w:val="20"/>
                <w:lang w:val="en-US" w:eastAsia="en-US"/>
              </w:rPr>
            </w:pPr>
            <w:r w:rsidRPr="000755A7">
              <w:rPr>
                <w:rFonts w:ascii="Arial" w:hAnsi="Arial" w:cs="Arial"/>
                <w:color w:val="000000"/>
                <w:sz w:val="20"/>
                <w:szCs w:val="20"/>
                <w:lang w:val="en-US" w:eastAsia="en-US"/>
              </w:rPr>
              <w:t>24.239.569</w:t>
            </w:r>
          </w:p>
        </w:tc>
      </w:tr>
      <w:tr w:rsidR="00721496" w:rsidRPr="00721496" w14:paraId="326C956E" w14:textId="77777777" w:rsidTr="006F374F">
        <w:trPr>
          <w:trHeight w:val="290"/>
        </w:trPr>
        <w:tc>
          <w:tcPr>
            <w:tcW w:w="1834" w:type="dxa"/>
            <w:tcBorders>
              <w:top w:val="single" w:sz="4" w:space="0" w:color="auto"/>
              <w:left w:val="nil"/>
              <w:bottom w:val="single" w:sz="4" w:space="0" w:color="auto"/>
              <w:right w:val="nil"/>
            </w:tcBorders>
            <w:noWrap/>
          </w:tcPr>
          <w:p w14:paraId="4EBB4630" w14:textId="195BB89D" w:rsidR="00721496" w:rsidRPr="00721496" w:rsidRDefault="00721496" w:rsidP="00721496">
            <w:pPr>
              <w:rPr>
                <w:rFonts w:ascii="Arial" w:hAnsi="Arial" w:cs="Arial"/>
                <w:color w:val="000000"/>
                <w:sz w:val="20"/>
                <w:szCs w:val="20"/>
                <w:lang w:val="en-US" w:eastAsia="en-US"/>
              </w:rPr>
            </w:pPr>
            <w:r w:rsidRPr="00A5606A">
              <w:rPr>
                <w:rFonts w:ascii="Arial" w:hAnsi="Arial" w:cs="Arial"/>
                <w:color w:val="000000"/>
                <w:sz w:val="20"/>
                <w:szCs w:val="20"/>
              </w:rPr>
              <w:t>Diğer</w:t>
            </w:r>
          </w:p>
        </w:tc>
        <w:tc>
          <w:tcPr>
            <w:tcW w:w="2590" w:type="dxa"/>
            <w:tcBorders>
              <w:top w:val="single" w:sz="4" w:space="0" w:color="auto"/>
              <w:left w:val="nil"/>
              <w:bottom w:val="single" w:sz="4" w:space="0" w:color="auto"/>
              <w:right w:val="nil"/>
            </w:tcBorders>
            <w:noWrap/>
            <w:vAlign w:val="bottom"/>
          </w:tcPr>
          <w:p w14:paraId="018072B0" w14:textId="6EC615A8" w:rsidR="00721496" w:rsidRPr="00721496" w:rsidRDefault="00721496" w:rsidP="00721496">
            <w:pPr>
              <w:rPr>
                <w:rFonts w:ascii="Arial" w:hAnsi="Arial" w:cs="Arial"/>
                <w:color w:val="000000"/>
                <w:sz w:val="20"/>
                <w:szCs w:val="20"/>
                <w:lang w:val="en-US" w:eastAsia="en-US"/>
              </w:rPr>
            </w:pPr>
            <w:r w:rsidRPr="00A5606A">
              <w:rPr>
                <w:rFonts w:ascii="Arial" w:hAnsi="Arial" w:cs="Arial"/>
                <w:color w:val="000000"/>
                <w:sz w:val="20"/>
                <w:szCs w:val="20"/>
              </w:rPr>
              <w:t>İtfa edilmiş maliyet</w:t>
            </w:r>
          </w:p>
        </w:tc>
        <w:tc>
          <w:tcPr>
            <w:tcW w:w="1478" w:type="dxa"/>
            <w:tcBorders>
              <w:top w:val="single" w:sz="4" w:space="0" w:color="auto"/>
              <w:left w:val="nil"/>
              <w:bottom w:val="single" w:sz="4" w:space="0" w:color="auto"/>
              <w:right w:val="nil"/>
            </w:tcBorders>
            <w:noWrap/>
            <w:vAlign w:val="bottom"/>
          </w:tcPr>
          <w:p w14:paraId="37BC814F" w14:textId="2419F762" w:rsidR="00721496" w:rsidRPr="00721496" w:rsidRDefault="00DF57A3" w:rsidP="00DF57A3">
            <w:pPr>
              <w:jc w:val="right"/>
              <w:rPr>
                <w:rFonts w:ascii="Arial" w:hAnsi="Arial" w:cs="Arial"/>
                <w:color w:val="000000"/>
                <w:sz w:val="20"/>
                <w:szCs w:val="20"/>
                <w:lang w:val="en-US" w:eastAsia="en-US"/>
              </w:rPr>
            </w:pPr>
            <w:r w:rsidRPr="00DF57A3">
              <w:rPr>
                <w:rFonts w:ascii="Arial" w:hAnsi="Arial" w:cs="Arial"/>
                <w:color w:val="000000"/>
                <w:sz w:val="20"/>
                <w:szCs w:val="20"/>
                <w:lang w:val="en-US" w:eastAsia="en-US"/>
              </w:rPr>
              <w:t>24.749</w:t>
            </w:r>
          </w:p>
        </w:tc>
        <w:tc>
          <w:tcPr>
            <w:tcW w:w="2142" w:type="dxa"/>
            <w:tcBorders>
              <w:top w:val="single" w:sz="4" w:space="0" w:color="auto"/>
              <w:left w:val="nil"/>
              <w:bottom w:val="single" w:sz="4" w:space="0" w:color="auto"/>
              <w:right w:val="nil"/>
            </w:tcBorders>
            <w:noWrap/>
            <w:vAlign w:val="bottom"/>
          </w:tcPr>
          <w:p w14:paraId="55B99674" w14:textId="014E2C24" w:rsidR="00721496" w:rsidRPr="00721496" w:rsidRDefault="00721496" w:rsidP="00721496">
            <w:pPr>
              <w:rPr>
                <w:rFonts w:ascii="Arial" w:hAnsi="Arial" w:cs="Arial"/>
                <w:color w:val="000000"/>
                <w:sz w:val="20"/>
                <w:szCs w:val="20"/>
                <w:lang w:val="en-US" w:eastAsia="en-US"/>
              </w:rPr>
            </w:pPr>
            <w:r w:rsidRPr="00A5606A">
              <w:rPr>
                <w:rFonts w:ascii="Arial" w:hAnsi="Arial" w:cs="Arial"/>
                <w:color w:val="000000"/>
                <w:sz w:val="20"/>
                <w:szCs w:val="20"/>
              </w:rPr>
              <w:t>İtfa edilmiş maliyet</w:t>
            </w:r>
          </w:p>
        </w:tc>
        <w:tc>
          <w:tcPr>
            <w:tcW w:w="1426" w:type="dxa"/>
            <w:tcBorders>
              <w:top w:val="single" w:sz="4" w:space="0" w:color="auto"/>
              <w:left w:val="nil"/>
              <w:bottom w:val="single" w:sz="4" w:space="0" w:color="auto"/>
              <w:right w:val="nil"/>
            </w:tcBorders>
            <w:noWrap/>
            <w:vAlign w:val="bottom"/>
          </w:tcPr>
          <w:p w14:paraId="4BCDD4E1" w14:textId="2C405DA4" w:rsidR="00721496" w:rsidRPr="00721496" w:rsidRDefault="00DF57A3" w:rsidP="00DF57A3">
            <w:pPr>
              <w:jc w:val="right"/>
              <w:rPr>
                <w:rFonts w:ascii="Arial" w:hAnsi="Arial" w:cs="Arial"/>
                <w:color w:val="000000"/>
                <w:sz w:val="20"/>
                <w:szCs w:val="20"/>
                <w:lang w:val="en-US" w:eastAsia="en-US"/>
              </w:rPr>
            </w:pPr>
            <w:r w:rsidRPr="00DF57A3">
              <w:rPr>
                <w:rFonts w:ascii="Arial" w:hAnsi="Arial" w:cs="Arial"/>
                <w:color w:val="000000"/>
                <w:sz w:val="20"/>
                <w:szCs w:val="20"/>
                <w:lang w:val="en-US" w:eastAsia="en-US"/>
              </w:rPr>
              <w:t>24.357</w:t>
            </w:r>
          </w:p>
        </w:tc>
      </w:tr>
    </w:tbl>
    <w:p w14:paraId="3C4E5CF9" w14:textId="77777777" w:rsidR="00C9360B" w:rsidRPr="00721496" w:rsidRDefault="00C9360B" w:rsidP="00C9360B">
      <w:pPr>
        <w:autoSpaceDE w:val="0"/>
        <w:autoSpaceDN w:val="0"/>
        <w:adjustRightInd w:val="0"/>
        <w:rPr>
          <w:rFonts w:ascii="Arial" w:hAnsi="Arial" w:cs="Arial"/>
          <w:b/>
          <w:sz w:val="20"/>
          <w:szCs w:val="20"/>
          <w:lang w:eastAsia="en-US"/>
        </w:rPr>
      </w:pPr>
    </w:p>
    <w:p w14:paraId="25519ACB" w14:textId="77777777" w:rsidR="00C9360B" w:rsidRPr="00721496" w:rsidRDefault="00C9360B" w:rsidP="00C9360B">
      <w:pPr>
        <w:autoSpaceDE w:val="0"/>
        <w:autoSpaceDN w:val="0"/>
        <w:adjustRightInd w:val="0"/>
        <w:rPr>
          <w:rFonts w:ascii="Arial" w:hAnsi="Arial" w:cs="Arial"/>
          <w:b/>
          <w:sz w:val="20"/>
          <w:szCs w:val="20"/>
          <w:lang w:eastAsia="en-US"/>
        </w:rPr>
      </w:pPr>
    </w:p>
    <w:p w14:paraId="46AC2B86" w14:textId="77777777" w:rsidR="00C9360B" w:rsidRPr="00721496" w:rsidRDefault="00C9360B" w:rsidP="00C9360B">
      <w:pPr>
        <w:autoSpaceDE w:val="0"/>
        <w:autoSpaceDN w:val="0"/>
        <w:adjustRightInd w:val="0"/>
        <w:rPr>
          <w:rFonts w:ascii="Arial" w:hAnsi="Arial" w:cs="Arial"/>
          <w:b/>
          <w:sz w:val="20"/>
          <w:szCs w:val="20"/>
          <w:lang w:eastAsia="en-US"/>
        </w:rPr>
      </w:pPr>
    </w:p>
    <w:p w14:paraId="560E7BFC" w14:textId="77777777" w:rsidR="00C9360B" w:rsidRPr="00721496" w:rsidRDefault="00C9360B" w:rsidP="00C9360B">
      <w:pPr>
        <w:autoSpaceDE w:val="0"/>
        <w:autoSpaceDN w:val="0"/>
        <w:adjustRightInd w:val="0"/>
        <w:rPr>
          <w:rFonts w:ascii="Arial" w:hAnsi="Arial" w:cs="Arial"/>
          <w:b/>
          <w:sz w:val="20"/>
          <w:szCs w:val="20"/>
          <w:lang w:eastAsia="en-US"/>
        </w:rPr>
      </w:pPr>
    </w:p>
    <w:p w14:paraId="04B75741" w14:textId="77777777" w:rsidR="00C9360B" w:rsidRPr="00721496" w:rsidRDefault="00C9360B" w:rsidP="00C9360B">
      <w:pPr>
        <w:autoSpaceDE w:val="0"/>
        <w:autoSpaceDN w:val="0"/>
        <w:adjustRightInd w:val="0"/>
        <w:rPr>
          <w:rFonts w:ascii="Arial" w:hAnsi="Arial" w:cs="Arial"/>
          <w:b/>
          <w:sz w:val="20"/>
          <w:szCs w:val="20"/>
          <w:lang w:eastAsia="en-US"/>
        </w:rPr>
      </w:pPr>
    </w:p>
    <w:p w14:paraId="089B10E3" w14:textId="77777777" w:rsidR="00C9360B" w:rsidRPr="00721496" w:rsidRDefault="00C9360B" w:rsidP="00C9360B">
      <w:pPr>
        <w:autoSpaceDE w:val="0"/>
        <w:autoSpaceDN w:val="0"/>
        <w:adjustRightInd w:val="0"/>
        <w:rPr>
          <w:rFonts w:ascii="Arial" w:hAnsi="Arial" w:cs="Arial"/>
          <w:b/>
          <w:sz w:val="20"/>
          <w:szCs w:val="20"/>
          <w:lang w:eastAsia="en-US"/>
        </w:rPr>
      </w:pPr>
    </w:p>
    <w:p w14:paraId="3FE397C0" w14:textId="77777777" w:rsidR="00C9360B" w:rsidRPr="00721496" w:rsidRDefault="00C9360B" w:rsidP="00C9360B">
      <w:pPr>
        <w:autoSpaceDE w:val="0"/>
        <w:autoSpaceDN w:val="0"/>
        <w:adjustRightInd w:val="0"/>
        <w:rPr>
          <w:rFonts w:ascii="Arial" w:hAnsi="Arial" w:cs="Arial"/>
          <w:b/>
          <w:sz w:val="20"/>
          <w:szCs w:val="20"/>
          <w:lang w:eastAsia="en-US"/>
        </w:rPr>
      </w:pPr>
    </w:p>
    <w:p w14:paraId="19417EF0" w14:textId="77777777" w:rsidR="00C9360B" w:rsidRPr="00721496" w:rsidRDefault="00C9360B" w:rsidP="00C9360B">
      <w:pPr>
        <w:autoSpaceDE w:val="0"/>
        <w:autoSpaceDN w:val="0"/>
        <w:adjustRightInd w:val="0"/>
        <w:rPr>
          <w:rFonts w:ascii="Arial" w:hAnsi="Arial" w:cs="Arial"/>
          <w:b/>
          <w:sz w:val="20"/>
          <w:szCs w:val="20"/>
          <w:lang w:eastAsia="en-US"/>
        </w:rPr>
      </w:pPr>
    </w:p>
    <w:p w14:paraId="00AF7D08" w14:textId="77777777" w:rsidR="00C9360B" w:rsidRPr="00721496" w:rsidRDefault="00C9360B" w:rsidP="00C9360B">
      <w:pPr>
        <w:autoSpaceDE w:val="0"/>
        <w:autoSpaceDN w:val="0"/>
        <w:adjustRightInd w:val="0"/>
        <w:rPr>
          <w:rFonts w:ascii="Arial" w:hAnsi="Arial" w:cs="Arial"/>
          <w:b/>
          <w:sz w:val="20"/>
          <w:szCs w:val="20"/>
          <w:lang w:eastAsia="en-US"/>
        </w:rPr>
      </w:pPr>
    </w:p>
    <w:p w14:paraId="675C4617" w14:textId="309A06FC" w:rsidR="00C9360B" w:rsidRPr="00721496" w:rsidRDefault="00C9360B">
      <w:pPr>
        <w:rPr>
          <w:rFonts w:ascii="Arial" w:hAnsi="Arial" w:cs="Arial"/>
          <w:b/>
          <w:sz w:val="20"/>
          <w:szCs w:val="20"/>
          <w:lang w:eastAsia="en-US"/>
        </w:rPr>
      </w:pPr>
      <w:r w:rsidRPr="00721496">
        <w:rPr>
          <w:rFonts w:ascii="Arial" w:hAnsi="Arial" w:cs="Arial"/>
          <w:b/>
          <w:sz w:val="20"/>
          <w:szCs w:val="20"/>
          <w:lang w:eastAsia="en-US"/>
        </w:rPr>
        <w:br w:type="page"/>
      </w:r>
    </w:p>
    <w:p w14:paraId="0F57E4AE" w14:textId="77777777" w:rsidR="00C9360B" w:rsidRPr="00721496" w:rsidRDefault="00C9360B" w:rsidP="00C82B69">
      <w:pPr>
        <w:autoSpaceDE w:val="0"/>
        <w:autoSpaceDN w:val="0"/>
        <w:adjustRightInd w:val="0"/>
        <w:spacing w:before="240" w:after="120"/>
        <w:ind w:hanging="567"/>
        <w:jc w:val="both"/>
        <w:rPr>
          <w:rFonts w:ascii="Arial" w:hAnsi="Arial" w:cs="Arial"/>
          <w:b/>
          <w:iCs/>
          <w:color w:val="000000" w:themeColor="text1"/>
          <w:sz w:val="20"/>
          <w:szCs w:val="20"/>
        </w:rPr>
      </w:pPr>
      <w:r w:rsidRPr="00721496">
        <w:rPr>
          <w:rFonts w:ascii="Arial" w:hAnsi="Arial" w:cs="Arial"/>
          <w:b/>
          <w:iCs/>
          <w:color w:val="000000" w:themeColor="text1"/>
          <w:sz w:val="20"/>
          <w:szCs w:val="20"/>
        </w:rPr>
        <w:lastRenderedPageBreak/>
        <w:t>XXIV.</w:t>
      </w:r>
      <w:r w:rsidRPr="00721496">
        <w:rPr>
          <w:rFonts w:ascii="Arial" w:hAnsi="Arial" w:cs="Arial"/>
          <w:b/>
          <w:iCs/>
          <w:color w:val="000000" w:themeColor="text1"/>
          <w:sz w:val="20"/>
          <w:szCs w:val="20"/>
        </w:rPr>
        <w:tab/>
      </w:r>
      <w:r w:rsidRPr="00721496">
        <w:rPr>
          <w:rFonts w:ascii="Arial" w:hAnsi="Arial" w:cs="Arial"/>
          <w:b/>
          <w:color w:val="000000" w:themeColor="text1"/>
          <w:sz w:val="20"/>
          <w:szCs w:val="20"/>
        </w:rPr>
        <w:t>Diğer hususlara ilişkin açıklamalar (devamı)</w:t>
      </w:r>
      <w:r w:rsidRPr="00721496">
        <w:rPr>
          <w:rFonts w:ascii="Arial" w:hAnsi="Arial" w:cs="Arial"/>
          <w:b/>
          <w:iCs/>
          <w:color w:val="000000" w:themeColor="text1"/>
          <w:sz w:val="20"/>
          <w:szCs w:val="20"/>
        </w:rPr>
        <w:t>:</w:t>
      </w:r>
    </w:p>
    <w:p w14:paraId="72540D1E" w14:textId="5F0C9750" w:rsidR="00C9360B" w:rsidRPr="00D94826" w:rsidRDefault="00C9360B" w:rsidP="00C82B69">
      <w:pPr>
        <w:pStyle w:val="ListeParagraf"/>
        <w:numPr>
          <w:ilvl w:val="1"/>
          <w:numId w:val="26"/>
        </w:numPr>
        <w:autoSpaceDE w:val="0"/>
        <w:autoSpaceDN w:val="0"/>
        <w:adjustRightInd w:val="0"/>
        <w:spacing w:before="120" w:after="120"/>
        <w:ind w:left="28" w:hanging="595"/>
        <w:rPr>
          <w:rFonts w:ascii="Arial" w:hAnsi="Arial" w:cs="Arial"/>
          <w:b/>
          <w:sz w:val="20"/>
          <w:szCs w:val="20"/>
          <w:lang w:eastAsia="en-US"/>
        </w:rPr>
      </w:pPr>
      <w:r w:rsidRPr="00D94826">
        <w:rPr>
          <w:rFonts w:ascii="Arial" w:hAnsi="Arial" w:cs="Arial"/>
          <w:b/>
          <w:sz w:val="20"/>
          <w:szCs w:val="20"/>
          <w:lang w:eastAsia="en-US"/>
        </w:rPr>
        <w:t>Sınıflanan finansal varlıkların TFRS 9’a geçişte finansal durum tablosu mutabakatı</w:t>
      </w:r>
      <w:r w:rsidR="00D94826">
        <w:rPr>
          <w:rFonts w:ascii="Arial" w:hAnsi="Arial" w:cs="Arial"/>
          <w:b/>
          <w:sz w:val="20"/>
          <w:szCs w:val="20"/>
          <w:lang w:eastAsia="en-US"/>
        </w:rPr>
        <w:t>:</w:t>
      </w:r>
    </w:p>
    <w:tbl>
      <w:tblPr>
        <w:tblW w:w="9365" w:type="dxa"/>
        <w:tblCellMar>
          <w:left w:w="70" w:type="dxa"/>
          <w:right w:w="70" w:type="dxa"/>
        </w:tblCellMar>
        <w:tblLook w:val="04A0" w:firstRow="1" w:lastRow="0" w:firstColumn="1" w:lastColumn="0" w:noHBand="0" w:noVBand="1"/>
      </w:tblPr>
      <w:tblGrid>
        <w:gridCol w:w="3332"/>
        <w:gridCol w:w="1630"/>
        <w:gridCol w:w="1757"/>
        <w:gridCol w:w="1162"/>
        <w:gridCol w:w="1484"/>
      </w:tblGrid>
      <w:tr w:rsidR="008C2985" w:rsidRPr="00A5606A" w14:paraId="59DC3E71" w14:textId="77777777" w:rsidTr="00C82B69">
        <w:trPr>
          <w:trHeight w:val="511"/>
        </w:trPr>
        <w:tc>
          <w:tcPr>
            <w:tcW w:w="3332" w:type="dxa"/>
            <w:tcBorders>
              <w:top w:val="single" w:sz="4" w:space="0" w:color="auto"/>
              <w:left w:val="nil"/>
              <w:bottom w:val="single" w:sz="4" w:space="0" w:color="auto"/>
              <w:right w:val="nil"/>
            </w:tcBorders>
            <w:shd w:val="clear" w:color="auto" w:fill="auto"/>
            <w:noWrap/>
            <w:vAlign w:val="bottom"/>
            <w:hideMark/>
          </w:tcPr>
          <w:p w14:paraId="1EC9072F" w14:textId="77777777" w:rsidR="008C2985" w:rsidRPr="00A5606A" w:rsidRDefault="008C2985" w:rsidP="008753FB">
            <w:pPr>
              <w:rPr>
                <w:b/>
                <w:sz w:val="20"/>
                <w:szCs w:val="20"/>
              </w:rPr>
            </w:pPr>
          </w:p>
        </w:tc>
        <w:tc>
          <w:tcPr>
            <w:tcW w:w="1630" w:type="dxa"/>
            <w:tcBorders>
              <w:top w:val="single" w:sz="4" w:space="0" w:color="auto"/>
              <w:left w:val="nil"/>
              <w:bottom w:val="single" w:sz="4" w:space="0" w:color="auto"/>
              <w:right w:val="nil"/>
            </w:tcBorders>
            <w:shd w:val="clear" w:color="auto" w:fill="auto"/>
            <w:vAlign w:val="bottom"/>
            <w:hideMark/>
          </w:tcPr>
          <w:p w14:paraId="2125497A" w14:textId="77777777" w:rsidR="008C2985" w:rsidRPr="00A5606A" w:rsidRDefault="008C2985" w:rsidP="008753FB">
            <w:pPr>
              <w:jc w:val="right"/>
              <w:rPr>
                <w:rFonts w:ascii="Arial" w:hAnsi="Arial" w:cs="Arial"/>
                <w:b/>
                <w:bCs/>
                <w:color w:val="000000"/>
                <w:sz w:val="20"/>
                <w:szCs w:val="20"/>
              </w:rPr>
            </w:pPr>
            <w:r w:rsidRPr="00A5606A">
              <w:rPr>
                <w:rFonts w:ascii="Arial" w:hAnsi="Arial" w:cs="Arial"/>
                <w:b/>
                <w:bCs/>
                <w:color w:val="000000"/>
                <w:sz w:val="20"/>
                <w:szCs w:val="20"/>
              </w:rPr>
              <w:t xml:space="preserve">TFRS 9 Öncesi Defter Değeri </w:t>
            </w:r>
          </w:p>
        </w:tc>
        <w:tc>
          <w:tcPr>
            <w:tcW w:w="1757" w:type="dxa"/>
            <w:tcBorders>
              <w:top w:val="single" w:sz="4" w:space="0" w:color="auto"/>
              <w:left w:val="nil"/>
              <w:bottom w:val="single" w:sz="4" w:space="0" w:color="auto"/>
              <w:right w:val="nil"/>
            </w:tcBorders>
            <w:shd w:val="clear" w:color="auto" w:fill="auto"/>
            <w:vAlign w:val="bottom"/>
          </w:tcPr>
          <w:p w14:paraId="2E809806" w14:textId="77777777" w:rsidR="008C2985" w:rsidRPr="00A5606A" w:rsidRDefault="008C2985" w:rsidP="008753FB">
            <w:pPr>
              <w:jc w:val="right"/>
              <w:rPr>
                <w:rFonts w:ascii="Arial" w:hAnsi="Arial" w:cs="Arial"/>
                <w:b/>
                <w:bCs/>
                <w:color w:val="000000"/>
                <w:sz w:val="20"/>
                <w:szCs w:val="20"/>
              </w:rPr>
            </w:pPr>
          </w:p>
        </w:tc>
        <w:tc>
          <w:tcPr>
            <w:tcW w:w="1162" w:type="dxa"/>
            <w:tcBorders>
              <w:top w:val="single" w:sz="4" w:space="0" w:color="auto"/>
              <w:left w:val="nil"/>
              <w:bottom w:val="single" w:sz="4" w:space="0" w:color="auto"/>
              <w:right w:val="nil"/>
            </w:tcBorders>
            <w:shd w:val="clear" w:color="auto" w:fill="auto"/>
            <w:noWrap/>
            <w:vAlign w:val="bottom"/>
          </w:tcPr>
          <w:p w14:paraId="1654FBB1" w14:textId="77777777" w:rsidR="008C2985" w:rsidRPr="00A5606A" w:rsidRDefault="008C2985" w:rsidP="008753FB">
            <w:pPr>
              <w:jc w:val="right"/>
              <w:rPr>
                <w:rFonts w:ascii="Arial" w:hAnsi="Arial" w:cs="Arial"/>
                <w:b/>
                <w:bCs/>
                <w:color w:val="000000"/>
                <w:sz w:val="20"/>
                <w:szCs w:val="20"/>
              </w:rPr>
            </w:pPr>
          </w:p>
        </w:tc>
        <w:tc>
          <w:tcPr>
            <w:tcW w:w="1484" w:type="dxa"/>
            <w:tcBorders>
              <w:top w:val="single" w:sz="4" w:space="0" w:color="auto"/>
              <w:left w:val="nil"/>
              <w:bottom w:val="single" w:sz="4" w:space="0" w:color="auto"/>
              <w:right w:val="nil"/>
            </w:tcBorders>
            <w:shd w:val="clear" w:color="auto" w:fill="auto"/>
            <w:vAlign w:val="bottom"/>
            <w:hideMark/>
          </w:tcPr>
          <w:p w14:paraId="55488326" w14:textId="77777777" w:rsidR="008C2985" w:rsidRPr="00A5606A" w:rsidRDefault="008C2985" w:rsidP="008753FB">
            <w:pPr>
              <w:jc w:val="right"/>
              <w:rPr>
                <w:rFonts w:ascii="Arial" w:hAnsi="Arial" w:cs="Arial"/>
                <w:b/>
                <w:bCs/>
                <w:color w:val="000000"/>
                <w:sz w:val="20"/>
                <w:szCs w:val="20"/>
              </w:rPr>
            </w:pPr>
            <w:r w:rsidRPr="00A5606A">
              <w:rPr>
                <w:rFonts w:ascii="Arial" w:hAnsi="Arial" w:cs="Arial"/>
                <w:b/>
                <w:bCs/>
                <w:color w:val="000000"/>
                <w:sz w:val="20"/>
                <w:szCs w:val="20"/>
              </w:rPr>
              <w:t xml:space="preserve">TFRS 9 Defter Değeri </w:t>
            </w:r>
          </w:p>
        </w:tc>
      </w:tr>
      <w:tr w:rsidR="008C2985" w:rsidRPr="00A5606A" w14:paraId="2943F3AA" w14:textId="77777777" w:rsidTr="00C82B69">
        <w:trPr>
          <w:trHeight w:val="279"/>
        </w:trPr>
        <w:tc>
          <w:tcPr>
            <w:tcW w:w="3332" w:type="dxa"/>
            <w:tcBorders>
              <w:top w:val="single" w:sz="4" w:space="0" w:color="auto"/>
              <w:left w:val="nil"/>
              <w:bottom w:val="single" w:sz="4" w:space="0" w:color="auto"/>
              <w:right w:val="nil"/>
            </w:tcBorders>
            <w:shd w:val="clear" w:color="auto" w:fill="auto"/>
            <w:noWrap/>
            <w:vAlign w:val="bottom"/>
            <w:hideMark/>
          </w:tcPr>
          <w:p w14:paraId="715455A1" w14:textId="77777777" w:rsidR="008C2985" w:rsidRPr="00A5606A" w:rsidRDefault="008C2985" w:rsidP="008753FB">
            <w:pPr>
              <w:rPr>
                <w:rFonts w:ascii="Arial" w:hAnsi="Arial" w:cs="Arial"/>
                <w:b/>
                <w:color w:val="000000"/>
                <w:sz w:val="20"/>
                <w:szCs w:val="20"/>
              </w:rPr>
            </w:pPr>
            <w:r w:rsidRPr="00A5606A">
              <w:rPr>
                <w:rFonts w:ascii="Arial" w:hAnsi="Arial" w:cs="Arial"/>
                <w:b/>
                <w:color w:val="000000"/>
                <w:sz w:val="20"/>
                <w:szCs w:val="20"/>
              </w:rPr>
              <w:t>Finansal Varlıklar</w:t>
            </w:r>
          </w:p>
        </w:tc>
        <w:tc>
          <w:tcPr>
            <w:tcW w:w="1630" w:type="dxa"/>
            <w:tcBorders>
              <w:top w:val="single" w:sz="4" w:space="0" w:color="auto"/>
              <w:left w:val="nil"/>
              <w:bottom w:val="single" w:sz="4" w:space="0" w:color="auto"/>
              <w:right w:val="nil"/>
            </w:tcBorders>
            <w:shd w:val="clear" w:color="auto" w:fill="auto"/>
            <w:noWrap/>
            <w:vAlign w:val="bottom"/>
            <w:hideMark/>
          </w:tcPr>
          <w:p w14:paraId="4B6606DC" w14:textId="77777777" w:rsidR="008C2985" w:rsidRPr="00A5606A" w:rsidRDefault="008C2985" w:rsidP="008753FB">
            <w:pPr>
              <w:jc w:val="right"/>
              <w:rPr>
                <w:rFonts w:ascii="Arial" w:hAnsi="Arial" w:cs="Arial"/>
                <w:b/>
                <w:bCs/>
                <w:color w:val="000000"/>
                <w:sz w:val="20"/>
                <w:szCs w:val="20"/>
              </w:rPr>
            </w:pPr>
            <w:r w:rsidRPr="00A5606A">
              <w:rPr>
                <w:rFonts w:ascii="Arial" w:hAnsi="Arial" w:cs="Arial"/>
                <w:b/>
                <w:bCs/>
                <w:color w:val="000000"/>
                <w:sz w:val="20"/>
                <w:szCs w:val="20"/>
              </w:rPr>
              <w:t xml:space="preserve"> 31 Aralık 2017</w:t>
            </w:r>
          </w:p>
        </w:tc>
        <w:tc>
          <w:tcPr>
            <w:tcW w:w="1757" w:type="dxa"/>
            <w:tcBorders>
              <w:top w:val="single" w:sz="4" w:space="0" w:color="auto"/>
              <w:left w:val="nil"/>
              <w:bottom w:val="single" w:sz="4" w:space="0" w:color="auto"/>
              <w:right w:val="nil"/>
            </w:tcBorders>
            <w:shd w:val="clear" w:color="auto" w:fill="auto"/>
            <w:noWrap/>
            <w:vAlign w:val="bottom"/>
            <w:hideMark/>
          </w:tcPr>
          <w:p w14:paraId="24220C0D" w14:textId="77777777" w:rsidR="008C2985" w:rsidRPr="00A5606A" w:rsidRDefault="008C2985" w:rsidP="008753FB">
            <w:pPr>
              <w:jc w:val="right"/>
              <w:rPr>
                <w:rFonts w:ascii="Arial" w:hAnsi="Arial" w:cs="Arial"/>
                <w:b/>
                <w:bCs/>
                <w:color w:val="000000"/>
                <w:sz w:val="20"/>
                <w:szCs w:val="20"/>
              </w:rPr>
            </w:pPr>
            <w:r w:rsidRPr="00A5606A">
              <w:rPr>
                <w:rFonts w:ascii="Arial" w:hAnsi="Arial" w:cs="Arial"/>
                <w:b/>
                <w:bCs/>
                <w:color w:val="000000"/>
                <w:sz w:val="20"/>
                <w:szCs w:val="20"/>
              </w:rPr>
              <w:t>Yeniden Sınıflandırmalar</w:t>
            </w:r>
          </w:p>
        </w:tc>
        <w:tc>
          <w:tcPr>
            <w:tcW w:w="1162" w:type="dxa"/>
            <w:tcBorders>
              <w:top w:val="single" w:sz="4" w:space="0" w:color="auto"/>
              <w:left w:val="nil"/>
              <w:bottom w:val="single" w:sz="4" w:space="0" w:color="auto"/>
              <w:right w:val="nil"/>
            </w:tcBorders>
            <w:shd w:val="clear" w:color="auto" w:fill="auto"/>
            <w:noWrap/>
            <w:vAlign w:val="bottom"/>
            <w:hideMark/>
          </w:tcPr>
          <w:p w14:paraId="4935184D" w14:textId="77777777" w:rsidR="008C2985" w:rsidRPr="00A5606A" w:rsidRDefault="008C2985" w:rsidP="008753FB">
            <w:pPr>
              <w:ind w:left="-282" w:firstLine="282"/>
              <w:jc w:val="right"/>
              <w:rPr>
                <w:rFonts w:ascii="Arial" w:hAnsi="Arial" w:cs="Arial"/>
                <w:b/>
                <w:bCs/>
                <w:color w:val="000000"/>
                <w:sz w:val="20"/>
                <w:szCs w:val="20"/>
              </w:rPr>
            </w:pPr>
            <w:r w:rsidRPr="00A5606A">
              <w:rPr>
                <w:rFonts w:ascii="Arial" w:hAnsi="Arial" w:cs="Arial"/>
                <w:b/>
                <w:bCs/>
                <w:color w:val="000000"/>
                <w:sz w:val="20"/>
                <w:szCs w:val="20"/>
              </w:rPr>
              <w:t>Yeniden Ölçümler</w:t>
            </w:r>
          </w:p>
        </w:tc>
        <w:tc>
          <w:tcPr>
            <w:tcW w:w="1484" w:type="dxa"/>
            <w:tcBorders>
              <w:top w:val="single" w:sz="4" w:space="0" w:color="auto"/>
              <w:left w:val="nil"/>
              <w:bottom w:val="single" w:sz="4" w:space="0" w:color="auto"/>
              <w:right w:val="nil"/>
            </w:tcBorders>
            <w:shd w:val="clear" w:color="auto" w:fill="auto"/>
            <w:noWrap/>
            <w:vAlign w:val="bottom"/>
            <w:hideMark/>
          </w:tcPr>
          <w:p w14:paraId="14F22A0D" w14:textId="77777777" w:rsidR="008C2985" w:rsidRPr="00A5606A" w:rsidRDefault="008C2985" w:rsidP="008753FB">
            <w:pPr>
              <w:jc w:val="right"/>
              <w:rPr>
                <w:rFonts w:ascii="Arial" w:hAnsi="Arial" w:cs="Arial"/>
                <w:b/>
                <w:bCs/>
                <w:color w:val="000000"/>
                <w:sz w:val="20"/>
                <w:szCs w:val="20"/>
              </w:rPr>
            </w:pPr>
            <w:r w:rsidRPr="00A5606A">
              <w:rPr>
                <w:rFonts w:ascii="Arial" w:hAnsi="Arial" w:cs="Arial"/>
                <w:b/>
                <w:bCs/>
                <w:color w:val="000000"/>
                <w:sz w:val="20"/>
                <w:szCs w:val="20"/>
              </w:rPr>
              <w:t>1 Ocak 2018</w:t>
            </w:r>
          </w:p>
        </w:tc>
      </w:tr>
      <w:tr w:rsidR="008C2985" w:rsidRPr="00A5606A" w14:paraId="3603FCDC" w14:textId="77777777" w:rsidTr="00C82B69">
        <w:trPr>
          <w:trHeight w:val="279"/>
        </w:trPr>
        <w:tc>
          <w:tcPr>
            <w:tcW w:w="3332" w:type="dxa"/>
            <w:tcBorders>
              <w:top w:val="nil"/>
              <w:left w:val="nil"/>
              <w:bottom w:val="nil"/>
              <w:right w:val="nil"/>
            </w:tcBorders>
            <w:shd w:val="clear" w:color="auto" w:fill="auto"/>
            <w:noWrap/>
            <w:vAlign w:val="bottom"/>
            <w:hideMark/>
          </w:tcPr>
          <w:p w14:paraId="2EE78A6A" w14:textId="77777777" w:rsidR="008C2985" w:rsidRPr="00A5606A" w:rsidRDefault="008C2985" w:rsidP="008753FB">
            <w:pPr>
              <w:rPr>
                <w:rFonts w:ascii="Arial" w:hAnsi="Arial" w:cs="Arial"/>
                <w:b/>
                <w:bCs/>
                <w:color w:val="000000"/>
                <w:sz w:val="20"/>
                <w:szCs w:val="20"/>
              </w:rPr>
            </w:pPr>
            <w:r w:rsidRPr="00A5606A">
              <w:rPr>
                <w:rFonts w:ascii="Arial" w:hAnsi="Arial" w:cs="Arial"/>
                <w:b/>
                <w:bCs/>
                <w:color w:val="000000"/>
                <w:sz w:val="20"/>
                <w:szCs w:val="20"/>
              </w:rPr>
              <w:t>İtfa edilmiş maliyet ile ölçülen</w:t>
            </w:r>
          </w:p>
        </w:tc>
        <w:tc>
          <w:tcPr>
            <w:tcW w:w="1630" w:type="dxa"/>
            <w:tcBorders>
              <w:top w:val="nil"/>
              <w:left w:val="nil"/>
              <w:bottom w:val="nil"/>
              <w:right w:val="nil"/>
            </w:tcBorders>
            <w:shd w:val="clear" w:color="auto" w:fill="auto"/>
            <w:noWrap/>
            <w:vAlign w:val="bottom"/>
          </w:tcPr>
          <w:p w14:paraId="03B5CD31" w14:textId="77777777" w:rsidR="008C2985" w:rsidRPr="00A5606A" w:rsidRDefault="008C2985" w:rsidP="008753FB">
            <w:pPr>
              <w:jc w:val="right"/>
              <w:rPr>
                <w:rFonts w:ascii="Arial" w:hAnsi="Arial" w:cs="Arial"/>
                <w:color w:val="000000"/>
                <w:sz w:val="20"/>
                <w:szCs w:val="20"/>
              </w:rPr>
            </w:pPr>
          </w:p>
        </w:tc>
        <w:tc>
          <w:tcPr>
            <w:tcW w:w="1757" w:type="dxa"/>
            <w:tcBorders>
              <w:top w:val="nil"/>
              <w:left w:val="nil"/>
              <w:bottom w:val="nil"/>
              <w:right w:val="nil"/>
            </w:tcBorders>
            <w:shd w:val="clear" w:color="auto" w:fill="auto"/>
            <w:noWrap/>
            <w:vAlign w:val="bottom"/>
          </w:tcPr>
          <w:p w14:paraId="708D8B9E" w14:textId="77777777" w:rsidR="008C2985" w:rsidRPr="00A5606A" w:rsidRDefault="008C2985" w:rsidP="008753FB">
            <w:pPr>
              <w:jc w:val="right"/>
              <w:rPr>
                <w:rFonts w:ascii="Arial" w:hAnsi="Arial" w:cs="Arial"/>
                <w:color w:val="000000"/>
                <w:sz w:val="20"/>
                <w:szCs w:val="20"/>
              </w:rPr>
            </w:pPr>
          </w:p>
        </w:tc>
        <w:tc>
          <w:tcPr>
            <w:tcW w:w="1162" w:type="dxa"/>
            <w:tcBorders>
              <w:top w:val="nil"/>
              <w:left w:val="nil"/>
              <w:bottom w:val="nil"/>
              <w:right w:val="nil"/>
            </w:tcBorders>
            <w:shd w:val="clear" w:color="auto" w:fill="auto"/>
            <w:noWrap/>
            <w:vAlign w:val="bottom"/>
          </w:tcPr>
          <w:p w14:paraId="01321CCC" w14:textId="77777777" w:rsidR="008C2985" w:rsidRPr="00A5606A" w:rsidRDefault="008C2985" w:rsidP="008753FB">
            <w:pPr>
              <w:jc w:val="right"/>
              <w:rPr>
                <w:rFonts w:ascii="Arial" w:hAnsi="Arial" w:cs="Arial"/>
                <w:color w:val="000000"/>
                <w:sz w:val="20"/>
                <w:szCs w:val="20"/>
              </w:rPr>
            </w:pPr>
          </w:p>
        </w:tc>
        <w:tc>
          <w:tcPr>
            <w:tcW w:w="1484" w:type="dxa"/>
            <w:tcBorders>
              <w:top w:val="nil"/>
              <w:left w:val="nil"/>
              <w:bottom w:val="nil"/>
              <w:right w:val="nil"/>
            </w:tcBorders>
            <w:shd w:val="clear" w:color="auto" w:fill="auto"/>
            <w:noWrap/>
            <w:vAlign w:val="bottom"/>
            <w:hideMark/>
          </w:tcPr>
          <w:p w14:paraId="7A875CE7" w14:textId="77777777" w:rsidR="008C2985" w:rsidRPr="00A5606A" w:rsidRDefault="008C2985" w:rsidP="008753FB">
            <w:pPr>
              <w:jc w:val="right"/>
              <w:rPr>
                <w:rFonts w:ascii="Arial" w:hAnsi="Arial" w:cs="Arial"/>
                <w:color w:val="000000"/>
                <w:sz w:val="20"/>
                <w:szCs w:val="20"/>
              </w:rPr>
            </w:pPr>
          </w:p>
        </w:tc>
      </w:tr>
      <w:tr w:rsidR="008C2985" w:rsidRPr="00A5606A" w14:paraId="328C7B38" w14:textId="77777777" w:rsidTr="00C82B69">
        <w:trPr>
          <w:trHeight w:val="279"/>
        </w:trPr>
        <w:tc>
          <w:tcPr>
            <w:tcW w:w="3332" w:type="dxa"/>
            <w:tcBorders>
              <w:top w:val="nil"/>
              <w:left w:val="nil"/>
              <w:bottom w:val="nil"/>
              <w:right w:val="nil"/>
            </w:tcBorders>
            <w:shd w:val="clear" w:color="auto" w:fill="auto"/>
            <w:noWrap/>
            <w:vAlign w:val="bottom"/>
            <w:hideMark/>
          </w:tcPr>
          <w:p w14:paraId="52085B5D" w14:textId="77777777" w:rsidR="008C2985" w:rsidRPr="00A5606A" w:rsidRDefault="008C2985" w:rsidP="008753FB">
            <w:pPr>
              <w:rPr>
                <w:rFonts w:ascii="Arial" w:hAnsi="Arial" w:cs="Arial"/>
                <w:color w:val="000000"/>
                <w:sz w:val="20"/>
                <w:szCs w:val="20"/>
              </w:rPr>
            </w:pPr>
            <w:r w:rsidRPr="00A5606A">
              <w:rPr>
                <w:rFonts w:ascii="Arial" w:hAnsi="Arial" w:cs="Arial"/>
                <w:color w:val="000000"/>
                <w:sz w:val="20"/>
                <w:szCs w:val="20"/>
              </w:rPr>
              <w:t xml:space="preserve">Sınıflama öncesi bakiyesi </w:t>
            </w:r>
          </w:p>
          <w:p w14:paraId="25A5D7A7" w14:textId="77777777" w:rsidR="008C2985" w:rsidRPr="00A5606A" w:rsidRDefault="008C2985" w:rsidP="008753FB">
            <w:pPr>
              <w:rPr>
                <w:rFonts w:ascii="Arial" w:hAnsi="Arial" w:cs="Arial"/>
                <w:color w:val="000000"/>
                <w:sz w:val="20"/>
                <w:szCs w:val="20"/>
              </w:rPr>
            </w:pPr>
            <w:r w:rsidRPr="00A5606A">
              <w:rPr>
                <w:rFonts w:ascii="Arial" w:hAnsi="Arial" w:cs="Arial"/>
                <w:color w:val="000000"/>
                <w:sz w:val="20"/>
                <w:szCs w:val="20"/>
              </w:rPr>
              <w:t xml:space="preserve">(vadeye kadar elde tutulan) </w:t>
            </w:r>
          </w:p>
        </w:tc>
        <w:tc>
          <w:tcPr>
            <w:tcW w:w="1630" w:type="dxa"/>
            <w:tcBorders>
              <w:top w:val="nil"/>
              <w:left w:val="nil"/>
              <w:bottom w:val="nil"/>
              <w:right w:val="nil"/>
            </w:tcBorders>
            <w:shd w:val="clear" w:color="auto" w:fill="auto"/>
            <w:noWrap/>
            <w:vAlign w:val="bottom"/>
            <w:hideMark/>
          </w:tcPr>
          <w:p w14:paraId="664EE57A" w14:textId="77777777" w:rsidR="008C2985" w:rsidRPr="00A5606A" w:rsidRDefault="008C2985" w:rsidP="008753FB">
            <w:pPr>
              <w:jc w:val="right"/>
              <w:rPr>
                <w:rFonts w:ascii="Arial" w:hAnsi="Arial" w:cs="Arial"/>
                <w:color w:val="000000"/>
                <w:sz w:val="20"/>
                <w:szCs w:val="20"/>
              </w:rPr>
            </w:pPr>
            <w:r w:rsidRPr="00A5606A">
              <w:rPr>
                <w:rFonts w:ascii="Arial" w:hAnsi="Arial" w:cs="Arial"/>
                <w:color w:val="000000"/>
                <w:sz w:val="20"/>
                <w:szCs w:val="20"/>
              </w:rPr>
              <w:t xml:space="preserve">      532.803  </w:t>
            </w:r>
          </w:p>
        </w:tc>
        <w:tc>
          <w:tcPr>
            <w:tcW w:w="1757" w:type="dxa"/>
            <w:tcBorders>
              <w:top w:val="nil"/>
              <w:left w:val="nil"/>
              <w:bottom w:val="nil"/>
              <w:right w:val="nil"/>
            </w:tcBorders>
            <w:shd w:val="clear" w:color="auto" w:fill="auto"/>
            <w:noWrap/>
            <w:vAlign w:val="bottom"/>
            <w:hideMark/>
          </w:tcPr>
          <w:p w14:paraId="7BC661EB" w14:textId="77777777" w:rsidR="008C2985" w:rsidRPr="00A5606A" w:rsidRDefault="008C2985" w:rsidP="008753FB">
            <w:pPr>
              <w:jc w:val="right"/>
              <w:rPr>
                <w:rFonts w:ascii="Arial" w:hAnsi="Arial" w:cs="Arial"/>
                <w:color w:val="000000"/>
                <w:sz w:val="20"/>
                <w:szCs w:val="20"/>
              </w:rPr>
            </w:pPr>
            <w:r w:rsidRPr="00A5606A">
              <w:rPr>
                <w:rFonts w:ascii="Arial" w:hAnsi="Arial" w:cs="Arial"/>
                <w:color w:val="000000"/>
                <w:sz w:val="20"/>
                <w:szCs w:val="20"/>
              </w:rPr>
              <w:t xml:space="preserve"> (532.803) </w:t>
            </w:r>
          </w:p>
        </w:tc>
        <w:tc>
          <w:tcPr>
            <w:tcW w:w="1162" w:type="dxa"/>
            <w:tcBorders>
              <w:top w:val="nil"/>
              <w:left w:val="nil"/>
              <w:bottom w:val="nil"/>
              <w:right w:val="nil"/>
            </w:tcBorders>
            <w:shd w:val="clear" w:color="auto" w:fill="auto"/>
            <w:noWrap/>
            <w:vAlign w:val="bottom"/>
            <w:hideMark/>
          </w:tcPr>
          <w:p w14:paraId="04A76418" w14:textId="77777777" w:rsidR="008C2985" w:rsidRPr="00A5606A" w:rsidRDefault="008C2985" w:rsidP="008753FB">
            <w:pPr>
              <w:jc w:val="right"/>
              <w:rPr>
                <w:rFonts w:ascii="Arial" w:hAnsi="Arial" w:cs="Arial"/>
                <w:color w:val="000000"/>
                <w:sz w:val="20"/>
                <w:szCs w:val="20"/>
              </w:rPr>
            </w:pPr>
            <w:r w:rsidRPr="00A5606A">
              <w:rPr>
                <w:rFonts w:ascii="Arial" w:hAnsi="Arial" w:cs="Arial"/>
                <w:color w:val="000000"/>
                <w:sz w:val="20"/>
                <w:szCs w:val="20"/>
              </w:rPr>
              <w:t>-</w:t>
            </w:r>
          </w:p>
        </w:tc>
        <w:tc>
          <w:tcPr>
            <w:tcW w:w="1484" w:type="dxa"/>
            <w:tcBorders>
              <w:top w:val="nil"/>
              <w:left w:val="nil"/>
              <w:bottom w:val="nil"/>
              <w:right w:val="nil"/>
            </w:tcBorders>
            <w:shd w:val="clear" w:color="auto" w:fill="auto"/>
            <w:noWrap/>
            <w:vAlign w:val="bottom"/>
            <w:hideMark/>
          </w:tcPr>
          <w:p w14:paraId="24B7999A" w14:textId="77777777" w:rsidR="008C2985" w:rsidRPr="00A5606A" w:rsidRDefault="008C2985" w:rsidP="008753FB">
            <w:pPr>
              <w:jc w:val="right"/>
              <w:rPr>
                <w:rFonts w:ascii="Arial" w:hAnsi="Arial" w:cs="Arial"/>
                <w:color w:val="000000"/>
                <w:sz w:val="20"/>
                <w:szCs w:val="20"/>
              </w:rPr>
            </w:pPr>
            <w:r w:rsidRPr="00A5606A">
              <w:rPr>
                <w:rFonts w:ascii="Arial" w:hAnsi="Arial" w:cs="Arial"/>
                <w:color w:val="000000"/>
                <w:sz w:val="20"/>
                <w:szCs w:val="20"/>
              </w:rPr>
              <w:t>-</w:t>
            </w:r>
          </w:p>
        </w:tc>
      </w:tr>
      <w:tr w:rsidR="008C2985" w:rsidRPr="00A5606A" w14:paraId="550C4E46" w14:textId="77777777" w:rsidTr="00C82B69">
        <w:trPr>
          <w:trHeight w:val="279"/>
        </w:trPr>
        <w:tc>
          <w:tcPr>
            <w:tcW w:w="3332" w:type="dxa"/>
            <w:tcBorders>
              <w:top w:val="nil"/>
              <w:left w:val="nil"/>
              <w:bottom w:val="single" w:sz="4" w:space="0" w:color="auto"/>
              <w:right w:val="nil"/>
            </w:tcBorders>
            <w:shd w:val="clear" w:color="auto" w:fill="auto"/>
            <w:noWrap/>
            <w:vAlign w:val="bottom"/>
            <w:hideMark/>
          </w:tcPr>
          <w:p w14:paraId="525FD7C1" w14:textId="77777777" w:rsidR="008C2985" w:rsidRPr="00A5606A" w:rsidRDefault="008C2985" w:rsidP="008753FB">
            <w:pPr>
              <w:rPr>
                <w:rFonts w:ascii="Arial" w:hAnsi="Arial" w:cs="Arial"/>
                <w:color w:val="000000"/>
                <w:sz w:val="20"/>
                <w:szCs w:val="20"/>
              </w:rPr>
            </w:pPr>
            <w:r w:rsidRPr="00A5606A">
              <w:rPr>
                <w:rFonts w:ascii="Arial" w:hAnsi="Arial" w:cs="Arial"/>
                <w:color w:val="000000"/>
                <w:sz w:val="20"/>
                <w:szCs w:val="20"/>
              </w:rPr>
              <w:t>Sınıflama sonra defter değeri</w:t>
            </w:r>
          </w:p>
        </w:tc>
        <w:tc>
          <w:tcPr>
            <w:tcW w:w="1630" w:type="dxa"/>
            <w:tcBorders>
              <w:top w:val="nil"/>
              <w:left w:val="nil"/>
              <w:bottom w:val="single" w:sz="4" w:space="0" w:color="auto"/>
              <w:right w:val="nil"/>
            </w:tcBorders>
            <w:shd w:val="clear" w:color="auto" w:fill="auto"/>
            <w:noWrap/>
            <w:vAlign w:val="bottom"/>
            <w:hideMark/>
          </w:tcPr>
          <w:p w14:paraId="41E4DABC" w14:textId="77777777" w:rsidR="008C2985" w:rsidRPr="00A5606A" w:rsidRDefault="008C2985" w:rsidP="008753FB">
            <w:pPr>
              <w:jc w:val="right"/>
              <w:rPr>
                <w:rFonts w:ascii="Arial" w:hAnsi="Arial" w:cs="Arial"/>
                <w:color w:val="000000"/>
                <w:sz w:val="20"/>
                <w:szCs w:val="20"/>
              </w:rPr>
            </w:pPr>
            <w:r w:rsidRPr="00A5606A">
              <w:rPr>
                <w:rFonts w:ascii="Arial" w:hAnsi="Arial" w:cs="Arial"/>
                <w:color w:val="000000"/>
                <w:sz w:val="20"/>
                <w:szCs w:val="20"/>
              </w:rPr>
              <w:t>-</w:t>
            </w:r>
          </w:p>
        </w:tc>
        <w:tc>
          <w:tcPr>
            <w:tcW w:w="1757" w:type="dxa"/>
            <w:tcBorders>
              <w:top w:val="nil"/>
              <w:left w:val="nil"/>
              <w:bottom w:val="single" w:sz="4" w:space="0" w:color="auto"/>
              <w:right w:val="nil"/>
            </w:tcBorders>
            <w:shd w:val="clear" w:color="auto" w:fill="auto"/>
            <w:noWrap/>
            <w:vAlign w:val="bottom"/>
            <w:hideMark/>
          </w:tcPr>
          <w:p w14:paraId="03A82D0D" w14:textId="77777777" w:rsidR="008C2985" w:rsidRPr="00A5606A" w:rsidRDefault="008C2985" w:rsidP="008753FB">
            <w:pPr>
              <w:jc w:val="right"/>
              <w:rPr>
                <w:rFonts w:ascii="Arial" w:hAnsi="Arial" w:cs="Arial"/>
                <w:color w:val="000000"/>
                <w:sz w:val="20"/>
                <w:szCs w:val="20"/>
              </w:rPr>
            </w:pPr>
            <w:r w:rsidRPr="00A5606A">
              <w:rPr>
                <w:rFonts w:ascii="Arial" w:hAnsi="Arial" w:cs="Arial"/>
                <w:color w:val="000000"/>
                <w:sz w:val="20"/>
                <w:szCs w:val="20"/>
              </w:rPr>
              <w:t>- </w:t>
            </w:r>
          </w:p>
        </w:tc>
        <w:tc>
          <w:tcPr>
            <w:tcW w:w="1162" w:type="dxa"/>
            <w:tcBorders>
              <w:top w:val="nil"/>
              <w:left w:val="nil"/>
              <w:bottom w:val="single" w:sz="4" w:space="0" w:color="auto"/>
              <w:right w:val="nil"/>
            </w:tcBorders>
            <w:shd w:val="clear" w:color="auto" w:fill="auto"/>
            <w:noWrap/>
            <w:vAlign w:val="bottom"/>
            <w:hideMark/>
          </w:tcPr>
          <w:p w14:paraId="65D4FB86" w14:textId="77777777" w:rsidR="008C2985" w:rsidRPr="00A5606A" w:rsidRDefault="008C2985" w:rsidP="008753FB">
            <w:pPr>
              <w:jc w:val="right"/>
              <w:rPr>
                <w:rFonts w:ascii="Arial" w:hAnsi="Arial" w:cs="Arial"/>
                <w:color w:val="000000"/>
                <w:sz w:val="20"/>
                <w:szCs w:val="20"/>
              </w:rPr>
            </w:pPr>
            <w:r w:rsidRPr="00A5606A">
              <w:rPr>
                <w:rFonts w:ascii="Arial" w:hAnsi="Arial" w:cs="Arial"/>
                <w:color w:val="000000"/>
                <w:sz w:val="20"/>
                <w:szCs w:val="20"/>
              </w:rPr>
              <w:t>-</w:t>
            </w:r>
          </w:p>
        </w:tc>
        <w:tc>
          <w:tcPr>
            <w:tcW w:w="1484" w:type="dxa"/>
            <w:tcBorders>
              <w:top w:val="nil"/>
              <w:left w:val="nil"/>
              <w:bottom w:val="single" w:sz="4" w:space="0" w:color="auto"/>
              <w:right w:val="nil"/>
            </w:tcBorders>
            <w:shd w:val="clear" w:color="auto" w:fill="auto"/>
            <w:noWrap/>
            <w:vAlign w:val="bottom"/>
            <w:hideMark/>
          </w:tcPr>
          <w:p w14:paraId="36C23F89" w14:textId="77777777" w:rsidR="008C2985" w:rsidRPr="00A5606A" w:rsidRDefault="008C2985" w:rsidP="008753FB">
            <w:pPr>
              <w:jc w:val="right"/>
              <w:rPr>
                <w:rFonts w:ascii="Arial" w:hAnsi="Arial" w:cs="Arial"/>
                <w:color w:val="000000"/>
                <w:sz w:val="20"/>
                <w:szCs w:val="20"/>
              </w:rPr>
            </w:pPr>
            <w:r w:rsidRPr="00A5606A">
              <w:rPr>
                <w:rFonts w:ascii="Arial" w:hAnsi="Arial" w:cs="Arial"/>
                <w:color w:val="000000"/>
                <w:sz w:val="20"/>
                <w:szCs w:val="20"/>
              </w:rPr>
              <w:t>532.803</w:t>
            </w:r>
          </w:p>
        </w:tc>
      </w:tr>
      <w:tr w:rsidR="008C2985" w:rsidRPr="00A5606A" w14:paraId="5A8BB94B" w14:textId="77777777" w:rsidTr="00C82B69">
        <w:trPr>
          <w:trHeight w:val="279"/>
        </w:trPr>
        <w:tc>
          <w:tcPr>
            <w:tcW w:w="3332" w:type="dxa"/>
            <w:tcBorders>
              <w:top w:val="nil"/>
              <w:left w:val="nil"/>
              <w:bottom w:val="nil"/>
              <w:right w:val="nil"/>
            </w:tcBorders>
            <w:shd w:val="clear" w:color="auto" w:fill="auto"/>
            <w:vAlign w:val="bottom"/>
            <w:hideMark/>
          </w:tcPr>
          <w:p w14:paraId="5423B5A9" w14:textId="77777777" w:rsidR="008C2985" w:rsidRPr="00A5606A" w:rsidRDefault="008C2985" w:rsidP="008753FB">
            <w:pPr>
              <w:rPr>
                <w:rFonts w:ascii="Arial" w:hAnsi="Arial" w:cs="Arial"/>
                <w:b/>
                <w:bCs/>
                <w:color w:val="000000"/>
                <w:sz w:val="20"/>
                <w:szCs w:val="20"/>
              </w:rPr>
            </w:pPr>
            <w:r w:rsidRPr="00A5606A">
              <w:rPr>
                <w:rFonts w:ascii="Arial" w:hAnsi="Arial" w:cs="Arial"/>
                <w:b/>
                <w:bCs/>
                <w:color w:val="000000"/>
                <w:sz w:val="20"/>
                <w:szCs w:val="20"/>
              </w:rPr>
              <w:t xml:space="preserve">Gerçeğe uygun değer farkı k/z a yansıtılan </w:t>
            </w:r>
          </w:p>
        </w:tc>
        <w:tc>
          <w:tcPr>
            <w:tcW w:w="1630" w:type="dxa"/>
            <w:tcBorders>
              <w:top w:val="nil"/>
              <w:left w:val="nil"/>
              <w:bottom w:val="nil"/>
              <w:right w:val="nil"/>
            </w:tcBorders>
            <w:shd w:val="clear" w:color="auto" w:fill="auto"/>
            <w:noWrap/>
            <w:vAlign w:val="bottom"/>
            <w:hideMark/>
          </w:tcPr>
          <w:p w14:paraId="78FCF340" w14:textId="77777777" w:rsidR="008C2985" w:rsidRPr="00A5606A" w:rsidRDefault="008C2985" w:rsidP="008753FB">
            <w:pPr>
              <w:jc w:val="right"/>
              <w:rPr>
                <w:rFonts w:ascii="Arial" w:hAnsi="Arial" w:cs="Arial"/>
                <w:color w:val="000000"/>
                <w:sz w:val="20"/>
                <w:szCs w:val="20"/>
              </w:rPr>
            </w:pPr>
          </w:p>
        </w:tc>
        <w:tc>
          <w:tcPr>
            <w:tcW w:w="1757" w:type="dxa"/>
            <w:tcBorders>
              <w:top w:val="nil"/>
              <w:left w:val="nil"/>
              <w:bottom w:val="nil"/>
              <w:right w:val="nil"/>
            </w:tcBorders>
            <w:shd w:val="clear" w:color="auto" w:fill="auto"/>
            <w:noWrap/>
            <w:vAlign w:val="bottom"/>
            <w:hideMark/>
          </w:tcPr>
          <w:p w14:paraId="1B0CDCCE" w14:textId="77777777" w:rsidR="008C2985" w:rsidRPr="00A5606A" w:rsidRDefault="008C2985" w:rsidP="008753FB">
            <w:pPr>
              <w:jc w:val="right"/>
              <w:rPr>
                <w:rFonts w:ascii="Arial" w:hAnsi="Arial" w:cs="Arial"/>
                <w:color w:val="000000"/>
                <w:sz w:val="20"/>
                <w:szCs w:val="20"/>
              </w:rPr>
            </w:pPr>
          </w:p>
        </w:tc>
        <w:tc>
          <w:tcPr>
            <w:tcW w:w="1162" w:type="dxa"/>
            <w:tcBorders>
              <w:top w:val="nil"/>
              <w:left w:val="nil"/>
              <w:bottom w:val="nil"/>
              <w:right w:val="nil"/>
            </w:tcBorders>
            <w:shd w:val="clear" w:color="auto" w:fill="auto"/>
            <w:noWrap/>
            <w:vAlign w:val="bottom"/>
            <w:hideMark/>
          </w:tcPr>
          <w:p w14:paraId="577F9CBB" w14:textId="77777777" w:rsidR="008C2985" w:rsidRPr="00A5606A" w:rsidRDefault="008C2985" w:rsidP="008753FB">
            <w:pPr>
              <w:jc w:val="right"/>
              <w:rPr>
                <w:rFonts w:ascii="Arial" w:hAnsi="Arial" w:cs="Arial"/>
                <w:color w:val="000000"/>
                <w:sz w:val="20"/>
                <w:szCs w:val="20"/>
              </w:rPr>
            </w:pPr>
          </w:p>
        </w:tc>
        <w:tc>
          <w:tcPr>
            <w:tcW w:w="1484" w:type="dxa"/>
            <w:tcBorders>
              <w:top w:val="nil"/>
              <w:left w:val="nil"/>
              <w:bottom w:val="nil"/>
              <w:right w:val="nil"/>
            </w:tcBorders>
            <w:shd w:val="clear" w:color="auto" w:fill="auto"/>
            <w:noWrap/>
            <w:vAlign w:val="bottom"/>
            <w:hideMark/>
          </w:tcPr>
          <w:p w14:paraId="55ACA03A" w14:textId="77777777" w:rsidR="008C2985" w:rsidRPr="00A5606A" w:rsidRDefault="008C2985" w:rsidP="008753FB">
            <w:pPr>
              <w:jc w:val="right"/>
              <w:rPr>
                <w:rFonts w:ascii="Arial" w:hAnsi="Arial" w:cs="Arial"/>
                <w:color w:val="000000"/>
                <w:sz w:val="20"/>
                <w:szCs w:val="20"/>
              </w:rPr>
            </w:pPr>
          </w:p>
        </w:tc>
      </w:tr>
      <w:tr w:rsidR="008C2985" w:rsidRPr="00A5606A" w14:paraId="60AB34A5" w14:textId="77777777" w:rsidTr="00C82B69">
        <w:trPr>
          <w:trHeight w:val="279"/>
        </w:trPr>
        <w:tc>
          <w:tcPr>
            <w:tcW w:w="3332" w:type="dxa"/>
            <w:tcBorders>
              <w:top w:val="nil"/>
              <w:left w:val="nil"/>
              <w:bottom w:val="nil"/>
              <w:right w:val="nil"/>
            </w:tcBorders>
            <w:shd w:val="clear" w:color="auto" w:fill="auto"/>
            <w:vAlign w:val="bottom"/>
            <w:hideMark/>
          </w:tcPr>
          <w:p w14:paraId="3D50657C" w14:textId="77777777" w:rsidR="008C2985" w:rsidRPr="00A5606A" w:rsidRDefault="008C2985" w:rsidP="008753FB">
            <w:pPr>
              <w:rPr>
                <w:rFonts w:ascii="Arial" w:hAnsi="Arial" w:cs="Arial"/>
                <w:color w:val="000000"/>
                <w:sz w:val="20"/>
                <w:szCs w:val="20"/>
              </w:rPr>
            </w:pPr>
            <w:r w:rsidRPr="00A5606A">
              <w:rPr>
                <w:rFonts w:ascii="Arial" w:hAnsi="Arial" w:cs="Arial"/>
                <w:color w:val="000000"/>
                <w:sz w:val="20"/>
                <w:szCs w:val="20"/>
              </w:rPr>
              <w:t xml:space="preserve">Sınıflama öncesi bakiyesi </w:t>
            </w:r>
          </w:p>
          <w:p w14:paraId="50522DD2" w14:textId="77777777" w:rsidR="008C2985" w:rsidRPr="00A5606A" w:rsidRDefault="008C2985" w:rsidP="008753FB">
            <w:pPr>
              <w:rPr>
                <w:rFonts w:ascii="Arial" w:hAnsi="Arial" w:cs="Arial"/>
                <w:color w:val="000000"/>
                <w:sz w:val="20"/>
                <w:szCs w:val="20"/>
              </w:rPr>
            </w:pPr>
            <w:r w:rsidRPr="00A5606A">
              <w:rPr>
                <w:rFonts w:ascii="Arial" w:hAnsi="Arial" w:cs="Arial"/>
                <w:color w:val="000000"/>
                <w:sz w:val="20"/>
                <w:szCs w:val="20"/>
              </w:rPr>
              <w:t>(alım-satım amaçlı)</w:t>
            </w:r>
          </w:p>
        </w:tc>
        <w:tc>
          <w:tcPr>
            <w:tcW w:w="1630" w:type="dxa"/>
            <w:tcBorders>
              <w:top w:val="nil"/>
              <w:left w:val="nil"/>
              <w:bottom w:val="nil"/>
              <w:right w:val="nil"/>
            </w:tcBorders>
            <w:shd w:val="clear" w:color="auto" w:fill="auto"/>
            <w:noWrap/>
            <w:vAlign w:val="bottom"/>
            <w:hideMark/>
          </w:tcPr>
          <w:p w14:paraId="7BB4C114" w14:textId="2D4E226A" w:rsidR="008C2985" w:rsidRPr="00A5606A" w:rsidRDefault="00D10CA0" w:rsidP="008753FB">
            <w:pPr>
              <w:jc w:val="right"/>
              <w:rPr>
                <w:rFonts w:ascii="Arial" w:hAnsi="Arial" w:cs="Arial"/>
                <w:color w:val="000000"/>
                <w:sz w:val="20"/>
                <w:szCs w:val="20"/>
              </w:rPr>
            </w:pPr>
            <w:r w:rsidRPr="00D10CA0">
              <w:rPr>
                <w:rFonts w:ascii="Arial" w:hAnsi="Arial" w:cs="Arial"/>
                <w:color w:val="000000"/>
                <w:sz w:val="20"/>
                <w:szCs w:val="20"/>
              </w:rPr>
              <w:t>4.515</w:t>
            </w:r>
          </w:p>
        </w:tc>
        <w:tc>
          <w:tcPr>
            <w:tcW w:w="1757" w:type="dxa"/>
            <w:tcBorders>
              <w:top w:val="nil"/>
              <w:left w:val="nil"/>
              <w:bottom w:val="nil"/>
              <w:right w:val="nil"/>
            </w:tcBorders>
            <w:shd w:val="clear" w:color="auto" w:fill="auto"/>
            <w:noWrap/>
            <w:vAlign w:val="bottom"/>
            <w:hideMark/>
          </w:tcPr>
          <w:p w14:paraId="60601CC4" w14:textId="0FA8E5D8" w:rsidR="008C2985" w:rsidRPr="00A5606A" w:rsidRDefault="008C2985" w:rsidP="008753FB">
            <w:pPr>
              <w:jc w:val="right"/>
              <w:rPr>
                <w:rFonts w:ascii="Arial" w:hAnsi="Arial" w:cs="Arial"/>
                <w:color w:val="000000"/>
                <w:sz w:val="20"/>
                <w:szCs w:val="20"/>
              </w:rPr>
            </w:pPr>
            <w:r w:rsidRPr="00A5606A">
              <w:rPr>
                <w:rFonts w:ascii="Arial" w:hAnsi="Arial" w:cs="Arial"/>
                <w:color w:val="000000"/>
                <w:sz w:val="20"/>
                <w:szCs w:val="20"/>
              </w:rPr>
              <w:t>(</w:t>
            </w:r>
            <w:r w:rsidR="00D10CA0" w:rsidRPr="00D10CA0">
              <w:rPr>
                <w:rFonts w:ascii="Arial" w:hAnsi="Arial" w:cs="Arial"/>
                <w:color w:val="000000"/>
                <w:sz w:val="20"/>
                <w:szCs w:val="20"/>
              </w:rPr>
              <w:t>4.515</w:t>
            </w:r>
            <w:r w:rsidRPr="00A5606A">
              <w:rPr>
                <w:rFonts w:ascii="Arial" w:hAnsi="Arial" w:cs="Arial"/>
                <w:color w:val="000000"/>
                <w:sz w:val="20"/>
                <w:szCs w:val="20"/>
              </w:rPr>
              <w:t>)</w:t>
            </w:r>
          </w:p>
        </w:tc>
        <w:tc>
          <w:tcPr>
            <w:tcW w:w="1162" w:type="dxa"/>
            <w:tcBorders>
              <w:top w:val="nil"/>
              <w:left w:val="nil"/>
              <w:bottom w:val="nil"/>
              <w:right w:val="nil"/>
            </w:tcBorders>
            <w:shd w:val="clear" w:color="auto" w:fill="auto"/>
            <w:noWrap/>
            <w:vAlign w:val="bottom"/>
            <w:hideMark/>
          </w:tcPr>
          <w:p w14:paraId="623C78D2" w14:textId="77777777" w:rsidR="008C2985" w:rsidRPr="00A5606A" w:rsidRDefault="008C2985" w:rsidP="008753FB">
            <w:pPr>
              <w:jc w:val="right"/>
              <w:rPr>
                <w:rFonts w:ascii="Arial" w:hAnsi="Arial" w:cs="Arial"/>
                <w:color w:val="000000"/>
                <w:sz w:val="20"/>
                <w:szCs w:val="20"/>
              </w:rPr>
            </w:pPr>
            <w:r w:rsidRPr="00A5606A">
              <w:rPr>
                <w:rFonts w:ascii="Arial" w:hAnsi="Arial" w:cs="Arial"/>
                <w:color w:val="000000"/>
                <w:sz w:val="20"/>
                <w:szCs w:val="20"/>
              </w:rPr>
              <w:t>-</w:t>
            </w:r>
          </w:p>
        </w:tc>
        <w:tc>
          <w:tcPr>
            <w:tcW w:w="1484" w:type="dxa"/>
            <w:tcBorders>
              <w:top w:val="nil"/>
              <w:left w:val="nil"/>
              <w:bottom w:val="nil"/>
              <w:right w:val="nil"/>
            </w:tcBorders>
            <w:shd w:val="clear" w:color="auto" w:fill="auto"/>
            <w:noWrap/>
            <w:vAlign w:val="bottom"/>
            <w:hideMark/>
          </w:tcPr>
          <w:p w14:paraId="44F40687" w14:textId="77777777" w:rsidR="008C2985" w:rsidRPr="00A5606A" w:rsidRDefault="008C2985" w:rsidP="008753FB">
            <w:pPr>
              <w:jc w:val="right"/>
              <w:rPr>
                <w:rFonts w:ascii="Arial" w:hAnsi="Arial" w:cs="Arial"/>
                <w:color w:val="000000"/>
                <w:sz w:val="20"/>
                <w:szCs w:val="20"/>
              </w:rPr>
            </w:pPr>
            <w:r w:rsidRPr="00A5606A">
              <w:rPr>
                <w:rFonts w:ascii="Arial" w:hAnsi="Arial" w:cs="Arial"/>
                <w:color w:val="000000"/>
                <w:sz w:val="20"/>
                <w:szCs w:val="20"/>
              </w:rPr>
              <w:t>-</w:t>
            </w:r>
          </w:p>
        </w:tc>
      </w:tr>
      <w:tr w:rsidR="008C2985" w:rsidRPr="00A5606A" w14:paraId="40E792F8" w14:textId="77777777" w:rsidTr="00C82B69">
        <w:trPr>
          <w:trHeight w:val="279"/>
        </w:trPr>
        <w:tc>
          <w:tcPr>
            <w:tcW w:w="3332" w:type="dxa"/>
            <w:tcBorders>
              <w:top w:val="nil"/>
              <w:left w:val="nil"/>
              <w:bottom w:val="single" w:sz="4" w:space="0" w:color="auto"/>
              <w:right w:val="nil"/>
            </w:tcBorders>
            <w:shd w:val="clear" w:color="auto" w:fill="auto"/>
            <w:noWrap/>
            <w:vAlign w:val="bottom"/>
            <w:hideMark/>
          </w:tcPr>
          <w:p w14:paraId="230F8259" w14:textId="77777777" w:rsidR="008C2985" w:rsidRPr="00A5606A" w:rsidRDefault="008C2985" w:rsidP="008753FB">
            <w:pPr>
              <w:rPr>
                <w:rFonts w:ascii="Arial" w:hAnsi="Arial" w:cs="Arial"/>
                <w:color w:val="000000"/>
                <w:sz w:val="20"/>
                <w:szCs w:val="20"/>
              </w:rPr>
            </w:pPr>
            <w:r w:rsidRPr="00A5606A">
              <w:rPr>
                <w:rFonts w:ascii="Arial" w:hAnsi="Arial" w:cs="Arial"/>
                <w:color w:val="000000"/>
                <w:sz w:val="20"/>
                <w:szCs w:val="20"/>
              </w:rPr>
              <w:t>Sınıflama sonra defter değeri</w:t>
            </w:r>
          </w:p>
        </w:tc>
        <w:tc>
          <w:tcPr>
            <w:tcW w:w="1630" w:type="dxa"/>
            <w:tcBorders>
              <w:top w:val="nil"/>
              <w:left w:val="nil"/>
              <w:bottom w:val="single" w:sz="4" w:space="0" w:color="auto"/>
              <w:right w:val="nil"/>
            </w:tcBorders>
            <w:shd w:val="clear" w:color="auto" w:fill="auto"/>
            <w:noWrap/>
            <w:vAlign w:val="bottom"/>
            <w:hideMark/>
          </w:tcPr>
          <w:p w14:paraId="25085318" w14:textId="77777777" w:rsidR="008C2985" w:rsidRPr="00A5606A" w:rsidRDefault="008C2985" w:rsidP="008753FB">
            <w:pPr>
              <w:jc w:val="right"/>
              <w:rPr>
                <w:rFonts w:ascii="Arial" w:hAnsi="Arial" w:cs="Arial"/>
                <w:color w:val="000000"/>
                <w:sz w:val="20"/>
                <w:szCs w:val="20"/>
              </w:rPr>
            </w:pPr>
            <w:r w:rsidRPr="00A5606A">
              <w:rPr>
                <w:rFonts w:ascii="Arial" w:hAnsi="Arial" w:cs="Arial"/>
                <w:color w:val="000000"/>
                <w:sz w:val="20"/>
                <w:szCs w:val="20"/>
              </w:rPr>
              <w:t>-</w:t>
            </w:r>
          </w:p>
        </w:tc>
        <w:tc>
          <w:tcPr>
            <w:tcW w:w="1757" w:type="dxa"/>
            <w:tcBorders>
              <w:top w:val="nil"/>
              <w:left w:val="nil"/>
              <w:bottom w:val="single" w:sz="4" w:space="0" w:color="auto"/>
              <w:right w:val="nil"/>
            </w:tcBorders>
            <w:shd w:val="clear" w:color="auto" w:fill="auto"/>
            <w:noWrap/>
            <w:vAlign w:val="bottom"/>
            <w:hideMark/>
          </w:tcPr>
          <w:p w14:paraId="4B68937D" w14:textId="77777777" w:rsidR="008C2985" w:rsidRPr="00A5606A" w:rsidRDefault="008C2985" w:rsidP="008753FB">
            <w:pPr>
              <w:jc w:val="right"/>
              <w:rPr>
                <w:rFonts w:ascii="Arial" w:hAnsi="Arial" w:cs="Arial"/>
                <w:color w:val="000000"/>
                <w:sz w:val="20"/>
                <w:szCs w:val="20"/>
              </w:rPr>
            </w:pPr>
            <w:r w:rsidRPr="00A5606A">
              <w:rPr>
                <w:rFonts w:ascii="Arial" w:hAnsi="Arial" w:cs="Arial"/>
                <w:color w:val="000000"/>
                <w:sz w:val="20"/>
                <w:szCs w:val="20"/>
              </w:rPr>
              <w:t>-</w:t>
            </w:r>
          </w:p>
        </w:tc>
        <w:tc>
          <w:tcPr>
            <w:tcW w:w="1162" w:type="dxa"/>
            <w:tcBorders>
              <w:top w:val="nil"/>
              <w:left w:val="nil"/>
              <w:bottom w:val="single" w:sz="4" w:space="0" w:color="auto"/>
              <w:right w:val="nil"/>
            </w:tcBorders>
            <w:shd w:val="clear" w:color="auto" w:fill="auto"/>
            <w:noWrap/>
            <w:vAlign w:val="bottom"/>
            <w:hideMark/>
          </w:tcPr>
          <w:p w14:paraId="05EEFF1A" w14:textId="77777777" w:rsidR="008C2985" w:rsidRPr="00A5606A" w:rsidRDefault="008C2985" w:rsidP="008753FB">
            <w:pPr>
              <w:jc w:val="right"/>
              <w:rPr>
                <w:rFonts w:ascii="Arial" w:hAnsi="Arial" w:cs="Arial"/>
                <w:color w:val="000000"/>
                <w:sz w:val="20"/>
                <w:szCs w:val="20"/>
              </w:rPr>
            </w:pPr>
            <w:r w:rsidRPr="00A5606A">
              <w:rPr>
                <w:rFonts w:ascii="Arial" w:hAnsi="Arial" w:cs="Arial"/>
                <w:color w:val="000000"/>
                <w:sz w:val="20"/>
                <w:szCs w:val="20"/>
              </w:rPr>
              <w:t>-</w:t>
            </w:r>
          </w:p>
        </w:tc>
        <w:tc>
          <w:tcPr>
            <w:tcW w:w="1484" w:type="dxa"/>
            <w:tcBorders>
              <w:top w:val="nil"/>
              <w:left w:val="nil"/>
              <w:bottom w:val="single" w:sz="4" w:space="0" w:color="auto"/>
              <w:right w:val="nil"/>
            </w:tcBorders>
            <w:shd w:val="clear" w:color="auto" w:fill="auto"/>
            <w:noWrap/>
            <w:vAlign w:val="bottom"/>
            <w:hideMark/>
          </w:tcPr>
          <w:p w14:paraId="3CBD3002" w14:textId="24B72F1C" w:rsidR="008C2985" w:rsidRPr="00A5606A" w:rsidRDefault="00D10CA0" w:rsidP="008753FB">
            <w:pPr>
              <w:jc w:val="right"/>
              <w:rPr>
                <w:rFonts w:ascii="Arial" w:hAnsi="Arial" w:cs="Arial"/>
                <w:color w:val="000000"/>
                <w:sz w:val="20"/>
                <w:szCs w:val="20"/>
              </w:rPr>
            </w:pPr>
            <w:r w:rsidRPr="00D10CA0">
              <w:rPr>
                <w:rFonts w:ascii="Arial" w:hAnsi="Arial" w:cs="Arial"/>
                <w:color w:val="000000"/>
                <w:sz w:val="20"/>
                <w:szCs w:val="20"/>
              </w:rPr>
              <w:t>4.515</w:t>
            </w:r>
          </w:p>
        </w:tc>
      </w:tr>
      <w:tr w:rsidR="008C2985" w:rsidRPr="00A5606A" w14:paraId="5E3784FE" w14:textId="77777777" w:rsidTr="00C82B69">
        <w:trPr>
          <w:trHeight w:val="511"/>
        </w:trPr>
        <w:tc>
          <w:tcPr>
            <w:tcW w:w="3332" w:type="dxa"/>
            <w:tcBorders>
              <w:top w:val="nil"/>
              <w:left w:val="nil"/>
              <w:bottom w:val="nil"/>
              <w:right w:val="nil"/>
            </w:tcBorders>
            <w:shd w:val="clear" w:color="auto" w:fill="auto"/>
            <w:vAlign w:val="bottom"/>
            <w:hideMark/>
          </w:tcPr>
          <w:p w14:paraId="0EFE108F" w14:textId="77777777" w:rsidR="008C2985" w:rsidRPr="00A5606A" w:rsidRDefault="008C2985" w:rsidP="008753FB">
            <w:pPr>
              <w:rPr>
                <w:rFonts w:ascii="Arial" w:hAnsi="Arial" w:cs="Arial"/>
                <w:b/>
                <w:bCs/>
                <w:color w:val="000000"/>
                <w:sz w:val="20"/>
                <w:szCs w:val="20"/>
              </w:rPr>
            </w:pPr>
            <w:r w:rsidRPr="00A5606A">
              <w:rPr>
                <w:rFonts w:ascii="Arial" w:hAnsi="Arial" w:cs="Arial"/>
                <w:b/>
                <w:bCs/>
                <w:color w:val="000000"/>
                <w:sz w:val="20"/>
                <w:szCs w:val="20"/>
              </w:rPr>
              <w:t xml:space="preserve">Gerçeğe uygun değer farkı diğer kapsamlı gelire yansıtılan </w:t>
            </w:r>
          </w:p>
        </w:tc>
        <w:tc>
          <w:tcPr>
            <w:tcW w:w="1630" w:type="dxa"/>
            <w:tcBorders>
              <w:top w:val="nil"/>
              <w:left w:val="nil"/>
              <w:bottom w:val="nil"/>
              <w:right w:val="nil"/>
            </w:tcBorders>
            <w:shd w:val="clear" w:color="auto" w:fill="auto"/>
            <w:noWrap/>
            <w:vAlign w:val="bottom"/>
            <w:hideMark/>
          </w:tcPr>
          <w:p w14:paraId="43CDF6F8" w14:textId="77777777" w:rsidR="008C2985" w:rsidRPr="00A5606A" w:rsidRDefault="008C2985" w:rsidP="008753FB">
            <w:pPr>
              <w:jc w:val="right"/>
              <w:rPr>
                <w:rFonts w:ascii="Arial" w:hAnsi="Arial" w:cs="Arial"/>
                <w:color w:val="000000"/>
                <w:sz w:val="20"/>
                <w:szCs w:val="20"/>
              </w:rPr>
            </w:pPr>
          </w:p>
        </w:tc>
        <w:tc>
          <w:tcPr>
            <w:tcW w:w="1757" w:type="dxa"/>
            <w:tcBorders>
              <w:top w:val="nil"/>
              <w:left w:val="nil"/>
              <w:bottom w:val="nil"/>
              <w:right w:val="nil"/>
            </w:tcBorders>
            <w:shd w:val="clear" w:color="auto" w:fill="auto"/>
            <w:noWrap/>
            <w:vAlign w:val="bottom"/>
            <w:hideMark/>
          </w:tcPr>
          <w:p w14:paraId="4F886AB3" w14:textId="77777777" w:rsidR="008C2985" w:rsidRPr="00A5606A" w:rsidRDefault="008C2985" w:rsidP="008753FB">
            <w:pPr>
              <w:jc w:val="right"/>
              <w:rPr>
                <w:rFonts w:ascii="Arial" w:hAnsi="Arial" w:cs="Arial"/>
                <w:color w:val="000000"/>
                <w:sz w:val="20"/>
                <w:szCs w:val="20"/>
              </w:rPr>
            </w:pPr>
          </w:p>
        </w:tc>
        <w:tc>
          <w:tcPr>
            <w:tcW w:w="1162" w:type="dxa"/>
            <w:tcBorders>
              <w:top w:val="nil"/>
              <w:left w:val="nil"/>
              <w:bottom w:val="nil"/>
              <w:right w:val="nil"/>
            </w:tcBorders>
            <w:shd w:val="clear" w:color="auto" w:fill="auto"/>
            <w:noWrap/>
            <w:vAlign w:val="bottom"/>
            <w:hideMark/>
          </w:tcPr>
          <w:p w14:paraId="3F72305E" w14:textId="77777777" w:rsidR="008C2985" w:rsidRPr="00A5606A" w:rsidRDefault="008C2985" w:rsidP="008753FB">
            <w:pPr>
              <w:jc w:val="right"/>
              <w:rPr>
                <w:rFonts w:ascii="Arial" w:hAnsi="Arial" w:cs="Arial"/>
                <w:color w:val="000000"/>
                <w:sz w:val="20"/>
                <w:szCs w:val="20"/>
              </w:rPr>
            </w:pPr>
          </w:p>
        </w:tc>
        <w:tc>
          <w:tcPr>
            <w:tcW w:w="1484" w:type="dxa"/>
            <w:tcBorders>
              <w:top w:val="nil"/>
              <w:left w:val="nil"/>
              <w:bottom w:val="nil"/>
              <w:right w:val="nil"/>
            </w:tcBorders>
            <w:shd w:val="clear" w:color="auto" w:fill="auto"/>
            <w:noWrap/>
            <w:vAlign w:val="bottom"/>
            <w:hideMark/>
          </w:tcPr>
          <w:p w14:paraId="1AB649BD" w14:textId="77777777" w:rsidR="008C2985" w:rsidRPr="00A5606A" w:rsidRDefault="008C2985" w:rsidP="008753FB">
            <w:pPr>
              <w:jc w:val="right"/>
              <w:rPr>
                <w:rFonts w:ascii="Arial" w:hAnsi="Arial" w:cs="Arial"/>
                <w:color w:val="000000"/>
                <w:sz w:val="20"/>
                <w:szCs w:val="20"/>
              </w:rPr>
            </w:pPr>
          </w:p>
        </w:tc>
      </w:tr>
      <w:tr w:rsidR="008C2985" w:rsidRPr="00A5606A" w14:paraId="1D6255C9" w14:textId="77777777" w:rsidTr="00C82B69">
        <w:trPr>
          <w:trHeight w:val="279"/>
        </w:trPr>
        <w:tc>
          <w:tcPr>
            <w:tcW w:w="3332" w:type="dxa"/>
            <w:tcBorders>
              <w:top w:val="nil"/>
              <w:left w:val="nil"/>
              <w:bottom w:val="nil"/>
              <w:right w:val="nil"/>
            </w:tcBorders>
            <w:shd w:val="clear" w:color="auto" w:fill="auto"/>
            <w:noWrap/>
            <w:vAlign w:val="bottom"/>
            <w:hideMark/>
          </w:tcPr>
          <w:p w14:paraId="12F5D9FF" w14:textId="77777777" w:rsidR="008C2985" w:rsidRPr="00A5606A" w:rsidRDefault="008C2985" w:rsidP="008753FB">
            <w:pPr>
              <w:rPr>
                <w:rFonts w:ascii="Arial" w:hAnsi="Arial" w:cs="Arial"/>
                <w:color w:val="000000"/>
                <w:sz w:val="20"/>
                <w:szCs w:val="20"/>
              </w:rPr>
            </w:pPr>
            <w:r w:rsidRPr="00A5606A">
              <w:rPr>
                <w:rFonts w:ascii="Arial" w:hAnsi="Arial" w:cs="Arial"/>
                <w:color w:val="000000"/>
                <w:sz w:val="20"/>
                <w:szCs w:val="20"/>
              </w:rPr>
              <w:t>Sınıflama öncesi bakiyesi (satılmaya hazır olanlar)</w:t>
            </w:r>
          </w:p>
        </w:tc>
        <w:tc>
          <w:tcPr>
            <w:tcW w:w="1630" w:type="dxa"/>
            <w:tcBorders>
              <w:top w:val="nil"/>
              <w:left w:val="nil"/>
              <w:bottom w:val="nil"/>
              <w:right w:val="nil"/>
            </w:tcBorders>
            <w:shd w:val="clear" w:color="auto" w:fill="auto"/>
            <w:noWrap/>
            <w:vAlign w:val="bottom"/>
            <w:hideMark/>
          </w:tcPr>
          <w:p w14:paraId="7CB8B751" w14:textId="4B1AC57D" w:rsidR="008C2985" w:rsidRPr="00A5606A" w:rsidRDefault="008C2985" w:rsidP="008753FB">
            <w:pPr>
              <w:jc w:val="right"/>
              <w:rPr>
                <w:rFonts w:ascii="Arial" w:hAnsi="Arial" w:cs="Arial"/>
                <w:color w:val="000000"/>
                <w:sz w:val="20"/>
                <w:szCs w:val="20"/>
              </w:rPr>
            </w:pPr>
            <w:r w:rsidRPr="008C2985">
              <w:rPr>
                <w:rFonts w:ascii="Arial" w:hAnsi="Arial" w:cs="Arial"/>
                <w:color w:val="000000"/>
                <w:sz w:val="20"/>
                <w:szCs w:val="20"/>
              </w:rPr>
              <w:t>1.357.405</w:t>
            </w:r>
          </w:p>
        </w:tc>
        <w:tc>
          <w:tcPr>
            <w:tcW w:w="1757" w:type="dxa"/>
            <w:tcBorders>
              <w:top w:val="nil"/>
              <w:left w:val="nil"/>
              <w:bottom w:val="nil"/>
              <w:right w:val="nil"/>
            </w:tcBorders>
            <w:shd w:val="clear" w:color="auto" w:fill="auto"/>
            <w:noWrap/>
            <w:vAlign w:val="bottom"/>
            <w:hideMark/>
          </w:tcPr>
          <w:p w14:paraId="555D9AA8" w14:textId="1F52A922" w:rsidR="008C2985" w:rsidRPr="00A5606A" w:rsidRDefault="008C2985" w:rsidP="008753FB">
            <w:pPr>
              <w:jc w:val="right"/>
              <w:rPr>
                <w:rFonts w:ascii="Arial" w:hAnsi="Arial" w:cs="Arial"/>
                <w:color w:val="000000"/>
                <w:sz w:val="20"/>
                <w:szCs w:val="20"/>
              </w:rPr>
            </w:pPr>
            <w:r w:rsidRPr="00A5606A">
              <w:rPr>
                <w:rFonts w:ascii="Arial" w:hAnsi="Arial" w:cs="Arial"/>
                <w:color w:val="000000"/>
                <w:sz w:val="20"/>
                <w:szCs w:val="20"/>
              </w:rPr>
              <w:t>(</w:t>
            </w:r>
            <w:r w:rsidRPr="008C2985">
              <w:rPr>
                <w:rFonts w:ascii="Arial" w:hAnsi="Arial" w:cs="Arial"/>
                <w:color w:val="000000"/>
                <w:sz w:val="20"/>
                <w:szCs w:val="20"/>
              </w:rPr>
              <w:t>1.357.405</w:t>
            </w:r>
            <w:r w:rsidRPr="00A5606A">
              <w:rPr>
                <w:rFonts w:ascii="Arial" w:hAnsi="Arial" w:cs="Arial"/>
                <w:color w:val="000000"/>
                <w:sz w:val="20"/>
                <w:szCs w:val="20"/>
              </w:rPr>
              <w:t>)</w:t>
            </w:r>
          </w:p>
        </w:tc>
        <w:tc>
          <w:tcPr>
            <w:tcW w:w="1162" w:type="dxa"/>
            <w:tcBorders>
              <w:top w:val="nil"/>
              <w:left w:val="nil"/>
              <w:bottom w:val="nil"/>
              <w:right w:val="nil"/>
            </w:tcBorders>
            <w:shd w:val="clear" w:color="auto" w:fill="auto"/>
            <w:noWrap/>
            <w:vAlign w:val="bottom"/>
            <w:hideMark/>
          </w:tcPr>
          <w:p w14:paraId="0302FF2B" w14:textId="77777777" w:rsidR="008C2985" w:rsidRPr="00A5606A" w:rsidRDefault="008C2985" w:rsidP="008753FB">
            <w:pPr>
              <w:jc w:val="right"/>
              <w:rPr>
                <w:rFonts w:ascii="Arial" w:hAnsi="Arial" w:cs="Arial"/>
                <w:color w:val="000000"/>
                <w:sz w:val="20"/>
                <w:szCs w:val="20"/>
              </w:rPr>
            </w:pPr>
            <w:r w:rsidRPr="00A5606A">
              <w:rPr>
                <w:rFonts w:ascii="Arial" w:hAnsi="Arial" w:cs="Arial"/>
                <w:color w:val="000000"/>
                <w:sz w:val="20"/>
                <w:szCs w:val="20"/>
              </w:rPr>
              <w:t>-</w:t>
            </w:r>
          </w:p>
        </w:tc>
        <w:tc>
          <w:tcPr>
            <w:tcW w:w="1484" w:type="dxa"/>
            <w:tcBorders>
              <w:top w:val="nil"/>
              <w:left w:val="nil"/>
              <w:bottom w:val="nil"/>
              <w:right w:val="nil"/>
            </w:tcBorders>
            <w:shd w:val="clear" w:color="auto" w:fill="auto"/>
            <w:noWrap/>
            <w:vAlign w:val="bottom"/>
            <w:hideMark/>
          </w:tcPr>
          <w:p w14:paraId="2503C9D2" w14:textId="77777777" w:rsidR="008C2985" w:rsidRPr="00A5606A" w:rsidRDefault="008C2985" w:rsidP="008753FB">
            <w:pPr>
              <w:jc w:val="right"/>
              <w:rPr>
                <w:rFonts w:ascii="Arial" w:hAnsi="Arial" w:cs="Arial"/>
                <w:color w:val="000000"/>
                <w:sz w:val="20"/>
                <w:szCs w:val="20"/>
              </w:rPr>
            </w:pPr>
            <w:r w:rsidRPr="00A5606A">
              <w:rPr>
                <w:rFonts w:ascii="Arial" w:hAnsi="Arial" w:cs="Arial"/>
                <w:color w:val="000000"/>
                <w:sz w:val="20"/>
                <w:szCs w:val="20"/>
              </w:rPr>
              <w:t>-</w:t>
            </w:r>
          </w:p>
        </w:tc>
      </w:tr>
      <w:tr w:rsidR="008C2985" w:rsidRPr="00A5606A" w14:paraId="1AD07DDC" w14:textId="77777777" w:rsidTr="00C82B69">
        <w:trPr>
          <w:trHeight w:val="279"/>
        </w:trPr>
        <w:tc>
          <w:tcPr>
            <w:tcW w:w="3332" w:type="dxa"/>
            <w:tcBorders>
              <w:top w:val="nil"/>
              <w:left w:val="nil"/>
              <w:bottom w:val="single" w:sz="4" w:space="0" w:color="auto"/>
              <w:right w:val="nil"/>
            </w:tcBorders>
            <w:shd w:val="clear" w:color="auto" w:fill="auto"/>
            <w:noWrap/>
            <w:vAlign w:val="bottom"/>
            <w:hideMark/>
          </w:tcPr>
          <w:p w14:paraId="6081B7FD" w14:textId="77777777" w:rsidR="008C2985" w:rsidRPr="00A5606A" w:rsidRDefault="008C2985" w:rsidP="008753FB">
            <w:pPr>
              <w:rPr>
                <w:rFonts w:ascii="Arial" w:hAnsi="Arial" w:cs="Arial"/>
                <w:color w:val="000000"/>
                <w:sz w:val="20"/>
                <w:szCs w:val="20"/>
              </w:rPr>
            </w:pPr>
            <w:r w:rsidRPr="00A5606A">
              <w:rPr>
                <w:rFonts w:ascii="Arial" w:hAnsi="Arial" w:cs="Arial"/>
                <w:color w:val="000000"/>
                <w:sz w:val="20"/>
                <w:szCs w:val="20"/>
              </w:rPr>
              <w:t>Sınıflama sonrası defter değeri</w:t>
            </w:r>
          </w:p>
        </w:tc>
        <w:tc>
          <w:tcPr>
            <w:tcW w:w="1630" w:type="dxa"/>
            <w:tcBorders>
              <w:top w:val="nil"/>
              <w:left w:val="nil"/>
              <w:bottom w:val="single" w:sz="4" w:space="0" w:color="auto"/>
              <w:right w:val="nil"/>
            </w:tcBorders>
            <w:shd w:val="clear" w:color="auto" w:fill="auto"/>
            <w:noWrap/>
            <w:vAlign w:val="bottom"/>
            <w:hideMark/>
          </w:tcPr>
          <w:p w14:paraId="6B7C590C" w14:textId="77777777" w:rsidR="008C2985" w:rsidRPr="00A5606A" w:rsidRDefault="008C2985" w:rsidP="008753FB">
            <w:pPr>
              <w:jc w:val="right"/>
              <w:rPr>
                <w:rFonts w:ascii="Arial" w:hAnsi="Arial" w:cs="Arial"/>
                <w:color w:val="000000"/>
                <w:sz w:val="20"/>
                <w:szCs w:val="20"/>
              </w:rPr>
            </w:pPr>
            <w:r w:rsidRPr="00A5606A">
              <w:rPr>
                <w:rFonts w:ascii="Arial" w:hAnsi="Arial" w:cs="Arial"/>
                <w:color w:val="000000"/>
                <w:sz w:val="20"/>
                <w:szCs w:val="20"/>
              </w:rPr>
              <w:t>-</w:t>
            </w:r>
          </w:p>
        </w:tc>
        <w:tc>
          <w:tcPr>
            <w:tcW w:w="1757" w:type="dxa"/>
            <w:tcBorders>
              <w:top w:val="nil"/>
              <w:left w:val="nil"/>
              <w:bottom w:val="single" w:sz="4" w:space="0" w:color="auto"/>
              <w:right w:val="nil"/>
            </w:tcBorders>
            <w:shd w:val="clear" w:color="auto" w:fill="auto"/>
            <w:noWrap/>
            <w:vAlign w:val="bottom"/>
            <w:hideMark/>
          </w:tcPr>
          <w:p w14:paraId="1C711008" w14:textId="77777777" w:rsidR="008C2985" w:rsidRPr="00A5606A" w:rsidRDefault="008C2985" w:rsidP="008753FB">
            <w:pPr>
              <w:jc w:val="right"/>
              <w:rPr>
                <w:rFonts w:ascii="Arial" w:hAnsi="Arial" w:cs="Arial"/>
                <w:color w:val="000000"/>
                <w:sz w:val="20"/>
                <w:szCs w:val="20"/>
              </w:rPr>
            </w:pPr>
            <w:r w:rsidRPr="00A5606A">
              <w:rPr>
                <w:rFonts w:ascii="Arial" w:hAnsi="Arial" w:cs="Arial"/>
                <w:color w:val="000000"/>
                <w:sz w:val="20"/>
                <w:szCs w:val="20"/>
              </w:rPr>
              <w:t>-</w:t>
            </w:r>
          </w:p>
        </w:tc>
        <w:tc>
          <w:tcPr>
            <w:tcW w:w="1162" w:type="dxa"/>
            <w:tcBorders>
              <w:top w:val="nil"/>
              <w:left w:val="nil"/>
              <w:bottom w:val="single" w:sz="4" w:space="0" w:color="auto"/>
              <w:right w:val="nil"/>
            </w:tcBorders>
            <w:shd w:val="clear" w:color="auto" w:fill="auto"/>
            <w:noWrap/>
            <w:vAlign w:val="bottom"/>
            <w:hideMark/>
          </w:tcPr>
          <w:p w14:paraId="3880C153" w14:textId="77777777" w:rsidR="008C2985" w:rsidRPr="00A5606A" w:rsidRDefault="008C2985" w:rsidP="008753FB">
            <w:pPr>
              <w:jc w:val="right"/>
              <w:rPr>
                <w:rFonts w:ascii="Arial" w:hAnsi="Arial" w:cs="Arial"/>
                <w:color w:val="000000"/>
                <w:sz w:val="20"/>
                <w:szCs w:val="20"/>
              </w:rPr>
            </w:pPr>
            <w:r w:rsidRPr="00A5606A">
              <w:rPr>
                <w:rFonts w:ascii="Arial" w:hAnsi="Arial" w:cs="Arial"/>
                <w:color w:val="000000"/>
                <w:sz w:val="20"/>
                <w:szCs w:val="20"/>
              </w:rPr>
              <w:t>459</w:t>
            </w:r>
          </w:p>
        </w:tc>
        <w:tc>
          <w:tcPr>
            <w:tcW w:w="1484" w:type="dxa"/>
            <w:tcBorders>
              <w:top w:val="nil"/>
              <w:left w:val="nil"/>
              <w:bottom w:val="single" w:sz="4" w:space="0" w:color="auto"/>
              <w:right w:val="nil"/>
            </w:tcBorders>
            <w:shd w:val="clear" w:color="auto" w:fill="auto"/>
            <w:noWrap/>
            <w:vAlign w:val="bottom"/>
            <w:hideMark/>
          </w:tcPr>
          <w:p w14:paraId="3E854C64" w14:textId="6E6DDD80" w:rsidR="008C2985" w:rsidRPr="00A5606A" w:rsidRDefault="008C2985" w:rsidP="008753FB">
            <w:pPr>
              <w:jc w:val="right"/>
              <w:rPr>
                <w:rFonts w:ascii="Arial" w:hAnsi="Arial" w:cs="Arial"/>
                <w:color w:val="000000"/>
                <w:sz w:val="20"/>
                <w:szCs w:val="20"/>
              </w:rPr>
            </w:pPr>
            <w:r w:rsidRPr="008C2985">
              <w:rPr>
                <w:rFonts w:ascii="Arial" w:hAnsi="Arial" w:cs="Arial"/>
                <w:color w:val="000000"/>
                <w:sz w:val="20"/>
                <w:szCs w:val="20"/>
              </w:rPr>
              <w:t>1.357.864</w:t>
            </w:r>
          </w:p>
        </w:tc>
      </w:tr>
    </w:tbl>
    <w:p w14:paraId="17ABD424" w14:textId="778E81D4" w:rsidR="00C9360B" w:rsidRPr="00721496" w:rsidRDefault="00C9360B" w:rsidP="00C25A96">
      <w:pPr>
        <w:autoSpaceDE w:val="0"/>
        <w:autoSpaceDN w:val="0"/>
        <w:adjustRightInd w:val="0"/>
        <w:spacing w:before="120" w:after="120"/>
        <w:rPr>
          <w:rFonts w:ascii="Arial" w:hAnsi="Arial" w:cs="Arial"/>
          <w:b/>
          <w:sz w:val="20"/>
          <w:szCs w:val="20"/>
          <w:lang w:eastAsia="en-US"/>
        </w:rPr>
      </w:pPr>
      <w:r w:rsidRPr="00721496">
        <w:rPr>
          <w:rFonts w:ascii="Arial" w:hAnsi="Arial" w:cs="Arial"/>
          <w:b/>
          <w:sz w:val="20"/>
          <w:szCs w:val="20"/>
          <w:lang w:eastAsia="en-US"/>
        </w:rPr>
        <w:t>T</w:t>
      </w:r>
      <w:r w:rsidR="00D94826">
        <w:rPr>
          <w:rFonts w:ascii="Arial" w:hAnsi="Arial" w:cs="Arial"/>
          <w:b/>
          <w:sz w:val="20"/>
          <w:szCs w:val="20"/>
          <w:lang w:eastAsia="en-US"/>
        </w:rPr>
        <w:t>FRS</w:t>
      </w:r>
      <w:r w:rsidRPr="00721496">
        <w:rPr>
          <w:rFonts w:ascii="Arial" w:hAnsi="Arial" w:cs="Arial"/>
          <w:b/>
          <w:sz w:val="20"/>
          <w:szCs w:val="20"/>
          <w:lang w:eastAsia="en-US"/>
        </w:rPr>
        <w:t xml:space="preserve"> 9 kapsamında yapılan sınıflandırmalara ilişkin ilave açıklamalar:</w:t>
      </w:r>
    </w:p>
    <w:p w14:paraId="41F3B43E" w14:textId="564381F9" w:rsidR="00C9360B" w:rsidRPr="00721496" w:rsidRDefault="00C9360B" w:rsidP="00C25A96">
      <w:pPr>
        <w:autoSpaceDE w:val="0"/>
        <w:autoSpaceDN w:val="0"/>
        <w:adjustRightInd w:val="0"/>
        <w:spacing w:before="120" w:after="120"/>
        <w:jc w:val="both"/>
        <w:rPr>
          <w:rFonts w:ascii="Arial" w:hAnsi="Arial" w:cs="Arial"/>
          <w:sz w:val="20"/>
          <w:szCs w:val="20"/>
          <w:lang w:eastAsia="en-US"/>
        </w:rPr>
      </w:pPr>
      <w:r w:rsidRPr="00865CD0">
        <w:rPr>
          <w:rFonts w:ascii="Arial" w:hAnsi="Arial" w:cs="Arial"/>
          <w:sz w:val="20"/>
          <w:szCs w:val="20"/>
          <w:lang w:eastAsia="en-US"/>
        </w:rPr>
        <w:t>Ana Ortaklık Banka borçlanma araçlarında esaslarında değişiklik yapılmadan TFRS 9 kapsamında yeni kategorilerde yeniden sınıflandırılmıştır.</w:t>
      </w:r>
    </w:p>
    <w:p w14:paraId="3D4F7739" w14:textId="77777777" w:rsidR="00C9360B" w:rsidRPr="00721496" w:rsidRDefault="00C9360B" w:rsidP="00C25A96">
      <w:pPr>
        <w:autoSpaceDE w:val="0"/>
        <w:autoSpaceDN w:val="0"/>
        <w:adjustRightInd w:val="0"/>
        <w:spacing w:before="120" w:after="120"/>
        <w:jc w:val="both"/>
        <w:rPr>
          <w:rFonts w:ascii="Arial" w:hAnsi="Arial" w:cs="Arial"/>
          <w:sz w:val="20"/>
          <w:szCs w:val="20"/>
          <w:lang w:eastAsia="en-US"/>
        </w:rPr>
      </w:pPr>
      <w:r w:rsidRPr="00865CD0">
        <w:rPr>
          <w:rFonts w:ascii="Arial" w:hAnsi="Arial" w:cs="Arial"/>
          <w:sz w:val="20"/>
          <w:szCs w:val="20"/>
          <w:lang w:eastAsia="en-US"/>
        </w:rPr>
        <w:t>Önceki dönemde gerçeğe uygun değer farkı kar zarara yansıtılan finansal varlık olarak sınıflandırılan finansal varlıklar 1 Ocak 2018’den itibaren de gerçeğe uygun değer farkı kar zarara yansıtılan finansal varlık olarak sınıflandırılmıştır.</w:t>
      </w:r>
    </w:p>
    <w:p w14:paraId="3515BA02" w14:textId="40CD0F2A" w:rsidR="00C9360B" w:rsidRPr="00721496" w:rsidRDefault="00C9360B" w:rsidP="00C25A96">
      <w:pPr>
        <w:autoSpaceDE w:val="0"/>
        <w:autoSpaceDN w:val="0"/>
        <w:adjustRightInd w:val="0"/>
        <w:spacing w:before="120" w:after="120"/>
        <w:jc w:val="both"/>
        <w:rPr>
          <w:rFonts w:ascii="Arial" w:hAnsi="Arial" w:cs="Arial"/>
          <w:sz w:val="20"/>
          <w:szCs w:val="20"/>
          <w:lang w:eastAsia="en-US"/>
        </w:rPr>
      </w:pPr>
      <w:r w:rsidRPr="00865CD0">
        <w:rPr>
          <w:rFonts w:ascii="Arial" w:hAnsi="Arial" w:cs="Arial"/>
          <w:sz w:val="20"/>
          <w:szCs w:val="20"/>
          <w:lang w:eastAsia="en-US"/>
        </w:rPr>
        <w:t>Önceki dönemde satılmaya hazır finansal varlık olarak sınıflan</w:t>
      </w:r>
      <w:r w:rsidR="00865CD0" w:rsidRPr="00865CD0">
        <w:rPr>
          <w:rFonts w:ascii="Arial" w:hAnsi="Arial" w:cs="Arial"/>
          <w:sz w:val="20"/>
          <w:szCs w:val="20"/>
          <w:lang w:eastAsia="en-US"/>
        </w:rPr>
        <w:t xml:space="preserve">dırılanlardan </w:t>
      </w:r>
      <w:proofErr w:type="spellStart"/>
      <w:r w:rsidR="00865CD0" w:rsidRPr="00865CD0">
        <w:rPr>
          <w:rFonts w:ascii="Arial" w:hAnsi="Arial" w:cs="Arial"/>
          <w:sz w:val="20"/>
          <w:szCs w:val="20"/>
          <w:lang w:eastAsia="en-US"/>
        </w:rPr>
        <w:t>sukuk</w:t>
      </w:r>
      <w:proofErr w:type="spellEnd"/>
      <w:r w:rsidR="00865CD0" w:rsidRPr="00865CD0">
        <w:rPr>
          <w:rFonts w:ascii="Arial" w:hAnsi="Arial" w:cs="Arial"/>
          <w:sz w:val="20"/>
          <w:szCs w:val="20"/>
          <w:lang w:eastAsia="en-US"/>
        </w:rPr>
        <w:t xml:space="preserve"> yatırımları </w:t>
      </w:r>
      <w:r w:rsidRPr="00865CD0">
        <w:rPr>
          <w:rFonts w:ascii="Arial" w:hAnsi="Arial" w:cs="Arial"/>
          <w:sz w:val="20"/>
          <w:szCs w:val="20"/>
          <w:lang w:eastAsia="en-US"/>
        </w:rPr>
        <w:t xml:space="preserve">1 Ocak 2018’den itibaren gerçeğe uygun değer farkı diğer kapsamlı gelire yansıtılan finansal varlıklar olarak sınıflandırılmıştır. Önceki dönemde satılmaya hazır finansal varlık olarak sınıflandırılan </w:t>
      </w:r>
      <w:proofErr w:type="spellStart"/>
      <w:r w:rsidRPr="00865CD0">
        <w:rPr>
          <w:rFonts w:ascii="Arial" w:hAnsi="Arial" w:cs="Arial"/>
          <w:sz w:val="20"/>
          <w:szCs w:val="20"/>
          <w:lang w:eastAsia="en-US"/>
        </w:rPr>
        <w:t>özkaynağa</w:t>
      </w:r>
      <w:proofErr w:type="spellEnd"/>
      <w:r w:rsidRPr="00865CD0">
        <w:rPr>
          <w:rFonts w:ascii="Arial" w:hAnsi="Arial" w:cs="Arial"/>
          <w:sz w:val="20"/>
          <w:szCs w:val="20"/>
          <w:lang w:eastAsia="en-US"/>
        </w:rPr>
        <w:t xml:space="preserve"> dayalı yatırım araçları geri dönülemez bir şekilde gerçeğe uygun değer farkı diğer kapsamlı gelire yansıtılan finansal varlıklar olarak sınıflandırılmıştır ve söz konusu menkul kıymetler elden çıkarıldığında bunların gerçeğe uygun değerindeki değişimler kar veya zarara yeniden sınıflandırılmayacaktır.</w:t>
      </w:r>
    </w:p>
    <w:p w14:paraId="5F2558E9" w14:textId="77777777" w:rsidR="00C9360B" w:rsidRPr="00721496" w:rsidRDefault="00C9360B" w:rsidP="00C25A96">
      <w:pPr>
        <w:autoSpaceDE w:val="0"/>
        <w:autoSpaceDN w:val="0"/>
        <w:adjustRightInd w:val="0"/>
        <w:spacing w:before="120" w:after="120"/>
        <w:jc w:val="both"/>
        <w:rPr>
          <w:rFonts w:ascii="Arial" w:hAnsi="Arial" w:cs="Arial"/>
          <w:sz w:val="20"/>
          <w:szCs w:val="20"/>
          <w:lang w:eastAsia="en-US"/>
        </w:rPr>
      </w:pPr>
      <w:r w:rsidRPr="00865CD0">
        <w:rPr>
          <w:rFonts w:ascii="Arial" w:hAnsi="Arial" w:cs="Arial"/>
          <w:sz w:val="20"/>
          <w:szCs w:val="20"/>
          <w:lang w:eastAsia="en-US"/>
        </w:rPr>
        <w:t>Önceki dönemde vadeye kadar elde tutulan yatırım olarak sınıflandırılan finansal varlıklar 1 Ocak 2018’den itibaren itfa edilmiş maliyetten ölçülen finansal varlık olarak sınıflandırılmıştır.</w:t>
      </w:r>
    </w:p>
    <w:p w14:paraId="01404E32" w14:textId="2D064705" w:rsidR="00C9360B" w:rsidRPr="00865CD0" w:rsidRDefault="00C9360B" w:rsidP="00C25A96">
      <w:pPr>
        <w:autoSpaceDE w:val="0"/>
        <w:autoSpaceDN w:val="0"/>
        <w:adjustRightInd w:val="0"/>
        <w:spacing w:before="120" w:after="120"/>
        <w:jc w:val="both"/>
        <w:rPr>
          <w:rFonts w:ascii="Arial" w:hAnsi="Arial" w:cs="Arial"/>
          <w:sz w:val="20"/>
          <w:szCs w:val="20"/>
          <w:lang w:eastAsia="en-US"/>
        </w:rPr>
      </w:pPr>
      <w:r w:rsidRPr="00865CD0">
        <w:rPr>
          <w:rFonts w:ascii="Arial" w:hAnsi="Arial" w:cs="Arial"/>
          <w:sz w:val="20"/>
          <w:szCs w:val="20"/>
          <w:lang w:eastAsia="en-US"/>
        </w:rPr>
        <w:t>Tüm krediler itfa edilmiş maliyetten ölçümlemeye devam edilmiştir.</w:t>
      </w:r>
    </w:p>
    <w:p w14:paraId="64DF4363" w14:textId="77777777" w:rsidR="00C9360B" w:rsidRPr="00721496" w:rsidRDefault="00C9360B" w:rsidP="00C25A96">
      <w:pPr>
        <w:spacing w:before="120" w:after="120"/>
        <w:rPr>
          <w:rFonts w:ascii="Arial" w:hAnsi="Arial" w:cs="Arial"/>
          <w:sz w:val="20"/>
          <w:szCs w:val="20"/>
          <w:highlight w:val="cyan"/>
          <w:lang w:eastAsia="en-US"/>
        </w:rPr>
      </w:pPr>
      <w:r w:rsidRPr="00721496">
        <w:rPr>
          <w:rFonts w:ascii="Arial" w:hAnsi="Arial" w:cs="Arial"/>
          <w:sz w:val="20"/>
          <w:szCs w:val="20"/>
          <w:highlight w:val="cyan"/>
          <w:lang w:eastAsia="en-US"/>
        </w:rPr>
        <w:br w:type="page"/>
      </w:r>
    </w:p>
    <w:p w14:paraId="09D65F0F" w14:textId="77777777" w:rsidR="00991D0F" w:rsidRPr="00721496" w:rsidRDefault="00991D0F" w:rsidP="00C82B69">
      <w:pPr>
        <w:autoSpaceDE w:val="0"/>
        <w:autoSpaceDN w:val="0"/>
        <w:adjustRightInd w:val="0"/>
        <w:spacing w:before="240" w:after="120"/>
        <w:ind w:left="33" w:hanging="600"/>
        <w:jc w:val="both"/>
        <w:rPr>
          <w:rFonts w:ascii="Arial" w:hAnsi="Arial" w:cs="Arial"/>
          <w:b/>
          <w:iCs/>
          <w:color w:val="000000" w:themeColor="text1"/>
          <w:sz w:val="20"/>
          <w:szCs w:val="20"/>
        </w:rPr>
      </w:pPr>
      <w:r w:rsidRPr="00721496">
        <w:rPr>
          <w:rFonts w:ascii="Arial" w:hAnsi="Arial" w:cs="Arial"/>
          <w:b/>
          <w:iCs/>
          <w:color w:val="000000" w:themeColor="text1"/>
          <w:sz w:val="20"/>
          <w:szCs w:val="20"/>
        </w:rPr>
        <w:lastRenderedPageBreak/>
        <w:t>XXIV.</w:t>
      </w:r>
      <w:r w:rsidRPr="00721496">
        <w:rPr>
          <w:rFonts w:ascii="Arial" w:hAnsi="Arial" w:cs="Arial"/>
          <w:b/>
          <w:iCs/>
          <w:color w:val="000000" w:themeColor="text1"/>
          <w:sz w:val="20"/>
          <w:szCs w:val="20"/>
        </w:rPr>
        <w:tab/>
      </w:r>
      <w:r w:rsidRPr="00721496">
        <w:rPr>
          <w:rFonts w:ascii="Arial" w:hAnsi="Arial" w:cs="Arial"/>
          <w:b/>
          <w:color w:val="000000" w:themeColor="text1"/>
          <w:sz w:val="20"/>
          <w:szCs w:val="20"/>
        </w:rPr>
        <w:t>Diğer hususlara ilişkin açıklamalar (devamı)</w:t>
      </w:r>
      <w:r w:rsidRPr="00721496">
        <w:rPr>
          <w:rFonts w:ascii="Arial" w:hAnsi="Arial" w:cs="Arial"/>
          <w:b/>
          <w:iCs/>
          <w:color w:val="000000" w:themeColor="text1"/>
          <w:sz w:val="20"/>
          <w:szCs w:val="20"/>
        </w:rPr>
        <w:t>:</w:t>
      </w:r>
    </w:p>
    <w:p w14:paraId="0325E997" w14:textId="371474F3" w:rsidR="00C9360B" w:rsidRPr="00721496" w:rsidRDefault="00C9360B" w:rsidP="00C9360B">
      <w:pPr>
        <w:autoSpaceDE w:val="0"/>
        <w:autoSpaceDN w:val="0"/>
        <w:adjustRightInd w:val="0"/>
        <w:jc w:val="both"/>
        <w:rPr>
          <w:rFonts w:ascii="Arial" w:hAnsi="Arial" w:cs="Arial"/>
          <w:b/>
          <w:sz w:val="20"/>
          <w:szCs w:val="20"/>
          <w:lang w:eastAsia="en-US"/>
        </w:rPr>
      </w:pPr>
      <w:r w:rsidRPr="00865CD0">
        <w:rPr>
          <w:rFonts w:ascii="Arial" w:hAnsi="Arial" w:cs="Arial"/>
          <w:b/>
          <w:sz w:val="20"/>
          <w:szCs w:val="20"/>
          <w:lang w:eastAsia="en-US"/>
        </w:rPr>
        <w:t>Değer Düşüklüğü karşılıklarının TFRS 9’a geçişte açılış bakiyesinin mutabakatı</w:t>
      </w:r>
      <w:r w:rsidR="00865CD0">
        <w:rPr>
          <w:rFonts w:ascii="Arial" w:hAnsi="Arial" w:cs="Arial"/>
          <w:b/>
          <w:sz w:val="20"/>
          <w:szCs w:val="20"/>
          <w:lang w:eastAsia="en-US"/>
        </w:rPr>
        <w:t>:</w:t>
      </w:r>
      <w:r w:rsidRPr="00721496">
        <w:rPr>
          <w:rFonts w:ascii="Arial" w:hAnsi="Arial" w:cs="Arial"/>
          <w:b/>
          <w:sz w:val="20"/>
          <w:szCs w:val="20"/>
          <w:lang w:eastAsia="en-US"/>
        </w:rPr>
        <w:t xml:space="preserve"> </w:t>
      </w:r>
    </w:p>
    <w:p w14:paraId="607F04B8" w14:textId="51A97854" w:rsidR="00C9360B" w:rsidRDefault="00C9360B" w:rsidP="00C9360B">
      <w:pPr>
        <w:autoSpaceDE w:val="0"/>
        <w:autoSpaceDN w:val="0"/>
        <w:adjustRightInd w:val="0"/>
        <w:jc w:val="both"/>
        <w:rPr>
          <w:rFonts w:ascii="Arial" w:hAnsi="Arial" w:cs="Arial"/>
          <w:b/>
          <w:sz w:val="20"/>
          <w:szCs w:val="20"/>
          <w:lang w:eastAsia="en-US"/>
        </w:rPr>
      </w:pPr>
    </w:p>
    <w:tbl>
      <w:tblPr>
        <w:tblW w:w="9381" w:type="dxa"/>
        <w:tblCellMar>
          <w:left w:w="70" w:type="dxa"/>
          <w:right w:w="70" w:type="dxa"/>
        </w:tblCellMar>
        <w:tblLook w:val="04A0" w:firstRow="1" w:lastRow="0" w:firstColumn="1" w:lastColumn="0" w:noHBand="0" w:noVBand="1"/>
      </w:tblPr>
      <w:tblGrid>
        <w:gridCol w:w="2450"/>
        <w:gridCol w:w="2198"/>
        <w:gridCol w:w="2208"/>
        <w:gridCol w:w="2525"/>
      </w:tblGrid>
      <w:tr w:rsidR="00A953A0" w:rsidRPr="00A5606A" w14:paraId="434B1FDE" w14:textId="77777777" w:rsidTr="00FC1284">
        <w:trPr>
          <w:trHeight w:val="227"/>
        </w:trPr>
        <w:tc>
          <w:tcPr>
            <w:tcW w:w="2450" w:type="dxa"/>
            <w:tcBorders>
              <w:top w:val="single" w:sz="4" w:space="0" w:color="auto"/>
              <w:left w:val="nil"/>
              <w:bottom w:val="nil"/>
              <w:right w:val="nil"/>
            </w:tcBorders>
            <w:shd w:val="clear" w:color="auto" w:fill="auto"/>
            <w:noWrap/>
            <w:vAlign w:val="bottom"/>
            <w:hideMark/>
          </w:tcPr>
          <w:p w14:paraId="3DD4121D" w14:textId="77777777" w:rsidR="00A953A0" w:rsidRPr="00A5606A" w:rsidRDefault="00A953A0" w:rsidP="008753FB">
            <w:pPr>
              <w:rPr>
                <w:sz w:val="20"/>
                <w:szCs w:val="20"/>
              </w:rPr>
            </w:pPr>
          </w:p>
        </w:tc>
        <w:tc>
          <w:tcPr>
            <w:tcW w:w="2198" w:type="dxa"/>
            <w:tcBorders>
              <w:top w:val="single" w:sz="4" w:space="0" w:color="auto"/>
              <w:left w:val="nil"/>
              <w:bottom w:val="nil"/>
              <w:right w:val="nil"/>
            </w:tcBorders>
            <w:shd w:val="clear" w:color="auto" w:fill="auto"/>
            <w:noWrap/>
            <w:vAlign w:val="bottom"/>
            <w:hideMark/>
          </w:tcPr>
          <w:p w14:paraId="0BC7B795" w14:textId="77777777" w:rsidR="00A953A0" w:rsidRPr="00A5606A" w:rsidRDefault="00A953A0" w:rsidP="008753FB">
            <w:pPr>
              <w:jc w:val="right"/>
              <w:rPr>
                <w:rFonts w:ascii="Arial" w:hAnsi="Arial" w:cs="Arial"/>
                <w:b/>
                <w:bCs/>
                <w:color w:val="000000"/>
                <w:sz w:val="20"/>
                <w:szCs w:val="20"/>
              </w:rPr>
            </w:pPr>
            <w:r w:rsidRPr="00A5606A">
              <w:rPr>
                <w:rFonts w:ascii="Arial" w:hAnsi="Arial" w:cs="Arial"/>
                <w:b/>
                <w:bCs/>
                <w:color w:val="000000"/>
                <w:sz w:val="20"/>
                <w:szCs w:val="20"/>
              </w:rPr>
              <w:t xml:space="preserve">TFRS 9 öncesi </w:t>
            </w:r>
          </w:p>
          <w:p w14:paraId="07DA88D4" w14:textId="77777777" w:rsidR="00A953A0" w:rsidRPr="00A5606A" w:rsidRDefault="00A953A0" w:rsidP="008753FB">
            <w:pPr>
              <w:jc w:val="right"/>
              <w:rPr>
                <w:rFonts w:ascii="Arial" w:hAnsi="Arial" w:cs="Arial"/>
                <w:b/>
                <w:bCs/>
                <w:color w:val="000000"/>
                <w:sz w:val="20"/>
                <w:szCs w:val="20"/>
              </w:rPr>
            </w:pPr>
            <w:proofErr w:type="gramStart"/>
            <w:r w:rsidRPr="00A5606A">
              <w:rPr>
                <w:rFonts w:ascii="Arial" w:hAnsi="Arial" w:cs="Arial"/>
                <w:b/>
                <w:bCs/>
                <w:color w:val="000000"/>
                <w:sz w:val="20"/>
                <w:szCs w:val="20"/>
              </w:rPr>
              <w:t>defter</w:t>
            </w:r>
            <w:proofErr w:type="gramEnd"/>
            <w:r w:rsidRPr="00A5606A">
              <w:rPr>
                <w:rFonts w:ascii="Arial" w:hAnsi="Arial" w:cs="Arial"/>
                <w:b/>
                <w:bCs/>
                <w:color w:val="000000"/>
                <w:sz w:val="20"/>
                <w:szCs w:val="20"/>
              </w:rPr>
              <w:t xml:space="preserve"> değeri </w:t>
            </w:r>
          </w:p>
        </w:tc>
        <w:tc>
          <w:tcPr>
            <w:tcW w:w="2208" w:type="dxa"/>
            <w:tcBorders>
              <w:top w:val="single" w:sz="4" w:space="0" w:color="auto"/>
              <w:left w:val="nil"/>
              <w:bottom w:val="nil"/>
              <w:right w:val="nil"/>
            </w:tcBorders>
            <w:shd w:val="clear" w:color="auto" w:fill="auto"/>
            <w:noWrap/>
            <w:vAlign w:val="bottom"/>
            <w:hideMark/>
          </w:tcPr>
          <w:p w14:paraId="65BFDB3F" w14:textId="77777777" w:rsidR="00A953A0" w:rsidRPr="00A5606A" w:rsidRDefault="00A953A0" w:rsidP="008753FB">
            <w:pPr>
              <w:jc w:val="right"/>
              <w:rPr>
                <w:rFonts w:ascii="Arial" w:hAnsi="Arial" w:cs="Arial"/>
                <w:b/>
                <w:bCs/>
                <w:color w:val="000000"/>
                <w:sz w:val="20"/>
                <w:szCs w:val="20"/>
              </w:rPr>
            </w:pPr>
          </w:p>
        </w:tc>
        <w:tc>
          <w:tcPr>
            <w:tcW w:w="2525" w:type="dxa"/>
            <w:tcBorders>
              <w:top w:val="single" w:sz="4" w:space="0" w:color="auto"/>
              <w:left w:val="nil"/>
              <w:bottom w:val="nil"/>
              <w:right w:val="nil"/>
            </w:tcBorders>
            <w:shd w:val="clear" w:color="auto" w:fill="auto"/>
            <w:noWrap/>
            <w:vAlign w:val="bottom"/>
            <w:hideMark/>
          </w:tcPr>
          <w:p w14:paraId="0C4ADC80" w14:textId="77777777" w:rsidR="00A953A0" w:rsidRPr="00A5606A" w:rsidRDefault="00A953A0" w:rsidP="008753FB">
            <w:pPr>
              <w:jc w:val="right"/>
              <w:rPr>
                <w:rFonts w:ascii="Arial" w:hAnsi="Arial" w:cs="Arial"/>
                <w:b/>
                <w:bCs/>
                <w:color w:val="000000"/>
                <w:sz w:val="20"/>
                <w:szCs w:val="20"/>
              </w:rPr>
            </w:pPr>
            <w:r w:rsidRPr="00A5606A">
              <w:rPr>
                <w:rFonts w:ascii="Arial" w:hAnsi="Arial" w:cs="Arial"/>
                <w:b/>
                <w:bCs/>
                <w:color w:val="000000"/>
                <w:sz w:val="20"/>
                <w:szCs w:val="20"/>
              </w:rPr>
              <w:t xml:space="preserve">TFRS 9 sonrası </w:t>
            </w:r>
          </w:p>
          <w:p w14:paraId="2EF9E175" w14:textId="77777777" w:rsidR="00A953A0" w:rsidRPr="00A5606A" w:rsidRDefault="00A953A0" w:rsidP="008753FB">
            <w:pPr>
              <w:jc w:val="right"/>
              <w:rPr>
                <w:rFonts w:ascii="Arial" w:hAnsi="Arial" w:cs="Arial"/>
                <w:b/>
                <w:bCs/>
                <w:color w:val="000000"/>
                <w:sz w:val="20"/>
                <w:szCs w:val="20"/>
              </w:rPr>
            </w:pPr>
            <w:proofErr w:type="gramStart"/>
            <w:r w:rsidRPr="00A5606A">
              <w:rPr>
                <w:rFonts w:ascii="Arial" w:hAnsi="Arial" w:cs="Arial"/>
                <w:b/>
                <w:bCs/>
                <w:color w:val="000000"/>
                <w:sz w:val="20"/>
                <w:szCs w:val="20"/>
              </w:rPr>
              <w:t>defter</w:t>
            </w:r>
            <w:proofErr w:type="gramEnd"/>
            <w:r w:rsidRPr="00A5606A">
              <w:rPr>
                <w:rFonts w:ascii="Arial" w:hAnsi="Arial" w:cs="Arial"/>
                <w:b/>
                <w:bCs/>
                <w:color w:val="000000"/>
                <w:sz w:val="20"/>
                <w:szCs w:val="20"/>
              </w:rPr>
              <w:t xml:space="preserve"> değeri </w:t>
            </w:r>
          </w:p>
        </w:tc>
      </w:tr>
      <w:tr w:rsidR="00A953A0" w:rsidRPr="00A5606A" w14:paraId="75886DD1" w14:textId="77777777" w:rsidTr="00FC1284">
        <w:trPr>
          <w:trHeight w:val="227"/>
        </w:trPr>
        <w:tc>
          <w:tcPr>
            <w:tcW w:w="2450" w:type="dxa"/>
            <w:tcBorders>
              <w:top w:val="nil"/>
              <w:left w:val="nil"/>
              <w:bottom w:val="single" w:sz="4" w:space="0" w:color="auto"/>
              <w:right w:val="nil"/>
            </w:tcBorders>
            <w:shd w:val="clear" w:color="auto" w:fill="auto"/>
            <w:noWrap/>
            <w:vAlign w:val="bottom"/>
            <w:hideMark/>
          </w:tcPr>
          <w:p w14:paraId="341263BD" w14:textId="77777777" w:rsidR="00A953A0" w:rsidRPr="00A5606A" w:rsidRDefault="00A953A0" w:rsidP="008753FB">
            <w:pPr>
              <w:rPr>
                <w:rFonts w:ascii="Arial" w:hAnsi="Arial" w:cs="Arial"/>
                <w:color w:val="000000"/>
                <w:sz w:val="20"/>
                <w:szCs w:val="20"/>
              </w:rPr>
            </w:pPr>
            <w:r w:rsidRPr="00A5606A">
              <w:rPr>
                <w:rFonts w:ascii="Arial" w:hAnsi="Arial" w:cs="Arial"/>
                <w:color w:val="000000"/>
                <w:sz w:val="20"/>
                <w:szCs w:val="20"/>
              </w:rPr>
              <w:t> </w:t>
            </w:r>
          </w:p>
        </w:tc>
        <w:tc>
          <w:tcPr>
            <w:tcW w:w="2198" w:type="dxa"/>
            <w:tcBorders>
              <w:top w:val="nil"/>
              <w:left w:val="nil"/>
              <w:bottom w:val="single" w:sz="4" w:space="0" w:color="auto"/>
              <w:right w:val="nil"/>
            </w:tcBorders>
            <w:shd w:val="clear" w:color="auto" w:fill="auto"/>
            <w:noWrap/>
            <w:vAlign w:val="bottom"/>
            <w:hideMark/>
          </w:tcPr>
          <w:p w14:paraId="40890634" w14:textId="77777777" w:rsidR="00A953A0" w:rsidRPr="00A5606A" w:rsidRDefault="00A953A0" w:rsidP="008753FB">
            <w:pPr>
              <w:jc w:val="right"/>
              <w:rPr>
                <w:rFonts w:ascii="Arial" w:hAnsi="Arial" w:cs="Arial"/>
                <w:b/>
                <w:bCs/>
                <w:color w:val="000000"/>
                <w:sz w:val="20"/>
                <w:szCs w:val="20"/>
              </w:rPr>
            </w:pPr>
            <w:r w:rsidRPr="00A5606A">
              <w:rPr>
                <w:rFonts w:ascii="Arial" w:hAnsi="Arial" w:cs="Arial"/>
                <w:b/>
                <w:bCs/>
                <w:color w:val="000000"/>
                <w:sz w:val="20"/>
                <w:szCs w:val="20"/>
              </w:rPr>
              <w:t>31 Aralık 2017</w:t>
            </w:r>
          </w:p>
        </w:tc>
        <w:tc>
          <w:tcPr>
            <w:tcW w:w="2208" w:type="dxa"/>
            <w:tcBorders>
              <w:top w:val="nil"/>
              <w:left w:val="nil"/>
              <w:bottom w:val="single" w:sz="4" w:space="0" w:color="auto"/>
              <w:right w:val="nil"/>
            </w:tcBorders>
            <w:shd w:val="clear" w:color="auto" w:fill="auto"/>
            <w:noWrap/>
            <w:vAlign w:val="bottom"/>
            <w:hideMark/>
          </w:tcPr>
          <w:p w14:paraId="63BFC9BD" w14:textId="77777777" w:rsidR="00A953A0" w:rsidRPr="00A5606A" w:rsidRDefault="00A953A0" w:rsidP="008753FB">
            <w:pPr>
              <w:jc w:val="right"/>
              <w:rPr>
                <w:rFonts w:ascii="Arial" w:hAnsi="Arial" w:cs="Arial"/>
                <w:b/>
                <w:bCs/>
                <w:color w:val="000000"/>
                <w:sz w:val="20"/>
                <w:szCs w:val="20"/>
              </w:rPr>
            </w:pPr>
            <w:r w:rsidRPr="00A5606A">
              <w:rPr>
                <w:rFonts w:ascii="Arial" w:hAnsi="Arial" w:cs="Arial"/>
                <w:b/>
                <w:bCs/>
                <w:color w:val="000000"/>
                <w:sz w:val="20"/>
                <w:szCs w:val="20"/>
              </w:rPr>
              <w:t>Yeniden ölçümler </w:t>
            </w:r>
          </w:p>
        </w:tc>
        <w:tc>
          <w:tcPr>
            <w:tcW w:w="2525" w:type="dxa"/>
            <w:tcBorders>
              <w:top w:val="nil"/>
              <w:left w:val="nil"/>
              <w:bottom w:val="single" w:sz="4" w:space="0" w:color="auto"/>
              <w:right w:val="nil"/>
            </w:tcBorders>
            <w:shd w:val="clear" w:color="auto" w:fill="auto"/>
            <w:noWrap/>
            <w:vAlign w:val="bottom"/>
            <w:hideMark/>
          </w:tcPr>
          <w:p w14:paraId="4FAB3120" w14:textId="77777777" w:rsidR="00A953A0" w:rsidRPr="00A5606A" w:rsidRDefault="00A953A0" w:rsidP="008753FB">
            <w:pPr>
              <w:jc w:val="right"/>
              <w:rPr>
                <w:rFonts w:ascii="Arial" w:hAnsi="Arial" w:cs="Arial"/>
                <w:b/>
                <w:bCs/>
                <w:color w:val="000000"/>
                <w:sz w:val="20"/>
                <w:szCs w:val="20"/>
              </w:rPr>
            </w:pPr>
            <w:r w:rsidRPr="00A5606A">
              <w:rPr>
                <w:rFonts w:ascii="Arial" w:hAnsi="Arial" w:cs="Arial"/>
                <w:b/>
                <w:bCs/>
                <w:color w:val="000000"/>
                <w:sz w:val="20"/>
                <w:szCs w:val="20"/>
              </w:rPr>
              <w:t>1 Ocak 2018</w:t>
            </w:r>
          </w:p>
        </w:tc>
      </w:tr>
      <w:tr w:rsidR="00A953A0" w:rsidRPr="00A5606A" w14:paraId="5BDB1CF9" w14:textId="77777777" w:rsidTr="00FC1284">
        <w:trPr>
          <w:trHeight w:val="227"/>
        </w:trPr>
        <w:tc>
          <w:tcPr>
            <w:tcW w:w="2450" w:type="dxa"/>
            <w:tcBorders>
              <w:top w:val="nil"/>
              <w:left w:val="nil"/>
              <w:bottom w:val="nil"/>
              <w:right w:val="nil"/>
            </w:tcBorders>
            <w:shd w:val="clear" w:color="auto" w:fill="auto"/>
            <w:noWrap/>
            <w:vAlign w:val="bottom"/>
            <w:hideMark/>
          </w:tcPr>
          <w:p w14:paraId="0DE9D8ED" w14:textId="77777777" w:rsidR="00A953A0" w:rsidRPr="00A5606A" w:rsidRDefault="00A953A0" w:rsidP="008753FB">
            <w:pPr>
              <w:rPr>
                <w:rFonts w:ascii="Arial" w:hAnsi="Arial" w:cs="Arial"/>
                <w:b/>
                <w:bCs/>
                <w:color w:val="000000"/>
                <w:sz w:val="20"/>
                <w:szCs w:val="20"/>
              </w:rPr>
            </w:pPr>
            <w:r w:rsidRPr="00A5606A">
              <w:rPr>
                <w:rFonts w:ascii="Arial" w:hAnsi="Arial" w:cs="Arial"/>
                <w:b/>
                <w:bCs/>
                <w:color w:val="000000"/>
                <w:sz w:val="20"/>
                <w:szCs w:val="20"/>
              </w:rPr>
              <w:t>Krediler</w:t>
            </w:r>
          </w:p>
        </w:tc>
        <w:tc>
          <w:tcPr>
            <w:tcW w:w="2198" w:type="dxa"/>
            <w:tcBorders>
              <w:top w:val="nil"/>
              <w:left w:val="nil"/>
              <w:bottom w:val="nil"/>
              <w:right w:val="nil"/>
            </w:tcBorders>
            <w:shd w:val="clear" w:color="auto" w:fill="auto"/>
            <w:noWrap/>
            <w:vAlign w:val="bottom"/>
            <w:hideMark/>
          </w:tcPr>
          <w:p w14:paraId="5F33A216" w14:textId="77777777" w:rsidR="00A953A0" w:rsidRPr="00A5606A" w:rsidRDefault="00A953A0" w:rsidP="008753FB">
            <w:pPr>
              <w:rPr>
                <w:rFonts w:ascii="Arial" w:hAnsi="Arial" w:cs="Arial"/>
                <w:b/>
                <w:bCs/>
                <w:color w:val="000000"/>
                <w:sz w:val="20"/>
                <w:szCs w:val="20"/>
              </w:rPr>
            </w:pPr>
          </w:p>
        </w:tc>
        <w:tc>
          <w:tcPr>
            <w:tcW w:w="2208" w:type="dxa"/>
            <w:tcBorders>
              <w:top w:val="nil"/>
              <w:left w:val="nil"/>
              <w:bottom w:val="nil"/>
              <w:right w:val="nil"/>
            </w:tcBorders>
            <w:shd w:val="clear" w:color="auto" w:fill="auto"/>
            <w:noWrap/>
            <w:vAlign w:val="bottom"/>
            <w:hideMark/>
          </w:tcPr>
          <w:p w14:paraId="5ADE035A" w14:textId="77777777" w:rsidR="00A953A0" w:rsidRPr="00A5606A" w:rsidRDefault="00A953A0" w:rsidP="008753FB">
            <w:pPr>
              <w:rPr>
                <w:sz w:val="20"/>
                <w:szCs w:val="20"/>
              </w:rPr>
            </w:pPr>
          </w:p>
        </w:tc>
        <w:tc>
          <w:tcPr>
            <w:tcW w:w="2525" w:type="dxa"/>
            <w:tcBorders>
              <w:top w:val="nil"/>
              <w:left w:val="nil"/>
              <w:bottom w:val="nil"/>
              <w:right w:val="nil"/>
            </w:tcBorders>
            <w:shd w:val="clear" w:color="auto" w:fill="auto"/>
            <w:noWrap/>
            <w:vAlign w:val="bottom"/>
            <w:hideMark/>
          </w:tcPr>
          <w:p w14:paraId="123379FA" w14:textId="77777777" w:rsidR="00A953A0" w:rsidRPr="00A5606A" w:rsidRDefault="00A953A0" w:rsidP="008753FB">
            <w:pPr>
              <w:rPr>
                <w:sz w:val="20"/>
                <w:szCs w:val="20"/>
              </w:rPr>
            </w:pPr>
          </w:p>
        </w:tc>
      </w:tr>
      <w:tr w:rsidR="00A953A0" w:rsidRPr="00A5606A" w14:paraId="7C06780B" w14:textId="77777777" w:rsidTr="00FC1284">
        <w:trPr>
          <w:trHeight w:val="227"/>
        </w:trPr>
        <w:tc>
          <w:tcPr>
            <w:tcW w:w="2450" w:type="dxa"/>
            <w:tcBorders>
              <w:top w:val="nil"/>
              <w:left w:val="nil"/>
              <w:bottom w:val="nil"/>
              <w:right w:val="nil"/>
            </w:tcBorders>
            <w:shd w:val="clear" w:color="auto" w:fill="auto"/>
            <w:noWrap/>
            <w:vAlign w:val="bottom"/>
            <w:hideMark/>
          </w:tcPr>
          <w:p w14:paraId="7FF35C49" w14:textId="77777777" w:rsidR="00A953A0" w:rsidRPr="00A5606A" w:rsidRDefault="00A953A0" w:rsidP="008753FB">
            <w:pPr>
              <w:rPr>
                <w:rFonts w:ascii="Arial" w:hAnsi="Arial" w:cs="Arial"/>
                <w:color w:val="000000"/>
                <w:sz w:val="20"/>
                <w:szCs w:val="20"/>
              </w:rPr>
            </w:pPr>
            <w:r w:rsidRPr="00A5606A">
              <w:rPr>
                <w:rFonts w:ascii="Arial" w:hAnsi="Arial" w:cs="Arial"/>
                <w:color w:val="000000"/>
                <w:sz w:val="20"/>
                <w:szCs w:val="20"/>
              </w:rPr>
              <w:t>1. Aşama</w:t>
            </w:r>
          </w:p>
        </w:tc>
        <w:tc>
          <w:tcPr>
            <w:tcW w:w="2198" w:type="dxa"/>
            <w:tcBorders>
              <w:top w:val="nil"/>
              <w:left w:val="nil"/>
              <w:bottom w:val="nil"/>
              <w:right w:val="nil"/>
            </w:tcBorders>
            <w:shd w:val="clear" w:color="auto" w:fill="auto"/>
            <w:noWrap/>
            <w:vAlign w:val="center"/>
            <w:hideMark/>
          </w:tcPr>
          <w:p w14:paraId="362868F0" w14:textId="77777777" w:rsidR="00A953A0" w:rsidRPr="00A5606A" w:rsidRDefault="00A953A0" w:rsidP="008753FB">
            <w:pPr>
              <w:jc w:val="right"/>
              <w:rPr>
                <w:rFonts w:ascii="Arial" w:hAnsi="Arial" w:cs="Arial"/>
                <w:color w:val="000000"/>
                <w:sz w:val="20"/>
                <w:szCs w:val="20"/>
              </w:rPr>
            </w:pPr>
            <w:r w:rsidRPr="00A5606A">
              <w:rPr>
                <w:rFonts w:ascii="Arial" w:hAnsi="Arial" w:cs="Arial"/>
                <w:color w:val="000000"/>
                <w:sz w:val="20"/>
                <w:szCs w:val="20"/>
              </w:rPr>
              <w:t>110.290</w:t>
            </w:r>
          </w:p>
        </w:tc>
        <w:tc>
          <w:tcPr>
            <w:tcW w:w="2208" w:type="dxa"/>
            <w:tcBorders>
              <w:top w:val="nil"/>
              <w:left w:val="nil"/>
              <w:bottom w:val="nil"/>
              <w:right w:val="nil"/>
            </w:tcBorders>
            <w:shd w:val="clear" w:color="auto" w:fill="auto"/>
            <w:noWrap/>
            <w:vAlign w:val="center"/>
            <w:hideMark/>
          </w:tcPr>
          <w:p w14:paraId="474E81F3" w14:textId="77777777" w:rsidR="00A953A0" w:rsidRPr="00A5606A" w:rsidRDefault="00A953A0" w:rsidP="008753FB">
            <w:pPr>
              <w:jc w:val="right"/>
              <w:rPr>
                <w:rFonts w:ascii="Arial" w:hAnsi="Arial" w:cs="Arial"/>
                <w:color w:val="000000"/>
                <w:sz w:val="20"/>
                <w:szCs w:val="20"/>
              </w:rPr>
            </w:pPr>
            <w:r w:rsidRPr="00A5606A">
              <w:rPr>
                <w:rFonts w:ascii="Arial" w:hAnsi="Arial" w:cs="Arial"/>
                <w:color w:val="000000"/>
                <w:sz w:val="20"/>
                <w:szCs w:val="20"/>
              </w:rPr>
              <w:t>(48.796)</w:t>
            </w:r>
          </w:p>
        </w:tc>
        <w:tc>
          <w:tcPr>
            <w:tcW w:w="2525" w:type="dxa"/>
            <w:tcBorders>
              <w:top w:val="nil"/>
              <w:left w:val="nil"/>
              <w:bottom w:val="nil"/>
              <w:right w:val="nil"/>
            </w:tcBorders>
            <w:shd w:val="clear" w:color="auto" w:fill="auto"/>
            <w:noWrap/>
            <w:vAlign w:val="center"/>
            <w:hideMark/>
          </w:tcPr>
          <w:p w14:paraId="29DC1B0D" w14:textId="77777777" w:rsidR="00A953A0" w:rsidRPr="00A5606A" w:rsidRDefault="00A953A0" w:rsidP="008753FB">
            <w:pPr>
              <w:jc w:val="right"/>
              <w:rPr>
                <w:rFonts w:ascii="Arial" w:hAnsi="Arial" w:cs="Arial"/>
                <w:color w:val="000000"/>
                <w:sz w:val="20"/>
                <w:szCs w:val="20"/>
              </w:rPr>
            </w:pPr>
            <w:r w:rsidRPr="00A5606A">
              <w:rPr>
                <w:rFonts w:ascii="Arial" w:hAnsi="Arial" w:cs="Arial"/>
                <w:color w:val="000000"/>
                <w:sz w:val="20"/>
                <w:szCs w:val="20"/>
              </w:rPr>
              <w:t>61.494</w:t>
            </w:r>
          </w:p>
        </w:tc>
      </w:tr>
      <w:tr w:rsidR="00A953A0" w:rsidRPr="00A5606A" w14:paraId="483FD7AA" w14:textId="77777777" w:rsidTr="00FC1284">
        <w:trPr>
          <w:trHeight w:val="227"/>
        </w:trPr>
        <w:tc>
          <w:tcPr>
            <w:tcW w:w="2450" w:type="dxa"/>
            <w:tcBorders>
              <w:top w:val="nil"/>
              <w:left w:val="nil"/>
              <w:bottom w:val="nil"/>
              <w:right w:val="nil"/>
            </w:tcBorders>
            <w:shd w:val="clear" w:color="auto" w:fill="auto"/>
            <w:noWrap/>
            <w:vAlign w:val="bottom"/>
            <w:hideMark/>
          </w:tcPr>
          <w:p w14:paraId="1F38324A" w14:textId="77777777" w:rsidR="00A953A0" w:rsidRPr="00A5606A" w:rsidRDefault="00A953A0" w:rsidP="008753FB">
            <w:pPr>
              <w:rPr>
                <w:rFonts w:ascii="Arial" w:hAnsi="Arial" w:cs="Arial"/>
                <w:color w:val="000000"/>
                <w:sz w:val="20"/>
                <w:szCs w:val="20"/>
              </w:rPr>
            </w:pPr>
            <w:r w:rsidRPr="00A5606A">
              <w:rPr>
                <w:rFonts w:ascii="Arial" w:hAnsi="Arial" w:cs="Arial"/>
                <w:color w:val="000000"/>
                <w:sz w:val="20"/>
                <w:szCs w:val="20"/>
              </w:rPr>
              <w:t>2. Aşama</w:t>
            </w:r>
          </w:p>
        </w:tc>
        <w:tc>
          <w:tcPr>
            <w:tcW w:w="2198" w:type="dxa"/>
            <w:tcBorders>
              <w:top w:val="nil"/>
              <w:left w:val="nil"/>
              <w:bottom w:val="nil"/>
              <w:right w:val="nil"/>
            </w:tcBorders>
            <w:shd w:val="clear" w:color="auto" w:fill="auto"/>
            <w:noWrap/>
            <w:vAlign w:val="center"/>
            <w:hideMark/>
          </w:tcPr>
          <w:p w14:paraId="49EDF0C3" w14:textId="77777777" w:rsidR="00A953A0" w:rsidRPr="00A5606A" w:rsidRDefault="00A953A0" w:rsidP="008753FB">
            <w:pPr>
              <w:jc w:val="right"/>
              <w:rPr>
                <w:rFonts w:ascii="Arial" w:hAnsi="Arial" w:cs="Arial"/>
                <w:color w:val="000000"/>
                <w:sz w:val="20"/>
                <w:szCs w:val="20"/>
              </w:rPr>
            </w:pPr>
            <w:r w:rsidRPr="00A5606A">
              <w:rPr>
                <w:rFonts w:ascii="Arial" w:hAnsi="Arial" w:cs="Arial"/>
                <w:color w:val="000000"/>
                <w:sz w:val="20"/>
                <w:szCs w:val="20"/>
              </w:rPr>
              <w:t>14.242</w:t>
            </w:r>
          </w:p>
        </w:tc>
        <w:tc>
          <w:tcPr>
            <w:tcW w:w="2208" w:type="dxa"/>
            <w:tcBorders>
              <w:top w:val="nil"/>
              <w:left w:val="nil"/>
              <w:bottom w:val="nil"/>
              <w:right w:val="nil"/>
            </w:tcBorders>
            <w:shd w:val="clear" w:color="auto" w:fill="auto"/>
            <w:noWrap/>
            <w:vAlign w:val="center"/>
            <w:hideMark/>
          </w:tcPr>
          <w:p w14:paraId="483A454D" w14:textId="77777777" w:rsidR="00A953A0" w:rsidRPr="00A5606A" w:rsidRDefault="00A953A0" w:rsidP="008753FB">
            <w:pPr>
              <w:jc w:val="right"/>
              <w:rPr>
                <w:rFonts w:ascii="Arial" w:hAnsi="Arial" w:cs="Arial"/>
                <w:color w:val="000000"/>
                <w:sz w:val="20"/>
                <w:szCs w:val="20"/>
              </w:rPr>
            </w:pPr>
            <w:r w:rsidRPr="00A5606A">
              <w:rPr>
                <w:rFonts w:ascii="Arial" w:hAnsi="Arial" w:cs="Arial"/>
                <w:color w:val="000000"/>
                <w:sz w:val="20"/>
                <w:szCs w:val="20"/>
              </w:rPr>
              <w:t>255.533</w:t>
            </w:r>
          </w:p>
        </w:tc>
        <w:tc>
          <w:tcPr>
            <w:tcW w:w="2525" w:type="dxa"/>
            <w:tcBorders>
              <w:top w:val="nil"/>
              <w:left w:val="nil"/>
              <w:bottom w:val="nil"/>
              <w:right w:val="nil"/>
            </w:tcBorders>
            <w:shd w:val="clear" w:color="auto" w:fill="auto"/>
            <w:noWrap/>
            <w:vAlign w:val="center"/>
            <w:hideMark/>
          </w:tcPr>
          <w:p w14:paraId="7E817A5A" w14:textId="77777777" w:rsidR="00A953A0" w:rsidRPr="00A5606A" w:rsidRDefault="00A953A0" w:rsidP="008753FB">
            <w:pPr>
              <w:jc w:val="right"/>
              <w:rPr>
                <w:rFonts w:ascii="Arial" w:hAnsi="Arial" w:cs="Arial"/>
                <w:color w:val="000000"/>
                <w:sz w:val="20"/>
                <w:szCs w:val="20"/>
              </w:rPr>
            </w:pPr>
            <w:r w:rsidRPr="00A5606A">
              <w:rPr>
                <w:rFonts w:ascii="Arial" w:hAnsi="Arial" w:cs="Arial"/>
                <w:color w:val="000000"/>
                <w:sz w:val="20"/>
                <w:szCs w:val="20"/>
              </w:rPr>
              <w:t>269.775</w:t>
            </w:r>
          </w:p>
        </w:tc>
      </w:tr>
      <w:tr w:rsidR="00A953A0" w:rsidRPr="00A5606A" w14:paraId="3972DBDC" w14:textId="77777777" w:rsidTr="00FC1284">
        <w:trPr>
          <w:trHeight w:val="227"/>
        </w:trPr>
        <w:tc>
          <w:tcPr>
            <w:tcW w:w="2450" w:type="dxa"/>
            <w:tcBorders>
              <w:top w:val="nil"/>
              <w:left w:val="nil"/>
              <w:bottom w:val="nil"/>
              <w:right w:val="nil"/>
            </w:tcBorders>
            <w:shd w:val="clear" w:color="auto" w:fill="auto"/>
            <w:noWrap/>
            <w:vAlign w:val="bottom"/>
            <w:hideMark/>
          </w:tcPr>
          <w:p w14:paraId="54417018" w14:textId="77777777" w:rsidR="00A953A0" w:rsidRPr="00A5606A" w:rsidRDefault="00A953A0" w:rsidP="008753FB">
            <w:pPr>
              <w:rPr>
                <w:rFonts w:ascii="Arial" w:hAnsi="Arial" w:cs="Arial"/>
                <w:color w:val="000000"/>
                <w:sz w:val="20"/>
                <w:szCs w:val="20"/>
              </w:rPr>
            </w:pPr>
            <w:r w:rsidRPr="00A5606A">
              <w:rPr>
                <w:rFonts w:ascii="Arial" w:hAnsi="Arial" w:cs="Arial"/>
                <w:color w:val="000000"/>
                <w:sz w:val="20"/>
                <w:szCs w:val="20"/>
              </w:rPr>
              <w:t>3. Aşama</w:t>
            </w:r>
          </w:p>
        </w:tc>
        <w:tc>
          <w:tcPr>
            <w:tcW w:w="2198" w:type="dxa"/>
            <w:tcBorders>
              <w:top w:val="nil"/>
              <w:left w:val="nil"/>
              <w:bottom w:val="nil"/>
              <w:right w:val="nil"/>
            </w:tcBorders>
            <w:shd w:val="clear" w:color="auto" w:fill="auto"/>
            <w:noWrap/>
            <w:vAlign w:val="center"/>
            <w:hideMark/>
          </w:tcPr>
          <w:p w14:paraId="6D7632AA" w14:textId="77777777" w:rsidR="00A953A0" w:rsidRPr="00A5606A" w:rsidRDefault="00A953A0" w:rsidP="008753FB">
            <w:pPr>
              <w:jc w:val="right"/>
              <w:rPr>
                <w:rFonts w:ascii="Arial" w:hAnsi="Arial" w:cs="Arial"/>
                <w:color w:val="000000"/>
                <w:sz w:val="20"/>
                <w:szCs w:val="20"/>
              </w:rPr>
            </w:pPr>
            <w:r w:rsidRPr="00A5606A">
              <w:rPr>
                <w:rFonts w:ascii="Arial" w:hAnsi="Arial" w:cs="Arial"/>
                <w:color w:val="000000"/>
                <w:sz w:val="20"/>
                <w:szCs w:val="20"/>
              </w:rPr>
              <w:t>699.437</w:t>
            </w:r>
          </w:p>
        </w:tc>
        <w:tc>
          <w:tcPr>
            <w:tcW w:w="2208" w:type="dxa"/>
            <w:tcBorders>
              <w:top w:val="nil"/>
              <w:left w:val="nil"/>
              <w:bottom w:val="nil"/>
              <w:right w:val="nil"/>
            </w:tcBorders>
            <w:shd w:val="clear" w:color="auto" w:fill="auto"/>
            <w:noWrap/>
            <w:vAlign w:val="center"/>
            <w:hideMark/>
          </w:tcPr>
          <w:p w14:paraId="6A829DD0" w14:textId="77777777" w:rsidR="00A953A0" w:rsidRPr="00A5606A" w:rsidRDefault="00A953A0" w:rsidP="008753FB">
            <w:pPr>
              <w:jc w:val="right"/>
              <w:rPr>
                <w:rFonts w:ascii="Arial" w:hAnsi="Arial" w:cs="Arial"/>
                <w:color w:val="000000"/>
                <w:sz w:val="20"/>
                <w:szCs w:val="20"/>
              </w:rPr>
            </w:pPr>
            <w:r w:rsidRPr="00A5606A">
              <w:rPr>
                <w:rFonts w:ascii="Arial" w:hAnsi="Arial" w:cs="Arial"/>
                <w:color w:val="000000"/>
                <w:sz w:val="20"/>
                <w:szCs w:val="20"/>
              </w:rPr>
              <w:t>10.076</w:t>
            </w:r>
          </w:p>
        </w:tc>
        <w:tc>
          <w:tcPr>
            <w:tcW w:w="2525" w:type="dxa"/>
            <w:tcBorders>
              <w:top w:val="nil"/>
              <w:left w:val="nil"/>
              <w:bottom w:val="nil"/>
              <w:right w:val="nil"/>
            </w:tcBorders>
            <w:shd w:val="clear" w:color="auto" w:fill="auto"/>
            <w:noWrap/>
            <w:vAlign w:val="center"/>
            <w:hideMark/>
          </w:tcPr>
          <w:p w14:paraId="2FED30B8" w14:textId="77777777" w:rsidR="00A953A0" w:rsidRPr="00A5606A" w:rsidRDefault="00A953A0" w:rsidP="008753FB">
            <w:pPr>
              <w:jc w:val="right"/>
              <w:rPr>
                <w:rFonts w:ascii="Arial" w:hAnsi="Arial" w:cs="Arial"/>
                <w:color w:val="000000"/>
                <w:sz w:val="20"/>
                <w:szCs w:val="20"/>
              </w:rPr>
            </w:pPr>
            <w:r w:rsidRPr="00A5606A">
              <w:rPr>
                <w:rFonts w:ascii="Arial" w:hAnsi="Arial" w:cs="Arial"/>
                <w:color w:val="000000"/>
                <w:sz w:val="20"/>
                <w:szCs w:val="20"/>
              </w:rPr>
              <w:t>709.513</w:t>
            </w:r>
          </w:p>
        </w:tc>
      </w:tr>
      <w:tr w:rsidR="00A953A0" w:rsidRPr="00A5606A" w14:paraId="384FE70C" w14:textId="77777777" w:rsidTr="00FC1284">
        <w:trPr>
          <w:trHeight w:val="227"/>
        </w:trPr>
        <w:tc>
          <w:tcPr>
            <w:tcW w:w="2450" w:type="dxa"/>
            <w:tcBorders>
              <w:top w:val="nil"/>
              <w:left w:val="nil"/>
              <w:bottom w:val="nil"/>
              <w:right w:val="nil"/>
            </w:tcBorders>
            <w:shd w:val="clear" w:color="auto" w:fill="auto"/>
            <w:noWrap/>
            <w:vAlign w:val="bottom"/>
          </w:tcPr>
          <w:p w14:paraId="066958AC" w14:textId="30E48303" w:rsidR="00A953A0" w:rsidRPr="00A5606A" w:rsidRDefault="00A953A0" w:rsidP="008753FB">
            <w:pPr>
              <w:rPr>
                <w:rFonts w:ascii="Arial" w:hAnsi="Arial" w:cs="Arial"/>
                <w:b/>
                <w:color w:val="000000"/>
                <w:sz w:val="20"/>
                <w:szCs w:val="20"/>
              </w:rPr>
            </w:pPr>
            <w:r w:rsidRPr="00A5606A">
              <w:rPr>
                <w:rFonts w:ascii="Arial" w:hAnsi="Arial" w:cs="Arial"/>
                <w:b/>
                <w:color w:val="000000"/>
                <w:sz w:val="20"/>
                <w:szCs w:val="20"/>
              </w:rPr>
              <w:t>Finansal Varlıklar</w:t>
            </w:r>
            <w:r w:rsidRPr="00A5606A">
              <w:rPr>
                <w:rFonts w:ascii="Arial" w:hAnsi="Arial" w:cs="Arial"/>
                <w:b/>
                <w:color w:val="000000"/>
                <w:sz w:val="20"/>
                <w:szCs w:val="20"/>
                <w:vertAlign w:val="superscript"/>
              </w:rPr>
              <w:t>(*)</w:t>
            </w:r>
          </w:p>
        </w:tc>
        <w:tc>
          <w:tcPr>
            <w:tcW w:w="2198" w:type="dxa"/>
            <w:tcBorders>
              <w:top w:val="nil"/>
              <w:left w:val="nil"/>
              <w:bottom w:val="nil"/>
              <w:right w:val="nil"/>
            </w:tcBorders>
            <w:shd w:val="clear" w:color="auto" w:fill="auto"/>
            <w:noWrap/>
            <w:vAlign w:val="center"/>
          </w:tcPr>
          <w:p w14:paraId="127B787B" w14:textId="77777777" w:rsidR="00A953A0" w:rsidRPr="00A5606A" w:rsidRDefault="00A953A0" w:rsidP="008753FB">
            <w:pPr>
              <w:jc w:val="right"/>
              <w:rPr>
                <w:rFonts w:ascii="Arial" w:hAnsi="Arial" w:cs="Arial"/>
                <w:b/>
                <w:color w:val="000000"/>
                <w:sz w:val="20"/>
                <w:szCs w:val="20"/>
              </w:rPr>
            </w:pPr>
            <w:r w:rsidRPr="00A5606A">
              <w:rPr>
                <w:rFonts w:ascii="Arial" w:hAnsi="Arial" w:cs="Arial"/>
                <w:b/>
                <w:color w:val="000000"/>
                <w:sz w:val="20"/>
                <w:szCs w:val="20"/>
              </w:rPr>
              <w:t>6.180</w:t>
            </w:r>
          </w:p>
        </w:tc>
        <w:tc>
          <w:tcPr>
            <w:tcW w:w="2208" w:type="dxa"/>
            <w:tcBorders>
              <w:top w:val="nil"/>
              <w:left w:val="nil"/>
              <w:bottom w:val="nil"/>
              <w:right w:val="nil"/>
            </w:tcBorders>
            <w:shd w:val="clear" w:color="auto" w:fill="auto"/>
            <w:noWrap/>
            <w:vAlign w:val="center"/>
          </w:tcPr>
          <w:p w14:paraId="25C9D0CA" w14:textId="77777777" w:rsidR="00A953A0" w:rsidRPr="00A5606A" w:rsidRDefault="00A953A0" w:rsidP="008753FB">
            <w:pPr>
              <w:jc w:val="right"/>
              <w:rPr>
                <w:rFonts w:ascii="Arial" w:hAnsi="Arial" w:cs="Arial"/>
                <w:b/>
                <w:color w:val="000000"/>
                <w:sz w:val="20"/>
                <w:szCs w:val="20"/>
              </w:rPr>
            </w:pPr>
            <w:r w:rsidRPr="00A5606A">
              <w:rPr>
                <w:rFonts w:ascii="Arial" w:hAnsi="Arial" w:cs="Arial"/>
                <w:b/>
                <w:color w:val="000000"/>
                <w:sz w:val="20"/>
                <w:szCs w:val="20"/>
              </w:rPr>
              <w:t>(4.426)</w:t>
            </w:r>
          </w:p>
        </w:tc>
        <w:tc>
          <w:tcPr>
            <w:tcW w:w="2525" w:type="dxa"/>
            <w:tcBorders>
              <w:top w:val="nil"/>
              <w:left w:val="nil"/>
              <w:bottom w:val="nil"/>
              <w:right w:val="nil"/>
            </w:tcBorders>
            <w:shd w:val="clear" w:color="auto" w:fill="auto"/>
            <w:noWrap/>
            <w:vAlign w:val="center"/>
          </w:tcPr>
          <w:p w14:paraId="4A5BA182" w14:textId="77777777" w:rsidR="00A953A0" w:rsidRPr="00A5606A" w:rsidRDefault="00A953A0" w:rsidP="008753FB">
            <w:pPr>
              <w:jc w:val="right"/>
              <w:rPr>
                <w:rFonts w:ascii="Arial" w:hAnsi="Arial" w:cs="Arial"/>
                <w:b/>
                <w:color w:val="000000"/>
                <w:sz w:val="20"/>
                <w:szCs w:val="20"/>
              </w:rPr>
            </w:pPr>
            <w:r w:rsidRPr="00A5606A">
              <w:rPr>
                <w:rFonts w:ascii="Arial" w:hAnsi="Arial" w:cs="Arial"/>
                <w:b/>
                <w:color w:val="000000"/>
                <w:sz w:val="20"/>
                <w:szCs w:val="20"/>
              </w:rPr>
              <w:t>1.754</w:t>
            </w:r>
          </w:p>
        </w:tc>
      </w:tr>
      <w:tr w:rsidR="00A953A0" w:rsidRPr="00A5606A" w14:paraId="54338270" w14:textId="77777777" w:rsidTr="00FC1284">
        <w:trPr>
          <w:trHeight w:val="227"/>
        </w:trPr>
        <w:tc>
          <w:tcPr>
            <w:tcW w:w="2450" w:type="dxa"/>
            <w:tcBorders>
              <w:top w:val="nil"/>
              <w:left w:val="nil"/>
              <w:bottom w:val="nil"/>
              <w:right w:val="nil"/>
            </w:tcBorders>
            <w:shd w:val="clear" w:color="auto" w:fill="auto"/>
            <w:noWrap/>
            <w:vAlign w:val="bottom"/>
            <w:hideMark/>
          </w:tcPr>
          <w:p w14:paraId="6C5F83A2" w14:textId="26CFE3DC" w:rsidR="00A953A0" w:rsidRPr="00A5606A" w:rsidRDefault="00A953A0" w:rsidP="008753FB">
            <w:pPr>
              <w:rPr>
                <w:rFonts w:ascii="Arial" w:hAnsi="Arial" w:cs="Arial"/>
                <w:b/>
                <w:bCs/>
                <w:color w:val="000000"/>
                <w:sz w:val="20"/>
                <w:szCs w:val="20"/>
              </w:rPr>
            </w:pPr>
            <w:proofErr w:type="spellStart"/>
            <w:r w:rsidRPr="00A5606A">
              <w:rPr>
                <w:rFonts w:ascii="Arial" w:hAnsi="Arial" w:cs="Arial"/>
                <w:b/>
                <w:bCs/>
                <w:color w:val="000000"/>
                <w:sz w:val="20"/>
                <w:szCs w:val="20"/>
              </w:rPr>
              <w:t>Gayrinakdi</w:t>
            </w:r>
            <w:proofErr w:type="spellEnd"/>
            <w:r w:rsidRPr="00A5606A">
              <w:rPr>
                <w:rFonts w:ascii="Arial" w:hAnsi="Arial" w:cs="Arial"/>
                <w:b/>
                <w:bCs/>
                <w:color w:val="000000"/>
                <w:sz w:val="20"/>
                <w:szCs w:val="20"/>
              </w:rPr>
              <w:t xml:space="preserve"> Krediler</w:t>
            </w:r>
            <w:r w:rsidRPr="00A5606A">
              <w:rPr>
                <w:rFonts w:ascii="Arial" w:hAnsi="Arial" w:cs="Arial"/>
                <w:b/>
                <w:bCs/>
                <w:color w:val="000000"/>
                <w:sz w:val="20"/>
                <w:szCs w:val="20"/>
                <w:vertAlign w:val="superscript"/>
              </w:rPr>
              <w:t>(**)</w:t>
            </w:r>
          </w:p>
        </w:tc>
        <w:tc>
          <w:tcPr>
            <w:tcW w:w="2198" w:type="dxa"/>
            <w:tcBorders>
              <w:top w:val="nil"/>
              <w:left w:val="nil"/>
              <w:bottom w:val="nil"/>
              <w:right w:val="nil"/>
            </w:tcBorders>
            <w:shd w:val="clear" w:color="auto" w:fill="auto"/>
            <w:noWrap/>
            <w:vAlign w:val="bottom"/>
            <w:hideMark/>
          </w:tcPr>
          <w:p w14:paraId="2749DA9C" w14:textId="77777777" w:rsidR="00A953A0" w:rsidRPr="00A5606A" w:rsidRDefault="00A953A0" w:rsidP="008753FB">
            <w:pPr>
              <w:rPr>
                <w:color w:val="000000"/>
                <w:sz w:val="20"/>
                <w:szCs w:val="20"/>
              </w:rPr>
            </w:pPr>
            <w:r w:rsidRPr="00A5606A">
              <w:rPr>
                <w:color w:val="000000"/>
                <w:sz w:val="20"/>
                <w:szCs w:val="20"/>
              </w:rPr>
              <w:t> </w:t>
            </w:r>
          </w:p>
        </w:tc>
        <w:tc>
          <w:tcPr>
            <w:tcW w:w="2208" w:type="dxa"/>
            <w:tcBorders>
              <w:top w:val="nil"/>
              <w:left w:val="nil"/>
              <w:bottom w:val="nil"/>
              <w:right w:val="nil"/>
            </w:tcBorders>
            <w:shd w:val="clear" w:color="auto" w:fill="auto"/>
            <w:noWrap/>
            <w:vAlign w:val="bottom"/>
            <w:hideMark/>
          </w:tcPr>
          <w:p w14:paraId="575456C8" w14:textId="77777777" w:rsidR="00A953A0" w:rsidRPr="00A5606A" w:rsidRDefault="00A953A0" w:rsidP="008753FB">
            <w:pPr>
              <w:rPr>
                <w:color w:val="000000"/>
                <w:sz w:val="20"/>
                <w:szCs w:val="20"/>
              </w:rPr>
            </w:pPr>
            <w:r w:rsidRPr="00A5606A">
              <w:rPr>
                <w:color w:val="000000"/>
                <w:sz w:val="20"/>
                <w:szCs w:val="20"/>
              </w:rPr>
              <w:t> </w:t>
            </w:r>
          </w:p>
        </w:tc>
        <w:tc>
          <w:tcPr>
            <w:tcW w:w="2525" w:type="dxa"/>
            <w:tcBorders>
              <w:top w:val="nil"/>
              <w:left w:val="nil"/>
              <w:bottom w:val="nil"/>
              <w:right w:val="nil"/>
            </w:tcBorders>
            <w:shd w:val="clear" w:color="auto" w:fill="auto"/>
            <w:noWrap/>
            <w:vAlign w:val="bottom"/>
            <w:hideMark/>
          </w:tcPr>
          <w:p w14:paraId="599214C4" w14:textId="77777777" w:rsidR="00A953A0" w:rsidRPr="00A5606A" w:rsidRDefault="00A953A0" w:rsidP="008753FB">
            <w:pPr>
              <w:rPr>
                <w:color w:val="000000"/>
                <w:sz w:val="20"/>
                <w:szCs w:val="20"/>
              </w:rPr>
            </w:pPr>
            <w:r w:rsidRPr="00A5606A">
              <w:rPr>
                <w:color w:val="000000"/>
                <w:sz w:val="20"/>
                <w:szCs w:val="20"/>
              </w:rPr>
              <w:t> </w:t>
            </w:r>
          </w:p>
        </w:tc>
      </w:tr>
      <w:tr w:rsidR="00A953A0" w:rsidRPr="00A5606A" w14:paraId="46179D74" w14:textId="77777777" w:rsidTr="00FC1284">
        <w:trPr>
          <w:trHeight w:val="227"/>
        </w:trPr>
        <w:tc>
          <w:tcPr>
            <w:tcW w:w="2450" w:type="dxa"/>
            <w:tcBorders>
              <w:top w:val="nil"/>
              <w:left w:val="nil"/>
              <w:bottom w:val="nil"/>
              <w:right w:val="nil"/>
            </w:tcBorders>
            <w:shd w:val="clear" w:color="auto" w:fill="auto"/>
            <w:noWrap/>
            <w:vAlign w:val="bottom"/>
            <w:hideMark/>
          </w:tcPr>
          <w:p w14:paraId="571FD75B" w14:textId="77777777" w:rsidR="00A953A0" w:rsidRPr="00A5606A" w:rsidRDefault="00A953A0" w:rsidP="008753FB">
            <w:pPr>
              <w:rPr>
                <w:rFonts w:ascii="Arial" w:hAnsi="Arial" w:cs="Arial"/>
                <w:color w:val="000000"/>
                <w:sz w:val="20"/>
                <w:szCs w:val="20"/>
              </w:rPr>
            </w:pPr>
            <w:r w:rsidRPr="00A5606A">
              <w:rPr>
                <w:rFonts w:ascii="Arial" w:hAnsi="Arial" w:cs="Arial"/>
                <w:color w:val="000000"/>
                <w:sz w:val="20"/>
                <w:szCs w:val="20"/>
              </w:rPr>
              <w:t>1. ve 2. Aşama</w:t>
            </w:r>
          </w:p>
        </w:tc>
        <w:tc>
          <w:tcPr>
            <w:tcW w:w="2198" w:type="dxa"/>
            <w:tcBorders>
              <w:top w:val="nil"/>
              <w:left w:val="nil"/>
              <w:bottom w:val="nil"/>
              <w:right w:val="nil"/>
            </w:tcBorders>
            <w:shd w:val="clear" w:color="auto" w:fill="auto"/>
            <w:noWrap/>
            <w:vAlign w:val="center"/>
            <w:hideMark/>
          </w:tcPr>
          <w:p w14:paraId="7B95A1A3" w14:textId="77777777" w:rsidR="00A953A0" w:rsidRPr="00A5606A" w:rsidRDefault="00A953A0" w:rsidP="008753FB">
            <w:pPr>
              <w:jc w:val="right"/>
              <w:rPr>
                <w:rFonts w:ascii="Arial" w:hAnsi="Arial" w:cs="Arial"/>
                <w:color w:val="000000"/>
                <w:sz w:val="20"/>
                <w:szCs w:val="20"/>
              </w:rPr>
            </w:pPr>
            <w:r w:rsidRPr="00A5606A">
              <w:rPr>
                <w:rFonts w:ascii="Arial" w:hAnsi="Arial" w:cs="Arial"/>
                <w:color w:val="000000"/>
                <w:sz w:val="20"/>
                <w:szCs w:val="20"/>
              </w:rPr>
              <w:t>11.708</w:t>
            </w:r>
          </w:p>
        </w:tc>
        <w:tc>
          <w:tcPr>
            <w:tcW w:w="2208" w:type="dxa"/>
            <w:tcBorders>
              <w:top w:val="nil"/>
              <w:left w:val="nil"/>
              <w:bottom w:val="nil"/>
              <w:right w:val="nil"/>
            </w:tcBorders>
            <w:shd w:val="clear" w:color="auto" w:fill="auto"/>
            <w:noWrap/>
            <w:vAlign w:val="center"/>
            <w:hideMark/>
          </w:tcPr>
          <w:p w14:paraId="3666D36A" w14:textId="77777777" w:rsidR="00A953A0" w:rsidRPr="00A5606A" w:rsidRDefault="00A953A0" w:rsidP="008753FB">
            <w:pPr>
              <w:jc w:val="right"/>
              <w:rPr>
                <w:rFonts w:ascii="Arial" w:hAnsi="Arial" w:cs="Arial"/>
                <w:color w:val="000000"/>
                <w:sz w:val="20"/>
                <w:szCs w:val="20"/>
              </w:rPr>
            </w:pPr>
            <w:r w:rsidRPr="00A5606A">
              <w:rPr>
                <w:rFonts w:ascii="Arial" w:hAnsi="Arial" w:cs="Arial"/>
                <w:color w:val="000000"/>
                <w:sz w:val="20"/>
                <w:szCs w:val="20"/>
              </w:rPr>
              <w:t>(7.722)</w:t>
            </w:r>
          </w:p>
        </w:tc>
        <w:tc>
          <w:tcPr>
            <w:tcW w:w="2525" w:type="dxa"/>
            <w:tcBorders>
              <w:top w:val="nil"/>
              <w:left w:val="nil"/>
              <w:bottom w:val="nil"/>
              <w:right w:val="nil"/>
            </w:tcBorders>
            <w:shd w:val="clear" w:color="auto" w:fill="auto"/>
            <w:noWrap/>
            <w:vAlign w:val="center"/>
            <w:hideMark/>
          </w:tcPr>
          <w:p w14:paraId="21C96440" w14:textId="77777777" w:rsidR="00A953A0" w:rsidRPr="00A5606A" w:rsidRDefault="00A953A0" w:rsidP="008753FB">
            <w:pPr>
              <w:jc w:val="right"/>
              <w:rPr>
                <w:rFonts w:ascii="Arial" w:hAnsi="Arial" w:cs="Arial"/>
                <w:color w:val="000000"/>
                <w:sz w:val="20"/>
                <w:szCs w:val="20"/>
              </w:rPr>
            </w:pPr>
            <w:r w:rsidRPr="00A5606A">
              <w:rPr>
                <w:rFonts w:ascii="Arial" w:hAnsi="Arial" w:cs="Arial"/>
                <w:color w:val="000000"/>
                <w:sz w:val="20"/>
                <w:szCs w:val="20"/>
              </w:rPr>
              <w:t>3.986</w:t>
            </w:r>
          </w:p>
        </w:tc>
      </w:tr>
      <w:tr w:rsidR="00A953A0" w:rsidRPr="00A5606A" w14:paraId="676C0DF0" w14:textId="77777777" w:rsidTr="00FC1284">
        <w:trPr>
          <w:trHeight w:val="227"/>
        </w:trPr>
        <w:tc>
          <w:tcPr>
            <w:tcW w:w="2450" w:type="dxa"/>
            <w:tcBorders>
              <w:top w:val="nil"/>
              <w:left w:val="nil"/>
              <w:bottom w:val="single" w:sz="4" w:space="0" w:color="auto"/>
              <w:right w:val="nil"/>
            </w:tcBorders>
            <w:shd w:val="clear" w:color="auto" w:fill="auto"/>
            <w:noWrap/>
            <w:vAlign w:val="bottom"/>
            <w:hideMark/>
          </w:tcPr>
          <w:p w14:paraId="13003972" w14:textId="77777777" w:rsidR="00A953A0" w:rsidRPr="00A5606A" w:rsidRDefault="00A953A0" w:rsidP="008753FB">
            <w:pPr>
              <w:rPr>
                <w:rFonts w:ascii="Arial" w:hAnsi="Arial" w:cs="Arial"/>
                <w:color w:val="000000"/>
                <w:sz w:val="20"/>
                <w:szCs w:val="20"/>
              </w:rPr>
            </w:pPr>
            <w:r w:rsidRPr="00A5606A">
              <w:rPr>
                <w:rFonts w:ascii="Arial" w:hAnsi="Arial" w:cs="Arial"/>
                <w:color w:val="000000"/>
                <w:sz w:val="20"/>
                <w:szCs w:val="20"/>
              </w:rPr>
              <w:t>3. Aşama</w:t>
            </w:r>
          </w:p>
        </w:tc>
        <w:tc>
          <w:tcPr>
            <w:tcW w:w="2198" w:type="dxa"/>
            <w:tcBorders>
              <w:top w:val="nil"/>
              <w:left w:val="nil"/>
              <w:bottom w:val="single" w:sz="4" w:space="0" w:color="auto"/>
              <w:right w:val="nil"/>
            </w:tcBorders>
            <w:shd w:val="clear" w:color="auto" w:fill="auto"/>
            <w:noWrap/>
            <w:vAlign w:val="center"/>
            <w:hideMark/>
          </w:tcPr>
          <w:p w14:paraId="0AA876C6" w14:textId="77777777" w:rsidR="00A953A0" w:rsidRPr="00A5606A" w:rsidRDefault="00A953A0" w:rsidP="008753FB">
            <w:pPr>
              <w:jc w:val="right"/>
              <w:rPr>
                <w:rFonts w:ascii="Arial" w:hAnsi="Arial" w:cs="Arial"/>
                <w:color w:val="000000"/>
                <w:sz w:val="20"/>
                <w:szCs w:val="20"/>
              </w:rPr>
            </w:pPr>
            <w:r w:rsidRPr="00A5606A">
              <w:rPr>
                <w:rFonts w:ascii="Arial" w:hAnsi="Arial" w:cs="Arial"/>
                <w:color w:val="000000"/>
                <w:sz w:val="20"/>
                <w:szCs w:val="20"/>
              </w:rPr>
              <w:t>29.905</w:t>
            </w:r>
          </w:p>
        </w:tc>
        <w:tc>
          <w:tcPr>
            <w:tcW w:w="2208" w:type="dxa"/>
            <w:tcBorders>
              <w:top w:val="nil"/>
              <w:left w:val="nil"/>
              <w:bottom w:val="single" w:sz="4" w:space="0" w:color="auto"/>
              <w:right w:val="nil"/>
            </w:tcBorders>
            <w:shd w:val="clear" w:color="auto" w:fill="auto"/>
            <w:noWrap/>
            <w:vAlign w:val="center"/>
            <w:hideMark/>
          </w:tcPr>
          <w:p w14:paraId="7BE151C8" w14:textId="77777777" w:rsidR="00A953A0" w:rsidRPr="00A5606A" w:rsidRDefault="00A953A0" w:rsidP="008753FB">
            <w:pPr>
              <w:jc w:val="right"/>
              <w:rPr>
                <w:rFonts w:ascii="Arial" w:hAnsi="Arial" w:cs="Arial"/>
                <w:color w:val="000000"/>
                <w:sz w:val="20"/>
                <w:szCs w:val="20"/>
              </w:rPr>
            </w:pPr>
            <w:r w:rsidRPr="00A5606A">
              <w:rPr>
                <w:rFonts w:ascii="Arial" w:hAnsi="Arial" w:cs="Arial"/>
                <w:color w:val="000000"/>
                <w:sz w:val="20"/>
                <w:szCs w:val="20"/>
              </w:rPr>
              <w:t>(18.167)</w:t>
            </w:r>
          </w:p>
        </w:tc>
        <w:tc>
          <w:tcPr>
            <w:tcW w:w="2525" w:type="dxa"/>
            <w:tcBorders>
              <w:top w:val="nil"/>
              <w:left w:val="nil"/>
              <w:bottom w:val="single" w:sz="4" w:space="0" w:color="auto"/>
              <w:right w:val="nil"/>
            </w:tcBorders>
            <w:shd w:val="clear" w:color="auto" w:fill="auto"/>
            <w:noWrap/>
            <w:vAlign w:val="center"/>
            <w:hideMark/>
          </w:tcPr>
          <w:p w14:paraId="0E0B6D48" w14:textId="77777777" w:rsidR="00A953A0" w:rsidRPr="00A5606A" w:rsidRDefault="00A953A0" w:rsidP="008753FB">
            <w:pPr>
              <w:jc w:val="right"/>
              <w:rPr>
                <w:rFonts w:ascii="Arial" w:hAnsi="Arial" w:cs="Arial"/>
                <w:color w:val="000000"/>
                <w:sz w:val="20"/>
                <w:szCs w:val="20"/>
              </w:rPr>
            </w:pPr>
            <w:r w:rsidRPr="00A5606A">
              <w:rPr>
                <w:rFonts w:ascii="Arial" w:hAnsi="Arial" w:cs="Arial"/>
                <w:color w:val="000000"/>
                <w:sz w:val="20"/>
                <w:szCs w:val="20"/>
              </w:rPr>
              <w:t>11.738</w:t>
            </w:r>
          </w:p>
        </w:tc>
      </w:tr>
      <w:tr w:rsidR="00A953A0" w:rsidRPr="00A5606A" w14:paraId="32D18FD6" w14:textId="77777777" w:rsidTr="00FC1284">
        <w:trPr>
          <w:trHeight w:val="227"/>
        </w:trPr>
        <w:tc>
          <w:tcPr>
            <w:tcW w:w="2450" w:type="dxa"/>
            <w:tcBorders>
              <w:top w:val="nil"/>
              <w:left w:val="nil"/>
              <w:bottom w:val="double" w:sz="4" w:space="0" w:color="auto"/>
              <w:right w:val="nil"/>
            </w:tcBorders>
            <w:shd w:val="clear" w:color="auto" w:fill="auto"/>
            <w:noWrap/>
            <w:vAlign w:val="bottom"/>
            <w:hideMark/>
          </w:tcPr>
          <w:p w14:paraId="375FA587" w14:textId="77777777" w:rsidR="00A953A0" w:rsidRPr="00A5606A" w:rsidRDefault="00A953A0" w:rsidP="008753FB">
            <w:pPr>
              <w:rPr>
                <w:rFonts w:ascii="Arial" w:hAnsi="Arial" w:cs="Arial"/>
                <w:b/>
                <w:bCs/>
                <w:color w:val="000000"/>
                <w:sz w:val="20"/>
                <w:szCs w:val="20"/>
              </w:rPr>
            </w:pPr>
            <w:r w:rsidRPr="00A5606A">
              <w:rPr>
                <w:rFonts w:ascii="Arial" w:hAnsi="Arial" w:cs="Arial"/>
                <w:b/>
                <w:bCs/>
                <w:color w:val="000000"/>
                <w:sz w:val="20"/>
                <w:szCs w:val="20"/>
              </w:rPr>
              <w:t xml:space="preserve">Toplam </w:t>
            </w:r>
          </w:p>
        </w:tc>
        <w:tc>
          <w:tcPr>
            <w:tcW w:w="2198" w:type="dxa"/>
            <w:tcBorders>
              <w:top w:val="nil"/>
              <w:left w:val="nil"/>
              <w:bottom w:val="double" w:sz="4" w:space="0" w:color="auto"/>
              <w:right w:val="nil"/>
            </w:tcBorders>
            <w:shd w:val="clear" w:color="auto" w:fill="auto"/>
            <w:noWrap/>
            <w:vAlign w:val="center"/>
          </w:tcPr>
          <w:p w14:paraId="6B5DF0C0" w14:textId="77777777" w:rsidR="00A953A0" w:rsidRPr="00A5606A" w:rsidRDefault="00A953A0" w:rsidP="008753FB">
            <w:pPr>
              <w:jc w:val="right"/>
              <w:rPr>
                <w:rFonts w:ascii="Arial" w:hAnsi="Arial" w:cs="Arial"/>
                <w:b/>
                <w:color w:val="000000"/>
                <w:sz w:val="20"/>
                <w:szCs w:val="20"/>
              </w:rPr>
            </w:pPr>
            <w:r w:rsidRPr="00A5606A">
              <w:rPr>
                <w:rFonts w:ascii="Arial" w:hAnsi="Arial" w:cs="Arial"/>
                <w:b/>
                <w:color w:val="000000"/>
                <w:sz w:val="20"/>
                <w:szCs w:val="20"/>
              </w:rPr>
              <w:t>871.762</w:t>
            </w:r>
          </w:p>
        </w:tc>
        <w:tc>
          <w:tcPr>
            <w:tcW w:w="2208" w:type="dxa"/>
            <w:tcBorders>
              <w:top w:val="nil"/>
              <w:left w:val="nil"/>
              <w:bottom w:val="double" w:sz="4" w:space="0" w:color="auto"/>
              <w:right w:val="nil"/>
            </w:tcBorders>
            <w:shd w:val="clear" w:color="auto" w:fill="auto"/>
            <w:noWrap/>
            <w:vAlign w:val="center"/>
          </w:tcPr>
          <w:p w14:paraId="0DE9E53F" w14:textId="77777777" w:rsidR="00A953A0" w:rsidRPr="00A5606A" w:rsidRDefault="00A953A0" w:rsidP="008753FB">
            <w:pPr>
              <w:jc w:val="right"/>
              <w:rPr>
                <w:rFonts w:ascii="Arial" w:hAnsi="Arial" w:cs="Arial"/>
                <w:b/>
                <w:color w:val="000000"/>
                <w:sz w:val="20"/>
                <w:szCs w:val="20"/>
              </w:rPr>
            </w:pPr>
            <w:r w:rsidRPr="00A5606A">
              <w:rPr>
                <w:rFonts w:ascii="Arial" w:hAnsi="Arial" w:cs="Arial"/>
                <w:b/>
                <w:color w:val="000000"/>
                <w:sz w:val="20"/>
                <w:szCs w:val="20"/>
              </w:rPr>
              <w:t>186.498</w:t>
            </w:r>
          </w:p>
        </w:tc>
        <w:tc>
          <w:tcPr>
            <w:tcW w:w="2525" w:type="dxa"/>
            <w:tcBorders>
              <w:top w:val="nil"/>
              <w:left w:val="nil"/>
              <w:bottom w:val="double" w:sz="4" w:space="0" w:color="auto"/>
              <w:right w:val="nil"/>
            </w:tcBorders>
            <w:shd w:val="clear" w:color="auto" w:fill="auto"/>
            <w:noWrap/>
            <w:vAlign w:val="center"/>
          </w:tcPr>
          <w:p w14:paraId="610C6027" w14:textId="77777777" w:rsidR="00A953A0" w:rsidRPr="00A5606A" w:rsidRDefault="00A953A0" w:rsidP="008753FB">
            <w:pPr>
              <w:jc w:val="right"/>
              <w:rPr>
                <w:rFonts w:ascii="Arial" w:hAnsi="Arial" w:cs="Arial"/>
                <w:b/>
                <w:color w:val="000000"/>
                <w:sz w:val="20"/>
                <w:szCs w:val="20"/>
              </w:rPr>
            </w:pPr>
            <w:r w:rsidRPr="00A5606A">
              <w:rPr>
                <w:rFonts w:ascii="Arial" w:hAnsi="Arial" w:cs="Arial"/>
                <w:b/>
                <w:color w:val="000000"/>
                <w:sz w:val="20"/>
                <w:szCs w:val="20"/>
              </w:rPr>
              <w:t>1.058.260</w:t>
            </w:r>
          </w:p>
        </w:tc>
      </w:tr>
    </w:tbl>
    <w:p w14:paraId="5395C6E0" w14:textId="77777777" w:rsidR="00865CD0" w:rsidRPr="00A5606A" w:rsidRDefault="00865CD0" w:rsidP="00BC6326">
      <w:pPr>
        <w:autoSpaceDE w:val="0"/>
        <w:autoSpaceDN w:val="0"/>
        <w:adjustRightInd w:val="0"/>
        <w:spacing w:before="60" w:after="60"/>
        <w:ind w:left="142" w:hanging="142"/>
        <w:jc w:val="both"/>
        <w:rPr>
          <w:rFonts w:ascii="Arial" w:hAnsi="Arial" w:cs="Arial"/>
          <w:sz w:val="14"/>
          <w:szCs w:val="14"/>
          <w:lang w:eastAsia="en-US"/>
        </w:rPr>
      </w:pPr>
      <w:r w:rsidRPr="00A5606A">
        <w:rPr>
          <w:rFonts w:ascii="Arial" w:hAnsi="Arial" w:cs="Arial"/>
          <w:sz w:val="14"/>
          <w:szCs w:val="14"/>
          <w:vertAlign w:val="superscript"/>
          <w:lang w:eastAsia="en-US"/>
        </w:rPr>
        <w:t>(*)</w:t>
      </w:r>
      <w:r w:rsidRPr="00A5606A">
        <w:rPr>
          <w:rFonts w:ascii="Arial" w:hAnsi="Arial" w:cs="Arial"/>
          <w:sz w:val="14"/>
          <w:szCs w:val="14"/>
          <w:lang w:eastAsia="en-US"/>
        </w:rPr>
        <w:t xml:space="preserve"> Bankalar, Merkez bankası hesabı, gerçeğe uygun değer farkı diğer kapsamlı gelire yansıtılan menkul kıymetler ile itfa edilmiş maliyet ile ölçülen menkul kıymetleri ve diğer aktifler içinde sınıflanan finansal varlıkları içerir.</w:t>
      </w:r>
    </w:p>
    <w:p w14:paraId="656F3B21" w14:textId="15462A63" w:rsidR="00865CD0" w:rsidRDefault="00865CD0" w:rsidP="001D1AAD">
      <w:pPr>
        <w:autoSpaceDE w:val="0"/>
        <w:autoSpaceDN w:val="0"/>
        <w:adjustRightInd w:val="0"/>
        <w:spacing w:before="60" w:after="120"/>
        <w:ind w:left="142" w:hanging="142"/>
        <w:jc w:val="both"/>
        <w:rPr>
          <w:rFonts w:ascii="Arial" w:hAnsi="Arial" w:cs="Arial"/>
          <w:sz w:val="20"/>
          <w:szCs w:val="20"/>
          <w:highlight w:val="cyan"/>
          <w:lang w:eastAsia="en-US"/>
        </w:rPr>
      </w:pPr>
      <w:r w:rsidRPr="00A5606A">
        <w:rPr>
          <w:rFonts w:ascii="Arial" w:hAnsi="Arial" w:cs="Arial"/>
          <w:sz w:val="14"/>
          <w:szCs w:val="14"/>
          <w:vertAlign w:val="superscript"/>
          <w:lang w:eastAsia="en-US"/>
        </w:rPr>
        <w:t>(**)</w:t>
      </w:r>
      <w:r w:rsidRPr="00A5606A">
        <w:rPr>
          <w:rFonts w:ascii="Arial" w:hAnsi="Arial" w:cs="Arial"/>
          <w:sz w:val="14"/>
          <w:szCs w:val="14"/>
          <w:lang w:eastAsia="en-US"/>
        </w:rPr>
        <w:t xml:space="preserve">TFRS 9 öncesinde 1. ve 2. aşama </w:t>
      </w:r>
      <w:proofErr w:type="spellStart"/>
      <w:r w:rsidRPr="00A5606A">
        <w:rPr>
          <w:rFonts w:ascii="Arial" w:hAnsi="Arial" w:cs="Arial"/>
          <w:sz w:val="14"/>
          <w:szCs w:val="14"/>
          <w:lang w:eastAsia="en-US"/>
        </w:rPr>
        <w:t>gayrinakdi</w:t>
      </w:r>
      <w:proofErr w:type="spellEnd"/>
      <w:r w:rsidRPr="00A5606A">
        <w:rPr>
          <w:rFonts w:ascii="Arial" w:hAnsi="Arial" w:cs="Arial"/>
          <w:sz w:val="14"/>
          <w:szCs w:val="14"/>
          <w:lang w:eastAsia="en-US"/>
        </w:rPr>
        <w:t xml:space="preserve"> krediler için </w:t>
      </w:r>
      <w:r w:rsidRPr="007D10F6">
        <w:rPr>
          <w:rFonts w:ascii="Arial" w:hAnsi="Arial" w:cs="Arial"/>
          <w:sz w:val="14"/>
          <w:szCs w:val="14"/>
          <w:lang w:eastAsia="en-US"/>
        </w:rPr>
        <w:t>ayrılan beklenen zarar karşılıkları pasifte “</w:t>
      </w:r>
      <w:proofErr w:type="gramStart"/>
      <w:r w:rsidRPr="007D10F6">
        <w:rPr>
          <w:rFonts w:ascii="Arial" w:hAnsi="Arial" w:cs="Arial"/>
          <w:sz w:val="14"/>
          <w:szCs w:val="14"/>
          <w:lang w:eastAsia="en-US"/>
        </w:rPr>
        <w:t>10.1</w:t>
      </w:r>
      <w:proofErr w:type="gramEnd"/>
      <w:r w:rsidRPr="007D10F6">
        <w:rPr>
          <w:rFonts w:ascii="Arial" w:hAnsi="Arial" w:cs="Arial"/>
          <w:sz w:val="14"/>
          <w:szCs w:val="14"/>
          <w:lang w:eastAsia="en-US"/>
        </w:rPr>
        <w:t xml:space="preserve"> Genel Karşılıklar” kalemi içinde, 3. aşama </w:t>
      </w:r>
      <w:proofErr w:type="spellStart"/>
      <w:r w:rsidRPr="007D10F6">
        <w:rPr>
          <w:rFonts w:ascii="Arial" w:hAnsi="Arial" w:cs="Arial"/>
          <w:sz w:val="14"/>
          <w:szCs w:val="14"/>
          <w:lang w:eastAsia="en-US"/>
        </w:rPr>
        <w:t>gayrinakdi</w:t>
      </w:r>
      <w:proofErr w:type="spellEnd"/>
      <w:r w:rsidRPr="007D10F6">
        <w:rPr>
          <w:rFonts w:ascii="Arial" w:hAnsi="Arial" w:cs="Arial"/>
          <w:sz w:val="14"/>
          <w:szCs w:val="14"/>
          <w:lang w:eastAsia="en-US"/>
        </w:rPr>
        <w:t xml:space="preserve"> krediler için ayrılan beklenen zarar karşılıkları “10.5 Diğer Karşılıklar” içinde yer almaktadır. TFRS 9 ile birlikte ise 1</w:t>
      </w:r>
      <w:proofErr w:type="gramStart"/>
      <w:r w:rsidRPr="007D10F6">
        <w:rPr>
          <w:rFonts w:ascii="Arial" w:hAnsi="Arial" w:cs="Arial"/>
          <w:sz w:val="14"/>
          <w:szCs w:val="14"/>
          <w:lang w:eastAsia="en-US"/>
        </w:rPr>
        <w:t>.,</w:t>
      </w:r>
      <w:proofErr w:type="gramEnd"/>
      <w:r w:rsidRPr="007D10F6">
        <w:rPr>
          <w:rFonts w:ascii="Arial" w:hAnsi="Arial" w:cs="Arial"/>
          <w:sz w:val="14"/>
          <w:szCs w:val="14"/>
          <w:lang w:eastAsia="en-US"/>
        </w:rPr>
        <w:t xml:space="preserve"> 2. ve 3. aşama </w:t>
      </w:r>
      <w:proofErr w:type="spellStart"/>
      <w:r w:rsidRPr="007D10F6">
        <w:rPr>
          <w:rFonts w:ascii="Arial" w:hAnsi="Arial" w:cs="Arial"/>
          <w:sz w:val="14"/>
          <w:szCs w:val="14"/>
          <w:lang w:eastAsia="en-US"/>
        </w:rPr>
        <w:t>gayrinakdi</w:t>
      </w:r>
      <w:proofErr w:type="spellEnd"/>
      <w:r w:rsidRPr="007D10F6">
        <w:rPr>
          <w:rFonts w:ascii="Arial" w:hAnsi="Arial" w:cs="Arial"/>
          <w:sz w:val="14"/>
          <w:szCs w:val="14"/>
          <w:lang w:eastAsia="en-US"/>
        </w:rPr>
        <w:t xml:space="preserve"> krediler için ayrılan beklenen zarar karşılıkları pasifte “8.4 Diğer Karşılıklar” kalemi</w:t>
      </w:r>
      <w:r w:rsidRPr="00A5606A">
        <w:rPr>
          <w:rFonts w:ascii="Arial" w:hAnsi="Arial" w:cs="Arial"/>
          <w:sz w:val="14"/>
          <w:szCs w:val="14"/>
          <w:lang w:eastAsia="en-US"/>
        </w:rPr>
        <w:t xml:space="preserve"> içinde yer almaktadır</w:t>
      </w:r>
      <w:r>
        <w:rPr>
          <w:rFonts w:ascii="Arial" w:hAnsi="Arial" w:cs="Arial"/>
          <w:sz w:val="14"/>
          <w:szCs w:val="14"/>
          <w:lang w:eastAsia="en-US"/>
        </w:rPr>
        <w:t>.</w:t>
      </w:r>
    </w:p>
    <w:p w14:paraId="089671A3" w14:textId="77777777" w:rsidR="00C9360B" w:rsidRPr="000A0583" w:rsidRDefault="00C9360B" w:rsidP="005820F0">
      <w:pPr>
        <w:autoSpaceDE w:val="0"/>
        <w:autoSpaceDN w:val="0"/>
        <w:adjustRightInd w:val="0"/>
        <w:spacing w:before="120" w:after="120"/>
        <w:jc w:val="both"/>
        <w:rPr>
          <w:rFonts w:ascii="Arial" w:hAnsi="Arial" w:cs="Arial"/>
          <w:b/>
          <w:sz w:val="20"/>
          <w:szCs w:val="20"/>
          <w:lang w:eastAsia="en-US"/>
        </w:rPr>
      </w:pPr>
      <w:r w:rsidRPr="000A0583">
        <w:rPr>
          <w:rFonts w:ascii="Arial" w:hAnsi="Arial" w:cs="Arial"/>
          <w:b/>
          <w:sz w:val="20"/>
          <w:szCs w:val="20"/>
          <w:lang w:eastAsia="en-US"/>
        </w:rPr>
        <w:t xml:space="preserve">TFRS 9 geçişinin </w:t>
      </w:r>
      <w:proofErr w:type="spellStart"/>
      <w:r w:rsidRPr="000A0583">
        <w:rPr>
          <w:rFonts w:ascii="Arial" w:hAnsi="Arial" w:cs="Arial"/>
          <w:b/>
          <w:sz w:val="20"/>
          <w:szCs w:val="20"/>
          <w:lang w:eastAsia="en-US"/>
        </w:rPr>
        <w:t>özkaynak</w:t>
      </w:r>
      <w:proofErr w:type="spellEnd"/>
      <w:r w:rsidRPr="000A0583">
        <w:rPr>
          <w:rFonts w:ascii="Arial" w:hAnsi="Arial" w:cs="Arial"/>
          <w:b/>
          <w:sz w:val="20"/>
          <w:szCs w:val="20"/>
          <w:lang w:eastAsia="en-US"/>
        </w:rPr>
        <w:t xml:space="preserve"> etkileri:</w:t>
      </w:r>
    </w:p>
    <w:p w14:paraId="1B2E971C" w14:textId="2FD7419D" w:rsidR="00C9360B" w:rsidRPr="00A3644A" w:rsidRDefault="00C9360B" w:rsidP="005820F0">
      <w:pPr>
        <w:autoSpaceDE w:val="0"/>
        <w:autoSpaceDN w:val="0"/>
        <w:adjustRightInd w:val="0"/>
        <w:spacing w:before="120" w:after="120"/>
        <w:jc w:val="both"/>
        <w:rPr>
          <w:rFonts w:ascii="Arial" w:hAnsi="Arial" w:cs="Arial"/>
          <w:sz w:val="20"/>
          <w:szCs w:val="20"/>
          <w:lang w:eastAsia="en-US"/>
        </w:rPr>
      </w:pPr>
      <w:proofErr w:type="gramStart"/>
      <w:r w:rsidRPr="00A3644A">
        <w:rPr>
          <w:rFonts w:ascii="Arial" w:hAnsi="Arial" w:cs="Arial"/>
          <w:sz w:val="20"/>
          <w:szCs w:val="20"/>
          <w:lang w:eastAsia="en-US"/>
        </w:rPr>
        <w:t xml:space="preserve">19 Ocak 2017 tarihli 29953 sayılı Resmi </w:t>
      </w:r>
      <w:proofErr w:type="spellStart"/>
      <w:r w:rsidRPr="00A3644A">
        <w:rPr>
          <w:rFonts w:ascii="Arial" w:hAnsi="Arial" w:cs="Arial"/>
          <w:sz w:val="20"/>
          <w:szCs w:val="20"/>
          <w:lang w:eastAsia="en-US"/>
        </w:rPr>
        <w:t>Gazete’de</w:t>
      </w:r>
      <w:proofErr w:type="spellEnd"/>
      <w:r w:rsidRPr="00A3644A">
        <w:rPr>
          <w:rFonts w:ascii="Arial" w:hAnsi="Arial" w:cs="Arial"/>
          <w:sz w:val="20"/>
          <w:szCs w:val="20"/>
          <w:lang w:eastAsia="en-US"/>
        </w:rPr>
        <w:t xml:space="preserve"> yayımlanan TFRS 9 Finansal Araçlar Standardının 7. maddesinin 2. </w:t>
      </w:r>
      <w:r w:rsidR="002B2887">
        <w:rPr>
          <w:rFonts w:ascii="Arial" w:hAnsi="Arial" w:cs="Arial"/>
          <w:sz w:val="20"/>
          <w:szCs w:val="20"/>
          <w:lang w:eastAsia="en-US"/>
        </w:rPr>
        <w:t>f</w:t>
      </w:r>
      <w:r w:rsidRPr="00A3644A">
        <w:rPr>
          <w:rFonts w:ascii="Arial" w:hAnsi="Arial" w:cs="Arial"/>
          <w:sz w:val="20"/>
          <w:szCs w:val="20"/>
          <w:lang w:eastAsia="en-US"/>
        </w:rPr>
        <w:t xml:space="preserve">ıkrasının 15. </w:t>
      </w:r>
      <w:r w:rsidR="002B2887">
        <w:rPr>
          <w:rFonts w:ascii="Arial" w:hAnsi="Arial" w:cs="Arial"/>
          <w:sz w:val="20"/>
          <w:szCs w:val="20"/>
          <w:lang w:eastAsia="en-US"/>
        </w:rPr>
        <w:t>b</w:t>
      </w:r>
      <w:r w:rsidRPr="00A3644A">
        <w:rPr>
          <w:rFonts w:ascii="Arial" w:hAnsi="Arial" w:cs="Arial"/>
          <w:sz w:val="20"/>
          <w:szCs w:val="20"/>
          <w:lang w:eastAsia="en-US"/>
        </w:rPr>
        <w:t xml:space="preserve">endine göre TFRS 9 kapsamında önceki dönem bilgilerinin yeniden düzenlenmesinin zorunlu olmadığı belirtilmekte, önceki dönem bilgilerinin yeniden düzenlenmemesi durumunda, önceki defter değeri ile ilk uygulama tarihindeki 1 Ocak 2018 defter değeri arasındaki farkın </w:t>
      </w:r>
      <w:proofErr w:type="spellStart"/>
      <w:r w:rsidRPr="00A3644A">
        <w:rPr>
          <w:rFonts w:ascii="Arial" w:hAnsi="Arial" w:cs="Arial"/>
          <w:sz w:val="20"/>
          <w:szCs w:val="20"/>
          <w:lang w:eastAsia="en-US"/>
        </w:rPr>
        <w:t>özkaynakların</w:t>
      </w:r>
      <w:proofErr w:type="spellEnd"/>
      <w:r w:rsidRPr="00A3644A">
        <w:rPr>
          <w:rFonts w:ascii="Arial" w:hAnsi="Arial" w:cs="Arial"/>
          <w:sz w:val="20"/>
          <w:szCs w:val="20"/>
          <w:lang w:eastAsia="en-US"/>
        </w:rPr>
        <w:t xml:space="preserve"> açılış bakiyesine yansıtılması gerektiği ifade edilmektedir. </w:t>
      </w:r>
      <w:proofErr w:type="gramEnd"/>
      <w:r w:rsidRPr="00A3644A">
        <w:rPr>
          <w:rFonts w:ascii="Arial" w:hAnsi="Arial" w:cs="Arial"/>
          <w:sz w:val="20"/>
          <w:szCs w:val="20"/>
          <w:lang w:eastAsia="en-US"/>
        </w:rPr>
        <w:t xml:space="preserve">Bu madde kapsamında </w:t>
      </w:r>
      <w:proofErr w:type="spellStart"/>
      <w:r w:rsidRPr="00A3644A">
        <w:rPr>
          <w:rFonts w:ascii="Arial" w:hAnsi="Arial" w:cs="Arial"/>
          <w:sz w:val="20"/>
          <w:szCs w:val="20"/>
          <w:lang w:eastAsia="en-US"/>
        </w:rPr>
        <w:t>özkaynak</w:t>
      </w:r>
      <w:proofErr w:type="spellEnd"/>
      <w:r w:rsidRPr="00A3644A">
        <w:rPr>
          <w:rFonts w:ascii="Arial" w:hAnsi="Arial" w:cs="Arial"/>
          <w:sz w:val="20"/>
          <w:szCs w:val="20"/>
          <w:lang w:eastAsia="en-US"/>
        </w:rPr>
        <w:t xml:space="preserve"> kalemlerinde gösterilen TFRS 9’a geçiş etkilerine ilişkin açıklamalar aşağıda yer almaktadır.</w:t>
      </w:r>
    </w:p>
    <w:p w14:paraId="5B3C109C" w14:textId="361C3D1F" w:rsidR="00E47CB4" w:rsidRPr="00A3644A" w:rsidRDefault="00C9360B" w:rsidP="00C25A96">
      <w:pPr>
        <w:autoSpaceDE w:val="0"/>
        <w:autoSpaceDN w:val="0"/>
        <w:adjustRightInd w:val="0"/>
        <w:spacing w:before="120" w:after="120"/>
        <w:jc w:val="both"/>
        <w:rPr>
          <w:rFonts w:ascii="Arial" w:hAnsi="Arial" w:cs="Arial"/>
          <w:sz w:val="20"/>
          <w:szCs w:val="20"/>
          <w:lang w:eastAsia="en-US"/>
        </w:rPr>
      </w:pPr>
      <w:r w:rsidRPr="00A3644A">
        <w:rPr>
          <w:rFonts w:ascii="Arial" w:hAnsi="Arial" w:cs="Arial"/>
          <w:sz w:val="20"/>
          <w:szCs w:val="20"/>
          <w:lang w:eastAsia="en-US"/>
        </w:rPr>
        <w:t xml:space="preserve">20 Eylül 2017 tarihinde yayımlanan “Katılım Bankalarınca Uygulanacak Tekdüzen Hesap Planı ve </w:t>
      </w:r>
      <w:proofErr w:type="spellStart"/>
      <w:r w:rsidRPr="00A3644A">
        <w:rPr>
          <w:rFonts w:ascii="Arial" w:hAnsi="Arial" w:cs="Arial"/>
          <w:sz w:val="20"/>
          <w:szCs w:val="20"/>
          <w:lang w:eastAsia="en-US"/>
        </w:rPr>
        <w:t>İzahnamesi</w:t>
      </w:r>
      <w:proofErr w:type="spellEnd"/>
      <w:r w:rsidRPr="00A3644A">
        <w:rPr>
          <w:rFonts w:ascii="Arial" w:hAnsi="Arial" w:cs="Arial"/>
          <w:sz w:val="20"/>
          <w:szCs w:val="20"/>
          <w:lang w:eastAsia="en-US"/>
        </w:rPr>
        <w:t xml:space="preserve"> Hakkında </w:t>
      </w:r>
      <w:proofErr w:type="spellStart"/>
      <w:r w:rsidRPr="00A3644A">
        <w:rPr>
          <w:rFonts w:ascii="Arial" w:hAnsi="Arial" w:cs="Arial"/>
          <w:sz w:val="20"/>
          <w:szCs w:val="20"/>
          <w:lang w:eastAsia="en-US"/>
        </w:rPr>
        <w:t>Tebliğ”inde</w:t>
      </w:r>
      <w:proofErr w:type="spellEnd"/>
      <w:r w:rsidRPr="00A3644A">
        <w:rPr>
          <w:rFonts w:ascii="Arial" w:hAnsi="Arial" w:cs="Arial"/>
          <w:sz w:val="20"/>
          <w:szCs w:val="20"/>
          <w:lang w:eastAsia="en-US"/>
        </w:rPr>
        <w:t xml:space="preserve"> belirtildiği üzere genel karşılıklar (birinci ve ikinci aşamadaki krediler için ayrılan TFRS 9 beklenen zarar karşılıkları) için 1 Ocak 2018 tarihinden itibaren ertelenmiş vergi varlığı hesaplanmaya başlanmıştır. Bu kapsamda 1 Ocak 2018 açılış </w:t>
      </w:r>
      <w:r w:rsidRPr="00F12901">
        <w:rPr>
          <w:rFonts w:ascii="Arial" w:hAnsi="Arial" w:cs="Arial"/>
          <w:sz w:val="20"/>
          <w:szCs w:val="20"/>
          <w:lang w:eastAsia="en-US"/>
        </w:rPr>
        <w:t xml:space="preserve">finansallarına </w:t>
      </w:r>
      <w:r w:rsidR="00F12901" w:rsidRPr="00F12901">
        <w:rPr>
          <w:rFonts w:ascii="Arial" w:hAnsi="Arial" w:cs="Arial"/>
          <w:sz w:val="20"/>
          <w:szCs w:val="20"/>
          <w:lang w:eastAsia="en-US"/>
        </w:rPr>
        <w:t>64.991</w:t>
      </w:r>
      <w:r w:rsidRPr="00F12901">
        <w:rPr>
          <w:rFonts w:ascii="Arial" w:hAnsi="Arial" w:cs="Arial"/>
          <w:sz w:val="20"/>
          <w:szCs w:val="20"/>
          <w:lang w:eastAsia="en-US"/>
        </w:rPr>
        <w:t xml:space="preserve"> TL ertelenmiş</w:t>
      </w:r>
      <w:r w:rsidRPr="00A3644A">
        <w:rPr>
          <w:rFonts w:ascii="Arial" w:hAnsi="Arial" w:cs="Arial"/>
          <w:sz w:val="20"/>
          <w:szCs w:val="20"/>
          <w:lang w:eastAsia="en-US"/>
        </w:rPr>
        <w:t xml:space="preserve"> vergi aktifi yansıtılmış olup söz konusu tutar </w:t>
      </w:r>
      <w:proofErr w:type="spellStart"/>
      <w:r w:rsidRPr="00A3644A">
        <w:rPr>
          <w:rFonts w:ascii="Arial" w:hAnsi="Arial" w:cs="Arial"/>
          <w:sz w:val="20"/>
          <w:szCs w:val="20"/>
          <w:lang w:eastAsia="en-US"/>
        </w:rPr>
        <w:t>özkaynaklarda</w:t>
      </w:r>
      <w:proofErr w:type="spellEnd"/>
      <w:r w:rsidRPr="00A3644A">
        <w:rPr>
          <w:rFonts w:ascii="Arial" w:hAnsi="Arial" w:cs="Arial"/>
          <w:sz w:val="20"/>
          <w:szCs w:val="20"/>
          <w:lang w:eastAsia="en-US"/>
        </w:rPr>
        <w:t xml:space="preserve"> </w:t>
      </w:r>
      <w:r w:rsidR="00A3644A" w:rsidRPr="00A3644A">
        <w:rPr>
          <w:rFonts w:ascii="Arial" w:hAnsi="Arial" w:cs="Arial"/>
          <w:sz w:val="20"/>
          <w:szCs w:val="20"/>
          <w:lang w:eastAsia="en-US"/>
        </w:rPr>
        <w:t xml:space="preserve">Geçmiş Dönem Kar/zararı başlığı altında </w:t>
      </w:r>
      <w:r w:rsidRPr="00A3644A">
        <w:rPr>
          <w:rFonts w:ascii="Arial" w:hAnsi="Arial" w:cs="Arial"/>
          <w:sz w:val="20"/>
          <w:szCs w:val="20"/>
          <w:lang w:eastAsia="en-US"/>
        </w:rPr>
        <w:t xml:space="preserve">sınıflandırılmıştır. </w:t>
      </w:r>
    </w:p>
    <w:p w14:paraId="30E4E0D8" w14:textId="39535074" w:rsidR="0079643D" w:rsidRPr="00721496" w:rsidRDefault="0079643D" w:rsidP="00C25A96">
      <w:pPr>
        <w:autoSpaceDE w:val="0"/>
        <w:autoSpaceDN w:val="0"/>
        <w:adjustRightInd w:val="0"/>
        <w:spacing w:before="120" w:after="120"/>
        <w:jc w:val="both"/>
        <w:rPr>
          <w:rFonts w:ascii="Arial" w:hAnsi="Arial" w:cs="Arial"/>
          <w:sz w:val="20"/>
          <w:szCs w:val="20"/>
          <w:lang w:eastAsia="en-US"/>
        </w:rPr>
      </w:pPr>
      <w:r w:rsidRPr="00A3644A">
        <w:rPr>
          <w:rFonts w:ascii="Arial" w:hAnsi="Arial" w:cs="Arial"/>
          <w:sz w:val="20"/>
          <w:szCs w:val="20"/>
          <w:lang w:eastAsia="en-US"/>
        </w:rPr>
        <w:t xml:space="preserve">Ayrıca </w:t>
      </w:r>
      <w:r w:rsidR="00086AC0" w:rsidRPr="00086AC0">
        <w:rPr>
          <w:rFonts w:ascii="Arial" w:hAnsi="Arial" w:cs="Arial"/>
          <w:sz w:val="20"/>
          <w:szCs w:val="20"/>
          <w:lang w:eastAsia="en-US"/>
        </w:rPr>
        <w:t xml:space="preserve">Ana Ortaklık </w:t>
      </w:r>
      <w:r w:rsidRPr="00A3644A">
        <w:rPr>
          <w:rFonts w:ascii="Arial" w:hAnsi="Arial" w:cs="Arial"/>
          <w:sz w:val="20"/>
          <w:szCs w:val="20"/>
          <w:lang w:eastAsia="en-US"/>
        </w:rPr>
        <w:t>Banka, TFRS 9 açılış düzeltmeleri kapsamında nakdi (</w:t>
      </w:r>
      <w:proofErr w:type="spellStart"/>
      <w:r w:rsidRPr="00A3644A">
        <w:rPr>
          <w:rFonts w:ascii="Arial" w:hAnsi="Arial" w:cs="Arial"/>
          <w:sz w:val="20"/>
          <w:szCs w:val="20"/>
          <w:lang w:eastAsia="en-US"/>
        </w:rPr>
        <w:t>özkaynak</w:t>
      </w:r>
      <w:proofErr w:type="spellEnd"/>
      <w:r w:rsidRPr="00A3644A">
        <w:rPr>
          <w:rFonts w:ascii="Arial" w:hAnsi="Arial" w:cs="Arial"/>
          <w:sz w:val="20"/>
          <w:szCs w:val="20"/>
          <w:lang w:eastAsia="en-US"/>
        </w:rPr>
        <w:t xml:space="preserve"> ve banka payları için)  ve gayri nakdi kredileri özel ve genel karşılıklar</w:t>
      </w:r>
      <w:r w:rsidRPr="0036196B">
        <w:rPr>
          <w:rFonts w:ascii="Arial" w:hAnsi="Arial" w:cs="Arial"/>
          <w:sz w:val="20"/>
          <w:szCs w:val="20"/>
          <w:lang w:eastAsia="en-US"/>
        </w:rPr>
        <w:t xml:space="preserve">ı için </w:t>
      </w:r>
      <w:proofErr w:type="spellStart"/>
      <w:r w:rsidRPr="0036196B">
        <w:rPr>
          <w:rFonts w:ascii="Arial" w:hAnsi="Arial" w:cs="Arial"/>
          <w:sz w:val="20"/>
          <w:szCs w:val="20"/>
          <w:lang w:eastAsia="en-US"/>
        </w:rPr>
        <w:t>özkaynaklarını</w:t>
      </w:r>
      <w:proofErr w:type="spellEnd"/>
      <w:r w:rsidRPr="0036196B">
        <w:rPr>
          <w:rFonts w:ascii="Arial" w:hAnsi="Arial" w:cs="Arial"/>
          <w:sz w:val="20"/>
          <w:szCs w:val="20"/>
          <w:lang w:eastAsia="en-US"/>
        </w:rPr>
        <w:t xml:space="preserve"> 232.140 TL azaltıp ilgili bilanço hesaplarını belirtilen tutar kadar artırmıştır. Diğer yandan nakd</w:t>
      </w:r>
      <w:r w:rsidR="00A3644A" w:rsidRPr="0036196B">
        <w:rPr>
          <w:rFonts w:ascii="Arial" w:hAnsi="Arial" w:cs="Arial"/>
          <w:sz w:val="20"/>
          <w:szCs w:val="20"/>
          <w:lang w:eastAsia="en-US"/>
        </w:rPr>
        <w:t>i kredilerin (</w:t>
      </w:r>
      <w:r w:rsidRPr="0036196B">
        <w:rPr>
          <w:rFonts w:ascii="Arial" w:hAnsi="Arial" w:cs="Arial"/>
          <w:sz w:val="20"/>
          <w:szCs w:val="20"/>
          <w:lang w:eastAsia="en-US"/>
        </w:rPr>
        <w:t xml:space="preserve">katılım hesapları paylarının) özel ve genel karşılıkları açılış bakiyeleri 45.641 </w:t>
      </w:r>
      <w:r w:rsidR="00A3644A" w:rsidRPr="0036196B">
        <w:rPr>
          <w:rFonts w:ascii="Arial" w:hAnsi="Arial" w:cs="Arial"/>
          <w:sz w:val="20"/>
          <w:szCs w:val="20"/>
          <w:lang w:eastAsia="en-US"/>
        </w:rPr>
        <w:t xml:space="preserve">TL </w:t>
      </w:r>
      <w:r w:rsidRPr="0036196B">
        <w:rPr>
          <w:rFonts w:ascii="Arial" w:hAnsi="Arial" w:cs="Arial"/>
          <w:sz w:val="20"/>
          <w:szCs w:val="20"/>
          <w:lang w:eastAsia="en-US"/>
        </w:rPr>
        <w:t>azaltılmıştır</w:t>
      </w:r>
      <w:r w:rsidRPr="00A3644A">
        <w:rPr>
          <w:rFonts w:ascii="Arial" w:hAnsi="Arial" w:cs="Arial"/>
          <w:sz w:val="20"/>
          <w:szCs w:val="20"/>
          <w:lang w:eastAsia="en-US"/>
        </w:rPr>
        <w:t xml:space="preserve"> ve “katılma hesaplarından ayrılacak tutarlar” </w:t>
      </w:r>
      <w:proofErr w:type="spellStart"/>
      <w:r w:rsidRPr="00A3644A">
        <w:rPr>
          <w:rFonts w:ascii="Arial" w:hAnsi="Arial" w:cs="Arial"/>
          <w:sz w:val="20"/>
          <w:szCs w:val="20"/>
          <w:lang w:eastAsia="en-US"/>
        </w:rPr>
        <w:t>skontu</w:t>
      </w:r>
      <w:proofErr w:type="spellEnd"/>
      <w:r w:rsidRPr="00A3644A">
        <w:rPr>
          <w:rFonts w:ascii="Arial" w:hAnsi="Arial" w:cs="Arial"/>
          <w:sz w:val="20"/>
          <w:szCs w:val="20"/>
          <w:lang w:eastAsia="en-US"/>
        </w:rPr>
        <w:t xml:space="preserve"> bu tutar kadar artırılmıştır.</w:t>
      </w:r>
    </w:p>
    <w:p w14:paraId="012AE357" w14:textId="454CEE04" w:rsidR="00C9360B" w:rsidRPr="00721496" w:rsidRDefault="00C9360B" w:rsidP="00C9360B">
      <w:pPr>
        <w:autoSpaceDE w:val="0"/>
        <w:autoSpaceDN w:val="0"/>
        <w:adjustRightInd w:val="0"/>
        <w:jc w:val="both"/>
        <w:rPr>
          <w:rFonts w:ascii="Arial" w:hAnsi="Arial" w:cs="Arial"/>
          <w:b/>
          <w:sz w:val="20"/>
          <w:szCs w:val="20"/>
          <w:lang w:eastAsia="en-US"/>
        </w:rPr>
      </w:pPr>
      <w:r w:rsidRPr="00721496">
        <w:rPr>
          <w:rFonts w:ascii="Arial" w:hAnsi="Arial" w:cs="Arial"/>
          <w:b/>
          <w:sz w:val="20"/>
          <w:szCs w:val="20"/>
          <w:lang w:eastAsia="en-US"/>
        </w:rPr>
        <w:t>Cari Dönemde Geçerli Olmayan Önceki Dönem Muhasebe Politikalarına İlişkin Açıklamalar</w:t>
      </w:r>
    </w:p>
    <w:p w14:paraId="363F40DD" w14:textId="77777777" w:rsidR="00C9360B" w:rsidRPr="00721496" w:rsidRDefault="00C9360B" w:rsidP="00C25A96">
      <w:pPr>
        <w:autoSpaceDE w:val="0"/>
        <w:autoSpaceDN w:val="0"/>
        <w:adjustRightInd w:val="0"/>
        <w:spacing w:before="120" w:after="120"/>
        <w:jc w:val="both"/>
        <w:rPr>
          <w:rFonts w:ascii="Arial" w:hAnsi="Arial" w:cs="Arial"/>
          <w:sz w:val="20"/>
          <w:szCs w:val="20"/>
          <w:lang w:eastAsia="en-US"/>
        </w:rPr>
      </w:pPr>
      <w:r w:rsidRPr="003641C1">
        <w:rPr>
          <w:rFonts w:ascii="Arial" w:hAnsi="Arial" w:cs="Arial"/>
          <w:sz w:val="20"/>
          <w:szCs w:val="20"/>
          <w:lang w:eastAsia="en-US"/>
        </w:rPr>
        <w:t>“TFRS 9 Finansal Araçlar” standardı, 1 Ocak 2018 tarihinden geçerli olmak üzere “TMS 39 Finansal Araçlar: Muhasebeleştirme ve Ölçme” Standardının yerine uygulanmaya başlanmıştır. TFRS 9 geçişi ile beraber geçerliliğini yitiren muhasebe politikalarına aşağıda yer verilmektedir.</w:t>
      </w:r>
    </w:p>
    <w:p w14:paraId="33A83487" w14:textId="5B5BE751" w:rsidR="00C9360B" w:rsidRDefault="00802AF0" w:rsidP="00C25A96">
      <w:pPr>
        <w:spacing w:before="120" w:after="120"/>
        <w:jc w:val="both"/>
        <w:rPr>
          <w:rFonts w:ascii="Arial" w:hAnsi="Arial" w:cs="Arial"/>
          <w:sz w:val="20"/>
          <w:szCs w:val="20"/>
          <w:lang w:eastAsia="en-US"/>
        </w:rPr>
      </w:pPr>
      <w:r w:rsidRPr="003641C1">
        <w:rPr>
          <w:rFonts w:ascii="Arial" w:hAnsi="Arial" w:cs="Arial"/>
          <w:sz w:val="20"/>
          <w:szCs w:val="20"/>
          <w:lang w:eastAsia="en-US"/>
        </w:rPr>
        <w:t>Ana Ortaklık Banka</w:t>
      </w:r>
      <w:r w:rsidR="00C9360B" w:rsidRPr="003641C1">
        <w:rPr>
          <w:rFonts w:ascii="Arial" w:hAnsi="Arial" w:cs="Arial"/>
          <w:sz w:val="20"/>
          <w:szCs w:val="20"/>
          <w:lang w:eastAsia="en-US"/>
        </w:rPr>
        <w:t xml:space="preserve"> finansal varlıklarını “Gerçeğe uygun değer farkı kar/zarara yansıtılan finansal varlıklar”, “Satılmaya hazır finansal varlıklar”, “Krediler ve alacaklar” veya “Vadeye kadar elde tutulacak finansal varlıklar” olarak sınıflandırmakta ve muhasebeleştirmektedir. Söz konusu finansal varlıkların alım ve satım işlemleri teslim tarihine göre kayıtlara alınmakta ve kayıtlardan çıkarılmaktadır. Finansal varlıkların sınıflandırılma şekli ilgili varlıkların </w:t>
      </w:r>
      <w:r w:rsidR="00086AC0" w:rsidRPr="00086AC0">
        <w:rPr>
          <w:rFonts w:ascii="Arial" w:hAnsi="Arial" w:cs="Arial"/>
          <w:sz w:val="20"/>
          <w:szCs w:val="20"/>
          <w:lang w:eastAsia="en-US"/>
        </w:rPr>
        <w:t xml:space="preserve">Ana Ortaklık </w:t>
      </w:r>
      <w:r w:rsidR="00C9360B" w:rsidRPr="003641C1">
        <w:rPr>
          <w:rFonts w:ascii="Arial" w:hAnsi="Arial" w:cs="Arial"/>
          <w:sz w:val="20"/>
          <w:szCs w:val="20"/>
          <w:lang w:eastAsia="en-US"/>
        </w:rPr>
        <w:t>Banka yönetimi tarafından satın alma amaçları dikkate alınarak elde edildikleri tarihlerde kararlaştırılmakta ve muhasebeleştirilmektedir.</w:t>
      </w:r>
    </w:p>
    <w:p w14:paraId="7379AB8E" w14:textId="1C06D223" w:rsidR="00BC6326" w:rsidRDefault="00BC6326" w:rsidP="00C25A96">
      <w:pPr>
        <w:spacing w:before="120" w:after="120"/>
        <w:jc w:val="both"/>
        <w:rPr>
          <w:rFonts w:ascii="Arial" w:hAnsi="Arial" w:cs="Arial"/>
          <w:sz w:val="20"/>
          <w:szCs w:val="20"/>
          <w:lang w:eastAsia="en-US"/>
        </w:rPr>
      </w:pPr>
      <w:r>
        <w:rPr>
          <w:rFonts w:ascii="Arial" w:hAnsi="Arial" w:cs="Arial"/>
          <w:sz w:val="20"/>
          <w:szCs w:val="20"/>
          <w:lang w:eastAsia="en-US"/>
        </w:rPr>
        <w:br w:type="page"/>
      </w:r>
    </w:p>
    <w:p w14:paraId="4DF68132" w14:textId="77777777" w:rsidR="00E7298E" w:rsidRPr="00721496" w:rsidRDefault="00E7298E" w:rsidP="00C82B69">
      <w:pPr>
        <w:autoSpaceDE w:val="0"/>
        <w:autoSpaceDN w:val="0"/>
        <w:adjustRightInd w:val="0"/>
        <w:spacing w:before="240" w:after="120"/>
        <w:ind w:left="33" w:hanging="600"/>
        <w:jc w:val="both"/>
        <w:rPr>
          <w:rFonts w:ascii="Arial" w:hAnsi="Arial" w:cs="Arial"/>
          <w:b/>
          <w:iCs/>
          <w:color w:val="000000" w:themeColor="text1"/>
          <w:sz w:val="20"/>
          <w:szCs w:val="20"/>
        </w:rPr>
      </w:pPr>
      <w:r w:rsidRPr="00721496">
        <w:rPr>
          <w:rFonts w:ascii="Arial" w:hAnsi="Arial" w:cs="Arial"/>
          <w:b/>
          <w:iCs/>
          <w:color w:val="000000" w:themeColor="text1"/>
          <w:sz w:val="20"/>
          <w:szCs w:val="20"/>
        </w:rPr>
        <w:lastRenderedPageBreak/>
        <w:t>XXIV.</w:t>
      </w:r>
      <w:r w:rsidRPr="00721496">
        <w:rPr>
          <w:rFonts w:ascii="Arial" w:hAnsi="Arial" w:cs="Arial"/>
          <w:b/>
          <w:iCs/>
          <w:color w:val="000000" w:themeColor="text1"/>
          <w:sz w:val="20"/>
          <w:szCs w:val="20"/>
        </w:rPr>
        <w:tab/>
      </w:r>
      <w:r w:rsidRPr="00721496">
        <w:rPr>
          <w:rFonts w:ascii="Arial" w:hAnsi="Arial" w:cs="Arial"/>
          <w:b/>
          <w:color w:val="000000" w:themeColor="text1"/>
          <w:sz w:val="20"/>
          <w:szCs w:val="20"/>
        </w:rPr>
        <w:t>Diğer hususlara ilişkin açıklamalar (devamı)</w:t>
      </w:r>
      <w:r w:rsidRPr="00721496">
        <w:rPr>
          <w:rFonts w:ascii="Arial" w:hAnsi="Arial" w:cs="Arial"/>
          <w:b/>
          <w:iCs/>
          <w:color w:val="000000" w:themeColor="text1"/>
          <w:sz w:val="20"/>
          <w:szCs w:val="20"/>
        </w:rPr>
        <w:t>:</w:t>
      </w:r>
    </w:p>
    <w:p w14:paraId="414D820D" w14:textId="792C1ECC" w:rsidR="006930AE" w:rsidRPr="00721496" w:rsidRDefault="006930AE" w:rsidP="006930AE">
      <w:pPr>
        <w:autoSpaceDE w:val="0"/>
        <w:autoSpaceDN w:val="0"/>
        <w:adjustRightInd w:val="0"/>
        <w:ind w:right="-360"/>
        <w:jc w:val="both"/>
        <w:rPr>
          <w:rFonts w:ascii="Arial" w:hAnsi="Arial" w:cs="Arial"/>
          <w:b/>
          <w:sz w:val="20"/>
          <w:szCs w:val="20"/>
          <w:lang w:eastAsia="en-US"/>
        </w:rPr>
      </w:pPr>
      <w:r w:rsidRPr="00721496">
        <w:rPr>
          <w:rFonts w:ascii="Arial" w:hAnsi="Arial" w:cs="Arial"/>
          <w:b/>
          <w:sz w:val="20"/>
          <w:szCs w:val="20"/>
          <w:lang w:eastAsia="en-US"/>
        </w:rPr>
        <w:t>Cari Dönemde Geçerli Olmayan Önceki Dönem Muhasebe Politikalarına İlişkin Açıklamalar</w:t>
      </w:r>
      <w:r>
        <w:rPr>
          <w:rFonts w:ascii="Arial" w:hAnsi="Arial" w:cs="Arial"/>
          <w:b/>
          <w:sz w:val="20"/>
          <w:szCs w:val="20"/>
          <w:lang w:eastAsia="en-US"/>
        </w:rPr>
        <w:t xml:space="preserve"> (devamı):</w:t>
      </w:r>
    </w:p>
    <w:p w14:paraId="56F3FB81" w14:textId="185D258D" w:rsidR="00C9360B" w:rsidRPr="005577B2" w:rsidRDefault="00C9360B" w:rsidP="006930AE">
      <w:pPr>
        <w:spacing w:before="120" w:after="120"/>
        <w:ind w:right="-360"/>
        <w:rPr>
          <w:rFonts w:ascii="Arial" w:hAnsi="Arial" w:cs="Arial"/>
          <w:b/>
          <w:sz w:val="20"/>
          <w:szCs w:val="20"/>
          <w:lang w:eastAsia="en-US"/>
        </w:rPr>
      </w:pPr>
      <w:r w:rsidRPr="005577B2">
        <w:rPr>
          <w:rFonts w:ascii="Arial" w:hAnsi="Arial" w:cs="Arial"/>
          <w:b/>
          <w:bCs/>
          <w:sz w:val="20"/>
          <w:szCs w:val="20"/>
        </w:rPr>
        <w:t>Gerçeğe uygun değer farkı kar/zarara yansıtılan finansal varlıklar:</w:t>
      </w:r>
    </w:p>
    <w:p w14:paraId="6904633F" w14:textId="77777777" w:rsidR="00C9360B" w:rsidRPr="005577B2" w:rsidRDefault="00C9360B" w:rsidP="006930AE">
      <w:pPr>
        <w:pStyle w:val="msobodytextindent"/>
        <w:spacing w:before="120" w:after="120"/>
        <w:ind w:right="-360" w:firstLine="0"/>
        <w:rPr>
          <w:rFonts w:ascii="Arial" w:hAnsi="Arial" w:cs="Arial"/>
          <w:sz w:val="20"/>
          <w:szCs w:val="20"/>
        </w:rPr>
      </w:pPr>
      <w:r w:rsidRPr="005577B2">
        <w:rPr>
          <w:rFonts w:ascii="Arial" w:hAnsi="Arial" w:cs="Arial"/>
          <w:sz w:val="20"/>
          <w:szCs w:val="20"/>
        </w:rPr>
        <w:t>Gerçeğe uygun değer farkı kar zarara yansıtılan finansal varlıklar; “Alım satım amaçlı finansal varlıklar” ile “Gerçeğe uygun değer farkı kar/zarara yansıtılan finansal varlık” olarak sınıflandırılan finansal varlıklar” olarak iki ana başlık altında toplanmıştır.</w:t>
      </w:r>
    </w:p>
    <w:p w14:paraId="68604A7D" w14:textId="77777777" w:rsidR="00C9360B" w:rsidRPr="005577B2" w:rsidRDefault="00C9360B" w:rsidP="006930AE">
      <w:pPr>
        <w:autoSpaceDE w:val="0"/>
        <w:autoSpaceDN w:val="0"/>
        <w:adjustRightInd w:val="0"/>
        <w:spacing w:before="120" w:after="120"/>
        <w:ind w:right="-360"/>
        <w:jc w:val="both"/>
        <w:rPr>
          <w:rFonts w:ascii="Arial" w:hAnsi="Arial" w:cs="Arial"/>
          <w:sz w:val="20"/>
          <w:szCs w:val="20"/>
        </w:rPr>
      </w:pPr>
      <w:r w:rsidRPr="005577B2">
        <w:rPr>
          <w:rFonts w:ascii="Arial" w:hAnsi="Arial" w:cs="Arial"/>
          <w:sz w:val="20"/>
          <w:szCs w:val="20"/>
        </w:rPr>
        <w:t xml:space="preserve">Alım satım amaçlı olarak elde tutulan finansal varlıklar piyasada kısa dönemde oluşan fiyat ve benzeri unsurlardaki dalgalanmalardan kar sağlamak amacıyla elde edilen veya elde edilme nedeninden bağımsız olarak, kısa dönemde kar sağlamaya yönelik bir </w:t>
      </w:r>
      <w:proofErr w:type="gramStart"/>
      <w:r w:rsidRPr="005577B2">
        <w:rPr>
          <w:rFonts w:ascii="Arial" w:hAnsi="Arial" w:cs="Arial"/>
          <w:sz w:val="20"/>
          <w:szCs w:val="20"/>
        </w:rPr>
        <w:t>portföyün</w:t>
      </w:r>
      <w:proofErr w:type="gramEnd"/>
      <w:r w:rsidRPr="005577B2">
        <w:rPr>
          <w:rFonts w:ascii="Arial" w:hAnsi="Arial" w:cs="Arial"/>
          <w:sz w:val="20"/>
          <w:szCs w:val="20"/>
        </w:rPr>
        <w:t xml:space="preserve"> parçası olan varlıklar ile alım satım amaçlı türev finansal araçlardır. </w:t>
      </w:r>
    </w:p>
    <w:p w14:paraId="51169F1C" w14:textId="77777777" w:rsidR="00C9360B" w:rsidRPr="005577B2" w:rsidRDefault="00C9360B" w:rsidP="006930AE">
      <w:pPr>
        <w:pStyle w:val="msobodytextindent"/>
        <w:spacing w:before="120" w:after="120"/>
        <w:ind w:right="-360" w:firstLine="0"/>
        <w:rPr>
          <w:rFonts w:ascii="Arial" w:hAnsi="Arial" w:cs="Arial"/>
          <w:sz w:val="20"/>
          <w:szCs w:val="20"/>
        </w:rPr>
      </w:pPr>
      <w:r w:rsidRPr="005577B2">
        <w:rPr>
          <w:rFonts w:ascii="Arial" w:hAnsi="Arial" w:cs="Arial"/>
          <w:sz w:val="20"/>
          <w:szCs w:val="20"/>
        </w:rPr>
        <w:t xml:space="preserve">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w:t>
      </w:r>
      <w:proofErr w:type="gramStart"/>
      <w:r w:rsidRPr="005577B2">
        <w:rPr>
          <w:rFonts w:ascii="Arial" w:hAnsi="Arial" w:cs="Arial"/>
          <w:sz w:val="20"/>
          <w:szCs w:val="20"/>
        </w:rPr>
        <w:t>dahil</w:t>
      </w:r>
      <w:proofErr w:type="gramEnd"/>
      <w:r w:rsidRPr="005577B2">
        <w:rPr>
          <w:rFonts w:ascii="Arial" w:hAnsi="Arial" w:cs="Arial"/>
          <w:sz w:val="20"/>
          <w:szCs w:val="20"/>
        </w:rPr>
        <w:t xml:space="preserve"> edilmektedir.</w:t>
      </w:r>
    </w:p>
    <w:p w14:paraId="6BE2DF1E" w14:textId="0B90182C" w:rsidR="00C9360B" w:rsidRPr="003641C1" w:rsidRDefault="00802AF0" w:rsidP="006930AE">
      <w:pPr>
        <w:pStyle w:val="msobodytextindent"/>
        <w:spacing w:before="120" w:after="120"/>
        <w:ind w:right="-360" w:firstLine="0"/>
        <w:rPr>
          <w:rFonts w:ascii="Arial" w:hAnsi="Arial" w:cs="Arial"/>
          <w:sz w:val="20"/>
          <w:szCs w:val="20"/>
        </w:rPr>
      </w:pPr>
      <w:r w:rsidRPr="005577B2">
        <w:rPr>
          <w:rFonts w:ascii="Arial" w:hAnsi="Arial" w:cs="Arial"/>
          <w:sz w:val="20"/>
          <w:szCs w:val="20"/>
        </w:rPr>
        <w:t>Ana Ortaklık Banka,</w:t>
      </w:r>
      <w:r w:rsidR="00C9360B" w:rsidRPr="005577B2">
        <w:rPr>
          <w:rFonts w:ascii="Arial" w:hAnsi="Arial" w:cs="Arial"/>
          <w:sz w:val="20"/>
          <w:szCs w:val="20"/>
        </w:rPr>
        <w:t xml:space="preserve"> </w:t>
      </w:r>
      <w:proofErr w:type="gramStart"/>
      <w:r w:rsidR="00C9360B" w:rsidRPr="005577B2">
        <w:rPr>
          <w:rFonts w:ascii="Arial" w:hAnsi="Arial" w:cs="Arial"/>
          <w:sz w:val="20"/>
          <w:szCs w:val="20"/>
        </w:rPr>
        <w:t>portföyündeki</w:t>
      </w:r>
      <w:proofErr w:type="gramEnd"/>
      <w:r w:rsidR="00C9360B" w:rsidRPr="005577B2">
        <w:rPr>
          <w:rFonts w:ascii="Arial" w:hAnsi="Arial" w:cs="Arial"/>
          <w:sz w:val="20"/>
          <w:szCs w:val="20"/>
        </w:rPr>
        <w:t xml:space="preserve"> hisse senetlerini alım satım amaçlı finansal varlık olarak değerlendirmiş </w:t>
      </w:r>
      <w:r w:rsidR="00C9360B" w:rsidRPr="003641C1">
        <w:rPr>
          <w:rFonts w:ascii="Arial" w:hAnsi="Arial" w:cs="Arial"/>
          <w:sz w:val="20"/>
          <w:szCs w:val="20"/>
        </w:rPr>
        <w:t>ve ilişikteki finansal tablolarda gerçeğe uygun değeri ile göstermiştir.</w:t>
      </w:r>
    </w:p>
    <w:p w14:paraId="79967BF4" w14:textId="149DF045" w:rsidR="00C9360B" w:rsidRPr="00721496" w:rsidRDefault="00C9360B" w:rsidP="006930AE">
      <w:pPr>
        <w:pStyle w:val="msobodytextindent"/>
        <w:spacing w:before="120" w:after="120"/>
        <w:ind w:right="-360" w:firstLine="0"/>
        <w:rPr>
          <w:rFonts w:ascii="Arial" w:hAnsi="Arial" w:cs="Arial"/>
          <w:sz w:val="20"/>
          <w:szCs w:val="20"/>
        </w:rPr>
      </w:pPr>
      <w:r w:rsidRPr="003641C1">
        <w:rPr>
          <w:rFonts w:ascii="Arial" w:hAnsi="Arial" w:cs="Arial"/>
          <w:sz w:val="20"/>
          <w:szCs w:val="20"/>
        </w:rPr>
        <w:t xml:space="preserve">31 </w:t>
      </w:r>
      <w:r w:rsidR="002B2887">
        <w:rPr>
          <w:rFonts w:ascii="Arial" w:hAnsi="Arial" w:cs="Arial"/>
          <w:sz w:val="20"/>
          <w:szCs w:val="20"/>
        </w:rPr>
        <w:t>Aralık</w:t>
      </w:r>
      <w:r w:rsidRPr="003641C1">
        <w:rPr>
          <w:rFonts w:ascii="Arial" w:hAnsi="Arial" w:cs="Arial"/>
          <w:sz w:val="20"/>
          <w:szCs w:val="20"/>
        </w:rPr>
        <w:t xml:space="preserve"> 201</w:t>
      </w:r>
      <w:r w:rsidR="002B2887">
        <w:rPr>
          <w:rFonts w:ascii="Arial" w:hAnsi="Arial" w:cs="Arial"/>
          <w:sz w:val="20"/>
          <w:szCs w:val="20"/>
        </w:rPr>
        <w:t>7</w:t>
      </w:r>
      <w:r w:rsidRPr="003641C1">
        <w:rPr>
          <w:rFonts w:ascii="Arial" w:hAnsi="Arial" w:cs="Arial"/>
          <w:sz w:val="20"/>
          <w:szCs w:val="20"/>
        </w:rPr>
        <w:t xml:space="preserve"> tarihi itibarıyla </w:t>
      </w:r>
      <w:r w:rsidR="00086AC0" w:rsidRPr="00086AC0">
        <w:rPr>
          <w:rFonts w:ascii="Arial" w:hAnsi="Arial" w:cs="Arial"/>
          <w:sz w:val="20"/>
          <w:szCs w:val="20"/>
        </w:rPr>
        <w:t xml:space="preserve">Ana Ortaklık </w:t>
      </w:r>
      <w:r w:rsidRPr="003641C1">
        <w:rPr>
          <w:rFonts w:ascii="Arial" w:hAnsi="Arial" w:cs="Arial"/>
          <w:sz w:val="20"/>
          <w:szCs w:val="20"/>
        </w:rPr>
        <w:t xml:space="preserve">Banka’nın alım satım amaçlı olarak elde tutulanlar dışında “Gerçeğe uygun değer farkı kar/zarara yansıtılan finansal varlıklar olarak sınıflandırılan finansal </w:t>
      </w:r>
      <w:proofErr w:type="spellStart"/>
      <w:r w:rsidRPr="003641C1">
        <w:rPr>
          <w:rFonts w:ascii="Arial" w:hAnsi="Arial" w:cs="Arial"/>
          <w:sz w:val="20"/>
          <w:szCs w:val="20"/>
        </w:rPr>
        <w:t>varlıklar”ı</w:t>
      </w:r>
      <w:proofErr w:type="spellEnd"/>
      <w:r w:rsidRPr="003641C1">
        <w:rPr>
          <w:rFonts w:ascii="Arial" w:hAnsi="Arial" w:cs="Arial"/>
          <w:sz w:val="20"/>
          <w:szCs w:val="20"/>
        </w:rPr>
        <w:t xml:space="preserve"> bulunmamaktadır (31 Aralık 201</w:t>
      </w:r>
      <w:r w:rsidR="002B2887">
        <w:rPr>
          <w:rFonts w:ascii="Arial" w:hAnsi="Arial" w:cs="Arial"/>
          <w:sz w:val="20"/>
          <w:szCs w:val="20"/>
        </w:rPr>
        <w:t>6</w:t>
      </w:r>
      <w:r w:rsidRPr="003641C1">
        <w:rPr>
          <w:rFonts w:ascii="Arial" w:hAnsi="Arial" w:cs="Arial"/>
          <w:sz w:val="20"/>
          <w:szCs w:val="20"/>
        </w:rPr>
        <w:t>: Bulunmamaktadır</w:t>
      </w:r>
      <w:r w:rsidRPr="005577B2">
        <w:rPr>
          <w:rFonts w:ascii="Arial" w:hAnsi="Arial" w:cs="Arial"/>
          <w:sz w:val="20"/>
          <w:szCs w:val="20"/>
        </w:rPr>
        <w:t>).</w:t>
      </w:r>
    </w:p>
    <w:p w14:paraId="1D1E3BCD" w14:textId="77777777" w:rsidR="00C9360B" w:rsidRPr="005577B2" w:rsidRDefault="00C9360B" w:rsidP="006930AE">
      <w:pPr>
        <w:pStyle w:val="msobodytextindent"/>
        <w:spacing w:before="120" w:after="120"/>
        <w:ind w:right="-360" w:firstLine="0"/>
        <w:rPr>
          <w:rFonts w:ascii="Arial" w:hAnsi="Arial" w:cs="Arial"/>
          <w:b/>
          <w:bCs/>
          <w:sz w:val="20"/>
          <w:szCs w:val="20"/>
        </w:rPr>
      </w:pPr>
      <w:r w:rsidRPr="005577B2">
        <w:rPr>
          <w:rFonts w:ascii="Arial" w:hAnsi="Arial" w:cs="Arial"/>
          <w:b/>
          <w:bCs/>
          <w:sz w:val="20"/>
          <w:szCs w:val="20"/>
        </w:rPr>
        <w:t>Satılmaya hazır finansal varlıklar:</w:t>
      </w:r>
    </w:p>
    <w:p w14:paraId="2BE8DA33" w14:textId="77777777" w:rsidR="00C9360B" w:rsidRPr="005577B2" w:rsidRDefault="00C9360B" w:rsidP="006930AE">
      <w:pPr>
        <w:pStyle w:val="msobodytextindent"/>
        <w:spacing w:before="120" w:after="120"/>
        <w:ind w:right="-360" w:firstLine="0"/>
        <w:rPr>
          <w:rFonts w:ascii="Arial" w:hAnsi="Arial" w:cs="Arial"/>
          <w:sz w:val="18"/>
          <w:szCs w:val="20"/>
        </w:rPr>
      </w:pPr>
      <w:r w:rsidRPr="005577B2">
        <w:rPr>
          <w:rFonts w:ascii="Arial" w:hAnsi="Arial" w:cs="Arial"/>
          <w:sz w:val="20"/>
          <w:szCs w:val="20"/>
        </w:rPr>
        <w:t xml:space="preserve">Satılmaya hazır finansal varlıklar ilk kayda alınmalarında gerçeğe uygun değerlerini yansıtan elde etme maliyet bedellerine, işlem maliyetlerinin eklenmesi ile muhasebeleştirilmektedir. </w:t>
      </w:r>
      <w:proofErr w:type="gramStart"/>
      <w:r w:rsidRPr="005577B2">
        <w:rPr>
          <w:rFonts w:ascii="Arial" w:hAnsi="Arial" w:cs="Arial"/>
          <w:sz w:val="20"/>
          <w:szCs w:val="20"/>
        </w:rPr>
        <w:t xml:space="preserve">İlk kayda alımdan sonra satılmaya hazır menkul kıymet borçlanma senetlerinin müteakip değerlemesi gerçeğe uygun değeri üzerinden yapılmakta ve gerçeğe uygun değerdeki değişikliklerden kaynaklanan ve menkullerin </w:t>
      </w:r>
      <w:proofErr w:type="spellStart"/>
      <w:r w:rsidRPr="005577B2">
        <w:rPr>
          <w:rFonts w:ascii="Arial" w:hAnsi="Arial" w:cs="Arial"/>
          <w:sz w:val="20"/>
          <w:szCs w:val="20"/>
        </w:rPr>
        <w:t>iskonto</w:t>
      </w:r>
      <w:proofErr w:type="spellEnd"/>
      <w:r w:rsidRPr="005577B2">
        <w:rPr>
          <w:rFonts w:ascii="Arial" w:hAnsi="Arial" w:cs="Arial"/>
          <w:sz w:val="20"/>
          <w:szCs w:val="20"/>
        </w:rPr>
        <w:t xml:space="preserve"> edilmiş değeri ile gerçeğe uygun değeri arasındaki farkı ifade eden gerçekleşmemiş kar veya zararlar </w:t>
      </w:r>
      <w:proofErr w:type="spellStart"/>
      <w:r w:rsidRPr="005577B2">
        <w:rPr>
          <w:rFonts w:ascii="Arial" w:hAnsi="Arial" w:cs="Arial"/>
          <w:sz w:val="20"/>
          <w:szCs w:val="20"/>
        </w:rPr>
        <w:t>özkaynak</w:t>
      </w:r>
      <w:proofErr w:type="spellEnd"/>
      <w:r w:rsidRPr="005577B2">
        <w:rPr>
          <w:rFonts w:ascii="Arial" w:hAnsi="Arial" w:cs="Arial"/>
          <w:sz w:val="20"/>
          <w:szCs w:val="20"/>
        </w:rPr>
        <w:t xml:space="preserve"> kalemleri içerisinde “Menkul Değerler Değerleme Farkları” hesabı altında gösterilmektedir. </w:t>
      </w:r>
      <w:proofErr w:type="gramEnd"/>
      <w:r w:rsidRPr="005577B2">
        <w:rPr>
          <w:rFonts w:ascii="Arial" w:hAnsi="Arial" w:cs="Arial"/>
          <w:sz w:val="20"/>
          <w:szCs w:val="20"/>
        </w:rPr>
        <w:t xml:space="preserve">Satılmaya hazır menkul değerlerin elden çıkarılması durumunda </w:t>
      </w:r>
      <w:proofErr w:type="spellStart"/>
      <w:r w:rsidRPr="005577B2">
        <w:rPr>
          <w:rFonts w:ascii="Arial" w:hAnsi="Arial" w:cs="Arial"/>
          <w:sz w:val="20"/>
          <w:szCs w:val="20"/>
        </w:rPr>
        <w:t>özkaynaklarda</w:t>
      </w:r>
      <w:proofErr w:type="spellEnd"/>
      <w:r w:rsidRPr="005577B2">
        <w:rPr>
          <w:rFonts w:ascii="Arial" w:hAnsi="Arial" w:cs="Arial"/>
          <w:sz w:val="20"/>
          <w:szCs w:val="20"/>
        </w:rPr>
        <w:t xml:space="preserve"> menkul değerler değer artış fonu hesabında izlenen bunlara ait değer artış/azalışları gelir tablosuna devredilir. Satılmaya hazır finansal varlık olarak sınıflandırılan ve </w:t>
      </w:r>
      <w:proofErr w:type="spellStart"/>
      <w:r w:rsidRPr="005577B2">
        <w:rPr>
          <w:rFonts w:ascii="Arial" w:hAnsi="Arial" w:cs="Arial"/>
          <w:sz w:val="20"/>
          <w:szCs w:val="20"/>
        </w:rPr>
        <w:t>kote</w:t>
      </w:r>
      <w:proofErr w:type="spellEnd"/>
      <w:r w:rsidRPr="005577B2">
        <w:rPr>
          <w:rFonts w:ascii="Arial" w:hAnsi="Arial" w:cs="Arial"/>
          <w:sz w:val="20"/>
          <w:szCs w:val="20"/>
        </w:rPr>
        <w:t xml:space="preserve"> olmayan öz kaynağa dayalı araçlar ise maliyet değerlerinden varsa değer düşüklükleri indirildikten sonraki değerleri ile kayda alınmaktadır</w:t>
      </w:r>
      <w:r w:rsidRPr="005577B2">
        <w:rPr>
          <w:rFonts w:ascii="Arial" w:hAnsi="Arial" w:cs="Arial"/>
          <w:sz w:val="18"/>
          <w:szCs w:val="20"/>
        </w:rPr>
        <w:t xml:space="preserve">. </w:t>
      </w:r>
    </w:p>
    <w:p w14:paraId="1F07AF3F" w14:textId="4AE141CA" w:rsidR="00C9360B" w:rsidRPr="003641C1" w:rsidRDefault="00C9360B" w:rsidP="006930AE">
      <w:pPr>
        <w:pStyle w:val="msobodytextindent"/>
        <w:spacing w:before="120" w:after="120"/>
        <w:ind w:right="-360" w:firstLine="0"/>
        <w:rPr>
          <w:rFonts w:ascii="Arial" w:hAnsi="Arial" w:cs="Arial"/>
          <w:sz w:val="20"/>
          <w:szCs w:val="20"/>
        </w:rPr>
      </w:pPr>
      <w:r w:rsidRPr="003641C1">
        <w:rPr>
          <w:rFonts w:ascii="Arial" w:hAnsi="Arial" w:cs="Arial"/>
          <w:b/>
          <w:sz w:val="20"/>
          <w:szCs w:val="20"/>
        </w:rPr>
        <w:t>Krediler ve alacaklar:</w:t>
      </w:r>
    </w:p>
    <w:p w14:paraId="04DAB9C4" w14:textId="77777777" w:rsidR="00C9360B" w:rsidRPr="003641C1" w:rsidRDefault="00C9360B" w:rsidP="006930AE">
      <w:pPr>
        <w:pStyle w:val="msobodytextindent"/>
        <w:spacing w:before="120" w:after="120"/>
        <w:ind w:right="-360" w:firstLine="0"/>
        <w:rPr>
          <w:rFonts w:ascii="Arial" w:hAnsi="Arial" w:cs="Arial"/>
          <w:sz w:val="20"/>
          <w:szCs w:val="20"/>
        </w:rPr>
      </w:pPr>
      <w:r w:rsidRPr="003641C1">
        <w:rPr>
          <w:rFonts w:ascii="Arial" w:hAnsi="Arial" w:cs="Arial"/>
          <w:sz w:val="20"/>
          <w:szCs w:val="20"/>
        </w:rPr>
        <w:t xml:space="preserve">Kredi ve alacaklar sabit veya belirlenebilir nitelikte ödemelere sahip olan ve aktif bir piyasada işlem görmeyen ve alım satım amaçlı, gerçeğe uygun değer farkı kar/zararda yansıtılan veya satılmaya hazır finansal varlıklar olarak tanımlananlar dışında kalan türev olmayan finansal varlıklardır. </w:t>
      </w:r>
    </w:p>
    <w:p w14:paraId="56153851" w14:textId="77777777" w:rsidR="00C9360B" w:rsidRDefault="00C9360B" w:rsidP="006930AE">
      <w:pPr>
        <w:pStyle w:val="msobodytextindent"/>
        <w:spacing w:before="120" w:after="120"/>
        <w:ind w:right="-360" w:firstLine="0"/>
        <w:rPr>
          <w:rFonts w:ascii="Arial" w:hAnsi="Arial" w:cs="Arial"/>
          <w:sz w:val="20"/>
          <w:szCs w:val="20"/>
        </w:rPr>
      </w:pPr>
      <w:r w:rsidRPr="003641C1">
        <w:rPr>
          <w:rFonts w:ascii="Arial" w:hAnsi="Arial" w:cs="Arial"/>
          <w:sz w:val="20"/>
          <w:szCs w:val="20"/>
        </w:rPr>
        <w:t xml:space="preserve">Krediler ve alacaklar, “Finansal Araçlar: Muhasebeleştirme ve Ölçmeye İlişkin Türkiye Muhasebe Standardı” (“TMS 39”) uyarınca gerçeğe uygun değerlerini yansıtan elde etme maliyet bedellerine işlem maliyetlerinin eklenmesi ile kaydedilmekte, izleyen dönemlerde iç verim oranı yöntemi kullanılarak hesaplanan </w:t>
      </w:r>
      <w:proofErr w:type="spellStart"/>
      <w:r w:rsidRPr="003641C1">
        <w:rPr>
          <w:rFonts w:ascii="Arial" w:hAnsi="Arial" w:cs="Arial"/>
          <w:sz w:val="20"/>
          <w:szCs w:val="20"/>
        </w:rPr>
        <w:t>iskonto</w:t>
      </w:r>
      <w:proofErr w:type="spellEnd"/>
      <w:r w:rsidRPr="003641C1">
        <w:rPr>
          <w:rFonts w:ascii="Arial" w:hAnsi="Arial" w:cs="Arial"/>
          <w:sz w:val="20"/>
          <w:szCs w:val="20"/>
        </w:rPr>
        <w:t xml:space="preserve"> edilmiş değerleri ile muhasebeleştirilmektedir. Bunların teminatı olarak alınan varlıklarla ilgili olarak ödenen harç, işlem gideri ve bunun gibi diğer masraflar müşteri tarafından karşılanmakta olup, herhangi bir gider kaydı yapılmamaktadır.</w:t>
      </w:r>
      <w:r>
        <w:rPr>
          <w:rFonts w:ascii="Arial" w:hAnsi="Arial" w:cs="Arial"/>
          <w:sz w:val="20"/>
          <w:szCs w:val="20"/>
        </w:rPr>
        <w:t xml:space="preserve"> </w:t>
      </w:r>
    </w:p>
    <w:p w14:paraId="071E6A66" w14:textId="77777777" w:rsidR="00C9360B" w:rsidRPr="003641C1" w:rsidRDefault="00C9360B" w:rsidP="006930AE">
      <w:pPr>
        <w:pStyle w:val="msobodytextindent"/>
        <w:spacing w:before="120" w:after="120"/>
        <w:ind w:right="-360" w:firstLine="0"/>
        <w:rPr>
          <w:rFonts w:ascii="Arial" w:hAnsi="Arial" w:cs="Arial"/>
          <w:sz w:val="18"/>
          <w:szCs w:val="20"/>
        </w:rPr>
      </w:pPr>
      <w:r w:rsidRPr="003641C1">
        <w:rPr>
          <w:rFonts w:ascii="Arial" w:hAnsi="Arial" w:cs="Arial"/>
          <w:sz w:val="20"/>
          <w:szCs w:val="20"/>
        </w:rPr>
        <w:t xml:space="preserve">Kullandırılan nakdi krediler 26 Ocak 2007 tarihli ve 26415 sayılı Resmi </w:t>
      </w:r>
      <w:proofErr w:type="spellStart"/>
      <w:r w:rsidRPr="003641C1">
        <w:rPr>
          <w:rFonts w:ascii="Arial" w:hAnsi="Arial" w:cs="Arial"/>
          <w:sz w:val="20"/>
          <w:szCs w:val="20"/>
        </w:rPr>
        <w:t>Gazete’de</w:t>
      </w:r>
      <w:proofErr w:type="spellEnd"/>
      <w:r w:rsidRPr="003641C1">
        <w:rPr>
          <w:rFonts w:ascii="Arial" w:hAnsi="Arial" w:cs="Arial"/>
          <w:sz w:val="20"/>
          <w:szCs w:val="20"/>
        </w:rPr>
        <w:t xml:space="preserve"> yayınlanan “Katılım Bankalarınca Uygulanacak Tek Düzen Hesap Planı ve </w:t>
      </w:r>
      <w:proofErr w:type="spellStart"/>
      <w:r w:rsidRPr="003641C1">
        <w:rPr>
          <w:rFonts w:ascii="Arial" w:hAnsi="Arial" w:cs="Arial"/>
          <w:sz w:val="20"/>
          <w:szCs w:val="20"/>
        </w:rPr>
        <w:t>İzahnamesi</w:t>
      </w:r>
      <w:proofErr w:type="spellEnd"/>
      <w:r w:rsidRPr="003641C1">
        <w:rPr>
          <w:rFonts w:ascii="Arial" w:hAnsi="Arial" w:cs="Arial"/>
          <w:sz w:val="20"/>
          <w:szCs w:val="20"/>
        </w:rPr>
        <w:t xml:space="preserve"> Hakkındaki </w:t>
      </w:r>
      <w:proofErr w:type="spellStart"/>
      <w:r w:rsidRPr="003641C1">
        <w:rPr>
          <w:rFonts w:ascii="Arial" w:hAnsi="Arial" w:cs="Arial"/>
          <w:sz w:val="20"/>
          <w:szCs w:val="20"/>
        </w:rPr>
        <w:t>Tebliğ”de</w:t>
      </w:r>
      <w:proofErr w:type="spellEnd"/>
      <w:r w:rsidRPr="003641C1">
        <w:rPr>
          <w:rFonts w:ascii="Arial" w:hAnsi="Arial" w:cs="Arial"/>
          <w:sz w:val="20"/>
          <w:szCs w:val="20"/>
        </w:rPr>
        <w:t xml:space="preserve"> belirlenen esaslara göre ilgili hesaplar kullanılarak muhasebeleştirilmektedir</w:t>
      </w:r>
      <w:r w:rsidRPr="003641C1">
        <w:rPr>
          <w:rFonts w:ascii="Arial" w:hAnsi="Arial" w:cs="Arial"/>
          <w:sz w:val="18"/>
          <w:szCs w:val="20"/>
        </w:rPr>
        <w:t>.</w:t>
      </w:r>
    </w:p>
    <w:p w14:paraId="3CE5586F" w14:textId="77777777" w:rsidR="00C9360B" w:rsidRPr="003641C1" w:rsidRDefault="00C9360B" w:rsidP="006930AE">
      <w:pPr>
        <w:pStyle w:val="GvdeMetni3"/>
        <w:tabs>
          <w:tab w:val="clear" w:pos="539"/>
          <w:tab w:val="left" w:pos="708"/>
        </w:tabs>
        <w:spacing w:before="120" w:after="120"/>
        <w:ind w:right="-360"/>
        <w:jc w:val="both"/>
        <w:rPr>
          <w:rFonts w:ascii="Arial" w:hAnsi="Arial" w:cs="Arial"/>
          <w:b/>
          <w:bCs w:val="0"/>
          <w:i w:val="0"/>
          <w:iCs w:val="0"/>
          <w:sz w:val="20"/>
        </w:rPr>
      </w:pPr>
      <w:r w:rsidRPr="003641C1">
        <w:rPr>
          <w:rFonts w:ascii="Arial" w:hAnsi="Arial" w:cs="Arial"/>
          <w:b/>
          <w:bCs w:val="0"/>
          <w:i w:val="0"/>
          <w:iCs w:val="0"/>
          <w:sz w:val="20"/>
        </w:rPr>
        <w:t>Vadeye kadar elde tutulacak finansal varlıklar:</w:t>
      </w:r>
    </w:p>
    <w:p w14:paraId="77545CA0" w14:textId="73A6F467" w:rsidR="00BF723D" w:rsidRPr="00E335DA" w:rsidRDefault="00C9360B" w:rsidP="006930AE">
      <w:pPr>
        <w:autoSpaceDE w:val="0"/>
        <w:autoSpaceDN w:val="0"/>
        <w:adjustRightInd w:val="0"/>
        <w:spacing w:before="120"/>
        <w:ind w:right="-360"/>
        <w:jc w:val="both"/>
        <w:rPr>
          <w:rFonts w:ascii="Arial" w:hAnsi="Arial" w:cs="Arial"/>
          <w:sz w:val="20"/>
          <w:szCs w:val="20"/>
          <w:lang w:eastAsia="en-US"/>
        </w:rPr>
      </w:pPr>
      <w:r w:rsidRPr="003641C1">
        <w:rPr>
          <w:rFonts w:ascii="Arial" w:hAnsi="Arial" w:cs="Arial"/>
          <w:sz w:val="20"/>
        </w:rPr>
        <w:t xml:space="preserve">Vadeye kadar elde tutulacak finansal varlıklar; vadesine kadar saklama niyetiyle elde tutulan ve fonlama kabiliyeti </w:t>
      </w:r>
      <w:proofErr w:type="gramStart"/>
      <w:r w:rsidRPr="003641C1">
        <w:rPr>
          <w:rFonts w:ascii="Arial" w:hAnsi="Arial" w:cs="Arial"/>
          <w:sz w:val="20"/>
        </w:rPr>
        <w:t>dahil</w:t>
      </w:r>
      <w:proofErr w:type="gramEnd"/>
      <w:r w:rsidRPr="003641C1">
        <w:rPr>
          <w:rFonts w:ascii="Arial" w:hAnsi="Arial" w:cs="Arial"/>
          <w:sz w:val="20"/>
        </w:rPr>
        <w:t xml:space="preserve"> olmak üzere vade sonuna kadar elde tutulabilmesi için gerekli koşulların sağlanmış olduğu, sabit veya belirlenebilir ödemeleri ile sabit vadesi bulunan ve krediler ve alacaklar dışında kalan finansal varlıklardan oluşmaktadır. Vadeye kadar elde tutulacak finansal varlıklar ilk olarak gerçeğe uygun değerlerini yansıtan elde etme maliyet bedellerine, işlem maliyetlerinin eklenmesi ile kayda alınmakta ve kayda alınmayı müteakiben iç verim yöntemi kullanılarak </w:t>
      </w:r>
      <w:proofErr w:type="spellStart"/>
      <w:r w:rsidRPr="003641C1">
        <w:rPr>
          <w:rFonts w:ascii="Arial" w:hAnsi="Arial" w:cs="Arial"/>
          <w:sz w:val="20"/>
        </w:rPr>
        <w:t>iskonto</w:t>
      </w:r>
      <w:proofErr w:type="spellEnd"/>
      <w:r w:rsidRPr="003641C1">
        <w:rPr>
          <w:rFonts w:ascii="Arial" w:hAnsi="Arial" w:cs="Arial"/>
          <w:sz w:val="20"/>
        </w:rPr>
        <w:t xml:space="preserve"> edilmiş bedeli ile değerlenmektedir. Vadeye kadar elde tutulacak finansal varlıklar ile ilgili kar payı gelirleri gelir tablosunda yansıtılmaktadır</w:t>
      </w:r>
      <w:r w:rsidR="00AA124A" w:rsidRPr="003641C1">
        <w:rPr>
          <w:rFonts w:ascii="Arial" w:hAnsi="Arial" w:cs="Arial"/>
          <w:sz w:val="20"/>
          <w:szCs w:val="20"/>
          <w:lang w:eastAsia="en-US"/>
        </w:rPr>
        <w:t>.</w:t>
      </w:r>
    </w:p>
    <w:p w14:paraId="10C1225E" w14:textId="77777777" w:rsidR="002C6E36" w:rsidRPr="009128F0" w:rsidRDefault="00886A57" w:rsidP="00900783">
      <w:pPr>
        <w:pStyle w:val="GvdeMetniGirintisi"/>
        <w:pageBreakBefore/>
        <w:spacing w:before="120" w:after="120"/>
        <w:ind w:firstLine="0"/>
        <w:rPr>
          <w:rFonts w:ascii="Arial" w:hAnsi="Arial" w:cs="Arial"/>
          <w:b/>
          <w:color w:val="000000" w:themeColor="text1"/>
          <w:sz w:val="20"/>
          <w:szCs w:val="20"/>
        </w:rPr>
      </w:pPr>
      <w:r w:rsidRPr="009128F0">
        <w:rPr>
          <w:rFonts w:ascii="Arial" w:hAnsi="Arial" w:cs="Arial"/>
          <w:b/>
          <w:color w:val="000000" w:themeColor="text1"/>
          <w:sz w:val="20"/>
          <w:szCs w:val="20"/>
        </w:rPr>
        <w:lastRenderedPageBreak/>
        <w:t>DÖRDÜNCÜ BÖLÜM</w:t>
      </w:r>
    </w:p>
    <w:p w14:paraId="5C5030CF" w14:textId="567E2DD5" w:rsidR="002C6E36" w:rsidRPr="009128F0" w:rsidRDefault="00886A57" w:rsidP="00152A6E">
      <w:pPr>
        <w:pStyle w:val="GvdeMetniGirintisi"/>
        <w:spacing w:before="120" w:after="120"/>
        <w:ind w:firstLine="0"/>
        <w:rPr>
          <w:rFonts w:ascii="Arial" w:hAnsi="Arial" w:cs="Arial"/>
          <w:b/>
          <w:color w:val="000000" w:themeColor="text1"/>
          <w:sz w:val="20"/>
          <w:szCs w:val="20"/>
        </w:rPr>
      </w:pPr>
      <w:r w:rsidRPr="009128F0">
        <w:rPr>
          <w:rFonts w:ascii="Arial" w:hAnsi="Arial" w:cs="Arial"/>
          <w:b/>
          <w:color w:val="000000" w:themeColor="text1"/>
          <w:sz w:val="20"/>
          <w:szCs w:val="20"/>
        </w:rPr>
        <w:t>G</w:t>
      </w:r>
      <w:r w:rsidR="00EF1FE6" w:rsidRPr="009128F0">
        <w:rPr>
          <w:rFonts w:ascii="Arial" w:hAnsi="Arial" w:cs="Arial"/>
          <w:b/>
          <w:color w:val="000000" w:themeColor="text1"/>
          <w:sz w:val="20"/>
          <w:szCs w:val="20"/>
        </w:rPr>
        <w:t>rubun</w:t>
      </w:r>
      <w:r w:rsidRPr="009128F0">
        <w:rPr>
          <w:rFonts w:ascii="Arial" w:hAnsi="Arial" w:cs="Arial"/>
          <w:b/>
          <w:color w:val="000000" w:themeColor="text1"/>
          <w:sz w:val="20"/>
          <w:szCs w:val="20"/>
        </w:rPr>
        <w:t xml:space="preserve"> </w:t>
      </w:r>
      <w:r w:rsidR="00E05F71" w:rsidRPr="009128F0">
        <w:rPr>
          <w:rFonts w:ascii="Arial" w:hAnsi="Arial" w:cs="Arial"/>
          <w:b/>
          <w:color w:val="000000" w:themeColor="text1"/>
          <w:sz w:val="20"/>
          <w:szCs w:val="20"/>
        </w:rPr>
        <w:t>mali bünyesine ve risk yönetimine ilişkin bilgiler</w:t>
      </w:r>
    </w:p>
    <w:p w14:paraId="655DE49F" w14:textId="217E6DA5" w:rsidR="00464A6D" w:rsidRPr="009128F0" w:rsidRDefault="005B172C" w:rsidP="00464A6D">
      <w:pPr>
        <w:pStyle w:val="ListeParagraf"/>
        <w:numPr>
          <w:ilvl w:val="0"/>
          <w:numId w:val="6"/>
        </w:numPr>
        <w:spacing w:before="120" w:after="120" w:line="230" w:lineRule="auto"/>
        <w:ind w:left="0" w:hanging="567"/>
        <w:jc w:val="both"/>
        <w:rPr>
          <w:rFonts w:ascii="Arial" w:hAnsi="Arial" w:cs="Arial"/>
          <w:b/>
          <w:color w:val="000000" w:themeColor="text1"/>
          <w:sz w:val="20"/>
          <w:szCs w:val="20"/>
        </w:rPr>
      </w:pPr>
      <w:r w:rsidRPr="009128F0">
        <w:rPr>
          <w:rFonts w:ascii="Arial" w:hAnsi="Arial" w:cs="Arial"/>
          <w:b/>
          <w:color w:val="000000" w:themeColor="text1"/>
          <w:sz w:val="20"/>
          <w:szCs w:val="20"/>
        </w:rPr>
        <w:t>Konsolide</w:t>
      </w:r>
      <w:r w:rsidR="00464A6D" w:rsidRPr="00464A6D">
        <w:rPr>
          <w:rFonts w:ascii="Arial" w:hAnsi="Arial" w:cs="Arial"/>
          <w:b/>
          <w:color w:val="000000" w:themeColor="text1"/>
          <w:sz w:val="20"/>
          <w:szCs w:val="20"/>
        </w:rPr>
        <w:t xml:space="preserve"> </w:t>
      </w:r>
      <w:r w:rsidR="00464A6D" w:rsidRPr="009128F0">
        <w:rPr>
          <w:rFonts w:ascii="Arial" w:hAnsi="Arial" w:cs="Arial"/>
          <w:b/>
          <w:color w:val="000000" w:themeColor="text1"/>
          <w:sz w:val="20"/>
          <w:szCs w:val="20"/>
        </w:rPr>
        <w:t>sermaye yeterliliği standart oran</w:t>
      </w:r>
      <w:r w:rsidR="00464A6D">
        <w:rPr>
          <w:rFonts w:ascii="Arial" w:hAnsi="Arial" w:cs="Arial"/>
          <w:b/>
          <w:color w:val="000000" w:themeColor="text1"/>
          <w:sz w:val="20"/>
          <w:szCs w:val="20"/>
        </w:rPr>
        <w:t>ına ilişkin açıklamalar</w:t>
      </w:r>
      <w:r w:rsidR="00464A6D" w:rsidRPr="009128F0">
        <w:rPr>
          <w:rFonts w:ascii="Arial" w:hAnsi="Arial" w:cs="Arial"/>
          <w:b/>
          <w:color w:val="000000" w:themeColor="text1"/>
          <w:sz w:val="20"/>
          <w:szCs w:val="20"/>
        </w:rPr>
        <w:t>:</w:t>
      </w:r>
    </w:p>
    <w:p w14:paraId="7FD67241" w14:textId="258EF18D" w:rsidR="00E13F5B" w:rsidRPr="009128F0" w:rsidRDefault="00554832" w:rsidP="00464A6D">
      <w:pPr>
        <w:pStyle w:val="GvdeMetniGirintisi"/>
        <w:spacing w:before="120" w:after="120"/>
        <w:ind w:left="14" w:firstLine="0"/>
        <w:rPr>
          <w:rFonts w:ascii="Arial" w:hAnsi="Arial" w:cs="Arial"/>
          <w:color w:val="000000" w:themeColor="text1"/>
          <w:sz w:val="20"/>
          <w:szCs w:val="20"/>
        </w:rPr>
      </w:pPr>
      <w:proofErr w:type="spellStart"/>
      <w:r w:rsidRPr="00D37B96">
        <w:rPr>
          <w:rFonts w:ascii="Arial" w:hAnsi="Arial" w:cs="Arial"/>
          <w:color w:val="000000" w:themeColor="text1"/>
          <w:sz w:val="20"/>
          <w:szCs w:val="20"/>
        </w:rPr>
        <w:t>Özkaynak</w:t>
      </w:r>
      <w:proofErr w:type="spellEnd"/>
      <w:r w:rsidRPr="00D37B96">
        <w:rPr>
          <w:rFonts w:ascii="Arial" w:hAnsi="Arial" w:cs="Arial"/>
          <w:color w:val="000000" w:themeColor="text1"/>
          <w:sz w:val="20"/>
          <w:szCs w:val="20"/>
        </w:rPr>
        <w:t xml:space="preserve"> tutarı ve sermaye yeterliliği standart oranı “Bankaların </w:t>
      </w:r>
      <w:proofErr w:type="spellStart"/>
      <w:r w:rsidRPr="00D37B96">
        <w:rPr>
          <w:rFonts w:ascii="Arial" w:hAnsi="Arial" w:cs="Arial"/>
          <w:color w:val="000000" w:themeColor="text1"/>
          <w:sz w:val="20"/>
          <w:szCs w:val="20"/>
        </w:rPr>
        <w:t>Özkaynaklarına</w:t>
      </w:r>
      <w:proofErr w:type="spellEnd"/>
      <w:r w:rsidRPr="00D37B96">
        <w:rPr>
          <w:rFonts w:ascii="Arial" w:hAnsi="Arial" w:cs="Arial"/>
          <w:color w:val="000000" w:themeColor="text1"/>
          <w:sz w:val="20"/>
          <w:szCs w:val="20"/>
        </w:rPr>
        <w:t xml:space="preserve"> İlişkin Yönetmelik” ile “Bankaların Sermaye Yeterliliğinin Ölçülmesine ve Değerlendirilmesine İlişkin Yönetmelik” çerçev</w:t>
      </w:r>
      <w:r w:rsidR="00E44F16" w:rsidRPr="00D37B96">
        <w:rPr>
          <w:rFonts w:ascii="Arial" w:hAnsi="Arial" w:cs="Arial"/>
          <w:color w:val="000000" w:themeColor="text1"/>
          <w:sz w:val="20"/>
          <w:szCs w:val="20"/>
        </w:rPr>
        <w:t xml:space="preserve">esinde hesaplanmıştır. </w:t>
      </w:r>
      <w:r w:rsidR="003339A6" w:rsidRPr="00D37B96">
        <w:rPr>
          <w:rFonts w:ascii="Arial" w:hAnsi="Arial" w:cs="Arial"/>
          <w:color w:val="000000" w:themeColor="text1"/>
          <w:sz w:val="20"/>
          <w:szCs w:val="20"/>
        </w:rPr>
        <w:t>Ana Ortaklık Banka’nın</w:t>
      </w:r>
      <w:r w:rsidR="00367CF7" w:rsidRPr="00D37B96">
        <w:rPr>
          <w:rFonts w:ascii="Arial" w:hAnsi="Arial" w:cs="Arial"/>
          <w:color w:val="000000" w:themeColor="text1"/>
          <w:sz w:val="20"/>
          <w:szCs w:val="20"/>
        </w:rPr>
        <w:t xml:space="preserve"> </w:t>
      </w:r>
      <w:r w:rsidR="00464DF3" w:rsidRPr="00D37B96">
        <w:rPr>
          <w:rFonts w:ascii="Arial" w:hAnsi="Arial" w:cs="Arial"/>
          <w:color w:val="000000" w:themeColor="text1"/>
          <w:sz w:val="20"/>
          <w:szCs w:val="20"/>
        </w:rPr>
        <w:t xml:space="preserve">31 </w:t>
      </w:r>
      <w:r w:rsidR="00965F97">
        <w:rPr>
          <w:rFonts w:ascii="Arial" w:hAnsi="Arial" w:cs="Arial"/>
          <w:color w:val="000000" w:themeColor="text1"/>
          <w:sz w:val="20"/>
          <w:szCs w:val="20"/>
        </w:rPr>
        <w:t>Mart</w:t>
      </w:r>
      <w:r w:rsidR="00464DF3" w:rsidRPr="00D37B96">
        <w:rPr>
          <w:rFonts w:ascii="Arial" w:hAnsi="Arial" w:cs="Arial"/>
          <w:color w:val="000000" w:themeColor="text1"/>
          <w:sz w:val="20"/>
          <w:szCs w:val="20"/>
        </w:rPr>
        <w:t xml:space="preserve"> </w:t>
      </w:r>
      <w:r w:rsidR="0007395E" w:rsidRPr="00D37B96">
        <w:rPr>
          <w:rFonts w:ascii="Arial" w:hAnsi="Arial" w:cs="Arial"/>
          <w:color w:val="000000" w:themeColor="text1"/>
          <w:sz w:val="20"/>
          <w:szCs w:val="20"/>
        </w:rPr>
        <w:t>201</w:t>
      </w:r>
      <w:r w:rsidR="00965F97">
        <w:rPr>
          <w:rFonts w:ascii="Arial" w:hAnsi="Arial" w:cs="Arial"/>
          <w:color w:val="000000" w:themeColor="text1"/>
          <w:sz w:val="20"/>
          <w:szCs w:val="20"/>
        </w:rPr>
        <w:t>8</w:t>
      </w:r>
      <w:r w:rsidRPr="00D37B96">
        <w:rPr>
          <w:rFonts w:ascii="Arial" w:hAnsi="Arial" w:cs="Arial"/>
          <w:color w:val="000000" w:themeColor="text1"/>
          <w:sz w:val="20"/>
          <w:szCs w:val="20"/>
        </w:rPr>
        <w:t xml:space="preserve"> tarihi itibarıyla hesaplanan cari dönem </w:t>
      </w:r>
      <w:proofErr w:type="spellStart"/>
      <w:r w:rsidRPr="00D37B96">
        <w:rPr>
          <w:rFonts w:ascii="Arial" w:hAnsi="Arial" w:cs="Arial"/>
          <w:color w:val="000000" w:themeColor="text1"/>
          <w:sz w:val="20"/>
          <w:szCs w:val="20"/>
        </w:rPr>
        <w:t>özkaynak</w:t>
      </w:r>
      <w:proofErr w:type="spellEnd"/>
      <w:r w:rsidRPr="00D37B96">
        <w:rPr>
          <w:rFonts w:ascii="Arial" w:hAnsi="Arial" w:cs="Arial"/>
          <w:color w:val="000000" w:themeColor="text1"/>
          <w:sz w:val="20"/>
          <w:szCs w:val="20"/>
        </w:rPr>
        <w:t xml:space="preserve"> tutarı </w:t>
      </w:r>
      <w:r w:rsidR="00013C9D" w:rsidRPr="00013C9D">
        <w:rPr>
          <w:rFonts w:ascii="Arial" w:hAnsi="Arial" w:cs="Arial"/>
          <w:color w:val="000000" w:themeColor="text1"/>
          <w:sz w:val="20"/>
          <w:szCs w:val="20"/>
        </w:rPr>
        <w:t>5.015.618</w:t>
      </w:r>
      <w:r w:rsidR="00B802B8" w:rsidRPr="00013C9D">
        <w:rPr>
          <w:rFonts w:ascii="Arial" w:hAnsi="Arial" w:cs="Arial"/>
          <w:color w:val="000000" w:themeColor="text1"/>
          <w:sz w:val="20"/>
          <w:szCs w:val="20"/>
        </w:rPr>
        <w:t xml:space="preserve"> </w:t>
      </w:r>
      <w:r w:rsidRPr="00013C9D">
        <w:rPr>
          <w:rFonts w:ascii="Arial" w:hAnsi="Arial" w:cs="Arial"/>
          <w:color w:val="000000" w:themeColor="text1"/>
          <w:sz w:val="20"/>
          <w:szCs w:val="20"/>
        </w:rPr>
        <w:t>TL,</w:t>
      </w:r>
      <w:r w:rsidRPr="00D37B96">
        <w:rPr>
          <w:rFonts w:ascii="Arial" w:hAnsi="Arial" w:cs="Arial"/>
          <w:color w:val="000000" w:themeColor="text1"/>
          <w:sz w:val="20"/>
          <w:szCs w:val="20"/>
        </w:rPr>
        <w:t xml:space="preserve"> sermaye yeterliliği standart oranı da </w:t>
      </w:r>
      <w:r w:rsidR="002630D1" w:rsidRPr="00013C9D">
        <w:rPr>
          <w:rFonts w:ascii="Arial" w:hAnsi="Arial" w:cs="Arial"/>
          <w:color w:val="000000" w:themeColor="text1"/>
          <w:sz w:val="20"/>
          <w:szCs w:val="20"/>
        </w:rPr>
        <w:t>%</w:t>
      </w:r>
      <w:r w:rsidR="00B802B8" w:rsidRPr="00013C9D">
        <w:rPr>
          <w:rFonts w:ascii="Arial" w:hAnsi="Arial" w:cs="Arial"/>
          <w:color w:val="000000" w:themeColor="text1"/>
          <w:sz w:val="20"/>
          <w:szCs w:val="20"/>
        </w:rPr>
        <w:t>1</w:t>
      </w:r>
      <w:r w:rsidR="00013C9D" w:rsidRPr="00013C9D">
        <w:rPr>
          <w:rFonts w:ascii="Arial" w:hAnsi="Arial" w:cs="Arial"/>
          <w:color w:val="000000" w:themeColor="text1"/>
          <w:sz w:val="20"/>
          <w:szCs w:val="20"/>
        </w:rPr>
        <w:t>9</w:t>
      </w:r>
      <w:r w:rsidR="00B802B8" w:rsidRPr="00013C9D">
        <w:rPr>
          <w:rFonts w:ascii="Arial" w:hAnsi="Arial" w:cs="Arial"/>
          <w:color w:val="000000" w:themeColor="text1"/>
          <w:sz w:val="20"/>
          <w:szCs w:val="20"/>
        </w:rPr>
        <w:t>,</w:t>
      </w:r>
      <w:r w:rsidR="00013C9D" w:rsidRPr="00013C9D">
        <w:rPr>
          <w:rFonts w:ascii="Arial" w:hAnsi="Arial" w:cs="Arial"/>
          <w:color w:val="000000" w:themeColor="text1"/>
          <w:sz w:val="20"/>
          <w:szCs w:val="20"/>
        </w:rPr>
        <w:t>83</w:t>
      </w:r>
      <w:r w:rsidRPr="00013C9D">
        <w:rPr>
          <w:rFonts w:ascii="Arial" w:hAnsi="Arial" w:cs="Arial"/>
          <w:color w:val="000000" w:themeColor="text1"/>
          <w:sz w:val="20"/>
          <w:szCs w:val="20"/>
        </w:rPr>
        <w:t>’</w:t>
      </w:r>
      <w:r w:rsidR="0052375D" w:rsidRPr="00013C9D">
        <w:rPr>
          <w:rFonts w:ascii="Arial" w:hAnsi="Arial" w:cs="Arial"/>
          <w:color w:val="000000" w:themeColor="text1"/>
          <w:sz w:val="20"/>
          <w:szCs w:val="20"/>
        </w:rPr>
        <w:t>d</w:t>
      </w:r>
      <w:r w:rsidR="00013C9D" w:rsidRPr="00013C9D">
        <w:rPr>
          <w:rFonts w:ascii="Arial" w:hAnsi="Arial" w:cs="Arial"/>
          <w:color w:val="000000" w:themeColor="text1"/>
          <w:sz w:val="20"/>
          <w:szCs w:val="20"/>
        </w:rPr>
        <w:t>ü</w:t>
      </w:r>
      <w:r w:rsidR="0052375D" w:rsidRPr="00013C9D">
        <w:rPr>
          <w:rFonts w:ascii="Arial" w:hAnsi="Arial" w:cs="Arial"/>
          <w:color w:val="000000" w:themeColor="text1"/>
          <w:sz w:val="20"/>
          <w:szCs w:val="20"/>
        </w:rPr>
        <w:t>r</w:t>
      </w:r>
      <w:r w:rsidR="0007395E" w:rsidRPr="00013C9D">
        <w:rPr>
          <w:rFonts w:ascii="Arial" w:hAnsi="Arial" w:cs="Arial"/>
          <w:color w:val="000000" w:themeColor="text1"/>
          <w:sz w:val="20"/>
          <w:szCs w:val="20"/>
        </w:rPr>
        <w:t>. 31</w:t>
      </w:r>
      <w:r w:rsidR="0007395E" w:rsidRPr="00D37B96">
        <w:rPr>
          <w:rFonts w:ascii="Arial" w:hAnsi="Arial" w:cs="Arial"/>
          <w:color w:val="000000" w:themeColor="text1"/>
          <w:sz w:val="20"/>
          <w:szCs w:val="20"/>
        </w:rPr>
        <w:t xml:space="preserve"> Aralık 201</w:t>
      </w:r>
      <w:r w:rsidR="00965F97">
        <w:rPr>
          <w:rFonts w:ascii="Arial" w:hAnsi="Arial" w:cs="Arial"/>
          <w:color w:val="000000" w:themeColor="text1"/>
          <w:sz w:val="20"/>
          <w:szCs w:val="20"/>
        </w:rPr>
        <w:t>7</w:t>
      </w:r>
      <w:r w:rsidRPr="00D37B96">
        <w:rPr>
          <w:rFonts w:ascii="Arial" w:hAnsi="Arial" w:cs="Arial"/>
          <w:color w:val="000000" w:themeColor="text1"/>
          <w:sz w:val="20"/>
          <w:szCs w:val="20"/>
        </w:rPr>
        <w:t xml:space="preserve"> </w:t>
      </w:r>
      <w:proofErr w:type="spellStart"/>
      <w:r w:rsidRPr="00D37B96">
        <w:rPr>
          <w:rFonts w:ascii="Arial" w:hAnsi="Arial" w:cs="Arial"/>
          <w:color w:val="000000" w:themeColor="text1"/>
          <w:sz w:val="20"/>
          <w:szCs w:val="20"/>
        </w:rPr>
        <w:t>özkaynak</w:t>
      </w:r>
      <w:proofErr w:type="spellEnd"/>
      <w:r w:rsidRPr="00D37B96">
        <w:rPr>
          <w:rFonts w:ascii="Arial" w:hAnsi="Arial" w:cs="Arial"/>
          <w:color w:val="000000" w:themeColor="text1"/>
          <w:sz w:val="20"/>
          <w:szCs w:val="20"/>
        </w:rPr>
        <w:t xml:space="preserve"> tutarı </w:t>
      </w:r>
      <w:r w:rsidR="00965F97" w:rsidRPr="00965F97">
        <w:rPr>
          <w:rFonts w:ascii="Arial" w:hAnsi="Arial" w:cs="Arial"/>
          <w:color w:val="000000" w:themeColor="text1"/>
          <w:sz w:val="20"/>
          <w:szCs w:val="20"/>
        </w:rPr>
        <w:t xml:space="preserve">4.119.327 </w:t>
      </w:r>
      <w:r w:rsidRPr="00D37B96">
        <w:rPr>
          <w:rFonts w:ascii="Arial" w:hAnsi="Arial" w:cs="Arial"/>
          <w:color w:val="000000" w:themeColor="text1"/>
          <w:sz w:val="20"/>
          <w:szCs w:val="20"/>
        </w:rPr>
        <w:t xml:space="preserve">TL, sermaye </w:t>
      </w:r>
      <w:r w:rsidR="002630D1" w:rsidRPr="00D37B96">
        <w:rPr>
          <w:rFonts w:ascii="Arial" w:hAnsi="Arial" w:cs="Arial"/>
          <w:color w:val="000000" w:themeColor="text1"/>
          <w:sz w:val="20"/>
          <w:szCs w:val="20"/>
        </w:rPr>
        <w:t>yeterliliği standart oranı da %</w:t>
      </w:r>
      <w:r w:rsidRPr="00D37B96">
        <w:rPr>
          <w:rFonts w:ascii="Arial" w:hAnsi="Arial" w:cs="Arial"/>
          <w:color w:val="000000" w:themeColor="text1"/>
          <w:sz w:val="20"/>
          <w:szCs w:val="20"/>
        </w:rPr>
        <w:t>1</w:t>
      </w:r>
      <w:r w:rsidR="00965F97">
        <w:rPr>
          <w:rFonts w:ascii="Arial" w:hAnsi="Arial" w:cs="Arial"/>
          <w:color w:val="000000" w:themeColor="text1"/>
          <w:sz w:val="20"/>
          <w:szCs w:val="20"/>
        </w:rPr>
        <w:t>7</w:t>
      </w:r>
      <w:r w:rsidR="0007395E" w:rsidRPr="00D37B96">
        <w:rPr>
          <w:rFonts w:ascii="Arial" w:hAnsi="Arial" w:cs="Arial"/>
          <w:color w:val="000000" w:themeColor="text1"/>
          <w:sz w:val="20"/>
          <w:szCs w:val="20"/>
        </w:rPr>
        <w:t>,</w:t>
      </w:r>
      <w:r w:rsidR="00965F97">
        <w:rPr>
          <w:rFonts w:ascii="Arial" w:hAnsi="Arial" w:cs="Arial"/>
          <w:color w:val="000000" w:themeColor="text1"/>
          <w:sz w:val="20"/>
          <w:szCs w:val="20"/>
        </w:rPr>
        <w:t>78</w:t>
      </w:r>
      <w:r w:rsidR="00581E0B" w:rsidRPr="00D37B96">
        <w:rPr>
          <w:rFonts w:ascii="Arial" w:hAnsi="Arial" w:cs="Arial"/>
          <w:color w:val="000000" w:themeColor="text1"/>
          <w:sz w:val="20"/>
          <w:szCs w:val="20"/>
        </w:rPr>
        <w:t>’t</w:t>
      </w:r>
      <w:r w:rsidR="007E23F3" w:rsidRPr="00D37B96">
        <w:rPr>
          <w:rFonts w:ascii="Arial" w:hAnsi="Arial" w:cs="Arial"/>
          <w:color w:val="000000" w:themeColor="text1"/>
          <w:sz w:val="20"/>
          <w:szCs w:val="20"/>
        </w:rPr>
        <w:t>i</w:t>
      </w:r>
      <w:r w:rsidRPr="00D37B96">
        <w:rPr>
          <w:rFonts w:ascii="Arial" w:hAnsi="Arial" w:cs="Arial"/>
          <w:color w:val="000000" w:themeColor="text1"/>
          <w:sz w:val="20"/>
          <w:szCs w:val="20"/>
        </w:rPr>
        <w:t xml:space="preserve">r. </w:t>
      </w:r>
      <w:r w:rsidR="003339A6" w:rsidRPr="00D37B96">
        <w:rPr>
          <w:rFonts w:ascii="Arial" w:hAnsi="Arial" w:cs="Arial"/>
          <w:color w:val="000000" w:themeColor="text1"/>
          <w:sz w:val="20"/>
          <w:szCs w:val="20"/>
        </w:rPr>
        <w:t>Ana Ortaklık Banka’nın</w:t>
      </w:r>
      <w:r w:rsidRPr="00D37B96">
        <w:rPr>
          <w:rFonts w:ascii="Arial" w:hAnsi="Arial" w:cs="Arial"/>
          <w:color w:val="000000" w:themeColor="text1"/>
          <w:sz w:val="20"/>
          <w:szCs w:val="20"/>
        </w:rPr>
        <w:t xml:space="preserve"> sermaye yeterliliği standart oranı ilgili mevzuat ile belirlenen asgari oranın üzerindedir.</w:t>
      </w:r>
    </w:p>
    <w:p w14:paraId="60EA1169" w14:textId="77777777" w:rsidR="00181041" w:rsidRPr="009128F0" w:rsidRDefault="00181041" w:rsidP="00A21154">
      <w:pPr>
        <w:autoSpaceDE w:val="0"/>
        <w:autoSpaceDN w:val="0"/>
        <w:adjustRightInd w:val="0"/>
        <w:rPr>
          <w:rFonts w:ascii="Arial" w:hAnsi="Arial" w:cs="Arial"/>
          <w:color w:val="000000" w:themeColor="text1"/>
          <w:sz w:val="16"/>
          <w:szCs w:val="16"/>
        </w:rPr>
      </w:pPr>
    </w:p>
    <w:p w14:paraId="0EAAD545" w14:textId="77777777" w:rsidR="00DF10D5" w:rsidRPr="009128F0" w:rsidRDefault="00DF10D5" w:rsidP="00A21154">
      <w:pPr>
        <w:autoSpaceDE w:val="0"/>
        <w:autoSpaceDN w:val="0"/>
        <w:adjustRightInd w:val="0"/>
        <w:rPr>
          <w:rFonts w:ascii="Arial" w:hAnsi="Arial" w:cs="Arial"/>
          <w:b/>
          <w:color w:val="000000" w:themeColor="text1"/>
          <w:sz w:val="20"/>
          <w:szCs w:val="20"/>
        </w:rPr>
      </w:pPr>
      <w:r w:rsidRPr="009128F0">
        <w:rPr>
          <w:rFonts w:ascii="Arial" w:hAnsi="Arial" w:cs="Arial"/>
          <w:b/>
          <w:color w:val="000000" w:themeColor="text1"/>
          <w:sz w:val="20"/>
          <w:szCs w:val="20"/>
        </w:rPr>
        <w:br w:type="page"/>
      </w:r>
    </w:p>
    <w:p w14:paraId="4AC46FAA" w14:textId="77777777" w:rsidR="00A32D95" w:rsidRPr="009128F0" w:rsidRDefault="00924CCE" w:rsidP="003F45C2">
      <w:pPr>
        <w:pStyle w:val="ListeParagraf"/>
        <w:numPr>
          <w:ilvl w:val="0"/>
          <w:numId w:val="6"/>
        </w:numPr>
        <w:spacing w:before="120" w:after="120" w:line="230" w:lineRule="auto"/>
        <w:ind w:left="0" w:hanging="567"/>
        <w:jc w:val="both"/>
        <w:rPr>
          <w:rFonts w:ascii="Arial" w:hAnsi="Arial" w:cs="Arial"/>
          <w:b/>
          <w:color w:val="000000" w:themeColor="text1"/>
          <w:sz w:val="20"/>
          <w:szCs w:val="20"/>
        </w:rPr>
      </w:pPr>
      <w:r w:rsidRPr="009128F0">
        <w:rPr>
          <w:rFonts w:ascii="Arial" w:hAnsi="Arial" w:cs="Arial"/>
          <w:b/>
          <w:color w:val="000000" w:themeColor="text1"/>
          <w:sz w:val="20"/>
          <w:szCs w:val="20"/>
        </w:rPr>
        <w:lastRenderedPageBreak/>
        <w:t>Konsolide s</w:t>
      </w:r>
      <w:r w:rsidR="00A32D95" w:rsidRPr="009128F0">
        <w:rPr>
          <w:rFonts w:ascii="Arial" w:hAnsi="Arial" w:cs="Arial"/>
          <w:b/>
          <w:color w:val="000000" w:themeColor="text1"/>
          <w:sz w:val="20"/>
          <w:szCs w:val="20"/>
        </w:rPr>
        <w:t>ermaye yeterliliği standart oranına ilişkin açıklamalar (devamı):</w:t>
      </w:r>
    </w:p>
    <w:p w14:paraId="6CFC9E0D" w14:textId="77777777" w:rsidR="002C6E36" w:rsidRPr="009128F0" w:rsidRDefault="009919D2" w:rsidP="00900783">
      <w:pPr>
        <w:pStyle w:val="ListeParagraf"/>
        <w:spacing w:before="120" w:after="120" w:line="230" w:lineRule="auto"/>
        <w:ind w:left="-560"/>
        <w:jc w:val="both"/>
        <w:rPr>
          <w:rFonts w:ascii="Arial" w:hAnsi="Arial" w:cs="Arial"/>
          <w:b/>
          <w:color w:val="000000" w:themeColor="text1"/>
          <w:sz w:val="20"/>
          <w:szCs w:val="20"/>
        </w:rPr>
      </w:pPr>
      <w:proofErr w:type="gramStart"/>
      <w:r w:rsidRPr="009128F0">
        <w:rPr>
          <w:rFonts w:ascii="Arial" w:hAnsi="Arial" w:cs="Arial"/>
          <w:b/>
          <w:color w:val="000000" w:themeColor="text1"/>
          <w:sz w:val="20"/>
          <w:szCs w:val="20"/>
        </w:rPr>
        <w:t>a</w:t>
      </w:r>
      <w:proofErr w:type="gramEnd"/>
      <w:r w:rsidR="00190D24" w:rsidRPr="009128F0">
        <w:rPr>
          <w:rFonts w:ascii="Arial" w:hAnsi="Arial" w:cs="Arial"/>
          <w:b/>
          <w:color w:val="000000" w:themeColor="text1"/>
          <w:sz w:val="20"/>
          <w:szCs w:val="20"/>
        </w:rPr>
        <w:t>.</w:t>
      </w:r>
      <w:r w:rsidR="00375AB7" w:rsidRPr="009128F0">
        <w:rPr>
          <w:rFonts w:ascii="Arial" w:hAnsi="Arial" w:cs="Arial"/>
          <w:b/>
          <w:color w:val="000000" w:themeColor="text1"/>
          <w:sz w:val="20"/>
          <w:szCs w:val="20"/>
        </w:rPr>
        <w:t xml:space="preserve"> </w:t>
      </w:r>
      <w:r w:rsidR="00886A57" w:rsidRPr="009128F0">
        <w:rPr>
          <w:rFonts w:ascii="Arial" w:hAnsi="Arial" w:cs="Arial"/>
          <w:b/>
          <w:color w:val="000000" w:themeColor="text1"/>
          <w:sz w:val="20"/>
          <w:szCs w:val="20"/>
        </w:rPr>
        <w:tab/>
      </w:r>
      <w:r w:rsidR="006E087F" w:rsidRPr="009128F0">
        <w:rPr>
          <w:rFonts w:ascii="Arial" w:hAnsi="Arial" w:cs="Arial"/>
          <w:b/>
          <w:color w:val="000000" w:themeColor="text1"/>
          <w:sz w:val="20"/>
          <w:szCs w:val="20"/>
        </w:rPr>
        <w:t xml:space="preserve">Konsolide </w:t>
      </w:r>
      <w:proofErr w:type="spellStart"/>
      <w:r w:rsidR="00375AB7" w:rsidRPr="009128F0">
        <w:rPr>
          <w:rFonts w:ascii="Arial" w:hAnsi="Arial" w:cs="Arial"/>
          <w:b/>
          <w:color w:val="000000" w:themeColor="text1"/>
          <w:sz w:val="20"/>
          <w:szCs w:val="20"/>
        </w:rPr>
        <w:t>ö</w:t>
      </w:r>
      <w:r w:rsidR="002C6E36" w:rsidRPr="009128F0">
        <w:rPr>
          <w:rFonts w:ascii="Arial" w:hAnsi="Arial" w:cs="Arial"/>
          <w:b/>
          <w:color w:val="000000" w:themeColor="text1"/>
          <w:sz w:val="20"/>
          <w:szCs w:val="20"/>
        </w:rPr>
        <w:t>zkaynak</w:t>
      </w:r>
      <w:proofErr w:type="spellEnd"/>
      <w:r w:rsidR="002C6E36" w:rsidRPr="009128F0">
        <w:rPr>
          <w:rFonts w:ascii="Arial" w:hAnsi="Arial" w:cs="Arial"/>
          <w:b/>
          <w:color w:val="000000" w:themeColor="text1"/>
          <w:sz w:val="20"/>
          <w:szCs w:val="20"/>
        </w:rPr>
        <w:t xml:space="preserve"> kalemlerine ilişkin </w:t>
      </w:r>
      <w:r w:rsidR="002F3F7D" w:rsidRPr="009128F0">
        <w:rPr>
          <w:rFonts w:ascii="Arial" w:hAnsi="Arial" w:cs="Arial"/>
          <w:b/>
          <w:color w:val="000000" w:themeColor="text1"/>
          <w:sz w:val="20"/>
          <w:szCs w:val="20"/>
        </w:rPr>
        <w:t>bilgiler:</w:t>
      </w:r>
    </w:p>
    <w:p w14:paraId="32485C00" w14:textId="77777777" w:rsidR="00697C7F" w:rsidRPr="009128F0" w:rsidRDefault="00697C7F" w:rsidP="00A21154">
      <w:pPr>
        <w:spacing w:line="230" w:lineRule="auto"/>
        <w:jc w:val="both"/>
        <w:rPr>
          <w:rFonts w:ascii="Arial" w:hAnsi="Arial" w:cs="Arial"/>
          <w:b/>
          <w:color w:val="000000" w:themeColor="text1"/>
          <w:sz w:val="2"/>
          <w:szCs w:val="6"/>
        </w:rPr>
      </w:pPr>
    </w:p>
    <w:tbl>
      <w:tblPr>
        <w:tblW w:w="9043" w:type="dxa"/>
        <w:tblCellMar>
          <w:left w:w="70" w:type="dxa"/>
          <w:right w:w="70" w:type="dxa"/>
        </w:tblCellMar>
        <w:tblLook w:val="04A0" w:firstRow="1" w:lastRow="0" w:firstColumn="1" w:lastColumn="0" w:noHBand="0" w:noVBand="1"/>
      </w:tblPr>
      <w:tblGrid>
        <w:gridCol w:w="6096"/>
        <w:gridCol w:w="1448"/>
        <w:gridCol w:w="1499"/>
      </w:tblGrid>
      <w:tr w:rsidR="002C76CF" w:rsidRPr="009128F0" w14:paraId="421B0B94" w14:textId="77777777" w:rsidTr="003C586F">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1CFE2878" w14:textId="77777777" w:rsidR="009919D2" w:rsidRPr="009128F0" w:rsidRDefault="009919D2" w:rsidP="00F1184B">
            <w:pPr>
              <w:rPr>
                <w:rFonts w:ascii="Arial" w:hAnsi="Arial" w:cs="Arial"/>
                <w:color w:val="000000" w:themeColor="text1"/>
                <w:sz w:val="16"/>
                <w:szCs w:val="16"/>
              </w:rPr>
            </w:pPr>
          </w:p>
          <w:p w14:paraId="5D634D79" w14:textId="77777777" w:rsidR="009919D2" w:rsidRPr="009128F0" w:rsidRDefault="009919D2" w:rsidP="00F1184B">
            <w:pPr>
              <w:rPr>
                <w:rFonts w:ascii="Arial" w:hAnsi="Arial" w:cs="Arial"/>
                <w:color w:val="000000" w:themeColor="text1"/>
                <w:sz w:val="16"/>
                <w:szCs w:val="16"/>
              </w:rPr>
            </w:pPr>
          </w:p>
        </w:tc>
        <w:tc>
          <w:tcPr>
            <w:tcW w:w="1448" w:type="dxa"/>
            <w:tcBorders>
              <w:top w:val="single" w:sz="4" w:space="0" w:color="auto"/>
              <w:left w:val="nil"/>
              <w:bottom w:val="single" w:sz="4" w:space="0" w:color="auto"/>
              <w:right w:val="nil"/>
            </w:tcBorders>
            <w:shd w:val="clear" w:color="auto" w:fill="auto"/>
            <w:vAlign w:val="bottom"/>
            <w:hideMark/>
          </w:tcPr>
          <w:p w14:paraId="459FF88B" w14:textId="77777777" w:rsidR="009919D2" w:rsidRPr="009128F0" w:rsidRDefault="00DB2ED1" w:rsidP="003C586F">
            <w:pPr>
              <w:jc w:val="right"/>
              <w:rPr>
                <w:rFonts w:ascii="Arial" w:hAnsi="Arial" w:cs="Arial"/>
                <w:b/>
                <w:color w:val="000000" w:themeColor="text1"/>
                <w:sz w:val="16"/>
                <w:szCs w:val="16"/>
              </w:rPr>
            </w:pPr>
            <w:r w:rsidRPr="009128F0">
              <w:rPr>
                <w:rFonts w:ascii="Arial" w:hAnsi="Arial" w:cs="Arial"/>
                <w:b/>
                <w:color w:val="000000" w:themeColor="text1"/>
                <w:sz w:val="16"/>
                <w:szCs w:val="16"/>
              </w:rPr>
              <w:t>Cari Dönem</w:t>
            </w:r>
          </w:p>
        </w:tc>
        <w:tc>
          <w:tcPr>
            <w:tcW w:w="1499" w:type="dxa"/>
            <w:tcBorders>
              <w:top w:val="single" w:sz="4" w:space="0" w:color="auto"/>
              <w:left w:val="nil"/>
              <w:bottom w:val="single" w:sz="4" w:space="0" w:color="auto"/>
              <w:right w:val="nil"/>
            </w:tcBorders>
            <w:shd w:val="clear" w:color="auto" w:fill="auto"/>
            <w:vAlign w:val="bottom"/>
            <w:hideMark/>
          </w:tcPr>
          <w:p w14:paraId="250EC151" w14:textId="108401FA" w:rsidR="009919D2" w:rsidRPr="009128F0" w:rsidRDefault="009919D2" w:rsidP="00D428D0">
            <w:pPr>
              <w:jc w:val="right"/>
              <w:rPr>
                <w:rFonts w:ascii="Arial" w:hAnsi="Arial" w:cs="Arial"/>
                <w:b/>
                <w:color w:val="000000" w:themeColor="text1"/>
                <w:sz w:val="16"/>
                <w:szCs w:val="16"/>
              </w:rPr>
            </w:pPr>
            <w:r w:rsidRPr="009128F0">
              <w:rPr>
                <w:rFonts w:ascii="Arial" w:hAnsi="Arial" w:cs="Arial"/>
                <w:b/>
                <w:color w:val="000000" w:themeColor="text1"/>
                <w:sz w:val="16"/>
                <w:szCs w:val="16"/>
              </w:rPr>
              <w:t>1</w:t>
            </w:r>
            <w:r w:rsidR="001B21F2" w:rsidRPr="009128F0">
              <w:rPr>
                <w:rFonts w:ascii="Arial" w:hAnsi="Arial" w:cs="Arial"/>
                <w:b/>
                <w:color w:val="000000" w:themeColor="text1"/>
                <w:sz w:val="16"/>
                <w:szCs w:val="16"/>
              </w:rPr>
              <w:t xml:space="preserve"> Ocak </w:t>
            </w:r>
            <w:r w:rsidR="00CD0C83" w:rsidRPr="009128F0">
              <w:rPr>
                <w:rFonts w:ascii="Arial" w:hAnsi="Arial" w:cs="Arial"/>
                <w:b/>
                <w:color w:val="000000" w:themeColor="text1"/>
                <w:sz w:val="16"/>
                <w:szCs w:val="16"/>
              </w:rPr>
              <w:t>2014 Öncesi Uygulamaya İl</w:t>
            </w:r>
            <w:r w:rsidRPr="009128F0">
              <w:rPr>
                <w:rFonts w:ascii="Arial" w:hAnsi="Arial" w:cs="Arial"/>
                <w:b/>
                <w:color w:val="000000" w:themeColor="text1"/>
                <w:sz w:val="16"/>
                <w:szCs w:val="16"/>
              </w:rPr>
              <w:t>işkin Tutar</w:t>
            </w:r>
            <w:r w:rsidR="0051708D" w:rsidRPr="009128F0">
              <w:rPr>
                <w:rFonts w:ascii="Arial" w:hAnsi="Arial" w:cs="Arial"/>
                <w:b/>
                <w:color w:val="000000" w:themeColor="text1"/>
                <w:sz w:val="16"/>
                <w:szCs w:val="16"/>
                <w:vertAlign w:val="superscript"/>
              </w:rPr>
              <w:t>(</w:t>
            </w:r>
            <w:r w:rsidRPr="009128F0">
              <w:rPr>
                <w:rFonts w:ascii="Arial" w:hAnsi="Arial" w:cs="Arial"/>
                <w:b/>
                <w:color w:val="000000" w:themeColor="text1"/>
                <w:sz w:val="16"/>
                <w:szCs w:val="16"/>
                <w:vertAlign w:val="superscript"/>
              </w:rPr>
              <w:t>*</w:t>
            </w:r>
            <w:r w:rsidR="0051708D" w:rsidRPr="009128F0">
              <w:rPr>
                <w:rFonts w:ascii="Arial" w:hAnsi="Arial" w:cs="Arial"/>
                <w:b/>
                <w:color w:val="000000" w:themeColor="text1"/>
                <w:sz w:val="16"/>
                <w:szCs w:val="16"/>
                <w:vertAlign w:val="superscript"/>
              </w:rPr>
              <w:t>)</w:t>
            </w:r>
          </w:p>
        </w:tc>
      </w:tr>
      <w:tr w:rsidR="009919D2" w:rsidRPr="009128F0" w14:paraId="376137E4" w14:textId="77777777" w:rsidTr="00713D87">
        <w:trPr>
          <w:trHeight w:val="212"/>
        </w:trPr>
        <w:tc>
          <w:tcPr>
            <w:tcW w:w="6096" w:type="dxa"/>
            <w:tcBorders>
              <w:top w:val="nil"/>
              <w:left w:val="nil"/>
              <w:bottom w:val="single" w:sz="4" w:space="0" w:color="auto"/>
              <w:right w:val="nil"/>
            </w:tcBorders>
            <w:shd w:val="clear" w:color="auto" w:fill="auto"/>
            <w:noWrap/>
            <w:vAlign w:val="bottom"/>
            <w:hideMark/>
          </w:tcPr>
          <w:p w14:paraId="22980DBA" w14:textId="77777777" w:rsidR="009919D2" w:rsidRPr="009128F0" w:rsidRDefault="009919D2" w:rsidP="00F1184B">
            <w:pPr>
              <w:rPr>
                <w:rFonts w:ascii="Arial" w:hAnsi="Arial" w:cs="Arial"/>
                <w:color w:val="000000" w:themeColor="text1"/>
                <w:sz w:val="16"/>
                <w:szCs w:val="16"/>
              </w:rPr>
            </w:pPr>
            <w:r w:rsidRPr="009128F0">
              <w:rPr>
                <w:rFonts w:ascii="Arial" w:hAnsi="Arial" w:cs="Arial"/>
                <w:b/>
                <w:bCs/>
                <w:color w:val="000000" w:themeColor="text1"/>
                <w:sz w:val="16"/>
                <w:szCs w:val="16"/>
              </w:rPr>
              <w:t>ÇEKİRDEK SERMAYE</w:t>
            </w:r>
          </w:p>
        </w:tc>
        <w:tc>
          <w:tcPr>
            <w:tcW w:w="1448" w:type="dxa"/>
            <w:tcBorders>
              <w:top w:val="nil"/>
              <w:left w:val="nil"/>
              <w:bottom w:val="single" w:sz="4" w:space="0" w:color="auto"/>
              <w:right w:val="nil"/>
            </w:tcBorders>
            <w:shd w:val="clear" w:color="auto" w:fill="auto"/>
            <w:noWrap/>
            <w:vAlign w:val="bottom"/>
            <w:hideMark/>
          </w:tcPr>
          <w:p w14:paraId="3E534DB2" w14:textId="77777777" w:rsidR="009919D2" w:rsidRPr="009128F0" w:rsidRDefault="009919D2" w:rsidP="00713D87">
            <w:pPr>
              <w:jc w:val="right"/>
              <w:rPr>
                <w:rFonts w:ascii="Arial" w:hAnsi="Arial" w:cs="Arial"/>
                <w:b/>
                <w:bCs/>
                <w:color w:val="000000" w:themeColor="text1"/>
                <w:sz w:val="16"/>
                <w:szCs w:val="16"/>
              </w:rPr>
            </w:pPr>
          </w:p>
        </w:tc>
        <w:tc>
          <w:tcPr>
            <w:tcW w:w="1499" w:type="dxa"/>
            <w:tcBorders>
              <w:top w:val="nil"/>
              <w:left w:val="nil"/>
              <w:bottom w:val="single" w:sz="4" w:space="0" w:color="auto"/>
              <w:right w:val="nil"/>
            </w:tcBorders>
            <w:shd w:val="clear" w:color="auto" w:fill="auto"/>
            <w:noWrap/>
            <w:vAlign w:val="bottom"/>
            <w:hideMark/>
          </w:tcPr>
          <w:p w14:paraId="1CD87730" w14:textId="77777777" w:rsidR="009919D2" w:rsidRPr="009128F0" w:rsidRDefault="009919D2" w:rsidP="00F1184B">
            <w:pPr>
              <w:rPr>
                <w:rFonts w:ascii="Arial" w:hAnsi="Arial" w:cs="Arial"/>
                <w:color w:val="000000" w:themeColor="text1"/>
                <w:sz w:val="16"/>
                <w:szCs w:val="16"/>
              </w:rPr>
            </w:pPr>
          </w:p>
        </w:tc>
      </w:tr>
      <w:tr w:rsidR="0094533D" w:rsidRPr="009128F0" w14:paraId="15C3B8D2" w14:textId="77777777" w:rsidTr="0094533D">
        <w:trPr>
          <w:trHeight w:val="20"/>
        </w:trPr>
        <w:tc>
          <w:tcPr>
            <w:tcW w:w="6096" w:type="dxa"/>
            <w:tcBorders>
              <w:top w:val="single" w:sz="4" w:space="0" w:color="auto"/>
              <w:left w:val="nil"/>
              <w:bottom w:val="nil"/>
              <w:right w:val="nil"/>
            </w:tcBorders>
            <w:shd w:val="clear" w:color="auto" w:fill="auto"/>
            <w:noWrap/>
            <w:vAlign w:val="bottom"/>
            <w:hideMark/>
          </w:tcPr>
          <w:p w14:paraId="27A9FC4C" w14:textId="77777777" w:rsidR="0094533D" w:rsidRPr="009128F0" w:rsidRDefault="0094533D" w:rsidP="0094533D">
            <w:pPr>
              <w:jc w:val="both"/>
              <w:rPr>
                <w:rFonts w:ascii="Arial" w:hAnsi="Arial" w:cs="Arial"/>
                <w:color w:val="000000" w:themeColor="text1"/>
                <w:sz w:val="16"/>
                <w:szCs w:val="16"/>
              </w:rPr>
            </w:pPr>
            <w:r w:rsidRPr="009128F0">
              <w:rPr>
                <w:rFonts w:ascii="Arial" w:hAnsi="Arial" w:cs="Arial"/>
                <w:color w:val="000000" w:themeColor="text1"/>
                <w:sz w:val="16"/>
                <w:szCs w:val="16"/>
              </w:rPr>
              <w:t>Bankanın tasfiyesi halinde alacak hakkı açısından diğer tüm alacaklardan sonra gelen ödenmiş sermaye</w:t>
            </w:r>
          </w:p>
        </w:tc>
        <w:tc>
          <w:tcPr>
            <w:tcW w:w="1448" w:type="dxa"/>
            <w:tcBorders>
              <w:top w:val="single" w:sz="4" w:space="0" w:color="auto"/>
              <w:left w:val="nil"/>
              <w:bottom w:val="nil"/>
              <w:right w:val="nil"/>
            </w:tcBorders>
            <w:shd w:val="clear" w:color="auto" w:fill="auto"/>
            <w:noWrap/>
            <w:vAlign w:val="bottom"/>
          </w:tcPr>
          <w:p w14:paraId="3F40BA9D" w14:textId="75AB9233" w:rsidR="0094533D" w:rsidRPr="0094533D" w:rsidRDefault="00013C9D" w:rsidP="0094533D">
            <w:pPr>
              <w:jc w:val="right"/>
              <w:rPr>
                <w:rFonts w:ascii="Arial" w:hAnsi="Arial" w:cs="Arial"/>
                <w:color w:val="000000" w:themeColor="text1"/>
                <w:sz w:val="16"/>
                <w:szCs w:val="16"/>
              </w:rPr>
            </w:pPr>
            <w:r w:rsidRPr="00013C9D">
              <w:rPr>
                <w:rFonts w:ascii="Arial" w:hAnsi="Arial" w:cs="Arial"/>
                <w:color w:val="000000" w:themeColor="text1"/>
                <w:sz w:val="16"/>
                <w:szCs w:val="16"/>
              </w:rPr>
              <w:t>900.000</w:t>
            </w:r>
          </w:p>
        </w:tc>
        <w:tc>
          <w:tcPr>
            <w:tcW w:w="1499" w:type="dxa"/>
            <w:tcBorders>
              <w:top w:val="single" w:sz="4" w:space="0" w:color="auto"/>
              <w:left w:val="nil"/>
              <w:bottom w:val="nil"/>
              <w:right w:val="nil"/>
            </w:tcBorders>
            <w:shd w:val="clear" w:color="auto" w:fill="auto"/>
            <w:noWrap/>
            <w:vAlign w:val="bottom"/>
          </w:tcPr>
          <w:p w14:paraId="3143EC0F" w14:textId="77777777" w:rsidR="0094533D" w:rsidRPr="009128F0" w:rsidRDefault="0094533D" w:rsidP="0094533D">
            <w:pPr>
              <w:jc w:val="right"/>
              <w:rPr>
                <w:rFonts w:ascii="Arial" w:hAnsi="Arial" w:cs="Arial"/>
                <w:color w:val="000000" w:themeColor="text1"/>
                <w:sz w:val="16"/>
                <w:szCs w:val="16"/>
              </w:rPr>
            </w:pPr>
          </w:p>
        </w:tc>
      </w:tr>
      <w:tr w:rsidR="0094533D" w:rsidRPr="009128F0" w14:paraId="178685E5" w14:textId="77777777" w:rsidTr="0094533D">
        <w:trPr>
          <w:trHeight w:val="20"/>
        </w:trPr>
        <w:tc>
          <w:tcPr>
            <w:tcW w:w="6096" w:type="dxa"/>
            <w:tcBorders>
              <w:top w:val="nil"/>
              <w:left w:val="nil"/>
              <w:bottom w:val="nil"/>
              <w:right w:val="nil"/>
            </w:tcBorders>
            <w:shd w:val="clear" w:color="auto" w:fill="auto"/>
            <w:noWrap/>
            <w:vAlign w:val="bottom"/>
            <w:hideMark/>
          </w:tcPr>
          <w:p w14:paraId="1095FAB4" w14:textId="77777777" w:rsidR="0094533D" w:rsidRPr="009128F0" w:rsidRDefault="0094533D" w:rsidP="0094533D">
            <w:pPr>
              <w:jc w:val="both"/>
              <w:rPr>
                <w:rFonts w:ascii="Arial" w:hAnsi="Arial" w:cs="Arial"/>
                <w:color w:val="000000" w:themeColor="text1"/>
                <w:sz w:val="16"/>
                <w:szCs w:val="16"/>
              </w:rPr>
            </w:pPr>
            <w:r w:rsidRPr="009128F0">
              <w:rPr>
                <w:rFonts w:ascii="Arial" w:hAnsi="Arial" w:cs="Arial"/>
                <w:color w:val="000000" w:themeColor="text1"/>
                <w:sz w:val="16"/>
                <w:szCs w:val="16"/>
              </w:rPr>
              <w:t>Hisse senedi ihraç primleri</w:t>
            </w:r>
          </w:p>
        </w:tc>
        <w:tc>
          <w:tcPr>
            <w:tcW w:w="1448" w:type="dxa"/>
            <w:tcBorders>
              <w:top w:val="nil"/>
              <w:left w:val="nil"/>
              <w:bottom w:val="nil"/>
              <w:right w:val="nil"/>
            </w:tcBorders>
            <w:shd w:val="clear" w:color="auto" w:fill="auto"/>
            <w:noWrap/>
            <w:vAlign w:val="bottom"/>
          </w:tcPr>
          <w:p w14:paraId="64BF7785" w14:textId="7C77B685" w:rsidR="0094533D" w:rsidRPr="0094533D"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205928FF" w14:textId="77777777" w:rsidR="0094533D" w:rsidRPr="009128F0" w:rsidRDefault="0094533D" w:rsidP="0094533D">
            <w:pPr>
              <w:jc w:val="right"/>
              <w:rPr>
                <w:rFonts w:ascii="Arial" w:hAnsi="Arial" w:cs="Arial"/>
                <w:color w:val="000000" w:themeColor="text1"/>
                <w:sz w:val="16"/>
                <w:szCs w:val="16"/>
              </w:rPr>
            </w:pPr>
          </w:p>
        </w:tc>
      </w:tr>
      <w:tr w:rsidR="00013C9D" w:rsidRPr="009128F0" w14:paraId="4CFF3CCA" w14:textId="77777777" w:rsidTr="00523702">
        <w:trPr>
          <w:trHeight w:val="20"/>
        </w:trPr>
        <w:tc>
          <w:tcPr>
            <w:tcW w:w="6096" w:type="dxa"/>
            <w:tcBorders>
              <w:top w:val="nil"/>
              <w:left w:val="nil"/>
              <w:bottom w:val="nil"/>
              <w:right w:val="nil"/>
            </w:tcBorders>
            <w:shd w:val="clear" w:color="auto" w:fill="auto"/>
            <w:noWrap/>
            <w:vAlign w:val="bottom"/>
            <w:hideMark/>
          </w:tcPr>
          <w:p w14:paraId="1ECB7211" w14:textId="77777777" w:rsidR="00013C9D" w:rsidRPr="009128F0" w:rsidRDefault="00013C9D" w:rsidP="00013C9D">
            <w:pPr>
              <w:jc w:val="both"/>
              <w:rPr>
                <w:rFonts w:ascii="Arial" w:hAnsi="Arial" w:cs="Arial"/>
                <w:color w:val="000000" w:themeColor="text1"/>
                <w:sz w:val="16"/>
                <w:szCs w:val="16"/>
              </w:rPr>
            </w:pPr>
            <w:r w:rsidRPr="009128F0">
              <w:rPr>
                <w:rFonts w:ascii="Arial" w:hAnsi="Arial" w:cs="Arial"/>
                <w:color w:val="000000" w:themeColor="text1"/>
                <w:sz w:val="16"/>
                <w:szCs w:val="16"/>
              </w:rPr>
              <w:t>Yedek akçeler</w:t>
            </w:r>
          </w:p>
        </w:tc>
        <w:tc>
          <w:tcPr>
            <w:tcW w:w="1448" w:type="dxa"/>
            <w:tcBorders>
              <w:top w:val="nil"/>
              <w:left w:val="nil"/>
              <w:bottom w:val="nil"/>
              <w:right w:val="nil"/>
            </w:tcBorders>
            <w:shd w:val="clear" w:color="auto" w:fill="auto"/>
            <w:noWrap/>
          </w:tcPr>
          <w:p w14:paraId="7DE3C1C6" w14:textId="02859F03" w:rsidR="00013C9D" w:rsidRPr="0094533D" w:rsidRDefault="00013C9D" w:rsidP="00013C9D">
            <w:pPr>
              <w:jc w:val="right"/>
              <w:rPr>
                <w:rFonts w:ascii="Arial" w:hAnsi="Arial" w:cs="Arial"/>
                <w:color w:val="000000" w:themeColor="text1"/>
                <w:sz w:val="16"/>
                <w:szCs w:val="16"/>
              </w:rPr>
            </w:pPr>
            <w:r w:rsidRPr="00013C9D">
              <w:rPr>
                <w:rFonts w:ascii="Arial" w:hAnsi="Arial" w:cs="Arial"/>
                <w:color w:val="000000" w:themeColor="text1"/>
                <w:sz w:val="16"/>
                <w:szCs w:val="16"/>
              </w:rPr>
              <w:t>1.158.490</w:t>
            </w:r>
          </w:p>
        </w:tc>
        <w:tc>
          <w:tcPr>
            <w:tcW w:w="1499" w:type="dxa"/>
            <w:tcBorders>
              <w:top w:val="nil"/>
              <w:left w:val="nil"/>
              <w:bottom w:val="nil"/>
              <w:right w:val="nil"/>
            </w:tcBorders>
            <w:shd w:val="clear" w:color="auto" w:fill="auto"/>
            <w:noWrap/>
            <w:vAlign w:val="bottom"/>
          </w:tcPr>
          <w:p w14:paraId="258DD3B3" w14:textId="77777777" w:rsidR="00013C9D" w:rsidRPr="009128F0" w:rsidRDefault="00013C9D" w:rsidP="00013C9D">
            <w:pPr>
              <w:jc w:val="right"/>
              <w:rPr>
                <w:rFonts w:ascii="Arial" w:hAnsi="Arial" w:cs="Arial"/>
                <w:color w:val="000000" w:themeColor="text1"/>
                <w:sz w:val="16"/>
                <w:szCs w:val="16"/>
              </w:rPr>
            </w:pPr>
          </w:p>
        </w:tc>
      </w:tr>
      <w:tr w:rsidR="00013C9D" w:rsidRPr="009128F0" w14:paraId="78C5DB28" w14:textId="77777777" w:rsidTr="00523702">
        <w:trPr>
          <w:trHeight w:val="20"/>
        </w:trPr>
        <w:tc>
          <w:tcPr>
            <w:tcW w:w="6096" w:type="dxa"/>
            <w:tcBorders>
              <w:top w:val="nil"/>
              <w:left w:val="nil"/>
              <w:bottom w:val="nil"/>
              <w:right w:val="nil"/>
            </w:tcBorders>
            <w:shd w:val="clear" w:color="auto" w:fill="auto"/>
            <w:noWrap/>
            <w:vAlign w:val="bottom"/>
            <w:hideMark/>
          </w:tcPr>
          <w:p w14:paraId="76CBE526" w14:textId="77777777" w:rsidR="00013C9D" w:rsidRPr="009128F0" w:rsidRDefault="00013C9D" w:rsidP="00013C9D">
            <w:pPr>
              <w:jc w:val="both"/>
              <w:rPr>
                <w:rFonts w:ascii="Arial" w:hAnsi="Arial" w:cs="Arial"/>
                <w:color w:val="000000" w:themeColor="text1"/>
                <w:sz w:val="16"/>
                <w:szCs w:val="16"/>
              </w:rPr>
            </w:pPr>
            <w:r w:rsidRPr="009128F0">
              <w:rPr>
                <w:rFonts w:ascii="Arial" w:hAnsi="Arial" w:cs="Arial"/>
                <w:color w:val="000000" w:themeColor="text1"/>
                <w:sz w:val="16"/>
                <w:szCs w:val="16"/>
              </w:rPr>
              <w:t xml:space="preserve">Türkiye Muhasebe Standartları (TMS) uyarınca </w:t>
            </w:r>
            <w:proofErr w:type="spellStart"/>
            <w:r w:rsidRPr="009128F0">
              <w:rPr>
                <w:rFonts w:ascii="Arial" w:hAnsi="Arial" w:cs="Arial"/>
                <w:color w:val="000000" w:themeColor="text1"/>
                <w:sz w:val="16"/>
                <w:szCs w:val="16"/>
              </w:rPr>
              <w:t>özkaynaklara</w:t>
            </w:r>
            <w:proofErr w:type="spellEnd"/>
            <w:r w:rsidRPr="009128F0">
              <w:rPr>
                <w:rFonts w:ascii="Arial" w:hAnsi="Arial" w:cs="Arial"/>
                <w:color w:val="000000" w:themeColor="text1"/>
                <w:sz w:val="16"/>
                <w:szCs w:val="16"/>
              </w:rPr>
              <w:t xml:space="preserve"> yansıtılan kazançlar</w:t>
            </w:r>
          </w:p>
        </w:tc>
        <w:tc>
          <w:tcPr>
            <w:tcW w:w="1448" w:type="dxa"/>
            <w:tcBorders>
              <w:top w:val="nil"/>
              <w:left w:val="nil"/>
              <w:bottom w:val="nil"/>
              <w:right w:val="nil"/>
            </w:tcBorders>
            <w:shd w:val="clear" w:color="auto" w:fill="auto"/>
            <w:noWrap/>
          </w:tcPr>
          <w:p w14:paraId="0722E5DC" w14:textId="5B31E48B" w:rsidR="00013C9D" w:rsidRPr="0094533D" w:rsidRDefault="00013C9D" w:rsidP="00013C9D">
            <w:pPr>
              <w:jc w:val="right"/>
              <w:rPr>
                <w:rFonts w:ascii="Arial" w:hAnsi="Arial" w:cs="Arial"/>
                <w:color w:val="000000" w:themeColor="text1"/>
                <w:sz w:val="16"/>
                <w:szCs w:val="16"/>
              </w:rPr>
            </w:pPr>
            <w:r w:rsidRPr="00013C9D">
              <w:rPr>
                <w:rFonts w:ascii="Arial" w:hAnsi="Arial" w:cs="Arial"/>
                <w:color w:val="000000" w:themeColor="text1"/>
                <w:sz w:val="16"/>
                <w:szCs w:val="16"/>
              </w:rPr>
              <w:t>253.146</w:t>
            </w:r>
          </w:p>
        </w:tc>
        <w:tc>
          <w:tcPr>
            <w:tcW w:w="1499" w:type="dxa"/>
            <w:tcBorders>
              <w:top w:val="nil"/>
              <w:left w:val="nil"/>
              <w:bottom w:val="nil"/>
              <w:right w:val="nil"/>
            </w:tcBorders>
            <w:shd w:val="clear" w:color="auto" w:fill="auto"/>
            <w:noWrap/>
            <w:vAlign w:val="bottom"/>
          </w:tcPr>
          <w:p w14:paraId="60D8D08F" w14:textId="77777777" w:rsidR="00013C9D" w:rsidRPr="009128F0" w:rsidRDefault="00013C9D" w:rsidP="00013C9D">
            <w:pPr>
              <w:jc w:val="right"/>
              <w:rPr>
                <w:rFonts w:ascii="Arial" w:hAnsi="Arial" w:cs="Arial"/>
                <w:color w:val="000000" w:themeColor="text1"/>
                <w:sz w:val="16"/>
                <w:szCs w:val="16"/>
              </w:rPr>
            </w:pPr>
          </w:p>
        </w:tc>
      </w:tr>
      <w:tr w:rsidR="00013C9D" w:rsidRPr="009128F0" w14:paraId="3A78061C" w14:textId="77777777" w:rsidTr="00523702">
        <w:trPr>
          <w:trHeight w:val="20"/>
        </w:trPr>
        <w:tc>
          <w:tcPr>
            <w:tcW w:w="6096" w:type="dxa"/>
            <w:tcBorders>
              <w:top w:val="nil"/>
              <w:left w:val="nil"/>
              <w:bottom w:val="nil"/>
              <w:right w:val="nil"/>
            </w:tcBorders>
            <w:shd w:val="clear" w:color="auto" w:fill="auto"/>
            <w:noWrap/>
            <w:vAlign w:val="bottom"/>
            <w:hideMark/>
          </w:tcPr>
          <w:p w14:paraId="59758C3C" w14:textId="77777777" w:rsidR="00013C9D" w:rsidRPr="009128F0" w:rsidRDefault="00013C9D" w:rsidP="00013C9D">
            <w:pPr>
              <w:jc w:val="both"/>
              <w:rPr>
                <w:rFonts w:ascii="Arial" w:hAnsi="Arial" w:cs="Arial"/>
                <w:color w:val="000000" w:themeColor="text1"/>
                <w:sz w:val="16"/>
                <w:szCs w:val="16"/>
              </w:rPr>
            </w:pPr>
            <w:r w:rsidRPr="009128F0">
              <w:rPr>
                <w:rFonts w:ascii="Arial" w:hAnsi="Arial" w:cs="Arial"/>
                <w:color w:val="000000" w:themeColor="text1"/>
                <w:sz w:val="16"/>
                <w:szCs w:val="16"/>
              </w:rPr>
              <w:t>Kâr</w:t>
            </w:r>
          </w:p>
        </w:tc>
        <w:tc>
          <w:tcPr>
            <w:tcW w:w="1448" w:type="dxa"/>
            <w:tcBorders>
              <w:top w:val="nil"/>
              <w:left w:val="nil"/>
              <w:bottom w:val="nil"/>
              <w:right w:val="nil"/>
            </w:tcBorders>
            <w:shd w:val="clear" w:color="auto" w:fill="auto"/>
            <w:noWrap/>
          </w:tcPr>
          <w:p w14:paraId="0D91B9A2" w14:textId="24199A04" w:rsidR="00013C9D" w:rsidRPr="0094533D" w:rsidRDefault="00013C9D" w:rsidP="00013C9D">
            <w:pPr>
              <w:jc w:val="right"/>
              <w:rPr>
                <w:rFonts w:ascii="Arial" w:hAnsi="Arial" w:cs="Arial"/>
                <w:color w:val="000000" w:themeColor="text1"/>
                <w:sz w:val="16"/>
                <w:szCs w:val="16"/>
              </w:rPr>
            </w:pPr>
            <w:r w:rsidRPr="00013C9D">
              <w:rPr>
                <w:rFonts w:ascii="Arial" w:hAnsi="Arial" w:cs="Arial"/>
                <w:color w:val="000000" w:themeColor="text1"/>
                <w:sz w:val="16"/>
                <w:szCs w:val="16"/>
              </w:rPr>
              <w:t>97.247</w:t>
            </w:r>
          </w:p>
        </w:tc>
        <w:tc>
          <w:tcPr>
            <w:tcW w:w="1499" w:type="dxa"/>
            <w:tcBorders>
              <w:top w:val="nil"/>
              <w:left w:val="nil"/>
              <w:bottom w:val="nil"/>
              <w:right w:val="nil"/>
            </w:tcBorders>
            <w:shd w:val="clear" w:color="auto" w:fill="auto"/>
            <w:noWrap/>
            <w:vAlign w:val="bottom"/>
          </w:tcPr>
          <w:p w14:paraId="2A8B3B8B" w14:textId="77777777" w:rsidR="00013C9D" w:rsidRPr="009128F0" w:rsidRDefault="00013C9D" w:rsidP="00013C9D">
            <w:pPr>
              <w:jc w:val="right"/>
              <w:rPr>
                <w:rFonts w:ascii="Arial" w:hAnsi="Arial" w:cs="Arial"/>
                <w:color w:val="000000" w:themeColor="text1"/>
                <w:sz w:val="16"/>
                <w:szCs w:val="16"/>
              </w:rPr>
            </w:pPr>
          </w:p>
        </w:tc>
      </w:tr>
      <w:tr w:rsidR="00013C9D" w:rsidRPr="009128F0" w14:paraId="0F2D0FAC" w14:textId="77777777" w:rsidTr="00523702">
        <w:trPr>
          <w:trHeight w:val="20"/>
        </w:trPr>
        <w:tc>
          <w:tcPr>
            <w:tcW w:w="6096" w:type="dxa"/>
            <w:tcBorders>
              <w:top w:val="nil"/>
              <w:left w:val="nil"/>
              <w:bottom w:val="nil"/>
              <w:right w:val="nil"/>
            </w:tcBorders>
            <w:shd w:val="clear" w:color="auto" w:fill="auto"/>
            <w:noWrap/>
            <w:vAlign w:val="bottom"/>
            <w:hideMark/>
          </w:tcPr>
          <w:p w14:paraId="298F2602" w14:textId="77777777" w:rsidR="00013C9D" w:rsidRPr="009128F0" w:rsidRDefault="00013C9D" w:rsidP="00013C9D">
            <w:pPr>
              <w:ind w:left="224"/>
              <w:jc w:val="both"/>
              <w:rPr>
                <w:rFonts w:ascii="Arial" w:hAnsi="Arial" w:cs="Arial"/>
                <w:color w:val="000000" w:themeColor="text1"/>
                <w:sz w:val="16"/>
                <w:szCs w:val="16"/>
              </w:rPr>
            </w:pPr>
            <w:r w:rsidRPr="009128F0">
              <w:rPr>
                <w:rFonts w:ascii="Arial" w:hAnsi="Arial" w:cs="Arial"/>
                <w:color w:val="000000" w:themeColor="text1"/>
                <w:sz w:val="16"/>
                <w:szCs w:val="16"/>
              </w:rPr>
              <w:t>Net Dönem Kârı</w:t>
            </w:r>
          </w:p>
        </w:tc>
        <w:tc>
          <w:tcPr>
            <w:tcW w:w="1448" w:type="dxa"/>
            <w:tcBorders>
              <w:top w:val="nil"/>
              <w:left w:val="nil"/>
              <w:bottom w:val="nil"/>
              <w:right w:val="nil"/>
            </w:tcBorders>
            <w:shd w:val="clear" w:color="auto" w:fill="auto"/>
            <w:noWrap/>
          </w:tcPr>
          <w:p w14:paraId="73B1D94A" w14:textId="05365D0E" w:rsidR="00013C9D" w:rsidRPr="0094533D" w:rsidRDefault="00013C9D" w:rsidP="00013C9D">
            <w:pPr>
              <w:jc w:val="right"/>
              <w:rPr>
                <w:rFonts w:ascii="Arial" w:hAnsi="Arial" w:cs="Arial"/>
                <w:color w:val="000000" w:themeColor="text1"/>
                <w:sz w:val="16"/>
                <w:szCs w:val="16"/>
              </w:rPr>
            </w:pPr>
            <w:r w:rsidRPr="00013C9D">
              <w:rPr>
                <w:rFonts w:ascii="Arial" w:hAnsi="Arial" w:cs="Arial"/>
                <w:color w:val="000000" w:themeColor="text1"/>
                <w:sz w:val="16"/>
                <w:szCs w:val="16"/>
              </w:rPr>
              <w:t>97.247</w:t>
            </w:r>
          </w:p>
        </w:tc>
        <w:tc>
          <w:tcPr>
            <w:tcW w:w="1499" w:type="dxa"/>
            <w:tcBorders>
              <w:top w:val="nil"/>
              <w:left w:val="nil"/>
              <w:bottom w:val="nil"/>
              <w:right w:val="nil"/>
            </w:tcBorders>
            <w:shd w:val="clear" w:color="auto" w:fill="auto"/>
            <w:noWrap/>
            <w:vAlign w:val="bottom"/>
          </w:tcPr>
          <w:p w14:paraId="08E9DF6D" w14:textId="77777777" w:rsidR="00013C9D" w:rsidRPr="009128F0" w:rsidRDefault="00013C9D" w:rsidP="00013C9D">
            <w:pPr>
              <w:jc w:val="right"/>
              <w:rPr>
                <w:rFonts w:ascii="Arial" w:hAnsi="Arial" w:cs="Arial"/>
                <w:color w:val="000000" w:themeColor="text1"/>
                <w:sz w:val="16"/>
                <w:szCs w:val="16"/>
              </w:rPr>
            </w:pPr>
          </w:p>
        </w:tc>
      </w:tr>
      <w:tr w:rsidR="0094533D" w:rsidRPr="009128F0" w14:paraId="35FF30EC" w14:textId="77777777" w:rsidTr="0094533D">
        <w:trPr>
          <w:trHeight w:val="20"/>
        </w:trPr>
        <w:tc>
          <w:tcPr>
            <w:tcW w:w="6096" w:type="dxa"/>
            <w:tcBorders>
              <w:top w:val="nil"/>
              <w:left w:val="nil"/>
              <w:bottom w:val="nil"/>
              <w:right w:val="nil"/>
            </w:tcBorders>
            <w:shd w:val="clear" w:color="auto" w:fill="auto"/>
            <w:noWrap/>
            <w:vAlign w:val="bottom"/>
            <w:hideMark/>
          </w:tcPr>
          <w:p w14:paraId="4EBF005E" w14:textId="77777777" w:rsidR="0094533D" w:rsidRPr="009128F0" w:rsidRDefault="0094533D" w:rsidP="0094533D">
            <w:pPr>
              <w:ind w:left="224"/>
              <w:jc w:val="both"/>
              <w:rPr>
                <w:rFonts w:ascii="Arial" w:hAnsi="Arial" w:cs="Arial"/>
                <w:color w:val="000000" w:themeColor="text1"/>
                <w:sz w:val="16"/>
                <w:szCs w:val="16"/>
              </w:rPr>
            </w:pPr>
            <w:r w:rsidRPr="009128F0">
              <w:rPr>
                <w:rFonts w:ascii="Arial" w:hAnsi="Arial" w:cs="Arial"/>
                <w:color w:val="000000" w:themeColor="text1"/>
                <w:sz w:val="16"/>
                <w:szCs w:val="16"/>
              </w:rPr>
              <w:t>Geçmiş Yıllar Kârı</w:t>
            </w:r>
          </w:p>
        </w:tc>
        <w:tc>
          <w:tcPr>
            <w:tcW w:w="1448" w:type="dxa"/>
            <w:tcBorders>
              <w:top w:val="nil"/>
              <w:left w:val="nil"/>
              <w:bottom w:val="nil"/>
              <w:right w:val="nil"/>
            </w:tcBorders>
            <w:shd w:val="clear" w:color="auto" w:fill="auto"/>
            <w:noWrap/>
            <w:vAlign w:val="bottom"/>
          </w:tcPr>
          <w:p w14:paraId="107DE98C" w14:textId="5007853A" w:rsidR="0094533D" w:rsidRPr="0094533D"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497559B4" w14:textId="77777777" w:rsidR="0094533D" w:rsidRPr="009128F0" w:rsidRDefault="0094533D" w:rsidP="0094533D">
            <w:pPr>
              <w:jc w:val="right"/>
              <w:rPr>
                <w:rFonts w:ascii="Arial" w:hAnsi="Arial" w:cs="Arial"/>
                <w:color w:val="000000" w:themeColor="text1"/>
                <w:sz w:val="16"/>
                <w:szCs w:val="16"/>
              </w:rPr>
            </w:pPr>
          </w:p>
        </w:tc>
      </w:tr>
      <w:tr w:rsidR="0094533D" w:rsidRPr="009128F0" w14:paraId="0C957AAC" w14:textId="77777777" w:rsidTr="0094533D">
        <w:trPr>
          <w:trHeight w:val="87"/>
        </w:trPr>
        <w:tc>
          <w:tcPr>
            <w:tcW w:w="6096" w:type="dxa"/>
            <w:tcBorders>
              <w:top w:val="nil"/>
              <w:left w:val="nil"/>
              <w:right w:val="nil"/>
            </w:tcBorders>
            <w:shd w:val="clear" w:color="auto" w:fill="auto"/>
            <w:vAlign w:val="bottom"/>
            <w:hideMark/>
          </w:tcPr>
          <w:p w14:paraId="1A04A21B" w14:textId="77777777" w:rsidR="0094533D" w:rsidRPr="009128F0" w:rsidRDefault="0094533D" w:rsidP="0094533D">
            <w:pPr>
              <w:jc w:val="both"/>
              <w:rPr>
                <w:rFonts w:ascii="Arial" w:hAnsi="Arial" w:cs="Arial"/>
                <w:color w:val="000000" w:themeColor="text1"/>
                <w:sz w:val="16"/>
                <w:szCs w:val="16"/>
              </w:rPr>
            </w:pPr>
            <w:r w:rsidRPr="009128F0">
              <w:rPr>
                <w:rFonts w:ascii="Arial" w:hAnsi="Arial" w:cs="Arial"/>
                <w:color w:val="000000" w:themeColor="text1"/>
                <w:sz w:val="16"/>
                <w:szCs w:val="16"/>
              </w:rPr>
              <w:t>İştirakler, bağlı ortaklıklar ve birlikte kontrol edilen ortaklıklardan bedelsiz olarak edinilen ve dönem kârı içerisinde muhasebeleştirilmeyen hisseler</w:t>
            </w:r>
          </w:p>
        </w:tc>
        <w:tc>
          <w:tcPr>
            <w:tcW w:w="1448" w:type="dxa"/>
            <w:tcBorders>
              <w:top w:val="nil"/>
              <w:left w:val="nil"/>
              <w:right w:val="nil"/>
            </w:tcBorders>
            <w:shd w:val="clear" w:color="auto" w:fill="auto"/>
            <w:noWrap/>
            <w:vAlign w:val="bottom"/>
          </w:tcPr>
          <w:p w14:paraId="3ECBAD84" w14:textId="69C744CE" w:rsidR="0094533D" w:rsidRPr="0094533D"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right w:val="nil"/>
            </w:tcBorders>
            <w:shd w:val="clear" w:color="auto" w:fill="auto"/>
            <w:noWrap/>
            <w:vAlign w:val="bottom"/>
          </w:tcPr>
          <w:p w14:paraId="26CC7446" w14:textId="77777777" w:rsidR="0094533D" w:rsidRPr="009128F0" w:rsidRDefault="0094533D" w:rsidP="0094533D">
            <w:pPr>
              <w:jc w:val="right"/>
              <w:rPr>
                <w:rFonts w:ascii="Arial" w:hAnsi="Arial" w:cs="Arial"/>
                <w:color w:val="000000" w:themeColor="text1"/>
                <w:sz w:val="16"/>
                <w:szCs w:val="16"/>
              </w:rPr>
            </w:pPr>
          </w:p>
        </w:tc>
      </w:tr>
      <w:tr w:rsidR="0094533D" w:rsidRPr="009128F0" w14:paraId="590FFA14" w14:textId="77777777" w:rsidTr="0094533D">
        <w:trPr>
          <w:trHeight w:val="20"/>
        </w:trPr>
        <w:tc>
          <w:tcPr>
            <w:tcW w:w="6096" w:type="dxa"/>
            <w:tcBorders>
              <w:top w:val="nil"/>
              <w:left w:val="nil"/>
              <w:bottom w:val="single" w:sz="4" w:space="0" w:color="auto"/>
              <w:right w:val="nil"/>
            </w:tcBorders>
            <w:shd w:val="clear" w:color="auto" w:fill="auto"/>
            <w:vAlign w:val="bottom"/>
          </w:tcPr>
          <w:p w14:paraId="5D8FD8C5" w14:textId="77777777" w:rsidR="0094533D" w:rsidRPr="009128F0" w:rsidRDefault="0094533D" w:rsidP="0094533D">
            <w:pPr>
              <w:jc w:val="both"/>
              <w:rPr>
                <w:rFonts w:ascii="Arial" w:hAnsi="Arial" w:cs="Arial"/>
                <w:color w:val="000000" w:themeColor="text1"/>
                <w:sz w:val="16"/>
                <w:szCs w:val="16"/>
              </w:rPr>
            </w:pPr>
            <w:r w:rsidRPr="009128F0">
              <w:rPr>
                <w:rFonts w:ascii="Arial" w:hAnsi="Arial" w:cs="Arial"/>
                <w:color w:val="000000" w:themeColor="text1"/>
                <w:sz w:val="16"/>
                <w:szCs w:val="16"/>
              </w:rPr>
              <w:t>Azınlık payları</w:t>
            </w:r>
          </w:p>
        </w:tc>
        <w:tc>
          <w:tcPr>
            <w:tcW w:w="1448" w:type="dxa"/>
            <w:tcBorders>
              <w:top w:val="nil"/>
              <w:left w:val="nil"/>
              <w:bottom w:val="single" w:sz="4" w:space="0" w:color="auto"/>
              <w:right w:val="nil"/>
            </w:tcBorders>
            <w:shd w:val="clear" w:color="auto" w:fill="auto"/>
            <w:noWrap/>
            <w:vAlign w:val="bottom"/>
          </w:tcPr>
          <w:p w14:paraId="727BF7EC" w14:textId="6C0AED13" w:rsidR="0094533D" w:rsidRPr="0094533D"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single" w:sz="4" w:space="0" w:color="auto"/>
              <w:right w:val="nil"/>
            </w:tcBorders>
            <w:shd w:val="clear" w:color="auto" w:fill="auto"/>
            <w:noWrap/>
            <w:vAlign w:val="bottom"/>
          </w:tcPr>
          <w:p w14:paraId="18E30A54" w14:textId="77777777" w:rsidR="0094533D" w:rsidRPr="009128F0" w:rsidRDefault="0094533D" w:rsidP="0094533D">
            <w:pPr>
              <w:jc w:val="right"/>
              <w:rPr>
                <w:rFonts w:ascii="Arial" w:hAnsi="Arial" w:cs="Arial"/>
                <w:color w:val="000000" w:themeColor="text1"/>
                <w:sz w:val="16"/>
                <w:szCs w:val="16"/>
              </w:rPr>
            </w:pPr>
          </w:p>
        </w:tc>
      </w:tr>
      <w:tr w:rsidR="0094533D" w:rsidRPr="009128F0" w14:paraId="6B25546F" w14:textId="77777777" w:rsidTr="0094533D">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54F9A8A2" w14:textId="77777777" w:rsidR="0094533D" w:rsidRPr="009128F0" w:rsidRDefault="0094533D" w:rsidP="0094533D">
            <w:pPr>
              <w:rPr>
                <w:rFonts w:ascii="Arial" w:hAnsi="Arial" w:cs="Arial"/>
                <w:b/>
                <w:bCs/>
                <w:color w:val="000000" w:themeColor="text1"/>
                <w:sz w:val="16"/>
                <w:szCs w:val="16"/>
              </w:rPr>
            </w:pPr>
            <w:r w:rsidRPr="009128F0">
              <w:rPr>
                <w:rFonts w:ascii="Arial" w:hAnsi="Arial" w:cs="Arial"/>
                <w:b/>
                <w:bCs/>
                <w:color w:val="000000" w:themeColor="text1"/>
                <w:sz w:val="16"/>
                <w:szCs w:val="16"/>
              </w:rPr>
              <w:t>İndirimler Öncesi Çekirdek Sermaye</w:t>
            </w:r>
          </w:p>
        </w:tc>
        <w:tc>
          <w:tcPr>
            <w:tcW w:w="1448" w:type="dxa"/>
            <w:tcBorders>
              <w:top w:val="single" w:sz="4" w:space="0" w:color="auto"/>
              <w:left w:val="nil"/>
              <w:bottom w:val="single" w:sz="4" w:space="0" w:color="auto"/>
              <w:right w:val="nil"/>
            </w:tcBorders>
            <w:shd w:val="clear" w:color="auto" w:fill="auto"/>
            <w:noWrap/>
            <w:vAlign w:val="bottom"/>
          </w:tcPr>
          <w:p w14:paraId="08C720C0" w14:textId="04AD095F" w:rsidR="0094533D" w:rsidRPr="0094533D" w:rsidRDefault="00013C9D" w:rsidP="0094533D">
            <w:pPr>
              <w:jc w:val="right"/>
              <w:rPr>
                <w:rFonts w:ascii="Arial" w:hAnsi="Arial" w:cs="Arial"/>
                <w:b/>
                <w:color w:val="000000" w:themeColor="text1"/>
                <w:sz w:val="16"/>
                <w:szCs w:val="16"/>
              </w:rPr>
            </w:pPr>
            <w:r w:rsidRPr="00013C9D">
              <w:rPr>
                <w:rFonts w:ascii="Arial" w:hAnsi="Arial" w:cs="Arial"/>
                <w:b/>
                <w:color w:val="000000" w:themeColor="text1"/>
                <w:sz w:val="16"/>
                <w:szCs w:val="16"/>
              </w:rPr>
              <w:t>2.408.883</w:t>
            </w:r>
          </w:p>
        </w:tc>
        <w:tc>
          <w:tcPr>
            <w:tcW w:w="1499" w:type="dxa"/>
            <w:tcBorders>
              <w:top w:val="single" w:sz="4" w:space="0" w:color="auto"/>
              <w:left w:val="nil"/>
              <w:bottom w:val="single" w:sz="4" w:space="0" w:color="auto"/>
              <w:right w:val="nil"/>
            </w:tcBorders>
            <w:shd w:val="clear" w:color="auto" w:fill="auto"/>
            <w:noWrap/>
            <w:vAlign w:val="bottom"/>
          </w:tcPr>
          <w:p w14:paraId="5A402DAE" w14:textId="77777777" w:rsidR="0094533D" w:rsidRPr="009128F0" w:rsidRDefault="0094533D" w:rsidP="0094533D">
            <w:pPr>
              <w:jc w:val="right"/>
              <w:rPr>
                <w:rFonts w:ascii="Arial" w:hAnsi="Arial" w:cs="Arial"/>
                <w:color w:val="000000" w:themeColor="text1"/>
                <w:sz w:val="16"/>
                <w:szCs w:val="16"/>
              </w:rPr>
            </w:pPr>
          </w:p>
        </w:tc>
      </w:tr>
      <w:tr w:rsidR="009919D2" w:rsidRPr="009128F0" w14:paraId="6E4014F0" w14:textId="77777777" w:rsidTr="0094533D">
        <w:trPr>
          <w:trHeight w:val="20"/>
        </w:trPr>
        <w:tc>
          <w:tcPr>
            <w:tcW w:w="6096" w:type="dxa"/>
            <w:tcBorders>
              <w:top w:val="nil"/>
              <w:left w:val="nil"/>
              <w:bottom w:val="single" w:sz="4" w:space="0" w:color="auto"/>
              <w:right w:val="nil"/>
            </w:tcBorders>
            <w:shd w:val="clear" w:color="auto" w:fill="auto"/>
            <w:noWrap/>
            <w:vAlign w:val="bottom"/>
            <w:hideMark/>
          </w:tcPr>
          <w:p w14:paraId="12251991" w14:textId="77777777" w:rsidR="009919D2" w:rsidRPr="009128F0" w:rsidRDefault="009919D2" w:rsidP="00F1184B">
            <w:pPr>
              <w:rPr>
                <w:rFonts w:ascii="Arial" w:hAnsi="Arial" w:cs="Arial"/>
                <w:b/>
                <w:bCs/>
                <w:color w:val="000000" w:themeColor="text1"/>
                <w:sz w:val="16"/>
                <w:szCs w:val="16"/>
              </w:rPr>
            </w:pPr>
            <w:r w:rsidRPr="009128F0">
              <w:rPr>
                <w:rFonts w:ascii="Arial" w:hAnsi="Arial" w:cs="Arial"/>
                <w:b/>
                <w:bCs/>
                <w:color w:val="000000" w:themeColor="text1"/>
                <w:sz w:val="16"/>
                <w:szCs w:val="16"/>
              </w:rPr>
              <w:t>Çekirdek Sermayeden Yapılacak İndirimler</w:t>
            </w:r>
          </w:p>
        </w:tc>
        <w:tc>
          <w:tcPr>
            <w:tcW w:w="1448" w:type="dxa"/>
            <w:tcBorders>
              <w:top w:val="nil"/>
              <w:left w:val="nil"/>
              <w:bottom w:val="single" w:sz="4" w:space="0" w:color="auto"/>
              <w:right w:val="nil"/>
            </w:tcBorders>
            <w:shd w:val="clear" w:color="auto" w:fill="auto"/>
            <w:noWrap/>
            <w:vAlign w:val="bottom"/>
          </w:tcPr>
          <w:p w14:paraId="3452913D" w14:textId="0E389A74" w:rsidR="009919D2" w:rsidRPr="009128F0" w:rsidRDefault="00013C9D" w:rsidP="0094533D">
            <w:pPr>
              <w:jc w:val="right"/>
              <w:rPr>
                <w:rFonts w:ascii="Arial" w:hAnsi="Arial" w:cs="Arial"/>
                <w:b/>
                <w:bCs/>
                <w:color w:val="000000" w:themeColor="text1"/>
                <w:sz w:val="16"/>
                <w:szCs w:val="16"/>
              </w:rPr>
            </w:pPr>
            <w:r>
              <w:rPr>
                <w:rFonts w:ascii="Arial" w:hAnsi="Arial" w:cs="Arial"/>
                <w:b/>
                <w:bCs/>
                <w:color w:val="000000" w:themeColor="text1"/>
                <w:sz w:val="16"/>
                <w:szCs w:val="16"/>
              </w:rPr>
              <w:t>-</w:t>
            </w:r>
          </w:p>
        </w:tc>
        <w:tc>
          <w:tcPr>
            <w:tcW w:w="1499" w:type="dxa"/>
            <w:tcBorders>
              <w:top w:val="nil"/>
              <w:left w:val="nil"/>
              <w:bottom w:val="single" w:sz="4" w:space="0" w:color="auto"/>
              <w:right w:val="nil"/>
            </w:tcBorders>
            <w:shd w:val="clear" w:color="auto" w:fill="auto"/>
            <w:noWrap/>
            <w:vAlign w:val="bottom"/>
          </w:tcPr>
          <w:p w14:paraId="5E9AA886" w14:textId="77777777" w:rsidR="009919D2" w:rsidRPr="009128F0" w:rsidRDefault="009919D2" w:rsidP="00FD56B9">
            <w:pPr>
              <w:jc w:val="right"/>
              <w:rPr>
                <w:rFonts w:ascii="Arial" w:hAnsi="Arial" w:cs="Arial"/>
                <w:color w:val="000000" w:themeColor="text1"/>
                <w:sz w:val="16"/>
                <w:szCs w:val="16"/>
              </w:rPr>
            </w:pPr>
          </w:p>
        </w:tc>
      </w:tr>
      <w:tr w:rsidR="002757C5" w:rsidRPr="009128F0" w14:paraId="6CF1A417" w14:textId="77777777" w:rsidTr="0094533D">
        <w:trPr>
          <w:trHeight w:val="20"/>
        </w:trPr>
        <w:tc>
          <w:tcPr>
            <w:tcW w:w="6096" w:type="dxa"/>
            <w:tcBorders>
              <w:top w:val="single" w:sz="4" w:space="0" w:color="auto"/>
              <w:left w:val="nil"/>
              <w:bottom w:val="nil"/>
              <w:right w:val="nil"/>
            </w:tcBorders>
            <w:shd w:val="clear" w:color="auto" w:fill="auto"/>
            <w:vAlign w:val="bottom"/>
            <w:hideMark/>
          </w:tcPr>
          <w:p w14:paraId="2B70297C" w14:textId="77777777" w:rsidR="002757C5" w:rsidRPr="009128F0" w:rsidRDefault="002757C5" w:rsidP="002757C5">
            <w:pPr>
              <w:jc w:val="both"/>
              <w:rPr>
                <w:rFonts w:ascii="Arial" w:hAnsi="Arial" w:cs="Arial"/>
                <w:color w:val="000000" w:themeColor="text1"/>
                <w:sz w:val="16"/>
                <w:szCs w:val="16"/>
              </w:rPr>
            </w:pPr>
            <w:r w:rsidRPr="009128F0">
              <w:rPr>
                <w:rFonts w:ascii="Arial" w:hAnsi="Arial" w:cs="Arial"/>
                <w:color w:val="000000" w:themeColor="text1"/>
                <w:sz w:val="16"/>
                <w:szCs w:val="16"/>
              </w:rPr>
              <w:t xml:space="preserve">Bankaların </w:t>
            </w:r>
            <w:proofErr w:type="spellStart"/>
            <w:r w:rsidRPr="009128F0">
              <w:rPr>
                <w:rFonts w:ascii="Arial" w:hAnsi="Arial" w:cs="Arial"/>
                <w:color w:val="000000" w:themeColor="text1"/>
                <w:sz w:val="16"/>
                <w:szCs w:val="16"/>
              </w:rPr>
              <w:t>Özkaynaklarına</w:t>
            </w:r>
            <w:proofErr w:type="spellEnd"/>
            <w:r w:rsidRPr="009128F0">
              <w:rPr>
                <w:rFonts w:ascii="Arial" w:hAnsi="Arial" w:cs="Arial"/>
                <w:color w:val="000000" w:themeColor="text1"/>
                <w:sz w:val="16"/>
                <w:szCs w:val="16"/>
              </w:rPr>
              <w:t xml:space="preserve"> İlişkin Yönetmeliğin 9 uncu maddesinin birinci fıkrasının (i) bendi uyarınca hesaplanan değerleme ayarlamaları</w:t>
            </w:r>
          </w:p>
        </w:tc>
        <w:tc>
          <w:tcPr>
            <w:tcW w:w="1448" w:type="dxa"/>
            <w:tcBorders>
              <w:top w:val="single" w:sz="4" w:space="0" w:color="auto"/>
              <w:left w:val="nil"/>
              <w:bottom w:val="nil"/>
              <w:right w:val="nil"/>
            </w:tcBorders>
            <w:shd w:val="clear" w:color="auto" w:fill="auto"/>
            <w:noWrap/>
            <w:vAlign w:val="bottom"/>
          </w:tcPr>
          <w:p w14:paraId="08F43BEA" w14:textId="17F1FA59" w:rsidR="002757C5"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single" w:sz="4" w:space="0" w:color="auto"/>
              <w:left w:val="nil"/>
              <w:bottom w:val="nil"/>
              <w:right w:val="nil"/>
            </w:tcBorders>
            <w:shd w:val="clear" w:color="auto" w:fill="auto"/>
            <w:noWrap/>
            <w:vAlign w:val="bottom"/>
          </w:tcPr>
          <w:p w14:paraId="1CAB2686" w14:textId="77777777" w:rsidR="002757C5" w:rsidRPr="009128F0" w:rsidRDefault="002757C5" w:rsidP="00FD56B9">
            <w:pPr>
              <w:jc w:val="right"/>
              <w:rPr>
                <w:rFonts w:ascii="Arial" w:hAnsi="Arial" w:cs="Arial"/>
                <w:color w:val="000000" w:themeColor="text1"/>
                <w:sz w:val="16"/>
                <w:szCs w:val="16"/>
              </w:rPr>
            </w:pPr>
          </w:p>
        </w:tc>
      </w:tr>
      <w:tr w:rsidR="00013C9D" w:rsidRPr="009128F0" w14:paraId="2ED677FD" w14:textId="77777777" w:rsidTr="00523702">
        <w:trPr>
          <w:trHeight w:val="20"/>
        </w:trPr>
        <w:tc>
          <w:tcPr>
            <w:tcW w:w="6096" w:type="dxa"/>
            <w:tcBorders>
              <w:top w:val="nil"/>
              <w:left w:val="nil"/>
              <w:bottom w:val="nil"/>
              <w:right w:val="nil"/>
            </w:tcBorders>
            <w:shd w:val="clear" w:color="auto" w:fill="auto"/>
            <w:vAlign w:val="bottom"/>
            <w:hideMark/>
          </w:tcPr>
          <w:p w14:paraId="0D30F627" w14:textId="77777777" w:rsidR="00013C9D" w:rsidRPr="009128F0" w:rsidRDefault="00013C9D" w:rsidP="00013C9D">
            <w:pPr>
              <w:jc w:val="both"/>
              <w:rPr>
                <w:rFonts w:ascii="Arial" w:hAnsi="Arial" w:cs="Arial"/>
                <w:color w:val="000000" w:themeColor="text1"/>
                <w:sz w:val="16"/>
                <w:szCs w:val="16"/>
              </w:rPr>
            </w:pPr>
            <w:r w:rsidRPr="009128F0">
              <w:rPr>
                <w:rFonts w:ascii="Arial" w:hAnsi="Arial" w:cs="Arial"/>
                <w:color w:val="000000" w:themeColor="text1"/>
                <w:sz w:val="16"/>
                <w:szCs w:val="16"/>
              </w:rPr>
              <w:t xml:space="preserve">Net dönem zararı ile geçmiş yıllar zararı toplamının yedek akçelerle karşılanamayan kısmı ile TMS uyarınca </w:t>
            </w:r>
            <w:proofErr w:type="spellStart"/>
            <w:r w:rsidRPr="009128F0">
              <w:rPr>
                <w:rFonts w:ascii="Arial" w:hAnsi="Arial" w:cs="Arial"/>
                <w:color w:val="000000" w:themeColor="text1"/>
                <w:sz w:val="16"/>
                <w:szCs w:val="16"/>
              </w:rPr>
              <w:t>özkaynaklara</w:t>
            </w:r>
            <w:proofErr w:type="spellEnd"/>
            <w:r w:rsidRPr="009128F0">
              <w:rPr>
                <w:rFonts w:ascii="Arial" w:hAnsi="Arial" w:cs="Arial"/>
                <w:color w:val="000000" w:themeColor="text1"/>
                <w:sz w:val="16"/>
                <w:szCs w:val="16"/>
              </w:rPr>
              <w:t xml:space="preserve"> yansıtılan kayıplar</w:t>
            </w:r>
          </w:p>
        </w:tc>
        <w:tc>
          <w:tcPr>
            <w:tcW w:w="1448" w:type="dxa"/>
            <w:tcBorders>
              <w:top w:val="nil"/>
              <w:left w:val="nil"/>
              <w:bottom w:val="nil"/>
              <w:right w:val="nil"/>
            </w:tcBorders>
            <w:shd w:val="clear" w:color="auto" w:fill="auto"/>
            <w:noWrap/>
          </w:tcPr>
          <w:p w14:paraId="2A5FE9F2" w14:textId="7698BCDF" w:rsidR="00013C9D" w:rsidRPr="0094533D" w:rsidRDefault="00013C9D" w:rsidP="00013C9D">
            <w:pPr>
              <w:jc w:val="right"/>
              <w:rPr>
                <w:rFonts w:ascii="Arial" w:hAnsi="Arial" w:cs="Arial"/>
                <w:color w:val="000000" w:themeColor="text1"/>
                <w:sz w:val="16"/>
                <w:szCs w:val="16"/>
              </w:rPr>
            </w:pPr>
            <w:r w:rsidRPr="00013C9D">
              <w:rPr>
                <w:rFonts w:ascii="Arial" w:hAnsi="Arial" w:cs="Arial"/>
                <w:color w:val="000000" w:themeColor="text1"/>
                <w:sz w:val="16"/>
                <w:szCs w:val="16"/>
              </w:rPr>
              <w:t>53.988</w:t>
            </w:r>
          </w:p>
        </w:tc>
        <w:tc>
          <w:tcPr>
            <w:tcW w:w="1499" w:type="dxa"/>
            <w:tcBorders>
              <w:top w:val="nil"/>
              <w:left w:val="nil"/>
              <w:bottom w:val="nil"/>
              <w:right w:val="nil"/>
            </w:tcBorders>
            <w:shd w:val="clear" w:color="auto" w:fill="auto"/>
            <w:noWrap/>
            <w:vAlign w:val="bottom"/>
          </w:tcPr>
          <w:p w14:paraId="3C9EB019" w14:textId="77777777" w:rsidR="00013C9D" w:rsidRPr="009128F0" w:rsidRDefault="00013C9D" w:rsidP="00013C9D">
            <w:pPr>
              <w:jc w:val="right"/>
              <w:rPr>
                <w:rFonts w:ascii="Arial" w:hAnsi="Arial" w:cs="Arial"/>
                <w:color w:val="000000" w:themeColor="text1"/>
                <w:sz w:val="16"/>
                <w:szCs w:val="16"/>
              </w:rPr>
            </w:pPr>
          </w:p>
        </w:tc>
      </w:tr>
      <w:tr w:rsidR="00013C9D" w:rsidRPr="009128F0" w14:paraId="0815C9DA" w14:textId="77777777" w:rsidTr="00523702">
        <w:trPr>
          <w:trHeight w:val="20"/>
        </w:trPr>
        <w:tc>
          <w:tcPr>
            <w:tcW w:w="6096" w:type="dxa"/>
            <w:tcBorders>
              <w:top w:val="nil"/>
              <w:left w:val="nil"/>
              <w:bottom w:val="nil"/>
              <w:right w:val="nil"/>
            </w:tcBorders>
            <w:shd w:val="clear" w:color="auto" w:fill="auto"/>
            <w:vAlign w:val="bottom"/>
            <w:hideMark/>
          </w:tcPr>
          <w:p w14:paraId="74C5F4A2" w14:textId="77777777" w:rsidR="00013C9D" w:rsidRPr="009128F0" w:rsidRDefault="00013C9D" w:rsidP="00013C9D">
            <w:pPr>
              <w:jc w:val="both"/>
              <w:rPr>
                <w:rFonts w:ascii="Arial" w:hAnsi="Arial" w:cs="Arial"/>
                <w:color w:val="000000" w:themeColor="text1"/>
                <w:sz w:val="16"/>
                <w:szCs w:val="16"/>
              </w:rPr>
            </w:pPr>
            <w:r w:rsidRPr="009128F0">
              <w:rPr>
                <w:rFonts w:ascii="Arial" w:hAnsi="Arial" w:cs="Arial"/>
                <w:color w:val="000000" w:themeColor="text1"/>
                <w:sz w:val="16"/>
                <w:szCs w:val="16"/>
              </w:rPr>
              <w:t>Faaliyet kiralaması geliştirme maliyetleri</w:t>
            </w:r>
          </w:p>
        </w:tc>
        <w:tc>
          <w:tcPr>
            <w:tcW w:w="1448" w:type="dxa"/>
            <w:tcBorders>
              <w:top w:val="nil"/>
              <w:left w:val="nil"/>
              <w:bottom w:val="nil"/>
              <w:right w:val="nil"/>
            </w:tcBorders>
            <w:shd w:val="clear" w:color="auto" w:fill="auto"/>
            <w:noWrap/>
          </w:tcPr>
          <w:p w14:paraId="6946CEE1" w14:textId="5C92A5D4" w:rsidR="00013C9D" w:rsidRPr="0094533D" w:rsidRDefault="00013C9D" w:rsidP="00013C9D">
            <w:pPr>
              <w:jc w:val="right"/>
              <w:rPr>
                <w:rFonts w:ascii="Arial" w:hAnsi="Arial" w:cs="Arial"/>
                <w:color w:val="000000" w:themeColor="text1"/>
                <w:sz w:val="16"/>
                <w:szCs w:val="16"/>
              </w:rPr>
            </w:pPr>
            <w:r w:rsidRPr="00013C9D">
              <w:rPr>
                <w:rFonts w:ascii="Arial" w:hAnsi="Arial" w:cs="Arial"/>
                <w:color w:val="000000" w:themeColor="text1"/>
                <w:sz w:val="16"/>
                <w:szCs w:val="16"/>
              </w:rPr>
              <w:t>23.366</w:t>
            </w:r>
          </w:p>
        </w:tc>
        <w:tc>
          <w:tcPr>
            <w:tcW w:w="1499" w:type="dxa"/>
            <w:tcBorders>
              <w:top w:val="nil"/>
              <w:left w:val="nil"/>
              <w:bottom w:val="nil"/>
              <w:right w:val="nil"/>
            </w:tcBorders>
            <w:shd w:val="clear" w:color="auto" w:fill="auto"/>
            <w:noWrap/>
            <w:vAlign w:val="bottom"/>
          </w:tcPr>
          <w:p w14:paraId="5C7B7A75" w14:textId="77777777" w:rsidR="00013C9D" w:rsidRPr="009128F0" w:rsidRDefault="00013C9D" w:rsidP="00013C9D">
            <w:pPr>
              <w:jc w:val="right"/>
              <w:rPr>
                <w:rFonts w:ascii="Arial" w:hAnsi="Arial" w:cs="Arial"/>
                <w:color w:val="000000" w:themeColor="text1"/>
                <w:sz w:val="16"/>
                <w:szCs w:val="16"/>
              </w:rPr>
            </w:pPr>
          </w:p>
        </w:tc>
      </w:tr>
      <w:tr w:rsidR="002757C5" w:rsidRPr="009128F0" w14:paraId="5AED6571" w14:textId="77777777" w:rsidTr="0094533D">
        <w:trPr>
          <w:trHeight w:val="20"/>
        </w:trPr>
        <w:tc>
          <w:tcPr>
            <w:tcW w:w="6096" w:type="dxa"/>
            <w:tcBorders>
              <w:top w:val="nil"/>
              <w:left w:val="nil"/>
              <w:bottom w:val="nil"/>
              <w:right w:val="nil"/>
            </w:tcBorders>
            <w:shd w:val="clear" w:color="auto" w:fill="auto"/>
            <w:vAlign w:val="bottom"/>
            <w:hideMark/>
          </w:tcPr>
          <w:p w14:paraId="46ED6086" w14:textId="77777777" w:rsidR="002757C5" w:rsidRPr="009128F0" w:rsidRDefault="002757C5" w:rsidP="002757C5">
            <w:pPr>
              <w:jc w:val="both"/>
              <w:rPr>
                <w:rFonts w:ascii="Arial" w:hAnsi="Arial" w:cs="Arial"/>
                <w:color w:val="000000" w:themeColor="text1"/>
                <w:sz w:val="16"/>
                <w:szCs w:val="16"/>
              </w:rPr>
            </w:pPr>
            <w:r w:rsidRPr="009128F0">
              <w:rPr>
                <w:rFonts w:ascii="Arial" w:hAnsi="Arial" w:cs="Arial"/>
                <w:color w:val="000000" w:themeColor="text1"/>
                <w:sz w:val="16"/>
                <w:szCs w:val="16"/>
              </w:rPr>
              <w:t>İlgili ertelenmiş vergi yükümlülüğü ile mahsup edildikten sonra kalan şerefiye</w:t>
            </w:r>
          </w:p>
        </w:tc>
        <w:tc>
          <w:tcPr>
            <w:tcW w:w="1448" w:type="dxa"/>
            <w:tcBorders>
              <w:top w:val="nil"/>
              <w:left w:val="nil"/>
              <w:bottom w:val="nil"/>
              <w:right w:val="nil"/>
            </w:tcBorders>
            <w:shd w:val="clear" w:color="auto" w:fill="auto"/>
            <w:noWrap/>
            <w:vAlign w:val="bottom"/>
          </w:tcPr>
          <w:p w14:paraId="1B9CD497" w14:textId="206D3C89" w:rsidR="002757C5"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6A946B83" w14:textId="77777777" w:rsidR="002757C5" w:rsidRPr="009128F0" w:rsidRDefault="002757C5" w:rsidP="00FD56B9">
            <w:pPr>
              <w:jc w:val="right"/>
              <w:rPr>
                <w:rFonts w:ascii="Arial" w:hAnsi="Arial" w:cs="Arial"/>
                <w:color w:val="000000" w:themeColor="text1"/>
                <w:sz w:val="16"/>
                <w:szCs w:val="16"/>
              </w:rPr>
            </w:pPr>
          </w:p>
        </w:tc>
      </w:tr>
      <w:tr w:rsidR="00013C9D" w:rsidRPr="009128F0" w14:paraId="7E990FBE" w14:textId="77777777" w:rsidTr="00013C9D">
        <w:trPr>
          <w:trHeight w:val="20"/>
        </w:trPr>
        <w:tc>
          <w:tcPr>
            <w:tcW w:w="6096" w:type="dxa"/>
            <w:tcBorders>
              <w:top w:val="nil"/>
              <w:left w:val="nil"/>
              <w:bottom w:val="nil"/>
              <w:right w:val="nil"/>
            </w:tcBorders>
            <w:shd w:val="clear" w:color="auto" w:fill="auto"/>
            <w:vAlign w:val="bottom"/>
            <w:hideMark/>
          </w:tcPr>
          <w:p w14:paraId="60598C9F" w14:textId="77777777" w:rsidR="00013C9D" w:rsidRPr="009128F0" w:rsidRDefault="00013C9D" w:rsidP="00013C9D">
            <w:pPr>
              <w:jc w:val="both"/>
              <w:rPr>
                <w:rFonts w:ascii="Arial" w:hAnsi="Arial" w:cs="Arial"/>
                <w:color w:val="000000" w:themeColor="text1"/>
                <w:sz w:val="16"/>
                <w:szCs w:val="16"/>
              </w:rPr>
            </w:pPr>
            <w:r w:rsidRPr="009128F0">
              <w:rPr>
                <w:rFonts w:ascii="Arial" w:hAnsi="Arial" w:cs="Arial"/>
                <w:color w:val="000000" w:themeColor="text1"/>
                <w:sz w:val="16"/>
                <w:szCs w:val="16"/>
              </w:rPr>
              <w:t>İpotek hizmeti sunma hakları hariç olmak üzere ilgili ertelenmiş vergi yükümlülüğü ile mahsup edildikten sonra kalan diğer maddi olmayan duran varlıklar</w:t>
            </w:r>
          </w:p>
        </w:tc>
        <w:tc>
          <w:tcPr>
            <w:tcW w:w="1448" w:type="dxa"/>
            <w:tcBorders>
              <w:top w:val="nil"/>
              <w:left w:val="nil"/>
              <w:bottom w:val="nil"/>
              <w:right w:val="nil"/>
            </w:tcBorders>
            <w:shd w:val="clear" w:color="auto" w:fill="auto"/>
            <w:noWrap/>
            <w:vAlign w:val="bottom"/>
          </w:tcPr>
          <w:p w14:paraId="6674912B" w14:textId="611EC9B9" w:rsidR="00013C9D" w:rsidRPr="009128F0" w:rsidRDefault="00013C9D" w:rsidP="00013C9D">
            <w:pPr>
              <w:jc w:val="right"/>
              <w:rPr>
                <w:rFonts w:ascii="Arial" w:hAnsi="Arial" w:cs="Arial"/>
                <w:color w:val="000000" w:themeColor="text1"/>
                <w:sz w:val="16"/>
                <w:szCs w:val="16"/>
              </w:rPr>
            </w:pPr>
            <w:r w:rsidRPr="00013C9D">
              <w:rPr>
                <w:rFonts w:ascii="Arial" w:hAnsi="Arial" w:cs="Arial"/>
                <w:color w:val="000000" w:themeColor="text1"/>
                <w:sz w:val="16"/>
                <w:szCs w:val="16"/>
              </w:rPr>
              <w:t>24.877</w:t>
            </w:r>
          </w:p>
        </w:tc>
        <w:tc>
          <w:tcPr>
            <w:tcW w:w="1499" w:type="dxa"/>
            <w:tcBorders>
              <w:top w:val="nil"/>
              <w:left w:val="nil"/>
              <w:bottom w:val="nil"/>
              <w:right w:val="nil"/>
            </w:tcBorders>
            <w:shd w:val="clear" w:color="auto" w:fill="auto"/>
            <w:noWrap/>
            <w:vAlign w:val="bottom"/>
          </w:tcPr>
          <w:p w14:paraId="20F1FD8F" w14:textId="6B93B235" w:rsidR="00013C9D" w:rsidRPr="009128F0" w:rsidRDefault="00AC221B" w:rsidP="00013C9D">
            <w:pPr>
              <w:jc w:val="right"/>
              <w:rPr>
                <w:rFonts w:ascii="Arial" w:hAnsi="Arial" w:cs="Arial"/>
                <w:color w:val="000000" w:themeColor="text1"/>
                <w:sz w:val="16"/>
                <w:szCs w:val="16"/>
              </w:rPr>
            </w:pPr>
            <w:r w:rsidRPr="00AC221B">
              <w:rPr>
                <w:rFonts w:ascii="Arial" w:hAnsi="Arial" w:cs="Arial"/>
                <w:color w:val="000000" w:themeColor="text1"/>
                <w:sz w:val="16"/>
                <w:szCs w:val="16"/>
              </w:rPr>
              <w:t>24.877</w:t>
            </w:r>
          </w:p>
        </w:tc>
      </w:tr>
      <w:tr w:rsidR="002757C5" w:rsidRPr="009128F0" w14:paraId="0F79D1C7" w14:textId="77777777" w:rsidTr="0094533D">
        <w:trPr>
          <w:trHeight w:val="20"/>
        </w:trPr>
        <w:tc>
          <w:tcPr>
            <w:tcW w:w="6096" w:type="dxa"/>
            <w:tcBorders>
              <w:top w:val="nil"/>
              <w:left w:val="nil"/>
              <w:bottom w:val="nil"/>
              <w:right w:val="nil"/>
            </w:tcBorders>
            <w:shd w:val="clear" w:color="auto" w:fill="auto"/>
            <w:vAlign w:val="bottom"/>
            <w:hideMark/>
          </w:tcPr>
          <w:p w14:paraId="50FDE016" w14:textId="77777777" w:rsidR="002757C5" w:rsidRPr="009128F0" w:rsidRDefault="002757C5" w:rsidP="002757C5">
            <w:pPr>
              <w:jc w:val="both"/>
              <w:rPr>
                <w:rFonts w:ascii="Arial" w:hAnsi="Arial" w:cs="Arial"/>
                <w:color w:val="000000" w:themeColor="text1"/>
                <w:sz w:val="16"/>
                <w:szCs w:val="16"/>
              </w:rPr>
            </w:pPr>
            <w:r w:rsidRPr="009128F0">
              <w:rPr>
                <w:rFonts w:ascii="Arial" w:hAnsi="Arial" w:cs="Arial"/>
                <w:color w:val="000000" w:themeColor="text1"/>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448" w:type="dxa"/>
            <w:tcBorders>
              <w:top w:val="nil"/>
              <w:left w:val="nil"/>
              <w:bottom w:val="nil"/>
              <w:right w:val="nil"/>
            </w:tcBorders>
            <w:shd w:val="clear" w:color="auto" w:fill="auto"/>
            <w:noWrap/>
            <w:vAlign w:val="bottom"/>
          </w:tcPr>
          <w:p w14:paraId="368A93C5" w14:textId="4AFFB544" w:rsidR="002757C5"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7D53B5FE" w14:textId="77777777" w:rsidR="002757C5" w:rsidRPr="009128F0" w:rsidRDefault="002757C5" w:rsidP="00FD56B9">
            <w:pPr>
              <w:jc w:val="right"/>
              <w:rPr>
                <w:rFonts w:ascii="Arial" w:hAnsi="Arial" w:cs="Arial"/>
                <w:color w:val="000000" w:themeColor="text1"/>
                <w:sz w:val="16"/>
                <w:szCs w:val="16"/>
              </w:rPr>
            </w:pPr>
          </w:p>
        </w:tc>
      </w:tr>
      <w:tr w:rsidR="002757C5" w:rsidRPr="009128F0" w14:paraId="402016FA" w14:textId="77777777" w:rsidTr="0094533D">
        <w:trPr>
          <w:trHeight w:val="20"/>
        </w:trPr>
        <w:tc>
          <w:tcPr>
            <w:tcW w:w="6096" w:type="dxa"/>
            <w:tcBorders>
              <w:top w:val="nil"/>
              <w:left w:val="nil"/>
              <w:bottom w:val="nil"/>
              <w:right w:val="nil"/>
            </w:tcBorders>
            <w:shd w:val="clear" w:color="auto" w:fill="auto"/>
            <w:vAlign w:val="bottom"/>
            <w:hideMark/>
          </w:tcPr>
          <w:p w14:paraId="4F71868D" w14:textId="77777777" w:rsidR="002757C5" w:rsidRPr="009128F0" w:rsidRDefault="002757C5" w:rsidP="002757C5">
            <w:pPr>
              <w:jc w:val="both"/>
              <w:rPr>
                <w:rFonts w:ascii="Arial" w:hAnsi="Arial" w:cs="Arial"/>
                <w:color w:val="000000" w:themeColor="text1"/>
                <w:sz w:val="16"/>
                <w:szCs w:val="16"/>
              </w:rPr>
            </w:pPr>
            <w:r w:rsidRPr="009128F0">
              <w:rPr>
                <w:rFonts w:ascii="Arial" w:hAnsi="Arial" w:cs="Arial"/>
                <w:color w:val="000000" w:themeColor="text1"/>
                <w:sz w:val="16"/>
                <w:szCs w:val="16"/>
              </w:rPr>
              <w:t>Gerçeğe uygun değeri üzerinden izlenmeyen varlık veya yükümlülüklerin nakit akış riskinden korunma işlemine konu edilmesi halinde ortaya çıkan farklar</w:t>
            </w:r>
          </w:p>
        </w:tc>
        <w:tc>
          <w:tcPr>
            <w:tcW w:w="1448" w:type="dxa"/>
            <w:tcBorders>
              <w:top w:val="nil"/>
              <w:left w:val="nil"/>
              <w:bottom w:val="nil"/>
              <w:right w:val="nil"/>
            </w:tcBorders>
            <w:shd w:val="clear" w:color="auto" w:fill="auto"/>
            <w:noWrap/>
            <w:vAlign w:val="bottom"/>
          </w:tcPr>
          <w:p w14:paraId="51439F18" w14:textId="5D66C73D" w:rsidR="002757C5"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2A3B4DB0" w14:textId="77777777" w:rsidR="002757C5" w:rsidRPr="009128F0" w:rsidRDefault="002757C5" w:rsidP="00FD56B9">
            <w:pPr>
              <w:jc w:val="right"/>
              <w:rPr>
                <w:rFonts w:ascii="Arial" w:hAnsi="Arial" w:cs="Arial"/>
                <w:color w:val="000000" w:themeColor="text1"/>
                <w:sz w:val="16"/>
                <w:szCs w:val="16"/>
              </w:rPr>
            </w:pPr>
          </w:p>
        </w:tc>
      </w:tr>
      <w:tr w:rsidR="002757C5" w:rsidRPr="009128F0" w14:paraId="3853B644" w14:textId="77777777" w:rsidTr="0094533D">
        <w:trPr>
          <w:trHeight w:val="20"/>
        </w:trPr>
        <w:tc>
          <w:tcPr>
            <w:tcW w:w="6096" w:type="dxa"/>
            <w:tcBorders>
              <w:top w:val="nil"/>
              <w:left w:val="nil"/>
              <w:bottom w:val="nil"/>
              <w:right w:val="nil"/>
            </w:tcBorders>
            <w:shd w:val="clear" w:color="auto" w:fill="auto"/>
            <w:vAlign w:val="bottom"/>
            <w:hideMark/>
          </w:tcPr>
          <w:p w14:paraId="2A1E5DF2" w14:textId="77777777" w:rsidR="002757C5" w:rsidRPr="009128F0" w:rsidRDefault="002757C5" w:rsidP="002757C5">
            <w:pPr>
              <w:jc w:val="both"/>
              <w:rPr>
                <w:rFonts w:ascii="Arial" w:hAnsi="Arial" w:cs="Arial"/>
                <w:color w:val="000000" w:themeColor="text1"/>
                <w:sz w:val="16"/>
                <w:szCs w:val="16"/>
              </w:rPr>
            </w:pPr>
            <w:r w:rsidRPr="009128F0">
              <w:rPr>
                <w:rFonts w:ascii="Arial" w:hAnsi="Arial" w:cs="Arial"/>
                <w:color w:val="000000" w:themeColor="text1"/>
                <w:sz w:val="16"/>
                <w:szCs w:val="16"/>
              </w:rPr>
              <w:t>Kredi Riskine Esas Tutarın İçsel Derecelendirmeye Dayalı Yaklaşımlar ile Hesaplanmasına İlişkin Tebliğ uyarınca hesaplanan toplam beklenen kayıp tutarının, toplam karşılık tutarını aşan kısmı</w:t>
            </w:r>
          </w:p>
        </w:tc>
        <w:tc>
          <w:tcPr>
            <w:tcW w:w="1448" w:type="dxa"/>
            <w:tcBorders>
              <w:top w:val="nil"/>
              <w:left w:val="nil"/>
              <w:bottom w:val="nil"/>
              <w:right w:val="nil"/>
            </w:tcBorders>
            <w:shd w:val="clear" w:color="auto" w:fill="auto"/>
            <w:noWrap/>
            <w:vAlign w:val="bottom"/>
          </w:tcPr>
          <w:p w14:paraId="6A06E0AF" w14:textId="7D922543" w:rsidR="002757C5"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24E67643" w14:textId="77777777" w:rsidR="002757C5" w:rsidRPr="009128F0" w:rsidRDefault="002757C5" w:rsidP="00FD56B9">
            <w:pPr>
              <w:jc w:val="right"/>
              <w:rPr>
                <w:rFonts w:ascii="Arial" w:hAnsi="Arial" w:cs="Arial"/>
                <w:color w:val="000000" w:themeColor="text1"/>
                <w:sz w:val="16"/>
                <w:szCs w:val="16"/>
              </w:rPr>
            </w:pPr>
          </w:p>
        </w:tc>
      </w:tr>
      <w:tr w:rsidR="002757C5" w:rsidRPr="009128F0" w14:paraId="5EB65452" w14:textId="77777777" w:rsidTr="0094533D">
        <w:trPr>
          <w:trHeight w:val="20"/>
        </w:trPr>
        <w:tc>
          <w:tcPr>
            <w:tcW w:w="6096" w:type="dxa"/>
            <w:tcBorders>
              <w:top w:val="nil"/>
              <w:left w:val="nil"/>
              <w:bottom w:val="nil"/>
              <w:right w:val="nil"/>
            </w:tcBorders>
            <w:shd w:val="clear" w:color="auto" w:fill="auto"/>
            <w:noWrap/>
            <w:vAlign w:val="bottom"/>
            <w:hideMark/>
          </w:tcPr>
          <w:p w14:paraId="7E8424F1" w14:textId="77777777" w:rsidR="002757C5" w:rsidRPr="009128F0" w:rsidRDefault="002757C5" w:rsidP="002757C5">
            <w:pPr>
              <w:jc w:val="both"/>
              <w:rPr>
                <w:rFonts w:ascii="Arial" w:hAnsi="Arial" w:cs="Arial"/>
                <w:color w:val="000000" w:themeColor="text1"/>
                <w:sz w:val="16"/>
                <w:szCs w:val="16"/>
              </w:rPr>
            </w:pPr>
            <w:r w:rsidRPr="009128F0">
              <w:rPr>
                <w:rFonts w:ascii="Arial" w:hAnsi="Arial" w:cs="Arial"/>
                <w:color w:val="000000" w:themeColor="text1"/>
                <w:sz w:val="16"/>
                <w:szCs w:val="16"/>
              </w:rPr>
              <w:t>Menkul kıymetleştirme işlemlerinden kaynaklanan kazançlar</w:t>
            </w:r>
          </w:p>
        </w:tc>
        <w:tc>
          <w:tcPr>
            <w:tcW w:w="1448" w:type="dxa"/>
            <w:tcBorders>
              <w:top w:val="nil"/>
              <w:left w:val="nil"/>
              <w:bottom w:val="nil"/>
              <w:right w:val="nil"/>
            </w:tcBorders>
            <w:shd w:val="clear" w:color="auto" w:fill="auto"/>
            <w:noWrap/>
            <w:vAlign w:val="bottom"/>
          </w:tcPr>
          <w:p w14:paraId="2E8A3461" w14:textId="172431E0" w:rsidR="002757C5"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0708266A" w14:textId="77777777" w:rsidR="002757C5" w:rsidRPr="009128F0" w:rsidRDefault="002757C5" w:rsidP="00FD56B9">
            <w:pPr>
              <w:jc w:val="right"/>
              <w:rPr>
                <w:rFonts w:ascii="Arial" w:hAnsi="Arial" w:cs="Arial"/>
                <w:color w:val="000000" w:themeColor="text1"/>
                <w:sz w:val="16"/>
                <w:szCs w:val="16"/>
              </w:rPr>
            </w:pPr>
          </w:p>
        </w:tc>
      </w:tr>
      <w:tr w:rsidR="002757C5" w:rsidRPr="009128F0" w14:paraId="09A67F51" w14:textId="77777777" w:rsidTr="0094533D">
        <w:trPr>
          <w:trHeight w:val="20"/>
        </w:trPr>
        <w:tc>
          <w:tcPr>
            <w:tcW w:w="6096" w:type="dxa"/>
            <w:tcBorders>
              <w:top w:val="nil"/>
              <w:left w:val="nil"/>
              <w:bottom w:val="nil"/>
              <w:right w:val="nil"/>
            </w:tcBorders>
            <w:shd w:val="clear" w:color="auto" w:fill="auto"/>
            <w:vAlign w:val="bottom"/>
            <w:hideMark/>
          </w:tcPr>
          <w:p w14:paraId="13CDC740" w14:textId="77777777" w:rsidR="002757C5" w:rsidRPr="009128F0" w:rsidRDefault="002757C5" w:rsidP="002757C5">
            <w:pPr>
              <w:jc w:val="both"/>
              <w:rPr>
                <w:rFonts w:ascii="Arial" w:hAnsi="Arial" w:cs="Arial"/>
                <w:color w:val="000000" w:themeColor="text1"/>
                <w:sz w:val="16"/>
                <w:szCs w:val="16"/>
              </w:rPr>
            </w:pPr>
            <w:r w:rsidRPr="009128F0">
              <w:rPr>
                <w:rFonts w:ascii="Arial" w:hAnsi="Arial" w:cs="Arial"/>
                <w:color w:val="000000" w:themeColor="text1"/>
                <w:sz w:val="16"/>
                <w:szCs w:val="16"/>
              </w:rPr>
              <w:t>Bankanın yükümlülüklerinin gerçeğe uygun değerlerinde, kredi değerliliğindeki değişikliklere bağlı olarak oluşan farklar sonucu ortaya çıkan gerçekleşmemiş kazançlar ve kayıplar</w:t>
            </w:r>
          </w:p>
        </w:tc>
        <w:tc>
          <w:tcPr>
            <w:tcW w:w="1448" w:type="dxa"/>
            <w:tcBorders>
              <w:top w:val="nil"/>
              <w:left w:val="nil"/>
              <w:bottom w:val="nil"/>
              <w:right w:val="nil"/>
            </w:tcBorders>
            <w:shd w:val="clear" w:color="auto" w:fill="auto"/>
            <w:noWrap/>
            <w:vAlign w:val="bottom"/>
          </w:tcPr>
          <w:p w14:paraId="5861A695" w14:textId="622B501F" w:rsidR="002757C5"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35409525" w14:textId="77777777" w:rsidR="002757C5" w:rsidRPr="009128F0" w:rsidRDefault="002757C5" w:rsidP="00FD56B9">
            <w:pPr>
              <w:jc w:val="right"/>
              <w:rPr>
                <w:rFonts w:ascii="Arial" w:hAnsi="Arial" w:cs="Arial"/>
                <w:color w:val="000000" w:themeColor="text1"/>
                <w:sz w:val="16"/>
                <w:szCs w:val="16"/>
              </w:rPr>
            </w:pPr>
          </w:p>
        </w:tc>
      </w:tr>
      <w:tr w:rsidR="002757C5" w:rsidRPr="009128F0" w14:paraId="45E0AA2A" w14:textId="77777777" w:rsidTr="0094533D">
        <w:trPr>
          <w:trHeight w:val="20"/>
        </w:trPr>
        <w:tc>
          <w:tcPr>
            <w:tcW w:w="6096" w:type="dxa"/>
            <w:tcBorders>
              <w:top w:val="nil"/>
              <w:left w:val="nil"/>
              <w:bottom w:val="nil"/>
              <w:right w:val="nil"/>
            </w:tcBorders>
            <w:shd w:val="clear" w:color="auto" w:fill="auto"/>
            <w:noWrap/>
            <w:vAlign w:val="bottom"/>
            <w:hideMark/>
          </w:tcPr>
          <w:p w14:paraId="536EF5DB" w14:textId="77777777" w:rsidR="002757C5" w:rsidRPr="009128F0" w:rsidRDefault="002757C5" w:rsidP="002757C5">
            <w:pPr>
              <w:jc w:val="both"/>
              <w:rPr>
                <w:rFonts w:ascii="Arial" w:hAnsi="Arial" w:cs="Arial"/>
                <w:color w:val="000000" w:themeColor="text1"/>
                <w:sz w:val="16"/>
                <w:szCs w:val="16"/>
              </w:rPr>
            </w:pPr>
            <w:r w:rsidRPr="009128F0">
              <w:rPr>
                <w:rFonts w:ascii="Arial" w:hAnsi="Arial" w:cs="Arial"/>
                <w:color w:val="000000" w:themeColor="text1"/>
                <w:sz w:val="16"/>
                <w:szCs w:val="16"/>
              </w:rPr>
              <w:t>Tanımlanmış fayda plan varlıklarının net tutarı</w:t>
            </w:r>
          </w:p>
        </w:tc>
        <w:tc>
          <w:tcPr>
            <w:tcW w:w="1448" w:type="dxa"/>
            <w:tcBorders>
              <w:top w:val="nil"/>
              <w:left w:val="nil"/>
              <w:bottom w:val="nil"/>
              <w:right w:val="nil"/>
            </w:tcBorders>
            <w:shd w:val="clear" w:color="auto" w:fill="auto"/>
            <w:noWrap/>
            <w:vAlign w:val="bottom"/>
          </w:tcPr>
          <w:p w14:paraId="62DAAB92" w14:textId="6A0FEF7F" w:rsidR="002757C5"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79F4F825" w14:textId="77777777" w:rsidR="002757C5" w:rsidRPr="009128F0" w:rsidRDefault="002757C5" w:rsidP="00FD56B9">
            <w:pPr>
              <w:jc w:val="right"/>
              <w:rPr>
                <w:rFonts w:ascii="Arial" w:hAnsi="Arial" w:cs="Arial"/>
                <w:color w:val="000000" w:themeColor="text1"/>
                <w:sz w:val="16"/>
                <w:szCs w:val="16"/>
              </w:rPr>
            </w:pPr>
          </w:p>
        </w:tc>
      </w:tr>
      <w:tr w:rsidR="002757C5" w:rsidRPr="009128F0" w14:paraId="14F31CEA" w14:textId="77777777" w:rsidTr="0094533D">
        <w:trPr>
          <w:trHeight w:val="20"/>
        </w:trPr>
        <w:tc>
          <w:tcPr>
            <w:tcW w:w="6096" w:type="dxa"/>
            <w:tcBorders>
              <w:top w:val="nil"/>
              <w:left w:val="nil"/>
              <w:bottom w:val="nil"/>
              <w:right w:val="nil"/>
            </w:tcBorders>
            <w:shd w:val="clear" w:color="auto" w:fill="auto"/>
            <w:noWrap/>
            <w:vAlign w:val="bottom"/>
            <w:hideMark/>
          </w:tcPr>
          <w:p w14:paraId="56ECD783" w14:textId="77777777" w:rsidR="002757C5" w:rsidRPr="009128F0" w:rsidRDefault="002757C5" w:rsidP="002757C5">
            <w:pPr>
              <w:jc w:val="both"/>
              <w:rPr>
                <w:rFonts w:ascii="Arial" w:hAnsi="Arial" w:cs="Arial"/>
                <w:color w:val="000000" w:themeColor="text1"/>
                <w:sz w:val="16"/>
                <w:szCs w:val="16"/>
              </w:rPr>
            </w:pPr>
            <w:r w:rsidRPr="009128F0">
              <w:rPr>
                <w:rFonts w:ascii="Arial" w:hAnsi="Arial" w:cs="Arial"/>
                <w:color w:val="000000" w:themeColor="text1"/>
                <w:sz w:val="16"/>
                <w:szCs w:val="16"/>
              </w:rPr>
              <w:t>Bankanın kendi çekirdek sermayesine yapmış olduğu doğrudan veya dolaylı yatırımlar</w:t>
            </w:r>
          </w:p>
        </w:tc>
        <w:tc>
          <w:tcPr>
            <w:tcW w:w="1448" w:type="dxa"/>
            <w:tcBorders>
              <w:top w:val="nil"/>
              <w:left w:val="nil"/>
              <w:bottom w:val="nil"/>
              <w:right w:val="nil"/>
            </w:tcBorders>
            <w:shd w:val="clear" w:color="auto" w:fill="auto"/>
            <w:noWrap/>
            <w:vAlign w:val="bottom"/>
          </w:tcPr>
          <w:p w14:paraId="571496A7" w14:textId="46F85A2F" w:rsidR="002757C5"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4BE46B3F" w14:textId="77777777" w:rsidR="002757C5" w:rsidRPr="009128F0" w:rsidRDefault="002757C5" w:rsidP="00FD56B9">
            <w:pPr>
              <w:jc w:val="right"/>
              <w:rPr>
                <w:rFonts w:ascii="Arial" w:hAnsi="Arial" w:cs="Arial"/>
                <w:color w:val="000000" w:themeColor="text1"/>
                <w:sz w:val="16"/>
                <w:szCs w:val="16"/>
              </w:rPr>
            </w:pPr>
          </w:p>
        </w:tc>
      </w:tr>
      <w:tr w:rsidR="002757C5" w:rsidRPr="009128F0" w14:paraId="27735974" w14:textId="77777777" w:rsidTr="0094533D">
        <w:trPr>
          <w:trHeight w:val="20"/>
        </w:trPr>
        <w:tc>
          <w:tcPr>
            <w:tcW w:w="6096" w:type="dxa"/>
            <w:tcBorders>
              <w:top w:val="nil"/>
              <w:left w:val="nil"/>
              <w:bottom w:val="nil"/>
              <w:right w:val="nil"/>
            </w:tcBorders>
            <w:shd w:val="clear" w:color="auto" w:fill="auto"/>
            <w:noWrap/>
            <w:vAlign w:val="bottom"/>
            <w:hideMark/>
          </w:tcPr>
          <w:p w14:paraId="4DA90C5B" w14:textId="77777777" w:rsidR="002757C5" w:rsidRPr="009128F0" w:rsidRDefault="002757C5" w:rsidP="002757C5">
            <w:pPr>
              <w:jc w:val="both"/>
              <w:rPr>
                <w:rFonts w:ascii="Arial" w:hAnsi="Arial" w:cs="Arial"/>
                <w:color w:val="000000" w:themeColor="text1"/>
                <w:sz w:val="16"/>
                <w:szCs w:val="16"/>
              </w:rPr>
            </w:pPr>
            <w:r w:rsidRPr="009128F0">
              <w:rPr>
                <w:rFonts w:ascii="Arial" w:hAnsi="Arial" w:cs="Arial"/>
                <w:color w:val="000000" w:themeColor="text1"/>
                <w:sz w:val="16"/>
                <w:szCs w:val="16"/>
              </w:rPr>
              <w:t xml:space="preserve">Kanunun 56’ </w:t>
            </w:r>
            <w:proofErr w:type="spellStart"/>
            <w:r w:rsidRPr="009128F0">
              <w:rPr>
                <w:rFonts w:ascii="Arial" w:hAnsi="Arial" w:cs="Arial"/>
                <w:color w:val="000000" w:themeColor="text1"/>
                <w:sz w:val="16"/>
                <w:szCs w:val="16"/>
              </w:rPr>
              <w:t>ncı</w:t>
            </w:r>
            <w:proofErr w:type="spellEnd"/>
            <w:r w:rsidRPr="009128F0">
              <w:rPr>
                <w:rFonts w:ascii="Arial" w:hAnsi="Arial" w:cs="Arial"/>
                <w:color w:val="000000" w:themeColor="text1"/>
                <w:sz w:val="16"/>
                <w:szCs w:val="16"/>
              </w:rPr>
              <w:t xml:space="preserve"> maddesinin dördüncü fıkrasına aykırı olarak edinilen paylar</w:t>
            </w:r>
          </w:p>
        </w:tc>
        <w:tc>
          <w:tcPr>
            <w:tcW w:w="1448" w:type="dxa"/>
            <w:tcBorders>
              <w:top w:val="nil"/>
              <w:left w:val="nil"/>
              <w:bottom w:val="nil"/>
              <w:right w:val="nil"/>
            </w:tcBorders>
            <w:shd w:val="clear" w:color="auto" w:fill="auto"/>
            <w:noWrap/>
            <w:vAlign w:val="bottom"/>
          </w:tcPr>
          <w:p w14:paraId="694BE69B" w14:textId="10709FC2" w:rsidR="002757C5"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1FDAC990" w14:textId="77777777" w:rsidR="002757C5" w:rsidRPr="009128F0" w:rsidRDefault="002757C5" w:rsidP="00FD56B9">
            <w:pPr>
              <w:jc w:val="right"/>
              <w:rPr>
                <w:rFonts w:ascii="Arial" w:hAnsi="Arial" w:cs="Arial"/>
                <w:color w:val="000000" w:themeColor="text1"/>
                <w:sz w:val="16"/>
                <w:szCs w:val="16"/>
              </w:rPr>
            </w:pPr>
          </w:p>
        </w:tc>
      </w:tr>
      <w:tr w:rsidR="002757C5" w:rsidRPr="009128F0" w14:paraId="07C9730D" w14:textId="77777777" w:rsidTr="0094533D">
        <w:trPr>
          <w:trHeight w:val="20"/>
        </w:trPr>
        <w:tc>
          <w:tcPr>
            <w:tcW w:w="6096" w:type="dxa"/>
            <w:tcBorders>
              <w:top w:val="nil"/>
              <w:left w:val="nil"/>
              <w:bottom w:val="nil"/>
              <w:right w:val="nil"/>
            </w:tcBorders>
            <w:shd w:val="clear" w:color="auto" w:fill="auto"/>
            <w:vAlign w:val="bottom"/>
            <w:hideMark/>
          </w:tcPr>
          <w:p w14:paraId="0F3B7D34" w14:textId="77777777" w:rsidR="002757C5" w:rsidRPr="009128F0" w:rsidRDefault="002757C5" w:rsidP="002757C5">
            <w:pPr>
              <w:jc w:val="both"/>
              <w:rPr>
                <w:rFonts w:ascii="Arial" w:hAnsi="Arial" w:cs="Arial"/>
                <w:color w:val="000000" w:themeColor="text1"/>
                <w:sz w:val="16"/>
                <w:szCs w:val="16"/>
              </w:rPr>
            </w:pPr>
            <w:r w:rsidRPr="009128F0">
              <w:rPr>
                <w:rFonts w:ascii="Arial" w:hAnsi="Arial" w:cs="Arial"/>
                <w:color w:val="000000" w:themeColor="text1"/>
                <w:sz w:val="16"/>
                <w:szCs w:val="16"/>
              </w:rPr>
              <w:t xml:space="preserve">Ortaklık paylarının %10 veya daha azına sahip olunan ve </w:t>
            </w:r>
            <w:proofErr w:type="gramStart"/>
            <w:r w:rsidRPr="009128F0">
              <w:rPr>
                <w:rFonts w:ascii="Arial" w:hAnsi="Arial" w:cs="Arial"/>
                <w:color w:val="000000" w:themeColor="text1"/>
                <w:sz w:val="16"/>
                <w:szCs w:val="16"/>
              </w:rPr>
              <w:t>konsolide</w:t>
            </w:r>
            <w:proofErr w:type="gramEnd"/>
            <w:r w:rsidRPr="009128F0">
              <w:rPr>
                <w:rFonts w:ascii="Arial" w:hAnsi="Arial" w:cs="Arial"/>
                <w:color w:val="000000" w:themeColor="text1"/>
                <w:sz w:val="16"/>
                <w:szCs w:val="16"/>
              </w:rPr>
              <w:t xml:space="preserve"> edilmeyen bankalar ve finansal kuruluşların </w:t>
            </w:r>
            <w:proofErr w:type="spellStart"/>
            <w:r w:rsidRPr="009128F0">
              <w:rPr>
                <w:rFonts w:ascii="Arial" w:hAnsi="Arial" w:cs="Arial"/>
                <w:color w:val="000000" w:themeColor="text1"/>
                <w:sz w:val="16"/>
                <w:szCs w:val="16"/>
              </w:rPr>
              <w:t>özkaynak</w:t>
            </w:r>
            <w:proofErr w:type="spellEnd"/>
            <w:r w:rsidRPr="009128F0">
              <w:rPr>
                <w:rFonts w:ascii="Arial" w:hAnsi="Arial" w:cs="Arial"/>
                <w:color w:val="000000" w:themeColor="text1"/>
                <w:sz w:val="16"/>
                <w:szCs w:val="16"/>
              </w:rPr>
              <w:t xml:space="preserve">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783EE0FF" w14:textId="3E4AB475" w:rsidR="002757C5"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1F4A7DD1" w14:textId="77777777" w:rsidR="002757C5" w:rsidRPr="009128F0" w:rsidRDefault="002757C5" w:rsidP="00FD56B9">
            <w:pPr>
              <w:jc w:val="right"/>
              <w:rPr>
                <w:rFonts w:ascii="Arial" w:hAnsi="Arial" w:cs="Arial"/>
                <w:color w:val="000000" w:themeColor="text1"/>
                <w:sz w:val="16"/>
                <w:szCs w:val="16"/>
              </w:rPr>
            </w:pPr>
          </w:p>
        </w:tc>
      </w:tr>
      <w:tr w:rsidR="002757C5" w:rsidRPr="009128F0" w14:paraId="4A870AAA" w14:textId="77777777" w:rsidTr="0094533D">
        <w:trPr>
          <w:trHeight w:val="20"/>
        </w:trPr>
        <w:tc>
          <w:tcPr>
            <w:tcW w:w="6096" w:type="dxa"/>
            <w:tcBorders>
              <w:top w:val="nil"/>
              <w:left w:val="nil"/>
              <w:bottom w:val="nil"/>
              <w:right w:val="nil"/>
            </w:tcBorders>
            <w:shd w:val="clear" w:color="auto" w:fill="auto"/>
            <w:vAlign w:val="bottom"/>
            <w:hideMark/>
          </w:tcPr>
          <w:p w14:paraId="564F6F12" w14:textId="77777777" w:rsidR="002757C5" w:rsidRPr="009128F0" w:rsidRDefault="002757C5" w:rsidP="002757C5">
            <w:pPr>
              <w:jc w:val="both"/>
              <w:rPr>
                <w:rFonts w:ascii="Arial" w:hAnsi="Arial" w:cs="Arial"/>
                <w:color w:val="000000" w:themeColor="text1"/>
                <w:sz w:val="16"/>
                <w:szCs w:val="16"/>
              </w:rPr>
            </w:pPr>
            <w:r w:rsidRPr="009128F0">
              <w:rPr>
                <w:rFonts w:ascii="Arial" w:hAnsi="Arial" w:cs="Arial"/>
                <w:color w:val="000000" w:themeColor="text1"/>
                <w:sz w:val="16"/>
                <w:szCs w:val="16"/>
              </w:rPr>
              <w:t xml:space="preserve">Ortaklık paylarının %10’dan daha fazlasına sahip olunan ve </w:t>
            </w:r>
            <w:proofErr w:type="gramStart"/>
            <w:r w:rsidRPr="009128F0">
              <w:rPr>
                <w:rFonts w:ascii="Arial" w:hAnsi="Arial" w:cs="Arial"/>
                <w:color w:val="000000" w:themeColor="text1"/>
                <w:sz w:val="16"/>
                <w:szCs w:val="16"/>
              </w:rPr>
              <w:t>konsolide</w:t>
            </w:r>
            <w:proofErr w:type="gramEnd"/>
            <w:r w:rsidRPr="009128F0">
              <w:rPr>
                <w:rFonts w:ascii="Arial" w:hAnsi="Arial" w:cs="Arial"/>
                <w:color w:val="000000" w:themeColor="text1"/>
                <w:sz w:val="16"/>
                <w:szCs w:val="16"/>
              </w:rPr>
              <w:t xml:space="preserve"> edilmeyen bankalar ve finansal kuruluşların çekirdek sermaye unsurlarına yapılan yatırımların net uzun pozisyonlarının çekirdek sermayenin %10’nunu aşan kısmı</w:t>
            </w:r>
          </w:p>
        </w:tc>
        <w:tc>
          <w:tcPr>
            <w:tcW w:w="1448" w:type="dxa"/>
            <w:tcBorders>
              <w:top w:val="nil"/>
              <w:left w:val="nil"/>
              <w:bottom w:val="nil"/>
              <w:right w:val="nil"/>
            </w:tcBorders>
            <w:shd w:val="clear" w:color="auto" w:fill="auto"/>
            <w:noWrap/>
            <w:vAlign w:val="bottom"/>
          </w:tcPr>
          <w:p w14:paraId="4064EBF7" w14:textId="0B25C8B6" w:rsidR="002757C5"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7ABD482E" w14:textId="77777777" w:rsidR="002757C5" w:rsidRPr="009128F0" w:rsidRDefault="002757C5" w:rsidP="00FD56B9">
            <w:pPr>
              <w:jc w:val="right"/>
              <w:rPr>
                <w:rFonts w:ascii="Arial" w:hAnsi="Arial" w:cs="Arial"/>
                <w:color w:val="000000" w:themeColor="text1"/>
                <w:sz w:val="16"/>
                <w:szCs w:val="16"/>
              </w:rPr>
            </w:pPr>
          </w:p>
        </w:tc>
      </w:tr>
      <w:tr w:rsidR="002757C5" w:rsidRPr="009128F0" w14:paraId="0D7B12E0" w14:textId="77777777" w:rsidTr="0094533D">
        <w:trPr>
          <w:trHeight w:val="20"/>
        </w:trPr>
        <w:tc>
          <w:tcPr>
            <w:tcW w:w="6096" w:type="dxa"/>
            <w:tcBorders>
              <w:top w:val="nil"/>
              <w:left w:val="nil"/>
              <w:bottom w:val="nil"/>
              <w:right w:val="nil"/>
            </w:tcBorders>
            <w:shd w:val="clear" w:color="auto" w:fill="auto"/>
            <w:noWrap/>
            <w:vAlign w:val="bottom"/>
            <w:hideMark/>
          </w:tcPr>
          <w:p w14:paraId="39B102A3" w14:textId="77777777" w:rsidR="002757C5" w:rsidRPr="009128F0" w:rsidRDefault="002757C5" w:rsidP="002757C5">
            <w:pPr>
              <w:jc w:val="both"/>
              <w:rPr>
                <w:rFonts w:ascii="Arial" w:hAnsi="Arial" w:cs="Arial"/>
                <w:color w:val="000000" w:themeColor="text1"/>
                <w:sz w:val="16"/>
                <w:szCs w:val="16"/>
              </w:rPr>
            </w:pPr>
            <w:r w:rsidRPr="009128F0">
              <w:rPr>
                <w:rFonts w:ascii="Arial" w:hAnsi="Arial" w:cs="Arial"/>
                <w:color w:val="000000" w:themeColor="text1"/>
                <w:sz w:val="16"/>
                <w:szCs w:val="16"/>
              </w:rPr>
              <w:t>İpotek hizmeti sunma haklarının çekirdek sermayenin %10’nunu aşan kısmı</w:t>
            </w:r>
          </w:p>
        </w:tc>
        <w:tc>
          <w:tcPr>
            <w:tcW w:w="1448" w:type="dxa"/>
            <w:tcBorders>
              <w:top w:val="nil"/>
              <w:left w:val="nil"/>
              <w:bottom w:val="nil"/>
              <w:right w:val="nil"/>
            </w:tcBorders>
            <w:shd w:val="clear" w:color="auto" w:fill="auto"/>
            <w:noWrap/>
            <w:vAlign w:val="bottom"/>
          </w:tcPr>
          <w:p w14:paraId="56BEE9C0" w14:textId="2FF66B2B" w:rsidR="002757C5"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751A4FFA" w14:textId="77777777" w:rsidR="002757C5" w:rsidRPr="009128F0" w:rsidRDefault="002757C5" w:rsidP="00FD56B9">
            <w:pPr>
              <w:jc w:val="right"/>
              <w:rPr>
                <w:rFonts w:ascii="Arial" w:hAnsi="Arial" w:cs="Arial"/>
                <w:color w:val="000000" w:themeColor="text1"/>
                <w:sz w:val="16"/>
                <w:szCs w:val="16"/>
              </w:rPr>
            </w:pPr>
          </w:p>
        </w:tc>
      </w:tr>
      <w:tr w:rsidR="002757C5" w:rsidRPr="009128F0" w14:paraId="09FEB2FC" w14:textId="77777777" w:rsidTr="0094533D">
        <w:trPr>
          <w:trHeight w:val="20"/>
        </w:trPr>
        <w:tc>
          <w:tcPr>
            <w:tcW w:w="6096" w:type="dxa"/>
            <w:tcBorders>
              <w:top w:val="nil"/>
              <w:left w:val="nil"/>
              <w:bottom w:val="nil"/>
              <w:right w:val="nil"/>
            </w:tcBorders>
            <w:shd w:val="clear" w:color="auto" w:fill="auto"/>
            <w:noWrap/>
            <w:vAlign w:val="bottom"/>
            <w:hideMark/>
          </w:tcPr>
          <w:p w14:paraId="458FC1F7" w14:textId="77777777" w:rsidR="002757C5" w:rsidRPr="009128F0" w:rsidRDefault="002757C5" w:rsidP="002757C5">
            <w:pPr>
              <w:jc w:val="both"/>
              <w:rPr>
                <w:rFonts w:ascii="Arial" w:hAnsi="Arial" w:cs="Arial"/>
                <w:color w:val="000000" w:themeColor="text1"/>
                <w:sz w:val="16"/>
                <w:szCs w:val="16"/>
              </w:rPr>
            </w:pPr>
            <w:r w:rsidRPr="009128F0">
              <w:rPr>
                <w:rFonts w:ascii="Arial" w:hAnsi="Arial" w:cs="Arial"/>
                <w:color w:val="000000" w:themeColor="text1"/>
                <w:sz w:val="16"/>
                <w:szCs w:val="16"/>
              </w:rPr>
              <w:t>Geçici farklara dayanan ertelenmiş vergi varlıklarının çekirdek sermayenin %10’nunu aşan kısmı</w:t>
            </w:r>
          </w:p>
        </w:tc>
        <w:tc>
          <w:tcPr>
            <w:tcW w:w="1448" w:type="dxa"/>
            <w:tcBorders>
              <w:top w:val="nil"/>
              <w:left w:val="nil"/>
              <w:bottom w:val="nil"/>
              <w:right w:val="nil"/>
            </w:tcBorders>
            <w:shd w:val="clear" w:color="auto" w:fill="auto"/>
            <w:noWrap/>
            <w:vAlign w:val="bottom"/>
          </w:tcPr>
          <w:p w14:paraId="3710E91D" w14:textId="26B4D81A" w:rsidR="002757C5"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1ECBC2D9" w14:textId="77777777" w:rsidR="002757C5" w:rsidRPr="009128F0" w:rsidRDefault="002757C5" w:rsidP="00FD56B9">
            <w:pPr>
              <w:jc w:val="right"/>
              <w:rPr>
                <w:rFonts w:ascii="Arial" w:hAnsi="Arial" w:cs="Arial"/>
                <w:color w:val="000000" w:themeColor="text1"/>
                <w:sz w:val="16"/>
                <w:szCs w:val="16"/>
              </w:rPr>
            </w:pPr>
          </w:p>
        </w:tc>
      </w:tr>
      <w:tr w:rsidR="002757C5" w:rsidRPr="009128F0" w14:paraId="58093C84" w14:textId="77777777" w:rsidTr="0094533D">
        <w:trPr>
          <w:trHeight w:val="20"/>
        </w:trPr>
        <w:tc>
          <w:tcPr>
            <w:tcW w:w="6096" w:type="dxa"/>
            <w:tcBorders>
              <w:top w:val="nil"/>
              <w:left w:val="nil"/>
              <w:bottom w:val="nil"/>
              <w:right w:val="nil"/>
            </w:tcBorders>
            <w:shd w:val="clear" w:color="auto" w:fill="auto"/>
            <w:vAlign w:val="bottom"/>
            <w:hideMark/>
          </w:tcPr>
          <w:p w14:paraId="0B253136" w14:textId="77777777" w:rsidR="002757C5" w:rsidRPr="009128F0" w:rsidRDefault="002757C5" w:rsidP="002757C5">
            <w:pPr>
              <w:jc w:val="both"/>
              <w:rPr>
                <w:rFonts w:ascii="Arial" w:hAnsi="Arial" w:cs="Arial"/>
                <w:color w:val="000000" w:themeColor="text1"/>
                <w:sz w:val="16"/>
                <w:szCs w:val="16"/>
              </w:rPr>
            </w:pPr>
            <w:r w:rsidRPr="009128F0">
              <w:rPr>
                <w:rFonts w:ascii="Arial" w:hAnsi="Arial" w:cs="Arial"/>
                <w:color w:val="000000" w:themeColor="text1"/>
                <w:sz w:val="16"/>
                <w:szCs w:val="16"/>
              </w:rPr>
              <w:t xml:space="preserve">Bankaların </w:t>
            </w:r>
            <w:proofErr w:type="spellStart"/>
            <w:r w:rsidRPr="009128F0">
              <w:rPr>
                <w:rFonts w:ascii="Arial" w:hAnsi="Arial" w:cs="Arial"/>
                <w:color w:val="000000" w:themeColor="text1"/>
                <w:sz w:val="16"/>
                <w:szCs w:val="16"/>
              </w:rPr>
              <w:t>Özkaynaklarına</w:t>
            </w:r>
            <w:proofErr w:type="spellEnd"/>
            <w:r w:rsidRPr="009128F0">
              <w:rPr>
                <w:rFonts w:ascii="Arial" w:hAnsi="Arial" w:cs="Arial"/>
                <w:color w:val="000000" w:themeColor="text1"/>
                <w:sz w:val="16"/>
                <w:szCs w:val="16"/>
              </w:rPr>
              <w:t xml:space="preserve"> İlişkin Yönetmeliğin Geçici 2’nci maddesinin ikinci fıkrası uyarınca çekirdek sermayenin %15’ini aşan tutarlar</w:t>
            </w:r>
          </w:p>
        </w:tc>
        <w:tc>
          <w:tcPr>
            <w:tcW w:w="1448" w:type="dxa"/>
            <w:tcBorders>
              <w:top w:val="nil"/>
              <w:left w:val="nil"/>
              <w:bottom w:val="nil"/>
              <w:right w:val="nil"/>
            </w:tcBorders>
            <w:shd w:val="clear" w:color="auto" w:fill="auto"/>
            <w:noWrap/>
            <w:vAlign w:val="bottom"/>
          </w:tcPr>
          <w:p w14:paraId="2CDD98EB" w14:textId="0B23C408" w:rsidR="002757C5"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4C4040F8" w14:textId="77777777" w:rsidR="002757C5" w:rsidRPr="009128F0" w:rsidRDefault="002757C5" w:rsidP="00FD56B9">
            <w:pPr>
              <w:jc w:val="right"/>
              <w:rPr>
                <w:rFonts w:ascii="Arial" w:hAnsi="Arial" w:cs="Arial"/>
                <w:color w:val="000000" w:themeColor="text1"/>
                <w:sz w:val="16"/>
                <w:szCs w:val="16"/>
              </w:rPr>
            </w:pPr>
          </w:p>
        </w:tc>
      </w:tr>
      <w:tr w:rsidR="002757C5" w:rsidRPr="009128F0" w14:paraId="076C6409" w14:textId="77777777" w:rsidTr="0094533D">
        <w:trPr>
          <w:trHeight w:val="20"/>
        </w:trPr>
        <w:tc>
          <w:tcPr>
            <w:tcW w:w="6096" w:type="dxa"/>
            <w:tcBorders>
              <w:top w:val="nil"/>
              <w:left w:val="nil"/>
              <w:bottom w:val="nil"/>
              <w:right w:val="nil"/>
            </w:tcBorders>
            <w:shd w:val="clear" w:color="auto" w:fill="auto"/>
            <w:vAlign w:val="bottom"/>
            <w:hideMark/>
          </w:tcPr>
          <w:p w14:paraId="7563664C" w14:textId="77777777" w:rsidR="002757C5" w:rsidRPr="009128F0" w:rsidRDefault="002757C5" w:rsidP="002757C5">
            <w:pPr>
              <w:jc w:val="both"/>
              <w:rPr>
                <w:rFonts w:ascii="Arial" w:hAnsi="Arial" w:cs="Arial"/>
                <w:color w:val="000000" w:themeColor="text1"/>
                <w:sz w:val="16"/>
                <w:szCs w:val="16"/>
              </w:rPr>
            </w:pPr>
            <w:r w:rsidRPr="009128F0">
              <w:rPr>
                <w:rFonts w:ascii="Arial" w:hAnsi="Arial" w:cs="Arial"/>
                <w:color w:val="000000" w:themeColor="text1"/>
                <w:sz w:val="16"/>
                <w:szCs w:val="16"/>
              </w:rPr>
              <w:t xml:space="preserve">Ortaklık paylarının %10’dan daha fazlasına sahip olunan ve </w:t>
            </w:r>
            <w:proofErr w:type="gramStart"/>
            <w:r w:rsidRPr="009128F0">
              <w:rPr>
                <w:rFonts w:ascii="Arial" w:hAnsi="Arial" w:cs="Arial"/>
                <w:color w:val="000000" w:themeColor="text1"/>
                <w:sz w:val="16"/>
                <w:szCs w:val="16"/>
              </w:rPr>
              <w:t>konsolide</w:t>
            </w:r>
            <w:proofErr w:type="gramEnd"/>
            <w:r w:rsidRPr="009128F0">
              <w:rPr>
                <w:rFonts w:ascii="Arial" w:hAnsi="Arial" w:cs="Arial"/>
                <w:color w:val="000000" w:themeColor="text1"/>
                <w:sz w:val="16"/>
                <w:szCs w:val="16"/>
              </w:rPr>
              <w:t xml:space="preserve"> edilmeyen bankalar ve finansal kuruluşların çekirdek sermaye unsurlarına yapılan yatırımların net uzun pozisyonlarından kaynaklanan aşım tutarı</w:t>
            </w:r>
          </w:p>
        </w:tc>
        <w:tc>
          <w:tcPr>
            <w:tcW w:w="1448" w:type="dxa"/>
            <w:tcBorders>
              <w:top w:val="nil"/>
              <w:left w:val="nil"/>
              <w:bottom w:val="nil"/>
              <w:right w:val="nil"/>
            </w:tcBorders>
            <w:shd w:val="clear" w:color="auto" w:fill="auto"/>
            <w:noWrap/>
            <w:vAlign w:val="bottom"/>
          </w:tcPr>
          <w:p w14:paraId="0158635B" w14:textId="630CA209" w:rsidR="002757C5"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36E84358" w14:textId="77777777" w:rsidR="002757C5" w:rsidRPr="009128F0" w:rsidRDefault="002757C5" w:rsidP="00FD56B9">
            <w:pPr>
              <w:jc w:val="right"/>
              <w:rPr>
                <w:rFonts w:ascii="Arial" w:hAnsi="Arial" w:cs="Arial"/>
                <w:color w:val="000000" w:themeColor="text1"/>
                <w:sz w:val="16"/>
                <w:szCs w:val="16"/>
              </w:rPr>
            </w:pPr>
          </w:p>
        </w:tc>
      </w:tr>
      <w:tr w:rsidR="002757C5" w:rsidRPr="009128F0" w14:paraId="49C2BC95" w14:textId="77777777" w:rsidTr="0094533D">
        <w:trPr>
          <w:trHeight w:val="20"/>
        </w:trPr>
        <w:tc>
          <w:tcPr>
            <w:tcW w:w="6096" w:type="dxa"/>
            <w:tcBorders>
              <w:top w:val="nil"/>
              <w:left w:val="nil"/>
              <w:bottom w:val="nil"/>
              <w:right w:val="nil"/>
            </w:tcBorders>
            <w:shd w:val="clear" w:color="auto" w:fill="auto"/>
            <w:noWrap/>
            <w:vAlign w:val="bottom"/>
            <w:hideMark/>
          </w:tcPr>
          <w:p w14:paraId="64465CC6" w14:textId="77777777" w:rsidR="002757C5" w:rsidRPr="009128F0" w:rsidRDefault="002757C5" w:rsidP="002757C5">
            <w:pPr>
              <w:jc w:val="both"/>
              <w:rPr>
                <w:rFonts w:ascii="Arial" w:hAnsi="Arial" w:cs="Arial"/>
                <w:color w:val="000000" w:themeColor="text1"/>
                <w:sz w:val="16"/>
                <w:szCs w:val="16"/>
              </w:rPr>
            </w:pPr>
            <w:r w:rsidRPr="009128F0">
              <w:rPr>
                <w:rFonts w:ascii="Arial" w:hAnsi="Arial" w:cs="Arial"/>
                <w:color w:val="000000" w:themeColor="text1"/>
                <w:sz w:val="16"/>
                <w:szCs w:val="16"/>
              </w:rPr>
              <w:t>İpotek hizmeti sunma haklarından kaynaklanan aşım tutarı</w:t>
            </w:r>
          </w:p>
        </w:tc>
        <w:tc>
          <w:tcPr>
            <w:tcW w:w="1448" w:type="dxa"/>
            <w:tcBorders>
              <w:top w:val="nil"/>
              <w:left w:val="nil"/>
              <w:bottom w:val="nil"/>
              <w:right w:val="nil"/>
            </w:tcBorders>
            <w:shd w:val="clear" w:color="auto" w:fill="auto"/>
            <w:noWrap/>
            <w:vAlign w:val="bottom"/>
          </w:tcPr>
          <w:p w14:paraId="7A61F7E9" w14:textId="39060C71" w:rsidR="002757C5"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1B7099A3" w14:textId="77777777" w:rsidR="002757C5" w:rsidRPr="009128F0" w:rsidRDefault="002757C5" w:rsidP="00FD56B9">
            <w:pPr>
              <w:jc w:val="right"/>
              <w:rPr>
                <w:rFonts w:ascii="Arial" w:hAnsi="Arial" w:cs="Arial"/>
                <w:color w:val="000000" w:themeColor="text1"/>
                <w:sz w:val="16"/>
                <w:szCs w:val="16"/>
              </w:rPr>
            </w:pPr>
          </w:p>
        </w:tc>
      </w:tr>
      <w:tr w:rsidR="002757C5" w:rsidRPr="009128F0" w14:paraId="37D24126" w14:textId="77777777" w:rsidTr="0094533D">
        <w:trPr>
          <w:trHeight w:val="20"/>
        </w:trPr>
        <w:tc>
          <w:tcPr>
            <w:tcW w:w="6096" w:type="dxa"/>
            <w:tcBorders>
              <w:top w:val="nil"/>
              <w:left w:val="nil"/>
              <w:bottom w:val="nil"/>
              <w:right w:val="nil"/>
            </w:tcBorders>
            <w:shd w:val="clear" w:color="auto" w:fill="auto"/>
            <w:noWrap/>
            <w:vAlign w:val="bottom"/>
            <w:hideMark/>
          </w:tcPr>
          <w:p w14:paraId="4EC98D13" w14:textId="77777777" w:rsidR="002757C5" w:rsidRPr="009128F0" w:rsidRDefault="002757C5" w:rsidP="002757C5">
            <w:pPr>
              <w:jc w:val="both"/>
              <w:rPr>
                <w:rFonts w:ascii="Arial" w:hAnsi="Arial" w:cs="Arial"/>
                <w:color w:val="000000" w:themeColor="text1"/>
                <w:sz w:val="16"/>
                <w:szCs w:val="16"/>
              </w:rPr>
            </w:pPr>
            <w:r w:rsidRPr="009128F0">
              <w:rPr>
                <w:rFonts w:ascii="Arial" w:hAnsi="Arial" w:cs="Arial"/>
                <w:color w:val="000000" w:themeColor="text1"/>
                <w:sz w:val="16"/>
                <w:szCs w:val="16"/>
              </w:rPr>
              <w:t>Geçici farklara dayanan ertelenmiş vergi varlıklarından kaynaklanan aşım tutarı</w:t>
            </w:r>
          </w:p>
        </w:tc>
        <w:tc>
          <w:tcPr>
            <w:tcW w:w="1448" w:type="dxa"/>
            <w:tcBorders>
              <w:top w:val="nil"/>
              <w:left w:val="nil"/>
              <w:bottom w:val="nil"/>
              <w:right w:val="nil"/>
            </w:tcBorders>
            <w:shd w:val="clear" w:color="auto" w:fill="auto"/>
            <w:noWrap/>
            <w:vAlign w:val="bottom"/>
          </w:tcPr>
          <w:p w14:paraId="2535EFCA" w14:textId="0D69931D" w:rsidR="002757C5"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213CE2B7" w14:textId="77777777" w:rsidR="002757C5" w:rsidRPr="009128F0" w:rsidRDefault="002757C5" w:rsidP="00FD56B9">
            <w:pPr>
              <w:jc w:val="right"/>
              <w:rPr>
                <w:rFonts w:ascii="Arial" w:hAnsi="Arial" w:cs="Arial"/>
                <w:color w:val="000000" w:themeColor="text1"/>
                <w:sz w:val="16"/>
                <w:szCs w:val="16"/>
              </w:rPr>
            </w:pPr>
          </w:p>
        </w:tc>
      </w:tr>
      <w:tr w:rsidR="002757C5" w:rsidRPr="009128F0" w14:paraId="75B7F623" w14:textId="77777777" w:rsidTr="0094533D">
        <w:trPr>
          <w:trHeight w:val="20"/>
        </w:trPr>
        <w:tc>
          <w:tcPr>
            <w:tcW w:w="6096" w:type="dxa"/>
            <w:tcBorders>
              <w:top w:val="nil"/>
              <w:left w:val="nil"/>
              <w:bottom w:val="nil"/>
              <w:right w:val="nil"/>
            </w:tcBorders>
            <w:shd w:val="clear" w:color="auto" w:fill="auto"/>
            <w:noWrap/>
            <w:vAlign w:val="bottom"/>
            <w:hideMark/>
          </w:tcPr>
          <w:p w14:paraId="181A3143" w14:textId="77777777" w:rsidR="002757C5" w:rsidRPr="009128F0" w:rsidRDefault="002757C5" w:rsidP="002757C5">
            <w:pPr>
              <w:jc w:val="both"/>
              <w:rPr>
                <w:rFonts w:ascii="Arial" w:hAnsi="Arial" w:cs="Arial"/>
                <w:color w:val="000000" w:themeColor="text1"/>
                <w:sz w:val="16"/>
                <w:szCs w:val="16"/>
              </w:rPr>
            </w:pPr>
            <w:r w:rsidRPr="009128F0">
              <w:rPr>
                <w:rFonts w:ascii="Arial" w:hAnsi="Arial" w:cs="Arial"/>
                <w:color w:val="000000" w:themeColor="text1"/>
                <w:sz w:val="16"/>
                <w:szCs w:val="16"/>
              </w:rPr>
              <w:t>Kurulca belirlenecek diğer kalemler</w:t>
            </w:r>
          </w:p>
        </w:tc>
        <w:tc>
          <w:tcPr>
            <w:tcW w:w="1448" w:type="dxa"/>
            <w:tcBorders>
              <w:top w:val="nil"/>
              <w:left w:val="nil"/>
              <w:bottom w:val="nil"/>
              <w:right w:val="nil"/>
            </w:tcBorders>
            <w:shd w:val="clear" w:color="auto" w:fill="auto"/>
            <w:noWrap/>
            <w:vAlign w:val="bottom"/>
          </w:tcPr>
          <w:p w14:paraId="3FE0A4BE" w14:textId="0D0A6B5A" w:rsidR="002757C5"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281CD8DA" w14:textId="77777777" w:rsidR="002757C5" w:rsidRPr="009128F0" w:rsidRDefault="002757C5" w:rsidP="00FD56B9">
            <w:pPr>
              <w:jc w:val="right"/>
              <w:rPr>
                <w:rFonts w:ascii="Arial" w:hAnsi="Arial" w:cs="Arial"/>
                <w:color w:val="000000" w:themeColor="text1"/>
                <w:sz w:val="16"/>
                <w:szCs w:val="16"/>
              </w:rPr>
            </w:pPr>
          </w:p>
        </w:tc>
      </w:tr>
      <w:tr w:rsidR="002757C5" w:rsidRPr="009128F0" w14:paraId="3AB7F008" w14:textId="77777777" w:rsidTr="0094533D">
        <w:trPr>
          <w:trHeight w:val="20"/>
        </w:trPr>
        <w:tc>
          <w:tcPr>
            <w:tcW w:w="6096" w:type="dxa"/>
            <w:tcBorders>
              <w:top w:val="nil"/>
              <w:left w:val="nil"/>
              <w:bottom w:val="single" w:sz="4" w:space="0" w:color="auto"/>
              <w:right w:val="nil"/>
            </w:tcBorders>
            <w:shd w:val="clear" w:color="auto" w:fill="auto"/>
            <w:vAlign w:val="bottom"/>
            <w:hideMark/>
          </w:tcPr>
          <w:p w14:paraId="2D6A9FD7" w14:textId="77777777" w:rsidR="002757C5" w:rsidRPr="009128F0" w:rsidRDefault="002757C5" w:rsidP="002757C5">
            <w:pPr>
              <w:jc w:val="both"/>
              <w:rPr>
                <w:rFonts w:ascii="Arial" w:hAnsi="Arial" w:cs="Arial"/>
                <w:color w:val="000000" w:themeColor="text1"/>
                <w:sz w:val="16"/>
                <w:szCs w:val="16"/>
              </w:rPr>
            </w:pPr>
            <w:r w:rsidRPr="009128F0">
              <w:rPr>
                <w:rFonts w:ascii="Arial" w:hAnsi="Arial" w:cs="Arial"/>
                <w:color w:val="000000" w:themeColor="text1"/>
                <w:sz w:val="16"/>
                <w:szCs w:val="16"/>
              </w:rPr>
              <w:t>Yeterli ilave ana sermaye veya katkı sermaye bulunmaması halinde çekirdek sermayeden indirim yapılacak tutar</w:t>
            </w:r>
          </w:p>
        </w:tc>
        <w:tc>
          <w:tcPr>
            <w:tcW w:w="1448" w:type="dxa"/>
            <w:tcBorders>
              <w:top w:val="nil"/>
              <w:left w:val="nil"/>
              <w:bottom w:val="single" w:sz="4" w:space="0" w:color="auto"/>
              <w:right w:val="nil"/>
            </w:tcBorders>
            <w:shd w:val="clear" w:color="auto" w:fill="auto"/>
            <w:noWrap/>
            <w:vAlign w:val="bottom"/>
          </w:tcPr>
          <w:p w14:paraId="6E82D026" w14:textId="1D88AD87" w:rsidR="002757C5"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single" w:sz="4" w:space="0" w:color="auto"/>
              <w:right w:val="nil"/>
            </w:tcBorders>
            <w:shd w:val="clear" w:color="auto" w:fill="auto"/>
            <w:noWrap/>
            <w:vAlign w:val="bottom"/>
          </w:tcPr>
          <w:p w14:paraId="2B7821DD" w14:textId="77777777" w:rsidR="002757C5" w:rsidRPr="009128F0" w:rsidRDefault="002757C5" w:rsidP="00FD56B9">
            <w:pPr>
              <w:jc w:val="right"/>
              <w:rPr>
                <w:rFonts w:ascii="Arial" w:hAnsi="Arial" w:cs="Arial"/>
                <w:color w:val="000000" w:themeColor="text1"/>
                <w:sz w:val="16"/>
                <w:szCs w:val="16"/>
              </w:rPr>
            </w:pPr>
          </w:p>
        </w:tc>
      </w:tr>
      <w:tr w:rsidR="00013C9D" w:rsidRPr="009128F0" w14:paraId="056A18BC" w14:textId="77777777" w:rsidTr="00523702">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D802717" w14:textId="77777777" w:rsidR="00013C9D" w:rsidRPr="009128F0" w:rsidRDefault="00013C9D" w:rsidP="00013C9D">
            <w:pPr>
              <w:rPr>
                <w:rFonts w:ascii="Arial" w:hAnsi="Arial" w:cs="Arial"/>
                <w:b/>
                <w:bCs/>
                <w:color w:val="000000" w:themeColor="text1"/>
                <w:sz w:val="16"/>
                <w:szCs w:val="16"/>
              </w:rPr>
            </w:pPr>
            <w:r w:rsidRPr="009128F0">
              <w:rPr>
                <w:rFonts w:ascii="Arial" w:hAnsi="Arial" w:cs="Arial"/>
                <w:b/>
                <w:bCs/>
                <w:color w:val="000000" w:themeColor="text1"/>
                <w:sz w:val="16"/>
                <w:szCs w:val="16"/>
              </w:rPr>
              <w:t>Çekirdek Sermayeden Yapılan İndirimler Toplamı</w:t>
            </w:r>
          </w:p>
        </w:tc>
        <w:tc>
          <w:tcPr>
            <w:tcW w:w="1448" w:type="dxa"/>
            <w:tcBorders>
              <w:top w:val="single" w:sz="4" w:space="0" w:color="auto"/>
              <w:left w:val="nil"/>
              <w:bottom w:val="single" w:sz="4" w:space="0" w:color="auto"/>
              <w:right w:val="nil"/>
            </w:tcBorders>
            <w:shd w:val="clear" w:color="auto" w:fill="auto"/>
            <w:noWrap/>
          </w:tcPr>
          <w:p w14:paraId="7868826E" w14:textId="772F0BEF" w:rsidR="00013C9D" w:rsidRPr="00013C9D" w:rsidRDefault="00013C9D" w:rsidP="00013C9D">
            <w:pPr>
              <w:jc w:val="right"/>
              <w:rPr>
                <w:rFonts w:ascii="Arial" w:hAnsi="Arial" w:cs="Arial"/>
                <w:b/>
                <w:color w:val="000000" w:themeColor="text1"/>
                <w:sz w:val="16"/>
                <w:szCs w:val="16"/>
              </w:rPr>
            </w:pPr>
            <w:r w:rsidRPr="00013C9D">
              <w:rPr>
                <w:rFonts w:ascii="Arial" w:hAnsi="Arial" w:cs="Arial"/>
                <w:b/>
                <w:color w:val="000000" w:themeColor="text1"/>
                <w:sz w:val="16"/>
                <w:szCs w:val="16"/>
              </w:rPr>
              <w:t>102.231</w:t>
            </w:r>
          </w:p>
        </w:tc>
        <w:tc>
          <w:tcPr>
            <w:tcW w:w="1499" w:type="dxa"/>
            <w:tcBorders>
              <w:top w:val="single" w:sz="4" w:space="0" w:color="auto"/>
              <w:left w:val="nil"/>
              <w:bottom w:val="single" w:sz="4" w:space="0" w:color="auto"/>
              <w:right w:val="nil"/>
            </w:tcBorders>
            <w:shd w:val="clear" w:color="auto" w:fill="auto"/>
            <w:noWrap/>
            <w:vAlign w:val="bottom"/>
          </w:tcPr>
          <w:p w14:paraId="5C60B770" w14:textId="77777777" w:rsidR="00013C9D" w:rsidRPr="00013C9D" w:rsidRDefault="00013C9D" w:rsidP="00013C9D">
            <w:pPr>
              <w:jc w:val="right"/>
              <w:rPr>
                <w:rFonts w:ascii="Arial" w:hAnsi="Arial" w:cs="Arial"/>
                <w:b/>
                <w:color w:val="000000" w:themeColor="text1"/>
                <w:sz w:val="16"/>
                <w:szCs w:val="16"/>
              </w:rPr>
            </w:pPr>
          </w:p>
        </w:tc>
      </w:tr>
      <w:tr w:rsidR="00013C9D" w:rsidRPr="009128F0" w14:paraId="3201E34C" w14:textId="77777777" w:rsidTr="00523702">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52439DFE" w14:textId="77777777" w:rsidR="00013C9D" w:rsidRPr="009128F0" w:rsidRDefault="00013C9D" w:rsidP="00013C9D">
            <w:pPr>
              <w:rPr>
                <w:rFonts w:ascii="Arial" w:hAnsi="Arial" w:cs="Arial"/>
                <w:b/>
                <w:bCs/>
                <w:color w:val="000000" w:themeColor="text1"/>
                <w:sz w:val="16"/>
                <w:szCs w:val="16"/>
              </w:rPr>
            </w:pPr>
            <w:r w:rsidRPr="009128F0">
              <w:rPr>
                <w:rFonts w:ascii="Arial" w:hAnsi="Arial" w:cs="Arial"/>
                <w:b/>
                <w:bCs/>
                <w:color w:val="000000" w:themeColor="text1"/>
                <w:sz w:val="16"/>
                <w:szCs w:val="16"/>
              </w:rPr>
              <w:t>Çekirdek Sermaye Toplamı</w:t>
            </w:r>
          </w:p>
        </w:tc>
        <w:tc>
          <w:tcPr>
            <w:tcW w:w="1448" w:type="dxa"/>
            <w:tcBorders>
              <w:top w:val="single" w:sz="4" w:space="0" w:color="auto"/>
              <w:left w:val="nil"/>
              <w:bottom w:val="single" w:sz="4" w:space="0" w:color="auto"/>
              <w:right w:val="nil"/>
            </w:tcBorders>
            <w:shd w:val="clear" w:color="auto" w:fill="auto"/>
            <w:noWrap/>
          </w:tcPr>
          <w:p w14:paraId="0710EDDF" w14:textId="62E9D379" w:rsidR="00013C9D" w:rsidRPr="00013C9D" w:rsidRDefault="00013C9D" w:rsidP="00013C9D">
            <w:pPr>
              <w:jc w:val="right"/>
              <w:rPr>
                <w:rFonts w:ascii="Arial" w:hAnsi="Arial" w:cs="Arial"/>
                <w:b/>
                <w:color w:val="000000" w:themeColor="text1"/>
                <w:sz w:val="16"/>
                <w:szCs w:val="16"/>
              </w:rPr>
            </w:pPr>
            <w:r w:rsidRPr="00013C9D">
              <w:rPr>
                <w:rFonts w:ascii="Arial" w:hAnsi="Arial" w:cs="Arial"/>
                <w:b/>
                <w:color w:val="000000" w:themeColor="text1"/>
                <w:sz w:val="16"/>
                <w:szCs w:val="16"/>
              </w:rPr>
              <w:t>2.306.652</w:t>
            </w:r>
          </w:p>
        </w:tc>
        <w:tc>
          <w:tcPr>
            <w:tcW w:w="1499" w:type="dxa"/>
            <w:tcBorders>
              <w:top w:val="single" w:sz="4" w:space="0" w:color="auto"/>
              <w:left w:val="nil"/>
              <w:bottom w:val="single" w:sz="4" w:space="0" w:color="auto"/>
              <w:right w:val="nil"/>
            </w:tcBorders>
            <w:shd w:val="clear" w:color="auto" w:fill="auto"/>
            <w:noWrap/>
            <w:vAlign w:val="bottom"/>
          </w:tcPr>
          <w:p w14:paraId="2F823A43" w14:textId="77777777" w:rsidR="00013C9D" w:rsidRPr="00013C9D" w:rsidRDefault="00013C9D" w:rsidP="00013C9D">
            <w:pPr>
              <w:jc w:val="right"/>
              <w:rPr>
                <w:rFonts w:ascii="Arial" w:hAnsi="Arial" w:cs="Arial"/>
                <w:b/>
                <w:color w:val="000000" w:themeColor="text1"/>
                <w:sz w:val="16"/>
                <w:szCs w:val="16"/>
              </w:rPr>
            </w:pPr>
          </w:p>
        </w:tc>
      </w:tr>
    </w:tbl>
    <w:p w14:paraId="0D79B4FA" w14:textId="77777777" w:rsidR="000F481A" w:rsidRPr="009128F0" w:rsidRDefault="000F481A">
      <w:pPr>
        <w:rPr>
          <w:rFonts w:ascii="Arial" w:hAnsi="Arial" w:cs="Arial"/>
          <w:color w:val="000000" w:themeColor="text1"/>
        </w:rPr>
      </w:pPr>
    </w:p>
    <w:p w14:paraId="1120908C" w14:textId="77777777" w:rsidR="000F481A" w:rsidRPr="009128F0" w:rsidRDefault="000F481A" w:rsidP="003F45C2">
      <w:pPr>
        <w:pStyle w:val="ListeParagraf"/>
        <w:pageBreakBefore/>
        <w:numPr>
          <w:ilvl w:val="0"/>
          <w:numId w:val="10"/>
        </w:numPr>
        <w:spacing w:line="230" w:lineRule="auto"/>
        <w:ind w:left="0" w:hanging="567"/>
        <w:jc w:val="both"/>
        <w:rPr>
          <w:rFonts w:ascii="Arial" w:hAnsi="Arial" w:cs="Arial"/>
          <w:b/>
          <w:color w:val="000000" w:themeColor="text1"/>
          <w:sz w:val="20"/>
          <w:szCs w:val="20"/>
        </w:rPr>
      </w:pPr>
      <w:r w:rsidRPr="009128F0">
        <w:rPr>
          <w:rFonts w:ascii="Arial" w:hAnsi="Arial" w:cs="Arial"/>
          <w:b/>
          <w:color w:val="000000" w:themeColor="text1"/>
          <w:sz w:val="20"/>
          <w:szCs w:val="20"/>
        </w:rPr>
        <w:lastRenderedPageBreak/>
        <w:t>Konsolide sermaye yeterliliği standart oranına ilişkin açıklamalar (devamı):</w:t>
      </w:r>
    </w:p>
    <w:p w14:paraId="29560767" w14:textId="77777777" w:rsidR="000F481A" w:rsidRPr="009128F0" w:rsidRDefault="00190D24" w:rsidP="002A347B">
      <w:pPr>
        <w:spacing w:before="120" w:after="120" w:line="230" w:lineRule="auto"/>
        <w:ind w:left="-567" w:hanging="35"/>
        <w:jc w:val="both"/>
        <w:rPr>
          <w:rFonts w:ascii="Arial" w:hAnsi="Arial" w:cs="Arial"/>
          <w:b/>
          <w:color w:val="000000" w:themeColor="text1"/>
          <w:sz w:val="20"/>
          <w:szCs w:val="20"/>
        </w:rPr>
      </w:pPr>
      <w:proofErr w:type="gramStart"/>
      <w:r w:rsidRPr="009128F0">
        <w:rPr>
          <w:rFonts w:ascii="Arial" w:hAnsi="Arial" w:cs="Arial"/>
          <w:b/>
          <w:color w:val="000000" w:themeColor="text1"/>
          <w:sz w:val="20"/>
          <w:szCs w:val="20"/>
        </w:rPr>
        <w:t>a</w:t>
      </w:r>
      <w:proofErr w:type="gramEnd"/>
      <w:r w:rsidRPr="009128F0">
        <w:rPr>
          <w:rFonts w:ascii="Arial" w:hAnsi="Arial" w:cs="Arial"/>
          <w:b/>
          <w:color w:val="000000" w:themeColor="text1"/>
          <w:sz w:val="20"/>
          <w:szCs w:val="20"/>
        </w:rPr>
        <w:t>.</w:t>
      </w:r>
      <w:r w:rsidR="000F481A" w:rsidRPr="009128F0">
        <w:rPr>
          <w:rFonts w:ascii="Arial" w:hAnsi="Arial" w:cs="Arial"/>
          <w:b/>
          <w:color w:val="000000" w:themeColor="text1"/>
          <w:sz w:val="20"/>
          <w:szCs w:val="20"/>
        </w:rPr>
        <w:t xml:space="preserve"> </w:t>
      </w:r>
      <w:r w:rsidR="000F481A" w:rsidRPr="009128F0">
        <w:rPr>
          <w:rFonts w:ascii="Arial" w:hAnsi="Arial" w:cs="Arial"/>
          <w:b/>
          <w:color w:val="000000" w:themeColor="text1"/>
          <w:sz w:val="20"/>
          <w:szCs w:val="20"/>
        </w:rPr>
        <w:tab/>
        <w:t xml:space="preserve">Konsolide </w:t>
      </w:r>
      <w:proofErr w:type="spellStart"/>
      <w:r w:rsidR="000F481A" w:rsidRPr="009128F0">
        <w:rPr>
          <w:rFonts w:ascii="Arial" w:hAnsi="Arial" w:cs="Arial"/>
          <w:b/>
          <w:color w:val="000000" w:themeColor="text1"/>
          <w:sz w:val="20"/>
          <w:szCs w:val="20"/>
        </w:rPr>
        <w:t>özkaynak</w:t>
      </w:r>
      <w:proofErr w:type="spellEnd"/>
      <w:r w:rsidR="000F481A" w:rsidRPr="009128F0">
        <w:rPr>
          <w:rFonts w:ascii="Arial" w:hAnsi="Arial" w:cs="Arial"/>
          <w:b/>
          <w:color w:val="000000" w:themeColor="text1"/>
          <w:sz w:val="20"/>
          <w:szCs w:val="20"/>
        </w:rPr>
        <w:t xml:space="preserve"> kalemlerine ilişkin bilgiler (devamı):</w:t>
      </w:r>
    </w:p>
    <w:tbl>
      <w:tblPr>
        <w:tblW w:w="9184" w:type="dxa"/>
        <w:tblCellMar>
          <w:left w:w="70" w:type="dxa"/>
          <w:right w:w="70" w:type="dxa"/>
        </w:tblCellMar>
        <w:tblLook w:val="04A0" w:firstRow="1" w:lastRow="0" w:firstColumn="1" w:lastColumn="0" w:noHBand="0" w:noVBand="1"/>
      </w:tblPr>
      <w:tblGrid>
        <w:gridCol w:w="6237"/>
        <w:gridCol w:w="1448"/>
        <w:gridCol w:w="1499"/>
      </w:tblGrid>
      <w:tr w:rsidR="00C729D2" w:rsidRPr="009128F0" w14:paraId="20A3588F" w14:textId="77777777" w:rsidTr="00E33960">
        <w:trPr>
          <w:trHeight w:val="20"/>
        </w:trPr>
        <w:tc>
          <w:tcPr>
            <w:tcW w:w="6237" w:type="dxa"/>
            <w:tcBorders>
              <w:top w:val="single" w:sz="4" w:space="0" w:color="auto"/>
              <w:left w:val="nil"/>
              <w:bottom w:val="single" w:sz="4" w:space="0" w:color="auto"/>
              <w:right w:val="nil"/>
            </w:tcBorders>
            <w:shd w:val="clear" w:color="auto" w:fill="auto"/>
            <w:noWrap/>
            <w:vAlign w:val="bottom"/>
          </w:tcPr>
          <w:p w14:paraId="6466CB44" w14:textId="77777777" w:rsidR="00C729D2" w:rsidRPr="009128F0" w:rsidRDefault="00C729D2" w:rsidP="00C729D2">
            <w:pPr>
              <w:rPr>
                <w:rFonts w:ascii="Arial" w:hAnsi="Arial" w:cs="Arial"/>
                <w:b/>
                <w:bCs/>
                <w:color w:val="000000" w:themeColor="text1"/>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5690C92B" w14:textId="77777777" w:rsidR="00C729D2" w:rsidRPr="009128F0" w:rsidRDefault="00C729D2" w:rsidP="00C729D2">
            <w:pPr>
              <w:jc w:val="right"/>
              <w:rPr>
                <w:rFonts w:ascii="Arial" w:hAnsi="Arial" w:cs="Arial"/>
                <w:b/>
                <w:color w:val="000000" w:themeColor="text1"/>
                <w:sz w:val="16"/>
                <w:szCs w:val="16"/>
              </w:rPr>
            </w:pPr>
            <w:r w:rsidRPr="009128F0">
              <w:rPr>
                <w:rFonts w:ascii="Arial" w:hAnsi="Arial" w:cs="Arial"/>
                <w:b/>
                <w:color w:val="000000" w:themeColor="text1"/>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0B824BD1" w14:textId="7F799FF7" w:rsidR="00C729D2" w:rsidRPr="009128F0" w:rsidRDefault="00C729D2" w:rsidP="00C729D2">
            <w:pPr>
              <w:jc w:val="right"/>
              <w:rPr>
                <w:rFonts w:ascii="Arial" w:hAnsi="Arial" w:cs="Arial"/>
                <w:b/>
                <w:color w:val="000000" w:themeColor="text1"/>
                <w:sz w:val="16"/>
                <w:szCs w:val="16"/>
              </w:rPr>
            </w:pPr>
            <w:r w:rsidRPr="009128F0">
              <w:rPr>
                <w:rFonts w:ascii="Arial" w:hAnsi="Arial" w:cs="Arial"/>
                <w:b/>
                <w:color w:val="000000" w:themeColor="text1"/>
                <w:sz w:val="16"/>
                <w:szCs w:val="16"/>
              </w:rPr>
              <w:t>1 Ocak 2014 Öncesi Uygulamaya İlişkin Tutar</w:t>
            </w:r>
            <w:r w:rsidRPr="009128F0">
              <w:rPr>
                <w:rFonts w:ascii="Arial" w:hAnsi="Arial" w:cs="Arial"/>
                <w:b/>
                <w:color w:val="000000" w:themeColor="text1"/>
                <w:sz w:val="16"/>
                <w:szCs w:val="16"/>
                <w:vertAlign w:val="superscript"/>
              </w:rPr>
              <w:t>(*)</w:t>
            </w:r>
          </w:p>
        </w:tc>
      </w:tr>
      <w:tr w:rsidR="00C729D2" w:rsidRPr="009128F0" w14:paraId="5586E61F" w14:textId="77777777" w:rsidTr="00E33960">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3589324D" w14:textId="77777777" w:rsidR="00C729D2" w:rsidRPr="009128F0" w:rsidRDefault="00C729D2" w:rsidP="00C729D2">
            <w:pPr>
              <w:rPr>
                <w:rFonts w:ascii="Arial" w:hAnsi="Arial" w:cs="Arial"/>
                <w:b/>
                <w:bCs/>
                <w:color w:val="000000" w:themeColor="text1"/>
                <w:sz w:val="16"/>
                <w:szCs w:val="16"/>
              </w:rPr>
            </w:pPr>
            <w:r w:rsidRPr="009128F0">
              <w:rPr>
                <w:rFonts w:ascii="Arial" w:hAnsi="Arial" w:cs="Arial"/>
                <w:b/>
                <w:bCs/>
                <w:color w:val="000000" w:themeColor="text1"/>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6B5B9155" w14:textId="2BE1079B" w:rsidR="00C729D2" w:rsidRPr="009128F0" w:rsidRDefault="00013C9D" w:rsidP="00C729D2">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32E35028" w14:textId="77777777" w:rsidR="00C729D2" w:rsidRPr="009128F0" w:rsidRDefault="00C729D2" w:rsidP="00C729D2">
            <w:pPr>
              <w:jc w:val="right"/>
              <w:rPr>
                <w:rFonts w:ascii="Arial" w:hAnsi="Arial" w:cs="Arial"/>
                <w:color w:val="000000" w:themeColor="text1"/>
                <w:sz w:val="16"/>
                <w:szCs w:val="16"/>
              </w:rPr>
            </w:pPr>
          </w:p>
        </w:tc>
      </w:tr>
      <w:tr w:rsidR="00C729D2" w:rsidRPr="009128F0" w14:paraId="177D0030" w14:textId="77777777" w:rsidTr="0094533D">
        <w:trPr>
          <w:trHeight w:val="20"/>
        </w:trPr>
        <w:tc>
          <w:tcPr>
            <w:tcW w:w="6237" w:type="dxa"/>
            <w:tcBorders>
              <w:top w:val="single" w:sz="4" w:space="0" w:color="auto"/>
              <w:left w:val="nil"/>
              <w:right w:val="nil"/>
            </w:tcBorders>
            <w:shd w:val="clear" w:color="auto" w:fill="auto"/>
            <w:noWrap/>
            <w:vAlign w:val="bottom"/>
            <w:hideMark/>
          </w:tcPr>
          <w:p w14:paraId="33371A10"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 xml:space="preserve">Çekirdek sermayeye </w:t>
            </w:r>
            <w:proofErr w:type="gramStart"/>
            <w:r w:rsidRPr="009128F0">
              <w:rPr>
                <w:rFonts w:ascii="Arial" w:hAnsi="Arial" w:cs="Arial"/>
                <w:bCs/>
                <w:color w:val="000000" w:themeColor="text1"/>
                <w:sz w:val="16"/>
                <w:szCs w:val="16"/>
              </w:rPr>
              <w:t>dahil</w:t>
            </w:r>
            <w:proofErr w:type="gramEnd"/>
            <w:r w:rsidRPr="009128F0">
              <w:rPr>
                <w:rFonts w:ascii="Arial" w:hAnsi="Arial" w:cs="Arial"/>
                <w:bCs/>
                <w:color w:val="000000" w:themeColor="text1"/>
                <w:sz w:val="16"/>
                <w:szCs w:val="16"/>
              </w:rPr>
              <w:t xml:space="preserve"> edilmeyen imtiyazlı paylara tekabül eden sermaye ile bunlara ilişkin ihraç primleri</w:t>
            </w:r>
          </w:p>
        </w:tc>
        <w:tc>
          <w:tcPr>
            <w:tcW w:w="1448" w:type="dxa"/>
            <w:tcBorders>
              <w:top w:val="single" w:sz="4" w:space="0" w:color="auto"/>
              <w:left w:val="nil"/>
              <w:right w:val="nil"/>
            </w:tcBorders>
            <w:shd w:val="clear" w:color="auto" w:fill="auto"/>
            <w:noWrap/>
            <w:vAlign w:val="bottom"/>
          </w:tcPr>
          <w:p w14:paraId="63EFB9BE" w14:textId="5C81751E" w:rsidR="00C729D2"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single" w:sz="4" w:space="0" w:color="auto"/>
              <w:left w:val="nil"/>
              <w:right w:val="nil"/>
            </w:tcBorders>
            <w:shd w:val="clear" w:color="auto" w:fill="auto"/>
            <w:noWrap/>
            <w:vAlign w:val="bottom"/>
          </w:tcPr>
          <w:p w14:paraId="7EB5975E" w14:textId="77777777" w:rsidR="00C729D2" w:rsidRPr="009128F0" w:rsidRDefault="00C729D2" w:rsidP="00C729D2">
            <w:pPr>
              <w:jc w:val="right"/>
              <w:rPr>
                <w:rFonts w:ascii="Arial" w:hAnsi="Arial" w:cs="Arial"/>
                <w:color w:val="000000" w:themeColor="text1"/>
                <w:sz w:val="16"/>
                <w:szCs w:val="16"/>
              </w:rPr>
            </w:pPr>
          </w:p>
        </w:tc>
      </w:tr>
      <w:tr w:rsidR="00C729D2" w:rsidRPr="009128F0" w14:paraId="7E63726F" w14:textId="77777777" w:rsidTr="0094533D">
        <w:trPr>
          <w:trHeight w:val="20"/>
        </w:trPr>
        <w:tc>
          <w:tcPr>
            <w:tcW w:w="6237" w:type="dxa"/>
            <w:tcBorders>
              <w:left w:val="nil"/>
              <w:right w:val="nil"/>
            </w:tcBorders>
            <w:shd w:val="clear" w:color="auto" w:fill="auto"/>
            <w:noWrap/>
            <w:vAlign w:val="bottom"/>
            <w:hideMark/>
          </w:tcPr>
          <w:p w14:paraId="317D01D6"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Kurumca uygun görülen borçlanma araçları ve bunlara ilişkin ihraç primleri</w:t>
            </w:r>
          </w:p>
        </w:tc>
        <w:tc>
          <w:tcPr>
            <w:tcW w:w="1448" w:type="dxa"/>
            <w:tcBorders>
              <w:left w:val="nil"/>
              <w:right w:val="nil"/>
            </w:tcBorders>
            <w:shd w:val="clear" w:color="auto" w:fill="auto"/>
            <w:noWrap/>
            <w:vAlign w:val="bottom"/>
          </w:tcPr>
          <w:p w14:paraId="23BC44C3" w14:textId="339F0385" w:rsidR="00C729D2" w:rsidRPr="009128F0" w:rsidRDefault="00013C9D" w:rsidP="0094533D">
            <w:pPr>
              <w:jc w:val="right"/>
              <w:rPr>
                <w:rFonts w:ascii="Arial" w:hAnsi="Arial" w:cs="Arial"/>
                <w:color w:val="000000" w:themeColor="text1"/>
                <w:sz w:val="16"/>
                <w:szCs w:val="16"/>
              </w:rPr>
            </w:pPr>
            <w:r w:rsidRPr="00013C9D">
              <w:rPr>
                <w:rFonts w:ascii="Arial" w:hAnsi="Arial" w:cs="Arial"/>
                <w:color w:val="000000" w:themeColor="text1"/>
                <w:sz w:val="16"/>
                <w:szCs w:val="16"/>
              </w:rPr>
              <w:t>808.725</w:t>
            </w:r>
            <w:r w:rsidR="002618FB">
              <w:rPr>
                <w:rFonts w:ascii="Arial" w:hAnsi="Arial" w:cs="Arial"/>
                <w:color w:val="000000" w:themeColor="text1"/>
                <w:sz w:val="16"/>
                <w:szCs w:val="16"/>
                <w:vertAlign w:val="superscript"/>
              </w:rPr>
              <w:t>(</w:t>
            </w:r>
            <w:r w:rsidR="00474FBC" w:rsidRPr="00F84317">
              <w:rPr>
                <w:rFonts w:ascii="Arial" w:hAnsi="Arial" w:cs="Arial"/>
                <w:color w:val="000000" w:themeColor="text1"/>
                <w:sz w:val="16"/>
                <w:szCs w:val="16"/>
                <w:vertAlign w:val="superscript"/>
              </w:rPr>
              <w:t>*</w:t>
            </w:r>
            <w:r w:rsidR="00C33927">
              <w:rPr>
                <w:rFonts w:ascii="Arial" w:hAnsi="Arial" w:cs="Arial"/>
                <w:color w:val="000000" w:themeColor="text1"/>
                <w:sz w:val="16"/>
                <w:szCs w:val="16"/>
                <w:vertAlign w:val="superscript"/>
              </w:rPr>
              <w:t>*</w:t>
            </w:r>
            <w:r w:rsidR="00474FBC" w:rsidRPr="00F84317">
              <w:rPr>
                <w:rFonts w:ascii="Arial" w:hAnsi="Arial" w:cs="Arial"/>
                <w:color w:val="000000" w:themeColor="text1"/>
                <w:sz w:val="16"/>
                <w:szCs w:val="16"/>
                <w:vertAlign w:val="superscript"/>
              </w:rPr>
              <w:t>)</w:t>
            </w:r>
          </w:p>
        </w:tc>
        <w:tc>
          <w:tcPr>
            <w:tcW w:w="1499" w:type="dxa"/>
            <w:tcBorders>
              <w:left w:val="nil"/>
              <w:right w:val="nil"/>
            </w:tcBorders>
            <w:shd w:val="clear" w:color="auto" w:fill="auto"/>
            <w:noWrap/>
            <w:vAlign w:val="bottom"/>
          </w:tcPr>
          <w:p w14:paraId="08A6B466" w14:textId="77777777" w:rsidR="00C729D2" w:rsidRPr="009128F0" w:rsidRDefault="00C729D2" w:rsidP="00C729D2">
            <w:pPr>
              <w:jc w:val="right"/>
              <w:rPr>
                <w:rFonts w:ascii="Arial" w:hAnsi="Arial" w:cs="Arial"/>
                <w:color w:val="000000" w:themeColor="text1"/>
                <w:sz w:val="16"/>
                <w:szCs w:val="16"/>
              </w:rPr>
            </w:pPr>
          </w:p>
        </w:tc>
      </w:tr>
      <w:tr w:rsidR="00C729D2" w:rsidRPr="009128F0" w14:paraId="7EBC50CE" w14:textId="77777777" w:rsidTr="0094533D">
        <w:trPr>
          <w:trHeight w:val="20"/>
        </w:trPr>
        <w:tc>
          <w:tcPr>
            <w:tcW w:w="6237" w:type="dxa"/>
            <w:tcBorders>
              <w:left w:val="nil"/>
              <w:right w:val="nil"/>
            </w:tcBorders>
            <w:shd w:val="clear" w:color="auto" w:fill="auto"/>
            <w:noWrap/>
            <w:vAlign w:val="bottom"/>
            <w:hideMark/>
          </w:tcPr>
          <w:p w14:paraId="482A142B"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Kurumca uygun görülen borçlanma araçları ve bunlara ilişkin ihraç primleri (Geçici Madde 4 kapsamında olanlar)</w:t>
            </w:r>
          </w:p>
        </w:tc>
        <w:tc>
          <w:tcPr>
            <w:tcW w:w="1448" w:type="dxa"/>
            <w:tcBorders>
              <w:left w:val="nil"/>
              <w:right w:val="nil"/>
            </w:tcBorders>
            <w:shd w:val="clear" w:color="auto" w:fill="auto"/>
            <w:noWrap/>
            <w:vAlign w:val="bottom"/>
          </w:tcPr>
          <w:p w14:paraId="11549B9A" w14:textId="3D63368D" w:rsidR="00C729D2"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left w:val="nil"/>
              <w:right w:val="nil"/>
            </w:tcBorders>
            <w:shd w:val="clear" w:color="auto" w:fill="auto"/>
            <w:noWrap/>
            <w:vAlign w:val="bottom"/>
          </w:tcPr>
          <w:p w14:paraId="75E21E96" w14:textId="77777777" w:rsidR="00C729D2" w:rsidRPr="009128F0" w:rsidRDefault="00C729D2" w:rsidP="00C729D2">
            <w:pPr>
              <w:jc w:val="right"/>
              <w:rPr>
                <w:rFonts w:ascii="Arial" w:hAnsi="Arial" w:cs="Arial"/>
                <w:color w:val="000000" w:themeColor="text1"/>
                <w:sz w:val="16"/>
                <w:szCs w:val="16"/>
              </w:rPr>
            </w:pPr>
          </w:p>
        </w:tc>
      </w:tr>
      <w:tr w:rsidR="00C729D2" w:rsidRPr="009128F0" w14:paraId="76A73DE2" w14:textId="77777777" w:rsidTr="0094533D">
        <w:trPr>
          <w:trHeight w:val="20"/>
        </w:trPr>
        <w:tc>
          <w:tcPr>
            <w:tcW w:w="6237" w:type="dxa"/>
            <w:tcBorders>
              <w:left w:val="nil"/>
              <w:right w:val="nil"/>
            </w:tcBorders>
            <w:shd w:val="clear" w:color="auto" w:fill="auto"/>
            <w:noWrap/>
            <w:vAlign w:val="bottom"/>
          </w:tcPr>
          <w:p w14:paraId="1974F9D5"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Üçüncü kişilerin ilave ana sermayedeki payları</w:t>
            </w:r>
          </w:p>
        </w:tc>
        <w:tc>
          <w:tcPr>
            <w:tcW w:w="1448" w:type="dxa"/>
            <w:tcBorders>
              <w:left w:val="nil"/>
              <w:right w:val="nil"/>
            </w:tcBorders>
            <w:shd w:val="clear" w:color="auto" w:fill="auto"/>
            <w:noWrap/>
            <w:vAlign w:val="bottom"/>
          </w:tcPr>
          <w:p w14:paraId="37A111C2" w14:textId="116CB473" w:rsidR="00C729D2"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left w:val="nil"/>
              <w:right w:val="nil"/>
            </w:tcBorders>
            <w:shd w:val="clear" w:color="auto" w:fill="auto"/>
            <w:noWrap/>
            <w:vAlign w:val="bottom"/>
          </w:tcPr>
          <w:p w14:paraId="39330DDA" w14:textId="77777777" w:rsidR="00C729D2" w:rsidRPr="009128F0" w:rsidRDefault="00C729D2" w:rsidP="00C729D2">
            <w:pPr>
              <w:jc w:val="right"/>
              <w:rPr>
                <w:rFonts w:ascii="Arial" w:hAnsi="Arial" w:cs="Arial"/>
                <w:color w:val="000000" w:themeColor="text1"/>
                <w:sz w:val="16"/>
                <w:szCs w:val="16"/>
              </w:rPr>
            </w:pPr>
          </w:p>
        </w:tc>
      </w:tr>
      <w:tr w:rsidR="00C729D2" w:rsidRPr="009128F0" w14:paraId="5931E44E" w14:textId="77777777" w:rsidTr="0094533D">
        <w:trPr>
          <w:trHeight w:val="20"/>
        </w:trPr>
        <w:tc>
          <w:tcPr>
            <w:tcW w:w="6237" w:type="dxa"/>
            <w:tcBorders>
              <w:left w:val="nil"/>
              <w:bottom w:val="single" w:sz="4" w:space="0" w:color="auto"/>
              <w:right w:val="nil"/>
            </w:tcBorders>
            <w:shd w:val="clear" w:color="auto" w:fill="auto"/>
            <w:noWrap/>
            <w:vAlign w:val="bottom"/>
          </w:tcPr>
          <w:p w14:paraId="08FDF134"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Üçüncü kişilerin ilave ana sermayedeki payları (Geçici Madde 3 kapsamında olanlar)</w:t>
            </w:r>
          </w:p>
        </w:tc>
        <w:tc>
          <w:tcPr>
            <w:tcW w:w="1448" w:type="dxa"/>
            <w:tcBorders>
              <w:left w:val="nil"/>
              <w:bottom w:val="single" w:sz="4" w:space="0" w:color="auto"/>
              <w:right w:val="nil"/>
            </w:tcBorders>
            <w:shd w:val="clear" w:color="auto" w:fill="auto"/>
            <w:noWrap/>
            <w:vAlign w:val="bottom"/>
          </w:tcPr>
          <w:p w14:paraId="111B1329" w14:textId="6B1196A6" w:rsidR="00C729D2"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left w:val="nil"/>
              <w:bottom w:val="single" w:sz="4" w:space="0" w:color="auto"/>
              <w:right w:val="nil"/>
            </w:tcBorders>
            <w:shd w:val="clear" w:color="auto" w:fill="auto"/>
            <w:noWrap/>
            <w:vAlign w:val="bottom"/>
          </w:tcPr>
          <w:p w14:paraId="56BAD95F" w14:textId="77777777" w:rsidR="00C729D2" w:rsidRPr="009128F0" w:rsidRDefault="00C729D2" w:rsidP="00C729D2">
            <w:pPr>
              <w:jc w:val="right"/>
              <w:rPr>
                <w:rFonts w:ascii="Arial" w:hAnsi="Arial" w:cs="Arial"/>
                <w:color w:val="000000" w:themeColor="text1"/>
                <w:sz w:val="16"/>
                <w:szCs w:val="16"/>
              </w:rPr>
            </w:pPr>
          </w:p>
        </w:tc>
      </w:tr>
      <w:tr w:rsidR="00C729D2" w:rsidRPr="009128F0" w14:paraId="20F7947E" w14:textId="77777777" w:rsidTr="0094533D">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6A107986" w14:textId="77777777" w:rsidR="00C729D2" w:rsidRPr="009128F0" w:rsidRDefault="00C729D2" w:rsidP="00C729D2">
            <w:pPr>
              <w:rPr>
                <w:rFonts w:ascii="Arial" w:hAnsi="Arial" w:cs="Arial"/>
                <w:b/>
                <w:bCs/>
                <w:color w:val="000000" w:themeColor="text1"/>
                <w:sz w:val="16"/>
                <w:szCs w:val="16"/>
              </w:rPr>
            </w:pPr>
            <w:r w:rsidRPr="009128F0">
              <w:rPr>
                <w:rFonts w:ascii="Arial" w:hAnsi="Arial" w:cs="Arial"/>
                <w:b/>
                <w:bCs/>
                <w:color w:val="000000" w:themeColor="text1"/>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1512E6D2" w14:textId="705C1971" w:rsidR="00C729D2" w:rsidRPr="009128F0" w:rsidRDefault="00013C9D" w:rsidP="0094533D">
            <w:pPr>
              <w:jc w:val="right"/>
              <w:rPr>
                <w:rFonts w:ascii="Arial" w:hAnsi="Arial" w:cs="Arial"/>
                <w:b/>
                <w:color w:val="000000" w:themeColor="text1"/>
                <w:sz w:val="16"/>
                <w:szCs w:val="16"/>
              </w:rPr>
            </w:pPr>
            <w:r w:rsidRPr="00013C9D">
              <w:rPr>
                <w:rFonts w:ascii="Arial" w:hAnsi="Arial" w:cs="Arial"/>
                <w:b/>
                <w:color w:val="000000" w:themeColor="text1"/>
                <w:sz w:val="16"/>
                <w:szCs w:val="16"/>
              </w:rPr>
              <w:t>808.725</w:t>
            </w:r>
          </w:p>
        </w:tc>
        <w:tc>
          <w:tcPr>
            <w:tcW w:w="1499" w:type="dxa"/>
            <w:tcBorders>
              <w:top w:val="single" w:sz="4" w:space="0" w:color="auto"/>
              <w:left w:val="nil"/>
              <w:bottom w:val="single" w:sz="4" w:space="0" w:color="auto"/>
              <w:right w:val="nil"/>
            </w:tcBorders>
            <w:shd w:val="clear" w:color="auto" w:fill="auto"/>
            <w:noWrap/>
            <w:vAlign w:val="bottom"/>
          </w:tcPr>
          <w:p w14:paraId="112DB14D" w14:textId="77777777" w:rsidR="00C729D2" w:rsidRPr="009128F0" w:rsidRDefault="00C729D2" w:rsidP="00C729D2">
            <w:pPr>
              <w:jc w:val="right"/>
              <w:rPr>
                <w:rFonts w:ascii="Arial" w:hAnsi="Arial" w:cs="Arial"/>
                <w:b/>
                <w:color w:val="000000" w:themeColor="text1"/>
                <w:sz w:val="16"/>
                <w:szCs w:val="16"/>
              </w:rPr>
            </w:pPr>
          </w:p>
        </w:tc>
      </w:tr>
      <w:tr w:rsidR="00C729D2" w:rsidRPr="009128F0" w14:paraId="6B315707" w14:textId="77777777" w:rsidTr="0094533D">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55085E1E" w14:textId="77777777" w:rsidR="00C729D2" w:rsidRPr="009128F0" w:rsidRDefault="00C729D2" w:rsidP="00C729D2">
            <w:pPr>
              <w:rPr>
                <w:rFonts w:ascii="Arial" w:hAnsi="Arial" w:cs="Arial"/>
                <w:b/>
                <w:bCs/>
                <w:color w:val="000000" w:themeColor="text1"/>
                <w:sz w:val="16"/>
                <w:szCs w:val="16"/>
              </w:rPr>
            </w:pPr>
            <w:r w:rsidRPr="009128F0">
              <w:rPr>
                <w:rFonts w:ascii="Arial" w:hAnsi="Arial" w:cs="Arial"/>
                <w:b/>
                <w:bCs/>
                <w:color w:val="000000" w:themeColor="text1"/>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3D0F9584" w14:textId="64151088" w:rsidR="00C729D2"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19E7C305" w14:textId="77777777" w:rsidR="00C729D2" w:rsidRPr="009128F0" w:rsidRDefault="00C729D2" w:rsidP="00C729D2">
            <w:pPr>
              <w:jc w:val="right"/>
              <w:rPr>
                <w:rFonts w:ascii="Arial" w:hAnsi="Arial" w:cs="Arial"/>
                <w:b/>
                <w:color w:val="000000" w:themeColor="text1"/>
                <w:sz w:val="16"/>
                <w:szCs w:val="16"/>
              </w:rPr>
            </w:pPr>
          </w:p>
        </w:tc>
      </w:tr>
      <w:tr w:rsidR="00C729D2" w:rsidRPr="009128F0" w14:paraId="562527A9" w14:textId="77777777" w:rsidTr="0094533D">
        <w:trPr>
          <w:trHeight w:val="20"/>
        </w:trPr>
        <w:tc>
          <w:tcPr>
            <w:tcW w:w="6237" w:type="dxa"/>
            <w:tcBorders>
              <w:top w:val="single" w:sz="4" w:space="0" w:color="auto"/>
              <w:left w:val="nil"/>
              <w:right w:val="nil"/>
            </w:tcBorders>
            <w:shd w:val="clear" w:color="auto" w:fill="auto"/>
            <w:noWrap/>
            <w:vAlign w:val="bottom"/>
            <w:hideMark/>
          </w:tcPr>
          <w:p w14:paraId="5EE49AEE"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Bankanın kendi ilave ana sermayesine yapmış olduğu doğrudan veya dolaylı yatırımlar</w:t>
            </w:r>
          </w:p>
        </w:tc>
        <w:tc>
          <w:tcPr>
            <w:tcW w:w="1448" w:type="dxa"/>
            <w:tcBorders>
              <w:top w:val="single" w:sz="4" w:space="0" w:color="auto"/>
              <w:left w:val="nil"/>
              <w:right w:val="nil"/>
            </w:tcBorders>
            <w:shd w:val="clear" w:color="auto" w:fill="auto"/>
            <w:noWrap/>
            <w:vAlign w:val="bottom"/>
          </w:tcPr>
          <w:p w14:paraId="0318922D" w14:textId="2B7150E5" w:rsidR="00C729D2"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single" w:sz="4" w:space="0" w:color="auto"/>
              <w:left w:val="nil"/>
              <w:right w:val="nil"/>
            </w:tcBorders>
            <w:shd w:val="clear" w:color="auto" w:fill="auto"/>
            <w:noWrap/>
            <w:vAlign w:val="bottom"/>
          </w:tcPr>
          <w:p w14:paraId="60AC8989" w14:textId="77777777" w:rsidR="00C729D2" w:rsidRPr="009128F0" w:rsidRDefault="00C729D2" w:rsidP="00C729D2">
            <w:pPr>
              <w:jc w:val="right"/>
              <w:rPr>
                <w:rFonts w:ascii="Arial" w:hAnsi="Arial" w:cs="Arial"/>
                <w:color w:val="000000" w:themeColor="text1"/>
                <w:sz w:val="16"/>
                <w:szCs w:val="16"/>
              </w:rPr>
            </w:pPr>
          </w:p>
        </w:tc>
      </w:tr>
      <w:tr w:rsidR="00C729D2" w:rsidRPr="009128F0" w14:paraId="7A018D78" w14:textId="77777777" w:rsidTr="0094533D">
        <w:trPr>
          <w:trHeight w:val="20"/>
        </w:trPr>
        <w:tc>
          <w:tcPr>
            <w:tcW w:w="6237" w:type="dxa"/>
            <w:tcBorders>
              <w:left w:val="nil"/>
              <w:right w:val="nil"/>
            </w:tcBorders>
            <w:shd w:val="clear" w:color="auto" w:fill="auto"/>
            <w:noWrap/>
            <w:vAlign w:val="bottom"/>
            <w:hideMark/>
          </w:tcPr>
          <w:p w14:paraId="6A6F5589"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 xml:space="preserve">Bankanın ilave ana sermaye kalemlerine yatırım yapan bankalar ile finansal kuruluşlar tarafından ihraç edilen ve Yönetmeliğin 7’nci maddesinde belirtilen şartları taşıyan </w:t>
            </w:r>
            <w:proofErr w:type="spellStart"/>
            <w:r w:rsidRPr="009128F0">
              <w:rPr>
                <w:rFonts w:ascii="Arial" w:hAnsi="Arial" w:cs="Arial"/>
                <w:bCs/>
                <w:color w:val="000000" w:themeColor="text1"/>
                <w:sz w:val="16"/>
                <w:szCs w:val="16"/>
              </w:rPr>
              <w:t>özkaynak</w:t>
            </w:r>
            <w:proofErr w:type="spellEnd"/>
            <w:r w:rsidRPr="009128F0">
              <w:rPr>
                <w:rFonts w:ascii="Arial" w:hAnsi="Arial" w:cs="Arial"/>
                <w:bCs/>
                <w:color w:val="000000" w:themeColor="text1"/>
                <w:sz w:val="16"/>
                <w:szCs w:val="16"/>
              </w:rPr>
              <w:t xml:space="preserve"> kalemlerine bankanın yaptığı yatırımlar</w:t>
            </w:r>
          </w:p>
        </w:tc>
        <w:tc>
          <w:tcPr>
            <w:tcW w:w="1448" w:type="dxa"/>
            <w:tcBorders>
              <w:left w:val="nil"/>
              <w:right w:val="nil"/>
            </w:tcBorders>
            <w:shd w:val="clear" w:color="auto" w:fill="auto"/>
            <w:noWrap/>
            <w:vAlign w:val="bottom"/>
          </w:tcPr>
          <w:p w14:paraId="4C314C20" w14:textId="0A60A94F" w:rsidR="00C729D2"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left w:val="nil"/>
              <w:right w:val="nil"/>
            </w:tcBorders>
            <w:shd w:val="clear" w:color="auto" w:fill="auto"/>
            <w:noWrap/>
            <w:vAlign w:val="bottom"/>
          </w:tcPr>
          <w:p w14:paraId="1A423BEC" w14:textId="77777777" w:rsidR="00C729D2" w:rsidRPr="009128F0" w:rsidRDefault="00C729D2" w:rsidP="00C729D2">
            <w:pPr>
              <w:jc w:val="right"/>
              <w:rPr>
                <w:rFonts w:ascii="Arial" w:hAnsi="Arial" w:cs="Arial"/>
                <w:color w:val="000000" w:themeColor="text1"/>
                <w:sz w:val="16"/>
                <w:szCs w:val="16"/>
              </w:rPr>
            </w:pPr>
          </w:p>
        </w:tc>
      </w:tr>
      <w:tr w:rsidR="00C729D2" w:rsidRPr="009128F0" w14:paraId="0B5F06FD" w14:textId="77777777" w:rsidTr="0094533D">
        <w:trPr>
          <w:trHeight w:val="20"/>
        </w:trPr>
        <w:tc>
          <w:tcPr>
            <w:tcW w:w="6237" w:type="dxa"/>
            <w:tcBorders>
              <w:left w:val="nil"/>
              <w:right w:val="nil"/>
            </w:tcBorders>
            <w:shd w:val="clear" w:color="auto" w:fill="auto"/>
            <w:noWrap/>
            <w:vAlign w:val="bottom"/>
            <w:hideMark/>
          </w:tcPr>
          <w:p w14:paraId="289D3266"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 xml:space="preserve">Ortaklık paylarının %10 veya daha azına sahip olunan ve </w:t>
            </w:r>
            <w:proofErr w:type="gramStart"/>
            <w:r w:rsidRPr="009128F0">
              <w:rPr>
                <w:rFonts w:ascii="Arial" w:hAnsi="Arial" w:cs="Arial"/>
                <w:bCs/>
                <w:color w:val="000000" w:themeColor="text1"/>
                <w:sz w:val="16"/>
                <w:szCs w:val="16"/>
              </w:rPr>
              <w:t>konsolide</w:t>
            </w:r>
            <w:proofErr w:type="gramEnd"/>
            <w:r w:rsidRPr="009128F0">
              <w:rPr>
                <w:rFonts w:ascii="Arial" w:hAnsi="Arial" w:cs="Arial"/>
                <w:bCs/>
                <w:color w:val="000000" w:themeColor="text1"/>
                <w:sz w:val="16"/>
                <w:szCs w:val="16"/>
              </w:rPr>
              <w:t xml:space="preserve"> edilmeyen bankalar ve finansal kuruluşların </w:t>
            </w:r>
            <w:proofErr w:type="spellStart"/>
            <w:r w:rsidRPr="009128F0">
              <w:rPr>
                <w:rFonts w:ascii="Arial" w:hAnsi="Arial" w:cs="Arial"/>
                <w:bCs/>
                <w:color w:val="000000" w:themeColor="text1"/>
                <w:sz w:val="16"/>
                <w:szCs w:val="16"/>
              </w:rPr>
              <w:t>özkaynak</w:t>
            </w:r>
            <w:proofErr w:type="spellEnd"/>
            <w:r w:rsidRPr="009128F0">
              <w:rPr>
                <w:rFonts w:ascii="Arial" w:hAnsi="Arial" w:cs="Arial"/>
                <w:bCs/>
                <w:color w:val="000000" w:themeColor="text1"/>
                <w:sz w:val="16"/>
                <w:szCs w:val="16"/>
              </w:rPr>
              <w:t xml:space="preserve"> unsurlarına yapılan yatırımların net uzun pozisyonları toplamının, bankanın çekirdek sermayesinin %10’nunu aşan kısmı</w:t>
            </w:r>
          </w:p>
        </w:tc>
        <w:tc>
          <w:tcPr>
            <w:tcW w:w="1448" w:type="dxa"/>
            <w:tcBorders>
              <w:left w:val="nil"/>
              <w:right w:val="nil"/>
            </w:tcBorders>
            <w:shd w:val="clear" w:color="auto" w:fill="auto"/>
            <w:noWrap/>
            <w:vAlign w:val="bottom"/>
          </w:tcPr>
          <w:p w14:paraId="31A34BFF" w14:textId="3C568581" w:rsidR="00C729D2"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left w:val="nil"/>
              <w:right w:val="nil"/>
            </w:tcBorders>
            <w:shd w:val="clear" w:color="auto" w:fill="auto"/>
            <w:noWrap/>
            <w:vAlign w:val="bottom"/>
          </w:tcPr>
          <w:p w14:paraId="60A7406A" w14:textId="77777777" w:rsidR="00C729D2" w:rsidRPr="009128F0" w:rsidRDefault="00C729D2" w:rsidP="00C729D2">
            <w:pPr>
              <w:jc w:val="right"/>
              <w:rPr>
                <w:rFonts w:ascii="Arial" w:hAnsi="Arial" w:cs="Arial"/>
                <w:color w:val="000000" w:themeColor="text1"/>
                <w:sz w:val="16"/>
                <w:szCs w:val="16"/>
              </w:rPr>
            </w:pPr>
          </w:p>
        </w:tc>
      </w:tr>
      <w:tr w:rsidR="00C729D2" w:rsidRPr="009128F0" w14:paraId="5D3F98C1" w14:textId="77777777" w:rsidTr="0094533D">
        <w:trPr>
          <w:trHeight w:val="20"/>
        </w:trPr>
        <w:tc>
          <w:tcPr>
            <w:tcW w:w="6237" w:type="dxa"/>
            <w:tcBorders>
              <w:left w:val="nil"/>
              <w:right w:val="nil"/>
            </w:tcBorders>
            <w:shd w:val="clear" w:color="auto" w:fill="auto"/>
            <w:noWrap/>
            <w:vAlign w:val="bottom"/>
            <w:hideMark/>
          </w:tcPr>
          <w:p w14:paraId="579BE1A3"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 xml:space="preserve">Ortaklık paylarının %10 veya daha fazlasına sahip olunan ve </w:t>
            </w:r>
            <w:proofErr w:type="gramStart"/>
            <w:r w:rsidRPr="009128F0">
              <w:rPr>
                <w:rFonts w:ascii="Arial" w:hAnsi="Arial" w:cs="Arial"/>
                <w:bCs/>
                <w:color w:val="000000" w:themeColor="text1"/>
                <w:sz w:val="16"/>
                <w:szCs w:val="16"/>
              </w:rPr>
              <w:t>konsolide</w:t>
            </w:r>
            <w:proofErr w:type="gramEnd"/>
            <w:r w:rsidRPr="009128F0">
              <w:rPr>
                <w:rFonts w:ascii="Arial" w:hAnsi="Arial" w:cs="Arial"/>
                <w:bCs/>
                <w:color w:val="000000" w:themeColor="text1"/>
                <w:sz w:val="16"/>
                <w:szCs w:val="16"/>
              </w:rPr>
              <w:t xml:space="preserve"> edilmeyen bankalar ve finansal kuruluşların ilave ana sermaye unsurlarına yapılan yatırımların net uzun pozisyonları toplamı</w:t>
            </w:r>
          </w:p>
        </w:tc>
        <w:tc>
          <w:tcPr>
            <w:tcW w:w="1448" w:type="dxa"/>
            <w:tcBorders>
              <w:left w:val="nil"/>
              <w:right w:val="nil"/>
            </w:tcBorders>
            <w:shd w:val="clear" w:color="auto" w:fill="auto"/>
            <w:noWrap/>
            <w:vAlign w:val="bottom"/>
          </w:tcPr>
          <w:p w14:paraId="122C203B" w14:textId="5FC43A6B" w:rsidR="00C729D2"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left w:val="nil"/>
              <w:right w:val="nil"/>
            </w:tcBorders>
            <w:shd w:val="clear" w:color="auto" w:fill="auto"/>
            <w:noWrap/>
            <w:vAlign w:val="bottom"/>
          </w:tcPr>
          <w:p w14:paraId="41DD2E22" w14:textId="77777777" w:rsidR="00C729D2" w:rsidRPr="009128F0" w:rsidRDefault="00C729D2" w:rsidP="00C729D2">
            <w:pPr>
              <w:jc w:val="right"/>
              <w:rPr>
                <w:rFonts w:ascii="Arial" w:hAnsi="Arial" w:cs="Arial"/>
                <w:color w:val="000000" w:themeColor="text1"/>
                <w:sz w:val="16"/>
                <w:szCs w:val="16"/>
              </w:rPr>
            </w:pPr>
          </w:p>
        </w:tc>
      </w:tr>
      <w:tr w:rsidR="00C729D2" w:rsidRPr="009128F0" w14:paraId="3F2DE78F" w14:textId="77777777" w:rsidTr="0094533D">
        <w:trPr>
          <w:trHeight w:val="20"/>
        </w:trPr>
        <w:tc>
          <w:tcPr>
            <w:tcW w:w="6237" w:type="dxa"/>
            <w:tcBorders>
              <w:left w:val="nil"/>
              <w:bottom w:val="single" w:sz="4" w:space="0" w:color="auto"/>
              <w:right w:val="nil"/>
            </w:tcBorders>
            <w:shd w:val="clear" w:color="auto" w:fill="auto"/>
            <w:noWrap/>
            <w:vAlign w:val="bottom"/>
            <w:hideMark/>
          </w:tcPr>
          <w:p w14:paraId="6BD40C1D"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Kurulca belirlenecek diğer kalemler</w:t>
            </w:r>
          </w:p>
        </w:tc>
        <w:tc>
          <w:tcPr>
            <w:tcW w:w="1448" w:type="dxa"/>
            <w:tcBorders>
              <w:left w:val="nil"/>
              <w:bottom w:val="single" w:sz="4" w:space="0" w:color="auto"/>
              <w:right w:val="nil"/>
            </w:tcBorders>
            <w:shd w:val="clear" w:color="auto" w:fill="auto"/>
            <w:noWrap/>
            <w:vAlign w:val="bottom"/>
          </w:tcPr>
          <w:p w14:paraId="40E192DF" w14:textId="74CB9B72" w:rsidR="00C729D2"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left w:val="nil"/>
              <w:bottom w:val="single" w:sz="4" w:space="0" w:color="auto"/>
              <w:right w:val="nil"/>
            </w:tcBorders>
            <w:shd w:val="clear" w:color="auto" w:fill="auto"/>
            <w:noWrap/>
            <w:vAlign w:val="bottom"/>
          </w:tcPr>
          <w:p w14:paraId="28CC42DD" w14:textId="77777777" w:rsidR="00C729D2" w:rsidRPr="009128F0" w:rsidRDefault="00C729D2" w:rsidP="00C729D2">
            <w:pPr>
              <w:jc w:val="right"/>
              <w:rPr>
                <w:rFonts w:ascii="Arial" w:hAnsi="Arial" w:cs="Arial"/>
                <w:color w:val="000000" w:themeColor="text1"/>
                <w:sz w:val="16"/>
                <w:szCs w:val="16"/>
              </w:rPr>
            </w:pPr>
          </w:p>
        </w:tc>
      </w:tr>
      <w:tr w:rsidR="00C729D2" w:rsidRPr="009128F0" w14:paraId="5EAB3BCB" w14:textId="77777777" w:rsidTr="0094533D">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5F193988" w14:textId="77777777" w:rsidR="00C729D2" w:rsidRPr="009128F0" w:rsidRDefault="00C729D2" w:rsidP="00C729D2">
            <w:pPr>
              <w:rPr>
                <w:rFonts w:ascii="Arial" w:hAnsi="Arial" w:cs="Arial"/>
                <w:b/>
                <w:bCs/>
                <w:color w:val="000000" w:themeColor="text1"/>
                <w:sz w:val="16"/>
                <w:szCs w:val="16"/>
              </w:rPr>
            </w:pPr>
            <w:r w:rsidRPr="009128F0">
              <w:rPr>
                <w:rFonts w:ascii="Arial" w:hAnsi="Arial" w:cs="Arial"/>
                <w:b/>
                <w:bCs/>
                <w:color w:val="000000" w:themeColor="text1"/>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65C0F56A" w14:textId="53D5796A" w:rsidR="00C729D2" w:rsidRPr="009128F0" w:rsidRDefault="00013C9D" w:rsidP="0094533D">
            <w:pPr>
              <w:jc w:val="right"/>
              <w:rPr>
                <w:rFonts w:ascii="Arial" w:hAnsi="Arial" w:cs="Arial"/>
                <w:b/>
                <w:color w:val="000000" w:themeColor="text1"/>
                <w:sz w:val="16"/>
                <w:szCs w:val="16"/>
              </w:rPr>
            </w:pPr>
            <w:r>
              <w:rPr>
                <w:rFonts w:ascii="Arial" w:hAnsi="Arial" w:cs="Arial"/>
                <w:b/>
                <w:color w:val="000000" w:themeColor="text1"/>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3693C9A3" w14:textId="77777777" w:rsidR="00C729D2" w:rsidRPr="009128F0" w:rsidRDefault="00C729D2" w:rsidP="00C729D2">
            <w:pPr>
              <w:jc w:val="right"/>
              <w:rPr>
                <w:rFonts w:ascii="Arial" w:hAnsi="Arial" w:cs="Arial"/>
                <w:color w:val="000000" w:themeColor="text1"/>
                <w:sz w:val="16"/>
                <w:szCs w:val="16"/>
              </w:rPr>
            </w:pPr>
          </w:p>
        </w:tc>
      </w:tr>
      <w:tr w:rsidR="00C729D2" w:rsidRPr="009128F0" w14:paraId="1030790F" w14:textId="77777777" w:rsidTr="0094533D">
        <w:trPr>
          <w:trHeight w:val="20"/>
        </w:trPr>
        <w:tc>
          <w:tcPr>
            <w:tcW w:w="6237" w:type="dxa"/>
            <w:tcBorders>
              <w:top w:val="single" w:sz="4" w:space="0" w:color="auto"/>
              <w:left w:val="nil"/>
              <w:right w:val="nil"/>
            </w:tcBorders>
            <w:shd w:val="clear" w:color="auto" w:fill="auto"/>
            <w:noWrap/>
            <w:vAlign w:val="bottom"/>
            <w:hideMark/>
          </w:tcPr>
          <w:p w14:paraId="6A21C2D2"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 xml:space="preserve">Şerefiye veya diğer maddi olmayan duran varlıklar ve bunlara ilişkin ertelenmiş vergi yükümlülüklerinin Bankaların </w:t>
            </w:r>
            <w:proofErr w:type="spellStart"/>
            <w:r w:rsidRPr="009128F0">
              <w:rPr>
                <w:rFonts w:ascii="Arial" w:hAnsi="Arial" w:cs="Arial"/>
                <w:bCs/>
                <w:color w:val="000000" w:themeColor="text1"/>
                <w:sz w:val="16"/>
                <w:szCs w:val="16"/>
              </w:rPr>
              <w:t>Özkaynaklarına</w:t>
            </w:r>
            <w:proofErr w:type="spellEnd"/>
            <w:r w:rsidRPr="009128F0">
              <w:rPr>
                <w:rFonts w:ascii="Arial" w:hAnsi="Arial" w:cs="Arial"/>
                <w:bCs/>
                <w:color w:val="000000" w:themeColor="text1"/>
                <w:sz w:val="16"/>
                <w:szCs w:val="16"/>
              </w:rPr>
              <w:t xml:space="preserve"> İlişkin Yönetmeliğin Geçici 2’nci maddesinin birinci fıkrası uyarınca çekirdek sermayeden indirilmeyen kısmı (-)</w:t>
            </w:r>
          </w:p>
        </w:tc>
        <w:tc>
          <w:tcPr>
            <w:tcW w:w="1448" w:type="dxa"/>
            <w:tcBorders>
              <w:top w:val="single" w:sz="4" w:space="0" w:color="auto"/>
              <w:left w:val="nil"/>
              <w:right w:val="nil"/>
            </w:tcBorders>
            <w:shd w:val="clear" w:color="auto" w:fill="auto"/>
            <w:noWrap/>
            <w:vAlign w:val="bottom"/>
          </w:tcPr>
          <w:p w14:paraId="2C3BD798" w14:textId="6794837D" w:rsidR="00C729D2"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single" w:sz="4" w:space="0" w:color="auto"/>
              <w:left w:val="nil"/>
              <w:right w:val="nil"/>
            </w:tcBorders>
            <w:shd w:val="clear" w:color="auto" w:fill="auto"/>
            <w:noWrap/>
            <w:vAlign w:val="bottom"/>
          </w:tcPr>
          <w:p w14:paraId="0ECAABE0" w14:textId="77777777" w:rsidR="00C729D2" w:rsidRPr="009128F0" w:rsidRDefault="00C729D2" w:rsidP="00C729D2">
            <w:pPr>
              <w:jc w:val="right"/>
              <w:rPr>
                <w:rFonts w:ascii="Arial" w:hAnsi="Arial" w:cs="Arial"/>
                <w:color w:val="000000" w:themeColor="text1"/>
                <w:sz w:val="16"/>
                <w:szCs w:val="16"/>
              </w:rPr>
            </w:pPr>
          </w:p>
        </w:tc>
      </w:tr>
      <w:tr w:rsidR="00C729D2" w:rsidRPr="009128F0" w14:paraId="7C109F2C" w14:textId="77777777" w:rsidTr="0094533D">
        <w:trPr>
          <w:trHeight w:val="20"/>
        </w:trPr>
        <w:tc>
          <w:tcPr>
            <w:tcW w:w="6237" w:type="dxa"/>
            <w:tcBorders>
              <w:left w:val="nil"/>
              <w:right w:val="nil"/>
            </w:tcBorders>
            <w:shd w:val="clear" w:color="auto" w:fill="auto"/>
            <w:noWrap/>
            <w:vAlign w:val="bottom"/>
            <w:hideMark/>
          </w:tcPr>
          <w:p w14:paraId="2EA0EF45"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 xml:space="preserve">Net ertelenmiş vergi varlığı/vergi borcunun Bankaların </w:t>
            </w:r>
            <w:proofErr w:type="spellStart"/>
            <w:r w:rsidRPr="009128F0">
              <w:rPr>
                <w:rFonts w:ascii="Arial" w:hAnsi="Arial" w:cs="Arial"/>
                <w:bCs/>
                <w:color w:val="000000" w:themeColor="text1"/>
                <w:sz w:val="16"/>
                <w:szCs w:val="16"/>
              </w:rPr>
              <w:t>Özkaynaklarına</w:t>
            </w:r>
            <w:proofErr w:type="spellEnd"/>
            <w:r w:rsidRPr="009128F0">
              <w:rPr>
                <w:rFonts w:ascii="Arial" w:hAnsi="Arial" w:cs="Arial"/>
                <w:bCs/>
                <w:color w:val="000000" w:themeColor="text1"/>
                <w:sz w:val="16"/>
                <w:szCs w:val="16"/>
              </w:rPr>
              <w:t xml:space="preserve"> İlişkin Yönetmeliğin Geçici 2’nci maddesinin birinci fıkrası uyarınca çekirdek sermayeden indirilmeyen kısmı (-)</w:t>
            </w:r>
          </w:p>
        </w:tc>
        <w:tc>
          <w:tcPr>
            <w:tcW w:w="1448" w:type="dxa"/>
            <w:tcBorders>
              <w:left w:val="nil"/>
              <w:right w:val="nil"/>
            </w:tcBorders>
            <w:shd w:val="clear" w:color="auto" w:fill="auto"/>
            <w:noWrap/>
            <w:vAlign w:val="bottom"/>
          </w:tcPr>
          <w:p w14:paraId="6F07F418" w14:textId="082A92BC" w:rsidR="00C729D2"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left w:val="nil"/>
              <w:right w:val="nil"/>
            </w:tcBorders>
            <w:shd w:val="clear" w:color="auto" w:fill="auto"/>
            <w:noWrap/>
            <w:vAlign w:val="bottom"/>
          </w:tcPr>
          <w:p w14:paraId="1F2C283E" w14:textId="77777777" w:rsidR="00C729D2" w:rsidRPr="009128F0" w:rsidRDefault="00C729D2" w:rsidP="00C729D2">
            <w:pPr>
              <w:jc w:val="right"/>
              <w:rPr>
                <w:rFonts w:ascii="Arial" w:hAnsi="Arial" w:cs="Arial"/>
                <w:color w:val="000000" w:themeColor="text1"/>
                <w:sz w:val="16"/>
                <w:szCs w:val="16"/>
              </w:rPr>
            </w:pPr>
          </w:p>
        </w:tc>
      </w:tr>
      <w:tr w:rsidR="00C729D2" w:rsidRPr="009128F0" w14:paraId="5F633476" w14:textId="77777777" w:rsidTr="0094533D">
        <w:trPr>
          <w:trHeight w:val="20"/>
        </w:trPr>
        <w:tc>
          <w:tcPr>
            <w:tcW w:w="6237" w:type="dxa"/>
            <w:tcBorders>
              <w:left w:val="nil"/>
              <w:bottom w:val="single" w:sz="4" w:space="0" w:color="auto"/>
              <w:right w:val="nil"/>
            </w:tcBorders>
            <w:shd w:val="clear" w:color="auto" w:fill="auto"/>
            <w:noWrap/>
            <w:vAlign w:val="bottom"/>
            <w:hideMark/>
          </w:tcPr>
          <w:p w14:paraId="24B75438"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Yeterli katkı sermaye bulunmaması halinde ilave ana sermayeden indirim yapılacak tutar (-)</w:t>
            </w:r>
          </w:p>
        </w:tc>
        <w:tc>
          <w:tcPr>
            <w:tcW w:w="1448" w:type="dxa"/>
            <w:tcBorders>
              <w:left w:val="nil"/>
              <w:bottom w:val="single" w:sz="4" w:space="0" w:color="auto"/>
              <w:right w:val="nil"/>
            </w:tcBorders>
            <w:shd w:val="clear" w:color="auto" w:fill="auto"/>
            <w:noWrap/>
            <w:vAlign w:val="bottom"/>
          </w:tcPr>
          <w:p w14:paraId="2826BE4A" w14:textId="7B0D135E" w:rsidR="00C729D2"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left w:val="nil"/>
              <w:bottom w:val="single" w:sz="4" w:space="0" w:color="auto"/>
              <w:right w:val="nil"/>
            </w:tcBorders>
            <w:shd w:val="clear" w:color="auto" w:fill="auto"/>
            <w:noWrap/>
            <w:vAlign w:val="bottom"/>
          </w:tcPr>
          <w:p w14:paraId="715EDD78" w14:textId="77777777" w:rsidR="00C729D2" w:rsidRPr="009128F0" w:rsidRDefault="00C729D2" w:rsidP="00C729D2">
            <w:pPr>
              <w:jc w:val="right"/>
              <w:rPr>
                <w:rFonts w:ascii="Arial" w:hAnsi="Arial" w:cs="Arial"/>
                <w:color w:val="000000" w:themeColor="text1"/>
                <w:sz w:val="16"/>
                <w:szCs w:val="16"/>
              </w:rPr>
            </w:pPr>
          </w:p>
        </w:tc>
      </w:tr>
      <w:tr w:rsidR="00C729D2" w:rsidRPr="009128F0" w14:paraId="6EE27714" w14:textId="77777777" w:rsidTr="0094533D">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7BE0740C" w14:textId="77777777" w:rsidR="00C729D2" w:rsidRPr="009128F0" w:rsidRDefault="00C729D2" w:rsidP="00C729D2">
            <w:pPr>
              <w:rPr>
                <w:rFonts w:ascii="Arial" w:hAnsi="Arial" w:cs="Arial"/>
                <w:b/>
                <w:bCs/>
                <w:color w:val="000000" w:themeColor="text1"/>
                <w:sz w:val="16"/>
                <w:szCs w:val="16"/>
              </w:rPr>
            </w:pPr>
            <w:r w:rsidRPr="009128F0">
              <w:rPr>
                <w:rFonts w:ascii="Arial" w:hAnsi="Arial" w:cs="Arial"/>
                <w:b/>
                <w:bCs/>
                <w:color w:val="000000" w:themeColor="text1"/>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6CD0E0C0" w14:textId="2E7863DD" w:rsidR="00C729D2" w:rsidRPr="009128F0" w:rsidRDefault="00013C9D" w:rsidP="0094533D">
            <w:pPr>
              <w:jc w:val="right"/>
              <w:rPr>
                <w:rFonts w:ascii="Arial" w:hAnsi="Arial" w:cs="Arial"/>
                <w:b/>
                <w:color w:val="000000" w:themeColor="text1"/>
                <w:sz w:val="16"/>
                <w:szCs w:val="16"/>
              </w:rPr>
            </w:pPr>
            <w:r>
              <w:rPr>
                <w:rFonts w:ascii="Arial" w:hAnsi="Arial" w:cs="Arial"/>
                <w:b/>
                <w:color w:val="000000" w:themeColor="text1"/>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44B1146" w14:textId="77777777" w:rsidR="00C729D2" w:rsidRPr="009128F0" w:rsidRDefault="00C729D2" w:rsidP="00C729D2">
            <w:pPr>
              <w:jc w:val="right"/>
              <w:rPr>
                <w:rFonts w:ascii="Arial" w:hAnsi="Arial" w:cs="Arial"/>
                <w:b/>
                <w:color w:val="000000" w:themeColor="text1"/>
                <w:sz w:val="16"/>
                <w:szCs w:val="16"/>
              </w:rPr>
            </w:pPr>
          </w:p>
        </w:tc>
      </w:tr>
      <w:tr w:rsidR="00013C9D" w:rsidRPr="009128F0" w14:paraId="3B92DC55" w14:textId="77777777" w:rsidTr="00523702">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00FF3381" w14:textId="77777777" w:rsidR="00013C9D" w:rsidRPr="009128F0" w:rsidRDefault="00013C9D" w:rsidP="00013C9D">
            <w:pPr>
              <w:rPr>
                <w:rFonts w:ascii="Arial" w:hAnsi="Arial" w:cs="Arial"/>
                <w:b/>
                <w:bCs/>
                <w:color w:val="000000" w:themeColor="text1"/>
                <w:sz w:val="16"/>
                <w:szCs w:val="16"/>
              </w:rPr>
            </w:pPr>
            <w:r w:rsidRPr="009128F0">
              <w:rPr>
                <w:rFonts w:ascii="Arial" w:hAnsi="Arial" w:cs="Arial"/>
                <w:b/>
                <w:bCs/>
                <w:color w:val="000000" w:themeColor="text1"/>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tcPr>
          <w:p w14:paraId="59678B71" w14:textId="211BE9CD" w:rsidR="00013C9D" w:rsidRPr="009128F0" w:rsidRDefault="00013C9D" w:rsidP="00013C9D">
            <w:pPr>
              <w:jc w:val="right"/>
              <w:rPr>
                <w:rFonts w:ascii="Arial" w:hAnsi="Arial" w:cs="Arial"/>
                <w:b/>
                <w:color w:val="000000" w:themeColor="text1"/>
                <w:sz w:val="16"/>
                <w:szCs w:val="16"/>
              </w:rPr>
            </w:pPr>
            <w:r w:rsidRPr="00013C9D">
              <w:rPr>
                <w:rFonts w:ascii="Arial" w:hAnsi="Arial" w:cs="Arial"/>
                <w:b/>
                <w:color w:val="000000" w:themeColor="text1"/>
                <w:sz w:val="16"/>
                <w:szCs w:val="16"/>
              </w:rPr>
              <w:t>808.725</w:t>
            </w:r>
          </w:p>
        </w:tc>
        <w:tc>
          <w:tcPr>
            <w:tcW w:w="1499" w:type="dxa"/>
            <w:tcBorders>
              <w:top w:val="single" w:sz="4" w:space="0" w:color="auto"/>
              <w:left w:val="nil"/>
              <w:bottom w:val="single" w:sz="4" w:space="0" w:color="auto"/>
              <w:right w:val="nil"/>
            </w:tcBorders>
            <w:shd w:val="clear" w:color="auto" w:fill="auto"/>
            <w:noWrap/>
            <w:vAlign w:val="bottom"/>
          </w:tcPr>
          <w:p w14:paraId="745D5500" w14:textId="77777777" w:rsidR="00013C9D" w:rsidRPr="009128F0" w:rsidRDefault="00013C9D" w:rsidP="00013C9D">
            <w:pPr>
              <w:jc w:val="right"/>
              <w:rPr>
                <w:rFonts w:ascii="Arial" w:hAnsi="Arial" w:cs="Arial"/>
                <w:b/>
                <w:color w:val="000000" w:themeColor="text1"/>
                <w:sz w:val="16"/>
                <w:szCs w:val="16"/>
              </w:rPr>
            </w:pPr>
          </w:p>
        </w:tc>
      </w:tr>
      <w:tr w:rsidR="00013C9D" w:rsidRPr="009128F0" w14:paraId="541C0792" w14:textId="77777777" w:rsidTr="00523702">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0C1B821F" w14:textId="77777777" w:rsidR="00013C9D" w:rsidRPr="009128F0" w:rsidRDefault="00013C9D" w:rsidP="00013C9D">
            <w:pPr>
              <w:rPr>
                <w:rFonts w:ascii="Arial" w:hAnsi="Arial" w:cs="Arial"/>
                <w:b/>
                <w:bCs/>
                <w:color w:val="000000" w:themeColor="text1"/>
                <w:sz w:val="16"/>
                <w:szCs w:val="16"/>
              </w:rPr>
            </w:pPr>
            <w:r w:rsidRPr="009128F0">
              <w:rPr>
                <w:rFonts w:ascii="Arial" w:hAnsi="Arial" w:cs="Arial"/>
                <w:b/>
                <w:bCs/>
                <w:color w:val="000000" w:themeColor="text1"/>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tcPr>
          <w:p w14:paraId="165B9F8E" w14:textId="46E516F1" w:rsidR="00013C9D" w:rsidRPr="009128F0" w:rsidRDefault="00013C9D" w:rsidP="00013C9D">
            <w:pPr>
              <w:jc w:val="right"/>
              <w:rPr>
                <w:rFonts w:ascii="Arial" w:hAnsi="Arial" w:cs="Arial"/>
                <w:b/>
                <w:color w:val="000000" w:themeColor="text1"/>
                <w:sz w:val="16"/>
                <w:szCs w:val="16"/>
              </w:rPr>
            </w:pPr>
            <w:r w:rsidRPr="00013C9D">
              <w:rPr>
                <w:rFonts w:ascii="Arial" w:hAnsi="Arial" w:cs="Arial"/>
                <w:b/>
                <w:color w:val="000000" w:themeColor="text1"/>
                <w:sz w:val="16"/>
                <w:szCs w:val="16"/>
              </w:rPr>
              <w:t>3.115.377</w:t>
            </w:r>
          </w:p>
        </w:tc>
        <w:tc>
          <w:tcPr>
            <w:tcW w:w="1499" w:type="dxa"/>
            <w:tcBorders>
              <w:top w:val="single" w:sz="4" w:space="0" w:color="auto"/>
              <w:left w:val="nil"/>
              <w:bottom w:val="single" w:sz="4" w:space="0" w:color="auto"/>
              <w:right w:val="nil"/>
            </w:tcBorders>
            <w:shd w:val="clear" w:color="auto" w:fill="auto"/>
            <w:noWrap/>
            <w:vAlign w:val="bottom"/>
          </w:tcPr>
          <w:p w14:paraId="5404B837" w14:textId="77777777" w:rsidR="00013C9D" w:rsidRPr="009128F0" w:rsidRDefault="00013C9D" w:rsidP="00013C9D">
            <w:pPr>
              <w:jc w:val="right"/>
              <w:rPr>
                <w:rFonts w:ascii="Arial" w:hAnsi="Arial" w:cs="Arial"/>
                <w:b/>
                <w:color w:val="000000" w:themeColor="text1"/>
                <w:sz w:val="16"/>
                <w:szCs w:val="16"/>
              </w:rPr>
            </w:pPr>
          </w:p>
        </w:tc>
      </w:tr>
      <w:tr w:rsidR="00C729D2" w:rsidRPr="009128F0" w14:paraId="510B471D" w14:textId="77777777" w:rsidTr="0094533D">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525B53F7" w14:textId="77777777" w:rsidR="00C729D2" w:rsidRPr="009128F0" w:rsidRDefault="00C729D2" w:rsidP="00C729D2">
            <w:pPr>
              <w:rPr>
                <w:rFonts w:ascii="Arial" w:hAnsi="Arial" w:cs="Arial"/>
                <w:b/>
                <w:bCs/>
                <w:color w:val="000000" w:themeColor="text1"/>
                <w:sz w:val="16"/>
                <w:szCs w:val="16"/>
              </w:rPr>
            </w:pPr>
            <w:r w:rsidRPr="009128F0">
              <w:rPr>
                <w:rFonts w:ascii="Arial" w:hAnsi="Arial" w:cs="Arial"/>
                <w:b/>
                <w:bCs/>
                <w:color w:val="000000" w:themeColor="text1"/>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14B1021A" w14:textId="77777777" w:rsidR="00C729D2" w:rsidRPr="009128F0" w:rsidRDefault="00C729D2" w:rsidP="0094533D">
            <w:pPr>
              <w:jc w:val="right"/>
              <w:rPr>
                <w:rFonts w:ascii="Arial" w:hAnsi="Arial" w:cs="Arial"/>
                <w:b/>
                <w:color w:val="000000" w:themeColor="text1"/>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65AA4AFA" w14:textId="77777777" w:rsidR="00C729D2" w:rsidRPr="009128F0" w:rsidRDefault="00C729D2" w:rsidP="00C729D2">
            <w:pPr>
              <w:jc w:val="right"/>
              <w:rPr>
                <w:rFonts w:ascii="Arial" w:hAnsi="Arial" w:cs="Arial"/>
                <w:b/>
                <w:color w:val="000000" w:themeColor="text1"/>
                <w:sz w:val="16"/>
                <w:szCs w:val="16"/>
              </w:rPr>
            </w:pPr>
          </w:p>
        </w:tc>
      </w:tr>
      <w:tr w:rsidR="00C729D2" w:rsidRPr="009128F0" w14:paraId="5F00557B" w14:textId="77777777" w:rsidTr="0094533D">
        <w:trPr>
          <w:trHeight w:val="20"/>
        </w:trPr>
        <w:tc>
          <w:tcPr>
            <w:tcW w:w="6237" w:type="dxa"/>
            <w:tcBorders>
              <w:top w:val="single" w:sz="4" w:space="0" w:color="auto"/>
              <w:left w:val="nil"/>
              <w:right w:val="nil"/>
            </w:tcBorders>
            <w:shd w:val="clear" w:color="auto" w:fill="auto"/>
            <w:noWrap/>
            <w:vAlign w:val="bottom"/>
            <w:hideMark/>
          </w:tcPr>
          <w:p w14:paraId="38B40BC3"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Kurumca uygun görülen borçlanma araçları ve bunlara ilişkin ihraç primleri</w:t>
            </w:r>
          </w:p>
        </w:tc>
        <w:tc>
          <w:tcPr>
            <w:tcW w:w="1448" w:type="dxa"/>
            <w:tcBorders>
              <w:top w:val="single" w:sz="4" w:space="0" w:color="auto"/>
              <w:left w:val="nil"/>
              <w:right w:val="nil"/>
            </w:tcBorders>
            <w:shd w:val="clear" w:color="auto" w:fill="auto"/>
            <w:noWrap/>
            <w:vAlign w:val="bottom"/>
          </w:tcPr>
          <w:p w14:paraId="6E3404B7" w14:textId="22A4C5F6" w:rsidR="00C729D2" w:rsidRPr="009128F0" w:rsidRDefault="00013C9D" w:rsidP="0094533D">
            <w:pPr>
              <w:jc w:val="right"/>
              <w:rPr>
                <w:rFonts w:ascii="Arial" w:hAnsi="Arial" w:cs="Arial"/>
                <w:color w:val="000000" w:themeColor="text1"/>
                <w:sz w:val="16"/>
                <w:szCs w:val="16"/>
              </w:rPr>
            </w:pPr>
            <w:r w:rsidRPr="00013C9D">
              <w:rPr>
                <w:rFonts w:ascii="Arial" w:hAnsi="Arial" w:cs="Arial"/>
                <w:color w:val="000000" w:themeColor="text1"/>
                <w:sz w:val="16"/>
                <w:szCs w:val="16"/>
              </w:rPr>
              <w:t>1.680.570</w:t>
            </w:r>
          </w:p>
        </w:tc>
        <w:tc>
          <w:tcPr>
            <w:tcW w:w="1499" w:type="dxa"/>
            <w:tcBorders>
              <w:top w:val="single" w:sz="4" w:space="0" w:color="auto"/>
              <w:left w:val="nil"/>
              <w:right w:val="nil"/>
            </w:tcBorders>
            <w:shd w:val="clear" w:color="auto" w:fill="auto"/>
            <w:noWrap/>
            <w:vAlign w:val="bottom"/>
          </w:tcPr>
          <w:p w14:paraId="5CA5C841" w14:textId="77777777" w:rsidR="00C729D2" w:rsidRPr="009128F0" w:rsidRDefault="00C729D2" w:rsidP="00C729D2">
            <w:pPr>
              <w:jc w:val="right"/>
              <w:rPr>
                <w:rFonts w:ascii="Arial" w:hAnsi="Arial" w:cs="Arial"/>
                <w:color w:val="000000" w:themeColor="text1"/>
                <w:sz w:val="16"/>
                <w:szCs w:val="16"/>
              </w:rPr>
            </w:pPr>
          </w:p>
        </w:tc>
      </w:tr>
      <w:tr w:rsidR="00C729D2" w:rsidRPr="009128F0" w14:paraId="6E471EE2" w14:textId="77777777" w:rsidTr="0094533D">
        <w:trPr>
          <w:trHeight w:val="20"/>
        </w:trPr>
        <w:tc>
          <w:tcPr>
            <w:tcW w:w="6237" w:type="dxa"/>
            <w:tcBorders>
              <w:left w:val="nil"/>
              <w:right w:val="nil"/>
            </w:tcBorders>
            <w:shd w:val="clear" w:color="auto" w:fill="auto"/>
            <w:noWrap/>
            <w:vAlign w:val="bottom"/>
            <w:hideMark/>
          </w:tcPr>
          <w:p w14:paraId="2ADC30CB"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Kurumca uygun görülen borçlanma araçları ve bunlara ilişkin ihraç primleri (Geçici Madde 4 kapsamında olanlar)</w:t>
            </w:r>
          </w:p>
        </w:tc>
        <w:tc>
          <w:tcPr>
            <w:tcW w:w="1448" w:type="dxa"/>
            <w:tcBorders>
              <w:left w:val="nil"/>
              <w:right w:val="nil"/>
            </w:tcBorders>
            <w:shd w:val="clear" w:color="auto" w:fill="auto"/>
            <w:noWrap/>
            <w:vAlign w:val="bottom"/>
          </w:tcPr>
          <w:p w14:paraId="5C489ECE" w14:textId="74BD1FE5" w:rsidR="00C729D2" w:rsidRPr="009128F0" w:rsidRDefault="00013C9D"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left w:val="nil"/>
              <w:right w:val="nil"/>
            </w:tcBorders>
            <w:shd w:val="clear" w:color="auto" w:fill="auto"/>
            <w:noWrap/>
            <w:vAlign w:val="bottom"/>
          </w:tcPr>
          <w:p w14:paraId="6901347A" w14:textId="77777777" w:rsidR="00C729D2" w:rsidRPr="009128F0" w:rsidRDefault="00C729D2" w:rsidP="00C729D2">
            <w:pPr>
              <w:jc w:val="right"/>
              <w:rPr>
                <w:rFonts w:ascii="Arial" w:hAnsi="Arial" w:cs="Arial"/>
                <w:color w:val="000000" w:themeColor="text1"/>
                <w:sz w:val="16"/>
                <w:szCs w:val="16"/>
              </w:rPr>
            </w:pPr>
          </w:p>
        </w:tc>
      </w:tr>
      <w:tr w:rsidR="00C729D2" w:rsidRPr="009128F0" w14:paraId="78C074F0" w14:textId="77777777" w:rsidTr="00013C9D">
        <w:trPr>
          <w:trHeight w:val="20"/>
        </w:trPr>
        <w:tc>
          <w:tcPr>
            <w:tcW w:w="6237" w:type="dxa"/>
            <w:tcBorders>
              <w:left w:val="nil"/>
              <w:right w:val="nil"/>
            </w:tcBorders>
            <w:shd w:val="clear" w:color="auto" w:fill="auto"/>
            <w:noWrap/>
            <w:vAlign w:val="bottom"/>
          </w:tcPr>
          <w:p w14:paraId="3978B9E4"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Üçüncü Kişilerin katkı sermayedeki payları</w:t>
            </w:r>
          </w:p>
        </w:tc>
        <w:tc>
          <w:tcPr>
            <w:tcW w:w="1448" w:type="dxa"/>
            <w:tcBorders>
              <w:left w:val="nil"/>
              <w:right w:val="nil"/>
            </w:tcBorders>
            <w:shd w:val="clear" w:color="auto" w:fill="auto"/>
            <w:noWrap/>
            <w:vAlign w:val="bottom"/>
          </w:tcPr>
          <w:p w14:paraId="678027FB" w14:textId="3EF87F6C" w:rsidR="00C729D2" w:rsidRPr="009128F0" w:rsidRDefault="00013C9D" w:rsidP="00013C9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left w:val="nil"/>
              <w:right w:val="nil"/>
            </w:tcBorders>
            <w:shd w:val="clear" w:color="auto" w:fill="auto"/>
            <w:noWrap/>
            <w:vAlign w:val="bottom"/>
          </w:tcPr>
          <w:p w14:paraId="3A8AC551" w14:textId="77777777" w:rsidR="00C729D2" w:rsidRPr="009128F0" w:rsidRDefault="00C729D2" w:rsidP="00C729D2">
            <w:pPr>
              <w:jc w:val="right"/>
              <w:rPr>
                <w:rFonts w:ascii="Arial" w:hAnsi="Arial" w:cs="Arial"/>
                <w:color w:val="000000" w:themeColor="text1"/>
                <w:sz w:val="16"/>
                <w:szCs w:val="16"/>
              </w:rPr>
            </w:pPr>
          </w:p>
        </w:tc>
      </w:tr>
      <w:tr w:rsidR="00C729D2" w:rsidRPr="009128F0" w14:paraId="38E9757E" w14:textId="77777777" w:rsidTr="00013C9D">
        <w:trPr>
          <w:trHeight w:val="20"/>
        </w:trPr>
        <w:tc>
          <w:tcPr>
            <w:tcW w:w="6237" w:type="dxa"/>
            <w:tcBorders>
              <w:left w:val="nil"/>
              <w:right w:val="nil"/>
            </w:tcBorders>
            <w:shd w:val="clear" w:color="auto" w:fill="auto"/>
            <w:noWrap/>
            <w:vAlign w:val="bottom"/>
          </w:tcPr>
          <w:p w14:paraId="0A530417"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Üçüncü kişilerin katkı sermayedeki payları (Geçici Madde 3 kapsamında olanlar)</w:t>
            </w:r>
          </w:p>
        </w:tc>
        <w:tc>
          <w:tcPr>
            <w:tcW w:w="1448" w:type="dxa"/>
            <w:tcBorders>
              <w:left w:val="nil"/>
              <w:right w:val="nil"/>
            </w:tcBorders>
            <w:shd w:val="clear" w:color="auto" w:fill="auto"/>
            <w:noWrap/>
            <w:vAlign w:val="bottom"/>
          </w:tcPr>
          <w:p w14:paraId="2DD0A539" w14:textId="1C2FD02A" w:rsidR="00C729D2" w:rsidRPr="009128F0" w:rsidRDefault="00013C9D" w:rsidP="00013C9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left w:val="nil"/>
              <w:right w:val="nil"/>
            </w:tcBorders>
            <w:shd w:val="clear" w:color="auto" w:fill="auto"/>
            <w:noWrap/>
            <w:vAlign w:val="bottom"/>
          </w:tcPr>
          <w:p w14:paraId="385F3E65" w14:textId="77777777" w:rsidR="00C729D2" w:rsidRPr="009128F0" w:rsidRDefault="00C729D2" w:rsidP="00C729D2">
            <w:pPr>
              <w:jc w:val="right"/>
              <w:rPr>
                <w:rFonts w:ascii="Arial" w:hAnsi="Arial" w:cs="Arial"/>
                <w:color w:val="000000" w:themeColor="text1"/>
                <w:sz w:val="16"/>
                <w:szCs w:val="16"/>
              </w:rPr>
            </w:pPr>
          </w:p>
        </w:tc>
      </w:tr>
      <w:tr w:rsidR="00013C9D" w:rsidRPr="009128F0" w14:paraId="5E2D1565" w14:textId="77777777" w:rsidTr="00013C9D">
        <w:trPr>
          <w:trHeight w:val="20"/>
        </w:trPr>
        <w:tc>
          <w:tcPr>
            <w:tcW w:w="6237" w:type="dxa"/>
            <w:tcBorders>
              <w:left w:val="nil"/>
              <w:bottom w:val="single" w:sz="4" w:space="0" w:color="auto"/>
              <w:right w:val="nil"/>
            </w:tcBorders>
            <w:shd w:val="clear" w:color="auto" w:fill="auto"/>
            <w:noWrap/>
            <w:vAlign w:val="bottom"/>
            <w:hideMark/>
          </w:tcPr>
          <w:p w14:paraId="6F4D4394" w14:textId="77777777" w:rsidR="00013C9D" w:rsidRPr="009128F0" w:rsidRDefault="00013C9D" w:rsidP="00013C9D">
            <w:pPr>
              <w:jc w:val="both"/>
              <w:rPr>
                <w:rFonts w:ascii="Arial" w:hAnsi="Arial" w:cs="Arial"/>
                <w:bCs/>
                <w:color w:val="000000" w:themeColor="text1"/>
                <w:sz w:val="16"/>
                <w:szCs w:val="16"/>
              </w:rPr>
            </w:pPr>
            <w:r w:rsidRPr="009128F0">
              <w:rPr>
                <w:rFonts w:ascii="Arial" w:hAnsi="Arial" w:cs="Arial"/>
                <w:bCs/>
                <w:color w:val="000000" w:themeColor="text1"/>
                <w:sz w:val="16"/>
                <w:szCs w:val="16"/>
              </w:rPr>
              <w:t xml:space="preserve">Karşılıklar (Bankaların </w:t>
            </w:r>
            <w:proofErr w:type="spellStart"/>
            <w:r w:rsidRPr="009128F0">
              <w:rPr>
                <w:rFonts w:ascii="Arial" w:hAnsi="Arial" w:cs="Arial"/>
                <w:bCs/>
                <w:color w:val="000000" w:themeColor="text1"/>
                <w:sz w:val="16"/>
                <w:szCs w:val="16"/>
              </w:rPr>
              <w:t>Özkaynaklarına</w:t>
            </w:r>
            <w:proofErr w:type="spellEnd"/>
            <w:r w:rsidRPr="009128F0">
              <w:rPr>
                <w:rFonts w:ascii="Arial" w:hAnsi="Arial" w:cs="Arial"/>
                <w:bCs/>
                <w:color w:val="000000" w:themeColor="text1"/>
                <w:sz w:val="16"/>
                <w:szCs w:val="16"/>
              </w:rPr>
              <w:t xml:space="preserve"> İlişkin Yönetmeliğin 8’inci maddesinin birinci fıkrasında belirtilen tutarlar)</w:t>
            </w:r>
          </w:p>
        </w:tc>
        <w:tc>
          <w:tcPr>
            <w:tcW w:w="1448" w:type="dxa"/>
            <w:tcBorders>
              <w:left w:val="nil"/>
              <w:bottom w:val="single" w:sz="4" w:space="0" w:color="auto"/>
              <w:right w:val="nil"/>
            </w:tcBorders>
            <w:shd w:val="clear" w:color="auto" w:fill="auto"/>
            <w:noWrap/>
            <w:vAlign w:val="bottom"/>
          </w:tcPr>
          <w:p w14:paraId="022678AF" w14:textId="608E2A4D" w:rsidR="00013C9D" w:rsidRPr="0094533D" w:rsidRDefault="00013C9D" w:rsidP="00013C9D">
            <w:pPr>
              <w:jc w:val="right"/>
              <w:rPr>
                <w:rFonts w:ascii="Arial" w:hAnsi="Arial" w:cs="Arial"/>
                <w:color w:val="000000" w:themeColor="text1"/>
                <w:sz w:val="16"/>
                <w:szCs w:val="16"/>
              </w:rPr>
            </w:pPr>
            <w:r w:rsidRPr="00013C9D">
              <w:rPr>
                <w:rFonts w:ascii="Arial" w:hAnsi="Arial" w:cs="Arial"/>
                <w:color w:val="000000" w:themeColor="text1"/>
                <w:sz w:val="16"/>
                <w:szCs w:val="16"/>
              </w:rPr>
              <w:t>224.836</w:t>
            </w:r>
          </w:p>
        </w:tc>
        <w:tc>
          <w:tcPr>
            <w:tcW w:w="1499" w:type="dxa"/>
            <w:tcBorders>
              <w:left w:val="nil"/>
              <w:bottom w:val="single" w:sz="4" w:space="0" w:color="auto"/>
              <w:right w:val="nil"/>
            </w:tcBorders>
            <w:shd w:val="clear" w:color="auto" w:fill="auto"/>
            <w:noWrap/>
            <w:vAlign w:val="bottom"/>
          </w:tcPr>
          <w:p w14:paraId="18F0850D" w14:textId="77777777" w:rsidR="00013C9D" w:rsidRPr="009128F0" w:rsidRDefault="00013C9D" w:rsidP="00013C9D">
            <w:pPr>
              <w:jc w:val="right"/>
              <w:rPr>
                <w:rFonts w:ascii="Arial" w:hAnsi="Arial" w:cs="Arial"/>
                <w:color w:val="000000" w:themeColor="text1"/>
                <w:sz w:val="16"/>
                <w:szCs w:val="16"/>
              </w:rPr>
            </w:pPr>
          </w:p>
        </w:tc>
      </w:tr>
      <w:tr w:rsidR="00013C9D" w:rsidRPr="009128F0" w14:paraId="4616F348" w14:textId="77777777" w:rsidTr="00013C9D">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029AB417" w14:textId="77777777" w:rsidR="00013C9D" w:rsidRPr="009128F0" w:rsidRDefault="00013C9D" w:rsidP="00013C9D">
            <w:pPr>
              <w:rPr>
                <w:rFonts w:ascii="Arial" w:hAnsi="Arial" w:cs="Arial"/>
                <w:b/>
                <w:bCs/>
                <w:color w:val="000000" w:themeColor="text1"/>
                <w:sz w:val="16"/>
                <w:szCs w:val="16"/>
              </w:rPr>
            </w:pPr>
            <w:r w:rsidRPr="009128F0">
              <w:rPr>
                <w:rFonts w:ascii="Arial" w:hAnsi="Arial" w:cs="Arial"/>
                <w:b/>
                <w:bCs/>
                <w:color w:val="000000" w:themeColor="text1"/>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vAlign w:val="bottom"/>
          </w:tcPr>
          <w:p w14:paraId="03FB7528" w14:textId="48F9A849" w:rsidR="00013C9D" w:rsidRPr="00013C9D" w:rsidRDefault="00013C9D" w:rsidP="00013C9D">
            <w:pPr>
              <w:jc w:val="right"/>
              <w:rPr>
                <w:rFonts w:ascii="Arial" w:hAnsi="Arial" w:cs="Arial"/>
                <w:b/>
                <w:color w:val="000000" w:themeColor="text1"/>
                <w:sz w:val="16"/>
                <w:szCs w:val="16"/>
              </w:rPr>
            </w:pPr>
            <w:r w:rsidRPr="00013C9D">
              <w:rPr>
                <w:rFonts w:ascii="Arial" w:hAnsi="Arial" w:cs="Arial"/>
                <w:b/>
                <w:color w:val="000000" w:themeColor="text1"/>
                <w:sz w:val="16"/>
                <w:szCs w:val="16"/>
              </w:rPr>
              <w:t>1.905.406</w:t>
            </w:r>
          </w:p>
        </w:tc>
        <w:tc>
          <w:tcPr>
            <w:tcW w:w="1499" w:type="dxa"/>
            <w:tcBorders>
              <w:top w:val="single" w:sz="4" w:space="0" w:color="auto"/>
              <w:left w:val="nil"/>
              <w:bottom w:val="single" w:sz="4" w:space="0" w:color="auto"/>
              <w:right w:val="nil"/>
            </w:tcBorders>
            <w:shd w:val="clear" w:color="auto" w:fill="auto"/>
            <w:noWrap/>
            <w:vAlign w:val="bottom"/>
          </w:tcPr>
          <w:p w14:paraId="60CA25BF" w14:textId="77777777" w:rsidR="00013C9D" w:rsidRPr="00013C9D" w:rsidRDefault="00013C9D" w:rsidP="00013C9D">
            <w:pPr>
              <w:jc w:val="right"/>
              <w:rPr>
                <w:rFonts w:ascii="Arial" w:hAnsi="Arial" w:cs="Arial"/>
                <w:color w:val="000000" w:themeColor="text1"/>
                <w:sz w:val="16"/>
                <w:szCs w:val="16"/>
              </w:rPr>
            </w:pPr>
          </w:p>
        </w:tc>
      </w:tr>
      <w:tr w:rsidR="00C729D2" w:rsidRPr="009128F0" w14:paraId="3581B071" w14:textId="77777777" w:rsidTr="0094533D">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797FF914" w14:textId="77777777" w:rsidR="00C729D2" w:rsidRPr="009128F0" w:rsidRDefault="00C729D2" w:rsidP="00C729D2">
            <w:pPr>
              <w:rPr>
                <w:rFonts w:ascii="Arial" w:hAnsi="Arial" w:cs="Arial"/>
                <w:b/>
                <w:bCs/>
                <w:color w:val="000000" w:themeColor="text1"/>
                <w:sz w:val="16"/>
                <w:szCs w:val="16"/>
              </w:rPr>
            </w:pPr>
            <w:r w:rsidRPr="009128F0">
              <w:rPr>
                <w:rFonts w:ascii="Arial" w:hAnsi="Arial" w:cs="Arial"/>
                <w:b/>
                <w:bCs/>
                <w:color w:val="000000" w:themeColor="text1"/>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3D8371FF" w14:textId="77777777" w:rsidR="00C729D2" w:rsidRPr="009128F0" w:rsidRDefault="00C729D2" w:rsidP="0094533D">
            <w:pPr>
              <w:jc w:val="right"/>
              <w:rPr>
                <w:rFonts w:ascii="Arial" w:hAnsi="Arial" w:cs="Arial"/>
                <w:color w:val="000000" w:themeColor="text1"/>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76B915AE" w14:textId="77777777" w:rsidR="00C729D2" w:rsidRPr="009128F0" w:rsidRDefault="00C729D2" w:rsidP="00C729D2">
            <w:pPr>
              <w:jc w:val="right"/>
              <w:rPr>
                <w:rFonts w:ascii="Arial" w:hAnsi="Arial" w:cs="Arial"/>
                <w:b/>
                <w:color w:val="000000" w:themeColor="text1"/>
                <w:sz w:val="16"/>
                <w:szCs w:val="16"/>
              </w:rPr>
            </w:pPr>
          </w:p>
        </w:tc>
      </w:tr>
      <w:tr w:rsidR="00C729D2" w:rsidRPr="009128F0" w14:paraId="585B4929" w14:textId="77777777" w:rsidTr="0094533D">
        <w:trPr>
          <w:trHeight w:val="20"/>
        </w:trPr>
        <w:tc>
          <w:tcPr>
            <w:tcW w:w="6237" w:type="dxa"/>
            <w:tcBorders>
              <w:top w:val="single" w:sz="4" w:space="0" w:color="auto"/>
              <w:left w:val="nil"/>
              <w:right w:val="nil"/>
            </w:tcBorders>
            <w:shd w:val="clear" w:color="auto" w:fill="auto"/>
            <w:noWrap/>
            <w:vAlign w:val="bottom"/>
            <w:hideMark/>
          </w:tcPr>
          <w:p w14:paraId="4B5ABF2F"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Bankanın kendi katkı sermayesine yapmış olduğu doğrudan veya dolaylı yatırımlar (-)</w:t>
            </w:r>
          </w:p>
        </w:tc>
        <w:tc>
          <w:tcPr>
            <w:tcW w:w="1448" w:type="dxa"/>
            <w:tcBorders>
              <w:top w:val="single" w:sz="4" w:space="0" w:color="auto"/>
              <w:left w:val="nil"/>
              <w:right w:val="nil"/>
            </w:tcBorders>
            <w:shd w:val="clear" w:color="auto" w:fill="auto"/>
            <w:noWrap/>
            <w:vAlign w:val="bottom"/>
          </w:tcPr>
          <w:p w14:paraId="736549A2" w14:textId="2F551BB6" w:rsidR="00C729D2" w:rsidRPr="009128F0" w:rsidRDefault="00B53C23" w:rsidP="0094533D">
            <w:pPr>
              <w:jc w:val="right"/>
              <w:rPr>
                <w:rFonts w:ascii="Arial" w:hAnsi="Arial" w:cs="Arial"/>
                <w:color w:val="000000" w:themeColor="text1"/>
                <w:sz w:val="16"/>
                <w:szCs w:val="16"/>
              </w:rPr>
            </w:pPr>
            <w:r w:rsidRPr="00B53C23">
              <w:rPr>
                <w:rFonts w:ascii="Arial" w:hAnsi="Arial" w:cs="Arial"/>
                <w:color w:val="000000" w:themeColor="text1"/>
                <w:sz w:val="16"/>
                <w:szCs w:val="16"/>
              </w:rPr>
              <w:t>3.567</w:t>
            </w:r>
          </w:p>
        </w:tc>
        <w:tc>
          <w:tcPr>
            <w:tcW w:w="1499" w:type="dxa"/>
            <w:tcBorders>
              <w:top w:val="single" w:sz="4" w:space="0" w:color="auto"/>
              <w:left w:val="nil"/>
              <w:right w:val="nil"/>
            </w:tcBorders>
            <w:shd w:val="clear" w:color="auto" w:fill="auto"/>
            <w:noWrap/>
            <w:vAlign w:val="bottom"/>
          </w:tcPr>
          <w:p w14:paraId="0FC6CAB5" w14:textId="77777777" w:rsidR="00C729D2" w:rsidRPr="009128F0" w:rsidRDefault="00C729D2" w:rsidP="00C729D2">
            <w:pPr>
              <w:jc w:val="right"/>
              <w:rPr>
                <w:rFonts w:ascii="Arial" w:hAnsi="Arial" w:cs="Arial"/>
                <w:color w:val="000000" w:themeColor="text1"/>
                <w:sz w:val="16"/>
                <w:szCs w:val="16"/>
              </w:rPr>
            </w:pPr>
          </w:p>
        </w:tc>
      </w:tr>
      <w:tr w:rsidR="00C729D2" w:rsidRPr="009128F0" w14:paraId="2535492C" w14:textId="77777777" w:rsidTr="0094533D">
        <w:trPr>
          <w:trHeight w:val="20"/>
        </w:trPr>
        <w:tc>
          <w:tcPr>
            <w:tcW w:w="6237" w:type="dxa"/>
            <w:tcBorders>
              <w:left w:val="nil"/>
              <w:right w:val="nil"/>
            </w:tcBorders>
            <w:shd w:val="clear" w:color="auto" w:fill="auto"/>
            <w:noWrap/>
            <w:vAlign w:val="bottom"/>
            <w:hideMark/>
          </w:tcPr>
          <w:p w14:paraId="411287B4"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 xml:space="preserve">Bankanın katkı sermaye kalemlerine yatırım yapan bankalar ile finansal kuruluşlar tarafından ihraç edilen ve Yönetmeliğin 8’inci maddesinde belirtilen şartları taşıyan </w:t>
            </w:r>
            <w:proofErr w:type="spellStart"/>
            <w:r w:rsidRPr="009128F0">
              <w:rPr>
                <w:rFonts w:ascii="Arial" w:hAnsi="Arial" w:cs="Arial"/>
                <w:bCs/>
                <w:color w:val="000000" w:themeColor="text1"/>
                <w:sz w:val="16"/>
                <w:szCs w:val="16"/>
              </w:rPr>
              <w:t>özkaynak</w:t>
            </w:r>
            <w:proofErr w:type="spellEnd"/>
            <w:r w:rsidRPr="009128F0">
              <w:rPr>
                <w:rFonts w:ascii="Arial" w:hAnsi="Arial" w:cs="Arial"/>
                <w:bCs/>
                <w:color w:val="000000" w:themeColor="text1"/>
                <w:sz w:val="16"/>
                <w:szCs w:val="16"/>
              </w:rPr>
              <w:t xml:space="preserve"> kalemlerine bankanın yaptığı yatırımlar</w:t>
            </w:r>
          </w:p>
        </w:tc>
        <w:tc>
          <w:tcPr>
            <w:tcW w:w="1448" w:type="dxa"/>
            <w:tcBorders>
              <w:left w:val="nil"/>
              <w:right w:val="nil"/>
            </w:tcBorders>
            <w:shd w:val="clear" w:color="auto" w:fill="auto"/>
            <w:noWrap/>
            <w:vAlign w:val="bottom"/>
          </w:tcPr>
          <w:p w14:paraId="7EECEE1C" w14:textId="28C7179F" w:rsidR="00C729D2" w:rsidRPr="009128F0" w:rsidRDefault="00B53C23"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left w:val="nil"/>
              <w:right w:val="nil"/>
            </w:tcBorders>
            <w:shd w:val="clear" w:color="auto" w:fill="auto"/>
            <w:noWrap/>
            <w:vAlign w:val="bottom"/>
          </w:tcPr>
          <w:p w14:paraId="6277B3B0" w14:textId="77777777" w:rsidR="00C729D2" w:rsidRPr="009128F0" w:rsidRDefault="00C729D2" w:rsidP="00C729D2">
            <w:pPr>
              <w:jc w:val="right"/>
              <w:rPr>
                <w:rFonts w:ascii="Arial" w:hAnsi="Arial" w:cs="Arial"/>
                <w:color w:val="000000" w:themeColor="text1"/>
                <w:sz w:val="16"/>
                <w:szCs w:val="16"/>
              </w:rPr>
            </w:pPr>
          </w:p>
        </w:tc>
      </w:tr>
      <w:tr w:rsidR="00C729D2" w:rsidRPr="009128F0" w14:paraId="789C7B7D" w14:textId="77777777" w:rsidTr="0094533D">
        <w:trPr>
          <w:trHeight w:val="20"/>
        </w:trPr>
        <w:tc>
          <w:tcPr>
            <w:tcW w:w="6237" w:type="dxa"/>
            <w:tcBorders>
              <w:left w:val="nil"/>
              <w:right w:val="nil"/>
            </w:tcBorders>
            <w:shd w:val="clear" w:color="auto" w:fill="auto"/>
            <w:noWrap/>
            <w:vAlign w:val="bottom"/>
            <w:hideMark/>
          </w:tcPr>
          <w:p w14:paraId="0844D57C"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 xml:space="preserve">Ortaklık paylarının %10 veya daha azına sahip olunan ve </w:t>
            </w:r>
            <w:proofErr w:type="gramStart"/>
            <w:r w:rsidRPr="009128F0">
              <w:rPr>
                <w:rFonts w:ascii="Arial" w:hAnsi="Arial" w:cs="Arial"/>
                <w:bCs/>
                <w:color w:val="000000" w:themeColor="text1"/>
                <w:sz w:val="16"/>
                <w:szCs w:val="16"/>
              </w:rPr>
              <w:t>konsolide</w:t>
            </w:r>
            <w:proofErr w:type="gramEnd"/>
            <w:r w:rsidRPr="009128F0">
              <w:rPr>
                <w:rFonts w:ascii="Arial" w:hAnsi="Arial" w:cs="Arial"/>
                <w:bCs/>
                <w:color w:val="000000" w:themeColor="text1"/>
                <w:sz w:val="16"/>
                <w:szCs w:val="16"/>
              </w:rPr>
              <w:t xml:space="preserve"> edilmeyen bankalar ve finansal kuruluşların </w:t>
            </w:r>
            <w:proofErr w:type="spellStart"/>
            <w:r w:rsidRPr="009128F0">
              <w:rPr>
                <w:rFonts w:ascii="Arial" w:hAnsi="Arial" w:cs="Arial"/>
                <w:bCs/>
                <w:color w:val="000000" w:themeColor="text1"/>
                <w:sz w:val="16"/>
                <w:szCs w:val="16"/>
              </w:rPr>
              <w:t>özkaynak</w:t>
            </w:r>
            <w:proofErr w:type="spellEnd"/>
            <w:r w:rsidRPr="009128F0">
              <w:rPr>
                <w:rFonts w:ascii="Arial" w:hAnsi="Arial" w:cs="Arial"/>
                <w:bCs/>
                <w:color w:val="000000" w:themeColor="text1"/>
                <w:sz w:val="16"/>
                <w:szCs w:val="16"/>
              </w:rPr>
              <w:t xml:space="preserve"> unsurlarına yapılan yatırımların net uzun pozisyonları toplamının, bankanın çekirdek sermayesinin %10’nunu aşan kısmı (-)</w:t>
            </w:r>
          </w:p>
        </w:tc>
        <w:tc>
          <w:tcPr>
            <w:tcW w:w="1448" w:type="dxa"/>
            <w:tcBorders>
              <w:left w:val="nil"/>
              <w:right w:val="nil"/>
            </w:tcBorders>
            <w:shd w:val="clear" w:color="auto" w:fill="auto"/>
            <w:noWrap/>
            <w:vAlign w:val="bottom"/>
          </w:tcPr>
          <w:p w14:paraId="53BEA7E0" w14:textId="22906156" w:rsidR="00C729D2" w:rsidRPr="009128F0" w:rsidRDefault="00B53C23"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left w:val="nil"/>
              <w:right w:val="nil"/>
            </w:tcBorders>
            <w:shd w:val="clear" w:color="auto" w:fill="auto"/>
            <w:noWrap/>
            <w:vAlign w:val="bottom"/>
          </w:tcPr>
          <w:p w14:paraId="543B0E32" w14:textId="77777777" w:rsidR="00C729D2" w:rsidRPr="009128F0" w:rsidRDefault="00C729D2" w:rsidP="00C729D2">
            <w:pPr>
              <w:jc w:val="right"/>
              <w:rPr>
                <w:rFonts w:ascii="Arial" w:hAnsi="Arial" w:cs="Arial"/>
                <w:color w:val="000000" w:themeColor="text1"/>
                <w:sz w:val="16"/>
                <w:szCs w:val="16"/>
              </w:rPr>
            </w:pPr>
          </w:p>
        </w:tc>
      </w:tr>
      <w:tr w:rsidR="00C729D2" w:rsidRPr="009128F0" w14:paraId="6690C6B6" w14:textId="77777777" w:rsidTr="0094533D">
        <w:trPr>
          <w:trHeight w:val="20"/>
        </w:trPr>
        <w:tc>
          <w:tcPr>
            <w:tcW w:w="6237" w:type="dxa"/>
            <w:tcBorders>
              <w:left w:val="nil"/>
              <w:right w:val="nil"/>
            </w:tcBorders>
            <w:shd w:val="clear" w:color="auto" w:fill="auto"/>
            <w:noWrap/>
            <w:vAlign w:val="bottom"/>
            <w:hideMark/>
          </w:tcPr>
          <w:p w14:paraId="263A56C2"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 xml:space="preserve">Ortaklık paylarının %10 veya daha fazlasına sahip olunan ve </w:t>
            </w:r>
            <w:proofErr w:type="gramStart"/>
            <w:r w:rsidRPr="009128F0">
              <w:rPr>
                <w:rFonts w:ascii="Arial" w:hAnsi="Arial" w:cs="Arial"/>
                <w:bCs/>
                <w:color w:val="000000" w:themeColor="text1"/>
                <w:sz w:val="16"/>
                <w:szCs w:val="16"/>
              </w:rPr>
              <w:t>konsolide</w:t>
            </w:r>
            <w:proofErr w:type="gramEnd"/>
            <w:r w:rsidRPr="009128F0">
              <w:rPr>
                <w:rFonts w:ascii="Arial" w:hAnsi="Arial" w:cs="Arial"/>
                <w:bCs/>
                <w:color w:val="000000" w:themeColor="text1"/>
                <w:sz w:val="16"/>
                <w:szCs w:val="16"/>
              </w:rPr>
              <w:t xml:space="preserve"> edilmeyen bankalar ve finansal kuruluşların katkı sermaye unsurlarına yapılan yatırımların net uzun pozisyonları toplamı</w:t>
            </w:r>
          </w:p>
        </w:tc>
        <w:tc>
          <w:tcPr>
            <w:tcW w:w="1448" w:type="dxa"/>
            <w:tcBorders>
              <w:left w:val="nil"/>
              <w:right w:val="nil"/>
            </w:tcBorders>
            <w:shd w:val="clear" w:color="auto" w:fill="auto"/>
            <w:noWrap/>
            <w:vAlign w:val="bottom"/>
          </w:tcPr>
          <w:p w14:paraId="271F1D21" w14:textId="69DDDE22" w:rsidR="00C729D2" w:rsidRPr="009128F0" w:rsidRDefault="00B53C23"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left w:val="nil"/>
              <w:right w:val="nil"/>
            </w:tcBorders>
            <w:shd w:val="clear" w:color="auto" w:fill="auto"/>
            <w:noWrap/>
            <w:vAlign w:val="bottom"/>
          </w:tcPr>
          <w:p w14:paraId="6FAD4DDB" w14:textId="77777777" w:rsidR="00C729D2" w:rsidRPr="009128F0" w:rsidRDefault="00C729D2" w:rsidP="00C729D2">
            <w:pPr>
              <w:jc w:val="right"/>
              <w:rPr>
                <w:rFonts w:ascii="Arial" w:hAnsi="Arial" w:cs="Arial"/>
                <w:color w:val="000000" w:themeColor="text1"/>
                <w:sz w:val="16"/>
                <w:szCs w:val="16"/>
              </w:rPr>
            </w:pPr>
          </w:p>
        </w:tc>
      </w:tr>
      <w:tr w:rsidR="00C729D2" w:rsidRPr="009128F0" w14:paraId="3D5D2F2D" w14:textId="77777777" w:rsidTr="0094533D">
        <w:trPr>
          <w:trHeight w:val="20"/>
        </w:trPr>
        <w:tc>
          <w:tcPr>
            <w:tcW w:w="6237" w:type="dxa"/>
            <w:tcBorders>
              <w:left w:val="nil"/>
              <w:bottom w:val="single" w:sz="4" w:space="0" w:color="auto"/>
              <w:right w:val="nil"/>
            </w:tcBorders>
            <w:shd w:val="clear" w:color="auto" w:fill="auto"/>
            <w:noWrap/>
            <w:vAlign w:val="bottom"/>
            <w:hideMark/>
          </w:tcPr>
          <w:p w14:paraId="5B243392"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Kurulca belirlenecek diğer kalemler (-)</w:t>
            </w:r>
          </w:p>
        </w:tc>
        <w:tc>
          <w:tcPr>
            <w:tcW w:w="1448" w:type="dxa"/>
            <w:tcBorders>
              <w:left w:val="nil"/>
              <w:bottom w:val="single" w:sz="4" w:space="0" w:color="auto"/>
              <w:right w:val="nil"/>
            </w:tcBorders>
            <w:shd w:val="clear" w:color="auto" w:fill="auto"/>
            <w:noWrap/>
            <w:vAlign w:val="bottom"/>
          </w:tcPr>
          <w:p w14:paraId="16DB40C2" w14:textId="02DE46DD" w:rsidR="00C729D2" w:rsidRPr="009128F0" w:rsidRDefault="00B53C23"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left w:val="nil"/>
              <w:bottom w:val="single" w:sz="4" w:space="0" w:color="auto"/>
              <w:right w:val="nil"/>
            </w:tcBorders>
            <w:shd w:val="clear" w:color="auto" w:fill="auto"/>
            <w:noWrap/>
            <w:vAlign w:val="bottom"/>
          </w:tcPr>
          <w:p w14:paraId="74500859" w14:textId="77777777" w:rsidR="00C729D2" w:rsidRPr="009128F0" w:rsidRDefault="00C729D2" w:rsidP="00C729D2">
            <w:pPr>
              <w:jc w:val="right"/>
              <w:rPr>
                <w:rFonts w:ascii="Arial" w:hAnsi="Arial" w:cs="Arial"/>
                <w:color w:val="000000" w:themeColor="text1"/>
                <w:sz w:val="16"/>
                <w:szCs w:val="16"/>
              </w:rPr>
            </w:pPr>
          </w:p>
        </w:tc>
      </w:tr>
      <w:tr w:rsidR="0094533D" w:rsidRPr="009128F0" w14:paraId="6309A54E" w14:textId="77777777" w:rsidTr="00C80E88">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3AE79A1B" w14:textId="77777777" w:rsidR="0094533D" w:rsidRPr="009128F0" w:rsidRDefault="0094533D" w:rsidP="0094533D">
            <w:pPr>
              <w:rPr>
                <w:rFonts w:ascii="Arial" w:hAnsi="Arial" w:cs="Arial"/>
                <w:b/>
                <w:bCs/>
                <w:color w:val="000000" w:themeColor="text1"/>
                <w:sz w:val="16"/>
                <w:szCs w:val="16"/>
              </w:rPr>
            </w:pPr>
            <w:r w:rsidRPr="009128F0">
              <w:rPr>
                <w:rFonts w:ascii="Arial" w:hAnsi="Arial" w:cs="Arial"/>
                <w:b/>
                <w:bCs/>
                <w:color w:val="000000" w:themeColor="text1"/>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tcPr>
          <w:p w14:paraId="620FBF98" w14:textId="5B219595" w:rsidR="0094533D" w:rsidRPr="0094533D" w:rsidRDefault="00B53C23" w:rsidP="0094533D">
            <w:pPr>
              <w:jc w:val="right"/>
              <w:rPr>
                <w:rFonts w:ascii="Arial" w:hAnsi="Arial" w:cs="Arial"/>
                <w:b/>
                <w:color w:val="000000" w:themeColor="text1"/>
                <w:sz w:val="16"/>
                <w:szCs w:val="16"/>
              </w:rPr>
            </w:pPr>
            <w:r w:rsidRPr="00B53C23">
              <w:rPr>
                <w:rFonts w:ascii="Arial" w:hAnsi="Arial" w:cs="Arial"/>
                <w:b/>
                <w:color w:val="000000" w:themeColor="text1"/>
                <w:sz w:val="16"/>
                <w:szCs w:val="16"/>
              </w:rPr>
              <w:t>3.567</w:t>
            </w:r>
          </w:p>
        </w:tc>
        <w:tc>
          <w:tcPr>
            <w:tcW w:w="1499" w:type="dxa"/>
            <w:tcBorders>
              <w:top w:val="single" w:sz="4" w:space="0" w:color="auto"/>
              <w:left w:val="nil"/>
              <w:bottom w:val="single" w:sz="4" w:space="0" w:color="auto"/>
              <w:right w:val="nil"/>
            </w:tcBorders>
            <w:shd w:val="clear" w:color="auto" w:fill="auto"/>
            <w:noWrap/>
            <w:vAlign w:val="bottom"/>
          </w:tcPr>
          <w:p w14:paraId="1136167E" w14:textId="77777777" w:rsidR="0094533D" w:rsidRPr="009128F0" w:rsidRDefault="0094533D" w:rsidP="0094533D">
            <w:pPr>
              <w:jc w:val="right"/>
              <w:rPr>
                <w:rFonts w:ascii="Arial" w:hAnsi="Arial" w:cs="Arial"/>
                <w:b/>
                <w:color w:val="000000" w:themeColor="text1"/>
                <w:sz w:val="16"/>
                <w:szCs w:val="16"/>
              </w:rPr>
            </w:pPr>
          </w:p>
        </w:tc>
      </w:tr>
      <w:tr w:rsidR="00B53C23" w:rsidRPr="009128F0" w14:paraId="1ACF05E1" w14:textId="77777777" w:rsidTr="00C80E88">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041790C2" w14:textId="77777777" w:rsidR="00B53C23" w:rsidRPr="009128F0" w:rsidRDefault="00B53C23" w:rsidP="00B53C23">
            <w:pPr>
              <w:rPr>
                <w:rFonts w:ascii="Arial" w:hAnsi="Arial" w:cs="Arial"/>
                <w:b/>
                <w:bCs/>
                <w:color w:val="000000" w:themeColor="text1"/>
                <w:sz w:val="16"/>
                <w:szCs w:val="16"/>
              </w:rPr>
            </w:pPr>
            <w:r w:rsidRPr="009128F0">
              <w:rPr>
                <w:rFonts w:ascii="Arial" w:hAnsi="Arial" w:cs="Arial"/>
                <w:b/>
                <w:bCs/>
                <w:color w:val="000000" w:themeColor="text1"/>
                <w:sz w:val="16"/>
                <w:szCs w:val="16"/>
              </w:rPr>
              <w:t>Katkı Sermaye Toplamı</w:t>
            </w:r>
          </w:p>
        </w:tc>
        <w:tc>
          <w:tcPr>
            <w:tcW w:w="1448" w:type="dxa"/>
            <w:tcBorders>
              <w:top w:val="single" w:sz="4" w:space="0" w:color="auto"/>
              <w:left w:val="nil"/>
              <w:bottom w:val="single" w:sz="4" w:space="0" w:color="auto"/>
              <w:right w:val="nil"/>
            </w:tcBorders>
            <w:shd w:val="clear" w:color="auto" w:fill="auto"/>
            <w:noWrap/>
          </w:tcPr>
          <w:p w14:paraId="171919C7" w14:textId="696384B7" w:rsidR="00B53C23" w:rsidRPr="0094533D" w:rsidRDefault="00B53C23" w:rsidP="00B53C23">
            <w:pPr>
              <w:jc w:val="right"/>
              <w:rPr>
                <w:rFonts w:ascii="Arial" w:hAnsi="Arial" w:cs="Arial"/>
                <w:b/>
                <w:color w:val="000000" w:themeColor="text1"/>
                <w:sz w:val="16"/>
                <w:szCs w:val="16"/>
              </w:rPr>
            </w:pPr>
            <w:r w:rsidRPr="00B53C23">
              <w:rPr>
                <w:rFonts w:ascii="Arial" w:hAnsi="Arial" w:cs="Arial"/>
                <w:b/>
                <w:color w:val="000000" w:themeColor="text1"/>
                <w:sz w:val="16"/>
                <w:szCs w:val="16"/>
              </w:rPr>
              <w:t>1.901.839</w:t>
            </w:r>
          </w:p>
        </w:tc>
        <w:tc>
          <w:tcPr>
            <w:tcW w:w="1499" w:type="dxa"/>
            <w:tcBorders>
              <w:top w:val="single" w:sz="4" w:space="0" w:color="auto"/>
              <w:left w:val="nil"/>
              <w:bottom w:val="single" w:sz="4" w:space="0" w:color="auto"/>
              <w:right w:val="nil"/>
            </w:tcBorders>
            <w:shd w:val="clear" w:color="auto" w:fill="auto"/>
            <w:noWrap/>
            <w:vAlign w:val="bottom"/>
          </w:tcPr>
          <w:p w14:paraId="38FE9CB8" w14:textId="77777777" w:rsidR="00B53C23" w:rsidRPr="009128F0" w:rsidRDefault="00B53C23" w:rsidP="00B53C23">
            <w:pPr>
              <w:jc w:val="right"/>
              <w:rPr>
                <w:rFonts w:ascii="Arial" w:hAnsi="Arial" w:cs="Arial"/>
                <w:b/>
                <w:color w:val="000000" w:themeColor="text1"/>
                <w:sz w:val="16"/>
                <w:szCs w:val="16"/>
              </w:rPr>
            </w:pPr>
          </w:p>
        </w:tc>
      </w:tr>
      <w:tr w:rsidR="00B53C23" w:rsidRPr="009128F0" w14:paraId="2C02B507" w14:textId="77777777" w:rsidTr="00C80E88">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132143B6" w14:textId="77777777" w:rsidR="00B53C23" w:rsidRPr="009128F0" w:rsidRDefault="00B53C23" w:rsidP="00B53C23">
            <w:pPr>
              <w:rPr>
                <w:rFonts w:ascii="Arial" w:hAnsi="Arial" w:cs="Arial"/>
                <w:b/>
                <w:bCs/>
                <w:color w:val="000000" w:themeColor="text1"/>
                <w:sz w:val="16"/>
                <w:szCs w:val="16"/>
              </w:rPr>
            </w:pPr>
            <w:r w:rsidRPr="009128F0">
              <w:rPr>
                <w:rFonts w:ascii="Arial" w:hAnsi="Arial" w:cs="Arial"/>
                <w:b/>
                <w:bCs/>
                <w:color w:val="000000" w:themeColor="text1"/>
                <w:sz w:val="16"/>
                <w:szCs w:val="16"/>
              </w:rPr>
              <w:t xml:space="preserve">Toplam </w:t>
            </w:r>
            <w:proofErr w:type="spellStart"/>
            <w:r w:rsidRPr="009128F0">
              <w:rPr>
                <w:rFonts w:ascii="Arial" w:hAnsi="Arial" w:cs="Arial"/>
                <w:b/>
                <w:bCs/>
                <w:color w:val="000000" w:themeColor="text1"/>
                <w:sz w:val="16"/>
                <w:szCs w:val="16"/>
              </w:rPr>
              <w:t>Özkaynak</w:t>
            </w:r>
            <w:proofErr w:type="spellEnd"/>
            <w:r w:rsidRPr="009128F0">
              <w:rPr>
                <w:rFonts w:ascii="Arial" w:hAnsi="Arial" w:cs="Arial"/>
                <w:b/>
                <w:bCs/>
                <w:color w:val="000000" w:themeColor="text1"/>
                <w:sz w:val="16"/>
                <w:szCs w:val="16"/>
              </w:rPr>
              <w:t xml:space="preserve"> (Ana Sermaye ve Katkı Sermaye Toplamı)</w:t>
            </w:r>
          </w:p>
        </w:tc>
        <w:tc>
          <w:tcPr>
            <w:tcW w:w="1448" w:type="dxa"/>
            <w:tcBorders>
              <w:top w:val="single" w:sz="4" w:space="0" w:color="auto"/>
              <w:left w:val="nil"/>
              <w:bottom w:val="single" w:sz="4" w:space="0" w:color="auto"/>
              <w:right w:val="nil"/>
            </w:tcBorders>
            <w:shd w:val="clear" w:color="auto" w:fill="auto"/>
            <w:noWrap/>
          </w:tcPr>
          <w:p w14:paraId="7E2F4EB7" w14:textId="29E74543" w:rsidR="00B53C23" w:rsidRPr="0094533D" w:rsidRDefault="00B53C23" w:rsidP="00B53C23">
            <w:pPr>
              <w:jc w:val="right"/>
              <w:rPr>
                <w:rFonts w:ascii="Arial" w:hAnsi="Arial" w:cs="Arial"/>
                <w:b/>
                <w:color w:val="000000" w:themeColor="text1"/>
                <w:sz w:val="16"/>
                <w:szCs w:val="16"/>
              </w:rPr>
            </w:pPr>
            <w:r w:rsidRPr="00B53C23">
              <w:rPr>
                <w:rFonts w:ascii="Arial" w:hAnsi="Arial" w:cs="Arial"/>
                <w:b/>
                <w:color w:val="000000" w:themeColor="text1"/>
                <w:sz w:val="16"/>
                <w:szCs w:val="16"/>
              </w:rPr>
              <w:t>5.017.216</w:t>
            </w:r>
          </w:p>
        </w:tc>
        <w:tc>
          <w:tcPr>
            <w:tcW w:w="1499" w:type="dxa"/>
            <w:tcBorders>
              <w:top w:val="single" w:sz="4" w:space="0" w:color="auto"/>
              <w:left w:val="nil"/>
              <w:bottom w:val="single" w:sz="4" w:space="0" w:color="auto"/>
              <w:right w:val="nil"/>
            </w:tcBorders>
            <w:shd w:val="clear" w:color="auto" w:fill="auto"/>
            <w:noWrap/>
            <w:vAlign w:val="bottom"/>
          </w:tcPr>
          <w:p w14:paraId="77EBCC1F" w14:textId="77777777" w:rsidR="00B53C23" w:rsidRPr="009128F0" w:rsidRDefault="00B53C23" w:rsidP="00B53C23">
            <w:pPr>
              <w:jc w:val="right"/>
              <w:rPr>
                <w:rFonts w:ascii="Arial" w:hAnsi="Arial" w:cs="Arial"/>
                <w:b/>
                <w:color w:val="000000" w:themeColor="text1"/>
                <w:sz w:val="16"/>
                <w:szCs w:val="16"/>
              </w:rPr>
            </w:pPr>
          </w:p>
        </w:tc>
      </w:tr>
      <w:tr w:rsidR="00C729D2" w:rsidRPr="009128F0" w14:paraId="73CBCACC" w14:textId="77777777" w:rsidTr="0094533D">
        <w:trPr>
          <w:trHeight w:val="20"/>
        </w:trPr>
        <w:tc>
          <w:tcPr>
            <w:tcW w:w="6237" w:type="dxa"/>
            <w:tcBorders>
              <w:top w:val="single" w:sz="4" w:space="0" w:color="auto"/>
              <w:left w:val="nil"/>
              <w:bottom w:val="single" w:sz="4" w:space="0" w:color="auto"/>
              <w:right w:val="nil"/>
            </w:tcBorders>
            <w:shd w:val="clear" w:color="auto" w:fill="auto"/>
            <w:noWrap/>
            <w:vAlign w:val="bottom"/>
          </w:tcPr>
          <w:p w14:paraId="7EE79971" w14:textId="77777777" w:rsidR="00C729D2" w:rsidRPr="009128F0" w:rsidRDefault="00C729D2" w:rsidP="00C729D2">
            <w:pPr>
              <w:rPr>
                <w:rFonts w:ascii="Arial" w:hAnsi="Arial" w:cs="Arial"/>
                <w:b/>
                <w:bCs/>
                <w:color w:val="000000" w:themeColor="text1"/>
                <w:sz w:val="16"/>
                <w:szCs w:val="16"/>
              </w:rPr>
            </w:pPr>
            <w:r w:rsidRPr="009128F0">
              <w:rPr>
                <w:rFonts w:ascii="Arial" w:hAnsi="Arial" w:cs="Arial"/>
                <w:b/>
                <w:bCs/>
                <w:color w:val="000000" w:themeColor="text1"/>
                <w:sz w:val="16"/>
                <w:szCs w:val="16"/>
              </w:rPr>
              <w:t xml:space="preserve">Toplam </w:t>
            </w:r>
            <w:proofErr w:type="spellStart"/>
            <w:r w:rsidRPr="009128F0">
              <w:rPr>
                <w:rFonts w:ascii="Arial" w:hAnsi="Arial" w:cs="Arial"/>
                <w:b/>
                <w:bCs/>
                <w:color w:val="000000" w:themeColor="text1"/>
                <w:sz w:val="16"/>
                <w:szCs w:val="16"/>
              </w:rPr>
              <w:t>Özkaynaktan</w:t>
            </w:r>
            <w:proofErr w:type="spellEnd"/>
            <w:r w:rsidRPr="009128F0">
              <w:rPr>
                <w:rFonts w:ascii="Arial" w:hAnsi="Arial" w:cs="Arial"/>
                <w:b/>
                <w:bCs/>
                <w:color w:val="000000" w:themeColor="text1"/>
                <w:sz w:val="16"/>
                <w:szCs w:val="16"/>
              </w:rPr>
              <w:t xml:space="preserve"> İndirilecek Değerler</w:t>
            </w:r>
          </w:p>
        </w:tc>
        <w:tc>
          <w:tcPr>
            <w:tcW w:w="1448" w:type="dxa"/>
            <w:tcBorders>
              <w:top w:val="single" w:sz="4" w:space="0" w:color="auto"/>
              <w:left w:val="nil"/>
              <w:bottom w:val="single" w:sz="4" w:space="0" w:color="auto"/>
              <w:right w:val="nil"/>
            </w:tcBorders>
            <w:shd w:val="clear" w:color="auto" w:fill="auto"/>
            <w:noWrap/>
            <w:vAlign w:val="bottom"/>
          </w:tcPr>
          <w:p w14:paraId="15F68455" w14:textId="1E1EE7A4" w:rsidR="00C729D2" w:rsidRPr="009128F0" w:rsidRDefault="00C729D2" w:rsidP="0094533D">
            <w:pPr>
              <w:jc w:val="right"/>
              <w:rPr>
                <w:rFonts w:ascii="Arial" w:hAnsi="Arial" w:cs="Arial"/>
                <w:color w:val="000000" w:themeColor="text1"/>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2D3F6328" w14:textId="77777777" w:rsidR="00C729D2" w:rsidRPr="009128F0" w:rsidRDefault="00C729D2" w:rsidP="00C729D2">
            <w:pPr>
              <w:jc w:val="right"/>
              <w:rPr>
                <w:rFonts w:ascii="Arial" w:hAnsi="Arial" w:cs="Arial"/>
                <w:b/>
                <w:color w:val="000000" w:themeColor="text1"/>
                <w:sz w:val="16"/>
                <w:szCs w:val="16"/>
              </w:rPr>
            </w:pPr>
          </w:p>
        </w:tc>
      </w:tr>
      <w:tr w:rsidR="00C729D2" w:rsidRPr="009128F0" w14:paraId="077DCC83" w14:textId="77777777" w:rsidTr="0094533D">
        <w:trPr>
          <w:trHeight w:val="20"/>
        </w:trPr>
        <w:tc>
          <w:tcPr>
            <w:tcW w:w="6237" w:type="dxa"/>
            <w:tcBorders>
              <w:top w:val="single" w:sz="4" w:space="0" w:color="auto"/>
              <w:left w:val="nil"/>
              <w:right w:val="nil"/>
            </w:tcBorders>
            <w:shd w:val="clear" w:color="auto" w:fill="auto"/>
            <w:noWrap/>
            <w:vAlign w:val="bottom"/>
            <w:hideMark/>
          </w:tcPr>
          <w:p w14:paraId="6C2FE912"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Kanunun 50 ve 51’inci maddeleri hükümlerine aykırı olarak kullandırılan krediler</w:t>
            </w:r>
          </w:p>
        </w:tc>
        <w:tc>
          <w:tcPr>
            <w:tcW w:w="1448" w:type="dxa"/>
            <w:tcBorders>
              <w:top w:val="single" w:sz="4" w:space="0" w:color="auto"/>
              <w:left w:val="nil"/>
              <w:right w:val="nil"/>
            </w:tcBorders>
            <w:shd w:val="clear" w:color="auto" w:fill="auto"/>
            <w:noWrap/>
            <w:vAlign w:val="bottom"/>
          </w:tcPr>
          <w:p w14:paraId="050D4636" w14:textId="3E96B96E" w:rsidR="00C729D2" w:rsidRPr="009128F0" w:rsidRDefault="00B53C23"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single" w:sz="4" w:space="0" w:color="auto"/>
              <w:left w:val="nil"/>
              <w:right w:val="nil"/>
            </w:tcBorders>
            <w:shd w:val="clear" w:color="auto" w:fill="auto"/>
            <w:noWrap/>
            <w:vAlign w:val="bottom"/>
          </w:tcPr>
          <w:p w14:paraId="694B4408" w14:textId="77777777" w:rsidR="00C729D2" w:rsidRPr="009128F0" w:rsidRDefault="00C729D2" w:rsidP="00C729D2">
            <w:pPr>
              <w:jc w:val="right"/>
              <w:rPr>
                <w:rFonts w:ascii="Arial" w:hAnsi="Arial" w:cs="Arial"/>
                <w:color w:val="000000" w:themeColor="text1"/>
                <w:sz w:val="16"/>
                <w:szCs w:val="16"/>
              </w:rPr>
            </w:pPr>
          </w:p>
        </w:tc>
      </w:tr>
      <w:tr w:rsidR="00C729D2" w:rsidRPr="009128F0" w14:paraId="468FA6F3" w14:textId="77777777" w:rsidTr="0094533D">
        <w:trPr>
          <w:trHeight w:val="170"/>
        </w:trPr>
        <w:tc>
          <w:tcPr>
            <w:tcW w:w="6237" w:type="dxa"/>
            <w:tcBorders>
              <w:left w:val="nil"/>
              <w:right w:val="nil"/>
            </w:tcBorders>
            <w:shd w:val="clear" w:color="auto" w:fill="auto"/>
            <w:noWrap/>
            <w:vAlign w:val="bottom"/>
            <w:hideMark/>
          </w:tcPr>
          <w:p w14:paraId="001B7CC2"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left w:val="nil"/>
              <w:right w:val="nil"/>
            </w:tcBorders>
            <w:shd w:val="clear" w:color="auto" w:fill="auto"/>
            <w:noWrap/>
            <w:vAlign w:val="bottom"/>
          </w:tcPr>
          <w:p w14:paraId="398DD6AC" w14:textId="4E436EF9" w:rsidR="00C729D2" w:rsidRPr="009128F0" w:rsidRDefault="00B53C23" w:rsidP="0094533D">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left w:val="nil"/>
              <w:right w:val="nil"/>
            </w:tcBorders>
            <w:shd w:val="clear" w:color="auto" w:fill="auto"/>
            <w:noWrap/>
            <w:vAlign w:val="bottom"/>
          </w:tcPr>
          <w:p w14:paraId="1171672B" w14:textId="77777777" w:rsidR="00C729D2" w:rsidRPr="009128F0" w:rsidRDefault="00C729D2" w:rsidP="00C729D2">
            <w:pPr>
              <w:jc w:val="right"/>
              <w:rPr>
                <w:rFonts w:ascii="Arial" w:hAnsi="Arial" w:cs="Arial"/>
                <w:color w:val="000000" w:themeColor="text1"/>
                <w:sz w:val="16"/>
                <w:szCs w:val="16"/>
              </w:rPr>
            </w:pPr>
          </w:p>
        </w:tc>
      </w:tr>
      <w:tr w:rsidR="00C729D2" w:rsidRPr="009128F0" w14:paraId="4BC399A7" w14:textId="77777777" w:rsidTr="0094533D">
        <w:trPr>
          <w:trHeight w:val="170"/>
        </w:trPr>
        <w:tc>
          <w:tcPr>
            <w:tcW w:w="6237" w:type="dxa"/>
            <w:tcBorders>
              <w:left w:val="nil"/>
              <w:bottom w:val="single" w:sz="4" w:space="0" w:color="auto"/>
              <w:right w:val="nil"/>
            </w:tcBorders>
            <w:shd w:val="clear" w:color="auto" w:fill="auto"/>
            <w:noWrap/>
            <w:vAlign w:val="bottom"/>
            <w:hideMark/>
          </w:tcPr>
          <w:p w14:paraId="10049950" w14:textId="77777777" w:rsidR="00C729D2" w:rsidRPr="009128F0" w:rsidRDefault="00C729D2" w:rsidP="00C729D2">
            <w:pPr>
              <w:jc w:val="both"/>
              <w:rPr>
                <w:rFonts w:ascii="Arial" w:hAnsi="Arial" w:cs="Arial"/>
                <w:bCs/>
                <w:color w:val="000000" w:themeColor="text1"/>
                <w:sz w:val="16"/>
                <w:szCs w:val="16"/>
              </w:rPr>
            </w:pPr>
            <w:r w:rsidRPr="009128F0">
              <w:rPr>
                <w:rFonts w:ascii="Arial" w:hAnsi="Arial" w:cs="Arial"/>
                <w:bCs/>
                <w:color w:val="000000" w:themeColor="text1"/>
                <w:sz w:val="16"/>
                <w:szCs w:val="16"/>
              </w:rPr>
              <w:t>Kurulca belirlenecek diğer hesaplar</w:t>
            </w:r>
          </w:p>
        </w:tc>
        <w:tc>
          <w:tcPr>
            <w:tcW w:w="1448" w:type="dxa"/>
            <w:tcBorders>
              <w:left w:val="nil"/>
              <w:bottom w:val="single" w:sz="4" w:space="0" w:color="auto"/>
              <w:right w:val="nil"/>
            </w:tcBorders>
            <w:shd w:val="clear" w:color="auto" w:fill="auto"/>
            <w:noWrap/>
            <w:vAlign w:val="bottom"/>
          </w:tcPr>
          <w:p w14:paraId="1B7A4E28" w14:textId="545EFC22" w:rsidR="00C729D2" w:rsidRPr="009128F0" w:rsidRDefault="00B53C23" w:rsidP="0094533D">
            <w:pPr>
              <w:jc w:val="right"/>
              <w:rPr>
                <w:rFonts w:ascii="Arial" w:hAnsi="Arial" w:cs="Arial"/>
                <w:color w:val="000000" w:themeColor="text1"/>
                <w:sz w:val="16"/>
                <w:szCs w:val="16"/>
              </w:rPr>
            </w:pPr>
            <w:r w:rsidRPr="00B53C23">
              <w:rPr>
                <w:rFonts w:ascii="Arial" w:hAnsi="Arial" w:cs="Arial"/>
                <w:color w:val="000000" w:themeColor="text1"/>
                <w:sz w:val="16"/>
                <w:szCs w:val="16"/>
              </w:rPr>
              <w:t>1.598</w:t>
            </w:r>
          </w:p>
        </w:tc>
        <w:tc>
          <w:tcPr>
            <w:tcW w:w="1499" w:type="dxa"/>
            <w:tcBorders>
              <w:left w:val="nil"/>
              <w:bottom w:val="single" w:sz="4" w:space="0" w:color="auto"/>
              <w:right w:val="nil"/>
            </w:tcBorders>
            <w:shd w:val="clear" w:color="auto" w:fill="auto"/>
            <w:noWrap/>
            <w:vAlign w:val="bottom"/>
          </w:tcPr>
          <w:p w14:paraId="3E1521EF" w14:textId="77777777" w:rsidR="00C729D2" w:rsidRPr="009128F0" w:rsidRDefault="00C729D2" w:rsidP="00C729D2">
            <w:pPr>
              <w:jc w:val="right"/>
              <w:rPr>
                <w:rFonts w:ascii="Arial" w:hAnsi="Arial" w:cs="Arial"/>
                <w:color w:val="000000" w:themeColor="text1"/>
                <w:sz w:val="16"/>
                <w:szCs w:val="16"/>
              </w:rPr>
            </w:pPr>
          </w:p>
        </w:tc>
      </w:tr>
    </w:tbl>
    <w:p w14:paraId="29EA6E9E" w14:textId="77777777" w:rsidR="00E848B8" w:rsidRPr="009128F0" w:rsidRDefault="00E848B8" w:rsidP="00E848B8">
      <w:pPr>
        <w:pageBreakBefore/>
        <w:spacing w:line="230" w:lineRule="auto"/>
        <w:ind w:left="-567"/>
        <w:jc w:val="both"/>
        <w:rPr>
          <w:rFonts w:ascii="Arial" w:hAnsi="Arial" w:cs="Arial"/>
          <w:b/>
          <w:color w:val="000000" w:themeColor="text1"/>
          <w:sz w:val="20"/>
          <w:szCs w:val="20"/>
        </w:rPr>
      </w:pPr>
      <w:r w:rsidRPr="009128F0">
        <w:rPr>
          <w:rFonts w:ascii="Arial" w:hAnsi="Arial" w:cs="Arial"/>
          <w:b/>
          <w:color w:val="000000" w:themeColor="text1"/>
          <w:sz w:val="20"/>
          <w:szCs w:val="20"/>
        </w:rPr>
        <w:lastRenderedPageBreak/>
        <w:t xml:space="preserve">I. </w:t>
      </w:r>
      <w:r w:rsidRPr="009128F0">
        <w:rPr>
          <w:rFonts w:ascii="Arial" w:hAnsi="Arial" w:cs="Arial"/>
          <w:b/>
          <w:color w:val="000000" w:themeColor="text1"/>
          <w:sz w:val="20"/>
          <w:szCs w:val="20"/>
        </w:rPr>
        <w:tab/>
        <w:t>Konsolide sermaye yeterliliği standart oranına ilişkin açıklamalar (devamı):</w:t>
      </w:r>
    </w:p>
    <w:p w14:paraId="21A259CC" w14:textId="77777777" w:rsidR="00E848B8" w:rsidRPr="009128F0" w:rsidRDefault="00190D24" w:rsidP="00E848B8">
      <w:pPr>
        <w:spacing w:before="120" w:after="120" w:line="230" w:lineRule="auto"/>
        <w:ind w:left="-567"/>
        <w:jc w:val="both"/>
        <w:rPr>
          <w:rFonts w:ascii="Arial" w:hAnsi="Arial" w:cs="Arial"/>
          <w:color w:val="000000" w:themeColor="text1"/>
        </w:rPr>
      </w:pPr>
      <w:proofErr w:type="gramStart"/>
      <w:r w:rsidRPr="009128F0">
        <w:rPr>
          <w:rFonts w:ascii="Arial" w:hAnsi="Arial" w:cs="Arial"/>
          <w:b/>
          <w:color w:val="000000" w:themeColor="text1"/>
          <w:sz w:val="20"/>
          <w:szCs w:val="20"/>
        </w:rPr>
        <w:t>a</w:t>
      </w:r>
      <w:proofErr w:type="gramEnd"/>
      <w:r w:rsidRPr="009128F0">
        <w:rPr>
          <w:rFonts w:ascii="Arial" w:hAnsi="Arial" w:cs="Arial"/>
          <w:b/>
          <w:color w:val="000000" w:themeColor="text1"/>
          <w:sz w:val="20"/>
          <w:szCs w:val="20"/>
        </w:rPr>
        <w:t>.</w:t>
      </w:r>
      <w:r w:rsidR="00E848B8" w:rsidRPr="009128F0">
        <w:rPr>
          <w:rFonts w:ascii="Arial" w:hAnsi="Arial" w:cs="Arial"/>
          <w:b/>
          <w:color w:val="000000" w:themeColor="text1"/>
          <w:sz w:val="20"/>
          <w:szCs w:val="20"/>
        </w:rPr>
        <w:t xml:space="preserve"> </w:t>
      </w:r>
      <w:r w:rsidR="00E848B8" w:rsidRPr="009128F0">
        <w:rPr>
          <w:rFonts w:ascii="Arial" w:hAnsi="Arial" w:cs="Arial"/>
          <w:b/>
          <w:color w:val="000000" w:themeColor="text1"/>
          <w:sz w:val="20"/>
          <w:szCs w:val="20"/>
        </w:rPr>
        <w:tab/>
        <w:t xml:space="preserve">Konsolide </w:t>
      </w:r>
      <w:proofErr w:type="spellStart"/>
      <w:r w:rsidR="00E848B8" w:rsidRPr="009128F0">
        <w:rPr>
          <w:rFonts w:ascii="Arial" w:hAnsi="Arial" w:cs="Arial"/>
          <w:b/>
          <w:color w:val="000000" w:themeColor="text1"/>
          <w:sz w:val="20"/>
          <w:szCs w:val="20"/>
        </w:rPr>
        <w:t>özkaynak</w:t>
      </w:r>
      <w:proofErr w:type="spellEnd"/>
      <w:r w:rsidR="00E848B8" w:rsidRPr="009128F0">
        <w:rPr>
          <w:rFonts w:ascii="Arial" w:hAnsi="Arial" w:cs="Arial"/>
          <w:b/>
          <w:color w:val="000000" w:themeColor="text1"/>
          <w:sz w:val="20"/>
          <w:szCs w:val="20"/>
        </w:rPr>
        <w:t xml:space="preserve"> kalemlerine ilişkin bilgiler (devamı):</w:t>
      </w:r>
    </w:p>
    <w:tbl>
      <w:tblPr>
        <w:tblW w:w="9184" w:type="dxa"/>
        <w:tblCellMar>
          <w:left w:w="70" w:type="dxa"/>
          <w:right w:w="70" w:type="dxa"/>
        </w:tblCellMar>
        <w:tblLook w:val="04A0" w:firstRow="1" w:lastRow="0" w:firstColumn="1" w:lastColumn="0" w:noHBand="0" w:noVBand="1"/>
      </w:tblPr>
      <w:tblGrid>
        <w:gridCol w:w="6237"/>
        <w:gridCol w:w="1448"/>
        <w:gridCol w:w="1499"/>
      </w:tblGrid>
      <w:tr w:rsidR="00C729D2" w:rsidRPr="009128F0" w14:paraId="35522AF7" w14:textId="77777777" w:rsidTr="00E33960">
        <w:trPr>
          <w:trHeight w:val="170"/>
        </w:trPr>
        <w:tc>
          <w:tcPr>
            <w:tcW w:w="6237" w:type="dxa"/>
            <w:tcBorders>
              <w:top w:val="single" w:sz="4" w:space="0" w:color="auto"/>
              <w:left w:val="nil"/>
              <w:bottom w:val="single" w:sz="4" w:space="0" w:color="auto"/>
              <w:right w:val="nil"/>
            </w:tcBorders>
            <w:shd w:val="clear" w:color="auto" w:fill="auto"/>
            <w:noWrap/>
            <w:vAlign w:val="bottom"/>
          </w:tcPr>
          <w:p w14:paraId="6C5BBC00" w14:textId="77777777" w:rsidR="00C729D2" w:rsidRPr="009128F0" w:rsidRDefault="00C729D2" w:rsidP="00C729D2">
            <w:pPr>
              <w:rPr>
                <w:rFonts w:ascii="Arial" w:hAnsi="Arial" w:cs="Arial"/>
                <w:b/>
                <w:bCs/>
                <w:color w:val="000000" w:themeColor="text1"/>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1648447D" w14:textId="77777777" w:rsidR="00C729D2" w:rsidRPr="009128F0" w:rsidRDefault="00C729D2" w:rsidP="00C729D2">
            <w:pPr>
              <w:jc w:val="right"/>
              <w:rPr>
                <w:rFonts w:ascii="Arial" w:hAnsi="Arial" w:cs="Arial"/>
                <w:b/>
                <w:color w:val="000000" w:themeColor="text1"/>
                <w:sz w:val="16"/>
                <w:szCs w:val="16"/>
              </w:rPr>
            </w:pPr>
            <w:r w:rsidRPr="009128F0">
              <w:rPr>
                <w:rFonts w:ascii="Arial" w:hAnsi="Arial" w:cs="Arial"/>
                <w:b/>
                <w:color w:val="000000" w:themeColor="text1"/>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6D7825E1" w14:textId="33FF9D45" w:rsidR="00C729D2" w:rsidRPr="009128F0" w:rsidRDefault="00C729D2" w:rsidP="00C729D2">
            <w:pPr>
              <w:jc w:val="right"/>
              <w:rPr>
                <w:rFonts w:ascii="Arial" w:hAnsi="Arial" w:cs="Arial"/>
                <w:b/>
                <w:color w:val="000000" w:themeColor="text1"/>
                <w:sz w:val="16"/>
                <w:szCs w:val="16"/>
              </w:rPr>
            </w:pPr>
            <w:r w:rsidRPr="009128F0">
              <w:rPr>
                <w:rFonts w:ascii="Arial" w:hAnsi="Arial" w:cs="Arial"/>
                <w:b/>
                <w:color w:val="000000" w:themeColor="text1"/>
                <w:sz w:val="16"/>
                <w:szCs w:val="16"/>
              </w:rPr>
              <w:t>1 Ocak 2014 Öncesi Uygulamaya İlişkin Tutar</w:t>
            </w:r>
            <w:r w:rsidRPr="009128F0">
              <w:rPr>
                <w:rFonts w:ascii="Arial" w:hAnsi="Arial" w:cs="Arial"/>
                <w:b/>
                <w:color w:val="000000" w:themeColor="text1"/>
                <w:sz w:val="16"/>
                <w:szCs w:val="16"/>
                <w:vertAlign w:val="superscript"/>
              </w:rPr>
              <w:t>(*)</w:t>
            </w:r>
          </w:p>
        </w:tc>
      </w:tr>
      <w:tr w:rsidR="00C729D2" w:rsidRPr="009128F0" w14:paraId="1F1009D3" w14:textId="77777777" w:rsidTr="00E33960">
        <w:trPr>
          <w:trHeight w:val="170"/>
        </w:trPr>
        <w:tc>
          <w:tcPr>
            <w:tcW w:w="6237" w:type="dxa"/>
            <w:tcBorders>
              <w:top w:val="single" w:sz="4" w:space="0" w:color="auto"/>
              <w:left w:val="nil"/>
              <w:bottom w:val="single" w:sz="4" w:space="0" w:color="auto"/>
              <w:right w:val="nil"/>
            </w:tcBorders>
            <w:shd w:val="clear" w:color="auto" w:fill="auto"/>
            <w:noWrap/>
            <w:vAlign w:val="bottom"/>
            <w:hideMark/>
          </w:tcPr>
          <w:p w14:paraId="2C4713E2" w14:textId="77777777" w:rsidR="00C729D2" w:rsidRPr="009128F0" w:rsidRDefault="00C729D2" w:rsidP="00C729D2">
            <w:pPr>
              <w:rPr>
                <w:rFonts w:ascii="Arial" w:hAnsi="Arial" w:cs="Arial"/>
                <w:color w:val="000000" w:themeColor="text1"/>
                <w:sz w:val="16"/>
                <w:szCs w:val="16"/>
              </w:rPr>
            </w:pPr>
            <w:r w:rsidRPr="009128F0">
              <w:rPr>
                <w:rFonts w:ascii="Arial" w:hAnsi="Arial" w:cs="Arial"/>
                <w:b/>
                <w:bCs/>
                <w:color w:val="000000" w:themeColor="text1"/>
                <w:sz w:val="16"/>
                <w:szCs w:val="16"/>
              </w:rPr>
              <w:t>Geçiş Sürecinde Ana Sermaye ve Katkı Sermaye Toplamından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hideMark/>
          </w:tcPr>
          <w:p w14:paraId="3DD289E3" w14:textId="581C113F" w:rsidR="00C729D2" w:rsidRPr="009128F0" w:rsidRDefault="00B53C23" w:rsidP="00C729D2">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single" w:sz="4" w:space="0" w:color="auto"/>
              <w:left w:val="nil"/>
              <w:bottom w:val="single" w:sz="4" w:space="0" w:color="auto"/>
              <w:right w:val="nil"/>
            </w:tcBorders>
            <w:shd w:val="clear" w:color="auto" w:fill="auto"/>
            <w:noWrap/>
            <w:vAlign w:val="bottom"/>
            <w:hideMark/>
          </w:tcPr>
          <w:p w14:paraId="51009990" w14:textId="77777777" w:rsidR="00C729D2" w:rsidRPr="009128F0" w:rsidRDefault="00C729D2" w:rsidP="00C729D2">
            <w:pPr>
              <w:jc w:val="right"/>
              <w:rPr>
                <w:rFonts w:ascii="Arial" w:hAnsi="Arial" w:cs="Arial"/>
                <w:color w:val="000000" w:themeColor="text1"/>
                <w:sz w:val="16"/>
                <w:szCs w:val="16"/>
              </w:rPr>
            </w:pPr>
          </w:p>
        </w:tc>
      </w:tr>
      <w:tr w:rsidR="00C729D2" w:rsidRPr="009128F0" w14:paraId="5BF67274" w14:textId="77777777" w:rsidTr="00E33960">
        <w:trPr>
          <w:trHeight w:val="170"/>
        </w:trPr>
        <w:tc>
          <w:tcPr>
            <w:tcW w:w="6237" w:type="dxa"/>
            <w:tcBorders>
              <w:top w:val="single" w:sz="4" w:space="0" w:color="auto"/>
              <w:left w:val="nil"/>
              <w:bottom w:val="nil"/>
              <w:right w:val="nil"/>
            </w:tcBorders>
            <w:shd w:val="clear" w:color="auto" w:fill="auto"/>
            <w:noWrap/>
            <w:vAlign w:val="bottom"/>
          </w:tcPr>
          <w:p w14:paraId="45559554" w14:textId="77777777" w:rsidR="00C729D2" w:rsidRPr="009128F0" w:rsidRDefault="00C729D2" w:rsidP="00C729D2">
            <w:pPr>
              <w:jc w:val="both"/>
              <w:rPr>
                <w:rFonts w:ascii="Arial" w:hAnsi="Arial" w:cs="Arial"/>
                <w:b/>
                <w:bCs/>
                <w:color w:val="000000" w:themeColor="text1"/>
                <w:sz w:val="16"/>
                <w:szCs w:val="16"/>
              </w:rPr>
            </w:pPr>
            <w:r w:rsidRPr="009128F0">
              <w:rPr>
                <w:rFonts w:ascii="Arial" w:hAnsi="Arial" w:cs="Arial"/>
                <w:color w:val="000000" w:themeColor="text1"/>
                <w:sz w:val="16"/>
                <w:szCs w:val="16"/>
              </w:rPr>
              <w:t xml:space="preserve">Ortaklık paylarının yüzde %10 veya daha azına sahip olunan ve </w:t>
            </w:r>
            <w:proofErr w:type="gramStart"/>
            <w:r w:rsidRPr="009128F0">
              <w:rPr>
                <w:rFonts w:ascii="Arial" w:hAnsi="Arial" w:cs="Arial"/>
                <w:color w:val="000000" w:themeColor="text1"/>
                <w:sz w:val="16"/>
                <w:szCs w:val="16"/>
              </w:rPr>
              <w:t>konsolide</w:t>
            </w:r>
            <w:proofErr w:type="gramEnd"/>
            <w:r w:rsidRPr="009128F0">
              <w:rPr>
                <w:rFonts w:ascii="Arial" w:hAnsi="Arial" w:cs="Arial"/>
                <w:color w:val="000000" w:themeColor="text1"/>
                <w:sz w:val="16"/>
                <w:szCs w:val="16"/>
              </w:rPr>
              <w:t xml:space="preserve"> edilmeyen bankalar ve finansal kuruluşların </w:t>
            </w:r>
            <w:proofErr w:type="spellStart"/>
            <w:r w:rsidRPr="009128F0">
              <w:rPr>
                <w:rFonts w:ascii="Arial" w:hAnsi="Arial" w:cs="Arial"/>
                <w:color w:val="000000" w:themeColor="text1"/>
                <w:sz w:val="16"/>
                <w:szCs w:val="16"/>
              </w:rPr>
              <w:t>özkaynak</w:t>
            </w:r>
            <w:proofErr w:type="spellEnd"/>
            <w:r w:rsidRPr="009128F0">
              <w:rPr>
                <w:rFonts w:ascii="Arial" w:hAnsi="Arial" w:cs="Arial"/>
                <w:color w:val="000000" w:themeColor="text1"/>
                <w:sz w:val="16"/>
                <w:szCs w:val="16"/>
              </w:rPr>
              <w:t xml:space="preserve"> unsurlarına yapılan yatırımların net uzun pozisyonları toplamının, bankanın çekirdek sermayesinin yüzde onunu aşan kısmının, Bankaların </w:t>
            </w:r>
            <w:proofErr w:type="spellStart"/>
            <w:r w:rsidRPr="009128F0">
              <w:rPr>
                <w:rFonts w:ascii="Arial" w:hAnsi="Arial" w:cs="Arial"/>
                <w:color w:val="000000" w:themeColor="text1"/>
                <w:sz w:val="16"/>
                <w:szCs w:val="16"/>
              </w:rPr>
              <w:t>Özkaynaklarına</w:t>
            </w:r>
            <w:proofErr w:type="spellEnd"/>
            <w:r w:rsidRPr="009128F0">
              <w:rPr>
                <w:rFonts w:ascii="Arial" w:hAnsi="Arial" w:cs="Arial"/>
                <w:color w:val="000000" w:themeColor="text1"/>
                <w:sz w:val="16"/>
                <w:szCs w:val="16"/>
              </w:rPr>
              <w:t xml:space="preserve"> İlişkin Yönetmeliğin Geçici 2’nci maddesinin birinci fıkrası uyarınca çekirdek sermayeden, ilave ana sermayeden ve katkı sermayeden indirilmeyen kısmı</w:t>
            </w:r>
          </w:p>
        </w:tc>
        <w:tc>
          <w:tcPr>
            <w:tcW w:w="1448" w:type="dxa"/>
            <w:tcBorders>
              <w:top w:val="single" w:sz="4" w:space="0" w:color="auto"/>
              <w:left w:val="nil"/>
              <w:bottom w:val="nil"/>
              <w:right w:val="nil"/>
            </w:tcBorders>
            <w:shd w:val="clear" w:color="auto" w:fill="auto"/>
            <w:vAlign w:val="bottom"/>
          </w:tcPr>
          <w:p w14:paraId="7F4EA1C3" w14:textId="0932561B" w:rsidR="00C729D2" w:rsidRPr="009128F0" w:rsidRDefault="00B53C23" w:rsidP="00C729D2">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single" w:sz="4" w:space="0" w:color="auto"/>
              <w:left w:val="nil"/>
              <w:bottom w:val="nil"/>
              <w:right w:val="nil"/>
            </w:tcBorders>
            <w:shd w:val="clear" w:color="auto" w:fill="auto"/>
            <w:noWrap/>
            <w:vAlign w:val="bottom"/>
          </w:tcPr>
          <w:p w14:paraId="06A0A569" w14:textId="77777777" w:rsidR="00C729D2" w:rsidRPr="009128F0" w:rsidRDefault="00C729D2" w:rsidP="00C729D2">
            <w:pPr>
              <w:jc w:val="right"/>
              <w:rPr>
                <w:rFonts w:ascii="Arial" w:hAnsi="Arial" w:cs="Arial"/>
                <w:b/>
                <w:bCs/>
                <w:color w:val="000000" w:themeColor="text1"/>
                <w:sz w:val="16"/>
                <w:szCs w:val="16"/>
              </w:rPr>
            </w:pPr>
          </w:p>
        </w:tc>
      </w:tr>
      <w:tr w:rsidR="00C729D2" w:rsidRPr="009128F0" w14:paraId="4A416354" w14:textId="77777777" w:rsidTr="00E33960">
        <w:trPr>
          <w:trHeight w:val="170"/>
        </w:trPr>
        <w:tc>
          <w:tcPr>
            <w:tcW w:w="6237" w:type="dxa"/>
            <w:tcBorders>
              <w:top w:val="nil"/>
              <w:left w:val="nil"/>
              <w:bottom w:val="nil"/>
              <w:right w:val="nil"/>
            </w:tcBorders>
            <w:shd w:val="clear" w:color="auto" w:fill="auto"/>
            <w:vAlign w:val="bottom"/>
            <w:hideMark/>
          </w:tcPr>
          <w:p w14:paraId="1891A6A8" w14:textId="77777777" w:rsidR="00C729D2" w:rsidRPr="009128F0" w:rsidRDefault="00C729D2" w:rsidP="00C729D2">
            <w:pPr>
              <w:jc w:val="both"/>
              <w:rPr>
                <w:rFonts w:ascii="Arial" w:hAnsi="Arial" w:cs="Arial"/>
                <w:color w:val="000000" w:themeColor="text1"/>
                <w:sz w:val="16"/>
                <w:szCs w:val="16"/>
              </w:rPr>
            </w:pPr>
            <w:r w:rsidRPr="009128F0">
              <w:rPr>
                <w:rFonts w:ascii="Arial" w:hAnsi="Arial" w:cs="Arial"/>
                <w:color w:val="000000" w:themeColor="text1"/>
                <w:sz w:val="16"/>
                <w:szCs w:val="16"/>
              </w:rPr>
              <w:t xml:space="preserve">Ortaklık paylarının %10’dan daha fazlasına sahip olunan ve </w:t>
            </w:r>
            <w:proofErr w:type="gramStart"/>
            <w:r w:rsidRPr="009128F0">
              <w:rPr>
                <w:rFonts w:ascii="Arial" w:hAnsi="Arial" w:cs="Arial"/>
                <w:color w:val="000000" w:themeColor="text1"/>
                <w:sz w:val="16"/>
                <w:szCs w:val="16"/>
              </w:rPr>
              <w:t>konsolide</w:t>
            </w:r>
            <w:proofErr w:type="gramEnd"/>
            <w:r w:rsidRPr="009128F0">
              <w:rPr>
                <w:rFonts w:ascii="Arial" w:hAnsi="Arial" w:cs="Arial"/>
                <w:color w:val="000000" w:themeColor="text1"/>
                <w:sz w:val="16"/>
                <w:szCs w:val="16"/>
              </w:rPr>
              <w:t xml:space="preserve"> edilmeyen bankalar ve finansal kuruluşların doğrudan ya da dolaylı olarak ilave ana sermaye ve katkı sermaye unsurlarına yapılan yatırımların net uzun pozisyonlarının toplam tutarının Bankaların </w:t>
            </w:r>
            <w:proofErr w:type="spellStart"/>
            <w:r w:rsidRPr="009128F0">
              <w:rPr>
                <w:rFonts w:ascii="Arial" w:hAnsi="Arial" w:cs="Arial"/>
                <w:color w:val="000000" w:themeColor="text1"/>
                <w:sz w:val="16"/>
                <w:szCs w:val="16"/>
              </w:rPr>
              <w:t>Özkaynaklarına</w:t>
            </w:r>
            <w:proofErr w:type="spellEnd"/>
            <w:r w:rsidRPr="009128F0">
              <w:rPr>
                <w:rFonts w:ascii="Arial" w:hAnsi="Arial" w:cs="Arial"/>
                <w:color w:val="000000" w:themeColor="text1"/>
                <w:sz w:val="16"/>
                <w:szCs w:val="16"/>
              </w:rPr>
              <w:t xml:space="preserve"> İlişkin Yönetmeliğin Geçici 2’nci maddesinin birinci fıkrası uyarınca, ilave ana sermayeden ve katkı sermayeden indirilmeyen kısmı</w:t>
            </w:r>
          </w:p>
        </w:tc>
        <w:tc>
          <w:tcPr>
            <w:tcW w:w="1448" w:type="dxa"/>
            <w:tcBorders>
              <w:top w:val="nil"/>
              <w:left w:val="nil"/>
              <w:bottom w:val="nil"/>
              <w:right w:val="nil"/>
            </w:tcBorders>
            <w:shd w:val="clear" w:color="auto" w:fill="auto"/>
            <w:noWrap/>
            <w:vAlign w:val="bottom"/>
          </w:tcPr>
          <w:p w14:paraId="26B33EB2" w14:textId="2BCD5A79" w:rsidR="00C729D2" w:rsidRPr="009128F0" w:rsidRDefault="00B53C23" w:rsidP="00C729D2">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4578E6F7" w14:textId="77777777" w:rsidR="00C729D2" w:rsidRPr="009128F0" w:rsidRDefault="00C729D2" w:rsidP="00C729D2">
            <w:pPr>
              <w:jc w:val="right"/>
              <w:rPr>
                <w:rFonts w:ascii="Arial" w:hAnsi="Arial" w:cs="Arial"/>
                <w:color w:val="000000" w:themeColor="text1"/>
                <w:sz w:val="16"/>
                <w:szCs w:val="16"/>
              </w:rPr>
            </w:pPr>
          </w:p>
        </w:tc>
      </w:tr>
      <w:tr w:rsidR="00C729D2" w:rsidRPr="009128F0" w14:paraId="2428544E" w14:textId="77777777" w:rsidTr="00E33960">
        <w:trPr>
          <w:trHeight w:val="170"/>
        </w:trPr>
        <w:tc>
          <w:tcPr>
            <w:tcW w:w="6237" w:type="dxa"/>
            <w:tcBorders>
              <w:top w:val="nil"/>
              <w:left w:val="nil"/>
              <w:bottom w:val="single" w:sz="4" w:space="0" w:color="auto"/>
              <w:right w:val="nil"/>
            </w:tcBorders>
            <w:shd w:val="clear" w:color="auto" w:fill="auto"/>
            <w:vAlign w:val="bottom"/>
            <w:hideMark/>
          </w:tcPr>
          <w:p w14:paraId="498C5FF0" w14:textId="77777777" w:rsidR="00C729D2" w:rsidRPr="009128F0" w:rsidRDefault="00C729D2" w:rsidP="00C729D2">
            <w:pPr>
              <w:jc w:val="both"/>
              <w:rPr>
                <w:rFonts w:ascii="Arial" w:hAnsi="Arial" w:cs="Arial"/>
                <w:color w:val="000000" w:themeColor="text1"/>
                <w:sz w:val="16"/>
                <w:szCs w:val="16"/>
              </w:rPr>
            </w:pPr>
            <w:r w:rsidRPr="009128F0">
              <w:rPr>
                <w:rFonts w:ascii="Arial" w:hAnsi="Arial" w:cs="Arial"/>
                <w:color w:val="000000" w:themeColor="text1"/>
                <w:sz w:val="16"/>
                <w:szCs w:val="16"/>
              </w:rPr>
              <w:t xml:space="preserve">Ortaklık paylarının %10’dan daha fazlasına sahip olunan ve </w:t>
            </w:r>
            <w:proofErr w:type="gramStart"/>
            <w:r w:rsidRPr="009128F0">
              <w:rPr>
                <w:rFonts w:ascii="Arial" w:hAnsi="Arial" w:cs="Arial"/>
                <w:color w:val="000000" w:themeColor="text1"/>
                <w:sz w:val="16"/>
                <w:szCs w:val="16"/>
              </w:rPr>
              <w:t>konsolide</w:t>
            </w:r>
            <w:proofErr w:type="gramEnd"/>
            <w:r w:rsidRPr="009128F0">
              <w:rPr>
                <w:rFonts w:ascii="Arial" w:hAnsi="Arial" w:cs="Arial"/>
                <w:color w:val="000000" w:themeColor="text1"/>
                <w:sz w:val="16"/>
                <w:szCs w:val="16"/>
              </w:rPr>
              <w:t xml:space="preserv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9128F0">
              <w:rPr>
                <w:rFonts w:ascii="Arial" w:hAnsi="Arial" w:cs="Arial"/>
                <w:color w:val="000000" w:themeColor="text1"/>
                <w:sz w:val="16"/>
                <w:szCs w:val="16"/>
              </w:rPr>
              <w:t>Özkaynaklarına</w:t>
            </w:r>
            <w:proofErr w:type="spellEnd"/>
            <w:r w:rsidRPr="009128F0">
              <w:rPr>
                <w:rFonts w:ascii="Arial" w:hAnsi="Arial" w:cs="Arial"/>
                <w:color w:val="000000" w:themeColor="text1"/>
                <w:sz w:val="16"/>
                <w:szCs w:val="16"/>
              </w:rPr>
              <w:t xml:space="preserve"> İlişkin Yönetmeliğin Geçici 2’nci maddesinin ikinci fıkrasının (1) ve (2)’</w:t>
            </w:r>
            <w:proofErr w:type="spellStart"/>
            <w:r w:rsidRPr="009128F0">
              <w:rPr>
                <w:rFonts w:ascii="Arial" w:hAnsi="Arial" w:cs="Arial"/>
                <w:color w:val="000000" w:themeColor="text1"/>
                <w:sz w:val="16"/>
                <w:szCs w:val="16"/>
              </w:rPr>
              <w:t>nci</w:t>
            </w:r>
            <w:proofErr w:type="spellEnd"/>
            <w:r w:rsidRPr="009128F0">
              <w:rPr>
                <w:rFonts w:ascii="Arial" w:hAnsi="Arial" w:cs="Arial"/>
                <w:color w:val="000000" w:themeColor="text1"/>
                <w:sz w:val="16"/>
                <w:szCs w:val="16"/>
              </w:rPr>
              <w:t xml:space="preserve"> alt bentleri uyarınca çekirdek sermayeden indirilecek tutarlarının, Yönetmeliğin Geçici 2’nci maddesinin birinci fıkrası uyarınca çekirdek sermayeden indirilmeyen kısmı</w:t>
            </w:r>
          </w:p>
        </w:tc>
        <w:tc>
          <w:tcPr>
            <w:tcW w:w="1448" w:type="dxa"/>
            <w:tcBorders>
              <w:top w:val="nil"/>
              <w:left w:val="nil"/>
              <w:bottom w:val="single" w:sz="4" w:space="0" w:color="auto"/>
              <w:right w:val="nil"/>
            </w:tcBorders>
            <w:shd w:val="clear" w:color="auto" w:fill="auto"/>
            <w:noWrap/>
            <w:vAlign w:val="bottom"/>
          </w:tcPr>
          <w:p w14:paraId="29494C89" w14:textId="2E4B7E52" w:rsidR="00C729D2" w:rsidRPr="009128F0" w:rsidRDefault="00B53C23" w:rsidP="00C729D2">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single" w:sz="4" w:space="0" w:color="auto"/>
              <w:right w:val="nil"/>
            </w:tcBorders>
            <w:shd w:val="clear" w:color="auto" w:fill="auto"/>
            <w:noWrap/>
            <w:vAlign w:val="bottom"/>
          </w:tcPr>
          <w:p w14:paraId="7C09EF25" w14:textId="77777777" w:rsidR="00C729D2" w:rsidRPr="009128F0" w:rsidRDefault="00C729D2" w:rsidP="00C729D2">
            <w:pPr>
              <w:jc w:val="right"/>
              <w:rPr>
                <w:rFonts w:ascii="Arial" w:hAnsi="Arial" w:cs="Arial"/>
                <w:color w:val="000000" w:themeColor="text1"/>
                <w:sz w:val="16"/>
                <w:szCs w:val="16"/>
              </w:rPr>
            </w:pPr>
          </w:p>
        </w:tc>
      </w:tr>
      <w:tr w:rsidR="00B53C23" w:rsidRPr="009128F0" w14:paraId="73162DC2" w14:textId="77777777" w:rsidTr="0058472A">
        <w:trPr>
          <w:trHeight w:val="170"/>
        </w:trPr>
        <w:tc>
          <w:tcPr>
            <w:tcW w:w="6237" w:type="dxa"/>
            <w:tcBorders>
              <w:top w:val="single" w:sz="4" w:space="0" w:color="auto"/>
              <w:left w:val="nil"/>
              <w:bottom w:val="nil"/>
              <w:right w:val="nil"/>
            </w:tcBorders>
            <w:shd w:val="clear" w:color="auto" w:fill="auto"/>
            <w:noWrap/>
            <w:vAlign w:val="bottom"/>
            <w:hideMark/>
          </w:tcPr>
          <w:p w14:paraId="3A370389" w14:textId="77777777" w:rsidR="00B53C23" w:rsidRPr="009128F0" w:rsidRDefault="00B53C23" w:rsidP="00B53C23">
            <w:pPr>
              <w:rPr>
                <w:rFonts w:ascii="Arial" w:hAnsi="Arial" w:cs="Arial"/>
                <w:b/>
                <w:bCs/>
                <w:color w:val="000000" w:themeColor="text1"/>
                <w:sz w:val="16"/>
                <w:szCs w:val="16"/>
              </w:rPr>
            </w:pPr>
            <w:r w:rsidRPr="009128F0">
              <w:rPr>
                <w:rFonts w:ascii="Arial" w:hAnsi="Arial" w:cs="Arial"/>
                <w:b/>
                <w:color w:val="000000" w:themeColor="text1"/>
                <w:sz w:val="16"/>
                <w:szCs w:val="16"/>
              </w:rPr>
              <w:t xml:space="preserve">Toplam </w:t>
            </w:r>
            <w:proofErr w:type="spellStart"/>
            <w:r w:rsidRPr="009128F0">
              <w:rPr>
                <w:rFonts w:ascii="Arial" w:hAnsi="Arial" w:cs="Arial"/>
                <w:b/>
                <w:color w:val="000000" w:themeColor="text1"/>
                <w:sz w:val="16"/>
                <w:szCs w:val="16"/>
              </w:rPr>
              <w:t>Özkaynak</w:t>
            </w:r>
            <w:proofErr w:type="spellEnd"/>
            <w:r w:rsidRPr="009128F0">
              <w:rPr>
                <w:rFonts w:ascii="Arial" w:hAnsi="Arial" w:cs="Arial"/>
                <w:b/>
                <w:color w:val="000000" w:themeColor="text1"/>
                <w:sz w:val="16"/>
                <w:szCs w:val="16"/>
              </w:rPr>
              <w:t xml:space="preserve"> (Ana sermaye ve katkı sermaye toplamı)</w:t>
            </w:r>
          </w:p>
        </w:tc>
        <w:tc>
          <w:tcPr>
            <w:tcW w:w="1448" w:type="dxa"/>
            <w:tcBorders>
              <w:top w:val="single" w:sz="4" w:space="0" w:color="auto"/>
              <w:left w:val="nil"/>
              <w:bottom w:val="nil"/>
              <w:right w:val="nil"/>
            </w:tcBorders>
            <w:shd w:val="clear" w:color="auto" w:fill="auto"/>
            <w:noWrap/>
          </w:tcPr>
          <w:p w14:paraId="6B8F7862" w14:textId="0F91F81A" w:rsidR="00B53C23" w:rsidRPr="0094533D" w:rsidRDefault="00B53C23" w:rsidP="00B53C23">
            <w:pPr>
              <w:jc w:val="right"/>
              <w:rPr>
                <w:rFonts w:ascii="Arial" w:hAnsi="Arial" w:cs="Arial"/>
                <w:b/>
                <w:color w:val="000000" w:themeColor="text1"/>
                <w:sz w:val="16"/>
                <w:szCs w:val="16"/>
              </w:rPr>
            </w:pPr>
            <w:r w:rsidRPr="00B53C23">
              <w:rPr>
                <w:rFonts w:ascii="Arial" w:hAnsi="Arial" w:cs="Arial"/>
                <w:b/>
                <w:color w:val="000000" w:themeColor="text1"/>
                <w:sz w:val="16"/>
                <w:szCs w:val="16"/>
              </w:rPr>
              <w:t>5.015.618</w:t>
            </w:r>
          </w:p>
        </w:tc>
        <w:tc>
          <w:tcPr>
            <w:tcW w:w="1499" w:type="dxa"/>
            <w:tcBorders>
              <w:top w:val="single" w:sz="4" w:space="0" w:color="auto"/>
              <w:left w:val="nil"/>
              <w:bottom w:val="nil"/>
              <w:right w:val="nil"/>
            </w:tcBorders>
            <w:shd w:val="clear" w:color="auto" w:fill="auto"/>
            <w:noWrap/>
            <w:vAlign w:val="bottom"/>
          </w:tcPr>
          <w:p w14:paraId="7A0A2ABA" w14:textId="77777777" w:rsidR="00B53C23" w:rsidRPr="009128F0" w:rsidRDefault="00B53C23" w:rsidP="00B53C23">
            <w:pPr>
              <w:jc w:val="right"/>
              <w:rPr>
                <w:rFonts w:ascii="Arial" w:hAnsi="Arial" w:cs="Arial"/>
                <w:b/>
                <w:color w:val="000000" w:themeColor="text1"/>
                <w:sz w:val="16"/>
                <w:szCs w:val="16"/>
              </w:rPr>
            </w:pPr>
          </w:p>
        </w:tc>
      </w:tr>
      <w:tr w:rsidR="00B53C23" w:rsidRPr="009128F0" w14:paraId="3ED5E07B" w14:textId="77777777" w:rsidTr="0058472A">
        <w:trPr>
          <w:trHeight w:val="170"/>
        </w:trPr>
        <w:tc>
          <w:tcPr>
            <w:tcW w:w="6237" w:type="dxa"/>
            <w:tcBorders>
              <w:top w:val="nil"/>
              <w:left w:val="nil"/>
              <w:bottom w:val="single" w:sz="4" w:space="0" w:color="auto"/>
              <w:right w:val="nil"/>
            </w:tcBorders>
            <w:shd w:val="clear" w:color="auto" w:fill="auto"/>
            <w:noWrap/>
            <w:vAlign w:val="bottom"/>
            <w:hideMark/>
          </w:tcPr>
          <w:p w14:paraId="34E665FC" w14:textId="77777777" w:rsidR="00B53C23" w:rsidRPr="009128F0" w:rsidRDefault="00B53C23" w:rsidP="00B53C23">
            <w:pPr>
              <w:rPr>
                <w:rFonts w:ascii="Arial" w:hAnsi="Arial" w:cs="Arial"/>
                <w:b/>
                <w:color w:val="000000" w:themeColor="text1"/>
                <w:sz w:val="16"/>
                <w:szCs w:val="16"/>
              </w:rPr>
            </w:pPr>
            <w:r w:rsidRPr="009128F0">
              <w:rPr>
                <w:rFonts w:ascii="Arial" w:hAnsi="Arial" w:cs="Arial"/>
                <w:b/>
                <w:color w:val="000000" w:themeColor="text1"/>
                <w:sz w:val="16"/>
                <w:szCs w:val="16"/>
              </w:rPr>
              <w:t>Toplam Risk Ağırlıklı Tutarlar</w:t>
            </w:r>
          </w:p>
        </w:tc>
        <w:tc>
          <w:tcPr>
            <w:tcW w:w="1448" w:type="dxa"/>
            <w:tcBorders>
              <w:top w:val="nil"/>
              <w:left w:val="nil"/>
              <w:bottom w:val="single" w:sz="4" w:space="0" w:color="auto"/>
              <w:right w:val="nil"/>
            </w:tcBorders>
            <w:shd w:val="clear" w:color="auto" w:fill="auto"/>
            <w:noWrap/>
          </w:tcPr>
          <w:p w14:paraId="05E34DCA" w14:textId="6DE7BB69" w:rsidR="00B53C23" w:rsidRPr="0094533D" w:rsidRDefault="00B53C23" w:rsidP="00B53C23">
            <w:pPr>
              <w:jc w:val="right"/>
              <w:rPr>
                <w:rFonts w:ascii="Arial" w:hAnsi="Arial" w:cs="Arial"/>
                <w:b/>
                <w:color w:val="000000" w:themeColor="text1"/>
                <w:sz w:val="16"/>
                <w:szCs w:val="16"/>
              </w:rPr>
            </w:pPr>
            <w:r w:rsidRPr="00B53C23">
              <w:rPr>
                <w:rFonts w:ascii="Arial" w:hAnsi="Arial" w:cs="Arial"/>
                <w:b/>
                <w:color w:val="000000" w:themeColor="text1"/>
                <w:sz w:val="16"/>
                <w:szCs w:val="16"/>
              </w:rPr>
              <w:t>25.288.123</w:t>
            </w:r>
          </w:p>
        </w:tc>
        <w:tc>
          <w:tcPr>
            <w:tcW w:w="1499" w:type="dxa"/>
            <w:tcBorders>
              <w:top w:val="nil"/>
              <w:left w:val="nil"/>
              <w:bottom w:val="single" w:sz="4" w:space="0" w:color="auto"/>
              <w:right w:val="nil"/>
            </w:tcBorders>
            <w:shd w:val="clear" w:color="auto" w:fill="auto"/>
            <w:noWrap/>
            <w:vAlign w:val="bottom"/>
          </w:tcPr>
          <w:p w14:paraId="7C2BFEAB" w14:textId="77777777" w:rsidR="00B53C23" w:rsidRPr="009128F0" w:rsidRDefault="00B53C23" w:rsidP="00B53C23">
            <w:pPr>
              <w:jc w:val="right"/>
              <w:rPr>
                <w:rFonts w:ascii="Arial" w:hAnsi="Arial" w:cs="Arial"/>
                <w:b/>
                <w:color w:val="000000" w:themeColor="text1"/>
                <w:sz w:val="16"/>
                <w:szCs w:val="16"/>
              </w:rPr>
            </w:pPr>
          </w:p>
        </w:tc>
      </w:tr>
      <w:tr w:rsidR="00C729D2" w:rsidRPr="009128F0" w14:paraId="36CB6EF5" w14:textId="77777777" w:rsidTr="00E33960">
        <w:trPr>
          <w:trHeight w:val="170"/>
        </w:trPr>
        <w:tc>
          <w:tcPr>
            <w:tcW w:w="6237" w:type="dxa"/>
            <w:tcBorders>
              <w:top w:val="single" w:sz="4" w:space="0" w:color="auto"/>
              <w:left w:val="nil"/>
              <w:bottom w:val="single" w:sz="4" w:space="0" w:color="auto"/>
              <w:right w:val="nil"/>
            </w:tcBorders>
            <w:shd w:val="clear" w:color="auto" w:fill="auto"/>
            <w:noWrap/>
            <w:vAlign w:val="bottom"/>
            <w:hideMark/>
          </w:tcPr>
          <w:p w14:paraId="2E1199FD" w14:textId="77777777" w:rsidR="00C729D2" w:rsidRPr="009128F0" w:rsidRDefault="00C729D2" w:rsidP="00C729D2">
            <w:pPr>
              <w:rPr>
                <w:rFonts w:ascii="Arial" w:hAnsi="Arial" w:cs="Arial"/>
                <w:color w:val="000000" w:themeColor="text1"/>
                <w:sz w:val="16"/>
                <w:szCs w:val="16"/>
              </w:rPr>
            </w:pPr>
            <w:r w:rsidRPr="009128F0">
              <w:rPr>
                <w:rFonts w:ascii="Arial" w:hAnsi="Arial" w:cs="Arial"/>
                <w:b/>
                <w:bCs/>
                <w:color w:val="000000" w:themeColor="text1"/>
                <w:sz w:val="16"/>
                <w:szCs w:val="16"/>
              </w:rPr>
              <w:t>SERMAYE YETERLİLİĞİ ORANLARI</w:t>
            </w:r>
          </w:p>
        </w:tc>
        <w:tc>
          <w:tcPr>
            <w:tcW w:w="1448" w:type="dxa"/>
            <w:tcBorders>
              <w:top w:val="single" w:sz="4" w:space="0" w:color="auto"/>
              <w:left w:val="nil"/>
              <w:bottom w:val="single" w:sz="4" w:space="0" w:color="auto"/>
              <w:right w:val="nil"/>
            </w:tcBorders>
            <w:shd w:val="clear" w:color="auto" w:fill="auto"/>
            <w:noWrap/>
            <w:vAlign w:val="bottom"/>
          </w:tcPr>
          <w:p w14:paraId="744D4770" w14:textId="77777777" w:rsidR="00C729D2" w:rsidRPr="009128F0" w:rsidRDefault="00C729D2" w:rsidP="00C729D2">
            <w:pPr>
              <w:jc w:val="right"/>
              <w:rPr>
                <w:rFonts w:ascii="Arial" w:hAnsi="Arial" w:cs="Arial"/>
                <w:color w:val="000000" w:themeColor="text1"/>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53BA8D4C" w14:textId="77777777" w:rsidR="00C729D2" w:rsidRPr="009128F0" w:rsidRDefault="00C729D2" w:rsidP="00C729D2">
            <w:pPr>
              <w:jc w:val="right"/>
              <w:rPr>
                <w:rFonts w:ascii="Arial" w:hAnsi="Arial" w:cs="Arial"/>
                <w:color w:val="000000" w:themeColor="text1"/>
                <w:sz w:val="16"/>
                <w:szCs w:val="16"/>
              </w:rPr>
            </w:pPr>
          </w:p>
        </w:tc>
      </w:tr>
      <w:tr w:rsidR="00B53C23" w:rsidRPr="009128F0" w14:paraId="722426AF" w14:textId="77777777" w:rsidTr="00400709">
        <w:trPr>
          <w:trHeight w:val="170"/>
        </w:trPr>
        <w:tc>
          <w:tcPr>
            <w:tcW w:w="6237" w:type="dxa"/>
            <w:tcBorders>
              <w:top w:val="nil"/>
              <w:left w:val="nil"/>
              <w:bottom w:val="nil"/>
              <w:right w:val="nil"/>
            </w:tcBorders>
            <w:shd w:val="clear" w:color="auto" w:fill="auto"/>
            <w:noWrap/>
            <w:vAlign w:val="bottom"/>
            <w:hideMark/>
          </w:tcPr>
          <w:p w14:paraId="356C7862" w14:textId="77777777" w:rsidR="00B53C23" w:rsidRPr="009128F0" w:rsidRDefault="00B53C23" w:rsidP="00B53C23">
            <w:pPr>
              <w:rPr>
                <w:rFonts w:ascii="Arial" w:hAnsi="Arial" w:cs="Arial"/>
                <w:b/>
                <w:bCs/>
                <w:color w:val="000000" w:themeColor="text1"/>
                <w:sz w:val="16"/>
                <w:szCs w:val="16"/>
              </w:rPr>
            </w:pPr>
            <w:r w:rsidRPr="009128F0">
              <w:rPr>
                <w:rFonts w:ascii="Arial" w:hAnsi="Arial" w:cs="Arial"/>
                <w:color w:val="000000" w:themeColor="text1"/>
                <w:sz w:val="16"/>
                <w:szCs w:val="16"/>
              </w:rPr>
              <w:t>Konsolide Çekirdek Sermaye Yeterliliği Oranı (%)</w:t>
            </w:r>
          </w:p>
        </w:tc>
        <w:tc>
          <w:tcPr>
            <w:tcW w:w="1448" w:type="dxa"/>
            <w:tcBorders>
              <w:top w:val="nil"/>
              <w:left w:val="nil"/>
              <w:bottom w:val="nil"/>
              <w:right w:val="nil"/>
            </w:tcBorders>
            <w:shd w:val="clear" w:color="auto" w:fill="auto"/>
            <w:noWrap/>
          </w:tcPr>
          <w:p w14:paraId="1D53171A" w14:textId="0AF3236D" w:rsidR="00B53C23" w:rsidRPr="0094533D" w:rsidRDefault="00B53C23" w:rsidP="00B53C23">
            <w:pPr>
              <w:jc w:val="right"/>
              <w:rPr>
                <w:rFonts w:ascii="Arial" w:hAnsi="Arial" w:cs="Arial"/>
                <w:color w:val="000000" w:themeColor="text1"/>
                <w:sz w:val="16"/>
                <w:szCs w:val="16"/>
              </w:rPr>
            </w:pPr>
            <w:r w:rsidRPr="00B53C23">
              <w:rPr>
                <w:rFonts w:ascii="Arial" w:hAnsi="Arial" w:cs="Arial"/>
                <w:color w:val="000000" w:themeColor="text1"/>
                <w:sz w:val="16"/>
                <w:szCs w:val="16"/>
              </w:rPr>
              <w:t>9,12</w:t>
            </w:r>
          </w:p>
        </w:tc>
        <w:tc>
          <w:tcPr>
            <w:tcW w:w="1499" w:type="dxa"/>
            <w:tcBorders>
              <w:top w:val="nil"/>
              <w:left w:val="nil"/>
              <w:bottom w:val="nil"/>
              <w:right w:val="nil"/>
            </w:tcBorders>
            <w:shd w:val="clear" w:color="auto" w:fill="auto"/>
            <w:noWrap/>
            <w:vAlign w:val="bottom"/>
          </w:tcPr>
          <w:p w14:paraId="17AA0F93" w14:textId="77777777" w:rsidR="00B53C23" w:rsidRPr="009128F0" w:rsidRDefault="00B53C23" w:rsidP="00B53C23">
            <w:pPr>
              <w:jc w:val="right"/>
              <w:rPr>
                <w:rFonts w:ascii="Arial" w:hAnsi="Arial" w:cs="Arial"/>
                <w:color w:val="000000" w:themeColor="text1"/>
                <w:sz w:val="16"/>
                <w:szCs w:val="16"/>
              </w:rPr>
            </w:pPr>
          </w:p>
        </w:tc>
      </w:tr>
      <w:tr w:rsidR="00B53C23" w:rsidRPr="009128F0" w14:paraId="03323AB2" w14:textId="77777777" w:rsidTr="00400709">
        <w:trPr>
          <w:trHeight w:val="170"/>
        </w:trPr>
        <w:tc>
          <w:tcPr>
            <w:tcW w:w="6237" w:type="dxa"/>
            <w:tcBorders>
              <w:top w:val="nil"/>
              <w:left w:val="nil"/>
              <w:bottom w:val="nil"/>
              <w:right w:val="nil"/>
            </w:tcBorders>
            <w:shd w:val="clear" w:color="auto" w:fill="auto"/>
            <w:noWrap/>
            <w:vAlign w:val="bottom"/>
            <w:hideMark/>
          </w:tcPr>
          <w:p w14:paraId="6FECEED3" w14:textId="77777777" w:rsidR="00B53C23" w:rsidRPr="009128F0" w:rsidRDefault="00B53C23" w:rsidP="00B53C23">
            <w:pPr>
              <w:rPr>
                <w:rFonts w:ascii="Arial" w:hAnsi="Arial" w:cs="Arial"/>
                <w:color w:val="000000" w:themeColor="text1"/>
                <w:sz w:val="16"/>
                <w:szCs w:val="16"/>
              </w:rPr>
            </w:pPr>
            <w:r w:rsidRPr="009128F0">
              <w:rPr>
                <w:rFonts w:ascii="Arial" w:hAnsi="Arial" w:cs="Arial"/>
                <w:color w:val="000000" w:themeColor="text1"/>
                <w:sz w:val="16"/>
                <w:szCs w:val="16"/>
              </w:rPr>
              <w:t>Konsolide Ana Sermaye Yeterliliği Oranı (%)</w:t>
            </w:r>
          </w:p>
        </w:tc>
        <w:tc>
          <w:tcPr>
            <w:tcW w:w="1448" w:type="dxa"/>
            <w:tcBorders>
              <w:top w:val="nil"/>
              <w:left w:val="nil"/>
              <w:bottom w:val="nil"/>
              <w:right w:val="nil"/>
            </w:tcBorders>
            <w:shd w:val="clear" w:color="auto" w:fill="auto"/>
            <w:noWrap/>
          </w:tcPr>
          <w:p w14:paraId="6F92FA2D" w14:textId="2CA2B775" w:rsidR="00B53C23" w:rsidRPr="0094533D" w:rsidRDefault="00B53C23" w:rsidP="00B53C23">
            <w:pPr>
              <w:jc w:val="right"/>
              <w:rPr>
                <w:rFonts w:ascii="Arial" w:hAnsi="Arial" w:cs="Arial"/>
                <w:color w:val="000000" w:themeColor="text1"/>
                <w:sz w:val="16"/>
                <w:szCs w:val="16"/>
              </w:rPr>
            </w:pPr>
            <w:r w:rsidRPr="00B53C23">
              <w:rPr>
                <w:rFonts w:ascii="Arial" w:hAnsi="Arial" w:cs="Arial"/>
                <w:color w:val="000000" w:themeColor="text1"/>
                <w:sz w:val="16"/>
                <w:szCs w:val="16"/>
              </w:rPr>
              <w:t>12,32</w:t>
            </w:r>
          </w:p>
        </w:tc>
        <w:tc>
          <w:tcPr>
            <w:tcW w:w="1499" w:type="dxa"/>
            <w:tcBorders>
              <w:top w:val="nil"/>
              <w:left w:val="nil"/>
              <w:bottom w:val="nil"/>
              <w:right w:val="nil"/>
            </w:tcBorders>
            <w:shd w:val="clear" w:color="auto" w:fill="auto"/>
            <w:noWrap/>
            <w:vAlign w:val="bottom"/>
          </w:tcPr>
          <w:p w14:paraId="74949558" w14:textId="77777777" w:rsidR="00B53C23" w:rsidRPr="009128F0" w:rsidRDefault="00B53C23" w:rsidP="00B53C23">
            <w:pPr>
              <w:jc w:val="right"/>
              <w:rPr>
                <w:rFonts w:ascii="Arial" w:hAnsi="Arial" w:cs="Arial"/>
                <w:color w:val="000000" w:themeColor="text1"/>
                <w:sz w:val="16"/>
                <w:szCs w:val="16"/>
              </w:rPr>
            </w:pPr>
          </w:p>
        </w:tc>
      </w:tr>
      <w:tr w:rsidR="00B53C23" w:rsidRPr="009128F0" w14:paraId="18D3AD6C" w14:textId="77777777" w:rsidTr="00400709">
        <w:trPr>
          <w:trHeight w:val="170"/>
        </w:trPr>
        <w:tc>
          <w:tcPr>
            <w:tcW w:w="6237" w:type="dxa"/>
            <w:tcBorders>
              <w:top w:val="nil"/>
              <w:left w:val="nil"/>
              <w:bottom w:val="single" w:sz="4" w:space="0" w:color="auto"/>
              <w:right w:val="nil"/>
            </w:tcBorders>
            <w:shd w:val="clear" w:color="auto" w:fill="auto"/>
            <w:noWrap/>
            <w:vAlign w:val="bottom"/>
            <w:hideMark/>
          </w:tcPr>
          <w:p w14:paraId="39027D88" w14:textId="77777777" w:rsidR="00B53C23" w:rsidRPr="009128F0" w:rsidRDefault="00B53C23" w:rsidP="00B53C23">
            <w:pPr>
              <w:rPr>
                <w:rFonts w:ascii="Arial" w:hAnsi="Arial" w:cs="Arial"/>
                <w:color w:val="000000" w:themeColor="text1"/>
                <w:sz w:val="16"/>
                <w:szCs w:val="16"/>
              </w:rPr>
            </w:pPr>
            <w:r w:rsidRPr="009128F0">
              <w:rPr>
                <w:rFonts w:ascii="Arial" w:hAnsi="Arial" w:cs="Arial"/>
                <w:color w:val="000000" w:themeColor="text1"/>
                <w:sz w:val="16"/>
                <w:szCs w:val="16"/>
              </w:rPr>
              <w:t>Konsolide Sermaye Yeterliliği Oranı (%)</w:t>
            </w:r>
          </w:p>
        </w:tc>
        <w:tc>
          <w:tcPr>
            <w:tcW w:w="1448" w:type="dxa"/>
            <w:tcBorders>
              <w:top w:val="nil"/>
              <w:left w:val="nil"/>
              <w:bottom w:val="single" w:sz="4" w:space="0" w:color="auto"/>
              <w:right w:val="nil"/>
            </w:tcBorders>
            <w:shd w:val="clear" w:color="auto" w:fill="auto"/>
            <w:noWrap/>
          </w:tcPr>
          <w:p w14:paraId="2F968D19" w14:textId="7964D972" w:rsidR="00B53C23" w:rsidRPr="0094533D" w:rsidRDefault="00B53C23" w:rsidP="00B53C23">
            <w:pPr>
              <w:jc w:val="right"/>
              <w:rPr>
                <w:rFonts w:ascii="Arial" w:hAnsi="Arial" w:cs="Arial"/>
                <w:color w:val="000000" w:themeColor="text1"/>
                <w:sz w:val="16"/>
                <w:szCs w:val="16"/>
              </w:rPr>
            </w:pPr>
            <w:r w:rsidRPr="00B53C23">
              <w:rPr>
                <w:rFonts w:ascii="Arial" w:hAnsi="Arial" w:cs="Arial"/>
                <w:color w:val="000000" w:themeColor="text1"/>
                <w:sz w:val="16"/>
                <w:szCs w:val="16"/>
              </w:rPr>
              <w:t>19,83</w:t>
            </w:r>
          </w:p>
        </w:tc>
        <w:tc>
          <w:tcPr>
            <w:tcW w:w="1499" w:type="dxa"/>
            <w:tcBorders>
              <w:top w:val="nil"/>
              <w:left w:val="nil"/>
              <w:bottom w:val="single" w:sz="4" w:space="0" w:color="auto"/>
              <w:right w:val="nil"/>
            </w:tcBorders>
            <w:shd w:val="clear" w:color="auto" w:fill="auto"/>
            <w:noWrap/>
            <w:vAlign w:val="bottom"/>
          </w:tcPr>
          <w:p w14:paraId="3DAFB586" w14:textId="77777777" w:rsidR="00B53C23" w:rsidRPr="009128F0" w:rsidRDefault="00B53C23" w:rsidP="00B53C23">
            <w:pPr>
              <w:jc w:val="right"/>
              <w:rPr>
                <w:rFonts w:ascii="Arial" w:hAnsi="Arial" w:cs="Arial"/>
                <w:color w:val="000000" w:themeColor="text1"/>
                <w:sz w:val="16"/>
                <w:szCs w:val="16"/>
              </w:rPr>
            </w:pPr>
          </w:p>
        </w:tc>
      </w:tr>
      <w:tr w:rsidR="00C729D2" w:rsidRPr="009128F0" w14:paraId="024D8EF4" w14:textId="77777777" w:rsidTr="00E33960">
        <w:trPr>
          <w:trHeight w:val="170"/>
        </w:trPr>
        <w:tc>
          <w:tcPr>
            <w:tcW w:w="6237" w:type="dxa"/>
            <w:tcBorders>
              <w:top w:val="single" w:sz="4" w:space="0" w:color="auto"/>
              <w:left w:val="nil"/>
              <w:bottom w:val="single" w:sz="4" w:space="0" w:color="auto"/>
              <w:right w:val="nil"/>
            </w:tcBorders>
            <w:shd w:val="clear" w:color="auto" w:fill="auto"/>
            <w:noWrap/>
            <w:vAlign w:val="bottom"/>
            <w:hideMark/>
          </w:tcPr>
          <w:p w14:paraId="0BB0D69D" w14:textId="77777777" w:rsidR="00C729D2" w:rsidRPr="009128F0" w:rsidRDefault="00C729D2" w:rsidP="00C729D2">
            <w:pPr>
              <w:rPr>
                <w:rFonts w:ascii="Arial" w:hAnsi="Arial" w:cs="Arial"/>
                <w:color w:val="000000" w:themeColor="text1"/>
                <w:sz w:val="16"/>
                <w:szCs w:val="16"/>
              </w:rPr>
            </w:pPr>
            <w:r w:rsidRPr="009128F0">
              <w:rPr>
                <w:rFonts w:ascii="Arial" w:hAnsi="Arial" w:cs="Arial"/>
                <w:b/>
                <w:bCs/>
                <w:color w:val="000000" w:themeColor="text1"/>
                <w:sz w:val="16"/>
                <w:szCs w:val="16"/>
              </w:rPr>
              <w:t>TAMPONLAR</w:t>
            </w:r>
          </w:p>
        </w:tc>
        <w:tc>
          <w:tcPr>
            <w:tcW w:w="1448" w:type="dxa"/>
            <w:tcBorders>
              <w:top w:val="single" w:sz="4" w:space="0" w:color="auto"/>
              <w:left w:val="nil"/>
              <w:bottom w:val="single" w:sz="4" w:space="0" w:color="auto"/>
              <w:right w:val="nil"/>
            </w:tcBorders>
            <w:shd w:val="clear" w:color="auto" w:fill="auto"/>
            <w:noWrap/>
            <w:vAlign w:val="bottom"/>
          </w:tcPr>
          <w:p w14:paraId="1A25F85D" w14:textId="77777777" w:rsidR="00C729D2" w:rsidRPr="009128F0" w:rsidRDefault="00C729D2" w:rsidP="00C729D2">
            <w:pPr>
              <w:jc w:val="right"/>
              <w:rPr>
                <w:rFonts w:ascii="Arial" w:hAnsi="Arial" w:cs="Arial"/>
                <w:color w:val="000000" w:themeColor="text1"/>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3DB5CB85" w14:textId="77777777" w:rsidR="00C729D2" w:rsidRPr="009128F0" w:rsidRDefault="00C729D2" w:rsidP="00C729D2">
            <w:pPr>
              <w:jc w:val="right"/>
              <w:rPr>
                <w:rFonts w:ascii="Arial" w:hAnsi="Arial" w:cs="Arial"/>
                <w:color w:val="000000" w:themeColor="text1"/>
                <w:sz w:val="16"/>
                <w:szCs w:val="16"/>
              </w:rPr>
            </w:pPr>
          </w:p>
        </w:tc>
      </w:tr>
      <w:tr w:rsidR="00B53C23" w:rsidRPr="009128F0" w14:paraId="20CAB507" w14:textId="77777777" w:rsidTr="00B53C23">
        <w:trPr>
          <w:trHeight w:val="170"/>
        </w:trPr>
        <w:tc>
          <w:tcPr>
            <w:tcW w:w="6237" w:type="dxa"/>
            <w:tcBorders>
              <w:top w:val="single" w:sz="4" w:space="0" w:color="auto"/>
              <w:left w:val="nil"/>
              <w:right w:val="nil"/>
            </w:tcBorders>
            <w:shd w:val="clear" w:color="auto" w:fill="auto"/>
            <w:noWrap/>
            <w:vAlign w:val="bottom"/>
          </w:tcPr>
          <w:p w14:paraId="7471CDC0" w14:textId="77777777" w:rsidR="00B53C23" w:rsidRPr="009128F0" w:rsidRDefault="00B53C23" w:rsidP="00B53C23">
            <w:pPr>
              <w:jc w:val="both"/>
              <w:rPr>
                <w:rFonts w:ascii="Arial" w:hAnsi="Arial" w:cs="Arial"/>
                <w:b/>
                <w:bCs/>
                <w:color w:val="000000" w:themeColor="text1"/>
                <w:sz w:val="16"/>
                <w:szCs w:val="16"/>
              </w:rPr>
            </w:pPr>
            <w:r w:rsidRPr="009128F0">
              <w:rPr>
                <w:rFonts w:ascii="Arial" w:hAnsi="Arial" w:cs="Arial"/>
                <w:color w:val="000000" w:themeColor="text1"/>
                <w:sz w:val="16"/>
                <w:szCs w:val="16"/>
              </w:rPr>
              <w:t>Toplam ilave çekirdek sermaye gereksinimi oranı (</w:t>
            </w:r>
            <w:proofErr w:type="spellStart"/>
            <w:r w:rsidRPr="009128F0">
              <w:rPr>
                <w:rFonts w:ascii="Arial" w:hAnsi="Arial" w:cs="Arial"/>
                <w:color w:val="000000" w:themeColor="text1"/>
                <w:sz w:val="16"/>
                <w:szCs w:val="16"/>
              </w:rPr>
              <w:t>a+b+c</w:t>
            </w:r>
            <w:proofErr w:type="spellEnd"/>
            <w:r w:rsidRPr="009128F0">
              <w:rPr>
                <w:rFonts w:ascii="Arial" w:hAnsi="Arial" w:cs="Arial"/>
                <w:color w:val="000000" w:themeColor="text1"/>
                <w:sz w:val="16"/>
                <w:szCs w:val="16"/>
              </w:rPr>
              <w:t>)</w:t>
            </w:r>
          </w:p>
        </w:tc>
        <w:tc>
          <w:tcPr>
            <w:tcW w:w="1448" w:type="dxa"/>
            <w:tcBorders>
              <w:top w:val="single" w:sz="4" w:space="0" w:color="auto"/>
              <w:left w:val="nil"/>
              <w:right w:val="nil"/>
            </w:tcBorders>
            <w:shd w:val="clear" w:color="auto" w:fill="auto"/>
            <w:noWrap/>
            <w:vAlign w:val="bottom"/>
          </w:tcPr>
          <w:p w14:paraId="4CEF37E9" w14:textId="237D328F" w:rsidR="00B53C23" w:rsidRPr="0094533D" w:rsidRDefault="00B53C23" w:rsidP="00B53C23">
            <w:pPr>
              <w:jc w:val="right"/>
              <w:rPr>
                <w:rFonts w:ascii="Arial" w:hAnsi="Arial" w:cs="Arial"/>
                <w:color w:val="000000" w:themeColor="text1"/>
                <w:sz w:val="16"/>
                <w:szCs w:val="16"/>
              </w:rPr>
            </w:pPr>
            <w:r w:rsidRPr="00B53C23">
              <w:rPr>
                <w:rFonts w:ascii="Arial" w:hAnsi="Arial" w:cs="Arial"/>
                <w:color w:val="000000" w:themeColor="text1"/>
                <w:sz w:val="16"/>
                <w:szCs w:val="16"/>
              </w:rPr>
              <w:t>1,88</w:t>
            </w:r>
          </w:p>
        </w:tc>
        <w:tc>
          <w:tcPr>
            <w:tcW w:w="1499" w:type="dxa"/>
            <w:tcBorders>
              <w:top w:val="single" w:sz="4" w:space="0" w:color="auto"/>
              <w:left w:val="nil"/>
              <w:right w:val="nil"/>
            </w:tcBorders>
            <w:shd w:val="clear" w:color="auto" w:fill="auto"/>
            <w:noWrap/>
            <w:vAlign w:val="bottom"/>
          </w:tcPr>
          <w:p w14:paraId="1040CB7A" w14:textId="77777777" w:rsidR="00B53C23" w:rsidRPr="009128F0" w:rsidRDefault="00B53C23" w:rsidP="00B53C23">
            <w:pPr>
              <w:jc w:val="right"/>
              <w:rPr>
                <w:rFonts w:ascii="Arial" w:hAnsi="Arial" w:cs="Arial"/>
                <w:color w:val="000000" w:themeColor="text1"/>
                <w:sz w:val="16"/>
                <w:szCs w:val="16"/>
              </w:rPr>
            </w:pPr>
          </w:p>
        </w:tc>
      </w:tr>
      <w:tr w:rsidR="00B53C23" w:rsidRPr="009128F0" w14:paraId="581E1BE8" w14:textId="77777777" w:rsidTr="00B53C23">
        <w:trPr>
          <w:trHeight w:val="170"/>
        </w:trPr>
        <w:tc>
          <w:tcPr>
            <w:tcW w:w="6237" w:type="dxa"/>
            <w:tcBorders>
              <w:top w:val="nil"/>
              <w:left w:val="nil"/>
              <w:bottom w:val="nil"/>
              <w:right w:val="nil"/>
            </w:tcBorders>
            <w:shd w:val="clear" w:color="auto" w:fill="auto"/>
            <w:noWrap/>
            <w:vAlign w:val="bottom"/>
            <w:hideMark/>
          </w:tcPr>
          <w:p w14:paraId="1B8F9FBE" w14:textId="77777777" w:rsidR="00B53C23" w:rsidRPr="009128F0" w:rsidRDefault="00B53C23" w:rsidP="003F45C2">
            <w:pPr>
              <w:pStyle w:val="ListeParagraf"/>
              <w:numPr>
                <w:ilvl w:val="0"/>
                <w:numId w:val="25"/>
              </w:numPr>
              <w:jc w:val="both"/>
              <w:rPr>
                <w:rFonts w:ascii="Arial" w:hAnsi="Arial" w:cs="Arial"/>
                <w:color w:val="000000" w:themeColor="text1"/>
                <w:sz w:val="16"/>
                <w:szCs w:val="16"/>
              </w:rPr>
            </w:pPr>
            <w:r w:rsidRPr="009128F0">
              <w:rPr>
                <w:rFonts w:ascii="Arial" w:hAnsi="Arial" w:cs="Arial"/>
                <w:color w:val="000000" w:themeColor="text1"/>
                <w:sz w:val="16"/>
                <w:szCs w:val="16"/>
              </w:rPr>
              <w:t>Sermaye koruma tamponu oranı (%)</w:t>
            </w:r>
          </w:p>
        </w:tc>
        <w:tc>
          <w:tcPr>
            <w:tcW w:w="1448" w:type="dxa"/>
            <w:tcBorders>
              <w:top w:val="nil"/>
              <w:left w:val="nil"/>
              <w:bottom w:val="nil"/>
              <w:right w:val="nil"/>
            </w:tcBorders>
            <w:shd w:val="clear" w:color="auto" w:fill="auto"/>
            <w:noWrap/>
            <w:vAlign w:val="bottom"/>
          </w:tcPr>
          <w:p w14:paraId="6FEFF976" w14:textId="1509608F" w:rsidR="00B53C23" w:rsidRPr="0094533D" w:rsidRDefault="00B53C23" w:rsidP="00B53C23">
            <w:pPr>
              <w:jc w:val="right"/>
              <w:rPr>
                <w:rFonts w:ascii="Arial" w:hAnsi="Arial" w:cs="Arial"/>
                <w:color w:val="000000" w:themeColor="text1"/>
                <w:sz w:val="16"/>
                <w:szCs w:val="16"/>
              </w:rPr>
            </w:pPr>
            <w:r w:rsidRPr="00B53C23">
              <w:rPr>
                <w:rFonts w:ascii="Arial" w:hAnsi="Arial" w:cs="Arial"/>
                <w:color w:val="000000" w:themeColor="text1"/>
                <w:sz w:val="16"/>
                <w:szCs w:val="16"/>
              </w:rPr>
              <w:t>1,88</w:t>
            </w:r>
          </w:p>
        </w:tc>
        <w:tc>
          <w:tcPr>
            <w:tcW w:w="1499" w:type="dxa"/>
            <w:tcBorders>
              <w:top w:val="nil"/>
              <w:left w:val="nil"/>
              <w:bottom w:val="nil"/>
              <w:right w:val="nil"/>
            </w:tcBorders>
            <w:shd w:val="clear" w:color="auto" w:fill="auto"/>
            <w:noWrap/>
            <w:vAlign w:val="bottom"/>
          </w:tcPr>
          <w:p w14:paraId="644221F8" w14:textId="77777777" w:rsidR="00B53C23" w:rsidRPr="009128F0" w:rsidRDefault="00B53C23" w:rsidP="00B53C23">
            <w:pPr>
              <w:jc w:val="right"/>
              <w:rPr>
                <w:rFonts w:ascii="Arial" w:hAnsi="Arial" w:cs="Arial"/>
                <w:color w:val="000000" w:themeColor="text1"/>
                <w:sz w:val="16"/>
                <w:szCs w:val="16"/>
              </w:rPr>
            </w:pPr>
          </w:p>
        </w:tc>
      </w:tr>
      <w:tr w:rsidR="00B53C23" w:rsidRPr="009128F0" w14:paraId="72C217A8" w14:textId="77777777" w:rsidTr="00B53C23">
        <w:trPr>
          <w:trHeight w:val="170"/>
        </w:trPr>
        <w:tc>
          <w:tcPr>
            <w:tcW w:w="6237" w:type="dxa"/>
            <w:tcBorders>
              <w:top w:val="nil"/>
              <w:left w:val="nil"/>
              <w:bottom w:val="nil"/>
              <w:right w:val="nil"/>
            </w:tcBorders>
            <w:shd w:val="clear" w:color="auto" w:fill="auto"/>
            <w:noWrap/>
            <w:vAlign w:val="bottom"/>
          </w:tcPr>
          <w:p w14:paraId="162173F1" w14:textId="77777777" w:rsidR="00B53C23" w:rsidRPr="009128F0" w:rsidRDefault="00B53C23" w:rsidP="003F45C2">
            <w:pPr>
              <w:pStyle w:val="ListeParagraf"/>
              <w:numPr>
                <w:ilvl w:val="0"/>
                <w:numId w:val="25"/>
              </w:numPr>
              <w:jc w:val="both"/>
              <w:rPr>
                <w:rFonts w:ascii="Arial" w:hAnsi="Arial" w:cs="Arial"/>
                <w:color w:val="000000" w:themeColor="text1"/>
                <w:sz w:val="16"/>
                <w:szCs w:val="16"/>
              </w:rPr>
            </w:pPr>
            <w:r w:rsidRPr="009128F0">
              <w:rPr>
                <w:rFonts w:ascii="Arial" w:hAnsi="Arial" w:cs="Arial"/>
                <w:color w:val="000000" w:themeColor="text1"/>
                <w:sz w:val="16"/>
                <w:szCs w:val="16"/>
              </w:rPr>
              <w:t>Bankaya özgü döngüsel sermaye tamponu oranı (%)</w:t>
            </w:r>
          </w:p>
        </w:tc>
        <w:tc>
          <w:tcPr>
            <w:tcW w:w="1448" w:type="dxa"/>
            <w:tcBorders>
              <w:top w:val="nil"/>
              <w:left w:val="nil"/>
              <w:bottom w:val="nil"/>
              <w:right w:val="nil"/>
            </w:tcBorders>
            <w:shd w:val="clear" w:color="auto" w:fill="auto"/>
            <w:noWrap/>
            <w:vAlign w:val="bottom"/>
          </w:tcPr>
          <w:p w14:paraId="1C69A42B" w14:textId="23CA01CD" w:rsidR="00B53C23" w:rsidRPr="0094533D" w:rsidRDefault="00B53C23" w:rsidP="00B53C23">
            <w:pPr>
              <w:jc w:val="right"/>
              <w:rPr>
                <w:rFonts w:ascii="Arial" w:hAnsi="Arial" w:cs="Arial"/>
                <w:color w:val="000000" w:themeColor="text1"/>
                <w:sz w:val="16"/>
                <w:szCs w:val="16"/>
              </w:rPr>
            </w:pPr>
            <w:r w:rsidRPr="00B53C23">
              <w:rPr>
                <w:rFonts w:ascii="Arial" w:hAnsi="Arial" w:cs="Arial"/>
                <w:color w:val="000000" w:themeColor="text1"/>
                <w:sz w:val="16"/>
                <w:szCs w:val="16"/>
              </w:rPr>
              <w:t>0,00</w:t>
            </w:r>
          </w:p>
        </w:tc>
        <w:tc>
          <w:tcPr>
            <w:tcW w:w="1499" w:type="dxa"/>
            <w:tcBorders>
              <w:top w:val="nil"/>
              <w:left w:val="nil"/>
              <w:bottom w:val="nil"/>
              <w:right w:val="nil"/>
            </w:tcBorders>
            <w:shd w:val="clear" w:color="auto" w:fill="auto"/>
            <w:noWrap/>
            <w:vAlign w:val="bottom"/>
          </w:tcPr>
          <w:p w14:paraId="1BCBC144" w14:textId="77777777" w:rsidR="00B53C23" w:rsidRPr="009128F0" w:rsidRDefault="00B53C23" w:rsidP="00B53C23">
            <w:pPr>
              <w:jc w:val="right"/>
              <w:rPr>
                <w:rFonts w:ascii="Arial" w:hAnsi="Arial" w:cs="Arial"/>
                <w:color w:val="000000" w:themeColor="text1"/>
                <w:sz w:val="16"/>
                <w:szCs w:val="16"/>
              </w:rPr>
            </w:pPr>
          </w:p>
        </w:tc>
      </w:tr>
      <w:tr w:rsidR="00B53C23" w:rsidRPr="009128F0" w14:paraId="0CF9FDBC" w14:textId="77777777" w:rsidTr="00B53C23">
        <w:trPr>
          <w:trHeight w:val="170"/>
        </w:trPr>
        <w:tc>
          <w:tcPr>
            <w:tcW w:w="6237" w:type="dxa"/>
            <w:tcBorders>
              <w:top w:val="nil"/>
              <w:left w:val="nil"/>
              <w:bottom w:val="nil"/>
              <w:right w:val="nil"/>
            </w:tcBorders>
            <w:shd w:val="clear" w:color="auto" w:fill="auto"/>
            <w:noWrap/>
            <w:vAlign w:val="bottom"/>
            <w:hideMark/>
          </w:tcPr>
          <w:p w14:paraId="1B126C96" w14:textId="77777777" w:rsidR="00B53C23" w:rsidRPr="009128F0" w:rsidRDefault="00B53C23" w:rsidP="003F45C2">
            <w:pPr>
              <w:pStyle w:val="ListeParagraf"/>
              <w:numPr>
                <w:ilvl w:val="0"/>
                <w:numId w:val="25"/>
              </w:numPr>
              <w:jc w:val="both"/>
              <w:rPr>
                <w:rFonts w:ascii="Arial" w:hAnsi="Arial" w:cs="Arial"/>
                <w:color w:val="000000" w:themeColor="text1"/>
                <w:sz w:val="16"/>
                <w:szCs w:val="16"/>
              </w:rPr>
            </w:pPr>
            <w:r w:rsidRPr="009128F0">
              <w:rPr>
                <w:rFonts w:ascii="Arial" w:hAnsi="Arial" w:cs="Arial"/>
                <w:color w:val="000000" w:themeColor="text1"/>
                <w:sz w:val="16"/>
                <w:szCs w:val="16"/>
              </w:rPr>
              <w:t xml:space="preserve">Sistematik önemli banka tamponu oranı </w:t>
            </w:r>
            <w:r w:rsidRPr="007D0E5F">
              <w:rPr>
                <w:rFonts w:ascii="Arial" w:hAnsi="Arial" w:cs="Arial"/>
                <w:color w:val="000000" w:themeColor="text1"/>
                <w:sz w:val="16"/>
                <w:szCs w:val="16"/>
              </w:rPr>
              <w:t>(%)</w:t>
            </w:r>
          </w:p>
        </w:tc>
        <w:tc>
          <w:tcPr>
            <w:tcW w:w="1448" w:type="dxa"/>
            <w:tcBorders>
              <w:top w:val="nil"/>
              <w:left w:val="nil"/>
              <w:bottom w:val="nil"/>
              <w:right w:val="nil"/>
            </w:tcBorders>
            <w:shd w:val="clear" w:color="auto" w:fill="auto"/>
            <w:noWrap/>
            <w:vAlign w:val="bottom"/>
          </w:tcPr>
          <w:p w14:paraId="2CDC8757" w14:textId="17B3E3A0" w:rsidR="00B53C23" w:rsidRPr="0094533D" w:rsidRDefault="00B53C23" w:rsidP="00B53C23">
            <w:pPr>
              <w:jc w:val="right"/>
              <w:rPr>
                <w:rFonts w:ascii="Arial" w:hAnsi="Arial" w:cs="Arial"/>
                <w:color w:val="000000" w:themeColor="text1"/>
                <w:sz w:val="16"/>
                <w:szCs w:val="16"/>
              </w:rPr>
            </w:pPr>
            <w:r w:rsidRPr="00B53C23">
              <w:rPr>
                <w:rFonts w:ascii="Arial" w:hAnsi="Arial" w:cs="Arial"/>
                <w:color w:val="000000" w:themeColor="text1"/>
                <w:sz w:val="16"/>
                <w:szCs w:val="16"/>
              </w:rPr>
              <w:t>0,00</w:t>
            </w:r>
          </w:p>
        </w:tc>
        <w:tc>
          <w:tcPr>
            <w:tcW w:w="1499" w:type="dxa"/>
            <w:tcBorders>
              <w:top w:val="nil"/>
              <w:left w:val="nil"/>
              <w:bottom w:val="nil"/>
              <w:right w:val="nil"/>
            </w:tcBorders>
            <w:shd w:val="clear" w:color="auto" w:fill="auto"/>
            <w:noWrap/>
            <w:vAlign w:val="bottom"/>
          </w:tcPr>
          <w:p w14:paraId="2340EE12" w14:textId="77777777" w:rsidR="00B53C23" w:rsidRPr="009128F0" w:rsidRDefault="00B53C23" w:rsidP="00B53C23">
            <w:pPr>
              <w:jc w:val="right"/>
              <w:rPr>
                <w:rFonts w:ascii="Arial" w:hAnsi="Arial" w:cs="Arial"/>
                <w:color w:val="000000" w:themeColor="text1"/>
                <w:sz w:val="16"/>
                <w:szCs w:val="16"/>
              </w:rPr>
            </w:pPr>
          </w:p>
        </w:tc>
      </w:tr>
      <w:tr w:rsidR="00B53C23" w:rsidRPr="009128F0" w14:paraId="4913FDE2" w14:textId="77777777" w:rsidTr="00B53C23">
        <w:trPr>
          <w:trHeight w:val="170"/>
        </w:trPr>
        <w:tc>
          <w:tcPr>
            <w:tcW w:w="6237" w:type="dxa"/>
            <w:tcBorders>
              <w:top w:val="nil"/>
              <w:left w:val="nil"/>
              <w:bottom w:val="single" w:sz="4" w:space="0" w:color="auto"/>
              <w:right w:val="nil"/>
            </w:tcBorders>
            <w:shd w:val="clear" w:color="auto" w:fill="auto"/>
            <w:noWrap/>
            <w:vAlign w:val="bottom"/>
            <w:hideMark/>
          </w:tcPr>
          <w:p w14:paraId="6D87DCED" w14:textId="77777777" w:rsidR="00B53C23" w:rsidRPr="009128F0" w:rsidRDefault="00B53C23" w:rsidP="00B53C23">
            <w:pPr>
              <w:ind w:right="36"/>
              <w:jc w:val="both"/>
              <w:rPr>
                <w:rFonts w:ascii="Arial" w:hAnsi="Arial" w:cs="Arial"/>
                <w:color w:val="000000" w:themeColor="text1"/>
                <w:sz w:val="16"/>
                <w:szCs w:val="16"/>
              </w:rPr>
            </w:pPr>
            <w:r w:rsidRPr="009128F0">
              <w:rPr>
                <w:rFonts w:ascii="Arial" w:hAnsi="Arial" w:cs="Arial"/>
                <w:color w:val="000000" w:themeColor="text1"/>
                <w:sz w:val="16"/>
                <w:szCs w:val="16"/>
              </w:rPr>
              <w:t>Sermaye Koruma ve Döngüsel Sermaye Tamponlarına İlişkin Yönetmeliğin 4 üncü maddesinin birinci fıkrası uyarınca hesaplanacak ilave çekirdek sermaye tutarının risk ağırlıklı varlıklar tutarına oranı (%)</w:t>
            </w:r>
          </w:p>
        </w:tc>
        <w:tc>
          <w:tcPr>
            <w:tcW w:w="1448" w:type="dxa"/>
            <w:tcBorders>
              <w:top w:val="nil"/>
              <w:left w:val="nil"/>
              <w:bottom w:val="single" w:sz="4" w:space="0" w:color="auto"/>
              <w:right w:val="nil"/>
            </w:tcBorders>
            <w:shd w:val="clear" w:color="auto" w:fill="auto"/>
            <w:noWrap/>
            <w:vAlign w:val="bottom"/>
          </w:tcPr>
          <w:p w14:paraId="103362D1" w14:textId="6B3035E8" w:rsidR="00B53C23" w:rsidRPr="0094533D" w:rsidRDefault="00B53C23" w:rsidP="00B53C23">
            <w:pPr>
              <w:jc w:val="right"/>
              <w:rPr>
                <w:rFonts w:ascii="Arial" w:hAnsi="Arial" w:cs="Arial"/>
                <w:color w:val="000000" w:themeColor="text1"/>
                <w:sz w:val="16"/>
                <w:szCs w:val="16"/>
              </w:rPr>
            </w:pPr>
            <w:r w:rsidRPr="00B53C23">
              <w:rPr>
                <w:rFonts w:ascii="Arial" w:hAnsi="Arial" w:cs="Arial"/>
                <w:color w:val="000000" w:themeColor="text1"/>
                <w:sz w:val="16"/>
                <w:szCs w:val="16"/>
              </w:rPr>
              <w:t>4,62</w:t>
            </w:r>
          </w:p>
        </w:tc>
        <w:tc>
          <w:tcPr>
            <w:tcW w:w="1499" w:type="dxa"/>
            <w:tcBorders>
              <w:top w:val="nil"/>
              <w:left w:val="nil"/>
              <w:bottom w:val="single" w:sz="4" w:space="0" w:color="auto"/>
              <w:right w:val="nil"/>
            </w:tcBorders>
            <w:shd w:val="clear" w:color="auto" w:fill="auto"/>
            <w:noWrap/>
            <w:vAlign w:val="bottom"/>
          </w:tcPr>
          <w:p w14:paraId="1E62A300" w14:textId="77777777" w:rsidR="00B53C23" w:rsidRPr="009128F0" w:rsidRDefault="00B53C23" w:rsidP="00B53C23">
            <w:pPr>
              <w:jc w:val="right"/>
              <w:rPr>
                <w:rFonts w:ascii="Arial" w:hAnsi="Arial" w:cs="Arial"/>
                <w:color w:val="000000" w:themeColor="text1"/>
                <w:sz w:val="16"/>
                <w:szCs w:val="16"/>
              </w:rPr>
            </w:pPr>
          </w:p>
        </w:tc>
      </w:tr>
      <w:tr w:rsidR="00C729D2" w:rsidRPr="009128F0" w14:paraId="7DE7B6DE" w14:textId="77777777" w:rsidTr="00E33960">
        <w:trPr>
          <w:trHeight w:val="170"/>
        </w:trPr>
        <w:tc>
          <w:tcPr>
            <w:tcW w:w="6237" w:type="dxa"/>
            <w:tcBorders>
              <w:top w:val="single" w:sz="4" w:space="0" w:color="auto"/>
              <w:left w:val="nil"/>
              <w:bottom w:val="single" w:sz="4" w:space="0" w:color="auto"/>
              <w:right w:val="nil"/>
            </w:tcBorders>
            <w:shd w:val="clear" w:color="auto" w:fill="auto"/>
            <w:vAlign w:val="bottom"/>
            <w:hideMark/>
          </w:tcPr>
          <w:p w14:paraId="1EFF9A80" w14:textId="77777777" w:rsidR="00C729D2" w:rsidRPr="009128F0" w:rsidRDefault="00C729D2" w:rsidP="00C729D2">
            <w:pPr>
              <w:rPr>
                <w:rFonts w:ascii="Arial" w:hAnsi="Arial" w:cs="Arial"/>
                <w:color w:val="000000" w:themeColor="text1"/>
                <w:sz w:val="16"/>
                <w:szCs w:val="16"/>
              </w:rPr>
            </w:pPr>
            <w:r w:rsidRPr="009128F0">
              <w:rPr>
                <w:rFonts w:ascii="Arial" w:hAnsi="Arial" w:cs="Arial"/>
                <w:b/>
                <w:bCs/>
                <w:color w:val="000000" w:themeColor="text1"/>
                <w:sz w:val="16"/>
                <w:szCs w:val="16"/>
              </w:rPr>
              <w:t>Uygulanacak İndirim Esaslarında Aşım Tutarının Altında Kalan Tutarlar</w:t>
            </w:r>
          </w:p>
        </w:tc>
        <w:tc>
          <w:tcPr>
            <w:tcW w:w="1448" w:type="dxa"/>
            <w:tcBorders>
              <w:top w:val="single" w:sz="4" w:space="0" w:color="auto"/>
              <w:left w:val="nil"/>
              <w:bottom w:val="single" w:sz="4" w:space="0" w:color="auto"/>
              <w:right w:val="nil"/>
            </w:tcBorders>
            <w:shd w:val="clear" w:color="auto" w:fill="auto"/>
            <w:noWrap/>
            <w:vAlign w:val="bottom"/>
          </w:tcPr>
          <w:p w14:paraId="4ED6DA58" w14:textId="3A0EBF0B" w:rsidR="00C729D2" w:rsidRPr="009128F0" w:rsidRDefault="00B53C23" w:rsidP="00C729D2">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3834480" w14:textId="77777777" w:rsidR="00C729D2" w:rsidRPr="009128F0" w:rsidRDefault="00C729D2" w:rsidP="00C729D2">
            <w:pPr>
              <w:jc w:val="right"/>
              <w:rPr>
                <w:rFonts w:ascii="Arial" w:hAnsi="Arial" w:cs="Arial"/>
                <w:color w:val="000000" w:themeColor="text1"/>
                <w:sz w:val="16"/>
                <w:szCs w:val="16"/>
              </w:rPr>
            </w:pPr>
          </w:p>
        </w:tc>
      </w:tr>
      <w:tr w:rsidR="00C729D2" w:rsidRPr="009128F0" w14:paraId="101512AF" w14:textId="77777777" w:rsidTr="00E33960">
        <w:trPr>
          <w:trHeight w:val="170"/>
        </w:trPr>
        <w:tc>
          <w:tcPr>
            <w:tcW w:w="6237" w:type="dxa"/>
            <w:tcBorders>
              <w:top w:val="single" w:sz="4" w:space="0" w:color="auto"/>
              <w:left w:val="nil"/>
              <w:bottom w:val="nil"/>
              <w:right w:val="nil"/>
            </w:tcBorders>
            <w:shd w:val="clear" w:color="auto" w:fill="auto"/>
            <w:noWrap/>
            <w:vAlign w:val="bottom"/>
            <w:hideMark/>
          </w:tcPr>
          <w:p w14:paraId="3D5F50B8" w14:textId="77777777" w:rsidR="00C729D2" w:rsidRPr="009128F0" w:rsidRDefault="00C729D2" w:rsidP="00C729D2">
            <w:pPr>
              <w:ind w:right="22"/>
              <w:jc w:val="both"/>
              <w:rPr>
                <w:rFonts w:ascii="Arial" w:hAnsi="Arial" w:cs="Arial"/>
                <w:b/>
                <w:bCs/>
                <w:color w:val="000000" w:themeColor="text1"/>
                <w:sz w:val="16"/>
                <w:szCs w:val="16"/>
              </w:rPr>
            </w:pPr>
            <w:r w:rsidRPr="009128F0">
              <w:rPr>
                <w:rFonts w:ascii="Arial" w:hAnsi="Arial" w:cs="Arial"/>
                <w:color w:val="000000" w:themeColor="text1"/>
                <w:sz w:val="16"/>
                <w:szCs w:val="16"/>
              </w:rPr>
              <w:t xml:space="preserve">Ortaklık paylarının %10 veya daha azına sahip olunan ve </w:t>
            </w:r>
            <w:proofErr w:type="gramStart"/>
            <w:r w:rsidRPr="009128F0">
              <w:rPr>
                <w:rFonts w:ascii="Arial" w:hAnsi="Arial" w:cs="Arial"/>
                <w:color w:val="000000" w:themeColor="text1"/>
                <w:sz w:val="16"/>
                <w:szCs w:val="16"/>
              </w:rPr>
              <w:t>konsolide</w:t>
            </w:r>
            <w:proofErr w:type="gramEnd"/>
            <w:r w:rsidRPr="009128F0">
              <w:rPr>
                <w:rFonts w:ascii="Arial" w:hAnsi="Arial" w:cs="Arial"/>
                <w:color w:val="000000" w:themeColor="text1"/>
                <w:sz w:val="16"/>
                <w:szCs w:val="16"/>
              </w:rPr>
              <w:t xml:space="preserve"> edilmeyen bankalar ve finansal kuruluşların </w:t>
            </w:r>
            <w:proofErr w:type="spellStart"/>
            <w:r w:rsidRPr="009128F0">
              <w:rPr>
                <w:rFonts w:ascii="Arial" w:hAnsi="Arial" w:cs="Arial"/>
                <w:color w:val="000000" w:themeColor="text1"/>
                <w:sz w:val="16"/>
                <w:szCs w:val="16"/>
              </w:rPr>
              <w:t>özkaynak</w:t>
            </w:r>
            <w:proofErr w:type="spellEnd"/>
            <w:r w:rsidRPr="009128F0">
              <w:rPr>
                <w:rFonts w:ascii="Arial" w:hAnsi="Arial" w:cs="Arial"/>
                <w:color w:val="000000" w:themeColor="text1"/>
                <w:sz w:val="16"/>
                <w:szCs w:val="16"/>
              </w:rPr>
              <w:t xml:space="preserve"> unsurlarına yapılan yatırımların net uzun pozisyonlarından kaynaklanan tutar</w:t>
            </w:r>
          </w:p>
        </w:tc>
        <w:tc>
          <w:tcPr>
            <w:tcW w:w="1448" w:type="dxa"/>
            <w:tcBorders>
              <w:top w:val="single" w:sz="4" w:space="0" w:color="auto"/>
              <w:left w:val="nil"/>
              <w:bottom w:val="nil"/>
              <w:right w:val="nil"/>
            </w:tcBorders>
            <w:shd w:val="clear" w:color="auto" w:fill="auto"/>
            <w:noWrap/>
            <w:vAlign w:val="bottom"/>
          </w:tcPr>
          <w:p w14:paraId="0CA8763E" w14:textId="5166A942" w:rsidR="00C729D2" w:rsidRPr="009128F0" w:rsidRDefault="00B53C23" w:rsidP="00C729D2">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single" w:sz="4" w:space="0" w:color="auto"/>
              <w:left w:val="nil"/>
              <w:bottom w:val="nil"/>
              <w:right w:val="nil"/>
            </w:tcBorders>
            <w:shd w:val="clear" w:color="auto" w:fill="auto"/>
            <w:noWrap/>
            <w:vAlign w:val="bottom"/>
          </w:tcPr>
          <w:p w14:paraId="35CCE25E" w14:textId="77777777" w:rsidR="00C729D2" w:rsidRPr="009128F0" w:rsidRDefault="00C729D2" w:rsidP="00C729D2">
            <w:pPr>
              <w:jc w:val="right"/>
              <w:rPr>
                <w:rFonts w:ascii="Arial" w:hAnsi="Arial" w:cs="Arial"/>
                <w:color w:val="000000" w:themeColor="text1"/>
                <w:sz w:val="16"/>
                <w:szCs w:val="16"/>
              </w:rPr>
            </w:pPr>
          </w:p>
        </w:tc>
      </w:tr>
      <w:tr w:rsidR="00C729D2" w:rsidRPr="009128F0" w14:paraId="2F87D80E" w14:textId="77777777" w:rsidTr="00E33960">
        <w:trPr>
          <w:trHeight w:val="170"/>
        </w:trPr>
        <w:tc>
          <w:tcPr>
            <w:tcW w:w="6237" w:type="dxa"/>
            <w:tcBorders>
              <w:top w:val="nil"/>
              <w:left w:val="nil"/>
              <w:bottom w:val="nil"/>
              <w:right w:val="nil"/>
            </w:tcBorders>
            <w:shd w:val="clear" w:color="auto" w:fill="auto"/>
            <w:vAlign w:val="bottom"/>
            <w:hideMark/>
          </w:tcPr>
          <w:p w14:paraId="137A7195" w14:textId="77777777" w:rsidR="00C729D2" w:rsidRPr="009128F0" w:rsidRDefault="00C729D2" w:rsidP="00C729D2">
            <w:pPr>
              <w:ind w:right="22"/>
              <w:jc w:val="both"/>
              <w:rPr>
                <w:rFonts w:ascii="Arial" w:hAnsi="Arial" w:cs="Arial"/>
                <w:color w:val="000000" w:themeColor="text1"/>
                <w:sz w:val="16"/>
                <w:szCs w:val="16"/>
              </w:rPr>
            </w:pPr>
            <w:r w:rsidRPr="009128F0">
              <w:rPr>
                <w:rFonts w:ascii="Arial" w:hAnsi="Arial" w:cs="Arial"/>
                <w:color w:val="000000" w:themeColor="text1"/>
                <w:sz w:val="16"/>
                <w:szCs w:val="16"/>
              </w:rPr>
              <w:t xml:space="preserve">Ortaklık paylarının %10’dan daha fazlasına sahip olunan ve </w:t>
            </w:r>
            <w:proofErr w:type="gramStart"/>
            <w:r w:rsidRPr="009128F0">
              <w:rPr>
                <w:rFonts w:ascii="Arial" w:hAnsi="Arial" w:cs="Arial"/>
                <w:color w:val="000000" w:themeColor="text1"/>
                <w:sz w:val="16"/>
                <w:szCs w:val="16"/>
              </w:rPr>
              <w:t>konsolide</w:t>
            </w:r>
            <w:proofErr w:type="gramEnd"/>
            <w:r w:rsidRPr="009128F0">
              <w:rPr>
                <w:rFonts w:ascii="Arial" w:hAnsi="Arial" w:cs="Arial"/>
                <w:color w:val="000000" w:themeColor="text1"/>
                <w:sz w:val="16"/>
                <w:szCs w:val="16"/>
              </w:rPr>
              <w:t xml:space="preserve"> edilmeyen bankalar ve finansal kuruluşların çekirdek sermaye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5B6428D5" w14:textId="05B8597F" w:rsidR="00C729D2" w:rsidRPr="009128F0" w:rsidRDefault="00B53C23" w:rsidP="00C729D2">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2C7F6D10" w14:textId="77777777" w:rsidR="00C729D2" w:rsidRPr="009128F0" w:rsidRDefault="00C729D2" w:rsidP="00C729D2">
            <w:pPr>
              <w:jc w:val="right"/>
              <w:rPr>
                <w:rFonts w:ascii="Arial" w:hAnsi="Arial" w:cs="Arial"/>
                <w:color w:val="000000" w:themeColor="text1"/>
                <w:sz w:val="16"/>
                <w:szCs w:val="16"/>
              </w:rPr>
            </w:pPr>
          </w:p>
        </w:tc>
      </w:tr>
      <w:tr w:rsidR="00C729D2" w:rsidRPr="009128F0" w14:paraId="71C0A515" w14:textId="77777777" w:rsidTr="00E33960">
        <w:trPr>
          <w:trHeight w:val="170"/>
        </w:trPr>
        <w:tc>
          <w:tcPr>
            <w:tcW w:w="6237" w:type="dxa"/>
            <w:tcBorders>
              <w:top w:val="nil"/>
              <w:left w:val="nil"/>
              <w:bottom w:val="nil"/>
              <w:right w:val="nil"/>
            </w:tcBorders>
            <w:shd w:val="clear" w:color="auto" w:fill="auto"/>
            <w:vAlign w:val="bottom"/>
            <w:hideMark/>
          </w:tcPr>
          <w:p w14:paraId="09785161" w14:textId="77777777" w:rsidR="00C729D2" w:rsidRPr="009128F0" w:rsidRDefault="00C729D2" w:rsidP="00C729D2">
            <w:pPr>
              <w:ind w:right="22"/>
              <w:jc w:val="both"/>
              <w:rPr>
                <w:rFonts w:ascii="Arial" w:hAnsi="Arial" w:cs="Arial"/>
                <w:color w:val="000000" w:themeColor="text1"/>
                <w:sz w:val="16"/>
                <w:szCs w:val="16"/>
              </w:rPr>
            </w:pPr>
            <w:r w:rsidRPr="009128F0">
              <w:rPr>
                <w:rFonts w:ascii="Arial" w:hAnsi="Arial" w:cs="Arial"/>
                <w:color w:val="000000" w:themeColor="text1"/>
                <w:sz w:val="16"/>
                <w:szCs w:val="16"/>
              </w:rPr>
              <w:t>İpotek hizmeti sunma haklarından kaynaklanan tutar</w:t>
            </w:r>
          </w:p>
        </w:tc>
        <w:tc>
          <w:tcPr>
            <w:tcW w:w="1448" w:type="dxa"/>
            <w:tcBorders>
              <w:top w:val="nil"/>
              <w:left w:val="nil"/>
              <w:bottom w:val="nil"/>
              <w:right w:val="nil"/>
            </w:tcBorders>
            <w:shd w:val="clear" w:color="auto" w:fill="auto"/>
            <w:noWrap/>
            <w:vAlign w:val="bottom"/>
          </w:tcPr>
          <w:p w14:paraId="67D6A3DE" w14:textId="5FF8CD70" w:rsidR="00C729D2" w:rsidRPr="009128F0" w:rsidRDefault="00B53C23" w:rsidP="00C729D2">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30596D3E" w14:textId="77777777" w:rsidR="00C729D2" w:rsidRPr="009128F0" w:rsidRDefault="00C729D2" w:rsidP="00C729D2">
            <w:pPr>
              <w:jc w:val="right"/>
              <w:rPr>
                <w:rFonts w:ascii="Arial" w:hAnsi="Arial" w:cs="Arial"/>
                <w:color w:val="000000" w:themeColor="text1"/>
                <w:sz w:val="16"/>
                <w:szCs w:val="16"/>
              </w:rPr>
            </w:pPr>
          </w:p>
        </w:tc>
      </w:tr>
      <w:tr w:rsidR="00C729D2" w:rsidRPr="009128F0" w14:paraId="15FB9301" w14:textId="77777777" w:rsidTr="00E33960">
        <w:trPr>
          <w:trHeight w:val="170"/>
        </w:trPr>
        <w:tc>
          <w:tcPr>
            <w:tcW w:w="6237" w:type="dxa"/>
            <w:tcBorders>
              <w:top w:val="nil"/>
              <w:left w:val="nil"/>
              <w:bottom w:val="single" w:sz="4" w:space="0" w:color="auto"/>
              <w:right w:val="nil"/>
            </w:tcBorders>
            <w:shd w:val="clear" w:color="auto" w:fill="auto"/>
            <w:noWrap/>
            <w:vAlign w:val="bottom"/>
            <w:hideMark/>
          </w:tcPr>
          <w:p w14:paraId="068A145D" w14:textId="77777777" w:rsidR="00C729D2" w:rsidRPr="009128F0" w:rsidRDefault="00C729D2" w:rsidP="00C729D2">
            <w:pPr>
              <w:ind w:right="22"/>
              <w:jc w:val="both"/>
              <w:rPr>
                <w:rFonts w:ascii="Arial" w:hAnsi="Arial" w:cs="Arial"/>
                <w:color w:val="000000" w:themeColor="text1"/>
                <w:sz w:val="16"/>
                <w:szCs w:val="16"/>
              </w:rPr>
            </w:pPr>
            <w:r w:rsidRPr="009128F0">
              <w:rPr>
                <w:rFonts w:ascii="Arial" w:hAnsi="Arial" w:cs="Arial"/>
                <w:color w:val="000000" w:themeColor="text1"/>
                <w:sz w:val="16"/>
                <w:szCs w:val="16"/>
              </w:rPr>
              <w:t>Geçici farklara dayanan ertelenmiş vergi varlıklarından kaynaklanan tutar</w:t>
            </w:r>
          </w:p>
        </w:tc>
        <w:tc>
          <w:tcPr>
            <w:tcW w:w="1448" w:type="dxa"/>
            <w:tcBorders>
              <w:top w:val="nil"/>
              <w:left w:val="nil"/>
              <w:bottom w:val="single" w:sz="4" w:space="0" w:color="auto"/>
              <w:right w:val="nil"/>
            </w:tcBorders>
            <w:shd w:val="clear" w:color="auto" w:fill="auto"/>
            <w:noWrap/>
            <w:vAlign w:val="bottom"/>
          </w:tcPr>
          <w:p w14:paraId="7A3BDF77" w14:textId="22FD4CAA" w:rsidR="00C729D2" w:rsidRPr="009128F0" w:rsidRDefault="00B53C23" w:rsidP="00C729D2">
            <w:pPr>
              <w:jc w:val="right"/>
              <w:rPr>
                <w:rFonts w:ascii="Arial" w:hAnsi="Arial" w:cs="Arial"/>
                <w:color w:val="000000" w:themeColor="text1"/>
                <w:sz w:val="16"/>
                <w:szCs w:val="16"/>
              </w:rPr>
            </w:pPr>
            <w:r w:rsidRPr="00B53C23">
              <w:rPr>
                <w:rFonts w:ascii="Arial" w:hAnsi="Arial" w:cs="Arial"/>
                <w:color w:val="000000" w:themeColor="text1"/>
                <w:sz w:val="16"/>
                <w:szCs w:val="16"/>
              </w:rPr>
              <w:t>139.173</w:t>
            </w:r>
          </w:p>
        </w:tc>
        <w:tc>
          <w:tcPr>
            <w:tcW w:w="1499" w:type="dxa"/>
            <w:tcBorders>
              <w:top w:val="nil"/>
              <w:left w:val="nil"/>
              <w:bottom w:val="single" w:sz="4" w:space="0" w:color="auto"/>
              <w:right w:val="nil"/>
            </w:tcBorders>
            <w:shd w:val="clear" w:color="auto" w:fill="auto"/>
            <w:noWrap/>
            <w:vAlign w:val="bottom"/>
          </w:tcPr>
          <w:p w14:paraId="65F8D476" w14:textId="77777777" w:rsidR="00C729D2" w:rsidRPr="009128F0" w:rsidRDefault="00C729D2" w:rsidP="00C729D2">
            <w:pPr>
              <w:jc w:val="right"/>
              <w:rPr>
                <w:rFonts w:ascii="Arial" w:hAnsi="Arial" w:cs="Arial"/>
                <w:color w:val="000000" w:themeColor="text1"/>
                <w:sz w:val="16"/>
                <w:szCs w:val="16"/>
              </w:rPr>
            </w:pPr>
          </w:p>
        </w:tc>
      </w:tr>
      <w:tr w:rsidR="00C729D2" w:rsidRPr="009128F0" w14:paraId="5E388C56" w14:textId="77777777" w:rsidTr="00E33960">
        <w:trPr>
          <w:trHeight w:val="170"/>
        </w:trPr>
        <w:tc>
          <w:tcPr>
            <w:tcW w:w="6237" w:type="dxa"/>
            <w:tcBorders>
              <w:top w:val="single" w:sz="4" w:space="0" w:color="auto"/>
              <w:left w:val="nil"/>
              <w:bottom w:val="single" w:sz="4" w:space="0" w:color="auto"/>
              <w:right w:val="nil"/>
            </w:tcBorders>
            <w:shd w:val="clear" w:color="auto" w:fill="auto"/>
            <w:noWrap/>
            <w:vAlign w:val="bottom"/>
            <w:hideMark/>
          </w:tcPr>
          <w:p w14:paraId="6F43428F" w14:textId="77777777" w:rsidR="00C729D2" w:rsidRPr="009128F0" w:rsidRDefault="00C729D2" w:rsidP="00C729D2">
            <w:pPr>
              <w:rPr>
                <w:rFonts w:ascii="Arial" w:hAnsi="Arial" w:cs="Arial"/>
                <w:color w:val="000000" w:themeColor="text1"/>
                <w:sz w:val="16"/>
                <w:szCs w:val="16"/>
              </w:rPr>
            </w:pPr>
            <w:r w:rsidRPr="009128F0">
              <w:rPr>
                <w:rFonts w:ascii="Arial" w:hAnsi="Arial" w:cs="Arial"/>
                <w:b/>
                <w:bCs/>
                <w:color w:val="000000" w:themeColor="text1"/>
                <w:sz w:val="16"/>
                <w:szCs w:val="16"/>
              </w:rPr>
              <w:t>Katkı Sermaye Hesaplamasında Dikkate Alınan Karşılıklara İlişkin Sınırlar</w:t>
            </w:r>
          </w:p>
        </w:tc>
        <w:tc>
          <w:tcPr>
            <w:tcW w:w="1448" w:type="dxa"/>
            <w:tcBorders>
              <w:top w:val="single" w:sz="4" w:space="0" w:color="auto"/>
              <w:left w:val="nil"/>
              <w:bottom w:val="single" w:sz="4" w:space="0" w:color="auto"/>
              <w:right w:val="nil"/>
            </w:tcBorders>
            <w:shd w:val="clear" w:color="auto" w:fill="auto"/>
            <w:noWrap/>
            <w:vAlign w:val="bottom"/>
          </w:tcPr>
          <w:p w14:paraId="025D66CF" w14:textId="1EDE4D38" w:rsidR="00C729D2" w:rsidRPr="009128F0" w:rsidRDefault="00B53C23" w:rsidP="00C729D2">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43DB43E" w14:textId="77777777" w:rsidR="00C729D2" w:rsidRPr="009128F0" w:rsidRDefault="00C729D2" w:rsidP="00C729D2">
            <w:pPr>
              <w:jc w:val="right"/>
              <w:rPr>
                <w:rFonts w:ascii="Arial" w:hAnsi="Arial" w:cs="Arial"/>
                <w:color w:val="000000" w:themeColor="text1"/>
                <w:sz w:val="16"/>
                <w:szCs w:val="16"/>
              </w:rPr>
            </w:pPr>
          </w:p>
        </w:tc>
      </w:tr>
      <w:tr w:rsidR="00B53C23" w:rsidRPr="009128F0" w14:paraId="1149D26F" w14:textId="77777777" w:rsidTr="00B53C23">
        <w:trPr>
          <w:trHeight w:val="170"/>
        </w:trPr>
        <w:tc>
          <w:tcPr>
            <w:tcW w:w="6237" w:type="dxa"/>
            <w:tcBorders>
              <w:top w:val="single" w:sz="4" w:space="0" w:color="auto"/>
              <w:left w:val="nil"/>
              <w:bottom w:val="nil"/>
              <w:right w:val="nil"/>
            </w:tcBorders>
            <w:shd w:val="clear" w:color="auto" w:fill="auto"/>
            <w:noWrap/>
            <w:vAlign w:val="bottom"/>
            <w:hideMark/>
          </w:tcPr>
          <w:p w14:paraId="3A6C999B" w14:textId="77777777" w:rsidR="00B53C23" w:rsidRPr="009128F0" w:rsidRDefault="00B53C23" w:rsidP="00B53C23">
            <w:pPr>
              <w:jc w:val="both"/>
              <w:rPr>
                <w:rFonts w:ascii="Arial" w:hAnsi="Arial" w:cs="Arial"/>
                <w:b/>
                <w:bCs/>
                <w:color w:val="000000" w:themeColor="text1"/>
                <w:sz w:val="16"/>
                <w:szCs w:val="16"/>
              </w:rPr>
            </w:pPr>
            <w:r w:rsidRPr="009128F0">
              <w:rPr>
                <w:rFonts w:ascii="Arial" w:hAnsi="Arial" w:cs="Arial"/>
                <w:color w:val="000000" w:themeColor="text1"/>
                <w:sz w:val="16"/>
                <w:szCs w:val="16"/>
              </w:rPr>
              <w:t>Standart yaklaşımın kullanıldığı alacaklar için ayrılan genel karşılıklar (</w:t>
            </w:r>
            <w:proofErr w:type="spellStart"/>
            <w:r w:rsidRPr="009128F0">
              <w:rPr>
                <w:rFonts w:ascii="Arial" w:hAnsi="Arial" w:cs="Arial"/>
                <w:color w:val="000000" w:themeColor="text1"/>
                <w:sz w:val="16"/>
                <w:szCs w:val="16"/>
              </w:rPr>
              <w:t>Onbindeyüzyirmibeşlik</w:t>
            </w:r>
            <w:proofErr w:type="spellEnd"/>
            <w:r w:rsidRPr="009128F0">
              <w:rPr>
                <w:rFonts w:ascii="Arial" w:hAnsi="Arial" w:cs="Arial"/>
                <w:color w:val="000000" w:themeColor="text1"/>
                <w:sz w:val="16"/>
                <w:szCs w:val="16"/>
              </w:rPr>
              <w:t xml:space="preserve"> sınır öncesi)</w:t>
            </w:r>
          </w:p>
        </w:tc>
        <w:tc>
          <w:tcPr>
            <w:tcW w:w="1448" w:type="dxa"/>
            <w:tcBorders>
              <w:top w:val="single" w:sz="4" w:space="0" w:color="auto"/>
              <w:left w:val="nil"/>
              <w:bottom w:val="nil"/>
              <w:right w:val="nil"/>
            </w:tcBorders>
            <w:shd w:val="clear" w:color="auto" w:fill="auto"/>
            <w:noWrap/>
            <w:vAlign w:val="bottom"/>
          </w:tcPr>
          <w:p w14:paraId="734DAB65" w14:textId="32A410A0" w:rsidR="00B53C23" w:rsidRPr="009128F0" w:rsidRDefault="00B53C23" w:rsidP="00B53C23">
            <w:pPr>
              <w:jc w:val="right"/>
              <w:rPr>
                <w:rFonts w:ascii="Arial" w:hAnsi="Arial" w:cs="Arial"/>
                <w:color w:val="000000" w:themeColor="text1"/>
                <w:sz w:val="16"/>
                <w:szCs w:val="16"/>
              </w:rPr>
            </w:pPr>
            <w:r w:rsidRPr="00B53C23">
              <w:rPr>
                <w:rFonts w:ascii="Arial" w:hAnsi="Arial" w:cs="Arial"/>
                <w:color w:val="000000" w:themeColor="text1"/>
                <w:sz w:val="16"/>
                <w:szCs w:val="16"/>
              </w:rPr>
              <w:t>224.836</w:t>
            </w:r>
          </w:p>
        </w:tc>
        <w:tc>
          <w:tcPr>
            <w:tcW w:w="1499" w:type="dxa"/>
            <w:tcBorders>
              <w:top w:val="single" w:sz="4" w:space="0" w:color="auto"/>
              <w:left w:val="nil"/>
              <w:bottom w:val="nil"/>
              <w:right w:val="nil"/>
            </w:tcBorders>
            <w:shd w:val="clear" w:color="auto" w:fill="auto"/>
            <w:noWrap/>
            <w:vAlign w:val="bottom"/>
          </w:tcPr>
          <w:p w14:paraId="05B5249A" w14:textId="77777777" w:rsidR="00B53C23" w:rsidRPr="009128F0" w:rsidRDefault="00B53C23" w:rsidP="00B53C23">
            <w:pPr>
              <w:jc w:val="right"/>
              <w:rPr>
                <w:rFonts w:ascii="Arial" w:hAnsi="Arial" w:cs="Arial"/>
                <w:color w:val="000000" w:themeColor="text1"/>
                <w:sz w:val="16"/>
                <w:szCs w:val="16"/>
              </w:rPr>
            </w:pPr>
          </w:p>
        </w:tc>
      </w:tr>
      <w:tr w:rsidR="00B53C23" w:rsidRPr="009128F0" w14:paraId="1D03F198" w14:textId="77777777" w:rsidTr="00B53C23">
        <w:trPr>
          <w:trHeight w:val="170"/>
        </w:trPr>
        <w:tc>
          <w:tcPr>
            <w:tcW w:w="6237" w:type="dxa"/>
            <w:tcBorders>
              <w:top w:val="nil"/>
              <w:left w:val="nil"/>
              <w:bottom w:val="nil"/>
              <w:right w:val="nil"/>
            </w:tcBorders>
            <w:shd w:val="clear" w:color="auto" w:fill="auto"/>
            <w:noWrap/>
            <w:vAlign w:val="bottom"/>
            <w:hideMark/>
          </w:tcPr>
          <w:p w14:paraId="581A9F6D" w14:textId="77777777" w:rsidR="00B53C23" w:rsidRPr="009128F0" w:rsidRDefault="00B53C23" w:rsidP="00B53C23">
            <w:pPr>
              <w:jc w:val="both"/>
              <w:rPr>
                <w:rFonts w:ascii="Arial" w:hAnsi="Arial" w:cs="Arial"/>
                <w:color w:val="000000" w:themeColor="text1"/>
                <w:sz w:val="16"/>
                <w:szCs w:val="16"/>
              </w:rPr>
            </w:pPr>
            <w:r w:rsidRPr="009128F0">
              <w:rPr>
                <w:rFonts w:ascii="Arial" w:hAnsi="Arial" w:cs="Arial"/>
                <w:color w:val="000000" w:themeColor="text1"/>
                <w:sz w:val="16"/>
                <w:szCs w:val="16"/>
              </w:rPr>
              <w:t>Standart yaklaşımın kullanıldığı alacaklar için ayrılan genel karşılıkların risk ağırlıklı tutarlar toplamının %1,25'ine kadar olan kısmı</w:t>
            </w:r>
          </w:p>
        </w:tc>
        <w:tc>
          <w:tcPr>
            <w:tcW w:w="1448" w:type="dxa"/>
            <w:tcBorders>
              <w:top w:val="nil"/>
              <w:left w:val="nil"/>
              <w:bottom w:val="nil"/>
              <w:right w:val="nil"/>
            </w:tcBorders>
            <w:shd w:val="clear" w:color="auto" w:fill="auto"/>
            <w:noWrap/>
            <w:vAlign w:val="bottom"/>
          </w:tcPr>
          <w:p w14:paraId="1062EDCB" w14:textId="5B1EAAA2" w:rsidR="00B53C23" w:rsidRPr="009128F0" w:rsidRDefault="00B53C23" w:rsidP="00B53C23">
            <w:pPr>
              <w:jc w:val="right"/>
              <w:rPr>
                <w:rFonts w:ascii="Arial" w:hAnsi="Arial" w:cs="Arial"/>
                <w:color w:val="000000" w:themeColor="text1"/>
                <w:sz w:val="16"/>
                <w:szCs w:val="16"/>
              </w:rPr>
            </w:pPr>
            <w:r w:rsidRPr="00B53C23">
              <w:rPr>
                <w:rFonts w:ascii="Arial" w:hAnsi="Arial" w:cs="Arial"/>
                <w:color w:val="000000" w:themeColor="text1"/>
                <w:sz w:val="16"/>
                <w:szCs w:val="16"/>
              </w:rPr>
              <w:t>224.836</w:t>
            </w:r>
          </w:p>
        </w:tc>
        <w:tc>
          <w:tcPr>
            <w:tcW w:w="1499" w:type="dxa"/>
            <w:tcBorders>
              <w:top w:val="nil"/>
              <w:left w:val="nil"/>
              <w:bottom w:val="nil"/>
              <w:right w:val="nil"/>
            </w:tcBorders>
            <w:shd w:val="clear" w:color="auto" w:fill="auto"/>
            <w:noWrap/>
            <w:vAlign w:val="bottom"/>
          </w:tcPr>
          <w:p w14:paraId="3E494C61" w14:textId="77777777" w:rsidR="00B53C23" w:rsidRPr="009128F0" w:rsidRDefault="00B53C23" w:rsidP="00B53C23">
            <w:pPr>
              <w:jc w:val="right"/>
              <w:rPr>
                <w:rFonts w:ascii="Arial" w:hAnsi="Arial" w:cs="Arial"/>
                <w:color w:val="000000" w:themeColor="text1"/>
                <w:sz w:val="16"/>
                <w:szCs w:val="16"/>
              </w:rPr>
            </w:pPr>
          </w:p>
        </w:tc>
      </w:tr>
      <w:tr w:rsidR="00C729D2" w:rsidRPr="009128F0" w14:paraId="0FA12B9C" w14:textId="77777777" w:rsidTr="00E33960">
        <w:trPr>
          <w:trHeight w:val="170"/>
        </w:trPr>
        <w:tc>
          <w:tcPr>
            <w:tcW w:w="6237" w:type="dxa"/>
            <w:tcBorders>
              <w:top w:val="nil"/>
              <w:left w:val="nil"/>
              <w:bottom w:val="nil"/>
              <w:right w:val="nil"/>
            </w:tcBorders>
            <w:shd w:val="clear" w:color="auto" w:fill="auto"/>
            <w:vAlign w:val="bottom"/>
            <w:hideMark/>
          </w:tcPr>
          <w:p w14:paraId="3B580B37" w14:textId="77777777" w:rsidR="00C729D2" w:rsidRPr="009128F0" w:rsidRDefault="00C729D2" w:rsidP="00C729D2">
            <w:pPr>
              <w:jc w:val="both"/>
              <w:rPr>
                <w:rFonts w:ascii="Arial" w:hAnsi="Arial" w:cs="Arial"/>
                <w:color w:val="000000" w:themeColor="text1"/>
                <w:sz w:val="16"/>
                <w:szCs w:val="16"/>
              </w:rPr>
            </w:pPr>
            <w:r w:rsidRPr="009128F0">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w:t>
            </w:r>
          </w:p>
        </w:tc>
        <w:tc>
          <w:tcPr>
            <w:tcW w:w="1448" w:type="dxa"/>
            <w:tcBorders>
              <w:top w:val="nil"/>
              <w:left w:val="nil"/>
              <w:bottom w:val="nil"/>
              <w:right w:val="nil"/>
            </w:tcBorders>
            <w:shd w:val="clear" w:color="auto" w:fill="auto"/>
            <w:noWrap/>
            <w:vAlign w:val="bottom"/>
          </w:tcPr>
          <w:p w14:paraId="3BB32342" w14:textId="62C65A96" w:rsidR="00C729D2" w:rsidRPr="009128F0" w:rsidRDefault="00B53C23" w:rsidP="00C729D2">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625C727E" w14:textId="77777777" w:rsidR="00C729D2" w:rsidRPr="009128F0" w:rsidRDefault="00C729D2" w:rsidP="00C729D2">
            <w:pPr>
              <w:jc w:val="right"/>
              <w:rPr>
                <w:rFonts w:ascii="Arial" w:hAnsi="Arial" w:cs="Arial"/>
                <w:color w:val="000000" w:themeColor="text1"/>
                <w:sz w:val="16"/>
                <w:szCs w:val="16"/>
              </w:rPr>
            </w:pPr>
          </w:p>
        </w:tc>
      </w:tr>
      <w:tr w:rsidR="00C729D2" w:rsidRPr="009128F0" w14:paraId="05697C66" w14:textId="77777777" w:rsidTr="00E33960">
        <w:trPr>
          <w:trHeight w:val="170"/>
        </w:trPr>
        <w:tc>
          <w:tcPr>
            <w:tcW w:w="6237" w:type="dxa"/>
            <w:tcBorders>
              <w:top w:val="nil"/>
              <w:left w:val="nil"/>
              <w:bottom w:val="single" w:sz="4" w:space="0" w:color="auto"/>
              <w:right w:val="nil"/>
            </w:tcBorders>
            <w:shd w:val="clear" w:color="auto" w:fill="auto"/>
            <w:vAlign w:val="bottom"/>
            <w:hideMark/>
          </w:tcPr>
          <w:p w14:paraId="3512BF5D" w14:textId="77777777" w:rsidR="00C729D2" w:rsidRPr="009128F0" w:rsidRDefault="00C729D2" w:rsidP="00C729D2">
            <w:pPr>
              <w:jc w:val="both"/>
              <w:rPr>
                <w:rFonts w:ascii="Arial" w:hAnsi="Arial" w:cs="Arial"/>
                <w:color w:val="000000" w:themeColor="text1"/>
                <w:sz w:val="16"/>
                <w:szCs w:val="16"/>
              </w:rPr>
            </w:pPr>
            <w:r w:rsidRPr="009128F0">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48" w:type="dxa"/>
            <w:tcBorders>
              <w:top w:val="nil"/>
              <w:left w:val="nil"/>
              <w:bottom w:val="single" w:sz="4" w:space="0" w:color="auto"/>
              <w:right w:val="nil"/>
            </w:tcBorders>
            <w:shd w:val="clear" w:color="auto" w:fill="auto"/>
            <w:noWrap/>
            <w:vAlign w:val="bottom"/>
          </w:tcPr>
          <w:p w14:paraId="2B441566" w14:textId="50A87951" w:rsidR="00C729D2" w:rsidRPr="009128F0" w:rsidRDefault="00B53C23" w:rsidP="00C729D2">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single" w:sz="4" w:space="0" w:color="auto"/>
              <w:right w:val="nil"/>
            </w:tcBorders>
            <w:shd w:val="clear" w:color="auto" w:fill="auto"/>
            <w:noWrap/>
            <w:vAlign w:val="bottom"/>
          </w:tcPr>
          <w:p w14:paraId="6DF5AFE3" w14:textId="77777777" w:rsidR="00C729D2" w:rsidRPr="009128F0" w:rsidRDefault="00C729D2" w:rsidP="00C729D2">
            <w:pPr>
              <w:jc w:val="right"/>
              <w:rPr>
                <w:rFonts w:ascii="Arial" w:hAnsi="Arial" w:cs="Arial"/>
                <w:color w:val="000000" w:themeColor="text1"/>
                <w:sz w:val="16"/>
                <w:szCs w:val="16"/>
              </w:rPr>
            </w:pPr>
          </w:p>
        </w:tc>
      </w:tr>
      <w:tr w:rsidR="00C729D2" w:rsidRPr="009128F0" w14:paraId="71090430" w14:textId="77777777" w:rsidTr="00E33960">
        <w:trPr>
          <w:trHeight w:val="170"/>
        </w:trPr>
        <w:tc>
          <w:tcPr>
            <w:tcW w:w="6237" w:type="dxa"/>
            <w:tcBorders>
              <w:top w:val="single" w:sz="4" w:space="0" w:color="auto"/>
              <w:left w:val="nil"/>
              <w:bottom w:val="single" w:sz="4" w:space="0" w:color="auto"/>
              <w:right w:val="nil"/>
            </w:tcBorders>
            <w:shd w:val="clear" w:color="auto" w:fill="auto"/>
            <w:vAlign w:val="bottom"/>
          </w:tcPr>
          <w:p w14:paraId="3AD5FBF1" w14:textId="77777777" w:rsidR="00C729D2" w:rsidRPr="009128F0" w:rsidRDefault="00C729D2" w:rsidP="00C729D2">
            <w:pPr>
              <w:rPr>
                <w:rFonts w:ascii="Arial" w:hAnsi="Arial" w:cs="Arial"/>
                <w:color w:val="000000" w:themeColor="text1"/>
                <w:sz w:val="16"/>
                <w:szCs w:val="16"/>
              </w:rPr>
            </w:pPr>
            <w:r w:rsidRPr="009128F0">
              <w:rPr>
                <w:rFonts w:ascii="Arial" w:hAnsi="Arial" w:cs="Arial"/>
                <w:b/>
                <w:bCs/>
                <w:color w:val="000000" w:themeColor="text1"/>
                <w:sz w:val="16"/>
                <w:szCs w:val="16"/>
              </w:rPr>
              <w:t>Geçici Madde 4 hükümlerine tabi borçlanma araçları (1 Ocak 2018 ve 1 Ocak 2022 arasında uygulanmak üzere)</w:t>
            </w:r>
          </w:p>
        </w:tc>
        <w:tc>
          <w:tcPr>
            <w:tcW w:w="1448" w:type="dxa"/>
            <w:tcBorders>
              <w:top w:val="single" w:sz="4" w:space="0" w:color="auto"/>
              <w:left w:val="nil"/>
              <w:bottom w:val="single" w:sz="4" w:space="0" w:color="auto"/>
              <w:right w:val="nil"/>
            </w:tcBorders>
            <w:shd w:val="clear" w:color="auto" w:fill="auto"/>
            <w:noWrap/>
            <w:vAlign w:val="bottom"/>
          </w:tcPr>
          <w:p w14:paraId="3E2F30CE" w14:textId="77EBBBE6" w:rsidR="00C729D2" w:rsidRPr="0088038C" w:rsidRDefault="00B53C23" w:rsidP="00C729D2">
            <w:pPr>
              <w:jc w:val="right"/>
              <w:rPr>
                <w:rFonts w:ascii="Arial" w:hAnsi="Arial" w:cs="Arial"/>
                <w:b/>
                <w:color w:val="000000" w:themeColor="text1"/>
                <w:sz w:val="16"/>
                <w:szCs w:val="16"/>
              </w:rPr>
            </w:pPr>
            <w:r>
              <w:rPr>
                <w:rFonts w:ascii="Arial" w:hAnsi="Arial" w:cs="Arial"/>
                <w:b/>
                <w:color w:val="000000" w:themeColor="text1"/>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33702A06" w14:textId="77777777" w:rsidR="00C729D2" w:rsidRPr="009128F0" w:rsidRDefault="00C729D2" w:rsidP="00C729D2">
            <w:pPr>
              <w:jc w:val="right"/>
              <w:rPr>
                <w:rFonts w:ascii="Arial" w:hAnsi="Arial" w:cs="Arial"/>
                <w:color w:val="000000" w:themeColor="text1"/>
                <w:sz w:val="16"/>
                <w:szCs w:val="16"/>
              </w:rPr>
            </w:pPr>
          </w:p>
        </w:tc>
      </w:tr>
      <w:tr w:rsidR="00C729D2" w:rsidRPr="009128F0" w14:paraId="721DDE5F" w14:textId="77777777" w:rsidTr="00E33960">
        <w:trPr>
          <w:trHeight w:val="170"/>
        </w:trPr>
        <w:tc>
          <w:tcPr>
            <w:tcW w:w="6237" w:type="dxa"/>
            <w:tcBorders>
              <w:top w:val="nil"/>
              <w:left w:val="nil"/>
              <w:bottom w:val="nil"/>
              <w:right w:val="nil"/>
            </w:tcBorders>
            <w:shd w:val="clear" w:color="auto" w:fill="auto"/>
            <w:noWrap/>
            <w:vAlign w:val="bottom"/>
            <w:hideMark/>
          </w:tcPr>
          <w:p w14:paraId="01F2A7BE" w14:textId="77777777" w:rsidR="00C729D2" w:rsidRPr="009128F0" w:rsidRDefault="00C729D2" w:rsidP="00C729D2">
            <w:pPr>
              <w:jc w:val="both"/>
              <w:rPr>
                <w:rFonts w:ascii="Arial" w:hAnsi="Arial" w:cs="Arial"/>
                <w:color w:val="000000" w:themeColor="text1"/>
                <w:sz w:val="16"/>
                <w:szCs w:val="16"/>
              </w:rPr>
            </w:pPr>
            <w:r w:rsidRPr="009128F0">
              <w:rPr>
                <w:rFonts w:ascii="Arial" w:hAnsi="Arial" w:cs="Arial"/>
                <w:color w:val="000000" w:themeColor="text1"/>
                <w:sz w:val="16"/>
                <w:szCs w:val="16"/>
              </w:rPr>
              <w:t>Geçici Madde 4 hükümlerine tabi ilave ana sermaye kalemlerine ilişkin üst sınır</w:t>
            </w:r>
          </w:p>
        </w:tc>
        <w:tc>
          <w:tcPr>
            <w:tcW w:w="1448" w:type="dxa"/>
            <w:tcBorders>
              <w:top w:val="nil"/>
              <w:left w:val="nil"/>
              <w:bottom w:val="nil"/>
              <w:right w:val="nil"/>
            </w:tcBorders>
            <w:shd w:val="clear" w:color="auto" w:fill="auto"/>
            <w:noWrap/>
            <w:vAlign w:val="bottom"/>
          </w:tcPr>
          <w:p w14:paraId="5519D2B4" w14:textId="61C1653C" w:rsidR="00C729D2" w:rsidRPr="009128F0" w:rsidRDefault="00B53C23" w:rsidP="00C729D2">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5AB52373" w14:textId="77777777" w:rsidR="00C729D2" w:rsidRPr="009128F0" w:rsidRDefault="00C729D2" w:rsidP="00C729D2">
            <w:pPr>
              <w:jc w:val="right"/>
              <w:rPr>
                <w:rFonts w:ascii="Arial" w:hAnsi="Arial" w:cs="Arial"/>
                <w:color w:val="000000" w:themeColor="text1"/>
                <w:sz w:val="16"/>
                <w:szCs w:val="16"/>
              </w:rPr>
            </w:pPr>
          </w:p>
        </w:tc>
      </w:tr>
      <w:tr w:rsidR="00C729D2" w:rsidRPr="009128F0" w14:paraId="0BEC99E8" w14:textId="77777777" w:rsidTr="00E33960">
        <w:trPr>
          <w:trHeight w:val="170"/>
        </w:trPr>
        <w:tc>
          <w:tcPr>
            <w:tcW w:w="6237" w:type="dxa"/>
            <w:tcBorders>
              <w:top w:val="nil"/>
              <w:left w:val="nil"/>
              <w:bottom w:val="nil"/>
              <w:right w:val="nil"/>
            </w:tcBorders>
            <w:shd w:val="clear" w:color="auto" w:fill="auto"/>
            <w:noWrap/>
            <w:vAlign w:val="bottom"/>
            <w:hideMark/>
          </w:tcPr>
          <w:p w14:paraId="7EE8DC6B" w14:textId="77777777" w:rsidR="00C729D2" w:rsidRPr="009128F0" w:rsidRDefault="00C729D2" w:rsidP="00C729D2">
            <w:pPr>
              <w:jc w:val="both"/>
              <w:rPr>
                <w:rFonts w:ascii="Arial" w:hAnsi="Arial" w:cs="Arial"/>
                <w:color w:val="000000" w:themeColor="text1"/>
                <w:sz w:val="16"/>
                <w:szCs w:val="16"/>
              </w:rPr>
            </w:pPr>
            <w:r w:rsidRPr="009128F0">
              <w:rPr>
                <w:rFonts w:ascii="Arial" w:hAnsi="Arial" w:cs="Arial"/>
                <w:color w:val="000000" w:themeColor="text1"/>
                <w:sz w:val="16"/>
                <w:szCs w:val="16"/>
              </w:rPr>
              <w:t>Geçici Madde 4 hükümlerine tabi ilave ana sermaye kalemlerinin üst sınırı aşan kısmı</w:t>
            </w:r>
          </w:p>
        </w:tc>
        <w:tc>
          <w:tcPr>
            <w:tcW w:w="1448" w:type="dxa"/>
            <w:tcBorders>
              <w:top w:val="nil"/>
              <w:left w:val="nil"/>
              <w:bottom w:val="nil"/>
              <w:right w:val="nil"/>
            </w:tcBorders>
            <w:shd w:val="clear" w:color="auto" w:fill="auto"/>
            <w:noWrap/>
            <w:vAlign w:val="bottom"/>
          </w:tcPr>
          <w:p w14:paraId="465CE317" w14:textId="24213E20" w:rsidR="00C729D2" w:rsidRPr="009128F0" w:rsidRDefault="00B53C23" w:rsidP="00C729D2">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7480CAAF" w14:textId="77777777" w:rsidR="00C729D2" w:rsidRPr="009128F0" w:rsidRDefault="00C729D2" w:rsidP="00C729D2">
            <w:pPr>
              <w:jc w:val="right"/>
              <w:rPr>
                <w:rFonts w:ascii="Arial" w:hAnsi="Arial" w:cs="Arial"/>
                <w:color w:val="000000" w:themeColor="text1"/>
                <w:sz w:val="16"/>
                <w:szCs w:val="16"/>
              </w:rPr>
            </w:pPr>
          </w:p>
        </w:tc>
      </w:tr>
      <w:tr w:rsidR="00C729D2" w:rsidRPr="009128F0" w14:paraId="74702557" w14:textId="77777777" w:rsidTr="00E33960">
        <w:trPr>
          <w:trHeight w:val="170"/>
        </w:trPr>
        <w:tc>
          <w:tcPr>
            <w:tcW w:w="6237" w:type="dxa"/>
            <w:tcBorders>
              <w:top w:val="nil"/>
              <w:left w:val="nil"/>
              <w:bottom w:val="nil"/>
              <w:right w:val="nil"/>
            </w:tcBorders>
            <w:shd w:val="clear" w:color="auto" w:fill="auto"/>
            <w:noWrap/>
            <w:vAlign w:val="bottom"/>
            <w:hideMark/>
          </w:tcPr>
          <w:p w14:paraId="0ED9165A" w14:textId="77777777" w:rsidR="00C729D2" w:rsidRPr="009128F0" w:rsidRDefault="00C729D2" w:rsidP="00C729D2">
            <w:pPr>
              <w:jc w:val="both"/>
              <w:rPr>
                <w:rFonts w:ascii="Arial" w:hAnsi="Arial" w:cs="Arial"/>
                <w:color w:val="000000" w:themeColor="text1"/>
                <w:sz w:val="16"/>
                <w:szCs w:val="16"/>
              </w:rPr>
            </w:pPr>
            <w:r w:rsidRPr="009128F0">
              <w:rPr>
                <w:rFonts w:ascii="Arial" w:hAnsi="Arial" w:cs="Arial"/>
                <w:color w:val="000000" w:themeColor="text1"/>
                <w:sz w:val="16"/>
                <w:szCs w:val="16"/>
              </w:rPr>
              <w:t>Geçici Madde 4 hükümlerine tabi katkı sermaye kalemlerine ilişkin üst sınır</w:t>
            </w:r>
          </w:p>
        </w:tc>
        <w:tc>
          <w:tcPr>
            <w:tcW w:w="1448" w:type="dxa"/>
            <w:tcBorders>
              <w:top w:val="nil"/>
              <w:left w:val="nil"/>
              <w:bottom w:val="nil"/>
              <w:right w:val="nil"/>
            </w:tcBorders>
            <w:shd w:val="clear" w:color="auto" w:fill="auto"/>
            <w:noWrap/>
            <w:vAlign w:val="bottom"/>
          </w:tcPr>
          <w:p w14:paraId="393B2F98" w14:textId="4B05C35F" w:rsidR="00C729D2" w:rsidRPr="009128F0" w:rsidRDefault="00B53C23" w:rsidP="00C729D2">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nil"/>
              <w:right w:val="nil"/>
            </w:tcBorders>
            <w:shd w:val="clear" w:color="auto" w:fill="auto"/>
            <w:noWrap/>
            <w:vAlign w:val="bottom"/>
          </w:tcPr>
          <w:p w14:paraId="2E9DBD33" w14:textId="77777777" w:rsidR="00C729D2" w:rsidRPr="009128F0" w:rsidRDefault="00C729D2" w:rsidP="00C729D2">
            <w:pPr>
              <w:jc w:val="right"/>
              <w:rPr>
                <w:rFonts w:ascii="Arial" w:hAnsi="Arial" w:cs="Arial"/>
                <w:color w:val="000000" w:themeColor="text1"/>
                <w:sz w:val="16"/>
                <w:szCs w:val="16"/>
              </w:rPr>
            </w:pPr>
          </w:p>
        </w:tc>
      </w:tr>
      <w:tr w:rsidR="00C729D2" w:rsidRPr="009128F0" w14:paraId="75CAF75D" w14:textId="77777777" w:rsidTr="00E33960">
        <w:trPr>
          <w:trHeight w:val="170"/>
        </w:trPr>
        <w:tc>
          <w:tcPr>
            <w:tcW w:w="6237" w:type="dxa"/>
            <w:tcBorders>
              <w:top w:val="nil"/>
              <w:left w:val="nil"/>
              <w:bottom w:val="single" w:sz="4" w:space="0" w:color="auto"/>
              <w:right w:val="nil"/>
            </w:tcBorders>
            <w:shd w:val="clear" w:color="auto" w:fill="auto"/>
            <w:noWrap/>
            <w:vAlign w:val="bottom"/>
            <w:hideMark/>
          </w:tcPr>
          <w:p w14:paraId="0D557651" w14:textId="77777777" w:rsidR="00C729D2" w:rsidRPr="009128F0" w:rsidRDefault="00C729D2" w:rsidP="00C729D2">
            <w:pPr>
              <w:jc w:val="both"/>
              <w:rPr>
                <w:rFonts w:ascii="Arial" w:hAnsi="Arial" w:cs="Arial"/>
                <w:color w:val="000000" w:themeColor="text1"/>
                <w:sz w:val="16"/>
                <w:szCs w:val="16"/>
              </w:rPr>
            </w:pPr>
            <w:r w:rsidRPr="009128F0">
              <w:rPr>
                <w:rFonts w:ascii="Arial" w:hAnsi="Arial" w:cs="Arial"/>
                <w:color w:val="000000" w:themeColor="text1"/>
                <w:sz w:val="16"/>
                <w:szCs w:val="16"/>
              </w:rPr>
              <w:t>Geçici Madde 4 hükümlerine tabi katkı sermaye kalemlerinin üst sınırı aşan kısmı</w:t>
            </w:r>
          </w:p>
        </w:tc>
        <w:tc>
          <w:tcPr>
            <w:tcW w:w="1448" w:type="dxa"/>
            <w:tcBorders>
              <w:top w:val="nil"/>
              <w:left w:val="nil"/>
              <w:bottom w:val="single" w:sz="4" w:space="0" w:color="auto"/>
              <w:right w:val="nil"/>
            </w:tcBorders>
            <w:shd w:val="clear" w:color="auto" w:fill="auto"/>
            <w:noWrap/>
            <w:vAlign w:val="bottom"/>
          </w:tcPr>
          <w:p w14:paraId="22A8B0B5" w14:textId="652E0F4B" w:rsidR="00C729D2" w:rsidRPr="009128F0" w:rsidRDefault="00B53C23" w:rsidP="00C729D2">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499" w:type="dxa"/>
            <w:tcBorders>
              <w:top w:val="nil"/>
              <w:left w:val="nil"/>
              <w:bottom w:val="single" w:sz="4" w:space="0" w:color="auto"/>
              <w:right w:val="nil"/>
            </w:tcBorders>
            <w:shd w:val="clear" w:color="auto" w:fill="auto"/>
            <w:noWrap/>
            <w:vAlign w:val="bottom"/>
          </w:tcPr>
          <w:p w14:paraId="3C8FDAD5" w14:textId="77777777" w:rsidR="00C729D2" w:rsidRPr="009128F0" w:rsidRDefault="00C729D2" w:rsidP="00C729D2">
            <w:pPr>
              <w:jc w:val="right"/>
              <w:rPr>
                <w:rFonts w:ascii="Arial" w:hAnsi="Arial" w:cs="Arial"/>
                <w:color w:val="000000" w:themeColor="text1"/>
                <w:sz w:val="16"/>
                <w:szCs w:val="16"/>
              </w:rPr>
            </w:pPr>
          </w:p>
        </w:tc>
      </w:tr>
      <w:tr w:rsidR="00C729D2" w:rsidRPr="009128F0" w14:paraId="44C15A28" w14:textId="77777777" w:rsidTr="00E33960">
        <w:trPr>
          <w:trHeight w:val="20"/>
        </w:trPr>
        <w:tc>
          <w:tcPr>
            <w:tcW w:w="6237" w:type="dxa"/>
            <w:tcBorders>
              <w:top w:val="nil"/>
              <w:left w:val="nil"/>
              <w:bottom w:val="nil"/>
              <w:right w:val="nil"/>
            </w:tcBorders>
            <w:shd w:val="clear" w:color="auto" w:fill="auto"/>
            <w:noWrap/>
            <w:vAlign w:val="bottom"/>
            <w:hideMark/>
          </w:tcPr>
          <w:p w14:paraId="418AF702" w14:textId="77777777" w:rsidR="00C729D2" w:rsidRPr="00474FBC" w:rsidRDefault="00C729D2" w:rsidP="00C729D2">
            <w:pPr>
              <w:spacing w:before="60"/>
              <w:rPr>
                <w:rFonts w:ascii="Arial" w:hAnsi="Arial" w:cs="Arial"/>
                <w:color w:val="000000" w:themeColor="text1"/>
                <w:sz w:val="15"/>
                <w:szCs w:val="15"/>
              </w:rPr>
            </w:pPr>
            <w:r w:rsidRPr="00474FBC">
              <w:rPr>
                <w:rFonts w:ascii="Arial" w:hAnsi="Arial" w:cs="Arial"/>
                <w:color w:val="000000" w:themeColor="text1"/>
                <w:sz w:val="15"/>
                <w:szCs w:val="15"/>
                <w:vertAlign w:val="superscript"/>
              </w:rPr>
              <w:t>(*)</w:t>
            </w:r>
            <w:r w:rsidRPr="001D1AAD">
              <w:rPr>
                <w:rFonts w:ascii="Arial" w:hAnsi="Arial" w:cs="Arial"/>
                <w:color w:val="000000" w:themeColor="text1"/>
                <w:sz w:val="15"/>
                <w:szCs w:val="15"/>
              </w:rPr>
              <w:t xml:space="preserve"> </w:t>
            </w:r>
            <w:r w:rsidRPr="00474FBC">
              <w:rPr>
                <w:rFonts w:ascii="Arial" w:hAnsi="Arial" w:cs="Arial"/>
                <w:color w:val="000000" w:themeColor="text1"/>
                <w:sz w:val="15"/>
                <w:szCs w:val="15"/>
              </w:rPr>
              <w:t>Geçiş hükümleri kapsamında dikkate alınacak tutarlar</w:t>
            </w:r>
          </w:p>
          <w:p w14:paraId="0680B0C3" w14:textId="28E788D8" w:rsidR="00474FBC" w:rsidRPr="001D1AAD" w:rsidRDefault="00474FBC" w:rsidP="00C729D2">
            <w:pPr>
              <w:spacing w:before="60"/>
              <w:rPr>
                <w:rFonts w:ascii="Arial" w:hAnsi="Arial" w:cs="Arial"/>
                <w:color w:val="000000" w:themeColor="text1"/>
                <w:sz w:val="15"/>
                <w:szCs w:val="15"/>
                <w:vertAlign w:val="superscript"/>
              </w:rPr>
            </w:pPr>
            <w:r w:rsidRPr="001D1AAD">
              <w:rPr>
                <w:rFonts w:ascii="Arial" w:hAnsi="Arial" w:cs="Arial"/>
                <w:color w:val="000000" w:themeColor="text1"/>
                <w:sz w:val="15"/>
                <w:szCs w:val="15"/>
                <w:vertAlign w:val="superscript"/>
              </w:rPr>
              <w:t>(**)</w:t>
            </w:r>
            <w:r w:rsidRPr="00474FBC">
              <w:rPr>
                <w:rFonts w:ascii="Arial" w:hAnsi="Arial" w:cs="Arial"/>
                <w:color w:val="000000" w:themeColor="text1"/>
                <w:sz w:val="15"/>
                <w:szCs w:val="15"/>
              </w:rPr>
              <w:t xml:space="preserve"> </w:t>
            </w:r>
            <w:r w:rsidRPr="001D1AAD">
              <w:rPr>
                <w:rFonts w:ascii="Arial" w:hAnsi="Arial" w:cs="Arial"/>
                <w:color w:val="000000" w:themeColor="text1"/>
                <w:sz w:val="15"/>
                <w:szCs w:val="15"/>
              </w:rPr>
              <w:t>Tarihi maliyeti 775.720 TL’dir.</w:t>
            </w:r>
          </w:p>
        </w:tc>
        <w:tc>
          <w:tcPr>
            <w:tcW w:w="1448" w:type="dxa"/>
            <w:tcBorders>
              <w:top w:val="nil"/>
              <w:left w:val="nil"/>
              <w:bottom w:val="nil"/>
              <w:right w:val="nil"/>
            </w:tcBorders>
            <w:shd w:val="clear" w:color="auto" w:fill="auto"/>
            <w:noWrap/>
            <w:vAlign w:val="bottom"/>
            <w:hideMark/>
          </w:tcPr>
          <w:p w14:paraId="1209D3A1" w14:textId="77777777" w:rsidR="00C729D2" w:rsidRPr="009128F0" w:rsidRDefault="00C729D2" w:rsidP="00C729D2">
            <w:pPr>
              <w:spacing w:before="60"/>
              <w:jc w:val="right"/>
              <w:rPr>
                <w:rFonts w:ascii="Arial" w:hAnsi="Arial" w:cs="Arial"/>
                <w:color w:val="000000" w:themeColor="text1"/>
                <w:sz w:val="16"/>
                <w:szCs w:val="16"/>
              </w:rPr>
            </w:pPr>
          </w:p>
        </w:tc>
        <w:tc>
          <w:tcPr>
            <w:tcW w:w="1499" w:type="dxa"/>
            <w:tcBorders>
              <w:top w:val="nil"/>
              <w:left w:val="nil"/>
              <w:bottom w:val="nil"/>
              <w:right w:val="nil"/>
            </w:tcBorders>
            <w:shd w:val="clear" w:color="auto" w:fill="auto"/>
            <w:noWrap/>
            <w:vAlign w:val="bottom"/>
            <w:hideMark/>
          </w:tcPr>
          <w:p w14:paraId="1E08701A" w14:textId="77777777" w:rsidR="00C729D2" w:rsidRPr="009128F0" w:rsidRDefault="00C729D2" w:rsidP="00C729D2">
            <w:pPr>
              <w:spacing w:before="60"/>
              <w:jc w:val="right"/>
              <w:rPr>
                <w:rFonts w:ascii="Arial" w:hAnsi="Arial" w:cs="Arial"/>
                <w:color w:val="000000" w:themeColor="text1"/>
                <w:sz w:val="16"/>
                <w:szCs w:val="16"/>
              </w:rPr>
            </w:pPr>
          </w:p>
        </w:tc>
      </w:tr>
    </w:tbl>
    <w:p w14:paraId="1BC42D07" w14:textId="77777777" w:rsidR="00A43BFF" w:rsidRPr="009128F0" w:rsidRDefault="00A43BFF" w:rsidP="00A43BFF">
      <w:pPr>
        <w:pageBreakBefore/>
        <w:spacing w:line="230" w:lineRule="auto"/>
        <w:ind w:left="-567"/>
        <w:jc w:val="both"/>
        <w:rPr>
          <w:rFonts w:ascii="Arial" w:hAnsi="Arial" w:cs="Arial"/>
          <w:b/>
          <w:color w:val="000000" w:themeColor="text1"/>
          <w:sz w:val="20"/>
          <w:szCs w:val="20"/>
        </w:rPr>
      </w:pPr>
      <w:r w:rsidRPr="009128F0">
        <w:rPr>
          <w:rFonts w:ascii="Arial" w:hAnsi="Arial" w:cs="Arial"/>
          <w:b/>
          <w:color w:val="000000" w:themeColor="text1"/>
          <w:sz w:val="20"/>
          <w:szCs w:val="20"/>
        </w:rPr>
        <w:lastRenderedPageBreak/>
        <w:t xml:space="preserve">I. </w:t>
      </w:r>
      <w:r w:rsidRPr="009128F0">
        <w:rPr>
          <w:rFonts w:ascii="Arial" w:hAnsi="Arial" w:cs="Arial"/>
          <w:b/>
          <w:color w:val="000000" w:themeColor="text1"/>
          <w:sz w:val="20"/>
          <w:szCs w:val="20"/>
        </w:rPr>
        <w:tab/>
        <w:t>Konsolide sermaye yeterliliği standart oranına ilişkin açıklamalar (devamı):</w:t>
      </w:r>
    </w:p>
    <w:p w14:paraId="500016D8" w14:textId="77777777" w:rsidR="00A43BFF" w:rsidRPr="009128F0" w:rsidRDefault="00A43BFF" w:rsidP="00A43BFF">
      <w:pPr>
        <w:spacing w:before="120" w:after="120" w:line="230" w:lineRule="auto"/>
        <w:ind w:left="-567"/>
        <w:jc w:val="both"/>
        <w:rPr>
          <w:rFonts w:ascii="Arial" w:hAnsi="Arial" w:cs="Arial"/>
          <w:color w:val="000000" w:themeColor="text1"/>
        </w:rPr>
      </w:pPr>
      <w:proofErr w:type="gramStart"/>
      <w:r w:rsidRPr="009128F0">
        <w:rPr>
          <w:rFonts w:ascii="Arial" w:hAnsi="Arial" w:cs="Arial"/>
          <w:b/>
          <w:color w:val="000000" w:themeColor="text1"/>
          <w:sz w:val="20"/>
          <w:szCs w:val="20"/>
        </w:rPr>
        <w:t>a</w:t>
      </w:r>
      <w:proofErr w:type="gramEnd"/>
      <w:r w:rsidR="00190D24" w:rsidRPr="009128F0">
        <w:rPr>
          <w:rFonts w:ascii="Arial" w:hAnsi="Arial" w:cs="Arial"/>
          <w:b/>
          <w:color w:val="000000" w:themeColor="text1"/>
          <w:sz w:val="20"/>
          <w:szCs w:val="20"/>
        </w:rPr>
        <w:t>.</w:t>
      </w:r>
      <w:r w:rsidRPr="009128F0">
        <w:rPr>
          <w:rFonts w:ascii="Arial" w:hAnsi="Arial" w:cs="Arial"/>
          <w:b/>
          <w:color w:val="000000" w:themeColor="text1"/>
          <w:sz w:val="20"/>
          <w:szCs w:val="20"/>
        </w:rPr>
        <w:t xml:space="preserve"> </w:t>
      </w:r>
      <w:r w:rsidRPr="009128F0">
        <w:rPr>
          <w:rFonts w:ascii="Arial" w:hAnsi="Arial" w:cs="Arial"/>
          <w:b/>
          <w:color w:val="000000" w:themeColor="text1"/>
          <w:sz w:val="20"/>
          <w:szCs w:val="20"/>
        </w:rPr>
        <w:tab/>
        <w:t xml:space="preserve">Konsolide </w:t>
      </w:r>
      <w:proofErr w:type="spellStart"/>
      <w:r w:rsidRPr="009128F0">
        <w:rPr>
          <w:rFonts w:ascii="Arial" w:hAnsi="Arial" w:cs="Arial"/>
          <w:b/>
          <w:color w:val="000000" w:themeColor="text1"/>
          <w:sz w:val="20"/>
          <w:szCs w:val="20"/>
        </w:rPr>
        <w:t>özkaynak</w:t>
      </w:r>
      <w:proofErr w:type="spellEnd"/>
      <w:r w:rsidRPr="009128F0">
        <w:rPr>
          <w:rFonts w:ascii="Arial" w:hAnsi="Arial" w:cs="Arial"/>
          <w:b/>
          <w:color w:val="000000" w:themeColor="text1"/>
          <w:sz w:val="20"/>
          <w:szCs w:val="20"/>
        </w:rPr>
        <w:t xml:space="preserve"> kalemlerine ilişkin bilgiler (devamı):</w:t>
      </w:r>
    </w:p>
    <w:tbl>
      <w:tblPr>
        <w:tblW w:w="9356" w:type="dxa"/>
        <w:tblCellMar>
          <w:left w:w="70" w:type="dxa"/>
          <w:right w:w="70" w:type="dxa"/>
        </w:tblCellMar>
        <w:tblLook w:val="04A0" w:firstRow="1" w:lastRow="0" w:firstColumn="1" w:lastColumn="0" w:noHBand="0" w:noVBand="1"/>
      </w:tblPr>
      <w:tblGrid>
        <w:gridCol w:w="6237"/>
        <w:gridCol w:w="1560"/>
        <w:gridCol w:w="1559"/>
      </w:tblGrid>
      <w:tr w:rsidR="003E4087" w:rsidRPr="009128F0" w14:paraId="12A6164C" w14:textId="77777777" w:rsidTr="00581E0B">
        <w:trPr>
          <w:trHeight w:val="426"/>
        </w:trPr>
        <w:tc>
          <w:tcPr>
            <w:tcW w:w="6237" w:type="dxa"/>
            <w:tcBorders>
              <w:top w:val="single" w:sz="4" w:space="0" w:color="auto"/>
              <w:left w:val="nil"/>
              <w:bottom w:val="single" w:sz="4" w:space="0" w:color="auto"/>
              <w:right w:val="nil"/>
            </w:tcBorders>
            <w:shd w:val="clear" w:color="auto" w:fill="auto"/>
            <w:noWrap/>
            <w:vAlign w:val="bottom"/>
            <w:hideMark/>
          </w:tcPr>
          <w:p w14:paraId="2E794A3D" w14:textId="77777777" w:rsidR="003E4087" w:rsidRPr="009128F0" w:rsidRDefault="003E4087" w:rsidP="00C67D01">
            <w:pPr>
              <w:rPr>
                <w:rFonts w:ascii="Arial" w:hAnsi="Arial" w:cs="Arial"/>
                <w:color w:val="000000" w:themeColor="text1"/>
                <w:sz w:val="16"/>
                <w:szCs w:val="16"/>
              </w:rPr>
            </w:pPr>
          </w:p>
          <w:p w14:paraId="7E21E3F8" w14:textId="77777777" w:rsidR="003E4087" w:rsidRPr="009128F0" w:rsidRDefault="003E4087" w:rsidP="00C67D01">
            <w:pPr>
              <w:rPr>
                <w:rFonts w:ascii="Arial" w:hAnsi="Arial" w:cs="Arial"/>
                <w:color w:val="000000" w:themeColor="text1"/>
                <w:sz w:val="16"/>
                <w:szCs w:val="16"/>
              </w:rPr>
            </w:pPr>
          </w:p>
        </w:tc>
        <w:tc>
          <w:tcPr>
            <w:tcW w:w="1560" w:type="dxa"/>
            <w:tcBorders>
              <w:top w:val="single" w:sz="4" w:space="0" w:color="auto"/>
              <w:left w:val="nil"/>
              <w:bottom w:val="single" w:sz="4" w:space="0" w:color="auto"/>
              <w:right w:val="nil"/>
            </w:tcBorders>
            <w:shd w:val="clear" w:color="auto" w:fill="auto"/>
            <w:vAlign w:val="bottom"/>
            <w:hideMark/>
          </w:tcPr>
          <w:p w14:paraId="75338AD1" w14:textId="77777777" w:rsidR="003E4087" w:rsidRPr="009128F0" w:rsidRDefault="003E4087" w:rsidP="003C586F">
            <w:pPr>
              <w:jc w:val="right"/>
              <w:rPr>
                <w:rFonts w:ascii="Arial" w:hAnsi="Arial" w:cs="Arial"/>
                <w:b/>
                <w:color w:val="000000" w:themeColor="text1"/>
                <w:sz w:val="16"/>
                <w:szCs w:val="16"/>
              </w:rPr>
            </w:pPr>
            <w:r w:rsidRPr="009128F0">
              <w:rPr>
                <w:rFonts w:ascii="Arial" w:hAnsi="Arial" w:cs="Arial"/>
                <w:b/>
                <w:color w:val="000000" w:themeColor="text1"/>
                <w:sz w:val="16"/>
                <w:szCs w:val="16"/>
              </w:rPr>
              <w:t>Önceki Dönem</w:t>
            </w:r>
          </w:p>
        </w:tc>
        <w:tc>
          <w:tcPr>
            <w:tcW w:w="1559" w:type="dxa"/>
            <w:tcBorders>
              <w:top w:val="single" w:sz="4" w:space="0" w:color="auto"/>
              <w:left w:val="nil"/>
              <w:bottom w:val="single" w:sz="4" w:space="0" w:color="auto"/>
              <w:right w:val="nil"/>
            </w:tcBorders>
          </w:tcPr>
          <w:p w14:paraId="55615927" w14:textId="668EB018" w:rsidR="003E4087" w:rsidRPr="009128F0" w:rsidRDefault="003E4087" w:rsidP="00C67D01">
            <w:pPr>
              <w:jc w:val="right"/>
              <w:rPr>
                <w:rFonts w:ascii="Arial" w:hAnsi="Arial" w:cs="Arial"/>
                <w:b/>
                <w:color w:val="000000" w:themeColor="text1"/>
                <w:sz w:val="16"/>
                <w:szCs w:val="16"/>
              </w:rPr>
            </w:pPr>
            <w:r w:rsidRPr="009128F0">
              <w:rPr>
                <w:rFonts w:ascii="Arial" w:hAnsi="Arial" w:cs="Arial"/>
                <w:b/>
                <w:color w:val="000000" w:themeColor="text1"/>
                <w:sz w:val="16"/>
                <w:szCs w:val="16"/>
              </w:rPr>
              <w:t>1 Ocak 2014 Öncesi Uygulamaya İlişkin Tutar</w:t>
            </w:r>
            <w:r w:rsidRPr="009128F0">
              <w:rPr>
                <w:rFonts w:ascii="Arial" w:hAnsi="Arial" w:cs="Arial"/>
                <w:b/>
                <w:color w:val="000000" w:themeColor="text1"/>
                <w:sz w:val="16"/>
                <w:szCs w:val="16"/>
                <w:vertAlign w:val="superscript"/>
              </w:rPr>
              <w:t>(*)</w:t>
            </w:r>
          </w:p>
        </w:tc>
      </w:tr>
      <w:tr w:rsidR="003E4087" w:rsidRPr="009128F0" w14:paraId="001D749C" w14:textId="77777777" w:rsidTr="00581E0B">
        <w:trPr>
          <w:trHeight w:val="212"/>
        </w:trPr>
        <w:tc>
          <w:tcPr>
            <w:tcW w:w="6237" w:type="dxa"/>
            <w:tcBorders>
              <w:top w:val="nil"/>
              <w:left w:val="nil"/>
              <w:bottom w:val="single" w:sz="4" w:space="0" w:color="auto"/>
              <w:right w:val="nil"/>
            </w:tcBorders>
            <w:shd w:val="clear" w:color="auto" w:fill="auto"/>
            <w:noWrap/>
            <w:vAlign w:val="bottom"/>
            <w:hideMark/>
          </w:tcPr>
          <w:p w14:paraId="08B20F05" w14:textId="77777777" w:rsidR="003E4087" w:rsidRPr="009128F0" w:rsidRDefault="003E4087" w:rsidP="00C67D01">
            <w:pPr>
              <w:rPr>
                <w:rFonts w:ascii="Arial" w:hAnsi="Arial" w:cs="Arial"/>
                <w:color w:val="000000" w:themeColor="text1"/>
                <w:sz w:val="16"/>
                <w:szCs w:val="16"/>
              </w:rPr>
            </w:pPr>
            <w:r w:rsidRPr="009128F0">
              <w:rPr>
                <w:rFonts w:ascii="Arial" w:hAnsi="Arial" w:cs="Arial"/>
                <w:b/>
                <w:bCs/>
                <w:color w:val="000000" w:themeColor="text1"/>
                <w:sz w:val="16"/>
                <w:szCs w:val="16"/>
              </w:rPr>
              <w:t>ÇEKİRDEK SERMAYE</w:t>
            </w:r>
          </w:p>
        </w:tc>
        <w:tc>
          <w:tcPr>
            <w:tcW w:w="1560" w:type="dxa"/>
            <w:tcBorders>
              <w:top w:val="nil"/>
              <w:left w:val="nil"/>
              <w:bottom w:val="single" w:sz="4" w:space="0" w:color="auto"/>
              <w:right w:val="nil"/>
            </w:tcBorders>
            <w:shd w:val="clear" w:color="auto" w:fill="auto"/>
            <w:noWrap/>
            <w:vAlign w:val="bottom"/>
            <w:hideMark/>
          </w:tcPr>
          <w:p w14:paraId="31F6E924" w14:textId="77777777" w:rsidR="003E4087" w:rsidRPr="009128F0" w:rsidRDefault="003E4087" w:rsidP="00C67D01">
            <w:pPr>
              <w:jc w:val="right"/>
              <w:rPr>
                <w:rFonts w:ascii="Arial" w:hAnsi="Arial" w:cs="Arial"/>
                <w:b/>
                <w:bCs/>
                <w:color w:val="000000" w:themeColor="text1"/>
                <w:sz w:val="16"/>
                <w:szCs w:val="16"/>
              </w:rPr>
            </w:pPr>
          </w:p>
        </w:tc>
        <w:tc>
          <w:tcPr>
            <w:tcW w:w="1559" w:type="dxa"/>
            <w:tcBorders>
              <w:top w:val="nil"/>
              <w:left w:val="nil"/>
              <w:bottom w:val="single" w:sz="4" w:space="0" w:color="auto"/>
              <w:right w:val="nil"/>
            </w:tcBorders>
          </w:tcPr>
          <w:p w14:paraId="685AD800" w14:textId="77777777" w:rsidR="003E4087" w:rsidRPr="009128F0" w:rsidRDefault="003E4087" w:rsidP="00C67D01">
            <w:pPr>
              <w:jc w:val="right"/>
              <w:rPr>
                <w:rFonts w:ascii="Arial" w:hAnsi="Arial" w:cs="Arial"/>
                <w:b/>
                <w:bCs/>
                <w:color w:val="000000" w:themeColor="text1"/>
                <w:sz w:val="16"/>
                <w:szCs w:val="16"/>
              </w:rPr>
            </w:pPr>
          </w:p>
        </w:tc>
      </w:tr>
      <w:tr w:rsidR="008F7F78" w:rsidRPr="009128F0" w14:paraId="583F58A1" w14:textId="77777777" w:rsidTr="008F7F78">
        <w:trPr>
          <w:trHeight w:val="20"/>
        </w:trPr>
        <w:tc>
          <w:tcPr>
            <w:tcW w:w="6237" w:type="dxa"/>
            <w:tcBorders>
              <w:top w:val="single" w:sz="4" w:space="0" w:color="auto"/>
              <w:left w:val="nil"/>
              <w:bottom w:val="nil"/>
              <w:right w:val="nil"/>
            </w:tcBorders>
            <w:shd w:val="clear" w:color="auto" w:fill="auto"/>
            <w:noWrap/>
            <w:vAlign w:val="bottom"/>
            <w:hideMark/>
          </w:tcPr>
          <w:p w14:paraId="050F3AC6"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Bankanın tasfiyesi halinde alacak hakkı açısından diğer tüm alacaklardan sonra gelen ödenmiş sermaye</w:t>
            </w:r>
          </w:p>
        </w:tc>
        <w:tc>
          <w:tcPr>
            <w:tcW w:w="1560" w:type="dxa"/>
            <w:tcBorders>
              <w:top w:val="single" w:sz="4" w:space="0" w:color="auto"/>
              <w:left w:val="nil"/>
              <w:bottom w:val="nil"/>
              <w:right w:val="nil"/>
            </w:tcBorders>
            <w:shd w:val="clear" w:color="auto" w:fill="auto"/>
            <w:noWrap/>
            <w:vAlign w:val="bottom"/>
          </w:tcPr>
          <w:p w14:paraId="344E76F4" w14:textId="2EE5EB00"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900.000</w:t>
            </w:r>
          </w:p>
        </w:tc>
        <w:tc>
          <w:tcPr>
            <w:tcW w:w="1559" w:type="dxa"/>
            <w:tcBorders>
              <w:top w:val="single" w:sz="4" w:space="0" w:color="auto"/>
              <w:left w:val="nil"/>
              <w:bottom w:val="nil"/>
              <w:right w:val="nil"/>
            </w:tcBorders>
            <w:shd w:val="clear" w:color="auto" w:fill="auto"/>
            <w:vAlign w:val="bottom"/>
          </w:tcPr>
          <w:p w14:paraId="41363941" w14:textId="77777777" w:rsidR="008F7F78" w:rsidRPr="009128F0" w:rsidRDefault="008F7F78" w:rsidP="008F7F78">
            <w:pPr>
              <w:jc w:val="right"/>
              <w:rPr>
                <w:rFonts w:ascii="Arial" w:hAnsi="Arial" w:cs="Arial"/>
                <w:color w:val="000000" w:themeColor="text1"/>
                <w:sz w:val="16"/>
                <w:szCs w:val="16"/>
              </w:rPr>
            </w:pPr>
          </w:p>
        </w:tc>
      </w:tr>
      <w:tr w:rsidR="008F7F78" w:rsidRPr="009128F0" w14:paraId="3FB6F2C3" w14:textId="77777777" w:rsidTr="008F7F78">
        <w:trPr>
          <w:trHeight w:val="20"/>
        </w:trPr>
        <w:tc>
          <w:tcPr>
            <w:tcW w:w="6237" w:type="dxa"/>
            <w:tcBorders>
              <w:top w:val="nil"/>
              <w:left w:val="nil"/>
              <w:bottom w:val="nil"/>
              <w:right w:val="nil"/>
            </w:tcBorders>
            <w:shd w:val="clear" w:color="auto" w:fill="auto"/>
            <w:noWrap/>
            <w:vAlign w:val="bottom"/>
            <w:hideMark/>
          </w:tcPr>
          <w:p w14:paraId="1137EAC3"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Hisse senedi ihraç primleri</w:t>
            </w:r>
          </w:p>
        </w:tc>
        <w:tc>
          <w:tcPr>
            <w:tcW w:w="1560" w:type="dxa"/>
            <w:tcBorders>
              <w:top w:val="nil"/>
              <w:left w:val="nil"/>
              <w:bottom w:val="nil"/>
              <w:right w:val="nil"/>
            </w:tcBorders>
            <w:shd w:val="clear" w:color="auto" w:fill="auto"/>
            <w:noWrap/>
            <w:vAlign w:val="bottom"/>
          </w:tcPr>
          <w:p w14:paraId="2935FF40" w14:textId="3B5A9591"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shd w:val="clear" w:color="auto" w:fill="auto"/>
            <w:vAlign w:val="bottom"/>
          </w:tcPr>
          <w:p w14:paraId="178E0DDF" w14:textId="77777777" w:rsidR="008F7F78" w:rsidRPr="009128F0" w:rsidRDefault="008F7F78" w:rsidP="008F7F78">
            <w:pPr>
              <w:jc w:val="right"/>
              <w:rPr>
                <w:rFonts w:ascii="Arial" w:hAnsi="Arial" w:cs="Arial"/>
                <w:color w:val="000000" w:themeColor="text1"/>
                <w:sz w:val="16"/>
                <w:szCs w:val="16"/>
              </w:rPr>
            </w:pPr>
          </w:p>
        </w:tc>
      </w:tr>
      <w:tr w:rsidR="008F7F78" w:rsidRPr="009128F0" w14:paraId="081FC111" w14:textId="77777777" w:rsidTr="008F7F78">
        <w:trPr>
          <w:trHeight w:val="20"/>
        </w:trPr>
        <w:tc>
          <w:tcPr>
            <w:tcW w:w="6237" w:type="dxa"/>
            <w:tcBorders>
              <w:top w:val="nil"/>
              <w:left w:val="nil"/>
              <w:bottom w:val="nil"/>
              <w:right w:val="nil"/>
            </w:tcBorders>
            <w:shd w:val="clear" w:color="auto" w:fill="auto"/>
            <w:noWrap/>
            <w:vAlign w:val="bottom"/>
            <w:hideMark/>
          </w:tcPr>
          <w:p w14:paraId="688BF901"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Yedek akçeler</w:t>
            </w:r>
          </w:p>
        </w:tc>
        <w:tc>
          <w:tcPr>
            <w:tcW w:w="1560" w:type="dxa"/>
            <w:tcBorders>
              <w:top w:val="nil"/>
              <w:left w:val="nil"/>
              <w:bottom w:val="nil"/>
              <w:right w:val="nil"/>
            </w:tcBorders>
            <w:shd w:val="clear" w:color="auto" w:fill="auto"/>
            <w:noWrap/>
            <w:vAlign w:val="bottom"/>
          </w:tcPr>
          <w:p w14:paraId="5CDC9738" w14:textId="3A7860C7"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1.113.454</w:t>
            </w:r>
          </w:p>
        </w:tc>
        <w:tc>
          <w:tcPr>
            <w:tcW w:w="1559" w:type="dxa"/>
            <w:tcBorders>
              <w:top w:val="nil"/>
              <w:left w:val="nil"/>
              <w:bottom w:val="nil"/>
              <w:right w:val="nil"/>
            </w:tcBorders>
            <w:shd w:val="clear" w:color="auto" w:fill="auto"/>
            <w:vAlign w:val="bottom"/>
          </w:tcPr>
          <w:p w14:paraId="15A222DA" w14:textId="77777777" w:rsidR="008F7F78" w:rsidRPr="009128F0" w:rsidRDefault="008F7F78" w:rsidP="008F7F78">
            <w:pPr>
              <w:jc w:val="right"/>
              <w:rPr>
                <w:rFonts w:ascii="Arial" w:hAnsi="Arial" w:cs="Arial"/>
                <w:color w:val="000000" w:themeColor="text1"/>
                <w:sz w:val="16"/>
                <w:szCs w:val="16"/>
              </w:rPr>
            </w:pPr>
          </w:p>
        </w:tc>
      </w:tr>
      <w:tr w:rsidR="008F7F78" w:rsidRPr="009128F0" w14:paraId="77658072" w14:textId="77777777" w:rsidTr="008F7F78">
        <w:trPr>
          <w:trHeight w:val="20"/>
        </w:trPr>
        <w:tc>
          <w:tcPr>
            <w:tcW w:w="6237" w:type="dxa"/>
            <w:tcBorders>
              <w:top w:val="nil"/>
              <w:left w:val="nil"/>
              <w:bottom w:val="nil"/>
              <w:right w:val="nil"/>
            </w:tcBorders>
            <w:shd w:val="clear" w:color="auto" w:fill="auto"/>
            <w:noWrap/>
            <w:vAlign w:val="bottom"/>
            <w:hideMark/>
          </w:tcPr>
          <w:p w14:paraId="453E61AC"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 xml:space="preserve">Türkiye Muhasebe Standartları (TMS) uyarınca </w:t>
            </w:r>
            <w:proofErr w:type="spellStart"/>
            <w:r w:rsidRPr="009128F0">
              <w:rPr>
                <w:rFonts w:ascii="Arial" w:hAnsi="Arial" w:cs="Arial"/>
                <w:color w:val="000000" w:themeColor="text1"/>
                <w:sz w:val="16"/>
                <w:szCs w:val="16"/>
              </w:rPr>
              <w:t>özkaynaklara</w:t>
            </w:r>
            <w:proofErr w:type="spellEnd"/>
            <w:r w:rsidRPr="009128F0">
              <w:rPr>
                <w:rFonts w:ascii="Arial" w:hAnsi="Arial" w:cs="Arial"/>
                <w:color w:val="000000" w:themeColor="text1"/>
                <w:sz w:val="16"/>
                <w:szCs w:val="16"/>
              </w:rPr>
              <w:t xml:space="preserve"> yansıtılan kazançlar</w:t>
            </w:r>
          </w:p>
        </w:tc>
        <w:tc>
          <w:tcPr>
            <w:tcW w:w="1560" w:type="dxa"/>
            <w:tcBorders>
              <w:top w:val="nil"/>
              <w:left w:val="nil"/>
              <w:bottom w:val="nil"/>
              <w:right w:val="nil"/>
            </w:tcBorders>
            <w:shd w:val="clear" w:color="auto" w:fill="auto"/>
            <w:noWrap/>
            <w:vAlign w:val="bottom"/>
          </w:tcPr>
          <w:p w14:paraId="0535DBAE" w14:textId="34A37B5D"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273.644</w:t>
            </w:r>
          </w:p>
        </w:tc>
        <w:tc>
          <w:tcPr>
            <w:tcW w:w="1559" w:type="dxa"/>
            <w:tcBorders>
              <w:top w:val="nil"/>
              <w:left w:val="nil"/>
              <w:bottom w:val="nil"/>
              <w:right w:val="nil"/>
            </w:tcBorders>
            <w:shd w:val="clear" w:color="auto" w:fill="auto"/>
            <w:vAlign w:val="bottom"/>
          </w:tcPr>
          <w:p w14:paraId="7E394DAA" w14:textId="77777777" w:rsidR="008F7F78" w:rsidRPr="009128F0" w:rsidRDefault="008F7F78" w:rsidP="008F7F78">
            <w:pPr>
              <w:jc w:val="right"/>
              <w:rPr>
                <w:rFonts w:ascii="Arial" w:hAnsi="Arial" w:cs="Arial"/>
                <w:color w:val="000000" w:themeColor="text1"/>
                <w:sz w:val="16"/>
                <w:szCs w:val="16"/>
              </w:rPr>
            </w:pPr>
          </w:p>
        </w:tc>
      </w:tr>
      <w:tr w:rsidR="008F7F78" w:rsidRPr="009128F0" w14:paraId="6FD24C0B" w14:textId="77777777" w:rsidTr="008F7F78">
        <w:trPr>
          <w:trHeight w:val="20"/>
        </w:trPr>
        <w:tc>
          <w:tcPr>
            <w:tcW w:w="6237" w:type="dxa"/>
            <w:tcBorders>
              <w:top w:val="nil"/>
              <w:left w:val="nil"/>
              <w:bottom w:val="nil"/>
              <w:right w:val="nil"/>
            </w:tcBorders>
            <w:shd w:val="clear" w:color="auto" w:fill="auto"/>
            <w:noWrap/>
            <w:vAlign w:val="bottom"/>
            <w:hideMark/>
          </w:tcPr>
          <w:p w14:paraId="0BFD81D7"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Kâr</w:t>
            </w:r>
          </w:p>
        </w:tc>
        <w:tc>
          <w:tcPr>
            <w:tcW w:w="1560" w:type="dxa"/>
            <w:tcBorders>
              <w:top w:val="nil"/>
              <w:left w:val="nil"/>
              <w:bottom w:val="nil"/>
              <w:right w:val="nil"/>
            </w:tcBorders>
            <w:shd w:val="clear" w:color="auto" w:fill="auto"/>
            <w:noWrap/>
            <w:vAlign w:val="bottom"/>
          </w:tcPr>
          <w:p w14:paraId="176AC24A" w14:textId="3739D6CF"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249.011</w:t>
            </w:r>
          </w:p>
        </w:tc>
        <w:tc>
          <w:tcPr>
            <w:tcW w:w="1559" w:type="dxa"/>
            <w:tcBorders>
              <w:top w:val="nil"/>
              <w:left w:val="nil"/>
              <w:bottom w:val="nil"/>
              <w:right w:val="nil"/>
            </w:tcBorders>
            <w:shd w:val="clear" w:color="auto" w:fill="auto"/>
            <w:vAlign w:val="bottom"/>
          </w:tcPr>
          <w:p w14:paraId="75AC58A9" w14:textId="77777777" w:rsidR="008F7F78" w:rsidRPr="009128F0" w:rsidRDefault="008F7F78" w:rsidP="008F7F78">
            <w:pPr>
              <w:jc w:val="right"/>
              <w:rPr>
                <w:rFonts w:ascii="Arial" w:hAnsi="Arial" w:cs="Arial"/>
                <w:color w:val="000000" w:themeColor="text1"/>
                <w:sz w:val="16"/>
                <w:szCs w:val="16"/>
              </w:rPr>
            </w:pPr>
          </w:p>
        </w:tc>
      </w:tr>
      <w:tr w:rsidR="008F7F78" w:rsidRPr="009128F0" w14:paraId="38693BC9" w14:textId="77777777" w:rsidTr="008F7F78">
        <w:trPr>
          <w:trHeight w:val="20"/>
        </w:trPr>
        <w:tc>
          <w:tcPr>
            <w:tcW w:w="6237" w:type="dxa"/>
            <w:tcBorders>
              <w:top w:val="nil"/>
              <w:left w:val="nil"/>
              <w:bottom w:val="nil"/>
              <w:right w:val="nil"/>
            </w:tcBorders>
            <w:shd w:val="clear" w:color="auto" w:fill="auto"/>
            <w:noWrap/>
            <w:vAlign w:val="bottom"/>
            <w:hideMark/>
          </w:tcPr>
          <w:p w14:paraId="71BC3D8D" w14:textId="77777777" w:rsidR="008F7F78" w:rsidRPr="009128F0" w:rsidRDefault="008F7F78" w:rsidP="008F7F78">
            <w:pPr>
              <w:ind w:left="224"/>
              <w:jc w:val="both"/>
              <w:rPr>
                <w:rFonts w:ascii="Arial" w:hAnsi="Arial" w:cs="Arial"/>
                <w:color w:val="000000" w:themeColor="text1"/>
                <w:sz w:val="16"/>
                <w:szCs w:val="16"/>
              </w:rPr>
            </w:pPr>
            <w:r w:rsidRPr="009128F0">
              <w:rPr>
                <w:rFonts w:ascii="Arial" w:hAnsi="Arial" w:cs="Arial"/>
                <w:color w:val="000000" w:themeColor="text1"/>
                <w:sz w:val="16"/>
                <w:szCs w:val="16"/>
              </w:rPr>
              <w:t>Net Dönem Kârı</w:t>
            </w:r>
          </w:p>
        </w:tc>
        <w:tc>
          <w:tcPr>
            <w:tcW w:w="1560" w:type="dxa"/>
            <w:tcBorders>
              <w:top w:val="nil"/>
              <w:left w:val="nil"/>
              <w:bottom w:val="nil"/>
              <w:right w:val="nil"/>
            </w:tcBorders>
            <w:shd w:val="clear" w:color="auto" w:fill="auto"/>
            <w:noWrap/>
            <w:vAlign w:val="bottom"/>
          </w:tcPr>
          <w:p w14:paraId="5D92384A" w14:textId="353D68CA"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250.239</w:t>
            </w:r>
          </w:p>
        </w:tc>
        <w:tc>
          <w:tcPr>
            <w:tcW w:w="1559" w:type="dxa"/>
            <w:tcBorders>
              <w:top w:val="nil"/>
              <w:left w:val="nil"/>
              <w:bottom w:val="nil"/>
              <w:right w:val="nil"/>
            </w:tcBorders>
            <w:shd w:val="clear" w:color="auto" w:fill="auto"/>
            <w:vAlign w:val="bottom"/>
          </w:tcPr>
          <w:p w14:paraId="4D8668A4" w14:textId="77777777" w:rsidR="008F7F78" w:rsidRPr="009128F0" w:rsidRDefault="008F7F78" w:rsidP="008F7F78">
            <w:pPr>
              <w:jc w:val="right"/>
              <w:rPr>
                <w:rFonts w:ascii="Arial" w:hAnsi="Arial" w:cs="Arial"/>
                <w:color w:val="000000" w:themeColor="text1"/>
                <w:sz w:val="16"/>
                <w:szCs w:val="16"/>
              </w:rPr>
            </w:pPr>
          </w:p>
        </w:tc>
      </w:tr>
      <w:tr w:rsidR="008F7F78" w:rsidRPr="009128F0" w14:paraId="20FE7A6C" w14:textId="77777777" w:rsidTr="008F7F78">
        <w:trPr>
          <w:trHeight w:val="20"/>
        </w:trPr>
        <w:tc>
          <w:tcPr>
            <w:tcW w:w="6237" w:type="dxa"/>
            <w:tcBorders>
              <w:top w:val="nil"/>
              <w:left w:val="nil"/>
              <w:bottom w:val="nil"/>
              <w:right w:val="nil"/>
            </w:tcBorders>
            <w:shd w:val="clear" w:color="auto" w:fill="auto"/>
            <w:noWrap/>
            <w:vAlign w:val="bottom"/>
            <w:hideMark/>
          </w:tcPr>
          <w:p w14:paraId="3827708D" w14:textId="77777777" w:rsidR="008F7F78" w:rsidRPr="009128F0" w:rsidRDefault="008F7F78" w:rsidP="008F7F78">
            <w:pPr>
              <w:ind w:left="224"/>
              <w:jc w:val="both"/>
              <w:rPr>
                <w:rFonts w:ascii="Arial" w:hAnsi="Arial" w:cs="Arial"/>
                <w:color w:val="000000" w:themeColor="text1"/>
                <w:sz w:val="16"/>
                <w:szCs w:val="16"/>
              </w:rPr>
            </w:pPr>
            <w:r w:rsidRPr="009128F0">
              <w:rPr>
                <w:rFonts w:ascii="Arial" w:hAnsi="Arial" w:cs="Arial"/>
                <w:color w:val="000000" w:themeColor="text1"/>
                <w:sz w:val="16"/>
                <w:szCs w:val="16"/>
              </w:rPr>
              <w:t>Geçmiş Yıllar Kârı</w:t>
            </w:r>
          </w:p>
        </w:tc>
        <w:tc>
          <w:tcPr>
            <w:tcW w:w="1560" w:type="dxa"/>
            <w:tcBorders>
              <w:top w:val="nil"/>
              <w:left w:val="nil"/>
              <w:bottom w:val="nil"/>
              <w:right w:val="nil"/>
            </w:tcBorders>
            <w:shd w:val="clear" w:color="auto" w:fill="auto"/>
            <w:noWrap/>
            <w:vAlign w:val="bottom"/>
          </w:tcPr>
          <w:p w14:paraId="5C15A597" w14:textId="1B750617"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r w:rsidRPr="0094533D">
              <w:rPr>
                <w:rFonts w:ascii="Arial" w:hAnsi="Arial" w:cs="Arial"/>
                <w:color w:val="000000" w:themeColor="text1"/>
                <w:sz w:val="16"/>
                <w:szCs w:val="16"/>
              </w:rPr>
              <w:t>1.228</w:t>
            </w:r>
            <w:r>
              <w:rPr>
                <w:rFonts w:ascii="Arial" w:hAnsi="Arial" w:cs="Arial"/>
                <w:color w:val="000000" w:themeColor="text1"/>
                <w:sz w:val="16"/>
                <w:szCs w:val="16"/>
              </w:rPr>
              <w:t>)</w:t>
            </w:r>
          </w:p>
        </w:tc>
        <w:tc>
          <w:tcPr>
            <w:tcW w:w="1559" w:type="dxa"/>
            <w:tcBorders>
              <w:top w:val="nil"/>
              <w:left w:val="nil"/>
              <w:bottom w:val="nil"/>
              <w:right w:val="nil"/>
            </w:tcBorders>
            <w:shd w:val="clear" w:color="auto" w:fill="auto"/>
            <w:vAlign w:val="bottom"/>
          </w:tcPr>
          <w:p w14:paraId="457E7FED" w14:textId="77777777" w:rsidR="008F7F78" w:rsidRPr="009128F0" w:rsidRDefault="008F7F78" w:rsidP="008F7F78">
            <w:pPr>
              <w:jc w:val="right"/>
              <w:rPr>
                <w:rFonts w:ascii="Arial" w:hAnsi="Arial" w:cs="Arial"/>
                <w:color w:val="000000" w:themeColor="text1"/>
                <w:sz w:val="16"/>
                <w:szCs w:val="16"/>
              </w:rPr>
            </w:pPr>
          </w:p>
        </w:tc>
      </w:tr>
      <w:tr w:rsidR="008F7F78" w:rsidRPr="009128F0" w14:paraId="4B52F188" w14:textId="77777777" w:rsidTr="008F7F78">
        <w:trPr>
          <w:trHeight w:val="20"/>
        </w:trPr>
        <w:tc>
          <w:tcPr>
            <w:tcW w:w="6237" w:type="dxa"/>
            <w:tcBorders>
              <w:top w:val="nil"/>
              <w:left w:val="nil"/>
              <w:right w:val="nil"/>
            </w:tcBorders>
            <w:shd w:val="clear" w:color="auto" w:fill="auto"/>
            <w:vAlign w:val="bottom"/>
            <w:hideMark/>
          </w:tcPr>
          <w:p w14:paraId="5DAB341C"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İştirakler, bağlı ortaklıklar ve birlikte kontrol edilen ortaklıklardan bedelsiz olarak edinilen ve dönem kârı içerisinde muhasebeleştirilmeyen hisseler</w:t>
            </w:r>
          </w:p>
        </w:tc>
        <w:tc>
          <w:tcPr>
            <w:tcW w:w="1560" w:type="dxa"/>
            <w:tcBorders>
              <w:top w:val="nil"/>
              <w:left w:val="nil"/>
              <w:right w:val="nil"/>
            </w:tcBorders>
            <w:shd w:val="clear" w:color="auto" w:fill="auto"/>
            <w:noWrap/>
            <w:vAlign w:val="bottom"/>
          </w:tcPr>
          <w:p w14:paraId="0BFAFCD4" w14:textId="435969BE"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right w:val="nil"/>
            </w:tcBorders>
            <w:shd w:val="clear" w:color="auto" w:fill="auto"/>
            <w:vAlign w:val="bottom"/>
          </w:tcPr>
          <w:p w14:paraId="36C1FEA6" w14:textId="77777777" w:rsidR="008F7F78" w:rsidRPr="009128F0" w:rsidRDefault="008F7F78" w:rsidP="008F7F78">
            <w:pPr>
              <w:jc w:val="right"/>
              <w:rPr>
                <w:rFonts w:ascii="Arial" w:hAnsi="Arial" w:cs="Arial"/>
                <w:color w:val="000000" w:themeColor="text1"/>
                <w:sz w:val="16"/>
                <w:szCs w:val="16"/>
              </w:rPr>
            </w:pPr>
          </w:p>
        </w:tc>
      </w:tr>
      <w:tr w:rsidR="008F7F78" w:rsidRPr="009128F0" w14:paraId="06C242F4" w14:textId="77777777" w:rsidTr="008F7F78">
        <w:trPr>
          <w:trHeight w:val="20"/>
        </w:trPr>
        <w:tc>
          <w:tcPr>
            <w:tcW w:w="6237" w:type="dxa"/>
            <w:tcBorders>
              <w:top w:val="nil"/>
              <w:left w:val="nil"/>
              <w:bottom w:val="single" w:sz="4" w:space="0" w:color="auto"/>
              <w:right w:val="nil"/>
            </w:tcBorders>
            <w:shd w:val="clear" w:color="auto" w:fill="auto"/>
            <w:vAlign w:val="bottom"/>
          </w:tcPr>
          <w:p w14:paraId="4808D655"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Azınlık payları</w:t>
            </w:r>
          </w:p>
        </w:tc>
        <w:tc>
          <w:tcPr>
            <w:tcW w:w="1560" w:type="dxa"/>
            <w:tcBorders>
              <w:top w:val="nil"/>
              <w:left w:val="nil"/>
              <w:bottom w:val="single" w:sz="4" w:space="0" w:color="auto"/>
              <w:right w:val="nil"/>
            </w:tcBorders>
            <w:shd w:val="clear" w:color="auto" w:fill="auto"/>
            <w:noWrap/>
            <w:vAlign w:val="bottom"/>
          </w:tcPr>
          <w:p w14:paraId="16135240" w14:textId="54773D94"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3.052</w:t>
            </w:r>
          </w:p>
        </w:tc>
        <w:tc>
          <w:tcPr>
            <w:tcW w:w="1559" w:type="dxa"/>
            <w:tcBorders>
              <w:top w:val="nil"/>
              <w:left w:val="nil"/>
              <w:bottom w:val="single" w:sz="4" w:space="0" w:color="auto"/>
              <w:right w:val="nil"/>
            </w:tcBorders>
            <w:shd w:val="clear" w:color="auto" w:fill="auto"/>
            <w:vAlign w:val="bottom"/>
          </w:tcPr>
          <w:p w14:paraId="7E470CC8" w14:textId="77777777" w:rsidR="008F7F78" w:rsidRPr="009128F0" w:rsidRDefault="008F7F78" w:rsidP="008F7F78">
            <w:pPr>
              <w:jc w:val="right"/>
              <w:rPr>
                <w:rFonts w:ascii="Arial" w:hAnsi="Arial" w:cs="Arial"/>
                <w:color w:val="000000" w:themeColor="text1"/>
                <w:sz w:val="16"/>
                <w:szCs w:val="16"/>
              </w:rPr>
            </w:pPr>
          </w:p>
        </w:tc>
      </w:tr>
      <w:tr w:rsidR="008F7F78" w:rsidRPr="009128F0" w14:paraId="4E77091E" w14:textId="77777777" w:rsidTr="008F7F78">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658F4C80" w14:textId="77777777" w:rsidR="008F7F78" w:rsidRPr="009128F0" w:rsidRDefault="008F7F78" w:rsidP="008F7F78">
            <w:pPr>
              <w:rPr>
                <w:rFonts w:ascii="Arial" w:hAnsi="Arial" w:cs="Arial"/>
                <w:b/>
                <w:bCs/>
                <w:color w:val="000000" w:themeColor="text1"/>
                <w:sz w:val="16"/>
                <w:szCs w:val="16"/>
              </w:rPr>
            </w:pPr>
            <w:r w:rsidRPr="009128F0">
              <w:rPr>
                <w:rFonts w:ascii="Arial" w:hAnsi="Arial" w:cs="Arial"/>
                <w:b/>
                <w:bCs/>
                <w:color w:val="000000" w:themeColor="text1"/>
                <w:sz w:val="16"/>
                <w:szCs w:val="16"/>
              </w:rPr>
              <w:t>İndirimler Öncesi Çekirdek Sermaye</w:t>
            </w:r>
          </w:p>
        </w:tc>
        <w:tc>
          <w:tcPr>
            <w:tcW w:w="1560" w:type="dxa"/>
            <w:tcBorders>
              <w:top w:val="single" w:sz="4" w:space="0" w:color="auto"/>
              <w:left w:val="nil"/>
              <w:bottom w:val="single" w:sz="4" w:space="0" w:color="auto"/>
              <w:right w:val="nil"/>
            </w:tcBorders>
            <w:shd w:val="clear" w:color="auto" w:fill="auto"/>
            <w:noWrap/>
            <w:vAlign w:val="bottom"/>
          </w:tcPr>
          <w:p w14:paraId="4576BDBD" w14:textId="09301DB9" w:rsidR="008F7F78" w:rsidRPr="009128F0" w:rsidRDefault="008F7F78" w:rsidP="008F7F78">
            <w:pPr>
              <w:jc w:val="right"/>
              <w:rPr>
                <w:rFonts w:ascii="Arial" w:hAnsi="Arial" w:cs="Arial"/>
                <w:b/>
                <w:color w:val="000000" w:themeColor="text1"/>
                <w:sz w:val="16"/>
                <w:szCs w:val="16"/>
              </w:rPr>
            </w:pPr>
            <w:r w:rsidRPr="0094533D">
              <w:rPr>
                <w:rFonts w:ascii="Arial" w:hAnsi="Arial" w:cs="Arial"/>
                <w:b/>
                <w:color w:val="000000" w:themeColor="text1"/>
                <w:sz w:val="16"/>
                <w:szCs w:val="16"/>
              </w:rPr>
              <w:t>2.539.161</w:t>
            </w:r>
          </w:p>
        </w:tc>
        <w:tc>
          <w:tcPr>
            <w:tcW w:w="1559" w:type="dxa"/>
            <w:tcBorders>
              <w:top w:val="single" w:sz="4" w:space="0" w:color="auto"/>
              <w:left w:val="nil"/>
              <w:bottom w:val="single" w:sz="4" w:space="0" w:color="auto"/>
              <w:right w:val="nil"/>
            </w:tcBorders>
            <w:shd w:val="clear" w:color="auto" w:fill="auto"/>
            <w:vAlign w:val="bottom"/>
          </w:tcPr>
          <w:p w14:paraId="7759E36F" w14:textId="77777777" w:rsidR="008F7F78" w:rsidRPr="009128F0" w:rsidRDefault="008F7F78" w:rsidP="008F7F78">
            <w:pPr>
              <w:jc w:val="right"/>
              <w:rPr>
                <w:rFonts w:ascii="Arial" w:hAnsi="Arial" w:cs="Arial"/>
                <w:b/>
                <w:color w:val="000000" w:themeColor="text1"/>
                <w:sz w:val="16"/>
                <w:szCs w:val="16"/>
              </w:rPr>
            </w:pPr>
          </w:p>
        </w:tc>
      </w:tr>
      <w:tr w:rsidR="008F7F78" w:rsidRPr="009128F0" w14:paraId="0B9D391B" w14:textId="77777777" w:rsidTr="008F7F78">
        <w:trPr>
          <w:trHeight w:val="20"/>
        </w:trPr>
        <w:tc>
          <w:tcPr>
            <w:tcW w:w="6237" w:type="dxa"/>
            <w:tcBorders>
              <w:top w:val="nil"/>
              <w:left w:val="nil"/>
              <w:bottom w:val="single" w:sz="4" w:space="0" w:color="auto"/>
              <w:right w:val="nil"/>
            </w:tcBorders>
            <w:shd w:val="clear" w:color="auto" w:fill="auto"/>
            <w:noWrap/>
            <w:vAlign w:val="bottom"/>
            <w:hideMark/>
          </w:tcPr>
          <w:p w14:paraId="47A59E09" w14:textId="77777777" w:rsidR="008F7F78" w:rsidRPr="009128F0" w:rsidRDefault="008F7F78" w:rsidP="008F7F78">
            <w:pPr>
              <w:rPr>
                <w:rFonts w:ascii="Arial" w:hAnsi="Arial" w:cs="Arial"/>
                <w:b/>
                <w:bCs/>
                <w:color w:val="000000" w:themeColor="text1"/>
                <w:sz w:val="16"/>
                <w:szCs w:val="16"/>
              </w:rPr>
            </w:pPr>
            <w:r w:rsidRPr="009128F0">
              <w:rPr>
                <w:rFonts w:ascii="Arial" w:hAnsi="Arial" w:cs="Arial"/>
                <w:b/>
                <w:bCs/>
                <w:color w:val="000000" w:themeColor="text1"/>
                <w:sz w:val="16"/>
                <w:szCs w:val="16"/>
              </w:rPr>
              <w:t>Çekirdek Sermayeden Yapılacak İndirimler</w:t>
            </w:r>
          </w:p>
        </w:tc>
        <w:tc>
          <w:tcPr>
            <w:tcW w:w="1560" w:type="dxa"/>
            <w:tcBorders>
              <w:top w:val="nil"/>
              <w:left w:val="nil"/>
              <w:bottom w:val="single" w:sz="4" w:space="0" w:color="auto"/>
              <w:right w:val="nil"/>
            </w:tcBorders>
            <w:shd w:val="clear" w:color="auto" w:fill="auto"/>
            <w:noWrap/>
            <w:vAlign w:val="bottom"/>
          </w:tcPr>
          <w:p w14:paraId="37ACACD1" w14:textId="77777777" w:rsidR="008F7F78" w:rsidRPr="009128F0" w:rsidRDefault="008F7F78" w:rsidP="008F7F78">
            <w:pPr>
              <w:jc w:val="right"/>
              <w:rPr>
                <w:rFonts w:ascii="Arial" w:hAnsi="Arial" w:cs="Arial"/>
                <w:b/>
                <w:bCs/>
                <w:color w:val="000000" w:themeColor="text1"/>
                <w:sz w:val="16"/>
                <w:szCs w:val="16"/>
              </w:rPr>
            </w:pPr>
          </w:p>
        </w:tc>
        <w:tc>
          <w:tcPr>
            <w:tcW w:w="1559" w:type="dxa"/>
            <w:tcBorders>
              <w:top w:val="nil"/>
              <w:left w:val="nil"/>
              <w:bottom w:val="single" w:sz="4" w:space="0" w:color="auto"/>
              <w:right w:val="nil"/>
            </w:tcBorders>
            <w:shd w:val="clear" w:color="auto" w:fill="auto"/>
            <w:vAlign w:val="bottom"/>
          </w:tcPr>
          <w:p w14:paraId="766E96D4" w14:textId="77777777" w:rsidR="008F7F78" w:rsidRPr="009128F0" w:rsidRDefault="008F7F78" w:rsidP="008F7F78">
            <w:pPr>
              <w:jc w:val="right"/>
              <w:rPr>
                <w:rFonts w:ascii="Arial" w:hAnsi="Arial" w:cs="Arial"/>
                <w:b/>
                <w:bCs/>
                <w:color w:val="000000" w:themeColor="text1"/>
                <w:sz w:val="16"/>
                <w:szCs w:val="16"/>
              </w:rPr>
            </w:pPr>
          </w:p>
        </w:tc>
      </w:tr>
      <w:tr w:rsidR="008F7F78" w:rsidRPr="009128F0" w14:paraId="25F2249B" w14:textId="77777777" w:rsidTr="008F7F78">
        <w:trPr>
          <w:trHeight w:val="20"/>
        </w:trPr>
        <w:tc>
          <w:tcPr>
            <w:tcW w:w="6237" w:type="dxa"/>
            <w:tcBorders>
              <w:top w:val="single" w:sz="4" w:space="0" w:color="auto"/>
              <w:left w:val="nil"/>
              <w:bottom w:val="nil"/>
              <w:right w:val="nil"/>
            </w:tcBorders>
            <w:shd w:val="clear" w:color="auto" w:fill="auto"/>
            <w:vAlign w:val="bottom"/>
            <w:hideMark/>
          </w:tcPr>
          <w:p w14:paraId="29A47E7A"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 xml:space="preserve">Bankaların </w:t>
            </w:r>
            <w:proofErr w:type="spellStart"/>
            <w:r w:rsidRPr="009128F0">
              <w:rPr>
                <w:rFonts w:ascii="Arial" w:hAnsi="Arial" w:cs="Arial"/>
                <w:color w:val="000000" w:themeColor="text1"/>
                <w:sz w:val="16"/>
                <w:szCs w:val="16"/>
              </w:rPr>
              <w:t>Özkaynaklarına</w:t>
            </w:r>
            <w:proofErr w:type="spellEnd"/>
            <w:r w:rsidRPr="009128F0">
              <w:rPr>
                <w:rFonts w:ascii="Arial" w:hAnsi="Arial" w:cs="Arial"/>
                <w:color w:val="000000" w:themeColor="text1"/>
                <w:sz w:val="16"/>
                <w:szCs w:val="16"/>
              </w:rPr>
              <w:t xml:space="preserve"> İlişkin Yönetmeliğin 9 uncu maddesinin birinci fıkrasının (i) bendi uyarınca hesaplanan değerleme ayarlamaları</w:t>
            </w:r>
          </w:p>
        </w:tc>
        <w:tc>
          <w:tcPr>
            <w:tcW w:w="1560" w:type="dxa"/>
            <w:tcBorders>
              <w:top w:val="single" w:sz="4" w:space="0" w:color="auto"/>
              <w:left w:val="nil"/>
              <w:bottom w:val="nil"/>
              <w:right w:val="nil"/>
            </w:tcBorders>
            <w:shd w:val="clear" w:color="auto" w:fill="auto"/>
            <w:noWrap/>
            <w:vAlign w:val="bottom"/>
          </w:tcPr>
          <w:p w14:paraId="2694D49B" w14:textId="57339613"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single" w:sz="4" w:space="0" w:color="auto"/>
              <w:left w:val="nil"/>
              <w:bottom w:val="nil"/>
              <w:right w:val="nil"/>
            </w:tcBorders>
            <w:shd w:val="clear" w:color="auto" w:fill="auto"/>
            <w:vAlign w:val="bottom"/>
          </w:tcPr>
          <w:p w14:paraId="36AD0052" w14:textId="77777777" w:rsidR="008F7F78" w:rsidRPr="009128F0" w:rsidRDefault="008F7F78" w:rsidP="008F7F78">
            <w:pPr>
              <w:jc w:val="right"/>
              <w:rPr>
                <w:rFonts w:ascii="Arial" w:hAnsi="Arial" w:cs="Arial"/>
                <w:color w:val="000000" w:themeColor="text1"/>
                <w:sz w:val="16"/>
                <w:szCs w:val="16"/>
              </w:rPr>
            </w:pPr>
          </w:p>
        </w:tc>
      </w:tr>
      <w:tr w:rsidR="008F7F78" w:rsidRPr="009128F0" w14:paraId="3A241BF0" w14:textId="77777777" w:rsidTr="008F7F78">
        <w:trPr>
          <w:trHeight w:val="20"/>
        </w:trPr>
        <w:tc>
          <w:tcPr>
            <w:tcW w:w="6237" w:type="dxa"/>
            <w:tcBorders>
              <w:top w:val="nil"/>
              <w:left w:val="nil"/>
              <w:bottom w:val="nil"/>
              <w:right w:val="nil"/>
            </w:tcBorders>
            <w:shd w:val="clear" w:color="auto" w:fill="auto"/>
            <w:vAlign w:val="bottom"/>
            <w:hideMark/>
          </w:tcPr>
          <w:p w14:paraId="5573077A"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 xml:space="preserve">Net dönem zararı ile geçmiş yıllar zararı toplamının yedek akçelerle karşılanamayan kısmı ile TMS uyarınca </w:t>
            </w:r>
            <w:proofErr w:type="spellStart"/>
            <w:r w:rsidRPr="009128F0">
              <w:rPr>
                <w:rFonts w:ascii="Arial" w:hAnsi="Arial" w:cs="Arial"/>
                <w:color w:val="000000" w:themeColor="text1"/>
                <w:sz w:val="16"/>
                <w:szCs w:val="16"/>
              </w:rPr>
              <w:t>özkaynaklara</w:t>
            </w:r>
            <w:proofErr w:type="spellEnd"/>
            <w:r w:rsidRPr="009128F0">
              <w:rPr>
                <w:rFonts w:ascii="Arial" w:hAnsi="Arial" w:cs="Arial"/>
                <w:color w:val="000000" w:themeColor="text1"/>
                <w:sz w:val="16"/>
                <w:szCs w:val="16"/>
              </w:rPr>
              <w:t xml:space="preserve"> yansıtılan kayıplar</w:t>
            </w:r>
          </w:p>
        </w:tc>
        <w:tc>
          <w:tcPr>
            <w:tcW w:w="1560" w:type="dxa"/>
            <w:tcBorders>
              <w:top w:val="nil"/>
              <w:left w:val="nil"/>
              <w:bottom w:val="nil"/>
              <w:right w:val="nil"/>
            </w:tcBorders>
            <w:shd w:val="clear" w:color="auto" w:fill="auto"/>
            <w:noWrap/>
            <w:vAlign w:val="bottom"/>
          </w:tcPr>
          <w:p w14:paraId="38F2C3DD" w14:textId="3C67F09C"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46.941</w:t>
            </w:r>
          </w:p>
        </w:tc>
        <w:tc>
          <w:tcPr>
            <w:tcW w:w="1559" w:type="dxa"/>
            <w:tcBorders>
              <w:top w:val="nil"/>
              <w:left w:val="nil"/>
              <w:bottom w:val="nil"/>
              <w:right w:val="nil"/>
            </w:tcBorders>
            <w:shd w:val="clear" w:color="auto" w:fill="auto"/>
            <w:vAlign w:val="bottom"/>
          </w:tcPr>
          <w:p w14:paraId="5450C861" w14:textId="77777777" w:rsidR="008F7F78" w:rsidRPr="009128F0" w:rsidRDefault="008F7F78" w:rsidP="008F7F78">
            <w:pPr>
              <w:jc w:val="right"/>
              <w:rPr>
                <w:rFonts w:ascii="Arial" w:hAnsi="Arial" w:cs="Arial"/>
                <w:color w:val="000000" w:themeColor="text1"/>
                <w:sz w:val="16"/>
                <w:szCs w:val="16"/>
              </w:rPr>
            </w:pPr>
          </w:p>
        </w:tc>
      </w:tr>
      <w:tr w:rsidR="008F7F78" w:rsidRPr="009128F0" w14:paraId="3813B00D" w14:textId="77777777" w:rsidTr="008F7F78">
        <w:trPr>
          <w:trHeight w:val="20"/>
        </w:trPr>
        <w:tc>
          <w:tcPr>
            <w:tcW w:w="6237" w:type="dxa"/>
            <w:tcBorders>
              <w:top w:val="nil"/>
              <w:left w:val="nil"/>
              <w:bottom w:val="nil"/>
              <w:right w:val="nil"/>
            </w:tcBorders>
            <w:shd w:val="clear" w:color="auto" w:fill="auto"/>
            <w:vAlign w:val="bottom"/>
            <w:hideMark/>
          </w:tcPr>
          <w:p w14:paraId="165092D8"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Faaliyet kiralaması geliştirme maliyetleri</w:t>
            </w:r>
          </w:p>
        </w:tc>
        <w:tc>
          <w:tcPr>
            <w:tcW w:w="1560" w:type="dxa"/>
            <w:tcBorders>
              <w:top w:val="nil"/>
              <w:left w:val="nil"/>
              <w:bottom w:val="nil"/>
              <w:right w:val="nil"/>
            </w:tcBorders>
            <w:shd w:val="clear" w:color="auto" w:fill="auto"/>
            <w:noWrap/>
            <w:vAlign w:val="bottom"/>
          </w:tcPr>
          <w:p w14:paraId="2C1E14FA" w14:textId="0F720F21"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24.242</w:t>
            </w:r>
          </w:p>
        </w:tc>
        <w:tc>
          <w:tcPr>
            <w:tcW w:w="1559" w:type="dxa"/>
            <w:tcBorders>
              <w:top w:val="nil"/>
              <w:left w:val="nil"/>
              <w:bottom w:val="nil"/>
              <w:right w:val="nil"/>
            </w:tcBorders>
            <w:shd w:val="clear" w:color="auto" w:fill="auto"/>
            <w:vAlign w:val="bottom"/>
          </w:tcPr>
          <w:p w14:paraId="1917909E" w14:textId="77777777" w:rsidR="008F7F78" w:rsidRPr="009128F0" w:rsidRDefault="008F7F78" w:rsidP="008F7F78">
            <w:pPr>
              <w:jc w:val="right"/>
              <w:rPr>
                <w:rFonts w:ascii="Arial" w:hAnsi="Arial" w:cs="Arial"/>
                <w:color w:val="000000" w:themeColor="text1"/>
                <w:sz w:val="16"/>
                <w:szCs w:val="16"/>
              </w:rPr>
            </w:pPr>
          </w:p>
        </w:tc>
      </w:tr>
      <w:tr w:rsidR="008F7F78" w:rsidRPr="009128F0" w14:paraId="17A89485" w14:textId="77777777" w:rsidTr="008F7F78">
        <w:trPr>
          <w:trHeight w:val="20"/>
        </w:trPr>
        <w:tc>
          <w:tcPr>
            <w:tcW w:w="6237" w:type="dxa"/>
            <w:tcBorders>
              <w:top w:val="nil"/>
              <w:left w:val="nil"/>
              <w:bottom w:val="nil"/>
              <w:right w:val="nil"/>
            </w:tcBorders>
            <w:shd w:val="clear" w:color="auto" w:fill="auto"/>
            <w:vAlign w:val="bottom"/>
            <w:hideMark/>
          </w:tcPr>
          <w:p w14:paraId="6655B478"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İlgili ertelenmiş vergi yükümlülüğü ile mahsup edildikten sonra kalan şerefiye</w:t>
            </w:r>
          </w:p>
        </w:tc>
        <w:tc>
          <w:tcPr>
            <w:tcW w:w="1560" w:type="dxa"/>
            <w:tcBorders>
              <w:top w:val="nil"/>
              <w:left w:val="nil"/>
              <w:bottom w:val="nil"/>
              <w:right w:val="nil"/>
            </w:tcBorders>
            <w:shd w:val="clear" w:color="auto" w:fill="auto"/>
            <w:noWrap/>
            <w:vAlign w:val="bottom"/>
          </w:tcPr>
          <w:p w14:paraId="00F93FF5" w14:textId="1863BF59"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shd w:val="clear" w:color="auto" w:fill="auto"/>
            <w:vAlign w:val="bottom"/>
          </w:tcPr>
          <w:p w14:paraId="75173DBE" w14:textId="77777777" w:rsidR="008F7F78" w:rsidRPr="009128F0" w:rsidRDefault="008F7F78" w:rsidP="008F7F78">
            <w:pPr>
              <w:jc w:val="right"/>
              <w:rPr>
                <w:rFonts w:ascii="Arial" w:hAnsi="Arial" w:cs="Arial"/>
                <w:color w:val="000000" w:themeColor="text1"/>
                <w:sz w:val="16"/>
                <w:szCs w:val="16"/>
              </w:rPr>
            </w:pPr>
          </w:p>
        </w:tc>
      </w:tr>
      <w:tr w:rsidR="008F7F78" w:rsidRPr="009128F0" w14:paraId="5D7460BF" w14:textId="77777777" w:rsidTr="008F7F78">
        <w:trPr>
          <w:trHeight w:val="20"/>
        </w:trPr>
        <w:tc>
          <w:tcPr>
            <w:tcW w:w="6237" w:type="dxa"/>
            <w:tcBorders>
              <w:top w:val="nil"/>
              <w:left w:val="nil"/>
              <w:bottom w:val="nil"/>
              <w:right w:val="nil"/>
            </w:tcBorders>
            <w:shd w:val="clear" w:color="auto" w:fill="auto"/>
            <w:vAlign w:val="bottom"/>
            <w:hideMark/>
          </w:tcPr>
          <w:p w14:paraId="39565FF3"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İpotek hizmeti sunma hakları hariç olmak üzere ilgili ertelenmiş vergi yükümlülüğü ile mahsup edildikten sonra kalan diğer maddi olmayan duran varlıklar</w:t>
            </w:r>
          </w:p>
        </w:tc>
        <w:tc>
          <w:tcPr>
            <w:tcW w:w="1560" w:type="dxa"/>
            <w:tcBorders>
              <w:top w:val="nil"/>
              <w:left w:val="nil"/>
              <w:bottom w:val="nil"/>
              <w:right w:val="nil"/>
            </w:tcBorders>
            <w:shd w:val="clear" w:color="auto" w:fill="auto"/>
            <w:noWrap/>
            <w:vAlign w:val="bottom"/>
          </w:tcPr>
          <w:p w14:paraId="41ABB881" w14:textId="20C31F67"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21.174</w:t>
            </w:r>
          </w:p>
        </w:tc>
        <w:tc>
          <w:tcPr>
            <w:tcW w:w="1559" w:type="dxa"/>
            <w:tcBorders>
              <w:top w:val="nil"/>
              <w:left w:val="nil"/>
              <w:bottom w:val="nil"/>
              <w:right w:val="nil"/>
            </w:tcBorders>
            <w:shd w:val="clear" w:color="auto" w:fill="auto"/>
            <w:vAlign w:val="bottom"/>
          </w:tcPr>
          <w:p w14:paraId="73D214C9" w14:textId="0AE2C459" w:rsidR="008F7F78" w:rsidRPr="009128F0" w:rsidRDefault="008F7F78" w:rsidP="008F7F78">
            <w:pPr>
              <w:jc w:val="right"/>
              <w:rPr>
                <w:rFonts w:ascii="Arial" w:hAnsi="Arial" w:cs="Arial"/>
                <w:color w:val="000000" w:themeColor="text1"/>
                <w:sz w:val="16"/>
                <w:szCs w:val="16"/>
              </w:rPr>
            </w:pPr>
            <w:r w:rsidRPr="001F57CE">
              <w:rPr>
                <w:rFonts w:ascii="Arial" w:hAnsi="Arial" w:cs="Arial"/>
                <w:color w:val="000000" w:themeColor="text1"/>
                <w:sz w:val="16"/>
                <w:szCs w:val="16"/>
              </w:rPr>
              <w:t>26.468</w:t>
            </w:r>
          </w:p>
        </w:tc>
      </w:tr>
      <w:tr w:rsidR="008F7F78" w:rsidRPr="009128F0" w14:paraId="47C21C76" w14:textId="77777777" w:rsidTr="008F7F78">
        <w:trPr>
          <w:trHeight w:val="20"/>
        </w:trPr>
        <w:tc>
          <w:tcPr>
            <w:tcW w:w="6237" w:type="dxa"/>
            <w:tcBorders>
              <w:top w:val="nil"/>
              <w:left w:val="nil"/>
              <w:bottom w:val="nil"/>
              <w:right w:val="nil"/>
            </w:tcBorders>
            <w:shd w:val="clear" w:color="auto" w:fill="auto"/>
            <w:vAlign w:val="bottom"/>
            <w:hideMark/>
          </w:tcPr>
          <w:p w14:paraId="54B077CC"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560" w:type="dxa"/>
            <w:tcBorders>
              <w:top w:val="nil"/>
              <w:left w:val="nil"/>
              <w:bottom w:val="nil"/>
              <w:right w:val="nil"/>
            </w:tcBorders>
            <w:shd w:val="clear" w:color="auto" w:fill="auto"/>
            <w:noWrap/>
            <w:vAlign w:val="bottom"/>
          </w:tcPr>
          <w:p w14:paraId="10F0A2FB" w14:textId="044C7926"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shd w:val="clear" w:color="auto" w:fill="auto"/>
            <w:vAlign w:val="bottom"/>
          </w:tcPr>
          <w:p w14:paraId="7AA930CD" w14:textId="77777777" w:rsidR="008F7F78" w:rsidRPr="009128F0" w:rsidRDefault="008F7F78" w:rsidP="008F7F78">
            <w:pPr>
              <w:jc w:val="right"/>
              <w:rPr>
                <w:rFonts w:ascii="Arial" w:hAnsi="Arial" w:cs="Arial"/>
                <w:color w:val="000000" w:themeColor="text1"/>
                <w:sz w:val="16"/>
                <w:szCs w:val="16"/>
              </w:rPr>
            </w:pPr>
          </w:p>
        </w:tc>
      </w:tr>
      <w:tr w:rsidR="008F7F78" w:rsidRPr="009128F0" w14:paraId="3FF1BD88" w14:textId="77777777" w:rsidTr="008F7F78">
        <w:trPr>
          <w:trHeight w:val="20"/>
        </w:trPr>
        <w:tc>
          <w:tcPr>
            <w:tcW w:w="6237" w:type="dxa"/>
            <w:tcBorders>
              <w:top w:val="nil"/>
              <w:left w:val="nil"/>
              <w:bottom w:val="nil"/>
              <w:right w:val="nil"/>
            </w:tcBorders>
            <w:shd w:val="clear" w:color="auto" w:fill="auto"/>
            <w:vAlign w:val="bottom"/>
            <w:hideMark/>
          </w:tcPr>
          <w:p w14:paraId="7CCABB99"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Gerçeğe uygun değeri üzerinden izlenmeyen varlık veya yükümlülüklerin nakit akış riskinden korunma işlemine konu edilmesi halinde ortaya çıkan farklar</w:t>
            </w:r>
          </w:p>
        </w:tc>
        <w:tc>
          <w:tcPr>
            <w:tcW w:w="1560" w:type="dxa"/>
            <w:tcBorders>
              <w:top w:val="nil"/>
              <w:left w:val="nil"/>
              <w:bottom w:val="nil"/>
              <w:right w:val="nil"/>
            </w:tcBorders>
            <w:shd w:val="clear" w:color="auto" w:fill="auto"/>
            <w:noWrap/>
            <w:vAlign w:val="bottom"/>
          </w:tcPr>
          <w:p w14:paraId="088BC988" w14:textId="4A747330"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shd w:val="clear" w:color="auto" w:fill="auto"/>
            <w:vAlign w:val="bottom"/>
          </w:tcPr>
          <w:p w14:paraId="75BF1E13" w14:textId="77777777" w:rsidR="008F7F78" w:rsidRPr="009128F0" w:rsidRDefault="008F7F78" w:rsidP="008F7F78">
            <w:pPr>
              <w:jc w:val="right"/>
              <w:rPr>
                <w:rFonts w:ascii="Arial" w:hAnsi="Arial" w:cs="Arial"/>
                <w:color w:val="000000" w:themeColor="text1"/>
                <w:sz w:val="16"/>
                <w:szCs w:val="16"/>
              </w:rPr>
            </w:pPr>
          </w:p>
        </w:tc>
      </w:tr>
      <w:tr w:rsidR="008F7F78" w:rsidRPr="009128F0" w14:paraId="0CDC2667" w14:textId="77777777" w:rsidTr="008F7F78">
        <w:trPr>
          <w:trHeight w:val="20"/>
        </w:trPr>
        <w:tc>
          <w:tcPr>
            <w:tcW w:w="6237" w:type="dxa"/>
            <w:tcBorders>
              <w:top w:val="nil"/>
              <w:left w:val="nil"/>
              <w:bottom w:val="nil"/>
              <w:right w:val="nil"/>
            </w:tcBorders>
            <w:shd w:val="clear" w:color="auto" w:fill="auto"/>
            <w:vAlign w:val="bottom"/>
            <w:hideMark/>
          </w:tcPr>
          <w:p w14:paraId="3800E359"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Kredi Riskine Esas Tutarın İçsel Derecelendirmeye Dayalı Yaklaşımlar ile Hesaplanmasına İlişkin Tebliğ uyarınca hesaplanan toplam beklenen kayıp tutarının, toplam karşılık tutarını aşan kısmı</w:t>
            </w:r>
          </w:p>
        </w:tc>
        <w:tc>
          <w:tcPr>
            <w:tcW w:w="1560" w:type="dxa"/>
            <w:tcBorders>
              <w:top w:val="nil"/>
              <w:left w:val="nil"/>
              <w:bottom w:val="nil"/>
              <w:right w:val="nil"/>
            </w:tcBorders>
            <w:shd w:val="clear" w:color="auto" w:fill="auto"/>
            <w:noWrap/>
            <w:vAlign w:val="bottom"/>
          </w:tcPr>
          <w:p w14:paraId="151E981D" w14:textId="2587C8C7"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shd w:val="clear" w:color="auto" w:fill="auto"/>
            <w:vAlign w:val="bottom"/>
          </w:tcPr>
          <w:p w14:paraId="51BE4EA6" w14:textId="77777777" w:rsidR="008F7F78" w:rsidRPr="009128F0" w:rsidRDefault="008F7F78" w:rsidP="008F7F78">
            <w:pPr>
              <w:jc w:val="right"/>
              <w:rPr>
                <w:rFonts w:ascii="Arial" w:hAnsi="Arial" w:cs="Arial"/>
                <w:color w:val="000000" w:themeColor="text1"/>
                <w:sz w:val="16"/>
                <w:szCs w:val="16"/>
              </w:rPr>
            </w:pPr>
          </w:p>
        </w:tc>
      </w:tr>
      <w:tr w:rsidR="008F7F78" w:rsidRPr="009128F0" w14:paraId="6A3BFC3C" w14:textId="77777777" w:rsidTr="008F7F78">
        <w:trPr>
          <w:trHeight w:val="20"/>
        </w:trPr>
        <w:tc>
          <w:tcPr>
            <w:tcW w:w="6237" w:type="dxa"/>
            <w:tcBorders>
              <w:top w:val="nil"/>
              <w:left w:val="nil"/>
              <w:bottom w:val="nil"/>
              <w:right w:val="nil"/>
            </w:tcBorders>
            <w:shd w:val="clear" w:color="auto" w:fill="auto"/>
            <w:noWrap/>
            <w:vAlign w:val="bottom"/>
            <w:hideMark/>
          </w:tcPr>
          <w:p w14:paraId="74B9E6B3"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Menkul kıymetleştirme işlemlerinden kaynaklanan kazançlar</w:t>
            </w:r>
          </w:p>
        </w:tc>
        <w:tc>
          <w:tcPr>
            <w:tcW w:w="1560" w:type="dxa"/>
            <w:tcBorders>
              <w:top w:val="nil"/>
              <w:left w:val="nil"/>
              <w:bottom w:val="nil"/>
              <w:right w:val="nil"/>
            </w:tcBorders>
            <w:shd w:val="clear" w:color="auto" w:fill="auto"/>
            <w:noWrap/>
            <w:vAlign w:val="bottom"/>
          </w:tcPr>
          <w:p w14:paraId="1AD46474" w14:textId="3BCC0021"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shd w:val="clear" w:color="auto" w:fill="auto"/>
            <w:vAlign w:val="bottom"/>
          </w:tcPr>
          <w:p w14:paraId="611E80B1" w14:textId="77777777" w:rsidR="008F7F78" w:rsidRPr="009128F0" w:rsidRDefault="008F7F78" w:rsidP="008F7F78">
            <w:pPr>
              <w:jc w:val="right"/>
              <w:rPr>
                <w:rFonts w:ascii="Arial" w:hAnsi="Arial" w:cs="Arial"/>
                <w:color w:val="000000" w:themeColor="text1"/>
                <w:sz w:val="16"/>
                <w:szCs w:val="16"/>
              </w:rPr>
            </w:pPr>
          </w:p>
        </w:tc>
      </w:tr>
      <w:tr w:rsidR="008F7F78" w:rsidRPr="009128F0" w14:paraId="1E80438A" w14:textId="77777777" w:rsidTr="008F7F78">
        <w:trPr>
          <w:trHeight w:val="20"/>
        </w:trPr>
        <w:tc>
          <w:tcPr>
            <w:tcW w:w="6237" w:type="dxa"/>
            <w:tcBorders>
              <w:top w:val="nil"/>
              <w:left w:val="nil"/>
              <w:bottom w:val="nil"/>
              <w:right w:val="nil"/>
            </w:tcBorders>
            <w:shd w:val="clear" w:color="auto" w:fill="auto"/>
            <w:vAlign w:val="bottom"/>
            <w:hideMark/>
          </w:tcPr>
          <w:p w14:paraId="1A488641"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Bankanın yükümlülüklerinin gerçeğe uygun değerlerinde, kredi değerliliğindeki değişikliklere bağlı olarak oluşan farklar sonucu ortaya çıkan gerçekleşmemiş kazançlar ve kayıplar</w:t>
            </w:r>
          </w:p>
        </w:tc>
        <w:tc>
          <w:tcPr>
            <w:tcW w:w="1560" w:type="dxa"/>
            <w:tcBorders>
              <w:top w:val="nil"/>
              <w:left w:val="nil"/>
              <w:bottom w:val="nil"/>
              <w:right w:val="nil"/>
            </w:tcBorders>
            <w:shd w:val="clear" w:color="auto" w:fill="auto"/>
            <w:noWrap/>
            <w:vAlign w:val="bottom"/>
          </w:tcPr>
          <w:p w14:paraId="6B533A23" w14:textId="241993E1"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shd w:val="clear" w:color="auto" w:fill="auto"/>
            <w:vAlign w:val="bottom"/>
          </w:tcPr>
          <w:p w14:paraId="72EA3857" w14:textId="77777777" w:rsidR="008F7F78" w:rsidRPr="009128F0" w:rsidRDefault="008F7F78" w:rsidP="008F7F78">
            <w:pPr>
              <w:jc w:val="right"/>
              <w:rPr>
                <w:rFonts w:ascii="Arial" w:hAnsi="Arial" w:cs="Arial"/>
                <w:color w:val="000000" w:themeColor="text1"/>
                <w:sz w:val="16"/>
                <w:szCs w:val="16"/>
              </w:rPr>
            </w:pPr>
          </w:p>
        </w:tc>
      </w:tr>
      <w:tr w:rsidR="008F7F78" w:rsidRPr="009128F0" w14:paraId="4556E0D3" w14:textId="77777777" w:rsidTr="008F7F78">
        <w:trPr>
          <w:trHeight w:val="20"/>
        </w:trPr>
        <w:tc>
          <w:tcPr>
            <w:tcW w:w="6237" w:type="dxa"/>
            <w:tcBorders>
              <w:top w:val="nil"/>
              <w:left w:val="nil"/>
              <w:bottom w:val="nil"/>
              <w:right w:val="nil"/>
            </w:tcBorders>
            <w:shd w:val="clear" w:color="auto" w:fill="auto"/>
            <w:noWrap/>
            <w:vAlign w:val="bottom"/>
            <w:hideMark/>
          </w:tcPr>
          <w:p w14:paraId="39ABC832"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Tanımlanmış fayda plan varlıklarının net tutarı</w:t>
            </w:r>
          </w:p>
        </w:tc>
        <w:tc>
          <w:tcPr>
            <w:tcW w:w="1560" w:type="dxa"/>
            <w:tcBorders>
              <w:top w:val="nil"/>
              <w:left w:val="nil"/>
              <w:bottom w:val="nil"/>
              <w:right w:val="nil"/>
            </w:tcBorders>
            <w:shd w:val="clear" w:color="auto" w:fill="auto"/>
            <w:noWrap/>
            <w:vAlign w:val="bottom"/>
          </w:tcPr>
          <w:p w14:paraId="0E2BEF73" w14:textId="48383994"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shd w:val="clear" w:color="auto" w:fill="auto"/>
            <w:vAlign w:val="bottom"/>
          </w:tcPr>
          <w:p w14:paraId="468DB49E" w14:textId="77777777" w:rsidR="008F7F78" w:rsidRPr="009128F0" w:rsidRDefault="008F7F78" w:rsidP="008F7F78">
            <w:pPr>
              <w:jc w:val="right"/>
              <w:rPr>
                <w:rFonts w:ascii="Arial" w:hAnsi="Arial" w:cs="Arial"/>
                <w:color w:val="000000" w:themeColor="text1"/>
                <w:sz w:val="16"/>
                <w:szCs w:val="16"/>
              </w:rPr>
            </w:pPr>
          </w:p>
        </w:tc>
      </w:tr>
      <w:tr w:rsidR="008F7F78" w:rsidRPr="009128F0" w14:paraId="59BAF635" w14:textId="77777777" w:rsidTr="008F7F78">
        <w:trPr>
          <w:trHeight w:val="20"/>
        </w:trPr>
        <w:tc>
          <w:tcPr>
            <w:tcW w:w="6237" w:type="dxa"/>
            <w:tcBorders>
              <w:top w:val="nil"/>
              <w:left w:val="nil"/>
              <w:bottom w:val="nil"/>
              <w:right w:val="nil"/>
            </w:tcBorders>
            <w:shd w:val="clear" w:color="auto" w:fill="auto"/>
            <w:noWrap/>
            <w:vAlign w:val="bottom"/>
            <w:hideMark/>
          </w:tcPr>
          <w:p w14:paraId="30FBC6CF"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Bankanın kendi çekirdek sermayesine yapmış olduğu doğrudan veya dolaylı yatırımlar</w:t>
            </w:r>
          </w:p>
        </w:tc>
        <w:tc>
          <w:tcPr>
            <w:tcW w:w="1560" w:type="dxa"/>
            <w:tcBorders>
              <w:top w:val="nil"/>
              <w:left w:val="nil"/>
              <w:bottom w:val="nil"/>
              <w:right w:val="nil"/>
            </w:tcBorders>
            <w:shd w:val="clear" w:color="auto" w:fill="auto"/>
            <w:noWrap/>
            <w:vAlign w:val="bottom"/>
          </w:tcPr>
          <w:p w14:paraId="4606C9F7" w14:textId="692100F5"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shd w:val="clear" w:color="auto" w:fill="auto"/>
            <w:vAlign w:val="bottom"/>
          </w:tcPr>
          <w:p w14:paraId="0D7EEF9C" w14:textId="77777777" w:rsidR="008F7F78" w:rsidRPr="009128F0" w:rsidRDefault="008F7F78" w:rsidP="008F7F78">
            <w:pPr>
              <w:jc w:val="right"/>
              <w:rPr>
                <w:rFonts w:ascii="Arial" w:hAnsi="Arial" w:cs="Arial"/>
                <w:color w:val="000000" w:themeColor="text1"/>
                <w:sz w:val="16"/>
                <w:szCs w:val="16"/>
              </w:rPr>
            </w:pPr>
          </w:p>
        </w:tc>
      </w:tr>
      <w:tr w:rsidR="008F7F78" w:rsidRPr="009128F0" w14:paraId="50FA27A1" w14:textId="77777777" w:rsidTr="008F7F78">
        <w:trPr>
          <w:trHeight w:val="20"/>
        </w:trPr>
        <w:tc>
          <w:tcPr>
            <w:tcW w:w="6237" w:type="dxa"/>
            <w:tcBorders>
              <w:top w:val="nil"/>
              <w:left w:val="nil"/>
              <w:bottom w:val="nil"/>
              <w:right w:val="nil"/>
            </w:tcBorders>
            <w:shd w:val="clear" w:color="auto" w:fill="auto"/>
            <w:noWrap/>
            <w:vAlign w:val="bottom"/>
            <w:hideMark/>
          </w:tcPr>
          <w:p w14:paraId="7484347B"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 xml:space="preserve">Kanunun 56’ </w:t>
            </w:r>
            <w:proofErr w:type="spellStart"/>
            <w:r w:rsidRPr="009128F0">
              <w:rPr>
                <w:rFonts w:ascii="Arial" w:hAnsi="Arial" w:cs="Arial"/>
                <w:color w:val="000000" w:themeColor="text1"/>
                <w:sz w:val="16"/>
                <w:szCs w:val="16"/>
              </w:rPr>
              <w:t>ncı</w:t>
            </w:r>
            <w:proofErr w:type="spellEnd"/>
            <w:r w:rsidRPr="009128F0">
              <w:rPr>
                <w:rFonts w:ascii="Arial" w:hAnsi="Arial" w:cs="Arial"/>
                <w:color w:val="000000" w:themeColor="text1"/>
                <w:sz w:val="16"/>
                <w:szCs w:val="16"/>
              </w:rPr>
              <w:t xml:space="preserve"> maddesinin dördüncü fıkrasına aykırı olarak edinilen paylar</w:t>
            </w:r>
          </w:p>
        </w:tc>
        <w:tc>
          <w:tcPr>
            <w:tcW w:w="1560" w:type="dxa"/>
            <w:tcBorders>
              <w:top w:val="nil"/>
              <w:left w:val="nil"/>
              <w:bottom w:val="nil"/>
              <w:right w:val="nil"/>
            </w:tcBorders>
            <w:shd w:val="clear" w:color="auto" w:fill="auto"/>
            <w:noWrap/>
            <w:vAlign w:val="bottom"/>
          </w:tcPr>
          <w:p w14:paraId="0EDE3BBD" w14:textId="4473C6B8"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shd w:val="clear" w:color="auto" w:fill="auto"/>
            <w:vAlign w:val="bottom"/>
          </w:tcPr>
          <w:p w14:paraId="7EA6683F" w14:textId="77777777" w:rsidR="008F7F78" w:rsidRPr="009128F0" w:rsidRDefault="008F7F78" w:rsidP="008F7F78">
            <w:pPr>
              <w:jc w:val="right"/>
              <w:rPr>
                <w:rFonts w:ascii="Arial" w:hAnsi="Arial" w:cs="Arial"/>
                <w:color w:val="000000" w:themeColor="text1"/>
                <w:sz w:val="16"/>
                <w:szCs w:val="16"/>
              </w:rPr>
            </w:pPr>
          </w:p>
        </w:tc>
      </w:tr>
      <w:tr w:rsidR="008F7F78" w:rsidRPr="009128F0" w14:paraId="3E29C6E8" w14:textId="77777777" w:rsidTr="008F7F78">
        <w:trPr>
          <w:trHeight w:val="20"/>
        </w:trPr>
        <w:tc>
          <w:tcPr>
            <w:tcW w:w="6237" w:type="dxa"/>
            <w:tcBorders>
              <w:top w:val="nil"/>
              <w:left w:val="nil"/>
              <w:bottom w:val="nil"/>
              <w:right w:val="nil"/>
            </w:tcBorders>
            <w:shd w:val="clear" w:color="auto" w:fill="auto"/>
            <w:vAlign w:val="bottom"/>
            <w:hideMark/>
          </w:tcPr>
          <w:p w14:paraId="27CF3750"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 xml:space="preserve">Ortaklık paylarının %10 veya daha azına sahip olunan ve </w:t>
            </w:r>
            <w:proofErr w:type="gramStart"/>
            <w:r w:rsidRPr="009128F0">
              <w:rPr>
                <w:rFonts w:ascii="Arial" w:hAnsi="Arial" w:cs="Arial"/>
                <w:color w:val="000000" w:themeColor="text1"/>
                <w:sz w:val="16"/>
                <w:szCs w:val="16"/>
              </w:rPr>
              <w:t>konsolide</w:t>
            </w:r>
            <w:proofErr w:type="gramEnd"/>
            <w:r w:rsidRPr="009128F0">
              <w:rPr>
                <w:rFonts w:ascii="Arial" w:hAnsi="Arial" w:cs="Arial"/>
                <w:color w:val="000000" w:themeColor="text1"/>
                <w:sz w:val="16"/>
                <w:szCs w:val="16"/>
              </w:rPr>
              <w:t xml:space="preserve"> edilmeyen bankalar ve finansal kuruluşların </w:t>
            </w:r>
            <w:proofErr w:type="spellStart"/>
            <w:r w:rsidRPr="009128F0">
              <w:rPr>
                <w:rFonts w:ascii="Arial" w:hAnsi="Arial" w:cs="Arial"/>
                <w:color w:val="000000" w:themeColor="text1"/>
                <w:sz w:val="16"/>
                <w:szCs w:val="16"/>
              </w:rPr>
              <w:t>özkaynak</w:t>
            </w:r>
            <w:proofErr w:type="spellEnd"/>
            <w:r w:rsidRPr="009128F0">
              <w:rPr>
                <w:rFonts w:ascii="Arial" w:hAnsi="Arial" w:cs="Arial"/>
                <w:color w:val="000000" w:themeColor="text1"/>
                <w:sz w:val="16"/>
                <w:szCs w:val="16"/>
              </w:rPr>
              <w:t xml:space="preserve"> unsurlarına yapılan yatırımların net uzun pozisyonları toplamının, bankanın çekirdek sermayesinin %10’nunu aşan kısmı</w:t>
            </w:r>
          </w:p>
        </w:tc>
        <w:tc>
          <w:tcPr>
            <w:tcW w:w="1560" w:type="dxa"/>
            <w:tcBorders>
              <w:top w:val="nil"/>
              <w:left w:val="nil"/>
              <w:bottom w:val="nil"/>
              <w:right w:val="nil"/>
            </w:tcBorders>
            <w:shd w:val="clear" w:color="auto" w:fill="auto"/>
            <w:noWrap/>
            <w:vAlign w:val="bottom"/>
          </w:tcPr>
          <w:p w14:paraId="5389BA26" w14:textId="6CA1E9D8"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shd w:val="clear" w:color="auto" w:fill="auto"/>
            <w:vAlign w:val="bottom"/>
          </w:tcPr>
          <w:p w14:paraId="65B72596" w14:textId="77777777" w:rsidR="008F7F78" w:rsidRPr="009128F0" w:rsidRDefault="008F7F78" w:rsidP="008F7F78">
            <w:pPr>
              <w:jc w:val="right"/>
              <w:rPr>
                <w:rFonts w:ascii="Arial" w:hAnsi="Arial" w:cs="Arial"/>
                <w:color w:val="000000" w:themeColor="text1"/>
                <w:sz w:val="16"/>
                <w:szCs w:val="16"/>
              </w:rPr>
            </w:pPr>
          </w:p>
        </w:tc>
      </w:tr>
      <w:tr w:rsidR="008F7F78" w:rsidRPr="009128F0" w14:paraId="072546D8" w14:textId="77777777" w:rsidTr="008F7F78">
        <w:trPr>
          <w:trHeight w:val="20"/>
        </w:trPr>
        <w:tc>
          <w:tcPr>
            <w:tcW w:w="6237" w:type="dxa"/>
            <w:tcBorders>
              <w:top w:val="nil"/>
              <w:left w:val="nil"/>
              <w:bottom w:val="nil"/>
              <w:right w:val="nil"/>
            </w:tcBorders>
            <w:shd w:val="clear" w:color="auto" w:fill="auto"/>
            <w:vAlign w:val="bottom"/>
            <w:hideMark/>
          </w:tcPr>
          <w:p w14:paraId="63C07CD5"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 xml:space="preserve">Ortaklık paylarının %10’dan daha fazlasına sahip olunan ve </w:t>
            </w:r>
            <w:proofErr w:type="gramStart"/>
            <w:r w:rsidRPr="009128F0">
              <w:rPr>
                <w:rFonts w:ascii="Arial" w:hAnsi="Arial" w:cs="Arial"/>
                <w:color w:val="000000" w:themeColor="text1"/>
                <w:sz w:val="16"/>
                <w:szCs w:val="16"/>
              </w:rPr>
              <w:t>konsolide</w:t>
            </w:r>
            <w:proofErr w:type="gramEnd"/>
            <w:r w:rsidRPr="009128F0">
              <w:rPr>
                <w:rFonts w:ascii="Arial" w:hAnsi="Arial" w:cs="Arial"/>
                <w:color w:val="000000" w:themeColor="text1"/>
                <w:sz w:val="16"/>
                <w:szCs w:val="16"/>
              </w:rPr>
              <w:t xml:space="preserve"> edilmeyen bankalar ve finansal kuruluşların çekirdek sermaye unsurlarına yapılan yatırımların net uzun pozisyonlarının çekirdek sermayenin %10’nunu aşan kısmı</w:t>
            </w:r>
          </w:p>
        </w:tc>
        <w:tc>
          <w:tcPr>
            <w:tcW w:w="1560" w:type="dxa"/>
            <w:tcBorders>
              <w:top w:val="nil"/>
              <w:left w:val="nil"/>
              <w:bottom w:val="nil"/>
              <w:right w:val="nil"/>
            </w:tcBorders>
            <w:shd w:val="clear" w:color="auto" w:fill="auto"/>
            <w:noWrap/>
            <w:vAlign w:val="bottom"/>
          </w:tcPr>
          <w:p w14:paraId="6A81ED50" w14:textId="6102B782"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shd w:val="clear" w:color="auto" w:fill="auto"/>
            <w:vAlign w:val="bottom"/>
          </w:tcPr>
          <w:p w14:paraId="157A1285" w14:textId="77777777" w:rsidR="008F7F78" w:rsidRPr="009128F0" w:rsidRDefault="008F7F78" w:rsidP="008F7F78">
            <w:pPr>
              <w:jc w:val="right"/>
              <w:rPr>
                <w:rFonts w:ascii="Arial" w:hAnsi="Arial" w:cs="Arial"/>
                <w:color w:val="000000" w:themeColor="text1"/>
                <w:sz w:val="16"/>
                <w:szCs w:val="16"/>
              </w:rPr>
            </w:pPr>
          </w:p>
        </w:tc>
      </w:tr>
      <w:tr w:rsidR="008F7F78" w:rsidRPr="009128F0" w14:paraId="29FB70A3" w14:textId="77777777" w:rsidTr="008F7F78">
        <w:trPr>
          <w:trHeight w:val="20"/>
        </w:trPr>
        <w:tc>
          <w:tcPr>
            <w:tcW w:w="6237" w:type="dxa"/>
            <w:tcBorders>
              <w:top w:val="nil"/>
              <w:left w:val="nil"/>
              <w:bottom w:val="nil"/>
              <w:right w:val="nil"/>
            </w:tcBorders>
            <w:shd w:val="clear" w:color="auto" w:fill="auto"/>
            <w:noWrap/>
            <w:vAlign w:val="bottom"/>
            <w:hideMark/>
          </w:tcPr>
          <w:p w14:paraId="3C1B8DBB"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İpotek hizmeti sunma haklarının çekirdek sermayenin %10’nunu aşan kısmı</w:t>
            </w:r>
          </w:p>
        </w:tc>
        <w:tc>
          <w:tcPr>
            <w:tcW w:w="1560" w:type="dxa"/>
            <w:tcBorders>
              <w:top w:val="nil"/>
              <w:left w:val="nil"/>
              <w:bottom w:val="nil"/>
              <w:right w:val="nil"/>
            </w:tcBorders>
            <w:shd w:val="clear" w:color="auto" w:fill="auto"/>
            <w:noWrap/>
            <w:vAlign w:val="bottom"/>
          </w:tcPr>
          <w:p w14:paraId="081920CB" w14:textId="77EB0ADF"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shd w:val="clear" w:color="auto" w:fill="auto"/>
            <w:vAlign w:val="bottom"/>
          </w:tcPr>
          <w:p w14:paraId="470BC7C3" w14:textId="77777777" w:rsidR="008F7F78" w:rsidRPr="009128F0" w:rsidRDefault="008F7F78" w:rsidP="008F7F78">
            <w:pPr>
              <w:jc w:val="right"/>
              <w:rPr>
                <w:rFonts w:ascii="Arial" w:hAnsi="Arial" w:cs="Arial"/>
                <w:color w:val="000000" w:themeColor="text1"/>
                <w:sz w:val="16"/>
                <w:szCs w:val="16"/>
              </w:rPr>
            </w:pPr>
          </w:p>
        </w:tc>
      </w:tr>
      <w:tr w:rsidR="008F7F78" w:rsidRPr="009128F0" w14:paraId="72F1A41B" w14:textId="77777777" w:rsidTr="008F7F78">
        <w:trPr>
          <w:trHeight w:val="20"/>
        </w:trPr>
        <w:tc>
          <w:tcPr>
            <w:tcW w:w="6237" w:type="dxa"/>
            <w:tcBorders>
              <w:top w:val="nil"/>
              <w:left w:val="nil"/>
              <w:bottom w:val="nil"/>
              <w:right w:val="nil"/>
            </w:tcBorders>
            <w:shd w:val="clear" w:color="auto" w:fill="auto"/>
            <w:noWrap/>
            <w:vAlign w:val="bottom"/>
            <w:hideMark/>
          </w:tcPr>
          <w:p w14:paraId="2E1CED2A"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Geçici farklara dayanan ertelenmiş vergi varlıklarının çekirdek sermayenin %10’nunu aşan kısmı</w:t>
            </w:r>
          </w:p>
        </w:tc>
        <w:tc>
          <w:tcPr>
            <w:tcW w:w="1560" w:type="dxa"/>
            <w:tcBorders>
              <w:top w:val="nil"/>
              <w:left w:val="nil"/>
              <w:bottom w:val="nil"/>
              <w:right w:val="nil"/>
            </w:tcBorders>
            <w:shd w:val="clear" w:color="auto" w:fill="auto"/>
            <w:noWrap/>
            <w:vAlign w:val="bottom"/>
          </w:tcPr>
          <w:p w14:paraId="26C336D5" w14:textId="7FFAC898"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shd w:val="clear" w:color="auto" w:fill="auto"/>
            <w:vAlign w:val="bottom"/>
          </w:tcPr>
          <w:p w14:paraId="2A1B434D" w14:textId="77777777" w:rsidR="008F7F78" w:rsidRPr="009128F0" w:rsidRDefault="008F7F78" w:rsidP="008F7F78">
            <w:pPr>
              <w:jc w:val="right"/>
              <w:rPr>
                <w:rFonts w:ascii="Arial" w:hAnsi="Arial" w:cs="Arial"/>
                <w:color w:val="000000" w:themeColor="text1"/>
                <w:sz w:val="16"/>
                <w:szCs w:val="16"/>
              </w:rPr>
            </w:pPr>
          </w:p>
        </w:tc>
      </w:tr>
      <w:tr w:rsidR="008F7F78" w:rsidRPr="009128F0" w14:paraId="11BF03C0" w14:textId="77777777" w:rsidTr="008F7F78">
        <w:trPr>
          <w:trHeight w:val="20"/>
        </w:trPr>
        <w:tc>
          <w:tcPr>
            <w:tcW w:w="6237" w:type="dxa"/>
            <w:tcBorders>
              <w:top w:val="nil"/>
              <w:left w:val="nil"/>
              <w:bottom w:val="nil"/>
              <w:right w:val="nil"/>
            </w:tcBorders>
            <w:shd w:val="clear" w:color="auto" w:fill="auto"/>
            <w:vAlign w:val="bottom"/>
            <w:hideMark/>
          </w:tcPr>
          <w:p w14:paraId="3B31966C"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 xml:space="preserve">Bankaların </w:t>
            </w:r>
            <w:proofErr w:type="spellStart"/>
            <w:r w:rsidRPr="009128F0">
              <w:rPr>
                <w:rFonts w:ascii="Arial" w:hAnsi="Arial" w:cs="Arial"/>
                <w:color w:val="000000" w:themeColor="text1"/>
                <w:sz w:val="16"/>
                <w:szCs w:val="16"/>
              </w:rPr>
              <w:t>Özkaynaklarına</w:t>
            </w:r>
            <w:proofErr w:type="spellEnd"/>
            <w:r w:rsidRPr="009128F0">
              <w:rPr>
                <w:rFonts w:ascii="Arial" w:hAnsi="Arial" w:cs="Arial"/>
                <w:color w:val="000000" w:themeColor="text1"/>
                <w:sz w:val="16"/>
                <w:szCs w:val="16"/>
              </w:rPr>
              <w:t xml:space="preserve"> İlişkin Yönetmeliğin Geçici 2’nci maddesinin ikinci fıkrası uyarınca çekirdek sermayenin %15’ini aşan tutarlar</w:t>
            </w:r>
          </w:p>
        </w:tc>
        <w:tc>
          <w:tcPr>
            <w:tcW w:w="1560" w:type="dxa"/>
            <w:tcBorders>
              <w:top w:val="nil"/>
              <w:left w:val="nil"/>
              <w:bottom w:val="nil"/>
              <w:right w:val="nil"/>
            </w:tcBorders>
            <w:shd w:val="clear" w:color="auto" w:fill="auto"/>
            <w:noWrap/>
            <w:vAlign w:val="bottom"/>
          </w:tcPr>
          <w:p w14:paraId="78647563" w14:textId="1D7513BE"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shd w:val="clear" w:color="auto" w:fill="auto"/>
            <w:vAlign w:val="bottom"/>
          </w:tcPr>
          <w:p w14:paraId="40F85418" w14:textId="77777777" w:rsidR="008F7F78" w:rsidRPr="009128F0" w:rsidRDefault="008F7F78" w:rsidP="008F7F78">
            <w:pPr>
              <w:jc w:val="right"/>
              <w:rPr>
                <w:rFonts w:ascii="Arial" w:hAnsi="Arial" w:cs="Arial"/>
                <w:color w:val="000000" w:themeColor="text1"/>
                <w:sz w:val="16"/>
                <w:szCs w:val="16"/>
              </w:rPr>
            </w:pPr>
          </w:p>
        </w:tc>
      </w:tr>
      <w:tr w:rsidR="008F7F78" w:rsidRPr="009128F0" w14:paraId="02633364" w14:textId="77777777" w:rsidTr="008F7F78">
        <w:trPr>
          <w:trHeight w:val="20"/>
        </w:trPr>
        <w:tc>
          <w:tcPr>
            <w:tcW w:w="6237" w:type="dxa"/>
            <w:tcBorders>
              <w:top w:val="nil"/>
              <w:left w:val="nil"/>
              <w:bottom w:val="nil"/>
              <w:right w:val="nil"/>
            </w:tcBorders>
            <w:shd w:val="clear" w:color="auto" w:fill="auto"/>
            <w:vAlign w:val="bottom"/>
            <w:hideMark/>
          </w:tcPr>
          <w:p w14:paraId="67FF86DC"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 xml:space="preserve">Ortaklık paylarının %10’dan daha fazlasına sahip olunan ve </w:t>
            </w:r>
            <w:proofErr w:type="gramStart"/>
            <w:r w:rsidRPr="009128F0">
              <w:rPr>
                <w:rFonts w:ascii="Arial" w:hAnsi="Arial" w:cs="Arial"/>
                <w:color w:val="000000" w:themeColor="text1"/>
                <w:sz w:val="16"/>
                <w:szCs w:val="16"/>
              </w:rPr>
              <w:t>konsolide</w:t>
            </w:r>
            <w:proofErr w:type="gramEnd"/>
            <w:r w:rsidRPr="009128F0">
              <w:rPr>
                <w:rFonts w:ascii="Arial" w:hAnsi="Arial" w:cs="Arial"/>
                <w:color w:val="000000" w:themeColor="text1"/>
                <w:sz w:val="16"/>
                <w:szCs w:val="16"/>
              </w:rPr>
              <w:t xml:space="preserve"> edilmeyen bankalar ve finansal kuruluşların çekirdek sermaye unsurlarına yapılan yatırımların net uzun pozisyonlarından kaynaklanan aşım tutarı</w:t>
            </w:r>
          </w:p>
        </w:tc>
        <w:tc>
          <w:tcPr>
            <w:tcW w:w="1560" w:type="dxa"/>
            <w:tcBorders>
              <w:top w:val="nil"/>
              <w:left w:val="nil"/>
              <w:bottom w:val="nil"/>
              <w:right w:val="nil"/>
            </w:tcBorders>
            <w:shd w:val="clear" w:color="auto" w:fill="auto"/>
            <w:noWrap/>
            <w:vAlign w:val="bottom"/>
          </w:tcPr>
          <w:p w14:paraId="50E582E8" w14:textId="5669DAD0"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shd w:val="clear" w:color="auto" w:fill="auto"/>
            <w:vAlign w:val="bottom"/>
          </w:tcPr>
          <w:p w14:paraId="0FDBE815" w14:textId="77777777" w:rsidR="008F7F78" w:rsidRPr="009128F0" w:rsidRDefault="008F7F78" w:rsidP="008F7F78">
            <w:pPr>
              <w:jc w:val="right"/>
              <w:rPr>
                <w:rFonts w:ascii="Arial" w:hAnsi="Arial" w:cs="Arial"/>
                <w:color w:val="000000" w:themeColor="text1"/>
                <w:sz w:val="16"/>
                <w:szCs w:val="16"/>
              </w:rPr>
            </w:pPr>
          </w:p>
        </w:tc>
      </w:tr>
      <w:tr w:rsidR="008F7F78" w:rsidRPr="009128F0" w14:paraId="0333F114" w14:textId="77777777" w:rsidTr="008F7F78">
        <w:trPr>
          <w:trHeight w:val="20"/>
        </w:trPr>
        <w:tc>
          <w:tcPr>
            <w:tcW w:w="6237" w:type="dxa"/>
            <w:tcBorders>
              <w:top w:val="nil"/>
              <w:left w:val="nil"/>
              <w:bottom w:val="nil"/>
              <w:right w:val="nil"/>
            </w:tcBorders>
            <w:shd w:val="clear" w:color="auto" w:fill="auto"/>
            <w:noWrap/>
            <w:vAlign w:val="bottom"/>
            <w:hideMark/>
          </w:tcPr>
          <w:p w14:paraId="32B73AED"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İpotek hizmeti sunma haklarından kaynaklanan aşım tutarı</w:t>
            </w:r>
          </w:p>
        </w:tc>
        <w:tc>
          <w:tcPr>
            <w:tcW w:w="1560" w:type="dxa"/>
            <w:tcBorders>
              <w:top w:val="nil"/>
              <w:left w:val="nil"/>
              <w:bottom w:val="nil"/>
              <w:right w:val="nil"/>
            </w:tcBorders>
            <w:shd w:val="clear" w:color="auto" w:fill="auto"/>
            <w:noWrap/>
            <w:vAlign w:val="bottom"/>
          </w:tcPr>
          <w:p w14:paraId="3A5C6766" w14:textId="28B812A7"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shd w:val="clear" w:color="auto" w:fill="auto"/>
            <w:vAlign w:val="bottom"/>
          </w:tcPr>
          <w:p w14:paraId="05F7819C" w14:textId="77777777" w:rsidR="008F7F78" w:rsidRPr="009128F0" w:rsidRDefault="008F7F78" w:rsidP="008F7F78">
            <w:pPr>
              <w:jc w:val="right"/>
              <w:rPr>
                <w:rFonts w:ascii="Arial" w:hAnsi="Arial" w:cs="Arial"/>
                <w:color w:val="000000" w:themeColor="text1"/>
                <w:sz w:val="16"/>
                <w:szCs w:val="16"/>
              </w:rPr>
            </w:pPr>
          </w:p>
        </w:tc>
      </w:tr>
      <w:tr w:rsidR="008F7F78" w:rsidRPr="009128F0" w14:paraId="6856F998" w14:textId="77777777" w:rsidTr="008F7F78">
        <w:trPr>
          <w:trHeight w:val="20"/>
        </w:trPr>
        <w:tc>
          <w:tcPr>
            <w:tcW w:w="6237" w:type="dxa"/>
            <w:tcBorders>
              <w:top w:val="nil"/>
              <w:left w:val="nil"/>
              <w:bottom w:val="nil"/>
              <w:right w:val="nil"/>
            </w:tcBorders>
            <w:shd w:val="clear" w:color="auto" w:fill="auto"/>
            <w:noWrap/>
            <w:vAlign w:val="bottom"/>
            <w:hideMark/>
          </w:tcPr>
          <w:p w14:paraId="7AB4309A"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Geçici farklara dayanan ertelenmiş vergi varlıklarından kaynaklanan aşım tutarı</w:t>
            </w:r>
          </w:p>
        </w:tc>
        <w:tc>
          <w:tcPr>
            <w:tcW w:w="1560" w:type="dxa"/>
            <w:tcBorders>
              <w:top w:val="nil"/>
              <w:left w:val="nil"/>
              <w:bottom w:val="nil"/>
              <w:right w:val="nil"/>
            </w:tcBorders>
            <w:shd w:val="clear" w:color="auto" w:fill="auto"/>
            <w:noWrap/>
            <w:vAlign w:val="bottom"/>
          </w:tcPr>
          <w:p w14:paraId="6DB987D2" w14:textId="5E0AA76A"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shd w:val="clear" w:color="auto" w:fill="auto"/>
            <w:vAlign w:val="bottom"/>
          </w:tcPr>
          <w:p w14:paraId="019C6839" w14:textId="77777777" w:rsidR="008F7F78" w:rsidRPr="009128F0" w:rsidRDefault="008F7F78" w:rsidP="008F7F78">
            <w:pPr>
              <w:jc w:val="right"/>
              <w:rPr>
                <w:rFonts w:ascii="Arial" w:hAnsi="Arial" w:cs="Arial"/>
                <w:color w:val="000000" w:themeColor="text1"/>
                <w:sz w:val="16"/>
                <w:szCs w:val="16"/>
              </w:rPr>
            </w:pPr>
          </w:p>
        </w:tc>
      </w:tr>
      <w:tr w:rsidR="008F7F78" w:rsidRPr="009128F0" w14:paraId="26CAF718" w14:textId="77777777" w:rsidTr="008F7F78">
        <w:trPr>
          <w:trHeight w:val="20"/>
        </w:trPr>
        <w:tc>
          <w:tcPr>
            <w:tcW w:w="6237" w:type="dxa"/>
            <w:tcBorders>
              <w:top w:val="nil"/>
              <w:left w:val="nil"/>
              <w:bottom w:val="nil"/>
              <w:right w:val="nil"/>
            </w:tcBorders>
            <w:shd w:val="clear" w:color="auto" w:fill="auto"/>
            <w:noWrap/>
            <w:vAlign w:val="bottom"/>
            <w:hideMark/>
          </w:tcPr>
          <w:p w14:paraId="6BB22079"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Kurulca belirlenecek diğer kalemler</w:t>
            </w:r>
          </w:p>
        </w:tc>
        <w:tc>
          <w:tcPr>
            <w:tcW w:w="1560" w:type="dxa"/>
            <w:tcBorders>
              <w:top w:val="nil"/>
              <w:left w:val="nil"/>
              <w:bottom w:val="nil"/>
              <w:right w:val="nil"/>
            </w:tcBorders>
            <w:shd w:val="clear" w:color="auto" w:fill="auto"/>
            <w:noWrap/>
            <w:vAlign w:val="bottom"/>
          </w:tcPr>
          <w:p w14:paraId="2B94A89C" w14:textId="04B5F789"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shd w:val="clear" w:color="auto" w:fill="auto"/>
            <w:vAlign w:val="bottom"/>
          </w:tcPr>
          <w:p w14:paraId="01153CD2" w14:textId="77777777" w:rsidR="008F7F78" w:rsidRPr="009128F0" w:rsidRDefault="008F7F78" w:rsidP="008F7F78">
            <w:pPr>
              <w:jc w:val="right"/>
              <w:rPr>
                <w:rFonts w:ascii="Arial" w:hAnsi="Arial" w:cs="Arial"/>
                <w:color w:val="000000" w:themeColor="text1"/>
                <w:sz w:val="16"/>
                <w:szCs w:val="16"/>
              </w:rPr>
            </w:pPr>
          </w:p>
        </w:tc>
      </w:tr>
      <w:tr w:rsidR="008F7F78" w:rsidRPr="009128F0" w14:paraId="13C7EDD4" w14:textId="77777777" w:rsidTr="008F7F78">
        <w:trPr>
          <w:trHeight w:val="20"/>
        </w:trPr>
        <w:tc>
          <w:tcPr>
            <w:tcW w:w="6237" w:type="dxa"/>
            <w:tcBorders>
              <w:top w:val="nil"/>
              <w:left w:val="nil"/>
              <w:bottom w:val="single" w:sz="4" w:space="0" w:color="auto"/>
              <w:right w:val="nil"/>
            </w:tcBorders>
            <w:shd w:val="clear" w:color="auto" w:fill="auto"/>
            <w:vAlign w:val="bottom"/>
            <w:hideMark/>
          </w:tcPr>
          <w:p w14:paraId="53760D0A"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Yeterli ilave ana sermaye veya katkı sermaye bulunmaması halinde çekirdek sermayeden indirim yapılacak tutar</w:t>
            </w:r>
          </w:p>
        </w:tc>
        <w:tc>
          <w:tcPr>
            <w:tcW w:w="1560" w:type="dxa"/>
            <w:tcBorders>
              <w:top w:val="nil"/>
              <w:left w:val="nil"/>
              <w:bottom w:val="single" w:sz="4" w:space="0" w:color="auto"/>
              <w:right w:val="nil"/>
            </w:tcBorders>
            <w:shd w:val="clear" w:color="auto" w:fill="auto"/>
            <w:noWrap/>
            <w:vAlign w:val="bottom"/>
          </w:tcPr>
          <w:p w14:paraId="72DF1C3F" w14:textId="36B1D13E"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single" w:sz="4" w:space="0" w:color="auto"/>
              <w:right w:val="nil"/>
            </w:tcBorders>
            <w:shd w:val="clear" w:color="auto" w:fill="auto"/>
            <w:vAlign w:val="bottom"/>
          </w:tcPr>
          <w:p w14:paraId="744B9CB6" w14:textId="77777777" w:rsidR="008F7F78" w:rsidRPr="009128F0" w:rsidRDefault="008F7F78" w:rsidP="008F7F78">
            <w:pPr>
              <w:jc w:val="right"/>
              <w:rPr>
                <w:rFonts w:ascii="Arial" w:hAnsi="Arial" w:cs="Arial"/>
                <w:color w:val="000000" w:themeColor="text1"/>
                <w:sz w:val="16"/>
                <w:szCs w:val="16"/>
              </w:rPr>
            </w:pPr>
          </w:p>
        </w:tc>
      </w:tr>
      <w:tr w:rsidR="008F7F78" w:rsidRPr="009128F0" w14:paraId="51EFB772" w14:textId="77777777" w:rsidTr="008F7F78">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77FB8D4B" w14:textId="77777777" w:rsidR="008F7F78" w:rsidRPr="009128F0" w:rsidRDefault="008F7F78" w:rsidP="008F7F78">
            <w:pPr>
              <w:rPr>
                <w:rFonts w:ascii="Arial" w:hAnsi="Arial" w:cs="Arial"/>
                <w:b/>
                <w:bCs/>
                <w:color w:val="000000" w:themeColor="text1"/>
                <w:sz w:val="16"/>
                <w:szCs w:val="16"/>
              </w:rPr>
            </w:pPr>
            <w:r w:rsidRPr="009128F0">
              <w:rPr>
                <w:rFonts w:ascii="Arial" w:hAnsi="Arial" w:cs="Arial"/>
                <w:b/>
                <w:bCs/>
                <w:color w:val="000000" w:themeColor="text1"/>
                <w:sz w:val="16"/>
                <w:szCs w:val="16"/>
              </w:rPr>
              <w:t>Çekirdek Sermayeden Yapılan İndirimler Toplamı</w:t>
            </w:r>
          </w:p>
        </w:tc>
        <w:tc>
          <w:tcPr>
            <w:tcW w:w="1560" w:type="dxa"/>
            <w:tcBorders>
              <w:top w:val="single" w:sz="4" w:space="0" w:color="auto"/>
              <w:left w:val="nil"/>
              <w:bottom w:val="single" w:sz="4" w:space="0" w:color="auto"/>
              <w:right w:val="nil"/>
            </w:tcBorders>
            <w:shd w:val="clear" w:color="auto" w:fill="auto"/>
            <w:noWrap/>
            <w:vAlign w:val="bottom"/>
          </w:tcPr>
          <w:p w14:paraId="086867B1" w14:textId="6284D8AC" w:rsidR="008F7F78" w:rsidRPr="009128F0" w:rsidRDefault="008F7F78" w:rsidP="008F7F78">
            <w:pPr>
              <w:jc w:val="right"/>
              <w:rPr>
                <w:rFonts w:ascii="Arial" w:hAnsi="Arial" w:cs="Arial"/>
                <w:b/>
                <w:color w:val="000000" w:themeColor="text1"/>
                <w:sz w:val="16"/>
                <w:szCs w:val="16"/>
              </w:rPr>
            </w:pPr>
            <w:r w:rsidRPr="0094533D">
              <w:rPr>
                <w:rFonts w:ascii="Arial" w:hAnsi="Arial" w:cs="Arial"/>
                <w:b/>
                <w:color w:val="000000" w:themeColor="text1"/>
                <w:sz w:val="16"/>
                <w:szCs w:val="16"/>
              </w:rPr>
              <w:t>92.357</w:t>
            </w:r>
          </w:p>
        </w:tc>
        <w:tc>
          <w:tcPr>
            <w:tcW w:w="1559" w:type="dxa"/>
            <w:tcBorders>
              <w:top w:val="single" w:sz="4" w:space="0" w:color="auto"/>
              <w:left w:val="nil"/>
              <w:bottom w:val="single" w:sz="4" w:space="0" w:color="auto"/>
              <w:right w:val="nil"/>
            </w:tcBorders>
            <w:shd w:val="clear" w:color="auto" w:fill="auto"/>
            <w:vAlign w:val="bottom"/>
          </w:tcPr>
          <w:p w14:paraId="285EA514" w14:textId="77777777" w:rsidR="008F7F78" w:rsidRPr="009128F0" w:rsidRDefault="008F7F78" w:rsidP="008F7F78">
            <w:pPr>
              <w:jc w:val="right"/>
              <w:rPr>
                <w:rFonts w:ascii="Arial" w:hAnsi="Arial" w:cs="Arial"/>
                <w:b/>
                <w:color w:val="000000" w:themeColor="text1"/>
                <w:sz w:val="16"/>
                <w:szCs w:val="16"/>
              </w:rPr>
            </w:pPr>
          </w:p>
        </w:tc>
      </w:tr>
      <w:tr w:rsidR="008F7F78" w:rsidRPr="009128F0" w14:paraId="65D7B0DC" w14:textId="77777777" w:rsidTr="008F7F78">
        <w:trPr>
          <w:trHeight w:val="20"/>
        </w:trPr>
        <w:tc>
          <w:tcPr>
            <w:tcW w:w="6237" w:type="dxa"/>
            <w:tcBorders>
              <w:top w:val="single" w:sz="4" w:space="0" w:color="auto"/>
              <w:left w:val="nil"/>
              <w:bottom w:val="single" w:sz="4" w:space="0" w:color="auto"/>
              <w:right w:val="nil"/>
            </w:tcBorders>
            <w:shd w:val="clear" w:color="auto" w:fill="auto"/>
            <w:noWrap/>
            <w:vAlign w:val="bottom"/>
            <w:hideMark/>
          </w:tcPr>
          <w:p w14:paraId="745D7FAE" w14:textId="77777777" w:rsidR="008F7F78" w:rsidRPr="009128F0" w:rsidRDefault="008F7F78" w:rsidP="008F7F78">
            <w:pPr>
              <w:rPr>
                <w:rFonts w:ascii="Arial" w:hAnsi="Arial" w:cs="Arial"/>
                <w:b/>
                <w:bCs/>
                <w:color w:val="000000" w:themeColor="text1"/>
                <w:sz w:val="16"/>
                <w:szCs w:val="16"/>
              </w:rPr>
            </w:pPr>
            <w:r w:rsidRPr="009128F0">
              <w:rPr>
                <w:rFonts w:ascii="Arial" w:hAnsi="Arial" w:cs="Arial"/>
                <w:b/>
                <w:bCs/>
                <w:color w:val="000000" w:themeColor="text1"/>
                <w:sz w:val="16"/>
                <w:szCs w:val="16"/>
              </w:rPr>
              <w:t>Çekirdek Sermaye Toplamı</w:t>
            </w:r>
          </w:p>
        </w:tc>
        <w:tc>
          <w:tcPr>
            <w:tcW w:w="1560" w:type="dxa"/>
            <w:tcBorders>
              <w:top w:val="single" w:sz="4" w:space="0" w:color="auto"/>
              <w:left w:val="nil"/>
              <w:bottom w:val="single" w:sz="4" w:space="0" w:color="auto"/>
              <w:right w:val="nil"/>
            </w:tcBorders>
            <w:shd w:val="clear" w:color="auto" w:fill="auto"/>
            <w:noWrap/>
            <w:vAlign w:val="bottom"/>
          </w:tcPr>
          <w:p w14:paraId="41F82C4C" w14:textId="4C617A66" w:rsidR="008F7F78" w:rsidRPr="009128F0" w:rsidRDefault="008F7F78" w:rsidP="008F7F78">
            <w:pPr>
              <w:jc w:val="right"/>
              <w:rPr>
                <w:rFonts w:ascii="Arial" w:hAnsi="Arial" w:cs="Arial"/>
                <w:b/>
                <w:color w:val="000000" w:themeColor="text1"/>
                <w:sz w:val="16"/>
                <w:szCs w:val="16"/>
              </w:rPr>
            </w:pPr>
            <w:r w:rsidRPr="0094533D">
              <w:rPr>
                <w:rFonts w:ascii="Arial" w:hAnsi="Arial" w:cs="Arial"/>
                <w:b/>
                <w:color w:val="000000" w:themeColor="text1"/>
                <w:sz w:val="16"/>
                <w:szCs w:val="16"/>
              </w:rPr>
              <w:t>2.446.804</w:t>
            </w:r>
          </w:p>
        </w:tc>
        <w:tc>
          <w:tcPr>
            <w:tcW w:w="1559" w:type="dxa"/>
            <w:tcBorders>
              <w:top w:val="single" w:sz="4" w:space="0" w:color="auto"/>
              <w:left w:val="nil"/>
              <w:bottom w:val="single" w:sz="4" w:space="0" w:color="auto"/>
              <w:right w:val="nil"/>
            </w:tcBorders>
            <w:shd w:val="clear" w:color="auto" w:fill="auto"/>
            <w:vAlign w:val="bottom"/>
          </w:tcPr>
          <w:p w14:paraId="68C843A3" w14:textId="77777777" w:rsidR="008F7F78" w:rsidRPr="009128F0" w:rsidRDefault="008F7F78" w:rsidP="008F7F78">
            <w:pPr>
              <w:jc w:val="right"/>
              <w:rPr>
                <w:rFonts w:ascii="Arial" w:hAnsi="Arial" w:cs="Arial"/>
                <w:b/>
                <w:color w:val="000000" w:themeColor="text1"/>
                <w:sz w:val="16"/>
                <w:szCs w:val="16"/>
              </w:rPr>
            </w:pPr>
          </w:p>
        </w:tc>
      </w:tr>
    </w:tbl>
    <w:p w14:paraId="1EA8D04D" w14:textId="77777777" w:rsidR="00A21154" w:rsidRPr="009128F0" w:rsidRDefault="00A21154" w:rsidP="00CC5C58">
      <w:pPr>
        <w:ind w:hanging="567"/>
        <w:rPr>
          <w:rFonts w:ascii="Arial" w:hAnsi="Arial" w:cs="Arial"/>
          <w:b/>
          <w:color w:val="000000" w:themeColor="text1"/>
          <w:sz w:val="22"/>
          <w:szCs w:val="20"/>
        </w:rPr>
      </w:pPr>
    </w:p>
    <w:p w14:paraId="4D4BCE6C" w14:textId="77777777" w:rsidR="002A55F0" w:rsidRPr="009128F0" w:rsidRDefault="002A55F0" w:rsidP="00CC5C58">
      <w:pPr>
        <w:ind w:hanging="567"/>
        <w:rPr>
          <w:rFonts w:ascii="Arial" w:hAnsi="Arial" w:cs="Arial"/>
          <w:b/>
          <w:color w:val="000000" w:themeColor="text1"/>
          <w:sz w:val="22"/>
          <w:szCs w:val="20"/>
        </w:rPr>
      </w:pPr>
    </w:p>
    <w:p w14:paraId="703AE4C4" w14:textId="77777777" w:rsidR="00A43BFF" w:rsidRPr="009128F0" w:rsidRDefault="00A43BFF" w:rsidP="00A43BFF">
      <w:pPr>
        <w:pageBreakBefore/>
        <w:spacing w:line="230" w:lineRule="auto"/>
        <w:ind w:left="-567"/>
        <w:jc w:val="both"/>
        <w:rPr>
          <w:rFonts w:ascii="Arial" w:hAnsi="Arial" w:cs="Arial"/>
          <w:b/>
          <w:color w:val="000000" w:themeColor="text1"/>
          <w:sz w:val="20"/>
          <w:szCs w:val="20"/>
        </w:rPr>
      </w:pPr>
      <w:r w:rsidRPr="009128F0">
        <w:rPr>
          <w:rFonts w:ascii="Arial" w:hAnsi="Arial" w:cs="Arial"/>
          <w:b/>
          <w:color w:val="000000" w:themeColor="text1"/>
          <w:sz w:val="20"/>
          <w:szCs w:val="20"/>
        </w:rPr>
        <w:lastRenderedPageBreak/>
        <w:t xml:space="preserve">I. </w:t>
      </w:r>
      <w:r w:rsidRPr="009128F0">
        <w:rPr>
          <w:rFonts w:ascii="Arial" w:hAnsi="Arial" w:cs="Arial"/>
          <w:b/>
          <w:color w:val="000000" w:themeColor="text1"/>
          <w:sz w:val="20"/>
          <w:szCs w:val="20"/>
        </w:rPr>
        <w:tab/>
        <w:t>Konsolide sermaye yeterliliği standart oranına ilişkin açıklamalar (devamı):</w:t>
      </w:r>
    </w:p>
    <w:p w14:paraId="1E6723BF" w14:textId="77777777" w:rsidR="00A43BFF" w:rsidRPr="009128F0" w:rsidRDefault="00A43BFF" w:rsidP="00A43BFF">
      <w:pPr>
        <w:spacing w:before="120" w:after="120" w:line="230" w:lineRule="auto"/>
        <w:ind w:left="-567"/>
        <w:jc w:val="both"/>
        <w:rPr>
          <w:rFonts w:ascii="Arial" w:hAnsi="Arial" w:cs="Arial"/>
          <w:color w:val="000000" w:themeColor="text1"/>
        </w:rPr>
      </w:pPr>
      <w:proofErr w:type="gramStart"/>
      <w:r w:rsidRPr="009128F0">
        <w:rPr>
          <w:rFonts w:ascii="Arial" w:hAnsi="Arial" w:cs="Arial"/>
          <w:b/>
          <w:color w:val="000000" w:themeColor="text1"/>
          <w:sz w:val="20"/>
          <w:szCs w:val="20"/>
        </w:rPr>
        <w:t>a</w:t>
      </w:r>
      <w:proofErr w:type="gramEnd"/>
      <w:r w:rsidR="00190D24" w:rsidRPr="009128F0">
        <w:rPr>
          <w:rFonts w:ascii="Arial" w:hAnsi="Arial" w:cs="Arial"/>
          <w:b/>
          <w:color w:val="000000" w:themeColor="text1"/>
          <w:sz w:val="20"/>
          <w:szCs w:val="20"/>
        </w:rPr>
        <w:t>.</w:t>
      </w:r>
      <w:r w:rsidRPr="009128F0">
        <w:rPr>
          <w:rFonts w:ascii="Arial" w:hAnsi="Arial" w:cs="Arial"/>
          <w:b/>
          <w:color w:val="000000" w:themeColor="text1"/>
          <w:sz w:val="20"/>
          <w:szCs w:val="20"/>
        </w:rPr>
        <w:t xml:space="preserve"> </w:t>
      </w:r>
      <w:r w:rsidRPr="009128F0">
        <w:rPr>
          <w:rFonts w:ascii="Arial" w:hAnsi="Arial" w:cs="Arial"/>
          <w:b/>
          <w:color w:val="000000" w:themeColor="text1"/>
          <w:sz w:val="20"/>
          <w:szCs w:val="20"/>
        </w:rPr>
        <w:tab/>
        <w:t xml:space="preserve">Konsolide </w:t>
      </w:r>
      <w:proofErr w:type="spellStart"/>
      <w:r w:rsidRPr="009128F0">
        <w:rPr>
          <w:rFonts w:ascii="Arial" w:hAnsi="Arial" w:cs="Arial"/>
          <w:b/>
          <w:color w:val="000000" w:themeColor="text1"/>
          <w:sz w:val="20"/>
          <w:szCs w:val="20"/>
        </w:rPr>
        <w:t>özkaynak</w:t>
      </w:r>
      <w:proofErr w:type="spellEnd"/>
      <w:r w:rsidRPr="009128F0">
        <w:rPr>
          <w:rFonts w:ascii="Arial" w:hAnsi="Arial" w:cs="Arial"/>
          <w:b/>
          <w:color w:val="000000" w:themeColor="text1"/>
          <w:sz w:val="20"/>
          <w:szCs w:val="20"/>
        </w:rPr>
        <w:t xml:space="preserve"> kalemlerine ilişkin bilgiler (devamı):</w:t>
      </w:r>
    </w:p>
    <w:tbl>
      <w:tblPr>
        <w:tblW w:w="9439" w:type="dxa"/>
        <w:tblCellMar>
          <w:left w:w="70" w:type="dxa"/>
          <w:right w:w="70" w:type="dxa"/>
        </w:tblCellMar>
        <w:tblLook w:val="04A0" w:firstRow="1" w:lastRow="0" w:firstColumn="1" w:lastColumn="0" w:noHBand="0" w:noVBand="1"/>
      </w:tblPr>
      <w:tblGrid>
        <w:gridCol w:w="6663"/>
        <w:gridCol w:w="1276"/>
        <w:gridCol w:w="1500"/>
      </w:tblGrid>
      <w:tr w:rsidR="00C729D2" w:rsidRPr="009128F0" w14:paraId="7692AAA1" w14:textId="77777777" w:rsidTr="00A60956">
        <w:trPr>
          <w:trHeight w:val="20"/>
        </w:trPr>
        <w:tc>
          <w:tcPr>
            <w:tcW w:w="6663" w:type="dxa"/>
            <w:tcBorders>
              <w:top w:val="single" w:sz="4" w:space="0" w:color="auto"/>
              <w:left w:val="nil"/>
              <w:bottom w:val="single" w:sz="4" w:space="0" w:color="auto"/>
              <w:right w:val="nil"/>
            </w:tcBorders>
            <w:shd w:val="clear" w:color="auto" w:fill="auto"/>
            <w:noWrap/>
            <w:vAlign w:val="bottom"/>
          </w:tcPr>
          <w:p w14:paraId="75D329A1" w14:textId="77777777" w:rsidR="00C729D2" w:rsidRPr="009128F0" w:rsidRDefault="00C729D2" w:rsidP="00C729D2">
            <w:pPr>
              <w:rPr>
                <w:rFonts w:ascii="Arial" w:hAnsi="Arial" w:cs="Arial"/>
                <w:b/>
                <w:bCs/>
                <w:color w:val="000000" w:themeColor="text1"/>
                <w:sz w:val="16"/>
                <w:szCs w:val="16"/>
              </w:rPr>
            </w:pPr>
          </w:p>
        </w:tc>
        <w:tc>
          <w:tcPr>
            <w:tcW w:w="1276" w:type="dxa"/>
            <w:tcBorders>
              <w:top w:val="single" w:sz="4" w:space="0" w:color="auto"/>
              <w:left w:val="nil"/>
              <w:bottom w:val="single" w:sz="4" w:space="0" w:color="auto"/>
              <w:right w:val="nil"/>
            </w:tcBorders>
            <w:shd w:val="clear" w:color="auto" w:fill="auto"/>
            <w:noWrap/>
            <w:vAlign w:val="bottom"/>
          </w:tcPr>
          <w:p w14:paraId="40F0FE20" w14:textId="77777777" w:rsidR="00C729D2" w:rsidRPr="009128F0" w:rsidRDefault="00C729D2" w:rsidP="00C729D2">
            <w:pPr>
              <w:jc w:val="right"/>
              <w:rPr>
                <w:rFonts w:ascii="Arial" w:hAnsi="Arial" w:cs="Arial"/>
                <w:b/>
                <w:color w:val="000000" w:themeColor="text1"/>
                <w:sz w:val="16"/>
                <w:szCs w:val="16"/>
              </w:rPr>
            </w:pPr>
            <w:r w:rsidRPr="009128F0">
              <w:rPr>
                <w:rFonts w:ascii="Arial" w:hAnsi="Arial" w:cs="Arial"/>
                <w:b/>
                <w:color w:val="000000" w:themeColor="text1"/>
                <w:sz w:val="16"/>
                <w:szCs w:val="16"/>
              </w:rPr>
              <w:t>Önceki Dönem</w:t>
            </w:r>
          </w:p>
        </w:tc>
        <w:tc>
          <w:tcPr>
            <w:tcW w:w="1500" w:type="dxa"/>
            <w:tcBorders>
              <w:top w:val="single" w:sz="4" w:space="0" w:color="auto"/>
              <w:left w:val="nil"/>
              <w:bottom w:val="single" w:sz="4" w:space="0" w:color="auto"/>
              <w:right w:val="nil"/>
            </w:tcBorders>
          </w:tcPr>
          <w:p w14:paraId="7851D62E" w14:textId="263E488F" w:rsidR="00C729D2" w:rsidRPr="009128F0" w:rsidRDefault="00C729D2" w:rsidP="00C729D2">
            <w:pPr>
              <w:jc w:val="right"/>
              <w:rPr>
                <w:rFonts w:ascii="Arial" w:hAnsi="Arial" w:cs="Arial"/>
                <w:b/>
                <w:color w:val="000000" w:themeColor="text1"/>
                <w:sz w:val="16"/>
                <w:szCs w:val="16"/>
              </w:rPr>
            </w:pPr>
            <w:r w:rsidRPr="009128F0">
              <w:rPr>
                <w:rFonts w:ascii="Arial" w:hAnsi="Arial" w:cs="Arial"/>
                <w:b/>
                <w:color w:val="000000" w:themeColor="text1"/>
                <w:sz w:val="16"/>
                <w:szCs w:val="16"/>
              </w:rPr>
              <w:t>1 Ocak 2014 Öncesi Uygulamaya İlişkin Tutar</w:t>
            </w:r>
            <w:r w:rsidRPr="009128F0">
              <w:rPr>
                <w:rFonts w:ascii="Arial" w:hAnsi="Arial" w:cs="Arial"/>
                <w:b/>
                <w:color w:val="000000" w:themeColor="text1"/>
                <w:sz w:val="16"/>
                <w:szCs w:val="16"/>
                <w:vertAlign w:val="superscript"/>
              </w:rPr>
              <w:t>(*)</w:t>
            </w:r>
          </w:p>
        </w:tc>
      </w:tr>
      <w:tr w:rsidR="00C729D2" w:rsidRPr="009128F0" w14:paraId="4F7006E9" w14:textId="77777777" w:rsidTr="00A6095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3A8CF82" w14:textId="77777777" w:rsidR="00C729D2" w:rsidRPr="009128F0" w:rsidRDefault="00C729D2" w:rsidP="00C729D2">
            <w:pPr>
              <w:rPr>
                <w:rFonts w:ascii="Arial" w:hAnsi="Arial" w:cs="Arial"/>
                <w:b/>
                <w:bCs/>
                <w:color w:val="000000" w:themeColor="text1"/>
                <w:sz w:val="16"/>
                <w:szCs w:val="16"/>
              </w:rPr>
            </w:pPr>
            <w:r w:rsidRPr="009128F0">
              <w:rPr>
                <w:rFonts w:ascii="Arial" w:hAnsi="Arial" w:cs="Arial"/>
                <w:b/>
                <w:bCs/>
                <w:color w:val="000000" w:themeColor="text1"/>
                <w:sz w:val="16"/>
                <w:szCs w:val="16"/>
              </w:rPr>
              <w:t>İLAVE ANA SERMAYE</w:t>
            </w:r>
          </w:p>
        </w:tc>
        <w:tc>
          <w:tcPr>
            <w:tcW w:w="1276" w:type="dxa"/>
            <w:tcBorders>
              <w:top w:val="single" w:sz="4" w:space="0" w:color="auto"/>
              <w:left w:val="nil"/>
              <w:bottom w:val="single" w:sz="4" w:space="0" w:color="auto"/>
              <w:right w:val="nil"/>
            </w:tcBorders>
            <w:shd w:val="clear" w:color="auto" w:fill="auto"/>
            <w:noWrap/>
            <w:vAlign w:val="bottom"/>
          </w:tcPr>
          <w:p w14:paraId="2E2D9328" w14:textId="77777777" w:rsidR="00C729D2" w:rsidRPr="009128F0" w:rsidRDefault="00C729D2" w:rsidP="00C729D2">
            <w:pPr>
              <w:jc w:val="right"/>
              <w:rPr>
                <w:rFonts w:ascii="Arial" w:hAnsi="Arial" w:cs="Arial"/>
                <w:b/>
                <w:color w:val="000000" w:themeColor="text1"/>
                <w:sz w:val="16"/>
                <w:szCs w:val="16"/>
              </w:rPr>
            </w:pPr>
            <w:r w:rsidRPr="009128F0">
              <w:rPr>
                <w:rFonts w:ascii="Arial" w:hAnsi="Arial" w:cs="Arial"/>
                <w:b/>
                <w:color w:val="000000" w:themeColor="text1"/>
                <w:sz w:val="16"/>
                <w:szCs w:val="16"/>
              </w:rPr>
              <w:t>-</w:t>
            </w:r>
          </w:p>
        </w:tc>
        <w:tc>
          <w:tcPr>
            <w:tcW w:w="1500" w:type="dxa"/>
            <w:tcBorders>
              <w:top w:val="single" w:sz="4" w:space="0" w:color="auto"/>
              <w:left w:val="nil"/>
              <w:bottom w:val="single" w:sz="4" w:space="0" w:color="auto"/>
              <w:right w:val="nil"/>
            </w:tcBorders>
          </w:tcPr>
          <w:p w14:paraId="257332C9" w14:textId="77777777" w:rsidR="00C729D2" w:rsidRPr="009128F0" w:rsidRDefault="00C729D2" w:rsidP="00C729D2">
            <w:pPr>
              <w:jc w:val="right"/>
              <w:rPr>
                <w:rFonts w:ascii="Arial" w:hAnsi="Arial" w:cs="Arial"/>
                <w:b/>
                <w:color w:val="000000" w:themeColor="text1"/>
                <w:sz w:val="16"/>
                <w:szCs w:val="16"/>
              </w:rPr>
            </w:pPr>
          </w:p>
        </w:tc>
      </w:tr>
      <w:tr w:rsidR="008F7F78" w:rsidRPr="009128F0" w14:paraId="5A0D7BAC" w14:textId="77777777" w:rsidTr="00A60956">
        <w:trPr>
          <w:trHeight w:val="20"/>
        </w:trPr>
        <w:tc>
          <w:tcPr>
            <w:tcW w:w="6663" w:type="dxa"/>
            <w:tcBorders>
              <w:top w:val="single" w:sz="4" w:space="0" w:color="auto"/>
              <w:left w:val="nil"/>
              <w:right w:val="nil"/>
            </w:tcBorders>
            <w:shd w:val="clear" w:color="auto" w:fill="auto"/>
            <w:noWrap/>
            <w:vAlign w:val="bottom"/>
            <w:hideMark/>
          </w:tcPr>
          <w:p w14:paraId="17C5F3D6"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 xml:space="preserve">Çekirdek sermayeye </w:t>
            </w:r>
            <w:proofErr w:type="gramStart"/>
            <w:r w:rsidRPr="009128F0">
              <w:rPr>
                <w:rFonts w:ascii="Arial" w:hAnsi="Arial" w:cs="Arial"/>
                <w:bCs/>
                <w:color w:val="000000" w:themeColor="text1"/>
                <w:sz w:val="16"/>
                <w:szCs w:val="16"/>
              </w:rPr>
              <w:t>dahil</w:t>
            </w:r>
            <w:proofErr w:type="gramEnd"/>
            <w:r w:rsidRPr="009128F0">
              <w:rPr>
                <w:rFonts w:ascii="Arial" w:hAnsi="Arial" w:cs="Arial"/>
                <w:bCs/>
                <w:color w:val="000000" w:themeColor="text1"/>
                <w:sz w:val="16"/>
                <w:szCs w:val="16"/>
              </w:rPr>
              <w:t xml:space="preserve"> edilmeyen imtiyazlı paylara tekabül eden sermaye ile bunlara ilişkin ihraç primleri</w:t>
            </w:r>
          </w:p>
        </w:tc>
        <w:tc>
          <w:tcPr>
            <w:tcW w:w="1276" w:type="dxa"/>
            <w:tcBorders>
              <w:top w:val="single" w:sz="4" w:space="0" w:color="auto"/>
              <w:left w:val="nil"/>
              <w:right w:val="nil"/>
            </w:tcBorders>
            <w:shd w:val="clear" w:color="auto" w:fill="auto"/>
            <w:noWrap/>
            <w:vAlign w:val="bottom"/>
          </w:tcPr>
          <w:p w14:paraId="20280E65" w14:textId="1BC17A5A"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00" w:type="dxa"/>
            <w:tcBorders>
              <w:top w:val="single" w:sz="4" w:space="0" w:color="auto"/>
              <w:left w:val="nil"/>
              <w:right w:val="nil"/>
            </w:tcBorders>
          </w:tcPr>
          <w:p w14:paraId="3BBCEE44" w14:textId="77777777" w:rsidR="008F7F78" w:rsidRPr="009128F0" w:rsidRDefault="008F7F78" w:rsidP="008F7F78">
            <w:pPr>
              <w:jc w:val="right"/>
              <w:rPr>
                <w:rFonts w:ascii="Arial" w:hAnsi="Arial" w:cs="Arial"/>
                <w:color w:val="000000" w:themeColor="text1"/>
                <w:sz w:val="16"/>
                <w:szCs w:val="16"/>
              </w:rPr>
            </w:pPr>
          </w:p>
        </w:tc>
      </w:tr>
      <w:tr w:rsidR="008F7F78" w:rsidRPr="009128F0" w14:paraId="441B7E32" w14:textId="77777777" w:rsidTr="00A60956">
        <w:trPr>
          <w:trHeight w:val="20"/>
        </w:trPr>
        <w:tc>
          <w:tcPr>
            <w:tcW w:w="6663" w:type="dxa"/>
            <w:tcBorders>
              <w:left w:val="nil"/>
              <w:right w:val="nil"/>
            </w:tcBorders>
            <w:shd w:val="clear" w:color="auto" w:fill="auto"/>
            <w:noWrap/>
            <w:vAlign w:val="bottom"/>
            <w:hideMark/>
          </w:tcPr>
          <w:p w14:paraId="524E4E93"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Kurumca uygun görülen borçlanma araçları ve bunlara ilişkin ihraç primleri</w:t>
            </w:r>
          </w:p>
        </w:tc>
        <w:tc>
          <w:tcPr>
            <w:tcW w:w="1276" w:type="dxa"/>
            <w:tcBorders>
              <w:left w:val="nil"/>
              <w:right w:val="nil"/>
            </w:tcBorders>
            <w:shd w:val="clear" w:color="auto" w:fill="auto"/>
            <w:noWrap/>
            <w:vAlign w:val="bottom"/>
          </w:tcPr>
          <w:p w14:paraId="2129361F" w14:textId="018BC2D0"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00" w:type="dxa"/>
            <w:tcBorders>
              <w:left w:val="nil"/>
              <w:right w:val="nil"/>
            </w:tcBorders>
          </w:tcPr>
          <w:p w14:paraId="450DF923" w14:textId="77777777" w:rsidR="008F7F78" w:rsidRPr="009128F0" w:rsidRDefault="008F7F78" w:rsidP="008F7F78">
            <w:pPr>
              <w:jc w:val="right"/>
              <w:rPr>
                <w:rFonts w:ascii="Arial" w:hAnsi="Arial" w:cs="Arial"/>
                <w:color w:val="000000" w:themeColor="text1"/>
                <w:sz w:val="16"/>
                <w:szCs w:val="16"/>
              </w:rPr>
            </w:pPr>
          </w:p>
        </w:tc>
      </w:tr>
      <w:tr w:rsidR="008F7F78" w:rsidRPr="009128F0" w14:paraId="4ABA8AFC" w14:textId="77777777" w:rsidTr="00A60956">
        <w:trPr>
          <w:trHeight w:val="20"/>
        </w:trPr>
        <w:tc>
          <w:tcPr>
            <w:tcW w:w="6663" w:type="dxa"/>
            <w:tcBorders>
              <w:left w:val="nil"/>
              <w:right w:val="nil"/>
            </w:tcBorders>
            <w:shd w:val="clear" w:color="auto" w:fill="auto"/>
            <w:noWrap/>
            <w:vAlign w:val="bottom"/>
            <w:hideMark/>
          </w:tcPr>
          <w:p w14:paraId="6DC50CC4"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Kurumca uygun görülen borçlanma araçları ve bunlara ilişkin ihraç primleri (Geçici Madde 4 kapsamında olanlar)</w:t>
            </w:r>
          </w:p>
        </w:tc>
        <w:tc>
          <w:tcPr>
            <w:tcW w:w="1276" w:type="dxa"/>
            <w:tcBorders>
              <w:left w:val="nil"/>
              <w:right w:val="nil"/>
            </w:tcBorders>
            <w:shd w:val="clear" w:color="auto" w:fill="auto"/>
            <w:noWrap/>
            <w:vAlign w:val="bottom"/>
          </w:tcPr>
          <w:p w14:paraId="3B87BBC8" w14:textId="1E58B9F7"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00" w:type="dxa"/>
            <w:tcBorders>
              <w:left w:val="nil"/>
              <w:right w:val="nil"/>
            </w:tcBorders>
          </w:tcPr>
          <w:p w14:paraId="613BB5CE" w14:textId="77777777" w:rsidR="008F7F78" w:rsidRPr="009128F0" w:rsidRDefault="008F7F78" w:rsidP="008F7F78">
            <w:pPr>
              <w:jc w:val="right"/>
              <w:rPr>
                <w:rFonts w:ascii="Arial" w:hAnsi="Arial" w:cs="Arial"/>
                <w:color w:val="000000" w:themeColor="text1"/>
                <w:sz w:val="16"/>
                <w:szCs w:val="16"/>
              </w:rPr>
            </w:pPr>
          </w:p>
        </w:tc>
      </w:tr>
      <w:tr w:rsidR="008F7F78" w:rsidRPr="009128F0" w14:paraId="68C8962C" w14:textId="77777777" w:rsidTr="00A60956">
        <w:trPr>
          <w:trHeight w:val="20"/>
        </w:trPr>
        <w:tc>
          <w:tcPr>
            <w:tcW w:w="6663" w:type="dxa"/>
            <w:tcBorders>
              <w:left w:val="nil"/>
              <w:right w:val="nil"/>
            </w:tcBorders>
            <w:shd w:val="clear" w:color="auto" w:fill="auto"/>
            <w:noWrap/>
            <w:vAlign w:val="bottom"/>
          </w:tcPr>
          <w:p w14:paraId="7172B5A4"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Üçüncü kişilerin ilave ana sermayedeki payları</w:t>
            </w:r>
          </w:p>
        </w:tc>
        <w:tc>
          <w:tcPr>
            <w:tcW w:w="1276" w:type="dxa"/>
            <w:tcBorders>
              <w:left w:val="nil"/>
              <w:right w:val="nil"/>
            </w:tcBorders>
            <w:shd w:val="clear" w:color="auto" w:fill="auto"/>
            <w:noWrap/>
            <w:vAlign w:val="bottom"/>
          </w:tcPr>
          <w:p w14:paraId="58AF5B73" w14:textId="3C15F630"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00" w:type="dxa"/>
            <w:tcBorders>
              <w:left w:val="nil"/>
              <w:right w:val="nil"/>
            </w:tcBorders>
          </w:tcPr>
          <w:p w14:paraId="5A5422D1" w14:textId="77777777" w:rsidR="008F7F78" w:rsidRPr="009128F0" w:rsidRDefault="008F7F78" w:rsidP="008F7F78">
            <w:pPr>
              <w:jc w:val="right"/>
              <w:rPr>
                <w:rFonts w:ascii="Arial" w:hAnsi="Arial" w:cs="Arial"/>
                <w:color w:val="000000" w:themeColor="text1"/>
                <w:sz w:val="16"/>
                <w:szCs w:val="16"/>
              </w:rPr>
            </w:pPr>
          </w:p>
        </w:tc>
      </w:tr>
      <w:tr w:rsidR="008F7F78" w:rsidRPr="009128F0" w14:paraId="7FF39D85" w14:textId="77777777" w:rsidTr="00A60956">
        <w:trPr>
          <w:trHeight w:val="20"/>
        </w:trPr>
        <w:tc>
          <w:tcPr>
            <w:tcW w:w="6663" w:type="dxa"/>
            <w:tcBorders>
              <w:left w:val="nil"/>
              <w:bottom w:val="single" w:sz="4" w:space="0" w:color="auto"/>
              <w:right w:val="nil"/>
            </w:tcBorders>
            <w:shd w:val="clear" w:color="auto" w:fill="auto"/>
            <w:noWrap/>
            <w:vAlign w:val="bottom"/>
          </w:tcPr>
          <w:p w14:paraId="7236058D"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Üçüncü kişilerin ilave ana sermayedeki payları (Geçici Madde 3 kapsamında olanlar)</w:t>
            </w:r>
          </w:p>
        </w:tc>
        <w:tc>
          <w:tcPr>
            <w:tcW w:w="1276" w:type="dxa"/>
            <w:tcBorders>
              <w:left w:val="nil"/>
              <w:bottom w:val="single" w:sz="4" w:space="0" w:color="auto"/>
              <w:right w:val="nil"/>
            </w:tcBorders>
            <w:shd w:val="clear" w:color="auto" w:fill="auto"/>
            <w:noWrap/>
            <w:vAlign w:val="bottom"/>
          </w:tcPr>
          <w:p w14:paraId="1D7FDDD2" w14:textId="59BAF081"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00" w:type="dxa"/>
            <w:tcBorders>
              <w:left w:val="nil"/>
              <w:bottom w:val="single" w:sz="4" w:space="0" w:color="auto"/>
              <w:right w:val="nil"/>
            </w:tcBorders>
          </w:tcPr>
          <w:p w14:paraId="4D6D94D5" w14:textId="77777777" w:rsidR="008F7F78" w:rsidRPr="009128F0" w:rsidRDefault="008F7F78" w:rsidP="008F7F78">
            <w:pPr>
              <w:jc w:val="right"/>
              <w:rPr>
                <w:rFonts w:ascii="Arial" w:hAnsi="Arial" w:cs="Arial"/>
                <w:color w:val="000000" w:themeColor="text1"/>
                <w:sz w:val="16"/>
                <w:szCs w:val="16"/>
              </w:rPr>
            </w:pPr>
          </w:p>
        </w:tc>
      </w:tr>
      <w:tr w:rsidR="008F7F78" w:rsidRPr="009128F0" w14:paraId="07E7444F" w14:textId="77777777" w:rsidTr="00A6095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FEEF7F8" w14:textId="77777777" w:rsidR="008F7F78" w:rsidRPr="009128F0" w:rsidRDefault="008F7F78" w:rsidP="008F7F78">
            <w:pPr>
              <w:rPr>
                <w:rFonts w:ascii="Arial" w:hAnsi="Arial" w:cs="Arial"/>
                <w:b/>
                <w:bCs/>
                <w:color w:val="000000" w:themeColor="text1"/>
                <w:sz w:val="16"/>
                <w:szCs w:val="16"/>
              </w:rPr>
            </w:pPr>
            <w:r w:rsidRPr="009128F0">
              <w:rPr>
                <w:rFonts w:ascii="Arial" w:hAnsi="Arial" w:cs="Arial"/>
                <w:b/>
                <w:bCs/>
                <w:color w:val="000000" w:themeColor="text1"/>
                <w:sz w:val="16"/>
                <w:szCs w:val="16"/>
              </w:rPr>
              <w:t>İndirimler Öncesi İlave Ana Sermaye</w:t>
            </w:r>
          </w:p>
        </w:tc>
        <w:tc>
          <w:tcPr>
            <w:tcW w:w="1276" w:type="dxa"/>
            <w:tcBorders>
              <w:top w:val="single" w:sz="4" w:space="0" w:color="auto"/>
              <w:left w:val="nil"/>
              <w:bottom w:val="single" w:sz="4" w:space="0" w:color="auto"/>
              <w:right w:val="nil"/>
            </w:tcBorders>
            <w:shd w:val="clear" w:color="auto" w:fill="auto"/>
            <w:noWrap/>
            <w:vAlign w:val="bottom"/>
          </w:tcPr>
          <w:p w14:paraId="4DABBA49" w14:textId="47C1E19A" w:rsidR="008F7F78" w:rsidRPr="009128F0" w:rsidRDefault="008F7F78" w:rsidP="008F7F78">
            <w:pPr>
              <w:jc w:val="right"/>
              <w:rPr>
                <w:rFonts w:ascii="Arial" w:hAnsi="Arial" w:cs="Arial"/>
                <w:b/>
                <w:color w:val="000000" w:themeColor="text1"/>
                <w:sz w:val="16"/>
                <w:szCs w:val="16"/>
              </w:rPr>
            </w:pPr>
            <w:r>
              <w:rPr>
                <w:rFonts w:ascii="Arial" w:hAnsi="Arial" w:cs="Arial"/>
                <w:b/>
                <w:color w:val="000000" w:themeColor="text1"/>
                <w:sz w:val="16"/>
                <w:szCs w:val="16"/>
              </w:rPr>
              <w:t>-</w:t>
            </w:r>
          </w:p>
        </w:tc>
        <w:tc>
          <w:tcPr>
            <w:tcW w:w="1500" w:type="dxa"/>
            <w:tcBorders>
              <w:top w:val="single" w:sz="4" w:space="0" w:color="auto"/>
              <w:left w:val="nil"/>
              <w:bottom w:val="single" w:sz="4" w:space="0" w:color="auto"/>
              <w:right w:val="nil"/>
            </w:tcBorders>
          </w:tcPr>
          <w:p w14:paraId="50167083" w14:textId="77777777" w:rsidR="008F7F78" w:rsidRPr="009128F0" w:rsidRDefault="008F7F78" w:rsidP="008F7F78">
            <w:pPr>
              <w:jc w:val="right"/>
              <w:rPr>
                <w:rFonts w:ascii="Arial" w:hAnsi="Arial" w:cs="Arial"/>
                <w:b/>
                <w:color w:val="000000" w:themeColor="text1"/>
                <w:sz w:val="16"/>
                <w:szCs w:val="16"/>
              </w:rPr>
            </w:pPr>
          </w:p>
        </w:tc>
      </w:tr>
      <w:tr w:rsidR="008F7F78" w:rsidRPr="009128F0" w14:paraId="23DF5403" w14:textId="77777777" w:rsidTr="00A6095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E3441B2" w14:textId="77777777" w:rsidR="008F7F78" w:rsidRPr="009128F0" w:rsidRDefault="008F7F78" w:rsidP="008F7F78">
            <w:pPr>
              <w:rPr>
                <w:rFonts w:ascii="Arial" w:hAnsi="Arial" w:cs="Arial"/>
                <w:b/>
                <w:bCs/>
                <w:color w:val="000000" w:themeColor="text1"/>
                <w:sz w:val="16"/>
                <w:szCs w:val="16"/>
              </w:rPr>
            </w:pPr>
            <w:r w:rsidRPr="009128F0">
              <w:rPr>
                <w:rFonts w:ascii="Arial" w:hAnsi="Arial" w:cs="Arial"/>
                <w:b/>
                <w:bCs/>
                <w:color w:val="000000" w:themeColor="text1"/>
                <w:sz w:val="16"/>
                <w:szCs w:val="16"/>
              </w:rPr>
              <w:t>İlave Ana Sermayeden Yapılacak İndirimler</w:t>
            </w:r>
          </w:p>
        </w:tc>
        <w:tc>
          <w:tcPr>
            <w:tcW w:w="1276" w:type="dxa"/>
            <w:tcBorders>
              <w:top w:val="single" w:sz="4" w:space="0" w:color="auto"/>
              <w:left w:val="nil"/>
              <w:bottom w:val="single" w:sz="4" w:space="0" w:color="auto"/>
              <w:right w:val="nil"/>
            </w:tcBorders>
            <w:shd w:val="clear" w:color="auto" w:fill="auto"/>
            <w:noWrap/>
            <w:vAlign w:val="bottom"/>
          </w:tcPr>
          <w:p w14:paraId="45C92FF1" w14:textId="233E8F67" w:rsidR="008F7F78" w:rsidRPr="009128F0" w:rsidRDefault="008F7F78" w:rsidP="008F7F78">
            <w:pPr>
              <w:jc w:val="right"/>
              <w:rPr>
                <w:rFonts w:ascii="Arial" w:hAnsi="Arial" w:cs="Arial"/>
                <w:b/>
                <w:color w:val="000000" w:themeColor="text1"/>
                <w:sz w:val="16"/>
                <w:szCs w:val="16"/>
              </w:rPr>
            </w:pPr>
            <w:r>
              <w:rPr>
                <w:rFonts w:ascii="Arial" w:hAnsi="Arial" w:cs="Arial"/>
                <w:color w:val="000000" w:themeColor="text1"/>
                <w:sz w:val="16"/>
                <w:szCs w:val="16"/>
              </w:rPr>
              <w:t>-</w:t>
            </w:r>
          </w:p>
        </w:tc>
        <w:tc>
          <w:tcPr>
            <w:tcW w:w="1500" w:type="dxa"/>
            <w:tcBorders>
              <w:top w:val="single" w:sz="4" w:space="0" w:color="auto"/>
              <w:left w:val="nil"/>
              <w:bottom w:val="single" w:sz="4" w:space="0" w:color="auto"/>
              <w:right w:val="nil"/>
            </w:tcBorders>
          </w:tcPr>
          <w:p w14:paraId="52410811" w14:textId="77777777" w:rsidR="008F7F78" w:rsidRPr="009128F0" w:rsidRDefault="008F7F78" w:rsidP="008F7F78">
            <w:pPr>
              <w:jc w:val="right"/>
              <w:rPr>
                <w:rFonts w:ascii="Arial" w:hAnsi="Arial" w:cs="Arial"/>
                <w:b/>
                <w:color w:val="000000" w:themeColor="text1"/>
                <w:sz w:val="16"/>
                <w:szCs w:val="16"/>
              </w:rPr>
            </w:pPr>
          </w:p>
        </w:tc>
      </w:tr>
      <w:tr w:rsidR="008F7F78" w:rsidRPr="009128F0" w14:paraId="76C9E97B" w14:textId="77777777" w:rsidTr="00A60956">
        <w:trPr>
          <w:trHeight w:val="20"/>
        </w:trPr>
        <w:tc>
          <w:tcPr>
            <w:tcW w:w="6663" w:type="dxa"/>
            <w:tcBorders>
              <w:top w:val="single" w:sz="4" w:space="0" w:color="auto"/>
              <w:left w:val="nil"/>
              <w:right w:val="nil"/>
            </w:tcBorders>
            <w:shd w:val="clear" w:color="auto" w:fill="auto"/>
            <w:noWrap/>
            <w:vAlign w:val="bottom"/>
            <w:hideMark/>
          </w:tcPr>
          <w:p w14:paraId="49A6B6C7"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Bankanın kendi ilave ana sermayesine yapmış olduğu doğrudan veya dolaylı yatırımlar</w:t>
            </w:r>
          </w:p>
        </w:tc>
        <w:tc>
          <w:tcPr>
            <w:tcW w:w="1276" w:type="dxa"/>
            <w:tcBorders>
              <w:top w:val="single" w:sz="4" w:space="0" w:color="auto"/>
              <w:left w:val="nil"/>
              <w:right w:val="nil"/>
            </w:tcBorders>
            <w:shd w:val="clear" w:color="auto" w:fill="auto"/>
            <w:noWrap/>
            <w:vAlign w:val="bottom"/>
          </w:tcPr>
          <w:p w14:paraId="1BBED945" w14:textId="32F30C83"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00" w:type="dxa"/>
            <w:tcBorders>
              <w:top w:val="single" w:sz="4" w:space="0" w:color="auto"/>
              <w:left w:val="nil"/>
              <w:right w:val="nil"/>
            </w:tcBorders>
          </w:tcPr>
          <w:p w14:paraId="03A1F1E7" w14:textId="77777777" w:rsidR="008F7F78" w:rsidRPr="009128F0" w:rsidRDefault="008F7F78" w:rsidP="008F7F78">
            <w:pPr>
              <w:jc w:val="right"/>
              <w:rPr>
                <w:rFonts w:ascii="Arial" w:hAnsi="Arial" w:cs="Arial"/>
                <w:color w:val="000000" w:themeColor="text1"/>
                <w:sz w:val="16"/>
                <w:szCs w:val="16"/>
              </w:rPr>
            </w:pPr>
          </w:p>
        </w:tc>
      </w:tr>
      <w:tr w:rsidR="008F7F78" w:rsidRPr="009128F0" w14:paraId="7C46D88B" w14:textId="77777777" w:rsidTr="00A60956">
        <w:trPr>
          <w:trHeight w:val="20"/>
        </w:trPr>
        <w:tc>
          <w:tcPr>
            <w:tcW w:w="6663" w:type="dxa"/>
            <w:tcBorders>
              <w:left w:val="nil"/>
              <w:right w:val="nil"/>
            </w:tcBorders>
            <w:shd w:val="clear" w:color="auto" w:fill="auto"/>
            <w:noWrap/>
            <w:vAlign w:val="bottom"/>
            <w:hideMark/>
          </w:tcPr>
          <w:p w14:paraId="3B0F0739"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 xml:space="preserve">Bankanın ilave ana sermaye kalemlerine yatırım yapan bankalar ile finansal kuruluşlar tarafından ihraç edilen ve Yönetmeliğin 7’nci maddesinde belirtilen şartları taşıyan </w:t>
            </w:r>
            <w:proofErr w:type="spellStart"/>
            <w:r w:rsidRPr="009128F0">
              <w:rPr>
                <w:rFonts w:ascii="Arial" w:hAnsi="Arial" w:cs="Arial"/>
                <w:bCs/>
                <w:color w:val="000000" w:themeColor="text1"/>
                <w:sz w:val="16"/>
                <w:szCs w:val="16"/>
              </w:rPr>
              <w:t>özkaynak</w:t>
            </w:r>
            <w:proofErr w:type="spellEnd"/>
            <w:r w:rsidRPr="009128F0">
              <w:rPr>
                <w:rFonts w:ascii="Arial" w:hAnsi="Arial" w:cs="Arial"/>
                <w:bCs/>
                <w:color w:val="000000" w:themeColor="text1"/>
                <w:sz w:val="16"/>
                <w:szCs w:val="16"/>
              </w:rPr>
              <w:t xml:space="preserve"> kalemlerine bankanın yaptığı yatırımlar</w:t>
            </w:r>
          </w:p>
        </w:tc>
        <w:tc>
          <w:tcPr>
            <w:tcW w:w="1276" w:type="dxa"/>
            <w:tcBorders>
              <w:left w:val="nil"/>
              <w:right w:val="nil"/>
            </w:tcBorders>
            <w:shd w:val="clear" w:color="auto" w:fill="auto"/>
            <w:noWrap/>
            <w:vAlign w:val="bottom"/>
          </w:tcPr>
          <w:p w14:paraId="4A94F324" w14:textId="2CEDA7DC"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00" w:type="dxa"/>
            <w:tcBorders>
              <w:left w:val="nil"/>
              <w:right w:val="nil"/>
            </w:tcBorders>
          </w:tcPr>
          <w:p w14:paraId="4F409953" w14:textId="77777777" w:rsidR="008F7F78" w:rsidRPr="009128F0" w:rsidRDefault="008F7F78" w:rsidP="008F7F78">
            <w:pPr>
              <w:jc w:val="right"/>
              <w:rPr>
                <w:rFonts w:ascii="Arial" w:hAnsi="Arial" w:cs="Arial"/>
                <w:color w:val="000000" w:themeColor="text1"/>
                <w:sz w:val="16"/>
                <w:szCs w:val="16"/>
              </w:rPr>
            </w:pPr>
          </w:p>
        </w:tc>
      </w:tr>
      <w:tr w:rsidR="008F7F78" w:rsidRPr="009128F0" w14:paraId="0EA03456" w14:textId="77777777" w:rsidTr="00A60956">
        <w:trPr>
          <w:trHeight w:val="20"/>
        </w:trPr>
        <w:tc>
          <w:tcPr>
            <w:tcW w:w="6663" w:type="dxa"/>
            <w:tcBorders>
              <w:left w:val="nil"/>
              <w:right w:val="nil"/>
            </w:tcBorders>
            <w:shd w:val="clear" w:color="auto" w:fill="auto"/>
            <w:noWrap/>
            <w:vAlign w:val="bottom"/>
            <w:hideMark/>
          </w:tcPr>
          <w:p w14:paraId="44EE5311"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 xml:space="preserve">Ortaklık paylarının %10 veya daha azına sahip olunan ve </w:t>
            </w:r>
            <w:proofErr w:type="gramStart"/>
            <w:r w:rsidRPr="009128F0">
              <w:rPr>
                <w:rFonts w:ascii="Arial" w:hAnsi="Arial" w:cs="Arial"/>
                <w:bCs/>
                <w:color w:val="000000" w:themeColor="text1"/>
                <w:sz w:val="16"/>
                <w:szCs w:val="16"/>
              </w:rPr>
              <w:t>konsolide</w:t>
            </w:r>
            <w:proofErr w:type="gramEnd"/>
            <w:r w:rsidRPr="009128F0">
              <w:rPr>
                <w:rFonts w:ascii="Arial" w:hAnsi="Arial" w:cs="Arial"/>
                <w:bCs/>
                <w:color w:val="000000" w:themeColor="text1"/>
                <w:sz w:val="16"/>
                <w:szCs w:val="16"/>
              </w:rPr>
              <w:t xml:space="preserve"> edilmeyen bankalar ve finansal kuruluşların </w:t>
            </w:r>
            <w:proofErr w:type="spellStart"/>
            <w:r w:rsidRPr="009128F0">
              <w:rPr>
                <w:rFonts w:ascii="Arial" w:hAnsi="Arial" w:cs="Arial"/>
                <w:bCs/>
                <w:color w:val="000000" w:themeColor="text1"/>
                <w:sz w:val="16"/>
                <w:szCs w:val="16"/>
              </w:rPr>
              <w:t>özkaynak</w:t>
            </w:r>
            <w:proofErr w:type="spellEnd"/>
            <w:r w:rsidRPr="009128F0">
              <w:rPr>
                <w:rFonts w:ascii="Arial" w:hAnsi="Arial" w:cs="Arial"/>
                <w:bCs/>
                <w:color w:val="000000" w:themeColor="text1"/>
                <w:sz w:val="16"/>
                <w:szCs w:val="16"/>
              </w:rPr>
              <w:t xml:space="preserve"> unsurlarına yapılan yatırımların net uzun pozisyonları toplamının, bankanın çekirdek sermayesinin %10’nunu aşan kısmı</w:t>
            </w:r>
          </w:p>
        </w:tc>
        <w:tc>
          <w:tcPr>
            <w:tcW w:w="1276" w:type="dxa"/>
            <w:tcBorders>
              <w:left w:val="nil"/>
              <w:right w:val="nil"/>
            </w:tcBorders>
            <w:shd w:val="clear" w:color="auto" w:fill="auto"/>
            <w:noWrap/>
            <w:vAlign w:val="bottom"/>
          </w:tcPr>
          <w:p w14:paraId="05F595B6" w14:textId="17F241F8"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00" w:type="dxa"/>
            <w:tcBorders>
              <w:left w:val="nil"/>
              <w:right w:val="nil"/>
            </w:tcBorders>
          </w:tcPr>
          <w:p w14:paraId="397D1520" w14:textId="77777777" w:rsidR="008F7F78" w:rsidRPr="009128F0" w:rsidRDefault="008F7F78" w:rsidP="008F7F78">
            <w:pPr>
              <w:jc w:val="right"/>
              <w:rPr>
                <w:rFonts w:ascii="Arial" w:hAnsi="Arial" w:cs="Arial"/>
                <w:color w:val="000000" w:themeColor="text1"/>
                <w:sz w:val="16"/>
                <w:szCs w:val="16"/>
              </w:rPr>
            </w:pPr>
          </w:p>
        </w:tc>
      </w:tr>
      <w:tr w:rsidR="008F7F78" w:rsidRPr="009128F0" w14:paraId="7BDC1F8D" w14:textId="77777777" w:rsidTr="00A60956">
        <w:trPr>
          <w:trHeight w:val="20"/>
        </w:trPr>
        <w:tc>
          <w:tcPr>
            <w:tcW w:w="6663" w:type="dxa"/>
            <w:tcBorders>
              <w:left w:val="nil"/>
              <w:right w:val="nil"/>
            </w:tcBorders>
            <w:shd w:val="clear" w:color="auto" w:fill="auto"/>
            <w:noWrap/>
            <w:vAlign w:val="bottom"/>
            <w:hideMark/>
          </w:tcPr>
          <w:p w14:paraId="33047433"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 xml:space="preserve">Ortaklık paylarının %10 veya daha fazlasına sahip olunan ve </w:t>
            </w:r>
            <w:proofErr w:type="gramStart"/>
            <w:r w:rsidRPr="009128F0">
              <w:rPr>
                <w:rFonts w:ascii="Arial" w:hAnsi="Arial" w:cs="Arial"/>
                <w:bCs/>
                <w:color w:val="000000" w:themeColor="text1"/>
                <w:sz w:val="16"/>
                <w:szCs w:val="16"/>
              </w:rPr>
              <w:t>konsolide</w:t>
            </w:r>
            <w:proofErr w:type="gramEnd"/>
            <w:r w:rsidRPr="009128F0">
              <w:rPr>
                <w:rFonts w:ascii="Arial" w:hAnsi="Arial" w:cs="Arial"/>
                <w:bCs/>
                <w:color w:val="000000" w:themeColor="text1"/>
                <w:sz w:val="16"/>
                <w:szCs w:val="16"/>
              </w:rPr>
              <w:t xml:space="preserve"> edilmeyen bankalar ve finansal kuruluşların ilave ana sermaye unsurlarına yapılan yatırımların net uzun pozisyonları toplamı</w:t>
            </w:r>
          </w:p>
        </w:tc>
        <w:tc>
          <w:tcPr>
            <w:tcW w:w="1276" w:type="dxa"/>
            <w:tcBorders>
              <w:left w:val="nil"/>
              <w:right w:val="nil"/>
            </w:tcBorders>
            <w:shd w:val="clear" w:color="auto" w:fill="auto"/>
            <w:noWrap/>
            <w:vAlign w:val="bottom"/>
          </w:tcPr>
          <w:p w14:paraId="4CEAA1C4" w14:textId="09B8BF48"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00" w:type="dxa"/>
            <w:tcBorders>
              <w:left w:val="nil"/>
              <w:right w:val="nil"/>
            </w:tcBorders>
          </w:tcPr>
          <w:p w14:paraId="604CC2DA" w14:textId="77777777" w:rsidR="008F7F78" w:rsidRPr="009128F0" w:rsidRDefault="008F7F78" w:rsidP="008F7F78">
            <w:pPr>
              <w:jc w:val="right"/>
              <w:rPr>
                <w:rFonts w:ascii="Arial" w:hAnsi="Arial" w:cs="Arial"/>
                <w:color w:val="000000" w:themeColor="text1"/>
                <w:sz w:val="16"/>
                <w:szCs w:val="16"/>
              </w:rPr>
            </w:pPr>
          </w:p>
        </w:tc>
      </w:tr>
      <w:tr w:rsidR="008F7F78" w:rsidRPr="009128F0" w14:paraId="3CD94231" w14:textId="77777777" w:rsidTr="00A60956">
        <w:trPr>
          <w:trHeight w:val="20"/>
        </w:trPr>
        <w:tc>
          <w:tcPr>
            <w:tcW w:w="6663" w:type="dxa"/>
            <w:tcBorders>
              <w:left w:val="nil"/>
              <w:bottom w:val="single" w:sz="4" w:space="0" w:color="auto"/>
              <w:right w:val="nil"/>
            </w:tcBorders>
            <w:shd w:val="clear" w:color="auto" w:fill="auto"/>
            <w:noWrap/>
            <w:vAlign w:val="bottom"/>
            <w:hideMark/>
          </w:tcPr>
          <w:p w14:paraId="46B355D0"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Kurulca belirlenecek diğer kalemler</w:t>
            </w:r>
          </w:p>
        </w:tc>
        <w:tc>
          <w:tcPr>
            <w:tcW w:w="1276" w:type="dxa"/>
            <w:tcBorders>
              <w:left w:val="nil"/>
              <w:bottom w:val="single" w:sz="4" w:space="0" w:color="auto"/>
              <w:right w:val="nil"/>
            </w:tcBorders>
            <w:shd w:val="clear" w:color="auto" w:fill="auto"/>
            <w:noWrap/>
            <w:vAlign w:val="bottom"/>
          </w:tcPr>
          <w:p w14:paraId="68EFF47C" w14:textId="7A09D8F7"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00" w:type="dxa"/>
            <w:tcBorders>
              <w:left w:val="nil"/>
              <w:bottom w:val="single" w:sz="4" w:space="0" w:color="auto"/>
              <w:right w:val="nil"/>
            </w:tcBorders>
          </w:tcPr>
          <w:p w14:paraId="588336C6" w14:textId="77777777" w:rsidR="008F7F78" w:rsidRPr="009128F0" w:rsidRDefault="008F7F78" w:rsidP="008F7F78">
            <w:pPr>
              <w:jc w:val="right"/>
              <w:rPr>
                <w:rFonts w:ascii="Arial" w:hAnsi="Arial" w:cs="Arial"/>
                <w:color w:val="000000" w:themeColor="text1"/>
                <w:sz w:val="16"/>
                <w:szCs w:val="16"/>
              </w:rPr>
            </w:pPr>
          </w:p>
        </w:tc>
      </w:tr>
      <w:tr w:rsidR="008F7F78" w:rsidRPr="009128F0" w14:paraId="01373538" w14:textId="77777777" w:rsidTr="00A6095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5CD19BB" w14:textId="77777777" w:rsidR="008F7F78" w:rsidRPr="009128F0" w:rsidRDefault="008F7F78" w:rsidP="008F7F78">
            <w:pPr>
              <w:rPr>
                <w:rFonts w:ascii="Arial" w:hAnsi="Arial" w:cs="Arial"/>
                <w:b/>
                <w:bCs/>
                <w:color w:val="000000" w:themeColor="text1"/>
                <w:sz w:val="16"/>
                <w:szCs w:val="16"/>
              </w:rPr>
            </w:pPr>
            <w:r w:rsidRPr="009128F0">
              <w:rPr>
                <w:rFonts w:ascii="Arial" w:hAnsi="Arial" w:cs="Arial"/>
                <w:b/>
                <w:bCs/>
                <w:color w:val="000000" w:themeColor="text1"/>
                <w:sz w:val="16"/>
                <w:szCs w:val="16"/>
              </w:rPr>
              <w:t>Geçiş Sürecinde Ana Sermayeden İndirilmeye Devam Edecek Unsurlar</w:t>
            </w:r>
          </w:p>
        </w:tc>
        <w:tc>
          <w:tcPr>
            <w:tcW w:w="1276" w:type="dxa"/>
            <w:tcBorders>
              <w:top w:val="single" w:sz="4" w:space="0" w:color="auto"/>
              <w:left w:val="nil"/>
              <w:bottom w:val="single" w:sz="4" w:space="0" w:color="auto"/>
              <w:right w:val="nil"/>
            </w:tcBorders>
            <w:shd w:val="clear" w:color="auto" w:fill="auto"/>
            <w:noWrap/>
            <w:vAlign w:val="bottom"/>
          </w:tcPr>
          <w:p w14:paraId="58610328" w14:textId="25B8A051" w:rsidR="008F7F78" w:rsidRPr="009128F0" w:rsidRDefault="008F7F78" w:rsidP="008F7F78">
            <w:pPr>
              <w:jc w:val="right"/>
              <w:rPr>
                <w:rFonts w:ascii="Arial" w:hAnsi="Arial" w:cs="Arial"/>
                <w:b/>
                <w:color w:val="000000" w:themeColor="text1"/>
                <w:sz w:val="16"/>
                <w:szCs w:val="16"/>
              </w:rPr>
            </w:pPr>
            <w:r>
              <w:rPr>
                <w:rFonts w:ascii="Arial" w:hAnsi="Arial" w:cs="Arial"/>
                <w:b/>
                <w:color w:val="000000" w:themeColor="text1"/>
                <w:sz w:val="16"/>
                <w:szCs w:val="16"/>
              </w:rPr>
              <w:t>-</w:t>
            </w:r>
          </w:p>
        </w:tc>
        <w:tc>
          <w:tcPr>
            <w:tcW w:w="1500" w:type="dxa"/>
            <w:tcBorders>
              <w:top w:val="single" w:sz="4" w:space="0" w:color="auto"/>
              <w:left w:val="nil"/>
              <w:bottom w:val="single" w:sz="4" w:space="0" w:color="auto"/>
              <w:right w:val="nil"/>
            </w:tcBorders>
          </w:tcPr>
          <w:p w14:paraId="1CC308D9" w14:textId="77777777" w:rsidR="008F7F78" w:rsidRPr="009128F0" w:rsidRDefault="008F7F78" w:rsidP="008F7F78">
            <w:pPr>
              <w:jc w:val="right"/>
              <w:rPr>
                <w:rFonts w:ascii="Arial" w:hAnsi="Arial" w:cs="Arial"/>
                <w:b/>
                <w:color w:val="000000" w:themeColor="text1"/>
                <w:sz w:val="16"/>
                <w:szCs w:val="16"/>
              </w:rPr>
            </w:pPr>
          </w:p>
        </w:tc>
      </w:tr>
      <w:tr w:rsidR="008F7F78" w:rsidRPr="009128F0" w14:paraId="20B7FC5C" w14:textId="77777777" w:rsidTr="00A60956">
        <w:trPr>
          <w:trHeight w:val="20"/>
        </w:trPr>
        <w:tc>
          <w:tcPr>
            <w:tcW w:w="6663" w:type="dxa"/>
            <w:tcBorders>
              <w:top w:val="single" w:sz="4" w:space="0" w:color="auto"/>
              <w:left w:val="nil"/>
              <w:right w:val="nil"/>
            </w:tcBorders>
            <w:shd w:val="clear" w:color="auto" w:fill="auto"/>
            <w:noWrap/>
            <w:vAlign w:val="bottom"/>
            <w:hideMark/>
          </w:tcPr>
          <w:p w14:paraId="3E01444A"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 xml:space="preserve">Şerefiye veya diğer maddi olmayan duran varlıklar ve bunlara ilişkin ertelenmiş vergi yükümlülüklerinin Bankaların </w:t>
            </w:r>
            <w:proofErr w:type="spellStart"/>
            <w:r w:rsidRPr="009128F0">
              <w:rPr>
                <w:rFonts w:ascii="Arial" w:hAnsi="Arial" w:cs="Arial"/>
                <w:bCs/>
                <w:color w:val="000000" w:themeColor="text1"/>
                <w:sz w:val="16"/>
                <w:szCs w:val="16"/>
              </w:rPr>
              <w:t>Özkaynaklarına</w:t>
            </w:r>
            <w:proofErr w:type="spellEnd"/>
            <w:r w:rsidRPr="009128F0">
              <w:rPr>
                <w:rFonts w:ascii="Arial" w:hAnsi="Arial" w:cs="Arial"/>
                <w:bCs/>
                <w:color w:val="000000" w:themeColor="text1"/>
                <w:sz w:val="16"/>
                <w:szCs w:val="16"/>
              </w:rPr>
              <w:t xml:space="preserve"> İlişkin Yönetmeliğin Geçici 2’nci maddesinin birinci fıkrası uyarınca çekirdek sermayeden indirilmeyen kısmı (-)</w:t>
            </w:r>
          </w:p>
        </w:tc>
        <w:tc>
          <w:tcPr>
            <w:tcW w:w="1276" w:type="dxa"/>
            <w:tcBorders>
              <w:top w:val="single" w:sz="4" w:space="0" w:color="auto"/>
              <w:left w:val="nil"/>
              <w:right w:val="nil"/>
            </w:tcBorders>
            <w:shd w:val="clear" w:color="auto" w:fill="auto"/>
            <w:noWrap/>
            <w:vAlign w:val="bottom"/>
          </w:tcPr>
          <w:p w14:paraId="51A5A566" w14:textId="7173120A"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5.294</w:t>
            </w:r>
          </w:p>
        </w:tc>
        <w:tc>
          <w:tcPr>
            <w:tcW w:w="1500" w:type="dxa"/>
            <w:tcBorders>
              <w:top w:val="single" w:sz="4" w:space="0" w:color="auto"/>
              <w:left w:val="nil"/>
              <w:right w:val="nil"/>
            </w:tcBorders>
          </w:tcPr>
          <w:p w14:paraId="5AC7092D" w14:textId="77777777" w:rsidR="008F7F78" w:rsidRPr="009128F0" w:rsidRDefault="008F7F78" w:rsidP="008F7F78">
            <w:pPr>
              <w:jc w:val="right"/>
              <w:rPr>
                <w:rFonts w:ascii="Arial" w:hAnsi="Arial" w:cs="Arial"/>
                <w:color w:val="000000" w:themeColor="text1"/>
                <w:sz w:val="16"/>
                <w:szCs w:val="16"/>
              </w:rPr>
            </w:pPr>
          </w:p>
        </w:tc>
      </w:tr>
      <w:tr w:rsidR="008F7F78" w:rsidRPr="009128F0" w14:paraId="53CC2C63" w14:textId="77777777" w:rsidTr="00A60956">
        <w:trPr>
          <w:trHeight w:val="20"/>
        </w:trPr>
        <w:tc>
          <w:tcPr>
            <w:tcW w:w="6663" w:type="dxa"/>
            <w:tcBorders>
              <w:left w:val="nil"/>
              <w:right w:val="nil"/>
            </w:tcBorders>
            <w:shd w:val="clear" w:color="auto" w:fill="auto"/>
            <w:noWrap/>
            <w:vAlign w:val="bottom"/>
            <w:hideMark/>
          </w:tcPr>
          <w:p w14:paraId="4D59164F"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 xml:space="preserve">Net ertelenmiş vergi varlığı/vergi borcunun Bankaların </w:t>
            </w:r>
            <w:proofErr w:type="spellStart"/>
            <w:r w:rsidRPr="009128F0">
              <w:rPr>
                <w:rFonts w:ascii="Arial" w:hAnsi="Arial" w:cs="Arial"/>
                <w:bCs/>
                <w:color w:val="000000" w:themeColor="text1"/>
                <w:sz w:val="16"/>
                <w:szCs w:val="16"/>
              </w:rPr>
              <w:t>Özkaynaklarına</w:t>
            </w:r>
            <w:proofErr w:type="spellEnd"/>
            <w:r w:rsidRPr="009128F0">
              <w:rPr>
                <w:rFonts w:ascii="Arial" w:hAnsi="Arial" w:cs="Arial"/>
                <w:bCs/>
                <w:color w:val="000000" w:themeColor="text1"/>
                <w:sz w:val="16"/>
                <w:szCs w:val="16"/>
              </w:rPr>
              <w:t xml:space="preserve"> İlişkin Yönetmeliğin Geçici 2’nci maddesinin birinci fıkrası uyarınca çekirdek sermayeden indirilmeyen kısmı (-)</w:t>
            </w:r>
          </w:p>
        </w:tc>
        <w:tc>
          <w:tcPr>
            <w:tcW w:w="1276" w:type="dxa"/>
            <w:tcBorders>
              <w:left w:val="nil"/>
              <w:right w:val="nil"/>
            </w:tcBorders>
            <w:shd w:val="clear" w:color="auto" w:fill="auto"/>
            <w:noWrap/>
            <w:vAlign w:val="bottom"/>
          </w:tcPr>
          <w:p w14:paraId="6DB9BA13" w14:textId="0C8C4174"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00" w:type="dxa"/>
            <w:tcBorders>
              <w:left w:val="nil"/>
              <w:right w:val="nil"/>
            </w:tcBorders>
          </w:tcPr>
          <w:p w14:paraId="092461E4" w14:textId="77777777" w:rsidR="008F7F78" w:rsidRPr="009128F0" w:rsidRDefault="008F7F78" w:rsidP="008F7F78">
            <w:pPr>
              <w:jc w:val="right"/>
              <w:rPr>
                <w:rFonts w:ascii="Arial" w:hAnsi="Arial" w:cs="Arial"/>
                <w:color w:val="000000" w:themeColor="text1"/>
                <w:sz w:val="16"/>
                <w:szCs w:val="16"/>
              </w:rPr>
            </w:pPr>
          </w:p>
        </w:tc>
      </w:tr>
      <w:tr w:rsidR="008F7F78" w:rsidRPr="009128F0" w14:paraId="70F2CB81" w14:textId="77777777" w:rsidTr="00A60956">
        <w:trPr>
          <w:trHeight w:val="20"/>
        </w:trPr>
        <w:tc>
          <w:tcPr>
            <w:tcW w:w="6663" w:type="dxa"/>
            <w:tcBorders>
              <w:left w:val="nil"/>
              <w:bottom w:val="single" w:sz="4" w:space="0" w:color="auto"/>
              <w:right w:val="nil"/>
            </w:tcBorders>
            <w:shd w:val="clear" w:color="auto" w:fill="auto"/>
            <w:noWrap/>
            <w:vAlign w:val="bottom"/>
            <w:hideMark/>
          </w:tcPr>
          <w:p w14:paraId="5ACFB385" w14:textId="77777777" w:rsidR="008F7F78" w:rsidRPr="009128F0" w:rsidRDefault="008F7F78" w:rsidP="008F7F78">
            <w:pPr>
              <w:ind w:right="-70"/>
              <w:jc w:val="both"/>
              <w:rPr>
                <w:rFonts w:ascii="Arial" w:hAnsi="Arial" w:cs="Arial"/>
                <w:bCs/>
                <w:color w:val="000000" w:themeColor="text1"/>
                <w:sz w:val="16"/>
                <w:szCs w:val="16"/>
              </w:rPr>
            </w:pPr>
            <w:r w:rsidRPr="009128F0">
              <w:rPr>
                <w:rFonts w:ascii="Arial" w:hAnsi="Arial" w:cs="Arial"/>
                <w:bCs/>
                <w:color w:val="000000" w:themeColor="text1"/>
                <w:sz w:val="16"/>
                <w:szCs w:val="16"/>
              </w:rPr>
              <w:t>Yeterli katkı sermaye bulunmaması halinde ilave ana sermayeden indirim yapılacak tutar (-)</w:t>
            </w:r>
          </w:p>
        </w:tc>
        <w:tc>
          <w:tcPr>
            <w:tcW w:w="1276" w:type="dxa"/>
            <w:tcBorders>
              <w:left w:val="nil"/>
              <w:bottom w:val="single" w:sz="4" w:space="0" w:color="auto"/>
              <w:right w:val="nil"/>
            </w:tcBorders>
            <w:shd w:val="clear" w:color="auto" w:fill="auto"/>
            <w:noWrap/>
            <w:vAlign w:val="bottom"/>
          </w:tcPr>
          <w:p w14:paraId="6D26E22F" w14:textId="53D8ABB6"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00" w:type="dxa"/>
            <w:tcBorders>
              <w:left w:val="nil"/>
              <w:bottom w:val="single" w:sz="4" w:space="0" w:color="auto"/>
              <w:right w:val="nil"/>
            </w:tcBorders>
          </w:tcPr>
          <w:p w14:paraId="07C0225C" w14:textId="77777777" w:rsidR="008F7F78" w:rsidRPr="009128F0" w:rsidRDefault="008F7F78" w:rsidP="008F7F78">
            <w:pPr>
              <w:jc w:val="right"/>
              <w:rPr>
                <w:rFonts w:ascii="Arial" w:hAnsi="Arial" w:cs="Arial"/>
                <w:color w:val="000000" w:themeColor="text1"/>
                <w:sz w:val="16"/>
                <w:szCs w:val="16"/>
              </w:rPr>
            </w:pPr>
          </w:p>
        </w:tc>
      </w:tr>
      <w:tr w:rsidR="008F7F78" w:rsidRPr="009128F0" w14:paraId="57D93E2A" w14:textId="77777777" w:rsidTr="00A6095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D761AE3" w14:textId="77777777" w:rsidR="008F7F78" w:rsidRPr="009128F0" w:rsidRDefault="008F7F78" w:rsidP="008F7F78">
            <w:pPr>
              <w:rPr>
                <w:rFonts w:ascii="Arial" w:hAnsi="Arial" w:cs="Arial"/>
                <w:b/>
                <w:bCs/>
                <w:color w:val="000000" w:themeColor="text1"/>
                <w:sz w:val="16"/>
                <w:szCs w:val="16"/>
              </w:rPr>
            </w:pPr>
            <w:r w:rsidRPr="009128F0">
              <w:rPr>
                <w:rFonts w:ascii="Arial" w:hAnsi="Arial" w:cs="Arial"/>
                <w:b/>
                <w:bCs/>
                <w:color w:val="000000" w:themeColor="text1"/>
                <w:sz w:val="16"/>
                <w:szCs w:val="16"/>
              </w:rPr>
              <w:t>İlave ana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26F2363B" w14:textId="51372696" w:rsidR="008F7F78" w:rsidRPr="009128F0" w:rsidRDefault="008F7F78" w:rsidP="008F7F78">
            <w:pPr>
              <w:jc w:val="right"/>
              <w:rPr>
                <w:rFonts w:ascii="Arial" w:hAnsi="Arial" w:cs="Arial"/>
                <w:b/>
                <w:color w:val="000000" w:themeColor="text1"/>
                <w:sz w:val="16"/>
                <w:szCs w:val="16"/>
              </w:rPr>
            </w:pPr>
            <w:r>
              <w:rPr>
                <w:rFonts w:ascii="Arial" w:hAnsi="Arial" w:cs="Arial"/>
                <w:b/>
                <w:color w:val="000000" w:themeColor="text1"/>
                <w:sz w:val="16"/>
                <w:szCs w:val="16"/>
              </w:rPr>
              <w:t>-</w:t>
            </w:r>
          </w:p>
        </w:tc>
        <w:tc>
          <w:tcPr>
            <w:tcW w:w="1500" w:type="dxa"/>
            <w:tcBorders>
              <w:top w:val="single" w:sz="4" w:space="0" w:color="auto"/>
              <w:left w:val="nil"/>
              <w:bottom w:val="single" w:sz="4" w:space="0" w:color="auto"/>
              <w:right w:val="nil"/>
            </w:tcBorders>
          </w:tcPr>
          <w:p w14:paraId="35173F04" w14:textId="77777777" w:rsidR="008F7F78" w:rsidRPr="009128F0" w:rsidRDefault="008F7F78" w:rsidP="008F7F78">
            <w:pPr>
              <w:jc w:val="right"/>
              <w:rPr>
                <w:rFonts w:ascii="Arial" w:hAnsi="Arial" w:cs="Arial"/>
                <w:b/>
                <w:color w:val="000000" w:themeColor="text1"/>
                <w:sz w:val="16"/>
                <w:szCs w:val="16"/>
              </w:rPr>
            </w:pPr>
          </w:p>
        </w:tc>
      </w:tr>
      <w:tr w:rsidR="008F7F78" w:rsidRPr="009128F0" w14:paraId="6B0D0A1C" w14:textId="77777777" w:rsidTr="00A6095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432B690" w14:textId="77777777" w:rsidR="008F7F78" w:rsidRPr="009128F0" w:rsidRDefault="008F7F78" w:rsidP="008F7F78">
            <w:pPr>
              <w:rPr>
                <w:rFonts w:ascii="Arial" w:hAnsi="Arial" w:cs="Arial"/>
                <w:b/>
                <w:bCs/>
                <w:color w:val="000000" w:themeColor="text1"/>
                <w:sz w:val="16"/>
                <w:szCs w:val="16"/>
              </w:rPr>
            </w:pPr>
            <w:r w:rsidRPr="009128F0">
              <w:rPr>
                <w:rFonts w:ascii="Arial" w:hAnsi="Arial" w:cs="Arial"/>
                <w:b/>
                <w:bCs/>
                <w:color w:val="000000" w:themeColor="text1"/>
                <w:sz w:val="16"/>
                <w:szCs w:val="16"/>
              </w:rPr>
              <w:t>İlave Ana Sermaye Toplamı</w:t>
            </w:r>
          </w:p>
        </w:tc>
        <w:tc>
          <w:tcPr>
            <w:tcW w:w="1276" w:type="dxa"/>
            <w:tcBorders>
              <w:top w:val="single" w:sz="4" w:space="0" w:color="auto"/>
              <w:left w:val="nil"/>
              <w:bottom w:val="single" w:sz="4" w:space="0" w:color="auto"/>
              <w:right w:val="nil"/>
            </w:tcBorders>
            <w:shd w:val="clear" w:color="auto" w:fill="auto"/>
            <w:noWrap/>
            <w:vAlign w:val="bottom"/>
          </w:tcPr>
          <w:p w14:paraId="68927BF7" w14:textId="08F5FD3F" w:rsidR="008F7F78" w:rsidRPr="009128F0" w:rsidRDefault="008F7F78" w:rsidP="008F7F78">
            <w:pPr>
              <w:jc w:val="right"/>
              <w:rPr>
                <w:rFonts w:ascii="Arial" w:hAnsi="Arial" w:cs="Arial"/>
                <w:b/>
                <w:color w:val="000000" w:themeColor="text1"/>
                <w:sz w:val="16"/>
                <w:szCs w:val="16"/>
              </w:rPr>
            </w:pPr>
            <w:r>
              <w:rPr>
                <w:rFonts w:ascii="Arial" w:hAnsi="Arial" w:cs="Arial"/>
                <w:b/>
                <w:color w:val="000000" w:themeColor="text1"/>
                <w:sz w:val="16"/>
                <w:szCs w:val="16"/>
              </w:rPr>
              <w:t>-</w:t>
            </w:r>
          </w:p>
        </w:tc>
        <w:tc>
          <w:tcPr>
            <w:tcW w:w="1500" w:type="dxa"/>
            <w:tcBorders>
              <w:top w:val="single" w:sz="4" w:space="0" w:color="auto"/>
              <w:left w:val="nil"/>
              <w:bottom w:val="single" w:sz="4" w:space="0" w:color="auto"/>
              <w:right w:val="nil"/>
            </w:tcBorders>
          </w:tcPr>
          <w:p w14:paraId="56AAA1C6" w14:textId="77777777" w:rsidR="008F7F78" w:rsidRPr="009128F0" w:rsidRDefault="008F7F78" w:rsidP="008F7F78">
            <w:pPr>
              <w:jc w:val="right"/>
              <w:rPr>
                <w:rFonts w:ascii="Arial" w:hAnsi="Arial" w:cs="Arial"/>
                <w:b/>
                <w:color w:val="000000" w:themeColor="text1"/>
                <w:sz w:val="16"/>
                <w:szCs w:val="16"/>
              </w:rPr>
            </w:pPr>
          </w:p>
        </w:tc>
      </w:tr>
      <w:tr w:rsidR="008F7F78" w:rsidRPr="009128F0" w14:paraId="7EC6268F" w14:textId="77777777" w:rsidTr="00A6095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E49C490" w14:textId="77777777" w:rsidR="008F7F78" w:rsidRPr="009128F0" w:rsidRDefault="008F7F78" w:rsidP="008F7F78">
            <w:pPr>
              <w:rPr>
                <w:rFonts w:ascii="Arial" w:hAnsi="Arial" w:cs="Arial"/>
                <w:b/>
                <w:bCs/>
                <w:color w:val="000000" w:themeColor="text1"/>
                <w:sz w:val="16"/>
                <w:szCs w:val="16"/>
              </w:rPr>
            </w:pPr>
            <w:r w:rsidRPr="009128F0">
              <w:rPr>
                <w:rFonts w:ascii="Arial" w:hAnsi="Arial" w:cs="Arial"/>
                <w:b/>
                <w:bCs/>
                <w:color w:val="000000" w:themeColor="text1"/>
                <w:sz w:val="16"/>
                <w:szCs w:val="16"/>
              </w:rPr>
              <w:t>Ana Sermaye Toplamı (Ana Sermaye=Çekirdek Sermaye + İlave Ana Sermaye)</w:t>
            </w:r>
          </w:p>
        </w:tc>
        <w:tc>
          <w:tcPr>
            <w:tcW w:w="1276" w:type="dxa"/>
            <w:tcBorders>
              <w:top w:val="single" w:sz="4" w:space="0" w:color="auto"/>
              <w:left w:val="nil"/>
              <w:bottom w:val="single" w:sz="4" w:space="0" w:color="auto"/>
              <w:right w:val="nil"/>
            </w:tcBorders>
            <w:shd w:val="clear" w:color="auto" w:fill="auto"/>
            <w:noWrap/>
            <w:vAlign w:val="bottom"/>
          </w:tcPr>
          <w:p w14:paraId="1F06B3D6" w14:textId="246D2ED2" w:rsidR="008F7F78" w:rsidRPr="009128F0" w:rsidRDefault="008F7F78" w:rsidP="008F7F78">
            <w:pPr>
              <w:jc w:val="right"/>
              <w:rPr>
                <w:rFonts w:ascii="Arial" w:hAnsi="Arial" w:cs="Arial"/>
                <w:b/>
                <w:color w:val="000000" w:themeColor="text1"/>
                <w:sz w:val="16"/>
                <w:szCs w:val="16"/>
              </w:rPr>
            </w:pPr>
            <w:r w:rsidRPr="0094533D">
              <w:rPr>
                <w:rFonts w:ascii="Arial" w:hAnsi="Arial" w:cs="Arial"/>
                <w:b/>
                <w:color w:val="000000" w:themeColor="text1"/>
                <w:sz w:val="16"/>
                <w:szCs w:val="16"/>
              </w:rPr>
              <w:t>2.441.510</w:t>
            </w:r>
          </w:p>
        </w:tc>
        <w:tc>
          <w:tcPr>
            <w:tcW w:w="1500" w:type="dxa"/>
            <w:tcBorders>
              <w:top w:val="single" w:sz="4" w:space="0" w:color="auto"/>
              <w:left w:val="nil"/>
              <w:bottom w:val="single" w:sz="4" w:space="0" w:color="auto"/>
              <w:right w:val="nil"/>
            </w:tcBorders>
          </w:tcPr>
          <w:p w14:paraId="5F2DE564" w14:textId="77777777" w:rsidR="008F7F78" w:rsidRPr="009128F0" w:rsidRDefault="008F7F78" w:rsidP="008F7F78">
            <w:pPr>
              <w:jc w:val="right"/>
              <w:rPr>
                <w:rFonts w:ascii="Arial" w:hAnsi="Arial" w:cs="Arial"/>
                <w:b/>
                <w:color w:val="000000" w:themeColor="text1"/>
                <w:sz w:val="16"/>
                <w:szCs w:val="16"/>
              </w:rPr>
            </w:pPr>
          </w:p>
        </w:tc>
      </w:tr>
      <w:tr w:rsidR="008F7F78" w:rsidRPr="009128F0" w14:paraId="17495F4E" w14:textId="77777777" w:rsidTr="00A6095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12C2381C" w14:textId="77777777" w:rsidR="008F7F78" w:rsidRPr="009128F0" w:rsidRDefault="008F7F78" w:rsidP="008F7F78">
            <w:pPr>
              <w:rPr>
                <w:rFonts w:ascii="Arial" w:hAnsi="Arial" w:cs="Arial"/>
                <w:b/>
                <w:bCs/>
                <w:color w:val="000000" w:themeColor="text1"/>
                <w:sz w:val="16"/>
                <w:szCs w:val="16"/>
              </w:rPr>
            </w:pPr>
            <w:r w:rsidRPr="009128F0">
              <w:rPr>
                <w:rFonts w:ascii="Arial" w:hAnsi="Arial" w:cs="Arial"/>
                <w:b/>
                <w:bCs/>
                <w:color w:val="000000" w:themeColor="text1"/>
                <w:sz w:val="16"/>
                <w:szCs w:val="16"/>
              </w:rPr>
              <w:t>KATKI SERMAYE</w:t>
            </w:r>
          </w:p>
        </w:tc>
        <w:tc>
          <w:tcPr>
            <w:tcW w:w="1276" w:type="dxa"/>
            <w:tcBorders>
              <w:top w:val="single" w:sz="4" w:space="0" w:color="auto"/>
              <w:left w:val="nil"/>
              <w:bottom w:val="single" w:sz="4" w:space="0" w:color="auto"/>
              <w:right w:val="nil"/>
            </w:tcBorders>
            <w:shd w:val="clear" w:color="auto" w:fill="auto"/>
            <w:noWrap/>
            <w:vAlign w:val="bottom"/>
          </w:tcPr>
          <w:p w14:paraId="3FEF3CE6" w14:textId="77777777" w:rsidR="008F7F78" w:rsidRPr="009128F0" w:rsidRDefault="008F7F78" w:rsidP="008F7F78">
            <w:pPr>
              <w:jc w:val="right"/>
              <w:rPr>
                <w:rFonts w:ascii="Arial" w:hAnsi="Arial" w:cs="Arial"/>
                <w:b/>
                <w:color w:val="000000" w:themeColor="text1"/>
                <w:sz w:val="16"/>
                <w:szCs w:val="16"/>
              </w:rPr>
            </w:pPr>
          </w:p>
        </w:tc>
        <w:tc>
          <w:tcPr>
            <w:tcW w:w="1500" w:type="dxa"/>
            <w:tcBorders>
              <w:top w:val="single" w:sz="4" w:space="0" w:color="auto"/>
              <w:left w:val="nil"/>
              <w:bottom w:val="single" w:sz="4" w:space="0" w:color="auto"/>
              <w:right w:val="nil"/>
            </w:tcBorders>
          </w:tcPr>
          <w:p w14:paraId="58001C45" w14:textId="77777777" w:rsidR="008F7F78" w:rsidRPr="009128F0" w:rsidRDefault="008F7F78" w:rsidP="008F7F78">
            <w:pPr>
              <w:jc w:val="right"/>
              <w:rPr>
                <w:rFonts w:ascii="Arial" w:hAnsi="Arial" w:cs="Arial"/>
                <w:b/>
                <w:color w:val="000000" w:themeColor="text1"/>
                <w:sz w:val="16"/>
                <w:szCs w:val="16"/>
              </w:rPr>
            </w:pPr>
          </w:p>
        </w:tc>
      </w:tr>
      <w:tr w:rsidR="008F7F78" w:rsidRPr="009128F0" w14:paraId="4CB84BC8" w14:textId="77777777" w:rsidTr="00A60956">
        <w:trPr>
          <w:trHeight w:val="20"/>
        </w:trPr>
        <w:tc>
          <w:tcPr>
            <w:tcW w:w="6663" w:type="dxa"/>
            <w:tcBorders>
              <w:top w:val="single" w:sz="4" w:space="0" w:color="auto"/>
              <w:left w:val="nil"/>
              <w:right w:val="nil"/>
            </w:tcBorders>
            <w:shd w:val="clear" w:color="auto" w:fill="auto"/>
            <w:noWrap/>
            <w:vAlign w:val="bottom"/>
            <w:hideMark/>
          </w:tcPr>
          <w:p w14:paraId="74D9FDD0"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Kurumca uygun görülen borçlanma araçları ve bunlara ilişkin ihraç primleri</w:t>
            </w:r>
          </w:p>
        </w:tc>
        <w:tc>
          <w:tcPr>
            <w:tcW w:w="1276" w:type="dxa"/>
            <w:tcBorders>
              <w:top w:val="single" w:sz="4" w:space="0" w:color="auto"/>
              <w:left w:val="nil"/>
              <w:right w:val="nil"/>
            </w:tcBorders>
            <w:shd w:val="clear" w:color="auto" w:fill="auto"/>
            <w:noWrap/>
            <w:vAlign w:val="bottom"/>
          </w:tcPr>
          <w:p w14:paraId="69EB0387" w14:textId="111E58AB"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1.610.280</w:t>
            </w:r>
          </w:p>
        </w:tc>
        <w:tc>
          <w:tcPr>
            <w:tcW w:w="1500" w:type="dxa"/>
            <w:tcBorders>
              <w:top w:val="single" w:sz="4" w:space="0" w:color="auto"/>
              <w:left w:val="nil"/>
              <w:right w:val="nil"/>
            </w:tcBorders>
          </w:tcPr>
          <w:p w14:paraId="77F352B1" w14:textId="77777777" w:rsidR="008F7F78" w:rsidRPr="009128F0" w:rsidRDefault="008F7F78" w:rsidP="008F7F78">
            <w:pPr>
              <w:jc w:val="right"/>
              <w:rPr>
                <w:rFonts w:ascii="Arial" w:hAnsi="Arial" w:cs="Arial"/>
                <w:color w:val="000000" w:themeColor="text1"/>
                <w:sz w:val="16"/>
                <w:szCs w:val="16"/>
              </w:rPr>
            </w:pPr>
          </w:p>
        </w:tc>
      </w:tr>
      <w:tr w:rsidR="008F7F78" w:rsidRPr="009128F0" w14:paraId="323CEEC5" w14:textId="77777777" w:rsidTr="00A60956">
        <w:trPr>
          <w:trHeight w:val="20"/>
        </w:trPr>
        <w:tc>
          <w:tcPr>
            <w:tcW w:w="6663" w:type="dxa"/>
            <w:tcBorders>
              <w:left w:val="nil"/>
              <w:right w:val="nil"/>
            </w:tcBorders>
            <w:shd w:val="clear" w:color="auto" w:fill="auto"/>
            <w:noWrap/>
            <w:vAlign w:val="bottom"/>
            <w:hideMark/>
          </w:tcPr>
          <w:p w14:paraId="55401EAF"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Kurumca uygun görülen borçlanma araçları ve bunlara ilişkin ihraç primleri (Geçici Madde 4 kapsamında olanlar)</w:t>
            </w:r>
          </w:p>
        </w:tc>
        <w:tc>
          <w:tcPr>
            <w:tcW w:w="1276" w:type="dxa"/>
            <w:tcBorders>
              <w:left w:val="nil"/>
              <w:right w:val="nil"/>
            </w:tcBorders>
            <w:shd w:val="clear" w:color="auto" w:fill="auto"/>
            <w:noWrap/>
            <w:vAlign w:val="bottom"/>
          </w:tcPr>
          <w:p w14:paraId="17E5F00D" w14:textId="2A4F25AF"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00" w:type="dxa"/>
            <w:tcBorders>
              <w:left w:val="nil"/>
              <w:right w:val="nil"/>
            </w:tcBorders>
          </w:tcPr>
          <w:p w14:paraId="6B36D958" w14:textId="77777777" w:rsidR="008F7F78" w:rsidRPr="009128F0" w:rsidRDefault="008F7F78" w:rsidP="008F7F78">
            <w:pPr>
              <w:jc w:val="right"/>
              <w:rPr>
                <w:rFonts w:ascii="Arial" w:hAnsi="Arial" w:cs="Arial"/>
                <w:color w:val="000000" w:themeColor="text1"/>
                <w:sz w:val="16"/>
                <w:szCs w:val="16"/>
              </w:rPr>
            </w:pPr>
          </w:p>
        </w:tc>
      </w:tr>
      <w:tr w:rsidR="008F7F78" w:rsidRPr="009128F0" w14:paraId="4EDEB04A" w14:textId="77777777" w:rsidTr="00A60956">
        <w:trPr>
          <w:trHeight w:val="20"/>
        </w:trPr>
        <w:tc>
          <w:tcPr>
            <w:tcW w:w="6663" w:type="dxa"/>
            <w:tcBorders>
              <w:left w:val="nil"/>
              <w:right w:val="nil"/>
            </w:tcBorders>
            <w:shd w:val="clear" w:color="auto" w:fill="auto"/>
            <w:noWrap/>
            <w:vAlign w:val="bottom"/>
          </w:tcPr>
          <w:p w14:paraId="66A0C153"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Üçüncü Kişilerin katkı sermayedeki payları</w:t>
            </w:r>
          </w:p>
        </w:tc>
        <w:tc>
          <w:tcPr>
            <w:tcW w:w="1276" w:type="dxa"/>
            <w:tcBorders>
              <w:left w:val="nil"/>
              <w:right w:val="nil"/>
            </w:tcBorders>
            <w:shd w:val="clear" w:color="auto" w:fill="auto"/>
            <w:noWrap/>
            <w:vAlign w:val="bottom"/>
          </w:tcPr>
          <w:p w14:paraId="40256B1D" w14:textId="0428C41E"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00" w:type="dxa"/>
            <w:tcBorders>
              <w:left w:val="nil"/>
              <w:right w:val="nil"/>
            </w:tcBorders>
          </w:tcPr>
          <w:p w14:paraId="768B08D4" w14:textId="77777777" w:rsidR="008F7F78" w:rsidRPr="009128F0" w:rsidRDefault="008F7F78" w:rsidP="008F7F78">
            <w:pPr>
              <w:jc w:val="right"/>
              <w:rPr>
                <w:rFonts w:ascii="Arial" w:hAnsi="Arial" w:cs="Arial"/>
                <w:color w:val="000000" w:themeColor="text1"/>
                <w:sz w:val="16"/>
                <w:szCs w:val="16"/>
              </w:rPr>
            </w:pPr>
          </w:p>
        </w:tc>
      </w:tr>
      <w:tr w:rsidR="008F7F78" w:rsidRPr="009128F0" w14:paraId="2E93BF8C" w14:textId="77777777" w:rsidTr="00A60956">
        <w:trPr>
          <w:trHeight w:val="20"/>
        </w:trPr>
        <w:tc>
          <w:tcPr>
            <w:tcW w:w="6663" w:type="dxa"/>
            <w:tcBorders>
              <w:left w:val="nil"/>
              <w:right w:val="nil"/>
            </w:tcBorders>
            <w:shd w:val="clear" w:color="auto" w:fill="auto"/>
            <w:noWrap/>
            <w:vAlign w:val="bottom"/>
          </w:tcPr>
          <w:p w14:paraId="501DE9B6"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Üçüncü kişilerin katkı sermayedeki payları (Geçici Madde 3 kapsamında olanlar)</w:t>
            </w:r>
          </w:p>
        </w:tc>
        <w:tc>
          <w:tcPr>
            <w:tcW w:w="1276" w:type="dxa"/>
            <w:tcBorders>
              <w:left w:val="nil"/>
              <w:right w:val="nil"/>
            </w:tcBorders>
            <w:shd w:val="clear" w:color="auto" w:fill="auto"/>
            <w:noWrap/>
            <w:vAlign w:val="bottom"/>
          </w:tcPr>
          <w:p w14:paraId="269BDB5D" w14:textId="1795F5E0"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00" w:type="dxa"/>
            <w:tcBorders>
              <w:left w:val="nil"/>
              <w:right w:val="nil"/>
            </w:tcBorders>
          </w:tcPr>
          <w:p w14:paraId="443B3602" w14:textId="77777777" w:rsidR="008F7F78" w:rsidRPr="009128F0" w:rsidRDefault="008F7F78" w:rsidP="008F7F78">
            <w:pPr>
              <w:jc w:val="right"/>
              <w:rPr>
                <w:rFonts w:ascii="Arial" w:hAnsi="Arial" w:cs="Arial"/>
                <w:color w:val="000000" w:themeColor="text1"/>
                <w:sz w:val="16"/>
                <w:szCs w:val="16"/>
              </w:rPr>
            </w:pPr>
          </w:p>
        </w:tc>
      </w:tr>
      <w:tr w:rsidR="008F7F78" w:rsidRPr="009128F0" w14:paraId="519B8218" w14:textId="77777777" w:rsidTr="00A60956">
        <w:trPr>
          <w:trHeight w:val="20"/>
        </w:trPr>
        <w:tc>
          <w:tcPr>
            <w:tcW w:w="6663" w:type="dxa"/>
            <w:tcBorders>
              <w:left w:val="nil"/>
              <w:bottom w:val="single" w:sz="4" w:space="0" w:color="auto"/>
              <w:right w:val="nil"/>
            </w:tcBorders>
            <w:shd w:val="clear" w:color="auto" w:fill="auto"/>
            <w:noWrap/>
            <w:vAlign w:val="bottom"/>
            <w:hideMark/>
          </w:tcPr>
          <w:p w14:paraId="75282902"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 xml:space="preserve">Karşılıklar (Bankaların </w:t>
            </w:r>
            <w:proofErr w:type="spellStart"/>
            <w:r w:rsidRPr="009128F0">
              <w:rPr>
                <w:rFonts w:ascii="Arial" w:hAnsi="Arial" w:cs="Arial"/>
                <w:bCs/>
                <w:color w:val="000000" w:themeColor="text1"/>
                <w:sz w:val="16"/>
                <w:szCs w:val="16"/>
              </w:rPr>
              <w:t>Özkaynaklarına</w:t>
            </w:r>
            <w:proofErr w:type="spellEnd"/>
            <w:r w:rsidRPr="009128F0">
              <w:rPr>
                <w:rFonts w:ascii="Arial" w:hAnsi="Arial" w:cs="Arial"/>
                <w:bCs/>
                <w:color w:val="000000" w:themeColor="text1"/>
                <w:sz w:val="16"/>
                <w:szCs w:val="16"/>
              </w:rPr>
              <w:t xml:space="preserve"> İlişkin Yönetmeliğin 8’inci maddesinin birinci fıkrasında belirtilen tutarlar)</w:t>
            </w:r>
          </w:p>
        </w:tc>
        <w:tc>
          <w:tcPr>
            <w:tcW w:w="1276" w:type="dxa"/>
            <w:tcBorders>
              <w:left w:val="nil"/>
              <w:bottom w:val="single" w:sz="4" w:space="0" w:color="auto"/>
              <w:right w:val="nil"/>
            </w:tcBorders>
            <w:shd w:val="clear" w:color="auto" w:fill="auto"/>
            <w:noWrap/>
            <w:vAlign w:val="bottom"/>
          </w:tcPr>
          <w:p w14:paraId="20BA390D" w14:textId="6158EF58"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71.830</w:t>
            </w:r>
          </w:p>
        </w:tc>
        <w:tc>
          <w:tcPr>
            <w:tcW w:w="1500" w:type="dxa"/>
            <w:tcBorders>
              <w:left w:val="nil"/>
              <w:bottom w:val="single" w:sz="4" w:space="0" w:color="auto"/>
              <w:right w:val="nil"/>
            </w:tcBorders>
          </w:tcPr>
          <w:p w14:paraId="232B5D00" w14:textId="77777777" w:rsidR="008F7F78" w:rsidRPr="009128F0" w:rsidRDefault="008F7F78" w:rsidP="008F7F78">
            <w:pPr>
              <w:jc w:val="right"/>
              <w:rPr>
                <w:rFonts w:ascii="Arial" w:hAnsi="Arial" w:cs="Arial"/>
                <w:color w:val="000000" w:themeColor="text1"/>
                <w:sz w:val="16"/>
                <w:szCs w:val="16"/>
              </w:rPr>
            </w:pPr>
          </w:p>
        </w:tc>
      </w:tr>
      <w:tr w:rsidR="008F7F78" w:rsidRPr="009128F0" w14:paraId="7CB91CF8" w14:textId="77777777" w:rsidTr="00A6095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5DABC4B" w14:textId="77777777" w:rsidR="008F7F78" w:rsidRPr="009128F0" w:rsidRDefault="008F7F78" w:rsidP="008F7F78">
            <w:pPr>
              <w:rPr>
                <w:rFonts w:ascii="Arial" w:hAnsi="Arial" w:cs="Arial"/>
                <w:b/>
                <w:bCs/>
                <w:color w:val="000000" w:themeColor="text1"/>
                <w:sz w:val="16"/>
                <w:szCs w:val="16"/>
              </w:rPr>
            </w:pPr>
            <w:r w:rsidRPr="009128F0">
              <w:rPr>
                <w:rFonts w:ascii="Arial" w:hAnsi="Arial" w:cs="Arial"/>
                <w:b/>
                <w:bCs/>
                <w:color w:val="000000" w:themeColor="text1"/>
                <w:sz w:val="16"/>
                <w:szCs w:val="16"/>
              </w:rPr>
              <w:t>İndirimler Öncesi Katkı Sermaye</w:t>
            </w:r>
          </w:p>
        </w:tc>
        <w:tc>
          <w:tcPr>
            <w:tcW w:w="1276" w:type="dxa"/>
            <w:tcBorders>
              <w:top w:val="single" w:sz="4" w:space="0" w:color="auto"/>
              <w:left w:val="nil"/>
              <w:bottom w:val="single" w:sz="4" w:space="0" w:color="auto"/>
              <w:right w:val="nil"/>
            </w:tcBorders>
            <w:shd w:val="clear" w:color="auto" w:fill="auto"/>
            <w:noWrap/>
            <w:vAlign w:val="bottom"/>
          </w:tcPr>
          <w:p w14:paraId="43766076" w14:textId="3CEC9874" w:rsidR="008F7F78" w:rsidRPr="009128F0" w:rsidRDefault="008F7F78" w:rsidP="008F7F78">
            <w:pPr>
              <w:jc w:val="right"/>
              <w:rPr>
                <w:rFonts w:ascii="Arial" w:hAnsi="Arial" w:cs="Arial"/>
                <w:b/>
                <w:color w:val="000000" w:themeColor="text1"/>
                <w:sz w:val="16"/>
                <w:szCs w:val="16"/>
              </w:rPr>
            </w:pPr>
            <w:r w:rsidRPr="0094533D">
              <w:rPr>
                <w:rFonts w:ascii="Arial" w:hAnsi="Arial" w:cs="Arial"/>
                <w:b/>
                <w:color w:val="000000" w:themeColor="text1"/>
                <w:sz w:val="16"/>
                <w:szCs w:val="16"/>
              </w:rPr>
              <w:t>1.682.110</w:t>
            </w:r>
          </w:p>
        </w:tc>
        <w:tc>
          <w:tcPr>
            <w:tcW w:w="1500" w:type="dxa"/>
            <w:tcBorders>
              <w:top w:val="single" w:sz="4" w:space="0" w:color="auto"/>
              <w:left w:val="nil"/>
              <w:bottom w:val="single" w:sz="4" w:space="0" w:color="auto"/>
              <w:right w:val="nil"/>
            </w:tcBorders>
          </w:tcPr>
          <w:p w14:paraId="2F5F7931" w14:textId="77777777" w:rsidR="008F7F78" w:rsidRPr="009128F0" w:rsidRDefault="008F7F78" w:rsidP="008F7F78">
            <w:pPr>
              <w:jc w:val="right"/>
              <w:rPr>
                <w:rFonts w:ascii="Arial" w:hAnsi="Arial" w:cs="Arial"/>
                <w:b/>
                <w:color w:val="000000" w:themeColor="text1"/>
                <w:sz w:val="16"/>
                <w:szCs w:val="16"/>
              </w:rPr>
            </w:pPr>
          </w:p>
        </w:tc>
      </w:tr>
      <w:tr w:rsidR="008F7F78" w:rsidRPr="009128F0" w14:paraId="0FC2B9E2" w14:textId="77777777" w:rsidTr="00A6095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49963EE" w14:textId="77777777" w:rsidR="008F7F78" w:rsidRPr="009128F0" w:rsidRDefault="008F7F78" w:rsidP="008F7F78">
            <w:pPr>
              <w:rPr>
                <w:rFonts w:ascii="Arial" w:hAnsi="Arial" w:cs="Arial"/>
                <w:b/>
                <w:bCs/>
                <w:color w:val="000000" w:themeColor="text1"/>
                <w:sz w:val="16"/>
                <w:szCs w:val="16"/>
              </w:rPr>
            </w:pPr>
            <w:r w:rsidRPr="009128F0">
              <w:rPr>
                <w:rFonts w:ascii="Arial" w:hAnsi="Arial" w:cs="Arial"/>
                <w:b/>
                <w:bCs/>
                <w:color w:val="000000" w:themeColor="text1"/>
                <w:sz w:val="16"/>
                <w:szCs w:val="16"/>
              </w:rPr>
              <w:t>Katkı Sermayeden Yapılacak İndirimler</w:t>
            </w:r>
          </w:p>
        </w:tc>
        <w:tc>
          <w:tcPr>
            <w:tcW w:w="1276" w:type="dxa"/>
            <w:tcBorders>
              <w:top w:val="single" w:sz="4" w:space="0" w:color="auto"/>
              <w:left w:val="nil"/>
              <w:bottom w:val="single" w:sz="4" w:space="0" w:color="auto"/>
              <w:right w:val="nil"/>
            </w:tcBorders>
            <w:shd w:val="clear" w:color="auto" w:fill="auto"/>
            <w:noWrap/>
            <w:vAlign w:val="bottom"/>
          </w:tcPr>
          <w:p w14:paraId="6B9B9BD1" w14:textId="77777777" w:rsidR="008F7F78" w:rsidRPr="009128F0" w:rsidRDefault="008F7F78" w:rsidP="008F7F78">
            <w:pPr>
              <w:jc w:val="right"/>
              <w:rPr>
                <w:rFonts w:ascii="Arial" w:hAnsi="Arial" w:cs="Arial"/>
                <w:b/>
                <w:color w:val="000000" w:themeColor="text1"/>
                <w:sz w:val="16"/>
                <w:szCs w:val="16"/>
              </w:rPr>
            </w:pPr>
          </w:p>
        </w:tc>
        <w:tc>
          <w:tcPr>
            <w:tcW w:w="1500" w:type="dxa"/>
            <w:tcBorders>
              <w:top w:val="single" w:sz="4" w:space="0" w:color="auto"/>
              <w:left w:val="nil"/>
              <w:bottom w:val="single" w:sz="4" w:space="0" w:color="auto"/>
              <w:right w:val="nil"/>
            </w:tcBorders>
          </w:tcPr>
          <w:p w14:paraId="4BB59284" w14:textId="77777777" w:rsidR="008F7F78" w:rsidRPr="009128F0" w:rsidRDefault="008F7F78" w:rsidP="008F7F78">
            <w:pPr>
              <w:jc w:val="right"/>
              <w:rPr>
                <w:rFonts w:ascii="Arial" w:hAnsi="Arial" w:cs="Arial"/>
                <w:b/>
                <w:color w:val="000000" w:themeColor="text1"/>
                <w:sz w:val="16"/>
                <w:szCs w:val="16"/>
              </w:rPr>
            </w:pPr>
          </w:p>
        </w:tc>
      </w:tr>
      <w:tr w:rsidR="008F7F78" w:rsidRPr="009128F0" w14:paraId="165F65CD" w14:textId="77777777" w:rsidTr="00A60956">
        <w:trPr>
          <w:trHeight w:val="20"/>
        </w:trPr>
        <w:tc>
          <w:tcPr>
            <w:tcW w:w="6663" w:type="dxa"/>
            <w:tcBorders>
              <w:top w:val="single" w:sz="4" w:space="0" w:color="auto"/>
              <w:left w:val="nil"/>
              <w:right w:val="nil"/>
            </w:tcBorders>
            <w:shd w:val="clear" w:color="auto" w:fill="auto"/>
            <w:noWrap/>
            <w:vAlign w:val="bottom"/>
            <w:hideMark/>
          </w:tcPr>
          <w:p w14:paraId="3C61C41B"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Bankanın kendi katkı sermayesine yapmış olduğu doğrudan veya dolaylı yatırımlar (-)</w:t>
            </w:r>
          </w:p>
        </w:tc>
        <w:tc>
          <w:tcPr>
            <w:tcW w:w="1276" w:type="dxa"/>
            <w:tcBorders>
              <w:top w:val="single" w:sz="4" w:space="0" w:color="auto"/>
              <w:left w:val="nil"/>
              <w:right w:val="nil"/>
            </w:tcBorders>
            <w:shd w:val="clear" w:color="auto" w:fill="auto"/>
            <w:noWrap/>
            <w:vAlign w:val="bottom"/>
          </w:tcPr>
          <w:p w14:paraId="0DAD11B5" w14:textId="5A810626"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3.361</w:t>
            </w:r>
          </w:p>
        </w:tc>
        <w:tc>
          <w:tcPr>
            <w:tcW w:w="1500" w:type="dxa"/>
            <w:tcBorders>
              <w:top w:val="single" w:sz="4" w:space="0" w:color="auto"/>
              <w:left w:val="nil"/>
              <w:right w:val="nil"/>
            </w:tcBorders>
          </w:tcPr>
          <w:p w14:paraId="438D14AF" w14:textId="77777777" w:rsidR="008F7F78" w:rsidRPr="009128F0" w:rsidRDefault="008F7F78" w:rsidP="008F7F78">
            <w:pPr>
              <w:jc w:val="right"/>
              <w:rPr>
                <w:rFonts w:ascii="Arial" w:hAnsi="Arial" w:cs="Arial"/>
                <w:color w:val="000000" w:themeColor="text1"/>
                <w:sz w:val="16"/>
                <w:szCs w:val="16"/>
              </w:rPr>
            </w:pPr>
          </w:p>
        </w:tc>
      </w:tr>
      <w:tr w:rsidR="008F7F78" w:rsidRPr="009128F0" w14:paraId="4B37D915" w14:textId="77777777" w:rsidTr="00A60956">
        <w:trPr>
          <w:trHeight w:val="20"/>
        </w:trPr>
        <w:tc>
          <w:tcPr>
            <w:tcW w:w="6663" w:type="dxa"/>
            <w:tcBorders>
              <w:left w:val="nil"/>
              <w:right w:val="nil"/>
            </w:tcBorders>
            <w:shd w:val="clear" w:color="auto" w:fill="auto"/>
            <w:noWrap/>
            <w:vAlign w:val="bottom"/>
            <w:hideMark/>
          </w:tcPr>
          <w:p w14:paraId="64D13659"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 xml:space="preserve">Bankanın katkı sermaye kalemlerine yatırım yapan bankalar ile finansal kuruluşlar tarafından ihraç edilen ve Yönetmeliğin 8’inci maddesinde belirtilen şartları taşıyan </w:t>
            </w:r>
            <w:proofErr w:type="spellStart"/>
            <w:r w:rsidRPr="009128F0">
              <w:rPr>
                <w:rFonts w:ascii="Arial" w:hAnsi="Arial" w:cs="Arial"/>
                <w:bCs/>
                <w:color w:val="000000" w:themeColor="text1"/>
                <w:sz w:val="16"/>
                <w:szCs w:val="16"/>
              </w:rPr>
              <w:t>özkaynak</w:t>
            </w:r>
            <w:proofErr w:type="spellEnd"/>
            <w:r w:rsidRPr="009128F0">
              <w:rPr>
                <w:rFonts w:ascii="Arial" w:hAnsi="Arial" w:cs="Arial"/>
                <w:bCs/>
                <w:color w:val="000000" w:themeColor="text1"/>
                <w:sz w:val="16"/>
                <w:szCs w:val="16"/>
              </w:rPr>
              <w:t xml:space="preserve"> kalemlerine bankanın yaptığı yatırımlar</w:t>
            </w:r>
          </w:p>
        </w:tc>
        <w:tc>
          <w:tcPr>
            <w:tcW w:w="1276" w:type="dxa"/>
            <w:tcBorders>
              <w:left w:val="nil"/>
              <w:right w:val="nil"/>
            </w:tcBorders>
            <w:shd w:val="clear" w:color="auto" w:fill="auto"/>
            <w:noWrap/>
            <w:vAlign w:val="bottom"/>
          </w:tcPr>
          <w:p w14:paraId="491EDC1C" w14:textId="7F421DF3"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00" w:type="dxa"/>
            <w:tcBorders>
              <w:left w:val="nil"/>
              <w:right w:val="nil"/>
            </w:tcBorders>
          </w:tcPr>
          <w:p w14:paraId="3FEEE79A" w14:textId="77777777" w:rsidR="008F7F78" w:rsidRPr="009128F0" w:rsidRDefault="008F7F78" w:rsidP="008F7F78">
            <w:pPr>
              <w:jc w:val="right"/>
              <w:rPr>
                <w:rFonts w:ascii="Arial" w:hAnsi="Arial" w:cs="Arial"/>
                <w:color w:val="000000" w:themeColor="text1"/>
                <w:sz w:val="16"/>
                <w:szCs w:val="16"/>
              </w:rPr>
            </w:pPr>
          </w:p>
        </w:tc>
      </w:tr>
      <w:tr w:rsidR="008F7F78" w:rsidRPr="009128F0" w14:paraId="71488745" w14:textId="77777777" w:rsidTr="00A60956">
        <w:trPr>
          <w:trHeight w:val="20"/>
        </w:trPr>
        <w:tc>
          <w:tcPr>
            <w:tcW w:w="6663" w:type="dxa"/>
            <w:tcBorders>
              <w:left w:val="nil"/>
              <w:right w:val="nil"/>
            </w:tcBorders>
            <w:shd w:val="clear" w:color="auto" w:fill="auto"/>
            <w:noWrap/>
            <w:vAlign w:val="bottom"/>
            <w:hideMark/>
          </w:tcPr>
          <w:p w14:paraId="388FE82D"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 xml:space="preserve">Ortaklık paylarının %10 veya daha azına sahip olunan ve </w:t>
            </w:r>
            <w:proofErr w:type="gramStart"/>
            <w:r w:rsidRPr="009128F0">
              <w:rPr>
                <w:rFonts w:ascii="Arial" w:hAnsi="Arial" w:cs="Arial"/>
                <w:bCs/>
                <w:color w:val="000000" w:themeColor="text1"/>
                <w:sz w:val="16"/>
                <w:szCs w:val="16"/>
              </w:rPr>
              <w:t>konsolide</w:t>
            </w:r>
            <w:proofErr w:type="gramEnd"/>
            <w:r w:rsidRPr="009128F0">
              <w:rPr>
                <w:rFonts w:ascii="Arial" w:hAnsi="Arial" w:cs="Arial"/>
                <w:bCs/>
                <w:color w:val="000000" w:themeColor="text1"/>
                <w:sz w:val="16"/>
                <w:szCs w:val="16"/>
              </w:rPr>
              <w:t xml:space="preserve"> edilmeyen bankalar ve finansal kuruluşların </w:t>
            </w:r>
            <w:proofErr w:type="spellStart"/>
            <w:r w:rsidRPr="009128F0">
              <w:rPr>
                <w:rFonts w:ascii="Arial" w:hAnsi="Arial" w:cs="Arial"/>
                <w:bCs/>
                <w:color w:val="000000" w:themeColor="text1"/>
                <w:sz w:val="16"/>
                <w:szCs w:val="16"/>
              </w:rPr>
              <w:t>özkaynak</w:t>
            </w:r>
            <w:proofErr w:type="spellEnd"/>
            <w:r w:rsidRPr="009128F0">
              <w:rPr>
                <w:rFonts w:ascii="Arial" w:hAnsi="Arial" w:cs="Arial"/>
                <w:bCs/>
                <w:color w:val="000000" w:themeColor="text1"/>
                <w:sz w:val="16"/>
                <w:szCs w:val="16"/>
              </w:rPr>
              <w:t xml:space="preserve"> unsurlarına yapılan yatırımların net uzun pozisyonları toplamının, bankanın çekirdek sermayesinin %10’nunu aşan kısmı (-)</w:t>
            </w:r>
          </w:p>
        </w:tc>
        <w:tc>
          <w:tcPr>
            <w:tcW w:w="1276" w:type="dxa"/>
            <w:tcBorders>
              <w:left w:val="nil"/>
              <w:right w:val="nil"/>
            </w:tcBorders>
            <w:shd w:val="clear" w:color="auto" w:fill="auto"/>
            <w:noWrap/>
            <w:vAlign w:val="bottom"/>
          </w:tcPr>
          <w:p w14:paraId="03CACF42" w14:textId="3045BA3E"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00" w:type="dxa"/>
            <w:tcBorders>
              <w:left w:val="nil"/>
              <w:right w:val="nil"/>
            </w:tcBorders>
          </w:tcPr>
          <w:p w14:paraId="167DC057" w14:textId="77777777" w:rsidR="008F7F78" w:rsidRPr="009128F0" w:rsidRDefault="008F7F78" w:rsidP="008F7F78">
            <w:pPr>
              <w:jc w:val="right"/>
              <w:rPr>
                <w:rFonts w:ascii="Arial" w:hAnsi="Arial" w:cs="Arial"/>
                <w:color w:val="000000" w:themeColor="text1"/>
                <w:sz w:val="16"/>
                <w:szCs w:val="16"/>
              </w:rPr>
            </w:pPr>
          </w:p>
        </w:tc>
      </w:tr>
      <w:tr w:rsidR="008F7F78" w:rsidRPr="009128F0" w14:paraId="4DF51DCE" w14:textId="77777777" w:rsidTr="00A60956">
        <w:trPr>
          <w:trHeight w:val="20"/>
        </w:trPr>
        <w:tc>
          <w:tcPr>
            <w:tcW w:w="6663" w:type="dxa"/>
            <w:tcBorders>
              <w:left w:val="nil"/>
              <w:right w:val="nil"/>
            </w:tcBorders>
            <w:shd w:val="clear" w:color="auto" w:fill="auto"/>
            <w:noWrap/>
            <w:vAlign w:val="bottom"/>
            <w:hideMark/>
          </w:tcPr>
          <w:p w14:paraId="067A4EB7"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 xml:space="preserve">Ortaklık paylarının %10 veya daha fazlasına sahip olunan ve </w:t>
            </w:r>
            <w:proofErr w:type="gramStart"/>
            <w:r w:rsidRPr="009128F0">
              <w:rPr>
                <w:rFonts w:ascii="Arial" w:hAnsi="Arial" w:cs="Arial"/>
                <w:bCs/>
                <w:color w:val="000000" w:themeColor="text1"/>
                <w:sz w:val="16"/>
                <w:szCs w:val="16"/>
              </w:rPr>
              <w:t>konsolide</w:t>
            </w:r>
            <w:proofErr w:type="gramEnd"/>
            <w:r w:rsidRPr="009128F0">
              <w:rPr>
                <w:rFonts w:ascii="Arial" w:hAnsi="Arial" w:cs="Arial"/>
                <w:bCs/>
                <w:color w:val="000000" w:themeColor="text1"/>
                <w:sz w:val="16"/>
                <w:szCs w:val="16"/>
              </w:rPr>
              <w:t xml:space="preserve"> edilmeyen bankalar ve finansal kuruluşların katkı sermaye unsurlarına yapılan yatırımların net uzun pozisyonları toplamı</w:t>
            </w:r>
          </w:p>
        </w:tc>
        <w:tc>
          <w:tcPr>
            <w:tcW w:w="1276" w:type="dxa"/>
            <w:tcBorders>
              <w:left w:val="nil"/>
              <w:right w:val="nil"/>
            </w:tcBorders>
            <w:shd w:val="clear" w:color="auto" w:fill="auto"/>
            <w:noWrap/>
            <w:vAlign w:val="bottom"/>
          </w:tcPr>
          <w:p w14:paraId="1D2A84A5" w14:textId="5E087393"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00" w:type="dxa"/>
            <w:tcBorders>
              <w:left w:val="nil"/>
              <w:right w:val="nil"/>
            </w:tcBorders>
          </w:tcPr>
          <w:p w14:paraId="032F7055" w14:textId="77777777" w:rsidR="008F7F78" w:rsidRPr="009128F0" w:rsidRDefault="008F7F78" w:rsidP="008F7F78">
            <w:pPr>
              <w:jc w:val="right"/>
              <w:rPr>
                <w:rFonts w:ascii="Arial" w:hAnsi="Arial" w:cs="Arial"/>
                <w:color w:val="000000" w:themeColor="text1"/>
                <w:sz w:val="16"/>
                <w:szCs w:val="16"/>
              </w:rPr>
            </w:pPr>
          </w:p>
        </w:tc>
      </w:tr>
      <w:tr w:rsidR="008F7F78" w:rsidRPr="009128F0" w14:paraId="036CB7E2" w14:textId="77777777" w:rsidTr="00A60956">
        <w:trPr>
          <w:trHeight w:val="20"/>
        </w:trPr>
        <w:tc>
          <w:tcPr>
            <w:tcW w:w="6663" w:type="dxa"/>
            <w:tcBorders>
              <w:left w:val="nil"/>
              <w:bottom w:val="single" w:sz="4" w:space="0" w:color="auto"/>
              <w:right w:val="nil"/>
            </w:tcBorders>
            <w:shd w:val="clear" w:color="auto" w:fill="auto"/>
            <w:noWrap/>
            <w:vAlign w:val="bottom"/>
            <w:hideMark/>
          </w:tcPr>
          <w:p w14:paraId="4F855921"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Kurulca belirlenecek diğer kalemler (-)</w:t>
            </w:r>
          </w:p>
        </w:tc>
        <w:tc>
          <w:tcPr>
            <w:tcW w:w="1276" w:type="dxa"/>
            <w:tcBorders>
              <w:left w:val="nil"/>
              <w:bottom w:val="single" w:sz="4" w:space="0" w:color="auto"/>
              <w:right w:val="nil"/>
            </w:tcBorders>
            <w:shd w:val="clear" w:color="auto" w:fill="auto"/>
            <w:noWrap/>
            <w:vAlign w:val="bottom"/>
          </w:tcPr>
          <w:p w14:paraId="49B92A0B" w14:textId="044F1194"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00" w:type="dxa"/>
            <w:tcBorders>
              <w:left w:val="nil"/>
              <w:bottom w:val="single" w:sz="4" w:space="0" w:color="auto"/>
              <w:right w:val="nil"/>
            </w:tcBorders>
          </w:tcPr>
          <w:p w14:paraId="5F8EC6C7" w14:textId="77777777" w:rsidR="008F7F78" w:rsidRPr="009128F0" w:rsidRDefault="008F7F78" w:rsidP="008F7F78">
            <w:pPr>
              <w:jc w:val="right"/>
              <w:rPr>
                <w:rFonts w:ascii="Arial" w:hAnsi="Arial" w:cs="Arial"/>
                <w:color w:val="000000" w:themeColor="text1"/>
                <w:sz w:val="16"/>
                <w:szCs w:val="16"/>
              </w:rPr>
            </w:pPr>
          </w:p>
        </w:tc>
      </w:tr>
      <w:tr w:rsidR="008F7F78" w:rsidRPr="009128F0" w14:paraId="6AB58FB0" w14:textId="77777777" w:rsidTr="008F7F78">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CD708AD" w14:textId="77777777" w:rsidR="008F7F78" w:rsidRPr="009128F0" w:rsidRDefault="008F7F78" w:rsidP="008F7F78">
            <w:pPr>
              <w:rPr>
                <w:rFonts w:ascii="Arial" w:hAnsi="Arial" w:cs="Arial"/>
                <w:b/>
                <w:bCs/>
                <w:color w:val="000000" w:themeColor="text1"/>
                <w:sz w:val="16"/>
                <w:szCs w:val="16"/>
              </w:rPr>
            </w:pPr>
            <w:r w:rsidRPr="009128F0">
              <w:rPr>
                <w:rFonts w:ascii="Arial" w:hAnsi="Arial" w:cs="Arial"/>
                <w:b/>
                <w:bCs/>
                <w:color w:val="000000" w:themeColor="text1"/>
                <w:sz w:val="16"/>
                <w:szCs w:val="16"/>
              </w:rPr>
              <w:t>Katkı Sermayeden Yapılan İndirimler Toplamı</w:t>
            </w:r>
          </w:p>
        </w:tc>
        <w:tc>
          <w:tcPr>
            <w:tcW w:w="1276" w:type="dxa"/>
            <w:tcBorders>
              <w:top w:val="single" w:sz="4" w:space="0" w:color="auto"/>
              <w:left w:val="nil"/>
              <w:bottom w:val="single" w:sz="4" w:space="0" w:color="auto"/>
              <w:right w:val="nil"/>
            </w:tcBorders>
            <w:shd w:val="clear" w:color="auto" w:fill="auto"/>
            <w:noWrap/>
          </w:tcPr>
          <w:p w14:paraId="6074E229" w14:textId="12061203" w:rsidR="008F7F78" w:rsidRPr="009128F0" w:rsidRDefault="008F7F78" w:rsidP="008F7F78">
            <w:pPr>
              <w:jc w:val="right"/>
              <w:rPr>
                <w:rFonts w:ascii="Arial" w:hAnsi="Arial" w:cs="Arial"/>
                <w:b/>
                <w:color w:val="000000" w:themeColor="text1"/>
                <w:sz w:val="16"/>
                <w:szCs w:val="16"/>
              </w:rPr>
            </w:pPr>
            <w:r w:rsidRPr="0094533D">
              <w:rPr>
                <w:rFonts w:ascii="Arial" w:hAnsi="Arial" w:cs="Arial"/>
                <w:b/>
                <w:color w:val="000000" w:themeColor="text1"/>
                <w:sz w:val="16"/>
                <w:szCs w:val="16"/>
              </w:rPr>
              <w:t>3.361</w:t>
            </w:r>
          </w:p>
        </w:tc>
        <w:tc>
          <w:tcPr>
            <w:tcW w:w="1500" w:type="dxa"/>
            <w:tcBorders>
              <w:top w:val="single" w:sz="4" w:space="0" w:color="auto"/>
              <w:left w:val="nil"/>
              <w:bottom w:val="single" w:sz="4" w:space="0" w:color="auto"/>
              <w:right w:val="nil"/>
            </w:tcBorders>
          </w:tcPr>
          <w:p w14:paraId="7F152EE9" w14:textId="77777777" w:rsidR="008F7F78" w:rsidRPr="009128F0" w:rsidRDefault="008F7F78" w:rsidP="008F7F78">
            <w:pPr>
              <w:jc w:val="right"/>
              <w:rPr>
                <w:rFonts w:ascii="Arial" w:hAnsi="Arial" w:cs="Arial"/>
                <w:b/>
                <w:color w:val="000000" w:themeColor="text1"/>
                <w:sz w:val="16"/>
                <w:szCs w:val="16"/>
              </w:rPr>
            </w:pPr>
          </w:p>
        </w:tc>
      </w:tr>
      <w:tr w:rsidR="008F7F78" w:rsidRPr="009128F0" w14:paraId="4AABE7C3" w14:textId="77777777" w:rsidTr="008F7F78">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2563445" w14:textId="77777777" w:rsidR="008F7F78" w:rsidRPr="009128F0" w:rsidRDefault="008F7F78" w:rsidP="008F7F78">
            <w:pPr>
              <w:rPr>
                <w:rFonts w:ascii="Arial" w:hAnsi="Arial" w:cs="Arial"/>
                <w:b/>
                <w:bCs/>
                <w:color w:val="000000" w:themeColor="text1"/>
                <w:sz w:val="16"/>
                <w:szCs w:val="16"/>
              </w:rPr>
            </w:pPr>
            <w:r w:rsidRPr="009128F0">
              <w:rPr>
                <w:rFonts w:ascii="Arial" w:hAnsi="Arial" w:cs="Arial"/>
                <w:b/>
                <w:bCs/>
                <w:color w:val="000000" w:themeColor="text1"/>
                <w:sz w:val="16"/>
                <w:szCs w:val="16"/>
              </w:rPr>
              <w:t>Katkı Sermaye Toplamı</w:t>
            </w:r>
          </w:p>
        </w:tc>
        <w:tc>
          <w:tcPr>
            <w:tcW w:w="1276" w:type="dxa"/>
            <w:tcBorders>
              <w:top w:val="single" w:sz="4" w:space="0" w:color="auto"/>
              <w:left w:val="nil"/>
              <w:bottom w:val="single" w:sz="4" w:space="0" w:color="auto"/>
              <w:right w:val="nil"/>
            </w:tcBorders>
            <w:shd w:val="clear" w:color="auto" w:fill="auto"/>
            <w:noWrap/>
          </w:tcPr>
          <w:p w14:paraId="50201308" w14:textId="74FCE0ED" w:rsidR="008F7F78" w:rsidRPr="009128F0" w:rsidRDefault="008F7F78" w:rsidP="008F7F78">
            <w:pPr>
              <w:jc w:val="right"/>
              <w:rPr>
                <w:rFonts w:ascii="Arial" w:hAnsi="Arial" w:cs="Arial"/>
                <w:b/>
                <w:color w:val="000000" w:themeColor="text1"/>
                <w:sz w:val="16"/>
                <w:szCs w:val="16"/>
              </w:rPr>
            </w:pPr>
            <w:r w:rsidRPr="0094533D">
              <w:rPr>
                <w:rFonts w:ascii="Arial" w:hAnsi="Arial" w:cs="Arial"/>
                <w:b/>
                <w:color w:val="000000" w:themeColor="text1"/>
                <w:sz w:val="16"/>
                <w:szCs w:val="16"/>
              </w:rPr>
              <w:t>1.678.749</w:t>
            </w:r>
          </w:p>
        </w:tc>
        <w:tc>
          <w:tcPr>
            <w:tcW w:w="1500" w:type="dxa"/>
            <w:tcBorders>
              <w:top w:val="single" w:sz="4" w:space="0" w:color="auto"/>
              <w:left w:val="nil"/>
              <w:bottom w:val="single" w:sz="4" w:space="0" w:color="auto"/>
              <w:right w:val="nil"/>
            </w:tcBorders>
          </w:tcPr>
          <w:p w14:paraId="7986FD2F" w14:textId="77777777" w:rsidR="008F7F78" w:rsidRPr="009128F0" w:rsidRDefault="008F7F78" w:rsidP="008F7F78">
            <w:pPr>
              <w:jc w:val="right"/>
              <w:rPr>
                <w:rFonts w:ascii="Arial" w:hAnsi="Arial" w:cs="Arial"/>
                <w:b/>
                <w:color w:val="000000" w:themeColor="text1"/>
                <w:sz w:val="16"/>
                <w:szCs w:val="16"/>
              </w:rPr>
            </w:pPr>
          </w:p>
        </w:tc>
      </w:tr>
      <w:tr w:rsidR="008F7F78" w:rsidRPr="009128F0" w14:paraId="4772CF0A" w14:textId="77777777" w:rsidTr="008F7F78">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FE70F10" w14:textId="77777777" w:rsidR="008F7F78" w:rsidRPr="009128F0" w:rsidRDefault="008F7F78" w:rsidP="008F7F78">
            <w:pPr>
              <w:rPr>
                <w:rFonts w:ascii="Arial" w:hAnsi="Arial" w:cs="Arial"/>
                <w:b/>
                <w:bCs/>
                <w:color w:val="000000" w:themeColor="text1"/>
                <w:sz w:val="16"/>
                <w:szCs w:val="16"/>
              </w:rPr>
            </w:pPr>
            <w:r w:rsidRPr="009128F0">
              <w:rPr>
                <w:rFonts w:ascii="Arial" w:hAnsi="Arial" w:cs="Arial"/>
                <w:b/>
                <w:bCs/>
                <w:color w:val="000000" w:themeColor="text1"/>
                <w:sz w:val="16"/>
                <w:szCs w:val="16"/>
              </w:rPr>
              <w:t xml:space="preserve">Toplam </w:t>
            </w:r>
            <w:proofErr w:type="spellStart"/>
            <w:r w:rsidRPr="009128F0">
              <w:rPr>
                <w:rFonts w:ascii="Arial" w:hAnsi="Arial" w:cs="Arial"/>
                <w:b/>
                <w:bCs/>
                <w:color w:val="000000" w:themeColor="text1"/>
                <w:sz w:val="16"/>
                <w:szCs w:val="16"/>
              </w:rPr>
              <w:t>Özkaynak</w:t>
            </w:r>
            <w:proofErr w:type="spellEnd"/>
            <w:r w:rsidRPr="009128F0">
              <w:rPr>
                <w:rFonts w:ascii="Arial" w:hAnsi="Arial" w:cs="Arial"/>
                <w:b/>
                <w:bCs/>
                <w:color w:val="000000" w:themeColor="text1"/>
                <w:sz w:val="16"/>
                <w:szCs w:val="16"/>
              </w:rPr>
              <w:t xml:space="preserve"> (Ana Sermaye ve Katkı Sermaye Toplamı)</w:t>
            </w:r>
          </w:p>
        </w:tc>
        <w:tc>
          <w:tcPr>
            <w:tcW w:w="1276" w:type="dxa"/>
            <w:tcBorders>
              <w:top w:val="single" w:sz="4" w:space="0" w:color="auto"/>
              <w:left w:val="nil"/>
              <w:bottom w:val="single" w:sz="4" w:space="0" w:color="auto"/>
              <w:right w:val="nil"/>
            </w:tcBorders>
            <w:shd w:val="clear" w:color="auto" w:fill="auto"/>
            <w:noWrap/>
          </w:tcPr>
          <w:p w14:paraId="1E39AFE2" w14:textId="5C78617E" w:rsidR="008F7F78" w:rsidRPr="009128F0" w:rsidRDefault="008F7F78" w:rsidP="008F7F78">
            <w:pPr>
              <w:jc w:val="right"/>
              <w:rPr>
                <w:rFonts w:ascii="Arial" w:hAnsi="Arial" w:cs="Arial"/>
                <w:b/>
                <w:color w:val="000000" w:themeColor="text1"/>
                <w:sz w:val="16"/>
                <w:szCs w:val="16"/>
              </w:rPr>
            </w:pPr>
            <w:r w:rsidRPr="0094533D">
              <w:rPr>
                <w:rFonts w:ascii="Arial" w:hAnsi="Arial" w:cs="Arial"/>
                <w:b/>
                <w:color w:val="000000" w:themeColor="text1"/>
                <w:sz w:val="16"/>
                <w:szCs w:val="16"/>
              </w:rPr>
              <w:t>4.120.259</w:t>
            </w:r>
          </w:p>
        </w:tc>
        <w:tc>
          <w:tcPr>
            <w:tcW w:w="1500" w:type="dxa"/>
            <w:tcBorders>
              <w:top w:val="single" w:sz="4" w:space="0" w:color="auto"/>
              <w:left w:val="nil"/>
              <w:bottom w:val="single" w:sz="4" w:space="0" w:color="auto"/>
              <w:right w:val="nil"/>
            </w:tcBorders>
          </w:tcPr>
          <w:p w14:paraId="261D2720" w14:textId="77777777" w:rsidR="008F7F78" w:rsidRPr="009128F0" w:rsidRDefault="008F7F78" w:rsidP="008F7F78">
            <w:pPr>
              <w:jc w:val="right"/>
              <w:rPr>
                <w:rFonts w:ascii="Arial" w:hAnsi="Arial" w:cs="Arial"/>
                <w:b/>
                <w:color w:val="000000" w:themeColor="text1"/>
                <w:sz w:val="16"/>
                <w:szCs w:val="16"/>
              </w:rPr>
            </w:pPr>
          </w:p>
        </w:tc>
      </w:tr>
      <w:tr w:rsidR="008F7F78" w:rsidRPr="009128F0" w14:paraId="1B6064D8" w14:textId="77777777" w:rsidTr="00A60956">
        <w:trPr>
          <w:trHeight w:val="20"/>
        </w:trPr>
        <w:tc>
          <w:tcPr>
            <w:tcW w:w="6663" w:type="dxa"/>
            <w:tcBorders>
              <w:top w:val="single" w:sz="4" w:space="0" w:color="auto"/>
              <w:left w:val="nil"/>
              <w:bottom w:val="single" w:sz="4" w:space="0" w:color="auto"/>
              <w:right w:val="nil"/>
            </w:tcBorders>
            <w:shd w:val="clear" w:color="auto" w:fill="auto"/>
            <w:noWrap/>
            <w:vAlign w:val="bottom"/>
          </w:tcPr>
          <w:p w14:paraId="1A7D995D" w14:textId="77777777" w:rsidR="008F7F78" w:rsidRPr="009128F0" w:rsidRDefault="008F7F78" w:rsidP="008F7F78">
            <w:pPr>
              <w:ind w:left="-68"/>
              <w:rPr>
                <w:rFonts w:ascii="Arial" w:hAnsi="Arial" w:cs="Arial"/>
                <w:b/>
                <w:bCs/>
                <w:color w:val="000000" w:themeColor="text1"/>
                <w:sz w:val="16"/>
                <w:szCs w:val="16"/>
              </w:rPr>
            </w:pPr>
            <w:r w:rsidRPr="009128F0">
              <w:rPr>
                <w:rFonts w:ascii="Arial" w:hAnsi="Arial" w:cs="Arial"/>
                <w:b/>
                <w:bCs/>
                <w:color w:val="000000" w:themeColor="text1"/>
                <w:sz w:val="16"/>
                <w:szCs w:val="16"/>
              </w:rPr>
              <w:t xml:space="preserve">Toplam </w:t>
            </w:r>
            <w:proofErr w:type="spellStart"/>
            <w:r w:rsidRPr="009128F0">
              <w:rPr>
                <w:rFonts w:ascii="Arial" w:hAnsi="Arial" w:cs="Arial"/>
                <w:b/>
                <w:bCs/>
                <w:color w:val="000000" w:themeColor="text1"/>
                <w:sz w:val="16"/>
                <w:szCs w:val="16"/>
              </w:rPr>
              <w:t>Özkaynaktan</w:t>
            </w:r>
            <w:proofErr w:type="spellEnd"/>
            <w:r w:rsidRPr="009128F0">
              <w:rPr>
                <w:rFonts w:ascii="Arial" w:hAnsi="Arial" w:cs="Arial"/>
                <w:b/>
                <w:bCs/>
                <w:color w:val="000000" w:themeColor="text1"/>
                <w:sz w:val="16"/>
                <w:szCs w:val="16"/>
              </w:rPr>
              <w:t xml:space="preserve"> İndirilecek Değerler</w:t>
            </w:r>
          </w:p>
        </w:tc>
        <w:tc>
          <w:tcPr>
            <w:tcW w:w="1276" w:type="dxa"/>
            <w:tcBorders>
              <w:top w:val="single" w:sz="4" w:space="0" w:color="auto"/>
              <w:left w:val="nil"/>
              <w:bottom w:val="single" w:sz="4" w:space="0" w:color="auto"/>
              <w:right w:val="nil"/>
            </w:tcBorders>
            <w:shd w:val="clear" w:color="auto" w:fill="auto"/>
            <w:noWrap/>
            <w:vAlign w:val="bottom"/>
          </w:tcPr>
          <w:p w14:paraId="5F713962" w14:textId="0696B94E" w:rsidR="008F7F78" w:rsidRPr="009128F0" w:rsidRDefault="008F7F78" w:rsidP="008F7F78">
            <w:pPr>
              <w:jc w:val="right"/>
              <w:rPr>
                <w:rFonts w:ascii="Arial" w:hAnsi="Arial" w:cs="Arial"/>
                <w:b/>
                <w:color w:val="000000" w:themeColor="text1"/>
                <w:sz w:val="16"/>
                <w:szCs w:val="16"/>
              </w:rPr>
            </w:pPr>
            <w:r>
              <w:rPr>
                <w:rFonts w:ascii="Arial" w:hAnsi="Arial" w:cs="Arial"/>
                <w:color w:val="000000" w:themeColor="text1"/>
                <w:sz w:val="16"/>
                <w:szCs w:val="16"/>
              </w:rPr>
              <w:t>-</w:t>
            </w:r>
          </w:p>
        </w:tc>
        <w:tc>
          <w:tcPr>
            <w:tcW w:w="1500" w:type="dxa"/>
            <w:tcBorders>
              <w:top w:val="single" w:sz="4" w:space="0" w:color="auto"/>
              <w:left w:val="nil"/>
              <w:bottom w:val="single" w:sz="4" w:space="0" w:color="auto"/>
              <w:right w:val="nil"/>
            </w:tcBorders>
          </w:tcPr>
          <w:p w14:paraId="15B35213" w14:textId="77777777" w:rsidR="008F7F78" w:rsidRPr="009128F0" w:rsidRDefault="008F7F78" w:rsidP="008F7F78">
            <w:pPr>
              <w:jc w:val="right"/>
              <w:rPr>
                <w:rFonts w:ascii="Arial" w:hAnsi="Arial" w:cs="Arial"/>
                <w:b/>
                <w:color w:val="000000" w:themeColor="text1"/>
                <w:sz w:val="16"/>
                <w:szCs w:val="16"/>
              </w:rPr>
            </w:pPr>
          </w:p>
        </w:tc>
      </w:tr>
      <w:tr w:rsidR="008F7F78" w:rsidRPr="009128F0" w14:paraId="509E392E" w14:textId="77777777" w:rsidTr="00A60956">
        <w:trPr>
          <w:trHeight w:val="20"/>
        </w:trPr>
        <w:tc>
          <w:tcPr>
            <w:tcW w:w="6663" w:type="dxa"/>
            <w:tcBorders>
              <w:top w:val="single" w:sz="4" w:space="0" w:color="auto"/>
              <w:left w:val="nil"/>
              <w:right w:val="nil"/>
            </w:tcBorders>
            <w:shd w:val="clear" w:color="auto" w:fill="auto"/>
            <w:noWrap/>
            <w:vAlign w:val="bottom"/>
            <w:hideMark/>
          </w:tcPr>
          <w:p w14:paraId="5C095FF3"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Kanunun 50 ve 51’inci maddeleri hükümlerine aykırı olarak kullandırılan krediler</w:t>
            </w:r>
          </w:p>
        </w:tc>
        <w:tc>
          <w:tcPr>
            <w:tcW w:w="1276" w:type="dxa"/>
            <w:tcBorders>
              <w:top w:val="single" w:sz="4" w:space="0" w:color="auto"/>
              <w:left w:val="nil"/>
              <w:right w:val="nil"/>
            </w:tcBorders>
            <w:shd w:val="clear" w:color="auto" w:fill="auto"/>
            <w:noWrap/>
            <w:vAlign w:val="bottom"/>
          </w:tcPr>
          <w:p w14:paraId="6EB2D0EE" w14:textId="0908735F"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00" w:type="dxa"/>
            <w:tcBorders>
              <w:top w:val="single" w:sz="4" w:space="0" w:color="auto"/>
              <w:left w:val="nil"/>
              <w:right w:val="nil"/>
            </w:tcBorders>
          </w:tcPr>
          <w:p w14:paraId="5D062AA1" w14:textId="77777777" w:rsidR="008F7F78" w:rsidRPr="009128F0" w:rsidRDefault="008F7F78" w:rsidP="008F7F78">
            <w:pPr>
              <w:jc w:val="right"/>
              <w:rPr>
                <w:rFonts w:ascii="Arial" w:hAnsi="Arial" w:cs="Arial"/>
                <w:color w:val="000000" w:themeColor="text1"/>
                <w:sz w:val="16"/>
                <w:szCs w:val="16"/>
              </w:rPr>
            </w:pPr>
          </w:p>
        </w:tc>
      </w:tr>
      <w:tr w:rsidR="008F7F78" w:rsidRPr="009128F0" w14:paraId="19E605C8" w14:textId="77777777" w:rsidTr="00A60956">
        <w:trPr>
          <w:trHeight w:val="170"/>
        </w:trPr>
        <w:tc>
          <w:tcPr>
            <w:tcW w:w="6663" w:type="dxa"/>
            <w:tcBorders>
              <w:left w:val="nil"/>
              <w:right w:val="nil"/>
            </w:tcBorders>
            <w:shd w:val="clear" w:color="auto" w:fill="auto"/>
            <w:noWrap/>
            <w:vAlign w:val="bottom"/>
            <w:hideMark/>
          </w:tcPr>
          <w:p w14:paraId="6104799E"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276" w:type="dxa"/>
            <w:tcBorders>
              <w:left w:val="nil"/>
              <w:right w:val="nil"/>
            </w:tcBorders>
            <w:shd w:val="clear" w:color="auto" w:fill="auto"/>
            <w:noWrap/>
            <w:vAlign w:val="bottom"/>
          </w:tcPr>
          <w:p w14:paraId="03BA8F6C" w14:textId="1518B86C"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00" w:type="dxa"/>
            <w:tcBorders>
              <w:left w:val="nil"/>
              <w:right w:val="nil"/>
            </w:tcBorders>
          </w:tcPr>
          <w:p w14:paraId="271CE0BA" w14:textId="77777777" w:rsidR="008F7F78" w:rsidRPr="009128F0" w:rsidRDefault="008F7F78" w:rsidP="008F7F78">
            <w:pPr>
              <w:jc w:val="right"/>
              <w:rPr>
                <w:rFonts w:ascii="Arial" w:hAnsi="Arial" w:cs="Arial"/>
                <w:color w:val="000000" w:themeColor="text1"/>
                <w:sz w:val="16"/>
                <w:szCs w:val="16"/>
              </w:rPr>
            </w:pPr>
          </w:p>
        </w:tc>
      </w:tr>
      <w:tr w:rsidR="008F7F78" w:rsidRPr="009128F0" w14:paraId="4A6BE1BE" w14:textId="77777777" w:rsidTr="00A60956">
        <w:trPr>
          <w:trHeight w:val="170"/>
        </w:trPr>
        <w:tc>
          <w:tcPr>
            <w:tcW w:w="6663" w:type="dxa"/>
            <w:tcBorders>
              <w:left w:val="nil"/>
              <w:bottom w:val="single" w:sz="4" w:space="0" w:color="auto"/>
              <w:right w:val="nil"/>
            </w:tcBorders>
            <w:shd w:val="clear" w:color="auto" w:fill="auto"/>
            <w:noWrap/>
            <w:vAlign w:val="bottom"/>
            <w:hideMark/>
          </w:tcPr>
          <w:p w14:paraId="287884B4" w14:textId="77777777" w:rsidR="008F7F78" w:rsidRPr="009128F0" w:rsidRDefault="008F7F78" w:rsidP="008F7F78">
            <w:pPr>
              <w:jc w:val="both"/>
              <w:rPr>
                <w:rFonts w:ascii="Arial" w:hAnsi="Arial" w:cs="Arial"/>
                <w:bCs/>
                <w:color w:val="000000" w:themeColor="text1"/>
                <w:sz w:val="16"/>
                <w:szCs w:val="16"/>
              </w:rPr>
            </w:pPr>
            <w:r w:rsidRPr="009128F0">
              <w:rPr>
                <w:rFonts w:ascii="Arial" w:hAnsi="Arial" w:cs="Arial"/>
                <w:bCs/>
                <w:color w:val="000000" w:themeColor="text1"/>
                <w:sz w:val="16"/>
                <w:szCs w:val="16"/>
              </w:rPr>
              <w:t>Kurulca belirlenecek diğer hesaplar</w:t>
            </w:r>
          </w:p>
        </w:tc>
        <w:tc>
          <w:tcPr>
            <w:tcW w:w="1276" w:type="dxa"/>
            <w:tcBorders>
              <w:left w:val="nil"/>
              <w:bottom w:val="single" w:sz="4" w:space="0" w:color="auto"/>
              <w:right w:val="nil"/>
            </w:tcBorders>
            <w:shd w:val="clear" w:color="auto" w:fill="auto"/>
            <w:noWrap/>
            <w:vAlign w:val="bottom"/>
          </w:tcPr>
          <w:p w14:paraId="3287A5F6" w14:textId="5692485E"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932</w:t>
            </w:r>
          </w:p>
        </w:tc>
        <w:tc>
          <w:tcPr>
            <w:tcW w:w="1500" w:type="dxa"/>
            <w:tcBorders>
              <w:left w:val="nil"/>
              <w:bottom w:val="single" w:sz="4" w:space="0" w:color="auto"/>
              <w:right w:val="nil"/>
            </w:tcBorders>
          </w:tcPr>
          <w:p w14:paraId="18F6AD87" w14:textId="77777777" w:rsidR="008F7F78" w:rsidRPr="009128F0" w:rsidRDefault="008F7F78" w:rsidP="008F7F78">
            <w:pPr>
              <w:jc w:val="right"/>
              <w:rPr>
                <w:rFonts w:ascii="Arial" w:hAnsi="Arial" w:cs="Arial"/>
                <w:color w:val="000000" w:themeColor="text1"/>
                <w:sz w:val="16"/>
                <w:szCs w:val="16"/>
              </w:rPr>
            </w:pPr>
          </w:p>
        </w:tc>
      </w:tr>
    </w:tbl>
    <w:p w14:paraId="27C01DBA" w14:textId="77777777" w:rsidR="006844EF" w:rsidRPr="009128F0" w:rsidRDefault="006844EF" w:rsidP="006C0000">
      <w:pPr>
        <w:autoSpaceDE w:val="0"/>
        <w:autoSpaceDN w:val="0"/>
        <w:adjustRightInd w:val="0"/>
        <w:jc w:val="both"/>
        <w:rPr>
          <w:rFonts w:ascii="Arial" w:hAnsi="Arial" w:cs="Arial"/>
          <w:color w:val="000000" w:themeColor="text1"/>
          <w:sz w:val="20"/>
          <w:szCs w:val="20"/>
        </w:rPr>
      </w:pPr>
    </w:p>
    <w:p w14:paraId="10412B09" w14:textId="77777777" w:rsidR="002513F8" w:rsidRPr="009128F0" w:rsidRDefault="002513F8" w:rsidP="006C0000">
      <w:pPr>
        <w:autoSpaceDE w:val="0"/>
        <w:autoSpaceDN w:val="0"/>
        <w:adjustRightInd w:val="0"/>
        <w:jc w:val="both"/>
        <w:rPr>
          <w:rFonts w:ascii="Arial" w:hAnsi="Arial" w:cs="Arial"/>
          <w:color w:val="000000" w:themeColor="text1"/>
          <w:sz w:val="20"/>
          <w:szCs w:val="20"/>
        </w:rPr>
      </w:pPr>
    </w:p>
    <w:p w14:paraId="2F1CB02B" w14:textId="77777777" w:rsidR="002513F8" w:rsidRPr="009128F0" w:rsidRDefault="002513F8" w:rsidP="00A60956">
      <w:pPr>
        <w:pageBreakBefore/>
        <w:autoSpaceDE w:val="0"/>
        <w:autoSpaceDN w:val="0"/>
        <w:adjustRightInd w:val="0"/>
        <w:spacing w:before="120"/>
        <w:ind w:left="-533"/>
        <w:jc w:val="both"/>
        <w:rPr>
          <w:rFonts w:ascii="Arial" w:eastAsiaTheme="minorHAnsi" w:hAnsi="Arial" w:cs="Arial"/>
          <w:b/>
          <w:color w:val="000000" w:themeColor="text1"/>
          <w:sz w:val="20"/>
          <w:szCs w:val="20"/>
          <w:lang w:eastAsia="en-US"/>
        </w:rPr>
      </w:pPr>
      <w:r w:rsidRPr="009128F0">
        <w:rPr>
          <w:rFonts w:ascii="Arial" w:eastAsiaTheme="minorHAnsi" w:hAnsi="Arial" w:cs="Arial"/>
          <w:b/>
          <w:color w:val="000000" w:themeColor="text1"/>
          <w:sz w:val="20"/>
          <w:szCs w:val="20"/>
          <w:lang w:eastAsia="en-US"/>
        </w:rPr>
        <w:lastRenderedPageBreak/>
        <w:t xml:space="preserve">I. </w:t>
      </w:r>
      <w:r w:rsidRPr="009128F0">
        <w:rPr>
          <w:rFonts w:ascii="Arial" w:eastAsiaTheme="minorHAnsi" w:hAnsi="Arial" w:cs="Arial"/>
          <w:b/>
          <w:color w:val="000000" w:themeColor="text1"/>
          <w:sz w:val="20"/>
          <w:szCs w:val="20"/>
          <w:lang w:eastAsia="en-US"/>
        </w:rPr>
        <w:tab/>
        <w:t>Konsolide sermaye yeterliliği standart oranına ilişkin açıklamalar (devamı):</w:t>
      </w:r>
    </w:p>
    <w:p w14:paraId="7A9F286D" w14:textId="77777777" w:rsidR="002513F8" w:rsidRPr="009128F0" w:rsidRDefault="00190D24" w:rsidP="00A60956">
      <w:pPr>
        <w:autoSpaceDE w:val="0"/>
        <w:autoSpaceDN w:val="0"/>
        <w:adjustRightInd w:val="0"/>
        <w:spacing w:before="120" w:after="120"/>
        <w:ind w:left="-532"/>
        <w:jc w:val="both"/>
        <w:rPr>
          <w:rFonts w:ascii="Arial" w:eastAsiaTheme="minorHAnsi" w:hAnsi="Arial" w:cs="Arial"/>
          <w:b/>
          <w:color w:val="000000" w:themeColor="text1"/>
          <w:sz w:val="20"/>
          <w:szCs w:val="20"/>
          <w:lang w:eastAsia="en-US"/>
        </w:rPr>
      </w:pPr>
      <w:proofErr w:type="gramStart"/>
      <w:r w:rsidRPr="009128F0">
        <w:rPr>
          <w:rFonts w:ascii="Arial" w:eastAsiaTheme="minorHAnsi" w:hAnsi="Arial" w:cs="Arial"/>
          <w:b/>
          <w:color w:val="000000" w:themeColor="text1"/>
          <w:sz w:val="20"/>
          <w:szCs w:val="20"/>
          <w:lang w:eastAsia="en-US"/>
        </w:rPr>
        <w:t>a</w:t>
      </w:r>
      <w:proofErr w:type="gramEnd"/>
      <w:r w:rsidRPr="009128F0">
        <w:rPr>
          <w:rFonts w:ascii="Arial" w:eastAsiaTheme="minorHAnsi" w:hAnsi="Arial" w:cs="Arial"/>
          <w:b/>
          <w:color w:val="000000" w:themeColor="text1"/>
          <w:sz w:val="20"/>
          <w:szCs w:val="20"/>
          <w:lang w:eastAsia="en-US"/>
        </w:rPr>
        <w:t>.</w:t>
      </w:r>
      <w:r w:rsidR="002513F8" w:rsidRPr="009128F0">
        <w:rPr>
          <w:rFonts w:ascii="Arial" w:eastAsiaTheme="minorHAnsi" w:hAnsi="Arial" w:cs="Arial"/>
          <w:b/>
          <w:color w:val="000000" w:themeColor="text1"/>
          <w:sz w:val="20"/>
          <w:szCs w:val="20"/>
          <w:lang w:eastAsia="en-US"/>
        </w:rPr>
        <w:t xml:space="preserve"> </w:t>
      </w:r>
      <w:r w:rsidR="002513F8" w:rsidRPr="009128F0">
        <w:rPr>
          <w:rFonts w:ascii="Arial" w:eastAsiaTheme="minorHAnsi" w:hAnsi="Arial" w:cs="Arial"/>
          <w:b/>
          <w:color w:val="000000" w:themeColor="text1"/>
          <w:sz w:val="20"/>
          <w:szCs w:val="20"/>
          <w:lang w:eastAsia="en-US"/>
        </w:rPr>
        <w:tab/>
        <w:t xml:space="preserve">Konsolide </w:t>
      </w:r>
      <w:proofErr w:type="spellStart"/>
      <w:r w:rsidR="002513F8" w:rsidRPr="009128F0">
        <w:rPr>
          <w:rFonts w:ascii="Arial" w:eastAsiaTheme="minorHAnsi" w:hAnsi="Arial" w:cs="Arial"/>
          <w:b/>
          <w:color w:val="000000" w:themeColor="text1"/>
          <w:sz w:val="20"/>
          <w:szCs w:val="20"/>
          <w:lang w:eastAsia="en-US"/>
        </w:rPr>
        <w:t>özkaynak</w:t>
      </w:r>
      <w:proofErr w:type="spellEnd"/>
      <w:r w:rsidR="002513F8" w:rsidRPr="009128F0">
        <w:rPr>
          <w:rFonts w:ascii="Arial" w:eastAsiaTheme="minorHAnsi" w:hAnsi="Arial" w:cs="Arial"/>
          <w:b/>
          <w:color w:val="000000" w:themeColor="text1"/>
          <w:sz w:val="20"/>
          <w:szCs w:val="20"/>
          <w:lang w:eastAsia="en-US"/>
        </w:rPr>
        <w:t xml:space="preserve"> kalemlerine ilişkin bilgiler (devamı):</w:t>
      </w:r>
    </w:p>
    <w:tbl>
      <w:tblPr>
        <w:tblW w:w="9214" w:type="dxa"/>
        <w:tblCellMar>
          <w:left w:w="70" w:type="dxa"/>
          <w:right w:w="70" w:type="dxa"/>
        </w:tblCellMar>
        <w:tblLook w:val="04A0" w:firstRow="1" w:lastRow="0" w:firstColumn="1" w:lastColumn="0" w:noHBand="0" w:noVBand="1"/>
      </w:tblPr>
      <w:tblGrid>
        <w:gridCol w:w="6237"/>
        <w:gridCol w:w="1418"/>
        <w:gridCol w:w="1559"/>
      </w:tblGrid>
      <w:tr w:rsidR="00C729D2" w:rsidRPr="009128F0" w14:paraId="736AA475" w14:textId="77777777" w:rsidTr="00226F5F">
        <w:trPr>
          <w:trHeight w:val="170"/>
        </w:trPr>
        <w:tc>
          <w:tcPr>
            <w:tcW w:w="6237" w:type="dxa"/>
            <w:tcBorders>
              <w:top w:val="single" w:sz="4" w:space="0" w:color="auto"/>
              <w:left w:val="nil"/>
              <w:bottom w:val="single" w:sz="4" w:space="0" w:color="auto"/>
              <w:right w:val="nil"/>
            </w:tcBorders>
            <w:shd w:val="clear" w:color="auto" w:fill="auto"/>
            <w:noWrap/>
            <w:vAlign w:val="bottom"/>
          </w:tcPr>
          <w:p w14:paraId="46DED063" w14:textId="77777777" w:rsidR="00C729D2" w:rsidRPr="009128F0" w:rsidRDefault="00C729D2" w:rsidP="00C729D2">
            <w:pPr>
              <w:rPr>
                <w:rFonts w:ascii="Arial" w:hAnsi="Arial" w:cs="Arial"/>
                <w:b/>
                <w:bCs/>
                <w:color w:val="000000" w:themeColor="text1"/>
                <w:sz w:val="16"/>
                <w:szCs w:val="16"/>
              </w:rPr>
            </w:pPr>
          </w:p>
        </w:tc>
        <w:tc>
          <w:tcPr>
            <w:tcW w:w="1418" w:type="dxa"/>
            <w:tcBorders>
              <w:top w:val="single" w:sz="4" w:space="0" w:color="auto"/>
              <w:left w:val="nil"/>
              <w:bottom w:val="single" w:sz="4" w:space="0" w:color="auto"/>
              <w:right w:val="nil"/>
            </w:tcBorders>
            <w:shd w:val="clear" w:color="auto" w:fill="auto"/>
            <w:noWrap/>
            <w:vAlign w:val="bottom"/>
          </w:tcPr>
          <w:p w14:paraId="6CED4A4B" w14:textId="77777777" w:rsidR="00C729D2" w:rsidRPr="009128F0" w:rsidRDefault="00C729D2" w:rsidP="00C729D2">
            <w:pPr>
              <w:jc w:val="right"/>
              <w:rPr>
                <w:rFonts w:ascii="Arial" w:hAnsi="Arial" w:cs="Arial"/>
                <w:b/>
                <w:color w:val="000000" w:themeColor="text1"/>
                <w:sz w:val="16"/>
                <w:szCs w:val="16"/>
              </w:rPr>
            </w:pPr>
            <w:r w:rsidRPr="009128F0">
              <w:rPr>
                <w:rFonts w:ascii="Arial" w:hAnsi="Arial" w:cs="Arial"/>
                <w:b/>
                <w:color w:val="000000" w:themeColor="text1"/>
                <w:sz w:val="16"/>
                <w:szCs w:val="16"/>
              </w:rPr>
              <w:t>Önceki Dönem</w:t>
            </w:r>
          </w:p>
        </w:tc>
        <w:tc>
          <w:tcPr>
            <w:tcW w:w="1559" w:type="dxa"/>
            <w:tcBorders>
              <w:top w:val="single" w:sz="4" w:space="0" w:color="auto"/>
              <w:left w:val="nil"/>
              <w:bottom w:val="single" w:sz="4" w:space="0" w:color="auto"/>
              <w:right w:val="nil"/>
            </w:tcBorders>
          </w:tcPr>
          <w:p w14:paraId="66480166" w14:textId="44EB91AF" w:rsidR="00C729D2" w:rsidRPr="009128F0" w:rsidRDefault="00C729D2" w:rsidP="00C729D2">
            <w:pPr>
              <w:jc w:val="right"/>
              <w:rPr>
                <w:rFonts w:ascii="Arial" w:hAnsi="Arial" w:cs="Arial"/>
                <w:b/>
                <w:color w:val="000000" w:themeColor="text1"/>
                <w:sz w:val="16"/>
                <w:szCs w:val="16"/>
              </w:rPr>
            </w:pPr>
            <w:r w:rsidRPr="009128F0">
              <w:rPr>
                <w:rFonts w:ascii="Arial" w:hAnsi="Arial" w:cs="Arial"/>
                <w:b/>
                <w:color w:val="000000" w:themeColor="text1"/>
                <w:sz w:val="16"/>
                <w:szCs w:val="16"/>
              </w:rPr>
              <w:t>1 Ocak 2014 Öncesi Uygulamaya İlişkin Tutar</w:t>
            </w:r>
            <w:r w:rsidRPr="009128F0">
              <w:rPr>
                <w:rFonts w:ascii="Arial" w:hAnsi="Arial" w:cs="Arial"/>
                <w:b/>
                <w:color w:val="000000" w:themeColor="text1"/>
                <w:sz w:val="16"/>
                <w:szCs w:val="16"/>
                <w:vertAlign w:val="superscript"/>
              </w:rPr>
              <w:t>(*)</w:t>
            </w:r>
          </w:p>
        </w:tc>
      </w:tr>
      <w:tr w:rsidR="00C729D2" w:rsidRPr="009128F0" w14:paraId="1A033B82" w14:textId="77777777" w:rsidTr="00226F5F">
        <w:trPr>
          <w:trHeight w:val="170"/>
        </w:trPr>
        <w:tc>
          <w:tcPr>
            <w:tcW w:w="6237" w:type="dxa"/>
            <w:tcBorders>
              <w:top w:val="single" w:sz="4" w:space="0" w:color="auto"/>
              <w:left w:val="nil"/>
              <w:bottom w:val="single" w:sz="4" w:space="0" w:color="auto"/>
              <w:right w:val="nil"/>
            </w:tcBorders>
            <w:shd w:val="clear" w:color="auto" w:fill="auto"/>
            <w:noWrap/>
            <w:vAlign w:val="bottom"/>
            <w:hideMark/>
          </w:tcPr>
          <w:p w14:paraId="5D3406C0" w14:textId="77777777" w:rsidR="00C729D2" w:rsidRPr="009128F0" w:rsidRDefault="00C729D2" w:rsidP="00C729D2">
            <w:pPr>
              <w:rPr>
                <w:rFonts w:ascii="Arial" w:hAnsi="Arial" w:cs="Arial"/>
                <w:color w:val="000000" w:themeColor="text1"/>
                <w:sz w:val="16"/>
                <w:szCs w:val="16"/>
              </w:rPr>
            </w:pPr>
            <w:r w:rsidRPr="009128F0">
              <w:rPr>
                <w:rFonts w:ascii="Arial" w:hAnsi="Arial" w:cs="Arial"/>
                <w:b/>
                <w:bCs/>
                <w:color w:val="000000" w:themeColor="text1"/>
                <w:sz w:val="16"/>
                <w:szCs w:val="16"/>
              </w:rPr>
              <w:t>Geçiş Sürecinde Ana Sermaye ve Katkı Sermaye Toplamından (Sermayeden) İndirilmeye Devam Edecek Unsurlar</w:t>
            </w:r>
          </w:p>
        </w:tc>
        <w:tc>
          <w:tcPr>
            <w:tcW w:w="1418" w:type="dxa"/>
            <w:tcBorders>
              <w:top w:val="single" w:sz="4" w:space="0" w:color="auto"/>
              <w:left w:val="nil"/>
              <w:bottom w:val="single" w:sz="4" w:space="0" w:color="auto"/>
              <w:right w:val="nil"/>
            </w:tcBorders>
            <w:shd w:val="clear" w:color="auto" w:fill="auto"/>
            <w:noWrap/>
            <w:vAlign w:val="bottom"/>
            <w:hideMark/>
          </w:tcPr>
          <w:p w14:paraId="2FF3E378" w14:textId="77777777" w:rsidR="00C729D2" w:rsidRPr="009128F0" w:rsidRDefault="00C729D2" w:rsidP="00C729D2">
            <w:pPr>
              <w:jc w:val="right"/>
              <w:rPr>
                <w:rFonts w:ascii="Arial" w:hAnsi="Arial" w:cs="Arial"/>
                <w:color w:val="000000" w:themeColor="text1"/>
                <w:sz w:val="16"/>
                <w:szCs w:val="16"/>
              </w:rPr>
            </w:pPr>
          </w:p>
        </w:tc>
        <w:tc>
          <w:tcPr>
            <w:tcW w:w="1559" w:type="dxa"/>
            <w:tcBorders>
              <w:top w:val="single" w:sz="4" w:space="0" w:color="auto"/>
              <w:left w:val="nil"/>
              <w:bottom w:val="single" w:sz="4" w:space="0" w:color="auto"/>
              <w:right w:val="nil"/>
            </w:tcBorders>
          </w:tcPr>
          <w:p w14:paraId="3A6A45C4" w14:textId="77777777" w:rsidR="00C729D2" w:rsidRPr="009128F0" w:rsidRDefault="00C729D2" w:rsidP="00C729D2">
            <w:pPr>
              <w:jc w:val="right"/>
              <w:rPr>
                <w:rFonts w:ascii="Arial" w:hAnsi="Arial" w:cs="Arial"/>
                <w:color w:val="000000" w:themeColor="text1"/>
                <w:sz w:val="16"/>
                <w:szCs w:val="16"/>
              </w:rPr>
            </w:pPr>
          </w:p>
        </w:tc>
      </w:tr>
      <w:tr w:rsidR="008F7F78" w:rsidRPr="009128F0" w14:paraId="78CAF917" w14:textId="77777777" w:rsidTr="00226F5F">
        <w:trPr>
          <w:trHeight w:val="170"/>
        </w:trPr>
        <w:tc>
          <w:tcPr>
            <w:tcW w:w="6237" w:type="dxa"/>
            <w:tcBorders>
              <w:top w:val="single" w:sz="4" w:space="0" w:color="auto"/>
              <w:left w:val="nil"/>
              <w:bottom w:val="nil"/>
              <w:right w:val="nil"/>
            </w:tcBorders>
            <w:shd w:val="clear" w:color="auto" w:fill="auto"/>
            <w:noWrap/>
            <w:vAlign w:val="bottom"/>
          </w:tcPr>
          <w:p w14:paraId="090EB2C3" w14:textId="77777777" w:rsidR="008F7F78" w:rsidRPr="009128F0" w:rsidRDefault="008F7F78" w:rsidP="008F7F78">
            <w:pPr>
              <w:jc w:val="both"/>
              <w:rPr>
                <w:rFonts w:ascii="Arial" w:hAnsi="Arial" w:cs="Arial"/>
                <w:b/>
                <w:bCs/>
                <w:color w:val="000000" w:themeColor="text1"/>
                <w:sz w:val="16"/>
                <w:szCs w:val="16"/>
              </w:rPr>
            </w:pPr>
            <w:r w:rsidRPr="009128F0">
              <w:rPr>
                <w:rFonts w:ascii="Arial" w:hAnsi="Arial" w:cs="Arial"/>
                <w:color w:val="000000" w:themeColor="text1"/>
                <w:sz w:val="16"/>
                <w:szCs w:val="16"/>
              </w:rPr>
              <w:t xml:space="preserve">Ortaklık paylarının yüzde %10 veya daha azına sahip olunan ve </w:t>
            </w:r>
            <w:proofErr w:type="gramStart"/>
            <w:r w:rsidRPr="009128F0">
              <w:rPr>
                <w:rFonts w:ascii="Arial" w:hAnsi="Arial" w:cs="Arial"/>
                <w:color w:val="000000" w:themeColor="text1"/>
                <w:sz w:val="16"/>
                <w:szCs w:val="16"/>
              </w:rPr>
              <w:t>konsolide</w:t>
            </w:r>
            <w:proofErr w:type="gramEnd"/>
            <w:r w:rsidRPr="009128F0">
              <w:rPr>
                <w:rFonts w:ascii="Arial" w:hAnsi="Arial" w:cs="Arial"/>
                <w:color w:val="000000" w:themeColor="text1"/>
                <w:sz w:val="16"/>
                <w:szCs w:val="16"/>
              </w:rPr>
              <w:t xml:space="preserve"> edilmeyen bankalar ve finansal kuruluşların </w:t>
            </w:r>
            <w:proofErr w:type="spellStart"/>
            <w:r w:rsidRPr="009128F0">
              <w:rPr>
                <w:rFonts w:ascii="Arial" w:hAnsi="Arial" w:cs="Arial"/>
                <w:color w:val="000000" w:themeColor="text1"/>
                <w:sz w:val="16"/>
                <w:szCs w:val="16"/>
              </w:rPr>
              <w:t>özkaynak</w:t>
            </w:r>
            <w:proofErr w:type="spellEnd"/>
            <w:r w:rsidRPr="009128F0">
              <w:rPr>
                <w:rFonts w:ascii="Arial" w:hAnsi="Arial" w:cs="Arial"/>
                <w:color w:val="000000" w:themeColor="text1"/>
                <w:sz w:val="16"/>
                <w:szCs w:val="16"/>
              </w:rPr>
              <w:t xml:space="preserve"> unsurlarına yapılan yatırımların net uzun pozisyonları toplamının, bankanın çekirdek sermayesinin yüzde onunu aşan kısmının, Bankaların </w:t>
            </w:r>
            <w:proofErr w:type="spellStart"/>
            <w:r w:rsidRPr="009128F0">
              <w:rPr>
                <w:rFonts w:ascii="Arial" w:hAnsi="Arial" w:cs="Arial"/>
                <w:color w:val="000000" w:themeColor="text1"/>
                <w:sz w:val="16"/>
                <w:szCs w:val="16"/>
              </w:rPr>
              <w:t>Özkaynaklarına</w:t>
            </w:r>
            <w:proofErr w:type="spellEnd"/>
            <w:r w:rsidRPr="009128F0">
              <w:rPr>
                <w:rFonts w:ascii="Arial" w:hAnsi="Arial" w:cs="Arial"/>
                <w:color w:val="000000" w:themeColor="text1"/>
                <w:sz w:val="16"/>
                <w:szCs w:val="16"/>
              </w:rPr>
              <w:t xml:space="preserve"> İlişkin Yönetmeliğin Geçici 2’nci maddesinin birinci fıkrası uyarınca çekirdek sermayeden, ilave ana sermayeden ve katkı sermayeden indirilmeyen kısmı</w:t>
            </w:r>
          </w:p>
        </w:tc>
        <w:tc>
          <w:tcPr>
            <w:tcW w:w="1418" w:type="dxa"/>
            <w:tcBorders>
              <w:top w:val="single" w:sz="4" w:space="0" w:color="auto"/>
              <w:left w:val="nil"/>
              <w:bottom w:val="nil"/>
              <w:right w:val="nil"/>
            </w:tcBorders>
            <w:shd w:val="clear" w:color="auto" w:fill="auto"/>
            <w:noWrap/>
            <w:vAlign w:val="bottom"/>
          </w:tcPr>
          <w:p w14:paraId="13EC8FBA" w14:textId="53A8F8E2"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single" w:sz="4" w:space="0" w:color="auto"/>
              <w:left w:val="nil"/>
              <w:bottom w:val="nil"/>
              <w:right w:val="nil"/>
            </w:tcBorders>
          </w:tcPr>
          <w:p w14:paraId="75527E7A" w14:textId="77777777" w:rsidR="008F7F78" w:rsidRPr="009128F0" w:rsidRDefault="008F7F78" w:rsidP="008F7F78">
            <w:pPr>
              <w:jc w:val="right"/>
              <w:rPr>
                <w:rFonts w:ascii="Arial" w:hAnsi="Arial" w:cs="Arial"/>
                <w:color w:val="000000" w:themeColor="text1"/>
                <w:sz w:val="16"/>
                <w:szCs w:val="16"/>
              </w:rPr>
            </w:pPr>
          </w:p>
        </w:tc>
      </w:tr>
      <w:tr w:rsidR="008F7F78" w:rsidRPr="009128F0" w14:paraId="1E9532A9" w14:textId="77777777" w:rsidTr="00226F5F">
        <w:trPr>
          <w:trHeight w:val="170"/>
        </w:trPr>
        <w:tc>
          <w:tcPr>
            <w:tcW w:w="6237" w:type="dxa"/>
            <w:tcBorders>
              <w:top w:val="nil"/>
              <w:left w:val="nil"/>
              <w:bottom w:val="nil"/>
              <w:right w:val="nil"/>
            </w:tcBorders>
            <w:shd w:val="clear" w:color="auto" w:fill="auto"/>
            <w:vAlign w:val="bottom"/>
            <w:hideMark/>
          </w:tcPr>
          <w:p w14:paraId="1DC2E16B"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 xml:space="preserve">Ortaklık paylarının %10’dan daha fazlasına sahip olunan ve </w:t>
            </w:r>
            <w:proofErr w:type="gramStart"/>
            <w:r w:rsidRPr="009128F0">
              <w:rPr>
                <w:rFonts w:ascii="Arial" w:hAnsi="Arial" w:cs="Arial"/>
                <w:color w:val="000000" w:themeColor="text1"/>
                <w:sz w:val="16"/>
                <w:szCs w:val="16"/>
              </w:rPr>
              <w:t>konsolide</w:t>
            </w:r>
            <w:proofErr w:type="gramEnd"/>
            <w:r w:rsidRPr="009128F0">
              <w:rPr>
                <w:rFonts w:ascii="Arial" w:hAnsi="Arial" w:cs="Arial"/>
                <w:color w:val="000000" w:themeColor="text1"/>
                <w:sz w:val="16"/>
                <w:szCs w:val="16"/>
              </w:rPr>
              <w:t xml:space="preserve"> edilmeyen bankalar ve finansal kuruluşların doğrudan ya da dolaylı olarak ilave ana sermaye ve katkı sermaye unsurlarına yapılan yatırımların net uzun pozisyonlarının toplam tutarının Bankaların </w:t>
            </w:r>
            <w:proofErr w:type="spellStart"/>
            <w:r w:rsidRPr="009128F0">
              <w:rPr>
                <w:rFonts w:ascii="Arial" w:hAnsi="Arial" w:cs="Arial"/>
                <w:color w:val="000000" w:themeColor="text1"/>
                <w:sz w:val="16"/>
                <w:szCs w:val="16"/>
              </w:rPr>
              <w:t>Özkaynaklarına</w:t>
            </w:r>
            <w:proofErr w:type="spellEnd"/>
            <w:r w:rsidRPr="009128F0">
              <w:rPr>
                <w:rFonts w:ascii="Arial" w:hAnsi="Arial" w:cs="Arial"/>
                <w:color w:val="000000" w:themeColor="text1"/>
                <w:sz w:val="16"/>
                <w:szCs w:val="16"/>
              </w:rPr>
              <w:t xml:space="preserve"> İlişkin Yönetmeliğin Geçici 2’nci maddesinin birinci fıkrası uyarınca, ilave ana sermayeden ve katkı sermayeden indirilmeyen kısmı</w:t>
            </w:r>
          </w:p>
        </w:tc>
        <w:tc>
          <w:tcPr>
            <w:tcW w:w="1418" w:type="dxa"/>
            <w:tcBorders>
              <w:top w:val="nil"/>
              <w:left w:val="nil"/>
              <w:bottom w:val="nil"/>
              <w:right w:val="nil"/>
            </w:tcBorders>
            <w:shd w:val="clear" w:color="auto" w:fill="auto"/>
            <w:noWrap/>
            <w:vAlign w:val="bottom"/>
          </w:tcPr>
          <w:p w14:paraId="584E754D" w14:textId="60416BCB"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tcPr>
          <w:p w14:paraId="54F6E3FD" w14:textId="77777777" w:rsidR="008F7F78" w:rsidRPr="009128F0" w:rsidRDefault="008F7F78" w:rsidP="008F7F78">
            <w:pPr>
              <w:jc w:val="right"/>
              <w:rPr>
                <w:rFonts w:ascii="Arial" w:hAnsi="Arial" w:cs="Arial"/>
                <w:color w:val="000000" w:themeColor="text1"/>
                <w:sz w:val="16"/>
                <w:szCs w:val="16"/>
              </w:rPr>
            </w:pPr>
          </w:p>
        </w:tc>
      </w:tr>
      <w:tr w:rsidR="008F7F78" w:rsidRPr="009128F0" w14:paraId="0EF1A999" w14:textId="77777777" w:rsidTr="00226F5F">
        <w:trPr>
          <w:trHeight w:val="170"/>
        </w:trPr>
        <w:tc>
          <w:tcPr>
            <w:tcW w:w="6237" w:type="dxa"/>
            <w:tcBorders>
              <w:top w:val="nil"/>
              <w:left w:val="nil"/>
              <w:bottom w:val="single" w:sz="4" w:space="0" w:color="auto"/>
              <w:right w:val="nil"/>
            </w:tcBorders>
            <w:shd w:val="clear" w:color="auto" w:fill="auto"/>
            <w:vAlign w:val="bottom"/>
            <w:hideMark/>
          </w:tcPr>
          <w:p w14:paraId="5CC53763"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 xml:space="preserve">Ortaklık paylarının %10’dan daha fazlasına sahip olunan ve </w:t>
            </w:r>
            <w:proofErr w:type="gramStart"/>
            <w:r w:rsidRPr="009128F0">
              <w:rPr>
                <w:rFonts w:ascii="Arial" w:hAnsi="Arial" w:cs="Arial"/>
                <w:color w:val="000000" w:themeColor="text1"/>
                <w:sz w:val="16"/>
                <w:szCs w:val="16"/>
              </w:rPr>
              <w:t>konsolide</w:t>
            </w:r>
            <w:proofErr w:type="gramEnd"/>
            <w:r w:rsidRPr="009128F0">
              <w:rPr>
                <w:rFonts w:ascii="Arial" w:hAnsi="Arial" w:cs="Arial"/>
                <w:color w:val="000000" w:themeColor="text1"/>
                <w:sz w:val="16"/>
                <w:szCs w:val="16"/>
              </w:rPr>
              <w:t xml:space="preserv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9128F0">
              <w:rPr>
                <w:rFonts w:ascii="Arial" w:hAnsi="Arial" w:cs="Arial"/>
                <w:color w:val="000000" w:themeColor="text1"/>
                <w:sz w:val="16"/>
                <w:szCs w:val="16"/>
              </w:rPr>
              <w:t>Özkaynaklarına</w:t>
            </w:r>
            <w:proofErr w:type="spellEnd"/>
            <w:r w:rsidRPr="009128F0">
              <w:rPr>
                <w:rFonts w:ascii="Arial" w:hAnsi="Arial" w:cs="Arial"/>
                <w:color w:val="000000" w:themeColor="text1"/>
                <w:sz w:val="16"/>
                <w:szCs w:val="16"/>
              </w:rPr>
              <w:t xml:space="preserve"> İlişkin Yönetmeliğin Geçici 2’nci maddesinin ikinci fıkrasının (1) ve (2)’</w:t>
            </w:r>
            <w:proofErr w:type="spellStart"/>
            <w:r w:rsidRPr="009128F0">
              <w:rPr>
                <w:rFonts w:ascii="Arial" w:hAnsi="Arial" w:cs="Arial"/>
                <w:color w:val="000000" w:themeColor="text1"/>
                <w:sz w:val="16"/>
                <w:szCs w:val="16"/>
              </w:rPr>
              <w:t>nci</w:t>
            </w:r>
            <w:proofErr w:type="spellEnd"/>
            <w:r w:rsidRPr="009128F0">
              <w:rPr>
                <w:rFonts w:ascii="Arial" w:hAnsi="Arial" w:cs="Arial"/>
                <w:color w:val="000000" w:themeColor="text1"/>
                <w:sz w:val="16"/>
                <w:szCs w:val="16"/>
              </w:rPr>
              <w:t xml:space="preserve"> alt bentleri uyarınca çekirdek sermayeden indirilecek tutarlarının, Yönetmeliğin Geçici 2’nci maddesinin birinci fıkrası uyarınca çekirdek sermayeden indirilmeyen kısmı</w:t>
            </w:r>
          </w:p>
        </w:tc>
        <w:tc>
          <w:tcPr>
            <w:tcW w:w="1418" w:type="dxa"/>
            <w:tcBorders>
              <w:top w:val="nil"/>
              <w:left w:val="nil"/>
              <w:bottom w:val="single" w:sz="4" w:space="0" w:color="auto"/>
              <w:right w:val="nil"/>
            </w:tcBorders>
            <w:shd w:val="clear" w:color="auto" w:fill="auto"/>
            <w:noWrap/>
            <w:vAlign w:val="bottom"/>
          </w:tcPr>
          <w:p w14:paraId="14EAC16F" w14:textId="1A19644E"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single" w:sz="4" w:space="0" w:color="auto"/>
              <w:right w:val="nil"/>
            </w:tcBorders>
          </w:tcPr>
          <w:p w14:paraId="0D0B8B74" w14:textId="77777777" w:rsidR="008F7F78" w:rsidRPr="009128F0" w:rsidRDefault="008F7F78" w:rsidP="008F7F78">
            <w:pPr>
              <w:jc w:val="right"/>
              <w:rPr>
                <w:rFonts w:ascii="Arial" w:hAnsi="Arial" w:cs="Arial"/>
                <w:color w:val="000000" w:themeColor="text1"/>
                <w:sz w:val="16"/>
                <w:szCs w:val="16"/>
              </w:rPr>
            </w:pPr>
          </w:p>
        </w:tc>
      </w:tr>
      <w:tr w:rsidR="008F7F78" w:rsidRPr="009128F0" w14:paraId="7905C502" w14:textId="77777777" w:rsidTr="008F7F78">
        <w:trPr>
          <w:trHeight w:val="170"/>
        </w:trPr>
        <w:tc>
          <w:tcPr>
            <w:tcW w:w="6237" w:type="dxa"/>
            <w:tcBorders>
              <w:top w:val="single" w:sz="4" w:space="0" w:color="auto"/>
              <w:left w:val="nil"/>
              <w:bottom w:val="nil"/>
              <w:right w:val="nil"/>
            </w:tcBorders>
            <w:shd w:val="clear" w:color="auto" w:fill="auto"/>
            <w:noWrap/>
            <w:vAlign w:val="bottom"/>
            <w:hideMark/>
          </w:tcPr>
          <w:p w14:paraId="68041EDB" w14:textId="77777777" w:rsidR="008F7F78" w:rsidRPr="009128F0" w:rsidRDefault="008F7F78" w:rsidP="008F7F78">
            <w:pPr>
              <w:rPr>
                <w:rFonts w:ascii="Arial" w:hAnsi="Arial" w:cs="Arial"/>
                <w:b/>
                <w:bCs/>
                <w:color w:val="000000" w:themeColor="text1"/>
                <w:sz w:val="16"/>
                <w:szCs w:val="16"/>
              </w:rPr>
            </w:pPr>
            <w:r w:rsidRPr="009128F0">
              <w:rPr>
                <w:rFonts w:ascii="Arial" w:hAnsi="Arial" w:cs="Arial"/>
                <w:b/>
                <w:color w:val="000000" w:themeColor="text1"/>
                <w:sz w:val="16"/>
                <w:szCs w:val="16"/>
              </w:rPr>
              <w:t xml:space="preserve">Toplam </w:t>
            </w:r>
            <w:proofErr w:type="spellStart"/>
            <w:r w:rsidRPr="009128F0">
              <w:rPr>
                <w:rFonts w:ascii="Arial" w:hAnsi="Arial" w:cs="Arial"/>
                <w:b/>
                <w:color w:val="000000" w:themeColor="text1"/>
                <w:sz w:val="16"/>
                <w:szCs w:val="16"/>
              </w:rPr>
              <w:t>Özkaynak</w:t>
            </w:r>
            <w:proofErr w:type="spellEnd"/>
            <w:r w:rsidRPr="009128F0">
              <w:rPr>
                <w:rFonts w:ascii="Arial" w:hAnsi="Arial" w:cs="Arial"/>
                <w:b/>
                <w:color w:val="000000" w:themeColor="text1"/>
                <w:sz w:val="16"/>
                <w:szCs w:val="16"/>
              </w:rPr>
              <w:t xml:space="preserve"> (Ana sermaye ve katkı sermaye toplamı)</w:t>
            </w:r>
          </w:p>
        </w:tc>
        <w:tc>
          <w:tcPr>
            <w:tcW w:w="1418" w:type="dxa"/>
            <w:tcBorders>
              <w:top w:val="single" w:sz="4" w:space="0" w:color="auto"/>
              <w:left w:val="nil"/>
              <w:bottom w:val="nil"/>
              <w:right w:val="nil"/>
            </w:tcBorders>
            <w:shd w:val="clear" w:color="auto" w:fill="auto"/>
            <w:noWrap/>
          </w:tcPr>
          <w:p w14:paraId="0120B451" w14:textId="6CF01C0A" w:rsidR="008F7F78" w:rsidRPr="009128F0" w:rsidRDefault="008F7F78" w:rsidP="008F7F78">
            <w:pPr>
              <w:jc w:val="right"/>
              <w:rPr>
                <w:rFonts w:ascii="Arial" w:hAnsi="Arial" w:cs="Arial"/>
                <w:b/>
                <w:color w:val="000000" w:themeColor="text1"/>
                <w:sz w:val="16"/>
                <w:szCs w:val="16"/>
              </w:rPr>
            </w:pPr>
            <w:r w:rsidRPr="0094533D">
              <w:rPr>
                <w:rFonts w:ascii="Arial" w:hAnsi="Arial" w:cs="Arial"/>
                <w:b/>
                <w:color w:val="000000" w:themeColor="text1"/>
                <w:sz w:val="16"/>
                <w:szCs w:val="16"/>
              </w:rPr>
              <w:t>4.119.327</w:t>
            </w:r>
          </w:p>
        </w:tc>
        <w:tc>
          <w:tcPr>
            <w:tcW w:w="1559" w:type="dxa"/>
            <w:tcBorders>
              <w:top w:val="single" w:sz="4" w:space="0" w:color="auto"/>
              <w:left w:val="nil"/>
              <w:bottom w:val="nil"/>
              <w:right w:val="nil"/>
            </w:tcBorders>
          </w:tcPr>
          <w:p w14:paraId="5EB24B76" w14:textId="77777777" w:rsidR="008F7F78" w:rsidRPr="009128F0" w:rsidRDefault="008F7F78" w:rsidP="008F7F78">
            <w:pPr>
              <w:jc w:val="right"/>
              <w:rPr>
                <w:rFonts w:ascii="Arial" w:hAnsi="Arial" w:cs="Arial"/>
                <w:b/>
                <w:color w:val="000000" w:themeColor="text1"/>
                <w:sz w:val="16"/>
                <w:szCs w:val="16"/>
              </w:rPr>
            </w:pPr>
          </w:p>
        </w:tc>
      </w:tr>
      <w:tr w:rsidR="008F7F78" w:rsidRPr="009128F0" w14:paraId="02CD1BF9" w14:textId="77777777" w:rsidTr="008F7F78">
        <w:trPr>
          <w:trHeight w:val="170"/>
        </w:trPr>
        <w:tc>
          <w:tcPr>
            <w:tcW w:w="6237" w:type="dxa"/>
            <w:tcBorders>
              <w:top w:val="nil"/>
              <w:left w:val="nil"/>
              <w:bottom w:val="single" w:sz="4" w:space="0" w:color="auto"/>
              <w:right w:val="nil"/>
            </w:tcBorders>
            <w:shd w:val="clear" w:color="auto" w:fill="auto"/>
            <w:noWrap/>
            <w:vAlign w:val="bottom"/>
            <w:hideMark/>
          </w:tcPr>
          <w:p w14:paraId="6D63CC8B" w14:textId="77777777" w:rsidR="008F7F78" w:rsidRPr="009128F0" w:rsidRDefault="008F7F78" w:rsidP="008F7F78">
            <w:pPr>
              <w:rPr>
                <w:rFonts w:ascii="Arial" w:hAnsi="Arial" w:cs="Arial"/>
                <w:b/>
                <w:color w:val="000000" w:themeColor="text1"/>
                <w:sz w:val="16"/>
                <w:szCs w:val="16"/>
              </w:rPr>
            </w:pPr>
            <w:r w:rsidRPr="009128F0">
              <w:rPr>
                <w:rFonts w:ascii="Arial" w:hAnsi="Arial" w:cs="Arial"/>
                <w:b/>
                <w:color w:val="000000" w:themeColor="text1"/>
                <w:sz w:val="16"/>
                <w:szCs w:val="16"/>
              </w:rPr>
              <w:t>Toplam Risk Ağırlıklı Tutarlar</w:t>
            </w:r>
          </w:p>
        </w:tc>
        <w:tc>
          <w:tcPr>
            <w:tcW w:w="1418" w:type="dxa"/>
            <w:tcBorders>
              <w:top w:val="nil"/>
              <w:left w:val="nil"/>
              <w:bottom w:val="single" w:sz="4" w:space="0" w:color="auto"/>
              <w:right w:val="nil"/>
            </w:tcBorders>
            <w:shd w:val="clear" w:color="auto" w:fill="auto"/>
            <w:noWrap/>
          </w:tcPr>
          <w:p w14:paraId="28AAE337" w14:textId="45049EF1" w:rsidR="008F7F78" w:rsidRPr="009128F0" w:rsidRDefault="008F7F78" w:rsidP="008F7F78">
            <w:pPr>
              <w:jc w:val="right"/>
              <w:rPr>
                <w:rFonts w:ascii="Arial" w:hAnsi="Arial" w:cs="Arial"/>
                <w:b/>
                <w:color w:val="000000" w:themeColor="text1"/>
                <w:sz w:val="16"/>
                <w:szCs w:val="16"/>
              </w:rPr>
            </w:pPr>
            <w:r w:rsidRPr="0094533D">
              <w:rPr>
                <w:rFonts w:ascii="Arial" w:hAnsi="Arial" w:cs="Arial"/>
                <w:b/>
                <w:color w:val="000000" w:themeColor="text1"/>
                <w:sz w:val="16"/>
                <w:szCs w:val="16"/>
              </w:rPr>
              <w:t>23.164.995</w:t>
            </w:r>
          </w:p>
        </w:tc>
        <w:tc>
          <w:tcPr>
            <w:tcW w:w="1559" w:type="dxa"/>
            <w:tcBorders>
              <w:top w:val="nil"/>
              <w:left w:val="nil"/>
              <w:bottom w:val="single" w:sz="4" w:space="0" w:color="auto"/>
              <w:right w:val="nil"/>
            </w:tcBorders>
          </w:tcPr>
          <w:p w14:paraId="3EDB6C0E" w14:textId="77777777" w:rsidR="008F7F78" w:rsidRPr="009128F0" w:rsidRDefault="008F7F78" w:rsidP="008F7F78">
            <w:pPr>
              <w:jc w:val="right"/>
              <w:rPr>
                <w:rFonts w:ascii="Arial" w:hAnsi="Arial" w:cs="Arial"/>
                <w:b/>
                <w:color w:val="000000" w:themeColor="text1"/>
                <w:sz w:val="16"/>
                <w:szCs w:val="16"/>
              </w:rPr>
            </w:pPr>
          </w:p>
        </w:tc>
      </w:tr>
      <w:tr w:rsidR="008F7F78" w:rsidRPr="009128F0" w14:paraId="7A569920" w14:textId="77777777" w:rsidTr="00226F5F">
        <w:trPr>
          <w:trHeight w:val="170"/>
        </w:trPr>
        <w:tc>
          <w:tcPr>
            <w:tcW w:w="6237" w:type="dxa"/>
            <w:tcBorders>
              <w:top w:val="single" w:sz="4" w:space="0" w:color="auto"/>
              <w:left w:val="nil"/>
              <w:bottom w:val="single" w:sz="4" w:space="0" w:color="auto"/>
              <w:right w:val="nil"/>
            </w:tcBorders>
            <w:shd w:val="clear" w:color="auto" w:fill="auto"/>
            <w:noWrap/>
            <w:vAlign w:val="bottom"/>
            <w:hideMark/>
          </w:tcPr>
          <w:p w14:paraId="11B6CC7E" w14:textId="77777777" w:rsidR="008F7F78" w:rsidRPr="009128F0" w:rsidRDefault="008F7F78" w:rsidP="008F7F78">
            <w:pPr>
              <w:rPr>
                <w:rFonts w:ascii="Arial" w:hAnsi="Arial" w:cs="Arial"/>
                <w:color w:val="000000" w:themeColor="text1"/>
                <w:sz w:val="16"/>
                <w:szCs w:val="16"/>
              </w:rPr>
            </w:pPr>
            <w:r w:rsidRPr="009128F0">
              <w:rPr>
                <w:rFonts w:ascii="Arial" w:hAnsi="Arial" w:cs="Arial"/>
                <w:b/>
                <w:bCs/>
                <w:color w:val="000000" w:themeColor="text1"/>
                <w:sz w:val="16"/>
                <w:szCs w:val="16"/>
              </w:rPr>
              <w:t>SERMAYE YETERLİLİĞİ ORANLARI</w:t>
            </w:r>
          </w:p>
        </w:tc>
        <w:tc>
          <w:tcPr>
            <w:tcW w:w="1418" w:type="dxa"/>
            <w:tcBorders>
              <w:top w:val="single" w:sz="4" w:space="0" w:color="auto"/>
              <w:left w:val="nil"/>
              <w:bottom w:val="single" w:sz="4" w:space="0" w:color="auto"/>
              <w:right w:val="nil"/>
            </w:tcBorders>
            <w:shd w:val="clear" w:color="auto" w:fill="auto"/>
            <w:noWrap/>
            <w:vAlign w:val="bottom"/>
          </w:tcPr>
          <w:p w14:paraId="2CCFB79F" w14:textId="77777777" w:rsidR="008F7F78" w:rsidRPr="009128F0" w:rsidRDefault="008F7F78" w:rsidP="008F7F78">
            <w:pPr>
              <w:jc w:val="right"/>
              <w:rPr>
                <w:rFonts w:ascii="Arial" w:hAnsi="Arial" w:cs="Arial"/>
                <w:color w:val="000000" w:themeColor="text1"/>
                <w:sz w:val="16"/>
                <w:szCs w:val="16"/>
              </w:rPr>
            </w:pPr>
          </w:p>
        </w:tc>
        <w:tc>
          <w:tcPr>
            <w:tcW w:w="1559" w:type="dxa"/>
            <w:tcBorders>
              <w:top w:val="single" w:sz="4" w:space="0" w:color="auto"/>
              <w:left w:val="nil"/>
              <w:bottom w:val="single" w:sz="4" w:space="0" w:color="auto"/>
              <w:right w:val="nil"/>
            </w:tcBorders>
          </w:tcPr>
          <w:p w14:paraId="37C421EF" w14:textId="77777777" w:rsidR="008F7F78" w:rsidRPr="009128F0" w:rsidRDefault="008F7F78" w:rsidP="008F7F78">
            <w:pPr>
              <w:jc w:val="right"/>
              <w:rPr>
                <w:rFonts w:ascii="Arial" w:hAnsi="Arial" w:cs="Arial"/>
                <w:color w:val="000000" w:themeColor="text1"/>
                <w:sz w:val="16"/>
                <w:szCs w:val="16"/>
              </w:rPr>
            </w:pPr>
          </w:p>
        </w:tc>
      </w:tr>
      <w:tr w:rsidR="008F7F78" w:rsidRPr="009128F0" w14:paraId="12E560E8" w14:textId="77777777" w:rsidTr="008F7F78">
        <w:trPr>
          <w:trHeight w:val="170"/>
        </w:trPr>
        <w:tc>
          <w:tcPr>
            <w:tcW w:w="6237" w:type="dxa"/>
            <w:tcBorders>
              <w:top w:val="nil"/>
              <w:left w:val="nil"/>
              <w:bottom w:val="nil"/>
              <w:right w:val="nil"/>
            </w:tcBorders>
            <w:shd w:val="clear" w:color="auto" w:fill="auto"/>
            <w:noWrap/>
            <w:vAlign w:val="bottom"/>
            <w:hideMark/>
          </w:tcPr>
          <w:p w14:paraId="673D4F84" w14:textId="77777777" w:rsidR="008F7F78" w:rsidRPr="009128F0" w:rsidRDefault="008F7F78" w:rsidP="008F7F78">
            <w:pPr>
              <w:rPr>
                <w:rFonts w:ascii="Arial" w:hAnsi="Arial" w:cs="Arial"/>
                <w:b/>
                <w:bCs/>
                <w:color w:val="000000" w:themeColor="text1"/>
                <w:sz w:val="16"/>
                <w:szCs w:val="16"/>
              </w:rPr>
            </w:pPr>
            <w:r w:rsidRPr="009128F0">
              <w:rPr>
                <w:rFonts w:ascii="Arial" w:hAnsi="Arial" w:cs="Arial"/>
                <w:color w:val="000000" w:themeColor="text1"/>
                <w:sz w:val="16"/>
                <w:szCs w:val="16"/>
              </w:rPr>
              <w:t>Konsolide Çekirdek Sermaye Yeterliliği Oranı (%)</w:t>
            </w:r>
          </w:p>
        </w:tc>
        <w:tc>
          <w:tcPr>
            <w:tcW w:w="1418" w:type="dxa"/>
            <w:tcBorders>
              <w:top w:val="nil"/>
              <w:left w:val="nil"/>
              <w:bottom w:val="nil"/>
              <w:right w:val="nil"/>
            </w:tcBorders>
            <w:shd w:val="clear" w:color="auto" w:fill="auto"/>
            <w:noWrap/>
          </w:tcPr>
          <w:p w14:paraId="36207490" w14:textId="3AB34410"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10,56</w:t>
            </w:r>
          </w:p>
        </w:tc>
        <w:tc>
          <w:tcPr>
            <w:tcW w:w="1559" w:type="dxa"/>
            <w:tcBorders>
              <w:top w:val="nil"/>
              <w:left w:val="nil"/>
              <w:bottom w:val="nil"/>
              <w:right w:val="nil"/>
            </w:tcBorders>
          </w:tcPr>
          <w:p w14:paraId="16248A96" w14:textId="77777777" w:rsidR="008F7F78" w:rsidRPr="009128F0" w:rsidRDefault="008F7F78" w:rsidP="008F7F78">
            <w:pPr>
              <w:jc w:val="right"/>
              <w:rPr>
                <w:rFonts w:ascii="Arial" w:hAnsi="Arial" w:cs="Arial"/>
                <w:color w:val="000000" w:themeColor="text1"/>
                <w:sz w:val="16"/>
                <w:szCs w:val="16"/>
              </w:rPr>
            </w:pPr>
          </w:p>
        </w:tc>
      </w:tr>
      <w:tr w:rsidR="008F7F78" w:rsidRPr="009128F0" w14:paraId="65B5818F" w14:textId="77777777" w:rsidTr="008F7F78">
        <w:trPr>
          <w:trHeight w:val="170"/>
        </w:trPr>
        <w:tc>
          <w:tcPr>
            <w:tcW w:w="6237" w:type="dxa"/>
            <w:tcBorders>
              <w:top w:val="nil"/>
              <w:left w:val="nil"/>
              <w:bottom w:val="nil"/>
              <w:right w:val="nil"/>
            </w:tcBorders>
            <w:shd w:val="clear" w:color="auto" w:fill="auto"/>
            <w:noWrap/>
            <w:vAlign w:val="bottom"/>
            <w:hideMark/>
          </w:tcPr>
          <w:p w14:paraId="04C3518B" w14:textId="77777777" w:rsidR="008F7F78" w:rsidRPr="009128F0" w:rsidRDefault="008F7F78" w:rsidP="008F7F78">
            <w:pPr>
              <w:rPr>
                <w:rFonts w:ascii="Arial" w:hAnsi="Arial" w:cs="Arial"/>
                <w:color w:val="000000" w:themeColor="text1"/>
                <w:sz w:val="16"/>
                <w:szCs w:val="16"/>
              </w:rPr>
            </w:pPr>
            <w:r w:rsidRPr="009128F0">
              <w:rPr>
                <w:rFonts w:ascii="Arial" w:hAnsi="Arial" w:cs="Arial"/>
                <w:color w:val="000000" w:themeColor="text1"/>
                <w:sz w:val="16"/>
                <w:szCs w:val="16"/>
              </w:rPr>
              <w:t>Konsolide Ana Sermaye Yeterliliği Oranı (%)</w:t>
            </w:r>
          </w:p>
        </w:tc>
        <w:tc>
          <w:tcPr>
            <w:tcW w:w="1418" w:type="dxa"/>
            <w:tcBorders>
              <w:top w:val="nil"/>
              <w:left w:val="nil"/>
              <w:bottom w:val="nil"/>
              <w:right w:val="nil"/>
            </w:tcBorders>
            <w:shd w:val="clear" w:color="auto" w:fill="auto"/>
            <w:noWrap/>
          </w:tcPr>
          <w:p w14:paraId="541BE9E2" w14:textId="5E0F8A13"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10,54</w:t>
            </w:r>
          </w:p>
        </w:tc>
        <w:tc>
          <w:tcPr>
            <w:tcW w:w="1559" w:type="dxa"/>
            <w:tcBorders>
              <w:top w:val="nil"/>
              <w:left w:val="nil"/>
              <w:bottom w:val="nil"/>
              <w:right w:val="nil"/>
            </w:tcBorders>
          </w:tcPr>
          <w:p w14:paraId="4DE85945" w14:textId="77777777" w:rsidR="008F7F78" w:rsidRPr="009128F0" w:rsidRDefault="008F7F78" w:rsidP="008F7F78">
            <w:pPr>
              <w:jc w:val="right"/>
              <w:rPr>
                <w:rFonts w:ascii="Arial" w:hAnsi="Arial" w:cs="Arial"/>
                <w:color w:val="000000" w:themeColor="text1"/>
                <w:sz w:val="16"/>
                <w:szCs w:val="16"/>
              </w:rPr>
            </w:pPr>
          </w:p>
        </w:tc>
      </w:tr>
      <w:tr w:rsidR="008F7F78" w:rsidRPr="009128F0" w14:paraId="22F90D93" w14:textId="77777777" w:rsidTr="008F7F78">
        <w:trPr>
          <w:trHeight w:val="170"/>
        </w:trPr>
        <w:tc>
          <w:tcPr>
            <w:tcW w:w="6237" w:type="dxa"/>
            <w:tcBorders>
              <w:top w:val="nil"/>
              <w:left w:val="nil"/>
              <w:bottom w:val="single" w:sz="4" w:space="0" w:color="auto"/>
              <w:right w:val="nil"/>
            </w:tcBorders>
            <w:shd w:val="clear" w:color="auto" w:fill="auto"/>
            <w:noWrap/>
            <w:vAlign w:val="bottom"/>
            <w:hideMark/>
          </w:tcPr>
          <w:p w14:paraId="7F382E73" w14:textId="77777777" w:rsidR="008F7F78" w:rsidRPr="009128F0" w:rsidRDefault="008F7F78" w:rsidP="008F7F78">
            <w:pPr>
              <w:rPr>
                <w:rFonts w:ascii="Arial" w:hAnsi="Arial" w:cs="Arial"/>
                <w:color w:val="000000" w:themeColor="text1"/>
                <w:sz w:val="16"/>
                <w:szCs w:val="16"/>
              </w:rPr>
            </w:pPr>
            <w:r w:rsidRPr="009128F0">
              <w:rPr>
                <w:rFonts w:ascii="Arial" w:hAnsi="Arial" w:cs="Arial"/>
                <w:color w:val="000000" w:themeColor="text1"/>
                <w:sz w:val="16"/>
                <w:szCs w:val="16"/>
              </w:rPr>
              <w:t>Konsolide Sermaye Yeterliliği Oranı (%)</w:t>
            </w:r>
          </w:p>
        </w:tc>
        <w:tc>
          <w:tcPr>
            <w:tcW w:w="1418" w:type="dxa"/>
            <w:tcBorders>
              <w:top w:val="nil"/>
              <w:left w:val="nil"/>
              <w:bottom w:val="single" w:sz="4" w:space="0" w:color="auto"/>
              <w:right w:val="nil"/>
            </w:tcBorders>
            <w:shd w:val="clear" w:color="auto" w:fill="auto"/>
            <w:noWrap/>
          </w:tcPr>
          <w:p w14:paraId="295AFA60" w14:textId="0CD17509"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17,78</w:t>
            </w:r>
          </w:p>
        </w:tc>
        <w:tc>
          <w:tcPr>
            <w:tcW w:w="1559" w:type="dxa"/>
            <w:tcBorders>
              <w:top w:val="nil"/>
              <w:left w:val="nil"/>
              <w:bottom w:val="single" w:sz="4" w:space="0" w:color="auto"/>
              <w:right w:val="nil"/>
            </w:tcBorders>
          </w:tcPr>
          <w:p w14:paraId="2243ED73" w14:textId="77777777" w:rsidR="008F7F78" w:rsidRPr="009128F0" w:rsidRDefault="008F7F78" w:rsidP="008F7F78">
            <w:pPr>
              <w:jc w:val="right"/>
              <w:rPr>
                <w:rFonts w:ascii="Arial" w:hAnsi="Arial" w:cs="Arial"/>
                <w:color w:val="000000" w:themeColor="text1"/>
                <w:sz w:val="16"/>
                <w:szCs w:val="16"/>
              </w:rPr>
            </w:pPr>
          </w:p>
        </w:tc>
      </w:tr>
      <w:tr w:rsidR="008F7F78" w:rsidRPr="009128F0" w14:paraId="7731EDF6" w14:textId="77777777" w:rsidTr="00226F5F">
        <w:trPr>
          <w:trHeight w:val="170"/>
        </w:trPr>
        <w:tc>
          <w:tcPr>
            <w:tcW w:w="6237" w:type="dxa"/>
            <w:tcBorders>
              <w:top w:val="single" w:sz="4" w:space="0" w:color="auto"/>
              <w:left w:val="nil"/>
              <w:bottom w:val="single" w:sz="4" w:space="0" w:color="auto"/>
              <w:right w:val="nil"/>
            </w:tcBorders>
            <w:shd w:val="clear" w:color="auto" w:fill="auto"/>
            <w:noWrap/>
            <w:vAlign w:val="bottom"/>
            <w:hideMark/>
          </w:tcPr>
          <w:p w14:paraId="478A8E1A" w14:textId="77777777" w:rsidR="008F7F78" w:rsidRPr="009128F0" w:rsidRDefault="008F7F78" w:rsidP="008F7F78">
            <w:pPr>
              <w:rPr>
                <w:rFonts w:ascii="Arial" w:hAnsi="Arial" w:cs="Arial"/>
                <w:color w:val="000000" w:themeColor="text1"/>
                <w:sz w:val="16"/>
                <w:szCs w:val="16"/>
              </w:rPr>
            </w:pPr>
            <w:r w:rsidRPr="009128F0">
              <w:rPr>
                <w:rFonts w:ascii="Arial" w:hAnsi="Arial" w:cs="Arial"/>
                <w:b/>
                <w:bCs/>
                <w:color w:val="000000" w:themeColor="text1"/>
                <w:sz w:val="16"/>
                <w:szCs w:val="16"/>
              </w:rPr>
              <w:t>TAMPONLAR</w:t>
            </w:r>
          </w:p>
        </w:tc>
        <w:tc>
          <w:tcPr>
            <w:tcW w:w="1418" w:type="dxa"/>
            <w:tcBorders>
              <w:top w:val="single" w:sz="4" w:space="0" w:color="auto"/>
              <w:left w:val="nil"/>
              <w:bottom w:val="single" w:sz="4" w:space="0" w:color="auto"/>
              <w:right w:val="nil"/>
            </w:tcBorders>
            <w:shd w:val="clear" w:color="auto" w:fill="auto"/>
            <w:noWrap/>
            <w:vAlign w:val="bottom"/>
          </w:tcPr>
          <w:p w14:paraId="297A6326" w14:textId="77777777" w:rsidR="008F7F78" w:rsidRPr="009128F0" w:rsidRDefault="008F7F78" w:rsidP="008F7F78">
            <w:pPr>
              <w:jc w:val="right"/>
              <w:rPr>
                <w:rFonts w:ascii="Arial" w:hAnsi="Arial" w:cs="Arial"/>
                <w:color w:val="000000" w:themeColor="text1"/>
                <w:sz w:val="16"/>
                <w:szCs w:val="16"/>
              </w:rPr>
            </w:pPr>
          </w:p>
        </w:tc>
        <w:tc>
          <w:tcPr>
            <w:tcW w:w="1559" w:type="dxa"/>
            <w:tcBorders>
              <w:top w:val="single" w:sz="4" w:space="0" w:color="auto"/>
              <w:left w:val="nil"/>
              <w:bottom w:val="single" w:sz="4" w:space="0" w:color="auto"/>
              <w:right w:val="nil"/>
            </w:tcBorders>
          </w:tcPr>
          <w:p w14:paraId="573A6B44" w14:textId="77777777" w:rsidR="008F7F78" w:rsidRPr="009128F0" w:rsidRDefault="008F7F78" w:rsidP="008F7F78">
            <w:pPr>
              <w:jc w:val="right"/>
              <w:rPr>
                <w:rFonts w:ascii="Arial" w:hAnsi="Arial" w:cs="Arial"/>
                <w:color w:val="000000" w:themeColor="text1"/>
                <w:sz w:val="16"/>
                <w:szCs w:val="16"/>
              </w:rPr>
            </w:pPr>
          </w:p>
        </w:tc>
      </w:tr>
      <w:tr w:rsidR="008F7F78" w:rsidRPr="009128F0" w14:paraId="7942F2D6" w14:textId="77777777" w:rsidTr="00226F5F">
        <w:trPr>
          <w:trHeight w:val="170"/>
        </w:trPr>
        <w:tc>
          <w:tcPr>
            <w:tcW w:w="6237" w:type="dxa"/>
            <w:tcBorders>
              <w:top w:val="single" w:sz="4" w:space="0" w:color="auto"/>
              <w:left w:val="nil"/>
              <w:right w:val="nil"/>
            </w:tcBorders>
            <w:shd w:val="clear" w:color="auto" w:fill="auto"/>
            <w:noWrap/>
            <w:vAlign w:val="bottom"/>
          </w:tcPr>
          <w:p w14:paraId="5182E389" w14:textId="3A5FDE39" w:rsidR="008F7F78" w:rsidRPr="009128F0" w:rsidRDefault="008F7F78" w:rsidP="008F7F78">
            <w:pPr>
              <w:jc w:val="both"/>
              <w:rPr>
                <w:rFonts w:ascii="Arial" w:hAnsi="Arial" w:cs="Arial"/>
                <w:b/>
                <w:bCs/>
                <w:color w:val="000000" w:themeColor="text1"/>
                <w:sz w:val="16"/>
                <w:szCs w:val="16"/>
              </w:rPr>
            </w:pPr>
            <w:r w:rsidRPr="009128F0">
              <w:rPr>
                <w:rFonts w:ascii="Arial" w:hAnsi="Arial" w:cs="Arial"/>
                <w:color w:val="000000" w:themeColor="text1"/>
                <w:sz w:val="16"/>
                <w:szCs w:val="16"/>
              </w:rPr>
              <w:t>Toplam ilave çekirdek sermaye gereksinimi oranı (</w:t>
            </w:r>
            <w:proofErr w:type="spellStart"/>
            <w:r w:rsidRPr="009128F0">
              <w:rPr>
                <w:rFonts w:ascii="Arial" w:hAnsi="Arial" w:cs="Arial"/>
                <w:color w:val="000000" w:themeColor="text1"/>
                <w:sz w:val="16"/>
                <w:szCs w:val="16"/>
              </w:rPr>
              <w:t>a+b+c</w:t>
            </w:r>
            <w:proofErr w:type="spellEnd"/>
            <w:r w:rsidRPr="009128F0">
              <w:rPr>
                <w:rFonts w:ascii="Arial" w:hAnsi="Arial" w:cs="Arial"/>
                <w:color w:val="000000" w:themeColor="text1"/>
                <w:sz w:val="16"/>
                <w:szCs w:val="16"/>
              </w:rPr>
              <w:t>)</w:t>
            </w:r>
          </w:p>
        </w:tc>
        <w:tc>
          <w:tcPr>
            <w:tcW w:w="1418" w:type="dxa"/>
            <w:tcBorders>
              <w:top w:val="single" w:sz="4" w:space="0" w:color="auto"/>
              <w:left w:val="nil"/>
              <w:right w:val="nil"/>
            </w:tcBorders>
            <w:shd w:val="clear" w:color="auto" w:fill="auto"/>
            <w:noWrap/>
            <w:vAlign w:val="bottom"/>
          </w:tcPr>
          <w:p w14:paraId="255FF1A3" w14:textId="05547961"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1,25</w:t>
            </w:r>
          </w:p>
        </w:tc>
        <w:tc>
          <w:tcPr>
            <w:tcW w:w="1559" w:type="dxa"/>
            <w:tcBorders>
              <w:top w:val="single" w:sz="4" w:space="0" w:color="auto"/>
              <w:left w:val="nil"/>
              <w:right w:val="nil"/>
            </w:tcBorders>
          </w:tcPr>
          <w:p w14:paraId="6CC5BF25" w14:textId="77777777" w:rsidR="008F7F78" w:rsidRPr="009128F0" w:rsidRDefault="008F7F78" w:rsidP="008F7F78">
            <w:pPr>
              <w:jc w:val="right"/>
              <w:rPr>
                <w:rFonts w:ascii="Arial" w:hAnsi="Arial" w:cs="Arial"/>
                <w:color w:val="000000" w:themeColor="text1"/>
                <w:sz w:val="16"/>
                <w:szCs w:val="16"/>
              </w:rPr>
            </w:pPr>
          </w:p>
        </w:tc>
      </w:tr>
      <w:tr w:rsidR="008F7F78" w:rsidRPr="009128F0" w14:paraId="11DF5D2A" w14:textId="77777777" w:rsidTr="00226F5F">
        <w:trPr>
          <w:trHeight w:val="170"/>
        </w:trPr>
        <w:tc>
          <w:tcPr>
            <w:tcW w:w="6237" w:type="dxa"/>
            <w:tcBorders>
              <w:top w:val="nil"/>
              <w:left w:val="nil"/>
              <w:bottom w:val="nil"/>
              <w:right w:val="nil"/>
            </w:tcBorders>
            <w:shd w:val="clear" w:color="auto" w:fill="auto"/>
            <w:noWrap/>
            <w:vAlign w:val="bottom"/>
            <w:hideMark/>
          </w:tcPr>
          <w:p w14:paraId="186AFA73" w14:textId="5B216318" w:rsidR="008F7F78" w:rsidRPr="009128F0" w:rsidRDefault="008F7F78" w:rsidP="008F7F78">
            <w:pPr>
              <w:ind w:left="356" w:hanging="142"/>
              <w:jc w:val="both"/>
              <w:rPr>
                <w:rFonts w:ascii="Arial" w:hAnsi="Arial" w:cs="Arial"/>
                <w:color w:val="000000" w:themeColor="text1"/>
                <w:sz w:val="16"/>
                <w:szCs w:val="16"/>
              </w:rPr>
            </w:pPr>
            <w:r w:rsidRPr="009128F0">
              <w:rPr>
                <w:rFonts w:ascii="Arial" w:hAnsi="Arial" w:cs="Arial"/>
                <w:color w:val="000000" w:themeColor="text1"/>
                <w:sz w:val="16"/>
                <w:szCs w:val="16"/>
              </w:rPr>
              <w:t>Sermaye koruma tamponu oranı (%)</w:t>
            </w:r>
          </w:p>
        </w:tc>
        <w:tc>
          <w:tcPr>
            <w:tcW w:w="1418" w:type="dxa"/>
            <w:tcBorders>
              <w:top w:val="nil"/>
              <w:left w:val="nil"/>
              <w:bottom w:val="nil"/>
              <w:right w:val="nil"/>
            </w:tcBorders>
            <w:shd w:val="clear" w:color="auto" w:fill="auto"/>
            <w:noWrap/>
            <w:vAlign w:val="bottom"/>
          </w:tcPr>
          <w:p w14:paraId="5B16C73F" w14:textId="535DA27D"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1,25</w:t>
            </w:r>
          </w:p>
        </w:tc>
        <w:tc>
          <w:tcPr>
            <w:tcW w:w="1559" w:type="dxa"/>
            <w:tcBorders>
              <w:top w:val="nil"/>
              <w:left w:val="nil"/>
              <w:bottom w:val="nil"/>
              <w:right w:val="nil"/>
            </w:tcBorders>
          </w:tcPr>
          <w:p w14:paraId="13E6A1F1" w14:textId="77777777" w:rsidR="008F7F78" w:rsidRPr="009128F0" w:rsidRDefault="008F7F78" w:rsidP="008F7F78">
            <w:pPr>
              <w:jc w:val="right"/>
              <w:rPr>
                <w:rFonts w:ascii="Arial" w:hAnsi="Arial" w:cs="Arial"/>
                <w:color w:val="000000" w:themeColor="text1"/>
                <w:sz w:val="16"/>
                <w:szCs w:val="16"/>
              </w:rPr>
            </w:pPr>
          </w:p>
        </w:tc>
      </w:tr>
      <w:tr w:rsidR="008F7F78" w:rsidRPr="009128F0" w14:paraId="54DDE455" w14:textId="77777777" w:rsidTr="00226F5F">
        <w:trPr>
          <w:trHeight w:val="170"/>
        </w:trPr>
        <w:tc>
          <w:tcPr>
            <w:tcW w:w="6237" w:type="dxa"/>
            <w:tcBorders>
              <w:top w:val="nil"/>
              <w:left w:val="nil"/>
              <w:bottom w:val="nil"/>
              <w:right w:val="nil"/>
            </w:tcBorders>
            <w:shd w:val="clear" w:color="auto" w:fill="auto"/>
            <w:noWrap/>
            <w:vAlign w:val="bottom"/>
          </w:tcPr>
          <w:p w14:paraId="7E04EE2D" w14:textId="2AE36C2F" w:rsidR="008F7F78" w:rsidRPr="009128F0" w:rsidRDefault="008F7F78" w:rsidP="008F7F78">
            <w:pPr>
              <w:ind w:left="356" w:hanging="142"/>
              <w:jc w:val="both"/>
              <w:rPr>
                <w:rFonts w:ascii="Arial" w:hAnsi="Arial" w:cs="Arial"/>
                <w:color w:val="000000" w:themeColor="text1"/>
                <w:sz w:val="16"/>
                <w:szCs w:val="16"/>
              </w:rPr>
            </w:pPr>
            <w:r w:rsidRPr="009128F0">
              <w:rPr>
                <w:rFonts w:ascii="Arial" w:hAnsi="Arial" w:cs="Arial"/>
                <w:color w:val="000000" w:themeColor="text1"/>
                <w:sz w:val="16"/>
                <w:szCs w:val="16"/>
              </w:rPr>
              <w:t>Bankaya özgü döngüsel sermaye tamponu oranı (%)</w:t>
            </w:r>
          </w:p>
        </w:tc>
        <w:tc>
          <w:tcPr>
            <w:tcW w:w="1418" w:type="dxa"/>
            <w:tcBorders>
              <w:top w:val="nil"/>
              <w:left w:val="nil"/>
              <w:bottom w:val="nil"/>
              <w:right w:val="nil"/>
            </w:tcBorders>
            <w:shd w:val="clear" w:color="auto" w:fill="auto"/>
            <w:noWrap/>
            <w:vAlign w:val="bottom"/>
          </w:tcPr>
          <w:p w14:paraId="1E324257" w14:textId="4A2F673B"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0,00</w:t>
            </w:r>
          </w:p>
        </w:tc>
        <w:tc>
          <w:tcPr>
            <w:tcW w:w="1559" w:type="dxa"/>
            <w:tcBorders>
              <w:top w:val="nil"/>
              <w:left w:val="nil"/>
              <w:bottom w:val="nil"/>
              <w:right w:val="nil"/>
            </w:tcBorders>
          </w:tcPr>
          <w:p w14:paraId="0927BF2D" w14:textId="77777777" w:rsidR="008F7F78" w:rsidRPr="009128F0" w:rsidRDefault="008F7F78" w:rsidP="008F7F78">
            <w:pPr>
              <w:jc w:val="right"/>
              <w:rPr>
                <w:rFonts w:ascii="Arial" w:hAnsi="Arial" w:cs="Arial"/>
                <w:color w:val="000000" w:themeColor="text1"/>
                <w:sz w:val="16"/>
                <w:szCs w:val="16"/>
              </w:rPr>
            </w:pPr>
          </w:p>
        </w:tc>
      </w:tr>
      <w:tr w:rsidR="008F7F78" w:rsidRPr="009128F0" w14:paraId="3751C3F3" w14:textId="77777777" w:rsidTr="00226F5F">
        <w:trPr>
          <w:trHeight w:val="170"/>
        </w:trPr>
        <w:tc>
          <w:tcPr>
            <w:tcW w:w="6237" w:type="dxa"/>
            <w:tcBorders>
              <w:top w:val="nil"/>
              <w:left w:val="nil"/>
              <w:bottom w:val="nil"/>
              <w:right w:val="nil"/>
            </w:tcBorders>
            <w:shd w:val="clear" w:color="auto" w:fill="auto"/>
            <w:noWrap/>
            <w:vAlign w:val="bottom"/>
            <w:hideMark/>
          </w:tcPr>
          <w:p w14:paraId="4105DA17" w14:textId="07A27B54" w:rsidR="008F7F78" w:rsidRPr="009128F0" w:rsidRDefault="008F7F78" w:rsidP="008F7F78">
            <w:pPr>
              <w:ind w:left="356" w:hanging="142"/>
              <w:jc w:val="both"/>
              <w:rPr>
                <w:rFonts w:ascii="Arial" w:hAnsi="Arial" w:cs="Arial"/>
                <w:color w:val="000000" w:themeColor="text1"/>
                <w:sz w:val="16"/>
                <w:szCs w:val="16"/>
              </w:rPr>
            </w:pPr>
            <w:r w:rsidRPr="009128F0">
              <w:rPr>
                <w:rFonts w:ascii="Arial" w:hAnsi="Arial" w:cs="Arial"/>
                <w:color w:val="000000" w:themeColor="text1"/>
                <w:sz w:val="16"/>
                <w:szCs w:val="16"/>
              </w:rPr>
              <w:t xml:space="preserve">Sistematik önemli banka tamponu oranı </w:t>
            </w:r>
            <w:r w:rsidRPr="007D0E5F">
              <w:rPr>
                <w:rFonts w:ascii="Arial" w:hAnsi="Arial" w:cs="Arial"/>
                <w:color w:val="000000" w:themeColor="text1"/>
                <w:sz w:val="16"/>
                <w:szCs w:val="16"/>
              </w:rPr>
              <w:t>(%)</w:t>
            </w:r>
          </w:p>
        </w:tc>
        <w:tc>
          <w:tcPr>
            <w:tcW w:w="1418" w:type="dxa"/>
            <w:tcBorders>
              <w:top w:val="nil"/>
              <w:left w:val="nil"/>
              <w:bottom w:val="nil"/>
              <w:right w:val="nil"/>
            </w:tcBorders>
            <w:shd w:val="clear" w:color="auto" w:fill="auto"/>
            <w:noWrap/>
            <w:vAlign w:val="bottom"/>
          </w:tcPr>
          <w:p w14:paraId="188C8949" w14:textId="4386E3D3"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0,00</w:t>
            </w:r>
          </w:p>
        </w:tc>
        <w:tc>
          <w:tcPr>
            <w:tcW w:w="1559" w:type="dxa"/>
            <w:tcBorders>
              <w:top w:val="nil"/>
              <w:left w:val="nil"/>
              <w:bottom w:val="nil"/>
              <w:right w:val="nil"/>
            </w:tcBorders>
          </w:tcPr>
          <w:p w14:paraId="627B82B2" w14:textId="77777777" w:rsidR="008F7F78" w:rsidRPr="009128F0" w:rsidRDefault="008F7F78" w:rsidP="008F7F78">
            <w:pPr>
              <w:jc w:val="right"/>
              <w:rPr>
                <w:rFonts w:ascii="Arial" w:hAnsi="Arial" w:cs="Arial"/>
                <w:color w:val="000000" w:themeColor="text1"/>
                <w:sz w:val="16"/>
                <w:szCs w:val="16"/>
              </w:rPr>
            </w:pPr>
          </w:p>
        </w:tc>
      </w:tr>
      <w:tr w:rsidR="008F7F78" w:rsidRPr="009128F0" w14:paraId="480D11FD" w14:textId="77777777" w:rsidTr="00226F5F">
        <w:trPr>
          <w:trHeight w:val="170"/>
        </w:trPr>
        <w:tc>
          <w:tcPr>
            <w:tcW w:w="6237" w:type="dxa"/>
            <w:tcBorders>
              <w:top w:val="nil"/>
              <w:left w:val="nil"/>
              <w:bottom w:val="single" w:sz="4" w:space="0" w:color="auto"/>
              <w:right w:val="nil"/>
            </w:tcBorders>
            <w:shd w:val="clear" w:color="auto" w:fill="auto"/>
            <w:noWrap/>
            <w:vAlign w:val="bottom"/>
            <w:hideMark/>
          </w:tcPr>
          <w:p w14:paraId="56D72096" w14:textId="6CD3775B" w:rsidR="008F7F78" w:rsidRPr="009128F0" w:rsidRDefault="008F7F78" w:rsidP="008F7F78">
            <w:pPr>
              <w:ind w:right="36"/>
              <w:jc w:val="both"/>
              <w:rPr>
                <w:rFonts w:ascii="Arial" w:hAnsi="Arial" w:cs="Arial"/>
                <w:color w:val="000000" w:themeColor="text1"/>
                <w:sz w:val="16"/>
                <w:szCs w:val="16"/>
              </w:rPr>
            </w:pPr>
            <w:r w:rsidRPr="009128F0">
              <w:rPr>
                <w:rFonts w:ascii="Arial" w:hAnsi="Arial" w:cs="Arial"/>
                <w:color w:val="000000" w:themeColor="text1"/>
                <w:sz w:val="16"/>
                <w:szCs w:val="16"/>
              </w:rPr>
              <w:t>Sermaye Koruma ve Döngüsel Sermaye Tamponlarına İlişkin Yönetmeliğin 4 üncü maddesinin birinci fıkrası uyarınca hesaplanacak ilave çekirdek sermaye tutarının risk ağırlıklı varlıklar tutarına oranı (%)</w:t>
            </w:r>
          </w:p>
        </w:tc>
        <w:tc>
          <w:tcPr>
            <w:tcW w:w="1418" w:type="dxa"/>
            <w:tcBorders>
              <w:top w:val="nil"/>
              <w:left w:val="nil"/>
              <w:bottom w:val="single" w:sz="4" w:space="0" w:color="auto"/>
              <w:right w:val="nil"/>
            </w:tcBorders>
            <w:shd w:val="clear" w:color="auto" w:fill="auto"/>
            <w:noWrap/>
            <w:vAlign w:val="bottom"/>
          </w:tcPr>
          <w:p w14:paraId="1609F622" w14:textId="0996DD78"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6,06</w:t>
            </w:r>
          </w:p>
        </w:tc>
        <w:tc>
          <w:tcPr>
            <w:tcW w:w="1559" w:type="dxa"/>
            <w:tcBorders>
              <w:top w:val="nil"/>
              <w:left w:val="nil"/>
              <w:bottom w:val="single" w:sz="4" w:space="0" w:color="auto"/>
              <w:right w:val="nil"/>
            </w:tcBorders>
          </w:tcPr>
          <w:p w14:paraId="17342F73" w14:textId="77777777" w:rsidR="008F7F78" w:rsidRPr="009128F0" w:rsidRDefault="008F7F78" w:rsidP="008F7F78">
            <w:pPr>
              <w:jc w:val="right"/>
              <w:rPr>
                <w:rFonts w:ascii="Arial" w:hAnsi="Arial" w:cs="Arial"/>
                <w:color w:val="000000" w:themeColor="text1"/>
                <w:sz w:val="16"/>
                <w:szCs w:val="16"/>
              </w:rPr>
            </w:pPr>
          </w:p>
        </w:tc>
      </w:tr>
      <w:tr w:rsidR="008F7F78" w:rsidRPr="009128F0" w14:paraId="1F6BF868" w14:textId="77777777" w:rsidTr="00226F5F">
        <w:trPr>
          <w:trHeight w:val="170"/>
        </w:trPr>
        <w:tc>
          <w:tcPr>
            <w:tcW w:w="6237" w:type="dxa"/>
            <w:tcBorders>
              <w:top w:val="single" w:sz="4" w:space="0" w:color="auto"/>
              <w:left w:val="nil"/>
              <w:bottom w:val="single" w:sz="4" w:space="0" w:color="auto"/>
              <w:right w:val="nil"/>
            </w:tcBorders>
            <w:shd w:val="clear" w:color="auto" w:fill="auto"/>
            <w:vAlign w:val="bottom"/>
            <w:hideMark/>
          </w:tcPr>
          <w:p w14:paraId="3877EE21" w14:textId="77777777" w:rsidR="008F7F78" w:rsidRPr="009128F0" w:rsidRDefault="008F7F78" w:rsidP="008F7F78">
            <w:pPr>
              <w:rPr>
                <w:rFonts w:ascii="Arial" w:hAnsi="Arial" w:cs="Arial"/>
                <w:color w:val="000000" w:themeColor="text1"/>
                <w:sz w:val="16"/>
                <w:szCs w:val="16"/>
              </w:rPr>
            </w:pPr>
            <w:r w:rsidRPr="009128F0">
              <w:rPr>
                <w:rFonts w:ascii="Arial" w:hAnsi="Arial" w:cs="Arial"/>
                <w:b/>
                <w:bCs/>
                <w:color w:val="000000" w:themeColor="text1"/>
                <w:sz w:val="16"/>
                <w:szCs w:val="16"/>
              </w:rPr>
              <w:t>Uygulanacak İndirim Esaslarında Aşım Tutarının Altında Kalan Tutarlar</w:t>
            </w:r>
          </w:p>
        </w:tc>
        <w:tc>
          <w:tcPr>
            <w:tcW w:w="1418" w:type="dxa"/>
            <w:tcBorders>
              <w:top w:val="single" w:sz="4" w:space="0" w:color="auto"/>
              <w:left w:val="nil"/>
              <w:bottom w:val="single" w:sz="4" w:space="0" w:color="auto"/>
              <w:right w:val="nil"/>
            </w:tcBorders>
            <w:shd w:val="clear" w:color="auto" w:fill="auto"/>
            <w:noWrap/>
            <w:vAlign w:val="bottom"/>
          </w:tcPr>
          <w:p w14:paraId="6BF72BF2" w14:textId="7BBAFC43"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single" w:sz="4" w:space="0" w:color="auto"/>
              <w:left w:val="nil"/>
              <w:bottom w:val="single" w:sz="4" w:space="0" w:color="auto"/>
              <w:right w:val="nil"/>
            </w:tcBorders>
          </w:tcPr>
          <w:p w14:paraId="045DD974" w14:textId="77777777" w:rsidR="008F7F78" w:rsidRPr="009128F0" w:rsidRDefault="008F7F78" w:rsidP="008F7F78">
            <w:pPr>
              <w:jc w:val="right"/>
              <w:rPr>
                <w:rFonts w:ascii="Arial" w:hAnsi="Arial" w:cs="Arial"/>
                <w:color w:val="000000" w:themeColor="text1"/>
                <w:sz w:val="16"/>
                <w:szCs w:val="16"/>
              </w:rPr>
            </w:pPr>
          </w:p>
        </w:tc>
      </w:tr>
      <w:tr w:rsidR="008F7F78" w:rsidRPr="009128F0" w14:paraId="692F3795" w14:textId="77777777" w:rsidTr="00226F5F">
        <w:trPr>
          <w:trHeight w:val="170"/>
        </w:trPr>
        <w:tc>
          <w:tcPr>
            <w:tcW w:w="6237" w:type="dxa"/>
            <w:tcBorders>
              <w:top w:val="single" w:sz="4" w:space="0" w:color="auto"/>
              <w:left w:val="nil"/>
              <w:bottom w:val="nil"/>
              <w:right w:val="nil"/>
            </w:tcBorders>
            <w:shd w:val="clear" w:color="auto" w:fill="auto"/>
            <w:noWrap/>
            <w:vAlign w:val="bottom"/>
            <w:hideMark/>
          </w:tcPr>
          <w:p w14:paraId="0C256947" w14:textId="77777777" w:rsidR="008F7F78" w:rsidRPr="009128F0" w:rsidRDefault="008F7F78" w:rsidP="008F7F78">
            <w:pPr>
              <w:ind w:right="22"/>
              <w:jc w:val="both"/>
              <w:rPr>
                <w:rFonts w:ascii="Arial" w:hAnsi="Arial" w:cs="Arial"/>
                <w:b/>
                <w:bCs/>
                <w:color w:val="000000" w:themeColor="text1"/>
                <w:sz w:val="16"/>
                <w:szCs w:val="16"/>
              </w:rPr>
            </w:pPr>
            <w:r w:rsidRPr="009128F0">
              <w:rPr>
                <w:rFonts w:ascii="Arial" w:hAnsi="Arial" w:cs="Arial"/>
                <w:color w:val="000000" w:themeColor="text1"/>
                <w:sz w:val="16"/>
                <w:szCs w:val="16"/>
              </w:rPr>
              <w:t xml:space="preserve">Ortaklık paylarının %10 veya daha azına sahip olunan ve </w:t>
            </w:r>
            <w:proofErr w:type="gramStart"/>
            <w:r w:rsidRPr="009128F0">
              <w:rPr>
                <w:rFonts w:ascii="Arial" w:hAnsi="Arial" w:cs="Arial"/>
                <w:color w:val="000000" w:themeColor="text1"/>
                <w:sz w:val="16"/>
                <w:szCs w:val="16"/>
              </w:rPr>
              <w:t>konsolide</w:t>
            </w:r>
            <w:proofErr w:type="gramEnd"/>
            <w:r w:rsidRPr="009128F0">
              <w:rPr>
                <w:rFonts w:ascii="Arial" w:hAnsi="Arial" w:cs="Arial"/>
                <w:color w:val="000000" w:themeColor="text1"/>
                <w:sz w:val="16"/>
                <w:szCs w:val="16"/>
              </w:rPr>
              <w:t xml:space="preserve"> edilmeyen bankalar ve finansal kuruluşların </w:t>
            </w:r>
            <w:proofErr w:type="spellStart"/>
            <w:r w:rsidRPr="009128F0">
              <w:rPr>
                <w:rFonts w:ascii="Arial" w:hAnsi="Arial" w:cs="Arial"/>
                <w:color w:val="000000" w:themeColor="text1"/>
                <w:sz w:val="16"/>
                <w:szCs w:val="16"/>
              </w:rPr>
              <w:t>özkaynak</w:t>
            </w:r>
            <w:proofErr w:type="spellEnd"/>
            <w:r w:rsidRPr="009128F0">
              <w:rPr>
                <w:rFonts w:ascii="Arial" w:hAnsi="Arial" w:cs="Arial"/>
                <w:color w:val="000000" w:themeColor="text1"/>
                <w:sz w:val="16"/>
                <w:szCs w:val="16"/>
              </w:rPr>
              <w:t xml:space="preserve"> unsurlarına yapılan yatırımların net uzun pozisyonlarından kaynaklanan tutar</w:t>
            </w:r>
          </w:p>
        </w:tc>
        <w:tc>
          <w:tcPr>
            <w:tcW w:w="1418" w:type="dxa"/>
            <w:tcBorders>
              <w:top w:val="single" w:sz="4" w:space="0" w:color="auto"/>
              <w:left w:val="nil"/>
              <w:bottom w:val="nil"/>
              <w:right w:val="nil"/>
            </w:tcBorders>
            <w:shd w:val="clear" w:color="auto" w:fill="auto"/>
            <w:noWrap/>
            <w:vAlign w:val="bottom"/>
          </w:tcPr>
          <w:p w14:paraId="124484D0" w14:textId="139BC709"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single" w:sz="4" w:space="0" w:color="auto"/>
              <w:left w:val="nil"/>
              <w:bottom w:val="nil"/>
              <w:right w:val="nil"/>
            </w:tcBorders>
          </w:tcPr>
          <w:p w14:paraId="69A7E5FE" w14:textId="77777777" w:rsidR="008F7F78" w:rsidRPr="009128F0" w:rsidRDefault="008F7F78" w:rsidP="008F7F78">
            <w:pPr>
              <w:jc w:val="right"/>
              <w:rPr>
                <w:rFonts w:ascii="Arial" w:hAnsi="Arial" w:cs="Arial"/>
                <w:color w:val="000000" w:themeColor="text1"/>
                <w:sz w:val="16"/>
                <w:szCs w:val="16"/>
              </w:rPr>
            </w:pPr>
          </w:p>
        </w:tc>
      </w:tr>
      <w:tr w:rsidR="008F7F78" w:rsidRPr="009128F0" w14:paraId="7491CC97" w14:textId="77777777" w:rsidTr="00226F5F">
        <w:trPr>
          <w:trHeight w:val="170"/>
        </w:trPr>
        <w:tc>
          <w:tcPr>
            <w:tcW w:w="6237" w:type="dxa"/>
            <w:tcBorders>
              <w:top w:val="nil"/>
              <w:left w:val="nil"/>
              <w:bottom w:val="nil"/>
              <w:right w:val="nil"/>
            </w:tcBorders>
            <w:shd w:val="clear" w:color="auto" w:fill="auto"/>
            <w:vAlign w:val="bottom"/>
            <w:hideMark/>
          </w:tcPr>
          <w:p w14:paraId="53744810" w14:textId="77777777" w:rsidR="008F7F78" w:rsidRPr="009128F0" w:rsidRDefault="008F7F78" w:rsidP="008F7F78">
            <w:pPr>
              <w:ind w:right="22"/>
              <w:jc w:val="both"/>
              <w:rPr>
                <w:rFonts w:ascii="Arial" w:hAnsi="Arial" w:cs="Arial"/>
                <w:color w:val="000000" w:themeColor="text1"/>
                <w:sz w:val="16"/>
                <w:szCs w:val="16"/>
              </w:rPr>
            </w:pPr>
            <w:r w:rsidRPr="009128F0">
              <w:rPr>
                <w:rFonts w:ascii="Arial" w:hAnsi="Arial" w:cs="Arial"/>
                <w:color w:val="000000" w:themeColor="text1"/>
                <w:sz w:val="16"/>
                <w:szCs w:val="16"/>
              </w:rPr>
              <w:t xml:space="preserve">Ortaklık paylarının %10’dan daha fazlasına sahip olunan ve </w:t>
            </w:r>
            <w:proofErr w:type="gramStart"/>
            <w:r w:rsidRPr="009128F0">
              <w:rPr>
                <w:rFonts w:ascii="Arial" w:hAnsi="Arial" w:cs="Arial"/>
                <w:color w:val="000000" w:themeColor="text1"/>
                <w:sz w:val="16"/>
                <w:szCs w:val="16"/>
              </w:rPr>
              <w:t>konsolide</w:t>
            </w:r>
            <w:proofErr w:type="gramEnd"/>
            <w:r w:rsidRPr="009128F0">
              <w:rPr>
                <w:rFonts w:ascii="Arial" w:hAnsi="Arial" w:cs="Arial"/>
                <w:color w:val="000000" w:themeColor="text1"/>
                <w:sz w:val="16"/>
                <w:szCs w:val="16"/>
              </w:rPr>
              <w:t xml:space="preserve"> edilmeyen bankalar ve finansal kuruluşların çekirdek sermaye unsurlarına yapılan yatırımların net uzun pozisyonlarından kaynaklanan tutar</w:t>
            </w:r>
          </w:p>
        </w:tc>
        <w:tc>
          <w:tcPr>
            <w:tcW w:w="1418" w:type="dxa"/>
            <w:tcBorders>
              <w:top w:val="nil"/>
              <w:left w:val="nil"/>
              <w:bottom w:val="nil"/>
              <w:right w:val="nil"/>
            </w:tcBorders>
            <w:shd w:val="clear" w:color="auto" w:fill="auto"/>
            <w:noWrap/>
            <w:vAlign w:val="bottom"/>
          </w:tcPr>
          <w:p w14:paraId="2EFD6E19" w14:textId="68C403D6"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tcPr>
          <w:p w14:paraId="4B757838" w14:textId="77777777" w:rsidR="008F7F78" w:rsidRPr="009128F0" w:rsidRDefault="008F7F78" w:rsidP="008F7F78">
            <w:pPr>
              <w:jc w:val="right"/>
              <w:rPr>
                <w:rFonts w:ascii="Arial" w:hAnsi="Arial" w:cs="Arial"/>
                <w:color w:val="000000" w:themeColor="text1"/>
                <w:sz w:val="16"/>
                <w:szCs w:val="16"/>
              </w:rPr>
            </w:pPr>
          </w:p>
        </w:tc>
      </w:tr>
      <w:tr w:rsidR="008F7F78" w:rsidRPr="009128F0" w14:paraId="4A12389E" w14:textId="77777777" w:rsidTr="00226F5F">
        <w:trPr>
          <w:trHeight w:val="170"/>
        </w:trPr>
        <w:tc>
          <w:tcPr>
            <w:tcW w:w="6237" w:type="dxa"/>
            <w:tcBorders>
              <w:top w:val="nil"/>
              <w:left w:val="nil"/>
              <w:bottom w:val="nil"/>
              <w:right w:val="nil"/>
            </w:tcBorders>
            <w:shd w:val="clear" w:color="auto" w:fill="auto"/>
            <w:vAlign w:val="bottom"/>
            <w:hideMark/>
          </w:tcPr>
          <w:p w14:paraId="1862AB4D" w14:textId="77777777" w:rsidR="008F7F78" w:rsidRPr="009128F0" w:rsidRDefault="008F7F78" w:rsidP="008F7F78">
            <w:pPr>
              <w:ind w:right="22"/>
              <w:jc w:val="both"/>
              <w:rPr>
                <w:rFonts w:ascii="Arial" w:hAnsi="Arial" w:cs="Arial"/>
                <w:color w:val="000000" w:themeColor="text1"/>
                <w:sz w:val="16"/>
                <w:szCs w:val="16"/>
              </w:rPr>
            </w:pPr>
            <w:r w:rsidRPr="009128F0">
              <w:rPr>
                <w:rFonts w:ascii="Arial" w:hAnsi="Arial" w:cs="Arial"/>
                <w:color w:val="000000" w:themeColor="text1"/>
                <w:sz w:val="16"/>
                <w:szCs w:val="16"/>
              </w:rPr>
              <w:t>İpotek hizmeti sunma haklarından kaynaklanan tutar</w:t>
            </w:r>
          </w:p>
        </w:tc>
        <w:tc>
          <w:tcPr>
            <w:tcW w:w="1418" w:type="dxa"/>
            <w:tcBorders>
              <w:top w:val="nil"/>
              <w:left w:val="nil"/>
              <w:bottom w:val="nil"/>
              <w:right w:val="nil"/>
            </w:tcBorders>
            <w:shd w:val="clear" w:color="auto" w:fill="auto"/>
            <w:noWrap/>
            <w:vAlign w:val="bottom"/>
          </w:tcPr>
          <w:p w14:paraId="1C5278EC" w14:textId="5DC99964"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tcPr>
          <w:p w14:paraId="22F5C84F" w14:textId="77777777" w:rsidR="008F7F78" w:rsidRPr="009128F0" w:rsidRDefault="008F7F78" w:rsidP="008F7F78">
            <w:pPr>
              <w:jc w:val="right"/>
              <w:rPr>
                <w:rFonts w:ascii="Arial" w:hAnsi="Arial" w:cs="Arial"/>
                <w:color w:val="000000" w:themeColor="text1"/>
                <w:sz w:val="16"/>
                <w:szCs w:val="16"/>
              </w:rPr>
            </w:pPr>
          </w:p>
        </w:tc>
      </w:tr>
      <w:tr w:rsidR="008F7F78" w:rsidRPr="009128F0" w14:paraId="3987BA2C" w14:textId="77777777" w:rsidTr="00226F5F">
        <w:trPr>
          <w:trHeight w:val="170"/>
        </w:trPr>
        <w:tc>
          <w:tcPr>
            <w:tcW w:w="6237" w:type="dxa"/>
            <w:tcBorders>
              <w:top w:val="nil"/>
              <w:left w:val="nil"/>
              <w:bottom w:val="single" w:sz="4" w:space="0" w:color="auto"/>
              <w:right w:val="nil"/>
            </w:tcBorders>
            <w:shd w:val="clear" w:color="auto" w:fill="auto"/>
            <w:noWrap/>
            <w:vAlign w:val="bottom"/>
            <w:hideMark/>
          </w:tcPr>
          <w:p w14:paraId="3812EEE6" w14:textId="77777777" w:rsidR="008F7F78" w:rsidRPr="009128F0" w:rsidRDefault="008F7F78" w:rsidP="008F7F78">
            <w:pPr>
              <w:ind w:right="22"/>
              <w:jc w:val="both"/>
              <w:rPr>
                <w:rFonts w:ascii="Arial" w:hAnsi="Arial" w:cs="Arial"/>
                <w:color w:val="000000" w:themeColor="text1"/>
                <w:sz w:val="16"/>
                <w:szCs w:val="16"/>
              </w:rPr>
            </w:pPr>
            <w:r w:rsidRPr="009128F0">
              <w:rPr>
                <w:rFonts w:ascii="Arial" w:hAnsi="Arial" w:cs="Arial"/>
                <w:color w:val="000000" w:themeColor="text1"/>
                <w:sz w:val="16"/>
                <w:szCs w:val="16"/>
              </w:rPr>
              <w:t>Geçici farklara dayanan ertelenmiş vergi varlıklarından kaynaklanan tutar</w:t>
            </w:r>
          </w:p>
        </w:tc>
        <w:tc>
          <w:tcPr>
            <w:tcW w:w="1418" w:type="dxa"/>
            <w:tcBorders>
              <w:top w:val="nil"/>
              <w:left w:val="nil"/>
              <w:bottom w:val="single" w:sz="4" w:space="0" w:color="auto"/>
              <w:right w:val="nil"/>
            </w:tcBorders>
            <w:shd w:val="clear" w:color="auto" w:fill="auto"/>
            <w:noWrap/>
            <w:vAlign w:val="bottom"/>
          </w:tcPr>
          <w:p w14:paraId="4963BDCD" w14:textId="36ADBCBC"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70.535</w:t>
            </w:r>
          </w:p>
        </w:tc>
        <w:tc>
          <w:tcPr>
            <w:tcW w:w="1559" w:type="dxa"/>
            <w:tcBorders>
              <w:top w:val="nil"/>
              <w:left w:val="nil"/>
              <w:bottom w:val="single" w:sz="4" w:space="0" w:color="auto"/>
              <w:right w:val="nil"/>
            </w:tcBorders>
          </w:tcPr>
          <w:p w14:paraId="12754FEC" w14:textId="77777777" w:rsidR="008F7F78" w:rsidRPr="009128F0" w:rsidRDefault="008F7F78" w:rsidP="008F7F78">
            <w:pPr>
              <w:jc w:val="right"/>
              <w:rPr>
                <w:rFonts w:ascii="Arial" w:hAnsi="Arial" w:cs="Arial"/>
                <w:color w:val="000000" w:themeColor="text1"/>
                <w:sz w:val="16"/>
                <w:szCs w:val="16"/>
              </w:rPr>
            </w:pPr>
          </w:p>
        </w:tc>
      </w:tr>
      <w:tr w:rsidR="008F7F78" w:rsidRPr="009128F0" w14:paraId="71AC7D7C" w14:textId="77777777" w:rsidTr="00226F5F">
        <w:trPr>
          <w:trHeight w:val="170"/>
        </w:trPr>
        <w:tc>
          <w:tcPr>
            <w:tcW w:w="6237" w:type="dxa"/>
            <w:tcBorders>
              <w:top w:val="single" w:sz="4" w:space="0" w:color="auto"/>
              <w:left w:val="nil"/>
              <w:bottom w:val="single" w:sz="4" w:space="0" w:color="auto"/>
              <w:right w:val="nil"/>
            </w:tcBorders>
            <w:shd w:val="clear" w:color="auto" w:fill="auto"/>
            <w:noWrap/>
            <w:vAlign w:val="bottom"/>
            <w:hideMark/>
          </w:tcPr>
          <w:p w14:paraId="26FDEE9F" w14:textId="77777777" w:rsidR="008F7F78" w:rsidRPr="009128F0" w:rsidRDefault="008F7F78" w:rsidP="008F7F78">
            <w:pPr>
              <w:rPr>
                <w:rFonts w:ascii="Arial" w:hAnsi="Arial" w:cs="Arial"/>
                <w:color w:val="000000" w:themeColor="text1"/>
                <w:sz w:val="16"/>
                <w:szCs w:val="16"/>
              </w:rPr>
            </w:pPr>
            <w:r w:rsidRPr="009128F0">
              <w:rPr>
                <w:rFonts w:ascii="Arial" w:hAnsi="Arial" w:cs="Arial"/>
                <w:b/>
                <w:bCs/>
                <w:color w:val="000000" w:themeColor="text1"/>
                <w:sz w:val="16"/>
                <w:szCs w:val="16"/>
              </w:rPr>
              <w:t>Katkı Sermaye Hesaplamasında Dikkate Alınan Karşılıklara İlişkin Sınırlar</w:t>
            </w:r>
          </w:p>
        </w:tc>
        <w:tc>
          <w:tcPr>
            <w:tcW w:w="1418" w:type="dxa"/>
            <w:tcBorders>
              <w:top w:val="single" w:sz="4" w:space="0" w:color="auto"/>
              <w:left w:val="nil"/>
              <w:bottom w:val="single" w:sz="4" w:space="0" w:color="auto"/>
              <w:right w:val="nil"/>
            </w:tcBorders>
            <w:shd w:val="clear" w:color="auto" w:fill="auto"/>
            <w:noWrap/>
            <w:vAlign w:val="bottom"/>
          </w:tcPr>
          <w:p w14:paraId="76B80BEC" w14:textId="77777777" w:rsidR="008F7F78" w:rsidRPr="009128F0" w:rsidRDefault="008F7F78" w:rsidP="008F7F78">
            <w:pPr>
              <w:jc w:val="right"/>
              <w:rPr>
                <w:rFonts w:ascii="Arial" w:hAnsi="Arial" w:cs="Arial"/>
                <w:color w:val="000000" w:themeColor="text1"/>
                <w:sz w:val="16"/>
                <w:szCs w:val="16"/>
              </w:rPr>
            </w:pPr>
          </w:p>
        </w:tc>
        <w:tc>
          <w:tcPr>
            <w:tcW w:w="1559" w:type="dxa"/>
            <w:tcBorders>
              <w:top w:val="single" w:sz="4" w:space="0" w:color="auto"/>
              <w:left w:val="nil"/>
              <w:bottom w:val="single" w:sz="4" w:space="0" w:color="auto"/>
              <w:right w:val="nil"/>
            </w:tcBorders>
          </w:tcPr>
          <w:p w14:paraId="0DAE457D" w14:textId="77777777" w:rsidR="008F7F78" w:rsidRPr="009128F0" w:rsidRDefault="008F7F78" w:rsidP="008F7F78">
            <w:pPr>
              <w:jc w:val="right"/>
              <w:rPr>
                <w:rFonts w:ascii="Arial" w:hAnsi="Arial" w:cs="Arial"/>
                <w:color w:val="000000" w:themeColor="text1"/>
                <w:sz w:val="16"/>
                <w:szCs w:val="16"/>
              </w:rPr>
            </w:pPr>
          </w:p>
        </w:tc>
      </w:tr>
      <w:tr w:rsidR="008F7F78" w:rsidRPr="009128F0" w14:paraId="13EEFF7F" w14:textId="77777777" w:rsidTr="00226F5F">
        <w:trPr>
          <w:trHeight w:val="170"/>
        </w:trPr>
        <w:tc>
          <w:tcPr>
            <w:tcW w:w="6237" w:type="dxa"/>
            <w:tcBorders>
              <w:top w:val="single" w:sz="4" w:space="0" w:color="auto"/>
              <w:left w:val="nil"/>
              <w:bottom w:val="nil"/>
              <w:right w:val="nil"/>
            </w:tcBorders>
            <w:shd w:val="clear" w:color="auto" w:fill="auto"/>
            <w:noWrap/>
            <w:vAlign w:val="bottom"/>
            <w:hideMark/>
          </w:tcPr>
          <w:p w14:paraId="0156FD47" w14:textId="77777777" w:rsidR="008F7F78" w:rsidRPr="009128F0" w:rsidRDefault="008F7F78" w:rsidP="008F7F78">
            <w:pPr>
              <w:jc w:val="both"/>
              <w:rPr>
                <w:rFonts w:ascii="Arial" w:hAnsi="Arial" w:cs="Arial"/>
                <w:b/>
                <w:bCs/>
                <w:color w:val="000000" w:themeColor="text1"/>
                <w:sz w:val="16"/>
                <w:szCs w:val="16"/>
              </w:rPr>
            </w:pPr>
            <w:r w:rsidRPr="009128F0">
              <w:rPr>
                <w:rFonts w:ascii="Arial" w:hAnsi="Arial" w:cs="Arial"/>
                <w:color w:val="000000" w:themeColor="text1"/>
                <w:sz w:val="16"/>
                <w:szCs w:val="16"/>
              </w:rPr>
              <w:t>Standart yaklaşımın kullanıldığı alacaklar için ayrılan genel karşılıklar (</w:t>
            </w:r>
            <w:proofErr w:type="spellStart"/>
            <w:r w:rsidRPr="009128F0">
              <w:rPr>
                <w:rFonts w:ascii="Arial" w:hAnsi="Arial" w:cs="Arial"/>
                <w:color w:val="000000" w:themeColor="text1"/>
                <w:sz w:val="16"/>
                <w:szCs w:val="16"/>
              </w:rPr>
              <w:t>Onbindeyüzyirmibeşlik</w:t>
            </w:r>
            <w:proofErr w:type="spellEnd"/>
            <w:r w:rsidRPr="009128F0">
              <w:rPr>
                <w:rFonts w:ascii="Arial" w:hAnsi="Arial" w:cs="Arial"/>
                <w:color w:val="000000" w:themeColor="text1"/>
                <w:sz w:val="16"/>
                <w:szCs w:val="16"/>
              </w:rPr>
              <w:t xml:space="preserve"> sınır öncesi)</w:t>
            </w:r>
          </w:p>
        </w:tc>
        <w:tc>
          <w:tcPr>
            <w:tcW w:w="1418" w:type="dxa"/>
            <w:tcBorders>
              <w:top w:val="single" w:sz="4" w:space="0" w:color="auto"/>
              <w:left w:val="nil"/>
              <w:bottom w:val="nil"/>
              <w:right w:val="nil"/>
            </w:tcBorders>
            <w:shd w:val="clear" w:color="auto" w:fill="auto"/>
            <w:noWrap/>
            <w:vAlign w:val="bottom"/>
          </w:tcPr>
          <w:p w14:paraId="013F50C2" w14:textId="38531CBF" w:rsidR="008F7F78" w:rsidRPr="009128F0" w:rsidRDefault="00417875"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71.830</w:t>
            </w:r>
          </w:p>
        </w:tc>
        <w:tc>
          <w:tcPr>
            <w:tcW w:w="1559" w:type="dxa"/>
            <w:tcBorders>
              <w:top w:val="single" w:sz="4" w:space="0" w:color="auto"/>
              <w:left w:val="nil"/>
              <w:bottom w:val="nil"/>
              <w:right w:val="nil"/>
            </w:tcBorders>
          </w:tcPr>
          <w:p w14:paraId="7509CC49" w14:textId="77777777" w:rsidR="008F7F78" w:rsidRPr="009128F0" w:rsidRDefault="008F7F78" w:rsidP="008F7F78">
            <w:pPr>
              <w:jc w:val="right"/>
              <w:rPr>
                <w:rFonts w:ascii="Arial" w:hAnsi="Arial" w:cs="Arial"/>
                <w:color w:val="000000" w:themeColor="text1"/>
                <w:sz w:val="16"/>
                <w:szCs w:val="16"/>
              </w:rPr>
            </w:pPr>
          </w:p>
        </w:tc>
      </w:tr>
      <w:tr w:rsidR="008F7F78" w:rsidRPr="009128F0" w14:paraId="1B799DF6" w14:textId="77777777" w:rsidTr="00226F5F">
        <w:trPr>
          <w:trHeight w:val="170"/>
        </w:trPr>
        <w:tc>
          <w:tcPr>
            <w:tcW w:w="6237" w:type="dxa"/>
            <w:tcBorders>
              <w:top w:val="nil"/>
              <w:left w:val="nil"/>
              <w:bottom w:val="nil"/>
              <w:right w:val="nil"/>
            </w:tcBorders>
            <w:shd w:val="clear" w:color="auto" w:fill="auto"/>
            <w:noWrap/>
            <w:vAlign w:val="bottom"/>
            <w:hideMark/>
          </w:tcPr>
          <w:p w14:paraId="52CC76BD"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Standart yaklaşımın kullanıldığı alacaklar için ayrılan genel karşılıkların risk ağırlıklı tutarlar toplamının %1,25'ine kadar olan kısmı</w:t>
            </w:r>
          </w:p>
        </w:tc>
        <w:tc>
          <w:tcPr>
            <w:tcW w:w="1418" w:type="dxa"/>
            <w:tcBorders>
              <w:top w:val="nil"/>
              <w:left w:val="nil"/>
              <w:bottom w:val="nil"/>
              <w:right w:val="nil"/>
            </w:tcBorders>
            <w:shd w:val="clear" w:color="auto" w:fill="auto"/>
            <w:noWrap/>
            <w:vAlign w:val="bottom"/>
          </w:tcPr>
          <w:p w14:paraId="08F41511" w14:textId="7ECFFCCA" w:rsidR="008F7F78" w:rsidRPr="009128F0" w:rsidRDefault="008F7F78" w:rsidP="008F7F78">
            <w:pPr>
              <w:jc w:val="right"/>
              <w:rPr>
                <w:rFonts w:ascii="Arial" w:hAnsi="Arial" w:cs="Arial"/>
                <w:color w:val="000000" w:themeColor="text1"/>
                <w:sz w:val="16"/>
                <w:szCs w:val="16"/>
              </w:rPr>
            </w:pPr>
            <w:r w:rsidRPr="0094533D">
              <w:rPr>
                <w:rFonts w:ascii="Arial" w:hAnsi="Arial" w:cs="Arial"/>
                <w:color w:val="000000" w:themeColor="text1"/>
                <w:sz w:val="16"/>
                <w:szCs w:val="16"/>
              </w:rPr>
              <w:t>71.830</w:t>
            </w:r>
          </w:p>
        </w:tc>
        <w:tc>
          <w:tcPr>
            <w:tcW w:w="1559" w:type="dxa"/>
            <w:tcBorders>
              <w:top w:val="nil"/>
              <w:left w:val="nil"/>
              <w:bottom w:val="nil"/>
              <w:right w:val="nil"/>
            </w:tcBorders>
          </w:tcPr>
          <w:p w14:paraId="16D8EFF1" w14:textId="77777777" w:rsidR="008F7F78" w:rsidRPr="009128F0" w:rsidRDefault="008F7F78" w:rsidP="008F7F78">
            <w:pPr>
              <w:jc w:val="right"/>
              <w:rPr>
                <w:rFonts w:ascii="Arial" w:hAnsi="Arial" w:cs="Arial"/>
                <w:color w:val="000000" w:themeColor="text1"/>
                <w:sz w:val="16"/>
                <w:szCs w:val="16"/>
              </w:rPr>
            </w:pPr>
          </w:p>
        </w:tc>
      </w:tr>
      <w:tr w:rsidR="008F7F78" w:rsidRPr="009128F0" w14:paraId="131DE487" w14:textId="77777777" w:rsidTr="00226F5F">
        <w:trPr>
          <w:trHeight w:val="170"/>
        </w:trPr>
        <w:tc>
          <w:tcPr>
            <w:tcW w:w="6237" w:type="dxa"/>
            <w:tcBorders>
              <w:top w:val="nil"/>
              <w:left w:val="nil"/>
              <w:bottom w:val="nil"/>
              <w:right w:val="nil"/>
            </w:tcBorders>
            <w:shd w:val="clear" w:color="auto" w:fill="auto"/>
            <w:vAlign w:val="bottom"/>
            <w:hideMark/>
          </w:tcPr>
          <w:p w14:paraId="23AD9CB1"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w:t>
            </w:r>
          </w:p>
        </w:tc>
        <w:tc>
          <w:tcPr>
            <w:tcW w:w="1418" w:type="dxa"/>
            <w:tcBorders>
              <w:top w:val="nil"/>
              <w:left w:val="nil"/>
              <w:bottom w:val="nil"/>
              <w:right w:val="nil"/>
            </w:tcBorders>
            <w:shd w:val="clear" w:color="auto" w:fill="auto"/>
            <w:noWrap/>
            <w:vAlign w:val="bottom"/>
          </w:tcPr>
          <w:p w14:paraId="5661003A" w14:textId="07C5C101"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tcPr>
          <w:p w14:paraId="62528750" w14:textId="77777777" w:rsidR="008F7F78" w:rsidRPr="009128F0" w:rsidRDefault="008F7F78" w:rsidP="008F7F78">
            <w:pPr>
              <w:jc w:val="right"/>
              <w:rPr>
                <w:rFonts w:ascii="Arial" w:hAnsi="Arial" w:cs="Arial"/>
                <w:color w:val="000000" w:themeColor="text1"/>
                <w:sz w:val="16"/>
                <w:szCs w:val="16"/>
              </w:rPr>
            </w:pPr>
          </w:p>
        </w:tc>
      </w:tr>
      <w:tr w:rsidR="008F7F78" w:rsidRPr="009128F0" w14:paraId="01FB1F35" w14:textId="77777777" w:rsidTr="00226F5F">
        <w:trPr>
          <w:trHeight w:val="170"/>
        </w:trPr>
        <w:tc>
          <w:tcPr>
            <w:tcW w:w="6237" w:type="dxa"/>
            <w:tcBorders>
              <w:top w:val="nil"/>
              <w:left w:val="nil"/>
              <w:bottom w:val="single" w:sz="4" w:space="0" w:color="auto"/>
              <w:right w:val="nil"/>
            </w:tcBorders>
            <w:shd w:val="clear" w:color="auto" w:fill="auto"/>
            <w:vAlign w:val="bottom"/>
            <w:hideMark/>
          </w:tcPr>
          <w:p w14:paraId="7CD4C80F"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18" w:type="dxa"/>
            <w:tcBorders>
              <w:top w:val="nil"/>
              <w:left w:val="nil"/>
              <w:bottom w:val="single" w:sz="4" w:space="0" w:color="auto"/>
              <w:right w:val="nil"/>
            </w:tcBorders>
            <w:shd w:val="clear" w:color="auto" w:fill="auto"/>
            <w:noWrap/>
            <w:vAlign w:val="bottom"/>
          </w:tcPr>
          <w:p w14:paraId="0A0BF06C" w14:textId="6D992141"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single" w:sz="4" w:space="0" w:color="auto"/>
              <w:right w:val="nil"/>
            </w:tcBorders>
          </w:tcPr>
          <w:p w14:paraId="07131436" w14:textId="77777777" w:rsidR="008F7F78" w:rsidRPr="009128F0" w:rsidRDefault="008F7F78" w:rsidP="008F7F78">
            <w:pPr>
              <w:jc w:val="right"/>
              <w:rPr>
                <w:rFonts w:ascii="Arial" w:hAnsi="Arial" w:cs="Arial"/>
                <w:color w:val="000000" w:themeColor="text1"/>
                <w:sz w:val="16"/>
                <w:szCs w:val="16"/>
              </w:rPr>
            </w:pPr>
          </w:p>
        </w:tc>
      </w:tr>
      <w:tr w:rsidR="008F7F78" w:rsidRPr="009128F0" w14:paraId="04E5A1ED" w14:textId="77777777" w:rsidTr="00226F5F">
        <w:trPr>
          <w:trHeight w:val="170"/>
        </w:trPr>
        <w:tc>
          <w:tcPr>
            <w:tcW w:w="6237" w:type="dxa"/>
            <w:tcBorders>
              <w:top w:val="single" w:sz="4" w:space="0" w:color="auto"/>
              <w:left w:val="nil"/>
              <w:bottom w:val="single" w:sz="4" w:space="0" w:color="auto"/>
              <w:right w:val="nil"/>
            </w:tcBorders>
            <w:shd w:val="clear" w:color="auto" w:fill="auto"/>
            <w:vAlign w:val="bottom"/>
          </w:tcPr>
          <w:p w14:paraId="19E8E197" w14:textId="77777777" w:rsidR="008F7F78" w:rsidRPr="009128F0" w:rsidRDefault="008F7F78" w:rsidP="008F7F78">
            <w:pPr>
              <w:rPr>
                <w:rFonts w:ascii="Arial" w:hAnsi="Arial" w:cs="Arial"/>
                <w:color w:val="000000" w:themeColor="text1"/>
                <w:sz w:val="16"/>
                <w:szCs w:val="16"/>
              </w:rPr>
            </w:pPr>
            <w:r w:rsidRPr="009128F0">
              <w:rPr>
                <w:rFonts w:ascii="Arial" w:hAnsi="Arial" w:cs="Arial"/>
                <w:b/>
                <w:bCs/>
                <w:color w:val="000000" w:themeColor="text1"/>
                <w:sz w:val="16"/>
                <w:szCs w:val="16"/>
              </w:rPr>
              <w:t>Geçici Madde 4 hükümlerine tabi borçlanma araçları (1 Ocak 2018 ve 1 Ocak 2022 arasında uygulanmak üzere)</w:t>
            </w:r>
          </w:p>
        </w:tc>
        <w:tc>
          <w:tcPr>
            <w:tcW w:w="1418" w:type="dxa"/>
            <w:tcBorders>
              <w:top w:val="single" w:sz="4" w:space="0" w:color="auto"/>
              <w:left w:val="nil"/>
              <w:bottom w:val="single" w:sz="4" w:space="0" w:color="auto"/>
              <w:right w:val="nil"/>
            </w:tcBorders>
            <w:shd w:val="clear" w:color="auto" w:fill="auto"/>
            <w:noWrap/>
            <w:vAlign w:val="bottom"/>
          </w:tcPr>
          <w:p w14:paraId="16230D37" w14:textId="269D9A39" w:rsidR="008F7F78" w:rsidRPr="009128F0" w:rsidRDefault="008F7F78" w:rsidP="008F7F78">
            <w:pPr>
              <w:jc w:val="right"/>
              <w:rPr>
                <w:rFonts w:ascii="Arial" w:hAnsi="Arial" w:cs="Arial"/>
                <w:color w:val="000000" w:themeColor="text1"/>
                <w:sz w:val="16"/>
                <w:szCs w:val="16"/>
              </w:rPr>
            </w:pPr>
            <w:r>
              <w:rPr>
                <w:rFonts w:ascii="Arial" w:hAnsi="Arial" w:cs="Arial"/>
                <w:b/>
                <w:color w:val="000000" w:themeColor="text1"/>
                <w:sz w:val="16"/>
                <w:szCs w:val="16"/>
              </w:rPr>
              <w:t>-</w:t>
            </w:r>
          </w:p>
        </w:tc>
        <w:tc>
          <w:tcPr>
            <w:tcW w:w="1559" w:type="dxa"/>
            <w:tcBorders>
              <w:top w:val="single" w:sz="4" w:space="0" w:color="auto"/>
              <w:left w:val="nil"/>
              <w:bottom w:val="single" w:sz="4" w:space="0" w:color="auto"/>
              <w:right w:val="nil"/>
            </w:tcBorders>
          </w:tcPr>
          <w:p w14:paraId="59BEB9AA" w14:textId="77777777" w:rsidR="008F7F78" w:rsidRPr="009128F0" w:rsidRDefault="008F7F78" w:rsidP="008F7F78">
            <w:pPr>
              <w:jc w:val="right"/>
              <w:rPr>
                <w:rFonts w:ascii="Arial" w:hAnsi="Arial" w:cs="Arial"/>
                <w:color w:val="000000" w:themeColor="text1"/>
                <w:sz w:val="16"/>
                <w:szCs w:val="16"/>
              </w:rPr>
            </w:pPr>
          </w:p>
        </w:tc>
      </w:tr>
      <w:tr w:rsidR="008F7F78" w:rsidRPr="009128F0" w14:paraId="71AD9D32" w14:textId="77777777" w:rsidTr="00226F5F">
        <w:trPr>
          <w:trHeight w:val="170"/>
        </w:trPr>
        <w:tc>
          <w:tcPr>
            <w:tcW w:w="6237" w:type="dxa"/>
            <w:tcBorders>
              <w:top w:val="nil"/>
              <w:left w:val="nil"/>
              <w:bottom w:val="nil"/>
              <w:right w:val="nil"/>
            </w:tcBorders>
            <w:shd w:val="clear" w:color="auto" w:fill="auto"/>
            <w:noWrap/>
            <w:vAlign w:val="bottom"/>
            <w:hideMark/>
          </w:tcPr>
          <w:p w14:paraId="7881BB8A"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Geçici Madde 4 hükümlerine tabi ilave ana sermaye kalemlerine ilişkin üst sınır</w:t>
            </w:r>
          </w:p>
        </w:tc>
        <w:tc>
          <w:tcPr>
            <w:tcW w:w="1418" w:type="dxa"/>
            <w:tcBorders>
              <w:top w:val="nil"/>
              <w:left w:val="nil"/>
              <w:bottom w:val="nil"/>
              <w:right w:val="nil"/>
            </w:tcBorders>
            <w:shd w:val="clear" w:color="auto" w:fill="auto"/>
            <w:noWrap/>
            <w:vAlign w:val="bottom"/>
          </w:tcPr>
          <w:p w14:paraId="2404910D" w14:textId="2FE19989"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tcPr>
          <w:p w14:paraId="5E3D5332" w14:textId="77777777" w:rsidR="008F7F78" w:rsidRPr="009128F0" w:rsidRDefault="008F7F78" w:rsidP="008F7F78">
            <w:pPr>
              <w:jc w:val="right"/>
              <w:rPr>
                <w:rFonts w:ascii="Arial" w:hAnsi="Arial" w:cs="Arial"/>
                <w:color w:val="000000" w:themeColor="text1"/>
                <w:sz w:val="16"/>
                <w:szCs w:val="16"/>
              </w:rPr>
            </w:pPr>
          </w:p>
        </w:tc>
      </w:tr>
      <w:tr w:rsidR="008F7F78" w:rsidRPr="009128F0" w14:paraId="132BD91D" w14:textId="77777777" w:rsidTr="00226F5F">
        <w:trPr>
          <w:trHeight w:val="170"/>
        </w:trPr>
        <w:tc>
          <w:tcPr>
            <w:tcW w:w="6237" w:type="dxa"/>
            <w:tcBorders>
              <w:top w:val="nil"/>
              <w:left w:val="nil"/>
              <w:bottom w:val="nil"/>
              <w:right w:val="nil"/>
            </w:tcBorders>
            <w:shd w:val="clear" w:color="auto" w:fill="auto"/>
            <w:noWrap/>
            <w:vAlign w:val="bottom"/>
            <w:hideMark/>
          </w:tcPr>
          <w:p w14:paraId="2C7486EB"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Geçici Madde 4 hükümlerine tabi ilave ana sermaye kalemlerinin üst sınırı aşan kısmı</w:t>
            </w:r>
          </w:p>
        </w:tc>
        <w:tc>
          <w:tcPr>
            <w:tcW w:w="1418" w:type="dxa"/>
            <w:tcBorders>
              <w:top w:val="nil"/>
              <w:left w:val="nil"/>
              <w:bottom w:val="nil"/>
              <w:right w:val="nil"/>
            </w:tcBorders>
            <w:shd w:val="clear" w:color="auto" w:fill="auto"/>
            <w:noWrap/>
            <w:vAlign w:val="bottom"/>
          </w:tcPr>
          <w:p w14:paraId="0D68B3AD" w14:textId="3495F4D1"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tcPr>
          <w:p w14:paraId="04C1A036" w14:textId="77777777" w:rsidR="008F7F78" w:rsidRPr="009128F0" w:rsidRDefault="008F7F78" w:rsidP="008F7F78">
            <w:pPr>
              <w:jc w:val="right"/>
              <w:rPr>
                <w:rFonts w:ascii="Arial" w:hAnsi="Arial" w:cs="Arial"/>
                <w:color w:val="000000" w:themeColor="text1"/>
                <w:sz w:val="16"/>
                <w:szCs w:val="16"/>
              </w:rPr>
            </w:pPr>
          </w:p>
        </w:tc>
      </w:tr>
      <w:tr w:rsidR="008F7F78" w:rsidRPr="009128F0" w14:paraId="6AFBFCBB" w14:textId="77777777" w:rsidTr="00226F5F">
        <w:trPr>
          <w:trHeight w:val="170"/>
        </w:trPr>
        <w:tc>
          <w:tcPr>
            <w:tcW w:w="6237" w:type="dxa"/>
            <w:tcBorders>
              <w:top w:val="nil"/>
              <w:left w:val="nil"/>
              <w:bottom w:val="nil"/>
              <w:right w:val="nil"/>
            </w:tcBorders>
            <w:shd w:val="clear" w:color="auto" w:fill="auto"/>
            <w:noWrap/>
            <w:vAlign w:val="bottom"/>
            <w:hideMark/>
          </w:tcPr>
          <w:p w14:paraId="1434E86F"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Geçici Madde 4 hükümlerine tabi katkı sermaye kalemlerine ilişkin üst sınır</w:t>
            </w:r>
          </w:p>
        </w:tc>
        <w:tc>
          <w:tcPr>
            <w:tcW w:w="1418" w:type="dxa"/>
            <w:tcBorders>
              <w:top w:val="nil"/>
              <w:left w:val="nil"/>
              <w:bottom w:val="nil"/>
              <w:right w:val="nil"/>
            </w:tcBorders>
            <w:shd w:val="clear" w:color="auto" w:fill="auto"/>
            <w:noWrap/>
            <w:vAlign w:val="bottom"/>
          </w:tcPr>
          <w:p w14:paraId="4CC594F5" w14:textId="0F569378"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nil"/>
              <w:right w:val="nil"/>
            </w:tcBorders>
          </w:tcPr>
          <w:p w14:paraId="52F06267" w14:textId="77777777" w:rsidR="008F7F78" w:rsidRPr="009128F0" w:rsidRDefault="008F7F78" w:rsidP="008F7F78">
            <w:pPr>
              <w:jc w:val="right"/>
              <w:rPr>
                <w:rFonts w:ascii="Arial" w:hAnsi="Arial" w:cs="Arial"/>
                <w:color w:val="000000" w:themeColor="text1"/>
                <w:sz w:val="16"/>
                <w:szCs w:val="16"/>
              </w:rPr>
            </w:pPr>
          </w:p>
        </w:tc>
      </w:tr>
      <w:tr w:rsidR="008F7F78" w:rsidRPr="009128F0" w14:paraId="33D342D2" w14:textId="77777777" w:rsidTr="00226F5F">
        <w:trPr>
          <w:trHeight w:val="170"/>
        </w:trPr>
        <w:tc>
          <w:tcPr>
            <w:tcW w:w="6237" w:type="dxa"/>
            <w:tcBorders>
              <w:top w:val="nil"/>
              <w:left w:val="nil"/>
              <w:bottom w:val="single" w:sz="4" w:space="0" w:color="auto"/>
              <w:right w:val="nil"/>
            </w:tcBorders>
            <w:shd w:val="clear" w:color="auto" w:fill="auto"/>
            <w:noWrap/>
            <w:vAlign w:val="bottom"/>
            <w:hideMark/>
          </w:tcPr>
          <w:p w14:paraId="601B80AD" w14:textId="77777777" w:rsidR="008F7F78" w:rsidRPr="009128F0" w:rsidRDefault="008F7F78" w:rsidP="008F7F78">
            <w:pPr>
              <w:jc w:val="both"/>
              <w:rPr>
                <w:rFonts w:ascii="Arial" w:hAnsi="Arial" w:cs="Arial"/>
                <w:color w:val="000000" w:themeColor="text1"/>
                <w:sz w:val="16"/>
                <w:szCs w:val="16"/>
              </w:rPr>
            </w:pPr>
            <w:r w:rsidRPr="009128F0">
              <w:rPr>
                <w:rFonts w:ascii="Arial" w:hAnsi="Arial" w:cs="Arial"/>
                <w:color w:val="000000" w:themeColor="text1"/>
                <w:sz w:val="16"/>
                <w:szCs w:val="16"/>
              </w:rPr>
              <w:t>Geçici Madde 4 hükümlerine tabi katkı sermaye kalemlerinin üst sınırı aşan kısmı</w:t>
            </w:r>
          </w:p>
        </w:tc>
        <w:tc>
          <w:tcPr>
            <w:tcW w:w="1418" w:type="dxa"/>
            <w:tcBorders>
              <w:top w:val="nil"/>
              <w:left w:val="nil"/>
              <w:bottom w:val="single" w:sz="4" w:space="0" w:color="auto"/>
              <w:right w:val="nil"/>
            </w:tcBorders>
            <w:shd w:val="clear" w:color="auto" w:fill="auto"/>
            <w:noWrap/>
            <w:vAlign w:val="bottom"/>
          </w:tcPr>
          <w:p w14:paraId="1A2458AC" w14:textId="28B1DF8E" w:rsidR="008F7F78" w:rsidRPr="009128F0" w:rsidRDefault="008F7F78" w:rsidP="008F7F78">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559" w:type="dxa"/>
            <w:tcBorders>
              <w:top w:val="nil"/>
              <w:left w:val="nil"/>
              <w:bottom w:val="single" w:sz="4" w:space="0" w:color="auto"/>
              <w:right w:val="nil"/>
            </w:tcBorders>
          </w:tcPr>
          <w:p w14:paraId="7F6A8091" w14:textId="77777777" w:rsidR="008F7F78" w:rsidRPr="009128F0" w:rsidRDefault="008F7F78" w:rsidP="008F7F78">
            <w:pPr>
              <w:jc w:val="right"/>
              <w:rPr>
                <w:rFonts w:ascii="Arial" w:hAnsi="Arial" w:cs="Arial"/>
                <w:color w:val="000000" w:themeColor="text1"/>
                <w:sz w:val="16"/>
                <w:szCs w:val="16"/>
              </w:rPr>
            </w:pPr>
          </w:p>
        </w:tc>
      </w:tr>
      <w:tr w:rsidR="008F7F78" w:rsidRPr="009128F0" w14:paraId="12FD64C9" w14:textId="77777777" w:rsidTr="00226F5F">
        <w:trPr>
          <w:trHeight w:val="20"/>
        </w:trPr>
        <w:tc>
          <w:tcPr>
            <w:tcW w:w="6237" w:type="dxa"/>
            <w:tcBorders>
              <w:top w:val="nil"/>
              <w:left w:val="nil"/>
              <w:bottom w:val="nil"/>
              <w:right w:val="nil"/>
            </w:tcBorders>
            <w:shd w:val="clear" w:color="auto" w:fill="auto"/>
            <w:noWrap/>
            <w:vAlign w:val="bottom"/>
            <w:hideMark/>
          </w:tcPr>
          <w:p w14:paraId="4AB74DC7" w14:textId="77777777" w:rsidR="008F7F78" w:rsidRPr="009128F0" w:rsidRDefault="008F7F78" w:rsidP="008F7F78">
            <w:pPr>
              <w:spacing w:before="60"/>
              <w:rPr>
                <w:rFonts w:ascii="Arial" w:hAnsi="Arial" w:cs="Arial"/>
                <w:color w:val="000000" w:themeColor="text1"/>
                <w:sz w:val="16"/>
                <w:szCs w:val="16"/>
              </w:rPr>
            </w:pPr>
            <w:r w:rsidRPr="009128F0">
              <w:rPr>
                <w:rFonts w:ascii="Arial" w:hAnsi="Arial" w:cs="Arial"/>
                <w:color w:val="000000" w:themeColor="text1"/>
                <w:sz w:val="15"/>
                <w:szCs w:val="15"/>
                <w:vertAlign w:val="superscript"/>
              </w:rPr>
              <w:t>(*)</w:t>
            </w:r>
            <w:r w:rsidRPr="009128F0">
              <w:rPr>
                <w:rFonts w:ascii="Arial" w:hAnsi="Arial" w:cs="Arial"/>
                <w:color w:val="000000" w:themeColor="text1"/>
                <w:sz w:val="16"/>
                <w:szCs w:val="16"/>
              </w:rPr>
              <w:t xml:space="preserve"> </w:t>
            </w:r>
            <w:r w:rsidRPr="009128F0">
              <w:rPr>
                <w:rFonts w:ascii="Arial" w:hAnsi="Arial" w:cs="Arial"/>
                <w:color w:val="000000" w:themeColor="text1"/>
                <w:sz w:val="15"/>
                <w:szCs w:val="15"/>
              </w:rPr>
              <w:t>Geçiş hükümleri kapsamında dikkate alınacak tutarlar</w:t>
            </w:r>
          </w:p>
        </w:tc>
        <w:tc>
          <w:tcPr>
            <w:tcW w:w="1418" w:type="dxa"/>
            <w:tcBorders>
              <w:top w:val="nil"/>
              <w:left w:val="nil"/>
              <w:bottom w:val="nil"/>
              <w:right w:val="nil"/>
            </w:tcBorders>
            <w:shd w:val="clear" w:color="auto" w:fill="auto"/>
            <w:noWrap/>
            <w:vAlign w:val="bottom"/>
            <w:hideMark/>
          </w:tcPr>
          <w:p w14:paraId="752F9CD0" w14:textId="77777777" w:rsidR="008F7F78" w:rsidRPr="009128F0" w:rsidRDefault="008F7F78" w:rsidP="008F7F78">
            <w:pPr>
              <w:spacing w:before="60"/>
              <w:jc w:val="right"/>
              <w:rPr>
                <w:rFonts w:ascii="Arial" w:hAnsi="Arial" w:cs="Arial"/>
                <w:color w:val="000000" w:themeColor="text1"/>
                <w:sz w:val="16"/>
                <w:szCs w:val="16"/>
              </w:rPr>
            </w:pPr>
          </w:p>
        </w:tc>
        <w:tc>
          <w:tcPr>
            <w:tcW w:w="1559" w:type="dxa"/>
            <w:tcBorders>
              <w:top w:val="nil"/>
              <w:left w:val="nil"/>
              <w:bottom w:val="nil"/>
              <w:right w:val="nil"/>
            </w:tcBorders>
          </w:tcPr>
          <w:p w14:paraId="3E9FC961" w14:textId="77777777" w:rsidR="008F7F78" w:rsidRPr="009128F0" w:rsidRDefault="008F7F78" w:rsidP="008F7F78">
            <w:pPr>
              <w:spacing w:before="60"/>
              <w:jc w:val="right"/>
              <w:rPr>
                <w:rFonts w:ascii="Arial" w:hAnsi="Arial" w:cs="Arial"/>
                <w:color w:val="000000" w:themeColor="text1"/>
                <w:sz w:val="16"/>
                <w:szCs w:val="16"/>
              </w:rPr>
            </w:pPr>
          </w:p>
        </w:tc>
      </w:tr>
    </w:tbl>
    <w:p w14:paraId="1E101EA1" w14:textId="77777777" w:rsidR="002513F8" w:rsidRPr="009128F0" w:rsidRDefault="002513F8" w:rsidP="006C0000">
      <w:pPr>
        <w:autoSpaceDE w:val="0"/>
        <w:autoSpaceDN w:val="0"/>
        <w:adjustRightInd w:val="0"/>
        <w:jc w:val="both"/>
        <w:rPr>
          <w:rFonts w:ascii="Arial" w:eastAsiaTheme="minorHAnsi" w:hAnsi="Arial" w:cs="Arial"/>
          <w:color w:val="000000" w:themeColor="text1"/>
          <w:sz w:val="20"/>
          <w:szCs w:val="20"/>
          <w:lang w:eastAsia="en-US"/>
        </w:rPr>
      </w:pPr>
    </w:p>
    <w:p w14:paraId="6B73D563" w14:textId="77777777" w:rsidR="00793C3B" w:rsidRPr="009128F0" w:rsidRDefault="00793C3B" w:rsidP="003F45C2">
      <w:pPr>
        <w:pStyle w:val="ListeParagraf"/>
        <w:pageBreakBefore/>
        <w:numPr>
          <w:ilvl w:val="0"/>
          <w:numId w:val="11"/>
        </w:numPr>
        <w:ind w:left="0" w:hanging="533"/>
        <w:jc w:val="both"/>
        <w:rPr>
          <w:rFonts w:ascii="Arial" w:hAnsi="Arial" w:cs="Arial"/>
          <w:b/>
          <w:color w:val="000000" w:themeColor="text1"/>
          <w:sz w:val="20"/>
          <w:szCs w:val="20"/>
        </w:rPr>
      </w:pPr>
      <w:r w:rsidRPr="009128F0">
        <w:rPr>
          <w:rFonts w:ascii="Arial" w:hAnsi="Arial" w:cs="Arial"/>
          <w:b/>
          <w:color w:val="000000" w:themeColor="text1"/>
          <w:sz w:val="20"/>
          <w:szCs w:val="20"/>
        </w:rPr>
        <w:lastRenderedPageBreak/>
        <w:t>Konsolide sermaye yeterliliği standart oranına ilişkin açıklamalar (devamı):</w:t>
      </w:r>
    </w:p>
    <w:p w14:paraId="2F598828" w14:textId="62FF6D1B" w:rsidR="00EB6519" w:rsidRPr="00C82B69" w:rsidRDefault="00EB6519" w:rsidP="00C82B69">
      <w:pPr>
        <w:pStyle w:val="ListeParagraf"/>
        <w:numPr>
          <w:ilvl w:val="1"/>
          <w:numId w:val="26"/>
        </w:numPr>
        <w:spacing w:before="120" w:after="120"/>
        <w:ind w:left="-14" w:hanging="553"/>
        <w:jc w:val="both"/>
        <w:rPr>
          <w:rFonts w:ascii="Arial" w:hAnsi="Arial" w:cs="Arial"/>
          <w:b/>
          <w:sz w:val="20"/>
          <w:szCs w:val="20"/>
        </w:rPr>
      </w:pPr>
      <w:proofErr w:type="spellStart"/>
      <w:r w:rsidRPr="00C82B69">
        <w:rPr>
          <w:rFonts w:ascii="Arial" w:hAnsi="Arial" w:cs="Arial"/>
          <w:b/>
          <w:sz w:val="20"/>
          <w:szCs w:val="20"/>
        </w:rPr>
        <w:t>Özkaynak</w:t>
      </w:r>
      <w:proofErr w:type="spellEnd"/>
      <w:r w:rsidRPr="00C82B69">
        <w:rPr>
          <w:rFonts w:ascii="Arial" w:hAnsi="Arial" w:cs="Arial"/>
          <w:b/>
          <w:sz w:val="20"/>
          <w:szCs w:val="20"/>
        </w:rPr>
        <w:t xml:space="preserve"> hesaplamasına </w:t>
      </w:r>
      <w:proofErr w:type="gramStart"/>
      <w:r w:rsidRPr="00C82B69">
        <w:rPr>
          <w:rFonts w:ascii="Arial" w:hAnsi="Arial" w:cs="Arial"/>
          <w:b/>
          <w:sz w:val="20"/>
          <w:szCs w:val="20"/>
        </w:rPr>
        <w:t>dahil</w:t>
      </w:r>
      <w:proofErr w:type="gramEnd"/>
      <w:r w:rsidRPr="00C82B69">
        <w:rPr>
          <w:rFonts w:ascii="Arial" w:hAnsi="Arial" w:cs="Arial"/>
          <w:b/>
          <w:sz w:val="20"/>
          <w:szCs w:val="20"/>
        </w:rPr>
        <w:t xml:space="preserve"> edilecek borçlanma araçlarına ilişkin bilgiler:</w:t>
      </w:r>
    </w:p>
    <w:tbl>
      <w:tblPr>
        <w:tblW w:w="526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27"/>
        <w:gridCol w:w="1927"/>
        <w:gridCol w:w="1850"/>
        <w:gridCol w:w="1638"/>
      </w:tblGrid>
      <w:tr w:rsidR="00EB6519" w:rsidRPr="00A5606A" w14:paraId="1104BB86" w14:textId="77777777" w:rsidTr="00033B8B">
        <w:trPr>
          <w:trHeight w:val="21"/>
        </w:trPr>
        <w:tc>
          <w:tcPr>
            <w:tcW w:w="2249" w:type="pct"/>
            <w:shd w:val="clear" w:color="auto" w:fill="auto"/>
            <w:noWrap/>
            <w:hideMark/>
          </w:tcPr>
          <w:p w14:paraId="18C92028" w14:textId="77777777" w:rsidR="00EB6519" w:rsidRPr="00A5606A" w:rsidRDefault="00EB6519" w:rsidP="00033B8B">
            <w:pPr>
              <w:jc w:val="both"/>
              <w:rPr>
                <w:rFonts w:ascii="Arial" w:hAnsi="Arial" w:cs="Arial"/>
                <w:sz w:val="13"/>
                <w:szCs w:val="13"/>
              </w:rPr>
            </w:pPr>
            <w:r w:rsidRPr="00A5606A">
              <w:rPr>
                <w:rFonts w:ascii="Arial" w:hAnsi="Arial" w:cs="Arial"/>
                <w:sz w:val="13"/>
                <w:szCs w:val="13"/>
              </w:rPr>
              <w:t>İhraç eden</w:t>
            </w:r>
          </w:p>
        </w:tc>
        <w:tc>
          <w:tcPr>
            <w:tcW w:w="979" w:type="pct"/>
            <w:shd w:val="clear" w:color="auto" w:fill="auto"/>
            <w:noWrap/>
            <w:vAlign w:val="bottom"/>
          </w:tcPr>
          <w:p w14:paraId="76E3514B" w14:textId="77777777" w:rsidR="00EB6519" w:rsidRPr="00A5606A" w:rsidRDefault="00EB6519" w:rsidP="00033B8B">
            <w:pPr>
              <w:rPr>
                <w:rFonts w:ascii="Arial" w:hAnsi="Arial" w:cs="Arial"/>
                <w:sz w:val="13"/>
                <w:szCs w:val="13"/>
              </w:rPr>
            </w:pPr>
            <w:r w:rsidRPr="00A5606A">
              <w:rPr>
                <w:rFonts w:ascii="Arial" w:hAnsi="Arial" w:cs="Arial"/>
                <w:sz w:val="13"/>
                <w:szCs w:val="13"/>
              </w:rPr>
              <w:t xml:space="preserve">Albaraka </w:t>
            </w:r>
            <w:proofErr w:type="spellStart"/>
            <w:r w:rsidRPr="00A5606A">
              <w:rPr>
                <w:rFonts w:ascii="Arial" w:hAnsi="Arial" w:cs="Arial"/>
                <w:sz w:val="13"/>
                <w:szCs w:val="13"/>
              </w:rPr>
              <w:t>Sukuk</w:t>
            </w:r>
            <w:proofErr w:type="spellEnd"/>
            <w:r w:rsidRPr="00A5606A">
              <w:rPr>
                <w:rFonts w:ascii="Arial" w:hAnsi="Arial" w:cs="Arial"/>
                <w:sz w:val="13"/>
                <w:szCs w:val="13"/>
              </w:rPr>
              <w:t xml:space="preserve"> Ltd.</w:t>
            </w:r>
          </w:p>
        </w:tc>
        <w:tc>
          <w:tcPr>
            <w:tcW w:w="940" w:type="pct"/>
            <w:tcBorders>
              <w:top w:val="single" w:sz="4" w:space="0" w:color="auto"/>
              <w:left w:val="nil"/>
              <w:bottom w:val="single" w:sz="4" w:space="0" w:color="auto"/>
              <w:right w:val="single" w:sz="4" w:space="0" w:color="auto"/>
            </w:tcBorders>
            <w:shd w:val="clear" w:color="auto" w:fill="auto"/>
            <w:vAlign w:val="bottom"/>
          </w:tcPr>
          <w:p w14:paraId="09B299A1" w14:textId="77777777" w:rsidR="00EB6519" w:rsidRPr="00A5606A" w:rsidRDefault="00EB6519" w:rsidP="00033B8B">
            <w:pPr>
              <w:rPr>
                <w:rFonts w:ascii="Arial" w:hAnsi="Arial" w:cs="Arial"/>
                <w:sz w:val="13"/>
                <w:szCs w:val="13"/>
              </w:rPr>
            </w:pPr>
            <w:r w:rsidRPr="00A5606A">
              <w:rPr>
                <w:rFonts w:ascii="Arial" w:hAnsi="Arial" w:cs="Arial"/>
                <w:color w:val="000000"/>
                <w:sz w:val="13"/>
                <w:szCs w:val="13"/>
              </w:rPr>
              <w:t xml:space="preserve">ABT </w:t>
            </w:r>
            <w:proofErr w:type="spellStart"/>
            <w:r w:rsidRPr="00A5606A">
              <w:rPr>
                <w:rFonts w:ascii="Arial" w:hAnsi="Arial" w:cs="Arial"/>
                <w:color w:val="000000"/>
                <w:sz w:val="13"/>
                <w:szCs w:val="13"/>
              </w:rPr>
              <w:t>Sukuk</w:t>
            </w:r>
            <w:proofErr w:type="spellEnd"/>
            <w:r w:rsidRPr="00A5606A">
              <w:rPr>
                <w:rFonts w:ascii="Arial" w:hAnsi="Arial" w:cs="Arial"/>
                <w:color w:val="000000"/>
                <w:sz w:val="13"/>
                <w:szCs w:val="13"/>
              </w:rPr>
              <w:t xml:space="preserve"> Ltd.</w:t>
            </w:r>
          </w:p>
        </w:tc>
        <w:tc>
          <w:tcPr>
            <w:tcW w:w="832" w:type="pct"/>
            <w:tcBorders>
              <w:top w:val="single" w:sz="4" w:space="0" w:color="auto"/>
              <w:left w:val="nil"/>
              <w:bottom w:val="single" w:sz="4" w:space="0" w:color="auto"/>
              <w:right w:val="single" w:sz="4" w:space="0" w:color="auto"/>
            </w:tcBorders>
          </w:tcPr>
          <w:p w14:paraId="23BC7C99" w14:textId="77777777" w:rsidR="00EB6519" w:rsidRPr="00A5606A" w:rsidRDefault="00EB6519" w:rsidP="00033B8B">
            <w:pPr>
              <w:rPr>
                <w:rFonts w:ascii="Arial" w:hAnsi="Arial" w:cs="Arial"/>
                <w:color w:val="000000"/>
                <w:sz w:val="13"/>
                <w:szCs w:val="13"/>
              </w:rPr>
            </w:pPr>
            <w:r w:rsidRPr="00A5606A">
              <w:rPr>
                <w:rFonts w:ascii="Arial" w:hAnsi="Arial" w:cs="Arial"/>
                <w:color w:val="000000"/>
                <w:sz w:val="13"/>
                <w:szCs w:val="13"/>
              </w:rPr>
              <w:t xml:space="preserve">Bereket </w:t>
            </w:r>
            <w:proofErr w:type="spellStart"/>
            <w:r w:rsidRPr="00A5606A">
              <w:rPr>
                <w:rFonts w:ascii="Arial" w:hAnsi="Arial" w:cs="Arial"/>
                <w:color w:val="000000"/>
                <w:sz w:val="13"/>
                <w:szCs w:val="13"/>
              </w:rPr>
              <w:t>One</w:t>
            </w:r>
            <w:proofErr w:type="spellEnd"/>
            <w:r w:rsidRPr="00A5606A">
              <w:rPr>
                <w:rFonts w:ascii="Arial" w:hAnsi="Arial" w:cs="Arial"/>
                <w:color w:val="000000"/>
                <w:sz w:val="13"/>
                <w:szCs w:val="13"/>
              </w:rPr>
              <w:t xml:space="preserve"> Ltd.</w:t>
            </w:r>
          </w:p>
        </w:tc>
      </w:tr>
      <w:tr w:rsidR="00EB6519" w:rsidRPr="00A5606A" w14:paraId="6E9E749D" w14:textId="77777777" w:rsidTr="00033B8B">
        <w:trPr>
          <w:trHeight w:val="21"/>
        </w:trPr>
        <w:tc>
          <w:tcPr>
            <w:tcW w:w="2249" w:type="pct"/>
            <w:shd w:val="clear" w:color="auto" w:fill="auto"/>
            <w:noWrap/>
            <w:hideMark/>
          </w:tcPr>
          <w:p w14:paraId="7D9AB128" w14:textId="77777777" w:rsidR="00EB6519" w:rsidRPr="00A5606A" w:rsidRDefault="00EB6519" w:rsidP="00033B8B">
            <w:pPr>
              <w:jc w:val="both"/>
              <w:rPr>
                <w:rFonts w:ascii="Arial" w:hAnsi="Arial" w:cs="Arial"/>
                <w:sz w:val="13"/>
                <w:szCs w:val="13"/>
              </w:rPr>
            </w:pPr>
            <w:r w:rsidRPr="00A5606A">
              <w:rPr>
                <w:rFonts w:ascii="Arial" w:hAnsi="Arial" w:cs="Arial"/>
                <w:sz w:val="13"/>
                <w:szCs w:val="13"/>
              </w:rPr>
              <w:t xml:space="preserve">Borçlanma aracını tanımlayıcı unsurlar (CUSIP, ISIN vb.) </w:t>
            </w:r>
          </w:p>
        </w:tc>
        <w:tc>
          <w:tcPr>
            <w:tcW w:w="979" w:type="pct"/>
            <w:shd w:val="clear" w:color="auto" w:fill="auto"/>
            <w:noWrap/>
            <w:vAlign w:val="bottom"/>
          </w:tcPr>
          <w:p w14:paraId="328B558D" w14:textId="77777777" w:rsidR="00EB6519" w:rsidRPr="00A5606A" w:rsidRDefault="00EB6519" w:rsidP="00033B8B">
            <w:pPr>
              <w:rPr>
                <w:rFonts w:ascii="Arial" w:hAnsi="Arial" w:cs="Arial"/>
                <w:sz w:val="13"/>
                <w:szCs w:val="13"/>
              </w:rPr>
            </w:pPr>
            <w:r w:rsidRPr="00A5606A">
              <w:rPr>
                <w:rFonts w:ascii="Arial" w:hAnsi="Arial" w:cs="Arial"/>
                <w:sz w:val="13"/>
                <w:szCs w:val="13"/>
              </w:rPr>
              <w:t>XS1301525207</w:t>
            </w:r>
          </w:p>
        </w:tc>
        <w:tc>
          <w:tcPr>
            <w:tcW w:w="940" w:type="pct"/>
            <w:tcBorders>
              <w:top w:val="nil"/>
              <w:left w:val="nil"/>
              <w:bottom w:val="single" w:sz="4" w:space="0" w:color="auto"/>
              <w:right w:val="single" w:sz="4" w:space="0" w:color="auto"/>
            </w:tcBorders>
            <w:shd w:val="clear" w:color="auto" w:fill="auto"/>
            <w:vAlign w:val="bottom"/>
          </w:tcPr>
          <w:p w14:paraId="265DCC2E" w14:textId="77777777" w:rsidR="00EB6519" w:rsidRPr="00A5606A" w:rsidRDefault="00EB6519" w:rsidP="00033B8B">
            <w:pPr>
              <w:rPr>
                <w:rFonts w:ascii="Arial" w:hAnsi="Arial" w:cs="Arial"/>
                <w:sz w:val="13"/>
                <w:szCs w:val="13"/>
              </w:rPr>
            </w:pPr>
            <w:r w:rsidRPr="00A5606A">
              <w:rPr>
                <w:rFonts w:ascii="Arial" w:hAnsi="Arial" w:cs="Arial"/>
                <w:color w:val="000000"/>
                <w:sz w:val="13"/>
                <w:szCs w:val="13"/>
              </w:rPr>
              <w:t>XS0927211754</w:t>
            </w:r>
          </w:p>
        </w:tc>
        <w:tc>
          <w:tcPr>
            <w:tcW w:w="832" w:type="pct"/>
            <w:tcBorders>
              <w:top w:val="single" w:sz="4" w:space="0" w:color="auto"/>
              <w:left w:val="nil"/>
              <w:bottom w:val="single" w:sz="4" w:space="0" w:color="auto"/>
              <w:right w:val="single" w:sz="4" w:space="0" w:color="auto"/>
            </w:tcBorders>
          </w:tcPr>
          <w:p w14:paraId="776EBEE6" w14:textId="77777777" w:rsidR="00EB6519" w:rsidRPr="00A5606A" w:rsidRDefault="00EB6519" w:rsidP="00033B8B">
            <w:pPr>
              <w:rPr>
                <w:rFonts w:ascii="Arial" w:hAnsi="Arial" w:cs="Arial"/>
                <w:color w:val="000000"/>
                <w:sz w:val="13"/>
                <w:szCs w:val="13"/>
              </w:rPr>
            </w:pPr>
            <w:r w:rsidRPr="00A5606A">
              <w:rPr>
                <w:rFonts w:ascii="Arial" w:hAnsi="Arial" w:cs="Arial"/>
                <w:color w:val="000000"/>
                <w:sz w:val="13"/>
                <w:szCs w:val="13"/>
              </w:rPr>
              <w:t xml:space="preserve">XS17 </w:t>
            </w:r>
            <w:proofErr w:type="gramStart"/>
            <w:r w:rsidRPr="00A5606A">
              <w:rPr>
                <w:rFonts w:ascii="Arial" w:hAnsi="Arial" w:cs="Arial"/>
                <w:color w:val="000000"/>
                <w:sz w:val="13"/>
                <w:szCs w:val="13"/>
              </w:rPr>
              <w:t>72390628</w:t>
            </w:r>
            <w:proofErr w:type="gramEnd"/>
          </w:p>
        </w:tc>
      </w:tr>
      <w:tr w:rsidR="00EB6519" w:rsidRPr="00A5606A" w14:paraId="6F7E1EAA" w14:textId="77777777" w:rsidTr="00033B8B">
        <w:trPr>
          <w:trHeight w:val="21"/>
        </w:trPr>
        <w:tc>
          <w:tcPr>
            <w:tcW w:w="2249" w:type="pct"/>
            <w:tcBorders>
              <w:bottom w:val="single" w:sz="4" w:space="0" w:color="auto"/>
            </w:tcBorders>
            <w:shd w:val="clear" w:color="auto" w:fill="auto"/>
            <w:noWrap/>
            <w:hideMark/>
          </w:tcPr>
          <w:p w14:paraId="4FEC9D00" w14:textId="77777777" w:rsidR="00EB6519" w:rsidRPr="00A5606A" w:rsidRDefault="00EB6519" w:rsidP="00033B8B">
            <w:pPr>
              <w:jc w:val="both"/>
              <w:rPr>
                <w:rFonts w:ascii="Arial" w:hAnsi="Arial" w:cs="Arial"/>
                <w:sz w:val="13"/>
                <w:szCs w:val="13"/>
              </w:rPr>
            </w:pPr>
            <w:r w:rsidRPr="00A5606A">
              <w:rPr>
                <w:rFonts w:ascii="Arial" w:hAnsi="Arial" w:cs="Arial"/>
                <w:sz w:val="13"/>
                <w:szCs w:val="13"/>
              </w:rPr>
              <w:t>Borçlanma aracının tabi olduğu mevzuat</w:t>
            </w:r>
          </w:p>
        </w:tc>
        <w:tc>
          <w:tcPr>
            <w:tcW w:w="979" w:type="pct"/>
            <w:tcBorders>
              <w:bottom w:val="single" w:sz="4" w:space="0" w:color="auto"/>
            </w:tcBorders>
            <w:shd w:val="clear" w:color="auto" w:fill="auto"/>
            <w:noWrap/>
            <w:vAlign w:val="bottom"/>
          </w:tcPr>
          <w:p w14:paraId="434FED7B" w14:textId="77777777" w:rsidR="00EB6519" w:rsidRPr="00A5606A" w:rsidRDefault="00EB6519" w:rsidP="00033B8B">
            <w:pPr>
              <w:rPr>
                <w:rFonts w:ascii="Arial" w:hAnsi="Arial" w:cs="Arial"/>
                <w:sz w:val="13"/>
                <w:szCs w:val="13"/>
              </w:rPr>
            </w:pPr>
            <w:r w:rsidRPr="00A5606A">
              <w:rPr>
                <w:rFonts w:ascii="Arial" w:hAnsi="Arial" w:cs="Arial"/>
                <w:sz w:val="13"/>
                <w:szCs w:val="13"/>
              </w:rPr>
              <w:t>İngiliz Hukuku</w:t>
            </w:r>
          </w:p>
        </w:tc>
        <w:tc>
          <w:tcPr>
            <w:tcW w:w="940" w:type="pct"/>
            <w:tcBorders>
              <w:top w:val="nil"/>
              <w:left w:val="nil"/>
              <w:bottom w:val="single" w:sz="4" w:space="0" w:color="auto"/>
              <w:right w:val="single" w:sz="4" w:space="0" w:color="auto"/>
            </w:tcBorders>
            <w:shd w:val="clear" w:color="auto" w:fill="auto"/>
            <w:vAlign w:val="bottom"/>
          </w:tcPr>
          <w:p w14:paraId="6C565169" w14:textId="77777777" w:rsidR="00EB6519" w:rsidRPr="00A5606A" w:rsidRDefault="00EB6519" w:rsidP="00033B8B">
            <w:pPr>
              <w:rPr>
                <w:rFonts w:ascii="Arial" w:hAnsi="Arial" w:cs="Arial"/>
                <w:sz w:val="13"/>
                <w:szCs w:val="13"/>
              </w:rPr>
            </w:pPr>
            <w:r w:rsidRPr="00A5606A">
              <w:rPr>
                <w:rFonts w:ascii="Arial" w:hAnsi="Arial" w:cs="Arial"/>
                <w:color w:val="000000"/>
                <w:sz w:val="13"/>
                <w:szCs w:val="13"/>
              </w:rPr>
              <w:t>İngiliz Hukuku</w:t>
            </w:r>
          </w:p>
        </w:tc>
        <w:tc>
          <w:tcPr>
            <w:tcW w:w="832" w:type="pct"/>
            <w:tcBorders>
              <w:top w:val="single" w:sz="4" w:space="0" w:color="auto"/>
              <w:left w:val="nil"/>
              <w:bottom w:val="single" w:sz="4" w:space="0" w:color="auto"/>
              <w:right w:val="single" w:sz="4" w:space="0" w:color="auto"/>
            </w:tcBorders>
          </w:tcPr>
          <w:p w14:paraId="467E1F28" w14:textId="77777777" w:rsidR="00EB6519" w:rsidRPr="00A5606A" w:rsidRDefault="00EB6519" w:rsidP="00033B8B">
            <w:pPr>
              <w:rPr>
                <w:rFonts w:ascii="Arial" w:hAnsi="Arial" w:cs="Arial"/>
                <w:color w:val="000000"/>
                <w:sz w:val="13"/>
                <w:szCs w:val="13"/>
              </w:rPr>
            </w:pPr>
            <w:r w:rsidRPr="00A5606A">
              <w:rPr>
                <w:rFonts w:ascii="Arial" w:hAnsi="Arial" w:cs="Arial"/>
                <w:color w:val="000000"/>
                <w:sz w:val="13"/>
                <w:szCs w:val="13"/>
              </w:rPr>
              <w:t>İngiliz Hukuku</w:t>
            </w:r>
          </w:p>
        </w:tc>
      </w:tr>
      <w:tr w:rsidR="00EB6519" w:rsidRPr="00A5606A" w14:paraId="66DDB846" w14:textId="77777777" w:rsidTr="00033B8B">
        <w:trPr>
          <w:trHeight w:val="21"/>
        </w:trPr>
        <w:tc>
          <w:tcPr>
            <w:tcW w:w="3228" w:type="pct"/>
            <w:gridSpan w:val="2"/>
            <w:tcBorders>
              <w:right w:val="nil"/>
            </w:tcBorders>
            <w:shd w:val="clear" w:color="auto" w:fill="auto"/>
            <w:noWrap/>
            <w:vAlign w:val="bottom"/>
            <w:hideMark/>
          </w:tcPr>
          <w:p w14:paraId="546B577E" w14:textId="77777777" w:rsidR="00EB6519" w:rsidRPr="00A5606A" w:rsidRDefault="00EB6519" w:rsidP="00033B8B">
            <w:pPr>
              <w:rPr>
                <w:rFonts w:ascii="Arial" w:hAnsi="Arial" w:cs="Arial"/>
                <w:b/>
                <w:bCs/>
                <w:sz w:val="13"/>
                <w:szCs w:val="13"/>
              </w:rPr>
            </w:pPr>
            <w:proofErr w:type="spellStart"/>
            <w:r w:rsidRPr="00A5606A">
              <w:rPr>
                <w:rFonts w:ascii="Arial" w:hAnsi="Arial" w:cs="Arial"/>
                <w:b/>
                <w:bCs/>
                <w:sz w:val="13"/>
                <w:szCs w:val="13"/>
              </w:rPr>
              <w:t>Özkaynak</w:t>
            </w:r>
            <w:proofErr w:type="spellEnd"/>
            <w:r w:rsidRPr="00A5606A">
              <w:rPr>
                <w:rFonts w:ascii="Arial" w:hAnsi="Arial" w:cs="Arial"/>
                <w:b/>
                <w:bCs/>
                <w:sz w:val="13"/>
                <w:szCs w:val="13"/>
              </w:rPr>
              <w:t xml:space="preserve"> hesaplamasında dikkate alınma durumu</w:t>
            </w:r>
          </w:p>
        </w:tc>
        <w:tc>
          <w:tcPr>
            <w:tcW w:w="940" w:type="pct"/>
            <w:tcBorders>
              <w:left w:val="nil"/>
              <w:right w:val="nil"/>
            </w:tcBorders>
            <w:vAlign w:val="bottom"/>
          </w:tcPr>
          <w:p w14:paraId="350860CE" w14:textId="77777777" w:rsidR="00EB6519" w:rsidRPr="00A5606A" w:rsidRDefault="00EB6519" w:rsidP="00033B8B">
            <w:pPr>
              <w:rPr>
                <w:rFonts w:ascii="Arial" w:hAnsi="Arial" w:cs="Arial"/>
                <w:sz w:val="13"/>
                <w:szCs w:val="13"/>
              </w:rPr>
            </w:pPr>
          </w:p>
        </w:tc>
        <w:tc>
          <w:tcPr>
            <w:tcW w:w="832" w:type="pct"/>
            <w:tcBorders>
              <w:left w:val="nil"/>
            </w:tcBorders>
          </w:tcPr>
          <w:p w14:paraId="1D76851F" w14:textId="77777777" w:rsidR="00EB6519" w:rsidRPr="00A5606A" w:rsidRDefault="00EB6519" w:rsidP="00033B8B">
            <w:pPr>
              <w:rPr>
                <w:rFonts w:ascii="Arial" w:hAnsi="Arial" w:cs="Arial"/>
                <w:sz w:val="13"/>
                <w:szCs w:val="13"/>
              </w:rPr>
            </w:pPr>
          </w:p>
        </w:tc>
      </w:tr>
      <w:tr w:rsidR="00EB6519" w:rsidRPr="00A5606A" w14:paraId="1A2D98D4" w14:textId="77777777" w:rsidTr="00033B8B">
        <w:trPr>
          <w:trHeight w:val="21"/>
        </w:trPr>
        <w:tc>
          <w:tcPr>
            <w:tcW w:w="2249" w:type="pct"/>
            <w:shd w:val="clear" w:color="auto" w:fill="auto"/>
            <w:noWrap/>
            <w:hideMark/>
          </w:tcPr>
          <w:p w14:paraId="62F3303E" w14:textId="77777777" w:rsidR="00EB6519" w:rsidRPr="00A5606A" w:rsidRDefault="00EB6519" w:rsidP="00033B8B">
            <w:pPr>
              <w:rPr>
                <w:rFonts w:ascii="Arial" w:hAnsi="Arial" w:cs="Arial"/>
                <w:sz w:val="13"/>
                <w:szCs w:val="13"/>
              </w:rPr>
            </w:pPr>
            <w:r w:rsidRPr="00A5606A">
              <w:rPr>
                <w:rFonts w:ascii="Arial" w:hAnsi="Arial" w:cs="Arial"/>
                <w:sz w:val="13"/>
                <w:szCs w:val="13"/>
              </w:rPr>
              <w:t xml:space="preserve">1 Ocak 2015'ten itibaren %10 oranında azaltılarak dikkate alınma uygulamasına tabi olma durumu </w:t>
            </w:r>
          </w:p>
        </w:tc>
        <w:tc>
          <w:tcPr>
            <w:tcW w:w="979" w:type="pct"/>
            <w:shd w:val="clear" w:color="auto" w:fill="auto"/>
            <w:noWrap/>
          </w:tcPr>
          <w:p w14:paraId="268E9A0F" w14:textId="77777777" w:rsidR="00EB6519" w:rsidRPr="00A5606A" w:rsidRDefault="00EB6519" w:rsidP="00033B8B">
            <w:pPr>
              <w:rPr>
                <w:rFonts w:ascii="Arial" w:hAnsi="Arial" w:cs="Arial"/>
                <w:sz w:val="13"/>
                <w:szCs w:val="13"/>
              </w:rPr>
            </w:pPr>
            <w:r w:rsidRPr="00A5606A">
              <w:rPr>
                <w:rFonts w:ascii="Arial" w:hAnsi="Arial" w:cs="Arial"/>
                <w:sz w:val="13"/>
                <w:szCs w:val="13"/>
              </w:rPr>
              <w:t>Hayır</w:t>
            </w:r>
          </w:p>
        </w:tc>
        <w:tc>
          <w:tcPr>
            <w:tcW w:w="940" w:type="pct"/>
            <w:tcBorders>
              <w:top w:val="nil"/>
              <w:left w:val="nil"/>
              <w:bottom w:val="single" w:sz="4" w:space="0" w:color="auto"/>
              <w:right w:val="single" w:sz="4" w:space="0" w:color="auto"/>
            </w:tcBorders>
            <w:shd w:val="clear" w:color="auto" w:fill="auto"/>
          </w:tcPr>
          <w:p w14:paraId="47B8FBA1" w14:textId="77777777" w:rsidR="00EB6519" w:rsidRPr="00A5606A" w:rsidRDefault="00EB6519" w:rsidP="00033B8B">
            <w:pPr>
              <w:rPr>
                <w:rFonts w:ascii="Arial" w:hAnsi="Arial" w:cs="Arial"/>
                <w:sz w:val="13"/>
                <w:szCs w:val="13"/>
              </w:rPr>
            </w:pPr>
            <w:r w:rsidRPr="00A5606A">
              <w:rPr>
                <w:rFonts w:ascii="Arial" w:hAnsi="Arial" w:cs="Arial"/>
                <w:color w:val="000000"/>
                <w:sz w:val="13"/>
                <w:szCs w:val="13"/>
              </w:rPr>
              <w:t>Hayır</w:t>
            </w:r>
          </w:p>
        </w:tc>
        <w:tc>
          <w:tcPr>
            <w:tcW w:w="832" w:type="pct"/>
            <w:tcBorders>
              <w:top w:val="single" w:sz="4" w:space="0" w:color="auto"/>
              <w:left w:val="nil"/>
              <w:bottom w:val="single" w:sz="4" w:space="0" w:color="auto"/>
              <w:right w:val="single" w:sz="4" w:space="0" w:color="auto"/>
            </w:tcBorders>
          </w:tcPr>
          <w:p w14:paraId="1E9A2296" w14:textId="77777777" w:rsidR="00EB6519" w:rsidRPr="00A5606A" w:rsidRDefault="00EB6519" w:rsidP="00033B8B">
            <w:pPr>
              <w:rPr>
                <w:rFonts w:ascii="Arial" w:hAnsi="Arial" w:cs="Arial"/>
                <w:sz w:val="13"/>
                <w:szCs w:val="13"/>
              </w:rPr>
            </w:pPr>
            <w:r w:rsidRPr="00A5606A">
              <w:rPr>
                <w:rFonts w:ascii="Arial" w:hAnsi="Arial" w:cs="Arial"/>
                <w:sz w:val="13"/>
                <w:szCs w:val="13"/>
              </w:rPr>
              <w:t>Hayır</w:t>
            </w:r>
          </w:p>
        </w:tc>
      </w:tr>
      <w:tr w:rsidR="00EB6519" w:rsidRPr="00A5606A" w14:paraId="0DCDC38E" w14:textId="77777777" w:rsidTr="00033B8B">
        <w:trPr>
          <w:trHeight w:val="21"/>
        </w:trPr>
        <w:tc>
          <w:tcPr>
            <w:tcW w:w="2249" w:type="pct"/>
            <w:shd w:val="clear" w:color="auto" w:fill="auto"/>
            <w:noWrap/>
            <w:hideMark/>
          </w:tcPr>
          <w:p w14:paraId="624CC9AA" w14:textId="77777777" w:rsidR="00EB6519" w:rsidRPr="00A5606A" w:rsidRDefault="00EB6519" w:rsidP="00033B8B">
            <w:pPr>
              <w:rPr>
                <w:rFonts w:ascii="Arial" w:hAnsi="Arial" w:cs="Arial"/>
                <w:sz w:val="13"/>
                <w:szCs w:val="13"/>
              </w:rPr>
            </w:pPr>
            <w:r w:rsidRPr="00A5606A">
              <w:rPr>
                <w:rFonts w:ascii="Arial" w:hAnsi="Arial" w:cs="Arial"/>
                <w:sz w:val="13"/>
                <w:szCs w:val="13"/>
              </w:rPr>
              <w:t xml:space="preserve">Konsolide veya </w:t>
            </w:r>
            <w:proofErr w:type="gramStart"/>
            <w:r w:rsidRPr="00A5606A">
              <w:rPr>
                <w:rFonts w:ascii="Arial" w:hAnsi="Arial" w:cs="Arial"/>
                <w:sz w:val="13"/>
                <w:szCs w:val="13"/>
              </w:rPr>
              <w:t>konsolide</w:t>
            </w:r>
            <w:proofErr w:type="gramEnd"/>
            <w:r w:rsidRPr="00A5606A">
              <w:rPr>
                <w:rFonts w:ascii="Arial" w:hAnsi="Arial" w:cs="Arial"/>
                <w:sz w:val="13"/>
                <w:szCs w:val="13"/>
              </w:rPr>
              <w:t xml:space="preserve"> olmayan bazda veya hem konsolide hem konsolide olmayan bazda geçerlilik durumu</w:t>
            </w:r>
          </w:p>
        </w:tc>
        <w:tc>
          <w:tcPr>
            <w:tcW w:w="979" w:type="pct"/>
            <w:shd w:val="clear" w:color="auto" w:fill="auto"/>
            <w:noWrap/>
          </w:tcPr>
          <w:p w14:paraId="36E177FE" w14:textId="77777777" w:rsidR="00EB6519" w:rsidRPr="00A5606A" w:rsidRDefault="00EB6519" w:rsidP="00033B8B">
            <w:pPr>
              <w:rPr>
                <w:rFonts w:ascii="Arial" w:hAnsi="Arial" w:cs="Arial"/>
                <w:sz w:val="13"/>
                <w:szCs w:val="13"/>
              </w:rPr>
            </w:pPr>
            <w:r w:rsidRPr="00A5606A">
              <w:rPr>
                <w:rFonts w:ascii="Arial" w:hAnsi="Arial" w:cs="Arial"/>
                <w:sz w:val="13"/>
                <w:szCs w:val="13"/>
              </w:rPr>
              <w:t>Konsolide Olmayan / Konsolide</w:t>
            </w:r>
          </w:p>
        </w:tc>
        <w:tc>
          <w:tcPr>
            <w:tcW w:w="940" w:type="pct"/>
            <w:tcBorders>
              <w:top w:val="nil"/>
              <w:left w:val="nil"/>
              <w:bottom w:val="single" w:sz="4" w:space="0" w:color="auto"/>
              <w:right w:val="single" w:sz="4" w:space="0" w:color="auto"/>
            </w:tcBorders>
            <w:shd w:val="clear" w:color="auto" w:fill="auto"/>
          </w:tcPr>
          <w:p w14:paraId="02C52112" w14:textId="77777777" w:rsidR="00EB6519" w:rsidRPr="00A5606A" w:rsidRDefault="00EB6519" w:rsidP="00033B8B">
            <w:pPr>
              <w:rPr>
                <w:rFonts w:ascii="Arial" w:hAnsi="Arial" w:cs="Arial"/>
                <w:sz w:val="13"/>
                <w:szCs w:val="13"/>
              </w:rPr>
            </w:pPr>
            <w:r w:rsidRPr="00A5606A">
              <w:rPr>
                <w:rFonts w:ascii="Arial" w:hAnsi="Arial" w:cs="Arial"/>
                <w:sz w:val="13"/>
                <w:szCs w:val="13"/>
              </w:rPr>
              <w:t>Konsolide Olmayan / Konsolide</w:t>
            </w:r>
          </w:p>
        </w:tc>
        <w:tc>
          <w:tcPr>
            <w:tcW w:w="832" w:type="pct"/>
            <w:tcBorders>
              <w:top w:val="single" w:sz="4" w:space="0" w:color="auto"/>
              <w:left w:val="nil"/>
              <w:bottom w:val="single" w:sz="4" w:space="0" w:color="auto"/>
              <w:right w:val="single" w:sz="4" w:space="0" w:color="auto"/>
            </w:tcBorders>
          </w:tcPr>
          <w:p w14:paraId="5F926230" w14:textId="77777777" w:rsidR="00EB6519" w:rsidRPr="00A5606A" w:rsidRDefault="00EB6519" w:rsidP="00033B8B">
            <w:pPr>
              <w:rPr>
                <w:rFonts w:ascii="Arial" w:hAnsi="Arial" w:cs="Arial"/>
                <w:sz w:val="13"/>
                <w:szCs w:val="13"/>
              </w:rPr>
            </w:pPr>
            <w:r w:rsidRPr="00A5606A">
              <w:rPr>
                <w:rFonts w:ascii="Arial" w:hAnsi="Arial" w:cs="Arial"/>
                <w:sz w:val="13"/>
                <w:szCs w:val="13"/>
              </w:rPr>
              <w:t>Konsolide Olmayan / Konsolide</w:t>
            </w:r>
          </w:p>
        </w:tc>
      </w:tr>
      <w:tr w:rsidR="00EB6519" w:rsidRPr="00A5606A" w14:paraId="3BA3F838" w14:textId="77777777" w:rsidTr="00033B8B">
        <w:trPr>
          <w:trHeight w:val="21"/>
        </w:trPr>
        <w:tc>
          <w:tcPr>
            <w:tcW w:w="2249" w:type="pct"/>
            <w:shd w:val="clear" w:color="auto" w:fill="auto"/>
            <w:noWrap/>
            <w:hideMark/>
          </w:tcPr>
          <w:p w14:paraId="29D3C939" w14:textId="77777777" w:rsidR="00EB6519" w:rsidRPr="00A5606A" w:rsidRDefault="00EB6519" w:rsidP="00033B8B">
            <w:pPr>
              <w:rPr>
                <w:rFonts w:ascii="Arial" w:hAnsi="Arial" w:cs="Arial"/>
                <w:sz w:val="13"/>
                <w:szCs w:val="13"/>
              </w:rPr>
            </w:pPr>
            <w:r w:rsidRPr="00A5606A">
              <w:rPr>
                <w:rFonts w:ascii="Arial" w:hAnsi="Arial" w:cs="Arial"/>
                <w:sz w:val="13"/>
                <w:szCs w:val="13"/>
              </w:rPr>
              <w:t>Borçlanma aracının türü</w:t>
            </w:r>
          </w:p>
        </w:tc>
        <w:tc>
          <w:tcPr>
            <w:tcW w:w="979" w:type="pct"/>
            <w:shd w:val="clear" w:color="auto" w:fill="auto"/>
            <w:noWrap/>
          </w:tcPr>
          <w:p w14:paraId="3CDB50BF" w14:textId="77777777" w:rsidR="00EB6519" w:rsidRPr="00A5606A" w:rsidRDefault="00EB6519" w:rsidP="00033B8B">
            <w:pPr>
              <w:rPr>
                <w:rFonts w:ascii="Arial" w:hAnsi="Arial" w:cs="Arial"/>
                <w:sz w:val="13"/>
                <w:szCs w:val="13"/>
              </w:rPr>
            </w:pPr>
            <w:proofErr w:type="spellStart"/>
            <w:r w:rsidRPr="00A5606A">
              <w:rPr>
                <w:rFonts w:ascii="Arial" w:hAnsi="Arial" w:cs="Arial"/>
                <w:sz w:val="13"/>
                <w:szCs w:val="13"/>
              </w:rPr>
              <w:t>Sukuk</w:t>
            </w:r>
            <w:proofErr w:type="spellEnd"/>
            <w:r w:rsidRPr="00A5606A">
              <w:rPr>
                <w:rFonts w:ascii="Arial" w:hAnsi="Arial" w:cs="Arial"/>
                <w:sz w:val="13"/>
                <w:szCs w:val="13"/>
              </w:rPr>
              <w:t xml:space="preserve"> </w:t>
            </w:r>
            <w:proofErr w:type="spellStart"/>
            <w:r w:rsidRPr="00A5606A">
              <w:rPr>
                <w:rFonts w:ascii="Arial" w:hAnsi="Arial" w:cs="Arial"/>
                <w:sz w:val="13"/>
                <w:szCs w:val="13"/>
              </w:rPr>
              <w:t>Wakala</w:t>
            </w:r>
            <w:proofErr w:type="spellEnd"/>
          </w:p>
        </w:tc>
        <w:tc>
          <w:tcPr>
            <w:tcW w:w="940" w:type="pct"/>
            <w:tcBorders>
              <w:top w:val="nil"/>
              <w:left w:val="nil"/>
              <w:bottom w:val="single" w:sz="4" w:space="0" w:color="auto"/>
              <w:right w:val="single" w:sz="4" w:space="0" w:color="auto"/>
            </w:tcBorders>
            <w:shd w:val="clear" w:color="auto" w:fill="auto"/>
          </w:tcPr>
          <w:p w14:paraId="44B57C57" w14:textId="77777777" w:rsidR="00EB6519" w:rsidRPr="00A5606A" w:rsidRDefault="00EB6519" w:rsidP="00033B8B">
            <w:pPr>
              <w:rPr>
                <w:rFonts w:ascii="Arial" w:hAnsi="Arial" w:cs="Arial"/>
                <w:sz w:val="13"/>
                <w:szCs w:val="13"/>
              </w:rPr>
            </w:pPr>
            <w:proofErr w:type="spellStart"/>
            <w:r w:rsidRPr="00A5606A">
              <w:rPr>
                <w:rFonts w:ascii="Arial" w:hAnsi="Arial" w:cs="Arial"/>
                <w:sz w:val="13"/>
                <w:szCs w:val="13"/>
              </w:rPr>
              <w:t>Sukuk</w:t>
            </w:r>
            <w:proofErr w:type="spellEnd"/>
            <w:r w:rsidRPr="00A5606A">
              <w:rPr>
                <w:rFonts w:ascii="Arial" w:hAnsi="Arial" w:cs="Arial"/>
                <w:sz w:val="13"/>
                <w:szCs w:val="13"/>
              </w:rPr>
              <w:t xml:space="preserve"> Murabaha</w:t>
            </w:r>
          </w:p>
        </w:tc>
        <w:tc>
          <w:tcPr>
            <w:tcW w:w="832" w:type="pct"/>
            <w:tcBorders>
              <w:top w:val="single" w:sz="4" w:space="0" w:color="auto"/>
              <w:left w:val="nil"/>
              <w:bottom w:val="single" w:sz="4" w:space="0" w:color="auto"/>
              <w:right w:val="single" w:sz="4" w:space="0" w:color="auto"/>
            </w:tcBorders>
          </w:tcPr>
          <w:p w14:paraId="016FDDFE" w14:textId="77777777" w:rsidR="00EB6519" w:rsidRPr="00A5606A" w:rsidRDefault="00EB6519" w:rsidP="00033B8B">
            <w:pPr>
              <w:rPr>
                <w:rFonts w:ascii="Arial" w:hAnsi="Arial" w:cs="Arial"/>
                <w:sz w:val="13"/>
                <w:szCs w:val="13"/>
              </w:rPr>
            </w:pPr>
            <w:proofErr w:type="spellStart"/>
            <w:r w:rsidRPr="00A5606A">
              <w:rPr>
                <w:rFonts w:ascii="Arial" w:hAnsi="Arial" w:cs="Arial"/>
                <w:sz w:val="13"/>
                <w:szCs w:val="13"/>
              </w:rPr>
              <w:t>Sukuk</w:t>
            </w:r>
            <w:proofErr w:type="spellEnd"/>
            <w:r w:rsidRPr="00A5606A">
              <w:rPr>
                <w:rFonts w:ascii="Arial" w:hAnsi="Arial" w:cs="Arial"/>
                <w:sz w:val="13"/>
                <w:szCs w:val="13"/>
              </w:rPr>
              <w:t xml:space="preserve"> </w:t>
            </w:r>
            <w:proofErr w:type="spellStart"/>
            <w:r w:rsidRPr="00A5606A">
              <w:rPr>
                <w:rFonts w:ascii="Arial" w:hAnsi="Arial" w:cs="Arial"/>
                <w:sz w:val="13"/>
                <w:szCs w:val="13"/>
              </w:rPr>
              <w:t>Mudaraba</w:t>
            </w:r>
            <w:proofErr w:type="spellEnd"/>
          </w:p>
        </w:tc>
      </w:tr>
      <w:tr w:rsidR="00EB6519" w:rsidRPr="00A5606A" w14:paraId="73412C6A" w14:textId="77777777" w:rsidTr="00033B8B">
        <w:trPr>
          <w:trHeight w:val="21"/>
        </w:trPr>
        <w:tc>
          <w:tcPr>
            <w:tcW w:w="2249" w:type="pct"/>
            <w:shd w:val="clear" w:color="auto" w:fill="auto"/>
            <w:noWrap/>
            <w:hideMark/>
          </w:tcPr>
          <w:p w14:paraId="1C7656DC" w14:textId="77777777" w:rsidR="00EB6519" w:rsidRPr="00A5606A" w:rsidRDefault="00EB6519" w:rsidP="00033B8B">
            <w:pPr>
              <w:rPr>
                <w:rFonts w:ascii="Arial" w:hAnsi="Arial" w:cs="Arial"/>
                <w:sz w:val="13"/>
                <w:szCs w:val="13"/>
              </w:rPr>
            </w:pPr>
            <w:proofErr w:type="spellStart"/>
            <w:r w:rsidRPr="00A5606A">
              <w:rPr>
                <w:rFonts w:ascii="Arial" w:hAnsi="Arial" w:cs="Arial"/>
                <w:sz w:val="13"/>
                <w:szCs w:val="13"/>
              </w:rPr>
              <w:t>Ozkaynak</w:t>
            </w:r>
            <w:proofErr w:type="spellEnd"/>
            <w:r w:rsidRPr="00A5606A">
              <w:rPr>
                <w:rFonts w:ascii="Arial" w:hAnsi="Arial" w:cs="Arial"/>
                <w:sz w:val="13"/>
                <w:szCs w:val="13"/>
              </w:rPr>
              <w:t xml:space="preserve"> hesaplamasında dikkate alınan tutar (En son raporlama tarihi itibarıyla) </w:t>
            </w:r>
          </w:p>
        </w:tc>
        <w:tc>
          <w:tcPr>
            <w:tcW w:w="979" w:type="pct"/>
            <w:shd w:val="clear" w:color="auto" w:fill="auto"/>
            <w:noWrap/>
          </w:tcPr>
          <w:p w14:paraId="02EF050D" w14:textId="77777777" w:rsidR="00EB6519" w:rsidRPr="00A5606A" w:rsidRDefault="00EB6519" w:rsidP="00033B8B">
            <w:pPr>
              <w:rPr>
                <w:rFonts w:ascii="Arial" w:hAnsi="Arial" w:cs="Arial"/>
                <w:sz w:val="13"/>
                <w:szCs w:val="13"/>
              </w:rPr>
            </w:pPr>
            <w:r w:rsidRPr="00A5606A">
              <w:rPr>
                <w:rFonts w:ascii="Arial" w:hAnsi="Arial" w:cs="Arial"/>
                <w:bCs/>
                <w:color w:val="000000"/>
                <w:sz w:val="13"/>
                <w:szCs w:val="13"/>
              </w:rPr>
              <w:t xml:space="preserve">891.570 TL </w:t>
            </w:r>
          </w:p>
        </w:tc>
        <w:tc>
          <w:tcPr>
            <w:tcW w:w="940" w:type="pct"/>
            <w:tcBorders>
              <w:top w:val="nil"/>
              <w:left w:val="nil"/>
              <w:bottom w:val="single" w:sz="4" w:space="0" w:color="auto"/>
              <w:right w:val="single" w:sz="4" w:space="0" w:color="auto"/>
            </w:tcBorders>
            <w:shd w:val="clear" w:color="auto" w:fill="auto"/>
          </w:tcPr>
          <w:p w14:paraId="26A17002" w14:textId="77777777" w:rsidR="00EB6519" w:rsidRPr="00A5606A" w:rsidRDefault="00EB6519" w:rsidP="00033B8B">
            <w:pPr>
              <w:rPr>
                <w:rFonts w:ascii="Arial" w:hAnsi="Arial" w:cs="Arial"/>
                <w:sz w:val="13"/>
                <w:szCs w:val="13"/>
              </w:rPr>
            </w:pPr>
            <w:r w:rsidRPr="00A5606A">
              <w:rPr>
                <w:rFonts w:ascii="Arial" w:hAnsi="Arial" w:cs="Arial"/>
                <w:sz w:val="13"/>
                <w:szCs w:val="13"/>
              </w:rPr>
              <w:t>789.000 TL</w:t>
            </w:r>
          </w:p>
        </w:tc>
        <w:tc>
          <w:tcPr>
            <w:tcW w:w="832" w:type="pct"/>
            <w:tcBorders>
              <w:top w:val="single" w:sz="4" w:space="0" w:color="auto"/>
              <w:left w:val="nil"/>
              <w:bottom w:val="single" w:sz="4" w:space="0" w:color="auto"/>
              <w:right w:val="single" w:sz="4" w:space="0" w:color="auto"/>
            </w:tcBorders>
          </w:tcPr>
          <w:p w14:paraId="1A52BD9F" w14:textId="77777777" w:rsidR="00EB6519" w:rsidRPr="00A5606A" w:rsidRDefault="00EB6519" w:rsidP="00033B8B">
            <w:pPr>
              <w:rPr>
                <w:rFonts w:ascii="Arial" w:hAnsi="Arial" w:cs="Arial"/>
                <w:sz w:val="13"/>
                <w:szCs w:val="13"/>
              </w:rPr>
            </w:pPr>
            <w:r w:rsidRPr="00A5606A">
              <w:rPr>
                <w:rFonts w:ascii="Arial" w:hAnsi="Arial" w:cs="Arial"/>
                <w:sz w:val="13"/>
                <w:szCs w:val="13"/>
              </w:rPr>
              <w:t xml:space="preserve">808.725 TL </w:t>
            </w:r>
            <w:r w:rsidRPr="00A5606A">
              <w:rPr>
                <w:rFonts w:ascii="Arial" w:hAnsi="Arial" w:cs="Arial"/>
                <w:sz w:val="13"/>
                <w:szCs w:val="13"/>
                <w:vertAlign w:val="superscript"/>
              </w:rPr>
              <w:t>(*)</w:t>
            </w:r>
          </w:p>
        </w:tc>
      </w:tr>
      <w:tr w:rsidR="00EB6519" w:rsidRPr="00A5606A" w14:paraId="4D856587" w14:textId="77777777" w:rsidTr="00033B8B">
        <w:trPr>
          <w:trHeight w:val="21"/>
        </w:trPr>
        <w:tc>
          <w:tcPr>
            <w:tcW w:w="2249" w:type="pct"/>
            <w:shd w:val="clear" w:color="auto" w:fill="auto"/>
            <w:noWrap/>
            <w:hideMark/>
          </w:tcPr>
          <w:p w14:paraId="2651CC6E" w14:textId="77777777" w:rsidR="00EB6519" w:rsidRPr="00A5606A" w:rsidRDefault="00EB6519" w:rsidP="00033B8B">
            <w:pPr>
              <w:rPr>
                <w:rFonts w:ascii="Arial" w:hAnsi="Arial" w:cs="Arial"/>
                <w:sz w:val="13"/>
                <w:szCs w:val="13"/>
              </w:rPr>
            </w:pPr>
            <w:r w:rsidRPr="00A5606A">
              <w:rPr>
                <w:rFonts w:ascii="Arial" w:hAnsi="Arial" w:cs="Arial"/>
                <w:sz w:val="13"/>
                <w:szCs w:val="13"/>
              </w:rPr>
              <w:t xml:space="preserve">Borçlanma aracının </w:t>
            </w:r>
            <w:proofErr w:type="gramStart"/>
            <w:r w:rsidRPr="00A5606A">
              <w:rPr>
                <w:rFonts w:ascii="Arial" w:hAnsi="Arial" w:cs="Arial"/>
                <w:sz w:val="13"/>
                <w:szCs w:val="13"/>
              </w:rPr>
              <w:t>nominal</w:t>
            </w:r>
            <w:proofErr w:type="gramEnd"/>
            <w:r w:rsidRPr="00A5606A">
              <w:rPr>
                <w:rFonts w:ascii="Arial" w:hAnsi="Arial" w:cs="Arial"/>
                <w:sz w:val="13"/>
                <w:szCs w:val="13"/>
              </w:rPr>
              <w:t xml:space="preserve"> değeri </w:t>
            </w:r>
          </w:p>
        </w:tc>
        <w:tc>
          <w:tcPr>
            <w:tcW w:w="979" w:type="pct"/>
            <w:shd w:val="clear" w:color="auto" w:fill="auto"/>
            <w:noWrap/>
          </w:tcPr>
          <w:p w14:paraId="2B1C5D6C" w14:textId="77777777" w:rsidR="00EB6519" w:rsidRPr="00A5606A" w:rsidRDefault="00EB6519" w:rsidP="00033B8B">
            <w:pPr>
              <w:rPr>
                <w:rFonts w:ascii="Arial" w:hAnsi="Arial" w:cs="Arial"/>
                <w:sz w:val="13"/>
                <w:szCs w:val="13"/>
              </w:rPr>
            </w:pPr>
            <w:r w:rsidRPr="00A5606A">
              <w:rPr>
                <w:rFonts w:ascii="Arial" w:hAnsi="Arial" w:cs="Arial"/>
                <w:bCs/>
                <w:color w:val="000000"/>
                <w:sz w:val="13"/>
                <w:szCs w:val="13"/>
              </w:rPr>
              <w:t>891.570 TL</w:t>
            </w:r>
          </w:p>
        </w:tc>
        <w:tc>
          <w:tcPr>
            <w:tcW w:w="940" w:type="pct"/>
            <w:tcBorders>
              <w:top w:val="nil"/>
              <w:left w:val="nil"/>
              <w:bottom w:val="single" w:sz="4" w:space="0" w:color="auto"/>
              <w:right w:val="single" w:sz="4" w:space="0" w:color="auto"/>
            </w:tcBorders>
            <w:shd w:val="clear" w:color="auto" w:fill="auto"/>
          </w:tcPr>
          <w:p w14:paraId="7A38BA51" w14:textId="77777777" w:rsidR="00EB6519" w:rsidRPr="00A5606A" w:rsidRDefault="00EB6519" w:rsidP="00033B8B">
            <w:pPr>
              <w:rPr>
                <w:rFonts w:ascii="Arial" w:hAnsi="Arial" w:cs="Arial"/>
                <w:sz w:val="13"/>
                <w:szCs w:val="13"/>
              </w:rPr>
            </w:pPr>
            <w:r w:rsidRPr="00A5606A">
              <w:rPr>
                <w:rFonts w:ascii="Arial" w:hAnsi="Arial" w:cs="Arial"/>
                <w:sz w:val="13"/>
                <w:szCs w:val="13"/>
              </w:rPr>
              <w:t>789.000 TL</w:t>
            </w:r>
          </w:p>
        </w:tc>
        <w:tc>
          <w:tcPr>
            <w:tcW w:w="832" w:type="pct"/>
            <w:tcBorders>
              <w:top w:val="single" w:sz="4" w:space="0" w:color="auto"/>
              <w:left w:val="nil"/>
              <w:bottom w:val="single" w:sz="4" w:space="0" w:color="auto"/>
              <w:right w:val="single" w:sz="4" w:space="0" w:color="auto"/>
            </w:tcBorders>
          </w:tcPr>
          <w:p w14:paraId="6D50BD91" w14:textId="77777777" w:rsidR="00EB6519" w:rsidRPr="00A5606A" w:rsidRDefault="00EB6519" w:rsidP="00033B8B">
            <w:pPr>
              <w:rPr>
                <w:rFonts w:ascii="Arial" w:hAnsi="Arial" w:cs="Arial"/>
                <w:sz w:val="13"/>
                <w:szCs w:val="13"/>
              </w:rPr>
            </w:pPr>
            <w:r w:rsidRPr="00A5606A">
              <w:rPr>
                <w:rFonts w:ascii="Arial" w:hAnsi="Arial" w:cs="Arial"/>
                <w:sz w:val="13"/>
                <w:szCs w:val="13"/>
              </w:rPr>
              <w:t>808.725 TL</w:t>
            </w:r>
          </w:p>
        </w:tc>
      </w:tr>
      <w:tr w:rsidR="00EB6519" w:rsidRPr="00A5606A" w14:paraId="5A8B3F9D" w14:textId="77777777" w:rsidTr="00033B8B">
        <w:trPr>
          <w:trHeight w:val="21"/>
        </w:trPr>
        <w:tc>
          <w:tcPr>
            <w:tcW w:w="2249" w:type="pct"/>
            <w:shd w:val="clear" w:color="auto" w:fill="auto"/>
            <w:noWrap/>
            <w:hideMark/>
          </w:tcPr>
          <w:p w14:paraId="1194BDA5" w14:textId="77777777" w:rsidR="00EB6519" w:rsidRPr="00A5606A" w:rsidRDefault="00EB6519" w:rsidP="00033B8B">
            <w:pPr>
              <w:rPr>
                <w:rFonts w:ascii="Arial" w:hAnsi="Arial" w:cs="Arial"/>
                <w:sz w:val="13"/>
                <w:szCs w:val="13"/>
              </w:rPr>
            </w:pPr>
            <w:r w:rsidRPr="00A5606A">
              <w:rPr>
                <w:rFonts w:ascii="Arial" w:hAnsi="Arial" w:cs="Arial"/>
                <w:sz w:val="13"/>
                <w:szCs w:val="13"/>
              </w:rPr>
              <w:t xml:space="preserve">Borçlanma aracının </w:t>
            </w:r>
            <w:proofErr w:type="spellStart"/>
            <w:r w:rsidRPr="00A5606A">
              <w:rPr>
                <w:rFonts w:ascii="Arial" w:hAnsi="Arial" w:cs="Arial"/>
                <w:sz w:val="13"/>
                <w:szCs w:val="13"/>
              </w:rPr>
              <w:t>muhasebesel</w:t>
            </w:r>
            <w:proofErr w:type="spellEnd"/>
            <w:r w:rsidRPr="00A5606A">
              <w:rPr>
                <w:rFonts w:ascii="Arial" w:hAnsi="Arial" w:cs="Arial"/>
                <w:sz w:val="13"/>
                <w:szCs w:val="13"/>
              </w:rPr>
              <w:t xml:space="preserve"> olarak takip edildiği hesap </w:t>
            </w:r>
          </w:p>
        </w:tc>
        <w:tc>
          <w:tcPr>
            <w:tcW w:w="979" w:type="pct"/>
            <w:shd w:val="clear" w:color="auto" w:fill="auto"/>
            <w:noWrap/>
          </w:tcPr>
          <w:p w14:paraId="123C0F01" w14:textId="77777777" w:rsidR="00EB6519" w:rsidRPr="00A5606A" w:rsidRDefault="00EB6519" w:rsidP="00033B8B">
            <w:pPr>
              <w:rPr>
                <w:rFonts w:ascii="Arial" w:hAnsi="Arial" w:cs="Arial"/>
                <w:sz w:val="13"/>
                <w:szCs w:val="13"/>
              </w:rPr>
            </w:pPr>
            <w:r w:rsidRPr="00A5606A">
              <w:rPr>
                <w:rFonts w:ascii="Arial" w:hAnsi="Arial" w:cs="Arial"/>
                <w:sz w:val="13"/>
                <w:szCs w:val="13"/>
              </w:rPr>
              <w:t>Sermaye Benzeri Borçlar</w:t>
            </w:r>
          </w:p>
        </w:tc>
        <w:tc>
          <w:tcPr>
            <w:tcW w:w="940" w:type="pct"/>
            <w:tcBorders>
              <w:top w:val="nil"/>
              <w:left w:val="nil"/>
              <w:bottom w:val="single" w:sz="4" w:space="0" w:color="auto"/>
              <w:right w:val="single" w:sz="4" w:space="0" w:color="auto"/>
            </w:tcBorders>
            <w:shd w:val="clear" w:color="auto" w:fill="auto"/>
          </w:tcPr>
          <w:p w14:paraId="25184559" w14:textId="77777777" w:rsidR="00EB6519" w:rsidRPr="00A5606A" w:rsidRDefault="00EB6519" w:rsidP="00033B8B">
            <w:pPr>
              <w:rPr>
                <w:rFonts w:ascii="Arial" w:hAnsi="Arial" w:cs="Arial"/>
                <w:sz w:val="13"/>
                <w:szCs w:val="13"/>
              </w:rPr>
            </w:pPr>
            <w:r w:rsidRPr="00A5606A">
              <w:rPr>
                <w:rFonts w:ascii="Arial" w:hAnsi="Arial" w:cs="Arial"/>
                <w:color w:val="000000"/>
                <w:sz w:val="13"/>
                <w:szCs w:val="13"/>
              </w:rPr>
              <w:t>Sermaye Benzeri Borçlar</w:t>
            </w:r>
          </w:p>
        </w:tc>
        <w:tc>
          <w:tcPr>
            <w:tcW w:w="832" w:type="pct"/>
            <w:tcBorders>
              <w:top w:val="single" w:sz="4" w:space="0" w:color="auto"/>
              <w:left w:val="nil"/>
              <w:bottom w:val="single" w:sz="4" w:space="0" w:color="auto"/>
              <w:right w:val="single" w:sz="4" w:space="0" w:color="auto"/>
            </w:tcBorders>
          </w:tcPr>
          <w:p w14:paraId="2F2932B6" w14:textId="77777777" w:rsidR="00EB6519" w:rsidRPr="00A5606A" w:rsidRDefault="00EB6519" w:rsidP="00033B8B">
            <w:pPr>
              <w:rPr>
                <w:rFonts w:ascii="Arial" w:hAnsi="Arial" w:cs="Arial"/>
                <w:color w:val="000000"/>
                <w:sz w:val="13"/>
                <w:szCs w:val="13"/>
              </w:rPr>
            </w:pPr>
            <w:proofErr w:type="spellStart"/>
            <w:r w:rsidRPr="00A5606A">
              <w:rPr>
                <w:rFonts w:ascii="Arial" w:hAnsi="Arial" w:cs="Arial"/>
                <w:color w:val="000000"/>
                <w:sz w:val="13"/>
                <w:szCs w:val="13"/>
              </w:rPr>
              <w:t>Özkaynaklar</w:t>
            </w:r>
            <w:proofErr w:type="spellEnd"/>
          </w:p>
        </w:tc>
      </w:tr>
      <w:tr w:rsidR="00EB6519" w:rsidRPr="00A5606A" w14:paraId="6D0547BB" w14:textId="77777777" w:rsidTr="00033B8B">
        <w:trPr>
          <w:trHeight w:val="21"/>
        </w:trPr>
        <w:tc>
          <w:tcPr>
            <w:tcW w:w="2249" w:type="pct"/>
            <w:shd w:val="clear" w:color="auto" w:fill="auto"/>
            <w:noWrap/>
            <w:hideMark/>
          </w:tcPr>
          <w:p w14:paraId="2B145F86" w14:textId="77777777" w:rsidR="00EB6519" w:rsidRPr="00A5606A" w:rsidRDefault="00EB6519" w:rsidP="00033B8B">
            <w:pPr>
              <w:rPr>
                <w:rFonts w:ascii="Arial" w:hAnsi="Arial" w:cs="Arial"/>
                <w:sz w:val="13"/>
                <w:szCs w:val="13"/>
              </w:rPr>
            </w:pPr>
            <w:r w:rsidRPr="00A5606A">
              <w:rPr>
                <w:rFonts w:ascii="Arial" w:hAnsi="Arial" w:cs="Arial"/>
                <w:sz w:val="13"/>
                <w:szCs w:val="13"/>
              </w:rPr>
              <w:t>Borçlanma aracının ihraç tarihi</w:t>
            </w:r>
          </w:p>
        </w:tc>
        <w:tc>
          <w:tcPr>
            <w:tcW w:w="979" w:type="pct"/>
            <w:shd w:val="clear" w:color="auto" w:fill="auto"/>
            <w:noWrap/>
          </w:tcPr>
          <w:p w14:paraId="47A16A53" w14:textId="77777777" w:rsidR="00EB6519" w:rsidRPr="00A5606A" w:rsidRDefault="00EB6519" w:rsidP="00033B8B">
            <w:pPr>
              <w:rPr>
                <w:rFonts w:ascii="Arial" w:hAnsi="Arial" w:cs="Arial"/>
                <w:sz w:val="13"/>
                <w:szCs w:val="13"/>
              </w:rPr>
            </w:pPr>
            <w:r w:rsidRPr="00A5606A">
              <w:rPr>
                <w:rFonts w:ascii="Arial" w:hAnsi="Arial" w:cs="Arial"/>
                <w:sz w:val="13"/>
                <w:szCs w:val="13"/>
              </w:rPr>
              <w:t>30 Kasım 2015</w:t>
            </w:r>
          </w:p>
        </w:tc>
        <w:tc>
          <w:tcPr>
            <w:tcW w:w="940" w:type="pct"/>
            <w:tcBorders>
              <w:top w:val="nil"/>
              <w:left w:val="nil"/>
              <w:bottom w:val="single" w:sz="4" w:space="0" w:color="auto"/>
              <w:right w:val="single" w:sz="4" w:space="0" w:color="auto"/>
            </w:tcBorders>
            <w:shd w:val="clear" w:color="auto" w:fill="auto"/>
          </w:tcPr>
          <w:p w14:paraId="1678D968" w14:textId="77777777" w:rsidR="00EB6519" w:rsidRPr="00A5606A" w:rsidRDefault="00EB6519" w:rsidP="00033B8B">
            <w:pPr>
              <w:rPr>
                <w:rFonts w:ascii="Arial" w:hAnsi="Arial" w:cs="Arial"/>
                <w:sz w:val="13"/>
                <w:szCs w:val="13"/>
              </w:rPr>
            </w:pPr>
            <w:r w:rsidRPr="00A5606A">
              <w:rPr>
                <w:rFonts w:ascii="Arial" w:hAnsi="Arial" w:cs="Arial"/>
                <w:color w:val="000000"/>
                <w:sz w:val="13"/>
                <w:szCs w:val="13"/>
              </w:rPr>
              <w:t>7 Mayıs 2013</w:t>
            </w:r>
          </w:p>
        </w:tc>
        <w:tc>
          <w:tcPr>
            <w:tcW w:w="832" w:type="pct"/>
            <w:tcBorders>
              <w:top w:val="single" w:sz="4" w:space="0" w:color="auto"/>
              <w:left w:val="nil"/>
              <w:bottom w:val="single" w:sz="4" w:space="0" w:color="auto"/>
              <w:right w:val="single" w:sz="4" w:space="0" w:color="auto"/>
            </w:tcBorders>
          </w:tcPr>
          <w:p w14:paraId="353929CC" w14:textId="77777777" w:rsidR="00EB6519" w:rsidRPr="00A5606A" w:rsidRDefault="00EB6519" w:rsidP="00033B8B">
            <w:pPr>
              <w:rPr>
                <w:rFonts w:ascii="Arial" w:hAnsi="Arial" w:cs="Arial"/>
                <w:sz w:val="13"/>
                <w:szCs w:val="13"/>
              </w:rPr>
            </w:pPr>
            <w:r w:rsidRPr="00A5606A">
              <w:rPr>
                <w:rFonts w:ascii="Arial" w:hAnsi="Arial" w:cs="Arial"/>
                <w:sz w:val="13"/>
                <w:szCs w:val="13"/>
              </w:rPr>
              <w:t>20.02.2018</w:t>
            </w:r>
          </w:p>
        </w:tc>
      </w:tr>
      <w:tr w:rsidR="00EB6519" w:rsidRPr="00A5606A" w14:paraId="1354EE93" w14:textId="77777777" w:rsidTr="00033B8B">
        <w:trPr>
          <w:trHeight w:val="21"/>
        </w:trPr>
        <w:tc>
          <w:tcPr>
            <w:tcW w:w="2249" w:type="pct"/>
            <w:shd w:val="clear" w:color="auto" w:fill="auto"/>
            <w:noWrap/>
            <w:hideMark/>
          </w:tcPr>
          <w:p w14:paraId="7E9DBBDA" w14:textId="77777777" w:rsidR="00EB6519" w:rsidRPr="00A5606A" w:rsidRDefault="00EB6519" w:rsidP="00033B8B">
            <w:pPr>
              <w:rPr>
                <w:rFonts w:ascii="Arial" w:hAnsi="Arial" w:cs="Arial"/>
                <w:sz w:val="13"/>
                <w:szCs w:val="13"/>
              </w:rPr>
            </w:pPr>
            <w:r w:rsidRPr="00A5606A">
              <w:rPr>
                <w:rFonts w:ascii="Arial" w:hAnsi="Arial" w:cs="Arial"/>
                <w:sz w:val="13"/>
                <w:szCs w:val="13"/>
              </w:rPr>
              <w:t xml:space="preserve">Borçlanma aracının vade yapısı (Vadesiz/Vadeli) </w:t>
            </w:r>
          </w:p>
        </w:tc>
        <w:tc>
          <w:tcPr>
            <w:tcW w:w="979" w:type="pct"/>
            <w:shd w:val="clear" w:color="auto" w:fill="auto"/>
            <w:noWrap/>
          </w:tcPr>
          <w:p w14:paraId="043CA232" w14:textId="77777777" w:rsidR="00EB6519" w:rsidRPr="00A5606A" w:rsidRDefault="00EB6519" w:rsidP="00033B8B">
            <w:pPr>
              <w:rPr>
                <w:rFonts w:ascii="Arial" w:hAnsi="Arial" w:cs="Arial"/>
                <w:sz w:val="13"/>
                <w:szCs w:val="13"/>
              </w:rPr>
            </w:pPr>
            <w:r w:rsidRPr="00A5606A">
              <w:rPr>
                <w:rFonts w:ascii="Arial" w:hAnsi="Arial" w:cs="Arial"/>
                <w:sz w:val="13"/>
                <w:szCs w:val="13"/>
              </w:rPr>
              <w:t>Vadeli</w:t>
            </w:r>
          </w:p>
        </w:tc>
        <w:tc>
          <w:tcPr>
            <w:tcW w:w="940" w:type="pct"/>
            <w:tcBorders>
              <w:top w:val="nil"/>
              <w:left w:val="nil"/>
              <w:bottom w:val="single" w:sz="4" w:space="0" w:color="auto"/>
              <w:right w:val="single" w:sz="4" w:space="0" w:color="auto"/>
            </w:tcBorders>
            <w:shd w:val="clear" w:color="auto" w:fill="auto"/>
          </w:tcPr>
          <w:p w14:paraId="2526FF5B" w14:textId="77777777" w:rsidR="00EB6519" w:rsidRPr="00A5606A" w:rsidRDefault="00EB6519" w:rsidP="00033B8B">
            <w:pPr>
              <w:rPr>
                <w:rFonts w:ascii="Arial" w:hAnsi="Arial" w:cs="Arial"/>
                <w:sz w:val="13"/>
                <w:szCs w:val="13"/>
              </w:rPr>
            </w:pPr>
            <w:r w:rsidRPr="00A5606A">
              <w:rPr>
                <w:rFonts w:ascii="Arial" w:hAnsi="Arial" w:cs="Arial"/>
                <w:color w:val="000000"/>
                <w:sz w:val="13"/>
                <w:szCs w:val="13"/>
              </w:rPr>
              <w:t>Vadeli</w:t>
            </w:r>
          </w:p>
        </w:tc>
        <w:tc>
          <w:tcPr>
            <w:tcW w:w="832" w:type="pct"/>
            <w:tcBorders>
              <w:top w:val="single" w:sz="4" w:space="0" w:color="auto"/>
              <w:left w:val="nil"/>
              <w:bottom w:val="single" w:sz="4" w:space="0" w:color="auto"/>
              <w:right w:val="single" w:sz="4" w:space="0" w:color="auto"/>
            </w:tcBorders>
          </w:tcPr>
          <w:p w14:paraId="641EF975" w14:textId="77777777" w:rsidR="00EB6519" w:rsidRPr="00A5606A" w:rsidRDefault="00EB6519" w:rsidP="00033B8B">
            <w:pPr>
              <w:rPr>
                <w:rFonts w:ascii="Arial" w:hAnsi="Arial" w:cs="Arial"/>
                <w:sz w:val="13"/>
                <w:szCs w:val="13"/>
              </w:rPr>
            </w:pPr>
            <w:r w:rsidRPr="00A5606A">
              <w:rPr>
                <w:rFonts w:ascii="Arial" w:hAnsi="Arial" w:cs="Arial"/>
                <w:sz w:val="13"/>
                <w:szCs w:val="13"/>
              </w:rPr>
              <w:t>Vadesiz</w:t>
            </w:r>
          </w:p>
        </w:tc>
      </w:tr>
      <w:tr w:rsidR="00EB6519" w:rsidRPr="00A5606A" w14:paraId="72B0F678" w14:textId="77777777" w:rsidTr="00033B8B">
        <w:trPr>
          <w:trHeight w:val="54"/>
        </w:trPr>
        <w:tc>
          <w:tcPr>
            <w:tcW w:w="2249" w:type="pct"/>
            <w:shd w:val="clear" w:color="auto" w:fill="auto"/>
            <w:noWrap/>
            <w:hideMark/>
          </w:tcPr>
          <w:p w14:paraId="3C51348D" w14:textId="77777777" w:rsidR="00EB6519" w:rsidRPr="00A5606A" w:rsidRDefault="00EB6519" w:rsidP="00033B8B">
            <w:pPr>
              <w:rPr>
                <w:rFonts w:ascii="Arial" w:hAnsi="Arial" w:cs="Arial"/>
                <w:sz w:val="13"/>
                <w:szCs w:val="13"/>
              </w:rPr>
            </w:pPr>
            <w:r w:rsidRPr="00A5606A">
              <w:rPr>
                <w:rFonts w:ascii="Arial" w:hAnsi="Arial" w:cs="Arial"/>
                <w:sz w:val="13"/>
                <w:szCs w:val="13"/>
              </w:rPr>
              <w:t>Borçlanma aracının vadesi</w:t>
            </w:r>
          </w:p>
        </w:tc>
        <w:tc>
          <w:tcPr>
            <w:tcW w:w="979" w:type="pct"/>
            <w:shd w:val="clear" w:color="auto" w:fill="auto"/>
            <w:noWrap/>
          </w:tcPr>
          <w:p w14:paraId="1259D314" w14:textId="77777777" w:rsidR="00EB6519" w:rsidRPr="00A5606A" w:rsidRDefault="00EB6519" w:rsidP="00033B8B">
            <w:pPr>
              <w:rPr>
                <w:rFonts w:ascii="Arial" w:hAnsi="Arial" w:cs="Arial"/>
                <w:sz w:val="13"/>
                <w:szCs w:val="13"/>
              </w:rPr>
            </w:pPr>
            <w:r w:rsidRPr="00A5606A">
              <w:rPr>
                <w:rFonts w:ascii="Arial" w:hAnsi="Arial" w:cs="Arial"/>
                <w:sz w:val="13"/>
                <w:szCs w:val="13"/>
              </w:rPr>
              <w:t>30 Kasım 2025</w:t>
            </w:r>
          </w:p>
        </w:tc>
        <w:tc>
          <w:tcPr>
            <w:tcW w:w="940" w:type="pct"/>
            <w:tcBorders>
              <w:top w:val="nil"/>
              <w:left w:val="nil"/>
              <w:bottom w:val="single" w:sz="4" w:space="0" w:color="auto"/>
              <w:right w:val="single" w:sz="4" w:space="0" w:color="auto"/>
            </w:tcBorders>
            <w:shd w:val="clear" w:color="auto" w:fill="auto"/>
          </w:tcPr>
          <w:p w14:paraId="1B034F2E" w14:textId="77777777" w:rsidR="00EB6519" w:rsidRPr="00A5606A" w:rsidRDefault="00EB6519" w:rsidP="00033B8B">
            <w:pPr>
              <w:rPr>
                <w:rFonts w:ascii="Arial" w:hAnsi="Arial" w:cs="Arial"/>
                <w:sz w:val="13"/>
                <w:szCs w:val="13"/>
              </w:rPr>
            </w:pPr>
            <w:r w:rsidRPr="00A5606A">
              <w:rPr>
                <w:rFonts w:ascii="Arial" w:hAnsi="Arial" w:cs="Arial"/>
                <w:color w:val="000000"/>
                <w:sz w:val="13"/>
                <w:szCs w:val="13"/>
              </w:rPr>
              <w:t>7 Mayıs 2023</w:t>
            </w:r>
          </w:p>
        </w:tc>
        <w:tc>
          <w:tcPr>
            <w:tcW w:w="832" w:type="pct"/>
            <w:tcBorders>
              <w:top w:val="single" w:sz="4" w:space="0" w:color="auto"/>
              <w:left w:val="nil"/>
              <w:bottom w:val="single" w:sz="4" w:space="0" w:color="auto"/>
              <w:right w:val="single" w:sz="4" w:space="0" w:color="auto"/>
            </w:tcBorders>
          </w:tcPr>
          <w:p w14:paraId="690151EE" w14:textId="77777777" w:rsidR="00EB6519" w:rsidRPr="00A5606A" w:rsidRDefault="00EB6519" w:rsidP="00033B8B">
            <w:pPr>
              <w:rPr>
                <w:rFonts w:ascii="Arial" w:hAnsi="Arial" w:cs="Arial"/>
                <w:sz w:val="13"/>
                <w:szCs w:val="13"/>
              </w:rPr>
            </w:pPr>
            <w:r w:rsidRPr="00A5606A">
              <w:rPr>
                <w:rFonts w:ascii="Arial" w:hAnsi="Arial" w:cs="Arial"/>
                <w:sz w:val="13"/>
                <w:szCs w:val="13"/>
              </w:rPr>
              <w:t>Vadesiz</w:t>
            </w:r>
          </w:p>
        </w:tc>
      </w:tr>
      <w:tr w:rsidR="00EB6519" w:rsidRPr="00A5606A" w14:paraId="12923E0A" w14:textId="77777777" w:rsidTr="00033B8B">
        <w:trPr>
          <w:trHeight w:val="21"/>
        </w:trPr>
        <w:tc>
          <w:tcPr>
            <w:tcW w:w="2249" w:type="pct"/>
            <w:shd w:val="clear" w:color="auto" w:fill="auto"/>
            <w:noWrap/>
            <w:hideMark/>
          </w:tcPr>
          <w:p w14:paraId="09EC3FBA" w14:textId="77777777" w:rsidR="00EB6519" w:rsidRPr="00A5606A" w:rsidRDefault="00EB6519" w:rsidP="00033B8B">
            <w:pPr>
              <w:rPr>
                <w:rFonts w:ascii="Arial" w:hAnsi="Arial" w:cs="Arial"/>
                <w:sz w:val="13"/>
                <w:szCs w:val="13"/>
              </w:rPr>
            </w:pPr>
            <w:r w:rsidRPr="00A5606A">
              <w:rPr>
                <w:rFonts w:ascii="Arial" w:hAnsi="Arial" w:cs="Arial"/>
                <w:sz w:val="13"/>
                <w:szCs w:val="13"/>
              </w:rPr>
              <w:t>İhraççının BDDK onayına bağlı geri ödeme hakkının olup olmadığı</w:t>
            </w:r>
          </w:p>
        </w:tc>
        <w:tc>
          <w:tcPr>
            <w:tcW w:w="979" w:type="pct"/>
            <w:shd w:val="clear" w:color="auto" w:fill="auto"/>
          </w:tcPr>
          <w:p w14:paraId="475565DD" w14:textId="77777777" w:rsidR="00EB6519" w:rsidRPr="00A5606A" w:rsidRDefault="00EB6519" w:rsidP="00033B8B">
            <w:pPr>
              <w:rPr>
                <w:rFonts w:ascii="Arial" w:hAnsi="Arial" w:cs="Arial"/>
                <w:sz w:val="13"/>
                <w:szCs w:val="13"/>
              </w:rPr>
            </w:pPr>
            <w:r w:rsidRPr="00A5606A">
              <w:rPr>
                <w:rFonts w:ascii="Arial" w:hAnsi="Arial" w:cs="Arial"/>
                <w:sz w:val="13"/>
                <w:szCs w:val="13"/>
              </w:rPr>
              <w:t>Evet</w:t>
            </w:r>
          </w:p>
        </w:tc>
        <w:tc>
          <w:tcPr>
            <w:tcW w:w="940" w:type="pct"/>
            <w:tcBorders>
              <w:top w:val="nil"/>
              <w:left w:val="nil"/>
              <w:bottom w:val="single" w:sz="4" w:space="0" w:color="auto"/>
              <w:right w:val="single" w:sz="4" w:space="0" w:color="auto"/>
            </w:tcBorders>
            <w:shd w:val="clear" w:color="auto" w:fill="auto"/>
          </w:tcPr>
          <w:p w14:paraId="323197F7" w14:textId="77777777" w:rsidR="00EB6519" w:rsidRPr="00A5606A" w:rsidRDefault="00EB6519" w:rsidP="00033B8B">
            <w:pPr>
              <w:rPr>
                <w:rFonts w:ascii="Arial" w:hAnsi="Arial" w:cs="Arial"/>
                <w:sz w:val="13"/>
                <w:szCs w:val="13"/>
              </w:rPr>
            </w:pPr>
            <w:r w:rsidRPr="00A5606A">
              <w:rPr>
                <w:rFonts w:ascii="Arial" w:hAnsi="Arial" w:cs="Arial"/>
                <w:color w:val="000000"/>
                <w:sz w:val="13"/>
                <w:szCs w:val="13"/>
              </w:rPr>
              <w:t>Evet</w:t>
            </w:r>
          </w:p>
        </w:tc>
        <w:tc>
          <w:tcPr>
            <w:tcW w:w="832" w:type="pct"/>
            <w:tcBorders>
              <w:top w:val="single" w:sz="4" w:space="0" w:color="auto"/>
              <w:left w:val="nil"/>
              <w:bottom w:val="single" w:sz="4" w:space="0" w:color="auto"/>
              <w:right w:val="single" w:sz="4" w:space="0" w:color="auto"/>
            </w:tcBorders>
          </w:tcPr>
          <w:p w14:paraId="339FBFEA" w14:textId="77777777" w:rsidR="00EB6519" w:rsidRPr="00A5606A" w:rsidRDefault="00EB6519" w:rsidP="00033B8B">
            <w:pPr>
              <w:rPr>
                <w:rFonts w:ascii="Arial" w:hAnsi="Arial" w:cs="Arial"/>
                <w:sz w:val="13"/>
                <w:szCs w:val="13"/>
              </w:rPr>
            </w:pPr>
            <w:r w:rsidRPr="00A5606A">
              <w:rPr>
                <w:rFonts w:ascii="Arial" w:hAnsi="Arial" w:cs="Arial"/>
                <w:sz w:val="13"/>
                <w:szCs w:val="13"/>
              </w:rPr>
              <w:t>Evet</w:t>
            </w:r>
          </w:p>
        </w:tc>
      </w:tr>
      <w:tr w:rsidR="00EB6519" w:rsidRPr="00A5606A" w14:paraId="46FF91D9" w14:textId="77777777" w:rsidTr="00033B8B">
        <w:trPr>
          <w:trHeight w:val="21"/>
        </w:trPr>
        <w:tc>
          <w:tcPr>
            <w:tcW w:w="2249" w:type="pct"/>
            <w:shd w:val="clear" w:color="auto" w:fill="auto"/>
            <w:noWrap/>
            <w:vAlign w:val="center"/>
            <w:hideMark/>
          </w:tcPr>
          <w:p w14:paraId="0F62CACB" w14:textId="77777777" w:rsidR="00EB6519" w:rsidRPr="00A5606A" w:rsidRDefault="00EB6519" w:rsidP="00033B8B">
            <w:pPr>
              <w:rPr>
                <w:rFonts w:ascii="Arial" w:hAnsi="Arial" w:cs="Arial"/>
                <w:sz w:val="13"/>
                <w:szCs w:val="13"/>
              </w:rPr>
            </w:pPr>
            <w:r w:rsidRPr="00A5606A">
              <w:rPr>
                <w:rFonts w:ascii="Arial" w:hAnsi="Arial" w:cs="Arial"/>
                <w:sz w:val="13"/>
                <w:szCs w:val="13"/>
              </w:rPr>
              <w:t xml:space="preserve">Geri ödeme </w:t>
            </w:r>
            <w:proofErr w:type="gramStart"/>
            <w:r w:rsidRPr="00A5606A">
              <w:rPr>
                <w:rFonts w:ascii="Arial" w:hAnsi="Arial" w:cs="Arial"/>
                <w:sz w:val="13"/>
                <w:szCs w:val="13"/>
              </w:rPr>
              <w:t>opsiyonu</w:t>
            </w:r>
            <w:proofErr w:type="gramEnd"/>
            <w:r w:rsidRPr="00A5606A">
              <w:rPr>
                <w:rFonts w:ascii="Arial" w:hAnsi="Arial" w:cs="Arial"/>
                <w:sz w:val="13"/>
                <w:szCs w:val="13"/>
              </w:rPr>
              <w:t xml:space="preserve"> tarihi, şarta bağlı geri ödeme opsiyonları ve geri ödenecek tutar</w:t>
            </w:r>
          </w:p>
        </w:tc>
        <w:tc>
          <w:tcPr>
            <w:tcW w:w="979" w:type="pct"/>
            <w:shd w:val="clear" w:color="auto" w:fill="auto"/>
          </w:tcPr>
          <w:p w14:paraId="5C0A9A52" w14:textId="77777777" w:rsidR="00EB6519" w:rsidRPr="00A5606A" w:rsidRDefault="00EB6519" w:rsidP="00033B8B">
            <w:pPr>
              <w:rPr>
                <w:rFonts w:ascii="Arial" w:hAnsi="Arial" w:cs="Arial"/>
                <w:sz w:val="13"/>
                <w:szCs w:val="13"/>
              </w:rPr>
            </w:pPr>
            <w:r w:rsidRPr="00A5606A">
              <w:rPr>
                <w:rFonts w:ascii="Arial" w:hAnsi="Arial" w:cs="Arial"/>
                <w:sz w:val="13"/>
                <w:szCs w:val="13"/>
              </w:rPr>
              <w:t>Son Ödeme Tarihi: 30 Kasım 2020</w:t>
            </w:r>
            <w:r w:rsidRPr="00A5606A">
              <w:rPr>
                <w:rFonts w:ascii="Arial" w:hAnsi="Arial" w:cs="Arial"/>
                <w:sz w:val="13"/>
                <w:szCs w:val="13"/>
              </w:rPr>
              <w:br/>
              <w:t>Kar Payı Toplam Geri Ödeme Tutarı: 131.250.000 ABD Doları,</w:t>
            </w:r>
            <w:r w:rsidRPr="00A5606A">
              <w:rPr>
                <w:rFonts w:ascii="Arial" w:hAnsi="Arial" w:cs="Arial"/>
                <w:sz w:val="13"/>
                <w:szCs w:val="13"/>
              </w:rPr>
              <w:br/>
              <w:t>Geri Ödeme Süresi: 6 aylık</w:t>
            </w:r>
            <w:r w:rsidRPr="00A5606A">
              <w:rPr>
                <w:rFonts w:ascii="Arial" w:hAnsi="Arial" w:cs="Arial"/>
                <w:sz w:val="13"/>
                <w:szCs w:val="13"/>
              </w:rPr>
              <w:br/>
              <w:t>Anapara ödemesi: 250.000.000 ABD Doları</w:t>
            </w:r>
          </w:p>
        </w:tc>
        <w:tc>
          <w:tcPr>
            <w:tcW w:w="940" w:type="pct"/>
            <w:tcBorders>
              <w:top w:val="nil"/>
              <w:left w:val="nil"/>
              <w:bottom w:val="single" w:sz="4" w:space="0" w:color="auto"/>
              <w:right w:val="single" w:sz="4" w:space="0" w:color="auto"/>
            </w:tcBorders>
            <w:shd w:val="clear" w:color="auto" w:fill="auto"/>
          </w:tcPr>
          <w:p w14:paraId="1DCF2E0F" w14:textId="77777777" w:rsidR="00EB6519" w:rsidRPr="00A5606A" w:rsidRDefault="00EB6519" w:rsidP="00033B8B">
            <w:pPr>
              <w:rPr>
                <w:rFonts w:ascii="Arial" w:hAnsi="Arial" w:cs="Arial"/>
                <w:color w:val="000000"/>
                <w:sz w:val="13"/>
                <w:szCs w:val="13"/>
              </w:rPr>
            </w:pPr>
            <w:r w:rsidRPr="00A5606A">
              <w:rPr>
                <w:rFonts w:ascii="Arial" w:hAnsi="Arial" w:cs="Arial"/>
                <w:color w:val="000000"/>
                <w:sz w:val="13"/>
                <w:szCs w:val="13"/>
              </w:rPr>
              <w:t>Son Ödeme Tarihi: 7 Mayıs 2018</w:t>
            </w:r>
            <w:r w:rsidRPr="00A5606A">
              <w:rPr>
                <w:rFonts w:ascii="Arial" w:hAnsi="Arial" w:cs="Arial"/>
                <w:color w:val="000000"/>
                <w:sz w:val="13"/>
                <w:szCs w:val="13"/>
              </w:rPr>
              <w:br/>
              <w:t>Kar Payı Toplam Geri Ödeme Tutarı: 77.500.000 ABD Doları,</w:t>
            </w:r>
            <w:r w:rsidRPr="00A5606A">
              <w:rPr>
                <w:rFonts w:ascii="Arial" w:hAnsi="Arial" w:cs="Arial"/>
                <w:color w:val="000000"/>
                <w:sz w:val="13"/>
                <w:szCs w:val="13"/>
              </w:rPr>
              <w:br/>
              <w:t>Geri Ödeme Süresi: 6 aylık</w:t>
            </w:r>
            <w:r w:rsidRPr="00A5606A">
              <w:rPr>
                <w:rFonts w:ascii="Arial" w:hAnsi="Arial" w:cs="Arial"/>
                <w:color w:val="000000"/>
                <w:sz w:val="13"/>
                <w:szCs w:val="13"/>
              </w:rPr>
              <w:br/>
              <w:t>Anapara ödemesi: 200.000.000 ABD Doları</w:t>
            </w:r>
          </w:p>
        </w:tc>
        <w:tc>
          <w:tcPr>
            <w:tcW w:w="832" w:type="pct"/>
            <w:tcBorders>
              <w:top w:val="single" w:sz="4" w:space="0" w:color="auto"/>
              <w:left w:val="nil"/>
              <w:bottom w:val="single" w:sz="4" w:space="0" w:color="auto"/>
              <w:right w:val="single" w:sz="4" w:space="0" w:color="auto"/>
            </w:tcBorders>
            <w:shd w:val="clear" w:color="auto" w:fill="auto"/>
          </w:tcPr>
          <w:p w14:paraId="3026A900" w14:textId="77777777" w:rsidR="00EB6519" w:rsidRPr="00A5606A" w:rsidRDefault="00EB6519" w:rsidP="00033B8B">
            <w:pPr>
              <w:rPr>
                <w:rFonts w:ascii="Arial" w:hAnsi="Arial" w:cs="Arial"/>
                <w:sz w:val="13"/>
                <w:szCs w:val="13"/>
              </w:rPr>
            </w:pPr>
            <w:r w:rsidRPr="00A5606A">
              <w:rPr>
                <w:rFonts w:ascii="Arial" w:hAnsi="Arial" w:cs="Arial"/>
                <w:sz w:val="13"/>
                <w:szCs w:val="13"/>
              </w:rPr>
              <w:t>Son Ödeme Tarihi: Yok</w:t>
            </w:r>
          </w:p>
          <w:p w14:paraId="562E3DA4" w14:textId="77777777" w:rsidR="00EB6519" w:rsidRPr="00A5606A" w:rsidRDefault="00EB6519" w:rsidP="00033B8B">
            <w:pPr>
              <w:rPr>
                <w:rFonts w:ascii="Arial" w:hAnsi="Arial" w:cs="Arial"/>
                <w:sz w:val="13"/>
                <w:szCs w:val="13"/>
              </w:rPr>
            </w:pPr>
            <w:r w:rsidRPr="00A5606A">
              <w:rPr>
                <w:rFonts w:ascii="Arial" w:hAnsi="Arial" w:cs="Arial"/>
                <w:sz w:val="13"/>
                <w:szCs w:val="13"/>
              </w:rPr>
              <w:t xml:space="preserve">İlk geri ödeme </w:t>
            </w:r>
            <w:proofErr w:type="gramStart"/>
            <w:r w:rsidRPr="00A5606A">
              <w:rPr>
                <w:rFonts w:ascii="Arial" w:hAnsi="Arial" w:cs="Arial"/>
                <w:sz w:val="13"/>
                <w:szCs w:val="13"/>
              </w:rPr>
              <w:t>opsiyon</w:t>
            </w:r>
            <w:proofErr w:type="gramEnd"/>
            <w:r w:rsidRPr="00A5606A">
              <w:rPr>
                <w:rFonts w:ascii="Arial" w:hAnsi="Arial" w:cs="Arial"/>
                <w:sz w:val="13"/>
                <w:szCs w:val="13"/>
              </w:rPr>
              <w:t xml:space="preserve"> tarihi: 20.02.2023</w:t>
            </w:r>
            <w:r w:rsidRPr="00A5606A">
              <w:rPr>
                <w:rFonts w:ascii="Arial" w:hAnsi="Arial" w:cs="Arial"/>
                <w:sz w:val="13"/>
                <w:szCs w:val="13"/>
              </w:rPr>
              <w:br/>
              <w:t>5 yıl Toplam Kar Payı Geri Ödeme Tutarı: 102.500.000 ABD Doları,</w:t>
            </w:r>
            <w:r w:rsidRPr="00A5606A">
              <w:rPr>
                <w:rFonts w:ascii="Arial" w:hAnsi="Arial" w:cs="Arial"/>
                <w:sz w:val="13"/>
                <w:szCs w:val="13"/>
              </w:rPr>
              <w:br/>
              <w:t>Geri Ödeme Süresi: 6 aylık</w:t>
            </w:r>
            <w:r w:rsidRPr="00A5606A">
              <w:rPr>
                <w:rFonts w:ascii="Arial" w:hAnsi="Arial" w:cs="Arial"/>
                <w:sz w:val="13"/>
                <w:szCs w:val="13"/>
              </w:rPr>
              <w:br/>
              <w:t>Anapara ödemesi: 205.000.000 ABD Doları</w:t>
            </w:r>
          </w:p>
        </w:tc>
      </w:tr>
      <w:tr w:rsidR="00EB6519" w:rsidRPr="00A5606A" w14:paraId="71CCD8C5" w14:textId="77777777" w:rsidTr="00033B8B">
        <w:trPr>
          <w:trHeight w:val="81"/>
        </w:trPr>
        <w:tc>
          <w:tcPr>
            <w:tcW w:w="2249" w:type="pct"/>
            <w:tcBorders>
              <w:bottom w:val="single" w:sz="4" w:space="0" w:color="auto"/>
            </w:tcBorders>
            <w:shd w:val="clear" w:color="auto" w:fill="auto"/>
            <w:noWrap/>
            <w:hideMark/>
          </w:tcPr>
          <w:p w14:paraId="558B006E" w14:textId="77777777" w:rsidR="00EB6519" w:rsidRPr="00A5606A" w:rsidRDefault="00EB6519" w:rsidP="00033B8B">
            <w:pPr>
              <w:jc w:val="both"/>
              <w:rPr>
                <w:rFonts w:ascii="Arial" w:hAnsi="Arial" w:cs="Arial"/>
                <w:sz w:val="13"/>
                <w:szCs w:val="13"/>
              </w:rPr>
            </w:pPr>
            <w:r w:rsidRPr="00A5606A">
              <w:rPr>
                <w:rFonts w:ascii="Arial" w:hAnsi="Arial" w:cs="Arial"/>
                <w:sz w:val="13"/>
                <w:szCs w:val="13"/>
              </w:rPr>
              <w:t xml:space="preserve">Müteakip geri ödeme </w:t>
            </w:r>
            <w:proofErr w:type="gramStart"/>
            <w:r w:rsidRPr="00A5606A">
              <w:rPr>
                <w:rFonts w:ascii="Arial" w:hAnsi="Arial" w:cs="Arial"/>
                <w:sz w:val="13"/>
                <w:szCs w:val="13"/>
              </w:rPr>
              <w:t>opsiyonu</w:t>
            </w:r>
            <w:proofErr w:type="gramEnd"/>
            <w:r w:rsidRPr="00A5606A">
              <w:rPr>
                <w:rFonts w:ascii="Arial" w:hAnsi="Arial" w:cs="Arial"/>
                <w:sz w:val="13"/>
                <w:szCs w:val="13"/>
              </w:rPr>
              <w:t xml:space="preserve"> tarihleri</w:t>
            </w:r>
          </w:p>
        </w:tc>
        <w:tc>
          <w:tcPr>
            <w:tcW w:w="979" w:type="pct"/>
            <w:tcBorders>
              <w:bottom w:val="single" w:sz="4" w:space="0" w:color="auto"/>
            </w:tcBorders>
            <w:shd w:val="clear" w:color="auto" w:fill="auto"/>
            <w:noWrap/>
          </w:tcPr>
          <w:p w14:paraId="509C6A8E" w14:textId="77777777" w:rsidR="00EB6519" w:rsidRPr="00A5606A" w:rsidRDefault="00EB6519" w:rsidP="00033B8B">
            <w:pPr>
              <w:rPr>
                <w:rFonts w:ascii="Arial" w:hAnsi="Arial" w:cs="Arial"/>
                <w:sz w:val="13"/>
                <w:szCs w:val="13"/>
              </w:rPr>
            </w:pPr>
            <w:r w:rsidRPr="00A5606A">
              <w:rPr>
                <w:rFonts w:ascii="Arial" w:hAnsi="Arial" w:cs="Arial"/>
                <w:sz w:val="13"/>
                <w:szCs w:val="13"/>
              </w:rPr>
              <w:t>-</w:t>
            </w:r>
          </w:p>
        </w:tc>
        <w:tc>
          <w:tcPr>
            <w:tcW w:w="940" w:type="pct"/>
            <w:tcBorders>
              <w:top w:val="single" w:sz="4" w:space="0" w:color="auto"/>
              <w:left w:val="nil"/>
              <w:bottom w:val="single" w:sz="4" w:space="0" w:color="auto"/>
              <w:right w:val="single" w:sz="4" w:space="0" w:color="auto"/>
            </w:tcBorders>
            <w:shd w:val="clear" w:color="auto" w:fill="auto"/>
            <w:vAlign w:val="center"/>
          </w:tcPr>
          <w:p w14:paraId="1BB0A753" w14:textId="77777777" w:rsidR="00EB6519" w:rsidRPr="00A5606A" w:rsidRDefault="00EB6519" w:rsidP="00033B8B">
            <w:pPr>
              <w:rPr>
                <w:rFonts w:ascii="Arial" w:hAnsi="Arial" w:cs="Arial"/>
                <w:sz w:val="13"/>
                <w:szCs w:val="13"/>
              </w:rPr>
            </w:pPr>
            <w:r w:rsidRPr="00A5606A">
              <w:rPr>
                <w:rFonts w:ascii="Arial" w:hAnsi="Arial" w:cs="Arial"/>
                <w:color w:val="000000"/>
                <w:sz w:val="13"/>
                <w:szCs w:val="13"/>
              </w:rPr>
              <w:t>-</w:t>
            </w:r>
          </w:p>
        </w:tc>
        <w:tc>
          <w:tcPr>
            <w:tcW w:w="832" w:type="pct"/>
            <w:tcBorders>
              <w:top w:val="single" w:sz="4" w:space="0" w:color="auto"/>
              <w:left w:val="nil"/>
              <w:bottom w:val="single" w:sz="4" w:space="0" w:color="auto"/>
              <w:right w:val="single" w:sz="4" w:space="0" w:color="auto"/>
            </w:tcBorders>
          </w:tcPr>
          <w:p w14:paraId="630FD78B" w14:textId="77777777" w:rsidR="00EB6519" w:rsidRPr="00A5606A" w:rsidRDefault="00EB6519" w:rsidP="00033B8B">
            <w:pPr>
              <w:rPr>
                <w:rFonts w:ascii="Arial" w:hAnsi="Arial" w:cs="Arial"/>
                <w:color w:val="000000"/>
                <w:sz w:val="13"/>
                <w:szCs w:val="13"/>
              </w:rPr>
            </w:pPr>
            <w:r w:rsidRPr="00A5606A">
              <w:rPr>
                <w:rFonts w:ascii="Arial" w:hAnsi="Arial" w:cs="Arial"/>
                <w:color w:val="1F497D"/>
                <w:sz w:val="13"/>
                <w:szCs w:val="13"/>
                <w:lang w:val="en-US"/>
              </w:rPr>
              <w:t>-</w:t>
            </w:r>
          </w:p>
        </w:tc>
      </w:tr>
      <w:tr w:rsidR="00EB6519" w:rsidRPr="00A5606A" w14:paraId="021654E1" w14:textId="77777777" w:rsidTr="00033B8B">
        <w:trPr>
          <w:trHeight w:val="21"/>
        </w:trPr>
        <w:tc>
          <w:tcPr>
            <w:tcW w:w="5000" w:type="pct"/>
            <w:gridSpan w:val="4"/>
            <w:shd w:val="clear" w:color="auto" w:fill="auto"/>
            <w:noWrap/>
            <w:vAlign w:val="bottom"/>
          </w:tcPr>
          <w:p w14:paraId="5AA4DF46" w14:textId="77777777" w:rsidR="00EB6519" w:rsidRPr="00A5606A" w:rsidRDefault="00EB6519" w:rsidP="00033B8B">
            <w:pPr>
              <w:rPr>
                <w:rFonts w:ascii="Arial" w:hAnsi="Arial" w:cs="Arial"/>
                <w:sz w:val="13"/>
                <w:szCs w:val="13"/>
              </w:rPr>
            </w:pPr>
            <w:r w:rsidRPr="00A5606A">
              <w:rPr>
                <w:rFonts w:ascii="Arial" w:hAnsi="Arial" w:cs="Arial"/>
                <w:b/>
                <w:color w:val="000000" w:themeColor="text1"/>
                <w:sz w:val="13"/>
                <w:szCs w:val="13"/>
              </w:rPr>
              <w:t>Kar Payı / temettü ödemeleri</w:t>
            </w:r>
            <w:r w:rsidRPr="00A5606A">
              <w:rPr>
                <w:rFonts w:ascii="Arial" w:hAnsi="Arial" w:cs="Arial"/>
                <w:b/>
                <w:color w:val="000000" w:themeColor="text1"/>
                <w:sz w:val="13"/>
                <w:szCs w:val="13"/>
              </w:rPr>
              <w:tab/>
              <w:t xml:space="preserve">  </w:t>
            </w:r>
          </w:p>
        </w:tc>
      </w:tr>
      <w:tr w:rsidR="00EB6519" w:rsidRPr="00A5606A" w14:paraId="77EC5E0D" w14:textId="77777777" w:rsidTr="00033B8B">
        <w:trPr>
          <w:trHeight w:val="21"/>
        </w:trPr>
        <w:tc>
          <w:tcPr>
            <w:tcW w:w="2249" w:type="pct"/>
            <w:shd w:val="clear" w:color="auto" w:fill="auto"/>
            <w:noWrap/>
          </w:tcPr>
          <w:p w14:paraId="2DC2E40D" w14:textId="08C195D0" w:rsidR="00EB6519" w:rsidRPr="00A5606A" w:rsidRDefault="00EB6519" w:rsidP="00033B8B">
            <w:pPr>
              <w:jc w:val="both"/>
              <w:rPr>
                <w:rFonts w:ascii="Arial" w:hAnsi="Arial" w:cs="Arial"/>
                <w:b/>
                <w:bCs/>
                <w:sz w:val="13"/>
                <w:szCs w:val="13"/>
              </w:rPr>
            </w:pPr>
            <w:r w:rsidRPr="00A5606A">
              <w:rPr>
                <w:rFonts w:ascii="Arial" w:hAnsi="Arial" w:cs="Arial"/>
                <w:sz w:val="13"/>
                <w:szCs w:val="13"/>
              </w:rPr>
              <w:t>Sabit ya da değişken Kar Payı/temettü ödemeleri</w:t>
            </w:r>
          </w:p>
        </w:tc>
        <w:tc>
          <w:tcPr>
            <w:tcW w:w="979" w:type="pct"/>
            <w:shd w:val="clear" w:color="auto" w:fill="auto"/>
            <w:noWrap/>
          </w:tcPr>
          <w:p w14:paraId="28B395ED" w14:textId="77777777" w:rsidR="00EB6519" w:rsidRPr="00A5606A" w:rsidRDefault="00EB6519" w:rsidP="00033B8B">
            <w:pPr>
              <w:rPr>
                <w:rFonts w:ascii="Arial" w:hAnsi="Arial" w:cs="Arial"/>
                <w:sz w:val="13"/>
                <w:szCs w:val="13"/>
              </w:rPr>
            </w:pPr>
            <w:r w:rsidRPr="00A5606A">
              <w:rPr>
                <w:rFonts w:ascii="Arial" w:hAnsi="Arial" w:cs="Arial"/>
                <w:sz w:val="13"/>
                <w:szCs w:val="13"/>
              </w:rPr>
              <w:t>Sabit</w:t>
            </w:r>
          </w:p>
        </w:tc>
        <w:tc>
          <w:tcPr>
            <w:tcW w:w="940" w:type="pct"/>
            <w:tcBorders>
              <w:top w:val="nil"/>
              <w:left w:val="nil"/>
              <w:bottom w:val="single" w:sz="4" w:space="0" w:color="auto"/>
              <w:right w:val="single" w:sz="4" w:space="0" w:color="auto"/>
            </w:tcBorders>
            <w:shd w:val="clear" w:color="auto" w:fill="auto"/>
          </w:tcPr>
          <w:p w14:paraId="0C8B6F5B" w14:textId="77777777" w:rsidR="00EB6519" w:rsidRPr="00A5606A" w:rsidRDefault="00EB6519" w:rsidP="00033B8B">
            <w:pPr>
              <w:rPr>
                <w:rFonts w:ascii="Arial" w:hAnsi="Arial" w:cs="Arial"/>
                <w:sz w:val="13"/>
                <w:szCs w:val="13"/>
              </w:rPr>
            </w:pPr>
            <w:r w:rsidRPr="00A5606A">
              <w:rPr>
                <w:rFonts w:ascii="Arial" w:hAnsi="Arial" w:cs="Arial"/>
                <w:color w:val="000000"/>
                <w:sz w:val="13"/>
                <w:szCs w:val="13"/>
              </w:rPr>
              <w:t>Sabit</w:t>
            </w:r>
          </w:p>
        </w:tc>
        <w:tc>
          <w:tcPr>
            <w:tcW w:w="832" w:type="pct"/>
            <w:tcBorders>
              <w:top w:val="single" w:sz="4" w:space="0" w:color="auto"/>
              <w:left w:val="nil"/>
              <w:bottom w:val="single" w:sz="4" w:space="0" w:color="auto"/>
              <w:right w:val="single" w:sz="4" w:space="0" w:color="auto"/>
            </w:tcBorders>
          </w:tcPr>
          <w:p w14:paraId="5C3BA9C2" w14:textId="77777777" w:rsidR="00EB6519" w:rsidRPr="00A5606A" w:rsidRDefault="00EB6519" w:rsidP="00033B8B">
            <w:pPr>
              <w:rPr>
                <w:rFonts w:ascii="Arial" w:hAnsi="Arial" w:cs="Arial"/>
                <w:color w:val="000000"/>
                <w:sz w:val="13"/>
                <w:szCs w:val="13"/>
              </w:rPr>
            </w:pPr>
            <w:r w:rsidRPr="00A5606A">
              <w:rPr>
                <w:rFonts w:ascii="Arial" w:hAnsi="Arial" w:cs="Arial"/>
                <w:color w:val="000000"/>
                <w:sz w:val="13"/>
                <w:szCs w:val="13"/>
              </w:rPr>
              <w:t>Sabit</w:t>
            </w:r>
          </w:p>
        </w:tc>
      </w:tr>
      <w:tr w:rsidR="00EB6519" w:rsidRPr="00A5606A" w14:paraId="58D6E6D4" w14:textId="77777777" w:rsidTr="00033B8B">
        <w:trPr>
          <w:trHeight w:val="21"/>
        </w:trPr>
        <w:tc>
          <w:tcPr>
            <w:tcW w:w="2249" w:type="pct"/>
            <w:shd w:val="clear" w:color="auto" w:fill="auto"/>
            <w:noWrap/>
          </w:tcPr>
          <w:p w14:paraId="41E10C1D" w14:textId="77777777" w:rsidR="00EB6519" w:rsidRPr="00A5606A" w:rsidRDefault="00EB6519" w:rsidP="00033B8B">
            <w:pPr>
              <w:jc w:val="both"/>
              <w:rPr>
                <w:rFonts w:ascii="Arial" w:hAnsi="Arial" w:cs="Arial"/>
                <w:sz w:val="13"/>
                <w:szCs w:val="13"/>
              </w:rPr>
            </w:pPr>
            <w:r w:rsidRPr="00A5606A">
              <w:rPr>
                <w:rFonts w:ascii="Arial" w:hAnsi="Arial" w:cs="Arial"/>
                <w:sz w:val="13"/>
                <w:szCs w:val="13"/>
              </w:rPr>
              <w:t>Kar Payı oranı ve Kar Payı oranına ilişkin endeks değeri</w:t>
            </w:r>
          </w:p>
        </w:tc>
        <w:tc>
          <w:tcPr>
            <w:tcW w:w="979" w:type="pct"/>
            <w:shd w:val="clear" w:color="auto" w:fill="auto"/>
            <w:noWrap/>
          </w:tcPr>
          <w:p w14:paraId="719A83E2" w14:textId="77777777" w:rsidR="00EB6519" w:rsidRPr="00A5606A" w:rsidRDefault="00EB6519" w:rsidP="00033B8B">
            <w:pPr>
              <w:rPr>
                <w:rFonts w:ascii="Arial" w:hAnsi="Arial" w:cs="Arial"/>
                <w:sz w:val="13"/>
                <w:szCs w:val="13"/>
              </w:rPr>
            </w:pPr>
            <w:r w:rsidRPr="00A5606A">
              <w:rPr>
                <w:rFonts w:ascii="Arial" w:hAnsi="Arial" w:cs="Arial"/>
                <w:sz w:val="13"/>
                <w:szCs w:val="13"/>
              </w:rPr>
              <w:t xml:space="preserve">%10,50 </w:t>
            </w:r>
          </w:p>
        </w:tc>
        <w:tc>
          <w:tcPr>
            <w:tcW w:w="940" w:type="pct"/>
            <w:tcBorders>
              <w:top w:val="nil"/>
              <w:left w:val="nil"/>
              <w:bottom w:val="single" w:sz="4" w:space="0" w:color="auto"/>
              <w:right w:val="single" w:sz="4" w:space="0" w:color="auto"/>
            </w:tcBorders>
            <w:shd w:val="clear" w:color="auto" w:fill="auto"/>
          </w:tcPr>
          <w:p w14:paraId="4FC25CA7" w14:textId="77777777" w:rsidR="00EB6519" w:rsidRPr="00A5606A" w:rsidRDefault="00EB6519" w:rsidP="00033B8B">
            <w:pPr>
              <w:rPr>
                <w:rFonts w:ascii="Arial" w:hAnsi="Arial" w:cs="Arial"/>
                <w:sz w:val="13"/>
                <w:szCs w:val="13"/>
              </w:rPr>
            </w:pPr>
            <w:r w:rsidRPr="00A5606A">
              <w:rPr>
                <w:rFonts w:ascii="Arial" w:hAnsi="Arial" w:cs="Arial"/>
                <w:color w:val="000000"/>
                <w:sz w:val="13"/>
                <w:szCs w:val="13"/>
              </w:rPr>
              <w:t>%7,75</w:t>
            </w:r>
          </w:p>
        </w:tc>
        <w:tc>
          <w:tcPr>
            <w:tcW w:w="832" w:type="pct"/>
            <w:tcBorders>
              <w:top w:val="single" w:sz="4" w:space="0" w:color="auto"/>
              <w:left w:val="nil"/>
              <w:bottom w:val="single" w:sz="4" w:space="0" w:color="auto"/>
              <w:right w:val="single" w:sz="4" w:space="0" w:color="auto"/>
            </w:tcBorders>
          </w:tcPr>
          <w:p w14:paraId="6E694DB4" w14:textId="77777777" w:rsidR="00EB6519" w:rsidRPr="00A5606A" w:rsidRDefault="00EB6519" w:rsidP="00033B8B">
            <w:pPr>
              <w:rPr>
                <w:rFonts w:ascii="Arial" w:hAnsi="Arial" w:cs="Arial"/>
                <w:color w:val="000000"/>
                <w:sz w:val="13"/>
                <w:szCs w:val="13"/>
              </w:rPr>
            </w:pPr>
            <w:r w:rsidRPr="00A5606A">
              <w:rPr>
                <w:rFonts w:ascii="Arial" w:hAnsi="Arial" w:cs="Arial"/>
                <w:color w:val="000000"/>
                <w:sz w:val="13"/>
                <w:szCs w:val="13"/>
              </w:rPr>
              <w:t>%10</w:t>
            </w:r>
          </w:p>
        </w:tc>
      </w:tr>
      <w:tr w:rsidR="00EB6519" w:rsidRPr="00A5606A" w14:paraId="185CD227" w14:textId="77777777" w:rsidTr="00033B8B">
        <w:trPr>
          <w:trHeight w:val="21"/>
        </w:trPr>
        <w:tc>
          <w:tcPr>
            <w:tcW w:w="2249" w:type="pct"/>
            <w:shd w:val="clear" w:color="auto" w:fill="auto"/>
            <w:noWrap/>
          </w:tcPr>
          <w:p w14:paraId="47623758" w14:textId="77777777" w:rsidR="00EB6519" w:rsidRPr="00A5606A" w:rsidRDefault="00EB6519" w:rsidP="00033B8B">
            <w:pPr>
              <w:jc w:val="both"/>
              <w:rPr>
                <w:rFonts w:ascii="Arial" w:hAnsi="Arial" w:cs="Arial"/>
                <w:sz w:val="13"/>
                <w:szCs w:val="13"/>
              </w:rPr>
            </w:pPr>
            <w:r w:rsidRPr="00A5606A">
              <w:rPr>
                <w:rFonts w:ascii="Arial" w:hAnsi="Arial" w:cs="Arial"/>
                <w:sz w:val="13"/>
                <w:szCs w:val="13"/>
              </w:rPr>
              <w:t xml:space="preserve">Temettü ödemesini durduran herhangi bir kısıtlamanın var olup olmadığı </w:t>
            </w:r>
          </w:p>
        </w:tc>
        <w:tc>
          <w:tcPr>
            <w:tcW w:w="979" w:type="pct"/>
            <w:shd w:val="clear" w:color="auto" w:fill="auto"/>
            <w:noWrap/>
          </w:tcPr>
          <w:p w14:paraId="1DF20D21" w14:textId="77777777" w:rsidR="00EB6519" w:rsidRPr="00A5606A" w:rsidRDefault="00EB6519" w:rsidP="00033B8B">
            <w:pPr>
              <w:rPr>
                <w:rFonts w:ascii="Arial" w:hAnsi="Arial" w:cs="Arial"/>
                <w:sz w:val="13"/>
                <w:szCs w:val="13"/>
              </w:rPr>
            </w:pPr>
            <w:r w:rsidRPr="00A5606A">
              <w:rPr>
                <w:rFonts w:ascii="Arial" w:hAnsi="Arial" w:cs="Arial"/>
                <w:sz w:val="13"/>
                <w:szCs w:val="13"/>
              </w:rPr>
              <w:t>BDDK tebliğ ve yönetmeliklerine uygun olarak ödenebilir</w:t>
            </w:r>
          </w:p>
        </w:tc>
        <w:tc>
          <w:tcPr>
            <w:tcW w:w="940" w:type="pct"/>
            <w:tcBorders>
              <w:top w:val="nil"/>
              <w:left w:val="nil"/>
              <w:bottom w:val="single" w:sz="4" w:space="0" w:color="auto"/>
              <w:right w:val="single" w:sz="4" w:space="0" w:color="auto"/>
            </w:tcBorders>
            <w:shd w:val="clear" w:color="auto" w:fill="auto"/>
          </w:tcPr>
          <w:p w14:paraId="69EE5C83" w14:textId="77777777" w:rsidR="00EB6519" w:rsidRPr="00A5606A" w:rsidRDefault="00EB6519" w:rsidP="00033B8B">
            <w:pPr>
              <w:rPr>
                <w:rFonts w:ascii="Arial" w:hAnsi="Arial" w:cs="Arial"/>
                <w:sz w:val="13"/>
                <w:szCs w:val="13"/>
              </w:rPr>
            </w:pPr>
            <w:r w:rsidRPr="00A5606A">
              <w:rPr>
                <w:rFonts w:ascii="Arial" w:hAnsi="Arial" w:cs="Arial"/>
                <w:sz w:val="13"/>
                <w:szCs w:val="13"/>
              </w:rPr>
              <w:t>BDDK tebliğ ve yönetmeliklerine uygun olarak ödenebilir</w:t>
            </w:r>
          </w:p>
        </w:tc>
        <w:tc>
          <w:tcPr>
            <w:tcW w:w="832" w:type="pct"/>
            <w:tcBorders>
              <w:top w:val="single" w:sz="4" w:space="0" w:color="auto"/>
              <w:left w:val="nil"/>
              <w:bottom w:val="single" w:sz="4" w:space="0" w:color="auto"/>
              <w:right w:val="single" w:sz="4" w:space="0" w:color="auto"/>
            </w:tcBorders>
          </w:tcPr>
          <w:p w14:paraId="78601043" w14:textId="77777777" w:rsidR="00EB6519" w:rsidRPr="00A5606A" w:rsidRDefault="00EB6519" w:rsidP="00033B8B">
            <w:pPr>
              <w:rPr>
                <w:rFonts w:ascii="Arial" w:hAnsi="Arial" w:cs="Arial"/>
                <w:color w:val="000000"/>
                <w:sz w:val="13"/>
                <w:szCs w:val="13"/>
              </w:rPr>
            </w:pPr>
            <w:r w:rsidRPr="00A5606A">
              <w:rPr>
                <w:rFonts w:ascii="Arial" w:hAnsi="Arial" w:cs="Arial"/>
                <w:color w:val="000000"/>
                <w:sz w:val="13"/>
                <w:szCs w:val="13"/>
              </w:rPr>
              <w:t>BDDK tebliğ ve yönetmeliklerine uygun olarak ödenebilir</w:t>
            </w:r>
          </w:p>
        </w:tc>
      </w:tr>
      <w:tr w:rsidR="00EB6519" w:rsidRPr="00A5606A" w14:paraId="4B2DED89" w14:textId="77777777" w:rsidTr="00033B8B">
        <w:trPr>
          <w:trHeight w:val="21"/>
        </w:trPr>
        <w:tc>
          <w:tcPr>
            <w:tcW w:w="2249" w:type="pct"/>
            <w:shd w:val="clear" w:color="auto" w:fill="auto"/>
            <w:noWrap/>
          </w:tcPr>
          <w:p w14:paraId="3BF6E6BA" w14:textId="77777777" w:rsidR="00EB6519" w:rsidRPr="00A5606A" w:rsidRDefault="00EB6519" w:rsidP="00033B8B">
            <w:pPr>
              <w:jc w:val="both"/>
              <w:rPr>
                <w:rFonts w:ascii="Arial" w:hAnsi="Arial" w:cs="Arial"/>
                <w:sz w:val="13"/>
                <w:szCs w:val="13"/>
              </w:rPr>
            </w:pPr>
            <w:r w:rsidRPr="00A5606A">
              <w:rPr>
                <w:rFonts w:ascii="Arial" w:hAnsi="Arial" w:cs="Arial"/>
                <w:sz w:val="13"/>
                <w:szCs w:val="13"/>
              </w:rPr>
              <w:t xml:space="preserve">Tamamen isteğe bağlı, kısmen isteğe bağlı ya da mecburi olma özelliği </w:t>
            </w:r>
          </w:p>
        </w:tc>
        <w:tc>
          <w:tcPr>
            <w:tcW w:w="979" w:type="pct"/>
            <w:shd w:val="clear" w:color="auto" w:fill="auto"/>
            <w:noWrap/>
          </w:tcPr>
          <w:p w14:paraId="09FE4F21" w14:textId="77777777" w:rsidR="00EB6519" w:rsidRPr="00A5606A" w:rsidRDefault="00EB6519" w:rsidP="00033B8B">
            <w:pPr>
              <w:rPr>
                <w:rFonts w:ascii="Arial" w:hAnsi="Arial" w:cs="Arial"/>
                <w:sz w:val="13"/>
                <w:szCs w:val="13"/>
              </w:rPr>
            </w:pPr>
            <w:r w:rsidRPr="00A5606A">
              <w:rPr>
                <w:rFonts w:ascii="Arial" w:hAnsi="Arial" w:cs="Arial"/>
                <w:sz w:val="13"/>
                <w:szCs w:val="13"/>
              </w:rPr>
              <w:t>Mecburi</w:t>
            </w:r>
          </w:p>
        </w:tc>
        <w:tc>
          <w:tcPr>
            <w:tcW w:w="940" w:type="pct"/>
            <w:tcBorders>
              <w:top w:val="nil"/>
              <w:left w:val="nil"/>
              <w:bottom w:val="single" w:sz="4" w:space="0" w:color="auto"/>
              <w:right w:val="single" w:sz="4" w:space="0" w:color="auto"/>
            </w:tcBorders>
            <w:shd w:val="clear" w:color="auto" w:fill="auto"/>
          </w:tcPr>
          <w:p w14:paraId="7C2E6B7E" w14:textId="77777777" w:rsidR="00EB6519" w:rsidRPr="00A5606A" w:rsidRDefault="00EB6519" w:rsidP="00033B8B">
            <w:pPr>
              <w:rPr>
                <w:rFonts w:ascii="Arial" w:hAnsi="Arial" w:cs="Arial"/>
                <w:sz w:val="13"/>
                <w:szCs w:val="13"/>
              </w:rPr>
            </w:pPr>
            <w:r w:rsidRPr="00A5606A">
              <w:rPr>
                <w:rFonts w:ascii="Arial" w:hAnsi="Arial" w:cs="Arial"/>
                <w:sz w:val="13"/>
                <w:szCs w:val="13"/>
              </w:rPr>
              <w:t>Mecburi</w:t>
            </w:r>
          </w:p>
        </w:tc>
        <w:tc>
          <w:tcPr>
            <w:tcW w:w="832" w:type="pct"/>
            <w:tcBorders>
              <w:top w:val="single" w:sz="4" w:space="0" w:color="auto"/>
              <w:left w:val="nil"/>
              <w:bottom w:val="single" w:sz="4" w:space="0" w:color="auto"/>
              <w:right w:val="single" w:sz="4" w:space="0" w:color="auto"/>
            </w:tcBorders>
          </w:tcPr>
          <w:p w14:paraId="1BDEBE0E" w14:textId="77777777" w:rsidR="00EB6519" w:rsidRPr="00A5606A" w:rsidRDefault="00EB6519" w:rsidP="00033B8B">
            <w:pPr>
              <w:rPr>
                <w:rFonts w:ascii="Arial" w:hAnsi="Arial" w:cs="Arial"/>
                <w:color w:val="000000"/>
                <w:sz w:val="13"/>
                <w:szCs w:val="13"/>
              </w:rPr>
            </w:pPr>
            <w:r w:rsidRPr="00A5606A">
              <w:rPr>
                <w:rFonts w:ascii="Arial" w:hAnsi="Arial" w:cs="Arial"/>
                <w:color w:val="000000"/>
                <w:sz w:val="13"/>
                <w:szCs w:val="13"/>
              </w:rPr>
              <w:t>İsteğe bağlı</w:t>
            </w:r>
          </w:p>
        </w:tc>
      </w:tr>
      <w:tr w:rsidR="00EB6519" w:rsidRPr="00A5606A" w14:paraId="1B17BAA3" w14:textId="77777777" w:rsidTr="00033B8B">
        <w:trPr>
          <w:trHeight w:val="21"/>
        </w:trPr>
        <w:tc>
          <w:tcPr>
            <w:tcW w:w="2249" w:type="pct"/>
            <w:shd w:val="clear" w:color="auto" w:fill="auto"/>
            <w:noWrap/>
          </w:tcPr>
          <w:p w14:paraId="3BFE816D" w14:textId="77777777" w:rsidR="00EB6519" w:rsidRPr="00A5606A" w:rsidRDefault="00EB6519" w:rsidP="00033B8B">
            <w:pPr>
              <w:jc w:val="both"/>
              <w:rPr>
                <w:rFonts w:ascii="Arial" w:hAnsi="Arial" w:cs="Arial"/>
                <w:sz w:val="13"/>
                <w:szCs w:val="13"/>
              </w:rPr>
            </w:pPr>
            <w:r w:rsidRPr="00A5606A">
              <w:rPr>
                <w:rFonts w:ascii="Arial" w:hAnsi="Arial" w:cs="Arial"/>
                <w:sz w:val="13"/>
                <w:szCs w:val="13"/>
              </w:rPr>
              <w:t xml:space="preserve">Kar Payı artırımı gibi geri ödemeyi teşvik edecek bir unsurun olup olmadığı </w:t>
            </w:r>
          </w:p>
        </w:tc>
        <w:tc>
          <w:tcPr>
            <w:tcW w:w="979" w:type="pct"/>
            <w:shd w:val="clear" w:color="auto" w:fill="auto"/>
            <w:noWrap/>
          </w:tcPr>
          <w:p w14:paraId="2DB81894" w14:textId="77777777" w:rsidR="00EB6519" w:rsidRPr="00A5606A" w:rsidRDefault="00EB6519" w:rsidP="00033B8B">
            <w:pPr>
              <w:rPr>
                <w:rFonts w:ascii="Arial" w:hAnsi="Arial" w:cs="Arial"/>
                <w:sz w:val="13"/>
                <w:szCs w:val="13"/>
              </w:rPr>
            </w:pPr>
            <w:r w:rsidRPr="00A5606A">
              <w:rPr>
                <w:rFonts w:ascii="Arial" w:hAnsi="Arial" w:cs="Arial"/>
                <w:sz w:val="13"/>
                <w:szCs w:val="13"/>
              </w:rPr>
              <w:t>-</w:t>
            </w:r>
          </w:p>
        </w:tc>
        <w:tc>
          <w:tcPr>
            <w:tcW w:w="940" w:type="pct"/>
            <w:tcBorders>
              <w:top w:val="nil"/>
              <w:left w:val="nil"/>
              <w:bottom w:val="single" w:sz="4" w:space="0" w:color="auto"/>
              <w:right w:val="single" w:sz="4" w:space="0" w:color="auto"/>
            </w:tcBorders>
            <w:shd w:val="clear" w:color="auto" w:fill="auto"/>
          </w:tcPr>
          <w:p w14:paraId="0A93A16A" w14:textId="77777777" w:rsidR="00EB6519" w:rsidRPr="00A5606A" w:rsidRDefault="00EB6519" w:rsidP="00033B8B">
            <w:pPr>
              <w:rPr>
                <w:rFonts w:ascii="Arial" w:hAnsi="Arial" w:cs="Arial"/>
                <w:sz w:val="13"/>
                <w:szCs w:val="13"/>
              </w:rPr>
            </w:pPr>
            <w:r w:rsidRPr="00A5606A">
              <w:rPr>
                <w:rFonts w:ascii="Arial" w:hAnsi="Arial" w:cs="Arial"/>
                <w:sz w:val="13"/>
                <w:szCs w:val="13"/>
              </w:rPr>
              <w:t>-</w:t>
            </w:r>
          </w:p>
        </w:tc>
        <w:tc>
          <w:tcPr>
            <w:tcW w:w="832" w:type="pct"/>
            <w:tcBorders>
              <w:top w:val="single" w:sz="4" w:space="0" w:color="auto"/>
              <w:left w:val="nil"/>
              <w:bottom w:val="single" w:sz="4" w:space="0" w:color="auto"/>
              <w:right w:val="single" w:sz="4" w:space="0" w:color="auto"/>
            </w:tcBorders>
          </w:tcPr>
          <w:p w14:paraId="5CA40319" w14:textId="77777777" w:rsidR="00EB6519" w:rsidRPr="00A5606A" w:rsidRDefault="00EB6519" w:rsidP="00033B8B">
            <w:pPr>
              <w:rPr>
                <w:rFonts w:ascii="Arial" w:hAnsi="Arial" w:cs="Arial"/>
                <w:color w:val="000000"/>
                <w:sz w:val="13"/>
                <w:szCs w:val="13"/>
              </w:rPr>
            </w:pPr>
            <w:r w:rsidRPr="00A5606A">
              <w:rPr>
                <w:rFonts w:ascii="Arial" w:hAnsi="Arial" w:cs="Arial"/>
                <w:color w:val="000000"/>
                <w:sz w:val="13"/>
                <w:szCs w:val="13"/>
              </w:rPr>
              <w:t>-</w:t>
            </w:r>
          </w:p>
        </w:tc>
      </w:tr>
      <w:tr w:rsidR="00EB6519" w:rsidRPr="00A5606A" w14:paraId="4702821C" w14:textId="77777777" w:rsidTr="00033B8B">
        <w:trPr>
          <w:trHeight w:val="21"/>
        </w:trPr>
        <w:tc>
          <w:tcPr>
            <w:tcW w:w="2249" w:type="pct"/>
            <w:tcBorders>
              <w:bottom w:val="single" w:sz="4" w:space="0" w:color="auto"/>
            </w:tcBorders>
            <w:shd w:val="clear" w:color="auto" w:fill="auto"/>
            <w:noWrap/>
          </w:tcPr>
          <w:p w14:paraId="785FCFE9" w14:textId="77777777" w:rsidR="00EB6519" w:rsidRPr="00A5606A" w:rsidRDefault="00EB6519" w:rsidP="00033B8B">
            <w:pPr>
              <w:jc w:val="both"/>
              <w:rPr>
                <w:rFonts w:ascii="Arial" w:hAnsi="Arial" w:cs="Arial"/>
                <w:sz w:val="13"/>
                <w:szCs w:val="13"/>
              </w:rPr>
            </w:pPr>
            <w:r w:rsidRPr="00A5606A">
              <w:rPr>
                <w:rFonts w:ascii="Arial" w:hAnsi="Arial" w:cs="Arial"/>
                <w:sz w:val="13"/>
                <w:szCs w:val="13"/>
              </w:rPr>
              <w:t>Birikimsiz ya da birikimli olma özelliği</w:t>
            </w:r>
          </w:p>
        </w:tc>
        <w:tc>
          <w:tcPr>
            <w:tcW w:w="979" w:type="pct"/>
            <w:tcBorders>
              <w:bottom w:val="single" w:sz="4" w:space="0" w:color="auto"/>
            </w:tcBorders>
            <w:shd w:val="clear" w:color="auto" w:fill="auto"/>
            <w:noWrap/>
          </w:tcPr>
          <w:p w14:paraId="0EB80F8A" w14:textId="77777777" w:rsidR="00EB6519" w:rsidRPr="00A5606A" w:rsidRDefault="00EB6519" w:rsidP="00033B8B">
            <w:pPr>
              <w:rPr>
                <w:rFonts w:ascii="Arial" w:hAnsi="Arial" w:cs="Arial"/>
                <w:sz w:val="13"/>
                <w:szCs w:val="13"/>
              </w:rPr>
            </w:pPr>
            <w:r w:rsidRPr="00A5606A">
              <w:rPr>
                <w:rFonts w:ascii="Arial" w:hAnsi="Arial" w:cs="Arial"/>
                <w:sz w:val="13"/>
                <w:szCs w:val="13"/>
              </w:rPr>
              <w:t>Birikimsiz</w:t>
            </w:r>
          </w:p>
        </w:tc>
        <w:tc>
          <w:tcPr>
            <w:tcW w:w="940" w:type="pct"/>
            <w:tcBorders>
              <w:top w:val="nil"/>
              <w:left w:val="nil"/>
              <w:bottom w:val="single" w:sz="4" w:space="0" w:color="auto"/>
              <w:right w:val="single" w:sz="4" w:space="0" w:color="auto"/>
            </w:tcBorders>
            <w:shd w:val="clear" w:color="auto" w:fill="auto"/>
          </w:tcPr>
          <w:p w14:paraId="4638D834" w14:textId="77777777" w:rsidR="00EB6519" w:rsidRPr="00A5606A" w:rsidRDefault="00EB6519" w:rsidP="00033B8B">
            <w:pPr>
              <w:rPr>
                <w:rFonts w:ascii="Arial" w:hAnsi="Arial" w:cs="Arial"/>
                <w:sz w:val="13"/>
                <w:szCs w:val="13"/>
              </w:rPr>
            </w:pPr>
            <w:r w:rsidRPr="00A5606A">
              <w:rPr>
                <w:rFonts w:ascii="Arial" w:hAnsi="Arial" w:cs="Arial"/>
                <w:sz w:val="13"/>
                <w:szCs w:val="13"/>
              </w:rPr>
              <w:t>Birikimsiz</w:t>
            </w:r>
          </w:p>
        </w:tc>
        <w:tc>
          <w:tcPr>
            <w:tcW w:w="832" w:type="pct"/>
            <w:tcBorders>
              <w:top w:val="single" w:sz="4" w:space="0" w:color="auto"/>
              <w:left w:val="nil"/>
              <w:bottom w:val="single" w:sz="4" w:space="0" w:color="auto"/>
              <w:right w:val="single" w:sz="4" w:space="0" w:color="auto"/>
            </w:tcBorders>
          </w:tcPr>
          <w:p w14:paraId="0DCB3024" w14:textId="77777777" w:rsidR="00EB6519" w:rsidRPr="00A5606A" w:rsidRDefault="00EB6519" w:rsidP="00033B8B">
            <w:pPr>
              <w:rPr>
                <w:rFonts w:ascii="Arial" w:hAnsi="Arial" w:cs="Arial"/>
                <w:color w:val="000000"/>
                <w:sz w:val="13"/>
                <w:szCs w:val="13"/>
              </w:rPr>
            </w:pPr>
            <w:r w:rsidRPr="00A5606A">
              <w:rPr>
                <w:rFonts w:ascii="Arial" w:hAnsi="Arial" w:cs="Arial"/>
                <w:color w:val="000000"/>
                <w:sz w:val="13"/>
                <w:szCs w:val="13"/>
              </w:rPr>
              <w:t>Birikimsiz</w:t>
            </w:r>
          </w:p>
        </w:tc>
      </w:tr>
      <w:tr w:rsidR="00EB6519" w:rsidRPr="00A5606A" w14:paraId="03262E84" w14:textId="77777777" w:rsidTr="00033B8B">
        <w:trPr>
          <w:trHeight w:val="21"/>
        </w:trPr>
        <w:tc>
          <w:tcPr>
            <w:tcW w:w="2249" w:type="pct"/>
            <w:tcBorders>
              <w:top w:val="single" w:sz="4" w:space="0" w:color="auto"/>
              <w:right w:val="nil"/>
            </w:tcBorders>
            <w:shd w:val="clear" w:color="auto" w:fill="auto"/>
            <w:noWrap/>
            <w:vAlign w:val="bottom"/>
          </w:tcPr>
          <w:p w14:paraId="46464C61" w14:textId="77777777" w:rsidR="00EB6519" w:rsidRPr="00A5606A" w:rsidRDefault="00EB6519" w:rsidP="00033B8B">
            <w:pPr>
              <w:rPr>
                <w:rFonts w:ascii="Arial" w:hAnsi="Arial" w:cs="Arial"/>
                <w:sz w:val="13"/>
                <w:szCs w:val="13"/>
              </w:rPr>
            </w:pPr>
            <w:r w:rsidRPr="00A5606A">
              <w:rPr>
                <w:rFonts w:ascii="Arial" w:hAnsi="Arial" w:cs="Arial"/>
                <w:b/>
                <w:bCs/>
                <w:sz w:val="13"/>
                <w:szCs w:val="13"/>
              </w:rPr>
              <w:t>Hisse senedine dönüştürülebilme özelliği</w:t>
            </w:r>
          </w:p>
        </w:tc>
        <w:tc>
          <w:tcPr>
            <w:tcW w:w="979" w:type="pct"/>
            <w:tcBorders>
              <w:top w:val="single" w:sz="4" w:space="0" w:color="auto"/>
              <w:left w:val="nil"/>
              <w:right w:val="nil"/>
            </w:tcBorders>
            <w:shd w:val="clear" w:color="auto" w:fill="auto"/>
            <w:noWrap/>
            <w:vAlign w:val="bottom"/>
          </w:tcPr>
          <w:p w14:paraId="11ED07C6" w14:textId="77777777" w:rsidR="00EB6519" w:rsidRPr="00A5606A" w:rsidRDefault="00EB6519" w:rsidP="00033B8B">
            <w:pPr>
              <w:rPr>
                <w:rFonts w:ascii="Arial" w:hAnsi="Arial" w:cs="Arial"/>
                <w:sz w:val="13"/>
                <w:szCs w:val="13"/>
              </w:rPr>
            </w:pPr>
          </w:p>
        </w:tc>
        <w:tc>
          <w:tcPr>
            <w:tcW w:w="940" w:type="pct"/>
            <w:tcBorders>
              <w:top w:val="single" w:sz="4" w:space="0" w:color="auto"/>
              <w:left w:val="nil"/>
              <w:bottom w:val="single" w:sz="4" w:space="0" w:color="auto"/>
              <w:right w:val="nil"/>
            </w:tcBorders>
            <w:shd w:val="clear" w:color="auto" w:fill="auto"/>
            <w:vAlign w:val="bottom"/>
          </w:tcPr>
          <w:p w14:paraId="4D4FE4EF" w14:textId="77777777" w:rsidR="00EB6519" w:rsidRPr="00A5606A" w:rsidRDefault="00EB6519" w:rsidP="00033B8B">
            <w:pPr>
              <w:rPr>
                <w:rFonts w:ascii="Arial" w:hAnsi="Arial" w:cs="Arial"/>
                <w:sz w:val="13"/>
                <w:szCs w:val="13"/>
              </w:rPr>
            </w:pPr>
          </w:p>
        </w:tc>
        <w:tc>
          <w:tcPr>
            <w:tcW w:w="832" w:type="pct"/>
            <w:tcBorders>
              <w:top w:val="single" w:sz="4" w:space="0" w:color="auto"/>
              <w:left w:val="nil"/>
              <w:bottom w:val="single" w:sz="4" w:space="0" w:color="auto"/>
              <w:right w:val="single" w:sz="4" w:space="0" w:color="auto"/>
            </w:tcBorders>
          </w:tcPr>
          <w:p w14:paraId="0D0E92E6" w14:textId="77777777" w:rsidR="00EB6519" w:rsidRPr="00A5606A" w:rsidRDefault="00EB6519" w:rsidP="00033B8B">
            <w:pPr>
              <w:rPr>
                <w:rFonts w:ascii="Arial" w:hAnsi="Arial" w:cs="Arial"/>
                <w:sz w:val="13"/>
                <w:szCs w:val="13"/>
              </w:rPr>
            </w:pPr>
          </w:p>
        </w:tc>
      </w:tr>
      <w:tr w:rsidR="00EB6519" w:rsidRPr="00A5606A" w14:paraId="7C1396DF" w14:textId="77777777" w:rsidTr="00033B8B">
        <w:trPr>
          <w:trHeight w:val="21"/>
        </w:trPr>
        <w:tc>
          <w:tcPr>
            <w:tcW w:w="2249" w:type="pct"/>
            <w:shd w:val="clear" w:color="auto" w:fill="auto"/>
            <w:noWrap/>
            <w:vAlign w:val="bottom"/>
          </w:tcPr>
          <w:p w14:paraId="6AD330D4" w14:textId="77777777" w:rsidR="00EB6519" w:rsidRPr="00A5606A" w:rsidRDefault="00EB6519" w:rsidP="00033B8B">
            <w:pPr>
              <w:rPr>
                <w:rFonts w:ascii="Arial" w:hAnsi="Arial" w:cs="Arial"/>
                <w:b/>
                <w:bCs/>
                <w:sz w:val="13"/>
                <w:szCs w:val="13"/>
              </w:rPr>
            </w:pPr>
            <w:r w:rsidRPr="00A5606A">
              <w:rPr>
                <w:rFonts w:ascii="Arial" w:hAnsi="Arial" w:cs="Arial"/>
                <w:sz w:val="13"/>
                <w:szCs w:val="13"/>
              </w:rPr>
              <w:t xml:space="preserve">Hisse senedine dönüştürülebilirse, dönüştürmeye sebep olacak tetikleyici olay/olaylar </w:t>
            </w:r>
          </w:p>
        </w:tc>
        <w:tc>
          <w:tcPr>
            <w:tcW w:w="979" w:type="pct"/>
            <w:shd w:val="clear" w:color="auto" w:fill="auto"/>
            <w:noWrap/>
          </w:tcPr>
          <w:p w14:paraId="43051BAB" w14:textId="77777777" w:rsidR="00EB6519" w:rsidRPr="00A5606A" w:rsidRDefault="00EB6519" w:rsidP="00033B8B">
            <w:pPr>
              <w:rPr>
                <w:rFonts w:ascii="Arial" w:hAnsi="Arial" w:cs="Arial"/>
                <w:sz w:val="13"/>
                <w:szCs w:val="13"/>
              </w:rPr>
            </w:pPr>
            <w:r w:rsidRPr="00A5606A">
              <w:rPr>
                <w:rFonts w:ascii="Arial" w:hAnsi="Arial" w:cs="Arial"/>
                <w:sz w:val="13"/>
                <w:szCs w:val="13"/>
              </w:rPr>
              <w:t>BDDK tebliğ ve yönetmeliklerine uygun olarak dönüştürülebilir</w:t>
            </w:r>
          </w:p>
        </w:tc>
        <w:tc>
          <w:tcPr>
            <w:tcW w:w="940" w:type="pct"/>
            <w:tcBorders>
              <w:top w:val="nil"/>
              <w:left w:val="nil"/>
              <w:bottom w:val="single" w:sz="4" w:space="0" w:color="auto"/>
              <w:right w:val="single" w:sz="4" w:space="0" w:color="auto"/>
            </w:tcBorders>
            <w:shd w:val="clear" w:color="auto" w:fill="auto"/>
          </w:tcPr>
          <w:p w14:paraId="36035A32" w14:textId="77777777" w:rsidR="00EB6519" w:rsidRPr="00A5606A" w:rsidRDefault="00EB6519" w:rsidP="00033B8B">
            <w:pPr>
              <w:rPr>
                <w:rFonts w:ascii="Arial" w:hAnsi="Arial" w:cs="Arial"/>
                <w:sz w:val="13"/>
                <w:szCs w:val="13"/>
              </w:rPr>
            </w:pPr>
            <w:r w:rsidRPr="00A5606A">
              <w:rPr>
                <w:rFonts w:ascii="Arial" w:hAnsi="Arial" w:cs="Arial"/>
                <w:sz w:val="13"/>
                <w:szCs w:val="13"/>
              </w:rPr>
              <w:t>BDDK tebliğ ve yönetmeliklerine uygun olarak dönüştürülebilir</w:t>
            </w:r>
          </w:p>
        </w:tc>
        <w:tc>
          <w:tcPr>
            <w:tcW w:w="832" w:type="pct"/>
            <w:tcBorders>
              <w:top w:val="single" w:sz="4" w:space="0" w:color="auto"/>
              <w:left w:val="nil"/>
              <w:bottom w:val="single" w:sz="4" w:space="0" w:color="auto"/>
              <w:right w:val="single" w:sz="4" w:space="0" w:color="auto"/>
            </w:tcBorders>
          </w:tcPr>
          <w:p w14:paraId="39A7F94B" w14:textId="77777777" w:rsidR="00EB6519" w:rsidRPr="00A5606A" w:rsidRDefault="00EB6519" w:rsidP="00033B8B">
            <w:pPr>
              <w:rPr>
                <w:rFonts w:ascii="Arial" w:hAnsi="Arial" w:cs="Arial"/>
                <w:sz w:val="13"/>
                <w:szCs w:val="13"/>
              </w:rPr>
            </w:pPr>
            <w:r w:rsidRPr="00A5606A">
              <w:rPr>
                <w:rFonts w:ascii="Arial" w:hAnsi="Arial" w:cs="Arial"/>
                <w:sz w:val="13"/>
                <w:szCs w:val="13"/>
                <w:lang w:val="en-US"/>
              </w:rPr>
              <w:t xml:space="preserve">BDDK </w:t>
            </w:r>
            <w:proofErr w:type="spellStart"/>
            <w:r w:rsidRPr="00A5606A">
              <w:rPr>
                <w:rFonts w:ascii="Arial" w:hAnsi="Arial" w:cs="Arial"/>
                <w:sz w:val="13"/>
                <w:szCs w:val="13"/>
                <w:lang w:val="en-US"/>
              </w:rPr>
              <w:t>tebliğ</w:t>
            </w:r>
            <w:proofErr w:type="spellEnd"/>
            <w:r w:rsidRPr="00A5606A">
              <w:rPr>
                <w:rFonts w:ascii="Arial" w:hAnsi="Arial" w:cs="Arial"/>
                <w:sz w:val="13"/>
                <w:szCs w:val="13"/>
                <w:lang w:val="en-US"/>
              </w:rPr>
              <w:t xml:space="preserve"> ve </w:t>
            </w:r>
            <w:proofErr w:type="spellStart"/>
            <w:r w:rsidRPr="00A5606A">
              <w:rPr>
                <w:rFonts w:ascii="Arial" w:hAnsi="Arial" w:cs="Arial"/>
                <w:sz w:val="13"/>
                <w:szCs w:val="13"/>
                <w:lang w:val="en-US"/>
              </w:rPr>
              <w:t>yönetmeliklerine</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uygun</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olarak</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dönüştürülebilir</w:t>
            </w:r>
            <w:proofErr w:type="spellEnd"/>
          </w:p>
        </w:tc>
      </w:tr>
      <w:tr w:rsidR="00EB6519" w:rsidRPr="00A5606A" w14:paraId="2367104F" w14:textId="77777777" w:rsidTr="00033B8B">
        <w:trPr>
          <w:trHeight w:val="21"/>
        </w:trPr>
        <w:tc>
          <w:tcPr>
            <w:tcW w:w="2249" w:type="pct"/>
            <w:shd w:val="clear" w:color="auto" w:fill="auto"/>
            <w:noWrap/>
            <w:vAlign w:val="bottom"/>
          </w:tcPr>
          <w:p w14:paraId="168FE70B" w14:textId="77777777" w:rsidR="00EB6519" w:rsidRPr="00A5606A" w:rsidRDefault="00EB6519" w:rsidP="00033B8B">
            <w:pPr>
              <w:rPr>
                <w:rFonts w:ascii="Arial" w:hAnsi="Arial" w:cs="Arial"/>
                <w:sz w:val="13"/>
                <w:szCs w:val="13"/>
              </w:rPr>
            </w:pPr>
            <w:r w:rsidRPr="00A5606A">
              <w:rPr>
                <w:rFonts w:ascii="Arial" w:hAnsi="Arial" w:cs="Arial"/>
                <w:sz w:val="13"/>
                <w:szCs w:val="13"/>
              </w:rPr>
              <w:t>Hisse senedine dönüştürülebilirse, tamamen ya da kısmen dönüştürme özelliği</w:t>
            </w:r>
          </w:p>
        </w:tc>
        <w:tc>
          <w:tcPr>
            <w:tcW w:w="979" w:type="pct"/>
            <w:shd w:val="clear" w:color="auto" w:fill="auto"/>
            <w:noWrap/>
          </w:tcPr>
          <w:p w14:paraId="299F588E" w14:textId="77777777" w:rsidR="00EB6519" w:rsidRPr="00A5606A" w:rsidRDefault="00EB6519" w:rsidP="00033B8B">
            <w:pPr>
              <w:rPr>
                <w:rFonts w:ascii="Arial" w:hAnsi="Arial" w:cs="Arial"/>
                <w:sz w:val="13"/>
                <w:szCs w:val="13"/>
              </w:rPr>
            </w:pPr>
            <w:r w:rsidRPr="00A5606A">
              <w:rPr>
                <w:rFonts w:ascii="Arial" w:hAnsi="Arial" w:cs="Arial"/>
                <w:sz w:val="13"/>
                <w:szCs w:val="13"/>
              </w:rPr>
              <w:t>BDDK onayına tabi olarak tamamen veya kısmen dönüştürülebilir</w:t>
            </w:r>
          </w:p>
        </w:tc>
        <w:tc>
          <w:tcPr>
            <w:tcW w:w="940" w:type="pct"/>
            <w:tcBorders>
              <w:top w:val="nil"/>
              <w:left w:val="nil"/>
              <w:bottom w:val="single" w:sz="4" w:space="0" w:color="auto"/>
              <w:right w:val="single" w:sz="4" w:space="0" w:color="auto"/>
            </w:tcBorders>
            <w:shd w:val="clear" w:color="auto" w:fill="auto"/>
          </w:tcPr>
          <w:p w14:paraId="611504F8" w14:textId="77777777" w:rsidR="00EB6519" w:rsidRPr="00A5606A" w:rsidRDefault="00EB6519" w:rsidP="00033B8B">
            <w:pPr>
              <w:rPr>
                <w:rFonts w:ascii="Arial" w:hAnsi="Arial" w:cs="Arial"/>
                <w:sz w:val="13"/>
                <w:szCs w:val="13"/>
              </w:rPr>
            </w:pPr>
            <w:r w:rsidRPr="00A5606A">
              <w:rPr>
                <w:rFonts w:ascii="Arial" w:hAnsi="Arial" w:cs="Arial"/>
                <w:sz w:val="13"/>
                <w:szCs w:val="13"/>
              </w:rPr>
              <w:t>BDDK onayına tabi olarak tamamen veya kısmen dönüştürülebilir</w:t>
            </w:r>
          </w:p>
        </w:tc>
        <w:tc>
          <w:tcPr>
            <w:tcW w:w="832" w:type="pct"/>
            <w:tcBorders>
              <w:top w:val="single" w:sz="4" w:space="0" w:color="auto"/>
              <w:left w:val="nil"/>
              <w:bottom w:val="single" w:sz="4" w:space="0" w:color="auto"/>
              <w:right w:val="single" w:sz="4" w:space="0" w:color="auto"/>
            </w:tcBorders>
          </w:tcPr>
          <w:p w14:paraId="7E6C7F92" w14:textId="77777777" w:rsidR="00EB6519" w:rsidRPr="00A5606A" w:rsidRDefault="00EB6519" w:rsidP="00033B8B">
            <w:pPr>
              <w:rPr>
                <w:rFonts w:ascii="Arial" w:hAnsi="Arial" w:cs="Arial"/>
                <w:sz w:val="13"/>
                <w:szCs w:val="13"/>
              </w:rPr>
            </w:pPr>
            <w:r w:rsidRPr="00A5606A">
              <w:rPr>
                <w:rFonts w:ascii="Arial" w:hAnsi="Arial" w:cs="Arial"/>
                <w:sz w:val="13"/>
                <w:szCs w:val="13"/>
                <w:lang w:val="en-US"/>
              </w:rPr>
              <w:t xml:space="preserve">BDDK </w:t>
            </w:r>
            <w:proofErr w:type="spellStart"/>
            <w:r w:rsidRPr="00A5606A">
              <w:rPr>
                <w:rFonts w:ascii="Arial" w:hAnsi="Arial" w:cs="Arial"/>
                <w:sz w:val="13"/>
                <w:szCs w:val="13"/>
                <w:lang w:val="en-US"/>
              </w:rPr>
              <w:t>onayına</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tabi</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olarak</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tamamen</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veya</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kısmen</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dönüştürülebilir</w:t>
            </w:r>
            <w:proofErr w:type="spellEnd"/>
          </w:p>
        </w:tc>
      </w:tr>
      <w:tr w:rsidR="00EB6519" w:rsidRPr="00A5606A" w14:paraId="734C7E56" w14:textId="77777777" w:rsidTr="00033B8B">
        <w:trPr>
          <w:trHeight w:val="21"/>
        </w:trPr>
        <w:tc>
          <w:tcPr>
            <w:tcW w:w="2249" w:type="pct"/>
            <w:shd w:val="clear" w:color="auto" w:fill="auto"/>
            <w:noWrap/>
            <w:vAlign w:val="center"/>
          </w:tcPr>
          <w:p w14:paraId="43E95B60" w14:textId="77777777" w:rsidR="00EB6519" w:rsidRPr="00A5606A" w:rsidRDefault="00EB6519" w:rsidP="00033B8B">
            <w:pPr>
              <w:rPr>
                <w:rFonts w:ascii="Arial" w:hAnsi="Arial" w:cs="Arial"/>
                <w:sz w:val="13"/>
                <w:szCs w:val="13"/>
              </w:rPr>
            </w:pPr>
            <w:r w:rsidRPr="00A5606A">
              <w:rPr>
                <w:rFonts w:ascii="Arial" w:hAnsi="Arial" w:cs="Arial"/>
                <w:sz w:val="13"/>
                <w:szCs w:val="13"/>
              </w:rPr>
              <w:t>Hisse senedine dönüştürülebilirse, dönüştürme oranı</w:t>
            </w:r>
          </w:p>
        </w:tc>
        <w:tc>
          <w:tcPr>
            <w:tcW w:w="979" w:type="pct"/>
            <w:shd w:val="clear" w:color="auto" w:fill="auto"/>
            <w:noWrap/>
          </w:tcPr>
          <w:p w14:paraId="6A633FF3" w14:textId="77777777" w:rsidR="00EB6519" w:rsidRPr="00A5606A" w:rsidRDefault="00EB6519" w:rsidP="00033B8B">
            <w:pPr>
              <w:rPr>
                <w:rFonts w:ascii="Arial" w:hAnsi="Arial" w:cs="Arial"/>
                <w:sz w:val="13"/>
                <w:szCs w:val="13"/>
              </w:rPr>
            </w:pPr>
            <w:r w:rsidRPr="00A5606A">
              <w:rPr>
                <w:rFonts w:ascii="Arial" w:hAnsi="Arial" w:cs="Arial"/>
                <w:sz w:val="13"/>
                <w:szCs w:val="13"/>
              </w:rPr>
              <w:t>BDDK onayına tabi olarak dönüştürülebilir ve onay belirlenebilir.</w:t>
            </w:r>
          </w:p>
        </w:tc>
        <w:tc>
          <w:tcPr>
            <w:tcW w:w="940" w:type="pct"/>
            <w:tcBorders>
              <w:top w:val="nil"/>
              <w:left w:val="nil"/>
              <w:bottom w:val="single" w:sz="4" w:space="0" w:color="auto"/>
              <w:right w:val="single" w:sz="4" w:space="0" w:color="auto"/>
            </w:tcBorders>
            <w:shd w:val="clear" w:color="auto" w:fill="auto"/>
          </w:tcPr>
          <w:p w14:paraId="7C993174" w14:textId="77777777" w:rsidR="00EB6519" w:rsidRPr="00A5606A" w:rsidRDefault="00EB6519" w:rsidP="00033B8B">
            <w:pPr>
              <w:rPr>
                <w:rFonts w:ascii="Arial" w:hAnsi="Arial" w:cs="Arial"/>
                <w:sz w:val="13"/>
                <w:szCs w:val="13"/>
              </w:rPr>
            </w:pPr>
            <w:r w:rsidRPr="00A5606A">
              <w:rPr>
                <w:rFonts w:ascii="Arial" w:hAnsi="Arial" w:cs="Arial"/>
                <w:sz w:val="13"/>
                <w:szCs w:val="13"/>
              </w:rPr>
              <w:t>BDDK onayına tabi olarak dönüştürülebilir ve onay belirlenebilir.</w:t>
            </w:r>
          </w:p>
        </w:tc>
        <w:tc>
          <w:tcPr>
            <w:tcW w:w="832" w:type="pct"/>
            <w:tcBorders>
              <w:top w:val="single" w:sz="4" w:space="0" w:color="auto"/>
              <w:left w:val="nil"/>
              <w:bottom w:val="single" w:sz="4" w:space="0" w:color="auto"/>
              <w:right w:val="single" w:sz="4" w:space="0" w:color="auto"/>
            </w:tcBorders>
          </w:tcPr>
          <w:p w14:paraId="1C0B29BA" w14:textId="77777777" w:rsidR="00EB6519" w:rsidRPr="00A5606A" w:rsidRDefault="00EB6519" w:rsidP="00033B8B">
            <w:pPr>
              <w:rPr>
                <w:rFonts w:ascii="Arial" w:hAnsi="Arial" w:cs="Arial"/>
                <w:sz w:val="13"/>
                <w:szCs w:val="13"/>
              </w:rPr>
            </w:pPr>
            <w:r w:rsidRPr="00A5606A">
              <w:rPr>
                <w:rFonts w:ascii="Arial" w:hAnsi="Arial" w:cs="Arial"/>
                <w:sz w:val="13"/>
                <w:szCs w:val="13"/>
                <w:lang w:val="en-US"/>
              </w:rPr>
              <w:t xml:space="preserve">BDDK </w:t>
            </w:r>
            <w:proofErr w:type="spellStart"/>
            <w:r w:rsidRPr="00A5606A">
              <w:rPr>
                <w:rFonts w:ascii="Arial" w:hAnsi="Arial" w:cs="Arial"/>
                <w:sz w:val="13"/>
                <w:szCs w:val="13"/>
                <w:lang w:val="en-US"/>
              </w:rPr>
              <w:t>onayına</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tabi</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olarak</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dönüştürülebilir</w:t>
            </w:r>
            <w:proofErr w:type="spellEnd"/>
            <w:r w:rsidRPr="00A5606A">
              <w:rPr>
                <w:rFonts w:ascii="Arial" w:hAnsi="Arial" w:cs="Arial"/>
                <w:sz w:val="13"/>
                <w:szCs w:val="13"/>
                <w:lang w:val="en-US"/>
              </w:rPr>
              <w:t xml:space="preserve"> ve </w:t>
            </w:r>
            <w:proofErr w:type="spellStart"/>
            <w:r w:rsidRPr="00A5606A">
              <w:rPr>
                <w:rFonts w:ascii="Arial" w:hAnsi="Arial" w:cs="Arial"/>
                <w:sz w:val="13"/>
                <w:szCs w:val="13"/>
                <w:lang w:val="en-US"/>
              </w:rPr>
              <w:t>onay</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belirlenebilir</w:t>
            </w:r>
            <w:proofErr w:type="spellEnd"/>
            <w:r w:rsidRPr="00A5606A">
              <w:rPr>
                <w:rFonts w:ascii="Arial" w:hAnsi="Arial" w:cs="Arial"/>
                <w:sz w:val="13"/>
                <w:szCs w:val="13"/>
                <w:lang w:val="en-US"/>
              </w:rPr>
              <w:t>.</w:t>
            </w:r>
          </w:p>
        </w:tc>
      </w:tr>
      <w:tr w:rsidR="00EB6519" w:rsidRPr="00A5606A" w14:paraId="2F9E7CBD" w14:textId="77777777" w:rsidTr="00033B8B">
        <w:trPr>
          <w:trHeight w:val="21"/>
        </w:trPr>
        <w:tc>
          <w:tcPr>
            <w:tcW w:w="2249" w:type="pct"/>
            <w:shd w:val="clear" w:color="auto" w:fill="auto"/>
            <w:noWrap/>
            <w:vAlign w:val="bottom"/>
          </w:tcPr>
          <w:p w14:paraId="5897AB2B" w14:textId="77777777" w:rsidR="00EB6519" w:rsidRPr="00A5606A" w:rsidRDefault="00EB6519" w:rsidP="00033B8B">
            <w:pPr>
              <w:rPr>
                <w:rFonts w:ascii="Arial" w:hAnsi="Arial" w:cs="Arial"/>
                <w:sz w:val="13"/>
                <w:szCs w:val="13"/>
              </w:rPr>
            </w:pPr>
            <w:r w:rsidRPr="00A5606A">
              <w:rPr>
                <w:rFonts w:ascii="Arial" w:hAnsi="Arial" w:cs="Arial"/>
                <w:sz w:val="13"/>
                <w:szCs w:val="13"/>
              </w:rPr>
              <w:t xml:space="preserve">Hisse senedine dönüştürülebilirse, mecburi ya da isteğe bağlı dönüştürme özelliği </w:t>
            </w:r>
          </w:p>
        </w:tc>
        <w:tc>
          <w:tcPr>
            <w:tcW w:w="979" w:type="pct"/>
            <w:shd w:val="clear" w:color="auto" w:fill="auto"/>
            <w:noWrap/>
          </w:tcPr>
          <w:p w14:paraId="4D8E6943" w14:textId="77777777" w:rsidR="00EB6519" w:rsidRPr="00A5606A" w:rsidRDefault="00EB6519" w:rsidP="00033B8B">
            <w:pPr>
              <w:rPr>
                <w:rFonts w:ascii="Arial" w:hAnsi="Arial" w:cs="Arial"/>
                <w:sz w:val="13"/>
                <w:szCs w:val="13"/>
              </w:rPr>
            </w:pPr>
            <w:r w:rsidRPr="00A5606A">
              <w:rPr>
                <w:rFonts w:ascii="Arial" w:hAnsi="Arial" w:cs="Arial"/>
                <w:sz w:val="13"/>
                <w:szCs w:val="13"/>
              </w:rPr>
              <w:t>BDDK onayına tabidir.</w:t>
            </w:r>
          </w:p>
        </w:tc>
        <w:tc>
          <w:tcPr>
            <w:tcW w:w="940" w:type="pct"/>
            <w:tcBorders>
              <w:top w:val="nil"/>
              <w:left w:val="nil"/>
              <w:bottom w:val="single" w:sz="4" w:space="0" w:color="auto"/>
              <w:right w:val="single" w:sz="4" w:space="0" w:color="auto"/>
            </w:tcBorders>
            <w:shd w:val="clear" w:color="auto" w:fill="auto"/>
          </w:tcPr>
          <w:p w14:paraId="6B69049B" w14:textId="77777777" w:rsidR="00EB6519" w:rsidRPr="00A5606A" w:rsidRDefault="00EB6519" w:rsidP="00033B8B">
            <w:pPr>
              <w:rPr>
                <w:rFonts w:ascii="Arial" w:hAnsi="Arial" w:cs="Arial"/>
                <w:sz w:val="13"/>
                <w:szCs w:val="13"/>
              </w:rPr>
            </w:pPr>
            <w:r w:rsidRPr="00A5606A">
              <w:rPr>
                <w:rFonts w:ascii="Arial" w:hAnsi="Arial" w:cs="Arial"/>
                <w:sz w:val="13"/>
                <w:szCs w:val="13"/>
              </w:rPr>
              <w:t>BDDK onayına tabidir.</w:t>
            </w:r>
          </w:p>
        </w:tc>
        <w:tc>
          <w:tcPr>
            <w:tcW w:w="832" w:type="pct"/>
            <w:tcBorders>
              <w:top w:val="single" w:sz="4" w:space="0" w:color="auto"/>
              <w:left w:val="nil"/>
              <w:bottom w:val="single" w:sz="4" w:space="0" w:color="auto"/>
              <w:right w:val="single" w:sz="4" w:space="0" w:color="auto"/>
            </w:tcBorders>
          </w:tcPr>
          <w:p w14:paraId="36E2A346" w14:textId="77777777" w:rsidR="00EB6519" w:rsidRPr="00A5606A" w:rsidRDefault="00EB6519" w:rsidP="00033B8B">
            <w:pPr>
              <w:rPr>
                <w:rFonts w:ascii="Arial" w:hAnsi="Arial" w:cs="Arial"/>
                <w:sz w:val="13"/>
                <w:szCs w:val="13"/>
              </w:rPr>
            </w:pPr>
            <w:r w:rsidRPr="00A5606A">
              <w:rPr>
                <w:rFonts w:ascii="Arial" w:hAnsi="Arial" w:cs="Arial"/>
                <w:sz w:val="13"/>
                <w:szCs w:val="13"/>
                <w:lang w:val="en-US"/>
              </w:rPr>
              <w:t xml:space="preserve">BDDK </w:t>
            </w:r>
            <w:proofErr w:type="spellStart"/>
            <w:r w:rsidRPr="00A5606A">
              <w:rPr>
                <w:rFonts w:ascii="Arial" w:hAnsi="Arial" w:cs="Arial"/>
                <w:sz w:val="13"/>
                <w:szCs w:val="13"/>
                <w:lang w:val="en-US"/>
              </w:rPr>
              <w:t>onayına</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tabidir</w:t>
            </w:r>
            <w:proofErr w:type="spellEnd"/>
            <w:r w:rsidRPr="00A5606A">
              <w:rPr>
                <w:rFonts w:ascii="Arial" w:hAnsi="Arial" w:cs="Arial"/>
                <w:sz w:val="13"/>
                <w:szCs w:val="13"/>
                <w:lang w:val="en-US"/>
              </w:rPr>
              <w:t>.</w:t>
            </w:r>
          </w:p>
        </w:tc>
      </w:tr>
      <w:tr w:rsidR="00EB6519" w:rsidRPr="00A5606A" w14:paraId="5C567889" w14:textId="77777777" w:rsidTr="00033B8B">
        <w:trPr>
          <w:trHeight w:val="21"/>
        </w:trPr>
        <w:tc>
          <w:tcPr>
            <w:tcW w:w="2249" w:type="pct"/>
            <w:shd w:val="clear" w:color="auto" w:fill="auto"/>
            <w:noWrap/>
            <w:vAlign w:val="bottom"/>
          </w:tcPr>
          <w:p w14:paraId="6E241CFF" w14:textId="77777777" w:rsidR="00EB6519" w:rsidRPr="00A5606A" w:rsidRDefault="00EB6519" w:rsidP="00033B8B">
            <w:pPr>
              <w:rPr>
                <w:rFonts w:ascii="Arial" w:hAnsi="Arial" w:cs="Arial"/>
                <w:sz w:val="13"/>
                <w:szCs w:val="13"/>
              </w:rPr>
            </w:pPr>
            <w:r w:rsidRPr="00A5606A">
              <w:rPr>
                <w:rFonts w:ascii="Arial" w:hAnsi="Arial" w:cs="Arial"/>
                <w:sz w:val="13"/>
                <w:szCs w:val="13"/>
              </w:rPr>
              <w:t>Hisse senedine dönüştürülebilirse, dönüştürülebilir araç türleri</w:t>
            </w:r>
          </w:p>
        </w:tc>
        <w:tc>
          <w:tcPr>
            <w:tcW w:w="979" w:type="pct"/>
            <w:shd w:val="clear" w:color="auto" w:fill="auto"/>
            <w:noWrap/>
          </w:tcPr>
          <w:p w14:paraId="7A7967A2" w14:textId="77777777" w:rsidR="00EB6519" w:rsidRPr="00A5606A" w:rsidRDefault="00EB6519" w:rsidP="00033B8B">
            <w:pPr>
              <w:rPr>
                <w:rFonts w:ascii="Arial" w:hAnsi="Arial" w:cs="Arial"/>
                <w:sz w:val="13"/>
                <w:szCs w:val="13"/>
              </w:rPr>
            </w:pPr>
            <w:r w:rsidRPr="00A5606A">
              <w:rPr>
                <w:rFonts w:ascii="Arial" w:hAnsi="Arial" w:cs="Arial"/>
                <w:sz w:val="13"/>
                <w:szCs w:val="13"/>
              </w:rPr>
              <w:t>Hisse senedi</w:t>
            </w:r>
          </w:p>
        </w:tc>
        <w:tc>
          <w:tcPr>
            <w:tcW w:w="940" w:type="pct"/>
            <w:tcBorders>
              <w:top w:val="nil"/>
              <w:left w:val="nil"/>
              <w:bottom w:val="single" w:sz="4" w:space="0" w:color="auto"/>
              <w:right w:val="single" w:sz="4" w:space="0" w:color="auto"/>
            </w:tcBorders>
            <w:shd w:val="clear" w:color="auto" w:fill="auto"/>
          </w:tcPr>
          <w:p w14:paraId="1E899B94" w14:textId="77777777" w:rsidR="00EB6519" w:rsidRPr="00A5606A" w:rsidRDefault="00EB6519" w:rsidP="00033B8B">
            <w:pPr>
              <w:rPr>
                <w:rFonts w:ascii="Arial" w:hAnsi="Arial" w:cs="Arial"/>
                <w:sz w:val="13"/>
                <w:szCs w:val="13"/>
              </w:rPr>
            </w:pPr>
            <w:r w:rsidRPr="00A5606A">
              <w:rPr>
                <w:rFonts w:ascii="Arial" w:hAnsi="Arial" w:cs="Arial"/>
                <w:sz w:val="13"/>
                <w:szCs w:val="13"/>
              </w:rPr>
              <w:t>Hisse senedi</w:t>
            </w:r>
          </w:p>
        </w:tc>
        <w:tc>
          <w:tcPr>
            <w:tcW w:w="832" w:type="pct"/>
            <w:tcBorders>
              <w:top w:val="single" w:sz="4" w:space="0" w:color="auto"/>
              <w:left w:val="nil"/>
              <w:bottom w:val="single" w:sz="4" w:space="0" w:color="auto"/>
              <w:right w:val="single" w:sz="4" w:space="0" w:color="auto"/>
            </w:tcBorders>
          </w:tcPr>
          <w:p w14:paraId="20223BA2" w14:textId="77777777" w:rsidR="00EB6519" w:rsidRPr="00A5606A" w:rsidRDefault="00EB6519" w:rsidP="00033B8B">
            <w:pPr>
              <w:rPr>
                <w:rFonts w:ascii="Arial" w:hAnsi="Arial" w:cs="Arial"/>
                <w:sz w:val="13"/>
                <w:szCs w:val="13"/>
              </w:rPr>
            </w:pPr>
            <w:proofErr w:type="spellStart"/>
            <w:r w:rsidRPr="00A5606A">
              <w:rPr>
                <w:rFonts w:ascii="Arial" w:hAnsi="Arial" w:cs="Arial"/>
                <w:sz w:val="13"/>
                <w:szCs w:val="13"/>
                <w:lang w:val="en-US"/>
              </w:rPr>
              <w:t>Hisse</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senedi</w:t>
            </w:r>
            <w:proofErr w:type="spellEnd"/>
          </w:p>
        </w:tc>
      </w:tr>
      <w:tr w:rsidR="00EB6519" w:rsidRPr="00A5606A" w14:paraId="22E435C8" w14:textId="77777777" w:rsidTr="00033B8B">
        <w:trPr>
          <w:trHeight w:val="21"/>
        </w:trPr>
        <w:tc>
          <w:tcPr>
            <w:tcW w:w="2249" w:type="pct"/>
            <w:tcBorders>
              <w:bottom w:val="single" w:sz="4" w:space="0" w:color="auto"/>
            </w:tcBorders>
            <w:shd w:val="clear" w:color="auto" w:fill="auto"/>
            <w:noWrap/>
            <w:vAlign w:val="bottom"/>
          </w:tcPr>
          <w:p w14:paraId="7C5B12EE" w14:textId="77777777" w:rsidR="00EB6519" w:rsidRPr="00A5606A" w:rsidRDefault="00EB6519" w:rsidP="00033B8B">
            <w:pPr>
              <w:rPr>
                <w:rFonts w:ascii="Arial" w:hAnsi="Arial" w:cs="Arial"/>
                <w:sz w:val="13"/>
                <w:szCs w:val="13"/>
              </w:rPr>
            </w:pPr>
            <w:r w:rsidRPr="00A5606A">
              <w:rPr>
                <w:rFonts w:ascii="Arial" w:hAnsi="Arial" w:cs="Arial"/>
                <w:sz w:val="13"/>
                <w:szCs w:val="13"/>
              </w:rPr>
              <w:t>Hisse senedine dönüştürülebilirse, dönüştürülecek borçlanma aracının ihraççısı</w:t>
            </w:r>
          </w:p>
        </w:tc>
        <w:tc>
          <w:tcPr>
            <w:tcW w:w="979" w:type="pct"/>
            <w:tcBorders>
              <w:bottom w:val="single" w:sz="4" w:space="0" w:color="auto"/>
            </w:tcBorders>
            <w:shd w:val="clear" w:color="auto" w:fill="auto"/>
            <w:noWrap/>
          </w:tcPr>
          <w:p w14:paraId="4CF23BA2" w14:textId="77777777" w:rsidR="00EB6519" w:rsidRPr="00A5606A" w:rsidRDefault="00EB6519" w:rsidP="00033B8B">
            <w:pPr>
              <w:rPr>
                <w:rFonts w:ascii="Arial" w:hAnsi="Arial" w:cs="Arial"/>
                <w:sz w:val="13"/>
                <w:szCs w:val="13"/>
              </w:rPr>
            </w:pPr>
            <w:r w:rsidRPr="00A5606A">
              <w:rPr>
                <w:rFonts w:ascii="Arial" w:hAnsi="Arial" w:cs="Arial"/>
                <w:sz w:val="13"/>
                <w:szCs w:val="13"/>
              </w:rPr>
              <w:t>-</w:t>
            </w:r>
          </w:p>
        </w:tc>
        <w:tc>
          <w:tcPr>
            <w:tcW w:w="940" w:type="pct"/>
            <w:tcBorders>
              <w:top w:val="nil"/>
              <w:left w:val="nil"/>
              <w:bottom w:val="single" w:sz="4" w:space="0" w:color="auto"/>
              <w:right w:val="single" w:sz="4" w:space="0" w:color="auto"/>
            </w:tcBorders>
            <w:shd w:val="clear" w:color="auto" w:fill="auto"/>
          </w:tcPr>
          <w:p w14:paraId="03E68368" w14:textId="77777777" w:rsidR="00EB6519" w:rsidRPr="00A5606A" w:rsidRDefault="00EB6519" w:rsidP="00033B8B">
            <w:pPr>
              <w:rPr>
                <w:rFonts w:ascii="Arial" w:hAnsi="Arial" w:cs="Arial"/>
                <w:sz w:val="13"/>
                <w:szCs w:val="13"/>
              </w:rPr>
            </w:pPr>
            <w:r w:rsidRPr="00A5606A">
              <w:rPr>
                <w:rFonts w:ascii="Arial" w:hAnsi="Arial" w:cs="Arial"/>
                <w:sz w:val="13"/>
                <w:szCs w:val="13"/>
              </w:rPr>
              <w:t>-</w:t>
            </w:r>
          </w:p>
        </w:tc>
        <w:tc>
          <w:tcPr>
            <w:tcW w:w="832" w:type="pct"/>
            <w:tcBorders>
              <w:top w:val="single" w:sz="4" w:space="0" w:color="auto"/>
              <w:left w:val="nil"/>
              <w:bottom w:val="single" w:sz="4" w:space="0" w:color="auto"/>
              <w:right w:val="single" w:sz="4" w:space="0" w:color="auto"/>
            </w:tcBorders>
          </w:tcPr>
          <w:p w14:paraId="3D4BE02F" w14:textId="77777777" w:rsidR="00EB6519" w:rsidRPr="00A5606A" w:rsidRDefault="00EB6519" w:rsidP="00033B8B">
            <w:pPr>
              <w:rPr>
                <w:rFonts w:ascii="Arial" w:hAnsi="Arial" w:cs="Arial"/>
                <w:sz w:val="13"/>
                <w:szCs w:val="13"/>
              </w:rPr>
            </w:pPr>
            <w:r w:rsidRPr="00A5606A">
              <w:rPr>
                <w:rFonts w:ascii="Arial" w:hAnsi="Arial" w:cs="Arial"/>
                <w:sz w:val="13"/>
                <w:szCs w:val="13"/>
              </w:rPr>
              <w:t>-</w:t>
            </w:r>
          </w:p>
        </w:tc>
      </w:tr>
      <w:tr w:rsidR="00EB6519" w:rsidRPr="00A5606A" w14:paraId="6DA6CE89" w14:textId="77777777" w:rsidTr="00033B8B">
        <w:trPr>
          <w:trHeight w:val="21"/>
        </w:trPr>
        <w:tc>
          <w:tcPr>
            <w:tcW w:w="2249" w:type="pct"/>
            <w:tcBorders>
              <w:top w:val="single" w:sz="4" w:space="0" w:color="auto"/>
              <w:left w:val="single" w:sz="4" w:space="0" w:color="auto"/>
              <w:bottom w:val="single" w:sz="4" w:space="0" w:color="auto"/>
              <w:right w:val="nil"/>
            </w:tcBorders>
            <w:shd w:val="clear" w:color="auto" w:fill="auto"/>
            <w:noWrap/>
            <w:vAlign w:val="bottom"/>
          </w:tcPr>
          <w:p w14:paraId="27EFF0CE" w14:textId="77777777" w:rsidR="00EB6519" w:rsidRPr="00A5606A" w:rsidRDefault="00EB6519" w:rsidP="00033B8B">
            <w:pPr>
              <w:rPr>
                <w:rFonts w:ascii="Arial" w:hAnsi="Arial" w:cs="Arial"/>
                <w:sz w:val="13"/>
                <w:szCs w:val="13"/>
              </w:rPr>
            </w:pPr>
            <w:r w:rsidRPr="00A5606A">
              <w:rPr>
                <w:rFonts w:ascii="Arial" w:hAnsi="Arial" w:cs="Arial"/>
                <w:b/>
                <w:bCs/>
                <w:sz w:val="13"/>
                <w:szCs w:val="13"/>
              </w:rPr>
              <w:t>Değer azaltma özelliği</w:t>
            </w:r>
          </w:p>
        </w:tc>
        <w:tc>
          <w:tcPr>
            <w:tcW w:w="979" w:type="pct"/>
            <w:tcBorders>
              <w:top w:val="single" w:sz="4" w:space="0" w:color="auto"/>
              <w:left w:val="nil"/>
              <w:bottom w:val="single" w:sz="4" w:space="0" w:color="auto"/>
              <w:right w:val="nil"/>
            </w:tcBorders>
            <w:shd w:val="clear" w:color="auto" w:fill="auto"/>
            <w:noWrap/>
          </w:tcPr>
          <w:p w14:paraId="3AF5DCB0" w14:textId="77777777" w:rsidR="00EB6519" w:rsidRPr="00A5606A" w:rsidRDefault="00EB6519" w:rsidP="00033B8B">
            <w:pPr>
              <w:rPr>
                <w:rFonts w:ascii="Arial" w:hAnsi="Arial" w:cs="Arial"/>
                <w:sz w:val="13"/>
                <w:szCs w:val="13"/>
              </w:rPr>
            </w:pPr>
          </w:p>
        </w:tc>
        <w:tc>
          <w:tcPr>
            <w:tcW w:w="940" w:type="pct"/>
            <w:tcBorders>
              <w:top w:val="single" w:sz="4" w:space="0" w:color="auto"/>
              <w:left w:val="nil"/>
              <w:bottom w:val="single" w:sz="4" w:space="0" w:color="auto"/>
              <w:right w:val="nil"/>
            </w:tcBorders>
            <w:shd w:val="clear" w:color="auto" w:fill="auto"/>
          </w:tcPr>
          <w:p w14:paraId="05201B37" w14:textId="77777777" w:rsidR="00EB6519" w:rsidRPr="00A5606A" w:rsidRDefault="00EB6519" w:rsidP="00033B8B">
            <w:pPr>
              <w:rPr>
                <w:rFonts w:ascii="Arial" w:hAnsi="Arial" w:cs="Arial"/>
                <w:sz w:val="13"/>
                <w:szCs w:val="13"/>
              </w:rPr>
            </w:pPr>
          </w:p>
        </w:tc>
        <w:tc>
          <w:tcPr>
            <w:tcW w:w="832" w:type="pct"/>
            <w:tcBorders>
              <w:top w:val="single" w:sz="4" w:space="0" w:color="auto"/>
              <w:left w:val="nil"/>
              <w:bottom w:val="single" w:sz="4" w:space="0" w:color="auto"/>
              <w:right w:val="single" w:sz="4" w:space="0" w:color="auto"/>
            </w:tcBorders>
          </w:tcPr>
          <w:p w14:paraId="3BC0C733" w14:textId="77777777" w:rsidR="00EB6519" w:rsidRPr="00A5606A" w:rsidRDefault="00EB6519" w:rsidP="00033B8B">
            <w:pPr>
              <w:rPr>
                <w:rFonts w:ascii="Arial" w:hAnsi="Arial" w:cs="Arial"/>
                <w:sz w:val="13"/>
                <w:szCs w:val="13"/>
              </w:rPr>
            </w:pPr>
          </w:p>
        </w:tc>
      </w:tr>
      <w:tr w:rsidR="00EB6519" w:rsidRPr="00A5606A" w14:paraId="1F65C1C7" w14:textId="77777777" w:rsidTr="00033B8B">
        <w:trPr>
          <w:trHeight w:val="21"/>
        </w:trPr>
        <w:tc>
          <w:tcPr>
            <w:tcW w:w="2249" w:type="pct"/>
            <w:tcBorders>
              <w:top w:val="single" w:sz="4" w:space="0" w:color="auto"/>
            </w:tcBorders>
            <w:shd w:val="clear" w:color="auto" w:fill="auto"/>
            <w:noWrap/>
          </w:tcPr>
          <w:p w14:paraId="334E43E6" w14:textId="77777777" w:rsidR="00EB6519" w:rsidRPr="00A5606A" w:rsidRDefault="00EB6519" w:rsidP="00033B8B">
            <w:pPr>
              <w:rPr>
                <w:rFonts w:ascii="Arial" w:hAnsi="Arial" w:cs="Arial"/>
                <w:b/>
                <w:bCs/>
                <w:sz w:val="13"/>
                <w:szCs w:val="13"/>
              </w:rPr>
            </w:pPr>
            <w:r w:rsidRPr="00A5606A">
              <w:rPr>
                <w:rFonts w:ascii="Arial" w:hAnsi="Arial" w:cs="Arial"/>
                <w:sz w:val="13"/>
                <w:szCs w:val="13"/>
              </w:rPr>
              <w:t xml:space="preserve">Değer azaltma özelliğine sahipse, </w:t>
            </w:r>
            <w:proofErr w:type="spellStart"/>
            <w:r w:rsidRPr="00A5606A">
              <w:rPr>
                <w:rFonts w:ascii="Arial" w:hAnsi="Arial" w:cs="Arial"/>
                <w:sz w:val="13"/>
                <w:szCs w:val="13"/>
              </w:rPr>
              <w:t>azaltıma</w:t>
            </w:r>
            <w:proofErr w:type="spellEnd"/>
            <w:r w:rsidRPr="00A5606A">
              <w:rPr>
                <w:rFonts w:ascii="Arial" w:hAnsi="Arial" w:cs="Arial"/>
                <w:sz w:val="13"/>
                <w:szCs w:val="13"/>
              </w:rPr>
              <w:t xml:space="preserve"> sebep olacak tetikleyici olay/olaylar </w:t>
            </w:r>
          </w:p>
        </w:tc>
        <w:tc>
          <w:tcPr>
            <w:tcW w:w="979" w:type="pct"/>
            <w:tcBorders>
              <w:top w:val="single" w:sz="4" w:space="0" w:color="auto"/>
            </w:tcBorders>
            <w:shd w:val="clear" w:color="auto" w:fill="auto"/>
            <w:noWrap/>
          </w:tcPr>
          <w:p w14:paraId="5C8F9835" w14:textId="77777777" w:rsidR="00EB6519" w:rsidRPr="00A5606A" w:rsidRDefault="00EB6519" w:rsidP="00033B8B">
            <w:pPr>
              <w:rPr>
                <w:rFonts w:ascii="Arial" w:hAnsi="Arial" w:cs="Arial"/>
                <w:sz w:val="13"/>
                <w:szCs w:val="13"/>
              </w:rPr>
            </w:pPr>
            <w:r w:rsidRPr="00A5606A">
              <w:rPr>
                <w:rFonts w:ascii="Arial" w:hAnsi="Arial" w:cs="Arial"/>
                <w:sz w:val="13"/>
                <w:szCs w:val="13"/>
              </w:rPr>
              <w:t>-</w:t>
            </w:r>
          </w:p>
        </w:tc>
        <w:tc>
          <w:tcPr>
            <w:tcW w:w="940" w:type="pct"/>
            <w:tcBorders>
              <w:top w:val="single" w:sz="4" w:space="0" w:color="auto"/>
              <w:left w:val="nil"/>
              <w:bottom w:val="single" w:sz="4" w:space="0" w:color="auto"/>
              <w:right w:val="single" w:sz="4" w:space="0" w:color="auto"/>
            </w:tcBorders>
            <w:shd w:val="clear" w:color="auto" w:fill="auto"/>
          </w:tcPr>
          <w:p w14:paraId="0BCF184D" w14:textId="77777777" w:rsidR="00EB6519" w:rsidRPr="00A5606A" w:rsidRDefault="00EB6519" w:rsidP="00033B8B">
            <w:pPr>
              <w:rPr>
                <w:rFonts w:ascii="Arial" w:hAnsi="Arial" w:cs="Arial"/>
                <w:sz w:val="13"/>
                <w:szCs w:val="13"/>
              </w:rPr>
            </w:pPr>
            <w:r w:rsidRPr="00A5606A">
              <w:rPr>
                <w:rFonts w:ascii="Arial" w:hAnsi="Arial" w:cs="Arial"/>
                <w:sz w:val="13"/>
                <w:szCs w:val="13"/>
              </w:rPr>
              <w:t>-</w:t>
            </w:r>
          </w:p>
        </w:tc>
        <w:tc>
          <w:tcPr>
            <w:tcW w:w="832" w:type="pct"/>
            <w:tcBorders>
              <w:top w:val="single" w:sz="4" w:space="0" w:color="auto"/>
              <w:left w:val="nil"/>
              <w:bottom w:val="single" w:sz="4" w:space="0" w:color="auto"/>
              <w:right w:val="single" w:sz="4" w:space="0" w:color="auto"/>
            </w:tcBorders>
          </w:tcPr>
          <w:p w14:paraId="22E3FCCB" w14:textId="77777777" w:rsidR="00EB6519" w:rsidRPr="00A5606A" w:rsidRDefault="00EB6519" w:rsidP="00033B8B">
            <w:pPr>
              <w:rPr>
                <w:rFonts w:ascii="Arial" w:hAnsi="Arial" w:cs="Arial"/>
                <w:sz w:val="13"/>
                <w:szCs w:val="13"/>
              </w:rPr>
            </w:pPr>
            <w:r w:rsidRPr="00A5606A">
              <w:rPr>
                <w:rFonts w:ascii="Arial" w:hAnsi="Arial" w:cs="Arial"/>
                <w:sz w:val="13"/>
                <w:szCs w:val="13"/>
              </w:rPr>
              <w:t>Sürdürülememe Hali-Çekirdek Sermaye oranının %5,125’in altına düşmesi</w:t>
            </w:r>
          </w:p>
        </w:tc>
      </w:tr>
      <w:tr w:rsidR="00EB6519" w:rsidRPr="00A5606A" w14:paraId="1233FF9E" w14:textId="77777777" w:rsidTr="00033B8B">
        <w:trPr>
          <w:trHeight w:val="21"/>
        </w:trPr>
        <w:tc>
          <w:tcPr>
            <w:tcW w:w="2249" w:type="pct"/>
            <w:shd w:val="clear" w:color="auto" w:fill="auto"/>
            <w:noWrap/>
          </w:tcPr>
          <w:p w14:paraId="1DC7B474" w14:textId="77777777" w:rsidR="00EB6519" w:rsidRPr="00A5606A" w:rsidRDefault="00EB6519" w:rsidP="00033B8B">
            <w:pPr>
              <w:rPr>
                <w:rFonts w:ascii="Arial" w:hAnsi="Arial" w:cs="Arial"/>
                <w:sz w:val="13"/>
                <w:szCs w:val="13"/>
              </w:rPr>
            </w:pPr>
            <w:r w:rsidRPr="00A5606A">
              <w:rPr>
                <w:rFonts w:ascii="Arial" w:hAnsi="Arial" w:cs="Arial"/>
                <w:sz w:val="13"/>
                <w:szCs w:val="13"/>
              </w:rPr>
              <w:t xml:space="preserve">Değer azaltma özelliğine sahipse, tamamen ya da kısmen değer </w:t>
            </w:r>
            <w:proofErr w:type="spellStart"/>
            <w:r w:rsidRPr="00A5606A">
              <w:rPr>
                <w:rFonts w:ascii="Arial" w:hAnsi="Arial" w:cs="Arial"/>
                <w:sz w:val="13"/>
                <w:szCs w:val="13"/>
              </w:rPr>
              <w:t>azaltımı</w:t>
            </w:r>
            <w:proofErr w:type="spellEnd"/>
            <w:r w:rsidRPr="00A5606A">
              <w:rPr>
                <w:rFonts w:ascii="Arial" w:hAnsi="Arial" w:cs="Arial"/>
                <w:sz w:val="13"/>
                <w:szCs w:val="13"/>
              </w:rPr>
              <w:t xml:space="preserve"> özelliği </w:t>
            </w:r>
          </w:p>
        </w:tc>
        <w:tc>
          <w:tcPr>
            <w:tcW w:w="979" w:type="pct"/>
            <w:shd w:val="clear" w:color="auto" w:fill="auto"/>
            <w:noWrap/>
          </w:tcPr>
          <w:p w14:paraId="116292B8" w14:textId="77777777" w:rsidR="00EB6519" w:rsidRPr="00A5606A" w:rsidRDefault="00EB6519" w:rsidP="00033B8B">
            <w:pPr>
              <w:rPr>
                <w:rFonts w:ascii="Arial" w:hAnsi="Arial" w:cs="Arial"/>
                <w:sz w:val="13"/>
                <w:szCs w:val="13"/>
              </w:rPr>
            </w:pPr>
            <w:r w:rsidRPr="00A5606A">
              <w:rPr>
                <w:rFonts w:ascii="Arial" w:hAnsi="Arial" w:cs="Arial"/>
                <w:sz w:val="13"/>
                <w:szCs w:val="13"/>
              </w:rPr>
              <w:t>-</w:t>
            </w:r>
          </w:p>
        </w:tc>
        <w:tc>
          <w:tcPr>
            <w:tcW w:w="940" w:type="pct"/>
            <w:tcBorders>
              <w:top w:val="nil"/>
              <w:left w:val="nil"/>
              <w:bottom w:val="single" w:sz="4" w:space="0" w:color="auto"/>
              <w:right w:val="single" w:sz="4" w:space="0" w:color="auto"/>
            </w:tcBorders>
            <w:shd w:val="clear" w:color="auto" w:fill="auto"/>
          </w:tcPr>
          <w:p w14:paraId="0DA368C0" w14:textId="77777777" w:rsidR="00EB6519" w:rsidRPr="00A5606A" w:rsidRDefault="00EB6519" w:rsidP="00033B8B">
            <w:pPr>
              <w:rPr>
                <w:rFonts w:ascii="Arial" w:hAnsi="Arial" w:cs="Arial"/>
                <w:sz w:val="13"/>
                <w:szCs w:val="13"/>
              </w:rPr>
            </w:pPr>
            <w:r w:rsidRPr="00A5606A">
              <w:rPr>
                <w:rFonts w:ascii="Arial" w:hAnsi="Arial" w:cs="Arial"/>
                <w:sz w:val="13"/>
                <w:szCs w:val="13"/>
              </w:rPr>
              <w:t>-</w:t>
            </w:r>
          </w:p>
        </w:tc>
        <w:tc>
          <w:tcPr>
            <w:tcW w:w="832" w:type="pct"/>
            <w:tcBorders>
              <w:top w:val="single" w:sz="4" w:space="0" w:color="auto"/>
              <w:left w:val="nil"/>
              <w:bottom w:val="single" w:sz="4" w:space="0" w:color="auto"/>
              <w:right w:val="single" w:sz="4" w:space="0" w:color="auto"/>
            </w:tcBorders>
          </w:tcPr>
          <w:p w14:paraId="50F6414D" w14:textId="77777777" w:rsidR="00EB6519" w:rsidRPr="00A5606A" w:rsidRDefault="00EB6519" w:rsidP="00033B8B">
            <w:pPr>
              <w:rPr>
                <w:rFonts w:ascii="Arial" w:hAnsi="Arial" w:cs="Arial"/>
                <w:sz w:val="13"/>
                <w:szCs w:val="13"/>
              </w:rPr>
            </w:pPr>
            <w:r w:rsidRPr="00A5606A">
              <w:rPr>
                <w:rFonts w:ascii="Arial" w:hAnsi="Arial" w:cs="Arial"/>
                <w:sz w:val="13"/>
                <w:szCs w:val="13"/>
              </w:rPr>
              <w:t>En az Çekirdek Sermaye oranını %5,125’in üstüne çıkmasını sağlayacak kadar</w:t>
            </w:r>
          </w:p>
        </w:tc>
      </w:tr>
      <w:tr w:rsidR="00EB6519" w:rsidRPr="00A5606A" w14:paraId="2D5BB0F5" w14:textId="77777777" w:rsidTr="00033B8B">
        <w:trPr>
          <w:trHeight w:val="21"/>
        </w:trPr>
        <w:tc>
          <w:tcPr>
            <w:tcW w:w="2249" w:type="pct"/>
            <w:shd w:val="clear" w:color="auto" w:fill="auto"/>
            <w:noWrap/>
          </w:tcPr>
          <w:p w14:paraId="6FE1FF4D" w14:textId="77777777" w:rsidR="00EB6519" w:rsidRPr="00A5606A" w:rsidRDefault="00EB6519" w:rsidP="00033B8B">
            <w:pPr>
              <w:rPr>
                <w:rFonts w:ascii="Arial" w:hAnsi="Arial" w:cs="Arial"/>
                <w:sz w:val="13"/>
                <w:szCs w:val="13"/>
              </w:rPr>
            </w:pPr>
            <w:r w:rsidRPr="00A5606A">
              <w:rPr>
                <w:rFonts w:ascii="Arial" w:hAnsi="Arial" w:cs="Arial"/>
                <w:sz w:val="13"/>
                <w:szCs w:val="13"/>
              </w:rPr>
              <w:t>Değer azaltma özelliğine sahipse, sürekli ya da geçici olma özelliği</w:t>
            </w:r>
          </w:p>
        </w:tc>
        <w:tc>
          <w:tcPr>
            <w:tcW w:w="979" w:type="pct"/>
            <w:shd w:val="clear" w:color="auto" w:fill="auto"/>
            <w:noWrap/>
          </w:tcPr>
          <w:p w14:paraId="4C0C21EF" w14:textId="77777777" w:rsidR="00EB6519" w:rsidRPr="00A5606A" w:rsidRDefault="00EB6519" w:rsidP="00033B8B">
            <w:pPr>
              <w:rPr>
                <w:rFonts w:ascii="Arial" w:hAnsi="Arial" w:cs="Arial"/>
                <w:sz w:val="13"/>
                <w:szCs w:val="13"/>
              </w:rPr>
            </w:pPr>
            <w:r w:rsidRPr="00A5606A">
              <w:rPr>
                <w:rFonts w:ascii="Arial" w:hAnsi="Arial" w:cs="Arial"/>
                <w:sz w:val="13"/>
                <w:szCs w:val="13"/>
              </w:rPr>
              <w:t>-</w:t>
            </w:r>
          </w:p>
        </w:tc>
        <w:tc>
          <w:tcPr>
            <w:tcW w:w="940" w:type="pct"/>
            <w:tcBorders>
              <w:top w:val="nil"/>
              <w:left w:val="nil"/>
              <w:bottom w:val="single" w:sz="4" w:space="0" w:color="auto"/>
              <w:right w:val="single" w:sz="4" w:space="0" w:color="auto"/>
            </w:tcBorders>
            <w:shd w:val="clear" w:color="auto" w:fill="auto"/>
          </w:tcPr>
          <w:p w14:paraId="087EBC7F" w14:textId="77777777" w:rsidR="00EB6519" w:rsidRPr="00A5606A" w:rsidRDefault="00EB6519" w:rsidP="00033B8B">
            <w:pPr>
              <w:rPr>
                <w:rFonts w:ascii="Arial" w:hAnsi="Arial" w:cs="Arial"/>
                <w:sz w:val="13"/>
                <w:szCs w:val="13"/>
              </w:rPr>
            </w:pPr>
            <w:r w:rsidRPr="00A5606A">
              <w:rPr>
                <w:rFonts w:ascii="Arial" w:hAnsi="Arial" w:cs="Arial"/>
                <w:sz w:val="13"/>
                <w:szCs w:val="13"/>
              </w:rPr>
              <w:t>-</w:t>
            </w:r>
          </w:p>
        </w:tc>
        <w:tc>
          <w:tcPr>
            <w:tcW w:w="832" w:type="pct"/>
            <w:tcBorders>
              <w:top w:val="single" w:sz="4" w:space="0" w:color="auto"/>
              <w:left w:val="nil"/>
              <w:bottom w:val="single" w:sz="4" w:space="0" w:color="auto"/>
              <w:right w:val="single" w:sz="4" w:space="0" w:color="auto"/>
            </w:tcBorders>
          </w:tcPr>
          <w:p w14:paraId="0112127B" w14:textId="77777777" w:rsidR="00EB6519" w:rsidRPr="00A5606A" w:rsidRDefault="00EB6519" w:rsidP="00033B8B">
            <w:pPr>
              <w:rPr>
                <w:rFonts w:ascii="Arial" w:hAnsi="Arial" w:cs="Arial"/>
                <w:sz w:val="13"/>
                <w:szCs w:val="13"/>
              </w:rPr>
            </w:pPr>
            <w:r w:rsidRPr="00A5606A">
              <w:rPr>
                <w:rFonts w:ascii="Arial" w:hAnsi="Arial" w:cs="Arial"/>
                <w:sz w:val="13"/>
                <w:szCs w:val="13"/>
              </w:rPr>
              <w:t>Sürekli ve Geçici</w:t>
            </w:r>
          </w:p>
        </w:tc>
      </w:tr>
      <w:tr w:rsidR="00EB6519" w:rsidRPr="00A5606A" w14:paraId="6E5AB41B" w14:textId="77777777" w:rsidTr="00033B8B">
        <w:trPr>
          <w:trHeight w:val="21"/>
        </w:trPr>
        <w:tc>
          <w:tcPr>
            <w:tcW w:w="2249" w:type="pct"/>
            <w:shd w:val="clear" w:color="auto" w:fill="auto"/>
            <w:noWrap/>
          </w:tcPr>
          <w:p w14:paraId="31A06A4B" w14:textId="77777777" w:rsidR="00EB6519" w:rsidRPr="00A5606A" w:rsidRDefault="00EB6519" w:rsidP="00033B8B">
            <w:pPr>
              <w:rPr>
                <w:rFonts w:ascii="Arial" w:hAnsi="Arial" w:cs="Arial"/>
                <w:sz w:val="13"/>
                <w:szCs w:val="13"/>
              </w:rPr>
            </w:pPr>
            <w:r w:rsidRPr="00A5606A">
              <w:rPr>
                <w:rFonts w:ascii="Arial" w:hAnsi="Arial" w:cs="Arial"/>
                <w:sz w:val="13"/>
                <w:szCs w:val="13"/>
              </w:rPr>
              <w:t>Değeri geçici olarak azaltılabiliyorsa, değer artırım mekanizması</w:t>
            </w:r>
          </w:p>
        </w:tc>
        <w:tc>
          <w:tcPr>
            <w:tcW w:w="979" w:type="pct"/>
            <w:shd w:val="clear" w:color="auto" w:fill="auto"/>
            <w:noWrap/>
          </w:tcPr>
          <w:p w14:paraId="721A8291" w14:textId="77777777" w:rsidR="00EB6519" w:rsidRPr="00A5606A" w:rsidRDefault="00EB6519" w:rsidP="00033B8B">
            <w:pPr>
              <w:rPr>
                <w:rFonts w:ascii="Arial" w:hAnsi="Arial" w:cs="Arial"/>
                <w:sz w:val="13"/>
                <w:szCs w:val="13"/>
              </w:rPr>
            </w:pPr>
            <w:r w:rsidRPr="00A5606A">
              <w:rPr>
                <w:rFonts w:ascii="Arial" w:hAnsi="Arial" w:cs="Arial"/>
                <w:sz w:val="13"/>
                <w:szCs w:val="13"/>
              </w:rPr>
              <w:t>-</w:t>
            </w:r>
          </w:p>
        </w:tc>
        <w:tc>
          <w:tcPr>
            <w:tcW w:w="940" w:type="pct"/>
            <w:tcBorders>
              <w:top w:val="nil"/>
              <w:left w:val="nil"/>
              <w:bottom w:val="single" w:sz="4" w:space="0" w:color="auto"/>
              <w:right w:val="single" w:sz="4" w:space="0" w:color="auto"/>
            </w:tcBorders>
            <w:shd w:val="clear" w:color="auto" w:fill="auto"/>
          </w:tcPr>
          <w:p w14:paraId="7E0FE986" w14:textId="77777777" w:rsidR="00EB6519" w:rsidRPr="00A5606A" w:rsidRDefault="00EB6519" w:rsidP="00033B8B">
            <w:pPr>
              <w:rPr>
                <w:rFonts w:ascii="Arial" w:hAnsi="Arial" w:cs="Arial"/>
                <w:sz w:val="13"/>
                <w:szCs w:val="13"/>
              </w:rPr>
            </w:pPr>
            <w:r w:rsidRPr="00A5606A">
              <w:rPr>
                <w:rFonts w:ascii="Arial" w:hAnsi="Arial" w:cs="Arial"/>
                <w:sz w:val="13"/>
                <w:szCs w:val="13"/>
              </w:rPr>
              <w:t>-</w:t>
            </w:r>
          </w:p>
        </w:tc>
        <w:tc>
          <w:tcPr>
            <w:tcW w:w="832" w:type="pct"/>
            <w:tcBorders>
              <w:top w:val="single" w:sz="4" w:space="0" w:color="auto"/>
              <w:left w:val="nil"/>
              <w:bottom w:val="single" w:sz="4" w:space="0" w:color="auto"/>
              <w:right w:val="single" w:sz="4" w:space="0" w:color="auto"/>
            </w:tcBorders>
          </w:tcPr>
          <w:p w14:paraId="437EB10A" w14:textId="77777777" w:rsidR="00EB6519" w:rsidRPr="00A5606A" w:rsidRDefault="00EB6519" w:rsidP="00033B8B">
            <w:pPr>
              <w:rPr>
                <w:rFonts w:ascii="Arial" w:hAnsi="Arial" w:cs="Arial"/>
                <w:sz w:val="13"/>
                <w:szCs w:val="13"/>
              </w:rPr>
            </w:pPr>
            <w:r w:rsidRPr="00A5606A">
              <w:rPr>
                <w:rFonts w:ascii="Arial" w:hAnsi="Arial" w:cs="Arial"/>
                <w:sz w:val="13"/>
                <w:szCs w:val="13"/>
              </w:rPr>
              <w:t>Çekirdek sermaye oranının %5,125’in üstüne çıkması durumunda</w:t>
            </w:r>
          </w:p>
        </w:tc>
      </w:tr>
      <w:tr w:rsidR="00EB6519" w:rsidRPr="00A5606A" w14:paraId="717A7FFE" w14:textId="77777777" w:rsidTr="00033B8B">
        <w:trPr>
          <w:trHeight w:val="21"/>
        </w:trPr>
        <w:tc>
          <w:tcPr>
            <w:tcW w:w="2249" w:type="pct"/>
            <w:shd w:val="clear" w:color="auto" w:fill="auto"/>
            <w:noWrap/>
          </w:tcPr>
          <w:p w14:paraId="28BC6A18" w14:textId="77777777" w:rsidR="00EB6519" w:rsidRPr="00A5606A" w:rsidRDefault="00EB6519" w:rsidP="00033B8B">
            <w:pPr>
              <w:rPr>
                <w:rFonts w:ascii="Arial" w:hAnsi="Arial" w:cs="Arial"/>
                <w:sz w:val="13"/>
                <w:szCs w:val="13"/>
              </w:rPr>
            </w:pPr>
            <w:r w:rsidRPr="00A5606A">
              <w:rPr>
                <w:rFonts w:ascii="Arial" w:hAnsi="Arial" w:cs="Arial"/>
                <w:sz w:val="13"/>
                <w:szCs w:val="13"/>
              </w:rPr>
              <w:t>Tasfiye halinde alacak hakkı açısından hangi sırada olduğu (Bu borçlanma aracının hemen üstünde yer alan araç)</w:t>
            </w:r>
          </w:p>
        </w:tc>
        <w:tc>
          <w:tcPr>
            <w:tcW w:w="979" w:type="pct"/>
            <w:shd w:val="clear" w:color="auto" w:fill="auto"/>
            <w:noWrap/>
          </w:tcPr>
          <w:p w14:paraId="5F3EDEFA" w14:textId="77777777" w:rsidR="00EB6519" w:rsidRPr="00A5606A" w:rsidRDefault="00EB6519" w:rsidP="00033B8B">
            <w:pPr>
              <w:rPr>
                <w:rFonts w:ascii="Arial" w:hAnsi="Arial" w:cs="Arial"/>
                <w:sz w:val="13"/>
                <w:szCs w:val="13"/>
              </w:rPr>
            </w:pPr>
            <w:r w:rsidRPr="00A5606A">
              <w:rPr>
                <w:rFonts w:ascii="Arial" w:hAnsi="Arial" w:cs="Arial"/>
                <w:sz w:val="13"/>
                <w:szCs w:val="13"/>
              </w:rPr>
              <w:t>Katılım fonu sahibi ve diğer tüm</w:t>
            </w:r>
            <w:r w:rsidRPr="00A5606A">
              <w:rPr>
                <w:rFonts w:ascii="Arial" w:hAnsi="Arial" w:cs="Arial"/>
                <w:sz w:val="13"/>
                <w:szCs w:val="13"/>
              </w:rPr>
              <w:br/>
              <w:t>alacaklardan sonra</w:t>
            </w:r>
          </w:p>
        </w:tc>
        <w:tc>
          <w:tcPr>
            <w:tcW w:w="940" w:type="pct"/>
            <w:tcBorders>
              <w:top w:val="nil"/>
              <w:left w:val="nil"/>
              <w:bottom w:val="single" w:sz="4" w:space="0" w:color="auto"/>
              <w:right w:val="single" w:sz="4" w:space="0" w:color="auto"/>
            </w:tcBorders>
            <w:shd w:val="clear" w:color="auto" w:fill="auto"/>
          </w:tcPr>
          <w:p w14:paraId="09FD08DF" w14:textId="77777777" w:rsidR="00EB6519" w:rsidRPr="00A5606A" w:rsidRDefault="00EB6519" w:rsidP="00033B8B">
            <w:pPr>
              <w:rPr>
                <w:rFonts w:ascii="Arial" w:hAnsi="Arial" w:cs="Arial"/>
                <w:sz w:val="13"/>
                <w:szCs w:val="13"/>
              </w:rPr>
            </w:pPr>
            <w:r w:rsidRPr="00A5606A">
              <w:rPr>
                <w:rFonts w:ascii="Arial" w:hAnsi="Arial" w:cs="Arial"/>
                <w:sz w:val="13"/>
                <w:szCs w:val="13"/>
              </w:rPr>
              <w:t>Katılım fonu sahibi ve diğer tüm alacaklardan sonra</w:t>
            </w:r>
          </w:p>
        </w:tc>
        <w:tc>
          <w:tcPr>
            <w:tcW w:w="832" w:type="pct"/>
            <w:tcBorders>
              <w:top w:val="single" w:sz="4" w:space="0" w:color="auto"/>
              <w:left w:val="nil"/>
              <w:bottom w:val="single" w:sz="4" w:space="0" w:color="auto"/>
              <w:right w:val="single" w:sz="4" w:space="0" w:color="auto"/>
            </w:tcBorders>
          </w:tcPr>
          <w:p w14:paraId="4B4A03A4" w14:textId="77777777" w:rsidR="00EB6519" w:rsidRPr="00A5606A" w:rsidRDefault="00EB6519" w:rsidP="00033B8B">
            <w:pPr>
              <w:rPr>
                <w:rFonts w:ascii="Arial" w:hAnsi="Arial" w:cs="Arial"/>
                <w:sz w:val="13"/>
                <w:szCs w:val="13"/>
              </w:rPr>
            </w:pPr>
            <w:r w:rsidRPr="00A5606A">
              <w:rPr>
                <w:rFonts w:ascii="Arial" w:hAnsi="Arial" w:cs="Arial"/>
                <w:sz w:val="13"/>
                <w:szCs w:val="13"/>
              </w:rPr>
              <w:t>Sermaye Benzeri Krediler</w:t>
            </w:r>
          </w:p>
        </w:tc>
      </w:tr>
      <w:tr w:rsidR="00EB6519" w:rsidRPr="00A5606A" w14:paraId="647C04C9" w14:textId="77777777" w:rsidTr="00033B8B">
        <w:trPr>
          <w:trHeight w:val="21"/>
        </w:trPr>
        <w:tc>
          <w:tcPr>
            <w:tcW w:w="2249" w:type="pct"/>
            <w:shd w:val="clear" w:color="auto" w:fill="auto"/>
            <w:noWrap/>
            <w:vAlign w:val="bottom"/>
          </w:tcPr>
          <w:p w14:paraId="038D362D" w14:textId="77777777" w:rsidR="00EB6519" w:rsidRPr="00A5606A" w:rsidRDefault="00EB6519" w:rsidP="00033B8B">
            <w:pPr>
              <w:rPr>
                <w:rFonts w:ascii="Arial" w:hAnsi="Arial" w:cs="Arial"/>
                <w:sz w:val="13"/>
                <w:szCs w:val="13"/>
              </w:rPr>
            </w:pPr>
            <w:r w:rsidRPr="00A5606A">
              <w:rPr>
                <w:rFonts w:ascii="Arial" w:hAnsi="Arial" w:cs="Arial"/>
                <w:sz w:val="13"/>
                <w:szCs w:val="13"/>
              </w:rPr>
              <w:t xml:space="preserve">Bankaların </w:t>
            </w:r>
            <w:proofErr w:type="spellStart"/>
            <w:r w:rsidRPr="00A5606A">
              <w:rPr>
                <w:rFonts w:ascii="Arial" w:hAnsi="Arial" w:cs="Arial"/>
                <w:sz w:val="13"/>
                <w:szCs w:val="13"/>
              </w:rPr>
              <w:t>Özkaynaklarına</w:t>
            </w:r>
            <w:proofErr w:type="spellEnd"/>
            <w:r w:rsidRPr="00A5606A">
              <w:rPr>
                <w:rFonts w:ascii="Arial" w:hAnsi="Arial" w:cs="Arial"/>
                <w:sz w:val="13"/>
                <w:szCs w:val="13"/>
              </w:rPr>
              <w:t xml:space="preserve"> İlişkin Yönetmeliğin 7’nci ve 8’inci maddelerinde yer alan şartlardan haiz olunmayan olup olmadığı</w:t>
            </w:r>
          </w:p>
        </w:tc>
        <w:tc>
          <w:tcPr>
            <w:tcW w:w="979" w:type="pct"/>
            <w:shd w:val="clear" w:color="auto" w:fill="auto"/>
            <w:noWrap/>
          </w:tcPr>
          <w:p w14:paraId="5B641C69" w14:textId="77777777" w:rsidR="00EB6519" w:rsidRPr="00A5606A" w:rsidRDefault="00EB6519" w:rsidP="00033B8B">
            <w:pPr>
              <w:rPr>
                <w:rFonts w:ascii="Arial" w:hAnsi="Arial" w:cs="Arial"/>
                <w:sz w:val="13"/>
                <w:szCs w:val="13"/>
              </w:rPr>
            </w:pPr>
            <w:r w:rsidRPr="00A5606A">
              <w:rPr>
                <w:rFonts w:ascii="Arial" w:hAnsi="Arial" w:cs="Arial"/>
                <w:sz w:val="13"/>
                <w:szCs w:val="13"/>
              </w:rPr>
              <w:t>Hayır</w:t>
            </w:r>
          </w:p>
        </w:tc>
        <w:tc>
          <w:tcPr>
            <w:tcW w:w="940" w:type="pct"/>
            <w:tcBorders>
              <w:top w:val="nil"/>
              <w:left w:val="nil"/>
              <w:bottom w:val="single" w:sz="4" w:space="0" w:color="auto"/>
              <w:right w:val="single" w:sz="4" w:space="0" w:color="auto"/>
            </w:tcBorders>
            <w:shd w:val="clear" w:color="auto" w:fill="auto"/>
          </w:tcPr>
          <w:p w14:paraId="2AA2CD99" w14:textId="77777777" w:rsidR="00EB6519" w:rsidRPr="00A5606A" w:rsidRDefault="00EB6519" w:rsidP="00033B8B">
            <w:pPr>
              <w:rPr>
                <w:rFonts w:ascii="Arial" w:hAnsi="Arial" w:cs="Arial"/>
                <w:sz w:val="13"/>
                <w:szCs w:val="13"/>
              </w:rPr>
            </w:pPr>
            <w:r w:rsidRPr="00A5606A">
              <w:rPr>
                <w:rFonts w:ascii="Arial" w:hAnsi="Arial" w:cs="Arial"/>
                <w:sz w:val="13"/>
                <w:szCs w:val="13"/>
              </w:rPr>
              <w:t>Hayır</w:t>
            </w:r>
          </w:p>
        </w:tc>
        <w:tc>
          <w:tcPr>
            <w:tcW w:w="832" w:type="pct"/>
            <w:tcBorders>
              <w:top w:val="single" w:sz="4" w:space="0" w:color="auto"/>
              <w:left w:val="nil"/>
              <w:bottom w:val="single" w:sz="4" w:space="0" w:color="auto"/>
              <w:right w:val="single" w:sz="4" w:space="0" w:color="auto"/>
            </w:tcBorders>
          </w:tcPr>
          <w:p w14:paraId="42B63E2C" w14:textId="77777777" w:rsidR="00EB6519" w:rsidRPr="00A5606A" w:rsidRDefault="00EB6519" w:rsidP="00033B8B">
            <w:pPr>
              <w:rPr>
                <w:rFonts w:ascii="Arial" w:hAnsi="Arial" w:cs="Arial"/>
                <w:sz w:val="13"/>
                <w:szCs w:val="13"/>
              </w:rPr>
            </w:pPr>
            <w:r w:rsidRPr="00A5606A">
              <w:rPr>
                <w:rFonts w:ascii="Arial" w:hAnsi="Arial" w:cs="Arial"/>
                <w:sz w:val="13"/>
                <w:szCs w:val="13"/>
              </w:rPr>
              <w:t>Hayır</w:t>
            </w:r>
          </w:p>
        </w:tc>
      </w:tr>
      <w:tr w:rsidR="00EB6519" w:rsidRPr="00A5606A" w14:paraId="5FA48E28" w14:textId="77777777" w:rsidTr="00033B8B">
        <w:trPr>
          <w:trHeight w:val="21"/>
        </w:trPr>
        <w:tc>
          <w:tcPr>
            <w:tcW w:w="2249" w:type="pct"/>
            <w:shd w:val="clear" w:color="auto" w:fill="auto"/>
            <w:noWrap/>
            <w:vAlign w:val="bottom"/>
          </w:tcPr>
          <w:p w14:paraId="04D074F4" w14:textId="77777777" w:rsidR="00EB6519" w:rsidRPr="00A5606A" w:rsidRDefault="00EB6519" w:rsidP="00033B8B">
            <w:pPr>
              <w:rPr>
                <w:rFonts w:ascii="Arial" w:hAnsi="Arial" w:cs="Arial"/>
                <w:sz w:val="13"/>
                <w:szCs w:val="13"/>
              </w:rPr>
            </w:pPr>
            <w:r w:rsidRPr="00A5606A">
              <w:rPr>
                <w:rFonts w:ascii="Arial" w:hAnsi="Arial" w:cs="Arial"/>
                <w:sz w:val="13"/>
                <w:szCs w:val="13"/>
              </w:rPr>
              <w:t xml:space="preserve">Bankaların </w:t>
            </w:r>
            <w:proofErr w:type="spellStart"/>
            <w:r w:rsidRPr="00A5606A">
              <w:rPr>
                <w:rFonts w:ascii="Arial" w:hAnsi="Arial" w:cs="Arial"/>
                <w:sz w:val="13"/>
                <w:szCs w:val="13"/>
              </w:rPr>
              <w:t>Özkaynaklarına</w:t>
            </w:r>
            <w:proofErr w:type="spellEnd"/>
            <w:r w:rsidRPr="00A5606A">
              <w:rPr>
                <w:rFonts w:ascii="Arial" w:hAnsi="Arial" w:cs="Arial"/>
                <w:sz w:val="13"/>
                <w:szCs w:val="13"/>
              </w:rPr>
              <w:t xml:space="preserve"> ilişkin Yönetmeliğin 7’nci ve 8’inci maddelerinde yer alan şartlardan hangilerini haiz olunmadığı</w:t>
            </w:r>
          </w:p>
        </w:tc>
        <w:tc>
          <w:tcPr>
            <w:tcW w:w="979" w:type="pct"/>
            <w:shd w:val="clear" w:color="auto" w:fill="auto"/>
            <w:noWrap/>
          </w:tcPr>
          <w:p w14:paraId="4C2377A0" w14:textId="77777777" w:rsidR="00EB6519" w:rsidRPr="00A5606A" w:rsidRDefault="00EB6519" w:rsidP="00033B8B">
            <w:pPr>
              <w:rPr>
                <w:rFonts w:ascii="Arial" w:hAnsi="Arial" w:cs="Arial"/>
                <w:sz w:val="13"/>
                <w:szCs w:val="13"/>
              </w:rPr>
            </w:pPr>
            <w:r w:rsidRPr="00A5606A">
              <w:rPr>
                <w:rFonts w:ascii="Arial" w:hAnsi="Arial" w:cs="Arial"/>
                <w:sz w:val="13"/>
                <w:szCs w:val="13"/>
              </w:rPr>
              <w:t>Hayır</w:t>
            </w:r>
          </w:p>
        </w:tc>
        <w:tc>
          <w:tcPr>
            <w:tcW w:w="940" w:type="pct"/>
            <w:tcBorders>
              <w:top w:val="nil"/>
              <w:left w:val="nil"/>
              <w:bottom w:val="single" w:sz="4" w:space="0" w:color="auto"/>
              <w:right w:val="single" w:sz="4" w:space="0" w:color="auto"/>
            </w:tcBorders>
            <w:shd w:val="clear" w:color="auto" w:fill="auto"/>
          </w:tcPr>
          <w:p w14:paraId="07B11DCE" w14:textId="77777777" w:rsidR="00EB6519" w:rsidRPr="00A5606A" w:rsidRDefault="00EB6519" w:rsidP="00033B8B">
            <w:pPr>
              <w:rPr>
                <w:rFonts w:ascii="Arial" w:hAnsi="Arial" w:cs="Arial"/>
                <w:sz w:val="13"/>
                <w:szCs w:val="13"/>
              </w:rPr>
            </w:pPr>
            <w:r w:rsidRPr="00A5606A">
              <w:rPr>
                <w:rFonts w:ascii="Arial" w:hAnsi="Arial" w:cs="Arial"/>
                <w:sz w:val="13"/>
                <w:szCs w:val="13"/>
              </w:rPr>
              <w:t>Hayır</w:t>
            </w:r>
          </w:p>
        </w:tc>
        <w:tc>
          <w:tcPr>
            <w:tcW w:w="832" w:type="pct"/>
            <w:tcBorders>
              <w:top w:val="single" w:sz="4" w:space="0" w:color="auto"/>
              <w:left w:val="nil"/>
              <w:bottom w:val="single" w:sz="4" w:space="0" w:color="auto"/>
              <w:right w:val="single" w:sz="4" w:space="0" w:color="auto"/>
            </w:tcBorders>
          </w:tcPr>
          <w:p w14:paraId="30D111CC" w14:textId="77777777" w:rsidR="00EB6519" w:rsidRPr="00A5606A" w:rsidRDefault="00EB6519" w:rsidP="00033B8B">
            <w:pPr>
              <w:rPr>
                <w:rFonts w:ascii="Arial" w:hAnsi="Arial" w:cs="Arial"/>
                <w:sz w:val="13"/>
                <w:szCs w:val="13"/>
              </w:rPr>
            </w:pPr>
            <w:proofErr w:type="spellStart"/>
            <w:r w:rsidRPr="00A5606A">
              <w:rPr>
                <w:rFonts w:ascii="Arial" w:hAnsi="Arial" w:cs="Arial"/>
                <w:sz w:val="13"/>
                <w:szCs w:val="13"/>
                <w:lang w:val="en-US"/>
              </w:rPr>
              <w:t>Hayır</w:t>
            </w:r>
            <w:proofErr w:type="spellEnd"/>
          </w:p>
        </w:tc>
      </w:tr>
    </w:tbl>
    <w:p w14:paraId="7BFDA732" w14:textId="46EE8692" w:rsidR="00604996" w:rsidRPr="00EB6519" w:rsidRDefault="00EB6519" w:rsidP="007C5974">
      <w:pPr>
        <w:spacing w:before="60" w:after="120"/>
        <w:ind w:left="-294"/>
        <w:jc w:val="both"/>
        <w:rPr>
          <w:rFonts w:ascii="Arial" w:hAnsi="Arial" w:cs="Arial"/>
          <w:b/>
          <w:color w:val="000000" w:themeColor="text1"/>
          <w:sz w:val="20"/>
          <w:szCs w:val="20"/>
        </w:rPr>
      </w:pPr>
      <w:r w:rsidRPr="00EB6519">
        <w:rPr>
          <w:rFonts w:ascii="Arial" w:hAnsi="Arial" w:cs="Arial"/>
          <w:color w:val="000000"/>
          <w:sz w:val="14"/>
          <w:szCs w:val="14"/>
          <w:vertAlign w:val="superscript"/>
        </w:rPr>
        <w:t xml:space="preserve">(*) </w:t>
      </w:r>
      <w:r w:rsidRPr="00EB6519">
        <w:rPr>
          <w:rFonts w:ascii="Arial" w:hAnsi="Arial" w:cs="Arial"/>
          <w:color w:val="000000"/>
          <w:sz w:val="14"/>
          <w:szCs w:val="14"/>
        </w:rPr>
        <w:t>Tarihi maliyeti 775.720 TL’dir.</w:t>
      </w:r>
    </w:p>
    <w:p w14:paraId="75C330CB" w14:textId="77777777" w:rsidR="00604996" w:rsidRDefault="00604996" w:rsidP="00604996">
      <w:pPr>
        <w:pStyle w:val="ListeParagraf"/>
        <w:spacing w:before="120" w:after="120"/>
        <w:ind w:left="0"/>
        <w:jc w:val="both"/>
        <w:rPr>
          <w:rFonts w:ascii="Arial" w:hAnsi="Arial" w:cs="Arial"/>
          <w:b/>
          <w:color w:val="000000" w:themeColor="text1"/>
          <w:sz w:val="20"/>
          <w:szCs w:val="20"/>
        </w:rPr>
      </w:pPr>
    </w:p>
    <w:p w14:paraId="5897C5DF" w14:textId="77777777" w:rsidR="00EB6519" w:rsidRDefault="00EB6519" w:rsidP="00604996">
      <w:pPr>
        <w:pStyle w:val="ListeParagraf"/>
        <w:spacing w:before="120" w:after="120"/>
        <w:ind w:left="0"/>
        <w:jc w:val="both"/>
        <w:rPr>
          <w:rFonts w:ascii="Arial" w:hAnsi="Arial" w:cs="Arial"/>
          <w:b/>
          <w:color w:val="000000" w:themeColor="text1"/>
          <w:sz w:val="20"/>
          <w:szCs w:val="20"/>
        </w:rPr>
      </w:pPr>
    </w:p>
    <w:p w14:paraId="00491A7E" w14:textId="77777777" w:rsidR="00EB6519" w:rsidRDefault="00EB6519" w:rsidP="00604996">
      <w:pPr>
        <w:pStyle w:val="ListeParagraf"/>
        <w:spacing w:before="120" w:after="120"/>
        <w:ind w:left="0"/>
        <w:jc w:val="both"/>
        <w:rPr>
          <w:rFonts w:ascii="Arial" w:hAnsi="Arial" w:cs="Arial"/>
          <w:b/>
          <w:color w:val="000000" w:themeColor="text1"/>
          <w:sz w:val="20"/>
          <w:szCs w:val="20"/>
        </w:rPr>
      </w:pPr>
    </w:p>
    <w:p w14:paraId="6DD2810F" w14:textId="73D82985" w:rsidR="00EB6519" w:rsidRPr="00EB6519" w:rsidRDefault="00EB6519" w:rsidP="00EB6519">
      <w:pPr>
        <w:pageBreakBefore/>
        <w:ind w:left="-567"/>
        <w:jc w:val="both"/>
        <w:rPr>
          <w:rFonts w:ascii="Arial" w:hAnsi="Arial" w:cs="Arial"/>
          <w:b/>
          <w:color w:val="000000" w:themeColor="text1"/>
          <w:sz w:val="20"/>
          <w:szCs w:val="20"/>
        </w:rPr>
      </w:pPr>
      <w:r>
        <w:rPr>
          <w:rFonts w:ascii="Arial" w:hAnsi="Arial" w:cs="Arial"/>
          <w:b/>
          <w:color w:val="000000" w:themeColor="text1"/>
          <w:sz w:val="20"/>
          <w:szCs w:val="20"/>
        </w:rPr>
        <w:lastRenderedPageBreak/>
        <w:t>I.</w:t>
      </w:r>
      <w:r>
        <w:rPr>
          <w:rFonts w:ascii="Arial" w:hAnsi="Arial" w:cs="Arial"/>
          <w:b/>
          <w:color w:val="000000" w:themeColor="text1"/>
          <w:sz w:val="20"/>
          <w:szCs w:val="20"/>
        </w:rPr>
        <w:tab/>
      </w:r>
      <w:r w:rsidRPr="00EB6519">
        <w:rPr>
          <w:rFonts w:ascii="Arial" w:hAnsi="Arial" w:cs="Arial"/>
          <w:b/>
          <w:color w:val="000000" w:themeColor="text1"/>
          <w:sz w:val="20"/>
          <w:szCs w:val="20"/>
        </w:rPr>
        <w:t>Konsolide sermaye yeterliliği standart oranına ilişkin açıklamalar (devamı):</w:t>
      </w:r>
    </w:p>
    <w:p w14:paraId="55CE1B11" w14:textId="6490D12A" w:rsidR="009919D2" w:rsidRPr="00EB6519" w:rsidRDefault="00EB6519" w:rsidP="00C82B69">
      <w:pPr>
        <w:spacing w:before="120" w:after="120"/>
        <w:ind w:left="-567"/>
        <w:jc w:val="both"/>
        <w:rPr>
          <w:rFonts w:ascii="Arial" w:hAnsi="Arial" w:cs="Arial"/>
          <w:b/>
          <w:color w:val="000000" w:themeColor="text1"/>
          <w:sz w:val="20"/>
          <w:szCs w:val="20"/>
        </w:rPr>
      </w:pPr>
      <w:r w:rsidRPr="00EB6519">
        <w:rPr>
          <w:rFonts w:ascii="Arial" w:hAnsi="Arial" w:cs="Arial"/>
          <w:b/>
          <w:color w:val="000000" w:themeColor="text1"/>
          <w:sz w:val="20"/>
          <w:szCs w:val="20"/>
        </w:rPr>
        <w:t>c.</w:t>
      </w:r>
      <w:r w:rsidR="002F1A5E">
        <w:rPr>
          <w:rFonts w:ascii="Arial" w:hAnsi="Arial" w:cs="Arial"/>
          <w:b/>
          <w:color w:val="000000" w:themeColor="text1"/>
          <w:sz w:val="20"/>
          <w:szCs w:val="20"/>
        </w:rPr>
        <w:tab/>
      </w:r>
      <w:r w:rsidR="00F4641F" w:rsidRPr="00EB6519">
        <w:rPr>
          <w:rFonts w:ascii="Arial" w:hAnsi="Arial" w:cs="Arial"/>
          <w:b/>
          <w:color w:val="000000" w:themeColor="text1"/>
          <w:sz w:val="20"/>
          <w:szCs w:val="20"/>
        </w:rPr>
        <w:t xml:space="preserve">Konsolide </w:t>
      </w:r>
      <w:proofErr w:type="spellStart"/>
      <w:r w:rsidR="00F4641F" w:rsidRPr="00EB6519">
        <w:rPr>
          <w:rFonts w:ascii="Arial" w:hAnsi="Arial" w:cs="Arial"/>
          <w:b/>
          <w:color w:val="000000" w:themeColor="text1"/>
          <w:sz w:val="20"/>
          <w:szCs w:val="20"/>
        </w:rPr>
        <w:t>ö</w:t>
      </w:r>
      <w:r w:rsidR="009919D2" w:rsidRPr="00EB6519">
        <w:rPr>
          <w:rFonts w:ascii="Arial" w:hAnsi="Arial" w:cs="Arial"/>
          <w:b/>
          <w:color w:val="000000" w:themeColor="text1"/>
          <w:sz w:val="20"/>
          <w:szCs w:val="20"/>
        </w:rPr>
        <w:t>zkaynak</w:t>
      </w:r>
      <w:proofErr w:type="spellEnd"/>
      <w:r w:rsidR="009919D2" w:rsidRPr="00EB6519">
        <w:rPr>
          <w:rFonts w:ascii="Arial" w:hAnsi="Arial" w:cs="Arial"/>
          <w:b/>
          <w:color w:val="000000" w:themeColor="text1"/>
          <w:sz w:val="20"/>
          <w:szCs w:val="20"/>
        </w:rPr>
        <w:t xml:space="preserve"> kalemleri ile </w:t>
      </w:r>
      <w:proofErr w:type="gramStart"/>
      <w:r w:rsidR="00F4641F" w:rsidRPr="00EB6519">
        <w:rPr>
          <w:rFonts w:ascii="Arial" w:hAnsi="Arial" w:cs="Arial"/>
          <w:b/>
          <w:color w:val="000000" w:themeColor="text1"/>
          <w:sz w:val="20"/>
          <w:szCs w:val="20"/>
        </w:rPr>
        <w:t>konsolide</w:t>
      </w:r>
      <w:proofErr w:type="gramEnd"/>
      <w:r w:rsidR="00F4641F" w:rsidRPr="00EB6519">
        <w:rPr>
          <w:rFonts w:ascii="Arial" w:hAnsi="Arial" w:cs="Arial"/>
          <w:b/>
          <w:color w:val="000000" w:themeColor="text1"/>
          <w:sz w:val="20"/>
          <w:szCs w:val="20"/>
        </w:rPr>
        <w:t xml:space="preserve"> </w:t>
      </w:r>
      <w:r w:rsidR="009919D2" w:rsidRPr="00EB6519">
        <w:rPr>
          <w:rFonts w:ascii="Arial" w:hAnsi="Arial" w:cs="Arial"/>
          <w:b/>
          <w:color w:val="000000" w:themeColor="text1"/>
          <w:sz w:val="20"/>
          <w:szCs w:val="20"/>
        </w:rPr>
        <w:t>bilanço tutarlarının mutabakatına ilişkin açıklamalar</w:t>
      </w:r>
      <w:r w:rsidR="005A1A24" w:rsidRPr="00EB6519">
        <w:rPr>
          <w:rFonts w:ascii="Arial" w:hAnsi="Arial" w:cs="Arial"/>
          <w:b/>
          <w:color w:val="000000" w:themeColor="text1"/>
          <w:sz w:val="20"/>
          <w:szCs w:val="20"/>
        </w:rPr>
        <w:t>:</w:t>
      </w:r>
    </w:p>
    <w:p w14:paraId="5EF14ECA" w14:textId="43D5F801" w:rsidR="005C3443" w:rsidRPr="009128F0" w:rsidRDefault="00F4641F" w:rsidP="005C3443">
      <w:pPr>
        <w:autoSpaceDE w:val="0"/>
        <w:autoSpaceDN w:val="0"/>
        <w:adjustRightInd w:val="0"/>
        <w:spacing w:before="120" w:after="120"/>
        <w:jc w:val="both"/>
        <w:rPr>
          <w:rFonts w:ascii="Arial" w:hAnsi="Arial" w:cs="Arial"/>
          <w:b/>
          <w:color w:val="000000" w:themeColor="text1"/>
          <w:sz w:val="20"/>
          <w:szCs w:val="20"/>
        </w:rPr>
        <w:sectPr w:rsidR="005C3443" w:rsidRPr="009128F0" w:rsidSect="00741FE5">
          <w:pgSz w:w="11907" w:h="16840" w:code="9"/>
          <w:pgMar w:top="1418" w:right="1134" w:bottom="1418" w:left="1418" w:header="720" w:footer="720" w:gutter="0"/>
          <w:cols w:space="708"/>
          <w:docGrid w:linePitch="360"/>
        </w:sectPr>
      </w:pPr>
      <w:r w:rsidRPr="009128F0">
        <w:rPr>
          <w:rFonts w:ascii="Arial" w:hAnsi="Arial" w:cs="Arial"/>
          <w:color w:val="000000" w:themeColor="text1"/>
          <w:sz w:val="20"/>
          <w:szCs w:val="20"/>
          <w:lang w:eastAsia="en-US"/>
        </w:rPr>
        <w:t xml:space="preserve">Konsolide </w:t>
      </w:r>
      <w:proofErr w:type="spellStart"/>
      <w:r w:rsidR="009919D2" w:rsidRPr="009128F0">
        <w:rPr>
          <w:rFonts w:ascii="Arial" w:hAnsi="Arial" w:cs="Arial"/>
          <w:color w:val="000000" w:themeColor="text1"/>
          <w:sz w:val="20"/>
          <w:szCs w:val="20"/>
          <w:lang w:eastAsia="en-US"/>
        </w:rPr>
        <w:t>Özkaynak</w:t>
      </w:r>
      <w:proofErr w:type="spellEnd"/>
      <w:r w:rsidR="009919D2" w:rsidRPr="009128F0">
        <w:rPr>
          <w:rFonts w:ascii="Arial" w:hAnsi="Arial" w:cs="Arial"/>
          <w:color w:val="000000" w:themeColor="text1"/>
          <w:sz w:val="20"/>
          <w:szCs w:val="20"/>
          <w:lang w:eastAsia="en-US"/>
        </w:rPr>
        <w:t xml:space="preserve"> </w:t>
      </w:r>
      <w:r w:rsidR="009919D2" w:rsidRPr="00EB6519">
        <w:rPr>
          <w:rFonts w:ascii="Arial" w:hAnsi="Arial" w:cs="Arial"/>
          <w:color w:val="000000" w:themeColor="text1"/>
          <w:sz w:val="20"/>
          <w:szCs w:val="20"/>
          <w:lang w:eastAsia="en-US"/>
        </w:rPr>
        <w:t>tablosunda verilen “</w:t>
      </w:r>
      <w:proofErr w:type="spellStart"/>
      <w:r w:rsidR="009919D2" w:rsidRPr="00EB6519">
        <w:rPr>
          <w:rFonts w:ascii="Arial" w:hAnsi="Arial" w:cs="Arial"/>
          <w:color w:val="000000" w:themeColor="text1"/>
          <w:sz w:val="20"/>
          <w:szCs w:val="20"/>
          <w:lang w:eastAsia="en-US"/>
        </w:rPr>
        <w:t>Özkaynak</w:t>
      </w:r>
      <w:proofErr w:type="spellEnd"/>
      <w:r w:rsidR="009919D2" w:rsidRPr="00EB6519">
        <w:rPr>
          <w:rFonts w:ascii="Arial" w:hAnsi="Arial" w:cs="Arial"/>
          <w:color w:val="000000" w:themeColor="text1"/>
          <w:sz w:val="20"/>
          <w:szCs w:val="20"/>
          <w:lang w:eastAsia="en-US"/>
        </w:rPr>
        <w:t xml:space="preserve">” tutarı ile </w:t>
      </w:r>
      <w:proofErr w:type="gramStart"/>
      <w:r w:rsidR="009919D2" w:rsidRPr="00EB6519">
        <w:rPr>
          <w:rFonts w:ascii="Arial" w:hAnsi="Arial" w:cs="Arial"/>
          <w:color w:val="000000" w:themeColor="text1"/>
          <w:sz w:val="20"/>
          <w:szCs w:val="20"/>
          <w:lang w:eastAsia="en-US"/>
        </w:rPr>
        <w:t>konsolide</w:t>
      </w:r>
      <w:proofErr w:type="gramEnd"/>
      <w:r w:rsidR="009919D2" w:rsidRPr="00EB6519">
        <w:rPr>
          <w:rFonts w:ascii="Arial" w:hAnsi="Arial" w:cs="Arial"/>
          <w:color w:val="000000" w:themeColor="text1"/>
          <w:sz w:val="20"/>
          <w:szCs w:val="20"/>
          <w:lang w:eastAsia="en-US"/>
        </w:rPr>
        <w:t xml:space="preserve"> bilançodaki “</w:t>
      </w:r>
      <w:proofErr w:type="spellStart"/>
      <w:r w:rsidR="009919D2" w:rsidRPr="00EB6519">
        <w:rPr>
          <w:rFonts w:ascii="Arial" w:hAnsi="Arial" w:cs="Arial"/>
          <w:color w:val="000000" w:themeColor="text1"/>
          <w:sz w:val="20"/>
          <w:szCs w:val="20"/>
          <w:lang w:eastAsia="en-US"/>
        </w:rPr>
        <w:t>Özkaynaklar</w:t>
      </w:r>
      <w:proofErr w:type="spellEnd"/>
      <w:r w:rsidR="009919D2" w:rsidRPr="00EB6519">
        <w:rPr>
          <w:rFonts w:ascii="Arial" w:hAnsi="Arial" w:cs="Arial"/>
          <w:color w:val="000000" w:themeColor="text1"/>
          <w:sz w:val="20"/>
          <w:szCs w:val="20"/>
          <w:lang w:eastAsia="en-US"/>
        </w:rPr>
        <w:t xml:space="preserve">” tutarı arasındaki esas fark ağırlıklı olarak </w:t>
      </w:r>
      <w:r w:rsidR="00C25A96" w:rsidRPr="00EB6519">
        <w:rPr>
          <w:rFonts w:ascii="Arial" w:hAnsi="Arial" w:cs="Arial"/>
          <w:color w:val="000000" w:themeColor="text1"/>
          <w:sz w:val="20"/>
          <w:szCs w:val="20"/>
          <w:lang w:eastAsia="en-US"/>
        </w:rPr>
        <w:t xml:space="preserve">birinci ve ikinci aşama beklenen zarar karşılıklarından </w:t>
      </w:r>
      <w:r w:rsidR="009919D2" w:rsidRPr="00EB6519">
        <w:rPr>
          <w:rFonts w:ascii="Arial" w:hAnsi="Arial" w:cs="Arial"/>
          <w:color w:val="000000" w:themeColor="text1"/>
          <w:sz w:val="20"/>
          <w:szCs w:val="20"/>
          <w:lang w:eastAsia="en-US"/>
        </w:rPr>
        <w:t xml:space="preserve">ve Kurumca uygun görülen borçlanma araçları ve bunlara ilişkin ihraç primlerinden kaynaklanmaktadır. </w:t>
      </w:r>
      <w:r w:rsidR="00C25A96" w:rsidRPr="00EB6519">
        <w:rPr>
          <w:rFonts w:ascii="Arial" w:hAnsi="Arial" w:cs="Arial"/>
          <w:color w:val="000000" w:themeColor="text1"/>
          <w:sz w:val="20"/>
          <w:szCs w:val="20"/>
          <w:lang w:eastAsia="en-US"/>
        </w:rPr>
        <w:t xml:space="preserve">Birinci ve ikinci aşama beklenen zarar karşılıklarının </w:t>
      </w:r>
      <w:r w:rsidR="009919D2" w:rsidRPr="00EB6519">
        <w:rPr>
          <w:rFonts w:ascii="Arial" w:hAnsi="Arial" w:cs="Arial"/>
          <w:color w:val="000000" w:themeColor="text1"/>
          <w:sz w:val="20"/>
          <w:szCs w:val="20"/>
          <w:lang w:eastAsia="en-US"/>
        </w:rPr>
        <w:t xml:space="preserve">kredi riskine esas tutarın %1,25'ine kadar olan kısmı, </w:t>
      </w:r>
      <w:proofErr w:type="spellStart"/>
      <w:r w:rsidR="009919D2" w:rsidRPr="00EB6519">
        <w:rPr>
          <w:rFonts w:ascii="Arial" w:hAnsi="Arial" w:cs="Arial"/>
          <w:color w:val="000000" w:themeColor="text1"/>
          <w:sz w:val="20"/>
          <w:szCs w:val="20"/>
          <w:lang w:eastAsia="en-US"/>
        </w:rPr>
        <w:t>özkaynak</w:t>
      </w:r>
      <w:proofErr w:type="spellEnd"/>
      <w:r w:rsidR="009919D2" w:rsidRPr="00EB6519">
        <w:rPr>
          <w:rFonts w:ascii="Arial" w:hAnsi="Arial" w:cs="Arial"/>
          <w:color w:val="000000" w:themeColor="text1"/>
          <w:sz w:val="20"/>
          <w:szCs w:val="20"/>
          <w:lang w:eastAsia="en-US"/>
        </w:rPr>
        <w:t xml:space="preserve"> tablosunda verilen “</w:t>
      </w:r>
      <w:proofErr w:type="spellStart"/>
      <w:r w:rsidR="009919D2" w:rsidRPr="00EB6519">
        <w:rPr>
          <w:rFonts w:ascii="Arial" w:hAnsi="Arial" w:cs="Arial"/>
          <w:color w:val="000000" w:themeColor="text1"/>
          <w:sz w:val="20"/>
          <w:szCs w:val="20"/>
          <w:lang w:eastAsia="en-US"/>
        </w:rPr>
        <w:t>Özkaynak</w:t>
      </w:r>
      <w:proofErr w:type="spellEnd"/>
      <w:r w:rsidR="009919D2" w:rsidRPr="00EB6519">
        <w:rPr>
          <w:rFonts w:ascii="Arial" w:hAnsi="Arial" w:cs="Arial"/>
          <w:color w:val="000000" w:themeColor="text1"/>
          <w:sz w:val="20"/>
          <w:szCs w:val="20"/>
          <w:lang w:eastAsia="en-US"/>
        </w:rPr>
        <w:t>” tutarının hesaplanmasında Katkı Sermaye olarak dikkate alınmaktadır</w:t>
      </w:r>
      <w:r w:rsidR="009919D2" w:rsidRPr="009128F0">
        <w:rPr>
          <w:rFonts w:ascii="Arial" w:hAnsi="Arial" w:cs="Arial"/>
          <w:color w:val="000000" w:themeColor="text1"/>
          <w:sz w:val="20"/>
          <w:szCs w:val="20"/>
          <w:lang w:eastAsia="en-US"/>
        </w:rPr>
        <w:t xml:space="preserve">. Diğer yandan bilançoda Maddi Duran Varlıklar kaleminde izlenen faaliyet kiralaması geliştirme maliyetleri, maddi olmayan duran varlıklar ve bunlara ilişkin ertelenmiş vergi yükümlülükleri, alacaklara mahsuben edinilen gayrimenkullerden beş yıldan uzun elde tutulanların net defter değerleri ile Kurulca belirlenen bazı diğer hesaplar </w:t>
      </w:r>
      <w:proofErr w:type="gramStart"/>
      <w:r w:rsidRPr="009128F0">
        <w:rPr>
          <w:rFonts w:ascii="Arial" w:hAnsi="Arial" w:cs="Arial"/>
          <w:color w:val="000000" w:themeColor="text1"/>
          <w:sz w:val="20"/>
          <w:szCs w:val="20"/>
          <w:lang w:eastAsia="en-US"/>
        </w:rPr>
        <w:t>konsolide</w:t>
      </w:r>
      <w:proofErr w:type="gramEnd"/>
      <w:r w:rsidRPr="009128F0">
        <w:rPr>
          <w:rFonts w:ascii="Arial" w:hAnsi="Arial" w:cs="Arial"/>
          <w:color w:val="000000" w:themeColor="text1"/>
          <w:sz w:val="20"/>
          <w:szCs w:val="20"/>
          <w:lang w:eastAsia="en-US"/>
        </w:rPr>
        <w:t xml:space="preserve"> </w:t>
      </w:r>
      <w:r w:rsidR="009919D2" w:rsidRPr="009128F0">
        <w:rPr>
          <w:rFonts w:ascii="Arial" w:hAnsi="Arial" w:cs="Arial"/>
          <w:color w:val="000000" w:themeColor="text1"/>
          <w:sz w:val="20"/>
          <w:szCs w:val="20"/>
          <w:lang w:eastAsia="en-US"/>
        </w:rPr>
        <w:t>“</w:t>
      </w:r>
      <w:proofErr w:type="spellStart"/>
      <w:r w:rsidR="009919D2" w:rsidRPr="009128F0">
        <w:rPr>
          <w:rFonts w:ascii="Arial" w:hAnsi="Arial" w:cs="Arial"/>
          <w:color w:val="000000" w:themeColor="text1"/>
          <w:sz w:val="20"/>
          <w:szCs w:val="20"/>
          <w:lang w:eastAsia="en-US"/>
        </w:rPr>
        <w:t>Özkaynak</w:t>
      </w:r>
      <w:proofErr w:type="spellEnd"/>
      <w:r w:rsidR="009919D2" w:rsidRPr="009128F0">
        <w:rPr>
          <w:rFonts w:ascii="Arial" w:hAnsi="Arial" w:cs="Arial"/>
          <w:color w:val="000000" w:themeColor="text1"/>
          <w:sz w:val="20"/>
          <w:szCs w:val="20"/>
          <w:lang w:eastAsia="en-US"/>
        </w:rPr>
        <w:t>” tutarının hesaplanmasında Sermayeden İndirilecek Değerler olarak dikkate alınmaktadır.</w:t>
      </w:r>
    </w:p>
    <w:p w14:paraId="690CB0DB" w14:textId="77777777" w:rsidR="00D4008D" w:rsidRPr="009128F0" w:rsidRDefault="00FD238D" w:rsidP="002F1A5E">
      <w:pPr>
        <w:numPr>
          <w:ilvl w:val="0"/>
          <w:numId w:val="16"/>
        </w:numPr>
        <w:spacing w:before="120" w:after="120"/>
        <w:ind w:left="0" w:hanging="567"/>
        <w:rPr>
          <w:rFonts w:ascii="Arial" w:hAnsi="Arial" w:cs="Arial"/>
          <w:b/>
          <w:color w:val="000000" w:themeColor="text1"/>
          <w:sz w:val="20"/>
          <w:szCs w:val="20"/>
        </w:rPr>
      </w:pPr>
      <w:r w:rsidRPr="009128F0">
        <w:rPr>
          <w:rFonts w:ascii="Arial" w:hAnsi="Arial" w:cs="Arial"/>
          <w:b/>
          <w:color w:val="000000" w:themeColor="text1"/>
          <w:sz w:val="20"/>
          <w:szCs w:val="20"/>
        </w:rPr>
        <w:lastRenderedPageBreak/>
        <w:t>Konsolide</w:t>
      </w:r>
      <w:r w:rsidRPr="009128F0">
        <w:rPr>
          <w:rFonts w:ascii="Arial" w:hAnsi="Arial" w:cs="Arial"/>
          <w:b/>
          <w:color w:val="000000" w:themeColor="text1"/>
        </w:rPr>
        <w:t xml:space="preserve"> </w:t>
      </w:r>
      <w:r w:rsidR="00CD0399" w:rsidRPr="009128F0">
        <w:rPr>
          <w:rFonts w:ascii="Arial" w:hAnsi="Arial" w:cs="Arial"/>
          <w:b/>
          <w:color w:val="000000" w:themeColor="text1"/>
          <w:sz w:val="20"/>
          <w:szCs w:val="20"/>
        </w:rPr>
        <w:t>k</w:t>
      </w:r>
      <w:r w:rsidR="00D4008D" w:rsidRPr="009128F0">
        <w:rPr>
          <w:rFonts w:ascii="Arial" w:hAnsi="Arial" w:cs="Arial"/>
          <w:b/>
          <w:color w:val="000000" w:themeColor="text1"/>
          <w:sz w:val="20"/>
          <w:szCs w:val="20"/>
        </w:rPr>
        <w:t>redi riskine ilişkin açıklamalar:</w:t>
      </w:r>
    </w:p>
    <w:p w14:paraId="185CA2FC" w14:textId="212FB993" w:rsidR="00EB6519" w:rsidRPr="00A5606A" w:rsidRDefault="00EB6519" w:rsidP="00EB6519">
      <w:pPr>
        <w:spacing w:before="120" w:after="120"/>
        <w:jc w:val="both"/>
        <w:rPr>
          <w:rFonts w:ascii="Arial" w:hAnsi="Arial" w:cs="Arial"/>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p>
    <w:p w14:paraId="7E04051B" w14:textId="089D7905" w:rsidR="002C6E36" w:rsidRPr="009128F0" w:rsidRDefault="00BD18E7" w:rsidP="00C82B69">
      <w:pPr>
        <w:autoSpaceDE w:val="0"/>
        <w:autoSpaceDN w:val="0"/>
        <w:adjustRightInd w:val="0"/>
        <w:spacing w:before="120" w:after="120"/>
        <w:ind w:hanging="567"/>
        <w:jc w:val="both"/>
        <w:rPr>
          <w:rFonts w:ascii="Arial" w:hAnsi="Arial" w:cs="Arial"/>
          <w:color w:val="000000" w:themeColor="text1"/>
          <w:sz w:val="20"/>
        </w:rPr>
      </w:pPr>
      <w:r>
        <w:rPr>
          <w:rFonts w:ascii="Arial" w:hAnsi="Arial" w:cs="Arial"/>
          <w:b/>
          <w:color w:val="000000" w:themeColor="text1"/>
          <w:sz w:val="20"/>
          <w:szCs w:val="20"/>
        </w:rPr>
        <w:t>I</w:t>
      </w:r>
      <w:r w:rsidR="00EB6519">
        <w:rPr>
          <w:rFonts w:ascii="Arial" w:hAnsi="Arial" w:cs="Arial"/>
          <w:b/>
          <w:color w:val="000000" w:themeColor="text1"/>
          <w:sz w:val="20"/>
          <w:szCs w:val="20"/>
        </w:rPr>
        <w:t>II</w:t>
      </w:r>
      <w:r w:rsidR="0029638A" w:rsidRPr="009128F0">
        <w:rPr>
          <w:rFonts w:ascii="Arial" w:hAnsi="Arial" w:cs="Arial"/>
          <w:b/>
          <w:color w:val="000000" w:themeColor="text1"/>
          <w:sz w:val="20"/>
          <w:szCs w:val="20"/>
        </w:rPr>
        <w:t>.</w:t>
      </w:r>
      <w:r w:rsidR="0029638A" w:rsidRPr="009128F0">
        <w:rPr>
          <w:rFonts w:ascii="Arial" w:hAnsi="Arial" w:cs="Arial"/>
          <w:b/>
          <w:color w:val="000000" w:themeColor="text1"/>
          <w:sz w:val="20"/>
          <w:szCs w:val="20"/>
        </w:rPr>
        <w:tab/>
      </w:r>
      <w:r w:rsidR="003C2636" w:rsidRPr="009128F0">
        <w:rPr>
          <w:rFonts w:ascii="Arial" w:hAnsi="Arial" w:cs="Arial"/>
          <w:b/>
          <w:color w:val="000000" w:themeColor="text1"/>
          <w:sz w:val="20"/>
          <w:szCs w:val="20"/>
        </w:rPr>
        <w:t xml:space="preserve">Konsolide </w:t>
      </w:r>
      <w:r w:rsidR="00C46BF8" w:rsidRPr="009128F0">
        <w:rPr>
          <w:rFonts w:ascii="Arial" w:hAnsi="Arial" w:cs="Arial"/>
          <w:b/>
          <w:color w:val="000000" w:themeColor="text1"/>
          <w:sz w:val="20"/>
          <w:szCs w:val="20"/>
        </w:rPr>
        <w:t>k</w:t>
      </w:r>
      <w:r w:rsidR="0029638A" w:rsidRPr="009128F0">
        <w:rPr>
          <w:rFonts w:ascii="Arial" w:hAnsi="Arial" w:cs="Arial"/>
          <w:b/>
          <w:color w:val="000000" w:themeColor="text1"/>
          <w:sz w:val="20"/>
          <w:szCs w:val="20"/>
        </w:rPr>
        <w:t>ur r</w:t>
      </w:r>
      <w:r w:rsidR="00C1510D" w:rsidRPr="009128F0">
        <w:rPr>
          <w:rFonts w:ascii="Arial" w:hAnsi="Arial" w:cs="Arial"/>
          <w:b/>
          <w:color w:val="000000" w:themeColor="text1"/>
          <w:sz w:val="20"/>
          <w:szCs w:val="20"/>
        </w:rPr>
        <w:t>iski</w:t>
      </w:r>
      <w:r w:rsidR="0029638A" w:rsidRPr="009128F0">
        <w:rPr>
          <w:rFonts w:ascii="Arial" w:hAnsi="Arial" w:cs="Arial"/>
          <w:b/>
          <w:color w:val="000000" w:themeColor="text1"/>
          <w:sz w:val="20"/>
          <w:szCs w:val="20"/>
        </w:rPr>
        <w:t>ne ilişkin açıklamalar</w:t>
      </w:r>
      <w:r w:rsidR="00C1510D" w:rsidRPr="009128F0">
        <w:rPr>
          <w:rFonts w:ascii="Arial" w:hAnsi="Arial" w:cs="Arial"/>
          <w:b/>
          <w:color w:val="000000" w:themeColor="text1"/>
          <w:sz w:val="20"/>
        </w:rPr>
        <w:t>:</w:t>
      </w:r>
    </w:p>
    <w:p w14:paraId="7B44D3F1" w14:textId="77777777" w:rsidR="002C6E36" w:rsidRPr="009128F0" w:rsidRDefault="002C6E36" w:rsidP="00900783">
      <w:pPr>
        <w:autoSpaceDE w:val="0"/>
        <w:autoSpaceDN w:val="0"/>
        <w:adjustRightInd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 xml:space="preserve">Kur riski, döviz kurlarında meydana gelebilecek değişiklikler nedeniyle </w:t>
      </w:r>
      <w:r w:rsidR="00D76D4D" w:rsidRPr="009128F0">
        <w:rPr>
          <w:rFonts w:ascii="Arial" w:hAnsi="Arial" w:cs="Arial"/>
          <w:color w:val="000000" w:themeColor="text1"/>
          <w:sz w:val="20"/>
          <w:szCs w:val="20"/>
        </w:rPr>
        <w:t>Grub</w:t>
      </w:r>
      <w:r w:rsidR="00557350" w:rsidRPr="009128F0">
        <w:rPr>
          <w:rFonts w:ascii="Arial" w:hAnsi="Arial" w:cs="Arial"/>
          <w:color w:val="000000" w:themeColor="text1"/>
          <w:sz w:val="20"/>
          <w:szCs w:val="20"/>
        </w:rPr>
        <w:t>un</w:t>
      </w:r>
      <w:r w:rsidR="006F0CD1" w:rsidRPr="009128F0">
        <w:rPr>
          <w:rFonts w:ascii="Arial" w:hAnsi="Arial" w:cs="Arial"/>
          <w:color w:val="000000" w:themeColor="text1"/>
          <w:sz w:val="20"/>
          <w:szCs w:val="20"/>
        </w:rPr>
        <w:t xml:space="preserve"> maruz</w:t>
      </w:r>
      <w:r w:rsidRPr="009128F0">
        <w:rPr>
          <w:rFonts w:ascii="Arial" w:hAnsi="Arial" w:cs="Arial"/>
          <w:color w:val="000000" w:themeColor="text1"/>
          <w:sz w:val="20"/>
          <w:szCs w:val="20"/>
        </w:rPr>
        <w:t xml:space="preserve"> kalabileceği zarar olasılığını ifade etmektir.</w:t>
      </w:r>
    </w:p>
    <w:p w14:paraId="1A83BD90" w14:textId="77777777" w:rsidR="002C6E36" w:rsidRPr="009128F0" w:rsidRDefault="002C6E36" w:rsidP="000556A9">
      <w:pPr>
        <w:spacing w:before="120" w:after="120"/>
        <w:ind w:hanging="567"/>
        <w:jc w:val="both"/>
        <w:rPr>
          <w:rFonts w:ascii="Arial" w:hAnsi="Arial" w:cs="Arial"/>
          <w:color w:val="000000" w:themeColor="text1"/>
          <w:sz w:val="20"/>
          <w:szCs w:val="20"/>
        </w:rPr>
      </w:pPr>
      <w:proofErr w:type="gramStart"/>
      <w:r w:rsidRPr="009128F0">
        <w:rPr>
          <w:rFonts w:ascii="Arial" w:hAnsi="Arial" w:cs="Arial"/>
          <w:b/>
          <w:color w:val="000000" w:themeColor="text1"/>
          <w:sz w:val="20"/>
          <w:szCs w:val="20"/>
        </w:rPr>
        <w:t>a</w:t>
      </w:r>
      <w:proofErr w:type="gramEnd"/>
      <w:r w:rsidR="00190D24" w:rsidRPr="009128F0">
        <w:rPr>
          <w:rFonts w:ascii="Arial" w:hAnsi="Arial" w:cs="Arial"/>
          <w:b/>
          <w:color w:val="000000" w:themeColor="text1"/>
          <w:sz w:val="20"/>
          <w:szCs w:val="20"/>
        </w:rPr>
        <w:t>.</w:t>
      </w:r>
      <w:r w:rsidRPr="009128F0">
        <w:rPr>
          <w:rFonts w:ascii="Arial" w:hAnsi="Arial" w:cs="Arial"/>
          <w:color w:val="000000" w:themeColor="text1"/>
          <w:sz w:val="20"/>
          <w:szCs w:val="20"/>
        </w:rPr>
        <w:t xml:space="preserve"> </w:t>
      </w:r>
      <w:r w:rsidRPr="009128F0">
        <w:rPr>
          <w:rFonts w:ascii="Arial" w:hAnsi="Arial" w:cs="Arial"/>
          <w:color w:val="000000" w:themeColor="text1"/>
          <w:sz w:val="20"/>
          <w:szCs w:val="20"/>
        </w:rPr>
        <w:tab/>
        <w:t xml:space="preserve">Piyasa riski olarak kur riskine maruz kalan </w:t>
      </w:r>
      <w:r w:rsidR="00557350" w:rsidRPr="009128F0">
        <w:rPr>
          <w:rFonts w:ascii="Arial" w:hAnsi="Arial" w:cs="Arial"/>
          <w:color w:val="000000" w:themeColor="text1"/>
          <w:sz w:val="20"/>
          <w:szCs w:val="20"/>
        </w:rPr>
        <w:t xml:space="preserve">Ana Ortaklık </w:t>
      </w:r>
      <w:r w:rsidRPr="009128F0">
        <w:rPr>
          <w:rFonts w:ascii="Arial" w:hAnsi="Arial" w:cs="Arial"/>
          <w:color w:val="000000" w:themeColor="text1"/>
          <w:sz w:val="20"/>
          <w:szCs w:val="20"/>
        </w:rPr>
        <w:t xml:space="preserve">Banka, açık ya da fazla pozisyon oluşmamasına dikkat ederek kur riskini dengede tutmaktadır. </w:t>
      </w:r>
      <w:r w:rsidR="002879BA" w:rsidRPr="009128F0">
        <w:rPr>
          <w:rFonts w:ascii="Arial" w:hAnsi="Arial" w:cs="Arial"/>
          <w:color w:val="000000" w:themeColor="text1"/>
          <w:sz w:val="20"/>
          <w:szCs w:val="20"/>
        </w:rPr>
        <w:t xml:space="preserve">Ana Ortaklık </w:t>
      </w:r>
      <w:r w:rsidRPr="009128F0">
        <w:rPr>
          <w:rFonts w:ascii="Arial" w:hAnsi="Arial" w:cs="Arial"/>
          <w:color w:val="000000" w:themeColor="text1"/>
          <w:sz w:val="20"/>
          <w:szCs w:val="20"/>
        </w:rPr>
        <w:t>Banka kur riskini günlük olarak takip etmektedir. Yabancı para net genel pozisyonu/</w:t>
      </w:r>
      <w:proofErr w:type="spellStart"/>
      <w:r w:rsidRPr="009128F0">
        <w:rPr>
          <w:rFonts w:ascii="Arial" w:hAnsi="Arial" w:cs="Arial"/>
          <w:color w:val="000000" w:themeColor="text1"/>
          <w:sz w:val="20"/>
          <w:szCs w:val="20"/>
        </w:rPr>
        <w:t>Özkaynak</w:t>
      </w:r>
      <w:proofErr w:type="spellEnd"/>
      <w:r w:rsidRPr="009128F0">
        <w:rPr>
          <w:rFonts w:ascii="Arial" w:hAnsi="Arial" w:cs="Arial"/>
          <w:color w:val="000000" w:themeColor="text1"/>
          <w:sz w:val="20"/>
          <w:szCs w:val="20"/>
        </w:rPr>
        <w:t xml:space="preserve"> </w:t>
      </w:r>
      <w:proofErr w:type="spellStart"/>
      <w:r w:rsidRPr="009128F0">
        <w:rPr>
          <w:rFonts w:ascii="Arial" w:hAnsi="Arial" w:cs="Arial"/>
          <w:color w:val="000000" w:themeColor="text1"/>
          <w:sz w:val="20"/>
          <w:szCs w:val="20"/>
        </w:rPr>
        <w:t>rasyosu</w:t>
      </w:r>
      <w:proofErr w:type="spellEnd"/>
      <w:r w:rsidRPr="009128F0">
        <w:rPr>
          <w:rFonts w:ascii="Arial" w:hAnsi="Arial" w:cs="Arial"/>
          <w:color w:val="000000" w:themeColor="text1"/>
          <w:sz w:val="20"/>
          <w:szCs w:val="20"/>
        </w:rPr>
        <w:t xml:space="preserve"> günlük olarak kontrol edilmektedir. Kur riskine esas sermaye yükümlülüğü hesaplanırken </w:t>
      </w:r>
      <w:r w:rsidR="00557350" w:rsidRPr="009128F0">
        <w:rPr>
          <w:rFonts w:ascii="Arial" w:hAnsi="Arial" w:cs="Arial"/>
          <w:color w:val="000000" w:themeColor="text1"/>
          <w:sz w:val="20"/>
          <w:szCs w:val="20"/>
        </w:rPr>
        <w:t xml:space="preserve">Ana Ortaklık </w:t>
      </w:r>
      <w:r w:rsidRPr="009128F0">
        <w:rPr>
          <w:rFonts w:ascii="Arial" w:hAnsi="Arial" w:cs="Arial"/>
          <w:color w:val="000000" w:themeColor="text1"/>
          <w:sz w:val="20"/>
          <w:szCs w:val="20"/>
        </w:rPr>
        <w:t>Banka’nın tüm döviz varlıkları, yükümlülükleri ve vadeli döviz işlemleri göz önünde bulundurulmakta, yasal rapo</w:t>
      </w:r>
      <w:r w:rsidR="000A3BF1" w:rsidRPr="009128F0">
        <w:rPr>
          <w:rFonts w:ascii="Arial" w:hAnsi="Arial" w:cs="Arial"/>
          <w:color w:val="000000" w:themeColor="text1"/>
          <w:sz w:val="20"/>
          <w:szCs w:val="20"/>
        </w:rPr>
        <w:t>rlarda kullanılan standart metot</w:t>
      </w:r>
      <w:r w:rsidRPr="009128F0">
        <w:rPr>
          <w:rFonts w:ascii="Arial" w:hAnsi="Arial" w:cs="Arial"/>
          <w:color w:val="000000" w:themeColor="text1"/>
          <w:sz w:val="20"/>
          <w:szCs w:val="20"/>
        </w:rPr>
        <w:t xml:space="preserve"> ile riske maruz değer aylık olarak hesaplanmaktadır.</w:t>
      </w:r>
    </w:p>
    <w:p w14:paraId="4B0BFE46" w14:textId="77777777" w:rsidR="002C6E36" w:rsidRPr="009128F0" w:rsidRDefault="002C6E36" w:rsidP="000556A9">
      <w:pPr>
        <w:spacing w:before="120" w:after="120"/>
        <w:ind w:hanging="567"/>
        <w:jc w:val="both"/>
        <w:rPr>
          <w:rFonts w:ascii="Arial" w:hAnsi="Arial" w:cs="Arial"/>
          <w:color w:val="000000" w:themeColor="text1"/>
          <w:sz w:val="20"/>
          <w:szCs w:val="20"/>
        </w:rPr>
      </w:pPr>
      <w:proofErr w:type="gramStart"/>
      <w:r w:rsidRPr="009128F0">
        <w:rPr>
          <w:rFonts w:ascii="Arial" w:hAnsi="Arial" w:cs="Arial"/>
          <w:b/>
          <w:color w:val="000000" w:themeColor="text1"/>
          <w:sz w:val="20"/>
          <w:szCs w:val="20"/>
        </w:rPr>
        <w:t>b</w:t>
      </w:r>
      <w:proofErr w:type="gramEnd"/>
      <w:r w:rsidR="00190D24" w:rsidRPr="009128F0">
        <w:rPr>
          <w:rFonts w:ascii="Arial" w:hAnsi="Arial" w:cs="Arial"/>
          <w:b/>
          <w:color w:val="000000" w:themeColor="text1"/>
          <w:sz w:val="20"/>
          <w:szCs w:val="20"/>
        </w:rPr>
        <w:t>.</w:t>
      </w:r>
      <w:r w:rsidRPr="009128F0">
        <w:rPr>
          <w:rFonts w:ascii="Arial" w:hAnsi="Arial" w:cs="Arial"/>
          <w:color w:val="000000" w:themeColor="text1"/>
          <w:sz w:val="20"/>
          <w:szCs w:val="20"/>
        </w:rPr>
        <w:t xml:space="preserve"> </w:t>
      </w:r>
      <w:r w:rsidRPr="009128F0">
        <w:rPr>
          <w:rFonts w:ascii="Arial" w:hAnsi="Arial" w:cs="Arial"/>
          <w:color w:val="000000" w:themeColor="text1"/>
          <w:sz w:val="20"/>
          <w:szCs w:val="20"/>
        </w:rPr>
        <w:tab/>
      </w:r>
      <w:r w:rsidR="00D76D4D" w:rsidRPr="009128F0">
        <w:rPr>
          <w:rFonts w:ascii="Arial" w:hAnsi="Arial" w:cs="Arial"/>
          <w:color w:val="000000" w:themeColor="text1"/>
          <w:sz w:val="20"/>
          <w:szCs w:val="20"/>
        </w:rPr>
        <w:t>Grub</w:t>
      </w:r>
      <w:r w:rsidR="003D707A" w:rsidRPr="009128F0">
        <w:rPr>
          <w:rFonts w:ascii="Arial" w:hAnsi="Arial" w:cs="Arial"/>
          <w:color w:val="000000" w:themeColor="text1"/>
          <w:sz w:val="20"/>
          <w:szCs w:val="20"/>
        </w:rPr>
        <w:t>un</w:t>
      </w:r>
      <w:r w:rsidRPr="009128F0">
        <w:rPr>
          <w:rFonts w:ascii="Arial" w:hAnsi="Arial" w:cs="Arial"/>
          <w:color w:val="000000" w:themeColor="text1"/>
          <w:sz w:val="20"/>
          <w:szCs w:val="20"/>
        </w:rPr>
        <w:t xml:space="preserve"> riskten korunma amaçlı türev finansal aracı bulunmamaktadır.</w:t>
      </w:r>
    </w:p>
    <w:p w14:paraId="2626AFC7" w14:textId="77777777" w:rsidR="002C6E36" w:rsidRPr="009128F0" w:rsidRDefault="00190D24" w:rsidP="000556A9">
      <w:pPr>
        <w:spacing w:before="120" w:after="120"/>
        <w:ind w:hanging="567"/>
        <w:jc w:val="both"/>
        <w:rPr>
          <w:rFonts w:ascii="Arial" w:hAnsi="Arial" w:cs="Arial"/>
          <w:color w:val="000000" w:themeColor="text1"/>
          <w:sz w:val="20"/>
          <w:szCs w:val="20"/>
        </w:rPr>
      </w:pPr>
      <w:proofErr w:type="gramStart"/>
      <w:r w:rsidRPr="009128F0">
        <w:rPr>
          <w:rFonts w:ascii="Arial" w:hAnsi="Arial" w:cs="Arial"/>
          <w:b/>
          <w:color w:val="000000" w:themeColor="text1"/>
          <w:sz w:val="20"/>
          <w:szCs w:val="20"/>
        </w:rPr>
        <w:t>c</w:t>
      </w:r>
      <w:proofErr w:type="gramEnd"/>
      <w:r w:rsidRPr="009128F0">
        <w:rPr>
          <w:rFonts w:ascii="Arial" w:hAnsi="Arial" w:cs="Arial"/>
          <w:b/>
          <w:color w:val="000000" w:themeColor="text1"/>
          <w:sz w:val="20"/>
          <w:szCs w:val="20"/>
        </w:rPr>
        <w:t>.</w:t>
      </w:r>
      <w:r w:rsidR="002C6E36" w:rsidRPr="009128F0">
        <w:rPr>
          <w:rFonts w:ascii="Arial" w:hAnsi="Arial" w:cs="Arial"/>
          <w:color w:val="000000" w:themeColor="text1"/>
          <w:sz w:val="20"/>
          <w:szCs w:val="20"/>
        </w:rPr>
        <w:t xml:space="preserve"> </w:t>
      </w:r>
      <w:r w:rsidR="002C6E36" w:rsidRPr="009128F0">
        <w:rPr>
          <w:rFonts w:ascii="Arial" w:hAnsi="Arial" w:cs="Arial"/>
          <w:color w:val="000000" w:themeColor="text1"/>
          <w:sz w:val="20"/>
          <w:szCs w:val="20"/>
        </w:rPr>
        <w:tab/>
        <w:t xml:space="preserve">Piyasalarda yaşanan belirsizlikler ve dalgalanmalar nedeniyle döviz pozisyonu dengede tutulmakta, dolayısıyla kur riski taşınmaması öngörülmektedir. </w:t>
      </w:r>
      <w:r w:rsidR="00557350" w:rsidRPr="009128F0">
        <w:rPr>
          <w:rFonts w:ascii="Arial" w:hAnsi="Arial" w:cs="Arial"/>
          <w:color w:val="000000" w:themeColor="text1"/>
          <w:sz w:val="20"/>
          <w:szCs w:val="20"/>
        </w:rPr>
        <w:t xml:space="preserve">Ana Ortaklık </w:t>
      </w:r>
      <w:r w:rsidR="002C6E36" w:rsidRPr="009128F0">
        <w:rPr>
          <w:rFonts w:ascii="Arial" w:hAnsi="Arial" w:cs="Arial"/>
          <w:color w:val="000000" w:themeColor="text1"/>
          <w:sz w:val="20"/>
          <w:szCs w:val="20"/>
        </w:rPr>
        <w:t>Banka</w:t>
      </w:r>
      <w:r w:rsidR="00D21F8A" w:rsidRPr="009128F0">
        <w:rPr>
          <w:rFonts w:ascii="Arial" w:hAnsi="Arial" w:cs="Arial"/>
          <w:color w:val="000000" w:themeColor="text1"/>
          <w:sz w:val="20"/>
          <w:szCs w:val="20"/>
        </w:rPr>
        <w:t xml:space="preserve">, </w:t>
      </w:r>
      <w:r w:rsidR="002C6E36" w:rsidRPr="009128F0">
        <w:rPr>
          <w:rFonts w:ascii="Arial" w:hAnsi="Arial" w:cs="Arial"/>
          <w:color w:val="000000" w:themeColor="text1"/>
          <w:sz w:val="20"/>
          <w:szCs w:val="20"/>
        </w:rPr>
        <w:t xml:space="preserve">kur riskini minimum seviyede tutmak için gerekli tedbirleri almaktadır. </w:t>
      </w:r>
    </w:p>
    <w:p w14:paraId="353231CC" w14:textId="77777777" w:rsidR="002C6E36" w:rsidRPr="009128F0" w:rsidRDefault="00190D24" w:rsidP="000556A9">
      <w:pPr>
        <w:pStyle w:val="GvdeMetniGirintisi"/>
        <w:spacing w:before="120" w:after="120"/>
        <w:ind w:hanging="567"/>
        <w:rPr>
          <w:rFonts w:ascii="Arial" w:hAnsi="Arial" w:cs="Arial"/>
          <w:color w:val="000000" w:themeColor="text1"/>
          <w:sz w:val="20"/>
          <w:szCs w:val="20"/>
        </w:rPr>
      </w:pPr>
      <w:proofErr w:type="gramStart"/>
      <w:r w:rsidRPr="009128F0">
        <w:rPr>
          <w:rFonts w:ascii="Arial" w:hAnsi="Arial" w:cs="Arial"/>
          <w:b/>
          <w:snapToGrid w:val="0"/>
          <w:color w:val="000000" w:themeColor="text1"/>
          <w:sz w:val="20"/>
          <w:szCs w:val="20"/>
        </w:rPr>
        <w:t>ç</w:t>
      </w:r>
      <w:proofErr w:type="gramEnd"/>
      <w:r w:rsidRPr="009128F0">
        <w:rPr>
          <w:rFonts w:ascii="Arial" w:hAnsi="Arial" w:cs="Arial"/>
          <w:b/>
          <w:snapToGrid w:val="0"/>
          <w:color w:val="000000" w:themeColor="text1"/>
          <w:sz w:val="20"/>
          <w:szCs w:val="20"/>
        </w:rPr>
        <w:t>.</w:t>
      </w:r>
      <w:r w:rsidR="002C6E36" w:rsidRPr="009128F0">
        <w:rPr>
          <w:rFonts w:ascii="Arial" w:hAnsi="Arial" w:cs="Arial"/>
          <w:snapToGrid w:val="0"/>
          <w:color w:val="000000" w:themeColor="text1"/>
          <w:sz w:val="20"/>
          <w:szCs w:val="20"/>
        </w:rPr>
        <w:tab/>
      </w:r>
      <w:r w:rsidR="00557350" w:rsidRPr="009128F0">
        <w:rPr>
          <w:rFonts w:ascii="Arial" w:hAnsi="Arial" w:cs="Arial"/>
          <w:snapToGrid w:val="0"/>
          <w:color w:val="000000" w:themeColor="text1"/>
          <w:sz w:val="20"/>
          <w:szCs w:val="20"/>
        </w:rPr>
        <w:t xml:space="preserve">Ana Ortaklık </w:t>
      </w:r>
      <w:r w:rsidR="002C6E36" w:rsidRPr="009128F0">
        <w:rPr>
          <w:rFonts w:ascii="Arial" w:hAnsi="Arial" w:cs="Arial"/>
          <w:snapToGrid w:val="0"/>
          <w:color w:val="000000" w:themeColor="text1"/>
          <w:sz w:val="20"/>
          <w:szCs w:val="20"/>
        </w:rPr>
        <w:t>Banka’nın</w:t>
      </w:r>
      <w:r w:rsidR="002C6E36" w:rsidRPr="009128F0">
        <w:rPr>
          <w:rFonts w:ascii="Arial" w:hAnsi="Arial" w:cs="Arial"/>
          <w:color w:val="000000" w:themeColor="text1"/>
          <w:sz w:val="20"/>
          <w:szCs w:val="20"/>
        </w:rPr>
        <w:t xml:space="preserve"> finansal tablo tarihi ile bu tarihten geriye doğru son beş iş günü kamuya duyurulan cari döviz alış kurları aşağıdaki gibidir:</w:t>
      </w:r>
    </w:p>
    <w:tbl>
      <w:tblPr>
        <w:tblW w:w="5000" w:type="pct"/>
        <w:tblLayout w:type="fixed"/>
        <w:tblLook w:val="0000" w:firstRow="0" w:lastRow="0" w:firstColumn="0" w:lastColumn="0" w:noHBand="0" w:noVBand="0"/>
      </w:tblPr>
      <w:tblGrid>
        <w:gridCol w:w="6338"/>
        <w:gridCol w:w="1516"/>
        <w:gridCol w:w="1643"/>
      </w:tblGrid>
      <w:tr w:rsidR="002C76CF" w:rsidRPr="009128F0" w14:paraId="4F2AC7C6" w14:textId="77777777" w:rsidTr="004A0FF6">
        <w:trPr>
          <w:trHeight w:val="170"/>
        </w:trPr>
        <w:tc>
          <w:tcPr>
            <w:tcW w:w="3337" w:type="pct"/>
            <w:tcBorders>
              <w:top w:val="single" w:sz="4" w:space="0" w:color="auto"/>
              <w:bottom w:val="single" w:sz="4" w:space="0" w:color="auto"/>
            </w:tcBorders>
            <w:vAlign w:val="bottom"/>
          </w:tcPr>
          <w:p w14:paraId="61AD240B" w14:textId="77777777" w:rsidR="002C6E36" w:rsidRPr="009128F0" w:rsidRDefault="002C6E36" w:rsidP="002C6E36">
            <w:pPr>
              <w:jc w:val="both"/>
              <w:rPr>
                <w:rFonts w:ascii="Arial" w:hAnsi="Arial" w:cs="Arial"/>
                <w:color w:val="000000" w:themeColor="text1"/>
                <w:sz w:val="20"/>
                <w:szCs w:val="20"/>
              </w:rPr>
            </w:pPr>
          </w:p>
        </w:tc>
        <w:tc>
          <w:tcPr>
            <w:tcW w:w="798" w:type="pct"/>
            <w:tcBorders>
              <w:top w:val="single" w:sz="4" w:space="0" w:color="auto"/>
              <w:bottom w:val="single" w:sz="4" w:space="0" w:color="auto"/>
            </w:tcBorders>
            <w:vAlign w:val="bottom"/>
          </w:tcPr>
          <w:p w14:paraId="4A4C9808" w14:textId="77777777" w:rsidR="002C6E36" w:rsidRPr="009128F0" w:rsidRDefault="002C6E36" w:rsidP="004859D7">
            <w:pPr>
              <w:jc w:val="right"/>
              <w:rPr>
                <w:rFonts w:ascii="Arial" w:hAnsi="Arial" w:cs="Arial"/>
                <w:b/>
                <w:color w:val="000000" w:themeColor="text1"/>
                <w:sz w:val="20"/>
                <w:szCs w:val="20"/>
              </w:rPr>
            </w:pPr>
            <w:r w:rsidRPr="009128F0">
              <w:rPr>
                <w:rFonts w:ascii="Arial" w:hAnsi="Arial" w:cs="Arial"/>
                <w:b/>
                <w:color w:val="000000" w:themeColor="text1"/>
                <w:sz w:val="20"/>
                <w:szCs w:val="20"/>
              </w:rPr>
              <w:t>ABD Doları</w:t>
            </w:r>
          </w:p>
        </w:tc>
        <w:tc>
          <w:tcPr>
            <w:tcW w:w="865" w:type="pct"/>
            <w:tcBorders>
              <w:top w:val="single" w:sz="4" w:space="0" w:color="auto"/>
              <w:bottom w:val="single" w:sz="4" w:space="0" w:color="auto"/>
            </w:tcBorders>
            <w:vAlign w:val="bottom"/>
          </w:tcPr>
          <w:p w14:paraId="7771432B" w14:textId="77777777" w:rsidR="002C6E36" w:rsidRPr="009128F0" w:rsidRDefault="002C6E36" w:rsidP="004859D7">
            <w:pPr>
              <w:jc w:val="right"/>
              <w:rPr>
                <w:rFonts w:ascii="Arial" w:hAnsi="Arial" w:cs="Arial"/>
                <w:b/>
                <w:color w:val="000000" w:themeColor="text1"/>
                <w:sz w:val="20"/>
                <w:szCs w:val="20"/>
              </w:rPr>
            </w:pPr>
            <w:r w:rsidRPr="009128F0">
              <w:rPr>
                <w:rFonts w:ascii="Arial" w:hAnsi="Arial" w:cs="Arial"/>
                <w:b/>
                <w:color w:val="000000" w:themeColor="text1"/>
                <w:sz w:val="20"/>
                <w:szCs w:val="20"/>
              </w:rPr>
              <w:t>EURO</w:t>
            </w:r>
          </w:p>
        </w:tc>
      </w:tr>
      <w:tr w:rsidR="002C6E36" w:rsidRPr="009128F0" w14:paraId="6B6FB0FF" w14:textId="77777777" w:rsidTr="004A0FF6">
        <w:trPr>
          <w:trHeight w:val="170"/>
        </w:trPr>
        <w:tc>
          <w:tcPr>
            <w:tcW w:w="3337" w:type="pct"/>
            <w:tcBorders>
              <w:top w:val="single" w:sz="4" w:space="0" w:color="auto"/>
            </w:tcBorders>
            <w:vAlign w:val="bottom"/>
          </w:tcPr>
          <w:p w14:paraId="373EDA36" w14:textId="77777777" w:rsidR="002C6E36" w:rsidRPr="009128F0" w:rsidRDefault="002C6E36" w:rsidP="002C6E36">
            <w:pPr>
              <w:jc w:val="both"/>
              <w:rPr>
                <w:rFonts w:ascii="Arial" w:hAnsi="Arial" w:cs="Arial"/>
                <w:color w:val="000000" w:themeColor="text1"/>
                <w:sz w:val="20"/>
                <w:szCs w:val="20"/>
              </w:rPr>
            </w:pPr>
          </w:p>
        </w:tc>
        <w:tc>
          <w:tcPr>
            <w:tcW w:w="798" w:type="pct"/>
            <w:tcBorders>
              <w:top w:val="single" w:sz="4" w:space="0" w:color="auto"/>
            </w:tcBorders>
            <w:vAlign w:val="bottom"/>
          </w:tcPr>
          <w:p w14:paraId="014616F3" w14:textId="77777777" w:rsidR="002C6E36" w:rsidRPr="009128F0" w:rsidRDefault="002C6E36" w:rsidP="002C6E36">
            <w:pPr>
              <w:jc w:val="both"/>
              <w:rPr>
                <w:rFonts w:ascii="Arial" w:hAnsi="Arial" w:cs="Arial"/>
                <w:color w:val="000000" w:themeColor="text1"/>
                <w:sz w:val="20"/>
                <w:szCs w:val="20"/>
              </w:rPr>
            </w:pPr>
          </w:p>
        </w:tc>
        <w:tc>
          <w:tcPr>
            <w:tcW w:w="865" w:type="pct"/>
            <w:tcBorders>
              <w:top w:val="single" w:sz="4" w:space="0" w:color="auto"/>
            </w:tcBorders>
            <w:vAlign w:val="bottom"/>
          </w:tcPr>
          <w:p w14:paraId="78EB06C5" w14:textId="77777777" w:rsidR="002C6E36" w:rsidRPr="009128F0" w:rsidRDefault="002C6E36" w:rsidP="002C6E36">
            <w:pPr>
              <w:jc w:val="both"/>
              <w:rPr>
                <w:rFonts w:ascii="Arial" w:hAnsi="Arial" w:cs="Arial"/>
                <w:color w:val="000000" w:themeColor="text1"/>
                <w:sz w:val="20"/>
                <w:szCs w:val="20"/>
              </w:rPr>
            </w:pPr>
          </w:p>
        </w:tc>
      </w:tr>
      <w:tr w:rsidR="00E505EA" w:rsidRPr="009128F0" w14:paraId="0FE9DDFF" w14:textId="77777777" w:rsidTr="00033B8B">
        <w:trPr>
          <w:trHeight w:val="170"/>
        </w:trPr>
        <w:tc>
          <w:tcPr>
            <w:tcW w:w="3337" w:type="pct"/>
            <w:vAlign w:val="bottom"/>
          </w:tcPr>
          <w:p w14:paraId="36E60E90" w14:textId="0396D4B0" w:rsidR="00E505EA" w:rsidRPr="00E40F3F" w:rsidRDefault="00E505EA" w:rsidP="00E505EA">
            <w:pPr>
              <w:jc w:val="both"/>
              <w:rPr>
                <w:rFonts w:ascii="Arial" w:hAnsi="Arial" w:cs="Arial"/>
                <w:sz w:val="20"/>
                <w:szCs w:val="20"/>
              </w:rPr>
            </w:pPr>
            <w:r w:rsidRPr="00A5606A">
              <w:rPr>
                <w:rFonts w:ascii="Arial" w:hAnsi="Arial" w:cs="Arial"/>
                <w:sz w:val="20"/>
                <w:szCs w:val="20"/>
              </w:rPr>
              <w:t>31 Mart 2018 - Bilanço Değerleme Kuru</w:t>
            </w:r>
          </w:p>
        </w:tc>
        <w:tc>
          <w:tcPr>
            <w:tcW w:w="798" w:type="pct"/>
            <w:vAlign w:val="bottom"/>
          </w:tcPr>
          <w:p w14:paraId="32C981C1" w14:textId="1B05E6B8" w:rsidR="00E505EA" w:rsidRPr="00D75F31" w:rsidRDefault="00E505EA" w:rsidP="00E505EA">
            <w:pPr>
              <w:spacing w:before="100" w:beforeAutospacing="1"/>
              <w:jc w:val="right"/>
              <w:rPr>
                <w:rFonts w:ascii="Arial" w:hAnsi="Arial" w:cs="Arial"/>
                <w:color w:val="000000"/>
                <w:sz w:val="20"/>
                <w:szCs w:val="22"/>
              </w:rPr>
            </w:pPr>
            <w:r w:rsidRPr="00A5606A">
              <w:rPr>
                <w:rFonts w:ascii="Arial" w:hAnsi="Arial" w:cs="Arial"/>
                <w:color w:val="000000"/>
                <w:sz w:val="20"/>
                <w:szCs w:val="22"/>
              </w:rPr>
              <w:t>3,945</w:t>
            </w:r>
          </w:p>
        </w:tc>
        <w:tc>
          <w:tcPr>
            <w:tcW w:w="865" w:type="pct"/>
            <w:tcBorders>
              <w:top w:val="nil"/>
              <w:left w:val="nil"/>
              <w:bottom w:val="nil"/>
              <w:right w:val="nil"/>
            </w:tcBorders>
            <w:shd w:val="clear" w:color="auto" w:fill="auto"/>
            <w:vAlign w:val="bottom"/>
          </w:tcPr>
          <w:p w14:paraId="7783A1FA" w14:textId="22A77BC5" w:rsidR="00E505EA" w:rsidRPr="00D75F31" w:rsidRDefault="00E505EA" w:rsidP="00E505EA">
            <w:pPr>
              <w:spacing w:before="100" w:beforeAutospacing="1"/>
              <w:jc w:val="right"/>
              <w:rPr>
                <w:rFonts w:ascii="Arial" w:hAnsi="Arial" w:cs="Arial"/>
                <w:color w:val="000000"/>
                <w:sz w:val="20"/>
                <w:szCs w:val="22"/>
              </w:rPr>
            </w:pPr>
            <w:r w:rsidRPr="00A5606A">
              <w:rPr>
                <w:rFonts w:ascii="Arial" w:hAnsi="Arial" w:cs="Arial"/>
                <w:color w:val="000000"/>
                <w:sz w:val="20"/>
                <w:szCs w:val="22"/>
              </w:rPr>
              <w:t>4,861</w:t>
            </w:r>
          </w:p>
        </w:tc>
      </w:tr>
      <w:tr w:rsidR="00E505EA" w:rsidRPr="009128F0" w14:paraId="39D7EB51" w14:textId="77777777" w:rsidTr="00033B8B">
        <w:trPr>
          <w:trHeight w:val="170"/>
        </w:trPr>
        <w:tc>
          <w:tcPr>
            <w:tcW w:w="3337" w:type="pct"/>
            <w:vAlign w:val="bottom"/>
          </w:tcPr>
          <w:p w14:paraId="19F641F3" w14:textId="601DE92A" w:rsidR="00E505EA" w:rsidRPr="00E40F3F" w:rsidRDefault="00E505EA" w:rsidP="00E505EA">
            <w:pPr>
              <w:jc w:val="both"/>
              <w:rPr>
                <w:rFonts w:ascii="Arial" w:hAnsi="Arial" w:cs="Arial"/>
                <w:sz w:val="20"/>
                <w:szCs w:val="20"/>
              </w:rPr>
            </w:pPr>
            <w:r w:rsidRPr="00A5606A">
              <w:rPr>
                <w:rFonts w:ascii="Arial" w:hAnsi="Arial" w:cs="Arial"/>
                <w:sz w:val="20"/>
                <w:szCs w:val="20"/>
              </w:rPr>
              <w:t>30 Mart 2018 tarihi itibarıyla</w:t>
            </w:r>
          </w:p>
        </w:tc>
        <w:tc>
          <w:tcPr>
            <w:tcW w:w="798" w:type="pct"/>
            <w:tcBorders>
              <w:top w:val="nil"/>
              <w:left w:val="nil"/>
              <w:bottom w:val="nil"/>
              <w:right w:val="nil"/>
            </w:tcBorders>
            <w:shd w:val="clear" w:color="auto" w:fill="auto"/>
            <w:vAlign w:val="bottom"/>
          </w:tcPr>
          <w:p w14:paraId="174CD79A" w14:textId="2DB8DF19" w:rsidR="00E505EA" w:rsidRPr="00D75F31" w:rsidRDefault="00E505EA" w:rsidP="00E505EA">
            <w:pPr>
              <w:spacing w:before="100" w:beforeAutospacing="1"/>
              <w:jc w:val="right"/>
              <w:rPr>
                <w:rFonts w:ascii="Arial" w:hAnsi="Arial" w:cs="Arial"/>
                <w:color w:val="000000"/>
                <w:sz w:val="20"/>
                <w:szCs w:val="22"/>
              </w:rPr>
            </w:pPr>
            <w:r w:rsidRPr="00A5606A">
              <w:rPr>
                <w:rFonts w:ascii="Arial" w:hAnsi="Arial" w:cs="Arial"/>
                <w:color w:val="000000"/>
                <w:sz w:val="20"/>
                <w:szCs w:val="22"/>
              </w:rPr>
              <w:t>3,945</w:t>
            </w:r>
          </w:p>
        </w:tc>
        <w:tc>
          <w:tcPr>
            <w:tcW w:w="865" w:type="pct"/>
            <w:tcBorders>
              <w:top w:val="nil"/>
              <w:left w:val="nil"/>
              <w:bottom w:val="nil"/>
              <w:right w:val="nil"/>
            </w:tcBorders>
            <w:shd w:val="clear" w:color="auto" w:fill="auto"/>
            <w:vAlign w:val="bottom"/>
          </w:tcPr>
          <w:p w14:paraId="79F7FDFE" w14:textId="28A314A7" w:rsidR="00E505EA" w:rsidRPr="00D75F31" w:rsidRDefault="00E505EA" w:rsidP="00E505EA">
            <w:pPr>
              <w:spacing w:before="100" w:beforeAutospacing="1"/>
              <w:jc w:val="right"/>
              <w:rPr>
                <w:rFonts w:ascii="Arial" w:hAnsi="Arial" w:cs="Arial"/>
                <w:color w:val="000000"/>
                <w:sz w:val="20"/>
                <w:szCs w:val="22"/>
              </w:rPr>
            </w:pPr>
            <w:r w:rsidRPr="00A5606A">
              <w:rPr>
                <w:rFonts w:ascii="Arial" w:hAnsi="Arial" w:cs="Arial"/>
                <w:color w:val="000000"/>
                <w:sz w:val="20"/>
                <w:szCs w:val="22"/>
              </w:rPr>
              <w:t>4,861</w:t>
            </w:r>
          </w:p>
        </w:tc>
      </w:tr>
      <w:tr w:rsidR="00E505EA" w:rsidRPr="009128F0" w14:paraId="3D20B0F7" w14:textId="77777777" w:rsidTr="00033B8B">
        <w:trPr>
          <w:trHeight w:val="170"/>
        </w:trPr>
        <w:tc>
          <w:tcPr>
            <w:tcW w:w="3337" w:type="pct"/>
            <w:vAlign w:val="bottom"/>
          </w:tcPr>
          <w:p w14:paraId="2B6B4796" w14:textId="4DDDC455" w:rsidR="00E505EA" w:rsidRPr="00E40F3F" w:rsidRDefault="00E505EA" w:rsidP="00E505EA">
            <w:pPr>
              <w:rPr>
                <w:rFonts w:ascii="Arial" w:hAnsi="Arial" w:cs="Arial"/>
                <w:sz w:val="20"/>
                <w:szCs w:val="20"/>
              </w:rPr>
            </w:pPr>
            <w:r w:rsidRPr="00A5606A">
              <w:rPr>
                <w:rFonts w:ascii="Arial" w:hAnsi="Arial" w:cs="Arial"/>
                <w:sz w:val="20"/>
                <w:szCs w:val="20"/>
              </w:rPr>
              <w:t>29 Mart 2018 tarihi itibarıyla</w:t>
            </w:r>
          </w:p>
        </w:tc>
        <w:tc>
          <w:tcPr>
            <w:tcW w:w="798" w:type="pct"/>
            <w:tcBorders>
              <w:top w:val="nil"/>
              <w:left w:val="nil"/>
              <w:bottom w:val="nil"/>
              <w:right w:val="nil"/>
            </w:tcBorders>
            <w:shd w:val="clear" w:color="auto" w:fill="auto"/>
            <w:vAlign w:val="bottom"/>
          </w:tcPr>
          <w:p w14:paraId="4DA61212" w14:textId="5AF7AA94" w:rsidR="00E505EA" w:rsidRPr="00D75F31" w:rsidRDefault="00E505EA" w:rsidP="00E505EA">
            <w:pPr>
              <w:spacing w:before="100" w:beforeAutospacing="1"/>
              <w:jc w:val="right"/>
              <w:rPr>
                <w:rFonts w:ascii="Arial" w:hAnsi="Arial" w:cs="Arial"/>
                <w:color w:val="000000"/>
                <w:sz w:val="20"/>
                <w:szCs w:val="22"/>
              </w:rPr>
            </w:pPr>
            <w:r w:rsidRPr="00A5606A">
              <w:rPr>
                <w:rFonts w:ascii="Arial" w:hAnsi="Arial" w:cs="Arial"/>
                <w:color w:val="000000"/>
                <w:sz w:val="20"/>
                <w:szCs w:val="22"/>
              </w:rPr>
              <w:t>3,954</w:t>
            </w:r>
          </w:p>
        </w:tc>
        <w:tc>
          <w:tcPr>
            <w:tcW w:w="865" w:type="pct"/>
            <w:tcBorders>
              <w:top w:val="nil"/>
              <w:left w:val="nil"/>
              <w:bottom w:val="nil"/>
              <w:right w:val="nil"/>
            </w:tcBorders>
            <w:shd w:val="clear" w:color="auto" w:fill="auto"/>
            <w:vAlign w:val="bottom"/>
          </w:tcPr>
          <w:p w14:paraId="77100870" w14:textId="49619CFE" w:rsidR="00E505EA" w:rsidRPr="00D75F31" w:rsidRDefault="00E505EA" w:rsidP="00E505EA">
            <w:pPr>
              <w:spacing w:before="100" w:beforeAutospacing="1"/>
              <w:jc w:val="right"/>
              <w:rPr>
                <w:rFonts w:ascii="Arial" w:hAnsi="Arial" w:cs="Arial"/>
                <w:color w:val="000000"/>
                <w:sz w:val="20"/>
                <w:szCs w:val="22"/>
              </w:rPr>
            </w:pPr>
            <w:r w:rsidRPr="00A5606A">
              <w:rPr>
                <w:rFonts w:ascii="Arial" w:hAnsi="Arial" w:cs="Arial"/>
                <w:color w:val="000000"/>
                <w:sz w:val="20"/>
                <w:szCs w:val="22"/>
              </w:rPr>
              <w:t>4,867</w:t>
            </w:r>
          </w:p>
        </w:tc>
      </w:tr>
      <w:tr w:rsidR="00E505EA" w:rsidRPr="009128F0" w14:paraId="24514C36" w14:textId="77777777" w:rsidTr="00033B8B">
        <w:trPr>
          <w:trHeight w:val="170"/>
        </w:trPr>
        <w:tc>
          <w:tcPr>
            <w:tcW w:w="3337" w:type="pct"/>
            <w:vAlign w:val="bottom"/>
          </w:tcPr>
          <w:p w14:paraId="2A31CC5F" w14:textId="1BFC3524" w:rsidR="00E505EA" w:rsidRPr="00E40F3F" w:rsidRDefault="00E505EA" w:rsidP="00E505EA">
            <w:pPr>
              <w:rPr>
                <w:rFonts w:ascii="Arial" w:hAnsi="Arial" w:cs="Arial"/>
                <w:sz w:val="20"/>
                <w:szCs w:val="20"/>
              </w:rPr>
            </w:pPr>
            <w:r w:rsidRPr="00A5606A">
              <w:rPr>
                <w:rFonts w:ascii="Arial" w:hAnsi="Arial" w:cs="Arial"/>
                <w:sz w:val="20"/>
                <w:szCs w:val="20"/>
              </w:rPr>
              <w:t>28 Mart 2018 tarihi itibarıyla</w:t>
            </w:r>
          </w:p>
        </w:tc>
        <w:tc>
          <w:tcPr>
            <w:tcW w:w="798" w:type="pct"/>
            <w:tcBorders>
              <w:top w:val="nil"/>
              <w:left w:val="nil"/>
              <w:bottom w:val="nil"/>
              <w:right w:val="nil"/>
            </w:tcBorders>
            <w:shd w:val="clear" w:color="auto" w:fill="auto"/>
            <w:vAlign w:val="bottom"/>
          </w:tcPr>
          <w:p w14:paraId="537A2DC7" w14:textId="5B9E7DE3" w:rsidR="00E505EA" w:rsidRPr="00D75F31" w:rsidRDefault="00E505EA" w:rsidP="00E505EA">
            <w:pPr>
              <w:spacing w:before="100" w:beforeAutospacing="1"/>
              <w:jc w:val="right"/>
              <w:rPr>
                <w:rFonts w:ascii="Arial" w:hAnsi="Arial" w:cs="Arial"/>
                <w:color w:val="000000"/>
                <w:sz w:val="20"/>
                <w:szCs w:val="22"/>
              </w:rPr>
            </w:pPr>
            <w:r w:rsidRPr="00A5606A">
              <w:rPr>
                <w:rFonts w:ascii="Arial" w:hAnsi="Arial" w:cs="Arial"/>
                <w:color w:val="000000"/>
                <w:sz w:val="20"/>
                <w:szCs w:val="22"/>
              </w:rPr>
              <w:t>4,000</w:t>
            </w:r>
          </w:p>
        </w:tc>
        <w:tc>
          <w:tcPr>
            <w:tcW w:w="865" w:type="pct"/>
            <w:tcBorders>
              <w:top w:val="nil"/>
              <w:left w:val="nil"/>
              <w:bottom w:val="nil"/>
              <w:right w:val="nil"/>
            </w:tcBorders>
            <w:shd w:val="clear" w:color="auto" w:fill="auto"/>
            <w:vAlign w:val="bottom"/>
          </w:tcPr>
          <w:p w14:paraId="113B2042" w14:textId="29781736" w:rsidR="00E505EA" w:rsidRPr="00D75F31" w:rsidRDefault="00E505EA" w:rsidP="00E505EA">
            <w:pPr>
              <w:spacing w:before="100" w:beforeAutospacing="1"/>
              <w:jc w:val="right"/>
              <w:rPr>
                <w:rFonts w:ascii="Arial" w:hAnsi="Arial" w:cs="Arial"/>
                <w:color w:val="000000"/>
                <w:sz w:val="20"/>
                <w:szCs w:val="22"/>
              </w:rPr>
            </w:pPr>
            <w:r w:rsidRPr="00A5606A">
              <w:rPr>
                <w:rFonts w:ascii="Arial" w:hAnsi="Arial" w:cs="Arial"/>
                <w:color w:val="000000"/>
                <w:sz w:val="20"/>
                <w:szCs w:val="22"/>
              </w:rPr>
              <w:t>4,939</w:t>
            </w:r>
          </w:p>
        </w:tc>
      </w:tr>
      <w:tr w:rsidR="00E505EA" w:rsidRPr="009128F0" w14:paraId="287B499D" w14:textId="77777777" w:rsidTr="00033B8B">
        <w:trPr>
          <w:trHeight w:val="170"/>
        </w:trPr>
        <w:tc>
          <w:tcPr>
            <w:tcW w:w="3337" w:type="pct"/>
            <w:vAlign w:val="bottom"/>
          </w:tcPr>
          <w:p w14:paraId="5DE56AFD" w14:textId="6ABFE479" w:rsidR="00E505EA" w:rsidRPr="00E40F3F" w:rsidRDefault="00E505EA" w:rsidP="00E505EA">
            <w:pPr>
              <w:rPr>
                <w:rFonts w:ascii="Arial" w:hAnsi="Arial" w:cs="Arial"/>
                <w:sz w:val="20"/>
                <w:szCs w:val="20"/>
              </w:rPr>
            </w:pPr>
            <w:r w:rsidRPr="00A5606A">
              <w:rPr>
                <w:rFonts w:ascii="Arial" w:hAnsi="Arial" w:cs="Arial"/>
                <w:sz w:val="20"/>
                <w:szCs w:val="20"/>
              </w:rPr>
              <w:t>27 Mart 2018 tarihi itibarıyla</w:t>
            </w:r>
          </w:p>
        </w:tc>
        <w:tc>
          <w:tcPr>
            <w:tcW w:w="798" w:type="pct"/>
            <w:tcBorders>
              <w:top w:val="nil"/>
              <w:left w:val="nil"/>
              <w:right w:val="nil"/>
            </w:tcBorders>
            <w:shd w:val="clear" w:color="auto" w:fill="auto"/>
            <w:vAlign w:val="bottom"/>
          </w:tcPr>
          <w:p w14:paraId="45464EAA" w14:textId="293BF94C" w:rsidR="00E505EA" w:rsidRPr="00D75F31" w:rsidRDefault="00E505EA" w:rsidP="00E505EA">
            <w:pPr>
              <w:spacing w:before="100" w:beforeAutospacing="1"/>
              <w:jc w:val="right"/>
              <w:rPr>
                <w:rFonts w:ascii="Arial" w:hAnsi="Arial" w:cs="Arial"/>
                <w:color w:val="000000"/>
                <w:sz w:val="20"/>
                <w:szCs w:val="22"/>
              </w:rPr>
            </w:pPr>
            <w:r w:rsidRPr="00A5606A">
              <w:rPr>
                <w:rFonts w:ascii="Arial" w:hAnsi="Arial" w:cs="Arial"/>
                <w:color w:val="000000"/>
                <w:sz w:val="20"/>
                <w:szCs w:val="22"/>
              </w:rPr>
              <w:t>3,977</w:t>
            </w:r>
          </w:p>
        </w:tc>
        <w:tc>
          <w:tcPr>
            <w:tcW w:w="865" w:type="pct"/>
            <w:tcBorders>
              <w:top w:val="nil"/>
              <w:left w:val="nil"/>
              <w:bottom w:val="nil"/>
              <w:right w:val="nil"/>
            </w:tcBorders>
            <w:shd w:val="clear" w:color="auto" w:fill="auto"/>
            <w:vAlign w:val="bottom"/>
          </w:tcPr>
          <w:p w14:paraId="3544B908" w14:textId="770018D0" w:rsidR="00E505EA" w:rsidRPr="00D75F31" w:rsidRDefault="00E505EA" w:rsidP="00E505EA">
            <w:pPr>
              <w:spacing w:before="100" w:beforeAutospacing="1"/>
              <w:jc w:val="right"/>
              <w:rPr>
                <w:rFonts w:ascii="Arial" w:hAnsi="Arial" w:cs="Arial"/>
                <w:color w:val="000000"/>
                <w:sz w:val="20"/>
                <w:szCs w:val="22"/>
              </w:rPr>
            </w:pPr>
            <w:r w:rsidRPr="00A5606A">
              <w:rPr>
                <w:rFonts w:ascii="Arial" w:hAnsi="Arial" w:cs="Arial"/>
                <w:color w:val="000000"/>
                <w:sz w:val="20"/>
                <w:szCs w:val="22"/>
              </w:rPr>
              <w:t>4,929</w:t>
            </w:r>
          </w:p>
        </w:tc>
      </w:tr>
      <w:tr w:rsidR="00E505EA" w:rsidRPr="009128F0" w14:paraId="7BC12A5F" w14:textId="77777777" w:rsidTr="00033B8B">
        <w:trPr>
          <w:trHeight w:val="170"/>
        </w:trPr>
        <w:tc>
          <w:tcPr>
            <w:tcW w:w="3337" w:type="pct"/>
            <w:vAlign w:val="bottom"/>
          </w:tcPr>
          <w:p w14:paraId="1CC3E07B" w14:textId="6FADBB9B" w:rsidR="00E505EA" w:rsidRPr="00E40F3F" w:rsidRDefault="00E505EA" w:rsidP="00E505EA">
            <w:pPr>
              <w:rPr>
                <w:rFonts w:ascii="Arial" w:hAnsi="Arial" w:cs="Arial"/>
                <w:sz w:val="20"/>
                <w:szCs w:val="20"/>
              </w:rPr>
            </w:pPr>
            <w:r w:rsidRPr="00A5606A">
              <w:rPr>
                <w:rFonts w:ascii="Arial" w:hAnsi="Arial" w:cs="Arial"/>
                <w:sz w:val="20"/>
                <w:szCs w:val="20"/>
              </w:rPr>
              <w:t>26 Mart 2018 tarihi itibarıyla</w:t>
            </w:r>
          </w:p>
        </w:tc>
        <w:tc>
          <w:tcPr>
            <w:tcW w:w="798" w:type="pct"/>
            <w:tcBorders>
              <w:top w:val="nil"/>
              <w:left w:val="nil"/>
              <w:right w:val="nil"/>
            </w:tcBorders>
            <w:shd w:val="clear" w:color="auto" w:fill="auto"/>
            <w:vAlign w:val="bottom"/>
          </w:tcPr>
          <w:p w14:paraId="21879D5C" w14:textId="4C7999A6" w:rsidR="00E505EA" w:rsidRPr="00D75F31" w:rsidRDefault="00E505EA" w:rsidP="00E505EA">
            <w:pPr>
              <w:spacing w:before="100" w:beforeAutospacing="1"/>
              <w:jc w:val="right"/>
              <w:rPr>
                <w:rFonts w:ascii="Arial" w:hAnsi="Arial" w:cs="Arial"/>
                <w:color w:val="000000"/>
                <w:sz w:val="20"/>
                <w:szCs w:val="22"/>
              </w:rPr>
            </w:pPr>
            <w:r w:rsidRPr="00A5606A">
              <w:rPr>
                <w:rFonts w:ascii="Arial" w:hAnsi="Arial" w:cs="Arial"/>
                <w:color w:val="000000"/>
                <w:sz w:val="20"/>
                <w:szCs w:val="22"/>
              </w:rPr>
              <w:t>3,974</w:t>
            </w:r>
          </w:p>
        </w:tc>
        <w:tc>
          <w:tcPr>
            <w:tcW w:w="865" w:type="pct"/>
            <w:tcBorders>
              <w:top w:val="nil"/>
              <w:left w:val="nil"/>
              <w:bottom w:val="nil"/>
              <w:right w:val="nil"/>
            </w:tcBorders>
            <w:shd w:val="clear" w:color="auto" w:fill="auto"/>
            <w:vAlign w:val="bottom"/>
          </w:tcPr>
          <w:p w14:paraId="6AACA19E" w14:textId="099792B4" w:rsidR="00E505EA" w:rsidRPr="00D75F31" w:rsidRDefault="00E505EA" w:rsidP="00E505EA">
            <w:pPr>
              <w:spacing w:before="100" w:beforeAutospacing="1"/>
              <w:jc w:val="right"/>
              <w:rPr>
                <w:rFonts w:ascii="Arial" w:hAnsi="Arial" w:cs="Arial"/>
                <w:color w:val="000000"/>
                <w:sz w:val="20"/>
                <w:szCs w:val="22"/>
              </w:rPr>
            </w:pPr>
            <w:r w:rsidRPr="00A5606A">
              <w:rPr>
                <w:rFonts w:ascii="Arial" w:hAnsi="Arial" w:cs="Arial"/>
                <w:color w:val="000000"/>
                <w:sz w:val="20"/>
                <w:szCs w:val="22"/>
              </w:rPr>
              <w:t>4,946</w:t>
            </w:r>
          </w:p>
        </w:tc>
      </w:tr>
      <w:tr w:rsidR="00E505EA" w:rsidRPr="009128F0" w14:paraId="4BCFF035" w14:textId="77777777" w:rsidTr="004A0FF6">
        <w:trPr>
          <w:trHeight w:val="170"/>
        </w:trPr>
        <w:tc>
          <w:tcPr>
            <w:tcW w:w="3337" w:type="pct"/>
            <w:tcBorders>
              <w:bottom w:val="single" w:sz="4" w:space="0" w:color="auto"/>
            </w:tcBorders>
            <w:vAlign w:val="bottom"/>
          </w:tcPr>
          <w:p w14:paraId="3C838801" w14:textId="77777777" w:rsidR="00E505EA" w:rsidRPr="009128F0" w:rsidRDefault="00E505EA" w:rsidP="00E505EA">
            <w:pPr>
              <w:rPr>
                <w:rFonts w:ascii="Arial" w:hAnsi="Arial" w:cs="Arial"/>
                <w:color w:val="000000" w:themeColor="text1"/>
                <w:sz w:val="20"/>
                <w:szCs w:val="20"/>
              </w:rPr>
            </w:pPr>
          </w:p>
        </w:tc>
        <w:tc>
          <w:tcPr>
            <w:tcW w:w="798" w:type="pct"/>
            <w:tcBorders>
              <w:top w:val="nil"/>
              <w:left w:val="nil"/>
              <w:bottom w:val="single" w:sz="4" w:space="0" w:color="auto"/>
              <w:right w:val="nil"/>
            </w:tcBorders>
            <w:shd w:val="clear" w:color="auto" w:fill="auto"/>
            <w:vAlign w:val="bottom"/>
          </w:tcPr>
          <w:p w14:paraId="1D057431" w14:textId="77777777" w:rsidR="00E505EA" w:rsidRPr="009128F0" w:rsidRDefault="00E505EA" w:rsidP="00E505EA">
            <w:pPr>
              <w:jc w:val="right"/>
              <w:rPr>
                <w:rFonts w:ascii="Arial" w:hAnsi="Arial" w:cs="Arial"/>
                <w:sz w:val="20"/>
                <w:szCs w:val="20"/>
                <w:lang w:eastAsia="en-US"/>
              </w:rPr>
            </w:pPr>
          </w:p>
        </w:tc>
        <w:tc>
          <w:tcPr>
            <w:tcW w:w="865" w:type="pct"/>
            <w:tcBorders>
              <w:top w:val="nil"/>
              <w:left w:val="nil"/>
              <w:bottom w:val="single" w:sz="4" w:space="0" w:color="auto"/>
              <w:right w:val="nil"/>
            </w:tcBorders>
            <w:shd w:val="clear" w:color="auto" w:fill="auto"/>
            <w:vAlign w:val="bottom"/>
          </w:tcPr>
          <w:p w14:paraId="75474FDE" w14:textId="77777777" w:rsidR="00E505EA" w:rsidRPr="009128F0" w:rsidRDefault="00E505EA" w:rsidP="00E505EA">
            <w:pPr>
              <w:jc w:val="right"/>
              <w:rPr>
                <w:rFonts w:ascii="Arial" w:hAnsi="Arial" w:cs="Arial"/>
                <w:sz w:val="20"/>
                <w:szCs w:val="20"/>
                <w:lang w:eastAsia="en-US"/>
              </w:rPr>
            </w:pPr>
          </w:p>
        </w:tc>
      </w:tr>
    </w:tbl>
    <w:p w14:paraId="033F0523" w14:textId="0B262F30" w:rsidR="002C6E36" w:rsidRPr="00E505EA" w:rsidRDefault="00E505EA" w:rsidP="00E505EA">
      <w:pPr>
        <w:spacing w:before="120" w:after="120"/>
        <w:ind w:left="28" w:hanging="504"/>
        <w:jc w:val="both"/>
        <w:rPr>
          <w:rFonts w:ascii="Arial" w:hAnsi="Arial" w:cs="Arial"/>
          <w:snapToGrid w:val="0"/>
          <w:color w:val="000000" w:themeColor="text1"/>
          <w:sz w:val="20"/>
          <w:szCs w:val="20"/>
          <w:lang w:eastAsia="en-US"/>
        </w:rPr>
      </w:pPr>
      <w:proofErr w:type="gramStart"/>
      <w:r w:rsidRPr="00E505EA">
        <w:rPr>
          <w:rFonts w:ascii="Arial" w:hAnsi="Arial" w:cs="Arial"/>
          <w:b/>
          <w:snapToGrid w:val="0"/>
          <w:color w:val="000000" w:themeColor="text1"/>
          <w:sz w:val="20"/>
          <w:szCs w:val="20"/>
          <w:lang w:eastAsia="en-US"/>
        </w:rPr>
        <w:t>d</w:t>
      </w:r>
      <w:proofErr w:type="gramEnd"/>
      <w:r w:rsidRPr="00E505EA">
        <w:rPr>
          <w:rFonts w:ascii="Arial" w:hAnsi="Arial" w:cs="Arial"/>
          <w:b/>
          <w:snapToGrid w:val="0"/>
          <w:color w:val="000000" w:themeColor="text1"/>
          <w:sz w:val="20"/>
          <w:szCs w:val="20"/>
          <w:lang w:eastAsia="en-US"/>
        </w:rPr>
        <w:t>.</w:t>
      </w:r>
      <w:r>
        <w:rPr>
          <w:rFonts w:ascii="Arial" w:hAnsi="Arial" w:cs="Arial"/>
          <w:snapToGrid w:val="0"/>
          <w:color w:val="000000" w:themeColor="text1"/>
          <w:sz w:val="20"/>
          <w:szCs w:val="20"/>
          <w:lang w:eastAsia="en-US"/>
        </w:rPr>
        <w:tab/>
      </w:r>
      <w:r w:rsidR="00141525" w:rsidRPr="00E505EA">
        <w:rPr>
          <w:rFonts w:ascii="Arial" w:hAnsi="Arial" w:cs="Arial"/>
          <w:snapToGrid w:val="0"/>
          <w:color w:val="000000" w:themeColor="text1"/>
          <w:sz w:val="20"/>
          <w:szCs w:val="20"/>
          <w:lang w:eastAsia="en-US"/>
        </w:rPr>
        <w:t xml:space="preserve">Ana Ortaklık Banka’nın </w:t>
      </w:r>
      <w:r w:rsidR="00DD64DD" w:rsidRPr="00E505EA">
        <w:rPr>
          <w:rFonts w:ascii="Arial" w:hAnsi="Arial" w:cs="Arial"/>
          <w:snapToGrid w:val="0"/>
          <w:color w:val="000000" w:themeColor="text1"/>
          <w:sz w:val="20"/>
          <w:szCs w:val="20"/>
          <w:lang w:eastAsia="en-US"/>
        </w:rPr>
        <w:t>cari döviz alış kurunun mali tablo tarihinden geriye doğru son otuz günlük basit aritmetik ortalama değeri 1 ABD doları</w:t>
      </w:r>
      <w:r w:rsidR="00067C5D" w:rsidRPr="00E505EA">
        <w:rPr>
          <w:rFonts w:ascii="Arial" w:hAnsi="Arial" w:cs="Arial"/>
          <w:snapToGrid w:val="0"/>
          <w:color w:val="000000" w:themeColor="text1"/>
          <w:sz w:val="20"/>
          <w:szCs w:val="20"/>
          <w:lang w:eastAsia="en-US"/>
        </w:rPr>
        <w:t xml:space="preserve"> için </w:t>
      </w:r>
      <w:r w:rsidR="00A72D26" w:rsidRPr="00E505EA">
        <w:rPr>
          <w:rFonts w:ascii="Arial" w:hAnsi="Arial" w:cs="Arial"/>
          <w:sz w:val="20"/>
          <w:szCs w:val="20"/>
          <w:lang w:val="en-US"/>
        </w:rPr>
        <w:t>3,</w:t>
      </w:r>
      <w:r w:rsidR="00EA74E5" w:rsidRPr="00EA74E5">
        <w:rPr>
          <w:rFonts w:ascii="Arial" w:hAnsi="Arial" w:cs="Arial"/>
          <w:sz w:val="20"/>
          <w:szCs w:val="20"/>
          <w:lang w:val="en-US"/>
        </w:rPr>
        <w:t>884</w:t>
      </w:r>
      <w:r w:rsidR="00A72D26" w:rsidRPr="00E505EA">
        <w:rPr>
          <w:rFonts w:ascii="Arial" w:hAnsi="Arial" w:cs="Arial"/>
          <w:sz w:val="20"/>
          <w:szCs w:val="20"/>
          <w:lang w:val="en-US"/>
        </w:rPr>
        <w:t xml:space="preserve"> </w:t>
      </w:r>
      <w:r w:rsidR="008F4904" w:rsidRPr="00E505EA">
        <w:rPr>
          <w:rFonts w:ascii="Arial" w:hAnsi="Arial" w:cs="Arial"/>
          <w:snapToGrid w:val="0"/>
          <w:color w:val="000000" w:themeColor="text1"/>
          <w:sz w:val="20"/>
          <w:szCs w:val="20"/>
          <w:lang w:eastAsia="en-US"/>
        </w:rPr>
        <w:t xml:space="preserve">TL </w:t>
      </w:r>
      <w:r w:rsidR="006844EF" w:rsidRPr="00E505EA">
        <w:rPr>
          <w:rFonts w:ascii="Arial" w:hAnsi="Arial" w:cs="Arial"/>
          <w:snapToGrid w:val="0"/>
          <w:color w:val="000000" w:themeColor="text1"/>
          <w:sz w:val="20"/>
          <w:szCs w:val="20"/>
          <w:lang w:eastAsia="en-US"/>
        </w:rPr>
        <w:t>(Aralık 201</w:t>
      </w:r>
      <w:r w:rsidR="00EA74E5">
        <w:rPr>
          <w:rFonts w:ascii="Arial" w:hAnsi="Arial" w:cs="Arial"/>
          <w:snapToGrid w:val="0"/>
          <w:color w:val="000000" w:themeColor="text1"/>
          <w:sz w:val="20"/>
          <w:szCs w:val="20"/>
          <w:lang w:eastAsia="en-US"/>
        </w:rPr>
        <w:t>7</w:t>
      </w:r>
      <w:r w:rsidR="008F4904" w:rsidRPr="00E505EA">
        <w:rPr>
          <w:rFonts w:ascii="Arial" w:hAnsi="Arial" w:cs="Arial"/>
          <w:snapToGrid w:val="0"/>
          <w:color w:val="000000" w:themeColor="text1"/>
          <w:sz w:val="20"/>
          <w:szCs w:val="20"/>
          <w:lang w:eastAsia="en-US"/>
        </w:rPr>
        <w:t xml:space="preserve">: </w:t>
      </w:r>
      <w:r w:rsidR="00EA74E5" w:rsidRPr="00EA74E5">
        <w:rPr>
          <w:rFonts w:ascii="Arial" w:hAnsi="Arial" w:cs="Arial"/>
          <w:snapToGrid w:val="0"/>
          <w:color w:val="000000" w:themeColor="text1"/>
          <w:sz w:val="20"/>
          <w:szCs w:val="20"/>
          <w:lang w:eastAsia="en-US"/>
        </w:rPr>
        <w:t xml:space="preserve">3,832 </w:t>
      </w:r>
      <w:r w:rsidR="008F4904" w:rsidRPr="00E505EA">
        <w:rPr>
          <w:rFonts w:ascii="Arial" w:hAnsi="Arial" w:cs="Arial"/>
          <w:snapToGrid w:val="0"/>
          <w:color w:val="000000" w:themeColor="text1"/>
          <w:sz w:val="20"/>
          <w:szCs w:val="20"/>
          <w:lang w:eastAsia="en-US"/>
        </w:rPr>
        <w:t xml:space="preserve">TL) ve </w:t>
      </w:r>
      <w:r w:rsidR="00452497" w:rsidRPr="00E505EA">
        <w:rPr>
          <w:rFonts w:ascii="Arial" w:hAnsi="Arial" w:cs="Arial"/>
          <w:snapToGrid w:val="0"/>
          <w:color w:val="000000" w:themeColor="text1"/>
          <w:sz w:val="20"/>
          <w:szCs w:val="20"/>
          <w:lang w:eastAsia="en-US"/>
        </w:rPr>
        <w:t xml:space="preserve">1 EURO için </w:t>
      </w:r>
      <w:r w:rsidR="00EA74E5" w:rsidRPr="00EA74E5">
        <w:rPr>
          <w:rFonts w:ascii="Arial" w:hAnsi="Arial" w:cs="Arial"/>
          <w:sz w:val="20"/>
          <w:szCs w:val="20"/>
        </w:rPr>
        <w:t xml:space="preserve">4,785 </w:t>
      </w:r>
      <w:r w:rsidR="008F4904" w:rsidRPr="00E505EA">
        <w:rPr>
          <w:rFonts w:ascii="Arial" w:hAnsi="Arial" w:cs="Arial"/>
          <w:snapToGrid w:val="0"/>
          <w:color w:val="000000" w:themeColor="text1"/>
          <w:sz w:val="20"/>
          <w:szCs w:val="20"/>
          <w:lang w:eastAsia="en-US"/>
        </w:rPr>
        <w:t>TL</w:t>
      </w:r>
      <w:r w:rsidR="00DD1157" w:rsidRPr="00E505EA">
        <w:rPr>
          <w:rFonts w:ascii="Arial" w:hAnsi="Arial" w:cs="Arial"/>
          <w:snapToGrid w:val="0"/>
          <w:color w:val="000000" w:themeColor="text1"/>
          <w:sz w:val="20"/>
          <w:szCs w:val="20"/>
          <w:lang w:eastAsia="en-US"/>
        </w:rPr>
        <w:t xml:space="preserve"> (Aralık 201</w:t>
      </w:r>
      <w:r w:rsidR="00EA74E5">
        <w:rPr>
          <w:rFonts w:ascii="Arial" w:hAnsi="Arial" w:cs="Arial"/>
          <w:snapToGrid w:val="0"/>
          <w:color w:val="000000" w:themeColor="text1"/>
          <w:sz w:val="20"/>
          <w:szCs w:val="20"/>
          <w:lang w:eastAsia="en-US"/>
        </w:rPr>
        <w:t>7</w:t>
      </w:r>
      <w:r w:rsidR="008F4904" w:rsidRPr="00E505EA">
        <w:rPr>
          <w:rFonts w:ascii="Arial" w:hAnsi="Arial" w:cs="Arial"/>
          <w:snapToGrid w:val="0"/>
          <w:color w:val="000000" w:themeColor="text1"/>
          <w:sz w:val="20"/>
          <w:szCs w:val="20"/>
          <w:lang w:eastAsia="en-US"/>
        </w:rPr>
        <w:t xml:space="preserve">: </w:t>
      </w:r>
      <w:r w:rsidR="00EA74E5" w:rsidRPr="00EA74E5">
        <w:rPr>
          <w:rFonts w:ascii="Arial" w:hAnsi="Arial" w:cs="Arial"/>
          <w:snapToGrid w:val="0"/>
          <w:color w:val="000000" w:themeColor="text1"/>
          <w:sz w:val="20"/>
          <w:szCs w:val="20"/>
          <w:lang w:eastAsia="en-US"/>
        </w:rPr>
        <w:t xml:space="preserve">4,535 </w:t>
      </w:r>
      <w:r w:rsidR="008F4904" w:rsidRPr="00E505EA">
        <w:rPr>
          <w:rFonts w:ascii="Arial" w:hAnsi="Arial" w:cs="Arial"/>
          <w:snapToGrid w:val="0"/>
          <w:color w:val="000000" w:themeColor="text1"/>
          <w:sz w:val="20"/>
          <w:szCs w:val="20"/>
          <w:lang w:eastAsia="en-US"/>
        </w:rPr>
        <w:t>TL) olarak gerçekleşmiştir.</w:t>
      </w:r>
    </w:p>
    <w:p w14:paraId="23B4C810" w14:textId="77777777" w:rsidR="00022C9A" w:rsidRPr="009128F0" w:rsidRDefault="00C925CE" w:rsidP="00900783">
      <w:pPr>
        <w:pStyle w:val="000normal"/>
        <w:spacing w:before="120" w:after="120" w:afterAutospacing="0"/>
        <w:rPr>
          <w:color w:val="000000" w:themeColor="text1"/>
        </w:rPr>
      </w:pPr>
      <w:r w:rsidRPr="009128F0">
        <w:rPr>
          <w:color w:val="000000" w:themeColor="text1"/>
        </w:rPr>
        <w:t xml:space="preserve">Ana Ortaklık </w:t>
      </w:r>
      <w:r w:rsidR="00A6658E" w:rsidRPr="009128F0">
        <w:rPr>
          <w:color w:val="000000" w:themeColor="text1"/>
        </w:rPr>
        <w:t>Banka’nın kur riskine maruz kaldığı döviz cinsleri ağırlıklı olarak ABD Doları ve EURO’dur.</w:t>
      </w:r>
    </w:p>
    <w:p w14:paraId="48692909" w14:textId="2BD3B4D9" w:rsidR="00022C9A" w:rsidRPr="009128F0" w:rsidRDefault="00022C9A" w:rsidP="00022C9A">
      <w:pPr>
        <w:rPr>
          <w:lang w:eastAsia="en-US"/>
        </w:rPr>
      </w:pPr>
    </w:p>
    <w:p w14:paraId="05580C20" w14:textId="77777777" w:rsidR="00B31172" w:rsidRPr="009128F0" w:rsidRDefault="00B31172" w:rsidP="00022C9A">
      <w:pPr>
        <w:jc w:val="center"/>
        <w:rPr>
          <w:lang w:eastAsia="en-US"/>
        </w:rPr>
      </w:pPr>
    </w:p>
    <w:p w14:paraId="1DD5D08A" w14:textId="491DAE5C" w:rsidR="002C6E36" w:rsidRPr="009128F0" w:rsidRDefault="00BD18E7" w:rsidP="00900783">
      <w:pPr>
        <w:pageBreakBefore/>
        <w:tabs>
          <w:tab w:val="left" w:pos="720"/>
        </w:tabs>
        <w:spacing w:before="120" w:after="120"/>
        <w:ind w:hanging="567"/>
        <w:jc w:val="both"/>
        <w:rPr>
          <w:rFonts w:ascii="Arial" w:hAnsi="Arial" w:cs="Arial"/>
          <w:b/>
          <w:snapToGrid w:val="0"/>
          <w:color w:val="000000" w:themeColor="text1"/>
          <w:sz w:val="20"/>
          <w:szCs w:val="20"/>
        </w:rPr>
      </w:pPr>
      <w:r>
        <w:rPr>
          <w:rFonts w:ascii="Arial" w:hAnsi="Arial" w:cs="Arial"/>
          <w:b/>
          <w:color w:val="000000" w:themeColor="text1"/>
          <w:sz w:val="20"/>
        </w:rPr>
        <w:lastRenderedPageBreak/>
        <w:t>I</w:t>
      </w:r>
      <w:r w:rsidR="00241E9E">
        <w:rPr>
          <w:rFonts w:ascii="Arial" w:hAnsi="Arial" w:cs="Arial"/>
          <w:b/>
          <w:color w:val="000000" w:themeColor="text1"/>
          <w:sz w:val="20"/>
        </w:rPr>
        <w:t>II</w:t>
      </w:r>
      <w:r w:rsidR="001F5A0E" w:rsidRPr="009128F0">
        <w:rPr>
          <w:rFonts w:ascii="Arial" w:hAnsi="Arial" w:cs="Arial"/>
          <w:color w:val="000000" w:themeColor="text1"/>
          <w:sz w:val="20"/>
        </w:rPr>
        <w:t>.</w:t>
      </w:r>
      <w:r w:rsidR="001F5A0E" w:rsidRPr="009128F0">
        <w:rPr>
          <w:rFonts w:ascii="Arial" w:hAnsi="Arial" w:cs="Arial"/>
          <w:color w:val="000000" w:themeColor="text1"/>
          <w:sz w:val="20"/>
        </w:rPr>
        <w:tab/>
      </w:r>
      <w:r w:rsidR="00C46BF8" w:rsidRPr="009128F0">
        <w:rPr>
          <w:rFonts w:ascii="Arial" w:hAnsi="Arial" w:cs="Arial"/>
          <w:b/>
          <w:color w:val="000000" w:themeColor="text1"/>
          <w:sz w:val="20"/>
        </w:rPr>
        <w:t>Konsolide</w:t>
      </w:r>
      <w:r w:rsidR="00C46BF8" w:rsidRPr="009128F0">
        <w:rPr>
          <w:rFonts w:ascii="Arial" w:hAnsi="Arial" w:cs="Arial"/>
          <w:color w:val="000000" w:themeColor="text1"/>
          <w:sz w:val="20"/>
        </w:rPr>
        <w:t xml:space="preserve"> </w:t>
      </w:r>
      <w:r w:rsidR="00C46BF8" w:rsidRPr="009128F0">
        <w:rPr>
          <w:rFonts w:ascii="Arial" w:hAnsi="Arial" w:cs="Arial"/>
          <w:b/>
          <w:color w:val="000000" w:themeColor="text1"/>
          <w:sz w:val="20"/>
        </w:rPr>
        <w:t>k</w:t>
      </w:r>
      <w:r w:rsidR="001F5A0E" w:rsidRPr="009128F0">
        <w:rPr>
          <w:rFonts w:ascii="Arial" w:hAnsi="Arial" w:cs="Arial"/>
          <w:b/>
          <w:color w:val="000000" w:themeColor="text1"/>
          <w:sz w:val="20"/>
        </w:rPr>
        <w:t>ur riskine ilişkin açıklamalar (devamı):</w:t>
      </w:r>
    </w:p>
    <w:p w14:paraId="2EADF85A" w14:textId="77777777" w:rsidR="002C6E36" w:rsidRPr="009128F0" w:rsidRDefault="00D76D4D" w:rsidP="00900783">
      <w:pPr>
        <w:tabs>
          <w:tab w:val="left" w:pos="720"/>
        </w:tabs>
        <w:spacing w:before="120" w:after="120"/>
        <w:jc w:val="both"/>
        <w:rPr>
          <w:rFonts w:ascii="Arial" w:hAnsi="Arial" w:cs="Arial"/>
          <w:color w:val="000000" w:themeColor="text1"/>
          <w:sz w:val="20"/>
          <w:szCs w:val="20"/>
        </w:rPr>
      </w:pPr>
      <w:r w:rsidRPr="009128F0">
        <w:rPr>
          <w:rFonts w:ascii="Arial" w:hAnsi="Arial" w:cs="Arial"/>
          <w:b/>
          <w:snapToGrid w:val="0"/>
          <w:color w:val="000000" w:themeColor="text1"/>
          <w:sz w:val="20"/>
          <w:szCs w:val="20"/>
        </w:rPr>
        <w:t>Grubu</w:t>
      </w:r>
      <w:r w:rsidR="00C138E8" w:rsidRPr="009128F0">
        <w:rPr>
          <w:rFonts w:ascii="Arial" w:hAnsi="Arial" w:cs="Arial"/>
          <w:b/>
          <w:snapToGrid w:val="0"/>
          <w:color w:val="000000" w:themeColor="text1"/>
          <w:sz w:val="20"/>
          <w:szCs w:val="20"/>
        </w:rPr>
        <w:t>n</w:t>
      </w:r>
      <w:r w:rsidR="002C6E36" w:rsidRPr="009128F0">
        <w:rPr>
          <w:rFonts w:ascii="Arial" w:hAnsi="Arial" w:cs="Arial"/>
          <w:b/>
          <w:color w:val="000000" w:themeColor="text1"/>
          <w:sz w:val="20"/>
          <w:szCs w:val="20"/>
        </w:rPr>
        <w:t xml:space="preserve"> kur riskine ilişkin bilgiler:</w:t>
      </w:r>
    </w:p>
    <w:tbl>
      <w:tblPr>
        <w:tblW w:w="5121" w:type="pct"/>
        <w:tblCellMar>
          <w:left w:w="30" w:type="dxa"/>
          <w:right w:w="30" w:type="dxa"/>
        </w:tblCellMar>
        <w:tblLook w:val="0000" w:firstRow="0" w:lastRow="0" w:firstColumn="0" w:lastColumn="0" w:noHBand="0" w:noVBand="0"/>
      </w:tblPr>
      <w:tblGrid>
        <w:gridCol w:w="5409"/>
        <w:gridCol w:w="1019"/>
        <w:gridCol w:w="1140"/>
        <w:gridCol w:w="1019"/>
        <w:gridCol w:w="1140"/>
      </w:tblGrid>
      <w:tr w:rsidR="002C76CF" w:rsidRPr="009128F0" w14:paraId="0702C22B" w14:textId="77777777" w:rsidTr="00A96C83">
        <w:trPr>
          <w:trHeight w:val="169"/>
        </w:trPr>
        <w:tc>
          <w:tcPr>
            <w:tcW w:w="2780" w:type="pct"/>
            <w:tcBorders>
              <w:top w:val="single" w:sz="4" w:space="0" w:color="auto"/>
              <w:bottom w:val="single" w:sz="4" w:space="0" w:color="auto"/>
            </w:tcBorders>
          </w:tcPr>
          <w:p w14:paraId="631D73B4" w14:textId="77777777" w:rsidR="005261B4" w:rsidRPr="009128F0" w:rsidRDefault="005261B4" w:rsidP="00031596">
            <w:pPr>
              <w:jc w:val="center"/>
              <w:rPr>
                <w:rFonts w:ascii="Arial" w:hAnsi="Arial" w:cs="Arial"/>
                <w:b/>
                <w:snapToGrid w:val="0"/>
                <w:color w:val="000000" w:themeColor="text1"/>
                <w:sz w:val="16"/>
                <w:szCs w:val="16"/>
              </w:rPr>
            </w:pPr>
          </w:p>
        </w:tc>
        <w:tc>
          <w:tcPr>
            <w:tcW w:w="524" w:type="pct"/>
            <w:tcBorders>
              <w:top w:val="single" w:sz="4" w:space="0" w:color="auto"/>
              <w:bottom w:val="single" w:sz="4" w:space="0" w:color="auto"/>
            </w:tcBorders>
            <w:vAlign w:val="bottom"/>
          </w:tcPr>
          <w:p w14:paraId="7BECA684" w14:textId="77777777" w:rsidR="005261B4" w:rsidRPr="009128F0" w:rsidRDefault="005261B4" w:rsidP="00710628">
            <w:pPr>
              <w:jc w:val="right"/>
              <w:rPr>
                <w:rFonts w:ascii="Arial" w:hAnsi="Arial" w:cs="Arial"/>
                <w:b/>
                <w:snapToGrid w:val="0"/>
                <w:color w:val="000000" w:themeColor="text1"/>
                <w:sz w:val="16"/>
                <w:szCs w:val="16"/>
              </w:rPr>
            </w:pPr>
            <w:r w:rsidRPr="009128F0">
              <w:rPr>
                <w:rFonts w:ascii="Arial" w:hAnsi="Arial" w:cs="Arial"/>
                <w:b/>
                <w:snapToGrid w:val="0"/>
                <w:color w:val="000000" w:themeColor="text1"/>
                <w:sz w:val="16"/>
                <w:szCs w:val="16"/>
              </w:rPr>
              <w:t>EURO</w:t>
            </w:r>
          </w:p>
        </w:tc>
        <w:tc>
          <w:tcPr>
            <w:tcW w:w="586" w:type="pct"/>
            <w:tcBorders>
              <w:top w:val="single" w:sz="4" w:space="0" w:color="auto"/>
              <w:bottom w:val="single" w:sz="4" w:space="0" w:color="auto"/>
            </w:tcBorders>
            <w:vAlign w:val="bottom"/>
          </w:tcPr>
          <w:p w14:paraId="40BD05E5" w14:textId="77777777" w:rsidR="005261B4" w:rsidRPr="009128F0" w:rsidRDefault="00AB25BC" w:rsidP="007C2581">
            <w:pPr>
              <w:pStyle w:val="Balk6"/>
              <w:ind w:left="0"/>
              <w:jc w:val="right"/>
              <w:rPr>
                <w:rFonts w:ascii="Arial" w:hAnsi="Arial" w:cs="Arial"/>
                <w:b/>
                <w:color w:val="000000" w:themeColor="text1"/>
                <w:sz w:val="16"/>
                <w:szCs w:val="16"/>
                <w:u w:val="none"/>
              </w:rPr>
            </w:pPr>
            <w:r w:rsidRPr="009128F0">
              <w:rPr>
                <w:rFonts w:ascii="Arial" w:hAnsi="Arial" w:cs="Arial"/>
                <w:b/>
                <w:color w:val="000000" w:themeColor="text1"/>
                <w:sz w:val="16"/>
                <w:szCs w:val="16"/>
                <w:u w:val="none"/>
              </w:rPr>
              <w:t>ABD Doları</w:t>
            </w:r>
          </w:p>
        </w:tc>
        <w:tc>
          <w:tcPr>
            <w:tcW w:w="524" w:type="pct"/>
            <w:tcBorders>
              <w:top w:val="single" w:sz="4" w:space="0" w:color="auto"/>
              <w:bottom w:val="single" w:sz="4" w:space="0" w:color="auto"/>
            </w:tcBorders>
            <w:vAlign w:val="bottom"/>
          </w:tcPr>
          <w:p w14:paraId="2E980A6B" w14:textId="2CAE4754" w:rsidR="005261B4" w:rsidRPr="009128F0" w:rsidRDefault="005261B4" w:rsidP="00710628">
            <w:pPr>
              <w:jc w:val="right"/>
              <w:rPr>
                <w:rFonts w:ascii="Arial" w:hAnsi="Arial" w:cs="Arial"/>
                <w:b/>
                <w:snapToGrid w:val="0"/>
                <w:color w:val="000000" w:themeColor="text1"/>
                <w:sz w:val="16"/>
                <w:szCs w:val="16"/>
              </w:rPr>
            </w:pPr>
            <w:r w:rsidRPr="009128F0">
              <w:rPr>
                <w:rFonts w:ascii="Arial" w:hAnsi="Arial" w:cs="Arial"/>
                <w:b/>
                <w:snapToGrid w:val="0"/>
                <w:color w:val="000000" w:themeColor="text1"/>
                <w:sz w:val="16"/>
                <w:szCs w:val="16"/>
              </w:rPr>
              <w:t>Diğer YP</w:t>
            </w:r>
            <w:r w:rsidRPr="009128F0">
              <w:rPr>
                <w:rFonts w:ascii="Arial" w:hAnsi="Arial" w:cs="Arial"/>
                <w:b/>
                <w:snapToGrid w:val="0"/>
                <w:color w:val="000000" w:themeColor="text1"/>
                <w:sz w:val="16"/>
                <w:szCs w:val="16"/>
                <w:vertAlign w:val="superscript"/>
              </w:rPr>
              <w:t>(*)</w:t>
            </w:r>
          </w:p>
        </w:tc>
        <w:tc>
          <w:tcPr>
            <w:tcW w:w="586" w:type="pct"/>
            <w:tcBorders>
              <w:top w:val="single" w:sz="4" w:space="0" w:color="auto"/>
              <w:bottom w:val="single" w:sz="4" w:space="0" w:color="auto"/>
            </w:tcBorders>
            <w:vAlign w:val="bottom"/>
          </w:tcPr>
          <w:p w14:paraId="19D477C0" w14:textId="77777777" w:rsidR="005261B4" w:rsidRPr="009128F0" w:rsidRDefault="005261B4" w:rsidP="00710628">
            <w:pPr>
              <w:jc w:val="right"/>
              <w:rPr>
                <w:rFonts w:ascii="Arial" w:hAnsi="Arial" w:cs="Arial"/>
                <w:b/>
                <w:snapToGrid w:val="0"/>
                <w:color w:val="000000" w:themeColor="text1"/>
                <w:sz w:val="16"/>
                <w:szCs w:val="16"/>
              </w:rPr>
            </w:pPr>
            <w:r w:rsidRPr="009128F0">
              <w:rPr>
                <w:rFonts w:ascii="Arial" w:hAnsi="Arial" w:cs="Arial"/>
                <w:b/>
                <w:snapToGrid w:val="0"/>
                <w:color w:val="000000" w:themeColor="text1"/>
                <w:sz w:val="16"/>
                <w:szCs w:val="16"/>
              </w:rPr>
              <w:t>Toplam</w:t>
            </w:r>
          </w:p>
        </w:tc>
      </w:tr>
      <w:tr w:rsidR="000E604F" w:rsidRPr="009128F0" w14:paraId="54BB5EA3" w14:textId="77777777" w:rsidTr="00A96C83">
        <w:trPr>
          <w:cantSplit/>
          <w:trHeight w:val="284"/>
        </w:trPr>
        <w:tc>
          <w:tcPr>
            <w:tcW w:w="2780" w:type="pct"/>
            <w:tcBorders>
              <w:top w:val="single" w:sz="4" w:space="0" w:color="auto"/>
            </w:tcBorders>
            <w:vAlign w:val="center"/>
          </w:tcPr>
          <w:p w14:paraId="0FDF8EB1" w14:textId="77777777" w:rsidR="000E604F" w:rsidRPr="009128F0" w:rsidRDefault="000E604F" w:rsidP="001D365C">
            <w:pPr>
              <w:pStyle w:val="Balk3"/>
              <w:ind w:left="0"/>
              <w:rPr>
                <w:rFonts w:ascii="Arial" w:hAnsi="Arial" w:cs="Arial"/>
                <w:snapToGrid w:val="0"/>
                <w:color w:val="000000" w:themeColor="text1"/>
                <w:sz w:val="16"/>
                <w:szCs w:val="16"/>
              </w:rPr>
            </w:pPr>
            <w:r w:rsidRPr="009128F0">
              <w:rPr>
                <w:rFonts w:ascii="Arial" w:hAnsi="Arial" w:cs="Arial"/>
                <w:color w:val="000000" w:themeColor="text1"/>
                <w:sz w:val="16"/>
                <w:szCs w:val="16"/>
              </w:rPr>
              <w:t xml:space="preserve">Cari Dönem </w:t>
            </w:r>
          </w:p>
        </w:tc>
        <w:tc>
          <w:tcPr>
            <w:tcW w:w="524" w:type="pct"/>
            <w:tcBorders>
              <w:top w:val="single" w:sz="4" w:space="0" w:color="auto"/>
            </w:tcBorders>
            <w:vAlign w:val="bottom"/>
          </w:tcPr>
          <w:p w14:paraId="0E71D014" w14:textId="77777777" w:rsidR="000E604F" w:rsidRPr="009128F0" w:rsidRDefault="000E604F" w:rsidP="00710628">
            <w:pPr>
              <w:jc w:val="right"/>
              <w:rPr>
                <w:rFonts w:ascii="Arial" w:hAnsi="Arial" w:cs="Arial"/>
                <w:snapToGrid w:val="0"/>
                <w:color w:val="000000" w:themeColor="text1"/>
                <w:sz w:val="16"/>
                <w:szCs w:val="16"/>
              </w:rPr>
            </w:pPr>
          </w:p>
        </w:tc>
        <w:tc>
          <w:tcPr>
            <w:tcW w:w="586" w:type="pct"/>
            <w:tcBorders>
              <w:top w:val="single" w:sz="4" w:space="0" w:color="auto"/>
            </w:tcBorders>
            <w:vAlign w:val="bottom"/>
          </w:tcPr>
          <w:p w14:paraId="3F485673" w14:textId="77777777" w:rsidR="000E604F" w:rsidRPr="009128F0" w:rsidRDefault="000E604F" w:rsidP="00710628">
            <w:pPr>
              <w:jc w:val="right"/>
              <w:rPr>
                <w:rFonts w:ascii="Arial" w:hAnsi="Arial" w:cs="Arial"/>
                <w:snapToGrid w:val="0"/>
                <w:color w:val="000000" w:themeColor="text1"/>
                <w:sz w:val="16"/>
                <w:szCs w:val="16"/>
              </w:rPr>
            </w:pPr>
          </w:p>
        </w:tc>
        <w:tc>
          <w:tcPr>
            <w:tcW w:w="524" w:type="pct"/>
            <w:tcBorders>
              <w:top w:val="single" w:sz="4" w:space="0" w:color="auto"/>
            </w:tcBorders>
            <w:vAlign w:val="bottom"/>
          </w:tcPr>
          <w:p w14:paraId="552942AE" w14:textId="77777777" w:rsidR="000E604F" w:rsidRPr="009128F0" w:rsidRDefault="000E604F" w:rsidP="00710628">
            <w:pPr>
              <w:jc w:val="right"/>
              <w:rPr>
                <w:rFonts w:ascii="Arial" w:hAnsi="Arial" w:cs="Arial"/>
                <w:snapToGrid w:val="0"/>
                <w:color w:val="000000" w:themeColor="text1"/>
                <w:sz w:val="16"/>
                <w:szCs w:val="16"/>
              </w:rPr>
            </w:pPr>
          </w:p>
        </w:tc>
        <w:tc>
          <w:tcPr>
            <w:tcW w:w="586" w:type="pct"/>
            <w:tcBorders>
              <w:top w:val="single" w:sz="4" w:space="0" w:color="auto"/>
            </w:tcBorders>
            <w:vAlign w:val="bottom"/>
          </w:tcPr>
          <w:p w14:paraId="2AF0034D" w14:textId="77777777" w:rsidR="000E604F" w:rsidRPr="009128F0" w:rsidRDefault="000E604F" w:rsidP="00710628">
            <w:pPr>
              <w:jc w:val="right"/>
              <w:rPr>
                <w:rFonts w:ascii="Arial" w:hAnsi="Arial" w:cs="Arial"/>
                <w:snapToGrid w:val="0"/>
                <w:color w:val="000000" w:themeColor="text1"/>
                <w:sz w:val="16"/>
                <w:szCs w:val="16"/>
              </w:rPr>
            </w:pPr>
          </w:p>
        </w:tc>
      </w:tr>
      <w:tr w:rsidR="00B84DC6" w:rsidRPr="009128F0" w14:paraId="0F3A0899" w14:textId="77777777" w:rsidTr="00A96C83">
        <w:trPr>
          <w:trHeight w:val="284"/>
        </w:trPr>
        <w:tc>
          <w:tcPr>
            <w:tcW w:w="2780" w:type="pct"/>
            <w:vAlign w:val="center"/>
          </w:tcPr>
          <w:p w14:paraId="332A7FDD" w14:textId="77777777" w:rsidR="00B84DC6" w:rsidRPr="009128F0" w:rsidRDefault="00B84DC6" w:rsidP="00B84DC6">
            <w:pPr>
              <w:ind w:left="180" w:hanging="180"/>
              <w:rPr>
                <w:rFonts w:ascii="Arial" w:hAnsi="Arial" w:cs="Arial"/>
                <w:b/>
                <w:snapToGrid w:val="0"/>
                <w:color w:val="000000" w:themeColor="text1"/>
                <w:sz w:val="16"/>
                <w:szCs w:val="16"/>
              </w:rPr>
            </w:pPr>
            <w:r w:rsidRPr="009128F0">
              <w:rPr>
                <w:rFonts w:ascii="Arial" w:hAnsi="Arial" w:cs="Arial"/>
                <w:b/>
                <w:snapToGrid w:val="0"/>
                <w:color w:val="000000" w:themeColor="text1"/>
                <w:sz w:val="16"/>
                <w:szCs w:val="16"/>
              </w:rPr>
              <w:t>Varlıklar</w:t>
            </w:r>
          </w:p>
        </w:tc>
        <w:tc>
          <w:tcPr>
            <w:tcW w:w="524" w:type="pct"/>
            <w:vAlign w:val="bottom"/>
          </w:tcPr>
          <w:p w14:paraId="0078034D" w14:textId="77777777" w:rsidR="00B84DC6" w:rsidRPr="009128F0" w:rsidRDefault="00B84DC6" w:rsidP="00B84DC6">
            <w:pPr>
              <w:jc w:val="right"/>
              <w:rPr>
                <w:rFonts w:ascii="Arial" w:hAnsi="Arial" w:cs="Arial"/>
                <w:color w:val="000000" w:themeColor="text1"/>
                <w:sz w:val="16"/>
                <w:szCs w:val="16"/>
              </w:rPr>
            </w:pPr>
          </w:p>
        </w:tc>
        <w:tc>
          <w:tcPr>
            <w:tcW w:w="586" w:type="pct"/>
            <w:vAlign w:val="bottom"/>
          </w:tcPr>
          <w:p w14:paraId="1723556D" w14:textId="77777777" w:rsidR="00B84DC6" w:rsidRPr="009128F0" w:rsidRDefault="00B84DC6" w:rsidP="00B84DC6">
            <w:pPr>
              <w:jc w:val="right"/>
              <w:rPr>
                <w:rFonts w:ascii="Arial" w:hAnsi="Arial" w:cs="Arial"/>
                <w:color w:val="000000" w:themeColor="text1"/>
                <w:sz w:val="16"/>
                <w:szCs w:val="16"/>
              </w:rPr>
            </w:pPr>
          </w:p>
        </w:tc>
        <w:tc>
          <w:tcPr>
            <w:tcW w:w="524" w:type="pct"/>
            <w:vAlign w:val="bottom"/>
          </w:tcPr>
          <w:p w14:paraId="4190EFC5" w14:textId="77777777" w:rsidR="00B84DC6" w:rsidRPr="009128F0" w:rsidRDefault="00B84DC6" w:rsidP="00B84DC6">
            <w:pPr>
              <w:jc w:val="right"/>
              <w:rPr>
                <w:rFonts w:ascii="Arial" w:hAnsi="Arial" w:cs="Arial"/>
                <w:color w:val="000000" w:themeColor="text1"/>
                <w:sz w:val="16"/>
                <w:szCs w:val="16"/>
              </w:rPr>
            </w:pPr>
          </w:p>
        </w:tc>
        <w:tc>
          <w:tcPr>
            <w:tcW w:w="586" w:type="pct"/>
            <w:vAlign w:val="bottom"/>
          </w:tcPr>
          <w:p w14:paraId="704B2E3F" w14:textId="77777777" w:rsidR="00B84DC6" w:rsidRPr="009128F0" w:rsidRDefault="00B84DC6" w:rsidP="00B84DC6">
            <w:pPr>
              <w:jc w:val="right"/>
              <w:rPr>
                <w:rFonts w:ascii="Arial" w:hAnsi="Arial" w:cs="Arial"/>
                <w:bCs/>
                <w:color w:val="000000" w:themeColor="text1"/>
                <w:sz w:val="16"/>
                <w:szCs w:val="16"/>
              </w:rPr>
            </w:pPr>
          </w:p>
        </w:tc>
      </w:tr>
      <w:tr w:rsidR="008E3C69" w:rsidRPr="009128F0" w14:paraId="5D390AA1" w14:textId="77777777" w:rsidTr="00B3445A">
        <w:trPr>
          <w:trHeight w:val="113"/>
        </w:trPr>
        <w:tc>
          <w:tcPr>
            <w:tcW w:w="2780" w:type="pct"/>
            <w:vAlign w:val="bottom"/>
          </w:tcPr>
          <w:p w14:paraId="406883AA" w14:textId="017B8BE5" w:rsidR="008E3C69" w:rsidRPr="009128F0" w:rsidRDefault="008E3C69" w:rsidP="008E3C69">
            <w:pPr>
              <w:ind w:left="360"/>
              <w:rPr>
                <w:rFonts w:ascii="Arial" w:hAnsi="Arial" w:cs="Arial"/>
                <w:snapToGrid w:val="0"/>
                <w:color w:val="000000" w:themeColor="text1"/>
                <w:sz w:val="16"/>
                <w:szCs w:val="16"/>
              </w:rPr>
            </w:pPr>
            <w:r w:rsidRPr="00E335DA">
              <w:rPr>
                <w:rFonts w:ascii="Arial" w:hAnsi="Arial" w:cs="Arial"/>
                <w:snapToGrid w:val="0"/>
                <w:sz w:val="16"/>
                <w:szCs w:val="16"/>
              </w:rPr>
              <w:t xml:space="preserve">Nakit Değerler (Kasa, Efektif Deposu, Yoldaki Paralar, Satın Alınan Çekler) ve T.C. Merkez </w:t>
            </w:r>
            <w:proofErr w:type="spellStart"/>
            <w:r w:rsidRPr="00E335DA">
              <w:rPr>
                <w:rFonts w:ascii="Arial" w:hAnsi="Arial" w:cs="Arial"/>
                <w:snapToGrid w:val="0"/>
                <w:sz w:val="16"/>
                <w:szCs w:val="16"/>
              </w:rPr>
              <w:t>Bnk</w:t>
            </w:r>
            <w:proofErr w:type="spellEnd"/>
            <w:r w:rsidRPr="00E335DA">
              <w:rPr>
                <w:rFonts w:ascii="Arial" w:hAnsi="Arial" w:cs="Arial"/>
                <w:snapToGrid w:val="0"/>
                <w:sz w:val="16"/>
                <w:szCs w:val="16"/>
              </w:rPr>
              <w:t>.</w:t>
            </w:r>
          </w:p>
        </w:tc>
        <w:tc>
          <w:tcPr>
            <w:tcW w:w="524" w:type="pct"/>
            <w:vAlign w:val="bottom"/>
          </w:tcPr>
          <w:p w14:paraId="048FDF70" w14:textId="1D5E0760"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1.088.315</w:t>
            </w:r>
          </w:p>
        </w:tc>
        <w:tc>
          <w:tcPr>
            <w:tcW w:w="586" w:type="pct"/>
            <w:vAlign w:val="bottom"/>
          </w:tcPr>
          <w:p w14:paraId="1E7B7487" w14:textId="3B4DBFC6"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3.074.823</w:t>
            </w:r>
          </w:p>
        </w:tc>
        <w:tc>
          <w:tcPr>
            <w:tcW w:w="524" w:type="pct"/>
            <w:vAlign w:val="bottom"/>
          </w:tcPr>
          <w:p w14:paraId="0132124C" w14:textId="30C2D6DD"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1.046.913</w:t>
            </w:r>
          </w:p>
        </w:tc>
        <w:tc>
          <w:tcPr>
            <w:tcW w:w="586" w:type="pct"/>
            <w:vAlign w:val="bottom"/>
          </w:tcPr>
          <w:p w14:paraId="78F4AA60" w14:textId="3DB99E26"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5.210.051</w:t>
            </w:r>
          </w:p>
        </w:tc>
      </w:tr>
      <w:tr w:rsidR="008E3C69" w:rsidRPr="009128F0" w14:paraId="446BD0AC" w14:textId="77777777" w:rsidTr="00B3445A">
        <w:trPr>
          <w:trHeight w:val="113"/>
        </w:trPr>
        <w:tc>
          <w:tcPr>
            <w:tcW w:w="2780" w:type="pct"/>
            <w:vAlign w:val="bottom"/>
          </w:tcPr>
          <w:p w14:paraId="70599B20" w14:textId="0AD98424" w:rsidR="008E3C69" w:rsidRPr="009128F0" w:rsidRDefault="008E3C69" w:rsidP="008E3C69">
            <w:pPr>
              <w:ind w:left="360"/>
              <w:rPr>
                <w:rFonts w:ascii="Arial" w:hAnsi="Arial" w:cs="Arial"/>
                <w:i/>
                <w:iCs/>
                <w:snapToGrid w:val="0"/>
                <w:color w:val="000000" w:themeColor="text1"/>
                <w:sz w:val="16"/>
                <w:szCs w:val="16"/>
              </w:rPr>
            </w:pPr>
            <w:r w:rsidRPr="00E335DA">
              <w:rPr>
                <w:rFonts w:ascii="Arial" w:hAnsi="Arial" w:cs="Arial"/>
                <w:snapToGrid w:val="0"/>
                <w:sz w:val="16"/>
                <w:szCs w:val="16"/>
              </w:rPr>
              <w:t>Bankalar</w:t>
            </w:r>
          </w:p>
        </w:tc>
        <w:tc>
          <w:tcPr>
            <w:tcW w:w="524" w:type="pct"/>
            <w:vAlign w:val="bottom"/>
          </w:tcPr>
          <w:p w14:paraId="38A11642" w14:textId="14F4E4AF"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462.600</w:t>
            </w:r>
          </w:p>
        </w:tc>
        <w:tc>
          <w:tcPr>
            <w:tcW w:w="586" w:type="pct"/>
            <w:vAlign w:val="bottom"/>
          </w:tcPr>
          <w:p w14:paraId="16DFB0BB" w14:textId="11F5CEFD"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494.387</w:t>
            </w:r>
          </w:p>
        </w:tc>
        <w:tc>
          <w:tcPr>
            <w:tcW w:w="524" w:type="pct"/>
            <w:vAlign w:val="bottom"/>
          </w:tcPr>
          <w:p w14:paraId="1E8BA5BD" w14:textId="1E128958"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79.441</w:t>
            </w:r>
          </w:p>
        </w:tc>
        <w:tc>
          <w:tcPr>
            <w:tcW w:w="586" w:type="pct"/>
            <w:vAlign w:val="bottom"/>
          </w:tcPr>
          <w:p w14:paraId="6E621927" w14:textId="482BA8BE"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1.036.428</w:t>
            </w:r>
          </w:p>
        </w:tc>
      </w:tr>
      <w:tr w:rsidR="008E3C69" w:rsidRPr="009128F0" w14:paraId="74228BC5" w14:textId="77777777" w:rsidTr="00B3445A">
        <w:trPr>
          <w:trHeight w:val="113"/>
        </w:trPr>
        <w:tc>
          <w:tcPr>
            <w:tcW w:w="2780" w:type="pct"/>
            <w:vAlign w:val="bottom"/>
          </w:tcPr>
          <w:p w14:paraId="773138B6" w14:textId="39EE5953" w:rsidR="008E3C69" w:rsidRPr="009128F0" w:rsidRDefault="008E3C69" w:rsidP="008E3C69">
            <w:pPr>
              <w:ind w:left="360"/>
              <w:rPr>
                <w:rFonts w:ascii="Arial" w:hAnsi="Arial" w:cs="Arial"/>
                <w:snapToGrid w:val="0"/>
                <w:color w:val="000000" w:themeColor="text1"/>
                <w:sz w:val="16"/>
                <w:szCs w:val="16"/>
              </w:rPr>
            </w:pPr>
            <w:r w:rsidRPr="00E335DA">
              <w:rPr>
                <w:rFonts w:ascii="Arial" w:hAnsi="Arial" w:cs="Arial"/>
                <w:snapToGrid w:val="0"/>
                <w:sz w:val="16"/>
                <w:szCs w:val="16"/>
              </w:rPr>
              <w:t xml:space="preserve">Gerçeğe Uygun Değer Farkı Kâr veya Zarara Yansıtılan </w:t>
            </w:r>
            <w:r w:rsidRPr="00E335DA">
              <w:rPr>
                <w:rFonts w:ascii="Arial" w:hAnsi="Arial" w:cs="Arial"/>
                <w:color w:val="000000"/>
                <w:sz w:val="16"/>
                <w:szCs w:val="16"/>
              </w:rPr>
              <w:t>Finansal Varlıklar</w:t>
            </w:r>
            <w:r w:rsidRPr="007818AA">
              <w:rPr>
                <w:rFonts w:ascii="Arial" w:hAnsi="Arial" w:cs="Arial"/>
                <w:color w:val="000000"/>
                <w:sz w:val="16"/>
                <w:szCs w:val="16"/>
                <w:vertAlign w:val="superscript"/>
              </w:rPr>
              <w:t>(**)</w:t>
            </w:r>
          </w:p>
        </w:tc>
        <w:tc>
          <w:tcPr>
            <w:tcW w:w="524" w:type="pct"/>
            <w:vAlign w:val="bottom"/>
          </w:tcPr>
          <w:p w14:paraId="3659A357" w14:textId="7DA91CAE"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86" w:type="pct"/>
            <w:vAlign w:val="bottom"/>
          </w:tcPr>
          <w:p w14:paraId="27DC18F3" w14:textId="5B9F9FF1"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3.648</w:t>
            </w:r>
          </w:p>
        </w:tc>
        <w:tc>
          <w:tcPr>
            <w:tcW w:w="524" w:type="pct"/>
            <w:vAlign w:val="bottom"/>
          </w:tcPr>
          <w:p w14:paraId="41B5DBAC" w14:textId="15C7D6A4"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16</w:t>
            </w:r>
          </w:p>
        </w:tc>
        <w:tc>
          <w:tcPr>
            <w:tcW w:w="586" w:type="pct"/>
            <w:vAlign w:val="bottom"/>
          </w:tcPr>
          <w:p w14:paraId="78B93491" w14:textId="2E820F3F"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3.664</w:t>
            </w:r>
          </w:p>
        </w:tc>
      </w:tr>
      <w:tr w:rsidR="008E3C69" w:rsidRPr="009128F0" w14:paraId="6B721C67" w14:textId="77777777" w:rsidTr="00B3445A">
        <w:trPr>
          <w:trHeight w:val="113"/>
        </w:trPr>
        <w:tc>
          <w:tcPr>
            <w:tcW w:w="2780" w:type="pct"/>
            <w:vAlign w:val="bottom"/>
          </w:tcPr>
          <w:p w14:paraId="6C58F063" w14:textId="0DD5162D" w:rsidR="008E3C69" w:rsidRPr="009128F0" w:rsidRDefault="008E3C69" w:rsidP="008E3C69">
            <w:pPr>
              <w:ind w:left="360"/>
              <w:rPr>
                <w:rFonts w:ascii="Arial" w:hAnsi="Arial" w:cs="Arial"/>
                <w:snapToGrid w:val="0"/>
                <w:color w:val="000000" w:themeColor="text1"/>
                <w:sz w:val="16"/>
                <w:szCs w:val="16"/>
              </w:rPr>
            </w:pPr>
            <w:r w:rsidRPr="00E335DA">
              <w:rPr>
                <w:rFonts w:ascii="Arial" w:hAnsi="Arial" w:cs="Arial"/>
                <w:snapToGrid w:val="0"/>
                <w:sz w:val="16"/>
                <w:szCs w:val="16"/>
              </w:rPr>
              <w:t>Para Piyasalarından Alacaklar</w:t>
            </w:r>
          </w:p>
        </w:tc>
        <w:tc>
          <w:tcPr>
            <w:tcW w:w="524" w:type="pct"/>
            <w:vAlign w:val="bottom"/>
          </w:tcPr>
          <w:p w14:paraId="2B0AEE7E" w14:textId="2C76D88D"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86" w:type="pct"/>
            <w:vAlign w:val="bottom"/>
          </w:tcPr>
          <w:p w14:paraId="5D6C1A3C" w14:textId="4C189088"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24" w:type="pct"/>
            <w:vAlign w:val="bottom"/>
          </w:tcPr>
          <w:p w14:paraId="17374E0F" w14:textId="39BCBC71"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86" w:type="pct"/>
            <w:vAlign w:val="bottom"/>
          </w:tcPr>
          <w:p w14:paraId="3FBA5C42" w14:textId="51951606"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r>
      <w:tr w:rsidR="008E3C69" w:rsidRPr="009128F0" w14:paraId="28A66961" w14:textId="77777777" w:rsidTr="00B3445A">
        <w:trPr>
          <w:trHeight w:val="113"/>
        </w:trPr>
        <w:tc>
          <w:tcPr>
            <w:tcW w:w="2780" w:type="pct"/>
            <w:vAlign w:val="bottom"/>
          </w:tcPr>
          <w:p w14:paraId="13B87FC0" w14:textId="6A6F5041" w:rsidR="008E3C69" w:rsidRPr="009128F0" w:rsidRDefault="008E3C69" w:rsidP="008E3C69">
            <w:pPr>
              <w:ind w:left="360"/>
              <w:rPr>
                <w:rFonts w:ascii="Arial" w:hAnsi="Arial" w:cs="Arial"/>
                <w:snapToGrid w:val="0"/>
                <w:color w:val="000000" w:themeColor="text1"/>
                <w:sz w:val="16"/>
                <w:szCs w:val="16"/>
              </w:rPr>
            </w:pPr>
            <w:r w:rsidRPr="001E031D">
              <w:rPr>
                <w:rFonts w:ascii="Arial" w:hAnsi="Arial" w:cs="Arial"/>
                <w:snapToGrid w:val="0"/>
                <w:sz w:val="16"/>
                <w:szCs w:val="16"/>
              </w:rPr>
              <w:t>Gerçeğe Uygun Değer Farkı Diğer Kapsamlı Gelire Yansıtılan Finansal V.</w:t>
            </w:r>
          </w:p>
        </w:tc>
        <w:tc>
          <w:tcPr>
            <w:tcW w:w="524" w:type="pct"/>
            <w:vAlign w:val="bottom"/>
          </w:tcPr>
          <w:p w14:paraId="2809A49F" w14:textId="5B48763D"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202</w:t>
            </w:r>
          </w:p>
        </w:tc>
        <w:tc>
          <w:tcPr>
            <w:tcW w:w="586" w:type="pct"/>
            <w:vAlign w:val="bottom"/>
          </w:tcPr>
          <w:p w14:paraId="14FD2043" w14:textId="05ECFB9F"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375.416</w:t>
            </w:r>
          </w:p>
        </w:tc>
        <w:tc>
          <w:tcPr>
            <w:tcW w:w="524" w:type="pct"/>
            <w:vAlign w:val="bottom"/>
          </w:tcPr>
          <w:p w14:paraId="4DCB5C2B" w14:textId="047F247B"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86" w:type="pct"/>
            <w:vAlign w:val="bottom"/>
          </w:tcPr>
          <w:p w14:paraId="0D9BAF72" w14:textId="474BD6BC"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375.618</w:t>
            </w:r>
          </w:p>
        </w:tc>
      </w:tr>
      <w:tr w:rsidR="008E3C69" w:rsidRPr="009128F0" w14:paraId="46C65D50" w14:textId="77777777" w:rsidTr="00B3445A">
        <w:trPr>
          <w:trHeight w:val="113"/>
        </w:trPr>
        <w:tc>
          <w:tcPr>
            <w:tcW w:w="2780" w:type="pct"/>
            <w:vAlign w:val="bottom"/>
          </w:tcPr>
          <w:p w14:paraId="13257439" w14:textId="4065EE72" w:rsidR="008E3C69" w:rsidRPr="009128F0" w:rsidRDefault="008E3C69" w:rsidP="008E3C69">
            <w:pPr>
              <w:ind w:left="360"/>
              <w:rPr>
                <w:rFonts w:ascii="Arial" w:hAnsi="Arial" w:cs="Arial"/>
                <w:snapToGrid w:val="0"/>
                <w:color w:val="000000" w:themeColor="text1"/>
                <w:sz w:val="16"/>
                <w:szCs w:val="16"/>
              </w:rPr>
            </w:pPr>
            <w:r w:rsidRPr="001E031D">
              <w:rPr>
                <w:rFonts w:ascii="Arial" w:hAnsi="Arial" w:cs="Arial"/>
                <w:snapToGrid w:val="0"/>
                <w:sz w:val="16"/>
                <w:szCs w:val="16"/>
              </w:rPr>
              <w:t>Krediler</w:t>
            </w:r>
            <w:r w:rsidRPr="001E031D">
              <w:rPr>
                <w:rFonts w:ascii="Arial" w:hAnsi="Arial" w:cs="Arial"/>
                <w:snapToGrid w:val="0"/>
                <w:sz w:val="16"/>
                <w:szCs w:val="16"/>
                <w:vertAlign w:val="superscript"/>
              </w:rPr>
              <w:t>(*</w:t>
            </w:r>
            <w:r>
              <w:rPr>
                <w:rFonts w:ascii="Arial" w:hAnsi="Arial" w:cs="Arial"/>
                <w:snapToGrid w:val="0"/>
                <w:sz w:val="16"/>
                <w:szCs w:val="16"/>
                <w:vertAlign w:val="superscript"/>
              </w:rPr>
              <w:t>*</w:t>
            </w:r>
            <w:r w:rsidRPr="001E031D">
              <w:rPr>
                <w:rFonts w:ascii="Arial" w:hAnsi="Arial" w:cs="Arial"/>
                <w:snapToGrid w:val="0"/>
                <w:sz w:val="16"/>
                <w:szCs w:val="16"/>
                <w:vertAlign w:val="superscript"/>
              </w:rPr>
              <w:t>*)</w:t>
            </w:r>
          </w:p>
        </w:tc>
        <w:tc>
          <w:tcPr>
            <w:tcW w:w="524" w:type="pct"/>
            <w:vAlign w:val="bottom"/>
          </w:tcPr>
          <w:p w14:paraId="1EE87B36" w14:textId="4379BD3E"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4.099.277</w:t>
            </w:r>
          </w:p>
        </w:tc>
        <w:tc>
          <w:tcPr>
            <w:tcW w:w="586" w:type="pct"/>
            <w:vAlign w:val="bottom"/>
          </w:tcPr>
          <w:p w14:paraId="57CB8B8D" w14:textId="305DD049"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8.595.769</w:t>
            </w:r>
          </w:p>
        </w:tc>
        <w:tc>
          <w:tcPr>
            <w:tcW w:w="524" w:type="pct"/>
            <w:vAlign w:val="bottom"/>
          </w:tcPr>
          <w:p w14:paraId="36B57E42" w14:textId="1A0C556A"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246</w:t>
            </w:r>
          </w:p>
        </w:tc>
        <w:tc>
          <w:tcPr>
            <w:tcW w:w="586" w:type="pct"/>
            <w:vAlign w:val="bottom"/>
          </w:tcPr>
          <w:p w14:paraId="6BB9823D" w14:textId="663595A1"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12.695.292</w:t>
            </w:r>
          </w:p>
        </w:tc>
      </w:tr>
      <w:tr w:rsidR="008E3C69" w:rsidRPr="009128F0" w14:paraId="71729012" w14:textId="77777777" w:rsidTr="00B3445A">
        <w:trPr>
          <w:trHeight w:val="113"/>
        </w:trPr>
        <w:tc>
          <w:tcPr>
            <w:tcW w:w="2780" w:type="pct"/>
            <w:vAlign w:val="bottom"/>
          </w:tcPr>
          <w:p w14:paraId="42F6A958" w14:textId="481A4CB3" w:rsidR="008E3C69" w:rsidRPr="009128F0" w:rsidRDefault="008E3C69" w:rsidP="008E3C69">
            <w:pPr>
              <w:ind w:left="360"/>
              <w:rPr>
                <w:rFonts w:ascii="Arial" w:hAnsi="Arial" w:cs="Arial"/>
                <w:snapToGrid w:val="0"/>
                <w:color w:val="000000" w:themeColor="text1"/>
                <w:sz w:val="16"/>
                <w:szCs w:val="16"/>
              </w:rPr>
            </w:pPr>
            <w:r w:rsidRPr="001E031D">
              <w:rPr>
                <w:rFonts w:ascii="Arial" w:hAnsi="Arial" w:cs="Arial"/>
                <w:snapToGrid w:val="0"/>
                <w:sz w:val="16"/>
                <w:szCs w:val="16"/>
              </w:rPr>
              <w:t xml:space="preserve">İştirak, Bağlı Ortaklık ve Birlikte Kontrol Edilen Ortaklıklar </w:t>
            </w:r>
            <w:r w:rsidRPr="001E031D">
              <w:rPr>
                <w:rFonts w:ascii="Arial" w:hAnsi="Arial" w:cs="Arial"/>
                <w:bCs/>
                <w:snapToGrid w:val="0"/>
                <w:sz w:val="16"/>
                <w:szCs w:val="16"/>
              </w:rPr>
              <w:t>(İş Ortaklıkları)</w:t>
            </w:r>
          </w:p>
        </w:tc>
        <w:tc>
          <w:tcPr>
            <w:tcW w:w="524" w:type="pct"/>
            <w:vAlign w:val="bottom"/>
          </w:tcPr>
          <w:p w14:paraId="0BCB624C" w14:textId="56F7E781"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86" w:type="pct"/>
            <w:vAlign w:val="bottom"/>
          </w:tcPr>
          <w:p w14:paraId="1486C279" w14:textId="64A7F6E1"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24" w:type="pct"/>
            <w:vAlign w:val="bottom"/>
          </w:tcPr>
          <w:p w14:paraId="10DF4CAA" w14:textId="79287A61"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86" w:type="pct"/>
            <w:vAlign w:val="bottom"/>
          </w:tcPr>
          <w:p w14:paraId="618CCBC8" w14:textId="1359CF49"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r>
      <w:tr w:rsidR="008E3C69" w:rsidRPr="009128F0" w14:paraId="054C0216" w14:textId="77777777" w:rsidTr="00B3445A">
        <w:trPr>
          <w:trHeight w:val="113"/>
        </w:trPr>
        <w:tc>
          <w:tcPr>
            <w:tcW w:w="2780" w:type="pct"/>
            <w:vAlign w:val="bottom"/>
          </w:tcPr>
          <w:p w14:paraId="530DE944" w14:textId="189BEA68" w:rsidR="008E3C69" w:rsidRPr="009128F0" w:rsidRDefault="008E3C69" w:rsidP="008E3C69">
            <w:pPr>
              <w:ind w:left="360"/>
              <w:rPr>
                <w:rFonts w:ascii="Arial" w:hAnsi="Arial" w:cs="Arial"/>
                <w:snapToGrid w:val="0"/>
                <w:color w:val="000000" w:themeColor="text1"/>
                <w:sz w:val="16"/>
                <w:szCs w:val="16"/>
              </w:rPr>
            </w:pPr>
            <w:r w:rsidRPr="001E031D">
              <w:rPr>
                <w:rFonts w:ascii="Arial" w:hAnsi="Arial" w:cs="Arial"/>
                <w:snapToGrid w:val="0"/>
                <w:sz w:val="16"/>
                <w:szCs w:val="16"/>
              </w:rPr>
              <w:t xml:space="preserve">İtfa Edilmiş Maliyet Üzerinden Değerlenen Finansal Varlıklar </w:t>
            </w:r>
          </w:p>
        </w:tc>
        <w:tc>
          <w:tcPr>
            <w:tcW w:w="524" w:type="pct"/>
            <w:vAlign w:val="bottom"/>
          </w:tcPr>
          <w:p w14:paraId="57BAB0BD" w14:textId="63D37782"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86" w:type="pct"/>
            <w:vAlign w:val="bottom"/>
          </w:tcPr>
          <w:p w14:paraId="301B371A" w14:textId="0CE7DB7D"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24" w:type="pct"/>
            <w:vAlign w:val="bottom"/>
          </w:tcPr>
          <w:p w14:paraId="1F1D9E43" w14:textId="5220D0B9"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86" w:type="pct"/>
            <w:vAlign w:val="bottom"/>
          </w:tcPr>
          <w:p w14:paraId="4E4D448F" w14:textId="6760ED75"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r>
      <w:tr w:rsidR="008E3C69" w:rsidRPr="009128F0" w14:paraId="1793CBF3" w14:textId="77777777" w:rsidTr="00B3445A">
        <w:trPr>
          <w:trHeight w:val="113"/>
        </w:trPr>
        <w:tc>
          <w:tcPr>
            <w:tcW w:w="2780" w:type="pct"/>
            <w:vAlign w:val="bottom"/>
          </w:tcPr>
          <w:p w14:paraId="4FF8BB31" w14:textId="2DEF572A" w:rsidR="008E3C69" w:rsidRPr="009128F0" w:rsidRDefault="008E3C69" w:rsidP="008E3C69">
            <w:pPr>
              <w:ind w:left="360"/>
              <w:rPr>
                <w:rFonts w:ascii="Arial" w:hAnsi="Arial" w:cs="Arial"/>
                <w:snapToGrid w:val="0"/>
                <w:color w:val="000000" w:themeColor="text1"/>
                <w:sz w:val="16"/>
                <w:szCs w:val="16"/>
              </w:rPr>
            </w:pPr>
            <w:r w:rsidRPr="00E335DA">
              <w:rPr>
                <w:rFonts w:ascii="Arial" w:hAnsi="Arial" w:cs="Arial"/>
                <w:snapToGrid w:val="0"/>
                <w:sz w:val="16"/>
                <w:szCs w:val="16"/>
              </w:rPr>
              <w:t>Riskten Korunma Amaçlı Türev Finansal Varlıklar</w:t>
            </w:r>
          </w:p>
        </w:tc>
        <w:tc>
          <w:tcPr>
            <w:tcW w:w="524" w:type="pct"/>
            <w:vAlign w:val="bottom"/>
          </w:tcPr>
          <w:p w14:paraId="14321F4B" w14:textId="056F28E3"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86" w:type="pct"/>
            <w:vAlign w:val="bottom"/>
          </w:tcPr>
          <w:p w14:paraId="61E74793" w14:textId="1481307D"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24" w:type="pct"/>
            <w:vAlign w:val="bottom"/>
          </w:tcPr>
          <w:p w14:paraId="00B1CF9D" w14:textId="6A8473DC"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86" w:type="pct"/>
            <w:vAlign w:val="bottom"/>
          </w:tcPr>
          <w:p w14:paraId="40765B27" w14:textId="0060FB04"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r>
      <w:tr w:rsidR="008E3C69" w:rsidRPr="009128F0" w14:paraId="5B1014AD" w14:textId="77777777" w:rsidTr="00B3445A">
        <w:trPr>
          <w:trHeight w:val="113"/>
        </w:trPr>
        <w:tc>
          <w:tcPr>
            <w:tcW w:w="2780" w:type="pct"/>
            <w:vAlign w:val="bottom"/>
          </w:tcPr>
          <w:p w14:paraId="1C03F3FC" w14:textId="72C3B21E" w:rsidR="008E3C69" w:rsidRPr="009128F0" w:rsidRDefault="008E3C69" w:rsidP="008E3C69">
            <w:pPr>
              <w:ind w:left="360"/>
              <w:rPr>
                <w:rFonts w:ascii="Arial" w:hAnsi="Arial" w:cs="Arial"/>
                <w:snapToGrid w:val="0"/>
                <w:color w:val="000000" w:themeColor="text1"/>
                <w:sz w:val="16"/>
                <w:szCs w:val="16"/>
              </w:rPr>
            </w:pPr>
            <w:r w:rsidRPr="00E335DA">
              <w:rPr>
                <w:rFonts w:ascii="Arial" w:hAnsi="Arial" w:cs="Arial"/>
                <w:snapToGrid w:val="0"/>
                <w:sz w:val="16"/>
                <w:szCs w:val="16"/>
              </w:rPr>
              <w:t>Maddi Duran Varlıklar</w:t>
            </w:r>
          </w:p>
        </w:tc>
        <w:tc>
          <w:tcPr>
            <w:tcW w:w="524" w:type="pct"/>
            <w:vAlign w:val="bottom"/>
          </w:tcPr>
          <w:p w14:paraId="5EB3C1B1" w14:textId="115CBB2C"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86" w:type="pct"/>
            <w:vAlign w:val="bottom"/>
          </w:tcPr>
          <w:p w14:paraId="311A9784" w14:textId="6F0EA546"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24" w:type="pct"/>
            <w:vAlign w:val="bottom"/>
          </w:tcPr>
          <w:p w14:paraId="6433723A" w14:textId="24FB2DA1"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243</w:t>
            </w:r>
          </w:p>
        </w:tc>
        <w:tc>
          <w:tcPr>
            <w:tcW w:w="586" w:type="pct"/>
            <w:vAlign w:val="bottom"/>
          </w:tcPr>
          <w:p w14:paraId="24B1FBA8" w14:textId="53124970"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243</w:t>
            </w:r>
          </w:p>
        </w:tc>
      </w:tr>
      <w:tr w:rsidR="008E3C69" w:rsidRPr="009128F0" w14:paraId="701FF699" w14:textId="77777777" w:rsidTr="00B3445A">
        <w:trPr>
          <w:trHeight w:val="113"/>
        </w:trPr>
        <w:tc>
          <w:tcPr>
            <w:tcW w:w="2780" w:type="pct"/>
            <w:vAlign w:val="bottom"/>
          </w:tcPr>
          <w:p w14:paraId="12F616FA" w14:textId="6BA1AFD9" w:rsidR="008E3C69" w:rsidRPr="009128F0" w:rsidRDefault="008E3C69" w:rsidP="008E3C69">
            <w:pPr>
              <w:ind w:left="360"/>
              <w:rPr>
                <w:rFonts w:ascii="Arial" w:hAnsi="Arial" w:cs="Arial"/>
                <w:snapToGrid w:val="0"/>
                <w:color w:val="000000" w:themeColor="text1"/>
                <w:sz w:val="16"/>
                <w:szCs w:val="16"/>
              </w:rPr>
            </w:pPr>
            <w:r w:rsidRPr="00E335DA">
              <w:rPr>
                <w:rFonts w:ascii="Arial" w:hAnsi="Arial" w:cs="Arial"/>
                <w:snapToGrid w:val="0"/>
                <w:sz w:val="16"/>
                <w:szCs w:val="16"/>
              </w:rPr>
              <w:t>Maddi Olmayan Duran Varlıklar</w:t>
            </w:r>
          </w:p>
        </w:tc>
        <w:tc>
          <w:tcPr>
            <w:tcW w:w="524" w:type="pct"/>
            <w:vAlign w:val="bottom"/>
          </w:tcPr>
          <w:p w14:paraId="05DC3E67" w14:textId="090B36F4"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86" w:type="pct"/>
            <w:vAlign w:val="bottom"/>
          </w:tcPr>
          <w:p w14:paraId="6D52B721" w14:textId="74EB9F64"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24" w:type="pct"/>
            <w:vAlign w:val="bottom"/>
          </w:tcPr>
          <w:p w14:paraId="1948524B" w14:textId="3185218D"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12</w:t>
            </w:r>
          </w:p>
        </w:tc>
        <w:tc>
          <w:tcPr>
            <w:tcW w:w="586" w:type="pct"/>
            <w:vAlign w:val="bottom"/>
          </w:tcPr>
          <w:p w14:paraId="0689D0E8" w14:textId="5B64F570"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12</w:t>
            </w:r>
          </w:p>
        </w:tc>
      </w:tr>
      <w:tr w:rsidR="008E3C69" w:rsidRPr="009128F0" w14:paraId="321C5E31" w14:textId="77777777" w:rsidTr="00B3445A">
        <w:trPr>
          <w:trHeight w:val="113"/>
        </w:trPr>
        <w:tc>
          <w:tcPr>
            <w:tcW w:w="2780" w:type="pct"/>
            <w:tcBorders>
              <w:bottom w:val="single" w:sz="4" w:space="0" w:color="auto"/>
            </w:tcBorders>
            <w:vAlign w:val="bottom"/>
          </w:tcPr>
          <w:p w14:paraId="15442CC4" w14:textId="2A982454" w:rsidR="008E3C69" w:rsidRPr="009128F0" w:rsidRDefault="008E3C69" w:rsidP="008E3C69">
            <w:pPr>
              <w:ind w:left="360"/>
              <w:rPr>
                <w:rFonts w:ascii="Arial" w:hAnsi="Arial" w:cs="Arial"/>
                <w:snapToGrid w:val="0"/>
                <w:color w:val="000000" w:themeColor="text1"/>
                <w:sz w:val="16"/>
                <w:szCs w:val="16"/>
              </w:rPr>
            </w:pPr>
            <w:r w:rsidRPr="00E335DA">
              <w:rPr>
                <w:rFonts w:ascii="Arial" w:hAnsi="Arial" w:cs="Arial"/>
                <w:snapToGrid w:val="0"/>
                <w:sz w:val="16"/>
                <w:szCs w:val="16"/>
              </w:rPr>
              <w:t>Diğer Varlıklar</w:t>
            </w:r>
            <w:r w:rsidRPr="00E335DA">
              <w:rPr>
                <w:rFonts w:ascii="Arial" w:hAnsi="Arial" w:cs="Arial"/>
                <w:snapToGrid w:val="0"/>
                <w:sz w:val="16"/>
                <w:szCs w:val="16"/>
                <w:vertAlign w:val="superscript"/>
              </w:rPr>
              <w:t>(**</w:t>
            </w:r>
            <w:r>
              <w:rPr>
                <w:rFonts w:ascii="Arial" w:hAnsi="Arial" w:cs="Arial"/>
                <w:snapToGrid w:val="0"/>
                <w:sz w:val="16"/>
                <w:szCs w:val="16"/>
                <w:vertAlign w:val="superscript"/>
              </w:rPr>
              <w:t>*</w:t>
            </w:r>
            <w:r w:rsidRPr="00E335DA">
              <w:rPr>
                <w:rFonts w:ascii="Arial" w:hAnsi="Arial" w:cs="Arial"/>
                <w:snapToGrid w:val="0"/>
                <w:sz w:val="16"/>
                <w:szCs w:val="16"/>
                <w:vertAlign w:val="superscript"/>
              </w:rPr>
              <w:t>*)</w:t>
            </w:r>
          </w:p>
        </w:tc>
        <w:tc>
          <w:tcPr>
            <w:tcW w:w="524" w:type="pct"/>
            <w:tcBorders>
              <w:bottom w:val="single" w:sz="4" w:space="0" w:color="auto"/>
            </w:tcBorders>
            <w:vAlign w:val="bottom"/>
          </w:tcPr>
          <w:p w14:paraId="7376254E" w14:textId="4B28B403"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3.796</w:t>
            </w:r>
          </w:p>
        </w:tc>
        <w:tc>
          <w:tcPr>
            <w:tcW w:w="586" w:type="pct"/>
            <w:tcBorders>
              <w:bottom w:val="single" w:sz="4" w:space="0" w:color="auto"/>
            </w:tcBorders>
            <w:vAlign w:val="bottom"/>
          </w:tcPr>
          <w:p w14:paraId="168213D4" w14:textId="738EA743"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36.039</w:t>
            </w:r>
          </w:p>
        </w:tc>
        <w:tc>
          <w:tcPr>
            <w:tcW w:w="524" w:type="pct"/>
            <w:tcBorders>
              <w:bottom w:val="single" w:sz="4" w:space="0" w:color="auto"/>
            </w:tcBorders>
            <w:vAlign w:val="bottom"/>
          </w:tcPr>
          <w:p w14:paraId="173F7479" w14:textId="42B39CD1"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8.255</w:t>
            </w:r>
          </w:p>
        </w:tc>
        <w:tc>
          <w:tcPr>
            <w:tcW w:w="586" w:type="pct"/>
            <w:tcBorders>
              <w:bottom w:val="single" w:sz="4" w:space="0" w:color="auto"/>
            </w:tcBorders>
            <w:vAlign w:val="bottom"/>
          </w:tcPr>
          <w:p w14:paraId="7864123B" w14:textId="7F93D1EB"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48.090</w:t>
            </w:r>
          </w:p>
        </w:tc>
      </w:tr>
      <w:tr w:rsidR="008E3C69" w:rsidRPr="009128F0" w14:paraId="684D7CB4" w14:textId="77777777" w:rsidTr="00B3445A">
        <w:trPr>
          <w:trHeight w:val="113"/>
        </w:trPr>
        <w:tc>
          <w:tcPr>
            <w:tcW w:w="2780" w:type="pct"/>
            <w:tcBorders>
              <w:top w:val="single" w:sz="4" w:space="0" w:color="auto"/>
              <w:bottom w:val="single" w:sz="4" w:space="0" w:color="auto"/>
            </w:tcBorders>
            <w:vAlign w:val="bottom"/>
          </w:tcPr>
          <w:p w14:paraId="055641EA" w14:textId="77777777" w:rsidR="008E3C69" w:rsidRPr="009128F0" w:rsidRDefault="008E3C69" w:rsidP="008E3C69">
            <w:pPr>
              <w:rPr>
                <w:rFonts w:ascii="Arial" w:hAnsi="Arial" w:cs="Arial"/>
                <w:b/>
                <w:snapToGrid w:val="0"/>
                <w:color w:val="000000" w:themeColor="text1"/>
                <w:sz w:val="16"/>
                <w:szCs w:val="16"/>
              </w:rPr>
            </w:pPr>
            <w:r w:rsidRPr="009128F0">
              <w:rPr>
                <w:rFonts w:ascii="Arial" w:hAnsi="Arial" w:cs="Arial"/>
                <w:b/>
                <w:snapToGrid w:val="0"/>
                <w:color w:val="000000" w:themeColor="text1"/>
                <w:sz w:val="16"/>
                <w:szCs w:val="16"/>
              </w:rPr>
              <w:t>Toplam Varlıklar</w:t>
            </w:r>
          </w:p>
        </w:tc>
        <w:tc>
          <w:tcPr>
            <w:tcW w:w="524" w:type="pct"/>
            <w:tcBorders>
              <w:top w:val="single" w:sz="4" w:space="0" w:color="auto"/>
              <w:bottom w:val="single" w:sz="4" w:space="0" w:color="auto"/>
            </w:tcBorders>
            <w:vAlign w:val="bottom"/>
          </w:tcPr>
          <w:p w14:paraId="592B65C1" w14:textId="64E915F6" w:rsidR="008E3C69" w:rsidRPr="00B3445A" w:rsidRDefault="008E3C69" w:rsidP="00B3445A">
            <w:pPr>
              <w:jc w:val="right"/>
              <w:rPr>
                <w:rFonts w:ascii="Arial" w:hAnsi="Arial" w:cs="Arial"/>
                <w:b/>
                <w:color w:val="000000" w:themeColor="text1"/>
                <w:sz w:val="16"/>
                <w:szCs w:val="16"/>
              </w:rPr>
            </w:pPr>
            <w:r w:rsidRPr="00B3445A">
              <w:rPr>
                <w:rFonts w:ascii="Arial" w:hAnsi="Arial" w:cs="Arial"/>
                <w:b/>
                <w:color w:val="000000" w:themeColor="text1"/>
                <w:sz w:val="16"/>
                <w:szCs w:val="16"/>
              </w:rPr>
              <w:t>5.654.190</w:t>
            </w:r>
          </w:p>
        </w:tc>
        <w:tc>
          <w:tcPr>
            <w:tcW w:w="586" w:type="pct"/>
            <w:tcBorders>
              <w:top w:val="single" w:sz="4" w:space="0" w:color="auto"/>
              <w:bottom w:val="single" w:sz="4" w:space="0" w:color="auto"/>
            </w:tcBorders>
            <w:vAlign w:val="bottom"/>
          </w:tcPr>
          <w:p w14:paraId="70EB7C58" w14:textId="5CFC664B" w:rsidR="008E3C69" w:rsidRPr="00B3445A" w:rsidRDefault="008E3C69" w:rsidP="00B3445A">
            <w:pPr>
              <w:jc w:val="right"/>
              <w:rPr>
                <w:rFonts w:ascii="Arial" w:hAnsi="Arial" w:cs="Arial"/>
                <w:b/>
                <w:color w:val="000000" w:themeColor="text1"/>
                <w:sz w:val="16"/>
                <w:szCs w:val="16"/>
              </w:rPr>
            </w:pPr>
            <w:r w:rsidRPr="00B3445A">
              <w:rPr>
                <w:rFonts w:ascii="Arial" w:hAnsi="Arial" w:cs="Arial"/>
                <w:b/>
                <w:color w:val="000000" w:themeColor="text1"/>
                <w:sz w:val="16"/>
                <w:szCs w:val="16"/>
              </w:rPr>
              <w:t>12.580.082</w:t>
            </w:r>
          </w:p>
        </w:tc>
        <w:tc>
          <w:tcPr>
            <w:tcW w:w="524" w:type="pct"/>
            <w:tcBorders>
              <w:top w:val="single" w:sz="4" w:space="0" w:color="auto"/>
              <w:bottom w:val="single" w:sz="4" w:space="0" w:color="auto"/>
            </w:tcBorders>
            <w:vAlign w:val="bottom"/>
          </w:tcPr>
          <w:p w14:paraId="150E3701" w14:textId="59ED229C" w:rsidR="008E3C69" w:rsidRPr="00B3445A" w:rsidRDefault="008E3C69" w:rsidP="00B3445A">
            <w:pPr>
              <w:jc w:val="right"/>
              <w:rPr>
                <w:rFonts w:ascii="Arial" w:hAnsi="Arial" w:cs="Arial"/>
                <w:b/>
                <w:color w:val="000000" w:themeColor="text1"/>
                <w:sz w:val="16"/>
                <w:szCs w:val="16"/>
              </w:rPr>
            </w:pPr>
            <w:r w:rsidRPr="00B3445A">
              <w:rPr>
                <w:rFonts w:ascii="Arial" w:hAnsi="Arial" w:cs="Arial"/>
                <w:b/>
                <w:color w:val="000000" w:themeColor="text1"/>
                <w:sz w:val="16"/>
                <w:szCs w:val="16"/>
              </w:rPr>
              <w:t>1.135.126</w:t>
            </w:r>
          </w:p>
        </w:tc>
        <w:tc>
          <w:tcPr>
            <w:tcW w:w="586" w:type="pct"/>
            <w:tcBorders>
              <w:top w:val="single" w:sz="4" w:space="0" w:color="auto"/>
              <w:bottom w:val="single" w:sz="4" w:space="0" w:color="auto"/>
            </w:tcBorders>
            <w:vAlign w:val="bottom"/>
          </w:tcPr>
          <w:p w14:paraId="5D60DEBA" w14:textId="7955B2EE" w:rsidR="008E3C69" w:rsidRPr="00B3445A" w:rsidRDefault="008E3C69" w:rsidP="00B3445A">
            <w:pPr>
              <w:jc w:val="right"/>
              <w:rPr>
                <w:rFonts w:ascii="Arial" w:hAnsi="Arial" w:cs="Arial"/>
                <w:b/>
                <w:color w:val="000000" w:themeColor="text1"/>
                <w:sz w:val="16"/>
                <w:szCs w:val="16"/>
              </w:rPr>
            </w:pPr>
            <w:r w:rsidRPr="00B3445A">
              <w:rPr>
                <w:rFonts w:ascii="Arial" w:hAnsi="Arial" w:cs="Arial"/>
                <w:b/>
                <w:color w:val="000000" w:themeColor="text1"/>
                <w:sz w:val="16"/>
                <w:szCs w:val="16"/>
              </w:rPr>
              <w:t>19.369.398</w:t>
            </w:r>
          </w:p>
        </w:tc>
      </w:tr>
      <w:tr w:rsidR="00B7126A" w:rsidRPr="009128F0" w14:paraId="732AE5A2" w14:textId="77777777" w:rsidTr="00B3445A">
        <w:trPr>
          <w:cantSplit/>
          <w:trHeight w:val="113"/>
        </w:trPr>
        <w:tc>
          <w:tcPr>
            <w:tcW w:w="2780" w:type="pct"/>
            <w:tcBorders>
              <w:top w:val="single" w:sz="4" w:space="0" w:color="auto"/>
            </w:tcBorders>
          </w:tcPr>
          <w:p w14:paraId="7FB5FE3F" w14:textId="77777777" w:rsidR="00B7126A" w:rsidRPr="009128F0" w:rsidRDefault="00B7126A" w:rsidP="00B7126A">
            <w:pPr>
              <w:jc w:val="both"/>
              <w:rPr>
                <w:rFonts w:ascii="Arial" w:hAnsi="Arial" w:cs="Arial"/>
                <w:snapToGrid w:val="0"/>
                <w:color w:val="000000" w:themeColor="text1"/>
                <w:sz w:val="16"/>
                <w:szCs w:val="16"/>
              </w:rPr>
            </w:pPr>
          </w:p>
        </w:tc>
        <w:tc>
          <w:tcPr>
            <w:tcW w:w="524" w:type="pct"/>
            <w:tcBorders>
              <w:top w:val="single" w:sz="4" w:space="0" w:color="auto"/>
            </w:tcBorders>
            <w:vAlign w:val="bottom"/>
          </w:tcPr>
          <w:p w14:paraId="03E7B692" w14:textId="77777777" w:rsidR="00B7126A" w:rsidRPr="009128F0" w:rsidRDefault="00B7126A" w:rsidP="00B3445A">
            <w:pPr>
              <w:jc w:val="right"/>
              <w:rPr>
                <w:rFonts w:ascii="Arial" w:hAnsi="Arial" w:cs="Arial"/>
                <w:color w:val="000000" w:themeColor="text1"/>
                <w:sz w:val="16"/>
                <w:szCs w:val="16"/>
              </w:rPr>
            </w:pPr>
          </w:p>
        </w:tc>
        <w:tc>
          <w:tcPr>
            <w:tcW w:w="586" w:type="pct"/>
            <w:tcBorders>
              <w:top w:val="single" w:sz="4" w:space="0" w:color="auto"/>
            </w:tcBorders>
            <w:vAlign w:val="bottom"/>
          </w:tcPr>
          <w:p w14:paraId="6B539FEE" w14:textId="77777777" w:rsidR="00B7126A" w:rsidRPr="009128F0" w:rsidRDefault="00B7126A" w:rsidP="00B3445A">
            <w:pPr>
              <w:jc w:val="right"/>
              <w:rPr>
                <w:rFonts w:ascii="Arial" w:hAnsi="Arial" w:cs="Arial"/>
                <w:color w:val="000000" w:themeColor="text1"/>
                <w:sz w:val="16"/>
                <w:szCs w:val="16"/>
              </w:rPr>
            </w:pPr>
          </w:p>
        </w:tc>
        <w:tc>
          <w:tcPr>
            <w:tcW w:w="524" w:type="pct"/>
            <w:tcBorders>
              <w:top w:val="single" w:sz="4" w:space="0" w:color="auto"/>
            </w:tcBorders>
            <w:vAlign w:val="bottom"/>
          </w:tcPr>
          <w:p w14:paraId="022B63B4" w14:textId="77777777" w:rsidR="00B7126A" w:rsidRPr="009128F0" w:rsidRDefault="00B7126A" w:rsidP="00B3445A">
            <w:pPr>
              <w:jc w:val="right"/>
              <w:rPr>
                <w:rFonts w:ascii="Arial" w:hAnsi="Arial" w:cs="Arial"/>
                <w:color w:val="000000" w:themeColor="text1"/>
                <w:sz w:val="16"/>
                <w:szCs w:val="16"/>
              </w:rPr>
            </w:pPr>
          </w:p>
        </w:tc>
        <w:tc>
          <w:tcPr>
            <w:tcW w:w="586" w:type="pct"/>
            <w:tcBorders>
              <w:top w:val="single" w:sz="4" w:space="0" w:color="auto"/>
            </w:tcBorders>
            <w:vAlign w:val="bottom"/>
          </w:tcPr>
          <w:p w14:paraId="559C95C7" w14:textId="77777777" w:rsidR="00B7126A" w:rsidRPr="009128F0" w:rsidRDefault="00B7126A" w:rsidP="00B3445A">
            <w:pPr>
              <w:jc w:val="right"/>
              <w:rPr>
                <w:rFonts w:ascii="Arial" w:hAnsi="Arial" w:cs="Arial"/>
                <w:color w:val="000000" w:themeColor="text1"/>
                <w:sz w:val="16"/>
                <w:szCs w:val="16"/>
              </w:rPr>
            </w:pPr>
          </w:p>
        </w:tc>
      </w:tr>
      <w:tr w:rsidR="00B7126A" w:rsidRPr="009128F0" w14:paraId="43073322" w14:textId="77777777" w:rsidTr="00B3445A">
        <w:trPr>
          <w:trHeight w:val="284"/>
        </w:trPr>
        <w:tc>
          <w:tcPr>
            <w:tcW w:w="2780" w:type="pct"/>
            <w:vAlign w:val="center"/>
          </w:tcPr>
          <w:p w14:paraId="4FB86FBC" w14:textId="77777777" w:rsidR="00B7126A" w:rsidRPr="009128F0" w:rsidRDefault="00B7126A" w:rsidP="00B7126A">
            <w:pPr>
              <w:rPr>
                <w:rFonts w:ascii="Arial" w:hAnsi="Arial" w:cs="Arial"/>
                <w:b/>
                <w:bCs/>
                <w:i/>
                <w:iCs/>
                <w:snapToGrid w:val="0"/>
                <w:color w:val="000000" w:themeColor="text1"/>
                <w:sz w:val="16"/>
                <w:szCs w:val="16"/>
              </w:rPr>
            </w:pPr>
            <w:r w:rsidRPr="009128F0">
              <w:rPr>
                <w:rFonts w:ascii="Arial" w:hAnsi="Arial" w:cs="Arial"/>
                <w:b/>
                <w:bCs/>
                <w:snapToGrid w:val="0"/>
                <w:color w:val="000000" w:themeColor="text1"/>
                <w:sz w:val="16"/>
                <w:szCs w:val="16"/>
              </w:rPr>
              <w:t>Yükümlülükler</w:t>
            </w:r>
          </w:p>
        </w:tc>
        <w:tc>
          <w:tcPr>
            <w:tcW w:w="524" w:type="pct"/>
            <w:vAlign w:val="bottom"/>
          </w:tcPr>
          <w:p w14:paraId="71A3711C" w14:textId="77777777" w:rsidR="00B7126A" w:rsidRPr="009128F0" w:rsidRDefault="00B7126A" w:rsidP="00B3445A">
            <w:pPr>
              <w:jc w:val="right"/>
              <w:rPr>
                <w:rFonts w:ascii="Arial" w:hAnsi="Arial" w:cs="Arial"/>
                <w:color w:val="000000" w:themeColor="text1"/>
                <w:sz w:val="16"/>
                <w:szCs w:val="16"/>
              </w:rPr>
            </w:pPr>
          </w:p>
        </w:tc>
        <w:tc>
          <w:tcPr>
            <w:tcW w:w="586" w:type="pct"/>
            <w:vAlign w:val="bottom"/>
          </w:tcPr>
          <w:p w14:paraId="26373C01" w14:textId="77777777" w:rsidR="00B7126A" w:rsidRPr="009128F0" w:rsidRDefault="00B7126A" w:rsidP="00B3445A">
            <w:pPr>
              <w:jc w:val="right"/>
              <w:rPr>
                <w:rFonts w:ascii="Arial" w:hAnsi="Arial" w:cs="Arial"/>
                <w:color w:val="000000" w:themeColor="text1"/>
                <w:sz w:val="16"/>
                <w:szCs w:val="16"/>
              </w:rPr>
            </w:pPr>
          </w:p>
        </w:tc>
        <w:tc>
          <w:tcPr>
            <w:tcW w:w="524" w:type="pct"/>
            <w:vAlign w:val="bottom"/>
          </w:tcPr>
          <w:p w14:paraId="3005BD85" w14:textId="77777777" w:rsidR="00B7126A" w:rsidRPr="009128F0" w:rsidRDefault="00B7126A" w:rsidP="00B3445A">
            <w:pPr>
              <w:jc w:val="right"/>
              <w:rPr>
                <w:rFonts w:ascii="Arial" w:hAnsi="Arial" w:cs="Arial"/>
                <w:color w:val="000000" w:themeColor="text1"/>
                <w:sz w:val="16"/>
                <w:szCs w:val="16"/>
              </w:rPr>
            </w:pPr>
          </w:p>
        </w:tc>
        <w:tc>
          <w:tcPr>
            <w:tcW w:w="586" w:type="pct"/>
            <w:vAlign w:val="bottom"/>
          </w:tcPr>
          <w:p w14:paraId="674451E9" w14:textId="77777777" w:rsidR="00B7126A" w:rsidRPr="009128F0" w:rsidRDefault="00B7126A" w:rsidP="00B3445A">
            <w:pPr>
              <w:jc w:val="right"/>
              <w:rPr>
                <w:rFonts w:ascii="Arial" w:hAnsi="Arial" w:cs="Arial"/>
                <w:color w:val="000000" w:themeColor="text1"/>
                <w:sz w:val="16"/>
                <w:szCs w:val="16"/>
              </w:rPr>
            </w:pPr>
          </w:p>
        </w:tc>
      </w:tr>
      <w:tr w:rsidR="008E3C69" w:rsidRPr="009128F0" w14:paraId="28F020C1" w14:textId="77777777" w:rsidTr="00B3445A">
        <w:trPr>
          <w:trHeight w:val="113"/>
        </w:trPr>
        <w:tc>
          <w:tcPr>
            <w:tcW w:w="2780" w:type="pct"/>
            <w:vAlign w:val="center"/>
          </w:tcPr>
          <w:p w14:paraId="064170E1" w14:textId="77777777" w:rsidR="008E3C69" w:rsidRPr="009128F0" w:rsidRDefault="008E3C69" w:rsidP="008E3C69">
            <w:pPr>
              <w:ind w:left="360"/>
              <w:rPr>
                <w:rFonts w:ascii="Arial" w:hAnsi="Arial" w:cs="Arial"/>
                <w:snapToGrid w:val="0"/>
                <w:color w:val="000000" w:themeColor="text1"/>
                <w:sz w:val="16"/>
                <w:szCs w:val="16"/>
              </w:rPr>
            </w:pPr>
            <w:r w:rsidRPr="009128F0">
              <w:rPr>
                <w:rFonts w:ascii="Arial" w:hAnsi="Arial" w:cs="Arial"/>
                <w:color w:val="000000" w:themeColor="text1"/>
                <w:sz w:val="16"/>
                <w:szCs w:val="16"/>
              </w:rPr>
              <w:t>Özel Cari Hesap ve Katılma Hesapları Aracılığı ile Bankalardan Toplanan Fonlar</w:t>
            </w:r>
          </w:p>
        </w:tc>
        <w:tc>
          <w:tcPr>
            <w:tcW w:w="524" w:type="pct"/>
            <w:vAlign w:val="bottom"/>
          </w:tcPr>
          <w:p w14:paraId="17940CD5" w14:textId="51E95767"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1.072.834</w:t>
            </w:r>
          </w:p>
        </w:tc>
        <w:tc>
          <w:tcPr>
            <w:tcW w:w="586" w:type="pct"/>
            <w:vAlign w:val="bottom"/>
          </w:tcPr>
          <w:p w14:paraId="25BCF77C" w14:textId="7FCAEAB2"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434.909</w:t>
            </w:r>
          </w:p>
        </w:tc>
        <w:tc>
          <w:tcPr>
            <w:tcW w:w="524" w:type="pct"/>
            <w:vAlign w:val="bottom"/>
          </w:tcPr>
          <w:p w14:paraId="5D6F1B0C" w14:textId="269ABE87"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6.578</w:t>
            </w:r>
          </w:p>
        </w:tc>
        <w:tc>
          <w:tcPr>
            <w:tcW w:w="586" w:type="pct"/>
            <w:vAlign w:val="bottom"/>
          </w:tcPr>
          <w:p w14:paraId="0A6D94BF" w14:textId="198C114B"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1.514.321</w:t>
            </w:r>
          </w:p>
        </w:tc>
      </w:tr>
      <w:tr w:rsidR="008E3C69" w:rsidRPr="009128F0" w14:paraId="315CE838" w14:textId="77777777" w:rsidTr="00B3445A">
        <w:trPr>
          <w:trHeight w:val="113"/>
        </w:trPr>
        <w:tc>
          <w:tcPr>
            <w:tcW w:w="2780" w:type="pct"/>
            <w:vAlign w:val="center"/>
          </w:tcPr>
          <w:p w14:paraId="1F255CE3" w14:textId="77777777" w:rsidR="008E3C69" w:rsidRPr="009128F0" w:rsidRDefault="008E3C69" w:rsidP="008E3C69">
            <w:pPr>
              <w:ind w:left="360"/>
              <w:rPr>
                <w:rFonts w:ascii="Arial" w:hAnsi="Arial" w:cs="Arial"/>
                <w:snapToGrid w:val="0"/>
                <w:color w:val="000000" w:themeColor="text1"/>
                <w:sz w:val="16"/>
                <w:szCs w:val="16"/>
              </w:rPr>
            </w:pPr>
            <w:r w:rsidRPr="009128F0">
              <w:rPr>
                <w:rFonts w:ascii="Arial" w:hAnsi="Arial" w:cs="Arial"/>
                <w:color w:val="000000" w:themeColor="text1"/>
                <w:sz w:val="16"/>
                <w:szCs w:val="16"/>
              </w:rPr>
              <w:t>Diğer Özel Cari Hesap ve Katılma Hesapları</w:t>
            </w:r>
          </w:p>
        </w:tc>
        <w:tc>
          <w:tcPr>
            <w:tcW w:w="524" w:type="pct"/>
            <w:vAlign w:val="bottom"/>
          </w:tcPr>
          <w:p w14:paraId="776942F5" w14:textId="2D803254"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3.335.081</w:t>
            </w:r>
          </w:p>
        </w:tc>
        <w:tc>
          <w:tcPr>
            <w:tcW w:w="586" w:type="pct"/>
            <w:vAlign w:val="bottom"/>
          </w:tcPr>
          <w:p w14:paraId="1C3AB0AF" w14:textId="2A179051"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7.199.576</w:t>
            </w:r>
          </w:p>
        </w:tc>
        <w:tc>
          <w:tcPr>
            <w:tcW w:w="524" w:type="pct"/>
            <w:vAlign w:val="bottom"/>
          </w:tcPr>
          <w:p w14:paraId="1298F0D6" w14:textId="6508380F"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903.158</w:t>
            </w:r>
          </w:p>
        </w:tc>
        <w:tc>
          <w:tcPr>
            <w:tcW w:w="586" w:type="pct"/>
            <w:vAlign w:val="bottom"/>
          </w:tcPr>
          <w:p w14:paraId="105BEB41" w14:textId="075B7FFA"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11.437.815</w:t>
            </w:r>
          </w:p>
        </w:tc>
      </w:tr>
      <w:tr w:rsidR="008E3C69" w:rsidRPr="009128F0" w14:paraId="2702BC3B" w14:textId="77777777" w:rsidTr="00B3445A">
        <w:trPr>
          <w:trHeight w:val="113"/>
        </w:trPr>
        <w:tc>
          <w:tcPr>
            <w:tcW w:w="2780" w:type="pct"/>
            <w:vAlign w:val="center"/>
          </w:tcPr>
          <w:p w14:paraId="54456A62" w14:textId="77777777" w:rsidR="008E3C69" w:rsidRPr="009128F0" w:rsidRDefault="008E3C69" w:rsidP="008E3C69">
            <w:pPr>
              <w:ind w:left="360"/>
              <w:rPr>
                <w:rFonts w:ascii="Arial" w:hAnsi="Arial" w:cs="Arial"/>
                <w:snapToGrid w:val="0"/>
                <w:color w:val="000000" w:themeColor="text1"/>
                <w:sz w:val="16"/>
                <w:szCs w:val="16"/>
              </w:rPr>
            </w:pPr>
            <w:r w:rsidRPr="009128F0">
              <w:rPr>
                <w:rFonts w:ascii="Arial" w:hAnsi="Arial" w:cs="Arial"/>
                <w:snapToGrid w:val="0"/>
                <w:color w:val="000000" w:themeColor="text1"/>
                <w:sz w:val="16"/>
                <w:szCs w:val="16"/>
              </w:rPr>
              <w:t>Para Piyasalarına Borçlar</w:t>
            </w:r>
          </w:p>
        </w:tc>
        <w:tc>
          <w:tcPr>
            <w:tcW w:w="524" w:type="pct"/>
            <w:vAlign w:val="bottom"/>
          </w:tcPr>
          <w:p w14:paraId="060F1ABB" w14:textId="79F7A58A"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86" w:type="pct"/>
            <w:vAlign w:val="bottom"/>
          </w:tcPr>
          <w:p w14:paraId="0C812558" w14:textId="260A3EFE"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24" w:type="pct"/>
            <w:vAlign w:val="bottom"/>
          </w:tcPr>
          <w:p w14:paraId="5182574B" w14:textId="394E0F07"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86" w:type="pct"/>
            <w:vAlign w:val="bottom"/>
          </w:tcPr>
          <w:p w14:paraId="105BA62D" w14:textId="514C8364"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r>
      <w:tr w:rsidR="008E3C69" w:rsidRPr="009128F0" w14:paraId="6FAE2C70" w14:textId="77777777" w:rsidTr="00B3445A">
        <w:trPr>
          <w:trHeight w:val="113"/>
        </w:trPr>
        <w:tc>
          <w:tcPr>
            <w:tcW w:w="2780" w:type="pct"/>
            <w:vAlign w:val="center"/>
          </w:tcPr>
          <w:p w14:paraId="2EFBD988" w14:textId="77777777" w:rsidR="008E3C69" w:rsidRPr="009128F0" w:rsidRDefault="008E3C69" w:rsidP="008E3C69">
            <w:pPr>
              <w:ind w:left="360"/>
              <w:rPr>
                <w:rFonts w:ascii="Arial" w:hAnsi="Arial" w:cs="Arial"/>
                <w:snapToGrid w:val="0"/>
                <w:color w:val="000000" w:themeColor="text1"/>
                <w:sz w:val="16"/>
                <w:szCs w:val="16"/>
              </w:rPr>
            </w:pPr>
            <w:r w:rsidRPr="009128F0">
              <w:rPr>
                <w:rFonts w:ascii="Arial" w:hAnsi="Arial" w:cs="Arial"/>
                <w:snapToGrid w:val="0"/>
                <w:color w:val="000000" w:themeColor="text1"/>
                <w:sz w:val="16"/>
                <w:szCs w:val="16"/>
              </w:rPr>
              <w:t xml:space="preserve">Diğer Mali Kuruluşlar. </w:t>
            </w:r>
            <w:proofErr w:type="spellStart"/>
            <w:r w:rsidRPr="009128F0">
              <w:rPr>
                <w:rFonts w:ascii="Arial" w:hAnsi="Arial" w:cs="Arial"/>
                <w:snapToGrid w:val="0"/>
                <w:color w:val="000000" w:themeColor="text1"/>
                <w:sz w:val="16"/>
                <w:szCs w:val="16"/>
              </w:rPr>
              <w:t>Sağl</w:t>
            </w:r>
            <w:proofErr w:type="spellEnd"/>
            <w:r w:rsidRPr="009128F0">
              <w:rPr>
                <w:rFonts w:ascii="Arial" w:hAnsi="Arial" w:cs="Arial"/>
                <w:snapToGrid w:val="0"/>
                <w:color w:val="000000" w:themeColor="text1"/>
                <w:sz w:val="16"/>
                <w:szCs w:val="16"/>
              </w:rPr>
              <w:t xml:space="preserve">. Fonlar ve Sermaye Benzeri Krediler </w:t>
            </w:r>
          </w:p>
        </w:tc>
        <w:tc>
          <w:tcPr>
            <w:tcW w:w="524" w:type="pct"/>
            <w:vAlign w:val="bottom"/>
          </w:tcPr>
          <w:p w14:paraId="0ED515CB" w14:textId="0CCD682E"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1.123.549</w:t>
            </w:r>
          </w:p>
        </w:tc>
        <w:tc>
          <w:tcPr>
            <w:tcW w:w="586" w:type="pct"/>
            <w:vAlign w:val="bottom"/>
          </w:tcPr>
          <w:p w14:paraId="1FB1C8FE" w14:textId="3F2256BF"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3.234.143</w:t>
            </w:r>
          </w:p>
        </w:tc>
        <w:tc>
          <w:tcPr>
            <w:tcW w:w="524" w:type="pct"/>
            <w:vAlign w:val="bottom"/>
          </w:tcPr>
          <w:p w14:paraId="02786D40" w14:textId="267E5F1F"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86" w:type="pct"/>
            <w:vAlign w:val="bottom"/>
          </w:tcPr>
          <w:p w14:paraId="6103F3D5" w14:textId="35FD6457"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4.357.692</w:t>
            </w:r>
          </w:p>
        </w:tc>
      </w:tr>
      <w:tr w:rsidR="008E3C69" w:rsidRPr="009128F0" w14:paraId="6985436D" w14:textId="77777777" w:rsidTr="00B3445A">
        <w:trPr>
          <w:trHeight w:val="113"/>
        </w:trPr>
        <w:tc>
          <w:tcPr>
            <w:tcW w:w="2780" w:type="pct"/>
            <w:vAlign w:val="center"/>
          </w:tcPr>
          <w:p w14:paraId="07EBB16A" w14:textId="77777777" w:rsidR="008E3C69" w:rsidRPr="009128F0" w:rsidRDefault="008E3C69" w:rsidP="008E3C69">
            <w:pPr>
              <w:ind w:left="360"/>
              <w:rPr>
                <w:rFonts w:ascii="Arial" w:hAnsi="Arial" w:cs="Arial"/>
                <w:snapToGrid w:val="0"/>
                <w:color w:val="000000" w:themeColor="text1"/>
                <w:sz w:val="16"/>
                <w:szCs w:val="16"/>
              </w:rPr>
            </w:pPr>
            <w:r w:rsidRPr="009128F0">
              <w:rPr>
                <w:rFonts w:ascii="Arial" w:hAnsi="Arial" w:cs="Arial"/>
                <w:snapToGrid w:val="0"/>
                <w:color w:val="000000" w:themeColor="text1"/>
                <w:sz w:val="16"/>
                <w:szCs w:val="16"/>
              </w:rPr>
              <w:t>İhraç Edilen Menkul Değerler</w:t>
            </w:r>
          </w:p>
        </w:tc>
        <w:tc>
          <w:tcPr>
            <w:tcW w:w="524" w:type="pct"/>
            <w:vAlign w:val="bottom"/>
          </w:tcPr>
          <w:p w14:paraId="7801D232" w14:textId="6F9BB160"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86" w:type="pct"/>
            <w:vAlign w:val="bottom"/>
          </w:tcPr>
          <w:p w14:paraId="78E9CC2F" w14:textId="5AEE2564"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1.359.484</w:t>
            </w:r>
          </w:p>
        </w:tc>
        <w:tc>
          <w:tcPr>
            <w:tcW w:w="524" w:type="pct"/>
            <w:vAlign w:val="bottom"/>
          </w:tcPr>
          <w:p w14:paraId="3C4B2960" w14:textId="220AF5C8"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86" w:type="pct"/>
            <w:vAlign w:val="bottom"/>
          </w:tcPr>
          <w:p w14:paraId="2A7F1CEC" w14:textId="690ED978"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1.359.484</w:t>
            </w:r>
          </w:p>
        </w:tc>
      </w:tr>
      <w:tr w:rsidR="008E3C69" w:rsidRPr="009128F0" w14:paraId="785A2F56" w14:textId="77777777" w:rsidTr="00B3445A">
        <w:trPr>
          <w:trHeight w:val="113"/>
        </w:trPr>
        <w:tc>
          <w:tcPr>
            <w:tcW w:w="2780" w:type="pct"/>
            <w:vAlign w:val="center"/>
          </w:tcPr>
          <w:p w14:paraId="3878A78E" w14:textId="77777777" w:rsidR="008E3C69" w:rsidRPr="009128F0" w:rsidRDefault="008E3C69" w:rsidP="008E3C69">
            <w:pPr>
              <w:ind w:left="360"/>
              <w:rPr>
                <w:rFonts w:ascii="Arial" w:hAnsi="Arial" w:cs="Arial"/>
                <w:snapToGrid w:val="0"/>
                <w:color w:val="000000" w:themeColor="text1"/>
                <w:sz w:val="16"/>
                <w:szCs w:val="16"/>
              </w:rPr>
            </w:pPr>
            <w:r w:rsidRPr="009128F0">
              <w:rPr>
                <w:rFonts w:ascii="Arial" w:hAnsi="Arial" w:cs="Arial"/>
                <w:snapToGrid w:val="0"/>
                <w:color w:val="000000" w:themeColor="text1"/>
                <w:sz w:val="16"/>
                <w:szCs w:val="16"/>
              </w:rPr>
              <w:t>Muhtelif Borçlar</w:t>
            </w:r>
          </w:p>
        </w:tc>
        <w:tc>
          <w:tcPr>
            <w:tcW w:w="524" w:type="pct"/>
            <w:vAlign w:val="bottom"/>
          </w:tcPr>
          <w:p w14:paraId="07C0CF33" w14:textId="79B9C51B"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18.582</w:t>
            </w:r>
          </w:p>
        </w:tc>
        <w:tc>
          <w:tcPr>
            <w:tcW w:w="586" w:type="pct"/>
            <w:vAlign w:val="bottom"/>
          </w:tcPr>
          <w:p w14:paraId="0AD99E7D" w14:textId="66CB87F4"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56.002</w:t>
            </w:r>
          </w:p>
        </w:tc>
        <w:tc>
          <w:tcPr>
            <w:tcW w:w="524" w:type="pct"/>
            <w:vAlign w:val="bottom"/>
          </w:tcPr>
          <w:p w14:paraId="59A1D569" w14:textId="292B9241"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9.141</w:t>
            </w:r>
          </w:p>
        </w:tc>
        <w:tc>
          <w:tcPr>
            <w:tcW w:w="586" w:type="pct"/>
            <w:vAlign w:val="bottom"/>
          </w:tcPr>
          <w:p w14:paraId="3084F93C" w14:textId="07968FB3"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83.725</w:t>
            </w:r>
          </w:p>
        </w:tc>
      </w:tr>
      <w:tr w:rsidR="008E3C69" w:rsidRPr="009128F0" w14:paraId="66142E6C" w14:textId="77777777" w:rsidTr="00B3445A">
        <w:trPr>
          <w:trHeight w:val="113"/>
        </w:trPr>
        <w:tc>
          <w:tcPr>
            <w:tcW w:w="2780" w:type="pct"/>
            <w:vAlign w:val="center"/>
          </w:tcPr>
          <w:p w14:paraId="36D6ED74" w14:textId="77777777" w:rsidR="008E3C69" w:rsidRPr="009128F0" w:rsidRDefault="008E3C69" w:rsidP="008E3C69">
            <w:pPr>
              <w:ind w:left="360"/>
              <w:rPr>
                <w:rFonts w:ascii="Arial" w:hAnsi="Arial" w:cs="Arial"/>
                <w:snapToGrid w:val="0"/>
                <w:color w:val="000000" w:themeColor="text1"/>
                <w:sz w:val="16"/>
                <w:szCs w:val="16"/>
              </w:rPr>
            </w:pPr>
            <w:r w:rsidRPr="009128F0">
              <w:rPr>
                <w:rFonts w:ascii="Arial" w:hAnsi="Arial" w:cs="Arial"/>
                <w:snapToGrid w:val="0"/>
                <w:color w:val="000000" w:themeColor="text1"/>
                <w:sz w:val="16"/>
                <w:szCs w:val="16"/>
              </w:rPr>
              <w:t>Riskten Korunma Amaçlı Türev Finansal Borçlar</w:t>
            </w:r>
          </w:p>
        </w:tc>
        <w:tc>
          <w:tcPr>
            <w:tcW w:w="524" w:type="pct"/>
            <w:vAlign w:val="bottom"/>
          </w:tcPr>
          <w:p w14:paraId="6E6054AD" w14:textId="6B92E327"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86" w:type="pct"/>
            <w:vAlign w:val="bottom"/>
          </w:tcPr>
          <w:p w14:paraId="009D7360" w14:textId="7CBBDD0F"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24" w:type="pct"/>
            <w:vAlign w:val="bottom"/>
          </w:tcPr>
          <w:p w14:paraId="335FED89" w14:textId="3620D285"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586" w:type="pct"/>
            <w:vAlign w:val="bottom"/>
          </w:tcPr>
          <w:p w14:paraId="02287B70" w14:textId="3DADEC5E" w:rsidR="008E3C69" w:rsidRPr="00A96C83" w:rsidRDefault="00392B14" w:rsidP="00B3445A">
            <w:pPr>
              <w:jc w:val="right"/>
              <w:rPr>
                <w:rFonts w:ascii="Arial" w:hAnsi="Arial" w:cs="Arial"/>
                <w:color w:val="000000" w:themeColor="text1"/>
                <w:sz w:val="16"/>
                <w:szCs w:val="16"/>
              </w:rPr>
            </w:pPr>
            <w:r>
              <w:rPr>
                <w:rFonts w:ascii="Arial" w:hAnsi="Arial" w:cs="Arial"/>
                <w:color w:val="000000" w:themeColor="text1"/>
                <w:sz w:val="16"/>
                <w:szCs w:val="16"/>
              </w:rPr>
              <w:t>-</w:t>
            </w:r>
          </w:p>
        </w:tc>
      </w:tr>
      <w:tr w:rsidR="008E3C69" w:rsidRPr="009128F0" w14:paraId="454AC089" w14:textId="77777777" w:rsidTr="00B3445A">
        <w:trPr>
          <w:trHeight w:val="113"/>
        </w:trPr>
        <w:tc>
          <w:tcPr>
            <w:tcW w:w="2780" w:type="pct"/>
            <w:tcBorders>
              <w:bottom w:val="single" w:sz="4" w:space="0" w:color="auto"/>
            </w:tcBorders>
            <w:vAlign w:val="center"/>
          </w:tcPr>
          <w:p w14:paraId="2F45C64F" w14:textId="77777777" w:rsidR="008E3C69" w:rsidRPr="009128F0" w:rsidRDefault="008E3C69" w:rsidP="008E3C69">
            <w:pPr>
              <w:ind w:left="360"/>
              <w:rPr>
                <w:rFonts w:ascii="Arial" w:hAnsi="Arial" w:cs="Arial"/>
                <w:snapToGrid w:val="0"/>
                <w:color w:val="000000" w:themeColor="text1"/>
                <w:sz w:val="16"/>
                <w:szCs w:val="16"/>
              </w:rPr>
            </w:pPr>
            <w:r w:rsidRPr="009128F0">
              <w:rPr>
                <w:rFonts w:ascii="Arial" w:hAnsi="Arial" w:cs="Arial"/>
                <w:snapToGrid w:val="0"/>
                <w:color w:val="000000" w:themeColor="text1"/>
                <w:sz w:val="16"/>
                <w:szCs w:val="16"/>
              </w:rPr>
              <w:t>Diğer Yükümlülükler</w:t>
            </w:r>
          </w:p>
        </w:tc>
        <w:tc>
          <w:tcPr>
            <w:tcW w:w="524" w:type="pct"/>
            <w:tcBorders>
              <w:bottom w:val="single" w:sz="4" w:space="0" w:color="auto"/>
            </w:tcBorders>
            <w:vAlign w:val="bottom"/>
          </w:tcPr>
          <w:p w14:paraId="22D58810" w14:textId="2C8CAC92"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117</w:t>
            </w:r>
          </w:p>
        </w:tc>
        <w:tc>
          <w:tcPr>
            <w:tcW w:w="586" w:type="pct"/>
            <w:tcBorders>
              <w:bottom w:val="single" w:sz="4" w:space="0" w:color="auto"/>
            </w:tcBorders>
            <w:vAlign w:val="bottom"/>
          </w:tcPr>
          <w:p w14:paraId="74D18C99" w14:textId="2BC527F8"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1.578</w:t>
            </w:r>
          </w:p>
        </w:tc>
        <w:tc>
          <w:tcPr>
            <w:tcW w:w="524" w:type="pct"/>
            <w:tcBorders>
              <w:bottom w:val="single" w:sz="4" w:space="0" w:color="auto"/>
            </w:tcBorders>
            <w:vAlign w:val="bottom"/>
          </w:tcPr>
          <w:p w14:paraId="260BD207" w14:textId="459B2125"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4.133</w:t>
            </w:r>
          </w:p>
        </w:tc>
        <w:tc>
          <w:tcPr>
            <w:tcW w:w="586" w:type="pct"/>
            <w:tcBorders>
              <w:bottom w:val="single" w:sz="4" w:space="0" w:color="auto"/>
            </w:tcBorders>
            <w:vAlign w:val="bottom"/>
          </w:tcPr>
          <w:p w14:paraId="2E85278B" w14:textId="6B53704A"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5.828</w:t>
            </w:r>
          </w:p>
        </w:tc>
      </w:tr>
      <w:tr w:rsidR="008E3C69" w:rsidRPr="009128F0" w14:paraId="0E91AE86" w14:textId="77777777" w:rsidTr="00B3445A">
        <w:trPr>
          <w:trHeight w:val="113"/>
        </w:trPr>
        <w:tc>
          <w:tcPr>
            <w:tcW w:w="2780" w:type="pct"/>
            <w:tcBorders>
              <w:top w:val="single" w:sz="4" w:space="0" w:color="auto"/>
              <w:bottom w:val="single" w:sz="4" w:space="0" w:color="auto"/>
            </w:tcBorders>
            <w:vAlign w:val="center"/>
          </w:tcPr>
          <w:p w14:paraId="5FC914B8" w14:textId="77777777" w:rsidR="008E3C69" w:rsidRPr="009128F0" w:rsidRDefault="008E3C69" w:rsidP="008E3C69">
            <w:pPr>
              <w:rPr>
                <w:rFonts w:ascii="Arial" w:hAnsi="Arial" w:cs="Arial"/>
                <w:b/>
                <w:snapToGrid w:val="0"/>
                <w:color w:val="000000" w:themeColor="text1"/>
                <w:sz w:val="16"/>
                <w:szCs w:val="16"/>
              </w:rPr>
            </w:pPr>
            <w:r w:rsidRPr="009128F0">
              <w:rPr>
                <w:rFonts w:ascii="Arial" w:hAnsi="Arial" w:cs="Arial"/>
                <w:b/>
                <w:snapToGrid w:val="0"/>
                <w:color w:val="000000" w:themeColor="text1"/>
                <w:sz w:val="16"/>
                <w:szCs w:val="16"/>
              </w:rPr>
              <w:t>Toplam Yükümlülükler</w:t>
            </w:r>
          </w:p>
        </w:tc>
        <w:tc>
          <w:tcPr>
            <w:tcW w:w="524" w:type="pct"/>
            <w:tcBorders>
              <w:top w:val="single" w:sz="4" w:space="0" w:color="auto"/>
              <w:bottom w:val="single" w:sz="4" w:space="0" w:color="auto"/>
            </w:tcBorders>
            <w:vAlign w:val="bottom"/>
          </w:tcPr>
          <w:p w14:paraId="402CC597" w14:textId="7B07BDA4" w:rsidR="008E3C69" w:rsidRPr="00B3445A" w:rsidRDefault="008E3C69" w:rsidP="00B3445A">
            <w:pPr>
              <w:jc w:val="right"/>
              <w:rPr>
                <w:rFonts w:ascii="Arial" w:hAnsi="Arial" w:cs="Arial"/>
                <w:b/>
                <w:color w:val="000000" w:themeColor="text1"/>
                <w:sz w:val="16"/>
                <w:szCs w:val="16"/>
              </w:rPr>
            </w:pPr>
            <w:r w:rsidRPr="00B3445A">
              <w:rPr>
                <w:rFonts w:ascii="Arial" w:hAnsi="Arial" w:cs="Arial"/>
                <w:b/>
                <w:color w:val="000000" w:themeColor="text1"/>
                <w:sz w:val="16"/>
                <w:szCs w:val="16"/>
              </w:rPr>
              <w:t>5.550.163</w:t>
            </w:r>
          </w:p>
        </w:tc>
        <w:tc>
          <w:tcPr>
            <w:tcW w:w="586" w:type="pct"/>
            <w:tcBorders>
              <w:top w:val="single" w:sz="4" w:space="0" w:color="auto"/>
              <w:bottom w:val="single" w:sz="4" w:space="0" w:color="auto"/>
            </w:tcBorders>
            <w:vAlign w:val="bottom"/>
          </w:tcPr>
          <w:p w14:paraId="10A4F72B" w14:textId="73033908" w:rsidR="008E3C69" w:rsidRPr="00B3445A" w:rsidRDefault="008E3C69" w:rsidP="00B3445A">
            <w:pPr>
              <w:jc w:val="right"/>
              <w:rPr>
                <w:rFonts w:ascii="Arial" w:hAnsi="Arial" w:cs="Arial"/>
                <w:b/>
                <w:color w:val="000000" w:themeColor="text1"/>
                <w:sz w:val="16"/>
                <w:szCs w:val="16"/>
              </w:rPr>
            </w:pPr>
            <w:r w:rsidRPr="00B3445A">
              <w:rPr>
                <w:rFonts w:ascii="Arial" w:hAnsi="Arial" w:cs="Arial"/>
                <w:b/>
                <w:color w:val="000000" w:themeColor="text1"/>
                <w:sz w:val="16"/>
                <w:szCs w:val="16"/>
              </w:rPr>
              <w:t>12.285.692</w:t>
            </w:r>
          </w:p>
        </w:tc>
        <w:tc>
          <w:tcPr>
            <w:tcW w:w="524" w:type="pct"/>
            <w:tcBorders>
              <w:top w:val="single" w:sz="4" w:space="0" w:color="auto"/>
              <w:bottom w:val="single" w:sz="4" w:space="0" w:color="auto"/>
            </w:tcBorders>
            <w:vAlign w:val="bottom"/>
          </w:tcPr>
          <w:p w14:paraId="23AAE0C6" w14:textId="5DAFDCDE" w:rsidR="008E3C69" w:rsidRPr="00B3445A" w:rsidRDefault="008E3C69" w:rsidP="00B3445A">
            <w:pPr>
              <w:jc w:val="right"/>
              <w:rPr>
                <w:rFonts w:ascii="Arial" w:hAnsi="Arial" w:cs="Arial"/>
                <w:b/>
                <w:color w:val="000000" w:themeColor="text1"/>
                <w:sz w:val="16"/>
                <w:szCs w:val="16"/>
              </w:rPr>
            </w:pPr>
            <w:r w:rsidRPr="00B3445A">
              <w:rPr>
                <w:rFonts w:ascii="Arial" w:hAnsi="Arial" w:cs="Arial"/>
                <w:b/>
                <w:color w:val="000000" w:themeColor="text1"/>
                <w:sz w:val="16"/>
                <w:szCs w:val="16"/>
              </w:rPr>
              <w:t>923.010</w:t>
            </w:r>
          </w:p>
        </w:tc>
        <w:tc>
          <w:tcPr>
            <w:tcW w:w="586" w:type="pct"/>
            <w:tcBorders>
              <w:top w:val="single" w:sz="4" w:space="0" w:color="auto"/>
              <w:bottom w:val="single" w:sz="4" w:space="0" w:color="auto"/>
            </w:tcBorders>
            <w:vAlign w:val="bottom"/>
          </w:tcPr>
          <w:p w14:paraId="6D7DCF96" w14:textId="3EB91F51" w:rsidR="008E3C69" w:rsidRPr="00B3445A" w:rsidRDefault="008E3C69" w:rsidP="00B3445A">
            <w:pPr>
              <w:jc w:val="right"/>
              <w:rPr>
                <w:rFonts w:ascii="Arial" w:hAnsi="Arial" w:cs="Arial"/>
                <w:b/>
                <w:color w:val="000000" w:themeColor="text1"/>
                <w:sz w:val="16"/>
                <w:szCs w:val="16"/>
              </w:rPr>
            </w:pPr>
            <w:r w:rsidRPr="00B3445A">
              <w:rPr>
                <w:rFonts w:ascii="Arial" w:hAnsi="Arial" w:cs="Arial"/>
                <w:b/>
                <w:color w:val="000000" w:themeColor="text1"/>
                <w:sz w:val="16"/>
                <w:szCs w:val="16"/>
              </w:rPr>
              <w:t>18.758.865</w:t>
            </w:r>
          </w:p>
        </w:tc>
      </w:tr>
      <w:tr w:rsidR="00B7126A" w:rsidRPr="009128F0" w14:paraId="65586623" w14:textId="77777777" w:rsidTr="00B3445A">
        <w:trPr>
          <w:trHeight w:val="113"/>
        </w:trPr>
        <w:tc>
          <w:tcPr>
            <w:tcW w:w="2780" w:type="pct"/>
            <w:tcBorders>
              <w:top w:val="single" w:sz="4" w:space="0" w:color="auto"/>
              <w:bottom w:val="single" w:sz="4" w:space="0" w:color="auto"/>
            </w:tcBorders>
          </w:tcPr>
          <w:p w14:paraId="05E0F611" w14:textId="77777777" w:rsidR="00B7126A" w:rsidRPr="009128F0" w:rsidRDefault="00B7126A" w:rsidP="00B7126A">
            <w:pPr>
              <w:rPr>
                <w:rFonts w:ascii="Arial" w:hAnsi="Arial" w:cs="Arial"/>
                <w:snapToGrid w:val="0"/>
                <w:color w:val="000000" w:themeColor="text1"/>
                <w:sz w:val="16"/>
                <w:szCs w:val="16"/>
              </w:rPr>
            </w:pPr>
          </w:p>
        </w:tc>
        <w:tc>
          <w:tcPr>
            <w:tcW w:w="524" w:type="pct"/>
            <w:tcBorders>
              <w:top w:val="single" w:sz="4" w:space="0" w:color="auto"/>
              <w:bottom w:val="single" w:sz="4" w:space="0" w:color="auto"/>
            </w:tcBorders>
            <w:vAlign w:val="bottom"/>
          </w:tcPr>
          <w:p w14:paraId="224CA42C" w14:textId="77777777" w:rsidR="00B7126A" w:rsidRPr="009128F0" w:rsidRDefault="00B7126A" w:rsidP="00B3445A">
            <w:pPr>
              <w:jc w:val="right"/>
              <w:rPr>
                <w:rFonts w:ascii="Arial" w:hAnsi="Arial" w:cs="Arial"/>
                <w:color w:val="000000" w:themeColor="text1"/>
                <w:sz w:val="16"/>
                <w:szCs w:val="16"/>
              </w:rPr>
            </w:pPr>
          </w:p>
        </w:tc>
        <w:tc>
          <w:tcPr>
            <w:tcW w:w="586" w:type="pct"/>
            <w:tcBorders>
              <w:top w:val="single" w:sz="4" w:space="0" w:color="auto"/>
              <w:bottom w:val="single" w:sz="4" w:space="0" w:color="auto"/>
            </w:tcBorders>
            <w:vAlign w:val="bottom"/>
          </w:tcPr>
          <w:p w14:paraId="7142F616" w14:textId="77777777" w:rsidR="00B7126A" w:rsidRPr="009128F0" w:rsidRDefault="00B7126A" w:rsidP="00B3445A">
            <w:pPr>
              <w:jc w:val="right"/>
              <w:rPr>
                <w:rFonts w:ascii="Arial" w:hAnsi="Arial" w:cs="Arial"/>
                <w:color w:val="000000" w:themeColor="text1"/>
                <w:sz w:val="16"/>
                <w:szCs w:val="16"/>
              </w:rPr>
            </w:pPr>
          </w:p>
        </w:tc>
        <w:tc>
          <w:tcPr>
            <w:tcW w:w="524" w:type="pct"/>
            <w:tcBorders>
              <w:top w:val="single" w:sz="4" w:space="0" w:color="auto"/>
              <w:bottom w:val="single" w:sz="4" w:space="0" w:color="auto"/>
            </w:tcBorders>
            <w:vAlign w:val="bottom"/>
          </w:tcPr>
          <w:p w14:paraId="30E79C7C" w14:textId="77777777" w:rsidR="00B7126A" w:rsidRPr="009128F0" w:rsidRDefault="00B7126A" w:rsidP="00B3445A">
            <w:pPr>
              <w:jc w:val="right"/>
              <w:rPr>
                <w:rFonts w:ascii="Arial" w:hAnsi="Arial" w:cs="Arial"/>
                <w:color w:val="000000" w:themeColor="text1"/>
                <w:sz w:val="16"/>
                <w:szCs w:val="16"/>
              </w:rPr>
            </w:pPr>
          </w:p>
        </w:tc>
        <w:tc>
          <w:tcPr>
            <w:tcW w:w="586" w:type="pct"/>
            <w:tcBorders>
              <w:top w:val="single" w:sz="4" w:space="0" w:color="auto"/>
              <w:bottom w:val="single" w:sz="4" w:space="0" w:color="auto"/>
            </w:tcBorders>
            <w:vAlign w:val="bottom"/>
          </w:tcPr>
          <w:p w14:paraId="406B0981" w14:textId="77777777" w:rsidR="00B7126A" w:rsidRPr="009128F0" w:rsidRDefault="00B7126A" w:rsidP="00B3445A">
            <w:pPr>
              <w:jc w:val="right"/>
              <w:rPr>
                <w:rFonts w:ascii="Arial" w:hAnsi="Arial" w:cs="Arial"/>
                <w:color w:val="000000" w:themeColor="text1"/>
                <w:sz w:val="16"/>
                <w:szCs w:val="16"/>
              </w:rPr>
            </w:pPr>
          </w:p>
        </w:tc>
      </w:tr>
      <w:tr w:rsidR="008E3C69" w:rsidRPr="009128F0" w14:paraId="7650B8F0" w14:textId="77777777" w:rsidTr="00B3445A">
        <w:trPr>
          <w:trHeight w:val="113"/>
        </w:trPr>
        <w:tc>
          <w:tcPr>
            <w:tcW w:w="2780" w:type="pct"/>
            <w:tcBorders>
              <w:top w:val="single" w:sz="4" w:space="0" w:color="auto"/>
              <w:bottom w:val="single" w:sz="4" w:space="0" w:color="auto"/>
            </w:tcBorders>
            <w:vAlign w:val="center"/>
          </w:tcPr>
          <w:p w14:paraId="0B534979" w14:textId="77777777" w:rsidR="008E3C69" w:rsidRPr="009128F0" w:rsidRDefault="008E3C69" w:rsidP="008E3C69">
            <w:pPr>
              <w:rPr>
                <w:rFonts w:ascii="Arial" w:hAnsi="Arial" w:cs="Arial"/>
                <w:b/>
                <w:snapToGrid w:val="0"/>
                <w:color w:val="000000" w:themeColor="text1"/>
                <w:sz w:val="16"/>
                <w:szCs w:val="16"/>
              </w:rPr>
            </w:pPr>
            <w:r w:rsidRPr="009128F0">
              <w:rPr>
                <w:rFonts w:ascii="Arial" w:hAnsi="Arial" w:cs="Arial"/>
                <w:b/>
                <w:snapToGrid w:val="0"/>
                <w:color w:val="000000" w:themeColor="text1"/>
                <w:sz w:val="16"/>
                <w:szCs w:val="16"/>
              </w:rPr>
              <w:t>Net Bilanço Pozisyonu</w:t>
            </w:r>
          </w:p>
        </w:tc>
        <w:tc>
          <w:tcPr>
            <w:tcW w:w="524" w:type="pct"/>
            <w:tcBorders>
              <w:top w:val="single" w:sz="4" w:space="0" w:color="auto"/>
              <w:bottom w:val="single" w:sz="4" w:space="0" w:color="auto"/>
            </w:tcBorders>
            <w:vAlign w:val="bottom"/>
          </w:tcPr>
          <w:p w14:paraId="15366AFF" w14:textId="7DFD7BF9" w:rsidR="008E3C69" w:rsidRPr="00B3445A" w:rsidRDefault="008E3C69" w:rsidP="00B3445A">
            <w:pPr>
              <w:jc w:val="right"/>
              <w:rPr>
                <w:rFonts w:ascii="Arial" w:hAnsi="Arial" w:cs="Arial"/>
                <w:b/>
                <w:color w:val="000000" w:themeColor="text1"/>
                <w:sz w:val="16"/>
                <w:szCs w:val="16"/>
              </w:rPr>
            </w:pPr>
            <w:r w:rsidRPr="00B3445A">
              <w:rPr>
                <w:rFonts w:ascii="Arial" w:hAnsi="Arial" w:cs="Arial"/>
                <w:b/>
                <w:color w:val="000000" w:themeColor="text1"/>
                <w:sz w:val="16"/>
                <w:szCs w:val="16"/>
              </w:rPr>
              <w:t>104.027</w:t>
            </w:r>
          </w:p>
        </w:tc>
        <w:tc>
          <w:tcPr>
            <w:tcW w:w="586" w:type="pct"/>
            <w:tcBorders>
              <w:top w:val="single" w:sz="4" w:space="0" w:color="auto"/>
              <w:bottom w:val="single" w:sz="4" w:space="0" w:color="auto"/>
            </w:tcBorders>
            <w:vAlign w:val="bottom"/>
          </w:tcPr>
          <w:p w14:paraId="63B3696A" w14:textId="0089F254" w:rsidR="008E3C69" w:rsidRPr="00B3445A" w:rsidRDefault="008E3C69" w:rsidP="00B3445A">
            <w:pPr>
              <w:jc w:val="right"/>
              <w:rPr>
                <w:rFonts w:ascii="Arial" w:hAnsi="Arial" w:cs="Arial"/>
                <w:b/>
                <w:color w:val="000000" w:themeColor="text1"/>
                <w:sz w:val="16"/>
                <w:szCs w:val="16"/>
              </w:rPr>
            </w:pPr>
            <w:r w:rsidRPr="00B3445A">
              <w:rPr>
                <w:rFonts w:ascii="Arial" w:hAnsi="Arial" w:cs="Arial"/>
                <w:b/>
                <w:color w:val="000000" w:themeColor="text1"/>
                <w:sz w:val="16"/>
                <w:szCs w:val="16"/>
              </w:rPr>
              <w:t>294.390</w:t>
            </w:r>
          </w:p>
        </w:tc>
        <w:tc>
          <w:tcPr>
            <w:tcW w:w="524" w:type="pct"/>
            <w:tcBorders>
              <w:top w:val="single" w:sz="4" w:space="0" w:color="auto"/>
              <w:bottom w:val="single" w:sz="4" w:space="0" w:color="auto"/>
            </w:tcBorders>
            <w:vAlign w:val="bottom"/>
          </w:tcPr>
          <w:p w14:paraId="74DFEADC" w14:textId="47221F29" w:rsidR="008E3C69" w:rsidRPr="00B3445A" w:rsidRDefault="008E3C69" w:rsidP="00B3445A">
            <w:pPr>
              <w:jc w:val="right"/>
              <w:rPr>
                <w:rFonts w:ascii="Arial" w:hAnsi="Arial" w:cs="Arial"/>
                <w:b/>
                <w:color w:val="000000" w:themeColor="text1"/>
                <w:sz w:val="16"/>
                <w:szCs w:val="16"/>
              </w:rPr>
            </w:pPr>
            <w:r w:rsidRPr="00B3445A">
              <w:rPr>
                <w:rFonts w:ascii="Arial" w:hAnsi="Arial" w:cs="Arial"/>
                <w:b/>
                <w:color w:val="000000" w:themeColor="text1"/>
                <w:sz w:val="16"/>
                <w:szCs w:val="16"/>
              </w:rPr>
              <w:t>212.116</w:t>
            </w:r>
          </w:p>
        </w:tc>
        <w:tc>
          <w:tcPr>
            <w:tcW w:w="586" w:type="pct"/>
            <w:tcBorders>
              <w:top w:val="single" w:sz="4" w:space="0" w:color="auto"/>
              <w:bottom w:val="single" w:sz="4" w:space="0" w:color="auto"/>
            </w:tcBorders>
            <w:vAlign w:val="bottom"/>
          </w:tcPr>
          <w:p w14:paraId="4D41F494" w14:textId="03124CE7" w:rsidR="008E3C69" w:rsidRPr="00B3445A" w:rsidRDefault="008E3C69" w:rsidP="00B3445A">
            <w:pPr>
              <w:jc w:val="right"/>
              <w:rPr>
                <w:rFonts w:ascii="Arial" w:hAnsi="Arial" w:cs="Arial"/>
                <w:b/>
                <w:color w:val="000000" w:themeColor="text1"/>
                <w:sz w:val="16"/>
                <w:szCs w:val="16"/>
              </w:rPr>
            </w:pPr>
            <w:r w:rsidRPr="00B3445A">
              <w:rPr>
                <w:rFonts w:ascii="Arial" w:hAnsi="Arial" w:cs="Arial"/>
                <w:b/>
                <w:color w:val="000000" w:themeColor="text1"/>
                <w:sz w:val="16"/>
                <w:szCs w:val="16"/>
              </w:rPr>
              <w:t>610.533</w:t>
            </w:r>
          </w:p>
        </w:tc>
      </w:tr>
      <w:tr w:rsidR="00B7126A" w:rsidRPr="009128F0" w14:paraId="051655E1" w14:textId="77777777" w:rsidTr="00B3445A">
        <w:trPr>
          <w:trHeight w:val="113"/>
        </w:trPr>
        <w:tc>
          <w:tcPr>
            <w:tcW w:w="2780" w:type="pct"/>
            <w:tcBorders>
              <w:top w:val="single" w:sz="4" w:space="0" w:color="auto"/>
              <w:bottom w:val="single" w:sz="4" w:space="0" w:color="auto"/>
            </w:tcBorders>
            <w:vAlign w:val="center"/>
          </w:tcPr>
          <w:p w14:paraId="11D3D3F7" w14:textId="77777777" w:rsidR="00B7126A" w:rsidRPr="009128F0" w:rsidRDefault="00B7126A" w:rsidP="00B7126A">
            <w:pPr>
              <w:rPr>
                <w:rFonts w:ascii="Arial" w:hAnsi="Arial" w:cs="Arial"/>
                <w:snapToGrid w:val="0"/>
                <w:color w:val="000000" w:themeColor="text1"/>
                <w:sz w:val="16"/>
                <w:szCs w:val="16"/>
              </w:rPr>
            </w:pPr>
          </w:p>
        </w:tc>
        <w:tc>
          <w:tcPr>
            <w:tcW w:w="524" w:type="pct"/>
            <w:tcBorders>
              <w:top w:val="single" w:sz="4" w:space="0" w:color="auto"/>
              <w:bottom w:val="single" w:sz="4" w:space="0" w:color="auto"/>
            </w:tcBorders>
            <w:vAlign w:val="bottom"/>
          </w:tcPr>
          <w:p w14:paraId="0677591D" w14:textId="77777777" w:rsidR="00B7126A" w:rsidRPr="009128F0" w:rsidRDefault="00B7126A" w:rsidP="00B3445A">
            <w:pPr>
              <w:jc w:val="right"/>
              <w:rPr>
                <w:rFonts w:ascii="Arial" w:hAnsi="Arial" w:cs="Arial"/>
                <w:color w:val="000000" w:themeColor="text1"/>
                <w:sz w:val="16"/>
                <w:szCs w:val="16"/>
              </w:rPr>
            </w:pPr>
          </w:p>
        </w:tc>
        <w:tc>
          <w:tcPr>
            <w:tcW w:w="586" w:type="pct"/>
            <w:tcBorders>
              <w:top w:val="single" w:sz="4" w:space="0" w:color="auto"/>
              <w:bottom w:val="single" w:sz="4" w:space="0" w:color="auto"/>
            </w:tcBorders>
            <w:vAlign w:val="bottom"/>
          </w:tcPr>
          <w:p w14:paraId="2BA271B9" w14:textId="77777777" w:rsidR="00B7126A" w:rsidRPr="009128F0" w:rsidRDefault="00B7126A" w:rsidP="00B3445A">
            <w:pPr>
              <w:jc w:val="right"/>
              <w:rPr>
                <w:rFonts w:ascii="Arial" w:hAnsi="Arial" w:cs="Arial"/>
                <w:color w:val="000000" w:themeColor="text1"/>
                <w:sz w:val="16"/>
                <w:szCs w:val="16"/>
              </w:rPr>
            </w:pPr>
          </w:p>
        </w:tc>
        <w:tc>
          <w:tcPr>
            <w:tcW w:w="524" w:type="pct"/>
            <w:tcBorders>
              <w:top w:val="single" w:sz="4" w:space="0" w:color="auto"/>
              <w:bottom w:val="single" w:sz="4" w:space="0" w:color="auto"/>
            </w:tcBorders>
            <w:vAlign w:val="bottom"/>
          </w:tcPr>
          <w:p w14:paraId="11F184ED" w14:textId="77777777" w:rsidR="00B7126A" w:rsidRPr="009128F0" w:rsidRDefault="00B7126A" w:rsidP="00B3445A">
            <w:pPr>
              <w:jc w:val="right"/>
              <w:rPr>
                <w:rFonts w:ascii="Arial" w:hAnsi="Arial" w:cs="Arial"/>
                <w:color w:val="000000" w:themeColor="text1"/>
                <w:sz w:val="16"/>
                <w:szCs w:val="16"/>
              </w:rPr>
            </w:pPr>
          </w:p>
        </w:tc>
        <w:tc>
          <w:tcPr>
            <w:tcW w:w="586" w:type="pct"/>
            <w:tcBorders>
              <w:top w:val="single" w:sz="4" w:space="0" w:color="auto"/>
              <w:bottom w:val="single" w:sz="4" w:space="0" w:color="auto"/>
            </w:tcBorders>
            <w:vAlign w:val="bottom"/>
          </w:tcPr>
          <w:p w14:paraId="79852CD8" w14:textId="77777777" w:rsidR="00B7126A" w:rsidRPr="009128F0" w:rsidRDefault="00B7126A" w:rsidP="00B3445A">
            <w:pPr>
              <w:jc w:val="right"/>
              <w:rPr>
                <w:rFonts w:ascii="Arial" w:hAnsi="Arial" w:cs="Arial"/>
                <w:color w:val="000000" w:themeColor="text1"/>
                <w:sz w:val="16"/>
                <w:szCs w:val="16"/>
              </w:rPr>
            </w:pPr>
          </w:p>
        </w:tc>
      </w:tr>
      <w:tr w:rsidR="008E3C69" w:rsidRPr="009128F0" w14:paraId="033FDC25" w14:textId="77777777" w:rsidTr="00B3445A">
        <w:trPr>
          <w:trHeight w:val="113"/>
        </w:trPr>
        <w:tc>
          <w:tcPr>
            <w:tcW w:w="2780" w:type="pct"/>
            <w:tcBorders>
              <w:top w:val="single" w:sz="4" w:space="0" w:color="auto"/>
              <w:bottom w:val="single" w:sz="4" w:space="0" w:color="auto"/>
            </w:tcBorders>
            <w:vAlign w:val="center"/>
          </w:tcPr>
          <w:p w14:paraId="44E95282" w14:textId="77777777" w:rsidR="008E3C69" w:rsidRPr="009128F0" w:rsidRDefault="008E3C69" w:rsidP="008E3C69">
            <w:pPr>
              <w:rPr>
                <w:rFonts w:ascii="Arial" w:hAnsi="Arial" w:cs="Arial"/>
                <w:b/>
                <w:snapToGrid w:val="0"/>
                <w:color w:val="000000" w:themeColor="text1"/>
                <w:sz w:val="16"/>
                <w:szCs w:val="16"/>
              </w:rPr>
            </w:pPr>
            <w:r w:rsidRPr="009128F0">
              <w:rPr>
                <w:rFonts w:ascii="Arial" w:hAnsi="Arial" w:cs="Arial"/>
                <w:b/>
                <w:snapToGrid w:val="0"/>
                <w:color w:val="000000" w:themeColor="text1"/>
                <w:sz w:val="16"/>
                <w:szCs w:val="16"/>
              </w:rPr>
              <w:t>Net Nazım Hesap Pozisyonu</w:t>
            </w:r>
          </w:p>
        </w:tc>
        <w:tc>
          <w:tcPr>
            <w:tcW w:w="524" w:type="pct"/>
            <w:tcBorders>
              <w:top w:val="single" w:sz="4" w:space="0" w:color="auto"/>
              <w:bottom w:val="single" w:sz="4" w:space="0" w:color="auto"/>
            </w:tcBorders>
            <w:vAlign w:val="bottom"/>
          </w:tcPr>
          <w:p w14:paraId="460F20CA" w14:textId="3D8220AC" w:rsidR="008E3C69" w:rsidRPr="00F606CC" w:rsidRDefault="008E3C69" w:rsidP="00B3445A">
            <w:pPr>
              <w:jc w:val="right"/>
              <w:rPr>
                <w:rFonts w:ascii="Arial" w:hAnsi="Arial" w:cs="Arial"/>
                <w:b/>
                <w:color w:val="000000" w:themeColor="text1"/>
                <w:sz w:val="16"/>
                <w:szCs w:val="16"/>
              </w:rPr>
            </w:pPr>
            <w:r w:rsidRPr="00F606CC">
              <w:rPr>
                <w:rFonts w:ascii="Arial" w:hAnsi="Arial" w:cs="Arial"/>
                <w:b/>
                <w:color w:val="000000" w:themeColor="text1"/>
                <w:sz w:val="16"/>
                <w:szCs w:val="16"/>
              </w:rPr>
              <w:t>(82.442)</w:t>
            </w:r>
          </w:p>
        </w:tc>
        <w:tc>
          <w:tcPr>
            <w:tcW w:w="586" w:type="pct"/>
            <w:tcBorders>
              <w:top w:val="single" w:sz="4" w:space="0" w:color="auto"/>
              <w:bottom w:val="single" w:sz="4" w:space="0" w:color="auto"/>
            </w:tcBorders>
            <w:vAlign w:val="bottom"/>
          </w:tcPr>
          <w:p w14:paraId="4D69BDDF" w14:textId="442C2EB7" w:rsidR="008E3C69" w:rsidRPr="00F606CC" w:rsidRDefault="008E3C69" w:rsidP="00B3445A">
            <w:pPr>
              <w:jc w:val="right"/>
              <w:rPr>
                <w:rFonts w:ascii="Arial" w:hAnsi="Arial" w:cs="Arial"/>
                <w:b/>
                <w:color w:val="000000" w:themeColor="text1"/>
                <w:sz w:val="16"/>
                <w:szCs w:val="16"/>
              </w:rPr>
            </w:pPr>
            <w:r w:rsidRPr="00F606CC">
              <w:rPr>
                <w:rFonts w:ascii="Arial" w:hAnsi="Arial" w:cs="Arial"/>
                <w:b/>
                <w:color w:val="000000" w:themeColor="text1"/>
                <w:sz w:val="16"/>
                <w:szCs w:val="16"/>
              </w:rPr>
              <w:t>670.791</w:t>
            </w:r>
          </w:p>
        </w:tc>
        <w:tc>
          <w:tcPr>
            <w:tcW w:w="524" w:type="pct"/>
            <w:tcBorders>
              <w:top w:val="single" w:sz="4" w:space="0" w:color="auto"/>
              <w:bottom w:val="single" w:sz="4" w:space="0" w:color="auto"/>
            </w:tcBorders>
            <w:vAlign w:val="bottom"/>
          </w:tcPr>
          <w:p w14:paraId="6CA601B4" w14:textId="6E090037" w:rsidR="008E3C69" w:rsidRPr="00F606CC" w:rsidRDefault="008E3C69" w:rsidP="00B3445A">
            <w:pPr>
              <w:jc w:val="right"/>
              <w:rPr>
                <w:rFonts w:ascii="Arial" w:hAnsi="Arial" w:cs="Arial"/>
                <w:b/>
                <w:color w:val="000000" w:themeColor="text1"/>
                <w:sz w:val="16"/>
                <w:szCs w:val="16"/>
              </w:rPr>
            </w:pPr>
            <w:r w:rsidRPr="00F606CC">
              <w:rPr>
                <w:rFonts w:ascii="Arial" w:hAnsi="Arial" w:cs="Arial"/>
                <w:b/>
                <w:color w:val="000000" w:themeColor="text1"/>
                <w:sz w:val="16"/>
                <w:szCs w:val="16"/>
              </w:rPr>
              <w:t>(198.831)</w:t>
            </w:r>
          </w:p>
        </w:tc>
        <w:tc>
          <w:tcPr>
            <w:tcW w:w="586" w:type="pct"/>
            <w:tcBorders>
              <w:top w:val="single" w:sz="4" w:space="0" w:color="auto"/>
              <w:bottom w:val="single" w:sz="4" w:space="0" w:color="auto"/>
            </w:tcBorders>
            <w:vAlign w:val="bottom"/>
          </w:tcPr>
          <w:p w14:paraId="379C5399" w14:textId="6A5A20BC" w:rsidR="008E3C69" w:rsidRPr="00F606CC" w:rsidRDefault="008E3C69" w:rsidP="00B3445A">
            <w:pPr>
              <w:jc w:val="right"/>
              <w:rPr>
                <w:rFonts w:ascii="Arial" w:hAnsi="Arial" w:cs="Arial"/>
                <w:b/>
                <w:color w:val="000000" w:themeColor="text1"/>
                <w:sz w:val="16"/>
                <w:szCs w:val="16"/>
              </w:rPr>
            </w:pPr>
            <w:r w:rsidRPr="00F606CC">
              <w:rPr>
                <w:rFonts w:ascii="Arial" w:hAnsi="Arial" w:cs="Arial"/>
                <w:b/>
                <w:color w:val="000000" w:themeColor="text1"/>
                <w:sz w:val="16"/>
                <w:szCs w:val="16"/>
              </w:rPr>
              <w:t>389.518</w:t>
            </w:r>
          </w:p>
        </w:tc>
      </w:tr>
      <w:tr w:rsidR="008E3C69" w:rsidRPr="009128F0" w14:paraId="6FE8833E" w14:textId="77777777" w:rsidTr="00B3445A">
        <w:trPr>
          <w:trHeight w:val="113"/>
        </w:trPr>
        <w:tc>
          <w:tcPr>
            <w:tcW w:w="2780" w:type="pct"/>
            <w:tcBorders>
              <w:top w:val="single" w:sz="4" w:space="0" w:color="auto"/>
            </w:tcBorders>
            <w:vAlign w:val="center"/>
          </w:tcPr>
          <w:p w14:paraId="43ED1676" w14:textId="4EA6F8AC" w:rsidR="008E3C69" w:rsidRPr="009128F0" w:rsidRDefault="008E3C69" w:rsidP="008E3C69">
            <w:pPr>
              <w:ind w:left="360"/>
              <w:rPr>
                <w:rFonts w:ascii="Arial" w:hAnsi="Arial" w:cs="Arial"/>
                <w:snapToGrid w:val="0"/>
                <w:color w:val="000000" w:themeColor="text1"/>
                <w:sz w:val="16"/>
                <w:szCs w:val="16"/>
              </w:rPr>
            </w:pPr>
            <w:r w:rsidRPr="009128F0">
              <w:rPr>
                <w:rFonts w:ascii="Arial" w:hAnsi="Arial" w:cs="Arial"/>
                <w:snapToGrid w:val="0"/>
                <w:color w:val="000000" w:themeColor="text1"/>
                <w:sz w:val="16"/>
                <w:szCs w:val="16"/>
              </w:rPr>
              <w:t xml:space="preserve">Türev Finansal Araçlardan Alacaklar </w:t>
            </w:r>
            <w:r w:rsidRPr="009128F0">
              <w:rPr>
                <w:rFonts w:ascii="Arial" w:hAnsi="Arial" w:cs="Arial"/>
                <w:snapToGrid w:val="0"/>
                <w:color w:val="000000" w:themeColor="text1"/>
                <w:sz w:val="16"/>
                <w:szCs w:val="16"/>
                <w:vertAlign w:val="superscript"/>
              </w:rPr>
              <w:t>(</w:t>
            </w:r>
            <w:r>
              <w:rPr>
                <w:rFonts w:ascii="Arial" w:hAnsi="Arial" w:cs="Arial"/>
                <w:snapToGrid w:val="0"/>
                <w:color w:val="000000" w:themeColor="text1"/>
                <w:sz w:val="16"/>
                <w:szCs w:val="16"/>
                <w:vertAlign w:val="superscript"/>
              </w:rPr>
              <w:t>*</w:t>
            </w:r>
            <w:r w:rsidRPr="009128F0">
              <w:rPr>
                <w:rFonts w:ascii="Arial" w:hAnsi="Arial" w:cs="Arial"/>
                <w:snapToGrid w:val="0"/>
                <w:color w:val="000000" w:themeColor="text1"/>
                <w:sz w:val="16"/>
                <w:szCs w:val="16"/>
                <w:vertAlign w:val="superscript"/>
              </w:rPr>
              <w:t>****)</w:t>
            </w:r>
          </w:p>
        </w:tc>
        <w:tc>
          <w:tcPr>
            <w:tcW w:w="524" w:type="pct"/>
            <w:tcBorders>
              <w:top w:val="single" w:sz="4" w:space="0" w:color="auto"/>
            </w:tcBorders>
            <w:vAlign w:val="bottom"/>
          </w:tcPr>
          <w:p w14:paraId="79838E59" w14:textId="1EA6B5B9"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86.789</w:t>
            </w:r>
          </w:p>
        </w:tc>
        <w:tc>
          <w:tcPr>
            <w:tcW w:w="586" w:type="pct"/>
            <w:tcBorders>
              <w:top w:val="single" w:sz="4" w:space="0" w:color="auto"/>
            </w:tcBorders>
            <w:vAlign w:val="bottom"/>
          </w:tcPr>
          <w:p w14:paraId="46F8E93D" w14:textId="7C96437C"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711.514</w:t>
            </w:r>
          </w:p>
        </w:tc>
        <w:tc>
          <w:tcPr>
            <w:tcW w:w="524" w:type="pct"/>
            <w:tcBorders>
              <w:top w:val="single" w:sz="4" w:space="0" w:color="auto"/>
            </w:tcBorders>
            <w:vAlign w:val="bottom"/>
          </w:tcPr>
          <w:p w14:paraId="56189B35" w14:textId="2BA7DE9D"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9.155</w:t>
            </w:r>
          </w:p>
        </w:tc>
        <w:tc>
          <w:tcPr>
            <w:tcW w:w="586" w:type="pct"/>
            <w:tcBorders>
              <w:top w:val="single" w:sz="4" w:space="0" w:color="auto"/>
            </w:tcBorders>
            <w:vAlign w:val="bottom"/>
          </w:tcPr>
          <w:p w14:paraId="09071620" w14:textId="6213FC88"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807.458</w:t>
            </w:r>
          </w:p>
        </w:tc>
      </w:tr>
      <w:tr w:rsidR="008E3C69" w:rsidRPr="009128F0" w14:paraId="25C608BD" w14:textId="77777777" w:rsidTr="00B3445A">
        <w:trPr>
          <w:trHeight w:val="113"/>
        </w:trPr>
        <w:tc>
          <w:tcPr>
            <w:tcW w:w="2780" w:type="pct"/>
            <w:vAlign w:val="center"/>
          </w:tcPr>
          <w:p w14:paraId="45FFD583" w14:textId="140E7A55" w:rsidR="008E3C69" w:rsidRPr="009128F0" w:rsidRDefault="008E3C69" w:rsidP="008E3C69">
            <w:pPr>
              <w:ind w:left="360"/>
              <w:rPr>
                <w:rFonts w:ascii="Arial" w:hAnsi="Arial" w:cs="Arial"/>
                <w:snapToGrid w:val="0"/>
                <w:color w:val="000000" w:themeColor="text1"/>
                <w:sz w:val="16"/>
                <w:szCs w:val="16"/>
              </w:rPr>
            </w:pPr>
            <w:r w:rsidRPr="009128F0">
              <w:rPr>
                <w:rFonts w:ascii="Arial" w:hAnsi="Arial" w:cs="Arial"/>
                <w:snapToGrid w:val="0"/>
                <w:color w:val="000000" w:themeColor="text1"/>
                <w:sz w:val="16"/>
                <w:szCs w:val="16"/>
              </w:rPr>
              <w:t xml:space="preserve">Türev Finansal Araçlardan Borçlar </w:t>
            </w:r>
            <w:r w:rsidRPr="009128F0">
              <w:rPr>
                <w:rFonts w:ascii="Arial" w:hAnsi="Arial" w:cs="Arial"/>
                <w:snapToGrid w:val="0"/>
                <w:color w:val="000000" w:themeColor="text1"/>
                <w:sz w:val="16"/>
                <w:szCs w:val="16"/>
                <w:vertAlign w:val="superscript"/>
              </w:rPr>
              <w:t>(**</w:t>
            </w:r>
            <w:r>
              <w:rPr>
                <w:rFonts w:ascii="Arial" w:hAnsi="Arial" w:cs="Arial"/>
                <w:snapToGrid w:val="0"/>
                <w:color w:val="000000" w:themeColor="text1"/>
                <w:sz w:val="16"/>
                <w:szCs w:val="16"/>
                <w:vertAlign w:val="superscript"/>
              </w:rPr>
              <w:t>*</w:t>
            </w:r>
            <w:r w:rsidRPr="009128F0">
              <w:rPr>
                <w:rFonts w:ascii="Arial" w:hAnsi="Arial" w:cs="Arial"/>
                <w:snapToGrid w:val="0"/>
                <w:color w:val="000000" w:themeColor="text1"/>
                <w:sz w:val="16"/>
                <w:szCs w:val="16"/>
                <w:vertAlign w:val="superscript"/>
              </w:rPr>
              <w:t>**)</w:t>
            </w:r>
          </w:p>
        </w:tc>
        <w:tc>
          <w:tcPr>
            <w:tcW w:w="524" w:type="pct"/>
            <w:vAlign w:val="bottom"/>
          </w:tcPr>
          <w:p w14:paraId="02AEE354" w14:textId="33CBE2E5"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169.231</w:t>
            </w:r>
          </w:p>
        </w:tc>
        <w:tc>
          <w:tcPr>
            <w:tcW w:w="586" w:type="pct"/>
            <w:vAlign w:val="bottom"/>
          </w:tcPr>
          <w:p w14:paraId="0A53ADBD" w14:textId="2FCC3DD7"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40.723</w:t>
            </w:r>
          </w:p>
        </w:tc>
        <w:tc>
          <w:tcPr>
            <w:tcW w:w="524" w:type="pct"/>
            <w:vAlign w:val="bottom"/>
          </w:tcPr>
          <w:p w14:paraId="473CE32F" w14:textId="496D21FE"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207.986</w:t>
            </w:r>
          </w:p>
        </w:tc>
        <w:tc>
          <w:tcPr>
            <w:tcW w:w="586" w:type="pct"/>
            <w:vAlign w:val="bottom"/>
          </w:tcPr>
          <w:p w14:paraId="05E46367" w14:textId="7ABDF2A6"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417.940</w:t>
            </w:r>
          </w:p>
        </w:tc>
      </w:tr>
      <w:tr w:rsidR="008E3C69" w:rsidRPr="009128F0" w14:paraId="27A47BFB" w14:textId="77777777" w:rsidTr="00B3445A">
        <w:trPr>
          <w:trHeight w:val="113"/>
        </w:trPr>
        <w:tc>
          <w:tcPr>
            <w:tcW w:w="2780" w:type="pct"/>
            <w:tcBorders>
              <w:bottom w:val="single" w:sz="4" w:space="0" w:color="auto"/>
            </w:tcBorders>
            <w:vAlign w:val="center"/>
          </w:tcPr>
          <w:p w14:paraId="3949F57B" w14:textId="08716E77" w:rsidR="008E3C69" w:rsidRPr="009128F0" w:rsidRDefault="008E3C69" w:rsidP="008E3C69">
            <w:pPr>
              <w:pStyle w:val="Balk5"/>
              <w:ind w:left="360"/>
              <w:rPr>
                <w:rFonts w:ascii="Arial" w:hAnsi="Arial" w:cs="Arial"/>
                <w:b w:val="0"/>
                <w:bCs/>
                <w:color w:val="000000" w:themeColor="text1"/>
                <w:sz w:val="16"/>
                <w:szCs w:val="16"/>
              </w:rPr>
            </w:pPr>
            <w:r w:rsidRPr="009128F0">
              <w:rPr>
                <w:rFonts w:ascii="Arial" w:hAnsi="Arial" w:cs="Arial"/>
                <w:b w:val="0"/>
                <w:bCs/>
                <w:color w:val="000000" w:themeColor="text1"/>
                <w:sz w:val="16"/>
                <w:szCs w:val="16"/>
              </w:rPr>
              <w:t xml:space="preserve">Gayrinakdi Krediler </w:t>
            </w:r>
            <w:r w:rsidRPr="009128F0">
              <w:rPr>
                <w:rFonts w:ascii="Arial" w:hAnsi="Arial" w:cs="Arial"/>
                <w:b w:val="0"/>
                <w:bCs/>
                <w:color w:val="000000" w:themeColor="text1"/>
                <w:sz w:val="16"/>
                <w:szCs w:val="16"/>
                <w:vertAlign w:val="superscript"/>
              </w:rPr>
              <w:t>(***</w:t>
            </w:r>
            <w:r>
              <w:rPr>
                <w:rFonts w:ascii="Arial" w:hAnsi="Arial" w:cs="Arial"/>
                <w:b w:val="0"/>
                <w:bCs/>
                <w:color w:val="000000" w:themeColor="text1"/>
                <w:sz w:val="16"/>
                <w:szCs w:val="16"/>
                <w:vertAlign w:val="superscript"/>
              </w:rPr>
              <w:t>*</w:t>
            </w:r>
            <w:r w:rsidRPr="009128F0">
              <w:rPr>
                <w:rFonts w:ascii="Arial" w:hAnsi="Arial" w:cs="Arial"/>
                <w:b w:val="0"/>
                <w:bCs/>
                <w:color w:val="000000" w:themeColor="text1"/>
                <w:sz w:val="16"/>
                <w:szCs w:val="16"/>
                <w:vertAlign w:val="superscript"/>
              </w:rPr>
              <w:t>**)</w:t>
            </w:r>
          </w:p>
        </w:tc>
        <w:tc>
          <w:tcPr>
            <w:tcW w:w="524" w:type="pct"/>
            <w:tcBorders>
              <w:bottom w:val="single" w:sz="4" w:space="0" w:color="auto"/>
            </w:tcBorders>
            <w:vAlign w:val="bottom"/>
          </w:tcPr>
          <w:p w14:paraId="655B39B6" w14:textId="6412C14A"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1.476.120</w:t>
            </w:r>
          </w:p>
        </w:tc>
        <w:tc>
          <w:tcPr>
            <w:tcW w:w="586" w:type="pct"/>
            <w:tcBorders>
              <w:bottom w:val="single" w:sz="4" w:space="0" w:color="auto"/>
            </w:tcBorders>
            <w:vAlign w:val="bottom"/>
          </w:tcPr>
          <w:p w14:paraId="77C1E6A3" w14:textId="3E8E1ECE"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2.780.675</w:t>
            </w:r>
          </w:p>
        </w:tc>
        <w:tc>
          <w:tcPr>
            <w:tcW w:w="524" w:type="pct"/>
            <w:tcBorders>
              <w:bottom w:val="single" w:sz="4" w:space="0" w:color="auto"/>
            </w:tcBorders>
            <w:vAlign w:val="bottom"/>
          </w:tcPr>
          <w:p w14:paraId="64B9EE27" w14:textId="6D40A664"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48.235</w:t>
            </w:r>
          </w:p>
        </w:tc>
        <w:tc>
          <w:tcPr>
            <w:tcW w:w="586" w:type="pct"/>
            <w:tcBorders>
              <w:bottom w:val="single" w:sz="4" w:space="0" w:color="auto"/>
            </w:tcBorders>
            <w:vAlign w:val="bottom"/>
          </w:tcPr>
          <w:p w14:paraId="4BF24095" w14:textId="643C3732" w:rsidR="008E3C69" w:rsidRPr="00A96C83" w:rsidRDefault="008E3C69" w:rsidP="00B3445A">
            <w:pPr>
              <w:jc w:val="right"/>
              <w:rPr>
                <w:rFonts w:ascii="Arial" w:hAnsi="Arial" w:cs="Arial"/>
                <w:color w:val="000000" w:themeColor="text1"/>
                <w:sz w:val="16"/>
                <w:szCs w:val="16"/>
              </w:rPr>
            </w:pPr>
            <w:r w:rsidRPr="008E3C69">
              <w:rPr>
                <w:rFonts w:ascii="Arial" w:hAnsi="Arial" w:cs="Arial"/>
                <w:color w:val="000000" w:themeColor="text1"/>
                <w:sz w:val="16"/>
                <w:szCs w:val="16"/>
              </w:rPr>
              <w:t>4.305.030</w:t>
            </w:r>
          </w:p>
        </w:tc>
      </w:tr>
      <w:tr w:rsidR="00B7126A" w:rsidRPr="009128F0" w14:paraId="4E3BA26C" w14:textId="77777777" w:rsidTr="00B3445A">
        <w:trPr>
          <w:trHeight w:val="113"/>
        </w:trPr>
        <w:tc>
          <w:tcPr>
            <w:tcW w:w="2780" w:type="pct"/>
            <w:tcBorders>
              <w:top w:val="single" w:sz="4" w:space="0" w:color="auto"/>
            </w:tcBorders>
            <w:vAlign w:val="center"/>
          </w:tcPr>
          <w:p w14:paraId="6C351C94" w14:textId="77777777" w:rsidR="00B7126A" w:rsidRPr="009128F0" w:rsidRDefault="00B7126A" w:rsidP="00B7126A">
            <w:pPr>
              <w:pStyle w:val="Balk3"/>
              <w:rPr>
                <w:rFonts w:ascii="Arial" w:hAnsi="Arial" w:cs="Arial"/>
                <w:color w:val="000000" w:themeColor="text1"/>
                <w:sz w:val="16"/>
                <w:szCs w:val="16"/>
              </w:rPr>
            </w:pPr>
          </w:p>
        </w:tc>
        <w:tc>
          <w:tcPr>
            <w:tcW w:w="524" w:type="pct"/>
            <w:tcBorders>
              <w:top w:val="single" w:sz="4" w:space="0" w:color="auto"/>
            </w:tcBorders>
            <w:vAlign w:val="bottom"/>
          </w:tcPr>
          <w:p w14:paraId="4C965625" w14:textId="77777777" w:rsidR="00B7126A" w:rsidRPr="009128F0" w:rsidRDefault="00B7126A" w:rsidP="00B3445A">
            <w:pPr>
              <w:jc w:val="right"/>
              <w:rPr>
                <w:rFonts w:ascii="Arial" w:hAnsi="Arial" w:cs="Arial"/>
                <w:snapToGrid w:val="0"/>
                <w:color w:val="000000" w:themeColor="text1"/>
                <w:sz w:val="16"/>
                <w:szCs w:val="16"/>
              </w:rPr>
            </w:pPr>
          </w:p>
        </w:tc>
        <w:tc>
          <w:tcPr>
            <w:tcW w:w="586" w:type="pct"/>
            <w:tcBorders>
              <w:top w:val="single" w:sz="4" w:space="0" w:color="auto"/>
            </w:tcBorders>
            <w:vAlign w:val="bottom"/>
          </w:tcPr>
          <w:p w14:paraId="3E73B75D" w14:textId="77777777" w:rsidR="00B7126A" w:rsidRPr="009128F0" w:rsidRDefault="00B7126A" w:rsidP="00B3445A">
            <w:pPr>
              <w:jc w:val="right"/>
              <w:rPr>
                <w:rFonts w:ascii="Arial" w:hAnsi="Arial" w:cs="Arial"/>
                <w:snapToGrid w:val="0"/>
                <w:color w:val="000000" w:themeColor="text1"/>
                <w:sz w:val="16"/>
                <w:szCs w:val="16"/>
              </w:rPr>
            </w:pPr>
          </w:p>
        </w:tc>
        <w:tc>
          <w:tcPr>
            <w:tcW w:w="524" w:type="pct"/>
            <w:tcBorders>
              <w:top w:val="single" w:sz="4" w:space="0" w:color="auto"/>
            </w:tcBorders>
            <w:vAlign w:val="bottom"/>
          </w:tcPr>
          <w:p w14:paraId="784E302A" w14:textId="77777777" w:rsidR="00B7126A" w:rsidRPr="009128F0" w:rsidRDefault="00B7126A" w:rsidP="00B3445A">
            <w:pPr>
              <w:jc w:val="right"/>
              <w:rPr>
                <w:rFonts w:ascii="Arial" w:hAnsi="Arial" w:cs="Arial"/>
                <w:snapToGrid w:val="0"/>
                <w:color w:val="000000" w:themeColor="text1"/>
                <w:sz w:val="16"/>
                <w:szCs w:val="16"/>
              </w:rPr>
            </w:pPr>
          </w:p>
        </w:tc>
        <w:tc>
          <w:tcPr>
            <w:tcW w:w="586" w:type="pct"/>
            <w:tcBorders>
              <w:top w:val="single" w:sz="4" w:space="0" w:color="auto"/>
            </w:tcBorders>
            <w:vAlign w:val="bottom"/>
          </w:tcPr>
          <w:p w14:paraId="6A9AC31A" w14:textId="77777777" w:rsidR="00B7126A" w:rsidRPr="009128F0" w:rsidRDefault="00B7126A" w:rsidP="00B3445A">
            <w:pPr>
              <w:jc w:val="right"/>
              <w:rPr>
                <w:rFonts w:ascii="Arial" w:hAnsi="Arial" w:cs="Arial"/>
                <w:snapToGrid w:val="0"/>
                <w:color w:val="000000" w:themeColor="text1"/>
                <w:sz w:val="16"/>
                <w:szCs w:val="16"/>
              </w:rPr>
            </w:pPr>
          </w:p>
        </w:tc>
      </w:tr>
      <w:tr w:rsidR="00B7126A" w:rsidRPr="009128F0" w14:paraId="5CCE9E65" w14:textId="77777777" w:rsidTr="00B3445A">
        <w:trPr>
          <w:trHeight w:val="113"/>
        </w:trPr>
        <w:tc>
          <w:tcPr>
            <w:tcW w:w="2780" w:type="pct"/>
            <w:vAlign w:val="center"/>
          </w:tcPr>
          <w:p w14:paraId="60D2EB3D" w14:textId="77777777" w:rsidR="00B7126A" w:rsidRPr="009128F0" w:rsidRDefault="00B7126A" w:rsidP="00B7126A">
            <w:pPr>
              <w:pStyle w:val="Balk3"/>
              <w:rPr>
                <w:rFonts w:ascii="Arial" w:hAnsi="Arial" w:cs="Arial"/>
                <w:color w:val="000000" w:themeColor="text1"/>
                <w:sz w:val="16"/>
                <w:szCs w:val="16"/>
              </w:rPr>
            </w:pPr>
            <w:r w:rsidRPr="009128F0">
              <w:rPr>
                <w:rFonts w:ascii="Arial" w:hAnsi="Arial" w:cs="Arial"/>
                <w:color w:val="000000" w:themeColor="text1"/>
                <w:sz w:val="16"/>
                <w:szCs w:val="16"/>
              </w:rPr>
              <w:t>Önceki Dönem</w:t>
            </w:r>
          </w:p>
        </w:tc>
        <w:tc>
          <w:tcPr>
            <w:tcW w:w="524" w:type="pct"/>
            <w:vAlign w:val="bottom"/>
          </w:tcPr>
          <w:p w14:paraId="1697737B" w14:textId="77777777" w:rsidR="00B7126A" w:rsidRPr="009128F0" w:rsidRDefault="00B7126A" w:rsidP="00B3445A">
            <w:pPr>
              <w:jc w:val="right"/>
              <w:rPr>
                <w:rFonts w:ascii="Arial" w:hAnsi="Arial" w:cs="Arial"/>
                <w:snapToGrid w:val="0"/>
                <w:color w:val="000000" w:themeColor="text1"/>
                <w:sz w:val="16"/>
                <w:szCs w:val="16"/>
              </w:rPr>
            </w:pPr>
          </w:p>
        </w:tc>
        <w:tc>
          <w:tcPr>
            <w:tcW w:w="586" w:type="pct"/>
            <w:vAlign w:val="bottom"/>
          </w:tcPr>
          <w:p w14:paraId="4B35F3E0" w14:textId="77777777" w:rsidR="00B7126A" w:rsidRPr="009128F0" w:rsidRDefault="00B7126A" w:rsidP="00B3445A">
            <w:pPr>
              <w:jc w:val="right"/>
              <w:rPr>
                <w:rFonts w:ascii="Arial" w:hAnsi="Arial" w:cs="Arial"/>
                <w:snapToGrid w:val="0"/>
                <w:color w:val="000000" w:themeColor="text1"/>
                <w:sz w:val="16"/>
                <w:szCs w:val="16"/>
              </w:rPr>
            </w:pPr>
          </w:p>
        </w:tc>
        <w:tc>
          <w:tcPr>
            <w:tcW w:w="524" w:type="pct"/>
            <w:vAlign w:val="bottom"/>
          </w:tcPr>
          <w:p w14:paraId="6FD9A912" w14:textId="77777777" w:rsidR="00B7126A" w:rsidRPr="009128F0" w:rsidRDefault="00B7126A" w:rsidP="00B3445A">
            <w:pPr>
              <w:jc w:val="right"/>
              <w:rPr>
                <w:rFonts w:ascii="Arial" w:hAnsi="Arial" w:cs="Arial"/>
                <w:snapToGrid w:val="0"/>
                <w:color w:val="000000" w:themeColor="text1"/>
                <w:sz w:val="16"/>
                <w:szCs w:val="16"/>
              </w:rPr>
            </w:pPr>
          </w:p>
        </w:tc>
        <w:tc>
          <w:tcPr>
            <w:tcW w:w="586" w:type="pct"/>
            <w:vAlign w:val="bottom"/>
          </w:tcPr>
          <w:p w14:paraId="0C38096F" w14:textId="77777777" w:rsidR="00B7126A" w:rsidRPr="009128F0" w:rsidRDefault="00B7126A" w:rsidP="00B3445A">
            <w:pPr>
              <w:jc w:val="right"/>
              <w:rPr>
                <w:rFonts w:ascii="Arial" w:hAnsi="Arial" w:cs="Arial"/>
                <w:snapToGrid w:val="0"/>
                <w:color w:val="000000" w:themeColor="text1"/>
                <w:sz w:val="16"/>
                <w:szCs w:val="16"/>
              </w:rPr>
            </w:pPr>
          </w:p>
        </w:tc>
      </w:tr>
      <w:tr w:rsidR="00412601" w:rsidRPr="009128F0" w14:paraId="79780DE1" w14:textId="77777777" w:rsidTr="00B3445A">
        <w:trPr>
          <w:trHeight w:val="113"/>
        </w:trPr>
        <w:tc>
          <w:tcPr>
            <w:tcW w:w="2780" w:type="pct"/>
            <w:vAlign w:val="center"/>
          </w:tcPr>
          <w:p w14:paraId="7D9F75EF" w14:textId="77777777" w:rsidR="00412601" w:rsidRPr="009128F0" w:rsidRDefault="00412601" w:rsidP="00412601">
            <w:pPr>
              <w:ind w:left="360"/>
              <w:rPr>
                <w:rFonts w:ascii="Arial" w:hAnsi="Arial" w:cs="Arial"/>
                <w:snapToGrid w:val="0"/>
                <w:color w:val="000000" w:themeColor="text1"/>
                <w:sz w:val="16"/>
                <w:szCs w:val="16"/>
              </w:rPr>
            </w:pPr>
            <w:r w:rsidRPr="009128F0">
              <w:rPr>
                <w:rFonts w:ascii="Arial" w:hAnsi="Arial" w:cs="Arial"/>
                <w:snapToGrid w:val="0"/>
                <w:color w:val="000000" w:themeColor="text1"/>
                <w:sz w:val="16"/>
                <w:szCs w:val="16"/>
              </w:rPr>
              <w:t xml:space="preserve">Toplam Varlıklar </w:t>
            </w:r>
          </w:p>
        </w:tc>
        <w:tc>
          <w:tcPr>
            <w:tcW w:w="524" w:type="pct"/>
            <w:vAlign w:val="bottom"/>
          </w:tcPr>
          <w:p w14:paraId="697C4B95" w14:textId="2B46056C" w:rsidR="00412601" w:rsidRPr="00412601" w:rsidRDefault="00412601" w:rsidP="00B3445A">
            <w:pPr>
              <w:jc w:val="right"/>
              <w:rPr>
                <w:rFonts w:ascii="Arial" w:hAnsi="Arial" w:cs="Arial"/>
                <w:color w:val="000000" w:themeColor="text1"/>
                <w:sz w:val="16"/>
                <w:szCs w:val="16"/>
              </w:rPr>
            </w:pPr>
            <w:r w:rsidRPr="00412601">
              <w:rPr>
                <w:rFonts w:ascii="Arial" w:hAnsi="Arial" w:cs="Arial"/>
                <w:color w:val="000000" w:themeColor="text1"/>
                <w:sz w:val="16"/>
                <w:szCs w:val="16"/>
              </w:rPr>
              <w:t>5.230.416</w:t>
            </w:r>
          </w:p>
        </w:tc>
        <w:tc>
          <w:tcPr>
            <w:tcW w:w="586" w:type="pct"/>
            <w:vAlign w:val="bottom"/>
          </w:tcPr>
          <w:p w14:paraId="606C7369" w14:textId="384AD5A7" w:rsidR="00412601" w:rsidRPr="00412601" w:rsidRDefault="00412601" w:rsidP="00B3445A">
            <w:pPr>
              <w:jc w:val="right"/>
              <w:rPr>
                <w:rFonts w:ascii="Arial" w:hAnsi="Arial" w:cs="Arial"/>
                <w:color w:val="000000" w:themeColor="text1"/>
                <w:sz w:val="16"/>
                <w:szCs w:val="16"/>
              </w:rPr>
            </w:pPr>
            <w:r w:rsidRPr="00412601">
              <w:rPr>
                <w:rFonts w:ascii="Arial" w:hAnsi="Arial" w:cs="Arial"/>
                <w:color w:val="000000" w:themeColor="text1"/>
                <w:sz w:val="16"/>
                <w:szCs w:val="16"/>
              </w:rPr>
              <w:t>12.154.661</w:t>
            </w:r>
          </w:p>
        </w:tc>
        <w:tc>
          <w:tcPr>
            <w:tcW w:w="524" w:type="pct"/>
            <w:vAlign w:val="bottom"/>
          </w:tcPr>
          <w:p w14:paraId="3B946CA5" w14:textId="29F34435" w:rsidR="00412601" w:rsidRPr="00412601" w:rsidRDefault="00412601" w:rsidP="00B3445A">
            <w:pPr>
              <w:jc w:val="right"/>
              <w:rPr>
                <w:rFonts w:ascii="Arial" w:hAnsi="Arial" w:cs="Arial"/>
                <w:color w:val="000000" w:themeColor="text1"/>
                <w:sz w:val="16"/>
                <w:szCs w:val="16"/>
              </w:rPr>
            </w:pPr>
            <w:r w:rsidRPr="00412601">
              <w:rPr>
                <w:rFonts w:ascii="Arial" w:hAnsi="Arial" w:cs="Arial"/>
                <w:color w:val="000000" w:themeColor="text1"/>
                <w:sz w:val="16"/>
                <w:szCs w:val="16"/>
              </w:rPr>
              <w:t>1.196.246</w:t>
            </w:r>
          </w:p>
        </w:tc>
        <w:tc>
          <w:tcPr>
            <w:tcW w:w="586" w:type="pct"/>
            <w:vAlign w:val="bottom"/>
          </w:tcPr>
          <w:p w14:paraId="4818C630" w14:textId="748C653D" w:rsidR="00412601" w:rsidRPr="00412601" w:rsidRDefault="00412601" w:rsidP="00B3445A">
            <w:pPr>
              <w:jc w:val="right"/>
              <w:rPr>
                <w:rFonts w:ascii="Arial" w:hAnsi="Arial" w:cs="Arial"/>
                <w:color w:val="000000" w:themeColor="text1"/>
                <w:sz w:val="16"/>
                <w:szCs w:val="16"/>
              </w:rPr>
            </w:pPr>
            <w:r w:rsidRPr="00412601">
              <w:rPr>
                <w:rFonts w:ascii="Arial" w:hAnsi="Arial" w:cs="Arial"/>
                <w:color w:val="000000" w:themeColor="text1"/>
                <w:sz w:val="16"/>
                <w:szCs w:val="16"/>
              </w:rPr>
              <w:t>18.581.323</w:t>
            </w:r>
          </w:p>
        </w:tc>
      </w:tr>
      <w:tr w:rsidR="00412601" w:rsidRPr="009128F0" w14:paraId="56E25206" w14:textId="77777777" w:rsidTr="00B3445A">
        <w:trPr>
          <w:trHeight w:val="113"/>
        </w:trPr>
        <w:tc>
          <w:tcPr>
            <w:tcW w:w="2780" w:type="pct"/>
            <w:vAlign w:val="center"/>
          </w:tcPr>
          <w:p w14:paraId="0DB966E7" w14:textId="77777777" w:rsidR="00412601" w:rsidRPr="009128F0" w:rsidRDefault="00412601" w:rsidP="00412601">
            <w:pPr>
              <w:ind w:left="360"/>
              <w:rPr>
                <w:rFonts w:ascii="Arial" w:hAnsi="Arial" w:cs="Arial"/>
                <w:snapToGrid w:val="0"/>
                <w:color w:val="000000" w:themeColor="text1"/>
                <w:sz w:val="16"/>
                <w:szCs w:val="16"/>
              </w:rPr>
            </w:pPr>
            <w:r w:rsidRPr="009128F0">
              <w:rPr>
                <w:rFonts w:ascii="Arial" w:hAnsi="Arial" w:cs="Arial"/>
                <w:snapToGrid w:val="0"/>
                <w:color w:val="000000" w:themeColor="text1"/>
                <w:sz w:val="16"/>
                <w:szCs w:val="16"/>
              </w:rPr>
              <w:t xml:space="preserve">Toplam Yükümlülükler </w:t>
            </w:r>
          </w:p>
        </w:tc>
        <w:tc>
          <w:tcPr>
            <w:tcW w:w="524" w:type="pct"/>
            <w:vAlign w:val="bottom"/>
          </w:tcPr>
          <w:p w14:paraId="1CAD70A1" w14:textId="3E3F23F1" w:rsidR="00412601" w:rsidRPr="00412601" w:rsidRDefault="00412601" w:rsidP="00B3445A">
            <w:pPr>
              <w:jc w:val="right"/>
              <w:rPr>
                <w:rFonts w:ascii="Arial" w:hAnsi="Arial" w:cs="Arial"/>
                <w:color w:val="000000" w:themeColor="text1"/>
                <w:sz w:val="16"/>
                <w:szCs w:val="16"/>
              </w:rPr>
            </w:pPr>
            <w:r w:rsidRPr="00412601">
              <w:rPr>
                <w:rFonts w:ascii="Arial" w:hAnsi="Arial" w:cs="Arial"/>
                <w:color w:val="000000" w:themeColor="text1"/>
                <w:sz w:val="16"/>
                <w:szCs w:val="16"/>
              </w:rPr>
              <w:t>4.975.376</w:t>
            </w:r>
          </w:p>
        </w:tc>
        <w:tc>
          <w:tcPr>
            <w:tcW w:w="586" w:type="pct"/>
            <w:vAlign w:val="bottom"/>
          </w:tcPr>
          <w:p w14:paraId="44C6999E" w14:textId="1752A5B3" w:rsidR="00412601" w:rsidRPr="00412601" w:rsidRDefault="00412601" w:rsidP="00B3445A">
            <w:pPr>
              <w:jc w:val="right"/>
              <w:rPr>
                <w:rFonts w:ascii="Arial" w:hAnsi="Arial" w:cs="Arial"/>
                <w:color w:val="000000" w:themeColor="text1"/>
                <w:sz w:val="16"/>
                <w:szCs w:val="16"/>
              </w:rPr>
            </w:pPr>
            <w:r w:rsidRPr="00412601">
              <w:rPr>
                <w:rFonts w:ascii="Arial" w:hAnsi="Arial" w:cs="Arial"/>
                <w:color w:val="000000" w:themeColor="text1"/>
                <w:sz w:val="16"/>
                <w:szCs w:val="16"/>
              </w:rPr>
              <w:t>12.483.878</w:t>
            </w:r>
          </w:p>
        </w:tc>
        <w:tc>
          <w:tcPr>
            <w:tcW w:w="524" w:type="pct"/>
            <w:vAlign w:val="bottom"/>
          </w:tcPr>
          <w:p w14:paraId="12002708" w14:textId="58AB9300" w:rsidR="00412601" w:rsidRPr="00412601" w:rsidRDefault="00412601" w:rsidP="00B3445A">
            <w:pPr>
              <w:jc w:val="right"/>
              <w:rPr>
                <w:rFonts w:ascii="Arial" w:hAnsi="Arial" w:cs="Arial"/>
                <w:color w:val="000000" w:themeColor="text1"/>
                <w:sz w:val="16"/>
                <w:szCs w:val="16"/>
              </w:rPr>
            </w:pPr>
            <w:r w:rsidRPr="00412601">
              <w:rPr>
                <w:rFonts w:ascii="Arial" w:hAnsi="Arial" w:cs="Arial"/>
                <w:color w:val="000000" w:themeColor="text1"/>
                <w:sz w:val="16"/>
                <w:szCs w:val="16"/>
              </w:rPr>
              <w:t>908.063</w:t>
            </w:r>
          </w:p>
        </w:tc>
        <w:tc>
          <w:tcPr>
            <w:tcW w:w="586" w:type="pct"/>
            <w:vAlign w:val="bottom"/>
          </w:tcPr>
          <w:p w14:paraId="2AE60F36" w14:textId="49335213" w:rsidR="00412601" w:rsidRPr="00412601" w:rsidRDefault="00412601" w:rsidP="00B3445A">
            <w:pPr>
              <w:jc w:val="right"/>
              <w:rPr>
                <w:rFonts w:ascii="Arial" w:hAnsi="Arial" w:cs="Arial"/>
                <w:color w:val="000000" w:themeColor="text1"/>
                <w:sz w:val="16"/>
                <w:szCs w:val="16"/>
              </w:rPr>
            </w:pPr>
            <w:r w:rsidRPr="00412601">
              <w:rPr>
                <w:rFonts w:ascii="Arial" w:hAnsi="Arial" w:cs="Arial"/>
                <w:color w:val="000000" w:themeColor="text1"/>
                <w:sz w:val="16"/>
                <w:szCs w:val="16"/>
              </w:rPr>
              <w:t>18.367.317</w:t>
            </w:r>
          </w:p>
        </w:tc>
      </w:tr>
      <w:tr w:rsidR="00B7126A" w:rsidRPr="009128F0" w14:paraId="1CF31575" w14:textId="77777777" w:rsidTr="00B3445A">
        <w:trPr>
          <w:trHeight w:val="113"/>
        </w:trPr>
        <w:tc>
          <w:tcPr>
            <w:tcW w:w="2780" w:type="pct"/>
            <w:tcBorders>
              <w:bottom w:val="single" w:sz="4" w:space="0" w:color="auto"/>
            </w:tcBorders>
            <w:vAlign w:val="center"/>
          </w:tcPr>
          <w:p w14:paraId="43718DFD" w14:textId="77777777" w:rsidR="00B7126A" w:rsidRPr="009128F0" w:rsidRDefault="00B7126A" w:rsidP="00B7126A">
            <w:pPr>
              <w:ind w:left="360"/>
              <w:rPr>
                <w:rFonts w:ascii="Arial" w:hAnsi="Arial" w:cs="Arial"/>
                <w:snapToGrid w:val="0"/>
                <w:color w:val="000000" w:themeColor="text1"/>
                <w:sz w:val="16"/>
                <w:szCs w:val="16"/>
              </w:rPr>
            </w:pPr>
          </w:p>
        </w:tc>
        <w:tc>
          <w:tcPr>
            <w:tcW w:w="524" w:type="pct"/>
            <w:tcBorders>
              <w:bottom w:val="single" w:sz="4" w:space="0" w:color="auto"/>
            </w:tcBorders>
            <w:vAlign w:val="bottom"/>
          </w:tcPr>
          <w:p w14:paraId="76610CA2" w14:textId="77777777" w:rsidR="00B7126A" w:rsidRPr="00E229C0" w:rsidRDefault="00B7126A" w:rsidP="00B3445A">
            <w:pPr>
              <w:jc w:val="right"/>
              <w:rPr>
                <w:rFonts w:ascii="Arial" w:hAnsi="Arial" w:cs="Arial"/>
                <w:color w:val="000000" w:themeColor="text1"/>
                <w:sz w:val="16"/>
                <w:szCs w:val="16"/>
              </w:rPr>
            </w:pPr>
          </w:p>
        </w:tc>
        <w:tc>
          <w:tcPr>
            <w:tcW w:w="586" w:type="pct"/>
            <w:tcBorders>
              <w:bottom w:val="single" w:sz="4" w:space="0" w:color="auto"/>
            </w:tcBorders>
            <w:vAlign w:val="bottom"/>
          </w:tcPr>
          <w:p w14:paraId="042E8802" w14:textId="77777777" w:rsidR="00B7126A" w:rsidRPr="00E229C0" w:rsidRDefault="00B7126A" w:rsidP="00B3445A">
            <w:pPr>
              <w:jc w:val="right"/>
              <w:rPr>
                <w:rFonts w:ascii="Arial" w:hAnsi="Arial" w:cs="Arial"/>
                <w:color w:val="000000" w:themeColor="text1"/>
                <w:sz w:val="16"/>
                <w:szCs w:val="16"/>
              </w:rPr>
            </w:pPr>
          </w:p>
        </w:tc>
        <w:tc>
          <w:tcPr>
            <w:tcW w:w="524" w:type="pct"/>
            <w:tcBorders>
              <w:bottom w:val="single" w:sz="4" w:space="0" w:color="auto"/>
            </w:tcBorders>
            <w:vAlign w:val="bottom"/>
          </w:tcPr>
          <w:p w14:paraId="08247099" w14:textId="77777777" w:rsidR="00B7126A" w:rsidRPr="00E229C0" w:rsidRDefault="00B7126A" w:rsidP="00B3445A">
            <w:pPr>
              <w:jc w:val="right"/>
              <w:rPr>
                <w:rFonts w:ascii="Arial" w:hAnsi="Arial" w:cs="Arial"/>
                <w:color w:val="000000" w:themeColor="text1"/>
                <w:sz w:val="16"/>
                <w:szCs w:val="16"/>
              </w:rPr>
            </w:pPr>
          </w:p>
        </w:tc>
        <w:tc>
          <w:tcPr>
            <w:tcW w:w="586" w:type="pct"/>
            <w:tcBorders>
              <w:bottom w:val="single" w:sz="4" w:space="0" w:color="auto"/>
            </w:tcBorders>
            <w:vAlign w:val="bottom"/>
          </w:tcPr>
          <w:p w14:paraId="79005613" w14:textId="77777777" w:rsidR="00B7126A" w:rsidRPr="00E229C0" w:rsidRDefault="00B7126A" w:rsidP="00B3445A">
            <w:pPr>
              <w:jc w:val="right"/>
              <w:rPr>
                <w:rFonts w:ascii="Arial" w:hAnsi="Arial" w:cs="Arial"/>
                <w:color w:val="000000" w:themeColor="text1"/>
                <w:sz w:val="16"/>
                <w:szCs w:val="16"/>
              </w:rPr>
            </w:pPr>
          </w:p>
        </w:tc>
      </w:tr>
      <w:tr w:rsidR="00412601" w:rsidRPr="009128F0" w14:paraId="3BFAF977" w14:textId="77777777" w:rsidTr="00B3445A">
        <w:trPr>
          <w:trHeight w:val="113"/>
        </w:trPr>
        <w:tc>
          <w:tcPr>
            <w:tcW w:w="2780" w:type="pct"/>
            <w:tcBorders>
              <w:top w:val="single" w:sz="4" w:space="0" w:color="auto"/>
              <w:bottom w:val="single" w:sz="4" w:space="0" w:color="auto"/>
            </w:tcBorders>
            <w:vAlign w:val="center"/>
          </w:tcPr>
          <w:p w14:paraId="348AFB67" w14:textId="77777777" w:rsidR="00412601" w:rsidRPr="009128F0" w:rsidRDefault="00412601" w:rsidP="00412601">
            <w:pPr>
              <w:rPr>
                <w:rFonts w:ascii="Arial" w:hAnsi="Arial" w:cs="Arial"/>
                <w:b/>
                <w:snapToGrid w:val="0"/>
                <w:color w:val="000000" w:themeColor="text1"/>
                <w:sz w:val="16"/>
                <w:szCs w:val="16"/>
              </w:rPr>
            </w:pPr>
            <w:r w:rsidRPr="009128F0">
              <w:rPr>
                <w:rFonts w:ascii="Arial" w:hAnsi="Arial" w:cs="Arial"/>
                <w:b/>
                <w:snapToGrid w:val="0"/>
                <w:color w:val="000000" w:themeColor="text1"/>
                <w:sz w:val="16"/>
                <w:szCs w:val="16"/>
              </w:rPr>
              <w:t>Net Bilanço Pozisyonu</w:t>
            </w:r>
          </w:p>
        </w:tc>
        <w:tc>
          <w:tcPr>
            <w:tcW w:w="524" w:type="pct"/>
            <w:tcBorders>
              <w:top w:val="single" w:sz="4" w:space="0" w:color="auto"/>
              <w:bottom w:val="single" w:sz="4" w:space="0" w:color="auto"/>
            </w:tcBorders>
            <w:vAlign w:val="bottom"/>
          </w:tcPr>
          <w:p w14:paraId="52DB6659" w14:textId="125AC1F2" w:rsidR="00412601" w:rsidRPr="00E229C0" w:rsidRDefault="00412601" w:rsidP="00B3445A">
            <w:pPr>
              <w:jc w:val="right"/>
              <w:rPr>
                <w:rFonts w:ascii="Arial" w:hAnsi="Arial" w:cs="Arial"/>
                <w:b/>
                <w:color w:val="000000" w:themeColor="text1"/>
                <w:sz w:val="16"/>
                <w:szCs w:val="16"/>
              </w:rPr>
            </w:pPr>
            <w:r w:rsidRPr="00A96C83">
              <w:rPr>
                <w:rFonts w:ascii="Arial" w:hAnsi="Arial" w:cs="Arial"/>
                <w:b/>
                <w:color w:val="000000" w:themeColor="text1"/>
                <w:sz w:val="16"/>
                <w:szCs w:val="16"/>
              </w:rPr>
              <w:t>255.040</w:t>
            </w:r>
          </w:p>
        </w:tc>
        <w:tc>
          <w:tcPr>
            <w:tcW w:w="586" w:type="pct"/>
            <w:tcBorders>
              <w:top w:val="single" w:sz="4" w:space="0" w:color="auto"/>
              <w:bottom w:val="single" w:sz="4" w:space="0" w:color="auto"/>
            </w:tcBorders>
            <w:vAlign w:val="bottom"/>
          </w:tcPr>
          <w:p w14:paraId="45F24C8F" w14:textId="3ECF1909" w:rsidR="00412601" w:rsidRPr="00E229C0" w:rsidRDefault="00412601" w:rsidP="00B3445A">
            <w:pPr>
              <w:jc w:val="right"/>
              <w:rPr>
                <w:rFonts w:ascii="Arial" w:hAnsi="Arial" w:cs="Arial"/>
                <w:b/>
                <w:color w:val="000000" w:themeColor="text1"/>
                <w:sz w:val="16"/>
                <w:szCs w:val="16"/>
              </w:rPr>
            </w:pPr>
            <w:r w:rsidRPr="00A96C83">
              <w:rPr>
                <w:rFonts w:ascii="Arial" w:hAnsi="Arial" w:cs="Arial"/>
                <w:b/>
                <w:color w:val="000000" w:themeColor="text1"/>
                <w:sz w:val="16"/>
                <w:szCs w:val="16"/>
              </w:rPr>
              <w:t>(329.217)</w:t>
            </w:r>
          </w:p>
        </w:tc>
        <w:tc>
          <w:tcPr>
            <w:tcW w:w="524" w:type="pct"/>
            <w:tcBorders>
              <w:top w:val="single" w:sz="4" w:space="0" w:color="auto"/>
              <w:bottom w:val="single" w:sz="4" w:space="0" w:color="auto"/>
            </w:tcBorders>
            <w:vAlign w:val="bottom"/>
          </w:tcPr>
          <w:p w14:paraId="7B6FD6D3" w14:textId="2A0049FC" w:rsidR="00412601" w:rsidRPr="00E229C0" w:rsidRDefault="00412601" w:rsidP="00B3445A">
            <w:pPr>
              <w:jc w:val="right"/>
              <w:rPr>
                <w:rFonts w:ascii="Arial" w:hAnsi="Arial" w:cs="Arial"/>
                <w:b/>
                <w:color w:val="000000" w:themeColor="text1"/>
                <w:sz w:val="16"/>
                <w:szCs w:val="16"/>
              </w:rPr>
            </w:pPr>
            <w:r w:rsidRPr="00A96C83">
              <w:rPr>
                <w:rFonts w:ascii="Arial" w:hAnsi="Arial" w:cs="Arial"/>
                <w:b/>
                <w:color w:val="000000" w:themeColor="text1"/>
                <w:sz w:val="16"/>
                <w:szCs w:val="16"/>
              </w:rPr>
              <w:t>288.183</w:t>
            </w:r>
          </w:p>
        </w:tc>
        <w:tc>
          <w:tcPr>
            <w:tcW w:w="586" w:type="pct"/>
            <w:tcBorders>
              <w:top w:val="single" w:sz="4" w:space="0" w:color="auto"/>
              <w:bottom w:val="single" w:sz="4" w:space="0" w:color="auto"/>
            </w:tcBorders>
            <w:vAlign w:val="bottom"/>
          </w:tcPr>
          <w:p w14:paraId="0C91446E" w14:textId="6823089C" w:rsidR="00412601" w:rsidRPr="00E229C0" w:rsidRDefault="00412601" w:rsidP="00B3445A">
            <w:pPr>
              <w:jc w:val="right"/>
              <w:rPr>
                <w:rFonts w:ascii="Arial" w:hAnsi="Arial" w:cs="Arial"/>
                <w:b/>
                <w:color w:val="000000" w:themeColor="text1"/>
                <w:sz w:val="16"/>
                <w:szCs w:val="16"/>
              </w:rPr>
            </w:pPr>
            <w:r w:rsidRPr="00A96C83">
              <w:rPr>
                <w:rFonts w:ascii="Arial" w:hAnsi="Arial" w:cs="Arial"/>
                <w:b/>
                <w:color w:val="000000" w:themeColor="text1"/>
                <w:sz w:val="16"/>
                <w:szCs w:val="16"/>
              </w:rPr>
              <w:t>214.006</w:t>
            </w:r>
          </w:p>
        </w:tc>
      </w:tr>
      <w:tr w:rsidR="00B7126A" w:rsidRPr="009128F0" w14:paraId="23230299" w14:textId="77777777" w:rsidTr="00B3445A">
        <w:trPr>
          <w:trHeight w:val="113"/>
        </w:trPr>
        <w:tc>
          <w:tcPr>
            <w:tcW w:w="2780" w:type="pct"/>
            <w:tcBorders>
              <w:top w:val="single" w:sz="4" w:space="0" w:color="auto"/>
              <w:bottom w:val="single" w:sz="4" w:space="0" w:color="auto"/>
            </w:tcBorders>
            <w:vAlign w:val="center"/>
          </w:tcPr>
          <w:p w14:paraId="26412B57" w14:textId="77777777" w:rsidR="00B7126A" w:rsidRPr="009128F0" w:rsidRDefault="00B7126A" w:rsidP="00B7126A">
            <w:pPr>
              <w:rPr>
                <w:rFonts w:ascii="Arial" w:hAnsi="Arial" w:cs="Arial"/>
                <w:snapToGrid w:val="0"/>
                <w:color w:val="000000" w:themeColor="text1"/>
                <w:sz w:val="16"/>
                <w:szCs w:val="16"/>
              </w:rPr>
            </w:pPr>
          </w:p>
        </w:tc>
        <w:tc>
          <w:tcPr>
            <w:tcW w:w="524" w:type="pct"/>
            <w:tcBorders>
              <w:top w:val="single" w:sz="4" w:space="0" w:color="auto"/>
              <w:bottom w:val="single" w:sz="4" w:space="0" w:color="auto"/>
            </w:tcBorders>
            <w:vAlign w:val="bottom"/>
          </w:tcPr>
          <w:p w14:paraId="2D286BAB" w14:textId="77777777" w:rsidR="00B7126A" w:rsidRPr="00E229C0" w:rsidRDefault="00B7126A" w:rsidP="00B3445A">
            <w:pPr>
              <w:jc w:val="right"/>
              <w:rPr>
                <w:rFonts w:ascii="Arial" w:hAnsi="Arial" w:cs="Arial"/>
                <w:color w:val="000000" w:themeColor="text1"/>
                <w:sz w:val="16"/>
                <w:szCs w:val="16"/>
              </w:rPr>
            </w:pPr>
          </w:p>
        </w:tc>
        <w:tc>
          <w:tcPr>
            <w:tcW w:w="586" w:type="pct"/>
            <w:tcBorders>
              <w:top w:val="single" w:sz="4" w:space="0" w:color="auto"/>
              <w:bottom w:val="single" w:sz="4" w:space="0" w:color="auto"/>
            </w:tcBorders>
            <w:vAlign w:val="bottom"/>
          </w:tcPr>
          <w:p w14:paraId="02B74868" w14:textId="77777777" w:rsidR="00B7126A" w:rsidRPr="00E229C0" w:rsidRDefault="00B7126A" w:rsidP="00B3445A">
            <w:pPr>
              <w:jc w:val="right"/>
              <w:rPr>
                <w:rFonts w:ascii="Arial" w:hAnsi="Arial" w:cs="Arial"/>
                <w:color w:val="000000" w:themeColor="text1"/>
                <w:sz w:val="16"/>
                <w:szCs w:val="16"/>
              </w:rPr>
            </w:pPr>
          </w:p>
        </w:tc>
        <w:tc>
          <w:tcPr>
            <w:tcW w:w="524" w:type="pct"/>
            <w:tcBorders>
              <w:top w:val="single" w:sz="4" w:space="0" w:color="auto"/>
              <w:bottom w:val="single" w:sz="4" w:space="0" w:color="auto"/>
            </w:tcBorders>
            <w:vAlign w:val="bottom"/>
          </w:tcPr>
          <w:p w14:paraId="4C61639F" w14:textId="77777777" w:rsidR="00B7126A" w:rsidRPr="00E229C0" w:rsidRDefault="00B7126A" w:rsidP="00B3445A">
            <w:pPr>
              <w:jc w:val="right"/>
              <w:rPr>
                <w:rFonts w:ascii="Arial" w:hAnsi="Arial" w:cs="Arial"/>
                <w:color w:val="000000" w:themeColor="text1"/>
                <w:sz w:val="16"/>
                <w:szCs w:val="16"/>
              </w:rPr>
            </w:pPr>
          </w:p>
        </w:tc>
        <w:tc>
          <w:tcPr>
            <w:tcW w:w="586" w:type="pct"/>
            <w:tcBorders>
              <w:top w:val="single" w:sz="4" w:space="0" w:color="auto"/>
              <w:bottom w:val="single" w:sz="4" w:space="0" w:color="auto"/>
            </w:tcBorders>
            <w:vAlign w:val="bottom"/>
          </w:tcPr>
          <w:p w14:paraId="4F379A30" w14:textId="77777777" w:rsidR="00B7126A" w:rsidRPr="00E229C0" w:rsidRDefault="00B7126A" w:rsidP="00B3445A">
            <w:pPr>
              <w:jc w:val="right"/>
              <w:rPr>
                <w:rFonts w:ascii="Arial" w:hAnsi="Arial" w:cs="Arial"/>
                <w:color w:val="000000" w:themeColor="text1"/>
                <w:sz w:val="16"/>
                <w:szCs w:val="16"/>
              </w:rPr>
            </w:pPr>
          </w:p>
        </w:tc>
      </w:tr>
      <w:tr w:rsidR="00412601" w:rsidRPr="009128F0" w14:paraId="54ABBF25" w14:textId="77777777" w:rsidTr="00B3445A">
        <w:trPr>
          <w:trHeight w:val="113"/>
        </w:trPr>
        <w:tc>
          <w:tcPr>
            <w:tcW w:w="2780" w:type="pct"/>
            <w:tcBorders>
              <w:top w:val="single" w:sz="4" w:space="0" w:color="auto"/>
              <w:bottom w:val="single" w:sz="4" w:space="0" w:color="auto"/>
            </w:tcBorders>
            <w:vAlign w:val="center"/>
          </w:tcPr>
          <w:p w14:paraId="11277549" w14:textId="77777777" w:rsidR="00412601" w:rsidRPr="009128F0" w:rsidRDefault="00412601" w:rsidP="00412601">
            <w:pPr>
              <w:rPr>
                <w:rFonts w:ascii="Arial" w:hAnsi="Arial" w:cs="Arial"/>
                <w:b/>
                <w:snapToGrid w:val="0"/>
                <w:color w:val="000000" w:themeColor="text1"/>
                <w:sz w:val="16"/>
                <w:szCs w:val="16"/>
              </w:rPr>
            </w:pPr>
            <w:r w:rsidRPr="009128F0">
              <w:rPr>
                <w:rFonts w:ascii="Arial" w:hAnsi="Arial" w:cs="Arial"/>
                <w:b/>
                <w:snapToGrid w:val="0"/>
                <w:color w:val="000000" w:themeColor="text1"/>
                <w:sz w:val="16"/>
                <w:szCs w:val="16"/>
              </w:rPr>
              <w:t>Net Nazım Hesap Pozisyonu</w:t>
            </w:r>
          </w:p>
        </w:tc>
        <w:tc>
          <w:tcPr>
            <w:tcW w:w="524" w:type="pct"/>
            <w:tcBorders>
              <w:top w:val="single" w:sz="4" w:space="0" w:color="auto"/>
              <w:bottom w:val="single" w:sz="4" w:space="0" w:color="auto"/>
            </w:tcBorders>
            <w:vAlign w:val="bottom"/>
          </w:tcPr>
          <w:p w14:paraId="31CB32DC" w14:textId="289E9067" w:rsidR="00412601" w:rsidRPr="00E229C0" w:rsidRDefault="00412601" w:rsidP="00B3445A">
            <w:pPr>
              <w:jc w:val="right"/>
              <w:rPr>
                <w:rFonts w:ascii="Arial" w:hAnsi="Arial" w:cs="Arial"/>
                <w:b/>
                <w:color w:val="000000" w:themeColor="text1"/>
                <w:sz w:val="16"/>
                <w:szCs w:val="16"/>
              </w:rPr>
            </w:pPr>
            <w:r w:rsidRPr="00A96C83">
              <w:rPr>
                <w:rFonts w:ascii="Arial" w:hAnsi="Arial" w:cs="Arial"/>
                <w:b/>
                <w:color w:val="000000" w:themeColor="text1"/>
                <w:sz w:val="16"/>
                <w:szCs w:val="16"/>
              </w:rPr>
              <w:t>(225.109)</w:t>
            </w:r>
          </w:p>
        </w:tc>
        <w:tc>
          <w:tcPr>
            <w:tcW w:w="586" w:type="pct"/>
            <w:tcBorders>
              <w:top w:val="single" w:sz="4" w:space="0" w:color="auto"/>
              <w:bottom w:val="single" w:sz="4" w:space="0" w:color="auto"/>
            </w:tcBorders>
            <w:vAlign w:val="bottom"/>
          </w:tcPr>
          <w:p w14:paraId="5B6AE462" w14:textId="6616973B" w:rsidR="00412601" w:rsidRPr="00E229C0" w:rsidRDefault="00412601" w:rsidP="00B3445A">
            <w:pPr>
              <w:jc w:val="right"/>
              <w:rPr>
                <w:rFonts w:ascii="Arial" w:hAnsi="Arial" w:cs="Arial"/>
                <w:b/>
                <w:color w:val="000000" w:themeColor="text1"/>
                <w:sz w:val="16"/>
                <w:szCs w:val="16"/>
              </w:rPr>
            </w:pPr>
            <w:r w:rsidRPr="00A96C83">
              <w:rPr>
                <w:rFonts w:ascii="Arial" w:hAnsi="Arial" w:cs="Arial"/>
                <w:b/>
                <w:color w:val="000000" w:themeColor="text1"/>
                <w:sz w:val="16"/>
                <w:szCs w:val="16"/>
              </w:rPr>
              <w:t>361.039</w:t>
            </w:r>
          </w:p>
        </w:tc>
        <w:tc>
          <w:tcPr>
            <w:tcW w:w="524" w:type="pct"/>
            <w:tcBorders>
              <w:top w:val="single" w:sz="4" w:space="0" w:color="auto"/>
              <w:bottom w:val="single" w:sz="4" w:space="0" w:color="auto"/>
            </w:tcBorders>
            <w:vAlign w:val="bottom"/>
          </w:tcPr>
          <w:p w14:paraId="2EC861DD" w14:textId="0BB4AE25" w:rsidR="00412601" w:rsidRPr="00E229C0" w:rsidRDefault="00412601" w:rsidP="00B3445A">
            <w:pPr>
              <w:jc w:val="right"/>
              <w:rPr>
                <w:rFonts w:ascii="Arial" w:hAnsi="Arial" w:cs="Arial"/>
                <w:b/>
                <w:color w:val="000000" w:themeColor="text1"/>
                <w:sz w:val="16"/>
                <w:szCs w:val="16"/>
              </w:rPr>
            </w:pPr>
            <w:r w:rsidRPr="00A96C83">
              <w:rPr>
                <w:rFonts w:ascii="Arial" w:hAnsi="Arial" w:cs="Arial"/>
                <w:b/>
                <w:color w:val="000000" w:themeColor="text1"/>
                <w:sz w:val="16"/>
                <w:szCs w:val="16"/>
              </w:rPr>
              <w:t>(245.184)</w:t>
            </w:r>
          </w:p>
        </w:tc>
        <w:tc>
          <w:tcPr>
            <w:tcW w:w="586" w:type="pct"/>
            <w:tcBorders>
              <w:top w:val="single" w:sz="4" w:space="0" w:color="auto"/>
              <w:bottom w:val="single" w:sz="4" w:space="0" w:color="auto"/>
            </w:tcBorders>
            <w:vAlign w:val="bottom"/>
          </w:tcPr>
          <w:p w14:paraId="585F2217" w14:textId="2D8970A6" w:rsidR="00412601" w:rsidRPr="00E229C0" w:rsidRDefault="00412601" w:rsidP="00B3445A">
            <w:pPr>
              <w:jc w:val="right"/>
              <w:rPr>
                <w:rFonts w:ascii="Arial" w:hAnsi="Arial" w:cs="Arial"/>
                <w:b/>
                <w:color w:val="000000" w:themeColor="text1"/>
                <w:sz w:val="16"/>
                <w:szCs w:val="16"/>
              </w:rPr>
            </w:pPr>
            <w:r w:rsidRPr="00A96C83">
              <w:rPr>
                <w:rFonts w:ascii="Arial" w:hAnsi="Arial" w:cs="Arial"/>
                <w:b/>
                <w:color w:val="000000" w:themeColor="text1"/>
                <w:sz w:val="16"/>
                <w:szCs w:val="16"/>
              </w:rPr>
              <w:t>(109.254)</w:t>
            </w:r>
          </w:p>
        </w:tc>
      </w:tr>
      <w:tr w:rsidR="00412601" w:rsidRPr="009128F0" w14:paraId="1FDD4075" w14:textId="77777777" w:rsidTr="00B3445A">
        <w:trPr>
          <w:trHeight w:val="113"/>
        </w:trPr>
        <w:tc>
          <w:tcPr>
            <w:tcW w:w="2780" w:type="pct"/>
            <w:tcBorders>
              <w:top w:val="single" w:sz="4" w:space="0" w:color="auto"/>
            </w:tcBorders>
            <w:vAlign w:val="center"/>
          </w:tcPr>
          <w:p w14:paraId="5BD0D2C5" w14:textId="77777777" w:rsidR="00412601" w:rsidRPr="009128F0" w:rsidRDefault="00412601" w:rsidP="00412601">
            <w:pPr>
              <w:ind w:left="360"/>
              <w:rPr>
                <w:rFonts w:ascii="Arial" w:hAnsi="Arial" w:cs="Arial"/>
                <w:snapToGrid w:val="0"/>
                <w:color w:val="000000" w:themeColor="text1"/>
                <w:sz w:val="16"/>
                <w:szCs w:val="16"/>
              </w:rPr>
            </w:pPr>
            <w:r w:rsidRPr="009128F0">
              <w:rPr>
                <w:rFonts w:ascii="Arial" w:hAnsi="Arial" w:cs="Arial"/>
                <w:snapToGrid w:val="0"/>
                <w:color w:val="000000" w:themeColor="text1"/>
                <w:sz w:val="16"/>
                <w:szCs w:val="16"/>
              </w:rPr>
              <w:t>Türev Finansal Araçlardan Alacaklar</w:t>
            </w:r>
          </w:p>
        </w:tc>
        <w:tc>
          <w:tcPr>
            <w:tcW w:w="524" w:type="pct"/>
            <w:tcBorders>
              <w:top w:val="single" w:sz="4" w:space="0" w:color="auto"/>
            </w:tcBorders>
            <w:vAlign w:val="bottom"/>
          </w:tcPr>
          <w:p w14:paraId="7532B1B8" w14:textId="0CB3546B" w:rsidR="00412601" w:rsidRPr="00E229C0" w:rsidRDefault="00412601" w:rsidP="00B3445A">
            <w:pPr>
              <w:jc w:val="right"/>
              <w:rPr>
                <w:rFonts w:ascii="Arial" w:hAnsi="Arial" w:cs="Arial"/>
                <w:color w:val="000000" w:themeColor="text1"/>
                <w:sz w:val="16"/>
                <w:szCs w:val="16"/>
              </w:rPr>
            </w:pPr>
            <w:r w:rsidRPr="00A96C83">
              <w:rPr>
                <w:rFonts w:ascii="Arial" w:hAnsi="Arial" w:cs="Arial"/>
                <w:color w:val="000000" w:themeColor="text1"/>
                <w:sz w:val="16"/>
                <w:szCs w:val="16"/>
              </w:rPr>
              <w:t>26.065</w:t>
            </w:r>
          </w:p>
        </w:tc>
        <w:tc>
          <w:tcPr>
            <w:tcW w:w="586" w:type="pct"/>
            <w:tcBorders>
              <w:top w:val="single" w:sz="4" w:space="0" w:color="auto"/>
            </w:tcBorders>
            <w:vAlign w:val="bottom"/>
          </w:tcPr>
          <w:p w14:paraId="34D8DE19" w14:textId="56BA449E" w:rsidR="00412601" w:rsidRPr="00E229C0" w:rsidRDefault="00412601" w:rsidP="00B3445A">
            <w:pPr>
              <w:jc w:val="right"/>
              <w:rPr>
                <w:rFonts w:ascii="Arial" w:hAnsi="Arial" w:cs="Arial"/>
                <w:color w:val="000000" w:themeColor="text1"/>
                <w:sz w:val="16"/>
                <w:szCs w:val="16"/>
              </w:rPr>
            </w:pPr>
            <w:r w:rsidRPr="00A96C83">
              <w:rPr>
                <w:rFonts w:ascii="Arial" w:hAnsi="Arial" w:cs="Arial"/>
                <w:color w:val="000000" w:themeColor="text1"/>
                <w:sz w:val="16"/>
                <w:szCs w:val="16"/>
              </w:rPr>
              <w:t>511.411</w:t>
            </w:r>
          </w:p>
        </w:tc>
        <w:tc>
          <w:tcPr>
            <w:tcW w:w="524" w:type="pct"/>
            <w:tcBorders>
              <w:top w:val="single" w:sz="4" w:space="0" w:color="auto"/>
            </w:tcBorders>
            <w:vAlign w:val="bottom"/>
          </w:tcPr>
          <w:p w14:paraId="7ECD4177" w14:textId="42E740A2" w:rsidR="00412601" w:rsidRPr="00E229C0" w:rsidRDefault="00412601" w:rsidP="00B3445A">
            <w:pPr>
              <w:jc w:val="right"/>
              <w:rPr>
                <w:rFonts w:ascii="Arial" w:hAnsi="Arial" w:cs="Arial"/>
                <w:color w:val="000000" w:themeColor="text1"/>
                <w:sz w:val="16"/>
                <w:szCs w:val="16"/>
              </w:rPr>
            </w:pPr>
            <w:r w:rsidRPr="00A96C83">
              <w:rPr>
                <w:rFonts w:ascii="Arial" w:hAnsi="Arial" w:cs="Arial"/>
                <w:color w:val="000000" w:themeColor="text1"/>
                <w:sz w:val="16"/>
                <w:szCs w:val="16"/>
              </w:rPr>
              <w:t>5.936</w:t>
            </w:r>
          </w:p>
        </w:tc>
        <w:tc>
          <w:tcPr>
            <w:tcW w:w="586" w:type="pct"/>
            <w:tcBorders>
              <w:top w:val="single" w:sz="4" w:space="0" w:color="auto"/>
            </w:tcBorders>
            <w:vAlign w:val="bottom"/>
          </w:tcPr>
          <w:p w14:paraId="23557103" w14:textId="3CA75B85" w:rsidR="00412601" w:rsidRPr="00E229C0" w:rsidRDefault="00412601" w:rsidP="00B3445A">
            <w:pPr>
              <w:jc w:val="right"/>
              <w:rPr>
                <w:rFonts w:ascii="Arial" w:hAnsi="Arial" w:cs="Arial"/>
                <w:color w:val="000000" w:themeColor="text1"/>
                <w:sz w:val="16"/>
                <w:szCs w:val="16"/>
              </w:rPr>
            </w:pPr>
            <w:r w:rsidRPr="00A96C83">
              <w:rPr>
                <w:rFonts w:ascii="Arial" w:hAnsi="Arial" w:cs="Arial"/>
                <w:color w:val="000000" w:themeColor="text1"/>
                <w:sz w:val="16"/>
                <w:szCs w:val="16"/>
              </w:rPr>
              <w:t>543.412</w:t>
            </w:r>
          </w:p>
        </w:tc>
      </w:tr>
      <w:tr w:rsidR="00412601" w:rsidRPr="009128F0" w14:paraId="0A98FBFA" w14:textId="77777777" w:rsidTr="00B3445A">
        <w:trPr>
          <w:trHeight w:val="113"/>
        </w:trPr>
        <w:tc>
          <w:tcPr>
            <w:tcW w:w="2780" w:type="pct"/>
            <w:vAlign w:val="center"/>
          </w:tcPr>
          <w:p w14:paraId="05FE7D1C" w14:textId="77777777" w:rsidR="00412601" w:rsidRPr="009128F0" w:rsidRDefault="00412601" w:rsidP="00412601">
            <w:pPr>
              <w:ind w:left="360"/>
              <w:rPr>
                <w:rFonts w:ascii="Arial" w:hAnsi="Arial" w:cs="Arial"/>
                <w:snapToGrid w:val="0"/>
                <w:color w:val="000000" w:themeColor="text1"/>
                <w:sz w:val="16"/>
                <w:szCs w:val="16"/>
              </w:rPr>
            </w:pPr>
            <w:r w:rsidRPr="009128F0">
              <w:rPr>
                <w:rFonts w:ascii="Arial" w:hAnsi="Arial" w:cs="Arial"/>
                <w:snapToGrid w:val="0"/>
                <w:color w:val="000000" w:themeColor="text1"/>
                <w:sz w:val="16"/>
                <w:szCs w:val="16"/>
              </w:rPr>
              <w:t>Türev Finansal Araçlardan Borçlar</w:t>
            </w:r>
          </w:p>
        </w:tc>
        <w:tc>
          <w:tcPr>
            <w:tcW w:w="524" w:type="pct"/>
            <w:vAlign w:val="bottom"/>
          </w:tcPr>
          <w:p w14:paraId="0F123BEB" w14:textId="7B6EE0E5" w:rsidR="00412601" w:rsidRPr="00E229C0" w:rsidRDefault="00412601" w:rsidP="00B3445A">
            <w:pPr>
              <w:jc w:val="right"/>
              <w:rPr>
                <w:rFonts w:ascii="Arial" w:hAnsi="Arial" w:cs="Arial"/>
                <w:color w:val="000000" w:themeColor="text1"/>
                <w:sz w:val="16"/>
                <w:szCs w:val="16"/>
              </w:rPr>
            </w:pPr>
            <w:r w:rsidRPr="00A96C83">
              <w:rPr>
                <w:rFonts w:ascii="Arial" w:hAnsi="Arial" w:cs="Arial"/>
                <w:color w:val="000000" w:themeColor="text1"/>
                <w:sz w:val="16"/>
                <w:szCs w:val="16"/>
              </w:rPr>
              <w:t>251.174</w:t>
            </w:r>
          </w:p>
        </w:tc>
        <w:tc>
          <w:tcPr>
            <w:tcW w:w="586" w:type="pct"/>
            <w:vAlign w:val="bottom"/>
          </w:tcPr>
          <w:p w14:paraId="4991684F" w14:textId="67B69A63" w:rsidR="00412601" w:rsidRPr="00E229C0" w:rsidRDefault="00412601" w:rsidP="00B3445A">
            <w:pPr>
              <w:jc w:val="right"/>
              <w:rPr>
                <w:rFonts w:ascii="Arial" w:hAnsi="Arial" w:cs="Arial"/>
                <w:color w:val="000000" w:themeColor="text1"/>
                <w:sz w:val="16"/>
                <w:szCs w:val="16"/>
              </w:rPr>
            </w:pPr>
            <w:r w:rsidRPr="00A96C83">
              <w:rPr>
                <w:rFonts w:ascii="Arial" w:hAnsi="Arial" w:cs="Arial"/>
                <w:color w:val="000000" w:themeColor="text1"/>
                <w:sz w:val="16"/>
                <w:szCs w:val="16"/>
              </w:rPr>
              <w:t>150.372</w:t>
            </w:r>
          </w:p>
        </w:tc>
        <w:tc>
          <w:tcPr>
            <w:tcW w:w="524" w:type="pct"/>
            <w:vAlign w:val="bottom"/>
          </w:tcPr>
          <w:p w14:paraId="6A5B728B" w14:textId="634DC911" w:rsidR="00412601" w:rsidRPr="00E229C0" w:rsidRDefault="00412601" w:rsidP="00B3445A">
            <w:pPr>
              <w:jc w:val="right"/>
              <w:rPr>
                <w:rFonts w:ascii="Arial" w:hAnsi="Arial" w:cs="Arial"/>
                <w:color w:val="000000" w:themeColor="text1"/>
                <w:sz w:val="16"/>
                <w:szCs w:val="16"/>
              </w:rPr>
            </w:pPr>
            <w:r w:rsidRPr="00A96C83">
              <w:rPr>
                <w:rFonts w:ascii="Arial" w:hAnsi="Arial" w:cs="Arial"/>
                <w:color w:val="000000" w:themeColor="text1"/>
                <w:sz w:val="16"/>
                <w:szCs w:val="16"/>
              </w:rPr>
              <w:t>251.120</w:t>
            </w:r>
          </w:p>
        </w:tc>
        <w:tc>
          <w:tcPr>
            <w:tcW w:w="586" w:type="pct"/>
            <w:vAlign w:val="bottom"/>
          </w:tcPr>
          <w:p w14:paraId="51462226" w14:textId="3A2769BE" w:rsidR="00412601" w:rsidRPr="00E229C0" w:rsidRDefault="00412601" w:rsidP="00B3445A">
            <w:pPr>
              <w:jc w:val="right"/>
              <w:rPr>
                <w:rFonts w:ascii="Arial" w:hAnsi="Arial" w:cs="Arial"/>
                <w:color w:val="000000" w:themeColor="text1"/>
                <w:sz w:val="16"/>
                <w:szCs w:val="16"/>
              </w:rPr>
            </w:pPr>
            <w:r w:rsidRPr="00A96C83">
              <w:rPr>
                <w:rFonts w:ascii="Arial" w:hAnsi="Arial" w:cs="Arial"/>
                <w:color w:val="000000" w:themeColor="text1"/>
                <w:sz w:val="16"/>
                <w:szCs w:val="16"/>
              </w:rPr>
              <w:t>652.666</w:t>
            </w:r>
          </w:p>
        </w:tc>
      </w:tr>
      <w:tr w:rsidR="00412601" w:rsidRPr="009128F0" w14:paraId="5CC5072B" w14:textId="77777777" w:rsidTr="00B3445A">
        <w:trPr>
          <w:trHeight w:val="113"/>
        </w:trPr>
        <w:tc>
          <w:tcPr>
            <w:tcW w:w="2780" w:type="pct"/>
            <w:tcBorders>
              <w:bottom w:val="single" w:sz="4" w:space="0" w:color="auto"/>
            </w:tcBorders>
            <w:vAlign w:val="center"/>
          </w:tcPr>
          <w:p w14:paraId="2A075613" w14:textId="77777777" w:rsidR="00412601" w:rsidRPr="009128F0" w:rsidRDefault="00412601" w:rsidP="00412601">
            <w:pPr>
              <w:ind w:left="360"/>
              <w:rPr>
                <w:rFonts w:ascii="Arial" w:hAnsi="Arial" w:cs="Arial"/>
                <w:snapToGrid w:val="0"/>
                <w:color w:val="000000" w:themeColor="text1"/>
                <w:sz w:val="16"/>
                <w:szCs w:val="16"/>
              </w:rPr>
            </w:pPr>
            <w:proofErr w:type="spellStart"/>
            <w:r w:rsidRPr="009128F0">
              <w:rPr>
                <w:rFonts w:ascii="Arial" w:hAnsi="Arial" w:cs="Arial"/>
                <w:snapToGrid w:val="0"/>
                <w:color w:val="000000" w:themeColor="text1"/>
                <w:sz w:val="16"/>
                <w:szCs w:val="16"/>
              </w:rPr>
              <w:t>Gayrinakdi</w:t>
            </w:r>
            <w:proofErr w:type="spellEnd"/>
            <w:r w:rsidRPr="009128F0">
              <w:rPr>
                <w:rFonts w:ascii="Arial" w:hAnsi="Arial" w:cs="Arial"/>
                <w:snapToGrid w:val="0"/>
                <w:color w:val="000000" w:themeColor="text1"/>
                <w:sz w:val="16"/>
                <w:szCs w:val="16"/>
              </w:rPr>
              <w:t xml:space="preserve"> Krediler </w:t>
            </w:r>
          </w:p>
        </w:tc>
        <w:tc>
          <w:tcPr>
            <w:tcW w:w="524" w:type="pct"/>
            <w:tcBorders>
              <w:bottom w:val="single" w:sz="4" w:space="0" w:color="auto"/>
            </w:tcBorders>
            <w:vAlign w:val="bottom"/>
          </w:tcPr>
          <w:p w14:paraId="767DEFD7" w14:textId="15106C54" w:rsidR="00412601" w:rsidRPr="00E229C0" w:rsidRDefault="00412601" w:rsidP="00B3445A">
            <w:pPr>
              <w:jc w:val="right"/>
              <w:rPr>
                <w:rFonts w:ascii="Arial" w:hAnsi="Arial" w:cs="Arial"/>
                <w:color w:val="000000" w:themeColor="text1"/>
                <w:sz w:val="16"/>
                <w:szCs w:val="16"/>
              </w:rPr>
            </w:pPr>
            <w:r w:rsidRPr="00A96C83">
              <w:rPr>
                <w:rFonts w:ascii="Arial" w:hAnsi="Arial" w:cs="Arial"/>
                <w:color w:val="000000" w:themeColor="text1"/>
                <w:sz w:val="16"/>
                <w:szCs w:val="16"/>
              </w:rPr>
              <w:t>1.323.750</w:t>
            </w:r>
          </w:p>
        </w:tc>
        <w:tc>
          <w:tcPr>
            <w:tcW w:w="586" w:type="pct"/>
            <w:tcBorders>
              <w:bottom w:val="single" w:sz="4" w:space="0" w:color="auto"/>
            </w:tcBorders>
            <w:vAlign w:val="bottom"/>
          </w:tcPr>
          <w:p w14:paraId="5866FC3F" w14:textId="32187EE0" w:rsidR="00412601" w:rsidRPr="00E229C0" w:rsidRDefault="00412601" w:rsidP="00B3445A">
            <w:pPr>
              <w:jc w:val="right"/>
              <w:rPr>
                <w:rFonts w:ascii="Arial" w:hAnsi="Arial" w:cs="Arial"/>
                <w:color w:val="000000" w:themeColor="text1"/>
                <w:sz w:val="16"/>
                <w:szCs w:val="16"/>
              </w:rPr>
            </w:pPr>
            <w:r w:rsidRPr="00A96C83">
              <w:rPr>
                <w:rFonts w:ascii="Arial" w:hAnsi="Arial" w:cs="Arial"/>
                <w:color w:val="000000" w:themeColor="text1"/>
                <w:sz w:val="16"/>
                <w:szCs w:val="16"/>
              </w:rPr>
              <w:t>2.648.158</w:t>
            </w:r>
          </w:p>
        </w:tc>
        <w:tc>
          <w:tcPr>
            <w:tcW w:w="524" w:type="pct"/>
            <w:tcBorders>
              <w:bottom w:val="single" w:sz="4" w:space="0" w:color="auto"/>
            </w:tcBorders>
            <w:vAlign w:val="bottom"/>
          </w:tcPr>
          <w:p w14:paraId="01E7E185" w14:textId="70C81F3B" w:rsidR="00412601" w:rsidRPr="00E229C0" w:rsidRDefault="00412601" w:rsidP="00B3445A">
            <w:pPr>
              <w:jc w:val="right"/>
              <w:rPr>
                <w:rFonts w:ascii="Arial" w:hAnsi="Arial" w:cs="Arial"/>
                <w:color w:val="000000" w:themeColor="text1"/>
                <w:sz w:val="16"/>
                <w:szCs w:val="16"/>
              </w:rPr>
            </w:pPr>
            <w:r w:rsidRPr="00A96C83">
              <w:rPr>
                <w:rFonts w:ascii="Arial" w:hAnsi="Arial" w:cs="Arial"/>
                <w:color w:val="000000" w:themeColor="text1"/>
                <w:sz w:val="16"/>
                <w:szCs w:val="16"/>
              </w:rPr>
              <w:t>24.251</w:t>
            </w:r>
          </w:p>
        </w:tc>
        <w:tc>
          <w:tcPr>
            <w:tcW w:w="586" w:type="pct"/>
            <w:tcBorders>
              <w:bottom w:val="single" w:sz="4" w:space="0" w:color="auto"/>
            </w:tcBorders>
            <w:vAlign w:val="bottom"/>
          </w:tcPr>
          <w:p w14:paraId="37C35C9F" w14:textId="4862FBB1" w:rsidR="00412601" w:rsidRPr="00E229C0" w:rsidRDefault="00412601" w:rsidP="00B3445A">
            <w:pPr>
              <w:jc w:val="right"/>
              <w:rPr>
                <w:rFonts w:ascii="Arial" w:hAnsi="Arial" w:cs="Arial"/>
                <w:color w:val="000000" w:themeColor="text1"/>
                <w:sz w:val="16"/>
                <w:szCs w:val="16"/>
              </w:rPr>
            </w:pPr>
            <w:r w:rsidRPr="00A96C83">
              <w:rPr>
                <w:rFonts w:ascii="Arial" w:hAnsi="Arial" w:cs="Arial"/>
                <w:color w:val="000000" w:themeColor="text1"/>
                <w:sz w:val="16"/>
                <w:szCs w:val="16"/>
              </w:rPr>
              <w:t>3.996.159</w:t>
            </w:r>
          </w:p>
        </w:tc>
      </w:tr>
    </w:tbl>
    <w:p w14:paraId="0DB0F170" w14:textId="35D4F561" w:rsidR="00656899" w:rsidRDefault="003720A2" w:rsidP="003F4012">
      <w:pPr>
        <w:pStyle w:val="GvdeMetniGirintisi"/>
        <w:spacing w:before="60"/>
        <w:ind w:left="363" w:right="-218" w:hanging="363"/>
        <w:rPr>
          <w:rFonts w:ascii="Arial" w:hAnsi="Arial" w:cs="Arial"/>
          <w:sz w:val="16"/>
          <w:szCs w:val="16"/>
        </w:rPr>
      </w:pPr>
      <w:r w:rsidRPr="009128F0">
        <w:rPr>
          <w:rFonts w:ascii="Arial" w:hAnsi="Arial" w:cs="Arial"/>
          <w:sz w:val="16"/>
          <w:szCs w:val="16"/>
          <w:vertAlign w:val="superscript"/>
        </w:rPr>
        <w:t xml:space="preserve"> </w:t>
      </w:r>
      <w:r w:rsidR="00656899" w:rsidRPr="009128F0">
        <w:rPr>
          <w:rFonts w:ascii="Arial" w:hAnsi="Arial" w:cs="Arial"/>
          <w:sz w:val="16"/>
          <w:szCs w:val="16"/>
          <w:vertAlign w:val="superscript"/>
        </w:rPr>
        <w:t xml:space="preserve">(*) </w:t>
      </w:r>
      <w:r w:rsidR="00656899" w:rsidRPr="009128F0">
        <w:rPr>
          <w:rFonts w:ascii="Arial" w:hAnsi="Arial" w:cs="Arial"/>
          <w:sz w:val="16"/>
          <w:szCs w:val="16"/>
          <w:vertAlign w:val="superscript"/>
        </w:rPr>
        <w:tab/>
      </w:r>
      <w:r w:rsidR="00656899" w:rsidRPr="008871A7">
        <w:rPr>
          <w:rFonts w:ascii="Arial" w:hAnsi="Arial" w:cs="Arial"/>
          <w:sz w:val="16"/>
          <w:szCs w:val="16"/>
        </w:rPr>
        <w:t>Nakit değerler (Kasa, Efektif Deposu, Yoldaki Paralar, Satın Alı</w:t>
      </w:r>
      <w:r w:rsidR="009361ED" w:rsidRPr="008871A7">
        <w:rPr>
          <w:rFonts w:ascii="Arial" w:hAnsi="Arial" w:cs="Arial"/>
          <w:sz w:val="16"/>
          <w:szCs w:val="16"/>
        </w:rPr>
        <w:t xml:space="preserve">nan Çekler) ve T.C Merkez </w:t>
      </w:r>
      <w:proofErr w:type="spellStart"/>
      <w:r w:rsidR="009361ED" w:rsidRPr="008871A7">
        <w:rPr>
          <w:rFonts w:ascii="Arial" w:hAnsi="Arial" w:cs="Arial"/>
          <w:sz w:val="16"/>
          <w:szCs w:val="16"/>
        </w:rPr>
        <w:t>Bnk</w:t>
      </w:r>
      <w:proofErr w:type="spellEnd"/>
      <w:r w:rsidR="009361ED" w:rsidRPr="008871A7">
        <w:rPr>
          <w:rFonts w:ascii="Arial" w:hAnsi="Arial" w:cs="Arial"/>
          <w:sz w:val="16"/>
          <w:szCs w:val="16"/>
        </w:rPr>
        <w:t xml:space="preserve">. </w:t>
      </w:r>
      <w:proofErr w:type="gramStart"/>
      <w:r w:rsidR="009361ED" w:rsidRPr="008871A7">
        <w:rPr>
          <w:rFonts w:ascii="Arial" w:hAnsi="Arial" w:cs="Arial"/>
          <w:sz w:val="16"/>
          <w:szCs w:val="16"/>
        </w:rPr>
        <w:t>s</w:t>
      </w:r>
      <w:r w:rsidR="00656899" w:rsidRPr="008871A7">
        <w:rPr>
          <w:rFonts w:ascii="Arial" w:hAnsi="Arial" w:cs="Arial"/>
          <w:sz w:val="16"/>
          <w:szCs w:val="16"/>
        </w:rPr>
        <w:t>atırında</w:t>
      </w:r>
      <w:proofErr w:type="gramEnd"/>
      <w:r w:rsidR="00656899" w:rsidRPr="008871A7">
        <w:rPr>
          <w:rFonts w:ascii="Arial" w:hAnsi="Arial" w:cs="Arial"/>
          <w:sz w:val="16"/>
          <w:szCs w:val="16"/>
        </w:rPr>
        <w:t xml:space="preserve"> diğer YP olarak gösterilen bakiyenin </w:t>
      </w:r>
      <w:r w:rsidR="00A63CE0" w:rsidRPr="00A63CE0">
        <w:rPr>
          <w:rFonts w:ascii="Arial" w:hAnsi="Arial" w:cs="Arial"/>
          <w:sz w:val="16"/>
          <w:szCs w:val="16"/>
        </w:rPr>
        <w:t>1.019.380</w:t>
      </w:r>
      <w:r w:rsidR="00B444CD" w:rsidRPr="00A63CE0">
        <w:rPr>
          <w:rFonts w:ascii="Arial" w:hAnsi="Arial" w:cs="Arial"/>
          <w:sz w:val="16"/>
          <w:szCs w:val="16"/>
        </w:rPr>
        <w:t xml:space="preserve"> TL’si</w:t>
      </w:r>
      <w:r w:rsidR="00B444CD" w:rsidRPr="008871A7">
        <w:rPr>
          <w:rFonts w:ascii="Arial" w:hAnsi="Arial" w:cs="Arial"/>
          <w:sz w:val="16"/>
          <w:szCs w:val="16"/>
        </w:rPr>
        <w:t xml:space="preserve"> (31 Aralık 201</w:t>
      </w:r>
      <w:r w:rsidR="002069CE">
        <w:rPr>
          <w:rFonts w:ascii="Arial" w:hAnsi="Arial" w:cs="Arial"/>
          <w:sz w:val="16"/>
          <w:szCs w:val="16"/>
        </w:rPr>
        <w:t>7</w:t>
      </w:r>
      <w:r w:rsidR="00656899" w:rsidRPr="008871A7">
        <w:rPr>
          <w:rFonts w:ascii="Arial" w:hAnsi="Arial" w:cs="Arial"/>
          <w:sz w:val="16"/>
          <w:szCs w:val="16"/>
        </w:rPr>
        <w:t xml:space="preserve">: </w:t>
      </w:r>
      <w:r w:rsidR="002069CE" w:rsidRPr="002069CE">
        <w:rPr>
          <w:rFonts w:ascii="Arial" w:hAnsi="Arial" w:cs="Arial"/>
          <w:sz w:val="16"/>
          <w:szCs w:val="16"/>
        </w:rPr>
        <w:t xml:space="preserve">973.313 </w:t>
      </w:r>
      <w:r w:rsidR="00656899" w:rsidRPr="008871A7">
        <w:rPr>
          <w:rFonts w:ascii="Arial" w:hAnsi="Arial" w:cs="Arial"/>
          <w:sz w:val="16"/>
          <w:szCs w:val="16"/>
        </w:rPr>
        <w:t xml:space="preserve">TL), Bankalar satırında diğer YP olarak gösterilen bakiyenin </w:t>
      </w:r>
      <w:r w:rsidR="00A63CE0" w:rsidRPr="00A63CE0">
        <w:rPr>
          <w:rFonts w:ascii="Arial" w:hAnsi="Arial" w:cs="Arial"/>
          <w:sz w:val="16"/>
          <w:szCs w:val="16"/>
        </w:rPr>
        <w:t>14.946</w:t>
      </w:r>
      <w:r w:rsidR="008871A7" w:rsidRPr="00A63CE0">
        <w:rPr>
          <w:rFonts w:ascii="Arial" w:hAnsi="Arial" w:cs="Arial"/>
          <w:sz w:val="16"/>
          <w:szCs w:val="16"/>
        </w:rPr>
        <w:t xml:space="preserve"> </w:t>
      </w:r>
      <w:r w:rsidR="00656899" w:rsidRPr="00A63CE0">
        <w:rPr>
          <w:rFonts w:ascii="Arial" w:hAnsi="Arial" w:cs="Arial"/>
          <w:sz w:val="16"/>
          <w:szCs w:val="16"/>
        </w:rPr>
        <w:t>TL’si</w:t>
      </w:r>
      <w:r w:rsidR="00656899" w:rsidRPr="008871A7">
        <w:rPr>
          <w:rFonts w:ascii="Arial" w:hAnsi="Arial" w:cs="Arial"/>
          <w:sz w:val="16"/>
          <w:szCs w:val="16"/>
        </w:rPr>
        <w:t xml:space="preserve"> (31 Aralık 201</w:t>
      </w:r>
      <w:r w:rsidR="002069CE">
        <w:rPr>
          <w:rFonts w:ascii="Arial" w:hAnsi="Arial" w:cs="Arial"/>
          <w:sz w:val="16"/>
          <w:szCs w:val="16"/>
        </w:rPr>
        <w:t>7</w:t>
      </w:r>
      <w:r w:rsidR="00656899" w:rsidRPr="008871A7">
        <w:rPr>
          <w:rFonts w:ascii="Arial" w:hAnsi="Arial" w:cs="Arial"/>
          <w:sz w:val="16"/>
          <w:szCs w:val="16"/>
        </w:rPr>
        <w:t xml:space="preserve">: </w:t>
      </w:r>
      <w:r w:rsidR="002069CE" w:rsidRPr="002069CE">
        <w:rPr>
          <w:rFonts w:ascii="Arial" w:hAnsi="Arial" w:cs="Arial"/>
          <w:sz w:val="16"/>
          <w:szCs w:val="16"/>
        </w:rPr>
        <w:t xml:space="preserve">116.046 </w:t>
      </w:r>
      <w:r w:rsidR="00656899" w:rsidRPr="008871A7">
        <w:rPr>
          <w:rFonts w:ascii="Arial" w:hAnsi="Arial" w:cs="Arial"/>
          <w:sz w:val="16"/>
          <w:szCs w:val="16"/>
        </w:rPr>
        <w:t xml:space="preserve">TL) ve Diğer Özel Cari Hesap ve Katılma Hesapları satırında diğer YP olarak gösterilen bakiyenin </w:t>
      </w:r>
      <w:r w:rsidR="00A63CE0" w:rsidRPr="00A5606A">
        <w:rPr>
          <w:rFonts w:ascii="Arial" w:hAnsi="Arial" w:cs="Arial"/>
          <w:sz w:val="16"/>
          <w:szCs w:val="16"/>
        </w:rPr>
        <w:t>837.</w:t>
      </w:r>
      <w:r w:rsidR="00A63CE0" w:rsidRPr="00A63CE0">
        <w:rPr>
          <w:rFonts w:ascii="Arial" w:hAnsi="Arial" w:cs="Arial"/>
          <w:sz w:val="16"/>
          <w:szCs w:val="16"/>
        </w:rPr>
        <w:t>841</w:t>
      </w:r>
      <w:r w:rsidR="00A63CE0">
        <w:rPr>
          <w:rFonts w:ascii="Arial" w:hAnsi="Arial" w:cs="Arial"/>
          <w:sz w:val="16"/>
          <w:szCs w:val="16"/>
        </w:rPr>
        <w:t xml:space="preserve"> </w:t>
      </w:r>
      <w:r w:rsidR="002069CE" w:rsidRPr="00A63CE0">
        <w:rPr>
          <w:rFonts w:ascii="Arial" w:hAnsi="Arial" w:cs="Arial"/>
          <w:sz w:val="16"/>
          <w:szCs w:val="16"/>
        </w:rPr>
        <w:t>TL’si</w:t>
      </w:r>
      <w:r w:rsidR="002069CE">
        <w:rPr>
          <w:rFonts w:ascii="Arial" w:hAnsi="Arial" w:cs="Arial"/>
          <w:sz w:val="16"/>
          <w:szCs w:val="16"/>
        </w:rPr>
        <w:t xml:space="preserve"> (31 Aralık 2017</w:t>
      </w:r>
      <w:r w:rsidR="00656899" w:rsidRPr="008871A7">
        <w:rPr>
          <w:rFonts w:ascii="Arial" w:hAnsi="Arial" w:cs="Arial"/>
          <w:sz w:val="16"/>
          <w:szCs w:val="16"/>
        </w:rPr>
        <w:t xml:space="preserve">: </w:t>
      </w:r>
      <w:r w:rsidR="002069CE" w:rsidRPr="002069CE">
        <w:rPr>
          <w:rFonts w:ascii="Arial" w:hAnsi="Arial" w:cs="Arial"/>
          <w:sz w:val="16"/>
          <w:szCs w:val="16"/>
        </w:rPr>
        <w:t xml:space="preserve">849.627 </w:t>
      </w:r>
      <w:r w:rsidR="00656899" w:rsidRPr="008871A7">
        <w:rPr>
          <w:rFonts w:ascii="Arial" w:hAnsi="Arial" w:cs="Arial"/>
          <w:sz w:val="16"/>
          <w:szCs w:val="16"/>
        </w:rPr>
        <w:t>TL) kıymetli maden hesaplarından oluşmaktadır.</w:t>
      </w:r>
    </w:p>
    <w:p w14:paraId="6C63368F" w14:textId="61069B9C" w:rsidR="00E33B44" w:rsidRDefault="00E33B44" w:rsidP="00E33B44">
      <w:pPr>
        <w:pStyle w:val="GvdeMetniGirintisi"/>
        <w:spacing w:before="60"/>
        <w:ind w:left="363" w:right="192" w:hanging="335"/>
        <w:rPr>
          <w:rFonts w:ascii="Arial" w:hAnsi="Arial" w:cs="Arial"/>
          <w:sz w:val="16"/>
          <w:szCs w:val="16"/>
          <w:vertAlign w:val="superscript"/>
        </w:rPr>
      </w:pPr>
      <w:r w:rsidRPr="00E335DA">
        <w:rPr>
          <w:rFonts w:ascii="Arial" w:hAnsi="Arial" w:cs="Arial"/>
          <w:sz w:val="16"/>
          <w:szCs w:val="16"/>
          <w:vertAlign w:val="superscript"/>
        </w:rPr>
        <w:t>(</w:t>
      </w:r>
      <w:r>
        <w:rPr>
          <w:rFonts w:ascii="Arial" w:hAnsi="Arial" w:cs="Arial"/>
          <w:sz w:val="16"/>
          <w:szCs w:val="16"/>
          <w:vertAlign w:val="superscript"/>
        </w:rPr>
        <w:t>*</w:t>
      </w:r>
      <w:r w:rsidRPr="00E335DA">
        <w:rPr>
          <w:rFonts w:ascii="Arial" w:hAnsi="Arial" w:cs="Arial"/>
          <w:sz w:val="16"/>
          <w:szCs w:val="16"/>
          <w:vertAlign w:val="superscript"/>
        </w:rPr>
        <w:t xml:space="preserve">*) </w:t>
      </w:r>
      <w:r w:rsidRPr="00E335DA">
        <w:rPr>
          <w:rFonts w:ascii="Arial" w:hAnsi="Arial" w:cs="Arial"/>
          <w:sz w:val="16"/>
          <w:szCs w:val="16"/>
          <w:vertAlign w:val="superscript"/>
        </w:rPr>
        <w:tab/>
      </w:r>
      <w:r>
        <w:rPr>
          <w:rFonts w:ascii="Arial" w:hAnsi="Arial" w:cs="Arial"/>
          <w:sz w:val="16"/>
          <w:szCs w:val="16"/>
        </w:rPr>
        <w:t xml:space="preserve">Türev finansal araçlar </w:t>
      </w:r>
      <w:proofErr w:type="gramStart"/>
      <w:r>
        <w:rPr>
          <w:rFonts w:ascii="Arial" w:hAnsi="Arial" w:cs="Arial"/>
          <w:sz w:val="16"/>
          <w:szCs w:val="16"/>
        </w:rPr>
        <w:t>dahil</w:t>
      </w:r>
      <w:proofErr w:type="gramEnd"/>
      <w:r>
        <w:rPr>
          <w:rFonts w:ascii="Arial" w:hAnsi="Arial" w:cs="Arial"/>
          <w:sz w:val="16"/>
          <w:szCs w:val="16"/>
        </w:rPr>
        <w:t xml:space="preserve"> edilmiştir.</w:t>
      </w:r>
    </w:p>
    <w:p w14:paraId="582B0FFB" w14:textId="6305493D" w:rsidR="00656899" w:rsidRPr="008871A7" w:rsidRDefault="00656899" w:rsidP="003F4012">
      <w:pPr>
        <w:pStyle w:val="GvdeMetniGirintisi"/>
        <w:spacing w:before="60"/>
        <w:ind w:left="364" w:right="-218" w:hanging="350"/>
        <w:rPr>
          <w:rFonts w:ascii="Arial" w:hAnsi="Arial" w:cs="Arial"/>
          <w:sz w:val="16"/>
          <w:szCs w:val="16"/>
        </w:rPr>
      </w:pPr>
      <w:r w:rsidRPr="008871A7">
        <w:rPr>
          <w:rFonts w:ascii="Arial" w:hAnsi="Arial" w:cs="Arial"/>
          <w:sz w:val="16"/>
          <w:szCs w:val="16"/>
          <w:vertAlign w:val="superscript"/>
        </w:rPr>
        <w:t>(</w:t>
      </w:r>
      <w:r w:rsidR="00B7126A">
        <w:rPr>
          <w:rFonts w:ascii="Arial" w:hAnsi="Arial" w:cs="Arial"/>
          <w:sz w:val="16"/>
          <w:szCs w:val="16"/>
          <w:vertAlign w:val="superscript"/>
        </w:rPr>
        <w:t>*</w:t>
      </w:r>
      <w:r w:rsidRPr="008871A7">
        <w:rPr>
          <w:rFonts w:ascii="Arial" w:hAnsi="Arial" w:cs="Arial"/>
          <w:sz w:val="16"/>
          <w:szCs w:val="16"/>
          <w:vertAlign w:val="superscript"/>
        </w:rPr>
        <w:t>**)</w:t>
      </w:r>
      <w:r w:rsidRPr="008871A7">
        <w:rPr>
          <w:rFonts w:ascii="Arial" w:hAnsi="Arial" w:cs="Arial"/>
          <w:sz w:val="16"/>
          <w:szCs w:val="16"/>
          <w:vertAlign w:val="superscript"/>
        </w:rPr>
        <w:tab/>
      </w:r>
      <w:r w:rsidRPr="008871A7">
        <w:rPr>
          <w:rFonts w:ascii="Arial" w:hAnsi="Arial" w:cs="Arial"/>
          <w:sz w:val="16"/>
          <w:szCs w:val="16"/>
        </w:rPr>
        <w:t xml:space="preserve">Bilançoda Türk Lirası olarak gösterilen </w:t>
      </w:r>
      <w:r w:rsidR="002473B3">
        <w:rPr>
          <w:rFonts w:ascii="Arial" w:hAnsi="Arial" w:cs="Arial"/>
          <w:sz w:val="16"/>
          <w:szCs w:val="16"/>
        </w:rPr>
        <w:t>6.584.</w:t>
      </w:r>
      <w:r w:rsidR="002473B3" w:rsidRPr="002473B3">
        <w:rPr>
          <w:rFonts w:ascii="Arial" w:hAnsi="Arial" w:cs="Arial"/>
          <w:sz w:val="16"/>
          <w:szCs w:val="16"/>
        </w:rPr>
        <w:t>013</w:t>
      </w:r>
      <w:r w:rsidR="008871A7" w:rsidRPr="002473B3">
        <w:rPr>
          <w:rFonts w:ascii="Arial" w:hAnsi="Arial" w:cs="Arial"/>
          <w:sz w:val="16"/>
          <w:szCs w:val="16"/>
        </w:rPr>
        <w:t xml:space="preserve"> </w:t>
      </w:r>
      <w:r w:rsidRPr="002473B3">
        <w:rPr>
          <w:rFonts w:ascii="Arial" w:hAnsi="Arial" w:cs="Arial"/>
          <w:sz w:val="16"/>
          <w:szCs w:val="16"/>
        </w:rPr>
        <w:t>TL tutarındaki</w:t>
      </w:r>
      <w:r w:rsidRPr="008871A7">
        <w:rPr>
          <w:rFonts w:ascii="Arial" w:hAnsi="Arial" w:cs="Arial"/>
          <w:sz w:val="16"/>
          <w:szCs w:val="16"/>
        </w:rPr>
        <w:t xml:space="preserve"> dövize endeksli kredi bakiyesi (finansal kiralama a</w:t>
      </w:r>
      <w:r w:rsidR="00051EC2" w:rsidRPr="008871A7">
        <w:rPr>
          <w:rFonts w:ascii="Arial" w:hAnsi="Arial" w:cs="Arial"/>
          <w:sz w:val="16"/>
          <w:szCs w:val="16"/>
        </w:rPr>
        <w:t xml:space="preserve">lacakları </w:t>
      </w:r>
      <w:proofErr w:type="gramStart"/>
      <w:r w:rsidR="00051EC2" w:rsidRPr="008871A7">
        <w:rPr>
          <w:rFonts w:ascii="Arial" w:hAnsi="Arial" w:cs="Arial"/>
          <w:sz w:val="16"/>
          <w:szCs w:val="16"/>
        </w:rPr>
        <w:t>dahil</w:t>
      </w:r>
      <w:proofErr w:type="gramEnd"/>
      <w:r w:rsidR="00051EC2" w:rsidRPr="008871A7">
        <w:rPr>
          <w:rFonts w:ascii="Arial" w:hAnsi="Arial" w:cs="Arial"/>
          <w:sz w:val="16"/>
          <w:szCs w:val="16"/>
        </w:rPr>
        <w:t>) (31 Aralık 201</w:t>
      </w:r>
      <w:r w:rsidR="002069CE">
        <w:rPr>
          <w:rFonts w:ascii="Arial" w:hAnsi="Arial" w:cs="Arial"/>
          <w:sz w:val="16"/>
          <w:szCs w:val="16"/>
        </w:rPr>
        <w:t>7</w:t>
      </w:r>
      <w:r w:rsidRPr="008871A7">
        <w:rPr>
          <w:rFonts w:ascii="Arial" w:hAnsi="Arial" w:cs="Arial"/>
          <w:sz w:val="16"/>
          <w:szCs w:val="16"/>
        </w:rPr>
        <w:t xml:space="preserve">: </w:t>
      </w:r>
      <w:r w:rsidR="002069CE" w:rsidRPr="002069CE">
        <w:rPr>
          <w:rFonts w:ascii="Arial" w:hAnsi="Arial" w:cs="Arial"/>
          <w:sz w:val="16"/>
          <w:szCs w:val="16"/>
        </w:rPr>
        <w:t xml:space="preserve">5.921.147 </w:t>
      </w:r>
      <w:r w:rsidRPr="008871A7">
        <w:rPr>
          <w:rFonts w:ascii="Arial" w:hAnsi="Arial" w:cs="Arial"/>
          <w:sz w:val="16"/>
          <w:szCs w:val="16"/>
        </w:rPr>
        <w:t>TL) dahil edilmiştir.</w:t>
      </w:r>
    </w:p>
    <w:p w14:paraId="0710F62A" w14:textId="1800F092" w:rsidR="00656899" w:rsidRPr="008871A7" w:rsidRDefault="00656899" w:rsidP="003F4012">
      <w:pPr>
        <w:spacing w:before="60"/>
        <w:ind w:left="364" w:right="-218" w:hanging="364"/>
        <w:jc w:val="both"/>
        <w:rPr>
          <w:rFonts w:ascii="Arial" w:hAnsi="Arial" w:cs="Arial"/>
          <w:sz w:val="16"/>
          <w:szCs w:val="16"/>
        </w:rPr>
      </w:pPr>
      <w:r w:rsidRPr="008871A7">
        <w:rPr>
          <w:rFonts w:ascii="Arial" w:hAnsi="Arial" w:cs="Arial"/>
          <w:sz w:val="16"/>
          <w:szCs w:val="16"/>
          <w:vertAlign w:val="superscript"/>
        </w:rPr>
        <w:t>(*</w:t>
      </w:r>
      <w:r w:rsidR="00B7126A">
        <w:rPr>
          <w:rFonts w:ascii="Arial" w:hAnsi="Arial" w:cs="Arial"/>
          <w:sz w:val="16"/>
          <w:szCs w:val="16"/>
          <w:vertAlign w:val="superscript"/>
        </w:rPr>
        <w:t>*</w:t>
      </w:r>
      <w:r w:rsidRPr="008871A7">
        <w:rPr>
          <w:rFonts w:ascii="Arial" w:hAnsi="Arial" w:cs="Arial"/>
          <w:sz w:val="16"/>
          <w:szCs w:val="16"/>
          <w:vertAlign w:val="superscript"/>
        </w:rPr>
        <w:t>**)</w:t>
      </w:r>
      <w:r w:rsidRPr="008871A7">
        <w:rPr>
          <w:rFonts w:ascii="Arial" w:hAnsi="Arial" w:cs="Arial"/>
          <w:sz w:val="16"/>
          <w:szCs w:val="16"/>
          <w:vertAlign w:val="superscript"/>
        </w:rPr>
        <w:tab/>
      </w:r>
      <w:r w:rsidRPr="008871A7">
        <w:rPr>
          <w:rFonts w:ascii="Arial" w:hAnsi="Arial" w:cs="Arial"/>
          <w:sz w:val="16"/>
          <w:szCs w:val="16"/>
        </w:rPr>
        <w:t>Bilançoda Türk Liras</w:t>
      </w:r>
      <w:r w:rsidR="00096B26" w:rsidRPr="008871A7">
        <w:rPr>
          <w:rFonts w:ascii="Arial" w:hAnsi="Arial" w:cs="Arial"/>
          <w:sz w:val="16"/>
          <w:szCs w:val="16"/>
        </w:rPr>
        <w:t>ı</w:t>
      </w:r>
      <w:r w:rsidRPr="008871A7">
        <w:rPr>
          <w:rFonts w:ascii="Arial" w:hAnsi="Arial" w:cs="Arial"/>
          <w:sz w:val="16"/>
          <w:szCs w:val="16"/>
        </w:rPr>
        <w:t xml:space="preserve"> olarak gösterilen</w:t>
      </w:r>
      <w:r w:rsidR="008871A7" w:rsidRPr="008871A7">
        <w:rPr>
          <w:rFonts w:ascii="Arial" w:hAnsi="Arial" w:cs="Arial"/>
          <w:sz w:val="16"/>
          <w:szCs w:val="16"/>
        </w:rPr>
        <w:t xml:space="preserve"> </w:t>
      </w:r>
      <w:r w:rsidR="002473B3" w:rsidRPr="002473B3">
        <w:rPr>
          <w:rFonts w:ascii="Arial" w:hAnsi="Arial" w:cs="Arial"/>
          <w:sz w:val="16"/>
          <w:szCs w:val="16"/>
        </w:rPr>
        <w:t>815</w:t>
      </w:r>
      <w:r w:rsidR="008871A7" w:rsidRPr="002473B3">
        <w:rPr>
          <w:rFonts w:ascii="Arial" w:hAnsi="Arial" w:cs="Arial"/>
          <w:sz w:val="16"/>
          <w:szCs w:val="16"/>
        </w:rPr>
        <w:t xml:space="preserve"> </w:t>
      </w:r>
      <w:r w:rsidR="00B5596C" w:rsidRPr="002473B3">
        <w:rPr>
          <w:rFonts w:ascii="Arial" w:hAnsi="Arial" w:cs="Arial"/>
          <w:sz w:val="16"/>
          <w:szCs w:val="16"/>
        </w:rPr>
        <w:t>TL</w:t>
      </w:r>
      <w:r w:rsidR="00B5596C" w:rsidRPr="008871A7">
        <w:rPr>
          <w:rFonts w:ascii="Arial" w:hAnsi="Arial" w:cs="Arial"/>
          <w:sz w:val="16"/>
          <w:szCs w:val="16"/>
        </w:rPr>
        <w:t xml:space="preserve"> (31 Aralık 201</w:t>
      </w:r>
      <w:r w:rsidR="002069CE">
        <w:rPr>
          <w:rFonts w:ascii="Arial" w:hAnsi="Arial" w:cs="Arial"/>
          <w:sz w:val="16"/>
          <w:szCs w:val="16"/>
        </w:rPr>
        <w:t>7</w:t>
      </w:r>
      <w:r w:rsidRPr="008871A7">
        <w:rPr>
          <w:rFonts w:ascii="Arial" w:hAnsi="Arial" w:cs="Arial"/>
          <w:sz w:val="16"/>
          <w:szCs w:val="16"/>
        </w:rPr>
        <w:t xml:space="preserve">: </w:t>
      </w:r>
      <w:r w:rsidR="002069CE" w:rsidRPr="002069CE">
        <w:rPr>
          <w:rFonts w:ascii="Arial" w:hAnsi="Arial" w:cs="Arial"/>
          <w:sz w:val="16"/>
          <w:szCs w:val="16"/>
        </w:rPr>
        <w:t>652</w:t>
      </w:r>
      <w:r w:rsidR="00B5596C" w:rsidRPr="008871A7">
        <w:rPr>
          <w:rFonts w:ascii="Arial" w:hAnsi="Arial" w:cs="Arial"/>
          <w:sz w:val="16"/>
          <w:szCs w:val="16"/>
        </w:rPr>
        <w:t xml:space="preserve"> </w:t>
      </w:r>
      <w:r w:rsidRPr="008871A7">
        <w:rPr>
          <w:rFonts w:ascii="Arial" w:hAnsi="Arial" w:cs="Arial"/>
          <w:sz w:val="16"/>
          <w:szCs w:val="16"/>
        </w:rPr>
        <w:t xml:space="preserve">TL) teminat mektubu masraf ve komisyonlarından dövize endeksli alacak tutarı </w:t>
      </w:r>
      <w:proofErr w:type="gramStart"/>
      <w:r w:rsidRPr="008871A7">
        <w:rPr>
          <w:rFonts w:ascii="Arial" w:hAnsi="Arial" w:cs="Arial"/>
          <w:sz w:val="16"/>
          <w:szCs w:val="16"/>
        </w:rPr>
        <w:t>dahil</w:t>
      </w:r>
      <w:proofErr w:type="gramEnd"/>
      <w:r w:rsidRPr="008871A7">
        <w:rPr>
          <w:rFonts w:ascii="Arial" w:hAnsi="Arial" w:cs="Arial"/>
          <w:sz w:val="16"/>
          <w:szCs w:val="16"/>
        </w:rPr>
        <w:t xml:space="preserve"> edilmiştir.</w:t>
      </w:r>
    </w:p>
    <w:p w14:paraId="30C064E7" w14:textId="3A86B677" w:rsidR="00656899" w:rsidRPr="008871A7" w:rsidRDefault="00656899" w:rsidP="003F4012">
      <w:pPr>
        <w:spacing w:before="60"/>
        <w:ind w:left="364" w:right="-218" w:hanging="364"/>
        <w:jc w:val="both"/>
        <w:rPr>
          <w:rFonts w:ascii="Arial" w:hAnsi="Arial" w:cs="Arial"/>
          <w:sz w:val="16"/>
          <w:szCs w:val="16"/>
        </w:rPr>
      </w:pPr>
      <w:r w:rsidRPr="008871A7">
        <w:rPr>
          <w:rFonts w:ascii="Arial" w:hAnsi="Arial" w:cs="Arial"/>
          <w:sz w:val="16"/>
          <w:szCs w:val="16"/>
          <w:vertAlign w:val="superscript"/>
        </w:rPr>
        <w:t>(***</w:t>
      </w:r>
      <w:r w:rsidR="00B7126A">
        <w:rPr>
          <w:rFonts w:ascii="Arial" w:hAnsi="Arial" w:cs="Arial"/>
          <w:sz w:val="16"/>
          <w:szCs w:val="16"/>
          <w:vertAlign w:val="superscript"/>
        </w:rPr>
        <w:t>*</w:t>
      </w:r>
      <w:r w:rsidRPr="008871A7">
        <w:rPr>
          <w:rFonts w:ascii="Arial" w:hAnsi="Arial" w:cs="Arial"/>
          <w:sz w:val="16"/>
          <w:szCs w:val="16"/>
          <w:vertAlign w:val="superscript"/>
        </w:rPr>
        <w:t>*)</w:t>
      </w:r>
      <w:r w:rsidRPr="008871A7">
        <w:rPr>
          <w:rFonts w:ascii="Arial" w:hAnsi="Arial" w:cs="Arial"/>
          <w:sz w:val="16"/>
          <w:szCs w:val="16"/>
          <w:vertAlign w:val="superscript"/>
        </w:rPr>
        <w:tab/>
      </w:r>
      <w:r w:rsidRPr="008871A7">
        <w:rPr>
          <w:rFonts w:ascii="Arial" w:hAnsi="Arial" w:cs="Arial"/>
          <w:sz w:val="16"/>
          <w:szCs w:val="16"/>
        </w:rPr>
        <w:t xml:space="preserve">Cari </w:t>
      </w:r>
      <w:r w:rsidRPr="00A63CE0">
        <w:rPr>
          <w:rFonts w:ascii="Arial" w:hAnsi="Arial" w:cs="Arial"/>
          <w:sz w:val="16"/>
          <w:szCs w:val="16"/>
        </w:rPr>
        <w:t xml:space="preserve">dönemde türev finansal araçlar içerisinde </w:t>
      </w:r>
      <w:r w:rsidR="00A63CE0" w:rsidRPr="00A63CE0">
        <w:rPr>
          <w:rFonts w:ascii="Arial" w:hAnsi="Arial" w:cs="Arial"/>
          <w:sz w:val="16"/>
          <w:szCs w:val="16"/>
        </w:rPr>
        <w:t xml:space="preserve">125.438 </w:t>
      </w:r>
      <w:r w:rsidR="00B5596C" w:rsidRPr="00A63CE0">
        <w:rPr>
          <w:rFonts w:ascii="Arial" w:hAnsi="Arial" w:cs="Arial"/>
          <w:sz w:val="16"/>
          <w:szCs w:val="16"/>
        </w:rPr>
        <w:t>TL (31 Aralık 201</w:t>
      </w:r>
      <w:r w:rsidR="002069CE" w:rsidRPr="00A63CE0">
        <w:rPr>
          <w:rFonts w:ascii="Arial" w:hAnsi="Arial" w:cs="Arial"/>
          <w:sz w:val="16"/>
          <w:szCs w:val="16"/>
        </w:rPr>
        <w:t>7</w:t>
      </w:r>
      <w:r w:rsidRPr="00A63CE0">
        <w:rPr>
          <w:rFonts w:ascii="Arial" w:hAnsi="Arial" w:cs="Arial"/>
          <w:sz w:val="16"/>
          <w:szCs w:val="16"/>
        </w:rPr>
        <w:t xml:space="preserve">: </w:t>
      </w:r>
      <w:r w:rsidR="002069CE" w:rsidRPr="00A63CE0">
        <w:rPr>
          <w:rFonts w:ascii="Arial" w:hAnsi="Arial" w:cs="Arial"/>
          <w:sz w:val="16"/>
          <w:szCs w:val="16"/>
        </w:rPr>
        <w:t xml:space="preserve">107.178 </w:t>
      </w:r>
      <w:r w:rsidRPr="00A63CE0">
        <w:rPr>
          <w:rFonts w:ascii="Arial" w:hAnsi="Arial" w:cs="Arial"/>
          <w:sz w:val="16"/>
          <w:szCs w:val="16"/>
        </w:rPr>
        <w:t xml:space="preserve">TL) döviz alım taahhüdü, türev finansal borçlar içerisinde </w:t>
      </w:r>
      <w:r w:rsidR="00A63CE0" w:rsidRPr="00A63CE0">
        <w:rPr>
          <w:rFonts w:ascii="Arial" w:hAnsi="Arial" w:cs="Arial"/>
          <w:sz w:val="16"/>
          <w:szCs w:val="16"/>
        </w:rPr>
        <w:t>69.929</w:t>
      </w:r>
      <w:r w:rsidR="008871A7" w:rsidRPr="00A63CE0">
        <w:rPr>
          <w:rFonts w:ascii="Arial" w:hAnsi="Arial" w:cs="Arial"/>
          <w:sz w:val="16"/>
          <w:szCs w:val="16"/>
        </w:rPr>
        <w:t xml:space="preserve"> </w:t>
      </w:r>
      <w:r w:rsidR="000F342C" w:rsidRPr="00A63CE0">
        <w:rPr>
          <w:rFonts w:ascii="Arial" w:hAnsi="Arial" w:cs="Arial"/>
          <w:sz w:val="16"/>
          <w:szCs w:val="16"/>
        </w:rPr>
        <w:t>TL (31</w:t>
      </w:r>
      <w:r w:rsidR="000F342C" w:rsidRPr="008871A7">
        <w:rPr>
          <w:rFonts w:ascii="Arial" w:hAnsi="Arial" w:cs="Arial"/>
          <w:sz w:val="16"/>
          <w:szCs w:val="16"/>
        </w:rPr>
        <w:t xml:space="preserve"> Aralık 201</w:t>
      </w:r>
      <w:r w:rsidR="002069CE">
        <w:rPr>
          <w:rFonts w:ascii="Arial" w:hAnsi="Arial" w:cs="Arial"/>
          <w:sz w:val="16"/>
          <w:szCs w:val="16"/>
        </w:rPr>
        <w:t>7</w:t>
      </w:r>
      <w:r w:rsidRPr="008871A7">
        <w:rPr>
          <w:rFonts w:ascii="Arial" w:hAnsi="Arial" w:cs="Arial"/>
          <w:sz w:val="16"/>
          <w:szCs w:val="16"/>
        </w:rPr>
        <w:t xml:space="preserve">: </w:t>
      </w:r>
      <w:r w:rsidR="002069CE" w:rsidRPr="002069CE">
        <w:rPr>
          <w:rFonts w:ascii="Arial" w:hAnsi="Arial" w:cs="Arial"/>
          <w:sz w:val="16"/>
          <w:szCs w:val="16"/>
        </w:rPr>
        <w:t xml:space="preserve">125.735 </w:t>
      </w:r>
      <w:r w:rsidRPr="008871A7">
        <w:rPr>
          <w:rFonts w:ascii="Arial" w:hAnsi="Arial" w:cs="Arial"/>
          <w:sz w:val="16"/>
          <w:szCs w:val="16"/>
        </w:rPr>
        <w:t>TL) döviz satım taahhüdü yer almaktadır.</w:t>
      </w:r>
    </w:p>
    <w:p w14:paraId="5FEBBBDF" w14:textId="025B20B2" w:rsidR="00710628" w:rsidRPr="009128F0" w:rsidRDefault="00656899" w:rsidP="003F4012">
      <w:pPr>
        <w:spacing w:before="60"/>
        <w:ind w:right="-218"/>
        <w:rPr>
          <w:rFonts w:ascii="Arial" w:hAnsi="Arial" w:cs="Arial"/>
          <w:color w:val="000000" w:themeColor="text1"/>
        </w:rPr>
      </w:pPr>
      <w:r w:rsidRPr="008871A7">
        <w:rPr>
          <w:rFonts w:ascii="Arial" w:hAnsi="Arial" w:cs="Arial"/>
          <w:sz w:val="16"/>
          <w:szCs w:val="16"/>
          <w:vertAlign w:val="superscript"/>
        </w:rPr>
        <w:t>(***</w:t>
      </w:r>
      <w:r w:rsidR="00B7126A">
        <w:rPr>
          <w:rFonts w:ascii="Arial" w:hAnsi="Arial" w:cs="Arial"/>
          <w:sz w:val="16"/>
          <w:szCs w:val="16"/>
          <w:vertAlign w:val="superscript"/>
        </w:rPr>
        <w:t>*</w:t>
      </w:r>
      <w:r w:rsidRPr="008871A7">
        <w:rPr>
          <w:rFonts w:ascii="Arial" w:hAnsi="Arial" w:cs="Arial"/>
          <w:sz w:val="16"/>
          <w:szCs w:val="16"/>
          <w:vertAlign w:val="superscript"/>
        </w:rPr>
        <w:t xml:space="preserve">**) </w:t>
      </w:r>
      <w:r w:rsidRPr="008871A7">
        <w:rPr>
          <w:rFonts w:ascii="Arial" w:hAnsi="Arial" w:cs="Arial"/>
          <w:sz w:val="16"/>
          <w:szCs w:val="16"/>
        </w:rPr>
        <w:t xml:space="preserve">  Net bilanço dışı pozisyona etkisi bulunmamaktadır.</w:t>
      </w:r>
      <w:r w:rsidR="00710628" w:rsidRPr="009128F0">
        <w:rPr>
          <w:rFonts w:ascii="Arial" w:hAnsi="Arial" w:cs="Arial"/>
          <w:color w:val="000000" w:themeColor="text1"/>
        </w:rPr>
        <w:br w:type="page"/>
      </w:r>
    </w:p>
    <w:p w14:paraId="71933E90" w14:textId="2384C26A" w:rsidR="000E604F" w:rsidRPr="009128F0" w:rsidRDefault="00241E9E" w:rsidP="007C5974">
      <w:pPr>
        <w:autoSpaceDE w:val="0"/>
        <w:autoSpaceDN w:val="0"/>
        <w:adjustRightInd w:val="0"/>
        <w:spacing w:after="120"/>
        <w:ind w:hanging="567"/>
        <w:rPr>
          <w:rFonts w:ascii="Arial" w:hAnsi="Arial" w:cs="Arial"/>
          <w:b/>
          <w:color w:val="000000" w:themeColor="text1"/>
          <w:sz w:val="20"/>
          <w:szCs w:val="20"/>
        </w:rPr>
      </w:pPr>
      <w:r>
        <w:rPr>
          <w:rFonts w:ascii="Arial" w:hAnsi="Arial" w:cs="Arial"/>
          <w:b/>
          <w:color w:val="000000" w:themeColor="text1"/>
          <w:sz w:val="20"/>
          <w:szCs w:val="20"/>
        </w:rPr>
        <w:lastRenderedPageBreak/>
        <w:t>I</w:t>
      </w:r>
      <w:r w:rsidR="00F1184B" w:rsidRPr="009128F0">
        <w:rPr>
          <w:rFonts w:ascii="Arial" w:hAnsi="Arial" w:cs="Arial"/>
          <w:b/>
          <w:color w:val="000000" w:themeColor="text1"/>
          <w:sz w:val="20"/>
          <w:szCs w:val="20"/>
        </w:rPr>
        <w:t>V</w:t>
      </w:r>
      <w:r w:rsidR="000E604F" w:rsidRPr="009128F0">
        <w:rPr>
          <w:rFonts w:ascii="Arial" w:hAnsi="Arial" w:cs="Arial"/>
          <w:b/>
          <w:color w:val="000000" w:themeColor="text1"/>
          <w:sz w:val="20"/>
          <w:szCs w:val="20"/>
        </w:rPr>
        <w:t>.</w:t>
      </w:r>
      <w:r w:rsidR="000E604F" w:rsidRPr="009128F0">
        <w:rPr>
          <w:rFonts w:ascii="Arial" w:hAnsi="Arial" w:cs="Arial"/>
          <w:color w:val="000000" w:themeColor="text1"/>
          <w:sz w:val="20"/>
          <w:szCs w:val="20"/>
        </w:rPr>
        <w:tab/>
      </w:r>
      <w:r w:rsidR="00FF3320" w:rsidRPr="009128F0">
        <w:rPr>
          <w:rFonts w:ascii="Arial" w:hAnsi="Arial" w:cs="Arial"/>
          <w:b/>
          <w:color w:val="000000" w:themeColor="text1"/>
          <w:sz w:val="20"/>
          <w:szCs w:val="20"/>
        </w:rPr>
        <w:t>Konsolide b</w:t>
      </w:r>
      <w:r w:rsidR="000967F6" w:rsidRPr="009128F0">
        <w:rPr>
          <w:rFonts w:ascii="Arial" w:hAnsi="Arial" w:cs="Arial"/>
          <w:b/>
          <w:color w:val="000000" w:themeColor="text1"/>
          <w:sz w:val="20"/>
          <w:szCs w:val="20"/>
        </w:rPr>
        <w:t>ankacılık hesaplarından kaynaklanan hisse senedi pozisyon riskine ilişkin açıklamalar:</w:t>
      </w:r>
    </w:p>
    <w:p w14:paraId="38D41160" w14:textId="77777777" w:rsidR="0007586D" w:rsidRPr="009128F0" w:rsidRDefault="00E45856" w:rsidP="007769D5">
      <w:pPr>
        <w:autoSpaceDE w:val="0"/>
        <w:autoSpaceDN w:val="0"/>
        <w:adjustRightInd w:val="0"/>
        <w:spacing w:before="120" w:after="120"/>
        <w:jc w:val="both"/>
        <w:rPr>
          <w:rFonts w:ascii="Arial" w:hAnsi="Arial" w:cs="Arial"/>
          <w:bCs/>
          <w:color w:val="000000" w:themeColor="text1"/>
          <w:sz w:val="20"/>
          <w:szCs w:val="20"/>
        </w:rPr>
      </w:pPr>
      <w:r w:rsidRPr="00B81499">
        <w:rPr>
          <w:rFonts w:ascii="Arial" w:hAnsi="Arial" w:cs="Arial"/>
          <w:bCs/>
          <w:color w:val="000000" w:themeColor="text1"/>
          <w:sz w:val="20"/>
          <w:szCs w:val="20"/>
        </w:rPr>
        <w:t xml:space="preserve">Ana Ortaklık </w:t>
      </w:r>
      <w:r w:rsidR="0007586D" w:rsidRPr="00B81499">
        <w:rPr>
          <w:rFonts w:ascii="Arial" w:hAnsi="Arial" w:cs="Arial"/>
          <w:bCs/>
          <w:color w:val="000000" w:themeColor="text1"/>
          <w:sz w:val="20"/>
          <w:szCs w:val="20"/>
        </w:rPr>
        <w:t xml:space="preserve">Banka’nın </w:t>
      </w:r>
      <w:r w:rsidR="002B2BCF" w:rsidRPr="00B81499">
        <w:rPr>
          <w:rFonts w:ascii="Arial" w:hAnsi="Arial" w:cs="Arial"/>
          <w:bCs/>
          <w:color w:val="000000" w:themeColor="text1"/>
          <w:sz w:val="20"/>
          <w:szCs w:val="20"/>
        </w:rPr>
        <w:t>Borsa İstanbul’da</w:t>
      </w:r>
      <w:r w:rsidR="0007586D" w:rsidRPr="00B81499">
        <w:rPr>
          <w:rFonts w:ascii="Arial" w:hAnsi="Arial" w:cs="Arial"/>
          <w:bCs/>
          <w:color w:val="000000" w:themeColor="text1"/>
          <w:sz w:val="20"/>
          <w:szCs w:val="20"/>
        </w:rPr>
        <w:t xml:space="preserve"> işlem gören iştirak ve bağlı ortaklıkları bulunmamaktadır.</w:t>
      </w:r>
      <w:r w:rsidR="007769D5" w:rsidRPr="00B81499">
        <w:rPr>
          <w:rFonts w:ascii="Arial" w:hAnsi="Arial" w:cs="Arial"/>
          <w:bCs/>
          <w:sz w:val="20"/>
          <w:szCs w:val="20"/>
        </w:rPr>
        <w:t xml:space="preserve"> Ana Ortaklık Banka’nın bağlı ortaklığı olan Albaraka Portföy Yönetimi A.Ş.’</w:t>
      </w:r>
      <w:proofErr w:type="spellStart"/>
      <w:r w:rsidR="007769D5" w:rsidRPr="00B81499">
        <w:rPr>
          <w:rFonts w:ascii="Arial" w:hAnsi="Arial" w:cs="Arial"/>
          <w:bCs/>
          <w:sz w:val="20"/>
          <w:szCs w:val="20"/>
        </w:rPr>
        <w:t>nin</w:t>
      </w:r>
      <w:proofErr w:type="spellEnd"/>
      <w:r w:rsidR="007769D5" w:rsidRPr="00B81499">
        <w:rPr>
          <w:rFonts w:ascii="Arial" w:hAnsi="Arial" w:cs="Arial"/>
          <w:bCs/>
          <w:sz w:val="20"/>
          <w:szCs w:val="20"/>
        </w:rPr>
        <w:t xml:space="preserve"> kurucusu ve yöneticisi olduğu “Albaraka Gayrimenkul Portföy Yönetimi A.Ş. </w:t>
      </w:r>
      <w:proofErr w:type="spellStart"/>
      <w:r w:rsidR="007769D5" w:rsidRPr="00B81499">
        <w:rPr>
          <w:rFonts w:ascii="Arial" w:hAnsi="Arial" w:cs="Arial"/>
          <w:bCs/>
          <w:sz w:val="20"/>
          <w:szCs w:val="20"/>
        </w:rPr>
        <w:t>One</w:t>
      </w:r>
      <w:proofErr w:type="spellEnd"/>
      <w:r w:rsidR="007769D5" w:rsidRPr="00B81499">
        <w:rPr>
          <w:rFonts w:ascii="Arial" w:hAnsi="Arial" w:cs="Arial"/>
          <w:bCs/>
          <w:sz w:val="20"/>
          <w:szCs w:val="20"/>
        </w:rPr>
        <w:t xml:space="preserve"> </w:t>
      </w:r>
      <w:proofErr w:type="spellStart"/>
      <w:r w:rsidR="007769D5" w:rsidRPr="00B81499">
        <w:rPr>
          <w:rFonts w:ascii="Arial" w:hAnsi="Arial" w:cs="Arial"/>
          <w:bCs/>
          <w:sz w:val="20"/>
          <w:szCs w:val="20"/>
        </w:rPr>
        <w:t>Tower</w:t>
      </w:r>
      <w:proofErr w:type="spellEnd"/>
      <w:r w:rsidR="007769D5" w:rsidRPr="00B81499">
        <w:rPr>
          <w:rFonts w:ascii="Arial" w:hAnsi="Arial" w:cs="Arial"/>
          <w:bCs/>
          <w:sz w:val="20"/>
          <w:szCs w:val="20"/>
        </w:rPr>
        <w:t xml:space="preserve"> Gayrimenkul Yatırım Fonu”, “Albaraka Gayrimenkul Portföy Yönetimi A.Ş. </w:t>
      </w:r>
      <w:proofErr w:type="gramStart"/>
      <w:r w:rsidR="007769D5" w:rsidRPr="00B81499">
        <w:rPr>
          <w:rFonts w:ascii="Arial" w:hAnsi="Arial" w:cs="Arial"/>
          <w:bCs/>
          <w:sz w:val="20"/>
          <w:szCs w:val="20"/>
        </w:rPr>
        <w:t>Dükkan</w:t>
      </w:r>
      <w:proofErr w:type="gramEnd"/>
      <w:r w:rsidR="007769D5" w:rsidRPr="00B81499">
        <w:rPr>
          <w:rFonts w:ascii="Arial" w:hAnsi="Arial" w:cs="Arial"/>
          <w:bCs/>
          <w:sz w:val="20"/>
          <w:szCs w:val="20"/>
        </w:rPr>
        <w:t xml:space="preserve"> Gayrimenkul Yatırım Fonu” ve “Albaraka Gayrimenkul Portföy Yönetimi A.Ş. </w:t>
      </w:r>
      <w:proofErr w:type="spellStart"/>
      <w:r w:rsidR="007769D5" w:rsidRPr="00B81499">
        <w:rPr>
          <w:rFonts w:ascii="Arial" w:hAnsi="Arial" w:cs="Arial"/>
          <w:bCs/>
          <w:sz w:val="20"/>
          <w:szCs w:val="20"/>
        </w:rPr>
        <w:t>Batışehir</w:t>
      </w:r>
      <w:proofErr w:type="spellEnd"/>
      <w:r w:rsidR="007769D5" w:rsidRPr="00B81499">
        <w:rPr>
          <w:rFonts w:ascii="Arial" w:hAnsi="Arial" w:cs="Arial"/>
          <w:bCs/>
          <w:sz w:val="20"/>
          <w:szCs w:val="20"/>
        </w:rPr>
        <w:t xml:space="preserve"> Gayrimenkul Yatırım Fonu” Borsa İstanbul’da Nitelikli Yatırımcı İşlem Pazarı’nda işlem </w:t>
      </w:r>
      <w:r w:rsidR="007769D5" w:rsidRPr="00AE0DE3">
        <w:rPr>
          <w:rFonts w:ascii="Arial" w:hAnsi="Arial" w:cs="Arial"/>
          <w:bCs/>
          <w:sz w:val="20"/>
          <w:szCs w:val="20"/>
        </w:rPr>
        <w:t>görmektedir.</w:t>
      </w:r>
    </w:p>
    <w:p w14:paraId="3AAB5B7A" w14:textId="01773EE3" w:rsidR="002C6E36" w:rsidRPr="009128F0" w:rsidRDefault="00F1184B" w:rsidP="005551CC">
      <w:pPr>
        <w:autoSpaceDE w:val="0"/>
        <w:autoSpaceDN w:val="0"/>
        <w:adjustRightInd w:val="0"/>
        <w:spacing w:before="120" w:after="120"/>
        <w:ind w:hanging="567"/>
        <w:rPr>
          <w:rFonts w:ascii="Arial" w:hAnsi="Arial" w:cs="Arial"/>
          <w:b/>
          <w:color w:val="000000" w:themeColor="text1"/>
          <w:sz w:val="20"/>
          <w:szCs w:val="20"/>
        </w:rPr>
      </w:pPr>
      <w:r w:rsidRPr="009128F0">
        <w:rPr>
          <w:rFonts w:ascii="Arial" w:hAnsi="Arial" w:cs="Arial"/>
          <w:b/>
          <w:color w:val="000000" w:themeColor="text1"/>
          <w:sz w:val="20"/>
          <w:szCs w:val="20"/>
        </w:rPr>
        <w:t>V</w:t>
      </w:r>
      <w:r w:rsidR="002C6E36" w:rsidRPr="009128F0">
        <w:rPr>
          <w:rFonts w:ascii="Arial" w:hAnsi="Arial" w:cs="Arial"/>
          <w:b/>
          <w:color w:val="000000" w:themeColor="text1"/>
          <w:sz w:val="20"/>
          <w:szCs w:val="20"/>
        </w:rPr>
        <w:t>.</w:t>
      </w:r>
      <w:r w:rsidR="002C6E36" w:rsidRPr="009128F0">
        <w:rPr>
          <w:rFonts w:ascii="Arial" w:hAnsi="Arial" w:cs="Arial"/>
          <w:b/>
          <w:color w:val="000000" w:themeColor="text1"/>
          <w:sz w:val="20"/>
          <w:szCs w:val="20"/>
        </w:rPr>
        <w:tab/>
      </w:r>
      <w:r w:rsidR="00183EE7" w:rsidRPr="009128F0">
        <w:rPr>
          <w:rFonts w:ascii="Arial" w:hAnsi="Arial" w:cs="Arial"/>
          <w:b/>
          <w:color w:val="000000" w:themeColor="text1"/>
          <w:sz w:val="20"/>
          <w:szCs w:val="20"/>
        </w:rPr>
        <w:t xml:space="preserve">Konsolide </w:t>
      </w:r>
      <w:r w:rsidR="00C46BF8" w:rsidRPr="009128F0">
        <w:rPr>
          <w:rFonts w:ascii="Arial" w:hAnsi="Arial" w:cs="Arial"/>
          <w:b/>
          <w:color w:val="000000" w:themeColor="text1"/>
          <w:sz w:val="20"/>
          <w:szCs w:val="20"/>
        </w:rPr>
        <w:t>l</w:t>
      </w:r>
      <w:r w:rsidR="002C6E36" w:rsidRPr="009128F0">
        <w:rPr>
          <w:rFonts w:ascii="Arial" w:hAnsi="Arial" w:cs="Arial"/>
          <w:b/>
          <w:color w:val="000000" w:themeColor="text1"/>
          <w:sz w:val="20"/>
          <w:szCs w:val="20"/>
        </w:rPr>
        <w:t>ikidite riski</w:t>
      </w:r>
      <w:r w:rsidR="00E04463" w:rsidRPr="009128F0">
        <w:rPr>
          <w:rFonts w:ascii="Arial" w:hAnsi="Arial" w:cs="Arial"/>
          <w:b/>
          <w:color w:val="000000" w:themeColor="text1"/>
          <w:sz w:val="20"/>
          <w:szCs w:val="20"/>
        </w:rPr>
        <w:t>ne ilişkin açıklamalar</w:t>
      </w:r>
      <w:r w:rsidR="00C1510D" w:rsidRPr="009128F0">
        <w:rPr>
          <w:rFonts w:ascii="Arial" w:hAnsi="Arial" w:cs="Arial"/>
          <w:b/>
          <w:color w:val="000000" w:themeColor="text1"/>
          <w:sz w:val="20"/>
          <w:szCs w:val="20"/>
        </w:rPr>
        <w:t>:</w:t>
      </w:r>
    </w:p>
    <w:p w14:paraId="5AE13BB9" w14:textId="30A40BD3" w:rsidR="009B34B5" w:rsidRPr="009128F0" w:rsidRDefault="009B34B5" w:rsidP="00900783">
      <w:pPr>
        <w:autoSpaceDE w:val="0"/>
        <w:autoSpaceDN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Likidite Riski, Yönetim Kurulu’nun onayladığı risk yönetimi politikaları ve iştahı çerçevesinde piyasa koşulları ve Ana Ortaklık Banka bilanço yapısından kaynaklanabilecek olası likidite sıkışıklıklarına karşı gerekli tedbirlerin zamanında ve doğru şekilde alınmasını sağlamak amacıyla Aktif Pasif Komitesi (</w:t>
      </w:r>
      <w:r w:rsidR="002B2887">
        <w:rPr>
          <w:rFonts w:ascii="Arial" w:hAnsi="Arial" w:cs="Arial"/>
          <w:color w:val="000000" w:themeColor="text1"/>
          <w:sz w:val="20"/>
          <w:szCs w:val="20"/>
        </w:rPr>
        <w:t>"</w:t>
      </w:r>
      <w:r w:rsidRPr="009128F0">
        <w:rPr>
          <w:rFonts w:ascii="Arial" w:hAnsi="Arial" w:cs="Arial"/>
          <w:color w:val="000000" w:themeColor="text1"/>
          <w:sz w:val="20"/>
          <w:szCs w:val="20"/>
        </w:rPr>
        <w:t>APKO</w:t>
      </w:r>
      <w:r w:rsidR="002B2887">
        <w:rPr>
          <w:rFonts w:ascii="Arial" w:hAnsi="Arial" w:cs="Arial"/>
          <w:color w:val="000000" w:themeColor="text1"/>
          <w:sz w:val="20"/>
          <w:szCs w:val="20"/>
        </w:rPr>
        <w:t>”</w:t>
      </w:r>
      <w:r w:rsidRPr="009128F0">
        <w:rPr>
          <w:rFonts w:ascii="Arial" w:hAnsi="Arial" w:cs="Arial"/>
          <w:color w:val="000000" w:themeColor="text1"/>
          <w:sz w:val="20"/>
          <w:szCs w:val="20"/>
        </w:rPr>
        <w:t>) tarafından yönetilmektedir. Stres koşullarında likidite riski yönetimi ise Acil Eylem Planı çerçevesinde yürütülmektedir.</w:t>
      </w:r>
    </w:p>
    <w:p w14:paraId="0DBD1156" w14:textId="77777777" w:rsidR="009B34B5" w:rsidRPr="009128F0" w:rsidRDefault="009B34B5" w:rsidP="00900783">
      <w:pPr>
        <w:autoSpaceDE w:val="0"/>
        <w:autoSpaceDN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 xml:space="preserve">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Ana Ortaklık Banka’nın risk yönetimi sistemine </w:t>
      </w:r>
      <w:proofErr w:type="gramStart"/>
      <w:r w:rsidRPr="009128F0">
        <w:rPr>
          <w:rFonts w:ascii="Arial" w:hAnsi="Arial" w:cs="Arial"/>
          <w:color w:val="000000" w:themeColor="text1"/>
          <w:sz w:val="20"/>
          <w:szCs w:val="20"/>
        </w:rPr>
        <w:t>dahil</w:t>
      </w:r>
      <w:proofErr w:type="gramEnd"/>
      <w:r w:rsidRPr="009128F0">
        <w:rPr>
          <w:rFonts w:ascii="Arial" w:hAnsi="Arial" w:cs="Arial"/>
          <w:color w:val="000000" w:themeColor="text1"/>
          <w:sz w:val="20"/>
          <w:szCs w:val="20"/>
        </w:rPr>
        <w:t xml:space="preserve"> edilmesini sağlamaktadır. Likidite riskinin ölçümü ve izlenmesinde dikkate alınacak temel ölçütleri belirlemektedir. Ayrıca likidite riski yönetiminde Ana Ortaklık Banka’nın risk iştahını ve bu risk iştahı doğrultusunda alabileceği likidite risk limitlerini belirlemekte ve düzenli olarak gözden geçirmektedir.</w:t>
      </w:r>
    </w:p>
    <w:p w14:paraId="294EBDA7" w14:textId="77777777" w:rsidR="009B34B5" w:rsidRPr="009128F0" w:rsidRDefault="009B34B5" w:rsidP="00900783">
      <w:pPr>
        <w:autoSpaceDE w:val="0"/>
        <w:autoSpaceDN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 xml:space="preserve">APKO, Ana Ortaklık Banka’nın maruz kaldığı likidite riskini değerlendirerek </w:t>
      </w:r>
      <w:r w:rsidR="00063225" w:rsidRPr="009128F0">
        <w:rPr>
          <w:rFonts w:ascii="Arial" w:hAnsi="Arial" w:cs="Arial"/>
          <w:color w:val="000000" w:themeColor="text1"/>
          <w:sz w:val="20"/>
          <w:szCs w:val="20"/>
        </w:rPr>
        <w:t>Ana Ortaklık B</w:t>
      </w:r>
      <w:r w:rsidRPr="009128F0">
        <w:rPr>
          <w:rFonts w:ascii="Arial" w:hAnsi="Arial" w:cs="Arial"/>
          <w:color w:val="000000" w:themeColor="text1"/>
          <w:sz w:val="20"/>
          <w:szCs w:val="20"/>
        </w:rPr>
        <w:t xml:space="preserve">anka stratejilerini ve rekabet koşullarını da dikkate alarak </w:t>
      </w:r>
      <w:r w:rsidR="00063225" w:rsidRPr="009128F0">
        <w:rPr>
          <w:rFonts w:ascii="Arial" w:hAnsi="Arial" w:cs="Arial"/>
          <w:color w:val="000000" w:themeColor="text1"/>
          <w:sz w:val="20"/>
          <w:szCs w:val="20"/>
        </w:rPr>
        <w:t>Ana Ortaklık B</w:t>
      </w:r>
      <w:r w:rsidRPr="009128F0">
        <w:rPr>
          <w:rFonts w:ascii="Arial" w:hAnsi="Arial" w:cs="Arial"/>
          <w:color w:val="000000" w:themeColor="text1"/>
          <w:sz w:val="20"/>
          <w:szCs w:val="20"/>
        </w:rPr>
        <w:t>anka bilançosunun yönetilmesi için ilgili birimlerce icra edilecek kararları almakta ve uygulamaları izlemektedir.</w:t>
      </w:r>
    </w:p>
    <w:p w14:paraId="4CCE65FE" w14:textId="77777777" w:rsidR="009B34B5" w:rsidRPr="009128F0" w:rsidRDefault="009B34B5" w:rsidP="00900783">
      <w:pPr>
        <w:autoSpaceDE w:val="0"/>
        <w:autoSpaceDN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 xml:space="preserve">Risk Yönetim Başkanlığı, Ana Ortaklık Banka likidite riskini tanımlayıp, yasal mevzuata uygun likidite riski ölçümleme yöntemleri ile riskleri ölçmekte, izlemekte ve periyodik olarak ilgili birim, komite ve üst yönetime sunmaktadır, ayrıca Ana Ortaklık Banka’nın risk </w:t>
      </w:r>
      <w:proofErr w:type="gramStart"/>
      <w:r w:rsidRPr="009128F0">
        <w:rPr>
          <w:rFonts w:ascii="Arial" w:hAnsi="Arial" w:cs="Arial"/>
          <w:color w:val="000000" w:themeColor="text1"/>
          <w:sz w:val="20"/>
          <w:szCs w:val="20"/>
        </w:rPr>
        <w:t>profili</w:t>
      </w:r>
      <w:proofErr w:type="gramEnd"/>
      <w:r w:rsidRPr="009128F0">
        <w:rPr>
          <w:rFonts w:ascii="Arial" w:hAnsi="Arial" w:cs="Arial"/>
          <w:color w:val="000000" w:themeColor="text1"/>
          <w:sz w:val="20"/>
          <w:szCs w:val="20"/>
        </w:rPr>
        <w:t xml:space="preserve">, faaliyet ortamı ve stratejik planlarına uyumlu likidite yönetimi sürecinin yasal düzenlemelere uygun bir biçimde işletilmesi için ilgili tarafları koordine etmektedir. </w:t>
      </w:r>
    </w:p>
    <w:p w14:paraId="252B8F33" w14:textId="77777777" w:rsidR="009B34B5" w:rsidRPr="009128F0" w:rsidRDefault="009B34B5" w:rsidP="00900783">
      <w:pPr>
        <w:autoSpaceDE w:val="0"/>
        <w:autoSpaceDN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047CFB08" w14:textId="26EDD2C4" w:rsidR="009B34B5" w:rsidRPr="009128F0" w:rsidRDefault="009B34B5" w:rsidP="00900783">
      <w:pPr>
        <w:autoSpaceDE w:val="0"/>
        <w:autoSpaceDN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 xml:space="preserve">Ana Ortaklık </w:t>
      </w:r>
      <w:r w:rsidR="004A46B6" w:rsidRPr="004A46B6">
        <w:rPr>
          <w:rFonts w:ascii="Arial" w:hAnsi="Arial" w:cs="Arial"/>
          <w:color w:val="000000" w:themeColor="text1"/>
          <w:sz w:val="20"/>
          <w:szCs w:val="20"/>
        </w:rPr>
        <w:t>Banka’nın fonlama yönetimi</w:t>
      </w:r>
      <w:r w:rsidR="002B2887">
        <w:rPr>
          <w:rFonts w:ascii="Arial" w:hAnsi="Arial" w:cs="Arial"/>
          <w:color w:val="000000" w:themeColor="text1"/>
          <w:sz w:val="20"/>
          <w:szCs w:val="20"/>
        </w:rPr>
        <w:t xml:space="preserve"> </w:t>
      </w:r>
      <w:r w:rsidR="004A46B6" w:rsidRPr="004A46B6">
        <w:rPr>
          <w:rFonts w:ascii="Arial" w:hAnsi="Arial" w:cs="Arial"/>
          <w:color w:val="000000" w:themeColor="text1"/>
          <w:sz w:val="20"/>
          <w:szCs w:val="20"/>
        </w:rPr>
        <w:t>Fon transfer fiyatlaması</w:t>
      </w:r>
      <w:r w:rsidR="002B2887">
        <w:rPr>
          <w:rFonts w:ascii="Arial" w:hAnsi="Arial" w:cs="Arial"/>
          <w:color w:val="000000" w:themeColor="text1"/>
          <w:sz w:val="20"/>
          <w:szCs w:val="20"/>
        </w:rPr>
        <w:t xml:space="preserve"> (FTF</w:t>
      </w:r>
      <w:r w:rsidR="004A46B6" w:rsidRPr="004A46B6">
        <w:rPr>
          <w:rFonts w:ascii="Arial" w:hAnsi="Arial" w:cs="Arial"/>
          <w:color w:val="000000" w:themeColor="text1"/>
          <w:sz w:val="20"/>
          <w:szCs w:val="20"/>
        </w:rPr>
        <w:t xml:space="preserve">) komitesinin yönlendirmesi doğrultusunda APKO kararları ile yürütülmektedir. </w:t>
      </w:r>
      <w:r w:rsidR="00086AC0" w:rsidRPr="00086AC0">
        <w:rPr>
          <w:rFonts w:ascii="Arial" w:hAnsi="Arial" w:cs="Arial"/>
          <w:color w:val="000000" w:themeColor="text1"/>
          <w:sz w:val="20"/>
          <w:szCs w:val="20"/>
        </w:rPr>
        <w:t xml:space="preserve">Ana Ortaklık </w:t>
      </w:r>
      <w:r w:rsidR="004A46B6" w:rsidRPr="004A46B6">
        <w:rPr>
          <w:rFonts w:ascii="Arial" w:hAnsi="Arial" w:cs="Arial"/>
          <w:color w:val="000000" w:themeColor="text1"/>
          <w:sz w:val="20"/>
          <w:szCs w:val="20"/>
        </w:rPr>
        <w:t xml:space="preserve">Banka’nın likiditesi değerlendirilerek fonlama ve </w:t>
      </w:r>
      <w:proofErr w:type="gramStart"/>
      <w:r w:rsidR="004A46B6" w:rsidRPr="004A46B6">
        <w:rPr>
          <w:rFonts w:ascii="Arial" w:hAnsi="Arial" w:cs="Arial"/>
          <w:color w:val="000000" w:themeColor="text1"/>
          <w:sz w:val="20"/>
          <w:szCs w:val="20"/>
        </w:rPr>
        <w:t>plasma</w:t>
      </w:r>
      <w:r w:rsidR="004A46B6">
        <w:rPr>
          <w:rFonts w:ascii="Arial" w:hAnsi="Arial" w:cs="Arial"/>
          <w:color w:val="000000" w:themeColor="text1"/>
          <w:sz w:val="20"/>
          <w:szCs w:val="20"/>
        </w:rPr>
        <w:t>n</w:t>
      </w:r>
      <w:proofErr w:type="gramEnd"/>
      <w:r w:rsidR="004A46B6">
        <w:rPr>
          <w:rFonts w:ascii="Arial" w:hAnsi="Arial" w:cs="Arial"/>
          <w:color w:val="000000" w:themeColor="text1"/>
          <w:sz w:val="20"/>
          <w:szCs w:val="20"/>
        </w:rPr>
        <w:t xml:space="preserve"> stratejisi geliştirilmektedir</w:t>
      </w:r>
      <w:r w:rsidRPr="009128F0">
        <w:rPr>
          <w:rFonts w:ascii="Arial" w:hAnsi="Arial" w:cs="Arial"/>
          <w:color w:val="000000" w:themeColor="text1"/>
          <w:sz w:val="20"/>
          <w:szCs w:val="20"/>
        </w:rPr>
        <w:t>.</w:t>
      </w:r>
      <w:r w:rsidR="00C3349D">
        <w:rPr>
          <w:rFonts w:ascii="Arial" w:hAnsi="Arial" w:cs="Arial"/>
          <w:color w:val="000000" w:themeColor="text1"/>
          <w:sz w:val="20"/>
          <w:szCs w:val="20"/>
        </w:rPr>
        <w:t xml:space="preserve"> </w:t>
      </w:r>
      <w:r w:rsidRPr="009128F0">
        <w:rPr>
          <w:rFonts w:ascii="Arial" w:hAnsi="Arial" w:cs="Arial"/>
          <w:color w:val="000000" w:themeColor="text1"/>
          <w:sz w:val="20"/>
          <w:szCs w:val="20"/>
        </w:rPr>
        <w:t>Likidite riski yönetiminde normal ekonomik koşullar ve stres koşulları dikkate alınarak, alınacak tedbirler ve gerçekleştirilecek uygulamalar belirlenmektedir.</w:t>
      </w:r>
    </w:p>
    <w:p w14:paraId="49B71AED" w14:textId="77777777" w:rsidR="009B34B5" w:rsidRPr="009128F0" w:rsidRDefault="009B34B5" w:rsidP="00900783">
      <w:pPr>
        <w:autoSpaceDE w:val="0"/>
        <w:autoSpaceDN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Ana Ortaklık Banka’nın fonlama tabanını oluşturan Toplanan Fonlar ve diğer borçlanma işlemlerinin çeşitliliği gözetilmektedir. Fon kaynaklarına erişimini bozabilecek veya fonlarda ani ve önemli ölçüde çekilme meydana gelmesini tetikleyebilecek faktörler analiz edilmektedir.</w:t>
      </w:r>
    </w:p>
    <w:p w14:paraId="1090D8B5" w14:textId="77777777" w:rsidR="009B34B5" w:rsidRPr="009128F0" w:rsidRDefault="009B34B5" w:rsidP="00900783">
      <w:pPr>
        <w:autoSpaceDE w:val="0"/>
        <w:autoSpaceDN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 xml:space="preserve">Ana Ortaklık 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w:t>
      </w:r>
    </w:p>
    <w:p w14:paraId="1FD64CBB" w14:textId="77777777" w:rsidR="009B34B5" w:rsidRPr="009128F0" w:rsidRDefault="009B34B5" w:rsidP="009B34B5">
      <w:pPr>
        <w:autoSpaceDE w:val="0"/>
        <w:autoSpaceDN w:val="0"/>
        <w:jc w:val="both"/>
        <w:rPr>
          <w:rFonts w:ascii="Arial" w:hAnsi="Arial" w:cs="Arial"/>
          <w:color w:val="000000" w:themeColor="text1"/>
          <w:sz w:val="20"/>
          <w:szCs w:val="20"/>
        </w:rPr>
      </w:pPr>
      <w:r w:rsidRPr="009128F0">
        <w:rPr>
          <w:rFonts w:ascii="Arial" w:hAnsi="Arial" w:cs="Arial"/>
          <w:color w:val="000000" w:themeColor="text1"/>
          <w:sz w:val="20"/>
          <w:szCs w:val="20"/>
        </w:rPr>
        <w:t xml:space="preserve">Ana Ortaklık Banka’nın maruz kaldığı likidite riski, risk iştahı, etkin kontrol ortamının tesisi ve limitler suretiyle yakından takip edilerek yönetilmektedir. </w:t>
      </w:r>
    </w:p>
    <w:p w14:paraId="7B4A6584" w14:textId="77777777" w:rsidR="009B34B5" w:rsidRPr="009128F0" w:rsidRDefault="009B34B5" w:rsidP="00E17B23">
      <w:pPr>
        <w:autoSpaceDE w:val="0"/>
        <w:autoSpaceDN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Likidite riski stres testi sonuçları likidite yeterliliğinin değerlendirilmesi ile likidite riskine ilişkin strateji, politika ve uygulama usullerinin oluşturulmasında dikkate alınmaktadır ve bu çerçevede acil eylem planı hazırlanmaktadır.</w:t>
      </w:r>
    </w:p>
    <w:p w14:paraId="70257302" w14:textId="77777777" w:rsidR="00726A15" w:rsidRPr="009128F0" w:rsidRDefault="009B34B5" w:rsidP="008058BC">
      <w:pPr>
        <w:autoSpaceDE w:val="0"/>
        <w:autoSpaceDN w:val="0"/>
        <w:adjustRightInd w:val="0"/>
        <w:spacing w:before="120"/>
        <w:jc w:val="both"/>
        <w:rPr>
          <w:rFonts w:ascii="Arial" w:hAnsi="Arial" w:cs="Arial"/>
          <w:color w:val="000000" w:themeColor="text1"/>
          <w:sz w:val="19"/>
          <w:szCs w:val="19"/>
        </w:rPr>
      </w:pPr>
      <w:r w:rsidRPr="009128F0">
        <w:rPr>
          <w:rFonts w:ascii="Arial" w:hAnsi="Arial" w:cs="Arial"/>
          <w:color w:val="000000" w:themeColor="text1"/>
          <w:sz w:val="20"/>
          <w:szCs w:val="20"/>
        </w:rPr>
        <w:t xml:space="preserve">Ana Ortaklık 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Ana Ortaklık Banka bu plan </w:t>
      </w:r>
      <w:proofErr w:type="gramStart"/>
      <w:r w:rsidRPr="009128F0">
        <w:rPr>
          <w:rFonts w:ascii="Arial" w:hAnsi="Arial" w:cs="Arial"/>
          <w:color w:val="000000" w:themeColor="text1"/>
          <w:sz w:val="20"/>
          <w:szCs w:val="20"/>
        </w:rPr>
        <w:t>dahilinde</w:t>
      </w:r>
      <w:proofErr w:type="gramEnd"/>
      <w:r w:rsidRPr="009128F0">
        <w:rPr>
          <w:rFonts w:ascii="Arial" w:hAnsi="Arial" w:cs="Arial"/>
          <w:color w:val="000000" w:themeColor="text1"/>
          <w:sz w:val="20"/>
          <w:szCs w:val="20"/>
        </w:rPr>
        <w:t xml:space="preserve"> likidite riskini, erken uyarı sinyalleri ile her bir stres çerçevesinde izlemektedir</w:t>
      </w:r>
      <w:r w:rsidR="003470A3" w:rsidRPr="009128F0">
        <w:rPr>
          <w:rFonts w:ascii="Arial" w:hAnsi="Arial" w:cs="Arial"/>
          <w:color w:val="000000" w:themeColor="text1"/>
          <w:sz w:val="20"/>
          <w:szCs w:val="20"/>
        </w:rPr>
        <w:t>.</w:t>
      </w:r>
    </w:p>
    <w:p w14:paraId="67BA0FE1" w14:textId="13DF3AE4" w:rsidR="009B34B5" w:rsidRPr="009128F0" w:rsidRDefault="00F1184B" w:rsidP="00900783">
      <w:pPr>
        <w:pageBreakBefore/>
        <w:autoSpaceDE w:val="0"/>
        <w:autoSpaceDN w:val="0"/>
        <w:adjustRightInd w:val="0"/>
        <w:spacing w:before="120" w:after="120"/>
        <w:ind w:left="-567"/>
        <w:jc w:val="both"/>
        <w:rPr>
          <w:rFonts w:ascii="Arial" w:hAnsi="Arial" w:cs="Arial"/>
          <w:color w:val="000000" w:themeColor="text1"/>
          <w:sz w:val="20"/>
          <w:szCs w:val="20"/>
        </w:rPr>
      </w:pPr>
      <w:r w:rsidRPr="009128F0">
        <w:rPr>
          <w:rFonts w:ascii="Arial" w:hAnsi="Arial" w:cs="Arial"/>
          <w:b/>
          <w:color w:val="000000" w:themeColor="text1"/>
          <w:sz w:val="20"/>
          <w:szCs w:val="20"/>
        </w:rPr>
        <w:lastRenderedPageBreak/>
        <w:t>V</w:t>
      </w:r>
      <w:r w:rsidR="009B34B5" w:rsidRPr="009128F0">
        <w:rPr>
          <w:rFonts w:ascii="Arial" w:hAnsi="Arial" w:cs="Arial"/>
          <w:b/>
          <w:color w:val="000000" w:themeColor="text1"/>
          <w:sz w:val="20"/>
          <w:szCs w:val="20"/>
        </w:rPr>
        <w:t>.</w:t>
      </w:r>
      <w:r w:rsidR="009B34B5" w:rsidRPr="009128F0">
        <w:rPr>
          <w:rFonts w:ascii="Arial" w:hAnsi="Arial" w:cs="Arial"/>
          <w:b/>
          <w:color w:val="000000" w:themeColor="text1"/>
          <w:sz w:val="20"/>
          <w:szCs w:val="20"/>
        </w:rPr>
        <w:tab/>
      </w:r>
      <w:r w:rsidR="00C853CA" w:rsidRPr="009128F0">
        <w:rPr>
          <w:rFonts w:ascii="Arial" w:hAnsi="Arial" w:cs="Arial"/>
          <w:b/>
          <w:color w:val="000000" w:themeColor="text1"/>
          <w:sz w:val="20"/>
          <w:szCs w:val="20"/>
        </w:rPr>
        <w:t>Konsolide l</w:t>
      </w:r>
      <w:r w:rsidR="009B34B5" w:rsidRPr="009128F0">
        <w:rPr>
          <w:rFonts w:ascii="Arial" w:hAnsi="Arial" w:cs="Arial"/>
          <w:b/>
          <w:color w:val="000000" w:themeColor="text1"/>
          <w:sz w:val="20"/>
          <w:szCs w:val="20"/>
        </w:rPr>
        <w:t>ikidite riskine ilişkin açıklamalar (devamı):</w:t>
      </w:r>
    </w:p>
    <w:p w14:paraId="68002A30" w14:textId="77777777" w:rsidR="009B34B5" w:rsidRPr="009128F0" w:rsidRDefault="00013C76" w:rsidP="00900783">
      <w:pPr>
        <w:autoSpaceDE w:val="0"/>
        <w:autoSpaceDN w:val="0"/>
        <w:adjustRightInd w:val="0"/>
        <w:spacing w:before="120" w:after="120"/>
        <w:jc w:val="both"/>
        <w:rPr>
          <w:rFonts w:ascii="Arial" w:hAnsi="Arial" w:cs="Arial"/>
          <w:b/>
          <w:color w:val="000000" w:themeColor="text1"/>
          <w:sz w:val="20"/>
          <w:szCs w:val="20"/>
        </w:rPr>
      </w:pPr>
      <w:r w:rsidRPr="009128F0">
        <w:rPr>
          <w:rFonts w:ascii="Arial" w:hAnsi="Arial" w:cs="Arial"/>
          <w:b/>
          <w:color w:val="000000" w:themeColor="text1"/>
          <w:sz w:val="20"/>
          <w:szCs w:val="20"/>
        </w:rPr>
        <w:t xml:space="preserve">Konsolide </w:t>
      </w:r>
      <w:r w:rsidR="00026066" w:rsidRPr="009128F0">
        <w:rPr>
          <w:rFonts w:ascii="Arial" w:hAnsi="Arial" w:cs="Arial"/>
          <w:b/>
          <w:color w:val="000000" w:themeColor="text1"/>
          <w:sz w:val="20"/>
          <w:szCs w:val="20"/>
        </w:rPr>
        <w:t>l</w:t>
      </w:r>
      <w:r w:rsidR="009B34B5" w:rsidRPr="009128F0">
        <w:rPr>
          <w:rFonts w:ascii="Arial" w:hAnsi="Arial" w:cs="Arial"/>
          <w:b/>
          <w:color w:val="000000" w:themeColor="text1"/>
          <w:sz w:val="20"/>
          <w:szCs w:val="20"/>
        </w:rPr>
        <w:t xml:space="preserve">ikidite karşılama </w:t>
      </w:r>
      <w:r w:rsidR="00026066" w:rsidRPr="009128F0">
        <w:rPr>
          <w:rFonts w:ascii="Arial" w:hAnsi="Arial" w:cs="Arial"/>
          <w:b/>
          <w:color w:val="000000" w:themeColor="text1"/>
          <w:sz w:val="20"/>
          <w:szCs w:val="20"/>
        </w:rPr>
        <w:t>o</w:t>
      </w:r>
      <w:r w:rsidR="009B34B5" w:rsidRPr="009128F0">
        <w:rPr>
          <w:rFonts w:ascii="Arial" w:hAnsi="Arial" w:cs="Arial"/>
          <w:b/>
          <w:color w:val="000000" w:themeColor="text1"/>
          <w:sz w:val="20"/>
          <w:szCs w:val="20"/>
        </w:rPr>
        <w:t xml:space="preserve">ranı: </w:t>
      </w:r>
    </w:p>
    <w:tbl>
      <w:tblPr>
        <w:tblW w:w="9489" w:type="dxa"/>
        <w:tblInd w:w="9" w:type="dxa"/>
        <w:tblLayout w:type="fixed"/>
        <w:tblCellMar>
          <w:left w:w="70" w:type="dxa"/>
          <w:right w:w="70" w:type="dxa"/>
        </w:tblCellMar>
        <w:tblLook w:val="04A0" w:firstRow="1" w:lastRow="0" w:firstColumn="1" w:lastColumn="0" w:noHBand="0" w:noVBand="1"/>
      </w:tblPr>
      <w:tblGrid>
        <w:gridCol w:w="414"/>
        <w:gridCol w:w="5025"/>
        <w:gridCol w:w="1050"/>
        <w:gridCol w:w="1037"/>
        <w:gridCol w:w="981"/>
        <w:gridCol w:w="982"/>
      </w:tblGrid>
      <w:tr w:rsidR="002C76CF" w:rsidRPr="009128F0" w14:paraId="0320883D" w14:textId="77777777" w:rsidTr="00583BDF">
        <w:trPr>
          <w:trHeight w:val="170"/>
        </w:trPr>
        <w:tc>
          <w:tcPr>
            <w:tcW w:w="414" w:type="dxa"/>
            <w:tcBorders>
              <w:top w:val="single" w:sz="4" w:space="0" w:color="auto"/>
              <w:left w:val="single" w:sz="4" w:space="0" w:color="auto"/>
              <w:bottom w:val="single" w:sz="4" w:space="0" w:color="auto"/>
              <w:right w:val="single" w:sz="4" w:space="0" w:color="auto"/>
            </w:tcBorders>
            <w:shd w:val="clear" w:color="auto" w:fill="auto"/>
            <w:noWrap/>
            <w:hideMark/>
          </w:tcPr>
          <w:p w14:paraId="695F7284" w14:textId="77777777" w:rsidR="009B34B5" w:rsidRPr="009128F0" w:rsidRDefault="009B34B5" w:rsidP="00A70BF5">
            <w:pPr>
              <w:rPr>
                <w:rFonts w:ascii="Arial" w:hAnsi="Arial" w:cs="Arial"/>
                <w:b/>
                <w:color w:val="000000" w:themeColor="text1"/>
                <w:sz w:val="18"/>
                <w:szCs w:val="18"/>
              </w:rPr>
            </w:pPr>
            <w:r w:rsidRPr="009128F0">
              <w:rPr>
                <w:rFonts w:ascii="Arial" w:hAnsi="Arial" w:cs="Arial"/>
                <w:b/>
                <w:color w:val="000000" w:themeColor="text1"/>
                <w:sz w:val="18"/>
                <w:szCs w:val="18"/>
              </w:rPr>
              <w:t> </w:t>
            </w:r>
          </w:p>
        </w:tc>
        <w:tc>
          <w:tcPr>
            <w:tcW w:w="5025" w:type="dxa"/>
            <w:tcBorders>
              <w:top w:val="single" w:sz="4" w:space="0" w:color="auto"/>
              <w:left w:val="nil"/>
              <w:bottom w:val="single" w:sz="4" w:space="0" w:color="auto"/>
              <w:right w:val="single" w:sz="4" w:space="0" w:color="auto"/>
            </w:tcBorders>
            <w:shd w:val="clear" w:color="auto" w:fill="auto"/>
            <w:noWrap/>
            <w:hideMark/>
          </w:tcPr>
          <w:p w14:paraId="0DB90E31" w14:textId="77777777" w:rsidR="009B34B5" w:rsidRPr="009128F0" w:rsidRDefault="009B34B5" w:rsidP="00A70BF5">
            <w:pPr>
              <w:rPr>
                <w:rFonts w:ascii="Arial" w:hAnsi="Arial" w:cs="Arial"/>
                <w:b/>
                <w:color w:val="000000" w:themeColor="text1"/>
                <w:sz w:val="18"/>
                <w:szCs w:val="18"/>
              </w:rPr>
            </w:pPr>
            <w:r w:rsidRPr="009128F0">
              <w:rPr>
                <w:rFonts w:ascii="Arial" w:hAnsi="Arial" w:cs="Arial"/>
                <w:b/>
                <w:color w:val="000000" w:themeColor="text1"/>
                <w:sz w:val="18"/>
                <w:szCs w:val="18"/>
              </w:rPr>
              <w:t> </w:t>
            </w:r>
          </w:p>
        </w:tc>
        <w:tc>
          <w:tcPr>
            <w:tcW w:w="2087" w:type="dxa"/>
            <w:gridSpan w:val="2"/>
            <w:tcBorders>
              <w:top w:val="single" w:sz="4" w:space="0" w:color="auto"/>
              <w:left w:val="nil"/>
              <w:bottom w:val="single" w:sz="4" w:space="0" w:color="auto"/>
              <w:right w:val="single" w:sz="4" w:space="0" w:color="000000"/>
            </w:tcBorders>
            <w:shd w:val="clear" w:color="auto" w:fill="auto"/>
            <w:vAlign w:val="bottom"/>
            <w:hideMark/>
          </w:tcPr>
          <w:p w14:paraId="0F623848" w14:textId="5D617452" w:rsidR="009B34B5" w:rsidRPr="009128F0" w:rsidRDefault="009B34B5" w:rsidP="003565C5">
            <w:pPr>
              <w:jc w:val="center"/>
              <w:rPr>
                <w:rFonts w:ascii="Arial" w:hAnsi="Arial" w:cs="Arial"/>
                <w:b/>
                <w:color w:val="000000" w:themeColor="text1"/>
                <w:sz w:val="18"/>
                <w:szCs w:val="18"/>
              </w:rPr>
            </w:pPr>
            <w:r w:rsidRPr="009128F0">
              <w:rPr>
                <w:rFonts w:ascii="Arial" w:hAnsi="Arial" w:cs="Arial"/>
                <w:b/>
                <w:color w:val="000000" w:themeColor="text1"/>
                <w:sz w:val="18"/>
                <w:szCs w:val="18"/>
              </w:rPr>
              <w:t>Dikkate Alınma Oranı Uygulanmamış Toplam Değer</w:t>
            </w:r>
            <w:r w:rsidR="00F1184B" w:rsidRPr="009128F0">
              <w:rPr>
                <w:rFonts w:ascii="Arial" w:hAnsi="Arial" w:cs="Arial"/>
                <w:b/>
                <w:color w:val="000000" w:themeColor="text1"/>
                <w:sz w:val="18"/>
                <w:szCs w:val="18"/>
                <w:vertAlign w:val="superscript"/>
              </w:rPr>
              <w:t>(*)</w:t>
            </w:r>
          </w:p>
        </w:tc>
        <w:tc>
          <w:tcPr>
            <w:tcW w:w="1963" w:type="dxa"/>
            <w:gridSpan w:val="2"/>
            <w:tcBorders>
              <w:top w:val="single" w:sz="4" w:space="0" w:color="auto"/>
              <w:left w:val="nil"/>
              <w:bottom w:val="single" w:sz="4" w:space="0" w:color="auto"/>
              <w:right w:val="single" w:sz="4" w:space="0" w:color="000000"/>
            </w:tcBorders>
            <w:shd w:val="clear" w:color="auto" w:fill="auto"/>
            <w:vAlign w:val="bottom"/>
            <w:hideMark/>
          </w:tcPr>
          <w:p w14:paraId="4615EAC3" w14:textId="77777777" w:rsidR="003470A3" w:rsidRPr="009128F0" w:rsidRDefault="009B34B5" w:rsidP="003565C5">
            <w:pPr>
              <w:jc w:val="center"/>
              <w:rPr>
                <w:rFonts w:ascii="Arial" w:hAnsi="Arial" w:cs="Arial"/>
                <w:b/>
                <w:color w:val="000000" w:themeColor="text1"/>
                <w:sz w:val="18"/>
                <w:szCs w:val="18"/>
              </w:rPr>
            </w:pPr>
            <w:r w:rsidRPr="009128F0">
              <w:rPr>
                <w:rFonts w:ascii="Arial" w:hAnsi="Arial" w:cs="Arial"/>
                <w:b/>
                <w:color w:val="000000" w:themeColor="text1"/>
                <w:sz w:val="18"/>
                <w:szCs w:val="18"/>
              </w:rPr>
              <w:t xml:space="preserve">Dikkate Alınma Oranı Uygulanmış Toplam </w:t>
            </w:r>
          </w:p>
          <w:p w14:paraId="51DC150E" w14:textId="18FDA78C" w:rsidR="009B34B5" w:rsidRPr="009128F0" w:rsidRDefault="009B34B5" w:rsidP="003565C5">
            <w:pPr>
              <w:jc w:val="center"/>
              <w:rPr>
                <w:rFonts w:ascii="Arial" w:hAnsi="Arial" w:cs="Arial"/>
                <w:b/>
                <w:color w:val="000000" w:themeColor="text1"/>
                <w:sz w:val="18"/>
                <w:szCs w:val="18"/>
              </w:rPr>
            </w:pPr>
            <w:r w:rsidRPr="009128F0">
              <w:rPr>
                <w:rFonts w:ascii="Arial" w:hAnsi="Arial" w:cs="Arial"/>
                <w:b/>
                <w:color w:val="000000" w:themeColor="text1"/>
                <w:sz w:val="18"/>
                <w:szCs w:val="18"/>
              </w:rPr>
              <w:t>Değer</w:t>
            </w:r>
            <w:r w:rsidR="00F1184B" w:rsidRPr="009128F0">
              <w:rPr>
                <w:rFonts w:ascii="Arial" w:hAnsi="Arial" w:cs="Arial"/>
                <w:b/>
                <w:color w:val="000000" w:themeColor="text1"/>
                <w:sz w:val="18"/>
                <w:szCs w:val="18"/>
                <w:vertAlign w:val="superscript"/>
              </w:rPr>
              <w:t>(*)</w:t>
            </w:r>
          </w:p>
        </w:tc>
      </w:tr>
      <w:tr w:rsidR="00B86B47" w:rsidRPr="009128F0" w14:paraId="4A1A38FF" w14:textId="77777777" w:rsidTr="00583BDF">
        <w:trPr>
          <w:trHeight w:val="170"/>
        </w:trPr>
        <w:tc>
          <w:tcPr>
            <w:tcW w:w="414" w:type="dxa"/>
            <w:tcBorders>
              <w:top w:val="single" w:sz="4" w:space="0" w:color="auto"/>
              <w:left w:val="single" w:sz="4" w:space="0" w:color="auto"/>
              <w:bottom w:val="single" w:sz="4" w:space="0" w:color="auto"/>
              <w:right w:val="single" w:sz="4" w:space="0" w:color="auto"/>
            </w:tcBorders>
            <w:shd w:val="clear" w:color="auto" w:fill="auto"/>
            <w:noWrap/>
            <w:hideMark/>
          </w:tcPr>
          <w:p w14:paraId="121750F3" w14:textId="77777777" w:rsidR="009B34B5" w:rsidRPr="009128F0" w:rsidRDefault="009B34B5" w:rsidP="00A70BF5">
            <w:pPr>
              <w:rPr>
                <w:rFonts w:ascii="Arial" w:hAnsi="Arial" w:cs="Arial"/>
                <w:b/>
                <w:color w:val="000000" w:themeColor="text1"/>
                <w:sz w:val="18"/>
                <w:szCs w:val="18"/>
              </w:rPr>
            </w:pPr>
            <w:r w:rsidRPr="009128F0">
              <w:rPr>
                <w:rFonts w:ascii="Arial" w:hAnsi="Arial" w:cs="Arial"/>
                <w:b/>
                <w:color w:val="000000" w:themeColor="text1"/>
                <w:sz w:val="18"/>
                <w:szCs w:val="18"/>
              </w:rPr>
              <w:t> </w:t>
            </w:r>
          </w:p>
        </w:tc>
        <w:tc>
          <w:tcPr>
            <w:tcW w:w="5025" w:type="dxa"/>
            <w:tcBorders>
              <w:top w:val="single" w:sz="4" w:space="0" w:color="auto"/>
              <w:left w:val="nil"/>
              <w:bottom w:val="single" w:sz="4" w:space="0" w:color="auto"/>
              <w:right w:val="single" w:sz="4" w:space="0" w:color="auto"/>
            </w:tcBorders>
            <w:shd w:val="clear" w:color="auto" w:fill="auto"/>
            <w:noWrap/>
            <w:hideMark/>
          </w:tcPr>
          <w:p w14:paraId="23892404" w14:textId="77777777" w:rsidR="009B34B5" w:rsidRPr="009128F0" w:rsidRDefault="009B34B5" w:rsidP="00BE540E">
            <w:pPr>
              <w:rPr>
                <w:rFonts w:ascii="Arial" w:hAnsi="Arial" w:cs="Arial"/>
                <w:b/>
                <w:color w:val="000000" w:themeColor="text1"/>
                <w:sz w:val="18"/>
                <w:szCs w:val="18"/>
              </w:rPr>
            </w:pPr>
            <w:r w:rsidRPr="009128F0">
              <w:rPr>
                <w:rFonts w:ascii="Arial" w:hAnsi="Arial" w:cs="Arial"/>
                <w:b/>
                <w:color w:val="000000" w:themeColor="text1"/>
                <w:sz w:val="18"/>
                <w:szCs w:val="18"/>
              </w:rPr>
              <w:t>Cari Dönem</w:t>
            </w:r>
            <w:r w:rsidR="0020085E" w:rsidRPr="009128F0">
              <w:rPr>
                <w:rFonts w:ascii="Arial" w:hAnsi="Arial" w:cs="Arial"/>
                <w:b/>
                <w:color w:val="000000" w:themeColor="text1"/>
                <w:sz w:val="18"/>
                <w:szCs w:val="18"/>
              </w:rPr>
              <w:t xml:space="preserve"> </w:t>
            </w:r>
          </w:p>
        </w:tc>
        <w:tc>
          <w:tcPr>
            <w:tcW w:w="1050" w:type="dxa"/>
            <w:tcBorders>
              <w:top w:val="single" w:sz="4" w:space="0" w:color="auto"/>
              <w:left w:val="nil"/>
              <w:bottom w:val="single" w:sz="4" w:space="0" w:color="auto"/>
              <w:right w:val="nil"/>
            </w:tcBorders>
            <w:shd w:val="clear" w:color="auto" w:fill="auto"/>
            <w:noWrap/>
            <w:vAlign w:val="bottom"/>
            <w:hideMark/>
          </w:tcPr>
          <w:p w14:paraId="5F377E99" w14:textId="77777777" w:rsidR="009B34B5" w:rsidRPr="009128F0" w:rsidRDefault="009B34B5" w:rsidP="00770B5E">
            <w:pPr>
              <w:jc w:val="right"/>
              <w:rPr>
                <w:rFonts w:ascii="Arial" w:hAnsi="Arial" w:cs="Arial"/>
                <w:b/>
                <w:color w:val="000000" w:themeColor="text1"/>
                <w:sz w:val="18"/>
                <w:szCs w:val="18"/>
              </w:rPr>
            </w:pPr>
            <w:r w:rsidRPr="009128F0">
              <w:rPr>
                <w:rFonts w:ascii="Arial" w:hAnsi="Arial" w:cs="Arial"/>
                <w:b/>
                <w:color w:val="000000" w:themeColor="text1"/>
                <w:sz w:val="18"/>
                <w:szCs w:val="18"/>
              </w:rPr>
              <w:t>TP+YP</w:t>
            </w:r>
          </w:p>
        </w:tc>
        <w:tc>
          <w:tcPr>
            <w:tcW w:w="1037" w:type="dxa"/>
            <w:tcBorders>
              <w:top w:val="single" w:sz="4" w:space="0" w:color="auto"/>
              <w:left w:val="nil"/>
              <w:bottom w:val="single" w:sz="4" w:space="0" w:color="auto"/>
              <w:right w:val="single" w:sz="4" w:space="0" w:color="auto"/>
            </w:tcBorders>
            <w:shd w:val="clear" w:color="auto" w:fill="auto"/>
            <w:noWrap/>
            <w:vAlign w:val="bottom"/>
            <w:hideMark/>
          </w:tcPr>
          <w:p w14:paraId="6F00A8EB" w14:textId="77777777" w:rsidR="009B34B5" w:rsidRPr="009128F0" w:rsidRDefault="009B34B5" w:rsidP="00770B5E">
            <w:pPr>
              <w:jc w:val="right"/>
              <w:rPr>
                <w:rFonts w:ascii="Arial" w:hAnsi="Arial" w:cs="Arial"/>
                <w:b/>
                <w:color w:val="000000" w:themeColor="text1"/>
                <w:sz w:val="18"/>
                <w:szCs w:val="18"/>
              </w:rPr>
            </w:pPr>
            <w:r w:rsidRPr="009128F0">
              <w:rPr>
                <w:rFonts w:ascii="Arial" w:hAnsi="Arial" w:cs="Arial"/>
                <w:b/>
                <w:color w:val="000000" w:themeColor="text1"/>
                <w:sz w:val="18"/>
                <w:szCs w:val="18"/>
              </w:rPr>
              <w:t>YP</w:t>
            </w:r>
          </w:p>
        </w:tc>
        <w:tc>
          <w:tcPr>
            <w:tcW w:w="981" w:type="dxa"/>
            <w:tcBorders>
              <w:top w:val="single" w:sz="4" w:space="0" w:color="auto"/>
              <w:left w:val="nil"/>
              <w:bottom w:val="single" w:sz="4" w:space="0" w:color="auto"/>
              <w:right w:val="nil"/>
            </w:tcBorders>
            <w:shd w:val="clear" w:color="auto" w:fill="auto"/>
            <w:noWrap/>
            <w:vAlign w:val="bottom"/>
            <w:hideMark/>
          </w:tcPr>
          <w:p w14:paraId="075D2A73" w14:textId="77777777" w:rsidR="009B34B5" w:rsidRPr="009128F0" w:rsidRDefault="009B34B5" w:rsidP="00770B5E">
            <w:pPr>
              <w:jc w:val="right"/>
              <w:rPr>
                <w:rFonts w:ascii="Arial" w:hAnsi="Arial" w:cs="Arial"/>
                <w:b/>
                <w:color w:val="000000" w:themeColor="text1"/>
                <w:sz w:val="18"/>
                <w:szCs w:val="18"/>
              </w:rPr>
            </w:pPr>
            <w:r w:rsidRPr="009128F0">
              <w:rPr>
                <w:rFonts w:ascii="Arial" w:hAnsi="Arial" w:cs="Arial"/>
                <w:b/>
                <w:color w:val="000000" w:themeColor="text1"/>
                <w:sz w:val="18"/>
                <w:szCs w:val="18"/>
              </w:rPr>
              <w:t>TP+YP</w:t>
            </w:r>
          </w:p>
        </w:tc>
        <w:tc>
          <w:tcPr>
            <w:tcW w:w="982" w:type="dxa"/>
            <w:tcBorders>
              <w:top w:val="single" w:sz="4" w:space="0" w:color="auto"/>
              <w:left w:val="nil"/>
              <w:bottom w:val="single" w:sz="4" w:space="0" w:color="auto"/>
              <w:right w:val="single" w:sz="4" w:space="0" w:color="auto"/>
            </w:tcBorders>
            <w:shd w:val="clear" w:color="auto" w:fill="auto"/>
            <w:noWrap/>
            <w:vAlign w:val="bottom"/>
            <w:hideMark/>
          </w:tcPr>
          <w:p w14:paraId="1C32209F" w14:textId="77777777" w:rsidR="009B34B5" w:rsidRPr="009128F0" w:rsidRDefault="009B34B5" w:rsidP="00770B5E">
            <w:pPr>
              <w:jc w:val="right"/>
              <w:rPr>
                <w:rFonts w:ascii="Arial" w:hAnsi="Arial" w:cs="Arial"/>
                <w:b/>
                <w:color w:val="000000" w:themeColor="text1"/>
                <w:sz w:val="18"/>
                <w:szCs w:val="18"/>
              </w:rPr>
            </w:pPr>
            <w:r w:rsidRPr="009128F0">
              <w:rPr>
                <w:rFonts w:ascii="Arial" w:hAnsi="Arial" w:cs="Arial"/>
                <w:b/>
                <w:color w:val="000000" w:themeColor="text1"/>
                <w:sz w:val="18"/>
                <w:szCs w:val="18"/>
              </w:rPr>
              <w:t>YP</w:t>
            </w:r>
          </w:p>
        </w:tc>
      </w:tr>
      <w:tr w:rsidR="002013F1" w:rsidRPr="009128F0" w14:paraId="4B02D1B4" w14:textId="77777777" w:rsidTr="009B21FA">
        <w:trPr>
          <w:trHeight w:hRule="exact" w:val="227"/>
        </w:trPr>
        <w:tc>
          <w:tcPr>
            <w:tcW w:w="414" w:type="dxa"/>
            <w:tcBorders>
              <w:top w:val="single" w:sz="4" w:space="0" w:color="auto"/>
              <w:left w:val="single" w:sz="4" w:space="0" w:color="auto"/>
              <w:bottom w:val="single" w:sz="4" w:space="0" w:color="auto"/>
              <w:right w:val="single" w:sz="4" w:space="0" w:color="auto"/>
            </w:tcBorders>
            <w:shd w:val="clear" w:color="auto" w:fill="auto"/>
            <w:noWrap/>
            <w:hideMark/>
          </w:tcPr>
          <w:p w14:paraId="6B09622E" w14:textId="77777777" w:rsidR="002013F1" w:rsidRPr="009128F0" w:rsidRDefault="002013F1" w:rsidP="00A70BF5">
            <w:pPr>
              <w:rPr>
                <w:rFonts w:ascii="Arial" w:hAnsi="Arial" w:cs="Arial"/>
                <w:b/>
                <w:color w:val="000000" w:themeColor="text1"/>
                <w:sz w:val="18"/>
                <w:szCs w:val="18"/>
              </w:rPr>
            </w:pPr>
            <w:r w:rsidRPr="009128F0">
              <w:rPr>
                <w:rFonts w:ascii="Arial" w:hAnsi="Arial" w:cs="Arial"/>
                <w:b/>
                <w:color w:val="000000" w:themeColor="text1"/>
                <w:sz w:val="18"/>
                <w:szCs w:val="18"/>
              </w:rPr>
              <w:t> </w:t>
            </w:r>
          </w:p>
        </w:tc>
        <w:tc>
          <w:tcPr>
            <w:tcW w:w="5025" w:type="dxa"/>
            <w:tcBorders>
              <w:top w:val="single" w:sz="4" w:space="0" w:color="auto"/>
              <w:left w:val="nil"/>
              <w:bottom w:val="single" w:sz="4" w:space="0" w:color="auto"/>
              <w:right w:val="single" w:sz="4" w:space="0" w:color="auto"/>
            </w:tcBorders>
            <w:shd w:val="clear" w:color="auto" w:fill="auto"/>
            <w:noWrap/>
            <w:vAlign w:val="bottom"/>
            <w:hideMark/>
          </w:tcPr>
          <w:p w14:paraId="62086CDB" w14:textId="77777777" w:rsidR="002013F1" w:rsidRPr="009128F0" w:rsidRDefault="002013F1" w:rsidP="0065027C">
            <w:pPr>
              <w:rPr>
                <w:rFonts w:ascii="Arial" w:hAnsi="Arial" w:cs="Arial"/>
                <w:b/>
                <w:color w:val="000000" w:themeColor="text1"/>
                <w:sz w:val="18"/>
                <w:szCs w:val="18"/>
              </w:rPr>
            </w:pPr>
            <w:r w:rsidRPr="009128F0">
              <w:rPr>
                <w:rFonts w:ascii="Arial" w:hAnsi="Arial" w:cs="Arial"/>
                <w:b/>
                <w:color w:val="000000" w:themeColor="text1"/>
                <w:sz w:val="18"/>
                <w:szCs w:val="18"/>
              </w:rPr>
              <w:t>YÜKSEK KALİTELİ LİKİT VARLIKLAR (YKLV)</w:t>
            </w:r>
          </w:p>
        </w:tc>
        <w:tc>
          <w:tcPr>
            <w:tcW w:w="1050" w:type="dxa"/>
            <w:tcBorders>
              <w:top w:val="single" w:sz="4" w:space="0" w:color="auto"/>
              <w:left w:val="nil"/>
              <w:bottom w:val="single" w:sz="4" w:space="0" w:color="auto"/>
              <w:right w:val="nil"/>
            </w:tcBorders>
            <w:shd w:val="clear" w:color="auto" w:fill="auto"/>
            <w:noWrap/>
            <w:vAlign w:val="bottom"/>
            <w:hideMark/>
          </w:tcPr>
          <w:p w14:paraId="7844E7FE" w14:textId="77777777" w:rsidR="002013F1" w:rsidRPr="009128F0" w:rsidRDefault="002013F1" w:rsidP="00B31D29">
            <w:pPr>
              <w:jc w:val="right"/>
              <w:rPr>
                <w:rFonts w:ascii="Arial" w:hAnsi="Arial" w:cs="Arial"/>
                <w:b/>
                <w:color w:val="000000" w:themeColor="text1"/>
                <w:sz w:val="18"/>
                <w:szCs w:val="18"/>
              </w:rPr>
            </w:pPr>
          </w:p>
        </w:tc>
        <w:tc>
          <w:tcPr>
            <w:tcW w:w="1037" w:type="dxa"/>
            <w:tcBorders>
              <w:top w:val="single" w:sz="4" w:space="0" w:color="auto"/>
              <w:left w:val="nil"/>
              <w:bottom w:val="single" w:sz="4" w:space="0" w:color="auto"/>
              <w:right w:val="single" w:sz="4" w:space="0" w:color="auto"/>
            </w:tcBorders>
            <w:shd w:val="clear" w:color="auto" w:fill="auto"/>
            <w:noWrap/>
            <w:vAlign w:val="bottom"/>
            <w:hideMark/>
          </w:tcPr>
          <w:p w14:paraId="068504B2" w14:textId="77777777" w:rsidR="002013F1" w:rsidRPr="009128F0" w:rsidRDefault="002013F1" w:rsidP="00B31D29">
            <w:pPr>
              <w:jc w:val="right"/>
              <w:rPr>
                <w:rFonts w:ascii="Arial" w:hAnsi="Arial" w:cs="Arial"/>
                <w:b/>
                <w:color w:val="000000" w:themeColor="text1"/>
                <w:sz w:val="18"/>
                <w:szCs w:val="18"/>
              </w:rPr>
            </w:pPr>
          </w:p>
        </w:tc>
        <w:tc>
          <w:tcPr>
            <w:tcW w:w="981" w:type="dxa"/>
            <w:tcBorders>
              <w:top w:val="single" w:sz="4" w:space="0" w:color="auto"/>
              <w:left w:val="nil"/>
              <w:bottom w:val="single" w:sz="4" w:space="0" w:color="auto"/>
              <w:right w:val="nil"/>
            </w:tcBorders>
            <w:shd w:val="clear" w:color="auto" w:fill="auto"/>
            <w:noWrap/>
            <w:vAlign w:val="bottom"/>
            <w:hideMark/>
          </w:tcPr>
          <w:p w14:paraId="3811D93C" w14:textId="77777777" w:rsidR="002013F1" w:rsidRPr="009128F0" w:rsidRDefault="002013F1" w:rsidP="00B31D29">
            <w:pPr>
              <w:jc w:val="right"/>
              <w:rPr>
                <w:rFonts w:ascii="Arial" w:hAnsi="Arial" w:cs="Arial"/>
                <w:b/>
                <w:color w:val="000000" w:themeColor="text1"/>
                <w:sz w:val="18"/>
                <w:szCs w:val="18"/>
              </w:rPr>
            </w:pPr>
          </w:p>
        </w:tc>
        <w:tc>
          <w:tcPr>
            <w:tcW w:w="982" w:type="dxa"/>
            <w:tcBorders>
              <w:top w:val="single" w:sz="4" w:space="0" w:color="auto"/>
              <w:left w:val="nil"/>
              <w:bottom w:val="single" w:sz="4" w:space="0" w:color="auto"/>
              <w:right w:val="single" w:sz="4" w:space="0" w:color="auto"/>
            </w:tcBorders>
            <w:shd w:val="clear" w:color="auto" w:fill="auto"/>
            <w:noWrap/>
            <w:vAlign w:val="bottom"/>
            <w:hideMark/>
          </w:tcPr>
          <w:p w14:paraId="1FC7B1F5" w14:textId="77777777" w:rsidR="002013F1" w:rsidRPr="009128F0" w:rsidRDefault="002013F1" w:rsidP="00B31D29">
            <w:pPr>
              <w:jc w:val="right"/>
              <w:rPr>
                <w:rFonts w:ascii="Arial" w:hAnsi="Arial" w:cs="Arial"/>
                <w:b/>
                <w:color w:val="000000" w:themeColor="text1"/>
                <w:sz w:val="18"/>
                <w:szCs w:val="18"/>
              </w:rPr>
            </w:pPr>
          </w:p>
        </w:tc>
      </w:tr>
      <w:tr w:rsidR="00B67850" w:rsidRPr="009128F0" w14:paraId="55FD0479" w14:textId="77777777" w:rsidTr="00B67850">
        <w:trPr>
          <w:trHeight w:hRule="exact" w:val="227"/>
        </w:trPr>
        <w:tc>
          <w:tcPr>
            <w:tcW w:w="4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33CE17" w14:textId="77777777" w:rsidR="00B67850" w:rsidRPr="009128F0" w:rsidRDefault="00B67850" w:rsidP="00B67850">
            <w:pPr>
              <w:rPr>
                <w:rFonts w:ascii="Arial" w:hAnsi="Arial" w:cs="Arial"/>
                <w:b/>
                <w:color w:val="000000" w:themeColor="text1"/>
                <w:sz w:val="18"/>
                <w:szCs w:val="18"/>
              </w:rPr>
            </w:pPr>
            <w:r w:rsidRPr="009128F0">
              <w:rPr>
                <w:rFonts w:ascii="Arial" w:hAnsi="Arial" w:cs="Arial"/>
                <w:b/>
                <w:color w:val="000000" w:themeColor="text1"/>
                <w:sz w:val="18"/>
                <w:szCs w:val="18"/>
              </w:rPr>
              <w:t>1</w:t>
            </w:r>
          </w:p>
        </w:tc>
        <w:tc>
          <w:tcPr>
            <w:tcW w:w="5025" w:type="dxa"/>
            <w:tcBorders>
              <w:top w:val="single" w:sz="4" w:space="0" w:color="auto"/>
              <w:left w:val="nil"/>
              <w:bottom w:val="single" w:sz="4" w:space="0" w:color="auto"/>
              <w:right w:val="single" w:sz="4" w:space="0" w:color="auto"/>
            </w:tcBorders>
            <w:shd w:val="clear" w:color="auto" w:fill="auto"/>
            <w:noWrap/>
            <w:vAlign w:val="bottom"/>
            <w:hideMark/>
          </w:tcPr>
          <w:p w14:paraId="4C76312E" w14:textId="77777777" w:rsidR="00B67850" w:rsidRPr="009128F0" w:rsidRDefault="00B67850" w:rsidP="00B67850">
            <w:pPr>
              <w:rPr>
                <w:rFonts w:ascii="Arial" w:hAnsi="Arial" w:cs="Arial"/>
                <w:caps/>
                <w:color w:val="000000" w:themeColor="text1"/>
                <w:sz w:val="18"/>
                <w:szCs w:val="18"/>
              </w:rPr>
            </w:pPr>
            <w:r w:rsidRPr="009128F0">
              <w:rPr>
                <w:rFonts w:ascii="Arial" w:hAnsi="Arial" w:cs="Arial"/>
                <w:color w:val="000000" w:themeColor="text1"/>
                <w:sz w:val="18"/>
                <w:szCs w:val="18"/>
              </w:rPr>
              <w:t xml:space="preserve">YÜKSEK KALİTELİ LİKİT VARLIKLAR </w:t>
            </w:r>
          </w:p>
        </w:tc>
        <w:tc>
          <w:tcPr>
            <w:tcW w:w="1050" w:type="dxa"/>
            <w:tcBorders>
              <w:top w:val="single" w:sz="4" w:space="0" w:color="auto"/>
              <w:left w:val="nil"/>
              <w:bottom w:val="single" w:sz="4" w:space="0" w:color="auto"/>
              <w:right w:val="nil"/>
            </w:tcBorders>
            <w:shd w:val="clear" w:color="auto" w:fill="000000" w:themeFill="text1"/>
            <w:noWrap/>
            <w:vAlign w:val="bottom"/>
          </w:tcPr>
          <w:p w14:paraId="6D498FF8" w14:textId="77777777" w:rsidR="00B67850" w:rsidRPr="00B67850" w:rsidRDefault="00B67850" w:rsidP="00B67850">
            <w:pPr>
              <w:jc w:val="right"/>
              <w:rPr>
                <w:rFonts w:ascii="Arial" w:hAnsi="Arial" w:cs="Arial"/>
                <w:color w:val="000000" w:themeColor="text1"/>
                <w:sz w:val="18"/>
                <w:szCs w:val="18"/>
              </w:rPr>
            </w:pPr>
          </w:p>
        </w:tc>
        <w:tc>
          <w:tcPr>
            <w:tcW w:w="1037" w:type="dxa"/>
            <w:tcBorders>
              <w:top w:val="single" w:sz="4" w:space="0" w:color="auto"/>
              <w:left w:val="nil"/>
              <w:bottom w:val="single" w:sz="4" w:space="0" w:color="auto"/>
              <w:right w:val="single" w:sz="4" w:space="0" w:color="auto"/>
            </w:tcBorders>
            <w:shd w:val="clear" w:color="auto" w:fill="000000" w:themeFill="text1"/>
            <w:noWrap/>
            <w:vAlign w:val="bottom"/>
          </w:tcPr>
          <w:p w14:paraId="3A250A44" w14:textId="77777777" w:rsidR="00B67850" w:rsidRPr="00B67850" w:rsidRDefault="00B67850" w:rsidP="00B67850">
            <w:pPr>
              <w:jc w:val="right"/>
              <w:rPr>
                <w:rFonts w:ascii="Arial" w:hAnsi="Arial" w:cs="Arial"/>
                <w:color w:val="000000" w:themeColor="text1"/>
                <w:sz w:val="18"/>
                <w:szCs w:val="18"/>
              </w:rPr>
            </w:pPr>
          </w:p>
        </w:tc>
        <w:tc>
          <w:tcPr>
            <w:tcW w:w="981" w:type="dxa"/>
            <w:tcBorders>
              <w:top w:val="single" w:sz="4" w:space="0" w:color="auto"/>
              <w:left w:val="nil"/>
              <w:bottom w:val="single" w:sz="4" w:space="0" w:color="auto"/>
              <w:right w:val="nil"/>
            </w:tcBorders>
            <w:shd w:val="clear" w:color="auto" w:fill="auto"/>
            <w:noWrap/>
            <w:vAlign w:val="bottom"/>
          </w:tcPr>
          <w:p w14:paraId="3A079F35" w14:textId="2F5AE074"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5.534.631</w:t>
            </w:r>
          </w:p>
        </w:tc>
        <w:tc>
          <w:tcPr>
            <w:tcW w:w="982" w:type="dxa"/>
            <w:tcBorders>
              <w:top w:val="single" w:sz="4" w:space="0" w:color="auto"/>
              <w:left w:val="nil"/>
              <w:bottom w:val="single" w:sz="4" w:space="0" w:color="auto"/>
              <w:right w:val="single" w:sz="4" w:space="0" w:color="auto"/>
            </w:tcBorders>
            <w:shd w:val="clear" w:color="auto" w:fill="auto"/>
            <w:noWrap/>
            <w:vAlign w:val="bottom"/>
          </w:tcPr>
          <w:p w14:paraId="51737930" w14:textId="4C617D09"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4.904.906</w:t>
            </w:r>
          </w:p>
        </w:tc>
      </w:tr>
      <w:tr w:rsidR="00446D5F" w:rsidRPr="009128F0" w14:paraId="56FB59D0" w14:textId="77777777" w:rsidTr="00B67850">
        <w:trPr>
          <w:trHeight w:hRule="exact" w:val="227"/>
        </w:trPr>
        <w:tc>
          <w:tcPr>
            <w:tcW w:w="414" w:type="dxa"/>
            <w:tcBorders>
              <w:top w:val="single" w:sz="4" w:space="0" w:color="auto"/>
              <w:left w:val="single" w:sz="4" w:space="0" w:color="auto"/>
              <w:bottom w:val="single" w:sz="4" w:space="0" w:color="auto"/>
              <w:right w:val="single" w:sz="4" w:space="0" w:color="auto"/>
            </w:tcBorders>
            <w:shd w:val="clear" w:color="auto" w:fill="auto"/>
            <w:noWrap/>
            <w:hideMark/>
          </w:tcPr>
          <w:p w14:paraId="66A16E38" w14:textId="77777777" w:rsidR="00446D5F" w:rsidRPr="009128F0" w:rsidRDefault="00446D5F" w:rsidP="00446D5F">
            <w:pPr>
              <w:rPr>
                <w:rFonts w:ascii="Arial" w:hAnsi="Arial" w:cs="Arial"/>
                <w:b/>
                <w:color w:val="000000" w:themeColor="text1"/>
                <w:sz w:val="18"/>
                <w:szCs w:val="18"/>
              </w:rPr>
            </w:pPr>
            <w:r w:rsidRPr="009128F0">
              <w:rPr>
                <w:rFonts w:ascii="Arial" w:hAnsi="Arial" w:cs="Arial"/>
                <w:b/>
                <w:color w:val="000000" w:themeColor="text1"/>
                <w:sz w:val="18"/>
                <w:szCs w:val="18"/>
              </w:rPr>
              <w:t> </w:t>
            </w:r>
          </w:p>
        </w:tc>
        <w:tc>
          <w:tcPr>
            <w:tcW w:w="5025" w:type="dxa"/>
            <w:tcBorders>
              <w:top w:val="single" w:sz="4" w:space="0" w:color="auto"/>
              <w:left w:val="nil"/>
              <w:bottom w:val="single" w:sz="4" w:space="0" w:color="auto"/>
              <w:right w:val="single" w:sz="4" w:space="0" w:color="auto"/>
            </w:tcBorders>
            <w:shd w:val="clear" w:color="auto" w:fill="auto"/>
            <w:noWrap/>
            <w:vAlign w:val="bottom"/>
            <w:hideMark/>
          </w:tcPr>
          <w:p w14:paraId="5A0E597F" w14:textId="77777777" w:rsidR="00446D5F" w:rsidRPr="009128F0" w:rsidRDefault="00446D5F" w:rsidP="00446D5F">
            <w:pPr>
              <w:rPr>
                <w:rFonts w:ascii="Arial" w:hAnsi="Arial" w:cs="Arial"/>
                <w:b/>
                <w:color w:val="000000" w:themeColor="text1"/>
                <w:sz w:val="18"/>
                <w:szCs w:val="18"/>
              </w:rPr>
            </w:pPr>
            <w:r w:rsidRPr="009128F0">
              <w:rPr>
                <w:rFonts w:ascii="Arial" w:hAnsi="Arial" w:cs="Arial"/>
                <w:b/>
                <w:color w:val="000000" w:themeColor="text1"/>
                <w:sz w:val="18"/>
                <w:szCs w:val="18"/>
              </w:rPr>
              <w:t>NAKİT ÇIKIŞLARI</w:t>
            </w:r>
          </w:p>
        </w:tc>
        <w:tc>
          <w:tcPr>
            <w:tcW w:w="1050" w:type="dxa"/>
            <w:tcBorders>
              <w:top w:val="single" w:sz="4" w:space="0" w:color="auto"/>
              <w:left w:val="nil"/>
              <w:bottom w:val="single" w:sz="4" w:space="0" w:color="auto"/>
              <w:right w:val="nil"/>
            </w:tcBorders>
            <w:shd w:val="clear" w:color="auto" w:fill="auto"/>
            <w:noWrap/>
            <w:vAlign w:val="bottom"/>
          </w:tcPr>
          <w:p w14:paraId="738C4057" w14:textId="77777777" w:rsidR="00446D5F" w:rsidRPr="00B67850" w:rsidRDefault="00446D5F" w:rsidP="00B67850">
            <w:pPr>
              <w:jc w:val="right"/>
              <w:rPr>
                <w:rFonts w:ascii="Arial" w:hAnsi="Arial" w:cs="Arial"/>
                <w:color w:val="000000" w:themeColor="text1"/>
                <w:sz w:val="18"/>
                <w:szCs w:val="18"/>
              </w:rPr>
            </w:pPr>
          </w:p>
        </w:tc>
        <w:tc>
          <w:tcPr>
            <w:tcW w:w="1037" w:type="dxa"/>
            <w:tcBorders>
              <w:top w:val="single" w:sz="4" w:space="0" w:color="auto"/>
              <w:left w:val="nil"/>
              <w:bottom w:val="single" w:sz="4" w:space="0" w:color="auto"/>
              <w:right w:val="single" w:sz="4" w:space="0" w:color="auto"/>
            </w:tcBorders>
            <w:shd w:val="clear" w:color="auto" w:fill="auto"/>
            <w:noWrap/>
            <w:vAlign w:val="bottom"/>
          </w:tcPr>
          <w:p w14:paraId="668D3653" w14:textId="77777777" w:rsidR="00446D5F" w:rsidRPr="00B67850" w:rsidRDefault="00446D5F" w:rsidP="00B67850">
            <w:pPr>
              <w:jc w:val="right"/>
              <w:rPr>
                <w:rFonts w:ascii="Arial" w:hAnsi="Arial" w:cs="Arial"/>
                <w:color w:val="000000" w:themeColor="text1"/>
                <w:sz w:val="18"/>
                <w:szCs w:val="18"/>
              </w:rPr>
            </w:pPr>
          </w:p>
        </w:tc>
        <w:tc>
          <w:tcPr>
            <w:tcW w:w="981" w:type="dxa"/>
            <w:tcBorders>
              <w:top w:val="single" w:sz="4" w:space="0" w:color="auto"/>
              <w:left w:val="nil"/>
              <w:bottom w:val="single" w:sz="4" w:space="0" w:color="auto"/>
              <w:right w:val="nil"/>
            </w:tcBorders>
            <w:shd w:val="clear" w:color="auto" w:fill="auto"/>
            <w:noWrap/>
            <w:vAlign w:val="bottom"/>
          </w:tcPr>
          <w:p w14:paraId="5269FD92" w14:textId="77777777" w:rsidR="00446D5F" w:rsidRPr="00446D5F" w:rsidRDefault="00446D5F" w:rsidP="00B67850">
            <w:pPr>
              <w:jc w:val="right"/>
              <w:rPr>
                <w:rFonts w:ascii="Arial" w:hAnsi="Arial" w:cs="Arial"/>
                <w:color w:val="000000" w:themeColor="text1"/>
                <w:sz w:val="18"/>
                <w:szCs w:val="18"/>
              </w:rPr>
            </w:pPr>
          </w:p>
        </w:tc>
        <w:tc>
          <w:tcPr>
            <w:tcW w:w="982" w:type="dxa"/>
            <w:tcBorders>
              <w:top w:val="single" w:sz="4" w:space="0" w:color="auto"/>
              <w:left w:val="nil"/>
              <w:bottom w:val="single" w:sz="4" w:space="0" w:color="auto"/>
              <w:right w:val="single" w:sz="4" w:space="0" w:color="auto"/>
            </w:tcBorders>
            <w:shd w:val="clear" w:color="auto" w:fill="auto"/>
            <w:noWrap/>
            <w:vAlign w:val="bottom"/>
          </w:tcPr>
          <w:p w14:paraId="4731A7B3" w14:textId="77777777" w:rsidR="00446D5F" w:rsidRPr="00446D5F" w:rsidRDefault="00446D5F" w:rsidP="00B67850">
            <w:pPr>
              <w:jc w:val="right"/>
              <w:rPr>
                <w:rFonts w:ascii="Arial" w:hAnsi="Arial" w:cs="Arial"/>
                <w:color w:val="000000" w:themeColor="text1"/>
                <w:sz w:val="18"/>
                <w:szCs w:val="18"/>
              </w:rPr>
            </w:pPr>
          </w:p>
        </w:tc>
      </w:tr>
      <w:tr w:rsidR="00B67850" w:rsidRPr="009128F0" w14:paraId="2943749F" w14:textId="77777777" w:rsidTr="00B67850">
        <w:trPr>
          <w:trHeight w:val="170"/>
        </w:trPr>
        <w:tc>
          <w:tcPr>
            <w:tcW w:w="414" w:type="dxa"/>
            <w:tcBorders>
              <w:top w:val="single" w:sz="4" w:space="0" w:color="auto"/>
              <w:left w:val="single" w:sz="4" w:space="0" w:color="auto"/>
              <w:bottom w:val="nil"/>
              <w:right w:val="single" w:sz="4" w:space="0" w:color="auto"/>
            </w:tcBorders>
            <w:shd w:val="clear" w:color="auto" w:fill="auto"/>
            <w:noWrap/>
            <w:hideMark/>
          </w:tcPr>
          <w:p w14:paraId="03B16DF6"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2</w:t>
            </w:r>
          </w:p>
        </w:tc>
        <w:tc>
          <w:tcPr>
            <w:tcW w:w="5025" w:type="dxa"/>
            <w:tcBorders>
              <w:top w:val="single" w:sz="4" w:space="0" w:color="auto"/>
              <w:left w:val="nil"/>
              <w:bottom w:val="nil"/>
              <w:right w:val="single" w:sz="4" w:space="0" w:color="auto"/>
            </w:tcBorders>
            <w:shd w:val="clear" w:color="auto" w:fill="auto"/>
            <w:noWrap/>
            <w:vAlign w:val="bottom"/>
            <w:hideMark/>
          </w:tcPr>
          <w:p w14:paraId="48D43156"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Gerçek kişi toplanan fon ve perakende toplanan fon</w:t>
            </w:r>
          </w:p>
        </w:tc>
        <w:tc>
          <w:tcPr>
            <w:tcW w:w="1050" w:type="dxa"/>
            <w:tcBorders>
              <w:top w:val="single" w:sz="4" w:space="0" w:color="auto"/>
              <w:left w:val="nil"/>
              <w:bottom w:val="nil"/>
              <w:right w:val="nil"/>
            </w:tcBorders>
            <w:shd w:val="clear" w:color="auto" w:fill="auto"/>
            <w:noWrap/>
            <w:vAlign w:val="bottom"/>
          </w:tcPr>
          <w:p w14:paraId="0F758836" w14:textId="554F95CA"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15.248.760</w:t>
            </w:r>
          </w:p>
        </w:tc>
        <w:tc>
          <w:tcPr>
            <w:tcW w:w="1037" w:type="dxa"/>
            <w:tcBorders>
              <w:top w:val="single" w:sz="4" w:space="0" w:color="auto"/>
              <w:left w:val="nil"/>
              <w:bottom w:val="nil"/>
              <w:right w:val="single" w:sz="4" w:space="0" w:color="auto"/>
            </w:tcBorders>
            <w:shd w:val="clear" w:color="auto" w:fill="auto"/>
            <w:noWrap/>
            <w:vAlign w:val="bottom"/>
          </w:tcPr>
          <w:p w14:paraId="2AF73C89" w14:textId="693236C8"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6.855.333</w:t>
            </w:r>
          </w:p>
        </w:tc>
        <w:tc>
          <w:tcPr>
            <w:tcW w:w="981" w:type="dxa"/>
            <w:tcBorders>
              <w:top w:val="single" w:sz="4" w:space="0" w:color="auto"/>
              <w:left w:val="nil"/>
              <w:bottom w:val="nil"/>
              <w:right w:val="nil"/>
            </w:tcBorders>
            <w:shd w:val="clear" w:color="auto" w:fill="auto"/>
            <w:noWrap/>
            <w:vAlign w:val="bottom"/>
          </w:tcPr>
          <w:p w14:paraId="69DA2118" w14:textId="466C83AD"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1.350.488</w:t>
            </w:r>
          </w:p>
        </w:tc>
        <w:tc>
          <w:tcPr>
            <w:tcW w:w="982" w:type="dxa"/>
            <w:tcBorders>
              <w:top w:val="single" w:sz="4" w:space="0" w:color="auto"/>
              <w:left w:val="nil"/>
              <w:bottom w:val="nil"/>
              <w:right w:val="single" w:sz="4" w:space="0" w:color="auto"/>
            </w:tcBorders>
            <w:shd w:val="clear" w:color="auto" w:fill="auto"/>
            <w:noWrap/>
            <w:vAlign w:val="bottom"/>
          </w:tcPr>
          <w:p w14:paraId="703480F0" w14:textId="4C0468B3"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685.533</w:t>
            </w:r>
          </w:p>
        </w:tc>
      </w:tr>
      <w:tr w:rsidR="00B67850" w:rsidRPr="009128F0" w14:paraId="613656C3" w14:textId="77777777" w:rsidTr="00B67850">
        <w:trPr>
          <w:trHeight w:val="170"/>
        </w:trPr>
        <w:tc>
          <w:tcPr>
            <w:tcW w:w="414" w:type="dxa"/>
            <w:tcBorders>
              <w:top w:val="nil"/>
              <w:left w:val="single" w:sz="4" w:space="0" w:color="auto"/>
              <w:bottom w:val="nil"/>
              <w:right w:val="single" w:sz="4" w:space="0" w:color="auto"/>
            </w:tcBorders>
            <w:shd w:val="clear" w:color="auto" w:fill="auto"/>
            <w:noWrap/>
            <w:hideMark/>
          </w:tcPr>
          <w:p w14:paraId="1BDDADF0"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3</w:t>
            </w:r>
          </w:p>
        </w:tc>
        <w:tc>
          <w:tcPr>
            <w:tcW w:w="5025" w:type="dxa"/>
            <w:tcBorders>
              <w:top w:val="nil"/>
              <w:left w:val="nil"/>
              <w:bottom w:val="nil"/>
              <w:right w:val="single" w:sz="4" w:space="0" w:color="auto"/>
            </w:tcBorders>
            <w:shd w:val="clear" w:color="auto" w:fill="auto"/>
            <w:noWrap/>
            <w:hideMark/>
          </w:tcPr>
          <w:p w14:paraId="2266902E" w14:textId="77777777" w:rsidR="00B67850" w:rsidRPr="009128F0" w:rsidRDefault="00B67850" w:rsidP="00B67850">
            <w:pPr>
              <w:tabs>
                <w:tab w:val="left" w:pos="740"/>
              </w:tabs>
              <w:rPr>
                <w:rFonts w:ascii="Arial" w:hAnsi="Arial" w:cs="Arial"/>
                <w:color w:val="000000" w:themeColor="text1"/>
                <w:sz w:val="18"/>
                <w:szCs w:val="18"/>
              </w:rPr>
            </w:pPr>
            <w:r w:rsidRPr="009128F0">
              <w:rPr>
                <w:rFonts w:ascii="Arial" w:hAnsi="Arial" w:cs="Arial"/>
                <w:color w:val="000000" w:themeColor="text1"/>
                <w:sz w:val="18"/>
                <w:szCs w:val="18"/>
              </w:rPr>
              <w:t xml:space="preserve">    İstikrarlı toplanan fon</w:t>
            </w:r>
          </w:p>
        </w:tc>
        <w:tc>
          <w:tcPr>
            <w:tcW w:w="1050" w:type="dxa"/>
            <w:tcBorders>
              <w:top w:val="nil"/>
              <w:left w:val="nil"/>
              <w:bottom w:val="nil"/>
              <w:right w:val="nil"/>
            </w:tcBorders>
            <w:shd w:val="clear" w:color="auto" w:fill="auto"/>
            <w:noWrap/>
            <w:vAlign w:val="bottom"/>
          </w:tcPr>
          <w:p w14:paraId="53B5ECD5" w14:textId="60318799"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3.487.760</w:t>
            </w:r>
          </w:p>
        </w:tc>
        <w:tc>
          <w:tcPr>
            <w:tcW w:w="1037" w:type="dxa"/>
            <w:tcBorders>
              <w:top w:val="nil"/>
              <w:left w:val="nil"/>
              <w:bottom w:val="nil"/>
              <w:right w:val="single" w:sz="4" w:space="0" w:color="auto"/>
            </w:tcBorders>
            <w:shd w:val="clear" w:color="auto" w:fill="auto"/>
            <w:noWrap/>
            <w:vAlign w:val="bottom"/>
          </w:tcPr>
          <w:p w14:paraId="054B8318" w14:textId="5587D181" w:rsidR="00B67850" w:rsidRPr="00446D5F" w:rsidRDefault="00B67850" w:rsidP="00B67850">
            <w:pPr>
              <w:jc w:val="right"/>
              <w:rPr>
                <w:rFonts w:ascii="Arial" w:hAnsi="Arial" w:cs="Arial"/>
                <w:color w:val="000000" w:themeColor="text1"/>
                <w:sz w:val="18"/>
                <w:szCs w:val="18"/>
              </w:rPr>
            </w:pPr>
            <w:r>
              <w:rPr>
                <w:rFonts w:ascii="Arial" w:hAnsi="Arial" w:cs="Arial"/>
                <w:color w:val="000000" w:themeColor="text1"/>
                <w:sz w:val="18"/>
                <w:szCs w:val="18"/>
              </w:rPr>
              <w:t>-</w:t>
            </w:r>
          </w:p>
        </w:tc>
        <w:tc>
          <w:tcPr>
            <w:tcW w:w="981" w:type="dxa"/>
            <w:tcBorders>
              <w:top w:val="nil"/>
              <w:left w:val="nil"/>
              <w:bottom w:val="nil"/>
              <w:right w:val="nil"/>
            </w:tcBorders>
            <w:shd w:val="clear" w:color="auto" w:fill="auto"/>
            <w:noWrap/>
            <w:vAlign w:val="bottom"/>
          </w:tcPr>
          <w:p w14:paraId="3CF0EFC8" w14:textId="18569DD9"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174.388</w:t>
            </w:r>
          </w:p>
        </w:tc>
        <w:tc>
          <w:tcPr>
            <w:tcW w:w="982" w:type="dxa"/>
            <w:tcBorders>
              <w:top w:val="nil"/>
              <w:left w:val="nil"/>
              <w:bottom w:val="nil"/>
              <w:right w:val="single" w:sz="4" w:space="0" w:color="auto"/>
            </w:tcBorders>
            <w:shd w:val="clear" w:color="auto" w:fill="auto"/>
            <w:noWrap/>
            <w:vAlign w:val="bottom"/>
          </w:tcPr>
          <w:p w14:paraId="022BB11D" w14:textId="3B56EE23" w:rsidR="00B67850" w:rsidRPr="00446D5F" w:rsidRDefault="00B67850" w:rsidP="00B67850">
            <w:pPr>
              <w:jc w:val="right"/>
              <w:rPr>
                <w:rFonts w:ascii="Arial" w:hAnsi="Arial" w:cs="Arial"/>
                <w:color w:val="000000" w:themeColor="text1"/>
                <w:sz w:val="18"/>
                <w:szCs w:val="18"/>
              </w:rPr>
            </w:pPr>
            <w:r>
              <w:rPr>
                <w:rFonts w:ascii="Arial" w:hAnsi="Arial" w:cs="Arial"/>
                <w:color w:val="000000" w:themeColor="text1"/>
                <w:sz w:val="18"/>
                <w:szCs w:val="18"/>
              </w:rPr>
              <w:t>-</w:t>
            </w:r>
          </w:p>
        </w:tc>
      </w:tr>
      <w:tr w:rsidR="00B67850" w:rsidRPr="009128F0" w14:paraId="296B0EFA" w14:textId="77777777" w:rsidTr="00B67850">
        <w:trPr>
          <w:trHeight w:val="170"/>
        </w:trPr>
        <w:tc>
          <w:tcPr>
            <w:tcW w:w="414" w:type="dxa"/>
            <w:tcBorders>
              <w:top w:val="nil"/>
              <w:left w:val="single" w:sz="4" w:space="0" w:color="auto"/>
              <w:bottom w:val="nil"/>
              <w:right w:val="single" w:sz="4" w:space="0" w:color="auto"/>
            </w:tcBorders>
            <w:shd w:val="clear" w:color="auto" w:fill="auto"/>
            <w:noWrap/>
            <w:hideMark/>
          </w:tcPr>
          <w:p w14:paraId="7CAB5DA4"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4</w:t>
            </w:r>
          </w:p>
        </w:tc>
        <w:tc>
          <w:tcPr>
            <w:tcW w:w="5025" w:type="dxa"/>
            <w:tcBorders>
              <w:top w:val="nil"/>
              <w:left w:val="nil"/>
              <w:bottom w:val="nil"/>
              <w:right w:val="single" w:sz="4" w:space="0" w:color="auto"/>
            </w:tcBorders>
            <w:shd w:val="clear" w:color="auto" w:fill="auto"/>
            <w:noWrap/>
            <w:hideMark/>
          </w:tcPr>
          <w:p w14:paraId="55345583"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 xml:space="preserve">    Düşük istikrarlı toplanan fon </w:t>
            </w:r>
          </w:p>
        </w:tc>
        <w:tc>
          <w:tcPr>
            <w:tcW w:w="1050" w:type="dxa"/>
            <w:tcBorders>
              <w:top w:val="nil"/>
              <w:left w:val="nil"/>
              <w:bottom w:val="nil"/>
              <w:right w:val="nil"/>
            </w:tcBorders>
            <w:shd w:val="clear" w:color="auto" w:fill="auto"/>
            <w:noWrap/>
            <w:vAlign w:val="bottom"/>
          </w:tcPr>
          <w:p w14:paraId="53C16306" w14:textId="628C5C30"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11.761.000</w:t>
            </w:r>
          </w:p>
        </w:tc>
        <w:tc>
          <w:tcPr>
            <w:tcW w:w="1037" w:type="dxa"/>
            <w:tcBorders>
              <w:top w:val="nil"/>
              <w:left w:val="nil"/>
              <w:bottom w:val="nil"/>
              <w:right w:val="single" w:sz="4" w:space="0" w:color="auto"/>
            </w:tcBorders>
            <w:shd w:val="clear" w:color="auto" w:fill="auto"/>
            <w:noWrap/>
            <w:vAlign w:val="bottom"/>
          </w:tcPr>
          <w:p w14:paraId="3D00AE41" w14:textId="3DB98524"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6.855.333</w:t>
            </w:r>
          </w:p>
        </w:tc>
        <w:tc>
          <w:tcPr>
            <w:tcW w:w="981" w:type="dxa"/>
            <w:tcBorders>
              <w:top w:val="nil"/>
              <w:left w:val="nil"/>
              <w:bottom w:val="nil"/>
              <w:right w:val="nil"/>
            </w:tcBorders>
            <w:shd w:val="clear" w:color="auto" w:fill="auto"/>
            <w:noWrap/>
            <w:vAlign w:val="bottom"/>
          </w:tcPr>
          <w:p w14:paraId="5E29BB9E" w14:textId="1135788B"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1.176.100</w:t>
            </w:r>
          </w:p>
        </w:tc>
        <w:tc>
          <w:tcPr>
            <w:tcW w:w="982" w:type="dxa"/>
            <w:tcBorders>
              <w:top w:val="nil"/>
              <w:left w:val="nil"/>
              <w:bottom w:val="nil"/>
              <w:right w:val="single" w:sz="4" w:space="0" w:color="auto"/>
            </w:tcBorders>
            <w:shd w:val="clear" w:color="auto" w:fill="auto"/>
            <w:noWrap/>
            <w:vAlign w:val="bottom"/>
          </w:tcPr>
          <w:p w14:paraId="020F8B99" w14:textId="4B5E2464"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685.533</w:t>
            </w:r>
          </w:p>
        </w:tc>
      </w:tr>
      <w:tr w:rsidR="00B67850" w:rsidRPr="009128F0" w14:paraId="3916F9B9" w14:textId="77777777" w:rsidTr="00B67850">
        <w:trPr>
          <w:trHeight w:val="170"/>
        </w:trPr>
        <w:tc>
          <w:tcPr>
            <w:tcW w:w="414" w:type="dxa"/>
            <w:tcBorders>
              <w:top w:val="nil"/>
              <w:left w:val="single" w:sz="4" w:space="0" w:color="auto"/>
              <w:bottom w:val="nil"/>
              <w:right w:val="single" w:sz="4" w:space="0" w:color="auto"/>
            </w:tcBorders>
            <w:shd w:val="clear" w:color="auto" w:fill="auto"/>
            <w:noWrap/>
            <w:hideMark/>
          </w:tcPr>
          <w:p w14:paraId="0B2A4E9D"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5</w:t>
            </w:r>
          </w:p>
        </w:tc>
        <w:tc>
          <w:tcPr>
            <w:tcW w:w="5025" w:type="dxa"/>
            <w:tcBorders>
              <w:top w:val="nil"/>
              <w:left w:val="nil"/>
              <w:bottom w:val="nil"/>
              <w:right w:val="single" w:sz="4" w:space="0" w:color="auto"/>
            </w:tcBorders>
            <w:shd w:val="clear" w:color="auto" w:fill="auto"/>
            <w:hideMark/>
          </w:tcPr>
          <w:p w14:paraId="71169395"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Gerçek kişi toplanan fon ve perakende toplanan fon dışında kalan teminatsız borçlar</w:t>
            </w:r>
          </w:p>
        </w:tc>
        <w:tc>
          <w:tcPr>
            <w:tcW w:w="1050" w:type="dxa"/>
            <w:tcBorders>
              <w:top w:val="nil"/>
              <w:left w:val="nil"/>
              <w:bottom w:val="nil"/>
              <w:right w:val="nil"/>
            </w:tcBorders>
            <w:shd w:val="clear" w:color="auto" w:fill="auto"/>
            <w:noWrap/>
            <w:vAlign w:val="bottom"/>
          </w:tcPr>
          <w:p w14:paraId="0A289DF7" w14:textId="75A6FD7F"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7.707.956</w:t>
            </w:r>
          </w:p>
        </w:tc>
        <w:tc>
          <w:tcPr>
            <w:tcW w:w="1037" w:type="dxa"/>
            <w:tcBorders>
              <w:top w:val="nil"/>
              <w:left w:val="nil"/>
              <w:bottom w:val="nil"/>
              <w:right w:val="single" w:sz="4" w:space="0" w:color="auto"/>
            </w:tcBorders>
            <w:shd w:val="clear" w:color="auto" w:fill="auto"/>
            <w:noWrap/>
            <w:vAlign w:val="bottom"/>
          </w:tcPr>
          <w:p w14:paraId="5340B052" w14:textId="2257E3EE"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5.208.211</w:t>
            </w:r>
          </w:p>
        </w:tc>
        <w:tc>
          <w:tcPr>
            <w:tcW w:w="981" w:type="dxa"/>
            <w:tcBorders>
              <w:top w:val="nil"/>
              <w:left w:val="nil"/>
              <w:bottom w:val="nil"/>
              <w:right w:val="nil"/>
            </w:tcBorders>
            <w:shd w:val="clear" w:color="auto" w:fill="auto"/>
            <w:noWrap/>
            <w:vAlign w:val="bottom"/>
          </w:tcPr>
          <w:p w14:paraId="73B91E57" w14:textId="20CFDF6E"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4.542.506</w:t>
            </w:r>
          </w:p>
        </w:tc>
        <w:tc>
          <w:tcPr>
            <w:tcW w:w="982" w:type="dxa"/>
            <w:tcBorders>
              <w:top w:val="nil"/>
              <w:left w:val="nil"/>
              <w:bottom w:val="nil"/>
              <w:right w:val="single" w:sz="4" w:space="0" w:color="auto"/>
            </w:tcBorders>
            <w:shd w:val="clear" w:color="auto" w:fill="auto"/>
            <w:noWrap/>
            <w:vAlign w:val="bottom"/>
          </w:tcPr>
          <w:p w14:paraId="1FCDE6AB" w14:textId="61BB3AC1"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3.147.593</w:t>
            </w:r>
          </w:p>
        </w:tc>
      </w:tr>
      <w:tr w:rsidR="00B67850" w:rsidRPr="009128F0" w14:paraId="4FA66732" w14:textId="77777777" w:rsidTr="00B67850">
        <w:trPr>
          <w:trHeight w:val="170"/>
        </w:trPr>
        <w:tc>
          <w:tcPr>
            <w:tcW w:w="414" w:type="dxa"/>
            <w:tcBorders>
              <w:top w:val="nil"/>
              <w:left w:val="single" w:sz="4" w:space="0" w:color="auto"/>
              <w:bottom w:val="nil"/>
              <w:right w:val="single" w:sz="4" w:space="0" w:color="auto"/>
            </w:tcBorders>
            <w:shd w:val="clear" w:color="auto" w:fill="auto"/>
            <w:noWrap/>
            <w:hideMark/>
          </w:tcPr>
          <w:p w14:paraId="4177129C"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6</w:t>
            </w:r>
          </w:p>
        </w:tc>
        <w:tc>
          <w:tcPr>
            <w:tcW w:w="5025" w:type="dxa"/>
            <w:tcBorders>
              <w:top w:val="nil"/>
              <w:left w:val="nil"/>
              <w:bottom w:val="nil"/>
              <w:right w:val="single" w:sz="4" w:space="0" w:color="auto"/>
            </w:tcBorders>
            <w:shd w:val="clear" w:color="auto" w:fill="auto"/>
            <w:noWrap/>
            <w:hideMark/>
          </w:tcPr>
          <w:p w14:paraId="1011D3CD"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 xml:space="preserve">    </w:t>
            </w:r>
            <w:proofErr w:type="spellStart"/>
            <w:r w:rsidRPr="009128F0">
              <w:rPr>
                <w:rFonts w:ascii="Arial" w:hAnsi="Arial" w:cs="Arial"/>
                <w:color w:val="000000" w:themeColor="text1"/>
                <w:sz w:val="18"/>
                <w:szCs w:val="18"/>
              </w:rPr>
              <w:t>Operasyonel</w:t>
            </w:r>
            <w:proofErr w:type="spellEnd"/>
            <w:r w:rsidRPr="009128F0">
              <w:rPr>
                <w:rFonts w:ascii="Arial" w:hAnsi="Arial" w:cs="Arial"/>
                <w:color w:val="000000" w:themeColor="text1"/>
                <w:sz w:val="18"/>
                <w:szCs w:val="18"/>
              </w:rPr>
              <w:t xml:space="preserve"> toplanan fon</w:t>
            </w:r>
          </w:p>
        </w:tc>
        <w:tc>
          <w:tcPr>
            <w:tcW w:w="1050" w:type="dxa"/>
            <w:tcBorders>
              <w:top w:val="nil"/>
              <w:left w:val="nil"/>
              <w:bottom w:val="nil"/>
              <w:right w:val="nil"/>
            </w:tcBorders>
            <w:shd w:val="clear" w:color="auto" w:fill="auto"/>
            <w:noWrap/>
            <w:vAlign w:val="bottom"/>
          </w:tcPr>
          <w:p w14:paraId="16F70CE2" w14:textId="66C9D601"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570.096</w:t>
            </w:r>
          </w:p>
        </w:tc>
        <w:tc>
          <w:tcPr>
            <w:tcW w:w="1037" w:type="dxa"/>
            <w:tcBorders>
              <w:top w:val="nil"/>
              <w:left w:val="nil"/>
              <w:bottom w:val="nil"/>
              <w:right w:val="single" w:sz="4" w:space="0" w:color="auto"/>
            </w:tcBorders>
            <w:shd w:val="clear" w:color="auto" w:fill="auto"/>
            <w:noWrap/>
            <w:vAlign w:val="bottom"/>
          </w:tcPr>
          <w:p w14:paraId="1EB5F06D" w14:textId="6823C0AC"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568.176</w:t>
            </w:r>
          </w:p>
        </w:tc>
        <w:tc>
          <w:tcPr>
            <w:tcW w:w="981" w:type="dxa"/>
            <w:tcBorders>
              <w:top w:val="nil"/>
              <w:left w:val="nil"/>
              <w:bottom w:val="nil"/>
              <w:right w:val="nil"/>
            </w:tcBorders>
            <w:shd w:val="clear" w:color="auto" w:fill="auto"/>
            <w:noWrap/>
            <w:vAlign w:val="bottom"/>
          </w:tcPr>
          <w:p w14:paraId="44D55386" w14:textId="3EA37E4C"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142.524</w:t>
            </w:r>
          </w:p>
        </w:tc>
        <w:tc>
          <w:tcPr>
            <w:tcW w:w="982" w:type="dxa"/>
            <w:tcBorders>
              <w:top w:val="nil"/>
              <w:left w:val="nil"/>
              <w:bottom w:val="nil"/>
              <w:right w:val="single" w:sz="4" w:space="0" w:color="auto"/>
            </w:tcBorders>
            <w:shd w:val="clear" w:color="auto" w:fill="auto"/>
            <w:noWrap/>
            <w:vAlign w:val="bottom"/>
          </w:tcPr>
          <w:p w14:paraId="46F211EC" w14:textId="2130EE19"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142.044</w:t>
            </w:r>
          </w:p>
        </w:tc>
      </w:tr>
      <w:tr w:rsidR="00B67850" w:rsidRPr="009128F0" w14:paraId="53446EC6" w14:textId="77777777" w:rsidTr="00B67850">
        <w:trPr>
          <w:trHeight w:val="170"/>
        </w:trPr>
        <w:tc>
          <w:tcPr>
            <w:tcW w:w="414" w:type="dxa"/>
            <w:tcBorders>
              <w:top w:val="nil"/>
              <w:left w:val="single" w:sz="4" w:space="0" w:color="auto"/>
              <w:bottom w:val="nil"/>
              <w:right w:val="single" w:sz="4" w:space="0" w:color="auto"/>
            </w:tcBorders>
            <w:shd w:val="clear" w:color="auto" w:fill="auto"/>
            <w:noWrap/>
            <w:hideMark/>
          </w:tcPr>
          <w:p w14:paraId="3DD1C88C"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7</w:t>
            </w:r>
          </w:p>
        </w:tc>
        <w:tc>
          <w:tcPr>
            <w:tcW w:w="5025" w:type="dxa"/>
            <w:tcBorders>
              <w:top w:val="nil"/>
              <w:left w:val="nil"/>
              <w:bottom w:val="nil"/>
              <w:right w:val="single" w:sz="4" w:space="0" w:color="auto"/>
            </w:tcBorders>
            <w:shd w:val="clear" w:color="auto" w:fill="auto"/>
            <w:noWrap/>
            <w:hideMark/>
          </w:tcPr>
          <w:p w14:paraId="34078577"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 xml:space="preserve">    </w:t>
            </w:r>
            <w:proofErr w:type="spellStart"/>
            <w:r w:rsidRPr="009128F0">
              <w:rPr>
                <w:rFonts w:ascii="Arial" w:hAnsi="Arial" w:cs="Arial"/>
                <w:color w:val="000000" w:themeColor="text1"/>
                <w:sz w:val="18"/>
                <w:szCs w:val="18"/>
              </w:rPr>
              <w:t>Operasyonel</w:t>
            </w:r>
            <w:proofErr w:type="spellEnd"/>
            <w:r w:rsidRPr="009128F0">
              <w:rPr>
                <w:rFonts w:ascii="Arial" w:hAnsi="Arial" w:cs="Arial"/>
                <w:color w:val="000000" w:themeColor="text1"/>
                <w:sz w:val="18"/>
                <w:szCs w:val="18"/>
              </w:rPr>
              <w:t xml:space="preserve"> olmayan toplanan fon</w:t>
            </w:r>
          </w:p>
        </w:tc>
        <w:tc>
          <w:tcPr>
            <w:tcW w:w="1050" w:type="dxa"/>
            <w:tcBorders>
              <w:top w:val="nil"/>
              <w:left w:val="nil"/>
              <w:bottom w:val="nil"/>
              <w:right w:val="nil"/>
            </w:tcBorders>
            <w:shd w:val="clear" w:color="auto" w:fill="auto"/>
            <w:noWrap/>
            <w:vAlign w:val="bottom"/>
          </w:tcPr>
          <w:p w14:paraId="1F980192" w14:textId="6D2AE94E"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3.516.996</w:t>
            </w:r>
          </w:p>
        </w:tc>
        <w:tc>
          <w:tcPr>
            <w:tcW w:w="1037" w:type="dxa"/>
            <w:tcBorders>
              <w:top w:val="nil"/>
              <w:left w:val="nil"/>
              <w:bottom w:val="nil"/>
              <w:right w:val="single" w:sz="4" w:space="0" w:color="auto"/>
            </w:tcBorders>
            <w:shd w:val="clear" w:color="auto" w:fill="auto"/>
            <w:noWrap/>
            <w:vAlign w:val="bottom"/>
          </w:tcPr>
          <w:p w14:paraId="258101A0" w14:textId="22454654"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2.087.721</w:t>
            </w:r>
          </w:p>
        </w:tc>
        <w:tc>
          <w:tcPr>
            <w:tcW w:w="981" w:type="dxa"/>
            <w:tcBorders>
              <w:top w:val="nil"/>
              <w:left w:val="nil"/>
              <w:bottom w:val="nil"/>
              <w:right w:val="nil"/>
            </w:tcBorders>
            <w:shd w:val="clear" w:color="auto" w:fill="auto"/>
            <w:noWrap/>
            <w:vAlign w:val="bottom"/>
          </w:tcPr>
          <w:p w14:paraId="61282AD1" w14:textId="56A7DB0F"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1.984.727</w:t>
            </w:r>
          </w:p>
        </w:tc>
        <w:tc>
          <w:tcPr>
            <w:tcW w:w="982" w:type="dxa"/>
            <w:tcBorders>
              <w:top w:val="nil"/>
              <w:left w:val="nil"/>
              <w:bottom w:val="nil"/>
              <w:right w:val="single" w:sz="4" w:space="0" w:color="auto"/>
            </w:tcBorders>
            <w:shd w:val="clear" w:color="auto" w:fill="auto"/>
            <w:noWrap/>
            <w:vAlign w:val="bottom"/>
          </w:tcPr>
          <w:p w14:paraId="5CFF9001" w14:textId="008BA06D"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1.307.365</w:t>
            </w:r>
          </w:p>
        </w:tc>
      </w:tr>
      <w:tr w:rsidR="00B67850" w:rsidRPr="009128F0" w14:paraId="5246664C" w14:textId="77777777" w:rsidTr="00B67850">
        <w:trPr>
          <w:trHeight w:val="170"/>
        </w:trPr>
        <w:tc>
          <w:tcPr>
            <w:tcW w:w="414" w:type="dxa"/>
            <w:tcBorders>
              <w:top w:val="nil"/>
              <w:left w:val="single" w:sz="4" w:space="0" w:color="auto"/>
              <w:bottom w:val="nil"/>
              <w:right w:val="single" w:sz="4" w:space="0" w:color="auto"/>
            </w:tcBorders>
            <w:shd w:val="clear" w:color="auto" w:fill="auto"/>
            <w:noWrap/>
            <w:hideMark/>
          </w:tcPr>
          <w:p w14:paraId="035A77CD"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8</w:t>
            </w:r>
          </w:p>
        </w:tc>
        <w:tc>
          <w:tcPr>
            <w:tcW w:w="5025" w:type="dxa"/>
            <w:tcBorders>
              <w:top w:val="nil"/>
              <w:left w:val="nil"/>
              <w:bottom w:val="nil"/>
              <w:right w:val="single" w:sz="4" w:space="0" w:color="auto"/>
            </w:tcBorders>
            <w:shd w:val="clear" w:color="auto" w:fill="auto"/>
            <w:noWrap/>
            <w:hideMark/>
          </w:tcPr>
          <w:p w14:paraId="40B2AD18"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 xml:space="preserve">    Diğer teminatsız borçlar</w:t>
            </w:r>
          </w:p>
        </w:tc>
        <w:tc>
          <w:tcPr>
            <w:tcW w:w="1050" w:type="dxa"/>
            <w:tcBorders>
              <w:top w:val="nil"/>
              <w:left w:val="nil"/>
              <w:bottom w:val="nil"/>
              <w:right w:val="nil"/>
            </w:tcBorders>
            <w:shd w:val="clear" w:color="auto" w:fill="auto"/>
            <w:noWrap/>
            <w:vAlign w:val="bottom"/>
          </w:tcPr>
          <w:p w14:paraId="21A73F59" w14:textId="07961E23"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3.620.864</w:t>
            </w:r>
          </w:p>
        </w:tc>
        <w:tc>
          <w:tcPr>
            <w:tcW w:w="1037" w:type="dxa"/>
            <w:tcBorders>
              <w:top w:val="nil"/>
              <w:left w:val="nil"/>
              <w:bottom w:val="nil"/>
              <w:right w:val="single" w:sz="4" w:space="0" w:color="auto"/>
            </w:tcBorders>
            <w:shd w:val="clear" w:color="auto" w:fill="auto"/>
            <w:noWrap/>
            <w:vAlign w:val="bottom"/>
          </w:tcPr>
          <w:p w14:paraId="2835F3B4" w14:textId="250EE275"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2.552.314</w:t>
            </w:r>
          </w:p>
        </w:tc>
        <w:tc>
          <w:tcPr>
            <w:tcW w:w="981" w:type="dxa"/>
            <w:tcBorders>
              <w:top w:val="nil"/>
              <w:left w:val="nil"/>
              <w:bottom w:val="nil"/>
              <w:right w:val="nil"/>
            </w:tcBorders>
            <w:shd w:val="clear" w:color="auto" w:fill="auto"/>
            <w:noWrap/>
            <w:vAlign w:val="bottom"/>
          </w:tcPr>
          <w:p w14:paraId="38D306F9" w14:textId="47127B42"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2.415.255</w:t>
            </w:r>
          </w:p>
        </w:tc>
        <w:tc>
          <w:tcPr>
            <w:tcW w:w="982" w:type="dxa"/>
            <w:tcBorders>
              <w:top w:val="nil"/>
              <w:left w:val="nil"/>
              <w:bottom w:val="nil"/>
              <w:right w:val="single" w:sz="4" w:space="0" w:color="auto"/>
            </w:tcBorders>
            <w:shd w:val="clear" w:color="auto" w:fill="auto"/>
            <w:noWrap/>
            <w:vAlign w:val="bottom"/>
          </w:tcPr>
          <w:p w14:paraId="12BF5C58" w14:textId="2B0F5F84"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1.698.184</w:t>
            </w:r>
          </w:p>
        </w:tc>
      </w:tr>
      <w:tr w:rsidR="00B67850" w:rsidRPr="009128F0" w14:paraId="4227940B" w14:textId="77777777" w:rsidTr="00B67850">
        <w:trPr>
          <w:trHeight w:val="170"/>
        </w:trPr>
        <w:tc>
          <w:tcPr>
            <w:tcW w:w="414" w:type="dxa"/>
            <w:tcBorders>
              <w:top w:val="nil"/>
              <w:left w:val="single" w:sz="4" w:space="0" w:color="auto"/>
              <w:bottom w:val="nil"/>
              <w:right w:val="single" w:sz="4" w:space="0" w:color="auto"/>
            </w:tcBorders>
            <w:shd w:val="clear" w:color="auto" w:fill="auto"/>
            <w:noWrap/>
            <w:hideMark/>
          </w:tcPr>
          <w:p w14:paraId="71CF52A4"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9</w:t>
            </w:r>
          </w:p>
        </w:tc>
        <w:tc>
          <w:tcPr>
            <w:tcW w:w="5025" w:type="dxa"/>
            <w:tcBorders>
              <w:top w:val="nil"/>
              <w:left w:val="nil"/>
              <w:bottom w:val="nil"/>
              <w:right w:val="single" w:sz="4" w:space="0" w:color="auto"/>
            </w:tcBorders>
            <w:shd w:val="clear" w:color="auto" w:fill="auto"/>
            <w:noWrap/>
            <w:hideMark/>
          </w:tcPr>
          <w:p w14:paraId="39A24009"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 xml:space="preserve">Teminatlı borçlar </w:t>
            </w:r>
          </w:p>
        </w:tc>
        <w:tc>
          <w:tcPr>
            <w:tcW w:w="1050" w:type="dxa"/>
            <w:tcBorders>
              <w:top w:val="nil"/>
              <w:left w:val="nil"/>
              <w:bottom w:val="nil"/>
              <w:right w:val="nil"/>
            </w:tcBorders>
            <w:shd w:val="clear" w:color="auto" w:fill="000000" w:themeFill="text1"/>
            <w:noWrap/>
            <w:vAlign w:val="bottom"/>
          </w:tcPr>
          <w:p w14:paraId="207F66D3" w14:textId="77777777" w:rsidR="00B67850" w:rsidRPr="00B67850" w:rsidRDefault="00B67850" w:rsidP="00B67850">
            <w:pPr>
              <w:jc w:val="right"/>
              <w:rPr>
                <w:rFonts w:ascii="Arial" w:hAnsi="Arial" w:cs="Arial"/>
                <w:color w:val="000000" w:themeColor="text1"/>
                <w:sz w:val="18"/>
                <w:szCs w:val="18"/>
              </w:rPr>
            </w:pPr>
          </w:p>
        </w:tc>
        <w:tc>
          <w:tcPr>
            <w:tcW w:w="1037" w:type="dxa"/>
            <w:tcBorders>
              <w:top w:val="nil"/>
              <w:left w:val="nil"/>
              <w:bottom w:val="nil"/>
              <w:right w:val="single" w:sz="4" w:space="0" w:color="auto"/>
            </w:tcBorders>
            <w:shd w:val="clear" w:color="auto" w:fill="000000" w:themeFill="text1"/>
            <w:noWrap/>
            <w:vAlign w:val="bottom"/>
          </w:tcPr>
          <w:p w14:paraId="5298600D" w14:textId="77777777" w:rsidR="00B67850" w:rsidRPr="00B67850" w:rsidRDefault="00B67850" w:rsidP="00B67850">
            <w:pPr>
              <w:jc w:val="right"/>
              <w:rPr>
                <w:rFonts w:ascii="Arial" w:hAnsi="Arial" w:cs="Arial"/>
                <w:color w:val="000000" w:themeColor="text1"/>
                <w:sz w:val="18"/>
                <w:szCs w:val="18"/>
              </w:rPr>
            </w:pPr>
          </w:p>
        </w:tc>
        <w:tc>
          <w:tcPr>
            <w:tcW w:w="981" w:type="dxa"/>
            <w:tcBorders>
              <w:top w:val="nil"/>
              <w:left w:val="nil"/>
              <w:bottom w:val="nil"/>
              <w:right w:val="nil"/>
            </w:tcBorders>
            <w:shd w:val="clear" w:color="auto" w:fill="auto"/>
            <w:noWrap/>
            <w:vAlign w:val="bottom"/>
          </w:tcPr>
          <w:p w14:paraId="3AA9C3CA" w14:textId="2D5D689D" w:rsidR="00B67850" w:rsidRPr="00446D5F" w:rsidRDefault="00B67850" w:rsidP="00B67850">
            <w:pPr>
              <w:jc w:val="right"/>
              <w:rPr>
                <w:rFonts w:ascii="Arial" w:hAnsi="Arial" w:cs="Arial"/>
                <w:color w:val="000000" w:themeColor="text1"/>
                <w:sz w:val="18"/>
                <w:szCs w:val="18"/>
              </w:rPr>
            </w:pPr>
            <w:r>
              <w:rPr>
                <w:rFonts w:ascii="Arial" w:hAnsi="Arial" w:cs="Arial"/>
                <w:color w:val="000000" w:themeColor="text1"/>
                <w:sz w:val="18"/>
                <w:szCs w:val="18"/>
              </w:rPr>
              <w:t>-</w:t>
            </w:r>
          </w:p>
        </w:tc>
        <w:tc>
          <w:tcPr>
            <w:tcW w:w="982" w:type="dxa"/>
            <w:tcBorders>
              <w:top w:val="nil"/>
              <w:left w:val="nil"/>
              <w:bottom w:val="nil"/>
              <w:right w:val="single" w:sz="4" w:space="0" w:color="auto"/>
            </w:tcBorders>
            <w:shd w:val="clear" w:color="auto" w:fill="auto"/>
            <w:noWrap/>
            <w:vAlign w:val="bottom"/>
          </w:tcPr>
          <w:p w14:paraId="1DC8F9E5" w14:textId="75171786" w:rsidR="00B67850" w:rsidRPr="00446D5F" w:rsidRDefault="00B67850" w:rsidP="00B67850">
            <w:pPr>
              <w:jc w:val="right"/>
              <w:rPr>
                <w:rFonts w:ascii="Arial" w:hAnsi="Arial" w:cs="Arial"/>
                <w:color w:val="000000" w:themeColor="text1"/>
                <w:sz w:val="18"/>
                <w:szCs w:val="18"/>
              </w:rPr>
            </w:pPr>
            <w:r>
              <w:rPr>
                <w:rFonts w:ascii="Arial" w:hAnsi="Arial" w:cs="Arial"/>
                <w:color w:val="000000" w:themeColor="text1"/>
                <w:sz w:val="18"/>
                <w:szCs w:val="18"/>
              </w:rPr>
              <w:t>-</w:t>
            </w:r>
          </w:p>
        </w:tc>
      </w:tr>
      <w:tr w:rsidR="00B67850" w:rsidRPr="009128F0" w14:paraId="63C6B25D" w14:textId="77777777" w:rsidTr="00B67850">
        <w:trPr>
          <w:trHeight w:val="170"/>
        </w:trPr>
        <w:tc>
          <w:tcPr>
            <w:tcW w:w="414" w:type="dxa"/>
            <w:tcBorders>
              <w:top w:val="nil"/>
              <w:left w:val="single" w:sz="4" w:space="0" w:color="auto"/>
              <w:bottom w:val="nil"/>
              <w:right w:val="single" w:sz="4" w:space="0" w:color="auto"/>
            </w:tcBorders>
            <w:shd w:val="clear" w:color="auto" w:fill="auto"/>
            <w:noWrap/>
            <w:hideMark/>
          </w:tcPr>
          <w:p w14:paraId="03673946"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10</w:t>
            </w:r>
          </w:p>
        </w:tc>
        <w:tc>
          <w:tcPr>
            <w:tcW w:w="5025" w:type="dxa"/>
            <w:tcBorders>
              <w:top w:val="nil"/>
              <w:left w:val="nil"/>
              <w:bottom w:val="nil"/>
              <w:right w:val="single" w:sz="4" w:space="0" w:color="auto"/>
            </w:tcBorders>
            <w:shd w:val="clear" w:color="auto" w:fill="auto"/>
            <w:noWrap/>
            <w:hideMark/>
          </w:tcPr>
          <w:p w14:paraId="2A0CECA7"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Diğer nakit çıkışları</w:t>
            </w:r>
          </w:p>
        </w:tc>
        <w:tc>
          <w:tcPr>
            <w:tcW w:w="1050" w:type="dxa"/>
            <w:tcBorders>
              <w:top w:val="nil"/>
              <w:left w:val="nil"/>
              <w:bottom w:val="nil"/>
              <w:right w:val="nil"/>
            </w:tcBorders>
            <w:shd w:val="clear" w:color="auto" w:fill="auto"/>
            <w:noWrap/>
            <w:vAlign w:val="bottom"/>
          </w:tcPr>
          <w:p w14:paraId="4CDF7B50" w14:textId="7633D2BE"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663.298</w:t>
            </w:r>
          </w:p>
        </w:tc>
        <w:tc>
          <w:tcPr>
            <w:tcW w:w="1037" w:type="dxa"/>
            <w:tcBorders>
              <w:top w:val="nil"/>
              <w:left w:val="nil"/>
              <w:bottom w:val="nil"/>
              <w:right w:val="single" w:sz="4" w:space="0" w:color="auto"/>
            </w:tcBorders>
            <w:shd w:val="clear" w:color="auto" w:fill="auto"/>
            <w:noWrap/>
            <w:vAlign w:val="bottom"/>
          </w:tcPr>
          <w:p w14:paraId="348A9231" w14:textId="3D28C03B"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387.894</w:t>
            </w:r>
          </w:p>
        </w:tc>
        <w:tc>
          <w:tcPr>
            <w:tcW w:w="981" w:type="dxa"/>
            <w:tcBorders>
              <w:top w:val="nil"/>
              <w:left w:val="nil"/>
              <w:bottom w:val="nil"/>
              <w:right w:val="nil"/>
            </w:tcBorders>
            <w:shd w:val="clear" w:color="auto" w:fill="auto"/>
            <w:noWrap/>
            <w:vAlign w:val="bottom"/>
          </w:tcPr>
          <w:p w14:paraId="43172B61" w14:textId="5F635EFD"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663.298</w:t>
            </w:r>
          </w:p>
        </w:tc>
        <w:tc>
          <w:tcPr>
            <w:tcW w:w="982" w:type="dxa"/>
            <w:tcBorders>
              <w:top w:val="nil"/>
              <w:left w:val="nil"/>
              <w:bottom w:val="nil"/>
              <w:right w:val="single" w:sz="4" w:space="0" w:color="auto"/>
            </w:tcBorders>
            <w:shd w:val="clear" w:color="auto" w:fill="auto"/>
            <w:noWrap/>
            <w:vAlign w:val="bottom"/>
          </w:tcPr>
          <w:p w14:paraId="6AE81050" w14:textId="023FFBA9"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387.894</w:t>
            </w:r>
          </w:p>
        </w:tc>
      </w:tr>
      <w:tr w:rsidR="00B67850" w:rsidRPr="009128F0" w14:paraId="259E608A" w14:textId="77777777" w:rsidTr="00B67850">
        <w:trPr>
          <w:trHeight w:val="170"/>
        </w:trPr>
        <w:tc>
          <w:tcPr>
            <w:tcW w:w="414" w:type="dxa"/>
            <w:tcBorders>
              <w:top w:val="nil"/>
              <w:left w:val="single" w:sz="4" w:space="0" w:color="auto"/>
              <w:bottom w:val="nil"/>
              <w:right w:val="single" w:sz="4" w:space="0" w:color="auto"/>
            </w:tcBorders>
            <w:shd w:val="clear" w:color="auto" w:fill="auto"/>
            <w:noWrap/>
            <w:hideMark/>
          </w:tcPr>
          <w:p w14:paraId="58B589CD"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11</w:t>
            </w:r>
          </w:p>
        </w:tc>
        <w:tc>
          <w:tcPr>
            <w:tcW w:w="5025" w:type="dxa"/>
            <w:tcBorders>
              <w:top w:val="nil"/>
              <w:left w:val="nil"/>
              <w:bottom w:val="nil"/>
              <w:right w:val="single" w:sz="4" w:space="0" w:color="auto"/>
            </w:tcBorders>
            <w:shd w:val="clear" w:color="auto" w:fill="auto"/>
            <w:noWrap/>
            <w:hideMark/>
          </w:tcPr>
          <w:p w14:paraId="47746C84"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 xml:space="preserve">    Türev yükümlülükler ve teminat tamamlama yükümlülükleri</w:t>
            </w:r>
          </w:p>
        </w:tc>
        <w:tc>
          <w:tcPr>
            <w:tcW w:w="1050" w:type="dxa"/>
            <w:tcBorders>
              <w:top w:val="nil"/>
              <w:left w:val="nil"/>
              <w:bottom w:val="nil"/>
              <w:right w:val="nil"/>
            </w:tcBorders>
            <w:shd w:val="clear" w:color="auto" w:fill="auto"/>
            <w:noWrap/>
            <w:vAlign w:val="bottom"/>
          </w:tcPr>
          <w:p w14:paraId="5873E522" w14:textId="6BA63D83"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663.298</w:t>
            </w:r>
          </w:p>
        </w:tc>
        <w:tc>
          <w:tcPr>
            <w:tcW w:w="1037" w:type="dxa"/>
            <w:tcBorders>
              <w:top w:val="nil"/>
              <w:left w:val="nil"/>
              <w:bottom w:val="nil"/>
              <w:right w:val="single" w:sz="4" w:space="0" w:color="auto"/>
            </w:tcBorders>
            <w:shd w:val="clear" w:color="auto" w:fill="auto"/>
            <w:noWrap/>
            <w:vAlign w:val="bottom"/>
          </w:tcPr>
          <w:p w14:paraId="712A39BE" w14:textId="6392B07E"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387.894</w:t>
            </w:r>
          </w:p>
        </w:tc>
        <w:tc>
          <w:tcPr>
            <w:tcW w:w="981" w:type="dxa"/>
            <w:tcBorders>
              <w:top w:val="nil"/>
              <w:left w:val="nil"/>
              <w:bottom w:val="nil"/>
              <w:right w:val="nil"/>
            </w:tcBorders>
            <w:shd w:val="clear" w:color="auto" w:fill="auto"/>
            <w:noWrap/>
            <w:vAlign w:val="bottom"/>
          </w:tcPr>
          <w:p w14:paraId="7BF6198B" w14:textId="0D89C3E5"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663.298</w:t>
            </w:r>
          </w:p>
        </w:tc>
        <w:tc>
          <w:tcPr>
            <w:tcW w:w="982" w:type="dxa"/>
            <w:tcBorders>
              <w:top w:val="nil"/>
              <w:left w:val="nil"/>
              <w:bottom w:val="nil"/>
              <w:right w:val="single" w:sz="4" w:space="0" w:color="auto"/>
            </w:tcBorders>
            <w:shd w:val="clear" w:color="auto" w:fill="auto"/>
            <w:noWrap/>
            <w:vAlign w:val="bottom"/>
          </w:tcPr>
          <w:p w14:paraId="2B3EDC83" w14:textId="792CCDCD"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387.894</w:t>
            </w:r>
          </w:p>
        </w:tc>
      </w:tr>
      <w:tr w:rsidR="00B67850" w:rsidRPr="009128F0" w14:paraId="4C6FF4C2" w14:textId="77777777" w:rsidTr="00B67850">
        <w:trPr>
          <w:trHeight w:val="170"/>
        </w:trPr>
        <w:tc>
          <w:tcPr>
            <w:tcW w:w="414" w:type="dxa"/>
            <w:tcBorders>
              <w:top w:val="nil"/>
              <w:left w:val="single" w:sz="4" w:space="0" w:color="auto"/>
              <w:bottom w:val="nil"/>
              <w:right w:val="single" w:sz="4" w:space="0" w:color="auto"/>
            </w:tcBorders>
            <w:shd w:val="clear" w:color="auto" w:fill="auto"/>
            <w:noWrap/>
            <w:hideMark/>
          </w:tcPr>
          <w:p w14:paraId="47EA4488"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12</w:t>
            </w:r>
          </w:p>
        </w:tc>
        <w:tc>
          <w:tcPr>
            <w:tcW w:w="5025" w:type="dxa"/>
            <w:tcBorders>
              <w:top w:val="nil"/>
              <w:left w:val="nil"/>
              <w:bottom w:val="nil"/>
              <w:right w:val="single" w:sz="4" w:space="0" w:color="auto"/>
            </w:tcBorders>
            <w:shd w:val="clear" w:color="auto" w:fill="auto"/>
            <w:noWrap/>
            <w:hideMark/>
          </w:tcPr>
          <w:p w14:paraId="0153EA4E"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 xml:space="preserve">    Yapılandırılmış finansal araçlardan borçlar </w:t>
            </w:r>
          </w:p>
        </w:tc>
        <w:tc>
          <w:tcPr>
            <w:tcW w:w="1050" w:type="dxa"/>
            <w:tcBorders>
              <w:top w:val="nil"/>
              <w:left w:val="nil"/>
              <w:bottom w:val="nil"/>
              <w:right w:val="nil"/>
            </w:tcBorders>
            <w:shd w:val="clear" w:color="auto" w:fill="auto"/>
            <w:noWrap/>
            <w:vAlign w:val="bottom"/>
          </w:tcPr>
          <w:p w14:paraId="0B505E19" w14:textId="07B45D69" w:rsidR="00B67850" w:rsidRPr="00446D5F" w:rsidRDefault="00B67850" w:rsidP="00B67850">
            <w:pPr>
              <w:jc w:val="right"/>
              <w:rPr>
                <w:rFonts w:ascii="Arial" w:hAnsi="Arial" w:cs="Arial"/>
                <w:color w:val="000000" w:themeColor="text1"/>
                <w:sz w:val="18"/>
                <w:szCs w:val="18"/>
              </w:rPr>
            </w:pPr>
            <w:r>
              <w:rPr>
                <w:rFonts w:ascii="Arial" w:hAnsi="Arial" w:cs="Arial"/>
                <w:color w:val="000000" w:themeColor="text1"/>
                <w:sz w:val="18"/>
                <w:szCs w:val="18"/>
              </w:rPr>
              <w:t>-</w:t>
            </w:r>
          </w:p>
        </w:tc>
        <w:tc>
          <w:tcPr>
            <w:tcW w:w="1037" w:type="dxa"/>
            <w:tcBorders>
              <w:top w:val="nil"/>
              <w:left w:val="nil"/>
              <w:bottom w:val="nil"/>
              <w:right w:val="single" w:sz="4" w:space="0" w:color="auto"/>
            </w:tcBorders>
            <w:shd w:val="clear" w:color="auto" w:fill="auto"/>
            <w:noWrap/>
            <w:vAlign w:val="bottom"/>
          </w:tcPr>
          <w:p w14:paraId="25369B8F" w14:textId="60378987" w:rsidR="00B67850" w:rsidRPr="00446D5F" w:rsidRDefault="00B67850" w:rsidP="00B67850">
            <w:pPr>
              <w:jc w:val="right"/>
              <w:rPr>
                <w:rFonts w:ascii="Arial" w:hAnsi="Arial" w:cs="Arial"/>
                <w:color w:val="000000" w:themeColor="text1"/>
                <w:sz w:val="18"/>
                <w:szCs w:val="18"/>
              </w:rPr>
            </w:pPr>
            <w:r>
              <w:rPr>
                <w:rFonts w:ascii="Arial" w:hAnsi="Arial" w:cs="Arial"/>
                <w:color w:val="000000" w:themeColor="text1"/>
                <w:sz w:val="18"/>
                <w:szCs w:val="18"/>
              </w:rPr>
              <w:t>-</w:t>
            </w:r>
          </w:p>
        </w:tc>
        <w:tc>
          <w:tcPr>
            <w:tcW w:w="981" w:type="dxa"/>
            <w:tcBorders>
              <w:top w:val="nil"/>
              <w:left w:val="nil"/>
              <w:bottom w:val="nil"/>
              <w:right w:val="nil"/>
            </w:tcBorders>
            <w:shd w:val="clear" w:color="auto" w:fill="auto"/>
            <w:noWrap/>
            <w:vAlign w:val="bottom"/>
          </w:tcPr>
          <w:p w14:paraId="3AFA7DF3" w14:textId="6B0CF480" w:rsidR="00B67850" w:rsidRPr="00446D5F" w:rsidRDefault="00B67850" w:rsidP="00B67850">
            <w:pPr>
              <w:jc w:val="right"/>
              <w:rPr>
                <w:rFonts w:ascii="Arial" w:hAnsi="Arial" w:cs="Arial"/>
                <w:color w:val="000000" w:themeColor="text1"/>
                <w:sz w:val="18"/>
                <w:szCs w:val="18"/>
              </w:rPr>
            </w:pPr>
            <w:r>
              <w:rPr>
                <w:rFonts w:ascii="Arial" w:hAnsi="Arial" w:cs="Arial"/>
                <w:color w:val="000000" w:themeColor="text1"/>
                <w:sz w:val="18"/>
                <w:szCs w:val="18"/>
              </w:rPr>
              <w:t>-</w:t>
            </w:r>
          </w:p>
        </w:tc>
        <w:tc>
          <w:tcPr>
            <w:tcW w:w="982" w:type="dxa"/>
            <w:tcBorders>
              <w:top w:val="nil"/>
              <w:left w:val="nil"/>
              <w:bottom w:val="nil"/>
              <w:right w:val="single" w:sz="4" w:space="0" w:color="auto"/>
            </w:tcBorders>
            <w:shd w:val="clear" w:color="auto" w:fill="auto"/>
            <w:noWrap/>
            <w:vAlign w:val="bottom"/>
          </w:tcPr>
          <w:p w14:paraId="36BEAFED" w14:textId="4C63D902" w:rsidR="00B67850" w:rsidRPr="00446D5F" w:rsidRDefault="00B67850" w:rsidP="00B67850">
            <w:pPr>
              <w:jc w:val="right"/>
              <w:rPr>
                <w:rFonts w:ascii="Arial" w:hAnsi="Arial" w:cs="Arial"/>
                <w:color w:val="000000" w:themeColor="text1"/>
                <w:sz w:val="18"/>
                <w:szCs w:val="18"/>
              </w:rPr>
            </w:pPr>
            <w:r>
              <w:rPr>
                <w:rFonts w:ascii="Arial" w:hAnsi="Arial" w:cs="Arial"/>
                <w:color w:val="000000" w:themeColor="text1"/>
                <w:sz w:val="18"/>
                <w:szCs w:val="18"/>
              </w:rPr>
              <w:t>-</w:t>
            </w:r>
          </w:p>
        </w:tc>
      </w:tr>
      <w:tr w:rsidR="00B67850" w:rsidRPr="009128F0" w14:paraId="0FF6DCD1" w14:textId="77777777" w:rsidTr="00B67850">
        <w:trPr>
          <w:trHeight w:val="170"/>
        </w:trPr>
        <w:tc>
          <w:tcPr>
            <w:tcW w:w="414" w:type="dxa"/>
            <w:tcBorders>
              <w:top w:val="nil"/>
              <w:left w:val="single" w:sz="4" w:space="0" w:color="auto"/>
              <w:bottom w:val="nil"/>
              <w:right w:val="single" w:sz="4" w:space="0" w:color="auto"/>
            </w:tcBorders>
            <w:shd w:val="clear" w:color="auto" w:fill="auto"/>
            <w:noWrap/>
            <w:hideMark/>
          </w:tcPr>
          <w:p w14:paraId="7E0D9243"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13</w:t>
            </w:r>
          </w:p>
        </w:tc>
        <w:tc>
          <w:tcPr>
            <w:tcW w:w="5025" w:type="dxa"/>
            <w:tcBorders>
              <w:top w:val="nil"/>
              <w:left w:val="nil"/>
              <w:bottom w:val="nil"/>
              <w:right w:val="single" w:sz="4" w:space="0" w:color="auto"/>
            </w:tcBorders>
            <w:shd w:val="clear" w:color="auto" w:fill="auto"/>
            <w:hideMark/>
          </w:tcPr>
          <w:p w14:paraId="69B101BC"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 xml:space="preserve">    Finansal piyasalara olan borçlar için verilen ödeme</w:t>
            </w:r>
          </w:p>
          <w:p w14:paraId="469C6AA1"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 xml:space="preserve">    </w:t>
            </w:r>
            <w:proofErr w:type="gramStart"/>
            <w:r w:rsidRPr="009128F0">
              <w:rPr>
                <w:rFonts w:ascii="Arial" w:hAnsi="Arial" w:cs="Arial"/>
                <w:color w:val="000000" w:themeColor="text1"/>
                <w:sz w:val="18"/>
                <w:szCs w:val="18"/>
              </w:rPr>
              <w:t>taahhütleri</w:t>
            </w:r>
            <w:proofErr w:type="gramEnd"/>
            <w:r w:rsidRPr="009128F0">
              <w:rPr>
                <w:rFonts w:ascii="Arial" w:hAnsi="Arial" w:cs="Arial"/>
                <w:color w:val="000000" w:themeColor="text1"/>
                <w:sz w:val="18"/>
                <w:szCs w:val="18"/>
              </w:rPr>
              <w:t xml:space="preserve"> ile diğer bilanço dışı yükümlülükler </w:t>
            </w:r>
          </w:p>
        </w:tc>
        <w:tc>
          <w:tcPr>
            <w:tcW w:w="1050" w:type="dxa"/>
            <w:tcBorders>
              <w:top w:val="nil"/>
              <w:left w:val="nil"/>
              <w:bottom w:val="nil"/>
              <w:right w:val="nil"/>
            </w:tcBorders>
            <w:shd w:val="clear" w:color="auto" w:fill="auto"/>
            <w:noWrap/>
            <w:vAlign w:val="bottom"/>
          </w:tcPr>
          <w:p w14:paraId="79B37A73" w14:textId="657389A8" w:rsidR="00B67850" w:rsidRPr="00446D5F" w:rsidRDefault="00B67850" w:rsidP="00B67850">
            <w:pPr>
              <w:jc w:val="right"/>
              <w:rPr>
                <w:rFonts w:ascii="Arial" w:hAnsi="Arial" w:cs="Arial"/>
                <w:color w:val="000000" w:themeColor="text1"/>
                <w:sz w:val="18"/>
                <w:szCs w:val="18"/>
              </w:rPr>
            </w:pPr>
            <w:r>
              <w:rPr>
                <w:rFonts w:ascii="Arial" w:hAnsi="Arial" w:cs="Arial"/>
                <w:color w:val="000000" w:themeColor="text1"/>
                <w:sz w:val="18"/>
                <w:szCs w:val="18"/>
              </w:rPr>
              <w:t>-</w:t>
            </w:r>
          </w:p>
        </w:tc>
        <w:tc>
          <w:tcPr>
            <w:tcW w:w="1037" w:type="dxa"/>
            <w:tcBorders>
              <w:top w:val="nil"/>
              <w:left w:val="nil"/>
              <w:bottom w:val="nil"/>
              <w:right w:val="single" w:sz="4" w:space="0" w:color="auto"/>
            </w:tcBorders>
            <w:shd w:val="clear" w:color="auto" w:fill="auto"/>
            <w:noWrap/>
            <w:vAlign w:val="bottom"/>
          </w:tcPr>
          <w:p w14:paraId="756D976B" w14:textId="35572EA9" w:rsidR="00B67850" w:rsidRPr="00446D5F" w:rsidRDefault="00B67850" w:rsidP="00B67850">
            <w:pPr>
              <w:jc w:val="right"/>
              <w:rPr>
                <w:rFonts w:ascii="Arial" w:hAnsi="Arial" w:cs="Arial"/>
                <w:color w:val="000000" w:themeColor="text1"/>
                <w:sz w:val="18"/>
                <w:szCs w:val="18"/>
              </w:rPr>
            </w:pPr>
            <w:r>
              <w:rPr>
                <w:rFonts w:ascii="Arial" w:hAnsi="Arial" w:cs="Arial"/>
                <w:color w:val="000000" w:themeColor="text1"/>
                <w:sz w:val="18"/>
                <w:szCs w:val="18"/>
              </w:rPr>
              <w:t>-</w:t>
            </w:r>
          </w:p>
        </w:tc>
        <w:tc>
          <w:tcPr>
            <w:tcW w:w="981" w:type="dxa"/>
            <w:tcBorders>
              <w:top w:val="nil"/>
              <w:left w:val="nil"/>
              <w:bottom w:val="nil"/>
              <w:right w:val="nil"/>
            </w:tcBorders>
            <w:shd w:val="clear" w:color="auto" w:fill="auto"/>
            <w:noWrap/>
            <w:vAlign w:val="bottom"/>
          </w:tcPr>
          <w:p w14:paraId="0856D7A4" w14:textId="01DD6DC5" w:rsidR="00B67850" w:rsidRPr="00446D5F" w:rsidRDefault="00B67850" w:rsidP="00B67850">
            <w:pPr>
              <w:jc w:val="right"/>
              <w:rPr>
                <w:rFonts w:ascii="Arial" w:hAnsi="Arial" w:cs="Arial"/>
                <w:color w:val="000000" w:themeColor="text1"/>
                <w:sz w:val="18"/>
                <w:szCs w:val="18"/>
              </w:rPr>
            </w:pPr>
            <w:r>
              <w:rPr>
                <w:rFonts w:ascii="Arial" w:hAnsi="Arial" w:cs="Arial"/>
                <w:color w:val="000000" w:themeColor="text1"/>
                <w:sz w:val="18"/>
                <w:szCs w:val="18"/>
              </w:rPr>
              <w:t>-</w:t>
            </w:r>
          </w:p>
        </w:tc>
        <w:tc>
          <w:tcPr>
            <w:tcW w:w="982" w:type="dxa"/>
            <w:tcBorders>
              <w:top w:val="nil"/>
              <w:left w:val="nil"/>
              <w:bottom w:val="nil"/>
              <w:right w:val="single" w:sz="4" w:space="0" w:color="auto"/>
            </w:tcBorders>
            <w:shd w:val="clear" w:color="auto" w:fill="auto"/>
            <w:noWrap/>
            <w:vAlign w:val="bottom"/>
          </w:tcPr>
          <w:p w14:paraId="069B541F" w14:textId="79CB0CE1" w:rsidR="00B67850" w:rsidRPr="00446D5F" w:rsidRDefault="00B67850" w:rsidP="00B67850">
            <w:pPr>
              <w:jc w:val="right"/>
              <w:rPr>
                <w:rFonts w:ascii="Arial" w:hAnsi="Arial" w:cs="Arial"/>
                <w:color w:val="000000" w:themeColor="text1"/>
                <w:sz w:val="18"/>
                <w:szCs w:val="18"/>
              </w:rPr>
            </w:pPr>
            <w:r>
              <w:rPr>
                <w:rFonts w:ascii="Arial" w:hAnsi="Arial" w:cs="Arial"/>
                <w:color w:val="000000" w:themeColor="text1"/>
                <w:sz w:val="18"/>
                <w:szCs w:val="18"/>
              </w:rPr>
              <w:t>-</w:t>
            </w:r>
          </w:p>
        </w:tc>
      </w:tr>
      <w:tr w:rsidR="00B67850" w:rsidRPr="009128F0" w14:paraId="492A9909" w14:textId="77777777" w:rsidTr="00B67850">
        <w:trPr>
          <w:trHeight w:val="170"/>
        </w:trPr>
        <w:tc>
          <w:tcPr>
            <w:tcW w:w="414" w:type="dxa"/>
            <w:tcBorders>
              <w:top w:val="nil"/>
              <w:left w:val="single" w:sz="4" w:space="0" w:color="auto"/>
              <w:bottom w:val="nil"/>
              <w:right w:val="single" w:sz="4" w:space="0" w:color="auto"/>
            </w:tcBorders>
            <w:shd w:val="clear" w:color="auto" w:fill="auto"/>
            <w:noWrap/>
            <w:hideMark/>
          </w:tcPr>
          <w:p w14:paraId="0C81F035"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14</w:t>
            </w:r>
          </w:p>
        </w:tc>
        <w:tc>
          <w:tcPr>
            <w:tcW w:w="5025" w:type="dxa"/>
            <w:tcBorders>
              <w:top w:val="nil"/>
              <w:left w:val="nil"/>
              <w:bottom w:val="nil"/>
              <w:right w:val="single" w:sz="4" w:space="0" w:color="auto"/>
            </w:tcBorders>
            <w:shd w:val="clear" w:color="auto" w:fill="auto"/>
            <w:hideMark/>
          </w:tcPr>
          <w:p w14:paraId="6FE8D028"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 xml:space="preserve">Herhangi bir şarta bağlı olmaksızın cayılabilir bilanço dışı diğer yükümlülükler ile sözleşmeye dayalı diğer yükümlülükler </w:t>
            </w:r>
          </w:p>
        </w:tc>
        <w:tc>
          <w:tcPr>
            <w:tcW w:w="1050" w:type="dxa"/>
            <w:tcBorders>
              <w:top w:val="nil"/>
              <w:left w:val="nil"/>
              <w:bottom w:val="nil"/>
              <w:right w:val="nil"/>
            </w:tcBorders>
            <w:shd w:val="clear" w:color="auto" w:fill="auto"/>
            <w:noWrap/>
            <w:vAlign w:val="bottom"/>
          </w:tcPr>
          <w:p w14:paraId="5186837E" w14:textId="420A2C04" w:rsidR="00B67850" w:rsidRPr="00446D5F" w:rsidRDefault="00B67850" w:rsidP="00B67850">
            <w:pPr>
              <w:jc w:val="right"/>
              <w:rPr>
                <w:rFonts w:ascii="Arial" w:hAnsi="Arial" w:cs="Arial"/>
                <w:color w:val="000000" w:themeColor="text1"/>
                <w:sz w:val="18"/>
                <w:szCs w:val="18"/>
              </w:rPr>
            </w:pPr>
            <w:r>
              <w:rPr>
                <w:rFonts w:ascii="Arial" w:hAnsi="Arial" w:cs="Arial"/>
                <w:color w:val="000000" w:themeColor="text1"/>
                <w:sz w:val="18"/>
                <w:szCs w:val="18"/>
              </w:rPr>
              <w:t>-</w:t>
            </w:r>
          </w:p>
        </w:tc>
        <w:tc>
          <w:tcPr>
            <w:tcW w:w="1037" w:type="dxa"/>
            <w:tcBorders>
              <w:top w:val="nil"/>
              <w:left w:val="nil"/>
              <w:bottom w:val="nil"/>
              <w:right w:val="single" w:sz="4" w:space="0" w:color="auto"/>
            </w:tcBorders>
            <w:shd w:val="clear" w:color="auto" w:fill="auto"/>
            <w:noWrap/>
            <w:vAlign w:val="bottom"/>
          </w:tcPr>
          <w:p w14:paraId="306F6772" w14:textId="28A94454" w:rsidR="00B67850" w:rsidRPr="00446D5F" w:rsidRDefault="00B67850" w:rsidP="00B67850">
            <w:pPr>
              <w:jc w:val="right"/>
              <w:rPr>
                <w:rFonts w:ascii="Arial" w:hAnsi="Arial" w:cs="Arial"/>
                <w:color w:val="000000" w:themeColor="text1"/>
                <w:sz w:val="18"/>
                <w:szCs w:val="18"/>
              </w:rPr>
            </w:pPr>
            <w:r>
              <w:rPr>
                <w:rFonts w:ascii="Arial" w:hAnsi="Arial" w:cs="Arial"/>
                <w:color w:val="000000" w:themeColor="text1"/>
                <w:sz w:val="18"/>
                <w:szCs w:val="18"/>
              </w:rPr>
              <w:t>-</w:t>
            </w:r>
          </w:p>
        </w:tc>
        <w:tc>
          <w:tcPr>
            <w:tcW w:w="981" w:type="dxa"/>
            <w:tcBorders>
              <w:top w:val="nil"/>
              <w:left w:val="nil"/>
              <w:bottom w:val="nil"/>
              <w:right w:val="nil"/>
            </w:tcBorders>
            <w:shd w:val="clear" w:color="auto" w:fill="auto"/>
            <w:noWrap/>
            <w:vAlign w:val="bottom"/>
          </w:tcPr>
          <w:p w14:paraId="3CE03EC1" w14:textId="2A0BD140" w:rsidR="00B67850" w:rsidRPr="00446D5F" w:rsidRDefault="00B67850" w:rsidP="00B67850">
            <w:pPr>
              <w:jc w:val="right"/>
              <w:rPr>
                <w:rFonts w:ascii="Arial" w:hAnsi="Arial" w:cs="Arial"/>
                <w:color w:val="000000" w:themeColor="text1"/>
                <w:sz w:val="18"/>
                <w:szCs w:val="18"/>
              </w:rPr>
            </w:pPr>
            <w:r>
              <w:rPr>
                <w:rFonts w:ascii="Arial" w:hAnsi="Arial" w:cs="Arial"/>
                <w:color w:val="000000" w:themeColor="text1"/>
                <w:sz w:val="18"/>
                <w:szCs w:val="18"/>
              </w:rPr>
              <w:t>-</w:t>
            </w:r>
          </w:p>
        </w:tc>
        <w:tc>
          <w:tcPr>
            <w:tcW w:w="982" w:type="dxa"/>
            <w:tcBorders>
              <w:top w:val="nil"/>
              <w:left w:val="nil"/>
              <w:bottom w:val="nil"/>
              <w:right w:val="single" w:sz="4" w:space="0" w:color="auto"/>
            </w:tcBorders>
            <w:shd w:val="clear" w:color="auto" w:fill="auto"/>
            <w:noWrap/>
            <w:vAlign w:val="bottom"/>
          </w:tcPr>
          <w:p w14:paraId="01D450C0" w14:textId="70F14311" w:rsidR="00B67850" w:rsidRPr="00446D5F" w:rsidRDefault="00B67850" w:rsidP="00B67850">
            <w:pPr>
              <w:jc w:val="right"/>
              <w:rPr>
                <w:rFonts w:ascii="Arial" w:hAnsi="Arial" w:cs="Arial"/>
                <w:color w:val="000000" w:themeColor="text1"/>
                <w:sz w:val="18"/>
                <w:szCs w:val="18"/>
              </w:rPr>
            </w:pPr>
            <w:r>
              <w:rPr>
                <w:rFonts w:ascii="Arial" w:hAnsi="Arial" w:cs="Arial"/>
                <w:color w:val="000000" w:themeColor="text1"/>
                <w:sz w:val="18"/>
                <w:szCs w:val="18"/>
              </w:rPr>
              <w:t>-</w:t>
            </w:r>
          </w:p>
        </w:tc>
      </w:tr>
      <w:tr w:rsidR="00B67850" w:rsidRPr="009128F0" w14:paraId="06D8469E" w14:textId="77777777" w:rsidTr="00B67850">
        <w:trPr>
          <w:trHeight w:val="170"/>
        </w:trPr>
        <w:tc>
          <w:tcPr>
            <w:tcW w:w="414" w:type="dxa"/>
            <w:tcBorders>
              <w:top w:val="nil"/>
              <w:left w:val="single" w:sz="4" w:space="0" w:color="auto"/>
              <w:bottom w:val="single" w:sz="4" w:space="0" w:color="auto"/>
              <w:right w:val="single" w:sz="4" w:space="0" w:color="auto"/>
            </w:tcBorders>
            <w:shd w:val="clear" w:color="auto" w:fill="auto"/>
            <w:noWrap/>
            <w:hideMark/>
          </w:tcPr>
          <w:p w14:paraId="023DCC76"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15</w:t>
            </w:r>
          </w:p>
        </w:tc>
        <w:tc>
          <w:tcPr>
            <w:tcW w:w="5025" w:type="dxa"/>
            <w:tcBorders>
              <w:top w:val="nil"/>
              <w:left w:val="nil"/>
              <w:bottom w:val="single" w:sz="4" w:space="0" w:color="auto"/>
              <w:right w:val="single" w:sz="4" w:space="0" w:color="auto"/>
            </w:tcBorders>
            <w:shd w:val="clear" w:color="auto" w:fill="auto"/>
            <w:noWrap/>
            <w:hideMark/>
          </w:tcPr>
          <w:p w14:paraId="17D97B59"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Diğer cayılamaz veya şartı bağlı olarak cayılabilir bilanço dışı borçlar</w:t>
            </w:r>
          </w:p>
        </w:tc>
        <w:tc>
          <w:tcPr>
            <w:tcW w:w="1050" w:type="dxa"/>
            <w:tcBorders>
              <w:top w:val="nil"/>
              <w:left w:val="nil"/>
              <w:bottom w:val="single" w:sz="4" w:space="0" w:color="auto"/>
              <w:right w:val="nil"/>
            </w:tcBorders>
            <w:shd w:val="clear" w:color="auto" w:fill="auto"/>
            <w:noWrap/>
            <w:vAlign w:val="bottom"/>
          </w:tcPr>
          <w:p w14:paraId="0D5DCCD2" w14:textId="49DCBA37"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9.321.090</w:t>
            </w:r>
          </w:p>
        </w:tc>
        <w:tc>
          <w:tcPr>
            <w:tcW w:w="1037" w:type="dxa"/>
            <w:tcBorders>
              <w:top w:val="nil"/>
              <w:left w:val="nil"/>
              <w:bottom w:val="single" w:sz="4" w:space="0" w:color="auto"/>
              <w:right w:val="single" w:sz="4" w:space="0" w:color="auto"/>
            </w:tcBorders>
            <w:shd w:val="clear" w:color="auto" w:fill="auto"/>
            <w:noWrap/>
            <w:vAlign w:val="bottom"/>
          </w:tcPr>
          <w:p w14:paraId="62874358" w14:textId="33E0A21A"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3.731.723</w:t>
            </w:r>
          </w:p>
        </w:tc>
        <w:tc>
          <w:tcPr>
            <w:tcW w:w="981" w:type="dxa"/>
            <w:tcBorders>
              <w:top w:val="nil"/>
              <w:left w:val="nil"/>
              <w:bottom w:val="single" w:sz="4" w:space="0" w:color="auto"/>
              <w:right w:val="nil"/>
            </w:tcBorders>
            <w:shd w:val="clear" w:color="auto" w:fill="auto"/>
            <w:noWrap/>
            <w:vAlign w:val="bottom"/>
          </w:tcPr>
          <w:p w14:paraId="7A2F6381" w14:textId="4BB79C48"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789.461</w:t>
            </w:r>
          </w:p>
        </w:tc>
        <w:tc>
          <w:tcPr>
            <w:tcW w:w="982" w:type="dxa"/>
            <w:tcBorders>
              <w:top w:val="nil"/>
              <w:left w:val="nil"/>
              <w:bottom w:val="single" w:sz="4" w:space="0" w:color="auto"/>
              <w:right w:val="single" w:sz="4" w:space="0" w:color="auto"/>
            </w:tcBorders>
            <w:shd w:val="clear" w:color="auto" w:fill="auto"/>
            <w:noWrap/>
            <w:vAlign w:val="bottom"/>
          </w:tcPr>
          <w:p w14:paraId="07093238" w14:textId="5DF35204"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370.477</w:t>
            </w:r>
          </w:p>
        </w:tc>
      </w:tr>
      <w:tr w:rsidR="00B67850" w:rsidRPr="009128F0" w14:paraId="74E89CB5" w14:textId="77777777" w:rsidTr="00B67850">
        <w:trPr>
          <w:trHeight w:hRule="exact" w:val="227"/>
        </w:trPr>
        <w:tc>
          <w:tcPr>
            <w:tcW w:w="414" w:type="dxa"/>
            <w:tcBorders>
              <w:top w:val="nil"/>
              <w:left w:val="single" w:sz="4" w:space="0" w:color="auto"/>
              <w:bottom w:val="single" w:sz="4" w:space="0" w:color="auto"/>
              <w:right w:val="single" w:sz="4" w:space="0" w:color="auto"/>
            </w:tcBorders>
            <w:shd w:val="clear" w:color="auto" w:fill="auto"/>
            <w:noWrap/>
            <w:hideMark/>
          </w:tcPr>
          <w:p w14:paraId="3219DEAF" w14:textId="77777777" w:rsidR="00B67850" w:rsidRPr="009128F0" w:rsidRDefault="00B67850" w:rsidP="00B67850">
            <w:pPr>
              <w:rPr>
                <w:rFonts w:ascii="Arial" w:hAnsi="Arial" w:cs="Arial"/>
                <w:b/>
                <w:color w:val="000000" w:themeColor="text1"/>
                <w:sz w:val="18"/>
                <w:szCs w:val="18"/>
              </w:rPr>
            </w:pPr>
            <w:r w:rsidRPr="009128F0">
              <w:rPr>
                <w:rFonts w:ascii="Arial" w:hAnsi="Arial" w:cs="Arial"/>
                <w:b/>
                <w:color w:val="000000" w:themeColor="text1"/>
                <w:sz w:val="18"/>
                <w:szCs w:val="18"/>
              </w:rPr>
              <w:t>16</w:t>
            </w:r>
          </w:p>
        </w:tc>
        <w:tc>
          <w:tcPr>
            <w:tcW w:w="5025" w:type="dxa"/>
            <w:tcBorders>
              <w:top w:val="nil"/>
              <w:left w:val="nil"/>
              <w:bottom w:val="single" w:sz="4" w:space="0" w:color="auto"/>
              <w:right w:val="single" w:sz="4" w:space="0" w:color="auto"/>
            </w:tcBorders>
            <w:shd w:val="clear" w:color="auto" w:fill="auto"/>
            <w:noWrap/>
            <w:hideMark/>
          </w:tcPr>
          <w:p w14:paraId="2580BDC3" w14:textId="77777777" w:rsidR="00B67850" w:rsidRPr="009128F0" w:rsidRDefault="00B67850" w:rsidP="00B67850">
            <w:pPr>
              <w:rPr>
                <w:rFonts w:ascii="Arial" w:hAnsi="Arial" w:cs="Arial"/>
                <w:b/>
                <w:color w:val="000000" w:themeColor="text1"/>
                <w:sz w:val="18"/>
                <w:szCs w:val="18"/>
              </w:rPr>
            </w:pPr>
            <w:r w:rsidRPr="009128F0">
              <w:rPr>
                <w:rFonts w:ascii="Arial" w:hAnsi="Arial" w:cs="Arial"/>
                <w:b/>
                <w:color w:val="000000" w:themeColor="text1"/>
                <w:sz w:val="18"/>
                <w:szCs w:val="18"/>
              </w:rPr>
              <w:t xml:space="preserve">TOPLAM NAKİT ÇIKIŞLARI </w:t>
            </w:r>
          </w:p>
        </w:tc>
        <w:tc>
          <w:tcPr>
            <w:tcW w:w="1050" w:type="dxa"/>
            <w:tcBorders>
              <w:top w:val="nil"/>
              <w:left w:val="nil"/>
              <w:bottom w:val="single" w:sz="4" w:space="0" w:color="auto"/>
              <w:right w:val="nil"/>
            </w:tcBorders>
            <w:shd w:val="clear" w:color="auto" w:fill="000000" w:themeFill="text1"/>
            <w:noWrap/>
            <w:vAlign w:val="bottom"/>
          </w:tcPr>
          <w:p w14:paraId="56FCA1AD" w14:textId="77777777" w:rsidR="00B67850" w:rsidRPr="00B67850" w:rsidRDefault="00B67850" w:rsidP="00B67850">
            <w:pPr>
              <w:jc w:val="right"/>
              <w:rPr>
                <w:rFonts w:ascii="Arial" w:hAnsi="Arial" w:cs="Arial"/>
                <w:color w:val="000000" w:themeColor="text1"/>
                <w:sz w:val="18"/>
                <w:szCs w:val="18"/>
              </w:rPr>
            </w:pPr>
          </w:p>
        </w:tc>
        <w:tc>
          <w:tcPr>
            <w:tcW w:w="1037" w:type="dxa"/>
            <w:tcBorders>
              <w:top w:val="nil"/>
              <w:left w:val="nil"/>
              <w:bottom w:val="single" w:sz="4" w:space="0" w:color="auto"/>
              <w:right w:val="single" w:sz="4" w:space="0" w:color="auto"/>
            </w:tcBorders>
            <w:shd w:val="clear" w:color="auto" w:fill="000000" w:themeFill="text1"/>
            <w:noWrap/>
            <w:vAlign w:val="bottom"/>
          </w:tcPr>
          <w:p w14:paraId="34D360C3" w14:textId="77777777" w:rsidR="00B67850" w:rsidRPr="00B67850" w:rsidRDefault="00B67850" w:rsidP="00B67850">
            <w:pPr>
              <w:jc w:val="right"/>
              <w:rPr>
                <w:rFonts w:ascii="Arial" w:hAnsi="Arial" w:cs="Arial"/>
                <w:color w:val="000000" w:themeColor="text1"/>
                <w:sz w:val="18"/>
                <w:szCs w:val="18"/>
              </w:rPr>
            </w:pPr>
          </w:p>
        </w:tc>
        <w:tc>
          <w:tcPr>
            <w:tcW w:w="981" w:type="dxa"/>
            <w:tcBorders>
              <w:top w:val="nil"/>
              <w:left w:val="nil"/>
              <w:bottom w:val="single" w:sz="4" w:space="0" w:color="auto"/>
              <w:right w:val="nil"/>
            </w:tcBorders>
            <w:shd w:val="clear" w:color="auto" w:fill="auto"/>
            <w:noWrap/>
            <w:vAlign w:val="bottom"/>
          </w:tcPr>
          <w:p w14:paraId="2C33D66F" w14:textId="5A9E57D1" w:rsidR="00B67850" w:rsidRPr="00B67850" w:rsidRDefault="00B67850" w:rsidP="00B67850">
            <w:pPr>
              <w:jc w:val="right"/>
              <w:rPr>
                <w:rFonts w:ascii="Arial" w:hAnsi="Arial" w:cs="Arial"/>
                <w:b/>
                <w:color w:val="000000" w:themeColor="text1"/>
                <w:sz w:val="18"/>
                <w:szCs w:val="18"/>
              </w:rPr>
            </w:pPr>
            <w:r w:rsidRPr="00B67850">
              <w:rPr>
                <w:rFonts w:ascii="Arial" w:hAnsi="Arial" w:cs="Arial"/>
                <w:b/>
                <w:color w:val="000000" w:themeColor="text1"/>
                <w:sz w:val="18"/>
                <w:szCs w:val="18"/>
              </w:rPr>
              <w:t>7.345.753</w:t>
            </w:r>
          </w:p>
        </w:tc>
        <w:tc>
          <w:tcPr>
            <w:tcW w:w="982" w:type="dxa"/>
            <w:tcBorders>
              <w:top w:val="nil"/>
              <w:left w:val="nil"/>
              <w:bottom w:val="single" w:sz="4" w:space="0" w:color="auto"/>
              <w:right w:val="single" w:sz="4" w:space="0" w:color="auto"/>
            </w:tcBorders>
            <w:shd w:val="clear" w:color="auto" w:fill="auto"/>
            <w:noWrap/>
            <w:vAlign w:val="bottom"/>
          </w:tcPr>
          <w:p w14:paraId="5BB61FA3" w14:textId="079BCA24" w:rsidR="00B67850" w:rsidRPr="00B67850" w:rsidRDefault="00B67850" w:rsidP="00B67850">
            <w:pPr>
              <w:jc w:val="right"/>
              <w:rPr>
                <w:rFonts w:ascii="Arial" w:hAnsi="Arial" w:cs="Arial"/>
                <w:b/>
                <w:color w:val="000000" w:themeColor="text1"/>
                <w:sz w:val="18"/>
                <w:szCs w:val="18"/>
              </w:rPr>
            </w:pPr>
            <w:r w:rsidRPr="00B67850">
              <w:rPr>
                <w:rFonts w:ascii="Arial" w:hAnsi="Arial" w:cs="Arial"/>
                <w:b/>
                <w:color w:val="000000" w:themeColor="text1"/>
                <w:sz w:val="18"/>
                <w:szCs w:val="18"/>
              </w:rPr>
              <w:t>4.591.497</w:t>
            </w:r>
          </w:p>
        </w:tc>
      </w:tr>
      <w:tr w:rsidR="00B67850" w:rsidRPr="009128F0" w14:paraId="3189B135" w14:textId="77777777" w:rsidTr="00B67850">
        <w:trPr>
          <w:trHeight w:hRule="exact" w:val="227"/>
        </w:trPr>
        <w:tc>
          <w:tcPr>
            <w:tcW w:w="414" w:type="dxa"/>
            <w:tcBorders>
              <w:top w:val="single" w:sz="4" w:space="0" w:color="auto"/>
              <w:left w:val="single" w:sz="4" w:space="0" w:color="auto"/>
              <w:bottom w:val="single" w:sz="4" w:space="0" w:color="auto"/>
              <w:right w:val="single" w:sz="4" w:space="0" w:color="auto"/>
            </w:tcBorders>
            <w:shd w:val="clear" w:color="auto" w:fill="auto"/>
            <w:noWrap/>
            <w:hideMark/>
          </w:tcPr>
          <w:p w14:paraId="1AD0CC8F" w14:textId="77777777" w:rsidR="00B67850" w:rsidRPr="009128F0" w:rsidRDefault="00B67850" w:rsidP="00B67850">
            <w:pPr>
              <w:rPr>
                <w:rFonts w:ascii="Arial" w:hAnsi="Arial" w:cs="Arial"/>
                <w:b/>
                <w:color w:val="000000" w:themeColor="text1"/>
                <w:sz w:val="18"/>
                <w:szCs w:val="18"/>
              </w:rPr>
            </w:pPr>
            <w:r w:rsidRPr="009128F0">
              <w:rPr>
                <w:rFonts w:ascii="Arial" w:hAnsi="Arial" w:cs="Arial"/>
                <w:b/>
                <w:color w:val="000000" w:themeColor="text1"/>
                <w:sz w:val="18"/>
                <w:szCs w:val="18"/>
              </w:rPr>
              <w:t> </w:t>
            </w:r>
          </w:p>
        </w:tc>
        <w:tc>
          <w:tcPr>
            <w:tcW w:w="5025" w:type="dxa"/>
            <w:tcBorders>
              <w:top w:val="single" w:sz="4" w:space="0" w:color="auto"/>
              <w:left w:val="nil"/>
              <w:bottom w:val="single" w:sz="4" w:space="0" w:color="auto"/>
              <w:right w:val="nil"/>
            </w:tcBorders>
            <w:shd w:val="clear" w:color="auto" w:fill="auto"/>
            <w:noWrap/>
            <w:hideMark/>
          </w:tcPr>
          <w:p w14:paraId="574446B7" w14:textId="77777777" w:rsidR="00B67850" w:rsidRPr="009128F0" w:rsidRDefault="00B67850" w:rsidP="00B67850">
            <w:pPr>
              <w:rPr>
                <w:rFonts w:ascii="Arial" w:hAnsi="Arial" w:cs="Arial"/>
                <w:b/>
                <w:color w:val="000000" w:themeColor="text1"/>
                <w:sz w:val="18"/>
                <w:szCs w:val="18"/>
              </w:rPr>
            </w:pPr>
            <w:r w:rsidRPr="009128F0">
              <w:rPr>
                <w:rFonts w:ascii="Arial" w:hAnsi="Arial" w:cs="Arial"/>
                <w:b/>
                <w:color w:val="000000" w:themeColor="text1"/>
                <w:sz w:val="18"/>
                <w:szCs w:val="18"/>
              </w:rPr>
              <w:t>NAKİT GİRİŞLERİ</w:t>
            </w:r>
          </w:p>
        </w:tc>
        <w:tc>
          <w:tcPr>
            <w:tcW w:w="1050" w:type="dxa"/>
            <w:tcBorders>
              <w:top w:val="single" w:sz="4" w:space="0" w:color="auto"/>
              <w:left w:val="single" w:sz="4" w:space="0" w:color="auto"/>
              <w:bottom w:val="single" w:sz="4" w:space="0" w:color="auto"/>
              <w:right w:val="nil"/>
            </w:tcBorders>
            <w:shd w:val="clear" w:color="auto" w:fill="auto"/>
            <w:noWrap/>
            <w:vAlign w:val="bottom"/>
          </w:tcPr>
          <w:p w14:paraId="7159C03B" w14:textId="77777777" w:rsidR="00B67850" w:rsidRPr="00B67850" w:rsidRDefault="00B67850" w:rsidP="00B67850">
            <w:pPr>
              <w:jc w:val="right"/>
              <w:rPr>
                <w:rFonts w:ascii="Arial" w:hAnsi="Arial" w:cs="Arial"/>
                <w:color w:val="000000" w:themeColor="text1"/>
                <w:sz w:val="18"/>
                <w:szCs w:val="18"/>
              </w:rPr>
            </w:pPr>
          </w:p>
        </w:tc>
        <w:tc>
          <w:tcPr>
            <w:tcW w:w="1037" w:type="dxa"/>
            <w:tcBorders>
              <w:top w:val="single" w:sz="4" w:space="0" w:color="auto"/>
              <w:left w:val="nil"/>
              <w:bottom w:val="single" w:sz="4" w:space="0" w:color="auto"/>
              <w:right w:val="single" w:sz="4" w:space="0" w:color="auto"/>
            </w:tcBorders>
            <w:shd w:val="clear" w:color="auto" w:fill="auto"/>
            <w:noWrap/>
            <w:vAlign w:val="bottom"/>
          </w:tcPr>
          <w:p w14:paraId="1B308AE7" w14:textId="77777777" w:rsidR="00B67850" w:rsidRPr="00B67850" w:rsidRDefault="00B67850" w:rsidP="00B67850">
            <w:pPr>
              <w:jc w:val="right"/>
              <w:rPr>
                <w:rFonts w:ascii="Arial" w:hAnsi="Arial" w:cs="Arial"/>
                <w:color w:val="000000" w:themeColor="text1"/>
                <w:sz w:val="18"/>
                <w:szCs w:val="18"/>
              </w:rPr>
            </w:pPr>
          </w:p>
        </w:tc>
        <w:tc>
          <w:tcPr>
            <w:tcW w:w="981" w:type="dxa"/>
            <w:tcBorders>
              <w:top w:val="single" w:sz="4" w:space="0" w:color="auto"/>
              <w:left w:val="nil"/>
              <w:bottom w:val="single" w:sz="4" w:space="0" w:color="auto"/>
              <w:right w:val="nil"/>
            </w:tcBorders>
            <w:shd w:val="clear" w:color="auto" w:fill="auto"/>
            <w:noWrap/>
            <w:vAlign w:val="bottom"/>
          </w:tcPr>
          <w:p w14:paraId="304D6FF3" w14:textId="77777777" w:rsidR="00B67850" w:rsidRPr="00B67850" w:rsidRDefault="00B67850" w:rsidP="00B67850">
            <w:pPr>
              <w:jc w:val="right"/>
              <w:rPr>
                <w:rFonts w:ascii="Arial" w:hAnsi="Arial" w:cs="Arial"/>
                <w:color w:val="000000" w:themeColor="text1"/>
                <w:sz w:val="18"/>
                <w:szCs w:val="18"/>
              </w:rPr>
            </w:pPr>
          </w:p>
        </w:tc>
        <w:tc>
          <w:tcPr>
            <w:tcW w:w="982" w:type="dxa"/>
            <w:tcBorders>
              <w:top w:val="single" w:sz="4" w:space="0" w:color="auto"/>
              <w:left w:val="nil"/>
              <w:bottom w:val="single" w:sz="4" w:space="0" w:color="auto"/>
              <w:right w:val="single" w:sz="4" w:space="0" w:color="auto"/>
            </w:tcBorders>
            <w:shd w:val="clear" w:color="auto" w:fill="auto"/>
            <w:noWrap/>
            <w:vAlign w:val="bottom"/>
          </w:tcPr>
          <w:p w14:paraId="25CC8150" w14:textId="77777777" w:rsidR="00B67850" w:rsidRPr="00B67850" w:rsidRDefault="00B67850" w:rsidP="00B67850">
            <w:pPr>
              <w:jc w:val="right"/>
              <w:rPr>
                <w:rFonts w:ascii="Arial" w:hAnsi="Arial" w:cs="Arial"/>
                <w:color w:val="000000" w:themeColor="text1"/>
                <w:sz w:val="18"/>
                <w:szCs w:val="18"/>
              </w:rPr>
            </w:pPr>
          </w:p>
        </w:tc>
      </w:tr>
      <w:tr w:rsidR="00B67850" w:rsidRPr="009128F0" w14:paraId="4D0BE71F" w14:textId="77777777" w:rsidTr="00B67850">
        <w:trPr>
          <w:trHeight w:val="72"/>
        </w:trPr>
        <w:tc>
          <w:tcPr>
            <w:tcW w:w="414" w:type="dxa"/>
            <w:tcBorders>
              <w:top w:val="single" w:sz="4" w:space="0" w:color="auto"/>
              <w:left w:val="single" w:sz="4" w:space="0" w:color="auto"/>
              <w:bottom w:val="nil"/>
              <w:right w:val="single" w:sz="4" w:space="0" w:color="auto"/>
            </w:tcBorders>
            <w:shd w:val="clear" w:color="auto" w:fill="auto"/>
            <w:noWrap/>
            <w:hideMark/>
          </w:tcPr>
          <w:p w14:paraId="0A5FFB40"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17</w:t>
            </w:r>
          </w:p>
        </w:tc>
        <w:tc>
          <w:tcPr>
            <w:tcW w:w="5025" w:type="dxa"/>
            <w:tcBorders>
              <w:top w:val="single" w:sz="4" w:space="0" w:color="auto"/>
              <w:left w:val="nil"/>
              <w:bottom w:val="nil"/>
              <w:right w:val="nil"/>
            </w:tcBorders>
            <w:shd w:val="clear" w:color="auto" w:fill="auto"/>
            <w:noWrap/>
            <w:hideMark/>
          </w:tcPr>
          <w:p w14:paraId="1F36742F"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 xml:space="preserve">Teminatlı alacaklar </w:t>
            </w:r>
          </w:p>
        </w:tc>
        <w:tc>
          <w:tcPr>
            <w:tcW w:w="1050" w:type="dxa"/>
            <w:tcBorders>
              <w:top w:val="single" w:sz="4" w:space="0" w:color="auto"/>
              <w:left w:val="single" w:sz="4" w:space="0" w:color="auto"/>
              <w:bottom w:val="nil"/>
              <w:right w:val="nil"/>
            </w:tcBorders>
            <w:shd w:val="clear" w:color="auto" w:fill="auto"/>
            <w:noWrap/>
            <w:vAlign w:val="bottom"/>
          </w:tcPr>
          <w:p w14:paraId="0713EFD1" w14:textId="482E802E" w:rsidR="00B67850" w:rsidRPr="00446D5F" w:rsidRDefault="00B67850" w:rsidP="00B67850">
            <w:pPr>
              <w:jc w:val="right"/>
              <w:rPr>
                <w:rFonts w:ascii="Arial" w:hAnsi="Arial" w:cs="Arial"/>
                <w:color w:val="000000" w:themeColor="text1"/>
                <w:sz w:val="18"/>
                <w:szCs w:val="18"/>
              </w:rPr>
            </w:pPr>
            <w:r>
              <w:rPr>
                <w:rFonts w:ascii="Arial" w:hAnsi="Arial" w:cs="Arial"/>
                <w:color w:val="000000" w:themeColor="text1"/>
                <w:sz w:val="18"/>
                <w:szCs w:val="18"/>
              </w:rPr>
              <w:t>-</w:t>
            </w:r>
          </w:p>
        </w:tc>
        <w:tc>
          <w:tcPr>
            <w:tcW w:w="1037" w:type="dxa"/>
            <w:tcBorders>
              <w:top w:val="single" w:sz="4" w:space="0" w:color="auto"/>
              <w:left w:val="nil"/>
              <w:bottom w:val="nil"/>
              <w:right w:val="single" w:sz="4" w:space="0" w:color="auto"/>
            </w:tcBorders>
            <w:shd w:val="clear" w:color="auto" w:fill="auto"/>
            <w:noWrap/>
            <w:vAlign w:val="bottom"/>
          </w:tcPr>
          <w:p w14:paraId="22E3D602" w14:textId="69AEC84F" w:rsidR="00B67850" w:rsidRPr="00446D5F" w:rsidRDefault="00B67850" w:rsidP="00B67850">
            <w:pPr>
              <w:jc w:val="right"/>
              <w:rPr>
                <w:rFonts w:ascii="Arial" w:hAnsi="Arial" w:cs="Arial"/>
                <w:color w:val="000000" w:themeColor="text1"/>
                <w:sz w:val="18"/>
                <w:szCs w:val="18"/>
              </w:rPr>
            </w:pPr>
            <w:r>
              <w:rPr>
                <w:rFonts w:ascii="Arial" w:hAnsi="Arial" w:cs="Arial"/>
                <w:color w:val="000000" w:themeColor="text1"/>
                <w:sz w:val="18"/>
                <w:szCs w:val="18"/>
              </w:rPr>
              <w:t>-</w:t>
            </w:r>
          </w:p>
        </w:tc>
        <w:tc>
          <w:tcPr>
            <w:tcW w:w="981" w:type="dxa"/>
            <w:tcBorders>
              <w:top w:val="single" w:sz="4" w:space="0" w:color="auto"/>
              <w:left w:val="nil"/>
              <w:bottom w:val="nil"/>
              <w:right w:val="nil"/>
            </w:tcBorders>
            <w:shd w:val="clear" w:color="auto" w:fill="auto"/>
            <w:noWrap/>
            <w:vAlign w:val="bottom"/>
          </w:tcPr>
          <w:p w14:paraId="1995BD3B" w14:textId="69A198B0" w:rsidR="00B67850" w:rsidRPr="00446D5F" w:rsidRDefault="00B67850" w:rsidP="00B67850">
            <w:pPr>
              <w:jc w:val="right"/>
              <w:rPr>
                <w:rFonts w:ascii="Arial" w:hAnsi="Arial" w:cs="Arial"/>
                <w:color w:val="000000" w:themeColor="text1"/>
                <w:sz w:val="18"/>
                <w:szCs w:val="18"/>
              </w:rPr>
            </w:pPr>
            <w:r>
              <w:rPr>
                <w:rFonts w:ascii="Arial" w:hAnsi="Arial" w:cs="Arial"/>
                <w:color w:val="000000" w:themeColor="text1"/>
                <w:sz w:val="18"/>
                <w:szCs w:val="18"/>
              </w:rPr>
              <w:t>-</w:t>
            </w:r>
          </w:p>
        </w:tc>
        <w:tc>
          <w:tcPr>
            <w:tcW w:w="982" w:type="dxa"/>
            <w:tcBorders>
              <w:top w:val="single" w:sz="4" w:space="0" w:color="auto"/>
              <w:left w:val="nil"/>
              <w:bottom w:val="nil"/>
              <w:right w:val="single" w:sz="4" w:space="0" w:color="auto"/>
            </w:tcBorders>
            <w:shd w:val="clear" w:color="auto" w:fill="auto"/>
            <w:noWrap/>
            <w:vAlign w:val="bottom"/>
          </w:tcPr>
          <w:p w14:paraId="2089443F" w14:textId="25A620B4" w:rsidR="00B67850" w:rsidRPr="00446D5F" w:rsidRDefault="00B67850" w:rsidP="00B67850">
            <w:pPr>
              <w:jc w:val="right"/>
              <w:rPr>
                <w:rFonts w:ascii="Arial" w:hAnsi="Arial" w:cs="Arial"/>
                <w:color w:val="000000" w:themeColor="text1"/>
                <w:sz w:val="18"/>
                <w:szCs w:val="18"/>
              </w:rPr>
            </w:pPr>
            <w:r>
              <w:rPr>
                <w:rFonts w:ascii="Arial" w:hAnsi="Arial" w:cs="Arial"/>
                <w:color w:val="000000" w:themeColor="text1"/>
                <w:sz w:val="18"/>
                <w:szCs w:val="18"/>
              </w:rPr>
              <w:t>-</w:t>
            </w:r>
          </w:p>
        </w:tc>
      </w:tr>
      <w:tr w:rsidR="00B67850" w:rsidRPr="009128F0" w14:paraId="2A3DB1E3" w14:textId="77777777" w:rsidTr="00B67850">
        <w:trPr>
          <w:trHeight w:val="170"/>
        </w:trPr>
        <w:tc>
          <w:tcPr>
            <w:tcW w:w="414" w:type="dxa"/>
            <w:tcBorders>
              <w:top w:val="nil"/>
              <w:left w:val="single" w:sz="4" w:space="0" w:color="auto"/>
              <w:bottom w:val="nil"/>
              <w:right w:val="single" w:sz="4" w:space="0" w:color="auto"/>
            </w:tcBorders>
            <w:shd w:val="clear" w:color="auto" w:fill="auto"/>
            <w:noWrap/>
            <w:hideMark/>
          </w:tcPr>
          <w:p w14:paraId="5CAE7FFA"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18</w:t>
            </w:r>
          </w:p>
        </w:tc>
        <w:tc>
          <w:tcPr>
            <w:tcW w:w="5025" w:type="dxa"/>
            <w:tcBorders>
              <w:top w:val="nil"/>
              <w:left w:val="nil"/>
              <w:bottom w:val="nil"/>
              <w:right w:val="nil"/>
            </w:tcBorders>
            <w:shd w:val="clear" w:color="auto" w:fill="auto"/>
            <w:noWrap/>
            <w:hideMark/>
          </w:tcPr>
          <w:p w14:paraId="2D70935B"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 xml:space="preserve">Teminatsız alacaklar </w:t>
            </w:r>
          </w:p>
        </w:tc>
        <w:tc>
          <w:tcPr>
            <w:tcW w:w="1050" w:type="dxa"/>
            <w:tcBorders>
              <w:top w:val="nil"/>
              <w:left w:val="single" w:sz="4" w:space="0" w:color="auto"/>
              <w:bottom w:val="nil"/>
              <w:right w:val="nil"/>
            </w:tcBorders>
            <w:shd w:val="clear" w:color="auto" w:fill="auto"/>
            <w:noWrap/>
            <w:vAlign w:val="bottom"/>
          </w:tcPr>
          <w:p w14:paraId="52D1D55C" w14:textId="42497F07"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3.590.396</w:t>
            </w:r>
          </w:p>
        </w:tc>
        <w:tc>
          <w:tcPr>
            <w:tcW w:w="1037" w:type="dxa"/>
            <w:tcBorders>
              <w:top w:val="nil"/>
              <w:left w:val="nil"/>
              <w:bottom w:val="nil"/>
              <w:right w:val="single" w:sz="4" w:space="0" w:color="auto"/>
            </w:tcBorders>
            <w:shd w:val="clear" w:color="auto" w:fill="auto"/>
            <w:noWrap/>
            <w:vAlign w:val="bottom"/>
          </w:tcPr>
          <w:p w14:paraId="56F31951" w14:textId="189B18BF"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1.522.058</w:t>
            </w:r>
          </w:p>
        </w:tc>
        <w:tc>
          <w:tcPr>
            <w:tcW w:w="981" w:type="dxa"/>
            <w:tcBorders>
              <w:top w:val="nil"/>
              <w:left w:val="nil"/>
              <w:bottom w:val="nil"/>
              <w:right w:val="nil"/>
            </w:tcBorders>
            <w:shd w:val="clear" w:color="auto" w:fill="auto"/>
            <w:noWrap/>
            <w:vAlign w:val="bottom"/>
          </w:tcPr>
          <w:p w14:paraId="471F0BAC" w14:textId="11110BC4"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2.757.820</w:t>
            </w:r>
          </w:p>
        </w:tc>
        <w:tc>
          <w:tcPr>
            <w:tcW w:w="982" w:type="dxa"/>
            <w:tcBorders>
              <w:top w:val="nil"/>
              <w:left w:val="nil"/>
              <w:bottom w:val="nil"/>
              <w:right w:val="single" w:sz="4" w:space="0" w:color="auto"/>
            </w:tcBorders>
            <w:shd w:val="clear" w:color="auto" w:fill="auto"/>
            <w:noWrap/>
            <w:vAlign w:val="bottom"/>
          </w:tcPr>
          <w:p w14:paraId="0D0F97C2" w14:textId="55FD1067"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1.398.930</w:t>
            </w:r>
          </w:p>
        </w:tc>
      </w:tr>
      <w:tr w:rsidR="00B67850" w:rsidRPr="009128F0" w14:paraId="2780561F" w14:textId="77777777" w:rsidTr="00B67850">
        <w:trPr>
          <w:trHeight w:val="170"/>
        </w:trPr>
        <w:tc>
          <w:tcPr>
            <w:tcW w:w="414" w:type="dxa"/>
            <w:tcBorders>
              <w:top w:val="nil"/>
              <w:left w:val="single" w:sz="4" w:space="0" w:color="auto"/>
              <w:bottom w:val="single" w:sz="4" w:space="0" w:color="auto"/>
              <w:right w:val="single" w:sz="4" w:space="0" w:color="auto"/>
            </w:tcBorders>
            <w:shd w:val="clear" w:color="auto" w:fill="auto"/>
            <w:noWrap/>
            <w:hideMark/>
          </w:tcPr>
          <w:p w14:paraId="1BDE2516"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19</w:t>
            </w:r>
          </w:p>
        </w:tc>
        <w:tc>
          <w:tcPr>
            <w:tcW w:w="5025" w:type="dxa"/>
            <w:tcBorders>
              <w:top w:val="nil"/>
              <w:left w:val="nil"/>
              <w:bottom w:val="single" w:sz="4" w:space="0" w:color="auto"/>
              <w:right w:val="nil"/>
            </w:tcBorders>
            <w:shd w:val="clear" w:color="auto" w:fill="auto"/>
            <w:noWrap/>
            <w:hideMark/>
          </w:tcPr>
          <w:p w14:paraId="34418BBE"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Diğer nakit girişleri</w:t>
            </w:r>
          </w:p>
        </w:tc>
        <w:tc>
          <w:tcPr>
            <w:tcW w:w="1050" w:type="dxa"/>
            <w:tcBorders>
              <w:top w:val="nil"/>
              <w:left w:val="single" w:sz="4" w:space="0" w:color="auto"/>
              <w:bottom w:val="single" w:sz="4" w:space="0" w:color="auto"/>
              <w:right w:val="nil"/>
            </w:tcBorders>
            <w:shd w:val="clear" w:color="auto" w:fill="auto"/>
            <w:noWrap/>
            <w:vAlign w:val="bottom"/>
          </w:tcPr>
          <w:p w14:paraId="519ACE31" w14:textId="686B3414"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663.889</w:t>
            </w:r>
          </w:p>
        </w:tc>
        <w:tc>
          <w:tcPr>
            <w:tcW w:w="1037" w:type="dxa"/>
            <w:tcBorders>
              <w:top w:val="nil"/>
              <w:left w:val="nil"/>
              <w:bottom w:val="single" w:sz="4" w:space="0" w:color="auto"/>
              <w:right w:val="single" w:sz="4" w:space="0" w:color="auto"/>
            </w:tcBorders>
            <w:shd w:val="clear" w:color="auto" w:fill="auto"/>
            <w:noWrap/>
            <w:vAlign w:val="bottom"/>
          </w:tcPr>
          <w:p w14:paraId="3AE5034B" w14:textId="73B9DC59"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602.587</w:t>
            </w:r>
          </w:p>
        </w:tc>
        <w:tc>
          <w:tcPr>
            <w:tcW w:w="981" w:type="dxa"/>
            <w:tcBorders>
              <w:top w:val="nil"/>
              <w:left w:val="nil"/>
              <w:bottom w:val="single" w:sz="4" w:space="0" w:color="auto"/>
              <w:right w:val="nil"/>
            </w:tcBorders>
            <w:shd w:val="clear" w:color="auto" w:fill="auto"/>
            <w:noWrap/>
            <w:vAlign w:val="bottom"/>
          </w:tcPr>
          <w:p w14:paraId="7EBC37BF" w14:textId="3C47308D"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663.889</w:t>
            </w:r>
          </w:p>
        </w:tc>
        <w:tc>
          <w:tcPr>
            <w:tcW w:w="982" w:type="dxa"/>
            <w:tcBorders>
              <w:top w:val="nil"/>
              <w:left w:val="nil"/>
              <w:bottom w:val="single" w:sz="4" w:space="0" w:color="auto"/>
              <w:right w:val="single" w:sz="4" w:space="0" w:color="auto"/>
            </w:tcBorders>
            <w:shd w:val="clear" w:color="auto" w:fill="auto"/>
            <w:noWrap/>
            <w:vAlign w:val="bottom"/>
          </w:tcPr>
          <w:p w14:paraId="15B3A2FC" w14:textId="121E728F" w:rsidR="00B67850" w:rsidRPr="00446D5F" w:rsidRDefault="00B67850" w:rsidP="00B67850">
            <w:pPr>
              <w:jc w:val="right"/>
              <w:rPr>
                <w:rFonts w:ascii="Arial" w:hAnsi="Arial" w:cs="Arial"/>
                <w:color w:val="000000" w:themeColor="text1"/>
                <w:sz w:val="18"/>
                <w:szCs w:val="18"/>
              </w:rPr>
            </w:pPr>
            <w:r w:rsidRPr="00B67850">
              <w:rPr>
                <w:rFonts w:ascii="Arial" w:hAnsi="Arial" w:cs="Arial"/>
                <w:color w:val="000000" w:themeColor="text1"/>
                <w:sz w:val="18"/>
                <w:szCs w:val="18"/>
              </w:rPr>
              <w:t>602.587</w:t>
            </w:r>
          </w:p>
        </w:tc>
      </w:tr>
      <w:tr w:rsidR="00B67850" w:rsidRPr="009128F0" w14:paraId="1589DAF9" w14:textId="77777777" w:rsidTr="00B67850">
        <w:trPr>
          <w:trHeight w:hRule="exact" w:val="227"/>
        </w:trPr>
        <w:tc>
          <w:tcPr>
            <w:tcW w:w="414" w:type="dxa"/>
            <w:tcBorders>
              <w:top w:val="nil"/>
              <w:left w:val="single" w:sz="4" w:space="0" w:color="auto"/>
              <w:bottom w:val="single" w:sz="4" w:space="0" w:color="auto"/>
              <w:right w:val="single" w:sz="4" w:space="0" w:color="auto"/>
            </w:tcBorders>
            <w:shd w:val="clear" w:color="auto" w:fill="auto"/>
            <w:noWrap/>
            <w:hideMark/>
          </w:tcPr>
          <w:p w14:paraId="01749C10" w14:textId="77777777" w:rsidR="00B67850" w:rsidRPr="009128F0" w:rsidRDefault="00B67850" w:rsidP="00B67850">
            <w:pPr>
              <w:rPr>
                <w:rFonts w:ascii="Arial" w:hAnsi="Arial" w:cs="Arial"/>
                <w:b/>
                <w:color w:val="000000" w:themeColor="text1"/>
                <w:sz w:val="18"/>
                <w:szCs w:val="18"/>
              </w:rPr>
            </w:pPr>
            <w:r w:rsidRPr="009128F0">
              <w:rPr>
                <w:rFonts w:ascii="Arial" w:hAnsi="Arial" w:cs="Arial"/>
                <w:b/>
                <w:color w:val="000000" w:themeColor="text1"/>
                <w:sz w:val="18"/>
                <w:szCs w:val="18"/>
              </w:rPr>
              <w:t> 20</w:t>
            </w:r>
          </w:p>
        </w:tc>
        <w:tc>
          <w:tcPr>
            <w:tcW w:w="5025" w:type="dxa"/>
            <w:tcBorders>
              <w:top w:val="nil"/>
              <w:left w:val="nil"/>
              <w:bottom w:val="single" w:sz="4" w:space="0" w:color="auto"/>
              <w:right w:val="nil"/>
            </w:tcBorders>
            <w:shd w:val="clear" w:color="auto" w:fill="auto"/>
            <w:noWrap/>
            <w:hideMark/>
          </w:tcPr>
          <w:p w14:paraId="7193B926" w14:textId="77777777" w:rsidR="00B67850" w:rsidRPr="009128F0" w:rsidRDefault="00B67850" w:rsidP="00B67850">
            <w:pPr>
              <w:rPr>
                <w:rFonts w:ascii="Arial" w:hAnsi="Arial" w:cs="Arial"/>
                <w:b/>
                <w:color w:val="000000" w:themeColor="text1"/>
                <w:sz w:val="18"/>
                <w:szCs w:val="18"/>
              </w:rPr>
            </w:pPr>
            <w:r w:rsidRPr="009128F0">
              <w:rPr>
                <w:rFonts w:ascii="Arial" w:hAnsi="Arial" w:cs="Arial"/>
                <w:b/>
                <w:color w:val="000000" w:themeColor="text1"/>
                <w:sz w:val="18"/>
                <w:szCs w:val="18"/>
              </w:rPr>
              <w:t xml:space="preserve">TOPLAM NAKİT GİRİŞLERİ </w:t>
            </w:r>
          </w:p>
        </w:tc>
        <w:tc>
          <w:tcPr>
            <w:tcW w:w="1050" w:type="dxa"/>
            <w:tcBorders>
              <w:top w:val="nil"/>
              <w:left w:val="single" w:sz="4" w:space="0" w:color="auto"/>
              <w:bottom w:val="single" w:sz="4" w:space="0" w:color="auto"/>
              <w:right w:val="nil"/>
            </w:tcBorders>
            <w:shd w:val="clear" w:color="auto" w:fill="auto"/>
            <w:noWrap/>
            <w:vAlign w:val="bottom"/>
          </w:tcPr>
          <w:p w14:paraId="4B32CE82" w14:textId="351D898E" w:rsidR="00B67850" w:rsidRPr="00B67850" w:rsidRDefault="00B67850" w:rsidP="00B67850">
            <w:pPr>
              <w:jc w:val="right"/>
              <w:rPr>
                <w:rFonts w:ascii="Arial" w:hAnsi="Arial" w:cs="Arial"/>
                <w:b/>
                <w:color w:val="000000" w:themeColor="text1"/>
                <w:sz w:val="18"/>
                <w:szCs w:val="18"/>
              </w:rPr>
            </w:pPr>
            <w:r w:rsidRPr="00B67850">
              <w:rPr>
                <w:rFonts w:ascii="Arial" w:hAnsi="Arial" w:cs="Arial"/>
                <w:b/>
                <w:color w:val="000000" w:themeColor="text1"/>
                <w:sz w:val="18"/>
                <w:szCs w:val="18"/>
              </w:rPr>
              <w:t>4.254.285</w:t>
            </w:r>
          </w:p>
        </w:tc>
        <w:tc>
          <w:tcPr>
            <w:tcW w:w="1037" w:type="dxa"/>
            <w:tcBorders>
              <w:top w:val="nil"/>
              <w:left w:val="nil"/>
              <w:bottom w:val="single" w:sz="4" w:space="0" w:color="auto"/>
              <w:right w:val="single" w:sz="4" w:space="0" w:color="auto"/>
            </w:tcBorders>
            <w:shd w:val="clear" w:color="auto" w:fill="auto"/>
            <w:noWrap/>
            <w:vAlign w:val="bottom"/>
          </w:tcPr>
          <w:p w14:paraId="77291F39" w14:textId="4932C981" w:rsidR="00B67850" w:rsidRPr="00B67850" w:rsidRDefault="00B67850" w:rsidP="00B67850">
            <w:pPr>
              <w:jc w:val="right"/>
              <w:rPr>
                <w:rFonts w:ascii="Arial" w:hAnsi="Arial" w:cs="Arial"/>
                <w:b/>
                <w:color w:val="000000" w:themeColor="text1"/>
                <w:sz w:val="18"/>
                <w:szCs w:val="18"/>
              </w:rPr>
            </w:pPr>
            <w:r w:rsidRPr="00B67850">
              <w:rPr>
                <w:rFonts w:ascii="Arial" w:hAnsi="Arial" w:cs="Arial"/>
                <w:b/>
                <w:color w:val="000000" w:themeColor="text1"/>
                <w:sz w:val="18"/>
                <w:szCs w:val="18"/>
              </w:rPr>
              <w:t>2.124.645</w:t>
            </w:r>
          </w:p>
        </w:tc>
        <w:tc>
          <w:tcPr>
            <w:tcW w:w="981" w:type="dxa"/>
            <w:tcBorders>
              <w:top w:val="nil"/>
              <w:left w:val="nil"/>
              <w:bottom w:val="single" w:sz="4" w:space="0" w:color="auto"/>
              <w:right w:val="nil"/>
            </w:tcBorders>
            <w:shd w:val="clear" w:color="auto" w:fill="auto"/>
            <w:noWrap/>
            <w:vAlign w:val="bottom"/>
          </w:tcPr>
          <w:p w14:paraId="7F9FD147" w14:textId="3C692731" w:rsidR="00B67850" w:rsidRPr="00B67850" w:rsidRDefault="00B67850" w:rsidP="00B67850">
            <w:pPr>
              <w:jc w:val="right"/>
              <w:rPr>
                <w:rFonts w:ascii="Arial" w:hAnsi="Arial" w:cs="Arial"/>
                <w:b/>
                <w:color w:val="000000" w:themeColor="text1"/>
                <w:sz w:val="18"/>
                <w:szCs w:val="18"/>
              </w:rPr>
            </w:pPr>
            <w:r w:rsidRPr="00B67850">
              <w:rPr>
                <w:rFonts w:ascii="Arial" w:hAnsi="Arial" w:cs="Arial"/>
                <w:b/>
                <w:color w:val="000000" w:themeColor="text1"/>
                <w:sz w:val="18"/>
                <w:szCs w:val="18"/>
              </w:rPr>
              <w:t>3.421.709</w:t>
            </w:r>
          </w:p>
        </w:tc>
        <w:tc>
          <w:tcPr>
            <w:tcW w:w="982" w:type="dxa"/>
            <w:tcBorders>
              <w:top w:val="nil"/>
              <w:left w:val="nil"/>
              <w:bottom w:val="single" w:sz="4" w:space="0" w:color="auto"/>
              <w:right w:val="single" w:sz="4" w:space="0" w:color="auto"/>
            </w:tcBorders>
            <w:shd w:val="clear" w:color="auto" w:fill="auto"/>
            <w:noWrap/>
            <w:vAlign w:val="bottom"/>
          </w:tcPr>
          <w:p w14:paraId="312C8F7F" w14:textId="291147A9" w:rsidR="00B67850" w:rsidRPr="00B67850" w:rsidRDefault="00B67850" w:rsidP="00B67850">
            <w:pPr>
              <w:jc w:val="right"/>
              <w:rPr>
                <w:rFonts w:ascii="Arial" w:hAnsi="Arial" w:cs="Arial"/>
                <w:b/>
                <w:color w:val="000000" w:themeColor="text1"/>
                <w:sz w:val="18"/>
                <w:szCs w:val="18"/>
              </w:rPr>
            </w:pPr>
            <w:r w:rsidRPr="00B67850">
              <w:rPr>
                <w:rFonts w:ascii="Arial" w:hAnsi="Arial" w:cs="Arial"/>
                <w:b/>
                <w:color w:val="000000" w:themeColor="text1"/>
                <w:sz w:val="18"/>
                <w:szCs w:val="18"/>
              </w:rPr>
              <w:t>2.001.517</w:t>
            </w:r>
          </w:p>
        </w:tc>
      </w:tr>
      <w:tr w:rsidR="00B86B47" w:rsidRPr="009128F0" w14:paraId="17B20105" w14:textId="77777777" w:rsidTr="009B21FA">
        <w:trPr>
          <w:trHeight w:val="375"/>
        </w:trPr>
        <w:tc>
          <w:tcPr>
            <w:tcW w:w="414" w:type="dxa"/>
            <w:tcBorders>
              <w:top w:val="nil"/>
              <w:left w:val="single" w:sz="4" w:space="0" w:color="auto"/>
              <w:bottom w:val="single" w:sz="4" w:space="0" w:color="auto"/>
              <w:right w:val="single" w:sz="4" w:space="0" w:color="auto"/>
            </w:tcBorders>
            <w:shd w:val="clear" w:color="auto" w:fill="auto"/>
            <w:noWrap/>
            <w:hideMark/>
          </w:tcPr>
          <w:p w14:paraId="64A24225" w14:textId="77777777" w:rsidR="009B34B5" w:rsidRPr="009128F0" w:rsidRDefault="009B34B5" w:rsidP="00A70BF5">
            <w:pPr>
              <w:rPr>
                <w:rFonts w:ascii="Arial" w:hAnsi="Arial" w:cs="Arial"/>
                <w:b/>
                <w:color w:val="000000" w:themeColor="text1"/>
                <w:sz w:val="18"/>
                <w:szCs w:val="18"/>
              </w:rPr>
            </w:pPr>
            <w:r w:rsidRPr="009128F0">
              <w:rPr>
                <w:rFonts w:ascii="Arial" w:hAnsi="Arial" w:cs="Arial"/>
                <w:b/>
                <w:color w:val="000000" w:themeColor="text1"/>
                <w:sz w:val="18"/>
                <w:szCs w:val="18"/>
              </w:rPr>
              <w:t> </w:t>
            </w:r>
          </w:p>
        </w:tc>
        <w:tc>
          <w:tcPr>
            <w:tcW w:w="5025" w:type="dxa"/>
            <w:tcBorders>
              <w:top w:val="nil"/>
              <w:left w:val="nil"/>
              <w:bottom w:val="single" w:sz="4" w:space="0" w:color="auto"/>
              <w:right w:val="single" w:sz="4" w:space="0" w:color="auto"/>
            </w:tcBorders>
            <w:shd w:val="clear" w:color="auto" w:fill="auto"/>
            <w:noWrap/>
          </w:tcPr>
          <w:p w14:paraId="3FD06E6B" w14:textId="77777777" w:rsidR="009B34B5" w:rsidRPr="009128F0" w:rsidRDefault="009B34B5" w:rsidP="00A70BF5">
            <w:pPr>
              <w:rPr>
                <w:rFonts w:ascii="Arial" w:hAnsi="Arial" w:cs="Arial"/>
                <w:b/>
                <w:color w:val="000000" w:themeColor="text1"/>
                <w:sz w:val="18"/>
                <w:szCs w:val="18"/>
              </w:rPr>
            </w:pPr>
          </w:p>
        </w:tc>
        <w:tc>
          <w:tcPr>
            <w:tcW w:w="1050" w:type="dxa"/>
            <w:tcBorders>
              <w:top w:val="nil"/>
              <w:left w:val="nil"/>
              <w:bottom w:val="single" w:sz="4" w:space="0" w:color="auto"/>
              <w:right w:val="nil"/>
            </w:tcBorders>
            <w:shd w:val="clear" w:color="auto" w:fill="auto"/>
            <w:noWrap/>
            <w:vAlign w:val="bottom"/>
          </w:tcPr>
          <w:p w14:paraId="3A28C4B4" w14:textId="77777777" w:rsidR="009B34B5" w:rsidRPr="009128F0" w:rsidRDefault="009B34B5" w:rsidP="00B31D29">
            <w:pPr>
              <w:jc w:val="right"/>
              <w:rPr>
                <w:rFonts w:ascii="Arial" w:hAnsi="Arial" w:cs="Arial"/>
                <w:b/>
                <w:color w:val="000000" w:themeColor="text1"/>
                <w:sz w:val="18"/>
                <w:szCs w:val="18"/>
              </w:rPr>
            </w:pPr>
          </w:p>
        </w:tc>
        <w:tc>
          <w:tcPr>
            <w:tcW w:w="1037" w:type="dxa"/>
            <w:tcBorders>
              <w:top w:val="nil"/>
              <w:left w:val="nil"/>
              <w:bottom w:val="single" w:sz="4" w:space="0" w:color="auto"/>
              <w:right w:val="single" w:sz="4" w:space="0" w:color="auto"/>
            </w:tcBorders>
            <w:shd w:val="clear" w:color="auto" w:fill="auto"/>
            <w:noWrap/>
            <w:vAlign w:val="bottom"/>
          </w:tcPr>
          <w:p w14:paraId="490F1252" w14:textId="77777777" w:rsidR="009B34B5" w:rsidRPr="009128F0" w:rsidRDefault="009B34B5" w:rsidP="00B31D29">
            <w:pPr>
              <w:jc w:val="right"/>
              <w:rPr>
                <w:rFonts w:ascii="Arial" w:hAnsi="Arial" w:cs="Arial"/>
                <w:b/>
                <w:color w:val="000000" w:themeColor="text1"/>
                <w:sz w:val="18"/>
                <w:szCs w:val="18"/>
              </w:rPr>
            </w:pPr>
          </w:p>
        </w:tc>
        <w:tc>
          <w:tcPr>
            <w:tcW w:w="1963" w:type="dxa"/>
            <w:gridSpan w:val="2"/>
            <w:tcBorders>
              <w:top w:val="nil"/>
              <w:left w:val="nil"/>
              <w:bottom w:val="single" w:sz="4" w:space="0" w:color="auto"/>
              <w:right w:val="single" w:sz="4" w:space="0" w:color="auto"/>
            </w:tcBorders>
            <w:shd w:val="clear" w:color="auto" w:fill="auto"/>
            <w:noWrap/>
            <w:vAlign w:val="bottom"/>
          </w:tcPr>
          <w:p w14:paraId="623EA0F7" w14:textId="77777777" w:rsidR="009B34B5" w:rsidRPr="009128F0" w:rsidRDefault="003B1ABE" w:rsidP="003B1ABE">
            <w:pPr>
              <w:jc w:val="center"/>
              <w:rPr>
                <w:rFonts w:ascii="Arial" w:hAnsi="Arial" w:cs="Arial"/>
                <w:b/>
                <w:color w:val="000000" w:themeColor="text1"/>
                <w:sz w:val="18"/>
                <w:szCs w:val="18"/>
              </w:rPr>
            </w:pPr>
            <w:r w:rsidRPr="009128F0">
              <w:rPr>
                <w:rFonts w:ascii="Arial" w:hAnsi="Arial" w:cs="Arial"/>
                <w:b/>
                <w:color w:val="000000" w:themeColor="text1"/>
                <w:sz w:val="18"/>
                <w:szCs w:val="18"/>
              </w:rPr>
              <w:t>Üst Sınır Uygulanmış Değerler</w:t>
            </w:r>
          </w:p>
        </w:tc>
      </w:tr>
      <w:tr w:rsidR="00B67850" w:rsidRPr="009128F0" w14:paraId="609B1AEB" w14:textId="77777777" w:rsidTr="00B67850">
        <w:trPr>
          <w:trHeight w:hRule="exact" w:val="227"/>
        </w:trPr>
        <w:tc>
          <w:tcPr>
            <w:tcW w:w="414" w:type="dxa"/>
            <w:tcBorders>
              <w:top w:val="single" w:sz="4" w:space="0" w:color="auto"/>
              <w:left w:val="single" w:sz="4" w:space="0" w:color="auto"/>
              <w:bottom w:val="single" w:sz="4" w:space="0" w:color="auto"/>
              <w:right w:val="single" w:sz="4" w:space="0" w:color="auto"/>
            </w:tcBorders>
            <w:shd w:val="clear" w:color="auto" w:fill="auto"/>
            <w:noWrap/>
            <w:hideMark/>
          </w:tcPr>
          <w:p w14:paraId="22DDD5C4" w14:textId="77777777" w:rsidR="00B67850" w:rsidRPr="009128F0" w:rsidRDefault="00B67850" w:rsidP="00B67850">
            <w:pPr>
              <w:rPr>
                <w:rFonts w:ascii="Arial" w:hAnsi="Arial" w:cs="Arial"/>
                <w:b/>
                <w:color w:val="000000" w:themeColor="text1"/>
                <w:sz w:val="18"/>
                <w:szCs w:val="18"/>
              </w:rPr>
            </w:pPr>
            <w:r w:rsidRPr="009128F0">
              <w:rPr>
                <w:rFonts w:ascii="Arial" w:hAnsi="Arial" w:cs="Arial"/>
                <w:b/>
                <w:color w:val="000000" w:themeColor="text1"/>
                <w:sz w:val="18"/>
                <w:szCs w:val="18"/>
              </w:rPr>
              <w:t> 21</w:t>
            </w:r>
          </w:p>
        </w:tc>
        <w:tc>
          <w:tcPr>
            <w:tcW w:w="5025" w:type="dxa"/>
            <w:tcBorders>
              <w:top w:val="single" w:sz="4" w:space="0" w:color="auto"/>
              <w:left w:val="nil"/>
              <w:bottom w:val="single" w:sz="4" w:space="0" w:color="auto"/>
              <w:right w:val="single" w:sz="4" w:space="0" w:color="auto"/>
            </w:tcBorders>
            <w:shd w:val="clear" w:color="auto" w:fill="auto"/>
            <w:noWrap/>
            <w:hideMark/>
          </w:tcPr>
          <w:p w14:paraId="335E757A" w14:textId="77777777" w:rsidR="00B67850" w:rsidRPr="009128F0" w:rsidRDefault="00B67850" w:rsidP="00B67850">
            <w:pPr>
              <w:rPr>
                <w:rFonts w:ascii="Arial" w:hAnsi="Arial" w:cs="Arial"/>
                <w:b/>
                <w:color w:val="000000" w:themeColor="text1"/>
                <w:sz w:val="18"/>
                <w:szCs w:val="18"/>
              </w:rPr>
            </w:pPr>
            <w:r w:rsidRPr="009128F0">
              <w:rPr>
                <w:rFonts w:ascii="Arial" w:hAnsi="Arial" w:cs="Arial"/>
                <w:b/>
                <w:color w:val="000000" w:themeColor="text1"/>
                <w:sz w:val="18"/>
                <w:szCs w:val="18"/>
              </w:rPr>
              <w:t>TOPLAM YKLV STOKU</w:t>
            </w:r>
          </w:p>
        </w:tc>
        <w:tc>
          <w:tcPr>
            <w:tcW w:w="1050" w:type="dxa"/>
            <w:tcBorders>
              <w:top w:val="single" w:sz="4" w:space="0" w:color="auto"/>
              <w:left w:val="nil"/>
              <w:bottom w:val="single" w:sz="4" w:space="0" w:color="auto"/>
              <w:right w:val="nil"/>
            </w:tcBorders>
            <w:shd w:val="clear" w:color="auto" w:fill="000000" w:themeFill="text1"/>
            <w:noWrap/>
            <w:vAlign w:val="bottom"/>
          </w:tcPr>
          <w:p w14:paraId="49CDA8C7" w14:textId="77777777" w:rsidR="00B67850" w:rsidRPr="009128F0" w:rsidRDefault="00B67850" w:rsidP="00B67850">
            <w:pPr>
              <w:jc w:val="right"/>
              <w:rPr>
                <w:rFonts w:ascii="Arial" w:hAnsi="Arial" w:cs="Arial"/>
                <w:b/>
                <w:color w:val="000000" w:themeColor="text1"/>
                <w:sz w:val="18"/>
                <w:szCs w:val="18"/>
              </w:rPr>
            </w:pPr>
          </w:p>
        </w:tc>
        <w:tc>
          <w:tcPr>
            <w:tcW w:w="1037" w:type="dxa"/>
            <w:tcBorders>
              <w:top w:val="single" w:sz="4" w:space="0" w:color="auto"/>
              <w:left w:val="nil"/>
              <w:bottom w:val="single" w:sz="4" w:space="0" w:color="auto"/>
              <w:right w:val="single" w:sz="4" w:space="0" w:color="auto"/>
            </w:tcBorders>
            <w:shd w:val="clear" w:color="auto" w:fill="000000" w:themeFill="text1"/>
            <w:noWrap/>
            <w:vAlign w:val="bottom"/>
          </w:tcPr>
          <w:p w14:paraId="71D0C3DD" w14:textId="77777777" w:rsidR="00B67850" w:rsidRPr="009128F0" w:rsidRDefault="00B67850" w:rsidP="00B67850">
            <w:pPr>
              <w:jc w:val="right"/>
              <w:rPr>
                <w:rFonts w:ascii="Arial" w:hAnsi="Arial" w:cs="Arial"/>
                <w:b/>
                <w:color w:val="000000" w:themeColor="text1"/>
                <w:sz w:val="18"/>
                <w:szCs w:val="18"/>
              </w:rPr>
            </w:pPr>
          </w:p>
        </w:tc>
        <w:tc>
          <w:tcPr>
            <w:tcW w:w="981" w:type="dxa"/>
            <w:tcBorders>
              <w:top w:val="single" w:sz="4" w:space="0" w:color="auto"/>
              <w:left w:val="nil"/>
              <w:bottom w:val="single" w:sz="4" w:space="0" w:color="auto"/>
              <w:right w:val="nil"/>
            </w:tcBorders>
            <w:shd w:val="clear" w:color="auto" w:fill="auto"/>
            <w:noWrap/>
            <w:vAlign w:val="bottom"/>
          </w:tcPr>
          <w:p w14:paraId="70F6F2DD" w14:textId="0F631347" w:rsidR="00B67850" w:rsidRPr="00B67850" w:rsidRDefault="00B67850" w:rsidP="00B67850">
            <w:pPr>
              <w:jc w:val="right"/>
              <w:rPr>
                <w:rFonts w:ascii="Arial" w:hAnsi="Arial" w:cs="Arial"/>
                <w:b/>
                <w:color w:val="000000" w:themeColor="text1"/>
                <w:sz w:val="18"/>
                <w:szCs w:val="18"/>
              </w:rPr>
            </w:pPr>
            <w:r w:rsidRPr="00B67850">
              <w:rPr>
                <w:rFonts w:ascii="Arial" w:hAnsi="Arial" w:cs="Arial"/>
                <w:b/>
                <w:color w:val="000000" w:themeColor="text1"/>
                <w:sz w:val="18"/>
                <w:szCs w:val="18"/>
              </w:rPr>
              <w:t>5.534.631</w:t>
            </w:r>
          </w:p>
        </w:tc>
        <w:tc>
          <w:tcPr>
            <w:tcW w:w="982" w:type="dxa"/>
            <w:tcBorders>
              <w:top w:val="single" w:sz="4" w:space="0" w:color="auto"/>
              <w:left w:val="nil"/>
              <w:bottom w:val="single" w:sz="4" w:space="0" w:color="auto"/>
              <w:right w:val="single" w:sz="4" w:space="0" w:color="auto"/>
            </w:tcBorders>
            <w:shd w:val="clear" w:color="auto" w:fill="auto"/>
            <w:noWrap/>
            <w:vAlign w:val="bottom"/>
          </w:tcPr>
          <w:p w14:paraId="4CCFF29C" w14:textId="66E740AA" w:rsidR="00B67850" w:rsidRPr="00B67850" w:rsidRDefault="00B67850" w:rsidP="00B67850">
            <w:pPr>
              <w:jc w:val="right"/>
              <w:rPr>
                <w:rFonts w:ascii="Arial" w:hAnsi="Arial" w:cs="Arial"/>
                <w:b/>
                <w:color w:val="000000" w:themeColor="text1"/>
                <w:sz w:val="18"/>
                <w:szCs w:val="18"/>
              </w:rPr>
            </w:pPr>
            <w:r w:rsidRPr="00B67850">
              <w:rPr>
                <w:rFonts w:ascii="Arial" w:hAnsi="Arial" w:cs="Arial"/>
                <w:b/>
                <w:color w:val="000000" w:themeColor="text1"/>
                <w:sz w:val="18"/>
                <w:szCs w:val="18"/>
              </w:rPr>
              <w:t>4.904.906</w:t>
            </w:r>
          </w:p>
        </w:tc>
      </w:tr>
      <w:tr w:rsidR="00B67850" w:rsidRPr="009128F0" w14:paraId="5B9822FE" w14:textId="77777777" w:rsidTr="00B67850">
        <w:trPr>
          <w:trHeight w:hRule="exact" w:val="227"/>
        </w:trPr>
        <w:tc>
          <w:tcPr>
            <w:tcW w:w="414" w:type="dxa"/>
            <w:tcBorders>
              <w:top w:val="single" w:sz="4" w:space="0" w:color="auto"/>
              <w:left w:val="single" w:sz="4" w:space="0" w:color="auto"/>
              <w:bottom w:val="single" w:sz="4" w:space="0" w:color="auto"/>
              <w:right w:val="single" w:sz="4" w:space="0" w:color="auto"/>
            </w:tcBorders>
            <w:shd w:val="clear" w:color="auto" w:fill="auto"/>
            <w:noWrap/>
            <w:hideMark/>
          </w:tcPr>
          <w:p w14:paraId="396497D1" w14:textId="77777777" w:rsidR="00B67850" w:rsidRPr="009128F0" w:rsidRDefault="00B67850" w:rsidP="00B67850">
            <w:pPr>
              <w:rPr>
                <w:rFonts w:ascii="Arial" w:hAnsi="Arial" w:cs="Arial"/>
                <w:b/>
                <w:color w:val="000000" w:themeColor="text1"/>
                <w:sz w:val="18"/>
                <w:szCs w:val="18"/>
              </w:rPr>
            </w:pPr>
            <w:r w:rsidRPr="009128F0">
              <w:rPr>
                <w:rFonts w:ascii="Arial" w:hAnsi="Arial" w:cs="Arial"/>
                <w:b/>
                <w:color w:val="000000" w:themeColor="text1"/>
                <w:sz w:val="18"/>
                <w:szCs w:val="18"/>
              </w:rPr>
              <w:t> 22</w:t>
            </w:r>
          </w:p>
        </w:tc>
        <w:tc>
          <w:tcPr>
            <w:tcW w:w="5025" w:type="dxa"/>
            <w:tcBorders>
              <w:top w:val="single" w:sz="4" w:space="0" w:color="auto"/>
              <w:left w:val="nil"/>
              <w:bottom w:val="single" w:sz="4" w:space="0" w:color="auto"/>
              <w:right w:val="single" w:sz="4" w:space="0" w:color="auto"/>
            </w:tcBorders>
            <w:shd w:val="clear" w:color="auto" w:fill="auto"/>
            <w:noWrap/>
            <w:hideMark/>
          </w:tcPr>
          <w:p w14:paraId="6320FCB9" w14:textId="77777777" w:rsidR="00B67850" w:rsidRPr="009128F0" w:rsidRDefault="00B67850" w:rsidP="00B67850">
            <w:pPr>
              <w:rPr>
                <w:rFonts w:ascii="Arial" w:hAnsi="Arial" w:cs="Arial"/>
                <w:b/>
                <w:color w:val="000000" w:themeColor="text1"/>
                <w:sz w:val="18"/>
                <w:szCs w:val="18"/>
              </w:rPr>
            </w:pPr>
            <w:r w:rsidRPr="009128F0">
              <w:rPr>
                <w:rFonts w:ascii="Arial" w:hAnsi="Arial" w:cs="Arial"/>
                <w:b/>
                <w:color w:val="000000" w:themeColor="text1"/>
                <w:sz w:val="18"/>
                <w:szCs w:val="18"/>
              </w:rPr>
              <w:t xml:space="preserve">TOPLAM NET NAKİT ÇIKIŞLARI </w:t>
            </w:r>
          </w:p>
        </w:tc>
        <w:tc>
          <w:tcPr>
            <w:tcW w:w="1050" w:type="dxa"/>
            <w:tcBorders>
              <w:top w:val="single" w:sz="4" w:space="0" w:color="auto"/>
              <w:left w:val="nil"/>
              <w:bottom w:val="single" w:sz="4" w:space="0" w:color="auto"/>
              <w:right w:val="nil"/>
            </w:tcBorders>
            <w:shd w:val="clear" w:color="auto" w:fill="000000" w:themeFill="text1"/>
            <w:noWrap/>
            <w:vAlign w:val="bottom"/>
          </w:tcPr>
          <w:p w14:paraId="038C3035" w14:textId="77777777" w:rsidR="00B67850" w:rsidRPr="009128F0" w:rsidRDefault="00B67850" w:rsidP="00B67850">
            <w:pPr>
              <w:jc w:val="right"/>
              <w:rPr>
                <w:rFonts w:ascii="Arial" w:hAnsi="Arial" w:cs="Arial"/>
                <w:b/>
                <w:color w:val="000000" w:themeColor="text1"/>
                <w:sz w:val="18"/>
                <w:szCs w:val="18"/>
              </w:rPr>
            </w:pPr>
          </w:p>
        </w:tc>
        <w:tc>
          <w:tcPr>
            <w:tcW w:w="1037" w:type="dxa"/>
            <w:tcBorders>
              <w:top w:val="single" w:sz="4" w:space="0" w:color="auto"/>
              <w:left w:val="nil"/>
              <w:bottom w:val="single" w:sz="4" w:space="0" w:color="auto"/>
              <w:right w:val="single" w:sz="4" w:space="0" w:color="auto"/>
            </w:tcBorders>
            <w:shd w:val="clear" w:color="auto" w:fill="000000" w:themeFill="text1"/>
            <w:noWrap/>
            <w:vAlign w:val="bottom"/>
          </w:tcPr>
          <w:p w14:paraId="3422236B" w14:textId="77777777" w:rsidR="00B67850" w:rsidRPr="009128F0" w:rsidRDefault="00B67850" w:rsidP="00B67850">
            <w:pPr>
              <w:jc w:val="right"/>
              <w:rPr>
                <w:rFonts w:ascii="Arial" w:hAnsi="Arial" w:cs="Arial"/>
                <w:b/>
                <w:color w:val="000000" w:themeColor="text1"/>
                <w:sz w:val="18"/>
                <w:szCs w:val="18"/>
              </w:rPr>
            </w:pPr>
          </w:p>
        </w:tc>
        <w:tc>
          <w:tcPr>
            <w:tcW w:w="981" w:type="dxa"/>
            <w:tcBorders>
              <w:top w:val="single" w:sz="4" w:space="0" w:color="auto"/>
              <w:left w:val="nil"/>
              <w:bottom w:val="single" w:sz="4" w:space="0" w:color="auto"/>
              <w:right w:val="nil"/>
            </w:tcBorders>
            <w:shd w:val="clear" w:color="auto" w:fill="auto"/>
            <w:noWrap/>
            <w:vAlign w:val="bottom"/>
          </w:tcPr>
          <w:p w14:paraId="1CB58243" w14:textId="50A8AA99" w:rsidR="00B67850" w:rsidRPr="00B67850" w:rsidRDefault="00B67850" w:rsidP="00B67850">
            <w:pPr>
              <w:jc w:val="right"/>
              <w:rPr>
                <w:rFonts w:ascii="Arial" w:hAnsi="Arial" w:cs="Arial"/>
                <w:b/>
                <w:color w:val="000000" w:themeColor="text1"/>
                <w:sz w:val="18"/>
                <w:szCs w:val="18"/>
              </w:rPr>
            </w:pPr>
            <w:r w:rsidRPr="00B67850">
              <w:rPr>
                <w:rFonts w:ascii="Arial" w:hAnsi="Arial" w:cs="Arial"/>
                <w:b/>
                <w:color w:val="000000" w:themeColor="text1"/>
                <w:sz w:val="18"/>
                <w:szCs w:val="18"/>
              </w:rPr>
              <w:t>3.924.044</w:t>
            </w:r>
          </w:p>
        </w:tc>
        <w:tc>
          <w:tcPr>
            <w:tcW w:w="982" w:type="dxa"/>
            <w:tcBorders>
              <w:top w:val="single" w:sz="4" w:space="0" w:color="auto"/>
              <w:left w:val="nil"/>
              <w:bottom w:val="single" w:sz="4" w:space="0" w:color="auto"/>
              <w:right w:val="single" w:sz="4" w:space="0" w:color="auto"/>
            </w:tcBorders>
            <w:shd w:val="clear" w:color="auto" w:fill="auto"/>
            <w:noWrap/>
            <w:vAlign w:val="bottom"/>
          </w:tcPr>
          <w:p w14:paraId="7A52F544" w14:textId="71A59E8C" w:rsidR="00B67850" w:rsidRPr="00B67850" w:rsidRDefault="00B67850" w:rsidP="00B67850">
            <w:pPr>
              <w:jc w:val="right"/>
              <w:rPr>
                <w:rFonts w:ascii="Arial" w:hAnsi="Arial" w:cs="Arial"/>
                <w:b/>
                <w:color w:val="000000" w:themeColor="text1"/>
                <w:sz w:val="18"/>
                <w:szCs w:val="18"/>
              </w:rPr>
            </w:pPr>
            <w:r w:rsidRPr="00B67850">
              <w:rPr>
                <w:rFonts w:ascii="Arial" w:hAnsi="Arial" w:cs="Arial"/>
                <w:b/>
                <w:color w:val="000000" w:themeColor="text1"/>
                <w:sz w:val="18"/>
                <w:szCs w:val="18"/>
              </w:rPr>
              <w:t>2.589.980</w:t>
            </w:r>
          </w:p>
        </w:tc>
      </w:tr>
      <w:tr w:rsidR="00B67850" w:rsidRPr="009128F0" w14:paraId="0174D422" w14:textId="77777777" w:rsidTr="00B67850">
        <w:trPr>
          <w:trHeight w:hRule="exact" w:val="227"/>
        </w:trPr>
        <w:tc>
          <w:tcPr>
            <w:tcW w:w="414" w:type="dxa"/>
            <w:tcBorders>
              <w:top w:val="single" w:sz="4" w:space="0" w:color="auto"/>
              <w:left w:val="single" w:sz="4" w:space="0" w:color="auto"/>
              <w:bottom w:val="single" w:sz="4" w:space="0" w:color="auto"/>
              <w:right w:val="single" w:sz="4" w:space="0" w:color="auto"/>
            </w:tcBorders>
            <w:shd w:val="clear" w:color="auto" w:fill="auto"/>
            <w:noWrap/>
            <w:hideMark/>
          </w:tcPr>
          <w:p w14:paraId="76835CB0" w14:textId="77777777" w:rsidR="00B67850" w:rsidRPr="009128F0" w:rsidRDefault="00B67850" w:rsidP="00B67850">
            <w:pPr>
              <w:rPr>
                <w:rFonts w:ascii="Arial" w:hAnsi="Arial" w:cs="Arial"/>
                <w:b/>
                <w:color w:val="000000" w:themeColor="text1"/>
                <w:sz w:val="18"/>
                <w:szCs w:val="18"/>
              </w:rPr>
            </w:pPr>
            <w:r w:rsidRPr="009128F0">
              <w:rPr>
                <w:rFonts w:ascii="Arial" w:hAnsi="Arial" w:cs="Arial"/>
                <w:b/>
                <w:color w:val="000000" w:themeColor="text1"/>
                <w:sz w:val="18"/>
                <w:szCs w:val="18"/>
              </w:rPr>
              <w:t> 23</w:t>
            </w:r>
          </w:p>
        </w:tc>
        <w:tc>
          <w:tcPr>
            <w:tcW w:w="5025" w:type="dxa"/>
            <w:tcBorders>
              <w:top w:val="single" w:sz="4" w:space="0" w:color="auto"/>
              <w:left w:val="nil"/>
              <w:bottom w:val="single" w:sz="4" w:space="0" w:color="auto"/>
              <w:right w:val="single" w:sz="4" w:space="0" w:color="auto"/>
            </w:tcBorders>
            <w:shd w:val="clear" w:color="auto" w:fill="auto"/>
            <w:noWrap/>
            <w:hideMark/>
          </w:tcPr>
          <w:p w14:paraId="2887B3CA" w14:textId="77777777" w:rsidR="00B67850" w:rsidRPr="009128F0" w:rsidRDefault="00B67850" w:rsidP="00B67850">
            <w:pPr>
              <w:rPr>
                <w:rFonts w:ascii="Arial" w:hAnsi="Arial" w:cs="Arial"/>
                <w:b/>
                <w:color w:val="000000" w:themeColor="text1"/>
                <w:sz w:val="18"/>
                <w:szCs w:val="18"/>
              </w:rPr>
            </w:pPr>
            <w:r w:rsidRPr="009128F0">
              <w:rPr>
                <w:rFonts w:ascii="Arial" w:hAnsi="Arial" w:cs="Arial"/>
                <w:b/>
                <w:color w:val="000000" w:themeColor="text1"/>
                <w:sz w:val="18"/>
                <w:szCs w:val="18"/>
              </w:rPr>
              <w:t xml:space="preserve">LİKİDİTE KARŞILAMA ORANI (%) </w:t>
            </w:r>
          </w:p>
        </w:tc>
        <w:tc>
          <w:tcPr>
            <w:tcW w:w="1050" w:type="dxa"/>
            <w:tcBorders>
              <w:top w:val="single" w:sz="4" w:space="0" w:color="auto"/>
              <w:left w:val="nil"/>
              <w:bottom w:val="single" w:sz="4" w:space="0" w:color="auto"/>
              <w:right w:val="nil"/>
            </w:tcBorders>
            <w:shd w:val="clear" w:color="auto" w:fill="000000" w:themeFill="text1"/>
            <w:noWrap/>
            <w:vAlign w:val="bottom"/>
          </w:tcPr>
          <w:p w14:paraId="79091CED" w14:textId="77777777" w:rsidR="00B67850" w:rsidRPr="009128F0" w:rsidRDefault="00B67850" w:rsidP="00B67850">
            <w:pPr>
              <w:jc w:val="right"/>
              <w:rPr>
                <w:rFonts w:ascii="Arial" w:hAnsi="Arial" w:cs="Arial"/>
                <w:b/>
                <w:color w:val="000000" w:themeColor="text1"/>
                <w:sz w:val="18"/>
                <w:szCs w:val="18"/>
              </w:rPr>
            </w:pPr>
          </w:p>
        </w:tc>
        <w:tc>
          <w:tcPr>
            <w:tcW w:w="1037" w:type="dxa"/>
            <w:tcBorders>
              <w:top w:val="single" w:sz="4" w:space="0" w:color="auto"/>
              <w:left w:val="nil"/>
              <w:bottom w:val="single" w:sz="4" w:space="0" w:color="auto"/>
              <w:right w:val="single" w:sz="4" w:space="0" w:color="auto"/>
            </w:tcBorders>
            <w:shd w:val="clear" w:color="auto" w:fill="000000" w:themeFill="text1"/>
            <w:noWrap/>
            <w:vAlign w:val="bottom"/>
          </w:tcPr>
          <w:p w14:paraId="6DA7BA6A" w14:textId="77777777" w:rsidR="00B67850" w:rsidRPr="009128F0" w:rsidRDefault="00B67850" w:rsidP="00B67850">
            <w:pPr>
              <w:jc w:val="right"/>
              <w:rPr>
                <w:rFonts w:ascii="Arial" w:hAnsi="Arial" w:cs="Arial"/>
                <w:b/>
                <w:color w:val="000000" w:themeColor="text1"/>
                <w:sz w:val="18"/>
                <w:szCs w:val="18"/>
              </w:rPr>
            </w:pPr>
          </w:p>
        </w:tc>
        <w:tc>
          <w:tcPr>
            <w:tcW w:w="981" w:type="dxa"/>
            <w:tcBorders>
              <w:top w:val="single" w:sz="4" w:space="0" w:color="auto"/>
              <w:left w:val="nil"/>
              <w:bottom w:val="single" w:sz="4" w:space="0" w:color="auto"/>
              <w:right w:val="nil"/>
            </w:tcBorders>
            <w:shd w:val="clear" w:color="auto" w:fill="auto"/>
            <w:noWrap/>
            <w:vAlign w:val="bottom"/>
          </w:tcPr>
          <w:p w14:paraId="56A75A56" w14:textId="79C0616F" w:rsidR="00B67850" w:rsidRPr="00B67850" w:rsidRDefault="00B67850" w:rsidP="00B67850">
            <w:pPr>
              <w:jc w:val="right"/>
              <w:rPr>
                <w:rFonts w:ascii="Arial" w:hAnsi="Arial" w:cs="Arial"/>
                <w:b/>
                <w:color w:val="000000" w:themeColor="text1"/>
                <w:sz w:val="18"/>
                <w:szCs w:val="18"/>
              </w:rPr>
            </w:pPr>
            <w:r w:rsidRPr="00B67850">
              <w:rPr>
                <w:rFonts w:ascii="Arial" w:hAnsi="Arial" w:cs="Arial"/>
                <w:b/>
                <w:color w:val="000000" w:themeColor="text1"/>
                <w:sz w:val="18"/>
                <w:szCs w:val="18"/>
              </w:rPr>
              <w:t>141,04</w:t>
            </w:r>
          </w:p>
        </w:tc>
        <w:tc>
          <w:tcPr>
            <w:tcW w:w="982" w:type="dxa"/>
            <w:tcBorders>
              <w:top w:val="single" w:sz="4" w:space="0" w:color="auto"/>
              <w:left w:val="nil"/>
              <w:bottom w:val="single" w:sz="4" w:space="0" w:color="auto"/>
              <w:right w:val="single" w:sz="4" w:space="0" w:color="auto"/>
            </w:tcBorders>
            <w:shd w:val="clear" w:color="auto" w:fill="auto"/>
            <w:noWrap/>
            <w:vAlign w:val="bottom"/>
          </w:tcPr>
          <w:p w14:paraId="6D416962" w14:textId="6466D3D6" w:rsidR="00B67850" w:rsidRPr="00B67850" w:rsidRDefault="00B67850" w:rsidP="00B67850">
            <w:pPr>
              <w:jc w:val="right"/>
              <w:rPr>
                <w:rFonts w:ascii="Arial" w:hAnsi="Arial" w:cs="Arial"/>
                <w:b/>
                <w:color w:val="000000" w:themeColor="text1"/>
                <w:sz w:val="18"/>
                <w:szCs w:val="18"/>
              </w:rPr>
            </w:pPr>
            <w:r w:rsidRPr="00B67850">
              <w:rPr>
                <w:rFonts w:ascii="Arial" w:hAnsi="Arial" w:cs="Arial"/>
                <w:b/>
                <w:color w:val="000000" w:themeColor="text1"/>
                <w:sz w:val="18"/>
                <w:szCs w:val="18"/>
              </w:rPr>
              <w:t>189,38</w:t>
            </w:r>
          </w:p>
        </w:tc>
      </w:tr>
    </w:tbl>
    <w:p w14:paraId="79FAD5D1" w14:textId="77777777" w:rsidR="00F05903" w:rsidRPr="009128F0" w:rsidRDefault="00F05903" w:rsidP="00F05903">
      <w:pPr>
        <w:autoSpaceDE w:val="0"/>
        <w:autoSpaceDN w:val="0"/>
        <w:adjustRightInd w:val="0"/>
        <w:spacing w:before="60"/>
        <w:ind w:right="-419"/>
        <w:jc w:val="both"/>
        <w:rPr>
          <w:rFonts w:ascii="Arial" w:hAnsi="Arial" w:cs="Arial"/>
          <w:color w:val="000000" w:themeColor="text1"/>
          <w:sz w:val="2"/>
          <w:szCs w:val="2"/>
          <w:vertAlign w:val="superscript"/>
          <w:lang w:eastAsia="en-US"/>
        </w:rPr>
      </w:pPr>
    </w:p>
    <w:p w14:paraId="26E9BF58" w14:textId="77777777" w:rsidR="009B34B5" w:rsidRPr="009128F0" w:rsidRDefault="00F1184B" w:rsidP="00DB4B6F">
      <w:pPr>
        <w:autoSpaceDE w:val="0"/>
        <w:autoSpaceDN w:val="0"/>
        <w:adjustRightInd w:val="0"/>
        <w:ind w:left="210" w:right="-22" w:hanging="196"/>
        <w:jc w:val="both"/>
        <w:rPr>
          <w:rFonts w:ascii="Arial" w:hAnsi="Arial" w:cs="Arial"/>
          <w:color w:val="000000" w:themeColor="text1"/>
          <w:sz w:val="16"/>
          <w:szCs w:val="16"/>
          <w:lang w:eastAsia="en-US"/>
        </w:rPr>
      </w:pPr>
      <w:r w:rsidRPr="009128F0">
        <w:rPr>
          <w:rFonts w:ascii="Arial" w:hAnsi="Arial" w:cs="Arial"/>
          <w:color w:val="000000" w:themeColor="text1"/>
          <w:sz w:val="16"/>
          <w:szCs w:val="16"/>
          <w:vertAlign w:val="superscript"/>
          <w:lang w:eastAsia="en-US"/>
        </w:rPr>
        <w:t>(*)</w:t>
      </w:r>
      <w:r w:rsidR="00ED3A45">
        <w:rPr>
          <w:rFonts w:ascii="Arial" w:hAnsi="Arial" w:cs="Arial"/>
          <w:color w:val="000000" w:themeColor="text1"/>
          <w:sz w:val="20"/>
          <w:szCs w:val="20"/>
          <w:vertAlign w:val="superscript"/>
          <w:lang w:eastAsia="en-US"/>
        </w:rPr>
        <w:t xml:space="preserve"> </w:t>
      </w:r>
      <w:r w:rsidR="00915686" w:rsidRPr="009128F0">
        <w:rPr>
          <w:rFonts w:ascii="Arial" w:hAnsi="Arial" w:cs="Arial"/>
          <w:color w:val="000000" w:themeColor="text1"/>
          <w:sz w:val="16"/>
          <w:szCs w:val="16"/>
          <w:lang w:eastAsia="en-US"/>
        </w:rPr>
        <w:t>Aylık</w:t>
      </w:r>
      <w:r w:rsidR="00482125" w:rsidRPr="009128F0">
        <w:rPr>
          <w:rFonts w:ascii="Arial" w:hAnsi="Arial" w:cs="Arial"/>
          <w:color w:val="000000" w:themeColor="text1"/>
          <w:sz w:val="16"/>
          <w:szCs w:val="16"/>
          <w:lang w:eastAsia="en-US"/>
        </w:rPr>
        <w:t xml:space="preserve"> basit aritmetik ortalama alınmak suretiyle hesaplanan </w:t>
      </w:r>
      <w:proofErr w:type="gramStart"/>
      <w:r w:rsidR="00482125" w:rsidRPr="009128F0">
        <w:rPr>
          <w:rFonts w:ascii="Arial" w:hAnsi="Arial" w:cs="Arial"/>
          <w:color w:val="000000" w:themeColor="text1"/>
          <w:sz w:val="16"/>
          <w:szCs w:val="16"/>
          <w:lang w:eastAsia="en-US"/>
        </w:rPr>
        <w:t>konsolide</w:t>
      </w:r>
      <w:proofErr w:type="gramEnd"/>
      <w:r w:rsidR="00482125" w:rsidRPr="009128F0">
        <w:rPr>
          <w:rFonts w:ascii="Arial" w:hAnsi="Arial" w:cs="Arial"/>
          <w:color w:val="000000" w:themeColor="text1"/>
          <w:sz w:val="16"/>
          <w:szCs w:val="16"/>
          <w:lang w:eastAsia="en-US"/>
        </w:rPr>
        <w:t xml:space="preserve"> likidite karşılama oranının son üç ay için hesaplanan ortalaması</w:t>
      </w:r>
      <w:r w:rsidRPr="009128F0">
        <w:rPr>
          <w:rFonts w:ascii="Arial" w:hAnsi="Arial" w:cs="Arial"/>
          <w:color w:val="000000" w:themeColor="text1"/>
          <w:sz w:val="16"/>
          <w:szCs w:val="16"/>
          <w:lang w:eastAsia="en-US"/>
        </w:rPr>
        <w:t>dır.</w:t>
      </w:r>
    </w:p>
    <w:p w14:paraId="705E611E" w14:textId="77777777" w:rsidR="009B34B5" w:rsidRPr="009128F0" w:rsidRDefault="009B34B5" w:rsidP="009B4C6B">
      <w:pPr>
        <w:spacing w:before="120" w:after="120"/>
        <w:ind w:left="-14" w:right="-1" w:hanging="2"/>
        <w:jc w:val="both"/>
        <w:rPr>
          <w:rFonts w:ascii="Arial" w:hAnsi="Arial" w:cs="Arial"/>
          <w:color w:val="000000" w:themeColor="text1"/>
          <w:sz w:val="20"/>
          <w:szCs w:val="20"/>
        </w:rPr>
      </w:pPr>
      <w:r w:rsidRPr="009128F0">
        <w:rPr>
          <w:rFonts w:ascii="Arial" w:hAnsi="Arial" w:cs="Arial"/>
          <w:color w:val="000000" w:themeColor="text1"/>
          <w:sz w:val="20"/>
          <w:szCs w:val="20"/>
        </w:rPr>
        <w:t xml:space="preserve">21 Mart 2014 tarih ve 28948 sayılı Resmi </w:t>
      </w:r>
      <w:proofErr w:type="spellStart"/>
      <w:r w:rsidRPr="009128F0">
        <w:rPr>
          <w:rFonts w:ascii="Arial" w:hAnsi="Arial" w:cs="Arial"/>
          <w:color w:val="000000" w:themeColor="text1"/>
          <w:sz w:val="20"/>
          <w:szCs w:val="20"/>
        </w:rPr>
        <w:t>Gazete’de</w:t>
      </w:r>
      <w:proofErr w:type="spellEnd"/>
      <w:r w:rsidRPr="009128F0">
        <w:rPr>
          <w:rFonts w:ascii="Arial" w:hAnsi="Arial" w:cs="Arial"/>
          <w:color w:val="000000" w:themeColor="text1"/>
          <w:sz w:val="20"/>
          <w:szCs w:val="20"/>
        </w:rPr>
        <w:t xml:space="preserve"> yayımlanan “Bankaların Likidite Karşılama Oranı Hesaplamasına İlişkin Yönetmelik” uyarınca son </w:t>
      </w:r>
      <w:r w:rsidR="004F3664" w:rsidRPr="009128F0">
        <w:rPr>
          <w:rFonts w:ascii="Arial" w:hAnsi="Arial" w:cs="Arial"/>
          <w:color w:val="000000" w:themeColor="text1"/>
          <w:sz w:val="20"/>
          <w:szCs w:val="20"/>
        </w:rPr>
        <w:t>üç</w:t>
      </w:r>
      <w:r w:rsidRPr="009128F0">
        <w:rPr>
          <w:rFonts w:ascii="Arial" w:hAnsi="Arial" w:cs="Arial"/>
          <w:color w:val="000000" w:themeColor="text1"/>
          <w:sz w:val="20"/>
          <w:szCs w:val="20"/>
        </w:rPr>
        <w:t xml:space="preserve"> ay için hesaplanan likidite karşılama oranlarının en yüksek ve en düşük olduğu </w:t>
      </w:r>
      <w:r w:rsidR="004B38A0" w:rsidRPr="009128F0">
        <w:rPr>
          <w:rFonts w:ascii="Arial" w:hAnsi="Arial" w:cs="Arial"/>
          <w:color w:val="000000" w:themeColor="text1"/>
          <w:sz w:val="20"/>
          <w:szCs w:val="20"/>
        </w:rPr>
        <w:t>tarihler</w:t>
      </w:r>
      <w:r w:rsidRPr="009128F0">
        <w:rPr>
          <w:rFonts w:ascii="Arial" w:hAnsi="Arial" w:cs="Arial"/>
          <w:color w:val="000000" w:themeColor="text1"/>
          <w:sz w:val="20"/>
          <w:szCs w:val="20"/>
        </w:rPr>
        <w:t xml:space="preserve"> aşağıda verilmiştir.</w:t>
      </w:r>
    </w:p>
    <w:tbl>
      <w:tblPr>
        <w:tblW w:w="5012" w:type="pct"/>
        <w:tblLook w:val="04A0" w:firstRow="1" w:lastRow="0" w:firstColumn="1" w:lastColumn="0" w:noHBand="0" w:noVBand="1"/>
      </w:tblPr>
      <w:tblGrid>
        <w:gridCol w:w="6103"/>
        <w:gridCol w:w="1976"/>
        <w:gridCol w:w="1441"/>
      </w:tblGrid>
      <w:tr w:rsidR="002C76CF" w:rsidRPr="009128F0" w14:paraId="2D28F3D4" w14:textId="77777777" w:rsidTr="00ED3A45">
        <w:trPr>
          <w:trHeight w:val="170"/>
        </w:trPr>
        <w:tc>
          <w:tcPr>
            <w:tcW w:w="3205" w:type="pct"/>
            <w:tcBorders>
              <w:top w:val="single" w:sz="4" w:space="0" w:color="auto"/>
              <w:left w:val="nil"/>
              <w:bottom w:val="single" w:sz="4" w:space="0" w:color="auto"/>
              <w:right w:val="nil"/>
            </w:tcBorders>
            <w:shd w:val="clear" w:color="auto" w:fill="auto"/>
            <w:noWrap/>
            <w:vAlign w:val="bottom"/>
            <w:hideMark/>
          </w:tcPr>
          <w:p w14:paraId="6FC0A70B" w14:textId="77777777" w:rsidR="00F1184B" w:rsidRPr="009128F0" w:rsidRDefault="00F1184B" w:rsidP="0095496D">
            <w:pPr>
              <w:rPr>
                <w:rFonts w:ascii="Arial" w:hAnsi="Arial" w:cs="Arial"/>
                <w:b/>
                <w:bCs/>
                <w:color w:val="000000" w:themeColor="text1"/>
                <w:sz w:val="18"/>
                <w:szCs w:val="18"/>
                <w:vertAlign w:val="superscript"/>
              </w:rPr>
            </w:pPr>
            <w:r w:rsidRPr="009128F0">
              <w:rPr>
                <w:rFonts w:ascii="Arial" w:hAnsi="Arial" w:cs="Arial"/>
                <w:b/>
                <w:bCs/>
                <w:color w:val="000000" w:themeColor="text1"/>
                <w:sz w:val="18"/>
                <w:szCs w:val="18"/>
              </w:rPr>
              <w:t>Likidite Karşılama Oranı</w:t>
            </w:r>
            <w:r w:rsidR="00C6036C" w:rsidRPr="009128F0">
              <w:rPr>
                <w:rFonts w:ascii="Arial" w:hAnsi="Arial" w:cs="Arial"/>
                <w:b/>
                <w:bCs/>
                <w:color w:val="000000" w:themeColor="text1"/>
                <w:sz w:val="18"/>
                <w:szCs w:val="18"/>
              </w:rPr>
              <w:t xml:space="preserve"> (%)</w:t>
            </w:r>
          </w:p>
        </w:tc>
        <w:tc>
          <w:tcPr>
            <w:tcW w:w="1795" w:type="pct"/>
            <w:gridSpan w:val="2"/>
            <w:tcBorders>
              <w:top w:val="single" w:sz="4" w:space="0" w:color="auto"/>
              <w:left w:val="nil"/>
              <w:bottom w:val="single" w:sz="4" w:space="0" w:color="auto"/>
              <w:right w:val="nil"/>
            </w:tcBorders>
            <w:shd w:val="clear" w:color="auto" w:fill="auto"/>
            <w:noWrap/>
            <w:vAlign w:val="bottom"/>
            <w:hideMark/>
          </w:tcPr>
          <w:p w14:paraId="4CD5479B" w14:textId="77777777" w:rsidR="00F1184B" w:rsidRPr="009128F0" w:rsidRDefault="00F1184B" w:rsidP="0095496D">
            <w:pPr>
              <w:ind w:right="-723" w:hanging="128"/>
              <w:jc w:val="center"/>
              <w:rPr>
                <w:rFonts w:ascii="Arial" w:hAnsi="Arial" w:cs="Arial"/>
                <w:b/>
                <w:bCs/>
                <w:color w:val="000000" w:themeColor="text1"/>
                <w:sz w:val="18"/>
                <w:szCs w:val="18"/>
              </w:rPr>
            </w:pPr>
            <w:r w:rsidRPr="009128F0">
              <w:rPr>
                <w:rFonts w:ascii="Arial" w:hAnsi="Arial" w:cs="Arial"/>
                <w:b/>
                <w:bCs/>
                <w:snapToGrid w:val="0"/>
                <w:color w:val="000000" w:themeColor="text1"/>
                <w:sz w:val="18"/>
                <w:szCs w:val="18"/>
              </w:rPr>
              <w:t>Cari Dönem</w:t>
            </w:r>
          </w:p>
        </w:tc>
      </w:tr>
      <w:tr w:rsidR="00B86B47" w:rsidRPr="009128F0" w14:paraId="1DA2F891" w14:textId="77777777" w:rsidTr="00ED3A45">
        <w:trPr>
          <w:trHeight w:val="170"/>
        </w:trPr>
        <w:tc>
          <w:tcPr>
            <w:tcW w:w="3205" w:type="pct"/>
            <w:tcBorders>
              <w:top w:val="single" w:sz="4" w:space="0" w:color="auto"/>
              <w:left w:val="nil"/>
              <w:bottom w:val="single" w:sz="4" w:space="0" w:color="auto"/>
              <w:right w:val="nil"/>
            </w:tcBorders>
            <w:shd w:val="clear" w:color="auto" w:fill="auto"/>
            <w:noWrap/>
            <w:vAlign w:val="bottom"/>
            <w:hideMark/>
          </w:tcPr>
          <w:p w14:paraId="171EE2C9" w14:textId="77777777" w:rsidR="00F1184B" w:rsidRPr="009128F0" w:rsidRDefault="00F1184B" w:rsidP="0095496D">
            <w:pPr>
              <w:rPr>
                <w:rFonts w:ascii="Arial" w:hAnsi="Arial" w:cs="Arial"/>
                <w:b/>
                <w:bCs/>
                <w:color w:val="000000" w:themeColor="text1"/>
                <w:sz w:val="18"/>
                <w:szCs w:val="18"/>
              </w:rPr>
            </w:pPr>
          </w:p>
        </w:tc>
        <w:tc>
          <w:tcPr>
            <w:tcW w:w="1038" w:type="pct"/>
            <w:tcBorders>
              <w:top w:val="single" w:sz="4" w:space="0" w:color="auto"/>
              <w:left w:val="nil"/>
              <w:bottom w:val="single" w:sz="4" w:space="0" w:color="auto"/>
              <w:right w:val="nil"/>
            </w:tcBorders>
            <w:shd w:val="clear" w:color="auto" w:fill="auto"/>
            <w:noWrap/>
            <w:vAlign w:val="bottom"/>
            <w:hideMark/>
          </w:tcPr>
          <w:p w14:paraId="16EEF989" w14:textId="77777777" w:rsidR="00F1184B" w:rsidRPr="009128F0" w:rsidRDefault="00F1184B" w:rsidP="0095496D">
            <w:pPr>
              <w:ind w:hanging="128"/>
              <w:jc w:val="right"/>
              <w:rPr>
                <w:rFonts w:ascii="Arial" w:hAnsi="Arial" w:cs="Arial"/>
                <w:b/>
                <w:bCs/>
                <w:color w:val="000000" w:themeColor="text1"/>
                <w:sz w:val="18"/>
                <w:szCs w:val="18"/>
              </w:rPr>
            </w:pPr>
            <w:r w:rsidRPr="009128F0">
              <w:rPr>
                <w:rFonts w:ascii="Arial" w:hAnsi="Arial" w:cs="Arial"/>
                <w:b/>
                <w:bCs/>
                <w:color w:val="000000" w:themeColor="text1"/>
                <w:sz w:val="18"/>
                <w:szCs w:val="18"/>
              </w:rPr>
              <w:t>TP+YP</w:t>
            </w:r>
          </w:p>
        </w:tc>
        <w:tc>
          <w:tcPr>
            <w:tcW w:w="757" w:type="pct"/>
            <w:tcBorders>
              <w:top w:val="single" w:sz="4" w:space="0" w:color="auto"/>
              <w:left w:val="nil"/>
              <w:bottom w:val="single" w:sz="4" w:space="0" w:color="auto"/>
              <w:right w:val="nil"/>
            </w:tcBorders>
            <w:shd w:val="clear" w:color="auto" w:fill="auto"/>
            <w:noWrap/>
            <w:vAlign w:val="bottom"/>
            <w:hideMark/>
          </w:tcPr>
          <w:p w14:paraId="68E7BF4E" w14:textId="77777777" w:rsidR="00F1184B" w:rsidRPr="009128F0" w:rsidRDefault="00F1184B" w:rsidP="0095496D">
            <w:pPr>
              <w:ind w:hanging="128"/>
              <w:jc w:val="right"/>
              <w:rPr>
                <w:rFonts w:ascii="Arial" w:hAnsi="Arial" w:cs="Arial"/>
                <w:b/>
                <w:bCs/>
                <w:color w:val="000000" w:themeColor="text1"/>
                <w:sz w:val="18"/>
                <w:szCs w:val="18"/>
              </w:rPr>
            </w:pPr>
            <w:r w:rsidRPr="009128F0">
              <w:rPr>
                <w:rFonts w:ascii="Arial" w:hAnsi="Arial" w:cs="Arial"/>
                <w:b/>
                <w:bCs/>
                <w:color w:val="000000" w:themeColor="text1"/>
                <w:sz w:val="18"/>
                <w:szCs w:val="18"/>
              </w:rPr>
              <w:t>YP</w:t>
            </w:r>
          </w:p>
        </w:tc>
      </w:tr>
      <w:tr w:rsidR="00B67850" w:rsidRPr="009128F0" w14:paraId="4364EB86" w14:textId="77777777" w:rsidTr="00B67850">
        <w:trPr>
          <w:trHeight w:val="170"/>
        </w:trPr>
        <w:tc>
          <w:tcPr>
            <w:tcW w:w="3205" w:type="pct"/>
            <w:tcBorders>
              <w:top w:val="single" w:sz="4" w:space="0" w:color="auto"/>
              <w:left w:val="nil"/>
              <w:bottom w:val="nil"/>
              <w:right w:val="nil"/>
            </w:tcBorders>
            <w:shd w:val="clear" w:color="auto" w:fill="auto"/>
            <w:noWrap/>
            <w:vAlign w:val="bottom"/>
            <w:hideMark/>
          </w:tcPr>
          <w:p w14:paraId="1026955D"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En Düşük</w:t>
            </w:r>
          </w:p>
        </w:tc>
        <w:tc>
          <w:tcPr>
            <w:tcW w:w="1038" w:type="pct"/>
            <w:tcBorders>
              <w:top w:val="single" w:sz="4" w:space="0" w:color="auto"/>
              <w:left w:val="nil"/>
              <w:bottom w:val="nil"/>
              <w:right w:val="nil"/>
            </w:tcBorders>
            <w:shd w:val="clear" w:color="auto" w:fill="auto"/>
            <w:noWrap/>
            <w:vAlign w:val="bottom"/>
          </w:tcPr>
          <w:p w14:paraId="333CDD96" w14:textId="47D1A28F" w:rsidR="00B67850" w:rsidRPr="00A6672A" w:rsidRDefault="00B67850" w:rsidP="00B67850">
            <w:pPr>
              <w:ind w:hanging="128"/>
              <w:jc w:val="right"/>
              <w:rPr>
                <w:rFonts w:ascii="Arial" w:hAnsi="Arial" w:cs="Arial"/>
                <w:color w:val="000000" w:themeColor="text1"/>
                <w:sz w:val="18"/>
                <w:szCs w:val="18"/>
              </w:rPr>
            </w:pPr>
            <w:r w:rsidRPr="00B67850">
              <w:rPr>
                <w:rFonts w:ascii="Arial" w:hAnsi="Arial" w:cs="Arial"/>
                <w:color w:val="000000" w:themeColor="text1"/>
                <w:sz w:val="18"/>
                <w:szCs w:val="18"/>
              </w:rPr>
              <w:t>136,55</w:t>
            </w:r>
          </w:p>
        </w:tc>
        <w:tc>
          <w:tcPr>
            <w:tcW w:w="757" w:type="pct"/>
            <w:tcBorders>
              <w:top w:val="single" w:sz="4" w:space="0" w:color="auto"/>
              <w:left w:val="nil"/>
              <w:bottom w:val="nil"/>
              <w:right w:val="nil"/>
            </w:tcBorders>
            <w:shd w:val="clear" w:color="auto" w:fill="auto"/>
            <w:noWrap/>
            <w:vAlign w:val="bottom"/>
          </w:tcPr>
          <w:p w14:paraId="410DA44D" w14:textId="5056187F" w:rsidR="00B67850" w:rsidRPr="00A6672A" w:rsidRDefault="00B67850" w:rsidP="00B67850">
            <w:pPr>
              <w:ind w:hanging="128"/>
              <w:jc w:val="right"/>
              <w:rPr>
                <w:rFonts w:ascii="Arial" w:hAnsi="Arial" w:cs="Arial"/>
                <w:color w:val="000000" w:themeColor="text1"/>
                <w:sz w:val="18"/>
                <w:szCs w:val="18"/>
              </w:rPr>
            </w:pPr>
            <w:r w:rsidRPr="00B67850">
              <w:rPr>
                <w:rFonts w:ascii="Arial" w:hAnsi="Arial" w:cs="Arial"/>
                <w:color w:val="000000" w:themeColor="text1"/>
                <w:sz w:val="18"/>
                <w:szCs w:val="18"/>
              </w:rPr>
              <w:t>172,63</w:t>
            </w:r>
          </w:p>
        </w:tc>
      </w:tr>
      <w:tr w:rsidR="00B67850" w:rsidRPr="009128F0" w14:paraId="686D56FE" w14:textId="77777777" w:rsidTr="00B67850">
        <w:trPr>
          <w:trHeight w:val="170"/>
        </w:trPr>
        <w:tc>
          <w:tcPr>
            <w:tcW w:w="3205" w:type="pct"/>
            <w:tcBorders>
              <w:top w:val="nil"/>
              <w:left w:val="nil"/>
              <w:bottom w:val="single" w:sz="4" w:space="0" w:color="auto"/>
              <w:right w:val="nil"/>
            </w:tcBorders>
            <w:shd w:val="clear" w:color="auto" w:fill="auto"/>
            <w:noWrap/>
            <w:vAlign w:val="bottom"/>
            <w:hideMark/>
          </w:tcPr>
          <w:p w14:paraId="11AC4D72"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Tarih</w:t>
            </w:r>
          </w:p>
        </w:tc>
        <w:tc>
          <w:tcPr>
            <w:tcW w:w="1038" w:type="pct"/>
            <w:tcBorders>
              <w:top w:val="nil"/>
              <w:left w:val="nil"/>
              <w:bottom w:val="single" w:sz="4" w:space="0" w:color="auto"/>
              <w:right w:val="nil"/>
            </w:tcBorders>
            <w:shd w:val="clear" w:color="auto" w:fill="auto"/>
            <w:noWrap/>
            <w:vAlign w:val="bottom"/>
          </w:tcPr>
          <w:p w14:paraId="1A23D91F" w14:textId="66E37953" w:rsidR="00B67850" w:rsidRPr="00A6672A" w:rsidRDefault="00B67850" w:rsidP="00B67850">
            <w:pPr>
              <w:ind w:hanging="128"/>
              <w:jc w:val="right"/>
              <w:rPr>
                <w:rFonts w:ascii="Arial" w:hAnsi="Arial" w:cs="Arial"/>
                <w:color w:val="000000" w:themeColor="text1"/>
                <w:sz w:val="18"/>
                <w:szCs w:val="18"/>
              </w:rPr>
            </w:pPr>
            <w:r>
              <w:rPr>
                <w:rFonts w:ascii="Arial" w:hAnsi="Arial" w:cs="Arial"/>
                <w:color w:val="000000" w:themeColor="text1"/>
                <w:sz w:val="18"/>
                <w:szCs w:val="18"/>
              </w:rPr>
              <w:t xml:space="preserve">28 </w:t>
            </w:r>
            <w:r w:rsidRPr="00B67850">
              <w:rPr>
                <w:rFonts w:ascii="Arial" w:hAnsi="Arial" w:cs="Arial"/>
                <w:color w:val="000000" w:themeColor="text1"/>
                <w:sz w:val="18"/>
                <w:szCs w:val="18"/>
              </w:rPr>
              <w:t>Şub</w:t>
            </w:r>
            <w:r>
              <w:rPr>
                <w:rFonts w:ascii="Arial" w:hAnsi="Arial" w:cs="Arial"/>
                <w:color w:val="000000" w:themeColor="text1"/>
                <w:sz w:val="18"/>
                <w:szCs w:val="18"/>
              </w:rPr>
              <w:t>at 20</w:t>
            </w:r>
            <w:r w:rsidRPr="00B67850">
              <w:rPr>
                <w:rFonts w:ascii="Arial" w:hAnsi="Arial" w:cs="Arial"/>
                <w:color w:val="000000" w:themeColor="text1"/>
                <w:sz w:val="18"/>
                <w:szCs w:val="18"/>
              </w:rPr>
              <w:t>18</w:t>
            </w:r>
          </w:p>
        </w:tc>
        <w:tc>
          <w:tcPr>
            <w:tcW w:w="757" w:type="pct"/>
            <w:tcBorders>
              <w:top w:val="nil"/>
              <w:left w:val="nil"/>
              <w:bottom w:val="single" w:sz="4" w:space="0" w:color="auto"/>
              <w:right w:val="nil"/>
            </w:tcBorders>
            <w:shd w:val="clear" w:color="auto" w:fill="auto"/>
            <w:noWrap/>
            <w:vAlign w:val="bottom"/>
          </w:tcPr>
          <w:p w14:paraId="6C4D3168" w14:textId="406F3000" w:rsidR="00B67850" w:rsidRPr="00A6672A" w:rsidRDefault="00B67850" w:rsidP="00B67850">
            <w:pPr>
              <w:ind w:hanging="128"/>
              <w:jc w:val="right"/>
              <w:rPr>
                <w:rFonts w:ascii="Arial" w:hAnsi="Arial" w:cs="Arial"/>
                <w:color w:val="000000" w:themeColor="text1"/>
                <w:sz w:val="18"/>
                <w:szCs w:val="18"/>
              </w:rPr>
            </w:pPr>
            <w:r w:rsidRPr="00B67850">
              <w:rPr>
                <w:rFonts w:ascii="Arial" w:hAnsi="Arial" w:cs="Arial"/>
                <w:color w:val="000000" w:themeColor="text1"/>
                <w:sz w:val="18"/>
                <w:szCs w:val="18"/>
              </w:rPr>
              <w:t>31</w:t>
            </w:r>
            <w:r>
              <w:rPr>
                <w:rFonts w:ascii="Arial" w:hAnsi="Arial" w:cs="Arial"/>
                <w:color w:val="000000" w:themeColor="text1"/>
                <w:sz w:val="18"/>
                <w:szCs w:val="18"/>
              </w:rPr>
              <w:t xml:space="preserve"> </w:t>
            </w:r>
            <w:r w:rsidRPr="00B67850">
              <w:rPr>
                <w:rFonts w:ascii="Arial" w:hAnsi="Arial" w:cs="Arial"/>
                <w:color w:val="000000" w:themeColor="text1"/>
                <w:sz w:val="18"/>
                <w:szCs w:val="18"/>
              </w:rPr>
              <w:t>Oca</w:t>
            </w:r>
            <w:r>
              <w:rPr>
                <w:rFonts w:ascii="Arial" w:hAnsi="Arial" w:cs="Arial"/>
                <w:color w:val="000000" w:themeColor="text1"/>
                <w:sz w:val="18"/>
                <w:szCs w:val="18"/>
              </w:rPr>
              <w:t>k 20</w:t>
            </w:r>
            <w:r w:rsidRPr="00B67850">
              <w:rPr>
                <w:rFonts w:ascii="Arial" w:hAnsi="Arial" w:cs="Arial"/>
                <w:color w:val="000000" w:themeColor="text1"/>
                <w:sz w:val="18"/>
                <w:szCs w:val="18"/>
              </w:rPr>
              <w:t>18</w:t>
            </w:r>
          </w:p>
        </w:tc>
      </w:tr>
      <w:tr w:rsidR="00B67850" w:rsidRPr="009128F0" w14:paraId="40BB37AC" w14:textId="77777777" w:rsidTr="00B67850">
        <w:trPr>
          <w:trHeight w:val="170"/>
        </w:trPr>
        <w:tc>
          <w:tcPr>
            <w:tcW w:w="3205" w:type="pct"/>
            <w:tcBorders>
              <w:top w:val="single" w:sz="4" w:space="0" w:color="auto"/>
              <w:left w:val="nil"/>
              <w:bottom w:val="nil"/>
              <w:right w:val="nil"/>
            </w:tcBorders>
            <w:shd w:val="clear" w:color="auto" w:fill="auto"/>
            <w:noWrap/>
            <w:vAlign w:val="bottom"/>
            <w:hideMark/>
          </w:tcPr>
          <w:p w14:paraId="45AF43FC"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En Yüksek</w:t>
            </w:r>
          </w:p>
        </w:tc>
        <w:tc>
          <w:tcPr>
            <w:tcW w:w="1038" w:type="pct"/>
            <w:tcBorders>
              <w:top w:val="single" w:sz="4" w:space="0" w:color="auto"/>
              <w:left w:val="nil"/>
              <w:bottom w:val="nil"/>
              <w:right w:val="nil"/>
            </w:tcBorders>
            <w:shd w:val="clear" w:color="auto" w:fill="auto"/>
            <w:noWrap/>
            <w:vAlign w:val="bottom"/>
          </w:tcPr>
          <w:p w14:paraId="6FD00218" w14:textId="6AC8DB66" w:rsidR="00B67850" w:rsidRPr="00A6672A" w:rsidRDefault="00B67850" w:rsidP="00B67850">
            <w:pPr>
              <w:ind w:hanging="128"/>
              <w:jc w:val="right"/>
              <w:rPr>
                <w:rFonts w:ascii="Arial" w:hAnsi="Arial" w:cs="Arial"/>
                <w:color w:val="000000" w:themeColor="text1"/>
                <w:sz w:val="18"/>
                <w:szCs w:val="18"/>
              </w:rPr>
            </w:pPr>
            <w:r w:rsidRPr="00B67850">
              <w:rPr>
                <w:rFonts w:ascii="Arial" w:hAnsi="Arial" w:cs="Arial"/>
                <w:color w:val="000000" w:themeColor="text1"/>
                <w:sz w:val="18"/>
                <w:szCs w:val="18"/>
              </w:rPr>
              <w:t>149,91</w:t>
            </w:r>
          </w:p>
        </w:tc>
        <w:tc>
          <w:tcPr>
            <w:tcW w:w="757" w:type="pct"/>
            <w:tcBorders>
              <w:top w:val="single" w:sz="4" w:space="0" w:color="auto"/>
              <w:left w:val="nil"/>
              <w:bottom w:val="nil"/>
              <w:right w:val="nil"/>
            </w:tcBorders>
            <w:shd w:val="clear" w:color="auto" w:fill="auto"/>
            <w:noWrap/>
            <w:vAlign w:val="bottom"/>
          </w:tcPr>
          <w:p w14:paraId="19ED53F9" w14:textId="3695D8DB" w:rsidR="00B67850" w:rsidRPr="00A6672A" w:rsidRDefault="00B67850" w:rsidP="00B67850">
            <w:pPr>
              <w:ind w:hanging="128"/>
              <w:jc w:val="right"/>
              <w:rPr>
                <w:rFonts w:ascii="Arial" w:hAnsi="Arial" w:cs="Arial"/>
                <w:color w:val="000000" w:themeColor="text1"/>
                <w:sz w:val="18"/>
                <w:szCs w:val="18"/>
              </w:rPr>
            </w:pPr>
            <w:r w:rsidRPr="00B67850">
              <w:rPr>
                <w:rFonts w:ascii="Arial" w:hAnsi="Arial" w:cs="Arial"/>
                <w:color w:val="000000" w:themeColor="text1"/>
                <w:sz w:val="18"/>
                <w:szCs w:val="18"/>
              </w:rPr>
              <w:t>221,79</w:t>
            </w:r>
          </w:p>
        </w:tc>
      </w:tr>
      <w:tr w:rsidR="00B67850" w:rsidRPr="009128F0" w14:paraId="6B97898C" w14:textId="77777777" w:rsidTr="00B67850">
        <w:trPr>
          <w:trHeight w:val="170"/>
        </w:trPr>
        <w:tc>
          <w:tcPr>
            <w:tcW w:w="3205" w:type="pct"/>
            <w:tcBorders>
              <w:top w:val="nil"/>
              <w:left w:val="nil"/>
              <w:bottom w:val="single" w:sz="4" w:space="0" w:color="auto"/>
              <w:right w:val="nil"/>
            </w:tcBorders>
            <w:shd w:val="clear" w:color="auto" w:fill="auto"/>
            <w:noWrap/>
            <w:vAlign w:val="bottom"/>
            <w:hideMark/>
          </w:tcPr>
          <w:p w14:paraId="69538E82"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Tarih</w:t>
            </w:r>
          </w:p>
        </w:tc>
        <w:tc>
          <w:tcPr>
            <w:tcW w:w="1038" w:type="pct"/>
            <w:tcBorders>
              <w:top w:val="nil"/>
              <w:left w:val="nil"/>
              <w:bottom w:val="single" w:sz="4" w:space="0" w:color="auto"/>
              <w:right w:val="nil"/>
            </w:tcBorders>
            <w:shd w:val="clear" w:color="auto" w:fill="auto"/>
            <w:noWrap/>
            <w:vAlign w:val="bottom"/>
          </w:tcPr>
          <w:p w14:paraId="458F06F0" w14:textId="5B898F1A" w:rsidR="00B67850" w:rsidRPr="00A6672A" w:rsidRDefault="00B67850" w:rsidP="00B67850">
            <w:pPr>
              <w:ind w:hanging="128"/>
              <w:jc w:val="right"/>
              <w:rPr>
                <w:rFonts w:ascii="Arial" w:hAnsi="Arial" w:cs="Arial"/>
                <w:color w:val="000000" w:themeColor="text1"/>
                <w:sz w:val="18"/>
                <w:szCs w:val="18"/>
              </w:rPr>
            </w:pPr>
            <w:r>
              <w:rPr>
                <w:rFonts w:ascii="Arial" w:hAnsi="Arial" w:cs="Arial"/>
                <w:color w:val="000000" w:themeColor="text1"/>
                <w:sz w:val="18"/>
                <w:szCs w:val="18"/>
              </w:rPr>
              <w:t>31 Mart 20</w:t>
            </w:r>
            <w:r w:rsidRPr="00B67850">
              <w:rPr>
                <w:rFonts w:ascii="Arial" w:hAnsi="Arial" w:cs="Arial"/>
                <w:color w:val="000000" w:themeColor="text1"/>
                <w:sz w:val="18"/>
                <w:szCs w:val="18"/>
              </w:rPr>
              <w:t>18</w:t>
            </w:r>
          </w:p>
        </w:tc>
        <w:tc>
          <w:tcPr>
            <w:tcW w:w="757" w:type="pct"/>
            <w:tcBorders>
              <w:top w:val="nil"/>
              <w:left w:val="nil"/>
              <w:bottom w:val="single" w:sz="4" w:space="0" w:color="auto"/>
              <w:right w:val="nil"/>
            </w:tcBorders>
            <w:shd w:val="clear" w:color="auto" w:fill="auto"/>
            <w:noWrap/>
            <w:vAlign w:val="bottom"/>
          </w:tcPr>
          <w:p w14:paraId="1B0A0CBE" w14:textId="3A032088" w:rsidR="00B67850" w:rsidRPr="00A6672A" w:rsidRDefault="00B67850" w:rsidP="00B67850">
            <w:pPr>
              <w:ind w:hanging="128"/>
              <w:jc w:val="right"/>
              <w:rPr>
                <w:rFonts w:ascii="Arial" w:hAnsi="Arial" w:cs="Arial"/>
                <w:color w:val="000000" w:themeColor="text1"/>
                <w:sz w:val="18"/>
                <w:szCs w:val="18"/>
              </w:rPr>
            </w:pPr>
            <w:r w:rsidRPr="00B67850">
              <w:rPr>
                <w:rFonts w:ascii="Arial" w:hAnsi="Arial" w:cs="Arial"/>
                <w:color w:val="000000" w:themeColor="text1"/>
                <w:sz w:val="18"/>
                <w:szCs w:val="18"/>
              </w:rPr>
              <w:t>31</w:t>
            </w:r>
            <w:r>
              <w:rPr>
                <w:rFonts w:ascii="Arial" w:hAnsi="Arial" w:cs="Arial"/>
                <w:color w:val="000000" w:themeColor="text1"/>
                <w:sz w:val="18"/>
                <w:szCs w:val="18"/>
              </w:rPr>
              <w:t xml:space="preserve"> </w:t>
            </w:r>
            <w:r w:rsidRPr="00B67850">
              <w:rPr>
                <w:rFonts w:ascii="Arial" w:hAnsi="Arial" w:cs="Arial"/>
                <w:color w:val="000000" w:themeColor="text1"/>
                <w:sz w:val="18"/>
                <w:szCs w:val="18"/>
              </w:rPr>
              <w:t>Mar</w:t>
            </w:r>
            <w:r>
              <w:rPr>
                <w:rFonts w:ascii="Arial" w:hAnsi="Arial" w:cs="Arial"/>
                <w:color w:val="000000" w:themeColor="text1"/>
                <w:sz w:val="18"/>
                <w:szCs w:val="18"/>
              </w:rPr>
              <w:t>t 20</w:t>
            </w:r>
            <w:r w:rsidRPr="00B67850">
              <w:rPr>
                <w:rFonts w:ascii="Arial" w:hAnsi="Arial" w:cs="Arial"/>
                <w:color w:val="000000" w:themeColor="text1"/>
                <w:sz w:val="18"/>
                <w:szCs w:val="18"/>
              </w:rPr>
              <w:t>18</w:t>
            </w:r>
          </w:p>
        </w:tc>
      </w:tr>
      <w:tr w:rsidR="00B67850" w:rsidRPr="009128F0" w14:paraId="1BC2065E" w14:textId="77777777" w:rsidTr="00B67850">
        <w:trPr>
          <w:trHeight w:val="170"/>
        </w:trPr>
        <w:tc>
          <w:tcPr>
            <w:tcW w:w="3205" w:type="pct"/>
            <w:tcBorders>
              <w:top w:val="single" w:sz="4" w:space="0" w:color="auto"/>
              <w:left w:val="nil"/>
              <w:bottom w:val="single" w:sz="4" w:space="0" w:color="auto"/>
              <w:right w:val="nil"/>
            </w:tcBorders>
            <w:shd w:val="clear" w:color="auto" w:fill="auto"/>
            <w:noWrap/>
            <w:vAlign w:val="bottom"/>
            <w:hideMark/>
          </w:tcPr>
          <w:p w14:paraId="2F84A65D" w14:textId="77777777" w:rsidR="00B67850" w:rsidRPr="009128F0" w:rsidRDefault="00B67850" w:rsidP="00B67850">
            <w:pPr>
              <w:rPr>
                <w:rFonts w:ascii="Arial" w:hAnsi="Arial" w:cs="Arial"/>
                <w:color w:val="000000" w:themeColor="text1"/>
                <w:sz w:val="18"/>
                <w:szCs w:val="18"/>
              </w:rPr>
            </w:pPr>
            <w:r w:rsidRPr="009128F0">
              <w:rPr>
                <w:rFonts w:ascii="Arial" w:hAnsi="Arial" w:cs="Arial"/>
                <w:color w:val="000000" w:themeColor="text1"/>
                <w:sz w:val="18"/>
                <w:szCs w:val="18"/>
              </w:rPr>
              <w:t>Ortalama</w:t>
            </w:r>
          </w:p>
        </w:tc>
        <w:tc>
          <w:tcPr>
            <w:tcW w:w="1038" w:type="pct"/>
            <w:tcBorders>
              <w:top w:val="single" w:sz="4" w:space="0" w:color="auto"/>
              <w:left w:val="nil"/>
              <w:bottom w:val="single" w:sz="4" w:space="0" w:color="auto"/>
              <w:right w:val="nil"/>
            </w:tcBorders>
            <w:shd w:val="clear" w:color="auto" w:fill="auto"/>
            <w:noWrap/>
            <w:vAlign w:val="bottom"/>
          </w:tcPr>
          <w:p w14:paraId="0EEF03D9" w14:textId="571CF067" w:rsidR="00B67850" w:rsidRPr="00A6672A" w:rsidRDefault="00B67850" w:rsidP="00B67850">
            <w:pPr>
              <w:ind w:hanging="128"/>
              <w:jc w:val="right"/>
              <w:rPr>
                <w:rFonts w:ascii="Arial" w:hAnsi="Arial" w:cs="Arial"/>
                <w:color w:val="000000" w:themeColor="text1"/>
                <w:sz w:val="18"/>
                <w:szCs w:val="18"/>
              </w:rPr>
            </w:pPr>
            <w:r w:rsidRPr="00B67850">
              <w:rPr>
                <w:rFonts w:ascii="Arial" w:hAnsi="Arial" w:cs="Arial"/>
                <w:color w:val="000000" w:themeColor="text1"/>
                <w:sz w:val="18"/>
                <w:szCs w:val="18"/>
              </w:rPr>
              <w:t>141,04</w:t>
            </w:r>
          </w:p>
        </w:tc>
        <w:tc>
          <w:tcPr>
            <w:tcW w:w="757" w:type="pct"/>
            <w:tcBorders>
              <w:top w:val="single" w:sz="4" w:space="0" w:color="auto"/>
              <w:left w:val="nil"/>
              <w:bottom w:val="single" w:sz="4" w:space="0" w:color="auto"/>
              <w:right w:val="nil"/>
            </w:tcBorders>
            <w:shd w:val="clear" w:color="auto" w:fill="auto"/>
            <w:noWrap/>
            <w:vAlign w:val="bottom"/>
          </w:tcPr>
          <w:p w14:paraId="027348F1" w14:textId="0C3F75BD" w:rsidR="00B67850" w:rsidRPr="00A6672A" w:rsidRDefault="00B67850" w:rsidP="00B67850">
            <w:pPr>
              <w:ind w:hanging="128"/>
              <w:jc w:val="right"/>
              <w:rPr>
                <w:rFonts w:ascii="Arial" w:hAnsi="Arial" w:cs="Arial"/>
                <w:color w:val="000000" w:themeColor="text1"/>
                <w:sz w:val="18"/>
                <w:szCs w:val="18"/>
              </w:rPr>
            </w:pPr>
            <w:r w:rsidRPr="00B67850">
              <w:rPr>
                <w:rFonts w:ascii="Arial" w:hAnsi="Arial" w:cs="Arial"/>
                <w:color w:val="000000" w:themeColor="text1"/>
                <w:sz w:val="18"/>
                <w:szCs w:val="18"/>
              </w:rPr>
              <w:t>189,38</w:t>
            </w:r>
          </w:p>
        </w:tc>
      </w:tr>
    </w:tbl>
    <w:p w14:paraId="7D7AFC32" w14:textId="77777777" w:rsidR="009B34B5" w:rsidRPr="009128F0" w:rsidRDefault="009B34B5" w:rsidP="009B34B5">
      <w:pPr>
        <w:ind w:right="-2"/>
        <w:jc w:val="both"/>
        <w:rPr>
          <w:rFonts w:ascii="Arial" w:hAnsi="Arial" w:cs="Arial"/>
          <w:color w:val="000000" w:themeColor="text1"/>
          <w:sz w:val="22"/>
        </w:rPr>
      </w:pPr>
    </w:p>
    <w:p w14:paraId="7229F5E9" w14:textId="7E6E656E" w:rsidR="00F1184B" w:rsidRPr="009128F0" w:rsidRDefault="00F1184B" w:rsidP="00F1184B">
      <w:pPr>
        <w:pageBreakBefore/>
        <w:autoSpaceDE w:val="0"/>
        <w:autoSpaceDN w:val="0"/>
        <w:adjustRightInd w:val="0"/>
        <w:spacing w:before="120" w:after="120"/>
        <w:ind w:left="-567"/>
        <w:jc w:val="both"/>
        <w:rPr>
          <w:rFonts w:ascii="Arial" w:hAnsi="Arial" w:cs="Arial"/>
          <w:color w:val="000000" w:themeColor="text1"/>
          <w:sz w:val="20"/>
          <w:szCs w:val="20"/>
        </w:rPr>
      </w:pPr>
      <w:r w:rsidRPr="009128F0">
        <w:rPr>
          <w:rFonts w:ascii="Arial" w:hAnsi="Arial" w:cs="Arial"/>
          <w:b/>
          <w:color w:val="000000" w:themeColor="text1"/>
          <w:sz w:val="20"/>
          <w:szCs w:val="20"/>
        </w:rPr>
        <w:lastRenderedPageBreak/>
        <w:t>V.</w:t>
      </w:r>
      <w:r w:rsidRPr="009128F0">
        <w:rPr>
          <w:rFonts w:ascii="Arial" w:hAnsi="Arial" w:cs="Arial"/>
          <w:b/>
          <w:color w:val="000000" w:themeColor="text1"/>
          <w:sz w:val="20"/>
          <w:szCs w:val="20"/>
        </w:rPr>
        <w:tab/>
      </w:r>
      <w:r w:rsidR="005C09C5">
        <w:rPr>
          <w:rFonts w:ascii="Arial" w:hAnsi="Arial" w:cs="Arial"/>
          <w:b/>
          <w:color w:val="000000" w:themeColor="text1"/>
          <w:sz w:val="20"/>
          <w:szCs w:val="20"/>
        </w:rPr>
        <w:t>Konsolide l</w:t>
      </w:r>
      <w:r w:rsidRPr="009128F0">
        <w:rPr>
          <w:rFonts w:ascii="Arial" w:hAnsi="Arial" w:cs="Arial"/>
          <w:b/>
          <w:color w:val="000000" w:themeColor="text1"/>
          <w:sz w:val="20"/>
          <w:szCs w:val="20"/>
        </w:rPr>
        <w:t>ikidite riskine ilişkin açıklamalar (devamı):</w:t>
      </w:r>
    </w:p>
    <w:p w14:paraId="4ECBCD47" w14:textId="77777777" w:rsidR="00F1184B" w:rsidRPr="009128F0" w:rsidRDefault="00482125" w:rsidP="00F1184B">
      <w:pPr>
        <w:autoSpaceDE w:val="0"/>
        <w:autoSpaceDN w:val="0"/>
        <w:adjustRightInd w:val="0"/>
        <w:spacing w:before="120" w:after="120"/>
        <w:jc w:val="both"/>
        <w:rPr>
          <w:rFonts w:ascii="Arial" w:hAnsi="Arial" w:cs="Arial"/>
          <w:b/>
          <w:color w:val="000000" w:themeColor="text1"/>
          <w:sz w:val="20"/>
          <w:szCs w:val="20"/>
        </w:rPr>
      </w:pPr>
      <w:r w:rsidRPr="009128F0">
        <w:rPr>
          <w:rFonts w:ascii="Arial" w:hAnsi="Arial" w:cs="Arial"/>
          <w:b/>
          <w:color w:val="000000" w:themeColor="text1"/>
          <w:sz w:val="20"/>
          <w:szCs w:val="20"/>
        </w:rPr>
        <w:t xml:space="preserve">Konsolide </w:t>
      </w:r>
      <w:r w:rsidR="00026066" w:rsidRPr="009128F0">
        <w:rPr>
          <w:rFonts w:ascii="Arial" w:hAnsi="Arial" w:cs="Arial"/>
          <w:b/>
          <w:color w:val="000000" w:themeColor="text1"/>
          <w:sz w:val="20"/>
          <w:szCs w:val="20"/>
        </w:rPr>
        <w:t>l</w:t>
      </w:r>
      <w:r w:rsidR="00F1184B" w:rsidRPr="009128F0">
        <w:rPr>
          <w:rFonts w:ascii="Arial" w:hAnsi="Arial" w:cs="Arial"/>
          <w:b/>
          <w:color w:val="000000" w:themeColor="text1"/>
          <w:sz w:val="20"/>
          <w:szCs w:val="20"/>
        </w:rPr>
        <w:t xml:space="preserve">ikidite karşılama </w:t>
      </w:r>
      <w:r w:rsidR="00026066" w:rsidRPr="009128F0">
        <w:rPr>
          <w:rFonts w:ascii="Arial" w:hAnsi="Arial" w:cs="Arial"/>
          <w:b/>
          <w:color w:val="000000" w:themeColor="text1"/>
          <w:sz w:val="20"/>
          <w:szCs w:val="20"/>
        </w:rPr>
        <w:t>o</w:t>
      </w:r>
      <w:r w:rsidR="00F1184B" w:rsidRPr="009128F0">
        <w:rPr>
          <w:rFonts w:ascii="Arial" w:hAnsi="Arial" w:cs="Arial"/>
          <w:b/>
          <w:color w:val="000000" w:themeColor="text1"/>
          <w:sz w:val="20"/>
          <w:szCs w:val="20"/>
        </w:rPr>
        <w:t>ranı (devamı):</w:t>
      </w:r>
    </w:p>
    <w:tbl>
      <w:tblPr>
        <w:tblW w:w="9559" w:type="dxa"/>
        <w:tblInd w:w="75" w:type="dxa"/>
        <w:tblLayout w:type="fixed"/>
        <w:tblCellMar>
          <w:left w:w="70" w:type="dxa"/>
          <w:right w:w="70" w:type="dxa"/>
        </w:tblCellMar>
        <w:tblLook w:val="04A0" w:firstRow="1" w:lastRow="0" w:firstColumn="1" w:lastColumn="0" w:noHBand="0" w:noVBand="1"/>
      </w:tblPr>
      <w:tblGrid>
        <w:gridCol w:w="421"/>
        <w:gridCol w:w="5028"/>
        <w:gridCol w:w="1134"/>
        <w:gridCol w:w="992"/>
        <w:gridCol w:w="992"/>
        <w:gridCol w:w="992"/>
      </w:tblGrid>
      <w:tr w:rsidR="002C76CF" w:rsidRPr="009128F0" w14:paraId="270CC479" w14:textId="77777777" w:rsidTr="009B4C6B">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EEA57" w14:textId="77777777" w:rsidR="00F1184B" w:rsidRPr="009128F0" w:rsidRDefault="00F1184B" w:rsidP="00F1184B">
            <w:pPr>
              <w:rPr>
                <w:rFonts w:ascii="Arial" w:hAnsi="Arial" w:cs="Arial"/>
                <w:color w:val="000000" w:themeColor="text1"/>
                <w:sz w:val="18"/>
                <w:szCs w:val="18"/>
              </w:rPr>
            </w:pPr>
            <w:r w:rsidRPr="009128F0">
              <w:rPr>
                <w:rFonts w:ascii="Arial" w:hAnsi="Arial" w:cs="Arial"/>
                <w:color w:val="000000" w:themeColor="text1"/>
                <w:sz w:val="18"/>
                <w:szCs w:val="18"/>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C10BBC" w14:textId="77777777" w:rsidR="00F1184B" w:rsidRPr="009128F0" w:rsidRDefault="00F1184B" w:rsidP="00F1184B">
            <w:pPr>
              <w:rPr>
                <w:rFonts w:ascii="Arial" w:hAnsi="Arial" w:cs="Arial"/>
                <w:color w:val="000000" w:themeColor="text1"/>
                <w:sz w:val="18"/>
                <w:szCs w:val="18"/>
              </w:rPr>
            </w:pPr>
            <w:r w:rsidRPr="009128F0">
              <w:rPr>
                <w:rFonts w:ascii="Arial" w:hAnsi="Arial" w:cs="Arial"/>
                <w:color w:val="000000" w:themeColor="text1"/>
                <w:sz w:val="18"/>
                <w:szCs w:val="18"/>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6CEBF626" w14:textId="2205FBFE" w:rsidR="00F1184B" w:rsidRPr="009128F0" w:rsidRDefault="00F1184B" w:rsidP="00F1184B">
            <w:pPr>
              <w:ind w:left="-73"/>
              <w:jc w:val="center"/>
              <w:rPr>
                <w:rFonts w:ascii="Arial" w:hAnsi="Arial" w:cs="Arial"/>
                <w:b/>
                <w:color w:val="000000" w:themeColor="text1"/>
                <w:sz w:val="18"/>
                <w:szCs w:val="18"/>
                <w:vertAlign w:val="superscript"/>
              </w:rPr>
            </w:pPr>
            <w:r w:rsidRPr="009128F0">
              <w:rPr>
                <w:rFonts w:ascii="Arial" w:hAnsi="Arial" w:cs="Arial"/>
                <w:b/>
                <w:color w:val="000000" w:themeColor="text1"/>
                <w:sz w:val="18"/>
                <w:szCs w:val="18"/>
              </w:rPr>
              <w:t>Dikkate Alınma Oranı Uygulanmamış Toplam Değer</w:t>
            </w:r>
            <w:r w:rsidRPr="009128F0">
              <w:rPr>
                <w:rFonts w:ascii="Arial" w:hAnsi="Arial" w:cs="Arial"/>
                <w:b/>
                <w:color w:val="000000" w:themeColor="text1"/>
                <w:sz w:val="18"/>
                <w:szCs w:val="18"/>
                <w:vertAlign w:val="superscript"/>
              </w:rPr>
              <w:t>(*)</w:t>
            </w:r>
          </w:p>
        </w:tc>
        <w:tc>
          <w:tcPr>
            <w:tcW w:w="1984" w:type="dxa"/>
            <w:gridSpan w:val="2"/>
            <w:tcBorders>
              <w:top w:val="single" w:sz="4" w:space="0" w:color="auto"/>
              <w:left w:val="nil"/>
              <w:bottom w:val="single" w:sz="4" w:space="0" w:color="auto"/>
              <w:right w:val="single" w:sz="4" w:space="0" w:color="000000"/>
            </w:tcBorders>
            <w:shd w:val="clear" w:color="auto" w:fill="auto"/>
            <w:vAlign w:val="bottom"/>
            <w:hideMark/>
          </w:tcPr>
          <w:p w14:paraId="334EFB41" w14:textId="77777777" w:rsidR="00D518A4" w:rsidRPr="009128F0" w:rsidRDefault="00F1184B" w:rsidP="00F1184B">
            <w:pPr>
              <w:jc w:val="center"/>
              <w:rPr>
                <w:rFonts w:ascii="Arial" w:hAnsi="Arial" w:cs="Arial"/>
                <w:b/>
                <w:color w:val="000000" w:themeColor="text1"/>
                <w:sz w:val="18"/>
                <w:szCs w:val="18"/>
              </w:rPr>
            </w:pPr>
            <w:r w:rsidRPr="009128F0">
              <w:rPr>
                <w:rFonts w:ascii="Arial" w:hAnsi="Arial" w:cs="Arial"/>
                <w:b/>
                <w:color w:val="000000" w:themeColor="text1"/>
                <w:sz w:val="18"/>
                <w:szCs w:val="18"/>
              </w:rPr>
              <w:t xml:space="preserve">Dikkate Alınma Oranı Uygulanmış Toplam </w:t>
            </w:r>
          </w:p>
          <w:p w14:paraId="7809B25E" w14:textId="5710B7AC" w:rsidR="00F1184B" w:rsidRPr="009128F0" w:rsidRDefault="00F1184B" w:rsidP="00F1184B">
            <w:pPr>
              <w:jc w:val="center"/>
              <w:rPr>
                <w:rFonts w:ascii="Arial" w:hAnsi="Arial" w:cs="Arial"/>
                <w:b/>
                <w:color w:val="000000" w:themeColor="text1"/>
                <w:sz w:val="18"/>
                <w:szCs w:val="18"/>
              </w:rPr>
            </w:pPr>
            <w:r w:rsidRPr="009128F0">
              <w:rPr>
                <w:rFonts w:ascii="Arial" w:hAnsi="Arial" w:cs="Arial"/>
                <w:b/>
                <w:color w:val="000000" w:themeColor="text1"/>
                <w:sz w:val="18"/>
                <w:szCs w:val="18"/>
              </w:rPr>
              <w:t>Değer</w:t>
            </w:r>
            <w:r w:rsidRPr="009128F0">
              <w:rPr>
                <w:rFonts w:ascii="Arial" w:hAnsi="Arial" w:cs="Arial"/>
                <w:b/>
                <w:color w:val="000000" w:themeColor="text1"/>
                <w:sz w:val="18"/>
                <w:szCs w:val="18"/>
                <w:vertAlign w:val="superscript"/>
              </w:rPr>
              <w:t>(*)</w:t>
            </w:r>
          </w:p>
        </w:tc>
      </w:tr>
      <w:tr w:rsidR="00B86B47" w:rsidRPr="009128F0" w14:paraId="2ADF61DF" w14:textId="77777777" w:rsidTr="009B4C6B">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2FDA2768" w14:textId="77777777" w:rsidR="00F1184B" w:rsidRPr="009128F0" w:rsidRDefault="00F1184B" w:rsidP="00F601B5">
            <w:pPr>
              <w:rPr>
                <w:rFonts w:ascii="Arial" w:hAnsi="Arial" w:cs="Arial"/>
                <w:b/>
                <w:color w:val="000000" w:themeColor="text1"/>
                <w:sz w:val="18"/>
                <w:szCs w:val="18"/>
              </w:rPr>
            </w:pPr>
            <w:r w:rsidRPr="009128F0">
              <w:rPr>
                <w:rFonts w:ascii="Arial" w:hAnsi="Arial" w:cs="Arial"/>
                <w:b/>
                <w:color w:val="000000" w:themeColor="text1"/>
                <w:sz w:val="18"/>
                <w:szCs w:val="18"/>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F268544" w14:textId="77777777" w:rsidR="00F1184B" w:rsidRPr="009128F0" w:rsidRDefault="00F1184B" w:rsidP="0040012C">
            <w:pPr>
              <w:rPr>
                <w:rFonts w:ascii="Arial" w:hAnsi="Arial" w:cs="Arial"/>
                <w:b/>
                <w:color w:val="000000" w:themeColor="text1"/>
                <w:sz w:val="18"/>
                <w:szCs w:val="18"/>
              </w:rPr>
            </w:pPr>
            <w:r w:rsidRPr="009128F0">
              <w:rPr>
                <w:rFonts w:ascii="Arial" w:hAnsi="Arial" w:cs="Arial"/>
                <w:b/>
                <w:color w:val="000000" w:themeColor="text1"/>
                <w:sz w:val="18"/>
                <w:szCs w:val="18"/>
              </w:rPr>
              <w:t>Önceki Dönem</w:t>
            </w:r>
            <w:r w:rsidR="0020085E" w:rsidRPr="009128F0">
              <w:rPr>
                <w:rFonts w:ascii="Arial" w:hAnsi="Arial" w:cs="Arial"/>
                <w:b/>
                <w:color w:val="000000" w:themeColor="text1"/>
                <w:sz w:val="18"/>
                <w:szCs w:val="18"/>
              </w:rPr>
              <w:t xml:space="preserve"> </w:t>
            </w:r>
          </w:p>
        </w:tc>
        <w:tc>
          <w:tcPr>
            <w:tcW w:w="1134" w:type="dxa"/>
            <w:tcBorders>
              <w:top w:val="single" w:sz="4" w:space="0" w:color="auto"/>
              <w:left w:val="nil"/>
              <w:bottom w:val="single" w:sz="4" w:space="0" w:color="auto"/>
              <w:right w:val="nil"/>
            </w:tcBorders>
            <w:shd w:val="clear" w:color="auto" w:fill="auto"/>
            <w:noWrap/>
            <w:vAlign w:val="bottom"/>
            <w:hideMark/>
          </w:tcPr>
          <w:p w14:paraId="63D35C4A" w14:textId="77777777" w:rsidR="00F1184B" w:rsidRPr="009128F0" w:rsidRDefault="00F1184B" w:rsidP="00F1184B">
            <w:pPr>
              <w:jc w:val="right"/>
              <w:rPr>
                <w:rFonts w:ascii="Arial" w:hAnsi="Arial" w:cs="Arial"/>
                <w:b/>
                <w:color w:val="000000" w:themeColor="text1"/>
                <w:sz w:val="18"/>
                <w:szCs w:val="18"/>
              </w:rPr>
            </w:pPr>
            <w:r w:rsidRPr="009128F0">
              <w:rPr>
                <w:rFonts w:ascii="Arial" w:hAnsi="Arial" w:cs="Arial"/>
                <w:b/>
                <w:color w:val="000000" w:themeColor="text1"/>
                <w:sz w:val="18"/>
                <w:szCs w:val="18"/>
              </w:rPr>
              <w:t>TP+YP</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E8873E0" w14:textId="77777777" w:rsidR="00F1184B" w:rsidRPr="009128F0" w:rsidRDefault="00F1184B" w:rsidP="00F1184B">
            <w:pPr>
              <w:jc w:val="right"/>
              <w:rPr>
                <w:rFonts w:ascii="Arial" w:hAnsi="Arial" w:cs="Arial"/>
                <w:b/>
                <w:color w:val="000000" w:themeColor="text1"/>
                <w:sz w:val="18"/>
                <w:szCs w:val="18"/>
              </w:rPr>
            </w:pPr>
            <w:r w:rsidRPr="009128F0">
              <w:rPr>
                <w:rFonts w:ascii="Arial" w:hAnsi="Arial" w:cs="Arial"/>
                <w:b/>
                <w:color w:val="000000" w:themeColor="text1"/>
                <w:sz w:val="18"/>
                <w:szCs w:val="18"/>
              </w:rPr>
              <w:t>YP</w:t>
            </w:r>
          </w:p>
        </w:tc>
        <w:tc>
          <w:tcPr>
            <w:tcW w:w="992" w:type="dxa"/>
            <w:tcBorders>
              <w:top w:val="single" w:sz="4" w:space="0" w:color="auto"/>
              <w:left w:val="nil"/>
              <w:bottom w:val="single" w:sz="4" w:space="0" w:color="auto"/>
              <w:right w:val="nil"/>
            </w:tcBorders>
            <w:shd w:val="clear" w:color="auto" w:fill="auto"/>
            <w:noWrap/>
            <w:vAlign w:val="bottom"/>
            <w:hideMark/>
          </w:tcPr>
          <w:p w14:paraId="13D22EEC" w14:textId="77777777" w:rsidR="00F1184B" w:rsidRPr="009128F0" w:rsidRDefault="00F1184B" w:rsidP="00F1184B">
            <w:pPr>
              <w:jc w:val="right"/>
              <w:rPr>
                <w:rFonts w:ascii="Arial" w:hAnsi="Arial" w:cs="Arial"/>
                <w:b/>
                <w:color w:val="000000" w:themeColor="text1"/>
                <w:sz w:val="18"/>
                <w:szCs w:val="18"/>
              </w:rPr>
            </w:pPr>
            <w:r w:rsidRPr="009128F0">
              <w:rPr>
                <w:rFonts w:ascii="Arial" w:hAnsi="Arial" w:cs="Arial"/>
                <w:b/>
                <w:color w:val="000000" w:themeColor="text1"/>
                <w:sz w:val="18"/>
                <w:szCs w:val="18"/>
              </w:rPr>
              <w:t>TP+YP</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015EBF59" w14:textId="77777777" w:rsidR="00F1184B" w:rsidRPr="009128F0" w:rsidRDefault="00F1184B" w:rsidP="00F1184B">
            <w:pPr>
              <w:jc w:val="right"/>
              <w:rPr>
                <w:rFonts w:ascii="Arial" w:hAnsi="Arial" w:cs="Arial"/>
                <w:b/>
                <w:color w:val="000000" w:themeColor="text1"/>
                <w:sz w:val="18"/>
                <w:szCs w:val="18"/>
              </w:rPr>
            </w:pPr>
            <w:r w:rsidRPr="009128F0">
              <w:rPr>
                <w:rFonts w:ascii="Arial" w:hAnsi="Arial" w:cs="Arial"/>
                <w:b/>
                <w:color w:val="000000" w:themeColor="text1"/>
                <w:sz w:val="18"/>
                <w:szCs w:val="18"/>
              </w:rPr>
              <w:t>YP</w:t>
            </w:r>
          </w:p>
        </w:tc>
      </w:tr>
      <w:tr w:rsidR="00B86B47" w:rsidRPr="009128F0" w14:paraId="7D08E66F" w14:textId="77777777" w:rsidTr="009B4C6B">
        <w:trPr>
          <w:trHeight w:val="20"/>
        </w:trPr>
        <w:tc>
          <w:tcPr>
            <w:tcW w:w="421" w:type="dxa"/>
            <w:tcBorders>
              <w:top w:val="nil"/>
              <w:left w:val="single" w:sz="4" w:space="0" w:color="auto"/>
              <w:bottom w:val="single" w:sz="4" w:space="0" w:color="auto"/>
              <w:right w:val="single" w:sz="4" w:space="0" w:color="auto"/>
            </w:tcBorders>
            <w:shd w:val="clear" w:color="auto" w:fill="auto"/>
            <w:noWrap/>
            <w:hideMark/>
          </w:tcPr>
          <w:p w14:paraId="56BA65C1" w14:textId="77777777" w:rsidR="00F1184B" w:rsidRPr="009128F0" w:rsidRDefault="00F1184B" w:rsidP="00F601B5">
            <w:pPr>
              <w:rPr>
                <w:rFonts w:ascii="Arial" w:hAnsi="Arial" w:cs="Arial"/>
                <w:b/>
                <w:color w:val="000000" w:themeColor="text1"/>
                <w:sz w:val="18"/>
                <w:szCs w:val="18"/>
              </w:rPr>
            </w:pPr>
            <w:r w:rsidRPr="009128F0">
              <w:rPr>
                <w:rFonts w:ascii="Arial" w:hAnsi="Arial" w:cs="Arial"/>
                <w:b/>
                <w:color w:val="000000" w:themeColor="text1"/>
                <w:sz w:val="18"/>
                <w:szCs w:val="18"/>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7DE75DE" w14:textId="77777777" w:rsidR="00F1184B" w:rsidRPr="009128F0" w:rsidRDefault="00F1184B" w:rsidP="00F1184B">
            <w:pPr>
              <w:rPr>
                <w:rFonts w:ascii="Arial" w:hAnsi="Arial" w:cs="Arial"/>
                <w:b/>
                <w:color w:val="000000" w:themeColor="text1"/>
                <w:sz w:val="18"/>
                <w:szCs w:val="18"/>
              </w:rPr>
            </w:pPr>
            <w:r w:rsidRPr="009128F0">
              <w:rPr>
                <w:rFonts w:ascii="Arial" w:hAnsi="Arial" w:cs="Arial"/>
                <w:b/>
                <w:color w:val="000000" w:themeColor="text1"/>
                <w:sz w:val="18"/>
                <w:szCs w:val="18"/>
              </w:rPr>
              <w:t>YÜKSEK KALİTELİ LİKİT VARLIKLAR (YKLV)</w:t>
            </w:r>
          </w:p>
        </w:tc>
        <w:tc>
          <w:tcPr>
            <w:tcW w:w="1134" w:type="dxa"/>
            <w:tcBorders>
              <w:top w:val="single" w:sz="4" w:space="0" w:color="auto"/>
              <w:left w:val="nil"/>
              <w:bottom w:val="single" w:sz="4" w:space="0" w:color="auto"/>
              <w:right w:val="nil"/>
            </w:tcBorders>
            <w:shd w:val="clear" w:color="auto" w:fill="auto"/>
            <w:noWrap/>
            <w:vAlign w:val="bottom"/>
            <w:hideMark/>
          </w:tcPr>
          <w:p w14:paraId="3C5C923A" w14:textId="77777777" w:rsidR="00F1184B" w:rsidRPr="009128F0" w:rsidRDefault="00F1184B" w:rsidP="00F1184B">
            <w:pPr>
              <w:jc w:val="right"/>
              <w:rPr>
                <w:rFonts w:ascii="Arial" w:hAnsi="Arial" w:cs="Arial"/>
                <w:b/>
                <w:color w:val="000000" w:themeColor="text1"/>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66286F9" w14:textId="77777777" w:rsidR="00F1184B" w:rsidRPr="009128F0" w:rsidRDefault="00F1184B" w:rsidP="00F1184B">
            <w:pPr>
              <w:jc w:val="right"/>
              <w:rPr>
                <w:rFonts w:ascii="Arial" w:hAnsi="Arial" w:cs="Arial"/>
                <w:b/>
                <w:color w:val="000000" w:themeColor="text1"/>
                <w:sz w:val="18"/>
                <w:szCs w:val="18"/>
              </w:rPr>
            </w:pPr>
            <w:r w:rsidRPr="009128F0">
              <w:rPr>
                <w:rFonts w:ascii="Arial" w:hAnsi="Arial" w:cs="Arial"/>
                <w:b/>
                <w:color w:val="000000" w:themeColor="text1"/>
                <w:sz w:val="18"/>
                <w:szCs w:val="18"/>
              </w:rPr>
              <w:t> </w:t>
            </w:r>
          </w:p>
        </w:tc>
        <w:tc>
          <w:tcPr>
            <w:tcW w:w="992" w:type="dxa"/>
            <w:tcBorders>
              <w:top w:val="single" w:sz="4" w:space="0" w:color="auto"/>
              <w:left w:val="nil"/>
              <w:bottom w:val="single" w:sz="4" w:space="0" w:color="auto"/>
              <w:right w:val="nil"/>
            </w:tcBorders>
            <w:shd w:val="clear" w:color="auto" w:fill="auto"/>
            <w:noWrap/>
            <w:vAlign w:val="bottom"/>
            <w:hideMark/>
          </w:tcPr>
          <w:p w14:paraId="4CE0D85F" w14:textId="77777777" w:rsidR="00F1184B" w:rsidRPr="009128F0" w:rsidRDefault="00F1184B" w:rsidP="00F1184B">
            <w:pPr>
              <w:jc w:val="right"/>
              <w:rPr>
                <w:rFonts w:ascii="Arial" w:hAnsi="Arial" w:cs="Arial"/>
                <w:b/>
                <w:color w:val="000000" w:themeColor="text1"/>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68D98D26" w14:textId="77777777" w:rsidR="00F1184B" w:rsidRPr="009128F0" w:rsidRDefault="00F1184B" w:rsidP="00F1184B">
            <w:pPr>
              <w:jc w:val="right"/>
              <w:rPr>
                <w:rFonts w:ascii="Arial" w:hAnsi="Arial" w:cs="Arial"/>
                <w:b/>
                <w:color w:val="000000" w:themeColor="text1"/>
                <w:sz w:val="18"/>
                <w:szCs w:val="18"/>
              </w:rPr>
            </w:pPr>
            <w:r w:rsidRPr="009128F0">
              <w:rPr>
                <w:rFonts w:ascii="Arial" w:hAnsi="Arial" w:cs="Arial"/>
                <w:b/>
                <w:color w:val="000000" w:themeColor="text1"/>
                <w:sz w:val="18"/>
                <w:szCs w:val="18"/>
              </w:rPr>
              <w:t> </w:t>
            </w:r>
          </w:p>
        </w:tc>
      </w:tr>
      <w:tr w:rsidR="004A46B6" w:rsidRPr="009128F0" w14:paraId="14DB212C" w14:textId="77777777" w:rsidTr="00033B8B">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597D2549"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10C5031"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YÜKSEK KALİTELİ LİKİT VARLIKLAR</w:t>
            </w:r>
          </w:p>
        </w:tc>
        <w:tc>
          <w:tcPr>
            <w:tcW w:w="1134" w:type="dxa"/>
            <w:tcBorders>
              <w:top w:val="single" w:sz="4" w:space="0" w:color="auto"/>
              <w:left w:val="nil"/>
              <w:bottom w:val="single" w:sz="4" w:space="0" w:color="auto"/>
              <w:right w:val="nil"/>
            </w:tcBorders>
            <w:shd w:val="clear" w:color="auto" w:fill="000000" w:themeFill="text1"/>
            <w:noWrap/>
          </w:tcPr>
          <w:p w14:paraId="406D2624" w14:textId="77777777" w:rsidR="004A46B6" w:rsidRPr="009128F0" w:rsidRDefault="004A46B6" w:rsidP="004A46B6">
            <w:pPr>
              <w:jc w:val="right"/>
              <w:rPr>
                <w:rFonts w:ascii="Arial" w:hAnsi="Arial" w:cs="Arial"/>
                <w:color w:val="000000" w:themeColor="text1"/>
                <w:sz w:val="18"/>
                <w:szCs w:val="18"/>
              </w:rPr>
            </w:pPr>
          </w:p>
        </w:tc>
        <w:tc>
          <w:tcPr>
            <w:tcW w:w="992" w:type="dxa"/>
            <w:tcBorders>
              <w:top w:val="single" w:sz="4" w:space="0" w:color="auto"/>
              <w:left w:val="nil"/>
              <w:bottom w:val="single" w:sz="4" w:space="0" w:color="auto"/>
              <w:right w:val="single" w:sz="4" w:space="0" w:color="auto"/>
            </w:tcBorders>
            <w:shd w:val="clear" w:color="auto" w:fill="000000" w:themeFill="text1"/>
            <w:noWrap/>
          </w:tcPr>
          <w:p w14:paraId="365D11B7" w14:textId="77777777" w:rsidR="004A46B6" w:rsidRPr="009128F0" w:rsidRDefault="004A46B6" w:rsidP="004A46B6">
            <w:pPr>
              <w:jc w:val="right"/>
              <w:rPr>
                <w:rFonts w:ascii="Arial" w:hAnsi="Arial" w:cs="Arial"/>
                <w:color w:val="000000" w:themeColor="text1"/>
                <w:sz w:val="18"/>
                <w:szCs w:val="18"/>
              </w:rPr>
            </w:pPr>
          </w:p>
        </w:tc>
        <w:tc>
          <w:tcPr>
            <w:tcW w:w="992" w:type="dxa"/>
            <w:tcBorders>
              <w:top w:val="single" w:sz="4" w:space="0" w:color="auto"/>
              <w:left w:val="nil"/>
              <w:bottom w:val="single" w:sz="4" w:space="0" w:color="auto"/>
              <w:right w:val="nil"/>
            </w:tcBorders>
            <w:shd w:val="clear" w:color="auto" w:fill="auto"/>
            <w:noWrap/>
            <w:vAlign w:val="bottom"/>
          </w:tcPr>
          <w:p w14:paraId="2B7D5CC5" w14:textId="35CF81B6"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5.262.881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035CA964" w14:textId="1C886BB3"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4.648.908</w:t>
            </w:r>
          </w:p>
        </w:tc>
      </w:tr>
      <w:tr w:rsidR="004A46B6" w:rsidRPr="009128F0" w14:paraId="716EE89D" w14:textId="77777777" w:rsidTr="00033B8B">
        <w:trPr>
          <w:trHeight w:val="20"/>
        </w:trPr>
        <w:tc>
          <w:tcPr>
            <w:tcW w:w="421" w:type="dxa"/>
            <w:tcBorders>
              <w:top w:val="nil"/>
              <w:left w:val="single" w:sz="4" w:space="0" w:color="auto"/>
              <w:bottom w:val="single" w:sz="4" w:space="0" w:color="auto"/>
              <w:right w:val="single" w:sz="4" w:space="0" w:color="auto"/>
            </w:tcBorders>
            <w:shd w:val="clear" w:color="auto" w:fill="auto"/>
            <w:noWrap/>
            <w:hideMark/>
          </w:tcPr>
          <w:p w14:paraId="35943F2C"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3483894" w14:textId="77777777" w:rsidR="004A46B6" w:rsidRPr="009128F0" w:rsidRDefault="004A46B6" w:rsidP="004A46B6">
            <w:pPr>
              <w:rPr>
                <w:rFonts w:ascii="Arial" w:hAnsi="Arial" w:cs="Arial"/>
                <w:b/>
                <w:color w:val="000000" w:themeColor="text1"/>
                <w:sz w:val="18"/>
                <w:szCs w:val="18"/>
              </w:rPr>
            </w:pPr>
            <w:r w:rsidRPr="009128F0">
              <w:rPr>
                <w:rFonts w:ascii="Arial" w:hAnsi="Arial" w:cs="Arial"/>
                <w:b/>
                <w:color w:val="000000" w:themeColor="text1"/>
                <w:sz w:val="18"/>
                <w:szCs w:val="18"/>
              </w:rPr>
              <w:t>NAKİT ÇIKIŞLARI</w:t>
            </w:r>
          </w:p>
        </w:tc>
        <w:tc>
          <w:tcPr>
            <w:tcW w:w="1134" w:type="dxa"/>
            <w:tcBorders>
              <w:top w:val="single" w:sz="4" w:space="0" w:color="auto"/>
              <w:left w:val="nil"/>
              <w:bottom w:val="single" w:sz="4" w:space="0" w:color="auto"/>
              <w:right w:val="nil"/>
            </w:tcBorders>
            <w:shd w:val="clear" w:color="auto" w:fill="auto"/>
            <w:noWrap/>
          </w:tcPr>
          <w:p w14:paraId="54AF4514" w14:textId="77777777" w:rsidR="004A46B6" w:rsidRPr="009128F0" w:rsidRDefault="004A46B6" w:rsidP="004A46B6">
            <w:pPr>
              <w:jc w:val="right"/>
              <w:rPr>
                <w:rFonts w:ascii="Arial" w:hAnsi="Arial" w:cs="Arial"/>
                <w:color w:val="000000" w:themeColor="text1"/>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14:paraId="62F9FCC3" w14:textId="77777777" w:rsidR="004A46B6" w:rsidRPr="009128F0" w:rsidRDefault="004A46B6" w:rsidP="004A46B6">
            <w:pPr>
              <w:jc w:val="right"/>
              <w:rPr>
                <w:rFonts w:ascii="Arial" w:hAnsi="Arial" w:cs="Arial"/>
                <w:color w:val="000000" w:themeColor="text1"/>
                <w:sz w:val="18"/>
                <w:szCs w:val="18"/>
              </w:rPr>
            </w:pPr>
          </w:p>
        </w:tc>
        <w:tc>
          <w:tcPr>
            <w:tcW w:w="992" w:type="dxa"/>
            <w:tcBorders>
              <w:top w:val="single" w:sz="4" w:space="0" w:color="auto"/>
              <w:left w:val="nil"/>
              <w:bottom w:val="single" w:sz="4" w:space="0" w:color="auto"/>
              <w:right w:val="nil"/>
            </w:tcBorders>
            <w:shd w:val="clear" w:color="auto" w:fill="auto"/>
            <w:noWrap/>
            <w:vAlign w:val="bottom"/>
          </w:tcPr>
          <w:p w14:paraId="2B629F48" w14:textId="77777777" w:rsidR="004A46B6" w:rsidRPr="009128F0" w:rsidRDefault="004A46B6" w:rsidP="004A46B6">
            <w:pPr>
              <w:jc w:val="right"/>
              <w:rPr>
                <w:rFonts w:ascii="Arial" w:hAnsi="Arial" w:cs="Arial"/>
                <w:color w:val="000000" w:themeColor="text1"/>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018549DA" w14:textId="77777777" w:rsidR="004A46B6" w:rsidRPr="009128F0" w:rsidRDefault="004A46B6" w:rsidP="004A46B6">
            <w:pPr>
              <w:jc w:val="right"/>
              <w:rPr>
                <w:rFonts w:ascii="Arial" w:hAnsi="Arial" w:cs="Arial"/>
                <w:color w:val="000000" w:themeColor="text1"/>
                <w:sz w:val="18"/>
                <w:szCs w:val="18"/>
              </w:rPr>
            </w:pPr>
          </w:p>
        </w:tc>
      </w:tr>
      <w:tr w:rsidR="004A46B6" w:rsidRPr="009128F0" w14:paraId="29D9C309" w14:textId="77777777" w:rsidTr="009B4C6B">
        <w:trPr>
          <w:trHeight w:val="20"/>
        </w:trPr>
        <w:tc>
          <w:tcPr>
            <w:tcW w:w="421" w:type="dxa"/>
            <w:tcBorders>
              <w:top w:val="single" w:sz="4" w:space="0" w:color="auto"/>
              <w:left w:val="single" w:sz="4" w:space="0" w:color="auto"/>
              <w:bottom w:val="nil"/>
              <w:right w:val="single" w:sz="4" w:space="0" w:color="auto"/>
            </w:tcBorders>
            <w:shd w:val="clear" w:color="auto" w:fill="auto"/>
            <w:noWrap/>
            <w:hideMark/>
          </w:tcPr>
          <w:p w14:paraId="46DEC69F"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2</w:t>
            </w:r>
          </w:p>
        </w:tc>
        <w:tc>
          <w:tcPr>
            <w:tcW w:w="5028" w:type="dxa"/>
            <w:tcBorders>
              <w:top w:val="single" w:sz="4" w:space="0" w:color="auto"/>
              <w:left w:val="nil"/>
              <w:bottom w:val="nil"/>
              <w:right w:val="single" w:sz="4" w:space="0" w:color="auto"/>
            </w:tcBorders>
            <w:shd w:val="clear" w:color="auto" w:fill="auto"/>
            <w:noWrap/>
            <w:vAlign w:val="bottom"/>
            <w:hideMark/>
          </w:tcPr>
          <w:p w14:paraId="6B76A33E"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Gerçek kişi toplanan fon ve perakende toplanan fon</w:t>
            </w:r>
          </w:p>
        </w:tc>
        <w:tc>
          <w:tcPr>
            <w:tcW w:w="1134" w:type="dxa"/>
            <w:tcBorders>
              <w:top w:val="single" w:sz="4" w:space="0" w:color="auto"/>
              <w:left w:val="nil"/>
              <w:bottom w:val="nil"/>
              <w:right w:val="nil"/>
            </w:tcBorders>
            <w:shd w:val="clear" w:color="auto" w:fill="auto"/>
            <w:noWrap/>
            <w:vAlign w:val="bottom"/>
          </w:tcPr>
          <w:p w14:paraId="4161676D" w14:textId="4A1BD04B"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14.953.487</w:t>
            </w:r>
          </w:p>
        </w:tc>
        <w:tc>
          <w:tcPr>
            <w:tcW w:w="992" w:type="dxa"/>
            <w:tcBorders>
              <w:top w:val="single" w:sz="4" w:space="0" w:color="auto"/>
              <w:left w:val="nil"/>
              <w:bottom w:val="nil"/>
              <w:right w:val="single" w:sz="4" w:space="0" w:color="auto"/>
            </w:tcBorders>
            <w:shd w:val="clear" w:color="auto" w:fill="auto"/>
            <w:noWrap/>
            <w:vAlign w:val="bottom"/>
          </w:tcPr>
          <w:p w14:paraId="50C99BA3" w14:textId="6E788A79"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6.430.003</w:t>
            </w:r>
          </w:p>
        </w:tc>
        <w:tc>
          <w:tcPr>
            <w:tcW w:w="992" w:type="dxa"/>
            <w:tcBorders>
              <w:top w:val="single" w:sz="4" w:space="0" w:color="auto"/>
              <w:left w:val="nil"/>
              <w:bottom w:val="nil"/>
              <w:right w:val="nil"/>
            </w:tcBorders>
            <w:shd w:val="clear" w:color="auto" w:fill="auto"/>
            <w:noWrap/>
            <w:vAlign w:val="bottom"/>
          </w:tcPr>
          <w:p w14:paraId="61648A4A" w14:textId="42094C44"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1.319.458</w:t>
            </w:r>
          </w:p>
        </w:tc>
        <w:tc>
          <w:tcPr>
            <w:tcW w:w="992" w:type="dxa"/>
            <w:tcBorders>
              <w:top w:val="single" w:sz="4" w:space="0" w:color="auto"/>
              <w:left w:val="nil"/>
              <w:bottom w:val="nil"/>
              <w:right w:val="single" w:sz="4" w:space="0" w:color="auto"/>
            </w:tcBorders>
            <w:shd w:val="clear" w:color="auto" w:fill="auto"/>
            <w:noWrap/>
            <w:vAlign w:val="bottom"/>
          </w:tcPr>
          <w:p w14:paraId="691A1D0F" w14:textId="48F78D92"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643.000</w:t>
            </w:r>
          </w:p>
        </w:tc>
      </w:tr>
      <w:tr w:rsidR="004A46B6" w:rsidRPr="009128F0" w14:paraId="12A182E0" w14:textId="77777777" w:rsidTr="009B4C6B">
        <w:trPr>
          <w:trHeight w:val="20"/>
        </w:trPr>
        <w:tc>
          <w:tcPr>
            <w:tcW w:w="421" w:type="dxa"/>
            <w:tcBorders>
              <w:top w:val="nil"/>
              <w:left w:val="single" w:sz="4" w:space="0" w:color="auto"/>
              <w:bottom w:val="nil"/>
              <w:right w:val="single" w:sz="4" w:space="0" w:color="auto"/>
            </w:tcBorders>
            <w:shd w:val="clear" w:color="auto" w:fill="auto"/>
            <w:noWrap/>
            <w:hideMark/>
          </w:tcPr>
          <w:p w14:paraId="221BEA0B"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3</w:t>
            </w:r>
          </w:p>
        </w:tc>
        <w:tc>
          <w:tcPr>
            <w:tcW w:w="5028" w:type="dxa"/>
            <w:tcBorders>
              <w:top w:val="nil"/>
              <w:left w:val="nil"/>
              <w:bottom w:val="nil"/>
              <w:right w:val="single" w:sz="4" w:space="0" w:color="auto"/>
            </w:tcBorders>
            <w:shd w:val="clear" w:color="auto" w:fill="auto"/>
            <w:noWrap/>
            <w:vAlign w:val="bottom"/>
            <w:hideMark/>
          </w:tcPr>
          <w:p w14:paraId="23EE5D32" w14:textId="77777777" w:rsidR="004A46B6" w:rsidRPr="009128F0" w:rsidRDefault="004A46B6" w:rsidP="004A46B6">
            <w:pPr>
              <w:ind w:left="241"/>
              <w:rPr>
                <w:rFonts w:ascii="Arial" w:hAnsi="Arial" w:cs="Arial"/>
                <w:color w:val="000000" w:themeColor="text1"/>
                <w:sz w:val="18"/>
                <w:szCs w:val="18"/>
              </w:rPr>
            </w:pPr>
            <w:r w:rsidRPr="009128F0">
              <w:rPr>
                <w:rFonts w:ascii="Arial" w:hAnsi="Arial" w:cs="Arial"/>
                <w:color w:val="000000" w:themeColor="text1"/>
                <w:sz w:val="18"/>
                <w:szCs w:val="18"/>
              </w:rPr>
              <w:t>İstikrarlı toplanan fon</w:t>
            </w:r>
          </w:p>
        </w:tc>
        <w:tc>
          <w:tcPr>
            <w:tcW w:w="1134" w:type="dxa"/>
            <w:tcBorders>
              <w:top w:val="nil"/>
              <w:left w:val="nil"/>
              <w:bottom w:val="nil"/>
              <w:right w:val="nil"/>
            </w:tcBorders>
            <w:shd w:val="clear" w:color="auto" w:fill="auto"/>
            <w:noWrap/>
            <w:vAlign w:val="bottom"/>
          </w:tcPr>
          <w:p w14:paraId="0A7A1FA8" w14:textId="61CFEE86"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3.517.820</w:t>
            </w:r>
          </w:p>
        </w:tc>
        <w:tc>
          <w:tcPr>
            <w:tcW w:w="992" w:type="dxa"/>
            <w:tcBorders>
              <w:top w:val="nil"/>
              <w:left w:val="nil"/>
              <w:bottom w:val="nil"/>
              <w:right w:val="single" w:sz="4" w:space="0" w:color="auto"/>
            </w:tcBorders>
            <w:shd w:val="clear" w:color="auto" w:fill="auto"/>
            <w:noWrap/>
            <w:vAlign w:val="bottom"/>
          </w:tcPr>
          <w:p w14:paraId="0A1D375E" w14:textId="3F3CDC1F" w:rsidR="004A46B6" w:rsidRPr="009128F0" w:rsidRDefault="004A46B6" w:rsidP="004A46B6">
            <w:pPr>
              <w:jc w:val="right"/>
              <w:rPr>
                <w:rFonts w:ascii="Arial" w:hAnsi="Arial" w:cs="Arial"/>
                <w:color w:val="000000" w:themeColor="text1"/>
                <w:sz w:val="18"/>
                <w:szCs w:val="18"/>
              </w:rPr>
            </w:pPr>
            <w:r>
              <w:rPr>
                <w:rFonts w:ascii="Arial" w:hAnsi="Arial" w:cs="Arial"/>
                <w:color w:val="000000" w:themeColor="text1"/>
                <w:sz w:val="18"/>
                <w:szCs w:val="18"/>
              </w:rPr>
              <w:t>-</w:t>
            </w:r>
          </w:p>
        </w:tc>
        <w:tc>
          <w:tcPr>
            <w:tcW w:w="992" w:type="dxa"/>
            <w:tcBorders>
              <w:top w:val="nil"/>
              <w:left w:val="nil"/>
              <w:bottom w:val="nil"/>
              <w:right w:val="nil"/>
            </w:tcBorders>
            <w:shd w:val="clear" w:color="auto" w:fill="auto"/>
            <w:noWrap/>
            <w:vAlign w:val="bottom"/>
          </w:tcPr>
          <w:p w14:paraId="1DE1C1A1" w14:textId="40137D42"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175.891</w:t>
            </w:r>
          </w:p>
        </w:tc>
        <w:tc>
          <w:tcPr>
            <w:tcW w:w="992" w:type="dxa"/>
            <w:tcBorders>
              <w:top w:val="nil"/>
              <w:left w:val="nil"/>
              <w:bottom w:val="nil"/>
              <w:right w:val="single" w:sz="4" w:space="0" w:color="auto"/>
            </w:tcBorders>
            <w:shd w:val="clear" w:color="auto" w:fill="auto"/>
            <w:noWrap/>
            <w:vAlign w:val="bottom"/>
          </w:tcPr>
          <w:p w14:paraId="78CE04F7" w14:textId="46BCE0FD" w:rsidR="004A46B6" w:rsidRPr="009128F0" w:rsidRDefault="004A46B6" w:rsidP="004A46B6">
            <w:pPr>
              <w:jc w:val="right"/>
              <w:rPr>
                <w:rFonts w:ascii="Arial" w:hAnsi="Arial" w:cs="Arial"/>
                <w:color w:val="000000" w:themeColor="text1"/>
                <w:sz w:val="18"/>
                <w:szCs w:val="18"/>
              </w:rPr>
            </w:pPr>
            <w:r>
              <w:rPr>
                <w:rFonts w:ascii="Arial" w:hAnsi="Arial" w:cs="Arial"/>
                <w:color w:val="000000" w:themeColor="text1"/>
                <w:sz w:val="18"/>
                <w:szCs w:val="18"/>
              </w:rPr>
              <w:t>-</w:t>
            </w:r>
          </w:p>
        </w:tc>
      </w:tr>
      <w:tr w:rsidR="004A46B6" w:rsidRPr="009128F0" w14:paraId="3DBA03CF" w14:textId="77777777" w:rsidTr="009B4C6B">
        <w:trPr>
          <w:trHeight w:val="20"/>
        </w:trPr>
        <w:tc>
          <w:tcPr>
            <w:tcW w:w="421" w:type="dxa"/>
            <w:tcBorders>
              <w:top w:val="nil"/>
              <w:left w:val="single" w:sz="4" w:space="0" w:color="auto"/>
              <w:bottom w:val="nil"/>
              <w:right w:val="single" w:sz="4" w:space="0" w:color="auto"/>
            </w:tcBorders>
            <w:shd w:val="clear" w:color="auto" w:fill="auto"/>
            <w:noWrap/>
            <w:hideMark/>
          </w:tcPr>
          <w:p w14:paraId="59268AB0"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4</w:t>
            </w:r>
          </w:p>
        </w:tc>
        <w:tc>
          <w:tcPr>
            <w:tcW w:w="5028" w:type="dxa"/>
            <w:tcBorders>
              <w:top w:val="nil"/>
              <w:left w:val="nil"/>
              <w:bottom w:val="nil"/>
              <w:right w:val="single" w:sz="4" w:space="0" w:color="auto"/>
            </w:tcBorders>
            <w:shd w:val="clear" w:color="auto" w:fill="auto"/>
            <w:noWrap/>
            <w:vAlign w:val="bottom"/>
            <w:hideMark/>
          </w:tcPr>
          <w:p w14:paraId="36A36E6F" w14:textId="77777777" w:rsidR="004A46B6" w:rsidRPr="009128F0" w:rsidRDefault="004A46B6" w:rsidP="004A46B6">
            <w:pPr>
              <w:ind w:left="241"/>
              <w:rPr>
                <w:rFonts w:ascii="Arial" w:hAnsi="Arial" w:cs="Arial"/>
                <w:color w:val="000000" w:themeColor="text1"/>
                <w:sz w:val="18"/>
                <w:szCs w:val="18"/>
              </w:rPr>
            </w:pPr>
            <w:r w:rsidRPr="009128F0">
              <w:rPr>
                <w:rFonts w:ascii="Arial" w:hAnsi="Arial" w:cs="Arial"/>
                <w:color w:val="000000" w:themeColor="text1"/>
                <w:sz w:val="18"/>
                <w:szCs w:val="18"/>
              </w:rPr>
              <w:t xml:space="preserve">Düşük istikrarlı toplanan fon </w:t>
            </w:r>
          </w:p>
        </w:tc>
        <w:tc>
          <w:tcPr>
            <w:tcW w:w="1134" w:type="dxa"/>
            <w:tcBorders>
              <w:top w:val="nil"/>
              <w:left w:val="nil"/>
              <w:bottom w:val="nil"/>
              <w:right w:val="nil"/>
            </w:tcBorders>
            <w:shd w:val="clear" w:color="auto" w:fill="auto"/>
            <w:noWrap/>
            <w:vAlign w:val="bottom"/>
          </w:tcPr>
          <w:p w14:paraId="36D072C3" w14:textId="1FE7FD8E"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11.435.667</w:t>
            </w:r>
          </w:p>
        </w:tc>
        <w:tc>
          <w:tcPr>
            <w:tcW w:w="992" w:type="dxa"/>
            <w:tcBorders>
              <w:top w:val="nil"/>
              <w:left w:val="nil"/>
              <w:bottom w:val="nil"/>
              <w:right w:val="single" w:sz="4" w:space="0" w:color="auto"/>
            </w:tcBorders>
            <w:shd w:val="clear" w:color="auto" w:fill="auto"/>
            <w:noWrap/>
            <w:vAlign w:val="bottom"/>
          </w:tcPr>
          <w:p w14:paraId="75CF85E4" w14:textId="1ACB46A1"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6.430.003</w:t>
            </w:r>
          </w:p>
        </w:tc>
        <w:tc>
          <w:tcPr>
            <w:tcW w:w="992" w:type="dxa"/>
            <w:tcBorders>
              <w:top w:val="nil"/>
              <w:left w:val="nil"/>
              <w:bottom w:val="nil"/>
              <w:right w:val="nil"/>
            </w:tcBorders>
            <w:shd w:val="clear" w:color="auto" w:fill="auto"/>
            <w:noWrap/>
            <w:vAlign w:val="bottom"/>
          </w:tcPr>
          <w:p w14:paraId="355080FA" w14:textId="475179B3"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1.143.567</w:t>
            </w:r>
          </w:p>
        </w:tc>
        <w:tc>
          <w:tcPr>
            <w:tcW w:w="992" w:type="dxa"/>
            <w:tcBorders>
              <w:top w:val="nil"/>
              <w:left w:val="nil"/>
              <w:bottom w:val="nil"/>
              <w:right w:val="single" w:sz="4" w:space="0" w:color="auto"/>
            </w:tcBorders>
            <w:shd w:val="clear" w:color="auto" w:fill="auto"/>
            <w:noWrap/>
            <w:vAlign w:val="bottom"/>
          </w:tcPr>
          <w:p w14:paraId="6C70C81D" w14:textId="4B215427"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643.000</w:t>
            </w:r>
          </w:p>
        </w:tc>
      </w:tr>
      <w:tr w:rsidR="004A46B6" w:rsidRPr="009128F0" w14:paraId="796F41C1" w14:textId="77777777" w:rsidTr="009B4C6B">
        <w:trPr>
          <w:trHeight w:val="20"/>
        </w:trPr>
        <w:tc>
          <w:tcPr>
            <w:tcW w:w="421" w:type="dxa"/>
            <w:tcBorders>
              <w:top w:val="nil"/>
              <w:left w:val="single" w:sz="4" w:space="0" w:color="auto"/>
              <w:bottom w:val="nil"/>
              <w:right w:val="single" w:sz="4" w:space="0" w:color="auto"/>
            </w:tcBorders>
            <w:shd w:val="clear" w:color="auto" w:fill="auto"/>
            <w:noWrap/>
            <w:hideMark/>
          </w:tcPr>
          <w:p w14:paraId="2430FF08"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5</w:t>
            </w:r>
          </w:p>
        </w:tc>
        <w:tc>
          <w:tcPr>
            <w:tcW w:w="5028" w:type="dxa"/>
            <w:tcBorders>
              <w:top w:val="nil"/>
              <w:left w:val="nil"/>
              <w:bottom w:val="nil"/>
              <w:right w:val="single" w:sz="4" w:space="0" w:color="auto"/>
            </w:tcBorders>
            <w:shd w:val="clear" w:color="auto" w:fill="auto"/>
            <w:vAlign w:val="bottom"/>
            <w:hideMark/>
          </w:tcPr>
          <w:p w14:paraId="06B49FCA"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Gerçek kişi toplanan fon ve perakende toplanan fon dışında kalan teminatsız borçlar</w:t>
            </w:r>
          </w:p>
        </w:tc>
        <w:tc>
          <w:tcPr>
            <w:tcW w:w="1134" w:type="dxa"/>
            <w:tcBorders>
              <w:top w:val="nil"/>
              <w:left w:val="nil"/>
              <w:bottom w:val="nil"/>
              <w:right w:val="nil"/>
            </w:tcBorders>
            <w:shd w:val="clear" w:color="auto" w:fill="auto"/>
            <w:noWrap/>
            <w:vAlign w:val="bottom"/>
          </w:tcPr>
          <w:p w14:paraId="5A62BF9B" w14:textId="7C0555CD"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7.774.297</w:t>
            </w:r>
          </w:p>
        </w:tc>
        <w:tc>
          <w:tcPr>
            <w:tcW w:w="992" w:type="dxa"/>
            <w:tcBorders>
              <w:top w:val="nil"/>
              <w:left w:val="nil"/>
              <w:bottom w:val="nil"/>
              <w:right w:val="single" w:sz="4" w:space="0" w:color="auto"/>
            </w:tcBorders>
            <w:shd w:val="clear" w:color="auto" w:fill="auto"/>
            <w:noWrap/>
            <w:vAlign w:val="bottom"/>
          </w:tcPr>
          <w:p w14:paraId="195D7221" w14:textId="2F77D3FB"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4.934.977</w:t>
            </w:r>
          </w:p>
        </w:tc>
        <w:tc>
          <w:tcPr>
            <w:tcW w:w="992" w:type="dxa"/>
            <w:tcBorders>
              <w:top w:val="nil"/>
              <w:left w:val="nil"/>
              <w:bottom w:val="nil"/>
              <w:right w:val="nil"/>
            </w:tcBorders>
            <w:shd w:val="clear" w:color="auto" w:fill="auto"/>
            <w:noWrap/>
            <w:vAlign w:val="bottom"/>
          </w:tcPr>
          <w:p w14:paraId="30F02725" w14:textId="22A3A0F5"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4.849.163</w:t>
            </w:r>
          </w:p>
        </w:tc>
        <w:tc>
          <w:tcPr>
            <w:tcW w:w="992" w:type="dxa"/>
            <w:tcBorders>
              <w:top w:val="nil"/>
              <w:left w:val="nil"/>
              <w:bottom w:val="nil"/>
              <w:right w:val="single" w:sz="4" w:space="0" w:color="auto"/>
            </w:tcBorders>
            <w:shd w:val="clear" w:color="auto" w:fill="auto"/>
            <w:noWrap/>
            <w:vAlign w:val="bottom"/>
          </w:tcPr>
          <w:p w14:paraId="081A710A" w14:textId="34A8FCDA"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3.084.982</w:t>
            </w:r>
          </w:p>
        </w:tc>
      </w:tr>
      <w:tr w:rsidR="004A46B6" w:rsidRPr="009128F0" w14:paraId="2231F003" w14:textId="77777777" w:rsidTr="00033B8B">
        <w:trPr>
          <w:trHeight w:val="20"/>
        </w:trPr>
        <w:tc>
          <w:tcPr>
            <w:tcW w:w="421" w:type="dxa"/>
            <w:tcBorders>
              <w:top w:val="nil"/>
              <w:left w:val="single" w:sz="4" w:space="0" w:color="auto"/>
              <w:bottom w:val="nil"/>
              <w:right w:val="single" w:sz="4" w:space="0" w:color="auto"/>
            </w:tcBorders>
            <w:shd w:val="clear" w:color="auto" w:fill="auto"/>
            <w:noWrap/>
            <w:hideMark/>
          </w:tcPr>
          <w:p w14:paraId="3C3A8100"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6</w:t>
            </w:r>
          </w:p>
        </w:tc>
        <w:tc>
          <w:tcPr>
            <w:tcW w:w="5028" w:type="dxa"/>
            <w:tcBorders>
              <w:top w:val="nil"/>
              <w:left w:val="nil"/>
              <w:bottom w:val="nil"/>
              <w:right w:val="single" w:sz="4" w:space="0" w:color="auto"/>
            </w:tcBorders>
            <w:shd w:val="clear" w:color="auto" w:fill="auto"/>
            <w:noWrap/>
            <w:vAlign w:val="bottom"/>
            <w:hideMark/>
          </w:tcPr>
          <w:p w14:paraId="2B73A874" w14:textId="77777777" w:rsidR="004A46B6" w:rsidRPr="009128F0" w:rsidRDefault="004A46B6" w:rsidP="004A46B6">
            <w:pPr>
              <w:ind w:left="241"/>
              <w:rPr>
                <w:rFonts w:ascii="Arial" w:hAnsi="Arial" w:cs="Arial"/>
                <w:color w:val="000000" w:themeColor="text1"/>
                <w:sz w:val="18"/>
                <w:szCs w:val="18"/>
              </w:rPr>
            </w:pPr>
            <w:proofErr w:type="spellStart"/>
            <w:r w:rsidRPr="009128F0">
              <w:rPr>
                <w:rFonts w:ascii="Arial" w:hAnsi="Arial" w:cs="Arial"/>
                <w:color w:val="000000" w:themeColor="text1"/>
                <w:sz w:val="18"/>
                <w:szCs w:val="18"/>
              </w:rPr>
              <w:t>Operasyonel</w:t>
            </w:r>
            <w:proofErr w:type="spellEnd"/>
            <w:r w:rsidRPr="009128F0">
              <w:rPr>
                <w:rFonts w:ascii="Arial" w:hAnsi="Arial" w:cs="Arial"/>
                <w:color w:val="000000" w:themeColor="text1"/>
                <w:sz w:val="18"/>
                <w:szCs w:val="18"/>
              </w:rPr>
              <w:t xml:space="preserve"> toplanan fon</w:t>
            </w:r>
          </w:p>
        </w:tc>
        <w:tc>
          <w:tcPr>
            <w:tcW w:w="1134" w:type="dxa"/>
            <w:tcBorders>
              <w:top w:val="nil"/>
              <w:left w:val="nil"/>
              <w:bottom w:val="nil"/>
              <w:right w:val="nil"/>
            </w:tcBorders>
            <w:shd w:val="clear" w:color="auto" w:fill="auto"/>
            <w:noWrap/>
          </w:tcPr>
          <w:p w14:paraId="0F12409C" w14:textId="5A1DE2CE"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621.263</w:t>
            </w:r>
          </w:p>
        </w:tc>
        <w:tc>
          <w:tcPr>
            <w:tcW w:w="992" w:type="dxa"/>
            <w:tcBorders>
              <w:top w:val="nil"/>
              <w:left w:val="nil"/>
              <w:bottom w:val="nil"/>
              <w:right w:val="single" w:sz="4" w:space="0" w:color="auto"/>
            </w:tcBorders>
            <w:shd w:val="clear" w:color="auto" w:fill="auto"/>
            <w:noWrap/>
          </w:tcPr>
          <w:p w14:paraId="4A456BAD" w14:textId="66BA47BE"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566.389</w:t>
            </w:r>
          </w:p>
        </w:tc>
        <w:tc>
          <w:tcPr>
            <w:tcW w:w="992" w:type="dxa"/>
            <w:tcBorders>
              <w:top w:val="nil"/>
              <w:left w:val="nil"/>
              <w:bottom w:val="nil"/>
              <w:right w:val="nil"/>
            </w:tcBorders>
            <w:shd w:val="clear" w:color="auto" w:fill="auto"/>
            <w:noWrap/>
            <w:vAlign w:val="bottom"/>
          </w:tcPr>
          <w:p w14:paraId="64409EDE" w14:textId="45036232"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155.316</w:t>
            </w:r>
          </w:p>
        </w:tc>
        <w:tc>
          <w:tcPr>
            <w:tcW w:w="992" w:type="dxa"/>
            <w:tcBorders>
              <w:top w:val="nil"/>
              <w:left w:val="nil"/>
              <w:bottom w:val="nil"/>
              <w:right w:val="single" w:sz="4" w:space="0" w:color="auto"/>
            </w:tcBorders>
            <w:shd w:val="clear" w:color="auto" w:fill="auto"/>
            <w:noWrap/>
            <w:vAlign w:val="bottom"/>
          </w:tcPr>
          <w:p w14:paraId="1E1B8E61" w14:textId="43FB9C9B"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141.597</w:t>
            </w:r>
          </w:p>
        </w:tc>
      </w:tr>
      <w:tr w:rsidR="004A46B6" w:rsidRPr="009128F0" w14:paraId="577E0C5A" w14:textId="77777777" w:rsidTr="00033B8B">
        <w:trPr>
          <w:trHeight w:val="20"/>
        </w:trPr>
        <w:tc>
          <w:tcPr>
            <w:tcW w:w="421" w:type="dxa"/>
            <w:tcBorders>
              <w:top w:val="nil"/>
              <w:left w:val="single" w:sz="4" w:space="0" w:color="auto"/>
              <w:bottom w:val="nil"/>
              <w:right w:val="single" w:sz="4" w:space="0" w:color="auto"/>
            </w:tcBorders>
            <w:shd w:val="clear" w:color="auto" w:fill="auto"/>
            <w:noWrap/>
            <w:hideMark/>
          </w:tcPr>
          <w:p w14:paraId="70D17595"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7</w:t>
            </w:r>
          </w:p>
        </w:tc>
        <w:tc>
          <w:tcPr>
            <w:tcW w:w="5028" w:type="dxa"/>
            <w:tcBorders>
              <w:top w:val="nil"/>
              <w:left w:val="nil"/>
              <w:bottom w:val="nil"/>
              <w:right w:val="single" w:sz="4" w:space="0" w:color="auto"/>
            </w:tcBorders>
            <w:shd w:val="clear" w:color="auto" w:fill="auto"/>
            <w:noWrap/>
            <w:vAlign w:val="bottom"/>
            <w:hideMark/>
          </w:tcPr>
          <w:p w14:paraId="2E98D4CF" w14:textId="77777777" w:rsidR="004A46B6" w:rsidRPr="009128F0" w:rsidRDefault="004A46B6" w:rsidP="004A46B6">
            <w:pPr>
              <w:ind w:left="241"/>
              <w:rPr>
                <w:rFonts w:ascii="Arial" w:hAnsi="Arial" w:cs="Arial"/>
                <w:color w:val="000000" w:themeColor="text1"/>
                <w:sz w:val="18"/>
                <w:szCs w:val="18"/>
              </w:rPr>
            </w:pPr>
            <w:proofErr w:type="spellStart"/>
            <w:r w:rsidRPr="009128F0">
              <w:rPr>
                <w:rFonts w:ascii="Arial" w:hAnsi="Arial" w:cs="Arial"/>
                <w:color w:val="000000" w:themeColor="text1"/>
                <w:sz w:val="18"/>
                <w:szCs w:val="18"/>
              </w:rPr>
              <w:t>Operasyonel</w:t>
            </w:r>
            <w:proofErr w:type="spellEnd"/>
            <w:r w:rsidRPr="009128F0">
              <w:rPr>
                <w:rFonts w:ascii="Arial" w:hAnsi="Arial" w:cs="Arial"/>
                <w:color w:val="000000" w:themeColor="text1"/>
                <w:sz w:val="18"/>
                <w:szCs w:val="18"/>
              </w:rPr>
              <w:t xml:space="preserve"> olmayan toplanan fon</w:t>
            </w:r>
          </w:p>
        </w:tc>
        <w:tc>
          <w:tcPr>
            <w:tcW w:w="1134" w:type="dxa"/>
            <w:tcBorders>
              <w:top w:val="nil"/>
              <w:left w:val="nil"/>
              <w:bottom w:val="nil"/>
              <w:right w:val="nil"/>
            </w:tcBorders>
            <w:shd w:val="clear" w:color="auto" w:fill="auto"/>
            <w:noWrap/>
          </w:tcPr>
          <w:p w14:paraId="3828D075" w14:textId="55DCE623"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3.484.202</w:t>
            </w:r>
          </w:p>
        </w:tc>
        <w:tc>
          <w:tcPr>
            <w:tcW w:w="992" w:type="dxa"/>
            <w:tcBorders>
              <w:top w:val="nil"/>
              <w:left w:val="nil"/>
              <w:bottom w:val="nil"/>
              <w:right w:val="single" w:sz="4" w:space="0" w:color="auto"/>
            </w:tcBorders>
            <w:shd w:val="clear" w:color="auto" w:fill="auto"/>
            <w:noWrap/>
          </w:tcPr>
          <w:p w14:paraId="10D1E861" w14:textId="393BB600"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1.984.853</w:t>
            </w:r>
          </w:p>
        </w:tc>
        <w:tc>
          <w:tcPr>
            <w:tcW w:w="992" w:type="dxa"/>
            <w:tcBorders>
              <w:top w:val="nil"/>
              <w:left w:val="nil"/>
              <w:bottom w:val="nil"/>
              <w:right w:val="nil"/>
            </w:tcBorders>
            <w:shd w:val="clear" w:color="auto" w:fill="auto"/>
            <w:noWrap/>
            <w:vAlign w:val="bottom"/>
          </w:tcPr>
          <w:p w14:paraId="5FCC9CD7" w14:textId="27A6B543"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1.934.765</w:t>
            </w:r>
          </w:p>
        </w:tc>
        <w:tc>
          <w:tcPr>
            <w:tcW w:w="992" w:type="dxa"/>
            <w:tcBorders>
              <w:top w:val="nil"/>
              <w:left w:val="nil"/>
              <w:bottom w:val="nil"/>
              <w:right w:val="single" w:sz="4" w:space="0" w:color="auto"/>
            </w:tcBorders>
            <w:shd w:val="clear" w:color="auto" w:fill="auto"/>
            <w:noWrap/>
            <w:vAlign w:val="bottom"/>
          </w:tcPr>
          <w:p w14:paraId="47A9C882" w14:textId="1391A322"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1.251.416</w:t>
            </w:r>
          </w:p>
        </w:tc>
      </w:tr>
      <w:tr w:rsidR="004A46B6" w:rsidRPr="009128F0" w14:paraId="68A26500" w14:textId="77777777" w:rsidTr="00033B8B">
        <w:trPr>
          <w:trHeight w:val="20"/>
        </w:trPr>
        <w:tc>
          <w:tcPr>
            <w:tcW w:w="421" w:type="dxa"/>
            <w:tcBorders>
              <w:top w:val="nil"/>
              <w:left w:val="single" w:sz="4" w:space="0" w:color="auto"/>
              <w:bottom w:val="nil"/>
              <w:right w:val="single" w:sz="4" w:space="0" w:color="auto"/>
            </w:tcBorders>
            <w:shd w:val="clear" w:color="auto" w:fill="auto"/>
            <w:noWrap/>
            <w:hideMark/>
          </w:tcPr>
          <w:p w14:paraId="19ACAC78"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8</w:t>
            </w:r>
          </w:p>
        </w:tc>
        <w:tc>
          <w:tcPr>
            <w:tcW w:w="5028" w:type="dxa"/>
            <w:tcBorders>
              <w:top w:val="nil"/>
              <w:left w:val="nil"/>
              <w:bottom w:val="nil"/>
              <w:right w:val="single" w:sz="4" w:space="0" w:color="auto"/>
            </w:tcBorders>
            <w:shd w:val="clear" w:color="auto" w:fill="auto"/>
            <w:noWrap/>
            <w:vAlign w:val="bottom"/>
            <w:hideMark/>
          </w:tcPr>
          <w:p w14:paraId="10612DEC" w14:textId="77777777" w:rsidR="004A46B6" w:rsidRPr="009128F0" w:rsidRDefault="004A46B6" w:rsidP="004A46B6">
            <w:pPr>
              <w:ind w:left="241"/>
              <w:rPr>
                <w:rFonts w:ascii="Arial" w:hAnsi="Arial" w:cs="Arial"/>
                <w:color w:val="000000" w:themeColor="text1"/>
                <w:sz w:val="18"/>
                <w:szCs w:val="18"/>
              </w:rPr>
            </w:pPr>
            <w:r w:rsidRPr="009128F0">
              <w:rPr>
                <w:rFonts w:ascii="Arial" w:hAnsi="Arial" w:cs="Arial"/>
                <w:color w:val="000000" w:themeColor="text1"/>
                <w:sz w:val="18"/>
                <w:szCs w:val="18"/>
              </w:rPr>
              <w:t>Diğer teminatsız borçlar</w:t>
            </w:r>
          </w:p>
        </w:tc>
        <w:tc>
          <w:tcPr>
            <w:tcW w:w="1134" w:type="dxa"/>
            <w:tcBorders>
              <w:top w:val="nil"/>
              <w:left w:val="nil"/>
              <w:bottom w:val="nil"/>
              <w:right w:val="nil"/>
            </w:tcBorders>
            <w:shd w:val="clear" w:color="auto" w:fill="auto"/>
            <w:noWrap/>
          </w:tcPr>
          <w:p w14:paraId="7B2B5E4B" w14:textId="1801A7D3"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3.668.832</w:t>
            </w:r>
          </w:p>
        </w:tc>
        <w:tc>
          <w:tcPr>
            <w:tcW w:w="992" w:type="dxa"/>
            <w:tcBorders>
              <w:top w:val="nil"/>
              <w:left w:val="nil"/>
              <w:bottom w:val="nil"/>
              <w:right w:val="single" w:sz="4" w:space="0" w:color="auto"/>
            </w:tcBorders>
            <w:shd w:val="clear" w:color="auto" w:fill="auto"/>
            <w:noWrap/>
          </w:tcPr>
          <w:p w14:paraId="49CD5FDA" w14:textId="392DE9D1"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2.383.735</w:t>
            </w:r>
          </w:p>
        </w:tc>
        <w:tc>
          <w:tcPr>
            <w:tcW w:w="992" w:type="dxa"/>
            <w:tcBorders>
              <w:top w:val="nil"/>
              <w:left w:val="nil"/>
              <w:bottom w:val="nil"/>
              <w:right w:val="nil"/>
            </w:tcBorders>
            <w:shd w:val="clear" w:color="auto" w:fill="auto"/>
            <w:noWrap/>
            <w:vAlign w:val="bottom"/>
          </w:tcPr>
          <w:p w14:paraId="66E30ABB" w14:textId="2780D9B5"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2.759.082</w:t>
            </w:r>
          </w:p>
        </w:tc>
        <w:tc>
          <w:tcPr>
            <w:tcW w:w="992" w:type="dxa"/>
            <w:tcBorders>
              <w:top w:val="nil"/>
              <w:left w:val="nil"/>
              <w:bottom w:val="nil"/>
              <w:right w:val="single" w:sz="4" w:space="0" w:color="auto"/>
            </w:tcBorders>
            <w:shd w:val="clear" w:color="auto" w:fill="auto"/>
            <w:noWrap/>
            <w:vAlign w:val="bottom"/>
          </w:tcPr>
          <w:p w14:paraId="2F1F8E49" w14:textId="70C5487F"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1.691.969</w:t>
            </w:r>
          </w:p>
        </w:tc>
      </w:tr>
      <w:tr w:rsidR="004A46B6" w:rsidRPr="009128F0" w14:paraId="22CA5A30" w14:textId="77777777" w:rsidTr="00033B8B">
        <w:trPr>
          <w:trHeight w:val="20"/>
        </w:trPr>
        <w:tc>
          <w:tcPr>
            <w:tcW w:w="421" w:type="dxa"/>
            <w:tcBorders>
              <w:top w:val="nil"/>
              <w:left w:val="single" w:sz="4" w:space="0" w:color="auto"/>
              <w:bottom w:val="nil"/>
              <w:right w:val="single" w:sz="4" w:space="0" w:color="auto"/>
            </w:tcBorders>
            <w:shd w:val="clear" w:color="auto" w:fill="auto"/>
            <w:noWrap/>
            <w:hideMark/>
          </w:tcPr>
          <w:p w14:paraId="3909B314"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9</w:t>
            </w:r>
          </w:p>
        </w:tc>
        <w:tc>
          <w:tcPr>
            <w:tcW w:w="5028" w:type="dxa"/>
            <w:tcBorders>
              <w:top w:val="nil"/>
              <w:left w:val="nil"/>
              <w:bottom w:val="nil"/>
              <w:right w:val="single" w:sz="4" w:space="0" w:color="auto"/>
            </w:tcBorders>
            <w:shd w:val="clear" w:color="auto" w:fill="auto"/>
            <w:noWrap/>
            <w:vAlign w:val="bottom"/>
            <w:hideMark/>
          </w:tcPr>
          <w:p w14:paraId="4427C654"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 xml:space="preserve">Teminatlı borçlar </w:t>
            </w:r>
          </w:p>
        </w:tc>
        <w:tc>
          <w:tcPr>
            <w:tcW w:w="1134" w:type="dxa"/>
            <w:tcBorders>
              <w:top w:val="nil"/>
              <w:left w:val="nil"/>
              <w:bottom w:val="nil"/>
              <w:right w:val="nil"/>
            </w:tcBorders>
            <w:shd w:val="clear" w:color="auto" w:fill="000000" w:themeFill="text1"/>
            <w:noWrap/>
          </w:tcPr>
          <w:p w14:paraId="44F069F8" w14:textId="5B7B13DD" w:rsidR="004A46B6" w:rsidRPr="009128F0" w:rsidRDefault="004A46B6" w:rsidP="004A46B6">
            <w:pPr>
              <w:jc w:val="right"/>
              <w:rPr>
                <w:rFonts w:ascii="Arial" w:hAnsi="Arial" w:cs="Arial"/>
                <w:color w:val="000000" w:themeColor="text1"/>
                <w:sz w:val="18"/>
                <w:szCs w:val="18"/>
              </w:rPr>
            </w:pPr>
          </w:p>
        </w:tc>
        <w:tc>
          <w:tcPr>
            <w:tcW w:w="992" w:type="dxa"/>
            <w:tcBorders>
              <w:top w:val="nil"/>
              <w:left w:val="nil"/>
              <w:bottom w:val="nil"/>
              <w:right w:val="single" w:sz="4" w:space="0" w:color="auto"/>
            </w:tcBorders>
            <w:shd w:val="clear" w:color="auto" w:fill="000000" w:themeFill="text1"/>
            <w:noWrap/>
          </w:tcPr>
          <w:p w14:paraId="561E26AF" w14:textId="1BB5FC80" w:rsidR="004A46B6" w:rsidRPr="009128F0" w:rsidRDefault="004A46B6" w:rsidP="004A46B6">
            <w:pPr>
              <w:jc w:val="right"/>
              <w:rPr>
                <w:rFonts w:ascii="Arial" w:hAnsi="Arial" w:cs="Arial"/>
                <w:color w:val="000000" w:themeColor="text1"/>
                <w:sz w:val="18"/>
                <w:szCs w:val="18"/>
              </w:rPr>
            </w:pPr>
          </w:p>
        </w:tc>
        <w:tc>
          <w:tcPr>
            <w:tcW w:w="992" w:type="dxa"/>
            <w:tcBorders>
              <w:top w:val="nil"/>
              <w:left w:val="nil"/>
              <w:bottom w:val="nil"/>
              <w:right w:val="nil"/>
            </w:tcBorders>
            <w:shd w:val="clear" w:color="auto" w:fill="auto"/>
            <w:noWrap/>
            <w:vAlign w:val="bottom"/>
          </w:tcPr>
          <w:p w14:paraId="5DBEEE60" w14:textId="520D8223" w:rsidR="004A46B6" w:rsidRPr="009128F0" w:rsidRDefault="004A46B6" w:rsidP="004A46B6">
            <w:pPr>
              <w:jc w:val="right"/>
              <w:rPr>
                <w:rFonts w:ascii="Arial" w:hAnsi="Arial" w:cs="Arial"/>
                <w:color w:val="000000" w:themeColor="text1"/>
                <w:sz w:val="18"/>
                <w:szCs w:val="18"/>
              </w:rPr>
            </w:pPr>
            <w:r>
              <w:rPr>
                <w:rFonts w:ascii="Arial" w:hAnsi="Arial" w:cs="Arial"/>
                <w:color w:val="000000" w:themeColor="text1"/>
                <w:sz w:val="18"/>
                <w:szCs w:val="18"/>
              </w:rPr>
              <w:t>-</w:t>
            </w:r>
          </w:p>
        </w:tc>
        <w:tc>
          <w:tcPr>
            <w:tcW w:w="992" w:type="dxa"/>
            <w:tcBorders>
              <w:top w:val="nil"/>
              <w:left w:val="nil"/>
              <w:bottom w:val="nil"/>
              <w:right w:val="single" w:sz="4" w:space="0" w:color="auto"/>
            </w:tcBorders>
            <w:shd w:val="clear" w:color="auto" w:fill="auto"/>
            <w:noWrap/>
            <w:vAlign w:val="bottom"/>
          </w:tcPr>
          <w:p w14:paraId="00CBBACF" w14:textId="06DF2079" w:rsidR="004A46B6" w:rsidRPr="009128F0" w:rsidRDefault="004A46B6" w:rsidP="004A46B6">
            <w:pPr>
              <w:jc w:val="right"/>
              <w:rPr>
                <w:rFonts w:ascii="Arial" w:hAnsi="Arial" w:cs="Arial"/>
                <w:color w:val="000000" w:themeColor="text1"/>
                <w:sz w:val="18"/>
                <w:szCs w:val="18"/>
              </w:rPr>
            </w:pPr>
            <w:r>
              <w:rPr>
                <w:rFonts w:ascii="Arial" w:hAnsi="Arial" w:cs="Arial"/>
                <w:color w:val="000000" w:themeColor="text1"/>
                <w:sz w:val="18"/>
                <w:szCs w:val="18"/>
              </w:rPr>
              <w:t>-</w:t>
            </w:r>
          </w:p>
        </w:tc>
      </w:tr>
      <w:tr w:rsidR="004A46B6" w:rsidRPr="009128F0" w14:paraId="44C13622" w14:textId="77777777" w:rsidTr="009B4C6B">
        <w:trPr>
          <w:trHeight w:val="20"/>
        </w:trPr>
        <w:tc>
          <w:tcPr>
            <w:tcW w:w="421" w:type="dxa"/>
            <w:tcBorders>
              <w:top w:val="nil"/>
              <w:left w:val="single" w:sz="4" w:space="0" w:color="auto"/>
              <w:bottom w:val="nil"/>
              <w:right w:val="single" w:sz="4" w:space="0" w:color="auto"/>
            </w:tcBorders>
            <w:shd w:val="clear" w:color="auto" w:fill="auto"/>
            <w:noWrap/>
            <w:hideMark/>
          </w:tcPr>
          <w:p w14:paraId="47F2A5C0"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10</w:t>
            </w:r>
          </w:p>
        </w:tc>
        <w:tc>
          <w:tcPr>
            <w:tcW w:w="5028" w:type="dxa"/>
            <w:tcBorders>
              <w:top w:val="nil"/>
              <w:left w:val="nil"/>
              <w:bottom w:val="nil"/>
              <w:right w:val="single" w:sz="4" w:space="0" w:color="auto"/>
            </w:tcBorders>
            <w:shd w:val="clear" w:color="auto" w:fill="auto"/>
            <w:noWrap/>
            <w:vAlign w:val="bottom"/>
            <w:hideMark/>
          </w:tcPr>
          <w:p w14:paraId="42CD9293"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Diğer nakit çıkışları</w:t>
            </w:r>
          </w:p>
        </w:tc>
        <w:tc>
          <w:tcPr>
            <w:tcW w:w="1134" w:type="dxa"/>
            <w:tcBorders>
              <w:top w:val="nil"/>
              <w:left w:val="nil"/>
              <w:bottom w:val="nil"/>
              <w:right w:val="nil"/>
            </w:tcBorders>
            <w:shd w:val="clear" w:color="auto" w:fill="auto"/>
            <w:noWrap/>
            <w:vAlign w:val="bottom"/>
          </w:tcPr>
          <w:p w14:paraId="637CEF10" w14:textId="0948EECB"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850.949</w:t>
            </w:r>
          </w:p>
        </w:tc>
        <w:tc>
          <w:tcPr>
            <w:tcW w:w="992" w:type="dxa"/>
            <w:tcBorders>
              <w:top w:val="nil"/>
              <w:left w:val="nil"/>
              <w:bottom w:val="nil"/>
              <w:right w:val="single" w:sz="4" w:space="0" w:color="auto"/>
            </w:tcBorders>
            <w:shd w:val="clear" w:color="auto" w:fill="auto"/>
            <w:noWrap/>
            <w:vAlign w:val="bottom"/>
          </w:tcPr>
          <w:p w14:paraId="4AEC1499" w14:textId="135B4881"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738.738</w:t>
            </w:r>
          </w:p>
        </w:tc>
        <w:tc>
          <w:tcPr>
            <w:tcW w:w="992" w:type="dxa"/>
            <w:tcBorders>
              <w:top w:val="nil"/>
              <w:left w:val="nil"/>
              <w:bottom w:val="nil"/>
              <w:right w:val="nil"/>
            </w:tcBorders>
            <w:shd w:val="clear" w:color="auto" w:fill="auto"/>
            <w:noWrap/>
            <w:vAlign w:val="bottom"/>
          </w:tcPr>
          <w:p w14:paraId="5DDF1EFA" w14:textId="070DBC48"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850.949</w:t>
            </w:r>
          </w:p>
        </w:tc>
        <w:tc>
          <w:tcPr>
            <w:tcW w:w="992" w:type="dxa"/>
            <w:tcBorders>
              <w:top w:val="nil"/>
              <w:left w:val="nil"/>
              <w:bottom w:val="nil"/>
              <w:right w:val="single" w:sz="4" w:space="0" w:color="auto"/>
            </w:tcBorders>
            <w:shd w:val="clear" w:color="auto" w:fill="auto"/>
            <w:noWrap/>
            <w:vAlign w:val="bottom"/>
          </w:tcPr>
          <w:p w14:paraId="53B43E27" w14:textId="5E187CD2"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738.738</w:t>
            </w:r>
          </w:p>
        </w:tc>
      </w:tr>
      <w:tr w:rsidR="004A46B6" w:rsidRPr="009128F0" w14:paraId="1C8A807F" w14:textId="77777777" w:rsidTr="009B4C6B">
        <w:trPr>
          <w:trHeight w:val="20"/>
        </w:trPr>
        <w:tc>
          <w:tcPr>
            <w:tcW w:w="421" w:type="dxa"/>
            <w:tcBorders>
              <w:top w:val="nil"/>
              <w:left w:val="single" w:sz="4" w:space="0" w:color="auto"/>
              <w:bottom w:val="nil"/>
              <w:right w:val="single" w:sz="4" w:space="0" w:color="auto"/>
            </w:tcBorders>
            <w:shd w:val="clear" w:color="auto" w:fill="auto"/>
            <w:noWrap/>
            <w:hideMark/>
          </w:tcPr>
          <w:p w14:paraId="434699A2"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11</w:t>
            </w:r>
          </w:p>
        </w:tc>
        <w:tc>
          <w:tcPr>
            <w:tcW w:w="5028" w:type="dxa"/>
            <w:tcBorders>
              <w:top w:val="nil"/>
              <w:left w:val="nil"/>
              <w:bottom w:val="nil"/>
              <w:right w:val="single" w:sz="4" w:space="0" w:color="auto"/>
            </w:tcBorders>
            <w:shd w:val="clear" w:color="auto" w:fill="auto"/>
            <w:noWrap/>
            <w:vAlign w:val="bottom"/>
            <w:hideMark/>
          </w:tcPr>
          <w:p w14:paraId="0680A92E" w14:textId="77777777" w:rsidR="004A46B6" w:rsidRPr="009128F0" w:rsidRDefault="004A46B6" w:rsidP="004A46B6">
            <w:pPr>
              <w:ind w:left="227"/>
              <w:rPr>
                <w:rFonts w:ascii="Arial" w:hAnsi="Arial" w:cs="Arial"/>
                <w:color w:val="000000" w:themeColor="text1"/>
                <w:sz w:val="18"/>
                <w:szCs w:val="18"/>
              </w:rPr>
            </w:pPr>
            <w:r w:rsidRPr="009128F0">
              <w:rPr>
                <w:rFonts w:ascii="Arial" w:hAnsi="Arial" w:cs="Arial"/>
                <w:color w:val="000000" w:themeColor="text1"/>
                <w:sz w:val="18"/>
                <w:szCs w:val="18"/>
              </w:rPr>
              <w:t>Türev yükümlülükler ve teminat tamamlama yükümlülükleri</w:t>
            </w:r>
          </w:p>
        </w:tc>
        <w:tc>
          <w:tcPr>
            <w:tcW w:w="1134" w:type="dxa"/>
            <w:tcBorders>
              <w:top w:val="nil"/>
              <w:left w:val="nil"/>
              <w:bottom w:val="nil"/>
              <w:right w:val="nil"/>
            </w:tcBorders>
            <w:shd w:val="clear" w:color="auto" w:fill="auto"/>
            <w:noWrap/>
            <w:vAlign w:val="bottom"/>
          </w:tcPr>
          <w:p w14:paraId="10E70E93" w14:textId="0705EAB3"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850.949</w:t>
            </w:r>
          </w:p>
        </w:tc>
        <w:tc>
          <w:tcPr>
            <w:tcW w:w="992" w:type="dxa"/>
            <w:tcBorders>
              <w:top w:val="nil"/>
              <w:left w:val="nil"/>
              <w:bottom w:val="nil"/>
              <w:right w:val="single" w:sz="4" w:space="0" w:color="auto"/>
            </w:tcBorders>
            <w:shd w:val="clear" w:color="auto" w:fill="auto"/>
            <w:noWrap/>
            <w:vAlign w:val="bottom"/>
          </w:tcPr>
          <w:p w14:paraId="0B26CE1C" w14:textId="4CEC185D"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738.738</w:t>
            </w:r>
          </w:p>
        </w:tc>
        <w:tc>
          <w:tcPr>
            <w:tcW w:w="992" w:type="dxa"/>
            <w:tcBorders>
              <w:top w:val="nil"/>
              <w:left w:val="nil"/>
              <w:bottom w:val="nil"/>
              <w:right w:val="nil"/>
            </w:tcBorders>
            <w:shd w:val="clear" w:color="auto" w:fill="auto"/>
            <w:noWrap/>
            <w:vAlign w:val="bottom"/>
          </w:tcPr>
          <w:p w14:paraId="6ABDBE31" w14:textId="09ACDEB7"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850.949</w:t>
            </w:r>
          </w:p>
        </w:tc>
        <w:tc>
          <w:tcPr>
            <w:tcW w:w="992" w:type="dxa"/>
            <w:tcBorders>
              <w:top w:val="nil"/>
              <w:left w:val="nil"/>
              <w:bottom w:val="nil"/>
              <w:right w:val="single" w:sz="4" w:space="0" w:color="auto"/>
            </w:tcBorders>
            <w:shd w:val="clear" w:color="auto" w:fill="auto"/>
            <w:noWrap/>
            <w:vAlign w:val="bottom"/>
          </w:tcPr>
          <w:p w14:paraId="0C365C95" w14:textId="45C0338A"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738.738</w:t>
            </w:r>
          </w:p>
        </w:tc>
      </w:tr>
      <w:tr w:rsidR="004A46B6" w:rsidRPr="009128F0" w14:paraId="7A00ACE4" w14:textId="77777777" w:rsidTr="009B4C6B">
        <w:trPr>
          <w:trHeight w:val="20"/>
        </w:trPr>
        <w:tc>
          <w:tcPr>
            <w:tcW w:w="421" w:type="dxa"/>
            <w:tcBorders>
              <w:top w:val="nil"/>
              <w:left w:val="single" w:sz="4" w:space="0" w:color="auto"/>
              <w:bottom w:val="nil"/>
              <w:right w:val="single" w:sz="4" w:space="0" w:color="auto"/>
            </w:tcBorders>
            <w:shd w:val="clear" w:color="auto" w:fill="auto"/>
            <w:noWrap/>
            <w:hideMark/>
          </w:tcPr>
          <w:p w14:paraId="08703CBD"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12</w:t>
            </w:r>
          </w:p>
        </w:tc>
        <w:tc>
          <w:tcPr>
            <w:tcW w:w="5028" w:type="dxa"/>
            <w:tcBorders>
              <w:top w:val="nil"/>
              <w:left w:val="nil"/>
              <w:bottom w:val="nil"/>
              <w:right w:val="single" w:sz="4" w:space="0" w:color="auto"/>
            </w:tcBorders>
            <w:shd w:val="clear" w:color="auto" w:fill="auto"/>
            <w:noWrap/>
            <w:vAlign w:val="bottom"/>
            <w:hideMark/>
          </w:tcPr>
          <w:p w14:paraId="54D6E5C4" w14:textId="77777777" w:rsidR="004A46B6" w:rsidRPr="009128F0" w:rsidRDefault="004A46B6" w:rsidP="004A46B6">
            <w:pPr>
              <w:ind w:left="227"/>
              <w:rPr>
                <w:rFonts w:ascii="Arial" w:hAnsi="Arial" w:cs="Arial"/>
                <w:color w:val="000000" w:themeColor="text1"/>
                <w:sz w:val="18"/>
                <w:szCs w:val="18"/>
              </w:rPr>
            </w:pPr>
            <w:r w:rsidRPr="009128F0">
              <w:rPr>
                <w:rFonts w:ascii="Arial" w:hAnsi="Arial" w:cs="Arial"/>
                <w:color w:val="000000" w:themeColor="text1"/>
                <w:sz w:val="18"/>
                <w:szCs w:val="18"/>
              </w:rPr>
              <w:t xml:space="preserve">Yapılandırılmış finansal araçlardan borçlar </w:t>
            </w:r>
          </w:p>
        </w:tc>
        <w:tc>
          <w:tcPr>
            <w:tcW w:w="1134" w:type="dxa"/>
            <w:tcBorders>
              <w:top w:val="nil"/>
              <w:left w:val="nil"/>
              <w:bottom w:val="nil"/>
              <w:right w:val="nil"/>
            </w:tcBorders>
            <w:shd w:val="clear" w:color="auto" w:fill="auto"/>
            <w:noWrap/>
            <w:vAlign w:val="bottom"/>
          </w:tcPr>
          <w:p w14:paraId="53397881" w14:textId="29B0D8D5" w:rsidR="004A46B6" w:rsidRPr="009128F0" w:rsidRDefault="004A46B6" w:rsidP="004A46B6">
            <w:pPr>
              <w:jc w:val="right"/>
              <w:rPr>
                <w:rFonts w:ascii="Arial" w:hAnsi="Arial" w:cs="Arial"/>
              </w:rPr>
            </w:pPr>
            <w:r>
              <w:rPr>
                <w:rFonts w:ascii="Arial" w:hAnsi="Arial" w:cs="Arial"/>
                <w:color w:val="000000" w:themeColor="text1"/>
                <w:sz w:val="18"/>
                <w:szCs w:val="18"/>
              </w:rPr>
              <w:t>-</w:t>
            </w:r>
          </w:p>
        </w:tc>
        <w:tc>
          <w:tcPr>
            <w:tcW w:w="992" w:type="dxa"/>
            <w:tcBorders>
              <w:top w:val="nil"/>
              <w:left w:val="nil"/>
              <w:bottom w:val="nil"/>
              <w:right w:val="single" w:sz="4" w:space="0" w:color="auto"/>
            </w:tcBorders>
            <w:shd w:val="clear" w:color="auto" w:fill="auto"/>
            <w:noWrap/>
            <w:vAlign w:val="bottom"/>
          </w:tcPr>
          <w:p w14:paraId="5ED0C0B5" w14:textId="12DCDF89" w:rsidR="004A46B6" w:rsidRPr="009128F0" w:rsidRDefault="004A46B6" w:rsidP="004A46B6">
            <w:pPr>
              <w:jc w:val="right"/>
              <w:rPr>
                <w:rFonts w:ascii="Arial" w:hAnsi="Arial" w:cs="Arial"/>
              </w:rPr>
            </w:pPr>
            <w:r>
              <w:rPr>
                <w:rFonts w:ascii="Arial" w:hAnsi="Arial" w:cs="Arial"/>
                <w:color w:val="000000" w:themeColor="text1"/>
                <w:sz w:val="18"/>
                <w:szCs w:val="18"/>
              </w:rPr>
              <w:t>-</w:t>
            </w:r>
          </w:p>
        </w:tc>
        <w:tc>
          <w:tcPr>
            <w:tcW w:w="992" w:type="dxa"/>
            <w:tcBorders>
              <w:top w:val="nil"/>
              <w:left w:val="nil"/>
              <w:bottom w:val="nil"/>
              <w:right w:val="nil"/>
            </w:tcBorders>
            <w:shd w:val="clear" w:color="auto" w:fill="auto"/>
            <w:noWrap/>
            <w:vAlign w:val="bottom"/>
          </w:tcPr>
          <w:p w14:paraId="097DC36A" w14:textId="285FF863" w:rsidR="004A46B6" w:rsidRPr="009128F0" w:rsidRDefault="004A46B6" w:rsidP="004A46B6">
            <w:pPr>
              <w:jc w:val="right"/>
              <w:rPr>
                <w:rFonts w:ascii="Arial" w:hAnsi="Arial" w:cs="Arial"/>
              </w:rPr>
            </w:pPr>
            <w:r>
              <w:rPr>
                <w:rFonts w:ascii="Arial" w:hAnsi="Arial" w:cs="Arial"/>
                <w:color w:val="000000" w:themeColor="text1"/>
                <w:sz w:val="18"/>
                <w:szCs w:val="18"/>
              </w:rPr>
              <w:t>-</w:t>
            </w:r>
          </w:p>
        </w:tc>
        <w:tc>
          <w:tcPr>
            <w:tcW w:w="992" w:type="dxa"/>
            <w:tcBorders>
              <w:top w:val="nil"/>
              <w:left w:val="nil"/>
              <w:bottom w:val="nil"/>
              <w:right w:val="single" w:sz="4" w:space="0" w:color="auto"/>
            </w:tcBorders>
            <w:shd w:val="clear" w:color="auto" w:fill="auto"/>
            <w:noWrap/>
            <w:vAlign w:val="bottom"/>
          </w:tcPr>
          <w:p w14:paraId="38BE5CF3" w14:textId="2216C482" w:rsidR="004A46B6" w:rsidRPr="009128F0" w:rsidRDefault="004A46B6" w:rsidP="004A46B6">
            <w:pPr>
              <w:jc w:val="right"/>
              <w:rPr>
                <w:rFonts w:ascii="Arial" w:hAnsi="Arial" w:cs="Arial"/>
              </w:rPr>
            </w:pPr>
            <w:r>
              <w:rPr>
                <w:rFonts w:ascii="Arial" w:hAnsi="Arial" w:cs="Arial"/>
                <w:color w:val="000000" w:themeColor="text1"/>
                <w:sz w:val="18"/>
                <w:szCs w:val="18"/>
              </w:rPr>
              <w:t>-</w:t>
            </w:r>
          </w:p>
        </w:tc>
      </w:tr>
      <w:tr w:rsidR="004A46B6" w:rsidRPr="009128F0" w14:paraId="1C1C1928" w14:textId="77777777" w:rsidTr="009B4C6B">
        <w:trPr>
          <w:trHeight w:val="20"/>
        </w:trPr>
        <w:tc>
          <w:tcPr>
            <w:tcW w:w="421" w:type="dxa"/>
            <w:tcBorders>
              <w:top w:val="nil"/>
              <w:left w:val="single" w:sz="4" w:space="0" w:color="auto"/>
              <w:bottom w:val="nil"/>
              <w:right w:val="single" w:sz="4" w:space="0" w:color="auto"/>
            </w:tcBorders>
            <w:shd w:val="clear" w:color="auto" w:fill="auto"/>
            <w:noWrap/>
            <w:hideMark/>
          </w:tcPr>
          <w:p w14:paraId="06F5A623"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13</w:t>
            </w:r>
          </w:p>
        </w:tc>
        <w:tc>
          <w:tcPr>
            <w:tcW w:w="5028" w:type="dxa"/>
            <w:tcBorders>
              <w:top w:val="nil"/>
              <w:left w:val="nil"/>
              <w:bottom w:val="nil"/>
              <w:right w:val="single" w:sz="4" w:space="0" w:color="auto"/>
            </w:tcBorders>
            <w:shd w:val="clear" w:color="auto" w:fill="auto"/>
            <w:vAlign w:val="bottom"/>
            <w:hideMark/>
          </w:tcPr>
          <w:p w14:paraId="18F33135" w14:textId="77777777" w:rsidR="004A46B6" w:rsidRPr="009128F0" w:rsidRDefault="004A46B6" w:rsidP="004A46B6">
            <w:pPr>
              <w:ind w:left="227"/>
              <w:rPr>
                <w:rFonts w:ascii="Arial" w:hAnsi="Arial" w:cs="Arial"/>
                <w:color w:val="000000" w:themeColor="text1"/>
                <w:sz w:val="18"/>
                <w:szCs w:val="18"/>
              </w:rPr>
            </w:pPr>
            <w:r w:rsidRPr="009128F0">
              <w:rPr>
                <w:rFonts w:ascii="Arial" w:hAnsi="Arial" w:cs="Arial"/>
                <w:color w:val="000000" w:themeColor="text1"/>
                <w:sz w:val="18"/>
                <w:szCs w:val="18"/>
              </w:rPr>
              <w:t xml:space="preserve">Finansal piyasalara olan borçlar için verilen ödeme taahhütleri ile diğer bilanço dışı yükümlülükler </w:t>
            </w:r>
          </w:p>
        </w:tc>
        <w:tc>
          <w:tcPr>
            <w:tcW w:w="1134" w:type="dxa"/>
            <w:tcBorders>
              <w:top w:val="nil"/>
              <w:left w:val="nil"/>
              <w:bottom w:val="nil"/>
              <w:right w:val="nil"/>
            </w:tcBorders>
            <w:shd w:val="clear" w:color="auto" w:fill="auto"/>
            <w:noWrap/>
            <w:vAlign w:val="bottom"/>
          </w:tcPr>
          <w:p w14:paraId="44B38356" w14:textId="0B7CC25A" w:rsidR="004A46B6" w:rsidRPr="009128F0" w:rsidRDefault="004A46B6" w:rsidP="004A46B6">
            <w:pPr>
              <w:jc w:val="right"/>
              <w:rPr>
                <w:rFonts w:ascii="Arial" w:hAnsi="Arial" w:cs="Arial"/>
              </w:rPr>
            </w:pPr>
            <w:r>
              <w:rPr>
                <w:rFonts w:ascii="Arial" w:hAnsi="Arial" w:cs="Arial"/>
                <w:color w:val="000000" w:themeColor="text1"/>
                <w:sz w:val="18"/>
                <w:szCs w:val="18"/>
              </w:rPr>
              <w:t>-</w:t>
            </w:r>
          </w:p>
        </w:tc>
        <w:tc>
          <w:tcPr>
            <w:tcW w:w="992" w:type="dxa"/>
            <w:tcBorders>
              <w:top w:val="nil"/>
              <w:left w:val="nil"/>
              <w:bottom w:val="nil"/>
              <w:right w:val="single" w:sz="4" w:space="0" w:color="auto"/>
            </w:tcBorders>
            <w:shd w:val="clear" w:color="auto" w:fill="auto"/>
            <w:noWrap/>
            <w:vAlign w:val="bottom"/>
          </w:tcPr>
          <w:p w14:paraId="35C26637" w14:textId="335B5D60" w:rsidR="004A46B6" w:rsidRPr="009128F0" w:rsidRDefault="004A46B6" w:rsidP="004A46B6">
            <w:pPr>
              <w:jc w:val="right"/>
              <w:rPr>
                <w:rFonts w:ascii="Arial" w:hAnsi="Arial" w:cs="Arial"/>
              </w:rPr>
            </w:pPr>
            <w:r>
              <w:rPr>
                <w:rFonts w:ascii="Arial" w:hAnsi="Arial" w:cs="Arial"/>
                <w:color w:val="000000" w:themeColor="text1"/>
                <w:sz w:val="18"/>
                <w:szCs w:val="18"/>
              </w:rPr>
              <w:t>-</w:t>
            </w:r>
          </w:p>
        </w:tc>
        <w:tc>
          <w:tcPr>
            <w:tcW w:w="992" w:type="dxa"/>
            <w:tcBorders>
              <w:top w:val="nil"/>
              <w:left w:val="nil"/>
              <w:bottom w:val="nil"/>
              <w:right w:val="nil"/>
            </w:tcBorders>
            <w:shd w:val="clear" w:color="auto" w:fill="auto"/>
            <w:noWrap/>
            <w:vAlign w:val="bottom"/>
          </w:tcPr>
          <w:p w14:paraId="7DD81C00" w14:textId="26A802AF" w:rsidR="004A46B6" w:rsidRPr="009128F0" w:rsidRDefault="004A46B6" w:rsidP="004A46B6">
            <w:pPr>
              <w:jc w:val="right"/>
              <w:rPr>
                <w:rFonts w:ascii="Arial" w:hAnsi="Arial" w:cs="Arial"/>
              </w:rPr>
            </w:pPr>
            <w:r>
              <w:rPr>
                <w:rFonts w:ascii="Arial" w:hAnsi="Arial" w:cs="Arial"/>
                <w:color w:val="000000" w:themeColor="text1"/>
                <w:sz w:val="18"/>
                <w:szCs w:val="18"/>
              </w:rPr>
              <w:t>-</w:t>
            </w:r>
          </w:p>
        </w:tc>
        <w:tc>
          <w:tcPr>
            <w:tcW w:w="992" w:type="dxa"/>
            <w:tcBorders>
              <w:top w:val="nil"/>
              <w:left w:val="nil"/>
              <w:bottom w:val="nil"/>
              <w:right w:val="single" w:sz="4" w:space="0" w:color="auto"/>
            </w:tcBorders>
            <w:shd w:val="clear" w:color="auto" w:fill="auto"/>
            <w:noWrap/>
            <w:vAlign w:val="bottom"/>
          </w:tcPr>
          <w:p w14:paraId="66B72BE7" w14:textId="21F8018F" w:rsidR="004A46B6" w:rsidRPr="009128F0" w:rsidRDefault="004A46B6" w:rsidP="004A46B6">
            <w:pPr>
              <w:jc w:val="right"/>
              <w:rPr>
                <w:rFonts w:ascii="Arial" w:hAnsi="Arial" w:cs="Arial"/>
              </w:rPr>
            </w:pPr>
            <w:r>
              <w:rPr>
                <w:rFonts w:ascii="Arial" w:hAnsi="Arial" w:cs="Arial"/>
                <w:color w:val="000000" w:themeColor="text1"/>
                <w:sz w:val="18"/>
                <w:szCs w:val="18"/>
              </w:rPr>
              <w:t>-</w:t>
            </w:r>
          </w:p>
        </w:tc>
      </w:tr>
      <w:tr w:rsidR="004A46B6" w:rsidRPr="009128F0" w14:paraId="2EDA5E3B" w14:textId="77777777" w:rsidTr="009B4C6B">
        <w:trPr>
          <w:trHeight w:val="20"/>
        </w:trPr>
        <w:tc>
          <w:tcPr>
            <w:tcW w:w="421" w:type="dxa"/>
            <w:tcBorders>
              <w:top w:val="nil"/>
              <w:left w:val="single" w:sz="4" w:space="0" w:color="auto"/>
              <w:bottom w:val="nil"/>
              <w:right w:val="single" w:sz="4" w:space="0" w:color="auto"/>
            </w:tcBorders>
            <w:shd w:val="clear" w:color="auto" w:fill="auto"/>
            <w:noWrap/>
            <w:hideMark/>
          </w:tcPr>
          <w:p w14:paraId="7CFDDE02"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14</w:t>
            </w:r>
          </w:p>
        </w:tc>
        <w:tc>
          <w:tcPr>
            <w:tcW w:w="5028" w:type="dxa"/>
            <w:tcBorders>
              <w:top w:val="nil"/>
              <w:left w:val="nil"/>
              <w:bottom w:val="nil"/>
              <w:right w:val="single" w:sz="4" w:space="0" w:color="auto"/>
            </w:tcBorders>
            <w:shd w:val="clear" w:color="auto" w:fill="auto"/>
            <w:vAlign w:val="bottom"/>
            <w:hideMark/>
          </w:tcPr>
          <w:p w14:paraId="323AE1B2"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14:paraId="17F143F5" w14:textId="0DB62C8E" w:rsidR="004A46B6" w:rsidRPr="009128F0" w:rsidRDefault="004A46B6" w:rsidP="004A46B6">
            <w:pPr>
              <w:jc w:val="right"/>
              <w:rPr>
                <w:rFonts w:ascii="Arial" w:hAnsi="Arial" w:cs="Arial"/>
              </w:rPr>
            </w:pPr>
            <w:r>
              <w:rPr>
                <w:rFonts w:ascii="Arial" w:hAnsi="Arial" w:cs="Arial"/>
                <w:color w:val="000000" w:themeColor="text1"/>
                <w:sz w:val="18"/>
                <w:szCs w:val="18"/>
              </w:rPr>
              <w:t>-</w:t>
            </w:r>
          </w:p>
        </w:tc>
        <w:tc>
          <w:tcPr>
            <w:tcW w:w="992" w:type="dxa"/>
            <w:tcBorders>
              <w:top w:val="nil"/>
              <w:left w:val="nil"/>
              <w:bottom w:val="nil"/>
              <w:right w:val="single" w:sz="4" w:space="0" w:color="auto"/>
            </w:tcBorders>
            <w:shd w:val="clear" w:color="auto" w:fill="auto"/>
            <w:noWrap/>
            <w:vAlign w:val="bottom"/>
          </w:tcPr>
          <w:p w14:paraId="1DC8BCC3" w14:textId="17171F08" w:rsidR="004A46B6" w:rsidRPr="009128F0" w:rsidRDefault="004A46B6" w:rsidP="004A46B6">
            <w:pPr>
              <w:jc w:val="right"/>
              <w:rPr>
                <w:rFonts w:ascii="Arial" w:hAnsi="Arial" w:cs="Arial"/>
              </w:rPr>
            </w:pPr>
            <w:r>
              <w:rPr>
                <w:rFonts w:ascii="Arial" w:hAnsi="Arial" w:cs="Arial"/>
                <w:color w:val="000000" w:themeColor="text1"/>
                <w:sz w:val="18"/>
                <w:szCs w:val="18"/>
              </w:rPr>
              <w:t>-</w:t>
            </w:r>
          </w:p>
        </w:tc>
        <w:tc>
          <w:tcPr>
            <w:tcW w:w="992" w:type="dxa"/>
            <w:tcBorders>
              <w:top w:val="nil"/>
              <w:left w:val="nil"/>
              <w:bottom w:val="nil"/>
              <w:right w:val="nil"/>
            </w:tcBorders>
            <w:shd w:val="clear" w:color="auto" w:fill="auto"/>
            <w:noWrap/>
            <w:vAlign w:val="bottom"/>
          </w:tcPr>
          <w:p w14:paraId="38FE4581" w14:textId="55AF2B3E" w:rsidR="004A46B6" w:rsidRPr="009128F0" w:rsidRDefault="004A46B6" w:rsidP="004A46B6">
            <w:pPr>
              <w:jc w:val="right"/>
              <w:rPr>
                <w:rFonts w:ascii="Arial" w:hAnsi="Arial" w:cs="Arial"/>
              </w:rPr>
            </w:pPr>
            <w:r>
              <w:rPr>
                <w:rFonts w:ascii="Arial" w:hAnsi="Arial" w:cs="Arial"/>
                <w:color w:val="000000" w:themeColor="text1"/>
                <w:sz w:val="18"/>
                <w:szCs w:val="18"/>
              </w:rPr>
              <w:t>-</w:t>
            </w:r>
          </w:p>
        </w:tc>
        <w:tc>
          <w:tcPr>
            <w:tcW w:w="992" w:type="dxa"/>
            <w:tcBorders>
              <w:top w:val="nil"/>
              <w:left w:val="nil"/>
              <w:bottom w:val="nil"/>
              <w:right w:val="single" w:sz="4" w:space="0" w:color="auto"/>
            </w:tcBorders>
            <w:shd w:val="clear" w:color="auto" w:fill="auto"/>
            <w:noWrap/>
            <w:vAlign w:val="bottom"/>
          </w:tcPr>
          <w:p w14:paraId="0DBD3657" w14:textId="6CDEF4C3" w:rsidR="004A46B6" w:rsidRPr="009128F0" w:rsidRDefault="004A46B6" w:rsidP="004A46B6">
            <w:pPr>
              <w:jc w:val="right"/>
              <w:rPr>
                <w:rFonts w:ascii="Arial" w:hAnsi="Arial" w:cs="Arial"/>
              </w:rPr>
            </w:pPr>
            <w:r>
              <w:rPr>
                <w:rFonts w:ascii="Arial" w:hAnsi="Arial" w:cs="Arial"/>
                <w:color w:val="000000" w:themeColor="text1"/>
                <w:sz w:val="18"/>
                <w:szCs w:val="18"/>
              </w:rPr>
              <w:t>-</w:t>
            </w:r>
          </w:p>
        </w:tc>
      </w:tr>
      <w:tr w:rsidR="004A46B6" w:rsidRPr="009128F0" w14:paraId="3A4DE9CA" w14:textId="77777777" w:rsidTr="009B4C6B">
        <w:trPr>
          <w:trHeight w:val="20"/>
        </w:trPr>
        <w:tc>
          <w:tcPr>
            <w:tcW w:w="421" w:type="dxa"/>
            <w:tcBorders>
              <w:top w:val="nil"/>
              <w:left w:val="single" w:sz="4" w:space="0" w:color="auto"/>
              <w:bottom w:val="single" w:sz="4" w:space="0" w:color="auto"/>
              <w:right w:val="single" w:sz="4" w:space="0" w:color="auto"/>
            </w:tcBorders>
            <w:shd w:val="clear" w:color="auto" w:fill="auto"/>
            <w:noWrap/>
            <w:hideMark/>
          </w:tcPr>
          <w:p w14:paraId="0A5DC0DF"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15</w:t>
            </w:r>
          </w:p>
        </w:tc>
        <w:tc>
          <w:tcPr>
            <w:tcW w:w="5028" w:type="dxa"/>
            <w:tcBorders>
              <w:top w:val="nil"/>
              <w:left w:val="nil"/>
              <w:bottom w:val="single" w:sz="4" w:space="0" w:color="auto"/>
              <w:right w:val="single" w:sz="4" w:space="0" w:color="auto"/>
            </w:tcBorders>
            <w:shd w:val="clear" w:color="auto" w:fill="auto"/>
            <w:noWrap/>
            <w:vAlign w:val="bottom"/>
            <w:hideMark/>
          </w:tcPr>
          <w:p w14:paraId="49BCF0C5"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bottom"/>
          </w:tcPr>
          <w:p w14:paraId="706D9386" w14:textId="5B412C74"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8.741.339</w:t>
            </w:r>
          </w:p>
        </w:tc>
        <w:tc>
          <w:tcPr>
            <w:tcW w:w="992" w:type="dxa"/>
            <w:tcBorders>
              <w:top w:val="nil"/>
              <w:left w:val="nil"/>
              <w:bottom w:val="single" w:sz="4" w:space="0" w:color="auto"/>
              <w:right w:val="single" w:sz="4" w:space="0" w:color="auto"/>
            </w:tcBorders>
            <w:shd w:val="clear" w:color="auto" w:fill="auto"/>
            <w:noWrap/>
            <w:vAlign w:val="bottom"/>
          </w:tcPr>
          <w:p w14:paraId="36C17357" w14:textId="0C57AA2D"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3.575.021</w:t>
            </w:r>
          </w:p>
        </w:tc>
        <w:tc>
          <w:tcPr>
            <w:tcW w:w="992" w:type="dxa"/>
            <w:tcBorders>
              <w:top w:val="nil"/>
              <w:left w:val="nil"/>
              <w:bottom w:val="single" w:sz="4" w:space="0" w:color="auto"/>
              <w:right w:val="nil"/>
            </w:tcBorders>
            <w:shd w:val="clear" w:color="auto" w:fill="auto"/>
            <w:noWrap/>
            <w:vAlign w:val="bottom"/>
          </w:tcPr>
          <w:p w14:paraId="3672AD98" w14:textId="11760D0E"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747.214</w:t>
            </w:r>
          </w:p>
        </w:tc>
        <w:tc>
          <w:tcPr>
            <w:tcW w:w="992" w:type="dxa"/>
            <w:tcBorders>
              <w:top w:val="nil"/>
              <w:left w:val="nil"/>
              <w:bottom w:val="single" w:sz="4" w:space="0" w:color="auto"/>
              <w:right w:val="single" w:sz="4" w:space="0" w:color="auto"/>
            </w:tcBorders>
            <w:shd w:val="clear" w:color="auto" w:fill="auto"/>
            <w:noWrap/>
            <w:vAlign w:val="bottom"/>
          </w:tcPr>
          <w:p w14:paraId="687A63A7" w14:textId="324774A8"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358.502</w:t>
            </w:r>
          </w:p>
        </w:tc>
      </w:tr>
      <w:tr w:rsidR="004A46B6" w:rsidRPr="009128F0" w14:paraId="45C4CA62" w14:textId="77777777" w:rsidTr="00033B8B">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5A0EC857" w14:textId="77777777" w:rsidR="004A46B6" w:rsidRPr="009128F0" w:rsidRDefault="004A46B6" w:rsidP="004A46B6">
            <w:pPr>
              <w:rPr>
                <w:rFonts w:ascii="Arial" w:hAnsi="Arial" w:cs="Arial"/>
                <w:b/>
                <w:color w:val="000000" w:themeColor="text1"/>
                <w:sz w:val="18"/>
                <w:szCs w:val="18"/>
              </w:rPr>
            </w:pPr>
            <w:r w:rsidRPr="009128F0">
              <w:rPr>
                <w:rFonts w:ascii="Arial" w:hAnsi="Arial" w:cs="Arial"/>
                <w:b/>
                <w:color w:val="000000" w:themeColor="text1"/>
                <w:sz w:val="18"/>
                <w:szCs w:val="18"/>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428A945" w14:textId="77777777" w:rsidR="004A46B6" w:rsidRPr="009128F0" w:rsidRDefault="004A46B6" w:rsidP="004A46B6">
            <w:pPr>
              <w:rPr>
                <w:rFonts w:ascii="Arial" w:hAnsi="Arial" w:cs="Arial"/>
                <w:b/>
                <w:color w:val="000000" w:themeColor="text1"/>
                <w:sz w:val="18"/>
                <w:szCs w:val="18"/>
              </w:rPr>
            </w:pPr>
            <w:r w:rsidRPr="009128F0">
              <w:rPr>
                <w:rFonts w:ascii="Arial" w:hAnsi="Arial" w:cs="Arial"/>
                <w:b/>
                <w:color w:val="000000" w:themeColor="text1"/>
                <w:sz w:val="18"/>
                <w:szCs w:val="18"/>
              </w:rPr>
              <w:t xml:space="preserve">TOPLAM NAKİT ÇIKIŞLARI </w:t>
            </w:r>
          </w:p>
        </w:tc>
        <w:tc>
          <w:tcPr>
            <w:tcW w:w="1134" w:type="dxa"/>
            <w:tcBorders>
              <w:top w:val="nil"/>
              <w:left w:val="nil"/>
              <w:bottom w:val="single" w:sz="4" w:space="0" w:color="auto"/>
              <w:right w:val="nil"/>
            </w:tcBorders>
            <w:shd w:val="clear" w:color="auto" w:fill="000000" w:themeFill="text1"/>
            <w:noWrap/>
          </w:tcPr>
          <w:p w14:paraId="26F2729E" w14:textId="77777777" w:rsidR="004A46B6" w:rsidRPr="009128F0" w:rsidRDefault="004A46B6" w:rsidP="004A46B6">
            <w:pPr>
              <w:jc w:val="right"/>
              <w:rPr>
                <w:rFonts w:ascii="Arial" w:hAnsi="Arial" w:cs="Arial"/>
                <w:color w:val="000000" w:themeColor="text1"/>
                <w:sz w:val="18"/>
                <w:szCs w:val="18"/>
              </w:rPr>
            </w:pPr>
          </w:p>
        </w:tc>
        <w:tc>
          <w:tcPr>
            <w:tcW w:w="992" w:type="dxa"/>
            <w:tcBorders>
              <w:top w:val="nil"/>
              <w:left w:val="nil"/>
              <w:bottom w:val="single" w:sz="4" w:space="0" w:color="auto"/>
              <w:right w:val="single" w:sz="4" w:space="0" w:color="auto"/>
            </w:tcBorders>
            <w:shd w:val="clear" w:color="auto" w:fill="000000" w:themeFill="text1"/>
            <w:noWrap/>
          </w:tcPr>
          <w:p w14:paraId="3E23D3DE" w14:textId="77777777" w:rsidR="004A46B6" w:rsidRPr="009128F0" w:rsidRDefault="004A46B6" w:rsidP="004A46B6">
            <w:pPr>
              <w:jc w:val="right"/>
              <w:rPr>
                <w:rFonts w:ascii="Arial" w:hAnsi="Arial" w:cs="Arial"/>
                <w:color w:val="000000" w:themeColor="text1"/>
                <w:sz w:val="18"/>
                <w:szCs w:val="18"/>
              </w:rPr>
            </w:pPr>
          </w:p>
        </w:tc>
        <w:tc>
          <w:tcPr>
            <w:tcW w:w="992" w:type="dxa"/>
            <w:tcBorders>
              <w:top w:val="nil"/>
              <w:left w:val="nil"/>
              <w:bottom w:val="single" w:sz="4" w:space="0" w:color="auto"/>
              <w:right w:val="nil"/>
            </w:tcBorders>
            <w:shd w:val="clear" w:color="auto" w:fill="auto"/>
            <w:noWrap/>
            <w:vAlign w:val="bottom"/>
          </w:tcPr>
          <w:p w14:paraId="7F83B586" w14:textId="63F0FB10" w:rsidR="004A46B6" w:rsidRPr="009128F0" w:rsidRDefault="004A46B6" w:rsidP="004A46B6">
            <w:pPr>
              <w:jc w:val="right"/>
              <w:rPr>
                <w:rFonts w:ascii="Arial" w:hAnsi="Arial" w:cs="Arial"/>
                <w:b/>
                <w:color w:val="000000" w:themeColor="text1"/>
                <w:sz w:val="18"/>
                <w:szCs w:val="18"/>
              </w:rPr>
            </w:pPr>
            <w:r w:rsidRPr="009B21FA">
              <w:rPr>
                <w:rFonts w:ascii="Arial" w:hAnsi="Arial" w:cs="Arial"/>
                <w:b/>
                <w:color w:val="000000" w:themeColor="text1"/>
                <w:sz w:val="18"/>
                <w:szCs w:val="18"/>
              </w:rPr>
              <w:t>7.766.784</w:t>
            </w:r>
          </w:p>
        </w:tc>
        <w:tc>
          <w:tcPr>
            <w:tcW w:w="992" w:type="dxa"/>
            <w:tcBorders>
              <w:top w:val="nil"/>
              <w:left w:val="nil"/>
              <w:bottom w:val="single" w:sz="4" w:space="0" w:color="auto"/>
              <w:right w:val="single" w:sz="4" w:space="0" w:color="auto"/>
            </w:tcBorders>
            <w:shd w:val="clear" w:color="auto" w:fill="auto"/>
            <w:noWrap/>
            <w:vAlign w:val="bottom"/>
          </w:tcPr>
          <w:p w14:paraId="7AD7D9A0" w14:textId="5976CF60" w:rsidR="004A46B6" w:rsidRPr="009128F0" w:rsidRDefault="004A46B6" w:rsidP="004A46B6">
            <w:pPr>
              <w:jc w:val="right"/>
              <w:rPr>
                <w:rFonts w:ascii="Arial" w:hAnsi="Arial" w:cs="Arial"/>
                <w:b/>
                <w:color w:val="000000" w:themeColor="text1"/>
                <w:sz w:val="18"/>
                <w:szCs w:val="18"/>
              </w:rPr>
            </w:pPr>
            <w:r w:rsidRPr="009B21FA">
              <w:rPr>
                <w:rFonts w:ascii="Arial" w:hAnsi="Arial" w:cs="Arial"/>
                <w:b/>
                <w:color w:val="000000" w:themeColor="text1"/>
                <w:sz w:val="18"/>
                <w:szCs w:val="18"/>
              </w:rPr>
              <w:t>4.825.222</w:t>
            </w:r>
          </w:p>
        </w:tc>
      </w:tr>
      <w:tr w:rsidR="004A46B6" w:rsidRPr="009128F0" w14:paraId="0E1A4688" w14:textId="77777777" w:rsidTr="00033B8B">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2994E3CD" w14:textId="77777777" w:rsidR="004A46B6" w:rsidRPr="009128F0" w:rsidRDefault="004A46B6" w:rsidP="004A46B6">
            <w:pPr>
              <w:rPr>
                <w:rFonts w:ascii="Arial" w:hAnsi="Arial" w:cs="Arial"/>
                <w:b/>
                <w:color w:val="000000" w:themeColor="text1"/>
                <w:sz w:val="18"/>
                <w:szCs w:val="18"/>
              </w:rPr>
            </w:pPr>
            <w:r w:rsidRPr="009128F0">
              <w:rPr>
                <w:rFonts w:ascii="Arial" w:hAnsi="Arial" w:cs="Arial"/>
                <w:b/>
                <w:color w:val="000000" w:themeColor="text1"/>
                <w:sz w:val="18"/>
                <w:szCs w:val="18"/>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F3ECEA" w14:textId="77777777" w:rsidR="004A46B6" w:rsidRPr="009128F0" w:rsidRDefault="004A46B6" w:rsidP="004A46B6">
            <w:pPr>
              <w:rPr>
                <w:rFonts w:ascii="Arial" w:hAnsi="Arial" w:cs="Arial"/>
                <w:b/>
                <w:color w:val="000000" w:themeColor="text1"/>
                <w:sz w:val="18"/>
                <w:szCs w:val="18"/>
              </w:rPr>
            </w:pPr>
            <w:r w:rsidRPr="009128F0">
              <w:rPr>
                <w:rFonts w:ascii="Arial" w:hAnsi="Arial" w:cs="Arial"/>
                <w:b/>
                <w:color w:val="000000" w:themeColor="text1"/>
                <w:sz w:val="18"/>
                <w:szCs w:val="18"/>
              </w:rPr>
              <w:t>NAKİT GİRİŞLERİ</w:t>
            </w:r>
          </w:p>
        </w:tc>
        <w:tc>
          <w:tcPr>
            <w:tcW w:w="1134" w:type="dxa"/>
            <w:tcBorders>
              <w:top w:val="single" w:sz="4" w:space="0" w:color="auto"/>
              <w:left w:val="single" w:sz="4" w:space="0" w:color="auto"/>
              <w:bottom w:val="single" w:sz="4" w:space="0" w:color="auto"/>
              <w:right w:val="nil"/>
            </w:tcBorders>
            <w:shd w:val="clear" w:color="auto" w:fill="auto"/>
            <w:noWrap/>
          </w:tcPr>
          <w:p w14:paraId="5BD4A4BF" w14:textId="77777777" w:rsidR="004A46B6" w:rsidRPr="009128F0" w:rsidRDefault="004A46B6" w:rsidP="004A46B6">
            <w:pPr>
              <w:jc w:val="right"/>
              <w:rPr>
                <w:rFonts w:ascii="Arial" w:hAnsi="Arial" w:cs="Arial"/>
                <w:color w:val="000000" w:themeColor="text1"/>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14:paraId="07C12821" w14:textId="77777777" w:rsidR="004A46B6" w:rsidRPr="009128F0" w:rsidRDefault="004A46B6" w:rsidP="004A46B6">
            <w:pPr>
              <w:jc w:val="right"/>
              <w:rPr>
                <w:rFonts w:ascii="Arial" w:hAnsi="Arial" w:cs="Arial"/>
                <w:color w:val="000000" w:themeColor="text1"/>
                <w:sz w:val="18"/>
                <w:szCs w:val="18"/>
              </w:rPr>
            </w:pPr>
          </w:p>
        </w:tc>
        <w:tc>
          <w:tcPr>
            <w:tcW w:w="992" w:type="dxa"/>
            <w:tcBorders>
              <w:top w:val="single" w:sz="4" w:space="0" w:color="auto"/>
              <w:left w:val="nil"/>
              <w:bottom w:val="single" w:sz="4" w:space="0" w:color="auto"/>
              <w:right w:val="nil"/>
            </w:tcBorders>
            <w:shd w:val="clear" w:color="auto" w:fill="auto"/>
            <w:noWrap/>
          </w:tcPr>
          <w:p w14:paraId="182D2D51" w14:textId="77777777" w:rsidR="004A46B6" w:rsidRPr="009128F0" w:rsidRDefault="004A46B6" w:rsidP="004A46B6">
            <w:pPr>
              <w:jc w:val="right"/>
              <w:rPr>
                <w:rFonts w:ascii="Arial" w:hAnsi="Arial" w:cs="Arial"/>
                <w:color w:val="000000" w:themeColor="text1"/>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14:paraId="1830402A" w14:textId="77777777" w:rsidR="004A46B6" w:rsidRPr="009128F0" w:rsidRDefault="004A46B6" w:rsidP="004A46B6">
            <w:pPr>
              <w:jc w:val="right"/>
              <w:rPr>
                <w:rFonts w:ascii="Arial" w:hAnsi="Arial" w:cs="Arial"/>
                <w:color w:val="000000" w:themeColor="text1"/>
                <w:sz w:val="18"/>
                <w:szCs w:val="18"/>
              </w:rPr>
            </w:pPr>
          </w:p>
        </w:tc>
      </w:tr>
      <w:tr w:rsidR="004A46B6" w:rsidRPr="009128F0" w14:paraId="021800E0" w14:textId="77777777" w:rsidTr="009B4C6B">
        <w:trPr>
          <w:trHeight w:val="20"/>
        </w:trPr>
        <w:tc>
          <w:tcPr>
            <w:tcW w:w="421" w:type="dxa"/>
            <w:tcBorders>
              <w:top w:val="single" w:sz="4" w:space="0" w:color="auto"/>
              <w:left w:val="single" w:sz="4" w:space="0" w:color="auto"/>
              <w:bottom w:val="nil"/>
              <w:right w:val="single" w:sz="4" w:space="0" w:color="auto"/>
            </w:tcBorders>
            <w:shd w:val="clear" w:color="auto" w:fill="auto"/>
            <w:noWrap/>
            <w:hideMark/>
          </w:tcPr>
          <w:p w14:paraId="21107685"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17</w:t>
            </w:r>
          </w:p>
        </w:tc>
        <w:tc>
          <w:tcPr>
            <w:tcW w:w="5028" w:type="dxa"/>
            <w:tcBorders>
              <w:top w:val="single" w:sz="4" w:space="0" w:color="auto"/>
              <w:left w:val="nil"/>
              <w:bottom w:val="nil"/>
              <w:right w:val="nil"/>
            </w:tcBorders>
            <w:shd w:val="clear" w:color="auto" w:fill="auto"/>
            <w:noWrap/>
            <w:vAlign w:val="bottom"/>
            <w:hideMark/>
          </w:tcPr>
          <w:p w14:paraId="0F9F9F1E"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 xml:space="preserve">Teminatlı alacaklar </w:t>
            </w:r>
          </w:p>
        </w:tc>
        <w:tc>
          <w:tcPr>
            <w:tcW w:w="1134" w:type="dxa"/>
            <w:tcBorders>
              <w:top w:val="single" w:sz="4" w:space="0" w:color="auto"/>
              <w:left w:val="single" w:sz="4" w:space="0" w:color="auto"/>
              <w:bottom w:val="nil"/>
              <w:right w:val="nil"/>
            </w:tcBorders>
            <w:shd w:val="clear" w:color="auto" w:fill="auto"/>
            <w:noWrap/>
            <w:vAlign w:val="bottom"/>
          </w:tcPr>
          <w:p w14:paraId="79A7EA5B" w14:textId="64305B3D" w:rsidR="004A46B6" w:rsidRPr="009128F0" w:rsidRDefault="004A46B6" w:rsidP="004A46B6">
            <w:pPr>
              <w:jc w:val="right"/>
              <w:rPr>
                <w:rFonts w:ascii="Arial" w:hAnsi="Arial" w:cs="Arial"/>
              </w:rPr>
            </w:pPr>
            <w:r>
              <w:rPr>
                <w:rFonts w:ascii="Arial" w:hAnsi="Arial" w:cs="Arial"/>
                <w:color w:val="000000" w:themeColor="text1"/>
                <w:sz w:val="18"/>
                <w:szCs w:val="18"/>
              </w:rPr>
              <w:t>-</w:t>
            </w:r>
          </w:p>
        </w:tc>
        <w:tc>
          <w:tcPr>
            <w:tcW w:w="992" w:type="dxa"/>
            <w:tcBorders>
              <w:top w:val="single" w:sz="4" w:space="0" w:color="auto"/>
              <w:left w:val="nil"/>
              <w:bottom w:val="nil"/>
              <w:right w:val="single" w:sz="4" w:space="0" w:color="auto"/>
            </w:tcBorders>
            <w:shd w:val="clear" w:color="auto" w:fill="auto"/>
            <w:noWrap/>
            <w:vAlign w:val="bottom"/>
          </w:tcPr>
          <w:p w14:paraId="39D6A88F" w14:textId="7A00F25B" w:rsidR="004A46B6" w:rsidRPr="009128F0" w:rsidRDefault="004A46B6" w:rsidP="004A46B6">
            <w:pPr>
              <w:jc w:val="right"/>
              <w:rPr>
                <w:rFonts w:ascii="Arial" w:hAnsi="Arial" w:cs="Arial"/>
              </w:rPr>
            </w:pPr>
            <w:r>
              <w:rPr>
                <w:rFonts w:ascii="Arial" w:hAnsi="Arial" w:cs="Arial"/>
                <w:color w:val="000000" w:themeColor="text1"/>
                <w:sz w:val="18"/>
                <w:szCs w:val="18"/>
              </w:rPr>
              <w:t>-</w:t>
            </w:r>
          </w:p>
        </w:tc>
        <w:tc>
          <w:tcPr>
            <w:tcW w:w="992" w:type="dxa"/>
            <w:tcBorders>
              <w:top w:val="single" w:sz="4" w:space="0" w:color="auto"/>
              <w:left w:val="nil"/>
              <w:bottom w:val="nil"/>
              <w:right w:val="nil"/>
            </w:tcBorders>
            <w:shd w:val="clear" w:color="auto" w:fill="auto"/>
            <w:noWrap/>
            <w:vAlign w:val="bottom"/>
          </w:tcPr>
          <w:p w14:paraId="7B0D4765" w14:textId="722D62CB" w:rsidR="004A46B6" w:rsidRPr="009128F0" w:rsidRDefault="004A46B6" w:rsidP="004A46B6">
            <w:pPr>
              <w:jc w:val="right"/>
              <w:rPr>
                <w:rFonts w:ascii="Arial" w:hAnsi="Arial" w:cs="Arial"/>
              </w:rPr>
            </w:pPr>
            <w:r>
              <w:rPr>
                <w:rFonts w:ascii="Arial" w:hAnsi="Arial" w:cs="Arial"/>
                <w:color w:val="000000" w:themeColor="text1"/>
                <w:sz w:val="18"/>
                <w:szCs w:val="18"/>
              </w:rPr>
              <w:t>-</w:t>
            </w:r>
          </w:p>
        </w:tc>
        <w:tc>
          <w:tcPr>
            <w:tcW w:w="992" w:type="dxa"/>
            <w:tcBorders>
              <w:top w:val="single" w:sz="4" w:space="0" w:color="auto"/>
              <w:left w:val="nil"/>
              <w:bottom w:val="nil"/>
              <w:right w:val="single" w:sz="4" w:space="0" w:color="auto"/>
            </w:tcBorders>
            <w:shd w:val="clear" w:color="auto" w:fill="auto"/>
            <w:noWrap/>
            <w:vAlign w:val="bottom"/>
          </w:tcPr>
          <w:p w14:paraId="4778D88A" w14:textId="2E488A4F" w:rsidR="004A46B6" w:rsidRPr="009128F0" w:rsidRDefault="004A46B6" w:rsidP="004A46B6">
            <w:pPr>
              <w:jc w:val="right"/>
              <w:rPr>
                <w:rFonts w:ascii="Arial" w:hAnsi="Arial" w:cs="Arial"/>
              </w:rPr>
            </w:pPr>
            <w:r>
              <w:rPr>
                <w:rFonts w:ascii="Arial" w:hAnsi="Arial" w:cs="Arial"/>
                <w:color w:val="000000" w:themeColor="text1"/>
                <w:sz w:val="18"/>
                <w:szCs w:val="18"/>
              </w:rPr>
              <w:t>-</w:t>
            </w:r>
          </w:p>
        </w:tc>
      </w:tr>
      <w:tr w:rsidR="004A46B6" w:rsidRPr="009128F0" w14:paraId="1F9138F9" w14:textId="77777777" w:rsidTr="009B4C6B">
        <w:trPr>
          <w:trHeight w:val="20"/>
        </w:trPr>
        <w:tc>
          <w:tcPr>
            <w:tcW w:w="421" w:type="dxa"/>
            <w:tcBorders>
              <w:top w:val="nil"/>
              <w:left w:val="single" w:sz="4" w:space="0" w:color="auto"/>
              <w:bottom w:val="nil"/>
              <w:right w:val="single" w:sz="4" w:space="0" w:color="auto"/>
            </w:tcBorders>
            <w:shd w:val="clear" w:color="auto" w:fill="auto"/>
            <w:noWrap/>
            <w:hideMark/>
          </w:tcPr>
          <w:p w14:paraId="6DE64393"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18</w:t>
            </w:r>
          </w:p>
        </w:tc>
        <w:tc>
          <w:tcPr>
            <w:tcW w:w="5028" w:type="dxa"/>
            <w:tcBorders>
              <w:top w:val="nil"/>
              <w:left w:val="nil"/>
              <w:bottom w:val="nil"/>
              <w:right w:val="nil"/>
            </w:tcBorders>
            <w:shd w:val="clear" w:color="auto" w:fill="auto"/>
            <w:noWrap/>
            <w:vAlign w:val="bottom"/>
            <w:hideMark/>
          </w:tcPr>
          <w:p w14:paraId="35BB5312"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E6E9CE6" w14:textId="74751351"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3.351.450</w:t>
            </w:r>
          </w:p>
        </w:tc>
        <w:tc>
          <w:tcPr>
            <w:tcW w:w="992" w:type="dxa"/>
            <w:tcBorders>
              <w:top w:val="nil"/>
              <w:left w:val="nil"/>
              <w:bottom w:val="nil"/>
              <w:right w:val="single" w:sz="4" w:space="0" w:color="auto"/>
            </w:tcBorders>
            <w:shd w:val="clear" w:color="auto" w:fill="auto"/>
            <w:noWrap/>
            <w:vAlign w:val="bottom"/>
          </w:tcPr>
          <w:p w14:paraId="248608B6" w14:textId="37609735"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1.446.897</w:t>
            </w:r>
          </w:p>
        </w:tc>
        <w:tc>
          <w:tcPr>
            <w:tcW w:w="992" w:type="dxa"/>
            <w:tcBorders>
              <w:top w:val="nil"/>
              <w:left w:val="nil"/>
              <w:bottom w:val="nil"/>
              <w:right w:val="nil"/>
            </w:tcBorders>
            <w:shd w:val="clear" w:color="auto" w:fill="auto"/>
            <w:noWrap/>
            <w:vAlign w:val="bottom"/>
          </w:tcPr>
          <w:p w14:paraId="4508E9FC" w14:textId="7BA451CB"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2.602.573</w:t>
            </w:r>
          </w:p>
        </w:tc>
        <w:tc>
          <w:tcPr>
            <w:tcW w:w="992" w:type="dxa"/>
            <w:tcBorders>
              <w:top w:val="nil"/>
              <w:left w:val="nil"/>
              <w:bottom w:val="nil"/>
              <w:right w:val="single" w:sz="4" w:space="0" w:color="auto"/>
            </w:tcBorders>
            <w:shd w:val="clear" w:color="auto" w:fill="auto"/>
            <w:noWrap/>
            <w:vAlign w:val="bottom"/>
          </w:tcPr>
          <w:p w14:paraId="02054769" w14:textId="3BD83469"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1.325.113</w:t>
            </w:r>
          </w:p>
        </w:tc>
      </w:tr>
      <w:tr w:rsidR="004A46B6" w:rsidRPr="009128F0" w14:paraId="67BA6D6A" w14:textId="77777777" w:rsidTr="009B4C6B">
        <w:trPr>
          <w:trHeight w:val="20"/>
        </w:trPr>
        <w:tc>
          <w:tcPr>
            <w:tcW w:w="421" w:type="dxa"/>
            <w:tcBorders>
              <w:top w:val="nil"/>
              <w:left w:val="single" w:sz="4" w:space="0" w:color="auto"/>
              <w:bottom w:val="single" w:sz="4" w:space="0" w:color="auto"/>
              <w:right w:val="single" w:sz="4" w:space="0" w:color="auto"/>
            </w:tcBorders>
            <w:shd w:val="clear" w:color="auto" w:fill="auto"/>
            <w:noWrap/>
            <w:hideMark/>
          </w:tcPr>
          <w:p w14:paraId="21437A49"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19</w:t>
            </w:r>
          </w:p>
        </w:tc>
        <w:tc>
          <w:tcPr>
            <w:tcW w:w="5028" w:type="dxa"/>
            <w:tcBorders>
              <w:top w:val="nil"/>
              <w:left w:val="nil"/>
              <w:bottom w:val="single" w:sz="4" w:space="0" w:color="auto"/>
              <w:right w:val="nil"/>
            </w:tcBorders>
            <w:shd w:val="clear" w:color="auto" w:fill="auto"/>
            <w:noWrap/>
            <w:vAlign w:val="bottom"/>
            <w:hideMark/>
          </w:tcPr>
          <w:p w14:paraId="34B6F420"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69C02C8A" w14:textId="198FAD74"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856.241</w:t>
            </w:r>
          </w:p>
        </w:tc>
        <w:tc>
          <w:tcPr>
            <w:tcW w:w="992" w:type="dxa"/>
            <w:tcBorders>
              <w:top w:val="nil"/>
              <w:left w:val="nil"/>
              <w:bottom w:val="single" w:sz="4" w:space="0" w:color="auto"/>
              <w:right w:val="single" w:sz="4" w:space="0" w:color="auto"/>
            </w:tcBorders>
            <w:shd w:val="clear" w:color="auto" w:fill="auto"/>
            <w:noWrap/>
            <w:vAlign w:val="bottom"/>
          </w:tcPr>
          <w:p w14:paraId="0C799DD3" w14:textId="279A8853"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332.324</w:t>
            </w:r>
          </w:p>
        </w:tc>
        <w:tc>
          <w:tcPr>
            <w:tcW w:w="992" w:type="dxa"/>
            <w:tcBorders>
              <w:top w:val="nil"/>
              <w:left w:val="nil"/>
              <w:bottom w:val="single" w:sz="4" w:space="0" w:color="auto"/>
              <w:right w:val="nil"/>
            </w:tcBorders>
            <w:shd w:val="clear" w:color="auto" w:fill="auto"/>
            <w:noWrap/>
            <w:vAlign w:val="bottom"/>
          </w:tcPr>
          <w:p w14:paraId="30A86C83" w14:textId="59ECBAD8"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856.241</w:t>
            </w:r>
          </w:p>
        </w:tc>
        <w:tc>
          <w:tcPr>
            <w:tcW w:w="992" w:type="dxa"/>
            <w:tcBorders>
              <w:top w:val="nil"/>
              <w:left w:val="nil"/>
              <w:bottom w:val="single" w:sz="4" w:space="0" w:color="auto"/>
              <w:right w:val="single" w:sz="4" w:space="0" w:color="auto"/>
            </w:tcBorders>
            <w:shd w:val="clear" w:color="auto" w:fill="auto"/>
            <w:noWrap/>
            <w:vAlign w:val="bottom"/>
          </w:tcPr>
          <w:p w14:paraId="4857B4A8" w14:textId="564E12A6" w:rsidR="004A46B6" w:rsidRPr="009128F0" w:rsidRDefault="004A46B6" w:rsidP="004A46B6">
            <w:pPr>
              <w:jc w:val="right"/>
              <w:rPr>
                <w:rFonts w:ascii="Arial" w:hAnsi="Arial" w:cs="Arial"/>
                <w:color w:val="000000" w:themeColor="text1"/>
                <w:sz w:val="18"/>
                <w:szCs w:val="18"/>
              </w:rPr>
            </w:pPr>
            <w:r w:rsidRPr="00446D5F">
              <w:rPr>
                <w:rFonts w:ascii="Arial" w:hAnsi="Arial" w:cs="Arial"/>
                <w:color w:val="000000" w:themeColor="text1"/>
                <w:sz w:val="18"/>
                <w:szCs w:val="18"/>
              </w:rPr>
              <w:t>332.324</w:t>
            </w:r>
          </w:p>
        </w:tc>
      </w:tr>
      <w:tr w:rsidR="004A46B6" w:rsidRPr="009128F0" w14:paraId="64F8653C" w14:textId="77777777" w:rsidTr="009B4C6B">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76047A49" w14:textId="77777777" w:rsidR="004A46B6" w:rsidRPr="009128F0" w:rsidRDefault="004A46B6" w:rsidP="004A46B6">
            <w:pPr>
              <w:rPr>
                <w:rFonts w:ascii="Arial" w:hAnsi="Arial" w:cs="Arial"/>
                <w:b/>
                <w:color w:val="000000" w:themeColor="text1"/>
                <w:sz w:val="18"/>
                <w:szCs w:val="18"/>
              </w:rPr>
            </w:pPr>
            <w:r w:rsidRPr="009128F0">
              <w:rPr>
                <w:rFonts w:ascii="Arial" w:hAnsi="Arial" w:cs="Arial"/>
                <w:b/>
                <w:color w:val="000000" w:themeColor="text1"/>
                <w:sz w:val="18"/>
                <w:szCs w:val="18"/>
              </w:rPr>
              <w:t>20</w:t>
            </w:r>
          </w:p>
        </w:tc>
        <w:tc>
          <w:tcPr>
            <w:tcW w:w="5028" w:type="dxa"/>
            <w:tcBorders>
              <w:top w:val="single" w:sz="4" w:space="0" w:color="auto"/>
              <w:left w:val="nil"/>
              <w:bottom w:val="single" w:sz="4" w:space="0" w:color="auto"/>
              <w:right w:val="nil"/>
            </w:tcBorders>
            <w:shd w:val="clear" w:color="auto" w:fill="auto"/>
            <w:noWrap/>
            <w:vAlign w:val="bottom"/>
            <w:hideMark/>
          </w:tcPr>
          <w:p w14:paraId="24D42940" w14:textId="77777777" w:rsidR="004A46B6" w:rsidRPr="009128F0" w:rsidRDefault="004A46B6" w:rsidP="004A46B6">
            <w:pPr>
              <w:rPr>
                <w:rFonts w:ascii="Arial" w:hAnsi="Arial" w:cs="Arial"/>
                <w:b/>
                <w:color w:val="000000" w:themeColor="text1"/>
                <w:sz w:val="18"/>
                <w:szCs w:val="18"/>
              </w:rPr>
            </w:pPr>
            <w:r w:rsidRPr="009128F0">
              <w:rPr>
                <w:rFonts w:ascii="Arial" w:hAnsi="Arial" w:cs="Arial"/>
                <w:b/>
                <w:color w:val="000000" w:themeColor="text1"/>
                <w:sz w:val="18"/>
                <w:szCs w:val="18"/>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7A3F30EC" w14:textId="652FDA2A" w:rsidR="004A46B6" w:rsidRPr="009128F0" w:rsidRDefault="004A46B6" w:rsidP="004A46B6">
            <w:pPr>
              <w:jc w:val="right"/>
              <w:rPr>
                <w:rFonts w:ascii="Arial" w:hAnsi="Arial" w:cs="Arial"/>
                <w:b/>
                <w:color w:val="000000" w:themeColor="text1"/>
                <w:sz w:val="18"/>
                <w:szCs w:val="18"/>
              </w:rPr>
            </w:pPr>
            <w:r w:rsidRPr="009B21FA">
              <w:rPr>
                <w:rFonts w:ascii="Arial" w:hAnsi="Arial" w:cs="Arial"/>
                <w:b/>
                <w:color w:val="000000" w:themeColor="text1"/>
                <w:sz w:val="18"/>
                <w:szCs w:val="18"/>
              </w:rPr>
              <w:t>4.207.691</w:t>
            </w:r>
          </w:p>
        </w:tc>
        <w:tc>
          <w:tcPr>
            <w:tcW w:w="992" w:type="dxa"/>
            <w:tcBorders>
              <w:top w:val="nil"/>
              <w:left w:val="nil"/>
              <w:bottom w:val="single" w:sz="4" w:space="0" w:color="auto"/>
              <w:right w:val="single" w:sz="4" w:space="0" w:color="auto"/>
            </w:tcBorders>
            <w:shd w:val="clear" w:color="auto" w:fill="auto"/>
            <w:noWrap/>
            <w:vAlign w:val="bottom"/>
          </w:tcPr>
          <w:p w14:paraId="6544C22C" w14:textId="37F28A21" w:rsidR="004A46B6" w:rsidRPr="009128F0" w:rsidRDefault="004A46B6" w:rsidP="004A46B6">
            <w:pPr>
              <w:jc w:val="right"/>
              <w:rPr>
                <w:rFonts w:ascii="Arial" w:hAnsi="Arial" w:cs="Arial"/>
                <w:b/>
                <w:color w:val="000000" w:themeColor="text1"/>
                <w:sz w:val="18"/>
                <w:szCs w:val="18"/>
              </w:rPr>
            </w:pPr>
            <w:r w:rsidRPr="009B21FA">
              <w:rPr>
                <w:rFonts w:ascii="Arial" w:hAnsi="Arial" w:cs="Arial"/>
                <w:b/>
                <w:color w:val="000000" w:themeColor="text1"/>
                <w:sz w:val="18"/>
                <w:szCs w:val="18"/>
              </w:rPr>
              <w:t>1.779.221</w:t>
            </w:r>
          </w:p>
        </w:tc>
        <w:tc>
          <w:tcPr>
            <w:tcW w:w="992" w:type="dxa"/>
            <w:tcBorders>
              <w:top w:val="nil"/>
              <w:left w:val="nil"/>
              <w:bottom w:val="single" w:sz="4" w:space="0" w:color="auto"/>
              <w:right w:val="nil"/>
            </w:tcBorders>
            <w:shd w:val="clear" w:color="auto" w:fill="auto"/>
            <w:noWrap/>
            <w:vAlign w:val="bottom"/>
          </w:tcPr>
          <w:p w14:paraId="19D9F651" w14:textId="0871AB8E" w:rsidR="004A46B6" w:rsidRPr="009128F0" w:rsidRDefault="004A46B6" w:rsidP="004A46B6">
            <w:pPr>
              <w:jc w:val="right"/>
              <w:rPr>
                <w:rFonts w:ascii="Arial" w:hAnsi="Arial" w:cs="Arial"/>
                <w:b/>
                <w:color w:val="000000" w:themeColor="text1"/>
                <w:sz w:val="18"/>
                <w:szCs w:val="18"/>
              </w:rPr>
            </w:pPr>
            <w:r w:rsidRPr="009B21FA">
              <w:rPr>
                <w:rFonts w:ascii="Arial" w:hAnsi="Arial" w:cs="Arial"/>
                <w:b/>
                <w:color w:val="000000" w:themeColor="text1"/>
                <w:sz w:val="18"/>
                <w:szCs w:val="18"/>
              </w:rPr>
              <w:t>3.458.814</w:t>
            </w:r>
          </w:p>
        </w:tc>
        <w:tc>
          <w:tcPr>
            <w:tcW w:w="992" w:type="dxa"/>
            <w:tcBorders>
              <w:top w:val="nil"/>
              <w:left w:val="nil"/>
              <w:bottom w:val="single" w:sz="4" w:space="0" w:color="auto"/>
              <w:right w:val="single" w:sz="4" w:space="0" w:color="auto"/>
            </w:tcBorders>
            <w:shd w:val="clear" w:color="auto" w:fill="auto"/>
            <w:noWrap/>
            <w:vAlign w:val="bottom"/>
          </w:tcPr>
          <w:p w14:paraId="59CB3D38" w14:textId="209846F9" w:rsidR="004A46B6" w:rsidRPr="009128F0" w:rsidRDefault="004A46B6" w:rsidP="004A46B6">
            <w:pPr>
              <w:jc w:val="right"/>
              <w:rPr>
                <w:rFonts w:ascii="Arial" w:hAnsi="Arial" w:cs="Arial"/>
                <w:b/>
                <w:color w:val="000000" w:themeColor="text1"/>
                <w:sz w:val="18"/>
                <w:szCs w:val="18"/>
              </w:rPr>
            </w:pPr>
            <w:r w:rsidRPr="009B21FA">
              <w:rPr>
                <w:rFonts w:ascii="Arial" w:hAnsi="Arial" w:cs="Arial"/>
                <w:b/>
                <w:color w:val="000000" w:themeColor="text1"/>
                <w:sz w:val="18"/>
                <w:szCs w:val="18"/>
              </w:rPr>
              <w:t>1.657.437</w:t>
            </w:r>
          </w:p>
        </w:tc>
      </w:tr>
      <w:tr w:rsidR="004A46B6" w:rsidRPr="009128F0" w14:paraId="6B3AC7D1" w14:textId="77777777" w:rsidTr="009B4C6B">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28508B1C" w14:textId="77777777" w:rsidR="004A46B6" w:rsidRPr="009128F0" w:rsidRDefault="004A46B6" w:rsidP="004A46B6">
            <w:pPr>
              <w:rPr>
                <w:rFonts w:ascii="Arial" w:hAnsi="Arial" w:cs="Arial"/>
                <w:b/>
                <w:color w:val="000000" w:themeColor="text1"/>
                <w:sz w:val="18"/>
                <w:szCs w:val="18"/>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F5829F" w14:textId="77777777" w:rsidR="004A46B6" w:rsidRPr="009128F0" w:rsidRDefault="004A46B6" w:rsidP="004A46B6">
            <w:pPr>
              <w:rPr>
                <w:rFonts w:ascii="Arial" w:hAnsi="Arial" w:cs="Arial"/>
                <w:b/>
                <w:color w:val="000000" w:themeColor="text1"/>
                <w:sz w:val="18"/>
                <w:szCs w:val="18"/>
              </w:rPr>
            </w:pPr>
            <w:r w:rsidRPr="009128F0">
              <w:rPr>
                <w:rFonts w:ascii="Arial" w:hAnsi="Arial" w:cs="Arial"/>
                <w:b/>
                <w:color w:val="000000" w:themeColor="text1"/>
                <w:sz w:val="18"/>
                <w:szCs w:val="18"/>
              </w:rPr>
              <w:t> </w:t>
            </w:r>
          </w:p>
        </w:tc>
        <w:tc>
          <w:tcPr>
            <w:tcW w:w="1134" w:type="dxa"/>
            <w:tcBorders>
              <w:top w:val="nil"/>
              <w:left w:val="nil"/>
              <w:bottom w:val="single" w:sz="4" w:space="0" w:color="auto"/>
              <w:right w:val="nil"/>
            </w:tcBorders>
            <w:shd w:val="clear" w:color="auto" w:fill="auto"/>
            <w:noWrap/>
            <w:vAlign w:val="bottom"/>
            <w:hideMark/>
          </w:tcPr>
          <w:p w14:paraId="49A0D23F" w14:textId="77777777" w:rsidR="004A46B6" w:rsidRPr="009128F0" w:rsidRDefault="004A46B6" w:rsidP="004A46B6">
            <w:pPr>
              <w:jc w:val="right"/>
              <w:rPr>
                <w:rFonts w:ascii="Arial" w:hAnsi="Arial" w:cs="Arial"/>
                <w:b/>
                <w:color w:val="000000" w:themeColor="text1"/>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14:paraId="39AE957A" w14:textId="77777777" w:rsidR="004A46B6" w:rsidRPr="009128F0" w:rsidRDefault="004A46B6" w:rsidP="004A46B6">
            <w:pPr>
              <w:jc w:val="right"/>
              <w:rPr>
                <w:rFonts w:ascii="Arial" w:hAnsi="Arial" w:cs="Arial"/>
                <w:b/>
                <w:color w:val="000000" w:themeColor="text1"/>
                <w:sz w:val="18"/>
                <w:szCs w:val="18"/>
              </w:rPr>
            </w:pPr>
          </w:p>
        </w:tc>
        <w:tc>
          <w:tcPr>
            <w:tcW w:w="1984" w:type="dxa"/>
            <w:gridSpan w:val="2"/>
            <w:tcBorders>
              <w:top w:val="nil"/>
              <w:left w:val="nil"/>
              <w:bottom w:val="single" w:sz="4" w:space="0" w:color="auto"/>
              <w:right w:val="single" w:sz="4" w:space="0" w:color="auto"/>
            </w:tcBorders>
            <w:shd w:val="clear" w:color="auto" w:fill="auto"/>
            <w:noWrap/>
            <w:vAlign w:val="bottom"/>
            <w:hideMark/>
          </w:tcPr>
          <w:p w14:paraId="79A933F2" w14:textId="28CDCFAF" w:rsidR="004A46B6" w:rsidRPr="009128F0" w:rsidRDefault="004A46B6" w:rsidP="004A46B6">
            <w:pPr>
              <w:jc w:val="center"/>
              <w:rPr>
                <w:rFonts w:ascii="Arial" w:hAnsi="Arial" w:cs="Arial"/>
                <w:b/>
                <w:color w:val="000000" w:themeColor="text1"/>
                <w:sz w:val="18"/>
                <w:szCs w:val="18"/>
              </w:rPr>
            </w:pPr>
            <w:r w:rsidRPr="009128F0">
              <w:rPr>
                <w:rFonts w:ascii="Arial" w:hAnsi="Arial" w:cs="Arial"/>
                <w:b/>
                <w:color w:val="000000" w:themeColor="text1"/>
                <w:sz w:val="18"/>
                <w:szCs w:val="18"/>
              </w:rPr>
              <w:t>Üst Sınır Uygulanmış Değerler</w:t>
            </w:r>
          </w:p>
        </w:tc>
      </w:tr>
      <w:tr w:rsidR="004A46B6" w:rsidRPr="009128F0" w14:paraId="043A6351" w14:textId="77777777" w:rsidTr="009B4C6B">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49109556" w14:textId="77777777" w:rsidR="004A46B6" w:rsidRPr="009128F0" w:rsidRDefault="004A46B6" w:rsidP="004A46B6">
            <w:pPr>
              <w:rPr>
                <w:rFonts w:ascii="Arial" w:hAnsi="Arial" w:cs="Arial"/>
                <w:b/>
                <w:color w:val="000000" w:themeColor="text1"/>
                <w:sz w:val="18"/>
                <w:szCs w:val="18"/>
              </w:rPr>
            </w:pPr>
            <w:r w:rsidRPr="009128F0">
              <w:rPr>
                <w:rFonts w:ascii="Arial" w:hAnsi="Arial" w:cs="Arial"/>
                <w:b/>
                <w:color w:val="000000" w:themeColor="text1"/>
                <w:sz w:val="18"/>
                <w:szCs w:val="18"/>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C3DDA30" w14:textId="77777777" w:rsidR="004A46B6" w:rsidRPr="009128F0" w:rsidRDefault="004A46B6" w:rsidP="004A46B6">
            <w:pPr>
              <w:rPr>
                <w:rFonts w:ascii="Arial" w:hAnsi="Arial" w:cs="Arial"/>
                <w:b/>
                <w:color w:val="000000" w:themeColor="text1"/>
                <w:sz w:val="18"/>
                <w:szCs w:val="18"/>
              </w:rPr>
            </w:pPr>
            <w:r w:rsidRPr="009128F0">
              <w:rPr>
                <w:rFonts w:ascii="Arial" w:hAnsi="Arial" w:cs="Arial"/>
                <w:b/>
                <w:color w:val="000000" w:themeColor="text1"/>
                <w:sz w:val="18"/>
                <w:szCs w:val="18"/>
              </w:rPr>
              <w:t>TOPLAM YKLV STOKU</w:t>
            </w:r>
          </w:p>
        </w:tc>
        <w:tc>
          <w:tcPr>
            <w:tcW w:w="1134" w:type="dxa"/>
            <w:tcBorders>
              <w:top w:val="single" w:sz="4" w:space="0" w:color="auto"/>
              <w:left w:val="nil"/>
              <w:bottom w:val="single" w:sz="4" w:space="0" w:color="auto"/>
              <w:right w:val="nil"/>
            </w:tcBorders>
            <w:shd w:val="clear" w:color="auto" w:fill="000000" w:themeFill="text1"/>
            <w:noWrap/>
            <w:vAlign w:val="bottom"/>
          </w:tcPr>
          <w:p w14:paraId="0BE82407" w14:textId="77777777" w:rsidR="004A46B6" w:rsidRPr="009128F0" w:rsidRDefault="004A46B6" w:rsidP="004A46B6">
            <w:pPr>
              <w:jc w:val="right"/>
              <w:rPr>
                <w:rFonts w:ascii="Arial" w:hAnsi="Arial" w:cs="Arial"/>
                <w:b/>
                <w:color w:val="000000" w:themeColor="text1"/>
                <w:sz w:val="18"/>
                <w:szCs w:val="18"/>
              </w:rPr>
            </w:pPr>
          </w:p>
        </w:tc>
        <w:tc>
          <w:tcPr>
            <w:tcW w:w="992" w:type="dxa"/>
            <w:tcBorders>
              <w:top w:val="single" w:sz="4" w:space="0" w:color="auto"/>
              <w:left w:val="nil"/>
              <w:bottom w:val="single" w:sz="4" w:space="0" w:color="auto"/>
              <w:right w:val="single" w:sz="4" w:space="0" w:color="auto"/>
            </w:tcBorders>
            <w:shd w:val="clear" w:color="auto" w:fill="000000" w:themeFill="text1"/>
            <w:noWrap/>
            <w:vAlign w:val="bottom"/>
          </w:tcPr>
          <w:p w14:paraId="63BAEA0C" w14:textId="77777777" w:rsidR="004A46B6" w:rsidRPr="009128F0" w:rsidRDefault="004A46B6" w:rsidP="004A46B6">
            <w:pPr>
              <w:jc w:val="right"/>
              <w:rPr>
                <w:rFonts w:ascii="Arial" w:hAnsi="Arial" w:cs="Arial"/>
                <w:b/>
                <w:color w:val="000000" w:themeColor="text1"/>
                <w:sz w:val="18"/>
                <w:szCs w:val="18"/>
              </w:rPr>
            </w:pPr>
          </w:p>
        </w:tc>
        <w:tc>
          <w:tcPr>
            <w:tcW w:w="992" w:type="dxa"/>
            <w:tcBorders>
              <w:top w:val="single" w:sz="4" w:space="0" w:color="auto"/>
              <w:left w:val="nil"/>
              <w:bottom w:val="single" w:sz="4" w:space="0" w:color="auto"/>
              <w:right w:val="nil"/>
            </w:tcBorders>
            <w:shd w:val="clear" w:color="auto" w:fill="auto"/>
            <w:noWrap/>
            <w:vAlign w:val="bottom"/>
          </w:tcPr>
          <w:p w14:paraId="14B1AF78" w14:textId="2F073F26" w:rsidR="004A46B6" w:rsidRPr="009128F0" w:rsidRDefault="004A46B6" w:rsidP="004A46B6">
            <w:pPr>
              <w:jc w:val="right"/>
              <w:rPr>
                <w:rFonts w:ascii="Arial" w:hAnsi="Arial" w:cs="Arial"/>
                <w:b/>
                <w:color w:val="000000" w:themeColor="text1"/>
                <w:sz w:val="18"/>
                <w:szCs w:val="18"/>
              </w:rPr>
            </w:pPr>
            <w:r w:rsidRPr="00446D5F">
              <w:rPr>
                <w:rFonts w:ascii="Arial" w:hAnsi="Arial" w:cs="Arial"/>
                <w:b/>
                <w:color w:val="000000" w:themeColor="text1"/>
                <w:sz w:val="18"/>
                <w:szCs w:val="18"/>
              </w:rPr>
              <w:t>5.262.881</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7FA551A7" w14:textId="7907FDFD" w:rsidR="004A46B6" w:rsidRPr="009128F0" w:rsidRDefault="004A46B6" w:rsidP="004A46B6">
            <w:pPr>
              <w:jc w:val="right"/>
              <w:rPr>
                <w:rFonts w:ascii="Arial" w:hAnsi="Arial" w:cs="Arial"/>
                <w:b/>
                <w:color w:val="000000" w:themeColor="text1"/>
                <w:sz w:val="18"/>
                <w:szCs w:val="18"/>
              </w:rPr>
            </w:pPr>
            <w:r w:rsidRPr="00446D5F">
              <w:rPr>
                <w:rFonts w:ascii="Arial" w:hAnsi="Arial" w:cs="Arial"/>
                <w:b/>
                <w:color w:val="000000" w:themeColor="text1"/>
                <w:sz w:val="18"/>
                <w:szCs w:val="18"/>
              </w:rPr>
              <w:t>4.648.908</w:t>
            </w:r>
          </w:p>
        </w:tc>
      </w:tr>
      <w:tr w:rsidR="004A46B6" w:rsidRPr="009128F0" w14:paraId="0FEB0835" w14:textId="77777777" w:rsidTr="009B4C6B">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4F00C06A" w14:textId="77777777" w:rsidR="004A46B6" w:rsidRPr="009128F0" w:rsidRDefault="004A46B6" w:rsidP="004A46B6">
            <w:pPr>
              <w:rPr>
                <w:rFonts w:ascii="Arial" w:hAnsi="Arial" w:cs="Arial"/>
                <w:b/>
                <w:color w:val="000000" w:themeColor="text1"/>
                <w:sz w:val="18"/>
                <w:szCs w:val="18"/>
              </w:rPr>
            </w:pPr>
            <w:r w:rsidRPr="009128F0">
              <w:rPr>
                <w:rFonts w:ascii="Arial" w:hAnsi="Arial" w:cs="Arial"/>
                <w:b/>
                <w:color w:val="000000" w:themeColor="text1"/>
                <w:sz w:val="18"/>
                <w:szCs w:val="18"/>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AE27FDE" w14:textId="77777777" w:rsidR="004A46B6" w:rsidRPr="009128F0" w:rsidRDefault="004A46B6" w:rsidP="004A46B6">
            <w:pPr>
              <w:rPr>
                <w:rFonts w:ascii="Arial" w:hAnsi="Arial" w:cs="Arial"/>
                <w:b/>
                <w:color w:val="000000" w:themeColor="text1"/>
                <w:sz w:val="18"/>
                <w:szCs w:val="18"/>
              </w:rPr>
            </w:pPr>
            <w:r w:rsidRPr="009128F0">
              <w:rPr>
                <w:rFonts w:ascii="Arial" w:hAnsi="Arial" w:cs="Arial"/>
                <w:b/>
                <w:color w:val="000000" w:themeColor="text1"/>
                <w:sz w:val="18"/>
                <w:szCs w:val="18"/>
              </w:rPr>
              <w:t xml:space="preserve">TOPLAM NET NAKİT ÇIKIŞLARI </w:t>
            </w:r>
          </w:p>
        </w:tc>
        <w:tc>
          <w:tcPr>
            <w:tcW w:w="1134" w:type="dxa"/>
            <w:tcBorders>
              <w:top w:val="single" w:sz="4" w:space="0" w:color="auto"/>
              <w:left w:val="nil"/>
              <w:bottom w:val="single" w:sz="4" w:space="0" w:color="auto"/>
              <w:right w:val="nil"/>
            </w:tcBorders>
            <w:shd w:val="clear" w:color="auto" w:fill="000000" w:themeFill="text1"/>
            <w:noWrap/>
            <w:vAlign w:val="bottom"/>
          </w:tcPr>
          <w:p w14:paraId="0E504DEE" w14:textId="77777777" w:rsidR="004A46B6" w:rsidRPr="009128F0" w:rsidRDefault="004A46B6" w:rsidP="004A46B6">
            <w:pPr>
              <w:jc w:val="right"/>
              <w:rPr>
                <w:rFonts w:ascii="Arial" w:hAnsi="Arial" w:cs="Arial"/>
                <w:b/>
                <w:color w:val="000000" w:themeColor="text1"/>
                <w:sz w:val="18"/>
                <w:szCs w:val="18"/>
              </w:rPr>
            </w:pPr>
          </w:p>
        </w:tc>
        <w:tc>
          <w:tcPr>
            <w:tcW w:w="992" w:type="dxa"/>
            <w:tcBorders>
              <w:top w:val="single" w:sz="4" w:space="0" w:color="auto"/>
              <w:left w:val="nil"/>
              <w:bottom w:val="single" w:sz="4" w:space="0" w:color="auto"/>
              <w:right w:val="single" w:sz="4" w:space="0" w:color="auto"/>
            </w:tcBorders>
            <w:shd w:val="clear" w:color="auto" w:fill="000000" w:themeFill="text1"/>
            <w:noWrap/>
            <w:vAlign w:val="bottom"/>
          </w:tcPr>
          <w:p w14:paraId="39CA54B1" w14:textId="77777777" w:rsidR="004A46B6" w:rsidRPr="009128F0" w:rsidRDefault="004A46B6" w:rsidP="004A46B6">
            <w:pPr>
              <w:jc w:val="right"/>
              <w:rPr>
                <w:rFonts w:ascii="Arial" w:hAnsi="Arial" w:cs="Arial"/>
                <w:b/>
                <w:color w:val="000000" w:themeColor="text1"/>
                <w:sz w:val="18"/>
                <w:szCs w:val="18"/>
              </w:rPr>
            </w:pPr>
          </w:p>
        </w:tc>
        <w:tc>
          <w:tcPr>
            <w:tcW w:w="992" w:type="dxa"/>
            <w:tcBorders>
              <w:top w:val="single" w:sz="4" w:space="0" w:color="auto"/>
              <w:left w:val="nil"/>
              <w:bottom w:val="single" w:sz="4" w:space="0" w:color="auto"/>
              <w:right w:val="nil"/>
            </w:tcBorders>
            <w:shd w:val="clear" w:color="auto" w:fill="auto"/>
            <w:noWrap/>
            <w:vAlign w:val="bottom"/>
          </w:tcPr>
          <w:p w14:paraId="221FCABE" w14:textId="3B3E1293" w:rsidR="004A46B6" w:rsidRPr="009128F0" w:rsidRDefault="004A46B6" w:rsidP="004A46B6">
            <w:pPr>
              <w:jc w:val="right"/>
              <w:rPr>
                <w:rFonts w:ascii="Arial" w:hAnsi="Arial" w:cs="Arial"/>
                <w:b/>
                <w:color w:val="000000" w:themeColor="text1"/>
                <w:sz w:val="18"/>
                <w:szCs w:val="18"/>
              </w:rPr>
            </w:pPr>
            <w:r w:rsidRPr="00446D5F">
              <w:rPr>
                <w:rFonts w:ascii="Arial" w:hAnsi="Arial" w:cs="Arial"/>
                <w:b/>
                <w:color w:val="000000" w:themeColor="text1"/>
                <w:sz w:val="18"/>
                <w:szCs w:val="18"/>
              </w:rPr>
              <w:t>4.307.970</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38B19698" w14:textId="6A954B07" w:rsidR="004A46B6" w:rsidRPr="009128F0" w:rsidRDefault="004A46B6" w:rsidP="004A46B6">
            <w:pPr>
              <w:jc w:val="right"/>
              <w:rPr>
                <w:rFonts w:ascii="Arial" w:hAnsi="Arial" w:cs="Arial"/>
                <w:b/>
                <w:color w:val="000000" w:themeColor="text1"/>
                <w:sz w:val="18"/>
                <w:szCs w:val="18"/>
              </w:rPr>
            </w:pPr>
            <w:r w:rsidRPr="00446D5F">
              <w:rPr>
                <w:rFonts w:ascii="Arial" w:hAnsi="Arial" w:cs="Arial"/>
                <w:b/>
                <w:color w:val="000000" w:themeColor="text1"/>
                <w:sz w:val="18"/>
                <w:szCs w:val="18"/>
              </w:rPr>
              <w:t>3.167.785</w:t>
            </w:r>
          </w:p>
        </w:tc>
      </w:tr>
      <w:tr w:rsidR="004A46B6" w:rsidRPr="009128F0" w14:paraId="1FB79E70" w14:textId="77777777" w:rsidTr="009B4C6B">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14:paraId="46A69B91" w14:textId="77777777" w:rsidR="004A46B6" w:rsidRPr="009128F0" w:rsidRDefault="004A46B6" w:rsidP="004A46B6">
            <w:pPr>
              <w:rPr>
                <w:rFonts w:ascii="Arial" w:hAnsi="Arial" w:cs="Arial"/>
                <w:b/>
                <w:color w:val="000000" w:themeColor="text1"/>
                <w:sz w:val="18"/>
                <w:szCs w:val="18"/>
              </w:rPr>
            </w:pPr>
            <w:r w:rsidRPr="009128F0">
              <w:rPr>
                <w:rFonts w:ascii="Arial" w:hAnsi="Arial" w:cs="Arial"/>
                <w:b/>
                <w:color w:val="000000" w:themeColor="text1"/>
                <w:sz w:val="18"/>
                <w:szCs w:val="18"/>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0AADA01" w14:textId="77777777" w:rsidR="004A46B6" w:rsidRPr="009128F0" w:rsidRDefault="004A46B6" w:rsidP="004A46B6">
            <w:pPr>
              <w:rPr>
                <w:rFonts w:ascii="Arial" w:hAnsi="Arial" w:cs="Arial"/>
                <w:b/>
                <w:color w:val="000000" w:themeColor="text1"/>
                <w:sz w:val="18"/>
                <w:szCs w:val="18"/>
              </w:rPr>
            </w:pPr>
            <w:r w:rsidRPr="009128F0">
              <w:rPr>
                <w:rFonts w:ascii="Arial" w:hAnsi="Arial" w:cs="Arial"/>
                <w:b/>
                <w:color w:val="000000" w:themeColor="text1"/>
                <w:sz w:val="18"/>
                <w:szCs w:val="18"/>
              </w:rPr>
              <w:t xml:space="preserve">LİKİDİTE KARŞILAMA ORANI (%) </w:t>
            </w:r>
          </w:p>
        </w:tc>
        <w:tc>
          <w:tcPr>
            <w:tcW w:w="1134" w:type="dxa"/>
            <w:tcBorders>
              <w:top w:val="single" w:sz="4" w:space="0" w:color="auto"/>
              <w:left w:val="nil"/>
              <w:bottom w:val="single" w:sz="4" w:space="0" w:color="auto"/>
              <w:right w:val="nil"/>
            </w:tcBorders>
            <w:shd w:val="clear" w:color="auto" w:fill="000000" w:themeFill="text1"/>
            <w:noWrap/>
            <w:vAlign w:val="bottom"/>
          </w:tcPr>
          <w:p w14:paraId="357A010D" w14:textId="77777777" w:rsidR="004A46B6" w:rsidRPr="009128F0" w:rsidRDefault="004A46B6" w:rsidP="004A46B6">
            <w:pPr>
              <w:jc w:val="right"/>
              <w:rPr>
                <w:rFonts w:ascii="Arial" w:hAnsi="Arial" w:cs="Arial"/>
                <w:b/>
                <w:color w:val="000000" w:themeColor="text1"/>
                <w:sz w:val="18"/>
                <w:szCs w:val="18"/>
              </w:rPr>
            </w:pPr>
          </w:p>
        </w:tc>
        <w:tc>
          <w:tcPr>
            <w:tcW w:w="992" w:type="dxa"/>
            <w:tcBorders>
              <w:top w:val="single" w:sz="4" w:space="0" w:color="auto"/>
              <w:left w:val="nil"/>
              <w:bottom w:val="single" w:sz="4" w:space="0" w:color="auto"/>
              <w:right w:val="single" w:sz="4" w:space="0" w:color="auto"/>
            </w:tcBorders>
            <w:shd w:val="clear" w:color="auto" w:fill="000000" w:themeFill="text1"/>
            <w:noWrap/>
            <w:vAlign w:val="bottom"/>
          </w:tcPr>
          <w:p w14:paraId="24871B67" w14:textId="77777777" w:rsidR="004A46B6" w:rsidRPr="009128F0" w:rsidRDefault="004A46B6" w:rsidP="004A46B6">
            <w:pPr>
              <w:jc w:val="right"/>
              <w:rPr>
                <w:rFonts w:ascii="Arial" w:hAnsi="Arial" w:cs="Arial"/>
                <w:b/>
                <w:color w:val="000000" w:themeColor="text1"/>
                <w:sz w:val="18"/>
                <w:szCs w:val="18"/>
              </w:rPr>
            </w:pPr>
          </w:p>
        </w:tc>
        <w:tc>
          <w:tcPr>
            <w:tcW w:w="992" w:type="dxa"/>
            <w:tcBorders>
              <w:top w:val="single" w:sz="4" w:space="0" w:color="auto"/>
              <w:left w:val="nil"/>
              <w:bottom w:val="single" w:sz="4" w:space="0" w:color="auto"/>
              <w:right w:val="nil"/>
            </w:tcBorders>
            <w:shd w:val="clear" w:color="auto" w:fill="auto"/>
            <w:noWrap/>
            <w:vAlign w:val="bottom"/>
          </w:tcPr>
          <w:p w14:paraId="6E330EE3" w14:textId="5F1BED28" w:rsidR="004A46B6" w:rsidRPr="009128F0" w:rsidRDefault="004A46B6" w:rsidP="004A46B6">
            <w:pPr>
              <w:jc w:val="right"/>
              <w:rPr>
                <w:rFonts w:ascii="Arial" w:hAnsi="Arial" w:cs="Arial"/>
                <w:b/>
                <w:color w:val="000000" w:themeColor="text1"/>
                <w:sz w:val="18"/>
                <w:szCs w:val="18"/>
              </w:rPr>
            </w:pPr>
            <w:r w:rsidRPr="00446D5F">
              <w:rPr>
                <w:rFonts w:ascii="Arial" w:hAnsi="Arial" w:cs="Arial"/>
                <w:b/>
                <w:color w:val="000000" w:themeColor="text1"/>
                <w:sz w:val="18"/>
                <w:szCs w:val="18"/>
              </w:rPr>
              <w:t>122,17</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37CF1DD1" w14:textId="5BD55094" w:rsidR="004A46B6" w:rsidRPr="009128F0" w:rsidRDefault="004A46B6" w:rsidP="004A46B6">
            <w:pPr>
              <w:jc w:val="right"/>
              <w:rPr>
                <w:rFonts w:ascii="Arial" w:hAnsi="Arial" w:cs="Arial"/>
                <w:b/>
                <w:color w:val="000000" w:themeColor="text1"/>
                <w:sz w:val="18"/>
                <w:szCs w:val="18"/>
              </w:rPr>
            </w:pPr>
            <w:r w:rsidRPr="00446D5F">
              <w:rPr>
                <w:rFonts w:ascii="Arial" w:hAnsi="Arial" w:cs="Arial"/>
                <w:b/>
                <w:color w:val="000000" w:themeColor="text1"/>
                <w:sz w:val="18"/>
                <w:szCs w:val="18"/>
              </w:rPr>
              <w:t>146,76</w:t>
            </w:r>
          </w:p>
        </w:tc>
      </w:tr>
    </w:tbl>
    <w:p w14:paraId="6245FB6A" w14:textId="77777777" w:rsidR="00482125" w:rsidRPr="009128F0" w:rsidRDefault="00482125" w:rsidP="00AC33EB">
      <w:pPr>
        <w:autoSpaceDE w:val="0"/>
        <w:autoSpaceDN w:val="0"/>
        <w:adjustRightInd w:val="0"/>
        <w:spacing w:before="60"/>
        <w:ind w:left="426" w:right="-134" w:hanging="342"/>
        <w:jc w:val="both"/>
        <w:rPr>
          <w:rFonts w:ascii="Arial" w:hAnsi="Arial" w:cs="Arial"/>
          <w:color w:val="000000" w:themeColor="text1"/>
          <w:sz w:val="20"/>
          <w:szCs w:val="20"/>
          <w:vertAlign w:val="superscript"/>
          <w:lang w:eastAsia="en-US"/>
        </w:rPr>
      </w:pPr>
      <w:r w:rsidRPr="009128F0">
        <w:rPr>
          <w:rFonts w:ascii="Arial" w:hAnsi="Arial" w:cs="Arial"/>
          <w:color w:val="000000" w:themeColor="text1"/>
          <w:sz w:val="16"/>
          <w:szCs w:val="16"/>
          <w:vertAlign w:val="superscript"/>
          <w:lang w:eastAsia="en-US"/>
        </w:rPr>
        <w:t>(*)</w:t>
      </w:r>
      <w:r w:rsidRPr="009128F0">
        <w:rPr>
          <w:rFonts w:ascii="Arial" w:hAnsi="Arial" w:cs="Arial"/>
          <w:color w:val="000000" w:themeColor="text1"/>
          <w:sz w:val="20"/>
          <w:szCs w:val="20"/>
          <w:vertAlign w:val="superscript"/>
          <w:lang w:eastAsia="en-US"/>
        </w:rPr>
        <w:tab/>
      </w:r>
      <w:r w:rsidR="00915686" w:rsidRPr="009128F0">
        <w:rPr>
          <w:rFonts w:ascii="Arial" w:hAnsi="Arial" w:cs="Arial"/>
          <w:color w:val="000000" w:themeColor="text1"/>
          <w:sz w:val="16"/>
          <w:szCs w:val="16"/>
          <w:lang w:eastAsia="en-US"/>
        </w:rPr>
        <w:t>Aylık</w:t>
      </w:r>
      <w:r w:rsidRPr="009128F0">
        <w:rPr>
          <w:rFonts w:ascii="Arial" w:hAnsi="Arial" w:cs="Arial"/>
          <w:color w:val="000000" w:themeColor="text1"/>
          <w:sz w:val="16"/>
          <w:szCs w:val="16"/>
          <w:lang w:eastAsia="en-US"/>
        </w:rPr>
        <w:t xml:space="preserve"> basit aritmetik ortalama alınmak suretiyle hesaplanan </w:t>
      </w:r>
      <w:proofErr w:type="gramStart"/>
      <w:r w:rsidRPr="009128F0">
        <w:rPr>
          <w:rFonts w:ascii="Arial" w:hAnsi="Arial" w:cs="Arial"/>
          <w:color w:val="000000" w:themeColor="text1"/>
          <w:sz w:val="16"/>
          <w:szCs w:val="16"/>
          <w:lang w:eastAsia="en-US"/>
        </w:rPr>
        <w:t>konsolide</w:t>
      </w:r>
      <w:proofErr w:type="gramEnd"/>
      <w:r w:rsidRPr="009128F0">
        <w:rPr>
          <w:rFonts w:ascii="Arial" w:hAnsi="Arial" w:cs="Arial"/>
          <w:color w:val="000000" w:themeColor="text1"/>
          <w:sz w:val="16"/>
          <w:szCs w:val="16"/>
          <w:lang w:eastAsia="en-US"/>
        </w:rPr>
        <w:t xml:space="preserve"> likidite karşılama oranının son üç ay için hesaplanan ortalamasıdır.</w:t>
      </w:r>
    </w:p>
    <w:p w14:paraId="31CAEB59" w14:textId="77777777" w:rsidR="00F1184B" w:rsidRPr="009128F0" w:rsidRDefault="00F1184B" w:rsidP="009B4C6B">
      <w:pPr>
        <w:spacing w:before="120" w:after="120"/>
        <w:ind w:left="56" w:right="-148"/>
        <w:jc w:val="both"/>
        <w:rPr>
          <w:rFonts w:ascii="Arial" w:hAnsi="Arial" w:cs="Arial"/>
          <w:color w:val="000000" w:themeColor="text1"/>
          <w:sz w:val="20"/>
          <w:szCs w:val="20"/>
        </w:rPr>
      </w:pPr>
      <w:r w:rsidRPr="009128F0">
        <w:rPr>
          <w:rFonts w:ascii="Arial" w:hAnsi="Arial" w:cs="Arial"/>
          <w:color w:val="000000" w:themeColor="text1"/>
          <w:sz w:val="20"/>
          <w:szCs w:val="20"/>
        </w:rPr>
        <w:t xml:space="preserve">21 Mart 2014 tarih ve 28948 sayılı Resmi </w:t>
      </w:r>
      <w:proofErr w:type="spellStart"/>
      <w:r w:rsidRPr="009128F0">
        <w:rPr>
          <w:rFonts w:ascii="Arial" w:hAnsi="Arial" w:cs="Arial"/>
          <w:color w:val="000000" w:themeColor="text1"/>
          <w:sz w:val="20"/>
          <w:szCs w:val="20"/>
        </w:rPr>
        <w:t>Gazete’de</w:t>
      </w:r>
      <w:proofErr w:type="spellEnd"/>
      <w:r w:rsidRPr="009128F0">
        <w:rPr>
          <w:rFonts w:ascii="Arial" w:hAnsi="Arial" w:cs="Arial"/>
          <w:color w:val="000000" w:themeColor="text1"/>
          <w:sz w:val="20"/>
          <w:szCs w:val="20"/>
        </w:rPr>
        <w:t xml:space="preserve"> yayımlanan “Bankaların Likidite Karşılama Oranı Hesaplamasına İlişkin</w:t>
      </w:r>
      <w:r w:rsidR="00F20D95" w:rsidRPr="009128F0">
        <w:rPr>
          <w:rFonts w:ascii="Arial" w:hAnsi="Arial" w:cs="Arial"/>
          <w:color w:val="000000" w:themeColor="text1"/>
          <w:sz w:val="20"/>
          <w:szCs w:val="20"/>
        </w:rPr>
        <w:t xml:space="preserve"> Yönetmelik” uyarınca 2016</w:t>
      </w:r>
      <w:r w:rsidRPr="009128F0">
        <w:rPr>
          <w:rFonts w:ascii="Arial" w:hAnsi="Arial" w:cs="Arial"/>
          <w:color w:val="000000" w:themeColor="text1"/>
          <w:sz w:val="20"/>
          <w:szCs w:val="20"/>
        </w:rPr>
        <w:t>’</w:t>
      </w:r>
      <w:r w:rsidR="00F20D95" w:rsidRPr="009128F0">
        <w:rPr>
          <w:rFonts w:ascii="Arial" w:hAnsi="Arial" w:cs="Arial"/>
          <w:color w:val="000000" w:themeColor="text1"/>
          <w:sz w:val="20"/>
          <w:szCs w:val="20"/>
        </w:rPr>
        <w:t>nı</w:t>
      </w:r>
      <w:r w:rsidRPr="009128F0">
        <w:rPr>
          <w:rFonts w:ascii="Arial" w:hAnsi="Arial" w:cs="Arial"/>
          <w:color w:val="000000" w:themeColor="text1"/>
          <w:sz w:val="20"/>
          <w:szCs w:val="20"/>
        </w:rPr>
        <w:t xml:space="preserve">n son </w:t>
      </w:r>
      <w:r w:rsidR="00473662" w:rsidRPr="009128F0">
        <w:rPr>
          <w:rFonts w:ascii="Arial" w:hAnsi="Arial" w:cs="Arial"/>
          <w:color w:val="000000" w:themeColor="text1"/>
          <w:sz w:val="20"/>
          <w:szCs w:val="20"/>
        </w:rPr>
        <w:t>üç</w:t>
      </w:r>
      <w:r w:rsidRPr="009128F0">
        <w:rPr>
          <w:rFonts w:ascii="Arial" w:hAnsi="Arial" w:cs="Arial"/>
          <w:color w:val="000000" w:themeColor="text1"/>
          <w:sz w:val="20"/>
          <w:szCs w:val="20"/>
        </w:rPr>
        <w:t xml:space="preserve"> ayı için hesaplanan likidite karşılama oranlarının en yüksek ve en düşük olduğu </w:t>
      </w:r>
      <w:r w:rsidR="00C85FA3" w:rsidRPr="009128F0">
        <w:rPr>
          <w:rFonts w:ascii="Arial" w:hAnsi="Arial" w:cs="Arial"/>
          <w:color w:val="000000" w:themeColor="text1"/>
          <w:sz w:val="20"/>
          <w:szCs w:val="20"/>
        </w:rPr>
        <w:t>tarihler</w:t>
      </w:r>
      <w:r w:rsidRPr="009128F0">
        <w:rPr>
          <w:rFonts w:ascii="Arial" w:hAnsi="Arial" w:cs="Arial"/>
          <w:color w:val="000000" w:themeColor="text1"/>
          <w:sz w:val="20"/>
          <w:szCs w:val="20"/>
        </w:rPr>
        <w:t xml:space="preserve"> aşağıda verilmiştir.</w:t>
      </w:r>
    </w:p>
    <w:tbl>
      <w:tblPr>
        <w:tblW w:w="5041" w:type="pct"/>
        <w:tblInd w:w="84" w:type="dxa"/>
        <w:tblLook w:val="04A0" w:firstRow="1" w:lastRow="0" w:firstColumn="1" w:lastColumn="0" w:noHBand="0" w:noVBand="1"/>
      </w:tblPr>
      <w:tblGrid>
        <w:gridCol w:w="5810"/>
        <w:gridCol w:w="2118"/>
        <w:gridCol w:w="1647"/>
      </w:tblGrid>
      <w:tr w:rsidR="002C76CF" w:rsidRPr="009128F0" w14:paraId="7D5C5C56" w14:textId="77777777" w:rsidTr="009B4C6B">
        <w:trPr>
          <w:trHeight w:val="227"/>
        </w:trPr>
        <w:tc>
          <w:tcPr>
            <w:tcW w:w="3034" w:type="pct"/>
            <w:tcBorders>
              <w:top w:val="single" w:sz="4" w:space="0" w:color="auto"/>
              <w:left w:val="nil"/>
              <w:bottom w:val="single" w:sz="4" w:space="0" w:color="auto"/>
              <w:right w:val="nil"/>
            </w:tcBorders>
            <w:shd w:val="clear" w:color="auto" w:fill="auto"/>
            <w:noWrap/>
            <w:vAlign w:val="bottom"/>
            <w:hideMark/>
          </w:tcPr>
          <w:p w14:paraId="50B38701" w14:textId="77777777" w:rsidR="00F1184B" w:rsidRPr="009128F0" w:rsidRDefault="00F1184B" w:rsidP="00F1184B">
            <w:pPr>
              <w:rPr>
                <w:rFonts w:ascii="Arial" w:hAnsi="Arial" w:cs="Arial"/>
                <w:b/>
                <w:bCs/>
                <w:color w:val="000000" w:themeColor="text1"/>
                <w:sz w:val="18"/>
                <w:szCs w:val="18"/>
              </w:rPr>
            </w:pPr>
            <w:r w:rsidRPr="009128F0">
              <w:rPr>
                <w:rFonts w:ascii="Arial" w:hAnsi="Arial" w:cs="Arial"/>
                <w:b/>
                <w:bCs/>
                <w:color w:val="000000" w:themeColor="text1"/>
                <w:sz w:val="18"/>
                <w:szCs w:val="18"/>
              </w:rPr>
              <w:t>Likidite Karşılama Oranı</w:t>
            </w:r>
            <w:r w:rsidR="00C6036C" w:rsidRPr="009128F0">
              <w:rPr>
                <w:rFonts w:ascii="Arial" w:hAnsi="Arial" w:cs="Arial"/>
                <w:b/>
                <w:bCs/>
                <w:color w:val="000000" w:themeColor="text1"/>
                <w:sz w:val="18"/>
                <w:szCs w:val="18"/>
              </w:rPr>
              <w:t xml:space="preserve"> (%)</w:t>
            </w:r>
          </w:p>
        </w:tc>
        <w:tc>
          <w:tcPr>
            <w:tcW w:w="1966" w:type="pct"/>
            <w:gridSpan w:val="2"/>
            <w:tcBorders>
              <w:top w:val="single" w:sz="4" w:space="0" w:color="auto"/>
              <w:left w:val="nil"/>
              <w:bottom w:val="single" w:sz="4" w:space="0" w:color="auto"/>
              <w:right w:val="nil"/>
            </w:tcBorders>
            <w:shd w:val="clear" w:color="auto" w:fill="auto"/>
            <w:noWrap/>
            <w:vAlign w:val="bottom"/>
            <w:hideMark/>
          </w:tcPr>
          <w:p w14:paraId="124F0AC1" w14:textId="77777777" w:rsidR="00F1184B" w:rsidRPr="009128F0" w:rsidRDefault="00F1184B" w:rsidP="00D518A4">
            <w:pPr>
              <w:ind w:right="-1059"/>
              <w:jc w:val="center"/>
              <w:rPr>
                <w:rFonts w:ascii="Arial" w:hAnsi="Arial" w:cs="Arial"/>
                <w:b/>
                <w:bCs/>
                <w:color w:val="000000" w:themeColor="text1"/>
                <w:sz w:val="18"/>
                <w:szCs w:val="18"/>
              </w:rPr>
            </w:pPr>
            <w:r w:rsidRPr="009128F0">
              <w:rPr>
                <w:rFonts w:ascii="Arial" w:hAnsi="Arial" w:cs="Arial"/>
                <w:b/>
                <w:bCs/>
                <w:snapToGrid w:val="0"/>
                <w:color w:val="000000" w:themeColor="text1"/>
                <w:sz w:val="18"/>
                <w:szCs w:val="18"/>
              </w:rPr>
              <w:t>Önceki Dönem</w:t>
            </w:r>
          </w:p>
        </w:tc>
      </w:tr>
      <w:tr w:rsidR="000F342C" w:rsidRPr="009128F0" w14:paraId="69FC5C98" w14:textId="77777777" w:rsidTr="009B4C6B">
        <w:trPr>
          <w:trHeight w:val="227"/>
        </w:trPr>
        <w:tc>
          <w:tcPr>
            <w:tcW w:w="3034" w:type="pct"/>
            <w:tcBorders>
              <w:top w:val="single" w:sz="4" w:space="0" w:color="auto"/>
              <w:left w:val="nil"/>
              <w:bottom w:val="single" w:sz="4" w:space="0" w:color="auto"/>
              <w:right w:val="nil"/>
            </w:tcBorders>
            <w:shd w:val="clear" w:color="auto" w:fill="auto"/>
            <w:noWrap/>
            <w:vAlign w:val="bottom"/>
            <w:hideMark/>
          </w:tcPr>
          <w:p w14:paraId="5B4F415B" w14:textId="77777777" w:rsidR="000F342C" w:rsidRPr="009128F0" w:rsidRDefault="000F342C" w:rsidP="000F342C">
            <w:pPr>
              <w:rPr>
                <w:rFonts w:ascii="Arial" w:hAnsi="Arial" w:cs="Arial"/>
                <w:b/>
                <w:bCs/>
                <w:color w:val="000000" w:themeColor="text1"/>
                <w:sz w:val="18"/>
                <w:szCs w:val="18"/>
              </w:rPr>
            </w:pPr>
          </w:p>
        </w:tc>
        <w:tc>
          <w:tcPr>
            <w:tcW w:w="1106" w:type="pct"/>
            <w:tcBorders>
              <w:top w:val="single" w:sz="4" w:space="0" w:color="auto"/>
              <w:left w:val="nil"/>
              <w:bottom w:val="single" w:sz="4" w:space="0" w:color="auto"/>
              <w:right w:val="nil"/>
            </w:tcBorders>
            <w:shd w:val="clear" w:color="auto" w:fill="auto"/>
            <w:noWrap/>
            <w:vAlign w:val="bottom"/>
            <w:hideMark/>
          </w:tcPr>
          <w:p w14:paraId="0A8B327A" w14:textId="77777777" w:rsidR="000F342C" w:rsidRPr="009128F0" w:rsidRDefault="000F342C" w:rsidP="000F342C">
            <w:pPr>
              <w:ind w:hanging="128"/>
              <w:jc w:val="right"/>
              <w:rPr>
                <w:rFonts w:ascii="Arial" w:hAnsi="Arial" w:cs="Arial"/>
                <w:b/>
                <w:bCs/>
                <w:color w:val="000000" w:themeColor="text1"/>
                <w:sz w:val="18"/>
                <w:szCs w:val="18"/>
              </w:rPr>
            </w:pPr>
            <w:r w:rsidRPr="009128F0">
              <w:rPr>
                <w:rFonts w:ascii="Arial" w:hAnsi="Arial" w:cs="Arial"/>
                <w:b/>
                <w:bCs/>
                <w:color w:val="000000" w:themeColor="text1"/>
                <w:sz w:val="18"/>
                <w:szCs w:val="18"/>
              </w:rPr>
              <w:t>TP+YP</w:t>
            </w:r>
          </w:p>
        </w:tc>
        <w:tc>
          <w:tcPr>
            <w:tcW w:w="860" w:type="pct"/>
            <w:tcBorders>
              <w:top w:val="single" w:sz="4" w:space="0" w:color="auto"/>
              <w:left w:val="nil"/>
              <w:bottom w:val="single" w:sz="4" w:space="0" w:color="auto"/>
              <w:right w:val="nil"/>
            </w:tcBorders>
            <w:shd w:val="clear" w:color="auto" w:fill="auto"/>
            <w:noWrap/>
            <w:vAlign w:val="bottom"/>
            <w:hideMark/>
          </w:tcPr>
          <w:p w14:paraId="191C33CF" w14:textId="77777777" w:rsidR="000F342C" w:rsidRPr="009128F0" w:rsidRDefault="000F342C" w:rsidP="000F342C">
            <w:pPr>
              <w:ind w:hanging="128"/>
              <w:jc w:val="right"/>
              <w:rPr>
                <w:rFonts w:ascii="Arial" w:hAnsi="Arial" w:cs="Arial"/>
                <w:b/>
                <w:bCs/>
                <w:color w:val="000000" w:themeColor="text1"/>
                <w:sz w:val="18"/>
                <w:szCs w:val="18"/>
              </w:rPr>
            </w:pPr>
            <w:r w:rsidRPr="009128F0">
              <w:rPr>
                <w:rFonts w:ascii="Arial" w:hAnsi="Arial" w:cs="Arial"/>
                <w:b/>
                <w:bCs/>
                <w:color w:val="000000" w:themeColor="text1"/>
                <w:sz w:val="18"/>
                <w:szCs w:val="18"/>
              </w:rPr>
              <w:t>YP</w:t>
            </w:r>
          </w:p>
        </w:tc>
      </w:tr>
      <w:tr w:rsidR="004A46B6" w:rsidRPr="009128F0" w14:paraId="2787A285" w14:textId="77777777" w:rsidTr="00033B8B">
        <w:trPr>
          <w:trHeight w:val="227"/>
        </w:trPr>
        <w:tc>
          <w:tcPr>
            <w:tcW w:w="3034" w:type="pct"/>
            <w:tcBorders>
              <w:top w:val="nil"/>
              <w:left w:val="nil"/>
              <w:bottom w:val="nil"/>
              <w:right w:val="nil"/>
            </w:tcBorders>
            <w:shd w:val="clear" w:color="auto" w:fill="auto"/>
            <w:noWrap/>
            <w:vAlign w:val="bottom"/>
            <w:hideMark/>
          </w:tcPr>
          <w:p w14:paraId="11792F9A"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En Düşük</w:t>
            </w:r>
          </w:p>
        </w:tc>
        <w:tc>
          <w:tcPr>
            <w:tcW w:w="1106" w:type="pct"/>
            <w:tcBorders>
              <w:top w:val="single" w:sz="4" w:space="0" w:color="auto"/>
              <w:left w:val="nil"/>
              <w:bottom w:val="nil"/>
              <w:right w:val="nil"/>
            </w:tcBorders>
            <w:shd w:val="clear" w:color="auto" w:fill="auto"/>
            <w:noWrap/>
          </w:tcPr>
          <w:p w14:paraId="7123EE80" w14:textId="3E57E4B7" w:rsidR="004A46B6" w:rsidRPr="009128F0" w:rsidRDefault="004A46B6" w:rsidP="004A46B6">
            <w:pPr>
              <w:ind w:hanging="128"/>
              <w:jc w:val="right"/>
              <w:rPr>
                <w:rFonts w:ascii="Arial" w:hAnsi="Arial" w:cs="Arial"/>
                <w:color w:val="000000" w:themeColor="text1"/>
                <w:sz w:val="18"/>
                <w:szCs w:val="18"/>
              </w:rPr>
            </w:pPr>
            <w:r w:rsidRPr="00A6672A">
              <w:rPr>
                <w:rFonts w:ascii="Arial" w:hAnsi="Arial" w:cs="Arial"/>
                <w:color w:val="000000" w:themeColor="text1"/>
                <w:sz w:val="18"/>
                <w:szCs w:val="18"/>
              </w:rPr>
              <w:t>115,6</w:t>
            </w:r>
          </w:p>
        </w:tc>
        <w:tc>
          <w:tcPr>
            <w:tcW w:w="860" w:type="pct"/>
            <w:tcBorders>
              <w:top w:val="single" w:sz="4" w:space="0" w:color="auto"/>
              <w:left w:val="nil"/>
              <w:bottom w:val="nil"/>
              <w:right w:val="nil"/>
            </w:tcBorders>
            <w:shd w:val="clear" w:color="auto" w:fill="auto"/>
            <w:noWrap/>
          </w:tcPr>
          <w:p w14:paraId="0A819040" w14:textId="66EA3CA6" w:rsidR="004A46B6" w:rsidRPr="009128F0" w:rsidRDefault="004A46B6" w:rsidP="004A46B6">
            <w:pPr>
              <w:ind w:hanging="128"/>
              <w:jc w:val="right"/>
              <w:rPr>
                <w:rFonts w:ascii="Arial" w:hAnsi="Arial" w:cs="Arial"/>
                <w:color w:val="000000" w:themeColor="text1"/>
                <w:sz w:val="18"/>
                <w:szCs w:val="18"/>
              </w:rPr>
            </w:pPr>
            <w:r w:rsidRPr="00A6672A">
              <w:rPr>
                <w:rFonts w:ascii="Arial" w:hAnsi="Arial" w:cs="Arial"/>
                <w:color w:val="000000" w:themeColor="text1"/>
                <w:sz w:val="18"/>
                <w:szCs w:val="18"/>
              </w:rPr>
              <w:t>122,03</w:t>
            </w:r>
          </w:p>
        </w:tc>
      </w:tr>
      <w:tr w:rsidR="004A46B6" w:rsidRPr="009128F0" w14:paraId="4AE1F4ED" w14:textId="77777777" w:rsidTr="00033B8B">
        <w:trPr>
          <w:trHeight w:val="227"/>
        </w:trPr>
        <w:tc>
          <w:tcPr>
            <w:tcW w:w="3034" w:type="pct"/>
            <w:tcBorders>
              <w:top w:val="nil"/>
              <w:left w:val="nil"/>
              <w:bottom w:val="single" w:sz="4" w:space="0" w:color="auto"/>
              <w:right w:val="nil"/>
            </w:tcBorders>
            <w:shd w:val="clear" w:color="auto" w:fill="auto"/>
            <w:noWrap/>
            <w:vAlign w:val="bottom"/>
            <w:hideMark/>
          </w:tcPr>
          <w:p w14:paraId="197295CC"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Tarih</w:t>
            </w:r>
          </w:p>
        </w:tc>
        <w:tc>
          <w:tcPr>
            <w:tcW w:w="1106" w:type="pct"/>
            <w:tcBorders>
              <w:top w:val="nil"/>
              <w:left w:val="nil"/>
              <w:bottom w:val="single" w:sz="4" w:space="0" w:color="auto"/>
              <w:right w:val="nil"/>
            </w:tcBorders>
            <w:shd w:val="clear" w:color="auto" w:fill="auto"/>
            <w:noWrap/>
          </w:tcPr>
          <w:p w14:paraId="5BE95F8A" w14:textId="11BA8991" w:rsidR="004A46B6" w:rsidRPr="009128F0" w:rsidRDefault="004A46B6" w:rsidP="004A46B6">
            <w:pPr>
              <w:ind w:hanging="128"/>
              <w:jc w:val="right"/>
              <w:rPr>
                <w:rFonts w:ascii="Arial" w:hAnsi="Arial" w:cs="Arial"/>
                <w:color w:val="000000" w:themeColor="text1"/>
                <w:sz w:val="18"/>
                <w:szCs w:val="18"/>
              </w:rPr>
            </w:pPr>
            <w:r w:rsidRPr="00A6672A">
              <w:rPr>
                <w:rFonts w:ascii="Arial" w:hAnsi="Arial" w:cs="Arial"/>
                <w:color w:val="000000" w:themeColor="text1"/>
                <w:sz w:val="18"/>
                <w:szCs w:val="18"/>
              </w:rPr>
              <w:t>30</w:t>
            </w:r>
            <w:r>
              <w:rPr>
                <w:rFonts w:ascii="Arial" w:hAnsi="Arial" w:cs="Arial"/>
                <w:color w:val="000000" w:themeColor="text1"/>
                <w:sz w:val="18"/>
                <w:szCs w:val="18"/>
              </w:rPr>
              <w:t xml:space="preserve"> </w:t>
            </w:r>
            <w:r w:rsidRPr="00A6672A">
              <w:rPr>
                <w:rFonts w:ascii="Arial" w:hAnsi="Arial" w:cs="Arial"/>
                <w:color w:val="000000" w:themeColor="text1"/>
                <w:sz w:val="18"/>
                <w:szCs w:val="18"/>
              </w:rPr>
              <w:t>Kas</w:t>
            </w:r>
            <w:r>
              <w:rPr>
                <w:rFonts w:ascii="Arial" w:hAnsi="Arial" w:cs="Arial"/>
                <w:color w:val="000000" w:themeColor="text1"/>
                <w:sz w:val="18"/>
                <w:szCs w:val="18"/>
              </w:rPr>
              <w:t>ım 20</w:t>
            </w:r>
            <w:r w:rsidRPr="00A6672A">
              <w:rPr>
                <w:rFonts w:ascii="Arial" w:hAnsi="Arial" w:cs="Arial"/>
                <w:color w:val="000000" w:themeColor="text1"/>
                <w:sz w:val="18"/>
                <w:szCs w:val="18"/>
              </w:rPr>
              <w:t>17</w:t>
            </w:r>
          </w:p>
        </w:tc>
        <w:tc>
          <w:tcPr>
            <w:tcW w:w="860" w:type="pct"/>
            <w:tcBorders>
              <w:top w:val="nil"/>
              <w:left w:val="nil"/>
              <w:bottom w:val="single" w:sz="4" w:space="0" w:color="auto"/>
              <w:right w:val="nil"/>
            </w:tcBorders>
            <w:shd w:val="clear" w:color="auto" w:fill="auto"/>
            <w:noWrap/>
          </w:tcPr>
          <w:p w14:paraId="23032653" w14:textId="6AC884C1" w:rsidR="004A46B6" w:rsidRPr="009128F0" w:rsidRDefault="004A46B6" w:rsidP="004A46B6">
            <w:pPr>
              <w:ind w:hanging="128"/>
              <w:jc w:val="right"/>
              <w:rPr>
                <w:rFonts w:ascii="Arial" w:hAnsi="Arial" w:cs="Arial"/>
                <w:color w:val="000000" w:themeColor="text1"/>
                <w:sz w:val="18"/>
                <w:szCs w:val="18"/>
              </w:rPr>
            </w:pPr>
            <w:r w:rsidRPr="00A6672A">
              <w:rPr>
                <w:rFonts w:ascii="Arial" w:hAnsi="Arial" w:cs="Arial"/>
                <w:color w:val="000000" w:themeColor="text1"/>
                <w:sz w:val="18"/>
                <w:szCs w:val="18"/>
              </w:rPr>
              <w:t>31</w:t>
            </w:r>
            <w:r>
              <w:rPr>
                <w:rFonts w:ascii="Arial" w:hAnsi="Arial" w:cs="Arial"/>
                <w:color w:val="000000" w:themeColor="text1"/>
                <w:sz w:val="18"/>
                <w:szCs w:val="18"/>
              </w:rPr>
              <w:t xml:space="preserve"> </w:t>
            </w:r>
            <w:r w:rsidRPr="00A6672A">
              <w:rPr>
                <w:rFonts w:ascii="Arial" w:hAnsi="Arial" w:cs="Arial"/>
                <w:color w:val="000000" w:themeColor="text1"/>
                <w:sz w:val="18"/>
                <w:szCs w:val="18"/>
              </w:rPr>
              <w:t>Eki</w:t>
            </w:r>
            <w:r>
              <w:rPr>
                <w:rFonts w:ascii="Arial" w:hAnsi="Arial" w:cs="Arial"/>
                <w:color w:val="000000" w:themeColor="text1"/>
                <w:sz w:val="18"/>
                <w:szCs w:val="18"/>
              </w:rPr>
              <w:t>m 20</w:t>
            </w:r>
            <w:r w:rsidRPr="00A6672A">
              <w:rPr>
                <w:rFonts w:ascii="Arial" w:hAnsi="Arial" w:cs="Arial"/>
                <w:color w:val="000000" w:themeColor="text1"/>
                <w:sz w:val="18"/>
                <w:szCs w:val="18"/>
              </w:rPr>
              <w:t>17</w:t>
            </w:r>
          </w:p>
        </w:tc>
      </w:tr>
      <w:tr w:rsidR="004A46B6" w:rsidRPr="009128F0" w14:paraId="6B475E5F" w14:textId="77777777" w:rsidTr="00033B8B">
        <w:trPr>
          <w:trHeight w:val="227"/>
        </w:trPr>
        <w:tc>
          <w:tcPr>
            <w:tcW w:w="3034" w:type="pct"/>
            <w:tcBorders>
              <w:top w:val="nil"/>
              <w:left w:val="nil"/>
              <w:bottom w:val="nil"/>
              <w:right w:val="nil"/>
            </w:tcBorders>
            <w:shd w:val="clear" w:color="auto" w:fill="auto"/>
            <w:noWrap/>
            <w:vAlign w:val="bottom"/>
            <w:hideMark/>
          </w:tcPr>
          <w:p w14:paraId="597DF978"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En Yüksek</w:t>
            </w:r>
          </w:p>
        </w:tc>
        <w:tc>
          <w:tcPr>
            <w:tcW w:w="1106" w:type="pct"/>
            <w:tcBorders>
              <w:top w:val="single" w:sz="4" w:space="0" w:color="auto"/>
              <w:left w:val="nil"/>
              <w:bottom w:val="nil"/>
              <w:right w:val="nil"/>
            </w:tcBorders>
            <w:shd w:val="clear" w:color="auto" w:fill="auto"/>
            <w:noWrap/>
          </w:tcPr>
          <w:p w14:paraId="50D85479" w14:textId="0C8D7437" w:rsidR="004A46B6" w:rsidRPr="009128F0" w:rsidRDefault="004A46B6" w:rsidP="004A46B6">
            <w:pPr>
              <w:ind w:hanging="128"/>
              <w:jc w:val="right"/>
              <w:rPr>
                <w:rFonts w:ascii="Arial" w:hAnsi="Arial" w:cs="Arial"/>
                <w:color w:val="000000" w:themeColor="text1"/>
                <w:sz w:val="18"/>
                <w:szCs w:val="18"/>
              </w:rPr>
            </w:pPr>
            <w:r w:rsidRPr="00A6672A">
              <w:rPr>
                <w:rFonts w:ascii="Arial" w:hAnsi="Arial" w:cs="Arial"/>
                <w:color w:val="000000" w:themeColor="text1"/>
                <w:sz w:val="18"/>
                <w:szCs w:val="18"/>
              </w:rPr>
              <w:t>131,72</w:t>
            </w:r>
          </w:p>
        </w:tc>
        <w:tc>
          <w:tcPr>
            <w:tcW w:w="860" w:type="pct"/>
            <w:tcBorders>
              <w:top w:val="single" w:sz="4" w:space="0" w:color="auto"/>
              <w:left w:val="nil"/>
              <w:bottom w:val="nil"/>
              <w:right w:val="nil"/>
            </w:tcBorders>
            <w:shd w:val="clear" w:color="auto" w:fill="auto"/>
            <w:noWrap/>
          </w:tcPr>
          <w:p w14:paraId="162D84AB" w14:textId="62EC1E68" w:rsidR="004A46B6" w:rsidRPr="009128F0" w:rsidRDefault="004A46B6" w:rsidP="004A46B6">
            <w:pPr>
              <w:ind w:hanging="128"/>
              <w:jc w:val="right"/>
              <w:rPr>
                <w:rFonts w:ascii="Arial" w:hAnsi="Arial" w:cs="Arial"/>
                <w:color w:val="000000" w:themeColor="text1"/>
                <w:sz w:val="18"/>
                <w:szCs w:val="18"/>
              </w:rPr>
            </w:pPr>
            <w:r w:rsidRPr="00A6672A">
              <w:rPr>
                <w:rFonts w:ascii="Arial" w:hAnsi="Arial" w:cs="Arial"/>
                <w:color w:val="000000" w:themeColor="text1"/>
                <w:sz w:val="18"/>
                <w:szCs w:val="18"/>
              </w:rPr>
              <w:t>172,78</w:t>
            </w:r>
          </w:p>
        </w:tc>
      </w:tr>
      <w:tr w:rsidR="004A46B6" w:rsidRPr="009128F0" w14:paraId="3680E591" w14:textId="77777777" w:rsidTr="00033B8B">
        <w:trPr>
          <w:trHeight w:val="227"/>
        </w:trPr>
        <w:tc>
          <w:tcPr>
            <w:tcW w:w="3034" w:type="pct"/>
            <w:tcBorders>
              <w:top w:val="nil"/>
              <w:left w:val="nil"/>
              <w:bottom w:val="single" w:sz="4" w:space="0" w:color="auto"/>
              <w:right w:val="nil"/>
            </w:tcBorders>
            <w:shd w:val="clear" w:color="auto" w:fill="auto"/>
            <w:noWrap/>
            <w:vAlign w:val="bottom"/>
            <w:hideMark/>
          </w:tcPr>
          <w:p w14:paraId="2BFC62F1"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Tarih</w:t>
            </w:r>
          </w:p>
        </w:tc>
        <w:tc>
          <w:tcPr>
            <w:tcW w:w="1106" w:type="pct"/>
            <w:tcBorders>
              <w:top w:val="nil"/>
              <w:left w:val="nil"/>
              <w:bottom w:val="single" w:sz="4" w:space="0" w:color="auto"/>
              <w:right w:val="nil"/>
            </w:tcBorders>
            <w:shd w:val="clear" w:color="auto" w:fill="auto"/>
            <w:noWrap/>
          </w:tcPr>
          <w:p w14:paraId="0C6C77EB" w14:textId="105C39D2" w:rsidR="004A46B6" w:rsidRPr="009128F0" w:rsidRDefault="004A46B6" w:rsidP="004A46B6">
            <w:pPr>
              <w:ind w:hanging="128"/>
              <w:jc w:val="right"/>
              <w:rPr>
                <w:rFonts w:ascii="Arial" w:hAnsi="Arial" w:cs="Arial"/>
                <w:color w:val="000000" w:themeColor="text1"/>
                <w:sz w:val="18"/>
                <w:szCs w:val="18"/>
              </w:rPr>
            </w:pPr>
            <w:r>
              <w:rPr>
                <w:rFonts w:ascii="Arial" w:hAnsi="Arial" w:cs="Arial"/>
                <w:color w:val="000000" w:themeColor="text1"/>
                <w:sz w:val="18"/>
                <w:szCs w:val="18"/>
              </w:rPr>
              <w:t xml:space="preserve">31 </w:t>
            </w:r>
            <w:r w:rsidRPr="00A6672A">
              <w:rPr>
                <w:rFonts w:ascii="Arial" w:hAnsi="Arial" w:cs="Arial"/>
                <w:color w:val="000000" w:themeColor="text1"/>
                <w:sz w:val="18"/>
                <w:szCs w:val="18"/>
              </w:rPr>
              <w:t>Ara</w:t>
            </w:r>
            <w:r>
              <w:rPr>
                <w:rFonts w:ascii="Arial" w:hAnsi="Arial" w:cs="Arial"/>
                <w:color w:val="000000" w:themeColor="text1"/>
                <w:sz w:val="18"/>
                <w:szCs w:val="18"/>
              </w:rPr>
              <w:t>lık 20</w:t>
            </w:r>
            <w:r w:rsidRPr="00A6672A">
              <w:rPr>
                <w:rFonts w:ascii="Arial" w:hAnsi="Arial" w:cs="Arial"/>
                <w:color w:val="000000" w:themeColor="text1"/>
                <w:sz w:val="18"/>
                <w:szCs w:val="18"/>
              </w:rPr>
              <w:t>17</w:t>
            </w:r>
          </w:p>
        </w:tc>
        <w:tc>
          <w:tcPr>
            <w:tcW w:w="860" w:type="pct"/>
            <w:tcBorders>
              <w:top w:val="nil"/>
              <w:left w:val="nil"/>
              <w:bottom w:val="single" w:sz="4" w:space="0" w:color="auto"/>
              <w:right w:val="nil"/>
            </w:tcBorders>
            <w:shd w:val="clear" w:color="auto" w:fill="auto"/>
            <w:noWrap/>
          </w:tcPr>
          <w:p w14:paraId="384126F9" w14:textId="7DAB35A8" w:rsidR="004A46B6" w:rsidRPr="009128F0" w:rsidRDefault="004A46B6" w:rsidP="004A46B6">
            <w:pPr>
              <w:ind w:hanging="128"/>
              <w:jc w:val="right"/>
              <w:rPr>
                <w:rFonts w:ascii="Arial" w:hAnsi="Arial" w:cs="Arial"/>
                <w:color w:val="000000" w:themeColor="text1"/>
                <w:sz w:val="18"/>
                <w:szCs w:val="18"/>
              </w:rPr>
            </w:pPr>
            <w:r w:rsidRPr="00A6672A">
              <w:rPr>
                <w:rFonts w:ascii="Arial" w:hAnsi="Arial" w:cs="Arial"/>
                <w:color w:val="000000" w:themeColor="text1"/>
                <w:sz w:val="18"/>
                <w:szCs w:val="18"/>
              </w:rPr>
              <w:t>31</w:t>
            </w:r>
            <w:r>
              <w:rPr>
                <w:rFonts w:ascii="Arial" w:hAnsi="Arial" w:cs="Arial"/>
                <w:color w:val="000000" w:themeColor="text1"/>
                <w:sz w:val="18"/>
                <w:szCs w:val="18"/>
              </w:rPr>
              <w:t xml:space="preserve"> </w:t>
            </w:r>
            <w:r w:rsidRPr="00A6672A">
              <w:rPr>
                <w:rFonts w:ascii="Arial" w:hAnsi="Arial" w:cs="Arial"/>
                <w:color w:val="000000" w:themeColor="text1"/>
                <w:sz w:val="18"/>
                <w:szCs w:val="18"/>
              </w:rPr>
              <w:t>Ara</w:t>
            </w:r>
            <w:r>
              <w:rPr>
                <w:rFonts w:ascii="Arial" w:hAnsi="Arial" w:cs="Arial"/>
                <w:color w:val="000000" w:themeColor="text1"/>
                <w:sz w:val="18"/>
                <w:szCs w:val="18"/>
              </w:rPr>
              <w:t>lık 20</w:t>
            </w:r>
            <w:r w:rsidRPr="00A6672A">
              <w:rPr>
                <w:rFonts w:ascii="Arial" w:hAnsi="Arial" w:cs="Arial"/>
                <w:color w:val="000000" w:themeColor="text1"/>
                <w:sz w:val="18"/>
                <w:szCs w:val="18"/>
              </w:rPr>
              <w:t>17</w:t>
            </w:r>
          </w:p>
        </w:tc>
      </w:tr>
      <w:tr w:rsidR="004A46B6" w:rsidRPr="009128F0" w14:paraId="59F3467F" w14:textId="77777777" w:rsidTr="00033B8B">
        <w:trPr>
          <w:trHeight w:val="227"/>
        </w:trPr>
        <w:tc>
          <w:tcPr>
            <w:tcW w:w="3034" w:type="pct"/>
            <w:tcBorders>
              <w:top w:val="nil"/>
              <w:left w:val="nil"/>
              <w:bottom w:val="single" w:sz="4" w:space="0" w:color="auto"/>
              <w:right w:val="nil"/>
            </w:tcBorders>
            <w:shd w:val="clear" w:color="auto" w:fill="auto"/>
            <w:noWrap/>
            <w:vAlign w:val="bottom"/>
            <w:hideMark/>
          </w:tcPr>
          <w:p w14:paraId="09F3AD9E" w14:textId="77777777" w:rsidR="004A46B6" w:rsidRPr="009128F0" w:rsidRDefault="004A46B6" w:rsidP="004A46B6">
            <w:pPr>
              <w:rPr>
                <w:rFonts w:ascii="Arial" w:hAnsi="Arial" w:cs="Arial"/>
                <w:color w:val="000000" w:themeColor="text1"/>
                <w:sz w:val="18"/>
                <w:szCs w:val="18"/>
              </w:rPr>
            </w:pPr>
            <w:r w:rsidRPr="009128F0">
              <w:rPr>
                <w:rFonts w:ascii="Arial" w:hAnsi="Arial" w:cs="Arial"/>
                <w:color w:val="000000" w:themeColor="text1"/>
                <w:sz w:val="18"/>
                <w:szCs w:val="18"/>
              </w:rPr>
              <w:t>Ortalama</w:t>
            </w:r>
          </w:p>
        </w:tc>
        <w:tc>
          <w:tcPr>
            <w:tcW w:w="1106" w:type="pct"/>
            <w:tcBorders>
              <w:top w:val="single" w:sz="4" w:space="0" w:color="auto"/>
              <w:left w:val="nil"/>
              <w:bottom w:val="single" w:sz="4" w:space="0" w:color="auto"/>
              <w:right w:val="nil"/>
            </w:tcBorders>
            <w:shd w:val="clear" w:color="auto" w:fill="auto"/>
            <w:noWrap/>
          </w:tcPr>
          <w:p w14:paraId="645833E1" w14:textId="3EF927ED" w:rsidR="004A46B6" w:rsidRPr="009128F0" w:rsidRDefault="004A46B6" w:rsidP="004A46B6">
            <w:pPr>
              <w:ind w:hanging="128"/>
              <w:jc w:val="right"/>
              <w:rPr>
                <w:rFonts w:ascii="Arial" w:hAnsi="Arial" w:cs="Arial"/>
                <w:color w:val="000000" w:themeColor="text1"/>
                <w:sz w:val="18"/>
                <w:szCs w:val="18"/>
              </w:rPr>
            </w:pPr>
            <w:r w:rsidRPr="00A6672A">
              <w:rPr>
                <w:rFonts w:ascii="Arial" w:hAnsi="Arial" w:cs="Arial"/>
                <w:color w:val="000000" w:themeColor="text1"/>
                <w:sz w:val="18"/>
                <w:szCs w:val="18"/>
              </w:rPr>
              <w:t>122,17</w:t>
            </w:r>
          </w:p>
        </w:tc>
        <w:tc>
          <w:tcPr>
            <w:tcW w:w="860" w:type="pct"/>
            <w:tcBorders>
              <w:top w:val="single" w:sz="4" w:space="0" w:color="auto"/>
              <w:left w:val="nil"/>
              <w:bottom w:val="single" w:sz="4" w:space="0" w:color="auto"/>
              <w:right w:val="nil"/>
            </w:tcBorders>
            <w:shd w:val="clear" w:color="auto" w:fill="auto"/>
            <w:noWrap/>
          </w:tcPr>
          <w:p w14:paraId="26CB2265" w14:textId="26264EEC" w:rsidR="004A46B6" w:rsidRPr="009128F0" w:rsidRDefault="004A46B6" w:rsidP="004A46B6">
            <w:pPr>
              <w:ind w:hanging="128"/>
              <w:jc w:val="right"/>
              <w:rPr>
                <w:rFonts w:ascii="Arial" w:hAnsi="Arial" w:cs="Arial"/>
                <w:color w:val="000000" w:themeColor="text1"/>
                <w:sz w:val="18"/>
                <w:szCs w:val="18"/>
              </w:rPr>
            </w:pPr>
            <w:r w:rsidRPr="00A6672A">
              <w:rPr>
                <w:rFonts w:ascii="Arial" w:hAnsi="Arial" w:cs="Arial"/>
                <w:color w:val="000000" w:themeColor="text1"/>
                <w:sz w:val="18"/>
                <w:szCs w:val="18"/>
              </w:rPr>
              <w:t>146,76</w:t>
            </w:r>
          </w:p>
        </w:tc>
      </w:tr>
    </w:tbl>
    <w:p w14:paraId="7B95547C" w14:textId="3877F057" w:rsidR="004A46B6" w:rsidRPr="009128F0" w:rsidRDefault="004A46B6" w:rsidP="004A46B6">
      <w:pPr>
        <w:pageBreakBefore/>
        <w:autoSpaceDE w:val="0"/>
        <w:autoSpaceDN w:val="0"/>
        <w:adjustRightInd w:val="0"/>
        <w:spacing w:before="120" w:after="120"/>
        <w:ind w:left="-567"/>
        <w:jc w:val="both"/>
        <w:rPr>
          <w:rFonts w:ascii="Arial" w:hAnsi="Arial" w:cs="Arial"/>
          <w:color w:val="000000" w:themeColor="text1"/>
          <w:sz w:val="20"/>
          <w:szCs w:val="20"/>
        </w:rPr>
      </w:pPr>
      <w:r w:rsidRPr="009128F0">
        <w:rPr>
          <w:rFonts w:ascii="Arial" w:hAnsi="Arial" w:cs="Arial"/>
          <w:b/>
          <w:color w:val="000000" w:themeColor="text1"/>
          <w:sz w:val="20"/>
          <w:szCs w:val="20"/>
        </w:rPr>
        <w:lastRenderedPageBreak/>
        <w:t>V.</w:t>
      </w:r>
      <w:r w:rsidRPr="009128F0">
        <w:rPr>
          <w:rFonts w:ascii="Arial" w:hAnsi="Arial" w:cs="Arial"/>
          <w:b/>
          <w:color w:val="000000" w:themeColor="text1"/>
          <w:sz w:val="20"/>
          <w:szCs w:val="20"/>
        </w:rPr>
        <w:tab/>
      </w:r>
      <w:r>
        <w:rPr>
          <w:rFonts w:ascii="Arial" w:hAnsi="Arial" w:cs="Arial"/>
          <w:b/>
          <w:color w:val="000000" w:themeColor="text1"/>
          <w:sz w:val="20"/>
          <w:szCs w:val="20"/>
        </w:rPr>
        <w:t>Konsolide l</w:t>
      </w:r>
      <w:r w:rsidRPr="009128F0">
        <w:rPr>
          <w:rFonts w:ascii="Arial" w:hAnsi="Arial" w:cs="Arial"/>
          <w:b/>
          <w:color w:val="000000" w:themeColor="text1"/>
          <w:sz w:val="20"/>
          <w:szCs w:val="20"/>
        </w:rPr>
        <w:t>ikidite riskine ilişkin açıklamalar (devamı):</w:t>
      </w:r>
    </w:p>
    <w:p w14:paraId="3A19A69D" w14:textId="63CB959F" w:rsidR="004A46B6" w:rsidRPr="00A5606A" w:rsidRDefault="004A46B6" w:rsidP="004A46B6">
      <w:pPr>
        <w:spacing w:before="120" w:after="120" w:line="259" w:lineRule="auto"/>
        <w:ind w:right="-78"/>
        <w:jc w:val="both"/>
        <w:rPr>
          <w:rFonts w:ascii="Arial" w:eastAsia="Calibri" w:hAnsi="Arial" w:cs="Arial"/>
          <w:sz w:val="20"/>
          <w:szCs w:val="20"/>
          <w:lang w:eastAsia="en-US"/>
        </w:rPr>
      </w:pPr>
      <w:r w:rsidRPr="00A5606A">
        <w:rPr>
          <w:rFonts w:ascii="Arial" w:eastAsia="Calibri" w:hAnsi="Arial" w:cs="Arial"/>
          <w:sz w:val="20"/>
          <w:szCs w:val="20"/>
          <w:lang w:eastAsia="en-US"/>
        </w:rPr>
        <w:t xml:space="preserve">Likidite karşılama oranı, </w:t>
      </w:r>
      <w:r>
        <w:rPr>
          <w:rFonts w:ascii="Arial" w:eastAsia="Calibri" w:hAnsi="Arial" w:cs="Arial"/>
          <w:sz w:val="20"/>
          <w:szCs w:val="20"/>
          <w:lang w:eastAsia="en-US"/>
        </w:rPr>
        <w:t>Ana Ortaklık Banka’nın</w:t>
      </w:r>
      <w:r w:rsidRPr="00A5606A">
        <w:rPr>
          <w:rFonts w:ascii="Arial" w:eastAsia="Calibri" w:hAnsi="Arial" w:cs="Arial"/>
          <w:sz w:val="20"/>
          <w:szCs w:val="20"/>
          <w:lang w:eastAsia="en-US"/>
        </w:rPr>
        <w:t xml:space="preserve"> sahip olduğu yüksek kaliteli </w:t>
      </w:r>
      <w:proofErr w:type="gramStart"/>
      <w:r w:rsidRPr="00A5606A">
        <w:rPr>
          <w:rFonts w:ascii="Arial" w:eastAsia="Calibri" w:hAnsi="Arial" w:cs="Arial"/>
          <w:sz w:val="20"/>
          <w:szCs w:val="20"/>
          <w:lang w:eastAsia="en-US"/>
        </w:rPr>
        <w:t>likit</w:t>
      </w:r>
      <w:proofErr w:type="gramEnd"/>
      <w:r w:rsidRPr="00A5606A">
        <w:rPr>
          <w:rFonts w:ascii="Arial" w:eastAsia="Calibri" w:hAnsi="Arial" w:cs="Arial"/>
          <w:sz w:val="20"/>
          <w:szCs w:val="20"/>
          <w:lang w:eastAsia="en-US"/>
        </w:rPr>
        <w:t xml:space="preserve">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w:t>
      </w:r>
      <w:proofErr w:type="gramStart"/>
      <w:r w:rsidRPr="00A5606A">
        <w:rPr>
          <w:rFonts w:ascii="Arial" w:eastAsia="Calibri" w:hAnsi="Arial" w:cs="Arial"/>
          <w:sz w:val="20"/>
          <w:szCs w:val="20"/>
          <w:lang w:eastAsia="en-US"/>
        </w:rPr>
        <w:t>likit</w:t>
      </w:r>
      <w:proofErr w:type="gramEnd"/>
      <w:r w:rsidRPr="00A5606A">
        <w:rPr>
          <w:rFonts w:ascii="Arial" w:eastAsia="Calibri" w:hAnsi="Arial" w:cs="Arial"/>
          <w:sz w:val="20"/>
          <w:szCs w:val="20"/>
          <w:lang w:eastAsia="en-US"/>
        </w:rPr>
        <w:t xml:space="preserve"> aktifler ve net nakit çıkışları içinde </w:t>
      </w:r>
      <w:proofErr w:type="spellStart"/>
      <w:r w:rsidRPr="00A5606A">
        <w:rPr>
          <w:rFonts w:ascii="Arial" w:eastAsia="Calibri" w:hAnsi="Arial" w:cs="Arial"/>
          <w:sz w:val="20"/>
          <w:szCs w:val="20"/>
          <w:lang w:eastAsia="en-US"/>
        </w:rPr>
        <w:t>tutarsal</w:t>
      </w:r>
      <w:proofErr w:type="spellEnd"/>
      <w:r w:rsidRPr="00A5606A">
        <w:rPr>
          <w:rFonts w:ascii="Arial" w:eastAsia="Calibri" w:hAnsi="Arial" w:cs="Arial"/>
          <w:sz w:val="20"/>
          <w:szCs w:val="20"/>
          <w:lang w:eastAsia="en-US"/>
        </w:rPr>
        <w:t xml:space="preserve"> olarak yüksek paya sahip olmaları, dikkate alınma oranlarının yüksek olması ve zaman içinde değişkenlik gösterebilmeleri nedeniyle likidite karşılama oranına etkileri diğer kalemlere oranla fazladır.</w:t>
      </w:r>
    </w:p>
    <w:p w14:paraId="57F68C45" w14:textId="37E76F2C" w:rsidR="004A46B6" w:rsidRPr="00A5606A" w:rsidRDefault="004A46B6" w:rsidP="004A46B6">
      <w:pPr>
        <w:autoSpaceDE w:val="0"/>
        <w:autoSpaceDN w:val="0"/>
        <w:adjustRightInd w:val="0"/>
        <w:spacing w:before="120" w:after="120"/>
        <w:ind w:right="-78"/>
        <w:jc w:val="both"/>
        <w:rPr>
          <w:rFonts w:ascii="Arial" w:hAnsi="Arial" w:cs="Arial"/>
          <w:sz w:val="20"/>
          <w:szCs w:val="20"/>
        </w:rPr>
      </w:pPr>
      <w:r w:rsidRPr="00A5606A">
        <w:rPr>
          <w:rFonts w:ascii="Arial" w:eastAsia="Calibri" w:hAnsi="Arial" w:cs="Arial"/>
          <w:sz w:val="20"/>
          <w:szCs w:val="20"/>
          <w:lang w:eastAsia="en-US"/>
        </w:rPr>
        <w:t xml:space="preserve">Yüksek kaliteli </w:t>
      </w:r>
      <w:proofErr w:type="gramStart"/>
      <w:r w:rsidRPr="00A5606A">
        <w:rPr>
          <w:rFonts w:ascii="Arial" w:eastAsia="Calibri" w:hAnsi="Arial" w:cs="Arial"/>
          <w:sz w:val="20"/>
          <w:szCs w:val="20"/>
          <w:lang w:eastAsia="en-US"/>
        </w:rPr>
        <w:t>likit</w:t>
      </w:r>
      <w:proofErr w:type="gramEnd"/>
      <w:r w:rsidRPr="00A5606A">
        <w:rPr>
          <w:rFonts w:ascii="Arial" w:eastAsia="Calibri" w:hAnsi="Arial" w:cs="Arial"/>
          <w:sz w:val="20"/>
          <w:szCs w:val="20"/>
          <w:lang w:eastAsia="en-US"/>
        </w:rPr>
        <w:t xml:space="preserve">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w:t>
      </w:r>
      <w:proofErr w:type="gramStart"/>
      <w:r w:rsidRPr="00A5606A">
        <w:rPr>
          <w:rFonts w:ascii="Arial" w:eastAsia="Calibri" w:hAnsi="Arial" w:cs="Arial"/>
          <w:sz w:val="20"/>
          <w:szCs w:val="20"/>
          <w:lang w:eastAsia="en-US"/>
        </w:rPr>
        <w:t>likit</w:t>
      </w:r>
      <w:proofErr w:type="gramEnd"/>
      <w:r w:rsidRPr="00A5606A">
        <w:rPr>
          <w:rFonts w:ascii="Arial" w:eastAsia="Calibri" w:hAnsi="Arial" w:cs="Arial"/>
          <w:sz w:val="20"/>
          <w:szCs w:val="20"/>
          <w:lang w:eastAsia="en-US"/>
        </w:rPr>
        <w:t xml:space="preserve"> varlık hesaplamasında dikkate alınmaktadır. </w:t>
      </w:r>
      <w:r w:rsidRPr="004A46B6">
        <w:rPr>
          <w:rFonts w:ascii="Arial" w:eastAsia="Calibri" w:hAnsi="Arial" w:cs="Arial"/>
          <w:sz w:val="20"/>
          <w:szCs w:val="20"/>
          <w:lang w:eastAsia="en-US"/>
        </w:rPr>
        <w:t xml:space="preserve">Ana Ortaklık </w:t>
      </w:r>
      <w:r w:rsidRPr="00A5606A">
        <w:rPr>
          <w:rFonts w:ascii="Arial" w:eastAsia="Calibri" w:hAnsi="Arial" w:cs="Arial"/>
          <w:sz w:val="20"/>
          <w:szCs w:val="20"/>
          <w:lang w:eastAsia="en-US"/>
        </w:rPr>
        <w:t xml:space="preserve">Banka’nın yüksek kaliteli </w:t>
      </w:r>
      <w:proofErr w:type="gramStart"/>
      <w:r w:rsidRPr="00A5606A">
        <w:rPr>
          <w:rFonts w:ascii="Arial" w:eastAsia="Calibri" w:hAnsi="Arial" w:cs="Arial"/>
          <w:sz w:val="20"/>
          <w:szCs w:val="20"/>
          <w:lang w:eastAsia="en-US"/>
        </w:rPr>
        <w:t>likit</w:t>
      </w:r>
      <w:proofErr w:type="gramEnd"/>
      <w:r w:rsidRPr="00A5606A">
        <w:rPr>
          <w:rFonts w:ascii="Arial" w:eastAsia="Calibri" w:hAnsi="Arial" w:cs="Arial"/>
          <w:sz w:val="20"/>
          <w:szCs w:val="20"/>
          <w:lang w:eastAsia="en-US"/>
        </w:rPr>
        <w:t xml:space="preserve"> varlıklarının %4,1</w:t>
      </w:r>
      <w:r w:rsidR="00A968DC">
        <w:rPr>
          <w:rFonts w:ascii="Arial" w:eastAsia="Calibri" w:hAnsi="Arial" w:cs="Arial"/>
          <w:sz w:val="20"/>
          <w:szCs w:val="20"/>
          <w:lang w:eastAsia="en-US"/>
        </w:rPr>
        <w:t>7</w:t>
      </w:r>
      <w:r w:rsidRPr="00A5606A">
        <w:rPr>
          <w:rFonts w:ascii="Arial" w:eastAsia="Calibri" w:hAnsi="Arial" w:cs="Arial"/>
          <w:sz w:val="20"/>
          <w:szCs w:val="20"/>
          <w:lang w:eastAsia="en-US"/>
        </w:rPr>
        <w:t>’</w:t>
      </w:r>
      <w:r w:rsidR="00CB379C">
        <w:rPr>
          <w:rFonts w:ascii="Arial" w:eastAsia="Calibri" w:hAnsi="Arial" w:cs="Arial"/>
          <w:sz w:val="20"/>
          <w:szCs w:val="20"/>
          <w:lang w:eastAsia="en-US"/>
        </w:rPr>
        <w:t>s</w:t>
      </w:r>
      <w:r w:rsidRPr="00A5606A">
        <w:rPr>
          <w:rFonts w:ascii="Arial" w:eastAsia="Calibri" w:hAnsi="Arial" w:cs="Arial"/>
          <w:sz w:val="20"/>
          <w:szCs w:val="20"/>
          <w:lang w:eastAsia="en-US"/>
        </w:rPr>
        <w:t>i nakit, %87,</w:t>
      </w:r>
      <w:r w:rsidR="00A968DC">
        <w:rPr>
          <w:rFonts w:ascii="Arial" w:eastAsia="Calibri" w:hAnsi="Arial" w:cs="Arial"/>
          <w:sz w:val="20"/>
          <w:szCs w:val="20"/>
          <w:lang w:eastAsia="en-US"/>
        </w:rPr>
        <w:t>93</w:t>
      </w:r>
      <w:r w:rsidRPr="00A5606A">
        <w:rPr>
          <w:rFonts w:ascii="Arial" w:eastAsia="Calibri" w:hAnsi="Arial" w:cs="Arial"/>
          <w:sz w:val="20"/>
          <w:szCs w:val="20"/>
          <w:lang w:eastAsia="en-US"/>
        </w:rPr>
        <w:t>’</w:t>
      </w:r>
      <w:r w:rsidR="00CB379C">
        <w:rPr>
          <w:rFonts w:ascii="Arial" w:eastAsia="Calibri" w:hAnsi="Arial" w:cs="Arial"/>
          <w:sz w:val="20"/>
          <w:szCs w:val="20"/>
          <w:lang w:eastAsia="en-US"/>
        </w:rPr>
        <w:t>ü</w:t>
      </w:r>
      <w:r w:rsidRPr="00A5606A">
        <w:rPr>
          <w:rFonts w:ascii="Arial" w:eastAsia="Calibri" w:hAnsi="Arial" w:cs="Arial"/>
          <w:sz w:val="20"/>
          <w:szCs w:val="20"/>
          <w:lang w:eastAsia="en-US"/>
        </w:rPr>
        <w:t xml:space="preserve"> merkez bankaları nezdindeki hesaplar ve %</w:t>
      </w:r>
      <w:r w:rsidR="00A968DC">
        <w:rPr>
          <w:rFonts w:ascii="Arial" w:eastAsia="Calibri" w:hAnsi="Arial" w:cs="Arial"/>
          <w:sz w:val="20"/>
          <w:szCs w:val="20"/>
          <w:lang w:eastAsia="en-US"/>
        </w:rPr>
        <w:t>7</w:t>
      </w:r>
      <w:r w:rsidRPr="00A5606A">
        <w:rPr>
          <w:rFonts w:ascii="Arial" w:eastAsia="Calibri" w:hAnsi="Arial" w:cs="Arial"/>
          <w:sz w:val="20"/>
          <w:szCs w:val="20"/>
          <w:lang w:eastAsia="en-US"/>
        </w:rPr>
        <w:t>,</w:t>
      </w:r>
      <w:r w:rsidR="00A968DC">
        <w:rPr>
          <w:rFonts w:ascii="Arial" w:eastAsia="Calibri" w:hAnsi="Arial" w:cs="Arial"/>
          <w:sz w:val="20"/>
          <w:szCs w:val="20"/>
          <w:lang w:eastAsia="en-US"/>
        </w:rPr>
        <w:t>90</w:t>
      </w:r>
      <w:r w:rsidRPr="00A5606A">
        <w:rPr>
          <w:rFonts w:ascii="Arial" w:eastAsia="Calibri" w:hAnsi="Arial" w:cs="Arial"/>
          <w:sz w:val="20"/>
          <w:szCs w:val="20"/>
          <w:lang w:eastAsia="en-US"/>
        </w:rPr>
        <w:t>’</w:t>
      </w:r>
      <w:r w:rsidR="00F253AF">
        <w:rPr>
          <w:rFonts w:ascii="Arial" w:eastAsia="Calibri" w:hAnsi="Arial" w:cs="Arial"/>
          <w:sz w:val="20"/>
          <w:szCs w:val="20"/>
          <w:lang w:eastAsia="en-US"/>
        </w:rPr>
        <w:t>ı</w:t>
      </w:r>
      <w:r w:rsidRPr="00A5606A">
        <w:rPr>
          <w:rFonts w:ascii="Arial" w:eastAsia="Calibri" w:hAnsi="Arial" w:cs="Arial"/>
          <w:sz w:val="20"/>
          <w:szCs w:val="20"/>
          <w:lang w:eastAsia="en-US"/>
        </w:rPr>
        <w:t xml:space="preserve"> yüksek kaliteli likit menkul kıymetlerden oluşmaktadır.</w:t>
      </w:r>
    </w:p>
    <w:p w14:paraId="28700F3B" w14:textId="31949DD7" w:rsidR="004A46B6" w:rsidRPr="00A5606A" w:rsidRDefault="004A46B6" w:rsidP="004A46B6">
      <w:pPr>
        <w:autoSpaceDE w:val="0"/>
        <w:autoSpaceDN w:val="0"/>
        <w:adjustRightInd w:val="0"/>
        <w:spacing w:before="120" w:after="120"/>
        <w:ind w:right="-78"/>
        <w:jc w:val="both"/>
        <w:rPr>
          <w:rFonts w:ascii="Arial" w:eastAsia="Calibri" w:hAnsi="Arial" w:cs="Arial"/>
          <w:sz w:val="20"/>
          <w:szCs w:val="20"/>
          <w:lang w:eastAsia="en-US"/>
        </w:rPr>
      </w:pPr>
      <w:r w:rsidRPr="004A46B6">
        <w:rPr>
          <w:rFonts w:ascii="Arial" w:eastAsia="Calibri" w:hAnsi="Arial" w:cs="Arial"/>
          <w:sz w:val="20"/>
          <w:szCs w:val="20"/>
          <w:lang w:eastAsia="en-US"/>
        </w:rPr>
        <w:t xml:space="preserve">Ana Ortaklık </w:t>
      </w:r>
      <w:r w:rsidRPr="00A5606A">
        <w:rPr>
          <w:rFonts w:ascii="Arial" w:eastAsia="Calibri" w:hAnsi="Arial" w:cs="Arial"/>
          <w:sz w:val="20"/>
          <w:szCs w:val="20"/>
          <w:lang w:eastAsia="en-US"/>
        </w:rPr>
        <w:t>Banka’nın, ana fon kaynakları toplanan fonlar, alınan krediler, para piyasalarına borçlar ve sermaye benzeri kredilerden oluşturmaktadır. Bilanço tarihi itibarı ile fon kaynaklarının %70,</w:t>
      </w:r>
      <w:r w:rsidR="00CB379C">
        <w:rPr>
          <w:rFonts w:ascii="Arial" w:eastAsia="Calibri" w:hAnsi="Arial" w:cs="Arial"/>
          <w:sz w:val="20"/>
          <w:szCs w:val="20"/>
          <w:lang w:eastAsia="en-US"/>
        </w:rPr>
        <w:t>1</w:t>
      </w:r>
      <w:r w:rsidRPr="00A5606A">
        <w:rPr>
          <w:rFonts w:ascii="Arial" w:eastAsia="Calibri" w:hAnsi="Arial" w:cs="Arial"/>
          <w:sz w:val="20"/>
          <w:szCs w:val="20"/>
          <w:lang w:eastAsia="en-US"/>
        </w:rPr>
        <w:t>8’i toplanan fon,</w:t>
      </w:r>
      <w:r w:rsidR="00BC6326">
        <w:rPr>
          <w:rFonts w:ascii="Arial" w:eastAsia="Calibri" w:hAnsi="Arial" w:cs="Arial"/>
          <w:sz w:val="20"/>
          <w:szCs w:val="20"/>
          <w:lang w:eastAsia="en-US"/>
        </w:rPr>
        <w:t xml:space="preserve"> </w:t>
      </w:r>
      <w:r w:rsidRPr="00A5606A">
        <w:rPr>
          <w:rFonts w:ascii="Arial" w:eastAsia="Calibri" w:hAnsi="Arial" w:cs="Arial"/>
          <w:sz w:val="20"/>
          <w:szCs w:val="20"/>
          <w:lang w:eastAsia="en-US"/>
        </w:rPr>
        <w:t>%</w:t>
      </w:r>
      <w:r w:rsidR="00CB379C">
        <w:rPr>
          <w:rFonts w:ascii="Arial" w:eastAsia="Calibri" w:hAnsi="Arial" w:cs="Arial"/>
          <w:sz w:val="20"/>
          <w:szCs w:val="20"/>
          <w:lang w:eastAsia="en-US"/>
        </w:rPr>
        <w:t>12</w:t>
      </w:r>
      <w:r w:rsidRPr="00A5606A">
        <w:rPr>
          <w:rFonts w:ascii="Arial" w:eastAsia="Calibri" w:hAnsi="Arial" w:cs="Arial"/>
          <w:sz w:val="20"/>
          <w:szCs w:val="20"/>
          <w:lang w:eastAsia="en-US"/>
        </w:rPr>
        <w:t>,</w:t>
      </w:r>
      <w:r w:rsidR="00CB379C">
        <w:rPr>
          <w:rFonts w:ascii="Arial" w:eastAsia="Calibri" w:hAnsi="Arial" w:cs="Arial"/>
          <w:sz w:val="20"/>
          <w:szCs w:val="20"/>
          <w:lang w:eastAsia="en-US"/>
        </w:rPr>
        <w:t>67</w:t>
      </w:r>
      <w:r w:rsidRPr="00A5606A">
        <w:rPr>
          <w:rFonts w:ascii="Arial" w:eastAsia="Calibri" w:hAnsi="Arial" w:cs="Arial"/>
          <w:sz w:val="20"/>
          <w:szCs w:val="20"/>
          <w:lang w:eastAsia="en-US"/>
        </w:rPr>
        <w:t>’</w:t>
      </w:r>
      <w:r w:rsidR="00CB379C">
        <w:rPr>
          <w:rFonts w:ascii="Arial" w:eastAsia="Calibri" w:hAnsi="Arial" w:cs="Arial"/>
          <w:sz w:val="20"/>
          <w:szCs w:val="20"/>
          <w:lang w:eastAsia="en-US"/>
        </w:rPr>
        <w:t>si</w:t>
      </w:r>
      <w:r w:rsidRPr="00A5606A">
        <w:rPr>
          <w:rFonts w:ascii="Arial" w:eastAsia="Calibri" w:hAnsi="Arial" w:cs="Arial"/>
          <w:sz w:val="20"/>
          <w:szCs w:val="20"/>
          <w:lang w:eastAsia="en-US"/>
        </w:rPr>
        <w:t xml:space="preserve"> alınan krediler, para piyasalarına borçlar ve sermaye </w:t>
      </w:r>
      <w:r w:rsidR="00F427EF">
        <w:rPr>
          <w:rFonts w:ascii="Arial" w:eastAsia="Calibri" w:hAnsi="Arial" w:cs="Arial"/>
          <w:sz w:val="20"/>
          <w:szCs w:val="20"/>
          <w:lang w:eastAsia="en-US"/>
        </w:rPr>
        <w:t>krediler</w:t>
      </w:r>
      <w:r w:rsidRPr="00A5606A">
        <w:rPr>
          <w:rFonts w:ascii="Arial" w:eastAsia="Calibri" w:hAnsi="Arial" w:cs="Arial"/>
          <w:sz w:val="20"/>
          <w:szCs w:val="20"/>
          <w:lang w:eastAsia="en-US"/>
        </w:rPr>
        <w:t xml:space="preserve"> oluşturmaktadır.</w:t>
      </w:r>
    </w:p>
    <w:p w14:paraId="6E050DF1" w14:textId="77777777" w:rsidR="004A46B6" w:rsidRPr="00A5606A" w:rsidRDefault="004A46B6" w:rsidP="004A46B6">
      <w:pPr>
        <w:autoSpaceDE w:val="0"/>
        <w:autoSpaceDN w:val="0"/>
        <w:adjustRightInd w:val="0"/>
        <w:spacing w:before="120" w:after="120"/>
        <w:ind w:right="-78"/>
        <w:jc w:val="both"/>
        <w:rPr>
          <w:rFonts w:ascii="Arial" w:eastAsia="Calibri" w:hAnsi="Arial" w:cs="Arial"/>
          <w:sz w:val="20"/>
          <w:szCs w:val="20"/>
          <w:lang w:eastAsia="en-US"/>
        </w:rPr>
      </w:pPr>
      <w:r w:rsidRPr="00A5606A">
        <w:rPr>
          <w:rFonts w:ascii="Arial" w:eastAsia="Calibri" w:hAnsi="Arial" w:cs="Arial"/>
          <w:sz w:val="20"/>
          <w:szCs w:val="20"/>
          <w:lang w:eastAsia="en-US"/>
        </w:rPr>
        <w:t xml:space="preserve">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w:t>
      </w:r>
      <w:proofErr w:type="gramStart"/>
      <w:r w:rsidRPr="00A5606A">
        <w:rPr>
          <w:rFonts w:ascii="Arial" w:eastAsia="Calibri" w:hAnsi="Arial" w:cs="Arial"/>
          <w:sz w:val="20"/>
          <w:szCs w:val="20"/>
          <w:lang w:eastAsia="en-US"/>
        </w:rPr>
        <w:t>metodoloji</w:t>
      </w:r>
      <w:proofErr w:type="gramEnd"/>
      <w:r w:rsidRPr="00A5606A">
        <w:rPr>
          <w:rFonts w:ascii="Arial" w:eastAsia="Calibri" w:hAnsi="Arial" w:cs="Arial"/>
          <w:sz w:val="20"/>
          <w:szCs w:val="20"/>
          <w:lang w:eastAsia="en-US"/>
        </w:rPr>
        <w:t xml:space="preserve"> çerçevesinde hesaplanarak bilahare sonuçlara yansıtılmaktadır.</w:t>
      </w:r>
    </w:p>
    <w:p w14:paraId="6161F912" w14:textId="58AB74BA" w:rsidR="004A46B6" w:rsidRDefault="004A46B6" w:rsidP="004A46B6">
      <w:pPr>
        <w:tabs>
          <w:tab w:val="left" w:pos="3240"/>
        </w:tabs>
        <w:spacing w:before="120" w:after="120"/>
        <w:ind w:right="-78"/>
        <w:jc w:val="both"/>
        <w:rPr>
          <w:rFonts w:ascii="Arial" w:hAnsi="Arial" w:cs="Arial"/>
          <w:b/>
          <w:color w:val="000000" w:themeColor="text1"/>
          <w:sz w:val="20"/>
        </w:rPr>
      </w:pPr>
      <w:r w:rsidRPr="004A46B6">
        <w:rPr>
          <w:rFonts w:ascii="Arial" w:eastAsia="Calibri" w:hAnsi="Arial" w:cs="Arial"/>
          <w:sz w:val="20"/>
          <w:szCs w:val="20"/>
          <w:lang w:eastAsia="en-US"/>
        </w:rPr>
        <w:t xml:space="preserve">Ana Ortaklık </w:t>
      </w:r>
      <w:r w:rsidRPr="00A5606A">
        <w:rPr>
          <w:rFonts w:ascii="Arial" w:eastAsia="Calibri" w:hAnsi="Arial" w:cs="Arial"/>
          <w:sz w:val="20"/>
          <w:szCs w:val="20"/>
          <w:lang w:eastAsia="en-US"/>
        </w:rPr>
        <w:t xml:space="preserve">Banka </w:t>
      </w:r>
      <w:proofErr w:type="gramStart"/>
      <w:r w:rsidRPr="00A5606A">
        <w:rPr>
          <w:rFonts w:ascii="Arial" w:eastAsia="Calibri" w:hAnsi="Arial" w:cs="Arial"/>
          <w:sz w:val="20"/>
          <w:szCs w:val="20"/>
          <w:lang w:eastAsia="en-US"/>
        </w:rPr>
        <w:t>konsolide</w:t>
      </w:r>
      <w:proofErr w:type="gramEnd"/>
      <w:r w:rsidRPr="00A5606A">
        <w:rPr>
          <w:rFonts w:ascii="Arial" w:eastAsia="Calibri" w:hAnsi="Arial" w:cs="Arial"/>
          <w:sz w:val="20"/>
          <w:szCs w:val="20"/>
          <w:lang w:eastAsia="en-US"/>
        </w:rPr>
        <w:t xml:space="preserve"> ettiği ortaklıkları ve yurtdışı şubesi nezdinde gerçekleştirilen tüm işlemleri kurumların bulundukları ülke merkez bankası, işlem yaptıkları piyasalar, tabi olunan mevzuatlar çerçevesinde yönetmektedir. Banka’nın kendisinin, yabancı ülkelerdeki şubesinin ve </w:t>
      </w:r>
      <w:proofErr w:type="gramStart"/>
      <w:r w:rsidRPr="00A5606A">
        <w:rPr>
          <w:rFonts w:ascii="Arial" w:eastAsia="Calibri" w:hAnsi="Arial" w:cs="Arial"/>
          <w:sz w:val="20"/>
          <w:szCs w:val="20"/>
          <w:lang w:eastAsia="en-US"/>
        </w:rPr>
        <w:t>konsolide</w:t>
      </w:r>
      <w:proofErr w:type="gramEnd"/>
      <w:r w:rsidRPr="00A5606A">
        <w:rPr>
          <w:rFonts w:ascii="Arial" w:eastAsia="Calibri" w:hAnsi="Arial" w:cs="Arial"/>
          <w:sz w:val="20"/>
          <w:szCs w:val="20"/>
          <w:lang w:eastAsia="en-US"/>
        </w:rPr>
        <w:t xml:space="preserve"> ettiği ortaklıklarının maruz kaldığı likidite riski, mevzuatın öngördüğü sınırlarda ve grubun temel stratejilerine uygun biçimde yönetilmektedir. Konsolide edilen ortaklıkların likidite pozisyonu banka tarafından sürekli izlenmektedir</w:t>
      </w:r>
      <w:r w:rsidR="007818AA">
        <w:rPr>
          <w:rFonts w:ascii="Arial" w:eastAsia="Calibri" w:hAnsi="Arial" w:cs="Arial"/>
          <w:sz w:val="20"/>
          <w:szCs w:val="20"/>
          <w:lang w:eastAsia="en-US"/>
        </w:rPr>
        <w:t>.</w:t>
      </w:r>
      <w:r w:rsidR="002C6E36" w:rsidRPr="009128F0">
        <w:rPr>
          <w:rFonts w:ascii="Arial" w:hAnsi="Arial" w:cs="Arial"/>
          <w:b/>
          <w:color w:val="000000" w:themeColor="text1"/>
          <w:sz w:val="20"/>
        </w:rPr>
        <w:br w:type="page"/>
      </w:r>
    </w:p>
    <w:p w14:paraId="64E44CC0" w14:textId="214C9B4D" w:rsidR="002C6E36" w:rsidRPr="009128F0" w:rsidRDefault="00F1184B" w:rsidP="00583BDF">
      <w:pPr>
        <w:tabs>
          <w:tab w:val="left" w:pos="3240"/>
        </w:tabs>
        <w:spacing w:after="120"/>
        <w:ind w:hanging="561"/>
        <w:jc w:val="both"/>
        <w:rPr>
          <w:rFonts w:ascii="Arial" w:hAnsi="Arial" w:cs="Arial"/>
          <w:b/>
          <w:color w:val="000000" w:themeColor="text1"/>
          <w:sz w:val="20"/>
          <w:szCs w:val="20"/>
        </w:rPr>
      </w:pPr>
      <w:r w:rsidRPr="009128F0">
        <w:rPr>
          <w:rFonts w:ascii="Arial" w:hAnsi="Arial" w:cs="Arial"/>
          <w:b/>
          <w:color w:val="000000" w:themeColor="text1"/>
          <w:sz w:val="20"/>
          <w:szCs w:val="20"/>
        </w:rPr>
        <w:lastRenderedPageBreak/>
        <w:t>V</w:t>
      </w:r>
      <w:r w:rsidR="002C6E36" w:rsidRPr="009128F0">
        <w:rPr>
          <w:rFonts w:ascii="Arial" w:hAnsi="Arial" w:cs="Arial"/>
          <w:b/>
          <w:color w:val="000000" w:themeColor="text1"/>
          <w:sz w:val="20"/>
          <w:szCs w:val="20"/>
        </w:rPr>
        <w:t>.</w:t>
      </w:r>
      <w:r w:rsidR="002C6E36" w:rsidRPr="009128F0">
        <w:rPr>
          <w:rFonts w:ascii="Arial" w:hAnsi="Arial" w:cs="Arial"/>
          <w:b/>
          <w:color w:val="000000" w:themeColor="text1"/>
          <w:sz w:val="20"/>
          <w:szCs w:val="20"/>
        </w:rPr>
        <w:tab/>
      </w:r>
      <w:r w:rsidR="000D4E2D" w:rsidRPr="009128F0">
        <w:rPr>
          <w:rFonts w:ascii="Arial" w:hAnsi="Arial" w:cs="Arial"/>
          <w:b/>
          <w:color w:val="000000" w:themeColor="text1"/>
          <w:sz w:val="20"/>
          <w:szCs w:val="20"/>
        </w:rPr>
        <w:t xml:space="preserve">Konsolide </w:t>
      </w:r>
      <w:r w:rsidR="00C46BF8" w:rsidRPr="009128F0">
        <w:rPr>
          <w:rFonts w:ascii="Arial" w:hAnsi="Arial" w:cs="Arial"/>
          <w:b/>
          <w:color w:val="000000" w:themeColor="text1"/>
          <w:sz w:val="20"/>
          <w:szCs w:val="20"/>
        </w:rPr>
        <w:t>l</w:t>
      </w:r>
      <w:r w:rsidR="002C6E36" w:rsidRPr="009128F0">
        <w:rPr>
          <w:rFonts w:ascii="Arial" w:hAnsi="Arial" w:cs="Arial"/>
          <w:b/>
          <w:color w:val="000000" w:themeColor="text1"/>
          <w:sz w:val="20"/>
          <w:szCs w:val="20"/>
        </w:rPr>
        <w:t>ikidite riski</w:t>
      </w:r>
      <w:r w:rsidR="00E04463" w:rsidRPr="009128F0">
        <w:rPr>
          <w:rFonts w:ascii="Arial" w:hAnsi="Arial" w:cs="Arial"/>
          <w:b/>
          <w:color w:val="000000" w:themeColor="text1"/>
          <w:sz w:val="20"/>
          <w:szCs w:val="20"/>
        </w:rPr>
        <w:t>ne ilişkin açıklamalar</w:t>
      </w:r>
      <w:r w:rsidR="002C6E36" w:rsidRPr="009128F0">
        <w:rPr>
          <w:rFonts w:ascii="Arial" w:hAnsi="Arial" w:cs="Arial"/>
          <w:b/>
          <w:color w:val="000000" w:themeColor="text1"/>
          <w:sz w:val="20"/>
          <w:szCs w:val="20"/>
        </w:rPr>
        <w:t xml:space="preserve"> (devamı)</w:t>
      </w:r>
      <w:r w:rsidR="00C1510D" w:rsidRPr="009128F0">
        <w:rPr>
          <w:rFonts w:ascii="Arial" w:hAnsi="Arial" w:cs="Arial"/>
          <w:b/>
          <w:color w:val="000000" w:themeColor="text1"/>
          <w:sz w:val="20"/>
          <w:szCs w:val="20"/>
        </w:rPr>
        <w:t>:</w:t>
      </w:r>
    </w:p>
    <w:p w14:paraId="2561610E" w14:textId="77777777" w:rsidR="002C6E36" w:rsidRPr="009128F0" w:rsidRDefault="002C6E36" w:rsidP="00900783">
      <w:pPr>
        <w:pStyle w:val="GvdeMetniGirintisi"/>
        <w:spacing w:before="120" w:after="120"/>
        <w:ind w:left="540" w:hanging="540"/>
        <w:rPr>
          <w:rFonts w:ascii="Arial" w:hAnsi="Arial" w:cs="Arial"/>
          <w:b/>
          <w:color w:val="000000" w:themeColor="text1"/>
          <w:sz w:val="20"/>
        </w:rPr>
      </w:pPr>
      <w:r w:rsidRPr="009128F0">
        <w:rPr>
          <w:rFonts w:ascii="Arial" w:hAnsi="Arial" w:cs="Arial"/>
          <w:b/>
          <w:color w:val="000000" w:themeColor="text1"/>
          <w:sz w:val="20"/>
        </w:rPr>
        <w:t>Aktif ve pasif kalemlerin kalan vadelerine göre gösterimi</w:t>
      </w:r>
      <w:r w:rsidR="00C1510D" w:rsidRPr="009128F0">
        <w:rPr>
          <w:rFonts w:ascii="Arial" w:hAnsi="Arial" w:cs="Arial"/>
          <w:b/>
          <w:color w:val="000000" w:themeColor="text1"/>
          <w:sz w:val="20"/>
        </w:rPr>
        <w:t>:</w:t>
      </w:r>
      <w:r w:rsidRPr="009128F0">
        <w:rPr>
          <w:rFonts w:ascii="Arial" w:hAnsi="Arial" w:cs="Arial"/>
          <w:b/>
          <w:color w:val="000000" w:themeColor="text1"/>
          <w:sz w:val="20"/>
        </w:rPr>
        <w:t xml:space="preserve"> </w:t>
      </w:r>
    </w:p>
    <w:tbl>
      <w:tblPr>
        <w:tblW w:w="5400" w:type="pct"/>
        <w:tblInd w:w="-284" w:type="dxa"/>
        <w:tblLook w:val="01E0" w:firstRow="1" w:lastRow="1" w:firstColumn="1" w:lastColumn="1" w:noHBand="0" w:noVBand="0"/>
      </w:tblPr>
      <w:tblGrid>
        <w:gridCol w:w="1801"/>
        <w:gridCol w:w="1167"/>
        <w:gridCol w:w="1010"/>
        <w:gridCol w:w="933"/>
        <w:gridCol w:w="839"/>
        <w:gridCol w:w="917"/>
        <w:gridCol w:w="1167"/>
        <w:gridCol w:w="1059"/>
        <w:gridCol w:w="1364"/>
      </w:tblGrid>
      <w:tr w:rsidR="00705E7B" w:rsidRPr="009128F0" w14:paraId="1FBF0DBB" w14:textId="77777777" w:rsidTr="00564BFC">
        <w:trPr>
          <w:trHeight w:val="113"/>
        </w:trPr>
        <w:tc>
          <w:tcPr>
            <w:tcW w:w="878" w:type="pct"/>
            <w:tcBorders>
              <w:top w:val="single" w:sz="4" w:space="0" w:color="auto"/>
              <w:left w:val="nil"/>
              <w:bottom w:val="single" w:sz="4" w:space="0" w:color="auto"/>
              <w:right w:val="nil"/>
            </w:tcBorders>
            <w:vAlign w:val="bottom"/>
            <w:hideMark/>
          </w:tcPr>
          <w:p w14:paraId="23D520DE" w14:textId="77777777" w:rsidR="00F1184B" w:rsidRPr="009128F0" w:rsidRDefault="00F1184B" w:rsidP="00F1184B">
            <w:pPr>
              <w:pStyle w:val="msonormalindent"/>
              <w:ind w:left="79" w:hanging="187"/>
              <w:rPr>
                <w:rFonts w:ascii="Arial" w:hAnsi="Arial" w:cs="Arial"/>
                <w:color w:val="000000" w:themeColor="text1"/>
                <w:sz w:val="14"/>
                <w:szCs w:val="14"/>
              </w:rPr>
            </w:pPr>
          </w:p>
        </w:tc>
        <w:tc>
          <w:tcPr>
            <w:tcW w:w="569" w:type="pct"/>
            <w:tcBorders>
              <w:top w:val="single" w:sz="4" w:space="0" w:color="auto"/>
              <w:left w:val="nil"/>
              <w:bottom w:val="single" w:sz="4" w:space="0" w:color="auto"/>
              <w:right w:val="nil"/>
            </w:tcBorders>
            <w:vAlign w:val="bottom"/>
            <w:hideMark/>
          </w:tcPr>
          <w:p w14:paraId="425AA2C4" w14:textId="77777777" w:rsidR="00F1184B" w:rsidRPr="009128F0" w:rsidRDefault="00F1184B" w:rsidP="00447688">
            <w:pPr>
              <w:ind w:left="-108"/>
              <w:jc w:val="right"/>
              <w:rPr>
                <w:rFonts w:ascii="Arial" w:hAnsi="Arial" w:cs="Arial"/>
                <w:b/>
                <w:snapToGrid w:val="0"/>
                <w:color w:val="000000" w:themeColor="text1"/>
                <w:sz w:val="14"/>
                <w:szCs w:val="14"/>
                <w:lang w:eastAsia="en-US"/>
              </w:rPr>
            </w:pPr>
            <w:r w:rsidRPr="009128F0">
              <w:rPr>
                <w:rFonts w:ascii="Arial" w:hAnsi="Arial" w:cs="Arial"/>
                <w:b/>
                <w:snapToGrid w:val="0"/>
                <w:color w:val="000000" w:themeColor="text1"/>
                <w:sz w:val="14"/>
                <w:szCs w:val="14"/>
                <w:lang w:eastAsia="en-US"/>
              </w:rPr>
              <w:t>Vadesiz</w:t>
            </w:r>
          </w:p>
        </w:tc>
        <w:tc>
          <w:tcPr>
            <w:tcW w:w="492" w:type="pct"/>
            <w:tcBorders>
              <w:top w:val="single" w:sz="4" w:space="0" w:color="auto"/>
              <w:left w:val="nil"/>
              <w:bottom w:val="single" w:sz="4" w:space="0" w:color="auto"/>
              <w:right w:val="nil"/>
            </w:tcBorders>
            <w:vAlign w:val="bottom"/>
            <w:hideMark/>
          </w:tcPr>
          <w:p w14:paraId="2A2302EF" w14:textId="77777777" w:rsidR="00F1184B" w:rsidRPr="009128F0" w:rsidRDefault="00F1184B" w:rsidP="00447688">
            <w:pPr>
              <w:pStyle w:val="Balk4"/>
              <w:ind w:left="-108"/>
              <w:jc w:val="right"/>
              <w:rPr>
                <w:rFonts w:ascii="Arial" w:hAnsi="Arial" w:cs="Arial"/>
                <w:color w:val="000000" w:themeColor="text1"/>
                <w:sz w:val="14"/>
                <w:szCs w:val="14"/>
              </w:rPr>
            </w:pPr>
            <w:r w:rsidRPr="009128F0">
              <w:rPr>
                <w:rFonts w:ascii="Arial" w:hAnsi="Arial" w:cs="Arial"/>
                <w:color w:val="000000" w:themeColor="text1"/>
                <w:sz w:val="14"/>
                <w:szCs w:val="14"/>
              </w:rPr>
              <w:t>1 Aya Kadar</w:t>
            </w:r>
          </w:p>
        </w:tc>
        <w:tc>
          <w:tcPr>
            <w:tcW w:w="455" w:type="pct"/>
            <w:tcBorders>
              <w:top w:val="single" w:sz="4" w:space="0" w:color="auto"/>
              <w:left w:val="nil"/>
              <w:bottom w:val="single" w:sz="4" w:space="0" w:color="auto"/>
              <w:right w:val="nil"/>
            </w:tcBorders>
            <w:vAlign w:val="bottom"/>
            <w:hideMark/>
          </w:tcPr>
          <w:p w14:paraId="1C345A7A" w14:textId="77777777" w:rsidR="00F1184B" w:rsidRPr="009128F0" w:rsidRDefault="00F1184B" w:rsidP="00447688">
            <w:pPr>
              <w:ind w:left="-108"/>
              <w:jc w:val="right"/>
              <w:rPr>
                <w:rFonts w:ascii="Arial" w:hAnsi="Arial" w:cs="Arial"/>
                <w:b/>
                <w:snapToGrid w:val="0"/>
                <w:color w:val="000000" w:themeColor="text1"/>
                <w:sz w:val="14"/>
                <w:szCs w:val="14"/>
                <w:lang w:eastAsia="en-US"/>
              </w:rPr>
            </w:pPr>
            <w:r w:rsidRPr="009128F0">
              <w:rPr>
                <w:rFonts w:ascii="Arial" w:hAnsi="Arial" w:cs="Arial"/>
                <w:b/>
                <w:snapToGrid w:val="0"/>
                <w:color w:val="000000" w:themeColor="text1"/>
                <w:sz w:val="14"/>
                <w:szCs w:val="14"/>
                <w:lang w:eastAsia="en-US"/>
              </w:rPr>
              <w:t>1-3 Ay</w:t>
            </w:r>
          </w:p>
        </w:tc>
        <w:tc>
          <w:tcPr>
            <w:tcW w:w="409" w:type="pct"/>
            <w:tcBorders>
              <w:top w:val="single" w:sz="4" w:space="0" w:color="auto"/>
              <w:left w:val="nil"/>
              <w:bottom w:val="single" w:sz="4" w:space="0" w:color="auto"/>
              <w:right w:val="nil"/>
            </w:tcBorders>
            <w:vAlign w:val="bottom"/>
            <w:hideMark/>
          </w:tcPr>
          <w:p w14:paraId="1F7FB105" w14:textId="77777777" w:rsidR="00F1184B" w:rsidRPr="009128F0" w:rsidRDefault="00F1184B" w:rsidP="00447688">
            <w:pPr>
              <w:ind w:left="-108"/>
              <w:jc w:val="right"/>
              <w:rPr>
                <w:rFonts w:ascii="Arial" w:hAnsi="Arial" w:cs="Arial"/>
                <w:b/>
                <w:snapToGrid w:val="0"/>
                <w:color w:val="000000" w:themeColor="text1"/>
                <w:sz w:val="14"/>
                <w:szCs w:val="14"/>
                <w:lang w:eastAsia="en-US"/>
              </w:rPr>
            </w:pPr>
            <w:r w:rsidRPr="009128F0">
              <w:rPr>
                <w:rFonts w:ascii="Arial" w:hAnsi="Arial" w:cs="Arial"/>
                <w:b/>
                <w:snapToGrid w:val="0"/>
                <w:color w:val="000000" w:themeColor="text1"/>
                <w:sz w:val="14"/>
                <w:szCs w:val="14"/>
                <w:lang w:eastAsia="en-US"/>
              </w:rPr>
              <w:t>3-12 Ay</w:t>
            </w:r>
          </w:p>
        </w:tc>
        <w:tc>
          <w:tcPr>
            <w:tcW w:w="447" w:type="pct"/>
            <w:tcBorders>
              <w:top w:val="single" w:sz="4" w:space="0" w:color="auto"/>
              <w:left w:val="nil"/>
              <w:bottom w:val="single" w:sz="4" w:space="0" w:color="auto"/>
              <w:right w:val="nil"/>
            </w:tcBorders>
            <w:vAlign w:val="bottom"/>
            <w:hideMark/>
          </w:tcPr>
          <w:p w14:paraId="00B6D739" w14:textId="77777777" w:rsidR="00F1184B" w:rsidRPr="009128F0" w:rsidRDefault="00F1184B" w:rsidP="00447688">
            <w:pPr>
              <w:ind w:left="-108"/>
              <w:jc w:val="right"/>
              <w:rPr>
                <w:rFonts w:ascii="Arial" w:hAnsi="Arial" w:cs="Arial"/>
                <w:b/>
                <w:snapToGrid w:val="0"/>
                <w:color w:val="000000" w:themeColor="text1"/>
                <w:sz w:val="14"/>
                <w:szCs w:val="14"/>
                <w:lang w:eastAsia="en-US"/>
              </w:rPr>
            </w:pPr>
            <w:r w:rsidRPr="009128F0">
              <w:rPr>
                <w:rFonts w:ascii="Arial" w:hAnsi="Arial" w:cs="Arial"/>
                <w:b/>
                <w:snapToGrid w:val="0"/>
                <w:color w:val="000000" w:themeColor="text1"/>
                <w:sz w:val="14"/>
                <w:szCs w:val="14"/>
                <w:lang w:eastAsia="en-US"/>
              </w:rPr>
              <w:t>1-5 Yıl</w:t>
            </w:r>
          </w:p>
        </w:tc>
        <w:tc>
          <w:tcPr>
            <w:tcW w:w="569" w:type="pct"/>
            <w:tcBorders>
              <w:top w:val="single" w:sz="4" w:space="0" w:color="auto"/>
              <w:left w:val="nil"/>
              <w:bottom w:val="single" w:sz="4" w:space="0" w:color="auto"/>
              <w:right w:val="nil"/>
            </w:tcBorders>
            <w:vAlign w:val="bottom"/>
            <w:hideMark/>
          </w:tcPr>
          <w:p w14:paraId="016B6759" w14:textId="77777777" w:rsidR="00F1184B" w:rsidRPr="009128F0" w:rsidRDefault="00F1184B" w:rsidP="00447688">
            <w:pPr>
              <w:ind w:left="-108"/>
              <w:jc w:val="right"/>
              <w:rPr>
                <w:rFonts w:ascii="Arial" w:hAnsi="Arial" w:cs="Arial"/>
                <w:b/>
                <w:snapToGrid w:val="0"/>
                <w:color w:val="000000" w:themeColor="text1"/>
                <w:sz w:val="14"/>
                <w:szCs w:val="14"/>
                <w:lang w:eastAsia="en-US"/>
              </w:rPr>
            </w:pPr>
            <w:r w:rsidRPr="009128F0">
              <w:rPr>
                <w:rFonts w:ascii="Arial" w:hAnsi="Arial" w:cs="Arial"/>
                <w:b/>
                <w:snapToGrid w:val="0"/>
                <w:color w:val="000000" w:themeColor="text1"/>
                <w:sz w:val="14"/>
                <w:szCs w:val="14"/>
                <w:lang w:eastAsia="en-US"/>
              </w:rPr>
              <w:t>5 Yıl</w:t>
            </w:r>
          </w:p>
          <w:p w14:paraId="1068794F" w14:textId="77777777" w:rsidR="00F1184B" w:rsidRPr="009128F0" w:rsidRDefault="00F1184B" w:rsidP="00447688">
            <w:pPr>
              <w:ind w:left="-108"/>
              <w:jc w:val="right"/>
              <w:rPr>
                <w:rFonts w:ascii="Arial" w:hAnsi="Arial" w:cs="Arial"/>
                <w:b/>
                <w:snapToGrid w:val="0"/>
                <w:color w:val="000000" w:themeColor="text1"/>
                <w:sz w:val="14"/>
                <w:szCs w:val="14"/>
                <w:lang w:eastAsia="en-US"/>
              </w:rPr>
            </w:pPr>
            <w:proofErr w:type="gramStart"/>
            <w:r w:rsidRPr="009128F0">
              <w:rPr>
                <w:rFonts w:ascii="Arial" w:hAnsi="Arial" w:cs="Arial"/>
                <w:b/>
                <w:snapToGrid w:val="0"/>
                <w:color w:val="000000" w:themeColor="text1"/>
                <w:sz w:val="14"/>
                <w:szCs w:val="14"/>
                <w:lang w:eastAsia="en-US"/>
              </w:rPr>
              <w:t>ve</w:t>
            </w:r>
            <w:proofErr w:type="gramEnd"/>
            <w:r w:rsidRPr="009128F0">
              <w:rPr>
                <w:rFonts w:ascii="Arial" w:hAnsi="Arial" w:cs="Arial"/>
                <w:b/>
                <w:snapToGrid w:val="0"/>
                <w:color w:val="000000" w:themeColor="text1"/>
                <w:sz w:val="14"/>
                <w:szCs w:val="14"/>
                <w:lang w:eastAsia="en-US"/>
              </w:rPr>
              <w:t xml:space="preserve"> Üzeri</w:t>
            </w:r>
          </w:p>
        </w:tc>
        <w:tc>
          <w:tcPr>
            <w:tcW w:w="516" w:type="pct"/>
            <w:tcBorders>
              <w:top w:val="single" w:sz="4" w:space="0" w:color="auto"/>
              <w:left w:val="nil"/>
              <w:bottom w:val="single" w:sz="4" w:space="0" w:color="auto"/>
              <w:right w:val="nil"/>
            </w:tcBorders>
            <w:vAlign w:val="bottom"/>
          </w:tcPr>
          <w:p w14:paraId="13027E9D" w14:textId="2CA67907" w:rsidR="00F1184B" w:rsidRPr="009128F0" w:rsidRDefault="00F1184B" w:rsidP="0095496D">
            <w:pPr>
              <w:ind w:left="-108"/>
              <w:jc w:val="right"/>
              <w:rPr>
                <w:rFonts w:ascii="Arial" w:hAnsi="Arial" w:cs="Arial"/>
                <w:b/>
                <w:snapToGrid w:val="0"/>
                <w:color w:val="000000" w:themeColor="text1"/>
                <w:sz w:val="14"/>
                <w:szCs w:val="14"/>
                <w:lang w:eastAsia="en-US"/>
              </w:rPr>
            </w:pPr>
            <w:r w:rsidRPr="009128F0">
              <w:rPr>
                <w:rFonts w:ascii="Arial" w:hAnsi="Arial" w:cs="Arial"/>
                <w:b/>
                <w:snapToGrid w:val="0"/>
                <w:color w:val="000000" w:themeColor="text1"/>
                <w:sz w:val="14"/>
                <w:szCs w:val="14"/>
                <w:lang w:eastAsia="en-US"/>
              </w:rPr>
              <w:t xml:space="preserve">Dağıtılamayan </w:t>
            </w:r>
            <w:r w:rsidRPr="009128F0">
              <w:rPr>
                <w:rFonts w:ascii="Arial" w:hAnsi="Arial" w:cs="Arial"/>
                <w:b/>
                <w:snapToGrid w:val="0"/>
                <w:color w:val="000000" w:themeColor="text1"/>
                <w:sz w:val="14"/>
                <w:szCs w:val="14"/>
                <w:vertAlign w:val="superscript"/>
                <w:lang w:eastAsia="en-US"/>
              </w:rPr>
              <w:t>(*</w:t>
            </w:r>
            <w:r w:rsidR="0071697D">
              <w:rPr>
                <w:rFonts w:ascii="Arial" w:hAnsi="Arial" w:cs="Arial"/>
                <w:b/>
                <w:snapToGrid w:val="0"/>
                <w:color w:val="000000" w:themeColor="text1"/>
                <w:sz w:val="14"/>
                <w:szCs w:val="14"/>
                <w:vertAlign w:val="superscript"/>
                <w:lang w:eastAsia="en-US"/>
              </w:rPr>
              <w:t>*</w:t>
            </w:r>
            <w:r w:rsidRPr="009128F0">
              <w:rPr>
                <w:rFonts w:ascii="Arial" w:hAnsi="Arial" w:cs="Arial"/>
                <w:b/>
                <w:snapToGrid w:val="0"/>
                <w:color w:val="000000" w:themeColor="text1"/>
                <w:sz w:val="14"/>
                <w:szCs w:val="14"/>
                <w:vertAlign w:val="superscript"/>
                <w:lang w:eastAsia="en-US"/>
              </w:rPr>
              <w:t>*)(***</w:t>
            </w:r>
            <w:r w:rsidR="0071697D">
              <w:rPr>
                <w:rFonts w:ascii="Arial" w:hAnsi="Arial" w:cs="Arial"/>
                <w:b/>
                <w:snapToGrid w:val="0"/>
                <w:color w:val="000000" w:themeColor="text1"/>
                <w:sz w:val="14"/>
                <w:szCs w:val="14"/>
                <w:vertAlign w:val="superscript"/>
                <w:lang w:eastAsia="en-US"/>
              </w:rPr>
              <w:t>*</w:t>
            </w:r>
            <w:r w:rsidRPr="009128F0">
              <w:rPr>
                <w:rFonts w:ascii="Arial" w:hAnsi="Arial" w:cs="Arial"/>
                <w:b/>
                <w:snapToGrid w:val="0"/>
                <w:color w:val="000000" w:themeColor="text1"/>
                <w:sz w:val="14"/>
                <w:szCs w:val="14"/>
                <w:vertAlign w:val="superscript"/>
                <w:lang w:eastAsia="en-US"/>
              </w:rPr>
              <w:t>)</w:t>
            </w:r>
          </w:p>
        </w:tc>
        <w:tc>
          <w:tcPr>
            <w:tcW w:w="665" w:type="pct"/>
            <w:tcBorders>
              <w:top w:val="single" w:sz="4" w:space="0" w:color="auto"/>
              <w:left w:val="nil"/>
              <w:bottom w:val="single" w:sz="4" w:space="0" w:color="auto"/>
              <w:right w:val="nil"/>
            </w:tcBorders>
            <w:vAlign w:val="bottom"/>
            <w:hideMark/>
          </w:tcPr>
          <w:p w14:paraId="61C00CFC" w14:textId="77777777" w:rsidR="00F1184B" w:rsidRPr="009128F0" w:rsidRDefault="00F1184B" w:rsidP="00447688">
            <w:pPr>
              <w:ind w:left="-108"/>
              <w:jc w:val="right"/>
              <w:rPr>
                <w:rFonts w:ascii="Arial" w:hAnsi="Arial" w:cs="Arial"/>
                <w:b/>
                <w:snapToGrid w:val="0"/>
                <w:color w:val="000000" w:themeColor="text1"/>
                <w:sz w:val="14"/>
                <w:szCs w:val="14"/>
                <w:lang w:eastAsia="en-US"/>
              </w:rPr>
            </w:pPr>
            <w:r w:rsidRPr="009128F0">
              <w:rPr>
                <w:rFonts w:ascii="Arial" w:hAnsi="Arial" w:cs="Arial"/>
                <w:b/>
                <w:snapToGrid w:val="0"/>
                <w:color w:val="000000" w:themeColor="text1"/>
                <w:sz w:val="14"/>
                <w:szCs w:val="14"/>
                <w:lang w:eastAsia="en-US"/>
              </w:rPr>
              <w:t>Toplam</w:t>
            </w:r>
          </w:p>
        </w:tc>
      </w:tr>
      <w:tr w:rsidR="00705E7B" w:rsidRPr="009128F0" w14:paraId="306B05C6" w14:textId="77777777" w:rsidTr="00564BFC">
        <w:trPr>
          <w:trHeight w:val="113"/>
        </w:trPr>
        <w:tc>
          <w:tcPr>
            <w:tcW w:w="878" w:type="pct"/>
            <w:tcBorders>
              <w:left w:val="nil"/>
              <w:bottom w:val="single" w:sz="4" w:space="0" w:color="auto"/>
              <w:right w:val="nil"/>
            </w:tcBorders>
            <w:vAlign w:val="bottom"/>
          </w:tcPr>
          <w:p w14:paraId="7F7E898F" w14:textId="77777777" w:rsidR="00F1184B" w:rsidRPr="009128F0" w:rsidRDefault="00F1184B" w:rsidP="00F1184B">
            <w:pPr>
              <w:pStyle w:val="msobodytextindent"/>
              <w:ind w:left="-108" w:hanging="8"/>
              <w:jc w:val="left"/>
              <w:rPr>
                <w:rFonts w:ascii="Arial" w:hAnsi="Arial" w:cs="Arial"/>
                <w:b/>
                <w:color w:val="000000" w:themeColor="text1"/>
                <w:sz w:val="14"/>
                <w:szCs w:val="14"/>
              </w:rPr>
            </w:pPr>
            <w:r w:rsidRPr="009128F0">
              <w:rPr>
                <w:rFonts w:ascii="Arial" w:hAnsi="Arial" w:cs="Arial"/>
                <w:b/>
                <w:bCs/>
                <w:color w:val="000000" w:themeColor="text1"/>
                <w:sz w:val="14"/>
                <w:szCs w:val="14"/>
              </w:rPr>
              <w:t>Cari Dönem</w:t>
            </w:r>
          </w:p>
        </w:tc>
        <w:tc>
          <w:tcPr>
            <w:tcW w:w="569" w:type="pct"/>
            <w:tcBorders>
              <w:left w:val="nil"/>
              <w:bottom w:val="single" w:sz="4" w:space="0" w:color="auto"/>
              <w:right w:val="nil"/>
            </w:tcBorders>
            <w:vAlign w:val="bottom"/>
          </w:tcPr>
          <w:p w14:paraId="34702FDB" w14:textId="77777777" w:rsidR="00F1184B" w:rsidRPr="009128F0" w:rsidRDefault="00F1184B" w:rsidP="00F1184B">
            <w:pPr>
              <w:pStyle w:val="msobodytextindent"/>
              <w:ind w:left="-108" w:firstLine="0"/>
              <w:jc w:val="right"/>
              <w:rPr>
                <w:rFonts w:ascii="Arial" w:hAnsi="Arial" w:cs="Arial"/>
                <w:b/>
                <w:color w:val="000000" w:themeColor="text1"/>
                <w:sz w:val="14"/>
                <w:szCs w:val="14"/>
              </w:rPr>
            </w:pPr>
          </w:p>
        </w:tc>
        <w:tc>
          <w:tcPr>
            <w:tcW w:w="492" w:type="pct"/>
            <w:tcBorders>
              <w:left w:val="nil"/>
              <w:bottom w:val="single" w:sz="4" w:space="0" w:color="auto"/>
              <w:right w:val="nil"/>
            </w:tcBorders>
            <w:vAlign w:val="bottom"/>
          </w:tcPr>
          <w:p w14:paraId="4EE8B69B" w14:textId="77777777" w:rsidR="00F1184B" w:rsidRPr="009128F0" w:rsidRDefault="00F1184B" w:rsidP="00F1184B">
            <w:pPr>
              <w:pStyle w:val="msobodytextindent"/>
              <w:ind w:left="-108" w:firstLine="0"/>
              <w:jc w:val="right"/>
              <w:rPr>
                <w:rFonts w:ascii="Arial" w:hAnsi="Arial" w:cs="Arial"/>
                <w:b/>
                <w:color w:val="000000" w:themeColor="text1"/>
                <w:sz w:val="14"/>
                <w:szCs w:val="14"/>
              </w:rPr>
            </w:pPr>
          </w:p>
        </w:tc>
        <w:tc>
          <w:tcPr>
            <w:tcW w:w="455" w:type="pct"/>
            <w:tcBorders>
              <w:left w:val="nil"/>
              <w:bottom w:val="single" w:sz="4" w:space="0" w:color="auto"/>
              <w:right w:val="nil"/>
            </w:tcBorders>
            <w:vAlign w:val="bottom"/>
          </w:tcPr>
          <w:p w14:paraId="50B22E2D" w14:textId="77777777" w:rsidR="00F1184B" w:rsidRPr="009128F0" w:rsidRDefault="00F1184B" w:rsidP="00F1184B">
            <w:pPr>
              <w:pStyle w:val="msobodytextindent"/>
              <w:ind w:left="-108" w:firstLine="0"/>
              <w:jc w:val="right"/>
              <w:rPr>
                <w:rFonts w:ascii="Arial" w:hAnsi="Arial" w:cs="Arial"/>
                <w:b/>
                <w:color w:val="000000" w:themeColor="text1"/>
                <w:sz w:val="14"/>
                <w:szCs w:val="14"/>
              </w:rPr>
            </w:pPr>
          </w:p>
        </w:tc>
        <w:tc>
          <w:tcPr>
            <w:tcW w:w="409" w:type="pct"/>
            <w:tcBorders>
              <w:left w:val="nil"/>
              <w:bottom w:val="single" w:sz="4" w:space="0" w:color="auto"/>
              <w:right w:val="nil"/>
            </w:tcBorders>
            <w:vAlign w:val="bottom"/>
          </w:tcPr>
          <w:p w14:paraId="5EA25454" w14:textId="77777777" w:rsidR="00F1184B" w:rsidRPr="009128F0" w:rsidRDefault="00F1184B" w:rsidP="00F1184B">
            <w:pPr>
              <w:pStyle w:val="msobodytextindent"/>
              <w:ind w:left="-108" w:firstLine="0"/>
              <w:jc w:val="right"/>
              <w:rPr>
                <w:rFonts w:ascii="Arial" w:hAnsi="Arial" w:cs="Arial"/>
                <w:b/>
                <w:color w:val="000000" w:themeColor="text1"/>
                <w:sz w:val="14"/>
                <w:szCs w:val="14"/>
              </w:rPr>
            </w:pPr>
          </w:p>
        </w:tc>
        <w:tc>
          <w:tcPr>
            <w:tcW w:w="447" w:type="pct"/>
            <w:tcBorders>
              <w:left w:val="nil"/>
              <w:bottom w:val="single" w:sz="4" w:space="0" w:color="auto"/>
              <w:right w:val="nil"/>
            </w:tcBorders>
            <w:vAlign w:val="bottom"/>
          </w:tcPr>
          <w:p w14:paraId="148A0E82" w14:textId="77777777" w:rsidR="00F1184B" w:rsidRPr="009128F0" w:rsidRDefault="00F1184B" w:rsidP="00F1184B">
            <w:pPr>
              <w:pStyle w:val="msobodytextindent"/>
              <w:ind w:left="-108" w:firstLine="0"/>
              <w:jc w:val="right"/>
              <w:rPr>
                <w:rFonts w:ascii="Arial" w:hAnsi="Arial" w:cs="Arial"/>
                <w:b/>
                <w:color w:val="000000" w:themeColor="text1"/>
                <w:sz w:val="14"/>
                <w:szCs w:val="14"/>
              </w:rPr>
            </w:pPr>
          </w:p>
        </w:tc>
        <w:tc>
          <w:tcPr>
            <w:tcW w:w="569" w:type="pct"/>
            <w:tcBorders>
              <w:left w:val="nil"/>
              <w:bottom w:val="single" w:sz="4" w:space="0" w:color="auto"/>
              <w:right w:val="nil"/>
            </w:tcBorders>
            <w:vAlign w:val="bottom"/>
          </w:tcPr>
          <w:p w14:paraId="0F5B4B99" w14:textId="77777777" w:rsidR="00F1184B" w:rsidRPr="009128F0" w:rsidRDefault="00F1184B" w:rsidP="00F1184B">
            <w:pPr>
              <w:pStyle w:val="msobodytextindent"/>
              <w:ind w:left="-108" w:firstLine="0"/>
              <w:jc w:val="right"/>
              <w:rPr>
                <w:rFonts w:ascii="Arial" w:hAnsi="Arial" w:cs="Arial"/>
                <w:b/>
                <w:color w:val="000000" w:themeColor="text1"/>
                <w:sz w:val="14"/>
                <w:szCs w:val="14"/>
              </w:rPr>
            </w:pPr>
          </w:p>
        </w:tc>
        <w:tc>
          <w:tcPr>
            <w:tcW w:w="516" w:type="pct"/>
            <w:tcBorders>
              <w:left w:val="nil"/>
              <w:bottom w:val="single" w:sz="4" w:space="0" w:color="auto"/>
              <w:right w:val="nil"/>
            </w:tcBorders>
            <w:vAlign w:val="bottom"/>
          </w:tcPr>
          <w:p w14:paraId="3C6FF32A" w14:textId="77777777" w:rsidR="00F1184B" w:rsidRPr="009128F0" w:rsidRDefault="00F1184B" w:rsidP="00F1184B">
            <w:pPr>
              <w:pStyle w:val="msobodytextindent"/>
              <w:ind w:left="-108" w:firstLine="0"/>
              <w:jc w:val="right"/>
              <w:rPr>
                <w:rFonts w:ascii="Arial" w:hAnsi="Arial" w:cs="Arial"/>
                <w:b/>
                <w:color w:val="000000" w:themeColor="text1"/>
                <w:sz w:val="14"/>
                <w:szCs w:val="14"/>
              </w:rPr>
            </w:pPr>
          </w:p>
        </w:tc>
        <w:tc>
          <w:tcPr>
            <w:tcW w:w="665" w:type="pct"/>
            <w:tcBorders>
              <w:left w:val="nil"/>
              <w:bottom w:val="single" w:sz="4" w:space="0" w:color="auto"/>
              <w:right w:val="nil"/>
            </w:tcBorders>
            <w:vAlign w:val="bottom"/>
          </w:tcPr>
          <w:p w14:paraId="2DD07025" w14:textId="77777777" w:rsidR="00F1184B" w:rsidRPr="009128F0" w:rsidRDefault="00F1184B" w:rsidP="00F1184B">
            <w:pPr>
              <w:pStyle w:val="msobodytextindent"/>
              <w:ind w:left="-108" w:firstLine="0"/>
              <w:jc w:val="right"/>
              <w:rPr>
                <w:rFonts w:ascii="Arial" w:hAnsi="Arial" w:cs="Arial"/>
                <w:b/>
                <w:color w:val="000000" w:themeColor="text1"/>
                <w:sz w:val="14"/>
                <w:szCs w:val="14"/>
              </w:rPr>
            </w:pPr>
          </w:p>
        </w:tc>
      </w:tr>
      <w:tr w:rsidR="00705E7B" w:rsidRPr="009128F0" w14:paraId="4C9E3C77" w14:textId="77777777" w:rsidTr="00564BFC">
        <w:trPr>
          <w:trHeight w:val="113"/>
        </w:trPr>
        <w:tc>
          <w:tcPr>
            <w:tcW w:w="878" w:type="pct"/>
            <w:tcBorders>
              <w:top w:val="single" w:sz="4" w:space="0" w:color="auto"/>
            </w:tcBorders>
            <w:hideMark/>
          </w:tcPr>
          <w:p w14:paraId="14C9379A" w14:textId="77777777" w:rsidR="00F1184B" w:rsidRPr="009128F0" w:rsidRDefault="00F1184B" w:rsidP="00F1184B">
            <w:pPr>
              <w:pStyle w:val="msobodytextindent"/>
              <w:ind w:left="79" w:hanging="187"/>
              <w:rPr>
                <w:rFonts w:ascii="Arial" w:hAnsi="Arial" w:cs="Arial"/>
                <w:b/>
                <w:color w:val="000000" w:themeColor="text1"/>
                <w:sz w:val="14"/>
                <w:szCs w:val="14"/>
              </w:rPr>
            </w:pPr>
            <w:r w:rsidRPr="009128F0">
              <w:rPr>
                <w:rFonts w:ascii="Arial" w:hAnsi="Arial" w:cs="Arial"/>
                <w:b/>
                <w:bCs/>
                <w:color w:val="000000" w:themeColor="text1"/>
                <w:sz w:val="14"/>
                <w:szCs w:val="14"/>
              </w:rPr>
              <w:t>Varlıklar</w:t>
            </w:r>
          </w:p>
        </w:tc>
        <w:tc>
          <w:tcPr>
            <w:tcW w:w="569" w:type="pct"/>
            <w:tcBorders>
              <w:top w:val="single" w:sz="4" w:space="0" w:color="auto"/>
            </w:tcBorders>
            <w:vAlign w:val="bottom"/>
          </w:tcPr>
          <w:p w14:paraId="0666CB0B" w14:textId="77777777" w:rsidR="00F1184B" w:rsidRPr="009128F0" w:rsidRDefault="00F1184B" w:rsidP="00A70BF5">
            <w:pPr>
              <w:ind w:left="-108"/>
              <w:jc w:val="right"/>
              <w:rPr>
                <w:rFonts w:ascii="Arial" w:hAnsi="Arial" w:cs="Arial"/>
                <w:bCs/>
                <w:color w:val="000000" w:themeColor="text1"/>
                <w:sz w:val="14"/>
                <w:szCs w:val="14"/>
                <w:lang w:eastAsia="en-US"/>
              </w:rPr>
            </w:pPr>
          </w:p>
        </w:tc>
        <w:tc>
          <w:tcPr>
            <w:tcW w:w="492" w:type="pct"/>
            <w:tcBorders>
              <w:top w:val="single" w:sz="4" w:space="0" w:color="auto"/>
            </w:tcBorders>
            <w:vAlign w:val="bottom"/>
          </w:tcPr>
          <w:p w14:paraId="30880C09" w14:textId="77777777" w:rsidR="00F1184B" w:rsidRPr="009128F0" w:rsidRDefault="00F1184B" w:rsidP="00A70BF5">
            <w:pPr>
              <w:ind w:left="-108"/>
              <w:jc w:val="right"/>
              <w:rPr>
                <w:rFonts w:ascii="Arial" w:hAnsi="Arial" w:cs="Arial"/>
                <w:bCs/>
                <w:color w:val="000000" w:themeColor="text1"/>
                <w:sz w:val="14"/>
                <w:szCs w:val="14"/>
                <w:lang w:eastAsia="en-US"/>
              </w:rPr>
            </w:pPr>
          </w:p>
        </w:tc>
        <w:tc>
          <w:tcPr>
            <w:tcW w:w="455" w:type="pct"/>
            <w:tcBorders>
              <w:top w:val="single" w:sz="4" w:space="0" w:color="auto"/>
            </w:tcBorders>
            <w:vAlign w:val="bottom"/>
          </w:tcPr>
          <w:p w14:paraId="6E428118" w14:textId="77777777" w:rsidR="00F1184B" w:rsidRPr="009128F0" w:rsidRDefault="00F1184B" w:rsidP="00A70BF5">
            <w:pPr>
              <w:ind w:left="-108"/>
              <w:jc w:val="right"/>
              <w:rPr>
                <w:rFonts w:ascii="Arial" w:hAnsi="Arial" w:cs="Arial"/>
                <w:bCs/>
                <w:color w:val="000000" w:themeColor="text1"/>
                <w:sz w:val="14"/>
                <w:szCs w:val="14"/>
                <w:lang w:eastAsia="en-US"/>
              </w:rPr>
            </w:pPr>
          </w:p>
        </w:tc>
        <w:tc>
          <w:tcPr>
            <w:tcW w:w="409" w:type="pct"/>
            <w:tcBorders>
              <w:top w:val="single" w:sz="4" w:space="0" w:color="auto"/>
            </w:tcBorders>
            <w:vAlign w:val="bottom"/>
          </w:tcPr>
          <w:p w14:paraId="085F6F08" w14:textId="77777777" w:rsidR="00F1184B" w:rsidRPr="009128F0" w:rsidRDefault="00F1184B" w:rsidP="00A70BF5">
            <w:pPr>
              <w:ind w:left="-108"/>
              <w:jc w:val="right"/>
              <w:rPr>
                <w:rFonts w:ascii="Arial" w:hAnsi="Arial" w:cs="Arial"/>
                <w:bCs/>
                <w:color w:val="000000" w:themeColor="text1"/>
                <w:sz w:val="14"/>
                <w:szCs w:val="14"/>
                <w:lang w:eastAsia="en-US"/>
              </w:rPr>
            </w:pPr>
          </w:p>
        </w:tc>
        <w:tc>
          <w:tcPr>
            <w:tcW w:w="447" w:type="pct"/>
            <w:tcBorders>
              <w:top w:val="single" w:sz="4" w:space="0" w:color="auto"/>
            </w:tcBorders>
            <w:vAlign w:val="bottom"/>
          </w:tcPr>
          <w:p w14:paraId="50333C61" w14:textId="77777777" w:rsidR="00F1184B" w:rsidRPr="009128F0" w:rsidRDefault="00F1184B" w:rsidP="00A70BF5">
            <w:pPr>
              <w:ind w:left="-108"/>
              <w:jc w:val="right"/>
              <w:rPr>
                <w:rFonts w:ascii="Arial" w:hAnsi="Arial" w:cs="Arial"/>
                <w:bCs/>
                <w:color w:val="000000" w:themeColor="text1"/>
                <w:sz w:val="14"/>
                <w:szCs w:val="14"/>
                <w:lang w:eastAsia="en-US"/>
              </w:rPr>
            </w:pPr>
          </w:p>
        </w:tc>
        <w:tc>
          <w:tcPr>
            <w:tcW w:w="569" w:type="pct"/>
            <w:tcBorders>
              <w:top w:val="single" w:sz="4" w:space="0" w:color="auto"/>
            </w:tcBorders>
            <w:vAlign w:val="bottom"/>
          </w:tcPr>
          <w:p w14:paraId="58A03119" w14:textId="77777777" w:rsidR="00F1184B" w:rsidRPr="009128F0" w:rsidRDefault="00F1184B" w:rsidP="00A70BF5">
            <w:pPr>
              <w:ind w:left="-108"/>
              <w:jc w:val="right"/>
              <w:rPr>
                <w:rFonts w:ascii="Arial" w:hAnsi="Arial" w:cs="Arial"/>
                <w:bCs/>
                <w:color w:val="000000" w:themeColor="text1"/>
                <w:sz w:val="14"/>
                <w:szCs w:val="14"/>
                <w:lang w:eastAsia="en-US"/>
              </w:rPr>
            </w:pPr>
          </w:p>
        </w:tc>
        <w:tc>
          <w:tcPr>
            <w:tcW w:w="516" w:type="pct"/>
            <w:tcBorders>
              <w:top w:val="single" w:sz="4" w:space="0" w:color="auto"/>
            </w:tcBorders>
            <w:vAlign w:val="bottom"/>
          </w:tcPr>
          <w:p w14:paraId="14888073" w14:textId="77777777" w:rsidR="00F1184B" w:rsidRPr="009128F0" w:rsidRDefault="00F1184B" w:rsidP="00A70BF5">
            <w:pPr>
              <w:ind w:left="-108"/>
              <w:jc w:val="right"/>
              <w:rPr>
                <w:rFonts w:ascii="Arial" w:hAnsi="Arial" w:cs="Arial"/>
                <w:bCs/>
                <w:color w:val="000000" w:themeColor="text1"/>
                <w:sz w:val="14"/>
                <w:szCs w:val="14"/>
                <w:lang w:eastAsia="en-US"/>
              </w:rPr>
            </w:pPr>
          </w:p>
        </w:tc>
        <w:tc>
          <w:tcPr>
            <w:tcW w:w="665" w:type="pct"/>
            <w:tcBorders>
              <w:top w:val="single" w:sz="4" w:space="0" w:color="auto"/>
            </w:tcBorders>
            <w:vAlign w:val="bottom"/>
          </w:tcPr>
          <w:p w14:paraId="53B472A0" w14:textId="77777777" w:rsidR="00F1184B" w:rsidRPr="009128F0" w:rsidRDefault="00F1184B" w:rsidP="00A70BF5">
            <w:pPr>
              <w:ind w:left="-108"/>
              <w:jc w:val="right"/>
              <w:rPr>
                <w:rFonts w:ascii="Arial" w:hAnsi="Arial" w:cs="Arial"/>
                <w:bCs/>
                <w:color w:val="000000" w:themeColor="text1"/>
                <w:sz w:val="14"/>
                <w:szCs w:val="14"/>
                <w:lang w:eastAsia="en-US"/>
              </w:rPr>
            </w:pPr>
          </w:p>
        </w:tc>
      </w:tr>
      <w:tr w:rsidR="00564BFC" w:rsidRPr="003E29E0" w14:paraId="1510E306" w14:textId="77777777" w:rsidTr="006A296C">
        <w:trPr>
          <w:trHeight w:val="233"/>
        </w:trPr>
        <w:tc>
          <w:tcPr>
            <w:tcW w:w="878" w:type="pct"/>
            <w:vAlign w:val="bottom"/>
            <w:hideMark/>
          </w:tcPr>
          <w:p w14:paraId="6D8280FD" w14:textId="1E31DD18" w:rsidR="00564BFC" w:rsidRPr="009128F0" w:rsidRDefault="00564BFC" w:rsidP="00564BFC">
            <w:pPr>
              <w:ind w:left="12"/>
              <w:rPr>
                <w:rFonts w:ascii="Arial" w:hAnsi="Arial" w:cs="Arial"/>
                <w:snapToGrid w:val="0"/>
                <w:color w:val="000000" w:themeColor="text1"/>
                <w:sz w:val="14"/>
                <w:szCs w:val="14"/>
                <w:lang w:eastAsia="en-US"/>
              </w:rPr>
            </w:pPr>
            <w:proofErr w:type="spellStart"/>
            <w:r w:rsidRPr="00E335DA">
              <w:rPr>
                <w:rFonts w:ascii="Arial" w:hAnsi="Arial" w:cs="Arial"/>
                <w:snapToGrid w:val="0"/>
                <w:sz w:val="14"/>
                <w:szCs w:val="14"/>
                <w:lang w:val="en-US" w:eastAsia="en-US"/>
              </w:rPr>
              <w:t>Nakit</w:t>
            </w:r>
            <w:proofErr w:type="spellEnd"/>
            <w:r w:rsidRPr="00E335DA">
              <w:rPr>
                <w:rFonts w:ascii="Arial" w:hAnsi="Arial" w:cs="Arial"/>
                <w:snapToGrid w:val="0"/>
                <w:sz w:val="14"/>
                <w:szCs w:val="14"/>
                <w:lang w:val="en-US" w:eastAsia="en-US"/>
              </w:rPr>
              <w:t xml:space="preserve"> </w:t>
            </w:r>
            <w:proofErr w:type="spellStart"/>
            <w:r w:rsidRPr="00E335DA">
              <w:rPr>
                <w:rFonts w:ascii="Arial" w:hAnsi="Arial" w:cs="Arial"/>
                <w:snapToGrid w:val="0"/>
                <w:sz w:val="14"/>
                <w:szCs w:val="14"/>
                <w:lang w:val="en-US" w:eastAsia="en-US"/>
              </w:rPr>
              <w:t>Değerler</w:t>
            </w:r>
            <w:proofErr w:type="spellEnd"/>
            <w:r w:rsidRPr="00E335DA">
              <w:rPr>
                <w:rFonts w:ascii="Arial" w:hAnsi="Arial" w:cs="Arial"/>
                <w:snapToGrid w:val="0"/>
                <w:sz w:val="14"/>
                <w:szCs w:val="14"/>
                <w:lang w:val="en-US" w:eastAsia="en-US"/>
              </w:rPr>
              <w:t xml:space="preserve"> (</w:t>
            </w:r>
            <w:proofErr w:type="spellStart"/>
            <w:r w:rsidRPr="00E335DA">
              <w:rPr>
                <w:rFonts w:ascii="Arial" w:hAnsi="Arial" w:cs="Arial"/>
                <w:snapToGrid w:val="0"/>
                <w:sz w:val="14"/>
                <w:szCs w:val="14"/>
                <w:lang w:val="en-US" w:eastAsia="en-US"/>
              </w:rPr>
              <w:t>Kasa</w:t>
            </w:r>
            <w:proofErr w:type="spellEnd"/>
            <w:r w:rsidRPr="00E335DA">
              <w:rPr>
                <w:rFonts w:ascii="Arial" w:hAnsi="Arial" w:cs="Arial"/>
                <w:snapToGrid w:val="0"/>
                <w:sz w:val="14"/>
                <w:szCs w:val="14"/>
                <w:lang w:val="en-US" w:eastAsia="en-US"/>
              </w:rPr>
              <w:t xml:space="preserve">, </w:t>
            </w:r>
            <w:proofErr w:type="spellStart"/>
            <w:r w:rsidRPr="00E335DA">
              <w:rPr>
                <w:rFonts w:ascii="Arial" w:hAnsi="Arial" w:cs="Arial"/>
                <w:snapToGrid w:val="0"/>
                <w:sz w:val="14"/>
                <w:szCs w:val="14"/>
                <w:lang w:val="en-US" w:eastAsia="en-US"/>
              </w:rPr>
              <w:t>Efektif</w:t>
            </w:r>
            <w:proofErr w:type="spellEnd"/>
            <w:r w:rsidRPr="00E335DA">
              <w:rPr>
                <w:rFonts w:ascii="Arial" w:hAnsi="Arial" w:cs="Arial"/>
                <w:snapToGrid w:val="0"/>
                <w:sz w:val="14"/>
                <w:szCs w:val="14"/>
                <w:lang w:val="en-US" w:eastAsia="en-US"/>
              </w:rPr>
              <w:t xml:space="preserve"> </w:t>
            </w:r>
            <w:proofErr w:type="spellStart"/>
            <w:r w:rsidRPr="00E335DA">
              <w:rPr>
                <w:rFonts w:ascii="Arial" w:hAnsi="Arial" w:cs="Arial"/>
                <w:snapToGrid w:val="0"/>
                <w:sz w:val="14"/>
                <w:szCs w:val="14"/>
                <w:lang w:val="en-US" w:eastAsia="en-US"/>
              </w:rPr>
              <w:t>Deposu</w:t>
            </w:r>
            <w:proofErr w:type="spellEnd"/>
            <w:r w:rsidRPr="00E335DA">
              <w:rPr>
                <w:rFonts w:ascii="Arial" w:hAnsi="Arial" w:cs="Arial"/>
                <w:snapToGrid w:val="0"/>
                <w:sz w:val="14"/>
                <w:szCs w:val="14"/>
                <w:lang w:val="en-US" w:eastAsia="en-US"/>
              </w:rPr>
              <w:t xml:space="preserve">, </w:t>
            </w:r>
            <w:proofErr w:type="spellStart"/>
            <w:r w:rsidRPr="00E335DA">
              <w:rPr>
                <w:rFonts w:ascii="Arial" w:hAnsi="Arial" w:cs="Arial"/>
                <w:snapToGrid w:val="0"/>
                <w:sz w:val="14"/>
                <w:szCs w:val="14"/>
                <w:lang w:val="en-US" w:eastAsia="en-US"/>
              </w:rPr>
              <w:t>Yoldaki</w:t>
            </w:r>
            <w:proofErr w:type="spellEnd"/>
            <w:r w:rsidRPr="00E335DA">
              <w:rPr>
                <w:rFonts w:ascii="Arial" w:hAnsi="Arial" w:cs="Arial"/>
                <w:snapToGrid w:val="0"/>
                <w:sz w:val="14"/>
                <w:szCs w:val="14"/>
                <w:lang w:val="en-US" w:eastAsia="en-US"/>
              </w:rPr>
              <w:t xml:space="preserve"> </w:t>
            </w:r>
            <w:proofErr w:type="spellStart"/>
            <w:r w:rsidRPr="00E335DA">
              <w:rPr>
                <w:rFonts w:ascii="Arial" w:hAnsi="Arial" w:cs="Arial"/>
                <w:snapToGrid w:val="0"/>
                <w:sz w:val="14"/>
                <w:szCs w:val="14"/>
                <w:lang w:val="en-US" w:eastAsia="en-US"/>
              </w:rPr>
              <w:t>Paralar</w:t>
            </w:r>
            <w:proofErr w:type="spellEnd"/>
            <w:r w:rsidRPr="00E335DA">
              <w:rPr>
                <w:rFonts w:ascii="Arial" w:hAnsi="Arial" w:cs="Arial"/>
                <w:snapToGrid w:val="0"/>
                <w:sz w:val="14"/>
                <w:szCs w:val="14"/>
                <w:lang w:val="en-US" w:eastAsia="en-US"/>
              </w:rPr>
              <w:t xml:space="preserve">, Satın </w:t>
            </w:r>
            <w:proofErr w:type="spellStart"/>
            <w:r w:rsidRPr="00E335DA">
              <w:rPr>
                <w:rFonts w:ascii="Arial" w:hAnsi="Arial" w:cs="Arial"/>
                <w:snapToGrid w:val="0"/>
                <w:sz w:val="14"/>
                <w:szCs w:val="14"/>
                <w:lang w:val="en-US" w:eastAsia="en-US"/>
              </w:rPr>
              <w:t>Alınan</w:t>
            </w:r>
            <w:proofErr w:type="spellEnd"/>
            <w:r w:rsidRPr="00E335DA">
              <w:rPr>
                <w:rFonts w:ascii="Arial" w:hAnsi="Arial" w:cs="Arial"/>
                <w:snapToGrid w:val="0"/>
                <w:sz w:val="14"/>
                <w:szCs w:val="14"/>
                <w:lang w:val="en-US" w:eastAsia="en-US"/>
              </w:rPr>
              <w:t xml:space="preserve"> </w:t>
            </w:r>
            <w:proofErr w:type="spellStart"/>
            <w:r w:rsidRPr="00E335DA">
              <w:rPr>
                <w:rFonts w:ascii="Arial" w:hAnsi="Arial" w:cs="Arial"/>
                <w:snapToGrid w:val="0"/>
                <w:sz w:val="14"/>
                <w:szCs w:val="14"/>
                <w:lang w:val="en-US" w:eastAsia="en-US"/>
              </w:rPr>
              <w:t>Çekler</w:t>
            </w:r>
            <w:proofErr w:type="spellEnd"/>
            <w:r w:rsidRPr="00E335DA">
              <w:rPr>
                <w:rFonts w:ascii="Arial" w:hAnsi="Arial" w:cs="Arial"/>
                <w:snapToGrid w:val="0"/>
                <w:sz w:val="14"/>
                <w:szCs w:val="14"/>
                <w:lang w:val="en-US" w:eastAsia="en-US"/>
              </w:rPr>
              <w:t>) ve TCMB</w:t>
            </w:r>
          </w:p>
        </w:tc>
        <w:tc>
          <w:tcPr>
            <w:tcW w:w="569" w:type="pct"/>
            <w:vAlign w:val="bottom"/>
          </w:tcPr>
          <w:p w14:paraId="429B48FF" w14:textId="2D862E4E" w:rsidR="00564BFC" w:rsidRPr="00A96C83" w:rsidRDefault="00564BF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1.760.556</w:t>
            </w:r>
          </w:p>
        </w:tc>
        <w:tc>
          <w:tcPr>
            <w:tcW w:w="492" w:type="pct"/>
            <w:vAlign w:val="bottom"/>
          </w:tcPr>
          <w:p w14:paraId="5A4C2571" w14:textId="0FAB1F5C" w:rsidR="00564BFC" w:rsidRPr="00A96C83" w:rsidRDefault="00564BF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3.792.206</w:t>
            </w:r>
          </w:p>
        </w:tc>
        <w:tc>
          <w:tcPr>
            <w:tcW w:w="455" w:type="pct"/>
            <w:vAlign w:val="bottom"/>
          </w:tcPr>
          <w:p w14:paraId="364552D8" w14:textId="7A02C5DF" w:rsidR="00564BFC" w:rsidRPr="00A96C83" w:rsidRDefault="00564BFC" w:rsidP="006A296C">
            <w:pPr>
              <w:jc w:val="right"/>
              <w:rPr>
                <w:rFonts w:ascii="Arial" w:hAnsi="Arial" w:cs="Arial"/>
                <w:color w:val="000000" w:themeColor="text1"/>
                <w:sz w:val="14"/>
                <w:szCs w:val="14"/>
              </w:rPr>
            </w:pPr>
            <w:r w:rsidRPr="00796A21">
              <w:rPr>
                <w:rFonts w:ascii="Arial" w:hAnsi="Arial" w:cs="Arial"/>
                <w:color w:val="000000" w:themeColor="text1"/>
                <w:sz w:val="14"/>
                <w:szCs w:val="14"/>
              </w:rPr>
              <w:t>-</w:t>
            </w:r>
          </w:p>
        </w:tc>
        <w:tc>
          <w:tcPr>
            <w:tcW w:w="409" w:type="pct"/>
            <w:vAlign w:val="bottom"/>
          </w:tcPr>
          <w:p w14:paraId="1C87E670" w14:textId="576DFA7D" w:rsidR="00564BFC" w:rsidRPr="00A96C83" w:rsidRDefault="00564BFC" w:rsidP="006A296C">
            <w:pPr>
              <w:jc w:val="right"/>
              <w:rPr>
                <w:rFonts w:ascii="Arial" w:hAnsi="Arial" w:cs="Arial"/>
                <w:color w:val="000000" w:themeColor="text1"/>
                <w:sz w:val="14"/>
                <w:szCs w:val="14"/>
              </w:rPr>
            </w:pPr>
            <w:r w:rsidRPr="00796A21">
              <w:rPr>
                <w:rFonts w:ascii="Arial" w:hAnsi="Arial" w:cs="Arial"/>
                <w:color w:val="000000" w:themeColor="text1"/>
                <w:sz w:val="14"/>
                <w:szCs w:val="14"/>
              </w:rPr>
              <w:t>-</w:t>
            </w:r>
          </w:p>
        </w:tc>
        <w:tc>
          <w:tcPr>
            <w:tcW w:w="447" w:type="pct"/>
            <w:vAlign w:val="bottom"/>
          </w:tcPr>
          <w:p w14:paraId="24A0127B" w14:textId="312F7EA1" w:rsidR="00564BFC" w:rsidRPr="00A96C83" w:rsidRDefault="00564BFC" w:rsidP="006A296C">
            <w:pPr>
              <w:jc w:val="right"/>
              <w:rPr>
                <w:rFonts w:ascii="Arial" w:hAnsi="Arial" w:cs="Arial"/>
                <w:color w:val="000000" w:themeColor="text1"/>
                <w:sz w:val="14"/>
                <w:szCs w:val="14"/>
              </w:rPr>
            </w:pPr>
            <w:r w:rsidRPr="00796A21">
              <w:rPr>
                <w:rFonts w:ascii="Arial" w:hAnsi="Arial" w:cs="Arial"/>
                <w:color w:val="000000" w:themeColor="text1"/>
                <w:sz w:val="14"/>
                <w:szCs w:val="14"/>
              </w:rPr>
              <w:t>-</w:t>
            </w:r>
          </w:p>
        </w:tc>
        <w:tc>
          <w:tcPr>
            <w:tcW w:w="569" w:type="pct"/>
            <w:vAlign w:val="bottom"/>
          </w:tcPr>
          <w:p w14:paraId="2BF1D093" w14:textId="0619AB93" w:rsidR="00564BFC" w:rsidRPr="00A96C83" w:rsidRDefault="00564BFC" w:rsidP="006A296C">
            <w:pPr>
              <w:jc w:val="right"/>
              <w:rPr>
                <w:rFonts w:ascii="Arial" w:hAnsi="Arial" w:cs="Arial"/>
                <w:color w:val="000000" w:themeColor="text1"/>
                <w:sz w:val="14"/>
                <w:szCs w:val="14"/>
              </w:rPr>
            </w:pPr>
            <w:r w:rsidRPr="00796A21">
              <w:rPr>
                <w:rFonts w:ascii="Arial" w:hAnsi="Arial" w:cs="Arial"/>
                <w:color w:val="000000" w:themeColor="text1"/>
                <w:sz w:val="14"/>
                <w:szCs w:val="14"/>
              </w:rPr>
              <w:t>-</w:t>
            </w:r>
          </w:p>
        </w:tc>
        <w:tc>
          <w:tcPr>
            <w:tcW w:w="516" w:type="pct"/>
            <w:vAlign w:val="bottom"/>
          </w:tcPr>
          <w:p w14:paraId="76DB73B6" w14:textId="21D7EC03" w:rsidR="00564BFC" w:rsidRPr="00A96C83" w:rsidRDefault="00564BFC" w:rsidP="006A296C">
            <w:pPr>
              <w:jc w:val="right"/>
              <w:rPr>
                <w:rFonts w:ascii="Arial" w:hAnsi="Arial" w:cs="Arial"/>
                <w:color w:val="000000" w:themeColor="text1"/>
                <w:sz w:val="14"/>
                <w:szCs w:val="14"/>
              </w:rPr>
            </w:pPr>
            <w:r w:rsidRPr="00796A21">
              <w:rPr>
                <w:rFonts w:ascii="Arial" w:hAnsi="Arial" w:cs="Arial"/>
                <w:color w:val="000000" w:themeColor="text1"/>
                <w:sz w:val="14"/>
                <w:szCs w:val="14"/>
              </w:rPr>
              <w:t>-</w:t>
            </w:r>
          </w:p>
        </w:tc>
        <w:tc>
          <w:tcPr>
            <w:tcW w:w="665" w:type="pct"/>
            <w:vAlign w:val="bottom"/>
          </w:tcPr>
          <w:p w14:paraId="5BF304ED" w14:textId="32DEC8AA" w:rsidR="00564BFC" w:rsidRPr="00A96C83" w:rsidRDefault="00564BF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5.552.762</w:t>
            </w:r>
          </w:p>
        </w:tc>
      </w:tr>
      <w:tr w:rsidR="00564BFC" w:rsidRPr="003E29E0" w14:paraId="180B7BAD" w14:textId="77777777" w:rsidTr="006A296C">
        <w:trPr>
          <w:trHeight w:val="113"/>
        </w:trPr>
        <w:tc>
          <w:tcPr>
            <w:tcW w:w="878" w:type="pct"/>
            <w:vAlign w:val="bottom"/>
            <w:hideMark/>
          </w:tcPr>
          <w:p w14:paraId="43E21860" w14:textId="44216AA1" w:rsidR="00564BFC" w:rsidRPr="009128F0" w:rsidRDefault="00564BFC" w:rsidP="00564BFC">
            <w:pPr>
              <w:ind w:left="12"/>
              <w:rPr>
                <w:rFonts w:ascii="Arial" w:hAnsi="Arial" w:cs="Arial"/>
                <w:snapToGrid w:val="0"/>
                <w:color w:val="000000" w:themeColor="text1"/>
                <w:sz w:val="14"/>
                <w:szCs w:val="14"/>
                <w:lang w:eastAsia="en-US"/>
              </w:rPr>
            </w:pPr>
            <w:proofErr w:type="spellStart"/>
            <w:r w:rsidRPr="00E335DA">
              <w:rPr>
                <w:rFonts w:ascii="Arial" w:hAnsi="Arial" w:cs="Arial"/>
                <w:snapToGrid w:val="0"/>
                <w:sz w:val="14"/>
                <w:szCs w:val="14"/>
                <w:lang w:val="en-US" w:eastAsia="en-US"/>
              </w:rPr>
              <w:t>Bankalar</w:t>
            </w:r>
            <w:proofErr w:type="spellEnd"/>
            <w:r w:rsidRPr="00E335DA">
              <w:rPr>
                <w:rFonts w:ascii="Arial" w:hAnsi="Arial" w:cs="Arial"/>
                <w:snapToGrid w:val="0"/>
                <w:sz w:val="14"/>
                <w:szCs w:val="14"/>
                <w:lang w:val="en-US" w:eastAsia="en-US"/>
              </w:rPr>
              <w:t xml:space="preserve"> </w:t>
            </w:r>
          </w:p>
        </w:tc>
        <w:tc>
          <w:tcPr>
            <w:tcW w:w="569" w:type="pct"/>
            <w:vAlign w:val="bottom"/>
          </w:tcPr>
          <w:p w14:paraId="53CDE162" w14:textId="27C4FD19" w:rsidR="00564BFC" w:rsidRPr="00A96C83" w:rsidRDefault="00564BF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1.045.533</w:t>
            </w:r>
          </w:p>
        </w:tc>
        <w:tc>
          <w:tcPr>
            <w:tcW w:w="492" w:type="pct"/>
            <w:vAlign w:val="bottom"/>
          </w:tcPr>
          <w:p w14:paraId="1C4C4385" w14:textId="4B2E6BAB" w:rsidR="00564BFC" w:rsidRPr="00A96C83" w:rsidRDefault="00564BF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629.238</w:t>
            </w:r>
          </w:p>
        </w:tc>
        <w:tc>
          <w:tcPr>
            <w:tcW w:w="455" w:type="pct"/>
            <w:vAlign w:val="bottom"/>
          </w:tcPr>
          <w:p w14:paraId="34C713C4" w14:textId="4EE552D1" w:rsidR="00564BFC" w:rsidRPr="00A96C83" w:rsidRDefault="00564BF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83.509</w:t>
            </w:r>
          </w:p>
        </w:tc>
        <w:tc>
          <w:tcPr>
            <w:tcW w:w="409" w:type="pct"/>
            <w:vAlign w:val="bottom"/>
          </w:tcPr>
          <w:p w14:paraId="544E26DC" w14:textId="111399FC" w:rsidR="00564BFC" w:rsidRPr="00A96C83" w:rsidRDefault="00564BFC" w:rsidP="006A296C">
            <w:pPr>
              <w:jc w:val="right"/>
              <w:rPr>
                <w:rFonts w:ascii="Arial" w:hAnsi="Arial" w:cs="Arial"/>
                <w:color w:val="000000" w:themeColor="text1"/>
                <w:sz w:val="14"/>
                <w:szCs w:val="14"/>
              </w:rPr>
            </w:pPr>
            <w:r w:rsidRPr="00A8518D">
              <w:rPr>
                <w:rFonts w:ascii="Arial" w:hAnsi="Arial" w:cs="Arial"/>
                <w:color w:val="000000" w:themeColor="text1"/>
                <w:sz w:val="14"/>
                <w:szCs w:val="14"/>
              </w:rPr>
              <w:t>-</w:t>
            </w:r>
          </w:p>
        </w:tc>
        <w:tc>
          <w:tcPr>
            <w:tcW w:w="447" w:type="pct"/>
            <w:vAlign w:val="bottom"/>
          </w:tcPr>
          <w:p w14:paraId="5535ABE6" w14:textId="38070342" w:rsidR="00564BFC" w:rsidRPr="00A96C83" w:rsidRDefault="00564BFC" w:rsidP="006A296C">
            <w:pPr>
              <w:jc w:val="right"/>
              <w:rPr>
                <w:rFonts w:ascii="Arial" w:hAnsi="Arial" w:cs="Arial"/>
                <w:color w:val="000000" w:themeColor="text1"/>
                <w:sz w:val="14"/>
                <w:szCs w:val="14"/>
              </w:rPr>
            </w:pPr>
            <w:r w:rsidRPr="00A8518D">
              <w:rPr>
                <w:rFonts w:ascii="Arial" w:hAnsi="Arial" w:cs="Arial"/>
                <w:color w:val="000000" w:themeColor="text1"/>
                <w:sz w:val="14"/>
                <w:szCs w:val="14"/>
              </w:rPr>
              <w:t>-</w:t>
            </w:r>
          </w:p>
        </w:tc>
        <w:tc>
          <w:tcPr>
            <w:tcW w:w="569" w:type="pct"/>
            <w:vAlign w:val="bottom"/>
          </w:tcPr>
          <w:p w14:paraId="07107891" w14:textId="0014C2FD" w:rsidR="00564BFC" w:rsidRPr="00A96C83" w:rsidRDefault="00564BFC" w:rsidP="006A296C">
            <w:pPr>
              <w:jc w:val="right"/>
              <w:rPr>
                <w:rFonts w:ascii="Arial" w:hAnsi="Arial" w:cs="Arial"/>
                <w:color w:val="000000" w:themeColor="text1"/>
                <w:sz w:val="14"/>
                <w:szCs w:val="14"/>
              </w:rPr>
            </w:pPr>
            <w:r w:rsidRPr="00A8518D">
              <w:rPr>
                <w:rFonts w:ascii="Arial" w:hAnsi="Arial" w:cs="Arial"/>
                <w:color w:val="000000" w:themeColor="text1"/>
                <w:sz w:val="14"/>
                <w:szCs w:val="14"/>
              </w:rPr>
              <w:t>-</w:t>
            </w:r>
          </w:p>
        </w:tc>
        <w:tc>
          <w:tcPr>
            <w:tcW w:w="516" w:type="pct"/>
            <w:vAlign w:val="bottom"/>
          </w:tcPr>
          <w:p w14:paraId="1DEDF645" w14:textId="37890661" w:rsidR="00564BFC" w:rsidRPr="00A96C83" w:rsidRDefault="00564BFC" w:rsidP="006A296C">
            <w:pPr>
              <w:jc w:val="right"/>
              <w:rPr>
                <w:rFonts w:ascii="Arial" w:hAnsi="Arial" w:cs="Arial"/>
                <w:color w:val="000000" w:themeColor="text1"/>
                <w:sz w:val="14"/>
                <w:szCs w:val="14"/>
              </w:rPr>
            </w:pPr>
            <w:r w:rsidRPr="00A8518D">
              <w:rPr>
                <w:rFonts w:ascii="Arial" w:hAnsi="Arial" w:cs="Arial"/>
                <w:color w:val="000000" w:themeColor="text1"/>
                <w:sz w:val="14"/>
                <w:szCs w:val="14"/>
              </w:rPr>
              <w:t>-</w:t>
            </w:r>
          </w:p>
        </w:tc>
        <w:tc>
          <w:tcPr>
            <w:tcW w:w="665" w:type="pct"/>
            <w:vAlign w:val="bottom"/>
          </w:tcPr>
          <w:p w14:paraId="4D0D7342" w14:textId="4EA6F1A5" w:rsidR="00564BFC" w:rsidRPr="00A96C83" w:rsidRDefault="00564BF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1.758.280</w:t>
            </w:r>
          </w:p>
        </w:tc>
      </w:tr>
      <w:tr w:rsidR="00564BFC" w:rsidRPr="003E29E0" w14:paraId="76B42A2B" w14:textId="77777777" w:rsidTr="006A296C">
        <w:trPr>
          <w:trHeight w:val="113"/>
        </w:trPr>
        <w:tc>
          <w:tcPr>
            <w:tcW w:w="878" w:type="pct"/>
            <w:vAlign w:val="bottom"/>
            <w:hideMark/>
          </w:tcPr>
          <w:p w14:paraId="0B946761" w14:textId="3330FF0D" w:rsidR="00564BFC" w:rsidRPr="009128F0" w:rsidRDefault="00564BFC" w:rsidP="00564BFC">
            <w:pPr>
              <w:ind w:left="12"/>
              <w:rPr>
                <w:rFonts w:ascii="Arial" w:hAnsi="Arial" w:cs="Arial"/>
                <w:snapToGrid w:val="0"/>
                <w:color w:val="000000" w:themeColor="text1"/>
                <w:sz w:val="14"/>
                <w:szCs w:val="14"/>
                <w:lang w:eastAsia="en-US"/>
              </w:rPr>
            </w:pPr>
            <w:proofErr w:type="spellStart"/>
            <w:r w:rsidRPr="002053F0">
              <w:rPr>
                <w:rFonts w:ascii="Arial" w:hAnsi="Arial" w:cs="Arial"/>
                <w:snapToGrid w:val="0"/>
                <w:sz w:val="14"/>
                <w:szCs w:val="14"/>
                <w:lang w:val="en-US" w:eastAsia="en-US"/>
              </w:rPr>
              <w:t>Gerçeğe</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Uygun</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Değer</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Farkı</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Kâr</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veya</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Zarara</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Yansıtılan</w:t>
            </w:r>
            <w:proofErr w:type="spellEnd"/>
            <w:r w:rsidRPr="002053F0">
              <w:rPr>
                <w:rFonts w:ascii="Arial" w:hAnsi="Arial" w:cs="Arial"/>
                <w:snapToGrid w:val="0"/>
                <w:sz w:val="14"/>
                <w:szCs w:val="14"/>
                <w:lang w:val="en-US" w:eastAsia="en-US"/>
              </w:rPr>
              <w:t xml:space="preserve"> MD</w:t>
            </w:r>
            <w:r w:rsidRPr="000839A7">
              <w:rPr>
                <w:rFonts w:ascii="Arial" w:hAnsi="Arial" w:cs="Arial"/>
                <w:snapToGrid w:val="0"/>
                <w:sz w:val="14"/>
                <w:szCs w:val="14"/>
                <w:vertAlign w:val="superscript"/>
                <w:lang w:val="en-US" w:eastAsia="en-US"/>
              </w:rPr>
              <w:t>(*)</w:t>
            </w:r>
          </w:p>
        </w:tc>
        <w:tc>
          <w:tcPr>
            <w:tcW w:w="569" w:type="pct"/>
            <w:vAlign w:val="bottom"/>
          </w:tcPr>
          <w:p w14:paraId="574EAB4F" w14:textId="19ADD92F" w:rsidR="00564BFC" w:rsidRPr="00A96C83" w:rsidRDefault="00564BFC" w:rsidP="006A296C">
            <w:pPr>
              <w:jc w:val="right"/>
              <w:rPr>
                <w:rFonts w:ascii="Arial" w:hAnsi="Arial" w:cs="Arial"/>
                <w:color w:val="000000" w:themeColor="text1"/>
                <w:sz w:val="14"/>
                <w:szCs w:val="14"/>
              </w:rPr>
            </w:pPr>
            <w:r w:rsidRPr="00A46331">
              <w:rPr>
                <w:rFonts w:ascii="Arial" w:hAnsi="Arial" w:cs="Arial"/>
                <w:color w:val="000000" w:themeColor="text1"/>
                <w:sz w:val="14"/>
                <w:szCs w:val="14"/>
              </w:rPr>
              <w:t>-</w:t>
            </w:r>
          </w:p>
        </w:tc>
        <w:tc>
          <w:tcPr>
            <w:tcW w:w="492" w:type="pct"/>
            <w:vAlign w:val="bottom"/>
          </w:tcPr>
          <w:p w14:paraId="000EE2F3" w14:textId="5A7877C7" w:rsidR="00564BFC" w:rsidRPr="00A96C83" w:rsidRDefault="00564BF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287</w:t>
            </w:r>
          </w:p>
        </w:tc>
        <w:tc>
          <w:tcPr>
            <w:tcW w:w="455" w:type="pct"/>
            <w:vAlign w:val="bottom"/>
          </w:tcPr>
          <w:p w14:paraId="5625314F" w14:textId="0895B9BD" w:rsidR="00564BFC" w:rsidRPr="00A96C83" w:rsidRDefault="00564BFC" w:rsidP="006A296C">
            <w:pPr>
              <w:jc w:val="right"/>
              <w:rPr>
                <w:rFonts w:ascii="Arial" w:hAnsi="Arial" w:cs="Arial"/>
                <w:color w:val="000000" w:themeColor="text1"/>
                <w:sz w:val="14"/>
                <w:szCs w:val="14"/>
              </w:rPr>
            </w:pPr>
            <w:r w:rsidRPr="006321DF">
              <w:rPr>
                <w:rFonts w:ascii="Arial" w:hAnsi="Arial" w:cs="Arial"/>
                <w:color w:val="000000" w:themeColor="text1"/>
                <w:sz w:val="14"/>
                <w:szCs w:val="14"/>
              </w:rPr>
              <w:t>-</w:t>
            </w:r>
          </w:p>
        </w:tc>
        <w:tc>
          <w:tcPr>
            <w:tcW w:w="409" w:type="pct"/>
            <w:vAlign w:val="bottom"/>
          </w:tcPr>
          <w:p w14:paraId="6BE183E8" w14:textId="73033FB4" w:rsidR="00564BFC" w:rsidRPr="00A96C83" w:rsidRDefault="00564BFC" w:rsidP="006A296C">
            <w:pPr>
              <w:jc w:val="right"/>
              <w:rPr>
                <w:rFonts w:ascii="Arial" w:hAnsi="Arial" w:cs="Arial"/>
                <w:color w:val="000000" w:themeColor="text1"/>
                <w:sz w:val="14"/>
                <w:szCs w:val="14"/>
              </w:rPr>
            </w:pPr>
            <w:r w:rsidRPr="006321DF">
              <w:rPr>
                <w:rFonts w:ascii="Arial" w:hAnsi="Arial" w:cs="Arial"/>
                <w:color w:val="000000" w:themeColor="text1"/>
                <w:sz w:val="14"/>
                <w:szCs w:val="14"/>
              </w:rPr>
              <w:t>-</w:t>
            </w:r>
          </w:p>
        </w:tc>
        <w:tc>
          <w:tcPr>
            <w:tcW w:w="447" w:type="pct"/>
            <w:vAlign w:val="bottom"/>
          </w:tcPr>
          <w:p w14:paraId="458E4B73" w14:textId="1AEB0DC3" w:rsidR="00564BFC" w:rsidRPr="00A96C83" w:rsidRDefault="00564BFC" w:rsidP="006A296C">
            <w:pPr>
              <w:jc w:val="right"/>
              <w:rPr>
                <w:rFonts w:ascii="Arial" w:hAnsi="Arial" w:cs="Arial"/>
                <w:color w:val="000000" w:themeColor="text1"/>
                <w:sz w:val="14"/>
                <w:szCs w:val="14"/>
              </w:rPr>
            </w:pPr>
            <w:r w:rsidRPr="006321DF">
              <w:rPr>
                <w:rFonts w:ascii="Arial" w:hAnsi="Arial" w:cs="Arial"/>
                <w:color w:val="000000" w:themeColor="text1"/>
                <w:sz w:val="14"/>
                <w:szCs w:val="14"/>
              </w:rPr>
              <w:t>-</w:t>
            </w:r>
          </w:p>
        </w:tc>
        <w:tc>
          <w:tcPr>
            <w:tcW w:w="569" w:type="pct"/>
            <w:vAlign w:val="bottom"/>
          </w:tcPr>
          <w:p w14:paraId="7EF15177" w14:textId="117C4A2A" w:rsidR="00564BFC" w:rsidRPr="00A96C83" w:rsidRDefault="00564BF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4.458</w:t>
            </w:r>
          </w:p>
        </w:tc>
        <w:tc>
          <w:tcPr>
            <w:tcW w:w="516" w:type="pct"/>
            <w:vAlign w:val="bottom"/>
          </w:tcPr>
          <w:p w14:paraId="0ACF4881" w14:textId="649D723D" w:rsidR="00564BFC" w:rsidRPr="00A96C83" w:rsidRDefault="00564BFC" w:rsidP="006A296C">
            <w:pPr>
              <w:jc w:val="right"/>
              <w:rPr>
                <w:rFonts w:ascii="Arial" w:hAnsi="Arial" w:cs="Arial"/>
                <w:color w:val="000000" w:themeColor="text1"/>
                <w:sz w:val="14"/>
                <w:szCs w:val="14"/>
              </w:rPr>
            </w:pPr>
            <w:r w:rsidRPr="00564BFC">
              <w:rPr>
                <w:rFonts w:ascii="Arial" w:hAnsi="Arial" w:cs="Arial"/>
                <w:color w:val="000000" w:themeColor="text1"/>
                <w:sz w:val="14"/>
                <w:szCs w:val="14"/>
              </w:rPr>
              <w:t>-</w:t>
            </w:r>
          </w:p>
        </w:tc>
        <w:tc>
          <w:tcPr>
            <w:tcW w:w="665" w:type="pct"/>
            <w:vAlign w:val="bottom"/>
          </w:tcPr>
          <w:p w14:paraId="4D1D4385" w14:textId="6835DF62" w:rsidR="00564BFC" w:rsidRPr="00A96C83" w:rsidRDefault="00564BF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4.745</w:t>
            </w:r>
          </w:p>
        </w:tc>
      </w:tr>
      <w:tr w:rsidR="00564BFC" w:rsidRPr="003E29E0" w14:paraId="0A60903D" w14:textId="77777777" w:rsidTr="006A296C">
        <w:trPr>
          <w:trHeight w:val="113"/>
        </w:trPr>
        <w:tc>
          <w:tcPr>
            <w:tcW w:w="878" w:type="pct"/>
            <w:vAlign w:val="bottom"/>
            <w:hideMark/>
          </w:tcPr>
          <w:p w14:paraId="78C2A030" w14:textId="4096F835" w:rsidR="00564BFC" w:rsidRPr="009128F0" w:rsidRDefault="00564BFC" w:rsidP="00564BFC">
            <w:pPr>
              <w:ind w:left="12"/>
              <w:rPr>
                <w:rFonts w:ascii="Arial" w:hAnsi="Arial" w:cs="Arial"/>
                <w:snapToGrid w:val="0"/>
                <w:color w:val="000000" w:themeColor="text1"/>
                <w:sz w:val="14"/>
                <w:szCs w:val="14"/>
                <w:lang w:eastAsia="en-US"/>
              </w:rPr>
            </w:pPr>
            <w:r w:rsidRPr="002053F0">
              <w:rPr>
                <w:rFonts w:ascii="Arial" w:hAnsi="Arial" w:cs="Arial"/>
                <w:snapToGrid w:val="0"/>
                <w:sz w:val="14"/>
                <w:szCs w:val="14"/>
                <w:lang w:val="en-US" w:eastAsia="en-US"/>
              </w:rPr>
              <w:t xml:space="preserve">Para </w:t>
            </w:r>
            <w:proofErr w:type="spellStart"/>
            <w:r w:rsidRPr="002053F0">
              <w:rPr>
                <w:rFonts w:ascii="Arial" w:hAnsi="Arial" w:cs="Arial"/>
                <w:snapToGrid w:val="0"/>
                <w:sz w:val="14"/>
                <w:szCs w:val="14"/>
                <w:lang w:val="en-US" w:eastAsia="en-US"/>
              </w:rPr>
              <w:t>Piyasalarından</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Alacaklar</w:t>
            </w:r>
            <w:proofErr w:type="spellEnd"/>
          </w:p>
        </w:tc>
        <w:tc>
          <w:tcPr>
            <w:tcW w:w="569" w:type="pct"/>
            <w:vAlign w:val="bottom"/>
          </w:tcPr>
          <w:p w14:paraId="5D885948" w14:textId="0F878896" w:rsidR="00564BFC" w:rsidRPr="00A96C83" w:rsidRDefault="00564BFC" w:rsidP="006A296C">
            <w:pPr>
              <w:jc w:val="right"/>
              <w:rPr>
                <w:rFonts w:ascii="Arial" w:hAnsi="Arial" w:cs="Arial"/>
                <w:color w:val="000000" w:themeColor="text1"/>
                <w:sz w:val="14"/>
                <w:szCs w:val="14"/>
              </w:rPr>
            </w:pPr>
            <w:r w:rsidRPr="008B694C">
              <w:rPr>
                <w:rFonts w:ascii="Arial" w:hAnsi="Arial" w:cs="Arial"/>
                <w:color w:val="000000" w:themeColor="text1"/>
                <w:sz w:val="14"/>
                <w:szCs w:val="14"/>
              </w:rPr>
              <w:t>-</w:t>
            </w:r>
          </w:p>
        </w:tc>
        <w:tc>
          <w:tcPr>
            <w:tcW w:w="492" w:type="pct"/>
            <w:vAlign w:val="bottom"/>
          </w:tcPr>
          <w:p w14:paraId="52D60522" w14:textId="5D8F92AB" w:rsidR="00564BFC" w:rsidRPr="00A96C83" w:rsidRDefault="00564BFC" w:rsidP="006A296C">
            <w:pPr>
              <w:jc w:val="right"/>
              <w:rPr>
                <w:rFonts w:ascii="Arial" w:hAnsi="Arial" w:cs="Arial"/>
                <w:color w:val="000000" w:themeColor="text1"/>
                <w:sz w:val="14"/>
                <w:szCs w:val="14"/>
              </w:rPr>
            </w:pPr>
            <w:r w:rsidRPr="008B694C">
              <w:rPr>
                <w:rFonts w:ascii="Arial" w:hAnsi="Arial" w:cs="Arial"/>
                <w:color w:val="000000" w:themeColor="text1"/>
                <w:sz w:val="14"/>
                <w:szCs w:val="14"/>
              </w:rPr>
              <w:t>-</w:t>
            </w:r>
          </w:p>
        </w:tc>
        <w:tc>
          <w:tcPr>
            <w:tcW w:w="455" w:type="pct"/>
            <w:vAlign w:val="bottom"/>
          </w:tcPr>
          <w:p w14:paraId="778FCB5B" w14:textId="67FAA274" w:rsidR="00564BFC" w:rsidRPr="00A96C83" w:rsidRDefault="00564BFC" w:rsidP="006A296C">
            <w:pPr>
              <w:jc w:val="right"/>
              <w:rPr>
                <w:rFonts w:ascii="Arial" w:hAnsi="Arial" w:cs="Arial"/>
                <w:color w:val="000000" w:themeColor="text1"/>
                <w:sz w:val="14"/>
                <w:szCs w:val="14"/>
              </w:rPr>
            </w:pPr>
            <w:r w:rsidRPr="008B694C">
              <w:rPr>
                <w:rFonts w:ascii="Arial" w:hAnsi="Arial" w:cs="Arial"/>
                <w:color w:val="000000" w:themeColor="text1"/>
                <w:sz w:val="14"/>
                <w:szCs w:val="14"/>
              </w:rPr>
              <w:t>-</w:t>
            </w:r>
          </w:p>
        </w:tc>
        <w:tc>
          <w:tcPr>
            <w:tcW w:w="409" w:type="pct"/>
            <w:vAlign w:val="bottom"/>
          </w:tcPr>
          <w:p w14:paraId="62795260" w14:textId="15373168" w:rsidR="00564BFC" w:rsidRPr="00A96C83" w:rsidRDefault="00564BFC" w:rsidP="006A296C">
            <w:pPr>
              <w:jc w:val="right"/>
              <w:rPr>
                <w:rFonts w:ascii="Arial" w:hAnsi="Arial" w:cs="Arial"/>
                <w:color w:val="000000" w:themeColor="text1"/>
                <w:sz w:val="14"/>
                <w:szCs w:val="14"/>
              </w:rPr>
            </w:pPr>
            <w:r w:rsidRPr="008B694C">
              <w:rPr>
                <w:rFonts w:ascii="Arial" w:hAnsi="Arial" w:cs="Arial"/>
                <w:color w:val="000000" w:themeColor="text1"/>
                <w:sz w:val="14"/>
                <w:szCs w:val="14"/>
              </w:rPr>
              <w:t>-</w:t>
            </w:r>
          </w:p>
        </w:tc>
        <w:tc>
          <w:tcPr>
            <w:tcW w:w="447" w:type="pct"/>
            <w:vAlign w:val="bottom"/>
          </w:tcPr>
          <w:p w14:paraId="635A1180" w14:textId="016F2087" w:rsidR="00564BFC" w:rsidRPr="00A96C83" w:rsidRDefault="00564BFC" w:rsidP="006A296C">
            <w:pPr>
              <w:jc w:val="right"/>
              <w:rPr>
                <w:rFonts w:ascii="Arial" w:hAnsi="Arial" w:cs="Arial"/>
                <w:color w:val="000000" w:themeColor="text1"/>
                <w:sz w:val="14"/>
                <w:szCs w:val="14"/>
              </w:rPr>
            </w:pPr>
            <w:r w:rsidRPr="008B694C">
              <w:rPr>
                <w:rFonts w:ascii="Arial" w:hAnsi="Arial" w:cs="Arial"/>
                <w:color w:val="000000" w:themeColor="text1"/>
                <w:sz w:val="14"/>
                <w:szCs w:val="14"/>
              </w:rPr>
              <w:t>-</w:t>
            </w:r>
          </w:p>
        </w:tc>
        <w:tc>
          <w:tcPr>
            <w:tcW w:w="569" w:type="pct"/>
            <w:vAlign w:val="bottom"/>
          </w:tcPr>
          <w:p w14:paraId="115E5988" w14:textId="1F3F81EF" w:rsidR="00564BFC" w:rsidRPr="00A96C83" w:rsidRDefault="00564BFC" w:rsidP="006A296C">
            <w:pPr>
              <w:jc w:val="right"/>
              <w:rPr>
                <w:rFonts w:ascii="Arial" w:hAnsi="Arial" w:cs="Arial"/>
                <w:color w:val="000000" w:themeColor="text1"/>
                <w:sz w:val="14"/>
                <w:szCs w:val="14"/>
              </w:rPr>
            </w:pPr>
            <w:r w:rsidRPr="008B694C">
              <w:rPr>
                <w:rFonts w:ascii="Arial" w:hAnsi="Arial" w:cs="Arial"/>
                <w:color w:val="000000" w:themeColor="text1"/>
                <w:sz w:val="14"/>
                <w:szCs w:val="14"/>
              </w:rPr>
              <w:t>-</w:t>
            </w:r>
          </w:p>
        </w:tc>
        <w:tc>
          <w:tcPr>
            <w:tcW w:w="516" w:type="pct"/>
            <w:vAlign w:val="bottom"/>
          </w:tcPr>
          <w:p w14:paraId="6B9D7DD0" w14:textId="62686BB7" w:rsidR="00564BFC" w:rsidRPr="00A96C83" w:rsidRDefault="00564BFC" w:rsidP="006A296C">
            <w:pPr>
              <w:jc w:val="right"/>
              <w:rPr>
                <w:rFonts w:ascii="Arial" w:hAnsi="Arial" w:cs="Arial"/>
                <w:color w:val="000000" w:themeColor="text1"/>
                <w:sz w:val="14"/>
                <w:szCs w:val="14"/>
              </w:rPr>
            </w:pPr>
            <w:r w:rsidRPr="008B694C">
              <w:rPr>
                <w:rFonts w:ascii="Arial" w:hAnsi="Arial" w:cs="Arial"/>
                <w:color w:val="000000" w:themeColor="text1"/>
                <w:sz w:val="14"/>
                <w:szCs w:val="14"/>
              </w:rPr>
              <w:t>-</w:t>
            </w:r>
          </w:p>
        </w:tc>
        <w:tc>
          <w:tcPr>
            <w:tcW w:w="665" w:type="pct"/>
            <w:vAlign w:val="bottom"/>
          </w:tcPr>
          <w:p w14:paraId="13F07260" w14:textId="25068652" w:rsidR="00564BFC" w:rsidRPr="00A96C83" w:rsidRDefault="00564BFC" w:rsidP="006A296C">
            <w:pPr>
              <w:jc w:val="right"/>
              <w:rPr>
                <w:rFonts w:ascii="Arial" w:hAnsi="Arial" w:cs="Arial"/>
                <w:color w:val="000000" w:themeColor="text1"/>
                <w:sz w:val="14"/>
                <w:szCs w:val="14"/>
              </w:rPr>
            </w:pPr>
            <w:r w:rsidRPr="008B694C">
              <w:rPr>
                <w:rFonts w:ascii="Arial" w:hAnsi="Arial" w:cs="Arial"/>
                <w:color w:val="000000" w:themeColor="text1"/>
                <w:sz w:val="14"/>
                <w:szCs w:val="14"/>
              </w:rPr>
              <w:t>-</w:t>
            </w:r>
          </w:p>
        </w:tc>
      </w:tr>
      <w:tr w:rsidR="003E29E0" w:rsidRPr="003E29E0" w14:paraId="3A03130E" w14:textId="77777777" w:rsidTr="006A296C">
        <w:trPr>
          <w:trHeight w:val="113"/>
        </w:trPr>
        <w:tc>
          <w:tcPr>
            <w:tcW w:w="878" w:type="pct"/>
            <w:vAlign w:val="bottom"/>
            <w:hideMark/>
          </w:tcPr>
          <w:p w14:paraId="358A32F3" w14:textId="3D5ACAA1" w:rsidR="003E29E0" w:rsidRPr="009128F0" w:rsidRDefault="003E29E0" w:rsidP="003E29E0">
            <w:pPr>
              <w:ind w:left="12"/>
              <w:rPr>
                <w:rFonts w:ascii="Arial" w:hAnsi="Arial" w:cs="Arial"/>
                <w:snapToGrid w:val="0"/>
                <w:color w:val="000000" w:themeColor="text1"/>
                <w:sz w:val="14"/>
                <w:szCs w:val="14"/>
                <w:lang w:eastAsia="en-US"/>
              </w:rPr>
            </w:pPr>
            <w:proofErr w:type="spellStart"/>
            <w:r w:rsidRPr="002053F0">
              <w:rPr>
                <w:rFonts w:ascii="Arial" w:hAnsi="Arial" w:cs="Arial"/>
                <w:snapToGrid w:val="0"/>
                <w:sz w:val="14"/>
                <w:szCs w:val="14"/>
                <w:lang w:val="en-US" w:eastAsia="en-US"/>
              </w:rPr>
              <w:t>Gerçeğe</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Uygun</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Değer</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Farkı</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Diğer</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Kapsamlı</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Gelire</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Yansıtılan</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Finansal</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Varlıklar</w:t>
            </w:r>
            <w:proofErr w:type="spellEnd"/>
          </w:p>
        </w:tc>
        <w:tc>
          <w:tcPr>
            <w:tcW w:w="569" w:type="pct"/>
            <w:vAlign w:val="bottom"/>
          </w:tcPr>
          <w:p w14:paraId="11D1765D" w14:textId="065D5A75" w:rsidR="003E29E0" w:rsidRPr="00A96C83" w:rsidRDefault="003E29E0"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9.417</w:t>
            </w:r>
          </w:p>
        </w:tc>
        <w:tc>
          <w:tcPr>
            <w:tcW w:w="492" w:type="pct"/>
            <w:vAlign w:val="bottom"/>
          </w:tcPr>
          <w:p w14:paraId="2BB67859" w14:textId="7BE81AF1" w:rsidR="003E29E0" w:rsidRPr="00A96C83" w:rsidRDefault="003E29E0"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21.35</w:t>
            </w:r>
            <w:r w:rsidR="00564BFC">
              <w:rPr>
                <w:rFonts w:ascii="Arial" w:hAnsi="Arial" w:cs="Arial"/>
                <w:color w:val="000000" w:themeColor="text1"/>
                <w:sz w:val="14"/>
                <w:szCs w:val="14"/>
              </w:rPr>
              <w:t>6</w:t>
            </w:r>
          </w:p>
        </w:tc>
        <w:tc>
          <w:tcPr>
            <w:tcW w:w="455" w:type="pct"/>
            <w:vAlign w:val="bottom"/>
          </w:tcPr>
          <w:p w14:paraId="1233A868" w14:textId="2656F726" w:rsidR="003E29E0" w:rsidRPr="00A96C83" w:rsidRDefault="003E29E0"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w:t>
            </w:r>
            <w:r w:rsidR="00564BFC">
              <w:rPr>
                <w:rFonts w:ascii="Arial" w:hAnsi="Arial" w:cs="Arial"/>
                <w:color w:val="000000" w:themeColor="text1"/>
                <w:sz w:val="14"/>
                <w:szCs w:val="14"/>
              </w:rPr>
              <w:t>7</w:t>
            </w:r>
          </w:p>
        </w:tc>
        <w:tc>
          <w:tcPr>
            <w:tcW w:w="409" w:type="pct"/>
            <w:vAlign w:val="bottom"/>
          </w:tcPr>
          <w:p w14:paraId="62D0487D" w14:textId="3B24C8A0" w:rsidR="003E29E0" w:rsidRPr="00A96C83" w:rsidRDefault="003E29E0"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1.741</w:t>
            </w:r>
          </w:p>
        </w:tc>
        <w:tc>
          <w:tcPr>
            <w:tcW w:w="447" w:type="pct"/>
            <w:vAlign w:val="bottom"/>
          </w:tcPr>
          <w:p w14:paraId="6B79D1C7" w14:textId="0D31881B" w:rsidR="003E29E0" w:rsidRPr="00A96C83" w:rsidRDefault="003E29E0"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557.415</w:t>
            </w:r>
          </w:p>
        </w:tc>
        <w:tc>
          <w:tcPr>
            <w:tcW w:w="569" w:type="pct"/>
            <w:vAlign w:val="bottom"/>
          </w:tcPr>
          <w:p w14:paraId="3B71AE7D" w14:textId="403F2F74" w:rsidR="003E29E0" w:rsidRPr="00A96C83" w:rsidRDefault="003E29E0"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494.512</w:t>
            </w:r>
          </w:p>
        </w:tc>
        <w:tc>
          <w:tcPr>
            <w:tcW w:w="516" w:type="pct"/>
            <w:vAlign w:val="bottom"/>
          </w:tcPr>
          <w:p w14:paraId="133FBA2B" w14:textId="36522DED" w:rsidR="003E29E0" w:rsidRPr="00A96C83" w:rsidRDefault="005B0322" w:rsidP="006A296C">
            <w:pPr>
              <w:jc w:val="right"/>
              <w:rPr>
                <w:rFonts w:ascii="Arial" w:hAnsi="Arial" w:cs="Arial"/>
                <w:color w:val="000000" w:themeColor="text1"/>
                <w:sz w:val="14"/>
                <w:szCs w:val="14"/>
              </w:rPr>
            </w:pPr>
            <w:r>
              <w:rPr>
                <w:rFonts w:ascii="Arial" w:hAnsi="Arial" w:cs="Arial"/>
                <w:color w:val="000000" w:themeColor="text1"/>
                <w:sz w:val="14"/>
                <w:szCs w:val="14"/>
              </w:rPr>
              <w:t>-</w:t>
            </w:r>
          </w:p>
        </w:tc>
        <w:tc>
          <w:tcPr>
            <w:tcW w:w="665" w:type="pct"/>
            <w:vAlign w:val="bottom"/>
          </w:tcPr>
          <w:p w14:paraId="0ED5C569" w14:textId="530C3F18" w:rsidR="003E29E0" w:rsidRPr="00A96C83" w:rsidRDefault="003E29E0"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1.084.458</w:t>
            </w:r>
          </w:p>
        </w:tc>
      </w:tr>
      <w:tr w:rsidR="003E29E0" w:rsidRPr="003E29E0" w14:paraId="7C9B4377" w14:textId="77777777" w:rsidTr="006A296C">
        <w:trPr>
          <w:trHeight w:val="113"/>
        </w:trPr>
        <w:tc>
          <w:tcPr>
            <w:tcW w:w="878" w:type="pct"/>
            <w:vAlign w:val="bottom"/>
            <w:hideMark/>
          </w:tcPr>
          <w:p w14:paraId="22FEC59F" w14:textId="5E8D4E7F" w:rsidR="003E29E0" w:rsidRPr="009128F0" w:rsidRDefault="003E29E0" w:rsidP="003E29E0">
            <w:pPr>
              <w:ind w:left="12"/>
              <w:rPr>
                <w:rFonts w:ascii="Arial" w:hAnsi="Arial" w:cs="Arial"/>
                <w:snapToGrid w:val="0"/>
                <w:color w:val="000000" w:themeColor="text1"/>
                <w:sz w:val="14"/>
                <w:szCs w:val="14"/>
                <w:lang w:eastAsia="en-US"/>
              </w:rPr>
            </w:pPr>
            <w:proofErr w:type="spellStart"/>
            <w:r w:rsidRPr="002053F0">
              <w:rPr>
                <w:rFonts w:ascii="Arial" w:hAnsi="Arial" w:cs="Arial"/>
                <w:snapToGrid w:val="0"/>
                <w:sz w:val="14"/>
                <w:szCs w:val="14"/>
                <w:lang w:val="en-US" w:eastAsia="en-US"/>
              </w:rPr>
              <w:t>Verilen</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Krediler</w:t>
            </w:r>
            <w:proofErr w:type="spellEnd"/>
            <w:r w:rsidRPr="002053F0">
              <w:rPr>
                <w:rFonts w:ascii="Arial" w:hAnsi="Arial" w:cs="Arial"/>
                <w:sz w:val="15"/>
                <w:szCs w:val="15"/>
                <w:vertAlign w:val="superscript"/>
              </w:rPr>
              <w:t>(*</w:t>
            </w:r>
            <w:r>
              <w:rPr>
                <w:rFonts w:ascii="Arial" w:hAnsi="Arial" w:cs="Arial"/>
                <w:sz w:val="15"/>
                <w:szCs w:val="15"/>
                <w:vertAlign w:val="superscript"/>
              </w:rPr>
              <w:t>*</w:t>
            </w:r>
            <w:r w:rsidRPr="002053F0">
              <w:rPr>
                <w:rFonts w:ascii="Arial" w:hAnsi="Arial" w:cs="Arial"/>
                <w:sz w:val="15"/>
                <w:szCs w:val="15"/>
                <w:vertAlign w:val="superscript"/>
              </w:rPr>
              <w:t>)</w:t>
            </w:r>
          </w:p>
        </w:tc>
        <w:tc>
          <w:tcPr>
            <w:tcW w:w="569" w:type="pct"/>
            <w:vAlign w:val="bottom"/>
          </w:tcPr>
          <w:p w14:paraId="22F02DD2" w14:textId="76604D19" w:rsidR="003E29E0" w:rsidRPr="00A96C83" w:rsidRDefault="005B0322" w:rsidP="006A296C">
            <w:pPr>
              <w:jc w:val="right"/>
              <w:rPr>
                <w:rFonts w:ascii="Arial" w:hAnsi="Arial" w:cs="Arial"/>
                <w:color w:val="000000" w:themeColor="text1"/>
                <w:sz w:val="14"/>
                <w:szCs w:val="14"/>
              </w:rPr>
            </w:pPr>
            <w:r>
              <w:rPr>
                <w:rFonts w:ascii="Arial" w:hAnsi="Arial" w:cs="Arial"/>
                <w:color w:val="000000" w:themeColor="text1"/>
                <w:sz w:val="14"/>
                <w:szCs w:val="14"/>
              </w:rPr>
              <w:t>-</w:t>
            </w:r>
          </w:p>
        </w:tc>
        <w:tc>
          <w:tcPr>
            <w:tcW w:w="492" w:type="pct"/>
            <w:vAlign w:val="bottom"/>
          </w:tcPr>
          <w:p w14:paraId="731A8895" w14:textId="17DD6046" w:rsidR="003E29E0" w:rsidRPr="00A96C83" w:rsidRDefault="003E29E0"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1.497.519</w:t>
            </w:r>
          </w:p>
        </w:tc>
        <w:tc>
          <w:tcPr>
            <w:tcW w:w="455" w:type="pct"/>
            <w:vAlign w:val="bottom"/>
          </w:tcPr>
          <w:p w14:paraId="5BF6BE47" w14:textId="22C32E21" w:rsidR="003E29E0" w:rsidRPr="00A96C83" w:rsidRDefault="003E29E0"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1.209.597</w:t>
            </w:r>
          </w:p>
        </w:tc>
        <w:tc>
          <w:tcPr>
            <w:tcW w:w="409" w:type="pct"/>
            <w:vAlign w:val="bottom"/>
          </w:tcPr>
          <w:p w14:paraId="23EE9744" w14:textId="34CD7384" w:rsidR="003E29E0" w:rsidRPr="00A96C83" w:rsidRDefault="003E29E0"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6.461.539</w:t>
            </w:r>
          </w:p>
        </w:tc>
        <w:tc>
          <w:tcPr>
            <w:tcW w:w="447" w:type="pct"/>
            <w:vAlign w:val="bottom"/>
          </w:tcPr>
          <w:p w14:paraId="132DCDA5" w14:textId="48D56C63" w:rsidR="003E29E0" w:rsidRPr="00A96C83" w:rsidRDefault="003E29E0"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13.699.488</w:t>
            </w:r>
          </w:p>
        </w:tc>
        <w:tc>
          <w:tcPr>
            <w:tcW w:w="569" w:type="pct"/>
            <w:vAlign w:val="bottom"/>
          </w:tcPr>
          <w:p w14:paraId="5F36E06C" w14:textId="3EABFF36" w:rsidR="003E29E0" w:rsidRPr="00A96C83" w:rsidRDefault="003E29E0"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2.353.198</w:t>
            </w:r>
          </w:p>
        </w:tc>
        <w:tc>
          <w:tcPr>
            <w:tcW w:w="516" w:type="pct"/>
            <w:vAlign w:val="bottom"/>
          </w:tcPr>
          <w:p w14:paraId="574C72E3" w14:textId="676A8E03" w:rsidR="003E29E0" w:rsidRPr="00A96C83" w:rsidRDefault="003E29E0"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717.054</w:t>
            </w:r>
          </w:p>
        </w:tc>
        <w:tc>
          <w:tcPr>
            <w:tcW w:w="665" w:type="pct"/>
            <w:vAlign w:val="bottom"/>
          </w:tcPr>
          <w:p w14:paraId="2AE05EA2" w14:textId="7DD6E94B" w:rsidR="003E29E0" w:rsidRPr="00A96C83" w:rsidRDefault="003E29E0"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25.938.395</w:t>
            </w:r>
          </w:p>
        </w:tc>
      </w:tr>
      <w:tr w:rsidR="003E29E0" w:rsidRPr="003E29E0" w14:paraId="32A85AC9" w14:textId="77777777" w:rsidTr="006A296C">
        <w:trPr>
          <w:trHeight w:val="113"/>
        </w:trPr>
        <w:tc>
          <w:tcPr>
            <w:tcW w:w="878" w:type="pct"/>
            <w:vAlign w:val="bottom"/>
            <w:hideMark/>
          </w:tcPr>
          <w:p w14:paraId="6B782B88" w14:textId="74367229" w:rsidR="003E29E0" w:rsidRPr="009128F0" w:rsidRDefault="003E29E0" w:rsidP="003E29E0">
            <w:pPr>
              <w:ind w:left="12"/>
              <w:rPr>
                <w:rFonts w:ascii="Arial" w:hAnsi="Arial" w:cs="Arial"/>
                <w:snapToGrid w:val="0"/>
                <w:color w:val="000000" w:themeColor="text1"/>
                <w:sz w:val="14"/>
                <w:szCs w:val="14"/>
                <w:lang w:eastAsia="en-US"/>
              </w:rPr>
            </w:pPr>
            <w:proofErr w:type="spellStart"/>
            <w:r w:rsidRPr="002053F0">
              <w:rPr>
                <w:rFonts w:ascii="Arial" w:hAnsi="Arial" w:cs="Arial"/>
                <w:snapToGrid w:val="0"/>
                <w:sz w:val="14"/>
                <w:szCs w:val="14"/>
                <w:lang w:val="en-US" w:eastAsia="en-US"/>
              </w:rPr>
              <w:t>İtfa</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Edilmiş</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Maliyeti</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Üzerinden</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Değerlenen</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Finansal</w:t>
            </w:r>
            <w:proofErr w:type="spellEnd"/>
            <w:r w:rsidRPr="002053F0">
              <w:rPr>
                <w:rFonts w:ascii="Arial" w:hAnsi="Arial" w:cs="Arial"/>
                <w:snapToGrid w:val="0"/>
                <w:sz w:val="14"/>
                <w:szCs w:val="14"/>
                <w:lang w:val="en-US" w:eastAsia="en-US"/>
              </w:rPr>
              <w:t xml:space="preserve"> </w:t>
            </w:r>
            <w:proofErr w:type="spellStart"/>
            <w:r w:rsidRPr="002053F0">
              <w:rPr>
                <w:rFonts w:ascii="Arial" w:hAnsi="Arial" w:cs="Arial"/>
                <w:snapToGrid w:val="0"/>
                <w:sz w:val="14"/>
                <w:szCs w:val="14"/>
                <w:lang w:val="en-US" w:eastAsia="en-US"/>
              </w:rPr>
              <w:t>Varlıklar</w:t>
            </w:r>
            <w:proofErr w:type="spellEnd"/>
            <w:r w:rsidRPr="002053F0">
              <w:rPr>
                <w:rFonts w:ascii="Arial" w:hAnsi="Arial" w:cs="Arial"/>
                <w:snapToGrid w:val="0"/>
                <w:sz w:val="14"/>
                <w:szCs w:val="14"/>
                <w:lang w:val="en-US" w:eastAsia="en-US"/>
              </w:rPr>
              <w:t xml:space="preserve"> </w:t>
            </w:r>
          </w:p>
        </w:tc>
        <w:tc>
          <w:tcPr>
            <w:tcW w:w="569" w:type="pct"/>
            <w:vAlign w:val="bottom"/>
          </w:tcPr>
          <w:p w14:paraId="7C2AF19F" w14:textId="48BB72F5" w:rsidR="003E29E0" w:rsidRPr="00A96C83" w:rsidRDefault="00EF1C18" w:rsidP="006A296C">
            <w:pPr>
              <w:jc w:val="right"/>
              <w:rPr>
                <w:rFonts w:ascii="Arial" w:hAnsi="Arial" w:cs="Arial"/>
                <w:color w:val="000000" w:themeColor="text1"/>
                <w:sz w:val="14"/>
                <w:szCs w:val="14"/>
              </w:rPr>
            </w:pPr>
            <w:r w:rsidRPr="00EF1C18">
              <w:rPr>
                <w:rFonts w:ascii="Arial" w:hAnsi="Arial" w:cs="Arial"/>
                <w:color w:val="000000" w:themeColor="text1"/>
                <w:sz w:val="14"/>
                <w:szCs w:val="14"/>
              </w:rPr>
              <w:t>-</w:t>
            </w:r>
          </w:p>
        </w:tc>
        <w:tc>
          <w:tcPr>
            <w:tcW w:w="492" w:type="pct"/>
            <w:vAlign w:val="bottom"/>
          </w:tcPr>
          <w:p w14:paraId="16844C49" w14:textId="5C099885" w:rsidR="003E29E0" w:rsidRPr="00A96C83" w:rsidRDefault="003E29E0"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21.125</w:t>
            </w:r>
          </w:p>
        </w:tc>
        <w:tc>
          <w:tcPr>
            <w:tcW w:w="455" w:type="pct"/>
            <w:vAlign w:val="bottom"/>
          </w:tcPr>
          <w:p w14:paraId="6C6F592B" w14:textId="772D1B5A" w:rsidR="003E29E0" w:rsidRPr="00A96C83" w:rsidRDefault="003E29E0"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5.404</w:t>
            </w:r>
          </w:p>
        </w:tc>
        <w:tc>
          <w:tcPr>
            <w:tcW w:w="409" w:type="pct"/>
            <w:vAlign w:val="bottom"/>
          </w:tcPr>
          <w:p w14:paraId="06BCBFDC" w14:textId="187F4143" w:rsidR="003E29E0" w:rsidRPr="00A96C83" w:rsidRDefault="003E29E0"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3.452</w:t>
            </w:r>
          </w:p>
        </w:tc>
        <w:tc>
          <w:tcPr>
            <w:tcW w:w="447" w:type="pct"/>
            <w:vAlign w:val="bottom"/>
          </w:tcPr>
          <w:p w14:paraId="12190A81" w14:textId="64F75AAA" w:rsidR="003E29E0" w:rsidRPr="00A96C83" w:rsidRDefault="003E29E0"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369.329</w:t>
            </w:r>
          </w:p>
        </w:tc>
        <w:tc>
          <w:tcPr>
            <w:tcW w:w="569" w:type="pct"/>
            <w:vAlign w:val="bottom"/>
          </w:tcPr>
          <w:p w14:paraId="65B4B773" w14:textId="005E15DC" w:rsidR="003E29E0" w:rsidRPr="00A96C83" w:rsidRDefault="003E29E0"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229.567</w:t>
            </w:r>
          </w:p>
        </w:tc>
        <w:tc>
          <w:tcPr>
            <w:tcW w:w="516" w:type="pct"/>
            <w:vAlign w:val="bottom"/>
          </w:tcPr>
          <w:p w14:paraId="60EEA6A5" w14:textId="6FEFA48C" w:rsidR="003E29E0" w:rsidRPr="00A96C83" w:rsidRDefault="00EF1C18" w:rsidP="006A296C">
            <w:pPr>
              <w:jc w:val="right"/>
              <w:rPr>
                <w:rFonts w:ascii="Arial" w:hAnsi="Arial" w:cs="Arial"/>
                <w:color w:val="000000" w:themeColor="text1"/>
                <w:sz w:val="14"/>
                <w:szCs w:val="14"/>
              </w:rPr>
            </w:pPr>
            <w:r w:rsidRPr="00EF1C18">
              <w:rPr>
                <w:rFonts w:ascii="Arial" w:hAnsi="Arial" w:cs="Arial"/>
                <w:color w:val="000000" w:themeColor="text1"/>
                <w:sz w:val="14"/>
                <w:szCs w:val="14"/>
              </w:rPr>
              <w:t>-</w:t>
            </w:r>
          </w:p>
        </w:tc>
        <w:tc>
          <w:tcPr>
            <w:tcW w:w="665" w:type="pct"/>
            <w:vAlign w:val="bottom"/>
          </w:tcPr>
          <w:p w14:paraId="3E7BE90D" w14:textId="2D9FA948" w:rsidR="003E29E0" w:rsidRPr="00A96C83" w:rsidRDefault="003E29E0"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628.877</w:t>
            </w:r>
          </w:p>
        </w:tc>
      </w:tr>
      <w:tr w:rsidR="00EF1C18" w:rsidRPr="003E29E0" w14:paraId="231B89F5" w14:textId="77777777" w:rsidTr="006A296C">
        <w:trPr>
          <w:trHeight w:val="113"/>
        </w:trPr>
        <w:tc>
          <w:tcPr>
            <w:tcW w:w="878" w:type="pct"/>
            <w:vAlign w:val="bottom"/>
            <w:hideMark/>
          </w:tcPr>
          <w:p w14:paraId="7FAF9A4C" w14:textId="3960F97A" w:rsidR="00EF1C18" w:rsidRPr="009128F0" w:rsidRDefault="00EF1C18" w:rsidP="00EF1C18">
            <w:pPr>
              <w:ind w:left="12"/>
              <w:rPr>
                <w:rFonts w:ascii="Arial" w:hAnsi="Arial" w:cs="Arial"/>
                <w:snapToGrid w:val="0"/>
                <w:color w:val="000000" w:themeColor="text1"/>
                <w:sz w:val="14"/>
                <w:szCs w:val="14"/>
                <w:lang w:eastAsia="en-US"/>
              </w:rPr>
            </w:pPr>
            <w:r w:rsidRPr="009128F0">
              <w:rPr>
                <w:rFonts w:ascii="Arial" w:hAnsi="Arial" w:cs="Arial"/>
                <w:snapToGrid w:val="0"/>
                <w:color w:val="000000" w:themeColor="text1"/>
                <w:sz w:val="14"/>
                <w:szCs w:val="14"/>
                <w:lang w:eastAsia="en-US"/>
              </w:rPr>
              <w:t>Diğer Varlıklar</w:t>
            </w:r>
            <w:r>
              <w:rPr>
                <w:rFonts w:ascii="Arial" w:hAnsi="Arial" w:cs="Arial"/>
                <w:snapToGrid w:val="0"/>
                <w:color w:val="000000" w:themeColor="text1"/>
                <w:sz w:val="14"/>
                <w:szCs w:val="14"/>
                <w:lang w:eastAsia="en-US"/>
              </w:rPr>
              <w:t xml:space="preserve"> </w:t>
            </w:r>
            <w:r w:rsidRPr="009128F0">
              <w:rPr>
                <w:rFonts w:ascii="Arial" w:hAnsi="Arial" w:cs="Arial"/>
                <w:color w:val="000000" w:themeColor="text1"/>
                <w:sz w:val="14"/>
                <w:szCs w:val="14"/>
                <w:vertAlign w:val="superscript"/>
              </w:rPr>
              <w:t>(*</w:t>
            </w:r>
            <w:r>
              <w:rPr>
                <w:rFonts w:ascii="Arial" w:hAnsi="Arial" w:cs="Arial"/>
                <w:color w:val="000000" w:themeColor="text1"/>
                <w:sz w:val="14"/>
                <w:szCs w:val="14"/>
                <w:vertAlign w:val="superscript"/>
              </w:rPr>
              <w:t>****</w:t>
            </w:r>
            <w:r w:rsidRPr="009128F0">
              <w:rPr>
                <w:rFonts w:ascii="Arial" w:hAnsi="Arial" w:cs="Arial"/>
                <w:color w:val="000000" w:themeColor="text1"/>
                <w:sz w:val="14"/>
                <w:szCs w:val="14"/>
                <w:vertAlign w:val="superscript"/>
              </w:rPr>
              <w:t>)</w:t>
            </w:r>
          </w:p>
        </w:tc>
        <w:tc>
          <w:tcPr>
            <w:tcW w:w="569" w:type="pct"/>
            <w:vAlign w:val="bottom"/>
          </w:tcPr>
          <w:p w14:paraId="0EBF482E" w14:textId="612DE9F9" w:rsidR="00EF1C18" w:rsidRPr="00A96C83" w:rsidRDefault="00EF1C18"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366.916</w:t>
            </w:r>
          </w:p>
        </w:tc>
        <w:tc>
          <w:tcPr>
            <w:tcW w:w="492" w:type="pct"/>
            <w:vAlign w:val="bottom"/>
          </w:tcPr>
          <w:p w14:paraId="5B40B5D8" w14:textId="1CE63832" w:rsidR="00EF1C18" w:rsidRPr="00A96C83" w:rsidRDefault="00EF1C18" w:rsidP="006A296C">
            <w:pPr>
              <w:jc w:val="right"/>
              <w:rPr>
                <w:rFonts w:ascii="Arial" w:hAnsi="Arial" w:cs="Arial"/>
                <w:color w:val="000000" w:themeColor="text1"/>
                <w:sz w:val="14"/>
                <w:szCs w:val="14"/>
              </w:rPr>
            </w:pPr>
            <w:r w:rsidRPr="009E02F1">
              <w:rPr>
                <w:rFonts w:ascii="Arial" w:hAnsi="Arial" w:cs="Arial"/>
                <w:color w:val="000000" w:themeColor="text1"/>
                <w:sz w:val="14"/>
                <w:szCs w:val="14"/>
              </w:rPr>
              <w:t>-</w:t>
            </w:r>
          </w:p>
        </w:tc>
        <w:tc>
          <w:tcPr>
            <w:tcW w:w="455" w:type="pct"/>
            <w:vAlign w:val="bottom"/>
          </w:tcPr>
          <w:p w14:paraId="5C8D14F4" w14:textId="6222DB81" w:rsidR="00EF1C18" w:rsidRPr="00A96C83" w:rsidRDefault="00EF1C18" w:rsidP="006A296C">
            <w:pPr>
              <w:jc w:val="right"/>
              <w:rPr>
                <w:rFonts w:ascii="Arial" w:hAnsi="Arial" w:cs="Arial"/>
                <w:color w:val="000000" w:themeColor="text1"/>
                <w:sz w:val="14"/>
                <w:szCs w:val="14"/>
              </w:rPr>
            </w:pPr>
            <w:r w:rsidRPr="009E02F1">
              <w:rPr>
                <w:rFonts w:ascii="Arial" w:hAnsi="Arial" w:cs="Arial"/>
                <w:color w:val="000000" w:themeColor="text1"/>
                <w:sz w:val="14"/>
                <w:szCs w:val="14"/>
              </w:rPr>
              <w:t>-</w:t>
            </w:r>
          </w:p>
        </w:tc>
        <w:tc>
          <w:tcPr>
            <w:tcW w:w="409" w:type="pct"/>
            <w:vAlign w:val="bottom"/>
          </w:tcPr>
          <w:p w14:paraId="2B69CDA7" w14:textId="6EFDC2EB" w:rsidR="00EF1C18" w:rsidRPr="00A96C83" w:rsidRDefault="00EF1C18" w:rsidP="006A296C">
            <w:pPr>
              <w:jc w:val="right"/>
              <w:rPr>
                <w:rFonts w:ascii="Arial" w:hAnsi="Arial" w:cs="Arial"/>
                <w:color w:val="000000" w:themeColor="text1"/>
                <w:sz w:val="14"/>
                <w:szCs w:val="14"/>
              </w:rPr>
            </w:pPr>
            <w:r w:rsidRPr="009E02F1">
              <w:rPr>
                <w:rFonts w:ascii="Arial" w:hAnsi="Arial" w:cs="Arial"/>
                <w:color w:val="000000" w:themeColor="text1"/>
                <w:sz w:val="14"/>
                <w:szCs w:val="14"/>
              </w:rPr>
              <w:t>-</w:t>
            </w:r>
          </w:p>
        </w:tc>
        <w:tc>
          <w:tcPr>
            <w:tcW w:w="447" w:type="pct"/>
            <w:vAlign w:val="bottom"/>
          </w:tcPr>
          <w:p w14:paraId="1503408F" w14:textId="4BCBF544" w:rsidR="00EF1C18" w:rsidRPr="00A96C83" w:rsidRDefault="00EF1C18"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60</w:t>
            </w:r>
          </w:p>
        </w:tc>
        <w:tc>
          <w:tcPr>
            <w:tcW w:w="569" w:type="pct"/>
            <w:vAlign w:val="bottom"/>
          </w:tcPr>
          <w:p w14:paraId="38D06CF7" w14:textId="6A8D198D" w:rsidR="00EF1C18" w:rsidRPr="00A96C83" w:rsidRDefault="00EF1C18"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716.219</w:t>
            </w:r>
          </w:p>
        </w:tc>
        <w:tc>
          <w:tcPr>
            <w:tcW w:w="516" w:type="pct"/>
            <w:vAlign w:val="bottom"/>
          </w:tcPr>
          <w:p w14:paraId="2EF1105B" w14:textId="421A2CFC" w:rsidR="00EF1C18" w:rsidRPr="00A96C83" w:rsidRDefault="00EF1C18"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1.119.121</w:t>
            </w:r>
          </w:p>
        </w:tc>
        <w:tc>
          <w:tcPr>
            <w:tcW w:w="665" w:type="pct"/>
            <w:vAlign w:val="bottom"/>
          </w:tcPr>
          <w:p w14:paraId="710D379E" w14:textId="013C9592" w:rsidR="00EF1C18" w:rsidRPr="00A96C83" w:rsidRDefault="00EF1C18"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2.202.316</w:t>
            </w:r>
          </w:p>
        </w:tc>
      </w:tr>
      <w:tr w:rsidR="00A96C83" w:rsidRPr="003E29E0" w14:paraId="6D581F70" w14:textId="77777777" w:rsidTr="006A296C">
        <w:trPr>
          <w:trHeight w:val="113"/>
        </w:trPr>
        <w:tc>
          <w:tcPr>
            <w:tcW w:w="878" w:type="pct"/>
            <w:tcBorders>
              <w:top w:val="nil"/>
              <w:left w:val="nil"/>
              <w:bottom w:val="single" w:sz="4" w:space="0" w:color="auto"/>
              <w:right w:val="nil"/>
            </w:tcBorders>
            <w:vAlign w:val="bottom"/>
          </w:tcPr>
          <w:p w14:paraId="728842A9" w14:textId="77777777" w:rsidR="00A96C83" w:rsidRPr="009128F0" w:rsidRDefault="00A96C83" w:rsidP="00A96C83">
            <w:pPr>
              <w:ind w:left="79" w:hanging="187"/>
              <w:jc w:val="both"/>
              <w:rPr>
                <w:rFonts w:ascii="Arial" w:hAnsi="Arial" w:cs="Arial"/>
                <w:color w:val="000000" w:themeColor="text1"/>
                <w:sz w:val="14"/>
                <w:szCs w:val="14"/>
                <w:lang w:eastAsia="en-US"/>
              </w:rPr>
            </w:pPr>
          </w:p>
        </w:tc>
        <w:tc>
          <w:tcPr>
            <w:tcW w:w="569" w:type="pct"/>
            <w:tcBorders>
              <w:top w:val="nil"/>
              <w:left w:val="nil"/>
              <w:bottom w:val="single" w:sz="4" w:space="0" w:color="auto"/>
              <w:right w:val="nil"/>
            </w:tcBorders>
            <w:vAlign w:val="bottom"/>
          </w:tcPr>
          <w:p w14:paraId="7072323F" w14:textId="77777777" w:rsidR="00A96C83" w:rsidRPr="00A96C83" w:rsidRDefault="00A96C83" w:rsidP="006A296C">
            <w:pPr>
              <w:jc w:val="right"/>
              <w:rPr>
                <w:rFonts w:ascii="Arial" w:hAnsi="Arial" w:cs="Arial"/>
                <w:color w:val="000000" w:themeColor="text1"/>
                <w:sz w:val="14"/>
                <w:szCs w:val="14"/>
              </w:rPr>
            </w:pPr>
          </w:p>
        </w:tc>
        <w:tc>
          <w:tcPr>
            <w:tcW w:w="492" w:type="pct"/>
            <w:tcBorders>
              <w:top w:val="nil"/>
              <w:left w:val="nil"/>
              <w:bottom w:val="single" w:sz="4" w:space="0" w:color="auto"/>
              <w:right w:val="nil"/>
            </w:tcBorders>
            <w:vAlign w:val="bottom"/>
          </w:tcPr>
          <w:p w14:paraId="67FE879B" w14:textId="77777777" w:rsidR="00A96C83" w:rsidRPr="00A96C83" w:rsidRDefault="00A96C83" w:rsidP="006A296C">
            <w:pPr>
              <w:jc w:val="right"/>
              <w:rPr>
                <w:rFonts w:ascii="Arial" w:hAnsi="Arial" w:cs="Arial"/>
                <w:color w:val="000000" w:themeColor="text1"/>
                <w:sz w:val="14"/>
                <w:szCs w:val="14"/>
              </w:rPr>
            </w:pPr>
          </w:p>
        </w:tc>
        <w:tc>
          <w:tcPr>
            <w:tcW w:w="455" w:type="pct"/>
            <w:tcBorders>
              <w:top w:val="nil"/>
              <w:left w:val="nil"/>
              <w:bottom w:val="single" w:sz="4" w:space="0" w:color="auto"/>
              <w:right w:val="nil"/>
            </w:tcBorders>
            <w:vAlign w:val="bottom"/>
          </w:tcPr>
          <w:p w14:paraId="2AA534BB" w14:textId="77777777" w:rsidR="00A96C83" w:rsidRPr="00A96C83" w:rsidRDefault="00A96C83" w:rsidP="006A296C">
            <w:pPr>
              <w:jc w:val="right"/>
              <w:rPr>
                <w:rFonts w:ascii="Arial" w:hAnsi="Arial" w:cs="Arial"/>
                <w:color w:val="000000" w:themeColor="text1"/>
                <w:sz w:val="14"/>
                <w:szCs w:val="14"/>
              </w:rPr>
            </w:pPr>
          </w:p>
        </w:tc>
        <w:tc>
          <w:tcPr>
            <w:tcW w:w="409" w:type="pct"/>
            <w:tcBorders>
              <w:top w:val="nil"/>
              <w:left w:val="nil"/>
              <w:bottom w:val="single" w:sz="4" w:space="0" w:color="auto"/>
              <w:right w:val="nil"/>
            </w:tcBorders>
            <w:vAlign w:val="bottom"/>
          </w:tcPr>
          <w:p w14:paraId="1EE4A13C" w14:textId="77777777" w:rsidR="00A96C83" w:rsidRPr="00A96C83" w:rsidRDefault="00A96C83" w:rsidP="006A296C">
            <w:pPr>
              <w:jc w:val="right"/>
              <w:rPr>
                <w:rFonts w:ascii="Arial" w:hAnsi="Arial" w:cs="Arial"/>
                <w:color w:val="000000" w:themeColor="text1"/>
                <w:sz w:val="14"/>
                <w:szCs w:val="14"/>
              </w:rPr>
            </w:pPr>
          </w:p>
        </w:tc>
        <w:tc>
          <w:tcPr>
            <w:tcW w:w="447" w:type="pct"/>
            <w:tcBorders>
              <w:top w:val="nil"/>
              <w:left w:val="nil"/>
              <w:bottom w:val="single" w:sz="4" w:space="0" w:color="auto"/>
              <w:right w:val="nil"/>
            </w:tcBorders>
            <w:vAlign w:val="bottom"/>
          </w:tcPr>
          <w:p w14:paraId="440A3039" w14:textId="77777777" w:rsidR="00A96C83" w:rsidRPr="00A96C83" w:rsidRDefault="00A96C83" w:rsidP="006A296C">
            <w:pPr>
              <w:jc w:val="right"/>
              <w:rPr>
                <w:rFonts w:ascii="Arial" w:hAnsi="Arial" w:cs="Arial"/>
                <w:color w:val="000000" w:themeColor="text1"/>
                <w:sz w:val="14"/>
                <w:szCs w:val="14"/>
              </w:rPr>
            </w:pPr>
          </w:p>
        </w:tc>
        <w:tc>
          <w:tcPr>
            <w:tcW w:w="569" w:type="pct"/>
            <w:tcBorders>
              <w:top w:val="nil"/>
              <w:left w:val="nil"/>
              <w:bottom w:val="single" w:sz="4" w:space="0" w:color="auto"/>
              <w:right w:val="nil"/>
            </w:tcBorders>
            <w:vAlign w:val="bottom"/>
          </w:tcPr>
          <w:p w14:paraId="55E8C1BD" w14:textId="77777777" w:rsidR="00A96C83" w:rsidRPr="00A96C83" w:rsidRDefault="00A96C83" w:rsidP="006A296C">
            <w:pPr>
              <w:jc w:val="right"/>
              <w:rPr>
                <w:rFonts w:ascii="Arial" w:hAnsi="Arial" w:cs="Arial"/>
                <w:color w:val="000000" w:themeColor="text1"/>
                <w:sz w:val="14"/>
                <w:szCs w:val="14"/>
              </w:rPr>
            </w:pPr>
          </w:p>
        </w:tc>
        <w:tc>
          <w:tcPr>
            <w:tcW w:w="516" w:type="pct"/>
            <w:tcBorders>
              <w:top w:val="nil"/>
              <w:left w:val="nil"/>
              <w:bottom w:val="single" w:sz="4" w:space="0" w:color="auto"/>
              <w:right w:val="nil"/>
            </w:tcBorders>
            <w:vAlign w:val="bottom"/>
          </w:tcPr>
          <w:p w14:paraId="5D5D50FE" w14:textId="77777777" w:rsidR="00A96C83" w:rsidRPr="00A96C83" w:rsidRDefault="00A96C83" w:rsidP="006A296C">
            <w:pPr>
              <w:jc w:val="right"/>
              <w:rPr>
                <w:rFonts w:ascii="Arial" w:hAnsi="Arial" w:cs="Arial"/>
                <w:color w:val="000000" w:themeColor="text1"/>
                <w:sz w:val="14"/>
                <w:szCs w:val="14"/>
              </w:rPr>
            </w:pPr>
          </w:p>
        </w:tc>
        <w:tc>
          <w:tcPr>
            <w:tcW w:w="665" w:type="pct"/>
            <w:tcBorders>
              <w:top w:val="nil"/>
              <w:left w:val="nil"/>
              <w:bottom w:val="single" w:sz="4" w:space="0" w:color="auto"/>
              <w:right w:val="nil"/>
            </w:tcBorders>
            <w:vAlign w:val="bottom"/>
          </w:tcPr>
          <w:p w14:paraId="5FF8F83D" w14:textId="77777777" w:rsidR="00A96C83" w:rsidRPr="00A96C83" w:rsidRDefault="00A96C83" w:rsidP="006A296C">
            <w:pPr>
              <w:jc w:val="right"/>
              <w:rPr>
                <w:rFonts w:ascii="Arial" w:hAnsi="Arial" w:cs="Arial"/>
                <w:color w:val="000000" w:themeColor="text1"/>
                <w:sz w:val="14"/>
                <w:szCs w:val="14"/>
              </w:rPr>
            </w:pPr>
          </w:p>
        </w:tc>
      </w:tr>
      <w:tr w:rsidR="003E29E0" w:rsidRPr="003E29E0" w14:paraId="0A7BD344" w14:textId="77777777" w:rsidTr="006A296C">
        <w:trPr>
          <w:trHeight w:val="113"/>
        </w:trPr>
        <w:tc>
          <w:tcPr>
            <w:tcW w:w="878" w:type="pct"/>
            <w:tcBorders>
              <w:top w:val="single" w:sz="4" w:space="0" w:color="auto"/>
              <w:left w:val="nil"/>
              <w:bottom w:val="single" w:sz="4" w:space="0" w:color="auto"/>
              <w:right w:val="nil"/>
            </w:tcBorders>
            <w:hideMark/>
          </w:tcPr>
          <w:p w14:paraId="68BAFF60" w14:textId="77777777" w:rsidR="003E29E0" w:rsidRPr="009128F0" w:rsidRDefault="003E29E0" w:rsidP="003E29E0">
            <w:pPr>
              <w:pStyle w:val="msobodytextindent"/>
              <w:ind w:left="79" w:hanging="187"/>
              <w:rPr>
                <w:rFonts w:ascii="Arial" w:hAnsi="Arial" w:cs="Arial"/>
                <w:b/>
                <w:color w:val="000000" w:themeColor="text1"/>
                <w:sz w:val="14"/>
                <w:szCs w:val="14"/>
              </w:rPr>
            </w:pPr>
            <w:r w:rsidRPr="009128F0">
              <w:rPr>
                <w:rFonts w:ascii="Arial" w:hAnsi="Arial" w:cs="Arial"/>
                <w:b/>
                <w:bCs/>
                <w:color w:val="000000" w:themeColor="text1"/>
                <w:sz w:val="14"/>
                <w:szCs w:val="14"/>
                <w:lang w:eastAsia="tr-TR"/>
              </w:rPr>
              <w:t>Toplam Varlıklar</w:t>
            </w:r>
          </w:p>
        </w:tc>
        <w:tc>
          <w:tcPr>
            <w:tcW w:w="569" w:type="pct"/>
            <w:tcBorders>
              <w:top w:val="single" w:sz="4" w:space="0" w:color="auto"/>
              <w:left w:val="nil"/>
              <w:bottom w:val="single" w:sz="4" w:space="0" w:color="auto"/>
              <w:right w:val="nil"/>
            </w:tcBorders>
            <w:vAlign w:val="bottom"/>
          </w:tcPr>
          <w:p w14:paraId="68E3F118" w14:textId="21169090" w:rsidR="003E29E0" w:rsidRPr="00EF1C18" w:rsidRDefault="003E29E0" w:rsidP="006A296C">
            <w:pPr>
              <w:jc w:val="right"/>
              <w:rPr>
                <w:rFonts w:ascii="Arial" w:hAnsi="Arial" w:cs="Arial"/>
                <w:b/>
                <w:color w:val="000000" w:themeColor="text1"/>
                <w:sz w:val="14"/>
                <w:szCs w:val="14"/>
              </w:rPr>
            </w:pPr>
            <w:r w:rsidRPr="00EF1C18">
              <w:rPr>
                <w:rFonts w:ascii="Arial" w:hAnsi="Arial" w:cs="Arial"/>
                <w:b/>
                <w:color w:val="000000" w:themeColor="text1"/>
                <w:sz w:val="14"/>
                <w:szCs w:val="14"/>
              </w:rPr>
              <w:t>3.182.422</w:t>
            </w:r>
          </w:p>
        </w:tc>
        <w:tc>
          <w:tcPr>
            <w:tcW w:w="492" w:type="pct"/>
            <w:tcBorders>
              <w:top w:val="single" w:sz="4" w:space="0" w:color="auto"/>
              <w:left w:val="nil"/>
              <w:bottom w:val="single" w:sz="4" w:space="0" w:color="auto"/>
              <w:right w:val="nil"/>
            </w:tcBorders>
            <w:vAlign w:val="bottom"/>
          </w:tcPr>
          <w:p w14:paraId="0BA52327" w14:textId="2B35CB5B" w:rsidR="003E29E0" w:rsidRPr="00EF1C18" w:rsidRDefault="00564BFC" w:rsidP="006A296C">
            <w:pPr>
              <w:jc w:val="right"/>
              <w:rPr>
                <w:rFonts w:ascii="Arial" w:hAnsi="Arial" w:cs="Arial"/>
                <w:b/>
                <w:color w:val="000000" w:themeColor="text1"/>
                <w:sz w:val="14"/>
                <w:szCs w:val="14"/>
              </w:rPr>
            </w:pPr>
            <w:r w:rsidRPr="00EF1C18">
              <w:rPr>
                <w:rFonts w:ascii="Arial" w:hAnsi="Arial" w:cs="Arial"/>
                <w:b/>
                <w:color w:val="000000" w:themeColor="text1"/>
                <w:sz w:val="14"/>
                <w:szCs w:val="14"/>
              </w:rPr>
              <w:t>5.961.731</w:t>
            </w:r>
          </w:p>
        </w:tc>
        <w:tc>
          <w:tcPr>
            <w:tcW w:w="455" w:type="pct"/>
            <w:tcBorders>
              <w:top w:val="single" w:sz="4" w:space="0" w:color="auto"/>
              <w:left w:val="nil"/>
              <w:bottom w:val="single" w:sz="4" w:space="0" w:color="auto"/>
              <w:right w:val="nil"/>
            </w:tcBorders>
            <w:vAlign w:val="bottom"/>
          </w:tcPr>
          <w:p w14:paraId="59424531" w14:textId="0353BAC8" w:rsidR="003E29E0" w:rsidRPr="00EF1C18" w:rsidRDefault="00564BFC" w:rsidP="006A296C">
            <w:pPr>
              <w:jc w:val="right"/>
              <w:rPr>
                <w:rFonts w:ascii="Arial" w:hAnsi="Arial" w:cs="Arial"/>
                <w:b/>
                <w:color w:val="000000" w:themeColor="text1"/>
                <w:sz w:val="14"/>
                <w:szCs w:val="14"/>
              </w:rPr>
            </w:pPr>
            <w:r w:rsidRPr="00EF1C18">
              <w:rPr>
                <w:rFonts w:ascii="Arial" w:hAnsi="Arial" w:cs="Arial"/>
                <w:b/>
                <w:color w:val="000000" w:themeColor="text1"/>
                <w:sz w:val="14"/>
                <w:szCs w:val="14"/>
              </w:rPr>
              <w:t>1.298.527</w:t>
            </w:r>
          </w:p>
        </w:tc>
        <w:tc>
          <w:tcPr>
            <w:tcW w:w="409" w:type="pct"/>
            <w:tcBorders>
              <w:top w:val="single" w:sz="4" w:space="0" w:color="auto"/>
              <w:left w:val="nil"/>
              <w:bottom w:val="single" w:sz="4" w:space="0" w:color="auto"/>
              <w:right w:val="nil"/>
            </w:tcBorders>
            <w:vAlign w:val="bottom"/>
          </w:tcPr>
          <w:p w14:paraId="5E654137" w14:textId="093174E6" w:rsidR="003E29E0" w:rsidRPr="00EF1C18" w:rsidRDefault="003E29E0" w:rsidP="006A296C">
            <w:pPr>
              <w:jc w:val="right"/>
              <w:rPr>
                <w:rFonts w:ascii="Arial" w:hAnsi="Arial" w:cs="Arial"/>
                <w:b/>
                <w:color w:val="000000" w:themeColor="text1"/>
                <w:sz w:val="14"/>
                <w:szCs w:val="14"/>
              </w:rPr>
            </w:pPr>
            <w:r w:rsidRPr="00EF1C18">
              <w:rPr>
                <w:rFonts w:ascii="Arial" w:hAnsi="Arial" w:cs="Arial"/>
                <w:b/>
                <w:color w:val="000000" w:themeColor="text1"/>
                <w:sz w:val="14"/>
                <w:szCs w:val="14"/>
              </w:rPr>
              <w:t>6.466.732</w:t>
            </w:r>
          </w:p>
        </w:tc>
        <w:tc>
          <w:tcPr>
            <w:tcW w:w="447" w:type="pct"/>
            <w:tcBorders>
              <w:top w:val="single" w:sz="4" w:space="0" w:color="auto"/>
              <w:left w:val="nil"/>
              <w:bottom w:val="single" w:sz="4" w:space="0" w:color="auto"/>
              <w:right w:val="nil"/>
            </w:tcBorders>
            <w:vAlign w:val="bottom"/>
          </w:tcPr>
          <w:p w14:paraId="6D83C1B4" w14:textId="495E3FAB" w:rsidR="003E29E0" w:rsidRPr="00EF1C18" w:rsidRDefault="003E29E0" w:rsidP="006A296C">
            <w:pPr>
              <w:jc w:val="right"/>
              <w:rPr>
                <w:rFonts w:ascii="Arial" w:hAnsi="Arial" w:cs="Arial"/>
                <w:b/>
                <w:color w:val="000000" w:themeColor="text1"/>
                <w:sz w:val="14"/>
                <w:szCs w:val="14"/>
              </w:rPr>
            </w:pPr>
            <w:r w:rsidRPr="00EF1C18">
              <w:rPr>
                <w:rFonts w:ascii="Arial" w:hAnsi="Arial" w:cs="Arial"/>
                <w:b/>
                <w:color w:val="000000" w:themeColor="text1"/>
                <w:sz w:val="14"/>
                <w:szCs w:val="14"/>
              </w:rPr>
              <w:t>14.626.292</w:t>
            </w:r>
          </w:p>
        </w:tc>
        <w:tc>
          <w:tcPr>
            <w:tcW w:w="569" w:type="pct"/>
            <w:tcBorders>
              <w:top w:val="single" w:sz="4" w:space="0" w:color="auto"/>
              <w:left w:val="nil"/>
              <w:bottom w:val="single" w:sz="4" w:space="0" w:color="auto"/>
              <w:right w:val="nil"/>
            </w:tcBorders>
            <w:vAlign w:val="bottom"/>
          </w:tcPr>
          <w:p w14:paraId="72AB17B7" w14:textId="3FBD7217" w:rsidR="003E29E0" w:rsidRPr="00EF1C18" w:rsidRDefault="003E29E0" w:rsidP="006A296C">
            <w:pPr>
              <w:jc w:val="right"/>
              <w:rPr>
                <w:rFonts w:ascii="Arial" w:hAnsi="Arial" w:cs="Arial"/>
                <w:b/>
                <w:color w:val="000000" w:themeColor="text1"/>
                <w:sz w:val="14"/>
                <w:szCs w:val="14"/>
              </w:rPr>
            </w:pPr>
            <w:r w:rsidRPr="00EF1C18">
              <w:rPr>
                <w:rFonts w:ascii="Arial" w:hAnsi="Arial" w:cs="Arial"/>
                <w:b/>
                <w:color w:val="000000" w:themeColor="text1"/>
                <w:sz w:val="14"/>
                <w:szCs w:val="14"/>
              </w:rPr>
              <w:t>3.797.954</w:t>
            </w:r>
          </w:p>
        </w:tc>
        <w:tc>
          <w:tcPr>
            <w:tcW w:w="516" w:type="pct"/>
            <w:tcBorders>
              <w:top w:val="single" w:sz="4" w:space="0" w:color="auto"/>
              <w:left w:val="nil"/>
              <w:bottom w:val="single" w:sz="4" w:space="0" w:color="auto"/>
              <w:right w:val="nil"/>
            </w:tcBorders>
            <w:vAlign w:val="bottom"/>
          </w:tcPr>
          <w:p w14:paraId="28B9B51A" w14:textId="61CEB691" w:rsidR="003E29E0" w:rsidRPr="00EF1C18" w:rsidRDefault="003E29E0" w:rsidP="006A296C">
            <w:pPr>
              <w:jc w:val="right"/>
              <w:rPr>
                <w:rFonts w:ascii="Arial" w:hAnsi="Arial" w:cs="Arial"/>
                <w:b/>
                <w:color w:val="000000" w:themeColor="text1"/>
                <w:sz w:val="14"/>
                <w:szCs w:val="14"/>
              </w:rPr>
            </w:pPr>
            <w:r w:rsidRPr="00EF1C18">
              <w:rPr>
                <w:rFonts w:ascii="Arial" w:hAnsi="Arial" w:cs="Arial"/>
                <w:b/>
                <w:color w:val="000000" w:themeColor="text1"/>
                <w:sz w:val="14"/>
                <w:szCs w:val="14"/>
              </w:rPr>
              <w:t>1.836.175</w:t>
            </w:r>
          </w:p>
        </w:tc>
        <w:tc>
          <w:tcPr>
            <w:tcW w:w="665" w:type="pct"/>
            <w:tcBorders>
              <w:top w:val="single" w:sz="4" w:space="0" w:color="auto"/>
              <w:left w:val="nil"/>
              <w:bottom w:val="single" w:sz="4" w:space="0" w:color="auto"/>
              <w:right w:val="nil"/>
            </w:tcBorders>
            <w:vAlign w:val="bottom"/>
          </w:tcPr>
          <w:p w14:paraId="77657664" w14:textId="523ECD30" w:rsidR="003E29E0" w:rsidRPr="00EF1C18" w:rsidRDefault="003E29E0" w:rsidP="006A296C">
            <w:pPr>
              <w:jc w:val="right"/>
              <w:rPr>
                <w:rFonts w:ascii="Arial" w:hAnsi="Arial" w:cs="Arial"/>
                <w:b/>
                <w:color w:val="000000" w:themeColor="text1"/>
                <w:sz w:val="14"/>
                <w:szCs w:val="14"/>
              </w:rPr>
            </w:pPr>
            <w:r w:rsidRPr="00EF1C18">
              <w:rPr>
                <w:rFonts w:ascii="Arial" w:hAnsi="Arial" w:cs="Arial"/>
                <w:b/>
                <w:color w:val="000000" w:themeColor="text1"/>
                <w:sz w:val="14"/>
                <w:szCs w:val="14"/>
              </w:rPr>
              <w:t>37.169.833</w:t>
            </w:r>
          </w:p>
        </w:tc>
      </w:tr>
      <w:tr w:rsidR="00705E7B" w:rsidRPr="009128F0" w14:paraId="1AF6BB22" w14:textId="77777777" w:rsidTr="006A296C">
        <w:trPr>
          <w:trHeight w:val="113"/>
        </w:trPr>
        <w:tc>
          <w:tcPr>
            <w:tcW w:w="878" w:type="pct"/>
            <w:tcBorders>
              <w:top w:val="single" w:sz="4" w:space="0" w:color="auto"/>
              <w:left w:val="nil"/>
              <w:bottom w:val="nil"/>
              <w:right w:val="nil"/>
            </w:tcBorders>
          </w:tcPr>
          <w:p w14:paraId="4B6491C6" w14:textId="77777777" w:rsidR="00F1184B" w:rsidRPr="009128F0" w:rsidRDefault="00F1184B" w:rsidP="00F1184B">
            <w:pPr>
              <w:pStyle w:val="msobodytextindent"/>
              <w:ind w:left="79" w:hanging="187"/>
              <w:rPr>
                <w:rFonts w:ascii="Arial" w:hAnsi="Arial" w:cs="Arial"/>
                <w:b/>
                <w:color w:val="000000" w:themeColor="text1"/>
                <w:sz w:val="14"/>
                <w:szCs w:val="14"/>
              </w:rPr>
            </w:pPr>
          </w:p>
        </w:tc>
        <w:tc>
          <w:tcPr>
            <w:tcW w:w="569" w:type="pct"/>
            <w:tcBorders>
              <w:top w:val="single" w:sz="4" w:space="0" w:color="auto"/>
              <w:left w:val="nil"/>
              <w:bottom w:val="nil"/>
              <w:right w:val="nil"/>
            </w:tcBorders>
            <w:vAlign w:val="bottom"/>
          </w:tcPr>
          <w:p w14:paraId="6C392A00" w14:textId="77777777" w:rsidR="00F1184B" w:rsidRPr="009128F0" w:rsidRDefault="00F1184B" w:rsidP="006A296C">
            <w:pPr>
              <w:jc w:val="right"/>
              <w:rPr>
                <w:rFonts w:ascii="Arial" w:hAnsi="Arial" w:cs="Arial"/>
                <w:color w:val="000000" w:themeColor="text1"/>
                <w:sz w:val="14"/>
                <w:szCs w:val="14"/>
              </w:rPr>
            </w:pPr>
          </w:p>
        </w:tc>
        <w:tc>
          <w:tcPr>
            <w:tcW w:w="492" w:type="pct"/>
            <w:tcBorders>
              <w:top w:val="single" w:sz="4" w:space="0" w:color="auto"/>
              <w:left w:val="nil"/>
              <w:bottom w:val="nil"/>
              <w:right w:val="nil"/>
            </w:tcBorders>
            <w:vAlign w:val="bottom"/>
          </w:tcPr>
          <w:p w14:paraId="680D305E" w14:textId="77777777" w:rsidR="00F1184B" w:rsidRPr="009128F0" w:rsidRDefault="00F1184B" w:rsidP="006A296C">
            <w:pPr>
              <w:jc w:val="right"/>
              <w:rPr>
                <w:rFonts w:ascii="Arial" w:hAnsi="Arial" w:cs="Arial"/>
                <w:color w:val="000000" w:themeColor="text1"/>
                <w:sz w:val="14"/>
                <w:szCs w:val="14"/>
              </w:rPr>
            </w:pPr>
          </w:p>
        </w:tc>
        <w:tc>
          <w:tcPr>
            <w:tcW w:w="455" w:type="pct"/>
            <w:tcBorders>
              <w:top w:val="single" w:sz="4" w:space="0" w:color="auto"/>
              <w:left w:val="nil"/>
              <w:bottom w:val="nil"/>
              <w:right w:val="nil"/>
            </w:tcBorders>
            <w:vAlign w:val="bottom"/>
          </w:tcPr>
          <w:p w14:paraId="5D05756A" w14:textId="77777777" w:rsidR="00F1184B" w:rsidRPr="009128F0" w:rsidRDefault="00F1184B" w:rsidP="006A296C">
            <w:pPr>
              <w:jc w:val="right"/>
              <w:rPr>
                <w:rFonts w:ascii="Arial" w:hAnsi="Arial" w:cs="Arial"/>
                <w:color w:val="000000" w:themeColor="text1"/>
                <w:sz w:val="14"/>
                <w:szCs w:val="14"/>
              </w:rPr>
            </w:pPr>
          </w:p>
        </w:tc>
        <w:tc>
          <w:tcPr>
            <w:tcW w:w="409" w:type="pct"/>
            <w:tcBorders>
              <w:top w:val="single" w:sz="4" w:space="0" w:color="auto"/>
              <w:left w:val="nil"/>
              <w:bottom w:val="nil"/>
              <w:right w:val="nil"/>
            </w:tcBorders>
            <w:vAlign w:val="bottom"/>
          </w:tcPr>
          <w:p w14:paraId="35765999" w14:textId="77777777" w:rsidR="00F1184B" w:rsidRPr="009128F0" w:rsidRDefault="00F1184B" w:rsidP="006A296C">
            <w:pPr>
              <w:jc w:val="right"/>
              <w:rPr>
                <w:rFonts w:ascii="Arial" w:hAnsi="Arial" w:cs="Arial"/>
                <w:color w:val="000000" w:themeColor="text1"/>
                <w:sz w:val="14"/>
                <w:szCs w:val="14"/>
              </w:rPr>
            </w:pPr>
          </w:p>
        </w:tc>
        <w:tc>
          <w:tcPr>
            <w:tcW w:w="447" w:type="pct"/>
            <w:tcBorders>
              <w:top w:val="single" w:sz="4" w:space="0" w:color="auto"/>
              <w:left w:val="nil"/>
              <w:bottom w:val="nil"/>
              <w:right w:val="nil"/>
            </w:tcBorders>
            <w:vAlign w:val="bottom"/>
          </w:tcPr>
          <w:p w14:paraId="18580040" w14:textId="77777777" w:rsidR="00F1184B" w:rsidRPr="009128F0" w:rsidRDefault="00F1184B" w:rsidP="006A296C">
            <w:pPr>
              <w:jc w:val="right"/>
              <w:rPr>
                <w:rFonts w:ascii="Arial" w:hAnsi="Arial" w:cs="Arial"/>
                <w:color w:val="000000" w:themeColor="text1"/>
                <w:sz w:val="14"/>
                <w:szCs w:val="14"/>
              </w:rPr>
            </w:pPr>
          </w:p>
        </w:tc>
        <w:tc>
          <w:tcPr>
            <w:tcW w:w="569" w:type="pct"/>
            <w:tcBorders>
              <w:top w:val="single" w:sz="4" w:space="0" w:color="auto"/>
              <w:left w:val="nil"/>
              <w:bottom w:val="nil"/>
              <w:right w:val="nil"/>
            </w:tcBorders>
            <w:vAlign w:val="bottom"/>
          </w:tcPr>
          <w:p w14:paraId="030E5D89" w14:textId="77777777" w:rsidR="00F1184B" w:rsidRPr="009128F0" w:rsidRDefault="00F1184B" w:rsidP="006A296C">
            <w:pPr>
              <w:jc w:val="right"/>
              <w:rPr>
                <w:rFonts w:ascii="Arial" w:hAnsi="Arial" w:cs="Arial"/>
                <w:color w:val="000000" w:themeColor="text1"/>
                <w:sz w:val="14"/>
                <w:szCs w:val="14"/>
              </w:rPr>
            </w:pPr>
          </w:p>
        </w:tc>
        <w:tc>
          <w:tcPr>
            <w:tcW w:w="516" w:type="pct"/>
            <w:tcBorders>
              <w:top w:val="single" w:sz="4" w:space="0" w:color="auto"/>
              <w:left w:val="nil"/>
              <w:bottom w:val="nil"/>
              <w:right w:val="nil"/>
            </w:tcBorders>
            <w:vAlign w:val="bottom"/>
          </w:tcPr>
          <w:p w14:paraId="592712C8" w14:textId="77777777" w:rsidR="00F1184B" w:rsidRPr="009128F0" w:rsidRDefault="00F1184B" w:rsidP="006A296C">
            <w:pPr>
              <w:jc w:val="right"/>
              <w:rPr>
                <w:rFonts w:ascii="Arial" w:hAnsi="Arial" w:cs="Arial"/>
                <w:color w:val="000000" w:themeColor="text1"/>
                <w:sz w:val="14"/>
                <w:szCs w:val="14"/>
              </w:rPr>
            </w:pPr>
          </w:p>
        </w:tc>
        <w:tc>
          <w:tcPr>
            <w:tcW w:w="665" w:type="pct"/>
            <w:tcBorders>
              <w:top w:val="single" w:sz="4" w:space="0" w:color="auto"/>
              <w:left w:val="nil"/>
              <w:bottom w:val="nil"/>
              <w:right w:val="nil"/>
            </w:tcBorders>
            <w:vAlign w:val="bottom"/>
          </w:tcPr>
          <w:p w14:paraId="4B085D79" w14:textId="77777777" w:rsidR="00F1184B" w:rsidRPr="009128F0" w:rsidRDefault="00F1184B" w:rsidP="006A296C">
            <w:pPr>
              <w:jc w:val="right"/>
              <w:rPr>
                <w:rFonts w:ascii="Arial" w:hAnsi="Arial" w:cs="Arial"/>
                <w:color w:val="000000" w:themeColor="text1"/>
                <w:sz w:val="14"/>
                <w:szCs w:val="14"/>
              </w:rPr>
            </w:pPr>
          </w:p>
        </w:tc>
      </w:tr>
      <w:tr w:rsidR="00705E7B" w:rsidRPr="009128F0" w14:paraId="0FFF6CD2" w14:textId="77777777" w:rsidTr="006A296C">
        <w:trPr>
          <w:trHeight w:val="113"/>
        </w:trPr>
        <w:tc>
          <w:tcPr>
            <w:tcW w:w="878" w:type="pct"/>
            <w:vAlign w:val="bottom"/>
            <w:hideMark/>
          </w:tcPr>
          <w:p w14:paraId="0675C878" w14:textId="77777777" w:rsidR="00F1184B" w:rsidRPr="009128F0" w:rsidRDefault="00F1184B" w:rsidP="00F1184B">
            <w:pPr>
              <w:ind w:left="79" w:hanging="187"/>
              <w:jc w:val="both"/>
              <w:rPr>
                <w:rFonts w:ascii="Arial" w:hAnsi="Arial" w:cs="Arial"/>
                <w:b/>
                <w:bCs/>
                <w:color w:val="000000" w:themeColor="text1"/>
                <w:sz w:val="14"/>
                <w:szCs w:val="14"/>
                <w:lang w:eastAsia="en-US"/>
              </w:rPr>
            </w:pPr>
            <w:r w:rsidRPr="009128F0">
              <w:rPr>
                <w:rFonts w:ascii="Arial" w:hAnsi="Arial" w:cs="Arial"/>
                <w:b/>
                <w:bCs/>
                <w:color w:val="000000" w:themeColor="text1"/>
                <w:sz w:val="14"/>
                <w:szCs w:val="14"/>
                <w:lang w:eastAsia="en-US"/>
              </w:rPr>
              <w:t>Yükümlülükler</w:t>
            </w:r>
          </w:p>
        </w:tc>
        <w:tc>
          <w:tcPr>
            <w:tcW w:w="569" w:type="pct"/>
            <w:vAlign w:val="bottom"/>
          </w:tcPr>
          <w:p w14:paraId="6F985126" w14:textId="77777777" w:rsidR="00F1184B" w:rsidRPr="009128F0" w:rsidRDefault="00F1184B" w:rsidP="006A296C">
            <w:pPr>
              <w:jc w:val="right"/>
              <w:rPr>
                <w:rFonts w:ascii="Arial" w:hAnsi="Arial" w:cs="Arial"/>
                <w:color w:val="000000" w:themeColor="text1"/>
                <w:sz w:val="14"/>
                <w:szCs w:val="14"/>
              </w:rPr>
            </w:pPr>
          </w:p>
        </w:tc>
        <w:tc>
          <w:tcPr>
            <w:tcW w:w="492" w:type="pct"/>
            <w:vAlign w:val="bottom"/>
          </w:tcPr>
          <w:p w14:paraId="416E096E" w14:textId="77777777" w:rsidR="00F1184B" w:rsidRPr="009128F0" w:rsidRDefault="00F1184B" w:rsidP="006A296C">
            <w:pPr>
              <w:jc w:val="right"/>
              <w:rPr>
                <w:rFonts w:ascii="Arial" w:hAnsi="Arial" w:cs="Arial"/>
                <w:color w:val="000000" w:themeColor="text1"/>
                <w:sz w:val="14"/>
                <w:szCs w:val="14"/>
              </w:rPr>
            </w:pPr>
          </w:p>
        </w:tc>
        <w:tc>
          <w:tcPr>
            <w:tcW w:w="455" w:type="pct"/>
            <w:vAlign w:val="bottom"/>
          </w:tcPr>
          <w:p w14:paraId="356C86B8" w14:textId="77777777" w:rsidR="00F1184B" w:rsidRPr="009128F0" w:rsidRDefault="00F1184B" w:rsidP="006A296C">
            <w:pPr>
              <w:jc w:val="right"/>
              <w:rPr>
                <w:rFonts w:ascii="Arial" w:hAnsi="Arial" w:cs="Arial"/>
                <w:color w:val="000000" w:themeColor="text1"/>
                <w:sz w:val="14"/>
                <w:szCs w:val="14"/>
              </w:rPr>
            </w:pPr>
          </w:p>
        </w:tc>
        <w:tc>
          <w:tcPr>
            <w:tcW w:w="409" w:type="pct"/>
            <w:vAlign w:val="bottom"/>
          </w:tcPr>
          <w:p w14:paraId="1F791ECE" w14:textId="77777777" w:rsidR="00F1184B" w:rsidRPr="009128F0" w:rsidRDefault="00F1184B" w:rsidP="006A296C">
            <w:pPr>
              <w:jc w:val="right"/>
              <w:rPr>
                <w:rFonts w:ascii="Arial" w:hAnsi="Arial" w:cs="Arial"/>
                <w:color w:val="000000" w:themeColor="text1"/>
                <w:sz w:val="14"/>
                <w:szCs w:val="14"/>
              </w:rPr>
            </w:pPr>
          </w:p>
        </w:tc>
        <w:tc>
          <w:tcPr>
            <w:tcW w:w="447" w:type="pct"/>
            <w:vAlign w:val="bottom"/>
          </w:tcPr>
          <w:p w14:paraId="049F9623" w14:textId="77777777" w:rsidR="00F1184B" w:rsidRPr="009128F0" w:rsidRDefault="00F1184B" w:rsidP="006A296C">
            <w:pPr>
              <w:jc w:val="right"/>
              <w:rPr>
                <w:rFonts w:ascii="Arial" w:hAnsi="Arial" w:cs="Arial"/>
                <w:color w:val="000000" w:themeColor="text1"/>
                <w:sz w:val="14"/>
                <w:szCs w:val="14"/>
              </w:rPr>
            </w:pPr>
          </w:p>
        </w:tc>
        <w:tc>
          <w:tcPr>
            <w:tcW w:w="569" w:type="pct"/>
            <w:vAlign w:val="bottom"/>
          </w:tcPr>
          <w:p w14:paraId="794F7342" w14:textId="77777777" w:rsidR="00F1184B" w:rsidRPr="009128F0" w:rsidRDefault="00F1184B" w:rsidP="006A296C">
            <w:pPr>
              <w:jc w:val="right"/>
              <w:rPr>
                <w:rFonts w:ascii="Arial" w:hAnsi="Arial" w:cs="Arial"/>
                <w:color w:val="000000" w:themeColor="text1"/>
                <w:sz w:val="14"/>
                <w:szCs w:val="14"/>
              </w:rPr>
            </w:pPr>
          </w:p>
        </w:tc>
        <w:tc>
          <w:tcPr>
            <w:tcW w:w="516" w:type="pct"/>
            <w:vAlign w:val="bottom"/>
          </w:tcPr>
          <w:p w14:paraId="7805B42B" w14:textId="77777777" w:rsidR="00F1184B" w:rsidRPr="009128F0" w:rsidRDefault="00F1184B" w:rsidP="006A296C">
            <w:pPr>
              <w:jc w:val="right"/>
              <w:rPr>
                <w:rFonts w:ascii="Arial" w:hAnsi="Arial" w:cs="Arial"/>
                <w:color w:val="000000" w:themeColor="text1"/>
                <w:sz w:val="14"/>
                <w:szCs w:val="14"/>
              </w:rPr>
            </w:pPr>
          </w:p>
        </w:tc>
        <w:tc>
          <w:tcPr>
            <w:tcW w:w="665" w:type="pct"/>
            <w:vAlign w:val="bottom"/>
          </w:tcPr>
          <w:p w14:paraId="0DDDC5F1" w14:textId="77777777" w:rsidR="00F1184B" w:rsidRPr="009128F0" w:rsidRDefault="00F1184B" w:rsidP="006A296C">
            <w:pPr>
              <w:jc w:val="right"/>
              <w:rPr>
                <w:rFonts w:ascii="Arial" w:hAnsi="Arial" w:cs="Arial"/>
                <w:color w:val="000000" w:themeColor="text1"/>
                <w:sz w:val="14"/>
                <w:szCs w:val="14"/>
              </w:rPr>
            </w:pPr>
          </w:p>
        </w:tc>
      </w:tr>
      <w:tr w:rsidR="006A296C" w:rsidRPr="003E29E0" w14:paraId="18793598" w14:textId="77777777" w:rsidTr="006A296C">
        <w:trPr>
          <w:trHeight w:val="113"/>
        </w:trPr>
        <w:tc>
          <w:tcPr>
            <w:tcW w:w="878" w:type="pct"/>
            <w:vAlign w:val="bottom"/>
            <w:hideMark/>
          </w:tcPr>
          <w:p w14:paraId="54FE6597" w14:textId="77777777" w:rsidR="006A296C" w:rsidRPr="009128F0" w:rsidRDefault="006A296C" w:rsidP="006A296C">
            <w:pPr>
              <w:ind w:left="12"/>
              <w:rPr>
                <w:rFonts w:ascii="Arial" w:hAnsi="Arial" w:cs="Arial"/>
                <w:snapToGrid w:val="0"/>
                <w:color w:val="000000" w:themeColor="text1"/>
                <w:sz w:val="14"/>
                <w:szCs w:val="14"/>
                <w:lang w:eastAsia="en-US"/>
              </w:rPr>
            </w:pPr>
            <w:r w:rsidRPr="009128F0">
              <w:rPr>
                <w:rFonts w:ascii="Arial" w:hAnsi="Arial" w:cs="Arial"/>
                <w:snapToGrid w:val="0"/>
                <w:color w:val="000000" w:themeColor="text1"/>
                <w:sz w:val="14"/>
                <w:szCs w:val="14"/>
                <w:lang w:eastAsia="en-US"/>
              </w:rPr>
              <w:t>Özel Cari Hesap ve Katılma Hesapları Aracılığı ile Bankalardan Toplanan Fonlar</w:t>
            </w:r>
          </w:p>
        </w:tc>
        <w:tc>
          <w:tcPr>
            <w:tcW w:w="569" w:type="pct"/>
            <w:vAlign w:val="bottom"/>
          </w:tcPr>
          <w:p w14:paraId="3E8C3FA0" w14:textId="477556E7"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463.798</w:t>
            </w:r>
          </w:p>
        </w:tc>
        <w:tc>
          <w:tcPr>
            <w:tcW w:w="492" w:type="pct"/>
            <w:vAlign w:val="bottom"/>
          </w:tcPr>
          <w:p w14:paraId="2571BAF0" w14:textId="7B93C32A"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1.029.212</w:t>
            </w:r>
          </w:p>
        </w:tc>
        <w:tc>
          <w:tcPr>
            <w:tcW w:w="455" w:type="pct"/>
            <w:vAlign w:val="bottom"/>
          </w:tcPr>
          <w:p w14:paraId="171D4C8D" w14:textId="6EB32DFF"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40.386</w:t>
            </w:r>
          </w:p>
        </w:tc>
        <w:tc>
          <w:tcPr>
            <w:tcW w:w="409" w:type="pct"/>
            <w:vAlign w:val="bottom"/>
          </w:tcPr>
          <w:p w14:paraId="5A0E7C03" w14:textId="59E9228A" w:rsidR="006A296C" w:rsidRPr="00A96C83" w:rsidRDefault="006A296C" w:rsidP="006A296C">
            <w:pPr>
              <w:jc w:val="right"/>
              <w:rPr>
                <w:rFonts w:ascii="Arial" w:hAnsi="Arial" w:cs="Arial"/>
                <w:color w:val="000000" w:themeColor="text1"/>
                <w:sz w:val="14"/>
                <w:szCs w:val="14"/>
              </w:rPr>
            </w:pPr>
            <w:r w:rsidRPr="009874CD">
              <w:rPr>
                <w:rFonts w:ascii="Arial" w:hAnsi="Arial" w:cs="Arial"/>
                <w:color w:val="000000" w:themeColor="text1"/>
                <w:sz w:val="14"/>
                <w:szCs w:val="14"/>
              </w:rPr>
              <w:t>-</w:t>
            </w:r>
          </w:p>
        </w:tc>
        <w:tc>
          <w:tcPr>
            <w:tcW w:w="447" w:type="pct"/>
            <w:vAlign w:val="bottom"/>
          </w:tcPr>
          <w:p w14:paraId="78B8612B" w14:textId="5FDEEBB6" w:rsidR="006A296C" w:rsidRPr="00A96C83" w:rsidRDefault="006A296C" w:rsidP="006A296C">
            <w:pPr>
              <w:jc w:val="right"/>
              <w:rPr>
                <w:rFonts w:ascii="Arial" w:hAnsi="Arial" w:cs="Arial"/>
                <w:color w:val="000000" w:themeColor="text1"/>
                <w:sz w:val="14"/>
                <w:szCs w:val="14"/>
              </w:rPr>
            </w:pPr>
            <w:r w:rsidRPr="009874CD">
              <w:rPr>
                <w:rFonts w:ascii="Arial" w:hAnsi="Arial" w:cs="Arial"/>
                <w:color w:val="000000" w:themeColor="text1"/>
                <w:sz w:val="14"/>
                <w:szCs w:val="14"/>
              </w:rPr>
              <w:t>-</w:t>
            </w:r>
          </w:p>
        </w:tc>
        <w:tc>
          <w:tcPr>
            <w:tcW w:w="569" w:type="pct"/>
            <w:vAlign w:val="bottom"/>
          </w:tcPr>
          <w:p w14:paraId="5474A5E8" w14:textId="06058E52" w:rsidR="006A296C" w:rsidRPr="00A96C83" w:rsidRDefault="006A296C" w:rsidP="006A296C">
            <w:pPr>
              <w:jc w:val="right"/>
              <w:rPr>
                <w:rFonts w:ascii="Arial" w:hAnsi="Arial" w:cs="Arial"/>
                <w:color w:val="000000" w:themeColor="text1"/>
                <w:sz w:val="14"/>
                <w:szCs w:val="14"/>
              </w:rPr>
            </w:pPr>
            <w:r w:rsidRPr="009874CD">
              <w:rPr>
                <w:rFonts w:ascii="Arial" w:hAnsi="Arial" w:cs="Arial"/>
                <w:color w:val="000000" w:themeColor="text1"/>
                <w:sz w:val="14"/>
                <w:szCs w:val="14"/>
              </w:rPr>
              <w:t>-</w:t>
            </w:r>
          </w:p>
        </w:tc>
        <w:tc>
          <w:tcPr>
            <w:tcW w:w="516" w:type="pct"/>
            <w:vAlign w:val="bottom"/>
          </w:tcPr>
          <w:p w14:paraId="1A0D95B7" w14:textId="1E31942B" w:rsidR="006A296C" w:rsidRPr="00A96C83" w:rsidRDefault="006A296C" w:rsidP="006A296C">
            <w:pPr>
              <w:jc w:val="right"/>
              <w:rPr>
                <w:rFonts w:ascii="Arial" w:hAnsi="Arial" w:cs="Arial"/>
                <w:color w:val="000000" w:themeColor="text1"/>
                <w:sz w:val="14"/>
                <w:szCs w:val="14"/>
              </w:rPr>
            </w:pPr>
            <w:r w:rsidRPr="009874CD">
              <w:rPr>
                <w:rFonts w:ascii="Arial" w:hAnsi="Arial" w:cs="Arial"/>
                <w:color w:val="000000" w:themeColor="text1"/>
                <w:sz w:val="14"/>
                <w:szCs w:val="14"/>
              </w:rPr>
              <w:t>-</w:t>
            </w:r>
          </w:p>
        </w:tc>
        <w:tc>
          <w:tcPr>
            <w:tcW w:w="665" w:type="pct"/>
            <w:vAlign w:val="bottom"/>
          </w:tcPr>
          <w:p w14:paraId="16355E8E" w14:textId="6AF886B2"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1.533.396</w:t>
            </w:r>
          </w:p>
        </w:tc>
      </w:tr>
      <w:tr w:rsidR="006A296C" w:rsidRPr="003E29E0" w14:paraId="7C4C9E78" w14:textId="77777777" w:rsidTr="006A296C">
        <w:trPr>
          <w:trHeight w:val="113"/>
        </w:trPr>
        <w:tc>
          <w:tcPr>
            <w:tcW w:w="878" w:type="pct"/>
            <w:vAlign w:val="bottom"/>
            <w:hideMark/>
          </w:tcPr>
          <w:p w14:paraId="7D09D10C" w14:textId="77777777" w:rsidR="006A296C" w:rsidRPr="009128F0" w:rsidRDefault="006A296C" w:rsidP="006A296C">
            <w:pPr>
              <w:ind w:left="12"/>
              <w:rPr>
                <w:rFonts w:ascii="Arial" w:hAnsi="Arial" w:cs="Arial"/>
                <w:snapToGrid w:val="0"/>
                <w:color w:val="000000" w:themeColor="text1"/>
                <w:sz w:val="14"/>
                <w:szCs w:val="14"/>
                <w:lang w:eastAsia="en-US"/>
              </w:rPr>
            </w:pPr>
            <w:r w:rsidRPr="009128F0">
              <w:rPr>
                <w:rFonts w:ascii="Arial" w:hAnsi="Arial" w:cs="Arial"/>
                <w:color w:val="000000" w:themeColor="text1"/>
                <w:sz w:val="14"/>
                <w:szCs w:val="14"/>
                <w:lang w:eastAsia="en-US"/>
              </w:rPr>
              <w:t>Diğer Özel Cari Hesap ve Katılma Hesapları</w:t>
            </w:r>
          </w:p>
        </w:tc>
        <w:tc>
          <w:tcPr>
            <w:tcW w:w="569" w:type="pct"/>
            <w:vAlign w:val="bottom"/>
          </w:tcPr>
          <w:p w14:paraId="7CA5A87A" w14:textId="5B544CA1"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5.944.094</w:t>
            </w:r>
          </w:p>
        </w:tc>
        <w:tc>
          <w:tcPr>
            <w:tcW w:w="492" w:type="pct"/>
            <w:vAlign w:val="bottom"/>
          </w:tcPr>
          <w:p w14:paraId="7A3D388B" w14:textId="4C0CA0F7"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15.372.957</w:t>
            </w:r>
          </w:p>
        </w:tc>
        <w:tc>
          <w:tcPr>
            <w:tcW w:w="455" w:type="pct"/>
            <w:vAlign w:val="bottom"/>
          </w:tcPr>
          <w:p w14:paraId="19AF1FD0" w14:textId="1B8813D3"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2.212.178</w:t>
            </w:r>
          </w:p>
        </w:tc>
        <w:tc>
          <w:tcPr>
            <w:tcW w:w="409" w:type="pct"/>
            <w:vAlign w:val="bottom"/>
          </w:tcPr>
          <w:p w14:paraId="6E643704" w14:textId="4E6D554D"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999.557</w:t>
            </w:r>
          </w:p>
        </w:tc>
        <w:tc>
          <w:tcPr>
            <w:tcW w:w="447" w:type="pct"/>
            <w:vAlign w:val="bottom"/>
          </w:tcPr>
          <w:p w14:paraId="159F8719" w14:textId="536E4808"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22.372</w:t>
            </w:r>
          </w:p>
        </w:tc>
        <w:tc>
          <w:tcPr>
            <w:tcW w:w="569" w:type="pct"/>
            <w:vAlign w:val="bottom"/>
          </w:tcPr>
          <w:p w14:paraId="240E7A43" w14:textId="3D0ADEEC" w:rsidR="006A296C" w:rsidRPr="00A96C83" w:rsidRDefault="006A296C" w:rsidP="006A296C">
            <w:pPr>
              <w:jc w:val="right"/>
              <w:rPr>
                <w:rFonts w:ascii="Arial" w:hAnsi="Arial" w:cs="Arial"/>
                <w:color w:val="000000" w:themeColor="text1"/>
                <w:sz w:val="14"/>
                <w:szCs w:val="14"/>
              </w:rPr>
            </w:pPr>
            <w:r w:rsidRPr="007D4B2B">
              <w:rPr>
                <w:rFonts w:ascii="Arial" w:hAnsi="Arial" w:cs="Arial"/>
                <w:color w:val="000000" w:themeColor="text1"/>
                <w:sz w:val="14"/>
                <w:szCs w:val="14"/>
              </w:rPr>
              <w:t>-</w:t>
            </w:r>
          </w:p>
        </w:tc>
        <w:tc>
          <w:tcPr>
            <w:tcW w:w="516" w:type="pct"/>
            <w:vAlign w:val="bottom"/>
          </w:tcPr>
          <w:p w14:paraId="5A752E4F" w14:textId="6516C8AB" w:rsidR="006A296C" w:rsidRPr="00A96C83" w:rsidRDefault="006A296C" w:rsidP="006A296C">
            <w:pPr>
              <w:jc w:val="right"/>
              <w:rPr>
                <w:rFonts w:ascii="Arial" w:hAnsi="Arial" w:cs="Arial"/>
                <w:color w:val="000000" w:themeColor="text1"/>
                <w:sz w:val="14"/>
                <w:szCs w:val="14"/>
              </w:rPr>
            </w:pPr>
            <w:r w:rsidRPr="007D4B2B">
              <w:rPr>
                <w:rFonts w:ascii="Arial" w:hAnsi="Arial" w:cs="Arial"/>
                <w:color w:val="000000" w:themeColor="text1"/>
                <w:sz w:val="14"/>
                <w:szCs w:val="14"/>
              </w:rPr>
              <w:t>-</w:t>
            </w:r>
          </w:p>
        </w:tc>
        <w:tc>
          <w:tcPr>
            <w:tcW w:w="665" w:type="pct"/>
            <w:vAlign w:val="bottom"/>
          </w:tcPr>
          <w:p w14:paraId="5C7E81F6" w14:textId="48CE4BAC"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24.551.158</w:t>
            </w:r>
          </w:p>
        </w:tc>
      </w:tr>
      <w:tr w:rsidR="006A296C" w:rsidRPr="003E29E0" w14:paraId="4D11057D" w14:textId="77777777" w:rsidTr="006A296C">
        <w:trPr>
          <w:trHeight w:val="113"/>
        </w:trPr>
        <w:tc>
          <w:tcPr>
            <w:tcW w:w="878" w:type="pct"/>
            <w:vAlign w:val="bottom"/>
            <w:hideMark/>
          </w:tcPr>
          <w:p w14:paraId="22685536" w14:textId="77777777" w:rsidR="006A296C" w:rsidRPr="009128F0" w:rsidRDefault="006A296C" w:rsidP="006A296C">
            <w:pPr>
              <w:rPr>
                <w:rFonts w:ascii="Arial" w:hAnsi="Arial" w:cs="Arial"/>
                <w:snapToGrid w:val="0"/>
                <w:color w:val="000000" w:themeColor="text1"/>
                <w:sz w:val="14"/>
                <w:szCs w:val="14"/>
                <w:lang w:eastAsia="en-US"/>
              </w:rPr>
            </w:pPr>
            <w:r w:rsidRPr="009128F0">
              <w:rPr>
                <w:rFonts w:ascii="Arial" w:hAnsi="Arial" w:cs="Arial"/>
                <w:snapToGrid w:val="0"/>
                <w:color w:val="000000" w:themeColor="text1"/>
                <w:sz w:val="14"/>
                <w:szCs w:val="14"/>
                <w:lang w:eastAsia="en-US"/>
              </w:rPr>
              <w:t>Diğer Mali Kuruluşlar. Sağlanan. Fonlar ve Sermaye Benzeri Krediler</w:t>
            </w:r>
          </w:p>
        </w:tc>
        <w:tc>
          <w:tcPr>
            <w:tcW w:w="569" w:type="pct"/>
            <w:vAlign w:val="bottom"/>
          </w:tcPr>
          <w:p w14:paraId="1799B696" w14:textId="3F9C9AD4" w:rsidR="006A296C" w:rsidRPr="00A96C83" w:rsidRDefault="006A296C" w:rsidP="006A296C">
            <w:pPr>
              <w:jc w:val="right"/>
              <w:rPr>
                <w:rFonts w:ascii="Arial" w:hAnsi="Arial" w:cs="Arial"/>
                <w:color w:val="000000" w:themeColor="text1"/>
                <w:sz w:val="14"/>
                <w:szCs w:val="14"/>
              </w:rPr>
            </w:pPr>
            <w:r w:rsidRPr="009A4B62">
              <w:rPr>
                <w:rFonts w:ascii="Arial" w:hAnsi="Arial" w:cs="Arial"/>
                <w:color w:val="000000" w:themeColor="text1"/>
                <w:sz w:val="14"/>
                <w:szCs w:val="14"/>
              </w:rPr>
              <w:t>-</w:t>
            </w:r>
          </w:p>
        </w:tc>
        <w:tc>
          <w:tcPr>
            <w:tcW w:w="492" w:type="pct"/>
            <w:vAlign w:val="bottom"/>
          </w:tcPr>
          <w:p w14:paraId="7EFE5448" w14:textId="22588C62"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1.658.877</w:t>
            </w:r>
          </w:p>
        </w:tc>
        <w:tc>
          <w:tcPr>
            <w:tcW w:w="455" w:type="pct"/>
            <w:vAlign w:val="bottom"/>
          </w:tcPr>
          <w:p w14:paraId="7DF44C68" w14:textId="3A0E5961"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108.365</w:t>
            </w:r>
          </w:p>
        </w:tc>
        <w:tc>
          <w:tcPr>
            <w:tcW w:w="409" w:type="pct"/>
            <w:vAlign w:val="bottom"/>
          </w:tcPr>
          <w:p w14:paraId="20243489" w14:textId="5387A68B"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941.824</w:t>
            </w:r>
          </w:p>
        </w:tc>
        <w:tc>
          <w:tcPr>
            <w:tcW w:w="447" w:type="pct"/>
            <w:vAlign w:val="bottom"/>
          </w:tcPr>
          <w:p w14:paraId="28001DE6" w14:textId="160D0734"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145.306</w:t>
            </w:r>
          </w:p>
        </w:tc>
        <w:tc>
          <w:tcPr>
            <w:tcW w:w="569" w:type="pct"/>
            <w:vAlign w:val="bottom"/>
          </w:tcPr>
          <w:p w14:paraId="2787C7E3" w14:textId="0CDA0E2A"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1.680.570</w:t>
            </w:r>
          </w:p>
        </w:tc>
        <w:tc>
          <w:tcPr>
            <w:tcW w:w="516" w:type="pct"/>
            <w:vAlign w:val="bottom"/>
          </w:tcPr>
          <w:p w14:paraId="1F0C264F" w14:textId="68B3B3CD" w:rsidR="006A296C" w:rsidRPr="00A96C83" w:rsidRDefault="005B0322" w:rsidP="006A296C">
            <w:pPr>
              <w:jc w:val="right"/>
              <w:rPr>
                <w:rFonts w:ascii="Arial" w:hAnsi="Arial" w:cs="Arial"/>
                <w:color w:val="000000" w:themeColor="text1"/>
                <w:sz w:val="14"/>
                <w:szCs w:val="14"/>
              </w:rPr>
            </w:pPr>
            <w:r>
              <w:rPr>
                <w:rFonts w:ascii="Arial" w:hAnsi="Arial" w:cs="Arial"/>
                <w:color w:val="000000" w:themeColor="text1"/>
                <w:sz w:val="14"/>
                <w:szCs w:val="14"/>
              </w:rPr>
              <w:t>-</w:t>
            </w:r>
          </w:p>
        </w:tc>
        <w:tc>
          <w:tcPr>
            <w:tcW w:w="665" w:type="pct"/>
            <w:vAlign w:val="bottom"/>
          </w:tcPr>
          <w:p w14:paraId="30266C2F" w14:textId="245E248C"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4.534.942</w:t>
            </w:r>
          </w:p>
        </w:tc>
      </w:tr>
      <w:tr w:rsidR="006A296C" w:rsidRPr="003E29E0" w14:paraId="03D9D79E" w14:textId="77777777" w:rsidTr="006A296C">
        <w:trPr>
          <w:trHeight w:val="113"/>
        </w:trPr>
        <w:tc>
          <w:tcPr>
            <w:tcW w:w="878" w:type="pct"/>
            <w:vAlign w:val="bottom"/>
            <w:hideMark/>
          </w:tcPr>
          <w:p w14:paraId="210C7204" w14:textId="77777777" w:rsidR="006A296C" w:rsidRPr="009128F0" w:rsidRDefault="006A296C" w:rsidP="006A296C">
            <w:pPr>
              <w:ind w:left="12"/>
              <w:rPr>
                <w:rFonts w:ascii="Arial" w:hAnsi="Arial" w:cs="Arial"/>
                <w:snapToGrid w:val="0"/>
                <w:color w:val="000000" w:themeColor="text1"/>
                <w:sz w:val="14"/>
                <w:szCs w:val="14"/>
                <w:lang w:eastAsia="en-US"/>
              </w:rPr>
            </w:pPr>
            <w:proofErr w:type="gramStart"/>
            <w:r w:rsidRPr="009128F0">
              <w:rPr>
                <w:rFonts w:ascii="Arial" w:hAnsi="Arial" w:cs="Arial"/>
                <w:snapToGrid w:val="0"/>
                <w:color w:val="000000" w:themeColor="text1"/>
                <w:sz w:val="14"/>
                <w:szCs w:val="14"/>
                <w:lang w:eastAsia="en-US"/>
              </w:rPr>
              <w:t>Para Piyasalarına Borç.</w:t>
            </w:r>
            <w:proofErr w:type="gramEnd"/>
          </w:p>
        </w:tc>
        <w:tc>
          <w:tcPr>
            <w:tcW w:w="569" w:type="pct"/>
            <w:vAlign w:val="bottom"/>
          </w:tcPr>
          <w:p w14:paraId="757EC29D" w14:textId="118BFB91" w:rsidR="006A296C" w:rsidRPr="00A96C83" w:rsidRDefault="006A296C" w:rsidP="006A296C">
            <w:pPr>
              <w:jc w:val="right"/>
              <w:rPr>
                <w:rFonts w:ascii="Arial" w:hAnsi="Arial" w:cs="Arial"/>
                <w:color w:val="000000" w:themeColor="text1"/>
                <w:sz w:val="14"/>
                <w:szCs w:val="14"/>
              </w:rPr>
            </w:pPr>
            <w:r w:rsidRPr="009A4B62">
              <w:rPr>
                <w:rFonts w:ascii="Arial" w:hAnsi="Arial" w:cs="Arial"/>
                <w:color w:val="000000" w:themeColor="text1"/>
                <w:sz w:val="14"/>
                <w:szCs w:val="14"/>
              </w:rPr>
              <w:t>-</w:t>
            </w:r>
          </w:p>
        </w:tc>
        <w:tc>
          <w:tcPr>
            <w:tcW w:w="492" w:type="pct"/>
            <w:vAlign w:val="bottom"/>
          </w:tcPr>
          <w:p w14:paraId="1AFD05F6" w14:textId="614EE769"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175.871</w:t>
            </w:r>
          </w:p>
        </w:tc>
        <w:tc>
          <w:tcPr>
            <w:tcW w:w="455" w:type="pct"/>
            <w:vAlign w:val="bottom"/>
          </w:tcPr>
          <w:p w14:paraId="77DA6AD5" w14:textId="303542A3" w:rsidR="006A296C" w:rsidRPr="00A96C83" w:rsidRDefault="006A296C" w:rsidP="006A296C">
            <w:pPr>
              <w:jc w:val="right"/>
              <w:rPr>
                <w:rFonts w:ascii="Arial" w:hAnsi="Arial" w:cs="Arial"/>
                <w:color w:val="000000" w:themeColor="text1"/>
                <w:sz w:val="14"/>
                <w:szCs w:val="14"/>
              </w:rPr>
            </w:pPr>
            <w:r w:rsidRPr="00067E8B">
              <w:rPr>
                <w:rFonts w:ascii="Arial" w:hAnsi="Arial" w:cs="Arial"/>
                <w:color w:val="000000" w:themeColor="text1"/>
                <w:sz w:val="14"/>
                <w:szCs w:val="14"/>
              </w:rPr>
              <w:t>-</w:t>
            </w:r>
          </w:p>
        </w:tc>
        <w:tc>
          <w:tcPr>
            <w:tcW w:w="409" w:type="pct"/>
            <w:vAlign w:val="bottom"/>
          </w:tcPr>
          <w:p w14:paraId="11415DA0" w14:textId="6A526062" w:rsidR="006A296C" w:rsidRPr="00A96C83" w:rsidRDefault="006A296C" w:rsidP="006A296C">
            <w:pPr>
              <w:jc w:val="right"/>
              <w:rPr>
                <w:rFonts w:ascii="Arial" w:hAnsi="Arial" w:cs="Arial"/>
                <w:color w:val="000000" w:themeColor="text1"/>
                <w:sz w:val="14"/>
                <w:szCs w:val="14"/>
              </w:rPr>
            </w:pPr>
            <w:r w:rsidRPr="00067E8B">
              <w:rPr>
                <w:rFonts w:ascii="Arial" w:hAnsi="Arial" w:cs="Arial"/>
                <w:color w:val="000000" w:themeColor="text1"/>
                <w:sz w:val="14"/>
                <w:szCs w:val="14"/>
              </w:rPr>
              <w:t>-</w:t>
            </w:r>
          </w:p>
        </w:tc>
        <w:tc>
          <w:tcPr>
            <w:tcW w:w="447" w:type="pct"/>
            <w:vAlign w:val="bottom"/>
          </w:tcPr>
          <w:p w14:paraId="13B17A80" w14:textId="7AFB4C6E" w:rsidR="006A296C" w:rsidRPr="00A96C83" w:rsidRDefault="006A296C" w:rsidP="006A296C">
            <w:pPr>
              <w:jc w:val="right"/>
              <w:rPr>
                <w:rFonts w:ascii="Arial" w:hAnsi="Arial" w:cs="Arial"/>
                <w:color w:val="000000" w:themeColor="text1"/>
                <w:sz w:val="14"/>
                <w:szCs w:val="14"/>
              </w:rPr>
            </w:pPr>
            <w:r w:rsidRPr="00067E8B">
              <w:rPr>
                <w:rFonts w:ascii="Arial" w:hAnsi="Arial" w:cs="Arial"/>
                <w:color w:val="000000" w:themeColor="text1"/>
                <w:sz w:val="14"/>
                <w:szCs w:val="14"/>
              </w:rPr>
              <w:t>-</w:t>
            </w:r>
          </w:p>
        </w:tc>
        <w:tc>
          <w:tcPr>
            <w:tcW w:w="569" w:type="pct"/>
            <w:vAlign w:val="bottom"/>
          </w:tcPr>
          <w:p w14:paraId="1AB53CE5" w14:textId="1C2C3C95" w:rsidR="006A296C" w:rsidRPr="00A96C83" w:rsidRDefault="006A296C" w:rsidP="006A296C">
            <w:pPr>
              <w:jc w:val="right"/>
              <w:rPr>
                <w:rFonts w:ascii="Arial" w:hAnsi="Arial" w:cs="Arial"/>
                <w:color w:val="000000" w:themeColor="text1"/>
                <w:sz w:val="14"/>
                <w:szCs w:val="14"/>
              </w:rPr>
            </w:pPr>
            <w:r w:rsidRPr="00067E8B">
              <w:rPr>
                <w:rFonts w:ascii="Arial" w:hAnsi="Arial" w:cs="Arial"/>
                <w:color w:val="000000" w:themeColor="text1"/>
                <w:sz w:val="14"/>
                <w:szCs w:val="14"/>
              </w:rPr>
              <w:t>-</w:t>
            </w:r>
          </w:p>
        </w:tc>
        <w:tc>
          <w:tcPr>
            <w:tcW w:w="516" w:type="pct"/>
            <w:vAlign w:val="bottom"/>
          </w:tcPr>
          <w:p w14:paraId="35EDE01A" w14:textId="352B1044" w:rsidR="006A296C" w:rsidRPr="00A96C83" w:rsidRDefault="006A296C" w:rsidP="006A296C">
            <w:pPr>
              <w:jc w:val="right"/>
              <w:rPr>
                <w:rFonts w:ascii="Arial" w:hAnsi="Arial" w:cs="Arial"/>
                <w:color w:val="000000" w:themeColor="text1"/>
                <w:sz w:val="14"/>
                <w:szCs w:val="14"/>
              </w:rPr>
            </w:pPr>
            <w:r w:rsidRPr="00067E8B">
              <w:rPr>
                <w:rFonts w:ascii="Arial" w:hAnsi="Arial" w:cs="Arial"/>
                <w:color w:val="000000" w:themeColor="text1"/>
                <w:sz w:val="14"/>
                <w:szCs w:val="14"/>
              </w:rPr>
              <w:t>-</w:t>
            </w:r>
          </w:p>
        </w:tc>
        <w:tc>
          <w:tcPr>
            <w:tcW w:w="665" w:type="pct"/>
            <w:vAlign w:val="bottom"/>
          </w:tcPr>
          <w:p w14:paraId="01BB2728" w14:textId="3CA1D600"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175.871</w:t>
            </w:r>
          </w:p>
        </w:tc>
      </w:tr>
      <w:tr w:rsidR="006A296C" w:rsidRPr="003E29E0" w14:paraId="05CFE2AC" w14:textId="77777777" w:rsidTr="006A296C">
        <w:trPr>
          <w:trHeight w:val="113"/>
        </w:trPr>
        <w:tc>
          <w:tcPr>
            <w:tcW w:w="878" w:type="pct"/>
            <w:vAlign w:val="bottom"/>
            <w:hideMark/>
          </w:tcPr>
          <w:p w14:paraId="573170B6" w14:textId="77777777" w:rsidR="006A296C" w:rsidRPr="009128F0" w:rsidRDefault="006A296C" w:rsidP="006A296C">
            <w:pPr>
              <w:ind w:left="12"/>
              <w:rPr>
                <w:rFonts w:ascii="Arial" w:hAnsi="Arial" w:cs="Arial"/>
                <w:snapToGrid w:val="0"/>
                <w:color w:val="000000" w:themeColor="text1"/>
                <w:sz w:val="14"/>
                <w:szCs w:val="14"/>
                <w:lang w:eastAsia="en-US"/>
              </w:rPr>
            </w:pPr>
            <w:r w:rsidRPr="009128F0">
              <w:rPr>
                <w:rFonts w:ascii="Arial" w:hAnsi="Arial" w:cs="Arial"/>
                <w:snapToGrid w:val="0"/>
                <w:color w:val="000000" w:themeColor="text1"/>
                <w:sz w:val="14"/>
                <w:szCs w:val="14"/>
                <w:lang w:eastAsia="en-US"/>
              </w:rPr>
              <w:t>İhraç Edilen MD</w:t>
            </w:r>
          </w:p>
        </w:tc>
        <w:tc>
          <w:tcPr>
            <w:tcW w:w="569" w:type="pct"/>
            <w:vAlign w:val="bottom"/>
          </w:tcPr>
          <w:p w14:paraId="1EBDDC50" w14:textId="79085CDA" w:rsidR="006A296C" w:rsidRPr="00A96C83" w:rsidRDefault="006A296C" w:rsidP="006A296C">
            <w:pPr>
              <w:jc w:val="right"/>
              <w:rPr>
                <w:rFonts w:ascii="Arial" w:hAnsi="Arial" w:cs="Arial"/>
                <w:color w:val="000000" w:themeColor="text1"/>
                <w:sz w:val="14"/>
                <w:szCs w:val="14"/>
              </w:rPr>
            </w:pPr>
            <w:r w:rsidRPr="009A4B62">
              <w:rPr>
                <w:rFonts w:ascii="Arial" w:hAnsi="Arial" w:cs="Arial"/>
                <w:color w:val="000000" w:themeColor="text1"/>
                <w:sz w:val="14"/>
                <w:szCs w:val="14"/>
              </w:rPr>
              <w:t>-</w:t>
            </w:r>
          </w:p>
        </w:tc>
        <w:tc>
          <w:tcPr>
            <w:tcW w:w="492" w:type="pct"/>
            <w:vAlign w:val="bottom"/>
          </w:tcPr>
          <w:p w14:paraId="74B9AA52" w14:textId="17DA9C3F"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87.581</w:t>
            </w:r>
          </w:p>
        </w:tc>
        <w:tc>
          <w:tcPr>
            <w:tcW w:w="455" w:type="pct"/>
            <w:vAlign w:val="bottom"/>
          </w:tcPr>
          <w:p w14:paraId="11C81403" w14:textId="38A8CC78"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317.104</w:t>
            </w:r>
          </w:p>
        </w:tc>
        <w:tc>
          <w:tcPr>
            <w:tcW w:w="409" w:type="pct"/>
            <w:vAlign w:val="bottom"/>
          </w:tcPr>
          <w:p w14:paraId="43B47342" w14:textId="3EB8D82F"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192.594</w:t>
            </w:r>
          </w:p>
        </w:tc>
        <w:tc>
          <w:tcPr>
            <w:tcW w:w="447" w:type="pct"/>
            <w:vAlign w:val="bottom"/>
          </w:tcPr>
          <w:p w14:paraId="7CB67F58" w14:textId="544A4C94"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1.359.484</w:t>
            </w:r>
          </w:p>
        </w:tc>
        <w:tc>
          <w:tcPr>
            <w:tcW w:w="569" w:type="pct"/>
            <w:vAlign w:val="bottom"/>
          </w:tcPr>
          <w:p w14:paraId="0040410B" w14:textId="0FA89504" w:rsidR="006A296C" w:rsidRPr="00A96C83" w:rsidRDefault="006A296C" w:rsidP="006A296C">
            <w:pPr>
              <w:jc w:val="right"/>
              <w:rPr>
                <w:rFonts w:ascii="Arial" w:hAnsi="Arial" w:cs="Arial"/>
                <w:color w:val="000000" w:themeColor="text1"/>
                <w:sz w:val="14"/>
                <w:szCs w:val="14"/>
              </w:rPr>
            </w:pPr>
            <w:r w:rsidRPr="009D730E">
              <w:rPr>
                <w:rFonts w:ascii="Arial" w:hAnsi="Arial" w:cs="Arial"/>
                <w:color w:val="000000" w:themeColor="text1"/>
                <w:sz w:val="14"/>
                <w:szCs w:val="14"/>
              </w:rPr>
              <w:t>-</w:t>
            </w:r>
          </w:p>
        </w:tc>
        <w:tc>
          <w:tcPr>
            <w:tcW w:w="516" w:type="pct"/>
            <w:vAlign w:val="bottom"/>
          </w:tcPr>
          <w:p w14:paraId="3C0BF007" w14:textId="27C63FF3" w:rsidR="006A296C" w:rsidRPr="00A96C83" w:rsidRDefault="006A296C" w:rsidP="006A296C">
            <w:pPr>
              <w:jc w:val="right"/>
              <w:rPr>
                <w:rFonts w:ascii="Arial" w:hAnsi="Arial" w:cs="Arial"/>
                <w:color w:val="000000" w:themeColor="text1"/>
                <w:sz w:val="14"/>
                <w:szCs w:val="14"/>
              </w:rPr>
            </w:pPr>
            <w:r w:rsidRPr="006A296C">
              <w:rPr>
                <w:rFonts w:ascii="Arial" w:hAnsi="Arial" w:cs="Arial"/>
                <w:color w:val="000000" w:themeColor="text1"/>
                <w:sz w:val="14"/>
                <w:szCs w:val="14"/>
              </w:rPr>
              <w:t>-</w:t>
            </w:r>
          </w:p>
        </w:tc>
        <w:tc>
          <w:tcPr>
            <w:tcW w:w="665" w:type="pct"/>
            <w:vAlign w:val="bottom"/>
          </w:tcPr>
          <w:p w14:paraId="31041CC1" w14:textId="52198FF7"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1.956.763</w:t>
            </w:r>
          </w:p>
        </w:tc>
      </w:tr>
      <w:tr w:rsidR="006A296C" w:rsidRPr="003E29E0" w14:paraId="798D36A9" w14:textId="77777777" w:rsidTr="006A296C">
        <w:trPr>
          <w:trHeight w:val="113"/>
        </w:trPr>
        <w:tc>
          <w:tcPr>
            <w:tcW w:w="878" w:type="pct"/>
            <w:vAlign w:val="bottom"/>
            <w:hideMark/>
          </w:tcPr>
          <w:p w14:paraId="133789B3" w14:textId="77777777" w:rsidR="006A296C" w:rsidRPr="009128F0" w:rsidRDefault="006A296C" w:rsidP="006A296C">
            <w:pPr>
              <w:ind w:left="12"/>
              <w:rPr>
                <w:rFonts w:ascii="Arial" w:hAnsi="Arial" w:cs="Arial"/>
                <w:snapToGrid w:val="0"/>
                <w:color w:val="000000" w:themeColor="text1"/>
                <w:sz w:val="14"/>
                <w:szCs w:val="14"/>
                <w:lang w:eastAsia="en-US"/>
              </w:rPr>
            </w:pPr>
            <w:r w:rsidRPr="009128F0">
              <w:rPr>
                <w:rFonts w:ascii="Arial" w:hAnsi="Arial" w:cs="Arial"/>
                <w:snapToGrid w:val="0"/>
                <w:color w:val="000000" w:themeColor="text1"/>
                <w:sz w:val="14"/>
                <w:szCs w:val="14"/>
                <w:lang w:eastAsia="en-US"/>
              </w:rPr>
              <w:t>Muhtelif Borçlar</w:t>
            </w:r>
          </w:p>
        </w:tc>
        <w:tc>
          <w:tcPr>
            <w:tcW w:w="569" w:type="pct"/>
            <w:vAlign w:val="bottom"/>
          </w:tcPr>
          <w:p w14:paraId="54AA47C1" w14:textId="17FF07E9" w:rsidR="006A296C" w:rsidRPr="00A96C83" w:rsidRDefault="006A296C" w:rsidP="006A296C">
            <w:pPr>
              <w:jc w:val="right"/>
              <w:rPr>
                <w:rFonts w:ascii="Arial" w:hAnsi="Arial" w:cs="Arial"/>
                <w:color w:val="000000" w:themeColor="text1"/>
                <w:sz w:val="14"/>
                <w:szCs w:val="14"/>
              </w:rPr>
            </w:pPr>
            <w:r w:rsidRPr="009A4B62">
              <w:rPr>
                <w:rFonts w:ascii="Arial" w:hAnsi="Arial" w:cs="Arial"/>
                <w:color w:val="000000" w:themeColor="text1"/>
                <w:sz w:val="14"/>
                <w:szCs w:val="14"/>
              </w:rPr>
              <w:t>-</w:t>
            </w:r>
          </w:p>
        </w:tc>
        <w:tc>
          <w:tcPr>
            <w:tcW w:w="492" w:type="pct"/>
            <w:vAlign w:val="bottom"/>
          </w:tcPr>
          <w:p w14:paraId="238FAC01" w14:textId="6C66D808"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244.894</w:t>
            </w:r>
          </w:p>
        </w:tc>
        <w:tc>
          <w:tcPr>
            <w:tcW w:w="455" w:type="pct"/>
            <w:vAlign w:val="bottom"/>
          </w:tcPr>
          <w:p w14:paraId="59C663A0" w14:textId="407A996D"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62.478</w:t>
            </w:r>
          </w:p>
        </w:tc>
        <w:tc>
          <w:tcPr>
            <w:tcW w:w="409" w:type="pct"/>
            <w:vAlign w:val="bottom"/>
          </w:tcPr>
          <w:p w14:paraId="2AE8D2FC" w14:textId="3A5CC171"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16.037</w:t>
            </w:r>
          </w:p>
        </w:tc>
        <w:tc>
          <w:tcPr>
            <w:tcW w:w="447" w:type="pct"/>
            <w:vAlign w:val="bottom"/>
          </w:tcPr>
          <w:p w14:paraId="40F2C991" w14:textId="723D52DB" w:rsidR="006A296C" w:rsidRPr="00A96C83" w:rsidRDefault="006A296C" w:rsidP="006A296C">
            <w:pPr>
              <w:jc w:val="right"/>
              <w:rPr>
                <w:rFonts w:ascii="Arial" w:hAnsi="Arial" w:cs="Arial"/>
                <w:color w:val="000000" w:themeColor="text1"/>
                <w:sz w:val="14"/>
                <w:szCs w:val="14"/>
              </w:rPr>
            </w:pPr>
            <w:r w:rsidRPr="00F5748D">
              <w:rPr>
                <w:rFonts w:ascii="Arial" w:hAnsi="Arial" w:cs="Arial"/>
                <w:color w:val="000000" w:themeColor="text1"/>
                <w:sz w:val="14"/>
                <w:szCs w:val="14"/>
              </w:rPr>
              <w:t>-</w:t>
            </w:r>
          </w:p>
        </w:tc>
        <w:tc>
          <w:tcPr>
            <w:tcW w:w="569" w:type="pct"/>
            <w:vAlign w:val="bottom"/>
          </w:tcPr>
          <w:p w14:paraId="3D2B861C" w14:textId="58291B47" w:rsidR="006A296C" w:rsidRPr="00A96C83" w:rsidRDefault="006A296C" w:rsidP="006A296C">
            <w:pPr>
              <w:jc w:val="right"/>
              <w:rPr>
                <w:rFonts w:ascii="Arial" w:hAnsi="Arial" w:cs="Arial"/>
                <w:color w:val="000000" w:themeColor="text1"/>
                <w:sz w:val="14"/>
                <w:szCs w:val="14"/>
              </w:rPr>
            </w:pPr>
            <w:r w:rsidRPr="009D730E">
              <w:rPr>
                <w:rFonts w:ascii="Arial" w:hAnsi="Arial" w:cs="Arial"/>
                <w:color w:val="000000" w:themeColor="text1"/>
                <w:sz w:val="14"/>
                <w:szCs w:val="14"/>
              </w:rPr>
              <w:t>-</w:t>
            </w:r>
          </w:p>
        </w:tc>
        <w:tc>
          <w:tcPr>
            <w:tcW w:w="516" w:type="pct"/>
            <w:vAlign w:val="bottom"/>
          </w:tcPr>
          <w:p w14:paraId="49C4B01F" w14:textId="17D809AE"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644.323</w:t>
            </w:r>
          </w:p>
        </w:tc>
        <w:tc>
          <w:tcPr>
            <w:tcW w:w="665" w:type="pct"/>
            <w:vAlign w:val="bottom"/>
          </w:tcPr>
          <w:p w14:paraId="19A567D6" w14:textId="55F81760"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967.732</w:t>
            </w:r>
          </w:p>
        </w:tc>
      </w:tr>
      <w:tr w:rsidR="006A296C" w:rsidRPr="003E29E0" w14:paraId="5937633D" w14:textId="77777777" w:rsidTr="006A296C">
        <w:trPr>
          <w:trHeight w:val="113"/>
        </w:trPr>
        <w:tc>
          <w:tcPr>
            <w:tcW w:w="878" w:type="pct"/>
            <w:vAlign w:val="bottom"/>
            <w:hideMark/>
          </w:tcPr>
          <w:p w14:paraId="3976DAE5" w14:textId="77777777" w:rsidR="006A296C" w:rsidRPr="009128F0" w:rsidRDefault="006A296C" w:rsidP="006A296C">
            <w:pPr>
              <w:ind w:left="12"/>
              <w:rPr>
                <w:rFonts w:ascii="Arial" w:hAnsi="Arial" w:cs="Arial"/>
                <w:snapToGrid w:val="0"/>
                <w:color w:val="000000" w:themeColor="text1"/>
                <w:sz w:val="14"/>
                <w:szCs w:val="14"/>
                <w:lang w:eastAsia="en-US"/>
              </w:rPr>
            </w:pPr>
            <w:r w:rsidRPr="009128F0">
              <w:rPr>
                <w:rFonts w:ascii="Arial" w:hAnsi="Arial" w:cs="Arial"/>
                <w:snapToGrid w:val="0"/>
                <w:color w:val="000000" w:themeColor="text1"/>
                <w:sz w:val="14"/>
                <w:szCs w:val="14"/>
                <w:lang w:eastAsia="en-US"/>
              </w:rPr>
              <w:t>Diğer Yükümlülükler</w:t>
            </w:r>
          </w:p>
        </w:tc>
        <w:tc>
          <w:tcPr>
            <w:tcW w:w="569" w:type="pct"/>
            <w:vAlign w:val="bottom"/>
          </w:tcPr>
          <w:p w14:paraId="1FB85371" w14:textId="29A59C70"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775.720</w:t>
            </w:r>
          </w:p>
        </w:tc>
        <w:tc>
          <w:tcPr>
            <w:tcW w:w="492" w:type="pct"/>
            <w:vAlign w:val="bottom"/>
          </w:tcPr>
          <w:p w14:paraId="7D65DE21" w14:textId="516F3101"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36.942</w:t>
            </w:r>
          </w:p>
        </w:tc>
        <w:tc>
          <w:tcPr>
            <w:tcW w:w="455" w:type="pct"/>
            <w:vAlign w:val="bottom"/>
          </w:tcPr>
          <w:p w14:paraId="48078E26" w14:textId="31B7D5AC"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982</w:t>
            </w:r>
          </w:p>
        </w:tc>
        <w:tc>
          <w:tcPr>
            <w:tcW w:w="409" w:type="pct"/>
            <w:vAlign w:val="bottom"/>
          </w:tcPr>
          <w:p w14:paraId="64E532E0" w14:textId="7AA7C2E7" w:rsidR="006A296C" w:rsidRPr="00A96C83" w:rsidRDefault="006A296C" w:rsidP="006A296C">
            <w:pPr>
              <w:jc w:val="right"/>
              <w:rPr>
                <w:rFonts w:ascii="Arial" w:hAnsi="Arial" w:cs="Arial"/>
                <w:color w:val="000000" w:themeColor="text1"/>
                <w:sz w:val="14"/>
                <w:szCs w:val="14"/>
              </w:rPr>
            </w:pPr>
            <w:r w:rsidRPr="006A296C">
              <w:rPr>
                <w:rFonts w:ascii="Arial" w:hAnsi="Arial" w:cs="Arial"/>
                <w:color w:val="000000" w:themeColor="text1"/>
                <w:sz w:val="14"/>
                <w:szCs w:val="14"/>
              </w:rPr>
              <w:t>-</w:t>
            </w:r>
          </w:p>
        </w:tc>
        <w:tc>
          <w:tcPr>
            <w:tcW w:w="447" w:type="pct"/>
            <w:vAlign w:val="bottom"/>
          </w:tcPr>
          <w:p w14:paraId="47DDAADE" w14:textId="6DEBD4EE" w:rsidR="006A296C" w:rsidRPr="00A96C83" w:rsidRDefault="006A296C" w:rsidP="006A296C">
            <w:pPr>
              <w:jc w:val="right"/>
              <w:rPr>
                <w:rFonts w:ascii="Arial" w:hAnsi="Arial" w:cs="Arial"/>
                <w:color w:val="000000" w:themeColor="text1"/>
                <w:sz w:val="14"/>
                <w:szCs w:val="14"/>
              </w:rPr>
            </w:pPr>
            <w:r w:rsidRPr="00F5748D">
              <w:rPr>
                <w:rFonts w:ascii="Arial" w:hAnsi="Arial" w:cs="Arial"/>
                <w:color w:val="000000" w:themeColor="text1"/>
                <w:sz w:val="14"/>
                <w:szCs w:val="14"/>
              </w:rPr>
              <w:t>-</w:t>
            </w:r>
          </w:p>
        </w:tc>
        <w:tc>
          <w:tcPr>
            <w:tcW w:w="569" w:type="pct"/>
            <w:vAlign w:val="bottom"/>
          </w:tcPr>
          <w:p w14:paraId="1DF0EB48" w14:textId="293C48D0" w:rsidR="006A296C" w:rsidRPr="00A96C83" w:rsidRDefault="006A296C" w:rsidP="006A296C">
            <w:pPr>
              <w:jc w:val="right"/>
              <w:rPr>
                <w:rFonts w:ascii="Arial" w:hAnsi="Arial" w:cs="Arial"/>
                <w:color w:val="000000" w:themeColor="text1"/>
                <w:sz w:val="14"/>
                <w:szCs w:val="14"/>
              </w:rPr>
            </w:pPr>
            <w:r w:rsidRPr="009D730E">
              <w:rPr>
                <w:rFonts w:ascii="Arial" w:hAnsi="Arial" w:cs="Arial"/>
                <w:color w:val="000000" w:themeColor="text1"/>
                <w:sz w:val="14"/>
                <w:szCs w:val="14"/>
              </w:rPr>
              <w:t>-</w:t>
            </w:r>
          </w:p>
        </w:tc>
        <w:tc>
          <w:tcPr>
            <w:tcW w:w="516" w:type="pct"/>
            <w:vAlign w:val="bottom"/>
          </w:tcPr>
          <w:p w14:paraId="3E7EDA76" w14:textId="6DA044AD"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2.636.327</w:t>
            </w:r>
          </w:p>
        </w:tc>
        <w:tc>
          <w:tcPr>
            <w:tcW w:w="665" w:type="pct"/>
            <w:vAlign w:val="bottom"/>
          </w:tcPr>
          <w:p w14:paraId="238FA847" w14:textId="38779297"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3.449.971</w:t>
            </w:r>
          </w:p>
        </w:tc>
      </w:tr>
      <w:tr w:rsidR="00A96C83" w:rsidRPr="009128F0" w14:paraId="05614A77" w14:textId="77777777" w:rsidTr="006A296C">
        <w:trPr>
          <w:trHeight w:val="113"/>
        </w:trPr>
        <w:tc>
          <w:tcPr>
            <w:tcW w:w="878" w:type="pct"/>
            <w:tcBorders>
              <w:top w:val="nil"/>
              <w:left w:val="nil"/>
              <w:bottom w:val="single" w:sz="4" w:space="0" w:color="auto"/>
              <w:right w:val="nil"/>
            </w:tcBorders>
            <w:vAlign w:val="bottom"/>
          </w:tcPr>
          <w:p w14:paraId="3CE704E2" w14:textId="77777777" w:rsidR="00A96C83" w:rsidRPr="009128F0" w:rsidRDefault="00A96C83" w:rsidP="00A96C83">
            <w:pPr>
              <w:ind w:left="79" w:hanging="187"/>
              <w:jc w:val="both"/>
              <w:rPr>
                <w:rFonts w:ascii="Arial" w:hAnsi="Arial" w:cs="Arial"/>
                <w:color w:val="000000" w:themeColor="text1"/>
                <w:sz w:val="14"/>
                <w:szCs w:val="14"/>
                <w:lang w:eastAsia="en-US"/>
              </w:rPr>
            </w:pPr>
          </w:p>
        </w:tc>
        <w:tc>
          <w:tcPr>
            <w:tcW w:w="569" w:type="pct"/>
            <w:tcBorders>
              <w:top w:val="nil"/>
              <w:left w:val="nil"/>
              <w:bottom w:val="single" w:sz="4" w:space="0" w:color="auto"/>
              <w:right w:val="nil"/>
            </w:tcBorders>
            <w:vAlign w:val="bottom"/>
          </w:tcPr>
          <w:p w14:paraId="05B33742" w14:textId="77777777" w:rsidR="00A96C83" w:rsidRPr="00A96C83" w:rsidRDefault="00A96C83" w:rsidP="006A296C">
            <w:pPr>
              <w:jc w:val="right"/>
              <w:rPr>
                <w:rFonts w:ascii="Arial" w:hAnsi="Arial" w:cs="Arial"/>
                <w:color w:val="000000" w:themeColor="text1"/>
                <w:sz w:val="14"/>
                <w:szCs w:val="14"/>
              </w:rPr>
            </w:pPr>
          </w:p>
        </w:tc>
        <w:tc>
          <w:tcPr>
            <w:tcW w:w="492" w:type="pct"/>
            <w:tcBorders>
              <w:top w:val="nil"/>
              <w:left w:val="nil"/>
              <w:bottom w:val="single" w:sz="4" w:space="0" w:color="auto"/>
              <w:right w:val="nil"/>
            </w:tcBorders>
            <w:vAlign w:val="bottom"/>
          </w:tcPr>
          <w:p w14:paraId="475B9AB2" w14:textId="77777777" w:rsidR="00A96C83" w:rsidRPr="00A96C83" w:rsidRDefault="00A96C83" w:rsidP="006A296C">
            <w:pPr>
              <w:jc w:val="right"/>
              <w:rPr>
                <w:rFonts w:ascii="Arial" w:hAnsi="Arial" w:cs="Arial"/>
                <w:color w:val="000000" w:themeColor="text1"/>
                <w:sz w:val="14"/>
                <w:szCs w:val="14"/>
              </w:rPr>
            </w:pPr>
          </w:p>
        </w:tc>
        <w:tc>
          <w:tcPr>
            <w:tcW w:w="455" w:type="pct"/>
            <w:tcBorders>
              <w:top w:val="nil"/>
              <w:left w:val="nil"/>
              <w:bottom w:val="single" w:sz="4" w:space="0" w:color="auto"/>
              <w:right w:val="nil"/>
            </w:tcBorders>
            <w:vAlign w:val="bottom"/>
          </w:tcPr>
          <w:p w14:paraId="204A6F97" w14:textId="77777777" w:rsidR="00A96C83" w:rsidRPr="00A96C83" w:rsidRDefault="00A96C83" w:rsidP="006A296C">
            <w:pPr>
              <w:jc w:val="right"/>
              <w:rPr>
                <w:rFonts w:ascii="Arial" w:hAnsi="Arial" w:cs="Arial"/>
                <w:color w:val="000000" w:themeColor="text1"/>
                <w:sz w:val="14"/>
                <w:szCs w:val="14"/>
              </w:rPr>
            </w:pPr>
          </w:p>
        </w:tc>
        <w:tc>
          <w:tcPr>
            <w:tcW w:w="409" w:type="pct"/>
            <w:tcBorders>
              <w:top w:val="nil"/>
              <w:left w:val="nil"/>
              <w:bottom w:val="single" w:sz="4" w:space="0" w:color="auto"/>
              <w:right w:val="nil"/>
            </w:tcBorders>
            <w:vAlign w:val="bottom"/>
          </w:tcPr>
          <w:p w14:paraId="62A7ADEC" w14:textId="77777777" w:rsidR="00A96C83" w:rsidRPr="00A96C83" w:rsidRDefault="00A96C83" w:rsidP="006A296C">
            <w:pPr>
              <w:jc w:val="right"/>
              <w:rPr>
                <w:rFonts w:ascii="Arial" w:hAnsi="Arial" w:cs="Arial"/>
                <w:color w:val="000000" w:themeColor="text1"/>
                <w:sz w:val="14"/>
                <w:szCs w:val="14"/>
              </w:rPr>
            </w:pPr>
          </w:p>
        </w:tc>
        <w:tc>
          <w:tcPr>
            <w:tcW w:w="447" w:type="pct"/>
            <w:tcBorders>
              <w:top w:val="nil"/>
              <w:left w:val="nil"/>
              <w:bottom w:val="single" w:sz="4" w:space="0" w:color="auto"/>
              <w:right w:val="nil"/>
            </w:tcBorders>
            <w:vAlign w:val="bottom"/>
          </w:tcPr>
          <w:p w14:paraId="55C82E2B" w14:textId="77777777" w:rsidR="00A96C83" w:rsidRPr="00A96C83" w:rsidRDefault="00A96C83" w:rsidP="006A296C">
            <w:pPr>
              <w:jc w:val="right"/>
              <w:rPr>
                <w:rFonts w:ascii="Arial" w:hAnsi="Arial" w:cs="Arial"/>
                <w:color w:val="000000" w:themeColor="text1"/>
                <w:sz w:val="14"/>
                <w:szCs w:val="14"/>
              </w:rPr>
            </w:pPr>
          </w:p>
        </w:tc>
        <w:tc>
          <w:tcPr>
            <w:tcW w:w="569" w:type="pct"/>
            <w:tcBorders>
              <w:top w:val="nil"/>
              <w:left w:val="nil"/>
              <w:bottom w:val="single" w:sz="4" w:space="0" w:color="auto"/>
              <w:right w:val="nil"/>
            </w:tcBorders>
            <w:vAlign w:val="bottom"/>
          </w:tcPr>
          <w:p w14:paraId="7BA015FD" w14:textId="77777777" w:rsidR="00A96C83" w:rsidRPr="00A96C83" w:rsidRDefault="00A96C83" w:rsidP="006A296C">
            <w:pPr>
              <w:jc w:val="right"/>
              <w:rPr>
                <w:rFonts w:ascii="Arial" w:hAnsi="Arial" w:cs="Arial"/>
                <w:color w:val="000000" w:themeColor="text1"/>
                <w:sz w:val="14"/>
                <w:szCs w:val="14"/>
              </w:rPr>
            </w:pPr>
          </w:p>
        </w:tc>
        <w:tc>
          <w:tcPr>
            <w:tcW w:w="516" w:type="pct"/>
            <w:tcBorders>
              <w:top w:val="nil"/>
              <w:left w:val="nil"/>
              <w:bottom w:val="single" w:sz="4" w:space="0" w:color="auto"/>
              <w:right w:val="nil"/>
            </w:tcBorders>
            <w:vAlign w:val="bottom"/>
          </w:tcPr>
          <w:p w14:paraId="47787A1B" w14:textId="77777777" w:rsidR="00A96C83" w:rsidRPr="00A96C83" w:rsidRDefault="00A96C83" w:rsidP="006A296C">
            <w:pPr>
              <w:jc w:val="right"/>
              <w:rPr>
                <w:rFonts w:ascii="Arial" w:hAnsi="Arial" w:cs="Arial"/>
                <w:color w:val="000000" w:themeColor="text1"/>
                <w:sz w:val="14"/>
                <w:szCs w:val="14"/>
              </w:rPr>
            </w:pPr>
          </w:p>
        </w:tc>
        <w:tc>
          <w:tcPr>
            <w:tcW w:w="665" w:type="pct"/>
            <w:tcBorders>
              <w:top w:val="nil"/>
              <w:left w:val="nil"/>
              <w:bottom w:val="single" w:sz="4" w:space="0" w:color="auto"/>
              <w:right w:val="nil"/>
            </w:tcBorders>
            <w:vAlign w:val="bottom"/>
          </w:tcPr>
          <w:p w14:paraId="73F12690" w14:textId="77777777" w:rsidR="00A96C83" w:rsidRPr="00A96C83" w:rsidRDefault="00A96C83" w:rsidP="006A296C">
            <w:pPr>
              <w:jc w:val="right"/>
              <w:rPr>
                <w:rFonts w:ascii="Arial" w:hAnsi="Arial" w:cs="Arial"/>
                <w:color w:val="000000" w:themeColor="text1"/>
                <w:sz w:val="14"/>
                <w:szCs w:val="14"/>
              </w:rPr>
            </w:pPr>
          </w:p>
        </w:tc>
      </w:tr>
      <w:tr w:rsidR="003E29E0" w:rsidRPr="003E29E0" w14:paraId="0C33D498" w14:textId="77777777" w:rsidTr="006A296C">
        <w:trPr>
          <w:trHeight w:val="53"/>
        </w:trPr>
        <w:tc>
          <w:tcPr>
            <w:tcW w:w="878" w:type="pct"/>
            <w:tcBorders>
              <w:top w:val="single" w:sz="4" w:space="0" w:color="auto"/>
              <w:left w:val="nil"/>
              <w:bottom w:val="single" w:sz="4" w:space="0" w:color="auto"/>
              <w:right w:val="nil"/>
            </w:tcBorders>
            <w:hideMark/>
          </w:tcPr>
          <w:p w14:paraId="00727D4B" w14:textId="77777777" w:rsidR="003E29E0" w:rsidRPr="009128F0" w:rsidRDefault="003E29E0" w:rsidP="003E29E0">
            <w:pPr>
              <w:pStyle w:val="msobodytextindent"/>
              <w:ind w:left="79" w:hanging="187"/>
              <w:jc w:val="left"/>
              <w:rPr>
                <w:rFonts w:ascii="Arial" w:hAnsi="Arial" w:cs="Arial"/>
                <w:b/>
                <w:color w:val="000000" w:themeColor="text1"/>
                <w:sz w:val="14"/>
                <w:szCs w:val="14"/>
              </w:rPr>
            </w:pPr>
            <w:r w:rsidRPr="009128F0">
              <w:rPr>
                <w:rFonts w:ascii="Arial" w:hAnsi="Arial" w:cs="Arial"/>
                <w:b/>
                <w:bCs/>
                <w:color w:val="000000" w:themeColor="text1"/>
                <w:sz w:val="14"/>
                <w:szCs w:val="14"/>
              </w:rPr>
              <w:t>Toplam Yükümlülükler</w:t>
            </w:r>
          </w:p>
        </w:tc>
        <w:tc>
          <w:tcPr>
            <w:tcW w:w="569" w:type="pct"/>
            <w:tcBorders>
              <w:top w:val="single" w:sz="4" w:space="0" w:color="auto"/>
              <w:left w:val="nil"/>
              <w:bottom w:val="single" w:sz="4" w:space="0" w:color="auto"/>
              <w:right w:val="nil"/>
            </w:tcBorders>
            <w:vAlign w:val="bottom"/>
          </w:tcPr>
          <w:p w14:paraId="433D535A" w14:textId="37119430" w:rsidR="003E29E0" w:rsidRPr="006A296C" w:rsidRDefault="003E29E0"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7.183.612</w:t>
            </w:r>
          </w:p>
        </w:tc>
        <w:tc>
          <w:tcPr>
            <w:tcW w:w="492" w:type="pct"/>
            <w:tcBorders>
              <w:top w:val="single" w:sz="4" w:space="0" w:color="auto"/>
              <w:left w:val="nil"/>
              <w:bottom w:val="single" w:sz="4" w:space="0" w:color="auto"/>
              <w:right w:val="nil"/>
            </w:tcBorders>
            <w:vAlign w:val="bottom"/>
          </w:tcPr>
          <w:p w14:paraId="22B38AE0" w14:textId="386ED6FF" w:rsidR="003E29E0" w:rsidRPr="006A296C" w:rsidRDefault="003E29E0"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18.606.334</w:t>
            </w:r>
          </w:p>
        </w:tc>
        <w:tc>
          <w:tcPr>
            <w:tcW w:w="455" w:type="pct"/>
            <w:tcBorders>
              <w:top w:val="single" w:sz="4" w:space="0" w:color="auto"/>
              <w:left w:val="nil"/>
              <w:bottom w:val="single" w:sz="4" w:space="0" w:color="auto"/>
              <w:right w:val="nil"/>
            </w:tcBorders>
            <w:vAlign w:val="bottom"/>
          </w:tcPr>
          <w:p w14:paraId="5CE376E2" w14:textId="0F3ABB26" w:rsidR="003E29E0" w:rsidRPr="006A296C" w:rsidRDefault="003E29E0"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2.741.493</w:t>
            </w:r>
          </w:p>
        </w:tc>
        <w:tc>
          <w:tcPr>
            <w:tcW w:w="409" w:type="pct"/>
            <w:tcBorders>
              <w:top w:val="single" w:sz="4" w:space="0" w:color="auto"/>
              <w:left w:val="nil"/>
              <w:bottom w:val="single" w:sz="4" w:space="0" w:color="auto"/>
              <w:right w:val="nil"/>
            </w:tcBorders>
            <w:vAlign w:val="bottom"/>
          </w:tcPr>
          <w:p w14:paraId="1D54AF32" w14:textId="5B2A515B" w:rsidR="003E29E0" w:rsidRPr="006A296C" w:rsidRDefault="003E29E0"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2.150.012</w:t>
            </w:r>
          </w:p>
        </w:tc>
        <w:tc>
          <w:tcPr>
            <w:tcW w:w="447" w:type="pct"/>
            <w:tcBorders>
              <w:top w:val="single" w:sz="4" w:space="0" w:color="auto"/>
              <w:left w:val="nil"/>
              <w:bottom w:val="single" w:sz="4" w:space="0" w:color="auto"/>
              <w:right w:val="nil"/>
            </w:tcBorders>
            <w:vAlign w:val="bottom"/>
          </w:tcPr>
          <w:p w14:paraId="54D1C4A4" w14:textId="018004E0" w:rsidR="003E29E0" w:rsidRPr="006A296C" w:rsidRDefault="003E29E0"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1.527.162</w:t>
            </w:r>
          </w:p>
        </w:tc>
        <w:tc>
          <w:tcPr>
            <w:tcW w:w="569" w:type="pct"/>
            <w:tcBorders>
              <w:top w:val="single" w:sz="4" w:space="0" w:color="auto"/>
              <w:left w:val="nil"/>
              <w:bottom w:val="single" w:sz="4" w:space="0" w:color="auto"/>
              <w:right w:val="nil"/>
            </w:tcBorders>
            <w:vAlign w:val="bottom"/>
          </w:tcPr>
          <w:p w14:paraId="0E719941" w14:textId="2747BFAC" w:rsidR="003E29E0" w:rsidRPr="006A296C" w:rsidRDefault="003E29E0"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1.680.570</w:t>
            </w:r>
          </w:p>
        </w:tc>
        <w:tc>
          <w:tcPr>
            <w:tcW w:w="516" w:type="pct"/>
            <w:tcBorders>
              <w:top w:val="single" w:sz="4" w:space="0" w:color="auto"/>
              <w:left w:val="nil"/>
              <w:bottom w:val="single" w:sz="4" w:space="0" w:color="auto"/>
              <w:right w:val="nil"/>
            </w:tcBorders>
            <w:vAlign w:val="bottom"/>
          </w:tcPr>
          <w:p w14:paraId="371105A4" w14:textId="0690E91A" w:rsidR="003E29E0" w:rsidRPr="006A296C" w:rsidRDefault="003E29E0"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3.280.650</w:t>
            </w:r>
          </w:p>
        </w:tc>
        <w:tc>
          <w:tcPr>
            <w:tcW w:w="665" w:type="pct"/>
            <w:tcBorders>
              <w:top w:val="single" w:sz="4" w:space="0" w:color="auto"/>
              <w:left w:val="nil"/>
              <w:bottom w:val="single" w:sz="4" w:space="0" w:color="auto"/>
              <w:right w:val="nil"/>
            </w:tcBorders>
            <w:vAlign w:val="bottom"/>
          </w:tcPr>
          <w:p w14:paraId="231232CE" w14:textId="004B5198" w:rsidR="003E29E0" w:rsidRPr="006A296C" w:rsidRDefault="003E29E0"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37.169.833</w:t>
            </w:r>
          </w:p>
        </w:tc>
      </w:tr>
      <w:tr w:rsidR="00705E7B" w:rsidRPr="009128F0" w14:paraId="2359CC61" w14:textId="77777777" w:rsidTr="006A296C">
        <w:trPr>
          <w:trHeight w:val="67"/>
        </w:trPr>
        <w:tc>
          <w:tcPr>
            <w:tcW w:w="878" w:type="pct"/>
            <w:tcBorders>
              <w:top w:val="single" w:sz="4" w:space="0" w:color="auto"/>
              <w:left w:val="nil"/>
              <w:bottom w:val="single" w:sz="4" w:space="0" w:color="auto"/>
              <w:right w:val="nil"/>
            </w:tcBorders>
            <w:vAlign w:val="bottom"/>
          </w:tcPr>
          <w:p w14:paraId="3B6F70D5" w14:textId="77777777" w:rsidR="00705E7B" w:rsidRPr="009128F0" w:rsidRDefault="00705E7B" w:rsidP="00705E7B">
            <w:pPr>
              <w:pStyle w:val="msobodytextindent"/>
              <w:ind w:left="79" w:hanging="187"/>
              <w:jc w:val="left"/>
              <w:rPr>
                <w:rFonts w:ascii="Arial" w:hAnsi="Arial" w:cs="Arial"/>
                <w:b/>
                <w:bCs/>
                <w:color w:val="000000" w:themeColor="text1"/>
                <w:sz w:val="14"/>
                <w:szCs w:val="14"/>
              </w:rPr>
            </w:pPr>
          </w:p>
        </w:tc>
        <w:tc>
          <w:tcPr>
            <w:tcW w:w="569" w:type="pct"/>
            <w:tcBorders>
              <w:top w:val="single" w:sz="4" w:space="0" w:color="auto"/>
              <w:left w:val="nil"/>
              <w:bottom w:val="single" w:sz="4" w:space="0" w:color="auto"/>
              <w:right w:val="nil"/>
            </w:tcBorders>
            <w:vAlign w:val="bottom"/>
          </w:tcPr>
          <w:p w14:paraId="3D487C43" w14:textId="77777777" w:rsidR="00705E7B" w:rsidRPr="006A296C" w:rsidRDefault="00705E7B" w:rsidP="006A296C">
            <w:pPr>
              <w:jc w:val="right"/>
              <w:rPr>
                <w:rFonts w:ascii="Arial" w:hAnsi="Arial" w:cs="Arial"/>
                <w:b/>
                <w:color w:val="000000" w:themeColor="text1"/>
                <w:sz w:val="14"/>
                <w:szCs w:val="14"/>
              </w:rPr>
            </w:pPr>
          </w:p>
        </w:tc>
        <w:tc>
          <w:tcPr>
            <w:tcW w:w="492" w:type="pct"/>
            <w:tcBorders>
              <w:top w:val="single" w:sz="4" w:space="0" w:color="auto"/>
              <w:left w:val="nil"/>
              <w:bottom w:val="single" w:sz="4" w:space="0" w:color="auto"/>
              <w:right w:val="nil"/>
            </w:tcBorders>
            <w:vAlign w:val="bottom"/>
          </w:tcPr>
          <w:p w14:paraId="20D3EADC" w14:textId="77777777" w:rsidR="00705E7B" w:rsidRPr="006A296C" w:rsidRDefault="00705E7B" w:rsidP="006A296C">
            <w:pPr>
              <w:jc w:val="right"/>
              <w:rPr>
                <w:rFonts w:ascii="Arial" w:hAnsi="Arial" w:cs="Arial"/>
                <w:b/>
                <w:color w:val="000000" w:themeColor="text1"/>
                <w:sz w:val="14"/>
                <w:szCs w:val="14"/>
              </w:rPr>
            </w:pPr>
          </w:p>
        </w:tc>
        <w:tc>
          <w:tcPr>
            <w:tcW w:w="455" w:type="pct"/>
            <w:tcBorders>
              <w:top w:val="single" w:sz="4" w:space="0" w:color="auto"/>
              <w:left w:val="nil"/>
              <w:bottom w:val="single" w:sz="4" w:space="0" w:color="auto"/>
              <w:right w:val="nil"/>
            </w:tcBorders>
            <w:vAlign w:val="bottom"/>
          </w:tcPr>
          <w:p w14:paraId="7CE5CF90" w14:textId="77777777" w:rsidR="00705E7B" w:rsidRPr="006A296C" w:rsidRDefault="00705E7B" w:rsidP="006A296C">
            <w:pPr>
              <w:jc w:val="right"/>
              <w:rPr>
                <w:rFonts w:ascii="Arial" w:hAnsi="Arial" w:cs="Arial"/>
                <w:b/>
                <w:color w:val="000000" w:themeColor="text1"/>
                <w:sz w:val="14"/>
                <w:szCs w:val="14"/>
              </w:rPr>
            </w:pPr>
          </w:p>
        </w:tc>
        <w:tc>
          <w:tcPr>
            <w:tcW w:w="409" w:type="pct"/>
            <w:tcBorders>
              <w:top w:val="single" w:sz="4" w:space="0" w:color="auto"/>
              <w:left w:val="nil"/>
              <w:bottom w:val="single" w:sz="4" w:space="0" w:color="auto"/>
              <w:right w:val="nil"/>
            </w:tcBorders>
            <w:vAlign w:val="bottom"/>
          </w:tcPr>
          <w:p w14:paraId="1758B8C2" w14:textId="77777777" w:rsidR="00705E7B" w:rsidRPr="006A296C" w:rsidRDefault="00705E7B" w:rsidP="006A296C">
            <w:pPr>
              <w:jc w:val="right"/>
              <w:rPr>
                <w:rFonts w:ascii="Arial" w:hAnsi="Arial" w:cs="Arial"/>
                <w:b/>
                <w:color w:val="000000" w:themeColor="text1"/>
                <w:sz w:val="14"/>
                <w:szCs w:val="14"/>
              </w:rPr>
            </w:pPr>
          </w:p>
        </w:tc>
        <w:tc>
          <w:tcPr>
            <w:tcW w:w="447" w:type="pct"/>
            <w:tcBorders>
              <w:top w:val="single" w:sz="4" w:space="0" w:color="auto"/>
              <w:left w:val="nil"/>
              <w:bottom w:val="single" w:sz="4" w:space="0" w:color="auto"/>
              <w:right w:val="nil"/>
            </w:tcBorders>
            <w:vAlign w:val="bottom"/>
          </w:tcPr>
          <w:p w14:paraId="41B49E41" w14:textId="77777777" w:rsidR="00705E7B" w:rsidRPr="006A296C" w:rsidRDefault="00705E7B" w:rsidP="006A296C">
            <w:pPr>
              <w:jc w:val="right"/>
              <w:rPr>
                <w:rFonts w:ascii="Arial" w:hAnsi="Arial" w:cs="Arial"/>
                <w:b/>
                <w:color w:val="000000" w:themeColor="text1"/>
                <w:sz w:val="14"/>
                <w:szCs w:val="14"/>
              </w:rPr>
            </w:pPr>
          </w:p>
        </w:tc>
        <w:tc>
          <w:tcPr>
            <w:tcW w:w="569" w:type="pct"/>
            <w:tcBorders>
              <w:top w:val="single" w:sz="4" w:space="0" w:color="auto"/>
              <w:left w:val="nil"/>
              <w:bottom w:val="single" w:sz="4" w:space="0" w:color="auto"/>
              <w:right w:val="nil"/>
            </w:tcBorders>
            <w:vAlign w:val="bottom"/>
          </w:tcPr>
          <w:p w14:paraId="4927EACC" w14:textId="77777777" w:rsidR="00705E7B" w:rsidRPr="006A296C" w:rsidRDefault="00705E7B" w:rsidP="006A296C">
            <w:pPr>
              <w:jc w:val="right"/>
              <w:rPr>
                <w:rFonts w:ascii="Arial" w:hAnsi="Arial" w:cs="Arial"/>
                <w:b/>
                <w:color w:val="000000" w:themeColor="text1"/>
                <w:sz w:val="14"/>
                <w:szCs w:val="14"/>
              </w:rPr>
            </w:pPr>
          </w:p>
        </w:tc>
        <w:tc>
          <w:tcPr>
            <w:tcW w:w="516" w:type="pct"/>
            <w:tcBorders>
              <w:top w:val="single" w:sz="4" w:space="0" w:color="auto"/>
              <w:left w:val="nil"/>
              <w:bottom w:val="single" w:sz="4" w:space="0" w:color="auto"/>
              <w:right w:val="nil"/>
            </w:tcBorders>
            <w:vAlign w:val="bottom"/>
          </w:tcPr>
          <w:p w14:paraId="1B675D04" w14:textId="77777777" w:rsidR="00705E7B" w:rsidRPr="006A296C" w:rsidRDefault="00705E7B" w:rsidP="006A296C">
            <w:pPr>
              <w:jc w:val="right"/>
              <w:rPr>
                <w:rFonts w:ascii="Arial" w:hAnsi="Arial" w:cs="Arial"/>
                <w:b/>
                <w:color w:val="000000" w:themeColor="text1"/>
                <w:sz w:val="14"/>
                <w:szCs w:val="14"/>
              </w:rPr>
            </w:pPr>
          </w:p>
        </w:tc>
        <w:tc>
          <w:tcPr>
            <w:tcW w:w="665" w:type="pct"/>
            <w:tcBorders>
              <w:top w:val="single" w:sz="4" w:space="0" w:color="auto"/>
              <w:left w:val="nil"/>
              <w:bottom w:val="single" w:sz="4" w:space="0" w:color="auto"/>
              <w:right w:val="nil"/>
            </w:tcBorders>
            <w:vAlign w:val="bottom"/>
          </w:tcPr>
          <w:p w14:paraId="6768322D" w14:textId="77777777" w:rsidR="00705E7B" w:rsidRPr="006A296C" w:rsidRDefault="00705E7B" w:rsidP="006A296C">
            <w:pPr>
              <w:jc w:val="right"/>
              <w:rPr>
                <w:rFonts w:ascii="Arial" w:hAnsi="Arial" w:cs="Arial"/>
                <w:b/>
                <w:color w:val="000000" w:themeColor="text1"/>
                <w:sz w:val="14"/>
                <w:szCs w:val="14"/>
              </w:rPr>
            </w:pPr>
          </w:p>
        </w:tc>
      </w:tr>
      <w:tr w:rsidR="003E29E0" w:rsidRPr="003E29E0" w14:paraId="0CD0781A" w14:textId="77777777" w:rsidTr="006A296C">
        <w:trPr>
          <w:trHeight w:val="67"/>
        </w:trPr>
        <w:tc>
          <w:tcPr>
            <w:tcW w:w="878" w:type="pct"/>
            <w:tcBorders>
              <w:top w:val="single" w:sz="4" w:space="0" w:color="auto"/>
              <w:left w:val="nil"/>
              <w:bottom w:val="single" w:sz="4" w:space="0" w:color="auto"/>
              <w:right w:val="nil"/>
            </w:tcBorders>
            <w:vAlign w:val="bottom"/>
            <w:hideMark/>
          </w:tcPr>
          <w:p w14:paraId="47026B85" w14:textId="77777777" w:rsidR="003E29E0" w:rsidRPr="009128F0" w:rsidRDefault="003E29E0" w:rsidP="003E29E0">
            <w:pPr>
              <w:pStyle w:val="msobodytextindent"/>
              <w:ind w:left="79" w:hanging="187"/>
              <w:jc w:val="left"/>
              <w:rPr>
                <w:rFonts w:ascii="Arial" w:hAnsi="Arial" w:cs="Arial"/>
                <w:b/>
                <w:bCs/>
                <w:color w:val="000000" w:themeColor="text1"/>
                <w:sz w:val="14"/>
                <w:szCs w:val="14"/>
              </w:rPr>
            </w:pPr>
            <w:r w:rsidRPr="009128F0">
              <w:rPr>
                <w:rFonts w:ascii="Arial" w:hAnsi="Arial" w:cs="Arial"/>
                <w:b/>
                <w:bCs/>
                <w:color w:val="000000" w:themeColor="text1"/>
                <w:sz w:val="14"/>
                <w:szCs w:val="14"/>
              </w:rPr>
              <w:t>Likidite (Açığı)/Fazlası</w:t>
            </w:r>
          </w:p>
        </w:tc>
        <w:tc>
          <w:tcPr>
            <w:tcW w:w="569" w:type="pct"/>
            <w:tcBorders>
              <w:top w:val="single" w:sz="4" w:space="0" w:color="auto"/>
              <w:left w:val="nil"/>
              <w:bottom w:val="single" w:sz="4" w:space="0" w:color="auto"/>
              <w:right w:val="nil"/>
            </w:tcBorders>
            <w:vAlign w:val="bottom"/>
          </w:tcPr>
          <w:p w14:paraId="42E3B5B1" w14:textId="1D72D254" w:rsidR="003E29E0" w:rsidRPr="006A296C" w:rsidRDefault="003E29E0"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(4.001.190)</w:t>
            </w:r>
          </w:p>
        </w:tc>
        <w:tc>
          <w:tcPr>
            <w:tcW w:w="492" w:type="pct"/>
            <w:tcBorders>
              <w:top w:val="single" w:sz="4" w:space="0" w:color="auto"/>
              <w:left w:val="nil"/>
              <w:bottom w:val="single" w:sz="4" w:space="0" w:color="auto"/>
              <w:right w:val="nil"/>
            </w:tcBorders>
            <w:vAlign w:val="bottom"/>
          </w:tcPr>
          <w:p w14:paraId="34BE221D" w14:textId="122E4164" w:rsidR="003E29E0" w:rsidRPr="006A296C" w:rsidRDefault="00EF1C18"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(12.644.603</w:t>
            </w:r>
            <w:r w:rsidR="003E29E0" w:rsidRPr="006A296C">
              <w:rPr>
                <w:rFonts w:ascii="Arial" w:hAnsi="Arial" w:cs="Arial"/>
                <w:b/>
                <w:color w:val="000000" w:themeColor="text1"/>
                <w:sz w:val="14"/>
                <w:szCs w:val="14"/>
              </w:rPr>
              <w:t>)</w:t>
            </w:r>
          </w:p>
        </w:tc>
        <w:tc>
          <w:tcPr>
            <w:tcW w:w="455" w:type="pct"/>
            <w:tcBorders>
              <w:top w:val="single" w:sz="4" w:space="0" w:color="auto"/>
              <w:left w:val="nil"/>
              <w:bottom w:val="single" w:sz="4" w:space="0" w:color="auto"/>
              <w:right w:val="nil"/>
            </w:tcBorders>
            <w:vAlign w:val="bottom"/>
          </w:tcPr>
          <w:p w14:paraId="7D2F9211" w14:textId="330005E2" w:rsidR="003E29E0" w:rsidRPr="006A296C" w:rsidRDefault="00EF1C18"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(1.442.966</w:t>
            </w:r>
            <w:r w:rsidR="003E29E0" w:rsidRPr="006A296C">
              <w:rPr>
                <w:rFonts w:ascii="Arial" w:hAnsi="Arial" w:cs="Arial"/>
                <w:b/>
                <w:color w:val="000000" w:themeColor="text1"/>
                <w:sz w:val="14"/>
                <w:szCs w:val="14"/>
              </w:rPr>
              <w:t>)</w:t>
            </w:r>
          </w:p>
        </w:tc>
        <w:tc>
          <w:tcPr>
            <w:tcW w:w="409" w:type="pct"/>
            <w:tcBorders>
              <w:top w:val="single" w:sz="4" w:space="0" w:color="auto"/>
              <w:left w:val="nil"/>
              <w:bottom w:val="single" w:sz="4" w:space="0" w:color="auto"/>
              <w:right w:val="nil"/>
            </w:tcBorders>
            <w:vAlign w:val="bottom"/>
          </w:tcPr>
          <w:p w14:paraId="250386B8" w14:textId="38167178" w:rsidR="003E29E0" w:rsidRPr="006A296C" w:rsidRDefault="003E29E0"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4.316.720</w:t>
            </w:r>
          </w:p>
        </w:tc>
        <w:tc>
          <w:tcPr>
            <w:tcW w:w="447" w:type="pct"/>
            <w:tcBorders>
              <w:top w:val="single" w:sz="4" w:space="0" w:color="auto"/>
              <w:left w:val="nil"/>
              <w:bottom w:val="single" w:sz="4" w:space="0" w:color="auto"/>
              <w:right w:val="nil"/>
            </w:tcBorders>
            <w:vAlign w:val="bottom"/>
          </w:tcPr>
          <w:p w14:paraId="13541418" w14:textId="500BDBC3" w:rsidR="003E29E0" w:rsidRPr="006A296C" w:rsidRDefault="003E29E0"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13.099.130</w:t>
            </w:r>
          </w:p>
        </w:tc>
        <w:tc>
          <w:tcPr>
            <w:tcW w:w="569" w:type="pct"/>
            <w:tcBorders>
              <w:top w:val="single" w:sz="4" w:space="0" w:color="auto"/>
              <w:left w:val="nil"/>
              <w:bottom w:val="single" w:sz="4" w:space="0" w:color="auto"/>
              <w:right w:val="nil"/>
            </w:tcBorders>
            <w:vAlign w:val="bottom"/>
          </w:tcPr>
          <w:p w14:paraId="1B9388A1" w14:textId="71FAB981" w:rsidR="003E29E0" w:rsidRPr="006A296C" w:rsidRDefault="003E29E0"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2.117.384</w:t>
            </w:r>
          </w:p>
        </w:tc>
        <w:tc>
          <w:tcPr>
            <w:tcW w:w="516" w:type="pct"/>
            <w:tcBorders>
              <w:top w:val="single" w:sz="4" w:space="0" w:color="auto"/>
              <w:left w:val="nil"/>
              <w:bottom w:val="single" w:sz="4" w:space="0" w:color="auto"/>
              <w:right w:val="nil"/>
            </w:tcBorders>
            <w:vAlign w:val="bottom"/>
          </w:tcPr>
          <w:p w14:paraId="05ED4CE7" w14:textId="3AAB78C2" w:rsidR="003E29E0" w:rsidRPr="006A296C" w:rsidRDefault="003E29E0"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(1.444.475)</w:t>
            </w:r>
          </w:p>
        </w:tc>
        <w:tc>
          <w:tcPr>
            <w:tcW w:w="665" w:type="pct"/>
            <w:tcBorders>
              <w:top w:val="single" w:sz="4" w:space="0" w:color="auto"/>
              <w:left w:val="nil"/>
              <w:bottom w:val="single" w:sz="4" w:space="0" w:color="auto"/>
              <w:right w:val="nil"/>
            </w:tcBorders>
            <w:vAlign w:val="bottom"/>
          </w:tcPr>
          <w:p w14:paraId="7BABE72C" w14:textId="38F75900" w:rsidR="003E29E0" w:rsidRPr="006A296C" w:rsidRDefault="006A296C"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w:t>
            </w:r>
          </w:p>
        </w:tc>
      </w:tr>
      <w:tr w:rsidR="00705E7B" w:rsidRPr="009128F0" w14:paraId="395C0117" w14:textId="77777777" w:rsidTr="006A296C">
        <w:trPr>
          <w:trHeight w:val="113"/>
        </w:trPr>
        <w:tc>
          <w:tcPr>
            <w:tcW w:w="878" w:type="pct"/>
            <w:tcBorders>
              <w:top w:val="single" w:sz="4" w:space="0" w:color="auto"/>
              <w:left w:val="nil"/>
              <w:bottom w:val="single" w:sz="4" w:space="0" w:color="auto"/>
              <w:right w:val="nil"/>
            </w:tcBorders>
            <w:vAlign w:val="bottom"/>
          </w:tcPr>
          <w:p w14:paraId="349C2D53" w14:textId="77777777" w:rsidR="00F1184B" w:rsidRPr="009128F0" w:rsidRDefault="00F1184B" w:rsidP="00F1184B">
            <w:pPr>
              <w:ind w:left="79" w:hanging="187"/>
              <w:jc w:val="both"/>
              <w:rPr>
                <w:rFonts w:ascii="Arial" w:hAnsi="Arial" w:cs="Arial"/>
                <w:b/>
                <w:bCs/>
                <w:color w:val="000000" w:themeColor="text1"/>
                <w:sz w:val="14"/>
                <w:szCs w:val="14"/>
                <w:lang w:eastAsia="en-US"/>
              </w:rPr>
            </w:pPr>
          </w:p>
        </w:tc>
        <w:tc>
          <w:tcPr>
            <w:tcW w:w="569" w:type="pct"/>
            <w:tcBorders>
              <w:top w:val="single" w:sz="4" w:space="0" w:color="auto"/>
              <w:left w:val="nil"/>
              <w:bottom w:val="single" w:sz="4" w:space="0" w:color="auto"/>
              <w:right w:val="nil"/>
            </w:tcBorders>
            <w:vAlign w:val="bottom"/>
          </w:tcPr>
          <w:p w14:paraId="6683A59D" w14:textId="77777777" w:rsidR="00F1184B" w:rsidRPr="003E29E0" w:rsidRDefault="00F1184B" w:rsidP="006A296C">
            <w:pPr>
              <w:jc w:val="right"/>
              <w:rPr>
                <w:rFonts w:ascii="Arial" w:hAnsi="Arial" w:cs="Arial"/>
                <w:color w:val="000000" w:themeColor="text1"/>
                <w:sz w:val="14"/>
                <w:szCs w:val="14"/>
              </w:rPr>
            </w:pPr>
          </w:p>
        </w:tc>
        <w:tc>
          <w:tcPr>
            <w:tcW w:w="492" w:type="pct"/>
            <w:tcBorders>
              <w:top w:val="single" w:sz="4" w:space="0" w:color="auto"/>
              <w:left w:val="nil"/>
              <w:bottom w:val="single" w:sz="4" w:space="0" w:color="auto"/>
              <w:right w:val="nil"/>
            </w:tcBorders>
            <w:vAlign w:val="bottom"/>
          </w:tcPr>
          <w:p w14:paraId="6375576B" w14:textId="77777777" w:rsidR="00F1184B" w:rsidRPr="003E29E0" w:rsidRDefault="00F1184B" w:rsidP="006A296C">
            <w:pPr>
              <w:jc w:val="right"/>
              <w:rPr>
                <w:rFonts w:ascii="Arial" w:hAnsi="Arial" w:cs="Arial"/>
                <w:color w:val="000000" w:themeColor="text1"/>
                <w:sz w:val="14"/>
                <w:szCs w:val="14"/>
              </w:rPr>
            </w:pPr>
          </w:p>
        </w:tc>
        <w:tc>
          <w:tcPr>
            <w:tcW w:w="455" w:type="pct"/>
            <w:tcBorders>
              <w:top w:val="single" w:sz="4" w:space="0" w:color="auto"/>
              <w:left w:val="nil"/>
              <w:bottom w:val="single" w:sz="4" w:space="0" w:color="auto"/>
              <w:right w:val="nil"/>
            </w:tcBorders>
            <w:vAlign w:val="bottom"/>
          </w:tcPr>
          <w:p w14:paraId="27A7867B" w14:textId="77777777" w:rsidR="00F1184B" w:rsidRPr="003E29E0" w:rsidRDefault="00F1184B" w:rsidP="006A296C">
            <w:pPr>
              <w:jc w:val="right"/>
              <w:rPr>
                <w:rFonts w:ascii="Arial" w:hAnsi="Arial" w:cs="Arial"/>
                <w:color w:val="000000" w:themeColor="text1"/>
                <w:sz w:val="14"/>
                <w:szCs w:val="14"/>
              </w:rPr>
            </w:pPr>
          </w:p>
        </w:tc>
        <w:tc>
          <w:tcPr>
            <w:tcW w:w="409" w:type="pct"/>
            <w:tcBorders>
              <w:top w:val="single" w:sz="4" w:space="0" w:color="auto"/>
              <w:left w:val="nil"/>
              <w:bottom w:val="single" w:sz="4" w:space="0" w:color="auto"/>
              <w:right w:val="nil"/>
            </w:tcBorders>
            <w:vAlign w:val="bottom"/>
          </w:tcPr>
          <w:p w14:paraId="60DED1A8" w14:textId="77777777" w:rsidR="00F1184B" w:rsidRPr="003E29E0" w:rsidRDefault="00F1184B" w:rsidP="006A296C">
            <w:pPr>
              <w:jc w:val="right"/>
              <w:rPr>
                <w:rFonts w:ascii="Arial" w:hAnsi="Arial" w:cs="Arial"/>
                <w:color w:val="000000" w:themeColor="text1"/>
                <w:sz w:val="14"/>
                <w:szCs w:val="14"/>
              </w:rPr>
            </w:pPr>
          </w:p>
        </w:tc>
        <w:tc>
          <w:tcPr>
            <w:tcW w:w="447" w:type="pct"/>
            <w:tcBorders>
              <w:top w:val="single" w:sz="4" w:space="0" w:color="auto"/>
              <w:left w:val="nil"/>
              <w:bottom w:val="single" w:sz="4" w:space="0" w:color="auto"/>
              <w:right w:val="nil"/>
            </w:tcBorders>
            <w:vAlign w:val="bottom"/>
          </w:tcPr>
          <w:p w14:paraId="5F1E03FA" w14:textId="77777777" w:rsidR="00F1184B" w:rsidRPr="003E29E0" w:rsidRDefault="00F1184B" w:rsidP="006A296C">
            <w:pPr>
              <w:jc w:val="right"/>
              <w:rPr>
                <w:rFonts w:ascii="Arial" w:hAnsi="Arial" w:cs="Arial"/>
                <w:color w:val="000000" w:themeColor="text1"/>
                <w:sz w:val="14"/>
                <w:szCs w:val="14"/>
              </w:rPr>
            </w:pPr>
          </w:p>
        </w:tc>
        <w:tc>
          <w:tcPr>
            <w:tcW w:w="569" w:type="pct"/>
            <w:tcBorders>
              <w:top w:val="single" w:sz="4" w:space="0" w:color="auto"/>
              <w:left w:val="nil"/>
              <w:bottom w:val="single" w:sz="4" w:space="0" w:color="auto"/>
              <w:right w:val="nil"/>
            </w:tcBorders>
            <w:vAlign w:val="bottom"/>
          </w:tcPr>
          <w:p w14:paraId="1D8B87E2" w14:textId="77777777" w:rsidR="00F1184B" w:rsidRPr="003E29E0" w:rsidRDefault="00F1184B" w:rsidP="006A296C">
            <w:pPr>
              <w:jc w:val="right"/>
              <w:rPr>
                <w:rFonts w:ascii="Arial" w:hAnsi="Arial" w:cs="Arial"/>
                <w:color w:val="000000" w:themeColor="text1"/>
                <w:sz w:val="14"/>
                <w:szCs w:val="14"/>
              </w:rPr>
            </w:pPr>
          </w:p>
        </w:tc>
        <w:tc>
          <w:tcPr>
            <w:tcW w:w="516" w:type="pct"/>
            <w:tcBorders>
              <w:top w:val="single" w:sz="4" w:space="0" w:color="auto"/>
              <w:left w:val="nil"/>
              <w:bottom w:val="single" w:sz="4" w:space="0" w:color="auto"/>
              <w:right w:val="nil"/>
            </w:tcBorders>
            <w:vAlign w:val="bottom"/>
          </w:tcPr>
          <w:p w14:paraId="0CE89876" w14:textId="77777777" w:rsidR="00F1184B" w:rsidRPr="003E29E0" w:rsidRDefault="00F1184B" w:rsidP="006A296C">
            <w:pPr>
              <w:jc w:val="right"/>
              <w:rPr>
                <w:rFonts w:ascii="Arial" w:hAnsi="Arial" w:cs="Arial"/>
                <w:color w:val="000000" w:themeColor="text1"/>
                <w:sz w:val="14"/>
                <w:szCs w:val="14"/>
              </w:rPr>
            </w:pPr>
          </w:p>
        </w:tc>
        <w:tc>
          <w:tcPr>
            <w:tcW w:w="665" w:type="pct"/>
            <w:tcBorders>
              <w:top w:val="single" w:sz="4" w:space="0" w:color="auto"/>
              <w:left w:val="nil"/>
              <w:bottom w:val="single" w:sz="4" w:space="0" w:color="auto"/>
              <w:right w:val="nil"/>
            </w:tcBorders>
            <w:vAlign w:val="bottom"/>
          </w:tcPr>
          <w:p w14:paraId="522D928D" w14:textId="77777777" w:rsidR="00F1184B" w:rsidRPr="003E29E0" w:rsidRDefault="00F1184B" w:rsidP="006A296C">
            <w:pPr>
              <w:jc w:val="right"/>
              <w:rPr>
                <w:rFonts w:ascii="Arial" w:hAnsi="Arial" w:cs="Arial"/>
                <w:color w:val="000000" w:themeColor="text1"/>
                <w:sz w:val="14"/>
                <w:szCs w:val="14"/>
              </w:rPr>
            </w:pPr>
          </w:p>
        </w:tc>
      </w:tr>
      <w:tr w:rsidR="006A296C" w:rsidRPr="00A96C83" w14:paraId="7E54A1F7" w14:textId="77777777" w:rsidTr="006A296C">
        <w:trPr>
          <w:trHeight w:val="113"/>
        </w:trPr>
        <w:tc>
          <w:tcPr>
            <w:tcW w:w="878" w:type="pct"/>
            <w:tcBorders>
              <w:top w:val="single" w:sz="4" w:space="0" w:color="auto"/>
              <w:left w:val="nil"/>
              <w:bottom w:val="single" w:sz="4" w:space="0" w:color="auto"/>
              <w:right w:val="nil"/>
            </w:tcBorders>
            <w:vAlign w:val="bottom"/>
            <w:hideMark/>
          </w:tcPr>
          <w:p w14:paraId="19A2AF57" w14:textId="77777777" w:rsidR="006A296C" w:rsidRPr="009128F0" w:rsidRDefault="006A296C" w:rsidP="006A296C">
            <w:pPr>
              <w:pStyle w:val="msobodytextindent"/>
              <w:ind w:left="-108" w:firstLine="0"/>
              <w:jc w:val="left"/>
              <w:rPr>
                <w:rFonts w:ascii="Arial" w:hAnsi="Arial" w:cs="Arial"/>
                <w:b/>
                <w:snapToGrid w:val="0"/>
                <w:color w:val="000000" w:themeColor="text1"/>
                <w:sz w:val="14"/>
                <w:szCs w:val="14"/>
              </w:rPr>
            </w:pPr>
            <w:r w:rsidRPr="009128F0">
              <w:rPr>
                <w:rFonts w:ascii="Arial" w:hAnsi="Arial" w:cs="Arial"/>
                <w:b/>
                <w:bCs/>
                <w:color w:val="000000" w:themeColor="text1"/>
                <w:sz w:val="14"/>
                <w:szCs w:val="14"/>
              </w:rPr>
              <w:t>Net Bilanço Dışı Pozisyonu</w:t>
            </w:r>
          </w:p>
        </w:tc>
        <w:tc>
          <w:tcPr>
            <w:tcW w:w="569" w:type="pct"/>
            <w:tcBorders>
              <w:top w:val="single" w:sz="4" w:space="0" w:color="auto"/>
              <w:left w:val="nil"/>
              <w:bottom w:val="single" w:sz="4" w:space="0" w:color="auto"/>
              <w:right w:val="nil"/>
            </w:tcBorders>
            <w:vAlign w:val="bottom"/>
          </w:tcPr>
          <w:p w14:paraId="112D6A3C" w14:textId="215F1CB9" w:rsidR="006A296C" w:rsidRPr="00CA550E" w:rsidRDefault="006A296C" w:rsidP="006A296C">
            <w:pPr>
              <w:jc w:val="right"/>
              <w:rPr>
                <w:rFonts w:ascii="Arial" w:hAnsi="Arial" w:cs="Arial"/>
                <w:b/>
                <w:color w:val="000000" w:themeColor="text1"/>
                <w:sz w:val="14"/>
                <w:szCs w:val="14"/>
              </w:rPr>
            </w:pPr>
            <w:r w:rsidRPr="00CA550E">
              <w:rPr>
                <w:rFonts w:ascii="Arial" w:hAnsi="Arial" w:cs="Arial"/>
                <w:b/>
                <w:color w:val="000000" w:themeColor="text1"/>
                <w:sz w:val="14"/>
                <w:szCs w:val="14"/>
              </w:rPr>
              <w:t>-</w:t>
            </w:r>
          </w:p>
        </w:tc>
        <w:tc>
          <w:tcPr>
            <w:tcW w:w="492" w:type="pct"/>
            <w:tcBorders>
              <w:top w:val="single" w:sz="4" w:space="0" w:color="auto"/>
              <w:left w:val="nil"/>
              <w:bottom w:val="single" w:sz="4" w:space="0" w:color="auto"/>
              <w:right w:val="nil"/>
            </w:tcBorders>
            <w:vAlign w:val="bottom"/>
          </w:tcPr>
          <w:p w14:paraId="16513A2B" w14:textId="0B44B0A3" w:rsidR="006A296C" w:rsidRPr="00CA550E" w:rsidRDefault="006A296C" w:rsidP="006A296C">
            <w:pPr>
              <w:jc w:val="right"/>
              <w:rPr>
                <w:rFonts w:ascii="Arial" w:hAnsi="Arial" w:cs="Arial"/>
                <w:b/>
                <w:color w:val="000000" w:themeColor="text1"/>
                <w:sz w:val="14"/>
                <w:szCs w:val="14"/>
              </w:rPr>
            </w:pPr>
            <w:r w:rsidRPr="00CA550E">
              <w:rPr>
                <w:rFonts w:ascii="Arial" w:hAnsi="Arial" w:cs="Arial"/>
                <w:b/>
                <w:color w:val="000000" w:themeColor="text1"/>
                <w:sz w:val="14"/>
                <w:szCs w:val="14"/>
              </w:rPr>
              <w:t>(1.754)</w:t>
            </w:r>
          </w:p>
        </w:tc>
        <w:tc>
          <w:tcPr>
            <w:tcW w:w="455" w:type="pct"/>
            <w:tcBorders>
              <w:top w:val="single" w:sz="4" w:space="0" w:color="auto"/>
              <w:left w:val="nil"/>
              <w:bottom w:val="single" w:sz="4" w:space="0" w:color="auto"/>
              <w:right w:val="nil"/>
            </w:tcBorders>
            <w:vAlign w:val="bottom"/>
          </w:tcPr>
          <w:p w14:paraId="45314A34" w14:textId="65391E1A" w:rsidR="006A296C" w:rsidRPr="00CA550E" w:rsidRDefault="006A296C" w:rsidP="006A296C">
            <w:pPr>
              <w:jc w:val="right"/>
              <w:rPr>
                <w:rFonts w:ascii="Arial" w:hAnsi="Arial" w:cs="Arial"/>
                <w:b/>
                <w:color w:val="000000" w:themeColor="text1"/>
                <w:sz w:val="14"/>
                <w:szCs w:val="14"/>
              </w:rPr>
            </w:pPr>
            <w:r w:rsidRPr="00CA550E">
              <w:rPr>
                <w:rFonts w:ascii="Arial" w:hAnsi="Arial" w:cs="Arial"/>
                <w:b/>
                <w:color w:val="000000" w:themeColor="text1"/>
                <w:sz w:val="14"/>
                <w:szCs w:val="14"/>
              </w:rPr>
              <w:t>(1.097)</w:t>
            </w:r>
          </w:p>
        </w:tc>
        <w:tc>
          <w:tcPr>
            <w:tcW w:w="409" w:type="pct"/>
            <w:tcBorders>
              <w:top w:val="single" w:sz="4" w:space="0" w:color="auto"/>
              <w:left w:val="nil"/>
              <w:bottom w:val="single" w:sz="4" w:space="0" w:color="auto"/>
              <w:right w:val="nil"/>
            </w:tcBorders>
            <w:vAlign w:val="bottom"/>
          </w:tcPr>
          <w:p w14:paraId="0EF88AC7" w14:textId="0D3F8DAE" w:rsidR="006A296C" w:rsidRPr="00CA550E" w:rsidRDefault="006A296C" w:rsidP="006A296C">
            <w:pPr>
              <w:jc w:val="right"/>
              <w:rPr>
                <w:rFonts w:ascii="Arial" w:hAnsi="Arial" w:cs="Arial"/>
                <w:b/>
                <w:color w:val="000000" w:themeColor="text1"/>
                <w:sz w:val="14"/>
                <w:szCs w:val="14"/>
              </w:rPr>
            </w:pPr>
            <w:r w:rsidRPr="00CA550E">
              <w:rPr>
                <w:rFonts w:ascii="Arial" w:hAnsi="Arial" w:cs="Arial"/>
                <w:b/>
                <w:color w:val="000000" w:themeColor="text1"/>
                <w:sz w:val="14"/>
                <w:szCs w:val="14"/>
              </w:rPr>
              <w:t>-</w:t>
            </w:r>
          </w:p>
        </w:tc>
        <w:tc>
          <w:tcPr>
            <w:tcW w:w="447" w:type="pct"/>
            <w:tcBorders>
              <w:top w:val="single" w:sz="4" w:space="0" w:color="auto"/>
              <w:left w:val="nil"/>
              <w:bottom w:val="single" w:sz="4" w:space="0" w:color="auto"/>
              <w:right w:val="nil"/>
            </w:tcBorders>
            <w:vAlign w:val="bottom"/>
          </w:tcPr>
          <w:p w14:paraId="6FF0BE9F" w14:textId="53C36521" w:rsidR="006A296C" w:rsidRPr="00CA550E" w:rsidRDefault="006A296C" w:rsidP="006A296C">
            <w:pPr>
              <w:jc w:val="right"/>
              <w:rPr>
                <w:rFonts w:ascii="Arial" w:hAnsi="Arial" w:cs="Arial"/>
                <w:b/>
                <w:color w:val="000000" w:themeColor="text1"/>
                <w:sz w:val="14"/>
                <w:szCs w:val="14"/>
              </w:rPr>
            </w:pPr>
            <w:r w:rsidRPr="00CA550E">
              <w:rPr>
                <w:rFonts w:ascii="Arial" w:hAnsi="Arial" w:cs="Arial"/>
                <w:b/>
                <w:color w:val="000000" w:themeColor="text1"/>
                <w:sz w:val="14"/>
                <w:szCs w:val="14"/>
              </w:rPr>
              <w:t>-</w:t>
            </w:r>
          </w:p>
        </w:tc>
        <w:tc>
          <w:tcPr>
            <w:tcW w:w="569" w:type="pct"/>
            <w:tcBorders>
              <w:top w:val="single" w:sz="4" w:space="0" w:color="auto"/>
              <w:left w:val="nil"/>
              <w:bottom w:val="single" w:sz="4" w:space="0" w:color="auto"/>
              <w:right w:val="nil"/>
            </w:tcBorders>
            <w:vAlign w:val="bottom"/>
          </w:tcPr>
          <w:p w14:paraId="01CDBACC" w14:textId="259EFEEB" w:rsidR="006A296C" w:rsidRPr="00CA550E" w:rsidRDefault="006A296C" w:rsidP="006A296C">
            <w:pPr>
              <w:jc w:val="right"/>
              <w:rPr>
                <w:rFonts w:ascii="Arial" w:hAnsi="Arial" w:cs="Arial"/>
                <w:b/>
                <w:color w:val="000000" w:themeColor="text1"/>
                <w:sz w:val="14"/>
                <w:szCs w:val="14"/>
              </w:rPr>
            </w:pPr>
            <w:r w:rsidRPr="00CA550E">
              <w:rPr>
                <w:rFonts w:ascii="Arial" w:hAnsi="Arial" w:cs="Arial"/>
                <w:b/>
                <w:color w:val="000000" w:themeColor="text1"/>
                <w:sz w:val="14"/>
                <w:szCs w:val="14"/>
              </w:rPr>
              <w:t>-</w:t>
            </w:r>
          </w:p>
        </w:tc>
        <w:tc>
          <w:tcPr>
            <w:tcW w:w="516" w:type="pct"/>
            <w:tcBorders>
              <w:top w:val="single" w:sz="4" w:space="0" w:color="auto"/>
              <w:left w:val="nil"/>
              <w:bottom w:val="single" w:sz="4" w:space="0" w:color="auto"/>
              <w:right w:val="nil"/>
            </w:tcBorders>
            <w:vAlign w:val="bottom"/>
          </w:tcPr>
          <w:p w14:paraId="4C83E047" w14:textId="3283F22C" w:rsidR="006A296C" w:rsidRPr="00CA550E" w:rsidRDefault="006A296C" w:rsidP="006A296C">
            <w:pPr>
              <w:jc w:val="right"/>
              <w:rPr>
                <w:rFonts w:ascii="Arial" w:hAnsi="Arial" w:cs="Arial"/>
                <w:b/>
                <w:color w:val="000000" w:themeColor="text1"/>
                <w:sz w:val="14"/>
                <w:szCs w:val="14"/>
              </w:rPr>
            </w:pPr>
            <w:r w:rsidRPr="00CA550E">
              <w:rPr>
                <w:rFonts w:ascii="Arial" w:hAnsi="Arial" w:cs="Arial"/>
                <w:b/>
                <w:color w:val="000000" w:themeColor="text1"/>
                <w:sz w:val="14"/>
                <w:szCs w:val="14"/>
              </w:rPr>
              <w:t>-</w:t>
            </w:r>
          </w:p>
        </w:tc>
        <w:tc>
          <w:tcPr>
            <w:tcW w:w="665" w:type="pct"/>
            <w:tcBorders>
              <w:top w:val="single" w:sz="4" w:space="0" w:color="auto"/>
              <w:left w:val="nil"/>
              <w:bottom w:val="single" w:sz="4" w:space="0" w:color="auto"/>
              <w:right w:val="nil"/>
            </w:tcBorders>
            <w:vAlign w:val="bottom"/>
          </w:tcPr>
          <w:p w14:paraId="7A3FD829" w14:textId="64440CFD" w:rsidR="006A296C" w:rsidRPr="00CA550E" w:rsidRDefault="006A296C" w:rsidP="006A296C">
            <w:pPr>
              <w:jc w:val="right"/>
              <w:rPr>
                <w:rFonts w:ascii="Arial" w:hAnsi="Arial" w:cs="Arial"/>
                <w:b/>
                <w:color w:val="000000" w:themeColor="text1"/>
                <w:sz w:val="14"/>
                <w:szCs w:val="14"/>
              </w:rPr>
            </w:pPr>
            <w:r w:rsidRPr="00CA550E">
              <w:rPr>
                <w:rFonts w:ascii="Arial" w:hAnsi="Arial" w:cs="Arial"/>
                <w:b/>
                <w:color w:val="000000" w:themeColor="text1"/>
                <w:sz w:val="14"/>
                <w:szCs w:val="14"/>
              </w:rPr>
              <w:t>(2.851)</w:t>
            </w:r>
          </w:p>
        </w:tc>
      </w:tr>
      <w:tr w:rsidR="006A296C" w:rsidRPr="00A96C83" w14:paraId="3401447E" w14:textId="77777777" w:rsidTr="006A296C">
        <w:trPr>
          <w:trHeight w:val="113"/>
        </w:trPr>
        <w:tc>
          <w:tcPr>
            <w:tcW w:w="878" w:type="pct"/>
            <w:tcBorders>
              <w:top w:val="single" w:sz="4" w:space="0" w:color="auto"/>
              <w:left w:val="nil"/>
              <w:bottom w:val="nil"/>
              <w:right w:val="nil"/>
            </w:tcBorders>
            <w:vAlign w:val="bottom"/>
            <w:hideMark/>
          </w:tcPr>
          <w:p w14:paraId="0FD6715A" w14:textId="77777777" w:rsidR="006A296C" w:rsidRPr="009128F0" w:rsidRDefault="006A296C" w:rsidP="006A296C">
            <w:pPr>
              <w:rPr>
                <w:rFonts w:ascii="Arial" w:hAnsi="Arial" w:cs="Arial"/>
                <w:snapToGrid w:val="0"/>
                <w:color w:val="000000" w:themeColor="text1"/>
                <w:sz w:val="14"/>
                <w:szCs w:val="14"/>
                <w:lang w:eastAsia="en-US"/>
              </w:rPr>
            </w:pPr>
            <w:r w:rsidRPr="009128F0">
              <w:rPr>
                <w:rFonts w:ascii="Arial" w:hAnsi="Arial" w:cs="Arial"/>
                <w:snapToGrid w:val="0"/>
                <w:color w:val="000000" w:themeColor="text1"/>
                <w:sz w:val="14"/>
                <w:szCs w:val="14"/>
                <w:lang w:eastAsia="en-US"/>
              </w:rPr>
              <w:t>Türev Finansal Araçlardan Alacaklar</w:t>
            </w:r>
          </w:p>
        </w:tc>
        <w:tc>
          <w:tcPr>
            <w:tcW w:w="569" w:type="pct"/>
            <w:tcBorders>
              <w:top w:val="single" w:sz="4" w:space="0" w:color="auto"/>
              <w:left w:val="nil"/>
              <w:bottom w:val="nil"/>
              <w:right w:val="nil"/>
            </w:tcBorders>
            <w:vAlign w:val="bottom"/>
          </w:tcPr>
          <w:p w14:paraId="30C73D79" w14:textId="4AFA636E" w:rsidR="006A296C" w:rsidRPr="00A96C83" w:rsidRDefault="006A296C" w:rsidP="006A296C">
            <w:pPr>
              <w:jc w:val="right"/>
              <w:rPr>
                <w:rFonts w:ascii="Arial" w:hAnsi="Arial" w:cs="Arial"/>
                <w:color w:val="000000" w:themeColor="text1"/>
                <w:sz w:val="14"/>
                <w:szCs w:val="14"/>
              </w:rPr>
            </w:pPr>
            <w:r w:rsidRPr="00CB283B">
              <w:rPr>
                <w:rFonts w:ascii="Arial" w:hAnsi="Arial" w:cs="Arial"/>
                <w:color w:val="000000" w:themeColor="text1"/>
                <w:sz w:val="14"/>
                <w:szCs w:val="14"/>
              </w:rPr>
              <w:t>-</w:t>
            </w:r>
          </w:p>
        </w:tc>
        <w:tc>
          <w:tcPr>
            <w:tcW w:w="492" w:type="pct"/>
            <w:tcBorders>
              <w:top w:val="single" w:sz="4" w:space="0" w:color="auto"/>
              <w:left w:val="nil"/>
              <w:bottom w:val="nil"/>
              <w:right w:val="nil"/>
            </w:tcBorders>
            <w:vAlign w:val="bottom"/>
          </w:tcPr>
          <w:p w14:paraId="668E1223" w14:textId="7487645C"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481.447</w:t>
            </w:r>
          </w:p>
        </w:tc>
        <w:tc>
          <w:tcPr>
            <w:tcW w:w="455" w:type="pct"/>
            <w:tcBorders>
              <w:top w:val="single" w:sz="4" w:space="0" w:color="auto"/>
              <w:left w:val="nil"/>
              <w:bottom w:val="nil"/>
              <w:right w:val="nil"/>
            </w:tcBorders>
            <w:vAlign w:val="bottom"/>
          </w:tcPr>
          <w:p w14:paraId="735AB7FB" w14:textId="092220ED"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201.023</w:t>
            </w:r>
          </w:p>
        </w:tc>
        <w:tc>
          <w:tcPr>
            <w:tcW w:w="409" w:type="pct"/>
            <w:tcBorders>
              <w:top w:val="single" w:sz="4" w:space="0" w:color="auto"/>
              <w:left w:val="nil"/>
              <w:bottom w:val="nil"/>
              <w:right w:val="nil"/>
            </w:tcBorders>
            <w:vAlign w:val="bottom"/>
          </w:tcPr>
          <w:p w14:paraId="7A510E44" w14:textId="3E9A14DE" w:rsidR="006A296C" w:rsidRPr="00A96C83" w:rsidRDefault="006A296C" w:rsidP="006A296C">
            <w:pPr>
              <w:jc w:val="right"/>
              <w:rPr>
                <w:rFonts w:ascii="Arial" w:hAnsi="Arial" w:cs="Arial"/>
                <w:color w:val="000000" w:themeColor="text1"/>
                <w:sz w:val="14"/>
                <w:szCs w:val="14"/>
              </w:rPr>
            </w:pPr>
            <w:r w:rsidRPr="00C814C6">
              <w:rPr>
                <w:rFonts w:ascii="Arial" w:hAnsi="Arial" w:cs="Arial"/>
                <w:color w:val="000000" w:themeColor="text1"/>
                <w:sz w:val="14"/>
                <w:szCs w:val="14"/>
              </w:rPr>
              <w:t>-</w:t>
            </w:r>
          </w:p>
        </w:tc>
        <w:tc>
          <w:tcPr>
            <w:tcW w:w="447" w:type="pct"/>
            <w:tcBorders>
              <w:top w:val="single" w:sz="4" w:space="0" w:color="auto"/>
              <w:left w:val="nil"/>
              <w:bottom w:val="nil"/>
              <w:right w:val="nil"/>
            </w:tcBorders>
            <w:vAlign w:val="bottom"/>
          </w:tcPr>
          <w:p w14:paraId="129D5119" w14:textId="763F1CFF" w:rsidR="006A296C" w:rsidRPr="00A96C83" w:rsidRDefault="006A296C" w:rsidP="006A296C">
            <w:pPr>
              <w:jc w:val="right"/>
              <w:rPr>
                <w:rFonts w:ascii="Arial" w:hAnsi="Arial" w:cs="Arial"/>
                <w:color w:val="000000" w:themeColor="text1"/>
                <w:sz w:val="14"/>
                <w:szCs w:val="14"/>
              </w:rPr>
            </w:pPr>
            <w:r w:rsidRPr="00C814C6">
              <w:rPr>
                <w:rFonts w:ascii="Arial" w:hAnsi="Arial" w:cs="Arial"/>
                <w:color w:val="000000" w:themeColor="text1"/>
                <w:sz w:val="14"/>
                <w:szCs w:val="14"/>
              </w:rPr>
              <w:t>-</w:t>
            </w:r>
          </w:p>
        </w:tc>
        <w:tc>
          <w:tcPr>
            <w:tcW w:w="569" w:type="pct"/>
            <w:tcBorders>
              <w:top w:val="single" w:sz="4" w:space="0" w:color="auto"/>
              <w:left w:val="nil"/>
              <w:bottom w:val="nil"/>
              <w:right w:val="nil"/>
            </w:tcBorders>
            <w:vAlign w:val="bottom"/>
          </w:tcPr>
          <w:p w14:paraId="383CF271" w14:textId="0705B6FD" w:rsidR="006A296C" w:rsidRPr="00A96C83" w:rsidRDefault="006A296C" w:rsidP="006A296C">
            <w:pPr>
              <w:jc w:val="right"/>
              <w:rPr>
                <w:rFonts w:ascii="Arial" w:hAnsi="Arial" w:cs="Arial"/>
                <w:color w:val="000000" w:themeColor="text1"/>
                <w:sz w:val="14"/>
                <w:szCs w:val="14"/>
              </w:rPr>
            </w:pPr>
            <w:r w:rsidRPr="00C814C6">
              <w:rPr>
                <w:rFonts w:ascii="Arial" w:hAnsi="Arial" w:cs="Arial"/>
                <w:color w:val="000000" w:themeColor="text1"/>
                <w:sz w:val="14"/>
                <w:szCs w:val="14"/>
              </w:rPr>
              <w:t>-</w:t>
            </w:r>
          </w:p>
        </w:tc>
        <w:tc>
          <w:tcPr>
            <w:tcW w:w="516" w:type="pct"/>
            <w:tcBorders>
              <w:top w:val="single" w:sz="4" w:space="0" w:color="auto"/>
              <w:left w:val="nil"/>
              <w:bottom w:val="nil"/>
              <w:right w:val="nil"/>
            </w:tcBorders>
            <w:vAlign w:val="bottom"/>
          </w:tcPr>
          <w:p w14:paraId="152DA209" w14:textId="70D27A96" w:rsidR="006A296C" w:rsidRPr="00A96C83" w:rsidRDefault="006A296C" w:rsidP="006A296C">
            <w:pPr>
              <w:jc w:val="right"/>
              <w:rPr>
                <w:rFonts w:ascii="Arial" w:hAnsi="Arial" w:cs="Arial"/>
                <w:color w:val="000000" w:themeColor="text1"/>
                <w:sz w:val="14"/>
                <w:szCs w:val="14"/>
              </w:rPr>
            </w:pPr>
            <w:r w:rsidRPr="00C814C6">
              <w:rPr>
                <w:rFonts w:ascii="Arial" w:hAnsi="Arial" w:cs="Arial"/>
                <w:color w:val="000000" w:themeColor="text1"/>
                <w:sz w:val="14"/>
                <w:szCs w:val="14"/>
              </w:rPr>
              <w:t>-</w:t>
            </w:r>
          </w:p>
        </w:tc>
        <w:tc>
          <w:tcPr>
            <w:tcW w:w="665" w:type="pct"/>
            <w:tcBorders>
              <w:top w:val="single" w:sz="4" w:space="0" w:color="auto"/>
              <w:left w:val="nil"/>
              <w:bottom w:val="nil"/>
              <w:right w:val="nil"/>
            </w:tcBorders>
            <w:vAlign w:val="bottom"/>
          </w:tcPr>
          <w:p w14:paraId="12ADE39A" w14:textId="77340D29"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682.470</w:t>
            </w:r>
          </w:p>
        </w:tc>
      </w:tr>
      <w:tr w:rsidR="006A296C" w:rsidRPr="00A96C83" w14:paraId="0AC592A2" w14:textId="77777777" w:rsidTr="006A296C">
        <w:trPr>
          <w:trHeight w:val="113"/>
        </w:trPr>
        <w:tc>
          <w:tcPr>
            <w:tcW w:w="878" w:type="pct"/>
            <w:tcBorders>
              <w:bottom w:val="single" w:sz="4" w:space="0" w:color="auto"/>
            </w:tcBorders>
            <w:vAlign w:val="bottom"/>
            <w:hideMark/>
          </w:tcPr>
          <w:p w14:paraId="2FAD5C6F" w14:textId="77777777" w:rsidR="006A296C" w:rsidRPr="009128F0" w:rsidRDefault="006A296C" w:rsidP="006A296C">
            <w:pPr>
              <w:rPr>
                <w:rFonts w:ascii="Arial" w:hAnsi="Arial" w:cs="Arial"/>
                <w:snapToGrid w:val="0"/>
                <w:color w:val="000000" w:themeColor="text1"/>
                <w:sz w:val="14"/>
                <w:szCs w:val="14"/>
                <w:lang w:eastAsia="en-US"/>
              </w:rPr>
            </w:pPr>
            <w:r w:rsidRPr="009128F0">
              <w:rPr>
                <w:rFonts w:ascii="Arial" w:hAnsi="Arial" w:cs="Arial"/>
                <w:snapToGrid w:val="0"/>
                <w:color w:val="000000" w:themeColor="text1"/>
                <w:sz w:val="14"/>
                <w:szCs w:val="14"/>
                <w:lang w:eastAsia="en-US"/>
              </w:rPr>
              <w:t>Türev Finansal Araçlardan Borçlar</w:t>
            </w:r>
          </w:p>
        </w:tc>
        <w:tc>
          <w:tcPr>
            <w:tcW w:w="569" w:type="pct"/>
            <w:tcBorders>
              <w:bottom w:val="single" w:sz="4" w:space="0" w:color="auto"/>
            </w:tcBorders>
            <w:vAlign w:val="bottom"/>
          </w:tcPr>
          <w:p w14:paraId="28BFCCD1" w14:textId="695C00E5" w:rsidR="006A296C" w:rsidRPr="00A96C83" w:rsidRDefault="006A296C" w:rsidP="006A296C">
            <w:pPr>
              <w:jc w:val="right"/>
              <w:rPr>
                <w:rFonts w:ascii="Arial" w:hAnsi="Arial" w:cs="Arial"/>
                <w:color w:val="000000" w:themeColor="text1"/>
                <w:sz w:val="14"/>
                <w:szCs w:val="14"/>
              </w:rPr>
            </w:pPr>
            <w:r w:rsidRPr="00CB283B">
              <w:rPr>
                <w:rFonts w:ascii="Arial" w:hAnsi="Arial" w:cs="Arial"/>
                <w:color w:val="000000" w:themeColor="text1"/>
                <w:sz w:val="14"/>
                <w:szCs w:val="14"/>
              </w:rPr>
              <w:t>-</w:t>
            </w:r>
          </w:p>
        </w:tc>
        <w:tc>
          <w:tcPr>
            <w:tcW w:w="492" w:type="pct"/>
            <w:tcBorders>
              <w:bottom w:val="single" w:sz="4" w:space="0" w:color="auto"/>
            </w:tcBorders>
            <w:vAlign w:val="bottom"/>
          </w:tcPr>
          <w:p w14:paraId="61213422" w14:textId="7FEC02FB"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483.201</w:t>
            </w:r>
          </w:p>
        </w:tc>
        <w:tc>
          <w:tcPr>
            <w:tcW w:w="455" w:type="pct"/>
            <w:tcBorders>
              <w:bottom w:val="single" w:sz="4" w:space="0" w:color="auto"/>
            </w:tcBorders>
            <w:vAlign w:val="bottom"/>
          </w:tcPr>
          <w:p w14:paraId="51D9DDC2" w14:textId="1C3B61A7"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202.120</w:t>
            </w:r>
          </w:p>
        </w:tc>
        <w:tc>
          <w:tcPr>
            <w:tcW w:w="409" w:type="pct"/>
            <w:tcBorders>
              <w:bottom w:val="single" w:sz="4" w:space="0" w:color="auto"/>
            </w:tcBorders>
            <w:vAlign w:val="bottom"/>
          </w:tcPr>
          <w:p w14:paraId="2E1D3A6A" w14:textId="283D19A2" w:rsidR="006A296C" w:rsidRPr="00A96C83" w:rsidRDefault="006A296C" w:rsidP="006A296C">
            <w:pPr>
              <w:jc w:val="right"/>
              <w:rPr>
                <w:rFonts w:ascii="Arial" w:hAnsi="Arial" w:cs="Arial"/>
                <w:color w:val="000000" w:themeColor="text1"/>
                <w:sz w:val="14"/>
                <w:szCs w:val="14"/>
              </w:rPr>
            </w:pPr>
            <w:r w:rsidRPr="00C814C6">
              <w:rPr>
                <w:rFonts w:ascii="Arial" w:hAnsi="Arial" w:cs="Arial"/>
                <w:color w:val="000000" w:themeColor="text1"/>
                <w:sz w:val="14"/>
                <w:szCs w:val="14"/>
              </w:rPr>
              <w:t>-</w:t>
            </w:r>
          </w:p>
        </w:tc>
        <w:tc>
          <w:tcPr>
            <w:tcW w:w="447" w:type="pct"/>
            <w:tcBorders>
              <w:bottom w:val="single" w:sz="4" w:space="0" w:color="auto"/>
            </w:tcBorders>
            <w:vAlign w:val="bottom"/>
          </w:tcPr>
          <w:p w14:paraId="3256AD4E" w14:textId="65C614BC" w:rsidR="006A296C" w:rsidRPr="00A96C83" w:rsidRDefault="006A296C" w:rsidP="006A296C">
            <w:pPr>
              <w:jc w:val="right"/>
              <w:rPr>
                <w:rFonts w:ascii="Arial" w:hAnsi="Arial" w:cs="Arial"/>
                <w:color w:val="000000" w:themeColor="text1"/>
                <w:sz w:val="14"/>
                <w:szCs w:val="14"/>
              </w:rPr>
            </w:pPr>
            <w:r w:rsidRPr="00C814C6">
              <w:rPr>
                <w:rFonts w:ascii="Arial" w:hAnsi="Arial" w:cs="Arial"/>
                <w:color w:val="000000" w:themeColor="text1"/>
                <w:sz w:val="14"/>
                <w:szCs w:val="14"/>
              </w:rPr>
              <w:t>-</w:t>
            </w:r>
          </w:p>
        </w:tc>
        <w:tc>
          <w:tcPr>
            <w:tcW w:w="569" w:type="pct"/>
            <w:tcBorders>
              <w:bottom w:val="single" w:sz="4" w:space="0" w:color="auto"/>
            </w:tcBorders>
            <w:vAlign w:val="bottom"/>
          </w:tcPr>
          <w:p w14:paraId="42435709" w14:textId="0536502D" w:rsidR="006A296C" w:rsidRPr="00A96C83" w:rsidRDefault="006A296C" w:rsidP="006A296C">
            <w:pPr>
              <w:jc w:val="right"/>
              <w:rPr>
                <w:rFonts w:ascii="Arial" w:hAnsi="Arial" w:cs="Arial"/>
                <w:color w:val="000000" w:themeColor="text1"/>
                <w:sz w:val="14"/>
                <w:szCs w:val="14"/>
              </w:rPr>
            </w:pPr>
            <w:r w:rsidRPr="00C814C6">
              <w:rPr>
                <w:rFonts w:ascii="Arial" w:hAnsi="Arial" w:cs="Arial"/>
                <w:color w:val="000000" w:themeColor="text1"/>
                <w:sz w:val="14"/>
                <w:szCs w:val="14"/>
              </w:rPr>
              <w:t>-</w:t>
            </w:r>
          </w:p>
        </w:tc>
        <w:tc>
          <w:tcPr>
            <w:tcW w:w="516" w:type="pct"/>
            <w:tcBorders>
              <w:bottom w:val="single" w:sz="4" w:space="0" w:color="auto"/>
            </w:tcBorders>
            <w:vAlign w:val="bottom"/>
          </w:tcPr>
          <w:p w14:paraId="2C6EDBF9" w14:textId="382D5500" w:rsidR="006A296C" w:rsidRPr="00A96C83" w:rsidRDefault="006A296C" w:rsidP="006A296C">
            <w:pPr>
              <w:jc w:val="right"/>
              <w:rPr>
                <w:rFonts w:ascii="Arial" w:hAnsi="Arial" w:cs="Arial"/>
                <w:color w:val="000000" w:themeColor="text1"/>
                <w:sz w:val="14"/>
                <w:szCs w:val="14"/>
              </w:rPr>
            </w:pPr>
            <w:r w:rsidRPr="00C814C6">
              <w:rPr>
                <w:rFonts w:ascii="Arial" w:hAnsi="Arial" w:cs="Arial"/>
                <w:color w:val="000000" w:themeColor="text1"/>
                <w:sz w:val="14"/>
                <w:szCs w:val="14"/>
              </w:rPr>
              <w:t>-</w:t>
            </w:r>
          </w:p>
        </w:tc>
        <w:tc>
          <w:tcPr>
            <w:tcW w:w="665" w:type="pct"/>
            <w:tcBorders>
              <w:bottom w:val="single" w:sz="4" w:space="0" w:color="auto"/>
            </w:tcBorders>
            <w:vAlign w:val="bottom"/>
          </w:tcPr>
          <w:p w14:paraId="33F9A1EB" w14:textId="5B7F3DB5" w:rsidR="006A296C" w:rsidRPr="00A96C83" w:rsidRDefault="006A296C" w:rsidP="006A296C">
            <w:pPr>
              <w:jc w:val="right"/>
              <w:rPr>
                <w:rFonts w:ascii="Arial" w:hAnsi="Arial" w:cs="Arial"/>
                <w:color w:val="000000" w:themeColor="text1"/>
                <w:sz w:val="14"/>
                <w:szCs w:val="14"/>
              </w:rPr>
            </w:pPr>
            <w:r w:rsidRPr="003E29E0">
              <w:rPr>
                <w:rFonts w:ascii="Arial" w:hAnsi="Arial" w:cs="Arial"/>
                <w:color w:val="000000" w:themeColor="text1"/>
                <w:sz w:val="14"/>
                <w:szCs w:val="14"/>
              </w:rPr>
              <w:t>685.321</w:t>
            </w:r>
          </w:p>
        </w:tc>
      </w:tr>
      <w:tr w:rsidR="003E29E0" w:rsidRPr="00A96C83" w14:paraId="608D646C" w14:textId="77777777" w:rsidTr="006A296C">
        <w:trPr>
          <w:trHeight w:val="113"/>
        </w:trPr>
        <w:tc>
          <w:tcPr>
            <w:tcW w:w="878" w:type="pct"/>
            <w:tcBorders>
              <w:top w:val="single" w:sz="4" w:space="0" w:color="auto"/>
              <w:left w:val="nil"/>
              <w:bottom w:val="single" w:sz="4" w:space="0" w:color="auto"/>
              <w:right w:val="nil"/>
            </w:tcBorders>
            <w:hideMark/>
          </w:tcPr>
          <w:p w14:paraId="589717A8" w14:textId="77777777" w:rsidR="003E29E0" w:rsidRPr="009128F0" w:rsidRDefault="003E29E0" w:rsidP="003E29E0">
            <w:pPr>
              <w:pStyle w:val="msobodytextindent"/>
              <w:ind w:left="79" w:hanging="187"/>
              <w:jc w:val="left"/>
              <w:rPr>
                <w:rFonts w:ascii="Arial" w:hAnsi="Arial" w:cs="Arial"/>
                <w:b/>
                <w:snapToGrid w:val="0"/>
                <w:color w:val="000000" w:themeColor="text1"/>
                <w:sz w:val="14"/>
                <w:szCs w:val="14"/>
              </w:rPr>
            </w:pPr>
            <w:proofErr w:type="spellStart"/>
            <w:r w:rsidRPr="009128F0">
              <w:rPr>
                <w:rFonts w:ascii="Arial" w:hAnsi="Arial" w:cs="Arial"/>
                <w:b/>
                <w:bCs/>
                <w:color w:val="000000" w:themeColor="text1"/>
                <w:sz w:val="14"/>
                <w:szCs w:val="14"/>
              </w:rPr>
              <w:t>Gayrinakdi</w:t>
            </w:r>
            <w:proofErr w:type="spellEnd"/>
            <w:r w:rsidRPr="009128F0">
              <w:rPr>
                <w:rFonts w:ascii="Arial" w:hAnsi="Arial" w:cs="Arial"/>
                <w:b/>
                <w:bCs/>
                <w:color w:val="000000" w:themeColor="text1"/>
                <w:sz w:val="14"/>
                <w:szCs w:val="14"/>
              </w:rPr>
              <w:t xml:space="preserve"> Krediler</w:t>
            </w:r>
          </w:p>
        </w:tc>
        <w:tc>
          <w:tcPr>
            <w:tcW w:w="569" w:type="pct"/>
            <w:tcBorders>
              <w:top w:val="single" w:sz="4" w:space="0" w:color="auto"/>
              <w:left w:val="nil"/>
              <w:bottom w:val="single" w:sz="4" w:space="0" w:color="auto"/>
              <w:right w:val="nil"/>
            </w:tcBorders>
            <w:vAlign w:val="bottom"/>
          </w:tcPr>
          <w:p w14:paraId="37737AD2" w14:textId="3B6F3FF7" w:rsidR="003E29E0" w:rsidRPr="006A296C" w:rsidRDefault="003E29E0"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4.948.713</w:t>
            </w:r>
          </w:p>
        </w:tc>
        <w:tc>
          <w:tcPr>
            <w:tcW w:w="492" w:type="pct"/>
            <w:tcBorders>
              <w:top w:val="single" w:sz="4" w:space="0" w:color="auto"/>
              <w:left w:val="nil"/>
              <w:bottom w:val="single" w:sz="4" w:space="0" w:color="auto"/>
              <w:right w:val="nil"/>
            </w:tcBorders>
            <w:vAlign w:val="bottom"/>
          </w:tcPr>
          <w:p w14:paraId="643BAE9E" w14:textId="35F5C032" w:rsidR="003E29E0" w:rsidRPr="006A296C" w:rsidRDefault="003E29E0"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124.880</w:t>
            </w:r>
          </w:p>
        </w:tc>
        <w:tc>
          <w:tcPr>
            <w:tcW w:w="455" w:type="pct"/>
            <w:tcBorders>
              <w:top w:val="single" w:sz="4" w:space="0" w:color="auto"/>
              <w:left w:val="nil"/>
              <w:bottom w:val="single" w:sz="4" w:space="0" w:color="auto"/>
              <w:right w:val="nil"/>
            </w:tcBorders>
            <w:vAlign w:val="bottom"/>
          </w:tcPr>
          <w:p w14:paraId="60A6C58E" w14:textId="2FDB135C" w:rsidR="003E29E0" w:rsidRPr="006A296C" w:rsidRDefault="003E29E0"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352.797</w:t>
            </w:r>
          </w:p>
        </w:tc>
        <w:tc>
          <w:tcPr>
            <w:tcW w:w="409" w:type="pct"/>
            <w:tcBorders>
              <w:top w:val="single" w:sz="4" w:space="0" w:color="auto"/>
              <w:left w:val="nil"/>
              <w:bottom w:val="single" w:sz="4" w:space="0" w:color="auto"/>
              <w:right w:val="nil"/>
            </w:tcBorders>
            <w:vAlign w:val="bottom"/>
          </w:tcPr>
          <w:p w14:paraId="78F5B079" w14:textId="0282780F" w:rsidR="003E29E0" w:rsidRPr="006A296C" w:rsidRDefault="003E29E0"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1.889.573</w:t>
            </w:r>
          </w:p>
        </w:tc>
        <w:tc>
          <w:tcPr>
            <w:tcW w:w="447" w:type="pct"/>
            <w:tcBorders>
              <w:top w:val="single" w:sz="4" w:space="0" w:color="auto"/>
              <w:left w:val="nil"/>
              <w:bottom w:val="single" w:sz="4" w:space="0" w:color="auto"/>
              <w:right w:val="nil"/>
            </w:tcBorders>
            <w:vAlign w:val="bottom"/>
          </w:tcPr>
          <w:p w14:paraId="048014A3" w14:textId="62447D70" w:rsidR="003E29E0" w:rsidRPr="006A296C" w:rsidRDefault="003E29E0"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1.184.288</w:t>
            </w:r>
          </w:p>
        </w:tc>
        <w:tc>
          <w:tcPr>
            <w:tcW w:w="569" w:type="pct"/>
            <w:tcBorders>
              <w:top w:val="single" w:sz="4" w:space="0" w:color="auto"/>
              <w:left w:val="nil"/>
              <w:bottom w:val="single" w:sz="4" w:space="0" w:color="auto"/>
              <w:right w:val="nil"/>
            </w:tcBorders>
            <w:vAlign w:val="bottom"/>
          </w:tcPr>
          <w:p w14:paraId="40A45C4D" w14:textId="788D0F0C" w:rsidR="003E29E0" w:rsidRPr="006A296C" w:rsidRDefault="003E29E0"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29.331</w:t>
            </w:r>
          </w:p>
        </w:tc>
        <w:tc>
          <w:tcPr>
            <w:tcW w:w="516" w:type="pct"/>
            <w:tcBorders>
              <w:top w:val="single" w:sz="4" w:space="0" w:color="auto"/>
              <w:left w:val="nil"/>
              <w:bottom w:val="single" w:sz="4" w:space="0" w:color="auto"/>
              <w:right w:val="nil"/>
            </w:tcBorders>
            <w:vAlign w:val="bottom"/>
          </w:tcPr>
          <w:p w14:paraId="7C75BA74" w14:textId="19AA8D5F" w:rsidR="003E29E0" w:rsidRPr="006A296C" w:rsidRDefault="006A296C"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w:t>
            </w:r>
          </w:p>
        </w:tc>
        <w:tc>
          <w:tcPr>
            <w:tcW w:w="665" w:type="pct"/>
            <w:tcBorders>
              <w:top w:val="single" w:sz="4" w:space="0" w:color="auto"/>
              <w:left w:val="nil"/>
              <w:bottom w:val="single" w:sz="4" w:space="0" w:color="auto"/>
              <w:right w:val="nil"/>
            </w:tcBorders>
            <w:vAlign w:val="bottom"/>
          </w:tcPr>
          <w:p w14:paraId="4B7EF518" w14:textId="1D2E2E08" w:rsidR="003E29E0" w:rsidRPr="006A296C" w:rsidRDefault="003E29E0" w:rsidP="006A296C">
            <w:pPr>
              <w:jc w:val="right"/>
              <w:rPr>
                <w:rFonts w:ascii="Arial" w:hAnsi="Arial" w:cs="Arial"/>
                <w:b/>
                <w:color w:val="000000" w:themeColor="text1"/>
                <w:sz w:val="14"/>
                <w:szCs w:val="14"/>
              </w:rPr>
            </w:pPr>
            <w:r w:rsidRPr="006A296C">
              <w:rPr>
                <w:rFonts w:ascii="Arial" w:hAnsi="Arial" w:cs="Arial"/>
                <w:b/>
                <w:color w:val="000000" w:themeColor="text1"/>
                <w:sz w:val="14"/>
                <w:szCs w:val="14"/>
              </w:rPr>
              <w:t>8.529.582</w:t>
            </w:r>
          </w:p>
        </w:tc>
      </w:tr>
      <w:tr w:rsidR="00705E7B" w:rsidRPr="009128F0" w14:paraId="22BC3240" w14:textId="77777777" w:rsidTr="006A296C">
        <w:trPr>
          <w:trHeight w:val="113"/>
        </w:trPr>
        <w:tc>
          <w:tcPr>
            <w:tcW w:w="878" w:type="pct"/>
            <w:tcBorders>
              <w:top w:val="single" w:sz="4" w:space="0" w:color="auto"/>
              <w:left w:val="nil"/>
              <w:bottom w:val="nil"/>
              <w:right w:val="nil"/>
            </w:tcBorders>
            <w:vAlign w:val="bottom"/>
          </w:tcPr>
          <w:p w14:paraId="2B5260BF" w14:textId="77777777" w:rsidR="00F1184B" w:rsidRPr="009128F0" w:rsidRDefault="00F1184B" w:rsidP="00F1184B">
            <w:pPr>
              <w:ind w:left="79" w:hanging="187"/>
              <w:jc w:val="both"/>
              <w:rPr>
                <w:rFonts w:ascii="Arial" w:hAnsi="Arial" w:cs="Arial"/>
                <w:b/>
                <w:bCs/>
                <w:color w:val="000000" w:themeColor="text1"/>
                <w:sz w:val="14"/>
                <w:szCs w:val="14"/>
                <w:lang w:eastAsia="en-US"/>
              </w:rPr>
            </w:pPr>
          </w:p>
        </w:tc>
        <w:tc>
          <w:tcPr>
            <w:tcW w:w="569" w:type="pct"/>
            <w:tcBorders>
              <w:top w:val="single" w:sz="4" w:space="0" w:color="auto"/>
              <w:left w:val="nil"/>
              <w:bottom w:val="nil"/>
              <w:right w:val="nil"/>
            </w:tcBorders>
            <w:vAlign w:val="bottom"/>
          </w:tcPr>
          <w:p w14:paraId="12564D3E" w14:textId="77777777" w:rsidR="00F1184B" w:rsidRPr="009128F0" w:rsidRDefault="00F1184B" w:rsidP="006A296C">
            <w:pPr>
              <w:jc w:val="right"/>
              <w:rPr>
                <w:rFonts w:ascii="Arial" w:hAnsi="Arial" w:cs="Arial"/>
                <w:color w:val="000000" w:themeColor="text1"/>
                <w:sz w:val="14"/>
                <w:szCs w:val="14"/>
              </w:rPr>
            </w:pPr>
          </w:p>
        </w:tc>
        <w:tc>
          <w:tcPr>
            <w:tcW w:w="492" w:type="pct"/>
            <w:tcBorders>
              <w:top w:val="single" w:sz="4" w:space="0" w:color="auto"/>
              <w:left w:val="nil"/>
              <w:bottom w:val="nil"/>
              <w:right w:val="nil"/>
            </w:tcBorders>
            <w:vAlign w:val="bottom"/>
          </w:tcPr>
          <w:p w14:paraId="13DDEC70" w14:textId="77777777" w:rsidR="00F1184B" w:rsidRPr="009128F0" w:rsidRDefault="00F1184B" w:rsidP="006A296C">
            <w:pPr>
              <w:jc w:val="right"/>
              <w:rPr>
                <w:rFonts w:ascii="Arial" w:hAnsi="Arial" w:cs="Arial"/>
                <w:color w:val="000000" w:themeColor="text1"/>
                <w:sz w:val="14"/>
                <w:szCs w:val="14"/>
              </w:rPr>
            </w:pPr>
          </w:p>
        </w:tc>
        <w:tc>
          <w:tcPr>
            <w:tcW w:w="455" w:type="pct"/>
            <w:tcBorders>
              <w:top w:val="single" w:sz="4" w:space="0" w:color="auto"/>
              <w:left w:val="nil"/>
              <w:bottom w:val="nil"/>
              <w:right w:val="nil"/>
            </w:tcBorders>
            <w:vAlign w:val="bottom"/>
          </w:tcPr>
          <w:p w14:paraId="43C43EE8" w14:textId="77777777" w:rsidR="00F1184B" w:rsidRPr="009128F0" w:rsidRDefault="00F1184B" w:rsidP="006A296C">
            <w:pPr>
              <w:jc w:val="right"/>
              <w:rPr>
                <w:rFonts w:ascii="Arial" w:hAnsi="Arial" w:cs="Arial"/>
                <w:color w:val="000000" w:themeColor="text1"/>
                <w:sz w:val="14"/>
                <w:szCs w:val="14"/>
              </w:rPr>
            </w:pPr>
          </w:p>
        </w:tc>
        <w:tc>
          <w:tcPr>
            <w:tcW w:w="409" w:type="pct"/>
            <w:tcBorders>
              <w:top w:val="single" w:sz="4" w:space="0" w:color="auto"/>
              <w:left w:val="nil"/>
              <w:bottom w:val="nil"/>
              <w:right w:val="nil"/>
            </w:tcBorders>
            <w:vAlign w:val="bottom"/>
          </w:tcPr>
          <w:p w14:paraId="5AAE294A" w14:textId="77777777" w:rsidR="00F1184B" w:rsidRPr="009128F0" w:rsidRDefault="00F1184B" w:rsidP="006A296C">
            <w:pPr>
              <w:jc w:val="right"/>
              <w:rPr>
                <w:rFonts w:ascii="Arial" w:hAnsi="Arial" w:cs="Arial"/>
                <w:color w:val="000000" w:themeColor="text1"/>
                <w:sz w:val="14"/>
                <w:szCs w:val="14"/>
              </w:rPr>
            </w:pPr>
          </w:p>
        </w:tc>
        <w:tc>
          <w:tcPr>
            <w:tcW w:w="447" w:type="pct"/>
            <w:tcBorders>
              <w:top w:val="single" w:sz="4" w:space="0" w:color="auto"/>
              <w:left w:val="nil"/>
              <w:bottom w:val="nil"/>
              <w:right w:val="nil"/>
            </w:tcBorders>
            <w:vAlign w:val="bottom"/>
          </w:tcPr>
          <w:p w14:paraId="6672E202" w14:textId="77777777" w:rsidR="00F1184B" w:rsidRPr="009128F0" w:rsidRDefault="00F1184B" w:rsidP="006A296C">
            <w:pPr>
              <w:jc w:val="right"/>
              <w:rPr>
                <w:rFonts w:ascii="Arial" w:hAnsi="Arial" w:cs="Arial"/>
                <w:color w:val="000000" w:themeColor="text1"/>
                <w:sz w:val="14"/>
                <w:szCs w:val="14"/>
              </w:rPr>
            </w:pPr>
          </w:p>
        </w:tc>
        <w:tc>
          <w:tcPr>
            <w:tcW w:w="569" w:type="pct"/>
            <w:tcBorders>
              <w:top w:val="single" w:sz="4" w:space="0" w:color="auto"/>
              <w:left w:val="nil"/>
              <w:bottom w:val="nil"/>
              <w:right w:val="nil"/>
            </w:tcBorders>
            <w:vAlign w:val="bottom"/>
          </w:tcPr>
          <w:p w14:paraId="605556AB" w14:textId="77777777" w:rsidR="00F1184B" w:rsidRPr="009128F0" w:rsidRDefault="00F1184B" w:rsidP="006A296C">
            <w:pPr>
              <w:jc w:val="right"/>
              <w:rPr>
                <w:rFonts w:ascii="Arial" w:hAnsi="Arial" w:cs="Arial"/>
                <w:color w:val="000000" w:themeColor="text1"/>
                <w:sz w:val="14"/>
                <w:szCs w:val="14"/>
              </w:rPr>
            </w:pPr>
          </w:p>
        </w:tc>
        <w:tc>
          <w:tcPr>
            <w:tcW w:w="516" w:type="pct"/>
            <w:tcBorders>
              <w:top w:val="single" w:sz="4" w:space="0" w:color="auto"/>
              <w:left w:val="nil"/>
              <w:bottom w:val="nil"/>
              <w:right w:val="nil"/>
            </w:tcBorders>
            <w:vAlign w:val="bottom"/>
          </w:tcPr>
          <w:p w14:paraId="44EAC632" w14:textId="77777777" w:rsidR="00F1184B" w:rsidRPr="009128F0" w:rsidRDefault="00F1184B" w:rsidP="006A296C">
            <w:pPr>
              <w:jc w:val="right"/>
              <w:rPr>
                <w:rFonts w:ascii="Arial" w:hAnsi="Arial" w:cs="Arial"/>
                <w:color w:val="000000" w:themeColor="text1"/>
                <w:sz w:val="14"/>
                <w:szCs w:val="14"/>
              </w:rPr>
            </w:pPr>
          </w:p>
        </w:tc>
        <w:tc>
          <w:tcPr>
            <w:tcW w:w="665" w:type="pct"/>
            <w:tcBorders>
              <w:top w:val="single" w:sz="4" w:space="0" w:color="auto"/>
              <w:left w:val="nil"/>
              <w:bottom w:val="nil"/>
              <w:right w:val="nil"/>
            </w:tcBorders>
            <w:vAlign w:val="bottom"/>
          </w:tcPr>
          <w:p w14:paraId="7DC25177" w14:textId="77777777" w:rsidR="00F1184B" w:rsidRPr="009128F0" w:rsidRDefault="00F1184B" w:rsidP="006A296C">
            <w:pPr>
              <w:jc w:val="right"/>
              <w:rPr>
                <w:rFonts w:ascii="Arial" w:hAnsi="Arial" w:cs="Arial"/>
                <w:color w:val="000000" w:themeColor="text1"/>
                <w:sz w:val="14"/>
                <w:szCs w:val="14"/>
              </w:rPr>
            </w:pPr>
          </w:p>
        </w:tc>
      </w:tr>
      <w:tr w:rsidR="006E1C81" w:rsidRPr="009128F0" w14:paraId="18A3E447" w14:textId="77777777" w:rsidTr="006A296C">
        <w:trPr>
          <w:trHeight w:val="113"/>
        </w:trPr>
        <w:tc>
          <w:tcPr>
            <w:tcW w:w="878" w:type="pct"/>
            <w:vAlign w:val="bottom"/>
            <w:hideMark/>
          </w:tcPr>
          <w:p w14:paraId="28E08A02" w14:textId="77777777" w:rsidR="006E1C81" w:rsidRPr="009128F0" w:rsidRDefault="006E1C81" w:rsidP="006E1C81">
            <w:pPr>
              <w:rPr>
                <w:rFonts w:ascii="Arial" w:hAnsi="Arial" w:cs="Arial"/>
                <w:b/>
                <w:bCs/>
                <w:color w:val="000000" w:themeColor="text1"/>
                <w:sz w:val="14"/>
                <w:szCs w:val="14"/>
                <w:lang w:eastAsia="en-US"/>
              </w:rPr>
            </w:pPr>
            <w:r w:rsidRPr="009128F0">
              <w:rPr>
                <w:rFonts w:ascii="Arial" w:hAnsi="Arial" w:cs="Arial"/>
                <w:b/>
                <w:bCs/>
                <w:color w:val="000000" w:themeColor="text1"/>
                <w:sz w:val="14"/>
                <w:szCs w:val="14"/>
                <w:lang w:eastAsia="en-US"/>
              </w:rPr>
              <w:t>Önceki Dönem</w:t>
            </w:r>
          </w:p>
        </w:tc>
        <w:tc>
          <w:tcPr>
            <w:tcW w:w="569" w:type="pct"/>
            <w:vAlign w:val="bottom"/>
          </w:tcPr>
          <w:p w14:paraId="491B3083" w14:textId="77777777" w:rsidR="006E1C81" w:rsidRPr="009128F0" w:rsidRDefault="006E1C81" w:rsidP="006A296C">
            <w:pPr>
              <w:jc w:val="right"/>
              <w:rPr>
                <w:rFonts w:ascii="Arial" w:hAnsi="Arial" w:cs="Arial"/>
                <w:color w:val="000000" w:themeColor="text1"/>
                <w:sz w:val="14"/>
                <w:szCs w:val="14"/>
              </w:rPr>
            </w:pPr>
          </w:p>
        </w:tc>
        <w:tc>
          <w:tcPr>
            <w:tcW w:w="492" w:type="pct"/>
            <w:vAlign w:val="bottom"/>
          </w:tcPr>
          <w:p w14:paraId="3320FDDD" w14:textId="77777777" w:rsidR="006E1C81" w:rsidRPr="009128F0" w:rsidRDefault="006E1C81" w:rsidP="006A296C">
            <w:pPr>
              <w:jc w:val="right"/>
              <w:rPr>
                <w:rFonts w:ascii="Arial" w:hAnsi="Arial" w:cs="Arial"/>
                <w:color w:val="000000" w:themeColor="text1"/>
                <w:sz w:val="14"/>
                <w:szCs w:val="14"/>
              </w:rPr>
            </w:pPr>
          </w:p>
        </w:tc>
        <w:tc>
          <w:tcPr>
            <w:tcW w:w="455" w:type="pct"/>
            <w:vAlign w:val="bottom"/>
          </w:tcPr>
          <w:p w14:paraId="13B7CCD2" w14:textId="77777777" w:rsidR="006E1C81" w:rsidRPr="009128F0" w:rsidRDefault="006E1C81" w:rsidP="006A296C">
            <w:pPr>
              <w:jc w:val="right"/>
              <w:rPr>
                <w:rFonts w:ascii="Arial" w:hAnsi="Arial" w:cs="Arial"/>
                <w:color w:val="000000" w:themeColor="text1"/>
                <w:sz w:val="14"/>
                <w:szCs w:val="14"/>
              </w:rPr>
            </w:pPr>
          </w:p>
        </w:tc>
        <w:tc>
          <w:tcPr>
            <w:tcW w:w="409" w:type="pct"/>
            <w:vAlign w:val="bottom"/>
          </w:tcPr>
          <w:p w14:paraId="0D395D59" w14:textId="77777777" w:rsidR="006E1C81" w:rsidRPr="009128F0" w:rsidRDefault="006E1C81" w:rsidP="006A296C">
            <w:pPr>
              <w:jc w:val="right"/>
              <w:rPr>
                <w:rFonts w:ascii="Arial" w:hAnsi="Arial" w:cs="Arial"/>
                <w:color w:val="000000" w:themeColor="text1"/>
                <w:sz w:val="14"/>
                <w:szCs w:val="14"/>
              </w:rPr>
            </w:pPr>
          </w:p>
        </w:tc>
        <w:tc>
          <w:tcPr>
            <w:tcW w:w="447" w:type="pct"/>
            <w:vAlign w:val="bottom"/>
          </w:tcPr>
          <w:p w14:paraId="6CBED6A0" w14:textId="77777777" w:rsidR="006E1C81" w:rsidRPr="009128F0" w:rsidRDefault="006E1C81" w:rsidP="006A296C">
            <w:pPr>
              <w:jc w:val="right"/>
              <w:rPr>
                <w:rFonts w:ascii="Arial" w:hAnsi="Arial" w:cs="Arial"/>
                <w:color w:val="000000" w:themeColor="text1"/>
                <w:sz w:val="14"/>
                <w:szCs w:val="14"/>
              </w:rPr>
            </w:pPr>
          </w:p>
        </w:tc>
        <w:tc>
          <w:tcPr>
            <w:tcW w:w="569" w:type="pct"/>
            <w:vAlign w:val="bottom"/>
          </w:tcPr>
          <w:p w14:paraId="703CBA46" w14:textId="77777777" w:rsidR="006E1C81" w:rsidRPr="009128F0" w:rsidRDefault="006E1C81" w:rsidP="006A296C">
            <w:pPr>
              <w:jc w:val="right"/>
              <w:rPr>
                <w:rFonts w:ascii="Arial" w:hAnsi="Arial" w:cs="Arial"/>
                <w:color w:val="000000" w:themeColor="text1"/>
                <w:sz w:val="14"/>
                <w:szCs w:val="14"/>
              </w:rPr>
            </w:pPr>
          </w:p>
        </w:tc>
        <w:tc>
          <w:tcPr>
            <w:tcW w:w="516" w:type="pct"/>
            <w:vAlign w:val="bottom"/>
          </w:tcPr>
          <w:p w14:paraId="64C2FCE6" w14:textId="77777777" w:rsidR="006E1C81" w:rsidRPr="009128F0" w:rsidRDefault="006E1C81" w:rsidP="006A296C">
            <w:pPr>
              <w:jc w:val="right"/>
              <w:rPr>
                <w:rFonts w:ascii="Arial" w:hAnsi="Arial" w:cs="Arial"/>
                <w:color w:val="000000" w:themeColor="text1"/>
                <w:sz w:val="14"/>
                <w:szCs w:val="14"/>
              </w:rPr>
            </w:pPr>
          </w:p>
        </w:tc>
        <w:tc>
          <w:tcPr>
            <w:tcW w:w="665" w:type="pct"/>
            <w:vAlign w:val="bottom"/>
          </w:tcPr>
          <w:p w14:paraId="276CEBEE" w14:textId="77777777" w:rsidR="006E1C81" w:rsidRPr="009128F0" w:rsidRDefault="006E1C81" w:rsidP="006A296C">
            <w:pPr>
              <w:jc w:val="right"/>
              <w:rPr>
                <w:rFonts w:ascii="Arial" w:hAnsi="Arial" w:cs="Arial"/>
                <w:color w:val="000000" w:themeColor="text1"/>
                <w:sz w:val="14"/>
                <w:szCs w:val="14"/>
              </w:rPr>
            </w:pPr>
          </w:p>
        </w:tc>
      </w:tr>
      <w:tr w:rsidR="00033B8B" w:rsidRPr="00033B8B" w14:paraId="75378B63" w14:textId="77777777" w:rsidTr="006A296C">
        <w:trPr>
          <w:trHeight w:val="80"/>
        </w:trPr>
        <w:tc>
          <w:tcPr>
            <w:tcW w:w="878" w:type="pct"/>
            <w:vAlign w:val="bottom"/>
            <w:hideMark/>
          </w:tcPr>
          <w:p w14:paraId="627930F6" w14:textId="77777777" w:rsidR="00033B8B" w:rsidRPr="009128F0" w:rsidRDefault="00033B8B" w:rsidP="00033B8B">
            <w:pPr>
              <w:ind w:left="22"/>
              <w:rPr>
                <w:rFonts w:ascii="Arial" w:hAnsi="Arial" w:cs="Arial"/>
                <w:snapToGrid w:val="0"/>
                <w:color w:val="000000" w:themeColor="text1"/>
                <w:sz w:val="14"/>
                <w:szCs w:val="14"/>
                <w:lang w:eastAsia="en-US"/>
              </w:rPr>
            </w:pPr>
            <w:r w:rsidRPr="009128F0">
              <w:rPr>
                <w:rFonts w:ascii="Arial" w:hAnsi="Arial" w:cs="Arial"/>
                <w:snapToGrid w:val="0"/>
                <w:color w:val="000000" w:themeColor="text1"/>
                <w:sz w:val="14"/>
                <w:szCs w:val="14"/>
                <w:lang w:eastAsia="en-US"/>
              </w:rPr>
              <w:t>Toplam Varlıklar</w:t>
            </w:r>
          </w:p>
        </w:tc>
        <w:tc>
          <w:tcPr>
            <w:tcW w:w="569" w:type="pct"/>
            <w:tcBorders>
              <w:left w:val="nil"/>
              <w:right w:val="nil"/>
            </w:tcBorders>
            <w:vAlign w:val="bottom"/>
          </w:tcPr>
          <w:p w14:paraId="5E583DE8" w14:textId="34BC9621" w:rsidR="00033B8B" w:rsidRPr="009128F0" w:rsidRDefault="00033B8B" w:rsidP="006A296C">
            <w:pPr>
              <w:jc w:val="right"/>
              <w:rPr>
                <w:rFonts w:ascii="Arial" w:hAnsi="Arial" w:cs="Arial"/>
                <w:color w:val="000000" w:themeColor="text1"/>
                <w:sz w:val="14"/>
                <w:szCs w:val="14"/>
              </w:rPr>
            </w:pPr>
            <w:r w:rsidRPr="00033B8B">
              <w:rPr>
                <w:rFonts w:ascii="Arial" w:hAnsi="Arial" w:cs="Arial"/>
                <w:color w:val="000000" w:themeColor="text1"/>
                <w:sz w:val="14"/>
                <w:szCs w:val="14"/>
              </w:rPr>
              <w:t>3.242.122</w:t>
            </w:r>
          </w:p>
        </w:tc>
        <w:tc>
          <w:tcPr>
            <w:tcW w:w="492" w:type="pct"/>
            <w:tcBorders>
              <w:left w:val="nil"/>
              <w:right w:val="nil"/>
            </w:tcBorders>
            <w:vAlign w:val="bottom"/>
          </w:tcPr>
          <w:p w14:paraId="7A4BE6BD" w14:textId="1E6A972A" w:rsidR="00033B8B" w:rsidRPr="009128F0" w:rsidRDefault="00033B8B" w:rsidP="006A296C">
            <w:pPr>
              <w:jc w:val="right"/>
              <w:rPr>
                <w:rFonts w:ascii="Arial" w:hAnsi="Arial" w:cs="Arial"/>
                <w:color w:val="000000" w:themeColor="text1"/>
                <w:sz w:val="14"/>
                <w:szCs w:val="14"/>
              </w:rPr>
            </w:pPr>
            <w:r w:rsidRPr="00033B8B">
              <w:rPr>
                <w:rFonts w:ascii="Arial" w:hAnsi="Arial" w:cs="Arial"/>
                <w:color w:val="000000" w:themeColor="text1"/>
                <w:sz w:val="14"/>
                <w:szCs w:val="14"/>
              </w:rPr>
              <w:t>5.958.088</w:t>
            </w:r>
          </w:p>
        </w:tc>
        <w:tc>
          <w:tcPr>
            <w:tcW w:w="455" w:type="pct"/>
            <w:tcBorders>
              <w:left w:val="nil"/>
              <w:right w:val="nil"/>
            </w:tcBorders>
            <w:vAlign w:val="bottom"/>
          </w:tcPr>
          <w:p w14:paraId="4CDFCB5C" w14:textId="7F30EFFE" w:rsidR="00033B8B" w:rsidRPr="009128F0" w:rsidRDefault="00033B8B" w:rsidP="006A296C">
            <w:pPr>
              <w:jc w:val="right"/>
              <w:rPr>
                <w:rFonts w:ascii="Arial" w:hAnsi="Arial" w:cs="Arial"/>
                <w:color w:val="000000" w:themeColor="text1"/>
                <w:sz w:val="14"/>
                <w:szCs w:val="14"/>
              </w:rPr>
            </w:pPr>
            <w:r w:rsidRPr="00033B8B">
              <w:rPr>
                <w:rFonts w:ascii="Arial" w:hAnsi="Arial" w:cs="Arial"/>
                <w:color w:val="000000" w:themeColor="text1"/>
                <w:sz w:val="14"/>
                <w:szCs w:val="14"/>
              </w:rPr>
              <w:t>1.993.022</w:t>
            </w:r>
          </w:p>
        </w:tc>
        <w:tc>
          <w:tcPr>
            <w:tcW w:w="409" w:type="pct"/>
            <w:tcBorders>
              <w:left w:val="nil"/>
              <w:right w:val="nil"/>
            </w:tcBorders>
            <w:vAlign w:val="bottom"/>
          </w:tcPr>
          <w:p w14:paraId="40895513" w14:textId="5D2770E1" w:rsidR="00033B8B" w:rsidRPr="009128F0" w:rsidRDefault="00033B8B" w:rsidP="006A296C">
            <w:pPr>
              <w:jc w:val="right"/>
              <w:rPr>
                <w:rFonts w:ascii="Arial" w:hAnsi="Arial" w:cs="Arial"/>
                <w:color w:val="000000" w:themeColor="text1"/>
                <w:sz w:val="14"/>
                <w:szCs w:val="14"/>
              </w:rPr>
            </w:pPr>
            <w:r w:rsidRPr="00033B8B">
              <w:rPr>
                <w:rFonts w:ascii="Arial" w:hAnsi="Arial" w:cs="Arial"/>
                <w:color w:val="000000" w:themeColor="text1"/>
                <w:sz w:val="14"/>
                <w:szCs w:val="14"/>
              </w:rPr>
              <w:t>5.732.026</w:t>
            </w:r>
          </w:p>
        </w:tc>
        <w:tc>
          <w:tcPr>
            <w:tcW w:w="447" w:type="pct"/>
            <w:tcBorders>
              <w:left w:val="nil"/>
              <w:right w:val="nil"/>
            </w:tcBorders>
            <w:vAlign w:val="bottom"/>
          </w:tcPr>
          <w:p w14:paraId="6F918CC5" w14:textId="39A754FE" w:rsidR="00033B8B" w:rsidRPr="009128F0" w:rsidRDefault="00033B8B" w:rsidP="006A296C">
            <w:pPr>
              <w:jc w:val="right"/>
              <w:rPr>
                <w:rFonts w:ascii="Arial" w:hAnsi="Arial" w:cs="Arial"/>
                <w:color w:val="000000" w:themeColor="text1"/>
                <w:sz w:val="14"/>
                <w:szCs w:val="14"/>
              </w:rPr>
            </w:pPr>
            <w:r w:rsidRPr="00033B8B">
              <w:rPr>
                <w:rFonts w:ascii="Arial" w:hAnsi="Arial" w:cs="Arial"/>
                <w:color w:val="000000" w:themeColor="text1"/>
                <w:sz w:val="14"/>
                <w:szCs w:val="14"/>
              </w:rPr>
              <w:t>14.826.659</w:t>
            </w:r>
          </w:p>
        </w:tc>
        <w:tc>
          <w:tcPr>
            <w:tcW w:w="569" w:type="pct"/>
            <w:tcBorders>
              <w:left w:val="nil"/>
              <w:right w:val="nil"/>
            </w:tcBorders>
            <w:vAlign w:val="bottom"/>
          </w:tcPr>
          <w:p w14:paraId="3DD25DB9" w14:textId="05FBB157" w:rsidR="00033B8B" w:rsidRPr="009128F0" w:rsidRDefault="00033B8B" w:rsidP="006A296C">
            <w:pPr>
              <w:jc w:val="right"/>
              <w:rPr>
                <w:rFonts w:ascii="Arial" w:hAnsi="Arial" w:cs="Arial"/>
                <w:color w:val="000000" w:themeColor="text1"/>
                <w:sz w:val="14"/>
                <w:szCs w:val="14"/>
              </w:rPr>
            </w:pPr>
            <w:r w:rsidRPr="00033B8B">
              <w:rPr>
                <w:rFonts w:ascii="Arial" w:hAnsi="Arial" w:cs="Arial"/>
                <w:color w:val="000000" w:themeColor="text1"/>
                <w:sz w:val="14"/>
                <w:szCs w:val="14"/>
              </w:rPr>
              <w:t>3.038.416</w:t>
            </w:r>
          </w:p>
        </w:tc>
        <w:tc>
          <w:tcPr>
            <w:tcW w:w="516" w:type="pct"/>
            <w:tcBorders>
              <w:left w:val="nil"/>
              <w:right w:val="nil"/>
            </w:tcBorders>
            <w:vAlign w:val="bottom"/>
          </w:tcPr>
          <w:p w14:paraId="4A625B4C" w14:textId="56A9117C" w:rsidR="00033B8B" w:rsidRPr="009128F0" w:rsidRDefault="00033B8B" w:rsidP="006A296C">
            <w:pPr>
              <w:jc w:val="right"/>
              <w:rPr>
                <w:rFonts w:ascii="Arial" w:hAnsi="Arial" w:cs="Arial"/>
                <w:color w:val="000000" w:themeColor="text1"/>
                <w:sz w:val="14"/>
                <w:szCs w:val="14"/>
              </w:rPr>
            </w:pPr>
            <w:r w:rsidRPr="00033B8B">
              <w:rPr>
                <w:rFonts w:ascii="Arial" w:hAnsi="Arial" w:cs="Arial"/>
                <w:color w:val="000000" w:themeColor="text1"/>
                <w:sz w:val="14"/>
                <w:szCs w:val="14"/>
              </w:rPr>
              <w:t>1.541.374</w:t>
            </w:r>
          </w:p>
        </w:tc>
        <w:tc>
          <w:tcPr>
            <w:tcW w:w="665" w:type="pct"/>
            <w:tcBorders>
              <w:left w:val="nil"/>
              <w:right w:val="nil"/>
            </w:tcBorders>
            <w:vAlign w:val="bottom"/>
          </w:tcPr>
          <w:p w14:paraId="3A554B53" w14:textId="2BA94018" w:rsidR="00033B8B" w:rsidRPr="009128F0" w:rsidRDefault="00033B8B" w:rsidP="006A296C">
            <w:pPr>
              <w:jc w:val="right"/>
              <w:rPr>
                <w:rFonts w:ascii="Arial" w:hAnsi="Arial" w:cs="Arial"/>
                <w:color w:val="000000" w:themeColor="text1"/>
                <w:sz w:val="14"/>
                <w:szCs w:val="14"/>
              </w:rPr>
            </w:pPr>
            <w:r w:rsidRPr="00033B8B">
              <w:rPr>
                <w:rFonts w:ascii="Arial" w:hAnsi="Arial" w:cs="Arial"/>
                <w:color w:val="000000" w:themeColor="text1"/>
                <w:sz w:val="14"/>
                <w:szCs w:val="14"/>
              </w:rPr>
              <w:t>36.331.707</w:t>
            </w:r>
          </w:p>
        </w:tc>
      </w:tr>
      <w:tr w:rsidR="00033B8B" w:rsidRPr="009128F0" w14:paraId="72782DBB" w14:textId="77777777" w:rsidTr="006A296C">
        <w:trPr>
          <w:trHeight w:val="113"/>
        </w:trPr>
        <w:tc>
          <w:tcPr>
            <w:tcW w:w="878" w:type="pct"/>
            <w:vAlign w:val="bottom"/>
            <w:hideMark/>
          </w:tcPr>
          <w:p w14:paraId="6EEB45CE" w14:textId="77777777" w:rsidR="00033B8B" w:rsidRPr="009128F0" w:rsidRDefault="00033B8B" w:rsidP="00033B8B">
            <w:pPr>
              <w:ind w:left="22"/>
              <w:rPr>
                <w:rFonts w:ascii="Arial" w:hAnsi="Arial" w:cs="Arial"/>
                <w:snapToGrid w:val="0"/>
                <w:color w:val="000000" w:themeColor="text1"/>
                <w:sz w:val="14"/>
                <w:szCs w:val="14"/>
                <w:lang w:eastAsia="en-US"/>
              </w:rPr>
            </w:pPr>
            <w:r w:rsidRPr="009128F0">
              <w:rPr>
                <w:rFonts w:ascii="Arial" w:hAnsi="Arial" w:cs="Arial"/>
                <w:snapToGrid w:val="0"/>
                <w:color w:val="000000" w:themeColor="text1"/>
                <w:sz w:val="14"/>
                <w:szCs w:val="14"/>
                <w:lang w:eastAsia="en-US"/>
              </w:rPr>
              <w:t>Toplam Yükümlülükler</w:t>
            </w:r>
          </w:p>
        </w:tc>
        <w:tc>
          <w:tcPr>
            <w:tcW w:w="569" w:type="pct"/>
            <w:tcBorders>
              <w:left w:val="nil"/>
              <w:right w:val="nil"/>
            </w:tcBorders>
            <w:vAlign w:val="bottom"/>
          </w:tcPr>
          <w:p w14:paraId="52E1DEF4" w14:textId="445CAC5A" w:rsidR="00033B8B" w:rsidRPr="009128F0" w:rsidRDefault="00033B8B" w:rsidP="006A296C">
            <w:pPr>
              <w:jc w:val="right"/>
              <w:rPr>
                <w:rFonts w:ascii="Arial" w:hAnsi="Arial" w:cs="Arial"/>
                <w:color w:val="000000" w:themeColor="text1"/>
                <w:sz w:val="14"/>
                <w:szCs w:val="14"/>
              </w:rPr>
            </w:pPr>
            <w:r w:rsidRPr="00033B8B">
              <w:rPr>
                <w:rFonts w:ascii="Arial" w:hAnsi="Arial" w:cs="Arial"/>
                <w:color w:val="000000" w:themeColor="text1"/>
                <w:sz w:val="14"/>
                <w:szCs w:val="14"/>
              </w:rPr>
              <w:t>7.152.717</w:t>
            </w:r>
          </w:p>
        </w:tc>
        <w:tc>
          <w:tcPr>
            <w:tcW w:w="492" w:type="pct"/>
            <w:tcBorders>
              <w:left w:val="nil"/>
              <w:right w:val="nil"/>
            </w:tcBorders>
            <w:vAlign w:val="bottom"/>
          </w:tcPr>
          <w:p w14:paraId="3E331EDE" w14:textId="499173CB" w:rsidR="00033B8B" w:rsidRPr="009128F0" w:rsidRDefault="00033B8B" w:rsidP="006A296C">
            <w:pPr>
              <w:jc w:val="right"/>
              <w:rPr>
                <w:rFonts w:ascii="Arial" w:hAnsi="Arial" w:cs="Arial"/>
                <w:color w:val="000000" w:themeColor="text1"/>
                <w:sz w:val="14"/>
                <w:szCs w:val="14"/>
              </w:rPr>
            </w:pPr>
            <w:r w:rsidRPr="00033B8B">
              <w:rPr>
                <w:rFonts w:ascii="Arial" w:hAnsi="Arial" w:cs="Arial"/>
                <w:color w:val="000000" w:themeColor="text1"/>
                <w:sz w:val="14"/>
                <w:szCs w:val="14"/>
              </w:rPr>
              <w:t>17.641.478</w:t>
            </w:r>
          </w:p>
        </w:tc>
        <w:tc>
          <w:tcPr>
            <w:tcW w:w="455" w:type="pct"/>
            <w:tcBorders>
              <w:left w:val="nil"/>
              <w:right w:val="nil"/>
            </w:tcBorders>
            <w:vAlign w:val="bottom"/>
          </w:tcPr>
          <w:p w14:paraId="4A33F786" w14:textId="582548CF" w:rsidR="00033B8B" w:rsidRPr="009128F0" w:rsidRDefault="00033B8B" w:rsidP="006A296C">
            <w:pPr>
              <w:jc w:val="right"/>
              <w:rPr>
                <w:rFonts w:ascii="Arial" w:hAnsi="Arial" w:cs="Arial"/>
                <w:color w:val="000000" w:themeColor="text1"/>
                <w:sz w:val="14"/>
                <w:szCs w:val="14"/>
              </w:rPr>
            </w:pPr>
            <w:r w:rsidRPr="00033B8B">
              <w:rPr>
                <w:rFonts w:ascii="Arial" w:hAnsi="Arial" w:cs="Arial"/>
                <w:color w:val="000000" w:themeColor="text1"/>
                <w:sz w:val="14"/>
                <w:szCs w:val="14"/>
              </w:rPr>
              <w:t>2.241.559</w:t>
            </w:r>
          </w:p>
        </w:tc>
        <w:tc>
          <w:tcPr>
            <w:tcW w:w="409" w:type="pct"/>
            <w:tcBorders>
              <w:left w:val="nil"/>
              <w:right w:val="nil"/>
            </w:tcBorders>
            <w:vAlign w:val="bottom"/>
          </w:tcPr>
          <w:p w14:paraId="46ABB775" w14:textId="738DF962" w:rsidR="00033B8B" w:rsidRPr="009128F0" w:rsidRDefault="00033B8B" w:rsidP="006A296C">
            <w:pPr>
              <w:jc w:val="right"/>
              <w:rPr>
                <w:rFonts w:ascii="Arial" w:hAnsi="Arial" w:cs="Arial"/>
                <w:color w:val="000000" w:themeColor="text1"/>
                <w:sz w:val="14"/>
                <w:szCs w:val="14"/>
              </w:rPr>
            </w:pPr>
            <w:r w:rsidRPr="00033B8B">
              <w:rPr>
                <w:rFonts w:ascii="Arial" w:hAnsi="Arial" w:cs="Arial"/>
                <w:color w:val="000000" w:themeColor="text1"/>
                <w:sz w:val="14"/>
                <w:szCs w:val="14"/>
              </w:rPr>
              <w:t>3.881.481</w:t>
            </w:r>
          </w:p>
        </w:tc>
        <w:tc>
          <w:tcPr>
            <w:tcW w:w="447" w:type="pct"/>
            <w:tcBorders>
              <w:left w:val="nil"/>
              <w:right w:val="nil"/>
            </w:tcBorders>
            <w:vAlign w:val="bottom"/>
          </w:tcPr>
          <w:p w14:paraId="44A9CCEF" w14:textId="626AC59E" w:rsidR="00033B8B" w:rsidRPr="009128F0" w:rsidRDefault="00033B8B" w:rsidP="006A296C">
            <w:pPr>
              <w:jc w:val="right"/>
              <w:rPr>
                <w:rFonts w:ascii="Arial" w:hAnsi="Arial" w:cs="Arial"/>
                <w:color w:val="000000" w:themeColor="text1"/>
                <w:sz w:val="14"/>
                <w:szCs w:val="14"/>
              </w:rPr>
            </w:pPr>
            <w:r w:rsidRPr="00033B8B">
              <w:rPr>
                <w:rFonts w:ascii="Arial" w:hAnsi="Arial" w:cs="Arial"/>
                <w:color w:val="000000" w:themeColor="text1"/>
                <w:sz w:val="14"/>
                <w:szCs w:val="14"/>
              </w:rPr>
              <w:t>372.765</w:t>
            </w:r>
          </w:p>
        </w:tc>
        <w:tc>
          <w:tcPr>
            <w:tcW w:w="569" w:type="pct"/>
            <w:tcBorders>
              <w:left w:val="nil"/>
              <w:right w:val="nil"/>
            </w:tcBorders>
            <w:vAlign w:val="bottom"/>
          </w:tcPr>
          <w:p w14:paraId="4127C6F7" w14:textId="77D5CBE4" w:rsidR="00033B8B" w:rsidRPr="009128F0" w:rsidRDefault="00033B8B" w:rsidP="006A296C">
            <w:pPr>
              <w:jc w:val="right"/>
              <w:rPr>
                <w:rFonts w:ascii="Arial" w:hAnsi="Arial" w:cs="Arial"/>
                <w:color w:val="000000" w:themeColor="text1"/>
                <w:sz w:val="14"/>
                <w:szCs w:val="14"/>
              </w:rPr>
            </w:pPr>
            <w:r w:rsidRPr="00033B8B">
              <w:rPr>
                <w:rFonts w:ascii="Arial" w:hAnsi="Arial" w:cs="Arial"/>
                <w:color w:val="000000" w:themeColor="text1"/>
                <w:sz w:val="14"/>
                <w:szCs w:val="14"/>
              </w:rPr>
              <w:t>1.610.280</w:t>
            </w:r>
          </w:p>
        </w:tc>
        <w:tc>
          <w:tcPr>
            <w:tcW w:w="516" w:type="pct"/>
            <w:tcBorders>
              <w:left w:val="nil"/>
              <w:right w:val="nil"/>
            </w:tcBorders>
            <w:vAlign w:val="bottom"/>
          </w:tcPr>
          <w:p w14:paraId="2E08B8EA" w14:textId="5AB90FD5" w:rsidR="00033B8B" w:rsidRPr="009128F0" w:rsidRDefault="00033B8B" w:rsidP="006A296C">
            <w:pPr>
              <w:jc w:val="right"/>
              <w:rPr>
                <w:rFonts w:ascii="Arial" w:hAnsi="Arial" w:cs="Arial"/>
                <w:color w:val="000000" w:themeColor="text1"/>
                <w:sz w:val="14"/>
                <w:szCs w:val="14"/>
              </w:rPr>
            </w:pPr>
            <w:r w:rsidRPr="00033B8B">
              <w:rPr>
                <w:rFonts w:ascii="Arial" w:hAnsi="Arial" w:cs="Arial"/>
                <w:color w:val="000000" w:themeColor="text1"/>
                <w:sz w:val="14"/>
                <w:szCs w:val="14"/>
              </w:rPr>
              <w:t>3.431.427</w:t>
            </w:r>
          </w:p>
        </w:tc>
        <w:tc>
          <w:tcPr>
            <w:tcW w:w="665" w:type="pct"/>
            <w:tcBorders>
              <w:left w:val="nil"/>
              <w:right w:val="nil"/>
            </w:tcBorders>
            <w:vAlign w:val="bottom"/>
          </w:tcPr>
          <w:p w14:paraId="1FAAB1EA" w14:textId="2D6F1D13" w:rsidR="00033B8B" w:rsidRPr="009128F0" w:rsidRDefault="00033B8B" w:rsidP="006A296C">
            <w:pPr>
              <w:jc w:val="right"/>
              <w:rPr>
                <w:rFonts w:ascii="Arial" w:hAnsi="Arial" w:cs="Arial"/>
                <w:color w:val="000000" w:themeColor="text1"/>
                <w:sz w:val="14"/>
                <w:szCs w:val="14"/>
              </w:rPr>
            </w:pPr>
            <w:r w:rsidRPr="00033B8B">
              <w:rPr>
                <w:rFonts w:ascii="Arial" w:hAnsi="Arial" w:cs="Arial"/>
                <w:color w:val="000000" w:themeColor="text1"/>
                <w:sz w:val="14"/>
                <w:szCs w:val="14"/>
              </w:rPr>
              <w:t>36.331.707</w:t>
            </w:r>
          </w:p>
        </w:tc>
      </w:tr>
      <w:tr w:rsidR="005937C0" w:rsidRPr="009128F0" w14:paraId="697C66B7" w14:textId="77777777" w:rsidTr="00564BFC">
        <w:trPr>
          <w:trHeight w:val="113"/>
        </w:trPr>
        <w:tc>
          <w:tcPr>
            <w:tcW w:w="878" w:type="pct"/>
            <w:tcBorders>
              <w:top w:val="nil"/>
              <w:left w:val="nil"/>
              <w:bottom w:val="single" w:sz="4" w:space="0" w:color="auto"/>
              <w:right w:val="nil"/>
            </w:tcBorders>
            <w:vAlign w:val="bottom"/>
          </w:tcPr>
          <w:p w14:paraId="077F42F7" w14:textId="77777777" w:rsidR="005937C0" w:rsidRPr="009128F0" w:rsidRDefault="005937C0" w:rsidP="005937C0">
            <w:pPr>
              <w:ind w:left="360"/>
              <w:rPr>
                <w:rFonts w:ascii="Arial" w:hAnsi="Arial" w:cs="Arial"/>
                <w:snapToGrid w:val="0"/>
                <w:color w:val="000000" w:themeColor="text1"/>
                <w:sz w:val="14"/>
                <w:szCs w:val="14"/>
                <w:lang w:eastAsia="en-US"/>
              </w:rPr>
            </w:pPr>
          </w:p>
        </w:tc>
        <w:tc>
          <w:tcPr>
            <w:tcW w:w="569" w:type="pct"/>
            <w:tcBorders>
              <w:left w:val="nil"/>
              <w:bottom w:val="single" w:sz="4" w:space="0" w:color="auto"/>
              <w:right w:val="nil"/>
            </w:tcBorders>
            <w:vAlign w:val="bottom"/>
          </w:tcPr>
          <w:p w14:paraId="3838C417" w14:textId="77777777" w:rsidR="005937C0" w:rsidRPr="009128F0" w:rsidRDefault="005937C0" w:rsidP="005937C0">
            <w:pPr>
              <w:jc w:val="right"/>
              <w:rPr>
                <w:rFonts w:ascii="Arial" w:hAnsi="Arial" w:cs="Arial"/>
                <w:color w:val="000000" w:themeColor="text1"/>
                <w:sz w:val="14"/>
                <w:szCs w:val="14"/>
              </w:rPr>
            </w:pPr>
          </w:p>
        </w:tc>
        <w:tc>
          <w:tcPr>
            <w:tcW w:w="492" w:type="pct"/>
            <w:tcBorders>
              <w:left w:val="nil"/>
              <w:bottom w:val="single" w:sz="4" w:space="0" w:color="auto"/>
              <w:right w:val="nil"/>
            </w:tcBorders>
            <w:vAlign w:val="bottom"/>
          </w:tcPr>
          <w:p w14:paraId="74C76F55" w14:textId="77777777" w:rsidR="005937C0" w:rsidRPr="009128F0" w:rsidRDefault="005937C0" w:rsidP="005937C0">
            <w:pPr>
              <w:jc w:val="right"/>
              <w:rPr>
                <w:rFonts w:ascii="Arial" w:hAnsi="Arial" w:cs="Arial"/>
                <w:color w:val="000000" w:themeColor="text1"/>
                <w:sz w:val="14"/>
                <w:szCs w:val="14"/>
              </w:rPr>
            </w:pPr>
          </w:p>
        </w:tc>
        <w:tc>
          <w:tcPr>
            <w:tcW w:w="455" w:type="pct"/>
            <w:tcBorders>
              <w:left w:val="nil"/>
              <w:bottom w:val="single" w:sz="4" w:space="0" w:color="auto"/>
              <w:right w:val="nil"/>
            </w:tcBorders>
            <w:vAlign w:val="bottom"/>
          </w:tcPr>
          <w:p w14:paraId="22070CF0" w14:textId="77777777" w:rsidR="005937C0" w:rsidRPr="009128F0" w:rsidRDefault="005937C0" w:rsidP="005937C0">
            <w:pPr>
              <w:jc w:val="right"/>
              <w:rPr>
                <w:rFonts w:ascii="Arial" w:hAnsi="Arial" w:cs="Arial"/>
                <w:color w:val="000000" w:themeColor="text1"/>
                <w:sz w:val="14"/>
                <w:szCs w:val="14"/>
              </w:rPr>
            </w:pPr>
          </w:p>
        </w:tc>
        <w:tc>
          <w:tcPr>
            <w:tcW w:w="409" w:type="pct"/>
            <w:tcBorders>
              <w:left w:val="nil"/>
              <w:bottom w:val="single" w:sz="4" w:space="0" w:color="auto"/>
              <w:right w:val="nil"/>
            </w:tcBorders>
            <w:vAlign w:val="bottom"/>
          </w:tcPr>
          <w:p w14:paraId="03880CD0" w14:textId="77777777" w:rsidR="005937C0" w:rsidRPr="009128F0" w:rsidRDefault="005937C0" w:rsidP="005937C0">
            <w:pPr>
              <w:jc w:val="right"/>
              <w:rPr>
                <w:rFonts w:ascii="Arial" w:hAnsi="Arial" w:cs="Arial"/>
                <w:color w:val="000000" w:themeColor="text1"/>
                <w:sz w:val="14"/>
                <w:szCs w:val="14"/>
              </w:rPr>
            </w:pPr>
          </w:p>
        </w:tc>
        <w:tc>
          <w:tcPr>
            <w:tcW w:w="447" w:type="pct"/>
            <w:tcBorders>
              <w:left w:val="nil"/>
              <w:bottom w:val="single" w:sz="4" w:space="0" w:color="auto"/>
              <w:right w:val="nil"/>
            </w:tcBorders>
            <w:vAlign w:val="bottom"/>
          </w:tcPr>
          <w:p w14:paraId="15602ED4" w14:textId="77777777" w:rsidR="005937C0" w:rsidRPr="009128F0" w:rsidRDefault="005937C0" w:rsidP="005937C0">
            <w:pPr>
              <w:jc w:val="right"/>
              <w:rPr>
                <w:rFonts w:ascii="Arial" w:hAnsi="Arial" w:cs="Arial"/>
                <w:color w:val="000000" w:themeColor="text1"/>
                <w:sz w:val="14"/>
                <w:szCs w:val="14"/>
              </w:rPr>
            </w:pPr>
          </w:p>
        </w:tc>
        <w:tc>
          <w:tcPr>
            <w:tcW w:w="569" w:type="pct"/>
            <w:tcBorders>
              <w:left w:val="nil"/>
              <w:bottom w:val="single" w:sz="4" w:space="0" w:color="auto"/>
              <w:right w:val="nil"/>
            </w:tcBorders>
            <w:vAlign w:val="bottom"/>
          </w:tcPr>
          <w:p w14:paraId="25F13563" w14:textId="77777777" w:rsidR="005937C0" w:rsidRPr="009128F0" w:rsidRDefault="005937C0" w:rsidP="005937C0">
            <w:pPr>
              <w:jc w:val="right"/>
              <w:rPr>
                <w:rFonts w:ascii="Arial" w:hAnsi="Arial" w:cs="Arial"/>
                <w:color w:val="000000" w:themeColor="text1"/>
                <w:sz w:val="14"/>
                <w:szCs w:val="14"/>
              </w:rPr>
            </w:pPr>
          </w:p>
        </w:tc>
        <w:tc>
          <w:tcPr>
            <w:tcW w:w="516" w:type="pct"/>
            <w:tcBorders>
              <w:left w:val="nil"/>
              <w:bottom w:val="single" w:sz="4" w:space="0" w:color="auto"/>
              <w:right w:val="nil"/>
            </w:tcBorders>
            <w:vAlign w:val="bottom"/>
          </w:tcPr>
          <w:p w14:paraId="3199DD8C" w14:textId="77777777" w:rsidR="005937C0" w:rsidRPr="009128F0" w:rsidRDefault="005937C0" w:rsidP="005937C0">
            <w:pPr>
              <w:jc w:val="right"/>
              <w:rPr>
                <w:rFonts w:ascii="Arial" w:hAnsi="Arial" w:cs="Arial"/>
                <w:color w:val="000000" w:themeColor="text1"/>
                <w:sz w:val="14"/>
                <w:szCs w:val="14"/>
              </w:rPr>
            </w:pPr>
          </w:p>
        </w:tc>
        <w:tc>
          <w:tcPr>
            <w:tcW w:w="665" w:type="pct"/>
            <w:tcBorders>
              <w:left w:val="nil"/>
              <w:bottom w:val="single" w:sz="4" w:space="0" w:color="auto"/>
              <w:right w:val="nil"/>
            </w:tcBorders>
            <w:vAlign w:val="bottom"/>
          </w:tcPr>
          <w:p w14:paraId="76D521BE" w14:textId="77777777" w:rsidR="005937C0" w:rsidRPr="009128F0" w:rsidRDefault="005937C0" w:rsidP="005937C0">
            <w:pPr>
              <w:jc w:val="right"/>
              <w:rPr>
                <w:rFonts w:ascii="Arial" w:hAnsi="Arial" w:cs="Arial"/>
                <w:color w:val="000000" w:themeColor="text1"/>
                <w:sz w:val="14"/>
                <w:szCs w:val="14"/>
              </w:rPr>
            </w:pPr>
          </w:p>
        </w:tc>
      </w:tr>
      <w:tr w:rsidR="00033B8B" w:rsidRPr="009128F0" w14:paraId="416C7EC3" w14:textId="77777777" w:rsidTr="00564BFC">
        <w:trPr>
          <w:trHeight w:val="113"/>
        </w:trPr>
        <w:tc>
          <w:tcPr>
            <w:tcW w:w="878" w:type="pct"/>
            <w:tcBorders>
              <w:top w:val="single" w:sz="4" w:space="0" w:color="auto"/>
              <w:left w:val="nil"/>
              <w:bottom w:val="single" w:sz="4" w:space="0" w:color="auto"/>
              <w:right w:val="nil"/>
            </w:tcBorders>
            <w:vAlign w:val="bottom"/>
            <w:hideMark/>
          </w:tcPr>
          <w:p w14:paraId="647D5B83" w14:textId="77777777" w:rsidR="00033B8B" w:rsidRPr="009128F0" w:rsidRDefault="00033B8B" w:rsidP="00033B8B">
            <w:pPr>
              <w:pStyle w:val="msobodytextindent"/>
              <w:ind w:left="79" w:hanging="187"/>
              <w:jc w:val="left"/>
              <w:rPr>
                <w:rFonts w:ascii="Arial" w:hAnsi="Arial" w:cs="Arial"/>
                <w:b/>
                <w:bCs/>
                <w:color w:val="000000" w:themeColor="text1"/>
                <w:sz w:val="14"/>
                <w:szCs w:val="14"/>
              </w:rPr>
            </w:pPr>
            <w:r w:rsidRPr="009128F0">
              <w:rPr>
                <w:rFonts w:ascii="Arial" w:hAnsi="Arial" w:cs="Arial"/>
                <w:b/>
                <w:bCs/>
                <w:color w:val="000000" w:themeColor="text1"/>
                <w:sz w:val="14"/>
                <w:szCs w:val="14"/>
              </w:rPr>
              <w:t>Likidite (Açığı)/Fazlası</w:t>
            </w:r>
          </w:p>
        </w:tc>
        <w:tc>
          <w:tcPr>
            <w:tcW w:w="569" w:type="pct"/>
            <w:tcBorders>
              <w:top w:val="single" w:sz="4" w:space="0" w:color="auto"/>
              <w:left w:val="nil"/>
              <w:bottom w:val="single" w:sz="4" w:space="0" w:color="auto"/>
              <w:right w:val="nil"/>
            </w:tcBorders>
            <w:vAlign w:val="bottom"/>
          </w:tcPr>
          <w:p w14:paraId="382C930C" w14:textId="24A33A83"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(3.910.595)</w:t>
            </w:r>
          </w:p>
        </w:tc>
        <w:tc>
          <w:tcPr>
            <w:tcW w:w="492" w:type="pct"/>
            <w:tcBorders>
              <w:top w:val="single" w:sz="4" w:space="0" w:color="auto"/>
              <w:left w:val="nil"/>
              <w:bottom w:val="single" w:sz="4" w:space="0" w:color="auto"/>
              <w:right w:val="nil"/>
            </w:tcBorders>
            <w:vAlign w:val="bottom"/>
          </w:tcPr>
          <w:p w14:paraId="211200C3" w14:textId="4EE992F6"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(11.683.390)</w:t>
            </w:r>
          </w:p>
        </w:tc>
        <w:tc>
          <w:tcPr>
            <w:tcW w:w="455" w:type="pct"/>
            <w:tcBorders>
              <w:top w:val="single" w:sz="4" w:space="0" w:color="auto"/>
              <w:left w:val="nil"/>
              <w:bottom w:val="single" w:sz="4" w:space="0" w:color="auto"/>
              <w:right w:val="nil"/>
            </w:tcBorders>
            <w:vAlign w:val="bottom"/>
          </w:tcPr>
          <w:p w14:paraId="4AB404AB" w14:textId="34EFC832"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(248.537)</w:t>
            </w:r>
          </w:p>
        </w:tc>
        <w:tc>
          <w:tcPr>
            <w:tcW w:w="409" w:type="pct"/>
            <w:tcBorders>
              <w:top w:val="single" w:sz="4" w:space="0" w:color="auto"/>
              <w:left w:val="nil"/>
              <w:bottom w:val="single" w:sz="4" w:space="0" w:color="auto"/>
              <w:right w:val="nil"/>
            </w:tcBorders>
            <w:vAlign w:val="bottom"/>
          </w:tcPr>
          <w:p w14:paraId="7723E710" w14:textId="45B1F4EE"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1.850.545</w:t>
            </w:r>
          </w:p>
        </w:tc>
        <w:tc>
          <w:tcPr>
            <w:tcW w:w="447" w:type="pct"/>
            <w:tcBorders>
              <w:top w:val="single" w:sz="4" w:space="0" w:color="auto"/>
              <w:left w:val="nil"/>
              <w:bottom w:val="single" w:sz="4" w:space="0" w:color="auto"/>
              <w:right w:val="nil"/>
            </w:tcBorders>
            <w:vAlign w:val="bottom"/>
          </w:tcPr>
          <w:p w14:paraId="376453F0" w14:textId="578E483A"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14.453.894</w:t>
            </w:r>
          </w:p>
        </w:tc>
        <w:tc>
          <w:tcPr>
            <w:tcW w:w="569" w:type="pct"/>
            <w:tcBorders>
              <w:top w:val="single" w:sz="4" w:space="0" w:color="auto"/>
              <w:left w:val="nil"/>
              <w:bottom w:val="single" w:sz="4" w:space="0" w:color="auto"/>
              <w:right w:val="nil"/>
            </w:tcBorders>
            <w:vAlign w:val="bottom"/>
          </w:tcPr>
          <w:p w14:paraId="1EF4F33C" w14:textId="27999818"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1.428.136</w:t>
            </w:r>
          </w:p>
        </w:tc>
        <w:tc>
          <w:tcPr>
            <w:tcW w:w="516" w:type="pct"/>
            <w:tcBorders>
              <w:top w:val="single" w:sz="4" w:space="0" w:color="auto"/>
              <w:left w:val="nil"/>
              <w:bottom w:val="single" w:sz="4" w:space="0" w:color="auto"/>
              <w:right w:val="nil"/>
            </w:tcBorders>
            <w:vAlign w:val="bottom"/>
          </w:tcPr>
          <w:p w14:paraId="3623FE7E" w14:textId="41153875"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(1.890.053)</w:t>
            </w:r>
          </w:p>
        </w:tc>
        <w:tc>
          <w:tcPr>
            <w:tcW w:w="665" w:type="pct"/>
            <w:tcBorders>
              <w:top w:val="single" w:sz="4" w:space="0" w:color="auto"/>
              <w:left w:val="nil"/>
              <w:bottom w:val="single" w:sz="4" w:space="0" w:color="auto"/>
              <w:right w:val="nil"/>
            </w:tcBorders>
            <w:vAlign w:val="bottom"/>
          </w:tcPr>
          <w:p w14:paraId="1DE6FC5F" w14:textId="0104726D"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w:t>
            </w:r>
          </w:p>
        </w:tc>
      </w:tr>
      <w:tr w:rsidR="00033B8B" w:rsidRPr="009128F0" w14:paraId="659683C1" w14:textId="77777777" w:rsidTr="00564BFC">
        <w:trPr>
          <w:trHeight w:val="113"/>
        </w:trPr>
        <w:tc>
          <w:tcPr>
            <w:tcW w:w="878" w:type="pct"/>
            <w:tcBorders>
              <w:top w:val="single" w:sz="4" w:space="0" w:color="auto"/>
              <w:left w:val="nil"/>
              <w:bottom w:val="single" w:sz="4" w:space="0" w:color="auto"/>
              <w:right w:val="nil"/>
            </w:tcBorders>
            <w:vAlign w:val="bottom"/>
          </w:tcPr>
          <w:p w14:paraId="7A47C5CB" w14:textId="77777777" w:rsidR="00033B8B" w:rsidRPr="009128F0" w:rsidRDefault="00033B8B" w:rsidP="00033B8B">
            <w:pPr>
              <w:rPr>
                <w:rFonts w:ascii="Arial" w:hAnsi="Arial" w:cs="Arial"/>
                <w:b/>
                <w:snapToGrid w:val="0"/>
                <w:color w:val="000000" w:themeColor="text1"/>
                <w:sz w:val="14"/>
                <w:szCs w:val="14"/>
                <w:lang w:eastAsia="en-US"/>
              </w:rPr>
            </w:pPr>
          </w:p>
        </w:tc>
        <w:tc>
          <w:tcPr>
            <w:tcW w:w="569" w:type="pct"/>
            <w:tcBorders>
              <w:top w:val="single" w:sz="4" w:space="0" w:color="auto"/>
              <w:left w:val="nil"/>
              <w:bottom w:val="single" w:sz="4" w:space="0" w:color="auto"/>
              <w:right w:val="nil"/>
            </w:tcBorders>
            <w:vAlign w:val="bottom"/>
          </w:tcPr>
          <w:p w14:paraId="2E7BFD79" w14:textId="77777777" w:rsidR="00033B8B" w:rsidRPr="009128F0" w:rsidRDefault="00033B8B" w:rsidP="00033B8B">
            <w:pPr>
              <w:jc w:val="right"/>
              <w:rPr>
                <w:rFonts w:ascii="Arial" w:hAnsi="Arial" w:cs="Arial"/>
                <w:color w:val="000000" w:themeColor="text1"/>
                <w:sz w:val="14"/>
                <w:szCs w:val="14"/>
              </w:rPr>
            </w:pPr>
          </w:p>
        </w:tc>
        <w:tc>
          <w:tcPr>
            <w:tcW w:w="492" w:type="pct"/>
            <w:tcBorders>
              <w:top w:val="single" w:sz="4" w:space="0" w:color="auto"/>
              <w:left w:val="nil"/>
              <w:bottom w:val="single" w:sz="4" w:space="0" w:color="auto"/>
              <w:right w:val="nil"/>
            </w:tcBorders>
            <w:vAlign w:val="bottom"/>
          </w:tcPr>
          <w:p w14:paraId="65B7E731" w14:textId="77777777" w:rsidR="00033B8B" w:rsidRPr="009128F0" w:rsidRDefault="00033B8B" w:rsidP="00033B8B">
            <w:pPr>
              <w:jc w:val="right"/>
              <w:rPr>
                <w:rFonts w:ascii="Arial" w:hAnsi="Arial" w:cs="Arial"/>
                <w:color w:val="000000" w:themeColor="text1"/>
                <w:sz w:val="14"/>
                <w:szCs w:val="14"/>
              </w:rPr>
            </w:pPr>
          </w:p>
        </w:tc>
        <w:tc>
          <w:tcPr>
            <w:tcW w:w="455" w:type="pct"/>
            <w:tcBorders>
              <w:top w:val="single" w:sz="4" w:space="0" w:color="auto"/>
              <w:left w:val="nil"/>
              <w:bottom w:val="single" w:sz="4" w:space="0" w:color="auto"/>
              <w:right w:val="nil"/>
            </w:tcBorders>
            <w:vAlign w:val="bottom"/>
          </w:tcPr>
          <w:p w14:paraId="5B2D33A4" w14:textId="77777777" w:rsidR="00033B8B" w:rsidRPr="009128F0" w:rsidRDefault="00033B8B" w:rsidP="00033B8B">
            <w:pPr>
              <w:jc w:val="right"/>
              <w:rPr>
                <w:rFonts w:ascii="Arial" w:hAnsi="Arial" w:cs="Arial"/>
                <w:color w:val="000000" w:themeColor="text1"/>
                <w:sz w:val="14"/>
                <w:szCs w:val="14"/>
              </w:rPr>
            </w:pPr>
          </w:p>
        </w:tc>
        <w:tc>
          <w:tcPr>
            <w:tcW w:w="409" w:type="pct"/>
            <w:tcBorders>
              <w:top w:val="single" w:sz="4" w:space="0" w:color="auto"/>
              <w:left w:val="nil"/>
              <w:bottom w:val="single" w:sz="4" w:space="0" w:color="auto"/>
              <w:right w:val="nil"/>
            </w:tcBorders>
            <w:vAlign w:val="bottom"/>
          </w:tcPr>
          <w:p w14:paraId="7023098B" w14:textId="77777777" w:rsidR="00033B8B" w:rsidRPr="009128F0" w:rsidRDefault="00033B8B" w:rsidP="00033B8B">
            <w:pPr>
              <w:jc w:val="right"/>
              <w:rPr>
                <w:rFonts w:ascii="Arial" w:hAnsi="Arial" w:cs="Arial"/>
                <w:color w:val="000000" w:themeColor="text1"/>
                <w:sz w:val="14"/>
                <w:szCs w:val="14"/>
              </w:rPr>
            </w:pPr>
          </w:p>
        </w:tc>
        <w:tc>
          <w:tcPr>
            <w:tcW w:w="447" w:type="pct"/>
            <w:tcBorders>
              <w:top w:val="single" w:sz="4" w:space="0" w:color="auto"/>
              <w:left w:val="nil"/>
              <w:bottom w:val="single" w:sz="4" w:space="0" w:color="auto"/>
              <w:right w:val="nil"/>
            </w:tcBorders>
            <w:vAlign w:val="bottom"/>
          </w:tcPr>
          <w:p w14:paraId="0B321A14" w14:textId="77777777" w:rsidR="00033B8B" w:rsidRPr="009128F0" w:rsidRDefault="00033B8B" w:rsidP="00033B8B">
            <w:pPr>
              <w:jc w:val="right"/>
              <w:rPr>
                <w:rFonts w:ascii="Arial" w:hAnsi="Arial" w:cs="Arial"/>
                <w:color w:val="000000" w:themeColor="text1"/>
                <w:sz w:val="14"/>
                <w:szCs w:val="14"/>
              </w:rPr>
            </w:pPr>
          </w:p>
        </w:tc>
        <w:tc>
          <w:tcPr>
            <w:tcW w:w="569" w:type="pct"/>
            <w:tcBorders>
              <w:top w:val="single" w:sz="4" w:space="0" w:color="auto"/>
              <w:left w:val="nil"/>
              <w:bottom w:val="single" w:sz="4" w:space="0" w:color="auto"/>
              <w:right w:val="nil"/>
            </w:tcBorders>
            <w:vAlign w:val="bottom"/>
          </w:tcPr>
          <w:p w14:paraId="1C1F190E" w14:textId="77777777" w:rsidR="00033B8B" w:rsidRPr="009128F0" w:rsidRDefault="00033B8B" w:rsidP="00033B8B">
            <w:pPr>
              <w:jc w:val="right"/>
              <w:rPr>
                <w:rFonts w:ascii="Arial" w:hAnsi="Arial" w:cs="Arial"/>
                <w:color w:val="000000" w:themeColor="text1"/>
                <w:sz w:val="14"/>
                <w:szCs w:val="14"/>
              </w:rPr>
            </w:pPr>
          </w:p>
        </w:tc>
        <w:tc>
          <w:tcPr>
            <w:tcW w:w="516" w:type="pct"/>
            <w:tcBorders>
              <w:top w:val="single" w:sz="4" w:space="0" w:color="auto"/>
              <w:left w:val="nil"/>
              <w:bottom w:val="single" w:sz="4" w:space="0" w:color="auto"/>
              <w:right w:val="nil"/>
            </w:tcBorders>
            <w:vAlign w:val="bottom"/>
          </w:tcPr>
          <w:p w14:paraId="7010F2DE" w14:textId="77777777" w:rsidR="00033B8B" w:rsidRPr="009128F0" w:rsidRDefault="00033B8B" w:rsidP="00033B8B">
            <w:pPr>
              <w:jc w:val="right"/>
              <w:rPr>
                <w:rFonts w:ascii="Arial" w:hAnsi="Arial" w:cs="Arial"/>
                <w:color w:val="000000" w:themeColor="text1"/>
                <w:sz w:val="14"/>
                <w:szCs w:val="14"/>
              </w:rPr>
            </w:pPr>
          </w:p>
        </w:tc>
        <w:tc>
          <w:tcPr>
            <w:tcW w:w="665" w:type="pct"/>
            <w:tcBorders>
              <w:top w:val="single" w:sz="4" w:space="0" w:color="auto"/>
              <w:left w:val="nil"/>
              <w:bottom w:val="single" w:sz="4" w:space="0" w:color="auto"/>
              <w:right w:val="nil"/>
            </w:tcBorders>
            <w:vAlign w:val="bottom"/>
          </w:tcPr>
          <w:p w14:paraId="5542251C" w14:textId="77777777" w:rsidR="00033B8B" w:rsidRPr="009128F0" w:rsidRDefault="00033B8B" w:rsidP="00033B8B">
            <w:pPr>
              <w:jc w:val="right"/>
              <w:rPr>
                <w:rFonts w:ascii="Arial" w:hAnsi="Arial" w:cs="Arial"/>
                <w:color w:val="000000" w:themeColor="text1"/>
                <w:sz w:val="14"/>
                <w:szCs w:val="14"/>
              </w:rPr>
            </w:pPr>
          </w:p>
        </w:tc>
      </w:tr>
      <w:tr w:rsidR="00033B8B" w:rsidRPr="009128F0" w14:paraId="636B6845" w14:textId="77777777" w:rsidTr="00564BFC">
        <w:trPr>
          <w:trHeight w:val="113"/>
        </w:trPr>
        <w:tc>
          <w:tcPr>
            <w:tcW w:w="878" w:type="pct"/>
            <w:tcBorders>
              <w:top w:val="single" w:sz="4" w:space="0" w:color="auto"/>
              <w:left w:val="nil"/>
              <w:bottom w:val="single" w:sz="4" w:space="0" w:color="auto"/>
              <w:right w:val="nil"/>
            </w:tcBorders>
            <w:vAlign w:val="bottom"/>
            <w:hideMark/>
          </w:tcPr>
          <w:p w14:paraId="5A49621F" w14:textId="77777777" w:rsidR="00033B8B" w:rsidRPr="009128F0" w:rsidRDefault="00033B8B" w:rsidP="00033B8B">
            <w:pPr>
              <w:pStyle w:val="msobodytextindent"/>
              <w:ind w:left="-108" w:firstLine="0"/>
              <w:jc w:val="left"/>
              <w:rPr>
                <w:rFonts w:ascii="Arial" w:hAnsi="Arial" w:cs="Arial"/>
                <w:b/>
                <w:snapToGrid w:val="0"/>
                <w:color w:val="000000" w:themeColor="text1"/>
                <w:sz w:val="14"/>
                <w:szCs w:val="14"/>
              </w:rPr>
            </w:pPr>
            <w:r w:rsidRPr="009128F0">
              <w:rPr>
                <w:rFonts w:ascii="Arial" w:hAnsi="Arial" w:cs="Arial"/>
                <w:b/>
                <w:bCs/>
                <w:color w:val="000000" w:themeColor="text1"/>
                <w:sz w:val="14"/>
                <w:szCs w:val="14"/>
              </w:rPr>
              <w:t>Net Bilanço Dışı Pozisyonu</w:t>
            </w:r>
          </w:p>
        </w:tc>
        <w:tc>
          <w:tcPr>
            <w:tcW w:w="569" w:type="pct"/>
            <w:tcBorders>
              <w:top w:val="single" w:sz="4" w:space="0" w:color="auto"/>
              <w:left w:val="nil"/>
              <w:bottom w:val="single" w:sz="4" w:space="0" w:color="auto"/>
              <w:right w:val="nil"/>
            </w:tcBorders>
            <w:vAlign w:val="bottom"/>
          </w:tcPr>
          <w:p w14:paraId="4C462563" w14:textId="008B6F01"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w:t>
            </w:r>
          </w:p>
        </w:tc>
        <w:tc>
          <w:tcPr>
            <w:tcW w:w="492" w:type="pct"/>
            <w:tcBorders>
              <w:top w:val="single" w:sz="4" w:space="0" w:color="auto"/>
              <w:left w:val="nil"/>
              <w:bottom w:val="single" w:sz="4" w:space="0" w:color="auto"/>
              <w:right w:val="nil"/>
            </w:tcBorders>
            <w:vAlign w:val="bottom"/>
          </w:tcPr>
          <w:p w14:paraId="3A1536E9" w14:textId="03EE8324"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(1.387)</w:t>
            </w:r>
          </w:p>
        </w:tc>
        <w:tc>
          <w:tcPr>
            <w:tcW w:w="455" w:type="pct"/>
            <w:tcBorders>
              <w:top w:val="single" w:sz="4" w:space="0" w:color="auto"/>
              <w:left w:val="nil"/>
              <w:bottom w:val="single" w:sz="4" w:space="0" w:color="auto"/>
              <w:right w:val="nil"/>
            </w:tcBorders>
            <w:vAlign w:val="bottom"/>
          </w:tcPr>
          <w:p w14:paraId="5AE84A5B" w14:textId="085F1DCD"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(5.992)</w:t>
            </w:r>
          </w:p>
        </w:tc>
        <w:tc>
          <w:tcPr>
            <w:tcW w:w="409" w:type="pct"/>
            <w:tcBorders>
              <w:top w:val="single" w:sz="4" w:space="0" w:color="auto"/>
              <w:left w:val="nil"/>
              <w:bottom w:val="single" w:sz="4" w:space="0" w:color="auto"/>
              <w:right w:val="nil"/>
            </w:tcBorders>
            <w:vAlign w:val="bottom"/>
          </w:tcPr>
          <w:p w14:paraId="1C796A5D" w14:textId="5A06DEEA"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w:t>
            </w:r>
          </w:p>
        </w:tc>
        <w:tc>
          <w:tcPr>
            <w:tcW w:w="447" w:type="pct"/>
            <w:tcBorders>
              <w:top w:val="single" w:sz="4" w:space="0" w:color="auto"/>
              <w:left w:val="nil"/>
              <w:bottom w:val="single" w:sz="4" w:space="0" w:color="auto"/>
              <w:right w:val="nil"/>
            </w:tcBorders>
            <w:vAlign w:val="bottom"/>
          </w:tcPr>
          <w:p w14:paraId="78F23B70" w14:textId="7C595DF7"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w:t>
            </w:r>
          </w:p>
        </w:tc>
        <w:tc>
          <w:tcPr>
            <w:tcW w:w="569" w:type="pct"/>
            <w:tcBorders>
              <w:top w:val="single" w:sz="4" w:space="0" w:color="auto"/>
              <w:left w:val="nil"/>
              <w:bottom w:val="single" w:sz="4" w:space="0" w:color="auto"/>
              <w:right w:val="nil"/>
            </w:tcBorders>
            <w:vAlign w:val="bottom"/>
          </w:tcPr>
          <w:p w14:paraId="7FDF26BA" w14:textId="670B454B"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w:t>
            </w:r>
          </w:p>
        </w:tc>
        <w:tc>
          <w:tcPr>
            <w:tcW w:w="516" w:type="pct"/>
            <w:tcBorders>
              <w:top w:val="single" w:sz="4" w:space="0" w:color="auto"/>
              <w:left w:val="nil"/>
              <w:bottom w:val="single" w:sz="4" w:space="0" w:color="auto"/>
              <w:right w:val="nil"/>
            </w:tcBorders>
            <w:vAlign w:val="bottom"/>
          </w:tcPr>
          <w:p w14:paraId="2EDDB544" w14:textId="3F5D139E"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w:t>
            </w:r>
          </w:p>
        </w:tc>
        <w:tc>
          <w:tcPr>
            <w:tcW w:w="665" w:type="pct"/>
            <w:tcBorders>
              <w:top w:val="single" w:sz="4" w:space="0" w:color="auto"/>
              <w:left w:val="nil"/>
              <w:bottom w:val="single" w:sz="4" w:space="0" w:color="auto"/>
              <w:right w:val="nil"/>
            </w:tcBorders>
            <w:vAlign w:val="bottom"/>
          </w:tcPr>
          <w:p w14:paraId="0A7FC9BF" w14:textId="04247281"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(7.379)</w:t>
            </w:r>
          </w:p>
        </w:tc>
      </w:tr>
      <w:tr w:rsidR="00033B8B" w:rsidRPr="009128F0" w14:paraId="566EBE0B" w14:textId="77777777" w:rsidTr="00564BFC">
        <w:trPr>
          <w:trHeight w:val="113"/>
        </w:trPr>
        <w:tc>
          <w:tcPr>
            <w:tcW w:w="878" w:type="pct"/>
            <w:tcBorders>
              <w:top w:val="single" w:sz="4" w:space="0" w:color="auto"/>
              <w:left w:val="nil"/>
              <w:bottom w:val="nil"/>
              <w:right w:val="nil"/>
            </w:tcBorders>
            <w:vAlign w:val="bottom"/>
            <w:hideMark/>
          </w:tcPr>
          <w:p w14:paraId="2A8C0EA3" w14:textId="77777777" w:rsidR="00033B8B" w:rsidRPr="009128F0" w:rsidRDefault="00033B8B" w:rsidP="00033B8B">
            <w:pPr>
              <w:rPr>
                <w:rFonts w:ascii="Arial" w:hAnsi="Arial" w:cs="Arial"/>
                <w:snapToGrid w:val="0"/>
                <w:color w:val="000000" w:themeColor="text1"/>
                <w:sz w:val="14"/>
                <w:szCs w:val="14"/>
                <w:lang w:eastAsia="en-US"/>
              </w:rPr>
            </w:pPr>
            <w:r w:rsidRPr="009128F0">
              <w:rPr>
                <w:rFonts w:ascii="Arial" w:hAnsi="Arial" w:cs="Arial"/>
                <w:snapToGrid w:val="0"/>
                <w:color w:val="000000" w:themeColor="text1"/>
                <w:sz w:val="14"/>
                <w:szCs w:val="14"/>
                <w:lang w:eastAsia="en-US"/>
              </w:rPr>
              <w:t>Türev Finansal Araçlardan Alacaklar</w:t>
            </w:r>
          </w:p>
        </w:tc>
        <w:tc>
          <w:tcPr>
            <w:tcW w:w="569" w:type="pct"/>
            <w:tcBorders>
              <w:top w:val="single" w:sz="4" w:space="0" w:color="auto"/>
              <w:left w:val="nil"/>
              <w:bottom w:val="nil"/>
              <w:right w:val="nil"/>
            </w:tcBorders>
            <w:vAlign w:val="bottom"/>
          </w:tcPr>
          <w:p w14:paraId="5A1A4873" w14:textId="6E553E08" w:rsidR="00033B8B" w:rsidRPr="009128F0" w:rsidRDefault="00033B8B" w:rsidP="00033B8B">
            <w:pPr>
              <w:jc w:val="right"/>
              <w:rPr>
                <w:rFonts w:ascii="Arial" w:hAnsi="Arial" w:cs="Arial"/>
                <w:color w:val="000000" w:themeColor="text1"/>
                <w:sz w:val="14"/>
                <w:szCs w:val="14"/>
              </w:rPr>
            </w:pPr>
            <w:r>
              <w:rPr>
                <w:rFonts w:ascii="Arial" w:hAnsi="Arial" w:cs="Arial"/>
                <w:color w:val="000000" w:themeColor="text1"/>
                <w:sz w:val="14"/>
                <w:szCs w:val="14"/>
              </w:rPr>
              <w:t>-</w:t>
            </w:r>
          </w:p>
        </w:tc>
        <w:tc>
          <w:tcPr>
            <w:tcW w:w="492" w:type="pct"/>
            <w:tcBorders>
              <w:top w:val="single" w:sz="4" w:space="0" w:color="auto"/>
              <w:left w:val="nil"/>
              <w:bottom w:val="nil"/>
              <w:right w:val="nil"/>
            </w:tcBorders>
            <w:vAlign w:val="bottom"/>
          </w:tcPr>
          <w:p w14:paraId="3D5A3753" w14:textId="5C56FABA" w:rsidR="00033B8B" w:rsidRPr="009128F0" w:rsidRDefault="00033B8B" w:rsidP="00033B8B">
            <w:pPr>
              <w:jc w:val="right"/>
              <w:rPr>
                <w:rFonts w:ascii="Arial" w:hAnsi="Arial" w:cs="Arial"/>
                <w:color w:val="000000" w:themeColor="text1"/>
                <w:sz w:val="14"/>
                <w:szCs w:val="14"/>
              </w:rPr>
            </w:pPr>
            <w:r w:rsidRPr="00A96C83">
              <w:rPr>
                <w:rFonts w:ascii="Arial" w:hAnsi="Arial" w:cs="Arial"/>
                <w:color w:val="000000" w:themeColor="text1"/>
                <w:sz w:val="14"/>
                <w:szCs w:val="14"/>
              </w:rPr>
              <w:t>346.103</w:t>
            </w:r>
          </w:p>
        </w:tc>
        <w:tc>
          <w:tcPr>
            <w:tcW w:w="455" w:type="pct"/>
            <w:tcBorders>
              <w:top w:val="single" w:sz="4" w:space="0" w:color="auto"/>
              <w:left w:val="nil"/>
              <w:bottom w:val="nil"/>
              <w:right w:val="nil"/>
            </w:tcBorders>
            <w:vAlign w:val="bottom"/>
          </w:tcPr>
          <w:p w14:paraId="490932EF" w14:textId="4519C033" w:rsidR="00033B8B" w:rsidRPr="009128F0" w:rsidRDefault="00033B8B" w:rsidP="00033B8B">
            <w:pPr>
              <w:jc w:val="right"/>
              <w:rPr>
                <w:rFonts w:ascii="Arial" w:hAnsi="Arial" w:cs="Arial"/>
                <w:color w:val="000000" w:themeColor="text1"/>
                <w:sz w:val="14"/>
                <w:szCs w:val="14"/>
              </w:rPr>
            </w:pPr>
            <w:r w:rsidRPr="00A96C83">
              <w:rPr>
                <w:rFonts w:ascii="Arial" w:hAnsi="Arial" w:cs="Arial"/>
                <w:color w:val="000000" w:themeColor="text1"/>
                <w:sz w:val="14"/>
                <w:szCs w:val="14"/>
              </w:rPr>
              <w:t>189.180</w:t>
            </w:r>
          </w:p>
        </w:tc>
        <w:tc>
          <w:tcPr>
            <w:tcW w:w="409" w:type="pct"/>
            <w:tcBorders>
              <w:top w:val="single" w:sz="4" w:space="0" w:color="auto"/>
              <w:left w:val="nil"/>
              <w:bottom w:val="nil"/>
              <w:right w:val="nil"/>
            </w:tcBorders>
            <w:vAlign w:val="bottom"/>
          </w:tcPr>
          <w:p w14:paraId="00F3D51E" w14:textId="7FCE129A" w:rsidR="00033B8B" w:rsidRPr="009128F0" w:rsidRDefault="00033B8B" w:rsidP="00033B8B">
            <w:pPr>
              <w:jc w:val="right"/>
              <w:rPr>
                <w:rFonts w:ascii="Arial" w:hAnsi="Arial" w:cs="Arial"/>
                <w:color w:val="000000" w:themeColor="text1"/>
                <w:sz w:val="14"/>
                <w:szCs w:val="14"/>
              </w:rPr>
            </w:pPr>
            <w:r w:rsidRPr="00A96C83">
              <w:rPr>
                <w:rFonts w:ascii="Arial" w:hAnsi="Arial" w:cs="Arial"/>
                <w:color w:val="000000" w:themeColor="text1"/>
                <w:sz w:val="14"/>
                <w:szCs w:val="14"/>
              </w:rPr>
              <w:t>894</w:t>
            </w:r>
          </w:p>
        </w:tc>
        <w:tc>
          <w:tcPr>
            <w:tcW w:w="447" w:type="pct"/>
            <w:tcBorders>
              <w:top w:val="single" w:sz="4" w:space="0" w:color="auto"/>
              <w:left w:val="nil"/>
              <w:bottom w:val="nil"/>
              <w:right w:val="nil"/>
            </w:tcBorders>
            <w:vAlign w:val="bottom"/>
          </w:tcPr>
          <w:p w14:paraId="25438EA8" w14:textId="3C054BEF" w:rsidR="00033B8B" w:rsidRPr="009128F0" w:rsidRDefault="00033B8B" w:rsidP="00033B8B">
            <w:pPr>
              <w:jc w:val="right"/>
              <w:rPr>
                <w:rFonts w:ascii="Arial" w:hAnsi="Arial" w:cs="Arial"/>
                <w:color w:val="000000" w:themeColor="text1"/>
                <w:sz w:val="14"/>
                <w:szCs w:val="14"/>
              </w:rPr>
            </w:pPr>
            <w:r>
              <w:rPr>
                <w:rFonts w:ascii="Arial" w:hAnsi="Arial" w:cs="Arial"/>
                <w:color w:val="000000" w:themeColor="text1"/>
                <w:sz w:val="14"/>
                <w:szCs w:val="14"/>
              </w:rPr>
              <w:t>-</w:t>
            </w:r>
          </w:p>
        </w:tc>
        <w:tc>
          <w:tcPr>
            <w:tcW w:w="569" w:type="pct"/>
            <w:tcBorders>
              <w:top w:val="single" w:sz="4" w:space="0" w:color="auto"/>
              <w:left w:val="nil"/>
              <w:bottom w:val="nil"/>
              <w:right w:val="nil"/>
            </w:tcBorders>
            <w:vAlign w:val="bottom"/>
          </w:tcPr>
          <w:p w14:paraId="2BC483B2" w14:textId="32C20E7E" w:rsidR="00033B8B" w:rsidRPr="009128F0" w:rsidRDefault="00033B8B" w:rsidP="00033B8B">
            <w:pPr>
              <w:jc w:val="right"/>
              <w:rPr>
                <w:rFonts w:ascii="Arial" w:hAnsi="Arial" w:cs="Arial"/>
                <w:color w:val="000000" w:themeColor="text1"/>
                <w:sz w:val="14"/>
                <w:szCs w:val="14"/>
              </w:rPr>
            </w:pPr>
            <w:r>
              <w:rPr>
                <w:rFonts w:ascii="Arial" w:hAnsi="Arial" w:cs="Arial"/>
                <w:color w:val="000000" w:themeColor="text1"/>
                <w:sz w:val="14"/>
                <w:szCs w:val="14"/>
              </w:rPr>
              <w:t>-</w:t>
            </w:r>
          </w:p>
        </w:tc>
        <w:tc>
          <w:tcPr>
            <w:tcW w:w="516" w:type="pct"/>
            <w:tcBorders>
              <w:top w:val="single" w:sz="4" w:space="0" w:color="auto"/>
              <w:left w:val="nil"/>
              <w:bottom w:val="nil"/>
              <w:right w:val="nil"/>
            </w:tcBorders>
            <w:vAlign w:val="bottom"/>
          </w:tcPr>
          <w:p w14:paraId="2CFD1FA4" w14:textId="388B4EF6" w:rsidR="00033B8B" w:rsidRPr="009128F0" w:rsidRDefault="00033B8B" w:rsidP="00033B8B">
            <w:pPr>
              <w:jc w:val="right"/>
              <w:rPr>
                <w:rFonts w:ascii="Arial" w:hAnsi="Arial" w:cs="Arial"/>
                <w:color w:val="000000" w:themeColor="text1"/>
                <w:sz w:val="14"/>
                <w:szCs w:val="14"/>
              </w:rPr>
            </w:pPr>
            <w:r>
              <w:rPr>
                <w:rFonts w:ascii="Arial" w:hAnsi="Arial" w:cs="Arial"/>
                <w:color w:val="000000" w:themeColor="text1"/>
                <w:sz w:val="14"/>
                <w:szCs w:val="14"/>
              </w:rPr>
              <w:t>-</w:t>
            </w:r>
          </w:p>
        </w:tc>
        <w:tc>
          <w:tcPr>
            <w:tcW w:w="665" w:type="pct"/>
            <w:tcBorders>
              <w:top w:val="single" w:sz="4" w:space="0" w:color="auto"/>
              <w:left w:val="nil"/>
              <w:bottom w:val="nil"/>
              <w:right w:val="nil"/>
            </w:tcBorders>
            <w:vAlign w:val="bottom"/>
          </w:tcPr>
          <w:p w14:paraId="05B39BDA" w14:textId="4EBD0AFC" w:rsidR="00033B8B" w:rsidRPr="009128F0" w:rsidRDefault="00033B8B" w:rsidP="00033B8B">
            <w:pPr>
              <w:jc w:val="right"/>
              <w:rPr>
                <w:rFonts w:ascii="Arial" w:hAnsi="Arial" w:cs="Arial"/>
                <w:color w:val="000000" w:themeColor="text1"/>
                <w:sz w:val="14"/>
                <w:szCs w:val="14"/>
              </w:rPr>
            </w:pPr>
            <w:r w:rsidRPr="00A96C83">
              <w:rPr>
                <w:rFonts w:ascii="Arial" w:hAnsi="Arial" w:cs="Arial"/>
                <w:color w:val="000000" w:themeColor="text1"/>
                <w:sz w:val="14"/>
                <w:szCs w:val="14"/>
              </w:rPr>
              <w:t>536.177</w:t>
            </w:r>
          </w:p>
        </w:tc>
      </w:tr>
      <w:tr w:rsidR="00033B8B" w:rsidRPr="009128F0" w14:paraId="70E5C58E" w14:textId="77777777" w:rsidTr="00564BFC">
        <w:trPr>
          <w:trHeight w:val="113"/>
        </w:trPr>
        <w:tc>
          <w:tcPr>
            <w:tcW w:w="878" w:type="pct"/>
            <w:tcBorders>
              <w:bottom w:val="single" w:sz="4" w:space="0" w:color="auto"/>
            </w:tcBorders>
            <w:vAlign w:val="bottom"/>
            <w:hideMark/>
          </w:tcPr>
          <w:p w14:paraId="717D84E5" w14:textId="77777777" w:rsidR="00033B8B" w:rsidRPr="009128F0" w:rsidRDefault="00033B8B" w:rsidP="00033B8B">
            <w:pPr>
              <w:rPr>
                <w:rFonts w:ascii="Arial" w:hAnsi="Arial" w:cs="Arial"/>
                <w:snapToGrid w:val="0"/>
                <w:color w:val="000000" w:themeColor="text1"/>
                <w:sz w:val="14"/>
                <w:szCs w:val="14"/>
                <w:lang w:eastAsia="en-US"/>
              </w:rPr>
            </w:pPr>
            <w:r w:rsidRPr="009128F0">
              <w:rPr>
                <w:rFonts w:ascii="Arial" w:hAnsi="Arial" w:cs="Arial"/>
                <w:snapToGrid w:val="0"/>
                <w:color w:val="000000" w:themeColor="text1"/>
                <w:sz w:val="14"/>
                <w:szCs w:val="14"/>
                <w:lang w:eastAsia="en-US"/>
              </w:rPr>
              <w:t>Türev Finansal Araçlardan Borçlar</w:t>
            </w:r>
          </w:p>
        </w:tc>
        <w:tc>
          <w:tcPr>
            <w:tcW w:w="569" w:type="pct"/>
            <w:tcBorders>
              <w:bottom w:val="single" w:sz="4" w:space="0" w:color="auto"/>
            </w:tcBorders>
            <w:vAlign w:val="bottom"/>
          </w:tcPr>
          <w:p w14:paraId="77604611" w14:textId="581FF032" w:rsidR="00033B8B" w:rsidRPr="009128F0" w:rsidRDefault="00033B8B" w:rsidP="00033B8B">
            <w:pPr>
              <w:jc w:val="right"/>
              <w:rPr>
                <w:rFonts w:ascii="Arial" w:hAnsi="Arial" w:cs="Arial"/>
                <w:color w:val="000000" w:themeColor="text1"/>
                <w:sz w:val="14"/>
                <w:szCs w:val="14"/>
              </w:rPr>
            </w:pPr>
            <w:r>
              <w:rPr>
                <w:rFonts w:ascii="Arial" w:hAnsi="Arial" w:cs="Arial"/>
                <w:color w:val="000000" w:themeColor="text1"/>
                <w:sz w:val="14"/>
                <w:szCs w:val="14"/>
              </w:rPr>
              <w:t>-</w:t>
            </w:r>
          </w:p>
        </w:tc>
        <w:tc>
          <w:tcPr>
            <w:tcW w:w="492" w:type="pct"/>
            <w:tcBorders>
              <w:bottom w:val="single" w:sz="4" w:space="0" w:color="auto"/>
            </w:tcBorders>
            <w:vAlign w:val="bottom"/>
          </w:tcPr>
          <w:p w14:paraId="436CE433" w14:textId="4F4257D0" w:rsidR="00033B8B" w:rsidRPr="009128F0" w:rsidRDefault="00033B8B" w:rsidP="00033B8B">
            <w:pPr>
              <w:jc w:val="right"/>
              <w:rPr>
                <w:rFonts w:ascii="Arial" w:hAnsi="Arial" w:cs="Arial"/>
                <w:color w:val="000000" w:themeColor="text1"/>
                <w:sz w:val="14"/>
                <w:szCs w:val="14"/>
              </w:rPr>
            </w:pPr>
            <w:r w:rsidRPr="00A96C83">
              <w:rPr>
                <w:rFonts w:ascii="Arial" w:hAnsi="Arial" w:cs="Arial"/>
                <w:color w:val="000000" w:themeColor="text1"/>
                <w:sz w:val="14"/>
                <w:szCs w:val="14"/>
              </w:rPr>
              <w:t>347.490</w:t>
            </w:r>
          </w:p>
        </w:tc>
        <w:tc>
          <w:tcPr>
            <w:tcW w:w="455" w:type="pct"/>
            <w:tcBorders>
              <w:bottom w:val="single" w:sz="4" w:space="0" w:color="auto"/>
            </w:tcBorders>
            <w:vAlign w:val="bottom"/>
          </w:tcPr>
          <w:p w14:paraId="437B5344" w14:textId="247F1AAF" w:rsidR="00033B8B" w:rsidRPr="009128F0" w:rsidRDefault="00033B8B" w:rsidP="00033B8B">
            <w:pPr>
              <w:jc w:val="right"/>
              <w:rPr>
                <w:rFonts w:ascii="Arial" w:hAnsi="Arial" w:cs="Arial"/>
                <w:color w:val="000000" w:themeColor="text1"/>
                <w:sz w:val="14"/>
                <w:szCs w:val="14"/>
              </w:rPr>
            </w:pPr>
            <w:r w:rsidRPr="00A96C83">
              <w:rPr>
                <w:rFonts w:ascii="Arial" w:hAnsi="Arial" w:cs="Arial"/>
                <w:color w:val="000000" w:themeColor="text1"/>
                <w:sz w:val="14"/>
                <w:szCs w:val="14"/>
              </w:rPr>
              <w:t>195.172</w:t>
            </w:r>
          </w:p>
        </w:tc>
        <w:tc>
          <w:tcPr>
            <w:tcW w:w="409" w:type="pct"/>
            <w:tcBorders>
              <w:bottom w:val="single" w:sz="4" w:space="0" w:color="auto"/>
            </w:tcBorders>
            <w:vAlign w:val="bottom"/>
          </w:tcPr>
          <w:p w14:paraId="6D363044" w14:textId="23D9E1D6" w:rsidR="00033B8B" w:rsidRPr="009128F0" w:rsidRDefault="00033B8B" w:rsidP="00033B8B">
            <w:pPr>
              <w:jc w:val="right"/>
              <w:rPr>
                <w:rFonts w:ascii="Arial" w:hAnsi="Arial" w:cs="Arial"/>
                <w:color w:val="000000" w:themeColor="text1"/>
                <w:sz w:val="14"/>
                <w:szCs w:val="14"/>
              </w:rPr>
            </w:pPr>
            <w:r w:rsidRPr="00A96C83">
              <w:rPr>
                <w:rFonts w:ascii="Arial" w:hAnsi="Arial" w:cs="Arial"/>
                <w:color w:val="000000" w:themeColor="text1"/>
                <w:sz w:val="14"/>
                <w:szCs w:val="14"/>
              </w:rPr>
              <w:t>894</w:t>
            </w:r>
          </w:p>
        </w:tc>
        <w:tc>
          <w:tcPr>
            <w:tcW w:w="447" w:type="pct"/>
            <w:tcBorders>
              <w:bottom w:val="single" w:sz="4" w:space="0" w:color="auto"/>
            </w:tcBorders>
            <w:vAlign w:val="bottom"/>
          </w:tcPr>
          <w:p w14:paraId="52E6955E" w14:textId="01E4B794" w:rsidR="00033B8B" w:rsidRPr="009128F0" w:rsidRDefault="00033B8B" w:rsidP="00033B8B">
            <w:pPr>
              <w:jc w:val="right"/>
              <w:rPr>
                <w:rFonts w:ascii="Arial" w:hAnsi="Arial" w:cs="Arial"/>
                <w:color w:val="000000" w:themeColor="text1"/>
                <w:sz w:val="14"/>
                <w:szCs w:val="14"/>
              </w:rPr>
            </w:pPr>
            <w:r>
              <w:rPr>
                <w:rFonts w:ascii="Arial" w:hAnsi="Arial" w:cs="Arial"/>
                <w:color w:val="000000" w:themeColor="text1"/>
                <w:sz w:val="14"/>
                <w:szCs w:val="14"/>
              </w:rPr>
              <w:t>-</w:t>
            </w:r>
          </w:p>
        </w:tc>
        <w:tc>
          <w:tcPr>
            <w:tcW w:w="569" w:type="pct"/>
            <w:tcBorders>
              <w:bottom w:val="single" w:sz="4" w:space="0" w:color="auto"/>
            </w:tcBorders>
            <w:vAlign w:val="bottom"/>
          </w:tcPr>
          <w:p w14:paraId="72FD09F1" w14:textId="030A9CE5" w:rsidR="00033B8B" w:rsidRPr="009128F0" w:rsidRDefault="00033B8B" w:rsidP="00033B8B">
            <w:pPr>
              <w:jc w:val="right"/>
              <w:rPr>
                <w:rFonts w:ascii="Arial" w:hAnsi="Arial" w:cs="Arial"/>
                <w:color w:val="000000" w:themeColor="text1"/>
                <w:sz w:val="14"/>
                <w:szCs w:val="14"/>
              </w:rPr>
            </w:pPr>
            <w:r>
              <w:rPr>
                <w:rFonts w:ascii="Arial" w:hAnsi="Arial" w:cs="Arial"/>
                <w:color w:val="000000" w:themeColor="text1"/>
                <w:sz w:val="14"/>
                <w:szCs w:val="14"/>
              </w:rPr>
              <w:t>-</w:t>
            </w:r>
          </w:p>
        </w:tc>
        <w:tc>
          <w:tcPr>
            <w:tcW w:w="516" w:type="pct"/>
            <w:tcBorders>
              <w:bottom w:val="single" w:sz="4" w:space="0" w:color="auto"/>
            </w:tcBorders>
            <w:vAlign w:val="bottom"/>
          </w:tcPr>
          <w:p w14:paraId="707357BC" w14:textId="1108D0AC" w:rsidR="00033B8B" w:rsidRPr="009128F0" w:rsidRDefault="00033B8B" w:rsidP="00033B8B">
            <w:pPr>
              <w:jc w:val="right"/>
              <w:rPr>
                <w:rFonts w:ascii="Arial" w:hAnsi="Arial" w:cs="Arial"/>
                <w:color w:val="000000" w:themeColor="text1"/>
                <w:sz w:val="14"/>
                <w:szCs w:val="14"/>
              </w:rPr>
            </w:pPr>
            <w:r>
              <w:rPr>
                <w:rFonts w:ascii="Arial" w:hAnsi="Arial" w:cs="Arial"/>
                <w:color w:val="000000" w:themeColor="text1"/>
                <w:sz w:val="14"/>
                <w:szCs w:val="14"/>
              </w:rPr>
              <w:t>-</w:t>
            </w:r>
          </w:p>
        </w:tc>
        <w:tc>
          <w:tcPr>
            <w:tcW w:w="665" w:type="pct"/>
            <w:tcBorders>
              <w:bottom w:val="single" w:sz="4" w:space="0" w:color="auto"/>
            </w:tcBorders>
            <w:vAlign w:val="bottom"/>
          </w:tcPr>
          <w:p w14:paraId="13F9CACD" w14:textId="3F46B7EB" w:rsidR="00033B8B" w:rsidRPr="009128F0" w:rsidRDefault="00033B8B" w:rsidP="00033B8B">
            <w:pPr>
              <w:jc w:val="right"/>
              <w:rPr>
                <w:rFonts w:ascii="Arial" w:hAnsi="Arial" w:cs="Arial"/>
                <w:color w:val="000000" w:themeColor="text1"/>
                <w:sz w:val="14"/>
                <w:szCs w:val="14"/>
              </w:rPr>
            </w:pPr>
            <w:r w:rsidRPr="00A96C83">
              <w:rPr>
                <w:rFonts w:ascii="Arial" w:hAnsi="Arial" w:cs="Arial"/>
                <w:color w:val="000000" w:themeColor="text1"/>
                <w:sz w:val="14"/>
                <w:szCs w:val="14"/>
              </w:rPr>
              <w:t>543.556</w:t>
            </w:r>
          </w:p>
        </w:tc>
      </w:tr>
      <w:tr w:rsidR="00033B8B" w:rsidRPr="009128F0" w14:paraId="54ED4769" w14:textId="77777777" w:rsidTr="00564BFC">
        <w:trPr>
          <w:trHeight w:val="113"/>
        </w:trPr>
        <w:tc>
          <w:tcPr>
            <w:tcW w:w="878" w:type="pct"/>
            <w:tcBorders>
              <w:top w:val="single" w:sz="4" w:space="0" w:color="auto"/>
              <w:left w:val="nil"/>
              <w:bottom w:val="single" w:sz="4" w:space="0" w:color="auto"/>
              <w:right w:val="nil"/>
            </w:tcBorders>
            <w:vAlign w:val="bottom"/>
            <w:hideMark/>
          </w:tcPr>
          <w:p w14:paraId="39D8C36F" w14:textId="77777777" w:rsidR="00033B8B" w:rsidRPr="009128F0" w:rsidRDefault="00033B8B" w:rsidP="00033B8B">
            <w:pPr>
              <w:pStyle w:val="msobodytextindent"/>
              <w:ind w:left="79" w:hanging="187"/>
              <w:jc w:val="left"/>
              <w:rPr>
                <w:rFonts w:ascii="Arial" w:hAnsi="Arial" w:cs="Arial"/>
                <w:b/>
                <w:snapToGrid w:val="0"/>
                <w:color w:val="000000" w:themeColor="text1"/>
                <w:sz w:val="14"/>
                <w:szCs w:val="14"/>
              </w:rPr>
            </w:pPr>
            <w:proofErr w:type="spellStart"/>
            <w:r w:rsidRPr="009128F0">
              <w:rPr>
                <w:rFonts w:ascii="Arial" w:hAnsi="Arial" w:cs="Arial"/>
                <w:b/>
                <w:bCs/>
                <w:color w:val="000000" w:themeColor="text1"/>
                <w:sz w:val="14"/>
                <w:szCs w:val="14"/>
              </w:rPr>
              <w:t>Gayrinakdi</w:t>
            </w:r>
            <w:proofErr w:type="spellEnd"/>
            <w:r w:rsidRPr="009128F0">
              <w:rPr>
                <w:rFonts w:ascii="Arial" w:hAnsi="Arial" w:cs="Arial"/>
                <w:b/>
                <w:bCs/>
                <w:color w:val="000000" w:themeColor="text1"/>
                <w:sz w:val="14"/>
                <w:szCs w:val="14"/>
              </w:rPr>
              <w:t xml:space="preserve"> Krediler</w:t>
            </w:r>
          </w:p>
        </w:tc>
        <w:tc>
          <w:tcPr>
            <w:tcW w:w="569" w:type="pct"/>
            <w:tcBorders>
              <w:top w:val="single" w:sz="4" w:space="0" w:color="auto"/>
              <w:left w:val="nil"/>
              <w:bottom w:val="single" w:sz="4" w:space="0" w:color="auto"/>
              <w:right w:val="nil"/>
            </w:tcBorders>
            <w:vAlign w:val="bottom"/>
          </w:tcPr>
          <w:p w14:paraId="4BCE5410" w14:textId="0BE83753"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4.773.783</w:t>
            </w:r>
          </w:p>
        </w:tc>
        <w:tc>
          <w:tcPr>
            <w:tcW w:w="492" w:type="pct"/>
            <w:tcBorders>
              <w:top w:val="single" w:sz="4" w:space="0" w:color="auto"/>
              <w:left w:val="nil"/>
              <w:bottom w:val="single" w:sz="4" w:space="0" w:color="auto"/>
              <w:right w:val="nil"/>
            </w:tcBorders>
            <w:vAlign w:val="bottom"/>
          </w:tcPr>
          <w:p w14:paraId="457BC261" w14:textId="039FFE8F"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110.085</w:t>
            </w:r>
          </w:p>
        </w:tc>
        <w:tc>
          <w:tcPr>
            <w:tcW w:w="455" w:type="pct"/>
            <w:tcBorders>
              <w:top w:val="single" w:sz="4" w:space="0" w:color="auto"/>
              <w:left w:val="nil"/>
              <w:bottom w:val="single" w:sz="4" w:space="0" w:color="auto"/>
              <w:right w:val="nil"/>
            </w:tcBorders>
            <w:vAlign w:val="bottom"/>
          </w:tcPr>
          <w:p w14:paraId="37DCD18A" w14:textId="7EEFA4E4"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464.673</w:t>
            </w:r>
          </w:p>
        </w:tc>
        <w:tc>
          <w:tcPr>
            <w:tcW w:w="409" w:type="pct"/>
            <w:tcBorders>
              <w:top w:val="single" w:sz="4" w:space="0" w:color="auto"/>
              <w:left w:val="nil"/>
              <w:bottom w:val="single" w:sz="4" w:space="0" w:color="auto"/>
              <w:right w:val="nil"/>
            </w:tcBorders>
            <w:vAlign w:val="bottom"/>
          </w:tcPr>
          <w:p w14:paraId="2D5F6DDB" w14:textId="6AAF4B9A"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1.523.918</w:t>
            </w:r>
          </w:p>
        </w:tc>
        <w:tc>
          <w:tcPr>
            <w:tcW w:w="447" w:type="pct"/>
            <w:tcBorders>
              <w:top w:val="single" w:sz="4" w:space="0" w:color="auto"/>
              <w:left w:val="nil"/>
              <w:bottom w:val="single" w:sz="4" w:space="0" w:color="auto"/>
              <w:right w:val="nil"/>
            </w:tcBorders>
            <w:vAlign w:val="bottom"/>
          </w:tcPr>
          <w:p w14:paraId="4106326A" w14:textId="75578846"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1.222.066</w:t>
            </w:r>
          </w:p>
        </w:tc>
        <w:tc>
          <w:tcPr>
            <w:tcW w:w="569" w:type="pct"/>
            <w:tcBorders>
              <w:top w:val="single" w:sz="4" w:space="0" w:color="auto"/>
              <w:left w:val="nil"/>
              <w:bottom w:val="single" w:sz="4" w:space="0" w:color="auto"/>
              <w:right w:val="nil"/>
            </w:tcBorders>
            <w:vAlign w:val="bottom"/>
          </w:tcPr>
          <w:p w14:paraId="25C8EDC4" w14:textId="294BDEF1"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38.099</w:t>
            </w:r>
          </w:p>
        </w:tc>
        <w:tc>
          <w:tcPr>
            <w:tcW w:w="516" w:type="pct"/>
            <w:tcBorders>
              <w:top w:val="single" w:sz="4" w:space="0" w:color="auto"/>
              <w:left w:val="nil"/>
              <w:bottom w:val="single" w:sz="4" w:space="0" w:color="auto"/>
              <w:right w:val="nil"/>
            </w:tcBorders>
            <w:vAlign w:val="bottom"/>
          </w:tcPr>
          <w:p w14:paraId="28564934" w14:textId="4EC81C60"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w:t>
            </w:r>
          </w:p>
        </w:tc>
        <w:tc>
          <w:tcPr>
            <w:tcW w:w="665" w:type="pct"/>
            <w:tcBorders>
              <w:top w:val="single" w:sz="4" w:space="0" w:color="auto"/>
              <w:left w:val="nil"/>
              <w:bottom w:val="single" w:sz="4" w:space="0" w:color="auto"/>
              <w:right w:val="nil"/>
            </w:tcBorders>
            <w:vAlign w:val="bottom"/>
          </w:tcPr>
          <w:p w14:paraId="114310EE" w14:textId="7AEFE3F3" w:rsidR="00033B8B" w:rsidRPr="009128F0" w:rsidRDefault="00033B8B" w:rsidP="00033B8B">
            <w:pPr>
              <w:jc w:val="right"/>
              <w:rPr>
                <w:rFonts w:ascii="Arial" w:hAnsi="Arial" w:cs="Arial"/>
                <w:b/>
                <w:color w:val="000000" w:themeColor="text1"/>
                <w:sz w:val="14"/>
                <w:szCs w:val="14"/>
              </w:rPr>
            </w:pPr>
            <w:r w:rsidRPr="009B21FA">
              <w:rPr>
                <w:rFonts w:ascii="Arial" w:hAnsi="Arial" w:cs="Arial"/>
                <w:b/>
                <w:color w:val="000000" w:themeColor="text1"/>
                <w:sz w:val="14"/>
                <w:szCs w:val="14"/>
              </w:rPr>
              <w:t>8.132.624</w:t>
            </w:r>
          </w:p>
        </w:tc>
      </w:tr>
    </w:tbl>
    <w:p w14:paraId="33BE9F55" w14:textId="48D89C5B" w:rsidR="0071697D" w:rsidRPr="0071697D" w:rsidRDefault="0071697D" w:rsidP="00096F6D">
      <w:pPr>
        <w:spacing w:before="60"/>
        <w:ind w:left="56" w:right="-419" w:hanging="340"/>
        <w:jc w:val="both"/>
        <w:rPr>
          <w:rFonts w:ascii="Arial" w:hAnsi="Arial" w:cs="Arial"/>
          <w:color w:val="000000" w:themeColor="text1"/>
          <w:sz w:val="14"/>
          <w:szCs w:val="14"/>
        </w:rPr>
      </w:pPr>
      <w:r w:rsidRPr="0071697D">
        <w:rPr>
          <w:rFonts w:ascii="Arial" w:hAnsi="Arial" w:cs="Arial"/>
          <w:color w:val="000000" w:themeColor="text1"/>
          <w:sz w:val="14"/>
          <w:szCs w:val="14"/>
          <w:vertAlign w:val="superscript"/>
        </w:rPr>
        <w:t>(*)</w:t>
      </w:r>
      <w:r w:rsidRPr="0071697D">
        <w:rPr>
          <w:rFonts w:ascii="Arial" w:hAnsi="Arial" w:cs="Arial"/>
          <w:color w:val="000000" w:themeColor="text1"/>
          <w:sz w:val="14"/>
          <w:szCs w:val="14"/>
          <w:vertAlign w:val="superscript"/>
        </w:rPr>
        <w:tab/>
      </w:r>
      <w:r w:rsidRPr="0071697D">
        <w:rPr>
          <w:rFonts w:ascii="Arial" w:hAnsi="Arial" w:cs="Arial"/>
          <w:color w:val="000000" w:themeColor="text1"/>
          <w:sz w:val="14"/>
          <w:szCs w:val="14"/>
        </w:rPr>
        <w:t xml:space="preserve">Türev finansal varlıklar </w:t>
      </w:r>
      <w:proofErr w:type="gramStart"/>
      <w:r w:rsidRPr="0071697D">
        <w:rPr>
          <w:rFonts w:ascii="Arial" w:hAnsi="Arial" w:cs="Arial"/>
          <w:color w:val="000000" w:themeColor="text1"/>
          <w:sz w:val="14"/>
          <w:szCs w:val="14"/>
        </w:rPr>
        <w:t>dahildir</w:t>
      </w:r>
      <w:proofErr w:type="gramEnd"/>
      <w:r w:rsidRPr="0071697D">
        <w:rPr>
          <w:rFonts w:ascii="Arial" w:hAnsi="Arial" w:cs="Arial"/>
          <w:color w:val="000000" w:themeColor="text1"/>
          <w:sz w:val="14"/>
          <w:szCs w:val="14"/>
        </w:rPr>
        <w:t>.</w:t>
      </w:r>
    </w:p>
    <w:p w14:paraId="2DD975E4" w14:textId="00395D58" w:rsidR="00124AF8" w:rsidRPr="009128F0" w:rsidRDefault="00124AF8" w:rsidP="00096F6D">
      <w:pPr>
        <w:spacing w:before="60"/>
        <w:ind w:left="56" w:right="-419" w:hanging="340"/>
        <w:jc w:val="both"/>
        <w:rPr>
          <w:rFonts w:ascii="Arial" w:hAnsi="Arial" w:cs="Arial"/>
          <w:color w:val="000000" w:themeColor="text1"/>
          <w:sz w:val="18"/>
          <w:szCs w:val="20"/>
          <w:vertAlign w:val="superscript"/>
        </w:rPr>
      </w:pPr>
      <w:r w:rsidRPr="009128F0">
        <w:rPr>
          <w:rFonts w:ascii="Arial" w:hAnsi="Arial" w:cs="Arial"/>
          <w:color w:val="000000" w:themeColor="text1"/>
          <w:sz w:val="14"/>
          <w:szCs w:val="14"/>
          <w:vertAlign w:val="superscript"/>
        </w:rPr>
        <w:t>(*</w:t>
      </w:r>
      <w:r w:rsidR="0071697D">
        <w:rPr>
          <w:rFonts w:ascii="Arial" w:hAnsi="Arial" w:cs="Arial"/>
          <w:color w:val="000000" w:themeColor="text1"/>
          <w:sz w:val="14"/>
          <w:szCs w:val="14"/>
          <w:vertAlign w:val="superscript"/>
        </w:rPr>
        <w:t>*</w:t>
      </w:r>
      <w:r w:rsidRPr="009128F0">
        <w:rPr>
          <w:rFonts w:ascii="Arial" w:hAnsi="Arial" w:cs="Arial"/>
          <w:color w:val="000000" w:themeColor="text1"/>
          <w:sz w:val="14"/>
          <w:szCs w:val="14"/>
          <w:vertAlign w:val="superscript"/>
        </w:rPr>
        <w:t>)</w:t>
      </w:r>
      <w:r w:rsidRPr="009128F0">
        <w:rPr>
          <w:rFonts w:ascii="Arial" w:hAnsi="Arial" w:cs="Arial"/>
          <w:color w:val="000000" w:themeColor="text1"/>
          <w:sz w:val="20"/>
          <w:szCs w:val="20"/>
          <w:vertAlign w:val="superscript"/>
        </w:rPr>
        <w:tab/>
      </w:r>
      <w:r w:rsidRPr="009128F0">
        <w:rPr>
          <w:rFonts w:ascii="Arial" w:hAnsi="Arial" w:cs="Arial"/>
          <w:color w:val="000000" w:themeColor="text1"/>
          <w:sz w:val="14"/>
          <w:szCs w:val="16"/>
        </w:rPr>
        <w:t>Finansal kiralama işlemlerinden alacaklar verilen kredilerde izlenmektedir. Dağıtılmayan kısmındaki bakiye net takipteki kredi bakiyesini ve finansal kiralama için verilen avans bakiyesini ifade etmektedir.</w:t>
      </w:r>
      <w:r w:rsidRPr="009128F0">
        <w:rPr>
          <w:rFonts w:ascii="Arial" w:hAnsi="Arial" w:cs="Arial"/>
          <w:color w:val="000000" w:themeColor="text1"/>
          <w:sz w:val="18"/>
          <w:szCs w:val="20"/>
          <w:vertAlign w:val="superscript"/>
        </w:rPr>
        <w:t xml:space="preserve"> </w:t>
      </w:r>
    </w:p>
    <w:p w14:paraId="0A8C7124" w14:textId="15D7DACD" w:rsidR="00124AF8" w:rsidRPr="009128F0" w:rsidRDefault="00124AF8" w:rsidP="007C5974">
      <w:pPr>
        <w:spacing w:before="60"/>
        <w:ind w:left="56" w:right="-419" w:hanging="336"/>
        <w:jc w:val="both"/>
        <w:rPr>
          <w:rFonts w:ascii="Arial" w:hAnsi="Arial" w:cs="Arial"/>
          <w:color w:val="000000" w:themeColor="text1"/>
          <w:sz w:val="20"/>
          <w:szCs w:val="20"/>
          <w:vertAlign w:val="superscript"/>
        </w:rPr>
      </w:pPr>
      <w:r w:rsidRPr="009128F0">
        <w:rPr>
          <w:rFonts w:ascii="Arial" w:hAnsi="Arial" w:cs="Arial"/>
          <w:color w:val="000000" w:themeColor="text1"/>
          <w:sz w:val="14"/>
          <w:szCs w:val="14"/>
          <w:vertAlign w:val="superscript"/>
        </w:rPr>
        <w:t>(</w:t>
      </w:r>
      <w:r w:rsidR="0071697D">
        <w:rPr>
          <w:rFonts w:ascii="Arial" w:hAnsi="Arial" w:cs="Arial"/>
          <w:color w:val="000000" w:themeColor="text1"/>
          <w:sz w:val="14"/>
          <w:szCs w:val="14"/>
          <w:vertAlign w:val="superscript"/>
        </w:rPr>
        <w:t>*</w:t>
      </w:r>
      <w:r w:rsidRPr="009128F0">
        <w:rPr>
          <w:rFonts w:ascii="Arial" w:hAnsi="Arial" w:cs="Arial"/>
          <w:color w:val="000000" w:themeColor="text1"/>
          <w:sz w:val="14"/>
          <w:szCs w:val="14"/>
          <w:vertAlign w:val="superscript"/>
        </w:rPr>
        <w:t>**)</w:t>
      </w:r>
      <w:r w:rsidRPr="009128F0">
        <w:rPr>
          <w:rFonts w:ascii="Arial" w:hAnsi="Arial" w:cs="Arial"/>
          <w:b/>
          <w:color w:val="000000" w:themeColor="text1"/>
          <w:sz w:val="20"/>
          <w:szCs w:val="20"/>
          <w:vertAlign w:val="superscript"/>
        </w:rPr>
        <w:tab/>
      </w:r>
      <w:r w:rsidRPr="009128F0">
        <w:rPr>
          <w:rFonts w:ascii="Arial" w:hAnsi="Arial" w:cs="Arial"/>
          <w:color w:val="000000" w:themeColor="text1"/>
          <w:sz w:val="14"/>
          <w:szCs w:val="16"/>
        </w:rPr>
        <w:t>Bilançoyu oluşturan aktif hesaplardan sabit kıymetler, iştirak ve bağlı ortaklıklar, ayniyat mevcudu, peşin ödenmiş giderler gibi bankacılık faaliyetinin sürdürülmesi için gereksinim duyulan, kısa zamanda nakde dönüşme şansı bulunmayan diğer aktif nitelikli hesaplar buraya kaydedilir.</w:t>
      </w:r>
    </w:p>
    <w:p w14:paraId="48DD263A" w14:textId="6A65CBD4" w:rsidR="00124AF8" w:rsidRDefault="00124AF8" w:rsidP="007C5974">
      <w:pPr>
        <w:spacing w:before="60"/>
        <w:ind w:left="70" w:right="-419" w:hanging="336"/>
        <w:jc w:val="both"/>
        <w:rPr>
          <w:rFonts w:ascii="Arial" w:hAnsi="Arial" w:cs="Arial"/>
          <w:color w:val="000000" w:themeColor="text1"/>
          <w:sz w:val="16"/>
          <w:szCs w:val="16"/>
        </w:rPr>
      </w:pPr>
      <w:r w:rsidRPr="009128F0">
        <w:rPr>
          <w:rFonts w:ascii="Arial" w:hAnsi="Arial" w:cs="Arial"/>
          <w:color w:val="000000" w:themeColor="text1"/>
          <w:sz w:val="14"/>
          <w:szCs w:val="14"/>
          <w:vertAlign w:val="superscript"/>
        </w:rPr>
        <w:t>(**</w:t>
      </w:r>
      <w:r w:rsidR="0071697D">
        <w:rPr>
          <w:rFonts w:ascii="Arial" w:hAnsi="Arial" w:cs="Arial"/>
          <w:color w:val="000000" w:themeColor="text1"/>
          <w:sz w:val="14"/>
          <w:szCs w:val="14"/>
          <w:vertAlign w:val="superscript"/>
        </w:rPr>
        <w:t>*</w:t>
      </w:r>
      <w:r w:rsidRPr="009128F0">
        <w:rPr>
          <w:rFonts w:ascii="Arial" w:hAnsi="Arial" w:cs="Arial"/>
          <w:color w:val="000000" w:themeColor="text1"/>
          <w:sz w:val="14"/>
          <w:szCs w:val="14"/>
          <w:vertAlign w:val="superscript"/>
        </w:rPr>
        <w:t>*)</w:t>
      </w:r>
      <w:r w:rsidRPr="009128F0">
        <w:rPr>
          <w:rFonts w:ascii="Arial" w:hAnsi="Arial" w:cs="Arial"/>
          <w:color w:val="000000" w:themeColor="text1"/>
          <w:sz w:val="20"/>
          <w:szCs w:val="20"/>
          <w:vertAlign w:val="superscript"/>
        </w:rPr>
        <w:tab/>
      </w:r>
      <w:r w:rsidRPr="009128F0">
        <w:rPr>
          <w:rFonts w:ascii="Arial" w:hAnsi="Arial" w:cs="Arial"/>
          <w:color w:val="000000" w:themeColor="text1"/>
          <w:sz w:val="14"/>
          <w:szCs w:val="16"/>
        </w:rPr>
        <w:t xml:space="preserve">Dağıtılamayan diğer yükümlülükler kolonu </w:t>
      </w:r>
      <w:proofErr w:type="spellStart"/>
      <w:r w:rsidRPr="009128F0">
        <w:rPr>
          <w:rFonts w:ascii="Arial" w:hAnsi="Arial" w:cs="Arial"/>
          <w:color w:val="000000" w:themeColor="text1"/>
          <w:sz w:val="14"/>
          <w:szCs w:val="16"/>
        </w:rPr>
        <w:t>özkaynak</w:t>
      </w:r>
      <w:proofErr w:type="spellEnd"/>
      <w:r w:rsidRPr="009128F0">
        <w:rPr>
          <w:rFonts w:ascii="Arial" w:hAnsi="Arial" w:cs="Arial"/>
          <w:color w:val="000000" w:themeColor="text1"/>
          <w:sz w:val="14"/>
          <w:szCs w:val="16"/>
        </w:rPr>
        <w:t xml:space="preserve">, karşılık ve </w:t>
      </w:r>
      <w:r w:rsidR="001A1C37" w:rsidRPr="009128F0">
        <w:rPr>
          <w:rFonts w:ascii="Arial" w:hAnsi="Arial" w:cs="Arial"/>
          <w:color w:val="000000" w:themeColor="text1"/>
          <w:sz w:val="14"/>
          <w:szCs w:val="16"/>
        </w:rPr>
        <w:t xml:space="preserve">(varsa) </w:t>
      </w:r>
      <w:r w:rsidRPr="009128F0">
        <w:rPr>
          <w:rFonts w:ascii="Arial" w:hAnsi="Arial" w:cs="Arial"/>
          <w:color w:val="000000" w:themeColor="text1"/>
          <w:sz w:val="14"/>
          <w:szCs w:val="16"/>
        </w:rPr>
        <w:t>ertelenmiş vergi borcu bakiyelerinden oluşmaktadır</w:t>
      </w:r>
      <w:r w:rsidRPr="009128F0">
        <w:rPr>
          <w:rFonts w:ascii="Arial" w:hAnsi="Arial" w:cs="Arial"/>
          <w:color w:val="000000" w:themeColor="text1"/>
          <w:sz w:val="16"/>
          <w:szCs w:val="16"/>
        </w:rPr>
        <w:t>.</w:t>
      </w:r>
    </w:p>
    <w:p w14:paraId="4BD908A2" w14:textId="715A72AF" w:rsidR="00AB31CC" w:rsidRPr="00AB31CC" w:rsidRDefault="00AB31CC" w:rsidP="007C5974">
      <w:pPr>
        <w:spacing w:before="60"/>
        <w:ind w:left="70" w:right="-419" w:hanging="336"/>
        <w:jc w:val="both"/>
        <w:rPr>
          <w:rFonts w:ascii="Arial" w:hAnsi="Arial" w:cs="Arial"/>
          <w:color w:val="000000" w:themeColor="text1"/>
          <w:sz w:val="14"/>
          <w:szCs w:val="14"/>
          <w:vertAlign w:val="superscript"/>
        </w:rPr>
      </w:pPr>
      <w:r w:rsidRPr="00AB31CC">
        <w:rPr>
          <w:rFonts w:ascii="Arial" w:hAnsi="Arial" w:cs="Arial"/>
          <w:color w:val="000000" w:themeColor="text1"/>
          <w:sz w:val="14"/>
          <w:szCs w:val="14"/>
          <w:vertAlign w:val="superscript"/>
        </w:rPr>
        <w:t>(***</w:t>
      </w:r>
      <w:r w:rsidR="0071697D">
        <w:rPr>
          <w:rFonts w:ascii="Arial" w:hAnsi="Arial" w:cs="Arial"/>
          <w:color w:val="000000" w:themeColor="text1"/>
          <w:sz w:val="14"/>
          <w:szCs w:val="14"/>
          <w:vertAlign w:val="superscript"/>
        </w:rPr>
        <w:t>*</w:t>
      </w:r>
      <w:r w:rsidRPr="00AB31CC">
        <w:rPr>
          <w:rFonts w:ascii="Arial" w:hAnsi="Arial" w:cs="Arial"/>
          <w:color w:val="000000" w:themeColor="text1"/>
          <w:sz w:val="14"/>
          <w:szCs w:val="14"/>
          <w:vertAlign w:val="superscript"/>
        </w:rPr>
        <w:t xml:space="preserve">*) </w:t>
      </w:r>
      <w:r w:rsidRPr="00AB31CC">
        <w:rPr>
          <w:rFonts w:ascii="Arial" w:hAnsi="Arial" w:cs="Arial"/>
          <w:color w:val="000000" w:themeColor="text1"/>
          <w:sz w:val="14"/>
          <w:szCs w:val="14"/>
          <w:vertAlign w:val="superscript"/>
        </w:rPr>
        <w:tab/>
      </w:r>
      <w:r w:rsidR="00454886">
        <w:rPr>
          <w:rFonts w:ascii="Arial" w:hAnsi="Arial" w:cs="Arial"/>
          <w:color w:val="000000" w:themeColor="text1"/>
          <w:sz w:val="14"/>
          <w:szCs w:val="16"/>
        </w:rPr>
        <w:t>Yatırım amaçlı gayrimenkuller ve diğer aktif kalemlerden oluşmaktadır.</w:t>
      </w:r>
    </w:p>
    <w:p w14:paraId="53D82A84" w14:textId="77777777" w:rsidR="00AB31CC" w:rsidRPr="009128F0" w:rsidRDefault="00AB31CC" w:rsidP="00096F6D">
      <w:pPr>
        <w:ind w:left="70" w:right="-419" w:hanging="336"/>
        <w:jc w:val="both"/>
        <w:rPr>
          <w:rFonts w:ascii="Arial" w:hAnsi="Arial" w:cs="Arial"/>
          <w:b/>
          <w:color w:val="000000" w:themeColor="text1"/>
          <w:sz w:val="20"/>
          <w:szCs w:val="20"/>
          <w:vertAlign w:val="superscript"/>
        </w:rPr>
      </w:pPr>
    </w:p>
    <w:p w14:paraId="67106917" w14:textId="77777777" w:rsidR="00EC4911" w:rsidRPr="009128F0" w:rsidRDefault="00B05F99" w:rsidP="00FF0928">
      <w:pPr>
        <w:ind w:hanging="540"/>
        <w:jc w:val="both"/>
        <w:rPr>
          <w:rFonts w:ascii="Arial" w:hAnsi="Arial" w:cs="Arial"/>
          <w:color w:val="000000" w:themeColor="text1"/>
          <w:sz w:val="16"/>
          <w:szCs w:val="16"/>
        </w:rPr>
      </w:pPr>
      <w:r w:rsidRPr="009128F0">
        <w:rPr>
          <w:rFonts w:ascii="Arial" w:hAnsi="Arial" w:cs="Arial"/>
          <w:b/>
          <w:color w:val="000000" w:themeColor="text1"/>
          <w:sz w:val="20"/>
          <w:szCs w:val="20"/>
        </w:rPr>
        <w:br w:type="page"/>
      </w:r>
    </w:p>
    <w:p w14:paraId="7B9C9861" w14:textId="6C2B868F" w:rsidR="00EC0F58" w:rsidRPr="009128F0" w:rsidRDefault="00EC0F58" w:rsidP="00255B1E">
      <w:pPr>
        <w:spacing w:before="120" w:after="120" w:line="240" w:lineRule="exact"/>
        <w:ind w:left="-567"/>
        <w:jc w:val="both"/>
        <w:outlineLvl w:val="1"/>
        <w:rPr>
          <w:rFonts w:ascii="Arial" w:hAnsi="Arial" w:cs="Arial"/>
          <w:b/>
          <w:color w:val="000000" w:themeColor="text1"/>
          <w:sz w:val="20"/>
          <w:szCs w:val="20"/>
        </w:rPr>
      </w:pPr>
      <w:r w:rsidRPr="009128F0">
        <w:rPr>
          <w:rFonts w:ascii="Arial" w:hAnsi="Arial" w:cs="Arial"/>
          <w:b/>
          <w:color w:val="000000" w:themeColor="text1"/>
          <w:sz w:val="20"/>
          <w:szCs w:val="20"/>
        </w:rPr>
        <w:lastRenderedPageBreak/>
        <w:t>V</w:t>
      </w:r>
      <w:r w:rsidR="004C78FE">
        <w:rPr>
          <w:rFonts w:ascii="Arial" w:hAnsi="Arial" w:cs="Arial"/>
          <w:b/>
          <w:color w:val="000000" w:themeColor="text1"/>
          <w:sz w:val="20"/>
          <w:szCs w:val="20"/>
        </w:rPr>
        <w:t>I</w:t>
      </w:r>
      <w:r w:rsidRPr="009128F0">
        <w:rPr>
          <w:rFonts w:ascii="Arial" w:hAnsi="Arial" w:cs="Arial"/>
          <w:b/>
          <w:color w:val="000000" w:themeColor="text1"/>
          <w:sz w:val="20"/>
          <w:szCs w:val="20"/>
        </w:rPr>
        <w:t xml:space="preserve">. </w:t>
      </w:r>
      <w:r w:rsidRPr="009128F0">
        <w:rPr>
          <w:rFonts w:ascii="Arial" w:hAnsi="Arial" w:cs="Arial"/>
          <w:b/>
          <w:color w:val="000000" w:themeColor="text1"/>
          <w:sz w:val="20"/>
          <w:szCs w:val="20"/>
        </w:rPr>
        <w:tab/>
      </w:r>
      <w:r w:rsidR="00313F63" w:rsidRPr="009128F0">
        <w:rPr>
          <w:rFonts w:ascii="Arial" w:hAnsi="Arial" w:cs="Arial"/>
          <w:b/>
          <w:color w:val="000000" w:themeColor="text1"/>
          <w:sz w:val="20"/>
          <w:szCs w:val="20"/>
        </w:rPr>
        <w:t xml:space="preserve">Konsolide </w:t>
      </w:r>
      <w:r w:rsidR="00FC1E62" w:rsidRPr="009128F0">
        <w:rPr>
          <w:rFonts w:ascii="Arial" w:hAnsi="Arial" w:cs="Arial"/>
          <w:b/>
          <w:color w:val="000000" w:themeColor="text1"/>
          <w:sz w:val="20"/>
          <w:szCs w:val="20"/>
        </w:rPr>
        <w:t>k</w:t>
      </w:r>
      <w:r w:rsidRPr="009128F0">
        <w:rPr>
          <w:rFonts w:ascii="Arial" w:hAnsi="Arial" w:cs="Arial"/>
          <w:b/>
          <w:color w:val="000000" w:themeColor="text1"/>
          <w:sz w:val="20"/>
          <w:szCs w:val="20"/>
        </w:rPr>
        <w:t xml:space="preserve">aldıraç </w:t>
      </w:r>
      <w:r w:rsidR="00FC1E62" w:rsidRPr="009128F0">
        <w:rPr>
          <w:rFonts w:ascii="Arial" w:hAnsi="Arial" w:cs="Arial"/>
          <w:b/>
          <w:color w:val="000000" w:themeColor="text1"/>
          <w:sz w:val="20"/>
          <w:szCs w:val="20"/>
        </w:rPr>
        <w:t>o</w:t>
      </w:r>
      <w:r w:rsidRPr="009128F0">
        <w:rPr>
          <w:rFonts w:ascii="Arial" w:hAnsi="Arial" w:cs="Arial"/>
          <w:b/>
          <w:color w:val="000000" w:themeColor="text1"/>
          <w:sz w:val="20"/>
          <w:szCs w:val="20"/>
        </w:rPr>
        <w:t xml:space="preserve">ranına </w:t>
      </w:r>
      <w:r w:rsidR="00FC1E62" w:rsidRPr="009128F0">
        <w:rPr>
          <w:rFonts w:ascii="Arial" w:hAnsi="Arial" w:cs="Arial"/>
          <w:b/>
          <w:color w:val="000000" w:themeColor="text1"/>
          <w:sz w:val="20"/>
          <w:szCs w:val="20"/>
        </w:rPr>
        <w:t>i</w:t>
      </w:r>
      <w:r w:rsidRPr="009128F0">
        <w:rPr>
          <w:rFonts w:ascii="Arial" w:hAnsi="Arial" w:cs="Arial"/>
          <w:b/>
          <w:color w:val="000000" w:themeColor="text1"/>
          <w:sz w:val="20"/>
          <w:szCs w:val="20"/>
        </w:rPr>
        <w:t xml:space="preserve">lişkin </w:t>
      </w:r>
      <w:r w:rsidR="00FC1E62" w:rsidRPr="009128F0">
        <w:rPr>
          <w:rFonts w:ascii="Arial" w:hAnsi="Arial" w:cs="Arial"/>
          <w:b/>
          <w:color w:val="000000" w:themeColor="text1"/>
          <w:sz w:val="20"/>
          <w:szCs w:val="20"/>
        </w:rPr>
        <w:t>a</w:t>
      </w:r>
      <w:r w:rsidRPr="009128F0">
        <w:rPr>
          <w:rFonts w:ascii="Arial" w:hAnsi="Arial" w:cs="Arial"/>
          <w:b/>
          <w:color w:val="000000" w:themeColor="text1"/>
          <w:sz w:val="20"/>
          <w:szCs w:val="20"/>
        </w:rPr>
        <w:t>çıklamalar:</w:t>
      </w:r>
    </w:p>
    <w:tbl>
      <w:tblPr>
        <w:tblStyle w:val="TableGrid"/>
        <w:tblW w:w="9385" w:type="dxa"/>
        <w:tblInd w:w="28" w:type="dxa"/>
        <w:tblCellMar>
          <w:top w:w="8" w:type="dxa"/>
          <w:right w:w="24" w:type="dxa"/>
        </w:tblCellMar>
        <w:tblLook w:val="04A0" w:firstRow="1" w:lastRow="0" w:firstColumn="1" w:lastColumn="0" w:noHBand="0" w:noVBand="1"/>
      </w:tblPr>
      <w:tblGrid>
        <w:gridCol w:w="5963"/>
        <w:gridCol w:w="1681"/>
        <w:gridCol w:w="1741"/>
      </w:tblGrid>
      <w:tr w:rsidR="00774D13" w:rsidRPr="009128F0" w14:paraId="64B63E64" w14:textId="77777777" w:rsidTr="00255B1E">
        <w:trPr>
          <w:trHeight w:val="227"/>
        </w:trPr>
        <w:tc>
          <w:tcPr>
            <w:tcW w:w="5963" w:type="dxa"/>
            <w:tcBorders>
              <w:top w:val="single" w:sz="4" w:space="0" w:color="000000"/>
              <w:left w:val="nil"/>
              <w:bottom w:val="single" w:sz="4" w:space="0" w:color="000000"/>
              <w:right w:val="nil"/>
            </w:tcBorders>
            <w:vAlign w:val="bottom"/>
          </w:tcPr>
          <w:p w14:paraId="418EB933" w14:textId="77777777" w:rsidR="00774D13" w:rsidRPr="009128F0" w:rsidRDefault="00774D13" w:rsidP="00583BDF">
            <w:pPr>
              <w:spacing w:line="259" w:lineRule="auto"/>
              <w:jc w:val="right"/>
              <w:rPr>
                <w:rFonts w:ascii="Arial" w:hAnsi="Arial" w:cs="Arial"/>
                <w:sz w:val="18"/>
                <w:szCs w:val="18"/>
              </w:rPr>
            </w:pPr>
          </w:p>
        </w:tc>
        <w:tc>
          <w:tcPr>
            <w:tcW w:w="1681" w:type="dxa"/>
            <w:tcBorders>
              <w:top w:val="single" w:sz="4" w:space="0" w:color="000000"/>
              <w:left w:val="nil"/>
              <w:bottom w:val="single" w:sz="4" w:space="0" w:color="000000"/>
              <w:right w:val="nil"/>
            </w:tcBorders>
            <w:vAlign w:val="bottom"/>
          </w:tcPr>
          <w:p w14:paraId="1B63AC07" w14:textId="2AE58EAD" w:rsidR="00774D13" w:rsidRPr="009128F0" w:rsidRDefault="00774D13" w:rsidP="001426C5">
            <w:pPr>
              <w:tabs>
                <w:tab w:val="right" w:pos="3467"/>
              </w:tabs>
              <w:jc w:val="right"/>
              <w:rPr>
                <w:rFonts w:ascii="Arial" w:hAnsi="Arial" w:cs="Arial"/>
                <w:b/>
                <w:color w:val="000000" w:themeColor="text1"/>
                <w:sz w:val="18"/>
                <w:szCs w:val="18"/>
              </w:rPr>
            </w:pPr>
            <w:r w:rsidRPr="009128F0">
              <w:rPr>
                <w:rFonts w:ascii="Arial" w:eastAsia="Times New Roman" w:hAnsi="Arial" w:cs="Arial"/>
                <w:b/>
                <w:color w:val="000000" w:themeColor="text1"/>
                <w:sz w:val="18"/>
                <w:szCs w:val="18"/>
              </w:rPr>
              <w:t>Cari Dönem</w:t>
            </w:r>
            <w:r w:rsidRPr="009128F0">
              <w:rPr>
                <w:rFonts w:ascii="Arial" w:eastAsia="Times New Roman" w:hAnsi="Arial" w:cs="Arial"/>
                <w:b/>
                <w:color w:val="000000" w:themeColor="text1"/>
                <w:sz w:val="18"/>
                <w:szCs w:val="18"/>
                <w:vertAlign w:val="superscript"/>
              </w:rPr>
              <w:t>(**)</w:t>
            </w:r>
          </w:p>
        </w:tc>
        <w:tc>
          <w:tcPr>
            <w:tcW w:w="1741" w:type="dxa"/>
            <w:tcBorders>
              <w:top w:val="single" w:sz="4" w:space="0" w:color="000000"/>
              <w:left w:val="nil"/>
              <w:bottom w:val="single" w:sz="4" w:space="0" w:color="000000"/>
              <w:right w:val="nil"/>
            </w:tcBorders>
            <w:vAlign w:val="bottom"/>
          </w:tcPr>
          <w:p w14:paraId="59CB3B7E" w14:textId="508450A5" w:rsidR="00774D13" w:rsidRPr="009128F0" w:rsidRDefault="00774D13" w:rsidP="001426C5">
            <w:pPr>
              <w:tabs>
                <w:tab w:val="right" w:pos="3467"/>
              </w:tabs>
              <w:ind w:right="77"/>
              <w:jc w:val="right"/>
              <w:rPr>
                <w:rFonts w:ascii="Arial" w:eastAsia="Times New Roman" w:hAnsi="Arial" w:cs="Arial"/>
                <w:b/>
                <w:color w:val="000000" w:themeColor="text1"/>
                <w:sz w:val="18"/>
                <w:szCs w:val="18"/>
              </w:rPr>
            </w:pPr>
            <w:r w:rsidRPr="009128F0">
              <w:rPr>
                <w:rFonts w:ascii="Arial" w:eastAsia="Times New Roman" w:hAnsi="Arial" w:cs="Arial"/>
                <w:b/>
                <w:color w:val="000000" w:themeColor="text1"/>
                <w:sz w:val="18"/>
                <w:szCs w:val="18"/>
              </w:rPr>
              <w:t>Önceki Dönem</w:t>
            </w:r>
            <w:r w:rsidRPr="009128F0">
              <w:rPr>
                <w:rFonts w:ascii="Arial" w:eastAsia="Times New Roman" w:hAnsi="Arial" w:cs="Arial"/>
                <w:b/>
                <w:color w:val="000000" w:themeColor="text1"/>
                <w:sz w:val="18"/>
                <w:szCs w:val="18"/>
                <w:vertAlign w:val="superscript"/>
              </w:rPr>
              <w:t>(**)</w:t>
            </w:r>
          </w:p>
        </w:tc>
      </w:tr>
      <w:tr w:rsidR="00C04CE6" w:rsidRPr="009128F0" w14:paraId="54305D4A" w14:textId="77777777" w:rsidTr="00C04CE6">
        <w:trPr>
          <w:trHeight w:val="227"/>
        </w:trPr>
        <w:tc>
          <w:tcPr>
            <w:tcW w:w="5963" w:type="dxa"/>
            <w:tcBorders>
              <w:top w:val="single" w:sz="4" w:space="0" w:color="000000"/>
              <w:left w:val="nil"/>
              <w:bottom w:val="nil"/>
              <w:right w:val="nil"/>
            </w:tcBorders>
            <w:vAlign w:val="bottom"/>
          </w:tcPr>
          <w:p w14:paraId="3E847891" w14:textId="2C328008" w:rsidR="00C04CE6" w:rsidRPr="009128F0" w:rsidRDefault="00C04CE6" w:rsidP="00C04CE6">
            <w:pPr>
              <w:spacing w:after="30" w:line="247" w:lineRule="auto"/>
              <w:ind w:left="70" w:right="180"/>
              <w:jc w:val="both"/>
              <w:rPr>
                <w:rFonts w:ascii="Arial" w:hAnsi="Arial" w:cs="Arial"/>
                <w:sz w:val="18"/>
                <w:szCs w:val="18"/>
              </w:rPr>
            </w:pPr>
            <w:r w:rsidRPr="009128F0">
              <w:rPr>
                <w:rFonts w:ascii="Arial" w:hAnsi="Arial" w:cs="Arial"/>
                <w:sz w:val="18"/>
                <w:szCs w:val="18"/>
              </w:rPr>
              <w:t xml:space="preserve">TMS uyarınca düzenlenen </w:t>
            </w:r>
            <w:proofErr w:type="gramStart"/>
            <w:r w:rsidRPr="009128F0">
              <w:rPr>
                <w:rFonts w:ascii="Arial" w:hAnsi="Arial" w:cs="Arial"/>
                <w:sz w:val="18"/>
                <w:szCs w:val="18"/>
              </w:rPr>
              <w:t>konsolide</w:t>
            </w:r>
            <w:proofErr w:type="gramEnd"/>
            <w:r w:rsidRPr="009128F0">
              <w:rPr>
                <w:rFonts w:ascii="Arial" w:hAnsi="Arial" w:cs="Arial"/>
                <w:sz w:val="18"/>
                <w:szCs w:val="18"/>
              </w:rPr>
              <w:t xml:space="preserve"> finansal tablolarda yer alan toplam varlık tutarı</w:t>
            </w:r>
            <w:r w:rsidRPr="009128F0">
              <w:rPr>
                <w:rFonts w:ascii="Arial" w:hAnsi="Arial" w:cs="Arial"/>
                <w:sz w:val="18"/>
                <w:szCs w:val="18"/>
                <w:vertAlign w:val="superscript"/>
              </w:rPr>
              <w:t>(*)</w:t>
            </w:r>
            <w:r w:rsidRPr="009128F0">
              <w:rPr>
                <w:rFonts w:ascii="Arial" w:hAnsi="Arial" w:cs="Arial"/>
                <w:sz w:val="18"/>
                <w:szCs w:val="18"/>
              </w:rPr>
              <w:t xml:space="preserve"> </w:t>
            </w:r>
          </w:p>
        </w:tc>
        <w:tc>
          <w:tcPr>
            <w:tcW w:w="1681" w:type="dxa"/>
            <w:tcBorders>
              <w:top w:val="single" w:sz="4" w:space="0" w:color="000000"/>
              <w:left w:val="nil"/>
              <w:bottom w:val="nil"/>
              <w:right w:val="nil"/>
            </w:tcBorders>
            <w:vAlign w:val="bottom"/>
          </w:tcPr>
          <w:p w14:paraId="7B121E46" w14:textId="2ABC593D" w:rsidR="00C04CE6" w:rsidRPr="00C04CE6" w:rsidRDefault="00C04CE6" w:rsidP="00C04CE6">
            <w:pPr>
              <w:jc w:val="right"/>
              <w:rPr>
                <w:rFonts w:ascii="Arial" w:eastAsia="Times New Roman" w:hAnsi="Arial" w:cs="Arial"/>
                <w:color w:val="000000" w:themeColor="text1"/>
                <w:sz w:val="18"/>
                <w:szCs w:val="18"/>
              </w:rPr>
            </w:pPr>
            <w:r w:rsidRPr="00C04CE6">
              <w:rPr>
                <w:rFonts w:ascii="Arial" w:eastAsia="Times New Roman" w:hAnsi="Arial" w:cs="Arial"/>
                <w:color w:val="000000" w:themeColor="text1"/>
                <w:sz w:val="18"/>
                <w:szCs w:val="18"/>
              </w:rPr>
              <w:t xml:space="preserve"> 36.444.458 </w:t>
            </w:r>
          </w:p>
        </w:tc>
        <w:tc>
          <w:tcPr>
            <w:tcW w:w="1741" w:type="dxa"/>
            <w:tcBorders>
              <w:top w:val="single" w:sz="4" w:space="0" w:color="000000"/>
              <w:left w:val="nil"/>
              <w:bottom w:val="nil"/>
              <w:right w:val="nil"/>
            </w:tcBorders>
            <w:vAlign w:val="bottom"/>
          </w:tcPr>
          <w:p w14:paraId="01206E33" w14:textId="16B83EEC" w:rsidR="00C04CE6" w:rsidRPr="00C04CE6" w:rsidRDefault="00C04CE6" w:rsidP="00C04CE6">
            <w:pPr>
              <w:ind w:right="67"/>
              <w:jc w:val="right"/>
              <w:rPr>
                <w:rFonts w:ascii="Arial" w:eastAsia="Times New Roman" w:hAnsi="Arial" w:cs="Arial"/>
                <w:color w:val="000000" w:themeColor="text1"/>
                <w:sz w:val="18"/>
                <w:szCs w:val="18"/>
              </w:rPr>
            </w:pPr>
            <w:r w:rsidRPr="00C04CE6">
              <w:rPr>
                <w:rFonts w:ascii="Arial" w:eastAsia="Times New Roman" w:hAnsi="Arial" w:cs="Arial"/>
                <w:color w:val="000000" w:themeColor="text1"/>
                <w:sz w:val="18"/>
                <w:szCs w:val="18"/>
              </w:rPr>
              <w:t xml:space="preserve"> 36.123.563 </w:t>
            </w:r>
          </w:p>
        </w:tc>
      </w:tr>
      <w:tr w:rsidR="00C04CE6" w:rsidRPr="009128F0" w14:paraId="54074D0F" w14:textId="77777777" w:rsidTr="00C04CE6">
        <w:trPr>
          <w:trHeight w:val="227"/>
        </w:trPr>
        <w:tc>
          <w:tcPr>
            <w:tcW w:w="5963" w:type="dxa"/>
            <w:tcBorders>
              <w:top w:val="nil"/>
              <w:left w:val="nil"/>
              <w:bottom w:val="nil"/>
              <w:right w:val="nil"/>
            </w:tcBorders>
            <w:vAlign w:val="bottom"/>
          </w:tcPr>
          <w:p w14:paraId="5E77B3A7" w14:textId="77777777" w:rsidR="00C04CE6" w:rsidRPr="009128F0" w:rsidRDefault="00C04CE6" w:rsidP="00C04CE6">
            <w:pPr>
              <w:spacing w:after="24" w:line="243" w:lineRule="auto"/>
              <w:ind w:left="70" w:right="180"/>
              <w:jc w:val="both"/>
              <w:rPr>
                <w:rFonts w:ascii="Arial" w:hAnsi="Arial" w:cs="Arial"/>
                <w:sz w:val="18"/>
                <w:szCs w:val="18"/>
              </w:rPr>
            </w:pPr>
            <w:r w:rsidRPr="009128F0">
              <w:rPr>
                <w:rFonts w:ascii="Arial" w:hAnsi="Arial" w:cs="Arial"/>
                <w:sz w:val="18"/>
                <w:szCs w:val="18"/>
              </w:rPr>
              <w:t xml:space="preserve">TMS uyarınca düzenlenen </w:t>
            </w:r>
            <w:proofErr w:type="gramStart"/>
            <w:r w:rsidRPr="009128F0">
              <w:rPr>
                <w:rFonts w:ascii="Arial" w:hAnsi="Arial" w:cs="Arial"/>
                <w:sz w:val="18"/>
                <w:szCs w:val="18"/>
              </w:rPr>
              <w:t>konsolide</w:t>
            </w:r>
            <w:proofErr w:type="gramEnd"/>
            <w:r w:rsidRPr="009128F0">
              <w:rPr>
                <w:rFonts w:ascii="Arial" w:hAnsi="Arial" w:cs="Arial"/>
                <w:sz w:val="18"/>
                <w:szCs w:val="18"/>
              </w:rPr>
              <w:t xml:space="preserve"> finansal tablolarda yer alan varlık tutarı ile Bankaların Konsolide Finansal Tablolarının Düzenlenmesine İlişkin Tebliğ kapsamında düzenlenen konsolide finansal tablolarda yer alan varlık tutarı arasındaki fark  </w:t>
            </w:r>
          </w:p>
        </w:tc>
        <w:tc>
          <w:tcPr>
            <w:tcW w:w="1681" w:type="dxa"/>
            <w:tcBorders>
              <w:top w:val="nil"/>
              <w:left w:val="nil"/>
              <w:bottom w:val="nil"/>
              <w:right w:val="nil"/>
            </w:tcBorders>
            <w:vAlign w:val="bottom"/>
          </w:tcPr>
          <w:p w14:paraId="3133F5D2" w14:textId="48218859" w:rsidR="00C04CE6" w:rsidRPr="00C04CE6" w:rsidRDefault="00C04CE6" w:rsidP="00C04CE6">
            <w:pPr>
              <w:jc w:val="right"/>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w:t>
            </w:r>
          </w:p>
        </w:tc>
        <w:tc>
          <w:tcPr>
            <w:tcW w:w="1741" w:type="dxa"/>
            <w:tcBorders>
              <w:top w:val="nil"/>
              <w:left w:val="nil"/>
              <w:bottom w:val="nil"/>
              <w:right w:val="nil"/>
            </w:tcBorders>
            <w:vAlign w:val="bottom"/>
          </w:tcPr>
          <w:p w14:paraId="316A3F33" w14:textId="3325A200" w:rsidR="00C04CE6" w:rsidRPr="00C04CE6" w:rsidRDefault="00C04CE6" w:rsidP="00C04CE6">
            <w:pPr>
              <w:ind w:right="67"/>
              <w:jc w:val="right"/>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w:t>
            </w:r>
          </w:p>
        </w:tc>
      </w:tr>
      <w:tr w:rsidR="00C04CE6" w:rsidRPr="009128F0" w14:paraId="5903A171" w14:textId="77777777" w:rsidTr="00C04CE6">
        <w:trPr>
          <w:trHeight w:val="227"/>
        </w:trPr>
        <w:tc>
          <w:tcPr>
            <w:tcW w:w="5963" w:type="dxa"/>
            <w:tcBorders>
              <w:top w:val="nil"/>
              <w:left w:val="nil"/>
              <w:bottom w:val="nil"/>
              <w:right w:val="nil"/>
            </w:tcBorders>
            <w:vAlign w:val="bottom"/>
          </w:tcPr>
          <w:p w14:paraId="372427DE" w14:textId="77777777" w:rsidR="00C04CE6" w:rsidRPr="009128F0" w:rsidRDefault="00C04CE6" w:rsidP="00C04CE6">
            <w:pPr>
              <w:spacing w:line="258" w:lineRule="auto"/>
              <w:ind w:left="70" w:right="180"/>
              <w:jc w:val="both"/>
              <w:rPr>
                <w:rFonts w:ascii="Arial" w:hAnsi="Arial" w:cs="Arial"/>
                <w:sz w:val="18"/>
                <w:szCs w:val="18"/>
              </w:rPr>
            </w:pPr>
            <w:r w:rsidRPr="009128F0">
              <w:rPr>
                <w:rFonts w:ascii="Arial" w:hAnsi="Arial" w:cs="Arial"/>
                <w:sz w:val="18"/>
                <w:szCs w:val="18"/>
              </w:rPr>
              <w:t xml:space="preserve">Türev finansal araçlar ile kredi türevlerinin Bankaların Konsolide Finansal Tablolarının Düzenlenmesine İlişkin Tebliğ kapsamında düzenlenen </w:t>
            </w:r>
            <w:proofErr w:type="gramStart"/>
            <w:r w:rsidRPr="009128F0">
              <w:rPr>
                <w:rFonts w:ascii="Arial" w:hAnsi="Arial" w:cs="Arial"/>
                <w:sz w:val="18"/>
                <w:szCs w:val="18"/>
              </w:rPr>
              <w:t>konsolide</w:t>
            </w:r>
            <w:proofErr w:type="gramEnd"/>
            <w:r w:rsidRPr="009128F0">
              <w:rPr>
                <w:rFonts w:ascii="Arial" w:hAnsi="Arial" w:cs="Arial"/>
                <w:sz w:val="18"/>
                <w:szCs w:val="18"/>
              </w:rPr>
              <w:t xml:space="preserve"> finansal tablolarda yer alan tutarları ile risk tutarları arasındaki fark</w:t>
            </w:r>
          </w:p>
        </w:tc>
        <w:tc>
          <w:tcPr>
            <w:tcW w:w="1681" w:type="dxa"/>
            <w:tcBorders>
              <w:top w:val="nil"/>
              <w:left w:val="nil"/>
              <w:bottom w:val="nil"/>
              <w:right w:val="nil"/>
            </w:tcBorders>
            <w:vAlign w:val="bottom"/>
          </w:tcPr>
          <w:p w14:paraId="011A4D50" w14:textId="242B98BB" w:rsidR="00C04CE6" w:rsidRPr="00C04CE6" w:rsidRDefault="00C04CE6" w:rsidP="00C04CE6">
            <w:pPr>
              <w:jc w:val="right"/>
              <w:rPr>
                <w:rFonts w:ascii="Arial" w:eastAsia="Times New Roman" w:hAnsi="Arial" w:cs="Arial"/>
                <w:color w:val="000000" w:themeColor="text1"/>
                <w:sz w:val="18"/>
                <w:szCs w:val="18"/>
              </w:rPr>
            </w:pPr>
            <w:r w:rsidRPr="00C04CE6">
              <w:rPr>
                <w:rFonts w:ascii="Arial" w:eastAsia="Times New Roman" w:hAnsi="Arial" w:cs="Arial"/>
                <w:color w:val="000000" w:themeColor="text1"/>
                <w:sz w:val="18"/>
                <w:szCs w:val="18"/>
              </w:rPr>
              <w:t>1.078.421</w:t>
            </w:r>
          </w:p>
        </w:tc>
        <w:tc>
          <w:tcPr>
            <w:tcW w:w="1741" w:type="dxa"/>
            <w:tcBorders>
              <w:top w:val="nil"/>
              <w:left w:val="nil"/>
              <w:bottom w:val="nil"/>
              <w:right w:val="nil"/>
            </w:tcBorders>
            <w:vAlign w:val="bottom"/>
          </w:tcPr>
          <w:p w14:paraId="6914AB7C" w14:textId="378F0ABC" w:rsidR="00C04CE6" w:rsidRPr="00C04CE6" w:rsidRDefault="00C04CE6" w:rsidP="00C04CE6">
            <w:pPr>
              <w:ind w:right="67"/>
              <w:jc w:val="right"/>
              <w:rPr>
                <w:rFonts w:ascii="Arial" w:eastAsia="Times New Roman" w:hAnsi="Arial" w:cs="Arial"/>
                <w:color w:val="000000" w:themeColor="text1"/>
                <w:sz w:val="18"/>
                <w:szCs w:val="18"/>
              </w:rPr>
            </w:pPr>
            <w:r w:rsidRPr="00C04CE6">
              <w:rPr>
                <w:rFonts w:ascii="Arial" w:eastAsia="Times New Roman" w:hAnsi="Arial" w:cs="Arial"/>
                <w:color w:val="000000" w:themeColor="text1"/>
                <w:sz w:val="18"/>
                <w:szCs w:val="18"/>
              </w:rPr>
              <w:t>1.868.221</w:t>
            </w:r>
          </w:p>
        </w:tc>
      </w:tr>
      <w:tr w:rsidR="00C04CE6" w:rsidRPr="009128F0" w14:paraId="6ACBDC39" w14:textId="77777777" w:rsidTr="00C04CE6">
        <w:trPr>
          <w:trHeight w:val="227"/>
        </w:trPr>
        <w:tc>
          <w:tcPr>
            <w:tcW w:w="5963" w:type="dxa"/>
            <w:tcBorders>
              <w:top w:val="nil"/>
              <w:left w:val="nil"/>
              <w:bottom w:val="nil"/>
              <w:right w:val="nil"/>
            </w:tcBorders>
            <w:vAlign w:val="bottom"/>
          </w:tcPr>
          <w:p w14:paraId="7B5558D8" w14:textId="77777777" w:rsidR="00C04CE6" w:rsidRPr="009128F0" w:rsidRDefault="00C04CE6" w:rsidP="00C04CE6">
            <w:pPr>
              <w:spacing w:line="250" w:lineRule="auto"/>
              <w:ind w:left="70" w:right="180"/>
              <w:jc w:val="both"/>
              <w:rPr>
                <w:rFonts w:ascii="Arial" w:hAnsi="Arial" w:cs="Arial"/>
                <w:sz w:val="18"/>
                <w:szCs w:val="18"/>
              </w:rPr>
            </w:pPr>
            <w:r w:rsidRPr="009128F0">
              <w:rPr>
                <w:rFonts w:ascii="Arial" w:hAnsi="Arial" w:cs="Arial"/>
                <w:sz w:val="18"/>
                <w:szCs w:val="18"/>
              </w:rPr>
              <w:t xml:space="preserve">Menkul kıymet veya emtia teminatlı finansman işlemlerinin Bankaların Konsolide Finansal Tablolarının Düzenlenmesine İlişkin Tebliğ kapsamında düzenlenen </w:t>
            </w:r>
            <w:proofErr w:type="gramStart"/>
            <w:r w:rsidRPr="009128F0">
              <w:rPr>
                <w:rFonts w:ascii="Arial" w:hAnsi="Arial" w:cs="Arial"/>
                <w:sz w:val="18"/>
                <w:szCs w:val="18"/>
              </w:rPr>
              <w:t>konsolide</w:t>
            </w:r>
            <w:proofErr w:type="gramEnd"/>
            <w:r w:rsidRPr="009128F0">
              <w:rPr>
                <w:rFonts w:ascii="Arial" w:hAnsi="Arial" w:cs="Arial"/>
                <w:sz w:val="18"/>
                <w:szCs w:val="18"/>
              </w:rPr>
              <w:t xml:space="preserve"> finansal tablolarda yer alan tutarları ile risk tutarları arasındaki fark </w:t>
            </w:r>
          </w:p>
        </w:tc>
        <w:tc>
          <w:tcPr>
            <w:tcW w:w="1681" w:type="dxa"/>
            <w:tcBorders>
              <w:top w:val="nil"/>
              <w:left w:val="nil"/>
              <w:bottom w:val="nil"/>
              <w:right w:val="nil"/>
            </w:tcBorders>
            <w:vAlign w:val="bottom"/>
          </w:tcPr>
          <w:p w14:paraId="143E4CC9" w14:textId="059BAF1C" w:rsidR="00C04CE6" w:rsidRPr="00C04CE6" w:rsidRDefault="00C04CE6" w:rsidP="00C04CE6">
            <w:pPr>
              <w:jc w:val="right"/>
              <w:rPr>
                <w:rFonts w:ascii="Arial" w:eastAsia="Times New Roman" w:hAnsi="Arial" w:cs="Arial"/>
                <w:color w:val="000000" w:themeColor="text1"/>
                <w:sz w:val="18"/>
                <w:szCs w:val="18"/>
              </w:rPr>
            </w:pPr>
            <w:r w:rsidRPr="00C04CE6">
              <w:rPr>
                <w:rFonts w:ascii="Arial" w:eastAsia="Times New Roman" w:hAnsi="Arial" w:cs="Arial"/>
                <w:color w:val="000000" w:themeColor="text1"/>
                <w:sz w:val="18"/>
                <w:szCs w:val="18"/>
              </w:rPr>
              <w:t>600.599</w:t>
            </w:r>
          </w:p>
        </w:tc>
        <w:tc>
          <w:tcPr>
            <w:tcW w:w="1741" w:type="dxa"/>
            <w:tcBorders>
              <w:top w:val="nil"/>
              <w:left w:val="nil"/>
              <w:bottom w:val="nil"/>
              <w:right w:val="nil"/>
            </w:tcBorders>
            <w:vAlign w:val="bottom"/>
          </w:tcPr>
          <w:p w14:paraId="3514674E" w14:textId="5CF2F22C" w:rsidR="00C04CE6" w:rsidRPr="00C04CE6" w:rsidRDefault="00C04CE6" w:rsidP="00C04CE6">
            <w:pPr>
              <w:ind w:right="67"/>
              <w:jc w:val="right"/>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w:t>
            </w:r>
          </w:p>
        </w:tc>
      </w:tr>
      <w:tr w:rsidR="00C04CE6" w:rsidRPr="009128F0" w14:paraId="23AAD774" w14:textId="77777777" w:rsidTr="00C04CE6">
        <w:trPr>
          <w:trHeight w:val="227"/>
        </w:trPr>
        <w:tc>
          <w:tcPr>
            <w:tcW w:w="5963" w:type="dxa"/>
            <w:tcBorders>
              <w:top w:val="nil"/>
              <w:left w:val="nil"/>
              <w:right w:val="nil"/>
            </w:tcBorders>
            <w:vAlign w:val="bottom"/>
          </w:tcPr>
          <w:p w14:paraId="29CC5C16" w14:textId="77777777" w:rsidR="00C04CE6" w:rsidRPr="009128F0" w:rsidRDefault="00C04CE6" w:rsidP="00C04CE6">
            <w:pPr>
              <w:spacing w:after="31" w:line="238" w:lineRule="auto"/>
              <w:ind w:left="70" w:right="180"/>
              <w:jc w:val="both"/>
              <w:rPr>
                <w:rFonts w:ascii="Arial" w:hAnsi="Arial" w:cs="Arial"/>
                <w:sz w:val="18"/>
                <w:szCs w:val="18"/>
              </w:rPr>
            </w:pPr>
            <w:r w:rsidRPr="009128F0">
              <w:rPr>
                <w:rFonts w:ascii="Arial" w:hAnsi="Arial" w:cs="Arial"/>
                <w:sz w:val="18"/>
                <w:szCs w:val="18"/>
              </w:rPr>
              <w:t xml:space="preserve">Bilanço dışı işlemlerinin Bankaların Konsolide Finansal Tablolarının Düzenlenmesine İlişkin Tebliğ kapsamında düzenlenen </w:t>
            </w:r>
            <w:proofErr w:type="gramStart"/>
            <w:r w:rsidRPr="009128F0">
              <w:rPr>
                <w:rFonts w:ascii="Arial" w:hAnsi="Arial" w:cs="Arial"/>
                <w:sz w:val="18"/>
                <w:szCs w:val="18"/>
              </w:rPr>
              <w:t>konsolide</w:t>
            </w:r>
            <w:proofErr w:type="gramEnd"/>
            <w:r w:rsidRPr="009128F0">
              <w:rPr>
                <w:rFonts w:ascii="Arial" w:hAnsi="Arial" w:cs="Arial"/>
                <w:sz w:val="18"/>
                <w:szCs w:val="18"/>
              </w:rPr>
              <w:t xml:space="preserve"> finansal tablolarda yer alan tutarları ile risk tutarları arasındaki fark  </w:t>
            </w:r>
          </w:p>
        </w:tc>
        <w:tc>
          <w:tcPr>
            <w:tcW w:w="1681" w:type="dxa"/>
            <w:tcBorders>
              <w:top w:val="nil"/>
              <w:left w:val="nil"/>
              <w:right w:val="nil"/>
            </w:tcBorders>
            <w:vAlign w:val="bottom"/>
          </w:tcPr>
          <w:p w14:paraId="1FF588B1" w14:textId="58DEDF2F" w:rsidR="00C04CE6" w:rsidRPr="00C04CE6" w:rsidRDefault="00C04CE6" w:rsidP="00C04CE6">
            <w:pPr>
              <w:jc w:val="right"/>
              <w:rPr>
                <w:rFonts w:ascii="Arial" w:eastAsia="Times New Roman" w:hAnsi="Arial" w:cs="Arial"/>
                <w:color w:val="000000" w:themeColor="text1"/>
                <w:sz w:val="18"/>
                <w:szCs w:val="18"/>
              </w:rPr>
            </w:pPr>
            <w:r w:rsidRPr="00C04CE6">
              <w:rPr>
                <w:rFonts w:ascii="Arial" w:eastAsia="Times New Roman" w:hAnsi="Arial" w:cs="Arial"/>
                <w:color w:val="000000" w:themeColor="text1"/>
                <w:sz w:val="18"/>
                <w:szCs w:val="18"/>
              </w:rPr>
              <w:t>9.521</w:t>
            </w:r>
          </w:p>
        </w:tc>
        <w:tc>
          <w:tcPr>
            <w:tcW w:w="1741" w:type="dxa"/>
            <w:tcBorders>
              <w:top w:val="nil"/>
              <w:left w:val="nil"/>
              <w:right w:val="nil"/>
            </w:tcBorders>
            <w:vAlign w:val="bottom"/>
          </w:tcPr>
          <w:p w14:paraId="2989B9D5" w14:textId="7924FF23" w:rsidR="00C04CE6" w:rsidRPr="00C04CE6" w:rsidRDefault="00C04CE6" w:rsidP="00C04CE6">
            <w:pPr>
              <w:ind w:right="67"/>
              <w:jc w:val="right"/>
              <w:rPr>
                <w:rFonts w:ascii="Arial" w:eastAsia="Times New Roman" w:hAnsi="Arial" w:cs="Arial"/>
                <w:color w:val="000000" w:themeColor="text1"/>
                <w:sz w:val="18"/>
                <w:szCs w:val="18"/>
              </w:rPr>
            </w:pPr>
            <w:r w:rsidRPr="00C04CE6">
              <w:rPr>
                <w:rFonts w:ascii="Arial" w:eastAsia="Times New Roman" w:hAnsi="Arial" w:cs="Arial"/>
                <w:color w:val="000000" w:themeColor="text1"/>
                <w:sz w:val="18"/>
                <w:szCs w:val="18"/>
              </w:rPr>
              <w:t>36.956</w:t>
            </w:r>
          </w:p>
        </w:tc>
      </w:tr>
      <w:tr w:rsidR="00C04CE6" w:rsidRPr="009128F0" w14:paraId="2913A326" w14:textId="77777777" w:rsidTr="00C04CE6">
        <w:trPr>
          <w:trHeight w:val="227"/>
        </w:trPr>
        <w:tc>
          <w:tcPr>
            <w:tcW w:w="5963" w:type="dxa"/>
            <w:tcBorders>
              <w:top w:val="nil"/>
              <w:left w:val="nil"/>
              <w:right w:val="nil"/>
            </w:tcBorders>
            <w:vAlign w:val="bottom"/>
          </w:tcPr>
          <w:p w14:paraId="6C184405" w14:textId="77777777" w:rsidR="00C04CE6" w:rsidRPr="009128F0" w:rsidRDefault="00C04CE6" w:rsidP="00C04CE6">
            <w:pPr>
              <w:spacing w:line="257" w:lineRule="auto"/>
              <w:ind w:left="70" w:right="180"/>
              <w:jc w:val="both"/>
              <w:rPr>
                <w:rFonts w:ascii="Arial" w:hAnsi="Arial" w:cs="Arial"/>
                <w:sz w:val="18"/>
                <w:szCs w:val="18"/>
              </w:rPr>
            </w:pPr>
            <w:r w:rsidRPr="009128F0">
              <w:rPr>
                <w:rFonts w:ascii="Arial" w:hAnsi="Arial" w:cs="Arial"/>
                <w:sz w:val="18"/>
                <w:szCs w:val="18"/>
              </w:rPr>
              <w:t xml:space="preserve">Bankaların Konsolide Finansal Tablolarının Düzenlenmesine İlişkin Tebliğ kapsamında düzenlenen </w:t>
            </w:r>
            <w:proofErr w:type="gramStart"/>
            <w:r w:rsidRPr="009128F0">
              <w:rPr>
                <w:rFonts w:ascii="Arial" w:hAnsi="Arial" w:cs="Arial"/>
                <w:sz w:val="18"/>
                <w:szCs w:val="18"/>
              </w:rPr>
              <w:t>konsolide</w:t>
            </w:r>
            <w:proofErr w:type="gramEnd"/>
            <w:r w:rsidRPr="009128F0">
              <w:rPr>
                <w:rFonts w:ascii="Arial" w:hAnsi="Arial" w:cs="Arial"/>
                <w:sz w:val="18"/>
                <w:szCs w:val="18"/>
              </w:rPr>
              <w:t xml:space="preserve"> finansal tablolarda yer alan tutar ile risk tutarı arasındaki diğer farklar  </w:t>
            </w:r>
          </w:p>
        </w:tc>
        <w:tc>
          <w:tcPr>
            <w:tcW w:w="1681" w:type="dxa"/>
            <w:tcBorders>
              <w:top w:val="nil"/>
              <w:left w:val="nil"/>
              <w:right w:val="nil"/>
            </w:tcBorders>
            <w:vAlign w:val="bottom"/>
          </w:tcPr>
          <w:p w14:paraId="79F66D92" w14:textId="1B5CE597" w:rsidR="00C04CE6" w:rsidRPr="00C04CE6" w:rsidRDefault="00C04CE6" w:rsidP="00C04CE6">
            <w:pPr>
              <w:jc w:val="right"/>
              <w:rPr>
                <w:rFonts w:ascii="Arial" w:eastAsia="Times New Roman" w:hAnsi="Arial" w:cs="Arial"/>
                <w:color w:val="000000" w:themeColor="text1"/>
                <w:sz w:val="18"/>
                <w:szCs w:val="18"/>
              </w:rPr>
            </w:pPr>
            <w:r w:rsidRPr="00C04CE6">
              <w:rPr>
                <w:rFonts w:ascii="Arial" w:eastAsia="Times New Roman" w:hAnsi="Arial" w:cs="Arial"/>
                <w:color w:val="000000" w:themeColor="text1"/>
                <w:sz w:val="18"/>
                <w:szCs w:val="18"/>
              </w:rPr>
              <w:t>-</w:t>
            </w:r>
          </w:p>
        </w:tc>
        <w:tc>
          <w:tcPr>
            <w:tcW w:w="1741" w:type="dxa"/>
            <w:tcBorders>
              <w:top w:val="nil"/>
              <w:left w:val="nil"/>
              <w:right w:val="nil"/>
            </w:tcBorders>
            <w:vAlign w:val="bottom"/>
          </w:tcPr>
          <w:p w14:paraId="7DD680AF" w14:textId="55E09FB4" w:rsidR="00C04CE6" w:rsidRPr="00C04CE6" w:rsidRDefault="00C04CE6" w:rsidP="00C04CE6">
            <w:pPr>
              <w:ind w:right="67"/>
              <w:jc w:val="right"/>
              <w:rPr>
                <w:rFonts w:ascii="Arial" w:eastAsia="Times New Roman" w:hAnsi="Arial" w:cs="Arial"/>
                <w:color w:val="000000" w:themeColor="text1"/>
                <w:sz w:val="18"/>
                <w:szCs w:val="18"/>
              </w:rPr>
            </w:pPr>
            <w:r w:rsidRPr="00C04CE6">
              <w:rPr>
                <w:rFonts w:ascii="Arial" w:eastAsia="Times New Roman" w:hAnsi="Arial" w:cs="Arial"/>
                <w:color w:val="000000" w:themeColor="text1"/>
                <w:sz w:val="18"/>
                <w:szCs w:val="18"/>
              </w:rPr>
              <w:t>-</w:t>
            </w:r>
          </w:p>
        </w:tc>
      </w:tr>
      <w:tr w:rsidR="00DD4C8A" w:rsidRPr="009128F0" w14:paraId="0F1C49EF" w14:textId="77777777" w:rsidTr="00C04CE6">
        <w:trPr>
          <w:trHeight w:val="227"/>
        </w:trPr>
        <w:tc>
          <w:tcPr>
            <w:tcW w:w="5963" w:type="dxa"/>
            <w:tcBorders>
              <w:left w:val="nil"/>
              <w:bottom w:val="single" w:sz="4" w:space="0" w:color="auto"/>
              <w:right w:val="nil"/>
            </w:tcBorders>
            <w:vAlign w:val="bottom"/>
          </w:tcPr>
          <w:p w14:paraId="7166C018" w14:textId="77777777" w:rsidR="00DD4C8A" w:rsidRPr="009128F0" w:rsidRDefault="00DD4C8A" w:rsidP="00DD4C8A">
            <w:pPr>
              <w:spacing w:line="257" w:lineRule="auto"/>
              <w:ind w:left="70" w:right="180"/>
              <w:jc w:val="both"/>
              <w:rPr>
                <w:rFonts w:ascii="Arial" w:hAnsi="Arial" w:cs="Arial"/>
                <w:sz w:val="18"/>
                <w:szCs w:val="18"/>
              </w:rPr>
            </w:pPr>
          </w:p>
        </w:tc>
        <w:tc>
          <w:tcPr>
            <w:tcW w:w="1681" w:type="dxa"/>
            <w:tcBorders>
              <w:left w:val="nil"/>
              <w:bottom w:val="single" w:sz="4" w:space="0" w:color="auto"/>
              <w:right w:val="nil"/>
            </w:tcBorders>
            <w:vAlign w:val="bottom"/>
          </w:tcPr>
          <w:p w14:paraId="0DE44A04" w14:textId="77777777" w:rsidR="00DD4C8A" w:rsidRPr="00C04CE6" w:rsidRDefault="00DD4C8A" w:rsidP="00C04CE6">
            <w:pPr>
              <w:jc w:val="right"/>
              <w:rPr>
                <w:rFonts w:ascii="Arial" w:eastAsia="Times New Roman" w:hAnsi="Arial" w:cs="Arial"/>
                <w:color w:val="000000" w:themeColor="text1"/>
                <w:sz w:val="18"/>
                <w:szCs w:val="18"/>
              </w:rPr>
            </w:pPr>
          </w:p>
        </w:tc>
        <w:tc>
          <w:tcPr>
            <w:tcW w:w="1741" w:type="dxa"/>
            <w:tcBorders>
              <w:left w:val="nil"/>
              <w:bottom w:val="single" w:sz="4" w:space="0" w:color="auto"/>
              <w:right w:val="nil"/>
            </w:tcBorders>
            <w:vAlign w:val="bottom"/>
          </w:tcPr>
          <w:p w14:paraId="09F82125" w14:textId="77777777" w:rsidR="00DD4C8A" w:rsidRPr="00C04CE6" w:rsidRDefault="00DD4C8A" w:rsidP="00C04CE6">
            <w:pPr>
              <w:ind w:right="67"/>
              <w:jc w:val="right"/>
              <w:rPr>
                <w:rFonts w:ascii="Arial" w:eastAsia="Times New Roman" w:hAnsi="Arial" w:cs="Arial"/>
                <w:color w:val="000000" w:themeColor="text1"/>
                <w:sz w:val="18"/>
                <w:szCs w:val="18"/>
              </w:rPr>
            </w:pPr>
          </w:p>
        </w:tc>
      </w:tr>
      <w:tr w:rsidR="00C04CE6" w:rsidRPr="009128F0" w14:paraId="24DA188F" w14:textId="77777777" w:rsidTr="00C04CE6">
        <w:trPr>
          <w:trHeight w:val="227"/>
        </w:trPr>
        <w:tc>
          <w:tcPr>
            <w:tcW w:w="5963" w:type="dxa"/>
            <w:tcBorders>
              <w:top w:val="single" w:sz="4" w:space="0" w:color="auto"/>
              <w:left w:val="nil"/>
              <w:bottom w:val="double" w:sz="4" w:space="0" w:color="000000"/>
              <w:right w:val="nil"/>
            </w:tcBorders>
            <w:vAlign w:val="bottom"/>
          </w:tcPr>
          <w:p w14:paraId="4B4CFFDC" w14:textId="77777777" w:rsidR="00C04CE6" w:rsidRPr="009128F0" w:rsidRDefault="00C04CE6" w:rsidP="00C04CE6">
            <w:pPr>
              <w:spacing w:line="257" w:lineRule="auto"/>
              <w:ind w:right="429"/>
              <w:rPr>
                <w:rFonts w:ascii="Arial" w:hAnsi="Arial" w:cs="Arial"/>
                <w:b/>
                <w:sz w:val="18"/>
                <w:szCs w:val="18"/>
              </w:rPr>
            </w:pPr>
            <w:r w:rsidRPr="009128F0">
              <w:rPr>
                <w:rFonts w:ascii="Arial" w:hAnsi="Arial" w:cs="Arial"/>
                <w:b/>
                <w:sz w:val="18"/>
                <w:szCs w:val="18"/>
              </w:rPr>
              <w:t xml:space="preserve">Toplam Risk Tutarı  </w:t>
            </w:r>
          </w:p>
        </w:tc>
        <w:tc>
          <w:tcPr>
            <w:tcW w:w="1681" w:type="dxa"/>
            <w:tcBorders>
              <w:top w:val="single" w:sz="4" w:space="0" w:color="auto"/>
              <w:left w:val="nil"/>
              <w:bottom w:val="double" w:sz="4" w:space="0" w:color="000000"/>
              <w:right w:val="nil"/>
            </w:tcBorders>
            <w:vAlign w:val="bottom"/>
          </w:tcPr>
          <w:p w14:paraId="640070F0" w14:textId="5C383B9A" w:rsidR="00C04CE6" w:rsidRPr="00C04CE6" w:rsidRDefault="00C04CE6" w:rsidP="00C04CE6">
            <w:pPr>
              <w:jc w:val="right"/>
              <w:rPr>
                <w:rFonts w:ascii="Arial" w:eastAsia="Times New Roman" w:hAnsi="Arial" w:cs="Arial"/>
                <w:b/>
                <w:color w:val="000000" w:themeColor="text1"/>
                <w:sz w:val="18"/>
                <w:szCs w:val="18"/>
              </w:rPr>
            </w:pPr>
            <w:r w:rsidRPr="00C04CE6">
              <w:rPr>
                <w:rFonts w:ascii="Arial" w:eastAsia="Times New Roman" w:hAnsi="Arial" w:cs="Arial"/>
                <w:b/>
                <w:color w:val="000000" w:themeColor="text1"/>
                <w:sz w:val="18"/>
                <w:szCs w:val="18"/>
              </w:rPr>
              <w:t>47.128.469</w:t>
            </w:r>
          </w:p>
        </w:tc>
        <w:tc>
          <w:tcPr>
            <w:tcW w:w="1741" w:type="dxa"/>
            <w:tcBorders>
              <w:top w:val="single" w:sz="4" w:space="0" w:color="auto"/>
              <w:left w:val="nil"/>
              <w:bottom w:val="double" w:sz="4" w:space="0" w:color="000000"/>
              <w:right w:val="nil"/>
            </w:tcBorders>
            <w:vAlign w:val="bottom"/>
          </w:tcPr>
          <w:p w14:paraId="7FF9951B" w14:textId="74535849" w:rsidR="00C04CE6" w:rsidRPr="00C04CE6" w:rsidRDefault="00C04CE6" w:rsidP="00C04CE6">
            <w:pPr>
              <w:ind w:right="67"/>
              <w:jc w:val="right"/>
              <w:rPr>
                <w:rFonts w:ascii="Arial" w:eastAsia="Times New Roman" w:hAnsi="Arial" w:cs="Arial"/>
                <w:b/>
                <w:color w:val="000000" w:themeColor="text1"/>
                <w:sz w:val="18"/>
                <w:szCs w:val="18"/>
              </w:rPr>
            </w:pPr>
            <w:r w:rsidRPr="00C04CE6">
              <w:rPr>
                <w:rFonts w:ascii="Arial" w:eastAsia="Times New Roman" w:hAnsi="Arial" w:cs="Arial"/>
                <w:b/>
                <w:color w:val="000000" w:themeColor="text1"/>
                <w:sz w:val="18"/>
                <w:szCs w:val="18"/>
              </w:rPr>
              <w:t>47.233.311</w:t>
            </w:r>
          </w:p>
        </w:tc>
      </w:tr>
    </w:tbl>
    <w:p w14:paraId="5DECE137" w14:textId="77777777" w:rsidR="006F6A39" w:rsidRPr="009128F0" w:rsidRDefault="00DC001E" w:rsidP="00550982">
      <w:pPr>
        <w:autoSpaceDE w:val="0"/>
        <w:autoSpaceDN w:val="0"/>
        <w:adjustRightInd w:val="0"/>
        <w:spacing w:before="60"/>
        <w:ind w:left="210" w:right="90" w:hanging="210"/>
        <w:jc w:val="both"/>
        <w:rPr>
          <w:rFonts w:ascii="Arial" w:hAnsi="Arial" w:cs="Arial"/>
          <w:color w:val="000000" w:themeColor="text1"/>
          <w:sz w:val="18"/>
        </w:rPr>
      </w:pPr>
      <w:r w:rsidRPr="007C5974">
        <w:rPr>
          <w:rFonts w:ascii="Arial" w:hAnsi="Arial" w:cs="Arial"/>
          <w:color w:val="000000" w:themeColor="text1"/>
          <w:sz w:val="16"/>
          <w:szCs w:val="16"/>
          <w:vertAlign w:val="superscript"/>
        </w:rPr>
        <w:t>(*</w:t>
      </w:r>
      <w:r w:rsidR="006F6A39" w:rsidRPr="007C5974">
        <w:rPr>
          <w:rFonts w:ascii="Arial" w:hAnsi="Arial" w:cs="Arial"/>
          <w:color w:val="000000" w:themeColor="text1"/>
          <w:sz w:val="16"/>
          <w:szCs w:val="16"/>
          <w:vertAlign w:val="superscript"/>
        </w:rPr>
        <w:t>)</w:t>
      </w:r>
      <w:r w:rsidR="00731E22">
        <w:rPr>
          <w:rFonts w:ascii="Arial" w:hAnsi="Arial" w:cs="Arial"/>
          <w:color w:val="000000" w:themeColor="text1"/>
          <w:sz w:val="20"/>
        </w:rPr>
        <w:t xml:space="preserve"> </w:t>
      </w:r>
      <w:r w:rsidRPr="009128F0">
        <w:rPr>
          <w:rFonts w:ascii="Arial" w:hAnsi="Arial" w:cs="Arial"/>
          <w:color w:val="000000" w:themeColor="text1"/>
          <w:sz w:val="16"/>
        </w:rPr>
        <w:t xml:space="preserve">Bankaların </w:t>
      </w:r>
      <w:proofErr w:type="gramStart"/>
      <w:r w:rsidRPr="009128F0">
        <w:rPr>
          <w:rFonts w:ascii="Arial" w:hAnsi="Arial" w:cs="Arial"/>
          <w:color w:val="000000" w:themeColor="text1"/>
          <w:sz w:val="16"/>
        </w:rPr>
        <w:t>konsolide</w:t>
      </w:r>
      <w:proofErr w:type="gramEnd"/>
      <w:r w:rsidRPr="009128F0">
        <w:rPr>
          <w:rFonts w:ascii="Arial" w:hAnsi="Arial" w:cs="Arial"/>
          <w:color w:val="000000" w:themeColor="text1"/>
          <w:sz w:val="16"/>
        </w:rPr>
        <w:t xml:space="preserve"> Finansal Tablolarının Düzenlenmesine İlişkin Tebliğ’in 5. maddesinin 6. </w:t>
      </w:r>
      <w:r w:rsidR="00BC7175" w:rsidRPr="009128F0">
        <w:rPr>
          <w:rFonts w:ascii="Arial" w:hAnsi="Arial" w:cs="Arial"/>
          <w:color w:val="000000" w:themeColor="text1"/>
          <w:sz w:val="16"/>
        </w:rPr>
        <w:t>f</w:t>
      </w:r>
      <w:r w:rsidR="00960162" w:rsidRPr="009128F0">
        <w:rPr>
          <w:rFonts w:ascii="Arial" w:hAnsi="Arial" w:cs="Arial"/>
          <w:color w:val="000000" w:themeColor="text1"/>
          <w:sz w:val="16"/>
        </w:rPr>
        <w:t>ıkrası</w:t>
      </w:r>
      <w:r w:rsidRPr="009128F0">
        <w:rPr>
          <w:rFonts w:ascii="Arial" w:hAnsi="Arial" w:cs="Arial"/>
          <w:color w:val="000000" w:themeColor="text1"/>
          <w:sz w:val="16"/>
        </w:rPr>
        <w:t xml:space="preserve"> uyarınca hazırlanan konsolide finansal tablolar</w:t>
      </w:r>
      <w:r w:rsidR="006F6A39" w:rsidRPr="009128F0">
        <w:rPr>
          <w:rFonts w:ascii="Arial" w:hAnsi="Arial" w:cs="Arial"/>
          <w:color w:val="000000" w:themeColor="text1"/>
          <w:sz w:val="16"/>
        </w:rPr>
        <w:t xml:space="preserve">. </w:t>
      </w:r>
    </w:p>
    <w:p w14:paraId="6388EED1" w14:textId="77777777" w:rsidR="006F6A39" w:rsidRPr="009128F0" w:rsidRDefault="00DC001E" w:rsidP="007C5974">
      <w:pPr>
        <w:autoSpaceDE w:val="0"/>
        <w:autoSpaceDN w:val="0"/>
        <w:adjustRightInd w:val="0"/>
        <w:spacing w:before="60"/>
        <w:jc w:val="both"/>
        <w:rPr>
          <w:rFonts w:ascii="Arial" w:hAnsi="Arial" w:cs="Arial"/>
          <w:color w:val="000000" w:themeColor="text1"/>
          <w:sz w:val="20"/>
        </w:rPr>
      </w:pPr>
      <w:r w:rsidRPr="007C5974">
        <w:rPr>
          <w:rFonts w:ascii="Arial" w:hAnsi="Arial" w:cs="Arial"/>
          <w:color w:val="000000" w:themeColor="text1"/>
          <w:sz w:val="16"/>
          <w:szCs w:val="16"/>
          <w:vertAlign w:val="superscript"/>
        </w:rPr>
        <w:t>(**</w:t>
      </w:r>
      <w:r w:rsidR="006F6A39" w:rsidRPr="007C5974">
        <w:rPr>
          <w:rFonts w:ascii="Arial" w:hAnsi="Arial" w:cs="Arial"/>
          <w:color w:val="000000" w:themeColor="text1"/>
          <w:sz w:val="16"/>
          <w:szCs w:val="16"/>
          <w:vertAlign w:val="superscript"/>
        </w:rPr>
        <w:t>)</w:t>
      </w:r>
      <w:r w:rsidR="00731E22">
        <w:rPr>
          <w:rFonts w:ascii="Arial" w:hAnsi="Arial" w:cs="Arial"/>
          <w:color w:val="000000" w:themeColor="text1"/>
          <w:sz w:val="20"/>
        </w:rPr>
        <w:t xml:space="preserve"> </w:t>
      </w:r>
      <w:r w:rsidR="00D269B9" w:rsidRPr="009128F0">
        <w:rPr>
          <w:rFonts w:ascii="Arial" w:hAnsi="Arial" w:cs="Arial"/>
          <w:color w:val="000000" w:themeColor="text1"/>
          <w:sz w:val="16"/>
        </w:rPr>
        <w:t>Ü</w:t>
      </w:r>
      <w:r w:rsidR="006F6A39" w:rsidRPr="009128F0">
        <w:rPr>
          <w:rFonts w:ascii="Arial" w:hAnsi="Arial" w:cs="Arial"/>
          <w:color w:val="000000" w:themeColor="text1"/>
          <w:sz w:val="16"/>
        </w:rPr>
        <w:t>ç aylık ortalamaları ifade etmektedir.</w:t>
      </w:r>
    </w:p>
    <w:p w14:paraId="173EC116" w14:textId="77777777" w:rsidR="006F6A39" w:rsidRPr="009128F0" w:rsidRDefault="006F6A39" w:rsidP="00A01C20">
      <w:pPr>
        <w:autoSpaceDE w:val="0"/>
        <w:autoSpaceDN w:val="0"/>
        <w:adjustRightInd w:val="0"/>
        <w:jc w:val="both"/>
        <w:rPr>
          <w:rFonts w:ascii="Arial" w:hAnsi="Arial" w:cs="Arial"/>
          <w:color w:val="000000" w:themeColor="text1"/>
          <w:sz w:val="20"/>
        </w:rPr>
      </w:pPr>
    </w:p>
    <w:p w14:paraId="5D8237D1" w14:textId="77777777" w:rsidR="006F6A39" w:rsidRPr="009128F0" w:rsidRDefault="006F6A39" w:rsidP="00A01C20">
      <w:pPr>
        <w:autoSpaceDE w:val="0"/>
        <w:autoSpaceDN w:val="0"/>
        <w:adjustRightInd w:val="0"/>
        <w:jc w:val="both"/>
        <w:rPr>
          <w:rFonts w:ascii="Arial" w:hAnsi="Arial" w:cs="Arial"/>
          <w:color w:val="000000" w:themeColor="text1"/>
          <w:sz w:val="20"/>
        </w:rPr>
      </w:pPr>
    </w:p>
    <w:p w14:paraId="67A42A0F" w14:textId="77777777" w:rsidR="009E1832" w:rsidRPr="009128F0" w:rsidRDefault="009E1832" w:rsidP="00150917">
      <w:pPr>
        <w:spacing w:before="120" w:after="120" w:line="240" w:lineRule="exact"/>
        <w:ind w:left="-567"/>
        <w:jc w:val="both"/>
        <w:outlineLvl w:val="1"/>
        <w:rPr>
          <w:rFonts w:ascii="Arial" w:hAnsi="Arial" w:cs="Arial"/>
          <w:b/>
          <w:color w:val="000000" w:themeColor="text1"/>
          <w:sz w:val="20"/>
          <w:szCs w:val="20"/>
        </w:rPr>
        <w:sectPr w:rsidR="009E1832" w:rsidRPr="009128F0" w:rsidSect="00301D58">
          <w:headerReference w:type="default" r:id="rId42"/>
          <w:footerReference w:type="default" r:id="rId43"/>
          <w:pgSz w:w="11907" w:h="16840" w:code="9"/>
          <w:pgMar w:top="1418" w:right="992" w:bottom="993" w:left="1418" w:header="720" w:footer="720" w:gutter="0"/>
          <w:cols w:space="708"/>
          <w:docGrid w:linePitch="360"/>
        </w:sectPr>
      </w:pPr>
    </w:p>
    <w:p w14:paraId="1FEE7930" w14:textId="34099247" w:rsidR="00665D68" w:rsidRPr="009128F0" w:rsidRDefault="00150917" w:rsidP="00150917">
      <w:pPr>
        <w:spacing w:before="120" w:after="120" w:line="240" w:lineRule="exact"/>
        <w:ind w:left="-567"/>
        <w:jc w:val="both"/>
        <w:outlineLvl w:val="1"/>
        <w:rPr>
          <w:rFonts w:ascii="Arial" w:hAnsi="Arial" w:cs="Arial"/>
          <w:b/>
          <w:color w:val="000000" w:themeColor="text1"/>
          <w:sz w:val="20"/>
          <w:szCs w:val="20"/>
        </w:rPr>
      </w:pPr>
      <w:r w:rsidRPr="009128F0">
        <w:rPr>
          <w:rFonts w:ascii="Arial" w:hAnsi="Arial" w:cs="Arial"/>
          <w:b/>
          <w:color w:val="000000" w:themeColor="text1"/>
          <w:sz w:val="20"/>
          <w:szCs w:val="20"/>
        </w:rPr>
        <w:lastRenderedPageBreak/>
        <w:t>V</w:t>
      </w:r>
      <w:r w:rsidR="002A4ED7" w:rsidRPr="009128F0">
        <w:rPr>
          <w:rFonts w:ascii="Arial" w:hAnsi="Arial" w:cs="Arial"/>
          <w:b/>
          <w:color w:val="000000" w:themeColor="text1"/>
          <w:sz w:val="20"/>
          <w:szCs w:val="20"/>
        </w:rPr>
        <w:t>I</w:t>
      </w:r>
      <w:r w:rsidRPr="009128F0">
        <w:rPr>
          <w:rFonts w:ascii="Arial" w:hAnsi="Arial" w:cs="Arial"/>
          <w:b/>
          <w:color w:val="000000" w:themeColor="text1"/>
          <w:sz w:val="20"/>
          <w:szCs w:val="20"/>
        </w:rPr>
        <w:t xml:space="preserve">. </w:t>
      </w:r>
      <w:r w:rsidRPr="009128F0">
        <w:rPr>
          <w:rFonts w:ascii="Arial" w:hAnsi="Arial" w:cs="Arial"/>
          <w:b/>
          <w:color w:val="000000" w:themeColor="text1"/>
          <w:sz w:val="20"/>
          <w:szCs w:val="20"/>
        </w:rPr>
        <w:tab/>
        <w:t xml:space="preserve">Konsolide </w:t>
      </w:r>
      <w:r w:rsidR="00FC1E62" w:rsidRPr="009128F0">
        <w:rPr>
          <w:rFonts w:ascii="Arial" w:hAnsi="Arial" w:cs="Arial"/>
          <w:b/>
          <w:color w:val="000000" w:themeColor="text1"/>
          <w:sz w:val="20"/>
          <w:szCs w:val="20"/>
        </w:rPr>
        <w:t>k</w:t>
      </w:r>
      <w:r w:rsidRPr="009128F0">
        <w:rPr>
          <w:rFonts w:ascii="Arial" w:hAnsi="Arial" w:cs="Arial"/>
          <w:b/>
          <w:color w:val="000000" w:themeColor="text1"/>
          <w:sz w:val="20"/>
          <w:szCs w:val="20"/>
        </w:rPr>
        <w:t xml:space="preserve">aldıraç </w:t>
      </w:r>
      <w:r w:rsidR="00FC1E62" w:rsidRPr="009128F0">
        <w:rPr>
          <w:rFonts w:ascii="Arial" w:hAnsi="Arial" w:cs="Arial"/>
          <w:b/>
          <w:color w:val="000000" w:themeColor="text1"/>
          <w:sz w:val="20"/>
          <w:szCs w:val="20"/>
        </w:rPr>
        <w:t>o</w:t>
      </w:r>
      <w:r w:rsidRPr="009128F0">
        <w:rPr>
          <w:rFonts w:ascii="Arial" w:hAnsi="Arial" w:cs="Arial"/>
          <w:b/>
          <w:color w:val="000000" w:themeColor="text1"/>
          <w:sz w:val="20"/>
          <w:szCs w:val="20"/>
        </w:rPr>
        <w:t xml:space="preserve">ranına </w:t>
      </w:r>
      <w:r w:rsidR="00FC1E62" w:rsidRPr="009128F0">
        <w:rPr>
          <w:rFonts w:ascii="Arial" w:hAnsi="Arial" w:cs="Arial"/>
          <w:b/>
          <w:color w:val="000000" w:themeColor="text1"/>
          <w:sz w:val="20"/>
          <w:szCs w:val="20"/>
        </w:rPr>
        <w:t>i</w:t>
      </w:r>
      <w:r w:rsidRPr="009128F0">
        <w:rPr>
          <w:rFonts w:ascii="Arial" w:hAnsi="Arial" w:cs="Arial"/>
          <w:b/>
          <w:color w:val="000000" w:themeColor="text1"/>
          <w:sz w:val="20"/>
          <w:szCs w:val="20"/>
        </w:rPr>
        <w:t xml:space="preserve">lişkin </w:t>
      </w:r>
      <w:r w:rsidR="00FC1E62" w:rsidRPr="009128F0">
        <w:rPr>
          <w:rFonts w:ascii="Arial" w:hAnsi="Arial" w:cs="Arial"/>
          <w:b/>
          <w:color w:val="000000" w:themeColor="text1"/>
          <w:sz w:val="20"/>
          <w:szCs w:val="20"/>
        </w:rPr>
        <w:t>a</w:t>
      </w:r>
      <w:r w:rsidRPr="009128F0">
        <w:rPr>
          <w:rFonts w:ascii="Arial" w:hAnsi="Arial" w:cs="Arial"/>
          <w:b/>
          <w:color w:val="000000" w:themeColor="text1"/>
          <w:sz w:val="20"/>
          <w:szCs w:val="20"/>
        </w:rPr>
        <w:t>çıklamalar</w:t>
      </w:r>
      <w:r w:rsidR="00412B60" w:rsidRPr="009128F0">
        <w:rPr>
          <w:rFonts w:ascii="Arial" w:hAnsi="Arial" w:cs="Arial"/>
          <w:b/>
          <w:color w:val="000000" w:themeColor="text1"/>
          <w:sz w:val="20"/>
          <w:szCs w:val="20"/>
        </w:rPr>
        <w:t xml:space="preserve"> (d</w:t>
      </w:r>
      <w:r w:rsidRPr="009128F0">
        <w:rPr>
          <w:rFonts w:ascii="Arial" w:hAnsi="Arial" w:cs="Arial"/>
          <w:b/>
          <w:color w:val="000000" w:themeColor="text1"/>
          <w:sz w:val="20"/>
          <w:szCs w:val="20"/>
        </w:rPr>
        <w:t>evamı):</w:t>
      </w:r>
    </w:p>
    <w:p w14:paraId="1AABE3F5" w14:textId="610686ED" w:rsidR="00665D68" w:rsidRPr="009128F0" w:rsidRDefault="00665D68" w:rsidP="009C3106">
      <w:pPr>
        <w:spacing w:before="120" w:after="120" w:line="240" w:lineRule="exact"/>
        <w:ind w:right="-603" w:firstLine="14"/>
        <w:jc w:val="both"/>
        <w:outlineLvl w:val="1"/>
        <w:rPr>
          <w:rFonts w:ascii="Arial" w:hAnsi="Arial" w:cs="Arial"/>
          <w:b/>
          <w:color w:val="000000" w:themeColor="text1"/>
          <w:sz w:val="20"/>
          <w:szCs w:val="20"/>
        </w:rPr>
      </w:pPr>
      <w:r w:rsidRPr="00D956A7">
        <w:rPr>
          <w:rFonts w:ascii="Arial" w:hAnsi="Arial" w:cs="Arial"/>
          <w:color w:val="000000" w:themeColor="text1"/>
          <w:sz w:val="20"/>
        </w:rPr>
        <w:t xml:space="preserve">Grubun </w:t>
      </w:r>
      <w:r w:rsidR="005C3DD3" w:rsidRPr="00D956A7">
        <w:rPr>
          <w:rFonts w:ascii="Arial" w:hAnsi="Arial" w:cs="Arial"/>
          <w:color w:val="000000" w:themeColor="text1"/>
          <w:sz w:val="20"/>
        </w:rPr>
        <w:t xml:space="preserve">31 </w:t>
      </w:r>
      <w:r w:rsidR="001426C5">
        <w:rPr>
          <w:rFonts w:ascii="Arial" w:hAnsi="Arial" w:cs="Arial"/>
          <w:color w:val="000000" w:themeColor="text1"/>
          <w:sz w:val="20"/>
        </w:rPr>
        <w:t>Mart</w:t>
      </w:r>
      <w:r w:rsidR="005C3DD3" w:rsidRPr="00D956A7">
        <w:rPr>
          <w:rFonts w:ascii="Arial" w:hAnsi="Arial" w:cs="Arial"/>
          <w:color w:val="000000" w:themeColor="text1"/>
          <w:sz w:val="20"/>
        </w:rPr>
        <w:t xml:space="preserve"> </w:t>
      </w:r>
      <w:r w:rsidR="001426C5">
        <w:rPr>
          <w:rFonts w:ascii="Arial" w:hAnsi="Arial" w:cs="Arial"/>
          <w:color w:val="000000" w:themeColor="text1"/>
          <w:sz w:val="20"/>
        </w:rPr>
        <w:t>2018</w:t>
      </w:r>
      <w:r w:rsidRPr="00D956A7">
        <w:rPr>
          <w:rFonts w:ascii="Arial" w:hAnsi="Arial" w:cs="Arial"/>
          <w:color w:val="000000" w:themeColor="text1"/>
          <w:sz w:val="20"/>
        </w:rPr>
        <w:t xml:space="preserve"> itibarıyla üç aylık ortalama tutarlardan hesaplanan </w:t>
      </w:r>
      <w:proofErr w:type="gramStart"/>
      <w:r w:rsidRPr="00D956A7">
        <w:rPr>
          <w:rFonts w:ascii="Arial" w:hAnsi="Arial" w:cs="Arial"/>
          <w:color w:val="000000" w:themeColor="text1"/>
          <w:sz w:val="20"/>
        </w:rPr>
        <w:t>konsolide</w:t>
      </w:r>
      <w:proofErr w:type="gramEnd"/>
      <w:r w:rsidRPr="00D956A7">
        <w:rPr>
          <w:rFonts w:ascii="Arial" w:hAnsi="Arial" w:cs="Arial"/>
          <w:color w:val="000000" w:themeColor="text1"/>
          <w:sz w:val="20"/>
        </w:rPr>
        <w:t xml:space="preserve"> kaldıraç oranı </w:t>
      </w:r>
      <w:r w:rsidRPr="00F03EAF">
        <w:rPr>
          <w:rFonts w:ascii="Arial" w:hAnsi="Arial" w:cs="Arial"/>
          <w:color w:val="000000" w:themeColor="text1"/>
          <w:sz w:val="20"/>
        </w:rPr>
        <w:t>%5,</w:t>
      </w:r>
      <w:r w:rsidR="00F03EAF" w:rsidRPr="00F03EAF">
        <w:rPr>
          <w:rFonts w:ascii="Arial" w:hAnsi="Arial" w:cs="Arial"/>
          <w:color w:val="000000" w:themeColor="text1"/>
          <w:sz w:val="20"/>
        </w:rPr>
        <w:t>9</w:t>
      </w:r>
      <w:r w:rsidR="00F03EAF">
        <w:rPr>
          <w:rFonts w:ascii="Arial" w:hAnsi="Arial" w:cs="Arial"/>
          <w:color w:val="000000" w:themeColor="text1"/>
          <w:sz w:val="20"/>
        </w:rPr>
        <w:t>3</w:t>
      </w:r>
      <w:r w:rsidR="00E75FA2" w:rsidRPr="00D956A7">
        <w:rPr>
          <w:rFonts w:ascii="Arial" w:hAnsi="Arial" w:cs="Arial"/>
          <w:color w:val="000000" w:themeColor="text1"/>
          <w:sz w:val="20"/>
        </w:rPr>
        <w:t>‘</w:t>
      </w:r>
      <w:r w:rsidR="00F03EAF">
        <w:rPr>
          <w:rFonts w:ascii="Arial" w:hAnsi="Arial" w:cs="Arial"/>
          <w:color w:val="000000" w:themeColor="text1"/>
          <w:sz w:val="20"/>
        </w:rPr>
        <w:t>tü</w:t>
      </w:r>
      <w:r w:rsidRPr="00D956A7">
        <w:rPr>
          <w:rFonts w:ascii="Arial" w:hAnsi="Arial" w:cs="Arial"/>
          <w:color w:val="000000" w:themeColor="text1"/>
          <w:sz w:val="20"/>
        </w:rPr>
        <w:t>r</w:t>
      </w:r>
      <w:r w:rsidRPr="009128F0">
        <w:rPr>
          <w:rFonts w:ascii="Arial" w:hAnsi="Arial" w:cs="Arial"/>
          <w:color w:val="000000" w:themeColor="text1"/>
          <w:sz w:val="20"/>
        </w:rPr>
        <w:t xml:space="preserve"> (31 Aralık 201</w:t>
      </w:r>
      <w:r w:rsidR="001426C5">
        <w:rPr>
          <w:rFonts w:ascii="Arial" w:hAnsi="Arial" w:cs="Arial"/>
          <w:color w:val="000000" w:themeColor="text1"/>
          <w:sz w:val="20"/>
        </w:rPr>
        <w:t>7</w:t>
      </w:r>
      <w:r w:rsidRPr="009128F0">
        <w:rPr>
          <w:rFonts w:ascii="Arial" w:hAnsi="Arial" w:cs="Arial"/>
          <w:color w:val="000000" w:themeColor="text1"/>
          <w:sz w:val="20"/>
        </w:rPr>
        <w:t>: %5,</w:t>
      </w:r>
      <w:r w:rsidR="001426C5">
        <w:rPr>
          <w:rFonts w:ascii="Arial" w:hAnsi="Arial" w:cs="Arial"/>
          <w:color w:val="000000" w:themeColor="text1"/>
          <w:sz w:val="20"/>
        </w:rPr>
        <w:t>02</w:t>
      </w:r>
      <w:r w:rsidRPr="009128F0">
        <w:rPr>
          <w:rFonts w:ascii="Arial" w:hAnsi="Arial" w:cs="Arial"/>
          <w:color w:val="000000" w:themeColor="text1"/>
          <w:sz w:val="20"/>
        </w:rPr>
        <w:t xml:space="preserve">). </w:t>
      </w:r>
      <w:r w:rsidRPr="009128F0">
        <w:rPr>
          <w:rFonts w:ascii="Arial" w:hAnsi="Arial" w:cs="Arial"/>
          <w:sz w:val="20"/>
        </w:rPr>
        <w:t xml:space="preserve">Asgari Kaldıraç Oranının “Bankaların Kaldıraç Düzeyinin Ölçülmesine ve Değerlendirilmesine İlişkin Yönetmelik” gereğince </w:t>
      </w:r>
      <w:r w:rsidRPr="00D956A7">
        <w:rPr>
          <w:rFonts w:ascii="Arial" w:hAnsi="Arial" w:cs="Arial"/>
          <w:sz w:val="20"/>
        </w:rPr>
        <w:t xml:space="preserve">minimum %3 olarak idame ettirilmesi gerekmektedir. </w:t>
      </w:r>
      <w:r w:rsidRPr="00D956A7">
        <w:rPr>
          <w:rFonts w:ascii="Arial" w:hAnsi="Arial" w:cs="Arial"/>
          <w:color w:val="000000" w:themeColor="text1"/>
          <w:sz w:val="20"/>
        </w:rPr>
        <w:t xml:space="preserve">Cari dönem ile önceki dönem </w:t>
      </w:r>
      <w:proofErr w:type="gramStart"/>
      <w:r w:rsidRPr="00D956A7">
        <w:rPr>
          <w:rFonts w:ascii="Arial" w:hAnsi="Arial" w:cs="Arial"/>
          <w:color w:val="000000" w:themeColor="text1"/>
          <w:sz w:val="20"/>
        </w:rPr>
        <w:t>konsolide</w:t>
      </w:r>
      <w:proofErr w:type="gramEnd"/>
      <w:r w:rsidRPr="00D956A7">
        <w:rPr>
          <w:rFonts w:ascii="Arial" w:hAnsi="Arial" w:cs="Arial"/>
          <w:color w:val="000000" w:themeColor="text1"/>
          <w:sz w:val="20"/>
        </w:rPr>
        <w:t xml:space="preserve"> kaldıraç oranı arasındaki değişimin </w:t>
      </w:r>
      <w:r w:rsidRPr="00F03EAF">
        <w:rPr>
          <w:rFonts w:ascii="Arial" w:hAnsi="Arial" w:cs="Arial"/>
          <w:color w:val="000000" w:themeColor="text1"/>
          <w:sz w:val="20"/>
        </w:rPr>
        <w:t xml:space="preserve">nedeni </w:t>
      </w:r>
      <w:r w:rsidR="001426C5" w:rsidRPr="00F03EAF">
        <w:rPr>
          <w:rFonts w:ascii="Arial" w:hAnsi="Arial" w:cs="Arial"/>
          <w:color w:val="000000" w:themeColor="text1"/>
          <w:sz w:val="20"/>
        </w:rPr>
        <w:t>ortalama toplam ana sermayedeki artış oranının ortalama risk tutarı artış oranından yüksek olmasıdır</w:t>
      </w:r>
      <w:r w:rsidRPr="00F03EAF">
        <w:rPr>
          <w:rFonts w:ascii="Arial" w:hAnsi="Arial" w:cs="Arial"/>
          <w:color w:val="000000" w:themeColor="text1"/>
          <w:sz w:val="20"/>
        </w:rPr>
        <w:t>.</w:t>
      </w:r>
    </w:p>
    <w:tbl>
      <w:tblPr>
        <w:tblW w:w="9521" w:type="dxa"/>
        <w:tblLayout w:type="fixed"/>
        <w:tblCellMar>
          <w:left w:w="70" w:type="dxa"/>
          <w:right w:w="70" w:type="dxa"/>
        </w:tblCellMar>
        <w:tblLook w:val="04A0" w:firstRow="1" w:lastRow="0" w:firstColumn="1" w:lastColumn="0" w:noHBand="0" w:noVBand="1"/>
      </w:tblPr>
      <w:tblGrid>
        <w:gridCol w:w="426"/>
        <w:gridCol w:w="5845"/>
        <w:gridCol w:w="1652"/>
        <w:gridCol w:w="1598"/>
      </w:tblGrid>
      <w:tr w:rsidR="002C76CF" w:rsidRPr="009128F0" w14:paraId="2F0F902D" w14:textId="77777777" w:rsidTr="00EE3157">
        <w:trPr>
          <w:cantSplit/>
        </w:trPr>
        <w:tc>
          <w:tcPr>
            <w:tcW w:w="426" w:type="dxa"/>
            <w:tcBorders>
              <w:top w:val="single" w:sz="4" w:space="0" w:color="auto"/>
              <w:bottom w:val="single" w:sz="4" w:space="0" w:color="auto"/>
            </w:tcBorders>
            <w:shd w:val="clear" w:color="auto" w:fill="auto"/>
            <w:noWrap/>
            <w:hideMark/>
          </w:tcPr>
          <w:p w14:paraId="4F54E659" w14:textId="77777777" w:rsidR="00EC0F58" w:rsidRPr="009128F0" w:rsidRDefault="00EC0F58" w:rsidP="0084010F">
            <w:pPr>
              <w:rPr>
                <w:rFonts w:ascii="Arial" w:hAnsi="Arial" w:cs="Arial"/>
                <w:color w:val="000000" w:themeColor="text1"/>
                <w:sz w:val="18"/>
                <w:szCs w:val="18"/>
              </w:rPr>
            </w:pPr>
            <w:r w:rsidRPr="009128F0">
              <w:rPr>
                <w:rFonts w:ascii="Arial" w:hAnsi="Arial" w:cs="Arial"/>
                <w:color w:val="000000" w:themeColor="text1"/>
                <w:sz w:val="18"/>
                <w:szCs w:val="18"/>
              </w:rPr>
              <w:t> </w:t>
            </w:r>
          </w:p>
        </w:tc>
        <w:tc>
          <w:tcPr>
            <w:tcW w:w="5845" w:type="dxa"/>
            <w:tcBorders>
              <w:top w:val="single" w:sz="4" w:space="0" w:color="auto"/>
              <w:bottom w:val="single" w:sz="4" w:space="0" w:color="auto"/>
            </w:tcBorders>
            <w:shd w:val="clear" w:color="auto" w:fill="auto"/>
            <w:noWrap/>
            <w:vAlign w:val="bottom"/>
            <w:hideMark/>
          </w:tcPr>
          <w:p w14:paraId="0715D4F4" w14:textId="77777777" w:rsidR="00EC0F58" w:rsidRPr="009128F0" w:rsidRDefault="00EC0F58" w:rsidP="0084010F">
            <w:pPr>
              <w:rPr>
                <w:rFonts w:ascii="Arial" w:hAnsi="Arial" w:cs="Arial"/>
                <w:color w:val="000000" w:themeColor="text1"/>
                <w:sz w:val="18"/>
                <w:szCs w:val="18"/>
              </w:rPr>
            </w:pPr>
          </w:p>
        </w:tc>
        <w:tc>
          <w:tcPr>
            <w:tcW w:w="1652" w:type="dxa"/>
            <w:tcBorders>
              <w:top w:val="single" w:sz="4" w:space="0" w:color="auto"/>
              <w:bottom w:val="single" w:sz="4" w:space="0" w:color="auto"/>
            </w:tcBorders>
            <w:shd w:val="clear" w:color="auto" w:fill="auto"/>
            <w:noWrap/>
            <w:vAlign w:val="bottom"/>
            <w:hideMark/>
          </w:tcPr>
          <w:p w14:paraId="6B974857" w14:textId="121F6728" w:rsidR="00EC0F58" w:rsidRPr="009128F0" w:rsidRDefault="00EC0F58" w:rsidP="0084010F">
            <w:pPr>
              <w:jc w:val="right"/>
              <w:rPr>
                <w:rFonts w:ascii="Arial" w:hAnsi="Arial" w:cs="Arial"/>
                <w:b/>
                <w:color w:val="000000" w:themeColor="text1"/>
                <w:sz w:val="18"/>
                <w:szCs w:val="18"/>
              </w:rPr>
            </w:pPr>
            <w:r w:rsidRPr="009128F0">
              <w:rPr>
                <w:rFonts w:ascii="Arial" w:hAnsi="Arial" w:cs="Arial"/>
                <w:b/>
                <w:color w:val="000000" w:themeColor="text1"/>
                <w:sz w:val="18"/>
                <w:szCs w:val="18"/>
              </w:rPr>
              <w:t>Cari Dönem</w:t>
            </w:r>
            <w:r w:rsidR="00573EF6" w:rsidRPr="009128F0">
              <w:rPr>
                <w:rFonts w:ascii="Arial" w:hAnsi="Arial" w:cs="Arial"/>
                <w:b/>
                <w:color w:val="000000" w:themeColor="text1"/>
                <w:sz w:val="18"/>
                <w:szCs w:val="18"/>
                <w:vertAlign w:val="superscript"/>
              </w:rPr>
              <w:t>(*)</w:t>
            </w:r>
            <w:r w:rsidRPr="009128F0">
              <w:rPr>
                <w:rFonts w:ascii="Arial" w:hAnsi="Arial" w:cs="Arial"/>
                <w:b/>
                <w:color w:val="000000" w:themeColor="text1"/>
                <w:sz w:val="18"/>
                <w:szCs w:val="18"/>
              </w:rPr>
              <w:t xml:space="preserve"> </w:t>
            </w:r>
          </w:p>
        </w:tc>
        <w:tc>
          <w:tcPr>
            <w:tcW w:w="1598" w:type="dxa"/>
            <w:tcBorders>
              <w:top w:val="single" w:sz="4" w:space="0" w:color="auto"/>
              <w:bottom w:val="single" w:sz="4" w:space="0" w:color="auto"/>
            </w:tcBorders>
            <w:shd w:val="clear" w:color="auto" w:fill="auto"/>
            <w:noWrap/>
            <w:vAlign w:val="bottom"/>
            <w:hideMark/>
          </w:tcPr>
          <w:p w14:paraId="25BF182F" w14:textId="131B80B9" w:rsidR="00EC0F58" w:rsidRPr="009128F0" w:rsidRDefault="00EC0F58" w:rsidP="00665D68">
            <w:pPr>
              <w:jc w:val="right"/>
              <w:rPr>
                <w:rFonts w:ascii="Arial" w:hAnsi="Arial" w:cs="Arial"/>
                <w:b/>
                <w:color w:val="000000" w:themeColor="text1"/>
                <w:sz w:val="18"/>
                <w:szCs w:val="18"/>
              </w:rPr>
            </w:pPr>
            <w:r w:rsidRPr="009128F0">
              <w:rPr>
                <w:rFonts w:ascii="Arial" w:hAnsi="Arial" w:cs="Arial"/>
                <w:b/>
                <w:color w:val="000000" w:themeColor="text1"/>
                <w:sz w:val="18"/>
                <w:szCs w:val="18"/>
              </w:rPr>
              <w:t>Önceki</w:t>
            </w:r>
            <w:r w:rsidR="00665D68" w:rsidRPr="009128F0">
              <w:rPr>
                <w:rFonts w:ascii="Arial" w:hAnsi="Arial" w:cs="Arial"/>
                <w:b/>
                <w:color w:val="000000" w:themeColor="text1"/>
                <w:sz w:val="18"/>
                <w:szCs w:val="18"/>
              </w:rPr>
              <w:t xml:space="preserve"> </w:t>
            </w:r>
            <w:r w:rsidRPr="009128F0">
              <w:rPr>
                <w:rFonts w:ascii="Arial" w:hAnsi="Arial" w:cs="Arial"/>
                <w:b/>
                <w:color w:val="000000" w:themeColor="text1"/>
                <w:sz w:val="18"/>
                <w:szCs w:val="18"/>
              </w:rPr>
              <w:t>Dönem</w:t>
            </w:r>
            <w:r w:rsidR="00573EF6" w:rsidRPr="009128F0">
              <w:rPr>
                <w:rFonts w:ascii="Arial" w:hAnsi="Arial" w:cs="Arial"/>
                <w:b/>
                <w:color w:val="000000" w:themeColor="text1"/>
                <w:sz w:val="18"/>
                <w:szCs w:val="18"/>
                <w:vertAlign w:val="superscript"/>
              </w:rPr>
              <w:t>(*)</w:t>
            </w:r>
            <w:r w:rsidRPr="009128F0">
              <w:rPr>
                <w:rFonts w:ascii="Arial" w:hAnsi="Arial" w:cs="Arial"/>
                <w:b/>
                <w:color w:val="000000" w:themeColor="text1"/>
                <w:sz w:val="18"/>
                <w:szCs w:val="18"/>
              </w:rPr>
              <w:t xml:space="preserve"> </w:t>
            </w:r>
          </w:p>
        </w:tc>
      </w:tr>
      <w:tr w:rsidR="00B86B47" w:rsidRPr="009128F0" w14:paraId="66A21BD6" w14:textId="77777777" w:rsidTr="00EE3157">
        <w:trPr>
          <w:cantSplit/>
        </w:trPr>
        <w:tc>
          <w:tcPr>
            <w:tcW w:w="426" w:type="dxa"/>
            <w:tcBorders>
              <w:top w:val="single" w:sz="4" w:space="0" w:color="auto"/>
              <w:bottom w:val="single" w:sz="4" w:space="0" w:color="auto"/>
            </w:tcBorders>
            <w:shd w:val="clear" w:color="auto" w:fill="auto"/>
            <w:noWrap/>
            <w:hideMark/>
          </w:tcPr>
          <w:p w14:paraId="031AE4AB" w14:textId="77777777" w:rsidR="00EC0F58" w:rsidRPr="009128F0" w:rsidRDefault="00EC0F58" w:rsidP="0084010F">
            <w:pPr>
              <w:rPr>
                <w:rFonts w:ascii="Arial" w:hAnsi="Arial" w:cs="Arial"/>
                <w:color w:val="000000" w:themeColor="text1"/>
                <w:sz w:val="18"/>
                <w:szCs w:val="18"/>
              </w:rPr>
            </w:pPr>
            <w:r w:rsidRPr="009128F0">
              <w:rPr>
                <w:rFonts w:ascii="Arial" w:hAnsi="Arial" w:cs="Arial"/>
                <w:color w:val="000000" w:themeColor="text1"/>
                <w:sz w:val="18"/>
                <w:szCs w:val="18"/>
              </w:rPr>
              <w:t> </w:t>
            </w:r>
          </w:p>
        </w:tc>
        <w:tc>
          <w:tcPr>
            <w:tcW w:w="5845" w:type="dxa"/>
            <w:tcBorders>
              <w:top w:val="single" w:sz="4" w:space="0" w:color="auto"/>
              <w:bottom w:val="single" w:sz="4" w:space="0" w:color="auto"/>
            </w:tcBorders>
            <w:shd w:val="clear" w:color="auto" w:fill="auto"/>
            <w:noWrap/>
            <w:vAlign w:val="bottom"/>
            <w:hideMark/>
          </w:tcPr>
          <w:p w14:paraId="39C33130" w14:textId="77777777" w:rsidR="00EC0F58" w:rsidRPr="009128F0" w:rsidRDefault="00EC0F58" w:rsidP="0084010F">
            <w:pPr>
              <w:rPr>
                <w:rFonts w:ascii="Arial" w:hAnsi="Arial" w:cs="Arial"/>
                <w:b/>
                <w:color w:val="000000" w:themeColor="text1"/>
                <w:sz w:val="18"/>
                <w:szCs w:val="18"/>
              </w:rPr>
            </w:pPr>
            <w:r w:rsidRPr="009128F0">
              <w:rPr>
                <w:rFonts w:ascii="Arial" w:hAnsi="Arial" w:cs="Arial"/>
                <w:b/>
                <w:color w:val="000000" w:themeColor="text1"/>
                <w:sz w:val="18"/>
                <w:szCs w:val="18"/>
              </w:rPr>
              <w:t>Bilanço içi varlıklar</w:t>
            </w:r>
          </w:p>
        </w:tc>
        <w:tc>
          <w:tcPr>
            <w:tcW w:w="1652" w:type="dxa"/>
            <w:tcBorders>
              <w:top w:val="single" w:sz="4" w:space="0" w:color="auto"/>
              <w:bottom w:val="single" w:sz="4" w:space="0" w:color="auto"/>
            </w:tcBorders>
            <w:shd w:val="clear" w:color="auto" w:fill="auto"/>
            <w:noWrap/>
            <w:vAlign w:val="bottom"/>
            <w:hideMark/>
          </w:tcPr>
          <w:p w14:paraId="1042D9B5" w14:textId="77777777" w:rsidR="00EC0F58" w:rsidRPr="009128F0" w:rsidRDefault="00EC0F58" w:rsidP="0084010F">
            <w:pPr>
              <w:jc w:val="right"/>
              <w:rPr>
                <w:rFonts w:ascii="Arial" w:hAnsi="Arial" w:cs="Arial"/>
                <w:color w:val="000000" w:themeColor="text1"/>
                <w:sz w:val="18"/>
                <w:szCs w:val="18"/>
              </w:rPr>
            </w:pPr>
            <w:r w:rsidRPr="009128F0">
              <w:rPr>
                <w:rFonts w:ascii="Arial" w:hAnsi="Arial" w:cs="Arial"/>
                <w:color w:val="000000" w:themeColor="text1"/>
                <w:sz w:val="18"/>
                <w:szCs w:val="18"/>
              </w:rPr>
              <w:t> </w:t>
            </w:r>
          </w:p>
        </w:tc>
        <w:tc>
          <w:tcPr>
            <w:tcW w:w="1598" w:type="dxa"/>
            <w:tcBorders>
              <w:top w:val="single" w:sz="4" w:space="0" w:color="auto"/>
              <w:bottom w:val="single" w:sz="4" w:space="0" w:color="auto"/>
            </w:tcBorders>
            <w:shd w:val="clear" w:color="auto" w:fill="auto"/>
            <w:noWrap/>
            <w:vAlign w:val="bottom"/>
            <w:hideMark/>
          </w:tcPr>
          <w:p w14:paraId="6FA6A202" w14:textId="77777777" w:rsidR="00EC0F58" w:rsidRPr="009128F0" w:rsidRDefault="00EC0F58" w:rsidP="0084010F">
            <w:pPr>
              <w:jc w:val="right"/>
              <w:rPr>
                <w:rFonts w:ascii="Arial" w:hAnsi="Arial" w:cs="Arial"/>
                <w:color w:val="000000" w:themeColor="text1"/>
                <w:sz w:val="18"/>
                <w:szCs w:val="18"/>
              </w:rPr>
            </w:pPr>
            <w:r w:rsidRPr="009128F0">
              <w:rPr>
                <w:rFonts w:ascii="Arial" w:hAnsi="Arial" w:cs="Arial"/>
                <w:color w:val="000000" w:themeColor="text1"/>
                <w:sz w:val="18"/>
                <w:szCs w:val="18"/>
              </w:rPr>
              <w:t> </w:t>
            </w:r>
          </w:p>
        </w:tc>
      </w:tr>
      <w:tr w:rsidR="00C04CE6" w:rsidRPr="009128F0" w14:paraId="61E3C456" w14:textId="77777777" w:rsidTr="00C04CE6">
        <w:trPr>
          <w:cantSplit/>
        </w:trPr>
        <w:tc>
          <w:tcPr>
            <w:tcW w:w="426" w:type="dxa"/>
            <w:tcBorders>
              <w:top w:val="single" w:sz="4" w:space="0" w:color="auto"/>
            </w:tcBorders>
            <w:shd w:val="clear" w:color="auto" w:fill="auto"/>
            <w:noWrap/>
            <w:hideMark/>
          </w:tcPr>
          <w:p w14:paraId="7412DD58"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1</w:t>
            </w:r>
          </w:p>
        </w:tc>
        <w:tc>
          <w:tcPr>
            <w:tcW w:w="5845" w:type="dxa"/>
            <w:tcBorders>
              <w:top w:val="single" w:sz="4" w:space="0" w:color="auto"/>
            </w:tcBorders>
            <w:shd w:val="clear" w:color="auto" w:fill="auto"/>
            <w:noWrap/>
            <w:vAlign w:val="bottom"/>
            <w:hideMark/>
          </w:tcPr>
          <w:p w14:paraId="12C27BCC"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 xml:space="preserve">Bilanço içi varlıklar (Türev finansal araçlar ile kredi türevleri hariç, teminatlar </w:t>
            </w:r>
            <w:proofErr w:type="gramStart"/>
            <w:r w:rsidRPr="009128F0">
              <w:rPr>
                <w:rFonts w:ascii="Arial" w:hAnsi="Arial" w:cs="Arial"/>
                <w:color w:val="000000" w:themeColor="text1"/>
                <w:sz w:val="18"/>
                <w:szCs w:val="18"/>
              </w:rPr>
              <w:t>dahil</w:t>
            </w:r>
            <w:proofErr w:type="gramEnd"/>
            <w:r w:rsidRPr="009128F0">
              <w:rPr>
                <w:rFonts w:ascii="Arial" w:hAnsi="Arial" w:cs="Arial"/>
                <w:color w:val="000000" w:themeColor="text1"/>
                <w:sz w:val="18"/>
                <w:szCs w:val="18"/>
              </w:rPr>
              <w:t>)</w:t>
            </w:r>
          </w:p>
        </w:tc>
        <w:tc>
          <w:tcPr>
            <w:tcW w:w="1652" w:type="dxa"/>
            <w:tcBorders>
              <w:top w:val="single" w:sz="4" w:space="0" w:color="auto"/>
            </w:tcBorders>
            <w:shd w:val="clear" w:color="auto" w:fill="auto"/>
            <w:noWrap/>
            <w:vAlign w:val="bottom"/>
          </w:tcPr>
          <w:p w14:paraId="4A13FA48" w14:textId="1AB1F107" w:rsidR="00C04CE6" w:rsidRPr="00C36DF2" w:rsidRDefault="00C04CE6" w:rsidP="00C04CE6">
            <w:pPr>
              <w:jc w:val="right"/>
              <w:rPr>
                <w:rFonts w:ascii="Arial" w:hAnsi="Arial" w:cs="Arial"/>
                <w:color w:val="000000" w:themeColor="text1"/>
                <w:sz w:val="18"/>
                <w:szCs w:val="18"/>
              </w:rPr>
            </w:pPr>
            <w:r w:rsidRPr="00C04CE6">
              <w:rPr>
                <w:rFonts w:ascii="Arial" w:hAnsi="Arial" w:cs="Arial"/>
                <w:color w:val="000000" w:themeColor="text1"/>
                <w:sz w:val="18"/>
                <w:szCs w:val="18"/>
              </w:rPr>
              <w:t>36.619.661</w:t>
            </w:r>
          </w:p>
        </w:tc>
        <w:tc>
          <w:tcPr>
            <w:tcW w:w="1598" w:type="dxa"/>
            <w:tcBorders>
              <w:top w:val="single" w:sz="4" w:space="0" w:color="auto"/>
            </w:tcBorders>
            <w:shd w:val="clear" w:color="auto" w:fill="auto"/>
            <w:noWrap/>
            <w:vAlign w:val="bottom"/>
          </w:tcPr>
          <w:p w14:paraId="7B756655" w14:textId="532CB883" w:rsidR="00C04CE6" w:rsidRPr="009128F0" w:rsidRDefault="00C04CE6" w:rsidP="00C04CE6">
            <w:pPr>
              <w:jc w:val="right"/>
              <w:rPr>
                <w:rFonts w:ascii="Arial" w:hAnsi="Arial" w:cs="Arial"/>
                <w:color w:val="000000" w:themeColor="text1"/>
                <w:sz w:val="18"/>
                <w:szCs w:val="18"/>
              </w:rPr>
            </w:pPr>
            <w:r w:rsidRPr="00C36DF2">
              <w:rPr>
                <w:rFonts w:ascii="Arial" w:hAnsi="Arial" w:cs="Arial"/>
                <w:color w:val="000000" w:themeColor="text1"/>
                <w:sz w:val="18"/>
                <w:szCs w:val="18"/>
              </w:rPr>
              <w:t>35.957.723</w:t>
            </w:r>
          </w:p>
        </w:tc>
      </w:tr>
      <w:tr w:rsidR="00C04CE6" w:rsidRPr="009128F0" w14:paraId="3655B53C" w14:textId="77777777" w:rsidTr="00C04CE6">
        <w:trPr>
          <w:cantSplit/>
        </w:trPr>
        <w:tc>
          <w:tcPr>
            <w:tcW w:w="426" w:type="dxa"/>
            <w:shd w:val="clear" w:color="auto" w:fill="auto"/>
            <w:noWrap/>
            <w:hideMark/>
          </w:tcPr>
          <w:p w14:paraId="79F00203"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2</w:t>
            </w:r>
          </w:p>
        </w:tc>
        <w:tc>
          <w:tcPr>
            <w:tcW w:w="5845" w:type="dxa"/>
            <w:shd w:val="clear" w:color="auto" w:fill="auto"/>
            <w:noWrap/>
            <w:vAlign w:val="bottom"/>
            <w:hideMark/>
          </w:tcPr>
          <w:p w14:paraId="078A2714"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(Ana sermayeden indirilen varlıklar)</w:t>
            </w:r>
          </w:p>
        </w:tc>
        <w:tc>
          <w:tcPr>
            <w:tcW w:w="1652" w:type="dxa"/>
            <w:shd w:val="clear" w:color="auto" w:fill="auto"/>
            <w:noWrap/>
            <w:vAlign w:val="bottom"/>
          </w:tcPr>
          <w:p w14:paraId="5A09D2A7" w14:textId="37786BBD" w:rsidR="00C04CE6" w:rsidRPr="00C36DF2" w:rsidRDefault="00C04CE6" w:rsidP="00C04CE6">
            <w:pPr>
              <w:jc w:val="right"/>
              <w:rPr>
                <w:rFonts w:ascii="Arial" w:hAnsi="Arial" w:cs="Arial"/>
                <w:color w:val="000000" w:themeColor="text1"/>
                <w:sz w:val="18"/>
                <w:szCs w:val="18"/>
              </w:rPr>
            </w:pPr>
            <w:r w:rsidRPr="00C04CE6">
              <w:rPr>
                <w:rFonts w:ascii="Arial" w:hAnsi="Arial" w:cs="Arial"/>
                <w:color w:val="000000" w:themeColor="text1"/>
                <w:sz w:val="18"/>
                <w:szCs w:val="18"/>
              </w:rPr>
              <w:t>(49.210)</w:t>
            </w:r>
          </w:p>
        </w:tc>
        <w:tc>
          <w:tcPr>
            <w:tcW w:w="1598" w:type="dxa"/>
            <w:shd w:val="clear" w:color="auto" w:fill="auto"/>
            <w:noWrap/>
            <w:vAlign w:val="bottom"/>
          </w:tcPr>
          <w:p w14:paraId="45E326D6" w14:textId="65DAC9B2" w:rsidR="00C04CE6" w:rsidRPr="009128F0" w:rsidRDefault="00C04CE6" w:rsidP="00C04CE6">
            <w:pPr>
              <w:jc w:val="right"/>
              <w:rPr>
                <w:rFonts w:ascii="Arial" w:hAnsi="Arial" w:cs="Arial"/>
                <w:color w:val="000000" w:themeColor="text1"/>
                <w:sz w:val="18"/>
                <w:szCs w:val="18"/>
              </w:rPr>
            </w:pPr>
            <w:r w:rsidRPr="00C36DF2">
              <w:rPr>
                <w:rFonts w:ascii="Arial" w:hAnsi="Arial" w:cs="Arial"/>
                <w:color w:val="000000" w:themeColor="text1"/>
                <w:sz w:val="18"/>
                <w:szCs w:val="18"/>
              </w:rPr>
              <w:t>(49.588)</w:t>
            </w:r>
          </w:p>
        </w:tc>
      </w:tr>
      <w:tr w:rsidR="00C04CE6" w:rsidRPr="009128F0" w14:paraId="301D0760" w14:textId="77777777" w:rsidTr="00C04CE6">
        <w:trPr>
          <w:cantSplit/>
        </w:trPr>
        <w:tc>
          <w:tcPr>
            <w:tcW w:w="426" w:type="dxa"/>
            <w:tcBorders>
              <w:bottom w:val="single" w:sz="4" w:space="0" w:color="auto"/>
            </w:tcBorders>
            <w:shd w:val="clear" w:color="auto" w:fill="auto"/>
            <w:noWrap/>
            <w:hideMark/>
          </w:tcPr>
          <w:p w14:paraId="1116A24E"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3</w:t>
            </w:r>
          </w:p>
        </w:tc>
        <w:tc>
          <w:tcPr>
            <w:tcW w:w="5845" w:type="dxa"/>
            <w:tcBorders>
              <w:bottom w:val="single" w:sz="4" w:space="0" w:color="auto"/>
            </w:tcBorders>
            <w:shd w:val="clear" w:color="auto" w:fill="auto"/>
            <w:noWrap/>
            <w:vAlign w:val="bottom"/>
            <w:hideMark/>
          </w:tcPr>
          <w:p w14:paraId="2C5D4635"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Bilanço içi varlıklara ilişkin toplam risk tutarı (1 ve 2’nci satırların toplamı)</w:t>
            </w:r>
          </w:p>
        </w:tc>
        <w:tc>
          <w:tcPr>
            <w:tcW w:w="1652" w:type="dxa"/>
            <w:tcBorders>
              <w:bottom w:val="single" w:sz="4" w:space="0" w:color="auto"/>
            </w:tcBorders>
            <w:shd w:val="clear" w:color="auto" w:fill="auto"/>
            <w:noWrap/>
            <w:vAlign w:val="bottom"/>
          </w:tcPr>
          <w:p w14:paraId="115B17C1" w14:textId="21CA1578" w:rsidR="00C04CE6" w:rsidRPr="00C36DF2" w:rsidRDefault="00C04CE6" w:rsidP="00C04CE6">
            <w:pPr>
              <w:jc w:val="right"/>
              <w:rPr>
                <w:rFonts w:ascii="Arial" w:hAnsi="Arial" w:cs="Arial"/>
                <w:color w:val="000000" w:themeColor="text1"/>
                <w:sz w:val="18"/>
                <w:szCs w:val="18"/>
              </w:rPr>
            </w:pPr>
            <w:r w:rsidRPr="00C04CE6">
              <w:rPr>
                <w:rFonts w:ascii="Arial" w:hAnsi="Arial" w:cs="Arial"/>
                <w:color w:val="000000" w:themeColor="text1"/>
                <w:sz w:val="18"/>
                <w:szCs w:val="18"/>
              </w:rPr>
              <w:t>36.570.451</w:t>
            </w:r>
          </w:p>
        </w:tc>
        <w:tc>
          <w:tcPr>
            <w:tcW w:w="1598" w:type="dxa"/>
            <w:tcBorders>
              <w:bottom w:val="single" w:sz="4" w:space="0" w:color="auto"/>
            </w:tcBorders>
            <w:shd w:val="clear" w:color="auto" w:fill="auto"/>
            <w:noWrap/>
            <w:vAlign w:val="bottom"/>
          </w:tcPr>
          <w:p w14:paraId="6EAAF8F0" w14:textId="4E6F8FCF" w:rsidR="00C04CE6" w:rsidRPr="009128F0" w:rsidRDefault="00C04CE6" w:rsidP="00C04CE6">
            <w:pPr>
              <w:jc w:val="right"/>
              <w:rPr>
                <w:rFonts w:ascii="Arial" w:hAnsi="Arial" w:cs="Arial"/>
                <w:color w:val="000000" w:themeColor="text1"/>
                <w:sz w:val="18"/>
                <w:szCs w:val="18"/>
              </w:rPr>
            </w:pPr>
            <w:r w:rsidRPr="00C36DF2">
              <w:rPr>
                <w:rFonts w:ascii="Arial" w:hAnsi="Arial" w:cs="Arial"/>
                <w:color w:val="000000" w:themeColor="text1"/>
                <w:sz w:val="18"/>
                <w:szCs w:val="18"/>
              </w:rPr>
              <w:t>35.908.135</w:t>
            </w:r>
          </w:p>
        </w:tc>
      </w:tr>
      <w:tr w:rsidR="00C04CE6" w:rsidRPr="009128F0" w14:paraId="56CAAD98" w14:textId="77777777" w:rsidTr="00C04CE6">
        <w:trPr>
          <w:cantSplit/>
        </w:trPr>
        <w:tc>
          <w:tcPr>
            <w:tcW w:w="426" w:type="dxa"/>
            <w:tcBorders>
              <w:top w:val="single" w:sz="4" w:space="0" w:color="auto"/>
              <w:bottom w:val="single" w:sz="4" w:space="0" w:color="auto"/>
            </w:tcBorders>
            <w:shd w:val="clear" w:color="auto" w:fill="auto"/>
            <w:noWrap/>
            <w:hideMark/>
          </w:tcPr>
          <w:p w14:paraId="64B0AED6"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 </w:t>
            </w:r>
          </w:p>
        </w:tc>
        <w:tc>
          <w:tcPr>
            <w:tcW w:w="5845" w:type="dxa"/>
            <w:tcBorders>
              <w:top w:val="single" w:sz="4" w:space="0" w:color="auto"/>
              <w:bottom w:val="single" w:sz="4" w:space="0" w:color="auto"/>
            </w:tcBorders>
            <w:shd w:val="clear" w:color="auto" w:fill="auto"/>
            <w:noWrap/>
            <w:vAlign w:val="bottom"/>
            <w:hideMark/>
          </w:tcPr>
          <w:p w14:paraId="69303416" w14:textId="77777777" w:rsidR="00C04CE6" w:rsidRPr="009128F0" w:rsidRDefault="00C04CE6" w:rsidP="00C04CE6">
            <w:pPr>
              <w:rPr>
                <w:rFonts w:ascii="Arial" w:hAnsi="Arial" w:cs="Arial"/>
                <w:b/>
                <w:color w:val="000000" w:themeColor="text1"/>
                <w:sz w:val="18"/>
                <w:szCs w:val="18"/>
              </w:rPr>
            </w:pPr>
            <w:r w:rsidRPr="009128F0">
              <w:rPr>
                <w:rFonts w:ascii="Arial" w:hAnsi="Arial" w:cs="Arial"/>
                <w:b/>
                <w:color w:val="000000" w:themeColor="text1"/>
                <w:sz w:val="18"/>
                <w:szCs w:val="18"/>
              </w:rPr>
              <w:t>Türev finansal araçlar ile kredi türevleri</w:t>
            </w:r>
          </w:p>
        </w:tc>
        <w:tc>
          <w:tcPr>
            <w:tcW w:w="1652" w:type="dxa"/>
            <w:tcBorders>
              <w:top w:val="single" w:sz="4" w:space="0" w:color="auto"/>
              <w:bottom w:val="single" w:sz="4" w:space="0" w:color="auto"/>
            </w:tcBorders>
            <w:shd w:val="clear" w:color="auto" w:fill="auto"/>
            <w:noWrap/>
            <w:vAlign w:val="bottom"/>
          </w:tcPr>
          <w:p w14:paraId="794B22DB" w14:textId="77777777" w:rsidR="00C04CE6" w:rsidRPr="00C36DF2" w:rsidRDefault="00C04CE6" w:rsidP="00C04CE6">
            <w:pPr>
              <w:jc w:val="right"/>
              <w:rPr>
                <w:rFonts w:ascii="Arial" w:hAnsi="Arial" w:cs="Arial"/>
                <w:color w:val="000000" w:themeColor="text1"/>
                <w:sz w:val="18"/>
                <w:szCs w:val="18"/>
              </w:rPr>
            </w:pPr>
          </w:p>
        </w:tc>
        <w:tc>
          <w:tcPr>
            <w:tcW w:w="1598" w:type="dxa"/>
            <w:tcBorders>
              <w:top w:val="single" w:sz="4" w:space="0" w:color="auto"/>
              <w:bottom w:val="single" w:sz="4" w:space="0" w:color="auto"/>
            </w:tcBorders>
            <w:shd w:val="clear" w:color="auto" w:fill="auto"/>
            <w:noWrap/>
            <w:vAlign w:val="bottom"/>
          </w:tcPr>
          <w:p w14:paraId="528516DB" w14:textId="77777777" w:rsidR="00C04CE6" w:rsidRPr="009128F0" w:rsidRDefault="00C04CE6" w:rsidP="00C04CE6">
            <w:pPr>
              <w:jc w:val="right"/>
              <w:rPr>
                <w:rFonts w:ascii="Arial" w:hAnsi="Arial" w:cs="Arial"/>
                <w:color w:val="000000" w:themeColor="text1"/>
                <w:sz w:val="18"/>
                <w:szCs w:val="18"/>
              </w:rPr>
            </w:pPr>
          </w:p>
        </w:tc>
      </w:tr>
      <w:tr w:rsidR="00C04CE6" w:rsidRPr="009128F0" w14:paraId="6B145345" w14:textId="77777777" w:rsidTr="00C04CE6">
        <w:trPr>
          <w:cantSplit/>
        </w:trPr>
        <w:tc>
          <w:tcPr>
            <w:tcW w:w="426" w:type="dxa"/>
            <w:tcBorders>
              <w:top w:val="single" w:sz="4" w:space="0" w:color="auto"/>
            </w:tcBorders>
            <w:shd w:val="clear" w:color="auto" w:fill="auto"/>
            <w:noWrap/>
            <w:hideMark/>
          </w:tcPr>
          <w:p w14:paraId="3872787C"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4</w:t>
            </w:r>
          </w:p>
        </w:tc>
        <w:tc>
          <w:tcPr>
            <w:tcW w:w="5845" w:type="dxa"/>
            <w:tcBorders>
              <w:top w:val="single" w:sz="4" w:space="0" w:color="auto"/>
            </w:tcBorders>
            <w:shd w:val="clear" w:color="auto" w:fill="auto"/>
            <w:noWrap/>
            <w:vAlign w:val="bottom"/>
            <w:hideMark/>
          </w:tcPr>
          <w:p w14:paraId="1A8505D7"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Türev finansal araçlar ile kredi türevlerinin yenileme maliyeti</w:t>
            </w:r>
          </w:p>
        </w:tc>
        <w:tc>
          <w:tcPr>
            <w:tcW w:w="1652" w:type="dxa"/>
            <w:tcBorders>
              <w:top w:val="single" w:sz="4" w:space="0" w:color="auto"/>
            </w:tcBorders>
            <w:shd w:val="clear" w:color="auto" w:fill="auto"/>
            <w:noWrap/>
            <w:vAlign w:val="bottom"/>
          </w:tcPr>
          <w:p w14:paraId="7C3DC5F2" w14:textId="60A64DF8" w:rsidR="00C04CE6" w:rsidRPr="00C36DF2" w:rsidRDefault="00C04CE6" w:rsidP="00C04CE6">
            <w:pPr>
              <w:jc w:val="right"/>
              <w:rPr>
                <w:rFonts w:ascii="Arial" w:hAnsi="Arial" w:cs="Arial"/>
                <w:color w:val="000000" w:themeColor="text1"/>
                <w:sz w:val="18"/>
                <w:szCs w:val="18"/>
              </w:rPr>
            </w:pPr>
            <w:r w:rsidRPr="00C04CE6">
              <w:rPr>
                <w:rFonts w:ascii="Arial" w:hAnsi="Arial" w:cs="Arial"/>
                <w:color w:val="000000" w:themeColor="text1"/>
                <w:sz w:val="18"/>
                <w:szCs w:val="18"/>
              </w:rPr>
              <w:t>92</w:t>
            </w:r>
          </w:p>
        </w:tc>
        <w:tc>
          <w:tcPr>
            <w:tcW w:w="1598" w:type="dxa"/>
            <w:tcBorders>
              <w:top w:val="single" w:sz="4" w:space="0" w:color="auto"/>
            </w:tcBorders>
            <w:shd w:val="clear" w:color="auto" w:fill="auto"/>
            <w:noWrap/>
            <w:vAlign w:val="bottom"/>
          </w:tcPr>
          <w:p w14:paraId="68DFC1A2" w14:textId="1FEC5F30" w:rsidR="00C04CE6" w:rsidRPr="009128F0" w:rsidRDefault="00C04CE6" w:rsidP="00C04CE6">
            <w:pPr>
              <w:jc w:val="right"/>
              <w:rPr>
                <w:rFonts w:ascii="Arial" w:hAnsi="Arial" w:cs="Arial"/>
                <w:color w:val="000000" w:themeColor="text1"/>
                <w:sz w:val="18"/>
                <w:szCs w:val="18"/>
              </w:rPr>
            </w:pPr>
            <w:r w:rsidRPr="00C36DF2">
              <w:rPr>
                <w:rFonts w:ascii="Arial" w:hAnsi="Arial" w:cs="Arial"/>
                <w:color w:val="000000" w:themeColor="text1"/>
                <w:sz w:val="18"/>
                <w:szCs w:val="18"/>
              </w:rPr>
              <w:t>18.858</w:t>
            </w:r>
          </w:p>
        </w:tc>
      </w:tr>
      <w:tr w:rsidR="00C04CE6" w:rsidRPr="009128F0" w14:paraId="3558F354" w14:textId="77777777" w:rsidTr="00C04CE6">
        <w:trPr>
          <w:cantSplit/>
        </w:trPr>
        <w:tc>
          <w:tcPr>
            <w:tcW w:w="426" w:type="dxa"/>
            <w:shd w:val="clear" w:color="auto" w:fill="auto"/>
            <w:noWrap/>
            <w:hideMark/>
          </w:tcPr>
          <w:p w14:paraId="05CB5BBB"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5</w:t>
            </w:r>
          </w:p>
        </w:tc>
        <w:tc>
          <w:tcPr>
            <w:tcW w:w="5845" w:type="dxa"/>
            <w:shd w:val="clear" w:color="auto" w:fill="auto"/>
            <w:noWrap/>
            <w:vAlign w:val="bottom"/>
            <w:hideMark/>
          </w:tcPr>
          <w:p w14:paraId="658ACA81"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Türev finansal araçlar ile kredi türevlerinin potansiyel kredi risk tutar</w:t>
            </w:r>
          </w:p>
        </w:tc>
        <w:tc>
          <w:tcPr>
            <w:tcW w:w="1652" w:type="dxa"/>
            <w:shd w:val="clear" w:color="auto" w:fill="auto"/>
            <w:noWrap/>
            <w:vAlign w:val="bottom"/>
          </w:tcPr>
          <w:p w14:paraId="1887B233" w14:textId="670A17D4" w:rsidR="00C04CE6" w:rsidRPr="00C36DF2" w:rsidRDefault="00C04CE6" w:rsidP="00C04CE6">
            <w:pPr>
              <w:jc w:val="right"/>
              <w:rPr>
                <w:rFonts w:ascii="Arial" w:hAnsi="Arial" w:cs="Arial"/>
                <w:color w:val="000000" w:themeColor="text1"/>
                <w:sz w:val="18"/>
                <w:szCs w:val="18"/>
              </w:rPr>
            </w:pPr>
            <w:r w:rsidRPr="00C04CE6">
              <w:rPr>
                <w:rFonts w:ascii="Arial" w:hAnsi="Arial" w:cs="Arial"/>
                <w:color w:val="000000" w:themeColor="text1"/>
                <w:sz w:val="18"/>
                <w:szCs w:val="18"/>
              </w:rPr>
              <w:t>10.894</w:t>
            </w:r>
          </w:p>
        </w:tc>
        <w:tc>
          <w:tcPr>
            <w:tcW w:w="1598" w:type="dxa"/>
            <w:shd w:val="clear" w:color="auto" w:fill="auto"/>
            <w:noWrap/>
            <w:vAlign w:val="bottom"/>
          </w:tcPr>
          <w:p w14:paraId="28CC0141" w14:textId="5A31BFB6" w:rsidR="00C04CE6" w:rsidRPr="009128F0" w:rsidRDefault="00C04CE6" w:rsidP="00C04CE6">
            <w:pPr>
              <w:jc w:val="right"/>
              <w:rPr>
                <w:rFonts w:ascii="Arial" w:hAnsi="Arial" w:cs="Arial"/>
                <w:color w:val="000000" w:themeColor="text1"/>
                <w:sz w:val="18"/>
                <w:szCs w:val="18"/>
              </w:rPr>
            </w:pPr>
            <w:r w:rsidRPr="00C36DF2">
              <w:rPr>
                <w:rFonts w:ascii="Arial" w:hAnsi="Arial" w:cs="Arial"/>
                <w:color w:val="000000" w:themeColor="text1"/>
                <w:sz w:val="18"/>
                <w:szCs w:val="18"/>
              </w:rPr>
              <w:t>19.061</w:t>
            </w:r>
          </w:p>
        </w:tc>
      </w:tr>
      <w:tr w:rsidR="00C04CE6" w:rsidRPr="009128F0" w14:paraId="711588CC" w14:textId="77777777" w:rsidTr="00C04CE6">
        <w:trPr>
          <w:cantSplit/>
        </w:trPr>
        <w:tc>
          <w:tcPr>
            <w:tcW w:w="426" w:type="dxa"/>
            <w:tcBorders>
              <w:bottom w:val="single" w:sz="4" w:space="0" w:color="auto"/>
            </w:tcBorders>
            <w:shd w:val="clear" w:color="auto" w:fill="auto"/>
            <w:noWrap/>
            <w:hideMark/>
          </w:tcPr>
          <w:p w14:paraId="307BB9C1"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6</w:t>
            </w:r>
          </w:p>
        </w:tc>
        <w:tc>
          <w:tcPr>
            <w:tcW w:w="5845" w:type="dxa"/>
            <w:tcBorders>
              <w:bottom w:val="single" w:sz="4" w:space="0" w:color="auto"/>
            </w:tcBorders>
            <w:shd w:val="clear" w:color="auto" w:fill="auto"/>
            <w:vAlign w:val="bottom"/>
            <w:hideMark/>
          </w:tcPr>
          <w:p w14:paraId="1591EB98"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Türev finansal araçlar ile kredi türevlerine ilişkin toplam risk tutarı (4 ve 5 ‘inci satırların toplamı)</w:t>
            </w:r>
          </w:p>
        </w:tc>
        <w:tc>
          <w:tcPr>
            <w:tcW w:w="1652" w:type="dxa"/>
            <w:tcBorders>
              <w:bottom w:val="single" w:sz="4" w:space="0" w:color="auto"/>
            </w:tcBorders>
            <w:shd w:val="clear" w:color="auto" w:fill="auto"/>
            <w:noWrap/>
            <w:vAlign w:val="bottom"/>
          </w:tcPr>
          <w:p w14:paraId="1A07EED4" w14:textId="09412012" w:rsidR="00C04CE6" w:rsidRPr="00C36DF2" w:rsidRDefault="00C04CE6" w:rsidP="00C04CE6">
            <w:pPr>
              <w:jc w:val="right"/>
              <w:rPr>
                <w:rFonts w:ascii="Arial" w:hAnsi="Arial" w:cs="Arial"/>
                <w:color w:val="000000" w:themeColor="text1"/>
                <w:sz w:val="18"/>
                <w:szCs w:val="18"/>
              </w:rPr>
            </w:pPr>
            <w:r w:rsidRPr="00C04CE6">
              <w:rPr>
                <w:rFonts w:ascii="Arial" w:hAnsi="Arial" w:cs="Arial"/>
                <w:color w:val="000000" w:themeColor="text1"/>
                <w:sz w:val="18"/>
                <w:szCs w:val="18"/>
              </w:rPr>
              <w:t>10.986</w:t>
            </w:r>
          </w:p>
        </w:tc>
        <w:tc>
          <w:tcPr>
            <w:tcW w:w="1598" w:type="dxa"/>
            <w:tcBorders>
              <w:bottom w:val="single" w:sz="4" w:space="0" w:color="auto"/>
            </w:tcBorders>
            <w:shd w:val="clear" w:color="auto" w:fill="auto"/>
            <w:noWrap/>
            <w:vAlign w:val="bottom"/>
          </w:tcPr>
          <w:p w14:paraId="3D61EEDE" w14:textId="7BA9E911" w:rsidR="00C04CE6" w:rsidRPr="009128F0" w:rsidRDefault="00C04CE6" w:rsidP="00C04CE6">
            <w:pPr>
              <w:jc w:val="right"/>
              <w:rPr>
                <w:rFonts w:ascii="Arial" w:hAnsi="Arial" w:cs="Arial"/>
                <w:color w:val="000000" w:themeColor="text1"/>
                <w:sz w:val="18"/>
                <w:szCs w:val="18"/>
              </w:rPr>
            </w:pPr>
            <w:r w:rsidRPr="00C36DF2">
              <w:rPr>
                <w:rFonts w:ascii="Arial" w:hAnsi="Arial" w:cs="Arial"/>
                <w:color w:val="000000" w:themeColor="text1"/>
                <w:sz w:val="18"/>
                <w:szCs w:val="18"/>
              </w:rPr>
              <w:t>37.919</w:t>
            </w:r>
          </w:p>
        </w:tc>
      </w:tr>
      <w:tr w:rsidR="00C04CE6" w:rsidRPr="009128F0" w14:paraId="79A013BA" w14:textId="77777777" w:rsidTr="00C04CE6">
        <w:trPr>
          <w:cantSplit/>
        </w:trPr>
        <w:tc>
          <w:tcPr>
            <w:tcW w:w="426" w:type="dxa"/>
            <w:tcBorders>
              <w:top w:val="single" w:sz="4" w:space="0" w:color="auto"/>
              <w:bottom w:val="single" w:sz="4" w:space="0" w:color="auto"/>
            </w:tcBorders>
            <w:shd w:val="clear" w:color="auto" w:fill="auto"/>
            <w:noWrap/>
            <w:hideMark/>
          </w:tcPr>
          <w:p w14:paraId="622DE541"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 </w:t>
            </w:r>
          </w:p>
        </w:tc>
        <w:tc>
          <w:tcPr>
            <w:tcW w:w="5845" w:type="dxa"/>
            <w:tcBorders>
              <w:top w:val="single" w:sz="4" w:space="0" w:color="auto"/>
              <w:bottom w:val="single" w:sz="4" w:space="0" w:color="auto"/>
            </w:tcBorders>
            <w:shd w:val="clear" w:color="auto" w:fill="auto"/>
            <w:noWrap/>
            <w:vAlign w:val="bottom"/>
            <w:hideMark/>
          </w:tcPr>
          <w:p w14:paraId="15C0E53A" w14:textId="77777777" w:rsidR="00C04CE6" w:rsidRPr="009128F0" w:rsidRDefault="00C04CE6" w:rsidP="00C04CE6">
            <w:pPr>
              <w:rPr>
                <w:rFonts w:ascii="Arial" w:hAnsi="Arial" w:cs="Arial"/>
                <w:b/>
                <w:color w:val="000000" w:themeColor="text1"/>
                <w:sz w:val="18"/>
                <w:szCs w:val="18"/>
              </w:rPr>
            </w:pPr>
            <w:r w:rsidRPr="009128F0">
              <w:rPr>
                <w:rFonts w:ascii="Arial" w:hAnsi="Arial" w:cs="Arial"/>
                <w:b/>
                <w:color w:val="000000" w:themeColor="text1"/>
                <w:sz w:val="18"/>
                <w:szCs w:val="18"/>
              </w:rPr>
              <w:t>Menkul kıymet veya emtia teminatlı finansman işlemleri</w:t>
            </w:r>
          </w:p>
        </w:tc>
        <w:tc>
          <w:tcPr>
            <w:tcW w:w="1652" w:type="dxa"/>
            <w:tcBorders>
              <w:top w:val="single" w:sz="4" w:space="0" w:color="auto"/>
              <w:bottom w:val="single" w:sz="4" w:space="0" w:color="auto"/>
            </w:tcBorders>
            <w:shd w:val="clear" w:color="auto" w:fill="auto"/>
            <w:noWrap/>
            <w:vAlign w:val="bottom"/>
          </w:tcPr>
          <w:p w14:paraId="2426AA27" w14:textId="77777777" w:rsidR="00C04CE6" w:rsidRPr="00C36DF2" w:rsidRDefault="00C04CE6" w:rsidP="00C04CE6">
            <w:pPr>
              <w:jc w:val="right"/>
              <w:rPr>
                <w:rFonts w:ascii="Arial" w:hAnsi="Arial" w:cs="Arial"/>
                <w:color w:val="000000" w:themeColor="text1"/>
                <w:sz w:val="18"/>
                <w:szCs w:val="18"/>
              </w:rPr>
            </w:pPr>
          </w:p>
        </w:tc>
        <w:tc>
          <w:tcPr>
            <w:tcW w:w="1598" w:type="dxa"/>
            <w:tcBorders>
              <w:top w:val="single" w:sz="4" w:space="0" w:color="auto"/>
              <w:bottom w:val="single" w:sz="4" w:space="0" w:color="auto"/>
            </w:tcBorders>
            <w:shd w:val="clear" w:color="auto" w:fill="auto"/>
            <w:noWrap/>
            <w:vAlign w:val="bottom"/>
          </w:tcPr>
          <w:p w14:paraId="7A5A69F7" w14:textId="77777777" w:rsidR="00C04CE6" w:rsidRPr="009128F0" w:rsidRDefault="00C04CE6" w:rsidP="00C04CE6">
            <w:pPr>
              <w:jc w:val="right"/>
              <w:rPr>
                <w:rFonts w:ascii="Arial" w:hAnsi="Arial" w:cs="Arial"/>
                <w:color w:val="000000" w:themeColor="text1"/>
                <w:sz w:val="18"/>
                <w:szCs w:val="18"/>
              </w:rPr>
            </w:pPr>
          </w:p>
        </w:tc>
      </w:tr>
      <w:tr w:rsidR="00C04CE6" w:rsidRPr="009128F0" w14:paraId="1063B7F3" w14:textId="77777777" w:rsidTr="00C04CE6">
        <w:trPr>
          <w:cantSplit/>
        </w:trPr>
        <w:tc>
          <w:tcPr>
            <w:tcW w:w="426" w:type="dxa"/>
            <w:shd w:val="clear" w:color="auto" w:fill="auto"/>
            <w:noWrap/>
            <w:hideMark/>
          </w:tcPr>
          <w:p w14:paraId="0D21AF19"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7</w:t>
            </w:r>
          </w:p>
        </w:tc>
        <w:tc>
          <w:tcPr>
            <w:tcW w:w="5845" w:type="dxa"/>
            <w:shd w:val="clear" w:color="auto" w:fill="auto"/>
            <w:vAlign w:val="bottom"/>
            <w:hideMark/>
          </w:tcPr>
          <w:p w14:paraId="6047148B"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Menkul kıymet veya emtia teminatlı finansman işlemlerinin menkul kıymet veya emtia teminatlı finansman işlemlerinin risk tutarı (Bilanço içi hariç)</w:t>
            </w:r>
          </w:p>
        </w:tc>
        <w:tc>
          <w:tcPr>
            <w:tcW w:w="1652" w:type="dxa"/>
            <w:shd w:val="clear" w:color="auto" w:fill="auto"/>
            <w:noWrap/>
            <w:vAlign w:val="bottom"/>
          </w:tcPr>
          <w:p w14:paraId="21EBF6C2" w14:textId="22781647" w:rsidR="00C04CE6" w:rsidRPr="00C36DF2" w:rsidRDefault="00C04CE6" w:rsidP="00C04CE6">
            <w:pPr>
              <w:jc w:val="right"/>
              <w:rPr>
                <w:rFonts w:ascii="Arial" w:hAnsi="Arial" w:cs="Arial"/>
                <w:color w:val="000000" w:themeColor="text1"/>
                <w:sz w:val="18"/>
                <w:szCs w:val="18"/>
              </w:rPr>
            </w:pPr>
            <w:r w:rsidRPr="00C04CE6">
              <w:rPr>
                <w:rFonts w:ascii="Arial" w:hAnsi="Arial" w:cs="Arial"/>
                <w:color w:val="000000" w:themeColor="text1"/>
                <w:sz w:val="18"/>
                <w:szCs w:val="18"/>
              </w:rPr>
              <w:t>260.789</w:t>
            </w:r>
          </w:p>
        </w:tc>
        <w:tc>
          <w:tcPr>
            <w:tcW w:w="1598" w:type="dxa"/>
            <w:shd w:val="clear" w:color="auto" w:fill="auto"/>
            <w:noWrap/>
            <w:vAlign w:val="bottom"/>
          </w:tcPr>
          <w:p w14:paraId="74663748" w14:textId="1D583A9C" w:rsidR="00C04CE6" w:rsidRPr="009128F0" w:rsidRDefault="00C04CE6" w:rsidP="00C04CE6">
            <w:pPr>
              <w:jc w:val="right"/>
              <w:rPr>
                <w:rFonts w:ascii="Arial" w:hAnsi="Arial" w:cs="Arial"/>
                <w:color w:val="000000" w:themeColor="text1"/>
                <w:sz w:val="18"/>
                <w:szCs w:val="18"/>
              </w:rPr>
            </w:pPr>
            <w:r w:rsidRPr="00C36DF2">
              <w:rPr>
                <w:rFonts w:ascii="Arial" w:hAnsi="Arial" w:cs="Arial"/>
                <w:color w:val="000000" w:themeColor="text1"/>
                <w:sz w:val="18"/>
                <w:szCs w:val="18"/>
              </w:rPr>
              <w:t>1.469.254</w:t>
            </w:r>
          </w:p>
        </w:tc>
      </w:tr>
      <w:tr w:rsidR="00C04CE6" w:rsidRPr="009128F0" w14:paraId="2FB072ED" w14:textId="77777777" w:rsidTr="00C04CE6">
        <w:trPr>
          <w:cantSplit/>
        </w:trPr>
        <w:tc>
          <w:tcPr>
            <w:tcW w:w="426" w:type="dxa"/>
            <w:shd w:val="clear" w:color="auto" w:fill="auto"/>
            <w:noWrap/>
            <w:hideMark/>
          </w:tcPr>
          <w:p w14:paraId="5C94A33E"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8</w:t>
            </w:r>
          </w:p>
        </w:tc>
        <w:tc>
          <w:tcPr>
            <w:tcW w:w="5845" w:type="dxa"/>
            <w:shd w:val="clear" w:color="auto" w:fill="auto"/>
            <w:noWrap/>
            <w:vAlign w:val="bottom"/>
            <w:hideMark/>
          </w:tcPr>
          <w:p w14:paraId="4D4763AE"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Aracılık edilen işlemlerden kaynaklanan risk tutarı</w:t>
            </w:r>
          </w:p>
        </w:tc>
        <w:tc>
          <w:tcPr>
            <w:tcW w:w="1652" w:type="dxa"/>
            <w:shd w:val="clear" w:color="auto" w:fill="auto"/>
            <w:noWrap/>
            <w:vAlign w:val="bottom"/>
          </w:tcPr>
          <w:p w14:paraId="46C7E21A" w14:textId="23626DD6" w:rsidR="00C04CE6" w:rsidRPr="00C36DF2" w:rsidRDefault="00C04CE6" w:rsidP="00C04CE6">
            <w:pPr>
              <w:jc w:val="right"/>
              <w:rPr>
                <w:rFonts w:ascii="Arial" w:hAnsi="Arial" w:cs="Arial"/>
                <w:color w:val="000000" w:themeColor="text1"/>
                <w:sz w:val="18"/>
                <w:szCs w:val="18"/>
              </w:rPr>
            </w:pPr>
            <w:r>
              <w:rPr>
                <w:rFonts w:ascii="Arial" w:hAnsi="Arial" w:cs="Arial"/>
                <w:color w:val="000000" w:themeColor="text1"/>
                <w:sz w:val="18"/>
                <w:szCs w:val="18"/>
              </w:rPr>
              <w:t>-</w:t>
            </w:r>
          </w:p>
        </w:tc>
        <w:tc>
          <w:tcPr>
            <w:tcW w:w="1598" w:type="dxa"/>
            <w:shd w:val="clear" w:color="auto" w:fill="auto"/>
            <w:noWrap/>
            <w:vAlign w:val="bottom"/>
          </w:tcPr>
          <w:p w14:paraId="7D39DBC1" w14:textId="48E94730" w:rsidR="00C04CE6" w:rsidRPr="009128F0" w:rsidRDefault="00C04CE6" w:rsidP="00C04CE6">
            <w:pPr>
              <w:jc w:val="right"/>
              <w:rPr>
                <w:rFonts w:ascii="Arial" w:hAnsi="Arial" w:cs="Arial"/>
                <w:color w:val="000000" w:themeColor="text1"/>
                <w:sz w:val="18"/>
                <w:szCs w:val="18"/>
              </w:rPr>
            </w:pPr>
            <w:r>
              <w:rPr>
                <w:rFonts w:ascii="Arial" w:hAnsi="Arial" w:cs="Arial"/>
                <w:color w:val="000000" w:themeColor="text1"/>
                <w:sz w:val="18"/>
                <w:szCs w:val="18"/>
              </w:rPr>
              <w:t>-</w:t>
            </w:r>
          </w:p>
        </w:tc>
      </w:tr>
      <w:tr w:rsidR="00C04CE6" w:rsidRPr="009128F0" w14:paraId="5A3F2CD7" w14:textId="77777777" w:rsidTr="00C04CE6">
        <w:trPr>
          <w:cantSplit/>
        </w:trPr>
        <w:tc>
          <w:tcPr>
            <w:tcW w:w="426" w:type="dxa"/>
            <w:tcBorders>
              <w:bottom w:val="single" w:sz="4" w:space="0" w:color="auto"/>
            </w:tcBorders>
            <w:shd w:val="clear" w:color="auto" w:fill="auto"/>
            <w:noWrap/>
            <w:hideMark/>
          </w:tcPr>
          <w:p w14:paraId="1F35B2A9"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9</w:t>
            </w:r>
          </w:p>
        </w:tc>
        <w:tc>
          <w:tcPr>
            <w:tcW w:w="5845" w:type="dxa"/>
            <w:tcBorders>
              <w:bottom w:val="single" w:sz="4" w:space="0" w:color="auto"/>
            </w:tcBorders>
            <w:shd w:val="clear" w:color="auto" w:fill="auto"/>
            <w:vAlign w:val="bottom"/>
            <w:hideMark/>
          </w:tcPr>
          <w:p w14:paraId="6A13B896"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Menkul kıymet veya emtia teminatlı finansman işlemlerine ilişkin toplam risk tutarı (7 ve 8 inci satırların toplamı)</w:t>
            </w:r>
          </w:p>
        </w:tc>
        <w:tc>
          <w:tcPr>
            <w:tcW w:w="1652" w:type="dxa"/>
            <w:tcBorders>
              <w:bottom w:val="single" w:sz="4" w:space="0" w:color="auto"/>
            </w:tcBorders>
            <w:shd w:val="clear" w:color="auto" w:fill="auto"/>
            <w:noWrap/>
            <w:vAlign w:val="bottom"/>
          </w:tcPr>
          <w:p w14:paraId="119D3F5E" w14:textId="0D2DFC4B" w:rsidR="00C04CE6" w:rsidRPr="00C36DF2" w:rsidRDefault="00C04CE6" w:rsidP="00C04CE6">
            <w:pPr>
              <w:jc w:val="right"/>
              <w:rPr>
                <w:rFonts w:ascii="Arial" w:hAnsi="Arial" w:cs="Arial"/>
                <w:color w:val="000000" w:themeColor="text1"/>
                <w:sz w:val="18"/>
                <w:szCs w:val="18"/>
              </w:rPr>
            </w:pPr>
            <w:r w:rsidRPr="00C04CE6">
              <w:rPr>
                <w:rFonts w:ascii="Arial" w:hAnsi="Arial" w:cs="Arial"/>
                <w:color w:val="000000" w:themeColor="text1"/>
                <w:sz w:val="18"/>
                <w:szCs w:val="18"/>
              </w:rPr>
              <w:t>260.789</w:t>
            </w:r>
          </w:p>
        </w:tc>
        <w:tc>
          <w:tcPr>
            <w:tcW w:w="1598" w:type="dxa"/>
            <w:tcBorders>
              <w:bottom w:val="single" w:sz="4" w:space="0" w:color="auto"/>
            </w:tcBorders>
            <w:shd w:val="clear" w:color="auto" w:fill="auto"/>
            <w:noWrap/>
            <w:vAlign w:val="bottom"/>
          </w:tcPr>
          <w:p w14:paraId="5894A9B3" w14:textId="5BC91CA5" w:rsidR="00C04CE6" w:rsidRPr="009128F0" w:rsidRDefault="00C04CE6" w:rsidP="00C04CE6">
            <w:pPr>
              <w:jc w:val="right"/>
              <w:rPr>
                <w:rFonts w:ascii="Arial" w:hAnsi="Arial" w:cs="Arial"/>
                <w:color w:val="000000" w:themeColor="text1"/>
                <w:sz w:val="18"/>
                <w:szCs w:val="18"/>
              </w:rPr>
            </w:pPr>
            <w:r w:rsidRPr="00C36DF2">
              <w:rPr>
                <w:rFonts w:ascii="Arial" w:hAnsi="Arial" w:cs="Arial"/>
                <w:color w:val="000000" w:themeColor="text1"/>
                <w:sz w:val="18"/>
                <w:szCs w:val="18"/>
              </w:rPr>
              <w:t>1.469.254</w:t>
            </w:r>
          </w:p>
        </w:tc>
      </w:tr>
      <w:tr w:rsidR="00C04CE6" w:rsidRPr="009128F0" w14:paraId="0D909DDA" w14:textId="77777777" w:rsidTr="00C04CE6">
        <w:trPr>
          <w:cantSplit/>
        </w:trPr>
        <w:tc>
          <w:tcPr>
            <w:tcW w:w="426" w:type="dxa"/>
            <w:tcBorders>
              <w:top w:val="single" w:sz="4" w:space="0" w:color="auto"/>
              <w:bottom w:val="single" w:sz="4" w:space="0" w:color="auto"/>
            </w:tcBorders>
            <w:shd w:val="clear" w:color="auto" w:fill="auto"/>
            <w:noWrap/>
            <w:hideMark/>
          </w:tcPr>
          <w:p w14:paraId="44A814C3"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 </w:t>
            </w:r>
          </w:p>
        </w:tc>
        <w:tc>
          <w:tcPr>
            <w:tcW w:w="5845" w:type="dxa"/>
            <w:tcBorders>
              <w:top w:val="single" w:sz="4" w:space="0" w:color="auto"/>
              <w:bottom w:val="single" w:sz="4" w:space="0" w:color="auto"/>
            </w:tcBorders>
            <w:shd w:val="clear" w:color="auto" w:fill="auto"/>
            <w:noWrap/>
            <w:vAlign w:val="bottom"/>
            <w:hideMark/>
          </w:tcPr>
          <w:p w14:paraId="7F3162D0" w14:textId="77777777" w:rsidR="00C04CE6" w:rsidRPr="009128F0" w:rsidRDefault="00C04CE6" w:rsidP="00C04CE6">
            <w:pPr>
              <w:rPr>
                <w:rFonts w:ascii="Arial" w:hAnsi="Arial" w:cs="Arial"/>
                <w:b/>
                <w:color w:val="000000" w:themeColor="text1"/>
                <w:sz w:val="18"/>
                <w:szCs w:val="18"/>
              </w:rPr>
            </w:pPr>
            <w:r w:rsidRPr="009128F0">
              <w:rPr>
                <w:rFonts w:ascii="Arial" w:hAnsi="Arial" w:cs="Arial"/>
                <w:b/>
                <w:color w:val="000000" w:themeColor="text1"/>
                <w:sz w:val="18"/>
                <w:szCs w:val="18"/>
              </w:rPr>
              <w:t>Bilanço dışı işlemler</w:t>
            </w:r>
          </w:p>
        </w:tc>
        <w:tc>
          <w:tcPr>
            <w:tcW w:w="1652" w:type="dxa"/>
            <w:tcBorders>
              <w:top w:val="single" w:sz="4" w:space="0" w:color="auto"/>
              <w:bottom w:val="single" w:sz="4" w:space="0" w:color="auto"/>
            </w:tcBorders>
            <w:shd w:val="clear" w:color="auto" w:fill="auto"/>
            <w:noWrap/>
            <w:vAlign w:val="bottom"/>
          </w:tcPr>
          <w:p w14:paraId="24A8CDEF" w14:textId="77777777" w:rsidR="00C04CE6" w:rsidRPr="00C36DF2" w:rsidRDefault="00C04CE6" w:rsidP="00C04CE6">
            <w:pPr>
              <w:jc w:val="right"/>
              <w:rPr>
                <w:rFonts w:ascii="Arial" w:hAnsi="Arial" w:cs="Arial"/>
                <w:color w:val="000000" w:themeColor="text1"/>
                <w:sz w:val="18"/>
                <w:szCs w:val="18"/>
              </w:rPr>
            </w:pPr>
          </w:p>
        </w:tc>
        <w:tc>
          <w:tcPr>
            <w:tcW w:w="1598" w:type="dxa"/>
            <w:tcBorders>
              <w:top w:val="single" w:sz="4" w:space="0" w:color="auto"/>
              <w:bottom w:val="single" w:sz="4" w:space="0" w:color="auto"/>
            </w:tcBorders>
            <w:shd w:val="clear" w:color="auto" w:fill="auto"/>
            <w:noWrap/>
            <w:vAlign w:val="bottom"/>
          </w:tcPr>
          <w:p w14:paraId="7AF113C6" w14:textId="77777777" w:rsidR="00C04CE6" w:rsidRPr="009128F0" w:rsidRDefault="00C04CE6" w:rsidP="00C04CE6">
            <w:pPr>
              <w:jc w:val="right"/>
              <w:rPr>
                <w:rFonts w:ascii="Arial" w:hAnsi="Arial" w:cs="Arial"/>
                <w:color w:val="000000" w:themeColor="text1"/>
                <w:sz w:val="18"/>
                <w:szCs w:val="18"/>
              </w:rPr>
            </w:pPr>
          </w:p>
        </w:tc>
      </w:tr>
      <w:tr w:rsidR="00C04CE6" w:rsidRPr="009128F0" w14:paraId="3BD1F9EA" w14:textId="77777777" w:rsidTr="00C04CE6">
        <w:trPr>
          <w:cantSplit/>
        </w:trPr>
        <w:tc>
          <w:tcPr>
            <w:tcW w:w="426" w:type="dxa"/>
            <w:tcBorders>
              <w:top w:val="single" w:sz="4" w:space="0" w:color="auto"/>
            </w:tcBorders>
            <w:shd w:val="clear" w:color="auto" w:fill="auto"/>
            <w:noWrap/>
            <w:hideMark/>
          </w:tcPr>
          <w:p w14:paraId="00045EAF" w14:textId="77777777" w:rsidR="00C04CE6" w:rsidRPr="009128F0" w:rsidRDefault="00C04CE6" w:rsidP="00C04CE6">
            <w:pPr>
              <w:ind w:right="-296"/>
              <w:rPr>
                <w:rFonts w:ascii="Arial" w:hAnsi="Arial" w:cs="Arial"/>
                <w:color w:val="000000" w:themeColor="text1"/>
                <w:sz w:val="18"/>
                <w:szCs w:val="18"/>
              </w:rPr>
            </w:pPr>
            <w:r w:rsidRPr="009128F0">
              <w:rPr>
                <w:rFonts w:ascii="Arial" w:hAnsi="Arial" w:cs="Arial"/>
                <w:color w:val="000000" w:themeColor="text1"/>
                <w:sz w:val="18"/>
                <w:szCs w:val="18"/>
              </w:rPr>
              <w:t>10</w:t>
            </w:r>
          </w:p>
        </w:tc>
        <w:tc>
          <w:tcPr>
            <w:tcW w:w="5845" w:type="dxa"/>
            <w:tcBorders>
              <w:top w:val="single" w:sz="4" w:space="0" w:color="auto"/>
            </w:tcBorders>
            <w:shd w:val="clear" w:color="auto" w:fill="auto"/>
            <w:vAlign w:val="bottom"/>
            <w:hideMark/>
          </w:tcPr>
          <w:p w14:paraId="42B112AD"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 xml:space="preserve">Bilanço dışı işlemlerin brüt </w:t>
            </w:r>
            <w:proofErr w:type="gramStart"/>
            <w:r w:rsidRPr="009128F0">
              <w:rPr>
                <w:rFonts w:ascii="Arial" w:hAnsi="Arial" w:cs="Arial"/>
                <w:color w:val="000000" w:themeColor="text1"/>
                <w:sz w:val="18"/>
                <w:szCs w:val="18"/>
              </w:rPr>
              <w:t>nominal</w:t>
            </w:r>
            <w:proofErr w:type="gramEnd"/>
            <w:r w:rsidRPr="009128F0">
              <w:rPr>
                <w:rFonts w:ascii="Arial" w:hAnsi="Arial" w:cs="Arial"/>
                <w:color w:val="000000" w:themeColor="text1"/>
                <w:sz w:val="18"/>
                <w:szCs w:val="18"/>
              </w:rPr>
              <w:t xml:space="preserve"> tutarı</w:t>
            </w:r>
          </w:p>
        </w:tc>
        <w:tc>
          <w:tcPr>
            <w:tcW w:w="1652" w:type="dxa"/>
            <w:tcBorders>
              <w:top w:val="single" w:sz="4" w:space="0" w:color="auto"/>
            </w:tcBorders>
            <w:shd w:val="clear" w:color="auto" w:fill="auto"/>
            <w:noWrap/>
            <w:vAlign w:val="bottom"/>
          </w:tcPr>
          <w:p w14:paraId="1E264C0C" w14:textId="383475D4" w:rsidR="00C04CE6" w:rsidRPr="00C36DF2" w:rsidRDefault="00C04CE6" w:rsidP="00C04CE6">
            <w:pPr>
              <w:jc w:val="right"/>
              <w:rPr>
                <w:rFonts w:ascii="Arial" w:hAnsi="Arial" w:cs="Arial"/>
                <w:color w:val="000000" w:themeColor="text1"/>
                <w:sz w:val="18"/>
                <w:szCs w:val="18"/>
              </w:rPr>
            </w:pPr>
            <w:r w:rsidRPr="00C04CE6">
              <w:rPr>
                <w:rFonts w:ascii="Arial" w:hAnsi="Arial" w:cs="Arial"/>
                <w:color w:val="000000" w:themeColor="text1"/>
                <w:sz w:val="18"/>
                <w:szCs w:val="18"/>
              </w:rPr>
              <w:t>10.286.243</w:t>
            </w:r>
          </w:p>
        </w:tc>
        <w:tc>
          <w:tcPr>
            <w:tcW w:w="1598" w:type="dxa"/>
            <w:tcBorders>
              <w:top w:val="single" w:sz="4" w:space="0" w:color="auto"/>
            </w:tcBorders>
            <w:shd w:val="clear" w:color="auto" w:fill="auto"/>
            <w:noWrap/>
            <w:vAlign w:val="bottom"/>
          </w:tcPr>
          <w:p w14:paraId="3E40177D" w14:textId="7DBFA496" w:rsidR="00C04CE6" w:rsidRPr="009128F0" w:rsidRDefault="00C04CE6" w:rsidP="00C04CE6">
            <w:pPr>
              <w:jc w:val="right"/>
              <w:rPr>
                <w:rFonts w:ascii="Arial" w:hAnsi="Arial" w:cs="Arial"/>
                <w:color w:val="000000" w:themeColor="text1"/>
                <w:sz w:val="18"/>
                <w:szCs w:val="18"/>
              </w:rPr>
            </w:pPr>
            <w:r w:rsidRPr="00C36DF2">
              <w:rPr>
                <w:rFonts w:ascii="Arial" w:hAnsi="Arial" w:cs="Arial"/>
                <w:color w:val="000000" w:themeColor="text1"/>
                <w:sz w:val="18"/>
                <w:szCs w:val="18"/>
              </w:rPr>
              <w:t>9.818.003</w:t>
            </w:r>
          </w:p>
        </w:tc>
      </w:tr>
      <w:tr w:rsidR="00C04CE6" w:rsidRPr="009128F0" w14:paraId="73E5E365" w14:textId="77777777" w:rsidTr="00C04CE6">
        <w:trPr>
          <w:cantSplit/>
        </w:trPr>
        <w:tc>
          <w:tcPr>
            <w:tcW w:w="426" w:type="dxa"/>
            <w:shd w:val="clear" w:color="auto" w:fill="auto"/>
            <w:noWrap/>
            <w:hideMark/>
          </w:tcPr>
          <w:p w14:paraId="016D683E"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11</w:t>
            </w:r>
          </w:p>
        </w:tc>
        <w:tc>
          <w:tcPr>
            <w:tcW w:w="5845" w:type="dxa"/>
            <w:shd w:val="clear" w:color="auto" w:fill="auto"/>
            <w:noWrap/>
            <w:vAlign w:val="bottom"/>
            <w:hideMark/>
          </w:tcPr>
          <w:p w14:paraId="5D44CB05"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(Krediye dönüştürme oranları ile çarpımdan kaynaklanan düzeltme tutarı)</w:t>
            </w:r>
          </w:p>
        </w:tc>
        <w:tc>
          <w:tcPr>
            <w:tcW w:w="1652" w:type="dxa"/>
            <w:shd w:val="clear" w:color="auto" w:fill="auto"/>
            <w:noWrap/>
            <w:vAlign w:val="bottom"/>
          </w:tcPr>
          <w:p w14:paraId="332D5702" w14:textId="2CC98E98" w:rsidR="00C04CE6" w:rsidRPr="00C36DF2" w:rsidRDefault="00C04CE6" w:rsidP="00C04CE6">
            <w:pPr>
              <w:jc w:val="right"/>
              <w:rPr>
                <w:rFonts w:ascii="Arial" w:hAnsi="Arial" w:cs="Arial"/>
                <w:color w:val="000000" w:themeColor="text1"/>
                <w:sz w:val="18"/>
                <w:szCs w:val="18"/>
              </w:rPr>
            </w:pPr>
            <w:r>
              <w:rPr>
                <w:rFonts w:ascii="Arial" w:hAnsi="Arial" w:cs="Arial"/>
                <w:color w:val="000000" w:themeColor="text1"/>
                <w:sz w:val="18"/>
                <w:szCs w:val="18"/>
              </w:rPr>
              <w:t>-</w:t>
            </w:r>
          </w:p>
        </w:tc>
        <w:tc>
          <w:tcPr>
            <w:tcW w:w="1598" w:type="dxa"/>
            <w:shd w:val="clear" w:color="auto" w:fill="auto"/>
            <w:noWrap/>
            <w:vAlign w:val="bottom"/>
          </w:tcPr>
          <w:p w14:paraId="6D6FC503" w14:textId="4F8FEA61" w:rsidR="00C04CE6" w:rsidRPr="009128F0" w:rsidRDefault="00C04CE6" w:rsidP="00C04CE6">
            <w:pPr>
              <w:jc w:val="right"/>
              <w:rPr>
                <w:rFonts w:ascii="Arial" w:hAnsi="Arial" w:cs="Arial"/>
                <w:color w:val="000000" w:themeColor="text1"/>
                <w:sz w:val="18"/>
                <w:szCs w:val="18"/>
              </w:rPr>
            </w:pPr>
            <w:r>
              <w:rPr>
                <w:rFonts w:ascii="Arial" w:hAnsi="Arial" w:cs="Arial"/>
                <w:color w:val="000000" w:themeColor="text1"/>
                <w:sz w:val="18"/>
                <w:szCs w:val="18"/>
              </w:rPr>
              <w:t>-</w:t>
            </w:r>
          </w:p>
        </w:tc>
      </w:tr>
      <w:tr w:rsidR="00C04CE6" w:rsidRPr="009128F0" w14:paraId="665E96B6" w14:textId="77777777" w:rsidTr="00C04CE6">
        <w:trPr>
          <w:cantSplit/>
        </w:trPr>
        <w:tc>
          <w:tcPr>
            <w:tcW w:w="426" w:type="dxa"/>
            <w:tcBorders>
              <w:bottom w:val="single" w:sz="4" w:space="0" w:color="auto"/>
            </w:tcBorders>
            <w:shd w:val="clear" w:color="auto" w:fill="auto"/>
            <w:noWrap/>
            <w:hideMark/>
          </w:tcPr>
          <w:p w14:paraId="55519BB1"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12</w:t>
            </w:r>
          </w:p>
        </w:tc>
        <w:tc>
          <w:tcPr>
            <w:tcW w:w="5845" w:type="dxa"/>
            <w:tcBorders>
              <w:bottom w:val="single" w:sz="4" w:space="0" w:color="auto"/>
            </w:tcBorders>
            <w:shd w:val="clear" w:color="auto" w:fill="auto"/>
            <w:vAlign w:val="bottom"/>
            <w:hideMark/>
          </w:tcPr>
          <w:p w14:paraId="36CEB4D6"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Bilanço dışı işlemlere ilişkin toplam risk tutarı (10 ve 11’inci satırların toplamı)</w:t>
            </w:r>
          </w:p>
        </w:tc>
        <w:tc>
          <w:tcPr>
            <w:tcW w:w="1652" w:type="dxa"/>
            <w:tcBorders>
              <w:bottom w:val="single" w:sz="4" w:space="0" w:color="auto"/>
            </w:tcBorders>
            <w:shd w:val="clear" w:color="auto" w:fill="auto"/>
            <w:noWrap/>
            <w:vAlign w:val="bottom"/>
          </w:tcPr>
          <w:p w14:paraId="32FC3FEC" w14:textId="40D80130" w:rsidR="00C04CE6" w:rsidRPr="00C36DF2" w:rsidRDefault="00C04CE6" w:rsidP="00C04CE6">
            <w:pPr>
              <w:jc w:val="right"/>
              <w:rPr>
                <w:rFonts w:ascii="Arial" w:hAnsi="Arial" w:cs="Arial"/>
                <w:color w:val="000000" w:themeColor="text1"/>
                <w:sz w:val="18"/>
                <w:szCs w:val="18"/>
              </w:rPr>
            </w:pPr>
            <w:r w:rsidRPr="00C04CE6">
              <w:rPr>
                <w:rFonts w:ascii="Arial" w:hAnsi="Arial" w:cs="Arial"/>
                <w:color w:val="000000" w:themeColor="text1"/>
                <w:sz w:val="18"/>
                <w:szCs w:val="18"/>
              </w:rPr>
              <w:t>10.286.243</w:t>
            </w:r>
          </w:p>
        </w:tc>
        <w:tc>
          <w:tcPr>
            <w:tcW w:w="1598" w:type="dxa"/>
            <w:tcBorders>
              <w:bottom w:val="single" w:sz="4" w:space="0" w:color="auto"/>
            </w:tcBorders>
            <w:shd w:val="clear" w:color="auto" w:fill="auto"/>
            <w:noWrap/>
            <w:vAlign w:val="bottom"/>
          </w:tcPr>
          <w:p w14:paraId="122D13D5" w14:textId="50D4B4B0" w:rsidR="00C04CE6" w:rsidRPr="009128F0" w:rsidRDefault="00C04CE6" w:rsidP="00C04CE6">
            <w:pPr>
              <w:jc w:val="right"/>
              <w:rPr>
                <w:rFonts w:ascii="Arial" w:hAnsi="Arial" w:cs="Arial"/>
                <w:color w:val="000000" w:themeColor="text1"/>
                <w:sz w:val="18"/>
                <w:szCs w:val="18"/>
              </w:rPr>
            </w:pPr>
            <w:r w:rsidRPr="00C36DF2">
              <w:rPr>
                <w:rFonts w:ascii="Arial" w:hAnsi="Arial" w:cs="Arial"/>
                <w:color w:val="000000" w:themeColor="text1"/>
                <w:sz w:val="18"/>
                <w:szCs w:val="18"/>
              </w:rPr>
              <w:t>9.818.003</w:t>
            </w:r>
          </w:p>
        </w:tc>
      </w:tr>
      <w:tr w:rsidR="00C04CE6" w:rsidRPr="009128F0" w14:paraId="44E582B3" w14:textId="77777777" w:rsidTr="00C04CE6">
        <w:trPr>
          <w:cantSplit/>
        </w:trPr>
        <w:tc>
          <w:tcPr>
            <w:tcW w:w="426" w:type="dxa"/>
            <w:tcBorders>
              <w:top w:val="single" w:sz="4" w:space="0" w:color="auto"/>
              <w:bottom w:val="single" w:sz="4" w:space="0" w:color="auto"/>
            </w:tcBorders>
            <w:shd w:val="clear" w:color="auto" w:fill="auto"/>
            <w:noWrap/>
            <w:hideMark/>
          </w:tcPr>
          <w:p w14:paraId="55C8B722"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 </w:t>
            </w:r>
          </w:p>
        </w:tc>
        <w:tc>
          <w:tcPr>
            <w:tcW w:w="5845" w:type="dxa"/>
            <w:tcBorders>
              <w:top w:val="single" w:sz="4" w:space="0" w:color="auto"/>
              <w:bottom w:val="single" w:sz="4" w:space="0" w:color="auto"/>
            </w:tcBorders>
            <w:shd w:val="clear" w:color="auto" w:fill="auto"/>
            <w:noWrap/>
            <w:vAlign w:val="bottom"/>
            <w:hideMark/>
          </w:tcPr>
          <w:p w14:paraId="1026663A" w14:textId="77777777" w:rsidR="00C04CE6" w:rsidRPr="009128F0" w:rsidRDefault="00C04CE6" w:rsidP="00C04CE6">
            <w:pPr>
              <w:rPr>
                <w:rFonts w:ascii="Arial" w:hAnsi="Arial" w:cs="Arial"/>
                <w:b/>
                <w:color w:val="000000" w:themeColor="text1"/>
                <w:sz w:val="18"/>
                <w:szCs w:val="18"/>
              </w:rPr>
            </w:pPr>
            <w:r w:rsidRPr="009128F0">
              <w:rPr>
                <w:rFonts w:ascii="Arial" w:hAnsi="Arial" w:cs="Arial"/>
                <w:b/>
                <w:color w:val="000000" w:themeColor="text1"/>
                <w:sz w:val="18"/>
                <w:szCs w:val="18"/>
              </w:rPr>
              <w:t>Sermaye ve toplam risk</w:t>
            </w:r>
          </w:p>
        </w:tc>
        <w:tc>
          <w:tcPr>
            <w:tcW w:w="1652" w:type="dxa"/>
            <w:tcBorders>
              <w:top w:val="single" w:sz="4" w:space="0" w:color="auto"/>
              <w:bottom w:val="single" w:sz="4" w:space="0" w:color="auto"/>
            </w:tcBorders>
            <w:shd w:val="clear" w:color="auto" w:fill="auto"/>
            <w:noWrap/>
            <w:vAlign w:val="bottom"/>
          </w:tcPr>
          <w:p w14:paraId="2C2C6E80" w14:textId="77777777" w:rsidR="00C04CE6" w:rsidRPr="00C36DF2" w:rsidRDefault="00C04CE6" w:rsidP="00C04CE6">
            <w:pPr>
              <w:jc w:val="right"/>
              <w:rPr>
                <w:rFonts w:ascii="Arial" w:hAnsi="Arial" w:cs="Arial"/>
                <w:color w:val="000000" w:themeColor="text1"/>
                <w:sz w:val="18"/>
                <w:szCs w:val="18"/>
              </w:rPr>
            </w:pPr>
          </w:p>
        </w:tc>
        <w:tc>
          <w:tcPr>
            <w:tcW w:w="1598" w:type="dxa"/>
            <w:tcBorders>
              <w:top w:val="single" w:sz="4" w:space="0" w:color="auto"/>
              <w:bottom w:val="single" w:sz="4" w:space="0" w:color="auto"/>
            </w:tcBorders>
            <w:shd w:val="clear" w:color="auto" w:fill="auto"/>
            <w:noWrap/>
            <w:vAlign w:val="bottom"/>
          </w:tcPr>
          <w:p w14:paraId="3F97FD84" w14:textId="77777777" w:rsidR="00C04CE6" w:rsidRPr="009128F0" w:rsidRDefault="00C04CE6" w:rsidP="00C04CE6">
            <w:pPr>
              <w:jc w:val="right"/>
              <w:rPr>
                <w:rFonts w:ascii="Arial" w:hAnsi="Arial" w:cs="Arial"/>
                <w:color w:val="000000" w:themeColor="text1"/>
                <w:sz w:val="18"/>
                <w:szCs w:val="18"/>
              </w:rPr>
            </w:pPr>
          </w:p>
        </w:tc>
      </w:tr>
      <w:tr w:rsidR="00C04CE6" w:rsidRPr="009128F0" w14:paraId="0DA04D0C" w14:textId="77777777" w:rsidTr="00C04CE6">
        <w:trPr>
          <w:cantSplit/>
        </w:trPr>
        <w:tc>
          <w:tcPr>
            <w:tcW w:w="426" w:type="dxa"/>
            <w:tcBorders>
              <w:top w:val="single" w:sz="4" w:space="0" w:color="auto"/>
            </w:tcBorders>
            <w:shd w:val="clear" w:color="auto" w:fill="auto"/>
            <w:noWrap/>
            <w:hideMark/>
          </w:tcPr>
          <w:p w14:paraId="33D3ED63"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13</w:t>
            </w:r>
          </w:p>
        </w:tc>
        <w:tc>
          <w:tcPr>
            <w:tcW w:w="5845" w:type="dxa"/>
            <w:tcBorders>
              <w:top w:val="single" w:sz="4" w:space="0" w:color="auto"/>
            </w:tcBorders>
            <w:shd w:val="clear" w:color="auto" w:fill="auto"/>
            <w:vAlign w:val="bottom"/>
            <w:hideMark/>
          </w:tcPr>
          <w:p w14:paraId="6446B911"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Ana sermaye</w:t>
            </w:r>
          </w:p>
        </w:tc>
        <w:tc>
          <w:tcPr>
            <w:tcW w:w="1652" w:type="dxa"/>
            <w:tcBorders>
              <w:top w:val="single" w:sz="4" w:space="0" w:color="auto"/>
            </w:tcBorders>
            <w:shd w:val="clear" w:color="auto" w:fill="auto"/>
            <w:noWrap/>
            <w:vAlign w:val="bottom"/>
          </w:tcPr>
          <w:p w14:paraId="0836B3AC" w14:textId="39B2608F" w:rsidR="00C04CE6" w:rsidRPr="00C36DF2" w:rsidRDefault="00C04CE6" w:rsidP="00C04CE6">
            <w:pPr>
              <w:jc w:val="right"/>
              <w:rPr>
                <w:rFonts w:ascii="Arial" w:hAnsi="Arial" w:cs="Arial"/>
                <w:color w:val="000000" w:themeColor="text1"/>
                <w:sz w:val="18"/>
                <w:szCs w:val="18"/>
              </w:rPr>
            </w:pPr>
            <w:r w:rsidRPr="00C04CE6">
              <w:rPr>
                <w:rFonts w:ascii="Arial" w:hAnsi="Arial" w:cs="Arial"/>
                <w:color w:val="000000" w:themeColor="text1"/>
                <w:sz w:val="18"/>
                <w:szCs w:val="18"/>
              </w:rPr>
              <w:t>2.795.935</w:t>
            </w:r>
          </w:p>
        </w:tc>
        <w:tc>
          <w:tcPr>
            <w:tcW w:w="1598" w:type="dxa"/>
            <w:tcBorders>
              <w:top w:val="single" w:sz="4" w:space="0" w:color="auto"/>
            </w:tcBorders>
            <w:shd w:val="clear" w:color="auto" w:fill="auto"/>
            <w:noWrap/>
            <w:vAlign w:val="bottom"/>
          </w:tcPr>
          <w:p w14:paraId="35976F94" w14:textId="1A046798" w:rsidR="00C04CE6" w:rsidRPr="009128F0" w:rsidRDefault="00C04CE6" w:rsidP="00C04CE6">
            <w:pPr>
              <w:jc w:val="right"/>
              <w:rPr>
                <w:rFonts w:ascii="Arial" w:hAnsi="Arial" w:cs="Arial"/>
                <w:color w:val="000000" w:themeColor="text1"/>
                <w:sz w:val="18"/>
                <w:szCs w:val="18"/>
              </w:rPr>
            </w:pPr>
            <w:r w:rsidRPr="00C36DF2">
              <w:rPr>
                <w:rFonts w:ascii="Arial" w:hAnsi="Arial" w:cs="Arial"/>
                <w:color w:val="000000" w:themeColor="text1"/>
                <w:sz w:val="18"/>
                <w:szCs w:val="18"/>
              </w:rPr>
              <w:t>2.369.78</w:t>
            </w:r>
            <w:r>
              <w:rPr>
                <w:rFonts w:ascii="Arial" w:hAnsi="Arial" w:cs="Arial"/>
                <w:color w:val="000000" w:themeColor="text1"/>
                <w:sz w:val="18"/>
                <w:szCs w:val="18"/>
              </w:rPr>
              <w:t>2</w:t>
            </w:r>
          </w:p>
        </w:tc>
      </w:tr>
      <w:tr w:rsidR="00C04CE6" w:rsidRPr="009128F0" w14:paraId="7D665C95" w14:textId="77777777" w:rsidTr="00C04CE6">
        <w:trPr>
          <w:cantSplit/>
        </w:trPr>
        <w:tc>
          <w:tcPr>
            <w:tcW w:w="426" w:type="dxa"/>
            <w:tcBorders>
              <w:bottom w:val="single" w:sz="4" w:space="0" w:color="auto"/>
            </w:tcBorders>
            <w:shd w:val="clear" w:color="auto" w:fill="auto"/>
            <w:noWrap/>
            <w:hideMark/>
          </w:tcPr>
          <w:p w14:paraId="59B87563"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14</w:t>
            </w:r>
          </w:p>
        </w:tc>
        <w:tc>
          <w:tcPr>
            <w:tcW w:w="5845" w:type="dxa"/>
            <w:tcBorders>
              <w:bottom w:val="single" w:sz="4" w:space="0" w:color="auto"/>
            </w:tcBorders>
            <w:shd w:val="clear" w:color="auto" w:fill="auto"/>
            <w:noWrap/>
            <w:vAlign w:val="bottom"/>
            <w:hideMark/>
          </w:tcPr>
          <w:p w14:paraId="147C415E"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Toplam risk tutarı (3, 6, 9 ve 12’nci satırların toplamı)</w:t>
            </w:r>
          </w:p>
        </w:tc>
        <w:tc>
          <w:tcPr>
            <w:tcW w:w="1652" w:type="dxa"/>
            <w:tcBorders>
              <w:bottom w:val="single" w:sz="4" w:space="0" w:color="auto"/>
            </w:tcBorders>
            <w:shd w:val="clear" w:color="auto" w:fill="auto"/>
            <w:noWrap/>
            <w:vAlign w:val="bottom"/>
          </w:tcPr>
          <w:p w14:paraId="7DE463EC" w14:textId="0B2F2ACA" w:rsidR="00C04CE6" w:rsidRPr="00C36DF2" w:rsidRDefault="00C04CE6" w:rsidP="00C04CE6">
            <w:pPr>
              <w:jc w:val="right"/>
              <w:rPr>
                <w:rFonts w:ascii="Arial" w:hAnsi="Arial" w:cs="Arial"/>
                <w:color w:val="000000" w:themeColor="text1"/>
                <w:sz w:val="18"/>
                <w:szCs w:val="18"/>
              </w:rPr>
            </w:pPr>
            <w:r w:rsidRPr="00C04CE6">
              <w:rPr>
                <w:rFonts w:ascii="Arial" w:hAnsi="Arial" w:cs="Arial"/>
                <w:color w:val="000000" w:themeColor="text1"/>
                <w:sz w:val="18"/>
                <w:szCs w:val="18"/>
              </w:rPr>
              <w:t>47.128.469</w:t>
            </w:r>
          </w:p>
        </w:tc>
        <w:tc>
          <w:tcPr>
            <w:tcW w:w="1598" w:type="dxa"/>
            <w:tcBorders>
              <w:bottom w:val="single" w:sz="4" w:space="0" w:color="auto"/>
            </w:tcBorders>
            <w:shd w:val="clear" w:color="auto" w:fill="auto"/>
            <w:noWrap/>
            <w:vAlign w:val="bottom"/>
          </w:tcPr>
          <w:p w14:paraId="3DDA5E74" w14:textId="41535316" w:rsidR="00C04CE6" w:rsidRPr="009128F0" w:rsidRDefault="00C04CE6" w:rsidP="00C04CE6">
            <w:pPr>
              <w:jc w:val="right"/>
              <w:rPr>
                <w:rFonts w:ascii="Arial" w:hAnsi="Arial" w:cs="Arial"/>
                <w:color w:val="000000" w:themeColor="text1"/>
                <w:sz w:val="18"/>
                <w:szCs w:val="18"/>
              </w:rPr>
            </w:pPr>
            <w:r w:rsidRPr="00C36DF2">
              <w:rPr>
                <w:rFonts w:ascii="Arial" w:hAnsi="Arial" w:cs="Arial"/>
                <w:color w:val="000000" w:themeColor="text1"/>
                <w:sz w:val="18"/>
                <w:szCs w:val="18"/>
              </w:rPr>
              <w:t>47.233.311</w:t>
            </w:r>
          </w:p>
        </w:tc>
      </w:tr>
      <w:tr w:rsidR="00C04CE6" w:rsidRPr="009128F0" w14:paraId="2288CD85" w14:textId="77777777" w:rsidTr="00C04CE6">
        <w:trPr>
          <w:cantSplit/>
        </w:trPr>
        <w:tc>
          <w:tcPr>
            <w:tcW w:w="426" w:type="dxa"/>
            <w:tcBorders>
              <w:top w:val="single" w:sz="4" w:space="0" w:color="auto"/>
              <w:bottom w:val="single" w:sz="4" w:space="0" w:color="auto"/>
            </w:tcBorders>
            <w:shd w:val="clear" w:color="auto" w:fill="auto"/>
            <w:noWrap/>
            <w:hideMark/>
          </w:tcPr>
          <w:p w14:paraId="5AFAB52A"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 </w:t>
            </w:r>
          </w:p>
        </w:tc>
        <w:tc>
          <w:tcPr>
            <w:tcW w:w="5845" w:type="dxa"/>
            <w:tcBorders>
              <w:top w:val="single" w:sz="4" w:space="0" w:color="auto"/>
              <w:bottom w:val="single" w:sz="4" w:space="0" w:color="auto"/>
            </w:tcBorders>
            <w:shd w:val="clear" w:color="auto" w:fill="auto"/>
            <w:vAlign w:val="bottom"/>
            <w:hideMark/>
          </w:tcPr>
          <w:p w14:paraId="5F0501F8" w14:textId="77777777" w:rsidR="00C04CE6" w:rsidRPr="009128F0" w:rsidRDefault="00C04CE6" w:rsidP="00C04CE6">
            <w:pPr>
              <w:rPr>
                <w:rFonts w:ascii="Arial" w:hAnsi="Arial" w:cs="Arial"/>
                <w:b/>
                <w:color w:val="000000" w:themeColor="text1"/>
                <w:sz w:val="18"/>
                <w:szCs w:val="18"/>
              </w:rPr>
            </w:pPr>
            <w:r w:rsidRPr="009128F0">
              <w:rPr>
                <w:rFonts w:ascii="Arial" w:hAnsi="Arial" w:cs="Arial"/>
                <w:b/>
                <w:color w:val="000000" w:themeColor="text1"/>
                <w:sz w:val="18"/>
                <w:szCs w:val="18"/>
              </w:rPr>
              <w:t>Kaldıraç oranı</w:t>
            </w:r>
          </w:p>
        </w:tc>
        <w:tc>
          <w:tcPr>
            <w:tcW w:w="1652" w:type="dxa"/>
            <w:tcBorders>
              <w:top w:val="single" w:sz="4" w:space="0" w:color="auto"/>
              <w:bottom w:val="single" w:sz="4" w:space="0" w:color="auto"/>
            </w:tcBorders>
            <w:shd w:val="clear" w:color="auto" w:fill="auto"/>
            <w:noWrap/>
            <w:vAlign w:val="bottom"/>
          </w:tcPr>
          <w:p w14:paraId="5E296EA5" w14:textId="77777777" w:rsidR="00C04CE6" w:rsidRPr="00C36DF2" w:rsidRDefault="00C04CE6" w:rsidP="00C04CE6">
            <w:pPr>
              <w:jc w:val="right"/>
              <w:rPr>
                <w:rFonts w:ascii="Arial" w:hAnsi="Arial" w:cs="Arial"/>
                <w:color w:val="000000" w:themeColor="text1"/>
                <w:sz w:val="18"/>
                <w:szCs w:val="18"/>
              </w:rPr>
            </w:pPr>
          </w:p>
        </w:tc>
        <w:tc>
          <w:tcPr>
            <w:tcW w:w="1598" w:type="dxa"/>
            <w:tcBorders>
              <w:top w:val="single" w:sz="4" w:space="0" w:color="auto"/>
              <w:bottom w:val="single" w:sz="4" w:space="0" w:color="auto"/>
            </w:tcBorders>
            <w:shd w:val="clear" w:color="auto" w:fill="auto"/>
            <w:noWrap/>
            <w:vAlign w:val="bottom"/>
          </w:tcPr>
          <w:p w14:paraId="76868AD4" w14:textId="77777777" w:rsidR="00C04CE6" w:rsidRPr="009128F0" w:rsidRDefault="00C04CE6" w:rsidP="00C04CE6">
            <w:pPr>
              <w:jc w:val="right"/>
              <w:rPr>
                <w:rFonts w:ascii="Arial" w:hAnsi="Arial" w:cs="Arial"/>
                <w:color w:val="000000" w:themeColor="text1"/>
                <w:sz w:val="18"/>
                <w:szCs w:val="18"/>
              </w:rPr>
            </w:pPr>
          </w:p>
        </w:tc>
      </w:tr>
      <w:tr w:rsidR="00C04CE6" w:rsidRPr="009128F0" w14:paraId="1B8052B9" w14:textId="77777777" w:rsidTr="00C04CE6">
        <w:trPr>
          <w:cantSplit/>
        </w:trPr>
        <w:tc>
          <w:tcPr>
            <w:tcW w:w="426" w:type="dxa"/>
            <w:tcBorders>
              <w:top w:val="single" w:sz="4" w:space="0" w:color="auto"/>
              <w:bottom w:val="double" w:sz="4" w:space="0" w:color="auto"/>
            </w:tcBorders>
            <w:shd w:val="clear" w:color="auto" w:fill="auto"/>
            <w:noWrap/>
            <w:hideMark/>
          </w:tcPr>
          <w:p w14:paraId="75412D5F"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15</w:t>
            </w:r>
          </w:p>
        </w:tc>
        <w:tc>
          <w:tcPr>
            <w:tcW w:w="5845" w:type="dxa"/>
            <w:tcBorders>
              <w:top w:val="single" w:sz="4" w:space="0" w:color="auto"/>
              <w:bottom w:val="double" w:sz="4" w:space="0" w:color="auto"/>
            </w:tcBorders>
            <w:shd w:val="clear" w:color="auto" w:fill="auto"/>
            <w:noWrap/>
            <w:vAlign w:val="bottom"/>
            <w:hideMark/>
          </w:tcPr>
          <w:p w14:paraId="60768F58" w14:textId="77777777" w:rsidR="00C04CE6" w:rsidRPr="009128F0" w:rsidRDefault="00C04CE6" w:rsidP="00C04CE6">
            <w:pPr>
              <w:rPr>
                <w:rFonts w:ascii="Arial" w:hAnsi="Arial" w:cs="Arial"/>
                <w:color w:val="000000" w:themeColor="text1"/>
                <w:sz w:val="18"/>
                <w:szCs w:val="18"/>
              </w:rPr>
            </w:pPr>
            <w:r w:rsidRPr="009128F0">
              <w:rPr>
                <w:rFonts w:ascii="Arial" w:hAnsi="Arial" w:cs="Arial"/>
                <w:color w:val="000000" w:themeColor="text1"/>
                <w:sz w:val="18"/>
                <w:szCs w:val="18"/>
              </w:rPr>
              <w:t>Kaldıraç oranı (%)</w:t>
            </w:r>
          </w:p>
        </w:tc>
        <w:tc>
          <w:tcPr>
            <w:tcW w:w="1652" w:type="dxa"/>
            <w:tcBorders>
              <w:top w:val="single" w:sz="4" w:space="0" w:color="auto"/>
              <w:bottom w:val="double" w:sz="4" w:space="0" w:color="auto"/>
            </w:tcBorders>
            <w:shd w:val="clear" w:color="auto" w:fill="auto"/>
            <w:noWrap/>
            <w:vAlign w:val="bottom"/>
          </w:tcPr>
          <w:p w14:paraId="3F660A4C" w14:textId="2B893CE2" w:rsidR="00C04CE6" w:rsidRPr="00C36DF2" w:rsidRDefault="00C04CE6" w:rsidP="00C04CE6">
            <w:pPr>
              <w:jc w:val="right"/>
              <w:rPr>
                <w:rFonts w:ascii="Arial" w:hAnsi="Arial" w:cs="Arial"/>
                <w:color w:val="000000" w:themeColor="text1"/>
                <w:sz w:val="18"/>
                <w:szCs w:val="18"/>
              </w:rPr>
            </w:pPr>
            <w:r w:rsidRPr="00C04CE6">
              <w:rPr>
                <w:rFonts w:ascii="Arial" w:hAnsi="Arial" w:cs="Arial"/>
                <w:color w:val="000000" w:themeColor="text1"/>
                <w:sz w:val="18"/>
                <w:szCs w:val="18"/>
              </w:rPr>
              <w:t>5,93</w:t>
            </w:r>
          </w:p>
        </w:tc>
        <w:tc>
          <w:tcPr>
            <w:tcW w:w="1598" w:type="dxa"/>
            <w:tcBorders>
              <w:top w:val="single" w:sz="4" w:space="0" w:color="auto"/>
              <w:bottom w:val="double" w:sz="4" w:space="0" w:color="auto"/>
            </w:tcBorders>
            <w:shd w:val="clear" w:color="auto" w:fill="auto"/>
            <w:noWrap/>
            <w:vAlign w:val="bottom"/>
          </w:tcPr>
          <w:p w14:paraId="48A5CB98" w14:textId="11D3B233" w:rsidR="00C04CE6" w:rsidRPr="009128F0" w:rsidRDefault="00C04CE6" w:rsidP="00C04CE6">
            <w:pPr>
              <w:jc w:val="right"/>
              <w:rPr>
                <w:rFonts w:ascii="Arial" w:hAnsi="Arial" w:cs="Arial"/>
                <w:color w:val="000000" w:themeColor="text1"/>
                <w:sz w:val="18"/>
                <w:szCs w:val="18"/>
              </w:rPr>
            </w:pPr>
            <w:r w:rsidRPr="00C36DF2">
              <w:rPr>
                <w:rFonts w:ascii="Arial" w:hAnsi="Arial" w:cs="Arial"/>
                <w:color w:val="000000" w:themeColor="text1"/>
                <w:sz w:val="18"/>
                <w:szCs w:val="18"/>
              </w:rPr>
              <w:t>5,02</w:t>
            </w:r>
          </w:p>
        </w:tc>
      </w:tr>
    </w:tbl>
    <w:p w14:paraId="24F24825" w14:textId="77777777" w:rsidR="00EC0F58" w:rsidRPr="009128F0" w:rsidRDefault="00EC0F58" w:rsidP="00127DF5">
      <w:pPr>
        <w:spacing w:before="60" w:after="120"/>
        <w:ind w:left="98" w:hanging="84"/>
        <w:jc w:val="both"/>
        <w:outlineLvl w:val="1"/>
        <w:rPr>
          <w:rFonts w:ascii="Arial" w:hAnsi="Arial" w:cs="Arial"/>
          <w:b/>
          <w:color w:val="000000" w:themeColor="text1"/>
          <w:sz w:val="18"/>
          <w:szCs w:val="18"/>
        </w:rPr>
      </w:pPr>
      <w:r w:rsidRPr="009128F0">
        <w:rPr>
          <w:rFonts w:ascii="Arial" w:hAnsi="Arial" w:cs="Arial"/>
          <w:color w:val="000000" w:themeColor="text1"/>
          <w:sz w:val="18"/>
          <w:szCs w:val="18"/>
          <w:vertAlign w:val="superscript"/>
        </w:rPr>
        <w:t xml:space="preserve">(*) </w:t>
      </w:r>
      <w:r w:rsidR="00F2049C" w:rsidRPr="009128F0">
        <w:rPr>
          <w:rFonts w:ascii="Arial" w:hAnsi="Arial" w:cs="Arial"/>
          <w:color w:val="000000" w:themeColor="text1"/>
          <w:sz w:val="15"/>
          <w:szCs w:val="15"/>
        </w:rPr>
        <w:t>Üç</w:t>
      </w:r>
      <w:r w:rsidRPr="009128F0">
        <w:rPr>
          <w:rFonts w:ascii="Arial" w:hAnsi="Arial" w:cs="Arial"/>
          <w:color w:val="000000" w:themeColor="text1"/>
          <w:sz w:val="15"/>
          <w:szCs w:val="15"/>
        </w:rPr>
        <w:t xml:space="preserve"> aylık ortalama tutarlardır.</w:t>
      </w:r>
    </w:p>
    <w:p w14:paraId="7DC66B1C" w14:textId="6B869EC2" w:rsidR="00576591" w:rsidRPr="009128F0" w:rsidRDefault="00EC0F58" w:rsidP="005551CC">
      <w:pPr>
        <w:spacing w:before="120"/>
        <w:ind w:right="-449" w:hanging="567"/>
        <w:jc w:val="both"/>
        <w:rPr>
          <w:rFonts w:ascii="Arial" w:eastAsia="TimesNewRoman" w:hAnsi="Arial" w:cs="Arial"/>
          <w:b/>
          <w:color w:val="000000" w:themeColor="text1"/>
          <w:sz w:val="20"/>
          <w:szCs w:val="20"/>
        </w:rPr>
      </w:pPr>
      <w:r w:rsidRPr="009128F0">
        <w:rPr>
          <w:rFonts w:ascii="Arial" w:hAnsi="Arial" w:cs="Arial"/>
          <w:b/>
          <w:color w:val="000000" w:themeColor="text1"/>
          <w:sz w:val="20"/>
          <w:szCs w:val="20"/>
        </w:rPr>
        <w:t>V</w:t>
      </w:r>
      <w:r w:rsidR="002A4ED7" w:rsidRPr="009128F0">
        <w:rPr>
          <w:rFonts w:ascii="Arial" w:hAnsi="Arial" w:cs="Arial"/>
          <w:b/>
          <w:color w:val="000000" w:themeColor="text1"/>
          <w:sz w:val="20"/>
          <w:szCs w:val="20"/>
        </w:rPr>
        <w:t>I</w:t>
      </w:r>
      <w:r w:rsidR="000D1EA6" w:rsidRPr="009128F0">
        <w:rPr>
          <w:rFonts w:ascii="Arial" w:hAnsi="Arial" w:cs="Arial"/>
          <w:b/>
          <w:color w:val="000000" w:themeColor="text1"/>
          <w:sz w:val="20"/>
          <w:szCs w:val="20"/>
        </w:rPr>
        <w:t>I</w:t>
      </w:r>
      <w:r w:rsidR="002C6E36" w:rsidRPr="009128F0">
        <w:rPr>
          <w:rFonts w:ascii="Arial" w:hAnsi="Arial" w:cs="Arial"/>
          <w:b/>
          <w:color w:val="000000" w:themeColor="text1"/>
          <w:sz w:val="20"/>
          <w:szCs w:val="20"/>
        </w:rPr>
        <w:t>.</w:t>
      </w:r>
      <w:r w:rsidR="002C6E36" w:rsidRPr="009128F0">
        <w:rPr>
          <w:rFonts w:ascii="Arial" w:hAnsi="Arial" w:cs="Arial"/>
          <w:b/>
          <w:color w:val="000000" w:themeColor="text1"/>
          <w:sz w:val="20"/>
          <w:szCs w:val="20"/>
        </w:rPr>
        <w:tab/>
      </w:r>
      <w:r w:rsidR="002E282E" w:rsidRPr="009128F0">
        <w:rPr>
          <w:rFonts w:ascii="Arial" w:hAnsi="Arial" w:cs="Arial"/>
          <w:b/>
          <w:color w:val="000000" w:themeColor="text1"/>
          <w:sz w:val="20"/>
          <w:szCs w:val="20"/>
        </w:rPr>
        <w:t xml:space="preserve">Konsolide </w:t>
      </w:r>
      <w:r w:rsidR="005F4F19" w:rsidRPr="009128F0">
        <w:rPr>
          <w:rFonts w:ascii="Arial" w:eastAsia="TimesNewRoman" w:hAnsi="Arial" w:cs="Arial"/>
          <w:b/>
          <w:color w:val="000000" w:themeColor="text1"/>
          <w:sz w:val="20"/>
          <w:szCs w:val="20"/>
        </w:rPr>
        <w:t>f</w:t>
      </w:r>
      <w:r w:rsidR="002C6E36" w:rsidRPr="009128F0">
        <w:rPr>
          <w:rFonts w:ascii="Arial" w:eastAsia="TimesNewRoman" w:hAnsi="Arial" w:cs="Arial"/>
          <w:b/>
          <w:color w:val="000000" w:themeColor="text1"/>
          <w:sz w:val="20"/>
          <w:szCs w:val="20"/>
        </w:rPr>
        <w:t>inansal</w:t>
      </w:r>
      <w:r w:rsidR="002C6E36" w:rsidRPr="009128F0">
        <w:rPr>
          <w:rFonts w:ascii="Arial" w:hAnsi="Arial" w:cs="Arial"/>
          <w:b/>
          <w:color w:val="000000" w:themeColor="text1"/>
          <w:sz w:val="20"/>
          <w:szCs w:val="20"/>
        </w:rPr>
        <w:t xml:space="preserve"> </w:t>
      </w:r>
      <w:r w:rsidR="002C6E36" w:rsidRPr="009128F0">
        <w:rPr>
          <w:rFonts w:ascii="Arial" w:hAnsi="Arial" w:cs="Arial"/>
          <w:b/>
          <w:bCs/>
          <w:color w:val="000000" w:themeColor="text1"/>
          <w:sz w:val="20"/>
          <w:szCs w:val="20"/>
        </w:rPr>
        <w:t xml:space="preserve">varlık ve </w:t>
      </w:r>
      <w:r w:rsidR="00C140E3" w:rsidRPr="009128F0">
        <w:rPr>
          <w:rFonts w:ascii="Arial" w:hAnsi="Arial" w:cs="Arial"/>
          <w:b/>
          <w:bCs/>
          <w:color w:val="000000" w:themeColor="text1"/>
          <w:sz w:val="20"/>
          <w:szCs w:val="20"/>
        </w:rPr>
        <w:t>borçların</w:t>
      </w:r>
      <w:r w:rsidR="002C6E36" w:rsidRPr="009128F0">
        <w:rPr>
          <w:rFonts w:ascii="Arial" w:hAnsi="Arial" w:cs="Arial"/>
          <w:b/>
          <w:bCs/>
          <w:color w:val="000000" w:themeColor="text1"/>
          <w:sz w:val="20"/>
          <w:szCs w:val="20"/>
        </w:rPr>
        <w:t xml:space="preserve"> gerçeğe uygun değeri ile gösterilmes</w:t>
      </w:r>
      <w:r w:rsidR="002C6E36" w:rsidRPr="009128F0">
        <w:rPr>
          <w:rFonts w:ascii="Arial" w:eastAsia="TimesNewRoman" w:hAnsi="Arial" w:cs="Arial"/>
          <w:b/>
          <w:color w:val="000000" w:themeColor="text1"/>
          <w:sz w:val="20"/>
          <w:szCs w:val="20"/>
        </w:rPr>
        <w:t>i</w:t>
      </w:r>
      <w:r w:rsidR="001A6507" w:rsidRPr="009128F0">
        <w:rPr>
          <w:rFonts w:ascii="Arial" w:eastAsia="TimesNewRoman" w:hAnsi="Arial" w:cs="Arial"/>
          <w:b/>
          <w:color w:val="000000" w:themeColor="text1"/>
          <w:sz w:val="20"/>
          <w:szCs w:val="20"/>
        </w:rPr>
        <w:t>ne ilişkin açıklamalar</w:t>
      </w:r>
      <w:r w:rsidR="00547874" w:rsidRPr="009128F0">
        <w:rPr>
          <w:rFonts w:ascii="Arial" w:eastAsia="TimesNewRoman" w:hAnsi="Arial" w:cs="Arial"/>
          <w:b/>
          <w:color w:val="000000" w:themeColor="text1"/>
          <w:sz w:val="20"/>
          <w:szCs w:val="20"/>
        </w:rPr>
        <w:t>:</w:t>
      </w:r>
    </w:p>
    <w:p w14:paraId="480EA032" w14:textId="6AF65DEC" w:rsidR="00890181" w:rsidRDefault="001426C5" w:rsidP="00152A6E">
      <w:pPr>
        <w:autoSpaceDE w:val="0"/>
        <w:autoSpaceDN w:val="0"/>
        <w:adjustRightInd w:val="0"/>
        <w:spacing w:before="120"/>
        <w:ind w:right="-659"/>
        <w:jc w:val="both"/>
        <w:rPr>
          <w:rFonts w:ascii="Arial" w:hAnsi="Arial" w:cs="Arial"/>
          <w:b/>
          <w:color w:val="000000" w:themeColor="text1"/>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r w:rsidR="00890181" w:rsidRPr="00075EDA">
        <w:rPr>
          <w:rFonts w:ascii="Arial" w:hAnsi="Arial" w:cs="Arial"/>
          <w:sz w:val="20"/>
          <w:szCs w:val="20"/>
        </w:rPr>
        <w:t>.</w:t>
      </w:r>
    </w:p>
    <w:p w14:paraId="7424802B" w14:textId="19689DEB" w:rsidR="00890181" w:rsidRPr="00C54CB5" w:rsidRDefault="00241E9E" w:rsidP="00E84453">
      <w:pPr>
        <w:spacing w:before="120"/>
        <w:ind w:right="-659" w:hanging="567"/>
        <w:jc w:val="both"/>
        <w:rPr>
          <w:rFonts w:ascii="Arial" w:hAnsi="Arial" w:cs="Arial"/>
          <w:b/>
          <w:bCs/>
          <w:color w:val="000000" w:themeColor="text1"/>
          <w:sz w:val="20"/>
          <w:szCs w:val="20"/>
        </w:rPr>
      </w:pPr>
      <w:r>
        <w:rPr>
          <w:rFonts w:ascii="Arial" w:hAnsi="Arial" w:cs="Arial"/>
          <w:b/>
          <w:color w:val="000000" w:themeColor="text1"/>
          <w:sz w:val="20"/>
          <w:szCs w:val="20"/>
        </w:rPr>
        <w:t>VIII</w:t>
      </w:r>
      <w:r w:rsidR="00890181" w:rsidRPr="00C54CB5">
        <w:rPr>
          <w:rFonts w:ascii="Arial" w:hAnsi="Arial" w:cs="Arial"/>
          <w:b/>
          <w:color w:val="000000" w:themeColor="text1"/>
          <w:sz w:val="20"/>
          <w:szCs w:val="20"/>
        </w:rPr>
        <w:t>.</w:t>
      </w:r>
      <w:r w:rsidR="00890181" w:rsidRPr="00C54CB5">
        <w:rPr>
          <w:rFonts w:ascii="Arial" w:hAnsi="Arial" w:cs="Arial"/>
          <w:b/>
          <w:color w:val="000000" w:themeColor="text1"/>
          <w:sz w:val="20"/>
          <w:szCs w:val="20"/>
        </w:rPr>
        <w:tab/>
      </w:r>
      <w:r w:rsidR="00890181" w:rsidRPr="00C54CB5">
        <w:rPr>
          <w:rFonts w:ascii="Arial" w:hAnsi="Arial" w:cs="Arial"/>
          <w:b/>
          <w:bCs/>
          <w:color w:val="000000" w:themeColor="text1"/>
          <w:sz w:val="20"/>
          <w:szCs w:val="20"/>
        </w:rPr>
        <w:t>Başkalarının nam ve hesabına yapılan işlemler, inanca dayalı işlemlere ilişkin açıklamalar:</w:t>
      </w:r>
    </w:p>
    <w:p w14:paraId="29FFE756" w14:textId="77777777" w:rsidR="001426C5" w:rsidRPr="00A5606A" w:rsidRDefault="001426C5" w:rsidP="001426C5">
      <w:pPr>
        <w:spacing w:before="120" w:after="120"/>
        <w:ind w:right="-631"/>
        <w:jc w:val="both"/>
        <w:rPr>
          <w:rFonts w:ascii="Arial" w:hAnsi="Arial" w:cs="Arial"/>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p>
    <w:p w14:paraId="3755E1F1" w14:textId="35FF9B91" w:rsidR="000D1EA6" w:rsidRPr="009128F0" w:rsidRDefault="00890181" w:rsidP="00E84453">
      <w:pPr>
        <w:autoSpaceDE w:val="0"/>
        <w:autoSpaceDN w:val="0"/>
        <w:adjustRightInd w:val="0"/>
        <w:spacing w:before="120" w:after="120"/>
        <w:ind w:right="-659"/>
        <w:jc w:val="both"/>
        <w:rPr>
          <w:rFonts w:ascii="Arial" w:hAnsi="Arial" w:cs="Arial"/>
          <w:color w:val="000000" w:themeColor="text1"/>
          <w:sz w:val="16"/>
        </w:rPr>
      </w:pPr>
      <w:r w:rsidRPr="00C54CB5">
        <w:rPr>
          <w:rFonts w:ascii="Arial" w:hAnsi="Arial" w:cs="Arial"/>
          <w:color w:val="000000" w:themeColor="text1"/>
          <w:sz w:val="20"/>
          <w:szCs w:val="20"/>
        </w:rPr>
        <w:t>.</w:t>
      </w:r>
    </w:p>
    <w:p w14:paraId="74C998D0" w14:textId="77777777" w:rsidR="00165CB7" w:rsidRPr="009128F0" w:rsidRDefault="00165CB7" w:rsidP="00505D36">
      <w:pPr>
        <w:spacing w:before="240" w:after="120" w:line="240" w:lineRule="exact"/>
        <w:ind w:left="-567" w:right="-379"/>
        <w:jc w:val="both"/>
        <w:outlineLvl w:val="1"/>
        <w:rPr>
          <w:rFonts w:ascii="Arial" w:hAnsi="Arial" w:cs="Arial"/>
          <w:color w:val="000000" w:themeColor="text1"/>
          <w:sz w:val="20"/>
          <w:szCs w:val="20"/>
        </w:rPr>
        <w:sectPr w:rsidR="00165CB7" w:rsidRPr="009128F0" w:rsidSect="00165CB7">
          <w:pgSz w:w="11907" w:h="16840" w:code="9"/>
          <w:pgMar w:top="1418" w:right="1559" w:bottom="993" w:left="1418" w:header="720" w:footer="720" w:gutter="0"/>
          <w:cols w:space="708"/>
          <w:docGrid w:linePitch="360"/>
        </w:sectPr>
      </w:pPr>
    </w:p>
    <w:p w14:paraId="74F86197" w14:textId="0BEBC9B4" w:rsidR="00EC0F58" w:rsidRPr="009128F0" w:rsidRDefault="00241E9E" w:rsidP="00BC6326">
      <w:pPr>
        <w:spacing w:after="120" w:line="240" w:lineRule="exact"/>
        <w:ind w:left="-567" w:right="-421"/>
        <w:jc w:val="both"/>
        <w:outlineLvl w:val="1"/>
        <w:rPr>
          <w:rFonts w:ascii="Arial" w:hAnsi="Arial" w:cs="Arial"/>
          <w:b/>
          <w:color w:val="000000" w:themeColor="text1"/>
          <w:sz w:val="20"/>
          <w:szCs w:val="20"/>
        </w:rPr>
      </w:pPr>
      <w:r>
        <w:rPr>
          <w:rFonts w:ascii="Arial" w:hAnsi="Arial" w:cs="Arial"/>
          <w:b/>
          <w:color w:val="000000" w:themeColor="text1"/>
          <w:sz w:val="20"/>
          <w:szCs w:val="20"/>
        </w:rPr>
        <w:lastRenderedPageBreak/>
        <w:t>I</w:t>
      </w:r>
      <w:r w:rsidR="00EC0F58" w:rsidRPr="009128F0">
        <w:rPr>
          <w:rFonts w:ascii="Arial" w:hAnsi="Arial" w:cs="Arial"/>
          <w:b/>
          <w:color w:val="000000" w:themeColor="text1"/>
          <w:sz w:val="20"/>
          <w:szCs w:val="20"/>
        </w:rPr>
        <w:t>X.</w:t>
      </w:r>
      <w:r w:rsidR="00EC0F58" w:rsidRPr="009128F0">
        <w:rPr>
          <w:rFonts w:ascii="Arial" w:hAnsi="Arial" w:cs="Arial"/>
          <w:b/>
          <w:color w:val="000000" w:themeColor="text1"/>
          <w:sz w:val="20"/>
          <w:szCs w:val="20"/>
        </w:rPr>
        <w:tab/>
        <w:t>Konsolide risk yönetimine ilişkin açıklamalar:</w:t>
      </w:r>
    </w:p>
    <w:p w14:paraId="5FDEFA55" w14:textId="3CB1DC5B" w:rsidR="00241E9E" w:rsidRPr="00505D36" w:rsidRDefault="00241E9E" w:rsidP="00BC6326">
      <w:pPr>
        <w:autoSpaceDE w:val="0"/>
        <w:autoSpaceDN w:val="0"/>
        <w:adjustRightInd w:val="0"/>
        <w:spacing w:before="120" w:after="120"/>
        <w:ind w:right="98"/>
        <w:jc w:val="both"/>
        <w:rPr>
          <w:rFonts w:ascii="Arial" w:hAnsi="Arial" w:cs="Arial"/>
          <w:sz w:val="20"/>
          <w:szCs w:val="20"/>
        </w:rPr>
      </w:pPr>
      <w:r w:rsidRPr="00505D36">
        <w:rPr>
          <w:rFonts w:ascii="Arial" w:hAnsi="Arial" w:cs="Arial"/>
          <w:sz w:val="20"/>
          <w:szCs w:val="20"/>
        </w:rPr>
        <w:t xml:space="preserve">23 Ekim 2015 tarihinde 29511 sayılı Resmi </w:t>
      </w:r>
      <w:proofErr w:type="spellStart"/>
      <w:r w:rsidRPr="00505D36">
        <w:rPr>
          <w:rFonts w:ascii="Arial" w:hAnsi="Arial" w:cs="Arial"/>
          <w:sz w:val="20"/>
          <w:szCs w:val="20"/>
        </w:rPr>
        <w:t>Gazete'de</w:t>
      </w:r>
      <w:proofErr w:type="spellEnd"/>
      <w:r w:rsidRPr="00505D36">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İlgili tebliğ uyarınca üç aylık dönemlerde verilmesi gereken aşağıdaki tablolar, Grubun </w:t>
      </w:r>
      <w:proofErr w:type="gramStart"/>
      <w:r w:rsidRPr="00505D36">
        <w:rPr>
          <w:rFonts w:ascii="Arial" w:hAnsi="Arial" w:cs="Arial"/>
          <w:sz w:val="20"/>
          <w:szCs w:val="20"/>
        </w:rPr>
        <w:t>konsolide</w:t>
      </w:r>
      <w:proofErr w:type="gramEnd"/>
      <w:r w:rsidRPr="00505D36">
        <w:rPr>
          <w:rFonts w:ascii="Arial" w:hAnsi="Arial" w:cs="Arial"/>
          <w:sz w:val="20"/>
          <w:szCs w:val="20"/>
        </w:rPr>
        <w:t xml:space="preserve"> sermaye yeterliliği hesaplamasında standa</w:t>
      </w:r>
      <w:r>
        <w:rPr>
          <w:rFonts w:ascii="Arial" w:hAnsi="Arial" w:cs="Arial"/>
          <w:sz w:val="20"/>
          <w:szCs w:val="20"/>
        </w:rPr>
        <w:t>rt yaklaşım kullanıldığından, 31</w:t>
      </w:r>
      <w:r w:rsidRPr="00505D36">
        <w:rPr>
          <w:rFonts w:ascii="Arial" w:hAnsi="Arial" w:cs="Arial"/>
          <w:sz w:val="20"/>
          <w:szCs w:val="20"/>
        </w:rPr>
        <w:t xml:space="preserve"> </w:t>
      </w:r>
      <w:r>
        <w:rPr>
          <w:rFonts w:ascii="Arial" w:hAnsi="Arial" w:cs="Arial"/>
          <w:sz w:val="20"/>
          <w:szCs w:val="20"/>
        </w:rPr>
        <w:t>Mart 2018</w:t>
      </w:r>
      <w:r w:rsidRPr="00505D36">
        <w:rPr>
          <w:rFonts w:ascii="Arial" w:hAnsi="Arial" w:cs="Arial"/>
          <w:sz w:val="20"/>
          <w:szCs w:val="20"/>
        </w:rPr>
        <w:t xml:space="preserve"> tarihi itibarıyla sunulmamıştır:</w:t>
      </w:r>
    </w:p>
    <w:p w14:paraId="08366EB7" w14:textId="77777777" w:rsidR="00241E9E" w:rsidRPr="00505D36" w:rsidRDefault="00241E9E" w:rsidP="00BC6326">
      <w:pPr>
        <w:autoSpaceDE w:val="0"/>
        <w:autoSpaceDN w:val="0"/>
        <w:adjustRightInd w:val="0"/>
        <w:spacing w:before="120" w:after="120"/>
        <w:jc w:val="both"/>
        <w:rPr>
          <w:rFonts w:ascii="Arial" w:hAnsi="Arial" w:cs="Arial"/>
          <w:sz w:val="20"/>
          <w:szCs w:val="20"/>
        </w:rPr>
      </w:pPr>
      <w:r w:rsidRPr="00505D36">
        <w:rPr>
          <w:rFonts w:ascii="Arial" w:hAnsi="Arial" w:cs="Arial"/>
          <w:sz w:val="20"/>
          <w:szCs w:val="20"/>
        </w:rPr>
        <w:t xml:space="preserve">- İDD (İçsel Derecelendirmeye Dayalı) yaklaşımı altındaki </w:t>
      </w:r>
      <w:proofErr w:type="spellStart"/>
      <w:r w:rsidRPr="00505D36">
        <w:rPr>
          <w:rFonts w:ascii="Arial" w:hAnsi="Arial" w:cs="Arial"/>
          <w:sz w:val="20"/>
          <w:szCs w:val="20"/>
        </w:rPr>
        <w:t>RAV’ın</w:t>
      </w:r>
      <w:proofErr w:type="spellEnd"/>
      <w:r w:rsidRPr="00505D36">
        <w:rPr>
          <w:rFonts w:ascii="Arial" w:hAnsi="Arial" w:cs="Arial"/>
          <w:sz w:val="20"/>
          <w:szCs w:val="20"/>
        </w:rPr>
        <w:t xml:space="preserve"> değişim tablosu</w:t>
      </w:r>
    </w:p>
    <w:p w14:paraId="2B42222C" w14:textId="77777777" w:rsidR="00241E9E" w:rsidRPr="00505D36" w:rsidRDefault="00241E9E" w:rsidP="00241E9E">
      <w:pPr>
        <w:autoSpaceDE w:val="0"/>
        <w:autoSpaceDN w:val="0"/>
        <w:adjustRightInd w:val="0"/>
        <w:spacing w:before="120" w:after="120"/>
        <w:jc w:val="both"/>
        <w:rPr>
          <w:rFonts w:ascii="Arial" w:hAnsi="Arial" w:cs="Arial"/>
          <w:sz w:val="20"/>
          <w:szCs w:val="20"/>
        </w:rPr>
      </w:pPr>
      <w:r w:rsidRPr="00505D36">
        <w:rPr>
          <w:rFonts w:ascii="Arial" w:hAnsi="Arial" w:cs="Arial"/>
          <w:sz w:val="20"/>
          <w:szCs w:val="20"/>
        </w:rPr>
        <w:t xml:space="preserve">- İçsel Model Yöntemi kapsamında </w:t>
      </w:r>
      <w:proofErr w:type="spellStart"/>
      <w:r w:rsidRPr="00505D36">
        <w:rPr>
          <w:rFonts w:ascii="Arial" w:hAnsi="Arial" w:cs="Arial"/>
          <w:sz w:val="20"/>
          <w:szCs w:val="20"/>
        </w:rPr>
        <w:t>KKR’ye</w:t>
      </w:r>
      <w:proofErr w:type="spellEnd"/>
      <w:r w:rsidRPr="00505D36">
        <w:rPr>
          <w:rFonts w:ascii="Arial" w:hAnsi="Arial" w:cs="Arial"/>
          <w:sz w:val="20"/>
          <w:szCs w:val="20"/>
        </w:rPr>
        <w:t xml:space="preserve"> ilişkin RAV değişimleri</w:t>
      </w:r>
    </w:p>
    <w:p w14:paraId="77C4CBC6" w14:textId="27FA2147" w:rsidR="00E84453" w:rsidRPr="008D3144" w:rsidRDefault="00241E9E" w:rsidP="00241E9E">
      <w:pPr>
        <w:autoSpaceDE w:val="0"/>
        <w:autoSpaceDN w:val="0"/>
        <w:adjustRightInd w:val="0"/>
        <w:ind w:right="-421"/>
        <w:jc w:val="both"/>
        <w:rPr>
          <w:rFonts w:ascii="Arial" w:hAnsi="Arial" w:cs="Arial"/>
          <w:sz w:val="20"/>
          <w:szCs w:val="20"/>
        </w:rPr>
      </w:pPr>
      <w:r w:rsidRPr="00505D36">
        <w:rPr>
          <w:rFonts w:ascii="Arial" w:hAnsi="Arial" w:cs="Arial"/>
          <w:sz w:val="20"/>
          <w:szCs w:val="20"/>
        </w:rPr>
        <w:t>- İçsel model yaklaşımına göre piyasa riski RAV değişim tablosu</w:t>
      </w:r>
    </w:p>
    <w:p w14:paraId="6BC7167E" w14:textId="72EAE7E4" w:rsidR="00456027" w:rsidRPr="008D3144" w:rsidRDefault="00456027" w:rsidP="00456027">
      <w:pPr>
        <w:autoSpaceDE w:val="0"/>
        <w:autoSpaceDN w:val="0"/>
        <w:adjustRightInd w:val="0"/>
        <w:spacing w:before="120" w:after="120"/>
        <w:jc w:val="both"/>
        <w:rPr>
          <w:rFonts w:ascii="Arial" w:hAnsi="Arial" w:cs="Arial"/>
          <w:b/>
          <w:sz w:val="20"/>
          <w:szCs w:val="20"/>
        </w:rPr>
      </w:pPr>
      <w:r w:rsidRPr="008D3144">
        <w:rPr>
          <w:rFonts w:ascii="Arial" w:hAnsi="Arial" w:cs="Arial"/>
          <w:b/>
          <w:sz w:val="20"/>
          <w:szCs w:val="20"/>
        </w:rPr>
        <w:t>Risk ağırlıklı tutarlara genel bakış:</w:t>
      </w:r>
    </w:p>
    <w:tbl>
      <w:tblPr>
        <w:tblW w:w="9299"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
        <w:gridCol w:w="4553"/>
        <w:gridCol w:w="1296"/>
        <w:gridCol w:w="1396"/>
        <w:gridCol w:w="1648"/>
      </w:tblGrid>
      <w:tr w:rsidR="00456027" w:rsidRPr="00013C9D" w14:paraId="225885E9" w14:textId="77777777" w:rsidTr="007C5974">
        <w:trPr>
          <w:cantSplit/>
        </w:trPr>
        <w:tc>
          <w:tcPr>
            <w:tcW w:w="0" w:type="auto"/>
            <w:tcBorders>
              <w:top w:val="single" w:sz="4" w:space="0" w:color="auto"/>
              <w:left w:val="nil"/>
              <w:bottom w:val="single" w:sz="4" w:space="0" w:color="auto"/>
              <w:right w:val="nil"/>
            </w:tcBorders>
            <w:shd w:val="clear" w:color="auto" w:fill="auto"/>
          </w:tcPr>
          <w:p w14:paraId="4FB6E12D" w14:textId="77777777" w:rsidR="00456027" w:rsidRPr="00013C9D" w:rsidRDefault="00456027" w:rsidP="00FC54E4">
            <w:pPr>
              <w:contextualSpacing/>
              <w:jc w:val="both"/>
              <w:rPr>
                <w:rFonts w:ascii="Arial" w:hAnsi="Arial" w:cs="Arial"/>
                <w:color w:val="000000" w:themeColor="text1"/>
                <w:sz w:val="17"/>
                <w:szCs w:val="17"/>
              </w:rPr>
            </w:pPr>
          </w:p>
        </w:tc>
        <w:tc>
          <w:tcPr>
            <w:tcW w:w="4553" w:type="dxa"/>
            <w:tcBorders>
              <w:top w:val="single" w:sz="4" w:space="0" w:color="auto"/>
              <w:left w:val="nil"/>
              <w:bottom w:val="single" w:sz="4" w:space="0" w:color="auto"/>
              <w:right w:val="nil"/>
            </w:tcBorders>
            <w:shd w:val="clear" w:color="auto" w:fill="auto"/>
          </w:tcPr>
          <w:p w14:paraId="35E94980" w14:textId="77777777" w:rsidR="00456027" w:rsidRPr="00013C9D" w:rsidRDefault="00456027" w:rsidP="00FC54E4">
            <w:pPr>
              <w:contextualSpacing/>
              <w:rPr>
                <w:rFonts w:ascii="Arial" w:hAnsi="Arial" w:cs="Arial"/>
                <w:color w:val="000000" w:themeColor="text1"/>
                <w:sz w:val="17"/>
                <w:szCs w:val="17"/>
              </w:rPr>
            </w:pPr>
          </w:p>
        </w:tc>
        <w:tc>
          <w:tcPr>
            <w:tcW w:w="2692" w:type="dxa"/>
            <w:gridSpan w:val="2"/>
            <w:tcBorders>
              <w:top w:val="single" w:sz="4" w:space="0" w:color="auto"/>
              <w:left w:val="nil"/>
              <w:bottom w:val="single" w:sz="4" w:space="0" w:color="auto"/>
              <w:right w:val="nil"/>
            </w:tcBorders>
            <w:shd w:val="clear" w:color="auto" w:fill="auto"/>
            <w:vAlign w:val="bottom"/>
          </w:tcPr>
          <w:p w14:paraId="51B57849" w14:textId="77777777" w:rsidR="00456027" w:rsidRPr="00013C9D" w:rsidRDefault="00456027" w:rsidP="00FC54E4">
            <w:pPr>
              <w:contextualSpacing/>
              <w:jc w:val="center"/>
              <w:rPr>
                <w:rFonts w:ascii="Arial" w:hAnsi="Arial" w:cs="Arial"/>
                <w:b/>
                <w:color w:val="000000" w:themeColor="text1"/>
                <w:sz w:val="17"/>
                <w:szCs w:val="17"/>
              </w:rPr>
            </w:pPr>
            <w:r w:rsidRPr="00013C9D">
              <w:rPr>
                <w:rFonts w:ascii="Arial" w:hAnsi="Arial" w:cs="Arial"/>
                <w:b/>
                <w:color w:val="000000" w:themeColor="text1"/>
                <w:sz w:val="17"/>
                <w:szCs w:val="17"/>
              </w:rPr>
              <w:t>Risk Ağırlıklı Tutarlar</w:t>
            </w:r>
          </w:p>
        </w:tc>
        <w:tc>
          <w:tcPr>
            <w:tcW w:w="1648" w:type="dxa"/>
            <w:tcBorders>
              <w:top w:val="single" w:sz="4" w:space="0" w:color="auto"/>
              <w:left w:val="nil"/>
              <w:bottom w:val="single" w:sz="4" w:space="0" w:color="auto"/>
              <w:right w:val="nil"/>
            </w:tcBorders>
            <w:shd w:val="clear" w:color="auto" w:fill="auto"/>
            <w:vAlign w:val="bottom"/>
          </w:tcPr>
          <w:p w14:paraId="39D4589E" w14:textId="77777777" w:rsidR="00456027" w:rsidRPr="00013C9D" w:rsidRDefault="00456027" w:rsidP="00FC54E4">
            <w:pPr>
              <w:contextualSpacing/>
              <w:jc w:val="center"/>
              <w:rPr>
                <w:rFonts w:ascii="Arial" w:hAnsi="Arial" w:cs="Arial"/>
                <w:b/>
                <w:color w:val="000000" w:themeColor="text1"/>
                <w:sz w:val="17"/>
                <w:szCs w:val="17"/>
              </w:rPr>
            </w:pPr>
            <w:r w:rsidRPr="00013C9D">
              <w:rPr>
                <w:rFonts w:ascii="Arial" w:hAnsi="Arial" w:cs="Arial"/>
                <w:b/>
                <w:color w:val="000000" w:themeColor="text1"/>
                <w:sz w:val="17"/>
                <w:szCs w:val="17"/>
              </w:rPr>
              <w:t>Asgari sermaye yükümlülüğü</w:t>
            </w:r>
          </w:p>
        </w:tc>
      </w:tr>
      <w:tr w:rsidR="00456027" w:rsidRPr="00013C9D" w14:paraId="6EC0D2F2" w14:textId="77777777" w:rsidTr="007C5974">
        <w:trPr>
          <w:cantSplit/>
        </w:trPr>
        <w:tc>
          <w:tcPr>
            <w:tcW w:w="0" w:type="auto"/>
            <w:tcBorders>
              <w:top w:val="single" w:sz="4" w:space="0" w:color="auto"/>
              <w:left w:val="nil"/>
              <w:bottom w:val="single" w:sz="4" w:space="0" w:color="auto"/>
              <w:right w:val="nil"/>
            </w:tcBorders>
            <w:shd w:val="clear" w:color="auto" w:fill="auto"/>
          </w:tcPr>
          <w:p w14:paraId="3915ED53" w14:textId="77777777" w:rsidR="00456027" w:rsidRPr="00013C9D" w:rsidRDefault="00456027" w:rsidP="00FC54E4">
            <w:pPr>
              <w:contextualSpacing/>
              <w:jc w:val="both"/>
              <w:rPr>
                <w:rFonts w:ascii="Arial" w:hAnsi="Arial" w:cs="Arial"/>
                <w:color w:val="000000" w:themeColor="text1"/>
                <w:sz w:val="17"/>
                <w:szCs w:val="17"/>
              </w:rPr>
            </w:pPr>
          </w:p>
        </w:tc>
        <w:tc>
          <w:tcPr>
            <w:tcW w:w="4553" w:type="dxa"/>
            <w:tcBorders>
              <w:top w:val="single" w:sz="4" w:space="0" w:color="auto"/>
              <w:left w:val="nil"/>
              <w:bottom w:val="single" w:sz="4" w:space="0" w:color="auto"/>
              <w:right w:val="nil"/>
            </w:tcBorders>
            <w:shd w:val="clear" w:color="auto" w:fill="auto"/>
          </w:tcPr>
          <w:p w14:paraId="193E4D0A" w14:textId="77777777" w:rsidR="00456027" w:rsidRPr="00013C9D" w:rsidRDefault="00456027" w:rsidP="00FC54E4">
            <w:pPr>
              <w:contextualSpacing/>
              <w:rPr>
                <w:rFonts w:ascii="Arial" w:hAnsi="Arial" w:cs="Arial"/>
                <w:color w:val="000000" w:themeColor="text1"/>
                <w:sz w:val="17"/>
                <w:szCs w:val="17"/>
              </w:rPr>
            </w:pPr>
          </w:p>
        </w:tc>
        <w:tc>
          <w:tcPr>
            <w:tcW w:w="1296" w:type="dxa"/>
            <w:tcBorders>
              <w:top w:val="single" w:sz="4" w:space="0" w:color="auto"/>
              <w:left w:val="nil"/>
              <w:bottom w:val="single" w:sz="4" w:space="0" w:color="auto"/>
              <w:right w:val="nil"/>
            </w:tcBorders>
            <w:shd w:val="clear" w:color="auto" w:fill="auto"/>
            <w:vAlign w:val="bottom"/>
          </w:tcPr>
          <w:p w14:paraId="061E41D7" w14:textId="77777777" w:rsidR="00456027" w:rsidRPr="00013C9D" w:rsidRDefault="00456027" w:rsidP="00FC54E4">
            <w:pPr>
              <w:ind w:left="-119" w:right="-18"/>
              <w:contextualSpacing/>
              <w:jc w:val="right"/>
              <w:rPr>
                <w:rFonts w:ascii="Arial" w:hAnsi="Arial" w:cs="Arial"/>
                <w:b/>
                <w:color w:val="000000" w:themeColor="text1"/>
                <w:sz w:val="17"/>
                <w:szCs w:val="17"/>
              </w:rPr>
            </w:pPr>
            <w:r w:rsidRPr="00013C9D">
              <w:rPr>
                <w:rFonts w:ascii="Arial" w:hAnsi="Arial" w:cs="Arial"/>
                <w:b/>
                <w:color w:val="000000" w:themeColor="text1"/>
                <w:sz w:val="17"/>
                <w:szCs w:val="17"/>
              </w:rPr>
              <w:t>Cari Dönem</w:t>
            </w:r>
          </w:p>
        </w:tc>
        <w:tc>
          <w:tcPr>
            <w:tcW w:w="0" w:type="auto"/>
            <w:tcBorders>
              <w:top w:val="single" w:sz="4" w:space="0" w:color="auto"/>
              <w:left w:val="nil"/>
              <w:bottom w:val="single" w:sz="4" w:space="0" w:color="auto"/>
              <w:right w:val="nil"/>
            </w:tcBorders>
            <w:shd w:val="clear" w:color="auto" w:fill="auto"/>
            <w:vAlign w:val="bottom"/>
          </w:tcPr>
          <w:p w14:paraId="51D09A57" w14:textId="77777777" w:rsidR="00456027" w:rsidRPr="00013C9D" w:rsidRDefault="00456027" w:rsidP="00FC54E4">
            <w:pPr>
              <w:ind w:left="-105"/>
              <w:contextualSpacing/>
              <w:jc w:val="right"/>
              <w:rPr>
                <w:rFonts w:ascii="Arial" w:hAnsi="Arial" w:cs="Arial"/>
                <w:b/>
                <w:color w:val="000000" w:themeColor="text1"/>
                <w:sz w:val="17"/>
                <w:szCs w:val="17"/>
              </w:rPr>
            </w:pPr>
            <w:r w:rsidRPr="00013C9D">
              <w:rPr>
                <w:rFonts w:ascii="Arial" w:hAnsi="Arial" w:cs="Arial"/>
                <w:b/>
                <w:color w:val="000000" w:themeColor="text1"/>
                <w:sz w:val="17"/>
                <w:szCs w:val="17"/>
              </w:rPr>
              <w:t>Önceki Dönem</w:t>
            </w:r>
          </w:p>
        </w:tc>
        <w:tc>
          <w:tcPr>
            <w:tcW w:w="1648" w:type="dxa"/>
            <w:tcBorders>
              <w:top w:val="single" w:sz="4" w:space="0" w:color="auto"/>
              <w:left w:val="nil"/>
              <w:bottom w:val="single" w:sz="4" w:space="0" w:color="auto"/>
              <w:right w:val="nil"/>
            </w:tcBorders>
            <w:shd w:val="clear" w:color="auto" w:fill="auto"/>
            <w:vAlign w:val="bottom"/>
          </w:tcPr>
          <w:p w14:paraId="4ABDCF26" w14:textId="77777777" w:rsidR="00456027" w:rsidRPr="00013C9D" w:rsidRDefault="00456027" w:rsidP="00FC54E4">
            <w:pPr>
              <w:contextualSpacing/>
              <w:jc w:val="right"/>
              <w:rPr>
                <w:rFonts w:ascii="Arial" w:hAnsi="Arial" w:cs="Arial"/>
                <w:b/>
                <w:color w:val="000000" w:themeColor="text1"/>
                <w:sz w:val="17"/>
                <w:szCs w:val="17"/>
              </w:rPr>
            </w:pPr>
            <w:r w:rsidRPr="00013C9D">
              <w:rPr>
                <w:rFonts w:ascii="Arial" w:hAnsi="Arial" w:cs="Arial"/>
                <w:b/>
                <w:color w:val="000000" w:themeColor="text1"/>
                <w:sz w:val="17"/>
                <w:szCs w:val="17"/>
              </w:rPr>
              <w:t>Cari Dönem</w:t>
            </w:r>
          </w:p>
        </w:tc>
      </w:tr>
      <w:tr w:rsidR="00013C9D" w:rsidRPr="00013C9D" w14:paraId="742947C9" w14:textId="77777777" w:rsidTr="007C5974">
        <w:trPr>
          <w:cantSplit/>
        </w:trPr>
        <w:tc>
          <w:tcPr>
            <w:tcW w:w="0" w:type="auto"/>
            <w:tcBorders>
              <w:top w:val="single" w:sz="4" w:space="0" w:color="auto"/>
              <w:left w:val="nil"/>
              <w:bottom w:val="nil"/>
              <w:right w:val="nil"/>
            </w:tcBorders>
            <w:shd w:val="clear" w:color="auto" w:fill="auto"/>
          </w:tcPr>
          <w:p w14:paraId="76698E90"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1</w:t>
            </w:r>
          </w:p>
        </w:tc>
        <w:tc>
          <w:tcPr>
            <w:tcW w:w="4553" w:type="dxa"/>
            <w:tcBorders>
              <w:top w:val="single" w:sz="4" w:space="0" w:color="auto"/>
              <w:left w:val="nil"/>
              <w:bottom w:val="nil"/>
              <w:right w:val="nil"/>
            </w:tcBorders>
            <w:shd w:val="clear" w:color="auto" w:fill="auto"/>
            <w:vAlign w:val="bottom"/>
          </w:tcPr>
          <w:p w14:paraId="4A8F25DE" w14:textId="77777777" w:rsidR="00013C9D" w:rsidRPr="00013C9D" w:rsidRDefault="00013C9D" w:rsidP="00013C9D">
            <w:pPr>
              <w:contextualSpacing/>
              <w:rPr>
                <w:rFonts w:ascii="Arial" w:hAnsi="Arial" w:cs="Arial"/>
                <w:color w:val="000000" w:themeColor="text1"/>
                <w:sz w:val="17"/>
                <w:szCs w:val="17"/>
              </w:rPr>
            </w:pPr>
            <w:r w:rsidRPr="00013C9D">
              <w:rPr>
                <w:rFonts w:ascii="Arial" w:hAnsi="Arial" w:cs="Arial"/>
                <w:color w:val="000000" w:themeColor="text1"/>
                <w:sz w:val="17"/>
                <w:szCs w:val="17"/>
              </w:rPr>
              <w:t>Kredi riski (karşı taraf kredi riski hariç)</w:t>
            </w:r>
          </w:p>
        </w:tc>
        <w:tc>
          <w:tcPr>
            <w:tcW w:w="1296" w:type="dxa"/>
            <w:tcBorders>
              <w:top w:val="single" w:sz="4" w:space="0" w:color="auto"/>
              <w:left w:val="nil"/>
              <w:bottom w:val="nil"/>
              <w:right w:val="nil"/>
            </w:tcBorders>
            <w:shd w:val="clear" w:color="auto" w:fill="auto"/>
            <w:vAlign w:val="bottom"/>
          </w:tcPr>
          <w:p w14:paraId="70ACA3B7" w14:textId="2FCB6BFE"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22.450.698</w:t>
            </w:r>
          </w:p>
        </w:tc>
        <w:tc>
          <w:tcPr>
            <w:tcW w:w="0" w:type="auto"/>
            <w:tcBorders>
              <w:top w:val="single" w:sz="4" w:space="0" w:color="auto"/>
              <w:left w:val="nil"/>
              <w:bottom w:val="nil"/>
              <w:right w:val="nil"/>
            </w:tcBorders>
            <w:shd w:val="clear" w:color="auto" w:fill="auto"/>
            <w:vAlign w:val="bottom"/>
          </w:tcPr>
          <w:p w14:paraId="2A119D2A" w14:textId="59BBE40A"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20.862.867</w:t>
            </w:r>
          </w:p>
        </w:tc>
        <w:tc>
          <w:tcPr>
            <w:tcW w:w="1648" w:type="dxa"/>
            <w:tcBorders>
              <w:top w:val="single" w:sz="4" w:space="0" w:color="auto"/>
              <w:left w:val="nil"/>
              <w:bottom w:val="nil"/>
              <w:right w:val="nil"/>
            </w:tcBorders>
            <w:shd w:val="clear" w:color="auto" w:fill="auto"/>
            <w:vAlign w:val="bottom"/>
          </w:tcPr>
          <w:p w14:paraId="00C72D80" w14:textId="6C03E5D2"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1.796.056</w:t>
            </w:r>
          </w:p>
        </w:tc>
      </w:tr>
      <w:tr w:rsidR="00013C9D" w:rsidRPr="00013C9D" w14:paraId="1D31FB79" w14:textId="77777777" w:rsidTr="007C5974">
        <w:trPr>
          <w:cantSplit/>
        </w:trPr>
        <w:tc>
          <w:tcPr>
            <w:tcW w:w="0" w:type="auto"/>
            <w:tcBorders>
              <w:top w:val="nil"/>
              <w:left w:val="nil"/>
              <w:bottom w:val="nil"/>
              <w:right w:val="nil"/>
            </w:tcBorders>
            <w:shd w:val="clear" w:color="auto" w:fill="auto"/>
          </w:tcPr>
          <w:p w14:paraId="6EB3E460"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2</w:t>
            </w:r>
          </w:p>
        </w:tc>
        <w:tc>
          <w:tcPr>
            <w:tcW w:w="4553" w:type="dxa"/>
            <w:tcBorders>
              <w:top w:val="nil"/>
              <w:left w:val="nil"/>
              <w:bottom w:val="nil"/>
              <w:right w:val="nil"/>
            </w:tcBorders>
            <w:shd w:val="clear" w:color="auto" w:fill="auto"/>
            <w:vAlign w:val="bottom"/>
          </w:tcPr>
          <w:p w14:paraId="064D3416" w14:textId="77777777" w:rsidR="00013C9D" w:rsidRPr="00013C9D" w:rsidRDefault="00013C9D" w:rsidP="00013C9D">
            <w:pPr>
              <w:contextualSpacing/>
              <w:rPr>
                <w:rFonts w:ascii="Arial" w:hAnsi="Arial" w:cs="Arial"/>
                <w:color w:val="000000" w:themeColor="text1"/>
                <w:sz w:val="17"/>
                <w:szCs w:val="17"/>
              </w:rPr>
            </w:pPr>
            <w:r w:rsidRPr="00013C9D">
              <w:rPr>
                <w:rFonts w:ascii="Arial" w:hAnsi="Arial" w:cs="Arial"/>
                <w:color w:val="000000" w:themeColor="text1"/>
                <w:sz w:val="17"/>
                <w:szCs w:val="17"/>
              </w:rPr>
              <w:t>Standart yaklaşım</w:t>
            </w:r>
          </w:p>
        </w:tc>
        <w:tc>
          <w:tcPr>
            <w:tcW w:w="1296" w:type="dxa"/>
            <w:tcBorders>
              <w:top w:val="nil"/>
              <w:left w:val="nil"/>
              <w:bottom w:val="nil"/>
              <w:right w:val="nil"/>
            </w:tcBorders>
            <w:shd w:val="clear" w:color="auto" w:fill="auto"/>
            <w:vAlign w:val="bottom"/>
          </w:tcPr>
          <w:p w14:paraId="5AD3D12F" w14:textId="29FAC644"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22.450.698</w:t>
            </w:r>
          </w:p>
        </w:tc>
        <w:tc>
          <w:tcPr>
            <w:tcW w:w="0" w:type="auto"/>
            <w:tcBorders>
              <w:top w:val="nil"/>
              <w:left w:val="nil"/>
              <w:bottom w:val="nil"/>
              <w:right w:val="nil"/>
            </w:tcBorders>
            <w:shd w:val="clear" w:color="auto" w:fill="auto"/>
            <w:vAlign w:val="bottom"/>
          </w:tcPr>
          <w:p w14:paraId="0B0CE3D3" w14:textId="5A7634D5"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20.862.867</w:t>
            </w:r>
          </w:p>
        </w:tc>
        <w:tc>
          <w:tcPr>
            <w:tcW w:w="1648" w:type="dxa"/>
            <w:tcBorders>
              <w:top w:val="nil"/>
              <w:left w:val="nil"/>
              <w:bottom w:val="nil"/>
              <w:right w:val="nil"/>
            </w:tcBorders>
            <w:shd w:val="clear" w:color="auto" w:fill="auto"/>
            <w:vAlign w:val="bottom"/>
          </w:tcPr>
          <w:p w14:paraId="088CD0C6" w14:textId="6C949422"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1.796.056</w:t>
            </w:r>
          </w:p>
        </w:tc>
      </w:tr>
      <w:tr w:rsidR="00241E9E" w:rsidRPr="00013C9D" w14:paraId="414CC245" w14:textId="77777777" w:rsidTr="007C5974">
        <w:trPr>
          <w:cantSplit/>
        </w:trPr>
        <w:tc>
          <w:tcPr>
            <w:tcW w:w="0" w:type="auto"/>
            <w:tcBorders>
              <w:top w:val="nil"/>
              <w:left w:val="nil"/>
              <w:bottom w:val="nil"/>
              <w:right w:val="nil"/>
            </w:tcBorders>
            <w:shd w:val="clear" w:color="auto" w:fill="auto"/>
          </w:tcPr>
          <w:p w14:paraId="218905A2" w14:textId="77777777" w:rsidR="00241E9E" w:rsidRPr="00013C9D" w:rsidRDefault="00241E9E" w:rsidP="00241E9E">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3</w:t>
            </w:r>
          </w:p>
        </w:tc>
        <w:tc>
          <w:tcPr>
            <w:tcW w:w="4553" w:type="dxa"/>
            <w:tcBorders>
              <w:top w:val="nil"/>
              <w:left w:val="nil"/>
              <w:bottom w:val="nil"/>
              <w:right w:val="nil"/>
            </w:tcBorders>
            <w:shd w:val="clear" w:color="auto" w:fill="auto"/>
            <w:vAlign w:val="bottom"/>
          </w:tcPr>
          <w:p w14:paraId="20A9E5EE" w14:textId="77777777" w:rsidR="00241E9E" w:rsidRPr="00013C9D" w:rsidRDefault="00241E9E" w:rsidP="00241E9E">
            <w:pPr>
              <w:contextualSpacing/>
              <w:rPr>
                <w:rFonts w:ascii="Arial" w:hAnsi="Arial" w:cs="Arial"/>
                <w:color w:val="000000" w:themeColor="text1"/>
                <w:sz w:val="17"/>
                <w:szCs w:val="17"/>
              </w:rPr>
            </w:pPr>
            <w:r w:rsidRPr="00013C9D">
              <w:rPr>
                <w:rFonts w:ascii="Arial" w:hAnsi="Arial" w:cs="Arial"/>
                <w:color w:val="000000" w:themeColor="text1"/>
                <w:sz w:val="17"/>
                <w:szCs w:val="17"/>
              </w:rPr>
              <w:t>İçsel derecelendirmeye dayalı yaklaşım</w:t>
            </w:r>
          </w:p>
        </w:tc>
        <w:tc>
          <w:tcPr>
            <w:tcW w:w="1296" w:type="dxa"/>
            <w:tcBorders>
              <w:top w:val="nil"/>
              <w:left w:val="nil"/>
              <w:bottom w:val="nil"/>
              <w:right w:val="nil"/>
            </w:tcBorders>
            <w:shd w:val="clear" w:color="auto" w:fill="auto"/>
            <w:vAlign w:val="bottom"/>
          </w:tcPr>
          <w:p w14:paraId="30E69947" w14:textId="2F84E6B4" w:rsidR="00241E9E"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0" w:type="auto"/>
            <w:tcBorders>
              <w:top w:val="nil"/>
              <w:left w:val="nil"/>
              <w:bottom w:val="nil"/>
              <w:right w:val="nil"/>
            </w:tcBorders>
            <w:shd w:val="clear" w:color="auto" w:fill="auto"/>
            <w:vAlign w:val="bottom"/>
          </w:tcPr>
          <w:p w14:paraId="19930D04" w14:textId="5139C385" w:rsidR="00241E9E"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1648" w:type="dxa"/>
            <w:tcBorders>
              <w:top w:val="nil"/>
              <w:left w:val="nil"/>
              <w:bottom w:val="nil"/>
              <w:right w:val="nil"/>
            </w:tcBorders>
            <w:shd w:val="clear" w:color="auto" w:fill="auto"/>
            <w:vAlign w:val="bottom"/>
          </w:tcPr>
          <w:p w14:paraId="39670C39" w14:textId="5CA298F7" w:rsidR="00241E9E"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r>
      <w:tr w:rsidR="00013C9D" w:rsidRPr="00013C9D" w14:paraId="105CD979" w14:textId="77777777" w:rsidTr="007C5974">
        <w:trPr>
          <w:cantSplit/>
        </w:trPr>
        <w:tc>
          <w:tcPr>
            <w:tcW w:w="0" w:type="auto"/>
            <w:tcBorders>
              <w:top w:val="nil"/>
              <w:left w:val="nil"/>
              <w:bottom w:val="nil"/>
              <w:right w:val="nil"/>
            </w:tcBorders>
            <w:shd w:val="clear" w:color="auto" w:fill="auto"/>
          </w:tcPr>
          <w:p w14:paraId="38C5A98F"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4</w:t>
            </w:r>
          </w:p>
        </w:tc>
        <w:tc>
          <w:tcPr>
            <w:tcW w:w="4553" w:type="dxa"/>
            <w:tcBorders>
              <w:top w:val="nil"/>
              <w:left w:val="nil"/>
              <w:bottom w:val="nil"/>
              <w:right w:val="nil"/>
            </w:tcBorders>
            <w:shd w:val="clear" w:color="auto" w:fill="auto"/>
            <w:vAlign w:val="bottom"/>
          </w:tcPr>
          <w:p w14:paraId="12069A49" w14:textId="77777777" w:rsidR="00013C9D" w:rsidRPr="00013C9D" w:rsidRDefault="00013C9D" w:rsidP="00013C9D">
            <w:pPr>
              <w:contextualSpacing/>
              <w:rPr>
                <w:rFonts w:ascii="Arial" w:hAnsi="Arial" w:cs="Arial"/>
                <w:color w:val="000000" w:themeColor="text1"/>
                <w:sz w:val="17"/>
                <w:szCs w:val="17"/>
              </w:rPr>
            </w:pPr>
            <w:r w:rsidRPr="00013C9D">
              <w:rPr>
                <w:rFonts w:ascii="Arial" w:hAnsi="Arial" w:cs="Arial"/>
                <w:color w:val="000000" w:themeColor="text1"/>
                <w:sz w:val="17"/>
                <w:szCs w:val="17"/>
              </w:rPr>
              <w:t>Karşı taraf kredi riski</w:t>
            </w:r>
          </w:p>
        </w:tc>
        <w:tc>
          <w:tcPr>
            <w:tcW w:w="1296" w:type="dxa"/>
            <w:tcBorders>
              <w:top w:val="nil"/>
              <w:left w:val="nil"/>
              <w:bottom w:val="nil"/>
              <w:right w:val="nil"/>
            </w:tcBorders>
            <w:shd w:val="clear" w:color="auto" w:fill="auto"/>
            <w:vAlign w:val="bottom"/>
          </w:tcPr>
          <w:p w14:paraId="22599300" w14:textId="5A122B1C"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6.469</w:t>
            </w:r>
          </w:p>
        </w:tc>
        <w:tc>
          <w:tcPr>
            <w:tcW w:w="0" w:type="auto"/>
            <w:tcBorders>
              <w:top w:val="nil"/>
              <w:left w:val="nil"/>
              <w:bottom w:val="nil"/>
              <w:right w:val="nil"/>
            </w:tcBorders>
            <w:shd w:val="clear" w:color="auto" w:fill="auto"/>
            <w:vAlign w:val="bottom"/>
          </w:tcPr>
          <w:p w14:paraId="61692E7B" w14:textId="66B100CF"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2.271</w:t>
            </w:r>
          </w:p>
        </w:tc>
        <w:tc>
          <w:tcPr>
            <w:tcW w:w="1648" w:type="dxa"/>
            <w:tcBorders>
              <w:top w:val="nil"/>
              <w:left w:val="nil"/>
              <w:bottom w:val="nil"/>
              <w:right w:val="nil"/>
            </w:tcBorders>
            <w:shd w:val="clear" w:color="auto" w:fill="auto"/>
            <w:vAlign w:val="bottom"/>
          </w:tcPr>
          <w:p w14:paraId="1B290977" w14:textId="70275AA4"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518</w:t>
            </w:r>
          </w:p>
        </w:tc>
      </w:tr>
      <w:tr w:rsidR="00013C9D" w:rsidRPr="00013C9D" w14:paraId="42C9073F" w14:textId="77777777" w:rsidTr="007C5974">
        <w:trPr>
          <w:cantSplit/>
        </w:trPr>
        <w:tc>
          <w:tcPr>
            <w:tcW w:w="0" w:type="auto"/>
            <w:tcBorders>
              <w:top w:val="nil"/>
              <w:left w:val="nil"/>
              <w:bottom w:val="nil"/>
              <w:right w:val="nil"/>
            </w:tcBorders>
            <w:shd w:val="clear" w:color="auto" w:fill="auto"/>
          </w:tcPr>
          <w:p w14:paraId="550FB61F"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5</w:t>
            </w:r>
          </w:p>
        </w:tc>
        <w:tc>
          <w:tcPr>
            <w:tcW w:w="4553" w:type="dxa"/>
            <w:tcBorders>
              <w:top w:val="nil"/>
              <w:left w:val="nil"/>
              <w:bottom w:val="nil"/>
              <w:right w:val="nil"/>
            </w:tcBorders>
            <w:shd w:val="clear" w:color="auto" w:fill="auto"/>
            <w:vAlign w:val="bottom"/>
          </w:tcPr>
          <w:p w14:paraId="56CAA1D2" w14:textId="77777777" w:rsidR="00013C9D" w:rsidRPr="00013C9D" w:rsidRDefault="00013C9D" w:rsidP="00013C9D">
            <w:pPr>
              <w:contextualSpacing/>
              <w:rPr>
                <w:rFonts w:ascii="Arial" w:hAnsi="Arial" w:cs="Arial"/>
                <w:color w:val="000000" w:themeColor="text1"/>
                <w:sz w:val="17"/>
                <w:szCs w:val="17"/>
              </w:rPr>
            </w:pPr>
            <w:r w:rsidRPr="00013C9D">
              <w:rPr>
                <w:rFonts w:ascii="Arial" w:hAnsi="Arial" w:cs="Arial"/>
                <w:color w:val="000000" w:themeColor="text1"/>
                <w:sz w:val="17"/>
                <w:szCs w:val="17"/>
              </w:rPr>
              <w:t>Karşı taraf kredi riski için standart yaklaşım</w:t>
            </w:r>
          </w:p>
        </w:tc>
        <w:tc>
          <w:tcPr>
            <w:tcW w:w="1296" w:type="dxa"/>
            <w:tcBorders>
              <w:top w:val="nil"/>
              <w:left w:val="nil"/>
              <w:bottom w:val="nil"/>
              <w:right w:val="nil"/>
            </w:tcBorders>
            <w:shd w:val="clear" w:color="auto" w:fill="auto"/>
            <w:vAlign w:val="bottom"/>
          </w:tcPr>
          <w:p w14:paraId="36AED7F8" w14:textId="060CAFEC"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6.469</w:t>
            </w:r>
          </w:p>
        </w:tc>
        <w:tc>
          <w:tcPr>
            <w:tcW w:w="0" w:type="auto"/>
            <w:tcBorders>
              <w:top w:val="nil"/>
              <w:left w:val="nil"/>
              <w:bottom w:val="nil"/>
              <w:right w:val="nil"/>
            </w:tcBorders>
            <w:shd w:val="clear" w:color="auto" w:fill="auto"/>
            <w:vAlign w:val="bottom"/>
          </w:tcPr>
          <w:p w14:paraId="6CA02766" w14:textId="4C08892F"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2.271</w:t>
            </w:r>
          </w:p>
        </w:tc>
        <w:tc>
          <w:tcPr>
            <w:tcW w:w="1648" w:type="dxa"/>
            <w:tcBorders>
              <w:top w:val="nil"/>
              <w:left w:val="nil"/>
              <w:bottom w:val="nil"/>
              <w:right w:val="nil"/>
            </w:tcBorders>
            <w:shd w:val="clear" w:color="auto" w:fill="auto"/>
            <w:vAlign w:val="bottom"/>
          </w:tcPr>
          <w:p w14:paraId="571459E2" w14:textId="30CD47BB"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518</w:t>
            </w:r>
          </w:p>
        </w:tc>
      </w:tr>
      <w:tr w:rsidR="00013C9D" w:rsidRPr="00013C9D" w14:paraId="4705100B" w14:textId="77777777" w:rsidTr="007C5974">
        <w:trPr>
          <w:cantSplit/>
        </w:trPr>
        <w:tc>
          <w:tcPr>
            <w:tcW w:w="0" w:type="auto"/>
            <w:tcBorders>
              <w:top w:val="nil"/>
              <w:left w:val="nil"/>
              <w:bottom w:val="nil"/>
              <w:right w:val="nil"/>
            </w:tcBorders>
            <w:shd w:val="clear" w:color="auto" w:fill="auto"/>
          </w:tcPr>
          <w:p w14:paraId="3527D50D"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6</w:t>
            </w:r>
          </w:p>
        </w:tc>
        <w:tc>
          <w:tcPr>
            <w:tcW w:w="4553" w:type="dxa"/>
            <w:tcBorders>
              <w:top w:val="nil"/>
              <w:left w:val="nil"/>
              <w:bottom w:val="nil"/>
              <w:right w:val="nil"/>
            </w:tcBorders>
            <w:shd w:val="clear" w:color="auto" w:fill="auto"/>
            <w:vAlign w:val="bottom"/>
          </w:tcPr>
          <w:p w14:paraId="54253368" w14:textId="77777777" w:rsidR="00013C9D" w:rsidRPr="00013C9D" w:rsidRDefault="00013C9D" w:rsidP="00013C9D">
            <w:pPr>
              <w:contextualSpacing/>
              <w:rPr>
                <w:rFonts w:ascii="Arial" w:hAnsi="Arial" w:cs="Arial"/>
                <w:color w:val="000000" w:themeColor="text1"/>
                <w:sz w:val="17"/>
                <w:szCs w:val="17"/>
              </w:rPr>
            </w:pPr>
            <w:r w:rsidRPr="00013C9D">
              <w:rPr>
                <w:rFonts w:ascii="Arial" w:hAnsi="Arial" w:cs="Arial"/>
                <w:color w:val="000000" w:themeColor="text1"/>
                <w:sz w:val="17"/>
                <w:szCs w:val="17"/>
              </w:rPr>
              <w:t>İçsel model yöntemi</w:t>
            </w:r>
          </w:p>
        </w:tc>
        <w:tc>
          <w:tcPr>
            <w:tcW w:w="1296" w:type="dxa"/>
            <w:tcBorders>
              <w:top w:val="nil"/>
              <w:left w:val="nil"/>
              <w:bottom w:val="nil"/>
              <w:right w:val="nil"/>
            </w:tcBorders>
            <w:shd w:val="clear" w:color="auto" w:fill="auto"/>
          </w:tcPr>
          <w:p w14:paraId="3231F4E6" w14:textId="2702A7F0"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0" w:type="auto"/>
            <w:tcBorders>
              <w:top w:val="nil"/>
              <w:left w:val="nil"/>
              <w:bottom w:val="nil"/>
              <w:right w:val="nil"/>
            </w:tcBorders>
            <w:shd w:val="clear" w:color="auto" w:fill="auto"/>
          </w:tcPr>
          <w:p w14:paraId="418CE669" w14:textId="2296ECEF"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1648" w:type="dxa"/>
            <w:tcBorders>
              <w:top w:val="nil"/>
              <w:left w:val="nil"/>
              <w:bottom w:val="nil"/>
              <w:right w:val="nil"/>
            </w:tcBorders>
            <w:shd w:val="clear" w:color="auto" w:fill="auto"/>
          </w:tcPr>
          <w:p w14:paraId="55700F3A" w14:textId="0173DA58"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r>
      <w:tr w:rsidR="00013C9D" w:rsidRPr="00013C9D" w14:paraId="194AA954" w14:textId="77777777" w:rsidTr="007C5974">
        <w:trPr>
          <w:cantSplit/>
        </w:trPr>
        <w:tc>
          <w:tcPr>
            <w:tcW w:w="0" w:type="auto"/>
            <w:tcBorders>
              <w:top w:val="nil"/>
              <w:left w:val="nil"/>
              <w:bottom w:val="nil"/>
              <w:right w:val="nil"/>
            </w:tcBorders>
            <w:shd w:val="clear" w:color="auto" w:fill="auto"/>
          </w:tcPr>
          <w:p w14:paraId="28454605"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7</w:t>
            </w:r>
          </w:p>
        </w:tc>
        <w:tc>
          <w:tcPr>
            <w:tcW w:w="4553" w:type="dxa"/>
            <w:tcBorders>
              <w:top w:val="nil"/>
              <w:left w:val="nil"/>
              <w:bottom w:val="nil"/>
              <w:right w:val="nil"/>
            </w:tcBorders>
            <w:shd w:val="clear" w:color="auto" w:fill="auto"/>
            <w:vAlign w:val="bottom"/>
          </w:tcPr>
          <w:p w14:paraId="049C075C" w14:textId="77777777" w:rsidR="00013C9D" w:rsidRPr="00013C9D" w:rsidRDefault="00013C9D" w:rsidP="00013C9D">
            <w:pPr>
              <w:contextualSpacing/>
              <w:rPr>
                <w:rFonts w:ascii="Arial" w:hAnsi="Arial" w:cs="Arial"/>
                <w:color w:val="000000" w:themeColor="text1"/>
                <w:sz w:val="17"/>
                <w:szCs w:val="17"/>
              </w:rPr>
            </w:pPr>
            <w:r w:rsidRPr="00013C9D">
              <w:rPr>
                <w:rFonts w:ascii="Arial" w:hAnsi="Arial" w:cs="Arial"/>
                <w:color w:val="000000" w:themeColor="text1"/>
                <w:sz w:val="17"/>
                <w:szCs w:val="17"/>
              </w:rPr>
              <w:t>Basit risk ağırlığı yaklaşımı veya içsel modeller yaklaşımında bankacılık hesabındaki hisse senedi pozisyonları</w:t>
            </w:r>
          </w:p>
        </w:tc>
        <w:tc>
          <w:tcPr>
            <w:tcW w:w="1296" w:type="dxa"/>
            <w:tcBorders>
              <w:top w:val="nil"/>
              <w:left w:val="nil"/>
              <w:bottom w:val="nil"/>
              <w:right w:val="nil"/>
            </w:tcBorders>
            <w:shd w:val="clear" w:color="auto" w:fill="auto"/>
          </w:tcPr>
          <w:p w14:paraId="70D30A38" w14:textId="2BF16F84"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0" w:type="auto"/>
            <w:tcBorders>
              <w:top w:val="nil"/>
              <w:left w:val="nil"/>
              <w:bottom w:val="nil"/>
              <w:right w:val="nil"/>
            </w:tcBorders>
            <w:shd w:val="clear" w:color="auto" w:fill="auto"/>
          </w:tcPr>
          <w:p w14:paraId="6B3BF037" w14:textId="5A58E122"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1648" w:type="dxa"/>
            <w:tcBorders>
              <w:top w:val="nil"/>
              <w:left w:val="nil"/>
              <w:bottom w:val="nil"/>
              <w:right w:val="nil"/>
            </w:tcBorders>
            <w:shd w:val="clear" w:color="auto" w:fill="auto"/>
          </w:tcPr>
          <w:p w14:paraId="757B6124" w14:textId="548C1478"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r>
      <w:tr w:rsidR="00013C9D" w:rsidRPr="00013C9D" w14:paraId="716432C6" w14:textId="77777777" w:rsidTr="007C5974">
        <w:trPr>
          <w:cantSplit/>
        </w:trPr>
        <w:tc>
          <w:tcPr>
            <w:tcW w:w="0" w:type="auto"/>
            <w:tcBorders>
              <w:top w:val="nil"/>
              <w:left w:val="nil"/>
              <w:bottom w:val="nil"/>
              <w:right w:val="nil"/>
            </w:tcBorders>
            <w:shd w:val="clear" w:color="auto" w:fill="auto"/>
          </w:tcPr>
          <w:p w14:paraId="604EA9BF"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8</w:t>
            </w:r>
          </w:p>
        </w:tc>
        <w:tc>
          <w:tcPr>
            <w:tcW w:w="4553" w:type="dxa"/>
            <w:tcBorders>
              <w:top w:val="nil"/>
              <w:left w:val="nil"/>
              <w:bottom w:val="nil"/>
              <w:right w:val="nil"/>
            </w:tcBorders>
            <w:shd w:val="clear" w:color="auto" w:fill="auto"/>
            <w:vAlign w:val="bottom"/>
          </w:tcPr>
          <w:p w14:paraId="44D2E100" w14:textId="77777777" w:rsidR="00013C9D" w:rsidRPr="00013C9D" w:rsidRDefault="00013C9D" w:rsidP="00013C9D">
            <w:pPr>
              <w:contextualSpacing/>
              <w:rPr>
                <w:rFonts w:ascii="Arial" w:hAnsi="Arial" w:cs="Arial"/>
                <w:color w:val="000000" w:themeColor="text1"/>
                <w:sz w:val="17"/>
                <w:szCs w:val="17"/>
              </w:rPr>
            </w:pPr>
            <w:proofErr w:type="spellStart"/>
            <w:r w:rsidRPr="00013C9D">
              <w:rPr>
                <w:rFonts w:ascii="Arial" w:hAnsi="Arial" w:cs="Arial"/>
                <w:color w:val="000000" w:themeColor="text1"/>
                <w:sz w:val="17"/>
                <w:szCs w:val="17"/>
              </w:rPr>
              <w:t>KYK’ya</w:t>
            </w:r>
            <w:proofErr w:type="spellEnd"/>
            <w:r w:rsidRPr="00013C9D">
              <w:rPr>
                <w:rFonts w:ascii="Arial" w:hAnsi="Arial" w:cs="Arial"/>
                <w:color w:val="000000" w:themeColor="text1"/>
                <w:sz w:val="17"/>
                <w:szCs w:val="17"/>
              </w:rPr>
              <w:t xml:space="preserve"> yapılan yatırımlar-içerik yöntemi</w:t>
            </w:r>
          </w:p>
        </w:tc>
        <w:tc>
          <w:tcPr>
            <w:tcW w:w="1296" w:type="dxa"/>
            <w:tcBorders>
              <w:top w:val="nil"/>
              <w:left w:val="nil"/>
              <w:bottom w:val="nil"/>
              <w:right w:val="nil"/>
            </w:tcBorders>
            <w:shd w:val="clear" w:color="auto" w:fill="auto"/>
          </w:tcPr>
          <w:p w14:paraId="690E83F4" w14:textId="684FDFCF"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0" w:type="auto"/>
            <w:tcBorders>
              <w:top w:val="nil"/>
              <w:left w:val="nil"/>
              <w:bottom w:val="nil"/>
              <w:right w:val="nil"/>
            </w:tcBorders>
            <w:shd w:val="clear" w:color="auto" w:fill="auto"/>
          </w:tcPr>
          <w:p w14:paraId="6CE9285D" w14:textId="0739DEAD"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1648" w:type="dxa"/>
            <w:tcBorders>
              <w:top w:val="nil"/>
              <w:left w:val="nil"/>
              <w:bottom w:val="nil"/>
              <w:right w:val="nil"/>
            </w:tcBorders>
            <w:shd w:val="clear" w:color="auto" w:fill="auto"/>
          </w:tcPr>
          <w:p w14:paraId="47BE7A3C" w14:textId="1CFA29C5"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r>
      <w:tr w:rsidR="00013C9D" w:rsidRPr="00013C9D" w14:paraId="4E021C02" w14:textId="77777777" w:rsidTr="007C5974">
        <w:trPr>
          <w:cantSplit/>
        </w:trPr>
        <w:tc>
          <w:tcPr>
            <w:tcW w:w="0" w:type="auto"/>
            <w:tcBorders>
              <w:top w:val="nil"/>
              <w:left w:val="nil"/>
              <w:bottom w:val="nil"/>
              <w:right w:val="nil"/>
            </w:tcBorders>
            <w:shd w:val="clear" w:color="auto" w:fill="auto"/>
          </w:tcPr>
          <w:p w14:paraId="2BFCD41C"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9</w:t>
            </w:r>
          </w:p>
        </w:tc>
        <w:tc>
          <w:tcPr>
            <w:tcW w:w="4553" w:type="dxa"/>
            <w:tcBorders>
              <w:top w:val="nil"/>
              <w:left w:val="nil"/>
              <w:bottom w:val="nil"/>
              <w:right w:val="nil"/>
            </w:tcBorders>
            <w:shd w:val="clear" w:color="auto" w:fill="auto"/>
            <w:vAlign w:val="bottom"/>
          </w:tcPr>
          <w:p w14:paraId="1D620B85" w14:textId="77777777" w:rsidR="00013C9D" w:rsidRPr="00013C9D" w:rsidRDefault="00013C9D" w:rsidP="00013C9D">
            <w:pPr>
              <w:contextualSpacing/>
              <w:rPr>
                <w:rFonts w:ascii="Arial" w:hAnsi="Arial" w:cs="Arial"/>
                <w:color w:val="000000" w:themeColor="text1"/>
                <w:sz w:val="17"/>
                <w:szCs w:val="17"/>
              </w:rPr>
            </w:pPr>
            <w:proofErr w:type="spellStart"/>
            <w:r w:rsidRPr="00013C9D">
              <w:rPr>
                <w:rFonts w:ascii="Arial" w:hAnsi="Arial" w:cs="Arial"/>
                <w:color w:val="000000" w:themeColor="text1"/>
                <w:sz w:val="17"/>
                <w:szCs w:val="17"/>
              </w:rPr>
              <w:t>KYK’ya</w:t>
            </w:r>
            <w:proofErr w:type="spellEnd"/>
            <w:r w:rsidRPr="00013C9D">
              <w:rPr>
                <w:rFonts w:ascii="Arial" w:hAnsi="Arial" w:cs="Arial"/>
                <w:color w:val="000000" w:themeColor="text1"/>
                <w:sz w:val="17"/>
                <w:szCs w:val="17"/>
              </w:rPr>
              <w:t xml:space="preserve"> yapılan yatırımlar-</w:t>
            </w:r>
            <w:proofErr w:type="spellStart"/>
            <w:r w:rsidRPr="00013C9D">
              <w:rPr>
                <w:rFonts w:ascii="Arial" w:hAnsi="Arial" w:cs="Arial"/>
                <w:color w:val="000000" w:themeColor="text1"/>
                <w:sz w:val="17"/>
                <w:szCs w:val="17"/>
              </w:rPr>
              <w:t>izahname</w:t>
            </w:r>
            <w:proofErr w:type="spellEnd"/>
            <w:r w:rsidRPr="00013C9D">
              <w:rPr>
                <w:rFonts w:ascii="Arial" w:hAnsi="Arial" w:cs="Arial"/>
                <w:color w:val="000000" w:themeColor="text1"/>
                <w:sz w:val="17"/>
                <w:szCs w:val="17"/>
              </w:rPr>
              <w:t xml:space="preserve"> yöntemi </w:t>
            </w:r>
          </w:p>
        </w:tc>
        <w:tc>
          <w:tcPr>
            <w:tcW w:w="1296" w:type="dxa"/>
            <w:tcBorders>
              <w:top w:val="nil"/>
              <w:left w:val="nil"/>
              <w:bottom w:val="nil"/>
              <w:right w:val="nil"/>
            </w:tcBorders>
            <w:shd w:val="clear" w:color="auto" w:fill="auto"/>
          </w:tcPr>
          <w:p w14:paraId="55609C85" w14:textId="5B4A05A1"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0" w:type="auto"/>
            <w:tcBorders>
              <w:top w:val="nil"/>
              <w:left w:val="nil"/>
              <w:bottom w:val="nil"/>
              <w:right w:val="nil"/>
            </w:tcBorders>
            <w:shd w:val="clear" w:color="auto" w:fill="auto"/>
          </w:tcPr>
          <w:p w14:paraId="766184C9" w14:textId="3A259C1C"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1648" w:type="dxa"/>
            <w:tcBorders>
              <w:top w:val="nil"/>
              <w:left w:val="nil"/>
              <w:bottom w:val="nil"/>
              <w:right w:val="nil"/>
            </w:tcBorders>
            <w:shd w:val="clear" w:color="auto" w:fill="auto"/>
          </w:tcPr>
          <w:p w14:paraId="1630177F" w14:textId="44213844"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r>
      <w:tr w:rsidR="00013C9D" w:rsidRPr="00013C9D" w14:paraId="75CDD8B2" w14:textId="77777777" w:rsidTr="007C5974">
        <w:trPr>
          <w:cantSplit/>
        </w:trPr>
        <w:tc>
          <w:tcPr>
            <w:tcW w:w="0" w:type="auto"/>
            <w:tcBorders>
              <w:top w:val="nil"/>
              <w:left w:val="nil"/>
              <w:bottom w:val="nil"/>
              <w:right w:val="nil"/>
            </w:tcBorders>
            <w:shd w:val="clear" w:color="auto" w:fill="auto"/>
          </w:tcPr>
          <w:p w14:paraId="41F94D65"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10</w:t>
            </w:r>
          </w:p>
        </w:tc>
        <w:tc>
          <w:tcPr>
            <w:tcW w:w="4553" w:type="dxa"/>
            <w:tcBorders>
              <w:top w:val="nil"/>
              <w:left w:val="nil"/>
              <w:bottom w:val="nil"/>
              <w:right w:val="nil"/>
            </w:tcBorders>
            <w:shd w:val="clear" w:color="auto" w:fill="auto"/>
            <w:vAlign w:val="bottom"/>
          </w:tcPr>
          <w:p w14:paraId="141AFF46" w14:textId="77777777" w:rsidR="00013C9D" w:rsidRPr="00013C9D" w:rsidRDefault="00013C9D" w:rsidP="00013C9D">
            <w:pPr>
              <w:contextualSpacing/>
              <w:rPr>
                <w:rFonts w:ascii="Arial" w:hAnsi="Arial" w:cs="Arial"/>
                <w:color w:val="000000" w:themeColor="text1"/>
                <w:sz w:val="17"/>
                <w:szCs w:val="17"/>
              </w:rPr>
            </w:pPr>
            <w:proofErr w:type="spellStart"/>
            <w:r w:rsidRPr="00013C9D">
              <w:rPr>
                <w:rFonts w:ascii="Arial" w:hAnsi="Arial" w:cs="Arial"/>
                <w:color w:val="000000" w:themeColor="text1"/>
                <w:sz w:val="17"/>
                <w:szCs w:val="17"/>
              </w:rPr>
              <w:t>KYK’ya</w:t>
            </w:r>
            <w:proofErr w:type="spellEnd"/>
            <w:r w:rsidRPr="00013C9D">
              <w:rPr>
                <w:rFonts w:ascii="Arial" w:hAnsi="Arial" w:cs="Arial"/>
                <w:color w:val="000000" w:themeColor="text1"/>
                <w:sz w:val="17"/>
                <w:szCs w:val="17"/>
              </w:rPr>
              <w:t xml:space="preserve"> yapılan yatırımlar-%1250 risk ağırlığı yöntemi </w:t>
            </w:r>
          </w:p>
        </w:tc>
        <w:tc>
          <w:tcPr>
            <w:tcW w:w="1296" w:type="dxa"/>
            <w:tcBorders>
              <w:top w:val="nil"/>
              <w:left w:val="nil"/>
              <w:bottom w:val="nil"/>
              <w:right w:val="nil"/>
            </w:tcBorders>
            <w:shd w:val="clear" w:color="auto" w:fill="auto"/>
          </w:tcPr>
          <w:p w14:paraId="6ABFE343" w14:textId="41C6CDE0"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0" w:type="auto"/>
            <w:tcBorders>
              <w:top w:val="nil"/>
              <w:left w:val="nil"/>
              <w:bottom w:val="nil"/>
              <w:right w:val="nil"/>
            </w:tcBorders>
            <w:shd w:val="clear" w:color="auto" w:fill="auto"/>
          </w:tcPr>
          <w:p w14:paraId="5E7E8271" w14:textId="48D6AFF5"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1648" w:type="dxa"/>
            <w:tcBorders>
              <w:top w:val="nil"/>
              <w:left w:val="nil"/>
              <w:bottom w:val="nil"/>
              <w:right w:val="nil"/>
            </w:tcBorders>
            <w:shd w:val="clear" w:color="auto" w:fill="auto"/>
          </w:tcPr>
          <w:p w14:paraId="365F019E" w14:textId="49787067"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r>
      <w:tr w:rsidR="00013C9D" w:rsidRPr="00013C9D" w14:paraId="0D2AE462" w14:textId="77777777" w:rsidTr="007C5974">
        <w:trPr>
          <w:cantSplit/>
        </w:trPr>
        <w:tc>
          <w:tcPr>
            <w:tcW w:w="0" w:type="auto"/>
            <w:tcBorders>
              <w:top w:val="nil"/>
              <w:left w:val="nil"/>
              <w:bottom w:val="nil"/>
              <w:right w:val="nil"/>
            </w:tcBorders>
            <w:shd w:val="clear" w:color="auto" w:fill="auto"/>
          </w:tcPr>
          <w:p w14:paraId="74FF1DBF"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11</w:t>
            </w:r>
          </w:p>
        </w:tc>
        <w:tc>
          <w:tcPr>
            <w:tcW w:w="4553" w:type="dxa"/>
            <w:tcBorders>
              <w:top w:val="nil"/>
              <w:left w:val="nil"/>
              <w:bottom w:val="nil"/>
              <w:right w:val="nil"/>
            </w:tcBorders>
            <w:shd w:val="clear" w:color="auto" w:fill="auto"/>
            <w:vAlign w:val="bottom"/>
          </w:tcPr>
          <w:p w14:paraId="7A25169A" w14:textId="77777777" w:rsidR="00013C9D" w:rsidRPr="00013C9D" w:rsidRDefault="00013C9D" w:rsidP="00013C9D">
            <w:pPr>
              <w:contextualSpacing/>
              <w:rPr>
                <w:rFonts w:ascii="Arial" w:hAnsi="Arial" w:cs="Arial"/>
                <w:color w:val="000000" w:themeColor="text1"/>
                <w:sz w:val="17"/>
                <w:szCs w:val="17"/>
              </w:rPr>
            </w:pPr>
            <w:r w:rsidRPr="00013C9D">
              <w:rPr>
                <w:rFonts w:ascii="Arial" w:hAnsi="Arial" w:cs="Arial"/>
                <w:color w:val="000000" w:themeColor="text1"/>
                <w:sz w:val="17"/>
                <w:szCs w:val="17"/>
              </w:rPr>
              <w:t>Takas riski</w:t>
            </w:r>
          </w:p>
        </w:tc>
        <w:tc>
          <w:tcPr>
            <w:tcW w:w="1296" w:type="dxa"/>
            <w:tcBorders>
              <w:top w:val="nil"/>
              <w:left w:val="nil"/>
              <w:bottom w:val="nil"/>
              <w:right w:val="nil"/>
            </w:tcBorders>
            <w:shd w:val="clear" w:color="auto" w:fill="auto"/>
          </w:tcPr>
          <w:p w14:paraId="7BE119A3" w14:textId="02D4E2CB"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0" w:type="auto"/>
            <w:tcBorders>
              <w:top w:val="nil"/>
              <w:left w:val="nil"/>
              <w:bottom w:val="nil"/>
              <w:right w:val="nil"/>
            </w:tcBorders>
            <w:shd w:val="clear" w:color="auto" w:fill="auto"/>
          </w:tcPr>
          <w:p w14:paraId="05A1809F" w14:textId="1A592FBC"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1648" w:type="dxa"/>
            <w:tcBorders>
              <w:top w:val="nil"/>
              <w:left w:val="nil"/>
              <w:bottom w:val="nil"/>
              <w:right w:val="nil"/>
            </w:tcBorders>
            <w:shd w:val="clear" w:color="auto" w:fill="auto"/>
          </w:tcPr>
          <w:p w14:paraId="1FD017B9" w14:textId="2C7D083F"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r>
      <w:tr w:rsidR="00013C9D" w:rsidRPr="00013C9D" w14:paraId="0D35337F" w14:textId="77777777" w:rsidTr="007C5974">
        <w:trPr>
          <w:cantSplit/>
        </w:trPr>
        <w:tc>
          <w:tcPr>
            <w:tcW w:w="0" w:type="auto"/>
            <w:tcBorders>
              <w:top w:val="nil"/>
              <w:left w:val="nil"/>
              <w:bottom w:val="nil"/>
              <w:right w:val="nil"/>
            </w:tcBorders>
            <w:shd w:val="clear" w:color="auto" w:fill="auto"/>
          </w:tcPr>
          <w:p w14:paraId="418844B7"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12</w:t>
            </w:r>
          </w:p>
        </w:tc>
        <w:tc>
          <w:tcPr>
            <w:tcW w:w="4553" w:type="dxa"/>
            <w:tcBorders>
              <w:top w:val="nil"/>
              <w:left w:val="nil"/>
              <w:bottom w:val="nil"/>
              <w:right w:val="nil"/>
            </w:tcBorders>
            <w:shd w:val="clear" w:color="auto" w:fill="auto"/>
            <w:vAlign w:val="bottom"/>
          </w:tcPr>
          <w:p w14:paraId="23C0F467" w14:textId="77777777" w:rsidR="00013C9D" w:rsidRPr="00013C9D" w:rsidRDefault="00013C9D" w:rsidP="00013C9D">
            <w:pPr>
              <w:contextualSpacing/>
              <w:rPr>
                <w:rFonts w:ascii="Arial" w:hAnsi="Arial" w:cs="Arial"/>
                <w:color w:val="000000" w:themeColor="text1"/>
                <w:sz w:val="17"/>
                <w:szCs w:val="17"/>
              </w:rPr>
            </w:pPr>
            <w:r w:rsidRPr="00013C9D">
              <w:rPr>
                <w:rFonts w:ascii="Arial" w:hAnsi="Arial" w:cs="Arial"/>
                <w:color w:val="000000" w:themeColor="text1"/>
                <w:sz w:val="17"/>
                <w:szCs w:val="17"/>
              </w:rPr>
              <w:t>Bankacılık hesaplarındaki menkul kıymetleştirme pozisyonları</w:t>
            </w:r>
          </w:p>
        </w:tc>
        <w:tc>
          <w:tcPr>
            <w:tcW w:w="1296" w:type="dxa"/>
            <w:tcBorders>
              <w:top w:val="nil"/>
              <w:left w:val="nil"/>
              <w:bottom w:val="nil"/>
              <w:right w:val="nil"/>
            </w:tcBorders>
            <w:shd w:val="clear" w:color="auto" w:fill="auto"/>
          </w:tcPr>
          <w:p w14:paraId="3C6CD7AE" w14:textId="3C0D461C"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0" w:type="auto"/>
            <w:tcBorders>
              <w:top w:val="nil"/>
              <w:left w:val="nil"/>
              <w:bottom w:val="nil"/>
              <w:right w:val="nil"/>
            </w:tcBorders>
            <w:shd w:val="clear" w:color="auto" w:fill="auto"/>
          </w:tcPr>
          <w:p w14:paraId="369AF3E5" w14:textId="25FB4364"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1648" w:type="dxa"/>
            <w:tcBorders>
              <w:top w:val="nil"/>
              <w:left w:val="nil"/>
              <w:bottom w:val="nil"/>
              <w:right w:val="nil"/>
            </w:tcBorders>
            <w:shd w:val="clear" w:color="auto" w:fill="auto"/>
          </w:tcPr>
          <w:p w14:paraId="718B6F2E" w14:textId="53B210C8"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r>
      <w:tr w:rsidR="00013C9D" w:rsidRPr="00013C9D" w14:paraId="5A3D54FC" w14:textId="77777777" w:rsidTr="007C5974">
        <w:trPr>
          <w:cantSplit/>
        </w:trPr>
        <w:tc>
          <w:tcPr>
            <w:tcW w:w="0" w:type="auto"/>
            <w:tcBorders>
              <w:top w:val="nil"/>
              <w:left w:val="nil"/>
              <w:bottom w:val="nil"/>
              <w:right w:val="nil"/>
            </w:tcBorders>
            <w:shd w:val="clear" w:color="auto" w:fill="auto"/>
          </w:tcPr>
          <w:p w14:paraId="4D05454F"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13</w:t>
            </w:r>
          </w:p>
        </w:tc>
        <w:tc>
          <w:tcPr>
            <w:tcW w:w="4553" w:type="dxa"/>
            <w:tcBorders>
              <w:top w:val="nil"/>
              <w:left w:val="nil"/>
              <w:bottom w:val="nil"/>
              <w:right w:val="nil"/>
            </w:tcBorders>
            <w:shd w:val="clear" w:color="auto" w:fill="auto"/>
            <w:vAlign w:val="bottom"/>
          </w:tcPr>
          <w:p w14:paraId="5E40CE0D" w14:textId="77777777" w:rsidR="00013C9D" w:rsidRPr="00013C9D" w:rsidRDefault="00013C9D" w:rsidP="00013C9D">
            <w:pPr>
              <w:contextualSpacing/>
              <w:rPr>
                <w:rFonts w:ascii="Arial" w:hAnsi="Arial" w:cs="Arial"/>
                <w:color w:val="000000" w:themeColor="text1"/>
                <w:sz w:val="17"/>
                <w:szCs w:val="17"/>
              </w:rPr>
            </w:pPr>
            <w:r w:rsidRPr="00013C9D">
              <w:rPr>
                <w:rFonts w:ascii="Arial" w:hAnsi="Arial" w:cs="Arial"/>
                <w:color w:val="000000" w:themeColor="text1"/>
                <w:sz w:val="17"/>
                <w:szCs w:val="17"/>
              </w:rPr>
              <w:t xml:space="preserve">İDD derecelendirmeye dayalı yaklaşım </w:t>
            </w:r>
          </w:p>
        </w:tc>
        <w:tc>
          <w:tcPr>
            <w:tcW w:w="1296" w:type="dxa"/>
            <w:tcBorders>
              <w:top w:val="nil"/>
              <w:left w:val="nil"/>
              <w:bottom w:val="nil"/>
              <w:right w:val="nil"/>
            </w:tcBorders>
            <w:shd w:val="clear" w:color="auto" w:fill="auto"/>
          </w:tcPr>
          <w:p w14:paraId="772DA734" w14:textId="64477B23"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0" w:type="auto"/>
            <w:tcBorders>
              <w:top w:val="nil"/>
              <w:left w:val="nil"/>
              <w:bottom w:val="nil"/>
              <w:right w:val="nil"/>
            </w:tcBorders>
            <w:shd w:val="clear" w:color="auto" w:fill="auto"/>
          </w:tcPr>
          <w:p w14:paraId="2D7477F8" w14:textId="652E623D"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1648" w:type="dxa"/>
            <w:tcBorders>
              <w:top w:val="nil"/>
              <w:left w:val="nil"/>
              <w:bottom w:val="nil"/>
              <w:right w:val="nil"/>
            </w:tcBorders>
            <w:shd w:val="clear" w:color="auto" w:fill="auto"/>
          </w:tcPr>
          <w:p w14:paraId="682B2528" w14:textId="713AB5D3"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r>
      <w:tr w:rsidR="00013C9D" w:rsidRPr="00013C9D" w14:paraId="1F57BA77" w14:textId="77777777" w:rsidTr="007C5974">
        <w:trPr>
          <w:cantSplit/>
        </w:trPr>
        <w:tc>
          <w:tcPr>
            <w:tcW w:w="0" w:type="auto"/>
            <w:tcBorders>
              <w:top w:val="nil"/>
              <w:left w:val="nil"/>
              <w:bottom w:val="nil"/>
              <w:right w:val="nil"/>
            </w:tcBorders>
            <w:shd w:val="clear" w:color="auto" w:fill="auto"/>
          </w:tcPr>
          <w:p w14:paraId="7DF21F22"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14</w:t>
            </w:r>
          </w:p>
        </w:tc>
        <w:tc>
          <w:tcPr>
            <w:tcW w:w="4553" w:type="dxa"/>
            <w:tcBorders>
              <w:top w:val="nil"/>
              <w:left w:val="nil"/>
              <w:bottom w:val="nil"/>
              <w:right w:val="nil"/>
            </w:tcBorders>
            <w:shd w:val="clear" w:color="auto" w:fill="auto"/>
            <w:vAlign w:val="bottom"/>
          </w:tcPr>
          <w:p w14:paraId="4CA16884" w14:textId="77777777" w:rsidR="00013C9D" w:rsidRPr="00013C9D" w:rsidRDefault="00013C9D" w:rsidP="00013C9D">
            <w:pPr>
              <w:contextualSpacing/>
              <w:rPr>
                <w:rFonts w:ascii="Arial" w:hAnsi="Arial" w:cs="Arial"/>
                <w:color w:val="000000" w:themeColor="text1"/>
                <w:sz w:val="17"/>
                <w:szCs w:val="17"/>
              </w:rPr>
            </w:pPr>
            <w:r w:rsidRPr="00013C9D">
              <w:rPr>
                <w:rFonts w:ascii="Arial" w:hAnsi="Arial" w:cs="Arial"/>
                <w:color w:val="000000" w:themeColor="text1"/>
                <w:sz w:val="17"/>
                <w:szCs w:val="17"/>
              </w:rPr>
              <w:t>İDD denetim otoritesi formülü yaklaşımı</w:t>
            </w:r>
          </w:p>
        </w:tc>
        <w:tc>
          <w:tcPr>
            <w:tcW w:w="1296" w:type="dxa"/>
            <w:tcBorders>
              <w:top w:val="nil"/>
              <w:left w:val="nil"/>
              <w:bottom w:val="nil"/>
              <w:right w:val="nil"/>
            </w:tcBorders>
            <w:shd w:val="clear" w:color="auto" w:fill="auto"/>
          </w:tcPr>
          <w:p w14:paraId="673371E2" w14:textId="254BCBD4"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0" w:type="auto"/>
            <w:tcBorders>
              <w:top w:val="nil"/>
              <w:left w:val="nil"/>
              <w:bottom w:val="nil"/>
              <w:right w:val="nil"/>
            </w:tcBorders>
            <w:shd w:val="clear" w:color="auto" w:fill="auto"/>
          </w:tcPr>
          <w:p w14:paraId="3BA4D474" w14:textId="08DB4C1E"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1648" w:type="dxa"/>
            <w:tcBorders>
              <w:top w:val="nil"/>
              <w:left w:val="nil"/>
              <w:bottom w:val="nil"/>
              <w:right w:val="nil"/>
            </w:tcBorders>
            <w:shd w:val="clear" w:color="auto" w:fill="auto"/>
          </w:tcPr>
          <w:p w14:paraId="3D772874" w14:textId="745E5271"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r>
      <w:tr w:rsidR="00013C9D" w:rsidRPr="00013C9D" w14:paraId="50BCC824" w14:textId="77777777" w:rsidTr="007C5974">
        <w:trPr>
          <w:cantSplit/>
        </w:trPr>
        <w:tc>
          <w:tcPr>
            <w:tcW w:w="0" w:type="auto"/>
            <w:tcBorders>
              <w:top w:val="nil"/>
              <w:left w:val="nil"/>
              <w:bottom w:val="nil"/>
              <w:right w:val="nil"/>
            </w:tcBorders>
            <w:shd w:val="clear" w:color="auto" w:fill="auto"/>
          </w:tcPr>
          <w:p w14:paraId="03993649"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15</w:t>
            </w:r>
          </w:p>
        </w:tc>
        <w:tc>
          <w:tcPr>
            <w:tcW w:w="4553" w:type="dxa"/>
            <w:tcBorders>
              <w:top w:val="nil"/>
              <w:left w:val="nil"/>
              <w:bottom w:val="nil"/>
              <w:right w:val="nil"/>
            </w:tcBorders>
            <w:shd w:val="clear" w:color="auto" w:fill="auto"/>
            <w:vAlign w:val="bottom"/>
          </w:tcPr>
          <w:p w14:paraId="27C433D6" w14:textId="77777777" w:rsidR="00013C9D" w:rsidRPr="00013C9D" w:rsidRDefault="00013C9D" w:rsidP="00013C9D">
            <w:pPr>
              <w:contextualSpacing/>
              <w:rPr>
                <w:rFonts w:ascii="Arial" w:hAnsi="Arial" w:cs="Arial"/>
                <w:color w:val="000000" w:themeColor="text1"/>
                <w:sz w:val="17"/>
                <w:szCs w:val="17"/>
              </w:rPr>
            </w:pPr>
            <w:r w:rsidRPr="00013C9D">
              <w:rPr>
                <w:rFonts w:ascii="Arial" w:hAnsi="Arial" w:cs="Arial"/>
                <w:color w:val="000000" w:themeColor="text1"/>
                <w:sz w:val="17"/>
                <w:szCs w:val="17"/>
              </w:rPr>
              <w:t>Standart basitleştirilmiş denetim otoritesi formülü yaklaşımı</w:t>
            </w:r>
          </w:p>
        </w:tc>
        <w:tc>
          <w:tcPr>
            <w:tcW w:w="1296" w:type="dxa"/>
            <w:tcBorders>
              <w:top w:val="nil"/>
              <w:left w:val="nil"/>
              <w:bottom w:val="nil"/>
              <w:right w:val="nil"/>
            </w:tcBorders>
            <w:shd w:val="clear" w:color="auto" w:fill="auto"/>
          </w:tcPr>
          <w:p w14:paraId="2D055DC1" w14:textId="67D73CE2"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0" w:type="auto"/>
            <w:tcBorders>
              <w:top w:val="nil"/>
              <w:left w:val="nil"/>
              <w:bottom w:val="nil"/>
              <w:right w:val="nil"/>
            </w:tcBorders>
            <w:shd w:val="clear" w:color="auto" w:fill="auto"/>
          </w:tcPr>
          <w:p w14:paraId="41EA73C1" w14:textId="0C3C541F"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1648" w:type="dxa"/>
            <w:tcBorders>
              <w:top w:val="nil"/>
              <w:left w:val="nil"/>
              <w:bottom w:val="nil"/>
              <w:right w:val="nil"/>
            </w:tcBorders>
            <w:shd w:val="clear" w:color="auto" w:fill="auto"/>
          </w:tcPr>
          <w:p w14:paraId="5A678742" w14:textId="618D9D61"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r>
      <w:tr w:rsidR="00013C9D" w:rsidRPr="00013C9D" w14:paraId="7E46B343" w14:textId="77777777" w:rsidTr="007C5974">
        <w:trPr>
          <w:cantSplit/>
        </w:trPr>
        <w:tc>
          <w:tcPr>
            <w:tcW w:w="0" w:type="auto"/>
            <w:tcBorders>
              <w:top w:val="nil"/>
              <w:left w:val="nil"/>
              <w:bottom w:val="nil"/>
              <w:right w:val="nil"/>
            </w:tcBorders>
            <w:shd w:val="clear" w:color="auto" w:fill="auto"/>
          </w:tcPr>
          <w:p w14:paraId="7556ECC2"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16</w:t>
            </w:r>
          </w:p>
        </w:tc>
        <w:tc>
          <w:tcPr>
            <w:tcW w:w="4553" w:type="dxa"/>
            <w:tcBorders>
              <w:top w:val="nil"/>
              <w:left w:val="nil"/>
              <w:bottom w:val="nil"/>
              <w:right w:val="nil"/>
            </w:tcBorders>
            <w:shd w:val="clear" w:color="auto" w:fill="auto"/>
            <w:vAlign w:val="bottom"/>
          </w:tcPr>
          <w:p w14:paraId="22C5CCF5" w14:textId="77777777" w:rsidR="00013C9D" w:rsidRPr="00013C9D" w:rsidRDefault="00013C9D" w:rsidP="00013C9D">
            <w:pPr>
              <w:contextualSpacing/>
              <w:rPr>
                <w:rFonts w:ascii="Arial" w:hAnsi="Arial" w:cs="Arial"/>
                <w:color w:val="000000" w:themeColor="text1"/>
                <w:sz w:val="17"/>
                <w:szCs w:val="17"/>
              </w:rPr>
            </w:pPr>
            <w:r w:rsidRPr="00013C9D">
              <w:rPr>
                <w:rFonts w:ascii="Arial" w:hAnsi="Arial" w:cs="Arial"/>
                <w:color w:val="000000" w:themeColor="text1"/>
                <w:sz w:val="17"/>
                <w:szCs w:val="17"/>
              </w:rPr>
              <w:t>Piyasa riski</w:t>
            </w:r>
          </w:p>
        </w:tc>
        <w:tc>
          <w:tcPr>
            <w:tcW w:w="1296" w:type="dxa"/>
            <w:tcBorders>
              <w:top w:val="nil"/>
              <w:left w:val="nil"/>
              <w:bottom w:val="nil"/>
              <w:right w:val="nil"/>
            </w:tcBorders>
            <w:shd w:val="clear" w:color="auto" w:fill="auto"/>
            <w:vAlign w:val="bottom"/>
          </w:tcPr>
          <w:p w14:paraId="19549DDC" w14:textId="75F2B68E"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488.507</w:t>
            </w:r>
          </w:p>
        </w:tc>
        <w:tc>
          <w:tcPr>
            <w:tcW w:w="0" w:type="auto"/>
            <w:tcBorders>
              <w:top w:val="nil"/>
              <w:left w:val="nil"/>
              <w:bottom w:val="nil"/>
              <w:right w:val="nil"/>
            </w:tcBorders>
            <w:shd w:val="clear" w:color="auto" w:fill="auto"/>
            <w:vAlign w:val="bottom"/>
          </w:tcPr>
          <w:p w14:paraId="5E38C601" w14:textId="3FAAAA54"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301.123</w:t>
            </w:r>
          </w:p>
        </w:tc>
        <w:tc>
          <w:tcPr>
            <w:tcW w:w="1648" w:type="dxa"/>
            <w:tcBorders>
              <w:top w:val="nil"/>
              <w:left w:val="nil"/>
              <w:bottom w:val="nil"/>
              <w:right w:val="nil"/>
            </w:tcBorders>
            <w:shd w:val="clear" w:color="auto" w:fill="auto"/>
            <w:vAlign w:val="bottom"/>
          </w:tcPr>
          <w:p w14:paraId="43110056" w14:textId="02AC146B"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39.081</w:t>
            </w:r>
          </w:p>
        </w:tc>
      </w:tr>
      <w:tr w:rsidR="00013C9D" w:rsidRPr="00013C9D" w14:paraId="009462A3" w14:textId="77777777" w:rsidTr="007C5974">
        <w:trPr>
          <w:cantSplit/>
        </w:trPr>
        <w:tc>
          <w:tcPr>
            <w:tcW w:w="0" w:type="auto"/>
            <w:tcBorders>
              <w:top w:val="nil"/>
              <w:left w:val="nil"/>
              <w:bottom w:val="nil"/>
              <w:right w:val="nil"/>
            </w:tcBorders>
            <w:shd w:val="clear" w:color="auto" w:fill="auto"/>
          </w:tcPr>
          <w:p w14:paraId="7958113D"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17</w:t>
            </w:r>
          </w:p>
        </w:tc>
        <w:tc>
          <w:tcPr>
            <w:tcW w:w="4553" w:type="dxa"/>
            <w:tcBorders>
              <w:top w:val="nil"/>
              <w:left w:val="nil"/>
              <w:bottom w:val="nil"/>
              <w:right w:val="nil"/>
            </w:tcBorders>
            <w:shd w:val="clear" w:color="auto" w:fill="auto"/>
            <w:vAlign w:val="bottom"/>
          </w:tcPr>
          <w:p w14:paraId="429A53C3" w14:textId="77777777" w:rsidR="00013C9D" w:rsidRPr="00013C9D" w:rsidRDefault="00013C9D" w:rsidP="00013C9D">
            <w:pPr>
              <w:contextualSpacing/>
              <w:rPr>
                <w:rFonts w:ascii="Arial" w:hAnsi="Arial" w:cs="Arial"/>
                <w:color w:val="000000" w:themeColor="text1"/>
                <w:sz w:val="17"/>
                <w:szCs w:val="17"/>
              </w:rPr>
            </w:pPr>
            <w:r w:rsidRPr="00013C9D">
              <w:rPr>
                <w:rFonts w:ascii="Arial" w:hAnsi="Arial" w:cs="Arial"/>
                <w:color w:val="000000" w:themeColor="text1"/>
                <w:sz w:val="17"/>
                <w:szCs w:val="17"/>
              </w:rPr>
              <w:t>Standart yaklaşım</w:t>
            </w:r>
          </w:p>
        </w:tc>
        <w:tc>
          <w:tcPr>
            <w:tcW w:w="1296" w:type="dxa"/>
            <w:tcBorders>
              <w:top w:val="nil"/>
              <w:left w:val="nil"/>
              <w:bottom w:val="nil"/>
              <w:right w:val="nil"/>
            </w:tcBorders>
            <w:shd w:val="clear" w:color="auto" w:fill="auto"/>
            <w:vAlign w:val="bottom"/>
          </w:tcPr>
          <w:p w14:paraId="358C2A65" w14:textId="7B526855"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488.507</w:t>
            </w:r>
          </w:p>
        </w:tc>
        <w:tc>
          <w:tcPr>
            <w:tcW w:w="0" w:type="auto"/>
            <w:tcBorders>
              <w:top w:val="nil"/>
              <w:left w:val="nil"/>
              <w:bottom w:val="nil"/>
              <w:right w:val="nil"/>
            </w:tcBorders>
            <w:shd w:val="clear" w:color="auto" w:fill="auto"/>
            <w:vAlign w:val="bottom"/>
          </w:tcPr>
          <w:p w14:paraId="5D433444" w14:textId="0C5FBFE6"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301.123</w:t>
            </w:r>
          </w:p>
        </w:tc>
        <w:tc>
          <w:tcPr>
            <w:tcW w:w="1648" w:type="dxa"/>
            <w:tcBorders>
              <w:top w:val="nil"/>
              <w:left w:val="nil"/>
              <w:bottom w:val="nil"/>
              <w:right w:val="nil"/>
            </w:tcBorders>
            <w:shd w:val="clear" w:color="auto" w:fill="auto"/>
            <w:vAlign w:val="bottom"/>
          </w:tcPr>
          <w:p w14:paraId="7638EACB" w14:textId="1E97FDCD"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39.081</w:t>
            </w:r>
          </w:p>
        </w:tc>
      </w:tr>
      <w:tr w:rsidR="00013C9D" w:rsidRPr="00013C9D" w14:paraId="7644CCAC" w14:textId="77777777" w:rsidTr="007C5974">
        <w:trPr>
          <w:cantSplit/>
        </w:trPr>
        <w:tc>
          <w:tcPr>
            <w:tcW w:w="0" w:type="auto"/>
            <w:tcBorders>
              <w:top w:val="nil"/>
              <w:left w:val="nil"/>
              <w:bottom w:val="nil"/>
              <w:right w:val="nil"/>
            </w:tcBorders>
            <w:shd w:val="clear" w:color="auto" w:fill="auto"/>
          </w:tcPr>
          <w:p w14:paraId="5798C87A"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18</w:t>
            </w:r>
          </w:p>
        </w:tc>
        <w:tc>
          <w:tcPr>
            <w:tcW w:w="4553" w:type="dxa"/>
            <w:tcBorders>
              <w:top w:val="nil"/>
              <w:left w:val="nil"/>
              <w:bottom w:val="nil"/>
              <w:right w:val="nil"/>
            </w:tcBorders>
            <w:shd w:val="clear" w:color="auto" w:fill="auto"/>
            <w:vAlign w:val="bottom"/>
          </w:tcPr>
          <w:p w14:paraId="1B4FD22E" w14:textId="77777777" w:rsidR="00013C9D" w:rsidRPr="00013C9D" w:rsidRDefault="00013C9D" w:rsidP="00013C9D">
            <w:pPr>
              <w:contextualSpacing/>
              <w:rPr>
                <w:rFonts w:ascii="Arial" w:hAnsi="Arial" w:cs="Arial"/>
                <w:color w:val="000000" w:themeColor="text1"/>
                <w:sz w:val="17"/>
                <w:szCs w:val="17"/>
              </w:rPr>
            </w:pPr>
            <w:r w:rsidRPr="00013C9D">
              <w:rPr>
                <w:rFonts w:ascii="Arial" w:hAnsi="Arial" w:cs="Arial"/>
                <w:color w:val="000000" w:themeColor="text1"/>
                <w:sz w:val="17"/>
                <w:szCs w:val="17"/>
              </w:rPr>
              <w:t>İçsel model yaklaşımları</w:t>
            </w:r>
          </w:p>
        </w:tc>
        <w:tc>
          <w:tcPr>
            <w:tcW w:w="1296" w:type="dxa"/>
            <w:tcBorders>
              <w:top w:val="nil"/>
              <w:left w:val="nil"/>
              <w:bottom w:val="nil"/>
              <w:right w:val="nil"/>
            </w:tcBorders>
            <w:shd w:val="clear" w:color="auto" w:fill="auto"/>
          </w:tcPr>
          <w:p w14:paraId="603EF631" w14:textId="24C0CB05"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0" w:type="auto"/>
            <w:tcBorders>
              <w:top w:val="nil"/>
              <w:left w:val="nil"/>
              <w:bottom w:val="nil"/>
              <w:right w:val="nil"/>
            </w:tcBorders>
            <w:shd w:val="clear" w:color="auto" w:fill="auto"/>
          </w:tcPr>
          <w:p w14:paraId="6A779A94" w14:textId="1775D473" w:rsidR="00013C9D" w:rsidRPr="00013C9D" w:rsidRDefault="00013C9D" w:rsidP="00013C9D">
            <w:pPr>
              <w:jc w:val="right"/>
              <w:rPr>
                <w:rFonts w:ascii="Arial" w:hAnsi="Arial" w:cs="Arial"/>
                <w:color w:val="000000" w:themeColor="text1"/>
                <w:sz w:val="17"/>
                <w:szCs w:val="17"/>
              </w:rPr>
            </w:pPr>
            <w:r w:rsidRPr="00013C9D">
              <w:rPr>
                <w:rFonts w:ascii="Arial" w:hAnsi="Arial" w:cs="Arial"/>
                <w:color w:val="000000"/>
                <w:sz w:val="17"/>
                <w:szCs w:val="17"/>
              </w:rPr>
              <w:t>-</w:t>
            </w:r>
          </w:p>
        </w:tc>
        <w:tc>
          <w:tcPr>
            <w:tcW w:w="1648" w:type="dxa"/>
            <w:tcBorders>
              <w:top w:val="nil"/>
              <w:left w:val="nil"/>
              <w:bottom w:val="nil"/>
              <w:right w:val="nil"/>
            </w:tcBorders>
            <w:shd w:val="clear" w:color="auto" w:fill="auto"/>
          </w:tcPr>
          <w:p w14:paraId="0972055F" w14:textId="1E640DEE"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r>
      <w:tr w:rsidR="00013C9D" w:rsidRPr="00013C9D" w14:paraId="02AF37CA" w14:textId="77777777" w:rsidTr="007C5974">
        <w:trPr>
          <w:cantSplit/>
        </w:trPr>
        <w:tc>
          <w:tcPr>
            <w:tcW w:w="0" w:type="auto"/>
            <w:tcBorders>
              <w:top w:val="nil"/>
              <w:left w:val="nil"/>
              <w:bottom w:val="nil"/>
              <w:right w:val="nil"/>
            </w:tcBorders>
            <w:shd w:val="clear" w:color="auto" w:fill="auto"/>
          </w:tcPr>
          <w:p w14:paraId="486CE768"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19</w:t>
            </w:r>
          </w:p>
        </w:tc>
        <w:tc>
          <w:tcPr>
            <w:tcW w:w="4553" w:type="dxa"/>
            <w:tcBorders>
              <w:top w:val="nil"/>
              <w:left w:val="nil"/>
              <w:bottom w:val="nil"/>
              <w:right w:val="nil"/>
            </w:tcBorders>
            <w:shd w:val="clear" w:color="auto" w:fill="auto"/>
            <w:vAlign w:val="bottom"/>
          </w:tcPr>
          <w:p w14:paraId="14F6639D" w14:textId="77777777" w:rsidR="00013C9D" w:rsidRPr="00013C9D" w:rsidRDefault="00013C9D" w:rsidP="00013C9D">
            <w:pPr>
              <w:contextualSpacing/>
              <w:rPr>
                <w:rFonts w:ascii="Arial" w:hAnsi="Arial" w:cs="Arial"/>
                <w:color w:val="000000" w:themeColor="text1"/>
                <w:sz w:val="17"/>
                <w:szCs w:val="17"/>
              </w:rPr>
            </w:pPr>
            <w:proofErr w:type="spellStart"/>
            <w:r w:rsidRPr="00013C9D">
              <w:rPr>
                <w:rFonts w:ascii="Arial" w:hAnsi="Arial" w:cs="Arial"/>
                <w:color w:val="000000" w:themeColor="text1"/>
                <w:sz w:val="17"/>
                <w:szCs w:val="17"/>
              </w:rPr>
              <w:t>Operasyonel</w:t>
            </w:r>
            <w:proofErr w:type="spellEnd"/>
            <w:r w:rsidRPr="00013C9D">
              <w:rPr>
                <w:rFonts w:ascii="Arial" w:hAnsi="Arial" w:cs="Arial"/>
                <w:color w:val="000000" w:themeColor="text1"/>
                <w:sz w:val="17"/>
                <w:szCs w:val="17"/>
              </w:rPr>
              <w:t xml:space="preserve"> risk</w:t>
            </w:r>
          </w:p>
        </w:tc>
        <w:tc>
          <w:tcPr>
            <w:tcW w:w="1296" w:type="dxa"/>
            <w:tcBorders>
              <w:top w:val="nil"/>
              <w:left w:val="nil"/>
              <w:bottom w:val="nil"/>
              <w:right w:val="nil"/>
            </w:tcBorders>
            <w:shd w:val="clear" w:color="auto" w:fill="auto"/>
          </w:tcPr>
          <w:p w14:paraId="4B5847EA" w14:textId="157BF9C3" w:rsidR="00013C9D" w:rsidRPr="00013C9D" w:rsidRDefault="00013C9D" w:rsidP="00013C9D">
            <w:pPr>
              <w:jc w:val="right"/>
              <w:rPr>
                <w:rFonts w:ascii="Arial" w:hAnsi="Arial" w:cs="Arial"/>
                <w:color w:val="000000"/>
                <w:sz w:val="17"/>
                <w:szCs w:val="17"/>
              </w:rPr>
            </w:pPr>
            <w:r w:rsidRPr="00013C9D">
              <w:rPr>
                <w:rFonts w:ascii="Arial" w:hAnsi="Arial" w:cs="Arial"/>
                <w:sz w:val="17"/>
                <w:szCs w:val="17"/>
              </w:rPr>
              <w:t>2.342.44</w:t>
            </w:r>
            <w:r w:rsidR="007A0D34">
              <w:rPr>
                <w:rFonts w:ascii="Arial" w:hAnsi="Arial" w:cs="Arial"/>
                <w:sz w:val="17"/>
                <w:szCs w:val="17"/>
              </w:rPr>
              <w:t>9</w:t>
            </w:r>
          </w:p>
        </w:tc>
        <w:tc>
          <w:tcPr>
            <w:tcW w:w="0" w:type="auto"/>
            <w:tcBorders>
              <w:top w:val="nil"/>
              <w:left w:val="nil"/>
              <w:bottom w:val="nil"/>
              <w:right w:val="nil"/>
            </w:tcBorders>
            <w:shd w:val="clear" w:color="auto" w:fill="auto"/>
            <w:vAlign w:val="bottom"/>
          </w:tcPr>
          <w:p w14:paraId="14CBB999" w14:textId="43780D18" w:rsidR="00013C9D" w:rsidRPr="00013C9D" w:rsidRDefault="00013C9D" w:rsidP="00013C9D">
            <w:pPr>
              <w:jc w:val="right"/>
              <w:rPr>
                <w:rFonts w:ascii="Arial" w:hAnsi="Arial" w:cs="Arial"/>
                <w:color w:val="000000" w:themeColor="text1"/>
                <w:sz w:val="17"/>
                <w:szCs w:val="17"/>
              </w:rPr>
            </w:pPr>
            <w:r w:rsidRPr="00013C9D">
              <w:rPr>
                <w:rFonts w:ascii="Arial" w:hAnsi="Arial" w:cs="Arial"/>
                <w:color w:val="000000"/>
                <w:sz w:val="17"/>
                <w:szCs w:val="17"/>
              </w:rPr>
              <w:t>1.998.734</w:t>
            </w:r>
          </w:p>
        </w:tc>
        <w:tc>
          <w:tcPr>
            <w:tcW w:w="1648" w:type="dxa"/>
            <w:tcBorders>
              <w:top w:val="nil"/>
              <w:left w:val="nil"/>
              <w:bottom w:val="nil"/>
              <w:right w:val="nil"/>
            </w:tcBorders>
            <w:shd w:val="clear" w:color="auto" w:fill="auto"/>
          </w:tcPr>
          <w:p w14:paraId="669BD109" w14:textId="022DB793" w:rsidR="00013C9D" w:rsidRPr="00013C9D" w:rsidRDefault="00013C9D" w:rsidP="00013C9D">
            <w:pPr>
              <w:jc w:val="right"/>
              <w:rPr>
                <w:rFonts w:ascii="Arial" w:hAnsi="Arial" w:cs="Arial"/>
                <w:color w:val="000000"/>
                <w:sz w:val="17"/>
                <w:szCs w:val="17"/>
              </w:rPr>
            </w:pPr>
            <w:r w:rsidRPr="00013C9D">
              <w:rPr>
                <w:rFonts w:ascii="Arial" w:hAnsi="Arial" w:cs="Arial"/>
                <w:sz w:val="17"/>
                <w:szCs w:val="17"/>
              </w:rPr>
              <w:t>187.396</w:t>
            </w:r>
          </w:p>
        </w:tc>
      </w:tr>
      <w:tr w:rsidR="00013C9D" w:rsidRPr="00013C9D" w14:paraId="19B14A0A" w14:textId="77777777" w:rsidTr="007C5974">
        <w:trPr>
          <w:cantSplit/>
        </w:trPr>
        <w:tc>
          <w:tcPr>
            <w:tcW w:w="0" w:type="auto"/>
            <w:tcBorders>
              <w:top w:val="nil"/>
              <w:left w:val="nil"/>
              <w:bottom w:val="nil"/>
              <w:right w:val="nil"/>
            </w:tcBorders>
            <w:shd w:val="clear" w:color="auto" w:fill="auto"/>
          </w:tcPr>
          <w:p w14:paraId="16FBFAFB"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20</w:t>
            </w:r>
          </w:p>
        </w:tc>
        <w:tc>
          <w:tcPr>
            <w:tcW w:w="4553" w:type="dxa"/>
            <w:tcBorders>
              <w:top w:val="nil"/>
              <w:left w:val="nil"/>
              <w:bottom w:val="nil"/>
              <w:right w:val="nil"/>
            </w:tcBorders>
            <w:shd w:val="clear" w:color="auto" w:fill="auto"/>
            <w:vAlign w:val="bottom"/>
          </w:tcPr>
          <w:p w14:paraId="5BD8244F" w14:textId="77777777" w:rsidR="00013C9D" w:rsidRPr="00013C9D" w:rsidRDefault="00013C9D" w:rsidP="00013C9D">
            <w:pPr>
              <w:contextualSpacing/>
              <w:rPr>
                <w:rFonts w:ascii="Arial" w:hAnsi="Arial" w:cs="Arial"/>
                <w:color w:val="000000" w:themeColor="text1"/>
                <w:sz w:val="17"/>
                <w:szCs w:val="17"/>
              </w:rPr>
            </w:pPr>
            <w:r w:rsidRPr="00013C9D">
              <w:rPr>
                <w:rFonts w:ascii="Arial" w:hAnsi="Arial" w:cs="Arial"/>
                <w:color w:val="000000" w:themeColor="text1"/>
                <w:sz w:val="17"/>
                <w:szCs w:val="17"/>
              </w:rPr>
              <w:t>Temel gösterge yaklaşımı</w:t>
            </w:r>
          </w:p>
        </w:tc>
        <w:tc>
          <w:tcPr>
            <w:tcW w:w="1296" w:type="dxa"/>
            <w:tcBorders>
              <w:top w:val="nil"/>
              <w:left w:val="nil"/>
              <w:bottom w:val="nil"/>
              <w:right w:val="nil"/>
            </w:tcBorders>
            <w:shd w:val="clear" w:color="auto" w:fill="auto"/>
          </w:tcPr>
          <w:p w14:paraId="0DF5D33A" w14:textId="38982F93" w:rsidR="00013C9D" w:rsidRPr="00013C9D" w:rsidRDefault="00013C9D" w:rsidP="00013C9D">
            <w:pPr>
              <w:jc w:val="right"/>
              <w:rPr>
                <w:rFonts w:ascii="Arial" w:hAnsi="Arial" w:cs="Arial"/>
                <w:color w:val="000000"/>
                <w:sz w:val="17"/>
                <w:szCs w:val="17"/>
              </w:rPr>
            </w:pPr>
            <w:r w:rsidRPr="00013C9D">
              <w:rPr>
                <w:rFonts w:ascii="Arial" w:hAnsi="Arial" w:cs="Arial"/>
                <w:sz w:val="17"/>
                <w:szCs w:val="17"/>
              </w:rPr>
              <w:t>2.342.44</w:t>
            </w:r>
            <w:r w:rsidR="007A0D34">
              <w:rPr>
                <w:rFonts w:ascii="Arial" w:hAnsi="Arial" w:cs="Arial"/>
                <w:sz w:val="17"/>
                <w:szCs w:val="17"/>
              </w:rPr>
              <w:t>9</w:t>
            </w:r>
          </w:p>
        </w:tc>
        <w:tc>
          <w:tcPr>
            <w:tcW w:w="0" w:type="auto"/>
            <w:tcBorders>
              <w:top w:val="nil"/>
              <w:left w:val="nil"/>
              <w:bottom w:val="nil"/>
              <w:right w:val="nil"/>
            </w:tcBorders>
            <w:shd w:val="clear" w:color="auto" w:fill="auto"/>
            <w:vAlign w:val="bottom"/>
          </w:tcPr>
          <w:p w14:paraId="2AB51A75" w14:textId="2D6A4F90" w:rsidR="00013C9D" w:rsidRPr="00013C9D" w:rsidRDefault="00013C9D" w:rsidP="00013C9D">
            <w:pPr>
              <w:jc w:val="right"/>
              <w:rPr>
                <w:rFonts w:ascii="Arial" w:hAnsi="Arial" w:cs="Arial"/>
                <w:color w:val="000000" w:themeColor="text1"/>
                <w:sz w:val="17"/>
                <w:szCs w:val="17"/>
              </w:rPr>
            </w:pPr>
            <w:r w:rsidRPr="00013C9D">
              <w:rPr>
                <w:rFonts w:ascii="Arial" w:hAnsi="Arial" w:cs="Arial"/>
                <w:color w:val="000000"/>
                <w:sz w:val="17"/>
                <w:szCs w:val="17"/>
              </w:rPr>
              <w:t>1.998.734</w:t>
            </w:r>
          </w:p>
        </w:tc>
        <w:tc>
          <w:tcPr>
            <w:tcW w:w="1648" w:type="dxa"/>
            <w:tcBorders>
              <w:top w:val="nil"/>
              <w:left w:val="nil"/>
              <w:bottom w:val="nil"/>
              <w:right w:val="nil"/>
            </w:tcBorders>
            <w:shd w:val="clear" w:color="auto" w:fill="auto"/>
          </w:tcPr>
          <w:p w14:paraId="00C4D1CD" w14:textId="2EE832A8" w:rsidR="00013C9D" w:rsidRPr="00013C9D" w:rsidRDefault="00013C9D" w:rsidP="00013C9D">
            <w:pPr>
              <w:jc w:val="right"/>
              <w:rPr>
                <w:rFonts w:ascii="Arial" w:hAnsi="Arial" w:cs="Arial"/>
                <w:color w:val="000000"/>
                <w:sz w:val="17"/>
                <w:szCs w:val="17"/>
              </w:rPr>
            </w:pPr>
            <w:r w:rsidRPr="00013C9D">
              <w:rPr>
                <w:rFonts w:ascii="Arial" w:hAnsi="Arial" w:cs="Arial"/>
                <w:sz w:val="17"/>
                <w:szCs w:val="17"/>
              </w:rPr>
              <w:t>187.396</w:t>
            </w:r>
          </w:p>
        </w:tc>
      </w:tr>
      <w:tr w:rsidR="00013C9D" w:rsidRPr="00013C9D" w14:paraId="2B52C448" w14:textId="77777777" w:rsidTr="007C5974">
        <w:trPr>
          <w:cantSplit/>
        </w:trPr>
        <w:tc>
          <w:tcPr>
            <w:tcW w:w="0" w:type="auto"/>
            <w:tcBorders>
              <w:top w:val="nil"/>
              <w:left w:val="nil"/>
              <w:bottom w:val="nil"/>
              <w:right w:val="nil"/>
            </w:tcBorders>
            <w:shd w:val="clear" w:color="auto" w:fill="auto"/>
          </w:tcPr>
          <w:p w14:paraId="41722DB0"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21</w:t>
            </w:r>
          </w:p>
        </w:tc>
        <w:tc>
          <w:tcPr>
            <w:tcW w:w="4553" w:type="dxa"/>
            <w:tcBorders>
              <w:top w:val="nil"/>
              <w:left w:val="nil"/>
              <w:bottom w:val="nil"/>
              <w:right w:val="nil"/>
            </w:tcBorders>
            <w:shd w:val="clear" w:color="auto" w:fill="auto"/>
            <w:vAlign w:val="bottom"/>
          </w:tcPr>
          <w:p w14:paraId="544F85ED" w14:textId="77777777" w:rsidR="00013C9D" w:rsidRPr="00013C9D" w:rsidRDefault="00013C9D" w:rsidP="00013C9D">
            <w:pPr>
              <w:contextualSpacing/>
              <w:rPr>
                <w:rFonts w:ascii="Arial" w:hAnsi="Arial" w:cs="Arial"/>
                <w:color w:val="000000" w:themeColor="text1"/>
                <w:sz w:val="17"/>
                <w:szCs w:val="17"/>
              </w:rPr>
            </w:pPr>
            <w:r w:rsidRPr="00013C9D">
              <w:rPr>
                <w:rFonts w:ascii="Arial" w:hAnsi="Arial" w:cs="Arial"/>
                <w:color w:val="000000" w:themeColor="text1"/>
                <w:sz w:val="17"/>
                <w:szCs w:val="17"/>
              </w:rPr>
              <w:t>Standart yaklaşım</w:t>
            </w:r>
          </w:p>
        </w:tc>
        <w:tc>
          <w:tcPr>
            <w:tcW w:w="1296" w:type="dxa"/>
            <w:tcBorders>
              <w:top w:val="nil"/>
              <w:left w:val="nil"/>
              <w:bottom w:val="nil"/>
              <w:right w:val="nil"/>
            </w:tcBorders>
            <w:shd w:val="clear" w:color="auto" w:fill="auto"/>
          </w:tcPr>
          <w:p w14:paraId="09D1B41C" w14:textId="247BF1BB"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0" w:type="auto"/>
            <w:tcBorders>
              <w:top w:val="nil"/>
              <w:left w:val="nil"/>
              <w:bottom w:val="nil"/>
              <w:right w:val="nil"/>
            </w:tcBorders>
            <w:shd w:val="clear" w:color="auto" w:fill="auto"/>
          </w:tcPr>
          <w:p w14:paraId="4CF755EF" w14:textId="38016FA5" w:rsidR="00013C9D" w:rsidRPr="00013C9D" w:rsidRDefault="00013C9D" w:rsidP="00013C9D">
            <w:pPr>
              <w:jc w:val="right"/>
              <w:rPr>
                <w:rFonts w:ascii="Arial" w:hAnsi="Arial" w:cs="Arial"/>
                <w:sz w:val="17"/>
                <w:szCs w:val="17"/>
              </w:rPr>
            </w:pPr>
            <w:r w:rsidRPr="00013C9D">
              <w:rPr>
                <w:rFonts w:ascii="Arial" w:hAnsi="Arial" w:cs="Arial"/>
                <w:color w:val="000000"/>
                <w:sz w:val="17"/>
                <w:szCs w:val="17"/>
              </w:rPr>
              <w:t>-</w:t>
            </w:r>
          </w:p>
        </w:tc>
        <w:tc>
          <w:tcPr>
            <w:tcW w:w="1648" w:type="dxa"/>
            <w:tcBorders>
              <w:top w:val="nil"/>
              <w:left w:val="nil"/>
              <w:bottom w:val="nil"/>
              <w:right w:val="nil"/>
            </w:tcBorders>
            <w:shd w:val="clear" w:color="auto" w:fill="auto"/>
          </w:tcPr>
          <w:p w14:paraId="47A8A1C4" w14:textId="3C3F9844"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r>
      <w:tr w:rsidR="00013C9D" w:rsidRPr="00013C9D" w14:paraId="4BED5CAB" w14:textId="77777777" w:rsidTr="007C5974">
        <w:trPr>
          <w:cantSplit/>
        </w:trPr>
        <w:tc>
          <w:tcPr>
            <w:tcW w:w="0" w:type="auto"/>
            <w:tcBorders>
              <w:top w:val="nil"/>
              <w:left w:val="nil"/>
              <w:bottom w:val="nil"/>
              <w:right w:val="nil"/>
            </w:tcBorders>
            <w:shd w:val="clear" w:color="auto" w:fill="auto"/>
          </w:tcPr>
          <w:p w14:paraId="2140BD19"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22</w:t>
            </w:r>
          </w:p>
        </w:tc>
        <w:tc>
          <w:tcPr>
            <w:tcW w:w="4553" w:type="dxa"/>
            <w:tcBorders>
              <w:top w:val="nil"/>
              <w:left w:val="nil"/>
              <w:bottom w:val="nil"/>
              <w:right w:val="nil"/>
            </w:tcBorders>
            <w:shd w:val="clear" w:color="auto" w:fill="auto"/>
            <w:vAlign w:val="bottom"/>
          </w:tcPr>
          <w:p w14:paraId="4BA331BC" w14:textId="77777777" w:rsidR="00013C9D" w:rsidRPr="00013C9D" w:rsidRDefault="00013C9D" w:rsidP="00013C9D">
            <w:pPr>
              <w:contextualSpacing/>
              <w:rPr>
                <w:rFonts w:ascii="Arial" w:hAnsi="Arial" w:cs="Arial"/>
                <w:color w:val="000000" w:themeColor="text1"/>
                <w:sz w:val="17"/>
                <w:szCs w:val="17"/>
              </w:rPr>
            </w:pPr>
            <w:r w:rsidRPr="00013C9D">
              <w:rPr>
                <w:rFonts w:ascii="Arial" w:hAnsi="Arial" w:cs="Arial"/>
                <w:color w:val="000000" w:themeColor="text1"/>
                <w:sz w:val="17"/>
                <w:szCs w:val="17"/>
              </w:rPr>
              <w:t>İleri ölçüm yaklaşımı</w:t>
            </w:r>
          </w:p>
        </w:tc>
        <w:tc>
          <w:tcPr>
            <w:tcW w:w="1296" w:type="dxa"/>
            <w:tcBorders>
              <w:top w:val="nil"/>
              <w:left w:val="nil"/>
              <w:bottom w:val="nil"/>
              <w:right w:val="nil"/>
            </w:tcBorders>
            <w:shd w:val="clear" w:color="auto" w:fill="auto"/>
          </w:tcPr>
          <w:p w14:paraId="4EB7E857" w14:textId="41F54B5B"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0" w:type="auto"/>
            <w:tcBorders>
              <w:top w:val="nil"/>
              <w:left w:val="nil"/>
              <w:bottom w:val="nil"/>
              <w:right w:val="nil"/>
            </w:tcBorders>
            <w:shd w:val="clear" w:color="auto" w:fill="auto"/>
          </w:tcPr>
          <w:p w14:paraId="005932CB" w14:textId="652F12E5" w:rsidR="00013C9D" w:rsidRPr="00013C9D" w:rsidRDefault="00013C9D" w:rsidP="00013C9D">
            <w:pPr>
              <w:jc w:val="right"/>
              <w:rPr>
                <w:rFonts w:ascii="Arial" w:hAnsi="Arial" w:cs="Arial"/>
                <w:sz w:val="17"/>
                <w:szCs w:val="17"/>
              </w:rPr>
            </w:pPr>
            <w:r w:rsidRPr="00013C9D">
              <w:rPr>
                <w:rFonts w:ascii="Arial" w:hAnsi="Arial" w:cs="Arial"/>
                <w:color w:val="000000"/>
                <w:sz w:val="17"/>
                <w:szCs w:val="17"/>
              </w:rPr>
              <w:t>-</w:t>
            </w:r>
          </w:p>
        </w:tc>
        <w:tc>
          <w:tcPr>
            <w:tcW w:w="1648" w:type="dxa"/>
            <w:tcBorders>
              <w:top w:val="nil"/>
              <w:left w:val="nil"/>
              <w:bottom w:val="nil"/>
              <w:right w:val="nil"/>
            </w:tcBorders>
            <w:shd w:val="clear" w:color="auto" w:fill="auto"/>
          </w:tcPr>
          <w:p w14:paraId="78FE3969" w14:textId="6EC132A8"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r>
      <w:tr w:rsidR="00013C9D" w:rsidRPr="00013C9D" w14:paraId="3AB01066" w14:textId="77777777" w:rsidTr="007C5974">
        <w:trPr>
          <w:cantSplit/>
        </w:trPr>
        <w:tc>
          <w:tcPr>
            <w:tcW w:w="0" w:type="auto"/>
            <w:tcBorders>
              <w:top w:val="nil"/>
              <w:left w:val="nil"/>
              <w:bottom w:val="nil"/>
              <w:right w:val="nil"/>
            </w:tcBorders>
            <w:shd w:val="clear" w:color="auto" w:fill="auto"/>
          </w:tcPr>
          <w:p w14:paraId="6C08E728"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23</w:t>
            </w:r>
          </w:p>
        </w:tc>
        <w:tc>
          <w:tcPr>
            <w:tcW w:w="4553" w:type="dxa"/>
            <w:tcBorders>
              <w:top w:val="nil"/>
              <w:left w:val="nil"/>
              <w:bottom w:val="nil"/>
              <w:right w:val="nil"/>
            </w:tcBorders>
            <w:shd w:val="clear" w:color="auto" w:fill="auto"/>
            <w:vAlign w:val="bottom"/>
          </w:tcPr>
          <w:p w14:paraId="2C98DDF9" w14:textId="77777777" w:rsidR="00013C9D" w:rsidRPr="00013C9D" w:rsidRDefault="00013C9D" w:rsidP="00013C9D">
            <w:pPr>
              <w:contextualSpacing/>
              <w:rPr>
                <w:rFonts w:ascii="Arial" w:hAnsi="Arial" w:cs="Arial"/>
                <w:color w:val="000000" w:themeColor="text1"/>
                <w:sz w:val="17"/>
                <w:szCs w:val="17"/>
              </w:rPr>
            </w:pPr>
            <w:proofErr w:type="spellStart"/>
            <w:r w:rsidRPr="00013C9D">
              <w:rPr>
                <w:rFonts w:ascii="Arial" w:hAnsi="Arial" w:cs="Arial"/>
                <w:color w:val="000000" w:themeColor="text1"/>
                <w:sz w:val="17"/>
                <w:szCs w:val="17"/>
              </w:rPr>
              <w:t>Özkaynaklardan</w:t>
            </w:r>
            <w:proofErr w:type="spellEnd"/>
            <w:r w:rsidRPr="00013C9D">
              <w:rPr>
                <w:rFonts w:ascii="Arial" w:hAnsi="Arial" w:cs="Arial"/>
                <w:color w:val="000000" w:themeColor="text1"/>
                <w:sz w:val="17"/>
                <w:szCs w:val="17"/>
              </w:rPr>
              <w:t xml:space="preserve"> indirim eşiklerinin altındaki tutarlar (%250 risk ağırlığına tabi)</w:t>
            </w:r>
          </w:p>
        </w:tc>
        <w:tc>
          <w:tcPr>
            <w:tcW w:w="1296" w:type="dxa"/>
            <w:tcBorders>
              <w:top w:val="nil"/>
              <w:left w:val="nil"/>
              <w:bottom w:val="nil"/>
              <w:right w:val="nil"/>
            </w:tcBorders>
            <w:shd w:val="clear" w:color="auto" w:fill="auto"/>
          </w:tcPr>
          <w:p w14:paraId="7F88576B" w14:textId="7A58B347"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0" w:type="auto"/>
            <w:tcBorders>
              <w:top w:val="nil"/>
              <w:left w:val="nil"/>
              <w:bottom w:val="nil"/>
              <w:right w:val="nil"/>
            </w:tcBorders>
            <w:shd w:val="clear" w:color="auto" w:fill="auto"/>
          </w:tcPr>
          <w:p w14:paraId="2C8EAC64" w14:textId="1E8F2606" w:rsidR="00013C9D" w:rsidRPr="00013C9D" w:rsidRDefault="00013C9D" w:rsidP="00013C9D">
            <w:pPr>
              <w:jc w:val="right"/>
              <w:rPr>
                <w:rFonts w:ascii="Arial" w:hAnsi="Arial" w:cs="Arial"/>
                <w:sz w:val="17"/>
                <w:szCs w:val="17"/>
              </w:rPr>
            </w:pPr>
            <w:r w:rsidRPr="00013C9D">
              <w:rPr>
                <w:rFonts w:ascii="Arial" w:hAnsi="Arial" w:cs="Arial"/>
                <w:color w:val="000000"/>
                <w:sz w:val="17"/>
                <w:szCs w:val="17"/>
              </w:rPr>
              <w:t>-</w:t>
            </w:r>
          </w:p>
        </w:tc>
        <w:tc>
          <w:tcPr>
            <w:tcW w:w="1648" w:type="dxa"/>
            <w:tcBorders>
              <w:top w:val="nil"/>
              <w:left w:val="nil"/>
              <w:bottom w:val="nil"/>
              <w:right w:val="nil"/>
            </w:tcBorders>
            <w:shd w:val="clear" w:color="auto" w:fill="auto"/>
          </w:tcPr>
          <w:p w14:paraId="7878505E" w14:textId="04C13B97"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r>
      <w:tr w:rsidR="00013C9D" w:rsidRPr="00013C9D" w14:paraId="5CFE7F97" w14:textId="77777777" w:rsidTr="007C5974">
        <w:trPr>
          <w:cantSplit/>
        </w:trPr>
        <w:tc>
          <w:tcPr>
            <w:tcW w:w="0" w:type="auto"/>
            <w:tcBorders>
              <w:top w:val="nil"/>
              <w:left w:val="nil"/>
              <w:bottom w:val="nil"/>
              <w:right w:val="nil"/>
            </w:tcBorders>
            <w:shd w:val="clear" w:color="auto" w:fill="auto"/>
          </w:tcPr>
          <w:p w14:paraId="0F71E26A" w14:textId="77777777" w:rsidR="00013C9D" w:rsidRPr="00013C9D" w:rsidRDefault="00013C9D" w:rsidP="00013C9D">
            <w:pPr>
              <w:contextualSpacing/>
              <w:jc w:val="both"/>
              <w:rPr>
                <w:rFonts w:ascii="Arial" w:hAnsi="Arial" w:cs="Arial"/>
                <w:color w:val="000000" w:themeColor="text1"/>
                <w:sz w:val="17"/>
                <w:szCs w:val="17"/>
              </w:rPr>
            </w:pPr>
            <w:r w:rsidRPr="00013C9D">
              <w:rPr>
                <w:rFonts w:ascii="Arial" w:hAnsi="Arial" w:cs="Arial"/>
                <w:color w:val="000000" w:themeColor="text1"/>
                <w:sz w:val="17"/>
                <w:szCs w:val="17"/>
              </w:rPr>
              <w:t>24</w:t>
            </w:r>
          </w:p>
        </w:tc>
        <w:tc>
          <w:tcPr>
            <w:tcW w:w="4553" w:type="dxa"/>
            <w:tcBorders>
              <w:top w:val="nil"/>
              <w:left w:val="nil"/>
              <w:bottom w:val="nil"/>
              <w:right w:val="nil"/>
            </w:tcBorders>
            <w:shd w:val="clear" w:color="auto" w:fill="auto"/>
            <w:vAlign w:val="bottom"/>
          </w:tcPr>
          <w:p w14:paraId="1F07A951" w14:textId="77777777" w:rsidR="00013C9D" w:rsidRPr="00013C9D" w:rsidRDefault="00013C9D" w:rsidP="00013C9D">
            <w:pPr>
              <w:contextualSpacing/>
              <w:rPr>
                <w:rFonts w:ascii="Arial" w:hAnsi="Arial" w:cs="Arial"/>
                <w:color w:val="000000" w:themeColor="text1"/>
                <w:sz w:val="17"/>
                <w:szCs w:val="17"/>
              </w:rPr>
            </w:pPr>
            <w:r w:rsidRPr="00013C9D">
              <w:rPr>
                <w:rFonts w:ascii="Arial" w:hAnsi="Arial" w:cs="Arial"/>
                <w:color w:val="000000" w:themeColor="text1"/>
                <w:sz w:val="17"/>
                <w:szCs w:val="17"/>
              </w:rPr>
              <w:t>En düşük değer ayarlamaları</w:t>
            </w:r>
          </w:p>
        </w:tc>
        <w:tc>
          <w:tcPr>
            <w:tcW w:w="1296" w:type="dxa"/>
            <w:tcBorders>
              <w:top w:val="nil"/>
              <w:left w:val="nil"/>
              <w:bottom w:val="nil"/>
              <w:right w:val="nil"/>
            </w:tcBorders>
            <w:shd w:val="clear" w:color="auto" w:fill="auto"/>
          </w:tcPr>
          <w:p w14:paraId="03F753BC" w14:textId="37E2A71A"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c>
          <w:tcPr>
            <w:tcW w:w="0" w:type="auto"/>
            <w:tcBorders>
              <w:top w:val="nil"/>
              <w:left w:val="nil"/>
              <w:bottom w:val="nil"/>
              <w:right w:val="nil"/>
            </w:tcBorders>
            <w:shd w:val="clear" w:color="auto" w:fill="auto"/>
          </w:tcPr>
          <w:p w14:paraId="4253F577" w14:textId="7FB7763A" w:rsidR="00013C9D" w:rsidRPr="00013C9D" w:rsidRDefault="00013C9D" w:rsidP="00013C9D">
            <w:pPr>
              <w:jc w:val="right"/>
              <w:rPr>
                <w:rFonts w:ascii="Arial" w:hAnsi="Arial" w:cs="Arial"/>
                <w:sz w:val="17"/>
                <w:szCs w:val="17"/>
              </w:rPr>
            </w:pPr>
            <w:r w:rsidRPr="00013C9D">
              <w:rPr>
                <w:rFonts w:ascii="Arial" w:hAnsi="Arial" w:cs="Arial"/>
                <w:color w:val="000000"/>
                <w:sz w:val="17"/>
                <w:szCs w:val="17"/>
              </w:rPr>
              <w:t>-</w:t>
            </w:r>
          </w:p>
        </w:tc>
        <w:tc>
          <w:tcPr>
            <w:tcW w:w="1648" w:type="dxa"/>
            <w:tcBorders>
              <w:top w:val="nil"/>
              <w:left w:val="nil"/>
              <w:bottom w:val="nil"/>
              <w:right w:val="nil"/>
            </w:tcBorders>
            <w:shd w:val="clear" w:color="auto" w:fill="auto"/>
          </w:tcPr>
          <w:p w14:paraId="29FCA97A" w14:textId="0417BA58" w:rsidR="00013C9D" w:rsidRPr="00013C9D" w:rsidRDefault="00013C9D" w:rsidP="00013C9D">
            <w:pPr>
              <w:jc w:val="right"/>
              <w:rPr>
                <w:rFonts w:ascii="Arial" w:hAnsi="Arial" w:cs="Arial"/>
                <w:color w:val="000000"/>
                <w:sz w:val="17"/>
                <w:szCs w:val="17"/>
              </w:rPr>
            </w:pPr>
            <w:r w:rsidRPr="00013C9D">
              <w:rPr>
                <w:rFonts w:ascii="Arial" w:hAnsi="Arial" w:cs="Arial"/>
                <w:color w:val="000000"/>
                <w:sz w:val="17"/>
                <w:szCs w:val="17"/>
              </w:rPr>
              <w:t>-</w:t>
            </w:r>
          </w:p>
        </w:tc>
      </w:tr>
      <w:tr w:rsidR="00241E9E" w:rsidRPr="00013C9D" w14:paraId="639CBBA6" w14:textId="77777777" w:rsidTr="007C5974">
        <w:trPr>
          <w:cantSplit/>
        </w:trPr>
        <w:tc>
          <w:tcPr>
            <w:tcW w:w="0" w:type="auto"/>
            <w:tcBorders>
              <w:top w:val="nil"/>
              <w:left w:val="nil"/>
              <w:bottom w:val="single" w:sz="4" w:space="0" w:color="auto"/>
              <w:right w:val="nil"/>
            </w:tcBorders>
            <w:shd w:val="clear" w:color="auto" w:fill="auto"/>
          </w:tcPr>
          <w:p w14:paraId="2A71AEA1" w14:textId="77777777" w:rsidR="00241E9E" w:rsidRPr="00013C9D" w:rsidRDefault="00241E9E" w:rsidP="00241E9E">
            <w:pPr>
              <w:contextualSpacing/>
              <w:jc w:val="both"/>
              <w:rPr>
                <w:rFonts w:ascii="Arial" w:hAnsi="Arial" w:cs="Arial"/>
                <w:color w:val="000000" w:themeColor="text1"/>
                <w:sz w:val="17"/>
                <w:szCs w:val="17"/>
              </w:rPr>
            </w:pPr>
          </w:p>
        </w:tc>
        <w:tc>
          <w:tcPr>
            <w:tcW w:w="4553" w:type="dxa"/>
            <w:tcBorders>
              <w:top w:val="nil"/>
              <w:left w:val="nil"/>
              <w:bottom w:val="single" w:sz="4" w:space="0" w:color="auto"/>
              <w:right w:val="nil"/>
            </w:tcBorders>
            <w:shd w:val="clear" w:color="auto" w:fill="auto"/>
          </w:tcPr>
          <w:p w14:paraId="66452A1B" w14:textId="77777777" w:rsidR="00241E9E" w:rsidRPr="00013C9D" w:rsidRDefault="00241E9E" w:rsidP="00241E9E">
            <w:pPr>
              <w:contextualSpacing/>
              <w:rPr>
                <w:rFonts w:ascii="Arial" w:hAnsi="Arial" w:cs="Arial"/>
                <w:color w:val="000000" w:themeColor="text1"/>
                <w:sz w:val="17"/>
                <w:szCs w:val="17"/>
              </w:rPr>
            </w:pPr>
          </w:p>
        </w:tc>
        <w:tc>
          <w:tcPr>
            <w:tcW w:w="1296" w:type="dxa"/>
            <w:tcBorders>
              <w:top w:val="nil"/>
              <w:left w:val="nil"/>
              <w:bottom w:val="single" w:sz="4" w:space="0" w:color="auto"/>
              <w:right w:val="nil"/>
            </w:tcBorders>
            <w:shd w:val="clear" w:color="auto" w:fill="auto"/>
            <w:vAlign w:val="bottom"/>
          </w:tcPr>
          <w:p w14:paraId="066D42ED" w14:textId="77777777" w:rsidR="00241E9E" w:rsidRPr="00013C9D" w:rsidRDefault="00241E9E" w:rsidP="00241E9E">
            <w:pPr>
              <w:jc w:val="right"/>
              <w:rPr>
                <w:rFonts w:ascii="Arial" w:hAnsi="Arial" w:cs="Arial"/>
                <w:color w:val="000000"/>
                <w:sz w:val="17"/>
                <w:szCs w:val="17"/>
              </w:rPr>
            </w:pPr>
          </w:p>
        </w:tc>
        <w:tc>
          <w:tcPr>
            <w:tcW w:w="0" w:type="auto"/>
            <w:tcBorders>
              <w:top w:val="nil"/>
              <w:left w:val="nil"/>
              <w:bottom w:val="single" w:sz="4" w:space="0" w:color="auto"/>
              <w:right w:val="nil"/>
            </w:tcBorders>
            <w:shd w:val="clear" w:color="auto" w:fill="auto"/>
            <w:vAlign w:val="bottom"/>
          </w:tcPr>
          <w:p w14:paraId="28AD2DE7" w14:textId="77777777" w:rsidR="00241E9E" w:rsidRPr="00013C9D" w:rsidRDefault="00241E9E" w:rsidP="00241E9E">
            <w:pPr>
              <w:jc w:val="right"/>
              <w:rPr>
                <w:rFonts w:ascii="Arial" w:hAnsi="Arial" w:cs="Arial"/>
                <w:color w:val="000000"/>
                <w:sz w:val="17"/>
                <w:szCs w:val="17"/>
              </w:rPr>
            </w:pPr>
          </w:p>
        </w:tc>
        <w:tc>
          <w:tcPr>
            <w:tcW w:w="1648" w:type="dxa"/>
            <w:tcBorders>
              <w:top w:val="nil"/>
              <w:left w:val="nil"/>
              <w:bottom w:val="single" w:sz="4" w:space="0" w:color="auto"/>
              <w:right w:val="nil"/>
            </w:tcBorders>
            <w:shd w:val="clear" w:color="auto" w:fill="auto"/>
            <w:vAlign w:val="bottom"/>
          </w:tcPr>
          <w:p w14:paraId="16C6CC6A" w14:textId="77777777" w:rsidR="00241E9E" w:rsidRPr="00013C9D" w:rsidRDefault="00241E9E" w:rsidP="00241E9E">
            <w:pPr>
              <w:jc w:val="right"/>
              <w:rPr>
                <w:rFonts w:ascii="Arial" w:hAnsi="Arial" w:cs="Arial"/>
                <w:color w:val="000000"/>
                <w:sz w:val="17"/>
                <w:szCs w:val="17"/>
              </w:rPr>
            </w:pPr>
          </w:p>
        </w:tc>
      </w:tr>
      <w:tr w:rsidR="00013C9D" w:rsidRPr="00013C9D" w14:paraId="041DFDC9" w14:textId="77777777" w:rsidTr="007C5974">
        <w:trPr>
          <w:cantSplit/>
        </w:trPr>
        <w:tc>
          <w:tcPr>
            <w:tcW w:w="0" w:type="auto"/>
            <w:tcBorders>
              <w:top w:val="single" w:sz="4" w:space="0" w:color="auto"/>
              <w:left w:val="nil"/>
              <w:bottom w:val="double" w:sz="4" w:space="0" w:color="auto"/>
              <w:right w:val="nil"/>
            </w:tcBorders>
            <w:shd w:val="clear" w:color="auto" w:fill="auto"/>
          </w:tcPr>
          <w:p w14:paraId="0ED7B18A" w14:textId="77777777" w:rsidR="00013C9D" w:rsidRPr="00013C9D" w:rsidRDefault="00013C9D" w:rsidP="00013C9D">
            <w:pPr>
              <w:contextualSpacing/>
              <w:jc w:val="both"/>
              <w:rPr>
                <w:rFonts w:ascii="Arial" w:hAnsi="Arial" w:cs="Arial"/>
                <w:b/>
                <w:color w:val="000000" w:themeColor="text1"/>
                <w:sz w:val="17"/>
                <w:szCs w:val="17"/>
              </w:rPr>
            </w:pPr>
            <w:r w:rsidRPr="00013C9D">
              <w:rPr>
                <w:rFonts w:ascii="Arial" w:hAnsi="Arial" w:cs="Arial"/>
                <w:b/>
                <w:color w:val="000000" w:themeColor="text1"/>
                <w:sz w:val="17"/>
                <w:szCs w:val="17"/>
              </w:rPr>
              <w:t>25</w:t>
            </w:r>
          </w:p>
        </w:tc>
        <w:tc>
          <w:tcPr>
            <w:tcW w:w="4553" w:type="dxa"/>
            <w:tcBorders>
              <w:top w:val="single" w:sz="4" w:space="0" w:color="auto"/>
              <w:left w:val="nil"/>
              <w:bottom w:val="double" w:sz="4" w:space="0" w:color="auto"/>
              <w:right w:val="nil"/>
            </w:tcBorders>
            <w:shd w:val="clear" w:color="auto" w:fill="auto"/>
          </w:tcPr>
          <w:p w14:paraId="03C2B3A2" w14:textId="77777777" w:rsidR="00013C9D" w:rsidRPr="00013C9D" w:rsidRDefault="00013C9D" w:rsidP="00013C9D">
            <w:pPr>
              <w:contextualSpacing/>
              <w:rPr>
                <w:rFonts w:ascii="Arial" w:hAnsi="Arial" w:cs="Arial"/>
                <w:b/>
                <w:color w:val="000000" w:themeColor="text1"/>
                <w:sz w:val="17"/>
                <w:szCs w:val="17"/>
              </w:rPr>
            </w:pPr>
            <w:r w:rsidRPr="00013C9D">
              <w:rPr>
                <w:rFonts w:ascii="Arial" w:hAnsi="Arial" w:cs="Arial"/>
                <w:b/>
                <w:color w:val="000000" w:themeColor="text1"/>
                <w:sz w:val="17"/>
                <w:szCs w:val="17"/>
              </w:rPr>
              <w:t>Toplam (1+4+7+8+9+10+11+12+16+19+23+24)</w:t>
            </w:r>
          </w:p>
        </w:tc>
        <w:tc>
          <w:tcPr>
            <w:tcW w:w="1296" w:type="dxa"/>
            <w:tcBorders>
              <w:top w:val="single" w:sz="4" w:space="0" w:color="auto"/>
              <w:left w:val="nil"/>
              <w:bottom w:val="double" w:sz="4" w:space="0" w:color="auto"/>
              <w:right w:val="nil"/>
            </w:tcBorders>
            <w:shd w:val="clear" w:color="auto" w:fill="auto"/>
          </w:tcPr>
          <w:p w14:paraId="5F71FFAD" w14:textId="7A644E26" w:rsidR="00013C9D" w:rsidRPr="00013C9D" w:rsidRDefault="00013C9D" w:rsidP="00013C9D">
            <w:pPr>
              <w:jc w:val="right"/>
              <w:rPr>
                <w:rFonts w:ascii="Arial" w:hAnsi="Arial" w:cs="Arial"/>
                <w:b/>
                <w:sz w:val="17"/>
                <w:szCs w:val="17"/>
              </w:rPr>
            </w:pPr>
            <w:r w:rsidRPr="00013C9D">
              <w:rPr>
                <w:rFonts w:ascii="Arial" w:hAnsi="Arial" w:cs="Arial"/>
                <w:b/>
                <w:sz w:val="17"/>
                <w:szCs w:val="17"/>
              </w:rPr>
              <w:t>25.288.12</w:t>
            </w:r>
            <w:r w:rsidR="007A0D34">
              <w:rPr>
                <w:rFonts w:ascii="Arial" w:hAnsi="Arial" w:cs="Arial"/>
                <w:b/>
                <w:sz w:val="17"/>
                <w:szCs w:val="17"/>
              </w:rPr>
              <w:t>3</w:t>
            </w:r>
          </w:p>
        </w:tc>
        <w:tc>
          <w:tcPr>
            <w:tcW w:w="0" w:type="auto"/>
            <w:tcBorders>
              <w:top w:val="single" w:sz="4" w:space="0" w:color="auto"/>
              <w:left w:val="nil"/>
              <w:bottom w:val="double" w:sz="4" w:space="0" w:color="auto"/>
              <w:right w:val="nil"/>
            </w:tcBorders>
            <w:shd w:val="clear" w:color="auto" w:fill="auto"/>
          </w:tcPr>
          <w:p w14:paraId="336A8809" w14:textId="185F62F4" w:rsidR="00013C9D" w:rsidRPr="00013C9D" w:rsidRDefault="00013C9D" w:rsidP="00013C9D">
            <w:pPr>
              <w:jc w:val="right"/>
              <w:rPr>
                <w:rFonts w:ascii="Arial" w:hAnsi="Arial" w:cs="Arial"/>
                <w:b/>
                <w:sz w:val="17"/>
                <w:szCs w:val="17"/>
              </w:rPr>
            </w:pPr>
            <w:r w:rsidRPr="00013C9D">
              <w:rPr>
                <w:rFonts w:ascii="Arial" w:hAnsi="Arial" w:cs="Arial"/>
                <w:b/>
                <w:sz w:val="17"/>
                <w:szCs w:val="17"/>
              </w:rPr>
              <w:t>23.164.995</w:t>
            </w:r>
          </w:p>
        </w:tc>
        <w:tc>
          <w:tcPr>
            <w:tcW w:w="1648" w:type="dxa"/>
            <w:tcBorders>
              <w:top w:val="single" w:sz="4" w:space="0" w:color="auto"/>
              <w:left w:val="nil"/>
              <w:bottom w:val="double" w:sz="4" w:space="0" w:color="auto"/>
              <w:right w:val="nil"/>
            </w:tcBorders>
            <w:shd w:val="clear" w:color="auto" w:fill="auto"/>
          </w:tcPr>
          <w:p w14:paraId="18F1823C" w14:textId="26BF2B75" w:rsidR="00013C9D" w:rsidRPr="00013C9D" w:rsidRDefault="00013C9D" w:rsidP="00013C9D">
            <w:pPr>
              <w:jc w:val="right"/>
              <w:rPr>
                <w:rFonts w:ascii="Arial" w:hAnsi="Arial" w:cs="Arial"/>
                <w:b/>
                <w:sz w:val="17"/>
                <w:szCs w:val="17"/>
              </w:rPr>
            </w:pPr>
            <w:r w:rsidRPr="00013C9D">
              <w:rPr>
                <w:rFonts w:ascii="Arial" w:hAnsi="Arial" w:cs="Arial"/>
                <w:b/>
                <w:sz w:val="17"/>
                <w:szCs w:val="17"/>
              </w:rPr>
              <w:t>2.023.05</w:t>
            </w:r>
            <w:r w:rsidR="007A0D34">
              <w:rPr>
                <w:rFonts w:ascii="Arial" w:hAnsi="Arial" w:cs="Arial"/>
                <w:b/>
                <w:sz w:val="17"/>
                <w:szCs w:val="17"/>
              </w:rPr>
              <w:t>1</w:t>
            </w:r>
          </w:p>
        </w:tc>
      </w:tr>
    </w:tbl>
    <w:p w14:paraId="3192EC78" w14:textId="77777777" w:rsidR="00241E9E" w:rsidRDefault="00241E9E" w:rsidP="00505D36">
      <w:pPr>
        <w:spacing w:before="120" w:after="120" w:line="240" w:lineRule="exact"/>
        <w:ind w:left="-567"/>
        <w:jc w:val="both"/>
        <w:outlineLvl w:val="1"/>
        <w:rPr>
          <w:rFonts w:ascii="Arial" w:hAnsi="Arial" w:cs="Arial"/>
          <w:b/>
          <w:color w:val="000000" w:themeColor="text1"/>
          <w:sz w:val="20"/>
          <w:szCs w:val="20"/>
        </w:rPr>
      </w:pPr>
    </w:p>
    <w:p w14:paraId="02077B2E" w14:textId="77777777" w:rsidR="00241E9E" w:rsidRDefault="00241E9E">
      <w:pPr>
        <w:rPr>
          <w:rFonts w:ascii="Arial" w:hAnsi="Arial" w:cs="Arial"/>
          <w:b/>
          <w:color w:val="000000" w:themeColor="text1"/>
          <w:sz w:val="20"/>
          <w:szCs w:val="20"/>
        </w:rPr>
      </w:pPr>
      <w:r>
        <w:rPr>
          <w:rFonts w:ascii="Arial" w:hAnsi="Arial" w:cs="Arial"/>
          <w:b/>
          <w:color w:val="000000" w:themeColor="text1"/>
          <w:sz w:val="20"/>
          <w:szCs w:val="20"/>
        </w:rPr>
        <w:br w:type="page"/>
      </w:r>
    </w:p>
    <w:p w14:paraId="147D5395" w14:textId="7269AA41" w:rsidR="00EB2C28" w:rsidRPr="009128F0" w:rsidRDefault="002A4ED7" w:rsidP="00505D36">
      <w:pPr>
        <w:spacing w:before="120" w:after="120" w:line="240" w:lineRule="exact"/>
        <w:ind w:left="-567"/>
        <w:jc w:val="both"/>
        <w:outlineLvl w:val="1"/>
        <w:rPr>
          <w:rFonts w:ascii="Arial" w:hAnsi="Arial" w:cs="Arial"/>
          <w:b/>
          <w:color w:val="000000" w:themeColor="text1"/>
          <w:sz w:val="20"/>
          <w:szCs w:val="20"/>
        </w:rPr>
      </w:pPr>
      <w:r w:rsidRPr="009128F0">
        <w:rPr>
          <w:rFonts w:ascii="Arial" w:hAnsi="Arial" w:cs="Arial"/>
          <w:b/>
          <w:color w:val="000000" w:themeColor="text1"/>
          <w:sz w:val="20"/>
          <w:szCs w:val="20"/>
        </w:rPr>
        <w:lastRenderedPageBreak/>
        <w:t>X.</w:t>
      </w:r>
      <w:r w:rsidRPr="009128F0">
        <w:rPr>
          <w:rFonts w:ascii="Arial" w:hAnsi="Arial" w:cs="Arial"/>
          <w:b/>
          <w:color w:val="000000" w:themeColor="text1"/>
          <w:sz w:val="20"/>
          <w:szCs w:val="20"/>
        </w:rPr>
        <w:tab/>
      </w:r>
      <w:r w:rsidR="00213694" w:rsidRPr="009128F0">
        <w:rPr>
          <w:rFonts w:ascii="Arial" w:hAnsi="Arial" w:cs="Arial"/>
          <w:b/>
          <w:color w:val="000000" w:themeColor="text1"/>
          <w:sz w:val="20"/>
          <w:szCs w:val="20"/>
        </w:rPr>
        <w:t>Konsolide f</w:t>
      </w:r>
      <w:r w:rsidR="00EB2C28" w:rsidRPr="009128F0">
        <w:rPr>
          <w:rFonts w:ascii="Arial" w:hAnsi="Arial" w:cs="Arial"/>
          <w:b/>
          <w:color w:val="000000" w:themeColor="text1"/>
          <w:sz w:val="20"/>
          <w:szCs w:val="20"/>
        </w:rPr>
        <w:t>aaliyet bölümlerine ilişkin açıklamalar:</w:t>
      </w:r>
    </w:p>
    <w:p w14:paraId="26FC36B3" w14:textId="77777777" w:rsidR="00EB2C28" w:rsidRPr="009128F0" w:rsidRDefault="0087602C" w:rsidP="00900783">
      <w:pPr>
        <w:spacing w:before="120" w:after="120"/>
        <w:jc w:val="both"/>
        <w:rPr>
          <w:rFonts w:ascii="Arial" w:hAnsi="Arial" w:cs="Arial"/>
          <w:b/>
          <w:iCs/>
          <w:color w:val="000000" w:themeColor="text1"/>
          <w:sz w:val="20"/>
          <w:szCs w:val="20"/>
        </w:rPr>
      </w:pPr>
      <w:r w:rsidRPr="009128F0">
        <w:rPr>
          <w:rFonts w:ascii="Arial" w:eastAsia="Arial Unicode MS" w:hAnsi="Arial" w:cs="Arial"/>
          <w:color w:val="000000" w:themeColor="text1"/>
          <w:sz w:val="20"/>
          <w:szCs w:val="20"/>
        </w:rPr>
        <w:t xml:space="preserve">Ana Ortaklık </w:t>
      </w:r>
      <w:r w:rsidR="00EB2C28" w:rsidRPr="009128F0">
        <w:rPr>
          <w:rFonts w:ascii="Arial" w:eastAsia="Arial Unicode MS" w:hAnsi="Arial" w:cs="Arial"/>
          <w:color w:val="000000" w:themeColor="text1"/>
          <w:sz w:val="20"/>
          <w:szCs w:val="20"/>
        </w:rPr>
        <w:t xml:space="preserve">Banka, </w:t>
      </w:r>
      <w:proofErr w:type="gramStart"/>
      <w:r w:rsidR="00EB2C28" w:rsidRPr="009128F0">
        <w:rPr>
          <w:rFonts w:ascii="Arial" w:eastAsia="Arial Unicode MS" w:hAnsi="Arial" w:cs="Arial"/>
          <w:color w:val="000000" w:themeColor="text1"/>
          <w:sz w:val="20"/>
          <w:szCs w:val="20"/>
        </w:rPr>
        <w:t>misyonu</w:t>
      </w:r>
      <w:proofErr w:type="gramEnd"/>
      <w:r w:rsidR="00EB2C28" w:rsidRPr="009128F0">
        <w:rPr>
          <w:rFonts w:ascii="Arial" w:eastAsia="Arial Unicode MS" w:hAnsi="Arial" w:cs="Arial"/>
          <w:color w:val="000000" w:themeColor="text1"/>
          <w:sz w:val="20"/>
          <w:szCs w:val="20"/>
        </w:rPr>
        <w:t xml:space="preserve"> gereği bireysel, ticari ve kurumsal bankacılık alanlarında kar zarara katılım yöntemiyle faaliyet göstermektedir.</w:t>
      </w:r>
    </w:p>
    <w:tbl>
      <w:tblPr>
        <w:tblW w:w="9449" w:type="dxa"/>
        <w:tblInd w:w="28" w:type="dxa"/>
        <w:tblLayout w:type="fixed"/>
        <w:tblLook w:val="01E0" w:firstRow="1" w:lastRow="1" w:firstColumn="1" w:lastColumn="1" w:noHBand="0" w:noVBand="0"/>
      </w:tblPr>
      <w:tblGrid>
        <w:gridCol w:w="3430"/>
        <w:gridCol w:w="1078"/>
        <w:gridCol w:w="1092"/>
        <w:gridCol w:w="979"/>
        <w:gridCol w:w="1442"/>
        <w:gridCol w:w="1428"/>
      </w:tblGrid>
      <w:tr w:rsidR="00241E9E" w:rsidRPr="00392B14" w14:paraId="3772C138" w14:textId="77777777" w:rsidTr="00392B14">
        <w:trPr>
          <w:trHeight w:val="113"/>
        </w:trPr>
        <w:tc>
          <w:tcPr>
            <w:tcW w:w="3430" w:type="dxa"/>
            <w:tcBorders>
              <w:top w:val="single" w:sz="4" w:space="0" w:color="auto"/>
              <w:bottom w:val="single" w:sz="4" w:space="0" w:color="auto"/>
            </w:tcBorders>
            <w:shd w:val="clear" w:color="auto" w:fill="auto"/>
            <w:vAlign w:val="bottom"/>
          </w:tcPr>
          <w:p w14:paraId="7CE0922E" w14:textId="77777777" w:rsidR="00241E9E" w:rsidRPr="00392B14" w:rsidRDefault="00241E9E" w:rsidP="00B8413E">
            <w:pPr>
              <w:pStyle w:val="GvdeMetniGirintisi"/>
              <w:tabs>
                <w:tab w:val="left" w:pos="851"/>
              </w:tabs>
              <w:ind w:left="-108" w:firstLine="0"/>
              <w:jc w:val="left"/>
              <w:rPr>
                <w:rFonts w:ascii="Arial" w:hAnsi="Arial" w:cs="Arial"/>
                <w:b/>
                <w:sz w:val="18"/>
                <w:szCs w:val="18"/>
              </w:rPr>
            </w:pPr>
            <w:r w:rsidRPr="00392B14">
              <w:rPr>
                <w:rFonts w:ascii="Arial" w:hAnsi="Arial" w:cs="Arial"/>
                <w:b/>
                <w:sz w:val="18"/>
                <w:szCs w:val="18"/>
              </w:rPr>
              <w:t>Cari Dönem</w:t>
            </w:r>
          </w:p>
        </w:tc>
        <w:tc>
          <w:tcPr>
            <w:tcW w:w="1078" w:type="dxa"/>
            <w:tcBorders>
              <w:top w:val="single" w:sz="4" w:space="0" w:color="auto"/>
              <w:bottom w:val="single" w:sz="4" w:space="0" w:color="auto"/>
            </w:tcBorders>
            <w:shd w:val="clear" w:color="auto" w:fill="auto"/>
            <w:vAlign w:val="bottom"/>
          </w:tcPr>
          <w:p w14:paraId="4E54F85B" w14:textId="77777777" w:rsidR="00241E9E" w:rsidRPr="00392B14" w:rsidRDefault="00241E9E" w:rsidP="00B8413E">
            <w:pPr>
              <w:pStyle w:val="GvdeMetniGirintisi"/>
              <w:tabs>
                <w:tab w:val="left" w:pos="851"/>
              </w:tabs>
              <w:ind w:firstLine="0"/>
              <w:jc w:val="right"/>
              <w:rPr>
                <w:rFonts w:ascii="Arial" w:hAnsi="Arial" w:cs="Arial"/>
                <w:b/>
                <w:sz w:val="18"/>
                <w:szCs w:val="18"/>
              </w:rPr>
            </w:pPr>
            <w:r w:rsidRPr="00392B14">
              <w:rPr>
                <w:rFonts w:ascii="Arial" w:hAnsi="Arial" w:cs="Arial"/>
                <w:b/>
                <w:sz w:val="18"/>
                <w:szCs w:val="18"/>
              </w:rPr>
              <w:t>Bireysel</w:t>
            </w:r>
          </w:p>
        </w:tc>
        <w:tc>
          <w:tcPr>
            <w:tcW w:w="1092" w:type="dxa"/>
            <w:tcBorders>
              <w:top w:val="single" w:sz="4" w:space="0" w:color="auto"/>
              <w:bottom w:val="single" w:sz="4" w:space="0" w:color="auto"/>
            </w:tcBorders>
            <w:shd w:val="clear" w:color="auto" w:fill="auto"/>
            <w:vAlign w:val="bottom"/>
          </w:tcPr>
          <w:p w14:paraId="2CC88876" w14:textId="77777777" w:rsidR="00241E9E" w:rsidRPr="00392B14" w:rsidRDefault="00241E9E" w:rsidP="00B8413E">
            <w:pPr>
              <w:pStyle w:val="GvdeMetniGirintisi"/>
              <w:tabs>
                <w:tab w:val="left" w:pos="851"/>
              </w:tabs>
              <w:ind w:firstLine="0"/>
              <w:jc w:val="right"/>
              <w:rPr>
                <w:rFonts w:ascii="Arial" w:hAnsi="Arial" w:cs="Arial"/>
                <w:b/>
                <w:sz w:val="18"/>
                <w:szCs w:val="18"/>
              </w:rPr>
            </w:pPr>
            <w:r w:rsidRPr="00392B14">
              <w:rPr>
                <w:rFonts w:ascii="Arial" w:hAnsi="Arial" w:cs="Arial"/>
                <w:b/>
                <w:sz w:val="18"/>
                <w:szCs w:val="18"/>
              </w:rPr>
              <w:t>Ticari ve Kurumsal</w:t>
            </w:r>
          </w:p>
        </w:tc>
        <w:tc>
          <w:tcPr>
            <w:tcW w:w="979" w:type="dxa"/>
            <w:tcBorders>
              <w:top w:val="single" w:sz="4" w:space="0" w:color="auto"/>
              <w:bottom w:val="single" w:sz="4" w:space="0" w:color="auto"/>
            </w:tcBorders>
            <w:shd w:val="clear" w:color="auto" w:fill="auto"/>
            <w:vAlign w:val="bottom"/>
          </w:tcPr>
          <w:p w14:paraId="2427E2B2" w14:textId="77777777" w:rsidR="00241E9E" w:rsidRPr="00392B14" w:rsidRDefault="00241E9E" w:rsidP="00B8413E">
            <w:pPr>
              <w:pStyle w:val="GvdeMetniGirintisi"/>
              <w:ind w:firstLine="0"/>
              <w:jc w:val="right"/>
              <w:rPr>
                <w:rFonts w:ascii="Arial" w:hAnsi="Arial" w:cs="Arial"/>
                <w:b/>
                <w:sz w:val="18"/>
                <w:szCs w:val="18"/>
              </w:rPr>
            </w:pPr>
            <w:r w:rsidRPr="00392B14">
              <w:rPr>
                <w:rFonts w:ascii="Arial" w:hAnsi="Arial" w:cs="Arial"/>
                <w:b/>
                <w:sz w:val="18"/>
                <w:szCs w:val="18"/>
              </w:rPr>
              <w:t>Hazine</w:t>
            </w:r>
          </w:p>
        </w:tc>
        <w:tc>
          <w:tcPr>
            <w:tcW w:w="1442" w:type="dxa"/>
            <w:tcBorders>
              <w:top w:val="single" w:sz="4" w:space="0" w:color="auto"/>
              <w:bottom w:val="single" w:sz="4" w:space="0" w:color="auto"/>
            </w:tcBorders>
            <w:shd w:val="clear" w:color="auto" w:fill="auto"/>
            <w:vAlign w:val="bottom"/>
          </w:tcPr>
          <w:p w14:paraId="2930999D" w14:textId="77777777" w:rsidR="00241E9E" w:rsidRPr="00392B14" w:rsidRDefault="00241E9E" w:rsidP="00B8413E">
            <w:pPr>
              <w:pStyle w:val="GvdeMetniGirintisi"/>
              <w:tabs>
                <w:tab w:val="left" w:pos="851"/>
              </w:tabs>
              <w:ind w:firstLine="0"/>
              <w:jc w:val="right"/>
              <w:rPr>
                <w:rFonts w:ascii="Arial" w:hAnsi="Arial" w:cs="Arial"/>
                <w:b/>
                <w:sz w:val="18"/>
                <w:szCs w:val="18"/>
              </w:rPr>
            </w:pPr>
            <w:r w:rsidRPr="00392B14">
              <w:rPr>
                <w:rFonts w:ascii="Arial" w:hAnsi="Arial" w:cs="Arial"/>
                <w:b/>
                <w:sz w:val="18"/>
                <w:szCs w:val="18"/>
              </w:rPr>
              <w:t>Dağıtılamayan</w:t>
            </w:r>
          </w:p>
        </w:tc>
        <w:tc>
          <w:tcPr>
            <w:tcW w:w="1428" w:type="dxa"/>
            <w:tcBorders>
              <w:top w:val="single" w:sz="4" w:space="0" w:color="auto"/>
              <w:bottom w:val="single" w:sz="4" w:space="0" w:color="auto"/>
            </w:tcBorders>
            <w:shd w:val="clear" w:color="auto" w:fill="auto"/>
            <w:vAlign w:val="bottom"/>
          </w:tcPr>
          <w:p w14:paraId="4881D26F" w14:textId="77777777" w:rsidR="00241E9E" w:rsidRPr="00392B14" w:rsidRDefault="00241E9E" w:rsidP="00B8413E">
            <w:pPr>
              <w:pStyle w:val="GvdeMetniGirintisi"/>
              <w:tabs>
                <w:tab w:val="left" w:pos="893"/>
              </w:tabs>
              <w:ind w:firstLine="0"/>
              <w:jc w:val="right"/>
              <w:rPr>
                <w:rFonts w:ascii="Arial" w:hAnsi="Arial" w:cs="Arial"/>
                <w:b/>
                <w:sz w:val="18"/>
                <w:szCs w:val="18"/>
              </w:rPr>
            </w:pPr>
            <w:r w:rsidRPr="00392B14">
              <w:rPr>
                <w:rFonts w:ascii="Arial" w:hAnsi="Arial" w:cs="Arial"/>
                <w:b/>
                <w:sz w:val="18"/>
                <w:szCs w:val="18"/>
              </w:rPr>
              <w:t>Toplam</w:t>
            </w:r>
          </w:p>
        </w:tc>
      </w:tr>
      <w:tr w:rsidR="00241E9E" w:rsidRPr="00392B14" w14:paraId="4676CFED" w14:textId="77777777" w:rsidTr="00392B14">
        <w:trPr>
          <w:trHeight w:val="123"/>
        </w:trPr>
        <w:tc>
          <w:tcPr>
            <w:tcW w:w="3430" w:type="dxa"/>
            <w:tcBorders>
              <w:top w:val="single" w:sz="4" w:space="0" w:color="auto"/>
            </w:tcBorders>
            <w:shd w:val="clear" w:color="auto" w:fill="auto"/>
          </w:tcPr>
          <w:p w14:paraId="486B5377" w14:textId="77777777" w:rsidR="00241E9E" w:rsidRPr="00392B14" w:rsidRDefault="00241E9E" w:rsidP="00B8413E">
            <w:pPr>
              <w:pStyle w:val="GvdeMetniGirintisi"/>
              <w:tabs>
                <w:tab w:val="left" w:pos="851"/>
              </w:tabs>
              <w:ind w:left="-108" w:firstLine="0"/>
              <w:rPr>
                <w:rFonts w:ascii="Arial" w:hAnsi="Arial" w:cs="Arial"/>
                <w:sz w:val="18"/>
                <w:szCs w:val="18"/>
              </w:rPr>
            </w:pPr>
          </w:p>
        </w:tc>
        <w:tc>
          <w:tcPr>
            <w:tcW w:w="1078" w:type="dxa"/>
            <w:tcBorders>
              <w:top w:val="single" w:sz="4" w:space="0" w:color="auto"/>
            </w:tcBorders>
            <w:shd w:val="clear" w:color="auto" w:fill="auto"/>
          </w:tcPr>
          <w:p w14:paraId="586DD911" w14:textId="77777777" w:rsidR="00241E9E" w:rsidRPr="00392B14" w:rsidRDefault="00241E9E" w:rsidP="00B8413E">
            <w:pPr>
              <w:pStyle w:val="GvdeMetniGirintisi"/>
              <w:tabs>
                <w:tab w:val="left" w:pos="851"/>
              </w:tabs>
              <w:ind w:firstLine="0"/>
              <w:jc w:val="right"/>
              <w:rPr>
                <w:rFonts w:ascii="Arial" w:hAnsi="Arial" w:cs="Arial"/>
                <w:sz w:val="18"/>
                <w:szCs w:val="18"/>
              </w:rPr>
            </w:pPr>
          </w:p>
        </w:tc>
        <w:tc>
          <w:tcPr>
            <w:tcW w:w="1092" w:type="dxa"/>
            <w:tcBorders>
              <w:top w:val="single" w:sz="4" w:space="0" w:color="auto"/>
            </w:tcBorders>
            <w:shd w:val="clear" w:color="auto" w:fill="auto"/>
          </w:tcPr>
          <w:p w14:paraId="092D3D0B" w14:textId="77777777" w:rsidR="00241E9E" w:rsidRPr="00392B14" w:rsidRDefault="00241E9E" w:rsidP="00B8413E">
            <w:pPr>
              <w:pStyle w:val="GvdeMetniGirintisi"/>
              <w:tabs>
                <w:tab w:val="left" w:pos="851"/>
              </w:tabs>
              <w:ind w:firstLine="0"/>
              <w:jc w:val="right"/>
              <w:rPr>
                <w:rFonts w:ascii="Arial" w:hAnsi="Arial" w:cs="Arial"/>
                <w:sz w:val="18"/>
                <w:szCs w:val="18"/>
              </w:rPr>
            </w:pPr>
          </w:p>
        </w:tc>
        <w:tc>
          <w:tcPr>
            <w:tcW w:w="979" w:type="dxa"/>
            <w:tcBorders>
              <w:top w:val="single" w:sz="4" w:space="0" w:color="auto"/>
            </w:tcBorders>
            <w:shd w:val="clear" w:color="auto" w:fill="auto"/>
          </w:tcPr>
          <w:p w14:paraId="278B76A3" w14:textId="77777777" w:rsidR="00241E9E" w:rsidRPr="00392B14" w:rsidRDefault="00241E9E" w:rsidP="00B8413E">
            <w:pPr>
              <w:pStyle w:val="GvdeMetniGirintisi"/>
              <w:tabs>
                <w:tab w:val="left" w:pos="851"/>
              </w:tabs>
              <w:ind w:firstLine="0"/>
              <w:jc w:val="right"/>
              <w:rPr>
                <w:rFonts w:ascii="Arial" w:hAnsi="Arial" w:cs="Arial"/>
                <w:sz w:val="18"/>
                <w:szCs w:val="18"/>
              </w:rPr>
            </w:pPr>
          </w:p>
        </w:tc>
        <w:tc>
          <w:tcPr>
            <w:tcW w:w="1442" w:type="dxa"/>
            <w:tcBorders>
              <w:top w:val="single" w:sz="4" w:space="0" w:color="auto"/>
            </w:tcBorders>
            <w:shd w:val="clear" w:color="auto" w:fill="auto"/>
          </w:tcPr>
          <w:p w14:paraId="2C530210" w14:textId="77777777" w:rsidR="00241E9E" w:rsidRPr="00392B14" w:rsidRDefault="00241E9E" w:rsidP="00B8413E">
            <w:pPr>
              <w:pStyle w:val="GvdeMetniGirintisi"/>
              <w:tabs>
                <w:tab w:val="left" w:pos="851"/>
              </w:tabs>
              <w:ind w:firstLine="0"/>
              <w:jc w:val="right"/>
              <w:rPr>
                <w:rFonts w:ascii="Arial" w:hAnsi="Arial" w:cs="Arial"/>
                <w:sz w:val="18"/>
                <w:szCs w:val="18"/>
              </w:rPr>
            </w:pPr>
          </w:p>
        </w:tc>
        <w:tc>
          <w:tcPr>
            <w:tcW w:w="1428" w:type="dxa"/>
            <w:tcBorders>
              <w:top w:val="single" w:sz="4" w:space="0" w:color="auto"/>
            </w:tcBorders>
            <w:shd w:val="clear" w:color="auto" w:fill="auto"/>
          </w:tcPr>
          <w:p w14:paraId="0782F828" w14:textId="77777777" w:rsidR="00241E9E" w:rsidRPr="00392B14" w:rsidRDefault="00241E9E" w:rsidP="00B8413E">
            <w:pPr>
              <w:pStyle w:val="GvdeMetniGirintisi"/>
              <w:tabs>
                <w:tab w:val="left" w:pos="893"/>
              </w:tabs>
              <w:ind w:firstLine="0"/>
              <w:jc w:val="right"/>
              <w:rPr>
                <w:rFonts w:ascii="Arial" w:hAnsi="Arial" w:cs="Arial"/>
                <w:sz w:val="18"/>
                <w:szCs w:val="18"/>
              </w:rPr>
            </w:pPr>
          </w:p>
        </w:tc>
      </w:tr>
      <w:tr w:rsidR="00392B14" w:rsidRPr="00392B14" w14:paraId="46DE9A71" w14:textId="77777777" w:rsidTr="00392B14">
        <w:trPr>
          <w:trHeight w:val="113"/>
        </w:trPr>
        <w:tc>
          <w:tcPr>
            <w:tcW w:w="3430" w:type="dxa"/>
            <w:shd w:val="clear" w:color="auto" w:fill="auto"/>
            <w:vAlign w:val="bottom"/>
          </w:tcPr>
          <w:p w14:paraId="5713962E" w14:textId="77777777" w:rsidR="00392B14" w:rsidRPr="00392B14" w:rsidRDefault="00392B14" w:rsidP="00392B14">
            <w:pPr>
              <w:ind w:left="-108"/>
              <w:rPr>
                <w:rFonts w:ascii="Arial" w:hAnsi="Arial" w:cs="Arial"/>
                <w:sz w:val="18"/>
                <w:szCs w:val="18"/>
              </w:rPr>
            </w:pPr>
            <w:r w:rsidRPr="00392B14">
              <w:rPr>
                <w:rFonts w:ascii="Arial" w:hAnsi="Arial" w:cs="Arial"/>
                <w:sz w:val="18"/>
                <w:szCs w:val="18"/>
              </w:rPr>
              <w:t>Faaliyet Gelirleri (Net)</w:t>
            </w:r>
          </w:p>
        </w:tc>
        <w:tc>
          <w:tcPr>
            <w:tcW w:w="1078" w:type="dxa"/>
            <w:tcBorders>
              <w:left w:val="nil"/>
              <w:bottom w:val="nil"/>
              <w:right w:val="nil"/>
            </w:tcBorders>
            <w:shd w:val="clear" w:color="auto" w:fill="auto"/>
            <w:vAlign w:val="bottom"/>
          </w:tcPr>
          <w:p w14:paraId="25754FCF" w14:textId="1D1486A4" w:rsidR="00392B14" w:rsidRPr="00392B14" w:rsidRDefault="00294120" w:rsidP="00392B14">
            <w:pPr>
              <w:jc w:val="right"/>
              <w:rPr>
                <w:rFonts w:ascii="Arial" w:hAnsi="Arial" w:cs="Arial"/>
                <w:color w:val="000000"/>
                <w:sz w:val="17"/>
                <w:szCs w:val="17"/>
              </w:rPr>
            </w:pPr>
            <w:r>
              <w:rPr>
                <w:rFonts w:ascii="Arial" w:hAnsi="Arial" w:cs="Arial"/>
                <w:color w:val="000000"/>
                <w:sz w:val="17"/>
                <w:szCs w:val="17"/>
              </w:rPr>
              <w:t>(</w:t>
            </w:r>
            <w:r w:rsidR="00392B14" w:rsidRPr="00392B14">
              <w:rPr>
                <w:rFonts w:ascii="Arial" w:hAnsi="Arial" w:cs="Arial"/>
                <w:color w:val="000000"/>
                <w:sz w:val="17"/>
                <w:szCs w:val="17"/>
              </w:rPr>
              <w:t>123.088</w:t>
            </w:r>
            <w:r>
              <w:rPr>
                <w:rFonts w:ascii="Arial" w:hAnsi="Arial" w:cs="Arial"/>
                <w:color w:val="000000"/>
                <w:sz w:val="17"/>
                <w:szCs w:val="17"/>
              </w:rPr>
              <w:t>)</w:t>
            </w:r>
          </w:p>
        </w:tc>
        <w:tc>
          <w:tcPr>
            <w:tcW w:w="1092" w:type="dxa"/>
            <w:tcBorders>
              <w:left w:val="nil"/>
              <w:bottom w:val="nil"/>
              <w:right w:val="nil"/>
            </w:tcBorders>
            <w:shd w:val="clear" w:color="auto" w:fill="auto"/>
            <w:vAlign w:val="bottom"/>
          </w:tcPr>
          <w:p w14:paraId="20837DA9" w14:textId="4F66B653" w:rsidR="00392B14" w:rsidRPr="00392B14" w:rsidRDefault="00F03EAF" w:rsidP="00392B14">
            <w:pPr>
              <w:jc w:val="right"/>
              <w:rPr>
                <w:rFonts w:ascii="Arial" w:hAnsi="Arial" w:cs="Arial"/>
                <w:color w:val="000000"/>
                <w:sz w:val="17"/>
                <w:szCs w:val="17"/>
              </w:rPr>
            </w:pPr>
            <w:r w:rsidRPr="00F03EAF">
              <w:rPr>
                <w:rFonts w:ascii="Arial" w:hAnsi="Arial" w:cs="Arial"/>
                <w:color w:val="000000"/>
                <w:sz w:val="17"/>
                <w:szCs w:val="17"/>
              </w:rPr>
              <w:t>402.602</w:t>
            </w:r>
          </w:p>
        </w:tc>
        <w:tc>
          <w:tcPr>
            <w:tcW w:w="979" w:type="dxa"/>
            <w:tcBorders>
              <w:left w:val="nil"/>
              <w:bottom w:val="nil"/>
              <w:right w:val="nil"/>
            </w:tcBorders>
            <w:shd w:val="clear" w:color="auto" w:fill="auto"/>
            <w:vAlign w:val="bottom"/>
          </w:tcPr>
          <w:p w14:paraId="6F787E7B" w14:textId="0AD9AEB5" w:rsidR="00392B14" w:rsidRPr="00392B14" w:rsidRDefault="00392B14" w:rsidP="00392B14">
            <w:pPr>
              <w:jc w:val="right"/>
              <w:rPr>
                <w:rFonts w:ascii="Arial" w:hAnsi="Arial" w:cs="Arial"/>
                <w:color w:val="000000"/>
                <w:sz w:val="17"/>
                <w:szCs w:val="17"/>
              </w:rPr>
            </w:pPr>
            <w:r w:rsidRPr="00392B14">
              <w:rPr>
                <w:rFonts w:ascii="Arial" w:hAnsi="Arial" w:cs="Arial"/>
                <w:color w:val="000000"/>
                <w:sz w:val="17"/>
                <w:szCs w:val="17"/>
              </w:rPr>
              <w:t>58.216</w:t>
            </w:r>
          </w:p>
        </w:tc>
        <w:tc>
          <w:tcPr>
            <w:tcW w:w="1442" w:type="dxa"/>
            <w:tcBorders>
              <w:left w:val="nil"/>
              <w:bottom w:val="nil"/>
              <w:right w:val="nil"/>
            </w:tcBorders>
            <w:shd w:val="clear" w:color="auto" w:fill="auto"/>
            <w:vAlign w:val="bottom"/>
          </w:tcPr>
          <w:p w14:paraId="7C991676" w14:textId="580D19B6" w:rsidR="00392B14" w:rsidRPr="00392B14" w:rsidRDefault="00F03EAF" w:rsidP="00392B14">
            <w:pPr>
              <w:jc w:val="right"/>
              <w:rPr>
                <w:rFonts w:ascii="Arial" w:hAnsi="Arial" w:cs="Arial"/>
                <w:color w:val="000000"/>
                <w:sz w:val="17"/>
                <w:szCs w:val="17"/>
              </w:rPr>
            </w:pPr>
            <w:r w:rsidRPr="00F03EAF">
              <w:rPr>
                <w:rFonts w:ascii="Arial" w:hAnsi="Arial" w:cs="Arial"/>
                <w:color w:val="000000"/>
                <w:sz w:val="17"/>
                <w:szCs w:val="17"/>
              </w:rPr>
              <w:t>275.472</w:t>
            </w:r>
          </w:p>
        </w:tc>
        <w:tc>
          <w:tcPr>
            <w:tcW w:w="1428" w:type="dxa"/>
            <w:tcBorders>
              <w:left w:val="nil"/>
              <w:bottom w:val="nil"/>
              <w:right w:val="nil"/>
            </w:tcBorders>
            <w:shd w:val="clear" w:color="auto" w:fill="auto"/>
            <w:vAlign w:val="bottom"/>
          </w:tcPr>
          <w:p w14:paraId="17FFAEB8" w14:textId="6F30633D" w:rsidR="00392B14" w:rsidRPr="00392B14" w:rsidRDefault="00392B14" w:rsidP="00392B14">
            <w:pPr>
              <w:jc w:val="right"/>
              <w:rPr>
                <w:rFonts w:ascii="Arial" w:hAnsi="Arial" w:cs="Arial"/>
                <w:color w:val="000000"/>
                <w:sz w:val="17"/>
                <w:szCs w:val="17"/>
              </w:rPr>
            </w:pPr>
            <w:r w:rsidRPr="00392B14">
              <w:rPr>
                <w:rFonts w:ascii="Arial" w:hAnsi="Arial" w:cs="Arial"/>
                <w:color w:val="000000"/>
                <w:sz w:val="17"/>
                <w:szCs w:val="17"/>
              </w:rPr>
              <w:t>613.202</w:t>
            </w:r>
          </w:p>
        </w:tc>
      </w:tr>
      <w:tr w:rsidR="00392B14" w:rsidRPr="00392B14" w14:paraId="7C2B3937" w14:textId="77777777" w:rsidTr="00392B14">
        <w:trPr>
          <w:trHeight w:val="113"/>
        </w:trPr>
        <w:tc>
          <w:tcPr>
            <w:tcW w:w="3430" w:type="dxa"/>
            <w:shd w:val="clear" w:color="auto" w:fill="auto"/>
            <w:vAlign w:val="bottom"/>
          </w:tcPr>
          <w:p w14:paraId="64D7B378" w14:textId="77777777" w:rsidR="00392B14" w:rsidRPr="00392B14" w:rsidRDefault="00392B14" w:rsidP="00392B14">
            <w:pPr>
              <w:ind w:left="-108"/>
              <w:rPr>
                <w:rFonts w:ascii="Arial" w:hAnsi="Arial" w:cs="Arial"/>
                <w:sz w:val="18"/>
                <w:szCs w:val="18"/>
              </w:rPr>
            </w:pPr>
            <w:r w:rsidRPr="00392B14">
              <w:rPr>
                <w:rFonts w:ascii="Arial" w:hAnsi="Arial" w:cs="Arial"/>
                <w:sz w:val="18"/>
                <w:szCs w:val="18"/>
              </w:rPr>
              <w:t xml:space="preserve">Faaliyet Giderleri </w:t>
            </w:r>
          </w:p>
        </w:tc>
        <w:tc>
          <w:tcPr>
            <w:tcW w:w="1078" w:type="dxa"/>
            <w:shd w:val="clear" w:color="auto" w:fill="auto"/>
            <w:vAlign w:val="bottom"/>
          </w:tcPr>
          <w:p w14:paraId="420CFB4E" w14:textId="656EDAAC" w:rsidR="00392B14" w:rsidRPr="00392B14" w:rsidRDefault="00294120" w:rsidP="00392B14">
            <w:pPr>
              <w:jc w:val="right"/>
              <w:rPr>
                <w:rFonts w:ascii="Arial" w:hAnsi="Arial" w:cs="Arial"/>
                <w:color w:val="000000"/>
                <w:sz w:val="17"/>
                <w:szCs w:val="17"/>
              </w:rPr>
            </w:pPr>
            <w:r>
              <w:rPr>
                <w:rFonts w:ascii="Arial" w:hAnsi="Arial" w:cs="Arial"/>
                <w:color w:val="000000"/>
                <w:sz w:val="17"/>
                <w:szCs w:val="17"/>
              </w:rPr>
              <w:t>(</w:t>
            </w:r>
            <w:r w:rsidR="00392B14" w:rsidRPr="00392B14">
              <w:rPr>
                <w:rFonts w:ascii="Arial" w:hAnsi="Arial" w:cs="Arial"/>
                <w:color w:val="000000"/>
                <w:sz w:val="17"/>
                <w:szCs w:val="17"/>
              </w:rPr>
              <w:t>59.001</w:t>
            </w:r>
            <w:r>
              <w:rPr>
                <w:rFonts w:ascii="Arial" w:hAnsi="Arial" w:cs="Arial"/>
                <w:color w:val="000000"/>
                <w:sz w:val="17"/>
                <w:szCs w:val="17"/>
              </w:rPr>
              <w:t>)</w:t>
            </w:r>
          </w:p>
        </w:tc>
        <w:tc>
          <w:tcPr>
            <w:tcW w:w="1092" w:type="dxa"/>
            <w:shd w:val="clear" w:color="auto" w:fill="auto"/>
            <w:vAlign w:val="bottom"/>
          </w:tcPr>
          <w:p w14:paraId="0711AAB8" w14:textId="423DB12B" w:rsidR="00392B14" w:rsidRPr="00392B14" w:rsidRDefault="00F03EAF" w:rsidP="00392B14">
            <w:pPr>
              <w:jc w:val="right"/>
              <w:rPr>
                <w:rFonts w:ascii="Arial" w:hAnsi="Arial" w:cs="Arial"/>
                <w:color w:val="000000"/>
                <w:sz w:val="17"/>
                <w:szCs w:val="17"/>
              </w:rPr>
            </w:pPr>
            <w:r>
              <w:rPr>
                <w:rFonts w:ascii="Arial" w:hAnsi="Arial" w:cs="Arial"/>
                <w:color w:val="000000"/>
                <w:sz w:val="17"/>
                <w:szCs w:val="17"/>
              </w:rPr>
              <w:t>(</w:t>
            </w:r>
            <w:r w:rsidRPr="00F03EAF">
              <w:rPr>
                <w:rFonts w:ascii="Arial" w:hAnsi="Arial" w:cs="Arial"/>
                <w:color w:val="000000"/>
                <w:sz w:val="17"/>
                <w:szCs w:val="17"/>
              </w:rPr>
              <w:t>291.248</w:t>
            </w:r>
            <w:r>
              <w:rPr>
                <w:rFonts w:ascii="Arial" w:hAnsi="Arial" w:cs="Arial"/>
                <w:color w:val="000000"/>
                <w:sz w:val="17"/>
                <w:szCs w:val="17"/>
              </w:rPr>
              <w:t>)</w:t>
            </w:r>
          </w:p>
        </w:tc>
        <w:tc>
          <w:tcPr>
            <w:tcW w:w="979" w:type="dxa"/>
            <w:shd w:val="clear" w:color="auto" w:fill="auto"/>
            <w:vAlign w:val="bottom"/>
          </w:tcPr>
          <w:p w14:paraId="4BCEFDFB" w14:textId="188512B5" w:rsidR="00392B14" w:rsidRPr="00392B14" w:rsidRDefault="00F03EAF" w:rsidP="00392B14">
            <w:pPr>
              <w:jc w:val="right"/>
              <w:rPr>
                <w:rFonts w:ascii="Arial" w:hAnsi="Arial" w:cs="Arial"/>
                <w:color w:val="000000"/>
                <w:sz w:val="17"/>
                <w:szCs w:val="17"/>
              </w:rPr>
            </w:pPr>
            <w:r>
              <w:rPr>
                <w:rFonts w:ascii="Arial" w:hAnsi="Arial" w:cs="Arial"/>
                <w:color w:val="000000"/>
                <w:sz w:val="17"/>
                <w:szCs w:val="17"/>
              </w:rPr>
              <w:t>(</w:t>
            </w:r>
            <w:r w:rsidRPr="00F03EAF">
              <w:rPr>
                <w:rFonts w:ascii="Arial" w:hAnsi="Arial" w:cs="Arial"/>
                <w:color w:val="000000"/>
                <w:sz w:val="17"/>
                <w:szCs w:val="17"/>
              </w:rPr>
              <w:t>1</w:t>
            </w:r>
            <w:r>
              <w:rPr>
                <w:rFonts w:ascii="Arial" w:hAnsi="Arial" w:cs="Arial"/>
                <w:color w:val="000000"/>
                <w:sz w:val="17"/>
                <w:szCs w:val="17"/>
              </w:rPr>
              <w:t>.</w:t>
            </w:r>
            <w:r w:rsidRPr="00F03EAF">
              <w:rPr>
                <w:rFonts w:ascii="Arial" w:hAnsi="Arial" w:cs="Arial"/>
                <w:color w:val="000000"/>
                <w:sz w:val="17"/>
                <w:szCs w:val="17"/>
              </w:rPr>
              <w:t>548</w:t>
            </w:r>
            <w:r>
              <w:rPr>
                <w:rFonts w:ascii="Arial" w:hAnsi="Arial" w:cs="Arial"/>
                <w:color w:val="000000"/>
                <w:sz w:val="17"/>
                <w:szCs w:val="17"/>
              </w:rPr>
              <w:t>)</w:t>
            </w:r>
          </w:p>
        </w:tc>
        <w:tc>
          <w:tcPr>
            <w:tcW w:w="1442" w:type="dxa"/>
            <w:shd w:val="clear" w:color="auto" w:fill="auto"/>
            <w:vAlign w:val="bottom"/>
          </w:tcPr>
          <w:p w14:paraId="5EF2554E" w14:textId="00494A59" w:rsidR="00392B14" w:rsidRPr="00392B14" w:rsidRDefault="00F03EAF" w:rsidP="007F2897">
            <w:pPr>
              <w:jc w:val="right"/>
              <w:rPr>
                <w:rFonts w:ascii="Arial" w:hAnsi="Arial" w:cs="Arial"/>
                <w:color w:val="000000"/>
                <w:sz w:val="17"/>
                <w:szCs w:val="17"/>
              </w:rPr>
            </w:pPr>
            <w:r>
              <w:rPr>
                <w:rFonts w:ascii="Arial" w:hAnsi="Arial" w:cs="Arial"/>
                <w:color w:val="000000"/>
                <w:sz w:val="17"/>
                <w:szCs w:val="17"/>
              </w:rPr>
              <w:t>(</w:t>
            </w:r>
            <w:r w:rsidRPr="00F03EAF">
              <w:rPr>
                <w:rFonts w:ascii="Arial" w:hAnsi="Arial" w:cs="Arial"/>
                <w:color w:val="000000"/>
                <w:sz w:val="17"/>
                <w:szCs w:val="17"/>
              </w:rPr>
              <w:t>144.43</w:t>
            </w:r>
            <w:r w:rsidR="007F2897">
              <w:rPr>
                <w:rFonts w:ascii="Arial" w:hAnsi="Arial" w:cs="Arial"/>
                <w:color w:val="000000"/>
                <w:sz w:val="17"/>
                <w:szCs w:val="17"/>
              </w:rPr>
              <w:t>7</w:t>
            </w:r>
            <w:r>
              <w:rPr>
                <w:rFonts w:ascii="Arial" w:hAnsi="Arial" w:cs="Arial"/>
                <w:color w:val="000000"/>
                <w:sz w:val="17"/>
                <w:szCs w:val="17"/>
              </w:rPr>
              <w:t>)</w:t>
            </w:r>
          </w:p>
        </w:tc>
        <w:tc>
          <w:tcPr>
            <w:tcW w:w="1428" w:type="dxa"/>
            <w:shd w:val="clear" w:color="auto" w:fill="auto"/>
            <w:vAlign w:val="bottom"/>
          </w:tcPr>
          <w:p w14:paraId="11BF8A59" w14:textId="09B6CB05" w:rsidR="00392B14" w:rsidRPr="00392B14" w:rsidRDefault="00294120" w:rsidP="007F2897">
            <w:pPr>
              <w:jc w:val="right"/>
              <w:rPr>
                <w:rFonts w:ascii="Arial" w:hAnsi="Arial" w:cs="Arial"/>
                <w:color w:val="000000"/>
                <w:sz w:val="17"/>
                <w:szCs w:val="17"/>
              </w:rPr>
            </w:pPr>
            <w:r>
              <w:rPr>
                <w:rFonts w:ascii="Arial" w:hAnsi="Arial" w:cs="Arial"/>
                <w:color w:val="000000"/>
                <w:sz w:val="17"/>
                <w:szCs w:val="17"/>
              </w:rPr>
              <w:t>(</w:t>
            </w:r>
            <w:r w:rsidR="00392B14" w:rsidRPr="00392B14">
              <w:rPr>
                <w:rFonts w:ascii="Arial" w:hAnsi="Arial" w:cs="Arial"/>
                <w:color w:val="000000"/>
                <w:sz w:val="17"/>
                <w:szCs w:val="17"/>
              </w:rPr>
              <w:t>496.2</w:t>
            </w:r>
            <w:r w:rsidR="007F2897">
              <w:rPr>
                <w:rFonts w:ascii="Arial" w:hAnsi="Arial" w:cs="Arial"/>
                <w:color w:val="000000"/>
                <w:sz w:val="17"/>
                <w:szCs w:val="17"/>
              </w:rPr>
              <w:t>34</w:t>
            </w:r>
            <w:r>
              <w:rPr>
                <w:rFonts w:ascii="Arial" w:hAnsi="Arial" w:cs="Arial"/>
                <w:color w:val="000000"/>
                <w:sz w:val="17"/>
                <w:szCs w:val="17"/>
              </w:rPr>
              <w:t>)</w:t>
            </w:r>
          </w:p>
        </w:tc>
      </w:tr>
      <w:tr w:rsidR="00392B14" w:rsidRPr="00392B14" w14:paraId="2EDBD29B" w14:textId="77777777" w:rsidTr="00392B14">
        <w:trPr>
          <w:trHeight w:val="113"/>
        </w:trPr>
        <w:tc>
          <w:tcPr>
            <w:tcW w:w="3430" w:type="dxa"/>
            <w:shd w:val="clear" w:color="auto" w:fill="auto"/>
            <w:vAlign w:val="bottom"/>
          </w:tcPr>
          <w:p w14:paraId="213EFEB9" w14:textId="77777777" w:rsidR="00392B14" w:rsidRPr="00392B14" w:rsidRDefault="00392B14" w:rsidP="00392B14">
            <w:pPr>
              <w:ind w:left="-108"/>
              <w:rPr>
                <w:rFonts w:ascii="Arial" w:hAnsi="Arial" w:cs="Arial"/>
                <w:sz w:val="18"/>
                <w:szCs w:val="18"/>
              </w:rPr>
            </w:pPr>
            <w:r w:rsidRPr="00392B14">
              <w:rPr>
                <w:rFonts w:ascii="Arial" w:hAnsi="Arial" w:cs="Arial"/>
                <w:sz w:val="18"/>
                <w:szCs w:val="18"/>
              </w:rPr>
              <w:t>Faaliyet Gelirleri/Giderleri</w:t>
            </w:r>
          </w:p>
        </w:tc>
        <w:tc>
          <w:tcPr>
            <w:tcW w:w="1078" w:type="dxa"/>
            <w:tcBorders>
              <w:left w:val="nil"/>
              <w:right w:val="nil"/>
            </w:tcBorders>
            <w:shd w:val="clear" w:color="auto" w:fill="auto"/>
            <w:vAlign w:val="bottom"/>
          </w:tcPr>
          <w:p w14:paraId="08BECFE9" w14:textId="230B652A" w:rsidR="00392B14" w:rsidRPr="00392B14" w:rsidRDefault="00294120" w:rsidP="00392B14">
            <w:pPr>
              <w:jc w:val="right"/>
              <w:rPr>
                <w:rFonts w:ascii="Arial" w:hAnsi="Arial" w:cs="Arial"/>
                <w:color w:val="000000"/>
                <w:sz w:val="17"/>
                <w:szCs w:val="17"/>
              </w:rPr>
            </w:pPr>
            <w:r>
              <w:rPr>
                <w:rFonts w:ascii="Arial" w:hAnsi="Arial" w:cs="Arial"/>
                <w:color w:val="000000"/>
                <w:sz w:val="17"/>
                <w:szCs w:val="17"/>
              </w:rPr>
              <w:t>(</w:t>
            </w:r>
            <w:r w:rsidR="00392B14" w:rsidRPr="00392B14">
              <w:rPr>
                <w:rFonts w:ascii="Arial" w:hAnsi="Arial" w:cs="Arial"/>
                <w:color w:val="000000"/>
                <w:sz w:val="17"/>
                <w:szCs w:val="17"/>
              </w:rPr>
              <w:t>182.089</w:t>
            </w:r>
            <w:r>
              <w:rPr>
                <w:rFonts w:ascii="Arial" w:hAnsi="Arial" w:cs="Arial"/>
                <w:color w:val="000000"/>
                <w:sz w:val="17"/>
                <w:szCs w:val="17"/>
              </w:rPr>
              <w:t>)</w:t>
            </w:r>
          </w:p>
        </w:tc>
        <w:tc>
          <w:tcPr>
            <w:tcW w:w="1092" w:type="dxa"/>
            <w:tcBorders>
              <w:left w:val="nil"/>
              <w:right w:val="nil"/>
            </w:tcBorders>
            <w:shd w:val="clear" w:color="auto" w:fill="auto"/>
            <w:vAlign w:val="bottom"/>
          </w:tcPr>
          <w:p w14:paraId="1B3AC2D0" w14:textId="0F2457A8" w:rsidR="00392B14" w:rsidRPr="00392B14" w:rsidRDefault="00F03EAF" w:rsidP="00392B14">
            <w:pPr>
              <w:jc w:val="right"/>
              <w:rPr>
                <w:rFonts w:ascii="Arial" w:hAnsi="Arial" w:cs="Arial"/>
                <w:color w:val="000000"/>
                <w:sz w:val="17"/>
                <w:szCs w:val="17"/>
              </w:rPr>
            </w:pPr>
            <w:r w:rsidRPr="00F03EAF">
              <w:rPr>
                <w:rFonts w:ascii="Arial" w:hAnsi="Arial" w:cs="Arial"/>
                <w:color w:val="000000"/>
                <w:sz w:val="17"/>
                <w:szCs w:val="17"/>
              </w:rPr>
              <w:t>111.354</w:t>
            </w:r>
          </w:p>
        </w:tc>
        <w:tc>
          <w:tcPr>
            <w:tcW w:w="979" w:type="dxa"/>
            <w:tcBorders>
              <w:left w:val="nil"/>
              <w:right w:val="nil"/>
            </w:tcBorders>
            <w:shd w:val="clear" w:color="auto" w:fill="auto"/>
            <w:vAlign w:val="bottom"/>
          </w:tcPr>
          <w:p w14:paraId="38505CA3" w14:textId="5B6AB692" w:rsidR="00392B14" w:rsidRPr="00392B14" w:rsidRDefault="00392B14" w:rsidP="00392B14">
            <w:pPr>
              <w:jc w:val="right"/>
              <w:rPr>
                <w:rFonts w:ascii="Arial" w:hAnsi="Arial" w:cs="Arial"/>
                <w:color w:val="000000"/>
                <w:sz w:val="17"/>
                <w:szCs w:val="17"/>
              </w:rPr>
            </w:pPr>
            <w:r w:rsidRPr="00392B14">
              <w:rPr>
                <w:rFonts w:ascii="Arial" w:hAnsi="Arial" w:cs="Arial"/>
                <w:color w:val="000000"/>
                <w:sz w:val="17"/>
                <w:szCs w:val="17"/>
              </w:rPr>
              <w:t>56.668</w:t>
            </w:r>
          </w:p>
        </w:tc>
        <w:tc>
          <w:tcPr>
            <w:tcW w:w="1442" w:type="dxa"/>
            <w:tcBorders>
              <w:left w:val="nil"/>
              <w:right w:val="nil"/>
            </w:tcBorders>
            <w:shd w:val="clear" w:color="auto" w:fill="auto"/>
            <w:vAlign w:val="bottom"/>
          </w:tcPr>
          <w:p w14:paraId="7DFEA018" w14:textId="74E4FD51" w:rsidR="00392B14" w:rsidRPr="00392B14" w:rsidRDefault="00F03EAF" w:rsidP="007F2897">
            <w:pPr>
              <w:jc w:val="right"/>
              <w:rPr>
                <w:rFonts w:ascii="Arial" w:hAnsi="Arial" w:cs="Arial"/>
                <w:color w:val="000000"/>
                <w:sz w:val="17"/>
                <w:szCs w:val="17"/>
              </w:rPr>
            </w:pPr>
            <w:r w:rsidRPr="00F03EAF">
              <w:rPr>
                <w:rFonts w:ascii="Arial" w:hAnsi="Arial" w:cs="Arial"/>
                <w:color w:val="000000"/>
                <w:sz w:val="17"/>
                <w:szCs w:val="17"/>
              </w:rPr>
              <w:t>131.0</w:t>
            </w:r>
            <w:r w:rsidR="007F2897">
              <w:rPr>
                <w:rFonts w:ascii="Arial" w:hAnsi="Arial" w:cs="Arial"/>
                <w:color w:val="000000"/>
                <w:sz w:val="17"/>
                <w:szCs w:val="17"/>
              </w:rPr>
              <w:t>35</w:t>
            </w:r>
          </w:p>
        </w:tc>
        <w:tc>
          <w:tcPr>
            <w:tcW w:w="1428" w:type="dxa"/>
            <w:tcBorders>
              <w:left w:val="nil"/>
              <w:right w:val="nil"/>
            </w:tcBorders>
            <w:shd w:val="clear" w:color="auto" w:fill="auto"/>
            <w:vAlign w:val="bottom"/>
          </w:tcPr>
          <w:p w14:paraId="2C50B27B" w14:textId="0431D0F5" w:rsidR="00392B14" w:rsidRPr="00392B14" w:rsidRDefault="00392B14" w:rsidP="007F2897">
            <w:pPr>
              <w:jc w:val="right"/>
              <w:rPr>
                <w:rFonts w:ascii="Arial" w:hAnsi="Arial" w:cs="Arial"/>
                <w:color w:val="000000"/>
                <w:sz w:val="17"/>
                <w:szCs w:val="17"/>
              </w:rPr>
            </w:pPr>
            <w:r w:rsidRPr="00392B14">
              <w:rPr>
                <w:rFonts w:ascii="Arial" w:hAnsi="Arial" w:cs="Arial"/>
                <w:color w:val="000000"/>
                <w:sz w:val="17"/>
                <w:szCs w:val="17"/>
              </w:rPr>
              <w:t>116.9</w:t>
            </w:r>
            <w:r w:rsidR="007F2897">
              <w:rPr>
                <w:rFonts w:ascii="Arial" w:hAnsi="Arial" w:cs="Arial"/>
                <w:color w:val="000000"/>
                <w:sz w:val="17"/>
                <w:szCs w:val="17"/>
              </w:rPr>
              <w:t>68</w:t>
            </w:r>
          </w:p>
        </w:tc>
      </w:tr>
      <w:tr w:rsidR="00392B14" w:rsidRPr="00392B14" w14:paraId="62BCAB27" w14:textId="77777777" w:rsidTr="00392B14">
        <w:trPr>
          <w:trHeight w:val="113"/>
        </w:trPr>
        <w:tc>
          <w:tcPr>
            <w:tcW w:w="3430" w:type="dxa"/>
            <w:shd w:val="clear" w:color="auto" w:fill="auto"/>
            <w:vAlign w:val="bottom"/>
          </w:tcPr>
          <w:p w14:paraId="422B4772" w14:textId="77777777" w:rsidR="00392B14" w:rsidRPr="00392B14" w:rsidRDefault="00392B14" w:rsidP="00392B14">
            <w:pPr>
              <w:ind w:left="-108"/>
              <w:rPr>
                <w:rFonts w:ascii="Arial" w:hAnsi="Arial" w:cs="Arial"/>
                <w:sz w:val="18"/>
                <w:szCs w:val="18"/>
              </w:rPr>
            </w:pPr>
            <w:r w:rsidRPr="00392B14">
              <w:rPr>
                <w:rFonts w:ascii="Arial" w:hAnsi="Arial" w:cs="Arial"/>
                <w:sz w:val="18"/>
                <w:szCs w:val="18"/>
              </w:rPr>
              <w:t>Vergi Öncesi Kar</w:t>
            </w:r>
          </w:p>
        </w:tc>
        <w:tc>
          <w:tcPr>
            <w:tcW w:w="1078" w:type="dxa"/>
            <w:shd w:val="clear" w:color="auto" w:fill="auto"/>
            <w:vAlign w:val="bottom"/>
          </w:tcPr>
          <w:p w14:paraId="1160B0AA" w14:textId="12980742" w:rsidR="00392B14" w:rsidRPr="00392B14" w:rsidRDefault="00294120" w:rsidP="00392B14">
            <w:pPr>
              <w:jc w:val="right"/>
              <w:rPr>
                <w:rFonts w:ascii="Arial" w:hAnsi="Arial" w:cs="Arial"/>
                <w:color w:val="000000"/>
                <w:sz w:val="17"/>
                <w:szCs w:val="17"/>
              </w:rPr>
            </w:pPr>
            <w:r>
              <w:rPr>
                <w:rFonts w:ascii="Arial" w:hAnsi="Arial" w:cs="Arial"/>
                <w:color w:val="000000"/>
                <w:sz w:val="17"/>
                <w:szCs w:val="17"/>
              </w:rPr>
              <w:t>(</w:t>
            </w:r>
            <w:r w:rsidR="00392B14" w:rsidRPr="00392B14">
              <w:rPr>
                <w:rFonts w:ascii="Arial" w:hAnsi="Arial" w:cs="Arial"/>
                <w:color w:val="000000"/>
                <w:sz w:val="17"/>
                <w:szCs w:val="17"/>
              </w:rPr>
              <w:t>182.089</w:t>
            </w:r>
            <w:r>
              <w:rPr>
                <w:rFonts w:ascii="Arial" w:hAnsi="Arial" w:cs="Arial"/>
                <w:color w:val="000000"/>
                <w:sz w:val="17"/>
                <w:szCs w:val="17"/>
              </w:rPr>
              <w:t>)</w:t>
            </w:r>
          </w:p>
        </w:tc>
        <w:tc>
          <w:tcPr>
            <w:tcW w:w="1092" w:type="dxa"/>
            <w:shd w:val="clear" w:color="auto" w:fill="auto"/>
            <w:vAlign w:val="bottom"/>
          </w:tcPr>
          <w:p w14:paraId="456631D7" w14:textId="3110E9AA" w:rsidR="00392B14" w:rsidRPr="00392B14" w:rsidRDefault="00F03EAF" w:rsidP="00392B14">
            <w:pPr>
              <w:jc w:val="right"/>
              <w:rPr>
                <w:rFonts w:ascii="Arial" w:hAnsi="Arial" w:cs="Arial"/>
                <w:color w:val="000000"/>
                <w:sz w:val="17"/>
                <w:szCs w:val="17"/>
              </w:rPr>
            </w:pPr>
            <w:r w:rsidRPr="00F03EAF">
              <w:rPr>
                <w:rFonts w:ascii="Arial" w:hAnsi="Arial" w:cs="Arial"/>
                <w:color w:val="000000"/>
                <w:sz w:val="17"/>
                <w:szCs w:val="17"/>
              </w:rPr>
              <w:t>111.354</w:t>
            </w:r>
          </w:p>
        </w:tc>
        <w:tc>
          <w:tcPr>
            <w:tcW w:w="979" w:type="dxa"/>
            <w:shd w:val="clear" w:color="auto" w:fill="auto"/>
            <w:vAlign w:val="bottom"/>
          </w:tcPr>
          <w:p w14:paraId="7C92D4E7" w14:textId="19C1EB63" w:rsidR="00392B14" w:rsidRPr="00392B14" w:rsidRDefault="00392B14" w:rsidP="00392B14">
            <w:pPr>
              <w:jc w:val="right"/>
              <w:rPr>
                <w:rFonts w:ascii="Arial" w:hAnsi="Arial" w:cs="Arial"/>
                <w:color w:val="000000"/>
                <w:sz w:val="17"/>
                <w:szCs w:val="17"/>
              </w:rPr>
            </w:pPr>
            <w:r w:rsidRPr="00392B14">
              <w:rPr>
                <w:rFonts w:ascii="Arial" w:hAnsi="Arial" w:cs="Arial"/>
                <w:color w:val="000000"/>
                <w:sz w:val="17"/>
                <w:szCs w:val="17"/>
              </w:rPr>
              <w:t>56.668</w:t>
            </w:r>
          </w:p>
        </w:tc>
        <w:tc>
          <w:tcPr>
            <w:tcW w:w="1442" w:type="dxa"/>
            <w:tcBorders>
              <w:top w:val="nil"/>
              <w:left w:val="nil"/>
              <w:bottom w:val="nil"/>
              <w:right w:val="nil"/>
            </w:tcBorders>
            <w:shd w:val="clear" w:color="auto" w:fill="auto"/>
            <w:vAlign w:val="bottom"/>
          </w:tcPr>
          <w:p w14:paraId="27FE8CEB" w14:textId="67147683" w:rsidR="00392B14" w:rsidRPr="00392B14" w:rsidRDefault="00F03EAF" w:rsidP="007F2897">
            <w:pPr>
              <w:jc w:val="right"/>
              <w:rPr>
                <w:rFonts w:ascii="Arial" w:hAnsi="Arial" w:cs="Arial"/>
                <w:color w:val="000000"/>
                <w:sz w:val="17"/>
                <w:szCs w:val="17"/>
              </w:rPr>
            </w:pPr>
            <w:r w:rsidRPr="00F03EAF">
              <w:rPr>
                <w:rFonts w:ascii="Arial" w:hAnsi="Arial" w:cs="Arial"/>
                <w:color w:val="000000"/>
                <w:sz w:val="17"/>
                <w:szCs w:val="17"/>
              </w:rPr>
              <w:t>131.0</w:t>
            </w:r>
            <w:r w:rsidR="007F2897">
              <w:rPr>
                <w:rFonts w:ascii="Arial" w:hAnsi="Arial" w:cs="Arial"/>
                <w:color w:val="000000"/>
                <w:sz w:val="17"/>
                <w:szCs w:val="17"/>
              </w:rPr>
              <w:t>35</w:t>
            </w:r>
          </w:p>
        </w:tc>
        <w:tc>
          <w:tcPr>
            <w:tcW w:w="1428" w:type="dxa"/>
            <w:tcBorders>
              <w:top w:val="nil"/>
              <w:left w:val="nil"/>
              <w:bottom w:val="nil"/>
              <w:right w:val="nil"/>
            </w:tcBorders>
            <w:shd w:val="clear" w:color="auto" w:fill="auto"/>
            <w:vAlign w:val="bottom"/>
          </w:tcPr>
          <w:p w14:paraId="6B70D588" w14:textId="7FB4F4AF" w:rsidR="00392B14" w:rsidRPr="00392B14" w:rsidRDefault="00392B14" w:rsidP="007F2897">
            <w:pPr>
              <w:jc w:val="right"/>
              <w:rPr>
                <w:rFonts w:ascii="Arial" w:hAnsi="Arial" w:cs="Arial"/>
                <w:color w:val="000000"/>
                <w:sz w:val="17"/>
                <w:szCs w:val="17"/>
              </w:rPr>
            </w:pPr>
            <w:r w:rsidRPr="00392B14">
              <w:rPr>
                <w:rFonts w:ascii="Arial" w:hAnsi="Arial" w:cs="Arial"/>
                <w:color w:val="000000"/>
                <w:sz w:val="17"/>
                <w:szCs w:val="17"/>
              </w:rPr>
              <w:t>116.9</w:t>
            </w:r>
            <w:r w:rsidR="007F2897">
              <w:rPr>
                <w:rFonts w:ascii="Arial" w:hAnsi="Arial" w:cs="Arial"/>
                <w:color w:val="000000"/>
                <w:sz w:val="17"/>
                <w:szCs w:val="17"/>
              </w:rPr>
              <w:t>68</w:t>
            </w:r>
          </w:p>
        </w:tc>
      </w:tr>
      <w:tr w:rsidR="00392B14" w:rsidRPr="00392B14" w14:paraId="3ABB0A52" w14:textId="77777777" w:rsidTr="00392B14">
        <w:trPr>
          <w:trHeight w:val="113"/>
        </w:trPr>
        <w:tc>
          <w:tcPr>
            <w:tcW w:w="3430" w:type="dxa"/>
            <w:shd w:val="clear" w:color="auto" w:fill="auto"/>
            <w:vAlign w:val="bottom"/>
          </w:tcPr>
          <w:p w14:paraId="7AFEF4F8" w14:textId="77777777" w:rsidR="00392B14" w:rsidRPr="00392B14" w:rsidRDefault="00392B14" w:rsidP="00392B14">
            <w:pPr>
              <w:ind w:left="-108"/>
              <w:rPr>
                <w:rFonts w:ascii="Arial" w:hAnsi="Arial" w:cs="Arial"/>
                <w:sz w:val="18"/>
                <w:szCs w:val="18"/>
              </w:rPr>
            </w:pPr>
            <w:r w:rsidRPr="00392B14">
              <w:rPr>
                <w:rFonts w:ascii="Arial" w:hAnsi="Arial" w:cs="Arial"/>
                <w:sz w:val="18"/>
                <w:szCs w:val="18"/>
              </w:rPr>
              <w:t>Vergi Gideri</w:t>
            </w:r>
          </w:p>
        </w:tc>
        <w:tc>
          <w:tcPr>
            <w:tcW w:w="1078" w:type="dxa"/>
            <w:shd w:val="clear" w:color="auto" w:fill="auto"/>
            <w:vAlign w:val="bottom"/>
          </w:tcPr>
          <w:p w14:paraId="2208CD53" w14:textId="4CFC8A9F" w:rsidR="00392B14" w:rsidRPr="00392B14" w:rsidRDefault="00294120" w:rsidP="00392B14">
            <w:pPr>
              <w:jc w:val="right"/>
              <w:rPr>
                <w:rFonts w:ascii="Arial" w:hAnsi="Arial" w:cs="Arial"/>
                <w:color w:val="000000"/>
                <w:sz w:val="17"/>
                <w:szCs w:val="17"/>
              </w:rPr>
            </w:pPr>
            <w:r>
              <w:rPr>
                <w:rFonts w:ascii="Arial" w:hAnsi="Arial" w:cs="Arial"/>
                <w:color w:val="000000"/>
                <w:sz w:val="17"/>
                <w:szCs w:val="17"/>
              </w:rPr>
              <w:t>-</w:t>
            </w:r>
          </w:p>
        </w:tc>
        <w:tc>
          <w:tcPr>
            <w:tcW w:w="1092" w:type="dxa"/>
            <w:shd w:val="clear" w:color="auto" w:fill="auto"/>
            <w:vAlign w:val="bottom"/>
          </w:tcPr>
          <w:p w14:paraId="46B9AD1D" w14:textId="22732033" w:rsidR="00392B14" w:rsidRPr="00392B14" w:rsidRDefault="00294120" w:rsidP="00392B14">
            <w:pPr>
              <w:jc w:val="right"/>
              <w:rPr>
                <w:rFonts w:ascii="Arial" w:hAnsi="Arial" w:cs="Arial"/>
                <w:color w:val="000000"/>
                <w:sz w:val="17"/>
                <w:szCs w:val="17"/>
              </w:rPr>
            </w:pPr>
            <w:r>
              <w:rPr>
                <w:rFonts w:ascii="Arial" w:hAnsi="Arial" w:cs="Arial"/>
                <w:color w:val="000000"/>
                <w:sz w:val="17"/>
                <w:szCs w:val="17"/>
              </w:rPr>
              <w:t>-</w:t>
            </w:r>
          </w:p>
        </w:tc>
        <w:tc>
          <w:tcPr>
            <w:tcW w:w="979" w:type="dxa"/>
            <w:shd w:val="clear" w:color="auto" w:fill="auto"/>
            <w:vAlign w:val="bottom"/>
          </w:tcPr>
          <w:p w14:paraId="5C3301B5" w14:textId="4D40C83A" w:rsidR="00392B14" w:rsidRPr="00392B14" w:rsidRDefault="00294120" w:rsidP="00392B14">
            <w:pPr>
              <w:jc w:val="right"/>
              <w:rPr>
                <w:rFonts w:ascii="Arial" w:hAnsi="Arial" w:cs="Arial"/>
                <w:color w:val="000000"/>
                <w:sz w:val="17"/>
                <w:szCs w:val="17"/>
              </w:rPr>
            </w:pPr>
            <w:r>
              <w:rPr>
                <w:rFonts w:ascii="Arial" w:hAnsi="Arial" w:cs="Arial"/>
                <w:color w:val="000000"/>
                <w:sz w:val="17"/>
                <w:szCs w:val="17"/>
              </w:rPr>
              <w:t>-</w:t>
            </w:r>
          </w:p>
        </w:tc>
        <w:tc>
          <w:tcPr>
            <w:tcW w:w="1442" w:type="dxa"/>
            <w:shd w:val="clear" w:color="auto" w:fill="auto"/>
            <w:vAlign w:val="bottom"/>
          </w:tcPr>
          <w:p w14:paraId="2BD5643B" w14:textId="773EC04E" w:rsidR="00392B14" w:rsidRPr="00392B14" w:rsidRDefault="00294120" w:rsidP="00392B14">
            <w:pPr>
              <w:jc w:val="right"/>
              <w:rPr>
                <w:rFonts w:ascii="Arial" w:hAnsi="Arial" w:cs="Arial"/>
                <w:color w:val="000000"/>
                <w:sz w:val="17"/>
                <w:szCs w:val="17"/>
              </w:rPr>
            </w:pPr>
            <w:r>
              <w:rPr>
                <w:rFonts w:ascii="Arial" w:hAnsi="Arial" w:cs="Arial"/>
                <w:color w:val="000000"/>
                <w:sz w:val="17"/>
                <w:szCs w:val="17"/>
              </w:rPr>
              <w:t>(</w:t>
            </w:r>
            <w:r w:rsidR="00392B14" w:rsidRPr="00392B14">
              <w:rPr>
                <w:rFonts w:ascii="Arial" w:hAnsi="Arial" w:cs="Arial"/>
                <w:color w:val="000000"/>
                <w:sz w:val="17"/>
                <w:szCs w:val="17"/>
              </w:rPr>
              <w:t>17.220</w:t>
            </w:r>
            <w:r>
              <w:rPr>
                <w:rFonts w:ascii="Arial" w:hAnsi="Arial" w:cs="Arial"/>
                <w:color w:val="000000"/>
                <w:sz w:val="17"/>
                <w:szCs w:val="17"/>
              </w:rPr>
              <w:t>)</w:t>
            </w:r>
          </w:p>
        </w:tc>
        <w:tc>
          <w:tcPr>
            <w:tcW w:w="1428" w:type="dxa"/>
            <w:shd w:val="clear" w:color="auto" w:fill="auto"/>
            <w:vAlign w:val="bottom"/>
          </w:tcPr>
          <w:p w14:paraId="3472FF5B" w14:textId="778C3AA6" w:rsidR="00392B14" w:rsidRPr="00392B14" w:rsidRDefault="00294120" w:rsidP="00392B14">
            <w:pPr>
              <w:tabs>
                <w:tab w:val="left" w:pos="893"/>
              </w:tabs>
              <w:jc w:val="right"/>
              <w:rPr>
                <w:rFonts w:ascii="Arial" w:hAnsi="Arial" w:cs="Arial"/>
                <w:color w:val="000000"/>
                <w:sz w:val="17"/>
                <w:szCs w:val="17"/>
              </w:rPr>
            </w:pPr>
            <w:r>
              <w:rPr>
                <w:rFonts w:ascii="Arial" w:hAnsi="Arial" w:cs="Arial"/>
                <w:color w:val="000000"/>
                <w:sz w:val="17"/>
                <w:szCs w:val="17"/>
              </w:rPr>
              <w:t>(</w:t>
            </w:r>
            <w:r w:rsidR="00392B14" w:rsidRPr="00392B14">
              <w:rPr>
                <w:rFonts w:ascii="Arial" w:hAnsi="Arial" w:cs="Arial"/>
                <w:color w:val="000000"/>
                <w:sz w:val="17"/>
                <w:szCs w:val="17"/>
              </w:rPr>
              <w:t>17.220</w:t>
            </w:r>
            <w:r>
              <w:rPr>
                <w:rFonts w:ascii="Arial" w:hAnsi="Arial" w:cs="Arial"/>
                <w:color w:val="000000"/>
                <w:sz w:val="17"/>
                <w:szCs w:val="17"/>
              </w:rPr>
              <w:t>)</w:t>
            </w:r>
          </w:p>
        </w:tc>
      </w:tr>
      <w:tr w:rsidR="00392B14" w:rsidRPr="00392B14" w14:paraId="417F3B6B" w14:textId="77777777" w:rsidTr="00392B14">
        <w:trPr>
          <w:trHeight w:val="113"/>
        </w:trPr>
        <w:tc>
          <w:tcPr>
            <w:tcW w:w="3430" w:type="dxa"/>
            <w:shd w:val="clear" w:color="auto" w:fill="auto"/>
            <w:vAlign w:val="bottom"/>
          </w:tcPr>
          <w:p w14:paraId="3487B179" w14:textId="77777777" w:rsidR="00392B14" w:rsidRPr="00392B14" w:rsidRDefault="00392B14" w:rsidP="00392B14">
            <w:pPr>
              <w:ind w:left="-108"/>
              <w:rPr>
                <w:rFonts w:ascii="Arial" w:hAnsi="Arial" w:cs="Arial"/>
                <w:sz w:val="18"/>
                <w:szCs w:val="18"/>
              </w:rPr>
            </w:pPr>
            <w:r w:rsidRPr="00392B14">
              <w:rPr>
                <w:rFonts w:ascii="Arial" w:hAnsi="Arial" w:cs="Arial"/>
                <w:sz w:val="18"/>
                <w:szCs w:val="18"/>
              </w:rPr>
              <w:t>Net Dönem K/Z</w:t>
            </w:r>
          </w:p>
        </w:tc>
        <w:tc>
          <w:tcPr>
            <w:tcW w:w="1078" w:type="dxa"/>
            <w:tcBorders>
              <w:top w:val="nil"/>
              <w:left w:val="nil"/>
              <w:bottom w:val="nil"/>
              <w:right w:val="nil"/>
            </w:tcBorders>
            <w:shd w:val="clear" w:color="auto" w:fill="auto"/>
            <w:vAlign w:val="bottom"/>
          </w:tcPr>
          <w:p w14:paraId="54B045F3" w14:textId="17183A6D" w:rsidR="00392B14" w:rsidRPr="00392B14" w:rsidRDefault="00294120" w:rsidP="00392B14">
            <w:pPr>
              <w:jc w:val="right"/>
              <w:rPr>
                <w:rFonts w:ascii="Arial" w:hAnsi="Arial" w:cs="Arial"/>
                <w:color w:val="000000"/>
                <w:sz w:val="17"/>
                <w:szCs w:val="17"/>
              </w:rPr>
            </w:pPr>
            <w:r>
              <w:rPr>
                <w:rFonts w:ascii="Arial" w:hAnsi="Arial" w:cs="Arial"/>
                <w:color w:val="000000"/>
                <w:sz w:val="17"/>
                <w:szCs w:val="17"/>
              </w:rPr>
              <w:t>(</w:t>
            </w:r>
            <w:r w:rsidR="00392B14" w:rsidRPr="00392B14">
              <w:rPr>
                <w:rFonts w:ascii="Arial" w:hAnsi="Arial" w:cs="Arial"/>
                <w:color w:val="000000"/>
                <w:sz w:val="17"/>
                <w:szCs w:val="17"/>
              </w:rPr>
              <w:t>182.089</w:t>
            </w:r>
            <w:r>
              <w:rPr>
                <w:rFonts w:ascii="Arial" w:hAnsi="Arial" w:cs="Arial"/>
                <w:color w:val="000000"/>
                <w:sz w:val="17"/>
                <w:szCs w:val="17"/>
              </w:rPr>
              <w:t>)</w:t>
            </w:r>
          </w:p>
        </w:tc>
        <w:tc>
          <w:tcPr>
            <w:tcW w:w="1092" w:type="dxa"/>
            <w:tcBorders>
              <w:top w:val="nil"/>
              <w:left w:val="nil"/>
              <w:bottom w:val="nil"/>
              <w:right w:val="nil"/>
            </w:tcBorders>
            <w:shd w:val="clear" w:color="auto" w:fill="auto"/>
            <w:vAlign w:val="bottom"/>
          </w:tcPr>
          <w:p w14:paraId="097850B3" w14:textId="55348DE8" w:rsidR="00392B14" w:rsidRPr="00392B14" w:rsidRDefault="00F03EAF" w:rsidP="00392B14">
            <w:pPr>
              <w:jc w:val="right"/>
              <w:rPr>
                <w:rFonts w:ascii="Arial" w:hAnsi="Arial" w:cs="Arial"/>
                <w:color w:val="000000"/>
                <w:sz w:val="17"/>
                <w:szCs w:val="17"/>
              </w:rPr>
            </w:pPr>
            <w:r w:rsidRPr="00F03EAF">
              <w:rPr>
                <w:rFonts w:ascii="Arial" w:hAnsi="Arial" w:cs="Arial"/>
                <w:color w:val="000000"/>
                <w:sz w:val="17"/>
                <w:szCs w:val="17"/>
              </w:rPr>
              <w:t>111.354</w:t>
            </w:r>
          </w:p>
        </w:tc>
        <w:tc>
          <w:tcPr>
            <w:tcW w:w="979" w:type="dxa"/>
            <w:tcBorders>
              <w:top w:val="nil"/>
              <w:left w:val="nil"/>
              <w:bottom w:val="nil"/>
              <w:right w:val="nil"/>
            </w:tcBorders>
            <w:shd w:val="clear" w:color="auto" w:fill="auto"/>
            <w:vAlign w:val="bottom"/>
          </w:tcPr>
          <w:p w14:paraId="67BC9933" w14:textId="36827E4F" w:rsidR="00392B14" w:rsidRPr="00392B14" w:rsidRDefault="00392B14" w:rsidP="00392B14">
            <w:pPr>
              <w:jc w:val="right"/>
              <w:rPr>
                <w:rFonts w:ascii="Arial" w:hAnsi="Arial" w:cs="Arial"/>
                <w:color w:val="000000"/>
                <w:sz w:val="17"/>
                <w:szCs w:val="17"/>
              </w:rPr>
            </w:pPr>
            <w:r w:rsidRPr="00392B14">
              <w:rPr>
                <w:rFonts w:ascii="Arial" w:hAnsi="Arial" w:cs="Arial"/>
                <w:color w:val="000000"/>
                <w:sz w:val="17"/>
                <w:szCs w:val="17"/>
              </w:rPr>
              <w:t>56.668</w:t>
            </w:r>
          </w:p>
        </w:tc>
        <w:tc>
          <w:tcPr>
            <w:tcW w:w="1442" w:type="dxa"/>
            <w:tcBorders>
              <w:top w:val="nil"/>
              <w:left w:val="nil"/>
              <w:bottom w:val="nil"/>
              <w:right w:val="nil"/>
            </w:tcBorders>
            <w:shd w:val="clear" w:color="auto" w:fill="auto"/>
            <w:vAlign w:val="bottom"/>
          </w:tcPr>
          <w:p w14:paraId="494E1FE1" w14:textId="4574C524" w:rsidR="00392B14" w:rsidRPr="00392B14" w:rsidRDefault="00F03EAF" w:rsidP="007F2897">
            <w:pPr>
              <w:jc w:val="right"/>
              <w:rPr>
                <w:rFonts w:ascii="Arial" w:hAnsi="Arial" w:cs="Arial"/>
                <w:color w:val="000000"/>
                <w:sz w:val="17"/>
                <w:szCs w:val="17"/>
              </w:rPr>
            </w:pPr>
            <w:r w:rsidRPr="00F03EAF">
              <w:rPr>
                <w:rFonts w:ascii="Arial" w:hAnsi="Arial" w:cs="Arial"/>
                <w:color w:val="000000"/>
                <w:sz w:val="17"/>
                <w:szCs w:val="17"/>
              </w:rPr>
              <w:t>113.8</w:t>
            </w:r>
            <w:r w:rsidR="007F2897">
              <w:rPr>
                <w:rFonts w:ascii="Arial" w:hAnsi="Arial" w:cs="Arial"/>
                <w:color w:val="000000"/>
                <w:sz w:val="17"/>
                <w:szCs w:val="17"/>
              </w:rPr>
              <w:t>15</w:t>
            </w:r>
          </w:p>
        </w:tc>
        <w:tc>
          <w:tcPr>
            <w:tcW w:w="1428" w:type="dxa"/>
            <w:tcBorders>
              <w:top w:val="nil"/>
              <w:left w:val="nil"/>
              <w:bottom w:val="nil"/>
              <w:right w:val="nil"/>
            </w:tcBorders>
            <w:shd w:val="clear" w:color="auto" w:fill="auto"/>
            <w:vAlign w:val="bottom"/>
          </w:tcPr>
          <w:p w14:paraId="5529D939" w14:textId="10405844" w:rsidR="00392B14" w:rsidRPr="00392B14" w:rsidRDefault="00392B14" w:rsidP="007F2897">
            <w:pPr>
              <w:jc w:val="right"/>
              <w:rPr>
                <w:rFonts w:ascii="Arial" w:hAnsi="Arial" w:cs="Arial"/>
                <w:color w:val="000000"/>
                <w:sz w:val="17"/>
                <w:szCs w:val="17"/>
              </w:rPr>
            </w:pPr>
            <w:r w:rsidRPr="00392B14">
              <w:rPr>
                <w:rFonts w:ascii="Arial" w:hAnsi="Arial" w:cs="Arial"/>
                <w:color w:val="000000"/>
                <w:sz w:val="17"/>
                <w:szCs w:val="17"/>
              </w:rPr>
              <w:t>99.7</w:t>
            </w:r>
            <w:r w:rsidR="007F2897">
              <w:rPr>
                <w:rFonts w:ascii="Arial" w:hAnsi="Arial" w:cs="Arial"/>
                <w:color w:val="000000"/>
                <w:sz w:val="17"/>
                <w:szCs w:val="17"/>
              </w:rPr>
              <w:t>48</w:t>
            </w:r>
          </w:p>
        </w:tc>
      </w:tr>
      <w:tr w:rsidR="00241E9E" w:rsidRPr="00392B14" w14:paraId="02A9FCF9" w14:textId="77777777" w:rsidTr="00392B14">
        <w:trPr>
          <w:trHeight w:val="113"/>
        </w:trPr>
        <w:tc>
          <w:tcPr>
            <w:tcW w:w="3430" w:type="dxa"/>
            <w:shd w:val="clear" w:color="auto" w:fill="auto"/>
            <w:vAlign w:val="bottom"/>
          </w:tcPr>
          <w:p w14:paraId="49175E4C" w14:textId="77777777" w:rsidR="00241E9E" w:rsidRPr="00392B14" w:rsidRDefault="00241E9E" w:rsidP="00B8413E">
            <w:pPr>
              <w:ind w:left="-108"/>
              <w:rPr>
                <w:rFonts w:ascii="Arial" w:hAnsi="Arial" w:cs="Arial"/>
                <w:sz w:val="18"/>
                <w:szCs w:val="18"/>
              </w:rPr>
            </w:pPr>
          </w:p>
        </w:tc>
        <w:tc>
          <w:tcPr>
            <w:tcW w:w="1078" w:type="dxa"/>
            <w:tcBorders>
              <w:top w:val="nil"/>
              <w:left w:val="nil"/>
              <w:bottom w:val="nil"/>
              <w:right w:val="nil"/>
            </w:tcBorders>
            <w:shd w:val="clear" w:color="auto" w:fill="auto"/>
            <w:vAlign w:val="bottom"/>
          </w:tcPr>
          <w:p w14:paraId="20896F11" w14:textId="77777777" w:rsidR="00241E9E" w:rsidRPr="00392B14" w:rsidRDefault="00241E9E" w:rsidP="00B8413E">
            <w:pPr>
              <w:jc w:val="right"/>
              <w:rPr>
                <w:rFonts w:ascii="Arial" w:hAnsi="Arial" w:cs="Arial"/>
                <w:sz w:val="18"/>
                <w:szCs w:val="18"/>
              </w:rPr>
            </w:pPr>
          </w:p>
        </w:tc>
        <w:tc>
          <w:tcPr>
            <w:tcW w:w="1092" w:type="dxa"/>
            <w:tcBorders>
              <w:top w:val="nil"/>
              <w:left w:val="nil"/>
              <w:bottom w:val="nil"/>
              <w:right w:val="nil"/>
            </w:tcBorders>
            <w:shd w:val="clear" w:color="auto" w:fill="auto"/>
            <w:vAlign w:val="bottom"/>
          </w:tcPr>
          <w:p w14:paraId="53769067" w14:textId="77777777" w:rsidR="00241E9E" w:rsidRPr="00392B14" w:rsidRDefault="00241E9E" w:rsidP="00B8413E">
            <w:pPr>
              <w:jc w:val="right"/>
              <w:rPr>
                <w:rFonts w:ascii="Arial" w:hAnsi="Arial" w:cs="Arial"/>
                <w:sz w:val="18"/>
                <w:szCs w:val="18"/>
              </w:rPr>
            </w:pPr>
          </w:p>
        </w:tc>
        <w:tc>
          <w:tcPr>
            <w:tcW w:w="979" w:type="dxa"/>
            <w:tcBorders>
              <w:top w:val="nil"/>
              <w:left w:val="nil"/>
              <w:bottom w:val="nil"/>
              <w:right w:val="nil"/>
            </w:tcBorders>
            <w:shd w:val="clear" w:color="auto" w:fill="auto"/>
            <w:vAlign w:val="bottom"/>
          </w:tcPr>
          <w:p w14:paraId="068EA639" w14:textId="77777777" w:rsidR="00241E9E" w:rsidRPr="00392B14" w:rsidRDefault="00241E9E" w:rsidP="00B8413E">
            <w:pPr>
              <w:jc w:val="right"/>
              <w:rPr>
                <w:rFonts w:ascii="Arial" w:hAnsi="Arial" w:cs="Arial"/>
                <w:sz w:val="18"/>
                <w:szCs w:val="18"/>
              </w:rPr>
            </w:pPr>
          </w:p>
        </w:tc>
        <w:tc>
          <w:tcPr>
            <w:tcW w:w="1442" w:type="dxa"/>
            <w:tcBorders>
              <w:top w:val="nil"/>
              <w:left w:val="nil"/>
              <w:bottom w:val="nil"/>
              <w:right w:val="nil"/>
            </w:tcBorders>
            <w:shd w:val="clear" w:color="auto" w:fill="auto"/>
            <w:vAlign w:val="bottom"/>
          </w:tcPr>
          <w:p w14:paraId="298B9447" w14:textId="77777777" w:rsidR="00241E9E" w:rsidRPr="00392B14" w:rsidRDefault="00241E9E" w:rsidP="00B8413E">
            <w:pPr>
              <w:jc w:val="right"/>
              <w:rPr>
                <w:rFonts w:ascii="Arial" w:hAnsi="Arial" w:cs="Arial"/>
                <w:sz w:val="18"/>
                <w:szCs w:val="18"/>
              </w:rPr>
            </w:pPr>
          </w:p>
        </w:tc>
        <w:tc>
          <w:tcPr>
            <w:tcW w:w="1428" w:type="dxa"/>
            <w:tcBorders>
              <w:top w:val="nil"/>
              <w:left w:val="nil"/>
              <w:bottom w:val="nil"/>
              <w:right w:val="nil"/>
            </w:tcBorders>
            <w:shd w:val="clear" w:color="auto" w:fill="auto"/>
            <w:vAlign w:val="bottom"/>
          </w:tcPr>
          <w:p w14:paraId="6AC42AC7" w14:textId="77777777" w:rsidR="00241E9E" w:rsidRPr="00392B14" w:rsidRDefault="00241E9E" w:rsidP="00B8413E">
            <w:pPr>
              <w:jc w:val="right"/>
              <w:rPr>
                <w:rFonts w:ascii="Arial" w:hAnsi="Arial" w:cs="Arial"/>
                <w:sz w:val="18"/>
                <w:szCs w:val="18"/>
              </w:rPr>
            </w:pPr>
          </w:p>
        </w:tc>
      </w:tr>
      <w:tr w:rsidR="00392B14" w:rsidRPr="00392B14" w14:paraId="3FE4F5D7" w14:textId="77777777" w:rsidTr="00392B14">
        <w:trPr>
          <w:trHeight w:val="113"/>
        </w:trPr>
        <w:tc>
          <w:tcPr>
            <w:tcW w:w="3430" w:type="dxa"/>
            <w:shd w:val="clear" w:color="auto" w:fill="auto"/>
          </w:tcPr>
          <w:p w14:paraId="4E5A867E" w14:textId="77777777" w:rsidR="00392B14" w:rsidRPr="00392B14" w:rsidRDefault="00392B14" w:rsidP="00392B14">
            <w:pPr>
              <w:ind w:left="-108"/>
              <w:rPr>
                <w:rFonts w:ascii="Arial" w:hAnsi="Arial" w:cs="Arial"/>
                <w:b/>
                <w:sz w:val="18"/>
                <w:szCs w:val="18"/>
              </w:rPr>
            </w:pPr>
            <w:r w:rsidRPr="00392B14">
              <w:rPr>
                <w:rFonts w:ascii="Arial" w:hAnsi="Arial" w:cs="Arial"/>
                <w:b/>
                <w:sz w:val="18"/>
                <w:szCs w:val="18"/>
              </w:rPr>
              <w:t>Toplam Varlıklar</w:t>
            </w:r>
          </w:p>
        </w:tc>
        <w:tc>
          <w:tcPr>
            <w:tcW w:w="1078" w:type="dxa"/>
            <w:tcBorders>
              <w:top w:val="nil"/>
              <w:left w:val="nil"/>
              <w:bottom w:val="nil"/>
              <w:right w:val="nil"/>
            </w:tcBorders>
            <w:shd w:val="clear" w:color="auto" w:fill="auto"/>
            <w:vAlign w:val="bottom"/>
          </w:tcPr>
          <w:p w14:paraId="01E665CC" w14:textId="4F6F8D35" w:rsidR="00392B14" w:rsidRPr="00392B14" w:rsidRDefault="00392B14" w:rsidP="00392B14">
            <w:pPr>
              <w:jc w:val="right"/>
              <w:rPr>
                <w:rFonts w:ascii="Arial" w:hAnsi="Arial" w:cs="Arial"/>
                <w:b/>
                <w:color w:val="000000"/>
                <w:sz w:val="17"/>
                <w:szCs w:val="17"/>
              </w:rPr>
            </w:pPr>
            <w:r w:rsidRPr="00392B14">
              <w:rPr>
                <w:rFonts w:ascii="Arial" w:hAnsi="Arial" w:cs="Arial"/>
                <w:b/>
                <w:color w:val="000000"/>
                <w:sz w:val="17"/>
                <w:szCs w:val="17"/>
              </w:rPr>
              <w:t>3.245.960</w:t>
            </w:r>
          </w:p>
        </w:tc>
        <w:tc>
          <w:tcPr>
            <w:tcW w:w="1092" w:type="dxa"/>
            <w:tcBorders>
              <w:top w:val="nil"/>
              <w:left w:val="nil"/>
              <w:bottom w:val="nil"/>
              <w:right w:val="nil"/>
            </w:tcBorders>
            <w:shd w:val="clear" w:color="auto" w:fill="auto"/>
            <w:vAlign w:val="bottom"/>
          </w:tcPr>
          <w:p w14:paraId="7EDBFB4D" w14:textId="0588FA22" w:rsidR="00392B14" w:rsidRPr="00392B14" w:rsidRDefault="00392B14" w:rsidP="00392B14">
            <w:pPr>
              <w:jc w:val="right"/>
              <w:rPr>
                <w:rFonts w:ascii="Arial" w:hAnsi="Arial" w:cs="Arial"/>
                <w:b/>
                <w:color w:val="000000"/>
                <w:sz w:val="17"/>
                <w:szCs w:val="17"/>
              </w:rPr>
            </w:pPr>
            <w:r w:rsidRPr="00392B14">
              <w:rPr>
                <w:rFonts w:ascii="Arial" w:hAnsi="Arial" w:cs="Arial"/>
                <w:b/>
                <w:color w:val="000000"/>
                <w:sz w:val="17"/>
                <w:szCs w:val="17"/>
              </w:rPr>
              <w:t>23.481.973</w:t>
            </w:r>
          </w:p>
        </w:tc>
        <w:tc>
          <w:tcPr>
            <w:tcW w:w="979" w:type="dxa"/>
            <w:tcBorders>
              <w:top w:val="nil"/>
              <w:left w:val="nil"/>
              <w:bottom w:val="nil"/>
              <w:right w:val="nil"/>
            </w:tcBorders>
            <w:shd w:val="clear" w:color="auto" w:fill="auto"/>
            <w:vAlign w:val="bottom"/>
          </w:tcPr>
          <w:p w14:paraId="5844C205" w14:textId="72F08F97" w:rsidR="00392B14" w:rsidRPr="00392B14" w:rsidRDefault="00392B14" w:rsidP="00392B14">
            <w:pPr>
              <w:jc w:val="right"/>
              <w:rPr>
                <w:rFonts w:ascii="Arial" w:hAnsi="Arial" w:cs="Arial"/>
                <w:b/>
                <w:color w:val="000000"/>
                <w:sz w:val="17"/>
                <w:szCs w:val="17"/>
              </w:rPr>
            </w:pPr>
            <w:r w:rsidRPr="00392B14">
              <w:rPr>
                <w:rFonts w:ascii="Arial" w:hAnsi="Arial" w:cs="Arial"/>
                <w:b/>
                <w:color w:val="000000"/>
                <w:sz w:val="17"/>
                <w:szCs w:val="17"/>
              </w:rPr>
              <w:t>9.102.234</w:t>
            </w:r>
          </w:p>
        </w:tc>
        <w:tc>
          <w:tcPr>
            <w:tcW w:w="1442" w:type="dxa"/>
            <w:tcBorders>
              <w:top w:val="nil"/>
              <w:left w:val="nil"/>
              <w:bottom w:val="nil"/>
              <w:right w:val="nil"/>
            </w:tcBorders>
            <w:shd w:val="clear" w:color="auto" w:fill="auto"/>
            <w:vAlign w:val="bottom"/>
          </w:tcPr>
          <w:p w14:paraId="60D40CC3" w14:textId="11C17843" w:rsidR="00392B14" w:rsidRPr="00392B14" w:rsidRDefault="00392B14" w:rsidP="00392B14">
            <w:pPr>
              <w:jc w:val="right"/>
              <w:rPr>
                <w:rFonts w:ascii="Arial" w:hAnsi="Arial" w:cs="Arial"/>
                <w:b/>
                <w:color w:val="000000"/>
                <w:sz w:val="17"/>
                <w:szCs w:val="17"/>
              </w:rPr>
            </w:pPr>
            <w:r w:rsidRPr="00392B14">
              <w:rPr>
                <w:rFonts w:ascii="Arial" w:hAnsi="Arial" w:cs="Arial"/>
                <w:b/>
                <w:color w:val="000000"/>
                <w:sz w:val="17"/>
                <w:szCs w:val="17"/>
              </w:rPr>
              <w:t>1.339.666</w:t>
            </w:r>
          </w:p>
        </w:tc>
        <w:tc>
          <w:tcPr>
            <w:tcW w:w="1428" w:type="dxa"/>
            <w:tcBorders>
              <w:top w:val="nil"/>
              <w:left w:val="nil"/>
              <w:bottom w:val="nil"/>
              <w:right w:val="nil"/>
            </w:tcBorders>
            <w:shd w:val="clear" w:color="auto" w:fill="auto"/>
            <w:vAlign w:val="bottom"/>
          </w:tcPr>
          <w:p w14:paraId="41FA719A" w14:textId="462F651A" w:rsidR="00392B14" w:rsidRPr="00392B14" w:rsidRDefault="00392B14" w:rsidP="00392B14">
            <w:pPr>
              <w:jc w:val="right"/>
              <w:rPr>
                <w:rFonts w:ascii="Arial" w:hAnsi="Arial" w:cs="Arial"/>
                <w:b/>
                <w:color w:val="000000"/>
                <w:sz w:val="17"/>
                <w:szCs w:val="17"/>
              </w:rPr>
            </w:pPr>
            <w:r w:rsidRPr="00392B14">
              <w:rPr>
                <w:rFonts w:ascii="Arial" w:hAnsi="Arial" w:cs="Arial"/>
                <w:b/>
                <w:color w:val="000000"/>
                <w:sz w:val="17"/>
                <w:szCs w:val="17"/>
              </w:rPr>
              <w:t>37.169.833</w:t>
            </w:r>
          </w:p>
        </w:tc>
      </w:tr>
      <w:tr w:rsidR="00392B14" w:rsidRPr="00392B14" w14:paraId="7C92320A" w14:textId="77777777" w:rsidTr="00392B14">
        <w:trPr>
          <w:trHeight w:val="113"/>
        </w:trPr>
        <w:tc>
          <w:tcPr>
            <w:tcW w:w="3430" w:type="dxa"/>
            <w:shd w:val="clear" w:color="auto" w:fill="auto"/>
          </w:tcPr>
          <w:p w14:paraId="4DB80B3A" w14:textId="77777777" w:rsidR="00392B14" w:rsidRPr="00392B14" w:rsidRDefault="00392B14" w:rsidP="00392B14">
            <w:pPr>
              <w:ind w:left="-108"/>
              <w:rPr>
                <w:rFonts w:ascii="Arial" w:hAnsi="Arial" w:cs="Arial"/>
                <w:b/>
                <w:sz w:val="18"/>
                <w:szCs w:val="18"/>
              </w:rPr>
            </w:pPr>
            <w:r w:rsidRPr="00392B14">
              <w:rPr>
                <w:rFonts w:ascii="Arial" w:hAnsi="Arial" w:cs="Arial"/>
                <w:b/>
                <w:sz w:val="18"/>
                <w:szCs w:val="18"/>
              </w:rPr>
              <w:t>Toplam Yükümlülükler</w:t>
            </w:r>
          </w:p>
        </w:tc>
        <w:tc>
          <w:tcPr>
            <w:tcW w:w="1078" w:type="dxa"/>
            <w:tcBorders>
              <w:top w:val="nil"/>
              <w:left w:val="nil"/>
              <w:bottom w:val="nil"/>
              <w:right w:val="nil"/>
            </w:tcBorders>
            <w:shd w:val="clear" w:color="auto" w:fill="auto"/>
            <w:vAlign w:val="bottom"/>
          </w:tcPr>
          <w:p w14:paraId="28938CE9" w14:textId="23466A38" w:rsidR="00392B14" w:rsidRPr="00392B14" w:rsidRDefault="00392B14" w:rsidP="00392B14">
            <w:pPr>
              <w:jc w:val="right"/>
              <w:rPr>
                <w:rFonts w:ascii="Arial" w:hAnsi="Arial" w:cs="Arial"/>
                <w:b/>
                <w:color w:val="000000"/>
                <w:sz w:val="17"/>
                <w:szCs w:val="17"/>
              </w:rPr>
            </w:pPr>
            <w:r w:rsidRPr="00392B14">
              <w:rPr>
                <w:rFonts w:ascii="Arial" w:hAnsi="Arial" w:cs="Arial"/>
                <w:b/>
                <w:color w:val="000000"/>
                <w:sz w:val="17"/>
                <w:szCs w:val="17"/>
              </w:rPr>
              <w:t>17.353.473</w:t>
            </w:r>
          </w:p>
        </w:tc>
        <w:tc>
          <w:tcPr>
            <w:tcW w:w="1092" w:type="dxa"/>
            <w:tcBorders>
              <w:top w:val="nil"/>
              <w:left w:val="nil"/>
              <w:bottom w:val="nil"/>
              <w:right w:val="nil"/>
            </w:tcBorders>
            <w:shd w:val="clear" w:color="auto" w:fill="auto"/>
            <w:vAlign w:val="bottom"/>
          </w:tcPr>
          <w:p w14:paraId="3F917C25" w14:textId="5F659CAA" w:rsidR="00392B14" w:rsidRPr="00392B14" w:rsidRDefault="00392B14" w:rsidP="00392B14">
            <w:pPr>
              <w:jc w:val="right"/>
              <w:rPr>
                <w:rFonts w:ascii="Arial" w:hAnsi="Arial" w:cs="Arial"/>
                <w:b/>
                <w:color w:val="000000"/>
                <w:sz w:val="17"/>
                <w:szCs w:val="17"/>
              </w:rPr>
            </w:pPr>
            <w:r w:rsidRPr="00392B14">
              <w:rPr>
                <w:rFonts w:ascii="Arial" w:hAnsi="Arial" w:cs="Arial"/>
                <w:b/>
                <w:color w:val="000000"/>
                <w:sz w:val="17"/>
                <w:szCs w:val="17"/>
              </w:rPr>
              <w:t>9.942.514</w:t>
            </w:r>
          </w:p>
        </w:tc>
        <w:tc>
          <w:tcPr>
            <w:tcW w:w="979" w:type="dxa"/>
            <w:tcBorders>
              <w:top w:val="nil"/>
              <w:left w:val="nil"/>
              <w:bottom w:val="nil"/>
              <w:right w:val="nil"/>
            </w:tcBorders>
            <w:shd w:val="clear" w:color="auto" w:fill="auto"/>
            <w:vAlign w:val="bottom"/>
          </w:tcPr>
          <w:p w14:paraId="4B546571" w14:textId="58381A0C" w:rsidR="00392B14" w:rsidRPr="00392B14" w:rsidRDefault="00392B14" w:rsidP="00392B14">
            <w:pPr>
              <w:jc w:val="right"/>
              <w:rPr>
                <w:rFonts w:ascii="Arial" w:hAnsi="Arial" w:cs="Arial"/>
                <w:b/>
                <w:color w:val="000000"/>
                <w:sz w:val="17"/>
                <w:szCs w:val="17"/>
              </w:rPr>
            </w:pPr>
            <w:r w:rsidRPr="00392B14">
              <w:rPr>
                <w:rFonts w:ascii="Arial" w:hAnsi="Arial" w:cs="Arial"/>
                <w:b/>
                <w:color w:val="000000"/>
                <w:sz w:val="17"/>
                <w:szCs w:val="17"/>
              </w:rPr>
              <w:t>6.492.370</w:t>
            </w:r>
          </w:p>
        </w:tc>
        <w:tc>
          <w:tcPr>
            <w:tcW w:w="1442" w:type="dxa"/>
            <w:tcBorders>
              <w:top w:val="nil"/>
              <w:left w:val="nil"/>
              <w:bottom w:val="nil"/>
              <w:right w:val="nil"/>
            </w:tcBorders>
            <w:shd w:val="clear" w:color="auto" w:fill="auto"/>
            <w:vAlign w:val="bottom"/>
          </w:tcPr>
          <w:p w14:paraId="7FC47D42" w14:textId="7B4C1499" w:rsidR="00392B14" w:rsidRPr="00392B14" w:rsidRDefault="00392B14" w:rsidP="00392B14">
            <w:pPr>
              <w:jc w:val="right"/>
              <w:rPr>
                <w:rFonts w:ascii="Arial" w:hAnsi="Arial" w:cs="Arial"/>
                <w:b/>
                <w:color w:val="000000"/>
                <w:sz w:val="17"/>
                <w:szCs w:val="17"/>
              </w:rPr>
            </w:pPr>
            <w:r w:rsidRPr="00392B14">
              <w:rPr>
                <w:rFonts w:ascii="Arial" w:hAnsi="Arial" w:cs="Arial"/>
                <w:b/>
                <w:color w:val="000000"/>
                <w:sz w:val="17"/>
                <w:szCs w:val="17"/>
              </w:rPr>
              <w:t>3.381.476</w:t>
            </w:r>
          </w:p>
        </w:tc>
        <w:tc>
          <w:tcPr>
            <w:tcW w:w="1428" w:type="dxa"/>
            <w:tcBorders>
              <w:top w:val="nil"/>
              <w:left w:val="nil"/>
              <w:bottom w:val="nil"/>
              <w:right w:val="nil"/>
            </w:tcBorders>
            <w:shd w:val="clear" w:color="auto" w:fill="auto"/>
            <w:vAlign w:val="bottom"/>
          </w:tcPr>
          <w:p w14:paraId="30064BAE" w14:textId="30BF3468" w:rsidR="00392B14" w:rsidRPr="00392B14" w:rsidRDefault="00392B14" w:rsidP="00392B14">
            <w:pPr>
              <w:jc w:val="right"/>
              <w:rPr>
                <w:rFonts w:ascii="Arial" w:hAnsi="Arial" w:cs="Arial"/>
                <w:b/>
                <w:color w:val="000000"/>
                <w:sz w:val="17"/>
                <w:szCs w:val="17"/>
              </w:rPr>
            </w:pPr>
            <w:r w:rsidRPr="00392B14">
              <w:rPr>
                <w:rFonts w:ascii="Arial" w:hAnsi="Arial" w:cs="Arial"/>
                <w:b/>
                <w:color w:val="000000"/>
                <w:sz w:val="17"/>
                <w:szCs w:val="17"/>
              </w:rPr>
              <w:t>37.169.833</w:t>
            </w:r>
          </w:p>
        </w:tc>
      </w:tr>
      <w:tr w:rsidR="00241E9E" w:rsidRPr="00241E9E" w14:paraId="4EB85D35" w14:textId="77777777" w:rsidTr="00392B14">
        <w:trPr>
          <w:trHeight w:val="113"/>
        </w:trPr>
        <w:tc>
          <w:tcPr>
            <w:tcW w:w="3430" w:type="dxa"/>
            <w:tcBorders>
              <w:bottom w:val="single" w:sz="4" w:space="0" w:color="auto"/>
            </w:tcBorders>
            <w:shd w:val="clear" w:color="auto" w:fill="auto"/>
            <w:vAlign w:val="bottom"/>
          </w:tcPr>
          <w:p w14:paraId="0F96B60D" w14:textId="77777777" w:rsidR="00241E9E" w:rsidRPr="00392B14" w:rsidRDefault="00241E9E" w:rsidP="00B8413E">
            <w:pPr>
              <w:ind w:left="-108"/>
              <w:rPr>
                <w:rFonts w:ascii="Arial" w:hAnsi="Arial" w:cs="Arial"/>
                <w:sz w:val="18"/>
                <w:szCs w:val="18"/>
              </w:rPr>
            </w:pPr>
          </w:p>
        </w:tc>
        <w:tc>
          <w:tcPr>
            <w:tcW w:w="1078" w:type="dxa"/>
            <w:tcBorders>
              <w:bottom w:val="single" w:sz="4" w:space="0" w:color="auto"/>
            </w:tcBorders>
            <w:shd w:val="clear" w:color="auto" w:fill="auto"/>
            <w:vAlign w:val="bottom"/>
          </w:tcPr>
          <w:p w14:paraId="23D2D37C" w14:textId="77777777" w:rsidR="00241E9E" w:rsidRPr="00392B14" w:rsidRDefault="00241E9E" w:rsidP="00B8413E">
            <w:pPr>
              <w:jc w:val="right"/>
              <w:rPr>
                <w:rFonts w:ascii="Arial" w:hAnsi="Arial" w:cs="Arial"/>
                <w:sz w:val="18"/>
                <w:szCs w:val="18"/>
              </w:rPr>
            </w:pPr>
          </w:p>
        </w:tc>
        <w:tc>
          <w:tcPr>
            <w:tcW w:w="1092" w:type="dxa"/>
            <w:tcBorders>
              <w:bottom w:val="single" w:sz="4" w:space="0" w:color="auto"/>
            </w:tcBorders>
            <w:shd w:val="clear" w:color="auto" w:fill="auto"/>
            <w:vAlign w:val="bottom"/>
          </w:tcPr>
          <w:p w14:paraId="6A080FD1" w14:textId="77777777" w:rsidR="00241E9E" w:rsidRPr="00392B14" w:rsidRDefault="00241E9E" w:rsidP="00B8413E">
            <w:pPr>
              <w:jc w:val="right"/>
              <w:rPr>
                <w:rFonts w:ascii="Arial" w:hAnsi="Arial" w:cs="Arial"/>
                <w:sz w:val="18"/>
                <w:szCs w:val="18"/>
              </w:rPr>
            </w:pPr>
          </w:p>
        </w:tc>
        <w:tc>
          <w:tcPr>
            <w:tcW w:w="979" w:type="dxa"/>
            <w:tcBorders>
              <w:bottom w:val="single" w:sz="4" w:space="0" w:color="auto"/>
            </w:tcBorders>
            <w:shd w:val="clear" w:color="auto" w:fill="auto"/>
            <w:vAlign w:val="bottom"/>
          </w:tcPr>
          <w:p w14:paraId="5253A19C" w14:textId="77777777" w:rsidR="00241E9E" w:rsidRPr="00392B14" w:rsidRDefault="00241E9E" w:rsidP="00B8413E">
            <w:pPr>
              <w:jc w:val="right"/>
              <w:rPr>
                <w:rFonts w:ascii="Arial" w:hAnsi="Arial" w:cs="Arial"/>
                <w:sz w:val="18"/>
                <w:szCs w:val="18"/>
              </w:rPr>
            </w:pPr>
          </w:p>
        </w:tc>
        <w:tc>
          <w:tcPr>
            <w:tcW w:w="1442" w:type="dxa"/>
            <w:tcBorders>
              <w:bottom w:val="single" w:sz="4" w:space="0" w:color="auto"/>
            </w:tcBorders>
            <w:shd w:val="clear" w:color="auto" w:fill="auto"/>
            <w:vAlign w:val="bottom"/>
          </w:tcPr>
          <w:p w14:paraId="6D6BD1F5" w14:textId="77777777" w:rsidR="00241E9E" w:rsidRPr="00392B14" w:rsidRDefault="00241E9E" w:rsidP="00B8413E">
            <w:pPr>
              <w:jc w:val="right"/>
              <w:rPr>
                <w:rFonts w:ascii="Arial" w:hAnsi="Arial" w:cs="Arial"/>
                <w:sz w:val="18"/>
                <w:szCs w:val="18"/>
              </w:rPr>
            </w:pPr>
          </w:p>
        </w:tc>
        <w:tc>
          <w:tcPr>
            <w:tcW w:w="1428" w:type="dxa"/>
            <w:tcBorders>
              <w:bottom w:val="single" w:sz="4" w:space="0" w:color="auto"/>
            </w:tcBorders>
            <w:shd w:val="clear" w:color="auto" w:fill="auto"/>
            <w:vAlign w:val="bottom"/>
          </w:tcPr>
          <w:p w14:paraId="5C62A09C" w14:textId="77777777" w:rsidR="00241E9E" w:rsidRPr="00392B14" w:rsidRDefault="00241E9E" w:rsidP="00B8413E">
            <w:pPr>
              <w:tabs>
                <w:tab w:val="left" w:pos="893"/>
              </w:tabs>
              <w:jc w:val="right"/>
              <w:rPr>
                <w:rFonts w:ascii="Arial" w:hAnsi="Arial" w:cs="Arial"/>
                <w:sz w:val="18"/>
                <w:szCs w:val="18"/>
              </w:rPr>
            </w:pPr>
          </w:p>
        </w:tc>
      </w:tr>
    </w:tbl>
    <w:p w14:paraId="11DCA09C" w14:textId="77777777" w:rsidR="00241E9E" w:rsidRPr="00241E9E" w:rsidRDefault="00241E9E" w:rsidP="00241E9E">
      <w:pPr>
        <w:rPr>
          <w:rFonts w:ascii="Arial" w:hAnsi="Arial" w:cs="Arial"/>
          <w:b/>
          <w:sz w:val="22"/>
          <w:szCs w:val="22"/>
          <w:highlight w:val="cyan"/>
        </w:rPr>
      </w:pPr>
    </w:p>
    <w:tbl>
      <w:tblPr>
        <w:tblW w:w="5011" w:type="pct"/>
        <w:tblLook w:val="01E0" w:firstRow="1" w:lastRow="1" w:firstColumn="1" w:lastColumn="1" w:noHBand="0" w:noVBand="0"/>
      </w:tblPr>
      <w:tblGrid>
        <w:gridCol w:w="3403"/>
        <w:gridCol w:w="1132"/>
        <w:gridCol w:w="1106"/>
        <w:gridCol w:w="1022"/>
        <w:gridCol w:w="1437"/>
        <w:gridCol w:w="1398"/>
      </w:tblGrid>
      <w:tr w:rsidR="00B62A44" w:rsidRPr="00392B14" w14:paraId="3DF58989" w14:textId="77777777" w:rsidTr="007C5974">
        <w:trPr>
          <w:trHeight w:val="151"/>
        </w:trPr>
        <w:tc>
          <w:tcPr>
            <w:tcW w:w="1791" w:type="pct"/>
            <w:tcBorders>
              <w:top w:val="single" w:sz="4" w:space="0" w:color="auto"/>
              <w:bottom w:val="single" w:sz="4" w:space="0" w:color="auto"/>
            </w:tcBorders>
            <w:vAlign w:val="bottom"/>
          </w:tcPr>
          <w:p w14:paraId="580A38CB" w14:textId="77777777" w:rsidR="00241E9E" w:rsidRPr="00392B14" w:rsidRDefault="00241E9E" w:rsidP="00B8413E">
            <w:pPr>
              <w:pStyle w:val="GvdeMetniGirintisi"/>
              <w:tabs>
                <w:tab w:val="left" w:pos="851"/>
              </w:tabs>
              <w:ind w:left="-108" w:firstLine="0"/>
              <w:jc w:val="left"/>
              <w:rPr>
                <w:rFonts w:ascii="Arial" w:hAnsi="Arial" w:cs="Arial"/>
                <w:b/>
                <w:sz w:val="18"/>
                <w:szCs w:val="18"/>
              </w:rPr>
            </w:pPr>
            <w:r w:rsidRPr="00392B14">
              <w:rPr>
                <w:rFonts w:ascii="Arial" w:hAnsi="Arial" w:cs="Arial"/>
                <w:b/>
                <w:sz w:val="18"/>
                <w:szCs w:val="18"/>
              </w:rPr>
              <w:t>Önceki Dönem</w:t>
            </w:r>
          </w:p>
        </w:tc>
        <w:tc>
          <w:tcPr>
            <w:tcW w:w="596" w:type="pct"/>
            <w:tcBorders>
              <w:top w:val="single" w:sz="4" w:space="0" w:color="auto"/>
              <w:bottom w:val="single" w:sz="4" w:space="0" w:color="auto"/>
            </w:tcBorders>
            <w:vAlign w:val="bottom"/>
          </w:tcPr>
          <w:p w14:paraId="1B319F76" w14:textId="77777777" w:rsidR="00241E9E" w:rsidRPr="00392B14" w:rsidRDefault="00241E9E" w:rsidP="00B8413E">
            <w:pPr>
              <w:pStyle w:val="GvdeMetniGirintisi"/>
              <w:tabs>
                <w:tab w:val="left" w:pos="851"/>
              </w:tabs>
              <w:ind w:firstLine="0"/>
              <w:jc w:val="right"/>
              <w:rPr>
                <w:rFonts w:ascii="Arial" w:hAnsi="Arial" w:cs="Arial"/>
                <w:b/>
                <w:sz w:val="18"/>
                <w:szCs w:val="18"/>
              </w:rPr>
            </w:pPr>
            <w:r w:rsidRPr="00392B14">
              <w:rPr>
                <w:rFonts w:ascii="Arial" w:hAnsi="Arial" w:cs="Arial"/>
                <w:b/>
                <w:sz w:val="18"/>
                <w:szCs w:val="18"/>
              </w:rPr>
              <w:t>Bireysel</w:t>
            </w:r>
          </w:p>
        </w:tc>
        <w:tc>
          <w:tcPr>
            <w:tcW w:w="582" w:type="pct"/>
            <w:tcBorders>
              <w:top w:val="single" w:sz="4" w:space="0" w:color="auto"/>
              <w:bottom w:val="single" w:sz="4" w:space="0" w:color="auto"/>
            </w:tcBorders>
            <w:vAlign w:val="bottom"/>
          </w:tcPr>
          <w:p w14:paraId="59BF31EE" w14:textId="77777777" w:rsidR="00241E9E" w:rsidRPr="00392B14" w:rsidRDefault="00241E9E" w:rsidP="00B8413E">
            <w:pPr>
              <w:pStyle w:val="GvdeMetniGirintisi"/>
              <w:tabs>
                <w:tab w:val="left" w:pos="851"/>
              </w:tabs>
              <w:ind w:firstLine="0"/>
              <w:jc w:val="right"/>
              <w:rPr>
                <w:rFonts w:ascii="Arial" w:hAnsi="Arial" w:cs="Arial"/>
                <w:b/>
                <w:sz w:val="18"/>
                <w:szCs w:val="18"/>
              </w:rPr>
            </w:pPr>
            <w:r w:rsidRPr="00392B14">
              <w:rPr>
                <w:rFonts w:ascii="Arial" w:hAnsi="Arial" w:cs="Arial"/>
                <w:b/>
                <w:sz w:val="18"/>
                <w:szCs w:val="18"/>
              </w:rPr>
              <w:t>Ticari ve Kurumsal</w:t>
            </w:r>
          </w:p>
        </w:tc>
        <w:tc>
          <w:tcPr>
            <w:tcW w:w="538" w:type="pct"/>
            <w:tcBorders>
              <w:top w:val="single" w:sz="4" w:space="0" w:color="auto"/>
              <w:bottom w:val="single" w:sz="4" w:space="0" w:color="auto"/>
            </w:tcBorders>
            <w:vAlign w:val="bottom"/>
          </w:tcPr>
          <w:p w14:paraId="16EB5CEB" w14:textId="77777777" w:rsidR="00241E9E" w:rsidRPr="00392B14" w:rsidRDefault="00241E9E" w:rsidP="00B8413E">
            <w:pPr>
              <w:pStyle w:val="GvdeMetniGirintisi"/>
              <w:ind w:firstLine="0"/>
              <w:jc w:val="right"/>
              <w:rPr>
                <w:rFonts w:ascii="Arial" w:hAnsi="Arial" w:cs="Arial"/>
                <w:b/>
                <w:sz w:val="18"/>
                <w:szCs w:val="18"/>
              </w:rPr>
            </w:pPr>
            <w:r w:rsidRPr="00392B14">
              <w:rPr>
                <w:rFonts w:ascii="Arial" w:hAnsi="Arial" w:cs="Arial"/>
                <w:b/>
                <w:sz w:val="18"/>
                <w:szCs w:val="18"/>
              </w:rPr>
              <w:t>Hazine</w:t>
            </w:r>
          </w:p>
        </w:tc>
        <w:tc>
          <w:tcPr>
            <w:tcW w:w="756" w:type="pct"/>
            <w:tcBorders>
              <w:top w:val="single" w:sz="4" w:space="0" w:color="auto"/>
              <w:bottom w:val="single" w:sz="4" w:space="0" w:color="auto"/>
            </w:tcBorders>
            <w:vAlign w:val="bottom"/>
          </w:tcPr>
          <w:p w14:paraId="5E585499" w14:textId="77777777" w:rsidR="00241E9E" w:rsidRPr="00392B14" w:rsidRDefault="00241E9E" w:rsidP="00B8413E">
            <w:pPr>
              <w:pStyle w:val="GvdeMetniGirintisi"/>
              <w:tabs>
                <w:tab w:val="left" w:pos="851"/>
              </w:tabs>
              <w:ind w:firstLine="0"/>
              <w:jc w:val="right"/>
              <w:rPr>
                <w:rFonts w:ascii="Arial" w:hAnsi="Arial" w:cs="Arial"/>
                <w:b/>
                <w:sz w:val="18"/>
                <w:szCs w:val="18"/>
              </w:rPr>
            </w:pPr>
            <w:r w:rsidRPr="00392B14">
              <w:rPr>
                <w:rFonts w:ascii="Arial" w:hAnsi="Arial" w:cs="Arial"/>
                <w:b/>
                <w:sz w:val="18"/>
                <w:szCs w:val="18"/>
              </w:rPr>
              <w:t>Dağıtılamayan</w:t>
            </w:r>
          </w:p>
        </w:tc>
        <w:tc>
          <w:tcPr>
            <w:tcW w:w="736" w:type="pct"/>
            <w:tcBorders>
              <w:top w:val="single" w:sz="4" w:space="0" w:color="auto"/>
              <w:bottom w:val="single" w:sz="4" w:space="0" w:color="auto"/>
            </w:tcBorders>
            <w:vAlign w:val="bottom"/>
          </w:tcPr>
          <w:p w14:paraId="7DB25861" w14:textId="77777777" w:rsidR="00241E9E" w:rsidRPr="00392B14" w:rsidRDefault="00241E9E" w:rsidP="00B8413E">
            <w:pPr>
              <w:pStyle w:val="GvdeMetniGirintisi"/>
              <w:tabs>
                <w:tab w:val="left" w:pos="851"/>
              </w:tabs>
              <w:ind w:firstLine="0"/>
              <w:jc w:val="right"/>
              <w:rPr>
                <w:rFonts w:ascii="Arial" w:hAnsi="Arial" w:cs="Arial"/>
                <w:b/>
                <w:sz w:val="18"/>
                <w:szCs w:val="18"/>
              </w:rPr>
            </w:pPr>
            <w:r w:rsidRPr="00392B14">
              <w:rPr>
                <w:rFonts w:ascii="Arial" w:hAnsi="Arial" w:cs="Arial"/>
                <w:b/>
                <w:sz w:val="18"/>
                <w:szCs w:val="18"/>
              </w:rPr>
              <w:t>Toplam</w:t>
            </w:r>
          </w:p>
        </w:tc>
      </w:tr>
      <w:tr w:rsidR="00B62A44" w:rsidRPr="00392B14" w14:paraId="29375E87" w14:textId="77777777" w:rsidTr="007C5974">
        <w:trPr>
          <w:trHeight w:val="151"/>
        </w:trPr>
        <w:tc>
          <w:tcPr>
            <w:tcW w:w="1791" w:type="pct"/>
            <w:tcBorders>
              <w:top w:val="single" w:sz="4" w:space="0" w:color="auto"/>
            </w:tcBorders>
          </w:tcPr>
          <w:p w14:paraId="0FAA0FD5" w14:textId="77777777" w:rsidR="00241E9E" w:rsidRPr="00392B14" w:rsidRDefault="00241E9E" w:rsidP="00B8413E">
            <w:pPr>
              <w:pStyle w:val="GvdeMetniGirintisi"/>
              <w:tabs>
                <w:tab w:val="left" w:pos="851"/>
              </w:tabs>
              <w:ind w:left="-108" w:firstLine="0"/>
              <w:rPr>
                <w:rFonts w:ascii="Arial" w:hAnsi="Arial" w:cs="Arial"/>
                <w:sz w:val="18"/>
                <w:szCs w:val="18"/>
              </w:rPr>
            </w:pPr>
          </w:p>
        </w:tc>
        <w:tc>
          <w:tcPr>
            <w:tcW w:w="596" w:type="pct"/>
            <w:tcBorders>
              <w:top w:val="single" w:sz="4" w:space="0" w:color="auto"/>
            </w:tcBorders>
          </w:tcPr>
          <w:p w14:paraId="0A2E27AA" w14:textId="77777777" w:rsidR="00241E9E" w:rsidRPr="00392B14" w:rsidRDefault="00241E9E" w:rsidP="00B8413E">
            <w:pPr>
              <w:pStyle w:val="GvdeMetniGirintisi"/>
              <w:tabs>
                <w:tab w:val="left" w:pos="851"/>
              </w:tabs>
              <w:ind w:firstLine="0"/>
              <w:jc w:val="right"/>
              <w:rPr>
                <w:rFonts w:ascii="Arial" w:hAnsi="Arial" w:cs="Arial"/>
                <w:sz w:val="18"/>
                <w:szCs w:val="18"/>
              </w:rPr>
            </w:pPr>
          </w:p>
        </w:tc>
        <w:tc>
          <w:tcPr>
            <w:tcW w:w="582" w:type="pct"/>
            <w:tcBorders>
              <w:top w:val="single" w:sz="4" w:space="0" w:color="auto"/>
            </w:tcBorders>
          </w:tcPr>
          <w:p w14:paraId="27B44A99" w14:textId="77777777" w:rsidR="00241E9E" w:rsidRPr="00392B14" w:rsidRDefault="00241E9E" w:rsidP="00B8413E">
            <w:pPr>
              <w:pStyle w:val="GvdeMetniGirintisi"/>
              <w:tabs>
                <w:tab w:val="left" w:pos="851"/>
              </w:tabs>
              <w:ind w:firstLine="0"/>
              <w:jc w:val="right"/>
              <w:rPr>
                <w:rFonts w:ascii="Arial" w:hAnsi="Arial" w:cs="Arial"/>
                <w:sz w:val="18"/>
                <w:szCs w:val="18"/>
              </w:rPr>
            </w:pPr>
          </w:p>
        </w:tc>
        <w:tc>
          <w:tcPr>
            <w:tcW w:w="538" w:type="pct"/>
            <w:tcBorders>
              <w:top w:val="single" w:sz="4" w:space="0" w:color="auto"/>
            </w:tcBorders>
          </w:tcPr>
          <w:p w14:paraId="4A9E9F01" w14:textId="77777777" w:rsidR="00241E9E" w:rsidRPr="00392B14" w:rsidRDefault="00241E9E" w:rsidP="00B8413E">
            <w:pPr>
              <w:pStyle w:val="GvdeMetniGirintisi"/>
              <w:tabs>
                <w:tab w:val="left" w:pos="851"/>
              </w:tabs>
              <w:ind w:firstLine="0"/>
              <w:jc w:val="right"/>
              <w:rPr>
                <w:rFonts w:ascii="Arial" w:hAnsi="Arial" w:cs="Arial"/>
                <w:sz w:val="18"/>
                <w:szCs w:val="18"/>
              </w:rPr>
            </w:pPr>
          </w:p>
        </w:tc>
        <w:tc>
          <w:tcPr>
            <w:tcW w:w="756" w:type="pct"/>
            <w:tcBorders>
              <w:top w:val="single" w:sz="4" w:space="0" w:color="auto"/>
            </w:tcBorders>
          </w:tcPr>
          <w:p w14:paraId="4246D7E2" w14:textId="77777777" w:rsidR="00241E9E" w:rsidRPr="00392B14" w:rsidRDefault="00241E9E" w:rsidP="00B8413E">
            <w:pPr>
              <w:pStyle w:val="GvdeMetniGirintisi"/>
              <w:tabs>
                <w:tab w:val="left" w:pos="851"/>
              </w:tabs>
              <w:ind w:firstLine="0"/>
              <w:jc w:val="right"/>
              <w:rPr>
                <w:rFonts w:ascii="Arial" w:hAnsi="Arial" w:cs="Arial"/>
                <w:sz w:val="18"/>
                <w:szCs w:val="18"/>
              </w:rPr>
            </w:pPr>
          </w:p>
        </w:tc>
        <w:tc>
          <w:tcPr>
            <w:tcW w:w="736" w:type="pct"/>
            <w:tcBorders>
              <w:top w:val="single" w:sz="4" w:space="0" w:color="auto"/>
            </w:tcBorders>
          </w:tcPr>
          <w:p w14:paraId="32D4CFDF" w14:textId="77777777" w:rsidR="00241E9E" w:rsidRPr="00392B14" w:rsidRDefault="00241E9E" w:rsidP="00B8413E">
            <w:pPr>
              <w:pStyle w:val="GvdeMetniGirintisi"/>
              <w:tabs>
                <w:tab w:val="left" w:pos="851"/>
              </w:tabs>
              <w:ind w:firstLine="0"/>
              <w:jc w:val="right"/>
              <w:rPr>
                <w:rFonts w:ascii="Arial" w:hAnsi="Arial" w:cs="Arial"/>
                <w:sz w:val="18"/>
                <w:szCs w:val="18"/>
              </w:rPr>
            </w:pPr>
          </w:p>
        </w:tc>
      </w:tr>
      <w:tr w:rsidR="00B62A44" w:rsidRPr="00392B14" w14:paraId="15C6F85C" w14:textId="77777777" w:rsidTr="007C5974">
        <w:trPr>
          <w:trHeight w:val="151"/>
        </w:trPr>
        <w:tc>
          <w:tcPr>
            <w:tcW w:w="1791" w:type="pct"/>
            <w:vAlign w:val="bottom"/>
          </w:tcPr>
          <w:p w14:paraId="4C322394" w14:textId="77777777" w:rsidR="00C258DA" w:rsidRPr="00392B14" w:rsidRDefault="00C258DA" w:rsidP="00C258DA">
            <w:pPr>
              <w:ind w:left="-108"/>
              <w:rPr>
                <w:rFonts w:ascii="Arial" w:hAnsi="Arial" w:cs="Arial"/>
                <w:sz w:val="18"/>
                <w:szCs w:val="18"/>
              </w:rPr>
            </w:pPr>
            <w:r w:rsidRPr="00392B14">
              <w:rPr>
                <w:rFonts w:ascii="Arial" w:hAnsi="Arial" w:cs="Arial"/>
                <w:sz w:val="18"/>
                <w:szCs w:val="18"/>
              </w:rPr>
              <w:t>Faaliyet Gelirleri (Net)</w:t>
            </w:r>
          </w:p>
        </w:tc>
        <w:tc>
          <w:tcPr>
            <w:tcW w:w="596" w:type="pct"/>
            <w:tcBorders>
              <w:left w:val="nil"/>
              <w:bottom w:val="nil"/>
              <w:right w:val="nil"/>
            </w:tcBorders>
            <w:shd w:val="clear" w:color="auto" w:fill="auto"/>
            <w:vAlign w:val="bottom"/>
          </w:tcPr>
          <w:p w14:paraId="3A8BC9FF" w14:textId="05C851FF" w:rsidR="00C258DA" w:rsidRPr="00C258DA" w:rsidRDefault="00C258DA" w:rsidP="00C258DA">
            <w:pPr>
              <w:ind w:right="-21"/>
              <w:jc w:val="right"/>
              <w:rPr>
                <w:rFonts w:ascii="Arial" w:hAnsi="Arial" w:cs="Arial"/>
                <w:color w:val="000000"/>
                <w:sz w:val="17"/>
                <w:szCs w:val="17"/>
              </w:rPr>
            </w:pPr>
            <w:r>
              <w:rPr>
                <w:rFonts w:ascii="Arial" w:hAnsi="Arial" w:cs="Arial"/>
                <w:color w:val="000000"/>
                <w:sz w:val="17"/>
                <w:szCs w:val="17"/>
              </w:rPr>
              <w:t>(</w:t>
            </w:r>
            <w:r w:rsidRPr="00C258DA">
              <w:rPr>
                <w:rFonts w:ascii="Arial" w:hAnsi="Arial" w:cs="Arial"/>
                <w:color w:val="000000"/>
                <w:sz w:val="17"/>
                <w:szCs w:val="17"/>
              </w:rPr>
              <w:t>94.910</w:t>
            </w:r>
            <w:r>
              <w:rPr>
                <w:rFonts w:ascii="Arial" w:hAnsi="Arial" w:cs="Arial"/>
                <w:color w:val="000000"/>
                <w:sz w:val="17"/>
                <w:szCs w:val="17"/>
              </w:rPr>
              <w:t>)</w:t>
            </w:r>
          </w:p>
        </w:tc>
        <w:tc>
          <w:tcPr>
            <w:tcW w:w="582" w:type="pct"/>
            <w:tcBorders>
              <w:left w:val="nil"/>
              <w:bottom w:val="nil"/>
              <w:right w:val="nil"/>
            </w:tcBorders>
            <w:shd w:val="clear" w:color="auto" w:fill="auto"/>
            <w:vAlign w:val="bottom"/>
          </w:tcPr>
          <w:p w14:paraId="1FD0FE53" w14:textId="045E5FD4" w:rsidR="00C258DA" w:rsidRPr="00C258DA" w:rsidRDefault="00EE3BA3" w:rsidP="00C258DA">
            <w:pPr>
              <w:ind w:right="-21"/>
              <w:jc w:val="right"/>
              <w:rPr>
                <w:rFonts w:ascii="Arial" w:hAnsi="Arial" w:cs="Arial"/>
                <w:color w:val="000000"/>
                <w:sz w:val="17"/>
                <w:szCs w:val="17"/>
              </w:rPr>
            </w:pPr>
            <w:r w:rsidRPr="00EE3BA3">
              <w:rPr>
                <w:rFonts w:ascii="Arial" w:hAnsi="Arial" w:cs="Arial"/>
                <w:color w:val="000000"/>
                <w:sz w:val="17"/>
                <w:szCs w:val="17"/>
              </w:rPr>
              <w:t>386.981</w:t>
            </w:r>
          </w:p>
        </w:tc>
        <w:tc>
          <w:tcPr>
            <w:tcW w:w="538" w:type="pct"/>
            <w:tcBorders>
              <w:left w:val="nil"/>
              <w:bottom w:val="nil"/>
              <w:right w:val="nil"/>
            </w:tcBorders>
            <w:shd w:val="clear" w:color="auto" w:fill="auto"/>
            <w:vAlign w:val="bottom"/>
          </w:tcPr>
          <w:p w14:paraId="2FB982F5" w14:textId="4698E6F2" w:rsidR="00C258DA" w:rsidRPr="00C258DA" w:rsidRDefault="00C258DA" w:rsidP="00C258DA">
            <w:pPr>
              <w:ind w:right="-21"/>
              <w:jc w:val="right"/>
              <w:rPr>
                <w:rFonts w:ascii="Arial" w:hAnsi="Arial" w:cs="Arial"/>
                <w:color w:val="000000"/>
                <w:sz w:val="17"/>
                <w:szCs w:val="17"/>
              </w:rPr>
            </w:pPr>
            <w:r w:rsidRPr="00C258DA">
              <w:rPr>
                <w:rFonts w:ascii="Arial" w:hAnsi="Arial" w:cs="Arial"/>
                <w:color w:val="000000"/>
                <w:sz w:val="17"/>
                <w:szCs w:val="17"/>
              </w:rPr>
              <w:t>44.586</w:t>
            </w:r>
          </w:p>
        </w:tc>
        <w:tc>
          <w:tcPr>
            <w:tcW w:w="756" w:type="pct"/>
            <w:tcBorders>
              <w:left w:val="nil"/>
              <w:bottom w:val="nil"/>
              <w:right w:val="nil"/>
            </w:tcBorders>
            <w:shd w:val="clear" w:color="auto" w:fill="auto"/>
            <w:vAlign w:val="bottom"/>
          </w:tcPr>
          <w:p w14:paraId="7AE1AB72" w14:textId="5739FC37" w:rsidR="00C258DA" w:rsidRPr="00C258DA" w:rsidRDefault="00EE3BA3" w:rsidP="00C258DA">
            <w:pPr>
              <w:ind w:right="-21"/>
              <w:jc w:val="right"/>
              <w:rPr>
                <w:rFonts w:ascii="Arial" w:hAnsi="Arial" w:cs="Arial"/>
                <w:color w:val="000000"/>
                <w:sz w:val="17"/>
                <w:szCs w:val="17"/>
              </w:rPr>
            </w:pPr>
            <w:r w:rsidRPr="00EE3BA3">
              <w:rPr>
                <w:rFonts w:ascii="Arial" w:hAnsi="Arial" w:cs="Arial"/>
                <w:color w:val="000000"/>
                <w:sz w:val="17"/>
                <w:szCs w:val="17"/>
              </w:rPr>
              <w:t>54.256</w:t>
            </w:r>
          </w:p>
        </w:tc>
        <w:tc>
          <w:tcPr>
            <w:tcW w:w="736" w:type="pct"/>
            <w:tcBorders>
              <w:left w:val="nil"/>
              <w:bottom w:val="nil"/>
              <w:right w:val="nil"/>
            </w:tcBorders>
            <w:shd w:val="clear" w:color="auto" w:fill="auto"/>
            <w:vAlign w:val="bottom"/>
          </w:tcPr>
          <w:p w14:paraId="3E7B2854" w14:textId="2F18C913" w:rsidR="00C258DA" w:rsidRPr="00C258DA" w:rsidRDefault="00C258DA" w:rsidP="00C258DA">
            <w:pPr>
              <w:ind w:right="-21"/>
              <w:jc w:val="right"/>
              <w:rPr>
                <w:rFonts w:ascii="Arial" w:hAnsi="Arial" w:cs="Arial"/>
                <w:color w:val="000000"/>
                <w:sz w:val="17"/>
                <w:szCs w:val="17"/>
              </w:rPr>
            </w:pPr>
            <w:r w:rsidRPr="00C258DA">
              <w:rPr>
                <w:rFonts w:ascii="Arial" w:hAnsi="Arial" w:cs="Arial"/>
                <w:color w:val="000000"/>
                <w:sz w:val="17"/>
                <w:szCs w:val="17"/>
              </w:rPr>
              <w:t>390.913</w:t>
            </w:r>
          </w:p>
        </w:tc>
      </w:tr>
      <w:tr w:rsidR="00B62A44" w:rsidRPr="00392B14" w14:paraId="4A66A1DF" w14:textId="77777777" w:rsidTr="007C5974">
        <w:trPr>
          <w:trHeight w:val="151"/>
        </w:trPr>
        <w:tc>
          <w:tcPr>
            <w:tcW w:w="1791" w:type="pct"/>
            <w:vAlign w:val="bottom"/>
          </w:tcPr>
          <w:p w14:paraId="0D328CBC" w14:textId="77777777" w:rsidR="00C258DA" w:rsidRPr="00392B14" w:rsidRDefault="00C258DA" w:rsidP="00C258DA">
            <w:pPr>
              <w:ind w:left="-108"/>
              <w:rPr>
                <w:rFonts w:ascii="Arial" w:hAnsi="Arial" w:cs="Arial"/>
                <w:sz w:val="18"/>
                <w:szCs w:val="18"/>
              </w:rPr>
            </w:pPr>
            <w:r w:rsidRPr="00392B14">
              <w:rPr>
                <w:rFonts w:ascii="Arial" w:hAnsi="Arial" w:cs="Arial"/>
                <w:sz w:val="18"/>
                <w:szCs w:val="18"/>
              </w:rPr>
              <w:t>Faaliyet Giderleri</w:t>
            </w:r>
          </w:p>
        </w:tc>
        <w:tc>
          <w:tcPr>
            <w:tcW w:w="596" w:type="pct"/>
            <w:vAlign w:val="bottom"/>
          </w:tcPr>
          <w:p w14:paraId="674DBB52" w14:textId="283186A3" w:rsidR="00C258DA" w:rsidRPr="00C258DA" w:rsidRDefault="00026FE1" w:rsidP="00C258DA">
            <w:pPr>
              <w:ind w:right="-21"/>
              <w:jc w:val="right"/>
              <w:rPr>
                <w:rFonts w:ascii="Arial" w:hAnsi="Arial" w:cs="Arial"/>
                <w:color w:val="000000"/>
                <w:sz w:val="17"/>
                <w:szCs w:val="17"/>
              </w:rPr>
            </w:pPr>
            <w:r>
              <w:rPr>
                <w:rFonts w:ascii="Arial" w:hAnsi="Arial" w:cs="Arial"/>
                <w:color w:val="000000"/>
                <w:sz w:val="17"/>
                <w:szCs w:val="17"/>
              </w:rPr>
              <w:t>(</w:t>
            </w:r>
            <w:r w:rsidR="00C258DA" w:rsidRPr="00C258DA">
              <w:rPr>
                <w:rFonts w:ascii="Arial" w:hAnsi="Arial" w:cs="Arial"/>
                <w:color w:val="000000"/>
                <w:sz w:val="17"/>
                <w:szCs w:val="17"/>
              </w:rPr>
              <w:t>74.037</w:t>
            </w:r>
            <w:r w:rsidR="00C258DA">
              <w:rPr>
                <w:rFonts w:ascii="Arial" w:hAnsi="Arial" w:cs="Arial"/>
                <w:color w:val="000000"/>
                <w:sz w:val="17"/>
                <w:szCs w:val="17"/>
              </w:rPr>
              <w:t>)</w:t>
            </w:r>
          </w:p>
        </w:tc>
        <w:tc>
          <w:tcPr>
            <w:tcW w:w="582" w:type="pct"/>
            <w:vAlign w:val="bottom"/>
          </w:tcPr>
          <w:p w14:paraId="2C182D61" w14:textId="047E22E0" w:rsidR="00C258DA" w:rsidRPr="00C258DA" w:rsidRDefault="00EE3BA3" w:rsidP="00C258DA">
            <w:pPr>
              <w:ind w:right="-21"/>
              <w:jc w:val="right"/>
              <w:rPr>
                <w:rFonts w:ascii="Arial" w:hAnsi="Arial" w:cs="Arial"/>
                <w:color w:val="000000"/>
                <w:sz w:val="17"/>
                <w:szCs w:val="17"/>
              </w:rPr>
            </w:pPr>
            <w:r>
              <w:rPr>
                <w:rFonts w:ascii="Arial" w:hAnsi="Arial" w:cs="Arial"/>
                <w:color w:val="000000"/>
                <w:sz w:val="17"/>
                <w:szCs w:val="17"/>
              </w:rPr>
              <w:t>(</w:t>
            </w:r>
            <w:r w:rsidRPr="00EE3BA3">
              <w:rPr>
                <w:rFonts w:ascii="Arial" w:hAnsi="Arial" w:cs="Arial"/>
                <w:color w:val="000000"/>
                <w:sz w:val="17"/>
                <w:szCs w:val="17"/>
              </w:rPr>
              <w:t>183.373</w:t>
            </w:r>
            <w:r>
              <w:rPr>
                <w:rFonts w:ascii="Arial" w:hAnsi="Arial" w:cs="Arial"/>
                <w:color w:val="000000"/>
                <w:sz w:val="17"/>
                <w:szCs w:val="17"/>
              </w:rPr>
              <w:t>)</w:t>
            </w:r>
          </w:p>
        </w:tc>
        <w:tc>
          <w:tcPr>
            <w:tcW w:w="538" w:type="pct"/>
            <w:vAlign w:val="bottom"/>
          </w:tcPr>
          <w:p w14:paraId="3691ADFE" w14:textId="3A9334A9" w:rsidR="00C258DA" w:rsidRPr="00C258DA" w:rsidRDefault="003B1061" w:rsidP="00C258DA">
            <w:pPr>
              <w:ind w:right="-21"/>
              <w:jc w:val="right"/>
              <w:rPr>
                <w:rFonts w:ascii="Arial" w:hAnsi="Arial" w:cs="Arial"/>
                <w:color w:val="000000"/>
                <w:sz w:val="17"/>
                <w:szCs w:val="17"/>
              </w:rPr>
            </w:pPr>
            <w:r>
              <w:rPr>
                <w:rFonts w:ascii="Arial" w:hAnsi="Arial" w:cs="Arial"/>
                <w:color w:val="000000"/>
                <w:sz w:val="17"/>
                <w:szCs w:val="17"/>
              </w:rPr>
              <w:t>(</w:t>
            </w:r>
            <w:r w:rsidR="00C258DA" w:rsidRPr="00C258DA">
              <w:rPr>
                <w:rFonts w:ascii="Arial" w:hAnsi="Arial" w:cs="Arial"/>
                <w:color w:val="000000"/>
                <w:sz w:val="17"/>
                <w:szCs w:val="17"/>
              </w:rPr>
              <w:t>1.265</w:t>
            </w:r>
            <w:r>
              <w:rPr>
                <w:rFonts w:ascii="Arial" w:hAnsi="Arial" w:cs="Arial"/>
                <w:color w:val="000000"/>
                <w:sz w:val="17"/>
                <w:szCs w:val="17"/>
              </w:rPr>
              <w:t>)</w:t>
            </w:r>
          </w:p>
        </w:tc>
        <w:tc>
          <w:tcPr>
            <w:tcW w:w="756" w:type="pct"/>
            <w:vAlign w:val="bottom"/>
          </w:tcPr>
          <w:p w14:paraId="0DCCB541" w14:textId="609D3AED" w:rsidR="00C258DA" w:rsidRPr="00C258DA" w:rsidRDefault="00EE3BA3" w:rsidP="00C258DA">
            <w:pPr>
              <w:ind w:right="-21"/>
              <w:jc w:val="right"/>
              <w:rPr>
                <w:rFonts w:ascii="Arial" w:hAnsi="Arial" w:cs="Arial"/>
                <w:color w:val="000000"/>
                <w:sz w:val="17"/>
                <w:szCs w:val="17"/>
              </w:rPr>
            </w:pPr>
            <w:r>
              <w:rPr>
                <w:rFonts w:ascii="Arial" w:hAnsi="Arial" w:cs="Arial"/>
                <w:color w:val="000000"/>
                <w:sz w:val="17"/>
                <w:szCs w:val="17"/>
              </w:rPr>
              <w:t>(</w:t>
            </w:r>
            <w:r w:rsidRPr="00EE3BA3">
              <w:rPr>
                <w:rFonts w:ascii="Arial" w:hAnsi="Arial" w:cs="Arial"/>
                <w:color w:val="000000"/>
                <w:sz w:val="17"/>
                <w:szCs w:val="17"/>
              </w:rPr>
              <w:t>81.797</w:t>
            </w:r>
            <w:r>
              <w:rPr>
                <w:rFonts w:ascii="Arial" w:hAnsi="Arial" w:cs="Arial"/>
                <w:color w:val="000000"/>
                <w:sz w:val="17"/>
                <w:szCs w:val="17"/>
              </w:rPr>
              <w:t>)</w:t>
            </w:r>
          </w:p>
        </w:tc>
        <w:tc>
          <w:tcPr>
            <w:tcW w:w="736" w:type="pct"/>
            <w:vAlign w:val="bottom"/>
          </w:tcPr>
          <w:p w14:paraId="01523923" w14:textId="52A8EDCD" w:rsidR="00C258DA" w:rsidRPr="00C258DA" w:rsidRDefault="003B1061" w:rsidP="00C258DA">
            <w:pPr>
              <w:ind w:right="-21"/>
              <w:jc w:val="right"/>
              <w:rPr>
                <w:rFonts w:ascii="Arial" w:hAnsi="Arial" w:cs="Arial"/>
                <w:color w:val="000000"/>
                <w:sz w:val="17"/>
                <w:szCs w:val="17"/>
              </w:rPr>
            </w:pPr>
            <w:r>
              <w:rPr>
                <w:rFonts w:ascii="Arial" w:hAnsi="Arial" w:cs="Arial"/>
                <w:color w:val="000000"/>
                <w:sz w:val="17"/>
                <w:szCs w:val="17"/>
              </w:rPr>
              <w:t>(</w:t>
            </w:r>
            <w:r w:rsidR="00C258DA" w:rsidRPr="00C258DA">
              <w:rPr>
                <w:rFonts w:ascii="Arial" w:hAnsi="Arial" w:cs="Arial"/>
                <w:color w:val="000000"/>
                <w:sz w:val="17"/>
                <w:szCs w:val="17"/>
              </w:rPr>
              <w:t>340.472</w:t>
            </w:r>
            <w:r>
              <w:rPr>
                <w:rFonts w:ascii="Arial" w:hAnsi="Arial" w:cs="Arial"/>
                <w:color w:val="000000"/>
                <w:sz w:val="17"/>
                <w:szCs w:val="17"/>
              </w:rPr>
              <w:t>)</w:t>
            </w:r>
          </w:p>
        </w:tc>
      </w:tr>
      <w:tr w:rsidR="00B62A44" w:rsidRPr="00392B14" w14:paraId="07390A93" w14:textId="77777777" w:rsidTr="007C5974">
        <w:trPr>
          <w:trHeight w:val="151"/>
        </w:trPr>
        <w:tc>
          <w:tcPr>
            <w:tcW w:w="1791" w:type="pct"/>
            <w:vAlign w:val="bottom"/>
          </w:tcPr>
          <w:p w14:paraId="5E5CBDA8" w14:textId="77777777" w:rsidR="00C258DA" w:rsidRPr="00392B14" w:rsidRDefault="00C258DA" w:rsidP="00C258DA">
            <w:pPr>
              <w:ind w:left="-108"/>
              <w:rPr>
                <w:rFonts w:ascii="Arial" w:hAnsi="Arial" w:cs="Arial"/>
                <w:sz w:val="18"/>
                <w:szCs w:val="18"/>
              </w:rPr>
            </w:pPr>
            <w:r w:rsidRPr="00392B14">
              <w:rPr>
                <w:rFonts w:ascii="Arial" w:hAnsi="Arial" w:cs="Arial"/>
                <w:sz w:val="18"/>
                <w:szCs w:val="18"/>
              </w:rPr>
              <w:t>Faaliyet Gelirleri/Giderleri</w:t>
            </w:r>
          </w:p>
        </w:tc>
        <w:tc>
          <w:tcPr>
            <w:tcW w:w="596" w:type="pct"/>
            <w:tcBorders>
              <w:left w:val="nil"/>
              <w:right w:val="nil"/>
            </w:tcBorders>
            <w:shd w:val="clear" w:color="auto" w:fill="auto"/>
            <w:vAlign w:val="bottom"/>
          </w:tcPr>
          <w:p w14:paraId="26E4AC93" w14:textId="0B31E2A3" w:rsidR="00C258DA" w:rsidRPr="00C258DA" w:rsidRDefault="003B1061" w:rsidP="00C258DA">
            <w:pPr>
              <w:ind w:right="-21"/>
              <w:jc w:val="right"/>
              <w:rPr>
                <w:rFonts w:ascii="Arial" w:hAnsi="Arial" w:cs="Arial"/>
                <w:color w:val="000000"/>
                <w:sz w:val="17"/>
                <w:szCs w:val="17"/>
              </w:rPr>
            </w:pPr>
            <w:r>
              <w:rPr>
                <w:rFonts w:ascii="Arial" w:hAnsi="Arial" w:cs="Arial"/>
                <w:color w:val="000000"/>
                <w:sz w:val="17"/>
                <w:szCs w:val="17"/>
              </w:rPr>
              <w:t>(</w:t>
            </w:r>
            <w:r w:rsidR="00C258DA" w:rsidRPr="00C258DA">
              <w:rPr>
                <w:rFonts w:ascii="Arial" w:hAnsi="Arial" w:cs="Arial"/>
                <w:color w:val="000000"/>
                <w:sz w:val="17"/>
                <w:szCs w:val="17"/>
              </w:rPr>
              <w:t>168.947</w:t>
            </w:r>
            <w:r w:rsidR="00C258DA">
              <w:rPr>
                <w:rFonts w:ascii="Arial" w:hAnsi="Arial" w:cs="Arial"/>
                <w:color w:val="000000"/>
                <w:sz w:val="17"/>
                <w:szCs w:val="17"/>
              </w:rPr>
              <w:t>)</w:t>
            </w:r>
          </w:p>
        </w:tc>
        <w:tc>
          <w:tcPr>
            <w:tcW w:w="582" w:type="pct"/>
            <w:tcBorders>
              <w:left w:val="nil"/>
              <w:right w:val="nil"/>
            </w:tcBorders>
            <w:shd w:val="clear" w:color="auto" w:fill="auto"/>
            <w:vAlign w:val="bottom"/>
          </w:tcPr>
          <w:p w14:paraId="2DBD5560" w14:textId="03A1E08D" w:rsidR="00C258DA" w:rsidRPr="00C258DA" w:rsidRDefault="00EE3BA3" w:rsidP="00C258DA">
            <w:pPr>
              <w:ind w:right="-21"/>
              <w:jc w:val="right"/>
              <w:rPr>
                <w:rFonts w:ascii="Arial" w:hAnsi="Arial" w:cs="Arial"/>
                <w:color w:val="000000"/>
                <w:sz w:val="17"/>
                <w:szCs w:val="17"/>
              </w:rPr>
            </w:pPr>
            <w:r w:rsidRPr="00EE3BA3">
              <w:rPr>
                <w:rFonts w:ascii="Arial" w:hAnsi="Arial" w:cs="Arial"/>
                <w:color w:val="000000"/>
                <w:sz w:val="17"/>
                <w:szCs w:val="17"/>
              </w:rPr>
              <w:t>203.608</w:t>
            </w:r>
          </w:p>
        </w:tc>
        <w:tc>
          <w:tcPr>
            <w:tcW w:w="538" w:type="pct"/>
            <w:tcBorders>
              <w:left w:val="nil"/>
              <w:right w:val="nil"/>
            </w:tcBorders>
            <w:shd w:val="clear" w:color="auto" w:fill="auto"/>
            <w:vAlign w:val="bottom"/>
          </w:tcPr>
          <w:p w14:paraId="538112C6" w14:textId="59F76D0A" w:rsidR="00C258DA" w:rsidRPr="00C258DA" w:rsidRDefault="00C258DA" w:rsidP="00C258DA">
            <w:pPr>
              <w:ind w:right="-21"/>
              <w:jc w:val="right"/>
              <w:rPr>
                <w:rFonts w:ascii="Arial" w:hAnsi="Arial" w:cs="Arial"/>
                <w:color w:val="000000"/>
                <w:sz w:val="17"/>
                <w:szCs w:val="17"/>
              </w:rPr>
            </w:pPr>
            <w:r w:rsidRPr="00C258DA">
              <w:rPr>
                <w:rFonts w:ascii="Arial" w:hAnsi="Arial" w:cs="Arial"/>
                <w:color w:val="000000"/>
                <w:sz w:val="17"/>
                <w:szCs w:val="17"/>
              </w:rPr>
              <w:t>43.321</w:t>
            </w:r>
          </w:p>
        </w:tc>
        <w:tc>
          <w:tcPr>
            <w:tcW w:w="756" w:type="pct"/>
            <w:tcBorders>
              <w:left w:val="nil"/>
              <w:right w:val="nil"/>
            </w:tcBorders>
            <w:shd w:val="clear" w:color="auto" w:fill="auto"/>
            <w:vAlign w:val="bottom"/>
          </w:tcPr>
          <w:p w14:paraId="19BA1A09" w14:textId="170E91A0" w:rsidR="00C258DA" w:rsidRPr="00C258DA" w:rsidRDefault="00EE3BA3" w:rsidP="00C258DA">
            <w:pPr>
              <w:ind w:right="-21"/>
              <w:jc w:val="right"/>
              <w:rPr>
                <w:rFonts w:ascii="Arial" w:hAnsi="Arial" w:cs="Arial"/>
                <w:color w:val="000000"/>
                <w:sz w:val="17"/>
                <w:szCs w:val="17"/>
              </w:rPr>
            </w:pPr>
            <w:r>
              <w:rPr>
                <w:rFonts w:ascii="Arial" w:hAnsi="Arial" w:cs="Arial"/>
                <w:color w:val="000000"/>
                <w:sz w:val="17"/>
                <w:szCs w:val="17"/>
              </w:rPr>
              <w:t>(</w:t>
            </w:r>
            <w:r w:rsidRPr="00EE3BA3">
              <w:rPr>
                <w:rFonts w:ascii="Arial" w:hAnsi="Arial" w:cs="Arial"/>
                <w:color w:val="000000"/>
                <w:sz w:val="17"/>
                <w:szCs w:val="17"/>
              </w:rPr>
              <w:t>27.541</w:t>
            </w:r>
            <w:r>
              <w:rPr>
                <w:rFonts w:ascii="Arial" w:hAnsi="Arial" w:cs="Arial"/>
                <w:color w:val="000000"/>
                <w:sz w:val="17"/>
                <w:szCs w:val="17"/>
              </w:rPr>
              <w:t>)</w:t>
            </w:r>
          </w:p>
        </w:tc>
        <w:tc>
          <w:tcPr>
            <w:tcW w:w="736" w:type="pct"/>
            <w:tcBorders>
              <w:left w:val="nil"/>
              <w:right w:val="nil"/>
            </w:tcBorders>
            <w:shd w:val="clear" w:color="auto" w:fill="auto"/>
            <w:vAlign w:val="bottom"/>
          </w:tcPr>
          <w:p w14:paraId="13859886" w14:textId="36E088BC" w:rsidR="00C258DA" w:rsidRPr="00C258DA" w:rsidRDefault="00C258DA" w:rsidP="00C258DA">
            <w:pPr>
              <w:ind w:right="-21"/>
              <w:jc w:val="right"/>
              <w:rPr>
                <w:rFonts w:ascii="Arial" w:hAnsi="Arial" w:cs="Arial"/>
                <w:color w:val="000000"/>
                <w:sz w:val="17"/>
                <w:szCs w:val="17"/>
              </w:rPr>
            </w:pPr>
            <w:r w:rsidRPr="00C258DA">
              <w:rPr>
                <w:rFonts w:ascii="Arial" w:hAnsi="Arial" w:cs="Arial"/>
                <w:color w:val="000000"/>
                <w:sz w:val="17"/>
                <w:szCs w:val="17"/>
              </w:rPr>
              <w:t>50.441</w:t>
            </w:r>
          </w:p>
        </w:tc>
      </w:tr>
      <w:tr w:rsidR="00B62A44" w:rsidRPr="00392B14" w14:paraId="462C6D00" w14:textId="77777777" w:rsidTr="007C5974">
        <w:trPr>
          <w:trHeight w:val="151"/>
        </w:trPr>
        <w:tc>
          <w:tcPr>
            <w:tcW w:w="1791" w:type="pct"/>
            <w:vAlign w:val="bottom"/>
          </w:tcPr>
          <w:p w14:paraId="32575E3A" w14:textId="77777777" w:rsidR="00C258DA" w:rsidRPr="00392B14" w:rsidRDefault="00C258DA" w:rsidP="00C258DA">
            <w:pPr>
              <w:ind w:left="-108"/>
              <w:rPr>
                <w:rFonts w:ascii="Arial" w:hAnsi="Arial" w:cs="Arial"/>
                <w:sz w:val="18"/>
                <w:szCs w:val="18"/>
              </w:rPr>
            </w:pPr>
            <w:r w:rsidRPr="00392B14">
              <w:rPr>
                <w:rFonts w:ascii="Arial" w:hAnsi="Arial" w:cs="Arial"/>
                <w:sz w:val="18"/>
                <w:szCs w:val="18"/>
              </w:rPr>
              <w:t>Vergi Öncesi Kar</w:t>
            </w:r>
          </w:p>
        </w:tc>
        <w:tc>
          <w:tcPr>
            <w:tcW w:w="596" w:type="pct"/>
            <w:vAlign w:val="bottom"/>
          </w:tcPr>
          <w:p w14:paraId="5CC6B315" w14:textId="210173D3" w:rsidR="00C258DA" w:rsidRPr="00C258DA" w:rsidRDefault="003B1061" w:rsidP="00C258DA">
            <w:pPr>
              <w:ind w:right="-21"/>
              <w:jc w:val="right"/>
              <w:rPr>
                <w:rFonts w:ascii="Arial" w:hAnsi="Arial" w:cs="Arial"/>
                <w:color w:val="000000"/>
                <w:sz w:val="17"/>
                <w:szCs w:val="17"/>
              </w:rPr>
            </w:pPr>
            <w:r>
              <w:rPr>
                <w:rFonts w:ascii="Arial" w:hAnsi="Arial" w:cs="Arial"/>
                <w:color w:val="000000"/>
                <w:sz w:val="17"/>
                <w:szCs w:val="17"/>
              </w:rPr>
              <w:t>(</w:t>
            </w:r>
            <w:r w:rsidR="00C258DA" w:rsidRPr="00C258DA">
              <w:rPr>
                <w:rFonts w:ascii="Arial" w:hAnsi="Arial" w:cs="Arial"/>
                <w:color w:val="000000"/>
                <w:sz w:val="17"/>
                <w:szCs w:val="17"/>
              </w:rPr>
              <w:t>168.947</w:t>
            </w:r>
            <w:r w:rsidR="00C258DA">
              <w:rPr>
                <w:rFonts w:ascii="Arial" w:hAnsi="Arial" w:cs="Arial"/>
                <w:color w:val="000000"/>
                <w:sz w:val="17"/>
                <w:szCs w:val="17"/>
              </w:rPr>
              <w:t>)</w:t>
            </w:r>
          </w:p>
        </w:tc>
        <w:tc>
          <w:tcPr>
            <w:tcW w:w="582" w:type="pct"/>
            <w:vAlign w:val="bottom"/>
          </w:tcPr>
          <w:p w14:paraId="4DD10891" w14:textId="3C4AB51F" w:rsidR="00C258DA" w:rsidRPr="00C258DA" w:rsidRDefault="00EE3BA3" w:rsidP="00C258DA">
            <w:pPr>
              <w:ind w:right="-21"/>
              <w:jc w:val="right"/>
              <w:rPr>
                <w:rFonts w:ascii="Arial" w:hAnsi="Arial" w:cs="Arial"/>
                <w:color w:val="000000"/>
                <w:sz w:val="17"/>
                <w:szCs w:val="17"/>
              </w:rPr>
            </w:pPr>
            <w:r w:rsidRPr="00EE3BA3">
              <w:rPr>
                <w:rFonts w:ascii="Arial" w:hAnsi="Arial" w:cs="Arial"/>
                <w:color w:val="000000"/>
                <w:sz w:val="17"/>
                <w:szCs w:val="17"/>
              </w:rPr>
              <w:t>203.608</w:t>
            </w:r>
          </w:p>
        </w:tc>
        <w:tc>
          <w:tcPr>
            <w:tcW w:w="538" w:type="pct"/>
            <w:vAlign w:val="bottom"/>
          </w:tcPr>
          <w:p w14:paraId="674277A4" w14:textId="6BBF0866" w:rsidR="00C258DA" w:rsidRPr="00C258DA" w:rsidRDefault="00C258DA" w:rsidP="00C258DA">
            <w:pPr>
              <w:ind w:right="-21"/>
              <w:jc w:val="right"/>
              <w:rPr>
                <w:rFonts w:ascii="Arial" w:hAnsi="Arial" w:cs="Arial"/>
                <w:color w:val="000000"/>
                <w:sz w:val="17"/>
                <w:szCs w:val="17"/>
              </w:rPr>
            </w:pPr>
            <w:r w:rsidRPr="00C258DA">
              <w:rPr>
                <w:rFonts w:ascii="Arial" w:hAnsi="Arial" w:cs="Arial"/>
                <w:color w:val="000000"/>
                <w:sz w:val="17"/>
                <w:szCs w:val="17"/>
              </w:rPr>
              <w:t>43.321</w:t>
            </w:r>
          </w:p>
        </w:tc>
        <w:tc>
          <w:tcPr>
            <w:tcW w:w="756" w:type="pct"/>
            <w:tcBorders>
              <w:top w:val="nil"/>
              <w:left w:val="nil"/>
              <w:bottom w:val="nil"/>
              <w:right w:val="nil"/>
            </w:tcBorders>
            <w:shd w:val="clear" w:color="auto" w:fill="auto"/>
            <w:vAlign w:val="bottom"/>
          </w:tcPr>
          <w:p w14:paraId="7BF4CE07" w14:textId="408B69D6" w:rsidR="00C258DA" w:rsidRPr="00C258DA" w:rsidRDefault="00EE3BA3" w:rsidP="00C258DA">
            <w:pPr>
              <w:ind w:right="-21"/>
              <w:jc w:val="right"/>
              <w:rPr>
                <w:rFonts w:ascii="Arial" w:hAnsi="Arial" w:cs="Arial"/>
                <w:color w:val="000000"/>
                <w:sz w:val="17"/>
                <w:szCs w:val="17"/>
              </w:rPr>
            </w:pPr>
            <w:r>
              <w:rPr>
                <w:rFonts w:ascii="Arial" w:hAnsi="Arial" w:cs="Arial"/>
                <w:color w:val="000000"/>
                <w:sz w:val="17"/>
                <w:szCs w:val="17"/>
              </w:rPr>
              <w:t>(</w:t>
            </w:r>
            <w:r w:rsidRPr="00EE3BA3">
              <w:rPr>
                <w:rFonts w:ascii="Arial" w:hAnsi="Arial" w:cs="Arial"/>
                <w:color w:val="000000"/>
                <w:sz w:val="17"/>
                <w:szCs w:val="17"/>
              </w:rPr>
              <w:t>27.541</w:t>
            </w:r>
            <w:r>
              <w:rPr>
                <w:rFonts w:ascii="Arial" w:hAnsi="Arial" w:cs="Arial"/>
                <w:color w:val="000000"/>
                <w:sz w:val="17"/>
                <w:szCs w:val="17"/>
              </w:rPr>
              <w:t>)</w:t>
            </w:r>
          </w:p>
        </w:tc>
        <w:tc>
          <w:tcPr>
            <w:tcW w:w="736" w:type="pct"/>
            <w:tcBorders>
              <w:top w:val="nil"/>
              <w:left w:val="nil"/>
              <w:bottom w:val="nil"/>
              <w:right w:val="nil"/>
            </w:tcBorders>
            <w:shd w:val="clear" w:color="auto" w:fill="auto"/>
            <w:vAlign w:val="bottom"/>
          </w:tcPr>
          <w:p w14:paraId="7990E19E" w14:textId="40DF054F" w:rsidR="00C258DA" w:rsidRPr="00C258DA" w:rsidRDefault="00C258DA" w:rsidP="00C258DA">
            <w:pPr>
              <w:ind w:right="-21"/>
              <w:jc w:val="right"/>
              <w:rPr>
                <w:rFonts w:ascii="Arial" w:hAnsi="Arial" w:cs="Arial"/>
                <w:color w:val="000000"/>
                <w:sz w:val="17"/>
                <w:szCs w:val="17"/>
              </w:rPr>
            </w:pPr>
            <w:r w:rsidRPr="00C258DA">
              <w:rPr>
                <w:rFonts w:ascii="Arial" w:hAnsi="Arial" w:cs="Arial"/>
                <w:color w:val="000000"/>
                <w:sz w:val="17"/>
                <w:szCs w:val="17"/>
              </w:rPr>
              <w:t>50.441</w:t>
            </w:r>
          </w:p>
        </w:tc>
      </w:tr>
      <w:tr w:rsidR="00B62A44" w:rsidRPr="00392B14" w14:paraId="2484CFBC" w14:textId="77777777" w:rsidTr="007C5974">
        <w:trPr>
          <w:trHeight w:val="151"/>
        </w:trPr>
        <w:tc>
          <w:tcPr>
            <w:tcW w:w="1791" w:type="pct"/>
            <w:vAlign w:val="bottom"/>
          </w:tcPr>
          <w:p w14:paraId="315E638E" w14:textId="77777777" w:rsidR="00C258DA" w:rsidRPr="00392B14" w:rsidRDefault="00C258DA" w:rsidP="00C258DA">
            <w:pPr>
              <w:ind w:left="-108"/>
              <w:rPr>
                <w:rFonts w:ascii="Arial" w:hAnsi="Arial" w:cs="Arial"/>
                <w:sz w:val="18"/>
                <w:szCs w:val="18"/>
              </w:rPr>
            </w:pPr>
            <w:r w:rsidRPr="00392B14">
              <w:rPr>
                <w:rFonts w:ascii="Arial" w:hAnsi="Arial" w:cs="Arial"/>
                <w:sz w:val="18"/>
                <w:szCs w:val="18"/>
              </w:rPr>
              <w:t>Vergi Gideri</w:t>
            </w:r>
          </w:p>
        </w:tc>
        <w:tc>
          <w:tcPr>
            <w:tcW w:w="596" w:type="pct"/>
            <w:vAlign w:val="bottom"/>
          </w:tcPr>
          <w:p w14:paraId="0D1E0E2A" w14:textId="5D6D308A" w:rsidR="00C258DA" w:rsidRPr="00C258DA" w:rsidRDefault="00C258DA" w:rsidP="00C258DA">
            <w:pPr>
              <w:ind w:right="-21"/>
              <w:jc w:val="right"/>
              <w:rPr>
                <w:rFonts w:ascii="Arial" w:hAnsi="Arial" w:cs="Arial"/>
                <w:color w:val="000000"/>
                <w:sz w:val="17"/>
                <w:szCs w:val="17"/>
              </w:rPr>
            </w:pPr>
            <w:r>
              <w:rPr>
                <w:rFonts w:ascii="Arial" w:hAnsi="Arial" w:cs="Arial"/>
                <w:color w:val="000000"/>
                <w:sz w:val="17"/>
                <w:szCs w:val="17"/>
              </w:rPr>
              <w:t>-</w:t>
            </w:r>
          </w:p>
        </w:tc>
        <w:tc>
          <w:tcPr>
            <w:tcW w:w="582" w:type="pct"/>
            <w:vAlign w:val="bottom"/>
          </w:tcPr>
          <w:p w14:paraId="551210FC" w14:textId="7AA96459" w:rsidR="00C258DA" w:rsidRPr="00C258DA" w:rsidRDefault="003B1061" w:rsidP="00C258DA">
            <w:pPr>
              <w:ind w:right="-21"/>
              <w:jc w:val="right"/>
              <w:rPr>
                <w:rFonts w:ascii="Arial" w:hAnsi="Arial" w:cs="Arial"/>
                <w:color w:val="000000"/>
                <w:sz w:val="17"/>
                <w:szCs w:val="17"/>
              </w:rPr>
            </w:pPr>
            <w:r>
              <w:rPr>
                <w:rFonts w:ascii="Arial" w:hAnsi="Arial" w:cs="Arial"/>
                <w:color w:val="000000"/>
                <w:sz w:val="17"/>
                <w:szCs w:val="17"/>
              </w:rPr>
              <w:t>-</w:t>
            </w:r>
          </w:p>
        </w:tc>
        <w:tc>
          <w:tcPr>
            <w:tcW w:w="538" w:type="pct"/>
            <w:vAlign w:val="bottom"/>
          </w:tcPr>
          <w:p w14:paraId="31228870" w14:textId="25455B84" w:rsidR="00C258DA" w:rsidRPr="00C258DA" w:rsidRDefault="003B1061" w:rsidP="00C258DA">
            <w:pPr>
              <w:ind w:right="-21"/>
              <w:jc w:val="right"/>
              <w:rPr>
                <w:rFonts w:ascii="Arial" w:hAnsi="Arial" w:cs="Arial"/>
                <w:color w:val="000000"/>
                <w:sz w:val="17"/>
                <w:szCs w:val="17"/>
              </w:rPr>
            </w:pPr>
            <w:r>
              <w:rPr>
                <w:rFonts w:ascii="Arial" w:hAnsi="Arial" w:cs="Arial"/>
                <w:color w:val="000000"/>
                <w:sz w:val="17"/>
                <w:szCs w:val="17"/>
              </w:rPr>
              <w:t>-</w:t>
            </w:r>
          </w:p>
        </w:tc>
        <w:tc>
          <w:tcPr>
            <w:tcW w:w="756" w:type="pct"/>
            <w:vAlign w:val="bottom"/>
          </w:tcPr>
          <w:p w14:paraId="14D8F1F4" w14:textId="797C393C" w:rsidR="00C258DA" w:rsidRPr="00C258DA" w:rsidRDefault="003B1061" w:rsidP="00C258DA">
            <w:pPr>
              <w:ind w:right="-21"/>
              <w:jc w:val="right"/>
              <w:rPr>
                <w:rFonts w:ascii="Arial" w:hAnsi="Arial" w:cs="Arial"/>
                <w:color w:val="000000"/>
                <w:sz w:val="17"/>
                <w:szCs w:val="17"/>
              </w:rPr>
            </w:pPr>
            <w:r>
              <w:rPr>
                <w:rFonts w:ascii="Arial" w:hAnsi="Arial" w:cs="Arial"/>
                <w:color w:val="000000"/>
                <w:sz w:val="17"/>
                <w:szCs w:val="17"/>
              </w:rPr>
              <w:t>(</w:t>
            </w:r>
            <w:r w:rsidR="00C258DA" w:rsidRPr="00C258DA">
              <w:rPr>
                <w:rFonts w:ascii="Arial" w:hAnsi="Arial" w:cs="Arial"/>
                <w:color w:val="000000"/>
                <w:sz w:val="17"/>
                <w:szCs w:val="17"/>
              </w:rPr>
              <w:t>10.427</w:t>
            </w:r>
            <w:r>
              <w:rPr>
                <w:rFonts w:ascii="Arial" w:hAnsi="Arial" w:cs="Arial"/>
                <w:color w:val="000000"/>
                <w:sz w:val="17"/>
                <w:szCs w:val="17"/>
              </w:rPr>
              <w:t>)</w:t>
            </w:r>
          </w:p>
        </w:tc>
        <w:tc>
          <w:tcPr>
            <w:tcW w:w="736" w:type="pct"/>
            <w:vAlign w:val="bottom"/>
          </w:tcPr>
          <w:p w14:paraId="61C6D922" w14:textId="1366F28D" w:rsidR="00C258DA" w:rsidRPr="00C258DA" w:rsidRDefault="003B1061" w:rsidP="00C258DA">
            <w:pPr>
              <w:ind w:right="-21"/>
              <w:jc w:val="right"/>
              <w:rPr>
                <w:rFonts w:ascii="Arial" w:hAnsi="Arial" w:cs="Arial"/>
                <w:color w:val="000000"/>
                <w:sz w:val="17"/>
                <w:szCs w:val="17"/>
              </w:rPr>
            </w:pPr>
            <w:r>
              <w:rPr>
                <w:rFonts w:ascii="Arial" w:hAnsi="Arial" w:cs="Arial"/>
                <w:color w:val="000000"/>
                <w:sz w:val="17"/>
                <w:szCs w:val="17"/>
              </w:rPr>
              <w:t>(</w:t>
            </w:r>
            <w:r w:rsidR="00C258DA" w:rsidRPr="00C258DA">
              <w:rPr>
                <w:rFonts w:ascii="Arial" w:hAnsi="Arial" w:cs="Arial"/>
                <w:color w:val="000000"/>
                <w:sz w:val="17"/>
                <w:szCs w:val="17"/>
              </w:rPr>
              <w:t>10.427</w:t>
            </w:r>
            <w:r>
              <w:rPr>
                <w:rFonts w:ascii="Arial" w:hAnsi="Arial" w:cs="Arial"/>
                <w:color w:val="000000"/>
                <w:sz w:val="17"/>
                <w:szCs w:val="17"/>
              </w:rPr>
              <w:t>)</w:t>
            </w:r>
          </w:p>
        </w:tc>
      </w:tr>
      <w:tr w:rsidR="00B62A44" w:rsidRPr="00392B14" w14:paraId="30C7A4A9" w14:textId="77777777" w:rsidTr="007C5974">
        <w:trPr>
          <w:trHeight w:val="151"/>
        </w:trPr>
        <w:tc>
          <w:tcPr>
            <w:tcW w:w="1791" w:type="pct"/>
            <w:vAlign w:val="bottom"/>
          </w:tcPr>
          <w:p w14:paraId="162225BB" w14:textId="77777777" w:rsidR="00C258DA" w:rsidRPr="00392B14" w:rsidRDefault="00C258DA" w:rsidP="00C258DA">
            <w:pPr>
              <w:ind w:left="-108"/>
              <w:rPr>
                <w:rFonts w:ascii="Arial" w:hAnsi="Arial" w:cs="Arial"/>
                <w:sz w:val="18"/>
                <w:szCs w:val="18"/>
              </w:rPr>
            </w:pPr>
            <w:r w:rsidRPr="00392B14">
              <w:rPr>
                <w:rFonts w:ascii="Arial" w:hAnsi="Arial" w:cs="Arial"/>
                <w:sz w:val="18"/>
                <w:szCs w:val="18"/>
              </w:rPr>
              <w:t>Net Dönem K/Z</w:t>
            </w:r>
          </w:p>
        </w:tc>
        <w:tc>
          <w:tcPr>
            <w:tcW w:w="596" w:type="pct"/>
            <w:tcBorders>
              <w:top w:val="nil"/>
              <w:left w:val="nil"/>
              <w:bottom w:val="nil"/>
              <w:right w:val="nil"/>
            </w:tcBorders>
            <w:shd w:val="clear" w:color="auto" w:fill="auto"/>
            <w:vAlign w:val="bottom"/>
          </w:tcPr>
          <w:p w14:paraId="370E46E2" w14:textId="5B82B653" w:rsidR="00C258DA" w:rsidRPr="00C258DA" w:rsidRDefault="003B1061" w:rsidP="00C258DA">
            <w:pPr>
              <w:ind w:right="-21"/>
              <w:jc w:val="right"/>
              <w:rPr>
                <w:rFonts w:ascii="Arial" w:hAnsi="Arial" w:cs="Arial"/>
                <w:color w:val="000000"/>
                <w:sz w:val="17"/>
                <w:szCs w:val="17"/>
              </w:rPr>
            </w:pPr>
            <w:r>
              <w:rPr>
                <w:rFonts w:ascii="Arial" w:hAnsi="Arial" w:cs="Arial"/>
                <w:color w:val="000000"/>
                <w:sz w:val="17"/>
                <w:szCs w:val="17"/>
              </w:rPr>
              <w:t>(</w:t>
            </w:r>
            <w:r w:rsidR="00C258DA" w:rsidRPr="00C258DA">
              <w:rPr>
                <w:rFonts w:ascii="Arial" w:hAnsi="Arial" w:cs="Arial"/>
                <w:color w:val="000000"/>
                <w:sz w:val="17"/>
                <w:szCs w:val="17"/>
              </w:rPr>
              <w:t>168.947</w:t>
            </w:r>
            <w:r w:rsidR="00C258DA">
              <w:rPr>
                <w:rFonts w:ascii="Arial" w:hAnsi="Arial" w:cs="Arial"/>
                <w:color w:val="000000"/>
                <w:sz w:val="17"/>
                <w:szCs w:val="17"/>
              </w:rPr>
              <w:t>)</w:t>
            </w:r>
          </w:p>
        </w:tc>
        <w:tc>
          <w:tcPr>
            <w:tcW w:w="582" w:type="pct"/>
            <w:tcBorders>
              <w:top w:val="nil"/>
              <w:left w:val="nil"/>
              <w:bottom w:val="nil"/>
              <w:right w:val="nil"/>
            </w:tcBorders>
            <w:shd w:val="clear" w:color="auto" w:fill="auto"/>
            <w:vAlign w:val="bottom"/>
          </w:tcPr>
          <w:p w14:paraId="39C21EAC" w14:textId="5A485206" w:rsidR="00C258DA" w:rsidRPr="00C258DA" w:rsidRDefault="00EE3BA3" w:rsidP="00C258DA">
            <w:pPr>
              <w:ind w:right="-21"/>
              <w:jc w:val="right"/>
              <w:rPr>
                <w:rFonts w:ascii="Arial" w:hAnsi="Arial" w:cs="Arial"/>
                <w:color w:val="000000"/>
                <w:sz w:val="17"/>
                <w:szCs w:val="17"/>
              </w:rPr>
            </w:pPr>
            <w:r w:rsidRPr="00EE3BA3">
              <w:rPr>
                <w:rFonts w:ascii="Arial" w:hAnsi="Arial" w:cs="Arial"/>
                <w:color w:val="000000"/>
                <w:sz w:val="17"/>
                <w:szCs w:val="17"/>
              </w:rPr>
              <w:t>203.608</w:t>
            </w:r>
          </w:p>
        </w:tc>
        <w:tc>
          <w:tcPr>
            <w:tcW w:w="538" w:type="pct"/>
            <w:tcBorders>
              <w:top w:val="nil"/>
              <w:left w:val="nil"/>
              <w:bottom w:val="nil"/>
              <w:right w:val="nil"/>
            </w:tcBorders>
            <w:shd w:val="clear" w:color="auto" w:fill="auto"/>
            <w:vAlign w:val="bottom"/>
          </w:tcPr>
          <w:p w14:paraId="671F8CC4" w14:textId="6950B782" w:rsidR="00C258DA" w:rsidRPr="00C258DA" w:rsidRDefault="00C258DA" w:rsidP="00C258DA">
            <w:pPr>
              <w:ind w:right="-21"/>
              <w:jc w:val="right"/>
              <w:rPr>
                <w:rFonts w:ascii="Arial" w:hAnsi="Arial" w:cs="Arial"/>
                <w:color w:val="000000"/>
                <w:sz w:val="17"/>
                <w:szCs w:val="17"/>
              </w:rPr>
            </w:pPr>
            <w:r w:rsidRPr="00C258DA">
              <w:rPr>
                <w:rFonts w:ascii="Arial" w:hAnsi="Arial" w:cs="Arial"/>
                <w:color w:val="000000"/>
                <w:sz w:val="17"/>
                <w:szCs w:val="17"/>
              </w:rPr>
              <w:t>43.321</w:t>
            </w:r>
          </w:p>
        </w:tc>
        <w:tc>
          <w:tcPr>
            <w:tcW w:w="756" w:type="pct"/>
            <w:tcBorders>
              <w:top w:val="nil"/>
              <w:left w:val="nil"/>
              <w:bottom w:val="nil"/>
              <w:right w:val="nil"/>
            </w:tcBorders>
            <w:shd w:val="clear" w:color="auto" w:fill="auto"/>
            <w:vAlign w:val="bottom"/>
          </w:tcPr>
          <w:p w14:paraId="406824B4" w14:textId="0F617215" w:rsidR="00C258DA" w:rsidRPr="00C258DA" w:rsidRDefault="00EE3BA3" w:rsidP="00C258DA">
            <w:pPr>
              <w:ind w:right="-21"/>
              <w:jc w:val="right"/>
              <w:rPr>
                <w:rFonts w:ascii="Arial" w:hAnsi="Arial" w:cs="Arial"/>
                <w:color w:val="000000"/>
                <w:sz w:val="17"/>
                <w:szCs w:val="17"/>
              </w:rPr>
            </w:pPr>
            <w:r>
              <w:rPr>
                <w:rFonts w:ascii="Arial" w:hAnsi="Arial" w:cs="Arial"/>
                <w:color w:val="000000"/>
                <w:sz w:val="17"/>
                <w:szCs w:val="17"/>
              </w:rPr>
              <w:t>(</w:t>
            </w:r>
            <w:r w:rsidRPr="00EE3BA3">
              <w:rPr>
                <w:rFonts w:ascii="Arial" w:hAnsi="Arial" w:cs="Arial"/>
                <w:color w:val="000000"/>
                <w:sz w:val="17"/>
                <w:szCs w:val="17"/>
              </w:rPr>
              <w:t>37.968</w:t>
            </w:r>
            <w:r>
              <w:rPr>
                <w:rFonts w:ascii="Arial" w:hAnsi="Arial" w:cs="Arial"/>
                <w:color w:val="000000"/>
                <w:sz w:val="17"/>
                <w:szCs w:val="17"/>
              </w:rPr>
              <w:t>)</w:t>
            </w:r>
          </w:p>
        </w:tc>
        <w:tc>
          <w:tcPr>
            <w:tcW w:w="736" w:type="pct"/>
            <w:tcBorders>
              <w:top w:val="nil"/>
              <w:left w:val="nil"/>
              <w:bottom w:val="nil"/>
              <w:right w:val="nil"/>
            </w:tcBorders>
            <w:shd w:val="clear" w:color="auto" w:fill="auto"/>
            <w:vAlign w:val="bottom"/>
          </w:tcPr>
          <w:p w14:paraId="7654DDA3" w14:textId="136B27E7" w:rsidR="00C258DA" w:rsidRPr="00C258DA" w:rsidRDefault="00C258DA" w:rsidP="00C258DA">
            <w:pPr>
              <w:ind w:right="-21"/>
              <w:jc w:val="right"/>
              <w:rPr>
                <w:rFonts w:ascii="Arial" w:hAnsi="Arial" w:cs="Arial"/>
                <w:color w:val="000000"/>
                <w:sz w:val="17"/>
                <w:szCs w:val="17"/>
              </w:rPr>
            </w:pPr>
            <w:r w:rsidRPr="00C258DA">
              <w:rPr>
                <w:rFonts w:ascii="Arial" w:hAnsi="Arial" w:cs="Arial"/>
                <w:color w:val="000000"/>
                <w:sz w:val="17"/>
                <w:szCs w:val="17"/>
              </w:rPr>
              <w:t>40.014</w:t>
            </w:r>
          </w:p>
        </w:tc>
      </w:tr>
      <w:tr w:rsidR="00B62A44" w:rsidRPr="00392B14" w14:paraId="3692153D" w14:textId="77777777" w:rsidTr="007C5974">
        <w:trPr>
          <w:trHeight w:val="151"/>
        </w:trPr>
        <w:tc>
          <w:tcPr>
            <w:tcW w:w="1791" w:type="pct"/>
            <w:vAlign w:val="bottom"/>
          </w:tcPr>
          <w:p w14:paraId="7604B757" w14:textId="77777777" w:rsidR="00241E9E" w:rsidRPr="00392B14" w:rsidRDefault="00241E9E" w:rsidP="00B8413E">
            <w:pPr>
              <w:ind w:left="-108"/>
              <w:rPr>
                <w:rFonts w:ascii="Arial" w:hAnsi="Arial" w:cs="Arial"/>
                <w:sz w:val="18"/>
                <w:szCs w:val="18"/>
              </w:rPr>
            </w:pPr>
          </w:p>
        </w:tc>
        <w:tc>
          <w:tcPr>
            <w:tcW w:w="596" w:type="pct"/>
            <w:tcBorders>
              <w:top w:val="nil"/>
              <w:left w:val="nil"/>
              <w:bottom w:val="nil"/>
              <w:right w:val="nil"/>
            </w:tcBorders>
            <w:shd w:val="clear" w:color="auto" w:fill="auto"/>
            <w:vAlign w:val="bottom"/>
          </w:tcPr>
          <w:p w14:paraId="2DFA7D8B" w14:textId="77777777" w:rsidR="00241E9E" w:rsidRPr="00392B14" w:rsidRDefault="00241E9E" w:rsidP="00B8413E">
            <w:pPr>
              <w:jc w:val="right"/>
              <w:rPr>
                <w:rFonts w:ascii="Arial" w:hAnsi="Arial" w:cs="Arial"/>
                <w:sz w:val="18"/>
                <w:szCs w:val="18"/>
              </w:rPr>
            </w:pPr>
          </w:p>
        </w:tc>
        <w:tc>
          <w:tcPr>
            <w:tcW w:w="582" w:type="pct"/>
            <w:tcBorders>
              <w:top w:val="nil"/>
              <w:left w:val="nil"/>
              <w:bottom w:val="nil"/>
              <w:right w:val="nil"/>
            </w:tcBorders>
            <w:shd w:val="clear" w:color="auto" w:fill="auto"/>
            <w:vAlign w:val="bottom"/>
          </w:tcPr>
          <w:p w14:paraId="7DAEF790" w14:textId="77777777" w:rsidR="00241E9E" w:rsidRPr="00392B14" w:rsidRDefault="00241E9E" w:rsidP="00B8413E">
            <w:pPr>
              <w:jc w:val="right"/>
              <w:rPr>
                <w:rFonts w:ascii="Arial" w:hAnsi="Arial" w:cs="Arial"/>
                <w:sz w:val="18"/>
                <w:szCs w:val="18"/>
              </w:rPr>
            </w:pPr>
          </w:p>
        </w:tc>
        <w:tc>
          <w:tcPr>
            <w:tcW w:w="538" w:type="pct"/>
            <w:tcBorders>
              <w:top w:val="nil"/>
              <w:left w:val="nil"/>
              <w:bottom w:val="nil"/>
              <w:right w:val="nil"/>
            </w:tcBorders>
            <w:shd w:val="clear" w:color="auto" w:fill="auto"/>
            <w:vAlign w:val="bottom"/>
          </w:tcPr>
          <w:p w14:paraId="3C5C46C0" w14:textId="77777777" w:rsidR="00241E9E" w:rsidRPr="00392B14" w:rsidRDefault="00241E9E" w:rsidP="00B8413E">
            <w:pPr>
              <w:jc w:val="right"/>
              <w:rPr>
                <w:rFonts w:ascii="Arial" w:hAnsi="Arial" w:cs="Arial"/>
                <w:sz w:val="18"/>
                <w:szCs w:val="18"/>
              </w:rPr>
            </w:pPr>
          </w:p>
        </w:tc>
        <w:tc>
          <w:tcPr>
            <w:tcW w:w="756" w:type="pct"/>
            <w:tcBorders>
              <w:top w:val="nil"/>
              <w:left w:val="nil"/>
              <w:bottom w:val="nil"/>
              <w:right w:val="nil"/>
            </w:tcBorders>
            <w:shd w:val="clear" w:color="auto" w:fill="auto"/>
            <w:vAlign w:val="bottom"/>
          </w:tcPr>
          <w:p w14:paraId="3B12FBE8" w14:textId="77777777" w:rsidR="00241E9E" w:rsidRPr="00392B14" w:rsidRDefault="00241E9E" w:rsidP="00B8413E">
            <w:pPr>
              <w:jc w:val="right"/>
              <w:rPr>
                <w:rFonts w:ascii="Arial" w:hAnsi="Arial" w:cs="Arial"/>
                <w:sz w:val="18"/>
                <w:szCs w:val="18"/>
              </w:rPr>
            </w:pPr>
          </w:p>
        </w:tc>
        <w:tc>
          <w:tcPr>
            <w:tcW w:w="736" w:type="pct"/>
            <w:tcBorders>
              <w:top w:val="nil"/>
              <w:left w:val="nil"/>
              <w:bottom w:val="nil"/>
              <w:right w:val="nil"/>
            </w:tcBorders>
            <w:shd w:val="clear" w:color="auto" w:fill="auto"/>
            <w:vAlign w:val="bottom"/>
          </w:tcPr>
          <w:p w14:paraId="6256CA0C" w14:textId="77777777" w:rsidR="00241E9E" w:rsidRPr="00392B14" w:rsidRDefault="00241E9E" w:rsidP="00B8413E">
            <w:pPr>
              <w:jc w:val="right"/>
              <w:rPr>
                <w:rFonts w:ascii="Arial" w:hAnsi="Arial" w:cs="Arial"/>
                <w:sz w:val="18"/>
                <w:szCs w:val="18"/>
              </w:rPr>
            </w:pPr>
          </w:p>
        </w:tc>
      </w:tr>
      <w:tr w:rsidR="00B62A44" w:rsidRPr="00392B14" w14:paraId="2D9A1F36" w14:textId="77777777" w:rsidTr="007C5974">
        <w:trPr>
          <w:trHeight w:val="151"/>
        </w:trPr>
        <w:tc>
          <w:tcPr>
            <w:tcW w:w="1791" w:type="pct"/>
          </w:tcPr>
          <w:p w14:paraId="1D4587B3" w14:textId="77777777" w:rsidR="00F6771E" w:rsidRPr="00392B14" w:rsidRDefault="00F6771E" w:rsidP="00F6771E">
            <w:pPr>
              <w:ind w:left="-108"/>
              <w:rPr>
                <w:rFonts w:ascii="Arial" w:hAnsi="Arial" w:cs="Arial"/>
                <w:sz w:val="18"/>
                <w:szCs w:val="18"/>
              </w:rPr>
            </w:pPr>
            <w:r w:rsidRPr="00392B14">
              <w:rPr>
                <w:rFonts w:ascii="Arial" w:hAnsi="Arial" w:cs="Arial"/>
                <w:b/>
                <w:sz w:val="18"/>
                <w:szCs w:val="18"/>
              </w:rPr>
              <w:t>Toplam Varlıklar</w:t>
            </w:r>
          </w:p>
        </w:tc>
        <w:tc>
          <w:tcPr>
            <w:tcW w:w="596" w:type="pct"/>
            <w:tcBorders>
              <w:top w:val="nil"/>
              <w:left w:val="nil"/>
              <w:bottom w:val="nil"/>
              <w:right w:val="nil"/>
            </w:tcBorders>
            <w:shd w:val="clear" w:color="auto" w:fill="auto"/>
          </w:tcPr>
          <w:p w14:paraId="0F739CE5" w14:textId="68434480" w:rsidR="00F6771E" w:rsidRPr="00F6771E" w:rsidRDefault="00F6771E" w:rsidP="00F6771E">
            <w:pPr>
              <w:jc w:val="right"/>
              <w:rPr>
                <w:rFonts w:ascii="Arial" w:hAnsi="Arial" w:cs="Arial"/>
                <w:b/>
                <w:color w:val="000000"/>
                <w:sz w:val="17"/>
                <w:szCs w:val="17"/>
              </w:rPr>
            </w:pPr>
            <w:r w:rsidRPr="00F6771E">
              <w:rPr>
                <w:rFonts w:ascii="Arial" w:hAnsi="Arial" w:cs="Arial"/>
                <w:b/>
                <w:color w:val="000000"/>
                <w:sz w:val="17"/>
                <w:szCs w:val="17"/>
              </w:rPr>
              <w:t>3.274.207</w:t>
            </w:r>
          </w:p>
        </w:tc>
        <w:tc>
          <w:tcPr>
            <w:tcW w:w="582" w:type="pct"/>
            <w:tcBorders>
              <w:top w:val="nil"/>
              <w:left w:val="nil"/>
              <w:bottom w:val="nil"/>
              <w:right w:val="nil"/>
            </w:tcBorders>
            <w:shd w:val="clear" w:color="auto" w:fill="auto"/>
          </w:tcPr>
          <w:p w14:paraId="6156BFE0" w14:textId="77A7CDAF" w:rsidR="00F6771E" w:rsidRPr="00F6771E" w:rsidRDefault="00F6771E" w:rsidP="00F6771E">
            <w:pPr>
              <w:jc w:val="right"/>
              <w:rPr>
                <w:rFonts w:ascii="Arial" w:hAnsi="Arial" w:cs="Arial"/>
                <w:b/>
                <w:color w:val="000000"/>
                <w:sz w:val="17"/>
                <w:szCs w:val="17"/>
              </w:rPr>
            </w:pPr>
            <w:r w:rsidRPr="00F6771E">
              <w:rPr>
                <w:rFonts w:ascii="Arial" w:hAnsi="Arial" w:cs="Arial"/>
                <w:b/>
                <w:color w:val="000000"/>
                <w:sz w:val="17"/>
                <w:szCs w:val="17"/>
              </w:rPr>
              <w:t>22.561.322</w:t>
            </w:r>
          </w:p>
        </w:tc>
        <w:tc>
          <w:tcPr>
            <w:tcW w:w="538" w:type="pct"/>
            <w:tcBorders>
              <w:top w:val="nil"/>
              <w:left w:val="nil"/>
              <w:bottom w:val="nil"/>
              <w:right w:val="nil"/>
            </w:tcBorders>
            <w:shd w:val="clear" w:color="auto" w:fill="auto"/>
          </w:tcPr>
          <w:p w14:paraId="580BE78A" w14:textId="7B8A995F" w:rsidR="00F6771E" w:rsidRPr="00F6771E" w:rsidRDefault="00F6771E" w:rsidP="00F6771E">
            <w:pPr>
              <w:jc w:val="right"/>
              <w:rPr>
                <w:rFonts w:ascii="Arial" w:hAnsi="Arial" w:cs="Arial"/>
                <w:b/>
                <w:color w:val="000000"/>
                <w:sz w:val="17"/>
                <w:szCs w:val="17"/>
              </w:rPr>
            </w:pPr>
            <w:r w:rsidRPr="00F6771E">
              <w:rPr>
                <w:rFonts w:ascii="Arial" w:hAnsi="Arial" w:cs="Arial"/>
                <w:b/>
                <w:color w:val="000000"/>
                <w:sz w:val="17"/>
                <w:szCs w:val="17"/>
              </w:rPr>
              <w:t>8.917.201</w:t>
            </w:r>
          </w:p>
        </w:tc>
        <w:tc>
          <w:tcPr>
            <w:tcW w:w="756" w:type="pct"/>
            <w:tcBorders>
              <w:top w:val="nil"/>
              <w:left w:val="nil"/>
              <w:bottom w:val="nil"/>
              <w:right w:val="nil"/>
            </w:tcBorders>
            <w:shd w:val="clear" w:color="auto" w:fill="auto"/>
          </w:tcPr>
          <w:p w14:paraId="5BBE79F0" w14:textId="0F2AD9CF" w:rsidR="00F6771E" w:rsidRPr="00F6771E" w:rsidRDefault="00F6771E" w:rsidP="00F6771E">
            <w:pPr>
              <w:jc w:val="right"/>
              <w:rPr>
                <w:rFonts w:ascii="Arial" w:hAnsi="Arial" w:cs="Arial"/>
                <w:b/>
                <w:color w:val="000000"/>
                <w:sz w:val="17"/>
                <w:szCs w:val="17"/>
              </w:rPr>
            </w:pPr>
            <w:r w:rsidRPr="00F6771E">
              <w:rPr>
                <w:rFonts w:ascii="Arial" w:hAnsi="Arial" w:cs="Arial"/>
                <w:b/>
                <w:color w:val="000000"/>
                <w:sz w:val="17"/>
                <w:szCs w:val="17"/>
              </w:rPr>
              <w:t>1.578.977</w:t>
            </w:r>
          </w:p>
        </w:tc>
        <w:tc>
          <w:tcPr>
            <w:tcW w:w="736" w:type="pct"/>
            <w:tcBorders>
              <w:top w:val="nil"/>
              <w:left w:val="nil"/>
              <w:bottom w:val="nil"/>
              <w:right w:val="nil"/>
            </w:tcBorders>
            <w:shd w:val="clear" w:color="auto" w:fill="auto"/>
          </w:tcPr>
          <w:p w14:paraId="3558E01A" w14:textId="79F29D42" w:rsidR="00F6771E" w:rsidRPr="00F6771E" w:rsidRDefault="00F6771E" w:rsidP="00F6771E">
            <w:pPr>
              <w:jc w:val="right"/>
              <w:rPr>
                <w:rFonts w:ascii="Arial" w:hAnsi="Arial" w:cs="Arial"/>
                <w:b/>
                <w:color w:val="000000"/>
                <w:sz w:val="17"/>
                <w:szCs w:val="17"/>
              </w:rPr>
            </w:pPr>
            <w:r w:rsidRPr="00F6771E">
              <w:rPr>
                <w:rFonts w:ascii="Arial" w:hAnsi="Arial" w:cs="Arial"/>
                <w:b/>
                <w:color w:val="000000"/>
                <w:sz w:val="17"/>
                <w:szCs w:val="17"/>
              </w:rPr>
              <w:t>36.331.707</w:t>
            </w:r>
          </w:p>
        </w:tc>
      </w:tr>
      <w:tr w:rsidR="00B62A44" w:rsidRPr="00A5606A" w14:paraId="31AC9879" w14:textId="77777777" w:rsidTr="007C5974">
        <w:trPr>
          <w:trHeight w:val="151"/>
        </w:trPr>
        <w:tc>
          <w:tcPr>
            <w:tcW w:w="1791" w:type="pct"/>
          </w:tcPr>
          <w:p w14:paraId="0CAC2553" w14:textId="77777777" w:rsidR="00F46646" w:rsidRPr="00A5606A" w:rsidRDefault="00F46646" w:rsidP="00F46646">
            <w:pPr>
              <w:ind w:left="-108"/>
              <w:rPr>
                <w:rFonts w:ascii="Arial" w:hAnsi="Arial" w:cs="Arial"/>
                <w:sz w:val="18"/>
                <w:szCs w:val="18"/>
              </w:rPr>
            </w:pPr>
            <w:r w:rsidRPr="00392B14">
              <w:rPr>
                <w:rFonts w:ascii="Arial" w:hAnsi="Arial" w:cs="Arial"/>
                <w:b/>
                <w:sz w:val="18"/>
                <w:szCs w:val="18"/>
              </w:rPr>
              <w:t>Toplam Yükümlülükler</w:t>
            </w:r>
          </w:p>
        </w:tc>
        <w:tc>
          <w:tcPr>
            <w:tcW w:w="596" w:type="pct"/>
            <w:tcBorders>
              <w:top w:val="nil"/>
              <w:left w:val="nil"/>
              <w:bottom w:val="nil"/>
              <w:right w:val="nil"/>
            </w:tcBorders>
            <w:shd w:val="clear" w:color="auto" w:fill="auto"/>
          </w:tcPr>
          <w:p w14:paraId="4320984D" w14:textId="3D1B3ED6" w:rsidR="00F46646" w:rsidRPr="00F46646" w:rsidRDefault="00F46646" w:rsidP="00F46646">
            <w:pPr>
              <w:jc w:val="right"/>
              <w:rPr>
                <w:rFonts w:ascii="Arial" w:hAnsi="Arial" w:cs="Arial"/>
                <w:b/>
                <w:color w:val="000000"/>
                <w:sz w:val="17"/>
                <w:szCs w:val="17"/>
              </w:rPr>
            </w:pPr>
            <w:r w:rsidRPr="00F46646">
              <w:rPr>
                <w:rFonts w:ascii="Arial" w:hAnsi="Arial" w:cs="Arial"/>
                <w:b/>
                <w:color w:val="000000"/>
                <w:sz w:val="17"/>
                <w:szCs w:val="17"/>
              </w:rPr>
              <w:t>16.715.105</w:t>
            </w:r>
          </w:p>
        </w:tc>
        <w:tc>
          <w:tcPr>
            <w:tcW w:w="582" w:type="pct"/>
            <w:tcBorders>
              <w:top w:val="nil"/>
              <w:left w:val="nil"/>
              <w:bottom w:val="nil"/>
              <w:right w:val="nil"/>
            </w:tcBorders>
            <w:shd w:val="clear" w:color="auto" w:fill="auto"/>
          </w:tcPr>
          <w:p w14:paraId="547F8FD2" w14:textId="5946709B" w:rsidR="00F46646" w:rsidRPr="00F46646" w:rsidRDefault="00F46646" w:rsidP="00F46646">
            <w:pPr>
              <w:jc w:val="right"/>
              <w:rPr>
                <w:rFonts w:ascii="Arial" w:hAnsi="Arial" w:cs="Arial"/>
                <w:b/>
                <w:color w:val="000000"/>
                <w:sz w:val="17"/>
                <w:szCs w:val="17"/>
              </w:rPr>
            </w:pPr>
            <w:r w:rsidRPr="00F46646">
              <w:rPr>
                <w:rFonts w:ascii="Arial" w:hAnsi="Arial" w:cs="Arial"/>
                <w:b/>
                <w:color w:val="000000"/>
                <w:sz w:val="17"/>
                <w:szCs w:val="17"/>
              </w:rPr>
              <w:t>9.490.256</w:t>
            </w:r>
          </w:p>
        </w:tc>
        <w:tc>
          <w:tcPr>
            <w:tcW w:w="538" w:type="pct"/>
            <w:tcBorders>
              <w:top w:val="nil"/>
              <w:left w:val="nil"/>
              <w:bottom w:val="nil"/>
              <w:right w:val="nil"/>
            </w:tcBorders>
            <w:shd w:val="clear" w:color="auto" w:fill="auto"/>
          </w:tcPr>
          <w:p w14:paraId="3CBD60ED" w14:textId="7E5AD47A" w:rsidR="00F46646" w:rsidRPr="00F46646" w:rsidRDefault="00F46646" w:rsidP="00F46646">
            <w:pPr>
              <w:jc w:val="right"/>
              <w:rPr>
                <w:rFonts w:ascii="Arial" w:hAnsi="Arial" w:cs="Arial"/>
                <w:b/>
                <w:color w:val="000000"/>
                <w:sz w:val="17"/>
                <w:szCs w:val="17"/>
              </w:rPr>
            </w:pPr>
            <w:r w:rsidRPr="00F46646">
              <w:rPr>
                <w:rFonts w:ascii="Arial" w:hAnsi="Arial" w:cs="Arial"/>
                <w:b/>
                <w:color w:val="000000"/>
                <w:sz w:val="17"/>
                <w:szCs w:val="17"/>
              </w:rPr>
              <w:t>7.315.945</w:t>
            </w:r>
          </w:p>
        </w:tc>
        <w:tc>
          <w:tcPr>
            <w:tcW w:w="756" w:type="pct"/>
            <w:tcBorders>
              <w:top w:val="nil"/>
              <w:left w:val="nil"/>
              <w:bottom w:val="nil"/>
              <w:right w:val="nil"/>
            </w:tcBorders>
            <w:shd w:val="clear" w:color="auto" w:fill="auto"/>
            <w:vAlign w:val="bottom"/>
          </w:tcPr>
          <w:p w14:paraId="483C44AE" w14:textId="64285A1F" w:rsidR="00F46646" w:rsidRPr="00A5606A" w:rsidRDefault="00F46646" w:rsidP="00F46646">
            <w:pPr>
              <w:jc w:val="right"/>
              <w:rPr>
                <w:rFonts w:ascii="Arial" w:hAnsi="Arial" w:cs="Arial"/>
                <w:b/>
                <w:sz w:val="18"/>
                <w:szCs w:val="18"/>
              </w:rPr>
            </w:pPr>
            <w:r w:rsidRPr="00F46646">
              <w:rPr>
                <w:rFonts w:ascii="Arial" w:hAnsi="Arial" w:cs="Arial"/>
                <w:b/>
                <w:sz w:val="18"/>
                <w:szCs w:val="18"/>
              </w:rPr>
              <w:t>2.810.401</w:t>
            </w:r>
          </w:p>
        </w:tc>
        <w:tc>
          <w:tcPr>
            <w:tcW w:w="736" w:type="pct"/>
            <w:tcBorders>
              <w:top w:val="nil"/>
              <w:left w:val="nil"/>
              <w:bottom w:val="nil"/>
              <w:right w:val="nil"/>
            </w:tcBorders>
            <w:shd w:val="clear" w:color="auto" w:fill="auto"/>
            <w:vAlign w:val="bottom"/>
          </w:tcPr>
          <w:p w14:paraId="4B23A638" w14:textId="03EFA95A" w:rsidR="00F46646" w:rsidRPr="00A5606A" w:rsidRDefault="00F46646" w:rsidP="00F46646">
            <w:pPr>
              <w:jc w:val="right"/>
              <w:rPr>
                <w:rFonts w:ascii="Arial" w:hAnsi="Arial" w:cs="Arial"/>
                <w:b/>
                <w:sz w:val="18"/>
                <w:szCs w:val="18"/>
              </w:rPr>
            </w:pPr>
            <w:r w:rsidRPr="00F46646">
              <w:rPr>
                <w:rFonts w:ascii="Arial" w:hAnsi="Arial" w:cs="Arial"/>
                <w:b/>
                <w:sz w:val="18"/>
                <w:szCs w:val="18"/>
              </w:rPr>
              <w:t>36.331.707</w:t>
            </w:r>
          </w:p>
        </w:tc>
      </w:tr>
      <w:tr w:rsidR="00B62A44" w:rsidRPr="00A5606A" w14:paraId="4F2B5F8A" w14:textId="77777777" w:rsidTr="007C5974">
        <w:trPr>
          <w:trHeight w:val="151"/>
        </w:trPr>
        <w:tc>
          <w:tcPr>
            <w:tcW w:w="1791" w:type="pct"/>
            <w:tcBorders>
              <w:bottom w:val="single" w:sz="4" w:space="0" w:color="auto"/>
            </w:tcBorders>
            <w:vAlign w:val="bottom"/>
          </w:tcPr>
          <w:p w14:paraId="45622389" w14:textId="77777777" w:rsidR="00241E9E" w:rsidRPr="00A5606A" w:rsidRDefault="00241E9E" w:rsidP="00B8413E">
            <w:pPr>
              <w:ind w:left="-108"/>
              <w:rPr>
                <w:rFonts w:ascii="Arial" w:hAnsi="Arial" w:cs="Arial"/>
                <w:sz w:val="18"/>
                <w:szCs w:val="18"/>
              </w:rPr>
            </w:pPr>
          </w:p>
        </w:tc>
        <w:tc>
          <w:tcPr>
            <w:tcW w:w="596" w:type="pct"/>
            <w:tcBorders>
              <w:bottom w:val="single" w:sz="4" w:space="0" w:color="auto"/>
            </w:tcBorders>
            <w:vAlign w:val="bottom"/>
          </w:tcPr>
          <w:p w14:paraId="60FA26D8" w14:textId="77777777" w:rsidR="00241E9E" w:rsidRPr="00A5606A" w:rsidRDefault="00241E9E" w:rsidP="00B8413E">
            <w:pPr>
              <w:jc w:val="right"/>
              <w:rPr>
                <w:rFonts w:ascii="Arial" w:hAnsi="Arial" w:cs="Arial"/>
                <w:sz w:val="18"/>
                <w:szCs w:val="18"/>
              </w:rPr>
            </w:pPr>
          </w:p>
        </w:tc>
        <w:tc>
          <w:tcPr>
            <w:tcW w:w="582" w:type="pct"/>
            <w:tcBorders>
              <w:bottom w:val="single" w:sz="4" w:space="0" w:color="auto"/>
            </w:tcBorders>
            <w:vAlign w:val="bottom"/>
          </w:tcPr>
          <w:p w14:paraId="77B111C5" w14:textId="77777777" w:rsidR="00241E9E" w:rsidRPr="00A5606A" w:rsidRDefault="00241E9E" w:rsidP="00B8413E">
            <w:pPr>
              <w:jc w:val="right"/>
              <w:rPr>
                <w:rFonts w:ascii="Arial" w:hAnsi="Arial" w:cs="Arial"/>
                <w:sz w:val="18"/>
                <w:szCs w:val="18"/>
              </w:rPr>
            </w:pPr>
          </w:p>
        </w:tc>
        <w:tc>
          <w:tcPr>
            <w:tcW w:w="538" w:type="pct"/>
            <w:tcBorders>
              <w:bottom w:val="single" w:sz="4" w:space="0" w:color="auto"/>
            </w:tcBorders>
            <w:vAlign w:val="bottom"/>
          </w:tcPr>
          <w:p w14:paraId="5F03A295" w14:textId="77777777" w:rsidR="00241E9E" w:rsidRPr="00A5606A" w:rsidRDefault="00241E9E" w:rsidP="00B8413E">
            <w:pPr>
              <w:jc w:val="right"/>
              <w:rPr>
                <w:rFonts w:ascii="Arial" w:hAnsi="Arial" w:cs="Arial"/>
                <w:sz w:val="18"/>
                <w:szCs w:val="18"/>
              </w:rPr>
            </w:pPr>
          </w:p>
        </w:tc>
        <w:tc>
          <w:tcPr>
            <w:tcW w:w="756" w:type="pct"/>
            <w:tcBorders>
              <w:bottom w:val="single" w:sz="4" w:space="0" w:color="auto"/>
            </w:tcBorders>
            <w:vAlign w:val="bottom"/>
          </w:tcPr>
          <w:p w14:paraId="29811D40" w14:textId="77777777" w:rsidR="00241E9E" w:rsidRPr="00A5606A" w:rsidRDefault="00241E9E" w:rsidP="00B8413E">
            <w:pPr>
              <w:jc w:val="right"/>
              <w:rPr>
                <w:rFonts w:ascii="Arial" w:hAnsi="Arial" w:cs="Arial"/>
                <w:sz w:val="18"/>
                <w:szCs w:val="18"/>
              </w:rPr>
            </w:pPr>
          </w:p>
        </w:tc>
        <w:tc>
          <w:tcPr>
            <w:tcW w:w="736" w:type="pct"/>
            <w:tcBorders>
              <w:bottom w:val="single" w:sz="4" w:space="0" w:color="auto"/>
            </w:tcBorders>
            <w:vAlign w:val="bottom"/>
          </w:tcPr>
          <w:p w14:paraId="594BE209" w14:textId="77777777" w:rsidR="00241E9E" w:rsidRPr="00A5606A" w:rsidRDefault="00241E9E" w:rsidP="00B8413E">
            <w:pPr>
              <w:tabs>
                <w:tab w:val="left" w:pos="893"/>
              </w:tabs>
              <w:jc w:val="right"/>
              <w:rPr>
                <w:rFonts w:ascii="Arial" w:hAnsi="Arial" w:cs="Arial"/>
                <w:sz w:val="18"/>
                <w:szCs w:val="18"/>
              </w:rPr>
            </w:pPr>
          </w:p>
        </w:tc>
      </w:tr>
    </w:tbl>
    <w:p w14:paraId="49D41275" w14:textId="60855096" w:rsidR="0044136A" w:rsidRPr="009128F0" w:rsidRDefault="0044136A" w:rsidP="00A11352">
      <w:pPr>
        <w:spacing w:before="60"/>
        <w:ind w:left="280" w:right="-42" w:hanging="238"/>
        <w:jc w:val="both"/>
        <w:rPr>
          <w:rFonts w:ascii="Arial" w:hAnsi="Arial" w:cs="Arial"/>
          <w:b/>
          <w:color w:val="000000" w:themeColor="text1"/>
          <w:sz w:val="16"/>
          <w:szCs w:val="16"/>
        </w:rPr>
      </w:pPr>
    </w:p>
    <w:p w14:paraId="67D4E094" w14:textId="77777777" w:rsidR="00136C29" w:rsidRPr="009128F0" w:rsidRDefault="002C6E36" w:rsidP="00FD0DC6">
      <w:pPr>
        <w:spacing w:before="120" w:after="120"/>
        <w:ind w:right="-210"/>
        <w:jc w:val="both"/>
        <w:rPr>
          <w:rFonts w:ascii="Arial" w:hAnsi="Arial" w:cs="Arial"/>
          <w:b/>
          <w:color w:val="000000" w:themeColor="text1"/>
          <w:sz w:val="20"/>
          <w:szCs w:val="20"/>
        </w:rPr>
      </w:pPr>
      <w:r w:rsidRPr="009128F0">
        <w:rPr>
          <w:rFonts w:ascii="Arial" w:hAnsi="Arial" w:cs="Arial"/>
          <w:b/>
          <w:color w:val="000000" w:themeColor="text1"/>
        </w:rPr>
        <w:br w:type="page"/>
      </w:r>
      <w:r w:rsidR="00F738AA" w:rsidRPr="009128F0">
        <w:rPr>
          <w:rFonts w:ascii="Arial" w:hAnsi="Arial" w:cs="Arial"/>
          <w:b/>
          <w:color w:val="000000" w:themeColor="text1"/>
          <w:sz w:val="20"/>
          <w:szCs w:val="20"/>
        </w:rPr>
        <w:lastRenderedPageBreak/>
        <w:t>BEŞİNCİ BÖLÜM</w:t>
      </w:r>
    </w:p>
    <w:p w14:paraId="6CB871F1" w14:textId="77777777" w:rsidR="00136C29" w:rsidRPr="009128F0" w:rsidRDefault="00F738AA" w:rsidP="00900783">
      <w:pPr>
        <w:spacing w:before="120" w:after="120"/>
        <w:ind w:left="720" w:hanging="720"/>
        <w:jc w:val="both"/>
        <w:rPr>
          <w:rFonts w:ascii="Arial" w:hAnsi="Arial" w:cs="Arial"/>
          <w:b/>
          <w:color w:val="000000" w:themeColor="text1"/>
          <w:sz w:val="20"/>
          <w:szCs w:val="20"/>
        </w:rPr>
      </w:pPr>
      <w:r w:rsidRPr="009128F0">
        <w:rPr>
          <w:rFonts w:ascii="Arial" w:hAnsi="Arial" w:cs="Arial"/>
          <w:b/>
          <w:color w:val="000000" w:themeColor="text1"/>
          <w:sz w:val="20"/>
          <w:szCs w:val="20"/>
        </w:rPr>
        <w:t>K</w:t>
      </w:r>
      <w:r w:rsidR="00861D1D" w:rsidRPr="009128F0">
        <w:rPr>
          <w:rFonts w:ascii="Arial" w:hAnsi="Arial" w:cs="Arial"/>
          <w:b/>
          <w:color w:val="000000" w:themeColor="text1"/>
          <w:sz w:val="20"/>
          <w:szCs w:val="20"/>
        </w:rPr>
        <w:t>onsolide</w:t>
      </w:r>
      <w:r w:rsidRPr="009128F0">
        <w:rPr>
          <w:rFonts w:ascii="Arial" w:hAnsi="Arial" w:cs="Arial"/>
          <w:b/>
          <w:color w:val="000000" w:themeColor="text1"/>
          <w:sz w:val="20"/>
          <w:szCs w:val="20"/>
        </w:rPr>
        <w:t xml:space="preserve"> F</w:t>
      </w:r>
      <w:r w:rsidR="00861D1D" w:rsidRPr="009128F0">
        <w:rPr>
          <w:rFonts w:ascii="Arial" w:hAnsi="Arial" w:cs="Arial"/>
          <w:b/>
          <w:color w:val="000000" w:themeColor="text1"/>
          <w:sz w:val="20"/>
          <w:szCs w:val="20"/>
        </w:rPr>
        <w:t>inansal</w:t>
      </w:r>
      <w:r w:rsidRPr="009128F0">
        <w:rPr>
          <w:rFonts w:ascii="Arial" w:hAnsi="Arial" w:cs="Arial"/>
          <w:b/>
          <w:color w:val="000000" w:themeColor="text1"/>
          <w:sz w:val="20"/>
          <w:szCs w:val="20"/>
        </w:rPr>
        <w:t xml:space="preserve"> T</w:t>
      </w:r>
      <w:r w:rsidR="00861D1D" w:rsidRPr="009128F0">
        <w:rPr>
          <w:rFonts w:ascii="Arial" w:hAnsi="Arial" w:cs="Arial"/>
          <w:b/>
          <w:color w:val="000000" w:themeColor="text1"/>
          <w:sz w:val="20"/>
          <w:szCs w:val="20"/>
        </w:rPr>
        <w:t>ablolara</w:t>
      </w:r>
      <w:r w:rsidRPr="009128F0">
        <w:rPr>
          <w:rFonts w:ascii="Arial" w:hAnsi="Arial" w:cs="Arial"/>
          <w:b/>
          <w:color w:val="000000" w:themeColor="text1"/>
          <w:sz w:val="20"/>
          <w:szCs w:val="20"/>
        </w:rPr>
        <w:t xml:space="preserve"> İ</w:t>
      </w:r>
      <w:r w:rsidR="00861D1D" w:rsidRPr="009128F0">
        <w:rPr>
          <w:rFonts w:ascii="Arial" w:hAnsi="Arial" w:cs="Arial"/>
          <w:b/>
          <w:color w:val="000000" w:themeColor="text1"/>
          <w:sz w:val="20"/>
          <w:szCs w:val="20"/>
        </w:rPr>
        <w:t>lişkin</w:t>
      </w:r>
      <w:r w:rsidRPr="009128F0">
        <w:rPr>
          <w:rFonts w:ascii="Arial" w:hAnsi="Arial" w:cs="Arial"/>
          <w:b/>
          <w:color w:val="000000" w:themeColor="text1"/>
          <w:sz w:val="20"/>
          <w:szCs w:val="20"/>
        </w:rPr>
        <w:t xml:space="preserve"> A</w:t>
      </w:r>
      <w:r w:rsidR="00861D1D" w:rsidRPr="009128F0">
        <w:rPr>
          <w:rFonts w:ascii="Arial" w:hAnsi="Arial" w:cs="Arial"/>
          <w:b/>
          <w:color w:val="000000" w:themeColor="text1"/>
          <w:sz w:val="20"/>
          <w:szCs w:val="20"/>
        </w:rPr>
        <w:t>çıklama</w:t>
      </w:r>
      <w:r w:rsidRPr="009128F0">
        <w:rPr>
          <w:rFonts w:ascii="Arial" w:hAnsi="Arial" w:cs="Arial"/>
          <w:b/>
          <w:color w:val="000000" w:themeColor="text1"/>
          <w:sz w:val="20"/>
          <w:szCs w:val="20"/>
        </w:rPr>
        <w:t xml:space="preserve"> V</w:t>
      </w:r>
      <w:r w:rsidR="00861D1D" w:rsidRPr="009128F0">
        <w:rPr>
          <w:rFonts w:ascii="Arial" w:hAnsi="Arial" w:cs="Arial"/>
          <w:b/>
          <w:color w:val="000000" w:themeColor="text1"/>
          <w:sz w:val="20"/>
          <w:szCs w:val="20"/>
        </w:rPr>
        <w:t>e</w:t>
      </w:r>
      <w:r w:rsidRPr="009128F0">
        <w:rPr>
          <w:rFonts w:ascii="Arial" w:hAnsi="Arial" w:cs="Arial"/>
          <w:b/>
          <w:color w:val="000000" w:themeColor="text1"/>
          <w:sz w:val="20"/>
          <w:szCs w:val="20"/>
        </w:rPr>
        <w:t xml:space="preserve"> D</w:t>
      </w:r>
      <w:r w:rsidR="00861D1D" w:rsidRPr="009128F0">
        <w:rPr>
          <w:rFonts w:ascii="Arial" w:hAnsi="Arial" w:cs="Arial"/>
          <w:b/>
          <w:color w:val="000000" w:themeColor="text1"/>
          <w:sz w:val="20"/>
          <w:szCs w:val="20"/>
        </w:rPr>
        <w:t>ipnotlar</w:t>
      </w:r>
    </w:p>
    <w:p w14:paraId="7AF82521" w14:textId="77777777" w:rsidR="00136C29" w:rsidRPr="009128F0" w:rsidRDefault="008B7C06" w:rsidP="003F45C2">
      <w:pPr>
        <w:numPr>
          <w:ilvl w:val="0"/>
          <w:numId w:val="2"/>
        </w:numPr>
        <w:tabs>
          <w:tab w:val="clear" w:pos="720"/>
        </w:tabs>
        <w:spacing w:before="120" w:after="120"/>
        <w:ind w:left="0" w:right="452" w:hanging="567"/>
        <w:jc w:val="both"/>
        <w:rPr>
          <w:rFonts w:ascii="Arial" w:hAnsi="Arial" w:cs="Arial"/>
          <w:b/>
          <w:color w:val="000000" w:themeColor="text1"/>
          <w:sz w:val="20"/>
          <w:szCs w:val="20"/>
        </w:rPr>
      </w:pPr>
      <w:r w:rsidRPr="009128F0">
        <w:rPr>
          <w:rFonts w:ascii="Arial" w:hAnsi="Arial" w:cs="Arial"/>
          <w:b/>
          <w:color w:val="000000" w:themeColor="text1"/>
          <w:sz w:val="20"/>
          <w:szCs w:val="20"/>
        </w:rPr>
        <w:t>Konsolide b</w:t>
      </w:r>
      <w:r w:rsidR="00136C29" w:rsidRPr="009128F0">
        <w:rPr>
          <w:rFonts w:ascii="Arial" w:hAnsi="Arial" w:cs="Arial"/>
          <w:b/>
          <w:color w:val="000000" w:themeColor="text1"/>
          <w:sz w:val="20"/>
          <w:szCs w:val="20"/>
        </w:rPr>
        <w:t xml:space="preserve">ilançonun aktif </w:t>
      </w:r>
      <w:r w:rsidR="005C4280" w:rsidRPr="009128F0">
        <w:rPr>
          <w:rFonts w:ascii="Arial" w:hAnsi="Arial" w:cs="Arial"/>
          <w:b/>
          <w:color w:val="000000" w:themeColor="text1"/>
          <w:sz w:val="20"/>
          <w:szCs w:val="20"/>
        </w:rPr>
        <w:t>hesaplarına</w:t>
      </w:r>
      <w:r w:rsidR="00136C29" w:rsidRPr="009128F0">
        <w:rPr>
          <w:rFonts w:ascii="Arial" w:hAnsi="Arial" w:cs="Arial"/>
          <w:b/>
          <w:color w:val="000000" w:themeColor="text1"/>
          <w:sz w:val="20"/>
          <w:szCs w:val="20"/>
        </w:rPr>
        <w:t xml:space="preserve"> ilişkin açıklama ve dipnotlar</w:t>
      </w:r>
    </w:p>
    <w:p w14:paraId="1CB5697D" w14:textId="77777777" w:rsidR="00136C29" w:rsidRPr="009128F0" w:rsidRDefault="005C1800" w:rsidP="003F45C2">
      <w:pPr>
        <w:pStyle w:val="GvdeMetniGirintisi"/>
        <w:numPr>
          <w:ilvl w:val="0"/>
          <w:numId w:val="13"/>
        </w:numPr>
        <w:tabs>
          <w:tab w:val="left" w:pos="0"/>
          <w:tab w:val="left" w:pos="284"/>
        </w:tabs>
        <w:ind w:right="-93"/>
        <w:rPr>
          <w:rFonts w:ascii="Arial" w:hAnsi="Arial" w:cs="Arial"/>
          <w:b/>
          <w:color w:val="000000" w:themeColor="text1"/>
          <w:sz w:val="20"/>
          <w:szCs w:val="20"/>
        </w:rPr>
      </w:pPr>
      <w:proofErr w:type="gramStart"/>
      <w:r w:rsidRPr="009128F0">
        <w:rPr>
          <w:rFonts w:ascii="Arial" w:hAnsi="Arial" w:cs="Arial"/>
          <w:b/>
          <w:color w:val="000000" w:themeColor="text1"/>
          <w:sz w:val="20"/>
          <w:szCs w:val="20"/>
        </w:rPr>
        <w:t>a</w:t>
      </w:r>
      <w:proofErr w:type="gramEnd"/>
      <w:r w:rsidRPr="009128F0">
        <w:rPr>
          <w:rFonts w:ascii="Arial" w:hAnsi="Arial" w:cs="Arial"/>
          <w:b/>
          <w:color w:val="000000" w:themeColor="text1"/>
          <w:sz w:val="20"/>
          <w:szCs w:val="20"/>
        </w:rPr>
        <w:t>.</w:t>
      </w:r>
      <w:r w:rsidR="00136C29" w:rsidRPr="009128F0">
        <w:rPr>
          <w:rFonts w:ascii="Arial" w:hAnsi="Arial" w:cs="Arial"/>
          <w:b/>
          <w:color w:val="000000" w:themeColor="text1"/>
          <w:sz w:val="20"/>
          <w:szCs w:val="20"/>
        </w:rPr>
        <w:tab/>
        <w:t>Nakit değerler ve TCMB’ye ilişkin bilgiler:</w:t>
      </w:r>
    </w:p>
    <w:p w14:paraId="769C95AE" w14:textId="77777777" w:rsidR="00136C29" w:rsidRPr="009128F0" w:rsidRDefault="00136C29" w:rsidP="00136C29">
      <w:pPr>
        <w:pStyle w:val="GvdeMetniGirintisi"/>
        <w:ind w:firstLine="0"/>
        <w:rPr>
          <w:rFonts w:ascii="Arial" w:hAnsi="Arial" w:cs="Arial"/>
          <w:b/>
          <w:color w:val="000000" w:themeColor="text1"/>
          <w:sz w:val="12"/>
          <w:szCs w:val="12"/>
        </w:rPr>
      </w:pPr>
    </w:p>
    <w:tbl>
      <w:tblPr>
        <w:tblW w:w="5000" w:type="pct"/>
        <w:tblLayout w:type="fixed"/>
        <w:tblCellMar>
          <w:left w:w="0" w:type="dxa"/>
          <w:right w:w="0" w:type="dxa"/>
        </w:tblCellMar>
        <w:tblLook w:val="0000" w:firstRow="0" w:lastRow="0" w:firstColumn="0" w:lastColumn="0" w:noHBand="0" w:noVBand="0"/>
      </w:tblPr>
      <w:tblGrid>
        <w:gridCol w:w="6679"/>
        <w:gridCol w:w="1494"/>
        <w:gridCol w:w="1304"/>
      </w:tblGrid>
      <w:tr w:rsidR="00D86A79" w:rsidRPr="00EF6411" w14:paraId="272D4488" w14:textId="77777777" w:rsidTr="007F57D1">
        <w:trPr>
          <w:trHeight w:val="227"/>
        </w:trPr>
        <w:tc>
          <w:tcPr>
            <w:tcW w:w="3524" w:type="pct"/>
            <w:tcBorders>
              <w:top w:val="single" w:sz="4" w:space="0" w:color="auto"/>
              <w:bottom w:val="single" w:sz="4" w:space="0" w:color="auto"/>
            </w:tcBorders>
            <w:shd w:val="clear" w:color="auto" w:fill="auto"/>
            <w:vAlign w:val="bottom"/>
          </w:tcPr>
          <w:p w14:paraId="70273A08" w14:textId="77777777" w:rsidR="00D86A79" w:rsidRPr="009128F0" w:rsidRDefault="00D86A79" w:rsidP="000C1207">
            <w:pPr>
              <w:jc w:val="both"/>
              <w:rPr>
                <w:rFonts w:ascii="Arial" w:eastAsia="Arial Unicode MS" w:hAnsi="Arial" w:cs="Arial"/>
                <w:b/>
                <w:color w:val="000000" w:themeColor="text1"/>
                <w:sz w:val="18"/>
                <w:szCs w:val="18"/>
              </w:rPr>
            </w:pPr>
            <w:r w:rsidRPr="009128F0">
              <w:rPr>
                <w:rFonts w:ascii="Arial" w:hAnsi="Arial" w:cs="Arial"/>
                <w:b/>
                <w:color w:val="000000" w:themeColor="text1"/>
                <w:sz w:val="18"/>
                <w:szCs w:val="18"/>
              </w:rPr>
              <w:t> </w:t>
            </w:r>
          </w:p>
        </w:tc>
        <w:tc>
          <w:tcPr>
            <w:tcW w:w="1476" w:type="pct"/>
            <w:gridSpan w:val="2"/>
            <w:tcBorders>
              <w:top w:val="single" w:sz="4" w:space="0" w:color="auto"/>
              <w:bottom w:val="single" w:sz="4" w:space="0" w:color="auto"/>
            </w:tcBorders>
            <w:shd w:val="clear" w:color="auto" w:fill="auto"/>
            <w:vAlign w:val="bottom"/>
          </w:tcPr>
          <w:p w14:paraId="2BEA2EA2" w14:textId="77777777" w:rsidR="00D86A79" w:rsidRPr="00EF6411" w:rsidRDefault="00D86A79" w:rsidP="000C1207">
            <w:pPr>
              <w:ind w:right="161"/>
              <w:jc w:val="center"/>
              <w:rPr>
                <w:rFonts w:ascii="Arial" w:hAnsi="Arial" w:cs="Arial"/>
                <w:b/>
                <w:color w:val="000000" w:themeColor="text1"/>
                <w:sz w:val="18"/>
                <w:szCs w:val="18"/>
              </w:rPr>
            </w:pPr>
            <w:r w:rsidRPr="00EF6411">
              <w:rPr>
                <w:rFonts w:ascii="Arial" w:hAnsi="Arial" w:cs="Arial"/>
                <w:b/>
                <w:color w:val="000000" w:themeColor="text1"/>
                <w:sz w:val="18"/>
                <w:szCs w:val="18"/>
              </w:rPr>
              <w:t>Cari Dönem</w:t>
            </w:r>
          </w:p>
        </w:tc>
      </w:tr>
      <w:tr w:rsidR="00D86A79" w:rsidRPr="00EF6411" w14:paraId="5F9E3C9B" w14:textId="77777777" w:rsidTr="007F57D1">
        <w:trPr>
          <w:trHeight w:val="227"/>
        </w:trPr>
        <w:tc>
          <w:tcPr>
            <w:tcW w:w="3524" w:type="pct"/>
            <w:tcBorders>
              <w:top w:val="single" w:sz="4" w:space="0" w:color="auto"/>
              <w:bottom w:val="single" w:sz="4" w:space="0" w:color="auto"/>
            </w:tcBorders>
            <w:shd w:val="clear" w:color="auto" w:fill="auto"/>
            <w:vAlign w:val="bottom"/>
          </w:tcPr>
          <w:p w14:paraId="0EAAE236" w14:textId="77777777" w:rsidR="00D86A79" w:rsidRPr="00EF6411" w:rsidRDefault="00D86A79" w:rsidP="000C1207">
            <w:pPr>
              <w:ind w:firstLine="360"/>
              <w:jc w:val="both"/>
              <w:rPr>
                <w:rFonts w:ascii="Arial" w:hAnsi="Arial" w:cs="Arial"/>
                <w:b/>
                <w:color w:val="000000" w:themeColor="text1"/>
                <w:sz w:val="18"/>
                <w:szCs w:val="18"/>
              </w:rPr>
            </w:pPr>
          </w:p>
        </w:tc>
        <w:tc>
          <w:tcPr>
            <w:tcW w:w="788" w:type="pct"/>
            <w:tcBorders>
              <w:top w:val="single" w:sz="4" w:space="0" w:color="auto"/>
              <w:bottom w:val="single" w:sz="4" w:space="0" w:color="auto"/>
            </w:tcBorders>
            <w:shd w:val="clear" w:color="auto" w:fill="auto"/>
            <w:vAlign w:val="bottom"/>
          </w:tcPr>
          <w:p w14:paraId="4CB4EC10" w14:textId="77777777" w:rsidR="00D86A79" w:rsidRPr="00EF6411" w:rsidRDefault="00D86A79">
            <w:pPr>
              <w:ind w:right="161"/>
              <w:jc w:val="right"/>
              <w:rPr>
                <w:rFonts w:ascii="Arial" w:hAnsi="Arial" w:cs="Arial"/>
                <w:b/>
                <w:color w:val="000000" w:themeColor="text1"/>
                <w:sz w:val="18"/>
                <w:szCs w:val="18"/>
              </w:rPr>
            </w:pPr>
            <w:r w:rsidRPr="00EF6411">
              <w:rPr>
                <w:rFonts w:ascii="Arial" w:hAnsi="Arial" w:cs="Arial"/>
                <w:b/>
                <w:color w:val="000000" w:themeColor="text1"/>
                <w:sz w:val="18"/>
                <w:szCs w:val="18"/>
              </w:rPr>
              <w:t>TP</w:t>
            </w:r>
          </w:p>
        </w:tc>
        <w:tc>
          <w:tcPr>
            <w:tcW w:w="688" w:type="pct"/>
            <w:tcBorders>
              <w:top w:val="single" w:sz="4" w:space="0" w:color="auto"/>
              <w:bottom w:val="single" w:sz="4" w:space="0" w:color="auto"/>
            </w:tcBorders>
            <w:shd w:val="clear" w:color="auto" w:fill="auto"/>
            <w:vAlign w:val="bottom"/>
          </w:tcPr>
          <w:p w14:paraId="53D0EF5D" w14:textId="77777777" w:rsidR="00D86A79" w:rsidRPr="00EF6411" w:rsidRDefault="00D86A79">
            <w:pPr>
              <w:ind w:right="161"/>
              <w:jc w:val="right"/>
              <w:rPr>
                <w:rFonts w:ascii="Arial" w:hAnsi="Arial" w:cs="Arial"/>
                <w:b/>
                <w:color w:val="000000" w:themeColor="text1"/>
                <w:sz w:val="18"/>
                <w:szCs w:val="18"/>
              </w:rPr>
            </w:pPr>
            <w:r w:rsidRPr="00EF6411">
              <w:rPr>
                <w:rFonts w:ascii="Arial" w:hAnsi="Arial" w:cs="Arial"/>
                <w:b/>
                <w:color w:val="000000" w:themeColor="text1"/>
                <w:sz w:val="18"/>
                <w:szCs w:val="18"/>
              </w:rPr>
              <w:t>YP</w:t>
            </w:r>
          </w:p>
        </w:tc>
      </w:tr>
      <w:tr w:rsidR="00D86A79" w:rsidRPr="00EF6411" w14:paraId="6278C924" w14:textId="77777777" w:rsidTr="007F57D1">
        <w:trPr>
          <w:trHeight w:val="227"/>
        </w:trPr>
        <w:tc>
          <w:tcPr>
            <w:tcW w:w="3524" w:type="pct"/>
            <w:tcBorders>
              <w:top w:val="single" w:sz="4" w:space="0" w:color="auto"/>
            </w:tcBorders>
            <w:shd w:val="clear" w:color="auto" w:fill="auto"/>
            <w:vAlign w:val="bottom"/>
          </w:tcPr>
          <w:p w14:paraId="5487FA85" w14:textId="77777777" w:rsidR="00D86A79" w:rsidRPr="00EF6411" w:rsidRDefault="00D86A79" w:rsidP="000C1207">
            <w:pPr>
              <w:ind w:firstLine="360"/>
              <w:jc w:val="both"/>
              <w:rPr>
                <w:rFonts w:ascii="Arial" w:hAnsi="Arial" w:cs="Arial"/>
                <w:color w:val="000000" w:themeColor="text1"/>
                <w:sz w:val="18"/>
                <w:szCs w:val="18"/>
              </w:rPr>
            </w:pPr>
          </w:p>
        </w:tc>
        <w:tc>
          <w:tcPr>
            <w:tcW w:w="788" w:type="pct"/>
            <w:tcBorders>
              <w:top w:val="single" w:sz="4" w:space="0" w:color="auto"/>
            </w:tcBorders>
            <w:shd w:val="clear" w:color="auto" w:fill="auto"/>
            <w:vAlign w:val="bottom"/>
          </w:tcPr>
          <w:p w14:paraId="7FA2B5F3" w14:textId="77777777" w:rsidR="00D86A79" w:rsidRPr="00EF6411" w:rsidRDefault="00D86A79">
            <w:pPr>
              <w:ind w:right="161"/>
              <w:jc w:val="right"/>
              <w:rPr>
                <w:rFonts w:ascii="Arial" w:hAnsi="Arial" w:cs="Arial"/>
                <w:color w:val="000000" w:themeColor="text1"/>
                <w:sz w:val="18"/>
                <w:szCs w:val="18"/>
              </w:rPr>
            </w:pPr>
          </w:p>
        </w:tc>
        <w:tc>
          <w:tcPr>
            <w:tcW w:w="688" w:type="pct"/>
            <w:tcBorders>
              <w:top w:val="single" w:sz="4" w:space="0" w:color="auto"/>
            </w:tcBorders>
            <w:shd w:val="clear" w:color="auto" w:fill="auto"/>
            <w:vAlign w:val="bottom"/>
          </w:tcPr>
          <w:p w14:paraId="202B323A" w14:textId="77777777" w:rsidR="00D86A79" w:rsidRPr="00EF6411" w:rsidRDefault="00D86A79">
            <w:pPr>
              <w:ind w:right="161"/>
              <w:jc w:val="right"/>
              <w:rPr>
                <w:rFonts w:ascii="Arial" w:hAnsi="Arial" w:cs="Arial"/>
                <w:color w:val="000000" w:themeColor="text1"/>
                <w:sz w:val="18"/>
                <w:szCs w:val="18"/>
              </w:rPr>
            </w:pPr>
          </w:p>
        </w:tc>
      </w:tr>
      <w:tr w:rsidR="003F67B7" w:rsidRPr="00EF6411" w14:paraId="162F6052" w14:textId="77777777" w:rsidTr="00732297">
        <w:trPr>
          <w:trHeight w:val="227"/>
        </w:trPr>
        <w:tc>
          <w:tcPr>
            <w:tcW w:w="3524" w:type="pct"/>
            <w:shd w:val="clear" w:color="auto" w:fill="auto"/>
            <w:vAlign w:val="bottom"/>
          </w:tcPr>
          <w:p w14:paraId="4EC95287" w14:textId="47D38FAB" w:rsidR="003F67B7" w:rsidRPr="00EF6411" w:rsidRDefault="003F67B7" w:rsidP="003F67B7">
            <w:pPr>
              <w:rPr>
                <w:rFonts w:ascii="Arial" w:eastAsia="Arial Unicode MS" w:hAnsi="Arial" w:cs="Arial"/>
                <w:color w:val="000000" w:themeColor="text1"/>
                <w:sz w:val="18"/>
                <w:szCs w:val="18"/>
              </w:rPr>
            </w:pPr>
            <w:r w:rsidRPr="00EF6411">
              <w:rPr>
                <w:rFonts w:ascii="Arial" w:hAnsi="Arial" w:cs="Arial"/>
                <w:color w:val="000000" w:themeColor="text1"/>
                <w:sz w:val="18"/>
                <w:szCs w:val="18"/>
              </w:rPr>
              <w:t>Kasa/Efektif</w:t>
            </w:r>
          </w:p>
        </w:tc>
        <w:tc>
          <w:tcPr>
            <w:tcW w:w="788" w:type="pct"/>
            <w:shd w:val="clear" w:color="auto" w:fill="auto"/>
          </w:tcPr>
          <w:p w14:paraId="1C6FE6D4" w14:textId="30E412C8" w:rsidR="003F67B7" w:rsidRPr="00EF6411" w:rsidRDefault="003F67B7" w:rsidP="003F67B7">
            <w:pPr>
              <w:ind w:right="77"/>
              <w:jc w:val="right"/>
              <w:rPr>
                <w:rFonts w:ascii="Arial" w:hAnsi="Arial" w:cs="Arial"/>
                <w:sz w:val="18"/>
                <w:szCs w:val="18"/>
              </w:rPr>
            </w:pPr>
            <w:r w:rsidRPr="00A5606A">
              <w:rPr>
                <w:rFonts w:ascii="Arial" w:hAnsi="Arial" w:cs="Arial"/>
                <w:sz w:val="18"/>
                <w:szCs w:val="18"/>
              </w:rPr>
              <w:t>116.968</w:t>
            </w:r>
          </w:p>
        </w:tc>
        <w:tc>
          <w:tcPr>
            <w:tcW w:w="688" w:type="pct"/>
            <w:shd w:val="clear" w:color="auto" w:fill="auto"/>
          </w:tcPr>
          <w:p w14:paraId="0BF70812" w14:textId="38B15E25" w:rsidR="003F67B7" w:rsidRPr="00EF6411" w:rsidRDefault="003F67B7" w:rsidP="003F67B7">
            <w:pPr>
              <w:ind w:right="77"/>
              <w:jc w:val="right"/>
              <w:rPr>
                <w:rFonts w:ascii="Arial" w:hAnsi="Arial" w:cs="Arial"/>
                <w:sz w:val="18"/>
                <w:szCs w:val="18"/>
              </w:rPr>
            </w:pPr>
            <w:r w:rsidRPr="00A5606A">
              <w:rPr>
                <w:rFonts w:ascii="Arial" w:hAnsi="Arial" w:cs="Arial"/>
                <w:sz w:val="18"/>
                <w:szCs w:val="18"/>
              </w:rPr>
              <w:t>303.471</w:t>
            </w:r>
          </w:p>
        </w:tc>
      </w:tr>
      <w:tr w:rsidR="003F67B7" w:rsidRPr="00EF6411" w14:paraId="1EEF5917" w14:textId="77777777" w:rsidTr="00732297">
        <w:trPr>
          <w:trHeight w:val="227"/>
        </w:trPr>
        <w:tc>
          <w:tcPr>
            <w:tcW w:w="3524" w:type="pct"/>
            <w:shd w:val="clear" w:color="auto" w:fill="auto"/>
            <w:vAlign w:val="bottom"/>
          </w:tcPr>
          <w:p w14:paraId="328EF864" w14:textId="77777777" w:rsidR="003F67B7" w:rsidRPr="00EF6411" w:rsidRDefault="003F67B7" w:rsidP="003F67B7">
            <w:pPr>
              <w:rPr>
                <w:rFonts w:ascii="Arial" w:eastAsia="Arial Unicode MS" w:hAnsi="Arial" w:cs="Arial"/>
                <w:color w:val="000000" w:themeColor="text1"/>
                <w:sz w:val="18"/>
                <w:szCs w:val="18"/>
              </w:rPr>
            </w:pPr>
            <w:r w:rsidRPr="00EF6411">
              <w:rPr>
                <w:rFonts w:ascii="Arial" w:hAnsi="Arial" w:cs="Arial"/>
                <w:color w:val="000000" w:themeColor="text1"/>
                <w:sz w:val="18"/>
                <w:szCs w:val="18"/>
              </w:rPr>
              <w:t>TCMB</w:t>
            </w:r>
          </w:p>
        </w:tc>
        <w:tc>
          <w:tcPr>
            <w:tcW w:w="788" w:type="pct"/>
            <w:shd w:val="clear" w:color="auto" w:fill="auto"/>
          </w:tcPr>
          <w:p w14:paraId="31DBDC8F" w14:textId="077582F8" w:rsidR="003F67B7" w:rsidRPr="00EF6411" w:rsidRDefault="003F67B7" w:rsidP="003F67B7">
            <w:pPr>
              <w:ind w:right="77"/>
              <w:jc w:val="right"/>
              <w:rPr>
                <w:rFonts w:ascii="Arial" w:hAnsi="Arial" w:cs="Arial"/>
                <w:sz w:val="18"/>
                <w:szCs w:val="18"/>
              </w:rPr>
            </w:pPr>
            <w:r w:rsidRPr="00A5606A">
              <w:rPr>
                <w:rFonts w:ascii="Arial" w:hAnsi="Arial" w:cs="Arial"/>
                <w:sz w:val="18"/>
                <w:szCs w:val="18"/>
              </w:rPr>
              <w:t>158.004</w:t>
            </w:r>
          </w:p>
        </w:tc>
        <w:tc>
          <w:tcPr>
            <w:tcW w:w="688" w:type="pct"/>
            <w:shd w:val="clear" w:color="auto" w:fill="auto"/>
          </w:tcPr>
          <w:p w14:paraId="5AA937AF" w14:textId="422E092F" w:rsidR="003F67B7" w:rsidRPr="00EF6411" w:rsidRDefault="003F67B7" w:rsidP="003F67B7">
            <w:pPr>
              <w:ind w:right="77"/>
              <w:jc w:val="right"/>
              <w:rPr>
                <w:rFonts w:ascii="Arial" w:hAnsi="Arial" w:cs="Arial"/>
                <w:sz w:val="18"/>
                <w:szCs w:val="18"/>
              </w:rPr>
            </w:pPr>
            <w:r w:rsidRPr="00A5606A">
              <w:rPr>
                <w:rFonts w:ascii="Arial" w:hAnsi="Arial" w:cs="Arial"/>
                <w:sz w:val="18"/>
                <w:szCs w:val="18"/>
              </w:rPr>
              <w:t>4.417.092</w:t>
            </w:r>
          </w:p>
        </w:tc>
      </w:tr>
      <w:tr w:rsidR="003F67B7" w:rsidRPr="00EF6411" w14:paraId="3D50171B" w14:textId="77777777" w:rsidTr="00732297">
        <w:trPr>
          <w:trHeight w:val="227"/>
        </w:trPr>
        <w:tc>
          <w:tcPr>
            <w:tcW w:w="3524" w:type="pct"/>
            <w:shd w:val="clear" w:color="auto" w:fill="auto"/>
            <w:vAlign w:val="bottom"/>
          </w:tcPr>
          <w:p w14:paraId="5F399BCC" w14:textId="49F2A3AE" w:rsidR="003F67B7" w:rsidRPr="00EF6411" w:rsidRDefault="003F67B7" w:rsidP="003F67B7">
            <w:pPr>
              <w:rPr>
                <w:rFonts w:ascii="Arial" w:hAnsi="Arial" w:cs="Arial"/>
                <w:color w:val="000000" w:themeColor="text1"/>
                <w:sz w:val="18"/>
                <w:szCs w:val="18"/>
              </w:rPr>
            </w:pPr>
            <w:r w:rsidRPr="00EF6411">
              <w:rPr>
                <w:rFonts w:ascii="Arial" w:hAnsi="Arial" w:cs="Arial"/>
                <w:color w:val="000000" w:themeColor="text1"/>
                <w:sz w:val="18"/>
                <w:szCs w:val="18"/>
              </w:rPr>
              <w:t>Diğer</w:t>
            </w:r>
            <w:r w:rsidRPr="00EF6411">
              <w:rPr>
                <w:rFonts w:ascii="Arial" w:hAnsi="Arial" w:cs="Arial"/>
                <w:color w:val="000000" w:themeColor="text1"/>
                <w:sz w:val="18"/>
                <w:szCs w:val="18"/>
                <w:vertAlign w:val="superscript"/>
              </w:rPr>
              <w:t>(*)</w:t>
            </w:r>
          </w:p>
        </w:tc>
        <w:tc>
          <w:tcPr>
            <w:tcW w:w="788" w:type="pct"/>
            <w:shd w:val="clear" w:color="auto" w:fill="auto"/>
          </w:tcPr>
          <w:p w14:paraId="401AD626" w14:textId="7B23268A" w:rsidR="003F67B7" w:rsidRPr="00EF6411" w:rsidRDefault="003F67B7" w:rsidP="003F67B7">
            <w:pPr>
              <w:ind w:right="77"/>
              <w:jc w:val="right"/>
              <w:rPr>
                <w:rFonts w:ascii="Arial" w:hAnsi="Arial" w:cs="Arial"/>
                <w:sz w:val="18"/>
                <w:szCs w:val="18"/>
              </w:rPr>
            </w:pPr>
            <w:r w:rsidRPr="00A5606A">
              <w:rPr>
                <w:rFonts w:ascii="Arial" w:hAnsi="Arial" w:cs="Arial"/>
                <w:sz w:val="18"/>
                <w:szCs w:val="18"/>
              </w:rPr>
              <w:t>67.739</w:t>
            </w:r>
          </w:p>
        </w:tc>
        <w:tc>
          <w:tcPr>
            <w:tcW w:w="688" w:type="pct"/>
            <w:shd w:val="clear" w:color="auto" w:fill="auto"/>
          </w:tcPr>
          <w:p w14:paraId="60963F01" w14:textId="0E8A6D81" w:rsidR="003F67B7" w:rsidRPr="00EF6411" w:rsidRDefault="003F67B7" w:rsidP="003F67B7">
            <w:pPr>
              <w:ind w:right="77"/>
              <w:jc w:val="right"/>
              <w:rPr>
                <w:rFonts w:ascii="Arial" w:hAnsi="Arial" w:cs="Arial"/>
                <w:sz w:val="18"/>
                <w:szCs w:val="18"/>
              </w:rPr>
            </w:pPr>
            <w:r w:rsidRPr="00A5606A">
              <w:rPr>
                <w:rFonts w:ascii="Arial" w:hAnsi="Arial" w:cs="Arial"/>
                <w:sz w:val="18"/>
                <w:szCs w:val="18"/>
              </w:rPr>
              <w:t>489.488</w:t>
            </w:r>
          </w:p>
        </w:tc>
      </w:tr>
      <w:tr w:rsidR="003F67B7" w:rsidRPr="00EF6411" w14:paraId="4D3A96E3" w14:textId="77777777" w:rsidTr="007F57D1">
        <w:trPr>
          <w:trHeight w:val="227"/>
        </w:trPr>
        <w:tc>
          <w:tcPr>
            <w:tcW w:w="3524" w:type="pct"/>
            <w:tcBorders>
              <w:bottom w:val="single" w:sz="4" w:space="0" w:color="auto"/>
            </w:tcBorders>
            <w:shd w:val="clear" w:color="auto" w:fill="auto"/>
            <w:vAlign w:val="bottom"/>
          </w:tcPr>
          <w:p w14:paraId="44933AE1" w14:textId="77777777" w:rsidR="003F67B7" w:rsidRPr="00EF6411" w:rsidRDefault="003F67B7" w:rsidP="003F67B7">
            <w:pPr>
              <w:jc w:val="both"/>
              <w:rPr>
                <w:rFonts w:ascii="Arial" w:hAnsi="Arial" w:cs="Arial"/>
                <w:color w:val="000000" w:themeColor="text1"/>
                <w:sz w:val="18"/>
                <w:szCs w:val="18"/>
              </w:rPr>
            </w:pPr>
          </w:p>
        </w:tc>
        <w:tc>
          <w:tcPr>
            <w:tcW w:w="788" w:type="pct"/>
            <w:tcBorders>
              <w:bottom w:val="single" w:sz="4" w:space="0" w:color="auto"/>
            </w:tcBorders>
            <w:shd w:val="clear" w:color="auto" w:fill="auto"/>
            <w:vAlign w:val="bottom"/>
          </w:tcPr>
          <w:p w14:paraId="5F469BEF" w14:textId="77777777" w:rsidR="003F67B7" w:rsidRPr="00EF6411" w:rsidRDefault="003F67B7" w:rsidP="003F67B7">
            <w:pPr>
              <w:ind w:right="77"/>
              <w:jc w:val="right"/>
              <w:rPr>
                <w:rFonts w:ascii="Arial" w:hAnsi="Arial" w:cs="Arial"/>
                <w:sz w:val="18"/>
                <w:szCs w:val="18"/>
              </w:rPr>
            </w:pPr>
          </w:p>
        </w:tc>
        <w:tc>
          <w:tcPr>
            <w:tcW w:w="688" w:type="pct"/>
            <w:tcBorders>
              <w:bottom w:val="single" w:sz="4" w:space="0" w:color="auto"/>
            </w:tcBorders>
            <w:shd w:val="clear" w:color="auto" w:fill="auto"/>
            <w:vAlign w:val="bottom"/>
          </w:tcPr>
          <w:p w14:paraId="32D903A1" w14:textId="77777777" w:rsidR="003F67B7" w:rsidRPr="00EF6411" w:rsidRDefault="003F67B7" w:rsidP="003F67B7">
            <w:pPr>
              <w:ind w:right="77"/>
              <w:jc w:val="right"/>
              <w:rPr>
                <w:rFonts w:ascii="Arial" w:hAnsi="Arial" w:cs="Arial"/>
                <w:sz w:val="18"/>
                <w:szCs w:val="18"/>
              </w:rPr>
            </w:pPr>
          </w:p>
        </w:tc>
      </w:tr>
      <w:tr w:rsidR="003F67B7" w:rsidRPr="00EF6411" w14:paraId="4B4C67EA" w14:textId="77777777" w:rsidTr="007F57D1">
        <w:trPr>
          <w:trHeight w:val="227"/>
        </w:trPr>
        <w:tc>
          <w:tcPr>
            <w:tcW w:w="3524" w:type="pct"/>
            <w:tcBorders>
              <w:top w:val="single" w:sz="4" w:space="0" w:color="auto"/>
              <w:bottom w:val="double" w:sz="4" w:space="0" w:color="auto"/>
            </w:tcBorders>
            <w:shd w:val="clear" w:color="auto" w:fill="auto"/>
            <w:vAlign w:val="bottom"/>
          </w:tcPr>
          <w:p w14:paraId="5BBB6C90" w14:textId="77777777" w:rsidR="003F67B7" w:rsidRPr="00EF6411" w:rsidRDefault="003F67B7" w:rsidP="003F67B7">
            <w:pPr>
              <w:jc w:val="both"/>
              <w:rPr>
                <w:rFonts w:ascii="Arial" w:eastAsia="Arial Unicode MS" w:hAnsi="Arial" w:cs="Arial"/>
                <w:b/>
                <w:color w:val="000000" w:themeColor="text1"/>
                <w:sz w:val="18"/>
                <w:szCs w:val="18"/>
              </w:rPr>
            </w:pPr>
            <w:r w:rsidRPr="00EF6411">
              <w:rPr>
                <w:rFonts w:ascii="Arial" w:hAnsi="Arial" w:cs="Arial"/>
                <w:b/>
                <w:color w:val="000000" w:themeColor="text1"/>
                <w:sz w:val="18"/>
                <w:szCs w:val="18"/>
              </w:rPr>
              <w:t>Toplam</w:t>
            </w:r>
          </w:p>
        </w:tc>
        <w:tc>
          <w:tcPr>
            <w:tcW w:w="788" w:type="pct"/>
            <w:tcBorders>
              <w:top w:val="single" w:sz="4" w:space="0" w:color="auto"/>
              <w:bottom w:val="double" w:sz="4" w:space="0" w:color="auto"/>
            </w:tcBorders>
            <w:shd w:val="clear" w:color="auto" w:fill="auto"/>
            <w:vAlign w:val="bottom"/>
          </w:tcPr>
          <w:p w14:paraId="4040B1F2" w14:textId="6F979A98" w:rsidR="003F67B7" w:rsidRPr="00EF6411" w:rsidRDefault="003F67B7" w:rsidP="003F67B7">
            <w:pPr>
              <w:ind w:right="77"/>
              <w:jc w:val="right"/>
              <w:rPr>
                <w:rFonts w:ascii="Arial" w:hAnsi="Arial" w:cs="Arial"/>
                <w:b/>
                <w:bCs/>
                <w:sz w:val="18"/>
                <w:szCs w:val="18"/>
              </w:rPr>
            </w:pPr>
            <w:r w:rsidRPr="00A5606A">
              <w:rPr>
                <w:rFonts w:ascii="Arial" w:hAnsi="Arial" w:cs="Arial"/>
                <w:b/>
                <w:bCs/>
                <w:sz w:val="18"/>
                <w:szCs w:val="18"/>
              </w:rPr>
              <w:t>342.711</w:t>
            </w:r>
          </w:p>
        </w:tc>
        <w:tc>
          <w:tcPr>
            <w:tcW w:w="688" w:type="pct"/>
            <w:tcBorders>
              <w:top w:val="single" w:sz="4" w:space="0" w:color="auto"/>
              <w:bottom w:val="double" w:sz="4" w:space="0" w:color="auto"/>
            </w:tcBorders>
            <w:shd w:val="clear" w:color="auto" w:fill="auto"/>
            <w:vAlign w:val="bottom"/>
          </w:tcPr>
          <w:p w14:paraId="0CF75E65" w14:textId="2612A3EB" w:rsidR="003F67B7" w:rsidRPr="00EF6411" w:rsidRDefault="003F67B7" w:rsidP="003F67B7">
            <w:pPr>
              <w:ind w:right="77"/>
              <w:jc w:val="right"/>
              <w:rPr>
                <w:rFonts w:ascii="Arial" w:hAnsi="Arial" w:cs="Arial"/>
                <w:b/>
                <w:bCs/>
                <w:sz w:val="18"/>
                <w:szCs w:val="18"/>
              </w:rPr>
            </w:pPr>
            <w:r w:rsidRPr="00A5606A">
              <w:rPr>
                <w:rFonts w:ascii="Arial" w:hAnsi="Arial" w:cs="Arial"/>
                <w:b/>
                <w:bCs/>
                <w:sz w:val="18"/>
                <w:szCs w:val="18"/>
              </w:rPr>
              <w:t>5.210.051</w:t>
            </w:r>
          </w:p>
        </w:tc>
      </w:tr>
    </w:tbl>
    <w:p w14:paraId="4D3B4D61" w14:textId="51B26628" w:rsidR="00F8702A" w:rsidRDefault="00136C29" w:rsidP="00AD14DA">
      <w:pPr>
        <w:pStyle w:val="GvdeMetniGirintisi"/>
        <w:spacing w:before="60" w:after="60"/>
        <w:ind w:left="196" w:hanging="196"/>
        <w:rPr>
          <w:rFonts w:ascii="Arial" w:hAnsi="Arial" w:cs="Arial"/>
          <w:color w:val="000000" w:themeColor="text1"/>
          <w:sz w:val="15"/>
          <w:szCs w:val="15"/>
        </w:rPr>
      </w:pPr>
      <w:r w:rsidRPr="00EF6411">
        <w:rPr>
          <w:rFonts w:ascii="Arial" w:hAnsi="Arial" w:cs="Arial"/>
          <w:color w:val="000000" w:themeColor="text1"/>
          <w:sz w:val="15"/>
          <w:szCs w:val="15"/>
          <w:vertAlign w:val="superscript"/>
        </w:rPr>
        <w:t>(*)</w:t>
      </w:r>
      <w:r w:rsidRPr="00EF6411">
        <w:rPr>
          <w:rFonts w:ascii="Arial" w:hAnsi="Arial" w:cs="Arial"/>
          <w:color w:val="000000" w:themeColor="text1"/>
          <w:sz w:val="15"/>
          <w:szCs w:val="15"/>
        </w:rPr>
        <w:tab/>
      </w:r>
      <w:r w:rsidR="000E44D3" w:rsidRPr="00EF6411">
        <w:rPr>
          <w:rFonts w:ascii="Arial" w:hAnsi="Arial" w:cs="Arial"/>
          <w:color w:val="000000" w:themeColor="text1"/>
          <w:sz w:val="15"/>
          <w:szCs w:val="15"/>
        </w:rPr>
        <w:t xml:space="preserve">31 </w:t>
      </w:r>
      <w:r w:rsidR="007F57D1">
        <w:rPr>
          <w:rFonts w:ascii="Arial" w:hAnsi="Arial" w:cs="Arial"/>
          <w:color w:val="000000" w:themeColor="text1"/>
          <w:sz w:val="15"/>
          <w:szCs w:val="15"/>
        </w:rPr>
        <w:t>Mart</w:t>
      </w:r>
      <w:r w:rsidR="000E44D3" w:rsidRPr="00EF6411">
        <w:rPr>
          <w:rFonts w:ascii="Arial" w:hAnsi="Arial" w:cs="Arial"/>
          <w:color w:val="000000" w:themeColor="text1"/>
          <w:sz w:val="15"/>
          <w:szCs w:val="15"/>
        </w:rPr>
        <w:t xml:space="preserve"> </w:t>
      </w:r>
      <w:r w:rsidR="007F57D1">
        <w:rPr>
          <w:rFonts w:ascii="Arial" w:hAnsi="Arial" w:cs="Arial"/>
          <w:color w:val="000000" w:themeColor="text1"/>
          <w:sz w:val="15"/>
          <w:szCs w:val="15"/>
        </w:rPr>
        <w:t>2018</w:t>
      </w:r>
      <w:r w:rsidR="00B5677C" w:rsidRPr="00EF6411">
        <w:rPr>
          <w:rFonts w:ascii="Arial" w:hAnsi="Arial" w:cs="Arial"/>
          <w:color w:val="000000" w:themeColor="text1"/>
          <w:sz w:val="15"/>
          <w:szCs w:val="15"/>
        </w:rPr>
        <w:t xml:space="preserve"> tarihi itibarıyla </w:t>
      </w:r>
      <w:r w:rsidR="003F67B7" w:rsidRPr="007C5974">
        <w:rPr>
          <w:rFonts w:ascii="Arial" w:hAnsi="Arial" w:cs="Arial"/>
          <w:sz w:val="15"/>
          <w:szCs w:val="15"/>
        </w:rPr>
        <w:t>57.074</w:t>
      </w:r>
      <w:r w:rsidR="00EF6411" w:rsidRPr="007C5974">
        <w:rPr>
          <w:rFonts w:ascii="Arial" w:hAnsi="Arial" w:cs="Arial"/>
          <w:sz w:val="15"/>
          <w:szCs w:val="15"/>
        </w:rPr>
        <w:t xml:space="preserve"> </w:t>
      </w:r>
      <w:r w:rsidR="00D66D6C" w:rsidRPr="002B2887">
        <w:rPr>
          <w:rFonts w:ascii="Arial" w:hAnsi="Arial" w:cs="Arial"/>
          <w:color w:val="000000" w:themeColor="text1"/>
          <w:sz w:val="15"/>
          <w:szCs w:val="15"/>
        </w:rPr>
        <w:t>TL</w:t>
      </w:r>
      <w:r w:rsidR="00D66D6C" w:rsidRPr="003F67B7">
        <w:rPr>
          <w:rFonts w:ascii="Arial" w:hAnsi="Arial" w:cs="Arial"/>
          <w:color w:val="000000" w:themeColor="text1"/>
          <w:sz w:val="15"/>
          <w:szCs w:val="15"/>
        </w:rPr>
        <w:t xml:space="preserve"> </w:t>
      </w:r>
      <w:r w:rsidR="00B5677C" w:rsidRPr="003F67B7">
        <w:rPr>
          <w:rFonts w:ascii="Arial" w:hAnsi="Arial" w:cs="Arial"/>
          <w:color w:val="000000" w:themeColor="text1"/>
          <w:sz w:val="15"/>
          <w:szCs w:val="15"/>
        </w:rPr>
        <w:t>tutarındaki kıymetli maden depo hesabını ve</w:t>
      </w:r>
      <w:r w:rsidR="00B5677C" w:rsidRPr="002B2887">
        <w:rPr>
          <w:rFonts w:ascii="Arial" w:hAnsi="Arial" w:cs="Arial"/>
          <w:color w:val="000000" w:themeColor="text1"/>
          <w:sz w:val="15"/>
          <w:szCs w:val="15"/>
        </w:rPr>
        <w:t xml:space="preserve"> </w:t>
      </w:r>
      <w:r w:rsidR="003F67B7" w:rsidRPr="007C5974">
        <w:rPr>
          <w:rFonts w:ascii="Arial" w:hAnsi="Arial" w:cs="Arial"/>
          <w:sz w:val="15"/>
          <w:szCs w:val="15"/>
        </w:rPr>
        <w:t>500.153</w:t>
      </w:r>
      <w:r w:rsidR="00EF6411" w:rsidRPr="007C5974">
        <w:rPr>
          <w:rFonts w:ascii="Arial" w:hAnsi="Arial" w:cs="Arial"/>
          <w:sz w:val="15"/>
          <w:szCs w:val="15"/>
        </w:rPr>
        <w:t xml:space="preserve"> </w:t>
      </w:r>
      <w:r w:rsidR="00D66D6C" w:rsidRPr="002B2887">
        <w:rPr>
          <w:rFonts w:ascii="Arial" w:hAnsi="Arial" w:cs="Arial"/>
          <w:color w:val="000000" w:themeColor="text1"/>
          <w:sz w:val="15"/>
          <w:szCs w:val="15"/>
        </w:rPr>
        <w:t>TL</w:t>
      </w:r>
      <w:r w:rsidR="00D66D6C" w:rsidRPr="003F67B7">
        <w:rPr>
          <w:rFonts w:ascii="Arial" w:hAnsi="Arial" w:cs="Arial"/>
          <w:sz w:val="15"/>
          <w:szCs w:val="15"/>
        </w:rPr>
        <w:t xml:space="preserve"> </w:t>
      </w:r>
      <w:r w:rsidR="00000737" w:rsidRPr="003F67B7">
        <w:rPr>
          <w:rFonts w:ascii="Arial" w:hAnsi="Arial" w:cs="Arial"/>
          <w:color w:val="000000" w:themeColor="text1"/>
          <w:sz w:val="15"/>
          <w:szCs w:val="15"/>
        </w:rPr>
        <w:t>tutarında</w:t>
      </w:r>
      <w:r w:rsidR="00B5677C" w:rsidRPr="003F67B7">
        <w:rPr>
          <w:rFonts w:ascii="Arial" w:hAnsi="Arial" w:cs="Arial"/>
          <w:color w:val="000000" w:themeColor="text1"/>
          <w:sz w:val="15"/>
          <w:szCs w:val="15"/>
        </w:rPr>
        <w:t xml:space="preserve"> yoldaki paralar hesabını içermektedir.</w:t>
      </w:r>
    </w:p>
    <w:tbl>
      <w:tblPr>
        <w:tblW w:w="5000" w:type="pct"/>
        <w:tblLayout w:type="fixed"/>
        <w:tblCellMar>
          <w:left w:w="0" w:type="dxa"/>
          <w:right w:w="0" w:type="dxa"/>
        </w:tblCellMar>
        <w:tblLook w:val="0000" w:firstRow="0" w:lastRow="0" w:firstColumn="0" w:lastColumn="0" w:noHBand="0" w:noVBand="0"/>
      </w:tblPr>
      <w:tblGrid>
        <w:gridCol w:w="6662"/>
        <w:gridCol w:w="1513"/>
        <w:gridCol w:w="1302"/>
      </w:tblGrid>
      <w:tr w:rsidR="00D86A79" w:rsidRPr="00EF6411" w14:paraId="13A656B0" w14:textId="77777777" w:rsidTr="007C5974">
        <w:trPr>
          <w:trHeight w:val="227"/>
        </w:trPr>
        <w:tc>
          <w:tcPr>
            <w:tcW w:w="3515" w:type="pct"/>
            <w:tcBorders>
              <w:top w:val="single" w:sz="4" w:space="0" w:color="auto"/>
              <w:bottom w:val="single" w:sz="4" w:space="0" w:color="auto"/>
            </w:tcBorders>
            <w:shd w:val="clear" w:color="auto" w:fill="auto"/>
            <w:vAlign w:val="bottom"/>
          </w:tcPr>
          <w:p w14:paraId="4E4269D3" w14:textId="77777777" w:rsidR="00D86A79" w:rsidRPr="009128F0" w:rsidRDefault="00D86A79" w:rsidP="00B8413E">
            <w:pPr>
              <w:jc w:val="both"/>
              <w:rPr>
                <w:rFonts w:ascii="Arial" w:eastAsia="Arial Unicode MS" w:hAnsi="Arial" w:cs="Arial"/>
                <w:b/>
                <w:color w:val="000000" w:themeColor="text1"/>
                <w:sz w:val="18"/>
                <w:szCs w:val="18"/>
              </w:rPr>
            </w:pPr>
            <w:r w:rsidRPr="009128F0">
              <w:rPr>
                <w:rFonts w:ascii="Arial" w:hAnsi="Arial" w:cs="Arial"/>
                <w:b/>
                <w:color w:val="000000" w:themeColor="text1"/>
                <w:sz w:val="18"/>
                <w:szCs w:val="18"/>
              </w:rPr>
              <w:t> </w:t>
            </w:r>
          </w:p>
        </w:tc>
        <w:tc>
          <w:tcPr>
            <w:tcW w:w="1485" w:type="pct"/>
            <w:gridSpan w:val="2"/>
            <w:tcBorders>
              <w:top w:val="single" w:sz="4" w:space="0" w:color="auto"/>
              <w:bottom w:val="single" w:sz="4" w:space="0" w:color="auto"/>
            </w:tcBorders>
            <w:shd w:val="clear" w:color="auto" w:fill="auto"/>
            <w:vAlign w:val="bottom"/>
          </w:tcPr>
          <w:p w14:paraId="66D1A4A6" w14:textId="77777777" w:rsidR="00D86A79" w:rsidRPr="00EF6411" w:rsidRDefault="00D86A79" w:rsidP="00B8413E">
            <w:pPr>
              <w:ind w:right="161"/>
              <w:jc w:val="center"/>
              <w:rPr>
                <w:rFonts w:ascii="Arial" w:hAnsi="Arial" w:cs="Arial"/>
                <w:b/>
                <w:color w:val="000000" w:themeColor="text1"/>
                <w:sz w:val="18"/>
                <w:szCs w:val="18"/>
              </w:rPr>
            </w:pPr>
            <w:r w:rsidRPr="00EF6411">
              <w:rPr>
                <w:rFonts w:ascii="Arial" w:hAnsi="Arial" w:cs="Arial"/>
                <w:b/>
                <w:color w:val="000000" w:themeColor="text1"/>
                <w:sz w:val="18"/>
                <w:szCs w:val="18"/>
              </w:rPr>
              <w:t>Önceki Dönem</w:t>
            </w:r>
          </w:p>
        </w:tc>
      </w:tr>
      <w:tr w:rsidR="00D86A79" w:rsidRPr="00EF6411" w14:paraId="1E519BAC" w14:textId="77777777" w:rsidTr="007C5974">
        <w:trPr>
          <w:trHeight w:val="227"/>
        </w:trPr>
        <w:tc>
          <w:tcPr>
            <w:tcW w:w="3515" w:type="pct"/>
            <w:tcBorders>
              <w:top w:val="single" w:sz="4" w:space="0" w:color="auto"/>
              <w:bottom w:val="single" w:sz="4" w:space="0" w:color="auto"/>
            </w:tcBorders>
            <w:shd w:val="clear" w:color="auto" w:fill="auto"/>
            <w:vAlign w:val="bottom"/>
          </w:tcPr>
          <w:p w14:paraId="6F58645E" w14:textId="77777777" w:rsidR="00D86A79" w:rsidRPr="00EF6411" w:rsidRDefault="00D86A79" w:rsidP="00B8413E">
            <w:pPr>
              <w:ind w:firstLine="360"/>
              <w:jc w:val="both"/>
              <w:rPr>
                <w:rFonts w:ascii="Arial" w:hAnsi="Arial" w:cs="Arial"/>
                <w:b/>
                <w:color w:val="000000" w:themeColor="text1"/>
                <w:sz w:val="18"/>
                <w:szCs w:val="18"/>
              </w:rPr>
            </w:pPr>
          </w:p>
        </w:tc>
        <w:tc>
          <w:tcPr>
            <w:tcW w:w="798" w:type="pct"/>
            <w:tcBorders>
              <w:top w:val="single" w:sz="4" w:space="0" w:color="auto"/>
              <w:bottom w:val="single" w:sz="4" w:space="0" w:color="auto"/>
            </w:tcBorders>
            <w:shd w:val="clear" w:color="auto" w:fill="auto"/>
            <w:vAlign w:val="bottom"/>
          </w:tcPr>
          <w:p w14:paraId="574DC5D7" w14:textId="77777777" w:rsidR="00D86A79" w:rsidRPr="00EF6411" w:rsidRDefault="00D86A79" w:rsidP="00B8413E">
            <w:pPr>
              <w:ind w:right="161"/>
              <w:jc w:val="right"/>
              <w:rPr>
                <w:rFonts w:ascii="Arial" w:hAnsi="Arial" w:cs="Arial"/>
                <w:b/>
                <w:color w:val="000000" w:themeColor="text1"/>
                <w:sz w:val="18"/>
                <w:szCs w:val="18"/>
              </w:rPr>
            </w:pPr>
            <w:r w:rsidRPr="00EF6411">
              <w:rPr>
                <w:rFonts w:ascii="Arial" w:hAnsi="Arial" w:cs="Arial"/>
                <w:b/>
                <w:color w:val="000000" w:themeColor="text1"/>
                <w:sz w:val="18"/>
                <w:szCs w:val="18"/>
              </w:rPr>
              <w:t>TP</w:t>
            </w:r>
          </w:p>
        </w:tc>
        <w:tc>
          <w:tcPr>
            <w:tcW w:w="687" w:type="pct"/>
            <w:tcBorders>
              <w:top w:val="single" w:sz="4" w:space="0" w:color="auto"/>
              <w:bottom w:val="single" w:sz="4" w:space="0" w:color="auto"/>
            </w:tcBorders>
            <w:shd w:val="clear" w:color="auto" w:fill="auto"/>
            <w:vAlign w:val="bottom"/>
          </w:tcPr>
          <w:p w14:paraId="5DABAE7B" w14:textId="77777777" w:rsidR="00D86A79" w:rsidRPr="00EF6411" w:rsidRDefault="00D86A79" w:rsidP="00B8413E">
            <w:pPr>
              <w:ind w:right="161"/>
              <w:jc w:val="right"/>
              <w:rPr>
                <w:rFonts w:ascii="Arial" w:hAnsi="Arial" w:cs="Arial"/>
                <w:b/>
                <w:color w:val="000000" w:themeColor="text1"/>
                <w:sz w:val="18"/>
                <w:szCs w:val="18"/>
              </w:rPr>
            </w:pPr>
            <w:r w:rsidRPr="00EF6411">
              <w:rPr>
                <w:rFonts w:ascii="Arial" w:hAnsi="Arial" w:cs="Arial"/>
                <w:b/>
                <w:color w:val="000000" w:themeColor="text1"/>
                <w:sz w:val="18"/>
                <w:szCs w:val="18"/>
              </w:rPr>
              <w:t>YP</w:t>
            </w:r>
          </w:p>
        </w:tc>
      </w:tr>
      <w:tr w:rsidR="00D86A79" w:rsidRPr="00EF6411" w14:paraId="62BB3F6A" w14:textId="77777777" w:rsidTr="007C5974">
        <w:trPr>
          <w:trHeight w:val="227"/>
        </w:trPr>
        <w:tc>
          <w:tcPr>
            <w:tcW w:w="3515" w:type="pct"/>
            <w:tcBorders>
              <w:top w:val="single" w:sz="4" w:space="0" w:color="auto"/>
            </w:tcBorders>
            <w:shd w:val="clear" w:color="auto" w:fill="auto"/>
            <w:vAlign w:val="bottom"/>
          </w:tcPr>
          <w:p w14:paraId="3BCDDA0B" w14:textId="77777777" w:rsidR="00D86A79" w:rsidRPr="00EF6411" w:rsidRDefault="00D86A79" w:rsidP="00B8413E">
            <w:pPr>
              <w:ind w:firstLine="360"/>
              <w:jc w:val="both"/>
              <w:rPr>
                <w:rFonts w:ascii="Arial" w:hAnsi="Arial" w:cs="Arial"/>
                <w:color w:val="000000" w:themeColor="text1"/>
                <w:sz w:val="18"/>
                <w:szCs w:val="18"/>
              </w:rPr>
            </w:pPr>
          </w:p>
        </w:tc>
        <w:tc>
          <w:tcPr>
            <w:tcW w:w="798" w:type="pct"/>
            <w:tcBorders>
              <w:top w:val="single" w:sz="4" w:space="0" w:color="auto"/>
            </w:tcBorders>
            <w:shd w:val="clear" w:color="auto" w:fill="auto"/>
            <w:vAlign w:val="bottom"/>
          </w:tcPr>
          <w:p w14:paraId="60EBC6A2" w14:textId="77777777" w:rsidR="00D86A79" w:rsidRPr="00EF6411" w:rsidRDefault="00D86A79" w:rsidP="00B8413E">
            <w:pPr>
              <w:ind w:right="161"/>
              <w:jc w:val="right"/>
              <w:rPr>
                <w:rFonts w:ascii="Arial" w:hAnsi="Arial" w:cs="Arial"/>
                <w:color w:val="000000" w:themeColor="text1"/>
                <w:sz w:val="18"/>
                <w:szCs w:val="18"/>
              </w:rPr>
            </w:pPr>
          </w:p>
        </w:tc>
        <w:tc>
          <w:tcPr>
            <w:tcW w:w="687" w:type="pct"/>
            <w:tcBorders>
              <w:top w:val="single" w:sz="4" w:space="0" w:color="auto"/>
            </w:tcBorders>
            <w:shd w:val="clear" w:color="auto" w:fill="auto"/>
            <w:vAlign w:val="bottom"/>
          </w:tcPr>
          <w:p w14:paraId="503029AA" w14:textId="77777777" w:rsidR="00D86A79" w:rsidRPr="00EF6411" w:rsidRDefault="00D86A79" w:rsidP="00B8413E">
            <w:pPr>
              <w:ind w:right="161"/>
              <w:jc w:val="right"/>
              <w:rPr>
                <w:rFonts w:ascii="Arial" w:hAnsi="Arial" w:cs="Arial"/>
                <w:color w:val="000000" w:themeColor="text1"/>
                <w:sz w:val="18"/>
                <w:szCs w:val="18"/>
              </w:rPr>
            </w:pPr>
          </w:p>
        </w:tc>
      </w:tr>
      <w:tr w:rsidR="00D86A79" w:rsidRPr="00EF6411" w14:paraId="703B9721" w14:textId="77777777" w:rsidTr="007C5974">
        <w:trPr>
          <w:trHeight w:val="227"/>
        </w:trPr>
        <w:tc>
          <w:tcPr>
            <w:tcW w:w="3515" w:type="pct"/>
            <w:shd w:val="clear" w:color="auto" w:fill="auto"/>
            <w:vAlign w:val="bottom"/>
          </w:tcPr>
          <w:p w14:paraId="447CAB7C" w14:textId="77777777" w:rsidR="00D86A79" w:rsidRPr="00EF6411" w:rsidRDefault="00D86A79" w:rsidP="00D86A79">
            <w:pPr>
              <w:rPr>
                <w:rFonts w:ascii="Arial" w:eastAsia="Arial Unicode MS" w:hAnsi="Arial" w:cs="Arial"/>
                <w:color w:val="000000" w:themeColor="text1"/>
                <w:sz w:val="18"/>
                <w:szCs w:val="18"/>
              </w:rPr>
            </w:pPr>
            <w:r w:rsidRPr="00EF6411">
              <w:rPr>
                <w:rFonts w:ascii="Arial" w:hAnsi="Arial" w:cs="Arial"/>
                <w:color w:val="000000" w:themeColor="text1"/>
                <w:sz w:val="18"/>
                <w:szCs w:val="18"/>
              </w:rPr>
              <w:t>Kasa/Efektif</w:t>
            </w:r>
          </w:p>
        </w:tc>
        <w:tc>
          <w:tcPr>
            <w:tcW w:w="798" w:type="pct"/>
            <w:shd w:val="clear" w:color="auto" w:fill="auto"/>
            <w:vAlign w:val="bottom"/>
          </w:tcPr>
          <w:p w14:paraId="21BFA144" w14:textId="59BECA12" w:rsidR="00D86A79" w:rsidRPr="00EF6411" w:rsidRDefault="00D86A79" w:rsidP="00D86A79">
            <w:pPr>
              <w:ind w:right="77"/>
              <w:jc w:val="right"/>
              <w:rPr>
                <w:rFonts w:ascii="Arial" w:hAnsi="Arial" w:cs="Arial"/>
                <w:sz w:val="18"/>
                <w:szCs w:val="18"/>
              </w:rPr>
            </w:pPr>
            <w:r w:rsidRPr="00EF6411">
              <w:rPr>
                <w:rFonts w:ascii="Arial" w:hAnsi="Arial" w:cs="Arial"/>
                <w:sz w:val="18"/>
                <w:szCs w:val="18"/>
              </w:rPr>
              <w:t>138.354</w:t>
            </w:r>
          </w:p>
        </w:tc>
        <w:tc>
          <w:tcPr>
            <w:tcW w:w="687" w:type="pct"/>
            <w:shd w:val="clear" w:color="auto" w:fill="auto"/>
            <w:vAlign w:val="bottom"/>
          </w:tcPr>
          <w:p w14:paraId="4F9A5F01" w14:textId="45FF1657" w:rsidR="00D86A79" w:rsidRPr="00EF6411" w:rsidRDefault="00D86A79" w:rsidP="00D86A79">
            <w:pPr>
              <w:ind w:right="77"/>
              <w:jc w:val="right"/>
              <w:rPr>
                <w:rFonts w:ascii="Arial" w:hAnsi="Arial" w:cs="Arial"/>
                <w:sz w:val="18"/>
                <w:szCs w:val="18"/>
              </w:rPr>
            </w:pPr>
            <w:r w:rsidRPr="00EF6411">
              <w:rPr>
                <w:rFonts w:ascii="Arial" w:hAnsi="Arial" w:cs="Arial"/>
                <w:sz w:val="18"/>
                <w:szCs w:val="18"/>
              </w:rPr>
              <w:t>227.082</w:t>
            </w:r>
          </w:p>
        </w:tc>
      </w:tr>
      <w:tr w:rsidR="00D86A79" w:rsidRPr="00EF6411" w14:paraId="79D0C168" w14:textId="77777777" w:rsidTr="007C5974">
        <w:trPr>
          <w:trHeight w:val="227"/>
        </w:trPr>
        <w:tc>
          <w:tcPr>
            <w:tcW w:w="3515" w:type="pct"/>
            <w:shd w:val="clear" w:color="auto" w:fill="auto"/>
            <w:vAlign w:val="bottom"/>
          </w:tcPr>
          <w:p w14:paraId="3921D12A" w14:textId="77777777" w:rsidR="00D86A79" w:rsidRPr="00EF6411" w:rsidRDefault="00D86A79" w:rsidP="00D86A79">
            <w:pPr>
              <w:rPr>
                <w:rFonts w:ascii="Arial" w:eastAsia="Arial Unicode MS" w:hAnsi="Arial" w:cs="Arial"/>
                <w:color w:val="000000" w:themeColor="text1"/>
                <w:sz w:val="18"/>
                <w:szCs w:val="18"/>
              </w:rPr>
            </w:pPr>
            <w:r w:rsidRPr="00EF6411">
              <w:rPr>
                <w:rFonts w:ascii="Arial" w:hAnsi="Arial" w:cs="Arial"/>
                <w:color w:val="000000" w:themeColor="text1"/>
                <w:sz w:val="18"/>
                <w:szCs w:val="18"/>
              </w:rPr>
              <w:t>TCMB</w:t>
            </w:r>
          </w:p>
        </w:tc>
        <w:tc>
          <w:tcPr>
            <w:tcW w:w="798" w:type="pct"/>
            <w:shd w:val="clear" w:color="auto" w:fill="auto"/>
            <w:vAlign w:val="bottom"/>
          </w:tcPr>
          <w:p w14:paraId="7654204D" w14:textId="009D82FC" w:rsidR="00D86A79" w:rsidRPr="00EF6411" w:rsidRDefault="00D86A79" w:rsidP="00D86A79">
            <w:pPr>
              <w:ind w:right="77"/>
              <w:jc w:val="right"/>
              <w:rPr>
                <w:rFonts w:ascii="Arial" w:hAnsi="Arial" w:cs="Arial"/>
                <w:sz w:val="18"/>
                <w:szCs w:val="18"/>
              </w:rPr>
            </w:pPr>
            <w:r w:rsidRPr="00EF6411">
              <w:rPr>
                <w:rFonts w:ascii="Arial" w:hAnsi="Arial" w:cs="Arial"/>
                <w:sz w:val="18"/>
                <w:szCs w:val="18"/>
              </w:rPr>
              <w:t>193.426</w:t>
            </w:r>
          </w:p>
        </w:tc>
        <w:tc>
          <w:tcPr>
            <w:tcW w:w="687" w:type="pct"/>
            <w:shd w:val="clear" w:color="auto" w:fill="auto"/>
            <w:vAlign w:val="bottom"/>
          </w:tcPr>
          <w:p w14:paraId="14682143" w14:textId="39C0E6BD" w:rsidR="00D86A79" w:rsidRPr="00EF6411" w:rsidRDefault="00D86A79" w:rsidP="00D86A79">
            <w:pPr>
              <w:ind w:right="77"/>
              <w:jc w:val="right"/>
              <w:rPr>
                <w:rFonts w:ascii="Arial" w:hAnsi="Arial" w:cs="Arial"/>
                <w:sz w:val="18"/>
                <w:szCs w:val="18"/>
              </w:rPr>
            </w:pPr>
            <w:r w:rsidRPr="00EF6411">
              <w:rPr>
                <w:rFonts w:ascii="Arial" w:hAnsi="Arial" w:cs="Arial"/>
                <w:sz w:val="18"/>
                <w:szCs w:val="18"/>
              </w:rPr>
              <w:t>4.307.563</w:t>
            </w:r>
          </w:p>
        </w:tc>
      </w:tr>
      <w:tr w:rsidR="00D86A79" w:rsidRPr="00EF6411" w14:paraId="7C84A6C4" w14:textId="77777777" w:rsidTr="007C5974">
        <w:trPr>
          <w:trHeight w:val="227"/>
        </w:trPr>
        <w:tc>
          <w:tcPr>
            <w:tcW w:w="3515" w:type="pct"/>
            <w:shd w:val="clear" w:color="auto" w:fill="auto"/>
            <w:vAlign w:val="bottom"/>
          </w:tcPr>
          <w:p w14:paraId="5898AA37" w14:textId="1504AD54" w:rsidR="00D86A79" w:rsidRPr="00EF6411" w:rsidRDefault="00D86A79" w:rsidP="00D86A79">
            <w:pPr>
              <w:rPr>
                <w:rFonts w:ascii="Arial" w:hAnsi="Arial" w:cs="Arial"/>
                <w:color w:val="000000" w:themeColor="text1"/>
                <w:sz w:val="18"/>
                <w:szCs w:val="18"/>
              </w:rPr>
            </w:pPr>
            <w:r w:rsidRPr="00EF6411">
              <w:rPr>
                <w:rFonts w:ascii="Arial" w:hAnsi="Arial" w:cs="Arial"/>
                <w:color w:val="000000" w:themeColor="text1"/>
                <w:sz w:val="18"/>
                <w:szCs w:val="18"/>
              </w:rPr>
              <w:t>Diğer</w:t>
            </w:r>
            <w:r w:rsidRPr="00EF6411">
              <w:rPr>
                <w:rFonts w:ascii="Arial" w:hAnsi="Arial" w:cs="Arial"/>
                <w:color w:val="000000" w:themeColor="text1"/>
                <w:sz w:val="18"/>
                <w:szCs w:val="18"/>
                <w:vertAlign w:val="superscript"/>
              </w:rPr>
              <w:t>(*)</w:t>
            </w:r>
          </w:p>
        </w:tc>
        <w:tc>
          <w:tcPr>
            <w:tcW w:w="798" w:type="pct"/>
            <w:shd w:val="clear" w:color="auto" w:fill="auto"/>
            <w:vAlign w:val="bottom"/>
          </w:tcPr>
          <w:p w14:paraId="0D5DC6BC" w14:textId="6E9B17CE" w:rsidR="00D86A79" w:rsidRPr="00EF6411" w:rsidRDefault="00D86A79" w:rsidP="00D86A79">
            <w:pPr>
              <w:ind w:right="77"/>
              <w:jc w:val="right"/>
              <w:rPr>
                <w:rFonts w:ascii="Arial" w:hAnsi="Arial" w:cs="Arial"/>
                <w:sz w:val="18"/>
                <w:szCs w:val="18"/>
              </w:rPr>
            </w:pPr>
            <w:r w:rsidRPr="00EF6411">
              <w:rPr>
                <w:rFonts w:ascii="Arial" w:hAnsi="Arial" w:cs="Arial"/>
                <w:sz w:val="18"/>
                <w:szCs w:val="18"/>
              </w:rPr>
              <w:t>90.325</w:t>
            </w:r>
          </w:p>
        </w:tc>
        <w:tc>
          <w:tcPr>
            <w:tcW w:w="687" w:type="pct"/>
            <w:shd w:val="clear" w:color="auto" w:fill="auto"/>
            <w:vAlign w:val="bottom"/>
          </w:tcPr>
          <w:p w14:paraId="619DC468" w14:textId="7985B53E" w:rsidR="00D86A79" w:rsidRPr="00EF6411" w:rsidRDefault="00D86A79" w:rsidP="00D86A79">
            <w:pPr>
              <w:ind w:right="77"/>
              <w:jc w:val="right"/>
              <w:rPr>
                <w:rFonts w:ascii="Arial" w:hAnsi="Arial" w:cs="Arial"/>
                <w:sz w:val="18"/>
                <w:szCs w:val="18"/>
              </w:rPr>
            </w:pPr>
            <w:r w:rsidRPr="00EF6411">
              <w:rPr>
                <w:rFonts w:ascii="Arial" w:hAnsi="Arial" w:cs="Arial"/>
                <w:sz w:val="18"/>
                <w:szCs w:val="18"/>
              </w:rPr>
              <w:t>800.245</w:t>
            </w:r>
          </w:p>
        </w:tc>
      </w:tr>
      <w:tr w:rsidR="00D86A79" w:rsidRPr="00EF6411" w14:paraId="00BAB944" w14:textId="77777777" w:rsidTr="007C5974">
        <w:trPr>
          <w:trHeight w:val="227"/>
        </w:trPr>
        <w:tc>
          <w:tcPr>
            <w:tcW w:w="3515" w:type="pct"/>
            <w:tcBorders>
              <w:bottom w:val="single" w:sz="4" w:space="0" w:color="auto"/>
            </w:tcBorders>
            <w:shd w:val="clear" w:color="auto" w:fill="auto"/>
            <w:vAlign w:val="bottom"/>
          </w:tcPr>
          <w:p w14:paraId="07FE9701" w14:textId="77777777" w:rsidR="00D86A79" w:rsidRPr="00EF6411" w:rsidRDefault="00D86A79" w:rsidP="00D86A79">
            <w:pPr>
              <w:jc w:val="both"/>
              <w:rPr>
                <w:rFonts w:ascii="Arial" w:hAnsi="Arial" w:cs="Arial"/>
                <w:color w:val="000000" w:themeColor="text1"/>
                <w:sz w:val="18"/>
                <w:szCs w:val="18"/>
              </w:rPr>
            </w:pPr>
          </w:p>
        </w:tc>
        <w:tc>
          <w:tcPr>
            <w:tcW w:w="798" w:type="pct"/>
            <w:tcBorders>
              <w:bottom w:val="single" w:sz="4" w:space="0" w:color="auto"/>
            </w:tcBorders>
            <w:shd w:val="clear" w:color="auto" w:fill="auto"/>
            <w:vAlign w:val="bottom"/>
          </w:tcPr>
          <w:p w14:paraId="68363201" w14:textId="77777777" w:rsidR="00D86A79" w:rsidRPr="00EF6411" w:rsidRDefault="00D86A79" w:rsidP="00D86A79">
            <w:pPr>
              <w:ind w:right="77"/>
              <w:jc w:val="right"/>
              <w:rPr>
                <w:rFonts w:ascii="Arial" w:hAnsi="Arial" w:cs="Arial"/>
                <w:sz w:val="18"/>
                <w:szCs w:val="18"/>
              </w:rPr>
            </w:pPr>
          </w:p>
        </w:tc>
        <w:tc>
          <w:tcPr>
            <w:tcW w:w="687" w:type="pct"/>
            <w:tcBorders>
              <w:bottom w:val="single" w:sz="4" w:space="0" w:color="auto"/>
            </w:tcBorders>
            <w:shd w:val="clear" w:color="auto" w:fill="auto"/>
            <w:vAlign w:val="bottom"/>
          </w:tcPr>
          <w:p w14:paraId="02292D47" w14:textId="77777777" w:rsidR="00D86A79" w:rsidRPr="00EF6411" w:rsidRDefault="00D86A79" w:rsidP="00D86A79">
            <w:pPr>
              <w:ind w:right="77"/>
              <w:jc w:val="right"/>
              <w:rPr>
                <w:rFonts w:ascii="Arial" w:hAnsi="Arial" w:cs="Arial"/>
                <w:sz w:val="18"/>
                <w:szCs w:val="18"/>
              </w:rPr>
            </w:pPr>
          </w:p>
        </w:tc>
      </w:tr>
      <w:tr w:rsidR="00D86A79" w:rsidRPr="00EF6411" w14:paraId="3AD5E2B3" w14:textId="77777777" w:rsidTr="007C5974">
        <w:trPr>
          <w:trHeight w:val="227"/>
        </w:trPr>
        <w:tc>
          <w:tcPr>
            <w:tcW w:w="3515" w:type="pct"/>
            <w:tcBorders>
              <w:top w:val="single" w:sz="4" w:space="0" w:color="auto"/>
              <w:bottom w:val="double" w:sz="4" w:space="0" w:color="auto"/>
            </w:tcBorders>
            <w:shd w:val="clear" w:color="auto" w:fill="auto"/>
            <w:vAlign w:val="bottom"/>
          </w:tcPr>
          <w:p w14:paraId="16620939" w14:textId="77777777" w:rsidR="00D86A79" w:rsidRPr="00EF6411" w:rsidRDefault="00D86A79" w:rsidP="00D86A79">
            <w:pPr>
              <w:jc w:val="both"/>
              <w:rPr>
                <w:rFonts w:ascii="Arial" w:eastAsia="Arial Unicode MS" w:hAnsi="Arial" w:cs="Arial"/>
                <w:b/>
                <w:color w:val="000000" w:themeColor="text1"/>
                <w:sz w:val="18"/>
                <w:szCs w:val="18"/>
              </w:rPr>
            </w:pPr>
            <w:r w:rsidRPr="00EF6411">
              <w:rPr>
                <w:rFonts w:ascii="Arial" w:hAnsi="Arial" w:cs="Arial"/>
                <w:b/>
                <w:color w:val="000000" w:themeColor="text1"/>
                <w:sz w:val="18"/>
                <w:szCs w:val="18"/>
              </w:rPr>
              <w:t>Toplam</w:t>
            </w:r>
          </w:p>
        </w:tc>
        <w:tc>
          <w:tcPr>
            <w:tcW w:w="798" w:type="pct"/>
            <w:tcBorders>
              <w:top w:val="single" w:sz="4" w:space="0" w:color="auto"/>
              <w:bottom w:val="double" w:sz="4" w:space="0" w:color="auto"/>
            </w:tcBorders>
            <w:shd w:val="clear" w:color="auto" w:fill="auto"/>
            <w:vAlign w:val="bottom"/>
          </w:tcPr>
          <w:p w14:paraId="4A0275FD" w14:textId="6B2D63A9" w:rsidR="00D86A79" w:rsidRPr="00EF6411" w:rsidRDefault="00D86A79" w:rsidP="00D86A79">
            <w:pPr>
              <w:ind w:right="77"/>
              <w:jc w:val="right"/>
              <w:rPr>
                <w:rFonts w:ascii="Arial" w:hAnsi="Arial" w:cs="Arial"/>
                <w:b/>
                <w:bCs/>
                <w:sz w:val="18"/>
                <w:szCs w:val="18"/>
              </w:rPr>
            </w:pPr>
            <w:r w:rsidRPr="00EF6411">
              <w:rPr>
                <w:rFonts w:ascii="Arial" w:hAnsi="Arial" w:cs="Arial"/>
                <w:b/>
                <w:bCs/>
                <w:sz w:val="18"/>
                <w:szCs w:val="18"/>
              </w:rPr>
              <w:t>422.105</w:t>
            </w:r>
          </w:p>
        </w:tc>
        <w:tc>
          <w:tcPr>
            <w:tcW w:w="687" w:type="pct"/>
            <w:tcBorders>
              <w:top w:val="single" w:sz="4" w:space="0" w:color="auto"/>
              <w:bottom w:val="double" w:sz="4" w:space="0" w:color="auto"/>
            </w:tcBorders>
            <w:shd w:val="clear" w:color="auto" w:fill="auto"/>
            <w:vAlign w:val="bottom"/>
          </w:tcPr>
          <w:p w14:paraId="5B753743" w14:textId="2A69EBF4" w:rsidR="00D86A79" w:rsidRPr="00EF6411" w:rsidRDefault="00D86A79" w:rsidP="00D86A79">
            <w:pPr>
              <w:ind w:right="77"/>
              <w:jc w:val="right"/>
              <w:rPr>
                <w:rFonts w:ascii="Arial" w:hAnsi="Arial" w:cs="Arial"/>
                <w:b/>
                <w:bCs/>
                <w:sz w:val="18"/>
                <w:szCs w:val="18"/>
              </w:rPr>
            </w:pPr>
            <w:r w:rsidRPr="00EF6411">
              <w:rPr>
                <w:rFonts w:ascii="Arial" w:hAnsi="Arial" w:cs="Arial"/>
                <w:b/>
                <w:bCs/>
                <w:sz w:val="18"/>
                <w:szCs w:val="18"/>
              </w:rPr>
              <w:t>5.334.890</w:t>
            </w:r>
          </w:p>
        </w:tc>
      </w:tr>
    </w:tbl>
    <w:p w14:paraId="4487D9D3" w14:textId="749A1537" w:rsidR="007F57D1" w:rsidRPr="002B2887" w:rsidRDefault="007F57D1" w:rsidP="00AD14DA">
      <w:pPr>
        <w:pStyle w:val="GvdeMetniGirintisi"/>
        <w:spacing w:before="60" w:after="60"/>
        <w:ind w:left="196" w:hanging="196"/>
        <w:rPr>
          <w:rFonts w:ascii="Arial" w:hAnsi="Arial" w:cs="Arial"/>
          <w:color w:val="000000" w:themeColor="text1"/>
          <w:sz w:val="15"/>
          <w:szCs w:val="15"/>
        </w:rPr>
      </w:pPr>
      <w:r w:rsidRPr="00EF6411">
        <w:rPr>
          <w:rFonts w:ascii="Arial" w:hAnsi="Arial" w:cs="Arial"/>
          <w:color w:val="000000" w:themeColor="text1"/>
          <w:sz w:val="15"/>
          <w:szCs w:val="15"/>
          <w:vertAlign w:val="superscript"/>
        </w:rPr>
        <w:t>(*)</w:t>
      </w:r>
      <w:r w:rsidRPr="00EF6411">
        <w:rPr>
          <w:rFonts w:ascii="Arial" w:hAnsi="Arial" w:cs="Arial"/>
          <w:color w:val="000000" w:themeColor="text1"/>
          <w:sz w:val="15"/>
          <w:szCs w:val="15"/>
        </w:rPr>
        <w:tab/>
        <w:t>31 Ara</w:t>
      </w:r>
      <w:r w:rsidRPr="002B2887">
        <w:rPr>
          <w:rFonts w:ascii="Arial" w:hAnsi="Arial" w:cs="Arial"/>
          <w:color w:val="000000" w:themeColor="text1"/>
          <w:sz w:val="15"/>
          <w:szCs w:val="15"/>
        </w:rPr>
        <w:t xml:space="preserve">lık 2017 tarihi itibarıyla </w:t>
      </w:r>
      <w:r w:rsidRPr="007C5974">
        <w:rPr>
          <w:rFonts w:ascii="Arial" w:hAnsi="Arial" w:cs="Arial"/>
          <w:sz w:val="15"/>
          <w:szCs w:val="15"/>
        </w:rPr>
        <w:t xml:space="preserve">27.429 </w:t>
      </w:r>
      <w:r w:rsidRPr="002B2887">
        <w:rPr>
          <w:rFonts w:ascii="Arial" w:hAnsi="Arial" w:cs="Arial"/>
          <w:color w:val="000000" w:themeColor="text1"/>
          <w:sz w:val="15"/>
          <w:szCs w:val="15"/>
        </w:rPr>
        <w:t xml:space="preserve">TL tutarındaki kıymetli maden depo hesabını ve </w:t>
      </w:r>
      <w:r w:rsidRPr="007C5974">
        <w:rPr>
          <w:rFonts w:ascii="Arial" w:hAnsi="Arial" w:cs="Arial"/>
          <w:sz w:val="15"/>
          <w:szCs w:val="15"/>
        </w:rPr>
        <w:t xml:space="preserve">863.141 </w:t>
      </w:r>
      <w:r w:rsidRPr="002B2887">
        <w:rPr>
          <w:rFonts w:ascii="Arial" w:hAnsi="Arial" w:cs="Arial"/>
          <w:color w:val="000000" w:themeColor="text1"/>
          <w:sz w:val="15"/>
          <w:szCs w:val="15"/>
        </w:rPr>
        <w:t>TL</w:t>
      </w:r>
      <w:r w:rsidRPr="002B2887">
        <w:rPr>
          <w:rFonts w:ascii="Arial" w:hAnsi="Arial" w:cs="Arial"/>
          <w:sz w:val="15"/>
          <w:szCs w:val="15"/>
        </w:rPr>
        <w:t xml:space="preserve"> </w:t>
      </w:r>
      <w:r w:rsidRPr="002B2887">
        <w:rPr>
          <w:rFonts w:ascii="Arial" w:hAnsi="Arial" w:cs="Arial"/>
          <w:color w:val="000000" w:themeColor="text1"/>
          <w:sz w:val="15"/>
          <w:szCs w:val="15"/>
        </w:rPr>
        <w:t>tutarında yoldaki paralar hesabını içermektedir.</w:t>
      </w:r>
    </w:p>
    <w:p w14:paraId="7714661D" w14:textId="1B6FDD7F" w:rsidR="00136C29" w:rsidRPr="009128F0" w:rsidRDefault="00136C29" w:rsidP="00583BDF">
      <w:pPr>
        <w:pStyle w:val="GvdeMetniGirintisi"/>
        <w:tabs>
          <w:tab w:val="left" w:pos="266"/>
        </w:tabs>
        <w:spacing w:before="120" w:after="120"/>
        <w:ind w:firstLine="0"/>
        <w:rPr>
          <w:rFonts w:ascii="Arial" w:hAnsi="Arial" w:cs="Arial"/>
          <w:b/>
          <w:color w:val="000000" w:themeColor="text1"/>
          <w:sz w:val="20"/>
          <w:szCs w:val="20"/>
        </w:rPr>
      </w:pPr>
      <w:proofErr w:type="gramStart"/>
      <w:r w:rsidRPr="009128F0">
        <w:rPr>
          <w:rFonts w:ascii="Arial" w:hAnsi="Arial" w:cs="Arial"/>
          <w:b/>
          <w:color w:val="000000" w:themeColor="text1"/>
          <w:sz w:val="20"/>
          <w:szCs w:val="20"/>
        </w:rPr>
        <w:t>b</w:t>
      </w:r>
      <w:proofErr w:type="gramEnd"/>
      <w:r w:rsidR="005C1800" w:rsidRPr="009128F0">
        <w:rPr>
          <w:rFonts w:ascii="Arial" w:hAnsi="Arial" w:cs="Arial"/>
          <w:b/>
          <w:color w:val="000000" w:themeColor="text1"/>
          <w:sz w:val="20"/>
          <w:szCs w:val="20"/>
        </w:rPr>
        <w:t>.</w:t>
      </w:r>
      <w:r w:rsidRPr="009128F0">
        <w:rPr>
          <w:rFonts w:ascii="Arial" w:hAnsi="Arial" w:cs="Arial"/>
          <w:b/>
          <w:color w:val="000000" w:themeColor="text1"/>
          <w:sz w:val="20"/>
          <w:szCs w:val="20"/>
        </w:rPr>
        <w:tab/>
        <w:t>T.C. Merkez Bankası hesabına ilişkin bilgiler:</w:t>
      </w:r>
    </w:p>
    <w:tbl>
      <w:tblPr>
        <w:tblW w:w="5000" w:type="pct"/>
        <w:tblLayout w:type="fixed"/>
        <w:tblCellMar>
          <w:left w:w="0" w:type="dxa"/>
          <w:right w:w="0" w:type="dxa"/>
        </w:tblCellMar>
        <w:tblLook w:val="0000" w:firstRow="0" w:lastRow="0" w:firstColumn="0" w:lastColumn="0" w:noHBand="0" w:noVBand="0"/>
      </w:tblPr>
      <w:tblGrid>
        <w:gridCol w:w="6696"/>
        <w:gridCol w:w="1486"/>
        <w:gridCol w:w="1295"/>
      </w:tblGrid>
      <w:tr w:rsidR="007F57D1" w:rsidRPr="009128F0" w14:paraId="6DB04278" w14:textId="77777777" w:rsidTr="007F57D1">
        <w:trPr>
          <w:trHeight w:val="227"/>
        </w:trPr>
        <w:tc>
          <w:tcPr>
            <w:tcW w:w="3533" w:type="pct"/>
            <w:tcBorders>
              <w:top w:val="single" w:sz="4" w:space="0" w:color="auto"/>
              <w:bottom w:val="single" w:sz="4" w:space="0" w:color="auto"/>
            </w:tcBorders>
            <w:shd w:val="clear" w:color="auto" w:fill="auto"/>
            <w:vAlign w:val="bottom"/>
          </w:tcPr>
          <w:p w14:paraId="649E6B9B" w14:textId="77777777" w:rsidR="007F57D1" w:rsidRPr="009128F0" w:rsidRDefault="007F57D1" w:rsidP="000C1207">
            <w:pPr>
              <w:jc w:val="both"/>
              <w:rPr>
                <w:rFonts w:ascii="Arial" w:eastAsia="Arial Unicode MS" w:hAnsi="Arial" w:cs="Arial"/>
                <w:b/>
                <w:color w:val="000000" w:themeColor="text1"/>
                <w:sz w:val="18"/>
                <w:szCs w:val="18"/>
              </w:rPr>
            </w:pPr>
          </w:p>
        </w:tc>
        <w:tc>
          <w:tcPr>
            <w:tcW w:w="1467" w:type="pct"/>
            <w:gridSpan w:val="2"/>
            <w:tcBorders>
              <w:top w:val="single" w:sz="4" w:space="0" w:color="auto"/>
              <w:bottom w:val="single" w:sz="4" w:space="0" w:color="auto"/>
            </w:tcBorders>
            <w:shd w:val="clear" w:color="auto" w:fill="auto"/>
            <w:vAlign w:val="bottom"/>
          </w:tcPr>
          <w:p w14:paraId="2C9309ED" w14:textId="77777777" w:rsidR="007F57D1" w:rsidRPr="009128F0" w:rsidRDefault="007F57D1" w:rsidP="000C1207">
            <w:pPr>
              <w:ind w:right="131"/>
              <w:jc w:val="center"/>
              <w:rPr>
                <w:rFonts w:ascii="Arial" w:hAnsi="Arial" w:cs="Arial"/>
                <w:b/>
                <w:color w:val="000000" w:themeColor="text1"/>
                <w:sz w:val="18"/>
                <w:szCs w:val="18"/>
              </w:rPr>
            </w:pPr>
            <w:r w:rsidRPr="009128F0">
              <w:rPr>
                <w:rFonts w:ascii="Arial" w:hAnsi="Arial" w:cs="Arial"/>
                <w:b/>
                <w:color w:val="000000" w:themeColor="text1"/>
                <w:sz w:val="18"/>
                <w:szCs w:val="18"/>
              </w:rPr>
              <w:t>Cari Dönem</w:t>
            </w:r>
          </w:p>
        </w:tc>
      </w:tr>
      <w:tr w:rsidR="007F57D1" w:rsidRPr="009128F0" w14:paraId="042781BD" w14:textId="77777777" w:rsidTr="00D74516">
        <w:trPr>
          <w:trHeight w:val="227"/>
        </w:trPr>
        <w:tc>
          <w:tcPr>
            <w:tcW w:w="3533" w:type="pct"/>
            <w:tcBorders>
              <w:top w:val="single" w:sz="4" w:space="0" w:color="auto"/>
              <w:bottom w:val="single" w:sz="4" w:space="0" w:color="auto"/>
            </w:tcBorders>
            <w:shd w:val="clear" w:color="auto" w:fill="auto"/>
            <w:vAlign w:val="bottom"/>
          </w:tcPr>
          <w:p w14:paraId="1DF2E8FC" w14:textId="77777777" w:rsidR="007F57D1" w:rsidRPr="009128F0" w:rsidRDefault="007F57D1" w:rsidP="000C1207">
            <w:pPr>
              <w:ind w:firstLine="360"/>
              <w:jc w:val="both"/>
              <w:rPr>
                <w:rFonts w:ascii="Arial" w:hAnsi="Arial" w:cs="Arial"/>
                <w:b/>
                <w:color w:val="000000" w:themeColor="text1"/>
                <w:sz w:val="18"/>
                <w:szCs w:val="18"/>
              </w:rPr>
            </w:pPr>
          </w:p>
        </w:tc>
        <w:tc>
          <w:tcPr>
            <w:tcW w:w="784" w:type="pct"/>
            <w:tcBorders>
              <w:top w:val="single" w:sz="4" w:space="0" w:color="auto"/>
              <w:bottom w:val="single" w:sz="4" w:space="0" w:color="auto"/>
            </w:tcBorders>
            <w:shd w:val="clear" w:color="auto" w:fill="auto"/>
            <w:vAlign w:val="bottom"/>
          </w:tcPr>
          <w:p w14:paraId="0AE0DAE6" w14:textId="77777777" w:rsidR="007F57D1" w:rsidRPr="009128F0" w:rsidRDefault="007F57D1" w:rsidP="000C1207">
            <w:pPr>
              <w:ind w:right="131"/>
              <w:jc w:val="right"/>
              <w:rPr>
                <w:rFonts w:ascii="Arial" w:hAnsi="Arial" w:cs="Arial"/>
                <w:b/>
                <w:color w:val="000000" w:themeColor="text1"/>
                <w:sz w:val="18"/>
                <w:szCs w:val="18"/>
              </w:rPr>
            </w:pPr>
            <w:r w:rsidRPr="009128F0">
              <w:rPr>
                <w:rFonts w:ascii="Arial" w:hAnsi="Arial" w:cs="Arial"/>
                <w:b/>
                <w:color w:val="000000" w:themeColor="text1"/>
                <w:sz w:val="18"/>
                <w:szCs w:val="18"/>
              </w:rPr>
              <w:t>TP</w:t>
            </w:r>
          </w:p>
        </w:tc>
        <w:tc>
          <w:tcPr>
            <w:tcW w:w="683" w:type="pct"/>
            <w:tcBorders>
              <w:top w:val="single" w:sz="4" w:space="0" w:color="auto"/>
              <w:bottom w:val="single" w:sz="4" w:space="0" w:color="auto"/>
            </w:tcBorders>
            <w:shd w:val="clear" w:color="auto" w:fill="auto"/>
            <w:vAlign w:val="bottom"/>
          </w:tcPr>
          <w:p w14:paraId="6F3A6ABD" w14:textId="77777777" w:rsidR="007F57D1" w:rsidRPr="009128F0" w:rsidRDefault="007F57D1" w:rsidP="000C1207">
            <w:pPr>
              <w:ind w:right="131"/>
              <w:jc w:val="right"/>
              <w:rPr>
                <w:rFonts w:ascii="Arial" w:hAnsi="Arial" w:cs="Arial"/>
                <w:b/>
                <w:color w:val="000000" w:themeColor="text1"/>
                <w:sz w:val="18"/>
                <w:szCs w:val="18"/>
              </w:rPr>
            </w:pPr>
            <w:r w:rsidRPr="009128F0">
              <w:rPr>
                <w:rFonts w:ascii="Arial" w:hAnsi="Arial" w:cs="Arial"/>
                <w:b/>
                <w:color w:val="000000" w:themeColor="text1"/>
                <w:sz w:val="18"/>
                <w:szCs w:val="18"/>
              </w:rPr>
              <w:t>YP</w:t>
            </w:r>
          </w:p>
        </w:tc>
      </w:tr>
      <w:tr w:rsidR="007F57D1" w:rsidRPr="009128F0" w14:paraId="25F9F9EA" w14:textId="77777777" w:rsidTr="00D74516">
        <w:trPr>
          <w:trHeight w:val="227"/>
        </w:trPr>
        <w:tc>
          <w:tcPr>
            <w:tcW w:w="3533" w:type="pct"/>
            <w:tcBorders>
              <w:top w:val="single" w:sz="4" w:space="0" w:color="auto"/>
            </w:tcBorders>
            <w:shd w:val="clear" w:color="auto" w:fill="auto"/>
            <w:vAlign w:val="bottom"/>
          </w:tcPr>
          <w:p w14:paraId="7AA8D8A5" w14:textId="77777777" w:rsidR="007F57D1" w:rsidRPr="009128F0" w:rsidRDefault="007F57D1" w:rsidP="000C1207">
            <w:pPr>
              <w:ind w:firstLine="360"/>
              <w:jc w:val="both"/>
              <w:rPr>
                <w:rFonts w:ascii="Arial" w:hAnsi="Arial" w:cs="Arial"/>
                <w:color w:val="000000" w:themeColor="text1"/>
                <w:sz w:val="18"/>
                <w:szCs w:val="18"/>
              </w:rPr>
            </w:pPr>
          </w:p>
        </w:tc>
        <w:tc>
          <w:tcPr>
            <w:tcW w:w="784" w:type="pct"/>
            <w:tcBorders>
              <w:top w:val="single" w:sz="4" w:space="0" w:color="auto"/>
            </w:tcBorders>
            <w:shd w:val="clear" w:color="auto" w:fill="auto"/>
            <w:vAlign w:val="bottom"/>
          </w:tcPr>
          <w:p w14:paraId="3A8C197E" w14:textId="77777777" w:rsidR="007F57D1" w:rsidRPr="009128F0" w:rsidRDefault="007F57D1" w:rsidP="000C1207">
            <w:pPr>
              <w:ind w:right="131"/>
              <w:jc w:val="right"/>
              <w:rPr>
                <w:rFonts w:ascii="Arial" w:eastAsia="Arial Unicode MS" w:hAnsi="Arial" w:cs="Arial"/>
                <w:color w:val="000000" w:themeColor="text1"/>
                <w:sz w:val="18"/>
                <w:szCs w:val="18"/>
              </w:rPr>
            </w:pPr>
          </w:p>
        </w:tc>
        <w:tc>
          <w:tcPr>
            <w:tcW w:w="683" w:type="pct"/>
            <w:tcBorders>
              <w:top w:val="single" w:sz="4" w:space="0" w:color="auto"/>
            </w:tcBorders>
            <w:shd w:val="clear" w:color="auto" w:fill="auto"/>
            <w:vAlign w:val="bottom"/>
          </w:tcPr>
          <w:p w14:paraId="2BBAD1D0" w14:textId="77777777" w:rsidR="007F57D1" w:rsidRPr="009128F0" w:rsidRDefault="007F57D1" w:rsidP="000C1207">
            <w:pPr>
              <w:ind w:right="131"/>
              <w:jc w:val="right"/>
              <w:rPr>
                <w:rFonts w:ascii="Arial" w:eastAsia="Arial Unicode MS" w:hAnsi="Arial" w:cs="Arial"/>
                <w:color w:val="000000" w:themeColor="text1"/>
                <w:sz w:val="18"/>
                <w:szCs w:val="18"/>
              </w:rPr>
            </w:pPr>
          </w:p>
        </w:tc>
      </w:tr>
      <w:tr w:rsidR="00D74516" w:rsidRPr="009128F0" w14:paraId="51E02D60" w14:textId="77777777" w:rsidTr="00D74516">
        <w:trPr>
          <w:trHeight w:val="227"/>
        </w:trPr>
        <w:tc>
          <w:tcPr>
            <w:tcW w:w="3533" w:type="pct"/>
            <w:shd w:val="clear" w:color="auto" w:fill="auto"/>
            <w:vAlign w:val="bottom"/>
          </w:tcPr>
          <w:p w14:paraId="01F53FC8" w14:textId="77777777" w:rsidR="00D74516" w:rsidRPr="009128F0" w:rsidRDefault="00D74516" w:rsidP="00D74516">
            <w:pPr>
              <w:rPr>
                <w:rFonts w:ascii="Arial" w:eastAsia="Arial Unicode MS" w:hAnsi="Arial" w:cs="Arial"/>
                <w:color w:val="000000" w:themeColor="text1"/>
                <w:sz w:val="18"/>
                <w:szCs w:val="18"/>
              </w:rPr>
            </w:pPr>
            <w:r w:rsidRPr="009128F0">
              <w:rPr>
                <w:rFonts w:ascii="Arial" w:hAnsi="Arial" w:cs="Arial"/>
                <w:color w:val="000000" w:themeColor="text1"/>
                <w:sz w:val="18"/>
                <w:szCs w:val="18"/>
              </w:rPr>
              <w:t xml:space="preserve">Vadesiz serbest hesap </w:t>
            </w:r>
          </w:p>
        </w:tc>
        <w:tc>
          <w:tcPr>
            <w:tcW w:w="784" w:type="pct"/>
            <w:shd w:val="clear" w:color="auto" w:fill="auto"/>
          </w:tcPr>
          <w:p w14:paraId="389C90DB" w14:textId="36F09415" w:rsidR="00D74516" w:rsidRPr="00EF6411" w:rsidRDefault="00D74516" w:rsidP="00D74516">
            <w:pPr>
              <w:ind w:right="77"/>
              <w:jc w:val="right"/>
              <w:rPr>
                <w:rFonts w:ascii="Arial" w:hAnsi="Arial" w:cs="Arial"/>
                <w:sz w:val="18"/>
                <w:szCs w:val="18"/>
              </w:rPr>
            </w:pPr>
            <w:r w:rsidRPr="00A5606A">
              <w:rPr>
                <w:rFonts w:ascii="Arial" w:hAnsi="Arial" w:cs="Arial"/>
                <w:sz w:val="18"/>
                <w:szCs w:val="18"/>
              </w:rPr>
              <w:t>156.630</w:t>
            </w:r>
          </w:p>
        </w:tc>
        <w:tc>
          <w:tcPr>
            <w:tcW w:w="683" w:type="pct"/>
            <w:shd w:val="clear" w:color="auto" w:fill="auto"/>
          </w:tcPr>
          <w:p w14:paraId="696DFA0D" w14:textId="466DBFB9" w:rsidR="00D74516" w:rsidRPr="00EF6411" w:rsidRDefault="00D74516" w:rsidP="00D74516">
            <w:pPr>
              <w:ind w:right="77"/>
              <w:jc w:val="right"/>
              <w:rPr>
                <w:rFonts w:ascii="Arial" w:hAnsi="Arial" w:cs="Arial"/>
                <w:sz w:val="18"/>
                <w:szCs w:val="18"/>
              </w:rPr>
            </w:pPr>
            <w:r w:rsidRPr="00A5606A">
              <w:rPr>
                <w:rFonts w:ascii="Arial" w:hAnsi="Arial" w:cs="Arial"/>
                <w:sz w:val="18"/>
                <w:szCs w:val="18"/>
              </w:rPr>
              <w:t>626.260</w:t>
            </w:r>
          </w:p>
        </w:tc>
      </w:tr>
      <w:tr w:rsidR="00D74516" w:rsidRPr="009128F0" w14:paraId="37EBD8DB" w14:textId="77777777" w:rsidTr="00D74516">
        <w:trPr>
          <w:trHeight w:val="227"/>
        </w:trPr>
        <w:tc>
          <w:tcPr>
            <w:tcW w:w="3533" w:type="pct"/>
            <w:shd w:val="clear" w:color="auto" w:fill="auto"/>
            <w:vAlign w:val="bottom"/>
          </w:tcPr>
          <w:p w14:paraId="2039A095" w14:textId="77777777" w:rsidR="00D74516" w:rsidRPr="009128F0" w:rsidRDefault="00D74516" w:rsidP="00D74516">
            <w:pPr>
              <w:rPr>
                <w:rFonts w:ascii="Arial" w:eastAsia="Arial Unicode MS" w:hAnsi="Arial" w:cs="Arial"/>
                <w:color w:val="000000" w:themeColor="text1"/>
                <w:sz w:val="18"/>
                <w:szCs w:val="18"/>
              </w:rPr>
            </w:pPr>
            <w:r w:rsidRPr="009128F0">
              <w:rPr>
                <w:rFonts w:ascii="Arial" w:hAnsi="Arial" w:cs="Arial"/>
                <w:color w:val="000000" w:themeColor="text1"/>
                <w:sz w:val="18"/>
                <w:szCs w:val="18"/>
              </w:rPr>
              <w:t>Vadeli serbest hesap</w:t>
            </w:r>
          </w:p>
        </w:tc>
        <w:tc>
          <w:tcPr>
            <w:tcW w:w="784" w:type="pct"/>
            <w:shd w:val="clear" w:color="auto" w:fill="auto"/>
          </w:tcPr>
          <w:p w14:paraId="5DD22C66" w14:textId="7B60EABB" w:rsidR="00D74516" w:rsidRPr="00EF6411" w:rsidRDefault="00D74516" w:rsidP="00D74516">
            <w:pPr>
              <w:ind w:right="77"/>
              <w:jc w:val="right"/>
              <w:rPr>
                <w:rFonts w:ascii="Arial" w:hAnsi="Arial" w:cs="Arial"/>
                <w:sz w:val="18"/>
                <w:szCs w:val="18"/>
              </w:rPr>
            </w:pPr>
            <w:r w:rsidRPr="00A5606A">
              <w:rPr>
                <w:rFonts w:ascii="Arial" w:hAnsi="Arial" w:cs="Arial"/>
                <w:sz w:val="18"/>
                <w:szCs w:val="18"/>
              </w:rPr>
              <w:t>-</w:t>
            </w:r>
          </w:p>
        </w:tc>
        <w:tc>
          <w:tcPr>
            <w:tcW w:w="683" w:type="pct"/>
            <w:shd w:val="clear" w:color="auto" w:fill="auto"/>
          </w:tcPr>
          <w:p w14:paraId="62FE2EB4" w14:textId="5019EF8F" w:rsidR="00D74516" w:rsidRPr="00EF6411" w:rsidRDefault="00D74516" w:rsidP="00D74516">
            <w:pPr>
              <w:ind w:right="77"/>
              <w:jc w:val="right"/>
              <w:rPr>
                <w:rFonts w:ascii="Arial" w:hAnsi="Arial" w:cs="Arial"/>
                <w:sz w:val="18"/>
                <w:szCs w:val="18"/>
              </w:rPr>
            </w:pPr>
            <w:r w:rsidRPr="00A5606A">
              <w:rPr>
                <w:rFonts w:ascii="Arial" w:hAnsi="Arial" w:cs="Arial"/>
                <w:sz w:val="18"/>
                <w:szCs w:val="18"/>
              </w:rPr>
              <w:t>-</w:t>
            </w:r>
          </w:p>
        </w:tc>
      </w:tr>
      <w:tr w:rsidR="00D74516" w:rsidRPr="009128F0" w14:paraId="62DEA4E5" w14:textId="77777777" w:rsidTr="00D74516">
        <w:trPr>
          <w:trHeight w:val="227"/>
        </w:trPr>
        <w:tc>
          <w:tcPr>
            <w:tcW w:w="3533" w:type="pct"/>
            <w:shd w:val="clear" w:color="auto" w:fill="auto"/>
            <w:vAlign w:val="bottom"/>
          </w:tcPr>
          <w:p w14:paraId="6DEB2D83" w14:textId="7D3BA071" w:rsidR="00D74516" w:rsidRPr="009128F0" w:rsidRDefault="00D74516" w:rsidP="00D74516">
            <w:pPr>
              <w:rPr>
                <w:rFonts w:ascii="Arial" w:hAnsi="Arial" w:cs="Arial"/>
                <w:color w:val="000000" w:themeColor="text1"/>
                <w:sz w:val="18"/>
                <w:szCs w:val="18"/>
              </w:rPr>
            </w:pPr>
            <w:r w:rsidRPr="009128F0">
              <w:rPr>
                <w:rFonts w:ascii="Arial" w:hAnsi="Arial" w:cs="Arial"/>
                <w:color w:val="000000" w:themeColor="text1"/>
                <w:sz w:val="18"/>
                <w:szCs w:val="18"/>
              </w:rPr>
              <w:t>Vadeli serbest olmayan hesap</w:t>
            </w:r>
            <w:r w:rsidRPr="009128F0">
              <w:rPr>
                <w:rFonts w:ascii="Arial" w:hAnsi="Arial" w:cs="Arial"/>
                <w:color w:val="000000" w:themeColor="text1"/>
                <w:sz w:val="18"/>
                <w:szCs w:val="18"/>
                <w:vertAlign w:val="superscript"/>
              </w:rPr>
              <w:t>(*)</w:t>
            </w:r>
          </w:p>
        </w:tc>
        <w:tc>
          <w:tcPr>
            <w:tcW w:w="784" w:type="pct"/>
            <w:shd w:val="clear" w:color="auto" w:fill="auto"/>
          </w:tcPr>
          <w:p w14:paraId="723DE044" w14:textId="0E0822E2" w:rsidR="00D74516" w:rsidRPr="00EF6411" w:rsidRDefault="00D74516" w:rsidP="00D74516">
            <w:pPr>
              <w:ind w:right="77"/>
              <w:jc w:val="right"/>
              <w:rPr>
                <w:rFonts w:ascii="Arial" w:hAnsi="Arial" w:cs="Arial"/>
                <w:sz w:val="18"/>
                <w:szCs w:val="18"/>
              </w:rPr>
            </w:pPr>
            <w:r w:rsidRPr="00A5606A">
              <w:rPr>
                <w:rFonts w:ascii="Arial" w:hAnsi="Arial" w:cs="Arial"/>
                <w:sz w:val="18"/>
                <w:szCs w:val="18"/>
              </w:rPr>
              <w:t>1.374</w:t>
            </w:r>
          </w:p>
        </w:tc>
        <w:tc>
          <w:tcPr>
            <w:tcW w:w="683" w:type="pct"/>
            <w:shd w:val="clear" w:color="auto" w:fill="auto"/>
          </w:tcPr>
          <w:p w14:paraId="4AD17D46" w14:textId="692EFB16" w:rsidR="00D74516" w:rsidRPr="00EF6411" w:rsidRDefault="00D74516" w:rsidP="00D74516">
            <w:pPr>
              <w:ind w:right="77"/>
              <w:jc w:val="right"/>
              <w:rPr>
                <w:rFonts w:ascii="Arial" w:hAnsi="Arial" w:cs="Arial"/>
                <w:sz w:val="18"/>
                <w:szCs w:val="18"/>
              </w:rPr>
            </w:pPr>
            <w:r w:rsidRPr="00A5606A">
              <w:rPr>
                <w:rFonts w:ascii="Arial" w:hAnsi="Arial" w:cs="Arial"/>
                <w:sz w:val="18"/>
                <w:szCs w:val="18"/>
              </w:rPr>
              <w:t>3.790.832</w:t>
            </w:r>
          </w:p>
        </w:tc>
      </w:tr>
      <w:tr w:rsidR="00D74516" w:rsidRPr="009128F0" w14:paraId="19DD775A" w14:textId="77777777" w:rsidTr="00D74516">
        <w:trPr>
          <w:trHeight w:val="227"/>
        </w:trPr>
        <w:tc>
          <w:tcPr>
            <w:tcW w:w="3533" w:type="pct"/>
            <w:tcBorders>
              <w:bottom w:val="single" w:sz="4" w:space="0" w:color="auto"/>
            </w:tcBorders>
            <w:shd w:val="clear" w:color="auto" w:fill="auto"/>
            <w:vAlign w:val="bottom"/>
          </w:tcPr>
          <w:p w14:paraId="1268D9A2" w14:textId="77777777" w:rsidR="00D74516" w:rsidRPr="009128F0" w:rsidRDefault="00D74516" w:rsidP="00D74516">
            <w:pPr>
              <w:jc w:val="both"/>
              <w:rPr>
                <w:rFonts w:ascii="Arial" w:hAnsi="Arial" w:cs="Arial"/>
                <w:color w:val="000000" w:themeColor="text1"/>
                <w:sz w:val="18"/>
                <w:szCs w:val="18"/>
              </w:rPr>
            </w:pPr>
          </w:p>
        </w:tc>
        <w:tc>
          <w:tcPr>
            <w:tcW w:w="784" w:type="pct"/>
            <w:tcBorders>
              <w:bottom w:val="single" w:sz="4" w:space="0" w:color="auto"/>
            </w:tcBorders>
            <w:shd w:val="clear" w:color="auto" w:fill="auto"/>
            <w:vAlign w:val="bottom"/>
          </w:tcPr>
          <w:p w14:paraId="5B71D9AB" w14:textId="77777777" w:rsidR="00D74516" w:rsidRPr="00EF6411" w:rsidRDefault="00D74516" w:rsidP="00D74516">
            <w:pPr>
              <w:ind w:right="77"/>
              <w:jc w:val="right"/>
              <w:rPr>
                <w:rFonts w:ascii="Arial" w:hAnsi="Arial" w:cs="Arial"/>
                <w:sz w:val="18"/>
                <w:szCs w:val="18"/>
              </w:rPr>
            </w:pPr>
          </w:p>
        </w:tc>
        <w:tc>
          <w:tcPr>
            <w:tcW w:w="683" w:type="pct"/>
            <w:tcBorders>
              <w:bottom w:val="single" w:sz="4" w:space="0" w:color="auto"/>
            </w:tcBorders>
            <w:shd w:val="clear" w:color="auto" w:fill="auto"/>
            <w:vAlign w:val="bottom"/>
          </w:tcPr>
          <w:p w14:paraId="39B84957" w14:textId="77777777" w:rsidR="00D74516" w:rsidRPr="00EF6411" w:rsidRDefault="00D74516" w:rsidP="00D74516">
            <w:pPr>
              <w:ind w:right="77"/>
              <w:jc w:val="right"/>
              <w:rPr>
                <w:rFonts w:ascii="Arial" w:hAnsi="Arial" w:cs="Arial"/>
                <w:sz w:val="18"/>
                <w:szCs w:val="18"/>
              </w:rPr>
            </w:pPr>
          </w:p>
        </w:tc>
      </w:tr>
      <w:tr w:rsidR="00D74516" w:rsidRPr="009128F0" w14:paraId="23D58B73" w14:textId="77777777" w:rsidTr="00D74516">
        <w:trPr>
          <w:trHeight w:val="227"/>
        </w:trPr>
        <w:tc>
          <w:tcPr>
            <w:tcW w:w="3533" w:type="pct"/>
            <w:tcBorders>
              <w:top w:val="single" w:sz="4" w:space="0" w:color="auto"/>
              <w:bottom w:val="double" w:sz="4" w:space="0" w:color="auto"/>
            </w:tcBorders>
            <w:shd w:val="clear" w:color="auto" w:fill="auto"/>
            <w:vAlign w:val="bottom"/>
          </w:tcPr>
          <w:p w14:paraId="60386699" w14:textId="77777777" w:rsidR="00D74516" w:rsidRPr="009128F0" w:rsidRDefault="00D74516" w:rsidP="00D74516">
            <w:pPr>
              <w:jc w:val="both"/>
              <w:rPr>
                <w:rFonts w:ascii="Arial" w:eastAsia="Arial Unicode MS" w:hAnsi="Arial" w:cs="Arial"/>
                <w:b/>
                <w:color w:val="000000" w:themeColor="text1"/>
                <w:sz w:val="18"/>
                <w:szCs w:val="18"/>
              </w:rPr>
            </w:pPr>
            <w:r w:rsidRPr="009128F0">
              <w:rPr>
                <w:rFonts w:ascii="Arial" w:hAnsi="Arial" w:cs="Arial"/>
                <w:b/>
                <w:color w:val="000000" w:themeColor="text1"/>
                <w:sz w:val="18"/>
                <w:szCs w:val="18"/>
              </w:rPr>
              <w:t>Toplam</w:t>
            </w:r>
          </w:p>
        </w:tc>
        <w:tc>
          <w:tcPr>
            <w:tcW w:w="784" w:type="pct"/>
            <w:tcBorders>
              <w:top w:val="single" w:sz="4" w:space="0" w:color="auto"/>
              <w:bottom w:val="double" w:sz="4" w:space="0" w:color="auto"/>
            </w:tcBorders>
            <w:shd w:val="clear" w:color="auto" w:fill="auto"/>
            <w:vAlign w:val="bottom"/>
          </w:tcPr>
          <w:p w14:paraId="6EC4F08B" w14:textId="4A6363AB" w:rsidR="00D74516" w:rsidRPr="00EF6411" w:rsidRDefault="00D74516" w:rsidP="00D74516">
            <w:pPr>
              <w:ind w:right="77"/>
              <w:jc w:val="right"/>
              <w:rPr>
                <w:rFonts w:ascii="Arial" w:hAnsi="Arial" w:cs="Arial"/>
                <w:b/>
                <w:bCs/>
                <w:sz w:val="18"/>
                <w:szCs w:val="18"/>
              </w:rPr>
            </w:pPr>
            <w:r w:rsidRPr="00A5606A">
              <w:rPr>
                <w:rFonts w:ascii="Arial" w:hAnsi="Arial" w:cs="Arial"/>
                <w:b/>
                <w:bCs/>
                <w:sz w:val="18"/>
                <w:szCs w:val="18"/>
              </w:rPr>
              <w:t>158.004</w:t>
            </w:r>
          </w:p>
        </w:tc>
        <w:tc>
          <w:tcPr>
            <w:tcW w:w="683" w:type="pct"/>
            <w:tcBorders>
              <w:top w:val="single" w:sz="4" w:space="0" w:color="auto"/>
              <w:bottom w:val="double" w:sz="4" w:space="0" w:color="auto"/>
            </w:tcBorders>
            <w:shd w:val="clear" w:color="auto" w:fill="auto"/>
            <w:vAlign w:val="bottom"/>
          </w:tcPr>
          <w:p w14:paraId="144CF318" w14:textId="61F36771" w:rsidR="00D74516" w:rsidRPr="00EF6411" w:rsidRDefault="00D74516" w:rsidP="00D74516">
            <w:pPr>
              <w:ind w:right="77"/>
              <w:jc w:val="right"/>
              <w:rPr>
                <w:rFonts w:ascii="Arial" w:hAnsi="Arial" w:cs="Arial"/>
                <w:b/>
                <w:bCs/>
                <w:sz w:val="18"/>
                <w:szCs w:val="18"/>
              </w:rPr>
            </w:pPr>
            <w:r w:rsidRPr="00A5606A">
              <w:rPr>
                <w:rFonts w:ascii="Arial" w:hAnsi="Arial" w:cs="Arial"/>
                <w:b/>
                <w:bCs/>
                <w:sz w:val="18"/>
                <w:szCs w:val="18"/>
              </w:rPr>
              <w:t>4.417.092</w:t>
            </w:r>
          </w:p>
        </w:tc>
      </w:tr>
    </w:tbl>
    <w:p w14:paraId="5253761F" w14:textId="50229E88" w:rsidR="00527658" w:rsidRPr="009128F0" w:rsidRDefault="005747D3" w:rsidP="00AD14DA">
      <w:pPr>
        <w:spacing w:before="60" w:after="60"/>
        <w:ind w:left="142" w:right="42" w:hanging="182"/>
        <w:jc w:val="both"/>
        <w:rPr>
          <w:rFonts w:ascii="Arial" w:hAnsi="Arial" w:cs="Arial"/>
          <w:color w:val="000000" w:themeColor="text1"/>
          <w:sz w:val="15"/>
          <w:szCs w:val="15"/>
        </w:rPr>
      </w:pPr>
      <w:r w:rsidRPr="009128F0">
        <w:rPr>
          <w:rFonts w:ascii="Arial" w:hAnsi="Arial" w:cs="Arial"/>
          <w:color w:val="000000" w:themeColor="text1"/>
          <w:sz w:val="15"/>
          <w:szCs w:val="15"/>
          <w:vertAlign w:val="superscript"/>
        </w:rPr>
        <w:t>(*)</w:t>
      </w:r>
      <w:r w:rsidR="00ED6123" w:rsidRPr="009128F0">
        <w:rPr>
          <w:rFonts w:ascii="Arial" w:hAnsi="Arial" w:cs="Arial"/>
          <w:color w:val="000000" w:themeColor="text1"/>
          <w:sz w:val="15"/>
          <w:szCs w:val="15"/>
        </w:rPr>
        <w:t xml:space="preserve"> </w:t>
      </w:r>
      <w:r w:rsidR="0079382E" w:rsidRPr="0079382E">
        <w:rPr>
          <w:rFonts w:ascii="Arial" w:hAnsi="Arial" w:cs="Arial"/>
          <w:color w:val="000000" w:themeColor="text1"/>
          <w:sz w:val="15"/>
          <w:szCs w:val="15"/>
        </w:rPr>
        <w:t xml:space="preserve">31 </w:t>
      </w:r>
      <w:r w:rsidR="007F57D1">
        <w:rPr>
          <w:rFonts w:ascii="Arial" w:hAnsi="Arial" w:cs="Arial"/>
          <w:color w:val="000000" w:themeColor="text1"/>
          <w:sz w:val="15"/>
          <w:szCs w:val="15"/>
        </w:rPr>
        <w:t>Mart</w:t>
      </w:r>
      <w:r w:rsidR="0079382E" w:rsidRPr="0079382E">
        <w:rPr>
          <w:rFonts w:ascii="Arial" w:hAnsi="Arial" w:cs="Arial"/>
          <w:color w:val="000000" w:themeColor="text1"/>
          <w:sz w:val="15"/>
          <w:szCs w:val="15"/>
        </w:rPr>
        <w:t xml:space="preserve"> </w:t>
      </w:r>
      <w:r w:rsidR="007F57D1">
        <w:rPr>
          <w:rFonts w:ascii="Arial" w:hAnsi="Arial" w:cs="Arial"/>
          <w:color w:val="000000" w:themeColor="text1"/>
          <w:sz w:val="15"/>
          <w:szCs w:val="15"/>
        </w:rPr>
        <w:t>2018</w:t>
      </w:r>
      <w:r w:rsidR="007C7263" w:rsidRPr="009128F0">
        <w:rPr>
          <w:rFonts w:ascii="Arial" w:hAnsi="Arial" w:cs="Arial"/>
          <w:color w:val="000000" w:themeColor="text1"/>
          <w:sz w:val="15"/>
          <w:szCs w:val="15"/>
        </w:rPr>
        <w:t xml:space="preserve"> </w:t>
      </w:r>
      <w:r w:rsidR="00F8702A" w:rsidRPr="0042214D">
        <w:rPr>
          <w:rFonts w:ascii="Arial" w:hAnsi="Arial" w:cs="Arial"/>
          <w:color w:val="000000" w:themeColor="text1"/>
          <w:sz w:val="15"/>
          <w:szCs w:val="15"/>
        </w:rPr>
        <w:t xml:space="preserve">tarihi itibarıyla, standart altın cinsinden tesis edilen zorunlu karşılık tutarı </w:t>
      </w:r>
      <w:r w:rsidR="00D74516" w:rsidRPr="00D74516">
        <w:rPr>
          <w:rFonts w:ascii="Arial" w:hAnsi="Arial" w:cs="Arial"/>
          <w:sz w:val="16"/>
          <w:szCs w:val="16"/>
          <w:lang w:eastAsia="en-US"/>
        </w:rPr>
        <w:t>962.306</w:t>
      </w:r>
      <w:r w:rsidR="0042214D" w:rsidRPr="00D74516">
        <w:rPr>
          <w:rFonts w:ascii="Arial" w:hAnsi="Arial" w:cs="Arial"/>
          <w:sz w:val="16"/>
          <w:szCs w:val="16"/>
          <w:lang w:eastAsia="en-US"/>
        </w:rPr>
        <w:t xml:space="preserve"> </w:t>
      </w:r>
      <w:r w:rsidR="00C55182" w:rsidRPr="00D74516">
        <w:rPr>
          <w:rFonts w:ascii="Arial" w:hAnsi="Arial" w:cs="Arial"/>
          <w:color w:val="000000" w:themeColor="text1"/>
          <w:sz w:val="15"/>
          <w:szCs w:val="15"/>
        </w:rPr>
        <w:t>TL</w:t>
      </w:r>
      <w:r w:rsidR="007F57D1" w:rsidRPr="00D74516">
        <w:rPr>
          <w:rFonts w:ascii="Arial" w:hAnsi="Arial" w:cs="Arial"/>
          <w:color w:val="000000" w:themeColor="text1"/>
          <w:sz w:val="15"/>
          <w:szCs w:val="15"/>
        </w:rPr>
        <w:t>’dir</w:t>
      </w:r>
      <w:r w:rsidR="007F57D1">
        <w:rPr>
          <w:rFonts w:ascii="Arial" w:hAnsi="Arial" w:cs="Arial"/>
          <w:color w:val="000000" w:themeColor="text1"/>
          <w:sz w:val="15"/>
          <w:szCs w:val="15"/>
        </w:rPr>
        <w:t>.</w:t>
      </w:r>
    </w:p>
    <w:tbl>
      <w:tblPr>
        <w:tblW w:w="5000" w:type="pct"/>
        <w:tblLayout w:type="fixed"/>
        <w:tblCellMar>
          <w:left w:w="0" w:type="dxa"/>
          <w:right w:w="0" w:type="dxa"/>
        </w:tblCellMar>
        <w:tblLook w:val="0000" w:firstRow="0" w:lastRow="0" w:firstColumn="0" w:lastColumn="0" w:noHBand="0" w:noVBand="0"/>
      </w:tblPr>
      <w:tblGrid>
        <w:gridCol w:w="6690"/>
        <w:gridCol w:w="1513"/>
        <w:gridCol w:w="1274"/>
      </w:tblGrid>
      <w:tr w:rsidR="007F57D1" w:rsidRPr="009128F0" w14:paraId="4076D62B" w14:textId="77777777" w:rsidTr="007C5974">
        <w:trPr>
          <w:trHeight w:val="56"/>
        </w:trPr>
        <w:tc>
          <w:tcPr>
            <w:tcW w:w="3530" w:type="pct"/>
            <w:tcBorders>
              <w:top w:val="single" w:sz="4" w:space="0" w:color="auto"/>
              <w:bottom w:val="single" w:sz="4" w:space="0" w:color="auto"/>
            </w:tcBorders>
            <w:shd w:val="clear" w:color="auto" w:fill="auto"/>
            <w:vAlign w:val="bottom"/>
          </w:tcPr>
          <w:p w14:paraId="16803509" w14:textId="77777777" w:rsidR="007F57D1" w:rsidRPr="009128F0" w:rsidRDefault="007F57D1" w:rsidP="00B8413E">
            <w:pPr>
              <w:jc w:val="both"/>
              <w:rPr>
                <w:rFonts w:ascii="Arial" w:eastAsia="Arial Unicode MS" w:hAnsi="Arial" w:cs="Arial"/>
                <w:b/>
                <w:color w:val="000000" w:themeColor="text1"/>
                <w:sz w:val="18"/>
                <w:szCs w:val="18"/>
              </w:rPr>
            </w:pPr>
          </w:p>
        </w:tc>
        <w:tc>
          <w:tcPr>
            <w:tcW w:w="1470" w:type="pct"/>
            <w:gridSpan w:val="2"/>
            <w:tcBorders>
              <w:top w:val="single" w:sz="4" w:space="0" w:color="auto"/>
              <w:bottom w:val="single" w:sz="4" w:space="0" w:color="auto"/>
            </w:tcBorders>
            <w:shd w:val="clear" w:color="auto" w:fill="auto"/>
            <w:vAlign w:val="bottom"/>
          </w:tcPr>
          <w:p w14:paraId="6285C22B" w14:textId="77777777" w:rsidR="007F57D1" w:rsidRPr="009128F0" w:rsidRDefault="007F57D1" w:rsidP="00B8413E">
            <w:pPr>
              <w:ind w:right="131"/>
              <w:jc w:val="center"/>
              <w:rPr>
                <w:rFonts w:ascii="Arial" w:hAnsi="Arial" w:cs="Arial"/>
                <w:b/>
                <w:color w:val="000000" w:themeColor="text1"/>
                <w:sz w:val="18"/>
                <w:szCs w:val="18"/>
              </w:rPr>
            </w:pPr>
            <w:r w:rsidRPr="009128F0">
              <w:rPr>
                <w:rFonts w:ascii="Arial" w:hAnsi="Arial" w:cs="Arial"/>
                <w:b/>
                <w:color w:val="000000" w:themeColor="text1"/>
                <w:sz w:val="18"/>
                <w:szCs w:val="18"/>
              </w:rPr>
              <w:t>Önceki Dönem</w:t>
            </w:r>
          </w:p>
        </w:tc>
      </w:tr>
      <w:tr w:rsidR="007F57D1" w:rsidRPr="009128F0" w14:paraId="4D3D9336" w14:textId="77777777" w:rsidTr="007C5974">
        <w:trPr>
          <w:trHeight w:val="227"/>
        </w:trPr>
        <w:tc>
          <w:tcPr>
            <w:tcW w:w="3530" w:type="pct"/>
            <w:tcBorders>
              <w:top w:val="single" w:sz="4" w:space="0" w:color="auto"/>
              <w:bottom w:val="single" w:sz="4" w:space="0" w:color="auto"/>
            </w:tcBorders>
            <w:shd w:val="clear" w:color="auto" w:fill="auto"/>
            <w:vAlign w:val="bottom"/>
          </w:tcPr>
          <w:p w14:paraId="2A0314B3" w14:textId="77777777" w:rsidR="007F57D1" w:rsidRPr="009128F0" w:rsidRDefault="007F57D1" w:rsidP="00B8413E">
            <w:pPr>
              <w:ind w:firstLine="360"/>
              <w:jc w:val="both"/>
              <w:rPr>
                <w:rFonts w:ascii="Arial" w:hAnsi="Arial" w:cs="Arial"/>
                <w:b/>
                <w:color w:val="000000" w:themeColor="text1"/>
                <w:sz w:val="18"/>
                <w:szCs w:val="18"/>
              </w:rPr>
            </w:pPr>
          </w:p>
        </w:tc>
        <w:tc>
          <w:tcPr>
            <w:tcW w:w="798" w:type="pct"/>
            <w:tcBorders>
              <w:top w:val="single" w:sz="4" w:space="0" w:color="auto"/>
              <w:bottom w:val="single" w:sz="4" w:space="0" w:color="auto"/>
            </w:tcBorders>
            <w:shd w:val="clear" w:color="auto" w:fill="auto"/>
            <w:vAlign w:val="bottom"/>
          </w:tcPr>
          <w:p w14:paraId="4A999952" w14:textId="77777777" w:rsidR="007F57D1" w:rsidRPr="009128F0" w:rsidRDefault="007F57D1" w:rsidP="00B8413E">
            <w:pPr>
              <w:ind w:right="131"/>
              <w:jc w:val="right"/>
              <w:rPr>
                <w:rFonts w:ascii="Arial" w:hAnsi="Arial" w:cs="Arial"/>
                <w:b/>
                <w:color w:val="000000" w:themeColor="text1"/>
                <w:sz w:val="18"/>
                <w:szCs w:val="18"/>
              </w:rPr>
            </w:pPr>
            <w:r w:rsidRPr="009128F0">
              <w:rPr>
                <w:rFonts w:ascii="Arial" w:hAnsi="Arial" w:cs="Arial"/>
                <w:b/>
                <w:color w:val="000000" w:themeColor="text1"/>
                <w:sz w:val="18"/>
                <w:szCs w:val="18"/>
              </w:rPr>
              <w:t>TP</w:t>
            </w:r>
          </w:p>
        </w:tc>
        <w:tc>
          <w:tcPr>
            <w:tcW w:w="672" w:type="pct"/>
            <w:tcBorders>
              <w:top w:val="single" w:sz="4" w:space="0" w:color="auto"/>
              <w:bottom w:val="single" w:sz="4" w:space="0" w:color="auto"/>
            </w:tcBorders>
            <w:shd w:val="clear" w:color="auto" w:fill="auto"/>
            <w:vAlign w:val="bottom"/>
          </w:tcPr>
          <w:p w14:paraId="019BB363" w14:textId="77777777" w:rsidR="007F57D1" w:rsidRPr="009128F0" w:rsidRDefault="007F57D1" w:rsidP="00B8413E">
            <w:pPr>
              <w:ind w:right="131"/>
              <w:jc w:val="right"/>
              <w:rPr>
                <w:rFonts w:ascii="Arial" w:hAnsi="Arial" w:cs="Arial"/>
                <w:b/>
                <w:color w:val="000000" w:themeColor="text1"/>
                <w:sz w:val="18"/>
                <w:szCs w:val="18"/>
              </w:rPr>
            </w:pPr>
            <w:r w:rsidRPr="009128F0">
              <w:rPr>
                <w:rFonts w:ascii="Arial" w:hAnsi="Arial" w:cs="Arial"/>
                <w:b/>
                <w:color w:val="000000" w:themeColor="text1"/>
                <w:sz w:val="18"/>
                <w:szCs w:val="18"/>
              </w:rPr>
              <w:t>YP</w:t>
            </w:r>
          </w:p>
        </w:tc>
      </w:tr>
      <w:tr w:rsidR="007F57D1" w:rsidRPr="009128F0" w14:paraId="13077074" w14:textId="77777777" w:rsidTr="007C5974">
        <w:trPr>
          <w:trHeight w:val="227"/>
        </w:trPr>
        <w:tc>
          <w:tcPr>
            <w:tcW w:w="3530" w:type="pct"/>
            <w:tcBorders>
              <w:top w:val="single" w:sz="4" w:space="0" w:color="auto"/>
            </w:tcBorders>
            <w:shd w:val="clear" w:color="auto" w:fill="auto"/>
            <w:vAlign w:val="bottom"/>
          </w:tcPr>
          <w:p w14:paraId="4E456BF0" w14:textId="77777777" w:rsidR="007F57D1" w:rsidRPr="009128F0" w:rsidRDefault="007F57D1" w:rsidP="00B8413E">
            <w:pPr>
              <w:ind w:firstLine="360"/>
              <w:jc w:val="both"/>
              <w:rPr>
                <w:rFonts w:ascii="Arial" w:hAnsi="Arial" w:cs="Arial"/>
                <w:color w:val="000000" w:themeColor="text1"/>
                <w:sz w:val="18"/>
                <w:szCs w:val="18"/>
              </w:rPr>
            </w:pPr>
          </w:p>
        </w:tc>
        <w:tc>
          <w:tcPr>
            <w:tcW w:w="798" w:type="pct"/>
            <w:tcBorders>
              <w:top w:val="single" w:sz="4" w:space="0" w:color="auto"/>
            </w:tcBorders>
            <w:shd w:val="clear" w:color="auto" w:fill="auto"/>
            <w:vAlign w:val="bottom"/>
          </w:tcPr>
          <w:p w14:paraId="30A91BE1" w14:textId="77777777" w:rsidR="007F57D1" w:rsidRPr="009128F0" w:rsidRDefault="007F57D1" w:rsidP="00B8413E">
            <w:pPr>
              <w:ind w:right="131"/>
              <w:jc w:val="right"/>
              <w:rPr>
                <w:rFonts w:ascii="Arial" w:hAnsi="Arial" w:cs="Arial"/>
                <w:color w:val="000000" w:themeColor="text1"/>
                <w:sz w:val="18"/>
                <w:szCs w:val="18"/>
              </w:rPr>
            </w:pPr>
          </w:p>
        </w:tc>
        <w:tc>
          <w:tcPr>
            <w:tcW w:w="672" w:type="pct"/>
            <w:tcBorders>
              <w:top w:val="single" w:sz="4" w:space="0" w:color="auto"/>
            </w:tcBorders>
            <w:shd w:val="clear" w:color="auto" w:fill="auto"/>
            <w:vAlign w:val="bottom"/>
          </w:tcPr>
          <w:p w14:paraId="629F442D" w14:textId="77777777" w:rsidR="007F57D1" w:rsidRPr="009128F0" w:rsidRDefault="007F57D1" w:rsidP="00B8413E">
            <w:pPr>
              <w:tabs>
                <w:tab w:val="decimal" w:pos="1080"/>
              </w:tabs>
              <w:ind w:right="131"/>
              <w:jc w:val="right"/>
              <w:rPr>
                <w:rFonts w:ascii="Arial" w:hAnsi="Arial" w:cs="Arial"/>
                <w:color w:val="000000" w:themeColor="text1"/>
                <w:sz w:val="18"/>
                <w:szCs w:val="18"/>
              </w:rPr>
            </w:pPr>
          </w:p>
        </w:tc>
      </w:tr>
      <w:tr w:rsidR="007F57D1" w:rsidRPr="00EF6411" w14:paraId="7D9BC3B0" w14:textId="77777777" w:rsidTr="007C5974">
        <w:trPr>
          <w:trHeight w:val="227"/>
        </w:trPr>
        <w:tc>
          <w:tcPr>
            <w:tcW w:w="3530" w:type="pct"/>
            <w:shd w:val="clear" w:color="auto" w:fill="auto"/>
            <w:vAlign w:val="bottom"/>
          </w:tcPr>
          <w:p w14:paraId="1F71E085" w14:textId="77777777" w:rsidR="007F57D1" w:rsidRPr="009128F0" w:rsidRDefault="007F57D1" w:rsidP="007F57D1">
            <w:pPr>
              <w:rPr>
                <w:rFonts w:ascii="Arial" w:eastAsia="Arial Unicode MS" w:hAnsi="Arial" w:cs="Arial"/>
                <w:color w:val="000000" w:themeColor="text1"/>
                <w:sz w:val="18"/>
                <w:szCs w:val="18"/>
              </w:rPr>
            </w:pPr>
            <w:r w:rsidRPr="009128F0">
              <w:rPr>
                <w:rFonts w:ascii="Arial" w:hAnsi="Arial" w:cs="Arial"/>
                <w:color w:val="000000" w:themeColor="text1"/>
                <w:sz w:val="18"/>
                <w:szCs w:val="18"/>
              </w:rPr>
              <w:t xml:space="preserve">Vadesiz serbest hesap </w:t>
            </w:r>
          </w:p>
        </w:tc>
        <w:tc>
          <w:tcPr>
            <w:tcW w:w="798" w:type="pct"/>
            <w:shd w:val="clear" w:color="auto" w:fill="auto"/>
            <w:vAlign w:val="bottom"/>
          </w:tcPr>
          <w:p w14:paraId="3F08007B" w14:textId="758F7441" w:rsidR="007F57D1" w:rsidRPr="00EF6411" w:rsidRDefault="007F57D1" w:rsidP="007F57D1">
            <w:pPr>
              <w:ind w:right="77"/>
              <w:jc w:val="right"/>
              <w:rPr>
                <w:rFonts w:ascii="Arial" w:hAnsi="Arial" w:cs="Arial"/>
                <w:sz w:val="18"/>
                <w:szCs w:val="18"/>
              </w:rPr>
            </w:pPr>
            <w:r w:rsidRPr="00EF6411">
              <w:rPr>
                <w:rFonts w:ascii="Arial" w:hAnsi="Arial" w:cs="Arial"/>
                <w:sz w:val="18"/>
                <w:szCs w:val="18"/>
              </w:rPr>
              <w:t>192.354</w:t>
            </w:r>
          </w:p>
        </w:tc>
        <w:tc>
          <w:tcPr>
            <w:tcW w:w="672" w:type="pct"/>
            <w:shd w:val="clear" w:color="auto" w:fill="auto"/>
            <w:vAlign w:val="bottom"/>
          </w:tcPr>
          <w:p w14:paraId="31073C29" w14:textId="11FA00C0" w:rsidR="007F57D1" w:rsidRPr="00EF6411" w:rsidRDefault="007F57D1" w:rsidP="007F57D1">
            <w:pPr>
              <w:ind w:right="77"/>
              <w:jc w:val="right"/>
              <w:rPr>
                <w:rFonts w:ascii="Arial" w:hAnsi="Arial" w:cs="Arial"/>
                <w:sz w:val="18"/>
                <w:szCs w:val="18"/>
              </w:rPr>
            </w:pPr>
            <w:r w:rsidRPr="00EF6411">
              <w:rPr>
                <w:rFonts w:ascii="Arial" w:hAnsi="Arial" w:cs="Arial"/>
                <w:sz w:val="18"/>
                <w:szCs w:val="18"/>
              </w:rPr>
              <w:t>580.192</w:t>
            </w:r>
          </w:p>
        </w:tc>
      </w:tr>
      <w:tr w:rsidR="007F57D1" w:rsidRPr="00EF6411" w14:paraId="76D00615" w14:textId="77777777" w:rsidTr="007C5974">
        <w:trPr>
          <w:trHeight w:val="227"/>
        </w:trPr>
        <w:tc>
          <w:tcPr>
            <w:tcW w:w="3530" w:type="pct"/>
            <w:shd w:val="clear" w:color="auto" w:fill="auto"/>
            <w:vAlign w:val="bottom"/>
          </w:tcPr>
          <w:p w14:paraId="5BAF2C20" w14:textId="77777777" w:rsidR="007F57D1" w:rsidRPr="009128F0" w:rsidRDefault="007F57D1" w:rsidP="007F57D1">
            <w:pPr>
              <w:rPr>
                <w:rFonts w:ascii="Arial" w:eastAsia="Arial Unicode MS" w:hAnsi="Arial" w:cs="Arial"/>
                <w:color w:val="000000" w:themeColor="text1"/>
                <w:sz w:val="18"/>
                <w:szCs w:val="18"/>
              </w:rPr>
            </w:pPr>
            <w:r w:rsidRPr="009128F0">
              <w:rPr>
                <w:rFonts w:ascii="Arial" w:hAnsi="Arial" w:cs="Arial"/>
                <w:color w:val="000000" w:themeColor="text1"/>
                <w:sz w:val="18"/>
                <w:szCs w:val="18"/>
              </w:rPr>
              <w:t>Vadeli serbest hesap</w:t>
            </w:r>
          </w:p>
        </w:tc>
        <w:tc>
          <w:tcPr>
            <w:tcW w:w="798" w:type="pct"/>
            <w:shd w:val="clear" w:color="auto" w:fill="auto"/>
            <w:vAlign w:val="bottom"/>
          </w:tcPr>
          <w:p w14:paraId="4187617F" w14:textId="4F4FA449" w:rsidR="007F57D1" w:rsidRPr="00EF6411" w:rsidRDefault="007F57D1" w:rsidP="007F57D1">
            <w:pPr>
              <w:ind w:right="77"/>
              <w:jc w:val="right"/>
              <w:rPr>
                <w:rFonts w:ascii="Arial" w:hAnsi="Arial" w:cs="Arial"/>
                <w:sz w:val="18"/>
                <w:szCs w:val="18"/>
              </w:rPr>
            </w:pPr>
            <w:r w:rsidRPr="00EF6411">
              <w:rPr>
                <w:rFonts w:ascii="Arial" w:hAnsi="Arial" w:cs="Arial"/>
                <w:sz w:val="18"/>
                <w:szCs w:val="18"/>
              </w:rPr>
              <w:t>-</w:t>
            </w:r>
          </w:p>
        </w:tc>
        <w:tc>
          <w:tcPr>
            <w:tcW w:w="672" w:type="pct"/>
            <w:shd w:val="clear" w:color="auto" w:fill="auto"/>
            <w:vAlign w:val="bottom"/>
          </w:tcPr>
          <w:p w14:paraId="01B423DA" w14:textId="6AAF8610" w:rsidR="007F57D1" w:rsidRPr="00EF6411" w:rsidRDefault="007F57D1" w:rsidP="007F57D1">
            <w:pPr>
              <w:ind w:right="77"/>
              <w:jc w:val="right"/>
              <w:rPr>
                <w:rFonts w:ascii="Arial" w:hAnsi="Arial" w:cs="Arial"/>
                <w:sz w:val="18"/>
                <w:szCs w:val="18"/>
              </w:rPr>
            </w:pPr>
            <w:r w:rsidRPr="00EF6411">
              <w:rPr>
                <w:rFonts w:ascii="Arial" w:hAnsi="Arial" w:cs="Arial"/>
                <w:sz w:val="18"/>
                <w:szCs w:val="18"/>
              </w:rPr>
              <w:t>-</w:t>
            </w:r>
          </w:p>
        </w:tc>
      </w:tr>
      <w:tr w:rsidR="007F57D1" w:rsidRPr="00EF6411" w14:paraId="22C6C370" w14:textId="77777777" w:rsidTr="007C5974">
        <w:trPr>
          <w:trHeight w:val="227"/>
        </w:trPr>
        <w:tc>
          <w:tcPr>
            <w:tcW w:w="3530" w:type="pct"/>
            <w:shd w:val="clear" w:color="auto" w:fill="auto"/>
            <w:vAlign w:val="bottom"/>
          </w:tcPr>
          <w:p w14:paraId="2586540F" w14:textId="1FBFF794" w:rsidR="007F57D1" w:rsidRPr="009128F0" w:rsidRDefault="007F57D1" w:rsidP="007F57D1">
            <w:pPr>
              <w:rPr>
                <w:rFonts w:ascii="Arial" w:hAnsi="Arial" w:cs="Arial"/>
                <w:color w:val="000000" w:themeColor="text1"/>
                <w:sz w:val="18"/>
                <w:szCs w:val="18"/>
              </w:rPr>
            </w:pPr>
            <w:r w:rsidRPr="009128F0">
              <w:rPr>
                <w:rFonts w:ascii="Arial" w:hAnsi="Arial" w:cs="Arial"/>
                <w:color w:val="000000" w:themeColor="text1"/>
                <w:sz w:val="18"/>
                <w:szCs w:val="18"/>
              </w:rPr>
              <w:t>Vadeli serbest olmayan hesap</w:t>
            </w:r>
            <w:r w:rsidRPr="009128F0">
              <w:rPr>
                <w:rFonts w:ascii="Arial" w:hAnsi="Arial" w:cs="Arial"/>
                <w:color w:val="000000" w:themeColor="text1"/>
                <w:sz w:val="18"/>
                <w:szCs w:val="18"/>
                <w:vertAlign w:val="superscript"/>
              </w:rPr>
              <w:t>(*)</w:t>
            </w:r>
          </w:p>
        </w:tc>
        <w:tc>
          <w:tcPr>
            <w:tcW w:w="798" w:type="pct"/>
            <w:shd w:val="clear" w:color="auto" w:fill="auto"/>
            <w:vAlign w:val="bottom"/>
          </w:tcPr>
          <w:p w14:paraId="4E769DB1" w14:textId="09DE6DC7" w:rsidR="007F57D1" w:rsidRPr="00EF6411" w:rsidRDefault="007F57D1" w:rsidP="007F57D1">
            <w:pPr>
              <w:ind w:right="77"/>
              <w:jc w:val="right"/>
              <w:rPr>
                <w:rFonts w:ascii="Arial" w:hAnsi="Arial" w:cs="Arial"/>
                <w:sz w:val="18"/>
                <w:szCs w:val="18"/>
              </w:rPr>
            </w:pPr>
            <w:r w:rsidRPr="00EF6411">
              <w:rPr>
                <w:rFonts w:ascii="Arial" w:hAnsi="Arial" w:cs="Arial"/>
                <w:sz w:val="18"/>
                <w:szCs w:val="18"/>
              </w:rPr>
              <w:t>1.072</w:t>
            </w:r>
          </w:p>
        </w:tc>
        <w:tc>
          <w:tcPr>
            <w:tcW w:w="672" w:type="pct"/>
            <w:shd w:val="clear" w:color="auto" w:fill="auto"/>
            <w:vAlign w:val="bottom"/>
          </w:tcPr>
          <w:p w14:paraId="378C773A" w14:textId="15097FA0" w:rsidR="007F57D1" w:rsidRPr="00EF6411" w:rsidRDefault="007F57D1" w:rsidP="007F57D1">
            <w:pPr>
              <w:ind w:right="77"/>
              <w:jc w:val="right"/>
              <w:rPr>
                <w:rFonts w:ascii="Arial" w:hAnsi="Arial" w:cs="Arial"/>
                <w:sz w:val="18"/>
                <w:szCs w:val="18"/>
              </w:rPr>
            </w:pPr>
            <w:r w:rsidRPr="00EF6411">
              <w:rPr>
                <w:rFonts w:ascii="Arial" w:hAnsi="Arial" w:cs="Arial"/>
                <w:sz w:val="18"/>
                <w:szCs w:val="18"/>
              </w:rPr>
              <w:t>3.727.371</w:t>
            </w:r>
          </w:p>
        </w:tc>
      </w:tr>
      <w:tr w:rsidR="007F57D1" w:rsidRPr="00EF6411" w14:paraId="326FA6A5" w14:textId="77777777" w:rsidTr="007C5974">
        <w:trPr>
          <w:trHeight w:val="227"/>
        </w:trPr>
        <w:tc>
          <w:tcPr>
            <w:tcW w:w="3530" w:type="pct"/>
            <w:tcBorders>
              <w:bottom w:val="single" w:sz="4" w:space="0" w:color="auto"/>
            </w:tcBorders>
            <w:shd w:val="clear" w:color="auto" w:fill="auto"/>
            <w:vAlign w:val="bottom"/>
          </w:tcPr>
          <w:p w14:paraId="3E447196" w14:textId="77777777" w:rsidR="007F57D1" w:rsidRPr="009128F0" w:rsidRDefault="007F57D1" w:rsidP="007F57D1">
            <w:pPr>
              <w:jc w:val="both"/>
              <w:rPr>
                <w:rFonts w:ascii="Arial" w:hAnsi="Arial" w:cs="Arial"/>
                <w:color w:val="000000" w:themeColor="text1"/>
                <w:sz w:val="18"/>
                <w:szCs w:val="18"/>
              </w:rPr>
            </w:pPr>
          </w:p>
        </w:tc>
        <w:tc>
          <w:tcPr>
            <w:tcW w:w="798" w:type="pct"/>
            <w:tcBorders>
              <w:bottom w:val="single" w:sz="4" w:space="0" w:color="auto"/>
            </w:tcBorders>
            <w:shd w:val="clear" w:color="auto" w:fill="auto"/>
            <w:vAlign w:val="bottom"/>
          </w:tcPr>
          <w:p w14:paraId="2D20DDBF" w14:textId="77777777" w:rsidR="007F57D1" w:rsidRPr="00EF6411" w:rsidRDefault="007F57D1" w:rsidP="007F57D1">
            <w:pPr>
              <w:ind w:right="77"/>
              <w:jc w:val="right"/>
              <w:rPr>
                <w:rFonts w:ascii="Arial" w:hAnsi="Arial" w:cs="Arial"/>
                <w:sz w:val="18"/>
                <w:szCs w:val="18"/>
              </w:rPr>
            </w:pPr>
          </w:p>
        </w:tc>
        <w:tc>
          <w:tcPr>
            <w:tcW w:w="672" w:type="pct"/>
            <w:tcBorders>
              <w:bottom w:val="single" w:sz="4" w:space="0" w:color="auto"/>
            </w:tcBorders>
            <w:shd w:val="clear" w:color="auto" w:fill="auto"/>
            <w:vAlign w:val="bottom"/>
          </w:tcPr>
          <w:p w14:paraId="60E7A9F3" w14:textId="77777777" w:rsidR="007F57D1" w:rsidRPr="00EF6411" w:rsidRDefault="007F57D1" w:rsidP="007F57D1">
            <w:pPr>
              <w:ind w:right="77"/>
              <w:jc w:val="right"/>
              <w:rPr>
                <w:rFonts w:ascii="Arial" w:hAnsi="Arial" w:cs="Arial"/>
                <w:sz w:val="18"/>
                <w:szCs w:val="18"/>
              </w:rPr>
            </w:pPr>
          </w:p>
        </w:tc>
      </w:tr>
      <w:tr w:rsidR="007F57D1" w:rsidRPr="00EF6411" w14:paraId="5C24DBD8" w14:textId="77777777" w:rsidTr="007C5974">
        <w:trPr>
          <w:trHeight w:val="227"/>
        </w:trPr>
        <w:tc>
          <w:tcPr>
            <w:tcW w:w="3530" w:type="pct"/>
            <w:tcBorders>
              <w:top w:val="single" w:sz="4" w:space="0" w:color="auto"/>
              <w:bottom w:val="double" w:sz="4" w:space="0" w:color="auto"/>
            </w:tcBorders>
            <w:shd w:val="clear" w:color="auto" w:fill="auto"/>
            <w:vAlign w:val="bottom"/>
          </w:tcPr>
          <w:p w14:paraId="0058D9D8" w14:textId="77777777" w:rsidR="007F57D1" w:rsidRPr="009128F0" w:rsidRDefault="007F57D1" w:rsidP="007F57D1">
            <w:pPr>
              <w:jc w:val="both"/>
              <w:rPr>
                <w:rFonts w:ascii="Arial" w:eastAsia="Arial Unicode MS" w:hAnsi="Arial" w:cs="Arial"/>
                <w:b/>
                <w:color w:val="000000" w:themeColor="text1"/>
                <w:sz w:val="18"/>
                <w:szCs w:val="18"/>
              </w:rPr>
            </w:pPr>
            <w:r w:rsidRPr="009128F0">
              <w:rPr>
                <w:rFonts w:ascii="Arial" w:hAnsi="Arial" w:cs="Arial"/>
                <w:b/>
                <w:color w:val="000000" w:themeColor="text1"/>
                <w:sz w:val="18"/>
                <w:szCs w:val="18"/>
              </w:rPr>
              <w:t>Toplam</w:t>
            </w:r>
          </w:p>
        </w:tc>
        <w:tc>
          <w:tcPr>
            <w:tcW w:w="798" w:type="pct"/>
            <w:tcBorders>
              <w:top w:val="single" w:sz="4" w:space="0" w:color="auto"/>
              <w:bottom w:val="double" w:sz="4" w:space="0" w:color="auto"/>
            </w:tcBorders>
            <w:shd w:val="clear" w:color="auto" w:fill="auto"/>
            <w:vAlign w:val="bottom"/>
          </w:tcPr>
          <w:p w14:paraId="628CBD79" w14:textId="33987BE2" w:rsidR="007F57D1" w:rsidRPr="00EF6411" w:rsidRDefault="007F57D1" w:rsidP="007F57D1">
            <w:pPr>
              <w:ind w:right="77"/>
              <w:jc w:val="right"/>
              <w:rPr>
                <w:rFonts w:ascii="Arial" w:hAnsi="Arial" w:cs="Arial"/>
                <w:b/>
                <w:bCs/>
                <w:sz w:val="18"/>
                <w:szCs w:val="18"/>
              </w:rPr>
            </w:pPr>
            <w:r w:rsidRPr="00EF6411">
              <w:rPr>
                <w:rFonts w:ascii="Arial" w:hAnsi="Arial" w:cs="Arial"/>
                <w:b/>
                <w:bCs/>
                <w:sz w:val="18"/>
                <w:szCs w:val="18"/>
              </w:rPr>
              <w:t>193.426</w:t>
            </w:r>
          </w:p>
        </w:tc>
        <w:tc>
          <w:tcPr>
            <w:tcW w:w="672" w:type="pct"/>
            <w:tcBorders>
              <w:top w:val="single" w:sz="4" w:space="0" w:color="auto"/>
              <w:bottom w:val="double" w:sz="4" w:space="0" w:color="auto"/>
            </w:tcBorders>
            <w:shd w:val="clear" w:color="auto" w:fill="auto"/>
            <w:vAlign w:val="bottom"/>
          </w:tcPr>
          <w:p w14:paraId="4C4DB4FB" w14:textId="429EF6F5" w:rsidR="007F57D1" w:rsidRPr="00EF6411" w:rsidRDefault="007F57D1" w:rsidP="007F57D1">
            <w:pPr>
              <w:ind w:right="77"/>
              <w:jc w:val="right"/>
              <w:rPr>
                <w:rFonts w:ascii="Arial" w:hAnsi="Arial" w:cs="Arial"/>
                <w:b/>
                <w:bCs/>
                <w:sz w:val="18"/>
                <w:szCs w:val="18"/>
              </w:rPr>
            </w:pPr>
            <w:r w:rsidRPr="00EF6411">
              <w:rPr>
                <w:rFonts w:ascii="Arial" w:hAnsi="Arial" w:cs="Arial"/>
                <w:b/>
                <w:bCs/>
                <w:sz w:val="18"/>
                <w:szCs w:val="18"/>
              </w:rPr>
              <w:t>4.307.563</w:t>
            </w:r>
          </w:p>
        </w:tc>
      </w:tr>
    </w:tbl>
    <w:p w14:paraId="66FD62B9" w14:textId="4C2732BC" w:rsidR="007F57D1" w:rsidRPr="009128F0" w:rsidRDefault="007F57D1" w:rsidP="00AD14DA">
      <w:pPr>
        <w:spacing w:before="60" w:after="60"/>
        <w:ind w:left="142" w:right="42" w:hanging="182"/>
        <w:jc w:val="both"/>
        <w:rPr>
          <w:rFonts w:ascii="Arial" w:hAnsi="Arial" w:cs="Arial"/>
          <w:color w:val="000000" w:themeColor="text1"/>
          <w:sz w:val="15"/>
          <w:szCs w:val="15"/>
        </w:rPr>
      </w:pPr>
      <w:r w:rsidRPr="009128F0">
        <w:rPr>
          <w:rFonts w:ascii="Arial" w:hAnsi="Arial" w:cs="Arial"/>
          <w:color w:val="000000" w:themeColor="text1"/>
          <w:sz w:val="15"/>
          <w:szCs w:val="15"/>
          <w:vertAlign w:val="superscript"/>
        </w:rPr>
        <w:t>(*)</w:t>
      </w:r>
      <w:r w:rsidRPr="009128F0">
        <w:rPr>
          <w:rFonts w:ascii="Arial" w:hAnsi="Arial" w:cs="Arial"/>
          <w:color w:val="000000" w:themeColor="text1"/>
          <w:sz w:val="15"/>
          <w:szCs w:val="15"/>
        </w:rPr>
        <w:t xml:space="preserve"> </w:t>
      </w:r>
      <w:r w:rsidRPr="0079382E">
        <w:rPr>
          <w:rFonts w:ascii="Arial" w:hAnsi="Arial" w:cs="Arial"/>
          <w:color w:val="000000" w:themeColor="text1"/>
          <w:sz w:val="15"/>
          <w:szCs w:val="15"/>
        </w:rPr>
        <w:t xml:space="preserve">31 Aralık </w:t>
      </w:r>
      <w:r w:rsidRPr="009128F0">
        <w:rPr>
          <w:rFonts w:ascii="Arial" w:hAnsi="Arial" w:cs="Arial"/>
          <w:color w:val="000000" w:themeColor="text1"/>
          <w:sz w:val="15"/>
          <w:szCs w:val="15"/>
        </w:rPr>
        <w:t xml:space="preserve">2017 </w:t>
      </w:r>
      <w:r w:rsidRPr="0042214D">
        <w:rPr>
          <w:rFonts w:ascii="Arial" w:hAnsi="Arial" w:cs="Arial"/>
          <w:color w:val="000000" w:themeColor="text1"/>
          <w:sz w:val="15"/>
          <w:szCs w:val="15"/>
        </w:rPr>
        <w:t xml:space="preserve">tarihi itibarıyla, standart altın cinsinden tesis edilen zorunlu karşılık tutarı </w:t>
      </w:r>
      <w:r w:rsidRPr="0042214D">
        <w:rPr>
          <w:rFonts w:ascii="Arial" w:hAnsi="Arial" w:cs="Arial"/>
          <w:sz w:val="16"/>
          <w:szCs w:val="16"/>
          <w:lang w:eastAsia="en-US"/>
        </w:rPr>
        <w:t xml:space="preserve">945.884 </w:t>
      </w:r>
      <w:r w:rsidRPr="0042214D">
        <w:rPr>
          <w:rFonts w:ascii="Arial" w:hAnsi="Arial" w:cs="Arial"/>
          <w:color w:val="000000" w:themeColor="text1"/>
          <w:sz w:val="15"/>
          <w:szCs w:val="15"/>
        </w:rPr>
        <w:t>TL</w:t>
      </w:r>
      <w:r>
        <w:rPr>
          <w:rFonts w:ascii="Arial" w:hAnsi="Arial" w:cs="Arial"/>
          <w:color w:val="000000" w:themeColor="text1"/>
          <w:sz w:val="15"/>
          <w:szCs w:val="15"/>
        </w:rPr>
        <w:t>’dir.</w:t>
      </w:r>
    </w:p>
    <w:p w14:paraId="66E757B4" w14:textId="65DDB6D3" w:rsidR="00873185" w:rsidRPr="00AD14DA" w:rsidRDefault="00873185" w:rsidP="00900783">
      <w:pPr>
        <w:tabs>
          <w:tab w:val="left" w:pos="1920"/>
        </w:tabs>
        <w:spacing w:before="120" w:after="120"/>
        <w:jc w:val="both"/>
        <w:rPr>
          <w:rFonts w:ascii="Arial" w:hAnsi="Arial" w:cs="Arial"/>
          <w:color w:val="000000" w:themeColor="text1"/>
          <w:sz w:val="19"/>
          <w:szCs w:val="19"/>
        </w:rPr>
      </w:pPr>
      <w:r w:rsidRPr="00AD14DA">
        <w:rPr>
          <w:rFonts w:ascii="Arial" w:hAnsi="Arial" w:cs="Arial"/>
          <w:color w:val="000000" w:themeColor="text1"/>
          <w:sz w:val="19"/>
          <w:szCs w:val="19"/>
        </w:rPr>
        <w:t xml:space="preserve">Ana Ortaklık Banka, TCMB’nin “Zorunlu Karşılıklar Hakkında 2005/1 sayılı </w:t>
      </w:r>
      <w:proofErr w:type="spellStart"/>
      <w:r w:rsidRPr="00AD14DA">
        <w:rPr>
          <w:rFonts w:ascii="Arial" w:hAnsi="Arial" w:cs="Arial"/>
          <w:color w:val="000000" w:themeColor="text1"/>
          <w:sz w:val="19"/>
          <w:szCs w:val="19"/>
        </w:rPr>
        <w:t>Tebliğ”ine</w:t>
      </w:r>
      <w:proofErr w:type="spellEnd"/>
      <w:r w:rsidRPr="00AD14DA">
        <w:rPr>
          <w:rFonts w:ascii="Arial" w:hAnsi="Arial" w:cs="Arial"/>
          <w:color w:val="000000" w:themeColor="text1"/>
          <w:sz w:val="19"/>
          <w:szCs w:val="19"/>
        </w:rPr>
        <w:t xml:space="preserve"> göre Türk parası ve yabancı para yükümlülükleri için TCMB nezdinde zorunlu karşılık tesis etmektedir. Zorunlu karşılıklar TCMB’de “Zorunlu Karşılıklar Hakkında </w:t>
      </w:r>
      <w:proofErr w:type="spellStart"/>
      <w:r w:rsidRPr="00AD14DA">
        <w:rPr>
          <w:rFonts w:ascii="Arial" w:hAnsi="Arial" w:cs="Arial"/>
          <w:color w:val="000000" w:themeColor="text1"/>
          <w:sz w:val="19"/>
          <w:szCs w:val="19"/>
        </w:rPr>
        <w:t>Tebliğ”e</w:t>
      </w:r>
      <w:proofErr w:type="spellEnd"/>
      <w:r w:rsidRPr="00AD14DA">
        <w:rPr>
          <w:rFonts w:ascii="Arial" w:hAnsi="Arial" w:cs="Arial"/>
          <w:color w:val="000000" w:themeColor="text1"/>
          <w:sz w:val="19"/>
          <w:szCs w:val="19"/>
        </w:rPr>
        <w:t xml:space="preserve"> göre Türk Lirası, ABD Doları ve/veya Euro ve standart altın cinsinden tutulabilmektedir.</w:t>
      </w:r>
    </w:p>
    <w:p w14:paraId="541C896D" w14:textId="1931150E" w:rsidR="00911949" w:rsidRPr="00AD14DA" w:rsidRDefault="0079382E" w:rsidP="00911949">
      <w:pPr>
        <w:tabs>
          <w:tab w:val="left" w:pos="1920"/>
        </w:tabs>
        <w:spacing w:before="120" w:after="120"/>
        <w:jc w:val="both"/>
        <w:rPr>
          <w:rFonts w:ascii="Arial" w:hAnsi="Arial" w:cs="Arial"/>
          <w:sz w:val="19"/>
          <w:szCs w:val="19"/>
        </w:rPr>
      </w:pPr>
      <w:r w:rsidRPr="00AD14DA">
        <w:rPr>
          <w:rFonts w:ascii="Arial" w:hAnsi="Arial" w:cs="Arial"/>
          <w:sz w:val="19"/>
          <w:szCs w:val="19"/>
        </w:rPr>
        <w:t xml:space="preserve">31 </w:t>
      </w:r>
      <w:r w:rsidR="00AD14DA">
        <w:rPr>
          <w:rFonts w:ascii="Arial" w:hAnsi="Arial" w:cs="Arial"/>
          <w:sz w:val="19"/>
          <w:szCs w:val="19"/>
        </w:rPr>
        <w:t>Mart</w:t>
      </w:r>
      <w:r w:rsidR="00000737" w:rsidRPr="00AD14DA">
        <w:rPr>
          <w:rFonts w:ascii="Arial" w:hAnsi="Arial" w:cs="Arial"/>
          <w:sz w:val="19"/>
          <w:szCs w:val="19"/>
        </w:rPr>
        <w:t xml:space="preserve"> </w:t>
      </w:r>
      <w:r w:rsidR="00AD14DA">
        <w:rPr>
          <w:rFonts w:ascii="Arial" w:hAnsi="Arial" w:cs="Arial"/>
          <w:sz w:val="19"/>
          <w:szCs w:val="19"/>
        </w:rPr>
        <w:t>2018</w:t>
      </w:r>
      <w:r w:rsidR="00911949" w:rsidRPr="00AD14DA">
        <w:rPr>
          <w:rFonts w:ascii="Arial" w:hAnsi="Arial" w:cs="Arial"/>
          <w:sz w:val="19"/>
          <w:szCs w:val="19"/>
        </w:rPr>
        <w:t xml:space="preserve"> tarihi itibarıyla Türk parası zorunlu karşılık için geçerli oranlar, mevduatlar ve diğer yükümlülükler için vade yapısına göre %4 ile %10,5 </w:t>
      </w:r>
      <w:proofErr w:type="gramStart"/>
      <w:r w:rsidR="00911949" w:rsidRPr="00AD14DA">
        <w:rPr>
          <w:rFonts w:ascii="Arial" w:hAnsi="Arial" w:cs="Arial"/>
          <w:sz w:val="19"/>
          <w:szCs w:val="19"/>
        </w:rPr>
        <w:t>aralığında</w:t>
      </w:r>
      <w:proofErr w:type="gramEnd"/>
      <w:r w:rsidR="00911949" w:rsidRPr="00AD14DA">
        <w:rPr>
          <w:rFonts w:ascii="Arial" w:hAnsi="Arial" w:cs="Arial"/>
          <w:sz w:val="19"/>
          <w:szCs w:val="19"/>
        </w:rPr>
        <w:t>; yabancı para zorunlu karşılık için geçerli oranlar ise mevduat ve diğer yükümlülüklerde vade yapısına göre %</w:t>
      </w:r>
      <w:r w:rsidR="00D3124B" w:rsidRPr="00AD14DA">
        <w:rPr>
          <w:rFonts w:ascii="Arial" w:hAnsi="Arial" w:cs="Arial"/>
          <w:sz w:val="19"/>
          <w:szCs w:val="19"/>
        </w:rPr>
        <w:t>4</w:t>
      </w:r>
      <w:r w:rsidR="00911949" w:rsidRPr="00AD14DA">
        <w:rPr>
          <w:rFonts w:ascii="Arial" w:hAnsi="Arial" w:cs="Arial"/>
          <w:sz w:val="19"/>
          <w:szCs w:val="19"/>
        </w:rPr>
        <w:t xml:space="preserve"> ile %2</w:t>
      </w:r>
      <w:r w:rsidR="00D3124B" w:rsidRPr="00AD14DA">
        <w:rPr>
          <w:rFonts w:ascii="Arial" w:hAnsi="Arial" w:cs="Arial"/>
          <w:sz w:val="19"/>
          <w:szCs w:val="19"/>
        </w:rPr>
        <w:t>4</w:t>
      </w:r>
      <w:r w:rsidR="00911949" w:rsidRPr="00AD14DA">
        <w:rPr>
          <w:rFonts w:ascii="Arial" w:hAnsi="Arial" w:cs="Arial"/>
          <w:sz w:val="19"/>
          <w:szCs w:val="19"/>
        </w:rPr>
        <w:t xml:space="preserve"> aralığındadır. </w:t>
      </w:r>
    </w:p>
    <w:p w14:paraId="65D11028" w14:textId="4839A1CF" w:rsidR="0003155D" w:rsidRDefault="00DA7DED" w:rsidP="00900783">
      <w:pPr>
        <w:spacing w:before="120" w:after="120"/>
        <w:jc w:val="both"/>
        <w:rPr>
          <w:rFonts w:ascii="Arial" w:hAnsi="Arial" w:cs="Arial"/>
          <w:color w:val="000000" w:themeColor="text1"/>
          <w:sz w:val="19"/>
          <w:szCs w:val="19"/>
        </w:rPr>
      </w:pPr>
      <w:r w:rsidRPr="00AD14DA">
        <w:rPr>
          <w:rFonts w:ascii="Arial" w:hAnsi="Arial" w:cs="Arial"/>
          <w:color w:val="000000" w:themeColor="text1"/>
          <w:sz w:val="19"/>
          <w:szCs w:val="19"/>
        </w:rPr>
        <w:t xml:space="preserve">T.C. Merkez Bankası 2014 yılının Kasım ayı itibarıyla Zorunlu Karşılıkların Türk Lirası olarak tutulan kısmına, 2015 yılı Mayıs ayı itibarıyla da dolar cinsinden tutulan zorunlu karşılıklara, rezerv </w:t>
      </w:r>
      <w:proofErr w:type="gramStart"/>
      <w:r w:rsidRPr="00AD14DA">
        <w:rPr>
          <w:rFonts w:ascii="Arial" w:hAnsi="Arial" w:cs="Arial"/>
          <w:color w:val="000000" w:themeColor="text1"/>
          <w:sz w:val="19"/>
          <w:szCs w:val="19"/>
        </w:rPr>
        <w:t>opsiyonlara</w:t>
      </w:r>
      <w:proofErr w:type="gramEnd"/>
      <w:r w:rsidRPr="00AD14DA">
        <w:rPr>
          <w:rFonts w:ascii="Arial" w:hAnsi="Arial" w:cs="Arial"/>
          <w:color w:val="000000" w:themeColor="text1"/>
          <w:sz w:val="19"/>
          <w:szCs w:val="19"/>
        </w:rPr>
        <w:t xml:space="preserve"> ve serbest hesaplara gelir ödemeye başlamıştır.</w:t>
      </w:r>
    </w:p>
    <w:p w14:paraId="56DEA5E2" w14:textId="77777777" w:rsidR="00B8413E" w:rsidRPr="009128F0" w:rsidRDefault="00B8413E" w:rsidP="00B8413E">
      <w:pPr>
        <w:spacing w:before="120" w:after="120"/>
        <w:ind w:right="452" w:hanging="602"/>
        <w:jc w:val="both"/>
        <w:rPr>
          <w:rFonts w:ascii="Arial" w:hAnsi="Arial" w:cs="Arial"/>
          <w:b/>
          <w:color w:val="000000" w:themeColor="text1"/>
          <w:sz w:val="20"/>
          <w:szCs w:val="20"/>
        </w:rPr>
      </w:pPr>
      <w:r>
        <w:rPr>
          <w:rFonts w:ascii="Arial" w:hAnsi="Arial" w:cs="Arial"/>
          <w:b/>
          <w:color w:val="000000" w:themeColor="text1"/>
          <w:sz w:val="20"/>
          <w:szCs w:val="20"/>
        </w:rPr>
        <w:lastRenderedPageBreak/>
        <w:t>I.</w:t>
      </w:r>
      <w:r>
        <w:rPr>
          <w:rFonts w:ascii="Arial" w:hAnsi="Arial" w:cs="Arial"/>
          <w:b/>
          <w:color w:val="000000" w:themeColor="text1"/>
          <w:sz w:val="20"/>
          <w:szCs w:val="20"/>
        </w:rPr>
        <w:tab/>
      </w:r>
      <w:r w:rsidRPr="009128F0">
        <w:rPr>
          <w:rFonts w:ascii="Arial" w:hAnsi="Arial" w:cs="Arial"/>
          <w:b/>
          <w:color w:val="000000" w:themeColor="text1"/>
          <w:sz w:val="20"/>
          <w:szCs w:val="20"/>
        </w:rPr>
        <w:t>Konsolide bilançonun aktif hesaplarına ilişkin açıklama ve dipnotlar</w:t>
      </w:r>
      <w:r>
        <w:rPr>
          <w:rFonts w:ascii="Arial" w:hAnsi="Arial" w:cs="Arial"/>
          <w:b/>
          <w:color w:val="000000" w:themeColor="text1"/>
          <w:sz w:val="20"/>
          <w:szCs w:val="20"/>
        </w:rPr>
        <w:t xml:space="preserve"> (devamı):</w:t>
      </w:r>
    </w:p>
    <w:p w14:paraId="2466EA68" w14:textId="18C80666" w:rsidR="00AD14DA" w:rsidRPr="00A5606A" w:rsidRDefault="00AD14DA" w:rsidP="00AD14DA">
      <w:pPr>
        <w:pStyle w:val="ListeParagraf"/>
        <w:spacing w:before="120" w:after="120"/>
        <w:ind w:left="-629"/>
        <w:rPr>
          <w:rFonts w:ascii="Arial" w:hAnsi="Arial" w:cs="Arial"/>
          <w:sz w:val="20"/>
          <w:szCs w:val="20"/>
        </w:rPr>
      </w:pPr>
      <w:r w:rsidRPr="00A5606A">
        <w:rPr>
          <w:rFonts w:ascii="Arial" w:hAnsi="Arial" w:cs="Arial"/>
          <w:b/>
          <w:sz w:val="20"/>
          <w:szCs w:val="20"/>
        </w:rPr>
        <w:t>c1.</w:t>
      </w:r>
      <w:r w:rsidRPr="00A5606A">
        <w:rPr>
          <w:rFonts w:ascii="Arial" w:hAnsi="Arial" w:cs="Arial"/>
          <w:b/>
          <w:sz w:val="20"/>
          <w:szCs w:val="20"/>
        </w:rPr>
        <w:tab/>
        <w:t>Bankalara ilişkin bilgiler:</w:t>
      </w:r>
    </w:p>
    <w:tbl>
      <w:tblPr>
        <w:tblW w:w="4990" w:type="pct"/>
        <w:tblLayout w:type="fixed"/>
        <w:tblCellMar>
          <w:left w:w="0" w:type="dxa"/>
          <w:right w:w="0" w:type="dxa"/>
        </w:tblCellMar>
        <w:tblLook w:val="0000" w:firstRow="0" w:lastRow="0" w:firstColumn="0" w:lastColumn="0" w:noHBand="0" w:noVBand="0"/>
      </w:tblPr>
      <w:tblGrid>
        <w:gridCol w:w="6755"/>
        <w:gridCol w:w="1481"/>
        <w:gridCol w:w="1222"/>
      </w:tblGrid>
      <w:tr w:rsidR="00AD14DA" w:rsidRPr="00A5606A" w14:paraId="11A389EA" w14:textId="77777777" w:rsidTr="00B8413E">
        <w:trPr>
          <w:trHeight w:val="170"/>
        </w:trPr>
        <w:tc>
          <w:tcPr>
            <w:tcW w:w="3571" w:type="pct"/>
            <w:tcBorders>
              <w:top w:val="single" w:sz="4" w:space="0" w:color="auto"/>
              <w:bottom w:val="single" w:sz="4" w:space="0" w:color="auto"/>
            </w:tcBorders>
            <w:shd w:val="clear" w:color="auto" w:fill="auto"/>
            <w:vAlign w:val="bottom"/>
          </w:tcPr>
          <w:p w14:paraId="1B3B4B1C" w14:textId="77777777" w:rsidR="00AD14DA" w:rsidRPr="00A5606A" w:rsidRDefault="00AD14DA" w:rsidP="00B8413E">
            <w:pPr>
              <w:ind w:hanging="65"/>
              <w:jc w:val="both"/>
              <w:rPr>
                <w:rFonts w:ascii="Arial" w:eastAsia="Arial Unicode MS" w:hAnsi="Arial" w:cs="Arial"/>
                <w:b/>
                <w:sz w:val="18"/>
                <w:szCs w:val="18"/>
              </w:rPr>
            </w:pPr>
            <w:r w:rsidRPr="00A5606A">
              <w:rPr>
                <w:rFonts w:ascii="Arial" w:hAnsi="Arial" w:cs="Arial"/>
                <w:b/>
                <w:sz w:val="18"/>
                <w:szCs w:val="18"/>
              </w:rPr>
              <w:t> </w:t>
            </w:r>
          </w:p>
        </w:tc>
        <w:tc>
          <w:tcPr>
            <w:tcW w:w="1429" w:type="pct"/>
            <w:gridSpan w:val="2"/>
            <w:tcBorders>
              <w:top w:val="single" w:sz="4" w:space="0" w:color="auto"/>
              <w:bottom w:val="single" w:sz="4" w:space="0" w:color="auto"/>
            </w:tcBorders>
            <w:shd w:val="clear" w:color="auto" w:fill="auto"/>
            <w:vAlign w:val="bottom"/>
          </w:tcPr>
          <w:p w14:paraId="4CBD34E8" w14:textId="77777777" w:rsidR="00AD14DA" w:rsidRPr="00A5606A" w:rsidRDefault="00AD14DA" w:rsidP="00B8413E">
            <w:pPr>
              <w:ind w:right="-144" w:hanging="65"/>
              <w:jc w:val="center"/>
              <w:rPr>
                <w:rFonts w:ascii="Arial" w:hAnsi="Arial" w:cs="Arial"/>
                <w:b/>
                <w:sz w:val="18"/>
                <w:szCs w:val="18"/>
              </w:rPr>
            </w:pPr>
            <w:r w:rsidRPr="00A5606A">
              <w:rPr>
                <w:rFonts w:ascii="Arial" w:hAnsi="Arial" w:cs="Arial"/>
                <w:b/>
                <w:sz w:val="18"/>
                <w:szCs w:val="18"/>
              </w:rPr>
              <w:t>Cari Dönem</w:t>
            </w:r>
          </w:p>
        </w:tc>
      </w:tr>
      <w:tr w:rsidR="00AD14DA" w:rsidRPr="00A5606A" w14:paraId="3CE38162" w14:textId="77777777" w:rsidTr="00B8413E">
        <w:trPr>
          <w:trHeight w:val="170"/>
        </w:trPr>
        <w:tc>
          <w:tcPr>
            <w:tcW w:w="3571" w:type="pct"/>
            <w:tcBorders>
              <w:top w:val="single" w:sz="4" w:space="0" w:color="auto"/>
              <w:bottom w:val="single" w:sz="4" w:space="0" w:color="auto"/>
            </w:tcBorders>
            <w:shd w:val="clear" w:color="auto" w:fill="auto"/>
            <w:vAlign w:val="bottom"/>
          </w:tcPr>
          <w:p w14:paraId="49EEA37C" w14:textId="77777777" w:rsidR="00AD14DA" w:rsidRPr="00A5606A" w:rsidRDefault="00AD14DA" w:rsidP="00B8413E">
            <w:pPr>
              <w:ind w:firstLine="142"/>
              <w:jc w:val="both"/>
              <w:rPr>
                <w:rFonts w:ascii="Arial" w:hAnsi="Arial" w:cs="Arial"/>
                <w:b/>
                <w:sz w:val="18"/>
                <w:szCs w:val="18"/>
              </w:rPr>
            </w:pPr>
          </w:p>
        </w:tc>
        <w:tc>
          <w:tcPr>
            <w:tcW w:w="783" w:type="pct"/>
            <w:tcBorders>
              <w:top w:val="single" w:sz="4" w:space="0" w:color="auto"/>
              <w:bottom w:val="single" w:sz="4" w:space="0" w:color="auto"/>
            </w:tcBorders>
            <w:shd w:val="clear" w:color="auto" w:fill="auto"/>
            <w:vAlign w:val="bottom"/>
          </w:tcPr>
          <w:p w14:paraId="63029ED7" w14:textId="77777777" w:rsidR="00AD14DA" w:rsidRPr="00A5606A" w:rsidRDefault="00AD14DA" w:rsidP="00B8413E">
            <w:pPr>
              <w:ind w:right="131" w:hanging="65"/>
              <w:jc w:val="right"/>
              <w:rPr>
                <w:rFonts w:ascii="Arial" w:hAnsi="Arial" w:cs="Arial"/>
                <w:b/>
                <w:sz w:val="18"/>
                <w:szCs w:val="18"/>
              </w:rPr>
            </w:pPr>
            <w:r w:rsidRPr="00A5606A">
              <w:rPr>
                <w:rFonts w:ascii="Arial" w:hAnsi="Arial" w:cs="Arial"/>
                <w:b/>
                <w:sz w:val="18"/>
                <w:szCs w:val="18"/>
              </w:rPr>
              <w:t>TP</w:t>
            </w:r>
          </w:p>
        </w:tc>
        <w:tc>
          <w:tcPr>
            <w:tcW w:w="646" w:type="pct"/>
            <w:tcBorders>
              <w:top w:val="single" w:sz="4" w:space="0" w:color="auto"/>
              <w:bottom w:val="single" w:sz="4" w:space="0" w:color="auto"/>
            </w:tcBorders>
            <w:shd w:val="clear" w:color="auto" w:fill="auto"/>
            <w:vAlign w:val="bottom"/>
          </w:tcPr>
          <w:p w14:paraId="7694934A" w14:textId="77777777" w:rsidR="00AD14DA" w:rsidRPr="00A5606A" w:rsidRDefault="00AD14DA" w:rsidP="00B8413E">
            <w:pPr>
              <w:ind w:right="131" w:hanging="65"/>
              <w:jc w:val="right"/>
              <w:rPr>
                <w:rFonts w:ascii="Arial" w:hAnsi="Arial" w:cs="Arial"/>
                <w:b/>
                <w:sz w:val="18"/>
                <w:szCs w:val="18"/>
              </w:rPr>
            </w:pPr>
            <w:r w:rsidRPr="00A5606A">
              <w:rPr>
                <w:rFonts w:ascii="Arial" w:hAnsi="Arial" w:cs="Arial"/>
                <w:b/>
                <w:sz w:val="18"/>
                <w:szCs w:val="18"/>
              </w:rPr>
              <w:t>YP</w:t>
            </w:r>
          </w:p>
        </w:tc>
      </w:tr>
      <w:tr w:rsidR="00AD14DA" w:rsidRPr="00A5606A" w14:paraId="62802CD6" w14:textId="77777777" w:rsidTr="00B8413E">
        <w:trPr>
          <w:trHeight w:val="170"/>
        </w:trPr>
        <w:tc>
          <w:tcPr>
            <w:tcW w:w="3571" w:type="pct"/>
            <w:tcBorders>
              <w:top w:val="single" w:sz="4" w:space="0" w:color="auto"/>
            </w:tcBorders>
            <w:shd w:val="clear" w:color="auto" w:fill="auto"/>
            <w:vAlign w:val="bottom"/>
          </w:tcPr>
          <w:p w14:paraId="7EE75E0C" w14:textId="77777777" w:rsidR="00AD14DA" w:rsidRPr="00A5606A" w:rsidRDefault="00AD14DA" w:rsidP="00B8413E">
            <w:pPr>
              <w:ind w:firstLine="142"/>
              <w:jc w:val="both"/>
              <w:rPr>
                <w:rFonts w:ascii="Arial" w:hAnsi="Arial" w:cs="Arial"/>
                <w:sz w:val="18"/>
                <w:szCs w:val="18"/>
              </w:rPr>
            </w:pPr>
          </w:p>
        </w:tc>
        <w:tc>
          <w:tcPr>
            <w:tcW w:w="783" w:type="pct"/>
            <w:tcBorders>
              <w:top w:val="single" w:sz="4" w:space="0" w:color="auto"/>
            </w:tcBorders>
            <w:shd w:val="clear" w:color="auto" w:fill="auto"/>
            <w:vAlign w:val="bottom"/>
          </w:tcPr>
          <w:p w14:paraId="0D0FDD36" w14:textId="77777777" w:rsidR="00AD14DA" w:rsidRPr="00A5606A" w:rsidRDefault="00AD14DA" w:rsidP="00B8413E">
            <w:pPr>
              <w:ind w:right="131" w:hanging="65"/>
              <w:jc w:val="right"/>
              <w:rPr>
                <w:rFonts w:ascii="Arial" w:hAnsi="Arial" w:cs="Arial"/>
                <w:sz w:val="18"/>
                <w:szCs w:val="18"/>
              </w:rPr>
            </w:pPr>
          </w:p>
        </w:tc>
        <w:tc>
          <w:tcPr>
            <w:tcW w:w="646" w:type="pct"/>
            <w:tcBorders>
              <w:top w:val="single" w:sz="4" w:space="0" w:color="auto"/>
            </w:tcBorders>
            <w:shd w:val="clear" w:color="auto" w:fill="auto"/>
            <w:vAlign w:val="bottom"/>
          </w:tcPr>
          <w:p w14:paraId="34A614FE" w14:textId="77777777" w:rsidR="00AD14DA" w:rsidRPr="00A5606A" w:rsidRDefault="00AD14DA" w:rsidP="00B8413E">
            <w:pPr>
              <w:ind w:right="131" w:hanging="65"/>
              <w:jc w:val="right"/>
              <w:rPr>
                <w:rFonts w:ascii="Arial" w:hAnsi="Arial" w:cs="Arial"/>
                <w:sz w:val="18"/>
                <w:szCs w:val="18"/>
              </w:rPr>
            </w:pPr>
          </w:p>
        </w:tc>
      </w:tr>
      <w:tr w:rsidR="00AD14DA" w:rsidRPr="00A5606A" w14:paraId="36F9522D" w14:textId="77777777" w:rsidTr="00B8413E">
        <w:trPr>
          <w:trHeight w:val="170"/>
        </w:trPr>
        <w:tc>
          <w:tcPr>
            <w:tcW w:w="3571" w:type="pct"/>
            <w:shd w:val="clear" w:color="auto" w:fill="auto"/>
            <w:vAlign w:val="bottom"/>
          </w:tcPr>
          <w:p w14:paraId="6A450267" w14:textId="77777777" w:rsidR="00AD14DA" w:rsidRPr="00A5606A" w:rsidRDefault="00AD14DA" w:rsidP="00B8413E">
            <w:pPr>
              <w:jc w:val="both"/>
              <w:rPr>
                <w:rFonts w:ascii="Arial" w:hAnsi="Arial" w:cs="Arial"/>
                <w:b/>
                <w:sz w:val="18"/>
                <w:szCs w:val="18"/>
              </w:rPr>
            </w:pPr>
            <w:r w:rsidRPr="00A5606A">
              <w:rPr>
                <w:rFonts w:ascii="Arial" w:hAnsi="Arial" w:cs="Arial"/>
                <w:b/>
                <w:sz w:val="18"/>
                <w:szCs w:val="18"/>
              </w:rPr>
              <w:t>Bankalar</w:t>
            </w:r>
          </w:p>
        </w:tc>
        <w:tc>
          <w:tcPr>
            <w:tcW w:w="783" w:type="pct"/>
            <w:shd w:val="clear" w:color="auto" w:fill="auto"/>
            <w:vAlign w:val="bottom"/>
          </w:tcPr>
          <w:p w14:paraId="747A2280" w14:textId="77777777" w:rsidR="00AD14DA" w:rsidRPr="00A5606A" w:rsidRDefault="00AD14DA" w:rsidP="00B8413E">
            <w:pPr>
              <w:ind w:hanging="65"/>
              <w:rPr>
                <w:rFonts w:ascii="Arial" w:hAnsi="Arial" w:cs="Arial"/>
                <w:sz w:val="18"/>
                <w:szCs w:val="18"/>
              </w:rPr>
            </w:pPr>
          </w:p>
        </w:tc>
        <w:tc>
          <w:tcPr>
            <w:tcW w:w="646" w:type="pct"/>
            <w:shd w:val="clear" w:color="auto" w:fill="auto"/>
            <w:vAlign w:val="bottom"/>
          </w:tcPr>
          <w:p w14:paraId="0C8A76B9" w14:textId="77777777" w:rsidR="00AD14DA" w:rsidRPr="00A5606A" w:rsidRDefault="00AD14DA" w:rsidP="00B8413E">
            <w:pPr>
              <w:ind w:hanging="65"/>
              <w:rPr>
                <w:rFonts w:ascii="Arial" w:hAnsi="Arial" w:cs="Arial"/>
                <w:sz w:val="18"/>
                <w:szCs w:val="18"/>
              </w:rPr>
            </w:pPr>
          </w:p>
        </w:tc>
      </w:tr>
      <w:tr w:rsidR="00AD14DA" w:rsidRPr="00A5606A" w14:paraId="7B1AD177" w14:textId="77777777" w:rsidTr="00B8413E">
        <w:trPr>
          <w:trHeight w:val="170"/>
        </w:trPr>
        <w:tc>
          <w:tcPr>
            <w:tcW w:w="3571" w:type="pct"/>
            <w:shd w:val="clear" w:color="auto" w:fill="auto"/>
            <w:vAlign w:val="bottom"/>
          </w:tcPr>
          <w:p w14:paraId="15D26051" w14:textId="77777777" w:rsidR="00AD14DA" w:rsidRPr="00A5606A" w:rsidRDefault="00AD14DA" w:rsidP="00B8413E">
            <w:pPr>
              <w:ind w:left="14"/>
              <w:jc w:val="both"/>
              <w:rPr>
                <w:rFonts w:ascii="Arial" w:hAnsi="Arial" w:cs="Arial"/>
                <w:sz w:val="18"/>
                <w:szCs w:val="18"/>
              </w:rPr>
            </w:pPr>
            <w:r w:rsidRPr="00A5606A">
              <w:rPr>
                <w:rFonts w:ascii="Arial" w:hAnsi="Arial" w:cs="Arial"/>
                <w:sz w:val="18"/>
                <w:szCs w:val="18"/>
              </w:rPr>
              <w:t>Yurtiçi</w:t>
            </w:r>
            <w:r w:rsidRPr="00A5606A">
              <w:rPr>
                <w:rFonts w:ascii="Arial" w:hAnsi="Arial" w:cs="Arial"/>
                <w:sz w:val="18"/>
                <w:szCs w:val="18"/>
                <w:vertAlign w:val="superscript"/>
              </w:rPr>
              <w:t>(*)</w:t>
            </w:r>
          </w:p>
        </w:tc>
        <w:tc>
          <w:tcPr>
            <w:tcW w:w="783" w:type="pct"/>
            <w:shd w:val="clear" w:color="auto" w:fill="auto"/>
          </w:tcPr>
          <w:p w14:paraId="42C5C058" w14:textId="77777777" w:rsidR="00AD14DA" w:rsidRPr="00A5606A" w:rsidRDefault="00AD14DA" w:rsidP="00B8413E">
            <w:pPr>
              <w:ind w:right="131" w:hanging="65"/>
              <w:jc w:val="right"/>
              <w:rPr>
                <w:rFonts w:ascii="Arial" w:hAnsi="Arial" w:cs="Arial"/>
                <w:sz w:val="18"/>
                <w:szCs w:val="18"/>
              </w:rPr>
            </w:pPr>
            <w:r w:rsidRPr="00A5606A">
              <w:rPr>
                <w:rFonts w:ascii="Arial" w:hAnsi="Arial" w:cs="Arial"/>
                <w:sz w:val="18"/>
                <w:szCs w:val="18"/>
              </w:rPr>
              <w:t>721.852</w:t>
            </w:r>
          </w:p>
        </w:tc>
        <w:tc>
          <w:tcPr>
            <w:tcW w:w="646" w:type="pct"/>
            <w:shd w:val="clear" w:color="auto" w:fill="auto"/>
          </w:tcPr>
          <w:p w14:paraId="3770BD4C" w14:textId="77777777" w:rsidR="00AD14DA" w:rsidRPr="00A5606A" w:rsidRDefault="00AD14DA" w:rsidP="00B8413E">
            <w:pPr>
              <w:ind w:right="131" w:hanging="65"/>
              <w:jc w:val="right"/>
              <w:rPr>
                <w:rFonts w:ascii="Arial" w:hAnsi="Arial" w:cs="Arial"/>
                <w:sz w:val="18"/>
                <w:szCs w:val="18"/>
              </w:rPr>
            </w:pPr>
            <w:r w:rsidRPr="00A5606A">
              <w:rPr>
                <w:rFonts w:ascii="Arial" w:hAnsi="Arial" w:cs="Arial"/>
                <w:sz w:val="18"/>
                <w:szCs w:val="18"/>
              </w:rPr>
              <w:t>631.177</w:t>
            </w:r>
          </w:p>
        </w:tc>
      </w:tr>
      <w:tr w:rsidR="00AD14DA" w:rsidRPr="00A5606A" w14:paraId="6083FC32" w14:textId="77777777" w:rsidTr="00B8413E">
        <w:trPr>
          <w:trHeight w:val="170"/>
        </w:trPr>
        <w:tc>
          <w:tcPr>
            <w:tcW w:w="3571" w:type="pct"/>
            <w:shd w:val="clear" w:color="auto" w:fill="auto"/>
            <w:vAlign w:val="bottom"/>
          </w:tcPr>
          <w:p w14:paraId="4EE2BFA9" w14:textId="77777777" w:rsidR="00AD14DA" w:rsidRPr="00A5606A" w:rsidRDefault="00AD14DA" w:rsidP="00B8413E">
            <w:pPr>
              <w:ind w:left="14"/>
              <w:jc w:val="both"/>
              <w:rPr>
                <w:rFonts w:ascii="Arial" w:hAnsi="Arial" w:cs="Arial"/>
                <w:sz w:val="18"/>
                <w:szCs w:val="18"/>
              </w:rPr>
            </w:pPr>
            <w:r w:rsidRPr="00A5606A">
              <w:rPr>
                <w:rFonts w:ascii="Arial" w:hAnsi="Arial" w:cs="Arial"/>
                <w:sz w:val="18"/>
                <w:szCs w:val="18"/>
              </w:rPr>
              <w:t>Yurtdışı</w:t>
            </w:r>
          </w:p>
        </w:tc>
        <w:tc>
          <w:tcPr>
            <w:tcW w:w="783" w:type="pct"/>
            <w:shd w:val="clear" w:color="auto" w:fill="auto"/>
          </w:tcPr>
          <w:p w14:paraId="6BDF92EE" w14:textId="77777777" w:rsidR="00AD14DA" w:rsidRPr="00A5606A" w:rsidRDefault="00AD14DA" w:rsidP="00B8413E">
            <w:pPr>
              <w:ind w:right="131" w:hanging="65"/>
              <w:jc w:val="right"/>
              <w:rPr>
                <w:rFonts w:ascii="Arial" w:hAnsi="Arial" w:cs="Arial"/>
                <w:sz w:val="18"/>
                <w:szCs w:val="18"/>
              </w:rPr>
            </w:pPr>
            <w:r w:rsidRPr="00A5606A">
              <w:rPr>
                <w:rFonts w:ascii="Arial" w:hAnsi="Arial" w:cs="Arial"/>
                <w:sz w:val="18"/>
                <w:szCs w:val="18"/>
              </w:rPr>
              <w:t>-</w:t>
            </w:r>
          </w:p>
        </w:tc>
        <w:tc>
          <w:tcPr>
            <w:tcW w:w="646" w:type="pct"/>
            <w:shd w:val="clear" w:color="auto" w:fill="auto"/>
          </w:tcPr>
          <w:p w14:paraId="7B149ACF" w14:textId="77777777" w:rsidR="00AD14DA" w:rsidRPr="00A5606A" w:rsidRDefault="00AD14DA" w:rsidP="00B8413E">
            <w:pPr>
              <w:ind w:right="131" w:hanging="65"/>
              <w:jc w:val="right"/>
              <w:rPr>
                <w:rFonts w:ascii="Arial" w:hAnsi="Arial" w:cs="Arial"/>
                <w:sz w:val="18"/>
                <w:szCs w:val="18"/>
              </w:rPr>
            </w:pPr>
            <w:r w:rsidRPr="00A5606A">
              <w:rPr>
                <w:rFonts w:ascii="Arial" w:hAnsi="Arial" w:cs="Arial"/>
                <w:sz w:val="18"/>
                <w:szCs w:val="18"/>
              </w:rPr>
              <w:t>405.251</w:t>
            </w:r>
          </w:p>
        </w:tc>
      </w:tr>
      <w:tr w:rsidR="00AD14DA" w:rsidRPr="00A5606A" w14:paraId="787DE29A" w14:textId="77777777" w:rsidTr="00B8413E">
        <w:trPr>
          <w:trHeight w:val="170"/>
        </w:trPr>
        <w:tc>
          <w:tcPr>
            <w:tcW w:w="3571" w:type="pct"/>
            <w:shd w:val="clear" w:color="auto" w:fill="auto"/>
            <w:vAlign w:val="bottom"/>
          </w:tcPr>
          <w:p w14:paraId="426EF3E3" w14:textId="77777777" w:rsidR="00AD14DA" w:rsidRPr="00A5606A" w:rsidRDefault="00AD14DA" w:rsidP="00B8413E">
            <w:pPr>
              <w:ind w:left="14"/>
              <w:jc w:val="both"/>
              <w:rPr>
                <w:rFonts w:ascii="Arial" w:eastAsia="Arial Unicode MS" w:hAnsi="Arial" w:cs="Arial"/>
                <w:sz w:val="18"/>
                <w:szCs w:val="18"/>
              </w:rPr>
            </w:pPr>
            <w:r w:rsidRPr="00A5606A">
              <w:rPr>
                <w:rFonts w:ascii="Arial" w:hAnsi="Arial" w:cs="Arial"/>
                <w:sz w:val="18"/>
                <w:szCs w:val="18"/>
              </w:rPr>
              <w:t>Yurtdışı Merkez ve Şubeler</w:t>
            </w:r>
          </w:p>
        </w:tc>
        <w:tc>
          <w:tcPr>
            <w:tcW w:w="783" w:type="pct"/>
            <w:shd w:val="clear" w:color="auto" w:fill="auto"/>
          </w:tcPr>
          <w:p w14:paraId="358F309E" w14:textId="77777777" w:rsidR="00AD14DA" w:rsidRPr="00A5606A" w:rsidRDefault="00AD14DA" w:rsidP="00B8413E">
            <w:pPr>
              <w:ind w:right="131" w:hanging="65"/>
              <w:jc w:val="right"/>
              <w:rPr>
                <w:rFonts w:ascii="Arial" w:hAnsi="Arial" w:cs="Arial"/>
                <w:sz w:val="18"/>
                <w:szCs w:val="18"/>
              </w:rPr>
            </w:pPr>
            <w:r w:rsidRPr="00A5606A">
              <w:rPr>
                <w:rFonts w:ascii="Arial" w:hAnsi="Arial" w:cs="Arial"/>
                <w:sz w:val="18"/>
                <w:szCs w:val="18"/>
              </w:rPr>
              <w:t>-</w:t>
            </w:r>
          </w:p>
        </w:tc>
        <w:tc>
          <w:tcPr>
            <w:tcW w:w="646" w:type="pct"/>
            <w:shd w:val="clear" w:color="auto" w:fill="auto"/>
          </w:tcPr>
          <w:p w14:paraId="5148FF7B" w14:textId="77777777" w:rsidR="00AD14DA" w:rsidRPr="00A5606A" w:rsidRDefault="00AD14DA" w:rsidP="00B8413E">
            <w:pPr>
              <w:ind w:right="131" w:hanging="65"/>
              <w:jc w:val="right"/>
              <w:rPr>
                <w:rFonts w:ascii="Arial" w:hAnsi="Arial" w:cs="Arial"/>
                <w:sz w:val="18"/>
                <w:szCs w:val="18"/>
              </w:rPr>
            </w:pPr>
            <w:r w:rsidRPr="00A5606A">
              <w:rPr>
                <w:rFonts w:ascii="Arial" w:hAnsi="Arial" w:cs="Arial"/>
                <w:sz w:val="18"/>
                <w:szCs w:val="18"/>
              </w:rPr>
              <w:t>-</w:t>
            </w:r>
          </w:p>
        </w:tc>
      </w:tr>
      <w:tr w:rsidR="00AD14DA" w:rsidRPr="00A5606A" w14:paraId="4626CE3A" w14:textId="77777777" w:rsidTr="00B8413E">
        <w:trPr>
          <w:trHeight w:val="170"/>
        </w:trPr>
        <w:tc>
          <w:tcPr>
            <w:tcW w:w="3571" w:type="pct"/>
            <w:tcBorders>
              <w:bottom w:val="single" w:sz="4" w:space="0" w:color="auto"/>
            </w:tcBorders>
            <w:shd w:val="clear" w:color="auto" w:fill="auto"/>
            <w:vAlign w:val="bottom"/>
          </w:tcPr>
          <w:p w14:paraId="106B34BF" w14:textId="77777777" w:rsidR="00AD14DA" w:rsidRPr="00A5606A" w:rsidRDefault="00AD14DA" w:rsidP="00B8413E">
            <w:pPr>
              <w:jc w:val="both"/>
              <w:rPr>
                <w:rFonts w:ascii="Arial" w:hAnsi="Arial" w:cs="Arial"/>
                <w:sz w:val="18"/>
                <w:szCs w:val="18"/>
              </w:rPr>
            </w:pPr>
          </w:p>
        </w:tc>
        <w:tc>
          <w:tcPr>
            <w:tcW w:w="783" w:type="pct"/>
            <w:tcBorders>
              <w:bottom w:val="single" w:sz="4" w:space="0" w:color="auto"/>
            </w:tcBorders>
            <w:shd w:val="clear" w:color="auto" w:fill="auto"/>
            <w:vAlign w:val="bottom"/>
          </w:tcPr>
          <w:p w14:paraId="7BD32E2B" w14:textId="77777777" w:rsidR="00AD14DA" w:rsidRPr="00A5606A" w:rsidRDefault="00AD14DA" w:rsidP="00B8413E">
            <w:pPr>
              <w:ind w:right="131" w:hanging="65"/>
              <w:jc w:val="right"/>
              <w:rPr>
                <w:rFonts w:ascii="Arial" w:hAnsi="Arial" w:cs="Arial"/>
                <w:sz w:val="18"/>
                <w:szCs w:val="18"/>
              </w:rPr>
            </w:pPr>
          </w:p>
        </w:tc>
        <w:tc>
          <w:tcPr>
            <w:tcW w:w="646" w:type="pct"/>
            <w:tcBorders>
              <w:bottom w:val="single" w:sz="4" w:space="0" w:color="auto"/>
            </w:tcBorders>
            <w:shd w:val="clear" w:color="auto" w:fill="auto"/>
            <w:vAlign w:val="bottom"/>
          </w:tcPr>
          <w:p w14:paraId="6F9F1CF5" w14:textId="77777777" w:rsidR="00AD14DA" w:rsidRPr="00A5606A" w:rsidRDefault="00AD14DA" w:rsidP="00B8413E">
            <w:pPr>
              <w:ind w:right="131" w:hanging="65"/>
              <w:jc w:val="right"/>
              <w:rPr>
                <w:rFonts w:ascii="Arial" w:hAnsi="Arial" w:cs="Arial"/>
                <w:sz w:val="18"/>
                <w:szCs w:val="18"/>
              </w:rPr>
            </w:pPr>
          </w:p>
        </w:tc>
      </w:tr>
      <w:tr w:rsidR="00AD14DA" w:rsidRPr="00A5606A" w14:paraId="47FEE0DA" w14:textId="77777777" w:rsidTr="00B8413E">
        <w:trPr>
          <w:trHeight w:val="170"/>
        </w:trPr>
        <w:tc>
          <w:tcPr>
            <w:tcW w:w="3571" w:type="pct"/>
            <w:tcBorders>
              <w:top w:val="single" w:sz="4" w:space="0" w:color="auto"/>
              <w:bottom w:val="double" w:sz="4" w:space="0" w:color="auto"/>
            </w:tcBorders>
            <w:shd w:val="clear" w:color="auto" w:fill="auto"/>
            <w:vAlign w:val="bottom"/>
          </w:tcPr>
          <w:p w14:paraId="59C25E36" w14:textId="77777777" w:rsidR="00AD14DA" w:rsidRPr="00A5606A" w:rsidRDefault="00AD14DA" w:rsidP="00B8413E">
            <w:pPr>
              <w:jc w:val="both"/>
              <w:rPr>
                <w:rFonts w:ascii="Arial" w:eastAsia="Arial Unicode MS" w:hAnsi="Arial" w:cs="Arial"/>
                <w:b/>
                <w:sz w:val="18"/>
                <w:szCs w:val="18"/>
              </w:rPr>
            </w:pPr>
            <w:r w:rsidRPr="00A5606A">
              <w:rPr>
                <w:rFonts w:ascii="Arial" w:hAnsi="Arial" w:cs="Arial"/>
                <w:b/>
                <w:sz w:val="18"/>
                <w:szCs w:val="18"/>
              </w:rPr>
              <w:t>Toplam</w:t>
            </w:r>
          </w:p>
        </w:tc>
        <w:tc>
          <w:tcPr>
            <w:tcW w:w="783" w:type="pct"/>
            <w:tcBorders>
              <w:top w:val="nil"/>
              <w:left w:val="nil"/>
              <w:bottom w:val="double" w:sz="4" w:space="0" w:color="auto"/>
              <w:right w:val="nil"/>
            </w:tcBorders>
            <w:shd w:val="clear" w:color="auto" w:fill="auto"/>
            <w:vAlign w:val="bottom"/>
          </w:tcPr>
          <w:p w14:paraId="10A520FA" w14:textId="77777777" w:rsidR="00AD14DA" w:rsidRPr="00A5606A" w:rsidRDefault="00AD14DA" w:rsidP="00B8413E">
            <w:pPr>
              <w:ind w:right="131" w:hanging="65"/>
              <w:jc w:val="right"/>
              <w:rPr>
                <w:rFonts w:ascii="Arial" w:hAnsi="Arial" w:cs="Arial"/>
                <w:b/>
                <w:bCs/>
                <w:sz w:val="18"/>
                <w:szCs w:val="18"/>
              </w:rPr>
            </w:pPr>
            <w:r w:rsidRPr="00A5606A">
              <w:rPr>
                <w:rFonts w:ascii="Arial" w:hAnsi="Arial" w:cs="Arial"/>
                <w:b/>
                <w:bCs/>
                <w:sz w:val="18"/>
                <w:szCs w:val="18"/>
              </w:rPr>
              <w:t>721.852</w:t>
            </w:r>
          </w:p>
        </w:tc>
        <w:tc>
          <w:tcPr>
            <w:tcW w:w="646" w:type="pct"/>
            <w:tcBorders>
              <w:top w:val="nil"/>
              <w:left w:val="nil"/>
              <w:bottom w:val="double" w:sz="4" w:space="0" w:color="auto"/>
            </w:tcBorders>
            <w:shd w:val="clear" w:color="auto" w:fill="auto"/>
            <w:vAlign w:val="bottom"/>
          </w:tcPr>
          <w:p w14:paraId="29EEC4C1" w14:textId="77777777" w:rsidR="00AD14DA" w:rsidRPr="00A5606A" w:rsidRDefault="00AD14DA" w:rsidP="00B8413E">
            <w:pPr>
              <w:ind w:right="131" w:hanging="65"/>
              <w:jc w:val="right"/>
              <w:rPr>
                <w:rFonts w:ascii="Arial" w:hAnsi="Arial" w:cs="Arial"/>
                <w:b/>
                <w:bCs/>
                <w:sz w:val="18"/>
                <w:szCs w:val="18"/>
              </w:rPr>
            </w:pPr>
            <w:r w:rsidRPr="00A5606A">
              <w:rPr>
                <w:rFonts w:ascii="Arial" w:hAnsi="Arial" w:cs="Arial"/>
                <w:b/>
                <w:bCs/>
                <w:sz w:val="18"/>
                <w:szCs w:val="18"/>
              </w:rPr>
              <w:t>1.036.428</w:t>
            </w:r>
          </w:p>
        </w:tc>
      </w:tr>
    </w:tbl>
    <w:p w14:paraId="1804E2A4" w14:textId="77777777" w:rsidR="00AD14DA" w:rsidRPr="00A5606A" w:rsidRDefault="00AD14DA" w:rsidP="00B8413E">
      <w:pPr>
        <w:pStyle w:val="GvdeMetniGirintisi"/>
        <w:spacing w:before="60" w:after="60"/>
        <w:ind w:left="14" w:firstLine="0"/>
        <w:rPr>
          <w:rFonts w:ascii="Arial" w:hAnsi="Arial" w:cs="Arial"/>
          <w:sz w:val="16"/>
          <w:szCs w:val="16"/>
        </w:rPr>
      </w:pPr>
      <w:r w:rsidRPr="00A5606A">
        <w:rPr>
          <w:rFonts w:ascii="Arial" w:hAnsi="Arial" w:cs="Arial"/>
          <w:sz w:val="20"/>
          <w:szCs w:val="20"/>
          <w:vertAlign w:val="superscript"/>
        </w:rPr>
        <w:t xml:space="preserve">(*) </w:t>
      </w:r>
      <w:r w:rsidRPr="00A5606A">
        <w:rPr>
          <w:rFonts w:ascii="Arial" w:hAnsi="Arial" w:cs="Arial"/>
          <w:sz w:val="16"/>
          <w:szCs w:val="16"/>
        </w:rPr>
        <w:t>Yurtiçi TP hesaplarında takip edilen 663.408 TL tutarındaki POS işlemlerinden kaynaklı bloke tutarı içermektedir.</w:t>
      </w:r>
    </w:p>
    <w:tbl>
      <w:tblPr>
        <w:tblW w:w="5000" w:type="pct"/>
        <w:tblLayout w:type="fixed"/>
        <w:tblCellMar>
          <w:left w:w="0" w:type="dxa"/>
          <w:right w:w="0" w:type="dxa"/>
        </w:tblCellMar>
        <w:tblLook w:val="0000" w:firstRow="0" w:lastRow="0" w:firstColumn="0" w:lastColumn="0" w:noHBand="0" w:noVBand="0"/>
      </w:tblPr>
      <w:tblGrid>
        <w:gridCol w:w="6750"/>
        <w:gridCol w:w="1480"/>
        <w:gridCol w:w="1247"/>
      </w:tblGrid>
      <w:tr w:rsidR="00AD14DA" w:rsidRPr="00A5606A" w14:paraId="5DFEFE3C" w14:textId="77777777" w:rsidTr="00B8413E">
        <w:trPr>
          <w:trHeight w:val="170"/>
        </w:trPr>
        <w:tc>
          <w:tcPr>
            <w:tcW w:w="3561" w:type="pct"/>
            <w:tcBorders>
              <w:top w:val="single" w:sz="4" w:space="0" w:color="auto"/>
              <w:bottom w:val="single" w:sz="4" w:space="0" w:color="auto"/>
            </w:tcBorders>
            <w:shd w:val="clear" w:color="auto" w:fill="auto"/>
            <w:vAlign w:val="bottom"/>
          </w:tcPr>
          <w:p w14:paraId="14ADC971" w14:textId="77777777" w:rsidR="00AD14DA" w:rsidRPr="00A5606A" w:rsidRDefault="00AD14DA" w:rsidP="00B8413E">
            <w:pPr>
              <w:spacing w:before="120"/>
              <w:ind w:hanging="65"/>
              <w:jc w:val="both"/>
              <w:rPr>
                <w:rFonts w:ascii="Arial" w:eastAsia="Arial Unicode MS" w:hAnsi="Arial" w:cs="Arial"/>
                <w:b/>
                <w:sz w:val="18"/>
                <w:szCs w:val="16"/>
              </w:rPr>
            </w:pPr>
            <w:r w:rsidRPr="00A5606A">
              <w:rPr>
                <w:rFonts w:ascii="Arial" w:hAnsi="Arial" w:cs="Arial"/>
                <w:b/>
                <w:sz w:val="18"/>
                <w:szCs w:val="16"/>
              </w:rPr>
              <w:t> </w:t>
            </w:r>
          </w:p>
        </w:tc>
        <w:tc>
          <w:tcPr>
            <w:tcW w:w="1439" w:type="pct"/>
            <w:gridSpan w:val="2"/>
            <w:tcBorders>
              <w:top w:val="single" w:sz="4" w:space="0" w:color="auto"/>
              <w:bottom w:val="single" w:sz="4" w:space="0" w:color="auto"/>
            </w:tcBorders>
            <w:shd w:val="clear" w:color="auto" w:fill="auto"/>
            <w:vAlign w:val="bottom"/>
          </w:tcPr>
          <w:p w14:paraId="6A15B649" w14:textId="77777777" w:rsidR="00AD14DA" w:rsidRPr="00A5606A" w:rsidRDefault="00AD14DA" w:rsidP="00B8413E">
            <w:pPr>
              <w:ind w:left="552" w:right="458" w:hanging="65"/>
              <w:jc w:val="center"/>
              <w:rPr>
                <w:rFonts w:ascii="Arial" w:hAnsi="Arial" w:cs="Arial"/>
                <w:b/>
                <w:sz w:val="18"/>
                <w:szCs w:val="16"/>
              </w:rPr>
            </w:pPr>
            <w:r w:rsidRPr="00A5606A">
              <w:rPr>
                <w:rFonts w:ascii="Arial" w:hAnsi="Arial" w:cs="Arial"/>
                <w:b/>
                <w:sz w:val="18"/>
                <w:szCs w:val="16"/>
              </w:rPr>
              <w:t>Önceki Dönem</w:t>
            </w:r>
          </w:p>
        </w:tc>
      </w:tr>
      <w:tr w:rsidR="00AD14DA" w:rsidRPr="00A5606A" w14:paraId="55E2AD8E" w14:textId="77777777" w:rsidTr="00B8413E">
        <w:trPr>
          <w:trHeight w:val="170"/>
        </w:trPr>
        <w:tc>
          <w:tcPr>
            <w:tcW w:w="3561" w:type="pct"/>
            <w:tcBorders>
              <w:top w:val="single" w:sz="4" w:space="0" w:color="auto"/>
              <w:bottom w:val="single" w:sz="4" w:space="0" w:color="auto"/>
            </w:tcBorders>
            <w:shd w:val="clear" w:color="auto" w:fill="auto"/>
            <w:vAlign w:val="bottom"/>
          </w:tcPr>
          <w:p w14:paraId="1A6C3D55" w14:textId="77777777" w:rsidR="00AD14DA" w:rsidRPr="00A5606A" w:rsidRDefault="00AD14DA" w:rsidP="00B8413E">
            <w:pPr>
              <w:ind w:firstLine="142"/>
              <w:jc w:val="both"/>
              <w:rPr>
                <w:rFonts w:ascii="Arial" w:hAnsi="Arial" w:cs="Arial"/>
                <w:b/>
                <w:sz w:val="18"/>
                <w:szCs w:val="16"/>
              </w:rPr>
            </w:pPr>
          </w:p>
        </w:tc>
        <w:tc>
          <w:tcPr>
            <w:tcW w:w="781" w:type="pct"/>
            <w:tcBorders>
              <w:top w:val="single" w:sz="4" w:space="0" w:color="auto"/>
              <w:bottom w:val="single" w:sz="4" w:space="0" w:color="auto"/>
            </w:tcBorders>
            <w:shd w:val="clear" w:color="auto" w:fill="auto"/>
            <w:vAlign w:val="bottom"/>
          </w:tcPr>
          <w:p w14:paraId="4579B12F" w14:textId="77777777" w:rsidR="00AD14DA" w:rsidRPr="00A5606A" w:rsidRDefault="00AD14DA" w:rsidP="00B8413E">
            <w:pPr>
              <w:ind w:right="131" w:hanging="65"/>
              <w:jc w:val="right"/>
              <w:rPr>
                <w:rFonts w:ascii="Arial" w:hAnsi="Arial" w:cs="Arial"/>
                <w:b/>
                <w:sz w:val="18"/>
                <w:szCs w:val="16"/>
              </w:rPr>
            </w:pPr>
            <w:r w:rsidRPr="00A5606A">
              <w:rPr>
                <w:rFonts w:ascii="Arial" w:hAnsi="Arial" w:cs="Arial"/>
                <w:b/>
                <w:sz w:val="18"/>
                <w:szCs w:val="16"/>
              </w:rPr>
              <w:t>TP</w:t>
            </w:r>
          </w:p>
        </w:tc>
        <w:tc>
          <w:tcPr>
            <w:tcW w:w="658" w:type="pct"/>
            <w:tcBorders>
              <w:top w:val="single" w:sz="4" w:space="0" w:color="auto"/>
              <w:bottom w:val="single" w:sz="4" w:space="0" w:color="auto"/>
            </w:tcBorders>
            <w:shd w:val="clear" w:color="auto" w:fill="auto"/>
            <w:vAlign w:val="bottom"/>
          </w:tcPr>
          <w:p w14:paraId="688F209A" w14:textId="77777777" w:rsidR="00AD14DA" w:rsidRPr="00A5606A" w:rsidRDefault="00AD14DA" w:rsidP="00B8413E">
            <w:pPr>
              <w:ind w:right="131" w:hanging="65"/>
              <w:jc w:val="right"/>
              <w:rPr>
                <w:rFonts w:ascii="Arial" w:hAnsi="Arial" w:cs="Arial"/>
                <w:b/>
                <w:sz w:val="18"/>
                <w:szCs w:val="16"/>
              </w:rPr>
            </w:pPr>
            <w:r w:rsidRPr="00A5606A">
              <w:rPr>
                <w:rFonts w:ascii="Arial" w:hAnsi="Arial" w:cs="Arial"/>
                <w:b/>
                <w:sz w:val="18"/>
                <w:szCs w:val="16"/>
              </w:rPr>
              <w:t>YP</w:t>
            </w:r>
          </w:p>
        </w:tc>
      </w:tr>
      <w:tr w:rsidR="00AD14DA" w:rsidRPr="00A5606A" w14:paraId="555D831F" w14:textId="77777777" w:rsidTr="00B8413E">
        <w:trPr>
          <w:trHeight w:val="170"/>
        </w:trPr>
        <w:tc>
          <w:tcPr>
            <w:tcW w:w="3561" w:type="pct"/>
            <w:tcBorders>
              <w:top w:val="single" w:sz="4" w:space="0" w:color="auto"/>
            </w:tcBorders>
            <w:shd w:val="clear" w:color="auto" w:fill="auto"/>
            <w:vAlign w:val="bottom"/>
          </w:tcPr>
          <w:p w14:paraId="7428F2DB" w14:textId="77777777" w:rsidR="00AD14DA" w:rsidRPr="00A5606A" w:rsidRDefault="00AD14DA" w:rsidP="00B8413E">
            <w:pPr>
              <w:ind w:firstLine="142"/>
              <w:jc w:val="both"/>
              <w:rPr>
                <w:rFonts w:ascii="Arial" w:hAnsi="Arial" w:cs="Arial"/>
                <w:sz w:val="18"/>
                <w:szCs w:val="16"/>
              </w:rPr>
            </w:pPr>
          </w:p>
        </w:tc>
        <w:tc>
          <w:tcPr>
            <w:tcW w:w="781" w:type="pct"/>
            <w:tcBorders>
              <w:top w:val="single" w:sz="4" w:space="0" w:color="auto"/>
            </w:tcBorders>
            <w:shd w:val="clear" w:color="auto" w:fill="auto"/>
            <w:vAlign w:val="bottom"/>
          </w:tcPr>
          <w:p w14:paraId="61F9A654" w14:textId="77777777" w:rsidR="00AD14DA" w:rsidRPr="00A5606A" w:rsidRDefault="00AD14DA" w:rsidP="00B8413E">
            <w:pPr>
              <w:ind w:right="131" w:hanging="65"/>
              <w:jc w:val="right"/>
              <w:rPr>
                <w:rFonts w:ascii="Arial" w:hAnsi="Arial" w:cs="Arial"/>
                <w:sz w:val="18"/>
                <w:szCs w:val="16"/>
              </w:rPr>
            </w:pPr>
          </w:p>
        </w:tc>
        <w:tc>
          <w:tcPr>
            <w:tcW w:w="658" w:type="pct"/>
            <w:tcBorders>
              <w:top w:val="single" w:sz="4" w:space="0" w:color="auto"/>
            </w:tcBorders>
            <w:shd w:val="clear" w:color="auto" w:fill="auto"/>
            <w:vAlign w:val="bottom"/>
          </w:tcPr>
          <w:p w14:paraId="416EDE93" w14:textId="77777777" w:rsidR="00AD14DA" w:rsidRPr="00A5606A" w:rsidRDefault="00AD14DA" w:rsidP="00B8413E">
            <w:pPr>
              <w:ind w:right="131" w:hanging="65"/>
              <w:jc w:val="right"/>
              <w:rPr>
                <w:rFonts w:ascii="Arial" w:hAnsi="Arial" w:cs="Arial"/>
                <w:sz w:val="18"/>
                <w:szCs w:val="16"/>
              </w:rPr>
            </w:pPr>
          </w:p>
        </w:tc>
      </w:tr>
      <w:tr w:rsidR="00AD14DA" w:rsidRPr="00A5606A" w14:paraId="5D5124C3" w14:textId="77777777" w:rsidTr="00B8413E">
        <w:trPr>
          <w:trHeight w:val="170"/>
        </w:trPr>
        <w:tc>
          <w:tcPr>
            <w:tcW w:w="3561" w:type="pct"/>
            <w:shd w:val="clear" w:color="auto" w:fill="auto"/>
            <w:vAlign w:val="bottom"/>
          </w:tcPr>
          <w:p w14:paraId="7F7C0E4E" w14:textId="77777777" w:rsidR="00AD14DA" w:rsidRPr="00A5606A" w:rsidRDefault="00AD14DA" w:rsidP="00B8413E">
            <w:pPr>
              <w:jc w:val="both"/>
              <w:rPr>
                <w:rFonts w:ascii="Arial" w:hAnsi="Arial" w:cs="Arial"/>
                <w:b/>
                <w:sz w:val="18"/>
                <w:szCs w:val="16"/>
              </w:rPr>
            </w:pPr>
            <w:r w:rsidRPr="00A5606A">
              <w:rPr>
                <w:rFonts w:ascii="Arial" w:hAnsi="Arial" w:cs="Arial"/>
                <w:b/>
                <w:sz w:val="18"/>
                <w:szCs w:val="16"/>
              </w:rPr>
              <w:t>Bankalar</w:t>
            </w:r>
          </w:p>
        </w:tc>
        <w:tc>
          <w:tcPr>
            <w:tcW w:w="781" w:type="pct"/>
            <w:shd w:val="clear" w:color="auto" w:fill="auto"/>
            <w:vAlign w:val="bottom"/>
          </w:tcPr>
          <w:p w14:paraId="553DC291" w14:textId="77777777" w:rsidR="00AD14DA" w:rsidRPr="00A5606A" w:rsidRDefault="00AD14DA" w:rsidP="00B8413E">
            <w:pPr>
              <w:ind w:hanging="65"/>
              <w:rPr>
                <w:rFonts w:ascii="Arial" w:hAnsi="Arial" w:cs="Arial"/>
                <w:sz w:val="18"/>
                <w:szCs w:val="16"/>
              </w:rPr>
            </w:pPr>
          </w:p>
        </w:tc>
        <w:tc>
          <w:tcPr>
            <w:tcW w:w="658" w:type="pct"/>
            <w:shd w:val="clear" w:color="auto" w:fill="auto"/>
            <w:vAlign w:val="bottom"/>
          </w:tcPr>
          <w:p w14:paraId="3D5E14CF" w14:textId="77777777" w:rsidR="00AD14DA" w:rsidRPr="00A5606A" w:rsidRDefault="00AD14DA" w:rsidP="00B8413E">
            <w:pPr>
              <w:ind w:hanging="65"/>
              <w:rPr>
                <w:rFonts w:ascii="Arial" w:hAnsi="Arial" w:cs="Arial"/>
                <w:sz w:val="18"/>
                <w:szCs w:val="16"/>
              </w:rPr>
            </w:pPr>
          </w:p>
        </w:tc>
      </w:tr>
      <w:tr w:rsidR="00AD14DA" w:rsidRPr="00A5606A" w14:paraId="635E4959" w14:textId="77777777" w:rsidTr="00B8413E">
        <w:trPr>
          <w:trHeight w:val="170"/>
        </w:trPr>
        <w:tc>
          <w:tcPr>
            <w:tcW w:w="3561" w:type="pct"/>
            <w:shd w:val="clear" w:color="auto" w:fill="auto"/>
            <w:vAlign w:val="bottom"/>
          </w:tcPr>
          <w:p w14:paraId="0CFC2555" w14:textId="77777777" w:rsidR="00AD14DA" w:rsidRPr="00A5606A" w:rsidRDefault="00AD14DA" w:rsidP="00B8413E">
            <w:pPr>
              <w:ind w:left="42" w:hanging="14"/>
              <w:jc w:val="both"/>
              <w:rPr>
                <w:rFonts w:ascii="Arial" w:hAnsi="Arial" w:cs="Arial"/>
                <w:sz w:val="18"/>
                <w:szCs w:val="16"/>
              </w:rPr>
            </w:pPr>
            <w:r w:rsidRPr="00A5606A">
              <w:rPr>
                <w:rFonts w:ascii="Arial" w:hAnsi="Arial" w:cs="Arial"/>
                <w:sz w:val="18"/>
                <w:szCs w:val="16"/>
              </w:rPr>
              <w:t>Yurtiçi</w:t>
            </w:r>
            <w:r w:rsidRPr="00A5606A">
              <w:rPr>
                <w:rFonts w:ascii="Arial" w:hAnsi="Arial" w:cs="Arial"/>
                <w:sz w:val="18"/>
                <w:szCs w:val="16"/>
                <w:vertAlign w:val="superscript"/>
              </w:rPr>
              <w:t>(*)</w:t>
            </w:r>
          </w:p>
        </w:tc>
        <w:tc>
          <w:tcPr>
            <w:tcW w:w="781" w:type="pct"/>
            <w:shd w:val="clear" w:color="auto" w:fill="auto"/>
          </w:tcPr>
          <w:p w14:paraId="4030F536" w14:textId="77777777" w:rsidR="00AD14DA" w:rsidRPr="00A5606A" w:rsidRDefault="00AD14DA" w:rsidP="00B8413E">
            <w:pPr>
              <w:ind w:right="131" w:hanging="65"/>
              <w:jc w:val="right"/>
              <w:rPr>
                <w:rFonts w:ascii="Arial" w:hAnsi="Arial" w:cs="Arial"/>
                <w:sz w:val="18"/>
                <w:szCs w:val="16"/>
              </w:rPr>
            </w:pPr>
            <w:r w:rsidRPr="00A5606A">
              <w:rPr>
                <w:rFonts w:ascii="Arial" w:hAnsi="Arial" w:cs="Arial"/>
                <w:sz w:val="18"/>
                <w:szCs w:val="16"/>
              </w:rPr>
              <w:t>706.186</w:t>
            </w:r>
          </w:p>
        </w:tc>
        <w:tc>
          <w:tcPr>
            <w:tcW w:w="658" w:type="pct"/>
            <w:shd w:val="clear" w:color="auto" w:fill="auto"/>
          </w:tcPr>
          <w:p w14:paraId="313BEF76" w14:textId="77777777" w:rsidR="00AD14DA" w:rsidRPr="00A5606A" w:rsidRDefault="00AD14DA" w:rsidP="00B8413E">
            <w:pPr>
              <w:ind w:right="131" w:hanging="65"/>
              <w:jc w:val="right"/>
              <w:rPr>
                <w:rFonts w:ascii="Arial" w:hAnsi="Arial" w:cs="Arial"/>
                <w:sz w:val="18"/>
                <w:szCs w:val="16"/>
              </w:rPr>
            </w:pPr>
            <w:r w:rsidRPr="00A5606A">
              <w:rPr>
                <w:rFonts w:ascii="Arial" w:hAnsi="Arial" w:cs="Arial"/>
                <w:sz w:val="18"/>
                <w:szCs w:val="16"/>
              </w:rPr>
              <w:t>259.348</w:t>
            </w:r>
          </w:p>
        </w:tc>
      </w:tr>
      <w:tr w:rsidR="00AD14DA" w:rsidRPr="00A5606A" w14:paraId="2874E324" w14:textId="77777777" w:rsidTr="00B8413E">
        <w:trPr>
          <w:trHeight w:val="170"/>
        </w:trPr>
        <w:tc>
          <w:tcPr>
            <w:tcW w:w="3561" w:type="pct"/>
            <w:shd w:val="clear" w:color="auto" w:fill="auto"/>
            <w:vAlign w:val="bottom"/>
          </w:tcPr>
          <w:p w14:paraId="3330C01D" w14:textId="77777777" w:rsidR="00AD14DA" w:rsidRPr="00A5606A" w:rsidRDefault="00AD14DA" w:rsidP="00B8413E">
            <w:pPr>
              <w:ind w:left="42" w:hanging="14"/>
              <w:jc w:val="both"/>
              <w:rPr>
                <w:rFonts w:ascii="Arial" w:hAnsi="Arial" w:cs="Arial"/>
                <w:sz w:val="18"/>
                <w:szCs w:val="16"/>
              </w:rPr>
            </w:pPr>
            <w:r w:rsidRPr="00A5606A">
              <w:rPr>
                <w:rFonts w:ascii="Arial" w:hAnsi="Arial" w:cs="Arial"/>
                <w:sz w:val="18"/>
                <w:szCs w:val="16"/>
              </w:rPr>
              <w:t>Yurtdışı</w:t>
            </w:r>
          </w:p>
        </w:tc>
        <w:tc>
          <w:tcPr>
            <w:tcW w:w="781" w:type="pct"/>
            <w:shd w:val="clear" w:color="auto" w:fill="auto"/>
          </w:tcPr>
          <w:p w14:paraId="7046D7C6" w14:textId="77777777" w:rsidR="00AD14DA" w:rsidRPr="00A5606A" w:rsidRDefault="00AD14DA" w:rsidP="00B8413E">
            <w:pPr>
              <w:ind w:right="131" w:hanging="65"/>
              <w:jc w:val="right"/>
              <w:rPr>
                <w:rFonts w:ascii="Arial" w:hAnsi="Arial" w:cs="Arial"/>
                <w:sz w:val="18"/>
                <w:szCs w:val="16"/>
              </w:rPr>
            </w:pPr>
            <w:r w:rsidRPr="00A5606A">
              <w:rPr>
                <w:rFonts w:ascii="Arial" w:hAnsi="Arial" w:cs="Arial"/>
                <w:sz w:val="18"/>
                <w:szCs w:val="16"/>
              </w:rPr>
              <w:t>-</w:t>
            </w:r>
          </w:p>
        </w:tc>
        <w:tc>
          <w:tcPr>
            <w:tcW w:w="658" w:type="pct"/>
            <w:shd w:val="clear" w:color="auto" w:fill="auto"/>
          </w:tcPr>
          <w:p w14:paraId="68D0AC75" w14:textId="77777777" w:rsidR="00AD14DA" w:rsidRPr="00A5606A" w:rsidRDefault="00AD14DA" w:rsidP="00B8413E">
            <w:pPr>
              <w:ind w:right="131" w:hanging="65"/>
              <w:jc w:val="right"/>
              <w:rPr>
                <w:rFonts w:ascii="Arial" w:hAnsi="Arial" w:cs="Arial"/>
                <w:sz w:val="18"/>
                <w:szCs w:val="16"/>
              </w:rPr>
            </w:pPr>
            <w:r w:rsidRPr="00A5606A">
              <w:rPr>
                <w:rFonts w:ascii="Arial" w:hAnsi="Arial" w:cs="Arial"/>
                <w:sz w:val="18"/>
                <w:szCs w:val="16"/>
              </w:rPr>
              <w:t>545.873</w:t>
            </w:r>
          </w:p>
        </w:tc>
      </w:tr>
      <w:tr w:rsidR="00AD14DA" w:rsidRPr="00A5606A" w14:paraId="0C691429" w14:textId="77777777" w:rsidTr="00B8413E">
        <w:trPr>
          <w:trHeight w:val="170"/>
        </w:trPr>
        <w:tc>
          <w:tcPr>
            <w:tcW w:w="3561" w:type="pct"/>
            <w:shd w:val="clear" w:color="auto" w:fill="auto"/>
            <w:vAlign w:val="bottom"/>
          </w:tcPr>
          <w:p w14:paraId="273A9F5E" w14:textId="77777777" w:rsidR="00AD14DA" w:rsidRPr="00A5606A" w:rsidRDefault="00AD14DA" w:rsidP="00B8413E">
            <w:pPr>
              <w:ind w:left="42" w:hanging="14"/>
              <w:jc w:val="both"/>
              <w:rPr>
                <w:rFonts w:ascii="Arial" w:eastAsia="Arial Unicode MS" w:hAnsi="Arial" w:cs="Arial"/>
                <w:sz w:val="18"/>
                <w:szCs w:val="16"/>
              </w:rPr>
            </w:pPr>
            <w:r w:rsidRPr="00A5606A">
              <w:rPr>
                <w:rFonts w:ascii="Arial" w:hAnsi="Arial" w:cs="Arial"/>
                <w:sz w:val="18"/>
                <w:szCs w:val="16"/>
              </w:rPr>
              <w:t>Yurtdışı Merkez ve Şubeler</w:t>
            </w:r>
          </w:p>
        </w:tc>
        <w:tc>
          <w:tcPr>
            <w:tcW w:w="781" w:type="pct"/>
            <w:shd w:val="clear" w:color="auto" w:fill="auto"/>
          </w:tcPr>
          <w:p w14:paraId="0F0090F9" w14:textId="77777777" w:rsidR="00AD14DA" w:rsidRPr="00A5606A" w:rsidRDefault="00AD14DA" w:rsidP="00B8413E">
            <w:pPr>
              <w:ind w:right="131" w:hanging="65"/>
              <w:jc w:val="right"/>
              <w:rPr>
                <w:rFonts w:ascii="Arial" w:hAnsi="Arial" w:cs="Arial"/>
                <w:sz w:val="18"/>
                <w:szCs w:val="16"/>
              </w:rPr>
            </w:pPr>
            <w:r w:rsidRPr="00A5606A">
              <w:rPr>
                <w:rFonts w:ascii="Arial" w:hAnsi="Arial" w:cs="Arial"/>
                <w:sz w:val="18"/>
                <w:szCs w:val="16"/>
              </w:rPr>
              <w:t>-</w:t>
            </w:r>
          </w:p>
        </w:tc>
        <w:tc>
          <w:tcPr>
            <w:tcW w:w="658" w:type="pct"/>
            <w:shd w:val="clear" w:color="auto" w:fill="auto"/>
          </w:tcPr>
          <w:p w14:paraId="23C6604C" w14:textId="77777777" w:rsidR="00AD14DA" w:rsidRPr="00A5606A" w:rsidRDefault="00AD14DA" w:rsidP="00B8413E">
            <w:pPr>
              <w:ind w:right="131" w:hanging="65"/>
              <w:jc w:val="right"/>
              <w:rPr>
                <w:rFonts w:ascii="Arial" w:hAnsi="Arial" w:cs="Arial"/>
                <w:sz w:val="18"/>
                <w:szCs w:val="16"/>
              </w:rPr>
            </w:pPr>
            <w:r w:rsidRPr="00A5606A">
              <w:rPr>
                <w:rFonts w:ascii="Arial" w:hAnsi="Arial" w:cs="Arial"/>
                <w:sz w:val="18"/>
                <w:szCs w:val="16"/>
              </w:rPr>
              <w:t>-</w:t>
            </w:r>
          </w:p>
        </w:tc>
      </w:tr>
      <w:tr w:rsidR="00AD14DA" w:rsidRPr="00A5606A" w14:paraId="06F64CD5" w14:textId="77777777" w:rsidTr="00B8413E">
        <w:trPr>
          <w:trHeight w:val="170"/>
        </w:trPr>
        <w:tc>
          <w:tcPr>
            <w:tcW w:w="3561" w:type="pct"/>
            <w:tcBorders>
              <w:bottom w:val="single" w:sz="4" w:space="0" w:color="auto"/>
            </w:tcBorders>
            <w:shd w:val="clear" w:color="auto" w:fill="auto"/>
            <w:vAlign w:val="bottom"/>
          </w:tcPr>
          <w:p w14:paraId="3637267D" w14:textId="77777777" w:rsidR="00AD14DA" w:rsidRPr="00A5606A" w:rsidRDefault="00AD14DA" w:rsidP="00B8413E">
            <w:pPr>
              <w:jc w:val="both"/>
              <w:rPr>
                <w:rFonts w:ascii="Arial" w:hAnsi="Arial" w:cs="Arial"/>
                <w:sz w:val="18"/>
                <w:szCs w:val="16"/>
              </w:rPr>
            </w:pPr>
          </w:p>
        </w:tc>
        <w:tc>
          <w:tcPr>
            <w:tcW w:w="781" w:type="pct"/>
            <w:tcBorders>
              <w:bottom w:val="single" w:sz="4" w:space="0" w:color="auto"/>
            </w:tcBorders>
            <w:shd w:val="clear" w:color="auto" w:fill="auto"/>
            <w:vAlign w:val="bottom"/>
          </w:tcPr>
          <w:p w14:paraId="7CCC48B9" w14:textId="77777777" w:rsidR="00AD14DA" w:rsidRPr="00A5606A" w:rsidRDefault="00AD14DA" w:rsidP="00B8413E">
            <w:pPr>
              <w:ind w:right="131" w:hanging="65"/>
              <w:jc w:val="right"/>
              <w:rPr>
                <w:rFonts w:ascii="Arial" w:hAnsi="Arial" w:cs="Arial"/>
                <w:sz w:val="18"/>
                <w:szCs w:val="16"/>
              </w:rPr>
            </w:pPr>
          </w:p>
        </w:tc>
        <w:tc>
          <w:tcPr>
            <w:tcW w:w="658" w:type="pct"/>
            <w:tcBorders>
              <w:bottom w:val="single" w:sz="4" w:space="0" w:color="auto"/>
            </w:tcBorders>
            <w:shd w:val="clear" w:color="auto" w:fill="auto"/>
            <w:vAlign w:val="bottom"/>
          </w:tcPr>
          <w:p w14:paraId="440ECDB4" w14:textId="77777777" w:rsidR="00AD14DA" w:rsidRPr="00A5606A" w:rsidRDefault="00AD14DA" w:rsidP="00B8413E">
            <w:pPr>
              <w:ind w:right="131" w:hanging="65"/>
              <w:jc w:val="right"/>
              <w:rPr>
                <w:rFonts w:ascii="Arial" w:hAnsi="Arial" w:cs="Arial"/>
                <w:sz w:val="18"/>
                <w:szCs w:val="16"/>
              </w:rPr>
            </w:pPr>
          </w:p>
        </w:tc>
      </w:tr>
      <w:tr w:rsidR="00AD14DA" w:rsidRPr="00A5606A" w14:paraId="49FB02D1" w14:textId="77777777" w:rsidTr="00B8413E">
        <w:trPr>
          <w:trHeight w:val="170"/>
        </w:trPr>
        <w:tc>
          <w:tcPr>
            <w:tcW w:w="3561" w:type="pct"/>
            <w:tcBorders>
              <w:top w:val="single" w:sz="4" w:space="0" w:color="auto"/>
              <w:bottom w:val="double" w:sz="4" w:space="0" w:color="auto"/>
            </w:tcBorders>
            <w:shd w:val="clear" w:color="auto" w:fill="auto"/>
            <w:vAlign w:val="bottom"/>
          </w:tcPr>
          <w:p w14:paraId="31EE4412" w14:textId="77777777" w:rsidR="00AD14DA" w:rsidRPr="00A5606A" w:rsidRDefault="00AD14DA" w:rsidP="00B8413E">
            <w:pPr>
              <w:jc w:val="both"/>
              <w:rPr>
                <w:rFonts w:ascii="Arial" w:eastAsia="Arial Unicode MS" w:hAnsi="Arial" w:cs="Arial"/>
                <w:b/>
                <w:sz w:val="18"/>
                <w:szCs w:val="16"/>
              </w:rPr>
            </w:pPr>
            <w:r w:rsidRPr="00A5606A">
              <w:rPr>
                <w:rFonts w:ascii="Arial" w:hAnsi="Arial" w:cs="Arial"/>
                <w:b/>
                <w:sz w:val="18"/>
                <w:szCs w:val="16"/>
              </w:rPr>
              <w:t>Toplam</w:t>
            </w:r>
          </w:p>
        </w:tc>
        <w:tc>
          <w:tcPr>
            <w:tcW w:w="781" w:type="pct"/>
            <w:tcBorders>
              <w:top w:val="single" w:sz="4" w:space="0" w:color="auto"/>
              <w:bottom w:val="double" w:sz="4" w:space="0" w:color="auto"/>
            </w:tcBorders>
            <w:shd w:val="clear" w:color="auto" w:fill="auto"/>
          </w:tcPr>
          <w:p w14:paraId="1CB64553" w14:textId="77777777" w:rsidR="00AD14DA" w:rsidRPr="00A5606A" w:rsidRDefault="00AD14DA" w:rsidP="00B8413E">
            <w:pPr>
              <w:ind w:right="131" w:hanging="65"/>
              <w:jc w:val="right"/>
              <w:rPr>
                <w:rFonts w:ascii="Arial" w:hAnsi="Arial" w:cs="Arial"/>
                <w:b/>
                <w:bCs/>
                <w:sz w:val="18"/>
                <w:szCs w:val="16"/>
              </w:rPr>
            </w:pPr>
            <w:r w:rsidRPr="00A5606A">
              <w:rPr>
                <w:rFonts w:ascii="Arial" w:hAnsi="Arial" w:cs="Arial"/>
                <w:b/>
                <w:bCs/>
                <w:sz w:val="18"/>
                <w:szCs w:val="16"/>
              </w:rPr>
              <w:t>706.186</w:t>
            </w:r>
          </w:p>
        </w:tc>
        <w:tc>
          <w:tcPr>
            <w:tcW w:w="658" w:type="pct"/>
            <w:tcBorders>
              <w:top w:val="single" w:sz="4" w:space="0" w:color="auto"/>
              <w:bottom w:val="double" w:sz="4" w:space="0" w:color="auto"/>
            </w:tcBorders>
            <w:shd w:val="clear" w:color="auto" w:fill="auto"/>
          </w:tcPr>
          <w:p w14:paraId="178E5261" w14:textId="77777777" w:rsidR="00AD14DA" w:rsidRPr="00A5606A" w:rsidRDefault="00AD14DA" w:rsidP="00B8413E">
            <w:pPr>
              <w:ind w:right="131" w:hanging="65"/>
              <w:jc w:val="right"/>
              <w:rPr>
                <w:rFonts w:ascii="Arial" w:hAnsi="Arial" w:cs="Arial"/>
                <w:b/>
                <w:bCs/>
                <w:sz w:val="18"/>
                <w:szCs w:val="16"/>
              </w:rPr>
            </w:pPr>
            <w:r w:rsidRPr="00A5606A">
              <w:rPr>
                <w:rFonts w:ascii="Arial" w:hAnsi="Arial" w:cs="Arial"/>
                <w:b/>
                <w:bCs/>
                <w:sz w:val="18"/>
                <w:szCs w:val="16"/>
              </w:rPr>
              <w:t>805.221</w:t>
            </w:r>
          </w:p>
        </w:tc>
      </w:tr>
    </w:tbl>
    <w:p w14:paraId="3DA7F2E1" w14:textId="77777777" w:rsidR="00AD14DA" w:rsidRPr="00A5606A" w:rsidRDefault="00AD14DA" w:rsidP="00AD14DA">
      <w:pPr>
        <w:pStyle w:val="GvdeMetniGirintisi"/>
        <w:spacing w:before="60"/>
        <w:ind w:left="28" w:firstLine="0"/>
        <w:rPr>
          <w:rFonts w:ascii="Arial" w:hAnsi="Arial" w:cs="Arial"/>
          <w:sz w:val="20"/>
          <w:szCs w:val="20"/>
        </w:rPr>
      </w:pPr>
      <w:r w:rsidRPr="00A5606A">
        <w:rPr>
          <w:rFonts w:ascii="Arial" w:hAnsi="Arial" w:cs="Arial"/>
          <w:sz w:val="20"/>
          <w:szCs w:val="20"/>
          <w:vertAlign w:val="superscript"/>
        </w:rPr>
        <w:t xml:space="preserve">(*) </w:t>
      </w:r>
      <w:r w:rsidRPr="00A5606A">
        <w:rPr>
          <w:rFonts w:ascii="Arial" w:hAnsi="Arial" w:cs="Arial"/>
          <w:sz w:val="16"/>
          <w:szCs w:val="16"/>
        </w:rPr>
        <w:t>Yurtiçi TP hesaplarında takip edilen 622.752 TL tutarındaki POS işlemlerinden kaynaklı bloke tutarı içermektedir.</w:t>
      </w:r>
    </w:p>
    <w:p w14:paraId="63A85520" w14:textId="77777777" w:rsidR="00B8413E" w:rsidRPr="00A5606A" w:rsidRDefault="00B8413E" w:rsidP="00B8413E">
      <w:pPr>
        <w:pStyle w:val="ListeParagraf"/>
        <w:spacing w:before="120" w:after="120"/>
        <w:ind w:left="-629"/>
        <w:jc w:val="both"/>
        <w:rPr>
          <w:rFonts w:ascii="Arial" w:hAnsi="Arial" w:cs="Arial"/>
          <w:b/>
          <w:bCs/>
          <w:iCs/>
          <w:sz w:val="20"/>
          <w:szCs w:val="20"/>
        </w:rPr>
      </w:pPr>
      <w:r w:rsidRPr="00A5606A">
        <w:rPr>
          <w:rFonts w:ascii="Arial" w:hAnsi="Arial" w:cs="Arial"/>
          <w:b/>
          <w:bCs/>
          <w:iCs/>
          <w:sz w:val="20"/>
          <w:szCs w:val="20"/>
        </w:rPr>
        <w:t>c2.</w:t>
      </w:r>
      <w:r w:rsidRPr="00A5606A">
        <w:rPr>
          <w:rFonts w:ascii="Arial" w:hAnsi="Arial" w:cs="Arial"/>
          <w:b/>
          <w:bCs/>
          <w:iCs/>
          <w:sz w:val="20"/>
          <w:szCs w:val="20"/>
        </w:rPr>
        <w:tab/>
        <w:t>Yurtdışı bankalar hesabına ilişkin bilgiler:</w:t>
      </w:r>
    </w:p>
    <w:p w14:paraId="4BD6A602" w14:textId="77777777" w:rsidR="00B8413E" w:rsidRPr="00A5606A" w:rsidRDefault="00B8413E" w:rsidP="00B8413E">
      <w:pPr>
        <w:pStyle w:val="ListeParagraf"/>
        <w:spacing w:before="120" w:after="120"/>
        <w:ind w:left="28"/>
        <w:jc w:val="both"/>
        <w:rPr>
          <w:rFonts w:ascii="Arial" w:hAnsi="Arial" w:cs="Arial"/>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p>
    <w:p w14:paraId="2065CE83" w14:textId="77777777" w:rsidR="00136C29" w:rsidRPr="009128F0" w:rsidRDefault="005C1800" w:rsidP="003F45C2">
      <w:pPr>
        <w:pStyle w:val="GvdeMetniGirintisi"/>
        <w:numPr>
          <w:ilvl w:val="0"/>
          <w:numId w:val="13"/>
        </w:numPr>
        <w:tabs>
          <w:tab w:val="left" w:pos="0"/>
        </w:tabs>
        <w:spacing w:before="120" w:after="120"/>
        <w:ind w:left="0" w:hanging="567"/>
        <w:rPr>
          <w:rFonts w:ascii="Arial" w:hAnsi="Arial" w:cs="Arial"/>
          <w:b/>
          <w:color w:val="000000" w:themeColor="text1"/>
          <w:sz w:val="20"/>
          <w:szCs w:val="20"/>
        </w:rPr>
      </w:pPr>
      <w:proofErr w:type="gramStart"/>
      <w:r w:rsidRPr="009128F0">
        <w:rPr>
          <w:rFonts w:ascii="Arial" w:hAnsi="Arial" w:cs="Arial"/>
          <w:b/>
          <w:color w:val="000000" w:themeColor="text1"/>
          <w:sz w:val="20"/>
          <w:szCs w:val="20"/>
        </w:rPr>
        <w:t>a</w:t>
      </w:r>
      <w:proofErr w:type="gramEnd"/>
      <w:r w:rsidRPr="009128F0">
        <w:rPr>
          <w:rFonts w:ascii="Arial" w:hAnsi="Arial" w:cs="Arial"/>
          <w:b/>
          <w:color w:val="000000" w:themeColor="text1"/>
          <w:sz w:val="20"/>
          <w:szCs w:val="20"/>
        </w:rPr>
        <w:t>.</w:t>
      </w:r>
      <w:r w:rsidR="00A05E57" w:rsidRPr="009128F0">
        <w:rPr>
          <w:rFonts w:ascii="Arial" w:hAnsi="Arial" w:cs="Arial"/>
          <w:b/>
          <w:color w:val="000000" w:themeColor="text1"/>
          <w:sz w:val="20"/>
          <w:szCs w:val="20"/>
        </w:rPr>
        <w:t xml:space="preserve"> </w:t>
      </w:r>
      <w:r w:rsidR="00136C29" w:rsidRPr="009128F0">
        <w:rPr>
          <w:rFonts w:ascii="Arial" w:hAnsi="Arial" w:cs="Arial"/>
          <w:b/>
          <w:color w:val="000000" w:themeColor="text1"/>
          <w:sz w:val="20"/>
          <w:szCs w:val="20"/>
        </w:rPr>
        <w:t>Gerçeğe uygun değer farkı kâr/zarara yansıtılan finansal varlıklardan repo işlemlerine konu olanlar ve teminata verilen/bloke edilenlere ilişkin bilgiler</w:t>
      </w:r>
      <w:r w:rsidR="00EF74AD" w:rsidRPr="009128F0">
        <w:rPr>
          <w:rFonts w:ascii="Arial" w:hAnsi="Arial" w:cs="Arial"/>
          <w:b/>
          <w:color w:val="000000" w:themeColor="text1"/>
          <w:sz w:val="20"/>
          <w:szCs w:val="20"/>
        </w:rPr>
        <w:t>:</w:t>
      </w:r>
    </w:p>
    <w:p w14:paraId="7CB0345A" w14:textId="295DC568" w:rsidR="00332C02" w:rsidRPr="009128F0" w:rsidRDefault="00000737" w:rsidP="00900783">
      <w:pPr>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Bulunmamaktadır (31 Aralık 201</w:t>
      </w:r>
      <w:r w:rsidR="00B8413E">
        <w:rPr>
          <w:rFonts w:ascii="Arial" w:hAnsi="Arial" w:cs="Arial"/>
          <w:color w:val="000000" w:themeColor="text1"/>
          <w:sz w:val="20"/>
          <w:szCs w:val="20"/>
        </w:rPr>
        <w:t>7</w:t>
      </w:r>
      <w:r w:rsidR="00332C02" w:rsidRPr="009128F0">
        <w:rPr>
          <w:rFonts w:ascii="Arial" w:hAnsi="Arial" w:cs="Arial"/>
          <w:color w:val="000000" w:themeColor="text1"/>
          <w:sz w:val="20"/>
          <w:szCs w:val="20"/>
        </w:rPr>
        <w:t>: Bulunmamaktadır)</w:t>
      </w:r>
      <w:r w:rsidR="00E3023C" w:rsidRPr="009128F0">
        <w:rPr>
          <w:rFonts w:ascii="Arial" w:hAnsi="Arial" w:cs="Arial"/>
          <w:color w:val="000000" w:themeColor="text1"/>
          <w:sz w:val="20"/>
          <w:szCs w:val="20"/>
        </w:rPr>
        <w:t>.</w:t>
      </w:r>
    </w:p>
    <w:p w14:paraId="00C6E201" w14:textId="77777777" w:rsidR="00B8413E" w:rsidRPr="00A5606A" w:rsidRDefault="00B8413E" w:rsidP="00B8413E">
      <w:pPr>
        <w:pStyle w:val="GvdeMetniGirintisi"/>
        <w:spacing w:after="120"/>
        <w:ind w:left="14" w:hanging="581"/>
        <w:rPr>
          <w:rFonts w:ascii="Arial" w:hAnsi="Arial" w:cs="Arial"/>
          <w:b/>
          <w:sz w:val="20"/>
          <w:szCs w:val="20"/>
        </w:rPr>
      </w:pPr>
      <w:r w:rsidRPr="00A5606A">
        <w:rPr>
          <w:rFonts w:ascii="Arial" w:hAnsi="Arial" w:cs="Arial"/>
          <w:b/>
          <w:sz w:val="20"/>
          <w:szCs w:val="20"/>
        </w:rPr>
        <w:t>3.</w:t>
      </w:r>
      <w:r w:rsidRPr="00A5606A">
        <w:rPr>
          <w:rFonts w:ascii="Arial" w:hAnsi="Arial" w:cs="Arial"/>
          <w:b/>
          <w:sz w:val="20"/>
          <w:szCs w:val="20"/>
        </w:rPr>
        <w:tab/>
        <w:t>Gerçeğe uygun değer farkı diğer kapsamlı gelire yansıtılan finansal varlıklara ilişkin bilgiler:</w:t>
      </w:r>
    </w:p>
    <w:p w14:paraId="68D8F02A" w14:textId="77777777" w:rsidR="00B8413E" w:rsidRPr="00A5606A" w:rsidRDefault="00B8413E" w:rsidP="003F45C2">
      <w:pPr>
        <w:numPr>
          <w:ilvl w:val="3"/>
          <w:numId w:val="27"/>
        </w:numPr>
        <w:ind w:left="0" w:hanging="567"/>
        <w:jc w:val="both"/>
        <w:rPr>
          <w:rFonts w:ascii="Arial" w:hAnsi="Arial" w:cs="Arial"/>
          <w:b/>
          <w:sz w:val="20"/>
          <w:szCs w:val="20"/>
        </w:rPr>
      </w:pPr>
      <w:r w:rsidRPr="00A5606A">
        <w:rPr>
          <w:rFonts w:ascii="Arial" w:hAnsi="Arial" w:cs="Arial"/>
          <w:b/>
          <w:sz w:val="20"/>
          <w:szCs w:val="20"/>
        </w:rPr>
        <w:t>Gerçeğe uygun değer farkı diğer kapsamlı gelire yansıtılan finansal varlıklardan repo işlemlerine konu olanlar ve teminata verilen/bloke edilenlere ilişkin bilgiler:</w:t>
      </w:r>
    </w:p>
    <w:p w14:paraId="6582771D" w14:textId="5FC0CA00" w:rsidR="00B8413E" w:rsidRPr="00A5606A" w:rsidRDefault="00156432" w:rsidP="00B8413E">
      <w:pPr>
        <w:spacing w:before="120"/>
        <w:jc w:val="both"/>
        <w:rPr>
          <w:rFonts w:ascii="Arial" w:hAnsi="Arial" w:cs="Arial"/>
          <w:sz w:val="20"/>
          <w:szCs w:val="20"/>
        </w:rPr>
      </w:pPr>
      <w:r>
        <w:rPr>
          <w:rFonts w:ascii="Arial" w:hAnsi="Arial" w:cs="Arial"/>
          <w:sz w:val="20"/>
          <w:szCs w:val="20"/>
        </w:rPr>
        <w:t xml:space="preserve">Ana Ortaklık </w:t>
      </w:r>
      <w:r w:rsidR="00B8413E" w:rsidRPr="00A5606A">
        <w:rPr>
          <w:rFonts w:ascii="Arial" w:hAnsi="Arial" w:cs="Arial"/>
          <w:sz w:val="20"/>
          <w:szCs w:val="20"/>
        </w:rPr>
        <w:t xml:space="preserve">Banka </w:t>
      </w:r>
      <w:proofErr w:type="gramStart"/>
      <w:r w:rsidR="00B8413E" w:rsidRPr="00A5606A">
        <w:rPr>
          <w:rFonts w:ascii="Arial" w:hAnsi="Arial" w:cs="Arial"/>
          <w:sz w:val="20"/>
          <w:szCs w:val="20"/>
        </w:rPr>
        <w:t>nominal</w:t>
      </w:r>
      <w:proofErr w:type="gramEnd"/>
      <w:r w:rsidR="00B8413E" w:rsidRPr="00A5606A">
        <w:rPr>
          <w:rFonts w:ascii="Arial" w:hAnsi="Arial" w:cs="Arial"/>
          <w:sz w:val="20"/>
          <w:szCs w:val="20"/>
        </w:rPr>
        <w:t xml:space="preserve"> değeri 172.678 TL olan </w:t>
      </w:r>
      <w:proofErr w:type="spellStart"/>
      <w:r w:rsidR="00B8413E" w:rsidRPr="00A5606A">
        <w:rPr>
          <w:rFonts w:ascii="Arial" w:hAnsi="Arial" w:cs="Arial"/>
          <w:sz w:val="20"/>
          <w:szCs w:val="20"/>
        </w:rPr>
        <w:t>sukuk</w:t>
      </w:r>
      <w:proofErr w:type="spellEnd"/>
      <w:r w:rsidR="00B8413E" w:rsidRPr="00A5606A">
        <w:rPr>
          <w:rFonts w:ascii="Arial" w:hAnsi="Arial" w:cs="Arial"/>
          <w:sz w:val="20"/>
          <w:szCs w:val="20"/>
        </w:rPr>
        <w:t xml:space="preserve"> yatırımını teminat olarak TCMB’ye açık para piyasası işlemleri karşılığında geri alım vaadiyle vermiştir. </w:t>
      </w:r>
    </w:p>
    <w:p w14:paraId="59208281" w14:textId="77777777" w:rsidR="00B8413E" w:rsidRPr="00A5606A" w:rsidRDefault="00B8413E" w:rsidP="00B8413E">
      <w:pPr>
        <w:spacing w:before="120"/>
        <w:jc w:val="both"/>
        <w:rPr>
          <w:rFonts w:ascii="Arial" w:hAnsi="Arial" w:cs="Arial"/>
          <w:sz w:val="20"/>
          <w:szCs w:val="20"/>
        </w:rPr>
      </w:pPr>
      <w:r w:rsidRPr="00A5606A">
        <w:rPr>
          <w:rFonts w:ascii="Arial" w:hAnsi="Arial" w:cs="Arial"/>
          <w:sz w:val="20"/>
          <w:szCs w:val="20"/>
        </w:rPr>
        <w:t xml:space="preserve">31 Mart 2018 tarihi itibarıyla gerçeğe uygun değer farkı diğer kapsamlı gelire yansıtılan finansal varlıklar içerisinde teminata verilen/ bloke edilenlerin </w:t>
      </w:r>
      <w:proofErr w:type="gramStart"/>
      <w:r w:rsidRPr="00A5606A">
        <w:rPr>
          <w:rFonts w:ascii="Arial" w:hAnsi="Arial" w:cs="Arial"/>
          <w:sz w:val="20"/>
          <w:szCs w:val="20"/>
        </w:rPr>
        <w:t>nominal</w:t>
      </w:r>
      <w:proofErr w:type="gramEnd"/>
      <w:r w:rsidRPr="00A5606A">
        <w:rPr>
          <w:rFonts w:ascii="Arial" w:hAnsi="Arial" w:cs="Arial"/>
          <w:sz w:val="20"/>
          <w:szCs w:val="20"/>
        </w:rPr>
        <w:t xml:space="preserve"> tutarı 386.160 TL’dir. </w:t>
      </w:r>
    </w:p>
    <w:p w14:paraId="4F3B6914" w14:textId="77777777" w:rsidR="00B8413E" w:rsidRPr="00A5606A" w:rsidRDefault="00B8413E" w:rsidP="003F45C2">
      <w:pPr>
        <w:numPr>
          <w:ilvl w:val="3"/>
          <w:numId w:val="27"/>
        </w:numPr>
        <w:tabs>
          <w:tab w:val="clear" w:pos="2771"/>
        </w:tabs>
        <w:spacing w:before="120"/>
        <w:ind w:left="0" w:hanging="567"/>
        <w:jc w:val="both"/>
        <w:rPr>
          <w:rFonts w:ascii="Arial" w:hAnsi="Arial" w:cs="Arial"/>
          <w:b/>
          <w:sz w:val="20"/>
          <w:szCs w:val="20"/>
        </w:rPr>
      </w:pPr>
      <w:r w:rsidRPr="00A5606A">
        <w:rPr>
          <w:rFonts w:ascii="Arial" w:hAnsi="Arial" w:cs="Arial"/>
          <w:b/>
          <w:sz w:val="20"/>
          <w:szCs w:val="20"/>
        </w:rPr>
        <w:t>Satılmaya hazır finansal varlıklardan repo işlemlerine konu olanlar ve teminata verilen/bloke edilenlere ilişkin bilgiler (Önceki Dönem)</w:t>
      </w:r>
    </w:p>
    <w:p w14:paraId="353AF26B" w14:textId="7254862E" w:rsidR="00B8413E" w:rsidRPr="00A5606A" w:rsidRDefault="00156432" w:rsidP="00B8413E">
      <w:pPr>
        <w:spacing w:before="120"/>
        <w:jc w:val="both"/>
        <w:rPr>
          <w:rFonts w:ascii="Arial" w:hAnsi="Arial" w:cs="Arial"/>
          <w:sz w:val="20"/>
          <w:szCs w:val="20"/>
        </w:rPr>
      </w:pPr>
      <w:r>
        <w:rPr>
          <w:rFonts w:ascii="Arial" w:hAnsi="Arial" w:cs="Arial"/>
          <w:sz w:val="20"/>
          <w:szCs w:val="20"/>
        </w:rPr>
        <w:t xml:space="preserve">Ana Ortaklık </w:t>
      </w:r>
      <w:r w:rsidR="00B8413E" w:rsidRPr="00A5606A">
        <w:rPr>
          <w:rFonts w:ascii="Arial" w:hAnsi="Arial" w:cs="Arial"/>
          <w:sz w:val="20"/>
          <w:szCs w:val="20"/>
        </w:rPr>
        <w:t xml:space="preserve">Banka’nın açık para piyasası işlemleri karşılığında geri alım vaadiyle verdiği </w:t>
      </w:r>
      <w:proofErr w:type="spellStart"/>
      <w:r w:rsidR="00B8413E" w:rsidRPr="00A5606A">
        <w:rPr>
          <w:rFonts w:ascii="Arial" w:hAnsi="Arial" w:cs="Arial"/>
          <w:sz w:val="20"/>
          <w:szCs w:val="20"/>
        </w:rPr>
        <w:t>sukuk</w:t>
      </w:r>
      <w:proofErr w:type="spellEnd"/>
      <w:r w:rsidR="00B8413E" w:rsidRPr="00A5606A">
        <w:rPr>
          <w:rFonts w:ascii="Arial" w:hAnsi="Arial" w:cs="Arial"/>
          <w:sz w:val="20"/>
          <w:szCs w:val="20"/>
        </w:rPr>
        <w:t xml:space="preserve"> yatırımı bulunmamaktadır.</w:t>
      </w:r>
    </w:p>
    <w:p w14:paraId="3172B7A8" w14:textId="4840EEF5" w:rsidR="00B8413E" w:rsidRDefault="00B8413E" w:rsidP="00B8413E">
      <w:pPr>
        <w:spacing w:before="120"/>
        <w:jc w:val="both"/>
        <w:rPr>
          <w:rFonts w:ascii="Arial" w:hAnsi="Arial" w:cs="Arial"/>
          <w:sz w:val="20"/>
          <w:szCs w:val="20"/>
        </w:rPr>
      </w:pPr>
      <w:r w:rsidRPr="00A5606A">
        <w:rPr>
          <w:rFonts w:ascii="Arial" w:hAnsi="Arial" w:cs="Arial"/>
          <w:sz w:val="20"/>
          <w:szCs w:val="20"/>
        </w:rPr>
        <w:t xml:space="preserve">31 Aralık 2017 tarihi itibarıyla satılmaya hazır finansal varlıklar içerisinde teminata verilen/bloke edilenlerin </w:t>
      </w:r>
      <w:proofErr w:type="gramStart"/>
      <w:r w:rsidRPr="00A5606A">
        <w:rPr>
          <w:rFonts w:ascii="Arial" w:hAnsi="Arial" w:cs="Arial"/>
          <w:sz w:val="20"/>
          <w:szCs w:val="20"/>
        </w:rPr>
        <w:t>nominal</w:t>
      </w:r>
      <w:proofErr w:type="gramEnd"/>
      <w:r w:rsidRPr="00A5606A">
        <w:rPr>
          <w:rFonts w:ascii="Arial" w:hAnsi="Arial" w:cs="Arial"/>
          <w:sz w:val="20"/>
          <w:szCs w:val="20"/>
        </w:rPr>
        <w:t xml:space="preserve"> tutarı 1.252.731 TL’dir.</w:t>
      </w:r>
    </w:p>
    <w:p w14:paraId="3389BC49" w14:textId="77777777" w:rsidR="00B8413E" w:rsidRDefault="00B8413E">
      <w:pPr>
        <w:rPr>
          <w:rFonts w:ascii="Arial" w:hAnsi="Arial" w:cs="Arial"/>
          <w:sz w:val="20"/>
          <w:szCs w:val="20"/>
        </w:rPr>
      </w:pPr>
      <w:r>
        <w:rPr>
          <w:rFonts w:ascii="Arial" w:hAnsi="Arial" w:cs="Arial"/>
          <w:sz w:val="20"/>
          <w:szCs w:val="20"/>
        </w:rPr>
        <w:br w:type="page"/>
      </w:r>
    </w:p>
    <w:p w14:paraId="1D169EEA" w14:textId="77777777" w:rsidR="00B8413E" w:rsidRPr="009128F0" w:rsidRDefault="00B8413E" w:rsidP="009D0563">
      <w:pPr>
        <w:spacing w:before="120" w:after="120"/>
        <w:ind w:right="452" w:hanging="546"/>
        <w:jc w:val="both"/>
        <w:rPr>
          <w:rFonts w:ascii="Arial" w:hAnsi="Arial" w:cs="Arial"/>
          <w:b/>
          <w:color w:val="000000" w:themeColor="text1"/>
          <w:sz w:val="20"/>
          <w:szCs w:val="20"/>
        </w:rPr>
      </w:pPr>
      <w:r>
        <w:rPr>
          <w:rFonts w:ascii="Arial" w:hAnsi="Arial" w:cs="Arial"/>
          <w:b/>
          <w:color w:val="000000" w:themeColor="text1"/>
          <w:sz w:val="20"/>
          <w:szCs w:val="20"/>
        </w:rPr>
        <w:lastRenderedPageBreak/>
        <w:t>I.</w:t>
      </w:r>
      <w:r>
        <w:rPr>
          <w:rFonts w:ascii="Arial" w:hAnsi="Arial" w:cs="Arial"/>
          <w:b/>
          <w:color w:val="000000" w:themeColor="text1"/>
          <w:sz w:val="20"/>
          <w:szCs w:val="20"/>
        </w:rPr>
        <w:tab/>
      </w:r>
      <w:r w:rsidRPr="009128F0">
        <w:rPr>
          <w:rFonts w:ascii="Arial" w:hAnsi="Arial" w:cs="Arial"/>
          <w:b/>
          <w:color w:val="000000" w:themeColor="text1"/>
          <w:sz w:val="20"/>
          <w:szCs w:val="20"/>
        </w:rPr>
        <w:t>Konsolide bilançonun aktif hesaplarına ilişkin açıklama ve dipnotlar</w:t>
      </w:r>
      <w:r>
        <w:rPr>
          <w:rFonts w:ascii="Arial" w:hAnsi="Arial" w:cs="Arial"/>
          <w:b/>
          <w:color w:val="000000" w:themeColor="text1"/>
          <w:sz w:val="20"/>
          <w:szCs w:val="20"/>
        </w:rPr>
        <w:t xml:space="preserve"> (devamı):</w:t>
      </w:r>
    </w:p>
    <w:p w14:paraId="18FC7822" w14:textId="77777777" w:rsidR="00B8413E" w:rsidRPr="00A5606A" w:rsidRDefault="00B8413E" w:rsidP="003F45C2">
      <w:pPr>
        <w:numPr>
          <w:ilvl w:val="3"/>
          <w:numId w:val="27"/>
        </w:numPr>
        <w:spacing w:before="120" w:after="120"/>
        <w:ind w:left="0" w:hanging="567"/>
        <w:jc w:val="both"/>
        <w:rPr>
          <w:rFonts w:ascii="Arial" w:hAnsi="Arial" w:cs="Arial"/>
          <w:b/>
          <w:sz w:val="20"/>
          <w:szCs w:val="20"/>
        </w:rPr>
      </w:pPr>
      <w:r w:rsidRPr="00A5606A">
        <w:rPr>
          <w:rFonts w:ascii="Arial" w:hAnsi="Arial" w:cs="Arial"/>
          <w:b/>
          <w:sz w:val="20"/>
          <w:szCs w:val="20"/>
        </w:rPr>
        <w:t xml:space="preserve">Gerçeğe uygun değer farkı diğer kapsamlı gelire yansıtılan finansal varlıklara ilişkin </w:t>
      </w:r>
      <w:r w:rsidRPr="00A5606A">
        <w:rPr>
          <w:rFonts w:ascii="Arial" w:hAnsi="Arial" w:cs="Arial"/>
          <w:b/>
          <w:bCs/>
          <w:iCs/>
          <w:sz w:val="20"/>
          <w:szCs w:val="20"/>
        </w:rPr>
        <w:t>bilgiler:</w:t>
      </w:r>
    </w:p>
    <w:p w14:paraId="28996A7F" w14:textId="77777777" w:rsidR="00B8413E" w:rsidRPr="00A5606A" w:rsidRDefault="00B8413E" w:rsidP="00B8413E">
      <w:pPr>
        <w:spacing w:before="120" w:after="120"/>
        <w:ind w:left="-567"/>
        <w:jc w:val="both"/>
        <w:rPr>
          <w:rFonts w:ascii="Arial" w:hAnsi="Arial" w:cs="Arial"/>
          <w:b/>
          <w:sz w:val="20"/>
          <w:szCs w:val="20"/>
        </w:rPr>
      </w:pPr>
      <w:r w:rsidRPr="00A5606A">
        <w:rPr>
          <w:rFonts w:ascii="Arial" w:hAnsi="Arial" w:cs="Arial"/>
          <w:b/>
          <w:sz w:val="20"/>
          <w:szCs w:val="20"/>
        </w:rPr>
        <w:t>c.1)</w:t>
      </w:r>
      <w:r w:rsidRPr="00A5606A">
        <w:rPr>
          <w:rFonts w:ascii="Arial" w:hAnsi="Arial" w:cs="Arial"/>
          <w:b/>
          <w:sz w:val="20"/>
          <w:szCs w:val="20"/>
        </w:rPr>
        <w:tab/>
        <w:t xml:space="preserve">Gerçeğe uygun değer farkı diğer kapsamlı gelire yansıtılan finansal varlıklara ilişkin </w:t>
      </w:r>
      <w:r w:rsidRPr="00A5606A">
        <w:rPr>
          <w:rFonts w:ascii="Arial" w:hAnsi="Arial" w:cs="Arial"/>
          <w:b/>
          <w:bCs/>
          <w:iCs/>
          <w:sz w:val="20"/>
          <w:szCs w:val="20"/>
        </w:rPr>
        <w:t>bilgiler:</w:t>
      </w:r>
    </w:p>
    <w:tbl>
      <w:tblPr>
        <w:tblW w:w="4993" w:type="pct"/>
        <w:tblCellMar>
          <w:left w:w="0" w:type="dxa"/>
          <w:right w:w="0" w:type="dxa"/>
        </w:tblCellMar>
        <w:tblLook w:val="0000" w:firstRow="0" w:lastRow="0" w:firstColumn="0" w:lastColumn="0" w:noHBand="0" w:noVBand="0"/>
      </w:tblPr>
      <w:tblGrid>
        <w:gridCol w:w="7558"/>
        <w:gridCol w:w="1906"/>
      </w:tblGrid>
      <w:tr w:rsidR="00B8413E" w:rsidRPr="00A5606A" w14:paraId="546DB0C9" w14:textId="77777777" w:rsidTr="00B8413E">
        <w:trPr>
          <w:trHeight w:val="20"/>
        </w:trPr>
        <w:tc>
          <w:tcPr>
            <w:tcW w:w="3993" w:type="pct"/>
            <w:tcBorders>
              <w:top w:val="single" w:sz="4" w:space="0" w:color="auto"/>
              <w:bottom w:val="single" w:sz="4" w:space="0" w:color="auto"/>
            </w:tcBorders>
            <w:noWrap/>
            <w:tcMar>
              <w:top w:w="15" w:type="dxa"/>
              <w:left w:w="15" w:type="dxa"/>
              <w:bottom w:w="0" w:type="dxa"/>
              <w:right w:w="15" w:type="dxa"/>
            </w:tcMar>
            <w:vAlign w:val="center"/>
          </w:tcPr>
          <w:p w14:paraId="2097622E" w14:textId="77777777" w:rsidR="00B8413E" w:rsidRPr="00A5606A" w:rsidRDefault="00B8413E" w:rsidP="00B8413E">
            <w:pPr>
              <w:pStyle w:val="xl79"/>
              <w:pBdr>
                <w:left w:val="none" w:sz="0" w:space="0" w:color="auto"/>
                <w:bottom w:val="none" w:sz="0" w:space="0" w:color="auto"/>
                <w:right w:val="none" w:sz="0" w:space="0" w:color="auto"/>
              </w:pBdr>
              <w:spacing w:after="0" w:afterAutospacing="0"/>
              <w:rPr>
                <w:rFonts w:ascii="Arial" w:hAnsi="Arial" w:cs="Arial"/>
                <w:b/>
              </w:rPr>
            </w:pPr>
          </w:p>
        </w:tc>
        <w:tc>
          <w:tcPr>
            <w:tcW w:w="1007" w:type="pct"/>
            <w:tcBorders>
              <w:top w:val="single" w:sz="4" w:space="0" w:color="auto"/>
              <w:bottom w:val="single" w:sz="4" w:space="0" w:color="auto"/>
            </w:tcBorders>
            <w:noWrap/>
            <w:tcMar>
              <w:top w:w="15" w:type="dxa"/>
              <w:left w:w="15" w:type="dxa"/>
              <w:bottom w:w="0" w:type="dxa"/>
              <w:right w:w="15" w:type="dxa"/>
            </w:tcMar>
            <w:vAlign w:val="center"/>
          </w:tcPr>
          <w:p w14:paraId="6A9E4298" w14:textId="77777777" w:rsidR="00B8413E" w:rsidRPr="00A5606A" w:rsidRDefault="00B8413E" w:rsidP="00B8413E">
            <w:pPr>
              <w:spacing w:before="100" w:beforeAutospacing="1"/>
              <w:ind w:right="108"/>
              <w:jc w:val="right"/>
              <w:rPr>
                <w:rFonts w:ascii="Arial" w:eastAsia="Arial Unicode MS" w:hAnsi="Arial" w:cs="Arial"/>
                <w:b/>
                <w:sz w:val="18"/>
                <w:szCs w:val="18"/>
              </w:rPr>
            </w:pPr>
            <w:r w:rsidRPr="00A5606A">
              <w:rPr>
                <w:rFonts w:ascii="Arial" w:hAnsi="Arial" w:cs="Arial"/>
                <w:b/>
                <w:sz w:val="18"/>
                <w:szCs w:val="18"/>
              </w:rPr>
              <w:t>Cari Dönem</w:t>
            </w:r>
          </w:p>
        </w:tc>
      </w:tr>
      <w:tr w:rsidR="00B8413E" w:rsidRPr="00A5606A" w14:paraId="5B44D5B2" w14:textId="77777777" w:rsidTr="00B8413E">
        <w:trPr>
          <w:trHeight w:val="20"/>
        </w:trPr>
        <w:tc>
          <w:tcPr>
            <w:tcW w:w="3993" w:type="pct"/>
            <w:tcBorders>
              <w:top w:val="single" w:sz="4" w:space="0" w:color="auto"/>
            </w:tcBorders>
            <w:noWrap/>
            <w:tcMar>
              <w:top w:w="15" w:type="dxa"/>
              <w:left w:w="15" w:type="dxa"/>
              <w:bottom w:w="0" w:type="dxa"/>
              <w:right w:w="15" w:type="dxa"/>
            </w:tcMar>
            <w:vAlign w:val="center"/>
          </w:tcPr>
          <w:p w14:paraId="0F23FA9F" w14:textId="77777777" w:rsidR="00B8413E" w:rsidRPr="00A5606A" w:rsidRDefault="00B8413E" w:rsidP="00B8413E">
            <w:pPr>
              <w:pStyle w:val="xl79"/>
              <w:pBdr>
                <w:left w:val="none" w:sz="0" w:space="0" w:color="auto"/>
                <w:bottom w:val="none" w:sz="0" w:space="0" w:color="auto"/>
                <w:right w:val="none" w:sz="0" w:space="0" w:color="auto"/>
              </w:pBdr>
              <w:spacing w:after="0" w:afterAutospacing="0"/>
              <w:rPr>
                <w:rFonts w:ascii="Arial" w:hAnsi="Arial" w:cs="Arial"/>
                <w:b/>
              </w:rPr>
            </w:pPr>
          </w:p>
        </w:tc>
        <w:tc>
          <w:tcPr>
            <w:tcW w:w="1007" w:type="pct"/>
            <w:tcBorders>
              <w:top w:val="single" w:sz="4" w:space="0" w:color="auto"/>
            </w:tcBorders>
            <w:noWrap/>
            <w:tcMar>
              <w:top w:w="15" w:type="dxa"/>
              <w:left w:w="15" w:type="dxa"/>
              <w:bottom w:w="0" w:type="dxa"/>
              <w:right w:w="15" w:type="dxa"/>
            </w:tcMar>
            <w:vAlign w:val="center"/>
          </w:tcPr>
          <w:p w14:paraId="725252F1" w14:textId="77777777" w:rsidR="00B8413E" w:rsidRPr="00A5606A" w:rsidRDefault="00B8413E" w:rsidP="00B8413E">
            <w:pPr>
              <w:spacing w:before="100" w:beforeAutospacing="1"/>
              <w:ind w:right="126"/>
              <w:jc w:val="right"/>
              <w:rPr>
                <w:rFonts w:ascii="Arial" w:hAnsi="Arial" w:cs="Arial"/>
                <w:b/>
                <w:sz w:val="18"/>
                <w:szCs w:val="18"/>
              </w:rPr>
            </w:pPr>
          </w:p>
        </w:tc>
      </w:tr>
      <w:tr w:rsidR="00B8413E" w:rsidRPr="00A5606A" w14:paraId="455CDD6F" w14:textId="77777777" w:rsidTr="00B8413E">
        <w:trPr>
          <w:trHeight w:val="20"/>
        </w:trPr>
        <w:tc>
          <w:tcPr>
            <w:tcW w:w="3993" w:type="pct"/>
            <w:noWrap/>
            <w:tcMar>
              <w:top w:w="15" w:type="dxa"/>
              <w:left w:w="15" w:type="dxa"/>
              <w:bottom w:w="0" w:type="dxa"/>
              <w:right w:w="15" w:type="dxa"/>
            </w:tcMar>
            <w:vAlign w:val="center"/>
          </w:tcPr>
          <w:p w14:paraId="7AC6E819" w14:textId="77777777" w:rsidR="00B8413E" w:rsidRPr="00A5606A" w:rsidRDefault="00B8413E" w:rsidP="00B8413E">
            <w:pPr>
              <w:pStyle w:val="xl79"/>
              <w:pBdr>
                <w:left w:val="none" w:sz="0" w:space="0" w:color="auto"/>
                <w:bottom w:val="none" w:sz="0" w:space="0" w:color="auto"/>
                <w:right w:val="none" w:sz="0" w:space="0" w:color="auto"/>
              </w:pBdr>
              <w:spacing w:after="0" w:afterAutospacing="0"/>
              <w:rPr>
                <w:rFonts w:ascii="Arial" w:hAnsi="Arial" w:cs="Arial"/>
              </w:rPr>
            </w:pPr>
            <w:r w:rsidRPr="00A5606A">
              <w:rPr>
                <w:rFonts w:ascii="Arial" w:hAnsi="Arial" w:cs="Arial"/>
              </w:rPr>
              <w:t>Borçlanma Senetleri</w:t>
            </w:r>
          </w:p>
        </w:tc>
        <w:tc>
          <w:tcPr>
            <w:tcW w:w="1007" w:type="pct"/>
            <w:noWrap/>
            <w:tcMar>
              <w:top w:w="15" w:type="dxa"/>
              <w:left w:w="15" w:type="dxa"/>
              <w:bottom w:w="0" w:type="dxa"/>
              <w:right w:w="15" w:type="dxa"/>
            </w:tcMar>
          </w:tcPr>
          <w:p w14:paraId="3BC31080" w14:textId="4CC061CD" w:rsidR="00B8413E" w:rsidRPr="00A5606A" w:rsidRDefault="00B8413E" w:rsidP="00D14A60">
            <w:pPr>
              <w:spacing w:before="100" w:beforeAutospacing="1"/>
              <w:ind w:right="105"/>
              <w:jc w:val="right"/>
              <w:rPr>
                <w:rFonts w:ascii="Arial" w:hAnsi="Arial" w:cs="Arial"/>
                <w:sz w:val="18"/>
                <w:szCs w:val="18"/>
              </w:rPr>
            </w:pPr>
            <w:r w:rsidRPr="00A5606A">
              <w:rPr>
                <w:rFonts w:ascii="Arial" w:hAnsi="Arial" w:cs="Arial"/>
                <w:sz w:val="18"/>
                <w:szCs w:val="18"/>
              </w:rPr>
              <w:t>1.09</w:t>
            </w:r>
            <w:r w:rsidR="00D14A60">
              <w:rPr>
                <w:rFonts w:ascii="Arial" w:hAnsi="Arial" w:cs="Arial"/>
                <w:sz w:val="18"/>
                <w:szCs w:val="18"/>
              </w:rPr>
              <w:t>2</w:t>
            </w:r>
            <w:r w:rsidRPr="00A5606A">
              <w:rPr>
                <w:rFonts w:ascii="Arial" w:hAnsi="Arial" w:cs="Arial"/>
                <w:sz w:val="18"/>
                <w:szCs w:val="18"/>
              </w:rPr>
              <w:t>.</w:t>
            </w:r>
            <w:r w:rsidR="00D14A60">
              <w:rPr>
                <w:rFonts w:ascii="Arial" w:hAnsi="Arial" w:cs="Arial"/>
                <w:sz w:val="18"/>
                <w:szCs w:val="18"/>
              </w:rPr>
              <w:t>435</w:t>
            </w:r>
          </w:p>
        </w:tc>
      </w:tr>
      <w:tr w:rsidR="00B8413E" w:rsidRPr="00A5606A" w14:paraId="7DFBBB16" w14:textId="77777777" w:rsidTr="00B8413E">
        <w:trPr>
          <w:trHeight w:val="20"/>
        </w:trPr>
        <w:tc>
          <w:tcPr>
            <w:tcW w:w="3993" w:type="pct"/>
            <w:noWrap/>
            <w:tcMar>
              <w:top w:w="15" w:type="dxa"/>
              <w:left w:w="15" w:type="dxa"/>
              <w:bottom w:w="0" w:type="dxa"/>
              <w:right w:w="15" w:type="dxa"/>
            </w:tcMar>
            <w:vAlign w:val="center"/>
          </w:tcPr>
          <w:p w14:paraId="16A7CA7C" w14:textId="77777777" w:rsidR="00B8413E" w:rsidRPr="00A5606A" w:rsidRDefault="00B8413E" w:rsidP="00B8413E">
            <w:pPr>
              <w:pStyle w:val="xl79"/>
              <w:pBdr>
                <w:left w:val="none" w:sz="0" w:space="0" w:color="auto"/>
                <w:bottom w:val="none" w:sz="0" w:space="0" w:color="auto"/>
                <w:right w:val="none" w:sz="0" w:space="0" w:color="auto"/>
              </w:pBdr>
              <w:spacing w:after="0" w:afterAutospacing="0"/>
              <w:ind w:left="360"/>
              <w:rPr>
                <w:rFonts w:ascii="Arial" w:hAnsi="Arial" w:cs="Arial"/>
              </w:rPr>
            </w:pPr>
            <w:r w:rsidRPr="00A5606A">
              <w:rPr>
                <w:rFonts w:ascii="Arial" w:hAnsi="Arial" w:cs="Arial"/>
              </w:rPr>
              <w:t>Borsada İşlem Gören</w:t>
            </w:r>
            <w:r w:rsidRPr="00A5606A">
              <w:rPr>
                <w:rFonts w:ascii="Arial" w:hAnsi="Arial" w:cs="Arial"/>
                <w:vertAlign w:val="superscript"/>
              </w:rPr>
              <w:t>(*)</w:t>
            </w:r>
          </w:p>
        </w:tc>
        <w:tc>
          <w:tcPr>
            <w:tcW w:w="1007" w:type="pct"/>
            <w:noWrap/>
            <w:tcMar>
              <w:top w:w="15" w:type="dxa"/>
              <w:left w:w="15" w:type="dxa"/>
              <w:bottom w:w="0" w:type="dxa"/>
              <w:right w:w="15" w:type="dxa"/>
            </w:tcMar>
          </w:tcPr>
          <w:p w14:paraId="3E0FC4BF" w14:textId="60DE0FEF" w:rsidR="00B8413E" w:rsidRPr="00A5606A" w:rsidRDefault="004C4DD1" w:rsidP="00D14A60">
            <w:pPr>
              <w:spacing w:before="100" w:beforeAutospacing="1"/>
              <w:ind w:right="105"/>
              <w:jc w:val="right"/>
              <w:rPr>
                <w:rFonts w:ascii="Arial" w:hAnsi="Arial" w:cs="Arial"/>
                <w:sz w:val="18"/>
                <w:szCs w:val="18"/>
              </w:rPr>
            </w:pPr>
            <w:r w:rsidRPr="00A5606A">
              <w:rPr>
                <w:rFonts w:ascii="Arial" w:hAnsi="Arial" w:cs="Arial"/>
                <w:sz w:val="18"/>
                <w:szCs w:val="18"/>
              </w:rPr>
              <w:t>1.09</w:t>
            </w:r>
            <w:r w:rsidR="00D14A60">
              <w:rPr>
                <w:rFonts w:ascii="Arial" w:hAnsi="Arial" w:cs="Arial"/>
                <w:sz w:val="18"/>
                <w:szCs w:val="18"/>
              </w:rPr>
              <w:t>2</w:t>
            </w:r>
            <w:r w:rsidRPr="00A5606A">
              <w:rPr>
                <w:rFonts w:ascii="Arial" w:hAnsi="Arial" w:cs="Arial"/>
                <w:sz w:val="18"/>
                <w:szCs w:val="18"/>
              </w:rPr>
              <w:t>.</w:t>
            </w:r>
            <w:r w:rsidR="00D14A60">
              <w:rPr>
                <w:rFonts w:ascii="Arial" w:hAnsi="Arial" w:cs="Arial"/>
                <w:sz w:val="18"/>
                <w:szCs w:val="18"/>
              </w:rPr>
              <w:t>435</w:t>
            </w:r>
          </w:p>
        </w:tc>
      </w:tr>
      <w:tr w:rsidR="00B8413E" w:rsidRPr="00A5606A" w14:paraId="4C63C31D" w14:textId="77777777" w:rsidTr="00B8413E">
        <w:trPr>
          <w:trHeight w:val="20"/>
        </w:trPr>
        <w:tc>
          <w:tcPr>
            <w:tcW w:w="3993" w:type="pct"/>
            <w:noWrap/>
            <w:tcMar>
              <w:top w:w="15" w:type="dxa"/>
              <w:left w:w="15" w:type="dxa"/>
              <w:bottom w:w="0" w:type="dxa"/>
              <w:right w:w="15" w:type="dxa"/>
            </w:tcMar>
            <w:vAlign w:val="center"/>
          </w:tcPr>
          <w:p w14:paraId="3D4523D1" w14:textId="77777777" w:rsidR="00B8413E" w:rsidRPr="00A5606A" w:rsidRDefault="00B8413E" w:rsidP="00B8413E">
            <w:pPr>
              <w:pStyle w:val="xl79"/>
              <w:pBdr>
                <w:left w:val="none" w:sz="0" w:space="0" w:color="auto"/>
                <w:bottom w:val="none" w:sz="0" w:space="0" w:color="auto"/>
                <w:right w:val="none" w:sz="0" w:space="0" w:color="auto"/>
              </w:pBdr>
              <w:spacing w:after="0" w:afterAutospacing="0"/>
              <w:ind w:left="360"/>
              <w:rPr>
                <w:rFonts w:ascii="Arial" w:hAnsi="Arial" w:cs="Arial"/>
              </w:rPr>
            </w:pPr>
            <w:r w:rsidRPr="00A5606A">
              <w:rPr>
                <w:rFonts w:ascii="Arial" w:hAnsi="Arial" w:cs="Arial"/>
              </w:rPr>
              <w:t>Borsada İşlem Görmeyen</w:t>
            </w:r>
          </w:p>
        </w:tc>
        <w:tc>
          <w:tcPr>
            <w:tcW w:w="1007" w:type="pct"/>
            <w:noWrap/>
            <w:tcMar>
              <w:top w:w="15" w:type="dxa"/>
              <w:left w:w="15" w:type="dxa"/>
              <w:bottom w:w="0" w:type="dxa"/>
              <w:right w:w="15" w:type="dxa"/>
            </w:tcMar>
          </w:tcPr>
          <w:p w14:paraId="207BE743" w14:textId="77777777" w:rsidR="00B8413E" w:rsidRPr="00A5606A" w:rsidRDefault="00B8413E" w:rsidP="00B8413E">
            <w:pPr>
              <w:spacing w:before="100" w:beforeAutospacing="1"/>
              <w:ind w:right="105"/>
              <w:jc w:val="right"/>
              <w:rPr>
                <w:rFonts w:ascii="Arial" w:hAnsi="Arial" w:cs="Arial"/>
                <w:sz w:val="18"/>
                <w:szCs w:val="18"/>
              </w:rPr>
            </w:pPr>
            <w:r w:rsidRPr="00A5606A">
              <w:rPr>
                <w:rFonts w:ascii="Arial" w:hAnsi="Arial" w:cs="Arial"/>
                <w:sz w:val="14"/>
                <w:szCs w:val="14"/>
              </w:rPr>
              <w:t>-</w:t>
            </w:r>
          </w:p>
        </w:tc>
      </w:tr>
      <w:tr w:rsidR="00B8413E" w:rsidRPr="00A5606A" w14:paraId="25E7C6DB" w14:textId="77777777" w:rsidTr="00B8413E">
        <w:trPr>
          <w:trHeight w:val="20"/>
        </w:trPr>
        <w:tc>
          <w:tcPr>
            <w:tcW w:w="3993" w:type="pct"/>
            <w:noWrap/>
            <w:tcMar>
              <w:top w:w="15" w:type="dxa"/>
              <w:left w:w="15" w:type="dxa"/>
              <w:bottom w:w="0" w:type="dxa"/>
              <w:right w:w="15" w:type="dxa"/>
            </w:tcMar>
            <w:vAlign w:val="center"/>
          </w:tcPr>
          <w:p w14:paraId="2A411E35" w14:textId="77777777" w:rsidR="00B8413E" w:rsidRPr="00A5606A" w:rsidRDefault="00B8413E" w:rsidP="00B8413E">
            <w:pPr>
              <w:pStyle w:val="xl79"/>
              <w:pBdr>
                <w:left w:val="none" w:sz="0" w:space="0" w:color="auto"/>
                <w:bottom w:val="none" w:sz="0" w:space="0" w:color="auto"/>
                <w:right w:val="none" w:sz="0" w:space="0" w:color="auto"/>
              </w:pBdr>
              <w:spacing w:after="0" w:afterAutospacing="0"/>
              <w:rPr>
                <w:rFonts w:ascii="Arial" w:hAnsi="Arial" w:cs="Arial"/>
              </w:rPr>
            </w:pPr>
            <w:r w:rsidRPr="00A5606A">
              <w:rPr>
                <w:rFonts w:ascii="Arial" w:hAnsi="Arial" w:cs="Arial"/>
              </w:rPr>
              <w:t>Hisse Senetleri</w:t>
            </w:r>
          </w:p>
        </w:tc>
        <w:tc>
          <w:tcPr>
            <w:tcW w:w="1007" w:type="pct"/>
            <w:noWrap/>
            <w:tcMar>
              <w:top w:w="15" w:type="dxa"/>
              <w:left w:w="15" w:type="dxa"/>
              <w:bottom w:w="0" w:type="dxa"/>
              <w:right w:w="15" w:type="dxa"/>
            </w:tcMar>
          </w:tcPr>
          <w:p w14:paraId="1F309599" w14:textId="77777777" w:rsidR="00B8413E" w:rsidRPr="00A5606A" w:rsidRDefault="00B8413E" w:rsidP="00B8413E">
            <w:pPr>
              <w:spacing w:before="100" w:beforeAutospacing="1"/>
              <w:ind w:right="105"/>
              <w:jc w:val="right"/>
              <w:rPr>
                <w:rFonts w:ascii="Arial" w:hAnsi="Arial" w:cs="Arial"/>
                <w:sz w:val="18"/>
                <w:szCs w:val="18"/>
              </w:rPr>
            </w:pPr>
            <w:r w:rsidRPr="00A5606A">
              <w:rPr>
                <w:rFonts w:ascii="Arial" w:hAnsi="Arial" w:cs="Arial"/>
                <w:sz w:val="18"/>
                <w:szCs w:val="18"/>
              </w:rPr>
              <w:t>9.417</w:t>
            </w:r>
          </w:p>
        </w:tc>
      </w:tr>
      <w:tr w:rsidR="00B8413E" w:rsidRPr="00A5606A" w14:paraId="1CC0CADF" w14:textId="77777777" w:rsidTr="00B8413E">
        <w:trPr>
          <w:trHeight w:val="20"/>
        </w:trPr>
        <w:tc>
          <w:tcPr>
            <w:tcW w:w="3993" w:type="pct"/>
            <w:noWrap/>
            <w:tcMar>
              <w:top w:w="15" w:type="dxa"/>
              <w:left w:w="15" w:type="dxa"/>
              <w:bottom w:w="0" w:type="dxa"/>
              <w:right w:w="15" w:type="dxa"/>
            </w:tcMar>
            <w:vAlign w:val="center"/>
          </w:tcPr>
          <w:p w14:paraId="47C482D8" w14:textId="77777777" w:rsidR="00B8413E" w:rsidRPr="00A5606A" w:rsidRDefault="00B8413E" w:rsidP="00B8413E">
            <w:pPr>
              <w:pStyle w:val="xl79"/>
              <w:pBdr>
                <w:left w:val="none" w:sz="0" w:space="0" w:color="auto"/>
                <w:bottom w:val="none" w:sz="0" w:space="0" w:color="auto"/>
                <w:right w:val="none" w:sz="0" w:space="0" w:color="auto"/>
              </w:pBdr>
              <w:spacing w:after="0" w:afterAutospacing="0"/>
              <w:ind w:left="360"/>
              <w:rPr>
                <w:rFonts w:ascii="Arial" w:hAnsi="Arial" w:cs="Arial"/>
              </w:rPr>
            </w:pPr>
            <w:r w:rsidRPr="00A5606A">
              <w:rPr>
                <w:rFonts w:ascii="Arial" w:hAnsi="Arial" w:cs="Arial"/>
              </w:rPr>
              <w:t>Borsada İşlem Gören</w:t>
            </w:r>
          </w:p>
        </w:tc>
        <w:tc>
          <w:tcPr>
            <w:tcW w:w="1007" w:type="pct"/>
            <w:noWrap/>
            <w:tcMar>
              <w:top w:w="15" w:type="dxa"/>
              <w:left w:w="15" w:type="dxa"/>
              <w:bottom w:w="0" w:type="dxa"/>
              <w:right w:w="15" w:type="dxa"/>
            </w:tcMar>
          </w:tcPr>
          <w:p w14:paraId="58DC76A7" w14:textId="77777777" w:rsidR="00B8413E" w:rsidRPr="00A5606A" w:rsidRDefault="00B8413E" w:rsidP="00B8413E">
            <w:pPr>
              <w:spacing w:before="100" w:beforeAutospacing="1"/>
              <w:ind w:right="105"/>
              <w:jc w:val="right"/>
              <w:rPr>
                <w:rFonts w:ascii="Arial" w:hAnsi="Arial" w:cs="Arial"/>
                <w:sz w:val="18"/>
                <w:szCs w:val="18"/>
              </w:rPr>
            </w:pPr>
            <w:r w:rsidRPr="00A5606A">
              <w:rPr>
                <w:rFonts w:ascii="Arial" w:hAnsi="Arial" w:cs="Arial"/>
                <w:sz w:val="14"/>
                <w:szCs w:val="14"/>
              </w:rPr>
              <w:t>-</w:t>
            </w:r>
          </w:p>
        </w:tc>
      </w:tr>
      <w:tr w:rsidR="00B8413E" w:rsidRPr="00A5606A" w14:paraId="381C3599" w14:textId="77777777" w:rsidTr="00B8413E">
        <w:trPr>
          <w:trHeight w:val="20"/>
        </w:trPr>
        <w:tc>
          <w:tcPr>
            <w:tcW w:w="3993" w:type="pct"/>
            <w:noWrap/>
            <w:tcMar>
              <w:top w:w="15" w:type="dxa"/>
              <w:left w:w="15" w:type="dxa"/>
              <w:bottom w:w="0" w:type="dxa"/>
              <w:right w:w="15" w:type="dxa"/>
            </w:tcMar>
            <w:vAlign w:val="center"/>
          </w:tcPr>
          <w:p w14:paraId="2B339D90" w14:textId="77777777" w:rsidR="00B8413E" w:rsidRPr="00A5606A" w:rsidRDefault="00B8413E" w:rsidP="00B8413E">
            <w:pPr>
              <w:pStyle w:val="xl79"/>
              <w:pBdr>
                <w:left w:val="none" w:sz="0" w:space="0" w:color="auto"/>
                <w:bottom w:val="none" w:sz="0" w:space="0" w:color="auto"/>
                <w:right w:val="none" w:sz="0" w:space="0" w:color="auto"/>
              </w:pBdr>
              <w:spacing w:after="0" w:afterAutospacing="0"/>
              <w:ind w:left="360"/>
              <w:rPr>
                <w:rFonts w:ascii="Arial" w:hAnsi="Arial" w:cs="Arial"/>
              </w:rPr>
            </w:pPr>
            <w:r w:rsidRPr="00A5606A">
              <w:rPr>
                <w:rFonts w:ascii="Arial" w:hAnsi="Arial" w:cs="Arial"/>
              </w:rPr>
              <w:t xml:space="preserve">Borsada İşlem Görmeyen </w:t>
            </w:r>
          </w:p>
        </w:tc>
        <w:tc>
          <w:tcPr>
            <w:tcW w:w="1007" w:type="pct"/>
            <w:noWrap/>
            <w:tcMar>
              <w:top w:w="15" w:type="dxa"/>
              <w:left w:w="15" w:type="dxa"/>
              <w:bottom w:w="0" w:type="dxa"/>
              <w:right w:w="15" w:type="dxa"/>
            </w:tcMar>
          </w:tcPr>
          <w:p w14:paraId="76305AE7" w14:textId="77777777" w:rsidR="00B8413E" w:rsidRPr="00A5606A" w:rsidRDefault="00B8413E" w:rsidP="00B8413E">
            <w:pPr>
              <w:spacing w:before="100" w:beforeAutospacing="1"/>
              <w:ind w:right="105"/>
              <w:jc w:val="right"/>
              <w:rPr>
                <w:rFonts w:ascii="Arial" w:hAnsi="Arial" w:cs="Arial"/>
                <w:sz w:val="18"/>
                <w:szCs w:val="18"/>
              </w:rPr>
            </w:pPr>
            <w:r w:rsidRPr="00A5606A">
              <w:rPr>
                <w:rFonts w:ascii="Arial" w:hAnsi="Arial" w:cs="Arial"/>
                <w:sz w:val="18"/>
                <w:szCs w:val="18"/>
              </w:rPr>
              <w:t>9.417</w:t>
            </w:r>
          </w:p>
        </w:tc>
      </w:tr>
      <w:tr w:rsidR="00B8413E" w:rsidRPr="00A5606A" w14:paraId="699F8651" w14:textId="77777777" w:rsidTr="00B8413E">
        <w:trPr>
          <w:trHeight w:val="20"/>
        </w:trPr>
        <w:tc>
          <w:tcPr>
            <w:tcW w:w="3993" w:type="pct"/>
            <w:noWrap/>
            <w:tcMar>
              <w:top w:w="15" w:type="dxa"/>
              <w:left w:w="15" w:type="dxa"/>
              <w:bottom w:w="0" w:type="dxa"/>
              <w:right w:w="15" w:type="dxa"/>
            </w:tcMar>
            <w:vAlign w:val="center"/>
          </w:tcPr>
          <w:p w14:paraId="2D40F4CB" w14:textId="77777777" w:rsidR="00B8413E" w:rsidRPr="00A5606A" w:rsidRDefault="00B8413E" w:rsidP="00B8413E">
            <w:pPr>
              <w:pStyle w:val="xl79"/>
              <w:pBdr>
                <w:left w:val="none" w:sz="0" w:space="0" w:color="auto"/>
                <w:bottom w:val="none" w:sz="0" w:space="0" w:color="auto"/>
                <w:right w:val="none" w:sz="0" w:space="0" w:color="auto"/>
              </w:pBdr>
              <w:spacing w:after="0" w:afterAutospacing="0"/>
              <w:rPr>
                <w:rFonts w:ascii="Arial" w:hAnsi="Arial" w:cs="Arial"/>
              </w:rPr>
            </w:pPr>
            <w:r w:rsidRPr="00A5606A">
              <w:rPr>
                <w:rFonts w:ascii="Arial" w:hAnsi="Arial" w:cs="Arial"/>
              </w:rPr>
              <w:t>Değer Azalma Karşılığı (-)</w:t>
            </w:r>
          </w:p>
        </w:tc>
        <w:tc>
          <w:tcPr>
            <w:tcW w:w="1007" w:type="pct"/>
            <w:noWrap/>
            <w:tcMar>
              <w:top w:w="15" w:type="dxa"/>
              <w:left w:w="15" w:type="dxa"/>
              <w:bottom w:w="0" w:type="dxa"/>
              <w:right w:w="15" w:type="dxa"/>
            </w:tcMar>
          </w:tcPr>
          <w:p w14:paraId="2FFBCACA" w14:textId="630ED9A9" w:rsidR="00B8413E" w:rsidRPr="00A5606A" w:rsidRDefault="00B8413E" w:rsidP="004C4DD1">
            <w:pPr>
              <w:spacing w:before="100" w:beforeAutospacing="1"/>
              <w:ind w:right="105"/>
              <w:jc w:val="right"/>
              <w:rPr>
                <w:rFonts w:ascii="Arial" w:hAnsi="Arial" w:cs="Arial"/>
                <w:sz w:val="18"/>
                <w:szCs w:val="18"/>
              </w:rPr>
            </w:pPr>
            <w:r w:rsidRPr="00A5606A">
              <w:rPr>
                <w:rFonts w:ascii="Arial" w:hAnsi="Arial" w:cs="Arial"/>
                <w:sz w:val="18"/>
                <w:szCs w:val="18"/>
              </w:rPr>
              <w:t>17.</w:t>
            </w:r>
            <w:r w:rsidR="004C4DD1">
              <w:rPr>
                <w:rFonts w:ascii="Arial" w:hAnsi="Arial" w:cs="Arial"/>
                <w:sz w:val="18"/>
                <w:szCs w:val="18"/>
              </w:rPr>
              <w:t>394</w:t>
            </w:r>
          </w:p>
        </w:tc>
      </w:tr>
      <w:tr w:rsidR="00B8413E" w:rsidRPr="00A5606A" w14:paraId="117F9781" w14:textId="77777777" w:rsidTr="00B8413E">
        <w:trPr>
          <w:trHeight w:val="20"/>
        </w:trPr>
        <w:tc>
          <w:tcPr>
            <w:tcW w:w="3993" w:type="pct"/>
            <w:tcBorders>
              <w:bottom w:val="single" w:sz="4" w:space="0" w:color="auto"/>
            </w:tcBorders>
            <w:noWrap/>
            <w:tcMar>
              <w:top w:w="15" w:type="dxa"/>
              <w:left w:w="15" w:type="dxa"/>
              <w:bottom w:w="0" w:type="dxa"/>
              <w:right w:w="15" w:type="dxa"/>
            </w:tcMar>
            <w:vAlign w:val="center"/>
          </w:tcPr>
          <w:p w14:paraId="27F0B096" w14:textId="77777777" w:rsidR="00B8413E" w:rsidRPr="00A5606A" w:rsidRDefault="00B8413E" w:rsidP="00B8413E">
            <w:pPr>
              <w:pStyle w:val="xl79"/>
              <w:pBdr>
                <w:left w:val="none" w:sz="0" w:space="0" w:color="auto"/>
                <w:bottom w:val="none" w:sz="0" w:space="0" w:color="auto"/>
                <w:right w:val="none" w:sz="0" w:space="0" w:color="auto"/>
              </w:pBdr>
              <w:spacing w:after="0" w:afterAutospacing="0"/>
              <w:rPr>
                <w:rFonts w:ascii="Arial" w:hAnsi="Arial" w:cs="Arial"/>
              </w:rPr>
            </w:pPr>
          </w:p>
        </w:tc>
        <w:tc>
          <w:tcPr>
            <w:tcW w:w="1007" w:type="pct"/>
            <w:tcBorders>
              <w:bottom w:val="single" w:sz="4" w:space="0" w:color="auto"/>
            </w:tcBorders>
            <w:noWrap/>
            <w:tcMar>
              <w:top w:w="15" w:type="dxa"/>
              <w:left w:w="15" w:type="dxa"/>
              <w:bottom w:w="0" w:type="dxa"/>
              <w:right w:w="15" w:type="dxa"/>
            </w:tcMar>
            <w:vAlign w:val="bottom"/>
          </w:tcPr>
          <w:p w14:paraId="57B33831" w14:textId="77777777" w:rsidR="00B8413E" w:rsidRPr="00A5606A" w:rsidRDefault="00B8413E" w:rsidP="00B8413E">
            <w:pPr>
              <w:spacing w:before="100" w:beforeAutospacing="1"/>
              <w:ind w:right="108"/>
              <w:jc w:val="right"/>
              <w:rPr>
                <w:rFonts w:ascii="Arial" w:hAnsi="Arial" w:cs="Arial"/>
                <w:sz w:val="18"/>
                <w:szCs w:val="18"/>
              </w:rPr>
            </w:pPr>
          </w:p>
        </w:tc>
      </w:tr>
      <w:tr w:rsidR="00B8413E" w:rsidRPr="00A5606A" w14:paraId="55850150" w14:textId="77777777" w:rsidTr="00B8413E">
        <w:trPr>
          <w:trHeight w:val="20"/>
        </w:trPr>
        <w:tc>
          <w:tcPr>
            <w:tcW w:w="3993" w:type="pct"/>
            <w:tcBorders>
              <w:top w:val="single" w:sz="4" w:space="0" w:color="auto"/>
              <w:bottom w:val="double" w:sz="4" w:space="0" w:color="auto"/>
            </w:tcBorders>
            <w:noWrap/>
            <w:tcMar>
              <w:top w:w="15" w:type="dxa"/>
              <w:left w:w="15" w:type="dxa"/>
              <w:bottom w:w="0" w:type="dxa"/>
              <w:right w:w="15" w:type="dxa"/>
            </w:tcMar>
            <w:vAlign w:val="center"/>
          </w:tcPr>
          <w:p w14:paraId="66E3F253" w14:textId="77777777" w:rsidR="00B8413E" w:rsidRPr="00A5606A" w:rsidRDefault="00B8413E" w:rsidP="00B8413E">
            <w:pPr>
              <w:pStyle w:val="xl79"/>
              <w:pBdr>
                <w:left w:val="none" w:sz="0" w:space="0" w:color="auto"/>
                <w:bottom w:val="none" w:sz="0" w:space="0" w:color="auto"/>
                <w:right w:val="none" w:sz="0" w:space="0" w:color="auto"/>
              </w:pBdr>
              <w:spacing w:after="0" w:afterAutospacing="0"/>
              <w:rPr>
                <w:rFonts w:ascii="Arial" w:hAnsi="Arial" w:cs="Arial"/>
                <w:b/>
              </w:rPr>
            </w:pPr>
            <w:r w:rsidRPr="00A5606A">
              <w:rPr>
                <w:rFonts w:ascii="Arial" w:hAnsi="Arial" w:cs="Arial"/>
                <w:b/>
              </w:rPr>
              <w:t>Toplam</w:t>
            </w:r>
          </w:p>
        </w:tc>
        <w:tc>
          <w:tcPr>
            <w:tcW w:w="1007" w:type="pct"/>
            <w:tcBorders>
              <w:top w:val="single" w:sz="4" w:space="0" w:color="auto"/>
              <w:bottom w:val="double" w:sz="4" w:space="0" w:color="auto"/>
            </w:tcBorders>
            <w:noWrap/>
            <w:tcMar>
              <w:top w:w="15" w:type="dxa"/>
              <w:left w:w="15" w:type="dxa"/>
              <w:bottom w:w="0" w:type="dxa"/>
              <w:right w:w="15" w:type="dxa"/>
            </w:tcMar>
            <w:vAlign w:val="bottom"/>
          </w:tcPr>
          <w:p w14:paraId="51D43869" w14:textId="5CD3BAEF" w:rsidR="00B8413E" w:rsidRPr="00A5606A" w:rsidRDefault="00B8413E" w:rsidP="00D14A60">
            <w:pPr>
              <w:spacing w:before="100" w:beforeAutospacing="1"/>
              <w:ind w:right="105"/>
              <w:jc w:val="right"/>
              <w:rPr>
                <w:rFonts w:ascii="Arial" w:hAnsi="Arial" w:cs="Arial"/>
                <w:b/>
                <w:sz w:val="18"/>
                <w:szCs w:val="18"/>
              </w:rPr>
            </w:pPr>
            <w:r w:rsidRPr="00A5606A">
              <w:rPr>
                <w:rFonts w:ascii="Arial" w:hAnsi="Arial" w:cs="Arial"/>
                <w:b/>
                <w:sz w:val="18"/>
                <w:szCs w:val="18"/>
              </w:rPr>
              <w:t>1.0</w:t>
            </w:r>
            <w:r w:rsidR="00D14A60">
              <w:rPr>
                <w:rFonts w:ascii="Arial" w:hAnsi="Arial" w:cs="Arial"/>
                <w:b/>
                <w:sz w:val="18"/>
                <w:szCs w:val="18"/>
              </w:rPr>
              <w:t>84</w:t>
            </w:r>
            <w:r w:rsidRPr="00A5606A">
              <w:rPr>
                <w:rFonts w:ascii="Arial" w:hAnsi="Arial" w:cs="Arial"/>
                <w:b/>
                <w:sz w:val="18"/>
                <w:szCs w:val="18"/>
              </w:rPr>
              <w:t>.</w:t>
            </w:r>
            <w:r w:rsidR="00D14A60">
              <w:rPr>
                <w:rFonts w:ascii="Arial" w:hAnsi="Arial" w:cs="Arial"/>
                <w:b/>
                <w:sz w:val="18"/>
                <w:szCs w:val="18"/>
              </w:rPr>
              <w:t>458</w:t>
            </w:r>
          </w:p>
        </w:tc>
      </w:tr>
    </w:tbl>
    <w:p w14:paraId="6A904CDA" w14:textId="77777777" w:rsidR="00B8413E" w:rsidRPr="00A5606A" w:rsidRDefault="00B8413E" w:rsidP="00B8413E">
      <w:pPr>
        <w:pStyle w:val="GvdeMetniGirintisi"/>
        <w:spacing w:before="60"/>
        <w:ind w:left="244" w:hanging="244"/>
        <w:rPr>
          <w:rFonts w:ascii="Arial" w:hAnsi="Arial" w:cs="Arial"/>
          <w:sz w:val="16"/>
          <w:szCs w:val="18"/>
        </w:rPr>
      </w:pPr>
      <w:r w:rsidRPr="00A5606A">
        <w:rPr>
          <w:rFonts w:ascii="Arial" w:hAnsi="Arial" w:cs="Arial"/>
          <w:sz w:val="16"/>
          <w:szCs w:val="18"/>
          <w:vertAlign w:val="superscript"/>
        </w:rPr>
        <w:t>(*)</w:t>
      </w:r>
      <w:r w:rsidRPr="00A5606A">
        <w:rPr>
          <w:rFonts w:ascii="Arial" w:hAnsi="Arial" w:cs="Arial"/>
          <w:sz w:val="16"/>
          <w:szCs w:val="18"/>
        </w:rPr>
        <w:t xml:space="preserve"> Borsaya </w:t>
      </w:r>
      <w:proofErr w:type="spellStart"/>
      <w:r w:rsidRPr="00A5606A">
        <w:rPr>
          <w:rFonts w:ascii="Arial" w:hAnsi="Arial" w:cs="Arial"/>
          <w:sz w:val="16"/>
          <w:szCs w:val="18"/>
        </w:rPr>
        <w:t>kote</w:t>
      </w:r>
      <w:proofErr w:type="spellEnd"/>
      <w:r w:rsidRPr="00A5606A">
        <w:rPr>
          <w:rFonts w:ascii="Arial" w:hAnsi="Arial" w:cs="Arial"/>
          <w:sz w:val="16"/>
          <w:szCs w:val="18"/>
        </w:rPr>
        <w:t xml:space="preserve"> olmakla beraber ilgili dönem sonlarında borsada işlem görmeyen borçlanma senetlerini de içermektedir.</w:t>
      </w:r>
    </w:p>
    <w:p w14:paraId="3CE12B86" w14:textId="77777777" w:rsidR="00B8413E" w:rsidRPr="00A5606A" w:rsidRDefault="00B8413E" w:rsidP="00B8413E">
      <w:pPr>
        <w:spacing w:before="120" w:after="120"/>
        <w:ind w:left="-567"/>
        <w:jc w:val="both"/>
        <w:rPr>
          <w:rFonts w:ascii="Arial" w:hAnsi="Arial" w:cs="Arial"/>
          <w:b/>
          <w:sz w:val="20"/>
          <w:szCs w:val="20"/>
        </w:rPr>
      </w:pPr>
      <w:r w:rsidRPr="00A5606A">
        <w:rPr>
          <w:rFonts w:ascii="Arial" w:hAnsi="Arial" w:cs="Arial"/>
          <w:b/>
          <w:bCs/>
          <w:iCs/>
          <w:sz w:val="20"/>
          <w:szCs w:val="20"/>
        </w:rPr>
        <w:t>c.2)</w:t>
      </w:r>
      <w:r w:rsidRPr="00A5606A">
        <w:rPr>
          <w:rFonts w:ascii="Arial" w:hAnsi="Arial" w:cs="Arial"/>
          <w:b/>
          <w:bCs/>
          <w:iCs/>
          <w:sz w:val="20"/>
          <w:szCs w:val="20"/>
        </w:rPr>
        <w:tab/>
        <w:t>Satılmaya hazır finansal varlıklara ilişkin bilgiler</w:t>
      </w:r>
    </w:p>
    <w:tbl>
      <w:tblPr>
        <w:tblW w:w="5000" w:type="pct"/>
        <w:tblCellMar>
          <w:left w:w="0" w:type="dxa"/>
          <w:right w:w="0" w:type="dxa"/>
        </w:tblCellMar>
        <w:tblLook w:val="0000" w:firstRow="0" w:lastRow="0" w:firstColumn="0" w:lastColumn="0" w:noHBand="0" w:noVBand="0"/>
      </w:tblPr>
      <w:tblGrid>
        <w:gridCol w:w="7149"/>
        <w:gridCol w:w="2328"/>
      </w:tblGrid>
      <w:tr w:rsidR="00B8413E" w:rsidRPr="00A5606A" w14:paraId="5C88C529" w14:textId="77777777" w:rsidTr="00B8413E">
        <w:trPr>
          <w:trHeight w:val="20"/>
        </w:trPr>
        <w:tc>
          <w:tcPr>
            <w:tcW w:w="3772" w:type="pct"/>
            <w:tcBorders>
              <w:top w:val="single" w:sz="4" w:space="0" w:color="auto"/>
              <w:bottom w:val="single" w:sz="4" w:space="0" w:color="auto"/>
            </w:tcBorders>
            <w:noWrap/>
            <w:tcMar>
              <w:top w:w="15" w:type="dxa"/>
              <w:left w:w="15" w:type="dxa"/>
              <w:bottom w:w="0" w:type="dxa"/>
              <w:right w:w="15" w:type="dxa"/>
            </w:tcMar>
            <w:vAlign w:val="center"/>
          </w:tcPr>
          <w:p w14:paraId="254F95D6" w14:textId="77777777" w:rsidR="00B8413E" w:rsidRPr="00A5606A" w:rsidRDefault="00B8413E" w:rsidP="00B8413E">
            <w:pPr>
              <w:pStyle w:val="xl79"/>
              <w:pBdr>
                <w:left w:val="none" w:sz="0" w:space="0" w:color="auto"/>
                <w:bottom w:val="none" w:sz="0" w:space="0" w:color="auto"/>
                <w:right w:val="none" w:sz="0" w:space="0" w:color="auto"/>
              </w:pBdr>
              <w:spacing w:before="0" w:beforeAutospacing="0"/>
              <w:rPr>
                <w:rFonts w:ascii="Arial" w:hAnsi="Arial" w:cs="Arial"/>
                <w:b/>
                <w:szCs w:val="20"/>
              </w:rPr>
            </w:pPr>
          </w:p>
        </w:tc>
        <w:tc>
          <w:tcPr>
            <w:tcW w:w="1228" w:type="pct"/>
            <w:tcBorders>
              <w:top w:val="single" w:sz="4" w:space="0" w:color="auto"/>
              <w:bottom w:val="single" w:sz="4" w:space="0" w:color="auto"/>
            </w:tcBorders>
            <w:noWrap/>
            <w:tcMar>
              <w:top w:w="15" w:type="dxa"/>
              <w:left w:w="15" w:type="dxa"/>
              <w:bottom w:w="0" w:type="dxa"/>
              <w:right w:w="15" w:type="dxa"/>
            </w:tcMar>
            <w:vAlign w:val="center"/>
          </w:tcPr>
          <w:p w14:paraId="79340AA1" w14:textId="77777777" w:rsidR="00B8413E" w:rsidRPr="00A5606A" w:rsidRDefault="00B8413E" w:rsidP="00B8413E">
            <w:pPr>
              <w:spacing w:after="100" w:afterAutospacing="1"/>
              <w:ind w:right="108"/>
              <w:jc w:val="right"/>
              <w:rPr>
                <w:rFonts w:ascii="Arial" w:eastAsia="Arial Unicode MS" w:hAnsi="Arial" w:cs="Arial"/>
                <w:b/>
                <w:sz w:val="18"/>
                <w:szCs w:val="20"/>
              </w:rPr>
            </w:pPr>
            <w:r w:rsidRPr="00A5606A">
              <w:rPr>
                <w:rFonts w:ascii="Arial" w:hAnsi="Arial" w:cs="Arial"/>
                <w:b/>
                <w:sz w:val="18"/>
                <w:szCs w:val="20"/>
              </w:rPr>
              <w:t>Önceki Dönem</w:t>
            </w:r>
          </w:p>
        </w:tc>
      </w:tr>
      <w:tr w:rsidR="00B8413E" w:rsidRPr="00A5606A" w14:paraId="2DACA7C0" w14:textId="77777777" w:rsidTr="00B8413E">
        <w:trPr>
          <w:trHeight w:val="20"/>
        </w:trPr>
        <w:tc>
          <w:tcPr>
            <w:tcW w:w="3772" w:type="pct"/>
            <w:tcBorders>
              <w:top w:val="single" w:sz="4" w:space="0" w:color="auto"/>
            </w:tcBorders>
            <w:noWrap/>
            <w:tcMar>
              <w:top w:w="15" w:type="dxa"/>
              <w:left w:w="15" w:type="dxa"/>
              <w:bottom w:w="0" w:type="dxa"/>
              <w:right w:w="15" w:type="dxa"/>
            </w:tcMar>
            <w:vAlign w:val="center"/>
          </w:tcPr>
          <w:p w14:paraId="0600ADB5" w14:textId="77777777" w:rsidR="00B8413E" w:rsidRPr="00A5606A" w:rsidRDefault="00B8413E" w:rsidP="00B8413E">
            <w:pPr>
              <w:pStyle w:val="xl79"/>
              <w:pBdr>
                <w:left w:val="none" w:sz="0" w:space="0" w:color="auto"/>
                <w:bottom w:val="none" w:sz="0" w:space="0" w:color="auto"/>
                <w:right w:val="none" w:sz="0" w:space="0" w:color="auto"/>
              </w:pBdr>
              <w:spacing w:before="0" w:beforeAutospacing="0"/>
              <w:rPr>
                <w:rFonts w:ascii="Arial" w:hAnsi="Arial" w:cs="Arial"/>
                <w:b/>
                <w:szCs w:val="20"/>
              </w:rPr>
            </w:pPr>
          </w:p>
        </w:tc>
        <w:tc>
          <w:tcPr>
            <w:tcW w:w="1228" w:type="pct"/>
            <w:tcBorders>
              <w:top w:val="single" w:sz="4" w:space="0" w:color="auto"/>
            </w:tcBorders>
            <w:noWrap/>
            <w:tcMar>
              <w:top w:w="15" w:type="dxa"/>
              <w:left w:w="15" w:type="dxa"/>
              <w:bottom w:w="0" w:type="dxa"/>
              <w:right w:w="15" w:type="dxa"/>
            </w:tcMar>
            <w:vAlign w:val="center"/>
          </w:tcPr>
          <w:p w14:paraId="6314BD3D" w14:textId="77777777" w:rsidR="00B8413E" w:rsidRPr="00A5606A" w:rsidRDefault="00B8413E" w:rsidP="00B8413E">
            <w:pPr>
              <w:spacing w:after="100" w:afterAutospacing="1"/>
              <w:ind w:right="126"/>
              <w:jc w:val="right"/>
              <w:rPr>
                <w:rFonts w:ascii="Arial" w:hAnsi="Arial" w:cs="Arial"/>
                <w:b/>
                <w:sz w:val="18"/>
                <w:szCs w:val="20"/>
              </w:rPr>
            </w:pPr>
          </w:p>
        </w:tc>
      </w:tr>
      <w:tr w:rsidR="00B8413E" w:rsidRPr="00A5606A" w14:paraId="62FFA0A0" w14:textId="77777777" w:rsidTr="00B8413E">
        <w:trPr>
          <w:trHeight w:val="20"/>
        </w:trPr>
        <w:tc>
          <w:tcPr>
            <w:tcW w:w="3772" w:type="pct"/>
            <w:noWrap/>
            <w:tcMar>
              <w:top w:w="15" w:type="dxa"/>
              <w:left w:w="15" w:type="dxa"/>
              <w:bottom w:w="0" w:type="dxa"/>
              <w:right w:w="15" w:type="dxa"/>
            </w:tcMar>
            <w:vAlign w:val="center"/>
          </w:tcPr>
          <w:p w14:paraId="53AC3B61" w14:textId="77777777" w:rsidR="00B8413E" w:rsidRPr="00A5606A" w:rsidRDefault="00B8413E" w:rsidP="00B8413E">
            <w:pPr>
              <w:pStyle w:val="xl79"/>
              <w:pBdr>
                <w:left w:val="none" w:sz="0" w:space="0" w:color="auto"/>
                <w:bottom w:val="none" w:sz="0" w:space="0" w:color="auto"/>
                <w:right w:val="none" w:sz="0" w:space="0" w:color="auto"/>
              </w:pBdr>
              <w:spacing w:before="0" w:beforeAutospacing="0"/>
              <w:rPr>
                <w:rFonts w:ascii="Arial" w:hAnsi="Arial" w:cs="Arial"/>
                <w:szCs w:val="20"/>
              </w:rPr>
            </w:pPr>
            <w:r w:rsidRPr="00A5606A">
              <w:rPr>
                <w:rFonts w:ascii="Arial" w:hAnsi="Arial" w:cs="Arial"/>
                <w:szCs w:val="20"/>
              </w:rPr>
              <w:t>Borçlanma Senetleri</w:t>
            </w:r>
          </w:p>
        </w:tc>
        <w:tc>
          <w:tcPr>
            <w:tcW w:w="1228" w:type="pct"/>
            <w:noWrap/>
            <w:tcMar>
              <w:top w:w="15" w:type="dxa"/>
              <w:left w:w="15" w:type="dxa"/>
              <w:bottom w:w="0" w:type="dxa"/>
              <w:right w:w="15" w:type="dxa"/>
            </w:tcMar>
          </w:tcPr>
          <w:p w14:paraId="116ECEC9" w14:textId="69A1B3EC" w:rsidR="00B8413E" w:rsidRPr="00A5606A" w:rsidRDefault="00B8413E" w:rsidP="00B8413E">
            <w:pPr>
              <w:spacing w:after="100" w:afterAutospacing="1"/>
              <w:ind w:right="105"/>
              <w:jc w:val="right"/>
              <w:rPr>
                <w:rFonts w:ascii="Arial" w:hAnsi="Arial" w:cs="Arial"/>
                <w:sz w:val="18"/>
                <w:szCs w:val="20"/>
              </w:rPr>
            </w:pPr>
            <w:r w:rsidRPr="00A96C83">
              <w:rPr>
                <w:rFonts w:ascii="Arial" w:hAnsi="Arial" w:cs="Arial"/>
                <w:color w:val="000000" w:themeColor="text1"/>
                <w:sz w:val="18"/>
                <w:szCs w:val="18"/>
              </w:rPr>
              <w:t>1.356.360</w:t>
            </w:r>
          </w:p>
        </w:tc>
      </w:tr>
      <w:tr w:rsidR="00B8413E" w:rsidRPr="00A5606A" w14:paraId="7B2ED8C9" w14:textId="77777777" w:rsidTr="00B8413E">
        <w:trPr>
          <w:trHeight w:val="20"/>
        </w:trPr>
        <w:tc>
          <w:tcPr>
            <w:tcW w:w="3772" w:type="pct"/>
            <w:noWrap/>
            <w:tcMar>
              <w:top w:w="15" w:type="dxa"/>
              <w:left w:w="15" w:type="dxa"/>
              <w:bottom w:w="0" w:type="dxa"/>
              <w:right w:w="15" w:type="dxa"/>
            </w:tcMar>
            <w:vAlign w:val="center"/>
          </w:tcPr>
          <w:p w14:paraId="03C20F64" w14:textId="77777777" w:rsidR="00B8413E" w:rsidRPr="00A5606A" w:rsidRDefault="00B8413E" w:rsidP="00B8413E">
            <w:pPr>
              <w:pStyle w:val="xl79"/>
              <w:pBdr>
                <w:left w:val="none" w:sz="0" w:space="0" w:color="auto"/>
                <w:bottom w:val="none" w:sz="0" w:space="0" w:color="auto"/>
                <w:right w:val="none" w:sz="0" w:space="0" w:color="auto"/>
              </w:pBdr>
              <w:spacing w:before="0" w:beforeAutospacing="0"/>
              <w:ind w:left="360"/>
              <w:rPr>
                <w:rFonts w:ascii="Arial" w:hAnsi="Arial" w:cs="Arial"/>
                <w:szCs w:val="20"/>
              </w:rPr>
            </w:pPr>
            <w:r w:rsidRPr="00A5606A">
              <w:rPr>
                <w:rFonts w:ascii="Arial" w:hAnsi="Arial" w:cs="Arial"/>
                <w:szCs w:val="20"/>
              </w:rPr>
              <w:t>Borsada İşlem Gören</w:t>
            </w:r>
            <w:r w:rsidRPr="00A5606A">
              <w:rPr>
                <w:rFonts w:ascii="Arial" w:hAnsi="Arial" w:cs="Arial"/>
                <w:szCs w:val="20"/>
                <w:vertAlign w:val="superscript"/>
              </w:rPr>
              <w:t>(*)</w:t>
            </w:r>
          </w:p>
        </w:tc>
        <w:tc>
          <w:tcPr>
            <w:tcW w:w="1228" w:type="pct"/>
            <w:noWrap/>
            <w:tcMar>
              <w:top w:w="15" w:type="dxa"/>
              <w:left w:w="15" w:type="dxa"/>
              <w:bottom w:w="0" w:type="dxa"/>
              <w:right w:w="15" w:type="dxa"/>
            </w:tcMar>
          </w:tcPr>
          <w:p w14:paraId="46D52D12" w14:textId="06206EB6" w:rsidR="00B8413E" w:rsidRPr="00A5606A" w:rsidRDefault="00B8413E" w:rsidP="00B8413E">
            <w:pPr>
              <w:spacing w:after="100" w:afterAutospacing="1"/>
              <w:ind w:right="105"/>
              <w:jc w:val="right"/>
              <w:rPr>
                <w:rFonts w:ascii="Arial" w:hAnsi="Arial" w:cs="Arial"/>
                <w:sz w:val="18"/>
                <w:szCs w:val="20"/>
              </w:rPr>
            </w:pPr>
            <w:r w:rsidRPr="00A96C83">
              <w:rPr>
                <w:rFonts w:ascii="Arial" w:hAnsi="Arial" w:cs="Arial"/>
                <w:color w:val="000000" w:themeColor="text1"/>
                <w:sz w:val="18"/>
                <w:szCs w:val="18"/>
              </w:rPr>
              <w:t>1.356.360</w:t>
            </w:r>
          </w:p>
        </w:tc>
      </w:tr>
      <w:tr w:rsidR="00B8413E" w:rsidRPr="00A5606A" w14:paraId="522F9C2C" w14:textId="77777777" w:rsidTr="00B8413E">
        <w:trPr>
          <w:trHeight w:val="20"/>
        </w:trPr>
        <w:tc>
          <w:tcPr>
            <w:tcW w:w="3772" w:type="pct"/>
            <w:noWrap/>
            <w:tcMar>
              <w:top w:w="15" w:type="dxa"/>
              <w:left w:w="15" w:type="dxa"/>
              <w:bottom w:w="0" w:type="dxa"/>
              <w:right w:w="15" w:type="dxa"/>
            </w:tcMar>
            <w:vAlign w:val="center"/>
          </w:tcPr>
          <w:p w14:paraId="4F3FA1A3" w14:textId="77777777" w:rsidR="00B8413E" w:rsidRPr="00A5606A" w:rsidRDefault="00B8413E" w:rsidP="00B8413E">
            <w:pPr>
              <w:pStyle w:val="xl79"/>
              <w:pBdr>
                <w:left w:val="none" w:sz="0" w:space="0" w:color="auto"/>
                <w:bottom w:val="none" w:sz="0" w:space="0" w:color="auto"/>
                <w:right w:val="none" w:sz="0" w:space="0" w:color="auto"/>
              </w:pBdr>
              <w:spacing w:before="0" w:beforeAutospacing="0"/>
              <w:ind w:left="360"/>
              <w:rPr>
                <w:rFonts w:ascii="Arial" w:hAnsi="Arial" w:cs="Arial"/>
                <w:szCs w:val="20"/>
              </w:rPr>
            </w:pPr>
            <w:r w:rsidRPr="00A5606A">
              <w:rPr>
                <w:rFonts w:ascii="Arial" w:hAnsi="Arial" w:cs="Arial"/>
                <w:szCs w:val="20"/>
              </w:rPr>
              <w:t>Borsada İşlem Görmeyen</w:t>
            </w:r>
          </w:p>
        </w:tc>
        <w:tc>
          <w:tcPr>
            <w:tcW w:w="1228" w:type="pct"/>
            <w:noWrap/>
            <w:tcMar>
              <w:top w:w="15" w:type="dxa"/>
              <w:left w:w="15" w:type="dxa"/>
              <w:bottom w:w="0" w:type="dxa"/>
              <w:right w:w="15" w:type="dxa"/>
            </w:tcMar>
          </w:tcPr>
          <w:p w14:paraId="5728C58D" w14:textId="3937784E" w:rsidR="00B8413E" w:rsidRPr="00A5606A" w:rsidRDefault="00B8413E" w:rsidP="00B8413E">
            <w:pPr>
              <w:spacing w:after="100" w:afterAutospacing="1"/>
              <w:ind w:right="105"/>
              <w:jc w:val="right"/>
              <w:rPr>
                <w:rFonts w:ascii="Arial" w:hAnsi="Arial" w:cs="Arial"/>
                <w:sz w:val="18"/>
                <w:szCs w:val="20"/>
              </w:rPr>
            </w:pPr>
            <w:r>
              <w:rPr>
                <w:rFonts w:ascii="Arial" w:hAnsi="Arial" w:cs="Arial"/>
                <w:color w:val="000000" w:themeColor="text1"/>
                <w:sz w:val="18"/>
                <w:szCs w:val="18"/>
              </w:rPr>
              <w:t>-</w:t>
            </w:r>
          </w:p>
        </w:tc>
      </w:tr>
      <w:tr w:rsidR="00B8413E" w:rsidRPr="00A5606A" w14:paraId="0CCED383" w14:textId="77777777" w:rsidTr="00B8413E">
        <w:trPr>
          <w:trHeight w:val="20"/>
        </w:trPr>
        <w:tc>
          <w:tcPr>
            <w:tcW w:w="3772" w:type="pct"/>
            <w:noWrap/>
            <w:tcMar>
              <w:top w:w="15" w:type="dxa"/>
              <w:left w:w="15" w:type="dxa"/>
              <w:bottom w:w="0" w:type="dxa"/>
              <w:right w:w="15" w:type="dxa"/>
            </w:tcMar>
            <w:vAlign w:val="center"/>
          </w:tcPr>
          <w:p w14:paraId="078717AF" w14:textId="77777777" w:rsidR="00B8413E" w:rsidRPr="00A5606A" w:rsidRDefault="00B8413E" w:rsidP="00B8413E">
            <w:pPr>
              <w:pStyle w:val="xl79"/>
              <w:pBdr>
                <w:left w:val="none" w:sz="0" w:space="0" w:color="auto"/>
                <w:bottom w:val="none" w:sz="0" w:space="0" w:color="auto"/>
                <w:right w:val="none" w:sz="0" w:space="0" w:color="auto"/>
              </w:pBdr>
              <w:spacing w:before="0" w:beforeAutospacing="0"/>
              <w:rPr>
                <w:rFonts w:ascii="Arial" w:hAnsi="Arial" w:cs="Arial"/>
                <w:szCs w:val="20"/>
              </w:rPr>
            </w:pPr>
            <w:r w:rsidRPr="00A5606A">
              <w:rPr>
                <w:rFonts w:ascii="Arial" w:hAnsi="Arial" w:cs="Arial"/>
                <w:szCs w:val="20"/>
              </w:rPr>
              <w:t>Hisse Senetleri</w:t>
            </w:r>
          </w:p>
        </w:tc>
        <w:tc>
          <w:tcPr>
            <w:tcW w:w="1228" w:type="pct"/>
            <w:noWrap/>
            <w:tcMar>
              <w:top w:w="15" w:type="dxa"/>
              <w:left w:w="15" w:type="dxa"/>
              <w:bottom w:w="0" w:type="dxa"/>
              <w:right w:w="15" w:type="dxa"/>
            </w:tcMar>
          </w:tcPr>
          <w:p w14:paraId="64A443ED" w14:textId="0159961C" w:rsidR="00B8413E" w:rsidRPr="00A5606A" w:rsidRDefault="00B8413E" w:rsidP="00B8413E">
            <w:pPr>
              <w:spacing w:after="100" w:afterAutospacing="1"/>
              <w:ind w:right="105"/>
              <w:jc w:val="right"/>
              <w:rPr>
                <w:rFonts w:ascii="Arial" w:hAnsi="Arial" w:cs="Arial"/>
                <w:sz w:val="18"/>
                <w:szCs w:val="20"/>
              </w:rPr>
            </w:pPr>
            <w:r w:rsidRPr="00A96C83">
              <w:rPr>
                <w:rFonts w:ascii="Arial" w:hAnsi="Arial" w:cs="Arial"/>
                <w:color w:val="000000" w:themeColor="text1"/>
                <w:sz w:val="18"/>
                <w:szCs w:val="18"/>
              </w:rPr>
              <w:t>8.728</w:t>
            </w:r>
          </w:p>
        </w:tc>
      </w:tr>
      <w:tr w:rsidR="00B8413E" w:rsidRPr="00A5606A" w14:paraId="37021718" w14:textId="77777777" w:rsidTr="00B8413E">
        <w:trPr>
          <w:trHeight w:val="20"/>
        </w:trPr>
        <w:tc>
          <w:tcPr>
            <w:tcW w:w="3772" w:type="pct"/>
            <w:noWrap/>
            <w:tcMar>
              <w:top w:w="15" w:type="dxa"/>
              <w:left w:w="15" w:type="dxa"/>
              <w:bottom w:w="0" w:type="dxa"/>
              <w:right w:w="15" w:type="dxa"/>
            </w:tcMar>
            <w:vAlign w:val="center"/>
          </w:tcPr>
          <w:p w14:paraId="7594F817" w14:textId="77777777" w:rsidR="00B8413E" w:rsidRPr="00A5606A" w:rsidRDefault="00B8413E" w:rsidP="00B8413E">
            <w:pPr>
              <w:pStyle w:val="xl79"/>
              <w:pBdr>
                <w:left w:val="none" w:sz="0" w:space="0" w:color="auto"/>
                <w:bottom w:val="none" w:sz="0" w:space="0" w:color="auto"/>
                <w:right w:val="none" w:sz="0" w:space="0" w:color="auto"/>
              </w:pBdr>
              <w:spacing w:before="0" w:beforeAutospacing="0"/>
              <w:ind w:left="360"/>
              <w:rPr>
                <w:rFonts w:ascii="Arial" w:hAnsi="Arial" w:cs="Arial"/>
                <w:szCs w:val="20"/>
              </w:rPr>
            </w:pPr>
            <w:r w:rsidRPr="00A5606A">
              <w:rPr>
                <w:rFonts w:ascii="Arial" w:hAnsi="Arial" w:cs="Arial"/>
                <w:szCs w:val="20"/>
              </w:rPr>
              <w:t>Borsada İşlem Gören</w:t>
            </w:r>
          </w:p>
        </w:tc>
        <w:tc>
          <w:tcPr>
            <w:tcW w:w="1228" w:type="pct"/>
            <w:noWrap/>
            <w:tcMar>
              <w:top w:w="15" w:type="dxa"/>
              <w:left w:w="15" w:type="dxa"/>
              <w:bottom w:w="0" w:type="dxa"/>
              <w:right w:w="15" w:type="dxa"/>
            </w:tcMar>
          </w:tcPr>
          <w:p w14:paraId="6EFE90B3" w14:textId="0C2B4DB6" w:rsidR="00B8413E" w:rsidRPr="00A5606A" w:rsidRDefault="00B8413E" w:rsidP="00B8413E">
            <w:pPr>
              <w:spacing w:after="100" w:afterAutospacing="1"/>
              <w:ind w:right="105"/>
              <w:jc w:val="right"/>
              <w:rPr>
                <w:rFonts w:ascii="Arial" w:hAnsi="Arial" w:cs="Arial"/>
                <w:sz w:val="18"/>
                <w:szCs w:val="20"/>
              </w:rPr>
            </w:pPr>
            <w:r>
              <w:rPr>
                <w:rFonts w:ascii="Arial" w:hAnsi="Arial" w:cs="Arial"/>
                <w:color w:val="000000" w:themeColor="text1"/>
                <w:sz w:val="18"/>
                <w:szCs w:val="18"/>
              </w:rPr>
              <w:t>-</w:t>
            </w:r>
          </w:p>
        </w:tc>
      </w:tr>
      <w:tr w:rsidR="00B8413E" w:rsidRPr="00A5606A" w14:paraId="3A5AACCC" w14:textId="77777777" w:rsidTr="00B8413E">
        <w:trPr>
          <w:trHeight w:val="20"/>
        </w:trPr>
        <w:tc>
          <w:tcPr>
            <w:tcW w:w="3772" w:type="pct"/>
            <w:noWrap/>
            <w:tcMar>
              <w:top w:w="15" w:type="dxa"/>
              <w:left w:w="15" w:type="dxa"/>
              <w:bottom w:w="0" w:type="dxa"/>
              <w:right w:w="15" w:type="dxa"/>
            </w:tcMar>
            <w:vAlign w:val="center"/>
          </w:tcPr>
          <w:p w14:paraId="663CB521" w14:textId="77777777" w:rsidR="00B8413E" w:rsidRPr="00A5606A" w:rsidRDefault="00B8413E" w:rsidP="00B8413E">
            <w:pPr>
              <w:pStyle w:val="xl79"/>
              <w:pBdr>
                <w:left w:val="none" w:sz="0" w:space="0" w:color="auto"/>
                <w:bottom w:val="none" w:sz="0" w:space="0" w:color="auto"/>
                <w:right w:val="none" w:sz="0" w:space="0" w:color="auto"/>
              </w:pBdr>
              <w:spacing w:before="0" w:beforeAutospacing="0"/>
              <w:ind w:left="360"/>
              <w:rPr>
                <w:rFonts w:ascii="Arial" w:hAnsi="Arial" w:cs="Arial"/>
                <w:szCs w:val="20"/>
              </w:rPr>
            </w:pPr>
            <w:r w:rsidRPr="00A5606A">
              <w:rPr>
                <w:rFonts w:ascii="Arial" w:hAnsi="Arial" w:cs="Arial"/>
                <w:szCs w:val="20"/>
              </w:rPr>
              <w:t xml:space="preserve">Borsada İşlem Görmeyen </w:t>
            </w:r>
          </w:p>
        </w:tc>
        <w:tc>
          <w:tcPr>
            <w:tcW w:w="1228" w:type="pct"/>
            <w:noWrap/>
            <w:tcMar>
              <w:top w:w="15" w:type="dxa"/>
              <w:left w:w="15" w:type="dxa"/>
              <w:bottom w:w="0" w:type="dxa"/>
              <w:right w:w="15" w:type="dxa"/>
            </w:tcMar>
          </w:tcPr>
          <w:p w14:paraId="41FDA2C8" w14:textId="5F49B078" w:rsidR="00B8413E" w:rsidRPr="00A5606A" w:rsidRDefault="00B8413E" w:rsidP="00B8413E">
            <w:pPr>
              <w:spacing w:after="100" w:afterAutospacing="1"/>
              <w:ind w:right="105"/>
              <w:jc w:val="right"/>
              <w:rPr>
                <w:rFonts w:ascii="Arial" w:hAnsi="Arial" w:cs="Arial"/>
                <w:sz w:val="18"/>
                <w:szCs w:val="20"/>
              </w:rPr>
            </w:pPr>
            <w:r w:rsidRPr="00A96C83">
              <w:rPr>
                <w:rFonts w:ascii="Arial" w:hAnsi="Arial" w:cs="Arial"/>
                <w:color w:val="000000" w:themeColor="text1"/>
                <w:sz w:val="18"/>
                <w:szCs w:val="18"/>
              </w:rPr>
              <w:t>8.728</w:t>
            </w:r>
          </w:p>
        </w:tc>
      </w:tr>
      <w:tr w:rsidR="00B8413E" w:rsidRPr="00A5606A" w14:paraId="7E9412E3" w14:textId="77777777" w:rsidTr="00B8413E">
        <w:trPr>
          <w:trHeight w:val="20"/>
        </w:trPr>
        <w:tc>
          <w:tcPr>
            <w:tcW w:w="3772" w:type="pct"/>
            <w:noWrap/>
            <w:tcMar>
              <w:top w:w="15" w:type="dxa"/>
              <w:left w:w="15" w:type="dxa"/>
              <w:bottom w:w="0" w:type="dxa"/>
              <w:right w:w="15" w:type="dxa"/>
            </w:tcMar>
            <w:vAlign w:val="center"/>
          </w:tcPr>
          <w:p w14:paraId="43A3D54B" w14:textId="77777777" w:rsidR="00B8413E" w:rsidRPr="00A5606A" w:rsidRDefault="00B8413E" w:rsidP="00B8413E">
            <w:pPr>
              <w:pStyle w:val="xl79"/>
              <w:pBdr>
                <w:left w:val="none" w:sz="0" w:space="0" w:color="auto"/>
                <w:bottom w:val="none" w:sz="0" w:space="0" w:color="auto"/>
                <w:right w:val="none" w:sz="0" w:space="0" w:color="auto"/>
              </w:pBdr>
              <w:spacing w:before="0" w:beforeAutospacing="0"/>
              <w:rPr>
                <w:rFonts w:ascii="Arial" w:hAnsi="Arial" w:cs="Arial"/>
                <w:szCs w:val="20"/>
              </w:rPr>
            </w:pPr>
            <w:r w:rsidRPr="00A5606A">
              <w:rPr>
                <w:rFonts w:ascii="Arial" w:hAnsi="Arial" w:cs="Arial"/>
                <w:szCs w:val="20"/>
              </w:rPr>
              <w:t>Değer Azalma Karşılığı (-)</w:t>
            </w:r>
          </w:p>
        </w:tc>
        <w:tc>
          <w:tcPr>
            <w:tcW w:w="1228" w:type="pct"/>
            <w:noWrap/>
            <w:tcMar>
              <w:top w:w="15" w:type="dxa"/>
              <w:left w:w="15" w:type="dxa"/>
              <w:bottom w:w="0" w:type="dxa"/>
              <w:right w:w="15" w:type="dxa"/>
            </w:tcMar>
          </w:tcPr>
          <w:p w14:paraId="7F3A6726" w14:textId="1246B327" w:rsidR="00B8413E" w:rsidRPr="00A5606A" w:rsidRDefault="00B8413E" w:rsidP="00B8413E">
            <w:pPr>
              <w:spacing w:after="100" w:afterAutospacing="1"/>
              <w:ind w:right="105"/>
              <w:jc w:val="right"/>
              <w:rPr>
                <w:rFonts w:ascii="Arial" w:hAnsi="Arial" w:cs="Arial"/>
                <w:sz w:val="18"/>
                <w:szCs w:val="20"/>
              </w:rPr>
            </w:pPr>
            <w:r w:rsidRPr="00A96C83">
              <w:rPr>
                <w:rFonts w:ascii="Arial" w:hAnsi="Arial" w:cs="Arial"/>
                <w:color w:val="000000" w:themeColor="text1"/>
                <w:sz w:val="18"/>
                <w:szCs w:val="18"/>
              </w:rPr>
              <w:t>7.683</w:t>
            </w:r>
          </w:p>
        </w:tc>
      </w:tr>
      <w:tr w:rsidR="00B8413E" w:rsidRPr="00A5606A" w14:paraId="4925F123" w14:textId="77777777" w:rsidTr="00B8413E">
        <w:trPr>
          <w:trHeight w:val="20"/>
        </w:trPr>
        <w:tc>
          <w:tcPr>
            <w:tcW w:w="3772" w:type="pct"/>
            <w:tcBorders>
              <w:bottom w:val="single" w:sz="4" w:space="0" w:color="auto"/>
            </w:tcBorders>
            <w:noWrap/>
            <w:tcMar>
              <w:top w:w="15" w:type="dxa"/>
              <w:left w:w="15" w:type="dxa"/>
              <w:bottom w:w="0" w:type="dxa"/>
              <w:right w:w="15" w:type="dxa"/>
            </w:tcMar>
            <w:vAlign w:val="center"/>
          </w:tcPr>
          <w:p w14:paraId="11A598DC" w14:textId="77777777" w:rsidR="00B8413E" w:rsidRPr="00A5606A" w:rsidRDefault="00B8413E" w:rsidP="00B8413E">
            <w:pPr>
              <w:pStyle w:val="xl79"/>
              <w:pBdr>
                <w:left w:val="none" w:sz="0" w:space="0" w:color="auto"/>
                <w:bottom w:val="none" w:sz="0" w:space="0" w:color="auto"/>
                <w:right w:val="none" w:sz="0" w:space="0" w:color="auto"/>
              </w:pBdr>
              <w:spacing w:before="0" w:beforeAutospacing="0"/>
              <w:rPr>
                <w:rFonts w:ascii="Arial" w:hAnsi="Arial" w:cs="Arial"/>
                <w:szCs w:val="20"/>
              </w:rPr>
            </w:pPr>
          </w:p>
        </w:tc>
        <w:tc>
          <w:tcPr>
            <w:tcW w:w="1228" w:type="pct"/>
            <w:tcBorders>
              <w:bottom w:val="single" w:sz="4" w:space="0" w:color="auto"/>
            </w:tcBorders>
            <w:noWrap/>
            <w:tcMar>
              <w:top w:w="15" w:type="dxa"/>
              <w:left w:w="15" w:type="dxa"/>
              <w:bottom w:w="0" w:type="dxa"/>
              <w:right w:w="15" w:type="dxa"/>
            </w:tcMar>
            <w:vAlign w:val="bottom"/>
          </w:tcPr>
          <w:p w14:paraId="18E5F648" w14:textId="77777777" w:rsidR="00B8413E" w:rsidRPr="00A5606A" w:rsidRDefault="00B8413E" w:rsidP="00B8413E">
            <w:pPr>
              <w:spacing w:after="100" w:afterAutospacing="1"/>
              <w:ind w:right="108"/>
              <w:jc w:val="right"/>
              <w:rPr>
                <w:rFonts w:ascii="Arial" w:hAnsi="Arial" w:cs="Arial"/>
                <w:sz w:val="18"/>
                <w:szCs w:val="20"/>
              </w:rPr>
            </w:pPr>
          </w:p>
        </w:tc>
      </w:tr>
      <w:tr w:rsidR="00B8413E" w:rsidRPr="00A5606A" w14:paraId="2894FFF6" w14:textId="77777777" w:rsidTr="00B8413E">
        <w:trPr>
          <w:trHeight w:val="20"/>
        </w:trPr>
        <w:tc>
          <w:tcPr>
            <w:tcW w:w="3772" w:type="pct"/>
            <w:tcBorders>
              <w:top w:val="single" w:sz="4" w:space="0" w:color="auto"/>
              <w:bottom w:val="double" w:sz="4" w:space="0" w:color="auto"/>
            </w:tcBorders>
            <w:noWrap/>
            <w:tcMar>
              <w:top w:w="15" w:type="dxa"/>
              <w:left w:w="15" w:type="dxa"/>
              <w:bottom w:w="0" w:type="dxa"/>
              <w:right w:w="15" w:type="dxa"/>
            </w:tcMar>
            <w:vAlign w:val="center"/>
          </w:tcPr>
          <w:p w14:paraId="4FA0A268" w14:textId="77777777" w:rsidR="00B8413E" w:rsidRPr="00A5606A" w:rsidRDefault="00B8413E" w:rsidP="00B8413E">
            <w:pPr>
              <w:pStyle w:val="xl79"/>
              <w:pBdr>
                <w:left w:val="none" w:sz="0" w:space="0" w:color="auto"/>
                <w:bottom w:val="none" w:sz="0" w:space="0" w:color="auto"/>
                <w:right w:val="none" w:sz="0" w:space="0" w:color="auto"/>
              </w:pBdr>
              <w:spacing w:before="0" w:beforeAutospacing="0"/>
              <w:rPr>
                <w:rFonts w:ascii="Arial" w:hAnsi="Arial" w:cs="Arial"/>
                <w:b/>
                <w:szCs w:val="20"/>
              </w:rPr>
            </w:pPr>
            <w:r w:rsidRPr="00A5606A">
              <w:rPr>
                <w:rFonts w:ascii="Arial" w:hAnsi="Arial" w:cs="Arial"/>
                <w:b/>
                <w:szCs w:val="20"/>
              </w:rPr>
              <w:t>Toplam</w:t>
            </w:r>
          </w:p>
        </w:tc>
        <w:tc>
          <w:tcPr>
            <w:tcW w:w="1228" w:type="pct"/>
            <w:tcBorders>
              <w:top w:val="single" w:sz="4" w:space="0" w:color="auto"/>
              <w:bottom w:val="double" w:sz="4" w:space="0" w:color="auto"/>
            </w:tcBorders>
            <w:noWrap/>
            <w:tcMar>
              <w:top w:w="15" w:type="dxa"/>
              <w:left w:w="15" w:type="dxa"/>
              <w:bottom w:w="0" w:type="dxa"/>
              <w:right w:w="15" w:type="dxa"/>
            </w:tcMar>
            <w:vAlign w:val="bottom"/>
          </w:tcPr>
          <w:p w14:paraId="60834FB0" w14:textId="4B1F0AC0" w:rsidR="00B8413E" w:rsidRPr="00A5606A" w:rsidRDefault="00B8413E" w:rsidP="00B8413E">
            <w:pPr>
              <w:spacing w:after="100" w:afterAutospacing="1"/>
              <w:ind w:right="105"/>
              <w:jc w:val="right"/>
              <w:rPr>
                <w:rFonts w:ascii="Arial" w:hAnsi="Arial" w:cs="Arial"/>
                <w:b/>
                <w:sz w:val="18"/>
                <w:szCs w:val="20"/>
              </w:rPr>
            </w:pPr>
            <w:r w:rsidRPr="00A96C83">
              <w:rPr>
                <w:rFonts w:ascii="Arial" w:hAnsi="Arial" w:cs="Arial"/>
                <w:b/>
                <w:color w:val="000000" w:themeColor="text1"/>
                <w:sz w:val="18"/>
                <w:szCs w:val="18"/>
              </w:rPr>
              <w:t>1.357.405</w:t>
            </w:r>
          </w:p>
        </w:tc>
      </w:tr>
    </w:tbl>
    <w:p w14:paraId="772C3EDB" w14:textId="77777777" w:rsidR="00B8413E" w:rsidRPr="00A5606A" w:rsidRDefault="00B8413E" w:rsidP="00B8413E">
      <w:pPr>
        <w:pStyle w:val="GvdeMetniGirintisi"/>
        <w:spacing w:before="60"/>
        <w:ind w:left="126" w:hanging="112"/>
        <w:rPr>
          <w:rFonts w:ascii="Arial" w:hAnsi="Arial" w:cs="Arial"/>
          <w:sz w:val="16"/>
          <w:szCs w:val="18"/>
        </w:rPr>
      </w:pPr>
      <w:r w:rsidRPr="00A5606A">
        <w:rPr>
          <w:rFonts w:ascii="Arial" w:hAnsi="Arial" w:cs="Arial"/>
          <w:sz w:val="16"/>
          <w:szCs w:val="18"/>
          <w:vertAlign w:val="superscript"/>
        </w:rPr>
        <w:t>(*)</w:t>
      </w:r>
      <w:r w:rsidRPr="00A5606A">
        <w:rPr>
          <w:rFonts w:ascii="Arial" w:hAnsi="Arial" w:cs="Arial"/>
          <w:sz w:val="16"/>
          <w:szCs w:val="18"/>
        </w:rPr>
        <w:t xml:space="preserve"> Borsaya </w:t>
      </w:r>
      <w:proofErr w:type="spellStart"/>
      <w:r w:rsidRPr="00A5606A">
        <w:rPr>
          <w:rFonts w:ascii="Arial" w:hAnsi="Arial" w:cs="Arial"/>
          <w:sz w:val="16"/>
          <w:szCs w:val="18"/>
        </w:rPr>
        <w:t>kote</w:t>
      </w:r>
      <w:proofErr w:type="spellEnd"/>
      <w:r w:rsidRPr="00A5606A">
        <w:rPr>
          <w:rFonts w:ascii="Arial" w:hAnsi="Arial" w:cs="Arial"/>
          <w:sz w:val="16"/>
          <w:szCs w:val="18"/>
        </w:rPr>
        <w:t xml:space="preserve"> olmakla beraber ilgili dönem sonlarında borsada işlem görmeyen borçlanma senetlerini de içermektedir.</w:t>
      </w:r>
    </w:p>
    <w:p w14:paraId="064CE1E8" w14:textId="77777777" w:rsidR="00B8413E" w:rsidRPr="00A5606A" w:rsidRDefault="00B8413E" w:rsidP="00B8413E">
      <w:pPr>
        <w:pStyle w:val="GvdeMetniGirintisi"/>
        <w:tabs>
          <w:tab w:val="left" w:pos="1080"/>
        </w:tabs>
        <w:spacing w:before="120" w:after="120"/>
        <w:ind w:left="-14" w:hanging="574"/>
        <w:rPr>
          <w:rFonts w:ascii="Arial" w:hAnsi="Arial" w:cs="Arial"/>
          <w:b/>
          <w:sz w:val="20"/>
          <w:szCs w:val="20"/>
        </w:rPr>
      </w:pPr>
      <w:r w:rsidRPr="00A5606A">
        <w:rPr>
          <w:rFonts w:ascii="Arial" w:hAnsi="Arial" w:cs="Arial"/>
          <w:b/>
          <w:sz w:val="20"/>
          <w:szCs w:val="20"/>
        </w:rPr>
        <w:t>4.</w:t>
      </w:r>
      <w:r w:rsidRPr="00A5606A">
        <w:rPr>
          <w:rFonts w:ascii="Arial" w:hAnsi="Arial" w:cs="Arial"/>
          <w:b/>
          <w:sz w:val="20"/>
          <w:szCs w:val="20"/>
        </w:rPr>
        <w:tab/>
        <w:t>İtfa edilmiş maliyet üzerinden değerlenen finansal varlıklara ilişkin açıklamalar:</w:t>
      </w:r>
    </w:p>
    <w:p w14:paraId="4E8330B6" w14:textId="6E9DC9A0" w:rsidR="00B8413E" w:rsidRPr="00A5606A" w:rsidRDefault="00B8413E" w:rsidP="00B8413E">
      <w:pPr>
        <w:autoSpaceDE w:val="0"/>
        <w:autoSpaceDN w:val="0"/>
        <w:adjustRightInd w:val="0"/>
        <w:spacing w:before="120" w:after="120"/>
        <w:ind w:left="-567"/>
        <w:jc w:val="both"/>
        <w:rPr>
          <w:rFonts w:ascii="Arial" w:hAnsi="Arial" w:cs="Arial"/>
          <w:b/>
          <w:iCs/>
          <w:sz w:val="20"/>
          <w:szCs w:val="20"/>
        </w:rPr>
      </w:pPr>
      <w:r w:rsidRPr="00A5606A">
        <w:rPr>
          <w:rFonts w:ascii="Arial" w:hAnsi="Arial" w:cs="Arial"/>
          <w:b/>
          <w:sz w:val="20"/>
          <w:szCs w:val="20"/>
        </w:rPr>
        <w:t>a.1)</w:t>
      </w:r>
      <w:r w:rsidRPr="00A5606A">
        <w:rPr>
          <w:rFonts w:ascii="Arial" w:hAnsi="Arial" w:cs="Arial"/>
          <w:b/>
          <w:sz w:val="20"/>
          <w:szCs w:val="20"/>
        </w:rPr>
        <w:tab/>
        <w:t>Repo işlemlerine konu olanlar ve teminata verilen/bloke edilenlere ilişkin bilgiler:</w:t>
      </w:r>
    </w:p>
    <w:p w14:paraId="19F08F22" w14:textId="77777777" w:rsidR="00B8413E" w:rsidRPr="00A5606A" w:rsidRDefault="00B8413E" w:rsidP="00B8413E">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31 Mart 2018 tarihi itibarıyla itfa edilmiş maliyet üzerinden değerlenen yatırımlar içerisinde teminata verilen/bloke edilen/</w:t>
      </w:r>
      <w:proofErr w:type="gramStart"/>
      <w:r w:rsidRPr="00A5606A">
        <w:rPr>
          <w:rFonts w:ascii="Arial" w:hAnsi="Arial" w:cs="Arial"/>
          <w:sz w:val="20"/>
          <w:szCs w:val="20"/>
        </w:rPr>
        <w:t>nominal</w:t>
      </w:r>
      <w:proofErr w:type="gramEnd"/>
      <w:r w:rsidRPr="00A5606A">
        <w:rPr>
          <w:rFonts w:ascii="Arial" w:hAnsi="Arial" w:cs="Arial"/>
          <w:sz w:val="20"/>
          <w:szCs w:val="20"/>
        </w:rPr>
        <w:t xml:space="preserve"> yatırım tutarı 349.829 TL’dir. Geri alım vaadiyle satım işlemlerine konu olan yatırım tutarı bulunmamaktadır.</w:t>
      </w:r>
    </w:p>
    <w:p w14:paraId="3CAFDD19" w14:textId="0DAEC635" w:rsidR="00B8413E" w:rsidRPr="00A5606A" w:rsidRDefault="00B8413E" w:rsidP="00B8413E">
      <w:pPr>
        <w:autoSpaceDE w:val="0"/>
        <w:autoSpaceDN w:val="0"/>
        <w:adjustRightInd w:val="0"/>
        <w:spacing w:before="120" w:after="120"/>
        <w:ind w:left="-567"/>
        <w:jc w:val="both"/>
        <w:rPr>
          <w:rFonts w:ascii="Arial" w:hAnsi="Arial" w:cs="Arial"/>
          <w:sz w:val="20"/>
          <w:szCs w:val="20"/>
        </w:rPr>
      </w:pPr>
      <w:r w:rsidRPr="00A5606A">
        <w:rPr>
          <w:rFonts w:ascii="Arial" w:hAnsi="Arial" w:cs="Arial"/>
          <w:b/>
          <w:sz w:val="20"/>
          <w:szCs w:val="20"/>
        </w:rPr>
        <w:t>a.2)</w:t>
      </w:r>
      <w:r w:rsidR="003E0FCA">
        <w:rPr>
          <w:rFonts w:ascii="Arial" w:hAnsi="Arial" w:cs="Arial"/>
          <w:b/>
          <w:sz w:val="20"/>
          <w:szCs w:val="20"/>
        </w:rPr>
        <w:tab/>
      </w:r>
      <w:r w:rsidRPr="00A5606A">
        <w:rPr>
          <w:rFonts w:ascii="Arial" w:hAnsi="Arial" w:cs="Arial"/>
          <w:b/>
          <w:sz w:val="20"/>
          <w:szCs w:val="20"/>
        </w:rPr>
        <w:t>Vadeye kadar elde tutulacak yatırımlara ilişkin bilgiler:</w:t>
      </w:r>
    </w:p>
    <w:p w14:paraId="41C1E871" w14:textId="77777777" w:rsidR="00B8413E" w:rsidRPr="00A5606A" w:rsidRDefault="00B8413E" w:rsidP="00B8413E">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31 Aralık 2017 tarihi itibarıyla vadeye kadar elde tutulan yatırımlar içerisinde teminata verilen/bloke edilen/</w:t>
      </w:r>
      <w:proofErr w:type="gramStart"/>
      <w:r w:rsidRPr="00A5606A">
        <w:rPr>
          <w:rFonts w:ascii="Arial" w:hAnsi="Arial" w:cs="Arial"/>
          <w:sz w:val="20"/>
          <w:szCs w:val="20"/>
        </w:rPr>
        <w:t>nominal</w:t>
      </w:r>
      <w:proofErr w:type="gramEnd"/>
      <w:r w:rsidRPr="00A5606A">
        <w:rPr>
          <w:rFonts w:ascii="Arial" w:hAnsi="Arial" w:cs="Arial"/>
          <w:sz w:val="20"/>
          <w:szCs w:val="20"/>
        </w:rPr>
        <w:t xml:space="preserve"> yatırım tutarı 503.500 TL’dir. Geri alım vaadiyle satım işlemlerine konu olan vadeye kadar elde tutulacak yatırım tutarı bulunmamaktadır.</w:t>
      </w:r>
    </w:p>
    <w:p w14:paraId="46FF0128" w14:textId="77777777" w:rsidR="00B8413E" w:rsidRPr="00A5606A" w:rsidRDefault="00B8413E" w:rsidP="00B8413E">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br w:type="page"/>
      </w:r>
    </w:p>
    <w:p w14:paraId="3245C2CE" w14:textId="77777777" w:rsidR="009D0563" w:rsidRPr="009128F0" w:rsidRDefault="009D0563" w:rsidP="003F45C2">
      <w:pPr>
        <w:pStyle w:val="ListeParagraf"/>
        <w:pageBreakBefore/>
        <w:numPr>
          <w:ilvl w:val="0"/>
          <w:numId w:val="8"/>
        </w:numPr>
        <w:ind w:left="0" w:hanging="567"/>
        <w:rPr>
          <w:rFonts w:ascii="Arial" w:hAnsi="Arial" w:cs="Arial"/>
          <w:b/>
          <w:color w:val="000000" w:themeColor="text1"/>
          <w:sz w:val="20"/>
          <w:szCs w:val="20"/>
        </w:rPr>
      </w:pPr>
      <w:r w:rsidRPr="009128F0">
        <w:rPr>
          <w:rFonts w:ascii="Arial" w:hAnsi="Arial" w:cs="Arial"/>
          <w:b/>
          <w:color w:val="000000" w:themeColor="text1"/>
          <w:sz w:val="20"/>
          <w:szCs w:val="20"/>
        </w:rPr>
        <w:lastRenderedPageBreak/>
        <w:t>Konsolide bilançonun aktif hesaplarına ilişkin açıklama ve dipnotlar (devamı):</w:t>
      </w:r>
    </w:p>
    <w:p w14:paraId="7BEA46D9" w14:textId="77777777" w:rsidR="00B8413E" w:rsidRPr="00A5606A" w:rsidRDefault="00B8413E" w:rsidP="00B8413E">
      <w:pPr>
        <w:pStyle w:val="GvdeMetniGirintisi"/>
        <w:spacing w:before="120" w:after="120"/>
        <w:ind w:left="-546" w:firstLine="0"/>
        <w:rPr>
          <w:rFonts w:ascii="Arial" w:hAnsi="Arial" w:cs="Arial"/>
          <w:b/>
          <w:sz w:val="20"/>
          <w:szCs w:val="20"/>
        </w:rPr>
      </w:pPr>
      <w:r w:rsidRPr="00A5606A">
        <w:rPr>
          <w:rFonts w:ascii="Arial" w:hAnsi="Arial" w:cs="Arial"/>
          <w:b/>
          <w:sz w:val="20"/>
          <w:szCs w:val="20"/>
        </w:rPr>
        <w:t>b.1)</w:t>
      </w:r>
      <w:r w:rsidRPr="00A5606A">
        <w:rPr>
          <w:rFonts w:ascii="Arial" w:hAnsi="Arial" w:cs="Arial"/>
          <w:b/>
          <w:sz w:val="20"/>
          <w:szCs w:val="20"/>
        </w:rPr>
        <w:tab/>
        <w:t>İtfa edilmiş maliyet üzerinden değerlenen devlet borçlanma senetlerine ilişkin bilgiler:</w:t>
      </w:r>
    </w:p>
    <w:tbl>
      <w:tblPr>
        <w:tblW w:w="5000" w:type="pct"/>
        <w:tblLook w:val="0000" w:firstRow="0" w:lastRow="0" w:firstColumn="0" w:lastColumn="0" w:noHBand="0" w:noVBand="0"/>
      </w:tblPr>
      <w:tblGrid>
        <w:gridCol w:w="7481"/>
        <w:gridCol w:w="1996"/>
      </w:tblGrid>
      <w:tr w:rsidR="00B8413E" w:rsidRPr="00A5606A" w14:paraId="6300E578" w14:textId="77777777" w:rsidTr="00B8413E">
        <w:trPr>
          <w:trHeight w:val="20"/>
        </w:trPr>
        <w:tc>
          <w:tcPr>
            <w:tcW w:w="3947" w:type="pct"/>
            <w:tcBorders>
              <w:top w:val="single" w:sz="4" w:space="0" w:color="auto"/>
              <w:left w:val="nil"/>
              <w:bottom w:val="single" w:sz="4" w:space="0" w:color="auto"/>
              <w:right w:val="nil"/>
            </w:tcBorders>
            <w:shd w:val="clear" w:color="auto" w:fill="FFFFFF"/>
            <w:vAlign w:val="bottom"/>
          </w:tcPr>
          <w:p w14:paraId="65ACE578" w14:textId="77777777" w:rsidR="00B8413E" w:rsidRPr="00A5606A" w:rsidRDefault="00B8413E" w:rsidP="00B8413E">
            <w:pPr>
              <w:jc w:val="both"/>
              <w:rPr>
                <w:rFonts w:ascii="Arial" w:hAnsi="Arial" w:cs="Arial"/>
                <w:sz w:val="20"/>
                <w:szCs w:val="20"/>
              </w:rPr>
            </w:pPr>
            <w:r w:rsidRPr="00A5606A">
              <w:rPr>
                <w:rFonts w:ascii="Arial" w:hAnsi="Arial" w:cs="Arial"/>
                <w:sz w:val="20"/>
                <w:szCs w:val="20"/>
              </w:rPr>
              <w:t> </w:t>
            </w:r>
          </w:p>
        </w:tc>
        <w:tc>
          <w:tcPr>
            <w:tcW w:w="1053" w:type="pct"/>
            <w:tcBorders>
              <w:top w:val="single" w:sz="4" w:space="0" w:color="auto"/>
              <w:left w:val="nil"/>
              <w:bottom w:val="single" w:sz="4" w:space="0" w:color="auto"/>
              <w:right w:val="nil"/>
            </w:tcBorders>
            <w:shd w:val="clear" w:color="auto" w:fill="FFFFFF"/>
            <w:vAlign w:val="bottom"/>
          </w:tcPr>
          <w:p w14:paraId="34EC2980" w14:textId="77777777" w:rsidR="00B8413E" w:rsidRPr="00A5606A" w:rsidRDefault="00B8413E" w:rsidP="00B8413E">
            <w:pPr>
              <w:ind w:right="14"/>
              <w:jc w:val="right"/>
              <w:rPr>
                <w:rFonts w:ascii="Arial" w:eastAsia="Arial Unicode MS" w:hAnsi="Arial" w:cs="Arial"/>
                <w:b/>
                <w:sz w:val="18"/>
                <w:szCs w:val="20"/>
              </w:rPr>
            </w:pPr>
            <w:r w:rsidRPr="00A5606A">
              <w:rPr>
                <w:rFonts w:ascii="Arial" w:hAnsi="Arial" w:cs="Arial"/>
                <w:b/>
                <w:sz w:val="18"/>
                <w:szCs w:val="20"/>
              </w:rPr>
              <w:t>Cari Dönem</w:t>
            </w:r>
          </w:p>
        </w:tc>
      </w:tr>
      <w:tr w:rsidR="00B8413E" w:rsidRPr="00A5606A" w14:paraId="5705F102" w14:textId="77777777" w:rsidTr="00B8413E">
        <w:trPr>
          <w:trHeight w:val="20"/>
        </w:trPr>
        <w:tc>
          <w:tcPr>
            <w:tcW w:w="3947" w:type="pct"/>
            <w:tcBorders>
              <w:top w:val="single" w:sz="4" w:space="0" w:color="auto"/>
              <w:left w:val="nil"/>
              <w:right w:val="nil"/>
            </w:tcBorders>
            <w:shd w:val="clear" w:color="auto" w:fill="FFFFFF"/>
            <w:vAlign w:val="bottom"/>
          </w:tcPr>
          <w:p w14:paraId="347021DC" w14:textId="77777777" w:rsidR="00B8413E" w:rsidRPr="00A5606A" w:rsidRDefault="00B8413E" w:rsidP="00B8413E">
            <w:pPr>
              <w:jc w:val="both"/>
              <w:rPr>
                <w:rFonts w:ascii="Arial" w:hAnsi="Arial" w:cs="Arial"/>
                <w:sz w:val="20"/>
                <w:szCs w:val="20"/>
              </w:rPr>
            </w:pPr>
          </w:p>
        </w:tc>
        <w:tc>
          <w:tcPr>
            <w:tcW w:w="1053" w:type="pct"/>
            <w:tcBorders>
              <w:top w:val="single" w:sz="4" w:space="0" w:color="auto"/>
              <w:left w:val="nil"/>
              <w:right w:val="nil"/>
            </w:tcBorders>
            <w:shd w:val="clear" w:color="auto" w:fill="FFFFFF"/>
            <w:vAlign w:val="bottom"/>
          </w:tcPr>
          <w:p w14:paraId="4CCFB2AA" w14:textId="77777777" w:rsidR="00B8413E" w:rsidRPr="00A5606A" w:rsidRDefault="00B8413E" w:rsidP="00B8413E">
            <w:pPr>
              <w:ind w:right="14"/>
              <w:jc w:val="right"/>
              <w:rPr>
                <w:rFonts w:ascii="Arial" w:hAnsi="Arial" w:cs="Arial"/>
                <w:b/>
                <w:sz w:val="20"/>
                <w:szCs w:val="20"/>
              </w:rPr>
            </w:pPr>
          </w:p>
        </w:tc>
      </w:tr>
      <w:tr w:rsidR="00B8413E" w:rsidRPr="00A5606A" w14:paraId="3E711586" w14:textId="77777777" w:rsidTr="00B8413E">
        <w:trPr>
          <w:trHeight w:val="20"/>
        </w:trPr>
        <w:tc>
          <w:tcPr>
            <w:tcW w:w="3947" w:type="pct"/>
            <w:tcBorders>
              <w:left w:val="nil"/>
              <w:bottom w:val="nil"/>
              <w:right w:val="nil"/>
            </w:tcBorders>
            <w:shd w:val="clear" w:color="auto" w:fill="auto"/>
            <w:noWrap/>
            <w:vAlign w:val="center"/>
          </w:tcPr>
          <w:p w14:paraId="19FBBDFC" w14:textId="77777777" w:rsidR="00B8413E" w:rsidRPr="00A5606A" w:rsidRDefault="00B8413E" w:rsidP="00B8413E">
            <w:pPr>
              <w:pStyle w:val="Balk7"/>
              <w:ind w:left="-66"/>
              <w:rPr>
                <w:rFonts w:ascii="Arial" w:eastAsia="Arial Unicode MS" w:hAnsi="Arial" w:cs="Arial"/>
                <w:i w:val="0"/>
                <w:sz w:val="18"/>
              </w:rPr>
            </w:pPr>
            <w:r w:rsidRPr="00A5606A">
              <w:rPr>
                <w:rFonts w:ascii="Arial" w:hAnsi="Arial" w:cs="Arial"/>
                <w:i w:val="0"/>
                <w:sz w:val="18"/>
              </w:rPr>
              <w:t>Devlet Tahvili</w:t>
            </w:r>
          </w:p>
        </w:tc>
        <w:tc>
          <w:tcPr>
            <w:tcW w:w="1053" w:type="pct"/>
            <w:tcBorders>
              <w:left w:val="nil"/>
              <w:bottom w:val="nil"/>
              <w:right w:val="nil"/>
            </w:tcBorders>
            <w:shd w:val="clear" w:color="auto" w:fill="auto"/>
            <w:noWrap/>
            <w:vAlign w:val="bottom"/>
          </w:tcPr>
          <w:p w14:paraId="69B4215E" w14:textId="77777777" w:rsidR="00B8413E" w:rsidRPr="00A5606A" w:rsidRDefault="00B8413E" w:rsidP="00B8413E">
            <w:pPr>
              <w:ind w:right="14"/>
              <w:jc w:val="right"/>
              <w:rPr>
                <w:rFonts w:ascii="Arial" w:hAnsi="Arial" w:cs="Arial"/>
                <w:sz w:val="18"/>
                <w:szCs w:val="20"/>
              </w:rPr>
            </w:pPr>
            <w:r w:rsidRPr="00A5606A">
              <w:rPr>
                <w:rFonts w:ascii="Arial" w:hAnsi="Arial" w:cs="Arial"/>
                <w:sz w:val="18"/>
                <w:szCs w:val="20"/>
              </w:rPr>
              <w:t>-</w:t>
            </w:r>
          </w:p>
        </w:tc>
      </w:tr>
      <w:tr w:rsidR="00B8413E" w:rsidRPr="00A5606A" w14:paraId="7054023C" w14:textId="77777777" w:rsidTr="00B8413E">
        <w:trPr>
          <w:trHeight w:val="20"/>
        </w:trPr>
        <w:tc>
          <w:tcPr>
            <w:tcW w:w="3947" w:type="pct"/>
            <w:tcBorders>
              <w:top w:val="nil"/>
              <w:left w:val="nil"/>
              <w:right w:val="nil"/>
            </w:tcBorders>
            <w:shd w:val="clear" w:color="auto" w:fill="auto"/>
            <w:noWrap/>
            <w:vAlign w:val="center"/>
          </w:tcPr>
          <w:p w14:paraId="1353919F" w14:textId="77777777" w:rsidR="00B8413E" w:rsidRPr="00A5606A" w:rsidRDefault="00B8413E" w:rsidP="00B8413E">
            <w:pPr>
              <w:ind w:left="-66"/>
              <w:rPr>
                <w:rFonts w:ascii="Arial" w:eastAsia="Arial Unicode MS" w:hAnsi="Arial" w:cs="Arial"/>
                <w:iCs/>
                <w:sz w:val="18"/>
                <w:szCs w:val="20"/>
              </w:rPr>
            </w:pPr>
            <w:r w:rsidRPr="00A5606A">
              <w:rPr>
                <w:rFonts w:ascii="Arial" w:hAnsi="Arial" w:cs="Arial"/>
                <w:iCs/>
                <w:sz w:val="18"/>
                <w:szCs w:val="20"/>
              </w:rPr>
              <w:t>Hazine Bonosu</w:t>
            </w:r>
          </w:p>
        </w:tc>
        <w:tc>
          <w:tcPr>
            <w:tcW w:w="1053" w:type="pct"/>
            <w:tcBorders>
              <w:top w:val="nil"/>
              <w:left w:val="nil"/>
              <w:right w:val="nil"/>
            </w:tcBorders>
            <w:shd w:val="clear" w:color="auto" w:fill="auto"/>
            <w:noWrap/>
            <w:vAlign w:val="bottom"/>
          </w:tcPr>
          <w:p w14:paraId="08062F5F" w14:textId="77777777" w:rsidR="00B8413E" w:rsidRPr="00A5606A" w:rsidRDefault="00B8413E" w:rsidP="00B8413E">
            <w:pPr>
              <w:ind w:right="14"/>
              <w:jc w:val="right"/>
              <w:rPr>
                <w:rFonts w:ascii="Arial" w:hAnsi="Arial" w:cs="Arial"/>
                <w:sz w:val="18"/>
                <w:szCs w:val="20"/>
              </w:rPr>
            </w:pPr>
            <w:r w:rsidRPr="00A5606A">
              <w:rPr>
                <w:rFonts w:ascii="Arial" w:hAnsi="Arial" w:cs="Arial"/>
                <w:sz w:val="18"/>
                <w:szCs w:val="20"/>
              </w:rPr>
              <w:t>-</w:t>
            </w:r>
          </w:p>
        </w:tc>
      </w:tr>
      <w:tr w:rsidR="00B8413E" w:rsidRPr="00A5606A" w14:paraId="5BB2D083" w14:textId="77777777" w:rsidTr="00B8413E">
        <w:trPr>
          <w:trHeight w:val="20"/>
        </w:trPr>
        <w:tc>
          <w:tcPr>
            <w:tcW w:w="3947" w:type="pct"/>
            <w:tcBorders>
              <w:top w:val="nil"/>
              <w:left w:val="nil"/>
              <w:right w:val="nil"/>
            </w:tcBorders>
            <w:shd w:val="clear" w:color="auto" w:fill="auto"/>
            <w:noWrap/>
            <w:vAlign w:val="center"/>
          </w:tcPr>
          <w:p w14:paraId="61E6B6E0" w14:textId="77777777" w:rsidR="00B8413E" w:rsidRPr="00A5606A" w:rsidRDefault="00B8413E" w:rsidP="00B8413E">
            <w:pPr>
              <w:spacing w:before="100" w:beforeAutospacing="1" w:after="100" w:afterAutospacing="1"/>
              <w:ind w:left="-66"/>
              <w:rPr>
                <w:rFonts w:ascii="Arial" w:hAnsi="Arial" w:cs="Arial"/>
                <w:iCs/>
                <w:sz w:val="18"/>
                <w:szCs w:val="20"/>
              </w:rPr>
            </w:pPr>
            <w:r w:rsidRPr="00A5606A">
              <w:rPr>
                <w:rFonts w:ascii="Arial" w:hAnsi="Arial" w:cs="Arial"/>
                <w:iCs/>
                <w:sz w:val="18"/>
                <w:szCs w:val="20"/>
              </w:rPr>
              <w:t>Diğer Kamu Borçlanma Senetleri</w:t>
            </w:r>
            <w:r w:rsidRPr="00A5606A">
              <w:rPr>
                <w:rFonts w:ascii="Arial" w:hAnsi="Arial" w:cs="Arial"/>
                <w:iCs/>
                <w:sz w:val="18"/>
                <w:szCs w:val="20"/>
                <w:vertAlign w:val="superscript"/>
              </w:rPr>
              <w:t>(*)</w:t>
            </w:r>
          </w:p>
        </w:tc>
        <w:tc>
          <w:tcPr>
            <w:tcW w:w="1053" w:type="pct"/>
            <w:tcBorders>
              <w:top w:val="nil"/>
              <w:left w:val="nil"/>
              <w:right w:val="nil"/>
            </w:tcBorders>
            <w:shd w:val="clear" w:color="auto" w:fill="auto"/>
            <w:noWrap/>
            <w:vAlign w:val="bottom"/>
          </w:tcPr>
          <w:p w14:paraId="6B028B9C" w14:textId="77777777" w:rsidR="00B8413E" w:rsidRPr="00A5606A" w:rsidRDefault="00B8413E" w:rsidP="00B8413E">
            <w:pPr>
              <w:ind w:right="14"/>
              <w:jc w:val="right"/>
              <w:rPr>
                <w:rFonts w:ascii="Arial" w:hAnsi="Arial" w:cs="Arial"/>
                <w:sz w:val="18"/>
                <w:szCs w:val="20"/>
              </w:rPr>
            </w:pPr>
            <w:r w:rsidRPr="00A5606A">
              <w:rPr>
                <w:rFonts w:ascii="Arial" w:hAnsi="Arial" w:cs="Arial"/>
                <w:sz w:val="18"/>
                <w:szCs w:val="20"/>
              </w:rPr>
              <w:t>628.877</w:t>
            </w:r>
          </w:p>
        </w:tc>
      </w:tr>
      <w:tr w:rsidR="00B8413E" w:rsidRPr="00A5606A" w14:paraId="1DA33557" w14:textId="77777777" w:rsidTr="00B8413E">
        <w:trPr>
          <w:trHeight w:val="20"/>
        </w:trPr>
        <w:tc>
          <w:tcPr>
            <w:tcW w:w="3947" w:type="pct"/>
            <w:tcBorders>
              <w:left w:val="nil"/>
              <w:bottom w:val="single" w:sz="4" w:space="0" w:color="auto"/>
              <w:right w:val="nil"/>
            </w:tcBorders>
            <w:shd w:val="clear" w:color="auto" w:fill="auto"/>
            <w:noWrap/>
            <w:vAlign w:val="center"/>
          </w:tcPr>
          <w:p w14:paraId="75F620B5" w14:textId="77777777" w:rsidR="00B8413E" w:rsidRPr="00A5606A" w:rsidRDefault="00B8413E" w:rsidP="00B8413E">
            <w:pPr>
              <w:pStyle w:val="Balk7"/>
              <w:ind w:left="0"/>
              <w:rPr>
                <w:rFonts w:ascii="Arial" w:eastAsia="Arial Unicode MS" w:hAnsi="Arial" w:cs="Arial"/>
                <w:b/>
                <w:i w:val="0"/>
                <w:sz w:val="18"/>
              </w:rPr>
            </w:pPr>
          </w:p>
        </w:tc>
        <w:tc>
          <w:tcPr>
            <w:tcW w:w="1053" w:type="pct"/>
            <w:tcBorders>
              <w:left w:val="nil"/>
              <w:bottom w:val="single" w:sz="4" w:space="0" w:color="auto"/>
              <w:right w:val="nil"/>
            </w:tcBorders>
            <w:shd w:val="clear" w:color="auto" w:fill="auto"/>
            <w:noWrap/>
            <w:vAlign w:val="bottom"/>
          </w:tcPr>
          <w:p w14:paraId="7E51A7E7" w14:textId="77777777" w:rsidR="00B8413E" w:rsidRPr="00A5606A" w:rsidRDefault="00B8413E" w:rsidP="00B8413E">
            <w:pPr>
              <w:ind w:right="14"/>
              <w:jc w:val="right"/>
              <w:rPr>
                <w:rFonts w:ascii="Arial" w:hAnsi="Arial" w:cs="Arial"/>
                <w:sz w:val="18"/>
                <w:szCs w:val="20"/>
              </w:rPr>
            </w:pPr>
          </w:p>
        </w:tc>
      </w:tr>
      <w:tr w:rsidR="00B8413E" w:rsidRPr="00A5606A" w14:paraId="3B9E9591" w14:textId="77777777" w:rsidTr="00B8413E">
        <w:trPr>
          <w:trHeight w:val="20"/>
        </w:trPr>
        <w:tc>
          <w:tcPr>
            <w:tcW w:w="3947" w:type="pct"/>
            <w:tcBorders>
              <w:top w:val="single" w:sz="4" w:space="0" w:color="auto"/>
              <w:left w:val="nil"/>
              <w:bottom w:val="double" w:sz="4" w:space="0" w:color="auto"/>
              <w:right w:val="nil"/>
            </w:tcBorders>
            <w:shd w:val="clear" w:color="auto" w:fill="auto"/>
            <w:noWrap/>
            <w:vAlign w:val="center"/>
          </w:tcPr>
          <w:p w14:paraId="19421E27" w14:textId="77777777" w:rsidR="00B8413E" w:rsidRPr="00A5606A" w:rsidRDefault="00B8413E" w:rsidP="00B8413E">
            <w:pPr>
              <w:pStyle w:val="Balk7"/>
              <w:ind w:left="-66"/>
              <w:rPr>
                <w:rFonts w:ascii="Arial" w:eastAsia="Arial Unicode MS" w:hAnsi="Arial" w:cs="Arial"/>
                <w:b/>
                <w:i w:val="0"/>
                <w:sz w:val="18"/>
              </w:rPr>
            </w:pPr>
            <w:r w:rsidRPr="00A5606A">
              <w:rPr>
                <w:rFonts w:ascii="Arial" w:eastAsia="Arial Unicode MS" w:hAnsi="Arial" w:cs="Arial"/>
                <w:b/>
                <w:i w:val="0"/>
                <w:sz w:val="18"/>
              </w:rPr>
              <w:t>Toplam</w:t>
            </w:r>
          </w:p>
        </w:tc>
        <w:tc>
          <w:tcPr>
            <w:tcW w:w="1053" w:type="pct"/>
            <w:tcBorders>
              <w:top w:val="single" w:sz="4" w:space="0" w:color="auto"/>
              <w:left w:val="nil"/>
              <w:bottom w:val="double" w:sz="4" w:space="0" w:color="auto"/>
              <w:right w:val="nil"/>
            </w:tcBorders>
            <w:shd w:val="clear" w:color="auto" w:fill="auto"/>
            <w:noWrap/>
            <w:vAlign w:val="bottom"/>
          </w:tcPr>
          <w:p w14:paraId="188B85F4" w14:textId="77777777" w:rsidR="00B8413E" w:rsidRPr="00A5606A" w:rsidRDefault="00B8413E" w:rsidP="00B8413E">
            <w:pPr>
              <w:ind w:right="14"/>
              <w:jc w:val="right"/>
              <w:rPr>
                <w:rFonts w:ascii="Arial" w:hAnsi="Arial" w:cs="Arial"/>
                <w:b/>
                <w:sz w:val="18"/>
                <w:szCs w:val="20"/>
              </w:rPr>
            </w:pPr>
            <w:r w:rsidRPr="00A5606A">
              <w:rPr>
                <w:rFonts w:ascii="Arial" w:hAnsi="Arial" w:cs="Arial"/>
                <w:b/>
                <w:sz w:val="18"/>
                <w:szCs w:val="20"/>
              </w:rPr>
              <w:t>628.877</w:t>
            </w:r>
          </w:p>
        </w:tc>
      </w:tr>
    </w:tbl>
    <w:p w14:paraId="4DDCB0CB" w14:textId="77777777" w:rsidR="00B8413E" w:rsidRPr="00A5606A" w:rsidRDefault="00B8413E" w:rsidP="00B8413E">
      <w:pPr>
        <w:pStyle w:val="GvdeMetniGirintisi"/>
        <w:spacing w:before="60"/>
        <w:ind w:firstLine="0"/>
        <w:rPr>
          <w:rFonts w:ascii="Arial" w:hAnsi="Arial" w:cs="Arial"/>
          <w:sz w:val="16"/>
          <w:szCs w:val="16"/>
        </w:rPr>
      </w:pPr>
      <w:r w:rsidRPr="00A5606A">
        <w:rPr>
          <w:rFonts w:ascii="Arial" w:hAnsi="Arial" w:cs="Arial"/>
          <w:sz w:val="16"/>
          <w:szCs w:val="16"/>
          <w:vertAlign w:val="superscript"/>
        </w:rPr>
        <w:t>(*)</w:t>
      </w:r>
      <w:r w:rsidRPr="00A5606A">
        <w:rPr>
          <w:rFonts w:ascii="Arial" w:hAnsi="Arial" w:cs="Arial"/>
          <w:sz w:val="16"/>
          <w:szCs w:val="16"/>
        </w:rPr>
        <w:t xml:space="preserve"> T.C Başbakanlık Hazine Müsteşarlığı tarafından ihraç edilen kira sertifikalarını içermektedir.</w:t>
      </w:r>
    </w:p>
    <w:p w14:paraId="267742C6" w14:textId="77777777" w:rsidR="00B8413E" w:rsidRPr="00A5606A" w:rsidRDefault="00B8413E" w:rsidP="00B8413E">
      <w:pPr>
        <w:pStyle w:val="GvdeMetniGirintisi"/>
        <w:spacing w:before="120" w:after="120"/>
        <w:ind w:left="-546" w:firstLine="0"/>
        <w:rPr>
          <w:rFonts w:ascii="Arial" w:hAnsi="Arial" w:cs="Arial"/>
          <w:b/>
          <w:sz w:val="20"/>
          <w:szCs w:val="20"/>
        </w:rPr>
      </w:pPr>
      <w:r w:rsidRPr="00A5606A">
        <w:rPr>
          <w:rFonts w:ascii="Arial" w:hAnsi="Arial" w:cs="Arial"/>
          <w:b/>
          <w:sz w:val="20"/>
          <w:szCs w:val="20"/>
        </w:rPr>
        <w:t>b.2)</w:t>
      </w:r>
      <w:r w:rsidRPr="00A5606A">
        <w:rPr>
          <w:rFonts w:ascii="Arial" w:hAnsi="Arial" w:cs="Arial"/>
          <w:b/>
          <w:sz w:val="20"/>
          <w:szCs w:val="20"/>
        </w:rPr>
        <w:tab/>
        <w:t>Vadeye kadar elde tutulacak devlet borçlanma senetlerine ilişkin bilgiler:</w:t>
      </w:r>
    </w:p>
    <w:tbl>
      <w:tblPr>
        <w:tblW w:w="5000" w:type="pct"/>
        <w:tblLook w:val="0000" w:firstRow="0" w:lastRow="0" w:firstColumn="0" w:lastColumn="0" w:noHBand="0" w:noVBand="0"/>
      </w:tblPr>
      <w:tblGrid>
        <w:gridCol w:w="7493"/>
        <w:gridCol w:w="1984"/>
      </w:tblGrid>
      <w:tr w:rsidR="00B8413E" w:rsidRPr="00A5606A" w14:paraId="2F779B38" w14:textId="77777777" w:rsidTr="00B8413E">
        <w:trPr>
          <w:trHeight w:val="20"/>
        </w:trPr>
        <w:tc>
          <w:tcPr>
            <w:tcW w:w="3953" w:type="pct"/>
            <w:tcBorders>
              <w:top w:val="single" w:sz="4" w:space="0" w:color="auto"/>
              <w:left w:val="nil"/>
              <w:bottom w:val="single" w:sz="4" w:space="0" w:color="auto"/>
              <w:right w:val="nil"/>
            </w:tcBorders>
            <w:shd w:val="clear" w:color="auto" w:fill="FFFFFF"/>
            <w:vAlign w:val="bottom"/>
          </w:tcPr>
          <w:p w14:paraId="48497667" w14:textId="77777777" w:rsidR="00B8413E" w:rsidRPr="00A5606A" w:rsidRDefault="00B8413E" w:rsidP="00B8413E">
            <w:pPr>
              <w:jc w:val="both"/>
              <w:rPr>
                <w:rFonts w:ascii="Arial" w:hAnsi="Arial" w:cs="Arial"/>
                <w:sz w:val="20"/>
                <w:szCs w:val="20"/>
              </w:rPr>
            </w:pPr>
            <w:r w:rsidRPr="00A5606A">
              <w:rPr>
                <w:rFonts w:ascii="Arial" w:hAnsi="Arial" w:cs="Arial"/>
                <w:sz w:val="20"/>
                <w:szCs w:val="20"/>
              </w:rPr>
              <w:t> </w:t>
            </w:r>
          </w:p>
        </w:tc>
        <w:tc>
          <w:tcPr>
            <w:tcW w:w="1047" w:type="pct"/>
            <w:tcBorders>
              <w:top w:val="single" w:sz="4" w:space="0" w:color="auto"/>
              <w:left w:val="nil"/>
              <w:bottom w:val="single" w:sz="4" w:space="0" w:color="auto"/>
              <w:right w:val="nil"/>
            </w:tcBorders>
            <w:shd w:val="clear" w:color="auto" w:fill="FFFFFF"/>
            <w:vAlign w:val="bottom"/>
          </w:tcPr>
          <w:p w14:paraId="45502A67" w14:textId="77777777" w:rsidR="00B8413E" w:rsidRPr="00A5606A" w:rsidRDefault="00B8413E" w:rsidP="00B8413E">
            <w:pPr>
              <w:ind w:right="14"/>
              <w:jc w:val="right"/>
              <w:rPr>
                <w:rFonts w:ascii="Arial" w:eastAsia="Arial Unicode MS" w:hAnsi="Arial" w:cs="Arial"/>
                <w:b/>
                <w:sz w:val="18"/>
                <w:szCs w:val="20"/>
              </w:rPr>
            </w:pPr>
            <w:r w:rsidRPr="00A5606A">
              <w:rPr>
                <w:rFonts w:ascii="Arial" w:hAnsi="Arial" w:cs="Arial"/>
                <w:b/>
                <w:sz w:val="18"/>
                <w:szCs w:val="20"/>
              </w:rPr>
              <w:t>Önceki Dönem</w:t>
            </w:r>
          </w:p>
        </w:tc>
      </w:tr>
      <w:tr w:rsidR="00B8413E" w:rsidRPr="00A5606A" w14:paraId="46333F14" w14:textId="77777777" w:rsidTr="00B8413E">
        <w:trPr>
          <w:trHeight w:val="20"/>
        </w:trPr>
        <w:tc>
          <w:tcPr>
            <w:tcW w:w="3953" w:type="pct"/>
            <w:tcBorders>
              <w:top w:val="single" w:sz="4" w:space="0" w:color="auto"/>
              <w:left w:val="nil"/>
              <w:right w:val="nil"/>
            </w:tcBorders>
            <w:shd w:val="clear" w:color="auto" w:fill="FFFFFF"/>
            <w:vAlign w:val="bottom"/>
          </w:tcPr>
          <w:p w14:paraId="1A8A791B" w14:textId="77777777" w:rsidR="00B8413E" w:rsidRPr="00A5606A" w:rsidRDefault="00B8413E" w:rsidP="00B8413E">
            <w:pPr>
              <w:jc w:val="both"/>
              <w:rPr>
                <w:rFonts w:ascii="Arial" w:hAnsi="Arial" w:cs="Arial"/>
                <w:sz w:val="20"/>
                <w:szCs w:val="20"/>
              </w:rPr>
            </w:pPr>
          </w:p>
        </w:tc>
        <w:tc>
          <w:tcPr>
            <w:tcW w:w="1047" w:type="pct"/>
            <w:tcBorders>
              <w:top w:val="single" w:sz="4" w:space="0" w:color="auto"/>
              <w:left w:val="nil"/>
              <w:right w:val="nil"/>
            </w:tcBorders>
            <w:shd w:val="clear" w:color="auto" w:fill="FFFFFF"/>
            <w:vAlign w:val="bottom"/>
          </w:tcPr>
          <w:p w14:paraId="4D54B868" w14:textId="77777777" w:rsidR="00B8413E" w:rsidRPr="00A5606A" w:rsidRDefault="00B8413E" w:rsidP="00B8413E">
            <w:pPr>
              <w:ind w:right="14"/>
              <w:jc w:val="right"/>
              <w:rPr>
                <w:rFonts w:ascii="Arial" w:hAnsi="Arial" w:cs="Arial"/>
                <w:b/>
                <w:sz w:val="20"/>
                <w:szCs w:val="20"/>
              </w:rPr>
            </w:pPr>
          </w:p>
        </w:tc>
      </w:tr>
      <w:tr w:rsidR="00B8413E" w:rsidRPr="00A5606A" w14:paraId="49332297" w14:textId="77777777" w:rsidTr="00B8413E">
        <w:trPr>
          <w:trHeight w:val="20"/>
        </w:trPr>
        <w:tc>
          <w:tcPr>
            <w:tcW w:w="3953" w:type="pct"/>
            <w:tcBorders>
              <w:left w:val="nil"/>
              <w:bottom w:val="nil"/>
              <w:right w:val="nil"/>
            </w:tcBorders>
            <w:shd w:val="clear" w:color="auto" w:fill="auto"/>
            <w:noWrap/>
            <w:vAlign w:val="center"/>
          </w:tcPr>
          <w:p w14:paraId="3707BF2D" w14:textId="77777777" w:rsidR="00B8413E" w:rsidRPr="00A5606A" w:rsidRDefault="00B8413E" w:rsidP="00B8413E">
            <w:pPr>
              <w:pStyle w:val="Balk7"/>
              <w:ind w:left="-66"/>
              <w:rPr>
                <w:rFonts w:ascii="Arial" w:eastAsia="Arial Unicode MS" w:hAnsi="Arial" w:cs="Arial"/>
                <w:i w:val="0"/>
                <w:sz w:val="18"/>
              </w:rPr>
            </w:pPr>
            <w:r w:rsidRPr="00A5606A">
              <w:rPr>
                <w:rFonts w:ascii="Arial" w:hAnsi="Arial" w:cs="Arial"/>
                <w:i w:val="0"/>
                <w:sz w:val="18"/>
              </w:rPr>
              <w:t>Devlet Tahvili</w:t>
            </w:r>
          </w:p>
        </w:tc>
        <w:tc>
          <w:tcPr>
            <w:tcW w:w="1047" w:type="pct"/>
            <w:tcBorders>
              <w:left w:val="nil"/>
              <w:bottom w:val="nil"/>
              <w:right w:val="nil"/>
            </w:tcBorders>
            <w:shd w:val="clear" w:color="auto" w:fill="auto"/>
            <w:noWrap/>
            <w:vAlign w:val="bottom"/>
          </w:tcPr>
          <w:p w14:paraId="3F3E042E" w14:textId="77777777" w:rsidR="00B8413E" w:rsidRPr="00A5606A" w:rsidRDefault="00B8413E" w:rsidP="00B8413E">
            <w:pPr>
              <w:ind w:right="14"/>
              <w:jc w:val="right"/>
              <w:rPr>
                <w:rFonts w:ascii="Arial" w:hAnsi="Arial" w:cs="Arial"/>
                <w:sz w:val="18"/>
                <w:szCs w:val="20"/>
              </w:rPr>
            </w:pPr>
            <w:r w:rsidRPr="00A5606A">
              <w:rPr>
                <w:rFonts w:ascii="Arial" w:hAnsi="Arial" w:cs="Arial"/>
                <w:sz w:val="18"/>
                <w:szCs w:val="20"/>
              </w:rPr>
              <w:t>-</w:t>
            </w:r>
          </w:p>
        </w:tc>
      </w:tr>
      <w:tr w:rsidR="00B8413E" w:rsidRPr="00A5606A" w14:paraId="4B63A52A" w14:textId="77777777" w:rsidTr="00B8413E">
        <w:trPr>
          <w:trHeight w:val="20"/>
        </w:trPr>
        <w:tc>
          <w:tcPr>
            <w:tcW w:w="3953" w:type="pct"/>
            <w:tcBorders>
              <w:top w:val="nil"/>
              <w:left w:val="nil"/>
              <w:right w:val="nil"/>
            </w:tcBorders>
            <w:shd w:val="clear" w:color="auto" w:fill="auto"/>
            <w:noWrap/>
            <w:vAlign w:val="center"/>
          </w:tcPr>
          <w:p w14:paraId="49C2D871" w14:textId="77777777" w:rsidR="00B8413E" w:rsidRPr="00A5606A" w:rsidRDefault="00B8413E" w:rsidP="00B8413E">
            <w:pPr>
              <w:ind w:left="-66"/>
              <w:rPr>
                <w:rFonts w:ascii="Arial" w:eastAsia="Arial Unicode MS" w:hAnsi="Arial" w:cs="Arial"/>
                <w:iCs/>
                <w:sz w:val="18"/>
                <w:szCs w:val="20"/>
              </w:rPr>
            </w:pPr>
            <w:r w:rsidRPr="00A5606A">
              <w:rPr>
                <w:rFonts w:ascii="Arial" w:hAnsi="Arial" w:cs="Arial"/>
                <w:iCs/>
                <w:sz w:val="18"/>
                <w:szCs w:val="20"/>
              </w:rPr>
              <w:t>Hazine Bonosu</w:t>
            </w:r>
          </w:p>
        </w:tc>
        <w:tc>
          <w:tcPr>
            <w:tcW w:w="1047" w:type="pct"/>
            <w:tcBorders>
              <w:top w:val="nil"/>
              <w:left w:val="nil"/>
              <w:right w:val="nil"/>
            </w:tcBorders>
            <w:shd w:val="clear" w:color="auto" w:fill="auto"/>
            <w:noWrap/>
            <w:vAlign w:val="bottom"/>
          </w:tcPr>
          <w:p w14:paraId="52F63BDE" w14:textId="77777777" w:rsidR="00B8413E" w:rsidRPr="00A5606A" w:rsidRDefault="00B8413E" w:rsidP="00B8413E">
            <w:pPr>
              <w:ind w:right="14"/>
              <w:jc w:val="right"/>
              <w:rPr>
                <w:rFonts w:ascii="Arial" w:hAnsi="Arial" w:cs="Arial"/>
                <w:sz w:val="18"/>
                <w:szCs w:val="20"/>
              </w:rPr>
            </w:pPr>
            <w:r w:rsidRPr="00A5606A">
              <w:rPr>
                <w:rFonts w:ascii="Arial" w:hAnsi="Arial" w:cs="Arial"/>
                <w:sz w:val="18"/>
                <w:szCs w:val="20"/>
              </w:rPr>
              <w:t>-</w:t>
            </w:r>
          </w:p>
        </w:tc>
      </w:tr>
      <w:tr w:rsidR="00B8413E" w:rsidRPr="00A5606A" w14:paraId="21E2A71E" w14:textId="77777777" w:rsidTr="00B8413E">
        <w:trPr>
          <w:trHeight w:val="20"/>
        </w:trPr>
        <w:tc>
          <w:tcPr>
            <w:tcW w:w="3953" w:type="pct"/>
            <w:tcBorders>
              <w:top w:val="nil"/>
              <w:left w:val="nil"/>
              <w:right w:val="nil"/>
            </w:tcBorders>
            <w:shd w:val="clear" w:color="auto" w:fill="auto"/>
            <w:noWrap/>
            <w:vAlign w:val="center"/>
          </w:tcPr>
          <w:p w14:paraId="48C41D37" w14:textId="77777777" w:rsidR="00B8413E" w:rsidRPr="00A5606A" w:rsidRDefault="00B8413E" w:rsidP="00B8413E">
            <w:pPr>
              <w:spacing w:before="100" w:beforeAutospacing="1" w:after="100" w:afterAutospacing="1"/>
              <w:ind w:left="-66"/>
              <w:rPr>
                <w:rFonts w:ascii="Arial" w:hAnsi="Arial" w:cs="Arial"/>
                <w:iCs/>
                <w:sz w:val="18"/>
                <w:szCs w:val="20"/>
              </w:rPr>
            </w:pPr>
            <w:r w:rsidRPr="00A5606A">
              <w:rPr>
                <w:rFonts w:ascii="Arial" w:hAnsi="Arial" w:cs="Arial"/>
                <w:iCs/>
                <w:sz w:val="18"/>
                <w:szCs w:val="20"/>
              </w:rPr>
              <w:t>Diğer Kamu Borçlanma Senetleri</w:t>
            </w:r>
            <w:r w:rsidRPr="00A5606A">
              <w:rPr>
                <w:rFonts w:ascii="Arial" w:hAnsi="Arial" w:cs="Arial"/>
                <w:iCs/>
                <w:sz w:val="18"/>
                <w:szCs w:val="20"/>
                <w:vertAlign w:val="superscript"/>
              </w:rPr>
              <w:t>(*)</w:t>
            </w:r>
          </w:p>
        </w:tc>
        <w:tc>
          <w:tcPr>
            <w:tcW w:w="1047" w:type="pct"/>
            <w:tcBorders>
              <w:top w:val="nil"/>
              <w:left w:val="nil"/>
              <w:right w:val="nil"/>
            </w:tcBorders>
            <w:shd w:val="clear" w:color="auto" w:fill="auto"/>
            <w:noWrap/>
            <w:vAlign w:val="bottom"/>
          </w:tcPr>
          <w:p w14:paraId="26A1A278" w14:textId="77777777" w:rsidR="00B8413E" w:rsidRPr="00A5606A" w:rsidRDefault="00B8413E" w:rsidP="00B8413E">
            <w:pPr>
              <w:ind w:right="14"/>
              <w:jc w:val="right"/>
              <w:rPr>
                <w:rFonts w:ascii="Arial" w:hAnsi="Arial" w:cs="Arial"/>
                <w:sz w:val="18"/>
                <w:szCs w:val="20"/>
              </w:rPr>
            </w:pPr>
            <w:r w:rsidRPr="00A5606A">
              <w:rPr>
                <w:rFonts w:ascii="Arial" w:hAnsi="Arial" w:cs="Arial"/>
                <w:sz w:val="18"/>
                <w:szCs w:val="20"/>
              </w:rPr>
              <w:t>532.803</w:t>
            </w:r>
          </w:p>
        </w:tc>
      </w:tr>
      <w:tr w:rsidR="00B8413E" w:rsidRPr="00A5606A" w14:paraId="770F9A42" w14:textId="77777777" w:rsidTr="00B8413E">
        <w:trPr>
          <w:trHeight w:val="20"/>
        </w:trPr>
        <w:tc>
          <w:tcPr>
            <w:tcW w:w="3953" w:type="pct"/>
            <w:tcBorders>
              <w:left w:val="nil"/>
              <w:bottom w:val="single" w:sz="4" w:space="0" w:color="auto"/>
              <w:right w:val="nil"/>
            </w:tcBorders>
            <w:shd w:val="clear" w:color="auto" w:fill="auto"/>
            <w:noWrap/>
            <w:vAlign w:val="center"/>
          </w:tcPr>
          <w:p w14:paraId="0F31F55B" w14:textId="77777777" w:rsidR="00B8413E" w:rsidRPr="00A5606A" w:rsidRDefault="00B8413E" w:rsidP="00B8413E">
            <w:pPr>
              <w:pStyle w:val="Balk7"/>
              <w:ind w:left="0"/>
              <w:rPr>
                <w:rFonts w:ascii="Arial" w:eastAsia="Arial Unicode MS" w:hAnsi="Arial" w:cs="Arial"/>
                <w:b/>
                <w:i w:val="0"/>
                <w:sz w:val="18"/>
              </w:rPr>
            </w:pPr>
          </w:p>
        </w:tc>
        <w:tc>
          <w:tcPr>
            <w:tcW w:w="1047" w:type="pct"/>
            <w:tcBorders>
              <w:left w:val="nil"/>
              <w:bottom w:val="single" w:sz="4" w:space="0" w:color="auto"/>
              <w:right w:val="nil"/>
            </w:tcBorders>
            <w:shd w:val="clear" w:color="auto" w:fill="auto"/>
            <w:noWrap/>
            <w:vAlign w:val="bottom"/>
          </w:tcPr>
          <w:p w14:paraId="0A9E542B" w14:textId="77777777" w:rsidR="00B8413E" w:rsidRPr="00A5606A" w:rsidRDefault="00B8413E" w:rsidP="00B8413E">
            <w:pPr>
              <w:ind w:right="14"/>
              <w:jc w:val="right"/>
              <w:rPr>
                <w:rFonts w:ascii="Arial" w:hAnsi="Arial" w:cs="Arial"/>
                <w:sz w:val="18"/>
                <w:szCs w:val="20"/>
              </w:rPr>
            </w:pPr>
          </w:p>
        </w:tc>
      </w:tr>
      <w:tr w:rsidR="00B8413E" w:rsidRPr="00A5606A" w14:paraId="642C08F0" w14:textId="77777777" w:rsidTr="00B8413E">
        <w:trPr>
          <w:trHeight w:val="20"/>
        </w:trPr>
        <w:tc>
          <w:tcPr>
            <w:tcW w:w="3953" w:type="pct"/>
            <w:tcBorders>
              <w:top w:val="single" w:sz="4" w:space="0" w:color="auto"/>
              <w:left w:val="nil"/>
              <w:bottom w:val="double" w:sz="4" w:space="0" w:color="auto"/>
              <w:right w:val="nil"/>
            </w:tcBorders>
            <w:shd w:val="clear" w:color="auto" w:fill="auto"/>
            <w:noWrap/>
            <w:vAlign w:val="center"/>
          </w:tcPr>
          <w:p w14:paraId="2C9DCF5D" w14:textId="77777777" w:rsidR="00B8413E" w:rsidRPr="00A5606A" w:rsidRDefault="00B8413E" w:rsidP="00B8413E">
            <w:pPr>
              <w:pStyle w:val="Balk7"/>
              <w:ind w:left="-66"/>
              <w:rPr>
                <w:rFonts w:ascii="Arial" w:eastAsia="Arial Unicode MS" w:hAnsi="Arial" w:cs="Arial"/>
                <w:b/>
                <w:i w:val="0"/>
                <w:sz w:val="18"/>
              </w:rPr>
            </w:pPr>
            <w:r w:rsidRPr="00A5606A">
              <w:rPr>
                <w:rFonts w:ascii="Arial" w:eastAsia="Arial Unicode MS" w:hAnsi="Arial" w:cs="Arial"/>
                <w:b/>
                <w:i w:val="0"/>
                <w:sz w:val="18"/>
              </w:rPr>
              <w:t>Toplam</w:t>
            </w:r>
          </w:p>
        </w:tc>
        <w:tc>
          <w:tcPr>
            <w:tcW w:w="1047" w:type="pct"/>
            <w:tcBorders>
              <w:top w:val="single" w:sz="4" w:space="0" w:color="auto"/>
              <w:left w:val="nil"/>
              <w:bottom w:val="double" w:sz="4" w:space="0" w:color="auto"/>
              <w:right w:val="nil"/>
            </w:tcBorders>
            <w:shd w:val="clear" w:color="auto" w:fill="auto"/>
            <w:noWrap/>
            <w:vAlign w:val="bottom"/>
          </w:tcPr>
          <w:p w14:paraId="3D28E027" w14:textId="77777777" w:rsidR="00B8413E" w:rsidRPr="00A5606A" w:rsidRDefault="00B8413E" w:rsidP="00B8413E">
            <w:pPr>
              <w:ind w:right="14"/>
              <w:jc w:val="right"/>
              <w:rPr>
                <w:rFonts w:ascii="Arial" w:hAnsi="Arial" w:cs="Arial"/>
                <w:b/>
                <w:sz w:val="18"/>
                <w:szCs w:val="20"/>
              </w:rPr>
            </w:pPr>
            <w:r w:rsidRPr="00A5606A">
              <w:rPr>
                <w:rFonts w:ascii="Arial" w:hAnsi="Arial" w:cs="Arial"/>
                <w:b/>
                <w:sz w:val="18"/>
                <w:szCs w:val="20"/>
              </w:rPr>
              <w:t>532.803</w:t>
            </w:r>
          </w:p>
        </w:tc>
      </w:tr>
    </w:tbl>
    <w:p w14:paraId="085FD80D" w14:textId="77777777" w:rsidR="00B8413E" w:rsidRPr="00A5606A" w:rsidRDefault="00B8413E" w:rsidP="00B8413E">
      <w:pPr>
        <w:pStyle w:val="GvdeMetniGirintisi"/>
        <w:spacing w:before="60"/>
        <w:ind w:firstLine="0"/>
        <w:rPr>
          <w:rFonts w:ascii="Arial" w:hAnsi="Arial" w:cs="Arial"/>
          <w:b/>
          <w:sz w:val="16"/>
          <w:szCs w:val="16"/>
        </w:rPr>
      </w:pPr>
      <w:r w:rsidRPr="00A5606A">
        <w:rPr>
          <w:rFonts w:ascii="Arial" w:hAnsi="Arial" w:cs="Arial"/>
          <w:sz w:val="16"/>
          <w:szCs w:val="16"/>
          <w:vertAlign w:val="superscript"/>
        </w:rPr>
        <w:t>(*)</w:t>
      </w:r>
      <w:r w:rsidRPr="00A5606A">
        <w:rPr>
          <w:rFonts w:ascii="Arial" w:hAnsi="Arial" w:cs="Arial"/>
          <w:sz w:val="16"/>
          <w:szCs w:val="16"/>
        </w:rPr>
        <w:t xml:space="preserve"> T.C Başbakanlık Hazine Müsteşarlığı tarafından ihraç edilen kira sertifikalarını içermektedir.</w:t>
      </w:r>
    </w:p>
    <w:p w14:paraId="5FF01DAC" w14:textId="77777777" w:rsidR="00B8413E" w:rsidRPr="00A5606A" w:rsidRDefault="00B8413E" w:rsidP="00B8413E">
      <w:pPr>
        <w:pStyle w:val="GvdeMetniGirintisi"/>
        <w:spacing w:before="120" w:after="120"/>
        <w:ind w:left="-567" w:firstLine="0"/>
        <w:rPr>
          <w:rFonts w:ascii="Arial" w:hAnsi="Arial" w:cs="Arial"/>
          <w:b/>
          <w:sz w:val="20"/>
          <w:szCs w:val="20"/>
        </w:rPr>
      </w:pPr>
      <w:r w:rsidRPr="00A5606A">
        <w:rPr>
          <w:rFonts w:ascii="Arial" w:hAnsi="Arial" w:cs="Arial"/>
          <w:b/>
          <w:sz w:val="20"/>
          <w:szCs w:val="20"/>
        </w:rPr>
        <w:t>c.1)</w:t>
      </w:r>
      <w:r w:rsidRPr="00A5606A">
        <w:rPr>
          <w:rFonts w:ascii="Arial" w:hAnsi="Arial" w:cs="Arial"/>
          <w:b/>
          <w:sz w:val="20"/>
          <w:szCs w:val="20"/>
        </w:rPr>
        <w:tab/>
        <w:t>İtfa edilmiş maliyeti üzerinden değerlenen finansal varlıklara ilişkin bilgiler:</w:t>
      </w:r>
    </w:p>
    <w:tbl>
      <w:tblPr>
        <w:tblW w:w="4987" w:type="pct"/>
        <w:tblCellMar>
          <w:left w:w="0" w:type="dxa"/>
          <w:right w:w="0" w:type="dxa"/>
        </w:tblCellMar>
        <w:tblLook w:val="0000" w:firstRow="0" w:lastRow="0" w:firstColumn="0" w:lastColumn="0" w:noHBand="0" w:noVBand="0"/>
      </w:tblPr>
      <w:tblGrid>
        <w:gridCol w:w="7482"/>
        <w:gridCol w:w="1970"/>
      </w:tblGrid>
      <w:tr w:rsidR="00B8413E" w:rsidRPr="00A5606A" w14:paraId="7E68792C" w14:textId="77777777" w:rsidTr="00B8413E">
        <w:trPr>
          <w:trHeight w:val="113"/>
        </w:trPr>
        <w:tc>
          <w:tcPr>
            <w:tcW w:w="3958" w:type="pct"/>
            <w:tcBorders>
              <w:top w:val="single" w:sz="4" w:space="0" w:color="auto"/>
              <w:bottom w:val="single" w:sz="4" w:space="0" w:color="auto"/>
            </w:tcBorders>
            <w:noWrap/>
            <w:tcMar>
              <w:top w:w="15" w:type="dxa"/>
              <w:left w:w="15" w:type="dxa"/>
              <w:bottom w:w="0" w:type="dxa"/>
              <w:right w:w="15" w:type="dxa"/>
            </w:tcMar>
            <w:vAlign w:val="center"/>
          </w:tcPr>
          <w:p w14:paraId="19AF3D1B" w14:textId="77777777" w:rsidR="00B8413E" w:rsidRPr="00A5606A" w:rsidRDefault="00B8413E" w:rsidP="00B8413E">
            <w:pPr>
              <w:autoSpaceDE w:val="0"/>
              <w:autoSpaceDN w:val="0"/>
              <w:adjustRightInd w:val="0"/>
              <w:jc w:val="both"/>
              <w:rPr>
                <w:rFonts w:ascii="Arial" w:eastAsia="Arial Unicode MS" w:hAnsi="Arial" w:cs="Arial"/>
                <w:sz w:val="20"/>
                <w:szCs w:val="20"/>
              </w:rPr>
            </w:pP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72C804AE" w14:textId="77777777" w:rsidR="00B8413E" w:rsidRPr="00A5606A" w:rsidRDefault="00B8413E" w:rsidP="00B8413E">
            <w:pPr>
              <w:ind w:right="107"/>
              <w:jc w:val="right"/>
              <w:rPr>
                <w:rFonts w:ascii="Arial" w:eastAsia="Arial Unicode MS" w:hAnsi="Arial" w:cs="Arial"/>
                <w:b/>
                <w:sz w:val="18"/>
                <w:szCs w:val="20"/>
              </w:rPr>
            </w:pPr>
            <w:r w:rsidRPr="00A5606A">
              <w:rPr>
                <w:rFonts w:ascii="Arial" w:hAnsi="Arial" w:cs="Arial"/>
                <w:b/>
                <w:sz w:val="18"/>
                <w:szCs w:val="20"/>
              </w:rPr>
              <w:t>Cari Dönem</w:t>
            </w:r>
          </w:p>
        </w:tc>
      </w:tr>
      <w:tr w:rsidR="00B8413E" w:rsidRPr="00A5606A" w14:paraId="080673E9" w14:textId="77777777" w:rsidTr="00B8413E">
        <w:trPr>
          <w:trHeight w:val="113"/>
        </w:trPr>
        <w:tc>
          <w:tcPr>
            <w:tcW w:w="3958" w:type="pct"/>
            <w:tcBorders>
              <w:top w:val="single" w:sz="4" w:space="0" w:color="auto"/>
            </w:tcBorders>
            <w:noWrap/>
            <w:tcMar>
              <w:top w:w="15" w:type="dxa"/>
              <w:left w:w="15" w:type="dxa"/>
              <w:bottom w:w="0" w:type="dxa"/>
              <w:right w:w="15" w:type="dxa"/>
            </w:tcMar>
            <w:vAlign w:val="center"/>
          </w:tcPr>
          <w:p w14:paraId="08FD97D5" w14:textId="77777777" w:rsidR="00B8413E" w:rsidRPr="00A5606A" w:rsidRDefault="00B8413E" w:rsidP="00B8413E">
            <w:pPr>
              <w:autoSpaceDE w:val="0"/>
              <w:autoSpaceDN w:val="0"/>
              <w:adjustRightInd w:val="0"/>
              <w:jc w:val="both"/>
              <w:rPr>
                <w:rFonts w:ascii="Arial" w:eastAsia="Arial Unicode MS" w:hAnsi="Arial" w:cs="Arial"/>
                <w:sz w:val="20"/>
                <w:szCs w:val="20"/>
              </w:rPr>
            </w:pPr>
          </w:p>
        </w:tc>
        <w:tc>
          <w:tcPr>
            <w:tcW w:w="1042" w:type="pct"/>
            <w:tcBorders>
              <w:top w:val="single" w:sz="4" w:space="0" w:color="auto"/>
            </w:tcBorders>
            <w:noWrap/>
            <w:tcMar>
              <w:top w:w="15" w:type="dxa"/>
              <w:left w:w="15" w:type="dxa"/>
              <w:bottom w:w="0" w:type="dxa"/>
              <w:right w:w="15" w:type="dxa"/>
            </w:tcMar>
            <w:vAlign w:val="bottom"/>
          </w:tcPr>
          <w:p w14:paraId="03B669D3" w14:textId="77777777" w:rsidR="00B8413E" w:rsidRPr="00A5606A" w:rsidRDefault="00B8413E" w:rsidP="00B8413E">
            <w:pPr>
              <w:ind w:right="107"/>
              <w:jc w:val="right"/>
              <w:rPr>
                <w:rFonts w:ascii="Arial" w:hAnsi="Arial" w:cs="Arial"/>
                <w:b/>
                <w:sz w:val="20"/>
                <w:szCs w:val="20"/>
              </w:rPr>
            </w:pPr>
          </w:p>
        </w:tc>
      </w:tr>
      <w:tr w:rsidR="00B8413E" w:rsidRPr="00A5606A" w14:paraId="39C0DEAD" w14:textId="77777777" w:rsidTr="00B8413E">
        <w:trPr>
          <w:trHeight w:val="113"/>
        </w:trPr>
        <w:tc>
          <w:tcPr>
            <w:tcW w:w="3958" w:type="pct"/>
            <w:noWrap/>
            <w:tcMar>
              <w:top w:w="15" w:type="dxa"/>
              <w:left w:w="15" w:type="dxa"/>
              <w:bottom w:w="0" w:type="dxa"/>
              <w:right w:w="15" w:type="dxa"/>
            </w:tcMar>
            <w:vAlign w:val="center"/>
          </w:tcPr>
          <w:p w14:paraId="7A996438" w14:textId="77777777" w:rsidR="00B8413E" w:rsidRPr="00A5606A" w:rsidRDefault="00B8413E" w:rsidP="00B8413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A5606A">
              <w:rPr>
                <w:rFonts w:ascii="Arial" w:hAnsi="Arial" w:cs="Arial"/>
                <w:szCs w:val="20"/>
              </w:rPr>
              <w:t>Borçlanma Senetleri</w:t>
            </w:r>
          </w:p>
        </w:tc>
        <w:tc>
          <w:tcPr>
            <w:tcW w:w="1042" w:type="pct"/>
            <w:noWrap/>
            <w:tcMar>
              <w:top w:w="15" w:type="dxa"/>
              <w:left w:w="15" w:type="dxa"/>
              <w:bottom w:w="0" w:type="dxa"/>
              <w:right w:w="15" w:type="dxa"/>
            </w:tcMar>
          </w:tcPr>
          <w:p w14:paraId="69A6A97C" w14:textId="77777777" w:rsidR="00B8413E" w:rsidRPr="00A5606A" w:rsidRDefault="00B8413E" w:rsidP="00B8413E">
            <w:pPr>
              <w:ind w:right="107"/>
              <w:jc w:val="right"/>
              <w:rPr>
                <w:rFonts w:ascii="Arial" w:hAnsi="Arial" w:cs="Arial"/>
                <w:sz w:val="18"/>
                <w:szCs w:val="20"/>
              </w:rPr>
            </w:pPr>
            <w:r w:rsidRPr="00A5606A">
              <w:rPr>
                <w:rFonts w:ascii="Arial" w:hAnsi="Arial" w:cs="Arial"/>
                <w:sz w:val="18"/>
                <w:szCs w:val="20"/>
              </w:rPr>
              <w:t>628.877</w:t>
            </w:r>
          </w:p>
        </w:tc>
      </w:tr>
      <w:tr w:rsidR="00B8413E" w:rsidRPr="00A5606A" w14:paraId="3F80D43C" w14:textId="77777777" w:rsidTr="00B8413E">
        <w:trPr>
          <w:trHeight w:val="113"/>
        </w:trPr>
        <w:tc>
          <w:tcPr>
            <w:tcW w:w="3958" w:type="pct"/>
            <w:noWrap/>
            <w:tcMar>
              <w:top w:w="15" w:type="dxa"/>
              <w:left w:w="15" w:type="dxa"/>
              <w:bottom w:w="0" w:type="dxa"/>
              <w:right w:w="15" w:type="dxa"/>
            </w:tcMar>
            <w:vAlign w:val="center"/>
          </w:tcPr>
          <w:p w14:paraId="372B6A84" w14:textId="77777777" w:rsidR="00B8413E" w:rsidRPr="00A5606A" w:rsidRDefault="00B8413E" w:rsidP="00B8413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A5606A">
              <w:rPr>
                <w:rFonts w:ascii="Arial" w:hAnsi="Arial" w:cs="Arial"/>
                <w:szCs w:val="20"/>
              </w:rPr>
              <w:t>Borsada İşlem Görenler</w:t>
            </w:r>
            <w:r w:rsidRPr="00A5606A">
              <w:rPr>
                <w:rFonts w:ascii="Arial" w:hAnsi="Arial" w:cs="Arial"/>
                <w:szCs w:val="20"/>
                <w:vertAlign w:val="superscript"/>
              </w:rPr>
              <w:t>(*)</w:t>
            </w:r>
          </w:p>
        </w:tc>
        <w:tc>
          <w:tcPr>
            <w:tcW w:w="1042" w:type="pct"/>
            <w:noWrap/>
            <w:tcMar>
              <w:top w:w="15" w:type="dxa"/>
              <w:left w:w="15" w:type="dxa"/>
              <w:bottom w:w="0" w:type="dxa"/>
              <w:right w:w="15" w:type="dxa"/>
            </w:tcMar>
          </w:tcPr>
          <w:p w14:paraId="17A2115D" w14:textId="77777777" w:rsidR="00B8413E" w:rsidRPr="00A5606A" w:rsidRDefault="00B8413E" w:rsidP="00B8413E">
            <w:pPr>
              <w:ind w:right="107"/>
              <w:jc w:val="right"/>
              <w:rPr>
                <w:rFonts w:ascii="Arial" w:hAnsi="Arial" w:cs="Arial"/>
                <w:sz w:val="18"/>
                <w:szCs w:val="20"/>
              </w:rPr>
            </w:pPr>
            <w:r w:rsidRPr="00A5606A">
              <w:rPr>
                <w:rFonts w:ascii="Arial" w:hAnsi="Arial" w:cs="Arial"/>
                <w:sz w:val="18"/>
                <w:szCs w:val="20"/>
              </w:rPr>
              <w:t>628.877</w:t>
            </w:r>
          </w:p>
        </w:tc>
      </w:tr>
      <w:tr w:rsidR="00B8413E" w:rsidRPr="00A5606A" w14:paraId="306B3FA8" w14:textId="77777777" w:rsidTr="00B8413E">
        <w:trPr>
          <w:trHeight w:val="113"/>
        </w:trPr>
        <w:tc>
          <w:tcPr>
            <w:tcW w:w="3958" w:type="pct"/>
            <w:noWrap/>
            <w:tcMar>
              <w:top w:w="15" w:type="dxa"/>
              <w:left w:w="15" w:type="dxa"/>
              <w:bottom w:w="0" w:type="dxa"/>
              <w:right w:w="15" w:type="dxa"/>
            </w:tcMar>
            <w:vAlign w:val="center"/>
          </w:tcPr>
          <w:p w14:paraId="4C5AC528" w14:textId="77777777" w:rsidR="00B8413E" w:rsidRPr="00A5606A" w:rsidRDefault="00B8413E" w:rsidP="00B8413E">
            <w:pPr>
              <w:pStyle w:val="GvdeMetni3"/>
              <w:ind w:left="360"/>
              <w:rPr>
                <w:rFonts w:ascii="Arial" w:hAnsi="Arial" w:cs="Arial"/>
                <w:i w:val="0"/>
                <w:iCs w:val="0"/>
                <w:sz w:val="18"/>
              </w:rPr>
            </w:pPr>
            <w:r w:rsidRPr="00A5606A">
              <w:rPr>
                <w:rFonts w:ascii="Arial" w:hAnsi="Arial" w:cs="Arial"/>
                <w:i w:val="0"/>
                <w:iCs w:val="0"/>
                <w:sz w:val="18"/>
              </w:rPr>
              <w:t xml:space="preserve">Borsada İşlem Görmeyenler </w:t>
            </w:r>
          </w:p>
        </w:tc>
        <w:tc>
          <w:tcPr>
            <w:tcW w:w="1042" w:type="pct"/>
            <w:noWrap/>
            <w:tcMar>
              <w:top w:w="15" w:type="dxa"/>
              <w:left w:w="15" w:type="dxa"/>
              <w:bottom w:w="0" w:type="dxa"/>
              <w:right w:w="15" w:type="dxa"/>
            </w:tcMar>
            <w:vAlign w:val="bottom"/>
          </w:tcPr>
          <w:p w14:paraId="514A74AF" w14:textId="77777777" w:rsidR="00B8413E" w:rsidRPr="00A5606A" w:rsidRDefault="00B8413E" w:rsidP="00B8413E">
            <w:pPr>
              <w:ind w:right="107"/>
              <w:jc w:val="right"/>
              <w:rPr>
                <w:rFonts w:ascii="Arial" w:hAnsi="Arial" w:cs="Arial"/>
                <w:sz w:val="18"/>
                <w:szCs w:val="20"/>
              </w:rPr>
            </w:pPr>
            <w:r w:rsidRPr="00A5606A">
              <w:rPr>
                <w:rFonts w:ascii="Arial" w:hAnsi="Arial" w:cs="Arial"/>
                <w:sz w:val="18"/>
                <w:szCs w:val="20"/>
              </w:rPr>
              <w:t>-</w:t>
            </w:r>
          </w:p>
        </w:tc>
      </w:tr>
      <w:tr w:rsidR="00B8413E" w:rsidRPr="00A5606A" w14:paraId="1AB896FA" w14:textId="77777777" w:rsidTr="00B8413E">
        <w:trPr>
          <w:trHeight w:val="113"/>
        </w:trPr>
        <w:tc>
          <w:tcPr>
            <w:tcW w:w="3958" w:type="pct"/>
            <w:noWrap/>
            <w:tcMar>
              <w:top w:w="15" w:type="dxa"/>
              <w:left w:w="15" w:type="dxa"/>
              <w:bottom w:w="0" w:type="dxa"/>
              <w:right w:w="15" w:type="dxa"/>
            </w:tcMar>
            <w:vAlign w:val="center"/>
          </w:tcPr>
          <w:p w14:paraId="1D75E0F5" w14:textId="77777777" w:rsidR="00B8413E" w:rsidRPr="00A5606A" w:rsidRDefault="00B8413E" w:rsidP="00B8413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A5606A">
              <w:rPr>
                <w:rFonts w:ascii="Arial" w:hAnsi="Arial" w:cs="Arial"/>
                <w:szCs w:val="20"/>
              </w:rPr>
              <w:t>Değer Azalma Karşılığı (-)</w:t>
            </w:r>
          </w:p>
        </w:tc>
        <w:tc>
          <w:tcPr>
            <w:tcW w:w="1042" w:type="pct"/>
            <w:noWrap/>
            <w:tcMar>
              <w:top w:w="15" w:type="dxa"/>
              <w:left w:w="15" w:type="dxa"/>
              <w:bottom w:w="0" w:type="dxa"/>
              <w:right w:w="15" w:type="dxa"/>
            </w:tcMar>
            <w:vAlign w:val="bottom"/>
          </w:tcPr>
          <w:p w14:paraId="4E43D113" w14:textId="77777777" w:rsidR="00B8413E" w:rsidRPr="00A5606A" w:rsidRDefault="00B8413E" w:rsidP="00B8413E">
            <w:pPr>
              <w:ind w:right="107"/>
              <w:jc w:val="right"/>
              <w:rPr>
                <w:rFonts w:ascii="Arial" w:hAnsi="Arial" w:cs="Arial"/>
                <w:sz w:val="18"/>
                <w:szCs w:val="20"/>
              </w:rPr>
            </w:pPr>
            <w:r w:rsidRPr="00A5606A">
              <w:rPr>
                <w:rFonts w:ascii="Arial" w:hAnsi="Arial" w:cs="Arial"/>
                <w:sz w:val="18"/>
                <w:szCs w:val="20"/>
              </w:rPr>
              <w:t>-</w:t>
            </w:r>
          </w:p>
        </w:tc>
      </w:tr>
      <w:tr w:rsidR="00B8413E" w:rsidRPr="00A5606A" w14:paraId="284E2297" w14:textId="77777777" w:rsidTr="00B8413E">
        <w:trPr>
          <w:trHeight w:val="113"/>
        </w:trPr>
        <w:tc>
          <w:tcPr>
            <w:tcW w:w="3958" w:type="pct"/>
            <w:tcBorders>
              <w:bottom w:val="single" w:sz="4" w:space="0" w:color="auto"/>
            </w:tcBorders>
            <w:noWrap/>
            <w:tcMar>
              <w:top w:w="15" w:type="dxa"/>
              <w:left w:w="15" w:type="dxa"/>
              <w:bottom w:w="0" w:type="dxa"/>
              <w:right w:w="15" w:type="dxa"/>
            </w:tcMar>
            <w:vAlign w:val="center"/>
          </w:tcPr>
          <w:p w14:paraId="3684BCD4" w14:textId="77777777" w:rsidR="00B8413E" w:rsidRPr="00A5606A" w:rsidRDefault="00B8413E" w:rsidP="00B8413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042" w:type="pct"/>
            <w:tcBorders>
              <w:bottom w:val="single" w:sz="4" w:space="0" w:color="auto"/>
            </w:tcBorders>
            <w:noWrap/>
            <w:tcMar>
              <w:top w:w="15" w:type="dxa"/>
              <w:left w:w="15" w:type="dxa"/>
              <w:bottom w:w="0" w:type="dxa"/>
              <w:right w:w="15" w:type="dxa"/>
            </w:tcMar>
            <w:vAlign w:val="bottom"/>
          </w:tcPr>
          <w:p w14:paraId="1D4CD9D9" w14:textId="77777777" w:rsidR="00B8413E" w:rsidRPr="00A5606A" w:rsidRDefault="00B8413E" w:rsidP="00B8413E">
            <w:pPr>
              <w:ind w:right="107"/>
              <w:jc w:val="right"/>
              <w:rPr>
                <w:rFonts w:ascii="Arial" w:hAnsi="Arial" w:cs="Arial"/>
                <w:sz w:val="18"/>
                <w:szCs w:val="20"/>
              </w:rPr>
            </w:pPr>
          </w:p>
        </w:tc>
      </w:tr>
      <w:tr w:rsidR="00B8413E" w:rsidRPr="00A5606A" w14:paraId="6EDF2FBA" w14:textId="77777777" w:rsidTr="00B8413E">
        <w:trPr>
          <w:trHeight w:val="113"/>
        </w:trPr>
        <w:tc>
          <w:tcPr>
            <w:tcW w:w="3958" w:type="pct"/>
            <w:tcBorders>
              <w:top w:val="single" w:sz="4" w:space="0" w:color="auto"/>
              <w:bottom w:val="double" w:sz="4" w:space="0" w:color="auto"/>
            </w:tcBorders>
            <w:noWrap/>
            <w:tcMar>
              <w:top w:w="15" w:type="dxa"/>
              <w:left w:w="15" w:type="dxa"/>
              <w:bottom w:w="0" w:type="dxa"/>
              <w:right w:w="15" w:type="dxa"/>
            </w:tcMar>
            <w:vAlign w:val="center"/>
          </w:tcPr>
          <w:p w14:paraId="5891BCA4" w14:textId="77777777" w:rsidR="00B8413E" w:rsidRPr="00A5606A" w:rsidRDefault="00B8413E" w:rsidP="00B8413E">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A5606A">
              <w:rPr>
                <w:rFonts w:ascii="Arial" w:hAnsi="Arial" w:cs="Arial"/>
                <w:b/>
                <w:szCs w:val="20"/>
              </w:rPr>
              <w:t>Toplam</w:t>
            </w:r>
          </w:p>
        </w:tc>
        <w:tc>
          <w:tcPr>
            <w:tcW w:w="1042" w:type="pct"/>
            <w:tcBorders>
              <w:top w:val="single" w:sz="4" w:space="0" w:color="auto"/>
              <w:bottom w:val="double" w:sz="4" w:space="0" w:color="auto"/>
            </w:tcBorders>
            <w:noWrap/>
            <w:tcMar>
              <w:top w:w="15" w:type="dxa"/>
              <w:left w:w="15" w:type="dxa"/>
              <w:bottom w:w="0" w:type="dxa"/>
              <w:right w:w="15" w:type="dxa"/>
            </w:tcMar>
            <w:vAlign w:val="bottom"/>
          </w:tcPr>
          <w:p w14:paraId="69FECBD9" w14:textId="77777777" w:rsidR="00B8413E" w:rsidRPr="00A5606A" w:rsidRDefault="00B8413E" w:rsidP="00B8413E">
            <w:pPr>
              <w:ind w:right="107"/>
              <w:jc w:val="right"/>
              <w:rPr>
                <w:rFonts w:ascii="Arial" w:hAnsi="Arial" w:cs="Arial"/>
                <w:b/>
                <w:sz w:val="18"/>
                <w:szCs w:val="20"/>
              </w:rPr>
            </w:pPr>
            <w:r w:rsidRPr="00A5606A">
              <w:rPr>
                <w:rFonts w:ascii="Arial" w:hAnsi="Arial" w:cs="Arial"/>
                <w:b/>
                <w:sz w:val="18"/>
                <w:szCs w:val="20"/>
              </w:rPr>
              <w:t>628.877</w:t>
            </w:r>
          </w:p>
        </w:tc>
      </w:tr>
    </w:tbl>
    <w:p w14:paraId="0336E1FE" w14:textId="77777777" w:rsidR="00B8413E" w:rsidRPr="00A5606A" w:rsidRDefault="00B8413E" w:rsidP="00B8413E">
      <w:pPr>
        <w:pStyle w:val="GvdeMetniGirintisi"/>
        <w:spacing w:before="60" w:after="120"/>
        <w:ind w:firstLine="0"/>
        <w:rPr>
          <w:rFonts w:ascii="Arial" w:hAnsi="Arial" w:cs="Arial"/>
          <w:sz w:val="16"/>
          <w:szCs w:val="16"/>
        </w:rPr>
      </w:pPr>
      <w:r w:rsidRPr="00A5606A">
        <w:rPr>
          <w:rFonts w:ascii="Arial" w:hAnsi="Arial" w:cs="Arial"/>
          <w:sz w:val="16"/>
          <w:szCs w:val="16"/>
          <w:vertAlign w:val="superscript"/>
        </w:rPr>
        <w:t>(*)</w:t>
      </w:r>
      <w:r w:rsidRPr="00A5606A">
        <w:rPr>
          <w:rFonts w:ascii="Arial" w:hAnsi="Arial" w:cs="Arial"/>
          <w:sz w:val="14"/>
          <w:szCs w:val="16"/>
          <w:vertAlign w:val="superscript"/>
        </w:rPr>
        <w:t xml:space="preserve"> </w:t>
      </w:r>
      <w:r w:rsidRPr="00A5606A">
        <w:rPr>
          <w:rFonts w:ascii="Arial" w:hAnsi="Arial" w:cs="Arial"/>
          <w:sz w:val="16"/>
          <w:szCs w:val="16"/>
        </w:rPr>
        <w:t xml:space="preserve">Borsaya </w:t>
      </w:r>
      <w:proofErr w:type="spellStart"/>
      <w:r w:rsidRPr="00A5606A">
        <w:rPr>
          <w:rFonts w:ascii="Arial" w:hAnsi="Arial" w:cs="Arial"/>
          <w:sz w:val="16"/>
          <w:szCs w:val="16"/>
        </w:rPr>
        <w:t>kote</w:t>
      </w:r>
      <w:proofErr w:type="spellEnd"/>
      <w:r w:rsidRPr="00A5606A">
        <w:rPr>
          <w:rFonts w:ascii="Arial" w:hAnsi="Arial" w:cs="Arial"/>
          <w:sz w:val="16"/>
          <w:szCs w:val="16"/>
        </w:rPr>
        <w:t xml:space="preserve"> olmakla beraber ilgili dönem sonlarında borsada işlem görmeyen borçlanma senetlerini de içermektedir.</w:t>
      </w:r>
    </w:p>
    <w:p w14:paraId="6B8884A5" w14:textId="77777777" w:rsidR="00B8413E" w:rsidRPr="00A5606A" w:rsidRDefault="00B8413E" w:rsidP="00B8413E">
      <w:pPr>
        <w:pStyle w:val="GvdeMetniGirintisi"/>
        <w:spacing w:before="120" w:after="120"/>
        <w:ind w:left="-567" w:firstLine="0"/>
        <w:rPr>
          <w:rFonts w:ascii="Arial" w:hAnsi="Arial" w:cs="Arial"/>
          <w:b/>
          <w:sz w:val="20"/>
          <w:szCs w:val="20"/>
        </w:rPr>
      </w:pPr>
      <w:r w:rsidRPr="00A5606A">
        <w:rPr>
          <w:rFonts w:ascii="Arial" w:hAnsi="Arial" w:cs="Arial"/>
          <w:b/>
          <w:sz w:val="20"/>
          <w:szCs w:val="20"/>
        </w:rPr>
        <w:t>c.2)    Vadeye kadar elde tutulacak yatırımlara ilişkin bilgiler:</w:t>
      </w:r>
    </w:p>
    <w:tbl>
      <w:tblPr>
        <w:tblW w:w="5000" w:type="pct"/>
        <w:tblCellMar>
          <w:left w:w="0" w:type="dxa"/>
          <w:right w:w="0" w:type="dxa"/>
        </w:tblCellMar>
        <w:tblLook w:val="0000" w:firstRow="0" w:lastRow="0" w:firstColumn="0" w:lastColumn="0" w:noHBand="0" w:noVBand="0"/>
      </w:tblPr>
      <w:tblGrid>
        <w:gridCol w:w="7517"/>
        <w:gridCol w:w="1960"/>
      </w:tblGrid>
      <w:tr w:rsidR="00B8413E" w:rsidRPr="00A5606A" w14:paraId="61A36223" w14:textId="77777777" w:rsidTr="00B8413E">
        <w:trPr>
          <w:trHeight w:val="113"/>
        </w:trPr>
        <w:tc>
          <w:tcPr>
            <w:tcW w:w="3966" w:type="pct"/>
            <w:tcBorders>
              <w:top w:val="single" w:sz="4" w:space="0" w:color="auto"/>
              <w:bottom w:val="single" w:sz="4" w:space="0" w:color="auto"/>
            </w:tcBorders>
            <w:noWrap/>
            <w:tcMar>
              <w:top w:w="15" w:type="dxa"/>
              <w:left w:w="15" w:type="dxa"/>
              <w:bottom w:w="0" w:type="dxa"/>
              <w:right w:w="15" w:type="dxa"/>
            </w:tcMar>
            <w:vAlign w:val="center"/>
          </w:tcPr>
          <w:p w14:paraId="6F5590B2" w14:textId="77777777" w:rsidR="00B8413E" w:rsidRPr="00A5606A" w:rsidRDefault="00B8413E" w:rsidP="00B8413E">
            <w:pPr>
              <w:autoSpaceDE w:val="0"/>
              <w:autoSpaceDN w:val="0"/>
              <w:adjustRightInd w:val="0"/>
              <w:jc w:val="both"/>
              <w:rPr>
                <w:rFonts w:ascii="Arial" w:eastAsia="Arial Unicode MS" w:hAnsi="Arial" w:cs="Arial"/>
                <w:sz w:val="20"/>
                <w:szCs w:val="20"/>
              </w:rPr>
            </w:pPr>
          </w:p>
        </w:tc>
        <w:tc>
          <w:tcPr>
            <w:tcW w:w="1034" w:type="pct"/>
            <w:tcBorders>
              <w:top w:val="single" w:sz="4" w:space="0" w:color="auto"/>
              <w:bottom w:val="single" w:sz="4" w:space="0" w:color="auto"/>
            </w:tcBorders>
            <w:noWrap/>
            <w:tcMar>
              <w:top w:w="15" w:type="dxa"/>
              <w:left w:w="15" w:type="dxa"/>
              <w:bottom w:w="0" w:type="dxa"/>
              <w:right w:w="15" w:type="dxa"/>
            </w:tcMar>
            <w:vAlign w:val="bottom"/>
          </w:tcPr>
          <w:p w14:paraId="409CFD04" w14:textId="77777777" w:rsidR="00B8413E" w:rsidRPr="00A5606A" w:rsidRDefault="00B8413E" w:rsidP="00B8413E">
            <w:pPr>
              <w:ind w:right="107"/>
              <w:jc w:val="right"/>
              <w:rPr>
                <w:rFonts w:ascii="Arial" w:eastAsia="Arial Unicode MS" w:hAnsi="Arial" w:cs="Arial"/>
                <w:b/>
                <w:sz w:val="18"/>
                <w:szCs w:val="20"/>
              </w:rPr>
            </w:pPr>
            <w:r w:rsidRPr="00A5606A">
              <w:rPr>
                <w:rFonts w:ascii="Arial" w:hAnsi="Arial" w:cs="Arial"/>
                <w:b/>
                <w:sz w:val="18"/>
                <w:szCs w:val="20"/>
              </w:rPr>
              <w:t>Önceki Dönem</w:t>
            </w:r>
          </w:p>
        </w:tc>
      </w:tr>
      <w:tr w:rsidR="00B8413E" w:rsidRPr="00A5606A" w14:paraId="758A10E1" w14:textId="77777777" w:rsidTr="00B8413E">
        <w:trPr>
          <w:trHeight w:val="113"/>
        </w:trPr>
        <w:tc>
          <w:tcPr>
            <w:tcW w:w="3966" w:type="pct"/>
            <w:tcBorders>
              <w:top w:val="single" w:sz="4" w:space="0" w:color="auto"/>
            </w:tcBorders>
            <w:noWrap/>
            <w:tcMar>
              <w:top w:w="15" w:type="dxa"/>
              <w:left w:w="15" w:type="dxa"/>
              <w:bottom w:w="0" w:type="dxa"/>
              <w:right w:w="15" w:type="dxa"/>
            </w:tcMar>
            <w:vAlign w:val="center"/>
          </w:tcPr>
          <w:p w14:paraId="53F8B0D4" w14:textId="77777777" w:rsidR="00B8413E" w:rsidRPr="00A5606A" w:rsidRDefault="00B8413E" w:rsidP="00B8413E">
            <w:pPr>
              <w:autoSpaceDE w:val="0"/>
              <w:autoSpaceDN w:val="0"/>
              <w:adjustRightInd w:val="0"/>
              <w:jc w:val="both"/>
              <w:rPr>
                <w:rFonts w:ascii="Arial" w:eastAsia="Arial Unicode MS" w:hAnsi="Arial" w:cs="Arial"/>
                <w:sz w:val="20"/>
                <w:szCs w:val="20"/>
              </w:rPr>
            </w:pPr>
          </w:p>
        </w:tc>
        <w:tc>
          <w:tcPr>
            <w:tcW w:w="1034" w:type="pct"/>
            <w:tcBorders>
              <w:top w:val="single" w:sz="4" w:space="0" w:color="auto"/>
            </w:tcBorders>
            <w:noWrap/>
            <w:tcMar>
              <w:top w:w="15" w:type="dxa"/>
              <w:left w:w="15" w:type="dxa"/>
              <w:bottom w:w="0" w:type="dxa"/>
              <w:right w:w="15" w:type="dxa"/>
            </w:tcMar>
            <w:vAlign w:val="bottom"/>
          </w:tcPr>
          <w:p w14:paraId="06A4A63C" w14:textId="77777777" w:rsidR="00B8413E" w:rsidRPr="00A5606A" w:rsidRDefault="00B8413E" w:rsidP="00B8413E">
            <w:pPr>
              <w:ind w:right="107"/>
              <w:jc w:val="right"/>
              <w:rPr>
                <w:rFonts w:ascii="Arial" w:hAnsi="Arial" w:cs="Arial"/>
                <w:b/>
                <w:sz w:val="20"/>
                <w:szCs w:val="20"/>
              </w:rPr>
            </w:pPr>
          </w:p>
        </w:tc>
      </w:tr>
      <w:tr w:rsidR="00B8413E" w:rsidRPr="00A5606A" w14:paraId="2710677D" w14:textId="77777777" w:rsidTr="00B8413E">
        <w:trPr>
          <w:trHeight w:val="113"/>
        </w:trPr>
        <w:tc>
          <w:tcPr>
            <w:tcW w:w="3966" w:type="pct"/>
            <w:noWrap/>
            <w:tcMar>
              <w:top w:w="15" w:type="dxa"/>
              <w:left w:w="15" w:type="dxa"/>
              <w:bottom w:w="0" w:type="dxa"/>
              <w:right w:w="15" w:type="dxa"/>
            </w:tcMar>
            <w:vAlign w:val="center"/>
          </w:tcPr>
          <w:p w14:paraId="4CB673B6" w14:textId="77777777" w:rsidR="00B8413E" w:rsidRPr="00A5606A" w:rsidRDefault="00B8413E" w:rsidP="00B8413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A5606A">
              <w:rPr>
                <w:rFonts w:ascii="Arial" w:hAnsi="Arial" w:cs="Arial"/>
                <w:szCs w:val="20"/>
              </w:rPr>
              <w:t>Borçlanma Senetleri</w:t>
            </w:r>
          </w:p>
        </w:tc>
        <w:tc>
          <w:tcPr>
            <w:tcW w:w="1034" w:type="pct"/>
            <w:noWrap/>
            <w:tcMar>
              <w:top w:w="15" w:type="dxa"/>
              <w:left w:w="15" w:type="dxa"/>
              <w:bottom w:w="0" w:type="dxa"/>
              <w:right w:w="15" w:type="dxa"/>
            </w:tcMar>
          </w:tcPr>
          <w:p w14:paraId="0E81DD38" w14:textId="77777777" w:rsidR="00B8413E" w:rsidRPr="00A5606A" w:rsidRDefault="00B8413E" w:rsidP="00B8413E">
            <w:pPr>
              <w:ind w:right="107"/>
              <w:jc w:val="right"/>
              <w:rPr>
                <w:rFonts w:ascii="Arial" w:hAnsi="Arial" w:cs="Arial"/>
                <w:sz w:val="18"/>
                <w:szCs w:val="20"/>
              </w:rPr>
            </w:pPr>
            <w:r w:rsidRPr="00A5606A">
              <w:rPr>
                <w:rFonts w:ascii="Arial" w:hAnsi="Arial" w:cs="Arial"/>
                <w:sz w:val="18"/>
                <w:szCs w:val="20"/>
              </w:rPr>
              <w:t>532.803</w:t>
            </w:r>
          </w:p>
        </w:tc>
      </w:tr>
      <w:tr w:rsidR="00B8413E" w:rsidRPr="00A5606A" w14:paraId="2FC111C0" w14:textId="77777777" w:rsidTr="00B8413E">
        <w:trPr>
          <w:trHeight w:val="113"/>
        </w:trPr>
        <w:tc>
          <w:tcPr>
            <w:tcW w:w="3966" w:type="pct"/>
            <w:noWrap/>
            <w:tcMar>
              <w:top w:w="15" w:type="dxa"/>
              <w:left w:w="15" w:type="dxa"/>
              <w:bottom w:w="0" w:type="dxa"/>
              <w:right w:w="15" w:type="dxa"/>
            </w:tcMar>
            <w:vAlign w:val="center"/>
          </w:tcPr>
          <w:p w14:paraId="3B5EFE74" w14:textId="77777777" w:rsidR="00B8413E" w:rsidRPr="00A5606A" w:rsidRDefault="00B8413E" w:rsidP="00B8413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A5606A">
              <w:rPr>
                <w:rFonts w:ascii="Arial" w:hAnsi="Arial" w:cs="Arial"/>
                <w:szCs w:val="20"/>
              </w:rPr>
              <w:t>Borsada İşlem Görenler</w:t>
            </w:r>
            <w:r w:rsidRPr="00A5606A">
              <w:rPr>
                <w:rFonts w:ascii="Arial" w:hAnsi="Arial" w:cs="Arial"/>
                <w:szCs w:val="20"/>
                <w:vertAlign w:val="superscript"/>
              </w:rPr>
              <w:t>(*)</w:t>
            </w:r>
          </w:p>
        </w:tc>
        <w:tc>
          <w:tcPr>
            <w:tcW w:w="1034" w:type="pct"/>
            <w:noWrap/>
            <w:tcMar>
              <w:top w:w="15" w:type="dxa"/>
              <w:left w:w="15" w:type="dxa"/>
              <w:bottom w:w="0" w:type="dxa"/>
              <w:right w:w="15" w:type="dxa"/>
            </w:tcMar>
          </w:tcPr>
          <w:p w14:paraId="46546C07" w14:textId="77777777" w:rsidR="00B8413E" w:rsidRPr="00A5606A" w:rsidRDefault="00B8413E" w:rsidP="00B8413E">
            <w:pPr>
              <w:ind w:right="107"/>
              <w:jc w:val="right"/>
              <w:rPr>
                <w:rFonts w:ascii="Arial" w:hAnsi="Arial" w:cs="Arial"/>
                <w:sz w:val="18"/>
                <w:szCs w:val="20"/>
              </w:rPr>
            </w:pPr>
            <w:r w:rsidRPr="00A5606A">
              <w:rPr>
                <w:rFonts w:ascii="Arial" w:hAnsi="Arial" w:cs="Arial"/>
                <w:sz w:val="18"/>
                <w:szCs w:val="20"/>
              </w:rPr>
              <w:t>532.803</w:t>
            </w:r>
          </w:p>
        </w:tc>
      </w:tr>
      <w:tr w:rsidR="00B8413E" w:rsidRPr="00A5606A" w14:paraId="3A67EA80" w14:textId="77777777" w:rsidTr="00B8413E">
        <w:trPr>
          <w:trHeight w:val="113"/>
        </w:trPr>
        <w:tc>
          <w:tcPr>
            <w:tcW w:w="3966" w:type="pct"/>
            <w:noWrap/>
            <w:tcMar>
              <w:top w:w="15" w:type="dxa"/>
              <w:left w:w="15" w:type="dxa"/>
              <w:bottom w:w="0" w:type="dxa"/>
              <w:right w:w="15" w:type="dxa"/>
            </w:tcMar>
            <w:vAlign w:val="center"/>
          </w:tcPr>
          <w:p w14:paraId="1CD2B7FC" w14:textId="77777777" w:rsidR="00B8413E" w:rsidRPr="00A5606A" w:rsidRDefault="00B8413E" w:rsidP="00B8413E">
            <w:pPr>
              <w:pStyle w:val="GvdeMetni3"/>
              <w:ind w:left="360"/>
              <w:rPr>
                <w:rFonts w:ascii="Arial" w:hAnsi="Arial" w:cs="Arial"/>
                <w:i w:val="0"/>
                <w:iCs w:val="0"/>
                <w:sz w:val="18"/>
              </w:rPr>
            </w:pPr>
            <w:r w:rsidRPr="00A5606A">
              <w:rPr>
                <w:rFonts w:ascii="Arial" w:hAnsi="Arial" w:cs="Arial"/>
                <w:i w:val="0"/>
                <w:iCs w:val="0"/>
                <w:sz w:val="18"/>
              </w:rPr>
              <w:t xml:space="preserve">Borsada İşlem Görmeyenler </w:t>
            </w:r>
          </w:p>
        </w:tc>
        <w:tc>
          <w:tcPr>
            <w:tcW w:w="1034" w:type="pct"/>
            <w:noWrap/>
            <w:tcMar>
              <w:top w:w="15" w:type="dxa"/>
              <w:left w:w="15" w:type="dxa"/>
              <w:bottom w:w="0" w:type="dxa"/>
              <w:right w:w="15" w:type="dxa"/>
            </w:tcMar>
            <w:vAlign w:val="bottom"/>
          </w:tcPr>
          <w:p w14:paraId="5AE91217" w14:textId="77777777" w:rsidR="00B8413E" w:rsidRPr="00A5606A" w:rsidRDefault="00B8413E" w:rsidP="00B8413E">
            <w:pPr>
              <w:ind w:right="107"/>
              <w:jc w:val="right"/>
              <w:rPr>
                <w:rFonts w:ascii="Arial" w:hAnsi="Arial" w:cs="Arial"/>
                <w:sz w:val="18"/>
                <w:szCs w:val="20"/>
              </w:rPr>
            </w:pPr>
            <w:r w:rsidRPr="00A5606A">
              <w:rPr>
                <w:rFonts w:ascii="Arial" w:hAnsi="Arial" w:cs="Arial"/>
                <w:sz w:val="18"/>
                <w:szCs w:val="20"/>
              </w:rPr>
              <w:t>-</w:t>
            </w:r>
          </w:p>
        </w:tc>
      </w:tr>
      <w:tr w:rsidR="00B8413E" w:rsidRPr="00A5606A" w14:paraId="7A8A6186" w14:textId="77777777" w:rsidTr="00B8413E">
        <w:trPr>
          <w:trHeight w:val="113"/>
        </w:trPr>
        <w:tc>
          <w:tcPr>
            <w:tcW w:w="3966" w:type="pct"/>
            <w:noWrap/>
            <w:tcMar>
              <w:top w:w="15" w:type="dxa"/>
              <w:left w:w="15" w:type="dxa"/>
              <w:bottom w:w="0" w:type="dxa"/>
              <w:right w:w="15" w:type="dxa"/>
            </w:tcMar>
            <w:vAlign w:val="center"/>
          </w:tcPr>
          <w:p w14:paraId="3F9C0ACA" w14:textId="77777777" w:rsidR="00B8413E" w:rsidRPr="00A5606A" w:rsidRDefault="00B8413E" w:rsidP="00B8413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A5606A">
              <w:rPr>
                <w:rFonts w:ascii="Arial" w:hAnsi="Arial" w:cs="Arial"/>
                <w:szCs w:val="20"/>
              </w:rPr>
              <w:t>Değer Azalma Karşılığı (-)</w:t>
            </w:r>
          </w:p>
        </w:tc>
        <w:tc>
          <w:tcPr>
            <w:tcW w:w="1034" w:type="pct"/>
            <w:noWrap/>
            <w:tcMar>
              <w:top w:w="15" w:type="dxa"/>
              <w:left w:w="15" w:type="dxa"/>
              <w:bottom w:w="0" w:type="dxa"/>
              <w:right w:w="15" w:type="dxa"/>
            </w:tcMar>
            <w:vAlign w:val="bottom"/>
          </w:tcPr>
          <w:p w14:paraId="6056BC80" w14:textId="77777777" w:rsidR="00B8413E" w:rsidRPr="00A5606A" w:rsidRDefault="00B8413E" w:rsidP="00B8413E">
            <w:pPr>
              <w:ind w:right="107"/>
              <w:jc w:val="right"/>
              <w:rPr>
                <w:rFonts w:ascii="Arial" w:hAnsi="Arial" w:cs="Arial"/>
                <w:sz w:val="18"/>
                <w:szCs w:val="20"/>
              </w:rPr>
            </w:pPr>
            <w:r w:rsidRPr="00A5606A">
              <w:rPr>
                <w:rFonts w:ascii="Arial" w:hAnsi="Arial" w:cs="Arial"/>
                <w:sz w:val="18"/>
                <w:szCs w:val="20"/>
              </w:rPr>
              <w:t>-</w:t>
            </w:r>
          </w:p>
        </w:tc>
      </w:tr>
      <w:tr w:rsidR="00B8413E" w:rsidRPr="00A5606A" w14:paraId="28F6BCBB" w14:textId="77777777" w:rsidTr="00B8413E">
        <w:trPr>
          <w:trHeight w:val="113"/>
        </w:trPr>
        <w:tc>
          <w:tcPr>
            <w:tcW w:w="3966" w:type="pct"/>
            <w:tcBorders>
              <w:bottom w:val="single" w:sz="4" w:space="0" w:color="auto"/>
            </w:tcBorders>
            <w:noWrap/>
            <w:tcMar>
              <w:top w:w="15" w:type="dxa"/>
              <w:left w:w="15" w:type="dxa"/>
              <w:bottom w:w="0" w:type="dxa"/>
              <w:right w:w="15" w:type="dxa"/>
            </w:tcMar>
            <w:vAlign w:val="center"/>
          </w:tcPr>
          <w:p w14:paraId="29CC4885" w14:textId="77777777" w:rsidR="00B8413E" w:rsidRPr="00A5606A" w:rsidRDefault="00B8413E" w:rsidP="00B8413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034" w:type="pct"/>
            <w:tcBorders>
              <w:bottom w:val="single" w:sz="4" w:space="0" w:color="auto"/>
            </w:tcBorders>
            <w:noWrap/>
            <w:tcMar>
              <w:top w:w="15" w:type="dxa"/>
              <w:left w:w="15" w:type="dxa"/>
              <w:bottom w:w="0" w:type="dxa"/>
              <w:right w:w="15" w:type="dxa"/>
            </w:tcMar>
            <w:vAlign w:val="bottom"/>
          </w:tcPr>
          <w:p w14:paraId="1D06CD17" w14:textId="77777777" w:rsidR="00B8413E" w:rsidRPr="00A5606A" w:rsidRDefault="00B8413E" w:rsidP="00B8413E">
            <w:pPr>
              <w:ind w:right="107"/>
              <w:jc w:val="right"/>
              <w:rPr>
                <w:rFonts w:ascii="Arial" w:hAnsi="Arial" w:cs="Arial"/>
                <w:sz w:val="18"/>
                <w:szCs w:val="20"/>
              </w:rPr>
            </w:pPr>
          </w:p>
        </w:tc>
      </w:tr>
      <w:tr w:rsidR="00B8413E" w:rsidRPr="00A5606A" w14:paraId="5894BEAA" w14:textId="77777777" w:rsidTr="00A93CDF">
        <w:trPr>
          <w:trHeight w:val="113"/>
        </w:trPr>
        <w:tc>
          <w:tcPr>
            <w:tcW w:w="3966" w:type="pct"/>
            <w:tcBorders>
              <w:top w:val="single" w:sz="4" w:space="0" w:color="auto"/>
              <w:bottom w:val="double" w:sz="4" w:space="0" w:color="auto"/>
            </w:tcBorders>
            <w:noWrap/>
            <w:tcMar>
              <w:top w:w="15" w:type="dxa"/>
              <w:left w:w="15" w:type="dxa"/>
              <w:bottom w:w="0" w:type="dxa"/>
              <w:right w:w="15" w:type="dxa"/>
            </w:tcMar>
            <w:vAlign w:val="center"/>
          </w:tcPr>
          <w:p w14:paraId="1CB30F74" w14:textId="77777777" w:rsidR="00B8413E" w:rsidRPr="00A5606A" w:rsidRDefault="00B8413E" w:rsidP="00B8413E">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A5606A">
              <w:rPr>
                <w:rFonts w:ascii="Arial" w:hAnsi="Arial" w:cs="Arial"/>
                <w:b/>
                <w:szCs w:val="20"/>
              </w:rPr>
              <w:t>Toplam</w:t>
            </w:r>
          </w:p>
        </w:tc>
        <w:tc>
          <w:tcPr>
            <w:tcW w:w="1034" w:type="pct"/>
            <w:tcBorders>
              <w:top w:val="single" w:sz="4" w:space="0" w:color="auto"/>
              <w:bottom w:val="double" w:sz="4" w:space="0" w:color="auto"/>
            </w:tcBorders>
            <w:noWrap/>
            <w:tcMar>
              <w:top w:w="15" w:type="dxa"/>
              <w:left w:w="15" w:type="dxa"/>
              <w:bottom w:w="0" w:type="dxa"/>
              <w:right w:w="15" w:type="dxa"/>
            </w:tcMar>
            <w:vAlign w:val="bottom"/>
          </w:tcPr>
          <w:p w14:paraId="1C648D7D" w14:textId="77777777" w:rsidR="00B8413E" w:rsidRPr="00A5606A" w:rsidRDefault="00B8413E" w:rsidP="00B8413E">
            <w:pPr>
              <w:ind w:right="107"/>
              <w:jc w:val="right"/>
              <w:rPr>
                <w:rFonts w:ascii="Arial" w:hAnsi="Arial" w:cs="Arial"/>
                <w:b/>
                <w:sz w:val="18"/>
                <w:szCs w:val="20"/>
              </w:rPr>
            </w:pPr>
            <w:r w:rsidRPr="00A5606A">
              <w:rPr>
                <w:rFonts w:ascii="Arial" w:hAnsi="Arial" w:cs="Arial"/>
                <w:b/>
                <w:sz w:val="18"/>
                <w:szCs w:val="20"/>
              </w:rPr>
              <w:t>532.803</w:t>
            </w:r>
          </w:p>
        </w:tc>
      </w:tr>
    </w:tbl>
    <w:p w14:paraId="5D6359D2" w14:textId="77777777" w:rsidR="00B8413E" w:rsidRPr="00A5606A" w:rsidRDefault="00B8413E" w:rsidP="00B8413E">
      <w:pPr>
        <w:pStyle w:val="GvdeMetniGirintisi"/>
        <w:spacing w:before="60" w:after="120"/>
        <w:ind w:firstLine="0"/>
        <w:rPr>
          <w:rFonts w:ascii="Arial" w:hAnsi="Arial" w:cs="Arial"/>
          <w:sz w:val="16"/>
          <w:szCs w:val="16"/>
        </w:rPr>
      </w:pPr>
      <w:r w:rsidRPr="00A5606A">
        <w:rPr>
          <w:rFonts w:ascii="Arial" w:hAnsi="Arial" w:cs="Arial"/>
          <w:sz w:val="16"/>
          <w:szCs w:val="16"/>
          <w:vertAlign w:val="superscript"/>
        </w:rPr>
        <w:t>(*)</w:t>
      </w:r>
      <w:r w:rsidRPr="00A5606A">
        <w:rPr>
          <w:rFonts w:ascii="Arial" w:hAnsi="Arial" w:cs="Arial"/>
          <w:sz w:val="14"/>
          <w:szCs w:val="16"/>
          <w:vertAlign w:val="superscript"/>
        </w:rPr>
        <w:t xml:space="preserve"> </w:t>
      </w:r>
      <w:r w:rsidRPr="00A5606A">
        <w:rPr>
          <w:rFonts w:ascii="Arial" w:hAnsi="Arial" w:cs="Arial"/>
          <w:sz w:val="16"/>
          <w:szCs w:val="16"/>
        </w:rPr>
        <w:t xml:space="preserve">Borsaya </w:t>
      </w:r>
      <w:proofErr w:type="spellStart"/>
      <w:r w:rsidRPr="00A5606A">
        <w:rPr>
          <w:rFonts w:ascii="Arial" w:hAnsi="Arial" w:cs="Arial"/>
          <w:sz w:val="16"/>
          <w:szCs w:val="16"/>
        </w:rPr>
        <w:t>kote</w:t>
      </w:r>
      <w:proofErr w:type="spellEnd"/>
      <w:r w:rsidRPr="00A5606A">
        <w:rPr>
          <w:rFonts w:ascii="Arial" w:hAnsi="Arial" w:cs="Arial"/>
          <w:sz w:val="16"/>
          <w:szCs w:val="16"/>
        </w:rPr>
        <w:t xml:space="preserve"> olmakla beraber ilgili dönem sonlarında borsada işlem görmeyen borçlanma senetlerini de içermektedir.</w:t>
      </w:r>
    </w:p>
    <w:p w14:paraId="4779B3DE" w14:textId="77777777" w:rsidR="00B8413E" w:rsidRPr="00A5606A" w:rsidRDefault="00B8413E" w:rsidP="00B8413E">
      <w:pPr>
        <w:pStyle w:val="GvdeMetniGirintisi"/>
        <w:spacing w:before="120" w:after="120"/>
        <w:ind w:left="-560" w:firstLine="0"/>
        <w:rPr>
          <w:rFonts w:ascii="Arial" w:hAnsi="Arial" w:cs="Arial"/>
          <w:b/>
          <w:sz w:val="20"/>
          <w:szCs w:val="20"/>
        </w:rPr>
      </w:pPr>
      <w:r w:rsidRPr="00A5606A">
        <w:rPr>
          <w:rFonts w:ascii="Arial" w:hAnsi="Arial" w:cs="Arial"/>
          <w:b/>
          <w:sz w:val="20"/>
          <w:szCs w:val="20"/>
        </w:rPr>
        <w:t>ç.1)</w:t>
      </w:r>
      <w:r w:rsidRPr="00A5606A">
        <w:rPr>
          <w:rFonts w:ascii="Arial" w:hAnsi="Arial" w:cs="Arial"/>
          <w:b/>
          <w:sz w:val="20"/>
          <w:szCs w:val="20"/>
        </w:rPr>
        <w:tab/>
        <w:t>İtfa edilmiş maliyeti üzerinden değerlenen finansal varlıkların yıl içindeki hareketleri:</w:t>
      </w:r>
    </w:p>
    <w:tbl>
      <w:tblPr>
        <w:tblW w:w="4959" w:type="pct"/>
        <w:tblCellMar>
          <w:left w:w="70" w:type="dxa"/>
          <w:right w:w="70" w:type="dxa"/>
        </w:tblCellMar>
        <w:tblLook w:val="04A0" w:firstRow="1" w:lastRow="0" w:firstColumn="1" w:lastColumn="0" w:noHBand="0" w:noVBand="1"/>
      </w:tblPr>
      <w:tblGrid>
        <w:gridCol w:w="7367"/>
        <w:gridCol w:w="2032"/>
      </w:tblGrid>
      <w:tr w:rsidR="00B8413E" w:rsidRPr="00A5606A" w14:paraId="42FF89B7" w14:textId="77777777" w:rsidTr="00B8413E">
        <w:trPr>
          <w:trHeight w:val="113"/>
        </w:trPr>
        <w:tc>
          <w:tcPr>
            <w:tcW w:w="3919" w:type="pct"/>
            <w:tcBorders>
              <w:top w:val="single" w:sz="4" w:space="0" w:color="auto"/>
              <w:left w:val="nil"/>
              <w:bottom w:val="single" w:sz="4" w:space="0" w:color="auto"/>
              <w:right w:val="nil"/>
            </w:tcBorders>
            <w:shd w:val="clear" w:color="auto" w:fill="auto"/>
            <w:noWrap/>
          </w:tcPr>
          <w:p w14:paraId="22F618AD" w14:textId="77777777" w:rsidR="00B8413E" w:rsidRPr="00A5606A" w:rsidRDefault="00B8413E" w:rsidP="00B8413E">
            <w:pPr>
              <w:jc w:val="both"/>
              <w:rPr>
                <w:rFonts w:ascii="Arial" w:hAnsi="Arial" w:cs="Arial"/>
                <w:sz w:val="20"/>
                <w:szCs w:val="20"/>
              </w:rPr>
            </w:pPr>
            <w:r w:rsidRPr="00A5606A">
              <w:rPr>
                <w:rFonts w:ascii="Arial" w:hAnsi="Arial" w:cs="Arial"/>
                <w:sz w:val="20"/>
                <w:szCs w:val="20"/>
              </w:rPr>
              <w:t> </w:t>
            </w:r>
          </w:p>
        </w:tc>
        <w:tc>
          <w:tcPr>
            <w:tcW w:w="1081" w:type="pct"/>
            <w:tcBorders>
              <w:top w:val="single" w:sz="4" w:space="0" w:color="auto"/>
              <w:left w:val="nil"/>
              <w:bottom w:val="single" w:sz="4" w:space="0" w:color="auto"/>
              <w:right w:val="nil"/>
            </w:tcBorders>
            <w:shd w:val="clear" w:color="auto" w:fill="auto"/>
            <w:noWrap/>
            <w:vAlign w:val="bottom"/>
          </w:tcPr>
          <w:p w14:paraId="561D7432" w14:textId="77777777" w:rsidR="00B8413E" w:rsidRPr="00A5606A" w:rsidRDefault="00B8413E" w:rsidP="00B8413E">
            <w:pPr>
              <w:ind w:right="52"/>
              <w:jc w:val="right"/>
              <w:rPr>
                <w:rFonts w:ascii="Arial" w:eastAsia="Arial Unicode MS" w:hAnsi="Arial" w:cs="Arial"/>
                <w:b/>
                <w:sz w:val="18"/>
                <w:szCs w:val="20"/>
              </w:rPr>
            </w:pPr>
            <w:r w:rsidRPr="00A5606A">
              <w:rPr>
                <w:rFonts w:ascii="Arial" w:hAnsi="Arial" w:cs="Arial"/>
                <w:b/>
                <w:sz w:val="18"/>
                <w:szCs w:val="20"/>
              </w:rPr>
              <w:t>Cari Dönem</w:t>
            </w:r>
          </w:p>
        </w:tc>
      </w:tr>
      <w:tr w:rsidR="00B8413E" w:rsidRPr="00A5606A" w14:paraId="5A6BC4BA" w14:textId="77777777" w:rsidTr="00B8413E">
        <w:trPr>
          <w:trHeight w:val="208"/>
        </w:trPr>
        <w:tc>
          <w:tcPr>
            <w:tcW w:w="3919" w:type="pct"/>
            <w:tcBorders>
              <w:top w:val="single" w:sz="4" w:space="0" w:color="auto"/>
              <w:left w:val="nil"/>
              <w:bottom w:val="nil"/>
              <w:right w:val="nil"/>
            </w:tcBorders>
            <w:shd w:val="clear" w:color="auto" w:fill="auto"/>
            <w:noWrap/>
            <w:vAlign w:val="bottom"/>
          </w:tcPr>
          <w:p w14:paraId="60530C5E" w14:textId="77777777" w:rsidR="00B8413E" w:rsidRPr="00A5606A" w:rsidRDefault="00B8413E" w:rsidP="00B8413E">
            <w:pPr>
              <w:jc w:val="both"/>
              <w:rPr>
                <w:rFonts w:ascii="Arial" w:hAnsi="Arial" w:cs="Arial"/>
                <w:sz w:val="20"/>
                <w:szCs w:val="20"/>
              </w:rPr>
            </w:pPr>
          </w:p>
        </w:tc>
        <w:tc>
          <w:tcPr>
            <w:tcW w:w="1081" w:type="pct"/>
            <w:tcBorders>
              <w:top w:val="single" w:sz="4" w:space="0" w:color="auto"/>
              <w:left w:val="nil"/>
              <w:bottom w:val="nil"/>
              <w:right w:val="nil"/>
            </w:tcBorders>
            <w:shd w:val="clear" w:color="auto" w:fill="auto"/>
            <w:noWrap/>
            <w:vAlign w:val="bottom"/>
          </w:tcPr>
          <w:p w14:paraId="6D0E58A6" w14:textId="77777777" w:rsidR="00B8413E" w:rsidRPr="00A5606A" w:rsidRDefault="00B8413E" w:rsidP="00B8413E">
            <w:pPr>
              <w:ind w:right="52"/>
              <w:jc w:val="both"/>
              <w:rPr>
                <w:rFonts w:ascii="Arial" w:hAnsi="Arial" w:cs="Arial"/>
                <w:sz w:val="20"/>
                <w:szCs w:val="20"/>
              </w:rPr>
            </w:pPr>
          </w:p>
        </w:tc>
      </w:tr>
      <w:tr w:rsidR="00B8413E" w:rsidRPr="00A5606A" w14:paraId="6E27BAA6" w14:textId="77777777" w:rsidTr="00B8413E">
        <w:trPr>
          <w:trHeight w:val="113"/>
        </w:trPr>
        <w:tc>
          <w:tcPr>
            <w:tcW w:w="3919" w:type="pct"/>
            <w:tcBorders>
              <w:top w:val="nil"/>
              <w:left w:val="nil"/>
              <w:bottom w:val="nil"/>
              <w:right w:val="nil"/>
            </w:tcBorders>
            <w:shd w:val="clear" w:color="auto" w:fill="auto"/>
            <w:noWrap/>
            <w:vAlign w:val="center"/>
          </w:tcPr>
          <w:p w14:paraId="7366E71D" w14:textId="77777777" w:rsidR="00B8413E" w:rsidRPr="00A5606A" w:rsidRDefault="00B8413E" w:rsidP="00B8413E">
            <w:pPr>
              <w:tabs>
                <w:tab w:val="left" w:pos="-1980"/>
              </w:tabs>
              <w:rPr>
                <w:rFonts w:ascii="Arial" w:eastAsia="Arial Unicode MS" w:hAnsi="Arial" w:cs="Arial"/>
                <w:sz w:val="18"/>
                <w:szCs w:val="20"/>
              </w:rPr>
            </w:pPr>
            <w:r w:rsidRPr="00A5606A">
              <w:rPr>
                <w:rFonts w:ascii="Arial" w:hAnsi="Arial" w:cs="Arial"/>
                <w:sz w:val="18"/>
                <w:szCs w:val="20"/>
              </w:rPr>
              <w:t xml:space="preserve">Dönem Başındaki Değer </w:t>
            </w:r>
          </w:p>
        </w:tc>
        <w:tc>
          <w:tcPr>
            <w:tcW w:w="1081" w:type="pct"/>
            <w:tcBorders>
              <w:top w:val="nil"/>
              <w:left w:val="nil"/>
              <w:bottom w:val="nil"/>
              <w:right w:val="nil"/>
            </w:tcBorders>
            <w:shd w:val="clear" w:color="auto" w:fill="auto"/>
            <w:noWrap/>
          </w:tcPr>
          <w:p w14:paraId="4DBD31AE" w14:textId="77777777" w:rsidR="00B8413E" w:rsidRPr="00A5606A" w:rsidRDefault="00B8413E" w:rsidP="00B8413E">
            <w:pPr>
              <w:ind w:right="52"/>
              <w:jc w:val="right"/>
              <w:rPr>
                <w:rFonts w:ascii="Arial" w:hAnsi="Arial" w:cs="Arial"/>
                <w:sz w:val="18"/>
                <w:szCs w:val="20"/>
              </w:rPr>
            </w:pPr>
            <w:r w:rsidRPr="00A5606A">
              <w:rPr>
                <w:rFonts w:ascii="Arial" w:hAnsi="Arial" w:cs="Arial"/>
                <w:sz w:val="18"/>
                <w:szCs w:val="20"/>
              </w:rPr>
              <w:t>532.803</w:t>
            </w:r>
          </w:p>
        </w:tc>
      </w:tr>
      <w:tr w:rsidR="00B8413E" w:rsidRPr="00A5606A" w14:paraId="156D4738" w14:textId="77777777" w:rsidTr="00B8413E">
        <w:trPr>
          <w:trHeight w:val="113"/>
        </w:trPr>
        <w:tc>
          <w:tcPr>
            <w:tcW w:w="3919" w:type="pct"/>
            <w:tcBorders>
              <w:top w:val="nil"/>
              <w:left w:val="nil"/>
              <w:bottom w:val="nil"/>
              <w:right w:val="nil"/>
            </w:tcBorders>
            <w:shd w:val="clear" w:color="auto" w:fill="auto"/>
            <w:noWrap/>
            <w:vAlign w:val="center"/>
          </w:tcPr>
          <w:p w14:paraId="0530555D" w14:textId="77777777" w:rsidR="00B8413E" w:rsidRPr="00A5606A" w:rsidRDefault="00B8413E" w:rsidP="00B8413E">
            <w:pPr>
              <w:tabs>
                <w:tab w:val="left" w:pos="-1980"/>
              </w:tabs>
              <w:rPr>
                <w:rFonts w:ascii="Arial" w:hAnsi="Arial" w:cs="Arial"/>
                <w:sz w:val="18"/>
                <w:szCs w:val="20"/>
              </w:rPr>
            </w:pPr>
            <w:r w:rsidRPr="00A5606A">
              <w:rPr>
                <w:rFonts w:ascii="Arial" w:hAnsi="Arial" w:cs="Arial"/>
                <w:sz w:val="18"/>
                <w:szCs w:val="20"/>
              </w:rPr>
              <w:t xml:space="preserve">Parasal Varlıklarda Meydana Gelen Kur Farkları </w:t>
            </w:r>
          </w:p>
        </w:tc>
        <w:tc>
          <w:tcPr>
            <w:tcW w:w="1081" w:type="pct"/>
            <w:tcBorders>
              <w:top w:val="nil"/>
              <w:left w:val="nil"/>
              <w:bottom w:val="nil"/>
              <w:right w:val="nil"/>
            </w:tcBorders>
            <w:shd w:val="clear" w:color="auto" w:fill="auto"/>
            <w:noWrap/>
          </w:tcPr>
          <w:p w14:paraId="2A47895C" w14:textId="77777777" w:rsidR="00B8413E" w:rsidRPr="00A5606A" w:rsidRDefault="00B8413E" w:rsidP="00B8413E">
            <w:pPr>
              <w:ind w:right="52"/>
              <w:jc w:val="right"/>
              <w:rPr>
                <w:rFonts w:ascii="Arial" w:hAnsi="Arial" w:cs="Arial"/>
                <w:sz w:val="18"/>
                <w:szCs w:val="20"/>
              </w:rPr>
            </w:pPr>
            <w:r w:rsidRPr="00A5606A">
              <w:rPr>
                <w:rFonts w:ascii="Arial" w:hAnsi="Arial" w:cs="Arial"/>
                <w:sz w:val="18"/>
                <w:szCs w:val="20"/>
              </w:rPr>
              <w:t>-</w:t>
            </w:r>
          </w:p>
        </w:tc>
      </w:tr>
      <w:tr w:rsidR="00B8413E" w:rsidRPr="00A5606A" w14:paraId="1F87737E" w14:textId="77777777" w:rsidTr="00B8413E">
        <w:trPr>
          <w:trHeight w:val="113"/>
        </w:trPr>
        <w:tc>
          <w:tcPr>
            <w:tcW w:w="3919" w:type="pct"/>
            <w:tcBorders>
              <w:top w:val="nil"/>
              <w:left w:val="nil"/>
              <w:bottom w:val="nil"/>
              <w:right w:val="nil"/>
            </w:tcBorders>
            <w:shd w:val="clear" w:color="auto" w:fill="auto"/>
            <w:noWrap/>
            <w:vAlign w:val="center"/>
          </w:tcPr>
          <w:p w14:paraId="1C51FD0C" w14:textId="77777777" w:rsidR="00B8413E" w:rsidRPr="00A5606A" w:rsidRDefault="00B8413E" w:rsidP="00B8413E">
            <w:pPr>
              <w:tabs>
                <w:tab w:val="left" w:pos="-1980"/>
              </w:tabs>
              <w:rPr>
                <w:rFonts w:ascii="Arial" w:eastAsia="Arial Unicode MS" w:hAnsi="Arial" w:cs="Arial"/>
                <w:sz w:val="18"/>
                <w:szCs w:val="20"/>
              </w:rPr>
            </w:pPr>
            <w:r w:rsidRPr="00A5606A">
              <w:rPr>
                <w:rFonts w:ascii="Arial" w:hAnsi="Arial" w:cs="Arial"/>
                <w:sz w:val="18"/>
                <w:szCs w:val="20"/>
              </w:rPr>
              <w:t xml:space="preserve">Yıl İçindeki Alımlar </w:t>
            </w:r>
          </w:p>
        </w:tc>
        <w:tc>
          <w:tcPr>
            <w:tcW w:w="1081" w:type="pct"/>
            <w:tcBorders>
              <w:top w:val="nil"/>
              <w:left w:val="nil"/>
              <w:bottom w:val="nil"/>
              <w:right w:val="nil"/>
            </w:tcBorders>
            <w:shd w:val="clear" w:color="auto" w:fill="auto"/>
            <w:noWrap/>
          </w:tcPr>
          <w:p w14:paraId="106576B3" w14:textId="77777777" w:rsidR="00B8413E" w:rsidRPr="00A5606A" w:rsidRDefault="00B8413E" w:rsidP="00B8413E">
            <w:pPr>
              <w:ind w:right="52"/>
              <w:jc w:val="right"/>
              <w:rPr>
                <w:rFonts w:ascii="Arial" w:hAnsi="Arial" w:cs="Arial"/>
                <w:sz w:val="18"/>
                <w:szCs w:val="20"/>
              </w:rPr>
            </w:pPr>
            <w:r w:rsidRPr="00A5606A">
              <w:rPr>
                <w:rFonts w:ascii="Arial" w:hAnsi="Arial" w:cs="Arial"/>
                <w:sz w:val="18"/>
                <w:szCs w:val="20"/>
              </w:rPr>
              <w:t>20.000</w:t>
            </w:r>
          </w:p>
        </w:tc>
      </w:tr>
      <w:tr w:rsidR="00B8413E" w:rsidRPr="00A5606A" w14:paraId="3048A2AD" w14:textId="77777777" w:rsidTr="00B8413E">
        <w:trPr>
          <w:trHeight w:val="113"/>
        </w:trPr>
        <w:tc>
          <w:tcPr>
            <w:tcW w:w="3919" w:type="pct"/>
            <w:tcBorders>
              <w:top w:val="nil"/>
              <w:left w:val="nil"/>
              <w:bottom w:val="nil"/>
              <w:right w:val="nil"/>
            </w:tcBorders>
            <w:shd w:val="clear" w:color="auto" w:fill="auto"/>
            <w:noWrap/>
            <w:vAlign w:val="center"/>
          </w:tcPr>
          <w:p w14:paraId="2A6660AC" w14:textId="77777777" w:rsidR="00B8413E" w:rsidRPr="00A5606A" w:rsidRDefault="00B8413E" w:rsidP="00B8413E">
            <w:pPr>
              <w:tabs>
                <w:tab w:val="left" w:pos="-1980"/>
              </w:tabs>
              <w:rPr>
                <w:rFonts w:ascii="Arial" w:eastAsia="Arial Unicode MS" w:hAnsi="Arial" w:cs="Arial"/>
                <w:sz w:val="18"/>
                <w:szCs w:val="20"/>
              </w:rPr>
            </w:pPr>
            <w:r w:rsidRPr="00A5606A">
              <w:rPr>
                <w:rFonts w:ascii="Arial" w:eastAsia="Arial Unicode MS" w:hAnsi="Arial" w:cs="Arial"/>
                <w:sz w:val="18"/>
                <w:szCs w:val="20"/>
              </w:rPr>
              <w:t xml:space="preserve">Satış ve </w:t>
            </w:r>
            <w:r w:rsidRPr="00A5606A">
              <w:rPr>
                <w:rFonts w:ascii="Arial" w:hAnsi="Arial" w:cs="Arial"/>
                <w:sz w:val="18"/>
                <w:szCs w:val="20"/>
              </w:rPr>
              <w:t xml:space="preserve">İtfa </w:t>
            </w:r>
            <w:r w:rsidRPr="00A5606A">
              <w:rPr>
                <w:rFonts w:ascii="Arial" w:eastAsia="Arial Unicode MS" w:hAnsi="Arial" w:cs="Arial"/>
                <w:sz w:val="18"/>
                <w:szCs w:val="20"/>
              </w:rPr>
              <w:t>Yolu ile Elden Çıkarılanlar</w:t>
            </w:r>
          </w:p>
        </w:tc>
        <w:tc>
          <w:tcPr>
            <w:tcW w:w="1081" w:type="pct"/>
            <w:tcBorders>
              <w:top w:val="nil"/>
              <w:left w:val="nil"/>
              <w:bottom w:val="nil"/>
              <w:right w:val="nil"/>
            </w:tcBorders>
            <w:shd w:val="clear" w:color="auto" w:fill="auto"/>
            <w:noWrap/>
          </w:tcPr>
          <w:p w14:paraId="34976D4B" w14:textId="77777777" w:rsidR="00B8413E" w:rsidRPr="00A5606A" w:rsidRDefault="00B8413E" w:rsidP="00B8413E">
            <w:pPr>
              <w:ind w:right="52"/>
              <w:jc w:val="right"/>
              <w:rPr>
                <w:rFonts w:ascii="Arial" w:hAnsi="Arial" w:cs="Arial"/>
                <w:sz w:val="18"/>
                <w:szCs w:val="20"/>
              </w:rPr>
            </w:pPr>
            <w:r w:rsidRPr="00A5606A">
              <w:rPr>
                <w:rFonts w:ascii="Arial" w:hAnsi="Arial" w:cs="Arial"/>
                <w:sz w:val="18"/>
                <w:szCs w:val="20"/>
              </w:rPr>
              <w:t>-</w:t>
            </w:r>
          </w:p>
        </w:tc>
      </w:tr>
      <w:tr w:rsidR="00B8413E" w:rsidRPr="00A5606A" w14:paraId="6CEFC7E2" w14:textId="77777777" w:rsidTr="00B8413E">
        <w:trPr>
          <w:trHeight w:val="113"/>
        </w:trPr>
        <w:tc>
          <w:tcPr>
            <w:tcW w:w="3919" w:type="pct"/>
            <w:tcBorders>
              <w:top w:val="nil"/>
              <w:left w:val="nil"/>
              <w:bottom w:val="nil"/>
              <w:right w:val="nil"/>
            </w:tcBorders>
            <w:shd w:val="clear" w:color="auto" w:fill="auto"/>
            <w:noWrap/>
            <w:vAlign w:val="center"/>
          </w:tcPr>
          <w:p w14:paraId="6D9584D0" w14:textId="77777777" w:rsidR="00B8413E" w:rsidRPr="00A5606A" w:rsidRDefault="00B8413E" w:rsidP="00B8413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A5606A">
              <w:rPr>
                <w:rFonts w:ascii="Arial" w:eastAsia="Times New Roman" w:hAnsi="Arial" w:cs="Arial"/>
                <w:szCs w:val="20"/>
              </w:rPr>
              <w:t>Değer Azalışı Karşılığı (-)</w:t>
            </w:r>
          </w:p>
        </w:tc>
        <w:tc>
          <w:tcPr>
            <w:tcW w:w="1081" w:type="pct"/>
            <w:tcBorders>
              <w:top w:val="nil"/>
              <w:left w:val="nil"/>
              <w:bottom w:val="nil"/>
              <w:right w:val="nil"/>
            </w:tcBorders>
            <w:shd w:val="clear" w:color="auto" w:fill="auto"/>
            <w:noWrap/>
          </w:tcPr>
          <w:p w14:paraId="1C1501B9" w14:textId="77777777" w:rsidR="00B8413E" w:rsidRPr="00A5606A" w:rsidRDefault="00B8413E" w:rsidP="00B8413E">
            <w:pPr>
              <w:ind w:right="52"/>
              <w:jc w:val="right"/>
              <w:rPr>
                <w:rFonts w:ascii="Arial" w:hAnsi="Arial" w:cs="Arial"/>
                <w:sz w:val="18"/>
                <w:szCs w:val="20"/>
              </w:rPr>
            </w:pPr>
            <w:r w:rsidRPr="00A5606A">
              <w:rPr>
                <w:rFonts w:ascii="Arial" w:hAnsi="Arial" w:cs="Arial"/>
                <w:sz w:val="18"/>
                <w:szCs w:val="20"/>
              </w:rPr>
              <w:t>-</w:t>
            </w:r>
          </w:p>
        </w:tc>
      </w:tr>
      <w:tr w:rsidR="00B8413E" w:rsidRPr="00A5606A" w14:paraId="6C881EE4" w14:textId="77777777" w:rsidTr="00B8413E">
        <w:trPr>
          <w:trHeight w:val="113"/>
        </w:trPr>
        <w:tc>
          <w:tcPr>
            <w:tcW w:w="3919" w:type="pct"/>
            <w:tcBorders>
              <w:top w:val="nil"/>
              <w:left w:val="nil"/>
              <w:right w:val="nil"/>
            </w:tcBorders>
            <w:shd w:val="clear" w:color="auto" w:fill="auto"/>
            <w:noWrap/>
            <w:vAlign w:val="center"/>
          </w:tcPr>
          <w:p w14:paraId="45D4135A" w14:textId="77777777" w:rsidR="00B8413E" w:rsidRPr="00A5606A" w:rsidRDefault="00B8413E" w:rsidP="00B8413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A5606A">
              <w:rPr>
                <w:rFonts w:ascii="Arial" w:eastAsia="Times New Roman" w:hAnsi="Arial" w:cs="Arial"/>
                <w:szCs w:val="20"/>
              </w:rPr>
              <w:t>Yeniden sınıflandırmalar</w:t>
            </w:r>
          </w:p>
        </w:tc>
        <w:tc>
          <w:tcPr>
            <w:tcW w:w="1081" w:type="pct"/>
            <w:tcBorders>
              <w:top w:val="nil"/>
              <w:left w:val="nil"/>
              <w:right w:val="nil"/>
            </w:tcBorders>
            <w:shd w:val="clear" w:color="auto" w:fill="auto"/>
            <w:noWrap/>
          </w:tcPr>
          <w:p w14:paraId="73F72D0C" w14:textId="77777777" w:rsidR="00B8413E" w:rsidRPr="00A5606A" w:rsidRDefault="00B8413E" w:rsidP="00B8413E">
            <w:pPr>
              <w:ind w:right="52"/>
              <w:jc w:val="right"/>
              <w:rPr>
                <w:rFonts w:ascii="Arial" w:hAnsi="Arial" w:cs="Arial"/>
                <w:sz w:val="18"/>
                <w:szCs w:val="20"/>
              </w:rPr>
            </w:pPr>
            <w:r w:rsidRPr="00A5606A">
              <w:rPr>
                <w:rFonts w:ascii="Arial" w:hAnsi="Arial" w:cs="Arial"/>
                <w:sz w:val="18"/>
                <w:szCs w:val="20"/>
              </w:rPr>
              <w:t>75.000</w:t>
            </w:r>
          </w:p>
        </w:tc>
      </w:tr>
      <w:tr w:rsidR="00B8413E" w:rsidRPr="00A5606A" w14:paraId="3EE64905" w14:textId="77777777" w:rsidTr="00B8413E">
        <w:trPr>
          <w:trHeight w:val="113"/>
        </w:trPr>
        <w:tc>
          <w:tcPr>
            <w:tcW w:w="3919" w:type="pct"/>
            <w:tcBorders>
              <w:top w:val="nil"/>
              <w:left w:val="nil"/>
              <w:right w:val="nil"/>
            </w:tcBorders>
            <w:shd w:val="clear" w:color="auto" w:fill="auto"/>
            <w:noWrap/>
            <w:vAlign w:val="center"/>
          </w:tcPr>
          <w:p w14:paraId="3D1602A5" w14:textId="77777777" w:rsidR="00B8413E" w:rsidRPr="00A5606A" w:rsidRDefault="00B8413E" w:rsidP="00B8413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A5606A">
              <w:rPr>
                <w:rFonts w:ascii="Arial" w:eastAsia="Times New Roman" w:hAnsi="Arial" w:cs="Arial"/>
                <w:szCs w:val="20"/>
              </w:rPr>
              <w:t>Gelir tahakkuk ve reeskontları</w:t>
            </w:r>
          </w:p>
        </w:tc>
        <w:tc>
          <w:tcPr>
            <w:tcW w:w="1081" w:type="pct"/>
            <w:tcBorders>
              <w:top w:val="nil"/>
              <w:left w:val="nil"/>
              <w:right w:val="nil"/>
            </w:tcBorders>
            <w:shd w:val="clear" w:color="auto" w:fill="auto"/>
            <w:noWrap/>
          </w:tcPr>
          <w:p w14:paraId="10704A7D" w14:textId="77777777" w:rsidR="00B8413E" w:rsidRPr="00A5606A" w:rsidRDefault="00B8413E" w:rsidP="00B8413E">
            <w:pPr>
              <w:ind w:right="52"/>
              <w:jc w:val="right"/>
              <w:rPr>
                <w:rFonts w:ascii="Arial" w:hAnsi="Arial" w:cs="Arial"/>
                <w:sz w:val="18"/>
                <w:szCs w:val="20"/>
              </w:rPr>
            </w:pPr>
            <w:r w:rsidRPr="00A5606A">
              <w:rPr>
                <w:rFonts w:ascii="Arial" w:hAnsi="Arial" w:cs="Arial"/>
                <w:sz w:val="18"/>
                <w:szCs w:val="20"/>
              </w:rPr>
              <w:t>1.074</w:t>
            </w:r>
          </w:p>
        </w:tc>
      </w:tr>
      <w:tr w:rsidR="00B8413E" w:rsidRPr="00A5606A" w14:paraId="74AA42BE" w14:textId="77777777" w:rsidTr="00B8413E">
        <w:trPr>
          <w:trHeight w:val="113"/>
        </w:trPr>
        <w:tc>
          <w:tcPr>
            <w:tcW w:w="3919" w:type="pct"/>
            <w:tcBorders>
              <w:top w:val="nil"/>
              <w:left w:val="nil"/>
              <w:bottom w:val="single" w:sz="4" w:space="0" w:color="auto"/>
              <w:right w:val="nil"/>
            </w:tcBorders>
            <w:shd w:val="clear" w:color="auto" w:fill="auto"/>
            <w:noWrap/>
            <w:vAlign w:val="center"/>
          </w:tcPr>
          <w:p w14:paraId="238C13B8" w14:textId="77777777" w:rsidR="00B8413E" w:rsidRPr="00A5606A" w:rsidRDefault="00B8413E" w:rsidP="00B8413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1081" w:type="pct"/>
            <w:tcBorders>
              <w:top w:val="nil"/>
              <w:left w:val="nil"/>
              <w:bottom w:val="single" w:sz="4" w:space="0" w:color="auto"/>
              <w:right w:val="nil"/>
            </w:tcBorders>
            <w:shd w:val="clear" w:color="auto" w:fill="auto"/>
            <w:noWrap/>
            <w:vAlign w:val="bottom"/>
          </w:tcPr>
          <w:p w14:paraId="4FDD3796" w14:textId="77777777" w:rsidR="00B8413E" w:rsidRPr="00A5606A" w:rsidRDefault="00B8413E" w:rsidP="00B8413E">
            <w:pPr>
              <w:ind w:right="52"/>
              <w:jc w:val="right"/>
              <w:rPr>
                <w:rFonts w:ascii="Arial" w:hAnsi="Arial" w:cs="Arial"/>
                <w:sz w:val="18"/>
                <w:szCs w:val="20"/>
              </w:rPr>
            </w:pPr>
          </w:p>
        </w:tc>
      </w:tr>
      <w:tr w:rsidR="00B8413E" w:rsidRPr="00A5606A" w14:paraId="607B4DEF" w14:textId="77777777" w:rsidTr="00B8413E">
        <w:trPr>
          <w:trHeight w:val="113"/>
        </w:trPr>
        <w:tc>
          <w:tcPr>
            <w:tcW w:w="3919" w:type="pct"/>
            <w:tcBorders>
              <w:top w:val="single" w:sz="4" w:space="0" w:color="auto"/>
              <w:left w:val="nil"/>
              <w:bottom w:val="double" w:sz="4" w:space="0" w:color="auto"/>
              <w:right w:val="nil"/>
            </w:tcBorders>
            <w:shd w:val="clear" w:color="auto" w:fill="auto"/>
            <w:noWrap/>
          </w:tcPr>
          <w:p w14:paraId="42CF5747" w14:textId="77777777" w:rsidR="00B8413E" w:rsidRPr="00A5606A" w:rsidRDefault="00B8413E" w:rsidP="00B8413E">
            <w:pPr>
              <w:jc w:val="both"/>
              <w:rPr>
                <w:rFonts w:ascii="Arial" w:hAnsi="Arial" w:cs="Arial"/>
                <w:b/>
                <w:bCs/>
                <w:sz w:val="18"/>
                <w:szCs w:val="20"/>
              </w:rPr>
            </w:pPr>
            <w:r w:rsidRPr="00A5606A">
              <w:rPr>
                <w:rFonts w:ascii="Arial" w:hAnsi="Arial" w:cs="Arial"/>
                <w:b/>
                <w:bCs/>
                <w:sz w:val="18"/>
                <w:szCs w:val="20"/>
              </w:rPr>
              <w:t>Dönem Sonu Toplamı</w:t>
            </w:r>
          </w:p>
        </w:tc>
        <w:tc>
          <w:tcPr>
            <w:tcW w:w="1081" w:type="pct"/>
            <w:tcBorders>
              <w:top w:val="single" w:sz="4" w:space="0" w:color="auto"/>
              <w:left w:val="nil"/>
              <w:bottom w:val="double" w:sz="4" w:space="0" w:color="auto"/>
              <w:right w:val="nil"/>
            </w:tcBorders>
            <w:shd w:val="clear" w:color="auto" w:fill="auto"/>
            <w:noWrap/>
            <w:vAlign w:val="bottom"/>
          </w:tcPr>
          <w:p w14:paraId="27541A22" w14:textId="77777777" w:rsidR="00B8413E" w:rsidRPr="00A5606A" w:rsidRDefault="00B8413E" w:rsidP="00B8413E">
            <w:pPr>
              <w:ind w:right="52"/>
              <w:jc w:val="right"/>
              <w:rPr>
                <w:rFonts w:ascii="Arial" w:hAnsi="Arial" w:cs="Arial"/>
                <w:b/>
                <w:sz w:val="18"/>
                <w:szCs w:val="20"/>
              </w:rPr>
            </w:pPr>
            <w:r w:rsidRPr="00A5606A">
              <w:rPr>
                <w:rFonts w:ascii="Arial" w:hAnsi="Arial" w:cs="Arial"/>
                <w:b/>
                <w:sz w:val="18"/>
                <w:szCs w:val="20"/>
              </w:rPr>
              <w:t>628.877</w:t>
            </w:r>
          </w:p>
        </w:tc>
      </w:tr>
    </w:tbl>
    <w:p w14:paraId="7569C3E1" w14:textId="77777777" w:rsidR="00B8413E" w:rsidRPr="00A5606A" w:rsidRDefault="00B8413E" w:rsidP="00B8413E">
      <w:pPr>
        <w:pStyle w:val="GvdeMetniGirintisi"/>
        <w:spacing w:before="120" w:after="120"/>
        <w:ind w:left="-560" w:firstLine="0"/>
        <w:rPr>
          <w:rFonts w:ascii="Arial" w:hAnsi="Arial" w:cs="Arial"/>
          <w:b/>
          <w:sz w:val="20"/>
          <w:szCs w:val="20"/>
        </w:rPr>
      </w:pPr>
    </w:p>
    <w:p w14:paraId="5CD71D5D" w14:textId="2005D04B" w:rsidR="009D0563" w:rsidRPr="009128F0" w:rsidRDefault="001A2F74" w:rsidP="001A2F74">
      <w:pPr>
        <w:pStyle w:val="ListeParagraf"/>
        <w:pageBreakBefore/>
        <w:ind w:left="-140" w:hanging="286"/>
        <w:rPr>
          <w:rFonts w:ascii="Arial" w:hAnsi="Arial" w:cs="Arial"/>
          <w:b/>
          <w:color w:val="000000" w:themeColor="text1"/>
          <w:sz w:val="20"/>
          <w:szCs w:val="20"/>
        </w:rPr>
      </w:pPr>
      <w:r>
        <w:rPr>
          <w:rFonts w:ascii="Arial" w:hAnsi="Arial" w:cs="Arial"/>
          <w:b/>
          <w:color w:val="000000" w:themeColor="text1"/>
          <w:sz w:val="20"/>
          <w:szCs w:val="20"/>
        </w:rPr>
        <w:lastRenderedPageBreak/>
        <w:t xml:space="preserve">I.      </w:t>
      </w:r>
      <w:r w:rsidR="009D0563" w:rsidRPr="009128F0">
        <w:rPr>
          <w:rFonts w:ascii="Arial" w:hAnsi="Arial" w:cs="Arial"/>
          <w:b/>
          <w:color w:val="000000" w:themeColor="text1"/>
          <w:sz w:val="20"/>
          <w:szCs w:val="20"/>
        </w:rPr>
        <w:t>Konsolide bilançonun aktif hesaplarına ilişkin açıklama ve dipnotlar (devamı):</w:t>
      </w:r>
    </w:p>
    <w:p w14:paraId="1066F530" w14:textId="77777777" w:rsidR="00B8413E" w:rsidRPr="00A5606A" w:rsidRDefault="00B8413E" w:rsidP="00B8413E">
      <w:pPr>
        <w:pStyle w:val="GvdeMetniGirintisi"/>
        <w:spacing w:before="120" w:after="120"/>
        <w:ind w:left="-560" w:firstLine="0"/>
        <w:rPr>
          <w:rFonts w:ascii="Arial" w:hAnsi="Arial" w:cs="Arial"/>
          <w:b/>
          <w:sz w:val="20"/>
          <w:szCs w:val="20"/>
        </w:rPr>
      </w:pPr>
      <w:r w:rsidRPr="00A5606A">
        <w:rPr>
          <w:rFonts w:ascii="Arial" w:hAnsi="Arial" w:cs="Arial"/>
          <w:b/>
          <w:sz w:val="20"/>
          <w:szCs w:val="20"/>
        </w:rPr>
        <w:t>ç.2)</w:t>
      </w:r>
      <w:r w:rsidRPr="00A5606A">
        <w:rPr>
          <w:rFonts w:ascii="Arial" w:hAnsi="Arial" w:cs="Arial"/>
          <w:b/>
          <w:sz w:val="20"/>
          <w:szCs w:val="20"/>
        </w:rPr>
        <w:tab/>
        <w:t xml:space="preserve"> Vadeye kadar elde tutulacak yatırımların yıl içerisindeki hareketleri:</w:t>
      </w:r>
    </w:p>
    <w:tbl>
      <w:tblPr>
        <w:tblW w:w="5000" w:type="pct"/>
        <w:tblCellMar>
          <w:left w:w="70" w:type="dxa"/>
          <w:right w:w="70" w:type="dxa"/>
        </w:tblCellMar>
        <w:tblLook w:val="04A0" w:firstRow="1" w:lastRow="0" w:firstColumn="1" w:lastColumn="0" w:noHBand="0" w:noVBand="1"/>
      </w:tblPr>
      <w:tblGrid>
        <w:gridCol w:w="7362"/>
        <w:gridCol w:w="2115"/>
      </w:tblGrid>
      <w:tr w:rsidR="00B8413E" w:rsidRPr="00A5606A" w14:paraId="37973678" w14:textId="77777777" w:rsidTr="00B8413E">
        <w:trPr>
          <w:trHeight w:val="113"/>
        </w:trPr>
        <w:tc>
          <w:tcPr>
            <w:tcW w:w="3884" w:type="pct"/>
            <w:tcBorders>
              <w:top w:val="single" w:sz="4" w:space="0" w:color="auto"/>
              <w:left w:val="nil"/>
              <w:bottom w:val="single" w:sz="4" w:space="0" w:color="auto"/>
              <w:right w:val="nil"/>
            </w:tcBorders>
            <w:shd w:val="clear" w:color="auto" w:fill="auto"/>
            <w:noWrap/>
          </w:tcPr>
          <w:p w14:paraId="58D8F306" w14:textId="77777777" w:rsidR="00B8413E" w:rsidRPr="00A5606A" w:rsidRDefault="00B8413E" w:rsidP="00B8413E">
            <w:pPr>
              <w:jc w:val="both"/>
              <w:rPr>
                <w:rFonts w:ascii="Arial" w:hAnsi="Arial" w:cs="Arial"/>
                <w:sz w:val="20"/>
                <w:szCs w:val="20"/>
              </w:rPr>
            </w:pPr>
            <w:r w:rsidRPr="00A5606A">
              <w:rPr>
                <w:rFonts w:ascii="Arial" w:hAnsi="Arial" w:cs="Arial"/>
              </w:rPr>
              <w:tab/>
            </w:r>
            <w:r w:rsidRPr="00A5606A">
              <w:rPr>
                <w:rFonts w:ascii="Arial" w:hAnsi="Arial" w:cs="Arial"/>
              </w:rPr>
              <w:tab/>
            </w:r>
            <w:r w:rsidRPr="00A5606A">
              <w:rPr>
                <w:rFonts w:ascii="Arial" w:hAnsi="Arial" w:cs="Arial"/>
                <w:sz w:val="20"/>
                <w:szCs w:val="20"/>
              </w:rPr>
              <w:t> </w:t>
            </w:r>
          </w:p>
        </w:tc>
        <w:tc>
          <w:tcPr>
            <w:tcW w:w="1116" w:type="pct"/>
            <w:tcBorders>
              <w:top w:val="single" w:sz="4" w:space="0" w:color="auto"/>
              <w:left w:val="nil"/>
              <w:bottom w:val="single" w:sz="4" w:space="0" w:color="auto"/>
              <w:right w:val="nil"/>
            </w:tcBorders>
            <w:shd w:val="clear" w:color="auto" w:fill="auto"/>
            <w:noWrap/>
            <w:vAlign w:val="bottom"/>
          </w:tcPr>
          <w:p w14:paraId="15F01D0D" w14:textId="77777777" w:rsidR="00B8413E" w:rsidRPr="00A5606A" w:rsidRDefault="00B8413E" w:rsidP="00B8413E">
            <w:pPr>
              <w:ind w:right="52"/>
              <w:jc w:val="right"/>
              <w:rPr>
                <w:rFonts w:ascii="Arial" w:eastAsia="Arial Unicode MS" w:hAnsi="Arial" w:cs="Arial"/>
                <w:b/>
                <w:sz w:val="18"/>
                <w:szCs w:val="20"/>
              </w:rPr>
            </w:pPr>
            <w:r w:rsidRPr="00A5606A">
              <w:rPr>
                <w:rFonts w:ascii="Arial" w:hAnsi="Arial" w:cs="Arial"/>
                <w:b/>
                <w:sz w:val="18"/>
                <w:szCs w:val="20"/>
              </w:rPr>
              <w:t>Önceki Dönem</w:t>
            </w:r>
          </w:p>
        </w:tc>
      </w:tr>
      <w:tr w:rsidR="00B8413E" w:rsidRPr="00A5606A" w14:paraId="13F46345" w14:textId="77777777" w:rsidTr="00B8413E">
        <w:trPr>
          <w:trHeight w:val="208"/>
        </w:trPr>
        <w:tc>
          <w:tcPr>
            <w:tcW w:w="3884" w:type="pct"/>
            <w:tcBorders>
              <w:top w:val="single" w:sz="4" w:space="0" w:color="auto"/>
              <w:left w:val="nil"/>
              <w:bottom w:val="nil"/>
              <w:right w:val="nil"/>
            </w:tcBorders>
            <w:shd w:val="clear" w:color="auto" w:fill="auto"/>
            <w:noWrap/>
            <w:vAlign w:val="bottom"/>
          </w:tcPr>
          <w:p w14:paraId="3F115CA8" w14:textId="77777777" w:rsidR="00B8413E" w:rsidRPr="00A5606A" w:rsidRDefault="00B8413E" w:rsidP="00B8413E">
            <w:pPr>
              <w:jc w:val="both"/>
              <w:rPr>
                <w:rFonts w:ascii="Arial" w:hAnsi="Arial" w:cs="Arial"/>
                <w:sz w:val="20"/>
                <w:szCs w:val="20"/>
              </w:rPr>
            </w:pPr>
          </w:p>
        </w:tc>
        <w:tc>
          <w:tcPr>
            <w:tcW w:w="1116" w:type="pct"/>
            <w:tcBorders>
              <w:top w:val="single" w:sz="4" w:space="0" w:color="auto"/>
              <w:left w:val="nil"/>
              <w:bottom w:val="nil"/>
              <w:right w:val="nil"/>
            </w:tcBorders>
            <w:shd w:val="clear" w:color="auto" w:fill="auto"/>
            <w:noWrap/>
            <w:vAlign w:val="bottom"/>
          </w:tcPr>
          <w:p w14:paraId="181C6250" w14:textId="77777777" w:rsidR="00B8413E" w:rsidRPr="00A5606A" w:rsidRDefault="00B8413E" w:rsidP="00B8413E">
            <w:pPr>
              <w:ind w:right="52"/>
              <w:jc w:val="both"/>
              <w:rPr>
                <w:rFonts w:ascii="Arial" w:hAnsi="Arial" w:cs="Arial"/>
                <w:sz w:val="20"/>
                <w:szCs w:val="20"/>
              </w:rPr>
            </w:pPr>
          </w:p>
        </w:tc>
      </w:tr>
      <w:tr w:rsidR="00B8413E" w:rsidRPr="00A5606A" w14:paraId="3C4BE335" w14:textId="77777777" w:rsidTr="00B8413E">
        <w:trPr>
          <w:trHeight w:val="113"/>
        </w:trPr>
        <w:tc>
          <w:tcPr>
            <w:tcW w:w="3884" w:type="pct"/>
            <w:tcBorders>
              <w:top w:val="nil"/>
              <w:left w:val="nil"/>
              <w:bottom w:val="nil"/>
              <w:right w:val="nil"/>
            </w:tcBorders>
            <w:shd w:val="clear" w:color="auto" w:fill="auto"/>
            <w:noWrap/>
            <w:vAlign w:val="center"/>
          </w:tcPr>
          <w:p w14:paraId="2190F721" w14:textId="77777777" w:rsidR="00B8413E" w:rsidRPr="00A5606A" w:rsidRDefault="00B8413E" w:rsidP="00B8413E">
            <w:pPr>
              <w:tabs>
                <w:tab w:val="left" w:pos="-1980"/>
              </w:tabs>
              <w:rPr>
                <w:rFonts w:ascii="Arial" w:eastAsia="Arial Unicode MS" w:hAnsi="Arial" w:cs="Arial"/>
                <w:sz w:val="18"/>
                <w:szCs w:val="20"/>
              </w:rPr>
            </w:pPr>
            <w:r w:rsidRPr="00A5606A">
              <w:rPr>
                <w:rFonts w:ascii="Arial" w:hAnsi="Arial" w:cs="Arial"/>
                <w:sz w:val="18"/>
                <w:szCs w:val="20"/>
              </w:rPr>
              <w:t xml:space="preserve">Dönem Başındaki Değer </w:t>
            </w:r>
          </w:p>
        </w:tc>
        <w:tc>
          <w:tcPr>
            <w:tcW w:w="1116" w:type="pct"/>
            <w:tcBorders>
              <w:top w:val="nil"/>
              <w:left w:val="nil"/>
              <w:bottom w:val="nil"/>
              <w:right w:val="nil"/>
            </w:tcBorders>
            <w:shd w:val="clear" w:color="auto" w:fill="auto"/>
            <w:noWrap/>
          </w:tcPr>
          <w:p w14:paraId="51657525" w14:textId="77777777" w:rsidR="00B8413E" w:rsidRPr="00A5606A" w:rsidRDefault="00B8413E" w:rsidP="00B8413E">
            <w:pPr>
              <w:ind w:right="52"/>
              <w:jc w:val="right"/>
              <w:rPr>
                <w:rFonts w:ascii="Arial" w:hAnsi="Arial" w:cs="Arial"/>
                <w:sz w:val="18"/>
                <w:szCs w:val="20"/>
              </w:rPr>
            </w:pPr>
            <w:r w:rsidRPr="00A5606A">
              <w:rPr>
                <w:rFonts w:ascii="Arial" w:hAnsi="Arial" w:cs="Arial"/>
                <w:sz w:val="18"/>
                <w:szCs w:val="20"/>
              </w:rPr>
              <w:t>668.582</w:t>
            </w:r>
          </w:p>
        </w:tc>
      </w:tr>
      <w:tr w:rsidR="00B8413E" w:rsidRPr="00A5606A" w14:paraId="75B022B1" w14:textId="77777777" w:rsidTr="00B8413E">
        <w:trPr>
          <w:trHeight w:val="113"/>
        </w:trPr>
        <w:tc>
          <w:tcPr>
            <w:tcW w:w="3884" w:type="pct"/>
            <w:tcBorders>
              <w:top w:val="nil"/>
              <w:left w:val="nil"/>
              <w:bottom w:val="nil"/>
              <w:right w:val="nil"/>
            </w:tcBorders>
            <w:shd w:val="clear" w:color="auto" w:fill="auto"/>
            <w:noWrap/>
            <w:vAlign w:val="center"/>
          </w:tcPr>
          <w:p w14:paraId="46584F21" w14:textId="77777777" w:rsidR="00B8413E" w:rsidRPr="00A5606A" w:rsidRDefault="00B8413E" w:rsidP="00B8413E">
            <w:pPr>
              <w:tabs>
                <w:tab w:val="left" w:pos="-1980"/>
              </w:tabs>
              <w:rPr>
                <w:rFonts w:ascii="Arial" w:hAnsi="Arial" w:cs="Arial"/>
                <w:sz w:val="18"/>
                <w:szCs w:val="20"/>
              </w:rPr>
            </w:pPr>
            <w:r w:rsidRPr="00A5606A">
              <w:rPr>
                <w:rFonts w:ascii="Arial" w:hAnsi="Arial" w:cs="Arial"/>
                <w:sz w:val="18"/>
                <w:szCs w:val="20"/>
              </w:rPr>
              <w:t xml:space="preserve">Parasal Varlıklarda Meydana Gelen Kur Farkları </w:t>
            </w:r>
          </w:p>
        </w:tc>
        <w:tc>
          <w:tcPr>
            <w:tcW w:w="1116" w:type="pct"/>
            <w:tcBorders>
              <w:top w:val="nil"/>
              <w:left w:val="nil"/>
              <w:bottom w:val="nil"/>
              <w:right w:val="nil"/>
            </w:tcBorders>
            <w:shd w:val="clear" w:color="auto" w:fill="auto"/>
            <w:noWrap/>
          </w:tcPr>
          <w:p w14:paraId="44E08DE3" w14:textId="77777777" w:rsidR="00B8413E" w:rsidRPr="00A5606A" w:rsidRDefault="00B8413E" w:rsidP="00B8413E">
            <w:pPr>
              <w:ind w:right="52"/>
              <w:jc w:val="right"/>
              <w:rPr>
                <w:rFonts w:ascii="Arial" w:hAnsi="Arial" w:cs="Arial"/>
                <w:sz w:val="18"/>
                <w:szCs w:val="20"/>
              </w:rPr>
            </w:pPr>
            <w:r w:rsidRPr="00A5606A">
              <w:rPr>
                <w:rFonts w:ascii="Arial" w:hAnsi="Arial" w:cs="Arial"/>
                <w:sz w:val="18"/>
                <w:szCs w:val="20"/>
              </w:rPr>
              <w:t>-</w:t>
            </w:r>
          </w:p>
        </w:tc>
      </w:tr>
      <w:tr w:rsidR="00B8413E" w:rsidRPr="00A5606A" w14:paraId="0771FEB1" w14:textId="77777777" w:rsidTr="00B8413E">
        <w:trPr>
          <w:trHeight w:val="113"/>
        </w:trPr>
        <w:tc>
          <w:tcPr>
            <w:tcW w:w="3884" w:type="pct"/>
            <w:tcBorders>
              <w:top w:val="nil"/>
              <w:left w:val="nil"/>
              <w:bottom w:val="nil"/>
              <w:right w:val="nil"/>
            </w:tcBorders>
            <w:shd w:val="clear" w:color="auto" w:fill="auto"/>
            <w:noWrap/>
            <w:vAlign w:val="center"/>
          </w:tcPr>
          <w:p w14:paraId="012FC95B" w14:textId="77777777" w:rsidR="00B8413E" w:rsidRPr="00A5606A" w:rsidRDefault="00B8413E" w:rsidP="00B8413E">
            <w:pPr>
              <w:tabs>
                <w:tab w:val="left" w:pos="-1980"/>
              </w:tabs>
              <w:rPr>
                <w:rFonts w:ascii="Arial" w:eastAsia="Arial Unicode MS" w:hAnsi="Arial" w:cs="Arial"/>
                <w:sz w:val="18"/>
                <w:szCs w:val="20"/>
              </w:rPr>
            </w:pPr>
            <w:r w:rsidRPr="00A5606A">
              <w:rPr>
                <w:rFonts w:ascii="Arial" w:hAnsi="Arial" w:cs="Arial"/>
                <w:sz w:val="18"/>
                <w:szCs w:val="20"/>
              </w:rPr>
              <w:t xml:space="preserve">Yıl İçindeki Alımlar </w:t>
            </w:r>
          </w:p>
        </w:tc>
        <w:tc>
          <w:tcPr>
            <w:tcW w:w="1116" w:type="pct"/>
            <w:tcBorders>
              <w:top w:val="nil"/>
              <w:left w:val="nil"/>
              <w:bottom w:val="nil"/>
              <w:right w:val="nil"/>
            </w:tcBorders>
            <w:shd w:val="clear" w:color="auto" w:fill="auto"/>
            <w:noWrap/>
          </w:tcPr>
          <w:p w14:paraId="214C4EA6" w14:textId="77777777" w:rsidR="00B8413E" w:rsidRPr="00A5606A" w:rsidRDefault="00B8413E" w:rsidP="00B8413E">
            <w:pPr>
              <w:ind w:right="52"/>
              <w:jc w:val="right"/>
              <w:rPr>
                <w:rFonts w:ascii="Arial" w:hAnsi="Arial" w:cs="Arial"/>
                <w:sz w:val="18"/>
                <w:szCs w:val="20"/>
              </w:rPr>
            </w:pPr>
            <w:r w:rsidRPr="00A5606A">
              <w:rPr>
                <w:rFonts w:ascii="Arial" w:hAnsi="Arial" w:cs="Arial"/>
                <w:sz w:val="18"/>
                <w:szCs w:val="20"/>
              </w:rPr>
              <w:t>244.500</w:t>
            </w:r>
          </w:p>
        </w:tc>
      </w:tr>
      <w:tr w:rsidR="00B8413E" w:rsidRPr="00A5606A" w14:paraId="4146F342" w14:textId="77777777" w:rsidTr="00B8413E">
        <w:trPr>
          <w:trHeight w:val="113"/>
        </w:trPr>
        <w:tc>
          <w:tcPr>
            <w:tcW w:w="3884" w:type="pct"/>
            <w:tcBorders>
              <w:top w:val="nil"/>
              <w:left w:val="nil"/>
              <w:bottom w:val="nil"/>
              <w:right w:val="nil"/>
            </w:tcBorders>
            <w:shd w:val="clear" w:color="auto" w:fill="auto"/>
            <w:noWrap/>
            <w:vAlign w:val="center"/>
          </w:tcPr>
          <w:p w14:paraId="3B4476C0" w14:textId="77777777" w:rsidR="00B8413E" w:rsidRPr="00A5606A" w:rsidRDefault="00B8413E" w:rsidP="00B8413E">
            <w:pPr>
              <w:tabs>
                <w:tab w:val="left" w:pos="-1980"/>
              </w:tabs>
              <w:rPr>
                <w:rFonts w:ascii="Arial" w:eastAsia="Arial Unicode MS" w:hAnsi="Arial" w:cs="Arial"/>
                <w:sz w:val="18"/>
                <w:szCs w:val="20"/>
              </w:rPr>
            </w:pPr>
            <w:r w:rsidRPr="00A5606A">
              <w:rPr>
                <w:rFonts w:ascii="Arial" w:eastAsia="Arial Unicode MS" w:hAnsi="Arial" w:cs="Arial"/>
                <w:sz w:val="18"/>
                <w:szCs w:val="20"/>
              </w:rPr>
              <w:t xml:space="preserve">Satış ve </w:t>
            </w:r>
            <w:r w:rsidRPr="00A5606A">
              <w:rPr>
                <w:rFonts w:ascii="Arial" w:hAnsi="Arial" w:cs="Arial"/>
                <w:sz w:val="18"/>
                <w:szCs w:val="20"/>
              </w:rPr>
              <w:t xml:space="preserve">İtfa </w:t>
            </w:r>
            <w:r w:rsidRPr="00A5606A">
              <w:rPr>
                <w:rFonts w:ascii="Arial" w:eastAsia="Arial Unicode MS" w:hAnsi="Arial" w:cs="Arial"/>
                <w:sz w:val="18"/>
                <w:szCs w:val="20"/>
              </w:rPr>
              <w:t>Yolu ile Elden Çıkarılanlar</w:t>
            </w:r>
          </w:p>
        </w:tc>
        <w:tc>
          <w:tcPr>
            <w:tcW w:w="1116" w:type="pct"/>
            <w:tcBorders>
              <w:top w:val="nil"/>
              <w:left w:val="nil"/>
              <w:bottom w:val="nil"/>
              <w:right w:val="nil"/>
            </w:tcBorders>
            <w:shd w:val="clear" w:color="auto" w:fill="auto"/>
            <w:noWrap/>
          </w:tcPr>
          <w:p w14:paraId="4C8C668C" w14:textId="77777777" w:rsidR="00B8413E" w:rsidRPr="00A5606A" w:rsidRDefault="00B8413E" w:rsidP="00B8413E">
            <w:pPr>
              <w:ind w:right="52"/>
              <w:jc w:val="right"/>
              <w:rPr>
                <w:rFonts w:ascii="Arial" w:hAnsi="Arial" w:cs="Arial"/>
                <w:sz w:val="18"/>
                <w:szCs w:val="20"/>
              </w:rPr>
            </w:pPr>
            <w:r w:rsidRPr="00A5606A">
              <w:rPr>
                <w:rFonts w:ascii="Arial" w:hAnsi="Arial" w:cs="Arial"/>
                <w:sz w:val="18"/>
                <w:szCs w:val="20"/>
              </w:rPr>
              <w:t>(419.226)</w:t>
            </w:r>
          </w:p>
        </w:tc>
      </w:tr>
      <w:tr w:rsidR="00B8413E" w:rsidRPr="00A5606A" w14:paraId="1415BDE9" w14:textId="77777777" w:rsidTr="00B8413E">
        <w:trPr>
          <w:trHeight w:val="113"/>
        </w:trPr>
        <w:tc>
          <w:tcPr>
            <w:tcW w:w="3884" w:type="pct"/>
            <w:tcBorders>
              <w:top w:val="nil"/>
              <w:left w:val="nil"/>
              <w:bottom w:val="nil"/>
              <w:right w:val="nil"/>
            </w:tcBorders>
            <w:shd w:val="clear" w:color="auto" w:fill="auto"/>
            <w:noWrap/>
            <w:vAlign w:val="center"/>
          </w:tcPr>
          <w:p w14:paraId="59EF021E" w14:textId="77777777" w:rsidR="00B8413E" w:rsidRPr="00A5606A" w:rsidRDefault="00B8413E" w:rsidP="00B8413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A5606A">
              <w:rPr>
                <w:rFonts w:ascii="Arial" w:eastAsia="Times New Roman" w:hAnsi="Arial" w:cs="Arial"/>
                <w:szCs w:val="20"/>
              </w:rPr>
              <w:t>Değer Azalışı Karşılığı (-)</w:t>
            </w:r>
          </w:p>
        </w:tc>
        <w:tc>
          <w:tcPr>
            <w:tcW w:w="1116" w:type="pct"/>
            <w:tcBorders>
              <w:top w:val="nil"/>
              <w:left w:val="nil"/>
              <w:bottom w:val="nil"/>
              <w:right w:val="nil"/>
            </w:tcBorders>
            <w:shd w:val="clear" w:color="auto" w:fill="auto"/>
            <w:noWrap/>
          </w:tcPr>
          <w:p w14:paraId="41311C41" w14:textId="77777777" w:rsidR="00B8413E" w:rsidRPr="00A5606A" w:rsidRDefault="00B8413E" w:rsidP="00B8413E">
            <w:pPr>
              <w:ind w:right="52"/>
              <w:jc w:val="right"/>
              <w:rPr>
                <w:rFonts w:ascii="Arial" w:hAnsi="Arial" w:cs="Arial"/>
                <w:sz w:val="18"/>
                <w:szCs w:val="20"/>
              </w:rPr>
            </w:pPr>
            <w:r w:rsidRPr="00A5606A">
              <w:rPr>
                <w:rFonts w:ascii="Arial" w:hAnsi="Arial" w:cs="Arial"/>
                <w:sz w:val="18"/>
                <w:szCs w:val="20"/>
              </w:rPr>
              <w:t>-</w:t>
            </w:r>
          </w:p>
        </w:tc>
      </w:tr>
      <w:tr w:rsidR="00B8413E" w:rsidRPr="00A5606A" w14:paraId="4FD97DDC" w14:textId="77777777" w:rsidTr="00B8413E">
        <w:trPr>
          <w:trHeight w:val="113"/>
        </w:trPr>
        <w:tc>
          <w:tcPr>
            <w:tcW w:w="3884" w:type="pct"/>
            <w:tcBorders>
              <w:top w:val="nil"/>
              <w:left w:val="nil"/>
              <w:right w:val="nil"/>
            </w:tcBorders>
            <w:shd w:val="clear" w:color="auto" w:fill="auto"/>
            <w:noWrap/>
            <w:vAlign w:val="center"/>
          </w:tcPr>
          <w:p w14:paraId="21235463" w14:textId="77777777" w:rsidR="00B8413E" w:rsidRPr="00A5606A" w:rsidRDefault="00B8413E" w:rsidP="00B8413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A5606A">
              <w:rPr>
                <w:rFonts w:ascii="Arial" w:eastAsia="Times New Roman" w:hAnsi="Arial" w:cs="Arial"/>
                <w:szCs w:val="20"/>
              </w:rPr>
              <w:t>Gelir tahakkuk ve reeskontları</w:t>
            </w:r>
          </w:p>
        </w:tc>
        <w:tc>
          <w:tcPr>
            <w:tcW w:w="1116" w:type="pct"/>
            <w:tcBorders>
              <w:top w:val="nil"/>
              <w:left w:val="nil"/>
              <w:right w:val="nil"/>
            </w:tcBorders>
            <w:shd w:val="clear" w:color="auto" w:fill="auto"/>
            <w:noWrap/>
          </w:tcPr>
          <w:p w14:paraId="63690B0B" w14:textId="77777777" w:rsidR="00B8413E" w:rsidRPr="00A5606A" w:rsidRDefault="00B8413E" w:rsidP="00B8413E">
            <w:pPr>
              <w:ind w:right="52"/>
              <w:jc w:val="right"/>
              <w:rPr>
                <w:rFonts w:ascii="Arial" w:hAnsi="Arial" w:cs="Arial"/>
                <w:sz w:val="18"/>
                <w:szCs w:val="20"/>
              </w:rPr>
            </w:pPr>
            <w:r w:rsidRPr="00A5606A">
              <w:rPr>
                <w:rFonts w:ascii="Arial" w:hAnsi="Arial" w:cs="Arial"/>
                <w:sz w:val="18"/>
                <w:szCs w:val="20"/>
              </w:rPr>
              <w:t>38.947</w:t>
            </w:r>
          </w:p>
        </w:tc>
      </w:tr>
      <w:tr w:rsidR="00B8413E" w:rsidRPr="00A5606A" w14:paraId="3805D325" w14:textId="77777777" w:rsidTr="00B8413E">
        <w:trPr>
          <w:trHeight w:val="113"/>
        </w:trPr>
        <w:tc>
          <w:tcPr>
            <w:tcW w:w="3884" w:type="pct"/>
            <w:tcBorders>
              <w:top w:val="nil"/>
              <w:left w:val="nil"/>
              <w:bottom w:val="single" w:sz="4" w:space="0" w:color="auto"/>
              <w:right w:val="nil"/>
            </w:tcBorders>
            <w:shd w:val="clear" w:color="auto" w:fill="auto"/>
            <w:noWrap/>
            <w:vAlign w:val="center"/>
          </w:tcPr>
          <w:p w14:paraId="65BE4B18" w14:textId="77777777" w:rsidR="00B8413E" w:rsidRPr="00A5606A" w:rsidRDefault="00B8413E" w:rsidP="00B8413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1116" w:type="pct"/>
            <w:tcBorders>
              <w:top w:val="nil"/>
              <w:left w:val="nil"/>
              <w:bottom w:val="single" w:sz="4" w:space="0" w:color="auto"/>
              <w:right w:val="nil"/>
            </w:tcBorders>
            <w:shd w:val="clear" w:color="auto" w:fill="auto"/>
            <w:noWrap/>
            <w:vAlign w:val="bottom"/>
          </w:tcPr>
          <w:p w14:paraId="5053C051" w14:textId="77777777" w:rsidR="00B8413E" w:rsidRPr="00A5606A" w:rsidRDefault="00B8413E" w:rsidP="00B8413E">
            <w:pPr>
              <w:ind w:right="52"/>
              <w:jc w:val="right"/>
              <w:rPr>
                <w:rFonts w:ascii="Arial" w:hAnsi="Arial" w:cs="Arial"/>
                <w:sz w:val="18"/>
                <w:szCs w:val="20"/>
              </w:rPr>
            </w:pPr>
          </w:p>
        </w:tc>
      </w:tr>
      <w:tr w:rsidR="00B8413E" w:rsidRPr="00A5606A" w14:paraId="5C3E8922" w14:textId="77777777" w:rsidTr="00B8413E">
        <w:trPr>
          <w:trHeight w:val="113"/>
        </w:trPr>
        <w:tc>
          <w:tcPr>
            <w:tcW w:w="3884" w:type="pct"/>
            <w:tcBorders>
              <w:top w:val="single" w:sz="4" w:space="0" w:color="auto"/>
              <w:left w:val="nil"/>
              <w:bottom w:val="double" w:sz="4" w:space="0" w:color="auto"/>
              <w:right w:val="nil"/>
            </w:tcBorders>
            <w:shd w:val="clear" w:color="auto" w:fill="auto"/>
            <w:noWrap/>
          </w:tcPr>
          <w:p w14:paraId="5282059C" w14:textId="77777777" w:rsidR="00B8413E" w:rsidRPr="00A5606A" w:rsidRDefault="00B8413E" w:rsidP="00B8413E">
            <w:pPr>
              <w:jc w:val="both"/>
              <w:rPr>
                <w:rFonts w:ascii="Arial" w:hAnsi="Arial" w:cs="Arial"/>
                <w:b/>
                <w:bCs/>
                <w:sz w:val="18"/>
                <w:szCs w:val="20"/>
              </w:rPr>
            </w:pPr>
            <w:r w:rsidRPr="00A5606A">
              <w:rPr>
                <w:rFonts w:ascii="Arial" w:hAnsi="Arial" w:cs="Arial"/>
                <w:b/>
                <w:bCs/>
                <w:sz w:val="18"/>
                <w:szCs w:val="20"/>
              </w:rPr>
              <w:t>Dönem Sonu Toplamı</w:t>
            </w:r>
          </w:p>
        </w:tc>
        <w:tc>
          <w:tcPr>
            <w:tcW w:w="1116" w:type="pct"/>
            <w:tcBorders>
              <w:top w:val="single" w:sz="4" w:space="0" w:color="auto"/>
              <w:left w:val="nil"/>
              <w:bottom w:val="double" w:sz="4" w:space="0" w:color="auto"/>
              <w:right w:val="nil"/>
            </w:tcBorders>
            <w:shd w:val="clear" w:color="auto" w:fill="auto"/>
            <w:noWrap/>
            <w:vAlign w:val="bottom"/>
          </w:tcPr>
          <w:p w14:paraId="611E2356" w14:textId="77777777" w:rsidR="00B8413E" w:rsidRPr="00A5606A" w:rsidRDefault="00B8413E" w:rsidP="00B8413E">
            <w:pPr>
              <w:ind w:right="52"/>
              <w:jc w:val="right"/>
              <w:rPr>
                <w:rFonts w:ascii="Arial" w:hAnsi="Arial" w:cs="Arial"/>
                <w:b/>
                <w:sz w:val="18"/>
                <w:szCs w:val="20"/>
              </w:rPr>
            </w:pPr>
            <w:r w:rsidRPr="00A5606A">
              <w:rPr>
                <w:rFonts w:ascii="Arial" w:hAnsi="Arial" w:cs="Arial"/>
                <w:b/>
                <w:sz w:val="18"/>
                <w:szCs w:val="20"/>
              </w:rPr>
              <w:t>532.803</w:t>
            </w:r>
          </w:p>
        </w:tc>
      </w:tr>
    </w:tbl>
    <w:p w14:paraId="04C99F73" w14:textId="77777777" w:rsidR="00895EA3" w:rsidRPr="00A5606A" w:rsidRDefault="00895EA3" w:rsidP="00895EA3">
      <w:pPr>
        <w:pStyle w:val="GvdeMetniGirintisi"/>
        <w:tabs>
          <w:tab w:val="left" w:pos="540"/>
        </w:tabs>
        <w:spacing w:before="120" w:after="120"/>
        <w:ind w:left="-567" w:firstLine="0"/>
        <w:rPr>
          <w:rFonts w:ascii="Arial" w:hAnsi="Arial" w:cs="Arial"/>
          <w:b/>
          <w:iCs/>
          <w:sz w:val="20"/>
          <w:szCs w:val="20"/>
        </w:rPr>
      </w:pPr>
      <w:r w:rsidRPr="00A5606A">
        <w:rPr>
          <w:rFonts w:ascii="Arial" w:hAnsi="Arial" w:cs="Arial"/>
          <w:b/>
          <w:iCs/>
          <w:sz w:val="20"/>
          <w:szCs w:val="20"/>
        </w:rPr>
        <w:t>5.       Türev finansal varlıklara ilişkin bilgiler:</w:t>
      </w:r>
    </w:p>
    <w:p w14:paraId="45F6B15B" w14:textId="77777777" w:rsidR="00895EA3" w:rsidRPr="00A5606A" w:rsidRDefault="00895EA3" w:rsidP="00895EA3">
      <w:pPr>
        <w:pStyle w:val="GvdeMetniGirintisi"/>
        <w:tabs>
          <w:tab w:val="left" w:pos="0"/>
        </w:tabs>
        <w:spacing w:before="120" w:after="120"/>
        <w:ind w:left="-567" w:firstLine="0"/>
        <w:rPr>
          <w:rFonts w:ascii="Arial" w:hAnsi="Arial" w:cs="Arial"/>
          <w:b/>
          <w:iCs/>
          <w:sz w:val="20"/>
          <w:szCs w:val="20"/>
        </w:rPr>
      </w:pPr>
      <w:r w:rsidRPr="00A5606A">
        <w:rPr>
          <w:rFonts w:ascii="Arial" w:hAnsi="Arial" w:cs="Arial"/>
          <w:b/>
          <w:iCs/>
          <w:sz w:val="20"/>
          <w:szCs w:val="20"/>
        </w:rPr>
        <w:t>a.1)</w:t>
      </w:r>
      <w:r w:rsidRPr="00A5606A">
        <w:rPr>
          <w:rFonts w:ascii="Arial" w:hAnsi="Arial" w:cs="Arial"/>
          <w:b/>
          <w:iCs/>
          <w:sz w:val="20"/>
          <w:szCs w:val="20"/>
        </w:rPr>
        <w:tab/>
        <w:t>Türev finansal varlıklara ilişkin pozitif farklar tablosu:</w:t>
      </w:r>
    </w:p>
    <w:tbl>
      <w:tblPr>
        <w:tblW w:w="5000" w:type="pct"/>
        <w:tblLayout w:type="fixed"/>
        <w:tblCellMar>
          <w:left w:w="0" w:type="dxa"/>
          <w:right w:w="0" w:type="dxa"/>
        </w:tblCellMar>
        <w:tblLook w:val="0000" w:firstRow="0" w:lastRow="0" w:firstColumn="0" w:lastColumn="0" w:noHBand="0" w:noVBand="0"/>
      </w:tblPr>
      <w:tblGrid>
        <w:gridCol w:w="6297"/>
        <w:gridCol w:w="1746"/>
        <w:gridCol w:w="1425"/>
        <w:gridCol w:w="9"/>
      </w:tblGrid>
      <w:tr w:rsidR="00895EA3" w:rsidRPr="00A5606A" w14:paraId="3F40BC70" w14:textId="77777777" w:rsidTr="005A1E91">
        <w:trPr>
          <w:cantSplit/>
          <w:trHeight w:val="79"/>
        </w:trPr>
        <w:tc>
          <w:tcPr>
            <w:tcW w:w="3322" w:type="pct"/>
            <w:tcBorders>
              <w:top w:val="single" w:sz="4" w:space="0" w:color="auto"/>
              <w:bottom w:val="single" w:sz="4" w:space="0" w:color="auto"/>
            </w:tcBorders>
            <w:shd w:val="clear" w:color="auto" w:fill="auto"/>
            <w:vAlign w:val="bottom"/>
          </w:tcPr>
          <w:p w14:paraId="23FEBAD7" w14:textId="77777777" w:rsidR="00895EA3" w:rsidRPr="00A5606A" w:rsidRDefault="00895EA3" w:rsidP="005A1E91">
            <w:pPr>
              <w:jc w:val="both"/>
              <w:rPr>
                <w:rFonts w:ascii="Arial" w:hAnsi="Arial" w:cs="Arial"/>
                <w:b/>
                <w:sz w:val="18"/>
                <w:szCs w:val="18"/>
              </w:rPr>
            </w:pPr>
            <w:r w:rsidRPr="00A5606A">
              <w:rPr>
                <w:rFonts w:ascii="Arial" w:hAnsi="Arial" w:cs="Arial"/>
                <w:b/>
                <w:sz w:val="18"/>
                <w:szCs w:val="18"/>
              </w:rPr>
              <w:t> </w:t>
            </w:r>
          </w:p>
        </w:tc>
        <w:tc>
          <w:tcPr>
            <w:tcW w:w="1678" w:type="pct"/>
            <w:gridSpan w:val="3"/>
            <w:tcBorders>
              <w:top w:val="single" w:sz="4" w:space="0" w:color="auto"/>
              <w:bottom w:val="single" w:sz="4" w:space="0" w:color="auto"/>
            </w:tcBorders>
            <w:shd w:val="clear" w:color="auto" w:fill="auto"/>
            <w:vAlign w:val="bottom"/>
          </w:tcPr>
          <w:p w14:paraId="7E528838" w14:textId="77777777" w:rsidR="00895EA3" w:rsidRPr="00A5606A" w:rsidRDefault="00895EA3" w:rsidP="005A1E91">
            <w:pPr>
              <w:ind w:left="684" w:right="-152"/>
              <w:jc w:val="center"/>
              <w:rPr>
                <w:rFonts w:ascii="Arial" w:hAnsi="Arial" w:cs="Arial"/>
                <w:b/>
                <w:sz w:val="18"/>
                <w:szCs w:val="18"/>
              </w:rPr>
            </w:pPr>
            <w:r w:rsidRPr="00A5606A">
              <w:rPr>
                <w:rFonts w:ascii="Arial" w:hAnsi="Arial" w:cs="Arial"/>
                <w:b/>
                <w:sz w:val="18"/>
                <w:szCs w:val="18"/>
              </w:rPr>
              <w:t>Cari Dönem</w:t>
            </w:r>
          </w:p>
        </w:tc>
      </w:tr>
      <w:tr w:rsidR="00895EA3" w:rsidRPr="00A5606A" w14:paraId="3CF2C0A9" w14:textId="77777777" w:rsidTr="005A1E91">
        <w:trPr>
          <w:gridAfter w:val="1"/>
          <w:wAfter w:w="5" w:type="pct"/>
          <w:trHeight w:val="60"/>
        </w:trPr>
        <w:tc>
          <w:tcPr>
            <w:tcW w:w="3322" w:type="pct"/>
            <w:tcBorders>
              <w:top w:val="single" w:sz="4" w:space="0" w:color="auto"/>
              <w:bottom w:val="single" w:sz="4" w:space="0" w:color="auto"/>
            </w:tcBorders>
            <w:shd w:val="clear" w:color="auto" w:fill="auto"/>
            <w:vAlign w:val="bottom"/>
          </w:tcPr>
          <w:p w14:paraId="3189E456" w14:textId="77777777" w:rsidR="00895EA3" w:rsidRPr="00A5606A" w:rsidRDefault="00895EA3" w:rsidP="005A1E91">
            <w:pPr>
              <w:ind w:firstLine="360"/>
              <w:jc w:val="both"/>
              <w:rPr>
                <w:rFonts w:ascii="Arial" w:hAnsi="Arial" w:cs="Arial"/>
                <w:b/>
                <w:sz w:val="18"/>
                <w:szCs w:val="18"/>
              </w:rPr>
            </w:pPr>
          </w:p>
        </w:tc>
        <w:tc>
          <w:tcPr>
            <w:tcW w:w="921" w:type="pct"/>
            <w:tcBorders>
              <w:top w:val="single" w:sz="4" w:space="0" w:color="auto"/>
              <w:bottom w:val="single" w:sz="4" w:space="0" w:color="auto"/>
            </w:tcBorders>
            <w:shd w:val="clear" w:color="auto" w:fill="auto"/>
            <w:vAlign w:val="bottom"/>
          </w:tcPr>
          <w:p w14:paraId="1209944E" w14:textId="77777777" w:rsidR="00895EA3" w:rsidRPr="00A5606A" w:rsidRDefault="00895EA3" w:rsidP="005A1E91">
            <w:pPr>
              <w:ind w:right="131"/>
              <w:jc w:val="right"/>
              <w:rPr>
                <w:rFonts w:ascii="Arial" w:hAnsi="Arial" w:cs="Arial"/>
                <w:b/>
                <w:sz w:val="18"/>
                <w:szCs w:val="18"/>
              </w:rPr>
            </w:pPr>
            <w:r w:rsidRPr="00A5606A">
              <w:rPr>
                <w:rFonts w:ascii="Arial" w:hAnsi="Arial" w:cs="Arial"/>
                <w:b/>
                <w:sz w:val="18"/>
                <w:szCs w:val="18"/>
              </w:rPr>
              <w:t>TP</w:t>
            </w:r>
          </w:p>
        </w:tc>
        <w:tc>
          <w:tcPr>
            <w:tcW w:w="752" w:type="pct"/>
            <w:tcBorders>
              <w:top w:val="single" w:sz="4" w:space="0" w:color="auto"/>
              <w:bottom w:val="single" w:sz="4" w:space="0" w:color="auto"/>
            </w:tcBorders>
            <w:shd w:val="clear" w:color="auto" w:fill="auto"/>
            <w:vAlign w:val="bottom"/>
          </w:tcPr>
          <w:p w14:paraId="148B3EBE" w14:textId="77777777" w:rsidR="00895EA3" w:rsidRPr="00A5606A" w:rsidRDefault="00895EA3" w:rsidP="005A1E91">
            <w:pPr>
              <w:ind w:right="144"/>
              <w:jc w:val="right"/>
              <w:rPr>
                <w:rFonts w:ascii="Arial" w:hAnsi="Arial" w:cs="Arial"/>
                <w:b/>
                <w:sz w:val="18"/>
                <w:szCs w:val="18"/>
              </w:rPr>
            </w:pPr>
            <w:r w:rsidRPr="00A5606A">
              <w:rPr>
                <w:rFonts w:ascii="Arial" w:hAnsi="Arial" w:cs="Arial"/>
                <w:b/>
                <w:sz w:val="18"/>
                <w:szCs w:val="18"/>
              </w:rPr>
              <w:t>YP</w:t>
            </w:r>
          </w:p>
        </w:tc>
      </w:tr>
      <w:tr w:rsidR="00895EA3" w:rsidRPr="00A5606A" w14:paraId="7D088A02" w14:textId="77777777" w:rsidTr="005A1E91">
        <w:trPr>
          <w:gridAfter w:val="1"/>
          <w:wAfter w:w="5" w:type="pct"/>
          <w:trHeight w:val="64"/>
        </w:trPr>
        <w:tc>
          <w:tcPr>
            <w:tcW w:w="3322" w:type="pct"/>
            <w:tcBorders>
              <w:top w:val="single" w:sz="4" w:space="0" w:color="auto"/>
            </w:tcBorders>
            <w:shd w:val="clear" w:color="auto" w:fill="auto"/>
            <w:vAlign w:val="bottom"/>
          </w:tcPr>
          <w:p w14:paraId="47D5F1BB" w14:textId="77777777" w:rsidR="00895EA3" w:rsidRPr="00A5606A" w:rsidRDefault="00895EA3" w:rsidP="005A1E91">
            <w:pPr>
              <w:jc w:val="both"/>
              <w:rPr>
                <w:rFonts w:ascii="Arial" w:hAnsi="Arial" w:cs="Arial"/>
                <w:sz w:val="18"/>
                <w:szCs w:val="18"/>
              </w:rPr>
            </w:pPr>
          </w:p>
        </w:tc>
        <w:tc>
          <w:tcPr>
            <w:tcW w:w="921" w:type="pct"/>
            <w:tcBorders>
              <w:top w:val="single" w:sz="4" w:space="0" w:color="auto"/>
            </w:tcBorders>
            <w:shd w:val="clear" w:color="auto" w:fill="auto"/>
            <w:vAlign w:val="bottom"/>
          </w:tcPr>
          <w:p w14:paraId="75A760B5" w14:textId="77777777" w:rsidR="00895EA3" w:rsidRPr="00A5606A" w:rsidRDefault="00895EA3" w:rsidP="005A1E91">
            <w:pPr>
              <w:ind w:right="131"/>
              <w:jc w:val="right"/>
              <w:rPr>
                <w:rFonts w:ascii="Arial" w:hAnsi="Arial" w:cs="Arial"/>
                <w:sz w:val="18"/>
                <w:szCs w:val="18"/>
              </w:rPr>
            </w:pPr>
          </w:p>
        </w:tc>
        <w:tc>
          <w:tcPr>
            <w:tcW w:w="752" w:type="pct"/>
            <w:tcBorders>
              <w:top w:val="single" w:sz="4" w:space="0" w:color="auto"/>
            </w:tcBorders>
            <w:shd w:val="clear" w:color="auto" w:fill="auto"/>
            <w:vAlign w:val="bottom"/>
          </w:tcPr>
          <w:p w14:paraId="3135EE6D" w14:textId="77777777" w:rsidR="00895EA3" w:rsidRPr="00A5606A" w:rsidRDefault="00895EA3" w:rsidP="005A1E91">
            <w:pPr>
              <w:ind w:right="144"/>
              <w:jc w:val="right"/>
              <w:rPr>
                <w:rFonts w:ascii="Arial" w:hAnsi="Arial" w:cs="Arial"/>
                <w:sz w:val="18"/>
                <w:szCs w:val="18"/>
              </w:rPr>
            </w:pPr>
          </w:p>
        </w:tc>
      </w:tr>
      <w:tr w:rsidR="00895EA3" w:rsidRPr="00A5606A" w14:paraId="1AFF8616" w14:textId="77777777" w:rsidTr="005A1E91">
        <w:trPr>
          <w:gridAfter w:val="1"/>
          <w:wAfter w:w="5" w:type="pct"/>
          <w:trHeight w:val="80"/>
        </w:trPr>
        <w:tc>
          <w:tcPr>
            <w:tcW w:w="3322" w:type="pct"/>
            <w:shd w:val="clear" w:color="auto" w:fill="auto"/>
            <w:vAlign w:val="bottom"/>
          </w:tcPr>
          <w:p w14:paraId="4BA37AB1" w14:textId="77777777" w:rsidR="00895EA3" w:rsidRPr="00A5606A" w:rsidRDefault="00895EA3" w:rsidP="005A1E91">
            <w:pPr>
              <w:jc w:val="both"/>
              <w:rPr>
                <w:rFonts w:ascii="Arial" w:hAnsi="Arial" w:cs="Arial"/>
                <w:sz w:val="18"/>
                <w:szCs w:val="18"/>
              </w:rPr>
            </w:pPr>
            <w:r w:rsidRPr="00A5606A">
              <w:rPr>
                <w:rFonts w:ascii="Arial" w:hAnsi="Arial" w:cs="Arial"/>
                <w:sz w:val="18"/>
                <w:szCs w:val="18"/>
              </w:rPr>
              <w:t>Vadeli İşlemler</w:t>
            </w:r>
          </w:p>
        </w:tc>
        <w:tc>
          <w:tcPr>
            <w:tcW w:w="921" w:type="pct"/>
            <w:tcBorders>
              <w:top w:val="nil"/>
              <w:left w:val="nil"/>
              <w:bottom w:val="nil"/>
              <w:right w:val="nil"/>
            </w:tcBorders>
            <w:shd w:val="clear" w:color="auto" w:fill="auto"/>
          </w:tcPr>
          <w:p w14:paraId="59A6BDD4" w14:textId="77777777" w:rsidR="00895EA3" w:rsidRPr="00A5606A" w:rsidRDefault="00895EA3" w:rsidP="005A1E91">
            <w:pPr>
              <w:ind w:right="131"/>
              <w:jc w:val="right"/>
              <w:rPr>
                <w:rFonts w:ascii="Arial" w:hAnsi="Arial" w:cs="Arial"/>
                <w:sz w:val="18"/>
                <w:szCs w:val="18"/>
              </w:rPr>
            </w:pPr>
            <w:r w:rsidRPr="00A5606A">
              <w:rPr>
                <w:rFonts w:ascii="Arial" w:hAnsi="Arial" w:cs="Arial"/>
                <w:sz w:val="18"/>
                <w:szCs w:val="18"/>
              </w:rPr>
              <w:t>20</w:t>
            </w:r>
          </w:p>
        </w:tc>
        <w:tc>
          <w:tcPr>
            <w:tcW w:w="752" w:type="pct"/>
            <w:shd w:val="clear" w:color="auto" w:fill="auto"/>
          </w:tcPr>
          <w:p w14:paraId="6CCD4C93" w14:textId="77777777" w:rsidR="00895EA3" w:rsidRPr="00A5606A" w:rsidRDefault="00895EA3" w:rsidP="005A1E91">
            <w:pPr>
              <w:ind w:right="144"/>
              <w:jc w:val="right"/>
              <w:rPr>
                <w:rFonts w:ascii="Arial" w:hAnsi="Arial" w:cs="Arial"/>
                <w:sz w:val="18"/>
                <w:szCs w:val="18"/>
              </w:rPr>
            </w:pPr>
            <w:r w:rsidRPr="00A5606A">
              <w:rPr>
                <w:rFonts w:ascii="Arial" w:hAnsi="Arial" w:cs="Arial"/>
                <w:sz w:val="18"/>
                <w:szCs w:val="18"/>
              </w:rPr>
              <w:t>-</w:t>
            </w:r>
          </w:p>
        </w:tc>
      </w:tr>
      <w:tr w:rsidR="00895EA3" w:rsidRPr="00A5606A" w14:paraId="1E7D1610" w14:textId="77777777" w:rsidTr="005A1E91">
        <w:trPr>
          <w:gridAfter w:val="1"/>
          <w:wAfter w:w="5" w:type="pct"/>
          <w:trHeight w:val="80"/>
        </w:trPr>
        <w:tc>
          <w:tcPr>
            <w:tcW w:w="3322" w:type="pct"/>
            <w:shd w:val="clear" w:color="auto" w:fill="auto"/>
            <w:vAlign w:val="bottom"/>
          </w:tcPr>
          <w:p w14:paraId="57C7B602" w14:textId="77777777" w:rsidR="00895EA3" w:rsidRPr="00A5606A" w:rsidRDefault="00895EA3" w:rsidP="005A1E91">
            <w:pPr>
              <w:jc w:val="both"/>
              <w:rPr>
                <w:rFonts w:ascii="Arial" w:hAnsi="Arial" w:cs="Arial"/>
                <w:sz w:val="18"/>
                <w:szCs w:val="18"/>
              </w:rPr>
            </w:pPr>
            <w:r w:rsidRPr="00A5606A">
              <w:rPr>
                <w:rFonts w:ascii="Arial" w:hAnsi="Arial" w:cs="Arial"/>
                <w:sz w:val="18"/>
                <w:szCs w:val="18"/>
              </w:rPr>
              <w:t>Swap İşlemleri</w:t>
            </w:r>
          </w:p>
        </w:tc>
        <w:tc>
          <w:tcPr>
            <w:tcW w:w="921" w:type="pct"/>
            <w:tcBorders>
              <w:top w:val="nil"/>
              <w:left w:val="nil"/>
              <w:bottom w:val="nil"/>
              <w:right w:val="nil"/>
            </w:tcBorders>
            <w:shd w:val="clear" w:color="auto" w:fill="auto"/>
          </w:tcPr>
          <w:p w14:paraId="239E5786" w14:textId="77777777" w:rsidR="00895EA3" w:rsidRPr="00A5606A" w:rsidRDefault="00895EA3" w:rsidP="005A1E91">
            <w:pPr>
              <w:ind w:right="131"/>
              <w:jc w:val="right"/>
              <w:rPr>
                <w:rFonts w:ascii="Arial" w:hAnsi="Arial" w:cs="Arial"/>
                <w:sz w:val="18"/>
                <w:szCs w:val="18"/>
              </w:rPr>
            </w:pPr>
            <w:r w:rsidRPr="00A5606A">
              <w:rPr>
                <w:rFonts w:ascii="Arial" w:hAnsi="Arial" w:cs="Arial"/>
                <w:sz w:val="18"/>
                <w:szCs w:val="18"/>
              </w:rPr>
              <w:t>-</w:t>
            </w:r>
          </w:p>
        </w:tc>
        <w:tc>
          <w:tcPr>
            <w:tcW w:w="752" w:type="pct"/>
            <w:shd w:val="clear" w:color="auto" w:fill="auto"/>
          </w:tcPr>
          <w:p w14:paraId="0C907FA2" w14:textId="77777777" w:rsidR="00895EA3" w:rsidRPr="00A5606A" w:rsidRDefault="00895EA3" w:rsidP="005A1E91">
            <w:pPr>
              <w:ind w:right="144"/>
              <w:jc w:val="right"/>
              <w:rPr>
                <w:rFonts w:ascii="Arial" w:hAnsi="Arial" w:cs="Arial"/>
                <w:sz w:val="18"/>
                <w:szCs w:val="18"/>
              </w:rPr>
            </w:pPr>
            <w:r w:rsidRPr="00A5606A">
              <w:rPr>
                <w:rFonts w:ascii="Arial" w:hAnsi="Arial" w:cs="Arial"/>
                <w:sz w:val="18"/>
                <w:szCs w:val="18"/>
              </w:rPr>
              <w:t>32</w:t>
            </w:r>
          </w:p>
        </w:tc>
      </w:tr>
      <w:tr w:rsidR="00895EA3" w:rsidRPr="00A5606A" w14:paraId="0CD4717D" w14:textId="77777777" w:rsidTr="005A1E91">
        <w:trPr>
          <w:gridAfter w:val="1"/>
          <w:wAfter w:w="5" w:type="pct"/>
          <w:trHeight w:val="80"/>
        </w:trPr>
        <w:tc>
          <w:tcPr>
            <w:tcW w:w="3322" w:type="pct"/>
            <w:shd w:val="clear" w:color="auto" w:fill="auto"/>
            <w:vAlign w:val="bottom"/>
          </w:tcPr>
          <w:p w14:paraId="3FC41DBB" w14:textId="77777777" w:rsidR="00895EA3" w:rsidRPr="00A5606A" w:rsidRDefault="00895EA3" w:rsidP="005A1E91">
            <w:pPr>
              <w:jc w:val="both"/>
              <w:rPr>
                <w:rFonts w:ascii="Arial" w:hAnsi="Arial" w:cs="Arial"/>
                <w:sz w:val="18"/>
                <w:szCs w:val="18"/>
              </w:rPr>
            </w:pPr>
            <w:proofErr w:type="spellStart"/>
            <w:r w:rsidRPr="00A5606A">
              <w:rPr>
                <w:rFonts w:ascii="Arial" w:hAnsi="Arial" w:cs="Arial"/>
                <w:sz w:val="18"/>
                <w:szCs w:val="18"/>
              </w:rPr>
              <w:t>Futures</w:t>
            </w:r>
            <w:proofErr w:type="spellEnd"/>
            <w:r w:rsidRPr="00A5606A">
              <w:rPr>
                <w:rFonts w:ascii="Arial" w:hAnsi="Arial" w:cs="Arial"/>
                <w:sz w:val="18"/>
                <w:szCs w:val="18"/>
              </w:rPr>
              <w:t xml:space="preserve"> İşlemleri</w:t>
            </w:r>
          </w:p>
        </w:tc>
        <w:tc>
          <w:tcPr>
            <w:tcW w:w="921" w:type="pct"/>
            <w:shd w:val="clear" w:color="auto" w:fill="auto"/>
          </w:tcPr>
          <w:p w14:paraId="61B5786E" w14:textId="77777777" w:rsidR="00895EA3" w:rsidRPr="00A5606A" w:rsidRDefault="00895EA3" w:rsidP="005A1E91">
            <w:pPr>
              <w:ind w:right="131"/>
              <w:jc w:val="right"/>
              <w:rPr>
                <w:rFonts w:ascii="Arial" w:hAnsi="Arial" w:cs="Arial"/>
                <w:sz w:val="18"/>
                <w:szCs w:val="18"/>
              </w:rPr>
            </w:pPr>
            <w:r w:rsidRPr="00A5606A">
              <w:rPr>
                <w:rFonts w:ascii="Arial" w:hAnsi="Arial" w:cs="Arial"/>
                <w:sz w:val="18"/>
                <w:szCs w:val="18"/>
              </w:rPr>
              <w:t>-</w:t>
            </w:r>
          </w:p>
        </w:tc>
        <w:tc>
          <w:tcPr>
            <w:tcW w:w="752" w:type="pct"/>
            <w:shd w:val="clear" w:color="auto" w:fill="auto"/>
          </w:tcPr>
          <w:p w14:paraId="09DA0A93" w14:textId="77777777" w:rsidR="00895EA3" w:rsidRPr="00A5606A" w:rsidRDefault="00895EA3" w:rsidP="005A1E91">
            <w:pPr>
              <w:ind w:right="144"/>
              <w:jc w:val="right"/>
              <w:rPr>
                <w:rFonts w:ascii="Arial" w:hAnsi="Arial" w:cs="Arial"/>
                <w:sz w:val="18"/>
                <w:szCs w:val="18"/>
              </w:rPr>
            </w:pPr>
            <w:r w:rsidRPr="00A5606A">
              <w:rPr>
                <w:rFonts w:ascii="Arial" w:hAnsi="Arial" w:cs="Arial"/>
                <w:sz w:val="18"/>
                <w:szCs w:val="18"/>
              </w:rPr>
              <w:t>-</w:t>
            </w:r>
          </w:p>
        </w:tc>
      </w:tr>
      <w:tr w:rsidR="00895EA3" w:rsidRPr="00A5606A" w14:paraId="4E7A03DD" w14:textId="77777777" w:rsidTr="005A1E91">
        <w:trPr>
          <w:gridAfter w:val="1"/>
          <w:wAfter w:w="5" w:type="pct"/>
          <w:trHeight w:val="80"/>
        </w:trPr>
        <w:tc>
          <w:tcPr>
            <w:tcW w:w="3322" w:type="pct"/>
            <w:shd w:val="clear" w:color="auto" w:fill="auto"/>
            <w:vAlign w:val="bottom"/>
          </w:tcPr>
          <w:p w14:paraId="4D1271D8" w14:textId="77777777" w:rsidR="00895EA3" w:rsidRPr="00A5606A" w:rsidRDefault="00895EA3" w:rsidP="005A1E91">
            <w:pPr>
              <w:jc w:val="both"/>
              <w:rPr>
                <w:rFonts w:ascii="Arial" w:eastAsia="Arial Unicode MS" w:hAnsi="Arial" w:cs="Arial"/>
                <w:sz w:val="18"/>
                <w:szCs w:val="18"/>
              </w:rPr>
            </w:pPr>
            <w:r w:rsidRPr="00A5606A">
              <w:rPr>
                <w:rFonts w:ascii="Arial" w:hAnsi="Arial" w:cs="Arial"/>
                <w:sz w:val="18"/>
                <w:szCs w:val="18"/>
              </w:rPr>
              <w:t>Opsiyonlar</w:t>
            </w:r>
          </w:p>
        </w:tc>
        <w:tc>
          <w:tcPr>
            <w:tcW w:w="921" w:type="pct"/>
            <w:shd w:val="clear" w:color="auto" w:fill="auto"/>
          </w:tcPr>
          <w:p w14:paraId="57A65677" w14:textId="77777777" w:rsidR="00895EA3" w:rsidRPr="00A5606A" w:rsidRDefault="00895EA3" w:rsidP="005A1E91">
            <w:pPr>
              <w:ind w:right="131"/>
              <w:jc w:val="right"/>
              <w:rPr>
                <w:rFonts w:ascii="Arial" w:hAnsi="Arial" w:cs="Arial"/>
                <w:sz w:val="18"/>
                <w:szCs w:val="18"/>
              </w:rPr>
            </w:pPr>
            <w:r w:rsidRPr="00A5606A">
              <w:rPr>
                <w:rFonts w:ascii="Arial" w:hAnsi="Arial" w:cs="Arial"/>
                <w:sz w:val="18"/>
                <w:szCs w:val="18"/>
              </w:rPr>
              <w:t>-</w:t>
            </w:r>
          </w:p>
        </w:tc>
        <w:tc>
          <w:tcPr>
            <w:tcW w:w="752" w:type="pct"/>
            <w:shd w:val="clear" w:color="auto" w:fill="auto"/>
          </w:tcPr>
          <w:p w14:paraId="234FFBC2" w14:textId="77777777" w:rsidR="00895EA3" w:rsidRPr="00A5606A" w:rsidRDefault="00895EA3" w:rsidP="005A1E91">
            <w:pPr>
              <w:ind w:right="144"/>
              <w:jc w:val="right"/>
              <w:rPr>
                <w:rFonts w:ascii="Arial" w:hAnsi="Arial" w:cs="Arial"/>
                <w:sz w:val="18"/>
                <w:szCs w:val="18"/>
              </w:rPr>
            </w:pPr>
            <w:r w:rsidRPr="00A5606A">
              <w:rPr>
                <w:rFonts w:ascii="Arial" w:hAnsi="Arial" w:cs="Arial"/>
                <w:sz w:val="18"/>
                <w:szCs w:val="18"/>
              </w:rPr>
              <w:t>-</w:t>
            </w:r>
          </w:p>
        </w:tc>
      </w:tr>
      <w:tr w:rsidR="00895EA3" w:rsidRPr="00A5606A" w14:paraId="62FAE054" w14:textId="77777777" w:rsidTr="005A1E91">
        <w:trPr>
          <w:gridAfter w:val="1"/>
          <w:wAfter w:w="5" w:type="pct"/>
          <w:trHeight w:val="80"/>
        </w:trPr>
        <w:tc>
          <w:tcPr>
            <w:tcW w:w="3322" w:type="pct"/>
            <w:shd w:val="clear" w:color="auto" w:fill="auto"/>
            <w:vAlign w:val="bottom"/>
          </w:tcPr>
          <w:p w14:paraId="39F30C94" w14:textId="77777777" w:rsidR="00895EA3" w:rsidRPr="00A5606A" w:rsidRDefault="00895EA3" w:rsidP="005A1E91">
            <w:pPr>
              <w:jc w:val="both"/>
              <w:rPr>
                <w:rFonts w:ascii="Arial" w:hAnsi="Arial" w:cs="Arial"/>
                <w:sz w:val="18"/>
                <w:szCs w:val="18"/>
              </w:rPr>
            </w:pPr>
            <w:r w:rsidRPr="00A5606A">
              <w:rPr>
                <w:rFonts w:ascii="Arial" w:hAnsi="Arial" w:cs="Arial"/>
                <w:sz w:val="18"/>
                <w:szCs w:val="18"/>
              </w:rPr>
              <w:t>Diğer</w:t>
            </w:r>
          </w:p>
        </w:tc>
        <w:tc>
          <w:tcPr>
            <w:tcW w:w="921" w:type="pct"/>
            <w:shd w:val="clear" w:color="auto" w:fill="auto"/>
          </w:tcPr>
          <w:p w14:paraId="3C3654B2" w14:textId="77777777" w:rsidR="00895EA3" w:rsidRPr="00A5606A" w:rsidRDefault="00895EA3" w:rsidP="005A1E91">
            <w:pPr>
              <w:ind w:right="131"/>
              <w:jc w:val="right"/>
              <w:rPr>
                <w:rFonts w:ascii="Arial" w:hAnsi="Arial" w:cs="Arial"/>
                <w:sz w:val="18"/>
                <w:szCs w:val="18"/>
              </w:rPr>
            </w:pPr>
            <w:r w:rsidRPr="00A5606A">
              <w:rPr>
                <w:rFonts w:ascii="Arial" w:hAnsi="Arial" w:cs="Arial"/>
                <w:sz w:val="18"/>
                <w:szCs w:val="18"/>
              </w:rPr>
              <w:t>-</w:t>
            </w:r>
          </w:p>
        </w:tc>
        <w:tc>
          <w:tcPr>
            <w:tcW w:w="752" w:type="pct"/>
            <w:shd w:val="clear" w:color="auto" w:fill="auto"/>
          </w:tcPr>
          <w:p w14:paraId="0B5BFCB8" w14:textId="77777777" w:rsidR="00895EA3" w:rsidRPr="00A5606A" w:rsidRDefault="00895EA3" w:rsidP="005A1E91">
            <w:pPr>
              <w:ind w:right="144"/>
              <w:jc w:val="right"/>
              <w:rPr>
                <w:rFonts w:ascii="Arial" w:hAnsi="Arial" w:cs="Arial"/>
                <w:sz w:val="18"/>
                <w:szCs w:val="18"/>
              </w:rPr>
            </w:pPr>
            <w:r w:rsidRPr="00A5606A">
              <w:rPr>
                <w:rFonts w:ascii="Arial" w:hAnsi="Arial" w:cs="Arial"/>
                <w:sz w:val="18"/>
                <w:szCs w:val="18"/>
              </w:rPr>
              <w:t>-</w:t>
            </w:r>
          </w:p>
        </w:tc>
      </w:tr>
      <w:tr w:rsidR="00895EA3" w:rsidRPr="00A5606A" w14:paraId="547653A5" w14:textId="77777777" w:rsidTr="005A1E91">
        <w:trPr>
          <w:gridAfter w:val="1"/>
          <w:wAfter w:w="5" w:type="pct"/>
          <w:trHeight w:val="80"/>
        </w:trPr>
        <w:tc>
          <w:tcPr>
            <w:tcW w:w="3322" w:type="pct"/>
            <w:tcBorders>
              <w:bottom w:val="single" w:sz="4" w:space="0" w:color="auto"/>
            </w:tcBorders>
            <w:shd w:val="clear" w:color="auto" w:fill="auto"/>
            <w:vAlign w:val="bottom"/>
          </w:tcPr>
          <w:p w14:paraId="4D7CED47" w14:textId="77777777" w:rsidR="00895EA3" w:rsidRPr="00A5606A" w:rsidRDefault="00895EA3" w:rsidP="005A1E91">
            <w:pPr>
              <w:jc w:val="both"/>
              <w:rPr>
                <w:rFonts w:ascii="Arial" w:hAnsi="Arial" w:cs="Arial"/>
                <w:sz w:val="18"/>
                <w:szCs w:val="18"/>
              </w:rPr>
            </w:pPr>
          </w:p>
        </w:tc>
        <w:tc>
          <w:tcPr>
            <w:tcW w:w="921" w:type="pct"/>
            <w:tcBorders>
              <w:bottom w:val="single" w:sz="4" w:space="0" w:color="auto"/>
            </w:tcBorders>
            <w:shd w:val="clear" w:color="auto" w:fill="auto"/>
            <w:vAlign w:val="bottom"/>
          </w:tcPr>
          <w:p w14:paraId="4CA792CF" w14:textId="77777777" w:rsidR="00895EA3" w:rsidRPr="00A5606A" w:rsidRDefault="00895EA3" w:rsidP="005A1E91">
            <w:pPr>
              <w:ind w:right="131"/>
              <w:jc w:val="right"/>
              <w:rPr>
                <w:rFonts w:ascii="Arial" w:hAnsi="Arial" w:cs="Arial"/>
                <w:sz w:val="18"/>
                <w:szCs w:val="18"/>
              </w:rPr>
            </w:pPr>
          </w:p>
        </w:tc>
        <w:tc>
          <w:tcPr>
            <w:tcW w:w="752" w:type="pct"/>
            <w:tcBorders>
              <w:bottom w:val="single" w:sz="4" w:space="0" w:color="auto"/>
            </w:tcBorders>
            <w:shd w:val="clear" w:color="auto" w:fill="auto"/>
            <w:vAlign w:val="bottom"/>
          </w:tcPr>
          <w:p w14:paraId="53B7FD1E" w14:textId="77777777" w:rsidR="00895EA3" w:rsidRPr="00A5606A" w:rsidRDefault="00895EA3" w:rsidP="005A1E91">
            <w:pPr>
              <w:ind w:right="144"/>
              <w:jc w:val="right"/>
              <w:rPr>
                <w:rFonts w:ascii="Arial" w:hAnsi="Arial" w:cs="Arial"/>
                <w:sz w:val="18"/>
                <w:szCs w:val="18"/>
              </w:rPr>
            </w:pPr>
          </w:p>
        </w:tc>
      </w:tr>
      <w:tr w:rsidR="00895EA3" w:rsidRPr="00A5606A" w14:paraId="279C1631" w14:textId="77777777" w:rsidTr="005A1E91">
        <w:trPr>
          <w:gridAfter w:val="1"/>
          <w:wAfter w:w="5" w:type="pct"/>
          <w:trHeight w:val="80"/>
        </w:trPr>
        <w:tc>
          <w:tcPr>
            <w:tcW w:w="3322" w:type="pct"/>
            <w:tcBorders>
              <w:top w:val="single" w:sz="4" w:space="0" w:color="auto"/>
              <w:bottom w:val="double" w:sz="4" w:space="0" w:color="auto"/>
            </w:tcBorders>
            <w:shd w:val="clear" w:color="auto" w:fill="auto"/>
            <w:vAlign w:val="bottom"/>
          </w:tcPr>
          <w:p w14:paraId="5A73C26C" w14:textId="77777777" w:rsidR="00895EA3" w:rsidRPr="00A5606A" w:rsidRDefault="00895EA3" w:rsidP="005A1E91">
            <w:pPr>
              <w:jc w:val="both"/>
              <w:rPr>
                <w:rFonts w:ascii="Arial" w:eastAsia="Arial Unicode MS" w:hAnsi="Arial" w:cs="Arial"/>
                <w:b/>
                <w:sz w:val="18"/>
                <w:szCs w:val="18"/>
              </w:rPr>
            </w:pPr>
            <w:r w:rsidRPr="00A5606A">
              <w:rPr>
                <w:rFonts w:ascii="Arial" w:hAnsi="Arial" w:cs="Arial"/>
                <w:b/>
                <w:sz w:val="18"/>
                <w:szCs w:val="18"/>
              </w:rPr>
              <w:t>Toplam</w:t>
            </w:r>
          </w:p>
        </w:tc>
        <w:tc>
          <w:tcPr>
            <w:tcW w:w="921" w:type="pct"/>
            <w:tcBorders>
              <w:top w:val="single" w:sz="4" w:space="0" w:color="auto"/>
              <w:bottom w:val="double" w:sz="4" w:space="0" w:color="auto"/>
            </w:tcBorders>
            <w:shd w:val="clear" w:color="auto" w:fill="auto"/>
            <w:vAlign w:val="bottom"/>
          </w:tcPr>
          <w:p w14:paraId="25F68F24" w14:textId="77777777" w:rsidR="00895EA3" w:rsidRPr="00A5606A" w:rsidRDefault="00895EA3" w:rsidP="005A1E91">
            <w:pPr>
              <w:ind w:right="131"/>
              <w:jc w:val="right"/>
              <w:rPr>
                <w:rFonts w:ascii="Arial" w:hAnsi="Arial" w:cs="Arial"/>
                <w:b/>
                <w:bCs/>
                <w:sz w:val="18"/>
                <w:szCs w:val="18"/>
              </w:rPr>
            </w:pPr>
            <w:r w:rsidRPr="00A5606A">
              <w:rPr>
                <w:rFonts w:ascii="Arial" w:hAnsi="Arial" w:cs="Arial"/>
                <w:b/>
                <w:bCs/>
                <w:sz w:val="18"/>
                <w:szCs w:val="18"/>
              </w:rPr>
              <w:t>20</w:t>
            </w:r>
          </w:p>
        </w:tc>
        <w:tc>
          <w:tcPr>
            <w:tcW w:w="752" w:type="pct"/>
            <w:tcBorders>
              <w:top w:val="single" w:sz="4" w:space="0" w:color="auto"/>
              <w:bottom w:val="double" w:sz="4" w:space="0" w:color="auto"/>
            </w:tcBorders>
            <w:shd w:val="clear" w:color="auto" w:fill="auto"/>
            <w:vAlign w:val="bottom"/>
          </w:tcPr>
          <w:p w14:paraId="7EDE0CC0" w14:textId="77777777" w:rsidR="00895EA3" w:rsidRPr="00A5606A" w:rsidRDefault="00895EA3" w:rsidP="005A1E91">
            <w:pPr>
              <w:ind w:right="144"/>
              <w:jc w:val="right"/>
              <w:rPr>
                <w:rFonts w:ascii="Arial" w:hAnsi="Arial" w:cs="Arial"/>
                <w:b/>
                <w:bCs/>
                <w:sz w:val="18"/>
                <w:szCs w:val="18"/>
              </w:rPr>
            </w:pPr>
            <w:r w:rsidRPr="00A5606A">
              <w:rPr>
                <w:rFonts w:ascii="Arial" w:hAnsi="Arial" w:cs="Arial"/>
                <w:b/>
                <w:bCs/>
                <w:sz w:val="18"/>
                <w:szCs w:val="18"/>
              </w:rPr>
              <w:t>32</w:t>
            </w:r>
          </w:p>
        </w:tc>
      </w:tr>
    </w:tbl>
    <w:p w14:paraId="2A0C13C5" w14:textId="77777777" w:rsidR="00895EA3" w:rsidRPr="00A5606A" w:rsidRDefault="00895EA3" w:rsidP="00895EA3">
      <w:pPr>
        <w:pStyle w:val="GvdeMetniGirintisi"/>
        <w:spacing w:before="120" w:after="120"/>
        <w:ind w:left="-567" w:firstLine="0"/>
        <w:rPr>
          <w:rFonts w:ascii="Arial" w:hAnsi="Arial" w:cs="Arial"/>
          <w:b/>
          <w:iCs/>
          <w:sz w:val="20"/>
          <w:szCs w:val="20"/>
        </w:rPr>
      </w:pPr>
      <w:r w:rsidRPr="00A5606A">
        <w:rPr>
          <w:rFonts w:ascii="Arial" w:hAnsi="Arial" w:cs="Arial"/>
          <w:b/>
          <w:iCs/>
          <w:sz w:val="20"/>
          <w:szCs w:val="20"/>
        </w:rPr>
        <w:t>a.2)</w:t>
      </w:r>
      <w:r w:rsidRPr="00A5606A">
        <w:rPr>
          <w:rFonts w:ascii="Arial" w:hAnsi="Arial" w:cs="Arial"/>
          <w:b/>
          <w:iCs/>
          <w:sz w:val="20"/>
          <w:szCs w:val="20"/>
        </w:rPr>
        <w:tab/>
        <w:t>Alım satım amaçlı türev finansal varlıklara ilişkin pozitif farklar tablosu:</w:t>
      </w:r>
    </w:p>
    <w:tbl>
      <w:tblPr>
        <w:tblW w:w="5000" w:type="pct"/>
        <w:tblLayout w:type="fixed"/>
        <w:tblCellMar>
          <w:left w:w="0" w:type="dxa"/>
          <w:right w:w="0" w:type="dxa"/>
        </w:tblCellMar>
        <w:tblLook w:val="0000" w:firstRow="0" w:lastRow="0" w:firstColumn="0" w:lastColumn="0" w:noHBand="0" w:noVBand="0"/>
      </w:tblPr>
      <w:tblGrid>
        <w:gridCol w:w="5469"/>
        <w:gridCol w:w="1160"/>
        <w:gridCol w:w="1406"/>
        <w:gridCol w:w="1431"/>
        <w:gridCol w:w="11"/>
      </w:tblGrid>
      <w:tr w:rsidR="00895EA3" w:rsidRPr="00A5606A" w14:paraId="56E9BE60" w14:textId="77777777" w:rsidTr="005A1E91">
        <w:trPr>
          <w:cantSplit/>
          <w:trHeight w:val="79"/>
        </w:trPr>
        <w:tc>
          <w:tcPr>
            <w:tcW w:w="2885" w:type="pct"/>
            <w:tcBorders>
              <w:top w:val="single" w:sz="4" w:space="0" w:color="auto"/>
              <w:bottom w:val="single" w:sz="4" w:space="0" w:color="auto"/>
            </w:tcBorders>
            <w:shd w:val="clear" w:color="auto" w:fill="auto"/>
            <w:vAlign w:val="bottom"/>
          </w:tcPr>
          <w:p w14:paraId="2C5F285C" w14:textId="77777777" w:rsidR="00895EA3" w:rsidRPr="00A5606A" w:rsidRDefault="00895EA3" w:rsidP="005A1E91">
            <w:pPr>
              <w:jc w:val="both"/>
              <w:rPr>
                <w:rFonts w:ascii="Arial" w:hAnsi="Arial" w:cs="Arial"/>
                <w:b/>
                <w:sz w:val="18"/>
                <w:szCs w:val="18"/>
              </w:rPr>
            </w:pPr>
            <w:r w:rsidRPr="00A5606A">
              <w:rPr>
                <w:rFonts w:ascii="Arial" w:hAnsi="Arial" w:cs="Arial"/>
                <w:b/>
                <w:sz w:val="18"/>
                <w:szCs w:val="18"/>
              </w:rPr>
              <w:t> </w:t>
            </w:r>
          </w:p>
        </w:tc>
        <w:tc>
          <w:tcPr>
            <w:tcW w:w="2115" w:type="pct"/>
            <w:gridSpan w:val="4"/>
            <w:tcBorders>
              <w:top w:val="single" w:sz="4" w:space="0" w:color="auto"/>
              <w:bottom w:val="single" w:sz="4" w:space="0" w:color="auto"/>
            </w:tcBorders>
            <w:shd w:val="clear" w:color="auto" w:fill="auto"/>
            <w:vAlign w:val="bottom"/>
          </w:tcPr>
          <w:p w14:paraId="599C2950" w14:textId="77777777" w:rsidR="00895EA3" w:rsidRPr="00A5606A" w:rsidRDefault="00895EA3" w:rsidP="005A1E91">
            <w:pPr>
              <w:ind w:left="1417" w:right="-152"/>
              <w:jc w:val="center"/>
              <w:rPr>
                <w:rFonts w:ascii="Arial" w:hAnsi="Arial" w:cs="Arial"/>
                <w:b/>
                <w:sz w:val="18"/>
                <w:szCs w:val="18"/>
              </w:rPr>
            </w:pPr>
            <w:r w:rsidRPr="00A5606A">
              <w:rPr>
                <w:rFonts w:ascii="Arial" w:hAnsi="Arial" w:cs="Arial"/>
                <w:b/>
                <w:sz w:val="18"/>
                <w:szCs w:val="18"/>
              </w:rPr>
              <w:t>Önceki Dönem</w:t>
            </w:r>
          </w:p>
        </w:tc>
      </w:tr>
      <w:tr w:rsidR="00895EA3" w:rsidRPr="00A5606A" w14:paraId="12DC6A78" w14:textId="77777777" w:rsidTr="007C5974">
        <w:trPr>
          <w:gridAfter w:val="1"/>
          <w:wAfter w:w="6" w:type="pct"/>
          <w:trHeight w:val="60"/>
        </w:trPr>
        <w:tc>
          <w:tcPr>
            <w:tcW w:w="3497" w:type="pct"/>
            <w:gridSpan w:val="2"/>
            <w:tcBorders>
              <w:top w:val="single" w:sz="4" w:space="0" w:color="auto"/>
              <w:bottom w:val="single" w:sz="4" w:space="0" w:color="auto"/>
            </w:tcBorders>
            <w:shd w:val="clear" w:color="auto" w:fill="auto"/>
            <w:vAlign w:val="bottom"/>
          </w:tcPr>
          <w:p w14:paraId="60393A52" w14:textId="77777777" w:rsidR="00895EA3" w:rsidRPr="00A5606A" w:rsidRDefault="00895EA3" w:rsidP="005A1E91">
            <w:pPr>
              <w:ind w:firstLine="360"/>
              <w:jc w:val="both"/>
              <w:rPr>
                <w:rFonts w:ascii="Arial" w:hAnsi="Arial" w:cs="Arial"/>
                <w:b/>
                <w:sz w:val="18"/>
                <w:szCs w:val="18"/>
              </w:rPr>
            </w:pPr>
          </w:p>
        </w:tc>
        <w:tc>
          <w:tcPr>
            <w:tcW w:w="742" w:type="pct"/>
            <w:tcBorders>
              <w:top w:val="single" w:sz="4" w:space="0" w:color="auto"/>
              <w:bottom w:val="single" w:sz="4" w:space="0" w:color="auto"/>
            </w:tcBorders>
            <w:shd w:val="clear" w:color="auto" w:fill="auto"/>
            <w:vAlign w:val="bottom"/>
          </w:tcPr>
          <w:p w14:paraId="0E7F46A4" w14:textId="77777777" w:rsidR="00895EA3" w:rsidRPr="00A5606A" w:rsidRDefault="00895EA3" w:rsidP="005A1E91">
            <w:pPr>
              <w:ind w:right="55"/>
              <w:jc w:val="right"/>
              <w:rPr>
                <w:rFonts w:ascii="Arial" w:hAnsi="Arial" w:cs="Arial"/>
                <w:b/>
                <w:sz w:val="18"/>
                <w:szCs w:val="18"/>
              </w:rPr>
            </w:pPr>
            <w:r w:rsidRPr="00A5606A">
              <w:rPr>
                <w:rFonts w:ascii="Arial" w:hAnsi="Arial" w:cs="Arial"/>
                <w:b/>
                <w:sz w:val="18"/>
                <w:szCs w:val="18"/>
              </w:rPr>
              <w:t>TP</w:t>
            </w:r>
          </w:p>
        </w:tc>
        <w:tc>
          <w:tcPr>
            <w:tcW w:w="755" w:type="pct"/>
            <w:tcBorders>
              <w:top w:val="single" w:sz="4" w:space="0" w:color="auto"/>
              <w:bottom w:val="single" w:sz="4" w:space="0" w:color="auto"/>
            </w:tcBorders>
            <w:shd w:val="clear" w:color="auto" w:fill="auto"/>
            <w:vAlign w:val="bottom"/>
          </w:tcPr>
          <w:p w14:paraId="43C5B5CE" w14:textId="77777777" w:rsidR="00895EA3" w:rsidRPr="00A5606A" w:rsidRDefault="00895EA3" w:rsidP="005A1E91">
            <w:pPr>
              <w:ind w:right="55"/>
              <w:jc w:val="right"/>
              <w:rPr>
                <w:rFonts w:ascii="Arial" w:hAnsi="Arial" w:cs="Arial"/>
                <w:b/>
                <w:sz w:val="18"/>
                <w:szCs w:val="18"/>
              </w:rPr>
            </w:pPr>
            <w:r w:rsidRPr="00A5606A">
              <w:rPr>
                <w:rFonts w:ascii="Arial" w:hAnsi="Arial" w:cs="Arial"/>
                <w:b/>
                <w:sz w:val="18"/>
                <w:szCs w:val="18"/>
              </w:rPr>
              <w:t>YP</w:t>
            </w:r>
          </w:p>
        </w:tc>
      </w:tr>
      <w:tr w:rsidR="00895EA3" w:rsidRPr="00A5606A" w14:paraId="3DDD7808" w14:textId="77777777" w:rsidTr="007C5974">
        <w:trPr>
          <w:gridAfter w:val="1"/>
          <w:wAfter w:w="6" w:type="pct"/>
          <w:trHeight w:val="64"/>
        </w:trPr>
        <w:tc>
          <w:tcPr>
            <w:tcW w:w="3497" w:type="pct"/>
            <w:gridSpan w:val="2"/>
            <w:tcBorders>
              <w:top w:val="single" w:sz="4" w:space="0" w:color="auto"/>
            </w:tcBorders>
            <w:shd w:val="clear" w:color="auto" w:fill="auto"/>
            <w:vAlign w:val="bottom"/>
          </w:tcPr>
          <w:p w14:paraId="2CED2DC6" w14:textId="77777777" w:rsidR="00895EA3" w:rsidRPr="00A5606A" w:rsidRDefault="00895EA3" w:rsidP="005A1E91">
            <w:pPr>
              <w:jc w:val="both"/>
              <w:rPr>
                <w:rFonts w:ascii="Arial" w:hAnsi="Arial" w:cs="Arial"/>
                <w:sz w:val="18"/>
                <w:szCs w:val="18"/>
              </w:rPr>
            </w:pPr>
          </w:p>
        </w:tc>
        <w:tc>
          <w:tcPr>
            <w:tcW w:w="742" w:type="pct"/>
            <w:tcBorders>
              <w:top w:val="single" w:sz="4" w:space="0" w:color="auto"/>
            </w:tcBorders>
            <w:shd w:val="clear" w:color="auto" w:fill="auto"/>
            <w:vAlign w:val="bottom"/>
          </w:tcPr>
          <w:p w14:paraId="2201D6E7" w14:textId="77777777" w:rsidR="00895EA3" w:rsidRPr="00A5606A" w:rsidRDefault="00895EA3" w:rsidP="005A1E91">
            <w:pPr>
              <w:ind w:right="55"/>
              <w:jc w:val="right"/>
              <w:rPr>
                <w:rFonts w:ascii="Arial" w:hAnsi="Arial" w:cs="Arial"/>
                <w:sz w:val="18"/>
                <w:szCs w:val="18"/>
              </w:rPr>
            </w:pPr>
          </w:p>
        </w:tc>
        <w:tc>
          <w:tcPr>
            <w:tcW w:w="755" w:type="pct"/>
            <w:tcBorders>
              <w:top w:val="single" w:sz="4" w:space="0" w:color="auto"/>
            </w:tcBorders>
            <w:shd w:val="clear" w:color="auto" w:fill="auto"/>
            <w:vAlign w:val="bottom"/>
          </w:tcPr>
          <w:p w14:paraId="3B9E2AD1" w14:textId="77777777" w:rsidR="00895EA3" w:rsidRPr="00A5606A" w:rsidRDefault="00895EA3" w:rsidP="005A1E91">
            <w:pPr>
              <w:ind w:right="55"/>
              <w:jc w:val="right"/>
              <w:rPr>
                <w:rFonts w:ascii="Arial" w:hAnsi="Arial" w:cs="Arial"/>
                <w:sz w:val="18"/>
                <w:szCs w:val="18"/>
              </w:rPr>
            </w:pPr>
          </w:p>
        </w:tc>
      </w:tr>
      <w:tr w:rsidR="00895EA3" w:rsidRPr="00A5606A" w14:paraId="3FDDC902" w14:textId="77777777" w:rsidTr="007C5974">
        <w:trPr>
          <w:gridAfter w:val="1"/>
          <w:wAfter w:w="6" w:type="pct"/>
          <w:trHeight w:val="80"/>
        </w:trPr>
        <w:tc>
          <w:tcPr>
            <w:tcW w:w="3497" w:type="pct"/>
            <w:gridSpan w:val="2"/>
            <w:shd w:val="clear" w:color="auto" w:fill="auto"/>
            <w:vAlign w:val="bottom"/>
          </w:tcPr>
          <w:p w14:paraId="74529828" w14:textId="77777777" w:rsidR="00895EA3" w:rsidRPr="00A5606A" w:rsidRDefault="00895EA3" w:rsidP="005A1E91">
            <w:pPr>
              <w:jc w:val="both"/>
              <w:rPr>
                <w:rFonts w:ascii="Arial" w:hAnsi="Arial" w:cs="Arial"/>
                <w:sz w:val="18"/>
                <w:szCs w:val="18"/>
              </w:rPr>
            </w:pPr>
            <w:r w:rsidRPr="00A5606A">
              <w:rPr>
                <w:rFonts w:ascii="Arial" w:hAnsi="Arial" w:cs="Arial"/>
                <w:sz w:val="18"/>
                <w:szCs w:val="18"/>
              </w:rPr>
              <w:t>Vadeli İşlemler</w:t>
            </w:r>
          </w:p>
        </w:tc>
        <w:tc>
          <w:tcPr>
            <w:tcW w:w="742" w:type="pct"/>
            <w:tcBorders>
              <w:top w:val="nil"/>
              <w:left w:val="nil"/>
              <w:bottom w:val="nil"/>
              <w:right w:val="nil"/>
            </w:tcBorders>
            <w:shd w:val="clear" w:color="auto" w:fill="auto"/>
          </w:tcPr>
          <w:p w14:paraId="1FA41ACA" w14:textId="77777777" w:rsidR="00895EA3" w:rsidRPr="00A5606A" w:rsidRDefault="00895EA3" w:rsidP="005A1E91">
            <w:pPr>
              <w:ind w:right="55"/>
              <w:jc w:val="right"/>
              <w:rPr>
                <w:rFonts w:ascii="Arial" w:hAnsi="Arial" w:cs="Arial"/>
                <w:sz w:val="18"/>
                <w:szCs w:val="18"/>
              </w:rPr>
            </w:pPr>
            <w:r w:rsidRPr="00A5606A">
              <w:rPr>
                <w:rFonts w:ascii="Arial" w:hAnsi="Arial" w:cs="Arial"/>
                <w:sz w:val="18"/>
                <w:szCs w:val="18"/>
              </w:rPr>
              <w:t>95</w:t>
            </w:r>
          </w:p>
        </w:tc>
        <w:tc>
          <w:tcPr>
            <w:tcW w:w="755" w:type="pct"/>
            <w:shd w:val="clear" w:color="auto" w:fill="auto"/>
            <w:vAlign w:val="bottom"/>
          </w:tcPr>
          <w:p w14:paraId="75A46C5B" w14:textId="77777777" w:rsidR="00895EA3" w:rsidRPr="00A5606A" w:rsidRDefault="00895EA3" w:rsidP="005A1E91">
            <w:pPr>
              <w:ind w:right="55"/>
              <w:jc w:val="right"/>
              <w:rPr>
                <w:rFonts w:ascii="Arial" w:hAnsi="Arial" w:cs="Arial"/>
                <w:sz w:val="18"/>
                <w:szCs w:val="18"/>
              </w:rPr>
            </w:pPr>
            <w:r w:rsidRPr="00A5606A">
              <w:rPr>
                <w:rFonts w:ascii="Arial" w:hAnsi="Arial" w:cs="Arial"/>
                <w:sz w:val="18"/>
                <w:szCs w:val="18"/>
              </w:rPr>
              <w:t>-</w:t>
            </w:r>
          </w:p>
        </w:tc>
      </w:tr>
      <w:tr w:rsidR="00895EA3" w:rsidRPr="00A5606A" w14:paraId="312A4D36" w14:textId="77777777" w:rsidTr="007C5974">
        <w:trPr>
          <w:gridAfter w:val="1"/>
          <w:wAfter w:w="6" w:type="pct"/>
          <w:trHeight w:val="80"/>
        </w:trPr>
        <w:tc>
          <w:tcPr>
            <w:tcW w:w="3497" w:type="pct"/>
            <w:gridSpan w:val="2"/>
            <w:shd w:val="clear" w:color="auto" w:fill="auto"/>
            <w:vAlign w:val="bottom"/>
          </w:tcPr>
          <w:p w14:paraId="3A752592" w14:textId="77777777" w:rsidR="00895EA3" w:rsidRPr="00A5606A" w:rsidRDefault="00895EA3" w:rsidP="005A1E91">
            <w:pPr>
              <w:jc w:val="both"/>
              <w:rPr>
                <w:rFonts w:ascii="Arial" w:hAnsi="Arial" w:cs="Arial"/>
                <w:sz w:val="18"/>
                <w:szCs w:val="18"/>
              </w:rPr>
            </w:pPr>
            <w:r w:rsidRPr="00A5606A">
              <w:rPr>
                <w:rFonts w:ascii="Arial" w:hAnsi="Arial" w:cs="Arial"/>
                <w:sz w:val="18"/>
                <w:szCs w:val="18"/>
              </w:rPr>
              <w:t>Swap İşlemleri</w:t>
            </w:r>
          </w:p>
        </w:tc>
        <w:tc>
          <w:tcPr>
            <w:tcW w:w="742" w:type="pct"/>
            <w:tcBorders>
              <w:top w:val="nil"/>
              <w:left w:val="nil"/>
              <w:bottom w:val="nil"/>
              <w:right w:val="nil"/>
            </w:tcBorders>
            <w:shd w:val="clear" w:color="auto" w:fill="auto"/>
          </w:tcPr>
          <w:p w14:paraId="3B2F35B2" w14:textId="77777777" w:rsidR="00895EA3" w:rsidRPr="00A5606A" w:rsidRDefault="00895EA3" w:rsidP="005A1E91">
            <w:pPr>
              <w:ind w:right="55"/>
              <w:jc w:val="right"/>
              <w:rPr>
                <w:rFonts w:ascii="Arial" w:hAnsi="Arial" w:cs="Arial"/>
                <w:sz w:val="18"/>
                <w:szCs w:val="18"/>
              </w:rPr>
            </w:pPr>
            <w:r w:rsidRPr="00A5606A">
              <w:rPr>
                <w:rFonts w:ascii="Arial" w:hAnsi="Arial" w:cs="Arial"/>
                <w:sz w:val="18"/>
                <w:szCs w:val="18"/>
              </w:rPr>
              <w:t>130</w:t>
            </w:r>
          </w:p>
        </w:tc>
        <w:tc>
          <w:tcPr>
            <w:tcW w:w="755" w:type="pct"/>
            <w:shd w:val="clear" w:color="auto" w:fill="auto"/>
            <w:vAlign w:val="bottom"/>
          </w:tcPr>
          <w:p w14:paraId="1D2BB779" w14:textId="77777777" w:rsidR="00895EA3" w:rsidRPr="00A5606A" w:rsidRDefault="00895EA3" w:rsidP="005A1E91">
            <w:pPr>
              <w:ind w:right="55"/>
              <w:jc w:val="right"/>
              <w:rPr>
                <w:rFonts w:ascii="Arial" w:hAnsi="Arial" w:cs="Arial"/>
                <w:sz w:val="18"/>
                <w:szCs w:val="18"/>
              </w:rPr>
            </w:pPr>
            <w:r w:rsidRPr="00A5606A">
              <w:rPr>
                <w:rFonts w:ascii="Arial" w:hAnsi="Arial" w:cs="Arial"/>
                <w:sz w:val="18"/>
                <w:szCs w:val="18"/>
              </w:rPr>
              <w:t>-</w:t>
            </w:r>
          </w:p>
        </w:tc>
      </w:tr>
      <w:tr w:rsidR="00895EA3" w:rsidRPr="00A5606A" w14:paraId="5A987573" w14:textId="77777777" w:rsidTr="007C5974">
        <w:trPr>
          <w:gridAfter w:val="1"/>
          <w:wAfter w:w="6" w:type="pct"/>
          <w:trHeight w:val="80"/>
        </w:trPr>
        <w:tc>
          <w:tcPr>
            <w:tcW w:w="3497" w:type="pct"/>
            <w:gridSpan w:val="2"/>
            <w:shd w:val="clear" w:color="auto" w:fill="auto"/>
            <w:vAlign w:val="bottom"/>
          </w:tcPr>
          <w:p w14:paraId="3EE0E98F" w14:textId="77777777" w:rsidR="00895EA3" w:rsidRPr="00A5606A" w:rsidRDefault="00895EA3" w:rsidP="005A1E91">
            <w:pPr>
              <w:jc w:val="both"/>
              <w:rPr>
                <w:rFonts w:ascii="Arial" w:hAnsi="Arial" w:cs="Arial"/>
                <w:sz w:val="18"/>
                <w:szCs w:val="18"/>
              </w:rPr>
            </w:pPr>
            <w:proofErr w:type="spellStart"/>
            <w:r w:rsidRPr="00A5606A">
              <w:rPr>
                <w:rFonts w:ascii="Arial" w:hAnsi="Arial" w:cs="Arial"/>
                <w:sz w:val="18"/>
                <w:szCs w:val="18"/>
              </w:rPr>
              <w:t>Futures</w:t>
            </w:r>
            <w:proofErr w:type="spellEnd"/>
            <w:r w:rsidRPr="00A5606A">
              <w:rPr>
                <w:rFonts w:ascii="Arial" w:hAnsi="Arial" w:cs="Arial"/>
                <w:sz w:val="18"/>
                <w:szCs w:val="18"/>
              </w:rPr>
              <w:t xml:space="preserve"> İşlemleri</w:t>
            </w:r>
          </w:p>
        </w:tc>
        <w:tc>
          <w:tcPr>
            <w:tcW w:w="742" w:type="pct"/>
            <w:shd w:val="clear" w:color="auto" w:fill="auto"/>
            <w:vAlign w:val="bottom"/>
          </w:tcPr>
          <w:p w14:paraId="556CDDBA" w14:textId="77777777" w:rsidR="00895EA3" w:rsidRPr="00A5606A" w:rsidRDefault="00895EA3" w:rsidP="005A1E91">
            <w:pPr>
              <w:ind w:right="55"/>
              <w:jc w:val="right"/>
              <w:rPr>
                <w:rFonts w:ascii="Arial" w:hAnsi="Arial" w:cs="Arial"/>
                <w:sz w:val="18"/>
                <w:szCs w:val="18"/>
              </w:rPr>
            </w:pPr>
            <w:r w:rsidRPr="00A5606A">
              <w:rPr>
                <w:rFonts w:ascii="Arial" w:hAnsi="Arial" w:cs="Arial"/>
                <w:sz w:val="18"/>
                <w:szCs w:val="18"/>
              </w:rPr>
              <w:t>-</w:t>
            </w:r>
          </w:p>
        </w:tc>
        <w:tc>
          <w:tcPr>
            <w:tcW w:w="755" w:type="pct"/>
            <w:shd w:val="clear" w:color="auto" w:fill="auto"/>
            <w:vAlign w:val="bottom"/>
          </w:tcPr>
          <w:p w14:paraId="4C830D0C" w14:textId="77777777" w:rsidR="00895EA3" w:rsidRPr="00A5606A" w:rsidRDefault="00895EA3" w:rsidP="005A1E91">
            <w:pPr>
              <w:ind w:right="55"/>
              <w:jc w:val="right"/>
              <w:rPr>
                <w:rFonts w:ascii="Arial" w:hAnsi="Arial" w:cs="Arial"/>
                <w:sz w:val="18"/>
                <w:szCs w:val="18"/>
              </w:rPr>
            </w:pPr>
            <w:r w:rsidRPr="00A5606A">
              <w:rPr>
                <w:rFonts w:ascii="Arial" w:hAnsi="Arial" w:cs="Arial"/>
                <w:sz w:val="18"/>
                <w:szCs w:val="18"/>
              </w:rPr>
              <w:t>-</w:t>
            </w:r>
          </w:p>
        </w:tc>
      </w:tr>
      <w:tr w:rsidR="00895EA3" w:rsidRPr="00A5606A" w14:paraId="5D816900" w14:textId="77777777" w:rsidTr="007C5974">
        <w:trPr>
          <w:gridAfter w:val="1"/>
          <w:wAfter w:w="6" w:type="pct"/>
          <w:trHeight w:val="80"/>
        </w:trPr>
        <w:tc>
          <w:tcPr>
            <w:tcW w:w="3497" w:type="pct"/>
            <w:gridSpan w:val="2"/>
            <w:shd w:val="clear" w:color="auto" w:fill="auto"/>
            <w:vAlign w:val="bottom"/>
          </w:tcPr>
          <w:p w14:paraId="25DEB2CB" w14:textId="77777777" w:rsidR="00895EA3" w:rsidRPr="00A5606A" w:rsidRDefault="00895EA3" w:rsidP="005A1E91">
            <w:pPr>
              <w:jc w:val="both"/>
              <w:rPr>
                <w:rFonts w:ascii="Arial" w:eastAsia="Arial Unicode MS" w:hAnsi="Arial" w:cs="Arial"/>
                <w:sz w:val="18"/>
                <w:szCs w:val="18"/>
              </w:rPr>
            </w:pPr>
            <w:r w:rsidRPr="00A5606A">
              <w:rPr>
                <w:rFonts w:ascii="Arial" w:hAnsi="Arial" w:cs="Arial"/>
                <w:sz w:val="18"/>
                <w:szCs w:val="18"/>
              </w:rPr>
              <w:t>Opsiyonlar</w:t>
            </w:r>
          </w:p>
        </w:tc>
        <w:tc>
          <w:tcPr>
            <w:tcW w:w="742" w:type="pct"/>
            <w:shd w:val="clear" w:color="auto" w:fill="auto"/>
            <w:vAlign w:val="bottom"/>
          </w:tcPr>
          <w:p w14:paraId="6B7DCC71" w14:textId="77777777" w:rsidR="00895EA3" w:rsidRPr="00A5606A" w:rsidRDefault="00895EA3" w:rsidP="005A1E91">
            <w:pPr>
              <w:ind w:right="55"/>
              <w:jc w:val="right"/>
              <w:rPr>
                <w:rFonts w:ascii="Arial" w:hAnsi="Arial" w:cs="Arial"/>
                <w:sz w:val="18"/>
                <w:szCs w:val="18"/>
              </w:rPr>
            </w:pPr>
            <w:r w:rsidRPr="00A5606A">
              <w:rPr>
                <w:rFonts w:ascii="Arial" w:hAnsi="Arial" w:cs="Arial"/>
                <w:sz w:val="18"/>
                <w:szCs w:val="18"/>
              </w:rPr>
              <w:t>-</w:t>
            </w:r>
          </w:p>
        </w:tc>
        <w:tc>
          <w:tcPr>
            <w:tcW w:w="755" w:type="pct"/>
            <w:shd w:val="clear" w:color="auto" w:fill="auto"/>
            <w:vAlign w:val="bottom"/>
          </w:tcPr>
          <w:p w14:paraId="5418FBD1" w14:textId="77777777" w:rsidR="00895EA3" w:rsidRPr="00A5606A" w:rsidRDefault="00895EA3" w:rsidP="005A1E91">
            <w:pPr>
              <w:ind w:right="55"/>
              <w:jc w:val="right"/>
              <w:rPr>
                <w:rFonts w:ascii="Arial" w:hAnsi="Arial" w:cs="Arial"/>
                <w:sz w:val="18"/>
                <w:szCs w:val="18"/>
              </w:rPr>
            </w:pPr>
            <w:r w:rsidRPr="00A5606A">
              <w:rPr>
                <w:rFonts w:ascii="Arial" w:hAnsi="Arial" w:cs="Arial"/>
                <w:sz w:val="18"/>
                <w:szCs w:val="18"/>
              </w:rPr>
              <w:t>-</w:t>
            </w:r>
          </w:p>
        </w:tc>
      </w:tr>
      <w:tr w:rsidR="00895EA3" w:rsidRPr="00A5606A" w14:paraId="08541CD4" w14:textId="77777777" w:rsidTr="007C5974">
        <w:trPr>
          <w:gridAfter w:val="1"/>
          <w:wAfter w:w="6" w:type="pct"/>
          <w:trHeight w:val="80"/>
        </w:trPr>
        <w:tc>
          <w:tcPr>
            <w:tcW w:w="3497" w:type="pct"/>
            <w:gridSpan w:val="2"/>
            <w:shd w:val="clear" w:color="auto" w:fill="auto"/>
            <w:vAlign w:val="bottom"/>
          </w:tcPr>
          <w:p w14:paraId="48A60A4E" w14:textId="77777777" w:rsidR="00895EA3" w:rsidRPr="00A5606A" w:rsidRDefault="00895EA3" w:rsidP="005A1E91">
            <w:pPr>
              <w:jc w:val="both"/>
              <w:rPr>
                <w:rFonts w:ascii="Arial" w:hAnsi="Arial" w:cs="Arial"/>
                <w:sz w:val="18"/>
                <w:szCs w:val="18"/>
              </w:rPr>
            </w:pPr>
            <w:r w:rsidRPr="00A5606A">
              <w:rPr>
                <w:rFonts w:ascii="Arial" w:hAnsi="Arial" w:cs="Arial"/>
                <w:sz w:val="18"/>
                <w:szCs w:val="18"/>
              </w:rPr>
              <w:t>Diğer</w:t>
            </w:r>
          </w:p>
        </w:tc>
        <w:tc>
          <w:tcPr>
            <w:tcW w:w="742" w:type="pct"/>
            <w:shd w:val="clear" w:color="auto" w:fill="auto"/>
            <w:vAlign w:val="bottom"/>
          </w:tcPr>
          <w:p w14:paraId="24E61BFE" w14:textId="77777777" w:rsidR="00895EA3" w:rsidRPr="00A5606A" w:rsidRDefault="00895EA3" w:rsidP="005A1E91">
            <w:pPr>
              <w:ind w:right="55"/>
              <w:jc w:val="right"/>
              <w:rPr>
                <w:rFonts w:ascii="Arial" w:hAnsi="Arial" w:cs="Arial"/>
                <w:sz w:val="18"/>
                <w:szCs w:val="18"/>
              </w:rPr>
            </w:pPr>
            <w:r w:rsidRPr="00A5606A">
              <w:rPr>
                <w:rFonts w:ascii="Arial" w:hAnsi="Arial" w:cs="Arial"/>
                <w:sz w:val="18"/>
                <w:szCs w:val="18"/>
              </w:rPr>
              <w:t>-</w:t>
            </w:r>
          </w:p>
        </w:tc>
        <w:tc>
          <w:tcPr>
            <w:tcW w:w="755" w:type="pct"/>
            <w:shd w:val="clear" w:color="auto" w:fill="auto"/>
            <w:vAlign w:val="bottom"/>
          </w:tcPr>
          <w:p w14:paraId="2ACCA7F5" w14:textId="77777777" w:rsidR="00895EA3" w:rsidRPr="00A5606A" w:rsidRDefault="00895EA3" w:rsidP="005A1E91">
            <w:pPr>
              <w:ind w:right="55"/>
              <w:jc w:val="right"/>
              <w:rPr>
                <w:rFonts w:ascii="Arial" w:hAnsi="Arial" w:cs="Arial"/>
                <w:sz w:val="18"/>
                <w:szCs w:val="18"/>
              </w:rPr>
            </w:pPr>
            <w:r w:rsidRPr="00A5606A">
              <w:rPr>
                <w:rFonts w:ascii="Arial" w:hAnsi="Arial" w:cs="Arial"/>
                <w:sz w:val="18"/>
                <w:szCs w:val="18"/>
              </w:rPr>
              <w:t>-</w:t>
            </w:r>
          </w:p>
        </w:tc>
      </w:tr>
      <w:tr w:rsidR="00895EA3" w:rsidRPr="00A5606A" w14:paraId="4010C747" w14:textId="77777777" w:rsidTr="007C5974">
        <w:trPr>
          <w:gridAfter w:val="1"/>
          <w:wAfter w:w="6" w:type="pct"/>
          <w:trHeight w:val="80"/>
        </w:trPr>
        <w:tc>
          <w:tcPr>
            <w:tcW w:w="3497" w:type="pct"/>
            <w:gridSpan w:val="2"/>
            <w:tcBorders>
              <w:bottom w:val="single" w:sz="4" w:space="0" w:color="auto"/>
            </w:tcBorders>
            <w:shd w:val="clear" w:color="auto" w:fill="auto"/>
            <w:vAlign w:val="bottom"/>
          </w:tcPr>
          <w:p w14:paraId="1DE294AF" w14:textId="77777777" w:rsidR="00895EA3" w:rsidRPr="00A5606A" w:rsidRDefault="00895EA3" w:rsidP="005A1E91">
            <w:pPr>
              <w:jc w:val="both"/>
              <w:rPr>
                <w:rFonts w:ascii="Arial" w:hAnsi="Arial" w:cs="Arial"/>
                <w:sz w:val="18"/>
                <w:szCs w:val="18"/>
              </w:rPr>
            </w:pPr>
          </w:p>
        </w:tc>
        <w:tc>
          <w:tcPr>
            <w:tcW w:w="742" w:type="pct"/>
            <w:tcBorders>
              <w:bottom w:val="single" w:sz="4" w:space="0" w:color="auto"/>
            </w:tcBorders>
            <w:shd w:val="clear" w:color="auto" w:fill="auto"/>
            <w:vAlign w:val="bottom"/>
          </w:tcPr>
          <w:p w14:paraId="186EC2BC" w14:textId="77777777" w:rsidR="00895EA3" w:rsidRPr="00A5606A" w:rsidRDefault="00895EA3" w:rsidP="005A1E91">
            <w:pPr>
              <w:ind w:right="55"/>
              <w:jc w:val="right"/>
              <w:rPr>
                <w:rFonts w:ascii="Arial" w:hAnsi="Arial" w:cs="Arial"/>
                <w:sz w:val="18"/>
                <w:szCs w:val="18"/>
              </w:rPr>
            </w:pPr>
          </w:p>
        </w:tc>
        <w:tc>
          <w:tcPr>
            <w:tcW w:w="755" w:type="pct"/>
            <w:tcBorders>
              <w:bottom w:val="single" w:sz="4" w:space="0" w:color="auto"/>
            </w:tcBorders>
            <w:shd w:val="clear" w:color="auto" w:fill="auto"/>
            <w:vAlign w:val="bottom"/>
          </w:tcPr>
          <w:p w14:paraId="6C3172DF" w14:textId="77777777" w:rsidR="00895EA3" w:rsidRPr="00A5606A" w:rsidRDefault="00895EA3" w:rsidP="005A1E91">
            <w:pPr>
              <w:ind w:right="55"/>
              <w:jc w:val="right"/>
              <w:rPr>
                <w:rFonts w:ascii="Arial" w:hAnsi="Arial" w:cs="Arial"/>
                <w:sz w:val="18"/>
                <w:szCs w:val="18"/>
              </w:rPr>
            </w:pPr>
          </w:p>
        </w:tc>
      </w:tr>
      <w:tr w:rsidR="00895EA3" w:rsidRPr="00A5606A" w14:paraId="50AB572B" w14:textId="77777777" w:rsidTr="007C5974">
        <w:trPr>
          <w:gridAfter w:val="1"/>
          <w:wAfter w:w="6" w:type="pct"/>
          <w:trHeight w:val="80"/>
        </w:trPr>
        <w:tc>
          <w:tcPr>
            <w:tcW w:w="3497" w:type="pct"/>
            <w:gridSpan w:val="2"/>
            <w:tcBorders>
              <w:top w:val="single" w:sz="4" w:space="0" w:color="auto"/>
              <w:bottom w:val="double" w:sz="4" w:space="0" w:color="auto"/>
            </w:tcBorders>
            <w:shd w:val="clear" w:color="auto" w:fill="auto"/>
            <w:vAlign w:val="bottom"/>
          </w:tcPr>
          <w:p w14:paraId="5EB9C8C8" w14:textId="77777777" w:rsidR="00895EA3" w:rsidRPr="00A5606A" w:rsidRDefault="00895EA3" w:rsidP="005A1E91">
            <w:pPr>
              <w:jc w:val="both"/>
              <w:rPr>
                <w:rFonts w:ascii="Arial" w:eastAsia="Arial Unicode MS" w:hAnsi="Arial" w:cs="Arial"/>
                <w:b/>
                <w:sz w:val="18"/>
                <w:szCs w:val="18"/>
              </w:rPr>
            </w:pPr>
            <w:r w:rsidRPr="00A5606A">
              <w:rPr>
                <w:rFonts w:ascii="Arial" w:hAnsi="Arial" w:cs="Arial"/>
                <w:b/>
                <w:sz w:val="18"/>
                <w:szCs w:val="18"/>
              </w:rPr>
              <w:t>Toplam</w:t>
            </w:r>
          </w:p>
        </w:tc>
        <w:tc>
          <w:tcPr>
            <w:tcW w:w="742" w:type="pct"/>
            <w:tcBorders>
              <w:top w:val="single" w:sz="4" w:space="0" w:color="auto"/>
              <w:bottom w:val="double" w:sz="4" w:space="0" w:color="auto"/>
            </w:tcBorders>
            <w:shd w:val="clear" w:color="auto" w:fill="auto"/>
            <w:vAlign w:val="bottom"/>
          </w:tcPr>
          <w:p w14:paraId="18588044" w14:textId="77777777" w:rsidR="00895EA3" w:rsidRPr="00A5606A" w:rsidRDefault="00895EA3" w:rsidP="005A1E91">
            <w:pPr>
              <w:ind w:right="55"/>
              <w:jc w:val="right"/>
              <w:rPr>
                <w:rFonts w:ascii="Arial" w:hAnsi="Arial" w:cs="Arial"/>
                <w:b/>
                <w:bCs/>
                <w:sz w:val="18"/>
                <w:szCs w:val="18"/>
              </w:rPr>
            </w:pPr>
            <w:r w:rsidRPr="00A5606A">
              <w:rPr>
                <w:rFonts w:ascii="Arial" w:hAnsi="Arial" w:cs="Arial"/>
                <w:b/>
                <w:bCs/>
                <w:sz w:val="18"/>
                <w:szCs w:val="18"/>
              </w:rPr>
              <w:t>225</w:t>
            </w:r>
          </w:p>
        </w:tc>
        <w:tc>
          <w:tcPr>
            <w:tcW w:w="755" w:type="pct"/>
            <w:tcBorders>
              <w:top w:val="single" w:sz="4" w:space="0" w:color="auto"/>
              <w:bottom w:val="double" w:sz="4" w:space="0" w:color="auto"/>
            </w:tcBorders>
            <w:shd w:val="clear" w:color="auto" w:fill="auto"/>
            <w:vAlign w:val="bottom"/>
          </w:tcPr>
          <w:p w14:paraId="163D81DA" w14:textId="77777777" w:rsidR="00895EA3" w:rsidRPr="00A5606A" w:rsidRDefault="00895EA3" w:rsidP="005A1E91">
            <w:pPr>
              <w:ind w:right="55"/>
              <w:jc w:val="right"/>
              <w:rPr>
                <w:rFonts w:ascii="Arial" w:hAnsi="Arial" w:cs="Arial"/>
                <w:b/>
                <w:bCs/>
                <w:sz w:val="18"/>
                <w:szCs w:val="18"/>
              </w:rPr>
            </w:pPr>
            <w:r w:rsidRPr="00A5606A">
              <w:rPr>
                <w:rFonts w:ascii="Arial" w:hAnsi="Arial" w:cs="Arial"/>
                <w:b/>
                <w:bCs/>
                <w:sz w:val="18"/>
                <w:szCs w:val="18"/>
              </w:rPr>
              <w:t>-</w:t>
            </w:r>
          </w:p>
        </w:tc>
      </w:tr>
    </w:tbl>
    <w:p w14:paraId="4F838960" w14:textId="77777777" w:rsidR="000D79E8" w:rsidRDefault="000D79E8">
      <w:pPr>
        <w:rPr>
          <w:rFonts w:ascii="Arial" w:hAnsi="Arial" w:cs="Arial"/>
          <w:b/>
          <w:color w:val="000000" w:themeColor="text1"/>
          <w:sz w:val="20"/>
          <w:szCs w:val="20"/>
        </w:rPr>
      </w:pPr>
    </w:p>
    <w:p w14:paraId="024A569E" w14:textId="77777777" w:rsidR="000D79E8" w:rsidRDefault="000D79E8">
      <w:pPr>
        <w:rPr>
          <w:rFonts w:ascii="Arial" w:hAnsi="Arial" w:cs="Arial"/>
          <w:b/>
          <w:sz w:val="20"/>
          <w:szCs w:val="20"/>
          <w:lang w:eastAsia="en-US"/>
        </w:rPr>
      </w:pPr>
      <w:r>
        <w:rPr>
          <w:rFonts w:ascii="Arial" w:hAnsi="Arial" w:cs="Arial"/>
          <w:b/>
          <w:sz w:val="20"/>
          <w:szCs w:val="20"/>
        </w:rPr>
        <w:br w:type="page"/>
      </w:r>
    </w:p>
    <w:p w14:paraId="4C1D8689" w14:textId="7AD9D4ED" w:rsidR="009D0563" w:rsidRPr="00CF77E3" w:rsidRDefault="009D0563" w:rsidP="00CF77E3">
      <w:pPr>
        <w:pStyle w:val="ListeParagraf"/>
        <w:pageBreakBefore/>
        <w:numPr>
          <w:ilvl w:val="0"/>
          <w:numId w:val="37"/>
        </w:numPr>
        <w:ind w:left="-142" w:hanging="425"/>
        <w:rPr>
          <w:rFonts w:ascii="Arial" w:hAnsi="Arial" w:cs="Arial"/>
          <w:b/>
          <w:color w:val="000000" w:themeColor="text1"/>
          <w:sz w:val="20"/>
          <w:szCs w:val="20"/>
        </w:rPr>
      </w:pPr>
      <w:r w:rsidRPr="00CF77E3">
        <w:rPr>
          <w:rFonts w:ascii="Arial" w:hAnsi="Arial" w:cs="Arial"/>
          <w:b/>
          <w:color w:val="000000" w:themeColor="text1"/>
          <w:sz w:val="20"/>
          <w:szCs w:val="20"/>
        </w:rPr>
        <w:lastRenderedPageBreak/>
        <w:t>Konsolide bilançonun aktif hesaplarına ilişkin açıklama ve dipnotlar (devamı):</w:t>
      </w:r>
    </w:p>
    <w:p w14:paraId="073E50E5" w14:textId="489F414A" w:rsidR="000D79E8" w:rsidRPr="00A5606A" w:rsidRDefault="000D79E8" w:rsidP="000D79E8">
      <w:pPr>
        <w:pStyle w:val="GvdeMetniGirintisi"/>
        <w:spacing w:before="120" w:after="120"/>
        <w:ind w:left="-14" w:hanging="588"/>
        <w:jc w:val="left"/>
        <w:rPr>
          <w:rFonts w:ascii="Arial" w:hAnsi="Arial" w:cs="Arial"/>
          <w:b/>
          <w:sz w:val="20"/>
          <w:szCs w:val="20"/>
        </w:rPr>
      </w:pPr>
      <w:r w:rsidRPr="00A5606A">
        <w:rPr>
          <w:rFonts w:ascii="Arial" w:hAnsi="Arial" w:cs="Arial"/>
          <w:b/>
          <w:sz w:val="20"/>
          <w:szCs w:val="20"/>
        </w:rPr>
        <w:t>6.</w:t>
      </w:r>
      <w:r w:rsidRPr="00A5606A">
        <w:rPr>
          <w:rFonts w:ascii="Arial" w:hAnsi="Arial" w:cs="Arial"/>
          <w:b/>
          <w:sz w:val="20"/>
          <w:szCs w:val="20"/>
        </w:rPr>
        <w:tab/>
        <w:t>Kredilere ilişkin açıklamalar:</w:t>
      </w:r>
    </w:p>
    <w:p w14:paraId="7CB2114B" w14:textId="77777777" w:rsidR="000D79E8" w:rsidRPr="00A5606A" w:rsidRDefault="000D79E8" w:rsidP="003F45C2">
      <w:pPr>
        <w:pStyle w:val="GvdeMetniGirintisi"/>
        <w:numPr>
          <w:ilvl w:val="0"/>
          <w:numId w:val="28"/>
        </w:numPr>
        <w:tabs>
          <w:tab w:val="clear" w:pos="540"/>
        </w:tabs>
        <w:spacing w:before="120" w:after="120"/>
        <w:ind w:left="-28" w:hanging="560"/>
        <w:rPr>
          <w:rFonts w:ascii="Arial" w:hAnsi="Arial" w:cs="Arial"/>
          <w:b/>
          <w:sz w:val="20"/>
          <w:szCs w:val="20"/>
        </w:rPr>
      </w:pPr>
      <w:r w:rsidRPr="00A5606A">
        <w:rPr>
          <w:rFonts w:ascii="Arial" w:hAnsi="Arial" w:cs="Arial"/>
          <w:b/>
          <w:sz w:val="20"/>
          <w:szCs w:val="20"/>
        </w:rPr>
        <w:t>Banka’nın ortaklarına ve mensuplarına verilen her çeşit kredi veya avansın bakiyesine ilişkin bilgiler:</w:t>
      </w:r>
    </w:p>
    <w:tbl>
      <w:tblPr>
        <w:tblW w:w="4988" w:type="pct"/>
        <w:tblLayout w:type="fixed"/>
        <w:tblCellMar>
          <w:left w:w="0" w:type="dxa"/>
          <w:right w:w="0" w:type="dxa"/>
        </w:tblCellMar>
        <w:tblLook w:val="0000" w:firstRow="0" w:lastRow="0" w:firstColumn="0" w:lastColumn="0" w:noHBand="0" w:noVBand="0"/>
      </w:tblPr>
      <w:tblGrid>
        <w:gridCol w:w="6572"/>
        <w:gridCol w:w="1324"/>
        <w:gridCol w:w="1558"/>
      </w:tblGrid>
      <w:tr w:rsidR="000D79E8" w:rsidRPr="002B2887" w14:paraId="5E5701AF" w14:textId="77777777" w:rsidTr="005A1E91">
        <w:trPr>
          <w:trHeight w:val="20"/>
        </w:trPr>
        <w:tc>
          <w:tcPr>
            <w:tcW w:w="3476" w:type="pct"/>
            <w:tcBorders>
              <w:top w:val="single" w:sz="4" w:space="0" w:color="auto"/>
              <w:bottom w:val="single" w:sz="4" w:space="0" w:color="auto"/>
            </w:tcBorders>
            <w:noWrap/>
            <w:tcMar>
              <w:top w:w="15" w:type="dxa"/>
              <w:left w:w="15" w:type="dxa"/>
              <w:bottom w:w="0" w:type="dxa"/>
              <w:right w:w="15" w:type="dxa"/>
            </w:tcMar>
          </w:tcPr>
          <w:p w14:paraId="564E5B9D" w14:textId="77777777" w:rsidR="000D79E8" w:rsidRPr="007C5974" w:rsidRDefault="000D79E8" w:rsidP="005A1E91">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7C5974">
              <w:rPr>
                <w:rFonts w:ascii="Arial" w:hAnsi="Arial" w:cs="Arial"/>
                <w:b/>
              </w:rPr>
              <w:t> </w:t>
            </w:r>
          </w:p>
        </w:tc>
        <w:tc>
          <w:tcPr>
            <w:tcW w:w="1524" w:type="pct"/>
            <w:gridSpan w:val="2"/>
            <w:tcBorders>
              <w:top w:val="single" w:sz="4" w:space="0" w:color="auto"/>
              <w:bottom w:val="single" w:sz="4" w:space="0" w:color="auto"/>
            </w:tcBorders>
            <w:noWrap/>
            <w:tcMar>
              <w:top w:w="15" w:type="dxa"/>
              <w:left w:w="15" w:type="dxa"/>
              <w:bottom w:w="0" w:type="dxa"/>
              <w:right w:w="15" w:type="dxa"/>
            </w:tcMar>
            <w:vAlign w:val="bottom"/>
          </w:tcPr>
          <w:p w14:paraId="171D6922" w14:textId="77777777" w:rsidR="000D79E8" w:rsidRPr="007C5974" w:rsidRDefault="000D79E8" w:rsidP="005A1E91">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7C5974">
              <w:rPr>
                <w:rFonts w:ascii="Arial" w:hAnsi="Arial" w:cs="Arial"/>
                <w:b/>
              </w:rPr>
              <w:t>Cari Dönem</w:t>
            </w:r>
          </w:p>
        </w:tc>
      </w:tr>
      <w:tr w:rsidR="000D79E8" w:rsidRPr="002B2887" w14:paraId="581181CC" w14:textId="77777777" w:rsidTr="005A1E91">
        <w:trPr>
          <w:trHeight w:val="20"/>
        </w:trPr>
        <w:tc>
          <w:tcPr>
            <w:tcW w:w="3476" w:type="pct"/>
            <w:tcBorders>
              <w:top w:val="single" w:sz="4" w:space="0" w:color="auto"/>
              <w:bottom w:val="single" w:sz="4" w:space="0" w:color="auto"/>
            </w:tcBorders>
            <w:noWrap/>
            <w:tcMar>
              <w:top w:w="15" w:type="dxa"/>
              <w:left w:w="15" w:type="dxa"/>
              <w:bottom w:w="0" w:type="dxa"/>
              <w:right w:w="15" w:type="dxa"/>
            </w:tcMar>
          </w:tcPr>
          <w:p w14:paraId="4AE88997" w14:textId="77777777" w:rsidR="000D79E8" w:rsidRPr="007C5974" w:rsidRDefault="000D79E8" w:rsidP="005A1E91">
            <w:pPr>
              <w:pStyle w:val="xl79"/>
              <w:pBdr>
                <w:left w:val="none" w:sz="0" w:space="0" w:color="auto"/>
                <w:bottom w:val="none" w:sz="0" w:space="0" w:color="auto"/>
                <w:right w:val="none" w:sz="0" w:space="0" w:color="auto"/>
              </w:pBdr>
              <w:rPr>
                <w:rFonts w:ascii="Arial" w:hAnsi="Arial" w:cs="Arial"/>
                <w:u w:val="single"/>
              </w:rPr>
            </w:pP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55F338BA" w14:textId="77777777" w:rsidR="000D79E8" w:rsidRPr="007C5974" w:rsidRDefault="000D79E8" w:rsidP="005A1E91">
            <w:pPr>
              <w:ind w:right="27"/>
              <w:jc w:val="right"/>
              <w:rPr>
                <w:rFonts w:ascii="Arial" w:eastAsia="Arial Unicode MS" w:hAnsi="Arial" w:cs="Arial"/>
                <w:b/>
                <w:sz w:val="18"/>
                <w:szCs w:val="18"/>
              </w:rPr>
            </w:pPr>
            <w:r w:rsidRPr="007C5974">
              <w:rPr>
                <w:rFonts w:ascii="Arial" w:eastAsia="Arial Unicode MS" w:hAnsi="Arial" w:cs="Arial"/>
                <w:b/>
                <w:sz w:val="18"/>
                <w:szCs w:val="18"/>
              </w:rPr>
              <w:t>Nakdi</w:t>
            </w:r>
          </w:p>
        </w:tc>
        <w:tc>
          <w:tcPr>
            <w:tcW w:w="824" w:type="pct"/>
            <w:tcBorders>
              <w:top w:val="single" w:sz="4" w:space="0" w:color="auto"/>
              <w:bottom w:val="single" w:sz="4" w:space="0" w:color="auto"/>
            </w:tcBorders>
            <w:noWrap/>
            <w:tcMar>
              <w:top w:w="15" w:type="dxa"/>
              <w:left w:w="15" w:type="dxa"/>
              <w:bottom w:w="0" w:type="dxa"/>
              <w:right w:w="15" w:type="dxa"/>
            </w:tcMar>
            <w:vAlign w:val="bottom"/>
          </w:tcPr>
          <w:p w14:paraId="6ED40D5C" w14:textId="77777777" w:rsidR="000D79E8" w:rsidRPr="007C5974" w:rsidRDefault="000D79E8" w:rsidP="005A1E91">
            <w:pPr>
              <w:ind w:right="27"/>
              <w:jc w:val="right"/>
              <w:rPr>
                <w:rFonts w:ascii="Arial" w:eastAsia="Arial Unicode MS" w:hAnsi="Arial" w:cs="Arial"/>
                <w:b/>
                <w:sz w:val="18"/>
                <w:szCs w:val="18"/>
              </w:rPr>
            </w:pPr>
            <w:proofErr w:type="spellStart"/>
            <w:r w:rsidRPr="007C5974">
              <w:rPr>
                <w:rFonts w:ascii="Arial" w:eastAsia="Arial Unicode MS" w:hAnsi="Arial" w:cs="Arial"/>
                <w:b/>
                <w:sz w:val="18"/>
                <w:szCs w:val="18"/>
              </w:rPr>
              <w:t>Gayrinakdi</w:t>
            </w:r>
            <w:proofErr w:type="spellEnd"/>
          </w:p>
        </w:tc>
      </w:tr>
      <w:tr w:rsidR="000D79E8" w:rsidRPr="002B2887" w14:paraId="6D451243" w14:textId="77777777" w:rsidTr="005A1E91">
        <w:trPr>
          <w:trHeight w:val="20"/>
        </w:trPr>
        <w:tc>
          <w:tcPr>
            <w:tcW w:w="3476" w:type="pct"/>
            <w:tcBorders>
              <w:top w:val="single" w:sz="4" w:space="0" w:color="auto"/>
            </w:tcBorders>
            <w:tcMar>
              <w:top w:w="15" w:type="dxa"/>
              <w:left w:w="15" w:type="dxa"/>
              <w:bottom w:w="0" w:type="dxa"/>
              <w:right w:w="15" w:type="dxa"/>
            </w:tcMar>
            <w:vAlign w:val="center"/>
          </w:tcPr>
          <w:p w14:paraId="32AD6738" w14:textId="77777777" w:rsidR="000D79E8" w:rsidRPr="007C5974" w:rsidRDefault="000D79E8" w:rsidP="005A1E91">
            <w:pPr>
              <w:rPr>
                <w:rFonts w:ascii="Arial" w:hAnsi="Arial" w:cs="Arial"/>
                <w:sz w:val="18"/>
                <w:szCs w:val="18"/>
              </w:rPr>
            </w:pPr>
          </w:p>
        </w:tc>
        <w:tc>
          <w:tcPr>
            <w:tcW w:w="700" w:type="pct"/>
            <w:tcBorders>
              <w:top w:val="single" w:sz="4" w:space="0" w:color="auto"/>
            </w:tcBorders>
            <w:tcMar>
              <w:top w:w="15" w:type="dxa"/>
              <w:left w:w="15" w:type="dxa"/>
              <w:bottom w:w="0" w:type="dxa"/>
              <w:right w:w="15" w:type="dxa"/>
            </w:tcMar>
            <w:vAlign w:val="bottom"/>
          </w:tcPr>
          <w:p w14:paraId="415DAFB4" w14:textId="77777777" w:rsidR="000D79E8" w:rsidRPr="007C5974" w:rsidRDefault="000D79E8" w:rsidP="005A1E91">
            <w:pPr>
              <w:ind w:right="27"/>
              <w:jc w:val="right"/>
              <w:rPr>
                <w:rFonts w:ascii="Arial" w:hAnsi="Arial" w:cs="Arial"/>
                <w:sz w:val="18"/>
                <w:szCs w:val="18"/>
              </w:rPr>
            </w:pPr>
          </w:p>
        </w:tc>
        <w:tc>
          <w:tcPr>
            <w:tcW w:w="824" w:type="pct"/>
            <w:tcBorders>
              <w:top w:val="single" w:sz="4" w:space="0" w:color="auto"/>
            </w:tcBorders>
            <w:noWrap/>
            <w:tcMar>
              <w:top w:w="15" w:type="dxa"/>
              <w:left w:w="15" w:type="dxa"/>
              <w:bottom w:w="0" w:type="dxa"/>
              <w:right w:w="15" w:type="dxa"/>
            </w:tcMar>
            <w:vAlign w:val="bottom"/>
          </w:tcPr>
          <w:p w14:paraId="422A567F" w14:textId="77777777" w:rsidR="000D79E8" w:rsidRPr="007C5974" w:rsidRDefault="000D79E8" w:rsidP="005A1E91">
            <w:pPr>
              <w:ind w:right="27"/>
              <w:jc w:val="right"/>
              <w:rPr>
                <w:rFonts w:ascii="Arial" w:hAnsi="Arial" w:cs="Arial"/>
                <w:sz w:val="18"/>
                <w:szCs w:val="18"/>
              </w:rPr>
            </w:pPr>
          </w:p>
        </w:tc>
      </w:tr>
      <w:tr w:rsidR="000D79E8" w:rsidRPr="002B2887" w14:paraId="432D752A" w14:textId="77777777" w:rsidTr="005A1E91">
        <w:trPr>
          <w:trHeight w:val="20"/>
        </w:trPr>
        <w:tc>
          <w:tcPr>
            <w:tcW w:w="3476" w:type="pct"/>
            <w:tcMar>
              <w:top w:w="15" w:type="dxa"/>
              <w:left w:w="15" w:type="dxa"/>
              <w:bottom w:w="0" w:type="dxa"/>
              <w:right w:w="15" w:type="dxa"/>
            </w:tcMar>
            <w:vAlign w:val="center"/>
          </w:tcPr>
          <w:p w14:paraId="0DDA832A" w14:textId="77777777" w:rsidR="000D79E8" w:rsidRPr="007C5974" w:rsidRDefault="000D79E8" w:rsidP="005A1E91">
            <w:pPr>
              <w:rPr>
                <w:rFonts w:ascii="Arial" w:hAnsi="Arial" w:cs="Arial"/>
                <w:sz w:val="18"/>
                <w:szCs w:val="18"/>
              </w:rPr>
            </w:pPr>
            <w:r w:rsidRPr="007C5974">
              <w:rPr>
                <w:rFonts w:ascii="Arial" w:hAnsi="Arial" w:cs="Arial"/>
                <w:sz w:val="18"/>
                <w:szCs w:val="18"/>
              </w:rPr>
              <w:t>Banka Ortaklarına Verilen Doğrudan Krediler</w:t>
            </w:r>
          </w:p>
        </w:tc>
        <w:tc>
          <w:tcPr>
            <w:tcW w:w="700" w:type="pct"/>
            <w:tcMar>
              <w:top w:w="15" w:type="dxa"/>
              <w:left w:w="15" w:type="dxa"/>
              <w:bottom w:w="0" w:type="dxa"/>
              <w:right w:w="15" w:type="dxa"/>
            </w:tcMar>
            <w:vAlign w:val="bottom"/>
          </w:tcPr>
          <w:p w14:paraId="12E68840" w14:textId="77777777" w:rsidR="000D79E8" w:rsidRPr="007C5974" w:rsidRDefault="000D79E8" w:rsidP="005A1E91">
            <w:pPr>
              <w:ind w:right="144"/>
              <w:jc w:val="right"/>
              <w:rPr>
                <w:rFonts w:ascii="Arial" w:hAnsi="Arial" w:cs="Arial"/>
                <w:sz w:val="18"/>
                <w:szCs w:val="18"/>
              </w:rPr>
            </w:pPr>
            <w:r w:rsidRPr="007C5974">
              <w:rPr>
                <w:rFonts w:ascii="Arial" w:hAnsi="Arial" w:cs="Arial"/>
                <w:sz w:val="18"/>
                <w:szCs w:val="18"/>
              </w:rPr>
              <w:t>148.411</w:t>
            </w:r>
          </w:p>
        </w:tc>
        <w:tc>
          <w:tcPr>
            <w:tcW w:w="824" w:type="pct"/>
            <w:noWrap/>
            <w:tcMar>
              <w:top w:w="15" w:type="dxa"/>
              <w:left w:w="15" w:type="dxa"/>
              <w:bottom w:w="0" w:type="dxa"/>
              <w:right w:w="15" w:type="dxa"/>
            </w:tcMar>
            <w:vAlign w:val="bottom"/>
          </w:tcPr>
          <w:p w14:paraId="3105B640" w14:textId="77777777" w:rsidR="000D79E8" w:rsidRPr="007C5974" w:rsidRDefault="000D79E8" w:rsidP="005A1E91">
            <w:pPr>
              <w:ind w:right="144"/>
              <w:jc w:val="right"/>
              <w:rPr>
                <w:rFonts w:ascii="Arial" w:hAnsi="Arial" w:cs="Arial"/>
                <w:sz w:val="18"/>
                <w:szCs w:val="18"/>
              </w:rPr>
            </w:pPr>
            <w:r w:rsidRPr="007C5974">
              <w:rPr>
                <w:rFonts w:ascii="Arial" w:hAnsi="Arial" w:cs="Arial"/>
                <w:sz w:val="18"/>
                <w:szCs w:val="18"/>
              </w:rPr>
              <w:t>7.749</w:t>
            </w:r>
          </w:p>
        </w:tc>
      </w:tr>
      <w:tr w:rsidR="000D79E8" w:rsidRPr="002B2887" w14:paraId="6E154BCD" w14:textId="77777777" w:rsidTr="005A1E91">
        <w:trPr>
          <w:trHeight w:val="20"/>
        </w:trPr>
        <w:tc>
          <w:tcPr>
            <w:tcW w:w="3476" w:type="pct"/>
            <w:tcMar>
              <w:top w:w="15" w:type="dxa"/>
              <w:left w:w="15" w:type="dxa"/>
              <w:bottom w:w="0" w:type="dxa"/>
              <w:right w:w="15" w:type="dxa"/>
            </w:tcMar>
            <w:vAlign w:val="center"/>
          </w:tcPr>
          <w:p w14:paraId="41F4A3C6" w14:textId="77777777" w:rsidR="000D79E8" w:rsidRPr="007C5974" w:rsidRDefault="000D79E8" w:rsidP="005A1E91">
            <w:pPr>
              <w:ind w:left="360"/>
              <w:rPr>
                <w:rFonts w:ascii="Arial" w:eastAsia="Arial Unicode MS" w:hAnsi="Arial" w:cs="Arial"/>
                <w:sz w:val="18"/>
                <w:szCs w:val="18"/>
              </w:rPr>
            </w:pPr>
            <w:r w:rsidRPr="007C5974">
              <w:rPr>
                <w:rFonts w:ascii="Arial" w:hAnsi="Arial" w:cs="Arial"/>
                <w:sz w:val="18"/>
                <w:szCs w:val="18"/>
              </w:rPr>
              <w:t>Tüzel Kişi Ortaklara Verilen Krediler</w:t>
            </w:r>
          </w:p>
        </w:tc>
        <w:tc>
          <w:tcPr>
            <w:tcW w:w="700" w:type="pct"/>
            <w:tcMar>
              <w:top w:w="15" w:type="dxa"/>
              <w:left w:w="15" w:type="dxa"/>
              <w:bottom w:w="0" w:type="dxa"/>
              <w:right w:w="15" w:type="dxa"/>
            </w:tcMar>
            <w:vAlign w:val="bottom"/>
          </w:tcPr>
          <w:p w14:paraId="613BC2C3" w14:textId="77777777" w:rsidR="000D79E8" w:rsidRPr="007C5974" w:rsidRDefault="000D79E8" w:rsidP="005A1E91">
            <w:pPr>
              <w:ind w:right="144"/>
              <w:jc w:val="right"/>
              <w:rPr>
                <w:rFonts w:ascii="Arial" w:hAnsi="Arial" w:cs="Arial"/>
                <w:sz w:val="18"/>
                <w:szCs w:val="18"/>
              </w:rPr>
            </w:pPr>
            <w:r w:rsidRPr="007C5974">
              <w:rPr>
                <w:rFonts w:ascii="Arial" w:hAnsi="Arial" w:cs="Arial"/>
                <w:sz w:val="18"/>
                <w:szCs w:val="18"/>
              </w:rPr>
              <w:t>148.133</w:t>
            </w:r>
          </w:p>
        </w:tc>
        <w:tc>
          <w:tcPr>
            <w:tcW w:w="824" w:type="pct"/>
            <w:noWrap/>
            <w:tcMar>
              <w:top w:w="15" w:type="dxa"/>
              <w:left w:w="15" w:type="dxa"/>
              <w:bottom w:w="0" w:type="dxa"/>
              <w:right w:w="15" w:type="dxa"/>
            </w:tcMar>
            <w:vAlign w:val="bottom"/>
          </w:tcPr>
          <w:p w14:paraId="4CAB98E4" w14:textId="77777777" w:rsidR="000D79E8" w:rsidRPr="007C5974" w:rsidRDefault="000D79E8" w:rsidP="005A1E91">
            <w:pPr>
              <w:ind w:right="144"/>
              <w:jc w:val="right"/>
              <w:rPr>
                <w:rFonts w:ascii="Arial" w:hAnsi="Arial" w:cs="Arial"/>
                <w:sz w:val="18"/>
                <w:szCs w:val="18"/>
              </w:rPr>
            </w:pPr>
            <w:r w:rsidRPr="007C5974">
              <w:rPr>
                <w:rFonts w:ascii="Arial" w:hAnsi="Arial" w:cs="Arial"/>
                <w:sz w:val="18"/>
                <w:szCs w:val="18"/>
              </w:rPr>
              <w:t>7.399</w:t>
            </w:r>
          </w:p>
        </w:tc>
      </w:tr>
      <w:tr w:rsidR="000D79E8" w:rsidRPr="002B2887" w14:paraId="38DD93D7" w14:textId="77777777" w:rsidTr="005A1E91">
        <w:trPr>
          <w:trHeight w:val="20"/>
        </w:trPr>
        <w:tc>
          <w:tcPr>
            <w:tcW w:w="3476" w:type="pct"/>
            <w:tcMar>
              <w:top w:w="15" w:type="dxa"/>
              <w:left w:w="15" w:type="dxa"/>
              <w:bottom w:w="0" w:type="dxa"/>
              <w:right w:w="15" w:type="dxa"/>
            </w:tcMar>
            <w:vAlign w:val="center"/>
          </w:tcPr>
          <w:p w14:paraId="4209E3AB" w14:textId="77777777" w:rsidR="000D79E8" w:rsidRPr="007C5974" w:rsidRDefault="000D79E8" w:rsidP="005A1E91">
            <w:pPr>
              <w:ind w:left="360"/>
              <w:rPr>
                <w:rFonts w:ascii="Arial" w:eastAsia="Arial Unicode MS" w:hAnsi="Arial" w:cs="Arial"/>
                <w:sz w:val="18"/>
                <w:szCs w:val="18"/>
              </w:rPr>
            </w:pPr>
            <w:r w:rsidRPr="007C5974">
              <w:rPr>
                <w:rFonts w:ascii="Arial" w:hAnsi="Arial" w:cs="Arial"/>
                <w:sz w:val="18"/>
                <w:szCs w:val="18"/>
              </w:rPr>
              <w:t xml:space="preserve">Gerçek Kişi Ortaklara Verilen Krediler </w:t>
            </w:r>
          </w:p>
        </w:tc>
        <w:tc>
          <w:tcPr>
            <w:tcW w:w="700" w:type="pct"/>
            <w:tcMar>
              <w:top w:w="15" w:type="dxa"/>
              <w:left w:w="15" w:type="dxa"/>
              <w:bottom w:w="0" w:type="dxa"/>
              <w:right w:w="15" w:type="dxa"/>
            </w:tcMar>
            <w:vAlign w:val="bottom"/>
          </w:tcPr>
          <w:p w14:paraId="106FFC0D" w14:textId="77777777" w:rsidR="000D79E8" w:rsidRPr="007C5974" w:rsidRDefault="000D79E8" w:rsidP="005A1E91">
            <w:pPr>
              <w:ind w:right="144"/>
              <w:jc w:val="right"/>
              <w:rPr>
                <w:rFonts w:ascii="Arial" w:hAnsi="Arial" w:cs="Arial"/>
                <w:sz w:val="18"/>
                <w:szCs w:val="18"/>
              </w:rPr>
            </w:pPr>
            <w:r w:rsidRPr="007C5974">
              <w:rPr>
                <w:rFonts w:ascii="Arial" w:hAnsi="Arial" w:cs="Arial"/>
                <w:sz w:val="18"/>
                <w:szCs w:val="18"/>
              </w:rPr>
              <w:t>278</w:t>
            </w:r>
          </w:p>
        </w:tc>
        <w:tc>
          <w:tcPr>
            <w:tcW w:w="824" w:type="pct"/>
            <w:noWrap/>
            <w:tcMar>
              <w:top w:w="15" w:type="dxa"/>
              <w:left w:w="15" w:type="dxa"/>
              <w:bottom w:w="0" w:type="dxa"/>
              <w:right w:w="15" w:type="dxa"/>
            </w:tcMar>
            <w:vAlign w:val="bottom"/>
          </w:tcPr>
          <w:p w14:paraId="33254BE6" w14:textId="77777777" w:rsidR="000D79E8" w:rsidRPr="007C5974" w:rsidRDefault="000D79E8" w:rsidP="005A1E91">
            <w:pPr>
              <w:ind w:right="144"/>
              <w:jc w:val="right"/>
              <w:rPr>
                <w:rFonts w:ascii="Arial" w:hAnsi="Arial" w:cs="Arial"/>
                <w:sz w:val="18"/>
                <w:szCs w:val="18"/>
              </w:rPr>
            </w:pPr>
            <w:r w:rsidRPr="007C5974">
              <w:rPr>
                <w:rFonts w:ascii="Arial" w:hAnsi="Arial" w:cs="Arial"/>
                <w:sz w:val="18"/>
                <w:szCs w:val="18"/>
              </w:rPr>
              <w:t>350</w:t>
            </w:r>
          </w:p>
        </w:tc>
      </w:tr>
      <w:tr w:rsidR="000D79E8" w:rsidRPr="002B2887" w14:paraId="1A568722" w14:textId="77777777" w:rsidTr="005A1E91">
        <w:trPr>
          <w:trHeight w:val="20"/>
        </w:trPr>
        <w:tc>
          <w:tcPr>
            <w:tcW w:w="3476" w:type="pct"/>
            <w:tcMar>
              <w:top w:w="15" w:type="dxa"/>
              <w:left w:w="15" w:type="dxa"/>
              <w:bottom w:w="0" w:type="dxa"/>
              <w:right w:w="15" w:type="dxa"/>
            </w:tcMar>
            <w:vAlign w:val="center"/>
          </w:tcPr>
          <w:p w14:paraId="277D7E6B" w14:textId="77777777" w:rsidR="000D79E8" w:rsidRPr="007C5974" w:rsidRDefault="000D79E8" w:rsidP="005A1E91">
            <w:pPr>
              <w:rPr>
                <w:rFonts w:ascii="Arial" w:eastAsia="Arial Unicode MS" w:hAnsi="Arial" w:cs="Arial"/>
                <w:sz w:val="18"/>
                <w:szCs w:val="18"/>
              </w:rPr>
            </w:pPr>
            <w:r w:rsidRPr="007C5974">
              <w:rPr>
                <w:rFonts w:ascii="Arial" w:hAnsi="Arial" w:cs="Arial"/>
                <w:sz w:val="18"/>
                <w:szCs w:val="18"/>
              </w:rPr>
              <w:t>Banka Ortaklarına Verilen Dolaylı Krediler</w:t>
            </w:r>
          </w:p>
        </w:tc>
        <w:tc>
          <w:tcPr>
            <w:tcW w:w="700" w:type="pct"/>
            <w:noWrap/>
            <w:tcMar>
              <w:top w:w="15" w:type="dxa"/>
              <w:left w:w="15" w:type="dxa"/>
              <w:bottom w:w="0" w:type="dxa"/>
              <w:right w:w="15" w:type="dxa"/>
            </w:tcMar>
            <w:vAlign w:val="bottom"/>
          </w:tcPr>
          <w:p w14:paraId="14678426" w14:textId="77777777" w:rsidR="000D79E8" w:rsidRPr="007C5974" w:rsidRDefault="000D79E8" w:rsidP="005A1E91">
            <w:pPr>
              <w:ind w:right="144"/>
              <w:jc w:val="right"/>
              <w:rPr>
                <w:rFonts w:ascii="Arial" w:hAnsi="Arial" w:cs="Arial"/>
                <w:sz w:val="18"/>
                <w:szCs w:val="18"/>
              </w:rPr>
            </w:pPr>
            <w:r w:rsidRPr="007C5974">
              <w:rPr>
                <w:rFonts w:ascii="Arial" w:hAnsi="Arial" w:cs="Arial"/>
                <w:sz w:val="18"/>
                <w:szCs w:val="18"/>
              </w:rPr>
              <w:t>105.926</w:t>
            </w:r>
          </w:p>
        </w:tc>
        <w:tc>
          <w:tcPr>
            <w:tcW w:w="824" w:type="pct"/>
            <w:noWrap/>
            <w:tcMar>
              <w:top w:w="15" w:type="dxa"/>
              <w:left w:w="15" w:type="dxa"/>
              <w:bottom w:w="0" w:type="dxa"/>
              <w:right w:w="15" w:type="dxa"/>
            </w:tcMar>
            <w:vAlign w:val="bottom"/>
          </w:tcPr>
          <w:p w14:paraId="62455EE6" w14:textId="77777777" w:rsidR="000D79E8" w:rsidRPr="007C5974" w:rsidRDefault="000D79E8" w:rsidP="005A1E91">
            <w:pPr>
              <w:ind w:right="144"/>
              <w:jc w:val="right"/>
              <w:rPr>
                <w:rFonts w:ascii="Arial" w:hAnsi="Arial" w:cs="Arial"/>
                <w:sz w:val="18"/>
                <w:szCs w:val="18"/>
              </w:rPr>
            </w:pPr>
            <w:r w:rsidRPr="007C5974">
              <w:rPr>
                <w:rFonts w:ascii="Arial" w:hAnsi="Arial" w:cs="Arial"/>
                <w:sz w:val="18"/>
                <w:szCs w:val="18"/>
              </w:rPr>
              <w:t>35.829</w:t>
            </w:r>
          </w:p>
        </w:tc>
      </w:tr>
      <w:tr w:rsidR="000D79E8" w:rsidRPr="002B2887" w14:paraId="720616A4" w14:textId="77777777" w:rsidTr="005A1E91">
        <w:trPr>
          <w:trHeight w:val="20"/>
        </w:trPr>
        <w:tc>
          <w:tcPr>
            <w:tcW w:w="3476" w:type="pct"/>
            <w:noWrap/>
            <w:tcMar>
              <w:top w:w="15" w:type="dxa"/>
              <w:left w:w="15" w:type="dxa"/>
              <w:bottom w:w="0" w:type="dxa"/>
              <w:right w:w="15" w:type="dxa"/>
            </w:tcMar>
            <w:vAlign w:val="center"/>
          </w:tcPr>
          <w:p w14:paraId="048AD435" w14:textId="77777777" w:rsidR="000D79E8" w:rsidRPr="007C5974" w:rsidRDefault="000D79E8" w:rsidP="005A1E91">
            <w:pPr>
              <w:rPr>
                <w:rFonts w:ascii="Arial" w:hAnsi="Arial" w:cs="Arial"/>
                <w:sz w:val="18"/>
                <w:szCs w:val="18"/>
              </w:rPr>
            </w:pPr>
            <w:r w:rsidRPr="007C5974">
              <w:rPr>
                <w:rFonts w:ascii="Arial" w:hAnsi="Arial" w:cs="Arial"/>
                <w:sz w:val="18"/>
                <w:szCs w:val="18"/>
              </w:rPr>
              <w:t>Banka Mensuplarına Verilen Krediler</w:t>
            </w:r>
          </w:p>
        </w:tc>
        <w:tc>
          <w:tcPr>
            <w:tcW w:w="700" w:type="pct"/>
            <w:noWrap/>
            <w:tcMar>
              <w:top w:w="15" w:type="dxa"/>
              <w:left w:w="15" w:type="dxa"/>
              <w:bottom w:w="0" w:type="dxa"/>
              <w:right w:w="15" w:type="dxa"/>
            </w:tcMar>
            <w:vAlign w:val="bottom"/>
          </w:tcPr>
          <w:p w14:paraId="5CFBB936" w14:textId="77777777" w:rsidR="000D79E8" w:rsidRPr="007C5974" w:rsidRDefault="000D79E8" w:rsidP="005A1E91">
            <w:pPr>
              <w:ind w:right="144"/>
              <w:jc w:val="right"/>
              <w:rPr>
                <w:rFonts w:ascii="Arial" w:hAnsi="Arial" w:cs="Arial"/>
                <w:sz w:val="18"/>
                <w:szCs w:val="18"/>
              </w:rPr>
            </w:pPr>
            <w:r w:rsidRPr="007C5974">
              <w:rPr>
                <w:rFonts w:ascii="Arial" w:hAnsi="Arial" w:cs="Arial"/>
                <w:sz w:val="18"/>
                <w:szCs w:val="18"/>
              </w:rPr>
              <w:t>12.513</w:t>
            </w:r>
          </w:p>
        </w:tc>
        <w:tc>
          <w:tcPr>
            <w:tcW w:w="824" w:type="pct"/>
            <w:noWrap/>
            <w:tcMar>
              <w:top w:w="15" w:type="dxa"/>
              <w:left w:w="15" w:type="dxa"/>
              <w:bottom w:w="0" w:type="dxa"/>
              <w:right w:w="15" w:type="dxa"/>
            </w:tcMar>
            <w:vAlign w:val="bottom"/>
          </w:tcPr>
          <w:p w14:paraId="3FFD4327" w14:textId="77777777" w:rsidR="000D79E8" w:rsidRPr="007C5974" w:rsidRDefault="000D79E8" w:rsidP="005A1E91">
            <w:pPr>
              <w:ind w:right="144"/>
              <w:jc w:val="right"/>
              <w:rPr>
                <w:rFonts w:ascii="Arial" w:hAnsi="Arial" w:cs="Arial"/>
                <w:sz w:val="18"/>
                <w:szCs w:val="18"/>
              </w:rPr>
            </w:pPr>
            <w:r w:rsidRPr="007C5974">
              <w:rPr>
                <w:rFonts w:ascii="Arial" w:hAnsi="Arial" w:cs="Arial"/>
                <w:sz w:val="18"/>
                <w:szCs w:val="18"/>
              </w:rPr>
              <w:t>-</w:t>
            </w:r>
          </w:p>
        </w:tc>
      </w:tr>
      <w:tr w:rsidR="000D79E8" w:rsidRPr="002B2887" w14:paraId="2C7D746F" w14:textId="77777777" w:rsidTr="005A1E91">
        <w:trPr>
          <w:trHeight w:val="20"/>
        </w:trPr>
        <w:tc>
          <w:tcPr>
            <w:tcW w:w="3476" w:type="pct"/>
            <w:tcBorders>
              <w:bottom w:val="single" w:sz="4" w:space="0" w:color="auto"/>
            </w:tcBorders>
            <w:noWrap/>
            <w:tcMar>
              <w:top w:w="15" w:type="dxa"/>
              <w:left w:w="15" w:type="dxa"/>
              <w:bottom w:w="0" w:type="dxa"/>
              <w:right w:w="15" w:type="dxa"/>
            </w:tcMar>
            <w:vAlign w:val="center"/>
          </w:tcPr>
          <w:p w14:paraId="6E9F8BDC" w14:textId="77777777" w:rsidR="000D79E8" w:rsidRPr="007C5974" w:rsidRDefault="000D79E8" w:rsidP="005A1E91">
            <w:pPr>
              <w:rPr>
                <w:rFonts w:ascii="Arial" w:eastAsia="Arial Unicode MS" w:hAnsi="Arial" w:cs="Arial"/>
                <w:sz w:val="18"/>
                <w:szCs w:val="18"/>
              </w:rPr>
            </w:pPr>
          </w:p>
        </w:tc>
        <w:tc>
          <w:tcPr>
            <w:tcW w:w="700" w:type="pct"/>
            <w:tcBorders>
              <w:bottom w:val="single" w:sz="4" w:space="0" w:color="auto"/>
            </w:tcBorders>
            <w:noWrap/>
            <w:tcMar>
              <w:top w:w="15" w:type="dxa"/>
              <w:left w:w="15" w:type="dxa"/>
              <w:bottom w:w="0" w:type="dxa"/>
              <w:right w:w="15" w:type="dxa"/>
            </w:tcMar>
            <w:vAlign w:val="bottom"/>
          </w:tcPr>
          <w:p w14:paraId="79C5618B" w14:textId="77777777" w:rsidR="000D79E8" w:rsidRPr="007C5974" w:rsidRDefault="000D79E8" w:rsidP="005A1E91">
            <w:pPr>
              <w:ind w:right="27"/>
              <w:jc w:val="right"/>
              <w:rPr>
                <w:rFonts w:ascii="Arial" w:hAnsi="Arial" w:cs="Arial"/>
                <w:sz w:val="18"/>
                <w:szCs w:val="18"/>
              </w:rPr>
            </w:pPr>
          </w:p>
        </w:tc>
        <w:tc>
          <w:tcPr>
            <w:tcW w:w="824" w:type="pct"/>
            <w:tcBorders>
              <w:bottom w:val="single" w:sz="4" w:space="0" w:color="auto"/>
            </w:tcBorders>
            <w:noWrap/>
            <w:tcMar>
              <w:top w:w="15" w:type="dxa"/>
              <w:left w:w="15" w:type="dxa"/>
              <w:bottom w:w="0" w:type="dxa"/>
              <w:right w:w="15" w:type="dxa"/>
            </w:tcMar>
            <w:vAlign w:val="bottom"/>
          </w:tcPr>
          <w:p w14:paraId="243BFD9F" w14:textId="77777777" w:rsidR="000D79E8" w:rsidRPr="007C5974" w:rsidRDefault="000D79E8" w:rsidP="005A1E91">
            <w:pPr>
              <w:ind w:right="27"/>
              <w:jc w:val="right"/>
              <w:rPr>
                <w:rFonts w:ascii="Arial" w:hAnsi="Arial" w:cs="Arial"/>
                <w:sz w:val="18"/>
                <w:szCs w:val="18"/>
              </w:rPr>
            </w:pPr>
          </w:p>
        </w:tc>
      </w:tr>
      <w:tr w:rsidR="000D79E8" w:rsidRPr="002B2887" w14:paraId="3C34982A" w14:textId="77777777" w:rsidTr="005A1E91">
        <w:trPr>
          <w:trHeight w:val="20"/>
        </w:trPr>
        <w:tc>
          <w:tcPr>
            <w:tcW w:w="3476" w:type="pct"/>
            <w:tcBorders>
              <w:top w:val="single" w:sz="4" w:space="0" w:color="auto"/>
              <w:bottom w:val="double" w:sz="4" w:space="0" w:color="auto"/>
            </w:tcBorders>
            <w:noWrap/>
            <w:tcMar>
              <w:top w:w="15" w:type="dxa"/>
              <w:left w:w="15" w:type="dxa"/>
              <w:bottom w:w="0" w:type="dxa"/>
              <w:right w:w="15" w:type="dxa"/>
            </w:tcMar>
            <w:vAlign w:val="center"/>
          </w:tcPr>
          <w:p w14:paraId="63E89E96" w14:textId="77777777" w:rsidR="000D79E8" w:rsidRPr="007C5974" w:rsidRDefault="000D79E8" w:rsidP="005A1E91">
            <w:pPr>
              <w:rPr>
                <w:rFonts w:ascii="Arial" w:eastAsia="Arial Unicode MS" w:hAnsi="Arial" w:cs="Arial"/>
                <w:b/>
                <w:sz w:val="18"/>
                <w:szCs w:val="18"/>
              </w:rPr>
            </w:pPr>
            <w:r w:rsidRPr="007C5974">
              <w:rPr>
                <w:rFonts w:ascii="Arial" w:eastAsia="Arial Unicode MS" w:hAnsi="Arial" w:cs="Arial"/>
                <w:b/>
                <w:sz w:val="18"/>
                <w:szCs w:val="18"/>
              </w:rPr>
              <w:t>Toplam</w:t>
            </w:r>
          </w:p>
        </w:tc>
        <w:tc>
          <w:tcPr>
            <w:tcW w:w="700" w:type="pct"/>
            <w:tcBorders>
              <w:top w:val="single" w:sz="4" w:space="0" w:color="auto"/>
              <w:bottom w:val="double" w:sz="4" w:space="0" w:color="auto"/>
            </w:tcBorders>
            <w:noWrap/>
            <w:tcMar>
              <w:top w:w="15" w:type="dxa"/>
              <w:left w:w="15" w:type="dxa"/>
              <w:bottom w:w="0" w:type="dxa"/>
              <w:right w:w="15" w:type="dxa"/>
            </w:tcMar>
          </w:tcPr>
          <w:p w14:paraId="6E18DFA5" w14:textId="77777777" w:rsidR="000D79E8" w:rsidRPr="007C5974" w:rsidRDefault="000D79E8" w:rsidP="005A1E91">
            <w:pPr>
              <w:ind w:right="144"/>
              <w:jc w:val="right"/>
              <w:rPr>
                <w:rFonts w:ascii="Arial" w:hAnsi="Arial" w:cs="Arial"/>
                <w:b/>
                <w:sz w:val="18"/>
                <w:szCs w:val="18"/>
              </w:rPr>
            </w:pPr>
            <w:r w:rsidRPr="007C5974">
              <w:rPr>
                <w:rFonts w:ascii="Arial" w:hAnsi="Arial" w:cs="Arial"/>
                <w:b/>
                <w:sz w:val="18"/>
                <w:szCs w:val="18"/>
              </w:rPr>
              <w:t>266.850</w:t>
            </w:r>
          </w:p>
        </w:tc>
        <w:tc>
          <w:tcPr>
            <w:tcW w:w="824" w:type="pct"/>
            <w:tcBorders>
              <w:top w:val="single" w:sz="4" w:space="0" w:color="auto"/>
              <w:bottom w:val="double" w:sz="4" w:space="0" w:color="auto"/>
            </w:tcBorders>
            <w:noWrap/>
            <w:tcMar>
              <w:top w:w="15" w:type="dxa"/>
              <w:left w:w="15" w:type="dxa"/>
              <w:bottom w:w="0" w:type="dxa"/>
              <w:right w:w="15" w:type="dxa"/>
            </w:tcMar>
          </w:tcPr>
          <w:p w14:paraId="4B48A025" w14:textId="77777777" w:rsidR="000D79E8" w:rsidRPr="007C5974" w:rsidRDefault="000D79E8" w:rsidP="005A1E91">
            <w:pPr>
              <w:ind w:right="144"/>
              <w:jc w:val="right"/>
              <w:rPr>
                <w:rFonts w:ascii="Arial" w:hAnsi="Arial" w:cs="Arial"/>
                <w:b/>
                <w:sz w:val="18"/>
                <w:szCs w:val="18"/>
              </w:rPr>
            </w:pPr>
            <w:r w:rsidRPr="007C5974">
              <w:rPr>
                <w:rFonts w:ascii="Arial" w:hAnsi="Arial" w:cs="Arial"/>
                <w:b/>
                <w:sz w:val="18"/>
                <w:szCs w:val="18"/>
              </w:rPr>
              <w:t>43.578</w:t>
            </w:r>
          </w:p>
        </w:tc>
      </w:tr>
    </w:tbl>
    <w:p w14:paraId="48BE4C3D" w14:textId="77777777" w:rsidR="000D79E8" w:rsidRPr="007C5974" w:rsidRDefault="000D79E8" w:rsidP="000D79E8">
      <w:pPr>
        <w:pStyle w:val="GvdeMetniGirintisi"/>
        <w:rPr>
          <w:rFonts w:ascii="Arial" w:hAnsi="Arial" w:cs="Arial"/>
          <w:b/>
          <w:sz w:val="18"/>
          <w:szCs w:val="18"/>
        </w:rPr>
      </w:pPr>
    </w:p>
    <w:tbl>
      <w:tblPr>
        <w:tblW w:w="4995" w:type="pct"/>
        <w:tblLayout w:type="fixed"/>
        <w:tblCellMar>
          <w:left w:w="0" w:type="dxa"/>
          <w:right w:w="0" w:type="dxa"/>
        </w:tblCellMar>
        <w:tblLook w:val="0000" w:firstRow="0" w:lastRow="0" w:firstColumn="0" w:lastColumn="0" w:noHBand="0" w:noVBand="0"/>
      </w:tblPr>
      <w:tblGrid>
        <w:gridCol w:w="6548"/>
        <w:gridCol w:w="1360"/>
        <w:gridCol w:w="1560"/>
      </w:tblGrid>
      <w:tr w:rsidR="000D79E8" w:rsidRPr="002B2887" w14:paraId="7C291776" w14:textId="77777777" w:rsidTr="005A1E91">
        <w:trPr>
          <w:trHeight w:val="20"/>
        </w:trPr>
        <w:tc>
          <w:tcPr>
            <w:tcW w:w="3458" w:type="pct"/>
            <w:tcBorders>
              <w:top w:val="single" w:sz="4" w:space="0" w:color="auto"/>
              <w:bottom w:val="single" w:sz="4" w:space="0" w:color="auto"/>
            </w:tcBorders>
            <w:noWrap/>
            <w:tcMar>
              <w:top w:w="15" w:type="dxa"/>
              <w:left w:w="15" w:type="dxa"/>
              <w:bottom w:w="0" w:type="dxa"/>
              <w:right w:w="15" w:type="dxa"/>
            </w:tcMar>
          </w:tcPr>
          <w:p w14:paraId="477F96DA" w14:textId="77777777" w:rsidR="000D79E8" w:rsidRPr="007C5974" w:rsidRDefault="000D79E8" w:rsidP="005A1E91">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7C5974">
              <w:rPr>
                <w:rFonts w:ascii="Arial" w:hAnsi="Arial" w:cs="Arial"/>
                <w:b/>
              </w:rPr>
              <w:t> </w:t>
            </w:r>
          </w:p>
        </w:tc>
        <w:tc>
          <w:tcPr>
            <w:tcW w:w="1542" w:type="pct"/>
            <w:gridSpan w:val="2"/>
            <w:tcBorders>
              <w:top w:val="single" w:sz="4" w:space="0" w:color="auto"/>
              <w:bottom w:val="single" w:sz="4" w:space="0" w:color="auto"/>
            </w:tcBorders>
            <w:noWrap/>
            <w:tcMar>
              <w:top w:w="15" w:type="dxa"/>
              <w:left w:w="15" w:type="dxa"/>
              <w:bottom w:w="0" w:type="dxa"/>
              <w:right w:w="15" w:type="dxa"/>
            </w:tcMar>
            <w:vAlign w:val="bottom"/>
          </w:tcPr>
          <w:p w14:paraId="04CB091C" w14:textId="77777777" w:rsidR="000D79E8" w:rsidRPr="007C5974" w:rsidRDefault="000D79E8" w:rsidP="005A1E91">
            <w:pPr>
              <w:pStyle w:val="xl79"/>
              <w:pBdr>
                <w:left w:val="none" w:sz="0" w:space="0" w:color="auto"/>
                <w:bottom w:val="none" w:sz="0" w:space="0" w:color="auto"/>
                <w:right w:val="none" w:sz="0" w:space="0" w:color="auto"/>
              </w:pBdr>
              <w:spacing w:before="0" w:beforeAutospacing="0" w:after="0" w:afterAutospacing="0"/>
              <w:ind w:left="773"/>
              <w:jc w:val="center"/>
              <w:rPr>
                <w:rFonts w:ascii="Arial" w:hAnsi="Arial" w:cs="Arial"/>
                <w:b/>
              </w:rPr>
            </w:pPr>
            <w:r w:rsidRPr="007C5974">
              <w:rPr>
                <w:rFonts w:ascii="Arial" w:hAnsi="Arial" w:cs="Arial"/>
                <w:b/>
              </w:rPr>
              <w:t>Önceki Dönem</w:t>
            </w:r>
          </w:p>
        </w:tc>
      </w:tr>
      <w:tr w:rsidR="000D79E8" w:rsidRPr="002B2887" w14:paraId="018E5F8C" w14:textId="77777777" w:rsidTr="005A1E91">
        <w:trPr>
          <w:trHeight w:val="20"/>
        </w:trPr>
        <w:tc>
          <w:tcPr>
            <w:tcW w:w="3458" w:type="pct"/>
            <w:tcBorders>
              <w:top w:val="single" w:sz="4" w:space="0" w:color="auto"/>
              <w:bottom w:val="single" w:sz="4" w:space="0" w:color="auto"/>
            </w:tcBorders>
            <w:noWrap/>
            <w:tcMar>
              <w:top w:w="15" w:type="dxa"/>
              <w:left w:w="15" w:type="dxa"/>
              <w:bottom w:w="0" w:type="dxa"/>
              <w:right w:w="15" w:type="dxa"/>
            </w:tcMar>
          </w:tcPr>
          <w:p w14:paraId="4F761515" w14:textId="77777777" w:rsidR="000D79E8" w:rsidRPr="007C5974" w:rsidRDefault="000D79E8" w:rsidP="005A1E91">
            <w:pPr>
              <w:pStyle w:val="xl79"/>
              <w:pBdr>
                <w:left w:val="none" w:sz="0" w:space="0" w:color="auto"/>
                <w:bottom w:val="none" w:sz="0" w:space="0" w:color="auto"/>
                <w:right w:val="none" w:sz="0" w:space="0" w:color="auto"/>
              </w:pBdr>
              <w:rPr>
                <w:rFonts w:ascii="Arial" w:hAnsi="Arial" w:cs="Arial"/>
                <w:u w:val="single"/>
              </w:rPr>
            </w:pPr>
          </w:p>
        </w:tc>
        <w:tc>
          <w:tcPr>
            <w:tcW w:w="718" w:type="pct"/>
            <w:tcBorders>
              <w:top w:val="single" w:sz="4" w:space="0" w:color="auto"/>
              <w:bottom w:val="single" w:sz="4" w:space="0" w:color="auto"/>
            </w:tcBorders>
            <w:noWrap/>
            <w:tcMar>
              <w:top w:w="15" w:type="dxa"/>
              <w:left w:w="15" w:type="dxa"/>
              <w:bottom w:w="0" w:type="dxa"/>
              <w:right w:w="15" w:type="dxa"/>
            </w:tcMar>
            <w:vAlign w:val="bottom"/>
          </w:tcPr>
          <w:p w14:paraId="0013B35B" w14:textId="77777777" w:rsidR="000D79E8" w:rsidRPr="007C5974" w:rsidRDefault="000D79E8" w:rsidP="005A1E91">
            <w:pPr>
              <w:ind w:right="144"/>
              <w:jc w:val="right"/>
              <w:rPr>
                <w:rFonts w:ascii="Arial" w:eastAsia="Arial Unicode MS" w:hAnsi="Arial" w:cs="Arial"/>
                <w:b/>
                <w:sz w:val="18"/>
                <w:szCs w:val="18"/>
              </w:rPr>
            </w:pPr>
            <w:r w:rsidRPr="007C5974">
              <w:rPr>
                <w:rFonts w:ascii="Arial" w:eastAsia="Arial Unicode MS" w:hAnsi="Arial" w:cs="Arial"/>
                <w:b/>
                <w:sz w:val="18"/>
                <w:szCs w:val="18"/>
              </w:rPr>
              <w:t>Nakdi</w:t>
            </w:r>
          </w:p>
        </w:tc>
        <w:tc>
          <w:tcPr>
            <w:tcW w:w="825" w:type="pct"/>
            <w:tcBorders>
              <w:top w:val="single" w:sz="4" w:space="0" w:color="auto"/>
              <w:bottom w:val="single" w:sz="4" w:space="0" w:color="auto"/>
            </w:tcBorders>
            <w:noWrap/>
            <w:tcMar>
              <w:top w:w="15" w:type="dxa"/>
              <w:left w:w="15" w:type="dxa"/>
              <w:bottom w:w="0" w:type="dxa"/>
              <w:right w:w="15" w:type="dxa"/>
            </w:tcMar>
            <w:vAlign w:val="bottom"/>
          </w:tcPr>
          <w:p w14:paraId="0ED44CAE" w14:textId="77777777" w:rsidR="000D79E8" w:rsidRPr="007C5974" w:rsidRDefault="000D79E8" w:rsidP="005A1E91">
            <w:pPr>
              <w:ind w:right="144"/>
              <w:jc w:val="right"/>
              <w:rPr>
                <w:rFonts w:ascii="Arial" w:eastAsia="Arial Unicode MS" w:hAnsi="Arial" w:cs="Arial"/>
                <w:b/>
                <w:sz w:val="18"/>
                <w:szCs w:val="18"/>
              </w:rPr>
            </w:pPr>
            <w:proofErr w:type="spellStart"/>
            <w:r w:rsidRPr="007C5974">
              <w:rPr>
                <w:rFonts w:ascii="Arial" w:eastAsia="Arial Unicode MS" w:hAnsi="Arial" w:cs="Arial"/>
                <w:b/>
                <w:sz w:val="18"/>
                <w:szCs w:val="18"/>
              </w:rPr>
              <w:t>Gayrinakdi</w:t>
            </w:r>
            <w:proofErr w:type="spellEnd"/>
          </w:p>
        </w:tc>
      </w:tr>
      <w:tr w:rsidR="000D79E8" w:rsidRPr="002B2887" w14:paraId="41B267F5" w14:textId="77777777" w:rsidTr="005A1E91">
        <w:trPr>
          <w:trHeight w:val="20"/>
        </w:trPr>
        <w:tc>
          <w:tcPr>
            <w:tcW w:w="3458" w:type="pct"/>
            <w:tcBorders>
              <w:top w:val="single" w:sz="4" w:space="0" w:color="auto"/>
            </w:tcBorders>
            <w:tcMar>
              <w:top w:w="15" w:type="dxa"/>
              <w:left w:w="15" w:type="dxa"/>
              <w:bottom w:w="0" w:type="dxa"/>
              <w:right w:w="15" w:type="dxa"/>
            </w:tcMar>
            <w:vAlign w:val="center"/>
          </w:tcPr>
          <w:p w14:paraId="4DF41EB2" w14:textId="77777777" w:rsidR="000D79E8" w:rsidRPr="007C5974" w:rsidRDefault="000D79E8" w:rsidP="005A1E91">
            <w:pPr>
              <w:rPr>
                <w:rFonts w:ascii="Arial" w:hAnsi="Arial" w:cs="Arial"/>
                <w:sz w:val="18"/>
                <w:szCs w:val="18"/>
              </w:rPr>
            </w:pPr>
          </w:p>
        </w:tc>
        <w:tc>
          <w:tcPr>
            <w:tcW w:w="718" w:type="pct"/>
            <w:tcBorders>
              <w:top w:val="single" w:sz="4" w:space="0" w:color="auto"/>
            </w:tcBorders>
            <w:tcMar>
              <w:top w:w="15" w:type="dxa"/>
              <w:left w:w="15" w:type="dxa"/>
              <w:bottom w:w="0" w:type="dxa"/>
              <w:right w:w="15" w:type="dxa"/>
            </w:tcMar>
            <w:vAlign w:val="bottom"/>
          </w:tcPr>
          <w:p w14:paraId="294A7A16" w14:textId="77777777" w:rsidR="000D79E8" w:rsidRPr="007C5974" w:rsidRDefault="000D79E8" w:rsidP="005A1E91">
            <w:pPr>
              <w:ind w:right="144"/>
              <w:jc w:val="right"/>
              <w:rPr>
                <w:rFonts w:ascii="Arial" w:hAnsi="Arial" w:cs="Arial"/>
                <w:sz w:val="18"/>
                <w:szCs w:val="18"/>
              </w:rPr>
            </w:pPr>
          </w:p>
        </w:tc>
        <w:tc>
          <w:tcPr>
            <w:tcW w:w="825" w:type="pct"/>
            <w:tcBorders>
              <w:top w:val="single" w:sz="4" w:space="0" w:color="auto"/>
            </w:tcBorders>
            <w:noWrap/>
            <w:tcMar>
              <w:top w:w="15" w:type="dxa"/>
              <w:left w:w="15" w:type="dxa"/>
              <w:bottom w:w="0" w:type="dxa"/>
              <w:right w:w="15" w:type="dxa"/>
            </w:tcMar>
            <w:vAlign w:val="bottom"/>
          </w:tcPr>
          <w:p w14:paraId="293A6E9E" w14:textId="77777777" w:rsidR="000D79E8" w:rsidRPr="007C5974" w:rsidRDefault="000D79E8" w:rsidP="005A1E91">
            <w:pPr>
              <w:ind w:right="144"/>
              <w:jc w:val="right"/>
              <w:rPr>
                <w:rFonts w:ascii="Arial" w:hAnsi="Arial" w:cs="Arial"/>
                <w:sz w:val="18"/>
                <w:szCs w:val="18"/>
              </w:rPr>
            </w:pPr>
          </w:p>
        </w:tc>
      </w:tr>
      <w:tr w:rsidR="000D79E8" w:rsidRPr="002B2887" w14:paraId="37240BA6" w14:textId="77777777" w:rsidTr="005A1E91">
        <w:trPr>
          <w:trHeight w:val="20"/>
        </w:trPr>
        <w:tc>
          <w:tcPr>
            <w:tcW w:w="3458" w:type="pct"/>
            <w:tcMar>
              <w:top w:w="15" w:type="dxa"/>
              <w:left w:w="15" w:type="dxa"/>
              <w:bottom w:w="0" w:type="dxa"/>
              <w:right w:w="15" w:type="dxa"/>
            </w:tcMar>
            <w:vAlign w:val="center"/>
          </w:tcPr>
          <w:p w14:paraId="744B038F" w14:textId="77777777" w:rsidR="000D79E8" w:rsidRPr="007C5974" w:rsidRDefault="000D79E8" w:rsidP="005A1E91">
            <w:pPr>
              <w:rPr>
                <w:rFonts w:ascii="Arial" w:hAnsi="Arial" w:cs="Arial"/>
                <w:sz w:val="18"/>
                <w:szCs w:val="18"/>
              </w:rPr>
            </w:pPr>
            <w:r w:rsidRPr="007C5974">
              <w:rPr>
                <w:rFonts w:ascii="Arial" w:hAnsi="Arial" w:cs="Arial"/>
                <w:sz w:val="18"/>
                <w:szCs w:val="18"/>
              </w:rPr>
              <w:t>Banka Ortaklarına Verilen Doğrudan Krediler</w:t>
            </w:r>
          </w:p>
        </w:tc>
        <w:tc>
          <w:tcPr>
            <w:tcW w:w="718" w:type="pct"/>
            <w:tcMar>
              <w:top w:w="15" w:type="dxa"/>
              <w:left w:w="15" w:type="dxa"/>
              <w:bottom w:w="0" w:type="dxa"/>
              <w:right w:w="15" w:type="dxa"/>
            </w:tcMar>
          </w:tcPr>
          <w:p w14:paraId="7CD471D1" w14:textId="77777777" w:rsidR="000D79E8" w:rsidRPr="007C5974" w:rsidRDefault="000D79E8" w:rsidP="005A1E91">
            <w:pPr>
              <w:ind w:right="144"/>
              <w:jc w:val="right"/>
              <w:rPr>
                <w:rFonts w:ascii="Arial" w:hAnsi="Arial" w:cs="Arial"/>
                <w:sz w:val="18"/>
                <w:szCs w:val="18"/>
              </w:rPr>
            </w:pPr>
            <w:r w:rsidRPr="007C5974">
              <w:rPr>
                <w:rFonts w:ascii="Arial" w:hAnsi="Arial" w:cs="Arial"/>
                <w:sz w:val="18"/>
                <w:szCs w:val="18"/>
              </w:rPr>
              <w:t>133.994</w:t>
            </w:r>
          </w:p>
        </w:tc>
        <w:tc>
          <w:tcPr>
            <w:tcW w:w="825" w:type="pct"/>
            <w:noWrap/>
            <w:tcMar>
              <w:top w:w="15" w:type="dxa"/>
              <w:left w:w="15" w:type="dxa"/>
              <w:bottom w:w="0" w:type="dxa"/>
              <w:right w:w="15" w:type="dxa"/>
            </w:tcMar>
          </w:tcPr>
          <w:p w14:paraId="7D1F5C47" w14:textId="77777777" w:rsidR="000D79E8" w:rsidRPr="007C5974" w:rsidRDefault="000D79E8" w:rsidP="005A1E91">
            <w:pPr>
              <w:ind w:right="144"/>
              <w:jc w:val="right"/>
              <w:rPr>
                <w:rFonts w:ascii="Arial" w:hAnsi="Arial" w:cs="Arial"/>
                <w:sz w:val="18"/>
                <w:szCs w:val="18"/>
              </w:rPr>
            </w:pPr>
            <w:r w:rsidRPr="007C5974">
              <w:rPr>
                <w:rFonts w:ascii="Arial" w:hAnsi="Arial" w:cs="Arial"/>
                <w:sz w:val="18"/>
                <w:szCs w:val="18"/>
              </w:rPr>
              <w:t>7.593</w:t>
            </w:r>
          </w:p>
        </w:tc>
      </w:tr>
      <w:tr w:rsidR="000D79E8" w:rsidRPr="002B2887" w14:paraId="11707BB0" w14:textId="77777777" w:rsidTr="005A1E91">
        <w:trPr>
          <w:trHeight w:val="20"/>
        </w:trPr>
        <w:tc>
          <w:tcPr>
            <w:tcW w:w="3458" w:type="pct"/>
            <w:tcMar>
              <w:top w:w="15" w:type="dxa"/>
              <w:left w:w="15" w:type="dxa"/>
              <w:bottom w:w="0" w:type="dxa"/>
              <w:right w:w="15" w:type="dxa"/>
            </w:tcMar>
            <w:vAlign w:val="center"/>
          </w:tcPr>
          <w:p w14:paraId="7CDFC2E2" w14:textId="77777777" w:rsidR="000D79E8" w:rsidRPr="007C5974" w:rsidRDefault="000D79E8" w:rsidP="005A1E91">
            <w:pPr>
              <w:ind w:left="360"/>
              <w:rPr>
                <w:rFonts w:ascii="Arial" w:eastAsia="Arial Unicode MS" w:hAnsi="Arial" w:cs="Arial"/>
                <w:sz w:val="18"/>
                <w:szCs w:val="18"/>
              </w:rPr>
            </w:pPr>
            <w:r w:rsidRPr="007C5974">
              <w:rPr>
                <w:rFonts w:ascii="Arial" w:hAnsi="Arial" w:cs="Arial"/>
                <w:sz w:val="18"/>
                <w:szCs w:val="18"/>
              </w:rPr>
              <w:t>Tüzel Kişi Ortaklara Verilen Krediler</w:t>
            </w:r>
          </w:p>
        </w:tc>
        <w:tc>
          <w:tcPr>
            <w:tcW w:w="718" w:type="pct"/>
            <w:tcMar>
              <w:top w:w="15" w:type="dxa"/>
              <w:left w:w="15" w:type="dxa"/>
              <w:bottom w:w="0" w:type="dxa"/>
              <w:right w:w="15" w:type="dxa"/>
            </w:tcMar>
          </w:tcPr>
          <w:p w14:paraId="2F44414D" w14:textId="77777777" w:rsidR="000D79E8" w:rsidRPr="007C5974" w:rsidRDefault="000D79E8" w:rsidP="005A1E91">
            <w:pPr>
              <w:ind w:right="144"/>
              <w:jc w:val="right"/>
              <w:rPr>
                <w:rFonts w:ascii="Arial" w:hAnsi="Arial" w:cs="Arial"/>
                <w:sz w:val="18"/>
                <w:szCs w:val="18"/>
              </w:rPr>
            </w:pPr>
            <w:r w:rsidRPr="007C5974">
              <w:rPr>
                <w:rFonts w:ascii="Arial" w:hAnsi="Arial" w:cs="Arial"/>
                <w:sz w:val="18"/>
                <w:szCs w:val="18"/>
              </w:rPr>
              <w:t>133.664</w:t>
            </w:r>
          </w:p>
        </w:tc>
        <w:tc>
          <w:tcPr>
            <w:tcW w:w="825" w:type="pct"/>
            <w:noWrap/>
            <w:tcMar>
              <w:top w:w="15" w:type="dxa"/>
              <w:left w:w="15" w:type="dxa"/>
              <w:bottom w:w="0" w:type="dxa"/>
              <w:right w:w="15" w:type="dxa"/>
            </w:tcMar>
          </w:tcPr>
          <w:p w14:paraId="688A01B5" w14:textId="77777777" w:rsidR="000D79E8" w:rsidRPr="007C5974" w:rsidRDefault="000D79E8" w:rsidP="005A1E91">
            <w:pPr>
              <w:ind w:right="144"/>
              <w:jc w:val="right"/>
              <w:rPr>
                <w:rFonts w:ascii="Arial" w:hAnsi="Arial" w:cs="Arial"/>
                <w:sz w:val="18"/>
                <w:szCs w:val="18"/>
              </w:rPr>
            </w:pPr>
            <w:r w:rsidRPr="007C5974">
              <w:rPr>
                <w:rFonts w:ascii="Arial" w:hAnsi="Arial" w:cs="Arial"/>
                <w:sz w:val="18"/>
                <w:szCs w:val="18"/>
              </w:rPr>
              <w:t>7.243</w:t>
            </w:r>
          </w:p>
        </w:tc>
      </w:tr>
      <w:tr w:rsidR="000D79E8" w:rsidRPr="002B2887" w14:paraId="3FE29872" w14:textId="77777777" w:rsidTr="005A1E91">
        <w:trPr>
          <w:trHeight w:val="20"/>
        </w:trPr>
        <w:tc>
          <w:tcPr>
            <w:tcW w:w="3458" w:type="pct"/>
            <w:tcMar>
              <w:top w:w="15" w:type="dxa"/>
              <w:left w:w="15" w:type="dxa"/>
              <w:bottom w:w="0" w:type="dxa"/>
              <w:right w:w="15" w:type="dxa"/>
            </w:tcMar>
            <w:vAlign w:val="center"/>
          </w:tcPr>
          <w:p w14:paraId="2345B6E0" w14:textId="77777777" w:rsidR="000D79E8" w:rsidRPr="007C5974" w:rsidRDefault="000D79E8" w:rsidP="005A1E91">
            <w:pPr>
              <w:ind w:left="360"/>
              <w:rPr>
                <w:rFonts w:ascii="Arial" w:eastAsia="Arial Unicode MS" w:hAnsi="Arial" w:cs="Arial"/>
                <w:sz w:val="18"/>
                <w:szCs w:val="18"/>
              </w:rPr>
            </w:pPr>
            <w:r w:rsidRPr="007C5974">
              <w:rPr>
                <w:rFonts w:ascii="Arial" w:hAnsi="Arial" w:cs="Arial"/>
                <w:sz w:val="18"/>
                <w:szCs w:val="18"/>
              </w:rPr>
              <w:t xml:space="preserve">Gerçek Kişi Ortaklara Verilen Krediler </w:t>
            </w:r>
          </w:p>
        </w:tc>
        <w:tc>
          <w:tcPr>
            <w:tcW w:w="718" w:type="pct"/>
            <w:tcMar>
              <w:top w:w="15" w:type="dxa"/>
              <w:left w:w="15" w:type="dxa"/>
              <w:bottom w:w="0" w:type="dxa"/>
              <w:right w:w="15" w:type="dxa"/>
            </w:tcMar>
          </w:tcPr>
          <w:p w14:paraId="44858219" w14:textId="77777777" w:rsidR="000D79E8" w:rsidRPr="007C5974" w:rsidRDefault="000D79E8" w:rsidP="005A1E91">
            <w:pPr>
              <w:ind w:right="144"/>
              <w:jc w:val="right"/>
              <w:rPr>
                <w:rFonts w:ascii="Arial" w:hAnsi="Arial" w:cs="Arial"/>
                <w:sz w:val="18"/>
                <w:szCs w:val="18"/>
              </w:rPr>
            </w:pPr>
            <w:r w:rsidRPr="007C5974">
              <w:rPr>
                <w:rFonts w:ascii="Arial" w:hAnsi="Arial" w:cs="Arial"/>
                <w:sz w:val="18"/>
                <w:szCs w:val="18"/>
              </w:rPr>
              <w:t>330</w:t>
            </w:r>
          </w:p>
        </w:tc>
        <w:tc>
          <w:tcPr>
            <w:tcW w:w="825" w:type="pct"/>
            <w:noWrap/>
            <w:tcMar>
              <w:top w:w="15" w:type="dxa"/>
              <w:left w:w="15" w:type="dxa"/>
              <w:bottom w:w="0" w:type="dxa"/>
              <w:right w:w="15" w:type="dxa"/>
            </w:tcMar>
          </w:tcPr>
          <w:p w14:paraId="50DCC0F0" w14:textId="77777777" w:rsidR="000D79E8" w:rsidRPr="007C5974" w:rsidRDefault="000D79E8" w:rsidP="005A1E91">
            <w:pPr>
              <w:ind w:right="144"/>
              <w:jc w:val="right"/>
              <w:rPr>
                <w:rFonts w:ascii="Arial" w:hAnsi="Arial" w:cs="Arial"/>
                <w:sz w:val="18"/>
                <w:szCs w:val="18"/>
              </w:rPr>
            </w:pPr>
            <w:r w:rsidRPr="007C5974">
              <w:rPr>
                <w:rFonts w:ascii="Arial" w:hAnsi="Arial" w:cs="Arial"/>
                <w:sz w:val="18"/>
                <w:szCs w:val="18"/>
              </w:rPr>
              <w:t>350</w:t>
            </w:r>
          </w:p>
        </w:tc>
      </w:tr>
      <w:tr w:rsidR="000D79E8" w:rsidRPr="002B2887" w14:paraId="4D39CFF1" w14:textId="77777777" w:rsidTr="005A1E91">
        <w:trPr>
          <w:trHeight w:val="20"/>
        </w:trPr>
        <w:tc>
          <w:tcPr>
            <w:tcW w:w="3458" w:type="pct"/>
            <w:tcMar>
              <w:top w:w="15" w:type="dxa"/>
              <w:left w:w="15" w:type="dxa"/>
              <w:bottom w:w="0" w:type="dxa"/>
              <w:right w:w="15" w:type="dxa"/>
            </w:tcMar>
            <w:vAlign w:val="center"/>
          </w:tcPr>
          <w:p w14:paraId="72FF1E69" w14:textId="77777777" w:rsidR="000D79E8" w:rsidRPr="007C5974" w:rsidRDefault="000D79E8" w:rsidP="005A1E91">
            <w:pPr>
              <w:rPr>
                <w:rFonts w:ascii="Arial" w:eastAsia="Arial Unicode MS" w:hAnsi="Arial" w:cs="Arial"/>
                <w:sz w:val="18"/>
                <w:szCs w:val="18"/>
              </w:rPr>
            </w:pPr>
            <w:r w:rsidRPr="007C5974">
              <w:rPr>
                <w:rFonts w:ascii="Arial" w:hAnsi="Arial" w:cs="Arial"/>
                <w:sz w:val="18"/>
                <w:szCs w:val="18"/>
              </w:rPr>
              <w:t>Banka Ortaklarına Verilen Dolaylı Krediler</w:t>
            </w:r>
          </w:p>
        </w:tc>
        <w:tc>
          <w:tcPr>
            <w:tcW w:w="718" w:type="pct"/>
            <w:noWrap/>
            <w:tcMar>
              <w:top w:w="15" w:type="dxa"/>
              <w:left w:w="15" w:type="dxa"/>
              <w:bottom w:w="0" w:type="dxa"/>
              <w:right w:w="15" w:type="dxa"/>
            </w:tcMar>
          </w:tcPr>
          <w:p w14:paraId="403E898C" w14:textId="77777777" w:rsidR="000D79E8" w:rsidRPr="007C5974" w:rsidRDefault="000D79E8" w:rsidP="005A1E91">
            <w:pPr>
              <w:ind w:right="144"/>
              <w:jc w:val="right"/>
              <w:rPr>
                <w:rFonts w:ascii="Arial" w:hAnsi="Arial" w:cs="Arial"/>
                <w:sz w:val="18"/>
                <w:szCs w:val="18"/>
              </w:rPr>
            </w:pPr>
            <w:r w:rsidRPr="007C5974">
              <w:rPr>
                <w:rFonts w:ascii="Arial" w:hAnsi="Arial" w:cs="Arial"/>
                <w:sz w:val="18"/>
                <w:szCs w:val="18"/>
              </w:rPr>
              <w:t>118.658</w:t>
            </w:r>
          </w:p>
        </w:tc>
        <w:tc>
          <w:tcPr>
            <w:tcW w:w="825" w:type="pct"/>
            <w:noWrap/>
            <w:tcMar>
              <w:top w:w="15" w:type="dxa"/>
              <w:left w:w="15" w:type="dxa"/>
              <w:bottom w:w="0" w:type="dxa"/>
              <w:right w:w="15" w:type="dxa"/>
            </w:tcMar>
          </w:tcPr>
          <w:p w14:paraId="3A2F8CD0" w14:textId="77777777" w:rsidR="000D79E8" w:rsidRPr="007C5974" w:rsidRDefault="000D79E8" w:rsidP="005A1E91">
            <w:pPr>
              <w:ind w:right="144"/>
              <w:jc w:val="right"/>
              <w:rPr>
                <w:rFonts w:ascii="Arial" w:hAnsi="Arial" w:cs="Arial"/>
                <w:sz w:val="18"/>
                <w:szCs w:val="18"/>
              </w:rPr>
            </w:pPr>
            <w:r w:rsidRPr="007C5974">
              <w:rPr>
                <w:rFonts w:ascii="Arial" w:hAnsi="Arial" w:cs="Arial"/>
                <w:sz w:val="18"/>
                <w:szCs w:val="18"/>
              </w:rPr>
              <w:t>22.039</w:t>
            </w:r>
          </w:p>
        </w:tc>
      </w:tr>
      <w:tr w:rsidR="000D79E8" w:rsidRPr="002B2887" w14:paraId="7641BFCF" w14:textId="77777777" w:rsidTr="005A1E91">
        <w:trPr>
          <w:trHeight w:val="20"/>
        </w:trPr>
        <w:tc>
          <w:tcPr>
            <w:tcW w:w="3458" w:type="pct"/>
            <w:noWrap/>
            <w:tcMar>
              <w:top w:w="15" w:type="dxa"/>
              <w:left w:w="15" w:type="dxa"/>
              <w:bottom w:w="0" w:type="dxa"/>
              <w:right w:w="15" w:type="dxa"/>
            </w:tcMar>
            <w:vAlign w:val="center"/>
          </w:tcPr>
          <w:p w14:paraId="3DEB3C39" w14:textId="77777777" w:rsidR="000D79E8" w:rsidRPr="007C5974" w:rsidRDefault="000D79E8" w:rsidP="005A1E91">
            <w:pPr>
              <w:rPr>
                <w:rFonts w:ascii="Arial" w:hAnsi="Arial" w:cs="Arial"/>
                <w:sz w:val="18"/>
                <w:szCs w:val="18"/>
              </w:rPr>
            </w:pPr>
            <w:r w:rsidRPr="007C5974">
              <w:rPr>
                <w:rFonts w:ascii="Arial" w:hAnsi="Arial" w:cs="Arial"/>
                <w:sz w:val="18"/>
                <w:szCs w:val="18"/>
              </w:rPr>
              <w:t>Banka Mensuplarına Verilen Krediler</w:t>
            </w:r>
          </w:p>
        </w:tc>
        <w:tc>
          <w:tcPr>
            <w:tcW w:w="718" w:type="pct"/>
            <w:noWrap/>
            <w:tcMar>
              <w:top w:w="15" w:type="dxa"/>
              <w:left w:w="15" w:type="dxa"/>
              <w:bottom w:w="0" w:type="dxa"/>
              <w:right w:w="15" w:type="dxa"/>
            </w:tcMar>
          </w:tcPr>
          <w:p w14:paraId="04723139" w14:textId="77777777" w:rsidR="000D79E8" w:rsidRPr="007C5974" w:rsidRDefault="000D79E8" w:rsidP="005A1E91">
            <w:pPr>
              <w:ind w:right="144"/>
              <w:jc w:val="right"/>
              <w:rPr>
                <w:rFonts w:ascii="Arial" w:hAnsi="Arial" w:cs="Arial"/>
                <w:sz w:val="18"/>
                <w:szCs w:val="18"/>
              </w:rPr>
            </w:pPr>
            <w:r w:rsidRPr="007C5974">
              <w:rPr>
                <w:rFonts w:ascii="Arial" w:hAnsi="Arial" w:cs="Arial"/>
                <w:sz w:val="18"/>
                <w:szCs w:val="18"/>
              </w:rPr>
              <w:t>12.548</w:t>
            </w:r>
          </w:p>
        </w:tc>
        <w:tc>
          <w:tcPr>
            <w:tcW w:w="825" w:type="pct"/>
            <w:noWrap/>
            <w:tcMar>
              <w:top w:w="15" w:type="dxa"/>
              <w:left w:w="15" w:type="dxa"/>
              <w:bottom w:w="0" w:type="dxa"/>
              <w:right w:w="15" w:type="dxa"/>
            </w:tcMar>
          </w:tcPr>
          <w:p w14:paraId="2BD71B5E" w14:textId="77777777" w:rsidR="000D79E8" w:rsidRPr="007C5974" w:rsidRDefault="000D79E8" w:rsidP="005A1E91">
            <w:pPr>
              <w:ind w:right="144"/>
              <w:jc w:val="right"/>
              <w:rPr>
                <w:rFonts w:ascii="Arial" w:hAnsi="Arial" w:cs="Arial"/>
                <w:sz w:val="18"/>
                <w:szCs w:val="18"/>
              </w:rPr>
            </w:pPr>
            <w:r w:rsidRPr="007C5974">
              <w:rPr>
                <w:rFonts w:ascii="Arial" w:hAnsi="Arial" w:cs="Arial"/>
                <w:sz w:val="18"/>
                <w:szCs w:val="18"/>
              </w:rPr>
              <w:t>2</w:t>
            </w:r>
          </w:p>
        </w:tc>
      </w:tr>
      <w:tr w:rsidR="000D79E8" w:rsidRPr="002B2887" w14:paraId="6D28B132" w14:textId="77777777" w:rsidTr="005A1E91">
        <w:trPr>
          <w:trHeight w:val="20"/>
        </w:trPr>
        <w:tc>
          <w:tcPr>
            <w:tcW w:w="3458" w:type="pct"/>
            <w:tcBorders>
              <w:bottom w:val="single" w:sz="4" w:space="0" w:color="auto"/>
            </w:tcBorders>
            <w:noWrap/>
            <w:tcMar>
              <w:top w:w="15" w:type="dxa"/>
              <w:left w:w="15" w:type="dxa"/>
              <w:bottom w:w="0" w:type="dxa"/>
              <w:right w:w="15" w:type="dxa"/>
            </w:tcMar>
            <w:vAlign w:val="center"/>
          </w:tcPr>
          <w:p w14:paraId="53686029" w14:textId="77777777" w:rsidR="000D79E8" w:rsidRPr="007C5974" w:rsidRDefault="000D79E8" w:rsidP="005A1E91">
            <w:pPr>
              <w:rPr>
                <w:rFonts w:ascii="Arial" w:eastAsia="Arial Unicode MS" w:hAnsi="Arial" w:cs="Arial"/>
                <w:sz w:val="18"/>
                <w:szCs w:val="18"/>
              </w:rPr>
            </w:pPr>
          </w:p>
        </w:tc>
        <w:tc>
          <w:tcPr>
            <w:tcW w:w="718" w:type="pct"/>
            <w:tcBorders>
              <w:bottom w:val="single" w:sz="4" w:space="0" w:color="auto"/>
            </w:tcBorders>
            <w:noWrap/>
            <w:tcMar>
              <w:top w:w="15" w:type="dxa"/>
              <w:left w:w="15" w:type="dxa"/>
              <w:bottom w:w="0" w:type="dxa"/>
              <w:right w:w="15" w:type="dxa"/>
            </w:tcMar>
            <w:vAlign w:val="bottom"/>
          </w:tcPr>
          <w:p w14:paraId="663DD763" w14:textId="77777777" w:rsidR="000D79E8" w:rsidRPr="007C5974" w:rsidRDefault="000D79E8" w:rsidP="005A1E91">
            <w:pPr>
              <w:ind w:right="144"/>
              <w:jc w:val="right"/>
              <w:rPr>
                <w:rFonts w:ascii="Arial" w:hAnsi="Arial" w:cs="Arial"/>
                <w:sz w:val="18"/>
                <w:szCs w:val="18"/>
              </w:rPr>
            </w:pPr>
          </w:p>
        </w:tc>
        <w:tc>
          <w:tcPr>
            <w:tcW w:w="825" w:type="pct"/>
            <w:tcBorders>
              <w:bottom w:val="single" w:sz="4" w:space="0" w:color="auto"/>
            </w:tcBorders>
            <w:noWrap/>
            <w:tcMar>
              <w:top w:w="15" w:type="dxa"/>
              <w:left w:w="15" w:type="dxa"/>
              <w:bottom w:w="0" w:type="dxa"/>
              <w:right w:w="15" w:type="dxa"/>
            </w:tcMar>
            <w:vAlign w:val="bottom"/>
          </w:tcPr>
          <w:p w14:paraId="6D7CF0A4" w14:textId="77777777" w:rsidR="000D79E8" w:rsidRPr="007C5974" w:rsidRDefault="000D79E8" w:rsidP="005A1E91">
            <w:pPr>
              <w:ind w:right="144"/>
              <w:jc w:val="right"/>
              <w:rPr>
                <w:rFonts w:ascii="Arial" w:hAnsi="Arial" w:cs="Arial"/>
                <w:sz w:val="18"/>
                <w:szCs w:val="18"/>
              </w:rPr>
            </w:pPr>
          </w:p>
        </w:tc>
      </w:tr>
      <w:tr w:rsidR="000D79E8" w:rsidRPr="002B2887" w14:paraId="4823B390" w14:textId="77777777" w:rsidTr="005A1E91">
        <w:trPr>
          <w:trHeight w:val="20"/>
        </w:trPr>
        <w:tc>
          <w:tcPr>
            <w:tcW w:w="3458" w:type="pct"/>
            <w:tcBorders>
              <w:top w:val="single" w:sz="4" w:space="0" w:color="auto"/>
              <w:bottom w:val="double" w:sz="4" w:space="0" w:color="auto"/>
            </w:tcBorders>
            <w:noWrap/>
            <w:tcMar>
              <w:top w:w="15" w:type="dxa"/>
              <w:left w:w="15" w:type="dxa"/>
              <w:bottom w:w="0" w:type="dxa"/>
              <w:right w:w="15" w:type="dxa"/>
            </w:tcMar>
            <w:vAlign w:val="center"/>
          </w:tcPr>
          <w:p w14:paraId="4D22C17A" w14:textId="77777777" w:rsidR="000D79E8" w:rsidRPr="007C5974" w:rsidRDefault="000D79E8" w:rsidP="005A1E91">
            <w:pPr>
              <w:rPr>
                <w:rFonts w:ascii="Arial" w:eastAsia="Arial Unicode MS" w:hAnsi="Arial" w:cs="Arial"/>
                <w:b/>
                <w:sz w:val="18"/>
                <w:szCs w:val="18"/>
              </w:rPr>
            </w:pPr>
            <w:r w:rsidRPr="007C5974">
              <w:rPr>
                <w:rFonts w:ascii="Arial" w:eastAsia="Arial Unicode MS" w:hAnsi="Arial" w:cs="Arial"/>
                <w:b/>
                <w:sz w:val="18"/>
                <w:szCs w:val="18"/>
              </w:rPr>
              <w:t>Toplam</w:t>
            </w:r>
          </w:p>
        </w:tc>
        <w:tc>
          <w:tcPr>
            <w:tcW w:w="718" w:type="pct"/>
            <w:tcBorders>
              <w:top w:val="single" w:sz="4" w:space="0" w:color="auto"/>
              <w:bottom w:val="double" w:sz="4" w:space="0" w:color="auto"/>
            </w:tcBorders>
            <w:noWrap/>
            <w:tcMar>
              <w:top w:w="15" w:type="dxa"/>
              <w:left w:w="15" w:type="dxa"/>
              <w:bottom w:w="0" w:type="dxa"/>
              <w:right w:w="15" w:type="dxa"/>
            </w:tcMar>
          </w:tcPr>
          <w:p w14:paraId="496537F7" w14:textId="77777777" w:rsidR="000D79E8" w:rsidRPr="007C5974" w:rsidRDefault="000D79E8" w:rsidP="005A1E91">
            <w:pPr>
              <w:ind w:right="144"/>
              <w:jc w:val="right"/>
              <w:rPr>
                <w:rFonts w:ascii="Arial" w:hAnsi="Arial" w:cs="Arial"/>
                <w:b/>
                <w:sz w:val="18"/>
                <w:szCs w:val="18"/>
              </w:rPr>
            </w:pPr>
            <w:r w:rsidRPr="007C5974">
              <w:rPr>
                <w:rFonts w:ascii="Arial" w:hAnsi="Arial" w:cs="Arial"/>
                <w:b/>
                <w:sz w:val="18"/>
                <w:szCs w:val="18"/>
              </w:rPr>
              <w:t>265.200</w:t>
            </w:r>
          </w:p>
        </w:tc>
        <w:tc>
          <w:tcPr>
            <w:tcW w:w="825" w:type="pct"/>
            <w:tcBorders>
              <w:top w:val="single" w:sz="4" w:space="0" w:color="auto"/>
              <w:bottom w:val="double" w:sz="4" w:space="0" w:color="auto"/>
            </w:tcBorders>
            <w:noWrap/>
            <w:tcMar>
              <w:top w:w="15" w:type="dxa"/>
              <w:left w:w="15" w:type="dxa"/>
              <w:bottom w:w="0" w:type="dxa"/>
              <w:right w:w="15" w:type="dxa"/>
            </w:tcMar>
          </w:tcPr>
          <w:p w14:paraId="4B20E5FB" w14:textId="77777777" w:rsidR="000D79E8" w:rsidRPr="007C5974" w:rsidRDefault="000D79E8" w:rsidP="005A1E91">
            <w:pPr>
              <w:ind w:right="144"/>
              <w:jc w:val="right"/>
              <w:rPr>
                <w:rFonts w:ascii="Arial" w:hAnsi="Arial" w:cs="Arial"/>
                <w:b/>
                <w:sz w:val="18"/>
                <w:szCs w:val="18"/>
              </w:rPr>
            </w:pPr>
            <w:r w:rsidRPr="007C5974">
              <w:rPr>
                <w:rFonts w:ascii="Arial" w:hAnsi="Arial" w:cs="Arial"/>
                <w:b/>
                <w:sz w:val="18"/>
                <w:szCs w:val="18"/>
              </w:rPr>
              <w:t>29.634</w:t>
            </w:r>
          </w:p>
        </w:tc>
      </w:tr>
    </w:tbl>
    <w:p w14:paraId="1CAC6BF0" w14:textId="1ACBFB86" w:rsidR="000D79E8" w:rsidRPr="00A5606A" w:rsidRDefault="000D79E8" w:rsidP="000D79E8">
      <w:pPr>
        <w:pStyle w:val="GvdeMetniGirintisi"/>
        <w:spacing w:before="120" w:after="120"/>
        <w:ind w:left="-28" w:right="-32" w:hanging="398"/>
        <w:rPr>
          <w:rFonts w:ascii="Arial" w:hAnsi="Arial" w:cs="Arial"/>
          <w:b/>
          <w:sz w:val="20"/>
          <w:szCs w:val="20"/>
        </w:rPr>
      </w:pPr>
      <w:proofErr w:type="gramStart"/>
      <w:r w:rsidRPr="00A5606A">
        <w:rPr>
          <w:rFonts w:ascii="Arial" w:hAnsi="Arial" w:cs="Arial"/>
          <w:b/>
          <w:sz w:val="20"/>
          <w:szCs w:val="20"/>
        </w:rPr>
        <w:t>b</w:t>
      </w:r>
      <w:proofErr w:type="gramEnd"/>
      <w:r w:rsidRPr="00A5606A">
        <w:rPr>
          <w:rFonts w:ascii="Arial" w:hAnsi="Arial" w:cs="Arial"/>
          <w:b/>
          <w:sz w:val="20"/>
          <w:szCs w:val="20"/>
        </w:rPr>
        <w:t>.</w:t>
      </w:r>
      <w:r w:rsidRPr="00A5606A">
        <w:rPr>
          <w:rFonts w:ascii="Arial" w:hAnsi="Arial" w:cs="Arial"/>
          <w:b/>
          <w:sz w:val="20"/>
          <w:szCs w:val="20"/>
        </w:rPr>
        <w:tab/>
        <w:t>Standart nitelikli ve yakın izlemedeki krediler ile yeniden yapılandırılan yakın izlemedeki kredilere ilişkin bilgiler:</w:t>
      </w:r>
    </w:p>
    <w:tbl>
      <w:tblPr>
        <w:tblStyle w:val="TableGrid"/>
        <w:tblW w:w="9529" w:type="dxa"/>
        <w:tblInd w:w="-24" w:type="dxa"/>
        <w:tblLayout w:type="fixed"/>
        <w:tblCellMar>
          <w:bottom w:w="6" w:type="dxa"/>
        </w:tblCellMar>
        <w:tblLook w:val="04A0" w:firstRow="1" w:lastRow="0" w:firstColumn="1" w:lastColumn="0" w:noHBand="0" w:noVBand="1"/>
      </w:tblPr>
      <w:tblGrid>
        <w:gridCol w:w="1872"/>
        <w:gridCol w:w="1610"/>
        <w:gridCol w:w="2072"/>
        <w:gridCol w:w="2001"/>
        <w:gridCol w:w="1974"/>
      </w:tblGrid>
      <w:tr w:rsidR="000D79E8" w:rsidRPr="00A5606A" w14:paraId="6624D60E" w14:textId="77777777" w:rsidTr="004C4983">
        <w:trPr>
          <w:trHeight w:val="20"/>
        </w:trPr>
        <w:tc>
          <w:tcPr>
            <w:tcW w:w="1872" w:type="dxa"/>
            <w:vMerge w:val="restart"/>
            <w:tcBorders>
              <w:top w:val="single" w:sz="4" w:space="0" w:color="auto"/>
            </w:tcBorders>
            <w:shd w:val="clear" w:color="auto" w:fill="auto"/>
            <w:vAlign w:val="bottom"/>
          </w:tcPr>
          <w:p w14:paraId="1DB59AC0" w14:textId="77777777" w:rsidR="000D79E8" w:rsidRPr="00A5606A" w:rsidRDefault="000D79E8" w:rsidP="005A1E91">
            <w:pPr>
              <w:spacing w:line="259" w:lineRule="auto"/>
              <w:ind w:left="120"/>
              <w:jc w:val="center"/>
              <w:rPr>
                <w:rFonts w:ascii="Arial" w:hAnsi="Arial" w:cs="Arial"/>
                <w:b/>
                <w:sz w:val="18"/>
                <w:szCs w:val="18"/>
              </w:rPr>
            </w:pPr>
            <w:r w:rsidRPr="00A5606A">
              <w:rPr>
                <w:rFonts w:ascii="Arial" w:hAnsi="Arial" w:cs="Arial"/>
                <w:b/>
                <w:sz w:val="18"/>
                <w:szCs w:val="18"/>
              </w:rPr>
              <w:t>Cari dönem</w:t>
            </w:r>
          </w:p>
          <w:p w14:paraId="5AFE72F1" w14:textId="77777777" w:rsidR="000D79E8" w:rsidRPr="00A5606A" w:rsidRDefault="000D79E8" w:rsidP="005A1E91">
            <w:pPr>
              <w:spacing w:line="259" w:lineRule="auto"/>
              <w:ind w:left="120"/>
              <w:jc w:val="center"/>
              <w:rPr>
                <w:rFonts w:ascii="Arial" w:hAnsi="Arial" w:cs="Arial"/>
                <w:b/>
                <w:sz w:val="18"/>
                <w:szCs w:val="18"/>
              </w:rPr>
            </w:pPr>
          </w:p>
          <w:p w14:paraId="6E8C746B" w14:textId="77777777" w:rsidR="000D79E8" w:rsidRPr="00A5606A" w:rsidRDefault="000D79E8" w:rsidP="005A1E91">
            <w:pPr>
              <w:spacing w:line="259" w:lineRule="auto"/>
              <w:ind w:left="120"/>
              <w:jc w:val="center"/>
              <w:rPr>
                <w:rFonts w:ascii="Arial" w:hAnsi="Arial" w:cs="Arial"/>
                <w:b/>
                <w:sz w:val="18"/>
                <w:szCs w:val="18"/>
              </w:rPr>
            </w:pPr>
            <w:r w:rsidRPr="00A5606A">
              <w:rPr>
                <w:rFonts w:ascii="Arial" w:hAnsi="Arial" w:cs="Arial"/>
                <w:b/>
                <w:sz w:val="18"/>
                <w:szCs w:val="18"/>
              </w:rPr>
              <w:t>Nakdi Krediler</w:t>
            </w:r>
          </w:p>
        </w:tc>
        <w:tc>
          <w:tcPr>
            <w:tcW w:w="1610" w:type="dxa"/>
            <w:vMerge w:val="restart"/>
            <w:tcBorders>
              <w:top w:val="single" w:sz="4" w:space="0" w:color="auto"/>
            </w:tcBorders>
            <w:shd w:val="clear" w:color="auto" w:fill="auto"/>
            <w:vAlign w:val="bottom"/>
          </w:tcPr>
          <w:p w14:paraId="1D5B2A27" w14:textId="77777777" w:rsidR="000D79E8" w:rsidRPr="00A5606A" w:rsidRDefault="000D79E8" w:rsidP="005A1E91">
            <w:pPr>
              <w:spacing w:line="259" w:lineRule="auto"/>
              <w:ind w:right="3"/>
              <w:jc w:val="center"/>
              <w:rPr>
                <w:rFonts w:ascii="Arial" w:hAnsi="Arial" w:cs="Arial"/>
                <w:b/>
                <w:sz w:val="18"/>
                <w:szCs w:val="18"/>
              </w:rPr>
            </w:pPr>
            <w:r w:rsidRPr="00A5606A">
              <w:rPr>
                <w:rFonts w:ascii="Arial" w:hAnsi="Arial" w:cs="Arial"/>
                <w:b/>
                <w:sz w:val="18"/>
                <w:szCs w:val="18"/>
              </w:rPr>
              <w:t>Standart Nitelikli Krediler</w:t>
            </w:r>
          </w:p>
        </w:tc>
        <w:tc>
          <w:tcPr>
            <w:tcW w:w="6047" w:type="dxa"/>
            <w:gridSpan w:val="3"/>
            <w:tcBorders>
              <w:top w:val="single" w:sz="4" w:space="0" w:color="auto"/>
              <w:bottom w:val="single" w:sz="4" w:space="0" w:color="000000"/>
            </w:tcBorders>
            <w:shd w:val="clear" w:color="auto" w:fill="auto"/>
            <w:vAlign w:val="bottom"/>
          </w:tcPr>
          <w:p w14:paraId="4D6CE89E" w14:textId="77777777" w:rsidR="000D79E8" w:rsidRPr="00A5606A" w:rsidRDefault="000D79E8" w:rsidP="005A1E91">
            <w:pPr>
              <w:spacing w:line="259" w:lineRule="auto"/>
              <w:ind w:right="25"/>
              <w:jc w:val="center"/>
              <w:rPr>
                <w:rFonts w:ascii="Arial" w:hAnsi="Arial" w:cs="Arial"/>
                <w:b/>
                <w:sz w:val="18"/>
                <w:szCs w:val="18"/>
              </w:rPr>
            </w:pPr>
            <w:r w:rsidRPr="00A5606A">
              <w:rPr>
                <w:rFonts w:ascii="Arial" w:hAnsi="Arial" w:cs="Arial"/>
                <w:b/>
                <w:sz w:val="18"/>
                <w:szCs w:val="18"/>
              </w:rPr>
              <w:t>Yakın İzlemedeki Krediler</w:t>
            </w:r>
          </w:p>
        </w:tc>
      </w:tr>
      <w:tr w:rsidR="000D79E8" w:rsidRPr="00A5606A" w14:paraId="0A70651E" w14:textId="77777777" w:rsidTr="004C4983">
        <w:trPr>
          <w:trHeight w:val="20"/>
        </w:trPr>
        <w:tc>
          <w:tcPr>
            <w:tcW w:w="1872" w:type="dxa"/>
            <w:vMerge/>
            <w:shd w:val="clear" w:color="auto" w:fill="auto"/>
            <w:vAlign w:val="bottom"/>
          </w:tcPr>
          <w:p w14:paraId="2E34BD11" w14:textId="77777777" w:rsidR="000D79E8" w:rsidRPr="00A5606A" w:rsidRDefault="000D79E8" w:rsidP="005A1E91">
            <w:pPr>
              <w:spacing w:line="259" w:lineRule="auto"/>
              <w:jc w:val="center"/>
              <w:rPr>
                <w:rFonts w:ascii="Arial" w:hAnsi="Arial" w:cs="Arial"/>
                <w:b/>
                <w:sz w:val="18"/>
                <w:szCs w:val="18"/>
              </w:rPr>
            </w:pPr>
          </w:p>
        </w:tc>
        <w:tc>
          <w:tcPr>
            <w:tcW w:w="1610" w:type="dxa"/>
            <w:vMerge/>
            <w:shd w:val="clear" w:color="auto" w:fill="auto"/>
            <w:vAlign w:val="bottom"/>
          </w:tcPr>
          <w:p w14:paraId="3845F0D2" w14:textId="77777777" w:rsidR="000D79E8" w:rsidRPr="00A5606A" w:rsidRDefault="000D79E8" w:rsidP="005A1E91">
            <w:pPr>
              <w:spacing w:line="259" w:lineRule="auto"/>
              <w:jc w:val="center"/>
              <w:rPr>
                <w:rFonts w:ascii="Arial" w:hAnsi="Arial" w:cs="Arial"/>
                <w:b/>
                <w:sz w:val="18"/>
                <w:szCs w:val="18"/>
              </w:rPr>
            </w:pPr>
          </w:p>
        </w:tc>
        <w:tc>
          <w:tcPr>
            <w:tcW w:w="2072" w:type="dxa"/>
            <w:vMerge w:val="restart"/>
            <w:tcBorders>
              <w:top w:val="single" w:sz="4" w:space="0" w:color="000000"/>
            </w:tcBorders>
            <w:shd w:val="clear" w:color="auto" w:fill="auto"/>
            <w:vAlign w:val="bottom"/>
          </w:tcPr>
          <w:p w14:paraId="6E34723E" w14:textId="77777777" w:rsidR="000D79E8" w:rsidRPr="00A5606A" w:rsidRDefault="000D79E8" w:rsidP="005A1E91">
            <w:pPr>
              <w:spacing w:line="259" w:lineRule="auto"/>
              <w:ind w:right="22"/>
              <w:jc w:val="center"/>
              <w:rPr>
                <w:rFonts w:ascii="Arial" w:hAnsi="Arial" w:cs="Arial"/>
                <w:b/>
                <w:sz w:val="18"/>
                <w:szCs w:val="18"/>
              </w:rPr>
            </w:pPr>
            <w:r w:rsidRPr="00A5606A">
              <w:rPr>
                <w:rFonts w:ascii="Arial" w:hAnsi="Arial" w:cs="Arial"/>
                <w:b/>
                <w:sz w:val="18"/>
                <w:szCs w:val="18"/>
              </w:rPr>
              <w:t>Yeniden Yapılandırma Kapsamında Yer Almayanlar</w:t>
            </w:r>
          </w:p>
        </w:tc>
        <w:tc>
          <w:tcPr>
            <w:tcW w:w="3975" w:type="dxa"/>
            <w:gridSpan w:val="2"/>
            <w:tcBorders>
              <w:top w:val="single" w:sz="4" w:space="0" w:color="000000"/>
              <w:bottom w:val="single" w:sz="4" w:space="0" w:color="000000"/>
            </w:tcBorders>
            <w:shd w:val="clear" w:color="auto" w:fill="auto"/>
            <w:vAlign w:val="bottom"/>
          </w:tcPr>
          <w:p w14:paraId="6D0F9913" w14:textId="77777777" w:rsidR="000D79E8" w:rsidRPr="00A5606A" w:rsidRDefault="000D79E8" w:rsidP="005A1E91">
            <w:pPr>
              <w:spacing w:line="259" w:lineRule="auto"/>
              <w:ind w:left="338" w:firstLine="415"/>
              <w:jc w:val="center"/>
              <w:rPr>
                <w:rFonts w:ascii="Arial" w:hAnsi="Arial" w:cs="Arial"/>
                <w:b/>
                <w:sz w:val="18"/>
                <w:szCs w:val="18"/>
              </w:rPr>
            </w:pPr>
            <w:r w:rsidRPr="00A5606A">
              <w:rPr>
                <w:rFonts w:ascii="Arial" w:hAnsi="Arial" w:cs="Arial"/>
                <w:b/>
                <w:sz w:val="18"/>
                <w:szCs w:val="18"/>
              </w:rPr>
              <w:t>Yeniden Yapılandırılanlar</w:t>
            </w:r>
          </w:p>
        </w:tc>
      </w:tr>
      <w:tr w:rsidR="000D79E8" w:rsidRPr="00A5606A" w14:paraId="58F6E941" w14:textId="77777777" w:rsidTr="004C4983">
        <w:trPr>
          <w:trHeight w:val="20"/>
        </w:trPr>
        <w:tc>
          <w:tcPr>
            <w:tcW w:w="1872" w:type="dxa"/>
            <w:vMerge/>
            <w:tcBorders>
              <w:bottom w:val="single" w:sz="4" w:space="0" w:color="auto"/>
            </w:tcBorders>
            <w:shd w:val="clear" w:color="auto" w:fill="auto"/>
            <w:vAlign w:val="bottom"/>
          </w:tcPr>
          <w:p w14:paraId="14E3E314" w14:textId="77777777" w:rsidR="000D79E8" w:rsidRPr="00A5606A" w:rsidRDefault="000D79E8" w:rsidP="005A1E91">
            <w:pPr>
              <w:spacing w:line="259" w:lineRule="auto"/>
              <w:jc w:val="center"/>
              <w:rPr>
                <w:rFonts w:ascii="Arial" w:hAnsi="Arial" w:cs="Arial"/>
                <w:b/>
                <w:sz w:val="18"/>
                <w:szCs w:val="18"/>
              </w:rPr>
            </w:pPr>
          </w:p>
        </w:tc>
        <w:tc>
          <w:tcPr>
            <w:tcW w:w="1610" w:type="dxa"/>
            <w:vMerge/>
            <w:tcBorders>
              <w:bottom w:val="single" w:sz="4" w:space="0" w:color="auto"/>
            </w:tcBorders>
            <w:shd w:val="clear" w:color="auto" w:fill="auto"/>
            <w:vAlign w:val="bottom"/>
          </w:tcPr>
          <w:p w14:paraId="058B2C11" w14:textId="77777777" w:rsidR="000D79E8" w:rsidRPr="00A5606A" w:rsidRDefault="000D79E8" w:rsidP="005A1E91">
            <w:pPr>
              <w:spacing w:line="259" w:lineRule="auto"/>
              <w:jc w:val="center"/>
              <w:rPr>
                <w:rFonts w:ascii="Arial" w:hAnsi="Arial" w:cs="Arial"/>
                <w:b/>
                <w:sz w:val="18"/>
                <w:szCs w:val="18"/>
              </w:rPr>
            </w:pPr>
          </w:p>
        </w:tc>
        <w:tc>
          <w:tcPr>
            <w:tcW w:w="2072" w:type="dxa"/>
            <w:vMerge/>
            <w:tcBorders>
              <w:bottom w:val="single" w:sz="4" w:space="0" w:color="auto"/>
            </w:tcBorders>
            <w:shd w:val="clear" w:color="auto" w:fill="auto"/>
            <w:vAlign w:val="bottom"/>
          </w:tcPr>
          <w:p w14:paraId="47264BB0" w14:textId="77777777" w:rsidR="000D79E8" w:rsidRPr="00A5606A" w:rsidRDefault="000D79E8" w:rsidP="005A1E91">
            <w:pPr>
              <w:spacing w:line="259" w:lineRule="auto"/>
              <w:jc w:val="center"/>
              <w:rPr>
                <w:rFonts w:ascii="Arial" w:hAnsi="Arial" w:cs="Arial"/>
                <w:b/>
                <w:sz w:val="18"/>
                <w:szCs w:val="18"/>
              </w:rPr>
            </w:pPr>
          </w:p>
        </w:tc>
        <w:tc>
          <w:tcPr>
            <w:tcW w:w="2001" w:type="dxa"/>
            <w:tcBorders>
              <w:bottom w:val="single" w:sz="4" w:space="0" w:color="auto"/>
            </w:tcBorders>
            <w:shd w:val="clear" w:color="auto" w:fill="auto"/>
            <w:vAlign w:val="bottom"/>
          </w:tcPr>
          <w:p w14:paraId="23326BAB" w14:textId="77777777" w:rsidR="000D79E8" w:rsidRPr="00A5606A" w:rsidRDefault="000D79E8" w:rsidP="005A1E91">
            <w:pPr>
              <w:spacing w:line="259" w:lineRule="auto"/>
              <w:jc w:val="center"/>
              <w:rPr>
                <w:rFonts w:ascii="Arial" w:hAnsi="Arial" w:cs="Arial"/>
                <w:b/>
                <w:sz w:val="18"/>
                <w:szCs w:val="18"/>
              </w:rPr>
            </w:pPr>
            <w:r w:rsidRPr="00A5606A">
              <w:rPr>
                <w:rFonts w:ascii="Arial" w:hAnsi="Arial" w:cs="Arial"/>
                <w:b/>
                <w:sz w:val="18"/>
                <w:szCs w:val="18"/>
              </w:rPr>
              <w:t>Sözleşme Koşullarında Değişiklik</w:t>
            </w:r>
          </w:p>
        </w:tc>
        <w:tc>
          <w:tcPr>
            <w:tcW w:w="1974" w:type="dxa"/>
            <w:tcBorders>
              <w:bottom w:val="single" w:sz="4" w:space="0" w:color="auto"/>
            </w:tcBorders>
            <w:shd w:val="clear" w:color="auto" w:fill="auto"/>
            <w:vAlign w:val="bottom"/>
          </w:tcPr>
          <w:p w14:paraId="60593298" w14:textId="77777777" w:rsidR="000D79E8" w:rsidRPr="00A5606A" w:rsidRDefault="000D79E8" w:rsidP="005A1E91">
            <w:pPr>
              <w:spacing w:line="259" w:lineRule="auto"/>
              <w:ind w:left="54"/>
              <w:jc w:val="center"/>
              <w:rPr>
                <w:rFonts w:ascii="Arial" w:hAnsi="Arial" w:cs="Arial"/>
                <w:b/>
                <w:sz w:val="18"/>
                <w:szCs w:val="18"/>
              </w:rPr>
            </w:pPr>
            <w:r w:rsidRPr="00A5606A">
              <w:rPr>
                <w:rFonts w:ascii="Arial" w:hAnsi="Arial" w:cs="Arial"/>
                <w:b/>
                <w:sz w:val="18"/>
                <w:szCs w:val="18"/>
              </w:rPr>
              <w:t>Yeniden Finansman</w:t>
            </w:r>
          </w:p>
        </w:tc>
      </w:tr>
      <w:tr w:rsidR="000D79E8" w:rsidRPr="00A5606A" w14:paraId="155E8AF6" w14:textId="77777777" w:rsidTr="004C4983">
        <w:trPr>
          <w:trHeight w:val="20"/>
        </w:trPr>
        <w:tc>
          <w:tcPr>
            <w:tcW w:w="1872" w:type="dxa"/>
            <w:tcBorders>
              <w:top w:val="single" w:sz="4" w:space="0" w:color="auto"/>
            </w:tcBorders>
            <w:shd w:val="clear" w:color="auto" w:fill="auto"/>
            <w:vAlign w:val="bottom"/>
          </w:tcPr>
          <w:p w14:paraId="135F3C01" w14:textId="77777777" w:rsidR="000D79E8" w:rsidRPr="00A5606A" w:rsidRDefault="000D79E8" w:rsidP="005A1E91">
            <w:pPr>
              <w:spacing w:line="259" w:lineRule="auto"/>
              <w:ind w:left="14"/>
              <w:rPr>
                <w:rFonts w:ascii="Arial" w:hAnsi="Arial" w:cs="Arial"/>
                <w:sz w:val="18"/>
                <w:szCs w:val="18"/>
              </w:rPr>
            </w:pPr>
            <w:r w:rsidRPr="00A5606A">
              <w:rPr>
                <w:rFonts w:ascii="Arial" w:hAnsi="Arial" w:cs="Arial"/>
                <w:sz w:val="18"/>
                <w:szCs w:val="18"/>
              </w:rPr>
              <w:t xml:space="preserve">Krediler </w:t>
            </w:r>
          </w:p>
        </w:tc>
        <w:tc>
          <w:tcPr>
            <w:tcW w:w="1610" w:type="dxa"/>
            <w:tcBorders>
              <w:top w:val="single" w:sz="4" w:space="0" w:color="auto"/>
            </w:tcBorders>
            <w:shd w:val="clear" w:color="auto" w:fill="auto"/>
            <w:vAlign w:val="bottom"/>
          </w:tcPr>
          <w:p w14:paraId="478DC097" w14:textId="77777777" w:rsidR="000D79E8" w:rsidRPr="00A5606A" w:rsidRDefault="000D79E8" w:rsidP="005A1E91">
            <w:pPr>
              <w:ind w:left="28" w:right="144"/>
              <w:jc w:val="right"/>
              <w:rPr>
                <w:rFonts w:ascii="Arial" w:hAnsi="Arial" w:cs="Arial"/>
                <w:b/>
                <w:sz w:val="18"/>
                <w:szCs w:val="18"/>
              </w:rPr>
            </w:pPr>
            <w:r w:rsidRPr="00A5606A">
              <w:rPr>
                <w:rFonts w:ascii="Arial" w:hAnsi="Arial" w:cs="Arial"/>
                <w:b/>
                <w:sz w:val="18"/>
                <w:szCs w:val="18"/>
              </w:rPr>
              <w:t>22.363.226</w:t>
            </w:r>
          </w:p>
        </w:tc>
        <w:tc>
          <w:tcPr>
            <w:tcW w:w="2072" w:type="dxa"/>
            <w:tcBorders>
              <w:top w:val="single" w:sz="4" w:space="0" w:color="auto"/>
            </w:tcBorders>
            <w:shd w:val="clear" w:color="auto" w:fill="auto"/>
            <w:vAlign w:val="bottom"/>
          </w:tcPr>
          <w:p w14:paraId="24222C9C" w14:textId="77777777" w:rsidR="000D79E8" w:rsidRPr="00A5606A" w:rsidRDefault="000D79E8" w:rsidP="005A1E91">
            <w:pPr>
              <w:ind w:left="28" w:right="144"/>
              <w:jc w:val="right"/>
              <w:rPr>
                <w:rFonts w:ascii="Arial" w:hAnsi="Arial" w:cs="Arial"/>
                <w:b/>
                <w:sz w:val="18"/>
                <w:szCs w:val="18"/>
              </w:rPr>
            </w:pPr>
            <w:r w:rsidRPr="00A5606A">
              <w:rPr>
                <w:rFonts w:ascii="Arial" w:hAnsi="Arial" w:cs="Arial"/>
                <w:b/>
                <w:sz w:val="18"/>
                <w:szCs w:val="18"/>
              </w:rPr>
              <w:t>2.246.012</w:t>
            </w:r>
          </w:p>
        </w:tc>
        <w:tc>
          <w:tcPr>
            <w:tcW w:w="2001" w:type="dxa"/>
            <w:tcBorders>
              <w:top w:val="single" w:sz="4" w:space="0" w:color="auto"/>
            </w:tcBorders>
            <w:shd w:val="clear" w:color="auto" w:fill="auto"/>
            <w:vAlign w:val="bottom"/>
          </w:tcPr>
          <w:p w14:paraId="4E1628A6" w14:textId="77777777" w:rsidR="000D79E8" w:rsidRPr="00A5606A" w:rsidRDefault="000D79E8" w:rsidP="005A1E91">
            <w:pPr>
              <w:ind w:left="28" w:right="144"/>
              <w:jc w:val="right"/>
              <w:rPr>
                <w:rFonts w:ascii="Arial" w:hAnsi="Arial" w:cs="Arial"/>
                <w:b/>
                <w:sz w:val="18"/>
                <w:szCs w:val="18"/>
              </w:rPr>
            </w:pPr>
            <w:r w:rsidRPr="00A5606A">
              <w:rPr>
                <w:rFonts w:ascii="Arial" w:hAnsi="Arial" w:cs="Arial"/>
                <w:b/>
                <w:sz w:val="18"/>
                <w:szCs w:val="18"/>
              </w:rPr>
              <w:t>153.576</w:t>
            </w:r>
          </w:p>
        </w:tc>
        <w:tc>
          <w:tcPr>
            <w:tcW w:w="1974" w:type="dxa"/>
            <w:tcBorders>
              <w:top w:val="single" w:sz="4" w:space="0" w:color="auto"/>
            </w:tcBorders>
            <w:shd w:val="clear" w:color="auto" w:fill="auto"/>
            <w:vAlign w:val="bottom"/>
          </w:tcPr>
          <w:p w14:paraId="43224930" w14:textId="77777777" w:rsidR="000D79E8" w:rsidRPr="00A5606A" w:rsidRDefault="000D79E8" w:rsidP="005A1E91">
            <w:pPr>
              <w:ind w:left="28" w:right="144"/>
              <w:jc w:val="right"/>
              <w:rPr>
                <w:rFonts w:ascii="Arial" w:hAnsi="Arial" w:cs="Arial"/>
                <w:b/>
                <w:sz w:val="18"/>
                <w:szCs w:val="18"/>
              </w:rPr>
            </w:pPr>
            <w:r w:rsidRPr="00A5606A">
              <w:rPr>
                <w:rFonts w:ascii="Arial" w:hAnsi="Arial" w:cs="Arial"/>
                <w:b/>
                <w:sz w:val="18"/>
                <w:szCs w:val="18"/>
              </w:rPr>
              <w:t>116.764</w:t>
            </w:r>
          </w:p>
        </w:tc>
      </w:tr>
      <w:tr w:rsidR="000D79E8" w:rsidRPr="00A5606A" w14:paraId="7D6A8436" w14:textId="77777777" w:rsidTr="004C4983">
        <w:trPr>
          <w:trHeight w:val="20"/>
        </w:trPr>
        <w:tc>
          <w:tcPr>
            <w:tcW w:w="1872" w:type="dxa"/>
            <w:shd w:val="clear" w:color="auto" w:fill="auto"/>
            <w:vAlign w:val="bottom"/>
          </w:tcPr>
          <w:p w14:paraId="6705AEA5" w14:textId="77777777" w:rsidR="000D79E8" w:rsidRPr="00A5606A" w:rsidRDefault="000D79E8" w:rsidP="005A1E91">
            <w:pPr>
              <w:spacing w:line="259" w:lineRule="auto"/>
              <w:ind w:left="361"/>
              <w:rPr>
                <w:rFonts w:ascii="Arial" w:hAnsi="Arial" w:cs="Arial"/>
                <w:sz w:val="18"/>
                <w:szCs w:val="18"/>
              </w:rPr>
            </w:pPr>
            <w:r w:rsidRPr="00A5606A">
              <w:rPr>
                <w:rFonts w:ascii="Arial" w:hAnsi="Arial" w:cs="Arial"/>
                <w:sz w:val="18"/>
                <w:szCs w:val="18"/>
              </w:rPr>
              <w:t xml:space="preserve">İhracat Kredileri </w:t>
            </w:r>
          </w:p>
        </w:tc>
        <w:tc>
          <w:tcPr>
            <w:tcW w:w="1610" w:type="dxa"/>
            <w:shd w:val="clear" w:color="auto" w:fill="auto"/>
            <w:vAlign w:val="bottom"/>
          </w:tcPr>
          <w:p w14:paraId="6009E162"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962.675</w:t>
            </w:r>
          </w:p>
        </w:tc>
        <w:tc>
          <w:tcPr>
            <w:tcW w:w="2072" w:type="dxa"/>
            <w:shd w:val="clear" w:color="auto" w:fill="auto"/>
            <w:vAlign w:val="bottom"/>
          </w:tcPr>
          <w:p w14:paraId="76184696"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46.888</w:t>
            </w:r>
          </w:p>
        </w:tc>
        <w:tc>
          <w:tcPr>
            <w:tcW w:w="2001" w:type="dxa"/>
            <w:shd w:val="clear" w:color="auto" w:fill="auto"/>
            <w:vAlign w:val="bottom"/>
          </w:tcPr>
          <w:p w14:paraId="1C58EE77"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w:t>
            </w:r>
          </w:p>
        </w:tc>
        <w:tc>
          <w:tcPr>
            <w:tcW w:w="1974" w:type="dxa"/>
            <w:shd w:val="clear" w:color="auto" w:fill="auto"/>
            <w:vAlign w:val="bottom"/>
          </w:tcPr>
          <w:p w14:paraId="1AC11C61"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w:t>
            </w:r>
          </w:p>
        </w:tc>
      </w:tr>
      <w:tr w:rsidR="000D79E8" w:rsidRPr="00A5606A" w14:paraId="180B9260" w14:textId="77777777" w:rsidTr="004C4983">
        <w:trPr>
          <w:trHeight w:val="20"/>
        </w:trPr>
        <w:tc>
          <w:tcPr>
            <w:tcW w:w="1872" w:type="dxa"/>
            <w:shd w:val="clear" w:color="auto" w:fill="auto"/>
            <w:vAlign w:val="bottom"/>
          </w:tcPr>
          <w:p w14:paraId="7A5EF6B0" w14:textId="77777777" w:rsidR="000D79E8" w:rsidRPr="00A5606A" w:rsidRDefault="000D79E8" w:rsidP="005A1E91">
            <w:pPr>
              <w:spacing w:line="259" w:lineRule="auto"/>
              <w:ind w:left="361"/>
              <w:rPr>
                <w:rFonts w:ascii="Arial" w:hAnsi="Arial" w:cs="Arial"/>
                <w:sz w:val="18"/>
                <w:szCs w:val="18"/>
              </w:rPr>
            </w:pPr>
            <w:r w:rsidRPr="00A5606A">
              <w:rPr>
                <w:rFonts w:ascii="Arial" w:hAnsi="Arial" w:cs="Arial"/>
                <w:sz w:val="18"/>
                <w:szCs w:val="18"/>
              </w:rPr>
              <w:t xml:space="preserve">İthalat Kredileri </w:t>
            </w:r>
          </w:p>
        </w:tc>
        <w:tc>
          <w:tcPr>
            <w:tcW w:w="1610" w:type="dxa"/>
            <w:shd w:val="clear" w:color="auto" w:fill="auto"/>
            <w:vAlign w:val="bottom"/>
          </w:tcPr>
          <w:p w14:paraId="282AAD82"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1.898.148</w:t>
            </w:r>
          </w:p>
        </w:tc>
        <w:tc>
          <w:tcPr>
            <w:tcW w:w="2072" w:type="dxa"/>
            <w:shd w:val="clear" w:color="auto" w:fill="auto"/>
            <w:vAlign w:val="bottom"/>
          </w:tcPr>
          <w:p w14:paraId="084F198A"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79.509</w:t>
            </w:r>
          </w:p>
        </w:tc>
        <w:tc>
          <w:tcPr>
            <w:tcW w:w="2001" w:type="dxa"/>
            <w:shd w:val="clear" w:color="auto" w:fill="auto"/>
            <w:vAlign w:val="bottom"/>
          </w:tcPr>
          <w:p w14:paraId="5D937748"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w:t>
            </w:r>
          </w:p>
        </w:tc>
        <w:tc>
          <w:tcPr>
            <w:tcW w:w="1974" w:type="dxa"/>
            <w:shd w:val="clear" w:color="auto" w:fill="auto"/>
            <w:vAlign w:val="bottom"/>
          </w:tcPr>
          <w:p w14:paraId="7D53EF2D"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w:t>
            </w:r>
          </w:p>
        </w:tc>
      </w:tr>
      <w:tr w:rsidR="000D79E8" w:rsidRPr="00A5606A" w14:paraId="40289687" w14:textId="77777777" w:rsidTr="004C4983">
        <w:trPr>
          <w:trHeight w:val="20"/>
        </w:trPr>
        <w:tc>
          <w:tcPr>
            <w:tcW w:w="1872" w:type="dxa"/>
            <w:shd w:val="clear" w:color="auto" w:fill="auto"/>
            <w:vAlign w:val="bottom"/>
          </w:tcPr>
          <w:p w14:paraId="0EFB3EA0" w14:textId="77777777" w:rsidR="000D79E8" w:rsidRPr="00A5606A" w:rsidRDefault="000D79E8" w:rsidP="005A1E91">
            <w:pPr>
              <w:spacing w:line="259" w:lineRule="auto"/>
              <w:ind w:left="361"/>
              <w:rPr>
                <w:rFonts w:ascii="Arial" w:hAnsi="Arial" w:cs="Arial"/>
                <w:sz w:val="18"/>
                <w:szCs w:val="18"/>
              </w:rPr>
            </w:pPr>
            <w:r w:rsidRPr="00A5606A">
              <w:rPr>
                <w:rFonts w:ascii="Arial" w:hAnsi="Arial" w:cs="Arial"/>
                <w:sz w:val="18"/>
                <w:szCs w:val="18"/>
              </w:rPr>
              <w:t xml:space="preserve">İşletme Kredileri </w:t>
            </w:r>
          </w:p>
        </w:tc>
        <w:tc>
          <w:tcPr>
            <w:tcW w:w="1610" w:type="dxa"/>
            <w:shd w:val="clear" w:color="auto" w:fill="auto"/>
            <w:vAlign w:val="bottom"/>
          </w:tcPr>
          <w:p w14:paraId="579E3A1E"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11.192.734</w:t>
            </w:r>
          </w:p>
        </w:tc>
        <w:tc>
          <w:tcPr>
            <w:tcW w:w="2072" w:type="dxa"/>
            <w:shd w:val="clear" w:color="auto" w:fill="auto"/>
            <w:vAlign w:val="bottom"/>
          </w:tcPr>
          <w:p w14:paraId="6C28815D"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1.988.402</w:t>
            </w:r>
          </w:p>
        </w:tc>
        <w:tc>
          <w:tcPr>
            <w:tcW w:w="2001" w:type="dxa"/>
            <w:shd w:val="clear" w:color="auto" w:fill="auto"/>
            <w:vAlign w:val="bottom"/>
          </w:tcPr>
          <w:p w14:paraId="68F7BF46"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13.972</w:t>
            </w:r>
          </w:p>
        </w:tc>
        <w:tc>
          <w:tcPr>
            <w:tcW w:w="1974" w:type="dxa"/>
            <w:shd w:val="clear" w:color="auto" w:fill="auto"/>
            <w:vAlign w:val="bottom"/>
          </w:tcPr>
          <w:p w14:paraId="0371CF41"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116.764</w:t>
            </w:r>
          </w:p>
        </w:tc>
      </w:tr>
      <w:tr w:rsidR="000D79E8" w:rsidRPr="00A5606A" w14:paraId="0364E28A" w14:textId="77777777" w:rsidTr="004C4983">
        <w:trPr>
          <w:trHeight w:val="20"/>
        </w:trPr>
        <w:tc>
          <w:tcPr>
            <w:tcW w:w="1872" w:type="dxa"/>
            <w:shd w:val="clear" w:color="auto" w:fill="auto"/>
            <w:vAlign w:val="bottom"/>
          </w:tcPr>
          <w:p w14:paraId="70238F6F" w14:textId="77777777" w:rsidR="000D79E8" w:rsidRPr="00A5606A" w:rsidRDefault="000D79E8" w:rsidP="005A1E91">
            <w:pPr>
              <w:spacing w:line="259" w:lineRule="auto"/>
              <w:ind w:left="361"/>
              <w:rPr>
                <w:rFonts w:ascii="Arial" w:hAnsi="Arial" w:cs="Arial"/>
                <w:sz w:val="18"/>
                <w:szCs w:val="18"/>
              </w:rPr>
            </w:pPr>
            <w:r w:rsidRPr="00A5606A">
              <w:rPr>
                <w:rFonts w:ascii="Arial" w:hAnsi="Arial" w:cs="Arial"/>
                <w:sz w:val="18"/>
                <w:szCs w:val="18"/>
              </w:rPr>
              <w:t xml:space="preserve">Tüketici Kredileri </w:t>
            </w:r>
          </w:p>
        </w:tc>
        <w:tc>
          <w:tcPr>
            <w:tcW w:w="1610" w:type="dxa"/>
            <w:shd w:val="clear" w:color="auto" w:fill="auto"/>
            <w:vAlign w:val="bottom"/>
          </w:tcPr>
          <w:p w14:paraId="1F427FBA"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3.060.871</w:t>
            </w:r>
          </w:p>
        </w:tc>
        <w:tc>
          <w:tcPr>
            <w:tcW w:w="2072" w:type="dxa"/>
            <w:shd w:val="clear" w:color="auto" w:fill="auto"/>
            <w:vAlign w:val="bottom"/>
          </w:tcPr>
          <w:p w14:paraId="552AB359"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70.976</w:t>
            </w:r>
          </w:p>
        </w:tc>
        <w:tc>
          <w:tcPr>
            <w:tcW w:w="2001" w:type="dxa"/>
            <w:shd w:val="clear" w:color="auto" w:fill="auto"/>
            <w:vAlign w:val="bottom"/>
          </w:tcPr>
          <w:p w14:paraId="622F40AF"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4.564</w:t>
            </w:r>
          </w:p>
        </w:tc>
        <w:tc>
          <w:tcPr>
            <w:tcW w:w="1974" w:type="dxa"/>
            <w:shd w:val="clear" w:color="auto" w:fill="auto"/>
            <w:vAlign w:val="bottom"/>
          </w:tcPr>
          <w:p w14:paraId="49D1743B"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w:t>
            </w:r>
          </w:p>
        </w:tc>
      </w:tr>
      <w:tr w:rsidR="000D79E8" w:rsidRPr="00A5606A" w14:paraId="1CAB976C" w14:textId="77777777" w:rsidTr="004C4983">
        <w:trPr>
          <w:trHeight w:val="20"/>
        </w:trPr>
        <w:tc>
          <w:tcPr>
            <w:tcW w:w="1872" w:type="dxa"/>
            <w:shd w:val="clear" w:color="auto" w:fill="auto"/>
            <w:vAlign w:val="bottom"/>
          </w:tcPr>
          <w:p w14:paraId="50537936" w14:textId="77777777" w:rsidR="000D79E8" w:rsidRPr="00A5606A" w:rsidRDefault="000D79E8" w:rsidP="005A1E91">
            <w:pPr>
              <w:spacing w:line="259" w:lineRule="auto"/>
              <w:ind w:left="361"/>
              <w:rPr>
                <w:rFonts w:ascii="Arial" w:hAnsi="Arial" w:cs="Arial"/>
                <w:sz w:val="18"/>
                <w:szCs w:val="18"/>
              </w:rPr>
            </w:pPr>
            <w:r w:rsidRPr="00A5606A">
              <w:rPr>
                <w:rFonts w:ascii="Arial" w:hAnsi="Arial" w:cs="Arial"/>
                <w:sz w:val="18"/>
                <w:szCs w:val="18"/>
              </w:rPr>
              <w:t xml:space="preserve">Kredi Kartları </w:t>
            </w:r>
          </w:p>
        </w:tc>
        <w:tc>
          <w:tcPr>
            <w:tcW w:w="1610" w:type="dxa"/>
            <w:shd w:val="clear" w:color="auto" w:fill="auto"/>
            <w:vAlign w:val="bottom"/>
          </w:tcPr>
          <w:p w14:paraId="2D5DE57C"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258.460</w:t>
            </w:r>
          </w:p>
        </w:tc>
        <w:tc>
          <w:tcPr>
            <w:tcW w:w="2072" w:type="dxa"/>
            <w:shd w:val="clear" w:color="auto" w:fill="auto"/>
            <w:vAlign w:val="bottom"/>
          </w:tcPr>
          <w:p w14:paraId="063989DC"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5.189</w:t>
            </w:r>
          </w:p>
        </w:tc>
        <w:tc>
          <w:tcPr>
            <w:tcW w:w="2001" w:type="dxa"/>
            <w:shd w:val="clear" w:color="auto" w:fill="auto"/>
            <w:vAlign w:val="bottom"/>
          </w:tcPr>
          <w:p w14:paraId="686A7F28"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w:t>
            </w:r>
          </w:p>
        </w:tc>
        <w:tc>
          <w:tcPr>
            <w:tcW w:w="1974" w:type="dxa"/>
            <w:shd w:val="clear" w:color="auto" w:fill="auto"/>
            <w:vAlign w:val="bottom"/>
          </w:tcPr>
          <w:p w14:paraId="589D1140"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w:t>
            </w:r>
          </w:p>
        </w:tc>
      </w:tr>
      <w:tr w:rsidR="000D79E8" w:rsidRPr="00A5606A" w14:paraId="14C45ABF" w14:textId="77777777" w:rsidTr="004C4983">
        <w:trPr>
          <w:trHeight w:val="20"/>
        </w:trPr>
        <w:tc>
          <w:tcPr>
            <w:tcW w:w="1872" w:type="dxa"/>
            <w:shd w:val="clear" w:color="auto" w:fill="auto"/>
            <w:vAlign w:val="bottom"/>
          </w:tcPr>
          <w:p w14:paraId="7DDCD589" w14:textId="77777777" w:rsidR="000D79E8" w:rsidRPr="00A5606A" w:rsidRDefault="000D79E8" w:rsidP="005A1E91">
            <w:pPr>
              <w:spacing w:line="259" w:lineRule="auto"/>
              <w:ind w:left="361" w:right="69"/>
              <w:rPr>
                <w:rFonts w:ascii="Arial" w:hAnsi="Arial" w:cs="Arial"/>
                <w:sz w:val="18"/>
                <w:szCs w:val="18"/>
              </w:rPr>
            </w:pPr>
            <w:r w:rsidRPr="00A5606A">
              <w:rPr>
                <w:rFonts w:ascii="Arial" w:hAnsi="Arial" w:cs="Arial"/>
                <w:sz w:val="18"/>
                <w:szCs w:val="18"/>
              </w:rPr>
              <w:t xml:space="preserve">Mali Kesime Verilen Krediler </w:t>
            </w:r>
          </w:p>
        </w:tc>
        <w:tc>
          <w:tcPr>
            <w:tcW w:w="1610" w:type="dxa"/>
            <w:shd w:val="clear" w:color="auto" w:fill="auto"/>
            <w:vAlign w:val="bottom"/>
          </w:tcPr>
          <w:p w14:paraId="1BF8D7AA"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5.219</w:t>
            </w:r>
          </w:p>
        </w:tc>
        <w:tc>
          <w:tcPr>
            <w:tcW w:w="2072" w:type="dxa"/>
            <w:shd w:val="clear" w:color="auto" w:fill="auto"/>
            <w:vAlign w:val="bottom"/>
          </w:tcPr>
          <w:p w14:paraId="34766801"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w:t>
            </w:r>
          </w:p>
        </w:tc>
        <w:tc>
          <w:tcPr>
            <w:tcW w:w="2001" w:type="dxa"/>
            <w:shd w:val="clear" w:color="auto" w:fill="auto"/>
            <w:vAlign w:val="bottom"/>
          </w:tcPr>
          <w:p w14:paraId="3D80C0A3"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w:t>
            </w:r>
          </w:p>
        </w:tc>
        <w:tc>
          <w:tcPr>
            <w:tcW w:w="1974" w:type="dxa"/>
            <w:shd w:val="clear" w:color="auto" w:fill="auto"/>
            <w:vAlign w:val="bottom"/>
          </w:tcPr>
          <w:p w14:paraId="0F6AF1A1"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w:t>
            </w:r>
          </w:p>
        </w:tc>
      </w:tr>
      <w:tr w:rsidR="000D79E8" w:rsidRPr="00A5606A" w14:paraId="0E61E38D" w14:textId="77777777" w:rsidTr="004C4983">
        <w:trPr>
          <w:trHeight w:val="20"/>
        </w:trPr>
        <w:tc>
          <w:tcPr>
            <w:tcW w:w="1872" w:type="dxa"/>
            <w:shd w:val="clear" w:color="auto" w:fill="auto"/>
            <w:vAlign w:val="bottom"/>
          </w:tcPr>
          <w:p w14:paraId="4BDA2023" w14:textId="77777777" w:rsidR="000D79E8" w:rsidRPr="00A5606A" w:rsidRDefault="000D79E8" w:rsidP="005A1E91">
            <w:pPr>
              <w:spacing w:line="259" w:lineRule="auto"/>
              <w:ind w:left="361"/>
              <w:rPr>
                <w:rFonts w:ascii="Arial" w:hAnsi="Arial" w:cs="Arial"/>
                <w:sz w:val="18"/>
                <w:szCs w:val="18"/>
              </w:rPr>
            </w:pPr>
            <w:r w:rsidRPr="00A5606A">
              <w:rPr>
                <w:rFonts w:ascii="Arial" w:hAnsi="Arial" w:cs="Arial"/>
                <w:sz w:val="18"/>
                <w:szCs w:val="18"/>
              </w:rPr>
              <w:t>Diğer</w:t>
            </w:r>
            <w:r w:rsidRPr="00A5606A">
              <w:rPr>
                <w:rFonts w:ascii="Arial" w:hAnsi="Arial" w:cs="Arial"/>
                <w:sz w:val="18"/>
                <w:szCs w:val="18"/>
                <w:vertAlign w:val="superscript"/>
              </w:rPr>
              <w:t>(*)</w:t>
            </w:r>
            <w:r w:rsidRPr="00A5606A">
              <w:rPr>
                <w:rFonts w:ascii="Arial" w:hAnsi="Arial" w:cs="Arial"/>
                <w:sz w:val="18"/>
                <w:szCs w:val="18"/>
              </w:rPr>
              <w:t xml:space="preserve">  </w:t>
            </w:r>
          </w:p>
        </w:tc>
        <w:tc>
          <w:tcPr>
            <w:tcW w:w="1610" w:type="dxa"/>
            <w:shd w:val="clear" w:color="auto" w:fill="auto"/>
            <w:vAlign w:val="bottom"/>
          </w:tcPr>
          <w:p w14:paraId="0A0FB4E3"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4.985.119</w:t>
            </w:r>
          </w:p>
        </w:tc>
        <w:tc>
          <w:tcPr>
            <w:tcW w:w="2072" w:type="dxa"/>
            <w:shd w:val="clear" w:color="auto" w:fill="auto"/>
            <w:vAlign w:val="bottom"/>
          </w:tcPr>
          <w:p w14:paraId="179B1799"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55.048</w:t>
            </w:r>
          </w:p>
        </w:tc>
        <w:tc>
          <w:tcPr>
            <w:tcW w:w="2001" w:type="dxa"/>
            <w:shd w:val="clear" w:color="auto" w:fill="auto"/>
            <w:vAlign w:val="bottom"/>
          </w:tcPr>
          <w:p w14:paraId="33E505B9"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135.040</w:t>
            </w:r>
          </w:p>
        </w:tc>
        <w:tc>
          <w:tcPr>
            <w:tcW w:w="1974" w:type="dxa"/>
            <w:shd w:val="clear" w:color="auto" w:fill="auto"/>
            <w:vAlign w:val="bottom"/>
          </w:tcPr>
          <w:p w14:paraId="74196C6F" w14:textId="77777777" w:rsidR="000D79E8" w:rsidRPr="00A5606A" w:rsidRDefault="000D79E8" w:rsidP="005A1E91">
            <w:pPr>
              <w:ind w:left="28" w:right="144"/>
              <w:jc w:val="right"/>
              <w:rPr>
                <w:rFonts w:ascii="Arial" w:hAnsi="Arial" w:cs="Arial"/>
                <w:sz w:val="18"/>
                <w:szCs w:val="18"/>
              </w:rPr>
            </w:pPr>
            <w:r w:rsidRPr="00A5606A">
              <w:rPr>
                <w:rFonts w:ascii="Arial" w:hAnsi="Arial" w:cs="Arial"/>
                <w:sz w:val="18"/>
                <w:szCs w:val="18"/>
              </w:rPr>
              <w:t>-</w:t>
            </w:r>
          </w:p>
        </w:tc>
      </w:tr>
      <w:tr w:rsidR="000D79E8" w:rsidRPr="00A5606A" w14:paraId="0F8D4398" w14:textId="77777777" w:rsidTr="004C4983">
        <w:trPr>
          <w:trHeight w:val="20"/>
        </w:trPr>
        <w:tc>
          <w:tcPr>
            <w:tcW w:w="1872" w:type="dxa"/>
            <w:shd w:val="clear" w:color="auto" w:fill="auto"/>
            <w:vAlign w:val="bottom"/>
          </w:tcPr>
          <w:p w14:paraId="5C634A33" w14:textId="77777777" w:rsidR="000D79E8" w:rsidRPr="00A5606A" w:rsidRDefault="000D79E8" w:rsidP="005A1E91">
            <w:pPr>
              <w:spacing w:line="259" w:lineRule="auto"/>
              <w:ind w:left="14"/>
              <w:rPr>
                <w:rFonts w:ascii="Arial" w:hAnsi="Arial" w:cs="Arial"/>
                <w:sz w:val="18"/>
                <w:szCs w:val="18"/>
              </w:rPr>
            </w:pPr>
            <w:r w:rsidRPr="00A5606A">
              <w:rPr>
                <w:rFonts w:ascii="Arial" w:hAnsi="Arial" w:cs="Arial"/>
                <w:sz w:val="18"/>
                <w:szCs w:val="18"/>
              </w:rPr>
              <w:t xml:space="preserve">Diğer Alacaklar </w:t>
            </w:r>
          </w:p>
        </w:tc>
        <w:tc>
          <w:tcPr>
            <w:tcW w:w="1610" w:type="dxa"/>
            <w:shd w:val="clear" w:color="auto" w:fill="auto"/>
            <w:vAlign w:val="bottom"/>
          </w:tcPr>
          <w:p w14:paraId="68226649" w14:textId="77777777" w:rsidR="000D79E8" w:rsidRPr="00A5606A" w:rsidRDefault="000D79E8" w:rsidP="005A1E91">
            <w:pPr>
              <w:spacing w:line="259" w:lineRule="auto"/>
              <w:ind w:left="14" w:right="144"/>
              <w:jc w:val="right"/>
              <w:rPr>
                <w:rFonts w:ascii="Arial" w:hAnsi="Arial" w:cs="Arial"/>
                <w:sz w:val="18"/>
                <w:szCs w:val="18"/>
              </w:rPr>
            </w:pPr>
            <w:r w:rsidRPr="00A5606A">
              <w:rPr>
                <w:rFonts w:ascii="Arial" w:hAnsi="Arial" w:cs="Arial"/>
                <w:sz w:val="18"/>
                <w:szCs w:val="18"/>
              </w:rPr>
              <w:t xml:space="preserve"> -</w:t>
            </w:r>
          </w:p>
        </w:tc>
        <w:tc>
          <w:tcPr>
            <w:tcW w:w="2072" w:type="dxa"/>
            <w:shd w:val="clear" w:color="auto" w:fill="auto"/>
            <w:vAlign w:val="bottom"/>
          </w:tcPr>
          <w:p w14:paraId="0ABADD9B" w14:textId="77777777" w:rsidR="000D79E8" w:rsidRPr="00A5606A" w:rsidRDefault="000D79E8" w:rsidP="005A1E91">
            <w:pPr>
              <w:spacing w:line="259" w:lineRule="auto"/>
              <w:ind w:right="144"/>
              <w:jc w:val="right"/>
              <w:rPr>
                <w:rFonts w:ascii="Arial" w:hAnsi="Arial" w:cs="Arial"/>
                <w:sz w:val="18"/>
                <w:szCs w:val="18"/>
              </w:rPr>
            </w:pPr>
            <w:r w:rsidRPr="00A5606A">
              <w:rPr>
                <w:rFonts w:ascii="Arial" w:hAnsi="Arial" w:cs="Arial"/>
                <w:sz w:val="18"/>
                <w:szCs w:val="18"/>
              </w:rPr>
              <w:t xml:space="preserve"> -</w:t>
            </w:r>
          </w:p>
        </w:tc>
        <w:tc>
          <w:tcPr>
            <w:tcW w:w="2001" w:type="dxa"/>
            <w:shd w:val="clear" w:color="auto" w:fill="auto"/>
            <w:vAlign w:val="bottom"/>
          </w:tcPr>
          <w:p w14:paraId="3DD44A0B" w14:textId="77777777" w:rsidR="000D79E8" w:rsidRPr="00A5606A" w:rsidRDefault="000D79E8" w:rsidP="005A1E91">
            <w:pPr>
              <w:spacing w:line="259" w:lineRule="auto"/>
              <w:ind w:right="144"/>
              <w:jc w:val="right"/>
              <w:rPr>
                <w:rFonts w:ascii="Arial" w:hAnsi="Arial" w:cs="Arial"/>
                <w:sz w:val="18"/>
                <w:szCs w:val="18"/>
              </w:rPr>
            </w:pPr>
            <w:r w:rsidRPr="00A5606A">
              <w:rPr>
                <w:rFonts w:ascii="Arial" w:hAnsi="Arial" w:cs="Arial"/>
                <w:sz w:val="18"/>
                <w:szCs w:val="18"/>
              </w:rPr>
              <w:t xml:space="preserve"> -</w:t>
            </w:r>
          </w:p>
        </w:tc>
        <w:tc>
          <w:tcPr>
            <w:tcW w:w="1974" w:type="dxa"/>
            <w:shd w:val="clear" w:color="auto" w:fill="auto"/>
            <w:vAlign w:val="bottom"/>
          </w:tcPr>
          <w:p w14:paraId="14294D75" w14:textId="77777777" w:rsidR="000D79E8" w:rsidRPr="00A5606A" w:rsidRDefault="000D79E8" w:rsidP="005A1E91">
            <w:pPr>
              <w:spacing w:line="259" w:lineRule="auto"/>
              <w:ind w:right="144"/>
              <w:jc w:val="right"/>
              <w:rPr>
                <w:rFonts w:ascii="Arial" w:hAnsi="Arial" w:cs="Arial"/>
                <w:sz w:val="18"/>
                <w:szCs w:val="18"/>
              </w:rPr>
            </w:pPr>
            <w:r w:rsidRPr="00A5606A">
              <w:rPr>
                <w:rFonts w:ascii="Arial" w:hAnsi="Arial" w:cs="Arial"/>
                <w:sz w:val="18"/>
                <w:szCs w:val="18"/>
              </w:rPr>
              <w:t xml:space="preserve"> -</w:t>
            </w:r>
          </w:p>
        </w:tc>
      </w:tr>
      <w:tr w:rsidR="000D79E8" w:rsidRPr="00A5606A" w14:paraId="36DE82E1" w14:textId="77777777" w:rsidTr="004C4983">
        <w:trPr>
          <w:trHeight w:val="20"/>
        </w:trPr>
        <w:tc>
          <w:tcPr>
            <w:tcW w:w="1872" w:type="dxa"/>
            <w:tcBorders>
              <w:bottom w:val="single" w:sz="4" w:space="0" w:color="auto"/>
            </w:tcBorders>
            <w:shd w:val="clear" w:color="auto" w:fill="auto"/>
            <w:vAlign w:val="bottom"/>
          </w:tcPr>
          <w:p w14:paraId="3966D9A3" w14:textId="77777777" w:rsidR="000D79E8" w:rsidRPr="00A5606A" w:rsidRDefault="000D79E8" w:rsidP="005A1E91">
            <w:pPr>
              <w:spacing w:line="259" w:lineRule="auto"/>
              <w:ind w:left="14"/>
              <w:rPr>
                <w:rFonts w:ascii="Arial" w:hAnsi="Arial" w:cs="Arial"/>
                <w:sz w:val="18"/>
                <w:szCs w:val="18"/>
              </w:rPr>
            </w:pPr>
          </w:p>
        </w:tc>
        <w:tc>
          <w:tcPr>
            <w:tcW w:w="1610" w:type="dxa"/>
            <w:tcBorders>
              <w:bottom w:val="single" w:sz="4" w:space="0" w:color="auto"/>
            </w:tcBorders>
            <w:shd w:val="clear" w:color="auto" w:fill="auto"/>
            <w:vAlign w:val="bottom"/>
          </w:tcPr>
          <w:p w14:paraId="39B81DA1" w14:textId="77777777" w:rsidR="000D79E8" w:rsidRPr="00A5606A" w:rsidRDefault="000D79E8" w:rsidP="005A1E91">
            <w:pPr>
              <w:spacing w:line="259" w:lineRule="auto"/>
              <w:ind w:left="14" w:right="144"/>
              <w:rPr>
                <w:rFonts w:ascii="Arial" w:hAnsi="Arial" w:cs="Arial"/>
                <w:sz w:val="18"/>
                <w:szCs w:val="18"/>
              </w:rPr>
            </w:pPr>
          </w:p>
        </w:tc>
        <w:tc>
          <w:tcPr>
            <w:tcW w:w="2072" w:type="dxa"/>
            <w:tcBorders>
              <w:bottom w:val="single" w:sz="4" w:space="0" w:color="auto"/>
            </w:tcBorders>
            <w:shd w:val="clear" w:color="auto" w:fill="auto"/>
            <w:vAlign w:val="bottom"/>
          </w:tcPr>
          <w:p w14:paraId="6755740A" w14:textId="77777777" w:rsidR="000D79E8" w:rsidRPr="00A5606A" w:rsidRDefault="000D79E8" w:rsidP="005A1E91">
            <w:pPr>
              <w:spacing w:line="259" w:lineRule="auto"/>
              <w:ind w:right="144"/>
              <w:rPr>
                <w:rFonts w:ascii="Arial" w:hAnsi="Arial" w:cs="Arial"/>
                <w:sz w:val="18"/>
                <w:szCs w:val="18"/>
              </w:rPr>
            </w:pPr>
          </w:p>
        </w:tc>
        <w:tc>
          <w:tcPr>
            <w:tcW w:w="2001" w:type="dxa"/>
            <w:tcBorders>
              <w:bottom w:val="single" w:sz="4" w:space="0" w:color="auto"/>
            </w:tcBorders>
            <w:shd w:val="clear" w:color="auto" w:fill="auto"/>
            <w:vAlign w:val="bottom"/>
          </w:tcPr>
          <w:p w14:paraId="54519992" w14:textId="77777777" w:rsidR="000D79E8" w:rsidRPr="00A5606A" w:rsidRDefault="000D79E8" w:rsidP="005A1E91">
            <w:pPr>
              <w:spacing w:line="259" w:lineRule="auto"/>
              <w:ind w:right="144"/>
              <w:rPr>
                <w:rFonts w:ascii="Arial" w:hAnsi="Arial" w:cs="Arial"/>
                <w:sz w:val="18"/>
                <w:szCs w:val="18"/>
              </w:rPr>
            </w:pPr>
          </w:p>
        </w:tc>
        <w:tc>
          <w:tcPr>
            <w:tcW w:w="1974" w:type="dxa"/>
            <w:tcBorders>
              <w:bottom w:val="single" w:sz="4" w:space="0" w:color="auto"/>
            </w:tcBorders>
            <w:shd w:val="clear" w:color="auto" w:fill="auto"/>
            <w:vAlign w:val="bottom"/>
          </w:tcPr>
          <w:p w14:paraId="597D4C21" w14:textId="77777777" w:rsidR="000D79E8" w:rsidRPr="00A5606A" w:rsidRDefault="000D79E8" w:rsidP="005A1E91">
            <w:pPr>
              <w:spacing w:line="259" w:lineRule="auto"/>
              <w:ind w:right="144"/>
              <w:rPr>
                <w:rFonts w:ascii="Arial" w:hAnsi="Arial" w:cs="Arial"/>
                <w:sz w:val="18"/>
                <w:szCs w:val="18"/>
              </w:rPr>
            </w:pPr>
          </w:p>
        </w:tc>
      </w:tr>
      <w:tr w:rsidR="000D79E8" w:rsidRPr="00A5606A" w14:paraId="2D4E63B6" w14:textId="77777777" w:rsidTr="004C4983">
        <w:trPr>
          <w:trHeight w:val="20"/>
        </w:trPr>
        <w:tc>
          <w:tcPr>
            <w:tcW w:w="1872" w:type="dxa"/>
            <w:tcBorders>
              <w:top w:val="single" w:sz="4" w:space="0" w:color="auto"/>
              <w:bottom w:val="double" w:sz="4" w:space="0" w:color="000000"/>
            </w:tcBorders>
            <w:shd w:val="clear" w:color="auto" w:fill="auto"/>
            <w:vAlign w:val="bottom"/>
          </w:tcPr>
          <w:p w14:paraId="114FB301" w14:textId="77777777" w:rsidR="000D79E8" w:rsidRPr="00A5606A" w:rsidRDefault="000D79E8" w:rsidP="005A1E91">
            <w:pPr>
              <w:spacing w:line="259" w:lineRule="auto"/>
              <w:ind w:left="14"/>
              <w:rPr>
                <w:rFonts w:ascii="Arial" w:hAnsi="Arial" w:cs="Arial"/>
                <w:b/>
                <w:sz w:val="18"/>
                <w:szCs w:val="18"/>
              </w:rPr>
            </w:pPr>
            <w:r w:rsidRPr="00A5606A">
              <w:rPr>
                <w:rFonts w:ascii="Arial" w:hAnsi="Arial" w:cs="Arial"/>
                <w:b/>
                <w:sz w:val="18"/>
                <w:szCs w:val="18"/>
              </w:rPr>
              <w:t xml:space="preserve">Toplam </w:t>
            </w:r>
          </w:p>
        </w:tc>
        <w:tc>
          <w:tcPr>
            <w:tcW w:w="1610" w:type="dxa"/>
            <w:tcBorders>
              <w:top w:val="single" w:sz="4" w:space="0" w:color="auto"/>
              <w:bottom w:val="double" w:sz="4" w:space="0" w:color="000000"/>
            </w:tcBorders>
            <w:shd w:val="clear" w:color="auto" w:fill="auto"/>
            <w:vAlign w:val="bottom"/>
          </w:tcPr>
          <w:p w14:paraId="3992E8DB" w14:textId="77777777" w:rsidR="000D79E8" w:rsidRPr="00A5606A" w:rsidRDefault="000D79E8" w:rsidP="005A1E91">
            <w:pPr>
              <w:spacing w:line="259" w:lineRule="auto"/>
              <w:ind w:left="14" w:right="144"/>
              <w:jc w:val="right"/>
              <w:rPr>
                <w:rFonts w:ascii="Arial" w:hAnsi="Arial" w:cs="Arial"/>
                <w:b/>
                <w:sz w:val="18"/>
                <w:szCs w:val="18"/>
              </w:rPr>
            </w:pPr>
            <w:r w:rsidRPr="00A5606A">
              <w:rPr>
                <w:rFonts w:ascii="Arial" w:hAnsi="Arial" w:cs="Arial"/>
                <w:b/>
                <w:sz w:val="18"/>
                <w:szCs w:val="18"/>
              </w:rPr>
              <w:t xml:space="preserve"> 22.363.226</w:t>
            </w:r>
          </w:p>
        </w:tc>
        <w:tc>
          <w:tcPr>
            <w:tcW w:w="2072" w:type="dxa"/>
            <w:tcBorders>
              <w:top w:val="single" w:sz="4" w:space="0" w:color="auto"/>
              <w:bottom w:val="double" w:sz="4" w:space="0" w:color="000000"/>
            </w:tcBorders>
            <w:shd w:val="clear" w:color="auto" w:fill="auto"/>
            <w:vAlign w:val="bottom"/>
          </w:tcPr>
          <w:p w14:paraId="53FBFBF0" w14:textId="77777777" w:rsidR="000D79E8" w:rsidRPr="00A5606A" w:rsidRDefault="000D79E8" w:rsidP="005A1E91">
            <w:pPr>
              <w:spacing w:line="259" w:lineRule="auto"/>
              <w:ind w:right="144"/>
              <w:jc w:val="right"/>
              <w:rPr>
                <w:rFonts w:ascii="Arial" w:hAnsi="Arial" w:cs="Arial"/>
                <w:b/>
                <w:sz w:val="18"/>
                <w:szCs w:val="18"/>
              </w:rPr>
            </w:pPr>
            <w:r w:rsidRPr="00A5606A">
              <w:rPr>
                <w:rFonts w:ascii="Arial" w:hAnsi="Arial" w:cs="Arial"/>
                <w:b/>
                <w:sz w:val="18"/>
                <w:szCs w:val="18"/>
              </w:rPr>
              <w:t>2.246.012</w:t>
            </w:r>
          </w:p>
        </w:tc>
        <w:tc>
          <w:tcPr>
            <w:tcW w:w="2001" w:type="dxa"/>
            <w:tcBorders>
              <w:top w:val="single" w:sz="4" w:space="0" w:color="auto"/>
              <w:bottom w:val="double" w:sz="4" w:space="0" w:color="000000"/>
            </w:tcBorders>
            <w:shd w:val="clear" w:color="auto" w:fill="auto"/>
            <w:vAlign w:val="bottom"/>
          </w:tcPr>
          <w:p w14:paraId="04FD12FD" w14:textId="77777777" w:rsidR="000D79E8" w:rsidRPr="00A5606A" w:rsidRDefault="000D79E8" w:rsidP="005A1E91">
            <w:pPr>
              <w:spacing w:line="259" w:lineRule="auto"/>
              <w:ind w:right="144"/>
              <w:jc w:val="right"/>
              <w:rPr>
                <w:rFonts w:ascii="Arial" w:hAnsi="Arial" w:cs="Arial"/>
                <w:b/>
                <w:sz w:val="18"/>
                <w:szCs w:val="18"/>
              </w:rPr>
            </w:pPr>
            <w:r w:rsidRPr="00A5606A">
              <w:rPr>
                <w:rFonts w:ascii="Arial" w:hAnsi="Arial" w:cs="Arial"/>
                <w:b/>
                <w:sz w:val="18"/>
                <w:szCs w:val="18"/>
              </w:rPr>
              <w:t>153.576</w:t>
            </w:r>
          </w:p>
        </w:tc>
        <w:tc>
          <w:tcPr>
            <w:tcW w:w="1974" w:type="dxa"/>
            <w:tcBorders>
              <w:top w:val="single" w:sz="4" w:space="0" w:color="auto"/>
              <w:bottom w:val="double" w:sz="4" w:space="0" w:color="000000"/>
            </w:tcBorders>
            <w:shd w:val="clear" w:color="auto" w:fill="auto"/>
            <w:vAlign w:val="bottom"/>
          </w:tcPr>
          <w:p w14:paraId="7BCE1D7E" w14:textId="77777777" w:rsidR="000D79E8" w:rsidRPr="00A5606A" w:rsidRDefault="000D79E8" w:rsidP="005A1E91">
            <w:pPr>
              <w:spacing w:line="259" w:lineRule="auto"/>
              <w:ind w:right="144"/>
              <w:jc w:val="right"/>
              <w:rPr>
                <w:rFonts w:ascii="Arial" w:hAnsi="Arial" w:cs="Arial"/>
                <w:b/>
                <w:sz w:val="18"/>
                <w:szCs w:val="18"/>
              </w:rPr>
            </w:pPr>
            <w:r w:rsidRPr="00A5606A">
              <w:rPr>
                <w:rFonts w:ascii="Arial" w:hAnsi="Arial" w:cs="Arial"/>
                <w:b/>
                <w:sz w:val="18"/>
                <w:szCs w:val="18"/>
              </w:rPr>
              <w:t>116.764</w:t>
            </w:r>
          </w:p>
        </w:tc>
      </w:tr>
    </w:tbl>
    <w:p w14:paraId="3353F730" w14:textId="77777777" w:rsidR="000D79E8" w:rsidRPr="00A5606A" w:rsidRDefault="000D79E8" w:rsidP="000D79E8">
      <w:pPr>
        <w:autoSpaceDE w:val="0"/>
        <w:autoSpaceDN w:val="0"/>
        <w:adjustRightInd w:val="0"/>
        <w:spacing w:before="60" w:after="60"/>
        <w:ind w:left="283" w:hanging="323"/>
        <w:jc w:val="both"/>
        <w:rPr>
          <w:rFonts w:ascii="Arial" w:hAnsi="Arial" w:cs="Arial"/>
          <w:sz w:val="18"/>
          <w:szCs w:val="18"/>
        </w:rPr>
      </w:pPr>
      <w:r w:rsidRPr="00A5606A">
        <w:rPr>
          <w:rFonts w:ascii="Arial" w:hAnsi="Arial" w:cs="Arial"/>
          <w:sz w:val="18"/>
          <w:szCs w:val="18"/>
          <w:vertAlign w:val="superscript"/>
        </w:rPr>
        <w:t xml:space="preserve">(*) </w:t>
      </w:r>
      <w:r w:rsidRPr="00A5606A">
        <w:rPr>
          <w:rFonts w:ascii="Arial" w:hAnsi="Arial" w:cs="Arial"/>
          <w:sz w:val="18"/>
          <w:szCs w:val="18"/>
        </w:rPr>
        <w:t>Diğer kredilerin detayı aşağıdaki gibidir:</w:t>
      </w:r>
    </w:p>
    <w:tbl>
      <w:tblPr>
        <w:tblW w:w="5053" w:type="pct"/>
        <w:tblInd w:w="-70" w:type="dxa"/>
        <w:tblCellMar>
          <w:left w:w="70" w:type="dxa"/>
          <w:right w:w="70" w:type="dxa"/>
        </w:tblCellMar>
        <w:tblLook w:val="0000" w:firstRow="0" w:lastRow="0" w:firstColumn="0" w:lastColumn="0" w:noHBand="0" w:noVBand="0"/>
      </w:tblPr>
      <w:tblGrid>
        <w:gridCol w:w="8403"/>
        <w:gridCol w:w="1174"/>
      </w:tblGrid>
      <w:tr w:rsidR="000D79E8" w:rsidRPr="00A5606A" w14:paraId="7A4B4069" w14:textId="77777777" w:rsidTr="005A1E91">
        <w:trPr>
          <w:trHeight w:val="170"/>
        </w:trPr>
        <w:tc>
          <w:tcPr>
            <w:tcW w:w="4387" w:type="pct"/>
            <w:tcBorders>
              <w:top w:val="single" w:sz="4" w:space="0" w:color="auto"/>
              <w:left w:val="nil"/>
              <w:right w:val="nil"/>
            </w:tcBorders>
            <w:noWrap/>
            <w:vAlign w:val="bottom"/>
          </w:tcPr>
          <w:p w14:paraId="373EBD83" w14:textId="77777777" w:rsidR="000D79E8" w:rsidRPr="00A5606A" w:rsidRDefault="000D79E8" w:rsidP="005A1E91">
            <w:pPr>
              <w:rPr>
                <w:rFonts w:ascii="Arial" w:hAnsi="Arial" w:cs="Arial"/>
                <w:bCs/>
                <w:sz w:val="18"/>
                <w:szCs w:val="18"/>
              </w:rPr>
            </w:pPr>
          </w:p>
        </w:tc>
        <w:tc>
          <w:tcPr>
            <w:tcW w:w="613" w:type="pct"/>
            <w:tcBorders>
              <w:top w:val="single" w:sz="4" w:space="0" w:color="auto"/>
              <w:left w:val="nil"/>
              <w:right w:val="nil"/>
            </w:tcBorders>
            <w:noWrap/>
            <w:vAlign w:val="bottom"/>
          </w:tcPr>
          <w:p w14:paraId="7CF91298" w14:textId="77777777" w:rsidR="000D79E8" w:rsidRPr="00A5606A" w:rsidRDefault="000D79E8" w:rsidP="005A1E91">
            <w:pPr>
              <w:jc w:val="right"/>
              <w:rPr>
                <w:rFonts w:ascii="Arial" w:hAnsi="Arial" w:cs="Arial"/>
                <w:sz w:val="18"/>
                <w:szCs w:val="18"/>
              </w:rPr>
            </w:pPr>
          </w:p>
        </w:tc>
      </w:tr>
      <w:tr w:rsidR="000D79E8" w:rsidRPr="00A5606A" w14:paraId="509DF48D" w14:textId="77777777" w:rsidTr="005A1E91">
        <w:trPr>
          <w:cantSplit/>
        </w:trPr>
        <w:tc>
          <w:tcPr>
            <w:tcW w:w="4387" w:type="pct"/>
            <w:tcBorders>
              <w:left w:val="nil"/>
              <w:bottom w:val="nil"/>
              <w:right w:val="nil"/>
            </w:tcBorders>
            <w:noWrap/>
            <w:vAlign w:val="bottom"/>
          </w:tcPr>
          <w:p w14:paraId="33F2EB44" w14:textId="77777777" w:rsidR="000D79E8" w:rsidRPr="00A5606A" w:rsidRDefault="000D79E8" w:rsidP="005A1E91">
            <w:pPr>
              <w:rPr>
                <w:rFonts w:ascii="Arial" w:hAnsi="Arial" w:cs="Arial"/>
                <w:bCs/>
                <w:sz w:val="18"/>
                <w:szCs w:val="18"/>
              </w:rPr>
            </w:pPr>
            <w:r w:rsidRPr="00A5606A">
              <w:rPr>
                <w:rFonts w:ascii="Arial" w:hAnsi="Arial" w:cs="Arial"/>
                <w:bCs/>
                <w:sz w:val="18"/>
                <w:szCs w:val="18"/>
              </w:rPr>
              <w:t>Taksitli ticari krediler</w:t>
            </w:r>
          </w:p>
        </w:tc>
        <w:tc>
          <w:tcPr>
            <w:tcW w:w="613" w:type="pct"/>
            <w:tcBorders>
              <w:left w:val="nil"/>
              <w:right w:val="nil"/>
            </w:tcBorders>
            <w:noWrap/>
          </w:tcPr>
          <w:p w14:paraId="09385192" w14:textId="77777777" w:rsidR="000D79E8" w:rsidRPr="00A5606A" w:rsidRDefault="000D79E8" w:rsidP="005A1E91">
            <w:pPr>
              <w:ind w:right="-18"/>
              <w:jc w:val="right"/>
              <w:rPr>
                <w:rFonts w:ascii="Arial" w:hAnsi="Arial" w:cs="Arial"/>
                <w:sz w:val="18"/>
                <w:szCs w:val="18"/>
              </w:rPr>
            </w:pPr>
            <w:r w:rsidRPr="00A5606A">
              <w:rPr>
                <w:rFonts w:ascii="Arial" w:hAnsi="Arial" w:cs="Arial"/>
                <w:sz w:val="18"/>
                <w:szCs w:val="18"/>
              </w:rPr>
              <w:t>1.832.414</w:t>
            </w:r>
          </w:p>
        </w:tc>
      </w:tr>
      <w:tr w:rsidR="000D79E8" w:rsidRPr="00A5606A" w14:paraId="0FAC301A" w14:textId="77777777" w:rsidTr="005A1E91">
        <w:trPr>
          <w:trHeight w:val="170"/>
        </w:trPr>
        <w:tc>
          <w:tcPr>
            <w:tcW w:w="4387" w:type="pct"/>
            <w:tcBorders>
              <w:left w:val="nil"/>
              <w:right w:val="nil"/>
            </w:tcBorders>
            <w:noWrap/>
            <w:vAlign w:val="bottom"/>
          </w:tcPr>
          <w:p w14:paraId="56BBACFF" w14:textId="77777777" w:rsidR="000D79E8" w:rsidRPr="00A5606A" w:rsidRDefault="000D79E8" w:rsidP="005A1E91">
            <w:pPr>
              <w:rPr>
                <w:rFonts w:ascii="Arial" w:hAnsi="Arial" w:cs="Arial"/>
                <w:bCs/>
                <w:sz w:val="18"/>
                <w:szCs w:val="18"/>
              </w:rPr>
            </w:pPr>
            <w:r w:rsidRPr="00A5606A">
              <w:rPr>
                <w:rFonts w:ascii="Arial" w:hAnsi="Arial" w:cs="Arial"/>
                <w:bCs/>
                <w:sz w:val="18"/>
                <w:szCs w:val="18"/>
              </w:rPr>
              <w:t>Diğer yatırım kredileri</w:t>
            </w:r>
          </w:p>
        </w:tc>
        <w:tc>
          <w:tcPr>
            <w:tcW w:w="613" w:type="pct"/>
            <w:tcBorders>
              <w:left w:val="nil"/>
              <w:right w:val="nil"/>
            </w:tcBorders>
            <w:noWrap/>
          </w:tcPr>
          <w:p w14:paraId="78E8A26D" w14:textId="77777777" w:rsidR="000D79E8" w:rsidRPr="00A5606A" w:rsidRDefault="000D79E8" w:rsidP="005A1E91">
            <w:pPr>
              <w:ind w:right="-18"/>
              <w:jc w:val="right"/>
              <w:rPr>
                <w:rFonts w:ascii="Arial" w:hAnsi="Arial" w:cs="Arial"/>
                <w:sz w:val="18"/>
                <w:szCs w:val="18"/>
              </w:rPr>
            </w:pPr>
            <w:r w:rsidRPr="00A5606A">
              <w:rPr>
                <w:rFonts w:ascii="Arial" w:hAnsi="Arial" w:cs="Arial"/>
                <w:sz w:val="18"/>
                <w:szCs w:val="18"/>
              </w:rPr>
              <w:t>529.624</w:t>
            </w:r>
          </w:p>
        </w:tc>
      </w:tr>
      <w:tr w:rsidR="000D79E8" w:rsidRPr="00A5606A" w14:paraId="2750FD4F" w14:textId="77777777" w:rsidTr="005A1E91">
        <w:trPr>
          <w:trHeight w:val="170"/>
        </w:trPr>
        <w:tc>
          <w:tcPr>
            <w:tcW w:w="4387" w:type="pct"/>
            <w:tcBorders>
              <w:left w:val="nil"/>
              <w:right w:val="nil"/>
            </w:tcBorders>
            <w:noWrap/>
            <w:vAlign w:val="bottom"/>
          </w:tcPr>
          <w:p w14:paraId="5BBE1CB3" w14:textId="77777777" w:rsidR="000D79E8" w:rsidRPr="00A5606A" w:rsidRDefault="000D79E8" w:rsidP="005A1E91">
            <w:pPr>
              <w:rPr>
                <w:rFonts w:ascii="Arial" w:hAnsi="Arial" w:cs="Arial"/>
                <w:bCs/>
                <w:sz w:val="18"/>
                <w:szCs w:val="18"/>
              </w:rPr>
            </w:pPr>
            <w:r w:rsidRPr="00A5606A">
              <w:rPr>
                <w:rFonts w:ascii="Arial" w:hAnsi="Arial" w:cs="Arial"/>
                <w:bCs/>
                <w:sz w:val="18"/>
                <w:szCs w:val="18"/>
              </w:rPr>
              <w:t>Yurtdışı krediler</w:t>
            </w:r>
          </w:p>
        </w:tc>
        <w:tc>
          <w:tcPr>
            <w:tcW w:w="613" w:type="pct"/>
            <w:tcBorders>
              <w:left w:val="nil"/>
              <w:right w:val="nil"/>
            </w:tcBorders>
            <w:noWrap/>
          </w:tcPr>
          <w:p w14:paraId="275FF544" w14:textId="77777777" w:rsidR="000D79E8" w:rsidRPr="00A5606A" w:rsidRDefault="000D79E8" w:rsidP="005A1E91">
            <w:pPr>
              <w:ind w:right="-18"/>
              <w:jc w:val="right"/>
              <w:rPr>
                <w:rFonts w:ascii="Arial" w:hAnsi="Arial" w:cs="Arial"/>
                <w:sz w:val="18"/>
                <w:szCs w:val="18"/>
              </w:rPr>
            </w:pPr>
            <w:r w:rsidRPr="00A5606A">
              <w:rPr>
                <w:rFonts w:ascii="Arial" w:hAnsi="Arial" w:cs="Arial"/>
                <w:sz w:val="18"/>
                <w:szCs w:val="18"/>
              </w:rPr>
              <w:t>890.822</w:t>
            </w:r>
          </w:p>
        </w:tc>
      </w:tr>
      <w:tr w:rsidR="000D79E8" w:rsidRPr="00A5606A" w14:paraId="00B486CB" w14:textId="77777777" w:rsidTr="005A1E91">
        <w:trPr>
          <w:trHeight w:val="170"/>
        </w:trPr>
        <w:tc>
          <w:tcPr>
            <w:tcW w:w="4387" w:type="pct"/>
            <w:tcBorders>
              <w:left w:val="nil"/>
              <w:right w:val="nil"/>
            </w:tcBorders>
            <w:noWrap/>
            <w:vAlign w:val="bottom"/>
          </w:tcPr>
          <w:p w14:paraId="69127DBD" w14:textId="69BE1602" w:rsidR="000D79E8" w:rsidRPr="00A5606A" w:rsidRDefault="000D79E8" w:rsidP="005A1E91">
            <w:pPr>
              <w:rPr>
                <w:rFonts w:ascii="Arial" w:hAnsi="Arial" w:cs="Arial"/>
                <w:bCs/>
                <w:sz w:val="18"/>
                <w:szCs w:val="18"/>
              </w:rPr>
            </w:pPr>
            <w:r w:rsidRPr="00A5606A">
              <w:rPr>
                <w:rFonts w:ascii="Arial" w:hAnsi="Arial" w:cs="Arial"/>
                <w:bCs/>
                <w:sz w:val="18"/>
                <w:szCs w:val="18"/>
              </w:rPr>
              <w:t>Kar Zarar Ortaklığı Yatırımları</w:t>
            </w:r>
            <w:r w:rsidRPr="00A5606A">
              <w:rPr>
                <w:rFonts w:ascii="Arial" w:hAnsi="Arial" w:cs="Arial"/>
                <w:bCs/>
                <w:sz w:val="18"/>
                <w:szCs w:val="18"/>
                <w:vertAlign w:val="superscript"/>
              </w:rPr>
              <w:t>(**)</w:t>
            </w:r>
          </w:p>
        </w:tc>
        <w:tc>
          <w:tcPr>
            <w:tcW w:w="613" w:type="pct"/>
            <w:tcBorders>
              <w:left w:val="nil"/>
              <w:right w:val="nil"/>
            </w:tcBorders>
            <w:noWrap/>
          </w:tcPr>
          <w:p w14:paraId="056EA4CA" w14:textId="77777777" w:rsidR="000D79E8" w:rsidRPr="00A5606A" w:rsidRDefault="000D79E8" w:rsidP="005A1E91">
            <w:pPr>
              <w:ind w:right="-18"/>
              <w:jc w:val="right"/>
              <w:rPr>
                <w:rFonts w:ascii="Arial" w:hAnsi="Arial" w:cs="Arial"/>
                <w:sz w:val="18"/>
                <w:szCs w:val="18"/>
              </w:rPr>
            </w:pPr>
            <w:r w:rsidRPr="00A5606A">
              <w:rPr>
                <w:rFonts w:ascii="Arial" w:hAnsi="Arial" w:cs="Arial"/>
                <w:sz w:val="18"/>
                <w:szCs w:val="18"/>
              </w:rPr>
              <w:t>1.493.247</w:t>
            </w:r>
          </w:p>
        </w:tc>
      </w:tr>
      <w:tr w:rsidR="000D79E8" w:rsidRPr="00A5606A" w14:paraId="45EE86F9" w14:textId="77777777" w:rsidTr="005A1E91">
        <w:trPr>
          <w:trHeight w:val="170"/>
        </w:trPr>
        <w:tc>
          <w:tcPr>
            <w:tcW w:w="4387" w:type="pct"/>
            <w:tcBorders>
              <w:left w:val="nil"/>
              <w:right w:val="nil"/>
            </w:tcBorders>
            <w:noWrap/>
            <w:vAlign w:val="bottom"/>
          </w:tcPr>
          <w:p w14:paraId="28A3D012" w14:textId="77777777" w:rsidR="000D79E8" w:rsidRPr="00A5606A" w:rsidRDefault="000D79E8" w:rsidP="005A1E91">
            <w:pPr>
              <w:rPr>
                <w:rFonts w:ascii="Arial" w:hAnsi="Arial" w:cs="Arial"/>
                <w:bCs/>
                <w:sz w:val="18"/>
                <w:szCs w:val="18"/>
              </w:rPr>
            </w:pPr>
            <w:r w:rsidRPr="00A5606A">
              <w:rPr>
                <w:rFonts w:ascii="Arial" w:hAnsi="Arial" w:cs="Arial"/>
                <w:bCs/>
                <w:sz w:val="18"/>
                <w:szCs w:val="18"/>
              </w:rPr>
              <w:t>Müşteri adına menkul değer alım kredileri</w:t>
            </w:r>
          </w:p>
        </w:tc>
        <w:tc>
          <w:tcPr>
            <w:tcW w:w="613" w:type="pct"/>
            <w:tcBorders>
              <w:left w:val="nil"/>
              <w:right w:val="nil"/>
            </w:tcBorders>
            <w:noWrap/>
          </w:tcPr>
          <w:p w14:paraId="2F721078" w14:textId="77777777" w:rsidR="000D79E8" w:rsidRPr="00A5606A" w:rsidRDefault="000D79E8" w:rsidP="005A1E91">
            <w:pPr>
              <w:ind w:right="-18"/>
              <w:jc w:val="right"/>
              <w:rPr>
                <w:rFonts w:ascii="Arial" w:hAnsi="Arial" w:cs="Arial"/>
                <w:sz w:val="18"/>
                <w:szCs w:val="18"/>
              </w:rPr>
            </w:pPr>
            <w:r w:rsidRPr="00A5606A">
              <w:rPr>
                <w:rFonts w:ascii="Arial" w:hAnsi="Arial" w:cs="Arial"/>
                <w:sz w:val="18"/>
                <w:szCs w:val="18"/>
              </w:rPr>
              <w:t>405.095</w:t>
            </w:r>
          </w:p>
        </w:tc>
      </w:tr>
      <w:tr w:rsidR="000D79E8" w:rsidRPr="00A5606A" w14:paraId="36E36469" w14:textId="77777777" w:rsidTr="005A1E91">
        <w:trPr>
          <w:trHeight w:val="170"/>
        </w:trPr>
        <w:tc>
          <w:tcPr>
            <w:tcW w:w="4387" w:type="pct"/>
            <w:tcBorders>
              <w:left w:val="nil"/>
              <w:right w:val="nil"/>
            </w:tcBorders>
            <w:noWrap/>
            <w:vAlign w:val="bottom"/>
          </w:tcPr>
          <w:p w14:paraId="6ABCE991" w14:textId="77777777" w:rsidR="000D79E8" w:rsidRPr="00A5606A" w:rsidRDefault="000D79E8" w:rsidP="005A1E91">
            <w:pPr>
              <w:rPr>
                <w:rFonts w:ascii="Arial" w:hAnsi="Arial" w:cs="Arial"/>
                <w:bCs/>
                <w:sz w:val="18"/>
                <w:szCs w:val="18"/>
              </w:rPr>
            </w:pPr>
            <w:r w:rsidRPr="00A5606A">
              <w:rPr>
                <w:rFonts w:ascii="Arial" w:hAnsi="Arial" w:cs="Arial"/>
                <w:bCs/>
                <w:sz w:val="18"/>
                <w:szCs w:val="18"/>
              </w:rPr>
              <w:t>Diğer</w:t>
            </w:r>
          </w:p>
        </w:tc>
        <w:tc>
          <w:tcPr>
            <w:tcW w:w="613" w:type="pct"/>
            <w:tcBorders>
              <w:left w:val="nil"/>
              <w:right w:val="nil"/>
            </w:tcBorders>
            <w:noWrap/>
          </w:tcPr>
          <w:p w14:paraId="6C593F6F" w14:textId="77777777" w:rsidR="000D79E8" w:rsidRPr="00A5606A" w:rsidRDefault="000D79E8" w:rsidP="005A1E91">
            <w:pPr>
              <w:ind w:right="-18"/>
              <w:jc w:val="right"/>
              <w:rPr>
                <w:rFonts w:ascii="Arial" w:hAnsi="Arial" w:cs="Arial"/>
                <w:sz w:val="18"/>
                <w:szCs w:val="18"/>
              </w:rPr>
            </w:pPr>
            <w:r w:rsidRPr="00A5606A">
              <w:rPr>
                <w:rFonts w:ascii="Arial" w:hAnsi="Arial" w:cs="Arial"/>
                <w:sz w:val="18"/>
                <w:szCs w:val="18"/>
              </w:rPr>
              <w:t>24.005</w:t>
            </w:r>
          </w:p>
        </w:tc>
      </w:tr>
      <w:tr w:rsidR="000D79E8" w:rsidRPr="00A5606A" w14:paraId="47B93F81" w14:textId="77777777" w:rsidTr="005A1E91">
        <w:trPr>
          <w:trHeight w:val="170"/>
        </w:trPr>
        <w:tc>
          <w:tcPr>
            <w:tcW w:w="4387" w:type="pct"/>
            <w:tcBorders>
              <w:left w:val="nil"/>
              <w:bottom w:val="single" w:sz="4" w:space="0" w:color="auto"/>
              <w:right w:val="nil"/>
            </w:tcBorders>
            <w:noWrap/>
            <w:vAlign w:val="bottom"/>
          </w:tcPr>
          <w:p w14:paraId="4C8FD6F4" w14:textId="77777777" w:rsidR="000D79E8" w:rsidRPr="00A5606A" w:rsidRDefault="000D79E8" w:rsidP="005A1E91">
            <w:pPr>
              <w:rPr>
                <w:rFonts w:ascii="Arial" w:hAnsi="Arial" w:cs="Arial"/>
                <w:bCs/>
                <w:sz w:val="18"/>
                <w:szCs w:val="18"/>
              </w:rPr>
            </w:pPr>
          </w:p>
        </w:tc>
        <w:tc>
          <w:tcPr>
            <w:tcW w:w="613" w:type="pct"/>
            <w:tcBorders>
              <w:left w:val="nil"/>
              <w:bottom w:val="single" w:sz="4" w:space="0" w:color="auto"/>
              <w:right w:val="nil"/>
            </w:tcBorders>
            <w:noWrap/>
            <w:vAlign w:val="bottom"/>
          </w:tcPr>
          <w:p w14:paraId="45361B11" w14:textId="77777777" w:rsidR="000D79E8" w:rsidRPr="00A5606A" w:rsidRDefault="000D79E8" w:rsidP="005A1E91">
            <w:pPr>
              <w:ind w:right="-18"/>
              <w:jc w:val="right"/>
              <w:rPr>
                <w:rFonts w:ascii="Arial" w:hAnsi="Arial" w:cs="Arial"/>
                <w:sz w:val="18"/>
                <w:szCs w:val="18"/>
              </w:rPr>
            </w:pPr>
          </w:p>
        </w:tc>
      </w:tr>
      <w:tr w:rsidR="000D79E8" w:rsidRPr="00A5606A" w14:paraId="1E3E4111" w14:textId="77777777" w:rsidTr="005A1E91">
        <w:trPr>
          <w:trHeight w:val="170"/>
        </w:trPr>
        <w:tc>
          <w:tcPr>
            <w:tcW w:w="4387" w:type="pct"/>
            <w:tcBorders>
              <w:top w:val="single" w:sz="4" w:space="0" w:color="auto"/>
              <w:left w:val="nil"/>
              <w:bottom w:val="double" w:sz="4" w:space="0" w:color="auto"/>
              <w:right w:val="nil"/>
            </w:tcBorders>
            <w:noWrap/>
            <w:vAlign w:val="bottom"/>
          </w:tcPr>
          <w:p w14:paraId="28C61A05" w14:textId="77777777" w:rsidR="000D79E8" w:rsidRPr="00A5606A" w:rsidRDefault="000D79E8" w:rsidP="005A1E91">
            <w:pPr>
              <w:rPr>
                <w:rFonts w:ascii="Arial" w:hAnsi="Arial" w:cs="Arial"/>
                <w:b/>
                <w:bCs/>
                <w:sz w:val="18"/>
                <w:szCs w:val="18"/>
              </w:rPr>
            </w:pPr>
            <w:r w:rsidRPr="00A5606A">
              <w:rPr>
                <w:rFonts w:ascii="Arial" w:hAnsi="Arial" w:cs="Arial"/>
                <w:b/>
                <w:bCs/>
                <w:sz w:val="18"/>
                <w:szCs w:val="18"/>
              </w:rPr>
              <w:t>Toplam</w:t>
            </w:r>
          </w:p>
        </w:tc>
        <w:tc>
          <w:tcPr>
            <w:tcW w:w="613" w:type="pct"/>
            <w:tcBorders>
              <w:top w:val="single" w:sz="4" w:space="0" w:color="auto"/>
              <w:left w:val="nil"/>
              <w:bottom w:val="double" w:sz="4" w:space="0" w:color="auto"/>
              <w:right w:val="nil"/>
            </w:tcBorders>
            <w:noWrap/>
            <w:vAlign w:val="bottom"/>
          </w:tcPr>
          <w:p w14:paraId="52E109B5" w14:textId="77777777" w:rsidR="000D79E8" w:rsidRPr="00A5606A" w:rsidRDefault="000D79E8" w:rsidP="005A1E91">
            <w:pPr>
              <w:ind w:right="-18"/>
              <w:jc w:val="right"/>
              <w:rPr>
                <w:rFonts w:ascii="Arial" w:hAnsi="Arial" w:cs="Arial"/>
                <w:b/>
                <w:sz w:val="18"/>
                <w:szCs w:val="18"/>
              </w:rPr>
            </w:pPr>
            <w:r w:rsidRPr="00A5606A">
              <w:rPr>
                <w:rFonts w:ascii="Arial" w:hAnsi="Arial" w:cs="Arial"/>
                <w:b/>
                <w:sz w:val="18"/>
                <w:szCs w:val="18"/>
              </w:rPr>
              <w:t>5.175.207</w:t>
            </w:r>
          </w:p>
        </w:tc>
      </w:tr>
    </w:tbl>
    <w:p w14:paraId="43BCB007" w14:textId="55A6252D" w:rsidR="000D79E8" w:rsidRDefault="000D79E8" w:rsidP="00D85863">
      <w:pPr>
        <w:pStyle w:val="GvdeMetniGirintisi"/>
        <w:spacing w:before="60"/>
        <w:ind w:left="168" w:right="-32" w:hanging="238"/>
        <w:rPr>
          <w:rFonts w:ascii="Arial" w:hAnsi="Arial" w:cs="Arial"/>
          <w:b/>
          <w:sz w:val="20"/>
          <w:szCs w:val="20"/>
          <w:highlight w:val="lightGray"/>
        </w:rPr>
      </w:pPr>
      <w:r w:rsidRPr="005E2AB6">
        <w:rPr>
          <w:rFonts w:ascii="Arial" w:hAnsi="Arial" w:cs="Arial"/>
          <w:sz w:val="15"/>
          <w:szCs w:val="15"/>
          <w:vertAlign w:val="superscript"/>
        </w:rPr>
        <w:t>(**)</w:t>
      </w:r>
      <w:r w:rsidRPr="00A5606A">
        <w:rPr>
          <w:rFonts w:ascii="Arial" w:hAnsi="Arial" w:cs="Arial"/>
          <w:sz w:val="18"/>
          <w:szCs w:val="18"/>
        </w:rPr>
        <w:t xml:space="preserve"> </w:t>
      </w:r>
      <w:r w:rsidRPr="00A5606A">
        <w:rPr>
          <w:rFonts w:ascii="Arial" w:hAnsi="Arial" w:cs="Arial"/>
          <w:sz w:val="15"/>
          <w:szCs w:val="15"/>
        </w:rPr>
        <w:t>İlgili bakiye, 31 Mart 2018 tarihi itibarıyla kar zarar ortaklığı yatırımları (10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w:t>
      </w:r>
      <w:r w:rsidR="008139D5" w:rsidRPr="008139D5">
        <w:t xml:space="preserve"> </w:t>
      </w:r>
      <w:r w:rsidR="008139D5" w:rsidRPr="008139D5">
        <w:rPr>
          <w:rFonts w:ascii="Arial" w:hAnsi="Arial" w:cs="Arial"/>
          <w:sz w:val="15"/>
          <w:szCs w:val="15"/>
        </w:rPr>
        <w:t>Ana Ortaklık</w:t>
      </w:r>
      <w:r w:rsidRPr="008139D5">
        <w:rPr>
          <w:rFonts w:ascii="Arial" w:hAnsi="Arial" w:cs="Arial"/>
          <w:sz w:val="15"/>
          <w:szCs w:val="15"/>
        </w:rPr>
        <w:t xml:space="preserve"> </w:t>
      </w:r>
      <w:r w:rsidRPr="00A5606A">
        <w:rPr>
          <w:rFonts w:ascii="Arial" w:hAnsi="Arial" w:cs="Arial"/>
          <w:sz w:val="15"/>
          <w:szCs w:val="15"/>
        </w:rPr>
        <w:t xml:space="preserve">Banka’nın zarara katılım tutarı kullandırdığı fonla sınırlıdır. </w:t>
      </w:r>
      <w:r>
        <w:rPr>
          <w:rFonts w:ascii="Arial" w:hAnsi="Arial" w:cs="Arial"/>
          <w:b/>
          <w:sz w:val="20"/>
          <w:szCs w:val="20"/>
          <w:highlight w:val="lightGray"/>
        </w:rPr>
        <w:br w:type="page"/>
      </w:r>
    </w:p>
    <w:p w14:paraId="32B54366" w14:textId="42BD8AF2" w:rsidR="009D0563" w:rsidRPr="006A1F65" w:rsidRDefault="009D0563" w:rsidP="002F1A5E">
      <w:pPr>
        <w:pStyle w:val="ListeParagraf"/>
        <w:pageBreakBefore/>
        <w:numPr>
          <w:ilvl w:val="0"/>
          <w:numId w:val="38"/>
        </w:numPr>
        <w:ind w:left="0" w:hanging="476"/>
        <w:rPr>
          <w:rFonts w:ascii="Arial" w:hAnsi="Arial" w:cs="Arial"/>
          <w:b/>
          <w:color w:val="000000" w:themeColor="text1"/>
          <w:sz w:val="20"/>
          <w:szCs w:val="20"/>
        </w:rPr>
      </w:pPr>
      <w:r w:rsidRPr="006A1F65">
        <w:rPr>
          <w:rFonts w:ascii="Arial" w:hAnsi="Arial" w:cs="Arial"/>
          <w:b/>
          <w:color w:val="000000" w:themeColor="text1"/>
          <w:sz w:val="20"/>
          <w:szCs w:val="20"/>
        </w:rPr>
        <w:lastRenderedPageBreak/>
        <w:t>Konsolide bilançonun aktif hesaplarına ilişkin açıklama ve dipnotlar (devamı):</w:t>
      </w:r>
    </w:p>
    <w:p w14:paraId="32698B43" w14:textId="77777777" w:rsidR="000D79E8" w:rsidRPr="00A5606A" w:rsidRDefault="000D79E8" w:rsidP="005E2AB6">
      <w:pPr>
        <w:pStyle w:val="GvdeMetniGirintisi"/>
        <w:spacing w:before="120" w:after="120"/>
        <w:ind w:right="68" w:hanging="476"/>
        <w:rPr>
          <w:rFonts w:ascii="Arial" w:hAnsi="Arial" w:cs="Arial"/>
          <w:b/>
          <w:sz w:val="20"/>
          <w:szCs w:val="20"/>
        </w:rPr>
      </w:pPr>
      <w:proofErr w:type="gramStart"/>
      <w:r w:rsidRPr="00A5606A">
        <w:rPr>
          <w:rFonts w:ascii="Arial" w:hAnsi="Arial" w:cs="Arial"/>
          <w:b/>
          <w:sz w:val="20"/>
          <w:szCs w:val="20"/>
        </w:rPr>
        <w:t>b</w:t>
      </w:r>
      <w:proofErr w:type="gramEnd"/>
      <w:r w:rsidRPr="00A5606A">
        <w:rPr>
          <w:rFonts w:ascii="Arial" w:hAnsi="Arial" w:cs="Arial"/>
          <w:b/>
          <w:sz w:val="20"/>
          <w:szCs w:val="20"/>
        </w:rPr>
        <w:t>.</w:t>
      </w:r>
      <w:r w:rsidRPr="00A5606A">
        <w:rPr>
          <w:rFonts w:ascii="Arial" w:hAnsi="Arial" w:cs="Arial"/>
          <w:b/>
          <w:sz w:val="20"/>
          <w:szCs w:val="20"/>
        </w:rPr>
        <w:tab/>
        <w:t>Birinci ve ikinci grup krediler, diğer alacaklar ile yeniden yapılandırılan ya da yeni bir itfa planına bağlanan krediler ve diğer alacaklara ilişkin bilgiler (devamı):</w:t>
      </w:r>
    </w:p>
    <w:tbl>
      <w:tblPr>
        <w:tblW w:w="9547" w:type="dxa"/>
        <w:tblLayout w:type="fixed"/>
        <w:tblCellMar>
          <w:left w:w="0" w:type="dxa"/>
          <w:right w:w="0" w:type="dxa"/>
        </w:tblCellMar>
        <w:tblLook w:val="0000" w:firstRow="0" w:lastRow="0" w:firstColumn="0" w:lastColumn="0" w:noHBand="0" w:noVBand="0"/>
      </w:tblPr>
      <w:tblGrid>
        <w:gridCol w:w="1764"/>
        <w:gridCol w:w="1358"/>
        <w:gridCol w:w="1568"/>
        <w:gridCol w:w="938"/>
        <w:gridCol w:w="1455"/>
        <w:gridCol w:w="1610"/>
        <w:gridCol w:w="854"/>
      </w:tblGrid>
      <w:tr w:rsidR="000D79E8" w:rsidRPr="00A5606A" w14:paraId="3488788A" w14:textId="77777777" w:rsidTr="00C82B69">
        <w:trPr>
          <w:cantSplit/>
        </w:trPr>
        <w:tc>
          <w:tcPr>
            <w:tcW w:w="1764" w:type="dxa"/>
            <w:vMerge w:val="restart"/>
            <w:tcBorders>
              <w:top w:val="single" w:sz="4" w:space="0" w:color="auto"/>
            </w:tcBorders>
            <w:shd w:val="clear" w:color="auto" w:fill="FFFFFF"/>
            <w:vAlign w:val="bottom"/>
          </w:tcPr>
          <w:p w14:paraId="1610540C" w14:textId="77777777" w:rsidR="000D79E8" w:rsidRPr="00A5606A" w:rsidRDefault="000D79E8" w:rsidP="00D85863">
            <w:pPr>
              <w:ind w:left="98"/>
              <w:jc w:val="center"/>
              <w:rPr>
                <w:rFonts w:ascii="Arial" w:eastAsia="Arial Unicode MS" w:hAnsi="Arial" w:cs="Arial"/>
                <w:b/>
                <w:sz w:val="18"/>
                <w:szCs w:val="18"/>
              </w:rPr>
            </w:pPr>
            <w:r w:rsidRPr="00A5606A">
              <w:rPr>
                <w:rFonts w:ascii="Arial" w:eastAsia="Arial Unicode MS" w:hAnsi="Arial" w:cs="Arial"/>
                <w:b/>
                <w:sz w:val="18"/>
                <w:szCs w:val="18"/>
              </w:rPr>
              <w:t>Önceki dönem</w:t>
            </w:r>
          </w:p>
          <w:p w14:paraId="0B750783" w14:textId="77777777" w:rsidR="000D79E8" w:rsidRPr="00A5606A" w:rsidRDefault="000D79E8" w:rsidP="00D85863">
            <w:pPr>
              <w:ind w:left="98"/>
              <w:jc w:val="center"/>
              <w:rPr>
                <w:rFonts w:ascii="Arial" w:eastAsia="Arial Unicode MS" w:hAnsi="Arial" w:cs="Arial"/>
                <w:b/>
                <w:sz w:val="18"/>
                <w:szCs w:val="18"/>
              </w:rPr>
            </w:pPr>
          </w:p>
          <w:p w14:paraId="23ADD414" w14:textId="77777777" w:rsidR="000D79E8" w:rsidRPr="00A5606A" w:rsidRDefault="000D79E8" w:rsidP="00D85863">
            <w:pPr>
              <w:ind w:left="98"/>
              <w:jc w:val="center"/>
              <w:rPr>
                <w:rFonts w:ascii="Arial" w:eastAsia="Arial Unicode MS" w:hAnsi="Arial" w:cs="Arial"/>
                <w:b/>
                <w:sz w:val="18"/>
                <w:szCs w:val="18"/>
              </w:rPr>
            </w:pPr>
          </w:p>
          <w:p w14:paraId="5EADD28A" w14:textId="77777777" w:rsidR="000D79E8" w:rsidRPr="00A5606A" w:rsidRDefault="000D79E8" w:rsidP="00D85863">
            <w:pPr>
              <w:ind w:left="98"/>
              <w:jc w:val="center"/>
              <w:rPr>
                <w:rFonts w:ascii="Arial" w:eastAsia="Arial Unicode MS" w:hAnsi="Arial" w:cs="Arial"/>
                <w:sz w:val="18"/>
                <w:szCs w:val="18"/>
              </w:rPr>
            </w:pPr>
            <w:r w:rsidRPr="00A5606A">
              <w:rPr>
                <w:rFonts w:ascii="Arial" w:eastAsia="Arial Unicode MS" w:hAnsi="Arial" w:cs="Arial"/>
                <w:b/>
                <w:sz w:val="18"/>
                <w:szCs w:val="18"/>
              </w:rPr>
              <w:t>Nakdi Krediler</w:t>
            </w:r>
          </w:p>
        </w:tc>
        <w:tc>
          <w:tcPr>
            <w:tcW w:w="3864" w:type="dxa"/>
            <w:gridSpan w:val="3"/>
            <w:tcBorders>
              <w:top w:val="single" w:sz="4" w:space="0" w:color="auto"/>
              <w:bottom w:val="single" w:sz="4" w:space="0" w:color="auto"/>
            </w:tcBorders>
            <w:shd w:val="clear" w:color="auto" w:fill="FFFFFF"/>
            <w:vAlign w:val="bottom"/>
          </w:tcPr>
          <w:p w14:paraId="4D72D8B7" w14:textId="77777777" w:rsidR="000D79E8" w:rsidRPr="00A5606A" w:rsidRDefault="000D79E8" w:rsidP="00D85863">
            <w:pPr>
              <w:ind w:left="28" w:right="192"/>
              <w:jc w:val="center"/>
              <w:rPr>
                <w:rFonts w:ascii="Arial" w:hAnsi="Arial" w:cs="Arial"/>
                <w:b/>
                <w:iCs/>
                <w:sz w:val="18"/>
                <w:szCs w:val="18"/>
              </w:rPr>
            </w:pPr>
            <w:r w:rsidRPr="00A5606A">
              <w:rPr>
                <w:rFonts w:ascii="Arial" w:hAnsi="Arial" w:cs="Arial"/>
                <w:b/>
                <w:iCs/>
                <w:sz w:val="18"/>
                <w:szCs w:val="18"/>
              </w:rPr>
              <w:t>Standart Nitelikli Krediler ve Diğer Alacaklar</w:t>
            </w:r>
          </w:p>
        </w:tc>
        <w:tc>
          <w:tcPr>
            <w:tcW w:w="3919" w:type="dxa"/>
            <w:gridSpan w:val="3"/>
            <w:tcBorders>
              <w:top w:val="single" w:sz="4" w:space="0" w:color="auto"/>
              <w:bottom w:val="single" w:sz="4" w:space="0" w:color="auto"/>
            </w:tcBorders>
            <w:shd w:val="clear" w:color="auto" w:fill="FFFFFF"/>
            <w:vAlign w:val="bottom"/>
          </w:tcPr>
          <w:p w14:paraId="49F0C37D" w14:textId="77777777" w:rsidR="000D79E8" w:rsidRPr="00A5606A" w:rsidRDefault="000D79E8" w:rsidP="00D85863">
            <w:pPr>
              <w:ind w:left="28" w:right="192"/>
              <w:jc w:val="center"/>
              <w:rPr>
                <w:rFonts w:ascii="Arial" w:hAnsi="Arial" w:cs="Arial"/>
                <w:b/>
                <w:iCs/>
                <w:sz w:val="18"/>
                <w:szCs w:val="18"/>
              </w:rPr>
            </w:pPr>
            <w:r w:rsidRPr="00A5606A">
              <w:rPr>
                <w:rFonts w:ascii="Arial" w:hAnsi="Arial" w:cs="Arial"/>
                <w:b/>
                <w:iCs/>
                <w:sz w:val="18"/>
                <w:szCs w:val="18"/>
              </w:rPr>
              <w:t>Yakın İzlemedeki Krediler ve Diğer Alacaklar</w:t>
            </w:r>
          </w:p>
        </w:tc>
      </w:tr>
      <w:tr w:rsidR="000D79E8" w:rsidRPr="00A5606A" w14:paraId="5FF729CB" w14:textId="77777777" w:rsidTr="00C82B69">
        <w:trPr>
          <w:cantSplit/>
        </w:trPr>
        <w:tc>
          <w:tcPr>
            <w:tcW w:w="1764" w:type="dxa"/>
            <w:vMerge/>
            <w:tcBorders>
              <w:bottom w:val="single" w:sz="4" w:space="0" w:color="auto"/>
            </w:tcBorders>
            <w:shd w:val="clear" w:color="auto" w:fill="FFFFFF"/>
            <w:vAlign w:val="bottom"/>
          </w:tcPr>
          <w:p w14:paraId="72850FB6" w14:textId="77777777" w:rsidR="000D79E8" w:rsidRPr="00A5606A" w:rsidRDefault="000D79E8" w:rsidP="00D85863">
            <w:pPr>
              <w:ind w:left="84"/>
              <w:rPr>
                <w:rFonts w:ascii="Arial" w:eastAsia="Arial Unicode MS" w:hAnsi="Arial" w:cs="Arial"/>
                <w:b/>
                <w:sz w:val="18"/>
                <w:szCs w:val="18"/>
              </w:rPr>
            </w:pPr>
          </w:p>
        </w:tc>
        <w:tc>
          <w:tcPr>
            <w:tcW w:w="1358" w:type="dxa"/>
            <w:tcBorders>
              <w:top w:val="single" w:sz="4" w:space="0" w:color="auto"/>
              <w:bottom w:val="single" w:sz="4" w:space="0" w:color="auto"/>
            </w:tcBorders>
            <w:shd w:val="clear" w:color="auto" w:fill="FFFFFF"/>
            <w:vAlign w:val="bottom"/>
          </w:tcPr>
          <w:p w14:paraId="75B8A131" w14:textId="77777777" w:rsidR="000D79E8" w:rsidRPr="00A5606A" w:rsidRDefault="000D79E8" w:rsidP="00D85863">
            <w:pPr>
              <w:ind w:left="28"/>
              <w:jc w:val="center"/>
              <w:rPr>
                <w:rFonts w:ascii="Arial" w:hAnsi="Arial" w:cs="Arial"/>
                <w:b/>
                <w:iCs/>
                <w:sz w:val="18"/>
                <w:szCs w:val="18"/>
              </w:rPr>
            </w:pPr>
            <w:r w:rsidRPr="00A5606A">
              <w:rPr>
                <w:rFonts w:ascii="Arial" w:hAnsi="Arial" w:cs="Arial"/>
                <w:b/>
                <w:iCs/>
                <w:sz w:val="18"/>
                <w:szCs w:val="18"/>
              </w:rPr>
              <w:t>Krediler ve Diğer Alacaklar</w:t>
            </w:r>
          </w:p>
          <w:p w14:paraId="470CBA2E" w14:textId="77777777" w:rsidR="000D79E8" w:rsidRPr="00A5606A" w:rsidRDefault="000D79E8" w:rsidP="00D85863">
            <w:pPr>
              <w:ind w:left="28"/>
              <w:jc w:val="center"/>
              <w:rPr>
                <w:rFonts w:ascii="Arial" w:hAnsi="Arial" w:cs="Arial"/>
                <w:b/>
                <w:iCs/>
                <w:sz w:val="18"/>
                <w:szCs w:val="18"/>
              </w:rPr>
            </w:pPr>
            <w:r w:rsidRPr="00A5606A">
              <w:rPr>
                <w:rFonts w:ascii="Arial" w:hAnsi="Arial" w:cs="Arial"/>
                <w:b/>
                <w:iCs/>
                <w:sz w:val="18"/>
                <w:szCs w:val="18"/>
              </w:rPr>
              <w:t>(Toplam)</w:t>
            </w:r>
          </w:p>
        </w:tc>
        <w:tc>
          <w:tcPr>
            <w:tcW w:w="2506" w:type="dxa"/>
            <w:gridSpan w:val="2"/>
            <w:tcBorders>
              <w:top w:val="single" w:sz="4" w:space="0" w:color="auto"/>
              <w:bottom w:val="single" w:sz="4" w:space="0" w:color="auto"/>
            </w:tcBorders>
            <w:shd w:val="clear" w:color="auto" w:fill="FFFFFF"/>
            <w:vAlign w:val="bottom"/>
          </w:tcPr>
          <w:p w14:paraId="4E4F4768" w14:textId="77777777" w:rsidR="000D79E8" w:rsidRPr="00A5606A" w:rsidRDefault="000D79E8" w:rsidP="00D85863">
            <w:pPr>
              <w:ind w:left="28" w:right="144"/>
              <w:jc w:val="center"/>
              <w:rPr>
                <w:rFonts w:ascii="Arial" w:hAnsi="Arial" w:cs="Arial"/>
                <w:b/>
                <w:iCs/>
                <w:sz w:val="18"/>
                <w:szCs w:val="18"/>
              </w:rPr>
            </w:pPr>
            <w:r w:rsidRPr="00A5606A">
              <w:rPr>
                <w:rFonts w:ascii="Arial" w:eastAsia="Arial Unicode MS" w:hAnsi="Arial" w:cs="Arial"/>
                <w:b/>
                <w:sz w:val="18"/>
                <w:szCs w:val="18"/>
              </w:rPr>
              <w:t>Sözleşme Koşullarında Değişiklik Yapılanlar</w:t>
            </w:r>
          </w:p>
        </w:tc>
        <w:tc>
          <w:tcPr>
            <w:tcW w:w="1455" w:type="dxa"/>
            <w:tcBorders>
              <w:top w:val="single" w:sz="4" w:space="0" w:color="auto"/>
              <w:bottom w:val="single" w:sz="4" w:space="0" w:color="auto"/>
            </w:tcBorders>
            <w:shd w:val="clear" w:color="auto" w:fill="FFFFFF"/>
            <w:vAlign w:val="bottom"/>
          </w:tcPr>
          <w:p w14:paraId="527352AC" w14:textId="77777777" w:rsidR="000D79E8" w:rsidRPr="00A5606A" w:rsidRDefault="000D79E8" w:rsidP="00D85863">
            <w:pPr>
              <w:ind w:left="28"/>
              <w:jc w:val="center"/>
              <w:rPr>
                <w:rFonts w:ascii="Arial" w:hAnsi="Arial" w:cs="Arial"/>
                <w:b/>
                <w:iCs/>
                <w:sz w:val="18"/>
                <w:szCs w:val="18"/>
              </w:rPr>
            </w:pPr>
            <w:r w:rsidRPr="00A5606A">
              <w:rPr>
                <w:rFonts w:ascii="Arial" w:hAnsi="Arial" w:cs="Arial"/>
                <w:b/>
                <w:iCs/>
                <w:sz w:val="18"/>
                <w:szCs w:val="18"/>
              </w:rPr>
              <w:t>Krediler ve Diğer Alacaklar</w:t>
            </w:r>
          </w:p>
          <w:p w14:paraId="2D376DEC" w14:textId="77777777" w:rsidR="000D79E8" w:rsidRPr="00A5606A" w:rsidRDefault="000D79E8" w:rsidP="00D85863">
            <w:pPr>
              <w:ind w:left="28"/>
              <w:jc w:val="center"/>
              <w:rPr>
                <w:rFonts w:ascii="Arial" w:hAnsi="Arial" w:cs="Arial"/>
                <w:b/>
                <w:iCs/>
                <w:sz w:val="18"/>
                <w:szCs w:val="18"/>
              </w:rPr>
            </w:pPr>
            <w:r w:rsidRPr="00A5606A">
              <w:rPr>
                <w:rFonts w:ascii="Arial" w:hAnsi="Arial" w:cs="Arial"/>
                <w:b/>
                <w:iCs/>
                <w:sz w:val="18"/>
                <w:szCs w:val="18"/>
              </w:rPr>
              <w:t>(Toplam)</w:t>
            </w:r>
          </w:p>
        </w:tc>
        <w:tc>
          <w:tcPr>
            <w:tcW w:w="2464" w:type="dxa"/>
            <w:gridSpan w:val="2"/>
            <w:tcBorders>
              <w:top w:val="single" w:sz="4" w:space="0" w:color="auto"/>
              <w:bottom w:val="single" w:sz="4" w:space="0" w:color="auto"/>
            </w:tcBorders>
            <w:shd w:val="clear" w:color="auto" w:fill="FFFFFF"/>
            <w:vAlign w:val="bottom"/>
          </w:tcPr>
          <w:p w14:paraId="4280BD9E" w14:textId="77777777" w:rsidR="000D79E8" w:rsidRPr="00A5606A" w:rsidRDefault="000D79E8" w:rsidP="00D85863">
            <w:pPr>
              <w:ind w:left="28" w:right="144"/>
              <w:jc w:val="center"/>
              <w:rPr>
                <w:rFonts w:ascii="Arial" w:eastAsia="Arial Unicode MS" w:hAnsi="Arial" w:cs="Arial"/>
                <w:b/>
                <w:sz w:val="18"/>
                <w:szCs w:val="18"/>
              </w:rPr>
            </w:pPr>
            <w:r w:rsidRPr="00A5606A">
              <w:rPr>
                <w:rFonts w:ascii="Arial" w:eastAsia="Arial Unicode MS" w:hAnsi="Arial" w:cs="Arial"/>
                <w:b/>
                <w:sz w:val="18"/>
                <w:szCs w:val="18"/>
              </w:rPr>
              <w:t>Sözleşme Koşullarında Değişiklik Yapılanlar</w:t>
            </w:r>
          </w:p>
        </w:tc>
      </w:tr>
      <w:tr w:rsidR="000D79E8" w:rsidRPr="00A5606A" w14:paraId="6FC81453" w14:textId="77777777" w:rsidTr="00C82B69">
        <w:trPr>
          <w:cantSplit/>
        </w:trPr>
        <w:tc>
          <w:tcPr>
            <w:tcW w:w="1764" w:type="dxa"/>
            <w:tcBorders>
              <w:bottom w:val="single" w:sz="4" w:space="0" w:color="auto"/>
            </w:tcBorders>
            <w:shd w:val="clear" w:color="auto" w:fill="FFFFFF"/>
            <w:vAlign w:val="center"/>
          </w:tcPr>
          <w:p w14:paraId="280B30F5" w14:textId="77777777" w:rsidR="000D79E8" w:rsidRPr="00A5606A" w:rsidRDefault="000D79E8" w:rsidP="00D85863">
            <w:pPr>
              <w:ind w:left="84"/>
              <w:jc w:val="both"/>
              <w:rPr>
                <w:rFonts w:ascii="Arial" w:eastAsia="Arial Unicode MS" w:hAnsi="Arial" w:cs="Arial"/>
                <w:sz w:val="18"/>
                <w:szCs w:val="18"/>
              </w:rPr>
            </w:pPr>
          </w:p>
          <w:p w14:paraId="5061E32C" w14:textId="77777777" w:rsidR="000D79E8" w:rsidRPr="00A5606A" w:rsidRDefault="000D79E8" w:rsidP="00D85863">
            <w:pPr>
              <w:ind w:left="84"/>
              <w:jc w:val="both"/>
              <w:rPr>
                <w:rFonts w:ascii="Arial" w:eastAsia="Arial Unicode MS" w:hAnsi="Arial" w:cs="Arial"/>
                <w:sz w:val="18"/>
                <w:szCs w:val="18"/>
              </w:rPr>
            </w:pPr>
          </w:p>
          <w:p w14:paraId="5654E35A" w14:textId="77777777" w:rsidR="000D79E8" w:rsidRPr="00A5606A" w:rsidRDefault="000D79E8" w:rsidP="00D85863">
            <w:pPr>
              <w:ind w:left="84"/>
              <w:jc w:val="both"/>
              <w:rPr>
                <w:rFonts w:ascii="Arial" w:eastAsia="Arial Unicode MS" w:hAnsi="Arial" w:cs="Arial"/>
                <w:sz w:val="18"/>
                <w:szCs w:val="18"/>
              </w:rPr>
            </w:pPr>
          </w:p>
        </w:tc>
        <w:tc>
          <w:tcPr>
            <w:tcW w:w="1358" w:type="dxa"/>
            <w:tcBorders>
              <w:bottom w:val="single" w:sz="4" w:space="0" w:color="auto"/>
            </w:tcBorders>
            <w:shd w:val="clear" w:color="auto" w:fill="FFFFFF"/>
            <w:vAlign w:val="bottom"/>
          </w:tcPr>
          <w:p w14:paraId="11A2E1C5" w14:textId="77777777" w:rsidR="000D79E8" w:rsidRPr="00A5606A" w:rsidRDefault="000D79E8" w:rsidP="00D85863">
            <w:pPr>
              <w:ind w:left="28" w:right="144"/>
              <w:jc w:val="right"/>
              <w:rPr>
                <w:rFonts w:ascii="Arial" w:hAnsi="Arial" w:cs="Arial"/>
                <w:sz w:val="18"/>
                <w:szCs w:val="18"/>
              </w:rPr>
            </w:pPr>
          </w:p>
        </w:tc>
        <w:tc>
          <w:tcPr>
            <w:tcW w:w="1568" w:type="dxa"/>
            <w:tcBorders>
              <w:bottom w:val="single" w:sz="4" w:space="0" w:color="auto"/>
            </w:tcBorders>
            <w:shd w:val="clear" w:color="auto" w:fill="FFFFFF"/>
            <w:vAlign w:val="bottom"/>
          </w:tcPr>
          <w:p w14:paraId="30BBEF86" w14:textId="77777777" w:rsidR="000D79E8" w:rsidRPr="00A5606A" w:rsidRDefault="000D79E8" w:rsidP="00D85863">
            <w:pPr>
              <w:ind w:left="28" w:right="144"/>
              <w:jc w:val="right"/>
              <w:rPr>
                <w:rFonts w:ascii="Arial" w:hAnsi="Arial" w:cs="Arial"/>
                <w:b/>
                <w:sz w:val="18"/>
                <w:szCs w:val="18"/>
              </w:rPr>
            </w:pPr>
            <w:r w:rsidRPr="00A5606A">
              <w:rPr>
                <w:rFonts w:ascii="Arial" w:hAnsi="Arial" w:cs="Arial"/>
                <w:b/>
                <w:sz w:val="18"/>
                <w:szCs w:val="18"/>
              </w:rPr>
              <w:t>Ödeme Planının Uzatılmasına Yönelik Değişiklik Yapılanlar</w:t>
            </w:r>
          </w:p>
        </w:tc>
        <w:tc>
          <w:tcPr>
            <w:tcW w:w="938" w:type="dxa"/>
            <w:tcBorders>
              <w:bottom w:val="single" w:sz="4" w:space="0" w:color="auto"/>
            </w:tcBorders>
            <w:shd w:val="clear" w:color="auto" w:fill="FFFFFF"/>
            <w:vAlign w:val="bottom"/>
          </w:tcPr>
          <w:p w14:paraId="34E0C0EC" w14:textId="77777777" w:rsidR="000D79E8" w:rsidRPr="00A5606A" w:rsidRDefault="000D79E8" w:rsidP="00D85863">
            <w:pPr>
              <w:ind w:left="28" w:right="144"/>
              <w:jc w:val="right"/>
              <w:rPr>
                <w:rFonts w:ascii="Arial" w:hAnsi="Arial" w:cs="Arial"/>
                <w:b/>
                <w:sz w:val="18"/>
                <w:szCs w:val="18"/>
              </w:rPr>
            </w:pPr>
            <w:r w:rsidRPr="00A5606A">
              <w:rPr>
                <w:rFonts w:ascii="Arial" w:hAnsi="Arial" w:cs="Arial"/>
                <w:b/>
                <w:sz w:val="18"/>
                <w:szCs w:val="18"/>
              </w:rPr>
              <w:t>Diğer</w:t>
            </w:r>
          </w:p>
        </w:tc>
        <w:tc>
          <w:tcPr>
            <w:tcW w:w="1455" w:type="dxa"/>
            <w:tcBorders>
              <w:bottom w:val="single" w:sz="4" w:space="0" w:color="auto"/>
            </w:tcBorders>
            <w:shd w:val="clear" w:color="auto" w:fill="FFFFFF"/>
            <w:vAlign w:val="bottom"/>
          </w:tcPr>
          <w:p w14:paraId="2D55DE06" w14:textId="77777777" w:rsidR="000D79E8" w:rsidRPr="00A5606A" w:rsidRDefault="000D79E8" w:rsidP="00D85863">
            <w:pPr>
              <w:ind w:left="28" w:right="144"/>
              <w:jc w:val="right"/>
              <w:rPr>
                <w:rFonts w:ascii="Arial" w:hAnsi="Arial" w:cs="Arial"/>
                <w:b/>
                <w:sz w:val="18"/>
                <w:szCs w:val="18"/>
              </w:rPr>
            </w:pPr>
          </w:p>
        </w:tc>
        <w:tc>
          <w:tcPr>
            <w:tcW w:w="1610" w:type="dxa"/>
            <w:tcBorders>
              <w:top w:val="single" w:sz="4" w:space="0" w:color="auto"/>
              <w:bottom w:val="single" w:sz="4" w:space="0" w:color="auto"/>
            </w:tcBorders>
            <w:shd w:val="clear" w:color="auto" w:fill="FFFFFF"/>
            <w:vAlign w:val="bottom"/>
          </w:tcPr>
          <w:p w14:paraId="5233602C" w14:textId="77777777" w:rsidR="000D79E8" w:rsidRPr="00A5606A" w:rsidRDefault="000D79E8" w:rsidP="00D85863">
            <w:pPr>
              <w:ind w:left="28" w:right="144"/>
              <w:jc w:val="right"/>
              <w:rPr>
                <w:rFonts w:ascii="Arial" w:hAnsi="Arial" w:cs="Arial"/>
                <w:b/>
                <w:sz w:val="18"/>
                <w:szCs w:val="18"/>
              </w:rPr>
            </w:pPr>
            <w:r w:rsidRPr="00A5606A">
              <w:rPr>
                <w:rFonts w:ascii="Arial" w:hAnsi="Arial" w:cs="Arial"/>
                <w:b/>
                <w:sz w:val="18"/>
                <w:szCs w:val="18"/>
              </w:rPr>
              <w:t xml:space="preserve">Ödeme Planının Uzatılmasına Yönelik Değişiklik Yapılanlar </w:t>
            </w:r>
          </w:p>
        </w:tc>
        <w:tc>
          <w:tcPr>
            <w:tcW w:w="854" w:type="dxa"/>
            <w:tcBorders>
              <w:top w:val="single" w:sz="4" w:space="0" w:color="auto"/>
              <w:bottom w:val="single" w:sz="4" w:space="0" w:color="auto"/>
            </w:tcBorders>
            <w:shd w:val="clear" w:color="auto" w:fill="FFFFFF"/>
            <w:vAlign w:val="bottom"/>
          </w:tcPr>
          <w:p w14:paraId="17FD6994" w14:textId="77777777" w:rsidR="000D79E8" w:rsidRPr="00A5606A" w:rsidRDefault="000D79E8" w:rsidP="00D85863">
            <w:pPr>
              <w:ind w:left="28" w:right="52"/>
              <w:jc w:val="right"/>
              <w:rPr>
                <w:rFonts w:ascii="Arial" w:hAnsi="Arial" w:cs="Arial"/>
                <w:b/>
                <w:sz w:val="18"/>
                <w:szCs w:val="18"/>
              </w:rPr>
            </w:pPr>
            <w:r w:rsidRPr="00A5606A">
              <w:rPr>
                <w:rFonts w:ascii="Arial" w:hAnsi="Arial" w:cs="Arial"/>
                <w:b/>
                <w:sz w:val="18"/>
                <w:szCs w:val="18"/>
              </w:rPr>
              <w:t>Diğer</w:t>
            </w:r>
          </w:p>
        </w:tc>
      </w:tr>
      <w:tr w:rsidR="000D79E8" w:rsidRPr="00A5606A" w14:paraId="080E2397" w14:textId="77777777" w:rsidTr="00C82B69">
        <w:trPr>
          <w:cantSplit/>
        </w:trPr>
        <w:tc>
          <w:tcPr>
            <w:tcW w:w="1764" w:type="dxa"/>
            <w:tcBorders>
              <w:top w:val="single" w:sz="4" w:space="0" w:color="auto"/>
            </w:tcBorders>
            <w:shd w:val="clear" w:color="auto" w:fill="FFFFFF"/>
            <w:vAlign w:val="center"/>
          </w:tcPr>
          <w:p w14:paraId="69C0B1E1" w14:textId="77777777" w:rsidR="000D79E8" w:rsidRPr="00A5606A" w:rsidRDefault="000D79E8" w:rsidP="00D85863">
            <w:pPr>
              <w:ind w:left="84"/>
              <w:jc w:val="both"/>
              <w:rPr>
                <w:rFonts w:ascii="Arial" w:eastAsia="Arial Unicode MS" w:hAnsi="Arial" w:cs="Arial"/>
                <w:sz w:val="18"/>
                <w:szCs w:val="18"/>
              </w:rPr>
            </w:pPr>
          </w:p>
        </w:tc>
        <w:tc>
          <w:tcPr>
            <w:tcW w:w="1358" w:type="dxa"/>
            <w:tcBorders>
              <w:top w:val="single" w:sz="4" w:space="0" w:color="auto"/>
            </w:tcBorders>
            <w:shd w:val="clear" w:color="auto" w:fill="FFFFFF"/>
            <w:vAlign w:val="bottom"/>
          </w:tcPr>
          <w:p w14:paraId="2074FD26" w14:textId="77777777" w:rsidR="000D79E8" w:rsidRPr="00A5606A" w:rsidRDefault="000D79E8" w:rsidP="00D85863">
            <w:pPr>
              <w:ind w:left="28" w:right="144"/>
              <w:jc w:val="right"/>
              <w:rPr>
                <w:rFonts w:ascii="Arial" w:hAnsi="Arial" w:cs="Arial"/>
                <w:sz w:val="18"/>
                <w:szCs w:val="18"/>
              </w:rPr>
            </w:pPr>
          </w:p>
        </w:tc>
        <w:tc>
          <w:tcPr>
            <w:tcW w:w="1568" w:type="dxa"/>
            <w:tcBorders>
              <w:top w:val="single" w:sz="4" w:space="0" w:color="auto"/>
            </w:tcBorders>
            <w:shd w:val="clear" w:color="auto" w:fill="FFFFFF"/>
            <w:vAlign w:val="bottom"/>
          </w:tcPr>
          <w:p w14:paraId="432070AC" w14:textId="77777777" w:rsidR="000D79E8" w:rsidRPr="00A5606A" w:rsidRDefault="000D79E8" w:rsidP="00D85863">
            <w:pPr>
              <w:ind w:left="28" w:right="144"/>
              <w:jc w:val="right"/>
              <w:rPr>
                <w:rFonts w:ascii="Arial" w:hAnsi="Arial" w:cs="Arial"/>
                <w:sz w:val="18"/>
                <w:szCs w:val="18"/>
              </w:rPr>
            </w:pPr>
          </w:p>
        </w:tc>
        <w:tc>
          <w:tcPr>
            <w:tcW w:w="938" w:type="dxa"/>
            <w:tcBorders>
              <w:top w:val="single" w:sz="4" w:space="0" w:color="auto"/>
            </w:tcBorders>
            <w:shd w:val="clear" w:color="auto" w:fill="FFFFFF"/>
          </w:tcPr>
          <w:p w14:paraId="4E8F5678" w14:textId="77777777" w:rsidR="000D79E8" w:rsidRPr="00A5606A" w:rsidRDefault="000D79E8" w:rsidP="00D85863">
            <w:pPr>
              <w:ind w:left="28" w:right="144"/>
              <w:jc w:val="right"/>
              <w:rPr>
                <w:rFonts w:ascii="Arial" w:hAnsi="Arial" w:cs="Arial"/>
                <w:sz w:val="18"/>
                <w:szCs w:val="18"/>
              </w:rPr>
            </w:pPr>
          </w:p>
        </w:tc>
        <w:tc>
          <w:tcPr>
            <w:tcW w:w="1455" w:type="dxa"/>
            <w:tcBorders>
              <w:top w:val="single" w:sz="4" w:space="0" w:color="auto"/>
            </w:tcBorders>
            <w:shd w:val="clear" w:color="auto" w:fill="FFFFFF"/>
          </w:tcPr>
          <w:p w14:paraId="6BF50738" w14:textId="77777777" w:rsidR="000D79E8" w:rsidRPr="00A5606A" w:rsidRDefault="000D79E8" w:rsidP="00D85863">
            <w:pPr>
              <w:ind w:left="28" w:right="144"/>
              <w:jc w:val="right"/>
              <w:rPr>
                <w:rFonts w:ascii="Arial" w:hAnsi="Arial" w:cs="Arial"/>
                <w:sz w:val="18"/>
                <w:szCs w:val="18"/>
              </w:rPr>
            </w:pPr>
          </w:p>
        </w:tc>
        <w:tc>
          <w:tcPr>
            <w:tcW w:w="1610" w:type="dxa"/>
            <w:tcBorders>
              <w:top w:val="single" w:sz="4" w:space="0" w:color="auto"/>
            </w:tcBorders>
            <w:shd w:val="clear" w:color="auto" w:fill="FFFFFF"/>
          </w:tcPr>
          <w:p w14:paraId="3222D014" w14:textId="77777777" w:rsidR="000D79E8" w:rsidRPr="00A5606A" w:rsidRDefault="000D79E8" w:rsidP="00D85863">
            <w:pPr>
              <w:ind w:left="28" w:right="144"/>
              <w:jc w:val="right"/>
              <w:rPr>
                <w:rFonts w:ascii="Arial" w:hAnsi="Arial" w:cs="Arial"/>
                <w:sz w:val="18"/>
                <w:szCs w:val="18"/>
              </w:rPr>
            </w:pPr>
          </w:p>
        </w:tc>
        <w:tc>
          <w:tcPr>
            <w:tcW w:w="854" w:type="dxa"/>
            <w:tcBorders>
              <w:top w:val="single" w:sz="4" w:space="0" w:color="auto"/>
            </w:tcBorders>
            <w:shd w:val="clear" w:color="auto" w:fill="FFFFFF"/>
          </w:tcPr>
          <w:p w14:paraId="7C9555EB" w14:textId="77777777" w:rsidR="000D79E8" w:rsidRPr="00A5606A" w:rsidRDefault="000D79E8" w:rsidP="00D85863">
            <w:pPr>
              <w:ind w:left="28" w:right="52"/>
              <w:jc w:val="right"/>
              <w:rPr>
                <w:rFonts w:ascii="Arial" w:hAnsi="Arial" w:cs="Arial"/>
                <w:sz w:val="18"/>
                <w:szCs w:val="18"/>
              </w:rPr>
            </w:pPr>
          </w:p>
        </w:tc>
      </w:tr>
      <w:tr w:rsidR="000D79E8" w:rsidRPr="00A5606A" w14:paraId="4F368F00" w14:textId="77777777" w:rsidTr="00C82B69">
        <w:trPr>
          <w:cantSplit/>
        </w:trPr>
        <w:tc>
          <w:tcPr>
            <w:tcW w:w="1764" w:type="dxa"/>
            <w:shd w:val="clear" w:color="auto" w:fill="FFFFFF"/>
            <w:vAlign w:val="bottom"/>
          </w:tcPr>
          <w:p w14:paraId="21781E37" w14:textId="77777777" w:rsidR="000D79E8" w:rsidRPr="00A5606A" w:rsidRDefault="000D79E8" w:rsidP="00D85863">
            <w:pPr>
              <w:ind w:left="84"/>
              <w:jc w:val="both"/>
              <w:rPr>
                <w:rFonts w:ascii="Arial" w:eastAsia="Arial Unicode MS" w:hAnsi="Arial" w:cs="Arial"/>
                <w:b/>
                <w:sz w:val="18"/>
                <w:szCs w:val="18"/>
              </w:rPr>
            </w:pPr>
            <w:r w:rsidRPr="00A5606A">
              <w:rPr>
                <w:rFonts w:ascii="Arial" w:hAnsi="Arial" w:cs="Arial"/>
                <w:b/>
                <w:sz w:val="18"/>
                <w:szCs w:val="18"/>
              </w:rPr>
              <w:t>Krediler</w:t>
            </w:r>
          </w:p>
        </w:tc>
        <w:tc>
          <w:tcPr>
            <w:tcW w:w="1358" w:type="dxa"/>
            <w:shd w:val="clear" w:color="auto" w:fill="FFFFFF"/>
            <w:vAlign w:val="bottom"/>
          </w:tcPr>
          <w:p w14:paraId="182BECF7" w14:textId="77777777" w:rsidR="000D79E8" w:rsidRPr="00A5606A" w:rsidRDefault="000D79E8" w:rsidP="00D85863">
            <w:pPr>
              <w:ind w:left="28" w:right="144"/>
              <w:jc w:val="right"/>
              <w:rPr>
                <w:rFonts w:ascii="Arial" w:hAnsi="Arial" w:cs="Arial"/>
                <w:b/>
                <w:sz w:val="18"/>
                <w:szCs w:val="18"/>
              </w:rPr>
            </w:pPr>
            <w:r w:rsidRPr="00A5606A">
              <w:rPr>
                <w:rFonts w:ascii="Arial" w:hAnsi="Arial" w:cs="Arial"/>
                <w:b/>
                <w:sz w:val="18"/>
                <w:szCs w:val="18"/>
              </w:rPr>
              <w:t>23.029.443</w:t>
            </w:r>
          </w:p>
        </w:tc>
        <w:tc>
          <w:tcPr>
            <w:tcW w:w="1568" w:type="dxa"/>
            <w:shd w:val="clear" w:color="auto" w:fill="FFFFFF"/>
            <w:vAlign w:val="bottom"/>
          </w:tcPr>
          <w:p w14:paraId="682E700F" w14:textId="77777777" w:rsidR="000D79E8" w:rsidRPr="00A5606A" w:rsidRDefault="000D79E8" w:rsidP="00D85863">
            <w:pPr>
              <w:ind w:left="28" w:right="144"/>
              <w:jc w:val="right"/>
              <w:rPr>
                <w:rFonts w:ascii="Arial" w:hAnsi="Arial" w:cs="Arial"/>
                <w:b/>
                <w:sz w:val="18"/>
                <w:szCs w:val="18"/>
              </w:rPr>
            </w:pPr>
            <w:r w:rsidRPr="00A5606A">
              <w:rPr>
                <w:rFonts w:ascii="Arial" w:hAnsi="Arial" w:cs="Arial"/>
                <w:b/>
                <w:sz w:val="18"/>
                <w:szCs w:val="18"/>
              </w:rPr>
              <w:t>469.344</w:t>
            </w:r>
          </w:p>
        </w:tc>
        <w:tc>
          <w:tcPr>
            <w:tcW w:w="938" w:type="dxa"/>
            <w:shd w:val="clear" w:color="auto" w:fill="FFFFFF"/>
            <w:vAlign w:val="bottom"/>
          </w:tcPr>
          <w:p w14:paraId="588DCF5B" w14:textId="77777777" w:rsidR="000D79E8" w:rsidRPr="00A5606A" w:rsidRDefault="000D79E8" w:rsidP="00D85863">
            <w:pPr>
              <w:ind w:left="28" w:right="144"/>
              <w:jc w:val="right"/>
              <w:rPr>
                <w:rFonts w:ascii="Arial" w:hAnsi="Arial" w:cs="Arial"/>
                <w:b/>
                <w:sz w:val="18"/>
                <w:szCs w:val="18"/>
              </w:rPr>
            </w:pPr>
            <w:r w:rsidRPr="00A5606A">
              <w:rPr>
                <w:rFonts w:ascii="Arial" w:hAnsi="Arial" w:cs="Arial"/>
                <w:b/>
                <w:sz w:val="18"/>
                <w:szCs w:val="18"/>
              </w:rPr>
              <w:t>33.672</w:t>
            </w:r>
          </w:p>
        </w:tc>
        <w:tc>
          <w:tcPr>
            <w:tcW w:w="1455" w:type="dxa"/>
            <w:shd w:val="clear" w:color="auto" w:fill="FFFFFF"/>
            <w:vAlign w:val="bottom"/>
          </w:tcPr>
          <w:p w14:paraId="5358C314" w14:textId="77777777" w:rsidR="000D79E8" w:rsidRPr="00A5606A" w:rsidRDefault="000D79E8" w:rsidP="00D85863">
            <w:pPr>
              <w:ind w:left="28" w:right="144"/>
              <w:jc w:val="right"/>
              <w:rPr>
                <w:rFonts w:ascii="Arial" w:hAnsi="Arial" w:cs="Arial"/>
                <w:b/>
                <w:sz w:val="18"/>
                <w:szCs w:val="18"/>
              </w:rPr>
            </w:pPr>
            <w:r w:rsidRPr="00A5606A">
              <w:rPr>
                <w:rFonts w:ascii="Arial" w:hAnsi="Arial" w:cs="Arial"/>
                <w:b/>
                <w:sz w:val="18"/>
                <w:szCs w:val="18"/>
              </w:rPr>
              <w:t>913.766</w:t>
            </w:r>
          </w:p>
        </w:tc>
        <w:tc>
          <w:tcPr>
            <w:tcW w:w="1610" w:type="dxa"/>
            <w:shd w:val="clear" w:color="auto" w:fill="FFFFFF"/>
            <w:vAlign w:val="bottom"/>
          </w:tcPr>
          <w:p w14:paraId="0F40BB1F" w14:textId="77777777" w:rsidR="000D79E8" w:rsidRPr="00A5606A" w:rsidRDefault="000D79E8" w:rsidP="00D85863">
            <w:pPr>
              <w:ind w:left="28" w:right="144"/>
              <w:jc w:val="right"/>
              <w:rPr>
                <w:rFonts w:ascii="Arial" w:hAnsi="Arial" w:cs="Arial"/>
                <w:b/>
                <w:sz w:val="18"/>
                <w:szCs w:val="18"/>
              </w:rPr>
            </w:pPr>
            <w:r w:rsidRPr="00A5606A">
              <w:rPr>
                <w:rFonts w:ascii="Arial" w:hAnsi="Arial" w:cs="Arial"/>
                <w:b/>
                <w:sz w:val="18"/>
                <w:szCs w:val="18"/>
              </w:rPr>
              <w:t>252.361</w:t>
            </w:r>
          </w:p>
        </w:tc>
        <w:tc>
          <w:tcPr>
            <w:tcW w:w="854" w:type="dxa"/>
            <w:shd w:val="clear" w:color="auto" w:fill="FFFFFF"/>
            <w:vAlign w:val="bottom"/>
          </w:tcPr>
          <w:p w14:paraId="41575A78" w14:textId="77777777" w:rsidR="000D79E8" w:rsidRPr="00A5606A" w:rsidRDefault="000D79E8" w:rsidP="00D85863">
            <w:pPr>
              <w:ind w:left="28" w:right="52"/>
              <w:jc w:val="right"/>
              <w:rPr>
                <w:rFonts w:ascii="Arial" w:hAnsi="Arial" w:cs="Arial"/>
                <w:b/>
                <w:sz w:val="18"/>
                <w:szCs w:val="18"/>
              </w:rPr>
            </w:pPr>
            <w:r w:rsidRPr="00A5606A">
              <w:rPr>
                <w:rFonts w:ascii="Arial" w:hAnsi="Arial" w:cs="Arial"/>
                <w:b/>
                <w:sz w:val="18"/>
                <w:szCs w:val="18"/>
              </w:rPr>
              <w:t>16.649</w:t>
            </w:r>
          </w:p>
        </w:tc>
      </w:tr>
      <w:tr w:rsidR="000D79E8" w:rsidRPr="00A5606A" w14:paraId="6A29F6E0" w14:textId="77777777" w:rsidTr="00C82B69">
        <w:trPr>
          <w:cantSplit/>
        </w:trPr>
        <w:tc>
          <w:tcPr>
            <w:tcW w:w="1764" w:type="dxa"/>
            <w:shd w:val="clear" w:color="auto" w:fill="FFFFFF"/>
            <w:vAlign w:val="bottom"/>
          </w:tcPr>
          <w:p w14:paraId="7B18D1EE" w14:textId="77777777" w:rsidR="000D79E8" w:rsidRPr="00A5606A" w:rsidRDefault="000D79E8" w:rsidP="00D85863">
            <w:pPr>
              <w:ind w:left="84"/>
              <w:rPr>
                <w:rFonts w:ascii="Arial" w:eastAsia="Arial Unicode MS" w:hAnsi="Arial" w:cs="Arial"/>
                <w:sz w:val="18"/>
                <w:szCs w:val="18"/>
              </w:rPr>
            </w:pPr>
            <w:r w:rsidRPr="00A5606A">
              <w:rPr>
                <w:rFonts w:ascii="Arial" w:hAnsi="Arial" w:cs="Arial"/>
                <w:sz w:val="18"/>
                <w:szCs w:val="18"/>
              </w:rPr>
              <w:t>İhracat Kredileri</w:t>
            </w:r>
          </w:p>
        </w:tc>
        <w:tc>
          <w:tcPr>
            <w:tcW w:w="1358" w:type="dxa"/>
            <w:vAlign w:val="bottom"/>
          </w:tcPr>
          <w:p w14:paraId="023A9CFD"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946.953</w:t>
            </w:r>
          </w:p>
        </w:tc>
        <w:tc>
          <w:tcPr>
            <w:tcW w:w="1568" w:type="dxa"/>
            <w:vAlign w:val="bottom"/>
          </w:tcPr>
          <w:p w14:paraId="1DA53D66"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22.861</w:t>
            </w:r>
          </w:p>
        </w:tc>
        <w:tc>
          <w:tcPr>
            <w:tcW w:w="938" w:type="dxa"/>
            <w:vAlign w:val="bottom"/>
          </w:tcPr>
          <w:p w14:paraId="67314154"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w:t>
            </w:r>
          </w:p>
        </w:tc>
        <w:tc>
          <w:tcPr>
            <w:tcW w:w="1455" w:type="dxa"/>
            <w:vAlign w:val="bottom"/>
          </w:tcPr>
          <w:p w14:paraId="67A42B19"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10.655</w:t>
            </w:r>
          </w:p>
        </w:tc>
        <w:tc>
          <w:tcPr>
            <w:tcW w:w="1610" w:type="dxa"/>
            <w:vAlign w:val="bottom"/>
          </w:tcPr>
          <w:p w14:paraId="20165A64"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w:t>
            </w:r>
          </w:p>
        </w:tc>
        <w:tc>
          <w:tcPr>
            <w:tcW w:w="854" w:type="dxa"/>
            <w:vAlign w:val="bottom"/>
          </w:tcPr>
          <w:p w14:paraId="14966EEB" w14:textId="77777777" w:rsidR="000D79E8" w:rsidRPr="00A5606A" w:rsidRDefault="000D79E8" w:rsidP="00D85863">
            <w:pPr>
              <w:ind w:left="28" w:right="52"/>
              <w:jc w:val="right"/>
              <w:rPr>
                <w:rFonts w:ascii="Arial" w:hAnsi="Arial" w:cs="Arial"/>
                <w:sz w:val="18"/>
                <w:szCs w:val="18"/>
              </w:rPr>
            </w:pPr>
            <w:r w:rsidRPr="00A5606A">
              <w:rPr>
                <w:rFonts w:ascii="Arial" w:hAnsi="Arial" w:cs="Arial"/>
                <w:sz w:val="18"/>
                <w:szCs w:val="18"/>
              </w:rPr>
              <w:t>-</w:t>
            </w:r>
          </w:p>
        </w:tc>
      </w:tr>
      <w:tr w:rsidR="000D79E8" w:rsidRPr="00A5606A" w14:paraId="753C0D54" w14:textId="77777777" w:rsidTr="00C82B69">
        <w:trPr>
          <w:cantSplit/>
        </w:trPr>
        <w:tc>
          <w:tcPr>
            <w:tcW w:w="1764" w:type="dxa"/>
            <w:shd w:val="clear" w:color="auto" w:fill="FFFFFF"/>
            <w:vAlign w:val="bottom"/>
          </w:tcPr>
          <w:p w14:paraId="66F0D07B" w14:textId="77777777" w:rsidR="000D79E8" w:rsidRPr="00A5606A" w:rsidRDefault="000D79E8" w:rsidP="00D85863">
            <w:pPr>
              <w:ind w:left="84"/>
              <w:rPr>
                <w:rFonts w:ascii="Arial" w:eastAsia="Arial Unicode MS" w:hAnsi="Arial" w:cs="Arial"/>
                <w:sz w:val="18"/>
                <w:szCs w:val="18"/>
              </w:rPr>
            </w:pPr>
            <w:r w:rsidRPr="00A5606A">
              <w:rPr>
                <w:rFonts w:ascii="Arial" w:hAnsi="Arial" w:cs="Arial"/>
                <w:sz w:val="18"/>
                <w:szCs w:val="18"/>
              </w:rPr>
              <w:t>İthalat Kredileri</w:t>
            </w:r>
          </w:p>
        </w:tc>
        <w:tc>
          <w:tcPr>
            <w:tcW w:w="1358" w:type="dxa"/>
            <w:vAlign w:val="bottom"/>
          </w:tcPr>
          <w:p w14:paraId="3F7AE81C"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1.749.578</w:t>
            </w:r>
          </w:p>
        </w:tc>
        <w:tc>
          <w:tcPr>
            <w:tcW w:w="1568" w:type="dxa"/>
            <w:vAlign w:val="bottom"/>
          </w:tcPr>
          <w:p w14:paraId="69274373"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24.857</w:t>
            </w:r>
          </w:p>
        </w:tc>
        <w:tc>
          <w:tcPr>
            <w:tcW w:w="938" w:type="dxa"/>
            <w:vAlign w:val="bottom"/>
          </w:tcPr>
          <w:p w14:paraId="22538558"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25</w:t>
            </w:r>
          </w:p>
        </w:tc>
        <w:tc>
          <w:tcPr>
            <w:tcW w:w="1455" w:type="dxa"/>
            <w:vAlign w:val="bottom"/>
          </w:tcPr>
          <w:p w14:paraId="792F5064"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3.623</w:t>
            </w:r>
          </w:p>
        </w:tc>
        <w:tc>
          <w:tcPr>
            <w:tcW w:w="1610" w:type="dxa"/>
            <w:vAlign w:val="bottom"/>
          </w:tcPr>
          <w:p w14:paraId="272BFAD9"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598</w:t>
            </w:r>
          </w:p>
        </w:tc>
        <w:tc>
          <w:tcPr>
            <w:tcW w:w="854" w:type="dxa"/>
            <w:vAlign w:val="bottom"/>
          </w:tcPr>
          <w:p w14:paraId="5D432DAC" w14:textId="77777777" w:rsidR="000D79E8" w:rsidRPr="00A5606A" w:rsidRDefault="000D79E8" w:rsidP="00D85863">
            <w:pPr>
              <w:ind w:left="28" w:right="52"/>
              <w:jc w:val="right"/>
              <w:rPr>
                <w:rFonts w:ascii="Arial" w:hAnsi="Arial" w:cs="Arial"/>
                <w:sz w:val="18"/>
                <w:szCs w:val="18"/>
              </w:rPr>
            </w:pPr>
            <w:r w:rsidRPr="00A5606A">
              <w:rPr>
                <w:rFonts w:ascii="Arial" w:hAnsi="Arial" w:cs="Arial"/>
                <w:sz w:val="18"/>
                <w:szCs w:val="18"/>
              </w:rPr>
              <w:t>-</w:t>
            </w:r>
          </w:p>
        </w:tc>
      </w:tr>
      <w:tr w:rsidR="000D79E8" w:rsidRPr="00A5606A" w14:paraId="3E80E7F7" w14:textId="77777777" w:rsidTr="00C82B69">
        <w:trPr>
          <w:cantSplit/>
        </w:trPr>
        <w:tc>
          <w:tcPr>
            <w:tcW w:w="1764" w:type="dxa"/>
            <w:shd w:val="clear" w:color="auto" w:fill="FFFFFF"/>
            <w:vAlign w:val="bottom"/>
          </w:tcPr>
          <w:p w14:paraId="1BD8344C" w14:textId="77777777" w:rsidR="000D79E8" w:rsidRPr="00A5606A" w:rsidRDefault="000D79E8" w:rsidP="00D85863">
            <w:pPr>
              <w:ind w:left="84"/>
              <w:rPr>
                <w:rFonts w:ascii="Arial" w:hAnsi="Arial" w:cs="Arial"/>
                <w:sz w:val="18"/>
                <w:szCs w:val="18"/>
              </w:rPr>
            </w:pPr>
            <w:r w:rsidRPr="00A5606A">
              <w:rPr>
                <w:rFonts w:ascii="Arial" w:hAnsi="Arial" w:cs="Arial"/>
                <w:sz w:val="18"/>
                <w:szCs w:val="18"/>
              </w:rPr>
              <w:t xml:space="preserve">İşletme Kredileri </w:t>
            </w:r>
          </w:p>
        </w:tc>
        <w:tc>
          <w:tcPr>
            <w:tcW w:w="1358" w:type="dxa"/>
            <w:vAlign w:val="bottom"/>
          </w:tcPr>
          <w:p w14:paraId="505B06EC"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12.084.833</w:t>
            </w:r>
          </w:p>
        </w:tc>
        <w:tc>
          <w:tcPr>
            <w:tcW w:w="1568" w:type="dxa"/>
            <w:vAlign w:val="bottom"/>
          </w:tcPr>
          <w:p w14:paraId="4F25783B"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371.776</w:t>
            </w:r>
          </w:p>
        </w:tc>
        <w:tc>
          <w:tcPr>
            <w:tcW w:w="938" w:type="dxa"/>
            <w:vAlign w:val="bottom"/>
          </w:tcPr>
          <w:p w14:paraId="6B8249DF"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17.916</w:t>
            </w:r>
          </w:p>
        </w:tc>
        <w:tc>
          <w:tcPr>
            <w:tcW w:w="1455" w:type="dxa"/>
            <w:vAlign w:val="bottom"/>
          </w:tcPr>
          <w:p w14:paraId="0058D312"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664.272</w:t>
            </w:r>
          </w:p>
        </w:tc>
        <w:tc>
          <w:tcPr>
            <w:tcW w:w="1610" w:type="dxa"/>
            <w:vAlign w:val="bottom"/>
          </w:tcPr>
          <w:p w14:paraId="6AA6121C"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132.896</w:t>
            </w:r>
          </w:p>
        </w:tc>
        <w:tc>
          <w:tcPr>
            <w:tcW w:w="854" w:type="dxa"/>
            <w:vAlign w:val="bottom"/>
          </w:tcPr>
          <w:p w14:paraId="00119B56" w14:textId="77777777" w:rsidR="000D79E8" w:rsidRPr="00A5606A" w:rsidRDefault="000D79E8" w:rsidP="00D85863">
            <w:pPr>
              <w:ind w:left="28" w:right="52"/>
              <w:jc w:val="right"/>
              <w:rPr>
                <w:rFonts w:ascii="Arial" w:hAnsi="Arial" w:cs="Arial"/>
                <w:sz w:val="18"/>
                <w:szCs w:val="18"/>
              </w:rPr>
            </w:pPr>
            <w:r w:rsidRPr="00A5606A">
              <w:rPr>
                <w:rFonts w:ascii="Arial" w:hAnsi="Arial" w:cs="Arial"/>
                <w:sz w:val="18"/>
                <w:szCs w:val="18"/>
              </w:rPr>
              <w:t>12.223</w:t>
            </w:r>
          </w:p>
        </w:tc>
      </w:tr>
      <w:tr w:rsidR="000D79E8" w:rsidRPr="00A5606A" w14:paraId="4E912CF7" w14:textId="77777777" w:rsidTr="00C82B69">
        <w:trPr>
          <w:cantSplit/>
        </w:trPr>
        <w:tc>
          <w:tcPr>
            <w:tcW w:w="1764" w:type="dxa"/>
            <w:shd w:val="clear" w:color="auto" w:fill="FFFFFF"/>
            <w:vAlign w:val="bottom"/>
          </w:tcPr>
          <w:p w14:paraId="724FD1A2" w14:textId="77777777" w:rsidR="000D79E8" w:rsidRPr="00A5606A" w:rsidRDefault="000D79E8" w:rsidP="00D85863">
            <w:pPr>
              <w:ind w:left="84"/>
              <w:rPr>
                <w:rFonts w:ascii="Arial" w:hAnsi="Arial" w:cs="Arial"/>
                <w:sz w:val="18"/>
                <w:szCs w:val="18"/>
              </w:rPr>
            </w:pPr>
            <w:r w:rsidRPr="00A5606A">
              <w:rPr>
                <w:rFonts w:ascii="Arial" w:hAnsi="Arial" w:cs="Arial"/>
                <w:sz w:val="18"/>
                <w:szCs w:val="18"/>
              </w:rPr>
              <w:t>Tüketici Kredileri</w:t>
            </w:r>
          </w:p>
        </w:tc>
        <w:tc>
          <w:tcPr>
            <w:tcW w:w="1358" w:type="dxa"/>
            <w:vAlign w:val="bottom"/>
          </w:tcPr>
          <w:p w14:paraId="7B2A38B2"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3.114.308</w:t>
            </w:r>
          </w:p>
        </w:tc>
        <w:tc>
          <w:tcPr>
            <w:tcW w:w="1568" w:type="dxa"/>
            <w:vAlign w:val="bottom"/>
          </w:tcPr>
          <w:p w14:paraId="1DCE06D1"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11.613</w:t>
            </w:r>
          </w:p>
        </w:tc>
        <w:tc>
          <w:tcPr>
            <w:tcW w:w="938" w:type="dxa"/>
            <w:vAlign w:val="bottom"/>
          </w:tcPr>
          <w:p w14:paraId="03E84709"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9.917</w:t>
            </w:r>
          </w:p>
        </w:tc>
        <w:tc>
          <w:tcPr>
            <w:tcW w:w="1455" w:type="dxa"/>
            <w:vAlign w:val="bottom"/>
          </w:tcPr>
          <w:p w14:paraId="00F9E636"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66.049</w:t>
            </w:r>
          </w:p>
        </w:tc>
        <w:tc>
          <w:tcPr>
            <w:tcW w:w="1610" w:type="dxa"/>
            <w:vAlign w:val="bottom"/>
          </w:tcPr>
          <w:p w14:paraId="0E01531A"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8.348</w:t>
            </w:r>
          </w:p>
        </w:tc>
        <w:tc>
          <w:tcPr>
            <w:tcW w:w="854" w:type="dxa"/>
            <w:vAlign w:val="bottom"/>
          </w:tcPr>
          <w:p w14:paraId="63DDC9BC" w14:textId="77777777" w:rsidR="000D79E8" w:rsidRPr="00A5606A" w:rsidRDefault="000D79E8" w:rsidP="00D85863">
            <w:pPr>
              <w:ind w:left="28" w:right="52"/>
              <w:jc w:val="right"/>
              <w:rPr>
                <w:rFonts w:ascii="Arial" w:hAnsi="Arial" w:cs="Arial"/>
                <w:sz w:val="18"/>
                <w:szCs w:val="18"/>
              </w:rPr>
            </w:pPr>
            <w:r w:rsidRPr="00A5606A">
              <w:rPr>
                <w:rFonts w:ascii="Arial" w:hAnsi="Arial" w:cs="Arial"/>
                <w:sz w:val="18"/>
                <w:szCs w:val="18"/>
              </w:rPr>
              <w:t>3.557</w:t>
            </w:r>
          </w:p>
        </w:tc>
      </w:tr>
      <w:tr w:rsidR="000D79E8" w:rsidRPr="00A5606A" w14:paraId="32326D9E" w14:textId="77777777" w:rsidTr="00C82B69">
        <w:trPr>
          <w:cantSplit/>
        </w:trPr>
        <w:tc>
          <w:tcPr>
            <w:tcW w:w="1764" w:type="dxa"/>
            <w:shd w:val="clear" w:color="auto" w:fill="FFFFFF"/>
            <w:vAlign w:val="bottom"/>
          </w:tcPr>
          <w:p w14:paraId="3276E509" w14:textId="77777777" w:rsidR="000D79E8" w:rsidRPr="00A5606A" w:rsidRDefault="000D79E8" w:rsidP="00D85863">
            <w:pPr>
              <w:ind w:left="84"/>
              <w:rPr>
                <w:rFonts w:ascii="Arial" w:hAnsi="Arial" w:cs="Arial"/>
                <w:sz w:val="18"/>
                <w:szCs w:val="18"/>
              </w:rPr>
            </w:pPr>
            <w:r w:rsidRPr="00A5606A">
              <w:rPr>
                <w:rFonts w:ascii="Arial" w:hAnsi="Arial" w:cs="Arial"/>
                <w:sz w:val="18"/>
                <w:szCs w:val="18"/>
              </w:rPr>
              <w:t>Kredi Kartları</w:t>
            </w:r>
          </w:p>
        </w:tc>
        <w:tc>
          <w:tcPr>
            <w:tcW w:w="1358" w:type="dxa"/>
            <w:vAlign w:val="bottom"/>
          </w:tcPr>
          <w:p w14:paraId="163D53ED"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253.695</w:t>
            </w:r>
          </w:p>
        </w:tc>
        <w:tc>
          <w:tcPr>
            <w:tcW w:w="1568" w:type="dxa"/>
            <w:vAlign w:val="bottom"/>
          </w:tcPr>
          <w:p w14:paraId="49C973C7"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w:t>
            </w:r>
          </w:p>
        </w:tc>
        <w:tc>
          <w:tcPr>
            <w:tcW w:w="938" w:type="dxa"/>
            <w:vAlign w:val="bottom"/>
          </w:tcPr>
          <w:p w14:paraId="506B7A79"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w:t>
            </w:r>
          </w:p>
        </w:tc>
        <w:tc>
          <w:tcPr>
            <w:tcW w:w="1455" w:type="dxa"/>
            <w:vAlign w:val="bottom"/>
          </w:tcPr>
          <w:p w14:paraId="46466459"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2.383</w:t>
            </w:r>
          </w:p>
        </w:tc>
        <w:tc>
          <w:tcPr>
            <w:tcW w:w="1610" w:type="dxa"/>
            <w:vAlign w:val="bottom"/>
          </w:tcPr>
          <w:p w14:paraId="158495DB"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w:t>
            </w:r>
          </w:p>
        </w:tc>
        <w:tc>
          <w:tcPr>
            <w:tcW w:w="854" w:type="dxa"/>
            <w:vAlign w:val="bottom"/>
          </w:tcPr>
          <w:p w14:paraId="1A75BF23" w14:textId="77777777" w:rsidR="000D79E8" w:rsidRPr="00A5606A" w:rsidRDefault="000D79E8" w:rsidP="00D85863">
            <w:pPr>
              <w:ind w:left="28" w:right="52"/>
              <w:jc w:val="right"/>
              <w:rPr>
                <w:rFonts w:ascii="Arial" w:hAnsi="Arial" w:cs="Arial"/>
                <w:sz w:val="18"/>
                <w:szCs w:val="18"/>
              </w:rPr>
            </w:pPr>
            <w:r w:rsidRPr="00A5606A">
              <w:rPr>
                <w:rFonts w:ascii="Arial" w:hAnsi="Arial" w:cs="Arial"/>
                <w:sz w:val="18"/>
                <w:szCs w:val="18"/>
              </w:rPr>
              <w:t>-</w:t>
            </w:r>
          </w:p>
        </w:tc>
      </w:tr>
      <w:tr w:rsidR="000D79E8" w:rsidRPr="00A5606A" w14:paraId="0AE95257" w14:textId="77777777" w:rsidTr="00C82B69">
        <w:trPr>
          <w:cantSplit/>
        </w:trPr>
        <w:tc>
          <w:tcPr>
            <w:tcW w:w="1764" w:type="dxa"/>
            <w:shd w:val="clear" w:color="auto" w:fill="FFFFFF"/>
            <w:vAlign w:val="bottom"/>
          </w:tcPr>
          <w:p w14:paraId="53A42050" w14:textId="77777777" w:rsidR="000D79E8" w:rsidRPr="00A5606A" w:rsidRDefault="000D79E8" w:rsidP="00D85863">
            <w:pPr>
              <w:ind w:left="84"/>
              <w:rPr>
                <w:rFonts w:ascii="Arial" w:eastAsia="Arial Unicode MS" w:hAnsi="Arial" w:cs="Arial"/>
                <w:sz w:val="18"/>
                <w:szCs w:val="18"/>
              </w:rPr>
            </w:pPr>
            <w:r w:rsidRPr="00A5606A">
              <w:rPr>
                <w:rFonts w:ascii="Arial" w:hAnsi="Arial" w:cs="Arial"/>
                <w:sz w:val="18"/>
                <w:szCs w:val="18"/>
              </w:rPr>
              <w:t>Mali Kesime Verilen Krediler</w:t>
            </w:r>
          </w:p>
        </w:tc>
        <w:tc>
          <w:tcPr>
            <w:tcW w:w="1358" w:type="dxa"/>
            <w:vAlign w:val="bottom"/>
          </w:tcPr>
          <w:p w14:paraId="5A7875B4"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145.426</w:t>
            </w:r>
          </w:p>
        </w:tc>
        <w:tc>
          <w:tcPr>
            <w:tcW w:w="1568" w:type="dxa"/>
            <w:vAlign w:val="bottom"/>
          </w:tcPr>
          <w:p w14:paraId="5A484FA8"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w:t>
            </w:r>
          </w:p>
        </w:tc>
        <w:tc>
          <w:tcPr>
            <w:tcW w:w="938" w:type="dxa"/>
            <w:vAlign w:val="bottom"/>
          </w:tcPr>
          <w:p w14:paraId="2324D4FF" w14:textId="77777777" w:rsidR="000D79E8" w:rsidRPr="00A5606A" w:rsidRDefault="000D79E8" w:rsidP="00D85863">
            <w:pPr>
              <w:tabs>
                <w:tab w:val="left" w:pos="436"/>
                <w:tab w:val="right" w:pos="636"/>
              </w:tabs>
              <w:ind w:left="28" w:right="144"/>
              <w:jc w:val="right"/>
              <w:rPr>
                <w:rFonts w:ascii="Arial" w:hAnsi="Arial" w:cs="Arial"/>
                <w:sz w:val="18"/>
                <w:szCs w:val="18"/>
              </w:rPr>
            </w:pPr>
            <w:r w:rsidRPr="00A5606A">
              <w:rPr>
                <w:rFonts w:ascii="Arial" w:hAnsi="Arial" w:cs="Arial"/>
                <w:sz w:val="18"/>
                <w:szCs w:val="18"/>
              </w:rPr>
              <w:t>-</w:t>
            </w:r>
          </w:p>
        </w:tc>
        <w:tc>
          <w:tcPr>
            <w:tcW w:w="1455" w:type="dxa"/>
            <w:vAlign w:val="bottom"/>
          </w:tcPr>
          <w:p w14:paraId="570C02DE"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w:t>
            </w:r>
          </w:p>
        </w:tc>
        <w:tc>
          <w:tcPr>
            <w:tcW w:w="1610" w:type="dxa"/>
            <w:vAlign w:val="bottom"/>
          </w:tcPr>
          <w:p w14:paraId="02D6DC63"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w:t>
            </w:r>
          </w:p>
        </w:tc>
        <w:tc>
          <w:tcPr>
            <w:tcW w:w="854" w:type="dxa"/>
            <w:vAlign w:val="bottom"/>
          </w:tcPr>
          <w:p w14:paraId="07D17E5C" w14:textId="77777777" w:rsidR="000D79E8" w:rsidRPr="00A5606A" w:rsidRDefault="000D79E8" w:rsidP="00D85863">
            <w:pPr>
              <w:ind w:left="28" w:right="52"/>
              <w:jc w:val="right"/>
              <w:rPr>
                <w:rFonts w:ascii="Arial" w:hAnsi="Arial" w:cs="Arial"/>
                <w:sz w:val="18"/>
                <w:szCs w:val="18"/>
              </w:rPr>
            </w:pPr>
            <w:r w:rsidRPr="00A5606A">
              <w:rPr>
                <w:rFonts w:ascii="Arial" w:hAnsi="Arial" w:cs="Arial"/>
                <w:sz w:val="18"/>
                <w:szCs w:val="18"/>
              </w:rPr>
              <w:t>-</w:t>
            </w:r>
          </w:p>
        </w:tc>
      </w:tr>
      <w:tr w:rsidR="000D79E8" w:rsidRPr="00A5606A" w14:paraId="055E0392" w14:textId="77777777" w:rsidTr="00C82B69">
        <w:trPr>
          <w:cantSplit/>
        </w:trPr>
        <w:tc>
          <w:tcPr>
            <w:tcW w:w="1764" w:type="dxa"/>
            <w:shd w:val="clear" w:color="auto" w:fill="FFFFFF"/>
            <w:vAlign w:val="bottom"/>
          </w:tcPr>
          <w:p w14:paraId="34087F94" w14:textId="77777777" w:rsidR="000D79E8" w:rsidRPr="00A5606A" w:rsidRDefault="000D79E8" w:rsidP="00D85863">
            <w:pPr>
              <w:ind w:left="84"/>
              <w:rPr>
                <w:rFonts w:ascii="Arial" w:eastAsia="Arial Unicode MS" w:hAnsi="Arial" w:cs="Arial"/>
                <w:sz w:val="18"/>
                <w:szCs w:val="18"/>
              </w:rPr>
            </w:pPr>
            <w:r w:rsidRPr="00A5606A">
              <w:rPr>
                <w:rFonts w:ascii="Arial" w:hAnsi="Arial" w:cs="Arial"/>
                <w:sz w:val="18"/>
                <w:szCs w:val="18"/>
              </w:rPr>
              <w:t>Diğer</w:t>
            </w:r>
            <w:r w:rsidRPr="00A5606A">
              <w:rPr>
                <w:rFonts w:ascii="Arial" w:hAnsi="Arial" w:cs="Arial"/>
                <w:sz w:val="18"/>
                <w:szCs w:val="18"/>
                <w:vertAlign w:val="superscript"/>
              </w:rPr>
              <w:t>(*)</w:t>
            </w:r>
          </w:p>
        </w:tc>
        <w:tc>
          <w:tcPr>
            <w:tcW w:w="1358" w:type="dxa"/>
            <w:vAlign w:val="bottom"/>
          </w:tcPr>
          <w:p w14:paraId="45133340"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4.734.650</w:t>
            </w:r>
          </w:p>
        </w:tc>
        <w:tc>
          <w:tcPr>
            <w:tcW w:w="1568" w:type="dxa"/>
            <w:vAlign w:val="bottom"/>
          </w:tcPr>
          <w:p w14:paraId="0CA1F313"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38.237</w:t>
            </w:r>
          </w:p>
        </w:tc>
        <w:tc>
          <w:tcPr>
            <w:tcW w:w="938" w:type="dxa"/>
            <w:vAlign w:val="bottom"/>
          </w:tcPr>
          <w:p w14:paraId="3BF6C4B1"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5.814</w:t>
            </w:r>
          </w:p>
        </w:tc>
        <w:tc>
          <w:tcPr>
            <w:tcW w:w="1455" w:type="dxa"/>
            <w:vAlign w:val="bottom"/>
          </w:tcPr>
          <w:p w14:paraId="04E49B43"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166.784</w:t>
            </w:r>
          </w:p>
        </w:tc>
        <w:tc>
          <w:tcPr>
            <w:tcW w:w="1610" w:type="dxa"/>
            <w:vAlign w:val="bottom"/>
          </w:tcPr>
          <w:p w14:paraId="51250E77"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110.519</w:t>
            </w:r>
          </w:p>
        </w:tc>
        <w:tc>
          <w:tcPr>
            <w:tcW w:w="854" w:type="dxa"/>
            <w:vAlign w:val="bottom"/>
          </w:tcPr>
          <w:p w14:paraId="15A8BCC1" w14:textId="77777777" w:rsidR="000D79E8" w:rsidRPr="00A5606A" w:rsidRDefault="000D79E8" w:rsidP="00D85863">
            <w:pPr>
              <w:ind w:left="28" w:right="52"/>
              <w:jc w:val="right"/>
              <w:rPr>
                <w:rFonts w:ascii="Arial" w:hAnsi="Arial" w:cs="Arial"/>
                <w:sz w:val="18"/>
                <w:szCs w:val="18"/>
              </w:rPr>
            </w:pPr>
            <w:r w:rsidRPr="00A5606A">
              <w:rPr>
                <w:rFonts w:ascii="Arial" w:hAnsi="Arial" w:cs="Arial"/>
                <w:sz w:val="18"/>
                <w:szCs w:val="18"/>
              </w:rPr>
              <w:t>869</w:t>
            </w:r>
          </w:p>
        </w:tc>
      </w:tr>
      <w:tr w:rsidR="000D79E8" w:rsidRPr="00A5606A" w14:paraId="07918721" w14:textId="77777777" w:rsidTr="00C82B69">
        <w:trPr>
          <w:cantSplit/>
        </w:trPr>
        <w:tc>
          <w:tcPr>
            <w:tcW w:w="1764" w:type="dxa"/>
            <w:shd w:val="clear" w:color="auto" w:fill="FFFFFF"/>
            <w:vAlign w:val="bottom"/>
          </w:tcPr>
          <w:p w14:paraId="02BBA826" w14:textId="77777777" w:rsidR="000D79E8" w:rsidRPr="00A5606A" w:rsidRDefault="000D79E8" w:rsidP="00D85863">
            <w:pPr>
              <w:ind w:left="84"/>
              <w:jc w:val="both"/>
              <w:rPr>
                <w:rFonts w:ascii="Arial" w:hAnsi="Arial" w:cs="Arial"/>
                <w:b/>
                <w:sz w:val="18"/>
                <w:szCs w:val="18"/>
              </w:rPr>
            </w:pPr>
            <w:r w:rsidRPr="00A5606A">
              <w:rPr>
                <w:rFonts w:ascii="Arial" w:hAnsi="Arial" w:cs="Arial"/>
                <w:b/>
                <w:sz w:val="18"/>
                <w:szCs w:val="18"/>
              </w:rPr>
              <w:t>Diğer Alacaklar</w:t>
            </w:r>
          </w:p>
        </w:tc>
        <w:tc>
          <w:tcPr>
            <w:tcW w:w="1358" w:type="dxa"/>
          </w:tcPr>
          <w:p w14:paraId="742E5E71"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w:t>
            </w:r>
          </w:p>
        </w:tc>
        <w:tc>
          <w:tcPr>
            <w:tcW w:w="1568" w:type="dxa"/>
          </w:tcPr>
          <w:p w14:paraId="31EA0E70"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w:t>
            </w:r>
          </w:p>
        </w:tc>
        <w:tc>
          <w:tcPr>
            <w:tcW w:w="938" w:type="dxa"/>
          </w:tcPr>
          <w:p w14:paraId="7B38B321"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w:t>
            </w:r>
          </w:p>
        </w:tc>
        <w:tc>
          <w:tcPr>
            <w:tcW w:w="1455" w:type="dxa"/>
          </w:tcPr>
          <w:p w14:paraId="493CEE07"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w:t>
            </w:r>
          </w:p>
        </w:tc>
        <w:tc>
          <w:tcPr>
            <w:tcW w:w="1610" w:type="dxa"/>
          </w:tcPr>
          <w:p w14:paraId="418451E4" w14:textId="77777777" w:rsidR="000D79E8" w:rsidRPr="00A5606A" w:rsidRDefault="000D79E8" w:rsidP="00D85863">
            <w:pPr>
              <w:ind w:left="28" w:right="144"/>
              <w:jc w:val="right"/>
              <w:rPr>
                <w:rFonts w:ascii="Arial" w:hAnsi="Arial" w:cs="Arial"/>
                <w:sz w:val="18"/>
                <w:szCs w:val="18"/>
              </w:rPr>
            </w:pPr>
            <w:r w:rsidRPr="00A5606A">
              <w:rPr>
                <w:rFonts w:ascii="Arial" w:hAnsi="Arial" w:cs="Arial"/>
                <w:sz w:val="18"/>
                <w:szCs w:val="18"/>
              </w:rPr>
              <w:t>-</w:t>
            </w:r>
          </w:p>
        </w:tc>
        <w:tc>
          <w:tcPr>
            <w:tcW w:w="854" w:type="dxa"/>
          </w:tcPr>
          <w:p w14:paraId="0C467F62" w14:textId="77777777" w:rsidR="000D79E8" w:rsidRPr="00A5606A" w:rsidRDefault="000D79E8" w:rsidP="00D85863">
            <w:pPr>
              <w:ind w:left="28" w:right="52"/>
              <w:jc w:val="right"/>
              <w:rPr>
                <w:rFonts w:ascii="Arial" w:hAnsi="Arial" w:cs="Arial"/>
                <w:sz w:val="18"/>
                <w:szCs w:val="18"/>
              </w:rPr>
            </w:pPr>
            <w:r w:rsidRPr="00A5606A">
              <w:rPr>
                <w:rFonts w:ascii="Arial" w:hAnsi="Arial" w:cs="Arial"/>
                <w:sz w:val="18"/>
                <w:szCs w:val="18"/>
              </w:rPr>
              <w:t>-</w:t>
            </w:r>
          </w:p>
        </w:tc>
      </w:tr>
      <w:tr w:rsidR="000D79E8" w:rsidRPr="00A5606A" w14:paraId="201FCB28" w14:textId="77777777" w:rsidTr="00C82B69">
        <w:trPr>
          <w:cantSplit/>
        </w:trPr>
        <w:tc>
          <w:tcPr>
            <w:tcW w:w="1764" w:type="dxa"/>
            <w:tcBorders>
              <w:bottom w:val="single" w:sz="4" w:space="0" w:color="auto"/>
            </w:tcBorders>
            <w:shd w:val="clear" w:color="auto" w:fill="FFFFFF"/>
            <w:vAlign w:val="bottom"/>
          </w:tcPr>
          <w:p w14:paraId="74F9BD20" w14:textId="77777777" w:rsidR="000D79E8" w:rsidRPr="00A5606A" w:rsidRDefault="000D79E8" w:rsidP="00D85863">
            <w:pPr>
              <w:ind w:left="84"/>
              <w:jc w:val="both"/>
              <w:rPr>
                <w:rFonts w:ascii="Arial" w:hAnsi="Arial" w:cs="Arial"/>
                <w:sz w:val="18"/>
                <w:szCs w:val="18"/>
              </w:rPr>
            </w:pPr>
          </w:p>
        </w:tc>
        <w:tc>
          <w:tcPr>
            <w:tcW w:w="1358" w:type="dxa"/>
            <w:tcBorders>
              <w:bottom w:val="single" w:sz="4" w:space="0" w:color="auto"/>
            </w:tcBorders>
            <w:vAlign w:val="bottom"/>
          </w:tcPr>
          <w:p w14:paraId="2BD9610C" w14:textId="77777777" w:rsidR="000D79E8" w:rsidRPr="00A5606A" w:rsidRDefault="000D79E8" w:rsidP="00D85863">
            <w:pPr>
              <w:ind w:left="28" w:right="144"/>
              <w:jc w:val="right"/>
              <w:rPr>
                <w:rFonts w:ascii="Arial" w:hAnsi="Arial" w:cs="Arial"/>
                <w:sz w:val="18"/>
                <w:szCs w:val="18"/>
              </w:rPr>
            </w:pPr>
          </w:p>
        </w:tc>
        <w:tc>
          <w:tcPr>
            <w:tcW w:w="1568" w:type="dxa"/>
            <w:tcBorders>
              <w:bottom w:val="single" w:sz="4" w:space="0" w:color="auto"/>
            </w:tcBorders>
            <w:vAlign w:val="bottom"/>
          </w:tcPr>
          <w:p w14:paraId="4D6CDCE7" w14:textId="77777777" w:rsidR="000D79E8" w:rsidRPr="00A5606A" w:rsidRDefault="000D79E8" w:rsidP="00D85863">
            <w:pPr>
              <w:ind w:left="28" w:right="144"/>
              <w:jc w:val="right"/>
              <w:rPr>
                <w:rFonts w:ascii="Arial" w:hAnsi="Arial" w:cs="Arial"/>
                <w:sz w:val="18"/>
                <w:szCs w:val="18"/>
              </w:rPr>
            </w:pPr>
          </w:p>
        </w:tc>
        <w:tc>
          <w:tcPr>
            <w:tcW w:w="938" w:type="dxa"/>
            <w:tcBorders>
              <w:bottom w:val="single" w:sz="4" w:space="0" w:color="auto"/>
            </w:tcBorders>
            <w:vAlign w:val="bottom"/>
          </w:tcPr>
          <w:p w14:paraId="64637810" w14:textId="77777777" w:rsidR="000D79E8" w:rsidRPr="00A5606A" w:rsidRDefault="000D79E8" w:rsidP="00D85863">
            <w:pPr>
              <w:ind w:left="28" w:right="144"/>
              <w:jc w:val="right"/>
              <w:rPr>
                <w:rFonts w:ascii="Arial" w:hAnsi="Arial" w:cs="Arial"/>
                <w:sz w:val="18"/>
                <w:szCs w:val="18"/>
              </w:rPr>
            </w:pPr>
          </w:p>
        </w:tc>
        <w:tc>
          <w:tcPr>
            <w:tcW w:w="1455" w:type="dxa"/>
            <w:tcBorders>
              <w:bottom w:val="single" w:sz="4" w:space="0" w:color="auto"/>
            </w:tcBorders>
            <w:vAlign w:val="bottom"/>
          </w:tcPr>
          <w:p w14:paraId="5701D81A" w14:textId="77777777" w:rsidR="000D79E8" w:rsidRPr="00A5606A" w:rsidRDefault="000D79E8" w:rsidP="00D85863">
            <w:pPr>
              <w:ind w:left="28" w:right="144"/>
              <w:jc w:val="right"/>
              <w:rPr>
                <w:rFonts w:ascii="Arial" w:hAnsi="Arial" w:cs="Arial"/>
                <w:sz w:val="18"/>
                <w:szCs w:val="18"/>
              </w:rPr>
            </w:pPr>
          </w:p>
        </w:tc>
        <w:tc>
          <w:tcPr>
            <w:tcW w:w="1610" w:type="dxa"/>
            <w:tcBorders>
              <w:bottom w:val="single" w:sz="4" w:space="0" w:color="auto"/>
            </w:tcBorders>
            <w:vAlign w:val="bottom"/>
          </w:tcPr>
          <w:p w14:paraId="7CCC328F" w14:textId="77777777" w:rsidR="000D79E8" w:rsidRPr="00A5606A" w:rsidRDefault="000D79E8" w:rsidP="00D85863">
            <w:pPr>
              <w:ind w:left="28" w:right="144"/>
              <w:jc w:val="right"/>
              <w:rPr>
                <w:rFonts w:ascii="Arial" w:hAnsi="Arial" w:cs="Arial"/>
                <w:sz w:val="18"/>
                <w:szCs w:val="18"/>
              </w:rPr>
            </w:pPr>
          </w:p>
        </w:tc>
        <w:tc>
          <w:tcPr>
            <w:tcW w:w="854" w:type="dxa"/>
            <w:tcBorders>
              <w:bottom w:val="single" w:sz="4" w:space="0" w:color="auto"/>
            </w:tcBorders>
            <w:vAlign w:val="bottom"/>
          </w:tcPr>
          <w:p w14:paraId="40BCA557" w14:textId="77777777" w:rsidR="000D79E8" w:rsidRPr="00A5606A" w:rsidRDefault="000D79E8" w:rsidP="00D85863">
            <w:pPr>
              <w:ind w:left="28" w:right="52"/>
              <w:jc w:val="right"/>
              <w:rPr>
                <w:rFonts w:ascii="Arial" w:hAnsi="Arial" w:cs="Arial"/>
                <w:sz w:val="18"/>
                <w:szCs w:val="18"/>
              </w:rPr>
            </w:pPr>
          </w:p>
        </w:tc>
      </w:tr>
      <w:tr w:rsidR="000D79E8" w:rsidRPr="00A5606A" w14:paraId="22588419" w14:textId="77777777" w:rsidTr="00C82B69">
        <w:trPr>
          <w:cantSplit/>
        </w:trPr>
        <w:tc>
          <w:tcPr>
            <w:tcW w:w="1764" w:type="dxa"/>
            <w:tcBorders>
              <w:top w:val="single" w:sz="4" w:space="0" w:color="auto"/>
              <w:bottom w:val="double" w:sz="4" w:space="0" w:color="auto"/>
            </w:tcBorders>
            <w:shd w:val="clear" w:color="auto" w:fill="FFFFFF"/>
            <w:vAlign w:val="bottom"/>
          </w:tcPr>
          <w:p w14:paraId="7EC17B1E" w14:textId="77777777" w:rsidR="000D79E8" w:rsidRPr="00A5606A" w:rsidRDefault="000D79E8" w:rsidP="00D85863">
            <w:pPr>
              <w:ind w:left="84"/>
              <w:jc w:val="both"/>
              <w:rPr>
                <w:rFonts w:ascii="Arial" w:hAnsi="Arial" w:cs="Arial"/>
                <w:b/>
                <w:sz w:val="18"/>
                <w:szCs w:val="18"/>
              </w:rPr>
            </w:pPr>
            <w:r w:rsidRPr="00A5606A">
              <w:rPr>
                <w:rFonts w:ascii="Arial" w:hAnsi="Arial" w:cs="Arial"/>
                <w:b/>
                <w:sz w:val="18"/>
                <w:szCs w:val="18"/>
              </w:rPr>
              <w:t>Toplam</w:t>
            </w:r>
          </w:p>
        </w:tc>
        <w:tc>
          <w:tcPr>
            <w:tcW w:w="1358" w:type="dxa"/>
            <w:tcBorders>
              <w:top w:val="single" w:sz="4" w:space="0" w:color="auto"/>
              <w:bottom w:val="double" w:sz="4" w:space="0" w:color="auto"/>
            </w:tcBorders>
            <w:vAlign w:val="bottom"/>
          </w:tcPr>
          <w:p w14:paraId="5F9D39F0" w14:textId="77777777" w:rsidR="000D79E8" w:rsidRPr="00A5606A" w:rsidRDefault="000D79E8" w:rsidP="00D85863">
            <w:pPr>
              <w:ind w:left="28" w:right="144"/>
              <w:jc w:val="right"/>
              <w:rPr>
                <w:rFonts w:ascii="Arial" w:hAnsi="Arial" w:cs="Arial"/>
                <w:b/>
                <w:sz w:val="18"/>
                <w:szCs w:val="18"/>
              </w:rPr>
            </w:pPr>
            <w:r w:rsidRPr="00A5606A">
              <w:rPr>
                <w:rFonts w:ascii="Arial" w:hAnsi="Arial" w:cs="Arial"/>
                <w:b/>
                <w:sz w:val="18"/>
                <w:szCs w:val="18"/>
              </w:rPr>
              <w:t>23.029.443</w:t>
            </w:r>
          </w:p>
        </w:tc>
        <w:tc>
          <w:tcPr>
            <w:tcW w:w="1568" w:type="dxa"/>
            <w:tcBorders>
              <w:top w:val="single" w:sz="4" w:space="0" w:color="auto"/>
              <w:bottom w:val="double" w:sz="4" w:space="0" w:color="auto"/>
            </w:tcBorders>
            <w:vAlign w:val="bottom"/>
          </w:tcPr>
          <w:p w14:paraId="2DC498C3" w14:textId="77777777" w:rsidR="000D79E8" w:rsidRPr="00A5606A" w:rsidRDefault="000D79E8" w:rsidP="00D85863">
            <w:pPr>
              <w:ind w:left="28" w:right="144"/>
              <w:jc w:val="right"/>
              <w:rPr>
                <w:rFonts w:ascii="Arial" w:hAnsi="Arial" w:cs="Arial"/>
                <w:b/>
                <w:sz w:val="18"/>
                <w:szCs w:val="18"/>
              </w:rPr>
            </w:pPr>
            <w:r w:rsidRPr="00A5606A">
              <w:rPr>
                <w:rFonts w:ascii="Arial" w:hAnsi="Arial" w:cs="Arial"/>
                <w:b/>
                <w:sz w:val="18"/>
                <w:szCs w:val="18"/>
              </w:rPr>
              <w:t>469.344</w:t>
            </w:r>
          </w:p>
        </w:tc>
        <w:tc>
          <w:tcPr>
            <w:tcW w:w="938" w:type="dxa"/>
            <w:tcBorders>
              <w:top w:val="single" w:sz="4" w:space="0" w:color="auto"/>
              <w:bottom w:val="double" w:sz="4" w:space="0" w:color="auto"/>
            </w:tcBorders>
            <w:vAlign w:val="bottom"/>
          </w:tcPr>
          <w:p w14:paraId="6A252BE2" w14:textId="77777777" w:rsidR="000D79E8" w:rsidRPr="00A5606A" w:rsidRDefault="000D79E8" w:rsidP="00D85863">
            <w:pPr>
              <w:ind w:left="28" w:right="144"/>
              <w:jc w:val="right"/>
              <w:rPr>
                <w:rFonts w:ascii="Arial" w:hAnsi="Arial" w:cs="Arial"/>
                <w:b/>
                <w:sz w:val="18"/>
                <w:szCs w:val="18"/>
              </w:rPr>
            </w:pPr>
            <w:r w:rsidRPr="00A5606A">
              <w:rPr>
                <w:rFonts w:ascii="Arial" w:hAnsi="Arial" w:cs="Arial"/>
                <w:b/>
                <w:sz w:val="18"/>
                <w:szCs w:val="18"/>
              </w:rPr>
              <w:t>33.672</w:t>
            </w:r>
          </w:p>
        </w:tc>
        <w:tc>
          <w:tcPr>
            <w:tcW w:w="1455" w:type="dxa"/>
            <w:tcBorders>
              <w:top w:val="single" w:sz="4" w:space="0" w:color="auto"/>
              <w:bottom w:val="double" w:sz="4" w:space="0" w:color="auto"/>
            </w:tcBorders>
            <w:vAlign w:val="bottom"/>
          </w:tcPr>
          <w:p w14:paraId="2F115C09" w14:textId="77777777" w:rsidR="000D79E8" w:rsidRPr="00A5606A" w:rsidRDefault="000D79E8" w:rsidP="00D85863">
            <w:pPr>
              <w:ind w:left="28" w:right="144"/>
              <w:jc w:val="right"/>
              <w:rPr>
                <w:rFonts w:ascii="Arial" w:hAnsi="Arial" w:cs="Arial"/>
                <w:b/>
                <w:sz w:val="18"/>
                <w:szCs w:val="18"/>
              </w:rPr>
            </w:pPr>
            <w:r w:rsidRPr="00A5606A">
              <w:rPr>
                <w:rFonts w:ascii="Arial" w:hAnsi="Arial" w:cs="Arial"/>
                <w:b/>
                <w:sz w:val="18"/>
                <w:szCs w:val="18"/>
              </w:rPr>
              <w:t>913.766</w:t>
            </w:r>
          </w:p>
        </w:tc>
        <w:tc>
          <w:tcPr>
            <w:tcW w:w="1610" w:type="dxa"/>
            <w:tcBorders>
              <w:top w:val="single" w:sz="4" w:space="0" w:color="auto"/>
              <w:bottom w:val="double" w:sz="4" w:space="0" w:color="auto"/>
            </w:tcBorders>
            <w:vAlign w:val="bottom"/>
          </w:tcPr>
          <w:p w14:paraId="4804A46E" w14:textId="77777777" w:rsidR="000D79E8" w:rsidRPr="00A5606A" w:rsidRDefault="000D79E8" w:rsidP="00D85863">
            <w:pPr>
              <w:ind w:left="28" w:right="144"/>
              <w:jc w:val="right"/>
              <w:rPr>
                <w:rFonts w:ascii="Arial" w:hAnsi="Arial" w:cs="Arial"/>
                <w:b/>
                <w:sz w:val="18"/>
                <w:szCs w:val="18"/>
              </w:rPr>
            </w:pPr>
            <w:r w:rsidRPr="00A5606A">
              <w:rPr>
                <w:rFonts w:ascii="Arial" w:hAnsi="Arial" w:cs="Arial"/>
                <w:b/>
                <w:sz w:val="18"/>
                <w:szCs w:val="18"/>
              </w:rPr>
              <w:t>252.361</w:t>
            </w:r>
          </w:p>
        </w:tc>
        <w:tc>
          <w:tcPr>
            <w:tcW w:w="854" w:type="dxa"/>
            <w:tcBorders>
              <w:top w:val="single" w:sz="4" w:space="0" w:color="auto"/>
              <w:bottom w:val="double" w:sz="4" w:space="0" w:color="auto"/>
            </w:tcBorders>
            <w:vAlign w:val="bottom"/>
          </w:tcPr>
          <w:p w14:paraId="7524DDA9" w14:textId="77777777" w:rsidR="000D79E8" w:rsidRPr="00A5606A" w:rsidRDefault="000D79E8" w:rsidP="00D85863">
            <w:pPr>
              <w:ind w:left="28" w:right="52"/>
              <w:jc w:val="right"/>
              <w:rPr>
                <w:rFonts w:ascii="Arial" w:hAnsi="Arial" w:cs="Arial"/>
                <w:b/>
                <w:sz w:val="18"/>
                <w:szCs w:val="18"/>
              </w:rPr>
            </w:pPr>
            <w:r w:rsidRPr="00A5606A">
              <w:rPr>
                <w:rFonts w:ascii="Arial" w:hAnsi="Arial" w:cs="Arial"/>
                <w:b/>
                <w:sz w:val="18"/>
                <w:szCs w:val="18"/>
              </w:rPr>
              <w:t>16.649</w:t>
            </w:r>
          </w:p>
        </w:tc>
      </w:tr>
    </w:tbl>
    <w:p w14:paraId="38D0758B" w14:textId="77777777" w:rsidR="000D79E8" w:rsidRPr="00A5606A" w:rsidRDefault="000D79E8" w:rsidP="000D79E8">
      <w:pPr>
        <w:autoSpaceDE w:val="0"/>
        <w:autoSpaceDN w:val="0"/>
        <w:adjustRightInd w:val="0"/>
        <w:spacing w:before="60" w:after="60"/>
        <w:ind w:left="283" w:hanging="323"/>
        <w:jc w:val="both"/>
        <w:rPr>
          <w:rFonts w:ascii="Arial" w:hAnsi="Arial" w:cs="Arial"/>
          <w:sz w:val="18"/>
          <w:szCs w:val="18"/>
        </w:rPr>
      </w:pPr>
      <w:r w:rsidRPr="00A5606A">
        <w:rPr>
          <w:rFonts w:ascii="Arial" w:hAnsi="Arial" w:cs="Arial"/>
          <w:sz w:val="18"/>
          <w:szCs w:val="18"/>
          <w:vertAlign w:val="superscript"/>
        </w:rPr>
        <w:t xml:space="preserve">(*) </w:t>
      </w:r>
      <w:r w:rsidRPr="00A5606A">
        <w:rPr>
          <w:rFonts w:ascii="Arial" w:hAnsi="Arial" w:cs="Arial"/>
          <w:sz w:val="18"/>
          <w:szCs w:val="18"/>
        </w:rPr>
        <w:t>Diğer kredilerin detayı aşağıdaki gibidir:</w:t>
      </w:r>
    </w:p>
    <w:tbl>
      <w:tblPr>
        <w:tblW w:w="5021" w:type="pct"/>
        <w:tblInd w:w="28" w:type="dxa"/>
        <w:tblCellMar>
          <w:left w:w="70" w:type="dxa"/>
          <w:right w:w="70" w:type="dxa"/>
        </w:tblCellMar>
        <w:tblLook w:val="0000" w:firstRow="0" w:lastRow="0" w:firstColumn="0" w:lastColumn="0" w:noHBand="0" w:noVBand="0"/>
      </w:tblPr>
      <w:tblGrid>
        <w:gridCol w:w="8404"/>
        <w:gridCol w:w="1113"/>
      </w:tblGrid>
      <w:tr w:rsidR="000D79E8" w:rsidRPr="00A5606A" w14:paraId="11DA9CF3" w14:textId="77777777" w:rsidTr="000D79E8">
        <w:trPr>
          <w:trHeight w:val="170"/>
        </w:trPr>
        <w:tc>
          <w:tcPr>
            <w:tcW w:w="4415" w:type="pct"/>
            <w:tcBorders>
              <w:top w:val="single" w:sz="4" w:space="0" w:color="auto"/>
              <w:left w:val="nil"/>
              <w:right w:val="nil"/>
            </w:tcBorders>
            <w:noWrap/>
            <w:vAlign w:val="bottom"/>
          </w:tcPr>
          <w:p w14:paraId="303A33C2" w14:textId="77777777" w:rsidR="000D79E8" w:rsidRPr="00A5606A" w:rsidRDefault="000D79E8" w:rsidP="005A1E91">
            <w:pPr>
              <w:rPr>
                <w:rFonts w:ascii="Arial" w:hAnsi="Arial" w:cs="Arial"/>
                <w:bCs/>
                <w:sz w:val="18"/>
                <w:szCs w:val="18"/>
              </w:rPr>
            </w:pPr>
          </w:p>
        </w:tc>
        <w:tc>
          <w:tcPr>
            <w:tcW w:w="585" w:type="pct"/>
            <w:tcBorders>
              <w:top w:val="single" w:sz="4" w:space="0" w:color="auto"/>
              <w:left w:val="nil"/>
              <w:right w:val="nil"/>
            </w:tcBorders>
            <w:noWrap/>
            <w:vAlign w:val="bottom"/>
          </w:tcPr>
          <w:p w14:paraId="43E06049" w14:textId="77777777" w:rsidR="000D79E8" w:rsidRPr="00A5606A" w:rsidRDefault="000D79E8" w:rsidP="005A1E91">
            <w:pPr>
              <w:jc w:val="right"/>
              <w:rPr>
                <w:rFonts w:ascii="Arial" w:hAnsi="Arial" w:cs="Arial"/>
                <w:sz w:val="18"/>
                <w:szCs w:val="18"/>
              </w:rPr>
            </w:pPr>
          </w:p>
        </w:tc>
      </w:tr>
      <w:tr w:rsidR="000D79E8" w:rsidRPr="00A5606A" w14:paraId="70025B19" w14:textId="77777777" w:rsidTr="000D79E8">
        <w:trPr>
          <w:cantSplit/>
        </w:trPr>
        <w:tc>
          <w:tcPr>
            <w:tcW w:w="4415" w:type="pct"/>
            <w:tcBorders>
              <w:left w:val="nil"/>
              <w:bottom w:val="nil"/>
              <w:right w:val="nil"/>
            </w:tcBorders>
            <w:noWrap/>
            <w:vAlign w:val="bottom"/>
          </w:tcPr>
          <w:p w14:paraId="0AC3D43F" w14:textId="77777777" w:rsidR="000D79E8" w:rsidRPr="00A5606A" w:rsidRDefault="000D79E8" w:rsidP="005A1E91">
            <w:pPr>
              <w:rPr>
                <w:rFonts w:ascii="Arial" w:hAnsi="Arial" w:cs="Arial"/>
                <w:bCs/>
                <w:sz w:val="18"/>
                <w:szCs w:val="18"/>
              </w:rPr>
            </w:pPr>
            <w:r w:rsidRPr="00A5606A">
              <w:rPr>
                <w:rFonts w:ascii="Arial" w:hAnsi="Arial" w:cs="Arial"/>
                <w:bCs/>
                <w:sz w:val="18"/>
                <w:szCs w:val="18"/>
              </w:rPr>
              <w:t>Taksitli ticari krediler</w:t>
            </w:r>
          </w:p>
        </w:tc>
        <w:tc>
          <w:tcPr>
            <w:tcW w:w="585" w:type="pct"/>
            <w:tcBorders>
              <w:left w:val="nil"/>
              <w:right w:val="nil"/>
            </w:tcBorders>
            <w:noWrap/>
            <w:vAlign w:val="bottom"/>
          </w:tcPr>
          <w:p w14:paraId="15B230AF" w14:textId="77777777" w:rsidR="000D79E8" w:rsidRPr="00A5606A" w:rsidRDefault="000D79E8" w:rsidP="005A1E91">
            <w:pPr>
              <w:ind w:right="-18"/>
              <w:jc w:val="right"/>
              <w:rPr>
                <w:rFonts w:ascii="Arial" w:hAnsi="Arial" w:cs="Arial"/>
                <w:sz w:val="18"/>
                <w:szCs w:val="18"/>
              </w:rPr>
            </w:pPr>
            <w:r w:rsidRPr="00A5606A">
              <w:rPr>
                <w:rFonts w:ascii="Arial" w:hAnsi="Arial" w:cs="Arial"/>
                <w:sz w:val="18"/>
                <w:szCs w:val="18"/>
              </w:rPr>
              <w:t>1.941.518</w:t>
            </w:r>
          </w:p>
        </w:tc>
      </w:tr>
      <w:tr w:rsidR="000D79E8" w:rsidRPr="00A5606A" w14:paraId="56E20F95" w14:textId="77777777" w:rsidTr="000D79E8">
        <w:trPr>
          <w:trHeight w:val="170"/>
        </w:trPr>
        <w:tc>
          <w:tcPr>
            <w:tcW w:w="4415" w:type="pct"/>
            <w:tcBorders>
              <w:left w:val="nil"/>
              <w:right w:val="nil"/>
            </w:tcBorders>
            <w:noWrap/>
            <w:vAlign w:val="bottom"/>
          </w:tcPr>
          <w:p w14:paraId="256DD0C2" w14:textId="77777777" w:rsidR="000D79E8" w:rsidRPr="00A5606A" w:rsidRDefault="000D79E8" w:rsidP="005A1E91">
            <w:pPr>
              <w:rPr>
                <w:rFonts w:ascii="Arial" w:hAnsi="Arial" w:cs="Arial"/>
                <w:bCs/>
                <w:sz w:val="18"/>
                <w:szCs w:val="18"/>
              </w:rPr>
            </w:pPr>
            <w:r w:rsidRPr="00A5606A">
              <w:rPr>
                <w:rFonts w:ascii="Arial" w:hAnsi="Arial" w:cs="Arial"/>
                <w:bCs/>
                <w:sz w:val="18"/>
                <w:szCs w:val="18"/>
              </w:rPr>
              <w:t>Diğer yatırım kredileri</w:t>
            </w:r>
          </w:p>
        </w:tc>
        <w:tc>
          <w:tcPr>
            <w:tcW w:w="585" w:type="pct"/>
            <w:tcBorders>
              <w:left w:val="nil"/>
              <w:right w:val="nil"/>
            </w:tcBorders>
            <w:noWrap/>
            <w:vAlign w:val="bottom"/>
          </w:tcPr>
          <w:p w14:paraId="00EE73EE" w14:textId="77777777" w:rsidR="000D79E8" w:rsidRPr="00A5606A" w:rsidRDefault="000D79E8" w:rsidP="005A1E91">
            <w:pPr>
              <w:ind w:right="-18"/>
              <w:jc w:val="right"/>
              <w:rPr>
                <w:rFonts w:ascii="Arial" w:hAnsi="Arial" w:cs="Arial"/>
                <w:sz w:val="18"/>
                <w:szCs w:val="18"/>
              </w:rPr>
            </w:pPr>
            <w:r w:rsidRPr="00A5606A">
              <w:rPr>
                <w:rFonts w:ascii="Arial" w:hAnsi="Arial" w:cs="Arial"/>
                <w:sz w:val="18"/>
                <w:szCs w:val="18"/>
              </w:rPr>
              <w:t>763.078</w:t>
            </w:r>
          </w:p>
        </w:tc>
      </w:tr>
      <w:tr w:rsidR="000D79E8" w:rsidRPr="00A5606A" w14:paraId="3D05F6B6" w14:textId="77777777" w:rsidTr="000D79E8">
        <w:trPr>
          <w:trHeight w:val="170"/>
        </w:trPr>
        <w:tc>
          <w:tcPr>
            <w:tcW w:w="4415" w:type="pct"/>
            <w:tcBorders>
              <w:left w:val="nil"/>
              <w:right w:val="nil"/>
            </w:tcBorders>
            <w:noWrap/>
            <w:vAlign w:val="bottom"/>
          </w:tcPr>
          <w:p w14:paraId="397CA1B8" w14:textId="77777777" w:rsidR="000D79E8" w:rsidRPr="00A5606A" w:rsidRDefault="000D79E8" w:rsidP="005A1E91">
            <w:pPr>
              <w:rPr>
                <w:rFonts w:ascii="Arial" w:hAnsi="Arial" w:cs="Arial"/>
                <w:bCs/>
                <w:sz w:val="18"/>
                <w:szCs w:val="18"/>
              </w:rPr>
            </w:pPr>
            <w:r w:rsidRPr="00A5606A">
              <w:rPr>
                <w:rFonts w:ascii="Arial" w:hAnsi="Arial" w:cs="Arial"/>
                <w:bCs/>
                <w:sz w:val="18"/>
                <w:szCs w:val="18"/>
              </w:rPr>
              <w:t>Yurtdışı krediler</w:t>
            </w:r>
          </w:p>
        </w:tc>
        <w:tc>
          <w:tcPr>
            <w:tcW w:w="585" w:type="pct"/>
            <w:tcBorders>
              <w:left w:val="nil"/>
              <w:right w:val="nil"/>
            </w:tcBorders>
            <w:noWrap/>
            <w:vAlign w:val="bottom"/>
          </w:tcPr>
          <w:p w14:paraId="7D54E5EF" w14:textId="77777777" w:rsidR="000D79E8" w:rsidRPr="00A5606A" w:rsidRDefault="000D79E8" w:rsidP="005A1E91">
            <w:pPr>
              <w:ind w:right="-18"/>
              <w:jc w:val="right"/>
              <w:rPr>
                <w:rFonts w:ascii="Arial" w:hAnsi="Arial" w:cs="Arial"/>
                <w:sz w:val="18"/>
                <w:szCs w:val="18"/>
              </w:rPr>
            </w:pPr>
            <w:r w:rsidRPr="00A5606A">
              <w:rPr>
                <w:rFonts w:ascii="Arial" w:hAnsi="Arial" w:cs="Arial"/>
                <w:sz w:val="18"/>
                <w:szCs w:val="18"/>
              </w:rPr>
              <w:t>761.586</w:t>
            </w:r>
          </w:p>
        </w:tc>
      </w:tr>
      <w:tr w:rsidR="000D79E8" w:rsidRPr="00A5606A" w14:paraId="46A26F1E" w14:textId="77777777" w:rsidTr="000D79E8">
        <w:trPr>
          <w:trHeight w:val="170"/>
        </w:trPr>
        <w:tc>
          <w:tcPr>
            <w:tcW w:w="4415" w:type="pct"/>
            <w:tcBorders>
              <w:left w:val="nil"/>
              <w:right w:val="nil"/>
            </w:tcBorders>
            <w:noWrap/>
            <w:vAlign w:val="bottom"/>
          </w:tcPr>
          <w:p w14:paraId="28D68BBF" w14:textId="4A622A1B" w:rsidR="000D79E8" w:rsidRPr="00A5606A" w:rsidRDefault="000D79E8" w:rsidP="005A1E91">
            <w:pPr>
              <w:rPr>
                <w:rFonts w:ascii="Arial" w:hAnsi="Arial" w:cs="Arial"/>
                <w:bCs/>
                <w:sz w:val="18"/>
                <w:szCs w:val="18"/>
              </w:rPr>
            </w:pPr>
            <w:r w:rsidRPr="00A5606A">
              <w:rPr>
                <w:rFonts w:ascii="Arial" w:hAnsi="Arial" w:cs="Arial"/>
                <w:bCs/>
                <w:sz w:val="18"/>
                <w:szCs w:val="18"/>
              </w:rPr>
              <w:t>Kar Zarar Ortaklığı Yatırımları</w:t>
            </w:r>
            <w:r w:rsidRPr="00A5606A">
              <w:rPr>
                <w:rFonts w:ascii="Arial" w:hAnsi="Arial" w:cs="Arial"/>
                <w:bCs/>
                <w:sz w:val="18"/>
                <w:szCs w:val="18"/>
                <w:vertAlign w:val="superscript"/>
              </w:rPr>
              <w:t>(**)</w:t>
            </w:r>
          </w:p>
        </w:tc>
        <w:tc>
          <w:tcPr>
            <w:tcW w:w="585" w:type="pct"/>
            <w:tcBorders>
              <w:left w:val="nil"/>
              <w:right w:val="nil"/>
            </w:tcBorders>
            <w:noWrap/>
            <w:vAlign w:val="bottom"/>
          </w:tcPr>
          <w:p w14:paraId="49BBD9E1" w14:textId="77777777" w:rsidR="000D79E8" w:rsidRPr="00A5606A" w:rsidRDefault="000D79E8" w:rsidP="005A1E91">
            <w:pPr>
              <w:ind w:right="-18"/>
              <w:jc w:val="right"/>
              <w:rPr>
                <w:rFonts w:ascii="Arial" w:hAnsi="Arial" w:cs="Arial"/>
                <w:sz w:val="18"/>
                <w:szCs w:val="18"/>
              </w:rPr>
            </w:pPr>
            <w:r w:rsidRPr="00A5606A">
              <w:rPr>
                <w:rFonts w:ascii="Arial" w:hAnsi="Arial" w:cs="Arial"/>
                <w:sz w:val="18"/>
                <w:szCs w:val="18"/>
              </w:rPr>
              <w:t>1.052.340</w:t>
            </w:r>
          </w:p>
        </w:tc>
      </w:tr>
      <w:tr w:rsidR="000D79E8" w:rsidRPr="00A5606A" w14:paraId="0B74939C" w14:textId="77777777" w:rsidTr="000D79E8">
        <w:trPr>
          <w:trHeight w:val="170"/>
        </w:trPr>
        <w:tc>
          <w:tcPr>
            <w:tcW w:w="4415" w:type="pct"/>
            <w:tcBorders>
              <w:left w:val="nil"/>
              <w:right w:val="nil"/>
            </w:tcBorders>
            <w:noWrap/>
            <w:vAlign w:val="bottom"/>
          </w:tcPr>
          <w:p w14:paraId="608DBEB1" w14:textId="77777777" w:rsidR="000D79E8" w:rsidRPr="00A5606A" w:rsidRDefault="000D79E8" w:rsidP="005A1E91">
            <w:pPr>
              <w:rPr>
                <w:rFonts w:ascii="Arial" w:hAnsi="Arial" w:cs="Arial"/>
                <w:bCs/>
                <w:sz w:val="18"/>
                <w:szCs w:val="18"/>
              </w:rPr>
            </w:pPr>
            <w:r w:rsidRPr="00A5606A">
              <w:rPr>
                <w:rFonts w:ascii="Arial" w:hAnsi="Arial" w:cs="Arial"/>
                <w:bCs/>
                <w:sz w:val="18"/>
                <w:szCs w:val="18"/>
              </w:rPr>
              <w:t>Müşteri adına menkul değer alım kredileri</w:t>
            </w:r>
          </w:p>
        </w:tc>
        <w:tc>
          <w:tcPr>
            <w:tcW w:w="585" w:type="pct"/>
            <w:tcBorders>
              <w:left w:val="nil"/>
              <w:right w:val="nil"/>
            </w:tcBorders>
            <w:noWrap/>
            <w:vAlign w:val="bottom"/>
          </w:tcPr>
          <w:p w14:paraId="38D9829D" w14:textId="77777777" w:rsidR="000D79E8" w:rsidRPr="00A5606A" w:rsidRDefault="000D79E8" w:rsidP="005A1E91">
            <w:pPr>
              <w:ind w:right="-18"/>
              <w:jc w:val="right"/>
              <w:rPr>
                <w:rFonts w:ascii="Arial" w:hAnsi="Arial" w:cs="Arial"/>
                <w:sz w:val="18"/>
                <w:szCs w:val="18"/>
              </w:rPr>
            </w:pPr>
            <w:r w:rsidRPr="00A5606A">
              <w:rPr>
                <w:rFonts w:ascii="Arial" w:hAnsi="Arial" w:cs="Arial"/>
                <w:sz w:val="18"/>
                <w:szCs w:val="18"/>
              </w:rPr>
              <w:t>375.627</w:t>
            </w:r>
          </w:p>
        </w:tc>
      </w:tr>
      <w:tr w:rsidR="000D79E8" w:rsidRPr="00A5606A" w14:paraId="0F28DE4F" w14:textId="77777777" w:rsidTr="000D79E8">
        <w:trPr>
          <w:trHeight w:val="170"/>
        </w:trPr>
        <w:tc>
          <w:tcPr>
            <w:tcW w:w="4415" w:type="pct"/>
            <w:tcBorders>
              <w:left w:val="nil"/>
              <w:right w:val="nil"/>
            </w:tcBorders>
            <w:noWrap/>
            <w:vAlign w:val="bottom"/>
          </w:tcPr>
          <w:p w14:paraId="124F8198" w14:textId="77777777" w:rsidR="000D79E8" w:rsidRPr="00A5606A" w:rsidRDefault="000D79E8" w:rsidP="005A1E91">
            <w:pPr>
              <w:rPr>
                <w:rFonts w:ascii="Arial" w:hAnsi="Arial" w:cs="Arial"/>
                <w:bCs/>
                <w:sz w:val="18"/>
                <w:szCs w:val="18"/>
              </w:rPr>
            </w:pPr>
            <w:r w:rsidRPr="00A5606A">
              <w:rPr>
                <w:rFonts w:ascii="Arial" w:hAnsi="Arial" w:cs="Arial"/>
                <w:bCs/>
                <w:sz w:val="18"/>
                <w:szCs w:val="18"/>
              </w:rPr>
              <w:t>Diğer</w:t>
            </w:r>
          </w:p>
        </w:tc>
        <w:tc>
          <w:tcPr>
            <w:tcW w:w="585" w:type="pct"/>
            <w:tcBorders>
              <w:left w:val="nil"/>
              <w:right w:val="nil"/>
            </w:tcBorders>
            <w:noWrap/>
            <w:vAlign w:val="bottom"/>
          </w:tcPr>
          <w:p w14:paraId="0F2B675C" w14:textId="77777777" w:rsidR="000D79E8" w:rsidRPr="00A5606A" w:rsidRDefault="000D79E8" w:rsidP="005A1E91">
            <w:pPr>
              <w:ind w:right="-18"/>
              <w:jc w:val="right"/>
              <w:rPr>
                <w:rFonts w:ascii="Arial" w:hAnsi="Arial" w:cs="Arial"/>
                <w:sz w:val="18"/>
                <w:szCs w:val="18"/>
              </w:rPr>
            </w:pPr>
            <w:r w:rsidRPr="00A5606A">
              <w:rPr>
                <w:rFonts w:ascii="Arial" w:hAnsi="Arial" w:cs="Arial"/>
                <w:sz w:val="18"/>
                <w:szCs w:val="18"/>
              </w:rPr>
              <w:t>7.285</w:t>
            </w:r>
          </w:p>
        </w:tc>
      </w:tr>
      <w:tr w:rsidR="000D79E8" w:rsidRPr="00A5606A" w14:paraId="5B8F5923" w14:textId="77777777" w:rsidTr="000D79E8">
        <w:trPr>
          <w:trHeight w:val="170"/>
        </w:trPr>
        <w:tc>
          <w:tcPr>
            <w:tcW w:w="4415" w:type="pct"/>
            <w:tcBorders>
              <w:left w:val="nil"/>
              <w:bottom w:val="single" w:sz="4" w:space="0" w:color="auto"/>
              <w:right w:val="nil"/>
            </w:tcBorders>
            <w:noWrap/>
            <w:vAlign w:val="bottom"/>
          </w:tcPr>
          <w:p w14:paraId="2DE544C8" w14:textId="77777777" w:rsidR="000D79E8" w:rsidRPr="00A5606A" w:rsidRDefault="000D79E8" w:rsidP="005A1E91">
            <w:pPr>
              <w:rPr>
                <w:rFonts w:ascii="Arial" w:hAnsi="Arial" w:cs="Arial"/>
                <w:bCs/>
                <w:sz w:val="18"/>
                <w:szCs w:val="18"/>
              </w:rPr>
            </w:pPr>
          </w:p>
        </w:tc>
        <w:tc>
          <w:tcPr>
            <w:tcW w:w="585" w:type="pct"/>
            <w:tcBorders>
              <w:left w:val="nil"/>
              <w:bottom w:val="single" w:sz="4" w:space="0" w:color="auto"/>
              <w:right w:val="nil"/>
            </w:tcBorders>
            <w:noWrap/>
            <w:vAlign w:val="bottom"/>
          </w:tcPr>
          <w:p w14:paraId="4F8C7C74" w14:textId="77777777" w:rsidR="000D79E8" w:rsidRPr="00A5606A" w:rsidRDefault="000D79E8" w:rsidP="005A1E91">
            <w:pPr>
              <w:ind w:right="-18"/>
              <w:jc w:val="right"/>
              <w:rPr>
                <w:rFonts w:ascii="Arial" w:hAnsi="Arial" w:cs="Arial"/>
                <w:sz w:val="18"/>
                <w:szCs w:val="18"/>
              </w:rPr>
            </w:pPr>
          </w:p>
        </w:tc>
      </w:tr>
      <w:tr w:rsidR="000D79E8" w:rsidRPr="00A5606A" w14:paraId="1B5A79F0" w14:textId="77777777" w:rsidTr="000D79E8">
        <w:trPr>
          <w:trHeight w:val="170"/>
        </w:trPr>
        <w:tc>
          <w:tcPr>
            <w:tcW w:w="4415" w:type="pct"/>
            <w:tcBorders>
              <w:top w:val="single" w:sz="4" w:space="0" w:color="auto"/>
              <w:left w:val="nil"/>
              <w:bottom w:val="double" w:sz="4" w:space="0" w:color="auto"/>
              <w:right w:val="nil"/>
            </w:tcBorders>
            <w:noWrap/>
            <w:vAlign w:val="bottom"/>
          </w:tcPr>
          <w:p w14:paraId="255B7C3E" w14:textId="77777777" w:rsidR="000D79E8" w:rsidRPr="00A5606A" w:rsidRDefault="000D79E8" w:rsidP="005A1E91">
            <w:pPr>
              <w:rPr>
                <w:rFonts w:ascii="Arial" w:hAnsi="Arial" w:cs="Arial"/>
                <w:b/>
                <w:bCs/>
                <w:sz w:val="18"/>
                <w:szCs w:val="18"/>
              </w:rPr>
            </w:pPr>
            <w:r w:rsidRPr="00A5606A">
              <w:rPr>
                <w:rFonts w:ascii="Arial" w:hAnsi="Arial" w:cs="Arial"/>
                <w:b/>
                <w:bCs/>
                <w:sz w:val="18"/>
                <w:szCs w:val="18"/>
              </w:rPr>
              <w:t>Toplam</w:t>
            </w:r>
          </w:p>
        </w:tc>
        <w:tc>
          <w:tcPr>
            <w:tcW w:w="585" w:type="pct"/>
            <w:tcBorders>
              <w:top w:val="single" w:sz="4" w:space="0" w:color="auto"/>
              <w:left w:val="nil"/>
              <w:bottom w:val="double" w:sz="4" w:space="0" w:color="auto"/>
              <w:right w:val="nil"/>
            </w:tcBorders>
            <w:noWrap/>
            <w:vAlign w:val="bottom"/>
          </w:tcPr>
          <w:p w14:paraId="41BA18E9" w14:textId="77777777" w:rsidR="000D79E8" w:rsidRPr="00A5606A" w:rsidRDefault="000D79E8" w:rsidP="005A1E91">
            <w:pPr>
              <w:ind w:right="-18"/>
              <w:jc w:val="right"/>
              <w:rPr>
                <w:rFonts w:ascii="Arial" w:hAnsi="Arial" w:cs="Arial"/>
                <w:b/>
                <w:sz w:val="18"/>
                <w:szCs w:val="18"/>
              </w:rPr>
            </w:pPr>
            <w:r w:rsidRPr="00A5606A">
              <w:rPr>
                <w:rFonts w:ascii="Arial" w:hAnsi="Arial" w:cs="Arial"/>
                <w:b/>
                <w:sz w:val="18"/>
                <w:szCs w:val="18"/>
              </w:rPr>
              <w:t>4.901.434</w:t>
            </w:r>
          </w:p>
        </w:tc>
      </w:tr>
    </w:tbl>
    <w:p w14:paraId="7904B71D" w14:textId="11F060B0" w:rsidR="000D79E8" w:rsidRPr="00A5606A" w:rsidRDefault="000D79E8" w:rsidP="000D79E8">
      <w:pPr>
        <w:autoSpaceDE w:val="0"/>
        <w:autoSpaceDN w:val="0"/>
        <w:adjustRightInd w:val="0"/>
        <w:spacing w:before="60"/>
        <w:ind w:left="238" w:right="-60" w:hanging="238"/>
        <w:jc w:val="both"/>
        <w:rPr>
          <w:rFonts w:ascii="Arial" w:hAnsi="Arial" w:cs="Arial"/>
          <w:b/>
          <w:sz w:val="20"/>
          <w:szCs w:val="20"/>
        </w:rPr>
      </w:pPr>
      <w:r w:rsidRPr="005E2AB6">
        <w:rPr>
          <w:rFonts w:ascii="Arial" w:hAnsi="Arial" w:cs="Arial"/>
          <w:sz w:val="15"/>
          <w:szCs w:val="15"/>
          <w:vertAlign w:val="superscript"/>
          <w:lang w:eastAsia="en-US"/>
        </w:rPr>
        <w:t>(**)</w:t>
      </w:r>
      <w:r w:rsidRPr="00A5606A">
        <w:rPr>
          <w:rFonts w:ascii="Arial" w:hAnsi="Arial" w:cs="Arial"/>
          <w:sz w:val="18"/>
          <w:szCs w:val="18"/>
          <w:lang w:eastAsia="en-US"/>
        </w:rPr>
        <w:t xml:space="preserve"> </w:t>
      </w:r>
      <w:r w:rsidRPr="00A5606A">
        <w:rPr>
          <w:rFonts w:ascii="Arial" w:hAnsi="Arial" w:cs="Arial"/>
          <w:sz w:val="15"/>
          <w:szCs w:val="15"/>
          <w:lang w:eastAsia="en-US"/>
        </w:rPr>
        <w:t xml:space="preserve">İlgili bakiye, 31 Aralık 2017 tarihi itibarıyla kar zarar ortaklığı yatırımları (10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w:t>
      </w:r>
      <w:r w:rsidR="008139D5" w:rsidRPr="008139D5">
        <w:rPr>
          <w:rFonts w:ascii="Arial" w:hAnsi="Arial" w:cs="Arial"/>
          <w:sz w:val="15"/>
          <w:szCs w:val="15"/>
          <w:lang w:eastAsia="en-US"/>
        </w:rPr>
        <w:t xml:space="preserve">Ana Ortaklık </w:t>
      </w:r>
      <w:r w:rsidRPr="00A5606A">
        <w:rPr>
          <w:rFonts w:ascii="Arial" w:hAnsi="Arial" w:cs="Arial"/>
          <w:sz w:val="15"/>
          <w:szCs w:val="15"/>
          <w:lang w:eastAsia="en-US"/>
        </w:rPr>
        <w:t xml:space="preserve">Banka’nın zarara katılım tutarı kullandırdığı fonla sınırlıdır. </w:t>
      </w:r>
      <w:r w:rsidR="008139D5" w:rsidRPr="008139D5">
        <w:rPr>
          <w:rFonts w:ascii="Arial" w:hAnsi="Arial" w:cs="Arial"/>
          <w:sz w:val="15"/>
          <w:szCs w:val="15"/>
          <w:lang w:eastAsia="en-US"/>
        </w:rPr>
        <w:t xml:space="preserve">Ana Ortaklık </w:t>
      </w:r>
      <w:r w:rsidRPr="00A5606A">
        <w:rPr>
          <w:rFonts w:ascii="Arial" w:hAnsi="Arial" w:cs="Arial"/>
          <w:sz w:val="15"/>
          <w:szCs w:val="15"/>
          <w:lang w:eastAsia="en-US"/>
        </w:rPr>
        <w:t>Banka, söz ko</w:t>
      </w:r>
      <w:r w:rsidR="00BA7191">
        <w:rPr>
          <w:rFonts w:ascii="Arial" w:hAnsi="Arial" w:cs="Arial"/>
          <w:sz w:val="15"/>
          <w:szCs w:val="15"/>
          <w:lang w:eastAsia="en-US"/>
        </w:rPr>
        <w:t>nusu kredilere ilişkin olarak önceki</w:t>
      </w:r>
      <w:r w:rsidRPr="00A5606A">
        <w:rPr>
          <w:rFonts w:ascii="Arial" w:hAnsi="Arial" w:cs="Arial"/>
          <w:sz w:val="15"/>
          <w:szCs w:val="15"/>
          <w:lang w:eastAsia="en-US"/>
        </w:rPr>
        <w:t xml:space="preserve"> dönemde finansal tablolara 233.165 TL tutarında gelir yansıtmış olup ilgili tutar gelir tablosunda kredilerden alınan kar payları içerisinde gösterilmiştir</w:t>
      </w:r>
      <w:r w:rsidRPr="00A5606A">
        <w:rPr>
          <w:rFonts w:ascii="Arial" w:hAnsi="Arial" w:cs="Arial"/>
          <w:bCs/>
          <w:color w:val="000000"/>
          <w:sz w:val="15"/>
          <w:szCs w:val="15"/>
          <w:lang w:eastAsia="en-US"/>
        </w:rPr>
        <w:t>.</w:t>
      </w:r>
    </w:p>
    <w:p w14:paraId="5ACAB019" w14:textId="1BE6ACA6" w:rsidR="009D0563" w:rsidRPr="003B512E" w:rsidRDefault="009D0563" w:rsidP="003B512E">
      <w:pPr>
        <w:pStyle w:val="ListeParagraf"/>
        <w:pageBreakBefore/>
        <w:numPr>
          <w:ilvl w:val="0"/>
          <w:numId w:val="39"/>
        </w:numPr>
        <w:ind w:left="14" w:hanging="440"/>
        <w:rPr>
          <w:rFonts w:ascii="Arial" w:hAnsi="Arial" w:cs="Arial"/>
          <w:b/>
          <w:color w:val="000000" w:themeColor="text1"/>
          <w:sz w:val="20"/>
          <w:szCs w:val="20"/>
        </w:rPr>
      </w:pPr>
      <w:r w:rsidRPr="003B512E">
        <w:rPr>
          <w:rFonts w:ascii="Arial" w:hAnsi="Arial" w:cs="Arial"/>
          <w:b/>
          <w:color w:val="000000" w:themeColor="text1"/>
          <w:sz w:val="20"/>
          <w:szCs w:val="20"/>
        </w:rPr>
        <w:lastRenderedPageBreak/>
        <w:t>Konsolide bilançonun aktif hesaplarına ilişkin açıklama ve dipnotlar (devamı):</w:t>
      </w:r>
    </w:p>
    <w:p w14:paraId="0A43E335" w14:textId="77777777" w:rsidR="000D79E8" w:rsidRPr="00A5606A" w:rsidRDefault="000D79E8" w:rsidP="000D79E8">
      <w:pPr>
        <w:pStyle w:val="GvdeMetniGirintisi"/>
        <w:spacing w:before="120" w:after="120"/>
        <w:ind w:right="150" w:hanging="462"/>
        <w:rPr>
          <w:rFonts w:ascii="Arial" w:hAnsi="Arial" w:cs="Arial"/>
          <w:b/>
          <w:sz w:val="20"/>
          <w:szCs w:val="20"/>
        </w:rPr>
      </w:pPr>
      <w:proofErr w:type="gramStart"/>
      <w:r w:rsidRPr="00A5606A">
        <w:rPr>
          <w:rFonts w:ascii="Arial" w:hAnsi="Arial" w:cs="Arial"/>
          <w:b/>
          <w:sz w:val="20"/>
          <w:szCs w:val="20"/>
        </w:rPr>
        <w:t>b</w:t>
      </w:r>
      <w:proofErr w:type="gramEnd"/>
      <w:r w:rsidRPr="00A5606A">
        <w:rPr>
          <w:rFonts w:ascii="Arial" w:hAnsi="Arial" w:cs="Arial"/>
          <w:b/>
          <w:sz w:val="20"/>
          <w:szCs w:val="20"/>
        </w:rPr>
        <w:t>.</w:t>
      </w:r>
      <w:r w:rsidRPr="00A5606A">
        <w:rPr>
          <w:rFonts w:ascii="Arial" w:hAnsi="Arial" w:cs="Arial"/>
          <w:b/>
          <w:sz w:val="20"/>
          <w:szCs w:val="20"/>
        </w:rPr>
        <w:tab/>
        <w:t>Standart nitelikli ve yakın izlemedeki krediler ile yeniden yapılandırılan yakın izlemedeki kredilere ilişkin bilgiler (devamı):</w:t>
      </w:r>
    </w:p>
    <w:tbl>
      <w:tblPr>
        <w:tblStyle w:val="TableGrid"/>
        <w:tblW w:w="9449" w:type="dxa"/>
        <w:tblInd w:w="0" w:type="dxa"/>
        <w:tblCellMar>
          <w:left w:w="108" w:type="dxa"/>
          <w:right w:w="52" w:type="dxa"/>
        </w:tblCellMar>
        <w:tblLook w:val="04A0" w:firstRow="1" w:lastRow="0" w:firstColumn="1" w:lastColumn="0" w:noHBand="0" w:noVBand="1"/>
      </w:tblPr>
      <w:tblGrid>
        <w:gridCol w:w="2884"/>
        <w:gridCol w:w="3191"/>
        <w:gridCol w:w="3374"/>
      </w:tblGrid>
      <w:tr w:rsidR="000D79E8" w:rsidRPr="00A5606A" w14:paraId="2D528790" w14:textId="77777777" w:rsidTr="008139D5">
        <w:trPr>
          <w:trHeight w:val="20"/>
        </w:trPr>
        <w:tc>
          <w:tcPr>
            <w:tcW w:w="2884" w:type="dxa"/>
            <w:tcBorders>
              <w:top w:val="single" w:sz="4" w:space="0" w:color="auto"/>
              <w:bottom w:val="single" w:sz="4" w:space="0" w:color="auto"/>
            </w:tcBorders>
          </w:tcPr>
          <w:p w14:paraId="69701941" w14:textId="77777777" w:rsidR="000D79E8" w:rsidRPr="00A5606A" w:rsidRDefault="000D79E8" w:rsidP="005A1E91">
            <w:pPr>
              <w:spacing w:line="259" w:lineRule="auto"/>
              <w:ind w:left="-98"/>
              <w:rPr>
                <w:rFonts w:ascii="Arial" w:hAnsi="Arial" w:cs="Arial"/>
                <w:b/>
                <w:sz w:val="18"/>
                <w:szCs w:val="18"/>
              </w:rPr>
            </w:pPr>
            <w:r w:rsidRPr="00A5606A">
              <w:rPr>
                <w:rFonts w:ascii="Arial" w:hAnsi="Arial" w:cs="Arial"/>
                <w:b/>
                <w:sz w:val="18"/>
                <w:szCs w:val="18"/>
              </w:rPr>
              <w:t>Cari dönem</w:t>
            </w:r>
          </w:p>
        </w:tc>
        <w:tc>
          <w:tcPr>
            <w:tcW w:w="3191" w:type="dxa"/>
            <w:tcBorders>
              <w:top w:val="single" w:sz="4" w:space="0" w:color="auto"/>
              <w:bottom w:val="single" w:sz="4" w:space="0" w:color="auto"/>
            </w:tcBorders>
            <w:vAlign w:val="bottom"/>
          </w:tcPr>
          <w:p w14:paraId="0C85CAE0" w14:textId="77777777" w:rsidR="000D79E8" w:rsidRPr="00A5606A" w:rsidRDefault="000D79E8" w:rsidP="005E2AB6">
            <w:pPr>
              <w:spacing w:line="259" w:lineRule="auto"/>
              <w:jc w:val="right"/>
              <w:rPr>
                <w:rFonts w:ascii="Arial" w:hAnsi="Arial" w:cs="Arial"/>
                <w:b/>
                <w:sz w:val="18"/>
                <w:szCs w:val="18"/>
              </w:rPr>
            </w:pPr>
            <w:r w:rsidRPr="00A5606A">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03C4BB4F" w14:textId="77777777" w:rsidR="000D79E8" w:rsidRPr="00A5606A" w:rsidRDefault="000D79E8" w:rsidP="005E2AB6">
            <w:pPr>
              <w:spacing w:line="259" w:lineRule="auto"/>
              <w:jc w:val="right"/>
              <w:rPr>
                <w:rFonts w:ascii="Arial" w:hAnsi="Arial" w:cs="Arial"/>
                <w:b/>
                <w:sz w:val="18"/>
                <w:szCs w:val="18"/>
              </w:rPr>
            </w:pPr>
            <w:r w:rsidRPr="00A5606A">
              <w:rPr>
                <w:rFonts w:ascii="Arial" w:hAnsi="Arial" w:cs="Arial"/>
                <w:b/>
                <w:sz w:val="18"/>
                <w:szCs w:val="18"/>
              </w:rPr>
              <w:t>Yakın İzlemedeki Krediler</w:t>
            </w:r>
          </w:p>
        </w:tc>
      </w:tr>
      <w:tr w:rsidR="000D79E8" w:rsidRPr="00A5606A" w14:paraId="3C2BDE49" w14:textId="77777777" w:rsidTr="008139D5">
        <w:trPr>
          <w:trHeight w:val="20"/>
        </w:trPr>
        <w:tc>
          <w:tcPr>
            <w:tcW w:w="2884" w:type="dxa"/>
            <w:tcBorders>
              <w:top w:val="single" w:sz="4" w:space="0" w:color="auto"/>
            </w:tcBorders>
          </w:tcPr>
          <w:p w14:paraId="52276C30" w14:textId="77777777" w:rsidR="000D79E8" w:rsidRPr="00A5606A" w:rsidRDefault="000D79E8" w:rsidP="005A1E91">
            <w:pPr>
              <w:spacing w:line="259" w:lineRule="auto"/>
              <w:ind w:left="-98" w:right="23"/>
              <w:rPr>
                <w:rFonts w:ascii="Arial" w:hAnsi="Arial" w:cs="Arial"/>
                <w:sz w:val="18"/>
                <w:szCs w:val="18"/>
              </w:rPr>
            </w:pPr>
            <w:r w:rsidRPr="00A5606A">
              <w:rPr>
                <w:rFonts w:ascii="Arial" w:hAnsi="Arial" w:cs="Arial"/>
                <w:sz w:val="18"/>
                <w:szCs w:val="18"/>
              </w:rPr>
              <w:t xml:space="preserve">12 Aylık Beklenen Zarar Karşılığı </w:t>
            </w:r>
          </w:p>
        </w:tc>
        <w:tc>
          <w:tcPr>
            <w:tcW w:w="3191" w:type="dxa"/>
            <w:tcBorders>
              <w:top w:val="single" w:sz="4" w:space="0" w:color="auto"/>
            </w:tcBorders>
            <w:vAlign w:val="bottom"/>
          </w:tcPr>
          <w:p w14:paraId="4D6E5536" w14:textId="77777777" w:rsidR="000D79E8" w:rsidRPr="00A5606A" w:rsidRDefault="000D79E8" w:rsidP="005A1E91">
            <w:pPr>
              <w:spacing w:line="259" w:lineRule="auto"/>
              <w:jc w:val="right"/>
              <w:rPr>
                <w:rFonts w:ascii="Arial" w:hAnsi="Arial" w:cs="Arial"/>
                <w:sz w:val="18"/>
                <w:szCs w:val="18"/>
              </w:rPr>
            </w:pPr>
            <w:r w:rsidRPr="00A5606A">
              <w:rPr>
                <w:rFonts w:ascii="Arial" w:hAnsi="Arial" w:cs="Arial"/>
                <w:sz w:val="18"/>
                <w:szCs w:val="18"/>
              </w:rPr>
              <w:t>60.648</w:t>
            </w:r>
          </w:p>
        </w:tc>
        <w:tc>
          <w:tcPr>
            <w:tcW w:w="3374" w:type="dxa"/>
            <w:tcBorders>
              <w:top w:val="single" w:sz="4" w:space="0" w:color="auto"/>
            </w:tcBorders>
            <w:vAlign w:val="bottom"/>
          </w:tcPr>
          <w:p w14:paraId="1CC7E86A" w14:textId="77777777" w:rsidR="000D79E8" w:rsidRPr="00A5606A" w:rsidRDefault="000D79E8" w:rsidP="005A1E91">
            <w:pPr>
              <w:spacing w:line="259" w:lineRule="auto"/>
              <w:jc w:val="right"/>
              <w:rPr>
                <w:rFonts w:ascii="Arial" w:hAnsi="Arial" w:cs="Arial"/>
                <w:sz w:val="18"/>
                <w:szCs w:val="18"/>
              </w:rPr>
            </w:pPr>
            <w:r w:rsidRPr="00A5606A">
              <w:rPr>
                <w:rFonts w:ascii="Arial" w:hAnsi="Arial" w:cs="Arial"/>
                <w:sz w:val="18"/>
                <w:szCs w:val="18"/>
              </w:rPr>
              <w:t>-</w:t>
            </w:r>
          </w:p>
        </w:tc>
      </w:tr>
      <w:tr w:rsidR="000D79E8" w:rsidRPr="00A5606A" w14:paraId="5E7B2AC7" w14:textId="77777777" w:rsidTr="008139D5">
        <w:trPr>
          <w:trHeight w:val="57"/>
        </w:trPr>
        <w:tc>
          <w:tcPr>
            <w:tcW w:w="2884" w:type="dxa"/>
            <w:tcBorders>
              <w:bottom w:val="single" w:sz="4" w:space="0" w:color="auto"/>
            </w:tcBorders>
          </w:tcPr>
          <w:p w14:paraId="79FB5DB3" w14:textId="77777777" w:rsidR="000D79E8" w:rsidRPr="00A5606A" w:rsidRDefault="000D79E8" w:rsidP="005A1E91">
            <w:pPr>
              <w:spacing w:line="259" w:lineRule="auto"/>
              <w:ind w:left="-98" w:right="23"/>
              <w:rPr>
                <w:rFonts w:ascii="Arial" w:hAnsi="Arial" w:cs="Arial"/>
                <w:sz w:val="18"/>
                <w:szCs w:val="18"/>
              </w:rPr>
            </w:pPr>
            <w:r w:rsidRPr="00A5606A">
              <w:rPr>
                <w:rFonts w:ascii="Arial" w:hAnsi="Arial" w:cs="Arial"/>
                <w:sz w:val="18"/>
                <w:szCs w:val="18"/>
              </w:rPr>
              <w:t xml:space="preserve">Kredi Riskinde Önemli Artış </w:t>
            </w:r>
          </w:p>
        </w:tc>
        <w:tc>
          <w:tcPr>
            <w:tcW w:w="3191" w:type="dxa"/>
            <w:tcBorders>
              <w:bottom w:val="single" w:sz="4" w:space="0" w:color="auto"/>
            </w:tcBorders>
            <w:vAlign w:val="bottom"/>
          </w:tcPr>
          <w:p w14:paraId="3B468B4C" w14:textId="77777777" w:rsidR="000D79E8" w:rsidRPr="00A5606A" w:rsidRDefault="000D79E8" w:rsidP="005A1E91">
            <w:pPr>
              <w:spacing w:line="259" w:lineRule="auto"/>
              <w:jc w:val="right"/>
              <w:rPr>
                <w:rFonts w:ascii="Arial" w:hAnsi="Arial" w:cs="Arial"/>
                <w:sz w:val="18"/>
                <w:szCs w:val="18"/>
              </w:rPr>
            </w:pPr>
            <w:r w:rsidRPr="00A5606A">
              <w:rPr>
                <w:rFonts w:ascii="Arial" w:hAnsi="Arial" w:cs="Arial"/>
                <w:sz w:val="18"/>
                <w:szCs w:val="18"/>
              </w:rPr>
              <w:t>-</w:t>
            </w:r>
          </w:p>
        </w:tc>
        <w:tc>
          <w:tcPr>
            <w:tcW w:w="3374" w:type="dxa"/>
            <w:tcBorders>
              <w:bottom w:val="single" w:sz="4" w:space="0" w:color="auto"/>
            </w:tcBorders>
            <w:vAlign w:val="bottom"/>
          </w:tcPr>
          <w:p w14:paraId="1C5AB269" w14:textId="77777777" w:rsidR="000D79E8" w:rsidRPr="00A5606A" w:rsidRDefault="000D79E8" w:rsidP="005A1E91">
            <w:pPr>
              <w:spacing w:line="259" w:lineRule="auto"/>
              <w:jc w:val="right"/>
              <w:rPr>
                <w:rFonts w:ascii="Arial" w:hAnsi="Arial" w:cs="Arial"/>
                <w:sz w:val="18"/>
                <w:szCs w:val="18"/>
              </w:rPr>
            </w:pPr>
            <w:r w:rsidRPr="00A5606A">
              <w:rPr>
                <w:rFonts w:ascii="Arial" w:hAnsi="Arial" w:cs="Arial"/>
                <w:sz w:val="18"/>
                <w:szCs w:val="18"/>
              </w:rPr>
              <w:t>200.861</w:t>
            </w:r>
          </w:p>
        </w:tc>
      </w:tr>
    </w:tbl>
    <w:p w14:paraId="3624FCD2" w14:textId="77777777" w:rsidR="000D79E8" w:rsidRPr="00A5606A" w:rsidRDefault="000D79E8" w:rsidP="000D79E8">
      <w:pPr>
        <w:pStyle w:val="GvdeMetniGirintisi"/>
        <w:ind w:right="68" w:firstLine="0"/>
        <w:rPr>
          <w:rFonts w:ascii="Arial" w:hAnsi="Arial" w:cs="Arial"/>
          <w:b/>
          <w:sz w:val="20"/>
          <w:szCs w:val="20"/>
        </w:rPr>
      </w:pPr>
    </w:p>
    <w:tbl>
      <w:tblPr>
        <w:tblStyle w:val="TableGrid"/>
        <w:tblW w:w="9446" w:type="dxa"/>
        <w:tblInd w:w="0" w:type="dxa"/>
        <w:tblCellMar>
          <w:left w:w="108" w:type="dxa"/>
          <w:right w:w="91" w:type="dxa"/>
        </w:tblCellMar>
        <w:tblLook w:val="04A0" w:firstRow="1" w:lastRow="0" w:firstColumn="1" w:lastColumn="0" w:noHBand="0" w:noVBand="1"/>
      </w:tblPr>
      <w:tblGrid>
        <w:gridCol w:w="1442"/>
        <w:gridCol w:w="1442"/>
        <w:gridCol w:w="3205"/>
        <w:gridCol w:w="3357"/>
      </w:tblGrid>
      <w:tr w:rsidR="000D79E8" w:rsidRPr="00A5606A" w14:paraId="2363DA02" w14:textId="77777777" w:rsidTr="008139D5">
        <w:trPr>
          <w:trHeight w:val="20"/>
        </w:trPr>
        <w:tc>
          <w:tcPr>
            <w:tcW w:w="2884" w:type="dxa"/>
            <w:gridSpan w:val="2"/>
            <w:tcBorders>
              <w:top w:val="single" w:sz="4" w:space="0" w:color="auto"/>
              <w:bottom w:val="single" w:sz="4" w:space="0" w:color="auto"/>
            </w:tcBorders>
          </w:tcPr>
          <w:p w14:paraId="4403C6AD" w14:textId="77777777" w:rsidR="000D79E8" w:rsidRPr="00A5606A" w:rsidRDefault="000D79E8" w:rsidP="005A1E91">
            <w:pPr>
              <w:spacing w:line="259" w:lineRule="auto"/>
              <w:ind w:left="-68"/>
              <w:rPr>
                <w:rFonts w:ascii="Arial" w:hAnsi="Arial" w:cs="Arial"/>
                <w:b/>
                <w:sz w:val="18"/>
                <w:szCs w:val="18"/>
              </w:rPr>
            </w:pPr>
            <w:r w:rsidRPr="00A5606A">
              <w:rPr>
                <w:rFonts w:ascii="Arial" w:hAnsi="Arial" w:cs="Arial"/>
                <w:b/>
                <w:sz w:val="18"/>
                <w:szCs w:val="18"/>
              </w:rPr>
              <w:t>Cari dönem</w:t>
            </w:r>
          </w:p>
        </w:tc>
        <w:tc>
          <w:tcPr>
            <w:tcW w:w="6562" w:type="dxa"/>
            <w:gridSpan w:val="2"/>
            <w:tcBorders>
              <w:top w:val="single" w:sz="4" w:space="0" w:color="auto"/>
              <w:bottom w:val="single" w:sz="4" w:space="0" w:color="auto"/>
            </w:tcBorders>
          </w:tcPr>
          <w:p w14:paraId="5FE9B223" w14:textId="77777777" w:rsidR="000D79E8" w:rsidRPr="00A5606A" w:rsidRDefault="000D79E8" w:rsidP="005A1E91">
            <w:pPr>
              <w:spacing w:line="259" w:lineRule="auto"/>
              <w:ind w:right="17"/>
              <w:jc w:val="center"/>
              <w:rPr>
                <w:rFonts w:ascii="Arial" w:hAnsi="Arial" w:cs="Arial"/>
                <w:b/>
                <w:sz w:val="18"/>
                <w:szCs w:val="18"/>
              </w:rPr>
            </w:pPr>
            <w:r w:rsidRPr="00A5606A">
              <w:rPr>
                <w:rFonts w:ascii="Arial" w:hAnsi="Arial" w:cs="Arial"/>
                <w:b/>
                <w:sz w:val="18"/>
                <w:szCs w:val="18"/>
              </w:rPr>
              <w:t>Ödeme Planının Uzatılmasına Yönelik Sözleşme Değişikliği Sayısı</w:t>
            </w:r>
          </w:p>
        </w:tc>
      </w:tr>
      <w:tr w:rsidR="000D79E8" w:rsidRPr="00A5606A" w14:paraId="3323282F" w14:textId="77777777" w:rsidTr="008139D5">
        <w:trPr>
          <w:trHeight w:val="20"/>
        </w:trPr>
        <w:tc>
          <w:tcPr>
            <w:tcW w:w="1442" w:type="dxa"/>
            <w:tcBorders>
              <w:bottom w:val="single" w:sz="4" w:space="0" w:color="auto"/>
            </w:tcBorders>
          </w:tcPr>
          <w:p w14:paraId="48AF4AC7" w14:textId="77777777" w:rsidR="000D79E8" w:rsidRPr="00A5606A" w:rsidRDefault="000D79E8" w:rsidP="005A1E91">
            <w:pPr>
              <w:spacing w:line="259" w:lineRule="auto"/>
              <w:ind w:left="-68"/>
              <w:rPr>
                <w:rFonts w:ascii="Arial" w:hAnsi="Arial" w:cs="Arial"/>
                <w:b/>
                <w:sz w:val="18"/>
                <w:szCs w:val="18"/>
              </w:rPr>
            </w:pPr>
          </w:p>
        </w:tc>
        <w:tc>
          <w:tcPr>
            <w:tcW w:w="1442" w:type="dxa"/>
            <w:tcBorders>
              <w:bottom w:val="single" w:sz="4" w:space="0" w:color="auto"/>
            </w:tcBorders>
          </w:tcPr>
          <w:p w14:paraId="07D49C26" w14:textId="77777777" w:rsidR="000D79E8" w:rsidRPr="00A5606A" w:rsidRDefault="000D79E8" w:rsidP="005A1E91">
            <w:pPr>
              <w:spacing w:line="259" w:lineRule="auto"/>
              <w:ind w:left="-68"/>
              <w:rPr>
                <w:rFonts w:ascii="Arial" w:hAnsi="Arial" w:cs="Arial"/>
                <w:b/>
                <w:sz w:val="18"/>
                <w:szCs w:val="18"/>
              </w:rPr>
            </w:pPr>
          </w:p>
        </w:tc>
        <w:tc>
          <w:tcPr>
            <w:tcW w:w="3205" w:type="dxa"/>
            <w:tcBorders>
              <w:top w:val="single" w:sz="4" w:space="0" w:color="auto"/>
              <w:bottom w:val="single" w:sz="4" w:space="0" w:color="auto"/>
            </w:tcBorders>
          </w:tcPr>
          <w:p w14:paraId="027707D8" w14:textId="77777777" w:rsidR="000D79E8" w:rsidRPr="00A5606A" w:rsidRDefault="000D79E8" w:rsidP="005E2AB6">
            <w:pPr>
              <w:spacing w:line="259" w:lineRule="auto"/>
              <w:ind w:right="18"/>
              <w:jc w:val="right"/>
              <w:rPr>
                <w:rFonts w:ascii="Arial" w:hAnsi="Arial" w:cs="Arial"/>
                <w:b/>
                <w:sz w:val="18"/>
                <w:szCs w:val="18"/>
              </w:rPr>
            </w:pPr>
            <w:r w:rsidRPr="00A5606A">
              <w:rPr>
                <w:rFonts w:ascii="Arial" w:hAnsi="Arial" w:cs="Arial"/>
                <w:b/>
                <w:sz w:val="18"/>
                <w:szCs w:val="18"/>
              </w:rPr>
              <w:t xml:space="preserve">Standart Nitelikli Krediler  </w:t>
            </w:r>
          </w:p>
        </w:tc>
        <w:tc>
          <w:tcPr>
            <w:tcW w:w="3352" w:type="dxa"/>
            <w:tcBorders>
              <w:bottom w:val="single" w:sz="4" w:space="0" w:color="auto"/>
            </w:tcBorders>
          </w:tcPr>
          <w:p w14:paraId="2B749920" w14:textId="77777777" w:rsidR="000D79E8" w:rsidRPr="00A5606A" w:rsidRDefault="000D79E8" w:rsidP="005E2AB6">
            <w:pPr>
              <w:spacing w:line="259" w:lineRule="auto"/>
              <w:ind w:left="50"/>
              <w:jc w:val="right"/>
              <w:rPr>
                <w:rFonts w:ascii="Arial" w:hAnsi="Arial" w:cs="Arial"/>
                <w:b/>
                <w:sz w:val="18"/>
                <w:szCs w:val="18"/>
              </w:rPr>
            </w:pPr>
            <w:r w:rsidRPr="00A5606A">
              <w:rPr>
                <w:rFonts w:ascii="Arial" w:hAnsi="Arial" w:cs="Arial"/>
                <w:b/>
                <w:sz w:val="18"/>
                <w:szCs w:val="18"/>
              </w:rPr>
              <w:t>Yakın İzlemedeki Krediler</w:t>
            </w:r>
          </w:p>
        </w:tc>
      </w:tr>
      <w:tr w:rsidR="000D79E8" w:rsidRPr="00A5606A" w14:paraId="6233D310" w14:textId="77777777" w:rsidTr="008139D5">
        <w:trPr>
          <w:trHeight w:val="20"/>
        </w:trPr>
        <w:tc>
          <w:tcPr>
            <w:tcW w:w="2884" w:type="dxa"/>
            <w:gridSpan w:val="2"/>
            <w:tcBorders>
              <w:top w:val="single" w:sz="4" w:space="0" w:color="auto"/>
            </w:tcBorders>
          </w:tcPr>
          <w:p w14:paraId="66C96F75" w14:textId="77777777" w:rsidR="000D79E8" w:rsidRPr="00A5606A" w:rsidRDefault="000D79E8" w:rsidP="005A1E91">
            <w:pPr>
              <w:spacing w:line="259" w:lineRule="auto"/>
              <w:ind w:left="-68" w:right="23"/>
              <w:rPr>
                <w:rFonts w:ascii="Arial" w:hAnsi="Arial" w:cs="Arial"/>
                <w:sz w:val="18"/>
                <w:szCs w:val="18"/>
              </w:rPr>
            </w:pPr>
            <w:r w:rsidRPr="00A5606A">
              <w:rPr>
                <w:rFonts w:ascii="Arial" w:hAnsi="Arial" w:cs="Arial"/>
                <w:sz w:val="18"/>
                <w:szCs w:val="18"/>
              </w:rPr>
              <w:t xml:space="preserve">1 veya 2 defa Uzatılanlar </w:t>
            </w:r>
          </w:p>
        </w:tc>
        <w:tc>
          <w:tcPr>
            <w:tcW w:w="3205" w:type="dxa"/>
            <w:tcBorders>
              <w:top w:val="single" w:sz="4" w:space="0" w:color="auto"/>
            </w:tcBorders>
            <w:vAlign w:val="bottom"/>
          </w:tcPr>
          <w:p w14:paraId="58C5DA48" w14:textId="77777777" w:rsidR="000D79E8" w:rsidRPr="00A5606A" w:rsidRDefault="000D79E8" w:rsidP="005A1E91">
            <w:pPr>
              <w:spacing w:line="259" w:lineRule="auto"/>
              <w:ind w:left="2"/>
              <w:jc w:val="right"/>
              <w:rPr>
                <w:rFonts w:ascii="Arial" w:hAnsi="Arial" w:cs="Arial"/>
                <w:sz w:val="18"/>
                <w:szCs w:val="18"/>
              </w:rPr>
            </w:pPr>
            <w:r w:rsidRPr="00A5606A">
              <w:rPr>
                <w:rFonts w:ascii="Arial" w:hAnsi="Arial" w:cs="Arial"/>
                <w:sz w:val="18"/>
                <w:szCs w:val="18"/>
              </w:rPr>
              <w:t xml:space="preserve"> -</w:t>
            </w:r>
          </w:p>
        </w:tc>
        <w:tc>
          <w:tcPr>
            <w:tcW w:w="3352" w:type="dxa"/>
            <w:tcBorders>
              <w:top w:val="single" w:sz="4" w:space="0" w:color="auto"/>
            </w:tcBorders>
            <w:vAlign w:val="bottom"/>
          </w:tcPr>
          <w:p w14:paraId="3953E2E2" w14:textId="77777777" w:rsidR="000D79E8" w:rsidRPr="00A5606A" w:rsidRDefault="000D79E8" w:rsidP="005A1E91">
            <w:pPr>
              <w:spacing w:line="259" w:lineRule="auto"/>
              <w:jc w:val="right"/>
              <w:rPr>
                <w:rFonts w:ascii="Arial" w:hAnsi="Arial" w:cs="Arial"/>
                <w:sz w:val="18"/>
                <w:szCs w:val="18"/>
              </w:rPr>
            </w:pPr>
            <w:r w:rsidRPr="00A5606A">
              <w:rPr>
                <w:rFonts w:ascii="Arial" w:hAnsi="Arial" w:cs="Arial"/>
                <w:sz w:val="18"/>
                <w:szCs w:val="18"/>
              </w:rPr>
              <w:t>144.881</w:t>
            </w:r>
          </w:p>
        </w:tc>
      </w:tr>
      <w:tr w:rsidR="000D79E8" w:rsidRPr="00A5606A" w14:paraId="582749FD" w14:textId="77777777" w:rsidTr="008139D5">
        <w:trPr>
          <w:trHeight w:val="20"/>
        </w:trPr>
        <w:tc>
          <w:tcPr>
            <w:tcW w:w="2884" w:type="dxa"/>
            <w:gridSpan w:val="2"/>
          </w:tcPr>
          <w:p w14:paraId="7934FA48" w14:textId="77777777" w:rsidR="000D79E8" w:rsidRPr="00A5606A" w:rsidRDefault="000D79E8" w:rsidP="005A1E91">
            <w:pPr>
              <w:spacing w:line="259" w:lineRule="auto"/>
              <w:ind w:left="-68"/>
              <w:rPr>
                <w:rFonts w:ascii="Arial" w:hAnsi="Arial" w:cs="Arial"/>
                <w:sz w:val="18"/>
                <w:szCs w:val="18"/>
              </w:rPr>
            </w:pPr>
            <w:r w:rsidRPr="00A5606A">
              <w:rPr>
                <w:rFonts w:ascii="Arial" w:hAnsi="Arial" w:cs="Arial"/>
                <w:sz w:val="18"/>
                <w:szCs w:val="18"/>
              </w:rPr>
              <w:t xml:space="preserve">3, 4 veya 5 defa Uzatılanlar </w:t>
            </w:r>
          </w:p>
        </w:tc>
        <w:tc>
          <w:tcPr>
            <w:tcW w:w="3205" w:type="dxa"/>
            <w:vAlign w:val="bottom"/>
          </w:tcPr>
          <w:p w14:paraId="00728476" w14:textId="77777777" w:rsidR="000D79E8" w:rsidRPr="00A5606A" w:rsidRDefault="000D79E8" w:rsidP="005A1E91">
            <w:pPr>
              <w:spacing w:line="259" w:lineRule="auto"/>
              <w:ind w:left="2"/>
              <w:jc w:val="right"/>
              <w:rPr>
                <w:rFonts w:ascii="Arial" w:hAnsi="Arial" w:cs="Arial"/>
                <w:sz w:val="18"/>
                <w:szCs w:val="18"/>
              </w:rPr>
            </w:pPr>
            <w:r w:rsidRPr="00A5606A">
              <w:rPr>
                <w:rFonts w:ascii="Arial" w:hAnsi="Arial" w:cs="Arial"/>
                <w:sz w:val="18"/>
                <w:szCs w:val="18"/>
              </w:rPr>
              <w:t xml:space="preserve"> -</w:t>
            </w:r>
          </w:p>
        </w:tc>
        <w:tc>
          <w:tcPr>
            <w:tcW w:w="3352" w:type="dxa"/>
            <w:vAlign w:val="bottom"/>
          </w:tcPr>
          <w:p w14:paraId="44505059" w14:textId="77777777" w:rsidR="000D79E8" w:rsidRPr="00A5606A" w:rsidRDefault="000D79E8" w:rsidP="005A1E91">
            <w:pPr>
              <w:spacing w:line="259" w:lineRule="auto"/>
              <w:jc w:val="right"/>
              <w:rPr>
                <w:rFonts w:ascii="Arial" w:hAnsi="Arial" w:cs="Arial"/>
                <w:sz w:val="18"/>
                <w:szCs w:val="18"/>
              </w:rPr>
            </w:pPr>
            <w:r w:rsidRPr="00A5606A">
              <w:rPr>
                <w:rFonts w:ascii="Arial" w:hAnsi="Arial" w:cs="Arial"/>
                <w:sz w:val="18"/>
                <w:szCs w:val="18"/>
              </w:rPr>
              <w:t xml:space="preserve"> -</w:t>
            </w:r>
          </w:p>
        </w:tc>
      </w:tr>
      <w:tr w:rsidR="000D79E8" w:rsidRPr="00A5606A" w14:paraId="7B9E6AD9" w14:textId="77777777" w:rsidTr="008139D5">
        <w:trPr>
          <w:trHeight w:val="20"/>
        </w:trPr>
        <w:tc>
          <w:tcPr>
            <w:tcW w:w="2884" w:type="dxa"/>
            <w:gridSpan w:val="2"/>
            <w:tcBorders>
              <w:bottom w:val="single" w:sz="4" w:space="0" w:color="auto"/>
            </w:tcBorders>
          </w:tcPr>
          <w:p w14:paraId="764E442D" w14:textId="77777777" w:rsidR="000D79E8" w:rsidRPr="00A5606A" w:rsidRDefault="000D79E8" w:rsidP="005A1E91">
            <w:pPr>
              <w:spacing w:line="259" w:lineRule="auto"/>
              <w:ind w:left="-68" w:right="17"/>
              <w:rPr>
                <w:rFonts w:ascii="Arial" w:hAnsi="Arial" w:cs="Arial"/>
                <w:sz w:val="18"/>
                <w:szCs w:val="18"/>
              </w:rPr>
            </w:pPr>
            <w:r w:rsidRPr="00A5606A">
              <w:rPr>
                <w:rFonts w:ascii="Arial" w:hAnsi="Arial" w:cs="Arial"/>
                <w:sz w:val="18"/>
                <w:szCs w:val="18"/>
              </w:rPr>
              <w:t xml:space="preserve">5 Üzeri Uzatılanlar </w:t>
            </w:r>
          </w:p>
        </w:tc>
        <w:tc>
          <w:tcPr>
            <w:tcW w:w="3205" w:type="dxa"/>
            <w:tcBorders>
              <w:bottom w:val="single" w:sz="4" w:space="0" w:color="auto"/>
            </w:tcBorders>
            <w:vAlign w:val="bottom"/>
          </w:tcPr>
          <w:p w14:paraId="339A6750" w14:textId="77777777" w:rsidR="000D79E8" w:rsidRPr="00A5606A" w:rsidRDefault="000D79E8" w:rsidP="005A1E91">
            <w:pPr>
              <w:spacing w:line="259" w:lineRule="auto"/>
              <w:ind w:left="2"/>
              <w:jc w:val="right"/>
              <w:rPr>
                <w:rFonts w:ascii="Arial" w:hAnsi="Arial" w:cs="Arial"/>
                <w:sz w:val="18"/>
                <w:szCs w:val="18"/>
              </w:rPr>
            </w:pPr>
            <w:r w:rsidRPr="00A5606A">
              <w:rPr>
                <w:rFonts w:ascii="Arial" w:hAnsi="Arial" w:cs="Arial"/>
                <w:sz w:val="18"/>
                <w:szCs w:val="18"/>
              </w:rPr>
              <w:t xml:space="preserve"> -</w:t>
            </w:r>
          </w:p>
        </w:tc>
        <w:tc>
          <w:tcPr>
            <w:tcW w:w="3352" w:type="dxa"/>
            <w:tcBorders>
              <w:bottom w:val="single" w:sz="4" w:space="0" w:color="auto"/>
            </w:tcBorders>
            <w:vAlign w:val="bottom"/>
          </w:tcPr>
          <w:p w14:paraId="457A305E" w14:textId="77777777" w:rsidR="000D79E8" w:rsidRPr="00A5606A" w:rsidRDefault="000D79E8" w:rsidP="005A1E91">
            <w:pPr>
              <w:spacing w:line="259" w:lineRule="auto"/>
              <w:jc w:val="right"/>
              <w:rPr>
                <w:rFonts w:ascii="Arial" w:hAnsi="Arial" w:cs="Arial"/>
                <w:sz w:val="18"/>
                <w:szCs w:val="18"/>
              </w:rPr>
            </w:pPr>
            <w:r w:rsidRPr="00A5606A">
              <w:rPr>
                <w:rFonts w:ascii="Arial" w:hAnsi="Arial" w:cs="Arial"/>
                <w:sz w:val="18"/>
                <w:szCs w:val="18"/>
              </w:rPr>
              <w:t xml:space="preserve"> -</w:t>
            </w:r>
          </w:p>
        </w:tc>
      </w:tr>
    </w:tbl>
    <w:p w14:paraId="07760BD5" w14:textId="77777777" w:rsidR="000D79E8" w:rsidRPr="00A5606A" w:rsidRDefault="000D79E8" w:rsidP="000D79E8">
      <w:pPr>
        <w:pStyle w:val="GvdeMetniGirintisi"/>
        <w:ind w:left="-84" w:right="68" w:firstLine="0"/>
        <w:rPr>
          <w:rFonts w:ascii="Arial" w:hAnsi="Arial" w:cs="Arial"/>
          <w:b/>
          <w:sz w:val="20"/>
          <w:szCs w:val="20"/>
        </w:rPr>
      </w:pPr>
    </w:p>
    <w:tbl>
      <w:tblPr>
        <w:tblW w:w="9491" w:type="dxa"/>
        <w:tblCellMar>
          <w:left w:w="70" w:type="dxa"/>
          <w:right w:w="70" w:type="dxa"/>
        </w:tblCellMar>
        <w:tblLook w:val="0000" w:firstRow="0" w:lastRow="0" w:firstColumn="0" w:lastColumn="0" w:noHBand="0" w:noVBand="0"/>
      </w:tblPr>
      <w:tblGrid>
        <w:gridCol w:w="2856"/>
        <w:gridCol w:w="3247"/>
        <w:gridCol w:w="3388"/>
      </w:tblGrid>
      <w:tr w:rsidR="000D79E8" w:rsidRPr="00A5606A" w14:paraId="2ABFDDA5" w14:textId="77777777" w:rsidTr="008139D5">
        <w:trPr>
          <w:trHeight w:val="170"/>
        </w:trPr>
        <w:tc>
          <w:tcPr>
            <w:tcW w:w="2856" w:type="dxa"/>
            <w:tcBorders>
              <w:top w:val="single" w:sz="4" w:space="0" w:color="auto"/>
              <w:left w:val="nil"/>
              <w:bottom w:val="single" w:sz="4" w:space="0" w:color="auto"/>
              <w:right w:val="nil"/>
            </w:tcBorders>
            <w:shd w:val="clear" w:color="auto" w:fill="auto"/>
            <w:vAlign w:val="bottom"/>
          </w:tcPr>
          <w:p w14:paraId="56B0ADBD" w14:textId="77777777" w:rsidR="000D79E8" w:rsidRPr="00A5606A" w:rsidRDefault="000D79E8" w:rsidP="005A1E91">
            <w:pPr>
              <w:rPr>
                <w:rFonts w:ascii="Arial" w:hAnsi="Arial" w:cs="Arial"/>
                <w:b/>
                <w:bCs/>
                <w:sz w:val="18"/>
                <w:szCs w:val="18"/>
              </w:rPr>
            </w:pPr>
            <w:r w:rsidRPr="00A5606A">
              <w:rPr>
                <w:rFonts w:ascii="Arial" w:hAnsi="Arial" w:cs="Arial"/>
                <w:b/>
                <w:bCs/>
                <w:sz w:val="18"/>
                <w:szCs w:val="18"/>
              </w:rPr>
              <w:t>Önceki Dönem</w:t>
            </w:r>
          </w:p>
        </w:tc>
        <w:tc>
          <w:tcPr>
            <w:tcW w:w="6631" w:type="dxa"/>
            <w:gridSpan w:val="2"/>
            <w:tcBorders>
              <w:top w:val="single" w:sz="4" w:space="0" w:color="auto"/>
              <w:left w:val="nil"/>
              <w:bottom w:val="single" w:sz="4" w:space="0" w:color="auto"/>
              <w:right w:val="nil"/>
            </w:tcBorders>
            <w:noWrap/>
            <w:vAlign w:val="bottom"/>
          </w:tcPr>
          <w:p w14:paraId="530610D0" w14:textId="77777777" w:rsidR="000D79E8" w:rsidRPr="00A5606A" w:rsidRDefault="000D79E8" w:rsidP="005A1E91">
            <w:pPr>
              <w:jc w:val="center"/>
              <w:rPr>
                <w:rFonts w:ascii="Arial" w:hAnsi="Arial" w:cs="Arial"/>
                <w:b/>
                <w:bCs/>
                <w:sz w:val="18"/>
                <w:szCs w:val="18"/>
              </w:rPr>
            </w:pPr>
            <w:r w:rsidRPr="00A5606A">
              <w:rPr>
                <w:rFonts w:ascii="Arial" w:hAnsi="Arial" w:cs="Arial"/>
                <w:b/>
                <w:bCs/>
                <w:sz w:val="18"/>
                <w:szCs w:val="18"/>
              </w:rPr>
              <w:t>Ödeme Planının Uzatılmasına Yönelik Değişiklik Yapılanlar</w:t>
            </w:r>
          </w:p>
        </w:tc>
      </w:tr>
      <w:tr w:rsidR="000D79E8" w:rsidRPr="00A5606A" w14:paraId="174A8361" w14:textId="77777777" w:rsidTr="008139D5">
        <w:trPr>
          <w:trHeight w:val="170"/>
        </w:trPr>
        <w:tc>
          <w:tcPr>
            <w:tcW w:w="2856" w:type="dxa"/>
            <w:tcBorders>
              <w:top w:val="single" w:sz="4" w:space="0" w:color="auto"/>
              <w:left w:val="nil"/>
              <w:bottom w:val="single" w:sz="4" w:space="0" w:color="auto"/>
              <w:right w:val="nil"/>
            </w:tcBorders>
            <w:vAlign w:val="bottom"/>
          </w:tcPr>
          <w:p w14:paraId="1DA6D3DE" w14:textId="77777777" w:rsidR="000D79E8" w:rsidRPr="00A5606A" w:rsidRDefault="000D79E8" w:rsidP="005A1E91">
            <w:pPr>
              <w:jc w:val="center"/>
              <w:rPr>
                <w:rFonts w:ascii="Arial" w:hAnsi="Arial" w:cs="Arial"/>
                <w:b/>
                <w:bCs/>
                <w:sz w:val="18"/>
                <w:szCs w:val="18"/>
              </w:rPr>
            </w:pPr>
          </w:p>
        </w:tc>
        <w:tc>
          <w:tcPr>
            <w:tcW w:w="3247" w:type="dxa"/>
            <w:tcBorders>
              <w:top w:val="single" w:sz="4" w:space="0" w:color="auto"/>
              <w:left w:val="nil"/>
              <w:bottom w:val="single" w:sz="4" w:space="0" w:color="auto"/>
              <w:right w:val="nil"/>
            </w:tcBorders>
            <w:noWrap/>
            <w:vAlign w:val="bottom"/>
          </w:tcPr>
          <w:p w14:paraId="241AA5B8" w14:textId="77777777" w:rsidR="000D79E8" w:rsidRPr="00A5606A" w:rsidRDefault="000D79E8" w:rsidP="005E2AB6">
            <w:pPr>
              <w:jc w:val="right"/>
              <w:rPr>
                <w:rFonts w:ascii="Arial" w:hAnsi="Arial" w:cs="Arial"/>
                <w:b/>
                <w:bCs/>
                <w:sz w:val="18"/>
                <w:szCs w:val="18"/>
              </w:rPr>
            </w:pPr>
            <w:r w:rsidRPr="00A5606A">
              <w:rPr>
                <w:rFonts w:ascii="Arial" w:hAnsi="Arial" w:cs="Arial"/>
                <w:b/>
                <w:bCs/>
                <w:sz w:val="18"/>
                <w:szCs w:val="18"/>
              </w:rPr>
              <w:t>Standart Nitelikli Krediler ve Diğer Alacaklar</w:t>
            </w:r>
          </w:p>
        </w:tc>
        <w:tc>
          <w:tcPr>
            <w:tcW w:w="3388" w:type="dxa"/>
            <w:tcBorders>
              <w:top w:val="single" w:sz="4" w:space="0" w:color="auto"/>
              <w:left w:val="nil"/>
              <w:bottom w:val="single" w:sz="4" w:space="0" w:color="auto"/>
              <w:right w:val="nil"/>
            </w:tcBorders>
            <w:vAlign w:val="bottom"/>
          </w:tcPr>
          <w:p w14:paraId="2D5454EB" w14:textId="77777777" w:rsidR="000D79E8" w:rsidRPr="00A5606A" w:rsidRDefault="000D79E8" w:rsidP="005E2AB6">
            <w:pPr>
              <w:jc w:val="right"/>
              <w:rPr>
                <w:rFonts w:ascii="Arial" w:hAnsi="Arial" w:cs="Arial"/>
                <w:b/>
                <w:bCs/>
                <w:sz w:val="18"/>
                <w:szCs w:val="18"/>
              </w:rPr>
            </w:pPr>
            <w:r w:rsidRPr="00A5606A">
              <w:rPr>
                <w:rFonts w:ascii="Arial" w:hAnsi="Arial" w:cs="Arial"/>
                <w:b/>
                <w:bCs/>
                <w:sz w:val="18"/>
                <w:szCs w:val="18"/>
              </w:rPr>
              <w:t>Yakın İzlemedeki Krediler ve Diğer Alacaklar</w:t>
            </w:r>
          </w:p>
        </w:tc>
      </w:tr>
      <w:tr w:rsidR="000D79E8" w:rsidRPr="00A5606A" w14:paraId="4E789FF6" w14:textId="77777777" w:rsidTr="008139D5">
        <w:trPr>
          <w:trHeight w:val="170"/>
        </w:trPr>
        <w:tc>
          <w:tcPr>
            <w:tcW w:w="2856" w:type="dxa"/>
            <w:tcBorders>
              <w:top w:val="single" w:sz="4" w:space="0" w:color="auto"/>
              <w:left w:val="nil"/>
              <w:right w:val="nil"/>
            </w:tcBorders>
            <w:vAlign w:val="bottom"/>
          </w:tcPr>
          <w:p w14:paraId="209EE912" w14:textId="77777777" w:rsidR="000D79E8" w:rsidRPr="00A5606A" w:rsidRDefault="000D79E8" w:rsidP="005A1E91">
            <w:pPr>
              <w:jc w:val="center"/>
              <w:rPr>
                <w:rFonts w:ascii="Arial" w:hAnsi="Arial" w:cs="Arial"/>
                <w:b/>
                <w:bCs/>
                <w:sz w:val="18"/>
                <w:szCs w:val="18"/>
              </w:rPr>
            </w:pPr>
          </w:p>
        </w:tc>
        <w:tc>
          <w:tcPr>
            <w:tcW w:w="3247" w:type="dxa"/>
            <w:tcBorders>
              <w:top w:val="single" w:sz="4" w:space="0" w:color="auto"/>
              <w:left w:val="nil"/>
              <w:right w:val="nil"/>
            </w:tcBorders>
            <w:noWrap/>
            <w:vAlign w:val="bottom"/>
          </w:tcPr>
          <w:p w14:paraId="0B60204C" w14:textId="77777777" w:rsidR="000D79E8" w:rsidRPr="00A5606A" w:rsidRDefault="000D79E8" w:rsidP="005A1E91">
            <w:pPr>
              <w:jc w:val="center"/>
              <w:rPr>
                <w:rFonts w:ascii="Arial" w:hAnsi="Arial" w:cs="Arial"/>
                <w:bCs/>
                <w:sz w:val="18"/>
                <w:szCs w:val="18"/>
              </w:rPr>
            </w:pPr>
          </w:p>
        </w:tc>
        <w:tc>
          <w:tcPr>
            <w:tcW w:w="3388" w:type="dxa"/>
            <w:tcBorders>
              <w:top w:val="single" w:sz="4" w:space="0" w:color="auto"/>
              <w:left w:val="nil"/>
              <w:right w:val="nil"/>
            </w:tcBorders>
            <w:vAlign w:val="bottom"/>
          </w:tcPr>
          <w:p w14:paraId="01C3C567" w14:textId="77777777" w:rsidR="000D79E8" w:rsidRPr="00A5606A" w:rsidRDefault="000D79E8" w:rsidP="005A1E91">
            <w:pPr>
              <w:jc w:val="center"/>
              <w:rPr>
                <w:rFonts w:ascii="Arial" w:hAnsi="Arial" w:cs="Arial"/>
                <w:bCs/>
                <w:sz w:val="18"/>
                <w:szCs w:val="18"/>
              </w:rPr>
            </w:pPr>
          </w:p>
        </w:tc>
      </w:tr>
      <w:tr w:rsidR="000D79E8" w:rsidRPr="00A5606A" w14:paraId="03B183F1" w14:textId="77777777" w:rsidTr="008139D5">
        <w:trPr>
          <w:trHeight w:val="170"/>
        </w:trPr>
        <w:tc>
          <w:tcPr>
            <w:tcW w:w="2856" w:type="dxa"/>
            <w:tcBorders>
              <w:left w:val="nil"/>
              <w:bottom w:val="nil"/>
              <w:right w:val="nil"/>
            </w:tcBorders>
            <w:noWrap/>
            <w:vAlign w:val="bottom"/>
          </w:tcPr>
          <w:p w14:paraId="049D8C45" w14:textId="77777777" w:rsidR="000D79E8" w:rsidRPr="00A5606A" w:rsidRDefault="000D79E8" w:rsidP="005A1E91">
            <w:pPr>
              <w:rPr>
                <w:rFonts w:ascii="Arial" w:hAnsi="Arial" w:cs="Arial"/>
                <w:bCs/>
                <w:sz w:val="18"/>
                <w:szCs w:val="18"/>
              </w:rPr>
            </w:pPr>
            <w:r w:rsidRPr="00A5606A">
              <w:rPr>
                <w:rFonts w:ascii="Arial" w:hAnsi="Arial" w:cs="Arial"/>
                <w:bCs/>
                <w:sz w:val="18"/>
                <w:szCs w:val="18"/>
              </w:rPr>
              <w:t>1 veya 2 defa Uzatılanlar</w:t>
            </w:r>
          </w:p>
        </w:tc>
        <w:tc>
          <w:tcPr>
            <w:tcW w:w="3247" w:type="dxa"/>
            <w:tcBorders>
              <w:left w:val="nil"/>
              <w:right w:val="nil"/>
            </w:tcBorders>
            <w:noWrap/>
            <w:vAlign w:val="bottom"/>
          </w:tcPr>
          <w:p w14:paraId="2B1AECC3" w14:textId="77777777" w:rsidR="000D79E8" w:rsidRPr="00A5606A" w:rsidRDefault="000D79E8" w:rsidP="005E2AB6">
            <w:pPr>
              <w:jc w:val="right"/>
              <w:rPr>
                <w:rFonts w:ascii="Arial" w:hAnsi="Arial" w:cs="Arial"/>
                <w:sz w:val="18"/>
                <w:szCs w:val="18"/>
              </w:rPr>
            </w:pPr>
            <w:r w:rsidRPr="00A5606A">
              <w:rPr>
                <w:rFonts w:ascii="Arial" w:hAnsi="Arial" w:cs="Arial"/>
                <w:sz w:val="18"/>
                <w:szCs w:val="18"/>
              </w:rPr>
              <w:t>495.955</w:t>
            </w:r>
          </w:p>
        </w:tc>
        <w:tc>
          <w:tcPr>
            <w:tcW w:w="3388" w:type="dxa"/>
            <w:tcBorders>
              <w:left w:val="nil"/>
              <w:right w:val="nil"/>
            </w:tcBorders>
            <w:vAlign w:val="bottom"/>
          </w:tcPr>
          <w:p w14:paraId="42F9C96F" w14:textId="77777777" w:rsidR="000D79E8" w:rsidRPr="00A5606A" w:rsidRDefault="000D79E8" w:rsidP="005E2AB6">
            <w:pPr>
              <w:jc w:val="right"/>
              <w:rPr>
                <w:rFonts w:ascii="Arial" w:hAnsi="Arial" w:cs="Arial"/>
                <w:sz w:val="18"/>
                <w:szCs w:val="18"/>
              </w:rPr>
            </w:pPr>
            <w:r w:rsidRPr="00A5606A">
              <w:rPr>
                <w:rFonts w:ascii="Arial" w:hAnsi="Arial" w:cs="Arial"/>
                <w:sz w:val="18"/>
                <w:szCs w:val="18"/>
              </w:rPr>
              <w:t>120.765</w:t>
            </w:r>
          </w:p>
        </w:tc>
      </w:tr>
      <w:tr w:rsidR="000D79E8" w:rsidRPr="00A5606A" w14:paraId="2EB5C8A4" w14:textId="77777777" w:rsidTr="008139D5">
        <w:trPr>
          <w:trHeight w:val="170"/>
        </w:trPr>
        <w:tc>
          <w:tcPr>
            <w:tcW w:w="2856" w:type="dxa"/>
            <w:tcBorders>
              <w:left w:val="nil"/>
              <w:right w:val="nil"/>
            </w:tcBorders>
            <w:noWrap/>
            <w:vAlign w:val="bottom"/>
          </w:tcPr>
          <w:p w14:paraId="4C1F5525" w14:textId="77777777" w:rsidR="000D79E8" w:rsidRPr="00A5606A" w:rsidRDefault="000D79E8" w:rsidP="005A1E91">
            <w:pPr>
              <w:rPr>
                <w:rFonts w:ascii="Arial" w:hAnsi="Arial" w:cs="Arial"/>
                <w:bCs/>
                <w:sz w:val="18"/>
                <w:szCs w:val="18"/>
              </w:rPr>
            </w:pPr>
            <w:r w:rsidRPr="00A5606A">
              <w:rPr>
                <w:rFonts w:ascii="Arial" w:hAnsi="Arial" w:cs="Arial"/>
                <w:bCs/>
                <w:sz w:val="18"/>
                <w:szCs w:val="18"/>
              </w:rPr>
              <w:t>3,4 veya 5 defa Uzatılanlar</w:t>
            </w:r>
          </w:p>
        </w:tc>
        <w:tc>
          <w:tcPr>
            <w:tcW w:w="3247" w:type="dxa"/>
            <w:tcBorders>
              <w:left w:val="nil"/>
              <w:right w:val="nil"/>
            </w:tcBorders>
            <w:noWrap/>
            <w:vAlign w:val="bottom"/>
          </w:tcPr>
          <w:p w14:paraId="691246CE" w14:textId="77777777" w:rsidR="000D79E8" w:rsidRPr="00A5606A" w:rsidRDefault="000D79E8" w:rsidP="005E2AB6">
            <w:pPr>
              <w:jc w:val="right"/>
              <w:rPr>
                <w:rFonts w:ascii="Arial" w:hAnsi="Arial" w:cs="Arial"/>
                <w:sz w:val="18"/>
                <w:szCs w:val="18"/>
              </w:rPr>
            </w:pPr>
            <w:r w:rsidRPr="00A5606A">
              <w:rPr>
                <w:rFonts w:ascii="Arial" w:hAnsi="Arial" w:cs="Arial"/>
                <w:sz w:val="18"/>
                <w:szCs w:val="18"/>
              </w:rPr>
              <w:t>-</w:t>
            </w:r>
          </w:p>
        </w:tc>
        <w:tc>
          <w:tcPr>
            <w:tcW w:w="3388" w:type="dxa"/>
            <w:tcBorders>
              <w:left w:val="nil"/>
              <w:right w:val="nil"/>
            </w:tcBorders>
            <w:vAlign w:val="bottom"/>
          </w:tcPr>
          <w:p w14:paraId="7D3328EB" w14:textId="77777777" w:rsidR="000D79E8" w:rsidRPr="00A5606A" w:rsidRDefault="000D79E8" w:rsidP="005E2AB6">
            <w:pPr>
              <w:jc w:val="right"/>
              <w:rPr>
                <w:rFonts w:ascii="Arial" w:hAnsi="Arial" w:cs="Arial"/>
                <w:sz w:val="18"/>
                <w:szCs w:val="18"/>
              </w:rPr>
            </w:pPr>
            <w:r w:rsidRPr="00A5606A">
              <w:rPr>
                <w:rFonts w:ascii="Arial" w:hAnsi="Arial" w:cs="Arial"/>
                <w:sz w:val="18"/>
                <w:szCs w:val="18"/>
              </w:rPr>
              <w:t>-</w:t>
            </w:r>
          </w:p>
        </w:tc>
      </w:tr>
      <w:tr w:rsidR="000D79E8" w:rsidRPr="00A5606A" w14:paraId="08AFA65D" w14:textId="77777777" w:rsidTr="008139D5">
        <w:trPr>
          <w:trHeight w:val="170"/>
        </w:trPr>
        <w:tc>
          <w:tcPr>
            <w:tcW w:w="2856" w:type="dxa"/>
            <w:tcBorders>
              <w:left w:val="nil"/>
              <w:right w:val="nil"/>
            </w:tcBorders>
            <w:noWrap/>
            <w:vAlign w:val="bottom"/>
          </w:tcPr>
          <w:p w14:paraId="0EDF0C6E" w14:textId="77777777" w:rsidR="000D79E8" w:rsidRPr="00A5606A" w:rsidRDefault="000D79E8" w:rsidP="005A1E91">
            <w:pPr>
              <w:rPr>
                <w:rFonts w:ascii="Arial" w:hAnsi="Arial" w:cs="Arial"/>
                <w:bCs/>
                <w:sz w:val="18"/>
                <w:szCs w:val="18"/>
              </w:rPr>
            </w:pPr>
            <w:r w:rsidRPr="00A5606A">
              <w:rPr>
                <w:rFonts w:ascii="Arial" w:hAnsi="Arial" w:cs="Arial"/>
                <w:bCs/>
                <w:sz w:val="18"/>
                <w:szCs w:val="18"/>
              </w:rPr>
              <w:t>5 üzeri Uzatılanlar</w:t>
            </w:r>
          </w:p>
        </w:tc>
        <w:tc>
          <w:tcPr>
            <w:tcW w:w="3247" w:type="dxa"/>
            <w:tcBorders>
              <w:left w:val="nil"/>
              <w:right w:val="nil"/>
            </w:tcBorders>
            <w:noWrap/>
            <w:vAlign w:val="bottom"/>
          </w:tcPr>
          <w:p w14:paraId="1DEC8B10" w14:textId="77777777" w:rsidR="000D79E8" w:rsidRPr="00A5606A" w:rsidRDefault="000D79E8" w:rsidP="005E2AB6">
            <w:pPr>
              <w:jc w:val="right"/>
              <w:rPr>
                <w:rFonts w:ascii="Arial" w:hAnsi="Arial" w:cs="Arial"/>
                <w:sz w:val="18"/>
                <w:szCs w:val="18"/>
              </w:rPr>
            </w:pPr>
            <w:r w:rsidRPr="00A5606A">
              <w:rPr>
                <w:rFonts w:ascii="Arial" w:hAnsi="Arial" w:cs="Arial"/>
                <w:sz w:val="18"/>
                <w:szCs w:val="18"/>
              </w:rPr>
              <w:t>-</w:t>
            </w:r>
          </w:p>
        </w:tc>
        <w:tc>
          <w:tcPr>
            <w:tcW w:w="3388" w:type="dxa"/>
            <w:tcBorders>
              <w:left w:val="nil"/>
              <w:right w:val="nil"/>
            </w:tcBorders>
            <w:vAlign w:val="bottom"/>
          </w:tcPr>
          <w:p w14:paraId="169FBA02" w14:textId="77777777" w:rsidR="000D79E8" w:rsidRPr="00A5606A" w:rsidRDefault="000D79E8" w:rsidP="005E2AB6">
            <w:pPr>
              <w:jc w:val="right"/>
              <w:rPr>
                <w:rFonts w:ascii="Arial" w:hAnsi="Arial" w:cs="Arial"/>
                <w:sz w:val="18"/>
                <w:szCs w:val="18"/>
              </w:rPr>
            </w:pPr>
            <w:r w:rsidRPr="00A5606A">
              <w:rPr>
                <w:rFonts w:ascii="Arial" w:hAnsi="Arial" w:cs="Arial"/>
                <w:sz w:val="18"/>
                <w:szCs w:val="18"/>
              </w:rPr>
              <w:t>-</w:t>
            </w:r>
          </w:p>
        </w:tc>
      </w:tr>
      <w:tr w:rsidR="000D79E8" w:rsidRPr="00A5606A" w14:paraId="12FFE56A" w14:textId="77777777" w:rsidTr="008139D5">
        <w:trPr>
          <w:trHeight w:val="170"/>
        </w:trPr>
        <w:tc>
          <w:tcPr>
            <w:tcW w:w="2856" w:type="dxa"/>
            <w:tcBorders>
              <w:left w:val="nil"/>
              <w:bottom w:val="single" w:sz="4" w:space="0" w:color="auto"/>
              <w:right w:val="nil"/>
            </w:tcBorders>
            <w:noWrap/>
            <w:vAlign w:val="bottom"/>
          </w:tcPr>
          <w:p w14:paraId="558DE3C6" w14:textId="77777777" w:rsidR="000D79E8" w:rsidRPr="00A5606A" w:rsidRDefault="000D79E8" w:rsidP="005A1E91">
            <w:pPr>
              <w:rPr>
                <w:rFonts w:ascii="Arial" w:hAnsi="Arial" w:cs="Arial"/>
                <w:bCs/>
                <w:sz w:val="18"/>
                <w:szCs w:val="18"/>
              </w:rPr>
            </w:pPr>
          </w:p>
        </w:tc>
        <w:tc>
          <w:tcPr>
            <w:tcW w:w="3247" w:type="dxa"/>
            <w:tcBorders>
              <w:left w:val="nil"/>
              <w:bottom w:val="single" w:sz="4" w:space="0" w:color="auto"/>
              <w:right w:val="nil"/>
            </w:tcBorders>
            <w:noWrap/>
            <w:vAlign w:val="bottom"/>
          </w:tcPr>
          <w:p w14:paraId="3F68004A" w14:textId="77777777" w:rsidR="000D79E8" w:rsidRPr="00A5606A" w:rsidRDefault="000D79E8" w:rsidP="005A1E91">
            <w:pPr>
              <w:jc w:val="right"/>
              <w:rPr>
                <w:rFonts w:ascii="Arial" w:hAnsi="Arial" w:cs="Arial"/>
                <w:sz w:val="18"/>
                <w:szCs w:val="18"/>
              </w:rPr>
            </w:pPr>
          </w:p>
        </w:tc>
        <w:tc>
          <w:tcPr>
            <w:tcW w:w="3388" w:type="dxa"/>
            <w:tcBorders>
              <w:left w:val="nil"/>
              <w:bottom w:val="single" w:sz="4" w:space="0" w:color="auto"/>
              <w:right w:val="nil"/>
            </w:tcBorders>
            <w:vAlign w:val="bottom"/>
          </w:tcPr>
          <w:p w14:paraId="13DFFD2A" w14:textId="77777777" w:rsidR="000D79E8" w:rsidRPr="00A5606A" w:rsidRDefault="000D79E8" w:rsidP="005A1E91">
            <w:pPr>
              <w:jc w:val="right"/>
              <w:rPr>
                <w:rFonts w:ascii="Arial" w:hAnsi="Arial" w:cs="Arial"/>
                <w:sz w:val="18"/>
                <w:szCs w:val="18"/>
              </w:rPr>
            </w:pPr>
          </w:p>
        </w:tc>
      </w:tr>
    </w:tbl>
    <w:p w14:paraId="7E10CCF9" w14:textId="77777777" w:rsidR="000D79E8" w:rsidRPr="00A5606A" w:rsidRDefault="000D79E8" w:rsidP="000D79E8">
      <w:pPr>
        <w:autoSpaceDE w:val="0"/>
        <w:autoSpaceDN w:val="0"/>
        <w:adjustRightInd w:val="0"/>
        <w:spacing w:before="60"/>
        <w:ind w:left="238" w:right="-60" w:hanging="266"/>
        <w:jc w:val="both"/>
        <w:rPr>
          <w:rFonts w:ascii="Arial" w:hAnsi="Arial" w:cs="Arial"/>
          <w:b/>
          <w:sz w:val="18"/>
          <w:szCs w:val="18"/>
        </w:rPr>
      </w:pPr>
    </w:p>
    <w:tbl>
      <w:tblPr>
        <w:tblStyle w:val="TableGrid"/>
        <w:tblW w:w="9491" w:type="dxa"/>
        <w:tblInd w:w="0" w:type="dxa"/>
        <w:tblCellMar>
          <w:left w:w="108" w:type="dxa"/>
          <w:right w:w="43" w:type="dxa"/>
        </w:tblCellMar>
        <w:tblLook w:val="04A0" w:firstRow="1" w:lastRow="0" w:firstColumn="1" w:lastColumn="0" w:noHBand="0" w:noVBand="1"/>
      </w:tblPr>
      <w:tblGrid>
        <w:gridCol w:w="2856"/>
        <w:gridCol w:w="3261"/>
        <w:gridCol w:w="3374"/>
      </w:tblGrid>
      <w:tr w:rsidR="000D79E8" w:rsidRPr="00A5606A" w14:paraId="386647BC" w14:textId="77777777" w:rsidTr="008139D5">
        <w:trPr>
          <w:cantSplit/>
          <w:trHeight w:val="20"/>
        </w:trPr>
        <w:tc>
          <w:tcPr>
            <w:tcW w:w="2856" w:type="dxa"/>
            <w:tcBorders>
              <w:top w:val="single" w:sz="4" w:space="0" w:color="auto"/>
              <w:bottom w:val="single" w:sz="4" w:space="0" w:color="auto"/>
            </w:tcBorders>
            <w:vAlign w:val="bottom"/>
          </w:tcPr>
          <w:p w14:paraId="659478DF" w14:textId="77777777" w:rsidR="000D79E8" w:rsidRPr="00A5606A" w:rsidRDefault="000D79E8" w:rsidP="005A1E91">
            <w:pPr>
              <w:spacing w:line="259" w:lineRule="auto"/>
              <w:ind w:left="-114" w:right="61"/>
              <w:rPr>
                <w:rFonts w:ascii="Arial" w:hAnsi="Arial" w:cs="Arial"/>
                <w:b/>
                <w:sz w:val="18"/>
                <w:szCs w:val="18"/>
              </w:rPr>
            </w:pPr>
            <w:r w:rsidRPr="00A5606A">
              <w:rPr>
                <w:rFonts w:ascii="Arial" w:hAnsi="Arial" w:cs="Arial"/>
                <w:b/>
                <w:sz w:val="18"/>
                <w:szCs w:val="18"/>
              </w:rPr>
              <w:t>Cari dönem</w:t>
            </w:r>
          </w:p>
        </w:tc>
        <w:tc>
          <w:tcPr>
            <w:tcW w:w="3261" w:type="dxa"/>
            <w:tcBorders>
              <w:top w:val="single" w:sz="4" w:space="0" w:color="auto"/>
              <w:bottom w:val="single" w:sz="4" w:space="0" w:color="auto"/>
            </w:tcBorders>
          </w:tcPr>
          <w:p w14:paraId="0BEDEC24" w14:textId="77777777" w:rsidR="000D79E8" w:rsidRPr="00A5606A" w:rsidRDefault="000D79E8" w:rsidP="005A1E91">
            <w:pPr>
              <w:spacing w:line="259" w:lineRule="auto"/>
              <w:ind w:left="-114" w:right="116"/>
              <w:jc w:val="center"/>
              <w:rPr>
                <w:rFonts w:ascii="Arial" w:hAnsi="Arial" w:cs="Arial"/>
                <w:b/>
                <w:sz w:val="18"/>
                <w:szCs w:val="18"/>
              </w:rPr>
            </w:pPr>
          </w:p>
        </w:tc>
        <w:tc>
          <w:tcPr>
            <w:tcW w:w="3374" w:type="dxa"/>
            <w:tcBorders>
              <w:top w:val="single" w:sz="4" w:space="0" w:color="auto"/>
              <w:bottom w:val="single" w:sz="4" w:space="0" w:color="auto"/>
            </w:tcBorders>
          </w:tcPr>
          <w:p w14:paraId="4188CE7C" w14:textId="77777777" w:rsidR="000D79E8" w:rsidRPr="00A5606A" w:rsidRDefault="000D79E8" w:rsidP="005A1E91">
            <w:pPr>
              <w:spacing w:line="259" w:lineRule="auto"/>
              <w:ind w:left="-114"/>
              <w:rPr>
                <w:rFonts w:ascii="Arial" w:hAnsi="Arial" w:cs="Arial"/>
                <w:b/>
                <w:sz w:val="18"/>
                <w:szCs w:val="18"/>
              </w:rPr>
            </w:pPr>
          </w:p>
        </w:tc>
      </w:tr>
      <w:tr w:rsidR="000D79E8" w:rsidRPr="00A5606A" w14:paraId="2349D90C" w14:textId="77777777" w:rsidTr="008139D5">
        <w:trPr>
          <w:cantSplit/>
          <w:trHeight w:val="20"/>
        </w:trPr>
        <w:tc>
          <w:tcPr>
            <w:tcW w:w="2856" w:type="dxa"/>
            <w:tcBorders>
              <w:top w:val="single" w:sz="4" w:space="0" w:color="auto"/>
              <w:bottom w:val="single" w:sz="4" w:space="0" w:color="auto"/>
            </w:tcBorders>
            <w:vAlign w:val="bottom"/>
          </w:tcPr>
          <w:p w14:paraId="46DAC539" w14:textId="77777777" w:rsidR="000D79E8" w:rsidRPr="00A5606A" w:rsidRDefault="000D79E8" w:rsidP="005A1E91">
            <w:pPr>
              <w:spacing w:line="259" w:lineRule="auto"/>
              <w:ind w:left="-114" w:right="61"/>
              <w:rPr>
                <w:rFonts w:ascii="Arial" w:hAnsi="Arial" w:cs="Arial"/>
                <w:b/>
                <w:sz w:val="18"/>
                <w:szCs w:val="18"/>
              </w:rPr>
            </w:pPr>
            <w:r w:rsidRPr="00A5606A">
              <w:rPr>
                <w:rFonts w:ascii="Arial" w:hAnsi="Arial" w:cs="Arial"/>
                <w:b/>
                <w:sz w:val="18"/>
                <w:szCs w:val="18"/>
              </w:rPr>
              <w:t xml:space="preserve">Ödeme Planı Değişikliği ile Uzatılan Süre  </w:t>
            </w:r>
          </w:p>
        </w:tc>
        <w:tc>
          <w:tcPr>
            <w:tcW w:w="3261" w:type="dxa"/>
            <w:tcBorders>
              <w:top w:val="single" w:sz="4" w:space="0" w:color="auto"/>
              <w:bottom w:val="single" w:sz="4" w:space="0" w:color="auto"/>
            </w:tcBorders>
            <w:vAlign w:val="bottom"/>
          </w:tcPr>
          <w:p w14:paraId="51CCF1F3" w14:textId="77777777" w:rsidR="000D79E8" w:rsidRPr="00A5606A" w:rsidRDefault="000D79E8" w:rsidP="005E2AB6">
            <w:pPr>
              <w:spacing w:line="259" w:lineRule="auto"/>
              <w:ind w:left="-114" w:right="116"/>
              <w:jc w:val="right"/>
              <w:rPr>
                <w:rFonts w:ascii="Arial" w:hAnsi="Arial" w:cs="Arial"/>
                <w:b/>
                <w:sz w:val="18"/>
                <w:szCs w:val="18"/>
              </w:rPr>
            </w:pPr>
            <w:r w:rsidRPr="00A5606A">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3E6AD3BD" w14:textId="77777777" w:rsidR="000D79E8" w:rsidRPr="00A5606A" w:rsidRDefault="000D79E8" w:rsidP="005E2AB6">
            <w:pPr>
              <w:spacing w:line="259" w:lineRule="auto"/>
              <w:ind w:left="-18"/>
              <w:jc w:val="right"/>
              <w:rPr>
                <w:rFonts w:ascii="Arial" w:hAnsi="Arial" w:cs="Arial"/>
                <w:b/>
                <w:sz w:val="18"/>
                <w:szCs w:val="18"/>
              </w:rPr>
            </w:pPr>
            <w:r w:rsidRPr="00A5606A">
              <w:rPr>
                <w:rFonts w:ascii="Arial" w:hAnsi="Arial" w:cs="Arial"/>
                <w:b/>
                <w:sz w:val="18"/>
                <w:szCs w:val="18"/>
              </w:rPr>
              <w:t>Yakın İzlemedeki Krediler</w:t>
            </w:r>
          </w:p>
        </w:tc>
      </w:tr>
      <w:tr w:rsidR="000D79E8" w:rsidRPr="00A5606A" w14:paraId="3E30BB81" w14:textId="77777777" w:rsidTr="008139D5">
        <w:trPr>
          <w:cantSplit/>
          <w:trHeight w:val="20"/>
        </w:trPr>
        <w:tc>
          <w:tcPr>
            <w:tcW w:w="2856" w:type="dxa"/>
            <w:tcBorders>
              <w:top w:val="single" w:sz="4" w:space="0" w:color="auto"/>
            </w:tcBorders>
          </w:tcPr>
          <w:p w14:paraId="63185D9A" w14:textId="77777777" w:rsidR="000D79E8" w:rsidRPr="00A5606A" w:rsidRDefault="000D79E8" w:rsidP="005A1E91">
            <w:pPr>
              <w:spacing w:after="60" w:line="259" w:lineRule="auto"/>
              <w:ind w:left="-114"/>
              <w:jc w:val="center"/>
              <w:rPr>
                <w:rFonts w:ascii="Arial" w:hAnsi="Arial" w:cs="Arial"/>
                <w:sz w:val="18"/>
                <w:szCs w:val="18"/>
              </w:rPr>
            </w:pPr>
          </w:p>
        </w:tc>
        <w:tc>
          <w:tcPr>
            <w:tcW w:w="3261" w:type="dxa"/>
            <w:tcBorders>
              <w:top w:val="single" w:sz="4" w:space="0" w:color="auto"/>
            </w:tcBorders>
          </w:tcPr>
          <w:p w14:paraId="38CBB849" w14:textId="77777777" w:rsidR="000D79E8" w:rsidRPr="00A5606A" w:rsidRDefault="000D79E8" w:rsidP="005A1E91">
            <w:pPr>
              <w:spacing w:after="60" w:line="259" w:lineRule="auto"/>
              <w:ind w:left="-114"/>
              <w:rPr>
                <w:rFonts w:ascii="Arial" w:hAnsi="Arial" w:cs="Arial"/>
                <w:sz w:val="18"/>
                <w:szCs w:val="18"/>
              </w:rPr>
            </w:pPr>
          </w:p>
        </w:tc>
        <w:tc>
          <w:tcPr>
            <w:tcW w:w="3374" w:type="dxa"/>
            <w:tcBorders>
              <w:top w:val="single" w:sz="4" w:space="0" w:color="auto"/>
            </w:tcBorders>
          </w:tcPr>
          <w:p w14:paraId="7A698C1A" w14:textId="77777777" w:rsidR="000D79E8" w:rsidRPr="00A5606A" w:rsidRDefault="000D79E8" w:rsidP="005A1E91">
            <w:pPr>
              <w:tabs>
                <w:tab w:val="left" w:pos="527"/>
              </w:tabs>
              <w:spacing w:after="60" w:line="259" w:lineRule="auto"/>
              <w:ind w:left="-114"/>
              <w:rPr>
                <w:rFonts w:ascii="Arial" w:hAnsi="Arial" w:cs="Arial"/>
                <w:sz w:val="18"/>
                <w:szCs w:val="18"/>
              </w:rPr>
            </w:pPr>
          </w:p>
        </w:tc>
      </w:tr>
      <w:tr w:rsidR="000D79E8" w:rsidRPr="00A5606A" w14:paraId="7F93852A" w14:textId="77777777" w:rsidTr="008139D5">
        <w:trPr>
          <w:cantSplit/>
          <w:trHeight w:val="20"/>
        </w:trPr>
        <w:tc>
          <w:tcPr>
            <w:tcW w:w="2856" w:type="dxa"/>
          </w:tcPr>
          <w:p w14:paraId="6E9619A7" w14:textId="77777777" w:rsidR="000D79E8" w:rsidRPr="00A5606A" w:rsidRDefault="000D79E8" w:rsidP="005A1E91">
            <w:pPr>
              <w:spacing w:line="259" w:lineRule="auto"/>
              <w:ind w:left="-114"/>
              <w:rPr>
                <w:rFonts w:ascii="Arial" w:hAnsi="Arial" w:cs="Arial"/>
                <w:sz w:val="18"/>
                <w:szCs w:val="18"/>
              </w:rPr>
            </w:pPr>
            <w:r w:rsidRPr="00A5606A">
              <w:rPr>
                <w:rFonts w:ascii="Arial" w:hAnsi="Arial" w:cs="Arial"/>
                <w:sz w:val="18"/>
                <w:szCs w:val="18"/>
              </w:rPr>
              <w:t>0-6 Ay</w:t>
            </w:r>
          </w:p>
        </w:tc>
        <w:tc>
          <w:tcPr>
            <w:tcW w:w="3261" w:type="dxa"/>
            <w:vAlign w:val="center"/>
          </w:tcPr>
          <w:p w14:paraId="0F631B0D" w14:textId="77777777" w:rsidR="000D79E8" w:rsidRPr="00A5606A" w:rsidRDefault="000D79E8" w:rsidP="005E2AB6">
            <w:pPr>
              <w:ind w:right="13"/>
              <w:jc w:val="right"/>
              <w:rPr>
                <w:rFonts w:ascii="Arial" w:hAnsi="Arial" w:cs="Arial"/>
                <w:sz w:val="18"/>
                <w:szCs w:val="18"/>
              </w:rPr>
            </w:pPr>
            <w:r w:rsidRPr="00A5606A">
              <w:rPr>
                <w:rFonts w:ascii="Arial" w:hAnsi="Arial" w:cs="Arial"/>
                <w:sz w:val="18"/>
                <w:szCs w:val="18"/>
              </w:rPr>
              <w:t>-</w:t>
            </w:r>
          </w:p>
        </w:tc>
        <w:tc>
          <w:tcPr>
            <w:tcW w:w="3374" w:type="dxa"/>
            <w:vAlign w:val="center"/>
          </w:tcPr>
          <w:p w14:paraId="68116D1B" w14:textId="77777777" w:rsidR="000D79E8" w:rsidRPr="00A5606A" w:rsidRDefault="000D79E8" w:rsidP="005E2AB6">
            <w:pPr>
              <w:tabs>
                <w:tab w:val="left" w:pos="527"/>
              </w:tabs>
              <w:ind w:right="13"/>
              <w:jc w:val="right"/>
              <w:rPr>
                <w:rFonts w:ascii="Arial" w:hAnsi="Arial" w:cs="Arial"/>
                <w:sz w:val="18"/>
                <w:szCs w:val="18"/>
              </w:rPr>
            </w:pPr>
            <w:r w:rsidRPr="00A5606A">
              <w:rPr>
                <w:rFonts w:ascii="Arial" w:hAnsi="Arial" w:cs="Arial"/>
                <w:sz w:val="18"/>
                <w:szCs w:val="18"/>
              </w:rPr>
              <w:t>138.882</w:t>
            </w:r>
          </w:p>
        </w:tc>
      </w:tr>
      <w:tr w:rsidR="000D79E8" w:rsidRPr="00A5606A" w14:paraId="06631938" w14:textId="77777777" w:rsidTr="008139D5">
        <w:trPr>
          <w:cantSplit/>
          <w:trHeight w:val="20"/>
        </w:trPr>
        <w:tc>
          <w:tcPr>
            <w:tcW w:w="2856" w:type="dxa"/>
          </w:tcPr>
          <w:p w14:paraId="59688CB9" w14:textId="77777777" w:rsidR="000D79E8" w:rsidRPr="00A5606A" w:rsidRDefault="000D79E8" w:rsidP="005A1E91">
            <w:pPr>
              <w:spacing w:line="259" w:lineRule="auto"/>
              <w:ind w:left="-114"/>
              <w:rPr>
                <w:rFonts w:ascii="Arial" w:hAnsi="Arial" w:cs="Arial"/>
                <w:sz w:val="18"/>
                <w:szCs w:val="18"/>
              </w:rPr>
            </w:pPr>
            <w:r w:rsidRPr="00A5606A">
              <w:rPr>
                <w:rFonts w:ascii="Arial" w:hAnsi="Arial" w:cs="Arial"/>
                <w:sz w:val="18"/>
                <w:szCs w:val="18"/>
              </w:rPr>
              <w:t>6 Ay - 12 Ay</w:t>
            </w:r>
          </w:p>
        </w:tc>
        <w:tc>
          <w:tcPr>
            <w:tcW w:w="3261" w:type="dxa"/>
            <w:vAlign w:val="center"/>
          </w:tcPr>
          <w:p w14:paraId="1AEB87C6" w14:textId="77777777" w:rsidR="000D79E8" w:rsidRPr="00A5606A" w:rsidRDefault="000D79E8" w:rsidP="005E2AB6">
            <w:pPr>
              <w:ind w:right="13"/>
              <w:jc w:val="right"/>
              <w:rPr>
                <w:rFonts w:ascii="Arial" w:hAnsi="Arial" w:cs="Arial"/>
                <w:sz w:val="18"/>
                <w:szCs w:val="18"/>
              </w:rPr>
            </w:pPr>
            <w:r w:rsidRPr="00A5606A">
              <w:rPr>
                <w:rFonts w:ascii="Arial" w:hAnsi="Arial" w:cs="Arial"/>
                <w:sz w:val="18"/>
                <w:szCs w:val="18"/>
              </w:rPr>
              <w:t>-</w:t>
            </w:r>
          </w:p>
        </w:tc>
        <w:tc>
          <w:tcPr>
            <w:tcW w:w="3374" w:type="dxa"/>
            <w:vAlign w:val="center"/>
          </w:tcPr>
          <w:p w14:paraId="58C4865A" w14:textId="77777777" w:rsidR="000D79E8" w:rsidRPr="00A5606A" w:rsidRDefault="000D79E8" w:rsidP="005E2AB6">
            <w:pPr>
              <w:ind w:right="13"/>
              <w:jc w:val="right"/>
              <w:rPr>
                <w:rFonts w:ascii="Arial" w:hAnsi="Arial" w:cs="Arial"/>
                <w:sz w:val="18"/>
                <w:szCs w:val="18"/>
              </w:rPr>
            </w:pPr>
            <w:r w:rsidRPr="00A5606A">
              <w:rPr>
                <w:rFonts w:ascii="Arial" w:hAnsi="Arial" w:cs="Arial"/>
                <w:sz w:val="18"/>
                <w:szCs w:val="18"/>
              </w:rPr>
              <w:t>1.731</w:t>
            </w:r>
          </w:p>
        </w:tc>
      </w:tr>
      <w:tr w:rsidR="000D79E8" w:rsidRPr="00A5606A" w14:paraId="01065364" w14:textId="77777777" w:rsidTr="008139D5">
        <w:trPr>
          <w:cantSplit/>
          <w:trHeight w:val="20"/>
        </w:trPr>
        <w:tc>
          <w:tcPr>
            <w:tcW w:w="2856" w:type="dxa"/>
          </w:tcPr>
          <w:p w14:paraId="22CB29C0" w14:textId="77777777" w:rsidR="000D79E8" w:rsidRPr="00A5606A" w:rsidRDefault="000D79E8" w:rsidP="005A1E91">
            <w:pPr>
              <w:spacing w:line="259" w:lineRule="auto"/>
              <w:ind w:left="-114"/>
              <w:rPr>
                <w:rFonts w:ascii="Arial" w:hAnsi="Arial" w:cs="Arial"/>
                <w:sz w:val="18"/>
                <w:szCs w:val="18"/>
              </w:rPr>
            </w:pPr>
            <w:r w:rsidRPr="00A5606A">
              <w:rPr>
                <w:rFonts w:ascii="Arial" w:hAnsi="Arial" w:cs="Arial"/>
                <w:sz w:val="18"/>
                <w:szCs w:val="18"/>
              </w:rPr>
              <w:t>1 - 2 Yıl</w:t>
            </w:r>
          </w:p>
        </w:tc>
        <w:tc>
          <w:tcPr>
            <w:tcW w:w="3261" w:type="dxa"/>
            <w:vAlign w:val="center"/>
          </w:tcPr>
          <w:p w14:paraId="670D6B43" w14:textId="77777777" w:rsidR="000D79E8" w:rsidRPr="00A5606A" w:rsidRDefault="000D79E8" w:rsidP="005E2AB6">
            <w:pPr>
              <w:ind w:right="13"/>
              <w:jc w:val="right"/>
              <w:rPr>
                <w:rFonts w:ascii="Arial" w:hAnsi="Arial" w:cs="Arial"/>
                <w:sz w:val="18"/>
                <w:szCs w:val="18"/>
              </w:rPr>
            </w:pPr>
            <w:r w:rsidRPr="00A5606A">
              <w:rPr>
                <w:rFonts w:ascii="Arial" w:hAnsi="Arial" w:cs="Arial"/>
                <w:sz w:val="18"/>
                <w:szCs w:val="18"/>
              </w:rPr>
              <w:t>-</w:t>
            </w:r>
          </w:p>
        </w:tc>
        <w:tc>
          <w:tcPr>
            <w:tcW w:w="3374" w:type="dxa"/>
            <w:vAlign w:val="center"/>
          </w:tcPr>
          <w:p w14:paraId="08D8D23E" w14:textId="77777777" w:rsidR="000D79E8" w:rsidRPr="00A5606A" w:rsidRDefault="000D79E8" w:rsidP="005E2AB6">
            <w:pPr>
              <w:ind w:right="13"/>
              <w:jc w:val="right"/>
              <w:rPr>
                <w:rFonts w:ascii="Arial" w:hAnsi="Arial" w:cs="Arial"/>
                <w:sz w:val="18"/>
                <w:szCs w:val="18"/>
              </w:rPr>
            </w:pPr>
            <w:r w:rsidRPr="00A5606A">
              <w:rPr>
                <w:rFonts w:ascii="Arial" w:hAnsi="Arial" w:cs="Arial"/>
                <w:sz w:val="18"/>
                <w:szCs w:val="18"/>
              </w:rPr>
              <w:t>777</w:t>
            </w:r>
          </w:p>
        </w:tc>
      </w:tr>
      <w:tr w:rsidR="000D79E8" w:rsidRPr="00A5606A" w14:paraId="6EA4C312" w14:textId="77777777" w:rsidTr="008139D5">
        <w:trPr>
          <w:cantSplit/>
          <w:trHeight w:val="20"/>
        </w:trPr>
        <w:tc>
          <w:tcPr>
            <w:tcW w:w="2856" w:type="dxa"/>
          </w:tcPr>
          <w:p w14:paraId="6AB9E603" w14:textId="77777777" w:rsidR="000D79E8" w:rsidRPr="00A5606A" w:rsidRDefault="000D79E8" w:rsidP="005A1E91">
            <w:pPr>
              <w:spacing w:line="259" w:lineRule="auto"/>
              <w:ind w:left="-114"/>
              <w:rPr>
                <w:rFonts w:ascii="Arial" w:hAnsi="Arial" w:cs="Arial"/>
                <w:sz w:val="18"/>
                <w:szCs w:val="18"/>
              </w:rPr>
            </w:pPr>
            <w:r w:rsidRPr="00A5606A">
              <w:rPr>
                <w:rFonts w:ascii="Arial" w:hAnsi="Arial" w:cs="Arial"/>
                <w:sz w:val="18"/>
                <w:szCs w:val="18"/>
              </w:rPr>
              <w:t>2 - 5 Yıl</w:t>
            </w:r>
          </w:p>
        </w:tc>
        <w:tc>
          <w:tcPr>
            <w:tcW w:w="3261" w:type="dxa"/>
            <w:vAlign w:val="center"/>
          </w:tcPr>
          <w:p w14:paraId="78B9F441" w14:textId="77777777" w:rsidR="000D79E8" w:rsidRPr="00A5606A" w:rsidRDefault="000D79E8" w:rsidP="005E2AB6">
            <w:pPr>
              <w:ind w:right="13"/>
              <w:jc w:val="right"/>
              <w:rPr>
                <w:rFonts w:ascii="Arial" w:hAnsi="Arial" w:cs="Arial"/>
                <w:sz w:val="18"/>
                <w:szCs w:val="18"/>
              </w:rPr>
            </w:pPr>
            <w:r w:rsidRPr="00A5606A">
              <w:rPr>
                <w:rFonts w:ascii="Arial" w:hAnsi="Arial" w:cs="Arial"/>
                <w:sz w:val="18"/>
                <w:szCs w:val="18"/>
              </w:rPr>
              <w:t>-</w:t>
            </w:r>
          </w:p>
        </w:tc>
        <w:tc>
          <w:tcPr>
            <w:tcW w:w="3374" w:type="dxa"/>
            <w:vAlign w:val="center"/>
          </w:tcPr>
          <w:p w14:paraId="10DC4DE3" w14:textId="77777777" w:rsidR="000D79E8" w:rsidRPr="00A5606A" w:rsidRDefault="000D79E8" w:rsidP="005E2AB6">
            <w:pPr>
              <w:ind w:right="13"/>
              <w:jc w:val="right"/>
              <w:rPr>
                <w:rFonts w:ascii="Arial" w:hAnsi="Arial" w:cs="Arial"/>
                <w:sz w:val="18"/>
                <w:szCs w:val="18"/>
              </w:rPr>
            </w:pPr>
            <w:r w:rsidRPr="00A5606A">
              <w:rPr>
                <w:rFonts w:ascii="Arial" w:hAnsi="Arial" w:cs="Arial"/>
                <w:sz w:val="18"/>
                <w:szCs w:val="18"/>
              </w:rPr>
              <w:t>987</w:t>
            </w:r>
          </w:p>
        </w:tc>
      </w:tr>
      <w:tr w:rsidR="000D79E8" w:rsidRPr="00A5606A" w14:paraId="2AA551C0" w14:textId="77777777" w:rsidTr="008139D5">
        <w:trPr>
          <w:cantSplit/>
          <w:trHeight w:val="20"/>
        </w:trPr>
        <w:tc>
          <w:tcPr>
            <w:tcW w:w="2856" w:type="dxa"/>
            <w:tcBorders>
              <w:bottom w:val="single" w:sz="4" w:space="0" w:color="auto"/>
            </w:tcBorders>
          </w:tcPr>
          <w:p w14:paraId="41DC7FED" w14:textId="77777777" w:rsidR="000D79E8" w:rsidRPr="00A5606A" w:rsidRDefault="000D79E8" w:rsidP="005A1E91">
            <w:pPr>
              <w:spacing w:line="259" w:lineRule="auto"/>
              <w:ind w:left="-114"/>
              <w:rPr>
                <w:rFonts w:ascii="Arial" w:hAnsi="Arial" w:cs="Arial"/>
                <w:sz w:val="18"/>
                <w:szCs w:val="18"/>
              </w:rPr>
            </w:pPr>
            <w:r w:rsidRPr="00A5606A">
              <w:rPr>
                <w:rFonts w:ascii="Arial" w:hAnsi="Arial" w:cs="Arial"/>
                <w:sz w:val="18"/>
                <w:szCs w:val="18"/>
              </w:rPr>
              <w:t>5 Yıl Ve Üzeri</w:t>
            </w:r>
          </w:p>
        </w:tc>
        <w:tc>
          <w:tcPr>
            <w:tcW w:w="3261" w:type="dxa"/>
            <w:tcBorders>
              <w:bottom w:val="single" w:sz="4" w:space="0" w:color="auto"/>
            </w:tcBorders>
            <w:vAlign w:val="center"/>
          </w:tcPr>
          <w:p w14:paraId="432480A3" w14:textId="77777777" w:rsidR="000D79E8" w:rsidRPr="00A5606A" w:rsidRDefault="000D79E8" w:rsidP="005E2AB6">
            <w:pPr>
              <w:ind w:right="13"/>
              <w:jc w:val="right"/>
              <w:rPr>
                <w:rFonts w:ascii="Arial" w:hAnsi="Arial" w:cs="Arial"/>
                <w:sz w:val="18"/>
                <w:szCs w:val="18"/>
              </w:rPr>
            </w:pPr>
            <w:r w:rsidRPr="00A5606A">
              <w:rPr>
                <w:rFonts w:ascii="Arial" w:hAnsi="Arial" w:cs="Arial"/>
                <w:sz w:val="18"/>
                <w:szCs w:val="18"/>
              </w:rPr>
              <w:t>-</w:t>
            </w:r>
          </w:p>
        </w:tc>
        <w:tc>
          <w:tcPr>
            <w:tcW w:w="3374" w:type="dxa"/>
            <w:tcBorders>
              <w:bottom w:val="single" w:sz="4" w:space="0" w:color="auto"/>
            </w:tcBorders>
            <w:vAlign w:val="center"/>
          </w:tcPr>
          <w:p w14:paraId="6A67C960" w14:textId="77777777" w:rsidR="000D79E8" w:rsidRPr="00A5606A" w:rsidRDefault="000D79E8" w:rsidP="005E2AB6">
            <w:pPr>
              <w:ind w:right="13"/>
              <w:jc w:val="right"/>
              <w:rPr>
                <w:rFonts w:ascii="Arial" w:hAnsi="Arial" w:cs="Arial"/>
                <w:sz w:val="18"/>
                <w:szCs w:val="18"/>
              </w:rPr>
            </w:pPr>
            <w:r w:rsidRPr="00A5606A">
              <w:rPr>
                <w:rFonts w:ascii="Arial" w:hAnsi="Arial" w:cs="Arial"/>
                <w:sz w:val="18"/>
                <w:szCs w:val="18"/>
              </w:rPr>
              <w:t>2.504</w:t>
            </w:r>
          </w:p>
        </w:tc>
      </w:tr>
    </w:tbl>
    <w:p w14:paraId="233DFF7B" w14:textId="77777777" w:rsidR="000D79E8" w:rsidRPr="00A5606A" w:rsidRDefault="000D79E8" w:rsidP="000D79E8">
      <w:pPr>
        <w:autoSpaceDE w:val="0"/>
        <w:autoSpaceDN w:val="0"/>
        <w:adjustRightInd w:val="0"/>
        <w:spacing w:before="60"/>
        <w:ind w:left="238" w:right="-60" w:hanging="266"/>
        <w:jc w:val="both"/>
        <w:rPr>
          <w:rFonts w:ascii="Arial" w:hAnsi="Arial" w:cs="Arial"/>
          <w:b/>
          <w:sz w:val="18"/>
          <w:szCs w:val="18"/>
        </w:rPr>
      </w:pPr>
    </w:p>
    <w:tbl>
      <w:tblPr>
        <w:tblW w:w="9548" w:type="dxa"/>
        <w:tblLayout w:type="fixed"/>
        <w:tblCellMar>
          <w:left w:w="70" w:type="dxa"/>
          <w:right w:w="70" w:type="dxa"/>
        </w:tblCellMar>
        <w:tblLook w:val="0000" w:firstRow="0" w:lastRow="0" w:firstColumn="0" w:lastColumn="0" w:noHBand="0" w:noVBand="0"/>
      </w:tblPr>
      <w:tblGrid>
        <w:gridCol w:w="2814"/>
        <w:gridCol w:w="3289"/>
        <w:gridCol w:w="3445"/>
      </w:tblGrid>
      <w:tr w:rsidR="000D79E8" w:rsidRPr="00A5606A" w14:paraId="5B7A1D66" w14:textId="77777777" w:rsidTr="008139D5">
        <w:trPr>
          <w:trHeight w:val="170"/>
        </w:trPr>
        <w:tc>
          <w:tcPr>
            <w:tcW w:w="2814" w:type="dxa"/>
            <w:tcBorders>
              <w:top w:val="single" w:sz="4" w:space="0" w:color="auto"/>
              <w:left w:val="nil"/>
              <w:bottom w:val="single" w:sz="4" w:space="0" w:color="auto"/>
              <w:right w:val="nil"/>
            </w:tcBorders>
            <w:vAlign w:val="bottom"/>
          </w:tcPr>
          <w:p w14:paraId="1C7EC529" w14:textId="77777777" w:rsidR="000D79E8" w:rsidRPr="00A5606A" w:rsidRDefault="000D79E8" w:rsidP="005A1E91">
            <w:pPr>
              <w:ind w:left="-52"/>
              <w:rPr>
                <w:rFonts w:ascii="Arial" w:hAnsi="Arial" w:cs="Arial"/>
                <w:b/>
                <w:bCs/>
                <w:sz w:val="18"/>
                <w:szCs w:val="18"/>
              </w:rPr>
            </w:pPr>
            <w:r w:rsidRPr="00A5606A">
              <w:rPr>
                <w:rFonts w:ascii="Arial" w:hAnsi="Arial" w:cs="Arial"/>
                <w:b/>
                <w:bCs/>
                <w:sz w:val="18"/>
                <w:szCs w:val="18"/>
              </w:rPr>
              <w:t>Önceki dönem</w:t>
            </w:r>
          </w:p>
        </w:tc>
        <w:tc>
          <w:tcPr>
            <w:tcW w:w="3289" w:type="dxa"/>
            <w:tcBorders>
              <w:top w:val="single" w:sz="4" w:space="0" w:color="auto"/>
              <w:left w:val="nil"/>
              <w:bottom w:val="single" w:sz="4" w:space="0" w:color="auto"/>
              <w:right w:val="nil"/>
            </w:tcBorders>
            <w:noWrap/>
            <w:vAlign w:val="bottom"/>
          </w:tcPr>
          <w:p w14:paraId="465E8791" w14:textId="77777777" w:rsidR="000D79E8" w:rsidRPr="00A5606A" w:rsidRDefault="000D79E8" w:rsidP="005A1E91">
            <w:pPr>
              <w:jc w:val="center"/>
              <w:rPr>
                <w:rFonts w:ascii="Arial" w:hAnsi="Arial" w:cs="Arial"/>
                <w:b/>
                <w:bCs/>
                <w:sz w:val="18"/>
                <w:szCs w:val="18"/>
              </w:rPr>
            </w:pPr>
          </w:p>
        </w:tc>
        <w:tc>
          <w:tcPr>
            <w:tcW w:w="3445" w:type="dxa"/>
            <w:tcBorders>
              <w:top w:val="single" w:sz="4" w:space="0" w:color="auto"/>
              <w:left w:val="nil"/>
              <w:bottom w:val="single" w:sz="4" w:space="0" w:color="auto"/>
              <w:right w:val="nil"/>
            </w:tcBorders>
            <w:vAlign w:val="bottom"/>
          </w:tcPr>
          <w:p w14:paraId="33839F11" w14:textId="77777777" w:rsidR="000D79E8" w:rsidRPr="00A5606A" w:rsidRDefault="000D79E8" w:rsidP="005A1E91">
            <w:pPr>
              <w:jc w:val="center"/>
              <w:rPr>
                <w:rFonts w:ascii="Arial" w:hAnsi="Arial" w:cs="Arial"/>
                <w:b/>
                <w:bCs/>
                <w:sz w:val="18"/>
                <w:szCs w:val="18"/>
              </w:rPr>
            </w:pPr>
          </w:p>
        </w:tc>
      </w:tr>
      <w:tr w:rsidR="000D79E8" w:rsidRPr="00A5606A" w14:paraId="74B3C082" w14:textId="77777777" w:rsidTr="008139D5">
        <w:trPr>
          <w:trHeight w:val="170"/>
        </w:trPr>
        <w:tc>
          <w:tcPr>
            <w:tcW w:w="2814" w:type="dxa"/>
            <w:tcBorders>
              <w:top w:val="single" w:sz="4" w:space="0" w:color="auto"/>
              <w:left w:val="nil"/>
              <w:bottom w:val="single" w:sz="4" w:space="0" w:color="auto"/>
              <w:right w:val="nil"/>
            </w:tcBorders>
            <w:vAlign w:val="bottom"/>
          </w:tcPr>
          <w:p w14:paraId="76C6C42B" w14:textId="77777777" w:rsidR="000D79E8" w:rsidRPr="00A5606A" w:rsidRDefault="000D79E8" w:rsidP="005A1E91">
            <w:pPr>
              <w:ind w:left="-52"/>
              <w:rPr>
                <w:rFonts w:ascii="Arial" w:hAnsi="Arial" w:cs="Arial"/>
                <w:b/>
                <w:bCs/>
                <w:sz w:val="18"/>
                <w:szCs w:val="18"/>
              </w:rPr>
            </w:pPr>
            <w:r w:rsidRPr="00A5606A">
              <w:rPr>
                <w:rFonts w:ascii="Arial" w:hAnsi="Arial" w:cs="Arial"/>
                <w:b/>
                <w:bCs/>
                <w:sz w:val="18"/>
                <w:szCs w:val="18"/>
              </w:rPr>
              <w:t>Ödeme Planı Değişikliği ile Uzatılan Süre</w:t>
            </w:r>
          </w:p>
        </w:tc>
        <w:tc>
          <w:tcPr>
            <w:tcW w:w="3289" w:type="dxa"/>
            <w:tcBorders>
              <w:top w:val="single" w:sz="4" w:space="0" w:color="auto"/>
              <w:left w:val="nil"/>
              <w:bottom w:val="single" w:sz="4" w:space="0" w:color="auto"/>
              <w:right w:val="nil"/>
            </w:tcBorders>
            <w:noWrap/>
            <w:vAlign w:val="bottom"/>
          </w:tcPr>
          <w:p w14:paraId="426097F6" w14:textId="77777777" w:rsidR="000D79E8" w:rsidRPr="00A5606A" w:rsidRDefault="000D79E8" w:rsidP="005E2AB6">
            <w:pPr>
              <w:jc w:val="right"/>
              <w:rPr>
                <w:rFonts w:ascii="Arial" w:hAnsi="Arial" w:cs="Arial"/>
                <w:b/>
                <w:bCs/>
                <w:sz w:val="18"/>
                <w:szCs w:val="18"/>
              </w:rPr>
            </w:pPr>
            <w:r w:rsidRPr="00A5606A">
              <w:rPr>
                <w:rFonts w:ascii="Arial" w:hAnsi="Arial" w:cs="Arial"/>
                <w:b/>
                <w:bCs/>
                <w:sz w:val="18"/>
                <w:szCs w:val="18"/>
              </w:rPr>
              <w:t>Standart Nitelikli Krediler ve Diğer Alacaklar</w:t>
            </w:r>
          </w:p>
        </w:tc>
        <w:tc>
          <w:tcPr>
            <w:tcW w:w="3445" w:type="dxa"/>
            <w:tcBorders>
              <w:top w:val="single" w:sz="4" w:space="0" w:color="auto"/>
              <w:left w:val="nil"/>
              <w:bottom w:val="single" w:sz="4" w:space="0" w:color="auto"/>
              <w:right w:val="nil"/>
            </w:tcBorders>
            <w:vAlign w:val="bottom"/>
          </w:tcPr>
          <w:p w14:paraId="0EB29967" w14:textId="77777777" w:rsidR="000D79E8" w:rsidRPr="00A5606A" w:rsidRDefault="000D79E8" w:rsidP="005E2AB6">
            <w:pPr>
              <w:jc w:val="right"/>
              <w:rPr>
                <w:rFonts w:ascii="Arial" w:hAnsi="Arial" w:cs="Arial"/>
                <w:b/>
                <w:bCs/>
                <w:sz w:val="18"/>
                <w:szCs w:val="18"/>
              </w:rPr>
            </w:pPr>
            <w:r w:rsidRPr="00A5606A">
              <w:rPr>
                <w:rFonts w:ascii="Arial" w:hAnsi="Arial" w:cs="Arial"/>
                <w:b/>
                <w:bCs/>
                <w:sz w:val="18"/>
                <w:szCs w:val="18"/>
              </w:rPr>
              <w:t>Yakın İzlemedeki Krediler ve Diğer Alacaklar</w:t>
            </w:r>
          </w:p>
        </w:tc>
      </w:tr>
      <w:tr w:rsidR="000D79E8" w:rsidRPr="00A5606A" w14:paraId="05B1BCFC" w14:textId="77777777" w:rsidTr="008139D5">
        <w:trPr>
          <w:trHeight w:val="170"/>
        </w:trPr>
        <w:tc>
          <w:tcPr>
            <w:tcW w:w="2814" w:type="dxa"/>
            <w:tcBorders>
              <w:top w:val="single" w:sz="4" w:space="0" w:color="auto"/>
              <w:left w:val="nil"/>
              <w:right w:val="nil"/>
            </w:tcBorders>
            <w:vAlign w:val="bottom"/>
          </w:tcPr>
          <w:p w14:paraId="2EED2EFE" w14:textId="77777777" w:rsidR="000D79E8" w:rsidRPr="00A5606A" w:rsidRDefault="000D79E8" w:rsidP="005A1E91">
            <w:pPr>
              <w:ind w:left="-52"/>
              <w:jc w:val="center"/>
              <w:rPr>
                <w:rFonts w:ascii="Arial" w:hAnsi="Arial" w:cs="Arial"/>
                <w:bCs/>
                <w:sz w:val="18"/>
                <w:szCs w:val="18"/>
              </w:rPr>
            </w:pPr>
          </w:p>
        </w:tc>
        <w:tc>
          <w:tcPr>
            <w:tcW w:w="3289" w:type="dxa"/>
            <w:tcBorders>
              <w:top w:val="single" w:sz="4" w:space="0" w:color="auto"/>
              <w:left w:val="nil"/>
              <w:right w:val="nil"/>
            </w:tcBorders>
            <w:noWrap/>
            <w:vAlign w:val="bottom"/>
          </w:tcPr>
          <w:p w14:paraId="5C30922D" w14:textId="77777777" w:rsidR="000D79E8" w:rsidRPr="00A5606A" w:rsidRDefault="000D79E8" w:rsidP="005A1E91">
            <w:pPr>
              <w:jc w:val="center"/>
              <w:rPr>
                <w:rFonts w:ascii="Arial" w:hAnsi="Arial" w:cs="Arial"/>
                <w:bCs/>
                <w:sz w:val="18"/>
                <w:szCs w:val="18"/>
              </w:rPr>
            </w:pPr>
          </w:p>
        </w:tc>
        <w:tc>
          <w:tcPr>
            <w:tcW w:w="3445" w:type="dxa"/>
            <w:tcBorders>
              <w:top w:val="single" w:sz="4" w:space="0" w:color="auto"/>
              <w:left w:val="nil"/>
              <w:right w:val="nil"/>
            </w:tcBorders>
            <w:vAlign w:val="bottom"/>
          </w:tcPr>
          <w:p w14:paraId="4E64A243" w14:textId="77777777" w:rsidR="000D79E8" w:rsidRPr="00A5606A" w:rsidRDefault="000D79E8" w:rsidP="005A1E91">
            <w:pPr>
              <w:jc w:val="center"/>
              <w:rPr>
                <w:rFonts w:ascii="Arial" w:hAnsi="Arial" w:cs="Arial"/>
                <w:bCs/>
                <w:sz w:val="18"/>
                <w:szCs w:val="18"/>
              </w:rPr>
            </w:pPr>
          </w:p>
        </w:tc>
      </w:tr>
      <w:tr w:rsidR="000D79E8" w:rsidRPr="00A5606A" w14:paraId="0CA79E5A" w14:textId="77777777" w:rsidTr="008139D5">
        <w:trPr>
          <w:trHeight w:val="170"/>
        </w:trPr>
        <w:tc>
          <w:tcPr>
            <w:tcW w:w="2814" w:type="dxa"/>
            <w:tcBorders>
              <w:left w:val="nil"/>
              <w:right w:val="nil"/>
            </w:tcBorders>
            <w:noWrap/>
            <w:vAlign w:val="bottom"/>
          </w:tcPr>
          <w:p w14:paraId="0EABBE75" w14:textId="77777777" w:rsidR="000D79E8" w:rsidRPr="00A5606A" w:rsidRDefault="000D79E8" w:rsidP="005A1E91">
            <w:pPr>
              <w:ind w:left="-52"/>
              <w:rPr>
                <w:rFonts w:ascii="Arial" w:hAnsi="Arial" w:cs="Arial"/>
                <w:bCs/>
                <w:sz w:val="18"/>
                <w:szCs w:val="18"/>
              </w:rPr>
            </w:pPr>
            <w:r w:rsidRPr="00A5606A">
              <w:rPr>
                <w:rFonts w:ascii="Arial" w:hAnsi="Arial" w:cs="Arial"/>
                <w:bCs/>
                <w:sz w:val="18"/>
                <w:szCs w:val="18"/>
              </w:rPr>
              <w:t>0-6 Ay</w:t>
            </w:r>
          </w:p>
        </w:tc>
        <w:tc>
          <w:tcPr>
            <w:tcW w:w="3289" w:type="dxa"/>
            <w:tcBorders>
              <w:left w:val="nil"/>
              <w:right w:val="nil"/>
            </w:tcBorders>
            <w:noWrap/>
            <w:vAlign w:val="bottom"/>
          </w:tcPr>
          <w:p w14:paraId="6DB636BD" w14:textId="77777777" w:rsidR="000D79E8" w:rsidRPr="00A5606A" w:rsidRDefault="000D79E8" w:rsidP="005E2AB6">
            <w:pPr>
              <w:jc w:val="right"/>
              <w:rPr>
                <w:rFonts w:ascii="Arial" w:hAnsi="Arial" w:cs="Arial"/>
                <w:sz w:val="18"/>
                <w:szCs w:val="18"/>
              </w:rPr>
            </w:pPr>
            <w:r w:rsidRPr="00A5606A">
              <w:rPr>
                <w:rFonts w:ascii="Arial" w:hAnsi="Arial" w:cs="Arial"/>
                <w:sz w:val="18"/>
                <w:szCs w:val="18"/>
              </w:rPr>
              <w:t>143.938</w:t>
            </w:r>
          </w:p>
        </w:tc>
        <w:tc>
          <w:tcPr>
            <w:tcW w:w="3445" w:type="dxa"/>
            <w:tcBorders>
              <w:left w:val="nil"/>
              <w:right w:val="nil"/>
            </w:tcBorders>
            <w:vAlign w:val="bottom"/>
          </w:tcPr>
          <w:p w14:paraId="025EDF42" w14:textId="77777777" w:rsidR="000D79E8" w:rsidRPr="00A5606A" w:rsidRDefault="000D79E8" w:rsidP="005E2AB6">
            <w:pPr>
              <w:jc w:val="right"/>
              <w:rPr>
                <w:rFonts w:ascii="Arial" w:hAnsi="Arial" w:cs="Arial"/>
                <w:sz w:val="18"/>
                <w:szCs w:val="18"/>
              </w:rPr>
            </w:pPr>
            <w:r w:rsidRPr="00A5606A">
              <w:rPr>
                <w:rFonts w:ascii="Arial" w:hAnsi="Arial" w:cs="Arial"/>
                <w:sz w:val="18"/>
                <w:szCs w:val="18"/>
              </w:rPr>
              <w:t>6.402</w:t>
            </w:r>
          </w:p>
        </w:tc>
      </w:tr>
      <w:tr w:rsidR="000D79E8" w:rsidRPr="00A5606A" w14:paraId="56225DBB" w14:textId="77777777" w:rsidTr="008139D5">
        <w:trPr>
          <w:trHeight w:val="170"/>
        </w:trPr>
        <w:tc>
          <w:tcPr>
            <w:tcW w:w="2814" w:type="dxa"/>
            <w:tcBorders>
              <w:left w:val="nil"/>
              <w:right w:val="nil"/>
            </w:tcBorders>
            <w:noWrap/>
            <w:vAlign w:val="bottom"/>
          </w:tcPr>
          <w:p w14:paraId="15729F18" w14:textId="77777777" w:rsidR="000D79E8" w:rsidRPr="00A5606A" w:rsidRDefault="000D79E8" w:rsidP="005A1E91">
            <w:pPr>
              <w:ind w:left="-52"/>
              <w:rPr>
                <w:rFonts w:ascii="Arial" w:hAnsi="Arial" w:cs="Arial"/>
                <w:bCs/>
                <w:sz w:val="18"/>
                <w:szCs w:val="18"/>
              </w:rPr>
            </w:pPr>
            <w:r w:rsidRPr="00A5606A">
              <w:rPr>
                <w:rFonts w:ascii="Arial" w:hAnsi="Arial" w:cs="Arial"/>
                <w:bCs/>
                <w:sz w:val="18"/>
                <w:szCs w:val="18"/>
              </w:rPr>
              <w:t>6 Ay-12 Ay</w:t>
            </w:r>
          </w:p>
        </w:tc>
        <w:tc>
          <w:tcPr>
            <w:tcW w:w="3289" w:type="dxa"/>
            <w:tcBorders>
              <w:left w:val="nil"/>
              <w:right w:val="nil"/>
            </w:tcBorders>
            <w:noWrap/>
            <w:vAlign w:val="bottom"/>
          </w:tcPr>
          <w:p w14:paraId="694E0F42" w14:textId="77777777" w:rsidR="000D79E8" w:rsidRPr="00A5606A" w:rsidRDefault="000D79E8" w:rsidP="005E2AB6">
            <w:pPr>
              <w:jc w:val="right"/>
              <w:rPr>
                <w:rFonts w:ascii="Arial" w:hAnsi="Arial" w:cs="Arial"/>
                <w:sz w:val="18"/>
                <w:szCs w:val="18"/>
              </w:rPr>
            </w:pPr>
            <w:r w:rsidRPr="00A5606A">
              <w:rPr>
                <w:rFonts w:ascii="Arial" w:hAnsi="Arial" w:cs="Arial"/>
                <w:sz w:val="18"/>
                <w:szCs w:val="18"/>
              </w:rPr>
              <w:t>55.694</w:t>
            </w:r>
          </w:p>
        </w:tc>
        <w:tc>
          <w:tcPr>
            <w:tcW w:w="3445" w:type="dxa"/>
            <w:tcBorders>
              <w:left w:val="nil"/>
              <w:right w:val="nil"/>
            </w:tcBorders>
            <w:vAlign w:val="bottom"/>
          </w:tcPr>
          <w:p w14:paraId="72AC46BB" w14:textId="77777777" w:rsidR="000D79E8" w:rsidRPr="00A5606A" w:rsidRDefault="000D79E8" w:rsidP="005E2AB6">
            <w:pPr>
              <w:jc w:val="right"/>
              <w:rPr>
                <w:rFonts w:ascii="Arial" w:hAnsi="Arial" w:cs="Arial"/>
                <w:sz w:val="18"/>
                <w:szCs w:val="18"/>
              </w:rPr>
            </w:pPr>
            <w:r w:rsidRPr="00A5606A">
              <w:rPr>
                <w:rFonts w:ascii="Arial" w:hAnsi="Arial" w:cs="Arial"/>
                <w:sz w:val="18"/>
                <w:szCs w:val="18"/>
              </w:rPr>
              <w:t>26.380</w:t>
            </w:r>
          </w:p>
        </w:tc>
      </w:tr>
      <w:tr w:rsidR="000D79E8" w:rsidRPr="00A5606A" w14:paraId="6F3968C2" w14:textId="77777777" w:rsidTr="008139D5">
        <w:trPr>
          <w:trHeight w:val="170"/>
        </w:trPr>
        <w:tc>
          <w:tcPr>
            <w:tcW w:w="2814" w:type="dxa"/>
            <w:tcBorders>
              <w:left w:val="nil"/>
              <w:right w:val="nil"/>
            </w:tcBorders>
            <w:noWrap/>
            <w:vAlign w:val="bottom"/>
          </w:tcPr>
          <w:p w14:paraId="7F72BB0D" w14:textId="77777777" w:rsidR="000D79E8" w:rsidRPr="00A5606A" w:rsidRDefault="000D79E8" w:rsidP="005A1E91">
            <w:pPr>
              <w:ind w:left="-52"/>
              <w:rPr>
                <w:rFonts w:ascii="Arial" w:hAnsi="Arial" w:cs="Arial"/>
                <w:bCs/>
                <w:sz w:val="18"/>
                <w:szCs w:val="18"/>
              </w:rPr>
            </w:pPr>
            <w:r w:rsidRPr="00A5606A">
              <w:rPr>
                <w:rFonts w:ascii="Arial" w:hAnsi="Arial" w:cs="Arial"/>
                <w:bCs/>
                <w:sz w:val="18"/>
                <w:szCs w:val="18"/>
              </w:rPr>
              <w:t>1-2 Yıl</w:t>
            </w:r>
          </w:p>
        </w:tc>
        <w:tc>
          <w:tcPr>
            <w:tcW w:w="3289" w:type="dxa"/>
            <w:tcBorders>
              <w:left w:val="nil"/>
              <w:right w:val="nil"/>
            </w:tcBorders>
            <w:noWrap/>
            <w:vAlign w:val="bottom"/>
          </w:tcPr>
          <w:p w14:paraId="6F7EE60B" w14:textId="77777777" w:rsidR="000D79E8" w:rsidRPr="00A5606A" w:rsidRDefault="000D79E8" w:rsidP="005E2AB6">
            <w:pPr>
              <w:jc w:val="right"/>
              <w:rPr>
                <w:rFonts w:ascii="Arial" w:hAnsi="Arial" w:cs="Arial"/>
                <w:sz w:val="18"/>
                <w:szCs w:val="18"/>
              </w:rPr>
            </w:pPr>
            <w:r w:rsidRPr="00A5606A">
              <w:rPr>
                <w:rFonts w:ascii="Arial" w:hAnsi="Arial" w:cs="Arial"/>
                <w:sz w:val="18"/>
                <w:szCs w:val="18"/>
              </w:rPr>
              <w:t>112.501</w:t>
            </w:r>
          </w:p>
        </w:tc>
        <w:tc>
          <w:tcPr>
            <w:tcW w:w="3445" w:type="dxa"/>
            <w:tcBorders>
              <w:left w:val="nil"/>
              <w:right w:val="nil"/>
            </w:tcBorders>
            <w:vAlign w:val="bottom"/>
          </w:tcPr>
          <w:p w14:paraId="724C2BCE" w14:textId="77777777" w:rsidR="000D79E8" w:rsidRPr="00A5606A" w:rsidRDefault="000D79E8" w:rsidP="005E2AB6">
            <w:pPr>
              <w:jc w:val="right"/>
              <w:rPr>
                <w:rFonts w:ascii="Arial" w:hAnsi="Arial" w:cs="Arial"/>
                <w:sz w:val="18"/>
                <w:szCs w:val="18"/>
              </w:rPr>
            </w:pPr>
            <w:r w:rsidRPr="00A5606A">
              <w:rPr>
                <w:rFonts w:ascii="Arial" w:hAnsi="Arial" w:cs="Arial"/>
                <w:sz w:val="18"/>
                <w:szCs w:val="18"/>
              </w:rPr>
              <w:t>15.904</w:t>
            </w:r>
          </w:p>
        </w:tc>
      </w:tr>
      <w:tr w:rsidR="000D79E8" w:rsidRPr="00A5606A" w14:paraId="5D5E0829" w14:textId="77777777" w:rsidTr="008139D5">
        <w:trPr>
          <w:trHeight w:val="170"/>
        </w:trPr>
        <w:tc>
          <w:tcPr>
            <w:tcW w:w="2814" w:type="dxa"/>
            <w:tcBorders>
              <w:left w:val="nil"/>
              <w:right w:val="nil"/>
            </w:tcBorders>
            <w:noWrap/>
            <w:vAlign w:val="bottom"/>
          </w:tcPr>
          <w:p w14:paraId="0874BC1D" w14:textId="77777777" w:rsidR="000D79E8" w:rsidRPr="00A5606A" w:rsidRDefault="000D79E8" w:rsidP="005A1E91">
            <w:pPr>
              <w:ind w:left="-52"/>
              <w:rPr>
                <w:rFonts w:ascii="Arial" w:hAnsi="Arial" w:cs="Arial"/>
                <w:bCs/>
                <w:sz w:val="18"/>
                <w:szCs w:val="18"/>
              </w:rPr>
            </w:pPr>
            <w:r w:rsidRPr="00A5606A">
              <w:rPr>
                <w:rFonts w:ascii="Arial" w:hAnsi="Arial" w:cs="Arial"/>
                <w:bCs/>
                <w:sz w:val="18"/>
                <w:szCs w:val="18"/>
              </w:rPr>
              <w:t>2-5 Yıl</w:t>
            </w:r>
          </w:p>
        </w:tc>
        <w:tc>
          <w:tcPr>
            <w:tcW w:w="3289" w:type="dxa"/>
            <w:tcBorders>
              <w:left w:val="nil"/>
              <w:right w:val="nil"/>
            </w:tcBorders>
            <w:noWrap/>
            <w:vAlign w:val="bottom"/>
          </w:tcPr>
          <w:p w14:paraId="01614BBA" w14:textId="77777777" w:rsidR="000D79E8" w:rsidRPr="00A5606A" w:rsidRDefault="000D79E8" w:rsidP="005E2AB6">
            <w:pPr>
              <w:jc w:val="right"/>
              <w:rPr>
                <w:rFonts w:ascii="Arial" w:hAnsi="Arial" w:cs="Arial"/>
                <w:sz w:val="18"/>
                <w:szCs w:val="18"/>
              </w:rPr>
            </w:pPr>
            <w:r w:rsidRPr="00A5606A">
              <w:rPr>
                <w:rFonts w:ascii="Arial" w:hAnsi="Arial" w:cs="Arial"/>
                <w:sz w:val="18"/>
                <w:szCs w:val="18"/>
              </w:rPr>
              <w:t>133.454</w:t>
            </w:r>
          </w:p>
        </w:tc>
        <w:tc>
          <w:tcPr>
            <w:tcW w:w="3445" w:type="dxa"/>
            <w:tcBorders>
              <w:left w:val="nil"/>
              <w:right w:val="nil"/>
            </w:tcBorders>
            <w:vAlign w:val="bottom"/>
          </w:tcPr>
          <w:p w14:paraId="0CA2D1F9" w14:textId="77777777" w:rsidR="000D79E8" w:rsidRPr="00A5606A" w:rsidRDefault="000D79E8" w:rsidP="005E2AB6">
            <w:pPr>
              <w:jc w:val="right"/>
              <w:rPr>
                <w:rFonts w:ascii="Arial" w:hAnsi="Arial" w:cs="Arial"/>
                <w:sz w:val="18"/>
                <w:szCs w:val="18"/>
              </w:rPr>
            </w:pPr>
            <w:r w:rsidRPr="00A5606A">
              <w:rPr>
                <w:rFonts w:ascii="Arial" w:hAnsi="Arial" w:cs="Arial"/>
                <w:sz w:val="18"/>
                <w:szCs w:val="18"/>
              </w:rPr>
              <w:t>44.934</w:t>
            </w:r>
          </w:p>
        </w:tc>
      </w:tr>
      <w:tr w:rsidR="000D79E8" w:rsidRPr="00A5606A" w14:paraId="2D3F9934" w14:textId="77777777" w:rsidTr="008139D5">
        <w:trPr>
          <w:trHeight w:val="170"/>
        </w:trPr>
        <w:tc>
          <w:tcPr>
            <w:tcW w:w="2814" w:type="dxa"/>
            <w:tcBorders>
              <w:left w:val="nil"/>
              <w:right w:val="nil"/>
            </w:tcBorders>
            <w:noWrap/>
            <w:vAlign w:val="bottom"/>
          </w:tcPr>
          <w:p w14:paraId="7B6BF5E7" w14:textId="77777777" w:rsidR="000D79E8" w:rsidRPr="00A5606A" w:rsidRDefault="000D79E8" w:rsidP="005A1E91">
            <w:pPr>
              <w:ind w:left="-52"/>
              <w:rPr>
                <w:rFonts w:ascii="Arial" w:hAnsi="Arial" w:cs="Arial"/>
                <w:bCs/>
                <w:sz w:val="18"/>
                <w:szCs w:val="18"/>
              </w:rPr>
            </w:pPr>
            <w:r w:rsidRPr="00A5606A">
              <w:rPr>
                <w:rFonts w:ascii="Arial" w:hAnsi="Arial" w:cs="Arial"/>
                <w:bCs/>
                <w:sz w:val="18"/>
                <w:szCs w:val="18"/>
              </w:rPr>
              <w:t>5 Yıl ve Üzeri</w:t>
            </w:r>
          </w:p>
        </w:tc>
        <w:tc>
          <w:tcPr>
            <w:tcW w:w="3289" w:type="dxa"/>
            <w:tcBorders>
              <w:left w:val="nil"/>
              <w:right w:val="nil"/>
            </w:tcBorders>
            <w:noWrap/>
            <w:vAlign w:val="bottom"/>
          </w:tcPr>
          <w:p w14:paraId="77C5A1BD" w14:textId="77777777" w:rsidR="000D79E8" w:rsidRPr="00A5606A" w:rsidRDefault="000D79E8" w:rsidP="005E2AB6">
            <w:pPr>
              <w:jc w:val="right"/>
              <w:rPr>
                <w:rFonts w:ascii="Arial" w:hAnsi="Arial" w:cs="Arial"/>
                <w:sz w:val="18"/>
                <w:szCs w:val="18"/>
              </w:rPr>
            </w:pPr>
            <w:r w:rsidRPr="00A5606A">
              <w:rPr>
                <w:rFonts w:ascii="Arial" w:hAnsi="Arial" w:cs="Arial"/>
                <w:sz w:val="18"/>
                <w:szCs w:val="18"/>
              </w:rPr>
              <w:t>50.368</w:t>
            </w:r>
          </w:p>
        </w:tc>
        <w:tc>
          <w:tcPr>
            <w:tcW w:w="3445" w:type="dxa"/>
            <w:tcBorders>
              <w:left w:val="nil"/>
              <w:right w:val="nil"/>
            </w:tcBorders>
            <w:vAlign w:val="bottom"/>
          </w:tcPr>
          <w:p w14:paraId="73DAD58E" w14:textId="77777777" w:rsidR="000D79E8" w:rsidRPr="00A5606A" w:rsidRDefault="000D79E8" w:rsidP="005E2AB6">
            <w:pPr>
              <w:jc w:val="right"/>
              <w:rPr>
                <w:rFonts w:ascii="Arial" w:hAnsi="Arial" w:cs="Arial"/>
                <w:sz w:val="18"/>
                <w:szCs w:val="18"/>
              </w:rPr>
            </w:pPr>
            <w:r w:rsidRPr="00A5606A">
              <w:rPr>
                <w:rFonts w:ascii="Arial" w:hAnsi="Arial" w:cs="Arial"/>
                <w:sz w:val="18"/>
                <w:szCs w:val="18"/>
              </w:rPr>
              <w:t>27.145</w:t>
            </w:r>
          </w:p>
        </w:tc>
      </w:tr>
      <w:tr w:rsidR="000D79E8" w:rsidRPr="00A5606A" w14:paraId="3D1974CE" w14:textId="77777777" w:rsidTr="008139D5">
        <w:trPr>
          <w:trHeight w:val="170"/>
        </w:trPr>
        <w:tc>
          <w:tcPr>
            <w:tcW w:w="2814" w:type="dxa"/>
            <w:tcBorders>
              <w:left w:val="nil"/>
              <w:bottom w:val="single" w:sz="4" w:space="0" w:color="auto"/>
              <w:right w:val="nil"/>
            </w:tcBorders>
            <w:noWrap/>
            <w:vAlign w:val="bottom"/>
          </w:tcPr>
          <w:p w14:paraId="7BE53A07" w14:textId="77777777" w:rsidR="000D79E8" w:rsidRPr="00A5606A" w:rsidRDefault="000D79E8" w:rsidP="005A1E91">
            <w:pPr>
              <w:rPr>
                <w:rFonts w:ascii="Arial" w:hAnsi="Arial" w:cs="Arial"/>
                <w:bCs/>
                <w:sz w:val="18"/>
                <w:szCs w:val="18"/>
              </w:rPr>
            </w:pPr>
          </w:p>
        </w:tc>
        <w:tc>
          <w:tcPr>
            <w:tcW w:w="3289" w:type="dxa"/>
            <w:tcBorders>
              <w:left w:val="nil"/>
              <w:bottom w:val="single" w:sz="4" w:space="0" w:color="auto"/>
              <w:right w:val="nil"/>
            </w:tcBorders>
            <w:noWrap/>
            <w:vAlign w:val="bottom"/>
          </w:tcPr>
          <w:p w14:paraId="23F00C17" w14:textId="77777777" w:rsidR="000D79E8" w:rsidRPr="00A5606A" w:rsidRDefault="000D79E8" w:rsidP="005A1E91">
            <w:pPr>
              <w:jc w:val="right"/>
              <w:rPr>
                <w:rFonts w:ascii="Arial" w:hAnsi="Arial" w:cs="Arial"/>
                <w:sz w:val="18"/>
                <w:szCs w:val="18"/>
              </w:rPr>
            </w:pPr>
          </w:p>
        </w:tc>
        <w:tc>
          <w:tcPr>
            <w:tcW w:w="3445" w:type="dxa"/>
            <w:tcBorders>
              <w:left w:val="nil"/>
              <w:bottom w:val="single" w:sz="4" w:space="0" w:color="auto"/>
              <w:right w:val="nil"/>
            </w:tcBorders>
            <w:vAlign w:val="bottom"/>
          </w:tcPr>
          <w:p w14:paraId="4B0C9769" w14:textId="77777777" w:rsidR="000D79E8" w:rsidRPr="00A5606A" w:rsidRDefault="000D79E8" w:rsidP="005A1E91">
            <w:pPr>
              <w:jc w:val="right"/>
              <w:rPr>
                <w:rFonts w:ascii="Arial" w:hAnsi="Arial" w:cs="Arial"/>
                <w:sz w:val="18"/>
                <w:szCs w:val="18"/>
              </w:rPr>
            </w:pPr>
          </w:p>
        </w:tc>
      </w:tr>
    </w:tbl>
    <w:p w14:paraId="6BD34DD4" w14:textId="1F6DB9F4" w:rsidR="00B8413E" w:rsidRDefault="00B8413E">
      <w:pPr>
        <w:rPr>
          <w:rFonts w:ascii="Arial" w:hAnsi="Arial" w:cs="Arial"/>
          <w:b/>
          <w:color w:val="000000" w:themeColor="text1"/>
          <w:sz w:val="20"/>
          <w:szCs w:val="20"/>
          <w:lang w:eastAsia="en-US"/>
        </w:rPr>
      </w:pPr>
      <w:r>
        <w:rPr>
          <w:rFonts w:ascii="Arial" w:hAnsi="Arial" w:cs="Arial"/>
          <w:b/>
          <w:color w:val="000000" w:themeColor="text1"/>
          <w:sz w:val="20"/>
          <w:szCs w:val="20"/>
        </w:rPr>
        <w:br w:type="page"/>
      </w:r>
    </w:p>
    <w:p w14:paraId="60977E42" w14:textId="0F074A33" w:rsidR="000D79E8" w:rsidRPr="009128F0" w:rsidRDefault="000D79E8" w:rsidP="000D79E8">
      <w:pPr>
        <w:pStyle w:val="GvdeMetniGirintisi"/>
        <w:spacing w:before="120" w:after="120"/>
        <w:ind w:hanging="532"/>
        <w:rPr>
          <w:rFonts w:ascii="Arial" w:hAnsi="Arial" w:cs="Arial"/>
          <w:b/>
          <w:color w:val="000000" w:themeColor="text1"/>
          <w:sz w:val="20"/>
          <w:szCs w:val="20"/>
        </w:rPr>
      </w:pPr>
      <w:r>
        <w:rPr>
          <w:rFonts w:ascii="Arial" w:hAnsi="Arial" w:cs="Arial"/>
          <w:b/>
          <w:sz w:val="20"/>
          <w:szCs w:val="20"/>
        </w:rPr>
        <w:lastRenderedPageBreak/>
        <w:t xml:space="preserve">I. </w:t>
      </w:r>
      <w:r>
        <w:rPr>
          <w:rFonts w:ascii="Arial" w:hAnsi="Arial" w:cs="Arial"/>
          <w:b/>
          <w:sz w:val="20"/>
          <w:szCs w:val="20"/>
        </w:rPr>
        <w:tab/>
      </w:r>
      <w:r w:rsidRPr="009128F0">
        <w:rPr>
          <w:rFonts w:ascii="Arial" w:hAnsi="Arial" w:cs="Arial"/>
          <w:b/>
          <w:color w:val="000000" w:themeColor="text1"/>
          <w:sz w:val="20"/>
          <w:szCs w:val="20"/>
        </w:rPr>
        <w:t>Konsolide bilançonun aktif hesaplarına ilişkin açıklama ve dipnotlar (devamı):</w:t>
      </w:r>
    </w:p>
    <w:p w14:paraId="5D704550" w14:textId="1481F9E6" w:rsidR="000D79E8" w:rsidRPr="00A5606A" w:rsidRDefault="000D79E8" w:rsidP="002F1A5E">
      <w:pPr>
        <w:pStyle w:val="GvdeMetniGirintisi"/>
        <w:spacing w:before="120" w:after="120"/>
        <w:ind w:left="-567" w:right="126" w:firstLine="0"/>
        <w:rPr>
          <w:rFonts w:ascii="Arial" w:hAnsi="Arial" w:cs="Arial"/>
          <w:b/>
          <w:sz w:val="20"/>
          <w:szCs w:val="20"/>
        </w:rPr>
      </w:pPr>
      <w:proofErr w:type="gramStart"/>
      <w:r w:rsidRPr="00A5606A">
        <w:rPr>
          <w:rFonts w:ascii="Arial" w:hAnsi="Arial" w:cs="Arial"/>
          <w:b/>
          <w:sz w:val="20"/>
          <w:szCs w:val="20"/>
        </w:rPr>
        <w:t>c</w:t>
      </w:r>
      <w:proofErr w:type="gramEnd"/>
      <w:r w:rsidRPr="00A5606A">
        <w:rPr>
          <w:rFonts w:ascii="Arial" w:hAnsi="Arial" w:cs="Arial"/>
          <w:b/>
          <w:sz w:val="20"/>
          <w:szCs w:val="20"/>
        </w:rPr>
        <w:t>.</w:t>
      </w:r>
      <w:r w:rsidR="002F1A5E">
        <w:rPr>
          <w:rFonts w:ascii="Arial" w:hAnsi="Arial" w:cs="Arial"/>
          <w:b/>
          <w:sz w:val="20"/>
          <w:szCs w:val="20"/>
        </w:rPr>
        <w:tab/>
      </w:r>
      <w:r w:rsidRPr="00A5606A">
        <w:rPr>
          <w:rFonts w:ascii="Arial" w:hAnsi="Arial" w:cs="Arial"/>
          <w:b/>
          <w:sz w:val="20"/>
          <w:szCs w:val="20"/>
        </w:rPr>
        <w:t>Vade yapısına göre nakdi kredilerin dağılımı:</w:t>
      </w:r>
    </w:p>
    <w:p w14:paraId="3E419E64" w14:textId="77777777" w:rsidR="000D79E8" w:rsidRDefault="000D79E8" w:rsidP="002F1A5E">
      <w:pPr>
        <w:pStyle w:val="GvdeMetniGirintisi"/>
        <w:spacing w:before="120" w:after="120"/>
        <w:ind w:right="126" w:firstLine="0"/>
        <w:rPr>
          <w:rFonts w:ascii="Arial" w:hAnsi="Arial" w:cs="Arial"/>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r>
        <w:rPr>
          <w:rFonts w:ascii="Arial" w:hAnsi="Arial" w:cs="Arial"/>
          <w:sz w:val="20"/>
          <w:szCs w:val="20"/>
        </w:rPr>
        <w:t>.</w:t>
      </w:r>
    </w:p>
    <w:p w14:paraId="161E27E1" w14:textId="77777777" w:rsidR="00320BC9" w:rsidRPr="009128F0" w:rsidRDefault="005C1800" w:rsidP="002F1A5E">
      <w:pPr>
        <w:pStyle w:val="GvdeMetniGirintisi"/>
        <w:spacing w:before="120" w:after="120"/>
        <w:ind w:right="126" w:hanging="567"/>
        <w:rPr>
          <w:rFonts w:ascii="Arial" w:hAnsi="Arial" w:cs="Arial"/>
          <w:b/>
          <w:color w:val="000000" w:themeColor="text1"/>
          <w:sz w:val="20"/>
          <w:szCs w:val="20"/>
        </w:rPr>
      </w:pPr>
      <w:proofErr w:type="gramStart"/>
      <w:r w:rsidRPr="009128F0">
        <w:rPr>
          <w:rFonts w:ascii="Arial" w:hAnsi="Arial" w:cs="Arial"/>
          <w:b/>
          <w:color w:val="000000" w:themeColor="text1"/>
          <w:sz w:val="20"/>
          <w:szCs w:val="20"/>
        </w:rPr>
        <w:t>ç</w:t>
      </w:r>
      <w:proofErr w:type="gramEnd"/>
      <w:r w:rsidRPr="009128F0">
        <w:rPr>
          <w:rFonts w:ascii="Arial" w:hAnsi="Arial" w:cs="Arial"/>
          <w:b/>
          <w:color w:val="000000" w:themeColor="text1"/>
          <w:sz w:val="20"/>
          <w:szCs w:val="20"/>
        </w:rPr>
        <w:t>.</w:t>
      </w:r>
      <w:r w:rsidR="00FF0884" w:rsidRPr="009128F0">
        <w:rPr>
          <w:rFonts w:ascii="Arial" w:hAnsi="Arial" w:cs="Arial"/>
          <w:b/>
          <w:color w:val="000000" w:themeColor="text1"/>
          <w:sz w:val="20"/>
          <w:szCs w:val="20"/>
        </w:rPr>
        <w:tab/>
      </w:r>
      <w:r w:rsidR="00136C29" w:rsidRPr="009128F0">
        <w:rPr>
          <w:rFonts w:ascii="Arial" w:hAnsi="Arial" w:cs="Arial"/>
          <w:b/>
          <w:color w:val="000000" w:themeColor="text1"/>
          <w:sz w:val="20"/>
          <w:szCs w:val="20"/>
        </w:rPr>
        <w:t xml:space="preserve">Tüketici kredileri, bireysel kredi kartları, personel kredileri ve personel </w:t>
      </w:r>
      <w:r w:rsidR="00FB18D5" w:rsidRPr="009128F0">
        <w:rPr>
          <w:rFonts w:ascii="Arial" w:hAnsi="Arial" w:cs="Arial"/>
          <w:b/>
          <w:color w:val="000000" w:themeColor="text1"/>
          <w:sz w:val="20"/>
          <w:szCs w:val="20"/>
        </w:rPr>
        <w:t>kredi kartlarına</w:t>
      </w:r>
      <w:r w:rsidR="00136C29" w:rsidRPr="009128F0">
        <w:rPr>
          <w:rFonts w:ascii="Arial" w:hAnsi="Arial" w:cs="Arial"/>
          <w:b/>
          <w:color w:val="000000" w:themeColor="text1"/>
          <w:sz w:val="20"/>
          <w:szCs w:val="20"/>
        </w:rPr>
        <w:t xml:space="preserve"> ilişkin bilgiler:</w:t>
      </w:r>
    </w:p>
    <w:tbl>
      <w:tblPr>
        <w:tblW w:w="9356" w:type="dxa"/>
        <w:tblCellMar>
          <w:left w:w="0" w:type="dxa"/>
          <w:right w:w="0" w:type="dxa"/>
        </w:tblCellMar>
        <w:tblLook w:val="0000" w:firstRow="0" w:lastRow="0" w:firstColumn="0" w:lastColumn="0" w:noHBand="0" w:noVBand="0"/>
      </w:tblPr>
      <w:tblGrid>
        <w:gridCol w:w="5245"/>
        <w:gridCol w:w="1276"/>
        <w:gridCol w:w="1418"/>
        <w:gridCol w:w="1417"/>
      </w:tblGrid>
      <w:tr w:rsidR="002C76CF" w:rsidRPr="009128F0" w14:paraId="0F7A7778" w14:textId="77777777" w:rsidTr="009D0563">
        <w:trPr>
          <w:trHeight w:val="170"/>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1DECB29D" w14:textId="6BFAC1F4" w:rsidR="00136C29" w:rsidRPr="009128F0" w:rsidRDefault="009D0563" w:rsidP="009D0563">
            <w:pPr>
              <w:rPr>
                <w:rFonts w:ascii="Arial" w:hAnsi="Arial" w:cs="Arial"/>
                <w:b/>
                <w:color w:val="000000" w:themeColor="text1"/>
                <w:sz w:val="18"/>
                <w:szCs w:val="18"/>
              </w:rPr>
            </w:pPr>
            <w:r w:rsidRPr="00A5606A">
              <w:rPr>
                <w:rFonts w:ascii="Arial" w:hAnsi="Arial" w:cs="Arial"/>
                <w:b/>
                <w:sz w:val="18"/>
                <w:szCs w:val="18"/>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8CFCA4" w14:textId="77777777" w:rsidR="00136C29" w:rsidRPr="009128F0" w:rsidRDefault="00136C29" w:rsidP="0084010F">
            <w:pPr>
              <w:ind w:right="66"/>
              <w:jc w:val="right"/>
              <w:rPr>
                <w:rFonts w:ascii="Arial" w:hAnsi="Arial" w:cs="Arial"/>
                <w:b/>
                <w:color w:val="000000" w:themeColor="text1"/>
                <w:sz w:val="18"/>
                <w:szCs w:val="18"/>
              </w:rPr>
            </w:pPr>
            <w:r w:rsidRPr="009128F0">
              <w:rPr>
                <w:rFonts w:ascii="Arial" w:hAnsi="Arial" w:cs="Arial"/>
                <w:b/>
                <w:color w:val="000000" w:themeColor="text1"/>
                <w:sz w:val="18"/>
                <w:szCs w:val="18"/>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C4DD9E" w14:textId="77777777" w:rsidR="00A36CD8" w:rsidRPr="009128F0" w:rsidRDefault="00136C29" w:rsidP="0084010F">
            <w:pPr>
              <w:ind w:right="66"/>
              <w:jc w:val="right"/>
              <w:rPr>
                <w:rFonts w:ascii="Arial" w:hAnsi="Arial" w:cs="Arial"/>
                <w:b/>
                <w:color w:val="000000" w:themeColor="text1"/>
                <w:sz w:val="18"/>
                <w:szCs w:val="18"/>
              </w:rPr>
            </w:pPr>
            <w:r w:rsidRPr="009128F0">
              <w:rPr>
                <w:rFonts w:ascii="Arial" w:hAnsi="Arial" w:cs="Arial"/>
                <w:b/>
                <w:color w:val="000000" w:themeColor="text1"/>
                <w:sz w:val="18"/>
                <w:szCs w:val="18"/>
              </w:rPr>
              <w:t>Orta ve</w:t>
            </w:r>
            <w:r w:rsidR="00A36CD8" w:rsidRPr="009128F0">
              <w:rPr>
                <w:rFonts w:ascii="Arial" w:hAnsi="Arial" w:cs="Arial"/>
                <w:b/>
                <w:color w:val="000000" w:themeColor="text1"/>
                <w:sz w:val="18"/>
                <w:szCs w:val="18"/>
              </w:rPr>
              <w:t xml:space="preserve"> </w:t>
            </w:r>
          </w:p>
          <w:p w14:paraId="0676DF87" w14:textId="77777777" w:rsidR="00136C29" w:rsidRPr="009128F0" w:rsidRDefault="00136C29" w:rsidP="0084010F">
            <w:pPr>
              <w:ind w:right="66"/>
              <w:jc w:val="right"/>
              <w:rPr>
                <w:rFonts w:ascii="Arial" w:hAnsi="Arial" w:cs="Arial"/>
                <w:b/>
                <w:color w:val="000000" w:themeColor="text1"/>
                <w:sz w:val="18"/>
                <w:szCs w:val="18"/>
              </w:rPr>
            </w:pPr>
            <w:r w:rsidRPr="009128F0">
              <w:rPr>
                <w:rFonts w:ascii="Arial" w:hAnsi="Arial" w:cs="Arial"/>
                <w:b/>
                <w:color w:val="000000" w:themeColor="text1"/>
                <w:sz w:val="18"/>
                <w:szCs w:val="18"/>
              </w:rPr>
              <w:t>Uzun</w:t>
            </w:r>
            <w:r w:rsidR="00A36CD8" w:rsidRPr="009128F0">
              <w:rPr>
                <w:rFonts w:ascii="Arial" w:hAnsi="Arial" w:cs="Arial"/>
                <w:b/>
                <w:color w:val="000000" w:themeColor="text1"/>
                <w:sz w:val="18"/>
                <w:szCs w:val="18"/>
              </w:rPr>
              <w:t xml:space="preserve"> </w:t>
            </w:r>
            <w:r w:rsidRPr="009128F0">
              <w:rPr>
                <w:rFonts w:ascii="Arial" w:hAnsi="Arial" w:cs="Arial"/>
                <w:b/>
                <w:color w:val="000000" w:themeColor="text1"/>
                <w:sz w:val="18"/>
                <w:szCs w:val="18"/>
              </w:rPr>
              <w:t>Vadeli</w:t>
            </w:r>
          </w:p>
        </w:tc>
        <w:tc>
          <w:tcPr>
            <w:tcW w:w="1417" w:type="dxa"/>
            <w:tcBorders>
              <w:top w:val="single" w:sz="4" w:space="0" w:color="auto"/>
              <w:bottom w:val="single" w:sz="4" w:space="0" w:color="auto"/>
            </w:tcBorders>
            <w:noWrap/>
            <w:tcMar>
              <w:top w:w="15" w:type="dxa"/>
              <w:left w:w="15" w:type="dxa"/>
              <w:bottom w:w="0" w:type="dxa"/>
              <w:right w:w="15" w:type="dxa"/>
            </w:tcMar>
            <w:vAlign w:val="bottom"/>
          </w:tcPr>
          <w:p w14:paraId="1969EB74" w14:textId="77777777" w:rsidR="00136C29" w:rsidRPr="009128F0" w:rsidRDefault="00136C29" w:rsidP="0084010F">
            <w:pPr>
              <w:ind w:right="66"/>
              <w:jc w:val="right"/>
              <w:rPr>
                <w:rFonts w:ascii="Arial" w:hAnsi="Arial" w:cs="Arial"/>
                <w:b/>
                <w:color w:val="000000" w:themeColor="text1"/>
                <w:sz w:val="18"/>
                <w:szCs w:val="18"/>
              </w:rPr>
            </w:pPr>
            <w:r w:rsidRPr="009128F0">
              <w:rPr>
                <w:rFonts w:ascii="Arial" w:hAnsi="Arial" w:cs="Arial"/>
                <w:b/>
                <w:color w:val="000000" w:themeColor="text1"/>
                <w:sz w:val="18"/>
                <w:szCs w:val="18"/>
              </w:rPr>
              <w:t>Toplam</w:t>
            </w:r>
          </w:p>
        </w:tc>
      </w:tr>
      <w:tr w:rsidR="00136C29" w:rsidRPr="009128F0" w14:paraId="3FEFE1B9" w14:textId="77777777" w:rsidTr="00255B1E">
        <w:trPr>
          <w:trHeight w:val="170"/>
        </w:trPr>
        <w:tc>
          <w:tcPr>
            <w:tcW w:w="5245" w:type="dxa"/>
            <w:noWrap/>
            <w:tcMar>
              <w:top w:w="15" w:type="dxa"/>
              <w:left w:w="15" w:type="dxa"/>
              <w:bottom w:w="0" w:type="dxa"/>
              <w:right w:w="15" w:type="dxa"/>
            </w:tcMar>
            <w:vAlign w:val="bottom"/>
          </w:tcPr>
          <w:p w14:paraId="6845DE27" w14:textId="77777777" w:rsidR="00136C29" w:rsidRPr="009128F0" w:rsidRDefault="00136C29" w:rsidP="000C1207">
            <w:pPr>
              <w:jc w:val="both"/>
              <w:rPr>
                <w:rFonts w:ascii="Arial" w:hAnsi="Arial" w:cs="Arial"/>
                <w:b/>
                <w:color w:val="000000" w:themeColor="text1"/>
                <w:sz w:val="18"/>
                <w:szCs w:val="18"/>
              </w:rPr>
            </w:pPr>
          </w:p>
        </w:tc>
        <w:tc>
          <w:tcPr>
            <w:tcW w:w="1276" w:type="dxa"/>
            <w:noWrap/>
            <w:tcMar>
              <w:top w:w="15" w:type="dxa"/>
              <w:left w:w="15" w:type="dxa"/>
              <w:bottom w:w="0" w:type="dxa"/>
              <w:right w:w="15" w:type="dxa"/>
            </w:tcMar>
            <w:vAlign w:val="bottom"/>
          </w:tcPr>
          <w:p w14:paraId="5B687AC6" w14:textId="77777777" w:rsidR="00136C29" w:rsidRPr="009128F0" w:rsidRDefault="00136C29" w:rsidP="0084010F">
            <w:pPr>
              <w:tabs>
                <w:tab w:val="decimal" w:pos="1065"/>
              </w:tabs>
              <w:ind w:right="66"/>
              <w:jc w:val="right"/>
              <w:rPr>
                <w:rFonts w:ascii="Arial" w:hAnsi="Arial" w:cs="Arial"/>
                <w:b/>
                <w:bCs/>
                <w:color w:val="000000" w:themeColor="text1"/>
                <w:sz w:val="18"/>
                <w:szCs w:val="18"/>
              </w:rPr>
            </w:pPr>
          </w:p>
        </w:tc>
        <w:tc>
          <w:tcPr>
            <w:tcW w:w="1418" w:type="dxa"/>
            <w:noWrap/>
            <w:tcMar>
              <w:top w:w="15" w:type="dxa"/>
              <w:left w:w="15" w:type="dxa"/>
              <w:bottom w:w="0" w:type="dxa"/>
              <w:right w:w="15" w:type="dxa"/>
            </w:tcMar>
            <w:vAlign w:val="bottom"/>
          </w:tcPr>
          <w:p w14:paraId="523ADA64" w14:textId="77777777" w:rsidR="00136C29" w:rsidRPr="009128F0" w:rsidRDefault="00136C29" w:rsidP="0084010F">
            <w:pPr>
              <w:ind w:right="66"/>
              <w:jc w:val="center"/>
              <w:rPr>
                <w:rFonts w:ascii="Arial" w:hAnsi="Arial" w:cs="Arial"/>
                <w:b/>
                <w:bCs/>
                <w:color w:val="000000" w:themeColor="text1"/>
                <w:sz w:val="18"/>
                <w:szCs w:val="18"/>
              </w:rPr>
            </w:pPr>
          </w:p>
        </w:tc>
        <w:tc>
          <w:tcPr>
            <w:tcW w:w="1417" w:type="dxa"/>
            <w:noWrap/>
            <w:tcMar>
              <w:top w:w="15" w:type="dxa"/>
              <w:left w:w="15" w:type="dxa"/>
              <w:bottom w:w="0" w:type="dxa"/>
              <w:right w:w="15" w:type="dxa"/>
            </w:tcMar>
            <w:vAlign w:val="bottom"/>
          </w:tcPr>
          <w:p w14:paraId="36D90DB6" w14:textId="77777777" w:rsidR="00136C29" w:rsidRPr="009128F0" w:rsidRDefault="00136C29" w:rsidP="0084010F">
            <w:pPr>
              <w:ind w:right="66"/>
              <w:jc w:val="right"/>
              <w:rPr>
                <w:rFonts w:ascii="Arial" w:hAnsi="Arial" w:cs="Arial"/>
                <w:b/>
                <w:bCs/>
                <w:color w:val="000000" w:themeColor="text1"/>
                <w:sz w:val="18"/>
                <w:szCs w:val="18"/>
              </w:rPr>
            </w:pPr>
          </w:p>
        </w:tc>
      </w:tr>
      <w:tr w:rsidR="009D0563" w:rsidRPr="009128F0" w14:paraId="508B23A8" w14:textId="77777777" w:rsidTr="00D067C4">
        <w:trPr>
          <w:trHeight w:val="170"/>
        </w:trPr>
        <w:tc>
          <w:tcPr>
            <w:tcW w:w="5245" w:type="dxa"/>
            <w:noWrap/>
            <w:tcMar>
              <w:top w:w="15" w:type="dxa"/>
              <w:left w:w="15" w:type="dxa"/>
              <w:bottom w:w="0" w:type="dxa"/>
              <w:right w:w="15" w:type="dxa"/>
            </w:tcMar>
            <w:vAlign w:val="bottom"/>
          </w:tcPr>
          <w:p w14:paraId="70B3518B" w14:textId="77777777" w:rsidR="009D0563" w:rsidRPr="009128F0" w:rsidRDefault="009D0563" w:rsidP="009D0563">
            <w:pPr>
              <w:jc w:val="both"/>
              <w:rPr>
                <w:rFonts w:ascii="Arial" w:eastAsia="Arial Unicode MS" w:hAnsi="Arial" w:cs="Arial"/>
                <w:b/>
                <w:color w:val="000000" w:themeColor="text1"/>
                <w:sz w:val="18"/>
                <w:szCs w:val="18"/>
              </w:rPr>
            </w:pPr>
            <w:r w:rsidRPr="009128F0">
              <w:rPr>
                <w:rFonts w:ascii="Arial" w:hAnsi="Arial" w:cs="Arial"/>
                <w:b/>
                <w:color w:val="000000" w:themeColor="text1"/>
                <w:sz w:val="18"/>
                <w:szCs w:val="18"/>
              </w:rPr>
              <w:t>Tüketici Kredileri-TP</w:t>
            </w:r>
          </w:p>
        </w:tc>
        <w:tc>
          <w:tcPr>
            <w:tcW w:w="1276" w:type="dxa"/>
            <w:noWrap/>
            <w:tcMar>
              <w:top w:w="15" w:type="dxa"/>
              <w:left w:w="15" w:type="dxa"/>
              <w:bottom w:w="0" w:type="dxa"/>
              <w:right w:w="15" w:type="dxa"/>
            </w:tcMar>
            <w:vAlign w:val="bottom"/>
          </w:tcPr>
          <w:p w14:paraId="2A4C2B72" w14:textId="213AC8DB"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122.708 </w:t>
            </w:r>
          </w:p>
        </w:tc>
        <w:tc>
          <w:tcPr>
            <w:tcW w:w="1418" w:type="dxa"/>
            <w:noWrap/>
            <w:tcMar>
              <w:top w:w="15" w:type="dxa"/>
              <w:left w:w="15" w:type="dxa"/>
              <w:bottom w:w="0" w:type="dxa"/>
              <w:right w:w="15" w:type="dxa"/>
            </w:tcMar>
            <w:vAlign w:val="bottom"/>
          </w:tcPr>
          <w:p w14:paraId="472B8842" w14:textId="74495FBA"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3.005.411 </w:t>
            </w:r>
          </w:p>
        </w:tc>
        <w:tc>
          <w:tcPr>
            <w:tcW w:w="1417" w:type="dxa"/>
            <w:noWrap/>
            <w:tcMar>
              <w:top w:w="15" w:type="dxa"/>
              <w:left w:w="15" w:type="dxa"/>
              <w:bottom w:w="0" w:type="dxa"/>
              <w:right w:w="15" w:type="dxa"/>
            </w:tcMar>
            <w:vAlign w:val="bottom"/>
          </w:tcPr>
          <w:p w14:paraId="6C172FA1" w14:textId="6357DDA0"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3.128.119 </w:t>
            </w:r>
          </w:p>
        </w:tc>
      </w:tr>
      <w:tr w:rsidR="009D0563" w:rsidRPr="009128F0" w14:paraId="3CA3B542" w14:textId="77777777" w:rsidTr="00D067C4">
        <w:trPr>
          <w:trHeight w:val="170"/>
        </w:trPr>
        <w:tc>
          <w:tcPr>
            <w:tcW w:w="5245" w:type="dxa"/>
            <w:noWrap/>
            <w:tcMar>
              <w:top w:w="15" w:type="dxa"/>
              <w:left w:w="15" w:type="dxa"/>
              <w:bottom w:w="0" w:type="dxa"/>
              <w:right w:w="15" w:type="dxa"/>
            </w:tcMar>
            <w:vAlign w:val="bottom"/>
          </w:tcPr>
          <w:p w14:paraId="04E3BABA" w14:textId="77777777" w:rsidR="009D0563" w:rsidRPr="009128F0" w:rsidRDefault="009D0563" w:rsidP="009D0563">
            <w:pPr>
              <w:ind w:left="360"/>
              <w:jc w:val="both"/>
              <w:rPr>
                <w:rFonts w:ascii="Arial" w:eastAsia="Arial Unicode MS" w:hAnsi="Arial" w:cs="Arial"/>
                <w:color w:val="000000" w:themeColor="text1"/>
                <w:sz w:val="18"/>
                <w:szCs w:val="18"/>
              </w:rPr>
            </w:pPr>
            <w:r w:rsidRPr="009128F0">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2F7F2B1E" w14:textId="30ADDA08"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6.141</w:t>
            </w:r>
          </w:p>
        </w:tc>
        <w:tc>
          <w:tcPr>
            <w:tcW w:w="1418" w:type="dxa"/>
            <w:noWrap/>
            <w:tcMar>
              <w:top w:w="15" w:type="dxa"/>
              <w:left w:w="15" w:type="dxa"/>
              <w:bottom w:w="0" w:type="dxa"/>
              <w:right w:w="15" w:type="dxa"/>
            </w:tcMar>
            <w:vAlign w:val="bottom"/>
          </w:tcPr>
          <w:p w14:paraId="3CA5E48E" w14:textId="3CB79FFC"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2.783.438</w:t>
            </w:r>
          </w:p>
        </w:tc>
        <w:tc>
          <w:tcPr>
            <w:tcW w:w="1417" w:type="dxa"/>
            <w:noWrap/>
            <w:tcMar>
              <w:top w:w="15" w:type="dxa"/>
              <w:left w:w="15" w:type="dxa"/>
              <w:bottom w:w="0" w:type="dxa"/>
              <w:right w:w="15" w:type="dxa"/>
            </w:tcMar>
            <w:vAlign w:val="bottom"/>
          </w:tcPr>
          <w:p w14:paraId="433E0071" w14:textId="59E90F57"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2.789.579</w:t>
            </w:r>
          </w:p>
        </w:tc>
      </w:tr>
      <w:tr w:rsidR="009D0563" w:rsidRPr="009128F0" w14:paraId="0D1A507D" w14:textId="77777777" w:rsidTr="00D067C4">
        <w:trPr>
          <w:trHeight w:val="170"/>
        </w:trPr>
        <w:tc>
          <w:tcPr>
            <w:tcW w:w="5245" w:type="dxa"/>
            <w:noWrap/>
            <w:tcMar>
              <w:top w:w="15" w:type="dxa"/>
              <w:left w:w="15" w:type="dxa"/>
              <w:bottom w:w="0" w:type="dxa"/>
              <w:right w:w="15" w:type="dxa"/>
            </w:tcMar>
            <w:vAlign w:val="bottom"/>
          </w:tcPr>
          <w:p w14:paraId="6F6D8661" w14:textId="77777777" w:rsidR="009D0563" w:rsidRPr="009128F0" w:rsidRDefault="009D0563" w:rsidP="009D0563">
            <w:pPr>
              <w:ind w:left="360"/>
              <w:jc w:val="both"/>
              <w:rPr>
                <w:rFonts w:ascii="Arial" w:eastAsia="Arial Unicode MS" w:hAnsi="Arial" w:cs="Arial"/>
                <w:color w:val="000000" w:themeColor="text1"/>
                <w:sz w:val="18"/>
                <w:szCs w:val="18"/>
              </w:rPr>
            </w:pPr>
            <w:r w:rsidRPr="009128F0">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57C93C89" w14:textId="24192728"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3.671</w:t>
            </w:r>
          </w:p>
        </w:tc>
        <w:tc>
          <w:tcPr>
            <w:tcW w:w="1418" w:type="dxa"/>
            <w:noWrap/>
            <w:tcMar>
              <w:top w:w="15" w:type="dxa"/>
              <w:left w:w="15" w:type="dxa"/>
              <w:bottom w:w="0" w:type="dxa"/>
              <w:right w:w="15" w:type="dxa"/>
            </w:tcMar>
            <w:vAlign w:val="bottom"/>
          </w:tcPr>
          <w:p w14:paraId="5E243300" w14:textId="3DDEF895"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110.232</w:t>
            </w:r>
          </w:p>
        </w:tc>
        <w:tc>
          <w:tcPr>
            <w:tcW w:w="1417" w:type="dxa"/>
            <w:noWrap/>
            <w:tcMar>
              <w:top w:w="15" w:type="dxa"/>
              <w:left w:w="15" w:type="dxa"/>
              <w:bottom w:w="0" w:type="dxa"/>
              <w:right w:w="15" w:type="dxa"/>
            </w:tcMar>
            <w:vAlign w:val="bottom"/>
          </w:tcPr>
          <w:p w14:paraId="2DC58209" w14:textId="6965860A"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113.903</w:t>
            </w:r>
          </w:p>
        </w:tc>
      </w:tr>
      <w:tr w:rsidR="009D0563" w:rsidRPr="009128F0" w14:paraId="2363B1AB" w14:textId="77777777" w:rsidTr="00D067C4">
        <w:trPr>
          <w:trHeight w:val="170"/>
        </w:trPr>
        <w:tc>
          <w:tcPr>
            <w:tcW w:w="5245" w:type="dxa"/>
            <w:noWrap/>
            <w:tcMar>
              <w:top w:w="15" w:type="dxa"/>
              <w:left w:w="15" w:type="dxa"/>
              <w:bottom w:w="0" w:type="dxa"/>
              <w:right w:w="15" w:type="dxa"/>
            </w:tcMar>
            <w:vAlign w:val="bottom"/>
          </w:tcPr>
          <w:p w14:paraId="458E8E3F"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08F3E1A1" w14:textId="417FA3FD"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112.896</w:t>
            </w:r>
          </w:p>
        </w:tc>
        <w:tc>
          <w:tcPr>
            <w:tcW w:w="1418" w:type="dxa"/>
            <w:noWrap/>
            <w:tcMar>
              <w:top w:w="15" w:type="dxa"/>
              <w:left w:w="15" w:type="dxa"/>
              <w:bottom w:w="0" w:type="dxa"/>
              <w:right w:w="15" w:type="dxa"/>
            </w:tcMar>
            <w:vAlign w:val="bottom"/>
          </w:tcPr>
          <w:p w14:paraId="0F238FB2" w14:textId="4A4B72BC"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111.741</w:t>
            </w:r>
          </w:p>
        </w:tc>
        <w:tc>
          <w:tcPr>
            <w:tcW w:w="1417" w:type="dxa"/>
            <w:noWrap/>
            <w:tcMar>
              <w:top w:w="15" w:type="dxa"/>
              <w:left w:w="15" w:type="dxa"/>
              <w:bottom w:w="0" w:type="dxa"/>
              <w:right w:w="15" w:type="dxa"/>
            </w:tcMar>
            <w:vAlign w:val="bottom"/>
          </w:tcPr>
          <w:p w14:paraId="624C4799" w14:textId="24AB92C1"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224.637</w:t>
            </w:r>
          </w:p>
        </w:tc>
      </w:tr>
      <w:tr w:rsidR="009D0563" w:rsidRPr="009128F0" w14:paraId="200CCEFA" w14:textId="77777777" w:rsidTr="00D067C4">
        <w:trPr>
          <w:trHeight w:val="170"/>
        </w:trPr>
        <w:tc>
          <w:tcPr>
            <w:tcW w:w="5245" w:type="dxa"/>
            <w:noWrap/>
            <w:tcMar>
              <w:top w:w="15" w:type="dxa"/>
              <w:left w:w="15" w:type="dxa"/>
              <w:bottom w:w="0" w:type="dxa"/>
              <w:right w:w="15" w:type="dxa"/>
            </w:tcMar>
            <w:vAlign w:val="bottom"/>
          </w:tcPr>
          <w:p w14:paraId="42A3B4FA" w14:textId="77777777" w:rsidR="009D0563" w:rsidRPr="009128F0" w:rsidRDefault="009D0563" w:rsidP="009D0563">
            <w:pPr>
              <w:ind w:left="360"/>
              <w:jc w:val="both"/>
              <w:rPr>
                <w:rFonts w:ascii="Arial" w:eastAsia="Arial Unicode MS" w:hAnsi="Arial" w:cs="Arial"/>
                <w:color w:val="000000" w:themeColor="text1"/>
                <w:sz w:val="18"/>
                <w:szCs w:val="18"/>
              </w:rPr>
            </w:pPr>
            <w:r w:rsidRPr="009128F0">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vAlign w:val="bottom"/>
          </w:tcPr>
          <w:p w14:paraId="1D62BC14" w14:textId="0BC0477F"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8" w:type="dxa"/>
            <w:noWrap/>
            <w:tcMar>
              <w:top w:w="15" w:type="dxa"/>
              <w:left w:w="15" w:type="dxa"/>
              <w:bottom w:w="0" w:type="dxa"/>
              <w:right w:w="15" w:type="dxa"/>
            </w:tcMar>
            <w:vAlign w:val="bottom"/>
          </w:tcPr>
          <w:p w14:paraId="6FD61C43" w14:textId="50E75CB1"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04071DBF" w14:textId="4AA34232"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r>
      <w:tr w:rsidR="009D0563" w:rsidRPr="009128F0" w14:paraId="633AD8B1" w14:textId="77777777" w:rsidTr="00D067C4">
        <w:trPr>
          <w:trHeight w:val="170"/>
        </w:trPr>
        <w:tc>
          <w:tcPr>
            <w:tcW w:w="5245" w:type="dxa"/>
            <w:noWrap/>
            <w:tcMar>
              <w:top w:w="15" w:type="dxa"/>
              <w:left w:w="15" w:type="dxa"/>
              <w:bottom w:w="0" w:type="dxa"/>
              <w:right w:w="15" w:type="dxa"/>
            </w:tcMar>
            <w:vAlign w:val="bottom"/>
          </w:tcPr>
          <w:p w14:paraId="266D1534" w14:textId="77777777" w:rsidR="009D0563" w:rsidRPr="009128F0" w:rsidRDefault="009D0563" w:rsidP="009D0563">
            <w:pPr>
              <w:jc w:val="both"/>
              <w:rPr>
                <w:rFonts w:ascii="Arial" w:eastAsia="Arial Unicode MS" w:hAnsi="Arial" w:cs="Arial"/>
                <w:b/>
                <w:color w:val="000000" w:themeColor="text1"/>
                <w:sz w:val="18"/>
                <w:szCs w:val="18"/>
              </w:rPr>
            </w:pPr>
            <w:r w:rsidRPr="009128F0">
              <w:rPr>
                <w:rFonts w:ascii="Arial" w:hAnsi="Arial" w:cs="Arial"/>
                <w:b/>
                <w:color w:val="000000" w:themeColor="text1"/>
                <w:sz w:val="18"/>
                <w:szCs w:val="18"/>
              </w:rPr>
              <w:t>Tüketici Kredileri-Dövize Endeksli</w:t>
            </w:r>
          </w:p>
        </w:tc>
        <w:tc>
          <w:tcPr>
            <w:tcW w:w="1276" w:type="dxa"/>
            <w:noWrap/>
            <w:tcMar>
              <w:top w:w="15" w:type="dxa"/>
              <w:left w:w="15" w:type="dxa"/>
              <w:bottom w:w="0" w:type="dxa"/>
              <w:right w:w="15" w:type="dxa"/>
            </w:tcMar>
            <w:vAlign w:val="bottom"/>
          </w:tcPr>
          <w:p w14:paraId="41D33133" w14:textId="57C87242"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c>
          <w:tcPr>
            <w:tcW w:w="1418" w:type="dxa"/>
            <w:noWrap/>
            <w:tcMar>
              <w:top w:w="15" w:type="dxa"/>
              <w:left w:w="15" w:type="dxa"/>
              <w:bottom w:w="0" w:type="dxa"/>
              <w:right w:w="15" w:type="dxa"/>
            </w:tcMar>
            <w:vAlign w:val="bottom"/>
          </w:tcPr>
          <w:p w14:paraId="5E134C0A" w14:textId="485BD65B"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c>
          <w:tcPr>
            <w:tcW w:w="1417" w:type="dxa"/>
            <w:noWrap/>
            <w:tcMar>
              <w:top w:w="15" w:type="dxa"/>
              <w:left w:w="15" w:type="dxa"/>
              <w:bottom w:w="0" w:type="dxa"/>
              <w:right w:w="15" w:type="dxa"/>
            </w:tcMar>
            <w:vAlign w:val="bottom"/>
          </w:tcPr>
          <w:p w14:paraId="255905A9" w14:textId="2BCD7E85"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r>
      <w:tr w:rsidR="009D0563" w:rsidRPr="009128F0" w14:paraId="6654726C" w14:textId="77777777" w:rsidTr="00D067C4">
        <w:trPr>
          <w:trHeight w:val="170"/>
        </w:trPr>
        <w:tc>
          <w:tcPr>
            <w:tcW w:w="5245" w:type="dxa"/>
            <w:noWrap/>
            <w:tcMar>
              <w:top w:w="15" w:type="dxa"/>
              <w:left w:w="15" w:type="dxa"/>
              <w:bottom w:w="0" w:type="dxa"/>
              <w:right w:w="15" w:type="dxa"/>
            </w:tcMar>
            <w:vAlign w:val="bottom"/>
          </w:tcPr>
          <w:p w14:paraId="6397F642" w14:textId="77777777" w:rsidR="009D0563" w:rsidRPr="009128F0" w:rsidRDefault="009D0563" w:rsidP="009D0563">
            <w:pPr>
              <w:ind w:left="360"/>
              <w:jc w:val="both"/>
              <w:rPr>
                <w:rFonts w:ascii="Arial" w:eastAsia="Arial Unicode MS" w:hAnsi="Arial" w:cs="Arial"/>
                <w:color w:val="000000" w:themeColor="text1"/>
                <w:sz w:val="18"/>
                <w:szCs w:val="18"/>
              </w:rPr>
            </w:pPr>
            <w:r w:rsidRPr="009128F0">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57CF3AC3" w14:textId="6B189F1B"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8" w:type="dxa"/>
            <w:noWrap/>
            <w:tcMar>
              <w:top w:w="15" w:type="dxa"/>
              <w:left w:w="15" w:type="dxa"/>
              <w:bottom w:w="0" w:type="dxa"/>
              <w:right w:w="15" w:type="dxa"/>
            </w:tcMar>
            <w:vAlign w:val="bottom"/>
          </w:tcPr>
          <w:p w14:paraId="440E1D30" w14:textId="5874693D"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6C8285D0" w14:textId="72D75B17"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r>
      <w:tr w:rsidR="009D0563" w:rsidRPr="009128F0" w14:paraId="35EC2CBD" w14:textId="77777777" w:rsidTr="00D067C4">
        <w:trPr>
          <w:trHeight w:val="170"/>
        </w:trPr>
        <w:tc>
          <w:tcPr>
            <w:tcW w:w="5245" w:type="dxa"/>
            <w:noWrap/>
            <w:tcMar>
              <w:top w:w="15" w:type="dxa"/>
              <w:left w:w="15" w:type="dxa"/>
              <w:bottom w:w="0" w:type="dxa"/>
              <w:right w:w="15" w:type="dxa"/>
            </w:tcMar>
            <w:vAlign w:val="bottom"/>
          </w:tcPr>
          <w:p w14:paraId="50B68ECC" w14:textId="77777777" w:rsidR="009D0563" w:rsidRPr="009128F0" w:rsidRDefault="009D0563" w:rsidP="009D0563">
            <w:pPr>
              <w:ind w:left="360"/>
              <w:jc w:val="both"/>
              <w:rPr>
                <w:rFonts w:ascii="Arial" w:eastAsia="Arial Unicode MS" w:hAnsi="Arial" w:cs="Arial"/>
                <w:color w:val="000000" w:themeColor="text1"/>
                <w:sz w:val="18"/>
                <w:szCs w:val="18"/>
              </w:rPr>
            </w:pPr>
            <w:r w:rsidRPr="009128F0">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069101BA" w14:textId="6DA0D00A"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8" w:type="dxa"/>
            <w:noWrap/>
            <w:tcMar>
              <w:top w:w="15" w:type="dxa"/>
              <w:left w:w="15" w:type="dxa"/>
              <w:bottom w:w="0" w:type="dxa"/>
              <w:right w:w="15" w:type="dxa"/>
            </w:tcMar>
            <w:vAlign w:val="bottom"/>
          </w:tcPr>
          <w:p w14:paraId="03FBF957" w14:textId="0F6CA11E"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74993DFE" w14:textId="6A2A7BD9"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r>
      <w:tr w:rsidR="009D0563" w:rsidRPr="009128F0" w14:paraId="40E72C39" w14:textId="77777777" w:rsidTr="00D067C4">
        <w:trPr>
          <w:trHeight w:val="170"/>
        </w:trPr>
        <w:tc>
          <w:tcPr>
            <w:tcW w:w="5245" w:type="dxa"/>
            <w:noWrap/>
            <w:tcMar>
              <w:top w:w="15" w:type="dxa"/>
              <w:left w:w="15" w:type="dxa"/>
              <w:bottom w:w="0" w:type="dxa"/>
              <w:right w:w="15" w:type="dxa"/>
            </w:tcMar>
            <w:vAlign w:val="bottom"/>
          </w:tcPr>
          <w:p w14:paraId="407D250E"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1C034E20" w14:textId="38A778A4"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8" w:type="dxa"/>
            <w:noWrap/>
            <w:tcMar>
              <w:top w:w="15" w:type="dxa"/>
              <w:left w:w="15" w:type="dxa"/>
              <w:bottom w:w="0" w:type="dxa"/>
              <w:right w:w="15" w:type="dxa"/>
            </w:tcMar>
            <w:vAlign w:val="bottom"/>
          </w:tcPr>
          <w:p w14:paraId="45D8D267" w14:textId="2D3DA871"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2A0C9CC6" w14:textId="3FBD738F"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r>
      <w:tr w:rsidR="009D0563" w:rsidRPr="009128F0" w14:paraId="158EC733" w14:textId="77777777" w:rsidTr="00D067C4">
        <w:trPr>
          <w:trHeight w:val="170"/>
        </w:trPr>
        <w:tc>
          <w:tcPr>
            <w:tcW w:w="5245" w:type="dxa"/>
            <w:noWrap/>
            <w:tcMar>
              <w:top w:w="15" w:type="dxa"/>
              <w:left w:w="15" w:type="dxa"/>
              <w:bottom w:w="0" w:type="dxa"/>
              <w:right w:w="15" w:type="dxa"/>
            </w:tcMar>
            <w:vAlign w:val="bottom"/>
          </w:tcPr>
          <w:p w14:paraId="7F986DCE" w14:textId="77777777" w:rsidR="009D0563" w:rsidRPr="009128F0" w:rsidRDefault="009D0563" w:rsidP="009D0563">
            <w:pPr>
              <w:ind w:left="360"/>
              <w:jc w:val="both"/>
              <w:rPr>
                <w:rFonts w:ascii="Arial" w:eastAsia="Arial Unicode MS" w:hAnsi="Arial" w:cs="Arial"/>
                <w:color w:val="000000" w:themeColor="text1"/>
                <w:sz w:val="18"/>
                <w:szCs w:val="18"/>
              </w:rPr>
            </w:pPr>
            <w:r w:rsidRPr="009128F0">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vAlign w:val="bottom"/>
          </w:tcPr>
          <w:p w14:paraId="15B975A5" w14:textId="4087D2D1"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8" w:type="dxa"/>
            <w:noWrap/>
            <w:tcMar>
              <w:top w:w="15" w:type="dxa"/>
              <w:left w:w="15" w:type="dxa"/>
              <w:bottom w:w="0" w:type="dxa"/>
              <w:right w:w="15" w:type="dxa"/>
            </w:tcMar>
            <w:vAlign w:val="bottom"/>
          </w:tcPr>
          <w:p w14:paraId="06E2ED86" w14:textId="2950DA57"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4ABED218" w14:textId="0F68AD56"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r>
      <w:tr w:rsidR="009D0563" w:rsidRPr="009128F0" w14:paraId="45E4A61B" w14:textId="77777777" w:rsidTr="00D067C4">
        <w:trPr>
          <w:trHeight w:val="170"/>
        </w:trPr>
        <w:tc>
          <w:tcPr>
            <w:tcW w:w="5245" w:type="dxa"/>
            <w:noWrap/>
            <w:tcMar>
              <w:top w:w="15" w:type="dxa"/>
              <w:left w:w="15" w:type="dxa"/>
              <w:bottom w:w="0" w:type="dxa"/>
              <w:right w:w="15" w:type="dxa"/>
            </w:tcMar>
            <w:vAlign w:val="bottom"/>
          </w:tcPr>
          <w:p w14:paraId="217CB942" w14:textId="77777777" w:rsidR="009D0563" w:rsidRPr="009128F0" w:rsidRDefault="009D0563" w:rsidP="009D0563">
            <w:pPr>
              <w:jc w:val="both"/>
              <w:rPr>
                <w:rFonts w:ascii="Arial" w:hAnsi="Arial" w:cs="Arial"/>
                <w:b/>
                <w:color w:val="000000" w:themeColor="text1"/>
                <w:sz w:val="18"/>
                <w:szCs w:val="18"/>
              </w:rPr>
            </w:pPr>
            <w:r w:rsidRPr="009128F0">
              <w:rPr>
                <w:rFonts w:ascii="Arial" w:hAnsi="Arial" w:cs="Arial"/>
                <w:b/>
                <w:color w:val="000000" w:themeColor="text1"/>
                <w:sz w:val="18"/>
                <w:szCs w:val="18"/>
              </w:rPr>
              <w:t>Tüketici Kredileri-YP</w:t>
            </w:r>
          </w:p>
        </w:tc>
        <w:tc>
          <w:tcPr>
            <w:tcW w:w="1276" w:type="dxa"/>
            <w:noWrap/>
            <w:tcMar>
              <w:top w:w="15" w:type="dxa"/>
              <w:left w:w="15" w:type="dxa"/>
              <w:bottom w:w="0" w:type="dxa"/>
              <w:right w:w="15" w:type="dxa"/>
            </w:tcMar>
            <w:vAlign w:val="bottom"/>
          </w:tcPr>
          <w:p w14:paraId="48DBE8A0" w14:textId="33337C6E"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351 </w:t>
            </w:r>
          </w:p>
        </w:tc>
        <w:tc>
          <w:tcPr>
            <w:tcW w:w="1418" w:type="dxa"/>
            <w:noWrap/>
            <w:tcMar>
              <w:top w:w="15" w:type="dxa"/>
              <w:left w:w="15" w:type="dxa"/>
              <w:bottom w:w="0" w:type="dxa"/>
              <w:right w:w="15" w:type="dxa"/>
            </w:tcMar>
            <w:vAlign w:val="bottom"/>
          </w:tcPr>
          <w:p w14:paraId="37781F30" w14:textId="09D1427E"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101 </w:t>
            </w:r>
          </w:p>
        </w:tc>
        <w:tc>
          <w:tcPr>
            <w:tcW w:w="1417" w:type="dxa"/>
            <w:noWrap/>
            <w:tcMar>
              <w:top w:w="15" w:type="dxa"/>
              <w:left w:w="15" w:type="dxa"/>
              <w:bottom w:w="0" w:type="dxa"/>
              <w:right w:w="15" w:type="dxa"/>
            </w:tcMar>
            <w:vAlign w:val="bottom"/>
          </w:tcPr>
          <w:p w14:paraId="16513ED8" w14:textId="176693E8"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452 </w:t>
            </w:r>
          </w:p>
        </w:tc>
      </w:tr>
      <w:tr w:rsidR="009D0563" w:rsidRPr="009128F0" w14:paraId="7A1D7103" w14:textId="77777777" w:rsidTr="00D067C4">
        <w:trPr>
          <w:trHeight w:val="170"/>
        </w:trPr>
        <w:tc>
          <w:tcPr>
            <w:tcW w:w="5245" w:type="dxa"/>
            <w:noWrap/>
            <w:tcMar>
              <w:top w:w="15" w:type="dxa"/>
              <w:left w:w="15" w:type="dxa"/>
              <w:bottom w:w="0" w:type="dxa"/>
              <w:right w:w="15" w:type="dxa"/>
            </w:tcMar>
            <w:vAlign w:val="bottom"/>
          </w:tcPr>
          <w:p w14:paraId="6FC53824"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7C07B137" w14:textId="5005746C"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351</w:t>
            </w:r>
          </w:p>
        </w:tc>
        <w:tc>
          <w:tcPr>
            <w:tcW w:w="1418" w:type="dxa"/>
            <w:noWrap/>
            <w:tcMar>
              <w:top w:w="15" w:type="dxa"/>
              <w:left w:w="15" w:type="dxa"/>
              <w:bottom w:w="0" w:type="dxa"/>
              <w:right w:w="15" w:type="dxa"/>
            </w:tcMar>
            <w:vAlign w:val="bottom"/>
          </w:tcPr>
          <w:p w14:paraId="4E2679CD" w14:textId="2A87C775"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101</w:t>
            </w:r>
          </w:p>
        </w:tc>
        <w:tc>
          <w:tcPr>
            <w:tcW w:w="1417" w:type="dxa"/>
            <w:noWrap/>
            <w:tcMar>
              <w:top w:w="15" w:type="dxa"/>
              <w:left w:w="15" w:type="dxa"/>
              <w:bottom w:w="0" w:type="dxa"/>
              <w:right w:w="15" w:type="dxa"/>
            </w:tcMar>
            <w:vAlign w:val="bottom"/>
          </w:tcPr>
          <w:p w14:paraId="351B79D3" w14:textId="0EAC8EE4"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452</w:t>
            </w:r>
          </w:p>
        </w:tc>
      </w:tr>
      <w:tr w:rsidR="009D0563" w:rsidRPr="009128F0" w14:paraId="3EB97389" w14:textId="77777777" w:rsidTr="00D067C4">
        <w:trPr>
          <w:trHeight w:val="170"/>
        </w:trPr>
        <w:tc>
          <w:tcPr>
            <w:tcW w:w="5245" w:type="dxa"/>
            <w:noWrap/>
            <w:tcMar>
              <w:top w:w="15" w:type="dxa"/>
              <w:left w:w="15" w:type="dxa"/>
              <w:bottom w:w="0" w:type="dxa"/>
              <w:right w:w="15" w:type="dxa"/>
            </w:tcMar>
            <w:vAlign w:val="bottom"/>
          </w:tcPr>
          <w:p w14:paraId="5685665E"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56B4FBBD" w14:textId="4E9DCC67"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8" w:type="dxa"/>
            <w:noWrap/>
            <w:tcMar>
              <w:top w:w="15" w:type="dxa"/>
              <w:left w:w="15" w:type="dxa"/>
              <w:bottom w:w="0" w:type="dxa"/>
              <w:right w:w="15" w:type="dxa"/>
            </w:tcMar>
            <w:vAlign w:val="bottom"/>
          </w:tcPr>
          <w:p w14:paraId="782A6875" w14:textId="13167946"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0DF658CD" w14:textId="4156A8B1"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r>
      <w:tr w:rsidR="009D0563" w:rsidRPr="009128F0" w14:paraId="77EAB766" w14:textId="77777777" w:rsidTr="00D067C4">
        <w:trPr>
          <w:trHeight w:val="170"/>
        </w:trPr>
        <w:tc>
          <w:tcPr>
            <w:tcW w:w="5245" w:type="dxa"/>
            <w:noWrap/>
            <w:tcMar>
              <w:top w:w="15" w:type="dxa"/>
              <w:left w:w="15" w:type="dxa"/>
              <w:bottom w:w="0" w:type="dxa"/>
              <w:right w:w="15" w:type="dxa"/>
            </w:tcMar>
            <w:vAlign w:val="bottom"/>
          </w:tcPr>
          <w:p w14:paraId="6B92180C"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5EB176EC" w14:textId="6ED78894"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8" w:type="dxa"/>
            <w:noWrap/>
            <w:tcMar>
              <w:top w:w="15" w:type="dxa"/>
              <w:left w:w="15" w:type="dxa"/>
              <w:bottom w:w="0" w:type="dxa"/>
              <w:right w:w="15" w:type="dxa"/>
            </w:tcMar>
            <w:vAlign w:val="bottom"/>
          </w:tcPr>
          <w:p w14:paraId="592C3198" w14:textId="496994F8"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0F7789B6" w14:textId="69C35B55"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r>
      <w:tr w:rsidR="009D0563" w:rsidRPr="009128F0" w14:paraId="4CA80968" w14:textId="77777777" w:rsidTr="00D067C4">
        <w:trPr>
          <w:trHeight w:val="170"/>
        </w:trPr>
        <w:tc>
          <w:tcPr>
            <w:tcW w:w="5245" w:type="dxa"/>
            <w:noWrap/>
            <w:tcMar>
              <w:top w:w="15" w:type="dxa"/>
              <w:left w:w="15" w:type="dxa"/>
              <w:bottom w:w="0" w:type="dxa"/>
              <w:right w:w="15" w:type="dxa"/>
            </w:tcMar>
            <w:vAlign w:val="bottom"/>
          </w:tcPr>
          <w:p w14:paraId="028AAB4F"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vAlign w:val="bottom"/>
          </w:tcPr>
          <w:p w14:paraId="1CDAB4DE" w14:textId="6C123571"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8" w:type="dxa"/>
            <w:noWrap/>
            <w:tcMar>
              <w:top w:w="15" w:type="dxa"/>
              <w:left w:w="15" w:type="dxa"/>
              <w:bottom w:w="0" w:type="dxa"/>
              <w:right w:w="15" w:type="dxa"/>
            </w:tcMar>
            <w:vAlign w:val="bottom"/>
          </w:tcPr>
          <w:p w14:paraId="0D5960DA" w14:textId="391CEA8E"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38E53827" w14:textId="4E26BB09"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r>
      <w:tr w:rsidR="009D0563" w:rsidRPr="009128F0" w14:paraId="4870999B" w14:textId="77777777" w:rsidTr="00D067C4">
        <w:trPr>
          <w:trHeight w:val="170"/>
        </w:trPr>
        <w:tc>
          <w:tcPr>
            <w:tcW w:w="5245" w:type="dxa"/>
            <w:noWrap/>
            <w:tcMar>
              <w:top w:w="15" w:type="dxa"/>
              <w:left w:w="15" w:type="dxa"/>
              <w:bottom w:w="0" w:type="dxa"/>
              <w:right w:w="15" w:type="dxa"/>
            </w:tcMar>
            <w:vAlign w:val="bottom"/>
          </w:tcPr>
          <w:p w14:paraId="657DC16E" w14:textId="77777777" w:rsidR="009D0563" w:rsidRPr="009128F0" w:rsidRDefault="009D0563" w:rsidP="009D0563">
            <w:pPr>
              <w:jc w:val="both"/>
              <w:rPr>
                <w:rFonts w:ascii="Arial" w:hAnsi="Arial" w:cs="Arial"/>
                <w:b/>
                <w:color w:val="000000" w:themeColor="text1"/>
                <w:sz w:val="18"/>
                <w:szCs w:val="18"/>
              </w:rPr>
            </w:pPr>
            <w:r w:rsidRPr="009128F0">
              <w:rPr>
                <w:rFonts w:ascii="Arial" w:hAnsi="Arial" w:cs="Arial"/>
                <w:b/>
                <w:color w:val="000000" w:themeColor="text1"/>
                <w:sz w:val="18"/>
                <w:szCs w:val="18"/>
              </w:rPr>
              <w:t>Bireysel Kredi Kartları-TP</w:t>
            </w:r>
          </w:p>
        </w:tc>
        <w:tc>
          <w:tcPr>
            <w:tcW w:w="1276" w:type="dxa"/>
            <w:noWrap/>
            <w:tcMar>
              <w:top w:w="15" w:type="dxa"/>
              <w:left w:w="15" w:type="dxa"/>
              <w:bottom w:w="0" w:type="dxa"/>
              <w:right w:w="15" w:type="dxa"/>
            </w:tcMar>
            <w:vAlign w:val="bottom"/>
          </w:tcPr>
          <w:p w14:paraId="24729352" w14:textId="0600E9CD"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73.905 </w:t>
            </w:r>
          </w:p>
        </w:tc>
        <w:tc>
          <w:tcPr>
            <w:tcW w:w="1418" w:type="dxa"/>
            <w:noWrap/>
            <w:tcMar>
              <w:top w:w="15" w:type="dxa"/>
              <w:left w:w="15" w:type="dxa"/>
              <w:bottom w:w="0" w:type="dxa"/>
              <w:right w:w="15" w:type="dxa"/>
            </w:tcMar>
            <w:vAlign w:val="bottom"/>
          </w:tcPr>
          <w:p w14:paraId="5A8A7C04" w14:textId="27865594"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c>
          <w:tcPr>
            <w:tcW w:w="1417" w:type="dxa"/>
            <w:noWrap/>
            <w:tcMar>
              <w:top w:w="15" w:type="dxa"/>
              <w:left w:w="15" w:type="dxa"/>
              <w:bottom w:w="0" w:type="dxa"/>
              <w:right w:w="15" w:type="dxa"/>
            </w:tcMar>
            <w:vAlign w:val="bottom"/>
          </w:tcPr>
          <w:p w14:paraId="0DC48D62" w14:textId="46B77B4C"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73.905 </w:t>
            </w:r>
          </w:p>
        </w:tc>
      </w:tr>
      <w:tr w:rsidR="009D0563" w:rsidRPr="009128F0" w14:paraId="74A7637A" w14:textId="77777777" w:rsidTr="00D067C4">
        <w:trPr>
          <w:trHeight w:val="170"/>
        </w:trPr>
        <w:tc>
          <w:tcPr>
            <w:tcW w:w="5245" w:type="dxa"/>
            <w:noWrap/>
            <w:tcMar>
              <w:top w:w="15" w:type="dxa"/>
              <w:left w:w="15" w:type="dxa"/>
              <w:bottom w:w="0" w:type="dxa"/>
              <w:right w:w="15" w:type="dxa"/>
            </w:tcMar>
            <w:vAlign w:val="bottom"/>
          </w:tcPr>
          <w:p w14:paraId="22C1A135"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Taksitli</w:t>
            </w:r>
          </w:p>
        </w:tc>
        <w:tc>
          <w:tcPr>
            <w:tcW w:w="1276" w:type="dxa"/>
            <w:noWrap/>
            <w:tcMar>
              <w:top w:w="15" w:type="dxa"/>
              <w:left w:w="15" w:type="dxa"/>
              <w:bottom w:w="0" w:type="dxa"/>
              <w:right w:w="15" w:type="dxa"/>
            </w:tcMar>
            <w:vAlign w:val="bottom"/>
          </w:tcPr>
          <w:p w14:paraId="7952362F" w14:textId="4ACDA0FC"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24.885</w:t>
            </w:r>
          </w:p>
        </w:tc>
        <w:tc>
          <w:tcPr>
            <w:tcW w:w="1418" w:type="dxa"/>
            <w:noWrap/>
            <w:tcMar>
              <w:top w:w="15" w:type="dxa"/>
              <w:left w:w="15" w:type="dxa"/>
              <w:bottom w:w="0" w:type="dxa"/>
              <w:right w:w="15" w:type="dxa"/>
            </w:tcMar>
            <w:vAlign w:val="bottom"/>
          </w:tcPr>
          <w:p w14:paraId="61F5914C" w14:textId="6D78ACF1"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24D403ED" w14:textId="213EBE93"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24.885</w:t>
            </w:r>
          </w:p>
        </w:tc>
      </w:tr>
      <w:tr w:rsidR="009D0563" w:rsidRPr="009128F0" w14:paraId="5F9CE231" w14:textId="77777777" w:rsidTr="00D067C4">
        <w:trPr>
          <w:trHeight w:val="170"/>
        </w:trPr>
        <w:tc>
          <w:tcPr>
            <w:tcW w:w="5245" w:type="dxa"/>
            <w:noWrap/>
            <w:tcMar>
              <w:top w:w="15" w:type="dxa"/>
              <w:left w:w="15" w:type="dxa"/>
              <w:bottom w:w="0" w:type="dxa"/>
              <w:right w:w="15" w:type="dxa"/>
            </w:tcMar>
            <w:vAlign w:val="bottom"/>
          </w:tcPr>
          <w:p w14:paraId="54A02AFE"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Taksitsiz</w:t>
            </w:r>
          </w:p>
        </w:tc>
        <w:tc>
          <w:tcPr>
            <w:tcW w:w="1276" w:type="dxa"/>
            <w:noWrap/>
            <w:tcMar>
              <w:top w:w="15" w:type="dxa"/>
              <w:left w:w="15" w:type="dxa"/>
              <w:bottom w:w="0" w:type="dxa"/>
              <w:right w:w="15" w:type="dxa"/>
            </w:tcMar>
            <w:vAlign w:val="bottom"/>
          </w:tcPr>
          <w:p w14:paraId="1F9E2CDD" w14:textId="4FB189BA"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49.020</w:t>
            </w:r>
          </w:p>
        </w:tc>
        <w:tc>
          <w:tcPr>
            <w:tcW w:w="1418" w:type="dxa"/>
            <w:noWrap/>
            <w:tcMar>
              <w:top w:w="15" w:type="dxa"/>
              <w:left w:w="15" w:type="dxa"/>
              <w:bottom w:w="0" w:type="dxa"/>
              <w:right w:w="15" w:type="dxa"/>
            </w:tcMar>
            <w:vAlign w:val="bottom"/>
          </w:tcPr>
          <w:p w14:paraId="122BE4EB" w14:textId="5E04698B"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38F9BB8D" w14:textId="60591996"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49.020</w:t>
            </w:r>
          </w:p>
        </w:tc>
      </w:tr>
      <w:tr w:rsidR="009D0563" w:rsidRPr="009128F0" w14:paraId="1275D484" w14:textId="77777777" w:rsidTr="00D067C4">
        <w:trPr>
          <w:trHeight w:val="170"/>
        </w:trPr>
        <w:tc>
          <w:tcPr>
            <w:tcW w:w="5245" w:type="dxa"/>
            <w:noWrap/>
            <w:tcMar>
              <w:top w:w="15" w:type="dxa"/>
              <w:left w:w="15" w:type="dxa"/>
              <w:bottom w:w="0" w:type="dxa"/>
              <w:right w:w="15" w:type="dxa"/>
            </w:tcMar>
            <w:vAlign w:val="bottom"/>
          </w:tcPr>
          <w:p w14:paraId="209E6711" w14:textId="77777777" w:rsidR="009D0563" w:rsidRPr="009128F0" w:rsidRDefault="009D0563" w:rsidP="009D0563">
            <w:pPr>
              <w:jc w:val="both"/>
              <w:rPr>
                <w:rFonts w:ascii="Arial" w:hAnsi="Arial" w:cs="Arial"/>
                <w:b/>
                <w:color w:val="000000" w:themeColor="text1"/>
                <w:sz w:val="18"/>
                <w:szCs w:val="18"/>
              </w:rPr>
            </w:pPr>
            <w:r w:rsidRPr="009128F0">
              <w:rPr>
                <w:rFonts w:ascii="Arial" w:hAnsi="Arial" w:cs="Arial"/>
                <w:b/>
                <w:color w:val="000000" w:themeColor="text1"/>
                <w:sz w:val="18"/>
                <w:szCs w:val="18"/>
              </w:rPr>
              <w:t>Bireysel Kredi Kartları-YP</w:t>
            </w:r>
          </w:p>
        </w:tc>
        <w:tc>
          <w:tcPr>
            <w:tcW w:w="1276" w:type="dxa"/>
            <w:noWrap/>
            <w:tcMar>
              <w:top w:w="15" w:type="dxa"/>
              <w:left w:w="15" w:type="dxa"/>
              <w:bottom w:w="0" w:type="dxa"/>
              <w:right w:w="15" w:type="dxa"/>
            </w:tcMar>
            <w:vAlign w:val="bottom"/>
          </w:tcPr>
          <w:p w14:paraId="77E4B4EA" w14:textId="4A212FEE"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c>
          <w:tcPr>
            <w:tcW w:w="1418" w:type="dxa"/>
            <w:noWrap/>
            <w:tcMar>
              <w:top w:w="15" w:type="dxa"/>
              <w:left w:w="15" w:type="dxa"/>
              <w:bottom w:w="0" w:type="dxa"/>
              <w:right w:w="15" w:type="dxa"/>
            </w:tcMar>
            <w:vAlign w:val="bottom"/>
          </w:tcPr>
          <w:p w14:paraId="1BFD68A0" w14:textId="73F477EF"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c>
          <w:tcPr>
            <w:tcW w:w="1417" w:type="dxa"/>
            <w:noWrap/>
            <w:tcMar>
              <w:top w:w="15" w:type="dxa"/>
              <w:left w:w="15" w:type="dxa"/>
              <w:bottom w:w="0" w:type="dxa"/>
              <w:right w:w="15" w:type="dxa"/>
            </w:tcMar>
            <w:vAlign w:val="bottom"/>
          </w:tcPr>
          <w:p w14:paraId="63A38017" w14:textId="0AF83628"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r>
      <w:tr w:rsidR="009D0563" w:rsidRPr="009128F0" w14:paraId="56B499C7" w14:textId="77777777" w:rsidTr="00D067C4">
        <w:trPr>
          <w:trHeight w:val="170"/>
        </w:trPr>
        <w:tc>
          <w:tcPr>
            <w:tcW w:w="5245" w:type="dxa"/>
            <w:noWrap/>
            <w:tcMar>
              <w:top w:w="15" w:type="dxa"/>
              <w:left w:w="15" w:type="dxa"/>
              <w:bottom w:w="0" w:type="dxa"/>
              <w:right w:w="15" w:type="dxa"/>
            </w:tcMar>
            <w:vAlign w:val="bottom"/>
          </w:tcPr>
          <w:p w14:paraId="4D667D7B"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Taksitli</w:t>
            </w:r>
          </w:p>
        </w:tc>
        <w:tc>
          <w:tcPr>
            <w:tcW w:w="1276" w:type="dxa"/>
            <w:noWrap/>
            <w:tcMar>
              <w:top w:w="15" w:type="dxa"/>
              <w:left w:w="15" w:type="dxa"/>
              <w:bottom w:w="0" w:type="dxa"/>
              <w:right w:w="15" w:type="dxa"/>
            </w:tcMar>
            <w:vAlign w:val="bottom"/>
          </w:tcPr>
          <w:p w14:paraId="6FE8B3FE" w14:textId="5C7A601D"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8" w:type="dxa"/>
            <w:noWrap/>
            <w:tcMar>
              <w:top w:w="15" w:type="dxa"/>
              <w:left w:w="15" w:type="dxa"/>
              <w:bottom w:w="0" w:type="dxa"/>
              <w:right w:w="15" w:type="dxa"/>
            </w:tcMar>
            <w:vAlign w:val="bottom"/>
          </w:tcPr>
          <w:p w14:paraId="4D4E0F15" w14:textId="16CC4FBC"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46A5838D" w14:textId="387000E1"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r>
      <w:tr w:rsidR="009D0563" w:rsidRPr="009128F0" w14:paraId="35CFD92E" w14:textId="77777777" w:rsidTr="00D067C4">
        <w:trPr>
          <w:trHeight w:val="170"/>
        </w:trPr>
        <w:tc>
          <w:tcPr>
            <w:tcW w:w="5245" w:type="dxa"/>
            <w:noWrap/>
            <w:tcMar>
              <w:top w:w="15" w:type="dxa"/>
              <w:left w:w="15" w:type="dxa"/>
              <w:bottom w:w="0" w:type="dxa"/>
              <w:right w:w="15" w:type="dxa"/>
            </w:tcMar>
            <w:vAlign w:val="bottom"/>
          </w:tcPr>
          <w:p w14:paraId="697C5429"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Taksitsiz</w:t>
            </w:r>
          </w:p>
        </w:tc>
        <w:tc>
          <w:tcPr>
            <w:tcW w:w="1276" w:type="dxa"/>
            <w:noWrap/>
            <w:tcMar>
              <w:top w:w="15" w:type="dxa"/>
              <w:left w:w="15" w:type="dxa"/>
              <w:bottom w:w="0" w:type="dxa"/>
              <w:right w:w="15" w:type="dxa"/>
            </w:tcMar>
            <w:vAlign w:val="bottom"/>
          </w:tcPr>
          <w:p w14:paraId="61B5A62C" w14:textId="61141402"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8" w:type="dxa"/>
            <w:noWrap/>
            <w:tcMar>
              <w:top w:w="15" w:type="dxa"/>
              <w:left w:w="15" w:type="dxa"/>
              <w:bottom w:w="0" w:type="dxa"/>
              <w:right w:w="15" w:type="dxa"/>
            </w:tcMar>
            <w:vAlign w:val="bottom"/>
          </w:tcPr>
          <w:p w14:paraId="10B4DACD" w14:textId="5F05D571"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053AA4C5" w14:textId="39AD71A6"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r>
      <w:tr w:rsidR="009D0563" w:rsidRPr="009128F0" w14:paraId="45F68B33" w14:textId="77777777" w:rsidTr="00D067C4">
        <w:trPr>
          <w:trHeight w:val="170"/>
        </w:trPr>
        <w:tc>
          <w:tcPr>
            <w:tcW w:w="5245" w:type="dxa"/>
            <w:noWrap/>
            <w:tcMar>
              <w:top w:w="15" w:type="dxa"/>
              <w:left w:w="15" w:type="dxa"/>
              <w:bottom w:w="0" w:type="dxa"/>
              <w:right w:w="15" w:type="dxa"/>
            </w:tcMar>
            <w:vAlign w:val="bottom"/>
          </w:tcPr>
          <w:p w14:paraId="01CB9BB9" w14:textId="77777777" w:rsidR="009D0563" w:rsidRPr="009128F0" w:rsidRDefault="009D0563" w:rsidP="009D0563">
            <w:pPr>
              <w:jc w:val="both"/>
              <w:rPr>
                <w:rFonts w:ascii="Arial" w:hAnsi="Arial" w:cs="Arial"/>
                <w:b/>
                <w:color w:val="000000" w:themeColor="text1"/>
                <w:sz w:val="18"/>
                <w:szCs w:val="18"/>
              </w:rPr>
            </w:pPr>
            <w:r w:rsidRPr="009128F0">
              <w:rPr>
                <w:rFonts w:ascii="Arial" w:hAnsi="Arial" w:cs="Arial"/>
                <w:b/>
                <w:color w:val="000000" w:themeColor="text1"/>
                <w:sz w:val="18"/>
                <w:szCs w:val="18"/>
              </w:rPr>
              <w:t>Personel Kredileri-TP</w:t>
            </w:r>
          </w:p>
        </w:tc>
        <w:tc>
          <w:tcPr>
            <w:tcW w:w="1276" w:type="dxa"/>
            <w:noWrap/>
            <w:tcMar>
              <w:top w:w="15" w:type="dxa"/>
              <w:left w:w="15" w:type="dxa"/>
              <w:bottom w:w="0" w:type="dxa"/>
              <w:right w:w="15" w:type="dxa"/>
            </w:tcMar>
            <w:vAlign w:val="bottom"/>
          </w:tcPr>
          <w:p w14:paraId="7B21ABCB" w14:textId="37621814"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6.113 </w:t>
            </w:r>
          </w:p>
        </w:tc>
        <w:tc>
          <w:tcPr>
            <w:tcW w:w="1418" w:type="dxa"/>
            <w:noWrap/>
            <w:tcMar>
              <w:top w:w="15" w:type="dxa"/>
              <w:left w:w="15" w:type="dxa"/>
              <w:bottom w:w="0" w:type="dxa"/>
              <w:right w:w="15" w:type="dxa"/>
            </w:tcMar>
            <w:vAlign w:val="bottom"/>
          </w:tcPr>
          <w:p w14:paraId="55C895AA" w14:textId="17DCE078"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1.727 </w:t>
            </w:r>
          </w:p>
        </w:tc>
        <w:tc>
          <w:tcPr>
            <w:tcW w:w="1417" w:type="dxa"/>
            <w:noWrap/>
            <w:tcMar>
              <w:top w:w="15" w:type="dxa"/>
              <w:left w:w="15" w:type="dxa"/>
              <w:bottom w:w="0" w:type="dxa"/>
              <w:right w:w="15" w:type="dxa"/>
            </w:tcMar>
            <w:vAlign w:val="bottom"/>
          </w:tcPr>
          <w:p w14:paraId="0B228289" w14:textId="726AE6A8"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7.840 </w:t>
            </w:r>
          </w:p>
        </w:tc>
      </w:tr>
      <w:tr w:rsidR="009D0563" w:rsidRPr="009128F0" w14:paraId="2D7D57EB" w14:textId="77777777" w:rsidTr="00D067C4">
        <w:trPr>
          <w:trHeight w:val="170"/>
        </w:trPr>
        <w:tc>
          <w:tcPr>
            <w:tcW w:w="5245" w:type="dxa"/>
            <w:noWrap/>
            <w:tcMar>
              <w:top w:w="15" w:type="dxa"/>
              <w:left w:w="15" w:type="dxa"/>
              <w:bottom w:w="0" w:type="dxa"/>
              <w:right w:w="15" w:type="dxa"/>
            </w:tcMar>
            <w:vAlign w:val="bottom"/>
          </w:tcPr>
          <w:p w14:paraId="1E46FDAB"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247E504E" w14:textId="79FDB0FA"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8" w:type="dxa"/>
            <w:noWrap/>
            <w:tcMar>
              <w:top w:w="15" w:type="dxa"/>
              <w:left w:w="15" w:type="dxa"/>
              <w:bottom w:w="0" w:type="dxa"/>
              <w:right w:w="15" w:type="dxa"/>
            </w:tcMar>
            <w:vAlign w:val="bottom"/>
          </w:tcPr>
          <w:p w14:paraId="1CDB893E" w14:textId="5D8AFE95"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201</w:t>
            </w:r>
          </w:p>
        </w:tc>
        <w:tc>
          <w:tcPr>
            <w:tcW w:w="1417" w:type="dxa"/>
            <w:noWrap/>
            <w:tcMar>
              <w:top w:w="15" w:type="dxa"/>
              <w:left w:w="15" w:type="dxa"/>
              <w:bottom w:w="0" w:type="dxa"/>
              <w:right w:w="15" w:type="dxa"/>
            </w:tcMar>
            <w:vAlign w:val="bottom"/>
          </w:tcPr>
          <w:p w14:paraId="2D2CDF40" w14:textId="43DB4569"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201</w:t>
            </w:r>
          </w:p>
        </w:tc>
      </w:tr>
      <w:tr w:rsidR="009D0563" w:rsidRPr="009128F0" w14:paraId="04310D7B" w14:textId="77777777" w:rsidTr="00D067C4">
        <w:trPr>
          <w:trHeight w:val="170"/>
        </w:trPr>
        <w:tc>
          <w:tcPr>
            <w:tcW w:w="5245" w:type="dxa"/>
            <w:noWrap/>
            <w:tcMar>
              <w:top w:w="15" w:type="dxa"/>
              <w:left w:w="15" w:type="dxa"/>
              <w:bottom w:w="0" w:type="dxa"/>
              <w:right w:w="15" w:type="dxa"/>
            </w:tcMar>
            <w:vAlign w:val="bottom"/>
          </w:tcPr>
          <w:p w14:paraId="3CA298A8"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44C7270B" w14:textId="54855D79"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22</w:t>
            </w:r>
          </w:p>
        </w:tc>
        <w:tc>
          <w:tcPr>
            <w:tcW w:w="1418" w:type="dxa"/>
            <w:noWrap/>
            <w:tcMar>
              <w:top w:w="15" w:type="dxa"/>
              <w:left w:w="15" w:type="dxa"/>
              <w:bottom w:w="0" w:type="dxa"/>
              <w:right w:w="15" w:type="dxa"/>
            </w:tcMar>
            <w:vAlign w:val="bottom"/>
          </w:tcPr>
          <w:p w14:paraId="2731ABD0" w14:textId="42DFC55C"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1.298</w:t>
            </w:r>
          </w:p>
        </w:tc>
        <w:tc>
          <w:tcPr>
            <w:tcW w:w="1417" w:type="dxa"/>
            <w:noWrap/>
            <w:tcMar>
              <w:top w:w="15" w:type="dxa"/>
              <w:left w:w="15" w:type="dxa"/>
              <w:bottom w:w="0" w:type="dxa"/>
              <w:right w:w="15" w:type="dxa"/>
            </w:tcMar>
            <w:vAlign w:val="bottom"/>
          </w:tcPr>
          <w:p w14:paraId="379903BC" w14:textId="1AA28E4C"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1.320</w:t>
            </w:r>
          </w:p>
        </w:tc>
      </w:tr>
      <w:tr w:rsidR="009D0563" w:rsidRPr="009128F0" w14:paraId="658702F5" w14:textId="77777777" w:rsidTr="00D067C4">
        <w:trPr>
          <w:trHeight w:val="170"/>
        </w:trPr>
        <w:tc>
          <w:tcPr>
            <w:tcW w:w="5245" w:type="dxa"/>
            <w:noWrap/>
            <w:tcMar>
              <w:top w:w="15" w:type="dxa"/>
              <w:left w:w="15" w:type="dxa"/>
              <w:bottom w:w="0" w:type="dxa"/>
              <w:right w:w="15" w:type="dxa"/>
            </w:tcMar>
            <w:vAlign w:val="bottom"/>
          </w:tcPr>
          <w:p w14:paraId="68DED46A"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4787D135" w14:textId="664184B0"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6.091</w:t>
            </w:r>
          </w:p>
        </w:tc>
        <w:tc>
          <w:tcPr>
            <w:tcW w:w="1418" w:type="dxa"/>
            <w:noWrap/>
            <w:tcMar>
              <w:top w:w="15" w:type="dxa"/>
              <w:left w:w="15" w:type="dxa"/>
              <w:bottom w:w="0" w:type="dxa"/>
              <w:right w:w="15" w:type="dxa"/>
            </w:tcMar>
            <w:vAlign w:val="bottom"/>
          </w:tcPr>
          <w:p w14:paraId="4071AAE8" w14:textId="6F185936"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228</w:t>
            </w:r>
          </w:p>
        </w:tc>
        <w:tc>
          <w:tcPr>
            <w:tcW w:w="1417" w:type="dxa"/>
            <w:noWrap/>
            <w:tcMar>
              <w:top w:w="15" w:type="dxa"/>
              <w:left w:w="15" w:type="dxa"/>
              <w:bottom w:w="0" w:type="dxa"/>
              <w:right w:w="15" w:type="dxa"/>
            </w:tcMar>
            <w:vAlign w:val="bottom"/>
          </w:tcPr>
          <w:p w14:paraId="63B65926" w14:textId="2D5A8E50"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6.319</w:t>
            </w:r>
          </w:p>
        </w:tc>
      </w:tr>
      <w:tr w:rsidR="009D0563" w:rsidRPr="009128F0" w14:paraId="044CCCFD" w14:textId="77777777" w:rsidTr="00D067C4">
        <w:trPr>
          <w:trHeight w:val="170"/>
        </w:trPr>
        <w:tc>
          <w:tcPr>
            <w:tcW w:w="5245" w:type="dxa"/>
            <w:noWrap/>
            <w:tcMar>
              <w:top w:w="15" w:type="dxa"/>
              <w:left w:w="15" w:type="dxa"/>
              <w:bottom w:w="0" w:type="dxa"/>
              <w:right w:w="15" w:type="dxa"/>
            </w:tcMar>
            <w:vAlign w:val="bottom"/>
          </w:tcPr>
          <w:p w14:paraId="07897063"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Diğer</w:t>
            </w:r>
          </w:p>
        </w:tc>
        <w:tc>
          <w:tcPr>
            <w:tcW w:w="1276" w:type="dxa"/>
            <w:noWrap/>
            <w:tcMar>
              <w:top w:w="15" w:type="dxa"/>
              <w:left w:w="15" w:type="dxa"/>
              <w:bottom w:w="0" w:type="dxa"/>
              <w:right w:w="15" w:type="dxa"/>
            </w:tcMar>
            <w:vAlign w:val="bottom"/>
          </w:tcPr>
          <w:p w14:paraId="3EA93159" w14:textId="0C2AC89E"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8" w:type="dxa"/>
            <w:noWrap/>
            <w:tcMar>
              <w:top w:w="15" w:type="dxa"/>
              <w:left w:w="15" w:type="dxa"/>
              <w:bottom w:w="0" w:type="dxa"/>
              <w:right w:w="15" w:type="dxa"/>
            </w:tcMar>
            <w:vAlign w:val="bottom"/>
          </w:tcPr>
          <w:p w14:paraId="7BD703B0" w14:textId="3BDE08C7"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02B56769" w14:textId="31966DB6"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r>
      <w:tr w:rsidR="009D0563" w:rsidRPr="009128F0" w14:paraId="794F8EC1" w14:textId="77777777" w:rsidTr="00D067C4">
        <w:trPr>
          <w:trHeight w:val="170"/>
        </w:trPr>
        <w:tc>
          <w:tcPr>
            <w:tcW w:w="5245" w:type="dxa"/>
            <w:noWrap/>
            <w:tcMar>
              <w:top w:w="15" w:type="dxa"/>
              <w:left w:w="15" w:type="dxa"/>
              <w:bottom w:w="0" w:type="dxa"/>
              <w:right w:w="15" w:type="dxa"/>
            </w:tcMar>
            <w:vAlign w:val="bottom"/>
          </w:tcPr>
          <w:p w14:paraId="1160AEFA" w14:textId="77777777" w:rsidR="009D0563" w:rsidRPr="009128F0" w:rsidRDefault="009D0563" w:rsidP="009D0563">
            <w:pPr>
              <w:jc w:val="both"/>
              <w:rPr>
                <w:rFonts w:ascii="Arial" w:hAnsi="Arial" w:cs="Arial"/>
                <w:b/>
                <w:color w:val="000000" w:themeColor="text1"/>
                <w:sz w:val="18"/>
                <w:szCs w:val="18"/>
              </w:rPr>
            </w:pPr>
            <w:r w:rsidRPr="009128F0">
              <w:rPr>
                <w:rFonts w:ascii="Arial" w:hAnsi="Arial" w:cs="Arial"/>
                <w:b/>
                <w:color w:val="000000" w:themeColor="text1"/>
                <w:sz w:val="18"/>
                <w:szCs w:val="18"/>
              </w:rPr>
              <w:t>Personel Kredileri-Dövize Endeksli</w:t>
            </w:r>
          </w:p>
        </w:tc>
        <w:tc>
          <w:tcPr>
            <w:tcW w:w="1276" w:type="dxa"/>
            <w:noWrap/>
            <w:tcMar>
              <w:top w:w="15" w:type="dxa"/>
              <w:left w:w="15" w:type="dxa"/>
              <w:bottom w:w="0" w:type="dxa"/>
              <w:right w:w="15" w:type="dxa"/>
            </w:tcMar>
            <w:vAlign w:val="bottom"/>
          </w:tcPr>
          <w:p w14:paraId="4525659B" w14:textId="39F6EE96"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c>
          <w:tcPr>
            <w:tcW w:w="1418" w:type="dxa"/>
            <w:noWrap/>
            <w:tcMar>
              <w:top w:w="15" w:type="dxa"/>
              <w:left w:w="15" w:type="dxa"/>
              <w:bottom w:w="0" w:type="dxa"/>
              <w:right w:w="15" w:type="dxa"/>
            </w:tcMar>
            <w:vAlign w:val="bottom"/>
          </w:tcPr>
          <w:p w14:paraId="46B7D020" w14:textId="18B5E847"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c>
          <w:tcPr>
            <w:tcW w:w="1417" w:type="dxa"/>
            <w:noWrap/>
            <w:tcMar>
              <w:top w:w="15" w:type="dxa"/>
              <w:left w:w="15" w:type="dxa"/>
              <w:bottom w:w="0" w:type="dxa"/>
              <w:right w:w="15" w:type="dxa"/>
            </w:tcMar>
            <w:vAlign w:val="bottom"/>
          </w:tcPr>
          <w:p w14:paraId="14B8317F" w14:textId="353DA43D"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r>
      <w:tr w:rsidR="009D0563" w:rsidRPr="009128F0" w14:paraId="6B0E9292" w14:textId="77777777" w:rsidTr="00D067C4">
        <w:trPr>
          <w:trHeight w:val="170"/>
        </w:trPr>
        <w:tc>
          <w:tcPr>
            <w:tcW w:w="5245" w:type="dxa"/>
            <w:noWrap/>
            <w:tcMar>
              <w:top w:w="15" w:type="dxa"/>
              <w:left w:w="15" w:type="dxa"/>
              <w:bottom w:w="0" w:type="dxa"/>
              <w:right w:w="15" w:type="dxa"/>
            </w:tcMar>
            <w:vAlign w:val="bottom"/>
          </w:tcPr>
          <w:p w14:paraId="7C247619"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1DD3A42E" w14:textId="5FD36BB5"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8" w:type="dxa"/>
            <w:noWrap/>
            <w:tcMar>
              <w:top w:w="15" w:type="dxa"/>
              <w:left w:w="15" w:type="dxa"/>
              <w:bottom w:w="0" w:type="dxa"/>
              <w:right w:w="15" w:type="dxa"/>
            </w:tcMar>
            <w:vAlign w:val="bottom"/>
          </w:tcPr>
          <w:p w14:paraId="5B4E3F5E" w14:textId="11633C76"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63E1DE00" w14:textId="25FCB69C"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r>
      <w:tr w:rsidR="009D0563" w:rsidRPr="009128F0" w14:paraId="4EA989BB" w14:textId="77777777" w:rsidTr="00D067C4">
        <w:trPr>
          <w:trHeight w:val="170"/>
        </w:trPr>
        <w:tc>
          <w:tcPr>
            <w:tcW w:w="5245" w:type="dxa"/>
            <w:noWrap/>
            <w:tcMar>
              <w:top w:w="15" w:type="dxa"/>
              <w:left w:w="15" w:type="dxa"/>
              <w:bottom w:w="0" w:type="dxa"/>
              <w:right w:w="15" w:type="dxa"/>
            </w:tcMar>
            <w:vAlign w:val="bottom"/>
          </w:tcPr>
          <w:p w14:paraId="2919CC73"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5DC51059" w14:textId="02AC64F2"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8" w:type="dxa"/>
            <w:noWrap/>
            <w:tcMar>
              <w:top w:w="15" w:type="dxa"/>
              <w:left w:w="15" w:type="dxa"/>
              <w:bottom w:w="0" w:type="dxa"/>
              <w:right w:w="15" w:type="dxa"/>
            </w:tcMar>
            <w:vAlign w:val="bottom"/>
          </w:tcPr>
          <w:p w14:paraId="6C11057D" w14:textId="3B2893BA"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640C8079" w14:textId="19C0024F"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r>
      <w:tr w:rsidR="009D0563" w:rsidRPr="009128F0" w14:paraId="3221FD77" w14:textId="77777777" w:rsidTr="00D067C4">
        <w:tblPrEx>
          <w:tblCellMar>
            <w:left w:w="108" w:type="dxa"/>
            <w:right w:w="108" w:type="dxa"/>
          </w:tblCellMar>
        </w:tblPrEx>
        <w:trPr>
          <w:trHeight w:val="170"/>
        </w:trPr>
        <w:tc>
          <w:tcPr>
            <w:tcW w:w="5245" w:type="dxa"/>
            <w:noWrap/>
            <w:tcMar>
              <w:top w:w="15" w:type="dxa"/>
              <w:left w:w="15" w:type="dxa"/>
              <w:bottom w:w="0" w:type="dxa"/>
              <w:right w:w="15" w:type="dxa"/>
            </w:tcMar>
            <w:vAlign w:val="bottom"/>
          </w:tcPr>
          <w:p w14:paraId="5915BABA"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31A94BB6" w14:textId="112AC7B3"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8" w:type="dxa"/>
            <w:noWrap/>
            <w:tcMar>
              <w:top w:w="15" w:type="dxa"/>
              <w:left w:w="15" w:type="dxa"/>
              <w:bottom w:w="0" w:type="dxa"/>
              <w:right w:w="15" w:type="dxa"/>
            </w:tcMar>
            <w:vAlign w:val="bottom"/>
          </w:tcPr>
          <w:p w14:paraId="46CA4C4D" w14:textId="618D34C1"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256" w:type="auto"/>
              <w:left w:w="256" w:type="auto"/>
              <w:right w:w="15" w:type="dxa"/>
            </w:tcMar>
            <w:vAlign w:val="bottom"/>
          </w:tcPr>
          <w:p w14:paraId="59DDEEE0" w14:textId="524AAB61"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r>
      <w:tr w:rsidR="009D0563" w:rsidRPr="009128F0" w14:paraId="511860A6" w14:textId="77777777" w:rsidTr="00D067C4">
        <w:trPr>
          <w:trHeight w:val="170"/>
        </w:trPr>
        <w:tc>
          <w:tcPr>
            <w:tcW w:w="5245" w:type="dxa"/>
            <w:noWrap/>
            <w:tcMar>
              <w:top w:w="15" w:type="dxa"/>
              <w:left w:w="15" w:type="dxa"/>
              <w:bottom w:w="0" w:type="dxa"/>
              <w:right w:w="15" w:type="dxa"/>
            </w:tcMar>
            <w:vAlign w:val="bottom"/>
          </w:tcPr>
          <w:p w14:paraId="5D057BE5"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Diğer</w:t>
            </w:r>
          </w:p>
        </w:tc>
        <w:tc>
          <w:tcPr>
            <w:tcW w:w="1276" w:type="dxa"/>
            <w:noWrap/>
            <w:tcMar>
              <w:top w:w="15" w:type="dxa"/>
              <w:left w:w="15" w:type="dxa"/>
              <w:bottom w:w="0" w:type="dxa"/>
              <w:right w:w="15" w:type="dxa"/>
            </w:tcMar>
            <w:vAlign w:val="bottom"/>
          </w:tcPr>
          <w:p w14:paraId="366EECD7" w14:textId="5557E4A0"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8" w:type="dxa"/>
            <w:noWrap/>
            <w:tcMar>
              <w:top w:w="15" w:type="dxa"/>
              <w:left w:w="15" w:type="dxa"/>
              <w:bottom w:w="0" w:type="dxa"/>
              <w:right w:w="15" w:type="dxa"/>
            </w:tcMar>
            <w:vAlign w:val="bottom"/>
          </w:tcPr>
          <w:p w14:paraId="5880B61E" w14:textId="73A738F5"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5CD777B6" w14:textId="637C096B"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r>
      <w:tr w:rsidR="009D0563" w:rsidRPr="009128F0" w14:paraId="5995F2B6" w14:textId="77777777" w:rsidTr="00D067C4">
        <w:trPr>
          <w:trHeight w:val="170"/>
        </w:trPr>
        <w:tc>
          <w:tcPr>
            <w:tcW w:w="5245" w:type="dxa"/>
            <w:noWrap/>
            <w:tcMar>
              <w:top w:w="15" w:type="dxa"/>
              <w:left w:w="15" w:type="dxa"/>
              <w:bottom w:w="0" w:type="dxa"/>
              <w:right w:w="15" w:type="dxa"/>
            </w:tcMar>
            <w:vAlign w:val="bottom"/>
          </w:tcPr>
          <w:p w14:paraId="2F40B0D9" w14:textId="77777777" w:rsidR="009D0563" w:rsidRPr="009128F0" w:rsidRDefault="009D0563" w:rsidP="009D0563">
            <w:pPr>
              <w:jc w:val="both"/>
              <w:rPr>
                <w:rFonts w:ascii="Arial" w:hAnsi="Arial" w:cs="Arial"/>
                <w:b/>
                <w:color w:val="000000" w:themeColor="text1"/>
                <w:sz w:val="18"/>
                <w:szCs w:val="18"/>
              </w:rPr>
            </w:pPr>
            <w:r w:rsidRPr="009128F0">
              <w:rPr>
                <w:rFonts w:ascii="Arial" w:hAnsi="Arial" w:cs="Arial"/>
                <w:b/>
                <w:color w:val="000000" w:themeColor="text1"/>
                <w:sz w:val="18"/>
                <w:szCs w:val="18"/>
              </w:rPr>
              <w:t>Personel Kredileri-YP</w:t>
            </w:r>
          </w:p>
        </w:tc>
        <w:tc>
          <w:tcPr>
            <w:tcW w:w="1276" w:type="dxa"/>
            <w:noWrap/>
            <w:tcMar>
              <w:top w:w="15" w:type="dxa"/>
              <w:left w:w="15" w:type="dxa"/>
              <w:bottom w:w="0" w:type="dxa"/>
              <w:right w:w="15" w:type="dxa"/>
            </w:tcMar>
            <w:vAlign w:val="bottom"/>
          </w:tcPr>
          <w:p w14:paraId="5FCD47ED" w14:textId="243A42CB"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c>
          <w:tcPr>
            <w:tcW w:w="1418" w:type="dxa"/>
            <w:noWrap/>
            <w:tcMar>
              <w:top w:w="15" w:type="dxa"/>
              <w:left w:w="15" w:type="dxa"/>
              <w:bottom w:w="0" w:type="dxa"/>
              <w:right w:w="15" w:type="dxa"/>
            </w:tcMar>
            <w:vAlign w:val="bottom"/>
          </w:tcPr>
          <w:p w14:paraId="614D39CB" w14:textId="12C03228"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c>
          <w:tcPr>
            <w:tcW w:w="1417" w:type="dxa"/>
            <w:noWrap/>
            <w:tcMar>
              <w:top w:w="15" w:type="dxa"/>
              <w:left w:w="15" w:type="dxa"/>
              <w:bottom w:w="0" w:type="dxa"/>
              <w:right w:w="15" w:type="dxa"/>
            </w:tcMar>
            <w:vAlign w:val="bottom"/>
          </w:tcPr>
          <w:p w14:paraId="6AAF13C2" w14:textId="26B86080"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r>
      <w:tr w:rsidR="009D0563" w:rsidRPr="009128F0" w14:paraId="05AD94CC" w14:textId="77777777" w:rsidTr="00D067C4">
        <w:trPr>
          <w:trHeight w:val="170"/>
        </w:trPr>
        <w:tc>
          <w:tcPr>
            <w:tcW w:w="5245" w:type="dxa"/>
            <w:noWrap/>
            <w:tcMar>
              <w:top w:w="15" w:type="dxa"/>
              <w:left w:w="15" w:type="dxa"/>
              <w:bottom w:w="0" w:type="dxa"/>
              <w:right w:w="15" w:type="dxa"/>
            </w:tcMar>
            <w:vAlign w:val="bottom"/>
          </w:tcPr>
          <w:p w14:paraId="688D05E8"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052894AA" w14:textId="57E45913"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8" w:type="dxa"/>
            <w:noWrap/>
            <w:tcMar>
              <w:top w:w="15" w:type="dxa"/>
              <w:left w:w="15" w:type="dxa"/>
              <w:bottom w:w="0" w:type="dxa"/>
              <w:right w:w="15" w:type="dxa"/>
            </w:tcMar>
            <w:vAlign w:val="bottom"/>
          </w:tcPr>
          <w:p w14:paraId="00DBE925" w14:textId="472A68F3"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0F8BEA70" w14:textId="121A3879"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r>
      <w:tr w:rsidR="009D0563" w:rsidRPr="009128F0" w14:paraId="79AD298D" w14:textId="77777777" w:rsidTr="00D067C4">
        <w:trPr>
          <w:trHeight w:val="170"/>
        </w:trPr>
        <w:tc>
          <w:tcPr>
            <w:tcW w:w="5245" w:type="dxa"/>
            <w:noWrap/>
            <w:tcMar>
              <w:top w:w="15" w:type="dxa"/>
              <w:left w:w="15" w:type="dxa"/>
              <w:bottom w:w="0" w:type="dxa"/>
              <w:right w:w="15" w:type="dxa"/>
            </w:tcMar>
            <w:vAlign w:val="bottom"/>
          </w:tcPr>
          <w:p w14:paraId="6F32075F"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6D51C4FA" w14:textId="621F1588"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8" w:type="dxa"/>
            <w:noWrap/>
            <w:tcMar>
              <w:top w:w="15" w:type="dxa"/>
              <w:left w:w="15" w:type="dxa"/>
              <w:bottom w:w="0" w:type="dxa"/>
              <w:right w:w="15" w:type="dxa"/>
            </w:tcMar>
            <w:vAlign w:val="bottom"/>
          </w:tcPr>
          <w:p w14:paraId="74FE9DFB" w14:textId="0D462964"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66FFAD6D" w14:textId="5DC948F1"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r>
      <w:tr w:rsidR="009D0563" w:rsidRPr="009128F0" w14:paraId="44E3E182" w14:textId="77777777" w:rsidTr="00D067C4">
        <w:trPr>
          <w:trHeight w:val="170"/>
        </w:trPr>
        <w:tc>
          <w:tcPr>
            <w:tcW w:w="5245" w:type="dxa"/>
            <w:noWrap/>
            <w:tcMar>
              <w:top w:w="15" w:type="dxa"/>
              <w:left w:w="15" w:type="dxa"/>
              <w:bottom w:w="0" w:type="dxa"/>
              <w:right w:w="15" w:type="dxa"/>
            </w:tcMar>
            <w:vAlign w:val="bottom"/>
          </w:tcPr>
          <w:p w14:paraId="03200934"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7F0DB07B" w14:textId="35879396"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8" w:type="dxa"/>
            <w:noWrap/>
            <w:tcMar>
              <w:top w:w="15" w:type="dxa"/>
              <w:left w:w="15" w:type="dxa"/>
              <w:bottom w:w="0" w:type="dxa"/>
              <w:right w:w="15" w:type="dxa"/>
            </w:tcMar>
            <w:vAlign w:val="bottom"/>
          </w:tcPr>
          <w:p w14:paraId="4B385F6A" w14:textId="0229B481"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4CB1324F" w14:textId="7C813A74"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r>
      <w:tr w:rsidR="009D0563" w:rsidRPr="009128F0" w14:paraId="364CA0CA" w14:textId="77777777" w:rsidTr="00D067C4">
        <w:trPr>
          <w:trHeight w:val="170"/>
        </w:trPr>
        <w:tc>
          <w:tcPr>
            <w:tcW w:w="5245" w:type="dxa"/>
            <w:noWrap/>
            <w:tcMar>
              <w:top w:w="15" w:type="dxa"/>
              <w:left w:w="15" w:type="dxa"/>
              <w:bottom w:w="0" w:type="dxa"/>
              <w:right w:w="15" w:type="dxa"/>
            </w:tcMar>
            <w:vAlign w:val="bottom"/>
          </w:tcPr>
          <w:p w14:paraId="754F05C6"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Diğer</w:t>
            </w:r>
          </w:p>
        </w:tc>
        <w:tc>
          <w:tcPr>
            <w:tcW w:w="1276" w:type="dxa"/>
            <w:noWrap/>
            <w:tcMar>
              <w:top w:w="15" w:type="dxa"/>
              <w:left w:w="15" w:type="dxa"/>
              <w:bottom w:w="0" w:type="dxa"/>
              <w:right w:w="15" w:type="dxa"/>
            </w:tcMar>
            <w:vAlign w:val="bottom"/>
          </w:tcPr>
          <w:p w14:paraId="739D7D0E" w14:textId="65DB9271"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8" w:type="dxa"/>
            <w:noWrap/>
            <w:tcMar>
              <w:top w:w="15" w:type="dxa"/>
              <w:left w:w="15" w:type="dxa"/>
              <w:bottom w:w="0" w:type="dxa"/>
              <w:right w:w="15" w:type="dxa"/>
            </w:tcMar>
            <w:vAlign w:val="bottom"/>
          </w:tcPr>
          <w:p w14:paraId="7BD3734D" w14:textId="66753D3E"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79FB3C7E" w14:textId="42B86ABC"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r>
      <w:tr w:rsidR="009D0563" w:rsidRPr="009128F0" w14:paraId="6C5E5527" w14:textId="77777777" w:rsidTr="00D067C4">
        <w:trPr>
          <w:trHeight w:val="170"/>
        </w:trPr>
        <w:tc>
          <w:tcPr>
            <w:tcW w:w="5245" w:type="dxa"/>
            <w:noWrap/>
            <w:tcMar>
              <w:top w:w="15" w:type="dxa"/>
              <w:left w:w="15" w:type="dxa"/>
              <w:bottom w:w="0" w:type="dxa"/>
              <w:right w:w="15" w:type="dxa"/>
            </w:tcMar>
            <w:vAlign w:val="bottom"/>
          </w:tcPr>
          <w:p w14:paraId="34C13854" w14:textId="77777777" w:rsidR="009D0563" w:rsidRPr="009128F0" w:rsidRDefault="009D0563" w:rsidP="009D0563">
            <w:pPr>
              <w:jc w:val="both"/>
              <w:rPr>
                <w:rFonts w:ascii="Arial" w:hAnsi="Arial" w:cs="Arial"/>
                <w:b/>
                <w:color w:val="000000" w:themeColor="text1"/>
                <w:sz w:val="18"/>
                <w:szCs w:val="18"/>
              </w:rPr>
            </w:pPr>
            <w:r w:rsidRPr="009128F0">
              <w:rPr>
                <w:rFonts w:ascii="Arial" w:hAnsi="Arial" w:cs="Arial"/>
                <w:b/>
                <w:color w:val="000000" w:themeColor="text1"/>
                <w:sz w:val="18"/>
                <w:szCs w:val="18"/>
              </w:rPr>
              <w:t>Personel Kredi Kartları-TP</w:t>
            </w:r>
          </w:p>
        </w:tc>
        <w:tc>
          <w:tcPr>
            <w:tcW w:w="1276" w:type="dxa"/>
            <w:noWrap/>
            <w:tcMar>
              <w:top w:w="15" w:type="dxa"/>
              <w:left w:w="15" w:type="dxa"/>
              <w:bottom w:w="0" w:type="dxa"/>
              <w:right w:w="15" w:type="dxa"/>
            </w:tcMar>
            <w:vAlign w:val="bottom"/>
          </w:tcPr>
          <w:p w14:paraId="739ACB46" w14:textId="30ED013D"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4.673 </w:t>
            </w:r>
          </w:p>
        </w:tc>
        <w:tc>
          <w:tcPr>
            <w:tcW w:w="1418" w:type="dxa"/>
            <w:noWrap/>
            <w:tcMar>
              <w:top w:w="15" w:type="dxa"/>
              <w:left w:w="15" w:type="dxa"/>
              <w:bottom w:w="0" w:type="dxa"/>
              <w:right w:w="15" w:type="dxa"/>
            </w:tcMar>
            <w:vAlign w:val="bottom"/>
          </w:tcPr>
          <w:p w14:paraId="147537B1" w14:textId="572F5094"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c>
          <w:tcPr>
            <w:tcW w:w="1417" w:type="dxa"/>
            <w:noWrap/>
            <w:tcMar>
              <w:top w:w="15" w:type="dxa"/>
              <w:left w:w="15" w:type="dxa"/>
              <w:bottom w:w="0" w:type="dxa"/>
              <w:right w:w="15" w:type="dxa"/>
            </w:tcMar>
            <w:vAlign w:val="bottom"/>
          </w:tcPr>
          <w:p w14:paraId="6FE62D22" w14:textId="3D4579A9"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4.673 </w:t>
            </w:r>
          </w:p>
        </w:tc>
      </w:tr>
      <w:tr w:rsidR="009D0563" w:rsidRPr="009128F0" w14:paraId="0AE10A06" w14:textId="77777777" w:rsidTr="00D067C4">
        <w:trPr>
          <w:trHeight w:val="170"/>
        </w:trPr>
        <w:tc>
          <w:tcPr>
            <w:tcW w:w="5245" w:type="dxa"/>
            <w:noWrap/>
            <w:tcMar>
              <w:top w:w="15" w:type="dxa"/>
              <w:left w:w="15" w:type="dxa"/>
              <w:bottom w:w="0" w:type="dxa"/>
              <w:right w:w="15" w:type="dxa"/>
            </w:tcMar>
            <w:vAlign w:val="bottom"/>
          </w:tcPr>
          <w:p w14:paraId="79F5B745"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 xml:space="preserve">Taksitli </w:t>
            </w:r>
          </w:p>
        </w:tc>
        <w:tc>
          <w:tcPr>
            <w:tcW w:w="1276" w:type="dxa"/>
            <w:noWrap/>
            <w:tcMar>
              <w:top w:w="15" w:type="dxa"/>
              <w:left w:w="15" w:type="dxa"/>
              <w:bottom w:w="0" w:type="dxa"/>
              <w:right w:w="15" w:type="dxa"/>
            </w:tcMar>
            <w:vAlign w:val="bottom"/>
          </w:tcPr>
          <w:p w14:paraId="6284C6E1" w14:textId="4F130E83"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2.192</w:t>
            </w:r>
          </w:p>
        </w:tc>
        <w:tc>
          <w:tcPr>
            <w:tcW w:w="1418" w:type="dxa"/>
            <w:noWrap/>
            <w:tcMar>
              <w:top w:w="15" w:type="dxa"/>
              <w:left w:w="15" w:type="dxa"/>
              <w:bottom w:w="0" w:type="dxa"/>
              <w:right w:w="15" w:type="dxa"/>
            </w:tcMar>
            <w:vAlign w:val="bottom"/>
          </w:tcPr>
          <w:p w14:paraId="1ACE8679" w14:textId="627D8EDD"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0009968B" w14:textId="47388533"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2.192</w:t>
            </w:r>
          </w:p>
        </w:tc>
      </w:tr>
      <w:tr w:rsidR="009D0563" w:rsidRPr="009128F0" w14:paraId="77F0C7BB" w14:textId="77777777" w:rsidTr="00D067C4">
        <w:trPr>
          <w:trHeight w:val="170"/>
        </w:trPr>
        <w:tc>
          <w:tcPr>
            <w:tcW w:w="5245" w:type="dxa"/>
            <w:noWrap/>
            <w:tcMar>
              <w:top w:w="15" w:type="dxa"/>
              <w:left w:w="15" w:type="dxa"/>
              <w:bottom w:w="0" w:type="dxa"/>
              <w:right w:w="15" w:type="dxa"/>
            </w:tcMar>
            <w:vAlign w:val="bottom"/>
          </w:tcPr>
          <w:p w14:paraId="764A2C25"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Taksitsiz</w:t>
            </w:r>
          </w:p>
        </w:tc>
        <w:tc>
          <w:tcPr>
            <w:tcW w:w="1276" w:type="dxa"/>
            <w:noWrap/>
            <w:tcMar>
              <w:top w:w="15" w:type="dxa"/>
              <w:left w:w="15" w:type="dxa"/>
              <w:bottom w:w="0" w:type="dxa"/>
              <w:right w:w="15" w:type="dxa"/>
            </w:tcMar>
            <w:vAlign w:val="bottom"/>
          </w:tcPr>
          <w:p w14:paraId="168C7622" w14:textId="5E6D2853"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2.481</w:t>
            </w:r>
          </w:p>
        </w:tc>
        <w:tc>
          <w:tcPr>
            <w:tcW w:w="1418" w:type="dxa"/>
            <w:noWrap/>
            <w:tcMar>
              <w:top w:w="15" w:type="dxa"/>
              <w:left w:w="15" w:type="dxa"/>
              <w:bottom w:w="0" w:type="dxa"/>
              <w:right w:w="15" w:type="dxa"/>
            </w:tcMar>
            <w:vAlign w:val="bottom"/>
          </w:tcPr>
          <w:p w14:paraId="259CACFA" w14:textId="4A0F856E"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06A4B642" w14:textId="28BA56A7"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2.481</w:t>
            </w:r>
          </w:p>
        </w:tc>
      </w:tr>
      <w:tr w:rsidR="009D0563" w:rsidRPr="009128F0" w14:paraId="6BA6D0BB" w14:textId="77777777" w:rsidTr="00D067C4">
        <w:trPr>
          <w:trHeight w:val="170"/>
        </w:trPr>
        <w:tc>
          <w:tcPr>
            <w:tcW w:w="5245" w:type="dxa"/>
            <w:noWrap/>
            <w:tcMar>
              <w:top w:w="15" w:type="dxa"/>
              <w:left w:w="15" w:type="dxa"/>
              <w:bottom w:w="0" w:type="dxa"/>
              <w:right w:w="15" w:type="dxa"/>
            </w:tcMar>
            <w:vAlign w:val="bottom"/>
          </w:tcPr>
          <w:p w14:paraId="6B2B5541" w14:textId="77777777" w:rsidR="009D0563" w:rsidRPr="009128F0" w:rsidRDefault="009D0563" w:rsidP="009D0563">
            <w:pPr>
              <w:jc w:val="both"/>
              <w:rPr>
                <w:rFonts w:ascii="Arial" w:hAnsi="Arial" w:cs="Arial"/>
                <w:b/>
                <w:color w:val="000000" w:themeColor="text1"/>
                <w:sz w:val="18"/>
                <w:szCs w:val="18"/>
              </w:rPr>
            </w:pPr>
            <w:r w:rsidRPr="009128F0">
              <w:rPr>
                <w:rFonts w:ascii="Arial" w:hAnsi="Arial" w:cs="Arial"/>
                <w:b/>
                <w:color w:val="000000" w:themeColor="text1"/>
                <w:sz w:val="18"/>
                <w:szCs w:val="18"/>
              </w:rPr>
              <w:t>Personel Kredi Kartları-YP</w:t>
            </w:r>
          </w:p>
        </w:tc>
        <w:tc>
          <w:tcPr>
            <w:tcW w:w="1276" w:type="dxa"/>
            <w:noWrap/>
            <w:tcMar>
              <w:top w:w="15" w:type="dxa"/>
              <w:left w:w="15" w:type="dxa"/>
              <w:bottom w:w="0" w:type="dxa"/>
              <w:right w:w="15" w:type="dxa"/>
            </w:tcMar>
            <w:vAlign w:val="bottom"/>
          </w:tcPr>
          <w:p w14:paraId="7872966C" w14:textId="4822CA1F"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c>
          <w:tcPr>
            <w:tcW w:w="1418" w:type="dxa"/>
            <w:noWrap/>
            <w:tcMar>
              <w:top w:w="15" w:type="dxa"/>
              <w:left w:w="15" w:type="dxa"/>
              <w:bottom w:w="0" w:type="dxa"/>
              <w:right w:w="15" w:type="dxa"/>
            </w:tcMar>
            <w:vAlign w:val="bottom"/>
          </w:tcPr>
          <w:p w14:paraId="5F019828" w14:textId="10E69D90"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c>
          <w:tcPr>
            <w:tcW w:w="1417" w:type="dxa"/>
            <w:noWrap/>
            <w:tcMar>
              <w:top w:w="15" w:type="dxa"/>
              <w:left w:w="15" w:type="dxa"/>
              <w:bottom w:w="0" w:type="dxa"/>
              <w:right w:w="15" w:type="dxa"/>
            </w:tcMar>
            <w:vAlign w:val="bottom"/>
          </w:tcPr>
          <w:p w14:paraId="5B371829" w14:textId="362BF22D"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r>
      <w:tr w:rsidR="009D0563" w:rsidRPr="009128F0" w14:paraId="78DF7B8C" w14:textId="77777777" w:rsidTr="00D067C4">
        <w:trPr>
          <w:trHeight w:val="170"/>
        </w:trPr>
        <w:tc>
          <w:tcPr>
            <w:tcW w:w="5245" w:type="dxa"/>
            <w:noWrap/>
            <w:tcMar>
              <w:top w:w="15" w:type="dxa"/>
              <w:left w:w="15" w:type="dxa"/>
              <w:bottom w:w="0" w:type="dxa"/>
              <w:right w:w="15" w:type="dxa"/>
            </w:tcMar>
            <w:vAlign w:val="bottom"/>
          </w:tcPr>
          <w:p w14:paraId="79A28F17"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 xml:space="preserve">Taksitli </w:t>
            </w:r>
          </w:p>
        </w:tc>
        <w:tc>
          <w:tcPr>
            <w:tcW w:w="1276" w:type="dxa"/>
            <w:noWrap/>
            <w:tcMar>
              <w:top w:w="15" w:type="dxa"/>
              <w:left w:w="15" w:type="dxa"/>
              <w:bottom w:w="0" w:type="dxa"/>
              <w:right w:w="15" w:type="dxa"/>
            </w:tcMar>
            <w:vAlign w:val="bottom"/>
          </w:tcPr>
          <w:p w14:paraId="6C585A9E" w14:textId="633AAE1B"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8" w:type="dxa"/>
            <w:noWrap/>
            <w:tcMar>
              <w:top w:w="15" w:type="dxa"/>
              <w:left w:w="15" w:type="dxa"/>
              <w:bottom w:w="0" w:type="dxa"/>
              <w:right w:w="15" w:type="dxa"/>
            </w:tcMar>
            <w:vAlign w:val="bottom"/>
          </w:tcPr>
          <w:p w14:paraId="14994395" w14:textId="02D79E10"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56C2590F" w14:textId="7A240C97"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r>
      <w:tr w:rsidR="009D0563" w:rsidRPr="009128F0" w14:paraId="2B7FFA28" w14:textId="77777777" w:rsidTr="00D067C4">
        <w:trPr>
          <w:trHeight w:val="170"/>
        </w:trPr>
        <w:tc>
          <w:tcPr>
            <w:tcW w:w="5245" w:type="dxa"/>
            <w:noWrap/>
            <w:tcMar>
              <w:top w:w="15" w:type="dxa"/>
              <w:left w:w="15" w:type="dxa"/>
              <w:bottom w:w="0" w:type="dxa"/>
              <w:right w:w="15" w:type="dxa"/>
            </w:tcMar>
            <w:vAlign w:val="bottom"/>
          </w:tcPr>
          <w:p w14:paraId="3093A7AA" w14:textId="77777777" w:rsidR="009D0563" w:rsidRPr="009128F0" w:rsidRDefault="009D0563" w:rsidP="009D0563">
            <w:pPr>
              <w:ind w:left="360"/>
              <w:jc w:val="both"/>
              <w:rPr>
                <w:rFonts w:ascii="Arial" w:hAnsi="Arial" w:cs="Arial"/>
                <w:color w:val="000000" w:themeColor="text1"/>
                <w:sz w:val="18"/>
                <w:szCs w:val="18"/>
              </w:rPr>
            </w:pPr>
            <w:r w:rsidRPr="009128F0">
              <w:rPr>
                <w:rFonts w:ascii="Arial" w:hAnsi="Arial" w:cs="Arial"/>
                <w:color w:val="000000" w:themeColor="text1"/>
                <w:sz w:val="18"/>
                <w:szCs w:val="18"/>
              </w:rPr>
              <w:t>Taksitsiz</w:t>
            </w:r>
          </w:p>
        </w:tc>
        <w:tc>
          <w:tcPr>
            <w:tcW w:w="1276" w:type="dxa"/>
            <w:noWrap/>
            <w:tcMar>
              <w:top w:w="15" w:type="dxa"/>
              <w:left w:w="15" w:type="dxa"/>
              <w:bottom w:w="0" w:type="dxa"/>
              <w:right w:w="15" w:type="dxa"/>
            </w:tcMar>
            <w:vAlign w:val="bottom"/>
          </w:tcPr>
          <w:p w14:paraId="2B93FDB3" w14:textId="34E27EB9"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8" w:type="dxa"/>
            <w:noWrap/>
            <w:tcMar>
              <w:top w:w="15" w:type="dxa"/>
              <w:left w:w="15" w:type="dxa"/>
              <w:bottom w:w="0" w:type="dxa"/>
              <w:right w:w="15" w:type="dxa"/>
            </w:tcMar>
            <w:vAlign w:val="bottom"/>
          </w:tcPr>
          <w:p w14:paraId="677886CE" w14:textId="39F53B83"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c>
          <w:tcPr>
            <w:tcW w:w="1417" w:type="dxa"/>
            <w:noWrap/>
            <w:tcMar>
              <w:top w:w="15" w:type="dxa"/>
              <w:left w:w="15" w:type="dxa"/>
              <w:bottom w:w="0" w:type="dxa"/>
              <w:right w:w="15" w:type="dxa"/>
            </w:tcMar>
            <w:vAlign w:val="bottom"/>
          </w:tcPr>
          <w:p w14:paraId="15D87151" w14:textId="590D293D" w:rsidR="009D0563" w:rsidRPr="00E335DA" w:rsidRDefault="009D0563" w:rsidP="009D0563">
            <w:pPr>
              <w:ind w:right="53"/>
              <w:jc w:val="right"/>
              <w:rPr>
                <w:rFonts w:ascii="Arial" w:hAnsi="Arial" w:cs="Arial"/>
                <w:sz w:val="18"/>
                <w:szCs w:val="18"/>
              </w:rPr>
            </w:pPr>
            <w:r w:rsidRPr="00A5606A">
              <w:rPr>
                <w:rFonts w:ascii="Arial" w:hAnsi="Arial" w:cs="Arial"/>
                <w:sz w:val="18"/>
                <w:szCs w:val="18"/>
              </w:rPr>
              <w:t>-</w:t>
            </w:r>
          </w:p>
        </w:tc>
      </w:tr>
      <w:tr w:rsidR="009D0563" w:rsidRPr="009128F0" w14:paraId="1AC53513" w14:textId="77777777" w:rsidTr="00D067C4">
        <w:trPr>
          <w:trHeight w:val="170"/>
        </w:trPr>
        <w:tc>
          <w:tcPr>
            <w:tcW w:w="5245" w:type="dxa"/>
            <w:noWrap/>
            <w:tcMar>
              <w:top w:w="15" w:type="dxa"/>
              <w:left w:w="15" w:type="dxa"/>
              <w:bottom w:w="0" w:type="dxa"/>
              <w:right w:w="15" w:type="dxa"/>
            </w:tcMar>
            <w:vAlign w:val="bottom"/>
          </w:tcPr>
          <w:p w14:paraId="67ACA02E" w14:textId="77777777" w:rsidR="009D0563" w:rsidRPr="009128F0" w:rsidRDefault="009D0563" w:rsidP="009D0563">
            <w:pPr>
              <w:jc w:val="both"/>
              <w:rPr>
                <w:rFonts w:ascii="Arial" w:hAnsi="Arial" w:cs="Arial"/>
                <w:b/>
                <w:color w:val="000000" w:themeColor="text1"/>
                <w:sz w:val="18"/>
                <w:szCs w:val="18"/>
              </w:rPr>
            </w:pPr>
            <w:r w:rsidRPr="009128F0">
              <w:rPr>
                <w:rFonts w:ascii="Arial" w:hAnsi="Arial" w:cs="Arial"/>
                <w:b/>
                <w:color w:val="000000" w:themeColor="text1"/>
                <w:sz w:val="18"/>
                <w:szCs w:val="18"/>
              </w:rPr>
              <w:t>Kredili Mevduat Hesabı-TP (Gerçek Kişi)</w:t>
            </w:r>
          </w:p>
        </w:tc>
        <w:tc>
          <w:tcPr>
            <w:tcW w:w="1276" w:type="dxa"/>
            <w:noWrap/>
            <w:tcMar>
              <w:top w:w="15" w:type="dxa"/>
              <w:left w:w="15" w:type="dxa"/>
              <w:bottom w:w="0" w:type="dxa"/>
              <w:right w:w="15" w:type="dxa"/>
            </w:tcMar>
            <w:vAlign w:val="bottom"/>
          </w:tcPr>
          <w:p w14:paraId="6489E1C5" w14:textId="70D3B799"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c>
          <w:tcPr>
            <w:tcW w:w="1418" w:type="dxa"/>
            <w:noWrap/>
            <w:tcMar>
              <w:top w:w="15" w:type="dxa"/>
              <w:left w:w="15" w:type="dxa"/>
              <w:bottom w:w="0" w:type="dxa"/>
              <w:right w:w="15" w:type="dxa"/>
            </w:tcMar>
            <w:vAlign w:val="bottom"/>
          </w:tcPr>
          <w:p w14:paraId="18A73356" w14:textId="38A20571"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c>
          <w:tcPr>
            <w:tcW w:w="1417" w:type="dxa"/>
            <w:noWrap/>
            <w:tcMar>
              <w:top w:w="15" w:type="dxa"/>
              <w:left w:w="15" w:type="dxa"/>
              <w:bottom w:w="0" w:type="dxa"/>
              <w:right w:w="15" w:type="dxa"/>
            </w:tcMar>
            <w:vAlign w:val="bottom"/>
          </w:tcPr>
          <w:p w14:paraId="61692BE1" w14:textId="2EDA058C"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r>
      <w:tr w:rsidR="009D0563" w:rsidRPr="009128F0" w14:paraId="06264C69" w14:textId="77777777" w:rsidTr="00D067C4">
        <w:trPr>
          <w:trHeight w:val="170"/>
        </w:trPr>
        <w:tc>
          <w:tcPr>
            <w:tcW w:w="5245" w:type="dxa"/>
            <w:noWrap/>
            <w:tcMar>
              <w:top w:w="15" w:type="dxa"/>
              <w:left w:w="15" w:type="dxa"/>
              <w:bottom w:w="0" w:type="dxa"/>
              <w:right w:w="15" w:type="dxa"/>
            </w:tcMar>
            <w:vAlign w:val="bottom"/>
          </w:tcPr>
          <w:p w14:paraId="1A91E7AE" w14:textId="77777777" w:rsidR="009D0563" w:rsidRPr="009128F0" w:rsidRDefault="009D0563" w:rsidP="009D0563">
            <w:pPr>
              <w:jc w:val="both"/>
              <w:rPr>
                <w:rFonts w:ascii="Arial" w:hAnsi="Arial" w:cs="Arial"/>
                <w:b/>
                <w:color w:val="000000" w:themeColor="text1"/>
                <w:sz w:val="18"/>
                <w:szCs w:val="18"/>
              </w:rPr>
            </w:pPr>
            <w:r w:rsidRPr="009128F0">
              <w:rPr>
                <w:rFonts w:ascii="Arial" w:hAnsi="Arial" w:cs="Arial"/>
                <w:b/>
                <w:color w:val="000000" w:themeColor="text1"/>
                <w:sz w:val="18"/>
                <w:szCs w:val="18"/>
              </w:rPr>
              <w:t>Kredili Mevduat Hesabı-YP (Gerçek Kişi)</w:t>
            </w:r>
          </w:p>
        </w:tc>
        <w:tc>
          <w:tcPr>
            <w:tcW w:w="1276" w:type="dxa"/>
            <w:noWrap/>
            <w:tcMar>
              <w:top w:w="15" w:type="dxa"/>
              <w:left w:w="15" w:type="dxa"/>
              <w:bottom w:w="0" w:type="dxa"/>
              <w:right w:w="15" w:type="dxa"/>
            </w:tcMar>
            <w:vAlign w:val="bottom"/>
          </w:tcPr>
          <w:p w14:paraId="6A71C684" w14:textId="73B4CD9F"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c>
          <w:tcPr>
            <w:tcW w:w="1418" w:type="dxa"/>
            <w:noWrap/>
            <w:tcMar>
              <w:top w:w="15" w:type="dxa"/>
              <w:left w:w="15" w:type="dxa"/>
              <w:bottom w:w="0" w:type="dxa"/>
              <w:right w:w="15" w:type="dxa"/>
            </w:tcMar>
            <w:vAlign w:val="bottom"/>
          </w:tcPr>
          <w:p w14:paraId="29D99AA9" w14:textId="35693A88"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c>
          <w:tcPr>
            <w:tcW w:w="1417" w:type="dxa"/>
            <w:noWrap/>
            <w:tcMar>
              <w:top w:w="15" w:type="dxa"/>
              <w:left w:w="15" w:type="dxa"/>
              <w:bottom w:w="0" w:type="dxa"/>
              <w:right w:w="15" w:type="dxa"/>
            </w:tcMar>
            <w:vAlign w:val="bottom"/>
          </w:tcPr>
          <w:p w14:paraId="1C0EFDAB" w14:textId="48950FFE"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 </w:t>
            </w:r>
          </w:p>
        </w:tc>
      </w:tr>
      <w:tr w:rsidR="009D0563" w:rsidRPr="009128F0" w14:paraId="588C6FC7" w14:textId="77777777" w:rsidTr="00D067C4">
        <w:trPr>
          <w:trHeight w:val="170"/>
        </w:trPr>
        <w:tc>
          <w:tcPr>
            <w:tcW w:w="5245" w:type="dxa"/>
            <w:tcBorders>
              <w:bottom w:val="single" w:sz="4" w:space="0" w:color="auto"/>
            </w:tcBorders>
            <w:noWrap/>
            <w:tcMar>
              <w:top w:w="15" w:type="dxa"/>
              <w:left w:w="15" w:type="dxa"/>
              <w:bottom w:w="0" w:type="dxa"/>
              <w:right w:w="15" w:type="dxa"/>
            </w:tcMar>
            <w:vAlign w:val="bottom"/>
          </w:tcPr>
          <w:p w14:paraId="064E0FF8" w14:textId="77777777" w:rsidR="009D0563" w:rsidRPr="009128F0" w:rsidRDefault="009D0563" w:rsidP="009D0563">
            <w:pPr>
              <w:jc w:val="both"/>
              <w:rPr>
                <w:rFonts w:ascii="Arial" w:eastAsia="Arial Unicode MS" w:hAnsi="Arial" w:cs="Arial"/>
                <w:b/>
                <w:color w:val="000000" w:themeColor="text1"/>
                <w:sz w:val="18"/>
                <w:szCs w:val="18"/>
              </w:rPr>
            </w:pPr>
          </w:p>
        </w:tc>
        <w:tc>
          <w:tcPr>
            <w:tcW w:w="1276" w:type="dxa"/>
            <w:tcBorders>
              <w:bottom w:val="single" w:sz="4" w:space="0" w:color="auto"/>
            </w:tcBorders>
            <w:noWrap/>
            <w:tcMar>
              <w:top w:w="15" w:type="dxa"/>
              <w:left w:w="15" w:type="dxa"/>
              <w:bottom w:w="0" w:type="dxa"/>
              <w:right w:w="15" w:type="dxa"/>
            </w:tcMar>
            <w:vAlign w:val="bottom"/>
          </w:tcPr>
          <w:p w14:paraId="7BC75CEE" w14:textId="77777777" w:rsidR="009D0563" w:rsidRPr="00E335DA" w:rsidRDefault="009D0563" w:rsidP="009D0563">
            <w:pPr>
              <w:ind w:right="53"/>
              <w:jc w:val="right"/>
              <w:rPr>
                <w:rFonts w:ascii="Arial" w:hAnsi="Arial" w:cs="Arial"/>
                <w:b/>
                <w:sz w:val="18"/>
                <w:szCs w:val="18"/>
              </w:rPr>
            </w:pPr>
          </w:p>
        </w:tc>
        <w:tc>
          <w:tcPr>
            <w:tcW w:w="1418" w:type="dxa"/>
            <w:tcBorders>
              <w:bottom w:val="single" w:sz="4" w:space="0" w:color="auto"/>
            </w:tcBorders>
            <w:noWrap/>
            <w:tcMar>
              <w:top w:w="15" w:type="dxa"/>
              <w:left w:w="15" w:type="dxa"/>
              <w:bottom w:w="0" w:type="dxa"/>
              <w:right w:w="15" w:type="dxa"/>
            </w:tcMar>
            <w:vAlign w:val="bottom"/>
          </w:tcPr>
          <w:p w14:paraId="2A450D60" w14:textId="77777777" w:rsidR="009D0563" w:rsidRPr="00E335DA" w:rsidRDefault="009D0563" w:rsidP="009D0563">
            <w:pPr>
              <w:ind w:right="53"/>
              <w:jc w:val="right"/>
              <w:rPr>
                <w:rFonts w:ascii="Arial" w:hAnsi="Arial" w:cs="Arial"/>
                <w:b/>
                <w:sz w:val="18"/>
                <w:szCs w:val="18"/>
              </w:rPr>
            </w:pPr>
          </w:p>
        </w:tc>
        <w:tc>
          <w:tcPr>
            <w:tcW w:w="1417" w:type="dxa"/>
            <w:tcBorders>
              <w:bottom w:val="single" w:sz="4" w:space="0" w:color="auto"/>
            </w:tcBorders>
            <w:noWrap/>
            <w:tcMar>
              <w:top w:w="15" w:type="dxa"/>
              <w:left w:w="15" w:type="dxa"/>
              <w:bottom w:w="0" w:type="dxa"/>
              <w:right w:w="15" w:type="dxa"/>
            </w:tcMar>
            <w:vAlign w:val="bottom"/>
          </w:tcPr>
          <w:p w14:paraId="361ED98B" w14:textId="77777777" w:rsidR="009D0563" w:rsidRPr="00E335DA" w:rsidRDefault="009D0563" w:rsidP="009D0563">
            <w:pPr>
              <w:ind w:right="53"/>
              <w:jc w:val="right"/>
              <w:rPr>
                <w:rFonts w:ascii="Arial" w:hAnsi="Arial" w:cs="Arial"/>
                <w:b/>
                <w:sz w:val="18"/>
                <w:szCs w:val="18"/>
              </w:rPr>
            </w:pPr>
          </w:p>
        </w:tc>
      </w:tr>
      <w:tr w:rsidR="009D0563" w:rsidRPr="009128F0" w14:paraId="52167D0A" w14:textId="77777777" w:rsidTr="00D067C4">
        <w:trPr>
          <w:trHeight w:val="170"/>
        </w:trPr>
        <w:tc>
          <w:tcPr>
            <w:tcW w:w="5245" w:type="dxa"/>
            <w:tcBorders>
              <w:top w:val="single" w:sz="4" w:space="0" w:color="auto"/>
              <w:bottom w:val="double" w:sz="4" w:space="0" w:color="auto"/>
            </w:tcBorders>
            <w:noWrap/>
            <w:tcMar>
              <w:top w:w="15" w:type="dxa"/>
              <w:left w:w="15" w:type="dxa"/>
              <w:bottom w:w="0" w:type="dxa"/>
              <w:right w:w="15" w:type="dxa"/>
            </w:tcMar>
            <w:vAlign w:val="bottom"/>
          </w:tcPr>
          <w:p w14:paraId="1EA90DAC" w14:textId="77777777" w:rsidR="009D0563" w:rsidRPr="009128F0" w:rsidRDefault="009D0563" w:rsidP="009D0563">
            <w:pPr>
              <w:jc w:val="both"/>
              <w:rPr>
                <w:rFonts w:ascii="Arial" w:eastAsia="Arial Unicode MS" w:hAnsi="Arial" w:cs="Arial"/>
                <w:b/>
                <w:color w:val="000000" w:themeColor="text1"/>
                <w:sz w:val="18"/>
                <w:szCs w:val="18"/>
              </w:rPr>
            </w:pPr>
            <w:r w:rsidRPr="009128F0">
              <w:rPr>
                <w:rFonts w:ascii="Arial" w:hAnsi="Arial" w:cs="Arial"/>
                <w:b/>
                <w:color w:val="000000" w:themeColor="text1"/>
                <w:sz w:val="18"/>
                <w:szCs w:val="18"/>
              </w:rPr>
              <w:t>Toplam</w:t>
            </w:r>
          </w:p>
        </w:tc>
        <w:tc>
          <w:tcPr>
            <w:tcW w:w="1276" w:type="dxa"/>
            <w:tcBorders>
              <w:bottom w:val="double" w:sz="4" w:space="0" w:color="auto"/>
            </w:tcBorders>
            <w:noWrap/>
            <w:tcMar>
              <w:top w:w="15" w:type="dxa"/>
              <w:left w:w="15" w:type="dxa"/>
              <w:bottom w:w="0" w:type="dxa"/>
              <w:right w:w="15" w:type="dxa"/>
            </w:tcMar>
            <w:vAlign w:val="bottom"/>
          </w:tcPr>
          <w:p w14:paraId="567E33EF" w14:textId="452E75CB"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207.750 </w:t>
            </w:r>
          </w:p>
        </w:tc>
        <w:tc>
          <w:tcPr>
            <w:tcW w:w="1418" w:type="dxa"/>
            <w:tcBorders>
              <w:bottom w:val="double" w:sz="4" w:space="0" w:color="auto"/>
            </w:tcBorders>
            <w:noWrap/>
            <w:tcMar>
              <w:top w:w="15" w:type="dxa"/>
              <w:left w:w="15" w:type="dxa"/>
              <w:bottom w:w="0" w:type="dxa"/>
              <w:right w:w="15" w:type="dxa"/>
            </w:tcMar>
            <w:vAlign w:val="bottom"/>
          </w:tcPr>
          <w:p w14:paraId="429B375C" w14:textId="4FBD711C" w:rsidR="009D0563" w:rsidRPr="00E335DA" w:rsidRDefault="009D0563" w:rsidP="009D0563">
            <w:pPr>
              <w:ind w:right="53"/>
              <w:jc w:val="right"/>
              <w:rPr>
                <w:rFonts w:ascii="Arial" w:hAnsi="Arial" w:cs="Arial"/>
                <w:b/>
                <w:sz w:val="18"/>
                <w:szCs w:val="18"/>
              </w:rPr>
            </w:pPr>
            <w:r w:rsidRPr="00A5606A">
              <w:rPr>
                <w:rFonts w:ascii="Arial" w:hAnsi="Arial" w:cs="Arial"/>
                <w:b/>
                <w:sz w:val="18"/>
                <w:szCs w:val="18"/>
              </w:rPr>
              <w:t xml:space="preserve">3.007.239 </w:t>
            </w:r>
          </w:p>
        </w:tc>
        <w:tc>
          <w:tcPr>
            <w:tcW w:w="1417" w:type="dxa"/>
            <w:tcBorders>
              <w:bottom w:val="double" w:sz="4" w:space="0" w:color="auto"/>
            </w:tcBorders>
            <w:noWrap/>
            <w:tcMar>
              <w:top w:w="15" w:type="dxa"/>
              <w:left w:w="15" w:type="dxa"/>
              <w:bottom w:w="0" w:type="dxa"/>
              <w:right w:w="15" w:type="dxa"/>
            </w:tcMar>
            <w:vAlign w:val="bottom"/>
          </w:tcPr>
          <w:p w14:paraId="57A78E9A" w14:textId="6913EFE7" w:rsidR="009D0563" w:rsidRPr="0087435D" w:rsidRDefault="009D0563" w:rsidP="0087435D">
            <w:pPr>
              <w:pStyle w:val="ListeParagraf"/>
              <w:numPr>
                <w:ilvl w:val="2"/>
                <w:numId w:val="40"/>
              </w:numPr>
              <w:ind w:right="53"/>
              <w:jc w:val="right"/>
              <w:rPr>
                <w:rFonts w:ascii="Arial" w:hAnsi="Arial" w:cs="Arial"/>
                <w:b/>
                <w:sz w:val="18"/>
                <w:szCs w:val="18"/>
              </w:rPr>
            </w:pPr>
          </w:p>
        </w:tc>
      </w:tr>
    </w:tbl>
    <w:p w14:paraId="43C7D355" w14:textId="77777777" w:rsidR="00136C29" w:rsidRPr="009128F0" w:rsidRDefault="00136C29" w:rsidP="00C6225F">
      <w:pPr>
        <w:pStyle w:val="GvdeMetniGirintisi"/>
        <w:tabs>
          <w:tab w:val="left" w:pos="1260"/>
        </w:tabs>
        <w:ind w:firstLine="0"/>
        <w:rPr>
          <w:rFonts w:ascii="Arial" w:hAnsi="Arial" w:cs="Arial"/>
          <w:b/>
          <w:color w:val="000000" w:themeColor="text1"/>
          <w:sz w:val="20"/>
          <w:szCs w:val="20"/>
        </w:rPr>
      </w:pPr>
    </w:p>
    <w:p w14:paraId="64033087" w14:textId="13AA3BBD" w:rsidR="00325C62" w:rsidRPr="0087435D" w:rsidRDefault="0087435D" w:rsidP="0087435D">
      <w:pPr>
        <w:pageBreakBefore/>
        <w:ind w:left="-567"/>
        <w:rPr>
          <w:rFonts w:ascii="Arial" w:hAnsi="Arial" w:cs="Arial"/>
          <w:b/>
          <w:color w:val="000000" w:themeColor="text1"/>
          <w:sz w:val="20"/>
          <w:szCs w:val="20"/>
        </w:rPr>
      </w:pPr>
      <w:r>
        <w:rPr>
          <w:rFonts w:ascii="Arial" w:hAnsi="Arial" w:cs="Arial"/>
          <w:b/>
          <w:color w:val="000000" w:themeColor="text1"/>
          <w:sz w:val="20"/>
          <w:szCs w:val="20"/>
        </w:rPr>
        <w:lastRenderedPageBreak/>
        <w:t>I.</w:t>
      </w:r>
      <w:r w:rsidR="002F1A5E">
        <w:rPr>
          <w:rFonts w:ascii="Arial" w:hAnsi="Arial" w:cs="Arial"/>
          <w:b/>
          <w:color w:val="000000" w:themeColor="text1"/>
          <w:sz w:val="20"/>
          <w:szCs w:val="20"/>
        </w:rPr>
        <w:tab/>
      </w:r>
      <w:r w:rsidR="00325C62" w:rsidRPr="0087435D">
        <w:rPr>
          <w:rFonts w:ascii="Arial" w:hAnsi="Arial" w:cs="Arial"/>
          <w:b/>
          <w:color w:val="000000" w:themeColor="text1"/>
          <w:sz w:val="20"/>
          <w:szCs w:val="20"/>
        </w:rPr>
        <w:t>Konsolide bilançonun aktif hesaplarına ilişkin açıklama ve dipnotlar (devamı):</w:t>
      </w:r>
    </w:p>
    <w:p w14:paraId="1A524549" w14:textId="77777777" w:rsidR="009D0563" w:rsidRPr="00A5606A" w:rsidRDefault="009D0563" w:rsidP="009D0563">
      <w:pPr>
        <w:pStyle w:val="GvdeMetniGirintisi"/>
        <w:spacing w:before="120" w:after="120"/>
        <w:ind w:right="70" w:hanging="588"/>
        <w:rPr>
          <w:rFonts w:ascii="Arial" w:hAnsi="Arial" w:cs="Arial"/>
          <w:b/>
          <w:sz w:val="20"/>
          <w:szCs w:val="20"/>
        </w:rPr>
      </w:pPr>
      <w:proofErr w:type="gramStart"/>
      <w:r w:rsidRPr="00A5606A">
        <w:rPr>
          <w:rFonts w:ascii="Arial" w:hAnsi="Arial" w:cs="Arial"/>
          <w:b/>
          <w:sz w:val="20"/>
          <w:szCs w:val="20"/>
        </w:rPr>
        <w:t>ç</w:t>
      </w:r>
      <w:proofErr w:type="gramEnd"/>
      <w:r w:rsidRPr="00A5606A">
        <w:rPr>
          <w:rFonts w:ascii="Arial" w:hAnsi="Arial" w:cs="Arial"/>
          <w:b/>
          <w:sz w:val="20"/>
          <w:szCs w:val="20"/>
        </w:rPr>
        <w:t>.</w:t>
      </w:r>
      <w:r w:rsidRPr="00A5606A">
        <w:rPr>
          <w:rFonts w:ascii="Arial" w:hAnsi="Arial" w:cs="Arial"/>
          <w:b/>
          <w:sz w:val="20"/>
          <w:szCs w:val="20"/>
        </w:rPr>
        <w:tab/>
        <w:t>Tüketici kredileri, bireysel kredi kartları, personel kredileri ve personel kredi kartlarına ilişkin bilgiler (devamı):</w:t>
      </w:r>
    </w:p>
    <w:tbl>
      <w:tblPr>
        <w:tblW w:w="5000" w:type="pct"/>
        <w:tblCellMar>
          <w:left w:w="0" w:type="dxa"/>
          <w:right w:w="0" w:type="dxa"/>
        </w:tblCellMar>
        <w:tblLook w:val="0000" w:firstRow="0" w:lastRow="0" w:firstColumn="0" w:lastColumn="0" w:noHBand="0" w:noVBand="0"/>
      </w:tblPr>
      <w:tblGrid>
        <w:gridCol w:w="5339"/>
        <w:gridCol w:w="1331"/>
        <w:gridCol w:w="1478"/>
        <w:gridCol w:w="1329"/>
      </w:tblGrid>
      <w:tr w:rsidR="009D0563" w:rsidRPr="00A5606A" w14:paraId="56854932" w14:textId="77777777" w:rsidTr="005A1E91">
        <w:trPr>
          <w:trHeight w:val="57"/>
        </w:trPr>
        <w:tc>
          <w:tcPr>
            <w:tcW w:w="2817" w:type="pct"/>
            <w:tcBorders>
              <w:top w:val="single" w:sz="4" w:space="0" w:color="auto"/>
              <w:bottom w:val="single" w:sz="4" w:space="0" w:color="auto"/>
            </w:tcBorders>
            <w:noWrap/>
            <w:tcMar>
              <w:top w:w="15" w:type="dxa"/>
              <w:left w:w="15" w:type="dxa"/>
              <w:bottom w:w="0" w:type="dxa"/>
              <w:right w:w="15" w:type="dxa"/>
            </w:tcMar>
            <w:vAlign w:val="bottom"/>
          </w:tcPr>
          <w:p w14:paraId="6138B1B2" w14:textId="77777777" w:rsidR="009D0563" w:rsidRPr="00A5606A" w:rsidRDefault="009D0563" w:rsidP="005A1E91">
            <w:pPr>
              <w:jc w:val="both"/>
              <w:rPr>
                <w:rFonts w:ascii="Arial" w:hAnsi="Arial" w:cs="Arial"/>
                <w:b/>
                <w:sz w:val="18"/>
                <w:szCs w:val="18"/>
              </w:rPr>
            </w:pPr>
            <w:r w:rsidRPr="00A5606A">
              <w:rPr>
                <w:rFonts w:ascii="Arial" w:hAnsi="Arial" w:cs="Arial"/>
                <w:b/>
                <w:sz w:val="18"/>
                <w:szCs w:val="18"/>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5705F1FF"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1A21B8E7"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 xml:space="preserve">Orta ve </w:t>
            </w:r>
          </w:p>
          <w:p w14:paraId="1ABF33A9"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342DA7A6"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Toplam</w:t>
            </w:r>
          </w:p>
        </w:tc>
      </w:tr>
      <w:tr w:rsidR="009D0563" w:rsidRPr="00A5606A" w14:paraId="14484829" w14:textId="77777777" w:rsidTr="005A1E91">
        <w:trPr>
          <w:trHeight w:val="57"/>
        </w:trPr>
        <w:tc>
          <w:tcPr>
            <w:tcW w:w="2817" w:type="pct"/>
            <w:tcBorders>
              <w:top w:val="single" w:sz="4" w:space="0" w:color="auto"/>
            </w:tcBorders>
            <w:noWrap/>
            <w:tcMar>
              <w:top w:w="15" w:type="dxa"/>
              <w:left w:w="15" w:type="dxa"/>
              <w:bottom w:w="0" w:type="dxa"/>
              <w:right w:w="15" w:type="dxa"/>
            </w:tcMar>
            <w:vAlign w:val="bottom"/>
          </w:tcPr>
          <w:p w14:paraId="5255DE5A" w14:textId="77777777" w:rsidR="009D0563" w:rsidRPr="00A5606A" w:rsidRDefault="009D0563" w:rsidP="005A1E91">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433FFEB5" w14:textId="77777777" w:rsidR="009D0563" w:rsidRPr="00A5606A" w:rsidRDefault="009D0563" w:rsidP="005A1E91">
            <w:pPr>
              <w:tabs>
                <w:tab w:val="decimal" w:pos="1065"/>
              </w:tabs>
              <w:ind w:right="53"/>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091B41B2" w14:textId="77777777" w:rsidR="009D0563" w:rsidRPr="00A5606A" w:rsidRDefault="009D0563" w:rsidP="005A1E91">
            <w:pPr>
              <w:ind w:right="53"/>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75B3F844" w14:textId="77777777" w:rsidR="009D0563" w:rsidRPr="00A5606A" w:rsidRDefault="009D0563" w:rsidP="005A1E91">
            <w:pPr>
              <w:ind w:right="53"/>
              <w:jc w:val="right"/>
              <w:rPr>
                <w:rFonts w:ascii="Arial" w:hAnsi="Arial" w:cs="Arial"/>
                <w:b/>
                <w:bCs/>
                <w:sz w:val="18"/>
                <w:szCs w:val="18"/>
              </w:rPr>
            </w:pPr>
          </w:p>
        </w:tc>
      </w:tr>
      <w:tr w:rsidR="009D0563" w:rsidRPr="00A5606A" w14:paraId="62240E3D" w14:textId="77777777" w:rsidTr="005A1E91">
        <w:trPr>
          <w:trHeight w:val="57"/>
        </w:trPr>
        <w:tc>
          <w:tcPr>
            <w:tcW w:w="2817" w:type="pct"/>
            <w:noWrap/>
            <w:tcMar>
              <w:top w:w="15" w:type="dxa"/>
              <w:left w:w="15" w:type="dxa"/>
              <w:bottom w:w="0" w:type="dxa"/>
              <w:right w:w="15" w:type="dxa"/>
            </w:tcMar>
            <w:vAlign w:val="bottom"/>
          </w:tcPr>
          <w:p w14:paraId="3404FF53" w14:textId="77777777" w:rsidR="009D0563" w:rsidRPr="00A5606A" w:rsidRDefault="009D0563" w:rsidP="005A1E91">
            <w:pPr>
              <w:jc w:val="both"/>
              <w:rPr>
                <w:rFonts w:ascii="Arial" w:eastAsia="Arial Unicode MS" w:hAnsi="Arial" w:cs="Arial"/>
                <w:b/>
                <w:sz w:val="18"/>
                <w:szCs w:val="18"/>
              </w:rPr>
            </w:pPr>
            <w:r w:rsidRPr="00A5606A">
              <w:rPr>
                <w:rFonts w:ascii="Arial" w:hAnsi="Arial" w:cs="Arial"/>
                <w:b/>
                <w:sz w:val="18"/>
                <w:szCs w:val="18"/>
              </w:rPr>
              <w:t>Tüketici Kredileri-TP</w:t>
            </w:r>
          </w:p>
        </w:tc>
        <w:tc>
          <w:tcPr>
            <w:tcW w:w="702" w:type="pct"/>
            <w:noWrap/>
            <w:tcMar>
              <w:top w:w="15" w:type="dxa"/>
              <w:left w:w="15" w:type="dxa"/>
              <w:bottom w:w="0" w:type="dxa"/>
              <w:right w:w="15" w:type="dxa"/>
            </w:tcMar>
            <w:vAlign w:val="bottom"/>
          </w:tcPr>
          <w:p w14:paraId="3EC3CFFF"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 xml:space="preserve">48.674 </w:t>
            </w:r>
          </w:p>
        </w:tc>
        <w:tc>
          <w:tcPr>
            <w:tcW w:w="780" w:type="pct"/>
            <w:noWrap/>
            <w:tcMar>
              <w:top w:w="15" w:type="dxa"/>
              <w:left w:w="15" w:type="dxa"/>
              <w:bottom w:w="0" w:type="dxa"/>
              <w:right w:w="15" w:type="dxa"/>
            </w:tcMar>
            <w:vAlign w:val="bottom"/>
          </w:tcPr>
          <w:p w14:paraId="790F2FFE"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 xml:space="preserve">3.123.746 </w:t>
            </w:r>
          </w:p>
        </w:tc>
        <w:tc>
          <w:tcPr>
            <w:tcW w:w="701" w:type="pct"/>
            <w:noWrap/>
            <w:tcMar>
              <w:top w:w="15" w:type="dxa"/>
              <w:left w:w="15" w:type="dxa"/>
              <w:bottom w:w="0" w:type="dxa"/>
              <w:right w:w="15" w:type="dxa"/>
            </w:tcMar>
            <w:vAlign w:val="bottom"/>
          </w:tcPr>
          <w:p w14:paraId="56B1129E"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 xml:space="preserve">3.172.420 </w:t>
            </w:r>
          </w:p>
        </w:tc>
      </w:tr>
      <w:tr w:rsidR="009D0563" w:rsidRPr="00A5606A" w14:paraId="19E4424C" w14:textId="77777777" w:rsidTr="005A1E91">
        <w:trPr>
          <w:trHeight w:val="57"/>
        </w:trPr>
        <w:tc>
          <w:tcPr>
            <w:tcW w:w="2817" w:type="pct"/>
            <w:noWrap/>
            <w:tcMar>
              <w:top w:w="15" w:type="dxa"/>
              <w:left w:w="15" w:type="dxa"/>
              <w:bottom w:w="0" w:type="dxa"/>
              <w:right w:w="15" w:type="dxa"/>
            </w:tcMar>
            <w:vAlign w:val="bottom"/>
          </w:tcPr>
          <w:p w14:paraId="1C432802" w14:textId="77777777" w:rsidR="009D0563" w:rsidRPr="00A5606A" w:rsidRDefault="009D0563" w:rsidP="005A1E91">
            <w:pPr>
              <w:ind w:left="360"/>
              <w:jc w:val="both"/>
              <w:rPr>
                <w:rFonts w:ascii="Arial" w:eastAsia="Arial Unicode MS" w:hAnsi="Arial" w:cs="Arial"/>
                <w:sz w:val="18"/>
                <w:szCs w:val="18"/>
              </w:rPr>
            </w:pPr>
            <w:r w:rsidRPr="00A5606A">
              <w:rPr>
                <w:rFonts w:ascii="Arial" w:hAnsi="Arial" w:cs="Arial"/>
                <w:sz w:val="18"/>
                <w:szCs w:val="18"/>
              </w:rPr>
              <w:t>Konut Kredisi</w:t>
            </w:r>
          </w:p>
        </w:tc>
        <w:tc>
          <w:tcPr>
            <w:tcW w:w="702" w:type="pct"/>
            <w:noWrap/>
            <w:tcMar>
              <w:top w:w="15" w:type="dxa"/>
              <w:left w:w="15" w:type="dxa"/>
              <w:bottom w:w="0" w:type="dxa"/>
              <w:right w:w="15" w:type="dxa"/>
            </w:tcMar>
            <w:vAlign w:val="bottom"/>
          </w:tcPr>
          <w:p w14:paraId="57629324"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5.682</w:t>
            </w:r>
          </w:p>
        </w:tc>
        <w:tc>
          <w:tcPr>
            <w:tcW w:w="780" w:type="pct"/>
            <w:noWrap/>
            <w:tcMar>
              <w:top w:w="15" w:type="dxa"/>
              <w:left w:w="15" w:type="dxa"/>
              <w:bottom w:w="0" w:type="dxa"/>
              <w:right w:w="15" w:type="dxa"/>
            </w:tcMar>
            <w:vAlign w:val="bottom"/>
          </w:tcPr>
          <w:p w14:paraId="7BB3B1AD"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2.886.619</w:t>
            </w:r>
          </w:p>
        </w:tc>
        <w:tc>
          <w:tcPr>
            <w:tcW w:w="701" w:type="pct"/>
            <w:noWrap/>
            <w:tcMar>
              <w:top w:w="15" w:type="dxa"/>
              <w:left w:w="15" w:type="dxa"/>
              <w:bottom w:w="0" w:type="dxa"/>
              <w:right w:w="15" w:type="dxa"/>
            </w:tcMar>
            <w:vAlign w:val="bottom"/>
          </w:tcPr>
          <w:p w14:paraId="37B445BD"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2.892.301</w:t>
            </w:r>
          </w:p>
        </w:tc>
      </w:tr>
      <w:tr w:rsidR="009D0563" w:rsidRPr="00A5606A" w14:paraId="59639E84" w14:textId="77777777" w:rsidTr="005A1E91">
        <w:trPr>
          <w:trHeight w:val="57"/>
        </w:trPr>
        <w:tc>
          <w:tcPr>
            <w:tcW w:w="2817" w:type="pct"/>
            <w:noWrap/>
            <w:tcMar>
              <w:top w:w="15" w:type="dxa"/>
              <w:left w:w="15" w:type="dxa"/>
              <w:bottom w:w="0" w:type="dxa"/>
              <w:right w:w="15" w:type="dxa"/>
            </w:tcMar>
            <w:vAlign w:val="bottom"/>
          </w:tcPr>
          <w:p w14:paraId="64D020E5" w14:textId="77777777" w:rsidR="009D0563" w:rsidRPr="00A5606A" w:rsidRDefault="009D0563" w:rsidP="005A1E91">
            <w:pPr>
              <w:ind w:left="360"/>
              <w:jc w:val="both"/>
              <w:rPr>
                <w:rFonts w:ascii="Arial" w:eastAsia="Arial Unicode MS" w:hAnsi="Arial" w:cs="Arial"/>
                <w:sz w:val="18"/>
                <w:szCs w:val="18"/>
              </w:rPr>
            </w:pPr>
            <w:r w:rsidRPr="00A5606A">
              <w:rPr>
                <w:rFonts w:ascii="Arial" w:hAnsi="Arial" w:cs="Arial"/>
                <w:sz w:val="18"/>
                <w:szCs w:val="18"/>
              </w:rPr>
              <w:t>Taşıt Kredisi</w:t>
            </w:r>
          </w:p>
        </w:tc>
        <w:tc>
          <w:tcPr>
            <w:tcW w:w="702" w:type="pct"/>
            <w:noWrap/>
            <w:tcMar>
              <w:top w:w="15" w:type="dxa"/>
              <w:left w:w="15" w:type="dxa"/>
              <w:bottom w:w="0" w:type="dxa"/>
              <w:right w:w="15" w:type="dxa"/>
            </w:tcMar>
            <w:vAlign w:val="bottom"/>
          </w:tcPr>
          <w:p w14:paraId="1F8ACF61"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4.211</w:t>
            </w:r>
          </w:p>
        </w:tc>
        <w:tc>
          <w:tcPr>
            <w:tcW w:w="780" w:type="pct"/>
            <w:noWrap/>
            <w:tcMar>
              <w:top w:w="15" w:type="dxa"/>
              <w:left w:w="15" w:type="dxa"/>
              <w:bottom w:w="0" w:type="dxa"/>
              <w:right w:w="15" w:type="dxa"/>
            </w:tcMar>
            <w:vAlign w:val="bottom"/>
          </w:tcPr>
          <w:p w14:paraId="2B427C14"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112.738</w:t>
            </w:r>
          </w:p>
        </w:tc>
        <w:tc>
          <w:tcPr>
            <w:tcW w:w="701" w:type="pct"/>
            <w:noWrap/>
            <w:tcMar>
              <w:top w:w="15" w:type="dxa"/>
              <w:left w:w="15" w:type="dxa"/>
              <w:bottom w:w="0" w:type="dxa"/>
              <w:right w:w="15" w:type="dxa"/>
            </w:tcMar>
            <w:vAlign w:val="bottom"/>
          </w:tcPr>
          <w:p w14:paraId="309EDBD1"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116.949</w:t>
            </w:r>
          </w:p>
        </w:tc>
      </w:tr>
      <w:tr w:rsidR="009D0563" w:rsidRPr="00A5606A" w14:paraId="727A2499" w14:textId="77777777" w:rsidTr="005A1E91">
        <w:trPr>
          <w:trHeight w:val="57"/>
        </w:trPr>
        <w:tc>
          <w:tcPr>
            <w:tcW w:w="2817" w:type="pct"/>
            <w:noWrap/>
            <w:tcMar>
              <w:top w:w="15" w:type="dxa"/>
              <w:left w:w="15" w:type="dxa"/>
              <w:bottom w:w="0" w:type="dxa"/>
              <w:right w:w="15" w:type="dxa"/>
            </w:tcMar>
            <w:vAlign w:val="bottom"/>
          </w:tcPr>
          <w:p w14:paraId="5DC513A1"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İhtiyaç Kredisi</w:t>
            </w:r>
          </w:p>
        </w:tc>
        <w:tc>
          <w:tcPr>
            <w:tcW w:w="702" w:type="pct"/>
            <w:noWrap/>
            <w:tcMar>
              <w:top w:w="15" w:type="dxa"/>
              <w:left w:w="15" w:type="dxa"/>
              <w:bottom w:w="0" w:type="dxa"/>
              <w:right w:w="15" w:type="dxa"/>
            </w:tcMar>
            <w:vAlign w:val="bottom"/>
          </w:tcPr>
          <w:p w14:paraId="6C8EF3FB"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38.781</w:t>
            </w:r>
          </w:p>
        </w:tc>
        <w:tc>
          <w:tcPr>
            <w:tcW w:w="780" w:type="pct"/>
            <w:noWrap/>
            <w:tcMar>
              <w:top w:w="15" w:type="dxa"/>
              <w:left w:w="15" w:type="dxa"/>
              <w:bottom w:w="0" w:type="dxa"/>
              <w:right w:w="15" w:type="dxa"/>
            </w:tcMar>
            <w:vAlign w:val="bottom"/>
          </w:tcPr>
          <w:p w14:paraId="4332E4FC"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124.389</w:t>
            </w:r>
          </w:p>
        </w:tc>
        <w:tc>
          <w:tcPr>
            <w:tcW w:w="701" w:type="pct"/>
            <w:noWrap/>
            <w:tcMar>
              <w:top w:w="15" w:type="dxa"/>
              <w:left w:w="15" w:type="dxa"/>
              <w:bottom w:w="0" w:type="dxa"/>
              <w:right w:w="15" w:type="dxa"/>
            </w:tcMar>
            <w:vAlign w:val="bottom"/>
          </w:tcPr>
          <w:p w14:paraId="12877AAE"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163.170</w:t>
            </w:r>
          </w:p>
        </w:tc>
      </w:tr>
      <w:tr w:rsidR="009D0563" w:rsidRPr="00A5606A" w14:paraId="74F5EE44" w14:textId="77777777" w:rsidTr="005A1E91">
        <w:trPr>
          <w:trHeight w:val="57"/>
        </w:trPr>
        <w:tc>
          <w:tcPr>
            <w:tcW w:w="2817" w:type="pct"/>
            <w:noWrap/>
            <w:tcMar>
              <w:top w:w="15" w:type="dxa"/>
              <w:left w:w="15" w:type="dxa"/>
              <w:bottom w:w="0" w:type="dxa"/>
              <w:right w:w="15" w:type="dxa"/>
            </w:tcMar>
            <w:vAlign w:val="bottom"/>
          </w:tcPr>
          <w:p w14:paraId="52DAF50C" w14:textId="77777777" w:rsidR="009D0563" w:rsidRPr="00A5606A" w:rsidRDefault="009D0563" w:rsidP="005A1E91">
            <w:pPr>
              <w:ind w:left="360"/>
              <w:jc w:val="both"/>
              <w:rPr>
                <w:rFonts w:ascii="Arial" w:eastAsia="Arial Unicode MS" w:hAnsi="Arial" w:cs="Arial"/>
                <w:sz w:val="18"/>
                <w:szCs w:val="18"/>
              </w:rPr>
            </w:pPr>
            <w:r w:rsidRPr="00A5606A">
              <w:rPr>
                <w:rFonts w:ascii="Arial" w:hAnsi="Arial" w:cs="Arial"/>
                <w:sz w:val="18"/>
                <w:szCs w:val="18"/>
              </w:rPr>
              <w:t xml:space="preserve">Diğer </w:t>
            </w:r>
          </w:p>
        </w:tc>
        <w:tc>
          <w:tcPr>
            <w:tcW w:w="702" w:type="pct"/>
            <w:noWrap/>
            <w:tcMar>
              <w:top w:w="15" w:type="dxa"/>
              <w:left w:w="15" w:type="dxa"/>
              <w:bottom w:w="0" w:type="dxa"/>
              <w:right w:w="15" w:type="dxa"/>
            </w:tcMar>
            <w:vAlign w:val="bottom"/>
          </w:tcPr>
          <w:p w14:paraId="34F7A3C1"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14:paraId="1B51E727"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301D73F3"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r>
      <w:tr w:rsidR="009D0563" w:rsidRPr="00A5606A" w14:paraId="2333F914" w14:textId="77777777" w:rsidTr="005A1E91">
        <w:trPr>
          <w:trHeight w:val="57"/>
        </w:trPr>
        <w:tc>
          <w:tcPr>
            <w:tcW w:w="2817" w:type="pct"/>
            <w:noWrap/>
            <w:tcMar>
              <w:top w:w="15" w:type="dxa"/>
              <w:left w:w="15" w:type="dxa"/>
              <w:bottom w:w="0" w:type="dxa"/>
              <w:right w:w="15" w:type="dxa"/>
            </w:tcMar>
            <w:vAlign w:val="bottom"/>
          </w:tcPr>
          <w:p w14:paraId="19C2A15D" w14:textId="77777777" w:rsidR="009D0563" w:rsidRPr="00A5606A" w:rsidRDefault="009D0563" w:rsidP="005A1E91">
            <w:pPr>
              <w:jc w:val="both"/>
              <w:rPr>
                <w:rFonts w:ascii="Arial" w:eastAsia="Arial Unicode MS" w:hAnsi="Arial" w:cs="Arial"/>
                <w:b/>
                <w:sz w:val="18"/>
                <w:szCs w:val="18"/>
              </w:rPr>
            </w:pPr>
            <w:r w:rsidRPr="00A5606A">
              <w:rPr>
                <w:rFonts w:ascii="Arial" w:hAnsi="Arial" w:cs="Arial"/>
                <w:b/>
                <w:sz w:val="18"/>
                <w:szCs w:val="18"/>
              </w:rPr>
              <w:t>Tüketici Kredileri-Dövize Endeksli</w:t>
            </w:r>
          </w:p>
        </w:tc>
        <w:tc>
          <w:tcPr>
            <w:tcW w:w="702" w:type="pct"/>
            <w:noWrap/>
            <w:tcMar>
              <w:top w:w="15" w:type="dxa"/>
              <w:left w:w="15" w:type="dxa"/>
              <w:bottom w:w="0" w:type="dxa"/>
              <w:right w:w="15" w:type="dxa"/>
            </w:tcMar>
            <w:vAlign w:val="bottom"/>
          </w:tcPr>
          <w:p w14:paraId="5AB52D99"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c>
          <w:tcPr>
            <w:tcW w:w="780" w:type="pct"/>
            <w:noWrap/>
            <w:tcMar>
              <w:top w:w="15" w:type="dxa"/>
              <w:left w:w="15" w:type="dxa"/>
              <w:bottom w:w="0" w:type="dxa"/>
              <w:right w:w="15" w:type="dxa"/>
            </w:tcMar>
            <w:vAlign w:val="bottom"/>
          </w:tcPr>
          <w:p w14:paraId="73A324FD"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c>
          <w:tcPr>
            <w:tcW w:w="701" w:type="pct"/>
            <w:noWrap/>
            <w:tcMar>
              <w:top w:w="15" w:type="dxa"/>
              <w:left w:w="15" w:type="dxa"/>
              <w:bottom w:w="0" w:type="dxa"/>
              <w:right w:w="15" w:type="dxa"/>
            </w:tcMar>
            <w:vAlign w:val="bottom"/>
          </w:tcPr>
          <w:p w14:paraId="54CEF904"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r>
      <w:tr w:rsidR="009D0563" w:rsidRPr="00A5606A" w14:paraId="5A75A18E" w14:textId="77777777" w:rsidTr="005A1E91">
        <w:trPr>
          <w:trHeight w:val="57"/>
        </w:trPr>
        <w:tc>
          <w:tcPr>
            <w:tcW w:w="2817" w:type="pct"/>
            <w:noWrap/>
            <w:tcMar>
              <w:top w:w="15" w:type="dxa"/>
              <w:left w:w="15" w:type="dxa"/>
              <w:bottom w:w="0" w:type="dxa"/>
              <w:right w:w="15" w:type="dxa"/>
            </w:tcMar>
            <w:vAlign w:val="bottom"/>
          </w:tcPr>
          <w:p w14:paraId="1BE739F4" w14:textId="77777777" w:rsidR="009D0563" w:rsidRPr="00A5606A" w:rsidRDefault="009D0563" w:rsidP="005A1E91">
            <w:pPr>
              <w:ind w:left="360"/>
              <w:jc w:val="both"/>
              <w:rPr>
                <w:rFonts w:ascii="Arial" w:eastAsia="Arial Unicode MS" w:hAnsi="Arial" w:cs="Arial"/>
                <w:sz w:val="18"/>
                <w:szCs w:val="18"/>
              </w:rPr>
            </w:pPr>
            <w:r w:rsidRPr="00A5606A">
              <w:rPr>
                <w:rFonts w:ascii="Arial" w:hAnsi="Arial" w:cs="Arial"/>
                <w:sz w:val="18"/>
                <w:szCs w:val="18"/>
              </w:rPr>
              <w:t>Konut Kredisi</w:t>
            </w:r>
          </w:p>
        </w:tc>
        <w:tc>
          <w:tcPr>
            <w:tcW w:w="702" w:type="pct"/>
            <w:noWrap/>
            <w:tcMar>
              <w:top w:w="15" w:type="dxa"/>
              <w:left w:w="15" w:type="dxa"/>
              <w:bottom w:w="0" w:type="dxa"/>
              <w:right w:w="15" w:type="dxa"/>
            </w:tcMar>
            <w:vAlign w:val="bottom"/>
          </w:tcPr>
          <w:p w14:paraId="10A6F646"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14:paraId="70428A7B"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43C79395"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r>
      <w:tr w:rsidR="009D0563" w:rsidRPr="00A5606A" w14:paraId="1F8F50C6" w14:textId="77777777" w:rsidTr="005A1E91">
        <w:trPr>
          <w:trHeight w:val="57"/>
        </w:trPr>
        <w:tc>
          <w:tcPr>
            <w:tcW w:w="2817" w:type="pct"/>
            <w:noWrap/>
            <w:tcMar>
              <w:top w:w="15" w:type="dxa"/>
              <w:left w:w="15" w:type="dxa"/>
              <w:bottom w:w="0" w:type="dxa"/>
              <w:right w:w="15" w:type="dxa"/>
            </w:tcMar>
            <w:vAlign w:val="bottom"/>
          </w:tcPr>
          <w:p w14:paraId="6DC3AA09" w14:textId="77777777" w:rsidR="009D0563" w:rsidRPr="00A5606A" w:rsidRDefault="009D0563" w:rsidP="005A1E91">
            <w:pPr>
              <w:ind w:left="360"/>
              <w:jc w:val="both"/>
              <w:rPr>
                <w:rFonts w:ascii="Arial" w:eastAsia="Arial Unicode MS" w:hAnsi="Arial" w:cs="Arial"/>
                <w:sz w:val="18"/>
                <w:szCs w:val="18"/>
              </w:rPr>
            </w:pPr>
            <w:r w:rsidRPr="00A5606A">
              <w:rPr>
                <w:rFonts w:ascii="Arial" w:hAnsi="Arial" w:cs="Arial"/>
                <w:sz w:val="18"/>
                <w:szCs w:val="18"/>
              </w:rPr>
              <w:t>Taşıt Kredisi</w:t>
            </w:r>
          </w:p>
        </w:tc>
        <w:tc>
          <w:tcPr>
            <w:tcW w:w="702" w:type="pct"/>
            <w:noWrap/>
            <w:tcMar>
              <w:top w:w="15" w:type="dxa"/>
              <w:left w:w="15" w:type="dxa"/>
              <w:bottom w:w="0" w:type="dxa"/>
              <w:right w:w="15" w:type="dxa"/>
            </w:tcMar>
            <w:vAlign w:val="bottom"/>
          </w:tcPr>
          <w:p w14:paraId="065F193A"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14:paraId="09578696"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7DD2EB06"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r>
      <w:tr w:rsidR="009D0563" w:rsidRPr="00A5606A" w14:paraId="59E7B9E1" w14:textId="77777777" w:rsidTr="005A1E91">
        <w:trPr>
          <w:trHeight w:val="57"/>
        </w:trPr>
        <w:tc>
          <w:tcPr>
            <w:tcW w:w="2817" w:type="pct"/>
            <w:noWrap/>
            <w:tcMar>
              <w:top w:w="15" w:type="dxa"/>
              <w:left w:w="15" w:type="dxa"/>
              <w:bottom w:w="0" w:type="dxa"/>
              <w:right w:w="15" w:type="dxa"/>
            </w:tcMar>
            <w:vAlign w:val="bottom"/>
          </w:tcPr>
          <w:p w14:paraId="581A7EB1"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İhtiyaç Kredisi</w:t>
            </w:r>
          </w:p>
        </w:tc>
        <w:tc>
          <w:tcPr>
            <w:tcW w:w="702" w:type="pct"/>
            <w:noWrap/>
            <w:tcMar>
              <w:top w:w="15" w:type="dxa"/>
              <w:left w:w="15" w:type="dxa"/>
              <w:bottom w:w="0" w:type="dxa"/>
              <w:right w:w="15" w:type="dxa"/>
            </w:tcMar>
            <w:vAlign w:val="bottom"/>
          </w:tcPr>
          <w:p w14:paraId="0B7B2013"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14:paraId="0D8A2F3B"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09429200"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r>
      <w:tr w:rsidR="009D0563" w:rsidRPr="00A5606A" w14:paraId="77CB6B70" w14:textId="77777777" w:rsidTr="005A1E91">
        <w:trPr>
          <w:trHeight w:val="57"/>
        </w:trPr>
        <w:tc>
          <w:tcPr>
            <w:tcW w:w="2817" w:type="pct"/>
            <w:noWrap/>
            <w:tcMar>
              <w:top w:w="15" w:type="dxa"/>
              <w:left w:w="15" w:type="dxa"/>
              <w:bottom w:w="0" w:type="dxa"/>
              <w:right w:w="15" w:type="dxa"/>
            </w:tcMar>
            <w:vAlign w:val="bottom"/>
          </w:tcPr>
          <w:p w14:paraId="29D2C934" w14:textId="77777777" w:rsidR="009D0563" w:rsidRPr="00A5606A" w:rsidRDefault="009D0563" w:rsidP="005A1E91">
            <w:pPr>
              <w:ind w:left="360"/>
              <w:jc w:val="both"/>
              <w:rPr>
                <w:rFonts w:ascii="Arial" w:eastAsia="Arial Unicode MS" w:hAnsi="Arial" w:cs="Arial"/>
                <w:sz w:val="18"/>
                <w:szCs w:val="18"/>
              </w:rPr>
            </w:pPr>
            <w:r w:rsidRPr="00A5606A">
              <w:rPr>
                <w:rFonts w:ascii="Arial" w:hAnsi="Arial" w:cs="Arial"/>
                <w:sz w:val="18"/>
                <w:szCs w:val="18"/>
              </w:rPr>
              <w:t xml:space="preserve">Diğer </w:t>
            </w:r>
          </w:p>
        </w:tc>
        <w:tc>
          <w:tcPr>
            <w:tcW w:w="702" w:type="pct"/>
            <w:noWrap/>
            <w:tcMar>
              <w:top w:w="15" w:type="dxa"/>
              <w:left w:w="15" w:type="dxa"/>
              <w:bottom w:w="0" w:type="dxa"/>
              <w:right w:w="15" w:type="dxa"/>
            </w:tcMar>
            <w:vAlign w:val="bottom"/>
          </w:tcPr>
          <w:p w14:paraId="167D88EA"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14:paraId="68FA353F"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61D9B396"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r>
      <w:tr w:rsidR="009D0563" w:rsidRPr="00A5606A" w14:paraId="15A66FC9" w14:textId="77777777" w:rsidTr="005A1E91">
        <w:trPr>
          <w:trHeight w:val="57"/>
        </w:trPr>
        <w:tc>
          <w:tcPr>
            <w:tcW w:w="2817" w:type="pct"/>
            <w:noWrap/>
            <w:tcMar>
              <w:top w:w="15" w:type="dxa"/>
              <w:left w:w="15" w:type="dxa"/>
              <w:bottom w:w="0" w:type="dxa"/>
              <w:right w:w="15" w:type="dxa"/>
            </w:tcMar>
            <w:vAlign w:val="bottom"/>
          </w:tcPr>
          <w:p w14:paraId="51E5A1BF" w14:textId="77777777" w:rsidR="009D0563" w:rsidRPr="00A5606A" w:rsidRDefault="009D0563" w:rsidP="005A1E91">
            <w:pPr>
              <w:jc w:val="both"/>
              <w:rPr>
                <w:rFonts w:ascii="Arial" w:hAnsi="Arial" w:cs="Arial"/>
                <w:b/>
                <w:sz w:val="18"/>
                <w:szCs w:val="18"/>
              </w:rPr>
            </w:pPr>
            <w:r w:rsidRPr="00A5606A">
              <w:rPr>
                <w:rFonts w:ascii="Arial" w:hAnsi="Arial" w:cs="Arial"/>
                <w:b/>
                <w:sz w:val="18"/>
                <w:szCs w:val="18"/>
              </w:rPr>
              <w:t>Tüketici Kredileri-YP</w:t>
            </w:r>
          </w:p>
        </w:tc>
        <w:tc>
          <w:tcPr>
            <w:tcW w:w="702" w:type="pct"/>
            <w:noWrap/>
            <w:tcMar>
              <w:top w:w="15" w:type="dxa"/>
              <w:left w:w="15" w:type="dxa"/>
              <w:bottom w:w="0" w:type="dxa"/>
              <w:right w:w="15" w:type="dxa"/>
            </w:tcMar>
            <w:vAlign w:val="bottom"/>
          </w:tcPr>
          <w:p w14:paraId="717AF22D"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 xml:space="preserve">476 </w:t>
            </w:r>
          </w:p>
        </w:tc>
        <w:tc>
          <w:tcPr>
            <w:tcW w:w="780" w:type="pct"/>
            <w:noWrap/>
            <w:tcMar>
              <w:top w:w="15" w:type="dxa"/>
              <w:left w:w="15" w:type="dxa"/>
              <w:bottom w:w="0" w:type="dxa"/>
              <w:right w:w="15" w:type="dxa"/>
            </w:tcMar>
            <w:vAlign w:val="bottom"/>
          </w:tcPr>
          <w:p w14:paraId="14A9A7BB"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 xml:space="preserve">101 </w:t>
            </w:r>
          </w:p>
        </w:tc>
        <w:tc>
          <w:tcPr>
            <w:tcW w:w="701" w:type="pct"/>
            <w:noWrap/>
            <w:tcMar>
              <w:top w:w="15" w:type="dxa"/>
              <w:left w:w="15" w:type="dxa"/>
              <w:bottom w:w="0" w:type="dxa"/>
              <w:right w:w="15" w:type="dxa"/>
            </w:tcMar>
            <w:vAlign w:val="bottom"/>
          </w:tcPr>
          <w:p w14:paraId="4B945C51"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 xml:space="preserve">577 </w:t>
            </w:r>
          </w:p>
        </w:tc>
      </w:tr>
      <w:tr w:rsidR="009D0563" w:rsidRPr="00A5606A" w14:paraId="08B215D2" w14:textId="77777777" w:rsidTr="005A1E91">
        <w:trPr>
          <w:trHeight w:val="57"/>
        </w:trPr>
        <w:tc>
          <w:tcPr>
            <w:tcW w:w="2817" w:type="pct"/>
            <w:noWrap/>
            <w:tcMar>
              <w:top w:w="15" w:type="dxa"/>
              <w:left w:w="15" w:type="dxa"/>
              <w:bottom w:w="0" w:type="dxa"/>
              <w:right w:w="15" w:type="dxa"/>
            </w:tcMar>
            <w:vAlign w:val="bottom"/>
          </w:tcPr>
          <w:p w14:paraId="2D1B3C20"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Konut Kredisi</w:t>
            </w:r>
          </w:p>
        </w:tc>
        <w:tc>
          <w:tcPr>
            <w:tcW w:w="702" w:type="pct"/>
            <w:noWrap/>
            <w:tcMar>
              <w:top w:w="15" w:type="dxa"/>
              <w:left w:w="15" w:type="dxa"/>
              <w:bottom w:w="0" w:type="dxa"/>
              <w:right w:w="15" w:type="dxa"/>
            </w:tcMar>
            <w:vAlign w:val="bottom"/>
          </w:tcPr>
          <w:p w14:paraId="08DE63C1"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476</w:t>
            </w:r>
          </w:p>
        </w:tc>
        <w:tc>
          <w:tcPr>
            <w:tcW w:w="780" w:type="pct"/>
            <w:noWrap/>
            <w:tcMar>
              <w:top w:w="15" w:type="dxa"/>
              <w:left w:w="15" w:type="dxa"/>
              <w:bottom w:w="0" w:type="dxa"/>
              <w:right w:w="15" w:type="dxa"/>
            </w:tcMar>
            <w:vAlign w:val="bottom"/>
          </w:tcPr>
          <w:p w14:paraId="56A5AB91"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101</w:t>
            </w:r>
          </w:p>
        </w:tc>
        <w:tc>
          <w:tcPr>
            <w:tcW w:w="701" w:type="pct"/>
            <w:noWrap/>
            <w:tcMar>
              <w:top w:w="15" w:type="dxa"/>
              <w:left w:w="15" w:type="dxa"/>
              <w:bottom w:w="0" w:type="dxa"/>
              <w:right w:w="15" w:type="dxa"/>
            </w:tcMar>
            <w:vAlign w:val="bottom"/>
          </w:tcPr>
          <w:p w14:paraId="2CB3CC51"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577</w:t>
            </w:r>
          </w:p>
        </w:tc>
      </w:tr>
      <w:tr w:rsidR="009D0563" w:rsidRPr="00A5606A" w14:paraId="22A34343" w14:textId="77777777" w:rsidTr="005A1E91">
        <w:trPr>
          <w:trHeight w:val="57"/>
        </w:trPr>
        <w:tc>
          <w:tcPr>
            <w:tcW w:w="2817" w:type="pct"/>
            <w:noWrap/>
            <w:tcMar>
              <w:top w:w="15" w:type="dxa"/>
              <w:left w:w="15" w:type="dxa"/>
              <w:bottom w:w="0" w:type="dxa"/>
              <w:right w:w="15" w:type="dxa"/>
            </w:tcMar>
            <w:vAlign w:val="bottom"/>
          </w:tcPr>
          <w:p w14:paraId="32FBDD53"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Taşıt Kredisi</w:t>
            </w:r>
          </w:p>
        </w:tc>
        <w:tc>
          <w:tcPr>
            <w:tcW w:w="702" w:type="pct"/>
            <w:noWrap/>
            <w:tcMar>
              <w:top w:w="15" w:type="dxa"/>
              <w:left w:w="15" w:type="dxa"/>
              <w:bottom w:w="0" w:type="dxa"/>
              <w:right w:w="15" w:type="dxa"/>
            </w:tcMar>
            <w:vAlign w:val="bottom"/>
          </w:tcPr>
          <w:p w14:paraId="0366904C"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14:paraId="10BA709B"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5B7E983D"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r>
      <w:tr w:rsidR="009D0563" w:rsidRPr="00A5606A" w14:paraId="695E0939" w14:textId="77777777" w:rsidTr="005A1E91">
        <w:trPr>
          <w:trHeight w:val="57"/>
        </w:trPr>
        <w:tc>
          <w:tcPr>
            <w:tcW w:w="2817" w:type="pct"/>
            <w:noWrap/>
            <w:tcMar>
              <w:top w:w="15" w:type="dxa"/>
              <w:left w:w="15" w:type="dxa"/>
              <w:bottom w:w="0" w:type="dxa"/>
              <w:right w:w="15" w:type="dxa"/>
            </w:tcMar>
            <w:vAlign w:val="bottom"/>
          </w:tcPr>
          <w:p w14:paraId="6C5838C7"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İhtiyaç Kredisi</w:t>
            </w:r>
          </w:p>
        </w:tc>
        <w:tc>
          <w:tcPr>
            <w:tcW w:w="702" w:type="pct"/>
            <w:noWrap/>
            <w:tcMar>
              <w:top w:w="15" w:type="dxa"/>
              <w:left w:w="15" w:type="dxa"/>
              <w:bottom w:w="0" w:type="dxa"/>
              <w:right w:w="15" w:type="dxa"/>
            </w:tcMar>
            <w:vAlign w:val="bottom"/>
          </w:tcPr>
          <w:p w14:paraId="0F872986"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14:paraId="4F50BDA4"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67880CC0"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r>
      <w:tr w:rsidR="009D0563" w:rsidRPr="00A5606A" w14:paraId="3E766BC6" w14:textId="77777777" w:rsidTr="005A1E91">
        <w:trPr>
          <w:trHeight w:val="57"/>
        </w:trPr>
        <w:tc>
          <w:tcPr>
            <w:tcW w:w="2817" w:type="pct"/>
            <w:noWrap/>
            <w:tcMar>
              <w:top w:w="15" w:type="dxa"/>
              <w:left w:w="15" w:type="dxa"/>
              <w:bottom w:w="0" w:type="dxa"/>
              <w:right w:w="15" w:type="dxa"/>
            </w:tcMar>
            <w:vAlign w:val="bottom"/>
          </w:tcPr>
          <w:p w14:paraId="5794C9FD"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 xml:space="preserve">Diğer </w:t>
            </w:r>
          </w:p>
        </w:tc>
        <w:tc>
          <w:tcPr>
            <w:tcW w:w="702" w:type="pct"/>
            <w:noWrap/>
            <w:tcMar>
              <w:top w:w="15" w:type="dxa"/>
              <w:left w:w="15" w:type="dxa"/>
              <w:bottom w:w="0" w:type="dxa"/>
              <w:right w:w="15" w:type="dxa"/>
            </w:tcMar>
            <w:vAlign w:val="bottom"/>
          </w:tcPr>
          <w:p w14:paraId="0215D98A"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14:paraId="1B472275"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13019323"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r>
      <w:tr w:rsidR="009D0563" w:rsidRPr="00A5606A" w14:paraId="4DCB542A" w14:textId="77777777" w:rsidTr="005A1E91">
        <w:trPr>
          <w:trHeight w:val="57"/>
        </w:trPr>
        <w:tc>
          <w:tcPr>
            <w:tcW w:w="2817" w:type="pct"/>
            <w:noWrap/>
            <w:tcMar>
              <w:top w:w="15" w:type="dxa"/>
              <w:left w:w="15" w:type="dxa"/>
              <w:bottom w:w="0" w:type="dxa"/>
              <w:right w:w="15" w:type="dxa"/>
            </w:tcMar>
            <w:vAlign w:val="bottom"/>
          </w:tcPr>
          <w:p w14:paraId="60115E66" w14:textId="77777777" w:rsidR="009D0563" w:rsidRPr="00A5606A" w:rsidRDefault="009D0563" w:rsidP="005A1E91">
            <w:pPr>
              <w:jc w:val="both"/>
              <w:rPr>
                <w:rFonts w:ascii="Arial" w:hAnsi="Arial" w:cs="Arial"/>
                <w:b/>
                <w:sz w:val="18"/>
                <w:szCs w:val="18"/>
              </w:rPr>
            </w:pPr>
            <w:r w:rsidRPr="00A5606A">
              <w:rPr>
                <w:rFonts w:ascii="Arial" w:hAnsi="Arial" w:cs="Arial"/>
                <w:b/>
                <w:sz w:val="18"/>
                <w:szCs w:val="18"/>
              </w:rPr>
              <w:t>Bireysel Kredi Kartları-TP</w:t>
            </w:r>
          </w:p>
        </w:tc>
        <w:tc>
          <w:tcPr>
            <w:tcW w:w="702" w:type="pct"/>
            <w:noWrap/>
            <w:tcMar>
              <w:top w:w="15" w:type="dxa"/>
              <w:left w:w="15" w:type="dxa"/>
              <w:bottom w:w="0" w:type="dxa"/>
              <w:right w:w="15" w:type="dxa"/>
            </w:tcMar>
            <w:vAlign w:val="bottom"/>
          </w:tcPr>
          <w:p w14:paraId="155F563C"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 xml:space="preserve">75.643 </w:t>
            </w:r>
          </w:p>
        </w:tc>
        <w:tc>
          <w:tcPr>
            <w:tcW w:w="780" w:type="pct"/>
            <w:noWrap/>
            <w:tcMar>
              <w:top w:w="15" w:type="dxa"/>
              <w:left w:w="15" w:type="dxa"/>
              <w:bottom w:w="0" w:type="dxa"/>
              <w:right w:w="15" w:type="dxa"/>
            </w:tcMar>
            <w:vAlign w:val="bottom"/>
          </w:tcPr>
          <w:p w14:paraId="057BF3D9"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c>
          <w:tcPr>
            <w:tcW w:w="701" w:type="pct"/>
            <w:noWrap/>
            <w:tcMar>
              <w:top w:w="15" w:type="dxa"/>
              <w:left w:w="15" w:type="dxa"/>
              <w:bottom w:w="0" w:type="dxa"/>
              <w:right w:w="15" w:type="dxa"/>
            </w:tcMar>
            <w:vAlign w:val="bottom"/>
          </w:tcPr>
          <w:p w14:paraId="7F467A36"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 xml:space="preserve">75.643 </w:t>
            </w:r>
          </w:p>
        </w:tc>
      </w:tr>
      <w:tr w:rsidR="009D0563" w:rsidRPr="00A5606A" w14:paraId="54EF4B32" w14:textId="77777777" w:rsidTr="005A1E91">
        <w:trPr>
          <w:trHeight w:val="57"/>
        </w:trPr>
        <w:tc>
          <w:tcPr>
            <w:tcW w:w="2817" w:type="pct"/>
            <w:noWrap/>
            <w:tcMar>
              <w:top w:w="15" w:type="dxa"/>
              <w:left w:w="15" w:type="dxa"/>
              <w:bottom w:w="0" w:type="dxa"/>
              <w:right w:w="15" w:type="dxa"/>
            </w:tcMar>
            <w:vAlign w:val="bottom"/>
          </w:tcPr>
          <w:p w14:paraId="0C68B47D"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Taksitli</w:t>
            </w:r>
          </w:p>
        </w:tc>
        <w:tc>
          <w:tcPr>
            <w:tcW w:w="702" w:type="pct"/>
            <w:noWrap/>
            <w:tcMar>
              <w:top w:w="15" w:type="dxa"/>
              <w:left w:w="15" w:type="dxa"/>
              <w:bottom w:w="0" w:type="dxa"/>
              <w:right w:w="15" w:type="dxa"/>
            </w:tcMar>
            <w:vAlign w:val="bottom"/>
          </w:tcPr>
          <w:p w14:paraId="27E0E219"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26.885</w:t>
            </w:r>
          </w:p>
        </w:tc>
        <w:tc>
          <w:tcPr>
            <w:tcW w:w="780" w:type="pct"/>
            <w:noWrap/>
            <w:tcMar>
              <w:top w:w="15" w:type="dxa"/>
              <w:left w:w="15" w:type="dxa"/>
              <w:bottom w:w="0" w:type="dxa"/>
              <w:right w:w="15" w:type="dxa"/>
            </w:tcMar>
            <w:vAlign w:val="bottom"/>
          </w:tcPr>
          <w:p w14:paraId="794EA5E1"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593EAFE8"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26.885</w:t>
            </w:r>
          </w:p>
        </w:tc>
      </w:tr>
      <w:tr w:rsidR="009D0563" w:rsidRPr="00A5606A" w14:paraId="423A9009" w14:textId="77777777" w:rsidTr="005A1E91">
        <w:trPr>
          <w:trHeight w:val="57"/>
        </w:trPr>
        <w:tc>
          <w:tcPr>
            <w:tcW w:w="2817" w:type="pct"/>
            <w:noWrap/>
            <w:tcMar>
              <w:top w:w="15" w:type="dxa"/>
              <w:left w:w="15" w:type="dxa"/>
              <w:bottom w:w="0" w:type="dxa"/>
              <w:right w:w="15" w:type="dxa"/>
            </w:tcMar>
            <w:vAlign w:val="bottom"/>
          </w:tcPr>
          <w:p w14:paraId="7B2496ED"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Taksitsiz</w:t>
            </w:r>
          </w:p>
        </w:tc>
        <w:tc>
          <w:tcPr>
            <w:tcW w:w="702" w:type="pct"/>
            <w:noWrap/>
            <w:tcMar>
              <w:top w:w="15" w:type="dxa"/>
              <w:left w:w="15" w:type="dxa"/>
              <w:bottom w:w="0" w:type="dxa"/>
              <w:right w:w="15" w:type="dxa"/>
            </w:tcMar>
            <w:vAlign w:val="bottom"/>
          </w:tcPr>
          <w:p w14:paraId="45BEF32A"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48.758</w:t>
            </w:r>
          </w:p>
        </w:tc>
        <w:tc>
          <w:tcPr>
            <w:tcW w:w="780" w:type="pct"/>
            <w:noWrap/>
            <w:tcMar>
              <w:top w:w="15" w:type="dxa"/>
              <w:left w:w="15" w:type="dxa"/>
              <w:bottom w:w="0" w:type="dxa"/>
              <w:right w:w="15" w:type="dxa"/>
            </w:tcMar>
            <w:vAlign w:val="bottom"/>
          </w:tcPr>
          <w:p w14:paraId="49836FD8"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52668649"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48.758</w:t>
            </w:r>
          </w:p>
        </w:tc>
      </w:tr>
      <w:tr w:rsidR="009D0563" w:rsidRPr="00A5606A" w14:paraId="26A3889D" w14:textId="77777777" w:rsidTr="005A1E91">
        <w:trPr>
          <w:trHeight w:val="57"/>
        </w:trPr>
        <w:tc>
          <w:tcPr>
            <w:tcW w:w="2817" w:type="pct"/>
            <w:noWrap/>
            <w:tcMar>
              <w:top w:w="15" w:type="dxa"/>
              <w:left w:w="15" w:type="dxa"/>
              <w:bottom w:w="0" w:type="dxa"/>
              <w:right w:w="15" w:type="dxa"/>
            </w:tcMar>
            <w:vAlign w:val="bottom"/>
          </w:tcPr>
          <w:p w14:paraId="5BB48A3A" w14:textId="77777777" w:rsidR="009D0563" w:rsidRPr="00A5606A" w:rsidRDefault="009D0563" w:rsidP="005A1E91">
            <w:pPr>
              <w:jc w:val="both"/>
              <w:rPr>
                <w:rFonts w:ascii="Arial" w:hAnsi="Arial" w:cs="Arial"/>
                <w:b/>
                <w:sz w:val="18"/>
                <w:szCs w:val="18"/>
              </w:rPr>
            </w:pPr>
            <w:r w:rsidRPr="00A5606A">
              <w:rPr>
                <w:rFonts w:ascii="Arial" w:hAnsi="Arial" w:cs="Arial"/>
                <w:b/>
                <w:sz w:val="18"/>
                <w:szCs w:val="18"/>
              </w:rPr>
              <w:t>Bireysel Kredi Kartları-YP</w:t>
            </w:r>
          </w:p>
        </w:tc>
        <w:tc>
          <w:tcPr>
            <w:tcW w:w="702" w:type="pct"/>
            <w:noWrap/>
            <w:tcMar>
              <w:top w:w="15" w:type="dxa"/>
              <w:left w:w="15" w:type="dxa"/>
              <w:bottom w:w="0" w:type="dxa"/>
              <w:right w:w="15" w:type="dxa"/>
            </w:tcMar>
            <w:vAlign w:val="bottom"/>
          </w:tcPr>
          <w:p w14:paraId="3827AE8F"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c>
          <w:tcPr>
            <w:tcW w:w="780" w:type="pct"/>
            <w:noWrap/>
            <w:tcMar>
              <w:top w:w="15" w:type="dxa"/>
              <w:left w:w="15" w:type="dxa"/>
              <w:bottom w:w="0" w:type="dxa"/>
              <w:right w:w="15" w:type="dxa"/>
            </w:tcMar>
            <w:vAlign w:val="bottom"/>
          </w:tcPr>
          <w:p w14:paraId="65607578"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c>
          <w:tcPr>
            <w:tcW w:w="701" w:type="pct"/>
            <w:noWrap/>
            <w:tcMar>
              <w:top w:w="15" w:type="dxa"/>
              <w:left w:w="15" w:type="dxa"/>
              <w:bottom w:w="0" w:type="dxa"/>
              <w:right w:w="15" w:type="dxa"/>
            </w:tcMar>
            <w:vAlign w:val="bottom"/>
          </w:tcPr>
          <w:p w14:paraId="40876E69"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r>
      <w:tr w:rsidR="009D0563" w:rsidRPr="00A5606A" w14:paraId="24DFDAAA" w14:textId="77777777" w:rsidTr="005A1E91">
        <w:trPr>
          <w:trHeight w:val="57"/>
        </w:trPr>
        <w:tc>
          <w:tcPr>
            <w:tcW w:w="2817" w:type="pct"/>
            <w:noWrap/>
            <w:tcMar>
              <w:top w:w="15" w:type="dxa"/>
              <w:left w:w="15" w:type="dxa"/>
              <w:bottom w:w="0" w:type="dxa"/>
              <w:right w:w="15" w:type="dxa"/>
            </w:tcMar>
            <w:vAlign w:val="bottom"/>
          </w:tcPr>
          <w:p w14:paraId="6ABCBA09"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Taksitli</w:t>
            </w:r>
          </w:p>
        </w:tc>
        <w:tc>
          <w:tcPr>
            <w:tcW w:w="702" w:type="pct"/>
            <w:noWrap/>
            <w:tcMar>
              <w:top w:w="15" w:type="dxa"/>
              <w:left w:w="15" w:type="dxa"/>
              <w:bottom w:w="0" w:type="dxa"/>
              <w:right w:w="15" w:type="dxa"/>
            </w:tcMar>
            <w:vAlign w:val="bottom"/>
          </w:tcPr>
          <w:p w14:paraId="6539E4A7"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14:paraId="7905BE65"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6C661FD3"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r>
      <w:tr w:rsidR="009D0563" w:rsidRPr="00A5606A" w14:paraId="689EB81A" w14:textId="77777777" w:rsidTr="005A1E91">
        <w:trPr>
          <w:trHeight w:val="57"/>
        </w:trPr>
        <w:tc>
          <w:tcPr>
            <w:tcW w:w="2817" w:type="pct"/>
            <w:noWrap/>
            <w:tcMar>
              <w:top w:w="15" w:type="dxa"/>
              <w:left w:w="15" w:type="dxa"/>
              <w:bottom w:w="0" w:type="dxa"/>
              <w:right w:w="15" w:type="dxa"/>
            </w:tcMar>
            <w:vAlign w:val="bottom"/>
          </w:tcPr>
          <w:p w14:paraId="3AD46CB9"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Taksitsiz</w:t>
            </w:r>
          </w:p>
        </w:tc>
        <w:tc>
          <w:tcPr>
            <w:tcW w:w="702" w:type="pct"/>
            <w:noWrap/>
            <w:tcMar>
              <w:top w:w="15" w:type="dxa"/>
              <w:left w:w="15" w:type="dxa"/>
              <w:bottom w:w="0" w:type="dxa"/>
              <w:right w:w="15" w:type="dxa"/>
            </w:tcMar>
            <w:vAlign w:val="bottom"/>
          </w:tcPr>
          <w:p w14:paraId="025BBB32"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14:paraId="1429134E"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06D65C47"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r>
      <w:tr w:rsidR="009D0563" w:rsidRPr="00A5606A" w14:paraId="6A1E76D2" w14:textId="77777777" w:rsidTr="005A1E91">
        <w:trPr>
          <w:trHeight w:val="57"/>
        </w:trPr>
        <w:tc>
          <w:tcPr>
            <w:tcW w:w="2817" w:type="pct"/>
            <w:noWrap/>
            <w:tcMar>
              <w:top w:w="15" w:type="dxa"/>
              <w:left w:w="15" w:type="dxa"/>
              <w:bottom w:w="0" w:type="dxa"/>
              <w:right w:w="15" w:type="dxa"/>
            </w:tcMar>
            <w:vAlign w:val="bottom"/>
          </w:tcPr>
          <w:p w14:paraId="2C09B302" w14:textId="77777777" w:rsidR="009D0563" w:rsidRPr="00A5606A" w:rsidRDefault="009D0563" w:rsidP="005A1E91">
            <w:pPr>
              <w:jc w:val="both"/>
              <w:rPr>
                <w:rFonts w:ascii="Arial" w:hAnsi="Arial" w:cs="Arial"/>
                <w:b/>
                <w:sz w:val="18"/>
                <w:szCs w:val="18"/>
              </w:rPr>
            </w:pPr>
            <w:r w:rsidRPr="00A5606A">
              <w:rPr>
                <w:rFonts w:ascii="Arial" w:hAnsi="Arial" w:cs="Arial"/>
                <w:b/>
                <w:sz w:val="18"/>
                <w:szCs w:val="18"/>
              </w:rPr>
              <w:t>Personel Kredileri-TP</w:t>
            </w:r>
          </w:p>
        </w:tc>
        <w:tc>
          <w:tcPr>
            <w:tcW w:w="702" w:type="pct"/>
            <w:noWrap/>
            <w:tcMar>
              <w:top w:w="15" w:type="dxa"/>
              <w:left w:w="15" w:type="dxa"/>
              <w:bottom w:w="0" w:type="dxa"/>
              <w:right w:w="15" w:type="dxa"/>
            </w:tcMar>
            <w:vAlign w:val="bottom"/>
          </w:tcPr>
          <w:p w14:paraId="0B252D58"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 xml:space="preserve">5.422 </w:t>
            </w:r>
          </w:p>
        </w:tc>
        <w:tc>
          <w:tcPr>
            <w:tcW w:w="780" w:type="pct"/>
            <w:noWrap/>
            <w:tcMar>
              <w:top w:w="15" w:type="dxa"/>
              <w:left w:w="15" w:type="dxa"/>
              <w:bottom w:w="0" w:type="dxa"/>
              <w:right w:w="15" w:type="dxa"/>
            </w:tcMar>
            <w:vAlign w:val="bottom"/>
          </w:tcPr>
          <w:p w14:paraId="2C4945BD"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 xml:space="preserve">1.938 </w:t>
            </w:r>
          </w:p>
        </w:tc>
        <w:tc>
          <w:tcPr>
            <w:tcW w:w="701" w:type="pct"/>
            <w:noWrap/>
            <w:tcMar>
              <w:top w:w="15" w:type="dxa"/>
              <w:left w:w="15" w:type="dxa"/>
              <w:bottom w:w="0" w:type="dxa"/>
              <w:right w:w="15" w:type="dxa"/>
            </w:tcMar>
            <w:vAlign w:val="bottom"/>
          </w:tcPr>
          <w:p w14:paraId="1205230D"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 xml:space="preserve">7.360 </w:t>
            </w:r>
          </w:p>
        </w:tc>
      </w:tr>
      <w:tr w:rsidR="009D0563" w:rsidRPr="00A5606A" w14:paraId="6C36D2F6" w14:textId="77777777" w:rsidTr="005A1E91">
        <w:trPr>
          <w:trHeight w:val="57"/>
        </w:trPr>
        <w:tc>
          <w:tcPr>
            <w:tcW w:w="2817" w:type="pct"/>
            <w:noWrap/>
            <w:tcMar>
              <w:top w:w="15" w:type="dxa"/>
              <w:left w:w="15" w:type="dxa"/>
              <w:bottom w:w="0" w:type="dxa"/>
              <w:right w:w="15" w:type="dxa"/>
            </w:tcMar>
            <w:vAlign w:val="bottom"/>
          </w:tcPr>
          <w:p w14:paraId="2DC152F9"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Konut Kredisi</w:t>
            </w:r>
          </w:p>
        </w:tc>
        <w:tc>
          <w:tcPr>
            <w:tcW w:w="702" w:type="pct"/>
            <w:noWrap/>
            <w:tcMar>
              <w:top w:w="15" w:type="dxa"/>
              <w:left w:w="15" w:type="dxa"/>
              <w:bottom w:w="0" w:type="dxa"/>
              <w:right w:w="15" w:type="dxa"/>
            </w:tcMar>
            <w:vAlign w:val="bottom"/>
          </w:tcPr>
          <w:p w14:paraId="6C98D785"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14:paraId="3E910AF1"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210</w:t>
            </w:r>
          </w:p>
        </w:tc>
        <w:tc>
          <w:tcPr>
            <w:tcW w:w="701" w:type="pct"/>
            <w:noWrap/>
            <w:tcMar>
              <w:top w:w="15" w:type="dxa"/>
              <w:left w:w="15" w:type="dxa"/>
              <w:bottom w:w="0" w:type="dxa"/>
              <w:right w:w="15" w:type="dxa"/>
            </w:tcMar>
            <w:vAlign w:val="bottom"/>
          </w:tcPr>
          <w:p w14:paraId="5D5DA2AE"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210</w:t>
            </w:r>
          </w:p>
        </w:tc>
      </w:tr>
      <w:tr w:rsidR="009D0563" w:rsidRPr="00A5606A" w14:paraId="58E5A671" w14:textId="77777777" w:rsidTr="005A1E91">
        <w:trPr>
          <w:trHeight w:val="57"/>
        </w:trPr>
        <w:tc>
          <w:tcPr>
            <w:tcW w:w="2817" w:type="pct"/>
            <w:noWrap/>
            <w:tcMar>
              <w:top w:w="15" w:type="dxa"/>
              <w:left w:w="15" w:type="dxa"/>
              <w:bottom w:w="0" w:type="dxa"/>
              <w:right w:w="15" w:type="dxa"/>
            </w:tcMar>
            <w:vAlign w:val="bottom"/>
          </w:tcPr>
          <w:p w14:paraId="0E481AD6"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Taşıt Kredisi</w:t>
            </w:r>
          </w:p>
        </w:tc>
        <w:tc>
          <w:tcPr>
            <w:tcW w:w="702" w:type="pct"/>
            <w:noWrap/>
            <w:tcMar>
              <w:top w:w="15" w:type="dxa"/>
              <w:left w:w="15" w:type="dxa"/>
              <w:bottom w:w="0" w:type="dxa"/>
              <w:right w:w="15" w:type="dxa"/>
            </w:tcMar>
            <w:vAlign w:val="bottom"/>
          </w:tcPr>
          <w:p w14:paraId="7F3A33C5"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35</w:t>
            </w:r>
          </w:p>
        </w:tc>
        <w:tc>
          <w:tcPr>
            <w:tcW w:w="780" w:type="pct"/>
            <w:noWrap/>
            <w:tcMar>
              <w:top w:w="15" w:type="dxa"/>
              <w:left w:w="15" w:type="dxa"/>
              <w:bottom w:w="0" w:type="dxa"/>
              <w:right w:w="15" w:type="dxa"/>
            </w:tcMar>
            <w:vAlign w:val="bottom"/>
          </w:tcPr>
          <w:p w14:paraId="76E0F6F6"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1.444</w:t>
            </w:r>
          </w:p>
        </w:tc>
        <w:tc>
          <w:tcPr>
            <w:tcW w:w="701" w:type="pct"/>
            <w:noWrap/>
            <w:tcMar>
              <w:top w:w="15" w:type="dxa"/>
              <w:left w:w="15" w:type="dxa"/>
              <w:bottom w:w="0" w:type="dxa"/>
              <w:right w:w="15" w:type="dxa"/>
            </w:tcMar>
            <w:vAlign w:val="bottom"/>
          </w:tcPr>
          <w:p w14:paraId="2F6F38E0"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1.479</w:t>
            </w:r>
          </w:p>
        </w:tc>
      </w:tr>
      <w:tr w:rsidR="009D0563" w:rsidRPr="00A5606A" w14:paraId="60B220BD" w14:textId="77777777" w:rsidTr="005A1E91">
        <w:trPr>
          <w:trHeight w:val="57"/>
        </w:trPr>
        <w:tc>
          <w:tcPr>
            <w:tcW w:w="2817" w:type="pct"/>
            <w:noWrap/>
            <w:tcMar>
              <w:top w:w="15" w:type="dxa"/>
              <w:left w:w="15" w:type="dxa"/>
              <w:bottom w:w="0" w:type="dxa"/>
              <w:right w:w="15" w:type="dxa"/>
            </w:tcMar>
            <w:vAlign w:val="bottom"/>
          </w:tcPr>
          <w:p w14:paraId="7D2F184F"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İhtiyaç Kredisi</w:t>
            </w:r>
          </w:p>
        </w:tc>
        <w:tc>
          <w:tcPr>
            <w:tcW w:w="702" w:type="pct"/>
            <w:noWrap/>
            <w:tcMar>
              <w:top w:w="15" w:type="dxa"/>
              <w:left w:w="15" w:type="dxa"/>
              <w:bottom w:w="0" w:type="dxa"/>
              <w:right w:w="15" w:type="dxa"/>
            </w:tcMar>
            <w:vAlign w:val="bottom"/>
          </w:tcPr>
          <w:p w14:paraId="12C4980C"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5.387</w:t>
            </w:r>
          </w:p>
        </w:tc>
        <w:tc>
          <w:tcPr>
            <w:tcW w:w="780" w:type="pct"/>
            <w:noWrap/>
            <w:tcMar>
              <w:top w:w="15" w:type="dxa"/>
              <w:left w:w="15" w:type="dxa"/>
              <w:bottom w:w="0" w:type="dxa"/>
              <w:right w:w="15" w:type="dxa"/>
            </w:tcMar>
            <w:vAlign w:val="bottom"/>
          </w:tcPr>
          <w:p w14:paraId="1B09B5E4"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284</w:t>
            </w:r>
          </w:p>
        </w:tc>
        <w:tc>
          <w:tcPr>
            <w:tcW w:w="701" w:type="pct"/>
            <w:noWrap/>
            <w:tcMar>
              <w:top w:w="15" w:type="dxa"/>
              <w:left w:w="15" w:type="dxa"/>
              <w:bottom w:w="0" w:type="dxa"/>
              <w:right w:w="15" w:type="dxa"/>
            </w:tcMar>
            <w:vAlign w:val="bottom"/>
          </w:tcPr>
          <w:p w14:paraId="5E93A1C6"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5.671</w:t>
            </w:r>
          </w:p>
        </w:tc>
      </w:tr>
      <w:tr w:rsidR="009D0563" w:rsidRPr="00A5606A" w14:paraId="22DFBC09" w14:textId="77777777" w:rsidTr="005A1E91">
        <w:trPr>
          <w:trHeight w:val="57"/>
        </w:trPr>
        <w:tc>
          <w:tcPr>
            <w:tcW w:w="2817" w:type="pct"/>
            <w:noWrap/>
            <w:tcMar>
              <w:top w:w="15" w:type="dxa"/>
              <w:left w:w="15" w:type="dxa"/>
              <w:bottom w:w="0" w:type="dxa"/>
              <w:right w:w="15" w:type="dxa"/>
            </w:tcMar>
            <w:vAlign w:val="bottom"/>
          </w:tcPr>
          <w:p w14:paraId="2C9EDD82"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Diğer</w:t>
            </w:r>
          </w:p>
        </w:tc>
        <w:tc>
          <w:tcPr>
            <w:tcW w:w="702" w:type="pct"/>
            <w:noWrap/>
            <w:tcMar>
              <w:top w:w="15" w:type="dxa"/>
              <w:left w:w="15" w:type="dxa"/>
              <w:bottom w:w="0" w:type="dxa"/>
              <w:right w:w="15" w:type="dxa"/>
            </w:tcMar>
            <w:vAlign w:val="bottom"/>
          </w:tcPr>
          <w:p w14:paraId="65A49ED0"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14:paraId="776D828D"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3F365821"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r>
      <w:tr w:rsidR="009D0563" w:rsidRPr="00A5606A" w14:paraId="6D272BE3" w14:textId="77777777" w:rsidTr="005A1E91">
        <w:trPr>
          <w:trHeight w:val="57"/>
        </w:trPr>
        <w:tc>
          <w:tcPr>
            <w:tcW w:w="2817" w:type="pct"/>
            <w:noWrap/>
            <w:tcMar>
              <w:top w:w="15" w:type="dxa"/>
              <w:left w:w="15" w:type="dxa"/>
              <w:bottom w:w="0" w:type="dxa"/>
              <w:right w:w="15" w:type="dxa"/>
            </w:tcMar>
            <w:vAlign w:val="bottom"/>
          </w:tcPr>
          <w:p w14:paraId="7C3D7B22" w14:textId="77777777" w:rsidR="009D0563" w:rsidRPr="00A5606A" w:rsidRDefault="009D0563" w:rsidP="005A1E91">
            <w:pPr>
              <w:jc w:val="both"/>
              <w:rPr>
                <w:rFonts w:ascii="Arial" w:hAnsi="Arial" w:cs="Arial"/>
                <w:b/>
                <w:sz w:val="18"/>
                <w:szCs w:val="18"/>
              </w:rPr>
            </w:pPr>
            <w:r w:rsidRPr="00A5606A">
              <w:rPr>
                <w:rFonts w:ascii="Arial" w:hAnsi="Arial" w:cs="Arial"/>
                <w:b/>
                <w:sz w:val="18"/>
                <w:szCs w:val="18"/>
              </w:rPr>
              <w:t>Personel Kredileri-Dövize Endeksli</w:t>
            </w:r>
          </w:p>
        </w:tc>
        <w:tc>
          <w:tcPr>
            <w:tcW w:w="702" w:type="pct"/>
            <w:noWrap/>
            <w:tcMar>
              <w:top w:w="15" w:type="dxa"/>
              <w:left w:w="15" w:type="dxa"/>
              <w:bottom w:w="0" w:type="dxa"/>
              <w:right w:w="15" w:type="dxa"/>
            </w:tcMar>
            <w:vAlign w:val="bottom"/>
          </w:tcPr>
          <w:p w14:paraId="5DA9CDB2"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c>
          <w:tcPr>
            <w:tcW w:w="780" w:type="pct"/>
            <w:noWrap/>
            <w:tcMar>
              <w:top w:w="15" w:type="dxa"/>
              <w:left w:w="15" w:type="dxa"/>
              <w:bottom w:w="0" w:type="dxa"/>
              <w:right w:w="15" w:type="dxa"/>
            </w:tcMar>
            <w:vAlign w:val="bottom"/>
          </w:tcPr>
          <w:p w14:paraId="564519BA"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c>
          <w:tcPr>
            <w:tcW w:w="701" w:type="pct"/>
            <w:noWrap/>
            <w:tcMar>
              <w:top w:w="15" w:type="dxa"/>
              <w:left w:w="15" w:type="dxa"/>
              <w:bottom w:w="0" w:type="dxa"/>
              <w:right w:w="15" w:type="dxa"/>
            </w:tcMar>
            <w:vAlign w:val="bottom"/>
          </w:tcPr>
          <w:p w14:paraId="33F8DC46"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r>
      <w:tr w:rsidR="009D0563" w:rsidRPr="00A5606A" w14:paraId="47F8FD7B" w14:textId="77777777" w:rsidTr="005A1E91">
        <w:trPr>
          <w:trHeight w:val="57"/>
        </w:trPr>
        <w:tc>
          <w:tcPr>
            <w:tcW w:w="2817" w:type="pct"/>
            <w:noWrap/>
            <w:tcMar>
              <w:top w:w="15" w:type="dxa"/>
              <w:left w:w="15" w:type="dxa"/>
              <w:bottom w:w="0" w:type="dxa"/>
              <w:right w:w="15" w:type="dxa"/>
            </w:tcMar>
            <w:vAlign w:val="bottom"/>
          </w:tcPr>
          <w:p w14:paraId="12CBA817"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Konut Kredisi</w:t>
            </w:r>
          </w:p>
        </w:tc>
        <w:tc>
          <w:tcPr>
            <w:tcW w:w="702" w:type="pct"/>
            <w:noWrap/>
            <w:tcMar>
              <w:top w:w="15" w:type="dxa"/>
              <w:left w:w="15" w:type="dxa"/>
              <w:bottom w:w="0" w:type="dxa"/>
              <w:right w:w="15" w:type="dxa"/>
            </w:tcMar>
            <w:vAlign w:val="bottom"/>
          </w:tcPr>
          <w:p w14:paraId="29FC4150"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14:paraId="4D62746D"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551955AF"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r>
      <w:tr w:rsidR="009D0563" w:rsidRPr="00A5606A" w14:paraId="14B5B2D2" w14:textId="77777777" w:rsidTr="005A1E91">
        <w:trPr>
          <w:trHeight w:val="57"/>
        </w:trPr>
        <w:tc>
          <w:tcPr>
            <w:tcW w:w="2817" w:type="pct"/>
            <w:noWrap/>
            <w:tcMar>
              <w:top w:w="15" w:type="dxa"/>
              <w:left w:w="15" w:type="dxa"/>
              <w:bottom w:w="0" w:type="dxa"/>
              <w:right w:w="15" w:type="dxa"/>
            </w:tcMar>
            <w:vAlign w:val="bottom"/>
          </w:tcPr>
          <w:p w14:paraId="36212888"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Taşıt Kredisi</w:t>
            </w:r>
          </w:p>
        </w:tc>
        <w:tc>
          <w:tcPr>
            <w:tcW w:w="702" w:type="pct"/>
            <w:noWrap/>
            <w:tcMar>
              <w:top w:w="15" w:type="dxa"/>
              <w:left w:w="15" w:type="dxa"/>
              <w:bottom w:w="0" w:type="dxa"/>
              <w:right w:w="15" w:type="dxa"/>
            </w:tcMar>
            <w:vAlign w:val="bottom"/>
          </w:tcPr>
          <w:p w14:paraId="311CC2DF"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14:paraId="376CBA35"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61304AE2"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r>
      <w:tr w:rsidR="009D0563" w:rsidRPr="00A5606A" w14:paraId="1DF53A0F" w14:textId="77777777" w:rsidTr="005A1E91">
        <w:tblPrEx>
          <w:tblCellMar>
            <w:left w:w="108" w:type="dxa"/>
            <w:right w:w="108" w:type="dxa"/>
          </w:tblCellMar>
        </w:tblPrEx>
        <w:trPr>
          <w:trHeight w:val="57"/>
        </w:trPr>
        <w:tc>
          <w:tcPr>
            <w:tcW w:w="2817" w:type="pct"/>
            <w:noWrap/>
            <w:tcMar>
              <w:top w:w="15" w:type="dxa"/>
              <w:left w:w="15" w:type="dxa"/>
              <w:bottom w:w="0" w:type="dxa"/>
              <w:right w:w="15" w:type="dxa"/>
            </w:tcMar>
            <w:vAlign w:val="bottom"/>
          </w:tcPr>
          <w:p w14:paraId="1999D94A"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İhtiyaç Kredisi</w:t>
            </w:r>
          </w:p>
        </w:tc>
        <w:tc>
          <w:tcPr>
            <w:tcW w:w="702" w:type="pct"/>
            <w:noWrap/>
            <w:tcMar>
              <w:top w:w="15" w:type="dxa"/>
              <w:left w:w="15" w:type="dxa"/>
              <w:bottom w:w="0" w:type="dxa"/>
              <w:right w:w="15" w:type="dxa"/>
            </w:tcMar>
            <w:vAlign w:val="bottom"/>
          </w:tcPr>
          <w:p w14:paraId="3E31ABCC"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14:paraId="129888A1"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256" w:type="auto"/>
              <w:left w:w="256" w:type="auto"/>
              <w:right w:w="15" w:type="dxa"/>
            </w:tcMar>
            <w:vAlign w:val="bottom"/>
          </w:tcPr>
          <w:p w14:paraId="00BE41F6"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r>
      <w:tr w:rsidR="009D0563" w:rsidRPr="00A5606A" w14:paraId="440D8D84" w14:textId="77777777" w:rsidTr="005A1E91">
        <w:trPr>
          <w:trHeight w:val="57"/>
        </w:trPr>
        <w:tc>
          <w:tcPr>
            <w:tcW w:w="2817" w:type="pct"/>
            <w:noWrap/>
            <w:tcMar>
              <w:top w:w="15" w:type="dxa"/>
              <w:left w:w="15" w:type="dxa"/>
              <w:bottom w:w="0" w:type="dxa"/>
              <w:right w:w="15" w:type="dxa"/>
            </w:tcMar>
            <w:vAlign w:val="bottom"/>
          </w:tcPr>
          <w:p w14:paraId="63C1140F"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Diğer</w:t>
            </w:r>
          </w:p>
        </w:tc>
        <w:tc>
          <w:tcPr>
            <w:tcW w:w="702" w:type="pct"/>
            <w:noWrap/>
            <w:tcMar>
              <w:top w:w="15" w:type="dxa"/>
              <w:left w:w="15" w:type="dxa"/>
              <w:bottom w:w="0" w:type="dxa"/>
              <w:right w:w="15" w:type="dxa"/>
            </w:tcMar>
            <w:vAlign w:val="bottom"/>
          </w:tcPr>
          <w:p w14:paraId="012B7B27"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14:paraId="7C202DFA"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7990D378"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r>
      <w:tr w:rsidR="009D0563" w:rsidRPr="00A5606A" w14:paraId="0962F9AE" w14:textId="77777777" w:rsidTr="005A1E91">
        <w:trPr>
          <w:trHeight w:val="57"/>
        </w:trPr>
        <w:tc>
          <w:tcPr>
            <w:tcW w:w="2817" w:type="pct"/>
            <w:noWrap/>
            <w:tcMar>
              <w:top w:w="15" w:type="dxa"/>
              <w:left w:w="15" w:type="dxa"/>
              <w:bottom w:w="0" w:type="dxa"/>
              <w:right w:w="15" w:type="dxa"/>
            </w:tcMar>
            <w:vAlign w:val="bottom"/>
          </w:tcPr>
          <w:p w14:paraId="56FAE295" w14:textId="77777777" w:rsidR="009D0563" w:rsidRPr="00A5606A" w:rsidRDefault="009D0563" w:rsidP="005A1E91">
            <w:pPr>
              <w:jc w:val="both"/>
              <w:rPr>
                <w:rFonts w:ascii="Arial" w:hAnsi="Arial" w:cs="Arial"/>
                <w:b/>
                <w:sz w:val="18"/>
                <w:szCs w:val="18"/>
              </w:rPr>
            </w:pPr>
            <w:r w:rsidRPr="00A5606A">
              <w:rPr>
                <w:rFonts w:ascii="Arial" w:hAnsi="Arial" w:cs="Arial"/>
                <w:b/>
                <w:sz w:val="18"/>
                <w:szCs w:val="18"/>
              </w:rPr>
              <w:t>Personel Kredileri-YP</w:t>
            </w:r>
          </w:p>
        </w:tc>
        <w:tc>
          <w:tcPr>
            <w:tcW w:w="702" w:type="pct"/>
            <w:noWrap/>
            <w:tcMar>
              <w:top w:w="15" w:type="dxa"/>
              <w:left w:w="15" w:type="dxa"/>
              <w:bottom w:w="0" w:type="dxa"/>
              <w:right w:w="15" w:type="dxa"/>
            </w:tcMar>
            <w:vAlign w:val="bottom"/>
          </w:tcPr>
          <w:p w14:paraId="71D361F7"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c>
          <w:tcPr>
            <w:tcW w:w="780" w:type="pct"/>
            <w:noWrap/>
            <w:tcMar>
              <w:top w:w="15" w:type="dxa"/>
              <w:left w:w="15" w:type="dxa"/>
              <w:bottom w:w="0" w:type="dxa"/>
              <w:right w:w="15" w:type="dxa"/>
            </w:tcMar>
            <w:vAlign w:val="bottom"/>
          </w:tcPr>
          <w:p w14:paraId="556239E3"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c>
          <w:tcPr>
            <w:tcW w:w="701" w:type="pct"/>
            <w:noWrap/>
            <w:tcMar>
              <w:top w:w="15" w:type="dxa"/>
              <w:left w:w="15" w:type="dxa"/>
              <w:bottom w:w="0" w:type="dxa"/>
              <w:right w:w="15" w:type="dxa"/>
            </w:tcMar>
            <w:vAlign w:val="bottom"/>
          </w:tcPr>
          <w:p w14:paraId="3453AEBB"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r>
      <w:tr w:rsidR="009D0563" w:rsidRPr="00A5606A" w14:paraId="56DF6343" w14:textId="77777777" w:rsidTr="005A1E91">
        <w:trPr>
          <w:trHeight w:val="57"/>
        </w:trPr>
        <w:tc>
          <w:tcPr>
            <w:tcW w:w="2817" w:type="pct"/>
            <w:noWrap/>
            <w:tcMar>
              <w:top w:w="15" w:type="dxa"/>
              <w:left w:w="15" w:type="dxa"/>
              <w:bottom w:w="0" w:type="dxa"/>
              <w:right w:w="15" w:type="dxa"/>
            </w:tcMar>
            <w:vAlign w:val="bottom"/>
          </w:tcPr>
          <w:p w14:paraId="35112F1A"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Konut Kredisi</w:t>
            </w:r>
          </w:p>
        </w:tc>
        <w:tc>
          <w:tcPr>
            <w:tcW w:w="702" w:type="pct"/>
            <w:noWrap/>
            <w:tcMar>
              <w:top w:w="15" w:type="dxa"/>
              <w:left w:w="15" w:type="dxa"/>
              <w:bottom w:w="0" w:type="dxa"/>
              <w:right w:w="15" w:type="dxa"/>
            </w:tcMar>
            <w:vAlign w:val="bottom"/>
          </w:tcPr>
          <w:p w14:paraId="6F48B655"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14:paraId="5387DC6E"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1E20440D"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r>
      <w:tr w:rsidR="009D0563" w:rsidRPr="00A5606A" w14:paraId="4A5F89E6" w14:textId="77777777" w:rsidTr="005A1E91">
        <w:trPr>
          <w:trHeight w:val="57"/>
        </w:trPr>
        <w:tc>
          <w:tcPr>
            <w:tcW w:w="2817" w:type="pct"/>
            <w:noWrap/>
            <w:tcMar>
              <w:top w:w="15" w:type="dxa"/>
              <w:left w:w="15" w:type="dxa"/>
              <w:bottom w:w="0" w:type="dxa"/>
              <w:right w:w="15" w:type="dxa"/>
            </w:tcMar>
            <w:vAlign w:val="bottom"/>
          </w:tcPr>
          <w:p w14:paraId="52EFF88D"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Taşıt Kredisi</w:t>
            </w:r>
          </w:p>
        </w:tc>
        <w:tc>
          <w:tcPr>
            <w:tcW w:w="702" w:type="pct"/>
            <w:noWrap/>
            <w:tcMar>
              <w:top w:w="15" w:type="dxa"/>
              <w:left w:w="15" w:type="dxa"/>
              <w:bottom w:w="0" w:type="dxa"/>
              <w:right w:w="15" w:type="dxa"/>
            </w:tcMar>
            <w:vAlign w:val="bottom"/>
          </w:tcPr>
          <w:p w14:paraId="5B1F12B0"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14:paraId="521CBF21"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33DD42FC"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r>
      <w:tr w:rsidR="009D0563" w:rsidRPr="00A5606A" w14:paraId="0B6AC480" w14:textId="77777777" w:rsidTr="005A1E91">
        <w:trPr>
          <w:trHeight w:val="57"/>
        </w:trPr>
        <w:tc>
          <w:tcPr>
            <w:tcW w:w="2817" w:type="pct"/>
            <w:noWrap/>
            <w:tcMar>
              <w:top w:w="15" w:type="dxa"/>
              <w:left w:w="15" w:type="dxa"/>
              <w:bottom w:w="0" w:type="dxa"/>
              <w:right w:w="15" w:type="dxa"/>
            </w:tcMar>
            <w:vAlign w:val="bottom"/>
          </w:tcPr>
          <w:p w14:paraId="4E3A19EA"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İhtiyaç Kredisi</w:t>
            </w:r>
          </w:p>
        </w:tc>
        <w:tc>
          <w:tcPr>
            <w:tcW w:w="702" w:type="pct"/>
            <w:noWrap/>
            <w:tcMar>
              <w:top w:w="15" w:type="dxa"/>
              <w:left w:w="15" w:type="dxa"/>
              <w:bottom w:w="0" w:type="dxa"/>
              <w:right w:w="15" w:type="dxa"/>
            </w:tcMar>
            <w:vAlign w:val="bottom"/>
          </w:tcPr>
          <w:p w14:paraId="26010C49"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14:paraId="1141240A"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0B104D1B"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r>
      <w:tr w:rsidR="009D0563" w:rsidRPr="00A5606A" w14:paraId="3238C656" w14:textId="77777777" w:rsidTr="005A1E91">
        <w:trPr>
          <w:trHeight w:val="57"/>
        </w:trPr>
        <w:tc>
          <w:tcPr>
            <w:tcW w:w="2817" w:type="pct"/>
            <w:noWrap/>
            <w:tcMar>
              <w:top w:w="15" w:type="dxa"/>
              <w:left w:w="15" w:type="dxa"/>
              <w:bottom w:w="0" w:type="dxa"/>
              <w:right w:w="15" w:type="dxa"/>
            </w:tcMar>
            <w:vAlign w:val="bottom"/>
          </w:tcPr>
          <w:p w14:paraId="1A01251D"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Diğer</w:t>
            </w:r>
          </w:p>
        </w:tc>
        <w:tc>
          <w:tcPr>
            <w:tcW w:w="702" w:type="pct"/>
            <w:noWrap/>
            <w:tcMar>
              <w:top w:w="15" w:type="dxa"/>
              <w:left w:w="15" w:type="dxa"/>
              <w:bottom w:w="0" w:type="dxa"/>
              <w:right w:w="15" w:type="dxa"/>
            </w:tcMar>
            <w:vAlign w:val="bottom"/>
          </w:tcPr>
          <w:p w14:paraId="38F98F5E"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14:paraId="58FDEE13"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20A34272"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r>
      <w:tr w:rsidR="009D0563" w:rsidRPr="00A5606A" w14:paraId="685FD7C7" w14:textId="77777777" w:rsidTr="005A1E91">
        <w:trPr>
          <w:trHeight w:val="57"/>
        </w:trPr>
        <w:tc>
          <w:tcPr>
            <w:tcW w:w="2817" w:type="pct"/>
            <w:noWrap/>
            <w:tcMar>
              <w:top w:w="15" w:type="dxa"/>
              <w:left w:w="15" w:type="dxa"/>
              <w:bottom w:w="0" w:type="dxa"/>
              <w:right w:w="15" w:type="dxa"/>
            </w:tcMar>
            <w:vAlign w:val="bottom"/>
          </w:tcPr>
          <w:p w14:paraId="471DB08D" w14:textId="77777777" w:rsidR="009D0563" w:rsidRPr="00A5606A" w:rsidRDefault="009D0563" w:rsidP="005A1E91">
            <w:pPr>
              <w:jc w:val="both"/>
              <w:rPr>
                <w:rFonts w:ascii="Arial" w:hAnsi="Arial" w:cs="Arial"/>
                <w:b/>
                <w:sz w:val="18"/>
                <w:szCs w:val="18"/>
              </w:rPr>
            </w:pPr>
            <w:r w:rsidRPr="00A5606A">
              <w:rPr>
                <w:rFonts w:ascii="Arial" w:hAnsi="Arial" w:cs="Arial"/>
                <w:b/>
                <w:sz w:val="18"/>
                <w:szCs w:val="18"/>
              </w:rPr>
              <w:t>Personel Kredi Kartları-TP</w:t>
            </w:r>
          </w:p>
        </w:tc>
        <w:tc>
          <w:tcPr>
            <w:tcW w:w="702" w:type="pct"/>
            <w:noWrap/>
            <w:tcMar>
              <w:top w:w="15" w:type="dxa"/>
              <w:left w:w="15" w:type="dxa"/>
              <w:bottom w:w="0" w:type="dxa"/>
              <w:right w:w="15" w:type="dxa"/>
            </w:tcMar>
            <w:vAlign w:val="bottom"/>
          </w:tcPr>
          <w:p w14:paraId="590AECDC"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 xml:space="preserve">5.188 </w:t>
            </w:r>
          </w:p>
        </w:tc>
        <w:tc>
          <w:tcPr>
            <w:tcW w:w="780" w:type="pct"/>
            <w:noWrap/>
            <w:tcMar>
              <w:top w:w="15" w:type="dxa"/>
              <w:left w:w="15" w:type="dxa"/>
              <w:bottom w:w="0" w:type="dxa"/>
              <w:right w:w="15" w:type="dxa"/>
            </w:tcMar>
            <w:vAlign w:val="bottom"/>
          </w:tcPr>
          <w:p w14:paraId="132D9362"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c>
          <w:tcPr>
            <w:tcW w:w="701" w:type="pct"/>
            <w:noWrap/>
            <w:tcMar>
              <w:top w:w="15" w:type="dxa"/>
              <w:left w:w="15" w:type="dxa"/>
              <w:bottom w:w="0" w:type="dxa"/>
              <w:right w:w="15" w:type="dxa"/>
            </w:tcMar>
            <w:vAlign w:val="bottom"/>
          </w:tcPr>
          <w:p w14:paraId="567BD9D0"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 xml:space="preserve">5.188 </w:t>
            </w:r>
          </w:p>
        </w:tc>
      </w:tr>
      <w:tr w:rsidR="009D0563" w:rsidRPr="00A5606A" w14:paraId="15868482" w14:textId="77777777" w:rsidTr="005A1E91">
        <w:trPr>
          <w:trHeight w:val="57"/>
        </w:trPr>
        <w:tc>
          <w:tcPr>
            <w:tcW w:w="2817" w:type="pct"/>
            <w:noWrap/>
            <w:tcMar>
              <w:top w:w="15" w:type="dxa"/>
              <w:left w:w="15" w:type="dxa"/>
              <w:bottom w:w="0" w:type="dxa"/>
              <w:right w:w="15" w:type="dxa"/>
            </w:tcMar>
            <w:vAlign w:val="bottom"/>
          </w:tcPr>
          <w:p w14:paraId="3FE5D79E"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 xml:space="preserve">Taksitli </w:t>
            </w:r>
          </w:p>
        </w:tc>
        <w:tc>
          <w:tcPr>
            <w:tcW w:w="702" w:type="pct"/>
            <w:noWrap/>
            <w:tcMar>
              <w:top w:w="15" w:type="dxa"/>
              <w:left w:w="15" w:type="dxa"/>
              <w:bottom w:w="0" w:type="dxa"/>
              <w:right w:w="15" w:type="dxa"/>
            </w:tcMar>
            <w:vAlign w:val="bottom"/>
          </w:tcPr>
          <w:p w14:paraId="6F8D9892"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2.285</w:t>
            </w:r>
          </w:p>
        </w:tc>
        <w:tc>
          <w:tcPr>
            <w:tcW w:w="780" w:type="pct"/>
            <w:noWrap/>
            <w:tcMar>
              <w:top w:w="15" w:type="dxa"/>
              <w:left w:w="15" w:type="dxa"/>
              <w:bottom w:w="0" w:type="dxa"/>
              <w:right w:w="15" w:type="dxa"/>
            </w:tcMar>
            <w:vAlign w:val="bottom"/>
          </w:tcPr>
          <w:p w14:paraId="26230084"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27D79BF3"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2.285</w:t>
            </w:r>
          </w:p>
        </w:tc>
      </w:tr>
      <w:tr w:rsidR="009D0563" w:rsidRPr="00A5606A" w14:paraId="157E18E5" w14:textId="77777777" w:rsidTr="005A1E91">
        <w:trPr>
          <w:trHeight w:val="57"/>
        </w:trPr>
        <w:tc>
          <w:tcPr>
            <w:tcW w:w="2817" w:type="pct"/>
            <w:noWrap/>
            <w:tcMar>
              <w:top w:w="15" w:type="dxa"/>
              <w:left w:w="15" w:type="dxa"/>
              <w:bottom w:w="0" w:type="dxa"/>
              <w:right w:w="15" w:type="dxa"/>
            </w:tcMar>
            <w:vAlign w:val="bottom"/>
          </w:tcPr>
          <w:p w14:paraId="649630C9"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Taksitsiz</w:t>
            </w:r>
          </w:p>
        </w:tc>
        <w:tc>
          <w:tcPr>
            <w:tcW w:w="702" w:type="pct"/>
            <w:noWrap/>
            <w:tcMar>
              <w:top w:w="15" w:type="dxa"/>
              <w:left w:w="15" w:type="dxa"/>
              <w:bottom w:w="0" w:type="dxa"/>
              <w:right w:w="15" w:type="dxa"/>
            </w:tcMar>
            <w:vAlign w:val="bottom"/>
          </w:tcPr>
          <w:p w14:paraId="70DA8CBF"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2.903</w:t>
            </w:r>
          </w:p>
        </w:tc>
        <w:tc>
          <w:tcPr>
            <w:tcW w:w="780" w:type="pct"/>
            <w:noWrap/>
            <w:tcMar>
              <w:top w:w="15" w:type="dxa"/>
              <w:left w:w="15" w:type="dxa"/>
              <w:bottom w:w="0" w:type="dxa"/>
              <w:right w:w="15" w:type="dxa"/>
            </w:tcMar>
            <w:vAlign w:val="bottom"/>
          </w:tcPr>
          <w:p w14:paraId="0B5673A6"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0E9F6F50"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2.903</w:t>
            </w:r>
          </w:p>
        </w:tc>
      </w:tr>
      <w:tr w:rsidR="009D0563" w:rsidRPr="00A5606A" w14:paraId="59431019" w14:textId="77777777" w:rsidTr="005A1E91">
        <w:trPr>
          <w:trHeight w:val="57"/>
        </w:trPr>
        <w:tc>
          <w:tcPr>
            <w:tcW w:w="2817" w:type="pct"/>
            <w:noWrap/>
            <w:tcMar>
              <w:top w:w="15" w:type="dxa"/>
              <w:left w:w="15" w:type="dxa"/>
              <w:bottom w:w="0" w:type="dxa"/>
              <w:right w:w="15" w:type="dxa"/>
            </w:tcMar>
            <w:vAlign w:val="bottom"/>
          </w:tcPr>
          <w:p w14:paraId="218DD1F3" w14:textId="77777777" w:rsidR="009D0563" w:rsidRPr="00A5606A" w:rsidRDefault="009D0563" w:rsidP="005A1E91">
            <w:pPr>
              <w:jc w:val="both"/>
              <w:rPr>
                <w:rFonts w:ascii="Arial" w:hAnsi="Arial" w:cs="Arial"/>
                <w:b/>
                <w:sz w:val="18"/>
                <w:szCs w:val="18"/>
              </w:rPr>
            </w:pPr>
            <w:r w:rsidRPr="00A5606A">
              <w:rPr>
                <w:rFonts w:ascii="Arial" w:hAnsi="Arial" w:cs="Arial"/>
                <w:b/>
                <w:sz w:val="18"/>
                <w:szCs w:val="18"/>
              </w:rPr>
              <w:t>Personel Kredi Kartları-YP</w:t>
            </w:r>
          </w:p>
        </w:tc>
        <w:tc>
          <w:tcPr>
            <w:tcW w:w="702" w:type="pct"/>
            <w:noWrap/>
            <w:tcMar>
              <w:top w:w="15" w:type="dxa"/>
              <w:left w:w="15" w:type="dxa"/>
              <w:bottom w:w="0" w:type="dxa"/>
              <w:right w:w="15" w:type="dxa"/>
            </w:tcMar>
            <w:vAlign w:val="bottom"/>
          </w:tcPr>
          <w:p w14:paraId="58BC1910"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c>
          <w:tcPr>
            <w:tcW w:w="780" w:type="pct"/>
            <w:noWrap/>
            <w:tcMar>
              <w:top w:w="15" w:type="dxa"/>
              <w:left w:w="15" w:type="dxa"/>
              <w:bottom w:w="0" w:type="dxa"/>
              <w:right w:w="15" w:type="dxa"/>
            </w:tcMar>
            <w:vAlign w:val="bottom"/>
          </w:tcPr>
          <w:p w14:paraId="431A6716"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c>
          <w:tcPr>
            <w:tcW w:w="701" w:type="pct"/>
            <w:noWrap/>
            <w:tcMar>
              <w:top w:w="15" w:type="dxa"/>
              <w:left w:w="15" w:type="dxa"/>
              <w:bottom w:w="0" w:type="dxa"/>
              <w:right w:w="15" w:type="dxa"/>
            </w:tcMar>
            <w:vAlign w:val="bottom"/>
          </w:tcPr>
          <w:p w14:paraId="66F17C86"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r>
      <w:tr w:rsidR="009D0563" w:rsidRPr="00A5606A" w14:paraId="1D121CF4" w14:textId="77777777" w:rsidTr="005A1E91">
        <w:trPr>
          <w:trHeight w:val="57"/>
        </w:trPr>
        <w:tc>
          <w:tcPr>
            <w:tcW w:w="2817" w:type="pct"/>
            <w:noWrap/>
            <w:tcMar>
              <w:top w:w="15" w:type="dxa"/>
              <w:left w:w="15" w:type="dxa"/>
              <w:bottom w:w="0" w:type="dxa"/>
              <w:right w:w="15" w:type="dxa"/>
            </w:tcMar>
            <w:vAlign w:val="bottom"/>
          </w:tcPr>
          <w:p w14:paraId="7CCD6CBD"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 xml:space="preserve">Taksitli </w:t>
            </w:r>
          </w:p>
        </w:tc>
        <w:tc>
          <w:tcPr>
            <w:tcW w:w="702" w:type="pct"/>
            <w:noWrap/>
            <w:tcMar>
              <w:top w:w="15" w:type="dxa"/>
              <w:left w:w="15" w:type="dxa"/>
              <w:bottom w:w="0" w:type="dxa"/>
              <w:right w:w="15" w:type="dxa"/>
            </w:tcMar>
            <w:vAlign w:val="bottom"/>
          </w:tcPr>
          <w:p w14:paraId="6FD190CF"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14:paraId="55AD42AB"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72E3827E"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r>
      <w:tr w:rsidR="009D0563" w:rsidRPr="00A5606A" w14:paraId="3EC8D93C" w14:textId="77777777" w:rsidTr="005A1E91">
        <w:trPr>
          <w:trHeight w:val="57"/>
        </w:trPr>
        <w:tc>
          <w:tcPr>
            <w:tcW w:w="2817" w:type="pct"/>
            <w:noWrap/>
            <w:tcMar>
              <w:top w:w="15" w:type="dxa"/>
              <w:left w:w="15" w:type="dxa"/>
              <w:bottom w:w="0" w:type="dxa"/>
              <w:right w:w="15" w:type="dxa"/>
            </w:tcMar>
            <w:vAlign w:val="bottom"/>
          </w:tcPr>
          <w:p w14:paraId="5AED75CF" w14:textId="77777777" w:rsidR="009D0563" w:rsidRPr="00A5606A" w:rsidRDefault="009D0563" w:rsidP="005A1E91">
            <w:pPr>
              <w:ind w:left="360"/>
              <w:jc w:val="both"/>
              <w:rPr>
                <w:rFonts w:ascii="Arial" w:hAnsi="Arial" w:cs="Arial"/>
                <w:sz w:val="18"/>
                <w:szCs w:val="18"/>
              </w:rPr>
            </w:pPr>
            <w:r w:rsidRPr="00A5606A">
              <w:rPr>
                <w:rFonts w:ascii="Arial" w:hAnsi="Arial" w:cs="Arial"/>
                <w:sz w:val="18"/>
                <w:szCs w:val="18"/>
              </w:rPr>
              <w:t>Taksitsiz</w:t>
            </w:r>
          </w:p>
        </w:tc>
        <w:tc>
          <w:tcPr>
            <w:tcW w:w="702" w:type="pct"/>
            <w:noWrap/>
            <w:tcMar>
              <w:top w:w="15" w:type="dxa"/>
              <w:left w:w="15" w:type="dxa"/>
              <w:bottom w:w="0" w:type="dxa"/>
              <w:right w:w="15" w:type="dxa"/>
            </w:tcMar>
            <w:vAlign w:val="bottom"/>
          </w:tcPr>
          <w:p w14:paraId="62CD76BD"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14:paraId="7F512A1E"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14:paraId="67C9AB98" w14:textId="77777777" w:rsidR="009D0563" w:rsidRPr="00A5606A" w:rsidRDefault="009D0563" w:rsidP="005A1E91">
            <w:pPr>
              <w:ind w:right="53"/>
              <w:jc w:val="right"/>
              <w:rPr>
                <w:rFonts w:ascii="Arial" w:hAnsi="Arial" w:cs="Arial"/>
                <w:sz w:val="18"/>
                <w:szCs w:val="18"/>
              </w:rPr>
            </w:pPr>
            <w:r w:rsidRPr="00A5606A">
              <w:rPr>
                <w:rFonts w:ascii="Arial" w:hAnsi="Arial" w:cs="Arial"/>
                <w:sz w:val="18"/>
                <w:szCs w:val="18"/>
              </w:rPr>
              <w:t>-</w:t>
            </w:r>
          </w:p>
        </w:tc>
      </w:tr>
      <w:tr w:rsidR="009D0563" w:rsidRPr="00A5606A" w14:paraId="49AA9775" w14:textId="77777777" w:rsidTr="005A1E91">
        <w:trPr>
          <w:trHeight w:val="57"/>
        </w:trPr>
        <w:tc>
          <w:tcPr>
            <w:tcW w:w="2817" w:type="pct"/>
            <w:noWrap/>
            <w:tcMar>
              <w:top w:w="15" w:type="dxa"/>
              <w:left w:w="15" w:type="dxa"/>
              <w:bottom w:w="0" w:type="dxa"/>
              <w:right w:w="15" w:type="dxa"/>
            </w:tcMar>
            <w:vAlign w:val="bottom"/>
          </w:tcPr>
          <w:p w14:paraId="3A42A5AB" w14:textId="77777777" w:rsidR="009D0563" w:rsidRPr="00A5606A" w:rsidRDefault="009D0563" w:rsidP="005A1E91">
            <w:pPr>
              <w:jc w:val="both"/>
              <w:rPr>
                <w:rFonts w:ascii="Arial" w:hAnsi="Arial" w:cs="Arial"/>
                <w:b/>
                <w:sz w:val="18"/>
                <w:szCs w:val="18"/>
              </w:rPr>
            </w:pPr>
            <w:r w:rsidRPr="00A5606A">
              <w:rPr>
                <w:rFonts w:ascii="Arial" w:hAnsi="Arial" w:cs="Arial"/>
                <w:b/>
                <w:sz w:val="18"/>
                <w:szCs w:val="18"/>
              </w:rPr>
              <w:t>Kredili Mevduat Hesabı-TP (Gerçek Kişi)</w:t>
            </w:r>
          </w:p>
        </w:tc>
        <w:tc>
          <w:tcPr>
            <w:tcW w:w="702" w:type="pct"/>
            <w:noWrap/>
            <w:tcMar>
              <w:top w:w="15" w:type="dxa"/>
              <w:left w:w="15" w:type="dxa"/>
              <w:bottom w:w="0" w:type="dxa"/>
              <w:right w:w="15" w:type="dxa"/>
            </w:tcMar>
            <w:vAlign w:val="bottom"/>
          </w:tcPr>
          <w:p w14:paraId="29DA66EA"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c>
          <w:tcPr>
            <w:tcW w:w="780" w:type="pct"/>
            <w:noWrap/>
            <w:tcMar>
              <w:top w:w="15" w:type="dxa"/>
              <w:left w:w="15" w:type="dxa"/>
              <w:bottom w:w="0" w:type="dxa"/>
              <w:right w:w="15" w:type="dxa"/>
            </w:tcMar>
            <w:vAlign w:val="bottom"/>
          </w:tcPr>
          <w:p w14:paraId="3AAAF806"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c>
          <w:tcPr>
            <w:tcW w:w="701" w:type="pct"/>
            <w:noWrap/>
            <w:tcMar>
              <w:top w:w="15" w:type="dxa"/>
              <w:left w:w="15" w:type="dxa"/>
              <w:bottom w:w="0" w:type="dxa"/>
              <w:right w:w="15" w:type="dxa"/>
            </w:tcMar>
            <w:vAlign w:val="bottom"/>
          </w:tcPr>
          <w:p w14:paraId="4BF9CFED"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r>
      <w:tr w:rsidR="009D0563" w:rsidRPr="00A5606A" w14:paraId="6095200D" w14:textId="77777777" w:rsidTr="005A1E91">
        <w:trPr>
          <w:trHeight w:val="57"/>
        </w:trPr>
        <w:tc>
          <w:tcPr>
            <w:tcW w:w="2817" w:type="pct"/>
            <w:noWrap/>
            <w:tcMar>
              <w:top w:w="15" w:type="dxa"/>
              <w:left w:w="15" w:type="dxa"/>
              <w:bottom w:w="0" w:type="dxa"/>
              <w:right w:w="15" w:type="dxa"/>
            </w:tcMar>
            <w:vAlign w:val="bottom"/>
          </w:tcPr>
          <w:p w14:paraId="30812D9C" w14:textId="77777777" w:rsidR="009D0563" w:rsidRPr="00A5606A" w:rsidRDefault="009D0563" w:rsidP="005A1E91">
            <w:pPr>
              <w:jc w:val="both"/>
              <w:rPr>
                <w:rFonts w:ascii="Arial" w:hAnsi="Arial" w:cs="Arial"/>
                <w:b/>
                <w:sz w:val="18"/>
                <w:szCs w:val="18"/>
              </w:rPr>
            </w:pPr>
            <w:r w:rsidRPr="00A5606A">
              <w:rPr>
                <w:rFonts w:ascii="Arial" w:hAnsi="Arial" w:cs="Arial"/>
                <w:b/>
                <w:sz w:val="18"/>
                <w:szCs w:val="18"/>
              </w:rPr>
              <w:t>Kredili Mevduat Hesabı-YP (Gerçek Kişi)</w:t>
            </w:r>
          </w:p>
        </w:tc>
        <w:tc>
          <w:tcPr>
            <w:tcW w:w="702" w:type="pct"/>
            <w:noWrap/>
            <w:tcMar>
              <w:top w:w="15" w:type="dxa"/>
              <w:left w:w="15" w:type="dxa"/>
              <w:bottom w:w="0" w:type="dxa"/>
              <w:right w:w="15" w:type="dxa"/>
            </w:tcMar>
            <w:vAlign w:val="bottom"/>
          </w:tcPr>
          <w:p w14:paraId="66BF85CC"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c>
          <w:tcPr>
            <w:tcW w:w="780" w:type="pct"/>
            <w:noWrap/>
            <w:tcMar>
              <w:top w:w="15" w:type="dxa"/>
              <w:left w:w="15" w:type="dxa"/>
              <w:bottom w:w="0" w:type="dxa"/>
              <w:right w:w="15" w:type="dxa"/>
            </w:tcMar>
            <w:vAlign w:val="bottom"/>
          </w:tcPr>
          <w:p w14:paraId="5C7CD1ED"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c>
          <w:tcPr>
            <w:tcW w:w="701" w:type="pct"/>
            <w:noWrap/>
            <w:tcMar>
              <w:top w:w="15" w:type="dxa"/>
              <w:left w:w="15" w:type="dxa"/>
              <w:bottom w:w="0" w:type="dxa"/>
              <w:right w:w="15" w:type="dxa"/>
            </w:tcMar>
            <w:vAlign w:val="bottom"/>
          </w:tcPr>
          <w:p w14:paraId="3B8E63BD"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w:t>
            </w:r>
          </w:p>
        </w:tc>
      </w:tr>
      <w:tr w:rsidR="009D0563" w:rsidRPr="00A5606A" w14:paraId="6C258C8C" w14:textId="77777777" w:rsidTr="005A1E91">
        <w:trPr>
          <w:trHeight w:val="57"/>
        </w:trPr>
        <w:tc>
          <w:tcPr>
            <w:tcW w:w="2817" w:type="pct"/>
            <w:tcBorders>
              <w:bottom w:val="single" w:sz="4" w:space="0" w:color="auto"/>
            </w:tcBorders>
            <w:noWrap/>
            <w:tcMar>
              <w:top w:w="15" w:type="dxa"/>
              <w:left w:w="15" w:type="dxa"/>
              <w:bottom w:w="0" w:type="dxa"/>
              <w:right w:w="15" w:type="dxa"/>
            </w:tcMar>
            <w:vAlign w:val="bottom"/>
          </w:tcPr>
          <w:p w14:paraId="53FB7D1F" w14:textId="77777777" w:rsidR="009D0563" w:rsidRPr="00A5606A" w:rsidRDefault="009D0563" w:rsidP="005A1E91">
            <w:pPr>
              <w:jc w:val="both"/>
              <w:rPr>
                <w:rFonts w:ascii="Arial" w:hAnsi="Arial" w:cs="Arial"/>
                <w:b/>
                <w:sz w:val="18"/>
                <w:szCs w:val="18"/>
              </w:rPr>
            </w:pPr>
          </w:p>
        </w:tc>
        <w:tc>
          <w:tcPr>
            <w:tcW w:w="702" w:type="pct"/>
            <w:tcBorders>
              <w:bottom w:val="single" w:sz="4" w:space="0" w:color="auto"/>
            </w:tcBorders>
            <w:noWrap/>
            <w:tcMar>
              <w:top w:w="15" w:type="dxa"/>
              <w:left w:w="15" w:type="dxa"/>
              <w:bottom w:w="0" w:type="dxa"/>
              <w:right w:w="15" w:type="dxa"/>
            </w:tcMar>
            <w:vAlign w:val="bottom"/>
          </w:tcPr>
          <w:p w14:paraId="71FBE567" w14:textId="77777777" w:rsidR="009D0563" w:rsidRPr="00A5606A" w:rsidRDefault="009D0563" w:rsidP="005A1E91">
            <w:pPr>
              <w:ind w:right="53"/>
              <w:jc w:val="right"/>
              <w:rPr>
                <w:rFonts w:ascii="Arial" w:hAnsi="Arial" w:cs="Arial"/>
                <w:b/>
                <w:sz w:val="18"/>
                <w:szCs w:val="18"/>
              </w:rPr>
            </w:pPr>
          </w:p>
        </w:tc>
        <w:tc>
          <w:tcPr>
            <w:tcW w:w="780" w:type="pct"/>
            <w:tcBorders>
              <w:bottom w:val="single" w:sz="4" w:space="0" w:color="auto"/>
            </w:tcBorders>
            <w:noWrap/>
            <w:tcMar>
              <w:top w:w="15" w:type="dxa"/>
              <w:left w:w="15" w:type="dxa"/>
              <w:bottom w:w="0" w:type="dxa"/>
              <w:right w:w="15" w:type="dxa"/>
            </w:tcMar>
            <w:vAlign w:val="bottom"/>
          </w:tcPr>
          <w:p w14:paraId="679C83C5" w14:textId="77777777" w:rsidR="009D0563" w:rsidRPr="00A5606A" w:rsidRDefault="009D0563" w:rsidP="005A1E91">
            <w:pPr>
              <w:ind w:right="53"/>
              <w:jc w:val="right"/>
              <w:rPr>
                <w:rFonts w:ascii="Arial" w:hAnsi="Arial" w:cs="Arial"/>
                <w:b/>
                <w:sz w:val="18"/>
                <w:szCs w:val="18"/>
              </w:rPr>
            </w:pPr>
          </w:p>
        </w:tc>
        <w:tc>
          <w:tcPr>
            <w:tcW w:w="701" w:type="pct"/>
            <w:tcBorders>
              <w:bottom w:val="single" w:sz="4" w:space="0" w:color="auto"/>
            </w:tcBorders>
            <w:noWrap/>
            <w:tcMar>
              <w:top w:w="15" w:type="dxa"/>
              <w:left w:w="15" w:type="dxa"/>
              <w:bottom w:w="0" w:type="dxa"/>
              <w:right w:w="15" w:type="dxa"/>
            </w:tcMar>
            <w:vAlign w:val="bottom"/>
          </w:tcPr>
          <w:p w14:paraId="7A78175F" w14:textId="77777777" w:rsidR="009D0563" w:rsidRPr="00A5606A" w:rsidRDefault="009D0563" w:rsidP="005A1E91">
            <w:pPr>
              <w:ind w:right="53"/>
              <w:jc w:val="right"/>
              <w:rPr>
                <w:rFonts w:ascii="Arial" w:hAnsi="Arial" w:cs="Arial"/>
                <w:b/>
                <w:sz w:val="18"/>
                <w:szCs w:val="18"/>
              </w:rPr>
            </w:pPr>
          </w:p>
        </w:tc>
      </w:tr>
      <w:tr w:rsidR="009D0563" w:rsidRPr="00A5606A" w14:paraId="08454533" w14:textId="77777777" w:rsidTr="005A1E91">
        <w:trPr>
          <w:trHeight w:val="57"/>
        </w:trPr>
        <w:tc>
          <w:tcPr>
            <w:tcW w:w="2817" w:type="pct"/>
            <w:tcBorders>
              <w:bottom w:val="double" w:sz="4" w:space="0" w:color="auto"/>
            </w:tcBorders>
            <w:noWrap/>
            <w:tcMar>
              <w:top w:w="15" w:type="dxa"/>
              <w:left w:w="15" w:type="dxa"/>
              <w:bottom w:w="0" w:type="dxa"/>
              <w:right w:w="15" w:type="dxa"/>
            </w:tcMar>
            <w:vAlign w:val="bottom"/>
          </w:tcPr>
          <w:p w14:paraId="778DCC92" w14:textId="77777777" w:rsidR="009D0563" w:rsidRPr="00A5606A" w:rsidRDefault="009D0563" w:rsidP="005A1E91">
            <w:pPr>
              <w:jc w:val="both"/>
              <w:rPr>
                <w:rFonts w:ascii="Arial" w:eastAsia="Arial Unicode MS" w:hAnsi="Arial" w:cs="Arial"/>
                <w:b/>
                <w:sz w:val="18"/>
                <w:szCs w:val="18"/>
              </w:rPr>
            </w:pPr>
            <w:r w:rsidRPr="00A5606A">
              <w:rPr>
                <w:rFonts w:ascii="Arial" w:hAnsi="Arial" w:cs="Arial"/>
                <w:b/>
                <w:sz w:val="18"/>
                <w:szCs w:val="18"/>
              </w:rPr>
              <w:t>Toplam</w:t>
            </w:r>
          </w:p>
        </w:tc>
        <w:tc>
          <w:tcPr>
            <w:tcW w:w="702" w:type="pct"/>
            <w:tcBorders>
              <w:bottom w:val="double" w:sz="4" w:space="0" w:color="auto"/>
            </w:tcBorders>
            <w:noWrap/>
            <w:tcMar>
              <w:top w:w="15" w:type="dxa"/>
              <w:left w:w="15" w:type="dxa"/>
              <w:bottom w:w="0" w:type="dxa"/>
              <w:right w:w="15" w:type="dxa"/>
            </w:tcMar>
            <w:vAlign w:val="bottom"/>
          </w:tcPr>
          <w:p w14:paraId="15EDE4AB"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 xml:space="preserve">135.403 </w:t>
            </w:r>
          </w:p>
        </w:tc>
        <w:tc>
          <w:tcPr>
            <w:tcW w:w="780" w:type="pct"/>
            <w:tcBorders>
              <w:bottom w:val="double" w:sz="4" w:space="0" w:color="auto"/>
            </w:tcBorders>
            <w:noWrap/>
            <w:tcMar>
              <w:top w:w="15" w:type="dxa"/>
              <w:left w:w="15" w:type="dxa"/>
              <w:bottom w:w="0" w:type="dxa"/>
              <w:right w:w="15" w:type="dxa"/>
            </w:tcMar>
            <w:vAlign w:val="bottom"/>
          </w:tcPr>
          <w:p w14:paraId="626A2FB0"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 xml:space="preserve">3.125.785 </w:t>
            </w:r>
          </w:p>
        </w:tc>
        <w:tc>
          <w:tcPr>
            <w:tcW w:w="701" w:type="pct"/>
            <w:tcBorders>
              <w:bottom w:val="double" w:sz="4" w:space="0" w:color="auto"/>
            </w:tcBorders>
            <w:noWrap/>
            <w:tcMar>
              <w:top w:w="15" w:type="dxa"/>
              <w:left w:w="15" w:type="dxa"/>
              <w:bottom w:w="0" w:type="dxa"/>
              <w:right w:w="15" w:type="dxa"/>
            </w:tcMar>
            <w:vAlign w:val="bottom"/>
          </w:tcPr>
          <w:p w14:paraId="1EB45C4A" w14:textId="77777777" w:rsidR="009D0563" w:rsidRPr="00A5606A" w:rsidRDefault="009D0563" w:rsidP="005A1E91">
            <w:pPr>
              <w:ind w:right="53"/>
              <w:jc w:val="right"/>
              <w:rPr>
                <w:rFonts w:ascii="Arial" w:hAnsi="Arial" w:cs="Arial"/>
                <w:b/>
                <w:sz w:val="18"/>
                <w:szCs w:val="18"/>
              </w:rPr>
            </w:pPr>
            <w:r w:rsidRPr="00A5606A">
              <w:rPr>
                <w:rFonts w:ascii="Arial" w:hAnsi="Arial" w:cs="Arial"/>
                <w:b/>
                <w:sz w:val="18"/>
                <w:szCs w:val="18"/>
              </w:rPr>
              <w:t xml:space="preserve">3.261.188 </w:t>
            </w:r>
          </w:p>
        </w:tc>
      </w:tr>
    </w:tbl>
    <w:p w14:paraId="647C5F7C" w14:textId="782C546E" w:rsidR="009D0563" w:rsidRDefault="009D0563" w:rsidP="009D0563">
      <w:pPr>
        <w:pStyle w:val="GvdeMetniGirintisi"/>
        <w:tabs>
          <w:tab w:val="left" w:pos="1260"/>
        </w:tabs>
        <w:spacing w:before="120" w:after="120"/>
        <w:ind w:firstLine="0"/>
        <w:rPr>
          <w:rFonts w:ascii="Arial" w:hAnsi="Arial" w:cs="Arial"/>
          <w:b/>
          <w:sz w:val="20"/>
          <w:szCs w:val="20"/>
        </w:rPr>
      </w:pPr>
    </w:p>
    <w:p w14:paraId="11BF6FAF" w14:textId="478963E4" w:rsidR="009D0563" w:rsidRPr="00A5606A" w:rsidRDefault="009D0563" w:rsidP="009D0563">
      <w:pPr>
        <w:rPr>
          <w:rFonts w:ascii="Arial" w:hAnsi="Arial" w:cs="Arial"/>
          <w:b/>
          <w:sz w:val="20"/>
          <w:szCs w:val="20"/>
          <w:lang w:eastAsia="en-US"/>
        </w:rPr>
      </w:pPr>
      <w:r>
        <w:rPr>
          <w:rFonts w:ascii="Arial" w:hAnsi="Arial" w:cs="Arial"/>
          <w:b/>
          <w:sz w:val="20"/>
          <w:szCs w:val="20"/>
        </w:rPr>
        <w:br w:type="page"/>
      </w:r>
    </w:p>
    <w:p w14:paraId="7AE7C085" w14:textId="442A21F5" w:rsidR="009D0563" w:rsidRDefault="009D0563" w:rsidP="00900783">
      <w:pPr>
        <w:pStyle w:val="GvdeMetniGirintisi"/>
        <w:spacing w:before="120" w:after="120"/>
        <w:ind w:hanging="574"/>
        <w:rPr>
          <w:rFonts w:ascii="Arial" w:hAnsi="Arial" w:cs="Arial"/>
          <w:b/>
          <w:color w:val="000000" w:themeColor="text1"/>
          <w:sz w:val="20"/>
          <w:szCs w:val="20"/>
        </w:rPr>
      </w:pPr>
      <w:r w:rsidRPr="009D0563">
        <w:rPr>
          <w:rFonts w:ascii="Arial" w:hAnsi="Arial" w:cs="Arial"/>
          <w:b/>
          <w:color w:val="000000" w:themeColor="text1"/>
          <w:sz w:val="20"/>
          <w:szCs w:val="20"/>
        </w:rPr>
        <w:lastRenderedPageBreak/>
        <w:t>I.</w:t>
      </w:r>
      <w:r w:rsidRPr="009D0563">
        <w:rPr>
          <w:rFonts w:ascii="Arial" w:hAnsi="Arial" w:cs="Arial"/>
          <w:b/>
          <w:color w:val="000000" w:themeColor="text1"/>
          <w:sz w:val="20"/>
          <w:szCs w:val="20"/>
        </w:rPr>
        <w:tab/>
        <w:t>Konsolide bilançonun aktif hesaplarına ilişkin açıklama ve dipnotlar (devamı):</w:t>
      </w:r>
    </w:p>
    <w:p w14:paraId="6969A446" w14:textId="1655F6BF" w:rsidR="00136C29" w:rsidRPr="009128F0" w:rsidRDefault="00136C29" w:rsidP="00900783">
      <w:pPr>
        <w:pStyle w:val="GvdeMetniGirintisi"/>
        <w:spacing w:before="120" w:after="120"/>
        <w:ind w:hanging="574"/>
        <w:rPr>
          <w:rFonts w:ascii="Arial" w:hAnsi="Arial" w:cs="Arial"/>
          <w:b/>
          <w:color w:val="000000" w:themeColor="text1"/>
          <w:sz w:val="20"/>
          <w:szCs w:val="20"/>
        </w:rPr>
      </w:pPr>
      <w:proofErr w:type="gramStart"/>
      <w:r w:rsidRPr="009128F0">
        <w:rPr>
          <w:rFonts w:ascii="Arial" w:hAnsi="Arial" w:cs="Arial"/>
          <w:b/>
          <w:color w:val="000000" w:themeColor="text1"/>
          <w:sz w:val="20"/>
          <w:szCs w:val="20"/>
        </w:rPr>
        <w:t>d</w:t>
      </w:r>
      <w:proofErr w:type="gramEnd"/>
      <w:r w:rsidR="005C1800" w:rsidRPr="009128F0">
        <w:rPr>
          <w:rFonts w:ascii="Arial" w:hAnsi="Arial" w:cs="Arial"/>
          <w:b/>
          <w:color w:val="000000" w:themeColor="text1"/>
          <w:sz w:val="20"/>
          <w:szCs w:val="20"/>
        </w:rPr>
        <w:t>.</w:t>
      </w:r>
      <w:r w:rsidRPr="009128F0">
        <w:rPr>
          <w:rFonts w:ascii="Arial" w:hAnsi="Arial" w:cs="Arial"/>
          <w:b/>
          <w:color w:val="000000" w:themeColor="text1"/>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313"/>
        <w:gridCol w:w="1327"/>
        <w:gridCol w:w="1486"/>
        <w:gridCol w:w="1351"/>
      </w:tblGrid>
      <w:tr w:rsidR="009D0563" w:rsidRPr="00A5606A" w14:paraId="1FA5E82E" w14:textId="77777777" w:rsidTr="005A1E9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2CB6FBCD" w14:textId="77777777" w:rsidR="009D0563" w:rsidRPr="00A5606A" w:rsidRDefault="009D0563" w:rsidP="005A1E91">
            <w:pPr>
              <w:ind w:left="360"/>
              <w:jc w:val="both"/>
              <w:rPr>
                <w:rFonts w:ascii="Arial" w:hAnsi="Arial" w:cs="Arial"/>
                <w:b/>
                <w:sz w:val="17"/>
                <w:szCs w:val="17"/>
              </w:rPr>
            </w:pPr>
            <w:r w:rsidRPr="00A5606A">
              <w:rPr>
                <w:rFonts w:ascii="Arial" w:hAnsi="Arial" w:cs="Arial"/>
                <w:b/>
                <w:sz w:val="17"/>
                <w:szCs w:val="17"/>
              </w:rPr>
              <w:t>Cari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02E6B52D" w14:textId="77777777" w:rsidR="009D0563" w:rsidRPr="00A5606A" w:rsidRDefault="009D0563" w:rsidP="005A1E91">
            <w:pPr>
              <w:pStyle w:val="NormalGirinti"/>
              <w:ind w:right="54"/>
              <w:jc w:val="right"/>
              <w:rPr>
                <w:rFonts w:ascii="Arial" w:hAnsi="Arial" w:cs="Arial"/>
                <w:b/>
                <w:sz w:val="17"/>
                <w:szCs w:val="17"/>
              </w:rPr>
            </w:pPr>
          </w:p>
          <w:p w14:paraId="67C140AF" w14:textId="77777777" w:rsidR="009D0563" w:rsidRPr="00A5606A" w:rsidRDefault="009D0563" w:rsidP="005A1E91">
            <w:pPr>
              <w:pStyle w:val="Balk8"/>
              <w:ind w:left="0" w:right="54"/>
              <w:jc w:val="right"/>
              <w:rPr>
                <w:rFonts w:ascii="Arial" w:eastAsia="Arial Unicode MS" w:hAnsi="Arial" w:cs="Arial"/>
                <w:b/>
                <w:i w:val="0"/>
                <w:sz w:val="17"/>
                <w:szCs w:val="17"/>
              </w:rPr>
            </w:pPr>
            <w:r w:rsidRPr="00A5606A">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7BDB6266" w14:textId="77777777" w:rsidR="009D0563" w:rsidRPr="00A5606A" w:rsidRDefault="009D0563" w:rsidP="005A1E91">
            <w:pPr>
              <w:tabs>
                <w:tab w:val="left" w:pos="1650"/>
              </w:tabs>
              <w:ind w:right="54"/>
              <w:jc w:val="right"/>
              <w:rPr>
                <w:rFonts w:ascii="Arial" w:hAnsi="Arial" w:cs="Arial"/>
                <w:b/>
                <w:sz w:val="17"/>
                <w:szCs w:val="17"/>
              </w:rPr>
            </w:pPr>
            <w:r w:rsidRPr="00A5606A">
              <w:rPr>
                <w:rFonts w:ascii="Arial" w:hAnsi="Arial" w:cs="Arial"/>
                <w:b/>
                <w:sz w:val="17"/>
                <w:szCs w:val="17"/>
              </w:rPr>
              <w:t>Orta ve</w:t>
            </w:r>
          </w:p>
          <w:p w14:paraId="2A5AD852" w14:textId="77777777" w:rsidR="009D0563" w:rsidRPr="00A5606A" w:rsidRDefault="009D0563" w:rsidP="005A1E91">
            <w:pPr>
              <w:tabs>
                <w:tab w:val="left" w:pos="1650"/>
              </w:tabs>
              <w:ind w:right="54"/>
              <w:jc w:val="right"/>
              <w:rPr>
                <w:rFonts w:ascii="Arial" w:eastAsia="Arial Unicode MS" w:hAnsi="Arial" w:cs="Arial"/>
                <w:b/>
                <w:sz w:val="17"/>
                <w:szCs w:val="17"/>
              </w:rPr>
            </w:pPr>
            <w:r w:rsidRPr="00A5606A">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A297F9A" w14:textId="77777777" w:rsidR="009D0563" w:rsidRPr="00A5606A" w:rsidRDefault="009D0563" w:rsidP="005A1E91">
            <w:pPr>
              <w:pStyle w:val="NormalGirinti"/>
              <w:ind w:right="54"/>
              <w:jc w:val="right"/>
              <w:rPr>
                <w:rFonts w:ascii="Arial" w:hAnsi="Arial" w:cs="Arial"/>
                <w:b/>
                <w:sz w:val="17"/>
                <w:szCs w:val="17"/>
              </w:rPr>
            </w:pPr>
          </w:p>
          <w:p w14:paraId="25113188" w14:textId="77777777" w:rsidR="009D0563" w:rsidRPr="00A5606A" w:rsidRDefault="009D0563" w:rsidP="005A1E91">
            <w:pPr>
              <w:pStyle w:val="Balk8"/>
              <w:ind w:left="0" w:right="54"/>
              <w:jc w:val="right"/>
              <w:rPr>
                <w:rFonts w:ascii="Arial" w:eastAsia="Arial Unicode MS" w:hAnsi="Arial" w:cs="Arial"/>
                <w:b/>
                <w:i w:val="0"/>
                <w:sz w:val="17"/>
                <w:szCs w:val="17"/>
              </w:rPr>
            </w:pPr>
            <w:r w:rsidRPr="00A5606A">
              <w:rPr>
                <w:rFonts w:ascii="Arial" w:hAnsi="Arial" w:cs="Arial"/>
                <w:b/>
                <w:i w:val="0"/>
                <w:sz w:val="17"/>
                <w:szCs w:val="17"/>
              </w:rPr>
              <w:t>Toplam</w:t>
            </w:r>
          </w:p>
        </w:tc>
      </w:tr>
      <w:tr w:rsidR="009D0563" w:rsidRPr="00A5606A" w14:paraId="26F9FF60" w14:textId="77777777" w:rsidTr="005A1E91">
        <w:trPr>
          <w:trHeight w:val="170"/>
        </w:trPr>
        <w:tc>
          <w:tcPr>
            <w:tcW w:w="2803" w:type="pct"/>
            <w:noWrap/>
            <w:tcMar>
              <w:top w:w="15" w:type="dxa"/>
              <w:left w:w="15" w:type="dxa"/>
              <w:bottom w:w="0" w:type="dxa"/>
              <w:right w:w="15" w:type="dxa"/>
            </w:tcMar>
            <w:vAlign w:val="bottom"/>
          </w:tcPr>
          <w:p w14:paraId="3AC8E1E9" w14:textId="77777777" w:rsidR="009D0563" w:rsidRPr="00A5606A" w:rsidRDefault="009D0563" w:rsidP="005A1E91">
            <w:pPr>
              <w:jc w:val="both"/>
              <w:rPr>
                <w:rFonts w:ascii="Arial" w:hAnsi="Arial" w:cs="Arial"/>
                <w:b/>
                <w:sz w:val="17"/>
                <w:szCs w:val="17"/>
              </w:rPr>
            </w:pPr>
          </w:p>
        </w:tc>
        <w:tc>
          <w:tcPr>
            <w:tcW w:w="700" w:type="pct"/>
            <w:noWrap/>
            <w:tcMar>
              <w:top w:w="15" w:type="dxa"/>
              <w:left w:w="15" w:type="dxa"/>
              <w:bottom w:w="0" w:type="dxa"/>
              <w:right w:w="15" w:type="dxa"/>
            </w:tcMar>
            <w:vAlign w:val="bottom"/>
          </w:tcPr>
          <w:p w14:paraId="478F8022" w14:textId="77777777" w:rsidR="009D0563" w:rsidRPr="00A5606A" w:rsidRDefault="009D0563" w:rsidP="005A1E91">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6733860B" w14:textId="77777777" w:rsidR="009D0563" w:rsidRPr="00A5606A" w:rsidRDefault="009D0563" w:rsidP="005A1E91">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3EAA5134" w14:textId="77777777" w:rsidR="009D0563" w:rsidRPr="00A5606A" w:rsidRDefault="009D0563" w:rsidP="005A1E91">
            <w:pPr>
              <w:ind w:right="54"/>
              <w:jc w:val="right"/>
              <w:rPr>
                <w:rFonts w:ascii="Arial" w:hAnsi="Arial" w:cs="Arial"/>
                <w:b/>
                <w:bCs/>
                <w:sz w:val="17"/>
                <w:szCs w:val="17"/>
              </w:rPr>
            </w:pPr>
          </w:p>
        </w:tc>
      </w:tr>
      <w:tr w:rsidR="009D0563" w:rsidRPr="00A5606A" w14:paraId="561FAB0C" w14:textId="77777777" w:rsidTr="005A1E91">
        <w:trPr>
          <w:trHeight w:val="170"/>
        </w:trPr>
        <w:tc>
          <w:tcPr>
            <w:tcW w:w="2803" w:type="pct"/>
            <w:noWrap/>
            <w:tcMar>
              <w:top w:w="15" w:type="dxa"/>
              <w:left w:w="15" w:type="dxa"/>
              <w:bottom w:w="0" w:type="dxa"/>
              <w:right w:w="15" w:type="dxa"/>
            </w:tcMar>
            <w:vAlign w:val="bottom"/>
          </w:tcPr>
          <w:p w14:paraId="5FC6C44A" w14:textId="77777777" w:rsidR="009D0563" w:rsidRPr="00A5606A" w:rsidRDefault="009D0563" w:rsidP="005A1E91">
            <w:pPr>
              <w:jc w:val="both"/>
              <w:rPr>
                <w:rFonts w:ascii="Arial" w:hAnsi="Arial" w:cs="Arial"/>
                <w:b/>
                <w:sz w:val="17"/>
                <w:szCs w:val="17"/>
              </w:rPr>
            </w:pPr>
            <w:r w:rsidRPr="00A5606A">
              <w:rPr>
                <w:rFonts w:ascii="Arial" w:hAnsi="Arial" w:cs="Arial"/>
                <w:b/>
                <w:sz w:val="17"/>
                <w:szCs w:val="17"/>
              </w:rPr>
              <w:t>Taksitli Ticari Krediler-TP</w:t>
            </w:r>
          </w:p>
        </w:tc>
        <w:tc>
          <w:tcPr>
            <w:tcW w:w="700" w:type="pct"/>
            <w:noWrap/>
            <w:tcMar>
              <w:top w:w="15" w:type="dxa"/>
              <w:left w:w="15" w:type="dxa"/>
              <w:bottom w:w="0" w:type="dxa"/>
              <w:right w:w="15" w:type="dxa"/>
            </w:tcMar>
          </w:tcPr>
          <w:p w14:paraId="6765307C"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45.309 </w:t>
            </w:r>
          </w:p>
        </w:tc>
        <w:tc>
          <w:tcPr>
            <w:tcW w:w="784" w:type="pct"/>
            <w:noWrap/>
            <w:tcMar>
              <w:top w:w="15" w:type="dxa"/>
              <w:left w:w="15" w:type="dxa"/>
              <w:bottom w:w="0" w:type="dxa"/>
              <w:right w:w="15" w:type="dxa"/>
            </w:tcMar>
          </w:tcPr>
          <w:p w14:paraId="3001EA93"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1.097.801 </w:t>
            </w:r>
          </w:p>
        </w:tc>
        <w:tc>
          <w:tcPr>
            <w:tcW w:w="713" w:type="pct"/>
            <w:noWrap/>
            <w:tcMar>
              <w:top w:w="15" w:type="dxa"/>
              <w:left w:w="15" w:type="dxa"/>
              <w:bottom w:w="0" w:type="dxa"/>
              <w:right w:w="15" w:type="dxa"/>
            </w:tcMar>
          </w:tcPr>
          <w:p w14:paraId="5490E7F6"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1.143.110 </w:t>
            </w:r>
          </w:p>
        </w:tc>
      </w:tr>
      <w:tr w:rsidR="009D0563" w:rsidRPr="00A5606A" w14:paraId="67ECE31B" w14:textId="77777777" w:rsidTr="005A1E91">
        <w:trPr>
          <w:trHeight w:val="170"/>
        </w:trPr>
        <w:tc>
          <w:tcPr>
            <w:tcW w:w="2803" w:type="pct"/>
            <w:noWrap/>
            <w:tcMar>
              <w:top w:w="15" w:type="dxa"/>
              <w:left w:w="15" w:type="dxa"/>
              <w:bottom w:w="0" w:type="dxa"/>
              <w:right w:w="15" w:type="dxa"/>
            </w:tcMar>
            <w:vAlign w:val="bottom"/>
          </w:tcPr>
          <w:p w14:paraId="17F1CDAB"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İşyeri Kredileri</w:t>
            </w:r>
          </w:p>
        </w:tc>
        <w:tc>
          <w:tcPr>
            <w:tcW w:w="700" w:type="pct"/>
            <w:noWrap/>
            <w:tcMar>
              <w:top w:w="15" w:type="dxa"/>
              <w:left w:w="15" w:type="dxa"/>
              <w:bottom w:w="0" w:type="dxa"/>
              <w:right w:w="15" w:type="dxa"/>
            </w:tcMar>
          </w:tcPr>
          <w:p w14:paraId="326BD896"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4.489</w:t>
            </w:r>
          </w:p>
        </w:tc>
        <w:tc>
          <w:tcPr>
            <w:tcW w:w="784" w:type="pct"/>
            <w:noWrap/>
            <w:tcMar>
              <w:top w:w="15" w:type="dxa"/>
              <w:left w:w="15" w:type="dxa"/>
              <w:bottom w:w="0" w:type="dxa"/>
              <w:right w:w="15" w:type="dxa"/>
            </w:tcMar>
          </w:tcPr>
          <w:p w14:paraId="6E60C68F"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314.935</w:t>
            </w:r>
          </w:p>
        </w:tc>
        <w:tc>
          <w:tcPr>
            <w:tcW w:w="713" w:type="pct"/>
            <w:noWrap/>
            <w:tcMar>
              <w:top w:w="15" w:type="dxa"/>
              <w:left w:w="15" w:type="dxa"/>
              <w:bottom w:w="0" w:type="dxa"/>
              <w:right w:w="15" w:type="dxa"/>
            </w:tcMar>
          </w:tcPr>
          <w:p w14:paraId="11AE5483"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319.424</w:t>
            </w:r>
          </w:p>
        </w:tc>
      </w:tr>
      <w:tr w:rsidR="009D0563" w:rsidRPr="00A5606A" w14:paraId="431E6B35" w14:textId="77777777" w:rsidTr="005A1E91">
        <w:trPr>
          <w:trHeight w:val="170"/>
        </w:trPr>
        <w:tc>
          <w:tcPr>
            <w:tcW w:w="2803" w:type="pct"/>
            <w:noWrap/>
            <w:tcMar>
              <w:top w:w="15" w:type="dxa"/>
              <w:left w:w="15" w:type="dxa"/>
              <w:bottom w:w="0" w:type="dxa"/>
              <w:right w:w="15" w:type="dxa"/>
            </w:tcMar>
            <w:vAlign w:val="bottom"/>
          </w:tcPr>
          <w:p w14:paraId="05D16186"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Taşıt Kredileri</w:t>
            </w:r>
          </w:p>
        </w:tc>
        <w:tc>
          <w:tcPr>
            <w:tcW w:w="700" w:type="pct"/>
            <w:noWrap/>
            <w:tcMar>
              <w:top w:w="15" w:type="dxa"/>
              <w:left w:w="15" w:type="dxa"/>
              <w:bottom w:w="0" w:type="dxa"/>
              <w:right w:w="15" w:type="dxa"/>
            </w:tcMar>
          </w:tcPr>
          <w:p w14:paraId="4C96F592"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21.505</w:t>
            </w:r>
          </w:p>
        </w:tc>
        <w:tc>
          <w:tcPr>
            <w:tcW w:w="784" w:type="pct"/>
            <w:noWrap/>
            <w:tcMar>
              <w:top w:w="15" w:type="dxa"/>
              <w:left w:w="15" w:type="dxa"/>
              <w:bottom w:w="0" w:type="dxa"/>
              <w:right w:w="15" w:type="dxa"/>
            </w:tcMar>
          </w:tcPr>
          <w:p w14:paraId="5657BC1A"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274.060</w:t>
            </w:r>
          </w:p>
        </w:tc>
        <w:tc>
          <w:tcPr>
            <w:tcW w:w="713" w:type="pct"/>
            <w:noWrap/>
            <w:tcMar>
              <w:top w:w="15" w:type="dxa"/>
              <w:left w:w="15" w:type="dxa"/>
              <w:bottom w:w="0" w:type="dxa"/>
              <w:right w:w="15" w:type="dxa"/>
            </w:tcMar>
          </w:tcPr>
          <w:p w14:paraId="7ED81805"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295.565</w:t>
            </w:r>
          </w:p>
        </w:tc>
      </w:tr>
      <w:tr w:rsidR="009D0563" w:rsidRPr="00A5606A" w14:paraId="5E8531D0" w14:textId="77777777" w:rsidTr="005A1E91">
        <w:trPr>
          <w:trHeight w:val="170"/>
        </w:trPr>
        <w:tc>
          <w:tcPr>
            <w:tcW w:w="2803" w:type="pct"/>
            <w:noWrap/>
            <w:tcMar>
              <w:top w:w="15" w:type="dxa"/>
              <w:left w:w="15" w:type="dxa"/>
              <w:bottom w:w="0" w:type="dxa"/>
              <w:right w:w="15" w:type="dxa"/>
            </w:tcMar>
            <w:vAlign w:val="bottom"/>
          </w:tcPr>
          <w:p w14:paraId="01039F9B"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İhtiyaç Kredileri</w:t>
            </w:r>
          </w:p>
        </w:tc>
        <w:tc>
          <w:tcPr>
            <w:tcW w:w="700" w:type="pct"/>
            <w:noWrap/>
            <w:tcMar>
              <w:top w:w="15" w:type="dxa"/>
              <w:left w:w="15" w:type="dxa"/>
              <w:bottom w:w="0" w:type="dxa"/>
              <w:right w:w="15" w:type="dxa"/>
            </w:tcMar>
          </w:tcPr>
          <w:p w14:paraId="030EBE80"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19.315</w:t>
            </w:r>
          </w:p>
        </w:tc>
        <w:tc>
          <w:tcPr>
            <w:tcW w:w="784" w:type="pct"/>
            <w:noWrap/>
            <w:tcMar>
              <w:top w:w="15" w:type="dxa"/>
              <w:left w:w="15" w:type="dxa"/>
              <w:bottom w:w="0" w:type="dxa"/>
              <w:right w:w="15" w:type="dxa"/>
            </w:tcMar>
          </w:tcPr>
          <w:p w14:paraId="67AEE906"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508.806</w:t>
            </w:r>
          </w:p>
        </w:tc>
        <w:tc>
          <w:tcPr>
            <w:tcW w:w="713" w:type="pct"/>
            <w:noWrap/>
            <w:tcMar>
              <w:top w:w="15" w:type="dxa"/>
              <w:left w:w="15" w:type="dxa"/>
              <w:bottom w:w="0" w:type="dxa"/>
              <w:right w:w="15" w:type="dxa"/>
            </w:tcMar>
          </w:tcPr>
          <w:p w14:paraId="3C2E7D2E"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528.121</w:t>
            </w:r>
          </w:p>
        </w:tc>
      </w:tr>
      <w:tr w:rsidR="009D0563" w:rsidRPr="00A5606A" w14:paraId="153CECBA" w14:textId="77777777" w:rsidTr="005A1E91">
        <w:trPr>
          <w:trHeight w:val="170"/>
        </w:trPr>
        <w:tc>
          <w:tcPr>
            <w:tcW w:w="2803" w:type="pct"/>
            <w:noWrap/>
            <w:tcMar>
              <w:top w:w="15" w:type="dxa"/>
              <w:left w:w="15" w:type="dxa"/>
              <w:bottom w:w="0" w:type="dxa"/>
              <w:right w:w="15" w:type="dxa"/>
            </w:tcMar>
            <w:vAlign w:val="bottom"/>
          </w:tcPr>
          <w:p w14:paraId="36D4EC2E"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Diğer</w:t>
            </w:r>
          </w:p>
        </w:tc>
        <w:tc>
          <w:tcPr>
            <w:tcW w:w="700" w:type="pct"/>
            <w:noWrap/>
            <w:tcMar>
              <w:top w:w="15" w:type="dxa"/>
              <w:left w:w="15" w:type="dxa"/>
              <w:bottom w:w="0" w:type="dxa"/>
              <w:right w:w="15" w:type="dxa"/>
            </w:tcMar>
          </w:tcPr>
          <w:p w14:paraId="21755E9B"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tcPr>
          <w:p w14:paraId="2EBB1522"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tcPr>
          <w:p w14:paraId="5A26955D"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r>
      <w:tr w:rsidR="009D0563" w:rsidRPr="00A5606A" w14:paraId="46FDFC83" w14:textId="77777777" w:rsidTr="005A1E91">
        <w:trPr>
          <w:trHeight w:val="170"/>
        </w:trPr>
        <w:tc>
          <w:tcPr>
            <w:tcW w:w="2803" w:type="pct"/>
            <w:noWrap/>
            <w:tcMar>
              <w:top w:w="15" w:type="dxa"/>
              <w:left w:w="15" w:type="dxa"/>
              <w:bottom w:w="0" w:type="dxa"/>
              <w:right w:w="15" w:type="dxa"/>
            </w:tcMar>
            <w:vAlign w:val="bottom"/>
          </w:tcPr>
          <w:p w14:paraId="5D524A2D" w14:textId="77777777" w:rsidR="009D0563" w:rsidRPr="00A5606A" w:rsidRDefault="009D0563" w:rsidP="005A1E91">
            <w:pPr>
              <w:jc w:val="both"/>
              <w:rPr>
                <w:rFonts w:ascii="Arial" w:hAnsi="Arial" w:cs="Arial"/>
                <w:b/>
                <w:sz w:val="17"/>
                <w:szCs w:val="17"/>
              </w:rPr>
            </w:pPr>
            <w:r w:rsidRPr="00A5606A">
              <w:rPr>
                <w:rFonts w:ascii="Arial" w:hAnsi="Arial" w:cs="Arial"/>
                <w:b/>
                <w:sz w:val="17"/>
                <w:szCs w:val="17"/>
              </w:rPr>
              <w:t>Taksitli Ticari Krediler-Dövize Endeksli</w:t>
            </w:r>
          </w:p>
        </w:tc>
        <w:tc>
          <w:tcPr>
            <w:tcW w:w="700" w:type="pct"/>
            <w:noWrap/>
            <w:tcMar>
              <w:top w:w="15" w:type="dxa"/>
              <w:left w:w="15" w:type="dxa"/>
              <w:bottom w:w="0" w:type="dxa"/>
              <w:right w:w="15" w:type="dxa"/>
            </w:tcMar>
          </w:tcPr>
          <w:p w14:paraId="38F47970"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2.564 </w:t>
            </w:r>
          </w:p>
        </w:tc>
        <w:tc>
          <w:tcPr>
            <w:tcW w:w="784" w:type="pct"/>
            <w:noWrap/>
            <w:tcMar>
              <w:top w:w="15" w:type="dxa"/>
              <w:left w:w="15" w:type="dxa"/>
              <w:bottom w:w="0" w:type="dxa"/>
              <w:right w:w="15" w:type="dxa"/>
            </w:tcMar>
          </w:tcPr>
          <w:p w14:paraId="15E39668"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461.701 </w:t>
            </w:r>
          </w:p>
        </w:tc>
        <w:tc>
          <w:tcPr>
            <w:tcW w:w="713" w:type="pct"/>
            <w:noWrap/>
            <w:tcMar>
              <w:top w:w="15" w:type="dxa"/>
              <w:left w:w="15" w:type="dxa"/>
              <w:bottom w:w="0" w:type="dxa"/>
              <w:right w:w="15" w:type="dxa"/>
            </w:tcMar>
          </w:tcPr>
          <w:p w14:paraId="570DC9A7"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464.265 </w:t>
            </w:r>
          </w:p>
        </w:tc>
      </w:tr>
      <w:tr w:rsidR="009D0563" w:rsidRPr="00A5606A" w14:paraId="5DF322A2" w14:textId="77777777" w:rsidTr="005A1E91">
        <w:trPr>
          <w:trHeight w:val="170"/>
        </w:trPr>
        <w:tc>
          <w:tcPr>
            <w:tcW w:w="2803" w:type="pct"/>
            <w:noWrap/>
            <w:tcMar>
              <w:top w:w="15" w:type="dxa"/>
              <w:left w:w="15" w:type="dxa"/>
              <w:bottom w:w="0" w:type="dxa"/>
              <w:right w:w="15" w:type="dxa"/>
            </w:tcMar>
            <w:vAlign w:val="bottom"/>
          </w:tcPr>
          <w:p w14:paraId="18CCF633"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İşyeri Kredileri</w:t>
            </w:r>
          </w:p>
        </w:tc>
        <w:tc>
          <w:tcPr>
            <w:tcW w:w="700" w:type="pct"/>
            <w:noWrap/>
            <w:tcMar>
              <w:top w:w="15" w:type="dxa"/>
              <w:left w:w="15" w:type="dxa"/>
              <w:bottom w:w="0" w:type="dxa"/>
              <w:right w:w="15" w:type="dxa"/>
            </w:tcMar>
          </w:tcPr>
          <w:p w14:paraId="0A0DB662"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487</w:t>
            </w:r>
          </w:p>
        </w:tc>
        <w:tc>
          <w:tcPr>
            <w:tcW w:w="784" w:type="pct"/>
            <w:noWrap/>
            <w:tcMar>
              <w:top w:w="15" w:type="dxa"/>
              <w:left w:w="15" w:type="dxa"/>
              <w:bottom w:w="0" w:type="dxa"/>
              <w:right w:w="15" w:type="dxa"/>
            </w:tcMar>
          </w:tcPr>
          <w:p w14:paraId="4B1A7563"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226.512</w:t>
            </w:r>
          </w:p>
        </w:tc>
        <w:tc>
          <w:tcPr>
            <w:tcW w:w="713" w:type="pct"/>
            <w:noWrap/>
            <w:tcMar>
              <w:top w:w="15" w:type="dxa"/>
              <w:left w:w="15" w:type="dxa"/>
              <w:bottom w:w="0" w:type="dxa"/>
              <w:right w:w="15" w:type="dxa"/>
            </w:tcMar>
          </w:tcPr>
          <w:p w14:paraId="5116421D"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226.999</w:t>
            </w:r>
          </w:p>
        </w:tc>
      </w:tr>
      <w:tr w:rsidR="009D0563" w:rsidRPr="00A5606A" w14:paraId="3164900B" w14:textId="77777777" w:rsidTr="005A1E91">
        <w:trPr>
          <w:trHeight w:val="170"/>
        </w:trPr>
        <w:tc>
          <w:tcPr>
            <w:tcW w:w="2803" w:type="pct"/>
            <w:noWrap/>
            <w:tcMar>
              <w:top w:w="15" w:type="dxa"/>
              <w:left w:w="15" w:type="dxa"/>
              <w:bottom w:w="0" w:type="dxa"/>
              <w:right w:w="15" w:type="dxa"/>
            </w:tcMar>
            <w:vAlign w:val="bottom"/>
          </w:tcPr>
          <w:p w14:paraId="5384815C"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Taşıt Kredileri</w:t>
            </w:r>
          </w:p>
        </w:tc>
        <w:tc>
          <w:tcPr>
            <w:tcW w:w="700" w:type="pct"/>
            <w:noWrap/>
            <w:tcMar>
              <w:top w:w="15" w:type="dxa"/>
              <w:left w:w="15" w:type="dxa"/>
              <w:bottom w:w="0" w:type="dxa"/>
              <w:right w:w="15" w:type="dxa"/>
            </w:tcMar>
          </w:tcPr>
          <w:p w14:paraId="1D637E77"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1.348</w:t>
            </w:r>
          </w:p>
        </w:tc>
        <w:tc>
          <w:tcPr>
            <w:tcW w:w="784" w:type="pct"/>
            <w:noWrap/>
            <w:tcMar>
              <w:top w:w="15" w:type="dxa"/>
              <w:left w:w="15" w:type="dxa"/>
              <w:bottom w:w="0" w:type="dxa"/>
              <w:right w:w="15" w:type="dxa"/>
            </w:tcMar>
          </w:tcPr>
          <w:p w14:paraId="0CF75F1E"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84.790</w:t>
            </w:r>
          </w:p>
        </w:tc>
        <w:tc>
          <w:tcPr>
            <w:tcW w:w="713" w:type="pct"/>
            <w:noWrap/>
            <w:tcMar>
              <w:top w:w="15" w:type="dxa"/>
              <w:left w:w="15" w:type="dxa"/>
              <w:bottom w:w="0" w:type="dxa"/>
              <w:right w:w="15" w:type="dxa"/>
            </w:tcMar>
          </w:tcPr>
          <w:p w14:paraId="0908CB1B"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86.138</w:t>
            </w:r>
          </w:p>
        </w:tc>
      </w:tr>
      <w:tr w:rsidR="009D0563" w:rsidRPr="00A5606A" w14:paraId="25F93F32" w14:textId="77777777" w:rsidTr="005A1E91">
        <w:trPr>
          <w:trHeight w:val="170"/>
        </w:trPr>
        <w:tc>
          <w:tcPr>
            <w:tcW w:w="2803" w:type="pct"/>
            <w:noWrap/>
            <w:tcMar>
              <w:top w:w="15" w:type="dxa"/>
              <w:left w:w="15" w:type="dxa"/>
              <w:bottom w:w="0" w:type="dxa"/>
              <w:right w:w="15" w:type="dxa"/>
            </w:tcMar>
            <w:vAlign w:val="bottom"/>
          </w:tcPr>
          <w:p w14:paraId="79F6C98A"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İhtiyaç Kredileri</w:t>
            </w:r>
          </w:p>
        </w:tc>
        <w:tc>
          <w:tcPr>
            <w:tcW w:w="700" w:type="pct"/>
            <w:noWrap/>
            <w:tcMar>
              <w:top w:w="15" w:type="dxa"/>
              <w:left w:w="15" w:type="dxa"/>
              <w:bottom w:w="0" w:type="dxa"/>
              <w:right w:w="15" w:type="dxa"/>
            </w:tcMar>
          </w:tcPr>
          <w:p w14:paraId="0B9EA148"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729</w:t>
            </w:r>
          </w:p>
        </w:tc>
        <w:tc>
          <w:tcPr>
            <w:tcW w:w="784" w:type="pct"/>
            <w:noWrap/>
            <w:tcMar>
              <w:top w:w="15" w:type="dxa"/>
              <w:left w:w="15" w:type="dxa"/>
              <w:bottom w:w="0" w:type="dxa"/>
              <w:right w:w="15" w:type="dxa"/>
            </w:tcMar>
          </w:tcPr>
          <w:p w14:paraId="5F9DFB3B"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150.399</w:t>
            </w:r>
          </w:p>
        </w:tc>
        <w:tc>
          <w:tcPr>
            <w:tcW w:w="713" w:type="pct"/>
            <w:noWrap/>
            <w:tcMar>
              <w:top w:w="15" w:type="dxa"/>
              <w:left w:w="15" w:type="dxa"/>
              <w:bottom w:w="0" w:type="dxa"/>
              <w:right w:w="15" w:type="dxa"/>
            </w:tcMar>
          </w:tcPr>
          <w:p w14:paraId="4ABBE97D"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151.128</w:t>
            </w:r>
          </w:p>
        </w:tc>
      </w:tr>
      <w:tr w:rsidR="009D0563" w:rsidRPr="00A5606A" w14:paraId="0DBB2215" w14:textId="77777777" w:rsidTr="005A1E91">
        <w:trPr>
          <w:trHeight w:val="170"/>
        </w:trPr>
        <w:tc>
          <w:tcPr>
            <w:tcW w:w="2803" w:type="pct"/>
            <w:noWrap/>
            <w:tcMar>
              <w:top w:w="15" w:type="dxa"/>
              <w:left w:w="15" w:type="dxa"/>
              <w:bottom w:w="0" w:type="dxa"/>
              <w:right w:w="15" w:type="dxa"/>
            </w:tcMar>
            <w:vAlign w:val="bottom"/>
          </w:tcPr>
          <w:p w14:paraId="65FA3262"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Diğer</w:t>
            </w:r>
          </w:p>
        </w:tc>
        <w:tc>
          <w:tcPr>
            <w:tcW w:w="700" w:type="pct"/>
            <w:noWrap/>
            <w:tcMar>
              <w:top w:w="15" w:type="dxa"/>
              <w:left w:w="15" w:type="dxa"/>
              <w:bottom w:w="0" w:type="dxa"/>
              <w:right w:w="15" w:type="dxa"/>
            </w:tcMar>
          </w:tcPr>
          <w:p w14:paraId="4A6BD5E8"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tcPr>
          <w:p w14:paraId="25FA0C3C"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tcPr>
          <w:p w14:paraId="04B4234E"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r>
      <w:tr w:rsidR="009D0563" w:rsidRPr="00A5606A" w14:paraId="7363E17D" w14:textId="77777777" w:rsidTr="005A1E91">
        <w:trPr>
          <w:trHeight w:val="170"/>
        </w:trPr>
        <w:tc>
          <w:tcPr>
            <w:tcW w:w="2803" w:type="pct"/>
            <w:noWrap/>
            <w:tcMar>
              <w:top w:w="15" w:type="dxa"/>
              <w:left w:w="15" w:type="dxa"/>
              <w:bottom w:w="0" w:type="dxa"/>
              <w:right w:w="15" w:type="dxa"/>
            </w:tcMar>
            <w:vAlign w:val="bottom"/>
          </w:tcPr>
          <w:p w14:paraId="5F1742B0" w14:textId="77777777" w:rsidR="009D0563" w:rsidRPr="00A5606A" w:rsidRDefault="009D0563" w:rsidP="005A1E91">
            <w:pPr>
              <w:jc w:val="both"/>
              <w:rPr>
                <w:rFonts w:ascii="Arial" w:hAnsi="Arial" w:cs="Arial"/>
                <w:b/>
                <w:sz w:val="17"/>
                <w:szCs w:val="17"/>
              </w:rPr>
            </w:pPr>
            <w:r w:rsidRPr="00A5606A">
              <w:rPr>
                <w:rFonts w:ascii="Arial" w:hAnsi="Arial" w:cs="Arial"/>
                <w:b/>
                <w:sz w:val="17"/>
                <w:szCs w:val="17"/>
              </w:rPr>
              <w:t>Taksitli Ticari Krediler-YP</w:t>
            </w:r>
          </w:p>
        </w:tc>
        <w:tc>
          <w:tcPr>
            <w:tcW w:w="700" w:type="pct"/>
            <w:noWrap/>
            <w:tcMar>
              <w:top w:w="15" w:type="dxa"/>
              <w:left w:w="15" w:type="dxa"/>
              <w:bottom w:w="0" w:type="dxa"/>
              <w:right w:w="15" w:type="dxa"/>
            </w:tcMar>
          </w:tcPr>
          <w:p w14:paraId="1A664995"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 </w:t>
            </w:r>
          </w:p>
        </w:tc>
        <w:tc>
          <w:tcPr>
            <w:tcW w:w="784" w:type="pct"/>
            <w:noWrap/>
            <w:tcMar>
              <w:top w:w="15" w:type="dxa"/>
              <w:left w:w="15" w:type="dxa"/>
              <w:bottom w:w="0" w:type="dxa"/>
              <w:right w:w="15" w:type="dxa"/>
            </w:tcMar>
          </w:tcPr>
          <w:p w14:paraId="6121A554"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225.039 </w:t>
            </w:r>
          </w:p>
        </w:tc>
        <w:tc>
          <w:tcPr>
            <w:tcW w:w="713" w:type="pct"/>
            <w:noWrap/>
            <w:tcMar>
              <w:top w:w="15" w:type="dxa"/>
              <w:left w:w="15" w:type="dxa"/>
              <w:bottom w:w="0" w:type="dxa"/>
              <w:right w:w="15" w:type="dxa"/>
            </w:tcMar>
          </w:tcPr>
          <w:p w14:paraId="62D07D4D"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225.039 </w:t>
            </w:r>
          </w:p>
        </w:tc>
      </w:tr>
      <w:tr w:rsidR="009D0563" w:rsidRPr="00A5606A" w14:paraId="15621427" w14:textId="77777777" w:rsidTr="005A1E91">
        <w:trPr>
          <w:trHeight w:val="170"/>
        </w:trPr>
        <w:tc>
          <w:tcPr>
            <w:tcW w:w="2803" w:type="pct"/>
            <w:noWrap/>
            <w:tcMar>
              <w:top w:w="15" w:type="dxa"/>
              <w:left w:w="15" w:type="dxa"/>
              <w:bottom w:w="0" w:type="dxa"/>
              <w:right w:w="15" w:type="dxa"/>
            </w:tcMar>
            <w:vAlign w:val="bottom"/>
          </w:tcPr>
          <w:p w14:paraId="59CE758A"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İşyeri Kredileri</w:t>
            </w:r>
          </w:p>
        </w:tc>
        <w:tc>
          <w:tcPr>
            <w:tcW w:w="700" w:type="pct"/>
            <w:noWrap/>
            <w:tcMar>
              <w:top w:w="15" w:type="dxa"/>
              <w:left w:w="15" w:type="dxa"/>
              <w:bottom w:w="0" w:type="dxa"/>
              <w:right w:w="15" w:type="dxa"/>
            </w:tcMar>
          </w:tcPr>
          <w:p w14:paraId="60801628"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tcPr>
          <w:p w14:paraId="2CDEF35E"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119.669</w:t>
            </w:r>
          </w:p>
        </w:tc>
        <w:tc>
          <w:tcPr>
            <w:tcW w:w="713" w:type="pct"/>
            <w:noWrap/>
            <w:tcMar>
              <w:top w:w="15" w:type="dxa"/>
              <w:left w:w="15" w:type="dxa"/>
              <w:bottom w:w="0" w:type="dxa"/>
              <w:right w:w="15" w:type="dxa"/>
            </w:tcMar>
          </w:tcPr>
          <w:p w14:paraId="002B3A23"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119.669</w:t>
            </w:r>
          </w:p>
        </w:tc>
      </w:tr>
      <w:tr w:rsidR="009D0563" w:rsidRPr="00A5606A" w14:paraId="0DD294B0" w14:textId="77777777" w:rsidTr="005A1E91">
        <w:trPr>
          <w:trHeight w:val="170"/>
        </w:trPr>
        <w:tc>
          <w:tcPr>
            <w:tcW w:w="2803" w:type="pct"/>
            <w:noWrap/>
            <w:tcMar>
              <w:top w:w="15" w:type="dxa"/>
              <w:left w:w="15" w:type="dxa"/>
              <w:bottom w:w="0" w:type="dxa"/>
              <w:right w:w="15" w:type="dxa"/>
            </w:tcMar>
            <w:vAlign w:val="bottom"/>
          </w:tcPr>
          <w:p w14:paraId="6EABE1ED"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Taşıt Kredileri</w:t>
            </w:r>
          </w:p>
        </w:tc>
        <w:tc>
          <w:tcPr>
            <w:tcW w:w="700" w:type="pct"/>
            <w:noWrap/>
            <w:tcMar>
              <w:top w:w="15" w:type="dxa"/>
              <w:left w:w="15" w:type="dxa"/>
              <w:bottom w:w="0" w:type="dxa"/>
              <w:right w:w="15" w:type="dxa"/>
            </w:tcMar>
          </w:tcPr>
          <w:p w14:paraId="53072D6D"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tcPr>
          <w:p w14:paraId="5566830A"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tcPr>
          <w:p w14:paraId="58BE0BAB"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r>
      <w:tr w:rsidR="009D0563" w:rsidRPr="00A5606A" w14:paraId="0B0B6321" w14:textId="77777777" w:rsidTr="005A1E91">
        <w:trPr>
          <w:trHeight w:val="170"/>
        </w:trPr>
        <w:tc>
          <w:tcPr>
            <w:tcW w:w="2803" w:type="pct"/>
            <w:noWrap/>
            <w:tcMar>
              <w:top w:w="15" w:type="dxa"/>
              <w:left w:w="15" w:type="dxa"/>
              <w:bottom w:w="0" w:type="dxa"/>
              <w:right w:w="15" w:type="dxa"/>
            </w:tcMar>
            <w:vAlign w:val="bottom"/>
          </w:tcPr>
          <w:p w14:paraId="629ED730"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İhtiyaç Kredileri</w:t>
            </w:r>
          </w:p>
        </w:tc>
        <w:tc>
          <w:tcPr>
            <w:tcW w:w="700" w:type="pct"/>
            <w:noWrap/>
            <w:tcMar>
              <w:top w:w="15" w:type="dxa"/>
              <w:left w:w="15" w:type="dxa"/>
              <w:bottom w:w="0" w:type="dxa"/>
              <w:right w:w="15" w:type="dxa"/>
            </w:tcMar>
          </w:tcPr>
          <w:p w14:paraId="02B22F92"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tcPr>
          <w:p w14:paraId="08D7B36F"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105.370</w:t>
            </w:r>
          </w:p>
        </w:tc>
        <w:tc>
          <w:tcPr>
            <w:tcW w:w="713" w:type="pct"/>
            <w:noWrap/>
            <w:tcMar>
              <w:top w:w="15" w:type="dxa"/>
              <w:left w:w="15" w:type="dxa"/>
              <w:bottom w:w="0" w:type="dxa"/>
              <w:right w:w="15" w:type="dxa"/>
            </w:tcMar>
          </w:tcPr>
          <w:p w14:paraId="560B5010"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105.370</w:t>
            </w:r>
          </w:p>
        </w:tc>
      </w:tr>
      <w:tr w:rsidR="009D0563" w:rsidRPr="00A5606A" w14:paraId="2C283129" w14:textId="77777777" w:rsidTr="005A1E91">
        <w:trPr>
          <w:trHeight w:val="170"/>
        </w:trPr>
        <w:tc>
          <w:tcPr>
            <w:tcW w:w="2803" w:type="pct"/>
            <w:noWrap/>
            <w:tcMar>
              <w:top w:w="15" w:type="dxa"/>
              <w:left w:w="15" w:type="dxa"/>
              <w:bottom w:w="0" w:type="dxa"/>
              <w:right w:w="15" w:type="dxa"/>
            </w:tcMar>
            <w:vAlign w:val="bottom"/>
          </w:tcPr>
          <w:p w14:paraId="4EE68DB4"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Diğer</w:t>
            </w:r>
          </w:p>
        </w:tc>
        <w:tc>
          <w:tcPr>
            <w:tcW w:w="700" w:type="pct"/>
            <w:noWrap/>
            <w:tcMar>
              <w:top w:w="15" w:type="dxa"/>
              <w:left w:w="15" w:type="dxa"/>
              <w:bottom w:w="0" w:type="dxa"/>
              <w:right w:w="15" w:type="dxa"/>
            </w:tcMar>
          </w:tcPr>
          <w:p w14:paraId="7DD70C60"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tcPr>
          <w:p w14:paraId="3E02C4D9"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tcPr>
          <w:p w14:paraId="0B4689FC"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r>
      <w:tr w:rsidR="009D0563" w:rsidRPr="00A5606A" w14:paraId="1AD80921" w14:textId="77777777" w:rsidTr="005A1E91">
        <w:trPr>
          <w:trHeight w:val="170"/>
        </w:trPr>
        <w:tc>
          <w:tcPr>
            <w:tcW w:w="2803" w:type="pct"/>
            <w:noWrap/>
            <w:tcMar>
              <w:top w:w="15" w:type="dxa"/>
              <w:left w:w="15" w:type="dxa"/>
              <w:bottom w:w="0" w:type="dxa"/>
              <w:right w:w="15" w:type="dxa"/>
            </w:tcMar>
            <w:vAlign w:val="bottom"/>
          </w:tcPr>
          <w:p w14:paraId="1CF2B69B" w14:textId="77777777" w:rsidR="009D0563" w:rsidRPr="00A5606A" w:rsidRDefault="009D0563" w:rsidP="005A1E91">
            <w:pPr>
              <w:jc w:val="both"/>
              <w:rPr>
                <w:rFonts w:ascii="Arial" w:hAnsi="Arial" w:cs="Arial"/>
                <w:b/>
                <w:sz w:val="17"/>
                <w:szCs w:val="17"/>
              </w:rPr>
            </w:pPr>
            <w:r w:rsidRPr="00A5606A">
              <w:rPr>
                <w:rFonts w:ascii="Arial" w:hAnsi="Arial" w:cs="Arial"/>
                <w:b/>
                <w:sz w:val="17"/>
                <w:szCs w:val="17"/>
              </w:rPr>
              <w:t>Kurumsal Kredi Kartları-TP</w:t>
            </w:r>
          </w:p>
        </w:tc>
        <w:tc>
          <w:tcPr>
            <w:tcW w:w="700" w:type="pct"/>
            <w:noWrap/>
            <w:tcMar>
              <w:top w:w="15" w:type="dxa"/>
              <w:left w:w="15" w:type="dxa"/>
              <w:bottom w:w="0" w:type="dxa"/>
              <w:right w:w="15" w:type="dxa"/>
            </w:tcMar>
          </w:tcPr>
          <w:p w14:paraId="26542171"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185.071 </w:t>
            </w:r>
          </w:p>
        </w:tc>
        <w:tc>
          <w:tcPr>
            <w:tcW w:w="784" w:type="pct"/>
            <w:noWrap/>
            <w:tcMar>
              <w:top w:w="15" w:type="dxa"/>
              <w:left w:w="15" w:type="dxa"/>
              <w:bottom w:w="0" w:type="dxa"/>
              <w:right w:w="15" w:type="dxa"/>
            </w:tcMar>
          </w:tcPr>
          <w:p w14:paraId="0493AA52"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 </w:t>
            </w:r>
          </w:p>
        </w:tc>
        <w:tc>
          <w:tcPr>
            <w:tcW w:w="713" w:type="pct"/>
            <w:noWrap/>
            <w:tcMar>
              <w:top w:w="15" w:type="dxa"/>
              <w:left w:w="15" w:type="dxa"/>
              <w:bottom w:w="0" w:type="dxa"/>
              <w:right w:w="15" w:type="dxa"/>
            </w:tcMar>
          </w:tcPr>
          <w:p w14:paraId="2FF9BD18"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185.071 </w:t>
            </w:r>
          </w:p>
        </w:tc>
      </w:tr>
      <w:tr w:rsidR="009D0563" w:rsidRPr="00A5606A" w14:paraId="51DE9B72" w14:textId="77777777" w:rsidTr="005A1E91">
        <w:trPr>
          <w:trHeight w:val="170"/>
        </w:trPr>
        <w:tc>
          <w:tcPr>
            <w:tcW w:w="2803" w:type="pct"/>
            <w:noWrap/>
            <w:tcMar>
              <w:top w:w="15" w:type="dxa"/>
              <w:left w:w="15" w:type="dxa"/>
              <w:bottom w:w="0" w:type="dxa"/>
              <w:right w:w="15" w:type="dxa"/>
            </w:tcMar>
            <w:vAlign w:val="bottom"/>
          </w:tcPr>
          <w:p w14:paraId="6CE2EE6F"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 xml:space="preserve">Taksitli </w:t>
            </w:r>
          </w:p>
        </w:tc>
        <w:tc>
          <w:tcPr>
            <w:tcW w:w="700" w:type="pct"/>
            <w:noWrap/>
            <w:tcMar>
              <w:top w:w="15" w:type="dxa"/>
              <w:left w:w="15" w:type="dxa"/>
              <w:bottom w:w="0" w:type="dxa"/>
              <w:right w:w="15" w:type="dxa"/>
            </w:tcMar>
          </w:tcPr>
          <w:p w14:paraId="58E2020C"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48.073</w:t>
            </w:r>
          </w:p>
        </w:tc>
        <w:tc>
          <w:tcPr>
            <w:tcW w:w="784" w:type="pct"/>
            <w:noWrap/>
            <w:tcMar>
              <w:top w:w="15" w:type="dxa"/>
              <w:left w:w="15" w:type="dxa"/>
              <w:bottom w:w="0" w:type="dxa"/>
              <w:right w:w="15" w:type="dxa"/>
            </w:tcMar>
          </w:tcPr>
          <w:p w14:paraId="71756B96"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tcPr>
          <w:p w14:paraId="40AD428B"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48.073</w:t>
            </w:r>
          </w:p>
        </w:tc>
      </w:tr>
      <w:tr w:rsidR="009D0563" w:rsidRPr="00A5606A" w14:paraId="47DC00CA" w14:textId="77777777" w:rsidTr="005A1E91">
        <w:trPr>
          <w:trHeight w:val="170"/>
        </w:trPr>
        <w:tc>
          <w:tcPr>
            <w:tcW w:w="2803" w:type="pct"/>
            <w:noWrap/>
            <w:tcMar>
              <w:top w:w="15" w:type="dxa"/>
              <w:left w:w="15" w:type="dxa"/>
              <w:bottom w:w="0" w:type="dxa"/>
              <w:right w:w="15" w:type="dxa"/>
            </w:tcMar>
            <w:vAlign w:val="bottom"/>
          </w:tcPr>
          <w:p w14:paraId="63FE5328"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Taksitsiz</w:t>
            </w:r>
          </w:p>
        </w:tc>
        <w:tc>
          <w:tcPr>
            <w:tcW w:w="700" w:type="pct"/>
            <w:noWrap/>
            <w:tcMar>
              <w:top w:w="15" w:type="dxa"/>
              <w:left w:w="15" w:type="dxa"/>
              <w:bottom w:w="0" w:type="dxa"/>
              <w:right w:w="15" w:type="dxa"/>
            </w:tcMar>
          </w:tcPr>
          <w:p w14:paraId="2EC91134"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136.998</w:t>
            </w:r>
          </w:p>
        </w:tc>
        <w:tc>
          <w:tcPr>
            <w:tcW w:w="784" w:type="pct"/>
            <w:noWrap/>
            <w:tcMar>
              <w:top w:w="15" w:type="dxa"/>
              <w:left w:w="15" w:type="dxa"/>
              <w:bottom w:w="0" w:type="dxa"/>
              <w:right w:w="15" w:type="dxa"/>
            </w:tcMar>
          </w:tcPr>
          <w:p w14:paraId="72A5D267"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tcPr>
          <w:p w14:paraId="5E85A371"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136.998</w:t>
            </w:r>
          </w:p>
        </w:tc>
      </w:tr>
      <w:tr w:rsidR="009D0563" w:rsidRPr="00A5606A" w14:paraId="29B66DF6" w14:textId="77777777" w:rsidTr="005A1E91">
        <w:trPr>
          <w:trHeight w:val="170"/>
        </w:trPr>
        <w:tc>
          <w:tcPr>
            <w:tcW w:w="2803" w:type="pct"/>
            <w:noWrap/>
            <w:tcMar>
              <w:top w:w="15" w:type="dxa"/>
              <w:left w:w="15" w:type="dxa"/>
              <w:bottom w:w="0" w:type="dxa"/>
              <w:right w:w="15" w:type="dxa"/>
            </w:tcMar>
            <w:vAlign w:val="bottom"/>
          </w:tcPr>
          <w:p w14:paraId="5E171DF2" w14:textId="77777777" w:rsidR="009D0563" w:rsidRPr="00A5606A" w:rsidRDefault="009D0563" w:rsidP="005A1E91">
            <w:pPr>
              <w:jc w:val="both"/>
              <w:rPr>
                <w:rFonts w:ascii="Arial" w:hAnsi="Arial" w:cs="Arial"/>
                <w:b/>
                <w:sz w:val="17"/>
                <w:szCs w:val="17"/>
              </w:rPr>
            </w:pPr>
            <w:r w:rsidRPr="00A5606A">
              <w:rPr>
                <w:rFonts w:ascii="Arial" w:hAnsi="Arial" w:cs="Arial"/>
                <w:b/>
                <w:sz w:val="17"/>
                <w:szCs w:val="17"/>
              </w:rPr>
              <w:t>Kurumsal Kredi Kartları-YP</w:t>
            </w:r>
          </w:p>
        </w:tc>
        <w:tc>
          <w:tcPr>
            <w:tcW w:w="700" w:type="pct"/>
            <w:noWrap/>
            <w:tcMar>
              <w:top w:w="15" w:type="dxa"/>
              <w:left w:w="15" w:type="dxa"/>
              <w:bottom w:w="0" w:type="dxa"/>
              <w:right w:w="15" w:type="dxa"/>
            </w:tcMar>
          </w:tcPr>
          <w:p w14:paraId="37E4C194"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 </w:t>
            </w:r>
          </w:p>
        </w:tc>
        <w:tc>
          <w:tcPr>
            <w:tcW w:w="784" w:type="pct"/>
            <w:noWrap/>
            <w:tcMar>
              <w:top w:w="15" w:type="dxa"/>
              <w:left w:w="15" w:type="dxa"/>
              <w:bottom w:w="0" w:type="dxa"/>
              <w:right w:w="15" w:type="dxa"/>
            </w:tcMar>
          </w:tcPr>
          <w:p w14:paraId="5DE31D7C"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 </w:t>
            </w:r>
          </w:p>
        </w:tc>
        <w:tc>
          <w:tcPr>
            <w:tcW w:w="713" w:type="pct"/>
            <w:noWrap/>
            <w:tcMar>
              <w:top w:w="15" w:type="dxa"/>
              <w:left w:w="15" w:type="dxa"/>
              <w:bottom w:w="0" w:type="dxa"/>
              <w:right w:w="15" w:type="dxa"/>
            </w:tcMar>
          </w:tcPr>
          <w:p w14:paraId="6CEF0C44"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 </w:t>
            </w:r>
          </w:p>
        </w:tc>
      </w:tr>
      <w:tr w:rsidR="009D0563" w:rsidRPr="00A5606A" w14:paraId="78CE8629" w14:textId="77777777" w:rsidTr="005A1E91">
        <w:trPr>
          <w:trHeight w:val="170"/>
        </w:trPr>
        <w:tc>
          <w:tcPr>
            <w:tcW w:w="2803" w:type="pct"/>
            <w:noWrap/>
            <w:tcMar>
              <w:top w:w="15" w:type="dxa"/>
              <w:left w:w="15" w:type="dxa"/>
              <w:bottom w:w="0" w:type="dxa"/>
              <w:right w:w="15" w:type="dxa"/>
            </w:tcMar>
            <w:vAlign w:val="bottom"/>
          </w:tcPr>
          <w:p w14:paraId="56A54783"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 xml:space="preserve">Taksitli </w:t>
            </w:r>
          </w:p>
        </w:tc>
        <w:tc>
          <w:tcPr>
            <w:tcW w:w="700" w:type="pct"/>
            <w:noWrap/>
            <w:tcMar>
              <w:top w:w="15" w:type="dxa"/>
              <w:left w:w="15" w:type="dxa"/>
              <w:bottom w:w="0" w:type="dxa"/>
              <w:right w:w="15" w:type="dxa"/>
            </w:tcMar>
          </w:tcPr>
          <w:p w14:paraId="1DB561EE"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tcPr>
          <w:p w14:paraId="527AAC2B"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tcPr>
          <w:p w14:paraId="472BDD1D"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r>
      <w:tr w:rsidR="009D0563" w:rsidRPr="00A5606A" w14:paraId="527CEFD0" w14:textId="77777777" w:rsidTr="005A1E91">
        <w:trPr>
          <w:trHeight w:val="170"/>
        </w:trPr>
        <w:tc>
          <w:tcPr>
            <w:tcW w:w="2803" w:type="pct"/>
            <w:noWrap/>
            <w:tcMar>
              <w:top w:w="15" w:type="dxa"/>
              <w:left w:w="15" w:type="dxa"/>
              <w:bottom w:w="0" w:type="dxa"/>
              <w:right w:w="15" w:type="dxa"/>
            </w:tcMar>
            <w:vAlign w:val="bottom"/>
          </w:tcPr>
          <w:p w14:paraId="25FDD0ED"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Taksitsiz</w:t>
            </w:r>
          </w:p>
        </w:tc>
        <w:tc>
          <w:tcPr>
            <w:tcW w:w="700" w:type="pct"/>
            <w:noWrap/>
            <w:tcMar>
              <w:top w:w="15" w:type="dxa"/>
              <w:left w:w="15" w:type="dxa"/>
              <w:bottom w:w="0" w:type="dxa"/>
              <w:right w:w="15" w:type="dxa"/>
            </w:tcMar>
          </w:tcPr>
          <w:p w14:paraId="1544DBA8"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tcPr>
          <w:p w14:paraId="0DAB816B"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tcPr>
          <w:p w14:paraId="0790A0FE"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r>
      <w:tr w:rsidR="009D0563" w:rsidRPr="00A5606A" w14:paraId="070BE1B2" w14:textId="77777777" w:rsidTr="005A1E91">
        <w:trPr>
          <w:trHeight w:val="170"/>
        </w:trPr>
        <w:tc>
          <w:tcPr>
            <w:tcW w:w="2803" w:type="pct"/>
            <w:noWrap/>
            <w:tcMar>
              <w:top w:w="15" w:type="dxa"/>
              <w:left w:w="15" w:type="dxa"/>
              <w:bottom w:w="0" w:type="dxa"/>
              <w:right w:w="15" w:type="dxa"/>
            </w:tcMar>
            <w:vAlign w:val="bottom"/>
          </w:tcPr>
          <w:p w14:paraId="1E08D99A" w14:textId="77777777" w:rsidR="009D0563" w:rsidRPr="00A5606A" w:rsidRDefault="009D0563" w:rsidP="005A1E91">
            <w:pPr>
              <w:jc w:val="both"/>
              <w:rPr>
                <w:rFonts w:ascii="Arial" w:hAnsi="Arial" w:cs="Arial"/>
                <w:b/>
                <w:sz w:val="17"/>
                <w:szCs w:val="17"/>
              </w:rPr>
            </w:pPr>
            <w:r w:rsidRPr="00A5606A">
              <w:rPr>
                <w:rFonts w:ascii="Arial" w:hAnsi="Arial" w:cs="Arial"/>
                <w:b/>
                <w:sz w:val="17"/>
                <w:szCs w:val="17"/>
              </w:rPr>
              <w:t>Kredili Mevduat Hesabı-TP (Tüzel Kişi)</w:t>
            </w:r>
          </w:p>
        </w:tc>
        <w:tc>
          <w:tcPr>
            <w:tcW w:w="700" w:type="pct"/>
            <w:noWrap/>
            <w:tcMar>
              <w:top w:w="15" w:type="dxa"/>
              <w:left w:w="15" w:type="dxa"/>
              <w:bottom w:w="0" w:type="dxa"/>
              <w:right w:w="15" w:type="dxa"/>
            </w:tcMar>
          </w:tcPr>
          <w:p w14:paraId="5490B705"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 </w:t>
            </w:r>
          </w:p>
        </w:tc>
        <w:tc>
          <w:tcPr>
            <w:tcW w:w="784" w:type="pct"/>
            <w:noWrap/>
            <w:tcMar>
              <w:top w:w="15" w:type="dxa"/>
              <w:left w:w="15" w:type="dxa"/>
              <w:bottom w:w="0" w:type="dxa"/>
              <w:right w:w="15" w:type="dxa"/>
            </w:tcMar>
          </w:tcPr>
          <w:p w14:paraId="4ECA1EFF"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 </w:t>
            </w:r>
          </w:p>
        </w:tc>
        <w:tc>
          <w:tcPr>
            <w:tcW w:w="713" w:type="pct"/>
            <w:noWrap/>
            <w:tcMar>
              <w:top w:w="15" w:type="dxa"/>
              <w:left w:w="15" w:type="dxa"/>
              <w:bottom w:w="0" w:type="dxa"/>
              <w:right w:w="15" w:type="dxa"/>
            </w:tcMar>
          </w:tcPr>
          <w:p w14:paraId="3B13F0DB"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 </w:t>
            </w:r>
          </w:p>
        </w:tc>
      </w:tr>
      <w:tr w:rsidR="009D0563" w:rsidRPr="00A5606A" w14:paraId="4DA03869" w14:textId="77777777" w:rsidTr="005A1E91">
        <w:trPr>
          <w:trHeight w:val="170"/>
        </w:trPr>
        <w:tc>
          <w:tcPr>
            <w:tcW w:w="2803" w:type="pct"/>
            <w:noWrap/>
            <w:tcMar>
              <w:top w:w="15" w:type="dxa"/>
              <w:left w:w="15" w:type="dxa"/>
              <w:bottom w:w="0" w:type="dxa"/>
              <w:right w:w="15" w:type="dxa"/>
            </w:tcMar>
            <w:vAlign w:val="bottom"/>
          </w:tcPr>
          <w:p w14:paraId="6DDE1EDC" w14:textId="77777777" w:rsidR="009D0563" w:rsidRPr="00A5606A" w:rsidRDefault="009D0563" w:rsidP="005A1E91">
            <w:pPr>
              <w:jc w:val="both"/>
              <w:rPr>
                <w:rFonts w:ascii="Arial" w:hAnsi="Arial" w:cs="Arial"/>
                <w:b/>
                <w:sz w:val="17"/>
                <w:szCs w:val="17"/>
              </w:rPr>
            </w:pPr>
            <w:r w:rsidRPr="00A5606A">
              <w:rPr>
                <w:rFonts w:ascii="Arial" w:hAnsi="Arial" w:cs="Arial"/>
                <w:b/>
                <w:sz w:val="17"/>
                <w:szCs w:val="17"/>
              </w:rPr>
              <w:t>Kredili Mevduat Hesabı-YP (Tüzel Kişi)</w:t>
            </w:r>
          </w:p>
        </w:tc>
        <w:tc>
          <w:tcPr>
            <w:tcW w:w="700" w:type="pct"/>
            <w:noWrap/>
            <w:tcMar>
              <w:top w:w="15" w:type="dxa"/>
              <w:left w:w="15" w:type="dxa"/>
              <w:bottom w:w="0" w:type="dxa"/>
              <w:right w:w="15" w:type="dxa"/>
            </w:tcMar>
          </w:tcPr>
          <w:p w14:paraId="7D52DCC6"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 </w:t>
            </w:r>
          </w:p>
        </w:tc>
        <w:tc>
          <w:tcPr>
            <w:tcW w:w="784" w:type="pct"/>
            <w:noWrap/>
            <w:tcMar>
              <w:top w:w="15" w:type="dxa"/>
              <w:left w:w="15" w:type="dxa"/>
              <w:bottom w:w="0" w:type="dxa"/>
              <w:right w:w="15" w:type="dxa"/>
            </w:tcMar>
          </w:tcPr>
          <w:p w14:paraId="6EEC85B2"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 </w:t>
            </w:r>
          </w:p>
        </w:tc>
        <w:tc>
          <w:tcPr>
            <w:tcW w:w="713" w:type="pct"/>
            <w:noWrap/>
            <w:tcMar>
              <w:top w:w="15" w:type="dxa"/>
              <w:left w:w="15" w:type="dxa"/>
              <w:bottom w:w="0" w:type="dxa"/>
              <w:right w:w="15" w:type="dxa"/>
            </w:tcMar>
          </w:tcPr>
          <w:p w14:paraId="02D201EB"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 </w:t>
            </w:r>
          </w:p>
        </w:tc>
      </w:tr>
      <w:tr w:rsidR="009D0563" w:rsidRPr="00A5606A" w14:paraId="103A2C6D" w14:textId="77777777" w:rsidTr="005A1E91">
        <w:trPr>
          <w:trHeight w:val="170"/>
        </w:trPr>
        <w:tc>
          <w:tcPr>
            <w:tcW w:w="2803" w:type="pct"/>
            <w:tcBorders>
              <w:bottom w:val="single" w:sz="4" w:space="0" w:color="auto"/>
            </w:tcBorders>
            <w:noWrap/>
            <w:tcMar>
              <w:top w:w="15" w:type="dxa"/>
              <w:left w:w="15" w:type="dxa"/>
              <w:bottom w:w="0" w:type="dxa"/>
              <w:right w:w="15" w:type="dxa"/>
            </w:tcMar>
            <w:vAlign w:val="bottom"/>
          </w:tcPr>
          <w:p w14:paraId="16A0FC26" w14:textId="77777777" w:rsidR="009D0563" w:rsidRPr="00A5606A" w:rsidRDefault="009D0563" w:rsidP="005A1E91">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14:paraId="38F60CC8" w14:textId="77777777" w:rsidR="009D0563" w:rsidRPr="00A5606A" w:rsidRDefault="009D0563" w:rsidP="005A1E91">
            <w:pPr>
              <w:ind w:right="54"/>
              <w:jc w:val="right"/>
              <w:rPr>
                <w:rFonts w:ascii="Arial" w:hAnsi="Arial" w:cs="Arial"/>
                <w:b/>
                <w:sz w:val="17"/>
                <w:szCs w:val="17"/>
              </w:rPr>
            </w:pPr>
          </w:p>
        </w:tc>
        <w:tc>
          <w:tcPr>
            <w:tcW w:w="784" w:type="pct"/>
            <w:tcBorders>
              <w:bottom w:val="single" w:sz="4" w:space="0" w:color="auto"/>
            </w:tcBorders>
            <w:noWrap/>
            <w:tcMar>
              <w:top w:w="15" w:type="dxa"/>
              <w:left w:w="15" w:type="dxa"/>
              <w:bottom w:w="0" w:type="dxa"/>
              <w:right w:w="15" w:type="dxa"/>
            </w:tcMar>
            <w:vAlign w:val="bottom"/>
          </w:tcPr>
          <w:p w14:paraId="5255195D" w14:textId="77777777" w:rsidR="009D0563" w:rsidRPr="00A5606A" w:rsidRDefault="009D0563" w:rsidP="005A1E91">
            <w:pPr>
              <w:ind w:right="54"/>
              <w:jc w:val="right"/>
              <w:rPr>
                <w:rFonts w:ascii="Arial" w:hAnsi="Arial" w:cs="Arial"/>
                <w:b/>
                <w:sz w:val="17"/>
                <w:szCs w:val="17"/>
              </w:rPr>
            </w:pPr>
          </w:p>
        </w:tc>
        <w:tc>
          <w:tcPr>
            <w:tcW w:w="713" w:type="pct"/>
            <w:tcBorders>
              <w:bottom w:val="single" w:sz="4" w:space="0" w:color="auto"/>
            </w:tcBorders>
            <w:noWrap/>
            <w:tcMar>
              <w:top w:w="15" w:type="dxa"/>
              <w:left w:w="15" w:type="dxa"/>
              <w:bottom w:w="0" w:type="dxa"/>
              <w:right w:w="15" w:type="dxa"/>
            </w:tcMar>
            <w:vAlign w:val="bottom"/>
          </w:tcPr>
          <w:p w14:paraId="25BAF448" w14:textId="77777777" w:rsidR="009D0563" w:rsidRPr="00A5606A" w:rsidRDefault="009D0563" w:rsidP="005A1E91">
            <w:pPr>
              <w:ind w:right="54"/>
              <w:jc w:val="right"/>
              <w:rPr>
                <w:rFonts w:ascii="Arial" w:hAnsi="Arial" w:cs="Arial"/>
                <w:b/>
                <w:sz w:val="17"/>
                <w:szCs w:val="17"/>
              </w:rPr>
            </w:pPr>
          </w:p>
        </w:tc>
      </w:tr>
      <w:tr w:rsidR="009D0563" w:rsidRPr="00A5606A" w14:paraId="4B81B282" w14:textId="77777777" w:rsidTr="005A1E91">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22C702E7" w14:textId="77777777" w:rsidR="009D0563" w:rsidRPr="00A5606A" w:rsidRDefault="009D0563" w:rsidP="005A1E91">
            <w:pPr>
              <w:jc w:val="both"/>
              <w:rPr>
                <w:rFonts w:ascii="Arial" w:hAnsi="Arial" w:cs="Arial"/>
                <w:b/>
                <w:sz w:val="17"/>
                <w:szCs w:val="17"/>
              </w:rPr>
            </w:pPr>
            <w:r w:rsidRPr="00A5606A">
              <w:rPr>
                <w:rFonts w:ascii="Arial" w:hAnsi="Arial" w:cs="Arial"/>
                <w:b/>
                <w:sz w:val="17"/>
                <w:szCs w:val="17"/>
              </w:rPr>
              <w:t>Toplam</w:t>
            </w:r>
          </w:p>
        </w:tc>
        <w:tc>
          <w:tcPr>
            <w:tcW w:w="700" w:type="pct"/>
            <w:tcBorders>
              <w:top w:val="single" w:sz="4" w:space="0" w:color="auto"/>
              <w:bottom w:val="double" w:sz="4" w:space="0" w:color="auto"/>
            </w:tcBorders>
            <w:noWrap/>
            <w:tcMar>
              <w:top w:w="15" w:type="dxa"/>
              <w:left w:w="15" w:type="dxa"/>
              <w:bottom w:w="0" w:type="dxa"/>
              <w:right w:w="15" w:type="dxa"/>
            </w:tcMar>
          </w:tcPr>
          <w:p w14:paraId="47C71F53"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232.944 </w:t>
            </w:r>
          </w:p>
        </w:tc>
        <w:tc>
          <w:tcPr>
            <w:tcW w:w="784" w:type="pct"/>
            <w:tcBorders>
              <w:top w:val="single" w:sz="4" w:space="0" w:color="auto"/>
              <w:bottom w:val="double" w:sz="4" w:space="0" w:color="auto"/>
            </w:tcBorders>
            <w:noWrap/>
            <w:tcMar>
              <w:top w:w="15" w:type="dxa"/>
              <w:left w:w="15" w:type="dxa"/>
              <w:bottom w:w="0" w:type="dxa"/>
              <w:right w:w="15" w:type="dxa"/>
            </w:tcMar>
          </w:tcPr>
          <w:p w14:paraId="3D0990F7"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1.784.541 </w:t>
            </w:r>
          </w:p>
        </w:tc>
        <w:tc>
          <w:tcPr>
            <w:tcW w:w="713" w:type="pct"/>
            <w:tcBorders>
              <w:top w:val="single" w:sz="4" w:space="0" w:color="auto"/>
              <w:bottom w:val="double" w:sz="4" w:space="0" w:color="auto"/>
            </w:tcBorders>
            <w:noWrap/>
            <w:tcMar>
              <w:top w:w="15" w:type="dxa"/>
              <w:left w:w="15" w:type="dxa"/>
              <w:bottom w:w="0" w:type="dxa"/>
              <w:right w:w="15" w:type="dxa"/>
            </w:tcMar>
          </w:tcPr>
          <w:p w14:paraId="330B1718"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2.017.485 </w:t>
            </w:r>
          </w:p>
        </w:tc>
      </w:tr>
    </w:tbl>
    <w:p w14:paraId="49AA074F" w14:textId="77777777" w:rsidR="009D0563" w:rsidRPr="00A5606A" w:rsidRDefault="009D0563" w:rsidP="009D0563">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313"/>
        <w:gridCol w:w="1327"/>
        <w:gridCol w:w="1486"/>
        <w:gridCol w:w="1351"/>
      </w:tblGrid>
      <w:tr w:rsidR="009D0563" w:rsidRPr="00A5606A" w14:paraId="64FE4406" w14:textId="77777777" w:rsidTr="005A1E9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1AE732A0" w14:textId="77777777" w:rsidR="009D0563" w:rsidRPr="00A5606A" w:rsidRDefault="009D0563" w:rsidP="005A1E91">
            <w:pPr>
              <w:ind w:left="360"/>
              <w:jc w:val="both"/>
              <w:rPr>
                <w:rFonts w:ascii="Arial" w:hAnsi="Arial" w:cs="Arial"/>
                <w:b/>
                <w:sz w:val="17"/>
                <w:szCs w:val="17"/>
              </w:rPr>
            </w:pPr>
            <w:r w:rsidRPr="00A5606A">
              <w:rPr>
                <w:rFonts w:ascii="Arial" w:hAnsi="Arial" w:cs="Arial"/>
                <w:b/>
                <w:sz w:val="17"/>
                <w:szCs w:val="17"/>
              </w:rPr>
              <w:t>Önceki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328DDE32" w14:textId="77777777" w:rsidR="009D0563" w:rsidRPr="00A5606A" w:rsidRDefault="009D0563" w:rsidP="005A1E91">
            <w:pPr>
              <w:pStyle w:val="NormalGirinti"/>
              <w:ind w:right="54"/>
              <w:jc w:val="right"/>
              <w:rPr>
                <w:rFonts w:ascii="Arial" w:hAnsi="Arial" w:cs="Arial"/>
                <w:b/>
                <w:sz w:val="17"/>
                <w:szCs w:val="17"/>
              </w:rPr>
            </w:pPr>
          </w:p>
          <w:p w14:paraId="0791F53E" w14:textId="77777777" w:rsidR="009D0563" w:rsidRPr="00A5606A" w:rsidRDefault="009D0563" w:rsidP="005A1E91">
            <w:pPr>
              <w:pStyle w:val="Balk8"/>
              <w:ind w:left="0" w:right="54"/>
              <w:jc w:val="right"/>
              <w:rPr>
                <w:rFonts w:ascii="Arial" w:eastAsia="Arial Unicode MS" w:hAnsi="Arial" w:cs="Arial"/>
                <w:b/>
                <w:i w:val="0"/>
                <w:sz w:val="17"/>
                <w:szCs w:val="17"/>
              </w:rPr>
            </w:pPr>
            <w:r w:rsidRPr="00A5606A">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0579ED2C" w14:textId="77777777" w:rsidR="009D0563" w:rsidRPr="00A5606A" w:rsidRDefault="009D0563" w:rsidP="005A1E91">
            <w:pPr>
              <w:tabs>
                <w:tab w:val="left" w:pos="1650"/>
              </w:tabs>
              <w:ind w:right="54"/>
              <w:jc w:val="right"/>
              <w:rPr>
                <w:rFonts w:ascii="Arial" w:hAnsi="Arial" w:cs="Arial"/>
                <w:b/>
                <w:sz w:val="17"/>
                <w:szCs w:val="17"/>
              </w:rPr>
            </w:pPr>
            <w:r w:rsidRPr="00A5606A">
              <w:rPr>
                <w:rFonts w:ascii="Arial" w:hAnsi="Arial" w:cs="Arial"/>
                <w:b/>
                <w:sz w:val="17"/>
                <w:szCs w:val="17"/>
              </w:rPr>
              <w:t>Orta ve</w:t>
            </w:r>
          </w:p>
          <w:p w14:paraId="318C5374" w14:textId="77777777" w:rsidR="009D0563" w:rsidRPr="00A5606A" w:rsidRDefault="009D0563" w:rsidP="005A1E91">
            <w:pPr>
              <w:tabs>
                <w:tab w:val="left" w:pos="1650"/>
              </w:tabs>
              <w:ind w:right="54"/>
              <w:jc w:val="right"/>
              <w:rPr>
                <w:rFonts w:ascii="Arial" w:eastAsia="Arial Unicode MS" w:hAnsi="Arial" w:cs="Arial"/>
                <w:b/>
                <w:sz w:val="17"/>
                <w:szCs w:val="17"/>
              </w:rPr>
            </w:pPr>
            <w:r w:rsidRPr="00A5606A">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6F6A51E5" w14:textId="77777777" w:rsidR="009D0563" w:rsidRPr="00A5606A" w:rsidRDefault="009D0563" w:rsidP="005A1E91">
            <w:pPr>
              <w:pStyle w:val="NormalGirinti"/>
              <w:ind w:right="54"/>
              <w:jc w:val="right"/>
              <w:rPr>
                <w:rFonts w:ascii="Arial" w:hAnsi="Arial" w:cs="Arial"/>
                <w:b/>
                <w:sz w:val="17"/>
                <w:szCs w:val="17"/>
              </w:rPr>
            </w:pPr>
          </w:p>
          <w:p w14:paraId="5CD4A657" w14:textId="77777777" w:rsidR="009D0563" w:rsidRPr="00A5606A" w:rsidRDefault="009D0563" w:rsidP="005A1E91">
            <w:pPr>
              <w:pStyle w:val="Balk8"/>
              <w:ind w:left="0" w:right="54"/>
              <w:jc w:val="right"/>
              <w:rPr>
                <w:rFonts w:ascii="Arial" w:eastAsia="Arial Unicode MS" w:hAnsi="Arial" w:cs="Arial"/>
                <w:b/>
                <w:i w:val="0"/>
                <w:sz w:val="17"/>
                <w:szCs w:val="17"/>
              </w:rPr>
            </w:pPr>
            <w:r w:rsidRPr="00A5606A">
              <w:rPr>
                <w:rFonts w:ascii="Arial" w:hAnsi="Arial" w:cs="Arial"/>
                <w:b/>
                <w:i w:val="0"/>
                <w:sz w:val="17"/>
                <w:szCs w:val="17"/>
              </w:rPr>
              <w:t>Toplam</w:t>
            </w:r>
          </w:p>
        </w:tc>
      </w:tr>
      <w:tr w:rsidR="009D0563" w:rsidRPr="00A5606A" w14:paraId="398C4457" w14:textId="77777777" w:rsidTr="005A1E91">
        <w:trPr>
          <w:trHeight w:val="170"/>
        </w:trPr>
        <w:tc>
          <w:tcPr>
            <w:tcW w:w="2803" w:type="pct"/>
            <w:noWrap/>
            <w:tcMar>
              <w:top w:w="15" w:type="dxa"/>
              <w:left w:w="15" w:type="dxa"/>
              <w:bottom w:w="0" w:type="dxa"/>
              <w:right w:w="15" w:type="dxa"/>
            </w:tcMar>
            <w:vAlign w:val="bottom"/>
          </w:tcPr>
          <w:p w14:paraId="09849404" w14:textId="77777777" w:rsidR="009D0563" w:rsidRPr="00A5606A" w:rsidRDefault="009D0563" w:rsidP="005A1E91">
            <w:pPr>
              <w:jc w:val="both"/>
              <w:rPr>
                <w:rFonts w:ascii="Arial" w:hAnsi="Arial" w:cs="Arial"/>
                <w:b/>
                <w:sz w:val="17"/>
                <w:szCs w:val="17"/>
              </w:rPr>
            </w:pPr>
          </w:p>
        </w:tc>
        <w:tc>
          <w:tcPr>
            <w:tcW w:w="700" w:type="pct"/>
            <w:noWrap/>
            <w:tcMar>
              <w:top w:w="15" w:type="dxa"/>
              <w:left w:w="15" w:type="dxa"/>
              <w:bottom w:w="0" w:type="dxa"/>
              <w:right w:w="15" w:type="dxa"/>
            </w:tcMar>
            <w:vAlign w:val="bottom"/>
          </w:tcPr>
          <w:p w14:paraId="3E2F1E44" w14:textId="77777777" w:rsidR="009D0563" w:rsidRPr="00A5606A" w:rsidRDefault="009D0563" w:rsidP="005A1E91">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30A8F51D" w14:textId="77777777" w:rsidR="009D0563" w:rsidRPr="00A5606A" w:rsidRDefault="009D0563" w:rsidP="005A1E91">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5CD02E47" w14:textId="77777777" w:rsidR="009D0563" w:rsidRPr="00A5606A" w:rsidRDefault="009D0563" w:rsidP="005A1E91">
            <w:pPr>
              <w:ind w:right="54"/>
              <w:jc w:val="right"/>
              <w:rPr>
                <w:rFonts w:ascii="Arial" w:hAnsi="Arial" w:cs="Arial"/>
                <w:b/>
                <w:bCs/>
                <w:sz w:val="17"/>
                <w:szCs w:val="17"/>
              </w:rPr>
            </w:pPr>
          </w:p>
        </w:tc>
      </w:tr>
      <w:tr w:rsidR="009D0563" w:rsidRPr="00A5606A" w14:paraId="6543021E" w14:textId="77777777" w:rsidTr="005A1E91">
        <w:trPr>
          <w:trHeight w:val="170"/>
        </w:trPr>
        <w:tc>
          <w:tcPr>
            <w:tcW w:w="2803" w:type="pct"/>
            <w:noWrap/>
            <w:tcMar>
              <w:top w:w="15" w:type="dxa"/>
              <w:left w:w="15" w:type="dxa"/>
              <w:bottom w:w="0" w:type="dxa"/>
              <w:right w:w="15" w:type="dxa"/>
            </w:tcMar>
            <w:vAlign w:val="bottom"/>
          </w:tcPr>
          <w:p w14:paraId="5526A2AF" w14:textId="77777777" w:rsidR="009D0563" w:rsidRPr="00A5606A" w:rsidRDefault="009D0563" w:rsidP="005A1E91">
            <w:pPr>
              <w:jc w:val="both"/>
              <w:rPr>
                <w:rFonts w:ascii="Arial" w:hAnsi="Arial" w:cs="Arial"/>
                <w:b/>
                <w:sz w:val="17"/>
                <w:szCs w:val="17"/>
              </w:rPr>
            </w:pPr>
            <w:r w:rsidRPr="00A5606A">
              <w:rPr>
                <w:rFonts w:ascii="Arial" w:hAnsi="Arial" w:cs="Arial"/>
                <w:b/>
                <w:sz w:val="17"/>
                <w:szCs w:val="17"/>
              </w:rPr>
              <w:t>Taksitli Ticari Krediler-TP</w:t>
            </w:r>
          </w:p>
        </w:tc>
        <w:tc>
          <w:tcPr>
            <w:tcW w:w="700" w:type="pct"/>
            <w:noWrap/>
            <w:tcMar>
              <w:top w:w="15" w:type="dxa"/>
              <w:left w:w="15" w:type="dxa"/>
              <w:bottom w:w="0" w:type="dxa"/>
              <w:right w:w="15" w:type="dxa"/>
            </w:tcMar>
            <w:vAlign w:val="bottom"/>
          </w:tcPr>
          <w:p w14:paraId="463BEEB0"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50.341 </w:t>
            </w:r>
          </w:p>
        </w:tc>
        <w:tc>
          <w:tcPr>
            <w:tcW w:w="784" w:type="pct"/>
            <w:noWrap/>
            <w:tcMar>
              <w:top w:w="15" w:type="dxa"/>
              <w:left w:w="15" w:type="dxa"/>
              <w:bottom w:w="0" w:type="dxa"/>
              <w:right w:w="15" w:type="dxa"/>
            </w:tcMar>
            <w:vAlign w:val="bottom"/>
          </w:tcPr>
          <w:p w14:paraId="0440AAFC"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1.164.053 </w:t>
            </w:r>
          </w:p>
        </w:tc>
        <w:tc>
          <w:tcPr>
            <w:tcW w:w="713" w:type="pct"/>
            <w:noWrap/>
            <w:tcMar>
              <w:top w:w="15" w:type="dxa"/>
              <w:left w:w="15" w:type="dxa"/>
              <w:bottom w:w="0" w:type="dxa"/>
              <w:right w:w="15" w:type="dxa"/>
            </w:tcMar>
            <w:vAlign w:val="bottom"/>
          </w:tcPr>
          <w:p w14:paraId="3FEC3F3E"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1.214.394 </w:t>
            </w:r>
          </w:p>
        </w:tc>
      </w:tr>
      <w:tr w:rsidR="009D0563" w:rsidRPr="00A5606A" w14:paraId="28178665" w14:textId="77777777" w:rsidTr="005A1E91">
        <w:trPr>
          <w:trHeight w:val="170"/>
        </w:trPr>
        <w:tc>
          <w:tcPr>
            <w:tcW w:w="2803" w:type="pct"/>
            <w:noWrap/>
            <w:tcMar>
              <w:top w:w="15" w:type="dxa"/>
              <w:left w:w="15" w:type="dxa"/>
              <w:bottom w:w="0" w:type="dxa"/>
              <w:right w:w="15" w:type="dxa"/>
            </w:tcMar>
            <w:vAlign w:val="bottom"/>
          </w:tcPr>
          <w:p w14:paraId="56B51582"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İşyeri Kredileri</w:t>
            </w:r>
          </w:p>
        </w:tc>
        <w:tc>
          <w:tcPr>
            <w:tcW w:w="700" w:type="pct"/>
            <w:noWrap/>
            <w:tcMar>
              <w:top w:w="15" w:type="dxa"/>
              <w:left w:w="15" w:type="dxa"/>
              <w:bottom w:w="0" w:type="dxa"/>
              <w:right w:w="15" w:type="dxa"/>
            </w:tcMar>
            <w:vAlign w:val="bottom"/>
          </w:tcPr>
          <w:p w14:paraId="7C07098B"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3.694</w:t>
            </w:r>
          </w:p>
        </w:tc>
        <w:tc>
          <w:tcPr>
            <w:tcW w:w="784" w:type="pct"/>
            <w:noWrap/>
            <w:tcMar>
              <w:top w:w="15" w:type="dxa"/>
              <w:left w:w="15" w:type="dxa"/>
              <w:bottom w:w="0" w:type="dxa"/>
              <w:right w:w="15" w:type="dxa"/>
            </w:tcMar>
            <w:vAlign w:val="bottom"/>
          </w:tcPr>
          <w:p w14:paraId="35061A39"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337.217</w:t>
            </w:r>
          </w:p>
        </w:tc>
        <w:tc>
          <w:tcPr>
            <w:tcW w:w="713" w:type="pct"/>
            <w:noWrap/>
            <w:tcMar>
              <w:top w:w="15" w:type="dxa"/>
              <w:left w:w="15" w:type="dxa"/>
              <w:bottom w:w="0" w:type="dxa"/>
              <w:right w:w="15" w:type="dxa"/>
            </w:tcMar>
            <w:vAlign w:val="bottom"/>
          </w:tcPr>
          <w:p w14:paraId="4628D8F2"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340.911</w:t>
            </w:r>
          </w:p>
        </w:tc>
      </w:tr>
      <w:tr w:rsidR="009D0563" w:rsidRPr="00A5606A" w14:paraId="1D78A0BC" w14:textId="77777777" w:rsidTr="005A1E91">
        <w:trPr>
          <w:trHeight w:val="170"/>
        </w:trPr>
        <w:tc>
          <w:tcPr>
            <w:tcW w:w="2803" w:type="pct"/>
            <w:noWrap/>
            <w:tcMar>
              <w:top w:w="15" w:type="dxa"/>
              <w:left w:w="15" w:type="dxa"/>
              <w:bottom w:w="0" w:type="dxa"/>
              <w:right w:w="15" w:type="dxa"/>
            </w:tcMar>
            <w:vAlign w:val="bottom"/>
          </w:tcPr>
          <w:p w14:paraId="298B994C"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Taşıt Kredileri</w:t>
            </w:r>
          </w:p>
        </w:tc>
        <w:tc>
          <w:tcPr>
            <w:tcW w:w="700" w:type="pct"/>
            <w:noWrap/>
            <w:tcMar>
              <w:top w:w="15" w:type="dxa"/>
              <w:left w:w="15" w:type="dxa"/>
              <w:bottom w:w="0" w:type="dxa"/>
              <w:right w:w="15" w:type="dxa"/>
            </w:tcMar>
            <w:vAlign w:val="bottom"/>
          </w:tcPr>
          <w:p w14:paraId="6B84D2D2"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16.908</w:t>
            </w:r>
          </w:p>
        </w:tc>
        <w:tc>
          <w:tcPr>
            <w:tcW w:w="784" w:type="pct"/>
            <w:noWrap/>
            <w:tcMar>
              <w:top w:w="15" w:type="dxa"/>
              <w:left w:w="15" w:type="dxa"/>
              <w:bottom w:w="0" w:type="dxa"/>
              <w:right w:w="15" w:type="dxa"/>
            </w:tcMar>
            <w:vAlign w:val="bottom"/>
          </w:tcPr>
          <w:p w14:paraId="6198B6CD"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281.050</w:t>
            </w:r>
          </w:p>
        </w:tc>
        <w:tc>
          <w:tcPr>
            <w:tcW w:w="713" w:type="pct"/>
            <w:noWrap/>
            <w:tcMar>
              <w:top w:w="15" w:type="dxa"/>
              <w:left w:w="15" w:type="dxa"/>
              <w:bottom w:w="0" w:type="dxa"/>
              <w:right w:w="15" w:type="dxa"/>
            </w:tcMar>
            <w:vAlign w:val="bottom"/>
          </w:tcPr>
          <w:p w14:paraId="3AA9C1B2"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297.958</w:t>
            </w:r>
          </w:p>
        </w:tc>
      </w:tr>
      <w:tr w:rsidR="009D0563" w:rsidRPr="00A5606A" w14:paraId="2A04640B" w14:textId="77777777" w:rsidTr="005A1E91">
        <w:trPr>
          <w:trHeight w:val="170"/>
        </w:trPr>
        <w:tc>
          <w:tcPr>
            <w:tcW w:w="2803" w:type="pct"/>
            <w:noWrap/>
            <w:tcMar>
              <w:top w:w="15" w:type="dxa"/>
              <w:left w:w="15" w:type="dxa"/>
              <w:bottom w:w="0" w:type="dxa"/>
              <w:right w:w="15" w:type="dxa"/>
            </w:tcMar>
            <w:vAlign w:val="bottom"/>
          </w:tcPr>
          <w:p w14:paraId="37BB0252"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İhtiyaç Kredileri</w:t>
            </w:r>
          </w:p>
        </w:tc>
        <w:tc>
          <w:tcPr>
            <w:tcW w:w="700" w:type="pct"/>
            <w:noWrap/>
            <w:tcMar>
              <w:top w:w="15" w:type="dxa"/>
              <w:left w:w="15" w:type="dxa"/>
              <w:bottom w:w="0" w:type="dxa"/>
              <w:right w:w="15" w:type="dxa"/>
            </w:tcMar>
            <w:vAlign w:val="bottom"/>
          </w:tcPr>
          <w:p w14:paraId="1C54DC35"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29.739</w:t>
            </w:r>
          </w:p>
        </w:tc>
        <w:tc>
          <w:tcPr>
            <w:tcW w:w="784" w:type="pct"/>
            <w:noWrap/>
            <w:tcMar>
              <w:top w:w="15" w:type="dxa"/>
              <w:left w:w="15" w:type="dxa"/>
              <w:bottom w:w="0" w:type="dxa"/>
              <w:right w:w="15" w:type="dxa"/>
            </w:tcMar>
            <w:vAlign w:val="bottom"/>
          </w:tcPr>
          <w:p w14:paraId="7E909D9D"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545.786</w:t>
            </w:r>
          </w:p>
        </w:tc>
        <w:tc>
          <w:tcPr>
            <w:tcW w:w="713" w:type="pct"/>
            <w:noWrap/>
            <w:tcMar>
              <w:top w:w="15" w:type="dxa"/>
              <w:left w:w="15" w:type="dxa"/>
              <w:bottom w:w="0" w:type="dxa"/>
              <w:right w:w="15" w:type="dxa"/>
            </w:tcMar>
            <w:vAlign w:val="bottom"/>
          </w:tcPr>
          <w:p w14:paraId="0CFB915D"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575.525</w:t>
            </w:r>
          </w:p>
        </w:tc>
      </w:tr>
      <w:tr w:rsidR="009D0563" w:rsidRPr="00A5606A" w14:paraId="284A7656" w14:textId="77777777" w:rsidTr="005A1E91">
        <w:trPr>
          <w:trHeight w:val="170"/>
        </w:trPr>
        <w:tc>
          <w:tcPr>
            <w:tcW w:w="2803" w:type="pct"/>
            <w:noWrap/>
            <w:tcMar>
              <w:top w:w="15" w:type="dxa"/>
              <w:left w:w="15" w:type="dxa"/>
              <w:bottom w:w="0" w:type="dxa"/>
              <w:right w:w="15" w:type="dxa"/>
            </w:tcMar>
            <w:vAlign w:val="bottom"/>
          </w:tcPr>
          <w:p w14:paraId="057EC9E0"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Diğer</w:t>
            </w:r>
          </w:p>
        </w:tc>
        <w:tc>
          <w:tcPr>
            <w:tcW w:w="700" w:type="pct"/>
            <w:noWrap/>
            <w:tcMar>
              <w:top w:w="15" w:type="dxa"/>
              <w:left w:w="15" w:type="dxa"/>
              <w:bottom w:w="0" w:type="dxa"/>
              <w:right w:w="15" w:type="dxa"/>
            </w:tcMar>
            <w:vAlign w:val="bottom"/>
          </w:tcPr>
          <w:p w14:paraId="6C133B9D"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vAlign w:val="bottom"/>
          </w:tcPr>
          <w:p w14:paraId="38E2DA71"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vAlign w:val="bottom"/>
          </w:tcPr>
          <w:p w14:paraId="71E2E3CF"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r>
      <w:tr w:rsidR="009D0563" w:rsidRPr="00A5606A" w14:paraId="379547AD" w14:textId="77777777" w:rsidTr="005A1E91">
        <w:trPr>
          <w:trHeight w:val="170"/>
        </w:trPr>
        <w:tc>
          <w:tcPr>
            <w:tcW w:w="2803" w:type="pct"/>
            <w:noWrap/>
            <w:tcMar>
              <w:top w:w="15" w:type="dxa"/>
              <w:left w:w="15" w:type="dxa"/>
              <w:bottom w:w="0" w:type="dxa"/>
              <w:right w:w="15" w:type="dxa"/>
            </w:tcMar>
            <w:vAlign w:val="bottom"/>
          </w:tcPr>
          <w:p w14:paraId="4BAA77B7" w14:textId="77777777" w:rsidR="009D0563" w:rsidRPr="00A5606A" w:rsidRDefault="009D0563" w:rsidP="005A1E91">
            <w:pPr>
              <w:jc w:val="both"/>
              <w:rPr>
                <w:rFonts w:ascii="Arial" w:hAnsi="Arial" w:cs="Arial"/>
                <w:b/>
                <w:sz w:val="17"/>
                <w:szCs w:val="17"/>
              </w:rPr>
            </w:pPr>
            <w:r w:rsidRPr="00A5606A">
              <w:rPr>
                <w:rFonts w:ascii="Arial" w:hAnsi="Arial" w:cs="Arial"/>
                <w:b/>
                <w:sz w:val="17"/>
                <w:szCs w:val="17"/>
              </w:rPr>
              <w:t>Taksitli Ticari Krediler-Dövize Endeksli</w:t>
            </w:r>
          </w:p>
        </w:tc>
        <w:tc>
          <w:tcPr>
            <w:tcW w:w="700" w:type="pct"/>
            <w:noWrap/>
            <w:tcMar>
              <w:top w:w="15" w:type="dxa"/>
              <w:left w:w="15" w:type="dxa"/>
              <w:bottom w:w="0" w:type="dxa"/>
              <w:right w:w="15" w:type="dxa"/>
            </w:tcMar>
            <w:vAlign w:val="bottom"/>
          </w:tcPr>
          <w:p w14:paraId="65BF8357"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6.122 </w:t>
            </w:r>
          </w:p>
        </w:tc>
        <w:tc>
          <w:tcPr>
            <w:tcW w:w="784" w:type="pct"/>
            <w:noWrap/>
            <w:tcMar>
              <w:top w:w="15" w:type="dxa"/>
              <w:left w:w="15" w:type="dxa"/>
              <w:bottom w:w="0" w:type="dxa"/>
              <w:right w:w="15" w:type="dxa"/>
            </w:tcMar>
            <w:vAlign w:val="bottom"/>
          </w:tcPr>
          <w:p w14:paraId="7F1E94F7"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500.595 </w:t>
            </w:r>
          </w:p>
        </w:tc>
        <w:tc>
          <w:tcPr>
            <w:tcW w:w="713" w:type="pct"/>
            <w:noWrap/>
            <w:tcMar>
              <w:top w:w="15" w:type="dxa"/>
              <w:left w:w="15" w:type="dxa"/>
              <w:bottom w:w="0" w:type="dxa"/>
              <w:right w:w="15" w:type="dxa"/>
            </w:tcMar>
            <w:vAlign w:val="bottom"/>
          </w:tcPr>
          <w:p w14:paraId="5345CB4E"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506.717 </w:t>
            </w:r>
          </w:p>
        </w:tc>
      </w:tr>
      <w:tr w:rsidR="009D0563" w:rsidRPr="00A5606A" w14:paraId="642CEF6D" w14:textId="77777777" w:rsidTr="005A1E91">
        <w:trPr>
          <w:trHeight w:val="170"/>
        </w:trPr>
        <w:tc>
          <w:tcPr>
            <w:tcW w:w="2803" w:type="pct"/>
            <w:noWrap/>
            <w:tcMar>
              <w:top w:w="15" w:type="dxa"/>
              <w:left w:w="15" w:type="dxa"/>
              <w:bottom w:w="0" w:type="dxa"/>
              <w:right w:w="15" w:type="dxa"/>
            </w:tcMar>
            <w:vAlign w:val="bottom"/>
          </w:tcPr>
          <w:p w14:paraId="74EB979A"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İşyeri Kredileri</w:t>
            </w:r>
          </w:p>
        </w:tc>
        <w:tc>
          <w:tcPr>
            <w:tcW w:w="700" w:type="pct"/>
            <w:noWrap/>
            <w:tcMar>
              <w:top w:w="15" w:type="dxa"/>
              <w:left w:w="15" w:type="dxa"/>
              <w:bottom w:w="0" w:type="dxa"/>
              <w:right w:w="15" w:type="dxa"/>
            </w:tcMar>
            <w:vAlign w:val="bottom"/>
          </w:tcPr>
          <w:p w14:paraId="0D23F465"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2.869</w:t>
            </w:r>
          </w:p>
        </w:tc>
        <w:tc>
          <w:tcPr>
            <w:tcW w:w="784" w:type="pct"/>
            <w:noWrap/>
            <w:tcMar>
              <w:top w:w="15" w:type="dxa"/>
              <w:left w:w="15" w:type="dxa"/>
              <w:bottom w:w="0" w:type="dxa"/>
              <w:right w:w="15" w:type="dxa"/>
            </w:tcMar>
            <w:vAlign w:val="bottom"/>
          </w:tcPr>
          <w:p w14:paraId="37638D80"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245.232</w:t>
            </w:r>
          </w:p>
        </w:tc>
        <w:tc>
          <w:tcPr>
            <w:tcW w:w="713" w:type="pct"/>
            <w:noWrap/>
            <w:tcMar>
              <w:top w:w="15" w:type="dxa"/>
              <w:left w:w="15" w:type="dxa"/>
              <w:bottom w:w="0" w:type="dxa"/>
              <w:right w:w="15" w:type="dxa"/>
            </w:tcMar>
            <w:vAlign w:val="bottom"/>
          </w:tcPr>
          <w:p w14:paraId="013833EE"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248.101</w:t>
            </w:r>
          </w:p>
        </w:tc>
      </w:tr>
      <w:tr w:rsidR="009D0563" w:rsidRPr="00A5606A" w14:paraId="2EB78CFD" w14:textId="77777777" w:rsidTr="005A1E91">
        <w:trPr>
          <w:trHeight w:val="170"/>
        </w:trPr>
        <w:tc>
          <w:tcPr>
            <w:tcW w:w="2803" w:type="pct"/>
            <w:noWrap/>
            <w:tcMar>
              <w:top w:w="15" w:type="dxa"/>
              <w:left w:w="15" w:type="dxa"/>
              <w:bottom w:w="0" w:type="dxa"/>
              <w:right w:w="15" w:type="dxa"/>
            </w:tcMar>
            <w:vAlign w:val="bottom"/>
          </w:tcPr>
          <w:p w14:paraId="2AEA0AC2"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Taşıt Kredileri</w:t>
            </w:r>
          </w:p>
        </w:tc>
        <w:tc>
          <w:tcPr>
            <w:tcW w:w="700" w:type="pct"/>
            <w:noWrap/>
            <w:tcMar>
              <w:top w:w="15" w:type="dxa"/>
              <w:left w:w="15" w:type="dxa"/>
              <w:bottom w:w="0" w:type="dxa"/>
              <w:right w:w="15" w:type="dxa"/>
            </w:tcMar>
            <w:vAlign w:val="bottom"/>
          </w:tcPr>
          <w:p w14:paraId="6FAB7177"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1.523</w:t>
            </w:r>
          </w:p>
        </w:tc>
        <w:tc>
          <w:tcPr>
            <w:tcW w:w="784" w:type="pct"/>
            <w:noWrap/>
            <w:tcMar>
              <w:top w:w="15" w:type="dxa"/>
              <w:left w:w="15" w:type="dxa"/>
              <w:bottom w:w="0" w:type="dxa"/>
              <w:right w:w="15" w:type="dxa"/>
            </w:tcMar>
            <w:vAlign w:val="bottom"/>
          </w:tcPr>
          <w:p w14:paraId="1F2CDCE4"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89.010</w:t>
            </w:r>
          </w:p>
        </w:tc>
        <w:tc>
          <w:tcPr>
            <w:tcW w:w="713" w:type="pct"/>
            <w:noWrap/>
            <w:tcMar>
              <w:top w:w="15" w:type="dxa"/>
              <w:left w:w="15" w:type="dxa"/>
              <w:bottom w:w="0" w:type="dxa"/>
              <w:right w:w="15" w:type="dxa"/>
            </w:tcMar>
            <w:vAlign w:val="bottom"/>
          </w:tcPr>
          <w:p w14:paraId="1722D7A5"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90.533</w:t>
            </w:r>
          </w:p>
        </w:tc>
      </w:tr>
      <w:tr w:rsidR="009D0563" w:rsidRPr="00A5606A" w14:paraId="098BC55C" w14:textId="77777777" w:rsidTr="005A1E91">
        <w:trPr>
          <w:trHeight w:val="170"/>
        </w:trPr>
        <w:tc>
          <w:tcPr>
            <w:tcW w:w="2803" w:type="pct"/>
            <w:noWrap/>
            <w:tcMar>
              <w:top w:w="15" w:type="dxa"/>
              <w:left w:w="15" w:type="dxa"/>
              <w:bottom w:w="0" w:type="dxa"/>
              <w:right w:w="15" w:type="dxa"/>
            </w:tcMar>
            <w:vAlign w:val="bottom"/>
          </w:tcPr>
          <w:p w14:paraId="52A89AA7"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İhtiyaç Kredileri</w:t>
            </w:r>
          </w:p>
        </w:tc>
        <w:tc>
          <w:tcPr>
            <w:tcW w:w="700" w:type="pct"/>
            <w:noWrap/>
            <w:tcMar>
              <w:top w:w="15" w:type="dxa"/>
              <w:left w:w="15" w:type="dxa"/>
              <w:bottom w:w="0" w:type="dxa"/>
              <w:right w:w="15" w:type="dxa"/>
            </w:tcMar>
            <w:vAlign w:val="bottom"/>
          </w:tcPr>
          <w:p w14:paraId="2941E338"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1.730</w:t>
            </w:r>
          </w:p>
        </w:tc>
        <w:tc>
          <w:tcPr>
            <w:tcW w:w="784" w:type="pct"/>
            <w:noWrap/>
            <w:tcMar>
              <w:top w:w="15" w:type="dxa"/>
              <w:left w:w="15" w:type="dxa"/>
              <w:bottom w:w="0" w:type="dxa"/>
              <w:right w:w="15" w:type="dxa"/>
            </w:tcMar>
            <w:vAlign w:val="bottom"/>
          </w:tcPr>
          <w:p w14:paraId="5FB69A0F"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166.353</w:t>
            </w:r>
          </w:p>
        </w:tc>
        <w:tc>
          <w:tcPr>
            <w:tcW w:w="713" w:type="pct"/>
            <w:noWrap/>
            <w:tcMar>
              <w:top w:w="15" w:type="dxa"/>
              <w:left w:w="15" w:type="dxa"/>
              <w:bottom w:w="0" w:type="dxa"/>
              <w:right w:w="15" w:type="dxa"/>
            </w:tcMar>
            <w:vAlign w:val="bottom"/>
          </w:tcPr>
          <w:p w14:paraId="7B410C8F"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168.083</w:t>
            </w:r>
          </w:p>
        </w:tc>
      </w:tr>
      <w:tr w:rsidR="009D0563" w:rsidRPr="00A5606A" w14:paraId="16CCDC78" w14:textId="77777777" w:rsidTr="005A1E91">
        <w:trPr>
          <w:trHeight w:val="170"/>
        </w:trPr>
        <w:tc>
          <w:tcPr>
            <w:tcW w:w="2803" w:type="pct"/>
            <w:noWrap/>
            <w:tcMar>
              <w:top w:w="15" w:type="dxa"/>
              <w:left w:w="15" w:type="dxa"/>
              <w:bottom w:w="0" w:type="dxa"/>
              <w:right w:w="15" w:type="dxa"/>
            </w:tcMar>
            <w:vAlign w:val="bottom"/>
          </w:tcPr>
          <w:p w14:paraId="521F1431"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Diğer</w:t>
            </w:r>
          </w:p>
        </w:tc>
        <w:tc>
          <w:tcPr>
            <w:tcW w:w="700" w:type="pct"/>
            <w:noWrap/>
            <w:tcMar>
              <w:top w:w="15" w:type="dxa"/>
              <w:left w:w="15" w:type="dxa"/>
              <w:bottom w:w="0" w:type="dxa"/>
              <w:right w:w="15" w:type="dxa"/>
            </w:tcMar>
            <w:vAlign w:val="bottom"/>
          </w:tcPr>
          <w:p w14:paraId="0D56775E"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vAlign w:val="bottom"/>
          </w:tcPr>
          <w:p w14:paraId="492E0346"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vAlign w:val="bottom"/>
          </w:tcPr>
          <w:p w14:paraId="05408221"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r>
      <w:tr w:rsidR="009D0563" w:rsidRPr="00A5606A" w14:paraId="3709C5EA" w14:textId="77777777" w:rsidTr="005A1E91">
        <w:trPr>
          <w:trHeight w:val="170"/>
        </w:trPr>
        <w:tc>
          <w:tcPr>
            <w:tcW w:w="2803" w:type="pct"/>
            <w:noWrap/>
            <w:tcMar>
              <w:top w:w="15" w:type="dxa"/>
              <w:left w:w="15" w:type="dxa"/>
              <w:bottom w:w="0" w:type="dxa"/>
              <w:right w:w="15" w:type="dxa"/>
            </w:tcMar>
            <w:vAlign w:val="bottom"/>
          </w:tcPr>
          <w:p w14:paraId="4C32AF13" w14:textId="77777777" w:rsidR="009D0563" w:rsidRPr="00A5606A" w:rsidRDefault="009D0563" w:rsidP="005A1E91">
            <w:pPr>
              <w:jc w:val="both"/>
              <w:rPr>
                <w:rFonts w:ascii="Arial" w:hAnsi="Arial" w:cs="Arial"/>
                <w:b/>
                <w:sz w:val="17"/>
                <w:szCs w:val="17"/>
              </w:rPr>
            </w:pPr>
            <w:r w:rsidRPr="00A5606A">
              <w:rPr>
                <w:rFonts w:ascii="Arial" w:hAnsi="Arial" w:cs="Arial"/>
                <w:b/>
                <w:sz w:val="17"/>
                <w:szCs w:val="17"/>
              </w:rPr>
              <w:t>Taksitli Ticari Krediler-YP</w:t>
            </w:r>
          </w:p>
        </w:tc>
        <w:tc>
          <w:tcPr>
            <w:tcW w:w="700" w:type="pct"/>
            <w:noWrap/>
            <w:tcMar>
              <w:top w:w="15" w:type="dxa"/>
              <w:left w:w="15" w:type="dxa"/>
              <w:bottom w:w="0" w:type="dxa"/>
              <w:right w:w="15" w:type="dxa"/>
            </w:tcMar>
            <w:vAlign w:val="bottom"/>
          </w:tcPr>
          <w:p w14:paraId="4F7350AE"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w:t>
            </w:r>
          </w:p>
        </w:tc>
        <w:tc>
          <w:tcPr>
            <w:tcW w:w="784" w:type="pct"/>
            <w:noWrap/>
            <w:tcMar>
              <w:top w:w="15" w:type="dxa"/>
              <w:left w:w="15" w:type="dxa"/>
              <w:bottom w:w="0" w:type="dxa"/>
              <w:right w:w="15" w:type="dxa"/>
            </w:tcMar>
            <w:vAlign w:val="bottom"/>
          </w:tcPr>
          <w:p w14:paraId="15EB08D1"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220.407 </w:t>
            </w:r>
          </w:p>
        </w:tc>
        <w:tc>
          <w:tcPr>
            <w:tcW w:w="713" w:type="pct"/>
            <w:noWrap/>
            <w:tcMar>
              <w:top w:w="15" w:type="dxa"/>
              <w:left w:w="15" w:type="dxa"/>
              <w:bottom w:w="0" w:type="dxa"/>
              <w:right w:w="15" w:type="dxa"/>
            </w:tcMar>
            <w:vAlign w:val="bottom"/>
          </w:tcPr>
          <w:p w14:paraId="74BDF916"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220.407 </w:t>
            </w:r>
          </w:p>
        </w:tc>
      </w:tr>
      <w:tr w:rsidR="009D0563" w:rsidRPr="00A5606A" w14:paraId="5BACC524" w14:textId="77777777" w:rsidTr="005A1E91">
        <w:trPr>
          <w:trHeight w:val="170"/>
        </w:trPr>
        <w:tc>
          <w:tcPr>
            <w:tcW w:w="2803" w:type="pct"/>
            <w:noWrap/>
            <w:tcMar>
              <w:top w:w="15" w:type="dxa"/>
              <w:left w:w="15" w:type="dxa"/>
              <w:bottom w:w="0" w:type="dxa"/>
              <w:right w:w="15" w:type="dxa"/>
            </w:tcMar>
            <w:vAlign w:val="bottom"/>
          </w:tcPr>
          <w:p w14:paraId="0CFA84D7"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İşyeri Kredileri</w:t>
            </w:r>
          </w:p>
        </w:tc>
        <w:tc>
          <w:tcPr>
            <w:tcW w:w="700" w:type="pct"/>
            <w:noWrap/>
            <w:tcMar>
              <w:top w:w="15" w:type="dxa"/>
              <w:left w:w="15" w:type="dxa"/>
              <w:bottom w:w="0" w:type="dxa"/>
              <w:right w:w="15" w:type="dxa"/>
            </w:tcMar>
            <w:vAlign w:val="bottom"/>
          </w:tcPr>
          <w:p w14:paraId="01C6F5FD"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vAlign w:val="bottom"/>
          </w:tcPr>
          <w:p w14:paraId="48D7A222"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122.679</w:t>
            </w:r>
          </w:p>
        </w:tc>
        <w:tc>
          <w:tcPr>
            <w:tcW w:w="713" w:type="pct"/>
            <w:noWrap/>
            <w:tcMar>
              <w:top w:w="15" w:type="dxa"/>
              <w:left w:w="15" w:type="dxa"/>
              <w:bottom w:w="0" w:type="dxa"/>
              <w:right w:w="15" w:type="dxa"/>
            </w:tcMar>
            <w:vAlign w:val="bottom"/>
          </w:tcPr>
          <w:p w14:paraId="1373C72D"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122.679</w:t>
            </w:r>
          </w:p>
        </w:tc>
      </w:tr>
      <w:tr w:rsidR="009D0563" w:rsidRPr="00A5606A" w14:paraId="65B2BAF5" w14:textId="77777777" w:rsidTr="005A1E91">
        <w:trPr>
          <w:trHeight w:val="170"/>
        </w:trPr>
        <w:tc>
          <w:tcPr>
            <w:tcW w:w="2803" w:type="pct"/>
            <w:noWrap/>
            <w:tcMar>
              <w:top w:w="15" w:type="dxa"/>
              <w:left w:w="15" w:type="dxa"/>
              <w:bottom w:w="0" w:type="dxa"/>
              <w:right w:w="15" w:type="dxa"/>
            </w:tcMar>
            <w:vAlign w:val="bottom"/>
          </w:tcPr>
          <w:p w14:paraId="0E13CDF9"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Taşıt Kredileri</w:t>
            </w:r>
          </w:p>
        </w:tc>
        <w:tc>
          <w:tcPr>
            <w:tcW w:w="700" w:type="pct"/>
            <w:noWrap/>
            <w:tcMar>
              <w:top w:w="15" w:type="dxa"/>
              <w:left w:w="15" w:type="dxa"/>
              <w:bottom w:w="0" w:type="dxa"/>
              <w:right w:w="15" w:type="dxa"/>
            </w:tcMar>
            <w:vAlign w:val="bottom"/>
          </w:tcPr>
          <w:p w14:paraId="28D17F68"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vAlign w:val="bottom"/>
          </w:tcPr>
          <w:p w14:paraId="08118A3B"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vAlign w:val="bottom"/>
          </w:tcPr>
          <w:p w14:paraId="23F0BDEC"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r>
      <w:tr w:rsidR="009D0563" w:rsidRPr="00A5606A" w14:paraId="5F4A5DCD" w14:textId="77777777" w:rsidTr="005A1E91">
        <w:trPr>
          <w:trHeight w:val="170"/>
        </w:trPr>
        <w:tc>
          <w:tcPr>
            <w:tcW w:w="2803" w:type="pct"/>
            <w:noWrap/>
            <w:tcMar>
              <w:top w:w="15" w:type="dxa"/>
              <w:left w:w="15" w:type="dxa"/>
              <w:bottom w:w="0" w:type="dxa"/>
              <w:right w:w="15" w:type="dxa"/>
            </w:tcMar>
            <w:vAlign w:val="bottom"/>
          </w:tcPr>
          <w:p w14:paraId="14BB3A00"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İhtiyaç Kredileri</w:t>
            </w:r>
          </w:p>
        </w:tc>
        <w:tc>
          <w:tcPr>
            <w:tcW w:w="700" w:type="pct"/>
            <w:noWrap/>
            <w:tcMar>
              <w:top w:w="15" w:type="dxa"/>
              <w:left w:w="15" w:type="dxa"/>
              <w:bottom w:w="0" w:type="dxa"/>
              <w:right w:w="15" w:type="dxa"/>
            </w:tcMar>
            <w:vAlign w:val="bottom"/>
          </w:tcPr>
          <w:p w14:paraId="6DACC22D"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vAlign w:val="bottom"/>
          </w:tcPr>
          <w:p w14:paraId="17A230AF"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97.728</w:t>
            </w:r>
          </w:p>
        </w:tc>
        <w:tc>
          <w:tcPr>
            <w:tcW w:w="713" w:type="pct"/>
            <w:noWrap/>
            <w:tcMar>
              <w:top w:w="15" w:type="dxa"/>
              <w:left w:w="15" w:type="dxa"/>
              <w:bottom w:w="0" w:type="dxa"/>
              <w:right w:w="15" w:type="dxa"/>
            </w:tcMar>
            <w:vAlign w:val="bottom"/>
          </w:tcPr>
          <w:p w14:paraId="443278A0"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97.728</w:t>
            </w:r>
          </w:p>
        </w:tc>
      </w:tr>
      <w:tr w:rsidR="009D0563" w:rsidRPr="00A5606A" w14:paraId="61EDE781" w14:textId="77777777" w:rsidTr="005A1E91">
        <w:trPr>
          <w:trHeight w:val="170"/>
        </w:trPr>
        <w:tc>
          <w:tcPr>
            <w:tcW w:w="2803" w:type="pct"/>
            <w:noWrap/>
            <w:tcMar>
              <w:top w:w="15" w:type="dxa"/>
              <w:left w:w="15" w:type="dxa"/>
              <w:bottom w:w="0" w:type="dxa"/>
              <w:right w:w="15" w:type="dxa"/>
            </w:tcMar>
            <w:vAlign w:val="bottom"/>
          </w:tcPr>
          <w:p w14:paraId="42FD6CD8"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Diğer</w:t>
            </w:r>
          </w:p>
        </w:tc>
        <w:tc>
          <w:tcPr>
            <w:tcW w:w="700" w:type="pct"/>
            <w:noWrap/>
            <w:tcMar>
              <w:top w:w="15" w:type="dxa"/>
              <w:left w:w="15" w:type="dxa"/>
              <w:bottom w:w="0" w:type="dxa"/>
              <w:right w:w="15" w:type="dxa"/>
            </w:tcMar>
            <w:vAlign w:val="bottom"/>
          </w:tcPr>
          <w:p w14:paraId="0F457F7A"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vAlign w:val="bottom"/>
          </w:tcPr>
          <w:p w14:paraId="78381919"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vAlign w:val="bottom"/>
          </w:tcPr>
          <w:p w14:paraId="1B27D39D"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r>
      <w:tr w:rsidR="009D0563" w:rsidRPr="00A5606A" w14:paraId="507741B0" w14:textId="77777777" w:rsidTr="005A1E91">
        <w:trPr>
          <w:trHeight w:val="170"/>
        </w:trPr>
        <w:tc>
          <w:tcPr>
            <w:tcW w:w="2803" w:type="pct"/>
            <w:noWrap/>
            <w:tcMar>
              <w:top w:w="15" w:type="dxa"/>
              <w:left w:w="15" w:type="dxa"/>
              <w:bottom w:w="0" w:type="dxa"/>
              <w:right w:w="15" w:type="dxa"/>
            </w:tcMar>
            <w:vAlign w:val="bottom"/>
          </w:tcPr>
          <w:p w14:paraId="7ED725E9" w14:textId="77777777" w:rsidR="009D0563" w:rsidRPr="00A5606A" w:rsidRDefault="009D0563" w:rsidP="005A1E91">
            <w:pPr>
              <w:jc w:val="both"/>
              <w:rPr>
                <w:rFonts w:ascii="Arial" w:hAnsi="Arial" w:cs="Arial"/>
                <w:b/>
                <w:sz w:val="17"/>
                <w:szCs w:val="17"/>
              </w:rPr>
            </w:pPr>
            <w:r w:rsidRPr="00A5606A">
              <w:rPr>
                <w:rFonts w:ascii="Arial" w:hAnsi="Arial" w:cs="Arial"/>
                <w:b/>
                <w:sz w:val="17"/>
                <w:szCs w:val="17"/>
              </w:rPr>
              <w:t>Kurumsal Kredi Kartları-TP</w:t>
            </w:r>
          </w:p>
        </w:tc>
        <w:tc>
          <w:tcPr>
            <w:tcW w:w="700" w:type="pct"/>
            <w:noWrap/>
            <w:tcMar>
              <w:top w:w="15" w:type="dxa"/>
              <w:left w:w="15" w:type="dxa"/>
              <w:bottom w:w="0" w:type="dxa"/>
              <w:right w:w="15" w:type="dxa"/>
            </w:tcMar>
            <w:vAlign w:val="bottom"/>
          </w:tcPr>
          <w:p w14:paraId="1ED66AFC"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175.247 </w:t>
            </w:r>
          </w:p>
        </w:tc>
        <w:tc>
          <w:tcPr>
            <w:tcW w:w="784" w:type="pct"/>
            <w:noWrap/>
            <w:tcMar>
              <w:top w:w="15" w:type="dxa"/>
              <w:left w:w="15" w:type="dxa"/>
              <w:bottom w:w="0" w:type="dxa"/>
              <w:right w:w="15" w:type="dxa"/>
            </w:tcMar>
            <w:vAlign w:val="bottom"/>
          </w:tcPr>
          <w:p w14:paraId="22D30B75"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w:t>
            </w:r>
          </w:p>
        </w:tc>
        <w:tc>
          <w:tcPr>
            <w:tcW w:w="713" w:type="pct"/>
            <w:noWrap/>
            <w:tcMar>
              <w:top w:w="15" w:type="dxa"/>
              <w:left w:w="15" w:type="dxa"/>
              <w:bottom w:w="0" w:type="dxa"/>
              <w:right w:w="15" w:type="dxa"/>
            </w:tcMar>
            <w:vAlign w:val="bottom"/>
          </w:tcPr>
          <w:p w14:paraId="156B4D0A"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175.247 </w:t>
            </w:r>
          </w:p>
        </w:tc>
      </w:tr>
      <w:tr w:rsidR="009D0563" w:rsidRPr="00A5606A" w14:paraId="6A27B6FB" w14:textId="77777777" w:rsidTr="005A1E91">
        <w:trPr>
          <w:trHeight w:val="170"/>
        </w:trPr>
        <w:tc>
          <w:tcPr>
            <w:tcW w:w="2803" w:type="pct"/>
            <w:noWrap/>
            <w:tcMar>
              <w:top w:w="15" w:type="dxa"/>
              <w:left w:w="15" w:type="dxa"/>
              <w:bottom w:w="0" w:type="dxa"/>
              <w:right w:w="15" w:type="dxa"/>
            </w:tcMar>
            <w:vAlign w:val="bottom"/>
          </w:tcPr>
          <w:p w14:paraId="0A1FDA9A"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 xml:space="preserve">Taksitli </w:t>
            </w:r>
          </w:p>
        </w:tc>
        <w:tc>
          <w:tcPr>
            <w:tcW w:w="700" w:type="pct"/>
            <w:noWrap/>
            <w:tcMar>
              <w:top w:w="15" w:type="dxa"/>
              <w:left w:w="15" w:type="dxa"/>
              <w:bottom w:w="0" w:type="dxa"/>
              <w:right w:w="15" w:type="dxa"/>
            </w:tcMar>
            <w:vAlign w:val="bottom"/>
          </w:tcPr>
          <w:p w14:paraId="0311FB60"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44.961</w:t>
            </w:r>
          </w:p>
        </w:tc>
        <w:tc>
          <w:tcPr>
            <w:tcW w:w="784" w:type="pct"/>
            <w:noWrap/>
            <w:tcMar>
              <w:top w:w="15" w:type="dxa"/>
              <w:left w:w="15" w:type="dxa"/>
              <w:bottom w:w="0" w:type="dxa"/>
              <w:right w:w="15" w:type="dxa"/>
            </w:tcMar>
            <w:vAlign w:val="bottom"/>
          </w:tcPr>
          <w:p w14:paraId="63E5328B"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vAlign w:val="bottom"/>
          </w:tcPr>
          <w:p w14:paraId="6AD0DFD4"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44.961</w:t>
            </w:r>
          </w:p>
        </w:tc>
      </w:tr>
      <w:tr w:rsidR="009D0563" w:rsidRPr="00A5606A" w14:paraId="240D0B9C" w14:textId="77777777" w:rsidTr="005A1E91">
        <w:trPr>
          <w:trHeight w:val="170"/>
        </w:trPr>
        <w:tc>
          <w:tcPr>
            <w:tcW w:w="2803" w:type="pct"/>
            <w:noWrap/>
            <w:tcMar>
              <w:top w:w="15" w:type="dxa"/>
              <w:left w:w="15" w:type="dxa"/>
              <w:bottom w:w="0" w:type="dxa"/>
              <w:right w:w="15" w:type="dxa"/>
            </w:tcMar>
            <w:vAlign w:val="bottom"/>
          </w:tcPr>
          <w:p w14:paraId="10A3BBD7"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Taksitsiz</w:t>
            </w:r>
          </w:p>
        </w:tc>
        <w:tc>
          <w:tcPr>
            <w:tcW w:w="700" w:type="pct"/>
            <w:noWrap/>
            <w:tcMar>
              <w:top w:w="15" w:type="dxa"/>
              <w:left w:w="15" w:type="dxa"/>
              <w:bottom w:w="0" w:type="dxa"/>
              <w:right w:w="15" w:type="dxa"/>
            </w:tcMar>
            <w:vAlign w:val="bottom"/>
          </w:tcPr>
          <w:p w14:paraId="7469D5DC"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130.286</w:t>
            </w:r>
          </w:p>
        </w:tc>
        <w:tc>
          <w:tcPr>
            <w:tcW w:w="784" w:type="pct"/>
            <w:noWrap/>
            <w:tcMar>
              <w:top w:w="15" w:type="dxa"/>
              <w:left w:w="15" w:type="dxa"/>
              <w:bottom w:w="0" w:type="dxa"/>
              <w:right w:w="15" w:type="dxa"/>
            </w:tcMar>
            <w:vAlign w:val="bottom"/>
          </w:tcPr>
          <w:p w14:paraId="1B3E3FF3"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vAlign w:val="bottom"/>
          </w:tcPr>
          <w:p w14:paraId="3E281DD3"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130.286</w:t>
            </w:r>
          </w:p>
        </w:tc>
      </w:tr>
      <w:tr w:rsidR="009D0563" w:rsidRPr="00A5606A" w14:paraId="7A1306E4" w14:textId="77777777" w:rsidTr="005A1E91">
        <w:trPr>
          <w:trHeight w:val="170"/>
        </w:trPr>
        <w:tc>
          <w:tcPr>
            <w:tcW w:w="2803" w:type="pct"/>
            <w:noWrap/>
            <w:tcMar>
              <w:top w:w="15" w:type="dxa"/>
              <w:left w:w="15" w:type="dxa"/>
              <w:bottom w:w="0" w:type="dxa"/>
              <w:right w:w="15" w:type="dxa"/>
            </w:tcMar>
            <w:vAlign w:val="bottom"/>
          </w:tcPr>
          <w:p w14:paraId="23831EFD" w14:textId="77777777" w:rsidR="009D0563" w:rsidRPr="00A5606A" w:rsidRDefault="009D0563" w:rsidP="005A1E91">
            <w:pPr>
              <w:jc w:val="both"/>
              <w:rPr>
                <w:rFonts w:ascii="Arial" w:hAnsi="Arial" w:cs="Arial"/>
                <w:b/>
                <w:sz w:val="17"/>
                <w:szCs w:val="17"/>
              </w:rPr>
            </w:pPr>
            <w:r w:rsidRPr="00A5606A">
              <w:rPr>
                <w:rFonts w:ascii="Arial" w:hAnsi="Arial" w:cs="Arial"/>
                <w:b/>
                <w:sz w:val="17"/>
                <w:szCs w:val="17"/>
              </w:rPr>
              <w:t>Kurumsal Kredi Kartları-YP</w:t>
            </w:r>
          </w:p>
        </w:tc>
        <w:tc>
          <w:tcPr>
            <w:tcW w:w="700" w:type="pct"/>
            <w:noWrap/>
            <w:tcMar>
              <w:top w:w="15" w:type="dxa"/>
              <w:left w:w="15" w:type="dxa"/>
              <w:bottom w:w="0" w:type="dxa"/>
              <w:right w:w="15" w:type="dxa"/>
            </w:tcMar>
            <w:vAlign w:val="bottom"/>
          </w:tcPr>
          <w:p w14:paraId="7848960A"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w:t>
            </w:r>
          </w:p>
        </w:tc>
        <w:tc>
          <w:tcPr>
            <w:tcW w:w="784" w:type="pct"/>
            <w:noWrap/>
            <w:tcMar>
              <w:top w:w="15" w:type="dxa"/>
              <w:left w:w="15" w:type="dxa"/>
              <w:bottom w:w="0" w:type="dxa"/>
              <w:right w:w="15" w:type="dxa"/>
            </w:tcMar>
            <w:vAlign w:val="bottom"/>
          </w:tcPr>
          <w:p w14:paraId="13B0FE70"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w:t>
            </w:r>
          </w:p>
        </w:tc>
        <w:tc>
          <w:tcPr>
            <w:tcW w:w="713" w:type="pct"/>
            <w:noWrap/>
            <w:tcMar>
              <w:top w:w="15" w:type="dxa"/>
              <w:left w:w="15" w:type="dxa"/>
              <w:bottom w:w="0" w:type="dxa"/>
              <w:right w:w="15" w:type="dxa"/>
            </w:tcMar>
            <w:vAlign w:val="bottom"/>
          </w:tcPr>
          <w:p w14:paraId="081DCB75"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w:t>
            </w:r>
          </w:p>
        </w:tc>
      </w:tr>
      <w:tr w:rsidR="009D0563" w:rsidRPr="00A5606A" w14:paraId="1DA881B4" w14:textId="77777777" w:rsidTr="005A1E91">
        <w:trPr>
          <w:trHeight w:val="170"/>
        </w:trPr>
        <w:tc>
          <w:tcPr>
            <w:tcW w:w="2803" w:type="pct"/>
            <w:noWrap/>
            <w:tcMar>
              <w:top w:w="15" w:type="dxa"/>
              <w:left w:w="15" w:type="dxa"/>
              <w:bottom w:w="0" w:type="dxa"/>
              <w:right w:w="15" w:type="dxa"/>
            </w:tcMar>
            <w:vAlign w:val="bottom"/>
          </w:tcPr>
          <w:p w14:paraId="46FC4C4B"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 xml:space="preserve">Taksitli </w:t>
            </w:r>
          </w:p>
        </w:tc>
        <w:tc>
          <w:tcPr>
            <w:tcW w:w="700" w:type="pct"/>
            <w:noWrap/>
            <w:tcMar>
              <w:top w:w="15" w:type="dxa"/>
              <w:left w:w="15" w:type="dxa"/>
              <w:bottom w:w="0" w:type="dxa"/>
              <w:right w:w="15" w:type="dxa"/>
            </w:tcMar>
            <w:vAlign w:val="bottom"/>
          </w:tcPr>
          <w:p w14:paraId="5807AFA3"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vAlign w:val="bottom"/>
          </w:tcPr>
          <w:p w14:paraId="39E9EA9D"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vAlign w:val="bottom"/>
          </w:tcPr>
          <w:p w14:paraId="5DDA602D"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r>
      <w:tr w:rsidR="009D0563" w:rsidRPr="00A5606A" w14:paraId="55F1AAB5" w14:textId="77777777" w:rsidTr="005A1E91">
        <w:trPr>
          <w:trHeight w:val="170"/>
        </w:trPr>
        <w:tc>
          <w:tcPr>
            <w:tcW w:w="2803" w:type="pct"/>
            <w:noWrap/>
            <w:tcMar>
              <w:top w:w="15" w:type="dxa"/>
              <w:left w:w="15" w:type="dxa"/>
              <w:bottom w:w="0" w:type="dxa"/>
              <w:right w:w="15" w:type="dxa"/>
            </w:tcMar>
            <w:vAlign w:val="bottom"/>
          </w:tcPr>
          <w:p w14:paraId="6484AAAF" w14:textId="77777777" w:rsidR="009D0563" w:rsidRPr="00A5606A" w:rsidRDefault="009D0563" w:rsidP="005A1E91">
            <w:pPr>
              <w:ind w:left="360"/>
              <w:jc w:val="both"/>
              <w:rPr>
                <w:rFonts w:ascii="Arial" w:hAnsi="Arial" w:cs="Arial"/>
                <w:sz w:val="17"/>
                <w:szCs w:val="17"/>
              </w:rPr>
            </w:pPr>
            <w:r w:rsidRPr="00A5606A">
              <w:rPr>
                <w:rFonts w:ascii="Arial" w:hAnsi="Arial" w:cs="Arial"/>
                <w:sz w:val="17"/>
                <w:szCs w:val="17"/>
              </w:rPr>
              <w:t>Taksitsiz</w:t>
            </w:r>
          </w:p>
        </w:tc>
        <w:tc>
          <w:tcPr>
            <w:tcW w:w="700" w:type="pct"/>
            <w:noWrap/>
            <w:tcMar>
              <w:top w:w="15" w:type="dxa"/>
              <w:left w:w="15" w:type="dxa"/>
              <w:bottom w:w="0" w:type="dxa"/>
              <w:right w:w="15" w:type="dxa"/>
            </w:tcMar>
            <w:vAlign w:val="bottom"/>
          </w:tcPr>
          <w:p w14:paraId="5094E2AD"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vAlign w:val="bottom"/>
          </w:tcPr>
          <w:p w14:paraId="7AC8DE49"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vAlign w:val="bottom"/>
          </w:tcPr>
          <w:p w14:paraId="070495C0" w14:textId="77777777" w:rsidR="009D0563" w:rsidRPr="00A5606A" w:rsidRDefault="009D0563" w:rsidP="005A1E91">
            <w:pPr>
              <w:ind w:right="54"/>
              <w:jc w:val="right"/>
              <w:rPr>
                <w:rFonts w:ascii="Arial" w:hAnsi="Arial" w:cs="Arial"/>
                <w:sz w:val="17"/>
                <w:szCs w:val="17"/>
              </w:rPr>
            </w:pPr>
            <w:r w:rsidRPr="00A5606A">
              <w:rPr>
                <w:rFonts w:ascii="Arial" w:hAnsi="Arial" w:cs="Arial"/>
                <w:sz w:val="17"/>
                <w:szCs w:val="17"/>
              </w:rPr>
              <w:t>-</w:t>
            </w:r>
          </w:p>
        </w:tc>
      </w:tr>
      <w:tr w:rsidR="009D0563" w:rsidRPr="00A5606A" w14:paraId="2097D432" w14:textId="77777777" w:rsidTr="005A1E91">
        <w:trPr>
          <w:trHeight w:val="170"/>
        </w:trPr>
        <w:tc>
          <w:tcPr>
            <w:tcW w:w="2803" w:type="pct"/>
            <w:noWrap/>
            <w:tcMar>
              <w:top w:w="15" w:type="dxa"/>
              <w:left w:w="15" w:type="dxa"/>
              <w:bottom w:w="0" w:type="dxa"/>
              <w:right w:w="15" w:type="dxa"/>
            </w:tcMar>
            <w:vAlign w:val="bottom"/>
          </w:tcPr>
          <w:p w14:paraId="332ED84B" w14:textId="77777777" w:rsidR="009D0563" w:rsidRPr="00A5606A" w:rsidRDefault="009D0563" w:rsidP="005A1E91">
            <w:pPr>
              <w:jc w:val="both"/>
              <w:rPr>
                <w:rFonts w:ascii="Arial" w:hAnsi="Arial" w:cs="Arial"/>
                <w:b/>
                <w:sz w:val="17"/>
                <w:szCs w:val="17"/>
              </w:rPr>
            </w:pPr>
            <w:r w:rsidRPr="00A5606A">
              <w:rPr>
                <w:rFonts w:ascii="Arial" w:hAnsi="Arial" w:cs="Arial"/>
                <w:b/>
                <w:sz w:val="17"/>
                <w:szCs w:val="17"/>
              </w:rPr>
              <w:t>Kredili Mevduat Hesabı-TP (Tüzel Kişi)</w:t>
            </w:r>
          </w:p>
        </w:tc>
        <w:tc>
          <w:tcPr>
            <w:tcW w:w="700" w:type="pct"/>
            <w:noWrap/>
            <w:tcMar>
              <w:top w:w="15" w:type="dxa"/>
              <w:left w:w="15" w:type="dxa"/>
              <w:bottom w:w="0" w:type="dxa"/>
              <w:right w:w="15" w:type="dxa"/>
            </w:tcMar>
            <w:vAlign w:val="bottom"/>
          </w:tcPr>
          <w:p w14:paraId="272C765C"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w:t>
            </w:r>
          </w:p>
        </w:tc>
        <w:tc>
          <w:tcPr>
            <w:tcW w:w="784" w:type="pct"/>
            <w:noWrap/>
            <w:tcMar>
              <w:top w:w="15" w:type="dxa"/>
              <w:left w:w="15" w:type="dxa"/>
              <w:bottom w:w="0" w:type="dxa"/>
              <w:right w:w="15" w:type="dxa"/>
            </w:tcMar>
            <w:vAlign w:val="bottom"/>
          </w:tcPr>
          <w:p w14:paraId="6FC57B57"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w:t>
            </w:r>
          </w:p>
        </w:tc>
        <w:tc>
          <w:tcPr>
            <w:tcW w:w="713" w:type="pct"/>
            <w:noWrap/>
            <w:tcMar>
              <w:top w:w="15" w:type="dxa"/>
              <w:left w:w="15" w:type="dxa"/>
              <w:bottom w:w="0" w:type="dxa"/>
              <w:right w:w="15" w:type="dxa"/>
            </w:tcMar>
            <w:vAlign w:val="bottom"/>
          </w:tcPr>
          <w:p w14:paraId="0619A33B"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w:t>
            </w:r>
          </w:p>
        </w:tc>
      </w:tr>
      <w:tr w:rsidR="009D0563" w:rsidRPr="00A5606A" w14:paraId="615DC4C6" w14:textId="77777777" w:rsidTr="005A1E91">
        <w:trPr>
          <w:trHeight w:val="170"/>
        </w:trPr>
        <w:tc>
          <w:tcPr>
            <w:tcW w:w="2803" w:type="pct"/>
            <w:noWrap/>
            <w:tcMar>
              <w:top w:w="15" w:type="dxa"/>
              <w:left w:w="15" w:type="dxa"/>
              <w:bottom w:w="0" w:type="dxa"/>
              <w:right w:w="15" w:type="dxa"/>
            </w:tcMar>
            <w:vAlign w:val="bottom"/>
          </w:tcPr>
          <w:p w14:paraId="7BB439C2" w14:textId="77777777" w:rsidR="009D0563" w:rsidRPr="00A5606A" w:rsidRDefault="009D0563" w:rsidP="005A1E91">
            <w:pPr>
              <w:jc w:val="both"/>
              <w:rPr>
                <w:rFonts w:ascii="Arial" w:hAnsi="Arial" w:cs="Arial"/>
                <w:b/>
                <w:sz w:val="17"/>
                <w:szCs w:val="17"/>
              </w:rPr>
            </w:pPr>
            <w:r w:rsidRPr="00A5606A">
              <w:rPr>
                <w:rFonts w:ascii="Arial" w:hAnsi="Arial" w:cs="Arial"/>
                <w:b/>
                <w:sz w:val="17"/>
                <w:szCs w:val="17"/>
              </w:rPr>
              <w:t>Kredili Mevduat Hesabı-YP (Tüzel Kişi)</w:t>
            </w:r>
          </w:p>
        </w:tc>
        <w:tc>
          <w:tcPr>
            <w:tcW w:w="700" w:type="pct"/>
            <w:noWrap/>
            <w:tcMar>
              <w:top w:w="15" w:type="dxa"/>
              <w:left w:w="15" w:type="dxa"/>
              <w:bottom w:w="0" w:type="dxa"/>
              <w:right w:w="15" w:type="dxa"/>
            </w:tcMar>
            <w:vAlign w:val="bottom"/>
          </w:tcPr>
          <w:p w14:paraId="4C18BF23"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w:t>
            </w:r>
          </w:p>
        </w:tc>
        <w:tc>
          <w:tcPr>
            <w:tcW w:w="784" w:type="pct"/>
            <w:noWrap/>
            <w:tcMar>
              <w:top w:w="15" w:type="dxa"/>
              <w:left w:w="15" w:type="dxa"/>
              <w:bottom w:w="0" w:type="dxa"/>
              <w:right w:w="15" w:type="dxa"/>
            </w:tcMar>
            <w:vAlign w:val="bottom"/>
          </w:tcPr>
          <w:p w14:paraId="6C697EB3"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w:t>
            </w:r>
          </w:p>
        </w:tc>
        <w:tc>
          <w:tcPr>
            <w:tcW w:w="713" w:type="pct"/>
            <w:noWrap/>
            <w:tcMar>
              <w:top w:w="15" w:type="dxa"/>
              <w:left w:w="15" w:type="dxa"/>
              <w:bottom w:w="0" w:type="dxa"/>
              <w:right w:w="15" w:type="dxa"/>
            </w:tcMar>
            <w:vAlign w:val="bottom"/>
          </w:tcPr>
          <w:p w14:paraId="262E82D4"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w:t>
            </w:r>
          </w:p>
        </w:tc>
      </w:tr>
      <w:tr w:rsidR="009D0563" w:rsidRPr="00A5606A" w14:paraId="214A80D4" w14:textId="77777777" w:rsidTr="005A1E91">
        <w:trPr>
          <w:trHeight w:val="170"/>
        </w:trPr>
        <w:tc>
          <w:tcPr>
            <w:tcW w:w="2803" w:type="pct"/>
            <w:tcBorders>
              <w:bottom w:val="single" w:sz="4" w:space="0" w:color="auto"/>
            </w:tcBorders>
            <w:noWrap/>
            <w:tcMar>
              <w:top w:w="15" w:type="dxa"/>
              <w:left w:w="15" w:type="dxa"/>
              <w:bottom w:w="0" w:type="dxa"/>
              <w:right w:w="15" w:type="dxa"/>
            </w:tcMar>
            <w:vAlign w:val="bottom"/>
          </w:tcPr>
          <w:p w14:paraId="6552BDE3" w14:textId="77777777" w:rsidR="009D0563" w:rsidRPr="00A5606A" w:rsidRDefault="009D0563" w:rsidP="005A1E91">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14:paraId="324BA520" w14:textId="77777777" w:rsidR="009D0563" w:rsidRPr="00A5606A" w:rsidRDefault="009D0563" w:rsidP="005A1E91">
            <w:pPr>
              <w:ind w:right="54"/>
              <w:jc w:val="right"/>
              <w:rPr>
                <w:rFonts w:ascii="Arial" w:hAnsi="Arial" w:cs="Arial"/>
                <w:b/>
                <w:sz w:val="17"/>
                <w:szCs w:val="17"/>
              </w:rPr>
            </w:pPr>
          </w:p>
        </w:tc>
        <w:tc>
          <w:tcPr>
            <w:tcW w:w="784" w:type="pct"/>
            <w:tcBorders>
              <w:bottom w:val="single" w:sz="4" w:space="0" w:color="auto"/>
            </w:tcBorders>
            <w:noWrap/>
            <w:tcMar>
              <w:top w:w="15" w:type="dxa"/>
              <w:left w:w="15" w:type="dxa"/>
              <w:bottom w:w="0" w:type="dxa"/>
              <w:right w:w="15" w:type="dxa"/>
            </w:tcMar>
            <w:vAlign w:val="bottom"/>
          </w:tcPr>
          <w:p w14:paraId="1B0A998A" w14:textId="77777777" w:rsidR="009D0563" w:rsidRPr="00A5606A" w:rsidRDefault="009D0563" w:rsidP="005A1E91">
            <w:pPr>
              <w:ind w:right="54"/>
              <w:jc w:val="right"/>
              <w:rPr>
                <w:rFonts w:ascii="Arial" w:hAnsi="Arial" w:cs="Arial"/>
                <w:b/>
                <w:sz w:val="17"/>
                <w:szCs w:val="17"/>
              </w:rPr>
            </w:pPr>
          </w:p>
        </w:tc>
        <w:tc>
          <w:tcPr>
            <w:tcW w:w="713" w:type="pct"/>
            <w:tcBorders>
              <w:bottom w:val="single" w:sz="4" w:space="0" w:color="auto"/>
            </w:tcBorders>
            <w:noWrap/>
            <w:tcMar>
              <w:top w:w="15" w:type="dxa"/>
              <w:left w:w="15" w:type="dxa"/>
              <w:bottom w:w="0" w:type="dxa"/>
              <w:right w:w="15" w:type="dxa"/>
            </w:tcMar>
            <w:vAlign w:val="bottom"/>
          </w:tcPr>
          <w:p w14:paraId="00B0FF9B" w14:textId="77777777" w:rsidR="009D0563" w:rsidRPr="00A5606A" w:rsidRDefault="009D0563" w:rsidP="005A1E91">
            <w:pPr>
              <w:ind w:right="54"/>
              <w:jc w:val="right"/>
              <w:rPr>
                <w:rFonts w:ascii="Arial" w:hAnsi="Arial" w:cs="Arial"/>
                <w:b/>
                <w:sz w:val="17"/>
                <w:szCs w:val="17"/>
              </w:rPr>
            </w:pPr>
          </w:p>
        </w:tc>
      </w:tr>
      <w:tr w:rsidR="009D0563" w:rsidRPr="00A5606A" w14:paraId="295ED232" w14:textId="77777777" w:rsidTr="005A1E91">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423CFC3D" w14:textId="77777777" w:rsidR="009D0563" w:rsidRPr="00A5606A" w:rsidRDefault="009D0563" w:rsidP="005A1E91">
            <w:pPr>
              <w:jc w:val="both"/>
              <w:rPr>
                <w:rFonts w:ascii="Arial" w:hAnsi="Arial" w:cs="Arial"/>
                <w:b/>
                <w:sz w:val="17"/>
                <w:szCs w:val="17"/>
              </w:rPr>
            </w:pPr>
            <w:r w:rsidRPr="00A5606A">
              <w:rPr>
                <w:rFonts w:ascii="Arial" w:hAnsi="Arial" w:cs="Arial"/>
                <w:b/>
                <w:sz w:val="17"/>
                <w:szCs w:val="17"/>
              </w:rPr>
              <w:t>Toplam</w:t>
            </w:r>
          </w:p>
        </w:tc>
        <w:tc>
          <w:tcPr>
            <w:tcW w:w="700" w:type="pct"/>
            <w:tcBorders>
              <w:top w:val="single" w:sz="4" w:space="0" w:color="auto"/>
              <w:bottom w:val="double" w:sz="4" w:space="0" w:color="auto"/>
            </w:tcBorders>
            <w:noWrap/>
            <w:tcMar>
              <w:top w:w="15" w:type="dxa"/>
              <w:left w:w="15" w:type="dxa"/>
              <w:bottom w:w="0" w:type="dxa"/>
              <w:right w:w="15" w:type="dxa"/>
            </w:tcMar>
            <w:vAlign w:val="bottom"/>
          </w:tcPr>
          <w:p w14:paraId="38A5907B"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231.710 </w:t>
            </w:r>
          </w:p>
        </w:tc>
        <w:tc>
          <w:tcPr>
            <w:tcW w:w="784" w:type="pct"/>
            <w:tcBorders>
              <w:top w:val="single" w:sz="4" w:space="0" w:color="auto"/>
              <w:bottom w:val="double" w:sz="4" w:space="0" w:color="auto"/>
            </w:tcBorders>
            <w:noWrap/>
            <w:tcMar>
              <w:top w:w="15" w:type="dxa"/>
              <w:left w:w="15" w:type="dxa"/>
              <w:bottom w:w="0" w:type="dxa"/>
              <w:right w:w="15" w:type="dxa"/>
            </w:tcMar>
            <w:vAlign w:val="bottom"/>
          </w:tcPr>
          <w:p w14:paraId="42A49873"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1.885.055 </w:t>
            </w:r>
          </w:p>
        </w:tc>
        <w:tc>
          <w:tcPr>
            <w:tcW w:w="713" w:type="pct"/>
            <w:tcBorders>
              <w:top w:val="single" w:sz="4" w:space="0" w:color="auto"/>
              <w:bottom w:val="double" w:sz="4" w:space="0" w:color="auto"/>
            </w:tcBorders>
            <w:noWrap/>
            <w:tcMar>
              <w:top w:w="15" w:type="dxa"/>
              <w:left w:w="15" w:type="dxa"/>
              <w:bottom w:w="0" w:type="dxa"/>
              <w:right w:w="15" w:type="dxa"/>
            </w:tcMar>
            <w:vAlign w:val="bottom"/>
          </w:tcPr>
          <w:p w14:paraId="3F793E7B" w14:textId="77777777" w:rsidR="009D0563" w:rsidRPr="00A5606A" w:rsidRDefault="009D0563" w:rsidP="005A1E91">
            <w:pPr>
              <w:ind w:right="54"/>
              <w:jc w:val="right"/>
              <w:rPr>
                <w:rFonts w:ascii="Arial" w:hAnsi="Arial" w:cs="Arial"/>
                <w:b/>
                <w:sz w:val="17"/>
                <w:szCs w:val="17"/>
              </w:rPr>
            </w:pPr>
            <w:r w:rsidRPr="00A5606A">
              <w:rPr>
                <w:rFonts w:ascii="Arial" w:hAnsi="Arial" w:cs="Arial"/>
                <w:b/>
                <w:sz w:val="17"/>
                <w:szCs w:val="17"/>
              </w:rPr>
              <w:t xml:space="preserve">2.116.765 </w:t>
            </w:r>
          </w:p>
        </w:tc>
      </w:tr>
    </w:tbl>
    <w:p w14:paraId="685226E5" w14:textId="77777777" w:rsidR="009D0563" w:rsidRDefault="009D0563" w:rsidP="00B9789F">
      <w:pPr>
        <w:autoSpaceDE w:val="0"/>
        <w:autoSpaceDN w:val="0"/>
        <w:adjustRightInd w:val="0"/>
        <w:spacing w:before="120" w:after="120"/>
        <w:ind w:left="-28" w:hanging="560"/>
        <w:rPr>
          <w:rFonts w:ascii="Arial" w:hAnsi="Arial" w:cs="Arial"/>
          <w:b/>
          <w:color w:val="000000" w:themeColor="text1"/>
          <w:sz w:val="20"/>
          <w:szCs w:val="20"/>
        </w:rPr>
      </w:pPr>
    </w:p>
    <w:p w14:paraId="320F3DBA" w14:textId="77777777" w:rsidR="009D0563" w:rsidRDefault="009D0563" w:rsidP="009D0563">
      <w:pPr>
        <w:pStyle w:val="GvdeMetniGirintisi"/>
        <w:spacing w:before="120" w:after="120"/>
        <w:ind w:hanging="574"/>
        <w:rPr>
          <w:rFonts w:ascii="Arial" w:hAnsi="Arial" w:cs="Arial"/>
          <w:b/>
          <w:color w:val="000000" w:themeColor="text1"/>
          <w:sz w:val="20"/>
          <w:szCs w:val="20"/>
        </w:rPr>
      </w:pPr>
      <w:r w:rsidRPr="009D0563">
        <w:rPr>
          <w:rFonts w:ascii="Arial" w:hAnsi="Arial" w:cs="Arial"/>
          <w:b/>
          <w:color w:val="000000" w:themeColor="text1"/>
          <w:sz w:val="20"/>
          <w:szCs w:val="20"/>
        </w:rPr>
        <w:lastRenderedPageBreak/>
        <w:t>I.</w:t>
      </w:r>
      <w:r w:rsidRPr="009D0563">
        <w:rPr>
          <w:rFonts w:ascii="Arial" w:hAnsi="Arial" w:cs="Arial"/>
          <w:b/>
          <w:color w:val="000000" w:themeColor="text1"/>
          <w:sz w:val="20"/>
          <w:szCs w:val="20"/>
        </w:rPr>
        <w:tab/>
        <w:t>Konsolide bilançonun aktif hesaplarına ilişkin açıklama ve dipnotlar (devamı):</w:t>
      </w:r>
    </w:p>
    <w:p w14:paraId="7CF38468" w14:textId="36D7B5DB" w:rsidR="00136C29" w:rsidRPr="009128F0" w:rsidRDefault="005C1800" w:rsidP="00B9789F">
      <w:pPr>
        <w:autoSpaceDE w:val="0"/>
        <w:autoSpaceDN w:val="0"/>
        <w:adjustRightInd w:val="0"/>
        <w:spacing w:before="120" w:after="120"/>
        <w:ind w:left="-28" w:hanging="560"/>
        <w:rPr>
          <w:rFonts w:ascii="Arial" w:hAnsi="Arial" w:cs="Arial"/>
          <w:b/>
          <w:color w:val="000000" w:themeColor="text1"/>
          <w:sz w:val="20"/>
          <w:szCs w:val="20"/>
        </w:rPr>
      </w:pPr>
      <w:proofErr w:type="gramStart"/>
      <w:r w:rsidRPr="009128F0">
        <w:rPr>
          <w:rFonts w:ascii="Arial" w:hAnsi="Arial" w:cs="Arial"/>
          <w:b/>
          <w:color w:val="000000" w:themeColor="text1"/>
          <w:sz w:val="20"/>
          <w:szCs w:val="20"/>
        </w:rPr>
        <w:t>e</w:t>
      </w:r>
      <w:proofErr w:type="gramEnd"/>
      <w:r w:rsidRPr="009128F0">
        <w:rPr>
          <w:rFonts w:ascii="Arial" w:hAnsi="Arial" w:cs="Arial"/>
          <w:b/>
          <w:color w:val="000000" w:themeColor="text1"/>
          <w:sz w:val="20"/>
          <w:szCs w:val="20"/>
        </w:rPr>
        <w:t>.</w:t>
      </w:r>
      <w:r w:rsidR="00136C29" w:rsidRPr="009128F0">
        <w:rPr>
          <w:rFonts w:ascii="Arial" w:hAnsi="Arial" w:cs="Arial"/>
          <w:b/>
          <w:color w:val="000000" w:themeColor="text1"/>
          <w:sz w:val="20"/>
          <w:szCs w:val="20"/>
        </w:rPr>
        <w:tab/>
        <w:t>Kredilerin kullanıcılara göre dağılımı:</w:t>
      </w:r>
    </w:p>
    <w:p w14:paraId="0F26F658" w14:textId="0BA81EFC" w:rsidR="009D0563" w:rsidRDefault="009D0563" w:rsidP="009D0563">
      <w:pPr>
        <w:pStyle w:val="GvdeMetniGirintisi"/>
        <w:spacing w:before="120" w:after="120"/>
        <w:ind w:left="-14" w:firstLine="2"/>
        <w:rPr>
          <w:rFonts w:ascii="Arial" w:hAnsi="Arial" w:cs="Arial"/>
          <w:b/>
          <w:color w:val="000000" w:themeColor="text1"/>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r>
        <w:rPr>
          <w:rFonts w:ascii="Arial" w:hAnsi="Arial" w:cs="Arial"/>
          <w:sz w:val="20"/>
          <w:szCs w:val="20"/>
        </w:rPr>
        <w:t>.</w:t>
      </w:r>
    </w:p>
    <w:p w14:paraId="25CAE8E6" w14:textId="4B8159E3" w:rsidR="00136C29" w:rsidRDefault="005C1800" w:rsidP="009D0563">
      <w:pPr>
        <w:pStyle w:val="GvdeMetniGirintisi"/>
        <w:spacing w:before="120" w:after="120"/>
        <w:ind w:hanging="567"/>
        <w:rPr>
          <w:rFonts w:ascii="Arial" w:hAnsi="Arial" w:cs="Arial"/>
          <w:b/>
          <w:color w:val="000000" w:themeColor="text1"/>
          <w:sz w:val="20"/>
          <w:szCs w:val="20"/>
        </w:rPr>
      </w:pPr>
      <w:proofErr w:type="gramStart"/>
      <w:r w:rsidRPr="009128F0">
        <w:rPr>
          <w:rFonts w:ascii="Arial" w:hAnsi="Arial" w:cs="Arial"/>
          <w:b/>
          <w:color w:val="000000" w:themeColor="text1"/>
          <w:sz w:val="20"/>
          <w:szCs w:val="20"/>
        </w:rPr>
        <w:t>f</w:t>
      </w:r>
      <w:proofErr w:type="gramEnd"/>
      <w:r w:rsidRPr="009128F0">
        <w:rPr>
          <w:rFonts w:ascii="Arial" w:hAnsi="Arial" w:cs="Arial"/>
          <w:b/>
          <w:color w:val="000000" w:themeColor="text1"/>
          <w:sz w:val="20"/>
          <w:szCs w:val="20"/>
        </w:rPr>
        <w:t>.</w:t>
      </w:r>
      <w:r w:rsidR="000F4C6D" w:rsidRPr="009128F0">
        <w:rPr>
          <w:rFonts w:ascii="Arial" w:hAnsi="Arial" w:cs="Arial"/>
          <w:b/>
          <w:color w:val="000000" w:themeColor="text1"/>
          <w:sz w:val="20"/>
          <w:szCs w:val="20"/>
        </w:rPr>
        <w:tab/>
      </w:r>
      <w:r w:rsidR="00136C29" w:rsidRPr="009128F0">
        <w:rPr>
          <w:rFonts w:ascii="Arial" w:hAnsi="Arial" w:cs="Arial"/>
          <w:b/>
          <w:color w:val="000000" w:themeColor="text1"/>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7710"/>
        <w:gridCol w:w="1767"/>
      </w:tblGrid>
      <w:tr w:rsidR="009D0563" w:rsidRPr="00A5606A" w14:paraId="1A83B923" w14:textId="77777777" w:rsidTr="005A1E91">
        <w:trPr>
          <w:trHeight w:val="113"/>
        </w:trPr>
        <w:tc>
          <w:tcPr>
            <w:tcW w:w="4068" w:type="pct"/>
            <w:tcBorders>
              <w:top w:val="single" w:sz="4" w:space="0" w:color="auto"/>
              <w:bottom w:val="single" w:sz="4" w:space="0" w:color="auto"/>
            </w:tcBorders>
            <w:shd w:val="clear" w:color="auto" w:fill="auto"/>
            <w:vAlign w:val="bottom"/>
          </w:tcPr>
          <w:p w14:paraId="1403F926" w14:textId="77777777" w:rsidR="009D0563" w:rsidRPr="00A5606A" w:rsidRDefault="009D0563" w:rsidP="005A1E91">
            <w:pPr>
              <w:jc w:val="both"/>
              <w:rPr>
                <w:rFonts w:ascii="Arial" w:eastAsia="Arial Unicode MS" w:hAnsi="Arial" w:cs="Arial"/>
                <w:b/>
                <w:sz w:val="18"/>
                <w:szCs w:val="18"/>
              </w:rPr>
            </w:pPr>
          </w:p>
        </w:tc>
        <w:tc>
          <w:tcPr>
            <w:tcW w:w="932" w:type="pct"/>
            <w:tcBorders>
              <w:top w:val="single" w:sz="4" w:space="0" w:color="auto"/>
              <w:bottom w:val="single" w:sz="4" w:space="0" w:color="auto"/>
            </w:tcBorders>
            <w:shd w:val="clear" w:color="auto" w:fill="auto"/>
            <w:vAlign w:val="bottom"/>
          </w:tcPr>
          <w:p w14:paraId="7779E644" w14:textId="77777777" w:rsidR="009D0563" w:rsidRPr="00A5606A" w:rsidRDefault="009D0563" w:rsidP="005A1E91">
            <w:pPr>
              <w:ind w:right="107"/>
              <w:jc w:val="right"/>
              <w:rPr>
                <w:rFonts w:ascii="Arial" w:eastAsia="Arial Unicode MS" w:hAnsi="Arial" w:cs="Arial"/>
                <w:b/>
                <w:sz w:val="18"/>
                <w:szCs w:val="18"/>
              </w:rPr>
            </w:pPr>
            <w:r w:rsidRPr="00A5606A">
              <w:rPr>
                <w:rFonts w:ascii="Arial" w:hAnsi="Arial" w:cs="Arial"/>
                <w:b/>
                <w:sz w:val="18"/>
                <w:szCs w:val="18"/>
              </w:rPr>
              <w:t>Cari Dönem</w:t>
            </w:r>
          </w:p>
        </w:tc>
      </w:tr>
      <w:tr w:rsidR="009D0563" w:rsidRPr="00A5606A" w14:paraId="5FB5EA4C" w14:textId="77777777" w:rsidTr="005A1E91">
        <w:trPr>
          <w:trHeight w:val="113"/>
        </w:trPr>
        <w:tc>
          <w:tcPr>
            <w:tcW w:w="4068" w:type="pct"/>
            <w:tcBorders>
              <w:top w:val="single" w:sz="4" w:space="0" w:color="auto"/>
            </w:tcBorders>
            <w:shd w:val="clear" w:color="auto" w:fill="auto"/>
            <w:vAlign w:val="bottom"/>
          </w:tcPr>
          <w:p w14:paraId="4A624610" w14:textId="77777777" w:rsidR="009D0563" w:rsidRPr="00A5606A" w:rsidRDefault="009D0563" w:rsidP="005A1E91">
            <w:pPr>
              <w:jc w:val="both"/>
              <w:rPr>
                <w:rFonts w:ascii="Arial" w:hAnsi="Arial" w:cs="Arial"/>
                <w:sz w:val="18"/>
                <w:szCs w:val="18"/>
              </w:rPr>
            </w:pPr>
          </w:p>
        </w:tc>
        <w:tc>
          <w:tcPr>
            <w:tcW w:w="932" w:type="pct"/>
            <w:tcBorders>
              <w:top w:val="single" w:sz="4" w:space="0" w:color="auto"/>
            </w:tcBorders>
            <w:shd w:val="clear" w:color="auto" w:fill="auto"/>
            <w:vAlign w:val="bottom"/>
          </w:tcPr>
          <w:p w14:paraId="37269F31" w14:textId="77777777" w:rsidR="009D0563" w:rsidRPr="00A5606A" w:rsidRDefault="009D0563" w:rsidP="005A1E91">
            <w:pPr>
              <w:ind w:right="107"/>
              <w:jc w:val="right"/>
              <w:rPr>
                <w:rFonts w:ascii="Arial" w:hAnsi="Arial" w:cs="Arial"/>
                <w:sz w:val="18"/>
                <w:szCs w:val="18"/>
              </w:rPr>
            </w:pPr>
          </w:p>
        </w:tc>
      </w:tr>
      <w:tr w:rsidR="009D0563" w:rsidRPr="00A5606A" w14:paraId="67E3E6D2" w14:textId="77777777" w:rsidTr="005A1E91">
        <w:trPr>
          <w:trHeight w:val="113"/>
        </w:trPr>
        <w:tc>
          <w:tcPr>
            <w:tcW w:w="4068" w:type="pct"/>
            <w:shd w:val="clear" w:color="auto" w:fill="auto"/>
            <w:vAlign w:val="bottom"/>
          </w:tcPr>
          <w:p w14:paraId="60EA5B18" w14:textId="77777777" w:rsidR="009D0563" w:rsidRPr="00A5606A" w:rsidRDefault="009D0563" w:rsidP="005A1E91">
            <w:pPr>
              <w:jc w:val="both"/>
              <w:rPr>
                <w:rFonts w:ascii="Arial" w:eastAsia="Arial Unicode MS" w:hAnsi="Arial" w:cs="Arial"/>
                <w:sz w:val="18"/>
                <w:szCs w:val="18"/>
              </w:rPr>
            </w:pPr>
            <w:r w:rsidRPr="00A5606A">
              <w:rPr>
                <w:rFonts w:ascii="Arial" w:hAnsi="Arial" w:cs="Arial"/>
                <w:sz w:val="18"/>
                <w:szCs w:val="18"/>
              </w:rPr>
              <w:t>Yurtiçi Krediler</w:t>
            </w:r>
          </w:p>
        </w:tc>
        <w:tc>
          <w:tcPr>
            <w:tcW w:w="932" w:type="pct"/>
            <w:shd w:val="clear" w:color="auto" w:fill="auto"/>
          </w:tcPr>
          <w:p w14:paraId="19B5A0BB" w14:textId="77777777" w:rsidR="009D0563" w:rsidRPr="00A5606A" w:rsidRDefault="009D0563" w:rsidP="005A1E91">
            <w:pPr>
              <w:ind w:right="107"/>
              <w:jc w:val="right"/>
              <w:rPr>
                <w:rFonts w:ascii="Arial" w:hAnsi="Arial" w:cs="Arial"/>
                <w:sz w:val="18"/>
                <w:szCs w:val="18"/>
              </w:rPr>
            </w:pPr>
            <w:r w:rsidRPr="00A5606A">
              <w:rPr>
                <w:rFonts w:ascii="Arial" w:hAnsi="Arial" w:cs="Arial"/>
                <w:sz w:val="18"/>
                <w:szCs w:val="18"/>
              </w:rPr>
              <w:t>23.988.756</w:t>
            </w:r>
          </w:p>
        </w:tc>
      </w:tr>
      <w:tr w:rsidR="009D0563" w:rsidRPr="00A5606A" w14:paraId="4B6196F2" w14:textId="77777777" w:rsidTr="005A1E91">
        <w:trPr>
          <w:trHeight w:val="113"/>
        </w:trPr>
        <w:tc>
          <w:tcPr>
            <w:tcW w:w="4068" w:type="pct"/>
            <w:shd w:val="clear" w:color="auto" w:fill="auto"/>
            <w:vAlign w:val="bottom"/>
          </w:tcPr>
          <w:p w14:paraId="2D1AEBAB" w14:textId="77777777" w:rsidR="009D0563" w:rsidRPr="00A5606A" w:rsidRDefault="009D0563" w:rsidP="005A1E91">
            <w:pPr>
              <w:jc w:val="both"/>
              <w:rPr>
                <w:rFonts w:ascii="Arial" w:hAnsi="Arial" w:cs="Arial"/>
                <w:sz w:val="18"/>
                <w:szCs w:val="18"/>
              </w:rPr>
            </w:pPr>
            <w:r w:rsidRPr="00A5606A">
              <w:rPr>
                <w:rFonts w:ascii="Arial" w:hAnsi="Arial" w:cs="Arial"/>
                <w:sz w:val="18"/>
                <w:szCs w:val="18"/>
              </w:rPr>
              <w:t>Yurtdışı Krediler</w:t>
            </w:r>
          </w:p>
        </w:tc>
        <w:tc>
          <w:tcPr>
            <w:tcW w:w="932" w:type="pct"/>
            <w:shd w:val="clear" w:color="auto" w:fill="auto"/>
          </w:tcPr>
          <w:p w14:paraId="7CCFCFBE" w14:textId="77777777" w:rsidR="009D0563" w:rsidRPr="00A5606A" w:rsidRDefault="009D0563" w:rsidP="005A1E91">
            <w:pPr>
              <w:ind w:right="107"/>
              <w:jc w:val="right"/>
              <w:rPr>
                <w:rFonts w:ascii="Arial" w:hAnsi="Arial" w:cs="Arial"/>
                <w:sz w:val="18"/>
                <w:szCs w:val="18"/>
              </w:rPr>
            </w:pPr>
            <w:r w:rsidRPr="00A5606A">
              <w:rPr>
                <w:rFonts w:ascii="Arial" w:hAnsi="Arial" w:cs="Arial"/>
                <w:sz w:val="18"/>
                <w:szCs w:val="18"/>
              </w:rPr>
              <w:t>890.822</w:t>
            </w:r>
          </w:p>
        </w:tc>
      </w:tr>
      <w:tr w:rsidR="009D0563" w:rsidRPr="00A5606A" w14:paraId="0F0E5931" w14:textId="77777777" w:rsidTr="005A1E91">
        <w:trPr>
          <w:trHeight w:val="113"/>
        </w:trPr>
        <w:tc>
          <w:tcPr>
            <w:tcW w:w="4068" w:type="pct"/>
            <w:tcBorders>
              <w:bottom w:val="single" w:sz="4" w:space="0" w:color="auto"/>
            </w:tcBorders>
            <w:shd w:val="clear" w:color="auto" w:fill="auto"/>
            <w:vAlign w:val="bottom"/>
          </w:tcPr>
          <w:p w14:paraId="79E8A38B" w14:textId="77777777" w:rsidR="009D0563" w:rsidRPr="00A5606A" w:rsidRDefault="009D0563" w:rsidP="005A1E91">
            <w:pPr>
              <w:jc w:val="both"/>
              <w:rPr>
                <w:rFonts w:ascii="Arial" w:hAnsi="Arial" w:cs="Arial"/>
                <w:sz w:val="18"/>
                <w:szCs w:val="18"/>
              </w:rPr>
            </w:pPr>
          </w:p>
        </w:tc>
        <w:tc>
          <w:tcPr>
            <w:tcW w:w="932" w:type="pct"/>
            <w:tcBorders>
              <w:bottom w:val="single" w:sz="4" w:space="0" w:color="auto"/>
            </w:tcBorders>
            <w:shd w:val="clear" w:color="auto" w:fill="auto"/>
            <w:vAlign w:val="bottom"/>
          </w:tcPr>
          <w:p w14:paraId="6CD6FF55" w14:textId="77777777" w:rsidR="009D0563" w:rsidRPr="00A5606A" w:rsidRDefault="009D0563" w:rsidP="005A1E91">
            <w:pPr>
              <w:ind w:right="107"/>
              <w:jc w:val="right"/>
              <w:rPr>
                <w:rFonts w:ascii="Arial" w:hAnsi="Arial" w:cs="Arial"/>
                <w:sz w:val="18"/>
                <w:szCs w:val="18"/>
              </w:rPr>
            </w:pPr>
          </w:p>
        </w:tc>
      </w:tr>
      <w:tr w:rsidR="009D0563" w:rsidRPr="00A5606A" w14:paraId="48AE1B3F" w14:textId="77777777" w:rsidTr="005A1E91">
        <w:trPr>
          <w:trHeight w:val="113"/>
        </w:trPr>
        <w:tc>
          <w:tcPr>
            <w:tcW w:w="4068" w:type="pct"/>
            <w:tcBorders>
              <w:top w:val="single" w:sz="4" w:space="0" w:color="auto"/>
              <w:bottom w:val="double" w:sz="4" w:space="0" w:color="auto"/>
            </w:tcBorders>
            <w:shd w:val="clear" w:color="auto" w:fill="auto"/>
            <w:vAlign w:val="bottom"/>
          </w:tcPr>
          <w:p w14:paraId="34806346" w14:textId="77777777" w:rsidR="009D0563" w:rsidRPr="00A5606A" w:rsidRDefault="009D0563" w:rsidP="005A1E91">
            <w:pPr>
              <w:jc w:val="both"/>
              <w:rPr>
                <w:rFonts w:ascii="Arial" w:hAnsi="Arial" w:cs="Arial"/>
                <w:b/>
                <w:sz w:val="18"/>
                <w:szCs w:val="18"/>
              </w:rPr>
            </w:pPr>
            <w:r w:rsidRPr="00A5606A">
              <w:rPr>
                <w:rFonts w:ascii="Arial" w:hAnsi="Arial" w:cs="Arial"/>
                <w:b/>
                <w:sz w:val="18"/>
                <w:szCs w:val="18"/>
              </w:rPr>
              <w:t>Toplam</w:t>
            </w:r>
          </w:p>
        </w:tc>
        <w:tc>
          <w:tcPr>
            <w:tcW w:w="932" w:type="pct"/>
            <w:tcBorders>
              <w:top w:val="single" w:sz="4" w:space="0" w:color="auto"/>
              <w:bottom w:val="double" w:sz="4" w:space="0" w:color="auto"/>
            </w:tcBorders>
            <w:shd w:val="clear" w:color="auto" w:fill="auto"/>
            <w:vAlign w:val="bottom"/>
          </w:tcPr>
          <w:p w14:paraId="3C6D504B" w14:textId="77777777" w:rsidR="009D0563" w:rsidRPr="00A5606A" w:rsidRDefault="009D0563" w:rsidP="005A1E91">
            <w:pPr>
              <w:ind w:right="107"/>
              <w:jc w:val="right"/>
              <w:rPr>
                <w:rFonts w:ascii="Arial" w:hAnsi="Arial" w:cs="Arial"/>
                <w:b/>
                <w:sz w:val="18"/>
                <w:szCs w:val="18"/>
              </w:rPr>
            </w:pPr>
            <w:r w:rsidRPr="00A5606A">
              <w:rPr>
                <w:rFonts w:ascii="Arial" w:hAnsi="Arial" w:cs="Arial"/>
                <w:b/>
                <w:sz w:val="18"/>
                <w:szCs w:val="18"/>
              </w:rPr>
              <w:t>24.879.578</w:t>
            </w:r>
          </w:p>
        </w:tc>
      </w:tr>
    </w:tbl>
    <w:p w14:paraId="5A581D19" w14:textId="77777777" w:rsidR="009D0563" w:rsidRPr="00A5606A" w:rsidRDefault="009D0563" w:rsidP="009D0563">
      <w:pPr>
        <w:pStyle w:val="GvdeMetniGirintisi"/>
        <w:ind w:left="-574" w:firstLine="0"/>
        <w:rPr>
          <w:rFonts w:ascii="Arial" w:hAnsi="Arial" w:cs="Arial"/>
          <w:b/>
          <w:sz w:val="20"/>
          <w:szCs w:val="20"/>
        </w:rPr>
      </w:pPr>
    </w:p>
    <w:tbl>
      <w:tblPr>
        <w:tblW w:w="5000" w:type="pct"/>
        <w:tblLayout w:type="fixed"/>
        <w:tblCellMar>
          <w:left w:w="0" w:type="dxa"/>
          <w:right w:w="0" w:type="dxa"/>
        </w:tblCellMar>
        <w:tblLook w:val="0000" w:firstRow="0" w:lastRow="0" w:firstColumn="0" w:lastColumn="0" w:noHBand="0" w:noVBand="0"/>
      </w:tblPr>
      <w:tblGrid>
        <w:gridCol w:w="7703"/>
        <w:gridCol w:w="1774"/>
      </w:tblGrid>
      <w:tr w:rsidR="009D0563" w:rsidRPr="00A5606A" w14:paraId="6EB7255B" w14:textId="77777777" w:rsidTr="005A1E91">
        <w:trPr>
          <w:trHeight w:val="113"/>
        </w:trPr>
        <w:tc>
          <w:tcPr>
            <w:tcW w:w="4064" w:type="pct"/>
            <w:tcBorders>
              <w:top w:val="single" w:sz="4" w:space="0" w:color="auto"/>
              <w:bottom w:val="single" w:sz="4" w:space="0" w:color="auto"/>
            </w:tcBorders>
            <w:shd w:val="clear" w:color="auto" w:fill="auto"/>
            <w:vAlign w:val="bottom"/>
          </w:tcPr>
          <w:p w14:paraId="0161206D" w14:textId="77777777" w:rsidR="009D0563" w:rsidRPr="00A5606A" w:rsidRDefault="009D0563" w:rsidP="005A1E91">
            <w:pPr>
              <w:jc w:val="both"/>
              <w:rPr>
                <w:rFonts w:ascii="Arial" w:eastAsia="Arial Unicode MS" w:hAnsi="Arial" w:cs="Arial"/>
                <w:b/>
                <w:sz w:val="18"/>
                <w:szCs w:val="18"/>
              </w:rPr>
            </w:pPr>
          </w:p>
        </w:tc>
        <w:tc>
          <w:tcPr>
            <w:tcW w:w="936" w:type="pct"/>
            <w:tcBorders>
              <w:top w:val="single" w:sz="4" w:space="0" w:color="auto"/>
              <w:bottom w:val="single" w:sz="4" w:space="0" w:color="auto"/>
            </w:tcBorders>
            <w:shd w:val="clear" w:color="auto" w:fill="auto"/>
            <w:vAlign w:val="bottom"/>
          </w:tcPr>
          <w:p w14:paraId="0625AEFF" w14:textId="77777777" w:rsidR="009D0563" w:rsidRPr="00A5606A" w:rsidRDefault="009D0563" w:rsidP="005A1E91">
            <w:pPr>
              <w:ind w:right="107"/>
              <w:jc w:val="right"/>
              <w:rPr>
                <w:rFonts w:ascii="Arial" w:eastAsia="Arial Unicode MS" w:hAnsi="Arial" w:cs="Arial"/>
                <w:b/>
                <w:sz w:val="18"/>
                <w:szCs w:val="18"/>
              </w:rPr>
            </w:pPr>
            <w:r w:rsidRPr="00A5606A">
              <w:rPr>
                <w:rFonts w:ascii="Arial" w:hAnsi="Arial" w:cs="Arial"/>
                <w:b/>
                <w:sz w:val="18"/>
                <w:szCs w:val="18"/>
              </w:rPr>
              <w:t>Önceki Dönem</w:t>
            </w:r>
          </w:p>
        </w:tc>
      </w:tr>
      <w:tr w:rsidR="009D0563" w:rsidRPr="00A5606A" w14:paraId="63F16FEB" w14:textId="77777777" w:rsidTr="005A1E91">
        <w:trPr>
          <w:trHeight w:val="113"/>
        </w:trPr>
        <w:tc>
          <w:tcPr>
            <w:tcW w:w="4064" w:type="pct"/>
            <w:tcBorders>
              <w:top w:val="single" w:sz="4" w:space="0" w:color="auto"/>
            </w:tcBorders>
            <w:shd w:val="clear" w:color="auto" w:fill="auto"/>
            <w:vAlign w:val="bottom"/>
          </w:tcPr>
          <w:p w14:paraId="03210CA8" w14:textId="77777777" w:rsidR="009D0563" w:rsidRPr="00A5606A" w:rsidRDefault="009D0563" w:rsidP="005A1E91">
            <w:pPr>
              <w:jc w:val="both"/>
              <w:rPr>
                <w:rFonts w:ascii="Arial" w:hAnsi="Arial" w:cs="Arial"/>
                <w:sz w:val="18"/>
                <w:szCs w:val="18"/>
              </w:rPr>
            </w:pPr>
          </w:p>
        </w:tc>
        <w:tc>
          <w:tcPr>
            <w:tcW w:w="936" w:type="pct"/>
            <w:tcBorders>
              <w:top w:val="single" w:sz="4" w:space="0" w:color="auto"/>
            </w:tcBorders>
            <w:shd w:val="clear" w:color="auto" w:fill="auto"/>
            <w:vAlign w:val="bottom"/>
          </w:tcPr>
          <w:p w14:paraId="25EF2F2C" w14:textId="77777777" w:rsidR="009D0563" w:rsidRPr="00A5606A" w:rsidRDefault="009D0563" w:rsidP="005A1E91">
            <w:pPr>
              <w:ind w:right="107"/>
              <w:jc w:val="right"/>
              <w:rPr>
                <w:rFonts w:ascii="Arial" w:hAnsi="Arial" w:cs="Arial"/>
                <w:sz w:val="18"/>
                <w:szCs w:val="18"/>
              </w:rPr>
            </w:pPr>
          </w:p>
        </w:tc>
      </w:tr>
      <w:tr w:rsidR="009D0563" w:rsidRPr="00A5606A" w14:paraId="7DD83F94" w14:textId="77777777" w:rsidTr="005A1E91">
        <w:trPr>
          <w:trHeight w:val="113"/>
        </w:trPr>
        <w:tc>
          <w:tcPr>
            <w:tcW w:w="4064" w:type="pct"/>
            <w:shd w:val="clear" w:color="auto" w:fill="auto"/>
            <w:vAlign w:val="bottom"/>
          </w:tcPr>
          <w:p w14:paraId="405F7F69" w14:textId="77777777" w:rsidR="009D0563" w:rsidRPr="00A5606A" w:rsidRDefault="009D0563" w:rsidP="005A1E91">
            <w:pPr>
              <w:jc w:val="both"/>
              <w:rPr>
                <w:rFonts w:ascii="Arial" w:eastAsia="Arial Unicode MS" w:hAnsi="Arial" w:cs="Arial"/>
                <w:sz w:val="18"/>
                <w:szCs w:val="18"/>
              </w:rPr>
            </w:pPr>
            <w:r w:rsidRPr="00A5606A">
              <w:rPr>
                <w:rFonts w:ascii="Arial" w:hAnsi="Arial" w:cs="Arial"/>
                <w:sz w:val="18"/>
                <w:szCs w:val="18"/>
              </w:rPr>
              <w:t>Yurtiçi Krediler</w:t>
            </w:r>
          </w:p>
        </w:tc>
        <w:tc>
          <w:tcPr>
            <w:tcW w:w="936" w:type="pct"/>
            <w:shd w:val="clear" w:color="auto" w:fill="auto"/>
            <w:vAlign w:val="bottom"/>
          </w:tcPr>
          <w:p w14:paraId="2AA7AE58" w14:textId="77777777" w:rsidR="009D0563" w:rsidRPr="00A5606A" w:rsidRDefault="009D0563" w:rsidP="005A1E91">
            <w:pPr>
              <w:ind w:right="107"/>
              <w:jc w:val="right"/>
              <w:rPr>
                <w:rFonts w:ascii="Arial" w:hAnsi="Arial" w:cs="Arial"/>
                <w:sz w:val="18"/>
                <w:szCs w:val="18"/>
              </w:rPr>
            </w:pPr>
            <w:r w:rsidRPr="00A5606A">
              <w:rPr>
                <w:rFonts w:ascii="Arial" w:hAnsi="Arial" w:cs="Arial"/>
                <w:sz w:val="18"/>
                <w:szCs w:val="18"/>
              </w:rPr>
              <w:t>23.181.623</w:t>
            </w:r>
          </w:p>
        </w:tc>
      </w:tr>
      <w:tr w:rsidR="009D0563" w:rsidRPr="00A5606A" w14:paraId="7EFB21FA" w14:textId="77777777" w:rsidTr="005A1E91">
        <w:trPr>
          <w:trHeight w:val="113"/>
        </w:trPr>
        <w:tc>
          <w:tcPr>
            <w:tcW w:w="4064" w:type="pct"/>
            <w:shd w:val="clear" w:color="auto" w:fill="auto"/>
            <w:vAlign w:val="bottom"/>
          </w:tcPr>
          <w:p w14:paraId="6C0C1A42" w14:textId="77777777" w:rsidR="009D0563" w:rsidRPr="00A5606A" w:rsidRDefault="009D0563" w:rsidP="005A1E91">
            <w:pPr>
              <w:jc w:val="both"/>
              <w:rPr>
                <w:rFonts w:ascii="Arial" w:hAnsi="Arial" w:cs="Arial"/>
                <w:sz w:val="18"/>
                <w:szCs w:val="18"/>
              </w:rPr>
            </w:pPr>
            <w:r w:rsidRPr="00A5606A">
              <w:rPr>
                <w:rFonts w:ascii="Arial" w:hAnsi="Arial" w:cs="Arial"/>
                <w:sz w:val="18"/>
                <w:szCs w:val="18"/>
              </w:rPr>
              <w:t>Yurtdışı Krediler</w:t>
            </w:r>
          </w:p>
        </w:tc>
        <w:tc>
          <w:tcPr>
            <w:tcW w:w="936" w:type="pct"/>
            <w:shd w:val="clear" w:color="auto" w:fill="auto"/>
            <w:vAlign w:val="bottom"/>
          </w:tcPr>
          <w:p w14:paraId="27583BCE" w14:textId="77777777" w:rsidR="009D0563" w:rsidRPr="00A5606A" w:rsidRDefault="009D0563" w:rsidP="005A1E91">
            <w:pPr>
              <w:ind w:right="107"/>
              <w:jc w:val="right"/>
              <w:rPr>
                <w:rFonts w:ascii="Arial" w:hAnsi="Arial" w:cs="Arial"/>
                <w:sz w:val="18"/>
                <w:szCs w:val="18"/>
              </w:rPr>
            </w:pPr>
            <w:r w:rsidRPr="00A5606A">
              <w:rPr>
                <w:rFonts w:ascii="Arial" w:hAnsi="Arial" w:cs="Arial"/>
                <w:sz w:val="18"/>
                <w:szCs w:val="18"/>
              </w:rPr>
              <w:t>761.586</w:t>
            </w:r>
          </w:p>
        </w:tc>
      </w:tr>
      <w:tr w:rsidR="009D0563" w:rsidRPr="00A5606A" w14:paraId="5D091A50" w14:textId="77777777" w:rsidTr="005A1E91">
        <w:trPr>
          <w:trHeight w:val="113"/>
        </w:trPr>
        <w:tc>
          <w:tcPr>
            <w:tcW w:w="4064" w:type="pct"/>
            <w:tcBorders>
              <w:bottom w:val="single" w:sz="4" w:space="0" w:color="auto"/>
            </w:tcBorders>
            <w:shd w:val="clear" w:color="auto" w:fill="auto"/>
            <w:vAlign w:val="bottom"/>
          </w:tcPr>
          <w:p w14:paraId="0353735A" w14:textId="77777777" w:rsidR="009D0563" w:rsidRPr="00A5606A" w:rsidRDefault="009D0563" w:rsidP="005A1E91">
            <w:pPr>
              <w:jc w:val="both"/>
              <w:rPr>
                <w:rFonts w:ascii="Arial" w:hAnsi="Arial" w:cs="Arial"/>
                <w:sz w:val="18"/>
                <w:szCs w:val="18"/>
              </w:rPr>
            </w:pPr>
          </w:p>
        </w:tc>
        <w:tc>
          <w:tcPr>
            <w:tcW w:w="936" w:type="pct"/>
            <w:tcBorders>
              <w:bottom w:val="single" w:sz="4" w:space="0" w:color="auto"/>
            </w:tcBorders>
            <w:shd w:val="clear" w:color="auto" w:fill="auto"/>
            <w:vAlign w:val="bottom"/>
          </w:tcPr>
          <w:p w14:paraId="337CFD2B" w14:textId="77777777" w:rsidR="009D0563" w:rsidRPr="00A5606A" w:rsidRDefault="009D0563" w:rsidP="005A1E91">
            <w:pPr>
              <w:ind w:right="107"/>
              <w:jc w:val="right"/>
              <w:rPr>
                <w:rFonts w:ascii="Arial" w:hAnsi="Arial" w:cs="Arial"/>
                <w:sz w:val="18"/>
                <w:szCs w:val="18"/>
              </w:rPr>
            </w:pPr>
          </w:p>
        </w:tc>
      </w:tr>
      <w:tr w:rsidR="009D0563" w:rsidRPr="00A5606A" w14:paraId="5D011792" w14:textId="77777777" w:rsidTr="005A1E91">
        <w:trPr>
          <w:trHeight w:val="113"/>
        </w:trPr>
        <w:tc>
          <w:tcPr>
            <w:tcW w:w="4064" w:type="pct"/>
            <w:tcBorders>
              <w:top w:val="single" w:sz="4" w:space="0" w:color="auto"/>
              <w:bottom w:val="double" w:sz="4" w:space="0" w:color="auto"/>
            </w:tcBorders>
            <w:shd w:val="clear" w:color="auto" w:fill="auto"/>
            <w:vAlign w:val="bottom"/>
          </w:tcPr>
          <w:p w14:paraId="414348AD" w14:textId="77777777" w:rsidR="009D0563" w:rsidRPr="00A5606A" w:rsidRDefault="009D0563" w:rsidP="005A1E91">
            <w:pPr>
              <w:jc w:val="both"/>
              <w:rPr>
                <w:rFonts w:ascii="Arial" w:hAnsi="Arial" w:cs="Arial"/>
                <w:b/>
                <w:sz w:val="18"/>
                <w:szCs w:val="18"/>
              </w:rPr>
            </w:pPr>
            <w:r w:rsidRPr="00A5606A">
              <w:rPr>
                <w:rFonts w:ascii="Arial" w:hAnsi="Arial" w:cs="Arial"/>
                <w:b/>
                <w:sz w:val="18"/>
                <w:szCs w:val="18"/>
              </w:rPr>
              <w:t>Toplam</w:t>
            </w:r>
          </w:p>
        </w:tc>
        <w:tc>
          <w:tcPr>
            <w:tcW w:w="936" w:type="pct"/>
            <w:tcBorders>
              <w:top w:val="single" w:sz="4" w:space="0" w:color="auto"/>
              <w:bottom w:val="double" w:sz="4" w:space="0" w:color="auto"/>
            </w:tcBorders>
            <w:shd w:val="clear" w:color="auto" w:fill="auto"/>
            <w:vAlign w:val="bottom"/>
          </w:tcPr>
          <w:p w14:paraId="4D47F7FA" w14:textId="77777777" w:rsidR="009D0563" w:rsidRPr="00A5606A" w:rsidRDefault="009D0563" w:rsidP="005A1E91">
            <w:pPr>
              <w:ind w:right="107"/>
              <w:jc w:val="right"/>
              <w:rPr>
                <w:rFonts w:ascii="Arial" w:hAnsi="Arial" w:cs="Arial"/>
                <w:b/>
                <w:sz w:val="18"/>
                <w:szCs w:val="18"/>
              </w:rPr>
            </w:pPr>
            <w:r w:rsidRPr="00A5606A">
              <w:rPr>
                <w:rFonts w:ascii="Arial" w:hAnsi="Arial" w:cs="Arial"/>
                <w:b/>
                <w:sz w:val="18"/>
                <w:szCs w:val="18"/>
              </w:rPr>
              <w:t>23.943.209</w:t>
            </w:r>
          </w:p>
        </w:tc>
      </w:tr>
    </w:tbl>
    <w:p w14:paraId="56D0DA74" w14:textId="77777777" w:rsidR="00136C29" w:rsidRPr="009128F0" w:rsidRDefault="00136C29" w:rsidP="003F45C2">
      <w:pPr>
        <w:pStyle w:val="GvdeMetniGirintisi"/>
        <w:numPr>
          <w:ilvl w:val="0"/>
          <w:numId w:val="20"/>
        </w:numPr>
        <w:spacing w:before="120"/>
        <w:ind w:left="0" w:hanging="567"/>
        <w:rPr>
          <w:rFonts w:ascii="Arial" w:hAnsi="Arial" w:cs="Arial"/>
          <w:b/>
          <w:color w:val="000000" w:themeColor="text1"/>
          <w:sz w:val="20"/>
          <w:szCs w:val="20"/>
        </w:rPr>
      </w:pPr>
      <w:r w:rsidRPr="009128F0">
        <w:rPr>
          <w:rFonts w:ascii="Arial" w:hAnsi="Arial" w:cs="Arial"/>
          <w:b/>
          <w:color w:val="000000" w:themeColor="text1"/>
          <w:sz w:val="20"/>
          <w:szCs w:val="20"/>
        </w:rPr>
        <w:t xml:space="preserve">Bağlı ortaklık ve iştiraklere verilen krediler: </w:t>
      </w:r>
    </w:p>
    <w:p w14:paraId="25597B18" w14:textId="00A30454" w:rsidR="000F4C6D" w:rsidRPr="009128F0" w:rsidRDefault="009D0563" w:rsidP="00900783">
      <w:pPr>
        <w:pStyle w:val="GvdeMetniGirintisi"/>
        <w:spacing w:before="120"/>
        <w:ind w:firstLine="14"/>
        <w:rPr>
          <w:rFonts w:ascii="Arial" w:hAnsi="Arial" w:cs="Arial"/>
          <w:color w:val="000000" w:themeColor="text1"/>
          <w:sz w:val="20"/>
          <w:szCs w:val="20"/>
        </w:rPr>
      </w:pPr>
      <w:r w:rsidRPr="00A5606A">
        <w:rPr>
          <w:rFonts w:ascii="Arial" w:hAnsi="Arial" w:cs="Arial"/>
          <w:sz w:val="20"/>
          <w:szCs w:val="20"/>
        </w:rPr>
        <w:t>Bilanço tarihi itibarıyla bağlı ortaklık ve iştiraklere verilen nakdi kredi bulunmamaktadır (Önceki Dönem: Bulunmamaktadır)</w:t>
      </w:r>
      <w:r w:rsidR="00136C29" w:rsidRPr="009128F0">
        <w:rPr>
          <w:rFonts w:ascii="Arial" w:hAnsi="Arial" w:cs="Arial"/>
          <w:color w:val="000000" w:themeColor="text1"/>
          <w:sz w:val="20"/>
          <w:szCs w:val="20"/>
        </w:rPr>
        <w:t>.</w:t>
      </w:r>
    </w:p>
    <w:p w14:paraId="59D963DD" w14:textId="77777777" w:rsidR="00AB4539" w:rsidRPr="00A5606A" w:rsidRDefault="00AB4539" w:rsidP="00AB4539">
      <w:pPr>
        <w:pStyle w:val="GvdeMetniGirintisi"/>
        <w:spacing w:before="120" w:after="120" w:line="230" w:lineRule="auto"/>
        <w:ind w:left="-601" w:firstLine="0"/>
        <w:rPr>
          <w:rFonts w:ascii="Arial" w:hAnsi="Arial" w:cs="Arial"/>
          <w:b/>
          <w:sz w:val="20"/>
          <w:szCs w:val="18"/>
          <w:lang w:eastAsia="tr-TR"/>
        </w:rPr>
      </w:pPr>
      <w:r w:rsidRPr="00A5606A">
        <w:rPr>
          <w:rFonts w:ascii="Arial" w:hAnsi="Arial" w:cs="Arial"/>
          <w:b/>
          <w:sz w:val="20"/>
          <w:szCs w:val="20"/>
          <w:lang w:eastAsia="tr-TR"/>
        </w:rPr>
        <w:t>ğ.1)</w:t>
      </w:r>
      <w:r w:rsidRPr="00A5606A">
        <w:rPr>
          <w:rFonts w:ascii="Arial" w:hAnsi="Arial" w:cs="Arial"/>
          <w:b/>
          <w:sz w:val="20"/>
          <w:szCs w:val="20"/>
          <w:lang w:eastAsia="tr-TR"/>
        </w:rPr>
        <w:tab/>
        <w:t>Kredilere ilişkin olarak ayrılan özel karşılıklar veya temerrüt</w:t>
      </w:r>
      <w:r w:rsidRPr="00A5606A">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7610"/>
        <w:gridCol w:w="1867"/>
      </w:tblGrid>
      <w:tr w:rsidR="00AB4539" w:rsidRPr="00A5606A" w14:paraId="008E0316" w14:textId="77777777" w:rsidTr="005A1E91">
        <w:trPr>
          <w:trHeight w:val="170"/>
        </w:trPr>
        <w:tc>
          <w:tcPr>
            <w:tcW w:w="4015" w:type="pct"/>
            <w:tcBorders>
              <w:top w:val="single" w:sz="4" w:space="0" w:color="auto"/>
              <w:bottom w:val="single" w:sz="4" w:space="0" w:color="auto"/>
            </w:tcBorders>
            <w:shd w:val="clear" w:color="auto" w:fill="FFFFFF"/>
            <w:vAlign w:val="bottom"/>
          </w:tcPr>
          <w:p w14:paraId="03D8F74C" w14:textId="77777777" w:rsidR="00AB4539" w:rsidRPr="00A5606A" w:rsidRDefault="00AB4539" w:rsidP="005A1E91">
            <w:pPr>
              <w:spacing w:line="230" w:lineRule="auto"/>
              <w:jc w:val="both"/>
              <w:rPr>
                <w:rFonts w:ascii="Arial" w:hAnsi="Arial" w:cs="Arial"/>
                <w:b/>
                <w:sz w:val="18"/>
                <w:szCs w:val="18"/>
              </w:rPr>
            </w:pPr>
          </w:p>
        </w:tc>
        <w:tc>
          <w:tcPr>
            <w:tcW w:w="985" w:type="pct"/>
            <w:tcBorders>
              <w:top w:val="single" w:sz="4" w:space="0" w:color="auto"/>
              <w:bottom w:val="single" w:sz="4" w:space="0" w:color="auto"/>
            </w:tcBorders>
            <w:shd w:val="clear" w:color="auto" w:fill="FFFFFF"/>
            <w:vAlign w:val="bottom"/>
          </w:tcPr>
          <w:p w14:paraId="3593C234" w14:textId="77777777" w:rsidR="00AB4539" w:rsidRPr="00A5606A" w:rsidRDefault="00AB4539" w:rsidP="005A1E91">
            <w:pPr>
              <w:spacing w:line="230" w:lineRule="auto"/>
              <w:ind w:right="142"/>
              <w:jc w:val="right"/>
              <w:rPr>
                <w:rFonts w:ascii="Arial" w:eastAsia="Arial Unicode MS" w:hAnsi="Arial" w:cs="Arial"/>
                <w:b/>
                <w:sz w:val="18"/>
                <w:szCs w:val="18"/>
              </w:rPr>
            </w:pPr>
            <w:r w:rsidRPr="00A5606A">
              <w:rPr>
                <w:rFonts w:ascii="Arial" w:hAnsi="Arial" w:cs="Arial"/>
                <w:b/>
                <w:sz w:val="18"/>
                <w:szCs w:val="18"/>
              </w:rPr>
              <w:t>Cari Dönem</w:t>
            </w:r>
          </w:p>
        </w:tc>
      </w:tr>
      <w:tr w:rsidR="00AB4539" w:rsidRPr="00A5606A" w14:paraId="38175DE6" w14:textId="77777777" w:rsidTr="005A1E91">
        <w:trPr>
          <w:trHeight w:val="170"/>
        </w:trPr>
        <w:tc>
          <w:tcPr>
            <w:tcW w:w="4015" w:type="pct"/>
            <w:tcBorders>
              <w:top w:val="single" w:sz="4" w:space="0" w:color="auto"/>
            </w:tcBorders>
            <w:shd w:val="clear" w:color="auto" w:fill="FFFFFF"/>
            <w:vAlign w:val="bottom"/>
          </w:tcPr>
          <w:p w14:paraId="63190D53" w14:textId="77777777" w:rsidR="00AB4539" w:rsidRPr="00A5606A" w:rsidRDefault="00AB4539" w:rsidP="005A1E91">
            <w:pPr>
              <w:spacing w:line="230" w:lineRule="auto"/>
              <w:ind w:firstLine="360"/>
              <w:jc w:val="both"/>
              <w:rPr>
                <w:rFonts w:ascii="Arial" w:hAnsi="Arial" w:cs="Arial"/>
                <w:sz w:val="18"/>
                <w:szCs w:val="18"/>
              </w:rPr>
            </w:pPr>
          </w:p>
        </w:tc>
        <w:tc>
          <w:tcPr>
            <w:tcW w:w="985" w:type="pct"/>
            <w:tcBorders>
              <w:top w:val="single" w:sz="4" w:space="0" w:color="auto"/>
            </w:tcBorders>
            <w:vAlign w:val="bottom"/>
          </w:tcPr>
          <w:p w14:paraId="53211B0B" w14:textId="77777777" w:rsidR="00AB4539" w:rsidRPr="00A5606A" w:rsidRDefault="00AB4539" w:rsidP="005A1E91">
            <w:pPr>
              <w:spacing w:line="230" w:lineRule="auto"/>
              <w:ind w:right="142"/>
              <w:jc w:val="right"/>
              <w:rPr>
                <w:rFonts w:ascii="Arial" w:hAnsi="Arial" w:cs="Arial"/>
                <w:sz w:val="18"/>
                <w:szCs w:val="18"/>
              </w:rPr>
            </w:pPr>
          </w:p>
        </w:tc>
      </w:tr>
      <w:tr w:rsidR="00AB4539" w:rsidRPr="00A5606A" w14:paraId="3D85EEB0" w14:textId="77777777" w:rsidTr="005A1E91">
        <w:trPr>
          <w:trHeight w:val="170"/>
        </w:trPr>
        <w:tc>
          <w:tcPr>
            <w:tcW w:w="4015" w:type="pct"/>
            <w:shd w:val="clear" w:color="auto" w:fill="FFFFFF"/>
            <w:vAlign w:val="bottom"/>
          </w:tcPr>
          <w:p w14:paraId="7379FF6B" w14:textId="77777777" w:rsidR="00AB4539" w:rsidRPr="00A5606A" w:rsidRDefault="00AB4539" w:rsidP="005A1E91">
            <w:pPr>
              <w:pStyle w:val="Balk7"/>
              <w:spacing w:line="230" w:lineRule="auto"/>
              <w:ind w:left="0"/>
              <w:rPr>
                <w:rFonts w:ascii="Arial" w:eastAsia="Arial Unicode MS" w:hAnsi="Arial" w:cs="Arial"/>
                <w:i w:val="0"/>
                <w:sz w:val="18"/>
                <w:szCs w:val="18"/>
              </w:rPr>
            </w:pPr>
            <w:r w:rsidRPr="00A5606A">
              <w:rPr>
                <w:rFonts w:ascii="Arial" w:hAnsi="Arial" w:cs="Arial"/>
                <w:i w:val="0"/>
                <w:sz w:val="18"/>
                <w:szCs w:val="18"/>
              </w:rPr>
              <w:t>Tahsil İmkanı Sınırlı Krediler</w:t>
            </w:r>
            <w:r w:rsidRPr="00A5606A">
              <w:rPr>
                <w:rFonts w:ascii="Arial" w:hAnsi="Arial" w:cs="Arial"/>
                <w:bCs/>
                <w:i w:val="0"/>
                <w:sz w:val="18"/>
                <w:szCs w:val="18"/>
              </w:rPr>
              <w:t xml:space="preserve"> İçin Ayrılanlar </w:t>
            </w:r>
          </w:p>
        </w:tc>
        <w:tc>
          <w:tcPr>
            <w:tcW w:w="985" w:type="pct"/>
          </w:tcPr>
          <w:p w14:paraId="2A4894EC" w14:textId="77777777" w:rsidR="00AB4539" w:rsidRPr="00A5606A" w:rsidRDefault="00AB4539" w:rsidP="005A1E91">
            <w:pPr>
              <w:ind w:right="148"/>
              <w:jc w:val="right"/>
              <w:rPr>
                <w:rFonts w:ascii="Arial" w:hAnsi="Arial" w:cs="Arial"/>
                <w:sz w:val="18"/>
                <w:szCs w:val="18"/>
              </w:rPr>
            </w:pPr>
            <w:r w:rsidRPr="00A5606A">
              <w:rPr>
                <w:rFonts w:ascii="Arial" w:hAnsi="Arial" w:cs="Arial"/>
                <w:sz w:val="18"/>
                <w:szCs w:val="18"/>
              </w:rPr>
              <w:t>126.372</w:t>
            </w:r>
          </w:p>
        </w:tc>
      </w:tr>
      <w:tr w:rsidR="00AB4539" w:rsidRPr="00A5606A" w14:paraId="3D391A99" w14:textId="77777777" w:rsidTr="005A1E91">
        <w:trPr>
          <w:trHeight w:val="170"/>
        </w:trPr>
        <w:tc>
          <w:tcPr>
            <w:tcW w:w="4015" w:type="pct"/>
            <w:shd w:val="clear" w:color="auto" w:fill="FFFFFF"/>
            <w:vAlign w:val="bottom"/>
          </w:tcPr>
          <w:p w14:paraId="56229E51" w14:textId="77777777" w:rsidR="00AB4539" w:rsidRPr="00A5606A" w:rsidRDefault="00AB4539" w:rsidP="005A1E91">
            <w:pPr>
              <w:spacing w:line="230" w:lineRule="auto"/>
              <w:rPr>
                <w:rFonts w:ascii="Arial" w:eastAsia="Arial Unicode MS" w:hAnsi="Arial" w:cs="Arial"/>
                <w:sz w:val="18"/>
                <w:szCs w:val="18"/>
              </w:rPr>
            </w:pPr>
            <w:r w:rsidRPr="00A5606A">
              <w:rPr>
                <w:rFonts w:ascii="Arial" w:hAnsi="Arial" w:cs="Arial"/>
                <w:iCs/>
                <w:sz w:val="18"/>
                <w:szCs w:val="18"/>
              </w:rPr>
              <w:t>Tahsili Şüpheli Krediler</w:t>
            </w:r>
            <w:r w:rsidRPr="00A5606A">
              <w:rPr>
                <w:rFonts w:ascii="Arial" w:hAnsi="Arial" w:cs="Arial"/>
                <w:bCs/>
                <w:sz w:val="18"/>
                <w:szCs w:val="18"/>
              </w:rPr>
              <w:t xml:space="preserve"> İçin Ayrılanlar </w:t>
            </w:r>
          </w:p>
        </w:tc>
        <w:tc>
          <w:tcPr>
            <w:tcW w:w="985" w:type="pct"/>
          </w:tcPr>
          <w:p w14:paraId="0920751A" w14:textId="77777777" w:rsidR="00AB4539" w:rsidRPr="00A5606A" w:rsidRDefault="00AB4539" w:rsidP="005A1E91">
            <w:pPr>
              <w:ind w:right="148"/>
              <w:jc w:val="right"/>
              <w:rPr>
                <w:rFonts w:ascii="Arial" w:hAnsi="Arial" w:cs="Arial"/>
                <w:sz w:val="18"/>
                <w:szCs w:val="18"/>
              </w:rPr>
            </w:pPr>
            <w:r w:rsidRPr="00A5606A">
              <w:rPr>
                <w:rFonts w:ascii="Arial" w:hAnsi="Arial" w:cs="Arial"/>
                <w:sz w:val="18"/>
                <w:szCs w:val="18"/>
              </w:rPr>
              <w:t>147.587</w:t>
            </w:r>
          </w:p>
        </w:tc>
      </w:tr>
      <w:tr w:rsidR="00AB4539" w:rsidRPr="00A5606A" w14:paraId="2FBDEF09" w14:textId="77777777" w:rsidTr="005A1E91">
        <w:trPr>
          <w:trHeight w:val="170"/>
        </w:trPr>
        <w:tc>
          <w:tcPr>
            <w:tcW w:w="4015" w:type="pct"/>
            <w:shd w:val="clear" w:color="auto" w:fill="FFFFFF"/>
            <w:vAlign w:val="bottom"/>
          </w:tcPr>
          <w:p w14:paraId="52BE233E" w14:textId="77777777" w:rsidR="00AB4539" w:rsidRPr="00A5606A" w:rsidRDefault="00AB4539" w:rsidP="005A1E91">
            <w:pPr>
              <w:spacing w:line="230" w:lineRule="auto"/>
              <w:rPr>
                <w:rFonts w:ascii="Arial" w:hAnsi="Arial" w:cs="Arial"/>
                <w:iCs/>
                <w:sz w:val="18"/>
                <w:szCs w:val="18"/>
              </w:rPr>
            </w:pPr>
            <w:r w:rsidRPr="00A5606A">
              <w:rPr>
                <w:rFonts w:ascii="Arial" w:hAnsi="Arial" w:cs="Arial"/>
                <w:iCs/>
                <w:sz w:val="18"/>
                <w:szCs w:val="18"/>
              </w:rPr>
              <w:t>Zarar Niteliğindeki Krediler</w:t>
            </w:r>
            <w:r w:rsidRPr="00A5606A">
              <w:rPr>
                <w:rFonts w:ascii="Arial" w:hAnsi="Arial" w:cs="Arial"/>
                <w:bCs/>
                <w:sz w:val="18"/>
                <w:szCs w:val="18"/>
              </w:rPr>
              <w:t xml:space="preserve"> İçin Ayrılanlar</w:t>
            </w:r>
          </w:p>
        </w:tc>
        <w:tc>
          <w:tcPr>
            <w:tcW w:w="985" w:type="pct"/>
          </w:tcPr>
          <w:p w14:paraId="635ADC2F" w14:textId="77777777" w:rsidR="00AB4539" w:rsidRPr="00A5606A" w:rsidRDefault="00AB4539" w:rsidP="005A1E91">
            <w:pPr>
              <w:ind w:right="148"/>
              <w:jc w:val="right"/>
              <w:rPr>
                <w:rFonts w:ascii="Arial" w:hAnsi="Arial" w:cs="Arial"/>
                <w:sz w:val="18"/>
                <w:szCs w:val="18"/>
              </w:rPr>
            </w:pPr>
            <w:r w:rsidRPr="00A5606A">
              <w:rPr>
                <w:rFonts w:ascii="Arial" w:hAnsi="Arial" w:cs="Arial"/>
                <w:sz w:val="18"/>
                <w:szCs w:val="18"/>
              </w:rPr>
              <w:t>573.826</w:t>
            </w:r>
          </w:p>
        </w:tc>
      </w:tr>
      <w:tr w:rsidR="00AB4539" w:rsidRPr="00A5606A" w14:paraId="66CD11AE" w14:textId="77777777" w:rsidTr="005A1E91">
        <w:trPr>
          <w:trHeight w:val="170"/>
        </w:trPr>
        <w:tc>
          <w:tcPr>
            <w:tcW w:w="4015" w:type="pct"/>
            <w:tcBorders>
              <w:bottom w:val="single" w:sz="4" w:space="0" w:color="auto"/>
            </w:tcBorders>
            <w:shd w:val="clear" w:color="auto" w:fill="FFFFFF"/>
            <w:vAlign w:val="bottom"/>
          </w:tcPr>
          <w:p w14:paraId="2487FEB1" w14:textId="77777777" w:rsidR="00AB4539" w:rsidRPr="00A5606A" w:rsidRDefault="00AB4539" w:rsidP="005A1E91">
            <w:pPr>
              <w:spacing w:line="230" w:lineRule="auto"/>
              <w:jc w:val="both"/>
              <w:rPr>
                <w:rFonts w:ascii="Arial" w:hAnsi="Arial" w:cs="Arial"/>
                <w:sz w:val="18"/>
                <w:szCs w:val="18"/>
              </w:rPr>
            </w:pPr>
          </w:p>
        </w:tc>
        <w:tc>
          <w:tcPr>
            <w:tcW w:w="985" w:type="pct"/>
            <w:tcBorders>
              <w:bottom w:val="single" w:sz="4" w:space="0" w:color="auto"/>
            </w:tcBorders>
          </w:tcPr>
          <w:p w14:paraId="10429EA6" w14:textId="77777777" w:rsidR="00AB4539" w:rsidRPr="00A5606A" w:rsidRDefault="00AB4539" w:rsidP="005A1E91">
            <w:pPr>
              <w:ind w:right="148"/>
              <w:jc w:val="right"/>
              <w:rPr>
                <w:rFonts w:ascii="Arial" w:hAnsi="Arial" w:cs="Arial"/>
                <w:sz w:val="18"/>
                <w:szCs w:val="18"/>
              </w:rPr>
            </w:pPr>
          </w:p>
        </w:tc>
      </w:tr>
      <w:tr w:rsidR="00AB4539" w:rsidRPr="00A5606A" w14:paraId="57424D30" w14:textId="77777777" w:rsidTr="005A1E91">
        <w:trPr>
          <w:trHeight w:val="170"/>
        </w:trPr>
        <w:tc>
          <w:tcPr>
            <w:tcW w:w="4015" w:type="pct"/>
            <w:tcBorders>
              <w:top w:val="single" w:sz="4" w:space="0" w:color="auto"/>
              <w:bottom w:val="double" w:sz="4" w:space="0" w:color="auto"/>
            </w:tcBorders>
            <w:shd w:val="clear" w:color="auto" w:fill="FFFFFF"/>
            <w:vAlign w:val="bottom"/>
          </w:tcPr>
          <w:p w14:paraId="642C3612" w14:textId="77777777" w:rsidR="00AB4539" w:rsidRPr="00A5606A" w:rsidRDefault="00AB4539" w:rsidP="005A1E91">
            <w:pPr>
              <w:spacing w:line="230" w:lineRule="auto"/>
              <w:jc w:val="both"/>
              <w:rPr>
                <w:rFonts w:ascii="Arial" w:hAnsi="Arial" w:cs="Arial"/>
                <w:b/>
                <w:sz w:val="18"/>
                <w:szCs w:val="18"/>
              </w:rPr>
            </w:pPr>
            <w:r w:rsidRPr="00A5606A">
              <w:rPr>
                <w:rFonts w:ascii="Arial" w:hAnsi="Arial" w:cs="Arial"/>
                <w:b/>
                <w:sz w:val="18"/>
                <w:szCs w:val="18"/>
              </w:rPr>
              <w:t>Toplam</w:t>
            </w:r>
          </w:p>
        </w:tc>
        <w:tc>
          <w:tcPr>
            <w:tcW w:w="985" w:type="pct"/>
            <w:tcBorders>
              <w:top w:val="single" w:sz="4" w:space="0" w:color="auto"/>
              <w:bottom w:val="double" w:sz="4" w:space="0" w:color="auto"/>
            </w:tcBorders>
          </w:tcPr>
          <w:p w14:paraId="0F234608" w14:textId="77777777" w:rsidR="00AB4539" w:rsidRPr="00A5606A" w:rsidRDefault="00AB4539" w:rsidP="005A1E91">
            <w:pPr>
              <w:ind w:right="148"/>
              <w:jc w:val="right"/>
              <w:rPr>
                <w:rFonts w:ascii="Arial" w:hAnsi="Arial" w:cs="Arial"/>
                <w:b/>
                <w:sz w:val="18"/>
                <w:szCs w:val="18"/>
              </w:rPr>
            </w:pPr>
            <w:r w:rsidRPr="00A5606A">
              <w:rPr>
                <w:rFonts w:ascii="Arial" w:hAnsi="Arial" w:cs="Arial"/>
                <w:b/>
                <w:sz w:val="18"/>
                <w:szCs w:val="18"/>
              </w:rPr>
              <w:t>847.785</w:t>
            </w:r>
          </w:p>
        </w:tc>
      </w:tr>
    </w:tbl>
    <w:p w14:paraId="259811B1" w14:textId="77777777" w:rsidR="00AB4539" w:rsidRPr="00A5606A" w:rsidRDefault="00AB4539" w:rsidP="00AB4539">
      <w:pPr>
        <w:pStyle w:val="GvdeMetniGirintisi"/>
        <w:spacing w:before="120" w:after="120" w:line="230" w:lineRule="auto"/>
        <w:ind w:left="-601" w:firstLine="0"/>
        <w:rPr>
          <w:rFonts w:ascii="Arial" w:hAnsi="Arial" w:cs="Arial"/>
          <w:b/>
          <w:sz w:val="20"/>
          <w:szCs w:val="18"/>
          <w:lang w:eastAsia="tr-TR"/>
        </w:rPr>
      </w:pPr>
      <w:r w:rsidRPr="00A5606A">
        <w:rPr>
          <w:rFonts w:ascii="Arial" w:hAnsi="Arial" w:cs="Arial"/>
          <w:b/>
          <w:sz w:val="20"/>
          <w:szCs w:val="18"/>
          <w:lang w:eastAsia="tr-TR"/>
        </w:rPr>
        <w:t>ğ.2)</w:t>
      </w:r>
      <w:r w:rsidRPr="00A5606A">
        <w:rPr>
          <w:rFonts w:ascii="Arial" w:hAnsi="Arial" w:cs="Arial"/>
          <w:b/>
          <w:sz w:val="20"/>
          <w:szCs w:val="18"/>
          <w:lang w:eastAsia="tr-TR"/>
        </w:rPr>
        <w:tab/>
        <w:t>Kredilere ilişkin olarak ayrılan özel karşılıklar:</w:t>
      </w:r>
    </w:p>
    <w:tbl>
      <w:tblPr>
        <w:tblW w:w="5000" w:type="pct"/>
        <w:tblCellMar>
          <w:left w:w="0" w:type="dxa"/>
          <w:right w:w="0" w:type="dxa"/>
        </w:tblCellMar>
        <w:tblLook w:val="0000" w:firstRow="0" w:lastRow="0" w:firstColumn="0" w:lastColumn="0" w:noHBand="0" w:noVBand="0"/>
      </w:tblPr>
      <w:tblGrid>
        <w:gridCol w:w="7602"/>
        <w:gridCol w:w="1875"/>
      </w:tblGrid>
      <w:tr w:rsidR="00AB4539" w:rsidRPr="00A5606A" w14:paraId="7E5DDD47" w14:textId="77777777" w:rsidTr="005A1E91">
        <w:trPr>
          <w:trHeight w:val="170"/>
        </w:trPr>
        <w:tc>
          <w:tcPr>
            <w:tcW w:w="4011" w:type="pct"/>
            <w:tcBorders>
              <w:top w:val="single" w:sz="4" w:space="0" w:color="auto"/>
              <w:bottom w:val="single" w:sz="4" w:space="0" w:color="auto"/>
            </w:tcBorders>
            <w:shd w:val="clear" w:color="auto" w:fill="FFFFFF"/>
            <w:vAlign w:val="bottom"/>
          </w:tcPr>
          <w:p w14:paraId="55EB7251" w14:textId="77777777" w:rsidR="00AB4539" w:rsidRPr="00A5606A" w:rsidRDefault="00AB4539" w:rsidP="005A1E91">
            <w:pPr>
              <w:spacing w:line="230" w:lineRule="auto"/>
              <w:jc w:val="both"/>
              <w:rPr>
                <w:rFonts w:ascii="Arial" w:hAnsi="Arial" w:cs="Arial"/>
                <w:b/>
                <w:sz w:val="18"/>
                <w:szCs w:val="18"/>
              </w:rPr>
            </w:pPr>
          </w:p>
        </w:tc>
        <w:tc>
          <w:tcPr>
            <w:tcW w:w="989" w:type="pct"/>
            <w:tcBorders>
              <w:top w:val="single" w:sz="4" w:space="0" w:color="auto"/>
              <w:bottom w:val="single" w:sz="4" w:space="0" w:color="auto"/>
            </w:tcBorders>
            <w:shd w:val="clear" w:color="auto" w:fill="FFFFFF"/>
            <w:vAlign w:val="bottom"/>
          </w:tcPr>
          <w:p w14:paraId="448D5E0C" w14:textId="77777777" w:rsidR="00AB4539" w:rsidRPr="00A5606A" w:rsidRDefault="00AB4539" w:rsidP="005A1E91">
            <w:pPr>
              <w:spacing w:line="230" w:lineRule="auto"/>
              <w:ind w:right="142"/>
              <w:jc w:val="right"/>
              <w:rPr>
                <w:rFonts w:ascii="Arial" w:eastAsia="Arial Unicode MS" w:hAnsi="Arial" w:cs="Arial"/>
                <w:b/>
                <w:sz w:val="18"/>
                <w:szCs w:val="18"/>
              </w:rPr>
            </w:pPr>
            <w:r w:rsidRPr="00A5606A">
              <w:rPr>
                <w:rFonts w:ascii="Arial" w:hAnsi="Arial" w:cs="Arial"/>
                <w:b/>
                <w:sz w:val="18"/>
                <w:szCs w:val="18"/>
              </w:rPr>
              <w:t>Önceki Dönem</w:t>
            </w:r>
          </w:p>
        </w:tc>
      </w:tr>
      <w:tr w:rsidR="00AB4539" w:rsidRPr="00A5606A" w14:paraId="37903EA5" w14:textId="77777777" w:rsidTr="005A1E91">
        <w:trPr>
          <w:trHeight w:val="170"/>
        </w:trPr>
        <w:tc>
          <w:tcPr>
            <w:tcW w:w="4011" w:type="pct"/>
            <w:tcBorders>
              <w:top w:val="single" w:sz="4" w:space="0" w:color="auto"/>
            </w:tcBorders>
            <w:shd w:val="clear" w:color="auto" w:fill="FFFFFF"/>
            <w:vAlign w:val="bottom"/>
          </w:tcPr>
          <w:p w14:paraId="71FEF4B6" w14:textId="77777777" w:rsidR="00AB4539" w:rsidRPr="00A5606A" w:rsidRDefault="00AB4539" w:rsidP="005A1E91">
            <w:pPr>
              <w:spacing w:line="230" w:lineRule="auto"/>
              <w:ind w:firstLine="360"/>
              <w:jc w:val="both"/>
              <w:rPr>
                <w:rFonts w:ascii="Arial" w:hAnsi="Arial" w:cs="Arial"/>
                <w:sz w:val="18"/>
                <w:szCs w:val="18"/>
              </w:rPr>
            </w:pPr>
          </w:p>
        </w:tc>
        <w:tc>
          <w:tcPr>
            <w:tcW w:w="989" w:type="pct"/>
            <w:tcBorders>
              <w:top w:val="single" w:sz="4" w:space="0" w:color="auto"/>
            </w:tcBorders>
            <w:vAlign w:val="bottom"/>
          </w:tcPr>
          <w:p w14:paraId="5CFED723" w14:textId="77777777" w:rsidR="00AB4539" w:rsidRPr="00A5606A" w:rsidRDefault="00AB4539" w:rsidP="005A1E91">
            <w:pPr>
              <w:spacing w:line="230" w:lineRule="auto"/>
              <w:ind w:right="142"/>
              <w:jc w:val="right"/>
              <w:rPr>
                <w:rFonts w:ascii="Arial" w:hAnsi="Arial" w:cs="Arial"/>
                <w:sz w:val="18"/>
                <w:szCs w:val="18"/>
              </w:rPr>
            </w:pPr>
          </w:p>
        </w:tc>
      </w:tr>
      <w:tr w:rsidR="00AB4539" w:rsidRPr="00A5606A" w14:paraId="226D8B63" w14:textId="77777777" w:rsidTr="005A1E91">
        <w:trPr>
          <w:trHeight w:val="170"/>
        </w:trPr>
        <w:tc>
          <w:tcPr>
            <w:tcW w:w="4011" w:type="pct"/>
            <w:shd w:val="clear" w:color="auto" w:fill="FFFFFF"/>
            <w:vAlign w:val="bottom"/>
          </w:tcPr>
          <w:p w14:paraId="33C00D1E" w14:textId="77777777" w:rsidR="00AB4539" w:rsidRPr="00A5606A" w:rsidRDefault="00AB4539" w:rsidP="005A1E91">
            <w:pPr>
              <w:pStyle w:val="Balk7"/>
              <w:spacing w:line="230" w:lineRule="auto"/>
              <w:ind w:left="0"/>
              <w:rPr>
                <w:rFonts w:ascii="Arial" w:eastAsia="Arial Unicode MS" w:hAnsi="Arial" w:cs="Arial"/>
                <w:i w:val="0"/>
                <w:sz w:val="18"/>
                <w:szCs w:val="18"/>
              </w:rPr>
            </w:pPr>
            <w:r w:rsidRPr="00A5606A">
              <w:rPr>
                <w:rFonts w:ascii="Arial" w:hAnsi="Arial" w:cs="Arial"/>
                <w:i w:val="0"/>
                <w:sz w:val="18"/>
                <w:szCs w:val="18"/>
              </w:rPr>
              <w:t>Tahsil İmkanı Sınırlı Krediler ve Diğer Alacaklar</w:t>
            </w:r>
            <w:r w:rsidRPr="00A5606A">
              <w:rPr>
                <w:rFonts w:ascii="Arial" w:hAnsi="Arial" w:cs="Arial"/>
                <w:bCs/>
                <w:i w:val="0"/>
                <w:sz w:val="18"/>
                <w:szCs w:val="18"/>
              </w:rPr>
              <w:t xml:space="preserve"> İçin Ayrılanlar </w:t>
            </w:r>
          </w:p>
        </w:tc>
        <w:tc>
          <w:tcPr>
            <w:tcW w:w="989" w:type="pct"/>
          </w:tcPr>
          <w:p w14:paraId="69C4152F" w14:textId="77777777" w:rsidR="00AB4539" w:rsidRPr="00A5606A" w:rsidRDefault="00AB4539" w:rsidP="005A1E91">
            <w:pPr>
              <w:ind w:right="148"/>
              <w:jc w:val="right"/>
              <w:rPr>
                <w:rFonts w:ascii="Arial" w:hAnsi="Arial" w:cs="Arial"/>
                <w:sz w:val="18"/>
                <w:szCs w:val="18"/>
              </w:rPr>
            </w:pPr>
            <w:r w:rsidRPr="00A5606A">
              <w:rPr>
                <w:rFonts w:ascii="Arial" w:hAnsi="Arial" w:cs="Arial"/>
                <w:sz w:val="18"/>
                <w:szCs w:val="18"/>
              </w:rPr>
              <w:t>7.198</w:t>
            </w:r>
          </w:p>
        </w:tc>
      </w:tr>
      <w:tr w:rsidR="00AB4539" w:rsidRPr="00A5606A" w14:paraId="5B9087F9" w14:textId="77777777" w:rsidTr="005A1E91">
        <w:trPr>
          <w:trHeight w:val="170"/>
        </w:trPr>
        <w:tc>
          <w:tcPr>
            <w:tcW w:w="4011" w:type="pct"/>
            <w:shd w:val="clear" w:color="auto" w:fill="FFFFFF"/>
            <w:vAlign w:val="bottom"/>
          </w:tcPr>
          <w:p w14:paraId="5F890A3D" w14:textId="77777777" w:rsidR="00AB4539" w:rsidRPr="00A5606A" w:rsidRDefault="00AB4539" w:rsidP="005A1E91">
            <w:pPr>
              <w:spacing w:line="230" w:lineRule="auto"/>
              <w:rPr>
                <w:rFonts w:ascii="Arial" w:eastAsia="Arial Unicode MS" w:hAnsi="Arial" w:cs="Arial"/>
                <w:sz w:val="18"/>
                <w:szCs w:val="18"/>
              </w:rPr>
            </w:pPr>
            <w:r w:rsidRPr="00A5606A">
              <w:rPr>
                <w:rFonts w:ascii="Arial" w:hAnsi="Arial" w:cs="Arial"/>
                <w:iCs/>
                <w:sz w:val="18"/>
                <w:szCs w:val="18"/>
              </w:rPr>
              <w:t>Tahsili Şüpheli Krediler ve Diğer Alacaklar</w:t>
            </w:r>
            <w:r w:rsidRPr="00A5606A">
              <w:rPr>
                <w:rFonts w:ascii="Arial" w:hAnsi="Arial" w:cs="Arial"/>
                <w:bCs/>
                <w:sz w:val="18"/>
                <w:szCs w:val="18"/>
              </w:rPr>
              <w:t xml:space="preserve"> İçin Ayrılanlar </w:t>
            </w:r>
          </w:p>
        </w:tc>
        <w:tc>
          <w:tcPr>
            <w:tcW w:w="989" w:type="pct"/>
          </w:tcPr>
          <w:p w14:paraId="275AA59F" w14:textId="77777777" w:rsidR="00AB4539" w:rsidRPr="00A5606A" w:rsidRDefault="00AB4539" w:rsidP="005A1E91">
            <w:pPr>
              <w:ind w:right="148"/>
              <w:jc w:val="right"/>
              <w:rPr>
                <w:rFonts w:ascii="Arial" w:hAnsi="Arial" w:cs="Arial"/>
                <w:sz w:val="18"/>
                <w:szCs w:val="18"/>
              </w:rPr>
            </w:pPr>
            <w:r w:rsidRPr="00A5606A">
              <w:rPr>
                <w:rFonts w:ascii="Arial" w:hAnsi="Arial" w:cs="Arial"/>
                <w:sz w:val="18"/>
                <w:szCs w:val="18"/>
              </w:rPr>
              <w:t>94.536</w:t>
            </w:r>
          </w:p>
        </w:tc>
      </w:tr>
      <w:tr w:rsidR="00AB4539" w:rsidRPr="00A5606A" w14:paraId="28D00760" w14:textId="77777777" w:rsidTr="005A1E91">
        <w:trPr>
          <w:trHeight w:val="170"/>
        </w:trPr>
        <w:tc>
          <w:tcPr>
            <w:tcW w:w="4011" w:type="pct"/>
            <w:shd w:val="clear" w:color="auto" w:fill="FFFFFF"/>
            <w:vAlign w:val="bottom"/>
          </w:tcPr>
          <w:p w14:paraId="52BD32AC" w14:textId="77777777" w:rsidR="00AB4539" w:rsidRPr="00A5606A" w:rsidRDefault="00AB4539" w:rsidP="005A1E91">
            <w:pPr>
              <w:spacing w:line="230" w:lineRule="auto"/>
              <w:rPr>
                <w:rFonts w:ascii="Arial" w:hAnsi="Arial" w:cs="Arial"/>
                <w:iCs/>
                <w:sz w:val="18"/>
                <w:szCs w:val="18"/>
              </w:rPr>
            </w:pPr>
            <w:r w:rsidRPr="00A5606A">
              <w:rPr>
                <w:rFonts w:ascii="Arial" w:hAnsi="Arial" w:cs="Arial"/>
                <w:iCs/>
                <w:sz w:val="18"/>
                <w:szCs w:val="18"/>
              </w:rPr>
              <w:t>Zarar Niteliğindeki Krediler ve Diğer Alacaklar</w:t>
            </w:r>
            <w:r w:rsidRPr="00A5606A">
              <w:rPr>
                <w:rFonts w:ascii="Arial" w:hAnsi="Arial" w:cs="Arial"/>
                <w:bCs/>
                <w:sz w:val="18"/>
                <w:szCs w:val="18"/>
              </w:rPr>
              <w:t xml:space="preserve"> İçin Ayrılanlar</w:t>
            </w:r>
          </w:p>
        </w:tc>
        <w:tc>
          <w:tcPr>
            <w:tcW w:w="989" w:type="pct"/>
          </w:tcPr>
          <w:p w14:paraId="3F4DDACF" w14:textId="77777777" w:rsidR="00AB4539" w:rsidRPr="00A5606A" w:rsidRDefault="00AB4539" w:rsidP="005A1E91">
            <w:pPr>
              <w:ind w:right="148"/>
              <w:jc w:val="right"/>
              <w:rPr>
                <w:rFonts w:ascii="Arial" w:hAnsi="Arial" w:cs="Arial"/>
                <w:sz w:val="18"/>
                <w:szCs w:val="18"/>
              </w:rPr>
            </w:pPr>
            <w:r w:rsidRPr="00A5606A">
              <w:rPr>
                <w:rFonts w:ascii="Arial" w:hAnsi="Arial" w:cs="Arial"/>
                <w:sz w:val="18"/>
                <w:szCs w:val="18"/>
              </w:rPr>
              <w:t>582.484</w:t>
            </w:r>
          </w:p>
        </w:tc>
      </w:tr>
      <w:tr w:rsidR="00AB4539" w:rsidRPr="00A5606A" w14:paraId="0956F6A4" w14:textId="77777777" w:rsidTr="005A1E91">
        <w:trPr>
          <w:trHeight w:val="170"/>
        </w:trPr>
        <w:tc>
          <w:tcPr>
            <w:tcW w:w="4011" w:type="pct"/>
            <w:tcBorders>
              <w:bottom w:val="single" w:sz="4" w:space="0" w:color="auto"/>
            </w:tcBorders>
            <w:shd w:val="clear" w:color="auto" w:fill="FFFFFF"/>
            <w:vAlign w:val="bottom"/>
          </w:tcPr>
          <w:p w14:paraId="4FB7AEFD" w14:textId="77777777" w:rsidR="00AB4539" w:rsidRPr="00A5606A" w:rsidRDefault="00AB4539" w:rsidP="005A1E91">
            <w:pPr>
              <w:spacing w:line="230" w:lineRule="auto"/>
              <w:jc w:val="both"/>
              <w:rPr>
                <w:rFonts w:ascii="Arial" w:hAnsi="Arial" w:cs="Arial"/>
                <w:sz w:val="18"/>
                <w:szCs w:val="18"/>
              </w:rPr>
            </w:pPr>
          </w:p>
        </w:tc>
        <w:tc>
          <w:tcPr>
            <w:tcW w:w="989" w:type="pct"/>
            <w:tcBorders>
              <w:bottom w:val="single" w:sz="4" w:space="0" w:color="auto"/>
            </w:tcBorders>
          </w:tcPr>
          <w:p w14:paraId="54C0F3D4" w14:textId="77777777" w:rsidR="00AB4539" w:rsidRPr="00A5606A" w:rsidRDefault="00AB4539" w:rsidP="005A1E91">
            <w:pPr>
              <w:ind w:right="148"/>
              <w:jc w:val="right"/>
              <w:rPr>
                <w:rFonts w:ascii="Arial" w:hAnsi="Arial" w:cs="Arial"/>
                <w:sz w:val="18"/>
                <w:szCs w:val="18"/>
              </w:rPr>
            </w:pPr>
          </w:p>
        </w:tc>
      </w:tr>
      <w:tr w:rsidR="00AB4539" w:rsidRPr="00A5606A" w14:paraId="02B9FE4D" w14:textId="77777777" w:rsidTr="005A1E91">
        <w:trPr>
          <w:trHeight w:val="170"/>
        </w:trPr>
        <w:tc>
          <w:tcPr>
            <w:tcW w:w="4011" w:type="pct"/>
            <w:tcBorders>
              <w:top w:val="single" w:sz="4" w:space="0" w:color="auto"/>
              <w:bottom w:val="double" w:sz="4" w:space="0" w:color="auto"/>
            </w:tcBorders>
            <w:shd w:val="clear" w:color="auto" w:fill="FFFFFF"/>
            <w:vAlign w:val="bottom"/>
          </w:tcPr>
          <w:p w14:paraId="6840B742" w14:textId="77777777" w:rsidR="00AB4539" w:rsidRPr="00A5606A" w:rsidRDefault="00AB4539" w:rsidP="005A1E91">
            <w:pPr>
              <w:spacing w:line="230" w:lineRule="auto"/>
              <w:jc w:val="both"/>
              <w:rPr>
                <w:rFonts w:ascii="Arial" w:hAnsi="Arial" w:cs="Arial"/>
                <w:b/>
                <w:sz w:val="18"/>
                <w:szCs w:val="18"/>
              </w:rPr>
            </w:pPr>
            <w:r w:rsidRPr="00A5606A">
              <w:rPr>
                <w:rFonts w:ascii="Arial" w:hAnsi="Arial" w:cs="Arial"/>
                <w:b/>
                <w:sz w:val="18"/>
                <w:szCs w:val="18"/>
              </w:rPr>
              <w:t>Toplam</w:t>
            </w:r>
          </w:p>
        </w:tc>
        <w:tc>
          <w:tcPr>
            <w:tcW w:w="989" w:type="pct"/>
            <w:tcBorders>
              <w:top w:val="single" w:sz="4" w:space="0" w:color="auto"/>
              <w:bottom w:val="double" w:sz="4" w:space="0" w:color="auto"/>
            </w:tcBorders>
          </w:tcPr>
          <w:p w14:paraId="15C35C56" w14:textId="77777777" w:rsidR="00AB4539" w:rsidRPr="00A5606A" w:rsidRDefault="00AB4539" w:rsidP="005A1E91">
            <w:pPr>
              <w:ind w:right="148"/>
              <w:jc w:val="right"/>
              <w:rPr>
                <w:rFonts w:ascii="Arial" w:hAnsi="Arial" w:cs="Arial"/>
                <w:b/>
                <w:sz w:val="18"/>
                <w:szCs w:val="18"/>
              </w:rPr>
            </w:pPr>
            <w:r w:rsidRPr="00A5606A">
              <w:rPr>
                <w:rFonts w:ascii="Arial" w:hAnsi="Arial" w:cs="Arial"/>
                <w:b/>
                <w:sz w:val="18"/>
                <w:szCs w:val="18"/>
              </w:rPr>
              <w:t>684.218</w:t>
            </w:r>
          </w:p>
        </w:tc>
      </w:tr>
    </w:tbl>
    <w:p w14:paraId="74D41138" w14:textId="31CE58A7" w:rsidR="00E00C84" w:rsidRPr="009128F0" w:rsidRDefault="00AB4539" w:rsidP="00255B1E">
      <w:pPr>
        <w:pStyle w:val="GvdeMetniGirintisi"/>
        <w:spacing w:before="120"/>
        <w:ind w:firstLine="0"/>
        <w:rPr>
          <w:rFonts w:ascii="Arial" w:hAnsi="Arial" w:cs="Arial"/>
          <w:b/>
          <w:color w:val="000000" w:themeColor="text1"/>
          <w:sz w:val="20"/>
          <w:szCs w:val="20"/>
        </w:rPr>
      </w:pPr>
      <w:r w:rsidRPr="00A5606A">
        <w:rPr>
          <w:rFonts w:ascii="Arial" w:hAnsi="Arial" w:cs="Arial"/>
          <w:sz w:val="20"/>
          <w:szCs w:val="20"/>
        </w:rPr>
        <w:t xml:space="preserve">Kredilere ilişkin olarak ayrılan </w:t>
      </w:r>
      <w:r w:rsidRPr="00A5606A">
        <w:rPr>
          <w:rFonts w:ascii="Arial" w:hAnsi="Arial" w:cs="Arial"/>
          <w:bCs/>
          <w:sz w:val="20"/>
          <w:szCs w:val="20"/>
        </w:rPr>
        <w:t xml:space="preserve">684.218 </w:t>
      </w:r>
      <w:r w:rsidRPr="00A5606A">
        <w:rPr>
          <w:rFonts w:ascii="Arial" w:hAnsi="Arial" w:cs="Arial"/>
          <w:sz w:val="20"/>
          <w:szCs w:val="20"/>
        </w:rPr>
        <w:t>TL tutarındaki özel karşılıklara ilave olarak tahsili şüpheli ücret, komisyon ve diğer alacaklara ilişkin 15.219 TL olmak üzere toplam 699.437 TL tutarında özel karşılık ayrılmıştır. Söz konusu özel karşılıkların 356.615 TL tutarındaki kısmı katılma hesaplarından kullandırılan krediler için ayrılan özel karşılıkların katılma hesapları payıdır</w:t>
      </w:r>
      <w:r w:rsidR="003E0FCA">
        <w:rPr>
          <w:rFonts w:ascii="Arial" w:hAnsi="Arial" w:cs="Arial"/>
          <w:sz w:val="20"/>
          <w:szCs w:val="20"/>
        </w:rPr>
        <w:t>.</w:t>
      </w:r>
    </w:p>
    <w:p w14:paraId="06A598D1" w14:textId="77777777" w:rsidR="00095801" w:rsidRPr="009128F0" w:rsidRDefault="00095801" w:rsidP="003F45C2">
      <w:pPr>
        <w:pStyle w:val="ListeParagraf"/>
        <w:numPr>
          <w:ilvl w:val="0"/>
          <w:numId w:val="9"/>
        </w:numPr>
        <w:spacing w:before="120" w:after="120"/>
        <w:ind w:left="0" w:hanging="567"/>
        <w:rPr>
          <w:rFonts w:ascii="Arial" w:hAnsi="Arial" w:cs="Arial"/>
          <w:b/>
          <w:color w:val="000000" w:themeColor="text1"/>
          <w:sz w:val="20"/>
          <w:szCs w:val="20"/>
        </w:rPr>
        <w:sectPr w:rsidR="00095801" w:rsidRPr="009128F0" w:rsidSect="007C5974">
          <w:headerReference w:type="default" r:id="rId44"/>
          <w:footerReference w:type="default" r:id="rId45"/>
          <w:pgSz w:w="11907" w:h="16840" w:code="9"/>
          <w:pgMar w:top="1418" w:right="708" w:bottom="1418" w:left="1722" w:header="720" w:footer="720" w:gutter="0"/>
          <w:cols w:space="708"/>
          <w:docGrid w:linePitch="360"/>
        </w:sectPr>
      </w:pPr>
    </w:p>
    <w:p w14:paraId="3F94C61C" w14:textId="267C2A80" w:rsidR="006A0455" w:rsidRPr="004A575B" w:rsidRDefault="00325C62" w:rsidP="003F45C2">
      <w:pPr>
        <w:pStyle w:val="ListeParagraf"/>
        <w:numPr>
          <w:ilvl w:val="0"/>
          <w:numId w:val="9"/>
        </w:numPr>
        <w:spacing w:before="120" w:after="120"/>
        <w:ind w:left="0" w:hanging="567"/>
        <w:rPr>
          <w:rFonts w:ascii="Arial" w:hAnsi="Arial" w:cs="Arial"/>
          <w:b/>
          <w:color w:val="000000" w:themeColor="text1"/>
          <w:sz w:val="20"/>
          <w:szCs w:val="20"/>
        </w:rPr>
      </w:pPr>
      <w:r w:rsidRPr="009128F0">
        <w:rPr>
          <w:rFonts w:ascii="Arial" w:hAnsi="Arial" w:cs="Arial"/>
          <w:b/>
          <w:color w:val="000000" w:themeColor="text1"/>
          <w:sz w:val="20"/>
          <w:szCs w:val="20"/>
        </w:rPr>
        <w:lastRenderedPageBreak/>
        <w:t>Konsolide bilançonun aktif hesaplarına ilişkin açıklama ve dipnotlar (devamı):</w:t>
      </w:r>
    </w:p>
    <w:p w14:paraId="7EBE4204" w14:textId="77777777" w:rsidR="00890BDD" w:rsidRPr="00A5606A" w:rsidRDefault="00890BDD" w:rsidP="005E2AB6">
      <w:pPr>
        <w:spacing w:before="120" w:after="120" w:line="230" w:lineRule="auto"/>
        <w:ind w:left="-567"/>
        <w:jc w:val="both"/>
        <w:rPr>
          <w:rFonts w:ascii="Arial" w:hAnsi="Arial" w:cs="Arial"/>
          <w:b/>
          <w:sz w:val="20"/>
          <w:szCs w:val="20"/>
        </w:rPr>
      </w:pPr>
      <w:proofErr w:type="gramStart"/>
      <w:r w:rsidRPr="00A5606A">
        <w:rPr>
          <w:rFonts w:ascii="Arial" w:hAnsi="Arial" w:cs="Arial"/>
          <w:b/>
          <w:sz w:val="20"/>
          <w:szCs w:val="20"/>
        </w:rPr>
        <w:t>h</w:t>
      </w:r>
      <w:proofErr w:type="gramEnd"/>
      <w:r w:rsidRPr="00A5606A">
        <w:rPr>
          <w:rFonts w:ascii="Arial" w:hAnsi="Arial" w:cs="Arial"/>
          <w:b/>
          <w:sz w:val="20"/>
          <w:szCs w:val="20"/>
        </w:rPr>
        <w:t>.1.i)</w:t>
      </w:r>
      <w:r w:rsidRPr="00A5606A">
        <w:rPr>
          <w:rFonts w:ascii="Arial" w:hAnsi="Arial" w:cs="Arial"/>
          <w:b/>
          <w:sz w:val="20"/>
          <w:szCs w:val="20"/>
        </w:rPr>
        <w:tab/>
        <w:t>Donuk alacaklara ve yeniden yapılandırılan kredilere ilişkin bilgiler:</w:t>
      </w:r>
    </w:p>
    <w:tbl>
      <w:tblPr>
        <w:tblW w:w="9264" w:type="dxa"/>
        <w:tblCellMar>
          <w:left w:w="0" w:type="dxa"/>
          <w:right w:w="0" w:type="dxa"/>
        </w:tblCellMar>
        <w:tblLook w:val="0000" w:firstRow="0" w:lastRow="0" w:firstColumn="0" w:lastColumn="0" w:noHBand="0" w:noVBand="0"/>
      </w:tblPr>
      <w:tblGrid>
        <w:gridCol w:w="3878"/>
        <w:gridCol w:w="1841"/>
        <w:gridCol w:w="1702"/>
        <w:gridCol w:w="1843"/>
      </w:tblGrid>
      <w:tr w:rsidR="00890BDD" w:rsidRPr="00A5606A" w14:paraId="0F0E5D6E" w14:textId="77777777" w:rsidTr="00890BDD">
        <w:trPr>
          <w:trHeight w:val="113"/>
        </w:trPr>
        <w:tc>
          <w:tcPr>
            <w:tcW w:w="3878"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3F77E73" w14:textId="77777777" w:rsidR="00890BDD" w:rsidRPr="00A5606A" w:rsidRDefault="00890BDD" w:rsidP="005A1E91">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28BAEA4E" w14:textId="77777777" w:rsidR="00890BDD" w:rsidRPr="00A5606A" w:rsidRDefault="00890BDD" w:rsidP="005A1E91">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III. Grup</w:t>
            </w: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25BB74B9" w14:textId="77777777" w:rsidR="00890BDD" w:rsidRPr="00A5606A" w:rsidRDefault="00890BDD" w:rsidP="005A1E91">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IV. Grup</w:t>
            </w: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2379B480" w14:textId="77777777" w:rsidR="00890BDD" w:rsidRPr="00A5606A" w:rsidRDefault="00890BDD" w:rsidP="005A1E91">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V. Grup</w:t>
            </w:r>
          </w:p>
        </w:tc>
      </w:tr>
      <w:tr w:rsidR="00890BDD" w:rsidRPr="00A5606A" w14:paraId="57EA232A" w14:textId="77777777" w:rsidTr="00890BDD">
        <w:trPr>
          <w:trHeight w:val="113"/>
        </w:trPr>
        <w:tc>
          <w:tcPr>
            <w:tcW w:w="3878" w:type="dxa"/>
            <w:tcBorders>
              <w:top w:val="single" w:sz="4" w:space="0" w:color="auto"/>
              <w:bottom w:val="single" w:sz="4" w:space="0" w:color="auto"/>
            </w:tcBorders>
            <w:shd w:val="clear" w:color="auto" w:fill="auto"/>
            <w:vAlign w:val="center"/>
          </w:tcPr>
          <w:p w14:paraId="35231104" w14:textId="77777777" w:rsidR="00890BDD" w:rsidRPr="00A5606A" w:rsidRDefault="00890BDD" w:rsidP="005A1E91">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tcMar>
              <w:top w:w="15" w:type="dxa"/>
              <w:left w:w="15" w:type="dxa"/>
              <w:bottom w:w="0" w:type="dxa"/>
              <w:right w:w="15" w:type="dxa"/>
            </w:tcMar>
          </w:tcPr>
          <w:p w14:paraId="1D5087F1" w14:textId="77777777" w:rsidR="00890BDD" w:rsidRPr="00A5606A" w:rsidRDefault="00890BDD" w:rsidP="005A1E91">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 xml:space="preserve">Tahsil İmkânı Sınırlı Krediler </w:t>
            </w:r>
          </w:p>
        </w:tc>
        <w:tc>
          <w:tcPr>
            <w:tcW w:w="1702" w:type="dxa"/>
            <w:tcBorders>
              <w:top w:val="single" w:sz="4" w:space="0" w:color="auto"/>
              <w:bottom w:val="single" w:sz="4" w:space="0" w:color="auto"/>
            </w:tcBorders>
            <w:shd w:val="clear" w:color="auto" w:fill="auto"/>
            <w:tcMar>
              <w:top w:w="15" w:type="dxa"/>
              <w:left w:w="15" w:type="dxa"/>
              <w:bottom w:w="0" w:type="dxa"/>
              <w:right w:w="15" w:type="dxa"/>
            </w:tcMar>
          </w:tcPr>
          <w:p w14:paraId="357BF8F3" w14:textId="77777777" w:rsidR="00890BDD" w:rsidRPr="00A5606A" w:rsidRDefault="00890BDD" w:rsidP="005A1E91">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 xml:space="preserve">Tahsili Şüpheli Krediler </w:t>
            </w:r>
          </w:p>
        </w:tc>
        <w:tc>
          <w:tcPr>
            <w:tcW w:w="1843" w:type="dxa"/>
            <w:tcBorders>
              <w:top w:val="single" w:sz="4" w:space="0" w:color="auto"/>
              <w:bottom w:val="single" w:sz="4" w:space="0" w:color="auto"/>
            </w:tcBorders>
            <w:shd w:val="clear" w:color="auto" w:fill="auto"/>
            <w:tcMar>
              <w:top w:w="15" w:type="dxa"/>
              <w:left w:w="15" w:type="dxa"/>
              <w:bottom w:w="0" w:type="dxa"/>
              <w:right w:w="15" w:type="dxa"/>
            </w:tcMar>
          </w:tcPr>
          <w:p w14:paraId="700A584B" w14:textId="77777777" w:rsidR="00890BDD" w:rsidRPr="00A5606A" w:rsidRDefault="00890BDD" w:rsidP="005A1E91">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Zarar Niteliğindeki Krediler</w:t>
            </w:r>
          </w:p>
        </w:tc>
      </w:tr>
      <w:tr w:rsidR="00890BDD" w:rsidRPr="00A5606A" w14:paraId="4CC2F6AB" w14:textId="77777777" w:rsidTr="00890BDD">
        <w:trPr>
          <w:trHeight w:val="113"/>
        </w:trPr>
        <w:tc>
          <w:tcPr>
            <w:tcW w:w="3878"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C53EE14" w14:textId="77777777" w:rsidR="00890BDD" w:rsidRPr="00A5606A" w:rsidRDefault="00890BDD" w:rsidP="005A1E91">
            <w:pPr>
              <w:spacing w:line="230" w:lineRule="auto"/>
              <w:jc w:val="both"/>
              <w:rPr>
                <w:rFonts w:ascii="Arial" w:eastAsia="Arial Unicode MS" w:hAnsi="Arial" w:cs="Arial"/>
                <w:b/>
                <w:iCs/>
                <w:sz w:val="18"/>
                <w:szCs w:val="18"/>
              </w:rPr>
            </w:pPr>
            <w:r w:rsidRPr="00A5606A">
              <w:rPr>
                <w:rFonts w:ascii="Arial" w:hAnsi="Arial" w:cs="Arial"/>
                <w:b/>
                <w:iCs/>
                <w:sz w:val="18"/>
                <w:szCs w:val="18"/>
              </w:rPr>
              <w:t>Cari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4AE15DB7" w14:textId="77777777" w:rsidR="00890BDD" w:rsidRPr="00A5606A" w:rsidRDefault="00890BDD" w:rsidP="005A1E91">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42D51743" w14:textId="77777777" w:rsidR="00890BDD" w:rsidRPr="00A5606A" w:rsidRDefault="00890BDD" w:rsidP="005A1E91">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3EA40C2" w14:textId="77777777" w:rsidR="00890BDD" w:rsidRPr="00A5606A" w:rsidRDefault="00890BDD" w:rsidP="005A1E91">
            <w:pPr>
              <w:spacing w:line="230" w:lineRule="auto"/>
              <w:ind w:right="90"/>
              <w:jc w:val="right"/>
              <w:rPr>
                <w:rFonts w:ascii="Arial" w:hAnsi="Arial" w:cs="Arial"/>
                <w:sz w:val="18"/>
                <w:szCs w:val="18"/>
              </w:rPr>
            </w:pPr>
          </w:p>
        </w:tc>
      </w:tr>
      <w:tr w:rsidR="00890BDD" w:rsidRPr="00A5606A" w14:paraId="62EBA0BE" w14:textId="77777777" w:rsidTr="00890BDD">
        <w:trPr>
          <w:trHeight w:val="113"/>
        </w:trPr>
        <w:tc>
          <w:tcPr>
            <w:tcW w:w="3878" w:type="dxa"/>
            <w:shd w:val="clear" w:color="auto" w:fill="auto"/>
            <w:noWrap/>
            <w:tcMar>
              <w:top w:w="15" w:type="dxa"/>
              <w:left w:w="15" w:type="dxa"/>
              <w:bottom w:w="0" w:type="dxa"/>
              <w:right w:w="15" w:type="dxa"/>
            </w:tcMar>
            <w:vAlign w:val="bottom"/>
          </w:tcPr>
          <w:p w14:paraId="6E7DCDB1" w14:textId="77777777" w:rsidR="00890BDD" w:rsidRPr="00A5606A" w:rsidRDefault="00890BDD" w:rsidP="005A1E91">
            <w:pPr>
              <w:spacing w:line="230" w:lineRule="auto"/>
              <w:rPr>
                <w:rFonts w:ascii="Arial" w:eastAsia="Arial Unicode MS" w:hAnsi="Arial" w:cs="Arial"/>
                <w:iCs/>
                <w:sz w:val="18"/>
                <w:szCs w:val="18"/>
              </w:rPr>
            </w:pPr>
            <w:r w:rsidRPr="00A5606A">
              <w:rPr>
                <w:rFonts w:ascii="Arial" w:hAnsi="Arial" w:cs="Arial"/>
                <w:iCs/>
                <w:sz w:val="18"/>
                <w:szCs w:val="18"/>
              </w:rPr>
              <w:t>Karşılıklardan Önceki Brüt Tutarlar</w:t>
            </w:r>
          </w:p>
        </w:tc>
        <w:tc>
          <w:tcPr>
            <w:tcW w:w="1841" w:type="dxa"/>
            <w:shd w:val="clear" w:color="auto" w:fill="auto"/>
            <w:noWrap/>
            <w:tcMar>
              <w:top w:w="15" w:type="dxa"/>
              <w:left w:w="15" w:type="dxa"/>
              <w:bottom w:w="0" w:type="dxa"/>
              <w:right w:w="15" w:type="dxa"/>
            </w:tcMar>
          </w:tcPr>
          <w:p w14:paraId="6B48FBC1" w14:textId="77777777" w:rsidR="00890BDD" w:rsidRPr="00A5606A" w:rsidRDefault="00890BDD" w:rsidP="005A1E91">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702" w:type="dxa"/>
            <w:shd w:val="clear" w:color="auto" w:fill="auto"/>
            <w:noWrap/>
            <w:tcMar>
              <w:top w:w="15" w:type="dxa"/>
              <w:left w:w="15" w:type="dxa"/>
              <w:bottom w:w="0" w:type="dxa"/>
              <w:right w:w="15" w:type="dxa"/>
            </w:tcMar>
          </w:tcPr>
          <w:p w14:paraId="69EF1013" w14:textId="77777777" w:rsidR="00890BDD" w:rsidRPr="00A5606A" w:rsidRDefault="00890BDD" w:rsidP="005A1E91">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843" w:type="dxa"/>
            <w:shd w:val="clear" w:color="auto" w:fill="auto"/>
            <w:noWrap/>
            <w:tcMar>
              <w:top w:w="15" w:type="dxa"/>
              <w:left w:w="15" w:type="dxa"/>
              <w:bottom w:w="0" w:type="dxa"/>
              <w:right w:w="15" w:type="dxa"/>
            </w:tcMar>
          </w:tcPr>
          <w:p w14:paraId="13489793" w14:textId="77777777" w:rsidR="00890BDD" w:rsidRPr="00A5606A" w:rsidRDefault="00890BDD" w:rsidP="005A1E91">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121</w:t>
            </w:r>
          </w:p>
        </w:tc>
      </w:tr>
      <w:tr w:rsidR="00890BDD" w:rsidRPr="00A5606A" w14:paraId="7560D7BD" w14:textId="77777777" w:rsidTr="00890BDD">
        <w:trPr>
          <w:trHeight w:val="113"/>
        </w:trPr>
        <w:tc>
          <w:tcPr>
            <w:tcW w:w="3878" w:type="dxa"/>
            <w:shd w:val="clear" w:color="auto" w:fill="auto"/>
            <w:tcMar>
              <w:top w:w="15" w:type="dxa"/>
              <w:left w:w="15" w:type="dxa"/>
              <w:bottom w:w="0" w:type="dxa"/>
              <w:right w:w="15" w:type="dxa"/>
            </w:tcMar>
            <w:vAlign w:val="bottom"/>
          </w:tcPr>
          <w:p w14:paraId="048277A9" w14:textId="77777777" w:rsidR="00890BDD" w:rsidRPr="00A5606A" w:rsidRDefault="00890BDD" w:rsidP="005A1E91">
            <w:pPr>
              <w:spacing w:line="230" w:lineRule="auto"/>
              <w:rPr>
                <w:rFonts w:ascii="Arial" w:eastAsia="Arial Unicode MS" w:hAnsi="Arial" w:cs="Arial"/>
                <w:iCs/>
                <w:sz w:val="18"/>
                <w:szCs w:val="18"/>
              </w:rPr>
            </w:pPr>
            <w:r w:rsidRPr="00A5606A">
              <w:rPr>
                <w:rFonts w:ascii="Arial" w:hAnsi="Arial" w:cs="Arial"/>
                <w:iCs/>
                <w:sz w:val="18"/>
                <w:szCs w:val="18"/>
              </w:rPr>
              <w:t>Yeniden Yapılandırılan Krediler</w:t>
            </w:r>
          </w:p>
        </w:tc>
        <w:tc>
          <w:tcPr>
            <w:tcW w:w="1841" w:type="dxa"/>
            <w:shd w:val="clear" w:color="auto" w:fill="auto"/>
            <w:noWrap/>
            <w:tcMar>
              <w:top w:w="15" w:type="dxa"/>
              <w:left w:w="15" w:type="dxa"/>
              <w:bottom w:w="0" w:type="dxa"/>
              <w:right w:w="15" w:type="dxa"/>
            </w:tcMar>
          </w:tcPr>
          <w:p w14:paraId="1C3551AF" w14:textId="77777777" w:rsidR="00890BDD" w:rsidRPr="00A5606A" w:rsidRDefault="00890BDD" w:rsidP="005A1E91">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702" w:type="dxa"/>
            <w:shd w:val="clear" w:color="auto" w:fill="auto"/>
            <w:noWrap/>
            <w:tcMar>
              <w:top w:w="15" w:type="dxa"/>
              <w:left w:w="15" w:type="dxa"/>
              <w:bottom w:w="0" w:type="dxa"/>
              <w:right w:w="15" w:type="dxa"/>
            </w:tcMar>
          </w:tcPr>
          <w:p w14:paraId="448B5E65" w14:textId="77777777" w:rsidR="00890BDD" w:rsidRPr="00A5606A" w:rsidRDefault="00890BDD" w:rsidP="005A1E91">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843" w:type="dxa"/>
            <w:shd w:val="clear" w:color="auto" w:fill="auto"/>
            <w:noWrap/>
            <w:tcMar>
              <w:top w:w="15" w:type="dxa"/>
              <w:left w:w="15" w:type="dxa"/>
              <w:bottom w:w="0" w:type="dxa"/>
              <w:right w:w="15" w:type="dxa"/>
            </w:tcMar>
          </w:tcPr>
          <w:p w14:paraId="31B12EE5" w14:textId="77777777" w:rsidR="00890BDD" w:rsidRPr="00A5606A" w:rsidRDefault="00890BDD" w:rsidP="005A1E91">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121</w:t>
            </w:r>
          </w:p>
        </w:tc>
      </w:tr>
      <w:tr w:rsidR="00890BDD" w:rsidRPr="00A5606A" w14:paraId="1DCE616C" w14:textId="77777777" w:rsidTr="00890BDD">
        <w:trPr>
          <w:trHeight w:val="113"/>
        </w:trPr>
        <w:tc>
          <w:tcPr>
            <w:tcW w:w="3878" w:type="dxa"/>
            <w:tcBorders>
              <w:bottom w:val="single" w:sz="4" w:space="0" w:color="auto"/>
            </w:tcBorders>
            <w:shd w:val="clear" w:color="auto" w:fill="auto"/>
            <w:tcMar>
              <w:top w:w="15" w:type="dxa"/>
              <w:left w:w="15" w:type="dxa"/>
              <w:bottom w:w="0" w:type="dxa"/>
              <w:right w:w="15" w:type="dxa"/>
            </w:tcMar>
            <w:vAlign w:val="bottom"/>
          </w:tcPr>
          <w:p w14:paraId="1F41519E" w14:textId="77777777" w:rsidR="00890BDD" w:rsidRPr="00A5606A" w:rsidRDefault="00890BDD" w:rsidP="005A1E91">
            <w:pPr>
              <w:spacing w:line="230" w:lineRule="auto"/>
              <w:ind w:left="360"/>
              <w:rPr>
                <w:rFonts w:ascii="Arial" w:hAnsi="Arial" w:cs="Arial"/>
                <w:iCs/>
                <w:sz w:val="18"/>
                <w:szCs w:val="18"/>
              </w:rPr>
            </w:pPr>
          </w:p>
        </w:tc>
        <w:tc>
          <w:tcPr>
            <w:tcW w:w="1841" w:type="dxa"/>
            <w:tcBorders>
              <w:bottom w:val="single" w:sz="4" w:space="0" w:color="auto"/>
            </w:tcBorders>
            <w:shd w:val="clear" w:color="auto" w:fill="auto"/>
            <w:noWrap/>
            <w:tcMar>
              <w:top w:w="15" w:type="dxa"/>
              <w:left w:w="15" w:type="dxa"/>
              <w:bottom w:w="0" w:type="dxa"/>
              <w:right w:w="15" w:type="dxa"/>
            </w:tcMar>
            <w:vAlign w:val="bottom"/>
          </w:tcPr>
          <w:p w14:paraId="27E4D9DD" w14:textId="77777777" w:rsidR="00890BDD" w:rsidRPr="00A5606A" w:rsidRDefault="00890BDD" w:rsidP="005A1E91">
            <w:pPr>
              <w:spacing w:line="230" w:lineRule="auto"/>
              <w:ind w:right="90"/>
              <w:jc w:val="right"/>
              <w:rPr>
                <w:rFonts w:ascii="Arial" w:eastAsia="Arial Unicode MS" w:hAnsi="Arial" w:cs="Arial"/>
                <w:iCs/>
                <w:sz w:val="18"/>
                <w:szCs w:val="18"/>
              </w:rPr>
            </w:pPr>
          </w:p>
        </w:tc>
        <w:tc>
          <w:tcPr>
            <w:tcW w:w="1702" w:type="dxa"/>
            <w:tcBorders>
              <w:bottom w:val="single" w:sz="4" w:space="0" w:color="auto"/>
            </w:tcBorders>
            <w:shd w:val="clear" w:color="auto" w:fill="auto"/>
            <w:noWrap/>
            <w:tcMar>
              <w:top w:w="15" w:type="dxa"/>
              <w:left w:w="15" w:type="dxa"/>
              <w:bottom w:w="0" w:type="dxa"/>
              <w:right w:w="15" w:type="dxa"/>
            </w:tcMar>
            <w:vAlign w:val="bottom"/>
          </w:tcPr>
          <w:p w14:paraId="1186C75C" w14:textId="77777777" w:rsidR="00890BDD" w:rsidRPr="00A5606A" w:rsidRDefault="00890BDD" w:rsidP="005A1E91">
            <w:pPr>
              <w:spacing w:line="230" w:lineRule="auto"/>
              <w:ind w:right="90"/>
              <w:jc w:val="right"/>
              <w:rPr>
                <w:rFonts w:ascii="Arial" w:eastAsia="Arial Unicode MS" w:hAnsi="Arial" w:cs="Arial"/>
                <w:iCs/>
                <w:sz w:val="18"/>
                <w:szCs w:val="18"/>
              </w:rPr>
            </w:pPr>
          </w:p>
        </w:tc>
        <w:tc>
          <w:tcPr>
            <w:tcW w:w="1843" w:type="dxa"/>
            <w:tcBorders>
              <w:bottom w:val="single" w:sz="4" w:space="0" w:color="auto"/>
            </w:tcBorders>
            <w:shd w:val="clear" w:color="auto" w:fill="auto"/>
            <w:noWrap/>
            <w:tcMar>
              <w:top w:w="15" w:type="dxa"/>
              <w:left w:w="15" w:type="dxa"/>
              <w:bottom w:w="0" w:type="dxa"/>
              <w:right w:w="15" w:type="dxa"/>
            </w:tcMar>
            <w:vAlign w:val="bottom"/>
          </w:tcPr>
          <w:p w14:paraId="7A9AC040" w14:textId="77777777" w:rsidR="00890BDD" w:rsidRPr="00A5606A" w:rsidRDefault="00890BDD" w:rsidP="005A1E91">
            <w:pPr>
              <w:spacing w:line="230" w:lineRule="auto"/>
              <w:ind w:right="90"/>
              <w:jc w:val="right"/>
              <w:rPr>
                <w:rFonts w:ascii="Arial" w:eastAsia="Arial Unicode MS" w:hAnsi="Arial" w:cs="Arial"/>
                <w:iCs/>
                <w:sz w:val="18"/>
                <w:szCs w:val="18"/>
              </w:rPr>
            </w:pPr>
          </w:p>
        </w:tc>
      </w:tr>
    </w:tbl>
    <w:p w14:paraId="117C1D9E" w14:textId="57AFD7B1" w:rsidR="00890BDD" w:rsidRPr="00A5606A" w:rsidRDefault="00890BDD" w:rsidP="005E2AB6">
      <w:pPr>
        <w:spacing w:before="120" w:after="120" w:line="230" w:lineRule="auto"/>
        <w:ind w:left="-21" w:hanging="546"/>
        <w:jc w:val="both"/>
        <w:rPr>
          <w:rFonts w:ascii="Arial" w:hAnsi="Arial" w:cs="Arial"/>
          <w:b/>
          <w:sz w:val="18"/>
          <w:szCs w:val="18"/>
        </w:rPr>
      </w:pPr>
      <w:proofErr w:type="gramStart"/>
      <w:r w:rsidRPr="00A5606A">
        <w:rPr>
          <w:rFonts w:ascii="Arial" w:hAnsi="Arial" w:cs="Arial"/>
          <w:b/>
          <w:sz w:val="20"/>
          <w:szCs w:val="20"/>
        </w:rPr>
        <w:t>h</w:t>
      </w:r>
      <w:proofErr w:type="gramEnd"/>
      <w:r w:rsidRPr="00A5606A">
        <w:rPr>
          <w:rFonts w:ascii="Arial" w:hAnsi="Arial" w:cs="Arial"/>
          <w:b/>
          <w:sz w:val="20"/>
          <w:szCs w:val="20"/>
        </w:rPr>
        <w:t>.1.ii)</w:t>
      </w:r>
      <w:r w:rsidR="003E0FCA">
        <w:rPr>
          <w:rFonts w:ascii="Arial" w:hAnsi="Arial" w:cs="Arial"/>
          <w:b/>
          <w:sz w:val="20"/>
          <w:szCs w:val="20"/>
        </w:rPr>
        <w:tab/>
      </w:r>
      <w:r w:rsidRPr="00A5606A">
        <w:rPr>
          <w:rFonts w:ascii="Arial" w:hAnsi="Arial" w:cs="Arial"/>
          <w:b/>
          <w:sz w:val="20"/>
          <w:szCs w:val="20"/>
        </w:rPr>
        <w:tab/>
        <w:t xml:space="preserve">Donuk alacaklardan </w:t>
      </w:r>
      <w:r>
        <w:rPr>
          <w:rFonts w:ascii="Arial" w:hAnsi="Arial" w:cs="Arial"/>
          <w:b/>
          <w:sz w:val="20"/>
          <w:szCs w:val="20"/>
        </w:rPr>
        <w:t>Ana Ortaklık B</w:t>
      </w:r>
      <w:r w:rsidRPr="00A5606A">
        <w:rPr>
          <w:rFonts w:ascii="Arial" w:hAnsi="Arial" w:cs="Arial"/>
          <w:b/>
          <w:sz w:val="20"/>
          <w:szCs w:val="20"/>
        </w:rPr>
        <w:t>anka</w:t>
      </w:r>
      <w:r>
        <w:rPr>
          <w:rFonts w:ascii="Arial" w:hAnsi="Arial" w:cs="Arial"/>
          <w:b/>
          <w:sz w:val="20"/>
          <w:szCs w:val="20"/>
        </w:rPr>
        <w:t>’</w:t>
      </w:r>
      <w:r w:rsidRPr="00A5606A">
        <w:rPr>
          <w:rFonts w:ascii="Arial" w:hAnsi="Arial" w:cs="Arial"/>
          <w:b/>
          <w:sz w:val="20"/>
          <w:szCs w:val="20"/>
        </w:rPr>
        <w:t>ca yeniden yapılandırılan ya da yeni bir itfa planına bağlanan krediler ve diğer alacaklara</w:t>
      </w:r>
      <w:r w:rsidRPr="00A5606A">
        <w:rPr>
          <w:rFonts w:ascii="Arial" w:hAnsi="Arial" w:cs="Arial"/>
          <w:b/>
          <w:sz w:val="20"/>
          <w:szCs w:val="18"/>
        </w:rPr>
        <w:t xml:space="preserve"> ilişkin bilgiler</w:t>
      </w:r>
      <w:r w:rsidRPr="00A5606A">
        <w:rPr>
          <w:rFonts w:ascii="Arial" w:hAnsi="Arial" w:cs="Arial"/>
          <w:b/>
          <w:sz w:val="18"/>
          <w:szCs w:val="18"/>
        </w:rPr>
        <w:t>:</w:t>
      </w:r>
    </w:p>
    <w:tbl>
      <w:tblPr>
        <w:tblW w:w="9278" w:type="dxa"/>
        <w:tblCellMar>
          <w:left w:w="0" w:type="dxa"/>
          <w:right w:w="0" w:type="dxa"/>
        </w:tblCellMar>
        <w:tblLook w:val="0000" w:firstRow="0" w:lastRow="0" w:firstColumn="0" w:lastColumn="0" w:noHBand="0" w:noVBand="0"/>
      </w:tblPr>
      <w:tblGrid>
        <w:gridCol w:w="3892"/>
        <w:gridCol w:w="1841"/>
        <w:gridCol w:w="1702"/>
        <w:gridCol w:w="1843"/>
      </w:tblGrid>
      <w:tr w:rsidR="00890BDD" w:rsidRPr="00A5606A" w14:paraId="0D13A732" w14:textId="77777777" w:rsidTr="00890BDD">
        <w:trPr>
          <w:trHeight w:val="113"/>
        </w:trPr>
        <w:tc>
          <w:tcPr>
            <w:tcW w:w="389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188DE69" w14:textId="77777777" w:rsidR="00890BDD" w:rsidRPr="00A5606A" w:rsidRDefault="00890BDD" w:rsidP="005A1E91">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noWrap/>
            <w:tcMar>
              <w:top w:w="15" w:type="dxa"/>
              <w:left w:w="15" w:type="dxa"/>
              <w:bottom w:w="0" w:type="dxa"/>
              <w:right w:w="15" w:type="dxa"/>
            </w:tcMar>
            <w:vAlign w:val="center"/>
          </w:tcPr>
          <w:p w14:paraId="5AC93BD5" w14:textId="77777777" w:rsidR="00890BDD" w:rsidRPr="00A5606A" w:rsidRDefault="00890BDD" w:rsidP="005A1E91">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III. Grup</w:t>
            </w:r>
          </w:p>
        </w:tc>
        <w:tc>
          <w:tcPr>
            <w:tcW w:w="1702" w:type="dxa"/>
            <w:tcBorders>
              <w:top w:val="single" w:sz="4" w:space="0" w:color="auto"/>
              <w:bottom w:val="single" w:sz="4" w:space="0" w:color="auto"/>
            </w:tcBorders>
            <w:noWrap/>
            <w:tcMar>
              <w:top w:w="15" w:type="dxa"/>
              <w:left w:w="15" w:type="dxa"/>
              <w:bottom w:w="0" w:type="dxa"/>
              <w:right w:w="15" w:type="dxa"/>
            </w:tcMar>
            <w:vAlign w:val="center"/>
          </w:tcPr>
          <w:p w14:paraId="75094479" w14:textId="77777777" w:rsidR="00890BDD" w:rsidRPr="00A5606A" w:rsidRDefault="00890BDD" w:rsidP="005A1E91">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IV. Grup</w:t>
            </w:r>
          </w:p>
        </w:tc>
        <w:tc>
          <w:tcPr>
            <w:tcW w:w="1843" w:type="dxa"/>
            <w:tcBorders>
              <w:top w:val="single" w:sz="4" w:space="0" w:color="auto"/>
              <w:bottom w:val="single" w:sz="4" w:space="0" w:color="auto"/>
            </w:tcBorders>
            <w:noWrap/>
            <w:tcMar>
              <w:top w:w="15" w:type="dxa"/>
              <w:left w:w="15" w:type="dxa"/>
              <w:bottom w:w="0" w:type="dxa"/>
              <w:right w:w="15" w:type="dxa"/>
            </w:tcMar>
            <w:vAlign w:val="center"/>
          </w:tcPr>
          <w:p w14:paraId="7F94DDF3" w14:textId="77777777" w:rsidR="00890BDD" w:rsidRPr="00A5606A" w:rsidRDefault="00890BDD" w:rsidP="005A1E91">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V. Grup</w:t>
            </w:r>
          </w:p>
        </w:tc>
      </w:tr>
      <w:tr w:rsidR="00890BDD" w:rsidRPr="00A5606A" w14:paraId="4E1F6C97" w14:textId="77777777" w:rsidTr="00890BDD">
        <w:trPr>
          <w:trHeight w:val="113"/>
        </w:trPr>
        <w:tc>
          <w:tcPr>
            <w:tcW w:w="3892" w:type="dxa"/>
            <w:tcBorders>
              <w:top w:val="single" w:sz="4" w:space="0" w:color="auto"/>
              <w:bottom w:val="single" w:sz="4" w:space="0" w:color="auto"/>
            </w:tcBorders>
            <w:shd w:val="clear" w:color="auto" w:fill="auto"/>
            <w:vAlign w:val="center"/>
          </w:tcPr>
          <w:p w14:paraId="4601DCA4" w14:textId="77777777" w:rsidR="00890BDD" w:rsidRPr="00A5606A" w:rsidRDefault="00890BDD" w:rsidP="005A1E91">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tcMar>
              <w:top w:w="15" w:type="dxa"/>
              <w:left w:w="15" w:type="dxa"/>
              <w:bottom w:w="0" w:type="dxa"/>
              <w:right w:w="15" w:type="dxa"/>
            </w:tcMar>
          </w:tcPr>
          <w:p w14:paraId="507A5140" w14:textId="77777777" w:rsidR="00890BDD" w:rsidRPr="00A5606A" w:rsidRDefault="00890BDD" w:rsidP="005A1E91">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Tahsil İmkânı Sınırlı Krediler ve Diğer Alacaklar</w:t>
            </w:r>
          </w:p>
        </w:tc>
        <w:tc>
          <w:tcPr>
            <w:tcW w:w="1702" w:type="dxa"/>
            <w:tcBorders>
              <w:top w:val="single" w:sz="4" w:space="0" w:color="auto"/>
              <w:bottom w:val="single" w:sz="4" w:space="0" w:color="auto"/>
            </w:tcBorders>
            <w:tcMar>
              <w:top w:w="15" w:type="dxa"/>
              <w:left w:w="15" w:type="dxa"/>
              <w:bottom w:w="0" w:type="dxa"/>
              <w:right w:w="15" w:type="dxa"/>
            </w:tcMar>
          </w:tcPr>
          <w:p w14:paraId="7F8BDDA3" w14:textId="77777777" w:rsidR="00890BDD" w:rsidRPr="00A5606A" w:rsidRDefault="00890BDD" w:rsidP="005A1E91">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Tahsili Şüpheli Krediler ve Diğer Alacaklar</w:t>
            </w:r>
          </w:p>
        </w:tc>
        <w:tc>
          <w:tcPr>
            <w:tcW w:w="1843" w:type="dxa"/>
            <w:tcBorders>
              <w:top w:val="single" w:sz="4" w:space="0" w:color="auto"/>
              <w:bottom w:val="single" w:sz="4" w:space="0" w:color="auto"/>
            </w:tcBorders>
            <w:tcMar>
              <w:top w:w="15" w:type="dxa"/>
              <w:left w:w="15" w:type="dxa"/>
              <w:bottom w:w="0" w:type="dxa"/>
              <w:right w:w="15" w:type="dxa"/>
            </w:tcMar>
          </w:tcPr>
          <w:p w14:paraId="33C2AACE" w14:textId="77777777" w:rsidR="00890BDD" w:rsidRPr="00A5606A" w:rsidRDefault="00890BDD" w:rsidP="005A1E91">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Zarar Niteliğindeki Krediler ve Diğer Alacaklar</w:t>
            </w:r>
          </w:p>
        </w:tc>
      </w:tr>
      <w:tr w:rsidR="00890BDD" w:rsidRPr="00A5606A" w14:paraId="721470C0" w14:textId="77777777" w:rsidTr="00890BDD">
        <w:trPr>
          <w:trHeight w:val="113"/>
        </w:trPr>
        <w:tc>
          <w:tcPr>
            <w:tcW w:w="3892" w:type="dxa"/>
            <w:tcBorders>
              <w:top w:val="single" w:sz="4" w:space="0" w:color="auto"/>
              <w:bottom w:val="single" w:sz="4" w:space="0" w:color="auto"/>
            </w:tcBorders>
            <w:noWrap/>
            <w:tcMar>
              <w:top w:w="15" w:type="dxa"/>
              <w:left w:w="15" w:type="dxa"/>
              <w:bottom w:w="0" w:type="dxa"/>
              <w:right w:w="15" w:type="dxa"/>
            </w:tcMar>
            <w:vAlign w:val="bottom"/>
          </w:tcPr>
          <w:p w14:paraId="2695A8D6" w14:textId="77777777" w:rsidR="00890BDD" w:rsidRPr="00A5606A" w:rsidRDefault="00890BDD" w:rsidP="005A1E91">
            <w:pPr>
              <w:spacing w:line="230" w:lineRule="auto"/>
              <w:jc w:val="both"/>
              <w:rPr>
                <w:rFonts w:ascii="Arial" w:eastAsia="Arial Unicode MS" w:hAnsi="Arial" w:cs="Arial"/>
                <w:b/>
                <w:iCs/>
                <w:sz w:val="18"/>
                <w:szCs w:val="18"/>
              </w:rPr>
            </w:pPr>
            <w:r w:rsidRPr="00A5606A">
              <w:rPr>
                <w:rFonts w:ascii="Arial" w:hAnsi="Arial" w:cs="Arial"/>
                <w:b/>
                <w:iCs/>
                <w:sz w:val="18"/>
                <w:szCs w:val="18"/>
              </w:rPr>
              <w:t>Önceki Dönem</w:t>
            </w:r>
          </w:p>
        </w:tc>
        <w:tc>
          <w:tcPr>
            <w:tcW w:w="1841" w:type="dxa"/>
            <w:tcBorders>
              <w:top w:val="single" w:sz="4" w:space="0" w:color="auto"/>
              <w:bottom w:val="single" w:sz="4" w:space="0" w:color="auto"/>
            </w:tcBorders>
            <w:noWrap/>
            <w:tcMar>
              <w:top w:w="15" w:type="dxa"/>
              <w:left w:w="15" w:type="dxa"/>
              <w:bottom w:w="0" w:type="dxa"/>
              <w:right w:w="15" w:type="dxa"/>
            </w:tcMar>
          </w:tcPr>
          <w:p w14:paraId="567AD443" w14:textId="77777777" w:rsidR="00890BDD" w:rsidRPr="00A5606A" w:rsidRDefault="00890BDD" w:rsidP="005A1E91">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noWrap/>
            <w:tcMar>
              <w:top w:w="15" w:type="dxa"/>
              <w:left w:w="15" w:type="dxa"/>
              <w:bottom w:w="0" w:type="dxa"/>
              <w:right w:w="15" w:type="dxa"/>
            </w:tcMar>
          </w:tcPr>
          <w:p w14:paraId="412DE2DC" w14:textId="77777777" w:rsidR="00890BDD" w:rsidRPr="00A5606A" w:rsidRDefault="00890BDD" w:rsidP="005A1E91">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noWrap/>
            <w:tcMar>
              <w:top w:w="15" w:type="dxa"/>
              <w:left w:w="15" w:type="dxa"/>
              <w:bottom w:w="0" w:type="dxa"/>
              <w:right w:w="15" w:type="dxa"/>
            </w:tcMar>
            <w:vAlign w:val="bottom"/>
          </w:tcPr>
          <w:p w14:paraId="1864E791" w14:textId="77777777" w:rsidR="00890BDD" w:rsidRPr="00A5606A" w:rsidRDefault="00890BDD" w:rsidP="005A1E91">
            <w:pPr>
              <w:spacing w:line="230" w:lineRule="auto"/>
              <w:ind w:right="90"/>
              <w:jc w:val="right"/>
              <w:rPr>
                <w:rFonts w:ascii="Arial" w:hAnsi="Arial" w:cs="Arial"/>
                <w:sz w:val="18"/>
                <w:szCs w:val="18"/>
              </w:rPr>
            </w:pPr>
          </w:p>
        </w:tc>
      </w:tr>
      <w:tr w:rsidR="00890BDD" w:rsidRPr="00A5606A" w14:paraId="044DC5D8" w14:textId="77777777" w:rsidTr="00890BDD">
        <w:trPr>
          <w:trHeight w:val="113"/>
        </w:trPr>
        <w:tc>
          <w:tcPr>
            <w:tcW w:w="3892" w:type="dxa"/>
            <w:noWrap/>
            <w:tcMar>
              <w:top w:w="15" w:type="dxa"/>
              <w:left w:w="15" w:type="dxa"/>
              <w:bottom w:w="0" w:type="dxa"/>
              <w:right w:w="15" w:type="dxa"/>
            </w:tcMar>
            <w:vAlign w:val="bottom"/>
          </w:tcPr>
          <w:p w14:paraId="1536761B" w14:textId="77777777" w:rsidR="00890BDD" w:rsidRPr="00A5606A" w:rsidRDefault="00890BDD" w:rsidP="005A1E91">
            <w:pPr>
              <w:spacing w:line="230" w:lineRule="auto"/>
              <w:rPr>
                <w:rFonts w:ascii="Arial" w:eastAsia="Arial Unicode MS" w:hAnsi="Arial" w:cs="Arial"/>
                <w:iCs/>
                <w:sz w:val="18"/>
                <w:szCs w:val="18"/>
              </w:rPr>
            </w:pPr>
            <w:r w:rsidRPr="00A5606A">
              <w:rPr>
                <w:rFonts w:ascii="Arial" w:hAnsi="Arial" w:cs="Arial"/>
                <w:iCs/>
                <w:sz w:val="18"/>
                <w:szCs w:val="18"/>
              </w:rPr>
              <w:t>(Özel Karşılıklardan Önceki Brüt Tutarlar)</w:t>
            </w:r>
          </w:p>
        </w:tc>
        <w:tc>
          <w:tcPr>
            <w:tcW w:w="1841" w:type="dxa"/>
            <w:noWrap/>
            <w:tcMar>
              <w:top w:w="15" w:type="dxa"/>
              <w:left w:w="15" w:type="dxa"/>
              <w:bottom w:w="0" w:type="dxa"/>
              <w:right w:w="15" w:type="dxa"/>
            </w:tcMar>
          </w:tcPr>
          <w:p w14:paraId="655DA320" w14:textId="77777777" w:rsidR="00890BDD" w:rsidRPr="00A5606A" w:rsidRDefault="00890BDD" w:rsidP="005A1E91">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191</w:t>
            </w:r>
          </w:p>
        </w:tc>
        <w:tc>
          <w:tcPr>
            <w:tcW w:w="1702" w:type="dxa"/>
            <w:noWrap/>
            <w:tcMar>
              <w:top w:w="15" w:type="dxa"/>
              <w:left w:w="15" w:type="dxa"/>
              <w:bottom w:w="0" w:type="dxa"/>
              <w:right w:w="15" w:type="dxa"/>
            </w:tcMar>
          </w:tcPr>
          <w:p w14:paraId="5448011A" w14:textId="77777777" w:rsidR="00890BDD" w:rsidRPr="00A5606A" w:rsidRDefault="00890BDD" w:rsidP="005A1E91">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11.137</w:t>
            </w:r>
          </w:p>
        </w:tc>
        <w:tc>
          <w:tcPr>
            <w:tcW w:w="1843" w:type="dxa"/>
            <w:noWrap/>
            <w:tcMar>
              <w:top w:w="15" w:type="dxa"/>
              <w:left w:w="15" w:type="dxa"/>
              <w:bottom w:w="0" w:type="dxa"/>
              <w:right w:w="15" w:type="dxa"/>
            </w:tcMar>
          </w:tcPr>
          <w:p w14:paraId="695F33A9" w14:textId="77777777" w:rsidR="00890BDD" w:rsidRPr="00A5606A" w:rsidRDefault="00890BDD" w:rsidP="005A1E91">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47.302</w:t>
            </w:r>
          </w:p>
        </w:tc>
      </w:tr>
      <w:tr w:rsidR="00890BDD" w:rsidRPr="00A5606A" w14:paraId="1C522B70" w14:textId="77777777" w:rsidTr="00890BDD">
        <w:trPr>
          <w:trHeight w:val="113"/>
        </w:trPr>
        <w:tc>
          <w:tcPr>
            <w:tcW w:w="3892" w:type="dxa"/>
            <w:tcMar>
              <w:top w:w="15" w:type="dxa"/>
              <w:left w:w="15" w:type="dxa"/>
              <w:bottom w:w="0" w:type="dxa"/>
              <w:right w:w="15" w:type="dxa"/>
            </w:tcMar>
            <w:vAlign w:val="bottom"/>
          </w:tcPr>
          <w:p w14:paraId="36ABB514" w14:textId="77777777" w:rsidR="00890BDD" w:rsidRPr="00A5606A" w:rsidRDefault="00890BDD" w:rsidP="005A1E91">
            <w:pPr>
              <w:spacing w:line="230" w:lineRule="auto"/>
              <w:ind w:left="360"/>
              <w:rPr>
                <w:rFonts w:ascii="Arial" w:eastAsia="Arial Unicode MS" w:hAnsi="Arial" w:cs="Arial"/>
                <w:iCs/>
                <w:sz w:val="18"/>
                <w:szCs w:val="18"/>
              </w:rPr>
            </w:pPr>
            <w:r w:rsidRPr="00A5606A">
              <w:rPr>
                <w:rFonts w:ascii="Arial" w:hAnsi="Arial" w:cs="Arial"/>
                <w:iCs/>
                <w:sz w:val="18"/>
                <w:szCs w:val="18"/>
              </w:rPr>
              <w:t>Yeniden Yapılandırılan Krediler ve Diğer Alacaklar</w:t>
            </w:r>
          </w:p>
        </w:tc>
        <w:tc>
          <w:tcPr>
            <w:tcW w:w="1841" w:type="dxa"/>
            <w:noWrap/>
            <w:tcMar>
              <w:top w:w="15" w:type="dxa"/>
              <w:left w:w="15" w:type="dxa"/>
              <w:bottom w:w="0" w:type="dxa"/>
              <w:right w:w="15" w:type="dxa"/>
            </w:tcMar>
          </w:tcPr>
          <w:p w14:paraId="744E9049" w14:textId="77777777" w:rsidR="00890BDD" w:rsidRPr="00A5606A" w:rsidRDefault="00890BDD" w:rsidP="005A1E91">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191</w:t>
            </w:r>
          </w:p>
        </w:tc>
        <w:tc>
          <w:tcPr>
            <w:tcW w:w="1702" w:type="dxa"/>
            <w:noWrap/>
            <w:tcMar>
              <w:top w:w="15" w:type="dxa"/>
              <w:left w:w="15" w:type="dxa"/>
              <w:bottom w:w="0" w:type="dxa"/>
              <w:right w:w="15" w:type="dxa"/>
            </w:tcMar>
          </w:tcPr>
          <w:p w14:paraId="0502406D" w14:textId="77777777" w:rsidR="00890BDD" w:rsidRPr="00A5606A" w:rsidRDefault="00890BDD" w:rsidP="005A1E91">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11.137</w:t>
            </w:r>
          </w:p>
        </w:tc>
        <w:tc>
          <w:tcPr>
            <w:tcW w:w="1843" w:type="dxa"/>
            <w:noWrap/>
            <w:tcMar>
              <w:top w:w="15" w:type="dxa"/>
              <w:left w:w="15" w:type="dxa"/>
              <w:bottom w:w="0" w:type="dxa"/>
              <w:right w:w="15" w:type="dxa"/>
            </w:tcMar>
          </w:tcPr>
          <w:p w14:paraId="426E4B79" w14:textId="77777777" w:rsidR="00890BDD" w:rsidRPr="00A5606A" w:rsidRDefault="00890BDD" w:rsidP="005A1E91">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47.302</w:t>
            </w:r>
          </w:p>
        </w:tc>
      </w:tr>
      <w:tr w:rsidR="00890BDD" w:rsidRPr="00A5606A" w14:paraId="416EA00B" w14:textId="77777777" w:rsidTr="00890BDD">
        <w:trPr>
          <w:trHeight w:val="113"/>
        </w:trPr>
        <w:tc>
          <w:tcPr>
            <w:tcW w:w="3892" w:type="dxa"/>
            <w:tcMar>
              <w:top w:w="15" w:type="dxa"/>
              <w:left w:w="15" w:type="dxa"/>
              <w:bottom w:w="0" w:type="dxa"/>
              <w:right w:w="15" w:type="dxa"/>
            </w:tcMar>
            <w:vAlign w:val="bottom"/>
          </w:tcPr>
          <w:p w14:paraId="1759304C" w14:textId="77777777" w:rsidR="00890BDD" w:rsidRPr="00A5606A" w:rsidRDefault="00890BDD" w:rsidP="005A1E91">
            <w:pPr>
              <w:spacing w:line="230" w:lineRule="auto"/>
              <w:ind w:left="360"/>
              <w:rPr>
                <w:rFonts w:ascii="Arial" w:eastAsia="Arial Unicode MS" w:hAnsi="Arial" w:cs="Arial"/>
                <w:iCs/>
                <w:sz w:val="18"/>
                <w:szCs w:val="18"/>
              </w:rPr>
            </w:pPr>
            <w:r w:rsidRPr="00A5606A">
              <w:rPr>
                <w:rFonts w:ascii="Arial" w:hAnsi="Arial" w:cs="Arial"/>
                <w:iCs/>
                <w:sz w:val="18"/>
                <w:szCs w:val="18"/>
              </w:rPr>
              <w:t xml:space="preserve">Yeni Bir İtfa Planına Bağlanan Krediler ve Diğer Alacaklar </w:t>
            </w:r>
          </w:p>
        </w:tc>
        <w:tc>
          <w:tcPr>
            <w:tcW w:w="1841" w:type="dxa"/>
            <w:noWrap/>
            <w:tcMar>
              <w:top w:w="15" w:type="dxa"/>
              <w:left w:w="15" w:type="dxa"/>
              <w:bottom w:w="0" w:type="dxa"/>
              <w:right w:w="15" w:type="dxa"/>
            </w:tcMar>
            <w:vAlign w:val="bottom"/>
          </w:tcPr>
          <w:p w14:paraId="539E8775" w14:textId="77777777" w:rsidR="00890BDD" w:rsidRPr="00A5606A" w:rsidRDefault="00890BDD" w:rsidP="005A1E91">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702" w:type="dxa"/>
            <w:noWrap/>
            <w:tcMar>
              <w:top w:w="15" w:type="dxa"/>
              <w:left w:w="15" w:type="dxa"/>
              <w:bottom w:w="0" w:type="dxa"/>
              <w:right w:w="15" w:type="dxa"/>
            </w:tcMar>
            <w:vAlign w:val="bottom"/>
          </w:tcPr>
          <w:p w14:paraId="03BF8805" w14:textId="77777777" w:rsidR="00890BDD" w:rsidRPr="00A5606A" w:rsidRDefault="00890BDD" w:rsidP="005A1E91">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843" w:type="dxa"/>
            <w:noWrap/>
            <w:tcMar>
              <w:top w:w="15" w:type="dxa"/>
              <w:left w:w="15" w:type="dxa"/>
              <w:bottom w:w="0" w:type="dxa"/>
              <w:right w:w="15" w:type="dxa"/>
            </w:tcMar>
            <w:vAlign w:val="bottom"/>
          </w:tcPr>
          <w:p w14:paraId="65D1EC99" w14:textId="77777777" w:rsidR="00890BDD" w:rsidRPr="00A5606A" w:rsidRDefault="00890BDD" w:rsidP="005A1E91">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890BDD" w:rsidRPr="00A5606A" w14:paraId="612EDD40" w14:textId="77777777" w:rsidTr="00890BDD">
        <w:trPr>
          <w:trHeight w:val="113"/>
        </w:trPr>
        <w:tc>
          <w:tcPr>
            <w:tcW w:w="3892" w:type="dxa"/>
            <w:tcBorders>
              <w:bottom w:val="single" w:sz="4" w:space="0" w:color="auto"/>
            </w:tcBorders>
            <w:tcMar>
              <w:top w:w="15" w:type="dxa"/>
              <w:left w:w="15" w:type="dxa"/>
              <w:bottom w:w="0" w:type="dxa"/>
              <w:right w:w="15" w:type="dxa"/>
            </w:tcMar>
            <w:vAlign w:val="bottom"/>
          </w:tcPr>
          <w:p w14:paraId="4BFEA681" w14:textId="77777777" w:rsidR="00890BDD" w:rsidRPr="00A5606A" w:rsidRDefault="00890BDD" w:rsidP="005A1E91">
            <w:pPr>
              <w:spacing w:line="230" w:lineRule="auto"/>
              <w:ind w:left="360"/>
              <w:rPr>
                <w:rFonts w:ascii="Arial" w:hAnsi="Arial" w:cs="Arial"/>
                <w:iCs/>
                <w:sz w:val="18"/>
                <w:szCs w:val="18"/>
              </w:rPr>
            </w:pPr>
          </w:p>
        </w:tc>
        <w:tc>
          <w:tcPr>
            <w:tcW w:w="1841" w:type="dxa"/>
            <w:tcBorders>
              <w:bottom w:val="single" w:sz="4" w:space="0" w:color="auto"/>
            </w:tcBorders>
            <w:noWrap/>
            <w:tcMar>
              <w:top w:w="15" w:type="dxa"/>
              <w:left w:w="15" w:type="dxa"/>
              <w:bottom w:w="0" w:type="dxa"/>
              <w:right w:w="15" w:type="dxa"/>
            </w:tcMar>
            <w:vAlign w:val="bottom"/>
          </w:tcPr>
          <w:p w14:paraId="03467AE8" w14:textId="77777777" w:rsidR="00890BDD" w:rsidRPr="00A5606A" w:rsidRDefault="00890BDD" w:rsidP="005A1E91">
            <w:pPr>
              <w:spacing w:line="230" w:lineRule="auto"/>
              <w:ind w:right="90"/>
              <w:jc w:val="right"/>
              <w:rPr>
                <w:rFonts w:ascii="Arial" w:eastAsia="Arial Unicode MS" w:hAnsi="Arial" w:cs="Arial"/>
                <w:iCs/>
                <w:sz w:val="18"/>
                <w:szCs w:val="18"/>
              </w:rPr>
            </w:pPr>
          </w:p>
        </w:tc>
        <w:tc>
          <w:tcPr>
            <w:tcW w:w="1702" w:type="dxa"/>
            <w:tcBorders>
              <w:bottom w:val="single" w:sz="4" w:space="0" w:color="auto"/>
            </w:tcBorders>
            <w:noWrap/>
            <w:tcMar>
              <w:top w:w="15" w:type="dxa"/>
              <w:left w:w="15" w:type="dxa"/>
              <w:bottom w:w="0" w:type="dxa"/>
              <w:right w:w="15" w:type="dxa"/>
            </w:tcMar>
            <w:vAlign w:val="bottom"/>
          </w:tcPr>
          <w:p w14:paraId="41E5DA2B" w14:textId="77777777" w:rsidR="00890BDD" w:rsidRPr="00A5606A" w:rsidRDefault="00890BDD" w:rsidP="005A1E91">
            <w:pPr>
              <w:spacing w:line="230" w:lineRule="auto"/>
              <w:ind w:right="90"/>
              <w:jc w:val="right"/>
              <w:rPr>
                <w:rFonts w:ascii="Arial" w:eastAsia="Arial Unicode MS" w:hAnsi="Arial" w:cs="Arial"/>
                <w:iCs/>
                <w:sz w:val="18"/>
                <w:szCs w:val="18"/>
              </w:rPr>
            </w:pPr>
          </w:p>
        </w:tc>
        <w:tc>
          <w:tcPr>
            <w:tcW w:w="1843" w:type="dxa"/>
            <w:tcBorders>
              <w:bottom w:val="single" w:sz="4" w:space="0" w:color="auto"/>
            </w:tcBorders>
            <w:noWrap/>
            <w:tcMar>
              <w:top w:w="15" w:type="dxa"/>
              <w:left w:w="15" w:type="dxa"/>
              <w:bottom w:w="0" w:type="dxa"/>
              <w:right w:w="15" w:type="dxa"/>
            </w:tcMar>
            <w:vAlign w:val="bottom"/>
          </w:tcPr>
          <w:p w14:paraId="29EF6CD4" w14:textId="77777777" w:rsidR="00890BDD" w:rsidRPr="00A5606A" w:rsidRDefault="00890BDD" w:rsidP="005A1E91">
            <w:pPr>
              <w:spacing w:line="230" w:lineRule="auto"/>
              <w:ind w:right="90"/>
              <w:jc w:val="right"/>
              <w:rPr>
                <w:rFonts w:ascii="Arial" w:eastAsia="Arial Unicode MS" w:hAnsi="Arial" w:cs="Arial"/>
                <w:iCs/>
                <w:sz w:val="18"/>
                <w:szCs w:val="18"/>
              </w:rPr>
            </w:pPr>
          </w:p>
        </w:tc>
      </w:tr>
    </w:tbl>
    <w:p w14:paraId="5DEAD117" w14:textId="77777777" w:rsidR="00890BDD" w:rsidRPr="00A5606A" w:rsidRDefault="00890BDD" w:rsidP="00890BDD">
      <w:pPr>
        <w:pStyle w:val="GvdeMetniGirintisi"/>
        <w:spacing w:before="120" w:after="120" w:line="230" w:lineRule="auto"/>
        <w:ind w:left="-14" w:hanging="553"/>
        <w:rPr>
          <w:rFonts w:ascii="Arial" w:hAnsi="Arial" w:cs="Arial"/>
          <w:b/>
          <w:sz w:val="18"/>
          <w:szCs w:val="18"/>
        </w:rPr>
      </w:pPr>
      <w:proofErr w:type="gramStart"/>
      <w:r w:rsidRPr="00A5606A">
        <w:rPr>
          <w:rFonts w:ascii="Arial" w:hAnsi="Arial" w:cs="Arial"/>
          <w:b/>
          <w:sz w:val="20"/>
          <w:szCs w:val="20"/>
        </w:rPr>
        <w:t>h</w:t>
      </w:r>
      <w:proofErr w:type="gramEnd"/>
      <w:r w:rsidRPr="00A5606A">
        <w:rPr>
          <w:rFonts w:ascii="Arial" w:hAnsi="Arial" w:cs="Arial"/>
          <w:b/>
          <w:sz w:val="20"/>
          <w:szCs w:val="20"/>
        </w:rPr>
        <w:t>.2.</w:t>
      </w:r>
      <w:r w:rsidRPr="00A5606A">
        <w:rPr>
          <w:rFonts w:ascii="Arial" w:hAnsi="Arial" w:cs="Arial"/>
          <w:b/>
          <w:sz w:val="18"/>
          <w:szCs w:val="18"/>
        </w:rPr>
        <w:tab/>
      </w:r>
      <w:r w:rsidRPr="00A5606A">
        <w:rPr>
          <w:rFonts w:ascii="Arial" w:hAnsi="Arial" w:cs="Arial"/>
          <w:b/>
          <w:sz w:val="20"/>
          <w:szCs w:val="18"/>
        </w:rPr>
        <w:t>Toplam donuk alacak hareketlerine ilişkin bilgiler</w:t>
      </w:r>
      <w:r w:rsidRPr="00A5606A">
        <w:rPr>
          <w:rFonts w:ascii="Arial" w:hAnsi="Arial" w:cs="Arial"/>
          <w:b/>
          <w:sz w:val="18"/>
          <w:szCs w:val="18"/>
        </w:rPr>
        <w:t xml:space="preserve">: </w:t>
      </w:r>
    </w:p>
    <w:tbl>
      <w:tblPr>
        <w:tblW w:w="9414" w:type="dxa"/>
        <w:tblCellMar>
          <w:left w:w="0" w:type="dxa"/>
          <w:right w:w="113" w:type="dxa"/>
        </w:tblCellMar>
        <w:tblLook w:val="0000" w:firstRow="0" w:lastRow="0" w:firstColumn="0" w:lastColumn="0" w:noHBand="0" w:noVBand="0"/>
      </w:tblPr>
      <w:tblGrid>
        <w:gridCol w:w="4004"/>
        <w:gridCol w:w="1749"/>
        <w:gridCol w:w="1694"/>
        <w:gridCol w:w="1967"/>
      </w:tblGrid>
      <w:tr w:rsidR="00890BDD" w:rsidRPr="00A5606A" w14:paraId="55975CB9" w14:textId="77777777" w:rsidTr="005E2AB6">
        <w:trPr>
          <w:trHeight w:val="170"/>
        </w:trPr>
        <w:tc>
          <w:tcPr>
            <w:tcW w:w="4004" w:type="dxa"/>
            <w:tcBorders>
              <w:top w:val="single" w:sz="4" w:space="0" w:color="auto"/>
              <w:bottom w:val="single" w:sz="4" w:space="0" w:color="auto"/>
            </w:tcBorders>
            <w:shd w:val="clear" w:color="auto" w:fill="auto"/>
            <w:vAlign w:val="bottom"/>
          </w:tcPr>
          <w:p w14:paraId="14644E54" w14:textId="77777777" w:rsidR="00890BDD" w:rsidRPr="00A5606A" w:rsidRDefault="00890BDD" w:rsidP="005A1E91">
            <w:pPr>
              <w:spacing w:line="230" w:lineRule="auto"/>
              <w:jc w:val="both"/>
              <w:rPr>
                <w:rFonts w:ascii="Arial" w:eastAsia="Arial Unicode MS" w:hAnsi="Arial" w:cs="Arial"/>
                <w:b/>
                <w:sz w:val="18"/>
                <w:szCs w:val="18"/>
              </w:rPr>
            </w:pPr>
            <w:bookmarkStart w:id="14" w:name="OLE_LINK2"/>
            <w:bookmarkStart w:id="15" w:name="OLE_LINK5"/>
            <w:r w:rsidRPr="00A5606A">
              <w:rPr>
                <w:rFonts w:ascii="Arial" w:hAnsi="Arial" w:cs="Arial"/>
                <w:b/>
                <w:sz w:val="18"/>
                <w:szCs w:val="18"/>
              </w:rPr>
              <w:t> </w:t>
            </w:r>
          </w:p>
        </w:tc>
        <w:tc>
          <w:tcPr>
            <w:tcW w:w="1749" w:type="dxa"/>
            <w:tcBorders>
              <w:top w:val="single" w:sz="4" w:space="0" w:color="auto"/>
              <w:bottom w:val="single" w:sz="4" w:space="0" w:color="auto"/>
            </w:tcBorders>
            <w:shd w:val="clear" w:color="auto" w:fill="auto"/>
            <w:vAlign w:val="bottom"/>
          </w:tcPr>
          <w:p w14:paraId="671DA05D" w14:textId="77777777" w:rsidR="00890BDD" w:rsidRPr="00A5606A" w:rsidRDefault="00890BDD" w:rsidP="005A1E91">
            <w:pPr>
              <w:spacing w:line="230" w:lineRule="auto"/>
              <w:jc w:val="right"/>
              <w:rPr>
                <w:rFonts w:ascii="Arial" w:eastAsia="Arial Unicode MS" w:hAnsi="Arial" w:cs="Arial"/>
                <w:b/>
                <w:iCs/>
                <w:sz w:val="18"/>
                <w:szCs w:val="18"/>
              </w:rPr>
            </w:pPr>
            <w:r w:rsidRPr="00A5606A">
              <w:rPr>
                <w:rFonts w:ascii="Arial" w:hAnsi="Arial" w:cs="Arial"/>
                <w:b/>
                <w:iCs/>
                <w:sz w:val="18"/>
                <w:szCs w:val="18"/>
              </w:rPr>
              <w:t>III. Grup</w:t>
            </w:r>
          </w:p>
        </w:tc>
        <w:tc>
          <w:tcPr>
            <w:tcW w:w="1694" w:type="dxa"/>
            <w:tcBorders>
              <w:top w:val="single" w:sz="4" w:space="0" w:color="auto"/>
              <w:bottom w:val="single" w:sz="4" w:space="0" w:color="auto"/>
            </w:tcBorders>
            <w:shd w:val="clear" w:color="auto" w:fill="auto"/>
            <w:vAlign w:val="bottom"/>
          </w:tcPr>
          <w:p w14:paraId="769E044C" w14:textId="77777777" w:rsidR="00890BDD" w:rsidRPr="00A5606A" w:rsidRDefault="00890BDD" w:rsidP="005A1E91">
            <w:pPr>
              <w:spacing w:line="230" w:lineRule="auto"/>
              <w:jc w:val="right"/>
              <w:rPr>
                <w:rFonts w:ascii="Arial" w:eastAsia="Arial Unicode MS" w:hAnsi="Arial" w:cs="Arial"/>
                <w:b/>
                <w:iCs/>
                <w:sz w:val="18"/>
                <w:szCs w:val="18"/>
              </w:rPr>
            </w:pPr>
            <w:r w:rsidRPr="00A5606A">
              <w:rPr>
                <w:rFonts w:ascii="Arial" w:hAnsi="Arial" w:cs="Arial"/>
                <w:b/>
                <w:iCs/>
                <w:sz w:val="18"/>
                <w:szCs w:val="18"/>
              </w:rPr>
              <w:t>IV. Grup</w:t>
            </w:r>
          </w:p>
        </w:tc>
        <w:tc>
          <w:tcPr>
            <w:tcW w:w="1967" w:type="dxa"/>
            <w:tcBorders>
              <w:top w:val="single" w:sz="4" w:space="0" w:color="auto"/>
              <w:bottom w:val="single" w:sz="4" w:space="0" w:color="auto"/>
            </w:tcBorders>
            <w:shd w:val="clear" w:color="auto" w:fill="auto"/>
            <w:vAlign w:val="bottom"/>
          </w:tcPr>
          <w:p w14:paraId="2717C2C2" w14:textId="77777777" w:rsidR="00890BDD" w:rsidRPr="00A5606A" w:rsidRDefault="00890BDD" w:rsidP="005A1E91">
            <w:pPr>
              <w:spacing w:line="230" w:lineRule="auto"/>
              <w:jc w:val="right"/>
              <w:rPr>
                <w:rFonts w:ascii="Arial" w:eastAsia="Arial Unicode MS" w:hAnsi="Arial" w:cs="Arial"/>
                <w:b/>
                <w:iCs/>
                <w:sz w:val="18"/>
                <w:szCs w:val="18"/>
              </w:rPr>
            </w:pPr>
            <w:r w:rsidRPr="00A5606A">
              <w:rPr>
                <w:rFonts w:ascii="Arial" w:hAnsi="Arial" w:cs="Arial"/>
                <w:b/>
                <w:iCs/>
                <w:sz w:val="18"/>
                <w:szCs w:val="18"/>
              </w:rPr>
              <w:t>V. Grup</w:t>
            </w:r>
          </w:p>
        </w:tc>
      </w:tr>
      <w:tr w:rsidR="00890BDD" w:rsidRPr="00A5606A" w14:paraId="3295B5F8" w14:textId="77777777" w:rsidTr="005E2AB6">
        <w:trPr>
          <w:trHeight w:val="170"/>
        </w:trPr>
        <w:tc>
          <w:tcPr>
            <w:tcW w:w="4004" w:type="dxa"/>
            <w:tcBorders>
              <w:top w:val="single" w:sz="4" w:space="0" w:color="auto"/>
              <w:bottom w:val="single" w:sz="4" w:space="0" w:color="auto"/>
            </w:tcBorders>
            <w:shd w:val="clear" w:color="auto" w:fill="auto"/>
            <w:vAlign w:val="bottom"/>
          </w:tcPr>
          <w:p w14:paraId="2ACD13A7" w14:textId="77777777" w:rsidR="00890BDD" w:rsidRPr="00A5606A" w:rsidRDefault="00890BDD" w:rsidP="005A1E91">
            <w:pPr>
              <w:spacing w:line="230" w:lineRule="auto"/>
              <w:jc w:val="both"/>
              <w:rPr>
                <w:rFonts w:ascii="Arial" w:eastAsia="Arial Unicode MS" w:hAnsi="Arial" w:cs="Arial"/>
                <w:b/>
                <w:sz w:val="18"/>
                <w:szCs w:val="18"/>
              </w:rPr>
            </w:pPr>
            <w:r w:rsidRPr="00A5606A">
              <w:rPr>
                <w:rFonts w:ascii="Arial" w:eastAsia="Arial Unicode MS" w:hAnsi="Arial" w:cs="Arial"/>
                <w:b/>
                <w:sz w:val="18"/>
                <w:szCs w:val="18"/>
              </w:rPr>
              <w:t>Cari Dönem</w:t>
            </w:r>
          </w:p>
        </w:tc>
        <w:tc>
          <w:tcPr>
            <w:tcW w:w="1749" w:type="dxa"/>
            <w:tcBorders>
              <w:top w:val="single" w:sz="4" w:space="0" w:color="auto"/>
              <w:bottom w:val="single" w:sz="4" w:space="0" w:color="auto"/>
            </w:tcBorders>
            <w:shd w:val="clear" w:color="auto" w:fill="auto"/>
            <w:vAlign w:val="bottom"/>
          </w:tcPr>
          <w:p w14:paraId="1877BD78" w14:textId="77777777" w:rsidR="00890BDD" w:rsidRPr="00A5606A" w:rsidRDefault="00890BDD" w:rsidP="005A1E91">
            <w:pPr>
              <w:spacing w:line="230" w:lineRule="auto"/>
              <w:jc w:val="right"/>
              <w:rPr>
                <w:rFonts w:ascii="Arial" w:eastAsia="Arial Unicode MS" w:hAnsi="Arial" w:cs="Arial"/>
                <w:b/>
                <w:iCs/>
                <w:sz w:val="18"/>
                <w:szCs w:val="18"/>
              </w:rPr>
            </w:pPr>
            <w:r w:rsidRPr="00A5606A">
              <w:rPr>
                <w:rFonts w:ascii="Arial" w:hAnsi="Arial" w:cs="Arial"/>
                <w:b/>
                <w:iCs/>
                <w:sz w:val="18"/>
                <w:szCs w:val="18"/>
              </w:rPr>
              <w:t>Tahsil İmkânı Sınırlı Krediler</w:t>
            </w:r>
          </w:p>
        </w:tc>
        <w:tc>
          <w:tcPr>
            <w:tcW w:w="1694" w:type="dxa"/>
            <w:tcBorders>
              <w:top w:val="single" w:sz="4" w:space="0" w:color="auto"/>
              <w:bottom w:val="single" w:sz="4" w:space="0" w:color="auto"/>
            </w:tcBorders>
            <w:shd w:val="clear" w:color="auto" w:fill="auto"/>
            <w:vAlign w:val="bottom"/>
          </w:tcPr>
          <w:p w14:paraId="44AC693A" w14:textId="77777777" w:rsidR="00890BDD" w:rsidRPr="00A5606A" w:rsidRDefault="00890BDD" w:rsidP="005A1E91">
            <w:pPr>
              <w:spacing w:line="230" w:lineRule="auto"/>
              <w:jc w:val="right"/>
              <w:rPr>
                <w:rFonts w:ascii="Arial" w:eastAsia="Arial Unicode MS" w:hAnsi="Arial" w:cs="Arial"/>
                <w:b/>
                <w:iCs/>
                <w:sz w:val="18"/>
                <w:szCs w:val="18"/>
              </w:rPr>
            </w:pPr>
            <w:r w:rsidRPr="00A5606A">
              <w:rPr>
                <w:rFonts w:ascii="Arial" w:hAnsi="Arial" w:cs="Arial"/>
                <w:b/>
                <w:iCs/>
                <w:sz w:val="18"/>
                <w:szCs w:val="18"/>
              </w:rPr>
              <w:t>Tahsili Şüpheli Krediler</w:t>
            </w:r>
          </w:p>
        </w:tc>
        <w:tc>
          <w:tcPr>
            <w:tcW w:w="1967" w:type="dxa"/>
            <w:tcBorders>
              <w:top w:val="single" w:sz="4" w:space="0" w:color="auto"/>
              <w:bottom w:val="single" w:sz="4" w:space="0" w:color="auto"/>
            </w:tcBorders>
            <w:shd w:val="clear" w:color="auto" w:fill="auto"/>
            <w:vAlign w:val="bottom"/>
          </w:tcPr>
          <w:p w14:paraId="254DBE99" w14:textId="77777777" w:rsidR="00890BDD" w:rsidRPr="00A5606A" w:rsidRDefault="00890BDD" w:rsidP="005A1E91">
            <w:pPr>
              <w:spacing w:line="230" w:lineRule="auto"/>
              <w:jc w:val="right"/>
              <w:rPr>
                <w:rFonts w:ascii="Arial" w:eastAsia="Arial Unicode MS" w:hAnsi="Arial" w:cs="Arial"/>
                <w:b/>
                <w:iCs/>
                <w:sz w:val="18"/>
                <w:szCs w:val="18"/>
              </w:rPr>
            </w:pPr>
            <w:r w:rsidRPr="00A5606A">
              <w:rPr>
                <w:rFonts w:ascii="Arial" w:hAnsi="Arial" w:cs="Arial"/>
                <w:b/>
                <w:iCs/>
                <w:sz w:val="18"/>
                <w:szCs w:val="18"/>
              </w:rPr>
              <w:t>Zarar Niteliğindeki Kredi</w:t>
            </w:r>
          </w:p>
        </w:tc>
      </w:tr>
      <w:tr w:rsidR="00890BDD" w:rsidRPr="00A5606A" w14:paraId="3B46A446" w14:textId="77777777" w:rsidTr="005E2AB6">
        <w:trPr>
          <w:trHeight w:val="170"/>
        </w:trPr>
        <w:tc>
          <w:tcPr>
            <w:tcW w:w="4004" w:type="dxa"/>
            <w:tcBorders>
              <w:top w:val="single" w:sz="4" w:space="0" w:color="auto"/>
            </w:tcBorders>
            <w:shd w:val="clear" w:color="auto" w:fill="auto"/>
            <w:vAlign w:val="bottom"/>
          </w:tcPr>
          <w:p w14:paraId="3472C263" w14:textId="77777777" w:rsidR="00890BDD" w:rsidRPr="00A5606A" w:rsidRDefault="00890BDD" w:rsidP="005A1E91">
            <w:pPr>
              <w:spacing w:line="230" w:lineRule="auto"/>
              <w:jc w:val="both"/>
              <w:rPr>
                <w:rFonts w:ascii="Arial" w:hAnsi="Arial" w:cs="Arial"/>
                <w:sz w:val="18"/>
                <w:szCs w:val="18"/>
              </w:rPr>
            </w:pPr>
          </w:p>
        </w:tc>
        <w:tc>
          <w:tcPr>
            <w:tcW w:w="1749" w:type="dxa"/>
            <w:tcBorders>
              <w:top w:val="single" w:sz="4" w:space="0" w:color="auto"/>
            </w:tcBorders>
            <w:shd w:val="clear" w:color="auto" w:fill="auto"/>
            <w:vAlign w:val="bottom"/>
          </w:tcPr>
          <w:p w14:paraId="31981AE5" w14:textId="77777777" w:rsidR="00890BDD" w:rsidRPr="00A5606A" w:rsidRDefault="00890BDD" w:rsidP="005A1E91">
            <w:pPr>
              <w:tabs>
                <w:tab w:val="decimal" w:pos="0"/>
              </w:tabs>
              <w:spacing w:line="230" w:lineRule="auto"/>
              <w:ind w:right="101"/>
              <w:jc w:val="right"/>
              <w:rPr>
                <w:rFonts w:ascii="Arial" w:hAnsi="Arial" w:cs="Arial"/>
                <w:sz w:val="20"/>
                <w:szCs w:val="20"/>
              </w:rPr>
            </w:pPr>
          </w:p>
        </w:tc>
        <w:tc>
          <w:tcPr>
            <w:tcW w:w="1694" w:type="dxa"/>
            <w:tcBorders>
              <w:top w:val="single" w:sz="4" w:space="0" w:color="auto"/>
            </w:tcBorders>
            <w:shd w:val="clear" w:color="auto" w:fill="auto"/>
            <w:vAlign w:val="bottom"/>
          </w:tcPr>
          <w:p w14:paraId="334C8F3F" w14:textId="77777777" w:rsidR="00890BDD" w:rsidRPr="00A5606A" w:rsidRDefault="00890BDD" w:rsidP="005A1E91">
            <w:pPr>
              <w:tabs>
                <w:tab w:val="decimal" w:pos="0"/>
              </w:tabs>
              <w:spacing w:line="230" w:lineRule="auto"/>
              <w:ind w:right="101"/>
              <w:jc w:val="right"/>
              <w:rPr>
                <w:rFonts w:ascii="Arial" w:hAnsi="Arial" w:cs="Arial"/>
                <w:sz w:val="20"/>
                <w:szCs w:val="20"/>
              </w:rPr>
            </w:pPr>
          </w:p>
        </w:tc>
        <w:tc>
          <w:tcPr>
            <w:tcW w:w="1967" w:type="dxa"/>
            <w:tcBorders>
              <w:top w:val="single" w:sz="4" w:space="0" w:color="auto"/>
            </w:tcBorders>
            <w:shd w:val="clear" w:color="auto" w:fill="auto"/>
            <w:vAlign w:val="bottom"/>
          </w:tcPr>
          <w:p w14:paraId="1B202560" w14:textId="77777777" w:rsidR="00890BDD" w:rsidRPr="00A5606A" w:rsidRDefault="00890BDD" w:rsidP="005A1E91">
            <w:pPr>
              <w:tabs>
                <w:tab w:val="decimal" w:pos="0"/>
              </w:tabs>
              <w:spacing w:line="230" w:lineRule="auto"/>
              <w:ind w:right="101"/>
              <w:jc w:val="right"/>
              <w:rPr>
                <w:rFonts w:ascii="Arial" w:hAnsi="Arial" w:cs="Arial"/>
                <w:sz w:val="20"/>
                <w:szCs w:val="20"/>
              </w:rPr>
            </w:pPr>
          </w:p>
        </w:tc>
      </w:tr>
      <w:tr w:rsidR="00890BDD" w:rsidRPr="00A5606A" w14:paraId="0C6FFCF5" w14:textId="77777777" w:rsidTr="005E2AB6">
        <w:trPr>
          <w:trHeight w:val="170"/>
        </w:trPr>
        <w:tc>
          <w:tcPr>
            <w:tcW w:w="4004" w:type="dxa"/>
            <w:shd w:val="clear" w:color="auto" w:fill="auto"/>
            <w:vAlign w:val="bottom"/>
          </w:tcPr>
          <w:p w14:paraId="2018E773" w14:textId="77777777" w:rsidR="00890BDD" w:rsidRPr="00A5606A" w:rsidRDefault="00890BDD" w:rsidP="005A1E91">
            <w:pPr>
              <w:spacing w:line="230" w:lineRule="auto"/>
              <w:rPr>
                <w:rFonts w:ascii="Arial" w:eastAsia="Arial Unicode MS" w:hAnsi="Arial" w:cs="Arial"/>
                <w:iCs/>
                <w:sz w:val="18"/>
                <w:szCs w:val="18"/>
              </w:rPr>
            </w:pPr>
            <w:r w:rsidRPr="00A5606A">
              <w:rPr>
                <w:rFonts w:ascii="Arial" w:hAnsi="Arial" w:cs="Arial"/>
                <w:iCs/>
                <w:sz w:val="18"/>
                <w:szCs w:val="18"/>
              </w:rPr>
              <w:t>Önceki Dönem Sonu Bakiyesi</w:t>
            </w:r>
          </w:p>
        </w:tc>
        <w:tc>
          <w:tcPr>
            <w:tcW w:w="1749" w:type="dxa"/>
            <w:shd w:val="clear" w:color="auto" w:fill="auto"/>
            <w:vAlign w:val="bottom"/>
          </w:tcPr>
          <w:p w14:paraId="7673EE55"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hAnsi="Arial" w:cs="Arial"/>
                <w:b/>
                <w:bCs/>
                <w:sz w:val="18"/>
                <w:szCs w:val="18"/>
              </w:rPr>
              <w:t>68.903</w:t>
            </w:r>
          </w:p>
        </w:tc>
        <w:tc>
          <w:tcPr>
            <w:tcW w:w="1694" w:type="dxa"/>
            <w:shd w:val="clear" w:color="auto" w:fill="auto"/>
            <w:vAlign w:val="bottom"/>
          </w:tcPr>
          <w:p w14:paraId="588B1EA0"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hAnsi="Arial" w:cs="Arial"/>
                <w:b/>
                <w:bCs/>
                <w:sz w:val="18"/>
                <w:szCs w:val="18"/>
              </w:rPr>
              <w:t>268.963</w:t>
            </w:r>
          </w:p>
        </w:tc>
        <w:tc>
          <w:tcPr>
            <w:tcW w:w="1967" w:type="dxa"/>
            <w:shd w:val="clear" w:color="auto" w:fill="auto"/>
            <w:vAlign w:val="bottom"/>
          </w:tcPr>
          <w:p w14:paraId="6C22C1C1"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hAnsi="Arial" w:cs="Arial"/>
                <w:b/>
                <w:bCs/>
                <w:sz w:val="18"/>
                <w:szCs w:val="18"/>
              </w:rPr>
              <w:t>874.744</w:t>
            </w:r>
          </w:p>
        </w:tc>
      </w:tr>
      <w:tr w:rsidR="00890BDD" w:rsidRPr="00A5606A" w14:paraId="7152A02A" w14:textId="77777777" w:rsidTr="005E2AB6">
        <w:trPr>
          <w:trHeight w:val="189"/>
        </w:trPr>
        <w:tc>
          <w:tcPr>
            <w:tcW w:w="4004" w:type="dxa"/>
            <w:shd w:val="clear" w:color="auto" w:fill="auto"/>
            <w:vAlign w:val="bottom"/>
          </w:tcPr>
          <w:p w14:paraId="3F47EF96" w14:textId="77777777" w:rsidR="00890BDD" w:rsidRPr="00A5606A" w:rsidRDefault="00890BDD" w:rsidP="005A1E91">
            <w:pPr>
              <w:spacing w:line="230" w:lineRule="auto"/>
              <w:rPr>
                <w:rFonts w:ascii="Arial" w:eastAsia="Arial Unicode MS" w:hAnsi="Arial" w:cs="Arial"/>
                <w:iCs/>
                <w:sz w:val="18"/>
                <w:szCs w:val="18"/>
              </w:rPr>
            </w:pPr>
            <w:r w:rsidRPr="00A5606A">
              <w:rPr>
                <w:rFonts w:ascii="Arial" w:hAnsi="Arial" w:cs="Arial"/>
                <w:iCs/>
                <w:sz w:val="18"/>
                <w:szCs w:val="18"/>
              </w:rPr>
              <w:t>Dönem İçinde İntikal (+)</w:t>
            </w:r>
          </w:p>
        </w:tc>
        <w:tc>
          <w:tcPr>
            <w:tcW w:w="1749" w:type="dxa"/>
            <w:shd w:val="clear" w:color="auto" w:fill="auto"/>
            <w:vAlign w:val="bottom"/>
          </w:tcPr>
          <w:p w14:paraId="45BF2A41" w14:textId="77777777" w:rsidR="00890BDD" w:rsidRPr="00A5606A" w:rsidRDefault="00890BDD" w:rsidP="005A1E91">
            <w:pPr>
              <w:spacing w:line="230" w:lineRule="auto"/>
              <w:jc w:val="right"/>
              <w:rPr>
                <w:rFonts w:ascii="Arial" w:eastAsia="Arial Unicode MS" w:hAnsi="Arial" w:cs="Arial"/>
                <w:iCs/>
                <w:sz w:val="18"/>
                <w:szCs w:val="18"/>
              </w:rPr>
            </w:pPr>
            <w:r w:rsidRPr="00A5606A">
              <w:rPr>
                <w:rFonts w:ascii="Arial" w:hAnsi="Arial" w:cs="Arial"/>
                <w:sz w:val="18"/>
                <w:szCs w:val="18"/>
              </w:rPr>
              <w:t>258.782</w:t>
            </w:r>
          </w:p>
        </w:tc>
        <w:tc>
          <w:tcPr>
            <w:tcW w:w="1694" w:type="dxa"/>
            <w:shd w:val="clear" w:color="auto" w:fill="auto"/>
            <w:vAlign w:val="bottom"/>
          </w:tcPr>
          <w:p w14:paraId="51C4D482" w14:textId="77777777" w:rsidR="00890BDD" w:rsidRPr="00A5606A" w:rsidRDefault="00890BDD" w:rsidP="005A1E91">
            <w:pPr>
              <w:spacing w:line="230" w:lineRule="auto"/>
              <w:jc w:val="right"/>
              <w:rPr>
                <w:rFonts w:ascii="Arial" w:eastAsia="Arial Unicode MS" w:hAnsi="Arial" w:cs="Arial"/>
                <w:iCs/>
                <w:sz w:val="18"/>
                <w:szCs w:val="18"/>
              </w:rPr>
            </w:pPr>
            <w:r w:rsidRPr="00A5606A">
              <w:rPr>
                <w:rFonts w:ascii="Arial" w:hAnsi="Arial" w:cs="Arial"/>
                <w:sz w:val="18"/>
                <w:szCs w:val="18"/>
              </w:rPr>
              <w:t>6.416</w:t>
            </w:r>
          </w:p>
        </w:tc>
        <w:tc>
          <w:tcPr>
            <w:tcW w:w="1967" w:type="dxa"/>
            <w:shd w:val="clear" w:color="auto" w:fill="auto"/>
            <w:vAlign w:val="bottom"/>
          </w:tcPr>
          <w:p w14:paraId="0719515A" w14:textId="77777777" w:rsidR="00890BDD" w:rsidRPr="00A5606A" w:rsidRDefault="00890BDD" w:rsidP="005A1E91">
            <w:pPr>
              <w:spacing w:line="230" w:lineRule="auto"/>
              <w:jc w:val="right"/>
              <w:rPr>
                <w:rFonts w:ascii="Arial" w:eastAsia="Arial Unicode MS" w:hAnsi="Arial" w:cs="Arial"/>
                <w:iCs/>
                <w:sz w:val="18"/>
                <w:szCs w:val="18"/>
              </w:rPr>
            </w:pPr>
            <w:r w:rsidRPr="00A5606A">
              <w:rPr>
                <w:rFonts w:ascii="Arial" w:hAnsi="Arial" w:cs="Arial"/>
                <w:sz w:val="18"/>
                <w:szCs w:val="18"/>
              </w:rPr>
              <w:t>21.484</w:t>
            </w:r>
          </w:p>
        </w:tc>
      </w:tr>
      <w:tr w:rsidR="00890BDD" w:rsidRPr="00A5606A" w14:paraId="48BEDB67" w14:textId="77777777" w:rsidTr="005E2AB6">
        <w:trPr>
          <w:trHeight w:val="170"/>
        </w:trPr>
        <w:tc>
          <w:tcPr>
            <w:tcW w:w="4004" w:type="dxa"/>
            <w:shd w:val="clear" w:color="auto" w:fill="auto"/>
            <w:vAlign w:val="bottom"/>
          </w:tcPr>
          <w:p w14:paraId="09D76D7D" w14:textId="77777777" w:rsidR="00890BDD" w:rsidRPr="00A5606A" w:rsidRDefault="00890BDD" w:rsidP="005A1E91">
            <w:pPr>
              <w:spacing w:line="230" w:lineRule="auto"/>
              <w:ind w:left="360"/>
              <w:rPr>
                <w:rFonts w:ascii="Arial" w:eastAsia="Arial Unicode MS" w:hAnsi="Arial" w:cs="Arial"/>
                <w:iCs/>
                <w:sz w:val="18"/>
                <w:szCs w:val="18"/>
              </w:rPr>
            </w:pPr>
            <w:r w:rsidRPr="00A5606A">
              <w:rPr>
                <w:rFonts w:ascii="Arial" w:hAnsi="Arial" w:cs="Arial"/>
                <w:iCs/>
                <w:sz w:val="18"/>
                <w:szCs w:val="18"/>
              </w:rPr>
              <w:t>Diğer Donuk Alacak Hesaplarından Giriş (+)</w:t>
            </w:r>
          </w:p>
        </w:tc>
        <w:tc>
          <w:tcPr>
            <w:tcW w:w="1749" w:type="dxa"/>
            <w:shd w:val="clear" w:color="auto" w:fill="auto"/>
            <w:vAlign w:val="bottom"/>
          </w:tcPr>
          <w:p w14:paraId="288FFC33"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hAnsi="Arial" w:cs="Arial"/>
                <w:sz w:val="18"/>
                <w:szCs w:val="18"/>
              </w:rPr>
              <w:t>-</w:t>
            </w:r>
          </w:p>
        </w:tc>
        <w:tc>
          <w:tcPr>
            <w:tcW w:w="1694" w:type="dxa"/>
            <w:shd w:val="clear" w:color="auto" w:fill="auto"/>
            <w:vAlign w:val="bottom"/>
          </w:tcPr>
          <w:p w14:paraId="36CAF550"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hAnsi="Arial" w:cs="Arial"/>
                <w:sz w:val="18"/>
                <w:szCs w:val="18"/>
              </w:rPr>
              <w:t>59.176</w:t>
            </w:r>
          </w:p>
        </w:tc>
        <w:tc>
          <w:tcPr>
            <w:tcW w:w="1967" w:type="dxa"/>
            <w:shd w:val="clear" w:color="auto" w:fill="auto"/>
            <w:vAlign w:val="bottom"/>
          </w:tcPr>
          <w:p w14:paraId="2331CE2A"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hAnsi="Arial" w:cs="Arial"/>
                <w:sz w:val="18"/>
                <w:szCs w:val="18"/>
              </w:rPr>
              <w:t>85.733</w:t>
            </w:r>
          </w:p>
        </w:tc>
      </w:tr>
      <w:tr w:rsidR="00890BDD" w:rsidRPr="00A5606A" w14:paraId="599639B9" w14:textId="77777777" w:rsidTr="005E2AB6">
        <w:trPr>
          <w:trHeight w:val="170"/>
        </w:trPr>
        <w:tc>
          <w:tcPr>
            <w:tcW w:w="4004" w:type="dxa"/>
            <w:shd w:val="clear" w:color="auto" w:fill="auto"/>
            <w:vAlign w:val="bottom"/>
          </w:tcPr>
          <w:p w14:paraId="5CF3D675" w14:textId="77777777" w:rsidR="00890BDD" w:rsidRPr="00A5606A" w:rsidRDefault="00890BDD" w:rsidP="005A1E91">
            <w:pPr>
              <w:spacing w:line="230" w:lineRule="auto"/>
              <w:ind w:left="360"/>
              <w:rPr>
                <w:rFonts w:ascii="Arial" w:eastAsia="Arial Unicode MS" w:hAnsi="Arial" w:cs="Arial"/>
                <w:iCs/>
                <w:sz w:val="18"/>
                <w:szCs w:val="18"/>
              </w:rPr>
            </w:pPr>
            <w:r w:rsidRPr="00A5606A">
              <w:rPr>
                <w:rFonts w:ascii="Arial" w:hAnsi="Arial" w:cs="Arial"/>
                <w:iCs/>
                <w:sz w:val="18"/>
                <w:szCs w:val="18"/>
              </w:rPr>
              <w:t>Diğer Donuk Alacak Hesaplarına Çıkış (-)</w:t>
            </w:r>
          </w:p>
        </w:tc>
        <w:tc>
          <w:tcPr>
            <w:tcW w:w="1749" w:type="dxa"/>
            <w:shd w:val="clear" w:color="auto" w:fill="auto"/>
            <w:vAlign w:val="bottom"/>
          </w:tcPr>
          <w:p w14:paraId="117730C1"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hAnsi="Arial" w:cs="Arial"/>
                <w:sz w:val="18"/>
                <w:szCs w:val="18"/>
              </w:rPr>
              <w:t>59.176</w:t>
            </w:r>
          </w:p>
        </w:tc>
        <w:tc>
          <w:tcPr>
            <w:tcW w:w="1694" w:type="dxa"/>
            <w:shd w:val="clear" w:color="auto" w:fill="auto"/>
            <w:vAlign w:val="bottom"/>
          </w:tcPr>
          <w:p w14:paraId="24962552"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hAnsi="Arial" w:cs="Arial"/>
                <w:sz w:val="18"/>
                <w:szCs w:val="18"/>
              </w:rPr>
              <w:t>85.733</w:t>
            </w:r>
          </w:p>
        </w:tc>
        <w:tc>
          <w:tcPr>
            <w:tcW w:w="1967" w:type="dxa"/>
            <w:shd w:val="clear" w:color="auto" w:fill="auto"/>
            <w:vAlign w:val="bottom"/>
          </w:tcPr>
          <w:p w14:paraId="2F228006"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hAnsi="Arial" w:cs="Arial"/>
                <w:sz w:val="18"/>
                <w:szCs w:val="18"/>
              </w:rPr>
              <w:t>-</w:t>
            </w:r>
          </w:p>
        </w:tc>
      </w:tr>
      <w:tr w:rsidR="00890BDD" w:rsidRPr="00A5606A" w14:paraId="19975B63" w14:textId="77777777" w:rsidTr="005E2AB6">
        <w:trPr>
          <w:trHeight w:val="170"/>
        </w:trPr>
        <w:tc>
          <w:tcPr>
            <w:tcW w:w="4004" w:type="dxa"/>
            <w:shd w:val="clear" w:color="auto" w:fill="auto"/>
            <w:vAlign w:val="bottom"/>
          </w:tcPr>
          <w:p w14:paraId="73315C59" w14:textId="77777777" w:rsidR="00890BDD" w:rsidRPr="00A5606A" w:rsidRDefault="00890BDD" w:rsidP="005A1E91">
            <w:pPr>
              <w:spacing w:line="230" w:lineRule="auto"/>
              <w:ind w:left="360"/>
              <w:rPr>
                <w:rFonts w:ascii="Arial" w:eastAsia="Arial Unicode MS" w:hAnsi="Arial" w:cs="Arial"/>
                <w:iCs/>
                <w:sz w:val="18"/>
                <w:szCs w:val="18"/>
              </w:rPr>
            </w:pPr>
            <w:r w:rsidRPr="00A5606A">
              <w:rPr>
                <w:rFonts w:ascii="Arial" w:hAnsi="Arial" w:cs="Arial"/>
                <w:iCs/>
                <w:sz w:val="18"/>
                <w:szCs w:val="18"/>
              </w:rPr>
              <w:t>Dönem İçinde Tahsilat (-)</w:t>
            </w:r>
          </w:p>
        </w:tc>
        <w:tc>
          <w:tcPr>
            <w:tcW w:w="1749" w:type="dxa"/>
            <w:shd w:val="clear" w:color="auto" w:fill="auto"/>
            <w:vAlign w:val="bottom"/>
          </w:tcPr>
          <w:p w14:paraId="47B0C2FC"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hAnsi="Arial" w:cs="Arial"/>
                <w:sz w:val="18"/>
                <w:szCs w:val="18"/>
              </w:rPr>
              <w:t>12.832</w:t>
            </w:r>
          </w:p>
        </w:tc>
        <w:tc>
          <w:tcPr>
            <w:tcW w:w="1694" w:type="dxa"/>
            <w:shd w:val="clear" w:color="auto" w:fill="auto"/>
            <w:vAlign w:val="bottom"/>
          </w:tcPr>
          <w:p w14:paraId="633512BD"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hAnsi="Arial" w:cs="Arial"/>
                <w:sz w:val="18"/>
                <w:szCs w:val="18"/>
              </w:rPr>
              <w:t>10.968</w:t>
            </w:r>
          </w:p>
        </w:tc>
        <w:tc>
          <w:tcPr>
            <w:tcW w:w="1967" w:type="dxa"/>
            <w:shd w:val="clear" w:color="auto" w:fill="auto"/>
            <w:vAlign w:val="bottom"/>
          </w:tcPr>
          <w:p w14:paraId="061CCAA9"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hAnsi="Arial" w:cs="Arial"/>
                <w:sz w:val="18"/>
                <w:szCs w:val="18"/>
              </w:rPr>
              <w:t>32.287</w:t>
            </w:r>
          </w:p>
        </w:tc>
      </w:tr>
      <w:tr w:rsidR="00890BDD" w:rsidRPr="00A5606A" w14:paraId="3E36C44C" w14:textId="77777777" w:rsidTr="005E2AB6">
        <w:trPr>
          <w:trHeight w:val="170"/>
        </w:trPr>
        <w:tc>
          <w:tcPr>
            <w:tcW w:w="4004" w:type="dxa"/>
            <w:shd w:val="clear" w:color="auto" w:fill="auto"/>
            <w:vAlign w:val="bottom"/>
          </w:tcPr>
          <w:p w14:paraId="5E999BF6" w14:textId="77777777" w:rsidR="00890BDD" w:rsidRPr="00A5606A" w:rsidRDefault="00890BDD" w:rsidP="005A1E91">
            <w:pPr>
              <w:spacing w:line="230" w:lineRule="auto"/>
              <w:ind w:left="360"/>
              <w:rPr>
                <w:rFonts w:ascii="Arial" w:hAnsi="Arial" w:cs="Arial"/>
                <w:iCs/>
                <w:sz w:val="18"/>
                <w:szCs w:val="18"/>
              </w:rPr>
            </w:pPr>
            <w:r w:rsidRPr="00A5606A">
              <w:rPr>
                <w:rFonts w:ascii="Arial" w:hAnsi="Arial" w:cs="Arial"/>
                <w:iCs/>
                <w:sz w:val="18"/>
                <w:szCs w:val="18"/>
              </w:rPr>
              <w:t>Kayıttan düşülen (-)</w:t>
            </w:r>
          </w:p>
        </w:tc>
        <w:tc>
          <w:tcPr>
            <w:tcW w:w="1749" w:type="dxa"/>
            <w:shd w:val="clear" w:color="auto" w:fill="auto"/>
            <w:vAlign w:val="bottom"/>
          </w:tcPr>
          <w:p w14:paraId="460112A5"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694" w:type="dxa"/>
            <w:shd w:val="clear" w:color="auto" w:fill="auto"/>
            <w:vAlign w:val="bottom"/>
          </w:tcPr>
          <w:p w14:paraId="32351B75"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967" w:type="dxa"/>
            <w:shd w:val="clear" w:color="auto" w:fill="auto"/>
            <w:vAlign w:val="bottom"/>
          </w:tcPr>
          <w:p w14:paraId="3A6B3756"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890BDD" w:rsidRPr="00A5606A" w14:paraId="31966632" w14:textId="77777777" w:rsidTr="005E2AB6">
        <w:trPr>
          <w:trHeight w:val="170"/>
        </w:trPr>
        <w:tc>
          <w:tcPr>
            <w:tcW w:w="4004" w:type="dxa"/>
            <w:shd w:val="clear" w:color="auto" w:fill="auto"/>
            <w:vAlign w:val="bottom"/>
          </w:tcPr>
          <w:p w14:paraId="56155A38" w14:textId="77777777" w:rsidR="00890BDD" w:rsidRPr="00A5606A" w:rsidRDefault="00890BDD" w:rsidP="005A1E91">
            <w:pPr>
              <w:spacing w:line="230" w:lineRule="auto"/>
              <w:ind w:left="360"/>
              <w:rPr>
                <w:rFonts w:ascii="Arial" w:eastAsia="Arial Unicode MS" w:hAnsi="Arial" w:cs="Arial"/>
                <w:iCs/>
                <w:sz w:val="18"/>
                <w:szCs w:val="18"/>
              </w:rPr>
            </w:pPr>
            <w:r w:rsidRPr="00A5606A">
              <w:rPr>
                <w:rFonts w:ascii="Arial" w:hAnsi="Arial" w:cs="Arial"/>
                <w:iCs/>
                <w:sz w:val="18"/>
                <w:szCs w:val="18"/>
              </w:rPr>
              <w:t>Satılan (-)</w:t>
            </w:r>
          </w:p>
        </w:tc>
        <w:tc>
          <w:tcPr>
            <w:tcW w:w="1749" w:type="dxa"/>
            <w:shd w:val="clear" w:color="auto" w:fill="auto"/>
            <w:vAlign w:val="bottom"/>
          </w:tcPr>
          <w:p w14:paraId="0C33028B"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694" w:type="dxa"/>
            <w:shd w:val="clear" w:color="auto" w:fill="auto"/>
            <w:vAlign w:val="bottom"/>
          </w:tcPr>
          <w:p w14:paraId="1BF54D10"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967" w:type="dxa"/>
            <w:shd w:val="clear" w:color="auto" w:fill="auto"/>
            <w:vAlign w:val="bottom"/>
          </w:tcPr>
          <w:p w14:paraId="2C9A2BFD"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890BDD" w:rsidRPr="00A5606A" w14:paraId="0540D058" w14:textId="77777777" w:rsidTr="005E2AB6">
        <w:trPr>
          <w:trHeight w:val="170"/>
        </w:trPr>
        <w:tc>
          <w:tcPr>
            <w:tcW w:w="4004" w:type="dxa"/>
            <w:shd w:val="clear" w:color="auto" w:fill="auto"/>
            <w:vAlign w:val="bottom"/>
          </w:tcPr>
          <w:p w14:paraId="71DB6B78" w14:textId="77777777" w:rsidR="00890BDD" w:rsidRPr="00A5606A" w:rsidRDefault="00890BDD" w:rsidP="005A1E91">
            <w:pPr>
              <w:tabs>
                <w:tab w:val="left" w:pos="-1908"/>
              </w:tabs>
              <w:spacing w:line="230" w:lineRule="auto"/>
              <w:ind w:left="540"/>
              <w:jc w:val="both"/>
              <w:rPr>
                <w:rFonts w:ascii="Arial" w:hAnsi="Arial" w:cs="Arial"/>
                <w:sz w:val="18"/>
                <w:szCs w:val="18"/>
              </w:rPr>
            </w:pPr>
            <w:r w:rsidRPr="00A5606A">
              <w:rPr>
                <w:rFonts w:ascii="Arial" w:hAnsi="Arial" w:cs="Arial"/>
                <w:sz w:val="18"/>
                <w:szCs w:val="18"/>
              </w:rPr>
              <w:t>Kurumsal ve Ticari Krediler</w:t>
            </w:r>
          </w:p>
        </w:tc>
        <w:tc>
          <w:tcPr>
            <w:tcW w:w="1749" w:type="dxa"/>
            <w:shd w:val="clear" w:color="auto" w:fill="auto"/>
            <w:vAlign w:val="bottom"/>
          </w:tcPr>
          <w:p w14:paraId="09B6DC99"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694" w:type="dxa"/>
            <w:shd w:val="clear" w:color="auto" w:fill="auto"/>
            <w:vAlign w:val="bottom"/>
          </w:tcPr>
          <w:p w14:paraId="473992C1"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967" w:type="dxa"/>
            <w:shd w:val="clear" w:color="auto" w:fill="auto"/>
            <w:vAlign w:val="bottom"/>
          </w:tcPr>
          <w:p w14:paraId="06BFC04C"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890BDD" w:rsidRPr="00A5606A" w14:paraId="2B5D7689" w14:textId="77777777" w:rsidTr="005E2AB6">
        <w:trPr>
          <w:trHeight w:val="170"/>
        </w:trPr>
        <w:tc>
          <w:tcPr>
            <w:tcW w:w="4004" w:type="dxa"/>
            <w:shd w:val="clear" w:color="auto" w:fill="auto"/>
            <w:vAlign w:val="bottom"/>
          </w:tcPr>
          <w:p w14:paraId="2285844E" w14:textId="77777777" w:rsidR="00890BDD" w:rsidRPr="00A5606A" w:rsidRDefault="00890BDD" w:rsidP="005A1E91">
            <w:pPr>
              <w:tabs>
                <w:tab w:val="left" w:pos="-1908"/>
              </w:tabs>
              <w:spacing w:line="230" w:lineRule="auto"/>
              <w:ind w:left="540"/>
              <w:jc w:val="both"/>
              <w:rPr>
                <w:rFonts w:ascii="Arial" w:hAnsi="Arial" w:cs="Arial"/>
                <w:iCs/>
                <w:sz w:val="18"/>
                <w:szCs w:val="18"/>
              </w:rPr>
            </w:pPr>
            <w:r w:rsidRPr="00A5606A">
              <w:rPr>
                <w:rFonts w:ascii="Arial" w:hAnsi="Arial" w:cs="Arial"/>
                <w:sz w:val="18"/>
                <w:szCs w:val="18"/>
              </w:rPr>
              <w:t>Bireysel</w:t>
            </w:r>
            <w:r w:rsidRPr="00A5606A">
              <w:rPr>
                <w:rFonts w:ascii="Arial" w:hAnsi="Arial" w:cs="Arial"/>
                <w:iCs/>
                <w:sz w:val="18"/>
                <w:szCs w:val="18"/>
              </w:rPr>
              <w:t xml:space="preserve"> Krediler</w:t>
            </w:r>
          </w:p>
        </w:tc>
        <w:tc>
          <w:tcPr>
            <w:tcW w:w="1749" w:type="dxa"/>
            <w:shd w:val="clear" w:color="auto" w:fill="auto"/>
            <w:vAlign w:val="bottom"/>
          </w:tcPr>
          <w:p w14:paraId="773170FC"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694" w:type="dxa"/>
            <w:shd w:val="clear" w:color="auto" w:fill="auto"/>
            <w:vAlign w:val="bottom"/>
          </w:tcPr>
          <w:p w14:paraId="3EC86CC8"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967" w:type="dxa"/>
            <w:shd w:val="clear" w:color="auto" w:fill="auto"/>
            <w:vAlign w:val="bottom"/>
          </w:tcPr>
          <w:p w14:paraId="2A020A9A"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890BDD" w:rsidRPr="00A5606A" w14:paraId="2D947A7D" w14:textId="77777777" w:rsidTr="005E2AB6">
        <w:trPr>
          <w:trHeight w:val="170"/>
        </w:trPr>
        <w:tc>
          <w:tcPr>
            <w:tcW w:w="4004" w:type="dxa"/>
            <w:shd w:val="clear" w:color="auto" w:fill="auto"/>
            <w:vAlign w:val="bottom"/>
          </w:tcPr>
          <w:p w14:paraId="3B992F46" w14:textId="77777777" w:rsidR="00890BDD" w:rsidRPr="00A5606A" w:rsidRDefault="00890BDD" w:rsidP="005A1E91">
            <w:pPr>
              <w:tabs>
                <w:tab w:val="left" w:pos="-1908"/>
              </w:tabs>
              <w:spacing w:line="230" w:lineRule="auto"/>
              <w:ind w:left="540"/>
              <w:jc w:val="both"/>
              <w:rPr>
                <w:rFonts w:ascii="Arial" w:hAnsi="Arial" w:cs="Arial"/>
                <w:iCs/>
                <w:sz w:val="18"/>
                <w:szCs w:val="18"/>
              </w:rPr>
            </w:pPr>
            <w:r w:rsidRPr="00A5606A">
              <w:rPr>
                <w:rFonts w:ascii="Arial" w:hAnsi="Arial" w:cs="Arial"/>
                <w:sz w:val="18"/>
                <w:szCs w:val="18"/>
              </w:rPr>
              <w:t>Kredi</w:t>
            </w:r>
            <w:r w:rsidRPr="00A5606A">
              <w:rPr>
                <w:rFonts w:ascii="Arial" w:hAnsi="Arial" w:cs="Arial"/>
                <w:iCs/>
                <w:sz w:val="18"/>
                <w:szCs w:val="18"/>
              </w:rPr>
              <w:t xml:space="preserve"> Kartları</w:t>
            </w:r>
          </w:p>
        </w:tc>
        <w:tc>
          <w:tcPr>
            <w:tcW w:w="1749" w:type="dxa"/>
            <w:shd w:val="clear" w:color="auto" w:fill="auto"/>
            <w:vAlign w:val="bottom"/>
          </w:tcPr>
          <w:p w14:paraId="7EB77189"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694" w:type="dxa"/>
            <w:shd w:val="clear" w:color="auto" w:fill="auto"/>
            <w:vAlign w:val="bottom"/>
          </w:tcPr>
          <w:p w14:paraId="5E8B7E31"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967" w:type="dxa"/>
            <w:shd w:val="clear" w:color="auto" w:fill="auto"/>
            <w:vAlign w:val="bottom"/>
          </w:tcPr>
          <w:p w14:paraId="28750D85"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890BDD" w:rsidRPr="00A5606A" w14:paraId="6453A483" w14:textId="77777777" w:rsidTr="005E2AB6">
        <w:trPr>
          <w:trHeight w:val="170"/>
        </w:trPr>
        <w:tc>
          <w:tcPr>
            <w:tcW w:w="4004" w:type="dxa"/>
            <w:shd w:val="clear" w:color="auto" w:fill="auto"/>
            <w:vAlign w:val="bottom"/>
          </w:tcPr>
          <w:p w14:paraId="342BD8B7" w14:textId="77777777" w:rsidR="00890BDD" w:rsidRPr="00A5606A" w:rsidRDefault="00890BDD" w:rsidP="005A1E91">
            <w:pPr>
              <w:tabs>
                <w:tab w:val="left" w:pos="-1908"/>
              </w:tabs>
              <w:spacing w:line="230" w:lineRule="auto"/>
              <w:ind w:left="540"/>
              <w:jc w:val="both"/>
              <w:rPr>
                <w:rFonts w:ascii="Arial" w:hAnsi="Arial" w:cs="Arial"/>
                <w:sz w:val="18"/>
                <w:szCs w:val="18"/>
              </w:rPr>
            </w:pPr>
            <w:r w:rsidRPr="00A5606A">
              <w:rPr>
                <w:rFonts w:ascii="Arial" w:hAnsi="Arial" w:cs="Arial"/>
                <w:sz w:val="18"/>
                <w:szCs w:val="18"/>
              </w:rPr>
              <w:t>Diğer</w:t>
            </w:r>
          </w:p>
        </w:tc>
        <w:tc>
          <w:tcPr>
            <w:tcW w:w="1749" w:type="dxa"/>
            <w:shd w:val="clear" w:color="auto" w:fill="auto"/>
            <w:vAlign w:val="bottom"/>
          </w:tcPr>
          <w:p w14:paraId="1125AD04"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694" w:type="dxa"/>
            <w:shd w:val="clear" w:color="auto" w:fill="auto"/>
            <w:vAlign w:val="bottom"/>
          </w:tcPr>
          <w:p w14:paraId="6D6B1F55"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967" w:type="dxa"/>
            <w:shd w:val="clear" w:color="auto" w:fill="auto"/>
            <w:vAlign w:val="bottom"/>
          </w:tcPr>
          <w:p w14:paraId="419DF884"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890BDD" w:rsidRPr="00A5606A" w14:paraId="2B1E3A67" w14:textId="77777777" w:rsidTr="005E2AB6">
        <w:trPr>
          <w:trHeight w:val="170"/>
        </w:trPr>
        <w:tc>
          <w:tcPr>
            <w:tcW w:w="4004" w:type="dxa"/>
            <w:tcBorders>
              <w:bottom w:val="single" w:sz="4" w:space="0" w:color="auto"/>
            </w:tcBorders>
            <w:shd w:val="clear" w:color="auto" w:fill="auto"/>
            <w:vAlign w:val="bottom"/>
          </w:tcPr>
          <w:p w14:paraId="77DB1725" w14:textId="77777777" w:rsidR="00890BDD" w:rsidRPr="00A5606A" w:rsidRDefault="00890BDD" w:rsidP="005A1E91">
            <w:pPr>
              <w:spacing w:line="230" w:lineRule="auto"/>
              <w:rPr>
                <w:rFonts w:ascii="Arial" w:hAnsi="Arial" w:cs="Arial"/>
                <w:b/>
                <w:iCs/>
                <w:sz w:val="18"/>
                <w:szCs w:val="18"/>
              </w:rPr>
            </w:pPr>
          </w:p>
        </w:tc>
        <w:tc>
          <w:tcPr>
            <w:tcW w:w="1749" w:type="dxa"/>
            <w:tcBorders>
              <w:bottom w:val="single" w:sz="4" w:space="0" w:color="auto"/>
            </w:tcBorders>
            <w:shd w:val="clear" w:color="auto" w:fill="auto"/>
            <w:vAlign w:val="bottom"/>
          </w:tcPr>
          <w:p w14:paraId="2B13D350" w14:textId="77777777" w:rsidR="00890BDD" w:rsidRPr="00A5606A" w:rsidRDefault="00890BDD" w:rsidP="005A1E91">
            <w:pPr>
              <w:spacing w:line="230" w:lineRule="auto"/>
              <w:ind w:right="9"/>
              <w:jc w:val="right"/>
              <w:rPr>
                <w:rFonts w:ascii="Arial" w:eastAsia="Arial Unicode MS" w:hAnsi="Arial" w:cs="Arial"/>
                <w:iCs/>
                <w:sz w:val="18"/>
                <w:szCs w:val="18"/>
              </w:rPr>
            </w:pPr>
          </w:p>
        </w:tc>
        <w:tc>
          <w:tcPr>
            <w:tcW w:w="1694" w:type="dxa"/>
            <w:tcBorders>
              <w:bottom w:val="single" w:sz="4" w:space="0" w:color="auto"/>
            </w:tcBorders>
            <w:shd w:val="clear" w:color="auto" w:fill="auto"/>
            <w:vAlign w:val="bottom"/>
          </w:tcPr>
          <w:p w14:paraId="329E7B0E" w14:textId="77777777" w:rsidR="00890BDD" w:rsidRPr="00A5606A" w:rsidRDefault="00890BDD" w:rsidP="005A1E91">
            <w:pPr>
              <w:spacing w:line="230" w:lineRule="auto"/>
              <w:ind w:right="9"/>
              <w:jc w:val="right"/>
              <w:rPr>
                <w:rFonts w:ascii="Arial" w:eastAsia="Arial Unicode MS" w:hAnsi="Arial" w:cs="Arial"/>
                <w:iCs/>
                <w:sz w:val="18"/>
                <w:szCs w:val="18"/>
              </w:rPr>
            </w:pPr>
          </w:p>
        </w:tc>
        <w:tc>
          <w:tcPr>
            <w:tcW w:w="1967" w:type="dxa"/>
            <w:tcBorders>
              <w:bottom w:val="single" w:sz="4" w:space="0" w:color="auto"/>
            </w:tcBorders>
            <w:shd w:val="clear" w:color="auto" w:fill="auto"/>
            <w:vAlign w:val="bottom"/>
          </w:tcPr>
          <w:p w14:paraId="04E39D82" w14:textId="77777777" w:rsidR="00890BDD" w:rsidRPr="00A5606A" w:rsidRDefault="00890BDD" w:rsidP="005A1E91">
            <w:pPr>
              <w:spacing w:line="230" w:lineRule="auto"/>
              <w:ind w:right="9"/>
              <w:jc w:val="right"/>
              <w:rPr>
                <w:rFonts w:ascii="Arial" w:eastAsia="Arial Unicode MS" w:hAnsi="Arial" w:cs="Arial"/>
                <w:iCs/>
                <w:sz w:val="18"/>
                <w:szCs w:val="18"/>
              </w:rPr>
            </w:pPr>
          </w:p>
        </w:tc>
      </w:tr>
      <w:tr w:rsidR="00890BDD" w:rsidRPr="00A5606A" w14:paraId="37F71F47" w14:textId="77777777" w:rsidTr="005E2AB6">
        <w:trPr>
          <w:trHeight w:val="170"/>
        </w:trPr>
        <w:tc>
          <w:tcPr>
            <w:tcW w:w="4004" w:type="dxa"/>
            <w:tcBorders>
              <w:top w:val="single" w:sz="4" w:space="0" w:color="auto"/>
              <w:bottom w:val="single" w:sz="4" w:space="0" w:color="auto"/>
            </w:tcBorders>
            <w:shd w:val="clear" w:color="auto" w:fill="auto"/>
            <w:vAlign w:val="bottom"/>
          </w:tcPr>
          <w:p w14:paraId="41B34168" w14:textId="77777777" w:rsidR="00890BDD" w:rsidRPr="00A5606A" w:rsidRDefault="00890BDD" w:rsidP="005A1E91">
            <w:pPr>
              <w:spacing w:line="230" w:lineRule="auto"/>
              <w:rPr>
                <w:rFonts w:ascii="Arial" w:eastAsia="Arial Unicode MS" w:hAnsi="Arial" w:cs="Arial"/>
                <w:b/>
                <w:iCs/>
                <w:sz w:val="18"/>
                <w:szCs w:val="18"/>
              </w:rPr>
            </w:pPr>
            <w:r w:rsidRPr="00A5606A">
              <w:rPr>
                <w:rFonts w:ascii="Arial" w:hAnsi="Arial" w:cs="Arial"/>
                <w:b/>
                <w:iCs/>
                <w:sz w:val="18"/>
                <w:szCs w:val="18"/>
              </w:rPr>
              <w:t>Dönem Sonu Bakiyesi</w:t>
            </w:r>
          </w:p>
        </w:tc>
        <w:tc>
          <w:tcPr>
            <w:tcW w:w="1749" w:type="dxa"/>
            <w:tcBorders>
              <w:top w:val="single" w:sz="4" w:space="0" w:color="auto"/>
              <w:bottom w:val="single" w:sz="4" w:space="0" w:color="auto"/>
            </w:tcBorders>
            <w:shd w:val="clear" w:color="auto" w:fill="auto"/>
            <w:vAlign w:val="bottom"/>
          </w:tcPr>
          <w:p w14:paraId="14E11145" w14:textId="77777777" w:rsidR="00890BDD" w:rsidRPr="00A5606A" w:rsidRDefault="00890BDD" w:rsidP="005A1E91">
            <w:pPr>
              <w:spacing w:line="230" w:lineRule="auto"/>
              <w:ind w:right="9"/>
              <w:jc w:val="right"/>
              <w:rPr>
                <w:rFonts w:ascii="Arial" w:eastAsia="Arial Unicode MS" w:hAnsi="Arial" w:cs="Arial"/>
                <w:b/>
                <w:iCs/>
                <w:sz w:val="18"/>
                <w:szCs w:val="18"/>
              </w:rPr>
            </w:pPr>
            <w:r w:rsidRPr="00A5606A">
              <w:rPr>
                <w:rFonts w:ascii="Arial TUR" w:hAnsi="Arial TUR"/>
                <w:b/>
                <w:bCs/>
                <w:sz w:val="18"/>
                <w:szCs w:val="18"/>
              </w:rPr>
              <w:t>255.677</w:t>
            </w:r>
          </w:p>
        </w:tc>
        <w:tc>
          <w:tcPr>
            <w:tcW w:w="1694" w:type="dxa"/>
            <w:tcBorders>
              <w:top w:val="single" w:sz="4" w:space="0" w:color="auto"/>
              <w:bottom w:val="single" w:sz="4" w:space="0" w:color="auto"/>
            </w:tcBorders>
            <w:shd w:val="clear" w:color="auto" w:fill="auto"/>
            <w:vAlign w:val="bottom"/>
          </w:tcPr>
          <w:p w14:paraId="1960396B" w14:textId="77777777" w:rsidR="00890BDD" w:rsidRPr="00A5606A" w:rsidRDefault="00890BDD" w:rsidP="005A1E91">
            <w:pPr>
              <w:spacing w:line="230" w:lineRule="auto"/>
              <w:ind w:right="9"/>
              <w:jc w:val="right"/>
              <w:rPr>
                <w:rFonts w:ascii="Arial" w:eastAsia="Arial Unicode MS" w:hAnsi="Arial" w:cs="Arial"/>
                <w:b/>
                <w:iCs/>
                <w:sz w:val="18"/>
                <w:szCs w:val="18"/>
              </w:rPr>
            </w:pPr>
            <w:r w:rsidRPr="00A5606A">
              <w:rPr>
                <w:rFonts w:ascii="Arial TUR" w:hAnsi="Arial TUR"/>
                <w:b/>
                <w:bCs/>
                <w:sz w:val="18"/>
                <w:szCs w:val="18"/>
              </w:rPr>
              <w:t>237.854</w:t>
            </w:r>
          </w:p>
        </w:tc>
        <w:tc>
          <w:tcPr>
            <w:tcW w:w="1967" w:type="dxa"/>
            <w:tcBorders>
              <w:top w:val="single" w:sz="4" w:space="0" w:color="auto"/>
              <w:bottom w:val="single" w:sz="4" w:space="0" w:color="auto"/>
            </w:tcBorders>
            <w:shd w:val="clear" w:color="auto" w:fill="auto"/>
            <w:vAlign w:val="bottom"/>
          </w:tcPr>
          <w:p w14:paraId="1B877DF0" w14:textId="77777777" w:rsidR="00890BDD" w:rsidRPr="00A5606A" w:rsidRDefault="00890BDD" w:rsidP="005A1E91">
            <w:pPr>
              <w:spacing w:line="230" w:lineRule="auto"/>
              <w:ind w:right="9"/>
              <w:jc w:val="right"/>
              <w:rPr>
                <w:rFonts w:ascii="Arial" w:eastAsia="Arial Unicode MS" w:hAnsi="Arial" w:cs="Arial"/>
                <w:b/>
                <w:iCs/>
                <w:sz w:val="18"/>
                <w:szCs w:val="18"/>
              </w:rPr>
            </w:pPr>
            <w:r w:rsidRPr="00A5606A">
              <w:rPr>
                <w:rFonts w:ascii="Arial TUR" w:hAnsi="Arial TUR"/>
                <w:b/>
                <w:bCs/>
                <w:sz w:val="18"/>
                <w:szCs w:val="18"/>
              </w:rPr>
              <w:t>949.674</w:t>
            </w:r>
          </w:p>
        </w:tc>
      </w:tr>
      <w:tr w:rsidR="00890BDD" w:rsidRPr="00A5606A" w14:paraId="7D0363C1" w14:textId="77777777" w:rsidTr="005E2AB6">
        <w:trPr>
          <w:trHeight w:val="170"/>
        </w:trPr>
        <w:tc>
          <w:tcPr>
            <w:tcW w:w="4004" w:type="dxa"/>
            <w:tcBorders>
              <w:top w:val="single" w:sz="4" w:space="0" w:color="auto"/>
            </w:tcBorders>
            <w:shd w:val="clear" w:color="auto" w:fill="auto"/>
            <w:vAlign w:val="bottom"/>
          </w:tcPr>
          <w:p w14:paraId="1E77BE63" w14:textId="77777777" w:rsidR="00890BDD" w:rsidRPr="00A5606A" w:rsidRDefault="00890BDD" w:rsidP="005A1E91">
            <w:pPr>
              <w:spacing w:line="230" w:lineRule="auto"/>
              <w:ind w:left="360"/>
              <w:rPr>
                <w:rFonts w:ascii="Arial" w:eastAsia="Arial Unicode MS" w:hAnsi="Arial" w:cs="Arial"/>
                <w:iCs/>
                <w:sz w:val="18"/>
                <w:szCs w:val="18"/>
              </w:rPr>
            </w:pPr>
            <w:r w:rsidRPr="00A5606A">
              <w:rPr>
                <w:rFonts w:ascii="Arial" w:hAnsi="Arial" w:cs="Arial"/>
                <w:iCs/>
                <w:sz w:val="18"/>
                <w:szCs w:val="18"/>
              </w:rPr>
              <w:t>Karşılık (-)</w:t>
            </w:r>
          </w:p>
        </w:tc>
        <w:tc>
          <w:tcPr>
            <w:tcW w:w="1749" w:type="dxa"/>
            <w:tcBorders>
              <w:top w:val="single" w:sz="4" w:space="0" w:color="auto"/>
            </w:tcBorders>
            <w:shd w:val="clear" w:color="auto" w:fill="auto"/>
            <w:vAlign w:val="bottom"/>
          </w:tcPr>
          <w:p w14:paraId="72CF9C67"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TUR" w:hAnsi="Arial TUR"/>
                <w:sz w:val="18"/>
                <w:szCs w:val="18"/>
              </w:rPr>
              <w:t>126.372</w:t>
            </w:r>
          </w:p>
        </w:tc>
        <w:tc>
          <w:tcPr>
            <w:tcW w:w="1694" w:type="dxa"/>
            <w:tcBorders>
              <w:top w:val="single" w:sz="4" w:space="0" w:color="auto"/>
            </w:tcBorders>
            <w:shd w:val="clear" w:color="auto" w:fill="auto"/>
            <w:vAlign w:val="bottom"/>
          </w:tcPr>
          <w:p w14:paraId="21AFFD5A"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TUR" w:hAnsi="Arial TUR"/>
                <w:sz w:val="18"/>
                <w:szCs w:val="18"/>
              </w:rPr>
              <w:t>147.587</w:t>
            </w:r>
          </w:p>
        </w:tc>
        <w:tc>
          <w:tcPr>
            <w:tcW w:w="1967" w:type="dxa"/>
            <w:tcBorders>
              <w:top w:val="single" w:sz="4" w:space="0" w:color="auto"/>
            </w:tcBorders>
            <w:shd w:val="clear" w:color="auto" w:fill="auto"/>
            <w:vAlign w:val="bottom"/>
          </w:tcPr>
          <w:p w14:paraId="779728C1" w14:textId="77777777" w:rsidR="00890BDD" w:rsidRPr="00A5606A" w:rsidRDefault="00890BDD" w:rsidP="005A1E91">
            <w:pPr>
              <w:spacing w:line="230" w:lineRule="auto"/>
              <w:ind w:right="9"/>
              <w:jc w:val="right"/>
              <w:rPr>
                <w:rFonts w:ascii="Arial" w:eastAsia="Arial Unicode MS" w:hAnsi="Arial" w:cs="Arial"/>
                <w:iCs/>
                <w:sz w:val="18"/>
                <w:szCs w:val="18"/>
              </w:rPr>
            </w:pPr>
            <w:r w:rsidRPr="00A5606A">
              <w:rPr>
                <w:rFonts w:ascii="Arial TUR" w:hAnsi="Arial TUR"/>
                <w:sz w:val="18"/>
                <w:szCs w:val="18"/>
              </w:rPr>
              <w:t>573.826</w:t>
            </w:r>
          </w:p>
        </w:tc>
      </w:tr>
      <w:tr w:rsidR="00890BDD" w:rsidRPr="00A5606A" w14:paraId="534E5C9C" w14:textId="77777777" w:rsidTr="005E2AB6">
        <w:trPr>
          <w:trHeight w:val="170"/>
        </w:trPr>
        <w:tc>
          <w:tcPr>
            <w:tcW w:w="4004" w:type="dxa"/>
            <w:tcBorders>
              <w:top w:val="single" w:sz="4" w:space="0" w:color="auto"/>
              <w:bottom w:val="double" w:sz="4" w:space="0" w:color="auto"/>
            </w:tcBorders>
            <w:shd w:val="clear" w:color="auto" w:fill="auto"/>
            <w:vAlign w:val="bottom"/>
          </w:tcPr>
          <w:p w14:paraId="0616D5D5" w14:textId="77777777" w:rsidR="00890BDD" w:rsidRPr="00A5606A" w:rsidRDefault="00890BDD" w:rsidP="005A1E91">
            <w:pPr>
              <w:spacing w:line="230" w:lineRule="auto"/>
              <w:rPr>
                <w:rFonts w:ascii="Arial" w:eastAsia="Arial Unicode MS" w:hAnsi="Arial" w:cs="Arial"/>
                <w:b/>
                <w:sz w:val="18"/>
                <w:szCs w:val="18"/>
              </w:rPr>
            </w:pPr>
            <w:r w:rsidRPr="00A5606A">
              <w:rPr>
                <w:rFonts w:ascii="Arial" w:hAnsi="Arial" w:cs="Arial"/>
                <w:b/>
                <w:iCs/>
                <w:sz w:val="18"/>
                <w:szCs w:val="18"/>
              </w:rPr>
              <w:t>Bilançodaki net bakiyesi</w:t>
            </w:r>
          </w:p>
        </w:tc>
        <w:tc>
          <w:tcPr>
            <w:tcW w:w="1749" w:type="dxa"/>
            <w:tcBorders>
              <w:top w:val="single" w:sz="4" w:space="0" w:color="auto"/>
              <w:bottom w:val="double" w:sz="4" w:space="0" w:color="auto"/>
            </w:tcBorders>
            <w:shd w:val="clear" w:color="auto" w:fill="auto"/>
            <w:vAlign w:val="bottom"/>
          </w:tcPr>
          <w:p w14:paraId="35160374" w14:textId="77777777" w:rsidR="00890BDD" w:rsidRPr="00A5606A" w:rsidRDefault="00890BDD" w:rsidP="005A1E91">
            <w:pPr>
              <w:spacing w:line="230" w:lineRule="auto"/>
              <w:ind w:right="9"/>
              <w:jc w:val="right"/>
              <w:rPr>
                <w:rFonts w:ascii="Arial" w:eastAsia="Arial Unicode MS" w:hAnsi="Arial" w:cs="Arial"/>
                <w:b/>
                <w:iCs/>
                <w:sz w:val="18"/>
                <w:szCs w:val="18"/>
              </w:rPr>
            </w:pPr>
            <w:r w:rsidRPr="00A5606A">
              <w:rPr>
                <w:rFonts w:ascii="Arial TUR" w:hAnsi="Arial TUR"/>
                <w:b/>
                <w:bCs/>
                <w:sz w:val="18"/>
                <w:szCs w:val="18"/>
              </w:rPr>
              <w:t>129.305</w:t>
            </w:r>
          </w:p>
        </w:tc>
        <w:tc>
          <w:tcPr>
            <w:tcW w:w="1694" w:type="dxa"/>
            <w:tcBorders>
              <w:top w:val="single" w:sz="4" w:space="0" w:color="auto"/>
              <w:bottom w:val="double" w:sz="4" w:space="0" w:color="auto"/>
            </w:tcBorders>
            <w:shd w:val="clear" w:color="auto" w:fill="auto"/>
            <w:vAlign w:val="bottom"/>
          </w:tcPr>
          <w:p w14:paraId="288F4006" w14:textId="77777777" w:rsidR="00890BDD" w:rsidRPr="00A5606A" w:rsidRDefault="00890BDD" w:rsidP="005A1E91">
            <w:pPr>
              <w:spacing w:line="230" w:lineRule="auto"/>
              <w:ind w:right="9"/>
              <w:jc w:val="right"/>
              <w:rPr>
                <w:rFonts w:ascii="Arial" w:eastAsia="Arial Unicode MS" w:hAnsi="Arial" w:cs="Arial"/>
                <w:b/>
                <w:iCs/>
                <w:sz w:val="18"/>
                <w:szCs w:val="18"/>
              </w:rPr>
            </w:pPr>
            <w:r w:rsidRPr="00A5606A">
              <w:rPr>
                <w:rFonts w:ascii="Arial TUR" w:hAnsi="Arial TUR"/>
                <w:b/>
                <w:bCs/>
                <w:sz w:val="18"/>
                <w:szCs w:val="18"/>
              </w:rPr>
              <w:t>90.267</w:t>
            </w:r>
          </w:p>
        </w:tc>
        <w:tc>
          <w:tcPr>
            <w:tcW w:w="1967" w:type="dxa"/>
            <w:tcBorders>
              <w:top w:val="single" w:sz="4" w:space="0" w:color="auto"/>
              <w:bottom w:val="double" w:sz="4" w:space="0" w:color="auto"/>
            </w:tcBorders>
            <w:shd w:val="clear" w:color="auto" w:fill="auto"/>
            <w:vAlign w:val="bottom"/>
          </w:tcPr>
          <w:p w14:paraId="1A97F994" w14:textId="77777777" w:rsidR="00890BDD" w:rsidRPr="00A5606A" w:rsidRDefault="00890BDD" w:rsidP="005A1E91">
            <w:pPr>
              <w:spacing w:line="230" w:lineRule="auto"/>
              <w:ind w:right="9"/>
              <w:jc w:val="right"/>
              <w:rPr>
                <w:rFonts w:ascii="Arial" w:eastAsia="Arial Unicode MS" w:hAnsi="Arial" w:cs="Arial"/>
                <w:b/>
                <w:iCs/>
                <w:sz w:val="18"/>
                <w:szCs w:val="18"/>
              </w:rPr>
            </w:pPr>
            <w:r w:rsidRPr="00A5606A">
              <w:rPr>
                <w:rFonts w:ascii="Arial TUR" w:hAnsi="Arial TUR"/>
                <w:b/>
                <w:bCs/>
                <w:sz w:val="18"/>
                <w:szCs w:val="18"/>
              </w:rPr>
              <w:t>375.848</w:t>
            </w:r>
          </w:p>
        </w:tc>
      </w:tr>
    </w:tbl>
    <w:bookmarkEnd w:id="14"/>
    <w:bookmarkEnd w:id="15"/>
    <w:p w14:paraId="0043AF35" w14:textId="77777777" w:rsidR="00890BDD" w:rsidRPr="00A5606A" w:rsidRDefault="00890BDD" w:rsidP="00890BDD">
      <w:pPr>
        <w:spacing w:before="120" w:line="230" w:lineRule="auto"/>
        <w:ind w:right="-508"/>
        <w:jc w:val="both"/>
        <w:rPr>
          <w:rFonts w:ascii="Arial" w:hAnsi="Arial" w:cs="Arial"/>
          <w:sz w:val="18"/>
          <w:szCs w:val="18"/>
        </w:rPr>
      </w:pPr>
      <w:r w:rsidRPr="00A5606A">
        <w:rPr>
          <w:rFonts w:ascii="Arial" w:hAnsi="Arial" w:cs="Arial"/>
          <w:sz w:val="18"/>
          <w:szCs w:val="18"/>
        </w:rPr>
        <w:t xml:space="preserve"> </w:t>
      </w:r>
    </w:p>
    <w:p w14:paraId="0B07FDF7" w14:textId="77777777" w:rsidR="00085A58" w:rsidRDefault="00085A58">
      <w:pPr>
        <w:rPr>
          <w:rFonts w:ascii="Arial" w:hAnsi="Arial" w:cs="Arial"/>
          <w:b/>
          <w:sz w:val="20"/>
          <w:szCs w:val="20"/>
        </w:rPr>
      </w:pPr>
      <w:r>
        <w:rPr>
          <w:rFonts w:ascii="Arial" w:hAnsi="Arial" w:cs="Arial"/>
          <w:b/>
          <w:sz w:val="20"/>
          <w:szCs w:val="20"/>
        </w:rPr>
        <w:br w:type="page"/>
      </w:r>
    </w:p>
    <w:p w14:paraId="3FA53243" w14:textId="6E02D0F9" w:rsidR="00890BDD" w:rsidRPr="00085A58" w:rsidRDefault="00085A58" w:rsidP="00085A58">
      <w:pPr>
        <w:pStyle w:val="ListeParagraf"/>
        <w:spacing w:before="120" w:after="120"/>
        <w:ind w:left="-532"/>
        <w:rPr>
          <w:rFonts w:ascii="Arial" w:hAnsi="Arial" w:cs="Arial"/>
          <w:b/>
          <w:color w:val="000000" w:themeColor="text1"/>
          <w:sz w:val="20"/>
          <w:szCs w:val="20"/>
        </w:rPr>
      </w:pPr>
      <w:r>
        <w:rPr>
          <w:rFonts w:ascii="Arial" w:hAnsi="Arial" w:cs="Arial"/>
          <w:b/>
          <w:color w:val="000000" w:themeColor="text1"/>
          <w:sz w:val="20"/>
          <w:szCs w:val="20"/>
        </w:rPr>
        <w:lastRenderedPageBreak/>
        <w:t xml:space="preserve">I. </w:t>
      </w:r>
      <w:r>
        <w:rPr>
          <w:rFonts w:ascii="Arial" w:hAnsi="Arial" w:cs="Arial"/>
          <w:b/>
          <w:color w:val="000000" w:themeColor="text1"/>
          <w:sz w:val="20"/>
          <w:szCs w:val="20"/>
        </w:rPr>
        <w:tab/>
      </w:r>
      <w:r w:rsidRPr="00085A58">
        <w:rPr>
          <w:rFonts w:ascii="Arial" w:hAnsi="Arial" w:cs="Arial"/>
          <w:b/>
          <w:color w:val="000000" w:themeColor="text1"/>
          <w:sz w:val="20"/>
          <w:szCs w:val="20"/>
        </w:rPr>
        <w:t>Konsolide bilançonun aktif hesaplarına ilişkin açıklama ve dipnotlar (devamı):</w:t>
      </w:r>
    </w:p>
    <w:p w14:paraId="3F85FC0C" w14:textId="77777777" w:rsidR="00890BDD" w:rsidRPr="00A5606A" w:rsidRDefault="00890BDD" w:rsidP="00890BDD">
      <w:pPr>
        <w:pStyle w:val="GvdeMetniGirintisi"/>
        <w:spacing w:before="120" w:after="120" w:line="230" w:lineRule="auto"/>
        <w:ind w:left="-544" w:firstLine="0"/>
        <w:rPr>
          <w:rFonts w:ascii="Arial" w:hAnsi="Arial" w:cs="Arial"/>
          <w:b/>
          <w:sz w:val="18"/>
          <w:szCs w:val="18"/>
        </w:rPr>
      </w:pPr>
      <w:proofErr w:type="gramStart"/>
      <w:r w:rsidRPr="00A5606A">
        <w:rPr>
          <w:rFonts w:ascii="Arial" w:hAnsi="Arial" w:cs="Arial"/>
          <w:b/>
          <w:sz w:val="20"/>
          <w:szCs w:val="20"/>
        </w:rPr>
        <w:t>h</w:t>
      </w:r>
      <w:proofErr w:type="gramEnd"/>
      <w:r w:rsidRPr="00A5606A">
        <w:rPr>
          <w:rFonts w:ascii="Arial" w:hAnsi="Arial" w:cs="Arial"/>
          <w:b/>
          <w:sz w:val="20"/>
          <w:szCs w:val="20"/>
        </w:rPr>
        <w:t>.2.</w:t>
      </w:r>
      <w:r w:rsidRPr="00A5606A">
        <w:rPr>
          <w:rFonts w:ascii="Arial" w:hAnsi="Arial" w:cs="Arial"/>
          <w:b/>
          <w:sz w:val="18"/>
          <w:szCs w:val="18"/>
        </w:rPr>
        <w:tab/>
      </w:r>
      <w:r w:rsidRPr="00A5606A">
        <w:rPr>
          <w:rFonts w:ascii="Arial" w:hAnsi="Arial" w:cs="Arial"/>
          <w:b/>
          <w:sz w:val="20"/>
          <w:szCs w:val="18"/>
        </w:rPr>
        <w:t>Toplam donuk alacak hareketlerine ilişkin bilgiler (devamı)</w:t>
      </w:r>
      <w:r w:rsidRPr="00A5606A">
        <w:rPr>
          <w:rFonts w:ascii="Arial" w:hAnsi="Arial" w:cs="Arial"/>
          <w:b/>
          <w:sz w:val="18"/>
          <w:szCs w:val="18"/>
        </w:rPr>
        <w:t xml:space="preserve">: </w:t>
      </w:r>
    </w:p>
    <w:tbl>
      <w:tblPr>
        <w:tblW w:w="9057" w:type="dxa"/>
        <w:tblCellMar>
          <w:left w:w="0" w:type="dxa"/>
          <w:right w:w="113" w:type="dxa"/>
        </w:tblCellMar>
        <w:tblLook w:val="0000" w:firstRow="0" w:lastRow="0" w:firstColumn="0" w:lastColumn="0" w:noHBand="0" w:noVBand="0"/>
      </w:tblPr>
      <w:tblGrid>
        <w:gridCol w:w="4158"/>
        <w:gridCol w:w="1847"/>
        <w:gridCol w:w="1540"/>
        <w:gridCol w:w="1512"/>
      </w:tblGrid>
      <w:tr w:rsidR="00890BDD" w:rsidRPr="00A5606A" w14:paraId="7820E4D1" w14:textId="77777777" w:rsidTr="00890BDD">
        <w:trPr>
          <w:trHeight w:val="170"/>
        </w:trPr>
        <w:tc>
          <w:tcPr>
            <w:tcW w:w="4158" w:type="dxa"/>
            <w:tcBorders>
              <w:top w:val="single" w:sz="4" w:space="0" w:color="auto"/>
              <w:bottom w:val="single" w:sz="4" w:space="0" w:color="auto"/>
            </w:tcBorders>
            <w:shd w:val="clear" w:color="auto" w:fill="auto"/>
            <w:vAlign w:val="bottom"/>
          </w:tcPr>
          <w:p w14:paraId="12233A12" w14:textId="77777777" w:rsidR="00890BDD" w:rsidRPr="00A5606A" w:rsidRDefault="00890BDD" w:rsidP="005A1E91">
            <w:pPr>
              <w:spacing w:line="230" w:lineRule="auto"/>
              <w:jc w:val="both"/>
              <w:rPr>
                <w:rFonts w:ascii="Arial" w:eastAsia="Arial Unicode MS" w:hAnsi="Arial" w:cs="Arial"/>
                <w:b/>
                <w:sz w:val="18"/>
                <w:szCs w:val="18"/>
              </w:rPr>
            </w:pPr>
            <w:r w:rsidRPr="00A5606A">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6C77729E" w14:textId="77777777" w:rsidR="00890BDD" w:rsidRPr="00A5606A" w:rsidRDefault="00890BDD" w:rsidP="005A1E91">
            <w:pPr>
              <w:spacing w:line="230" w:lineRule="auto"/>
              <w:jc w:val="right"/>
              <w:rPr>
                <w:rFonts w:ascii="Arial" w:eastAsia="Arial Unicode MS" w:hAnsi="Arial" w:cs="Arial"/>
                <w:b/>
                <w:iCs/>
                <w:sz w:val="18"/>
                <w:szCs w:val="18"/>
              </w:rPr>
            </w:pPr>
            <w:r w:rsidRPr="00A5606A">
              <w:rPr>
                <w:rFonts w:ascii="Arial" w:hAnsi="Arial" w:cs="Arial"/>
                <w:b/>
                <w:iCs/>
                <w:sz w:val="18"/>
                <w:szCs w:val="18"/>
              </w:rPr>
              <w:t>III. Grup</w:t>
            </w:r>
          </w:p>
        </w:tc>
        <w:tc>
          <w:tcPr>
            <w:tcW w:w="1540" w:type="dxa"/>
            <w:tcBorders>
              <w:top w:val="single" w:sz="4" w:space="0" w:color="auto"/>
              <w:bottom w:val="single" w:sz="4" w:space="0" w:color="auto"/>
            </w:tcBorders>
            <w:shd w:val="clear" w:color="auto" w:fill="auto"/>
            <w:vAlign w:val="bottom"/>
          </w:tcPr>
          <w:p w14:paraId="3D750C70" w14:textId="77777777" w:rsidR="00890BDD" w:rsidRPr="00A5606A" w:rsidRDefault="00890BDD" w:rsidP="005A1E91">
            <w:pPr>
              <w:spacing w:line="230" w:lineRule="auto"/>
              <w:jc w:val="right"/>
              <w:rPr>
                <w:rFonts w:ascii="Arial" w:eastAsia="Arial Unicode MS" w:hAnsi="Arial" w:cs="Arial"/>
                <w:b/>
                <w:iCs/>
                <w:sz w:val="18"/>
                <w:szCs w:val="18"/>
              </w:rPr>
            </w:pPr>
            <w:r w:rsidRPr="00A5606A">
              <w:rPr>
                <w:rFonts w:ascii="Arial" w:hAnsi="Arial" w:cs="Arial"/>
                <w:b/>
                <w:iCs/>
                <w:sz w:val="18"/>
                <w:szCs w:val="18"/>
              </w:rPr>
              <w:t>IV. Grup</w:t>
            </w:r>
          </w:p>
        </w:tc>
        <w:tc>
          <w:tcPr>
            <w:tcW w:w="1512" w:type="dxa"/>
            <w:tcBorders>
              <w:top w:val="single" w:sz="4" w:space="0" w:color="auto"/>
              <w:bottom w:val="single" w:sz="4" w:space="0" w:color="auto"/>
            </w:tcBorders>
            <w:shd w:val="clear" w:color="auto" w:fill="auto"/>
            <w:vAlign w:val="bottom"/>
          </w:tcPr>
          <w:p w14:paraId="4E6AF409" w14:textId="77777777" w:rsidR="00890BDD" w:rsidRPr="00A5606A" w:rsidRDefault="00890BDD" w:rsidP="005A1E91">
            <w:pPr>
              <w:spacing w:line="230" w:lineRule="auto"/>
              <w:jc w:val="right"/>
              <w:rPr>
                <w:rFonts w:ascii="Arial" w:eastAsia="Arial Unicode MS" w:hAnsi="Arial" w:cs="Arial"/>
                <w:b/>
                <w:iCs/>
                <w:sz w:val="18"/>
                <w:szCs w:val="18"/>
              </w:rPr>
            </w:pPr>
            <w:r w:rsidRPr="00A5606A">
              <w:rPr>
                <w:rFonts w:ascii="Arial" w:hAnsi="Arial" w:cs="Arial"/>
                <w:b/>
                <w:iCs/>
                <w:sz w:val="18"/>
                <w:szCs w:val="18"/>
              </w:rPr>
              <w:t>V. Grup</w:t>
            </w:r>
          </w:p>
        </w:tc>
      </w:tr>
      <w:tr w:rsidR="00890BDD" w:rsidRPr="00A5606A" w14:paraId="4729CE02" w14:textId="77777777" w:rsidTr="00890BDD">
        <w:trPr>
          <w:trHeight w:val="170"/>
        </w:trPr>
        <w:tc>
          <w:tcPr>
            <w:tcW w:w="4158" w:type="dxa"/>
            <w:tcBorders>
              <w:top w:val="single" w:sz="4" w:space="0" w:color="auto"/>
              <w:bottom w:val="single" w:sz="4" w:space="0" w:color="auto"/>
            </w:tcBorders>
            <w:shd w:val="clear" w:color="auto" w:fill="auto"/>
            <w:vAlign w:val="bottom"/>
          </w:tcPr>
          <w:p w14:paraId="20F7272E" w14:textId="77777777" w:rsidR="00890BDD" w:rsidRPr="00A5606A" w:rsidRDefault="00890BDD" w:rsidP="005A1E91">
            <w:pPr>
              <w:spacing w:line="230" w:lineRule="auto"/>
              <w:jc w:val="both"/>
              <w:rPr>
                <w:rFonts w:ascii="Arial" w:eastAsia="Arial Unicode MS" w:hAnsi="Arial" w:cs="Arial"/>
                <w:b/>
                <w:sz w:val="18"/>
                <w:szCs w:val="18"/>
              </w:rPr>
            </w:pPr>
            <w:r w:rsidRPr="00A5606A">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44A6CFED" w14:textId="77777777" w:rsidR="00890BDD" w:rsidRPr="00A5606A" w:rsidRDefault="00890BDD" w:rsidP="005A1E91">
            <w:pPr>
              <w:spacing w:line="230" w:lineRule="auto"/>
              <w:jc w:val="right"/>
              <w:rPr>
                <w:rFonts w:ascii="Arial" w:eastAsia="Arial Unicode MS" w:hAnsi="Arial" w:cs="Arial"/>
                <w:b/>
                <w:iCs/>
                <w:sz w:val="18"/>
                <w:szCs w:val="18"/>
              </w:rPr>
            </w:pPr>
            <w:r w:rsidRPr="00A5606A">
              <w:rPr>
                <w:rFonts w:ascii="Arial" w:hAnsi="Arial" w:cs="Arial"/>
                <w:b/>
                <w:iCs/>
                <w:sz w:val="18"/>
                <w:szCs w:val="18"/>
              </w:rPr>
              <w:t>Tahsil İmkânı Sınırlı Krediler ve Diğer Alacaklar</w:t>
            </w:r>
          </w:p>
        </w:tc>
        <w:tc>
          <w:tcPr>
            <w:tcW w:w="1540" w:type="dxa"/>
            <w:tcBorders>
              <w:top w:val="single" w:sz="4" w:space="0" w:color="auto"/>
              <w:bottom w:val="single" w:sz="4" w:space="0" w:color="auto"/>
            </w:tcBorders>
            <w:shd w:val="clear" w:color="auto" w:fill="auto"/>
            <w:vAlign w:val="bottom"/>
          </w:tcPr>
          <w:p w14:paraId="4E838420" w14:textId="77777777" w:rsidR="00890BDD" w:rsidRPr="00A5606A" w:rsidRDefault="00890BDD" w:rsidP="005A1E91">
            <w:pPr>
              <w:spacing w:line="230" w:lineRule="auto"/>
              <w:jc w:val="right"/>
              <w:rPr>
                <w:rFonts w:ascii="Arial" w:eastAsia="Arial Unicode MS" w:hAnsi="Arial" w:cs="Arial"/>
                <w:b/>
                <w:iCs/>
                <w:sz w:val="18"/>
                <w:szCs w:val="18"/>
              </w:rPr>
            </w:pPr>
            <w:r w:rsidRPr="00A5606A">
              <w:rPr>
                <w:rFonts w:ascii="Arial" w:hAnsi="Arial" w:cs="Arial"/>
                <w:b/>
                <w:iCs/>
                <w:sz w:val="18"/>
                <w:szCs w:val="18"/>
              </w:rPr>
              <w:t>Tahsili Şüpheli Krediler ve Diğer Alacaklar</w:t>
            </w:r>
          </w:p>
        </w:tc>
        <w:tc>
          <w:tcPr>
            <w:tcW w:w="1512" w:type="dxa"/>
            <w:tcBorders>
              <w:top w:val="single" w:sz="4" w:space="0" w:color="auto"/>
              <w:bottom w:val="single" w:sz="4" w:space="0" w:color="auto"/>
            </w:tcBorders>
            <w:shd w:val="clear" w:color="auto" w:fill="auto"/>
            <w:vAlign w:val="bottom"/>
          </w:tcPr>
          <w:p w14:paraId="26708EFA" w14:textId="77777777" w:rsidR="00890BDD" w:rsidRPr="00A5606A" w:rsidRDefault="00890BDD" w:rsidP="005A1E91">
            <w:pPr>
              <w:spacing w:line="230" w:lineRule="auto"/>
              <w:jc w:val="right"/>
              <w:rPr>
                <w:rFonts w:ascii="Arial" w:eastAsia="Arial Unicode MS" w:hAnsi="Arial" w:cs="Arial"/>
                <w:b/>
                <w:iCs/>
                <w:sz w:val="18"/>
                <w:szCs w:val="18"/>
              </w:rPr>
            </w:pPr>
            <w:r w:rsidRPr="00A5606A">
              <w:rPr>
                <w:rFonts w:ascii="Arial" w:hAnsi="Arial" w:cs="Arial"/>
                <w:b/>
                <w:iCs/>
                <w:sz w:val="18"/>
                <w:szCs w:val="18"/>
              </w:rPr>
              <w:t>Zarar Niteliğindeki Kredi ve Diğer Alacaklar</w:t>
            </w:r>
          </w:p>
        </w:tc>
      </w:tr>
      <w:tr w:rsidR="00890BDD" w:rsidRPr="00A5606A" w14:paraId="28FC9F3F" w14:textId="77777777" w:rsidTr="00890BDD">
        <w:trPr>
          <w:trHeight w:val="170"/>
        </w:trPr>
        <w:tc>
          <w:tcPr>
            <w:tcW w:w="4158" w:type="dxa"/>
            <w:tcBorders>
              <w:top w:val="single" w:sz="4" w:space="0" w:color="auto"/>
            </w:tcBorders>
            <w:shd w:val="clear" w:color="auto" w:fill="auto"/>
            <w:vAlign w:val="bottom"/>
          </w:tcPr>
          <w:p w14:paraId="29D0FD9E" w14:textId="77777777" w:rsidR="00890BDD" w:rsidRPr="00A5606A" w:rsidRDefault="00890BDD" w:rsidP="005A1E91">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519E5689" w14:textId="77777777" w:rsidR="00890BDD" w:rsidRPr="00A5606A" w:rsidRDefault="00890BDD" w:rsidP="005A1E91">
            <w:pPr>
              <w:tabs>
                <w:tab w:val="decimal" w:pos="0"/>
              </w:tabs>
              <w:spacing w:line="230" w:lineRule="auto"/>
              <w:ind w:right="101"/>
              <w:jc w:val="right"/>
              <w:rPr>
                <w:rFonts w:ascii="Arial" w:hAnsi="Arial" w:cs="Arial"/>
                <w:sz w:val="18"/>
                <w:szCs w:val="18"/>
              </w:rPr>
            </w:pPr>
          </w:p>
        </w:tc>
        <w:tc>
          <w:tcPr>
            <w:tcW w:w="1540" w:type="dxa"/>
            <w:tcBorders>
              <w:top w:val="single" w:sz="4" w:space="0" w:color="auto"/>
            </w:tcBorders>
            <w:shd w:val="clear" w:color="auto" w:fill="auto"/>
            <w:vAlign w:val="bottom"/>
          </w:tcPr>
          <w:p w14:paraId="426AB231" w14:textId="77777777" w:rsidR="00890BDD" w:rsidRPr="00A5606A" w:rsidRDefault="00890BDD" w:rsidP="005A1E91">
            <w:pPr>
              <w:tabs>
                <w:tab w:val="decimal" w:pos="0"/>
              </w:tabs>
              <w:spacing w:line="230" w:lineRule="auto"/>
              <w:ind w:right="101"/>
              <w:jc w:val="right"/>
              <w:rPr>
                <w:rFonts w:ascii="Arial" w:hAnsi="Arial" w:cs="Arial"/>
                <w:sz w:val="18"/>
                <w:szCs w:val="18"/>
              </w:rPr>
            </w:pPr>
          </w:p>
        </w:tc>
        <w:tc>
          <w:tcPr>
            <w:tcW w:w="1512" w:type="dxa"/>
            <w:tcBorders>
              <w:top w:val="single" w:sz="4" w:space="0" w:color="auto"/>
            </w:tcBorders>
            <w:shd w:val="clear" w:color="auto" w:fill="auto"/>
            <w:vAlign w:val="bottom"/>
          </w:tcPr>
          <w:p w14:paraId="1242D546" w14:textId="77777777" w:rsidR="00890BDD" w:rsidRPr="00A5606A" w:rsidRDefault="00890BDD" w:rsidP="005A1E91">
            <w:pPr>
              <w:tabs>
                <w:tab w:val="decimal" w:pos="0"/>
              </w:tabs>
              <w:spacing w:line="230" w:lineRule="auto"/>
              <w:ind w:right="101"/>
              <w:jc w:val="right"/>
              <w:rPr>
                <w:rFonts w:ascii="Arial" w:hAnsi="Arial" w:cs="Arial"/>
                <w:sz w:val="18"/>
                <w:szCs w:val="18"/>
              </w:rPr>
            </w:pPr>
          </w:p>
        </w:tc>
      </w:tr>
      <w:tr w:rsidR="00890BDD" w:rsidRPr="00A5606A" w14:paraId="23665806" w14:textId="77777777" w:rsidTr="00890BDD">
        <w:trPr>
          <w:trHeight w:val="170"/>
        </w:trPr>
        <w:tc>
          <w:tcPr>
            <w:tcW w:w="4158" w:type="dxa"/>
            <w:shd w:val="clear" w:color="auto" w:fill="auto"/>
            <w:vAlign w:val="bottom"/>
          </w:tcPr>
          <w:p w14:paraId="7E75EBEE" w14:textId="77777777" w:rsidR="00890BDD" w:rsidRPr="00A5606A" w:rsidRDefault="00890BDD" w:rsidP="005A1E91">
            <w:pPr>
              <w:spacing w:line="230" w:lineRule="auto"/>
              <w:rPr>
                <w:rFonts w:ascii="Arial" w:eastAsia="Arial Unicode MS" w:hAnsi="Arial" w:cs="Arial"/>
                <w:iCs/>
                <w:sz w:val="18"/>
                <w:szCs w:val="18"/>
              </w:rPr>
            </w:pPr>
            <w:r w:rsidRPr="00A5606A">
              <w:rPr>
                <w:rFonts w:ascii="Arial" w:hAnsi="Arial" w:cs="Arial"/>
                <w:iCs/>
                <w:sz w:val="18"/>
                <w:szCs w:val="18"/>
              </w:rPr>
              <w:t>Önceki Dönem Sonu Bakiyesi</w:t>
            </w:r>
          </w:p>
        </w:tc>
        <w:tc>
          <w:tcPr>
            <w:tcW w:w="1847" w:type="dxa"/>
            <w:shd w:val="clear" w:color="auto" w:fill="auto"/>
          </w:tcPr>
          <w:p w14:paraId="0CE90492"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236.903</w:t>
            </w:r>
          </w:p>
        </w:tc>
        <w:tc>
          <w:tcPr>
            <w:tcW w:w="1540" w:type="dxa"/>
            <w:shd w:val="clear" w:color="auto" w:fill="auto"/>
          </w:tcPr>
          <w:p w14:paraId="6261194C"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355.038</w:t>
            </w:r>
          </w:p>
        </w:tc>
        <w:tc>
          <w:tcPr>
            <w:tcW w:w="1512" w:type="dxa"/>
            <w:shd w:val="clear" w:color="auto" w:fill="auto"/>
          </w:tcPr>
          <w:p w14:paraId="421464A8"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495.693</w:t>
            </w:r>
          </w:p>
        </w:tc>
      </w:tr>
      <w:tr w:rsidR="00890BDD" w:rsidRPr="00A5606A" w14:paraId="7143AABF" w14:textId="77777777" w:rsidTr="00890BDD">
        <w:trPr>
          <w:trHeight w:val="170"/>
        </w:trPr>
        <w:tc>
          <w:tcPr>
            <w:tcW w:w="4158" w:type="dxa"/>
            <w:shd w:val="clear" w:color="auto" w:fill="auto"/>
            <w:vAlign w:val="bottom"/>
          </w:tcPr>
          <w:p w14:paraId="284BB39A" w14:textId="77777777" w:rsidR="00890BDD" w:rsidRPr="00A5606A" w:rsidRDefault="00890BDD" w:rsidP="005A1E91">
            <w:pPr>
              <w:spacing w:line="230" w:lineRule="auto"/>
              <w:ind w:left="360"/>
              <w:rPr>
                <w:rFonts w:ascii="Arial" w:eastAsia="Arial Unicode MS" w:hAnsi="Arial" w:cs="Arial"/>
                <w:iCs/>
                <w:sz w:val="18"/>
                <w:szCs w:val="18"/>
              </w:rPr>
            </w:pPr>
            <w:r w:rsidRPr="00A5606A">
              <w:rPr>
                <w:rFonts w:ascii="Arial" w:hAnsi="Arial" w:cs="Arial"/>
                <w:iCs/>
                <w:sz w:val="18"/>
                <w:szCs w:val="18"/>
              </w:rPr>
              <w:t>Dönem İçinde İntikal (+)</w:t>
            </w:r>
          </w:p>
        </w:tc>
        <w:tc>
          <w:tcPr>
            <w:tcW w:w="1847" w:type="dxa"/>
            <w:shd w:val="clear" w:color="auto" w:fill="auto"/>
          </w:tcPr>
          <w:p w14:paraId="7B35D11D"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547.618</w:t>
            </w:r>
          </w:p>
        </w:tc>
        <w:tc>
          <w:tcPr>
            <w:tcW w:w="1540" w:type="dxa"/>
            <w:shd w:val="clear" w:color="auto" w:fill="auto"/>
          </w:tcPr>
          <w:p w14:paraId="5AA45240"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69.963</w:t>
            </w:r>
          </w:p>
        </w:tc>
        <w:tc>
          <w:tcPr>
            <w:tcW w:w="1512" w:type="dxa"/>
            <w:shd w:val="clear" w:color="auto" w:fill="auto"/>
          </w:tcPr>
          <w:p w14:paraId="6CF43FE2"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69.094</w:t>
            </w:r>
          </w:p>
        </w:tc>
      </w:tr>
      <w:tr w:rsidR="00890BDD" w:rsidRPr="00A5606A" w14:paraId="1C608665" w14:textId="77777777" w:rsidTr="00890BDD">
        <w:trPr>
          <w:trHeight w:val="170"/>
        </w:trPr>
        <w:tc>
          <w:tcPr>
            <w:tcW w:w="4158" w:type="dxa"/>
            <w:shd w:val="clear" w:color="auto" w:fill="auto"/>
            <w:vAlign w:val="bottom"/>
          </w:tcPr>
          <w:p w14:paraId="4BFA6616" w14:textId="77777777" w:rsidR="00890BDD" w:rsidRPr="00A5606A" w:rsidRDefault="00890BDD" w:rsidP="005A1E91">
            <w:pPr>
              <w:spacing w:line="230" w:lineRule="auto"/>
              <w:ind w:left="360"/>
              <w:rPr>
                <w:rFonts w:ascii="Arial" w:eastAsia="Arial Unicode MS" w:hAnsi="Arial" w:cs="Arial"/>
                <w:iCs/>
                <w:sz w:val="18"/>
                <w:szCs w:val="18"/>
              </w:rPr>
            </w:pPr>
            <w:r w:rsidRPr="00A5606A">
              <w:rPr>
                <w:rFonts w:ascii="Arial" w:hAnsi="Arial" w:cs="Arial"/>
                <w:iCs/>
                <w:sz w:val="18"/>
                <w:szCs w:val="18"/>
              </w:rPr>
              <w:t>Diğer Donuk Alacak Hesaplarından Giriş (+)</w:t>
            </w:r>
          </w:p>
        </w:tc>
        <w:tc>
          <w:tcPr>
            <w:tcW w:w="1847" w:type="dxa"/>
            <w:shd w:val="clear" w:color="auto" w:fill="auto"/>
          </w:tcPr>
          <w:p w14:paraId="602B27D7"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540" w:type="dxa"/>
            <w:shd w:val="clear" w:color="auto" w:fill="auto"/>
          </w:tcPr>
          <w:p w14:paraId="72A458BD"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668.162</w:t>
            </w:r>
          </w:p>
        </w:tc>
        <w:tc>
          <w:tcPr>
            <w:tcW w:w="1512" w:type="dxa"/>
            <w:shd w:val="clear" w:color="auto" w:fill="auto"/>
          </w:tcPr>
          <w:p w14:paraId="25ED519C"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725.265</w:t>
            </w:r>
          </w:p>
        </w:tc>
      </w:tr>
      <w:tr w:rsidR="00890BDD" w:rsidRPr="00A5606A" w14:paraId="3B55B8A3" w14:textId="77777777" w:rsidTr="00890BDD">
        <w:trPr>
          <w:trHeight w:val="170"/>
        </w:trPr>
        <w:tc>
          <w:tcPr>
            <w:tcW w:w="4158" w:type="dxa"/>
            <w:shd w:val="clear" w:color="auto" w:fill="auto"/>
            <w:vAlign w:val="bottom"/>
          </w:tcPr>
          <w:p w14:paraId="3E10976D" w14:textId="77777777" w:rsidR="00890BDD" w:rsidRPr="00A5606A" w:rsidRDefault="00890BDD" w:rsidP="005A1E91">
            <w:pPr>
              <w:spacing w:line="230" w:lineRule="auto"/>
              <w:ind w:left="360"/>
              <w:rPr>
                <w:rFonts w:ascii="Arial" w:eastAsia="Arial Unicode MS" w:hAnsi="Arial" w:cs="Arial"/>
                <w:iCs/>
                <w:sz w:val="18"/>
                <w:szCs w:val="18"/>
              </w:rPr>
            </w:pPr>
            <w:r w:rsidRPr="00A5606A">
              <w:rPr>
                <w:rFonts w:ascii="Arial" w:hAnsi="Arial" w:cs="Arial"/>
                <w:iCs/>
                <w:sz w:val="18"/>
                <w:szCs w:val="18"/>
              </w:rPr>
              <w:t>Diğer Donuk Alacak Hesaplarına Çıkış(-)</w:t>
            </w:r>
          </w:p>
        </w:tc>
        <w:tc>
          <w:tcPr>
            <w:tcW w:w="1847" w:type="dxa"/>
            <w:shd w:val="clear" w:color="auto" w:fill="auto"/>
          </w:tcPr>
          <w:p w14:paraId="1D8DF60F"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668.162</w:t>
            </w:r>
          </w:p>
        </w:tc>
        <w:tc>
          <w:tcPr>
            <w:tcW w:w="1540" w:type="dxa"/>
            <w:shd w:val="clear" w:color="auto" w:fill="auto"/>
          </w:tcPr>
          <w:p w14:paraId="6A255F89"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725.265</w:t>
            </w:r>
          </w:p>
        </w:tc>
        <w:tc>
          <w:tcPr>
            <w:tcW w:w="1512" w:type="dxa"/>
            <w:shd w:val="clear" w:color="auto" w:fill="auto"/>
          </w:tcPr>
          <w:p w14:paraId="36CEEC8D"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890BDD" w:rsidRPr="00A5606A" w14:paraId="2B69ABDB" w14:textId="77777777" w:rsidTr="00890BDD">
        <w:trPr>
          <w:trHeight w:val="170"/>
        </w:trPr>
        <w:tc>
          <w:tcPr>
            <w:tcW w:w="4158" w:type="dxa"/>
            <w:shd w:val="clear" w:color="auto" w:fill="auto"/>
            <w:vAlign w:val="bottom"/>
          </w:tcPr>
          <w:p w14:paraId="62990FC4" w14:textId="77777777" w:rsidR="00890BDD" w:rsidRPr="00A5606A" w:rsidRDefault="00890BDD" w:rsidP="005A1E91">
            <w:pPr>
              <w:spacing w:line="230" w:lineRule="auto"/>
              <w:ind w:left="360"/>
              <w:rPr>
                <w:rFonts w:ascii="Arial" w:hAnsi="Arial" w:cs="Arial"/>
                <w:iCs/>
                <w:sz w:val="18"/>
                <w:szCs w:val="18"/>
              </w:rPr>
            </w:pPr>
            <w:r w:rsidRPr="00A5606A">
              <w:rPr>
                <w:rFonts w:ascii="Arial" w:hAnsi="Arial" w:cs="Arial"/>
                <w:iCs/>
                <w:sz w:val="18"/>
                <w:szCs w:val="18"/>
              </w:rPr>
              <w:t>Standart Nitelikli Kredilere Transfer (-)</w:t>
            </w:r>
          </w:p>
        </w:tc>
        <w:tc>
          <w:tcPr>
            <w:tcW w:w="1847" w:type="dxa"/>
            <w:shd w:val="clear" w:color="auto" w:fill="auto"/>
          </w:tcPr>
          <w:p w14:paraId="24FEC824"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82</w:t>
            </w:r>
          </w:p>
        </w:tc>
        <w:tc>
          <w:tcPr>
            <w:tcW w:w="1540" w:type="dxa"/>
            <w:shd w:val="clear" w:color="auto" w:fill="auto"/>
          </w:tcPr>
          <w:p w14:paraId="5D50E32B"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2.083</w:t>
            </w:r>
          </w:p>
        </w:tc>
        <w:tc>
          <w:tcPr>
            <w:tcW w:w="1512" w:type="dxa"/>
            <w:shd w:val="clear" w:color="auto" w:fill="auto"/>
          </w:tcPr>
          <w:p w14:paraId="0327DD83"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890BDD" w:rsidRPr="00A5606A" w14:paraId="5CCCEBA6" w14:textId="77777777" w:rsidTr="00890BDD">
        <w:trPr>
          <w:trHeight w:val="170"/>
        </w:trPr>
        <w:tc>
          <w:tcPr>
            <w:tcW w:w="4158" w:type="dxa"/>
            <w:shd w:val="clear" w:color="auto" w:fill="auto"/>
            <w:vAlign w:val="bottom"/>
          </w:tcPr>
          <w:p w14:paraId="0FF2AC0F" w14:textId="77777777" w:rsidR="00890BDD" w:rsidRPr="00A5606A" w:rsidRDefault="00890BDD" w:rsidP="005A1E91">
            <w:pPr>
              <w:spacing w:line="230" w:lineRule="auto"/>
              <w:ind w:left="360"/>
              <w:rPr>
                <w:rFonts w:ascii="Arial" w:eastAsia="Arial Unicode MS" w:hAnsi="Arial" w:cs="Arial"/>
                <w:iCs/>
                <w:sz w:val="18"/>
                <w:szCs w:val="18"/>
              </w:rPr>
            </w:pPr>
            <w:r w:rsidRPr="00A5606A">
              <w:rPr>
                <w:rFonts w:ascii="Arial" w:hAnsi="Arial" w:cs="Arial"/>
                <w:iCs/>
                <w:sz w:val="18"/>
                <w:szCs w:val="18"/>
              </w:rPr>
              <w:t>Dönem İçinde Tahsilat (-)</w:t>
            </w:r>
          </w:p>
        </w:tc>
        <w:tc>
          <w:tcPr>
            <w:tcW w:w="1847" w:type="dxa"/>
            <w:shd w:val="clear" w:color="auto" w:fill="auto"/>
          </w:tcPr>
          <w:p w14:paraId="6BBF681B"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46.971</w:t>
            </w:r>
          </w:p>
        </w:tc>
        <w:tc>
          <w:tcPr>
            <w:tcW w:w="1540" w:type="dxa"/>
            <w:shd w:val="clear" w:color="auto" w:fill="auto"/>
          </w:tcPr>
          <w:p w14:paraId="2909B78A"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95.054</w:t>
            </w:r>
          </w:p>
        </w:tc>
        <w:tc>
          <w:tcPr>
            <w:tcW w:w="1512" w:type="dxa"/>
            <w:shd w:val="clear" w:color="auto" w:fill="auto"/>
          </w:tcPr>
          <w:p w14:paraId="74D2F9FA"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118.389</w:t>
            </w:r>
          </w:p>
        </w:tc>
      </w:tr>
      <w:tr w:rsidR="00890BDD" w:rsidRPr="00A5606A" w14:paraId="59BD3EC4" w14:textId="77777777" w:rsidTr="00890BDD">
        <w:trPr>
          <w:trHeight w:val="170"/>
        </w:trPr>
        <w:tc>
          <w:tcPr>
            <w:tcW w:w="4158" w:type="dxa"/>
            <w:shd w:val="clear" w:color="auto" w:fill="auto"/>
            <w:vAlign w:val="bottom"/>
          </w:tcPr>
          <w:p w14:paraId="3C7914A6" w14:textId="77777777" w:rsidR="00890BDD" w:rsidRPr="00A5606A" w:rsidRDefault="00890BDD" w:rsidP="005A1E91">
            <w:pPr>
              <w:spacing w:line="230" w:lineRule="auto"/>
              <w:ind w:left="360"/>
              <w:rPr>
                <w:rFonts w:ascii="Arial" w:eastAsia="Arial Unicode MS" w:hAnsi="Arial" w:cs="Arial"/>
                <w:iCs/>
                <w:sz w:val="18"/>
                <w:szCs w:val="18"/>
              </w:rPr>
            </w:pPr>
            <w:r w:rsidRPr="00A5606A">
              <w:rPr>
                <w:rFonts w:ascii="Arial" w:hAnsi="Arial" w:cs="Arial"/>
                <w:iCs/>
                <w:sz w:val="18"/>
                <w:szCs w:val="18"/>
              </w:rPr>
              <w:t>Aktiften Silinen (-)</w:t>
            </w:r>
          </w:p>
        </w:tc>
        <w:tc>
          <w:tcPr>
            <w:tcW w:w="1847" w:type="dxa"/>
            <w:shd w:val="clear" w:color="auto" w:fill="auto"/>
          </w:tcPr>
          <w:p w14:paraId="0C19F9E0"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1.040</w:t>
            </w:r>
          </w:p>
        </w:tc>
        <w:tc>
          <w:tcPr>
            <w:tcW w:w="1540" w:type="dxa"/>
            <w:shd w:val="clear" w:color="auto" w:fill="auto"/>
          </w:tcPr>
          <w:p w14:paraId="5B93CA7C"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5.018</w:t>
            </w:r>
          </w:p>
        </w:tc>
        <w:tc>
          <w:tcPr>
            <w:tcW w:w="1512" w:type="dxa"/>
            <w:shd w:val="clear" w:color="auto" w:fill="auto"/>
          </w:tcPr>
          <w:p w14:paraId="4FCBD528"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308.281</w:t>
            </w:r>
          </w:p>
        </w:tc>
      </w:tr>
      <w:tr w:rsidR="00890BDD" w:rsidRPr="00A5606A" w14:paraId="6200A737" w14:textId="77777777" w:rsidTr="00890BDD">
        <w:trPr>
          <w:trHeight w:val="170"/>
        </w:trPr>
        <w:tc>
          <w:tcPr>
            <w:tcW w:w="4158" w:type="dxa"/>
            <w:shd w:val="clear" w:color="auto" w:fill="auto"/>
            <w:vAlign w:val="bottom"/>
          </w:tcPr>
          <w:p w14:paraId="4C1DB9DF" w14:textId="77777777" w:rsidR="00890BDD" w:rsidRPr="00A5606A" w:rsidRDefault="00890BDD" w:rsidP="005A1E91">
            <w:pPr>
              <w:tabs>
                <w:tab w:val="left" w:pos="-1908"/>
              </w:tabs>
              <w:spacing w:line="230" w:lineRule="auto"/>
              <w:ind w:left="540"/>
              <w:jc w:val="both"/>
              <w:rPr>
                <w:rFonts w:ascii="Arial" w:hAnsi="Arial" w:cs="Arial"/>
                <w:sz w:val="18"/>
                <w:szCs w:val="18"/>
              </w:rPr>
            </w:pPr>
            <w:r w:rsidRPr="00A5606A">
              <w:rPr>
                <w:rFonts w:ascii="Arial" w:hAnsi="Arial" w:cs="Arial"/>
                <w:sz w:val="18"/>
                <w:szCs w:val="18"/>
              </w:rPr>
              <w:t>Kurumsal ve Ticari Krediler</w:t>
            </w:r>
          </w:p>
        </w:tc>
        <w:tc>
          <w:tcPr>
            <w:tcW w:w="1847" w:type="dxa"/>
            <w:shd w:val="clear" w:color="auto" w:fill="auto"/>
          </w:tcPr>
          <w:p w14:paraId="2B708398"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540" w:type="dxa"/>
            <w:shd w:val="clear" w:color="auto" w:fill="auto"/>
          </w:tcPr>
          <w:p w14:paraId="1675210F"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512" w:type="dxa"/>
            <w:shd w:val="clear" w:color="auto" w:fill="auto"/>
          </w:tcPr>
          <w:p w14:paraId="2681F0D3"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4.949</w:t>
            </w:r>
          </w:p>
        </w:tc>
      </w:tr>
      <w:tr w:rsidR="00890BDD" w:rsidRPr="00A5606A" w14:paraId="488E083E" w14:textId="77777777" w:rsidTr="00890BDD">
        <w:trPr>
          <w:trHeight w:val="170"/>
        </w:trPr>
        <w:tc>
          <w:tcPr>
            <w:tcW w:w="4158" w:type="dxa"/>
            <w:shd w:val="clear" w:color="auto" w:fill="auto"/>
            <w:vAlign w:val="bottom"/>
          </w:tcPr>
          <w:p w14:paraId="4E1BDDA5" w14:textId="77777777" w:rsidR="00890BDD" w:rsidRPr="00A5606A" w:rsidRDefault="00890BDD" w:rsidP="005A1E91">
            <w:pPr>
              <w:tabs>
                <w:tab w:val="left" w:pos="-1908"/>
              </w:tabs>
              <w:spacing w:line="230" w:lineRule="auto"/>
              <w:ind w:left="540"/>
              <w:jc w:val="both"/>
              <w:rPr>
                <w:rFonts w:ascii="Arial" w:hAnsi="Arial" w:cs="Arial"/>
                <w:iCs/>
                <w:sz w:val="18"/>
                <w:szCs w:val="18"/>
              </w:rPr>
            </w:pPr>
            <w:r w:rsidRPr="00A5606A">
              <w:rPr>
                <w:rFonts w:ascii="Arial" w:hAnsi="Arial" w:cs="Arial"/>
                <w:sz w:val="18"/>
                <w:szCs w:val="18"/>
              </w:rPr>
              <w:t>Bireysel</w:t>
            </w:r>
            <w:r w:rsidRPr="00A5606A">
              <w:rPr>
                <w:rFonts w:ascii="Arial" w:hAnsi="Arial" w:cs="Arial"/>
                <w:iCs/>
                <w:sz w:val="18"/>
                <w:szCs w:val="18"/>
              </w:rPr>
              <w:t xml:space="preserve"> Krediler</w:t>
            </w:r>
          </w:p>
        </w:tc>
        <w:tc>
          <w:tcPr>
            <w:tcW w:w="1847" w:type="dxa"/>
            <w:shd w:val="clear" w:color="auto" w:fill="auto"/>
          </w:tcPr>
          <w:p w14:paraId="1E12D5AA"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540" w:type="dxa"/>
            <w:shd w:val="clear" w:color="auto" w:fill="auto"/>
          </w:tcPr>
          <w:p w14:paraId="539BA29D"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512" w:type="dxa"/>
            <w:shd w:val="clear" w:color="auto" w:fill="auto"/>
          </w:tcPr>
          <w:p w14:paraId="14BA424C"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3</w:t>
            </w:r>
          </w:p>
        </w:tc>
      </w:tr>
      <w:tr w:rsidR="00890BDD" w:rsidRPr="00A5606A" w14:paraId="313F176A" w14:textId="77777777" w:rsidTr="00890BDD">
        <w:trPr>
          <w:trHeight w:val="170"/>
        </w:trPr>
        <w:tc>
          <w:tcPr>
            <w:tcW w:w="4158" w:type="dxa"/>
            <w:shd w:val="clear" w:color="auto" w:fill="auto"/>
            <w:vAlign w:val="bottom"/>
          </w:tcPr>
          <w:p w14:paraId="0BDF19EE" w14:textId="77777777" w:rsidR="00890BDD" w:rsidRPr="00A5606A" w:rsidRDefault="00890BDD" w:rsidP="005A1E91">
            <w:pPr>
              <w:tabs>
                <w:tab w:val="left" w:pos="-1908"/>
              </w:tabs>
              <w:spacing w:line="230" w:lineRule="auto"/>
              <w:ind w:left="540"/>
              <w:jc w:val="both"/>
              <w:rPr>
                <w:rFonts w:ascii="Arial" w:hAnsi="Arial" w:cs="Arial"/>
                <w:iCs/>
                <w:sz w:val="18"/>
                <w:szCs w:val="18"/>
              </w:rPr>
            </w:pPr>
            <w:r w:rsidRPr="00A5606A">
              <w:rPr>
                <w:rFonts w:ascii="Arial" w:hAnsi="Arial" w:cs="Arial"/>
                <w:sz w:val="18"/>
                <w:szCs w:val="18"/>
              </w:rPr>
              <w:t>Kredi</w:t>
            </w:r>
            <w:r w:rsidRPr="00A5606A">
              <w:rPr>
                <w:rFonts w:ascii="Arial" w:hAnsi="Arial" w:cs="Arial"/>
                <w:iCs/>
                <w:sz w:val="18"/>
                <w:szCs w:val="18"/>
              </w:rPr>
              <w:t xml:space="preserve"> Kartları</w:t>
            </w:r>
          </w:p>
        </w:tc>
        <w:tc>
          <w:tcPr>
            <w:tcW w:w="1847" w:type="dxa"/>
            <w:shd w:val="clear" w:color="auto" w:fill="auto"/>
          </w:tcPr>
          <w:p w14:paraId="08F2660D"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540" w:type="dxa"/>
            <w:shd w:val="clear" w:color="auto" w:fill="auto"/>
          </w:tcPr>
          <w:p w14:paraId="5641C91A"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512" w:type="dxa"/>
            <w:shd w:val="clear" w:color="auto" w:fill="auto"/>
          </w:tcPr>
          <w:p w14:paraId="34CCD61E"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890BDD" w:rsidRPr="00A5606A" w14:paraId="46852823" w14:textId="77777777" w:rsidTr="00890BDD">
        <w:trPr>
          <w:trHeight w:val="170"/>
        </w:trPr>
        <w:tc>
          <w:tcPr>
            <w:tcW w:w="4158" w:type="dxa"/>
            <w:shd w:val="clear" w:color="auto" w:fill="auto"/>
            <w:vAlign w:val="bottom"/>
          </w:tcPr>
          <w:p w14:paraId="5C72012B" w14:textId="77777777" w:rsidR="00890BDD" w:rsidRPr="00A5606A" w:rsidRDefault="00890BDD" w:rsidP="005A1E91">
            <w:pPr>
              <w:tabs>
                <w:tab w:val="left" w:pos="-1908"/>
              </w:tabs>
              <w:spacing w:line="230" w:lineRule="auto"/>
              <w:ind w:left="540"/>
              <w:jc w:val="both"/>
              <w:rPr>
                <w:rFonts w:ascii="Arial" w:hAnsi="Arial" w:cs="Arial"/>
                <w:sz w:val="18"/>
                <w:szCs w:val="18"/>
              </w:rPr>
            </w:pPr>
            <w:r w:rsidRPr="00A5606A">
              <w:rPr>
                <w:rFonts w:ascii="Arial" w:hAnsi="Arial" w:cs="Arial"/>
                <w:sz w:val="18"/>
                <w:szCs w:val="18"/>
              </w:rPr>
              <w:t>Diğer</w:t>
            </w:r>
            <w:r w:rsidRPr="00A5606A">
              <w:rPr>
                <w:rFonts w:ascii="Arial" w:hAnsi="Arial" w:cs="Arial"/>
                <w:sz w:val="18"/>
                <w:szCs w:val="18"/>
                <w:vertAlign w:val="superscript"/>
              </w:rPr>
              <w:t>(*)</w:t>
            </w:r>
          </w:p>
        </w:tc>
        <w:tc>
          <w:tcPr>
            <w:tcW w:w="1847" w:type="dxa"/>
            <w:shd w:val="clear" w:color="auto" w:fill="auto"/>
          </w:tcPr>
          <w:p w14:paraId="1CA3A949"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1.040</w:t>
            </w:r>
          </w:p>
        </w:tc>
        <w:tc>
          <w:tcPr>
            <w:tcW w:w="1540" w:type="dxa"/>
            <w:shd w:val="clear" w:color="auto" w:fill="auto"/>
          </w:tcPr>
          <w:p w14:paraId="4DA2271E"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5.018</w:t>
            </w:r>
          </w:p>
        </w:tc>
        <w:tc>
          <w:tcPr>
            <w:tcW w:w="1512" w:type="dxa"/>
            <w:shd w:val="clear" w:color="auto" w:fill="auto"/>
          </w:tcPr>
          <w:p w14:paraId="60C37C51"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303.329</w:t>
            </w:r>
          </w:p>
        </w:tc>
      </w:tr>
      <w:tr w:rsidR="00890BDD" w:rsidRPr="00A5606A" w14:paraId="5C65904D" w14:textId="77777777" w:rsidTr="00890BDD">
        <w:trPr>
          <w:trHeight w:val="170"/>
        </w:trPr>
        <w:tc>
          <w:tcPr>
            <w:tcW w:w="4158" w:type="dxa"/>
            <w:tcBorders>
              <w:bottom w:val="single" w:sz="4" w:space="0" w:color="auto"/>
            </w:tcBorders>
            <w:shd w:val="clear" w:color="auto" w:fill="auto"/>
            <w:vAlign w:val="bottom"/>
          </w:tcPr>
          <w:p w14:paraId="7D619217" w14:textId="77777777" w:rsidR="00890BDD" w:rsidRPr="00A5606A" w:rsidRDefault="00890BDD" w:rsidP="005A1E91">
            <w:pPr>
              <w:spacing w:line="230" w:lineRule="auto"/>
              <w:rPr>
                <w:rFonts w:ascii="Arial" w:hAnsi="Arial" w:cs="Arial"/>
                <w:b/>
                <w:iCs/>
                <w:sz w:val="18"/>
                <w:szCs w:val="18"/>
              </w:rPr>
            </w:pPr>
          </w:p>
        </w:tc>
        <w:tc>
          <w:tcPr>
            <w:tcW w:w="1847" w:type="dxa"/>
            <w:tcBorders>
              <w:bottom w:val="single" w:sz="4" w:space="0" w:color="auto"/>
            </w:tcBorders>
            <w:shd w:val="clear" w:color="auto" w:fill="auto"/>
          </w:tcPr>
          <w:p w14:paraId="232E7238" w14:textId="77777777" w:rsidR="00890BDD" w:rsidRPr="00A5606A" w:rsidRDefault="00890BDD" w:rsidP="005A1E91">
            <w:pPr>
              <w:spacing w:line="230" w:lineRule="auto"/>
              <w:ind w:right="18"/>
              <w:jc w:val="right"/>
              <w:rPr>
                <w:rFonts w:ascii="Arial" w:eastAsia="Arial Unicode MS" w:hAnsi="Arial" w:cs="Arial"/>
                <w:iCs/>
                <w:sz w:val="18"/>
                <w:szCs w:val="18"/>
              </w:rPr>
            </w:pPr>
          </w:p>
        </w:tc>
        <w:tc>
          <w:tcPr>
            <w:tcW w:w="1540" w:type="dxa"/>
            <w:tcBorders>
              <w:bottom w:val="single" w:sz="4" w:space="0" w:color="auto"/>
            </w:tcBorders>
            <w:shd w:val="clear" w:color="auto" w:fill="auto"/>
          </w:tcPr>
          <w:p w14:paraId="47E09D8B" w14:textId="77777777" w:rsidR="00890BDD" w:rsidRPr="00A5606A" w:rsidRDefault="00890BDD" w:rsidP="005A1E91">
            <w:pPr>
              <w:spacing w:line="230" w:lineRule="auto"/>
              <w:ind w:right="18"/>
              <w:jc w:val="right"/>
              <w:rPr>
                <w:rFonts w:ascii="Arial" w:eastAsia="Arial Unicode MS" w:hAnsi="Arial" w:cs="Arial"/>
                <w:iCs/>
                <w:sz w:val="18"/>
                <w:szCs w:val="18"/>
              </w:rPr>
            </w:pPr>
          </w:p>
        </w:tc>
        <w:tc>
          <w:tcPr>
            <w:tcW w:w="1512" w:type="dxa"/>
            <w:tcBorders>
              <w:bottom w:val="single" w:sz="4" w:space="0" w:color="auto"/>
            </w:tcBorders>
            <w:shd w:val="clear" w:color="auto" w:fill="auto"/>
          </w:tcPr>
          <w:p w14:paraId="0F08B71D" w14:textId="77777777" w:rsidR="00890BDD" w:rsidRPr="00A5606A" w:rsidRDefault="00890BDD" w:rsidP="005A1E91">
            <w:pPr>
              <w:spacing w:line="230" w:lineRule="auto"/>
              <w:ind w:right="18"/>
              <w:jc w:val="right"/>
              <w:rPr>
                <w:rFonts w:ascii="Arial" w:eastAsia="Arial Unicode MS" w:hAnsi="Arial" w:cs="Arial"/>
                <w:iCs/>
                <w:sz w:val="18"/>
                <w:szCs w:val="18"/>
              </w:rPr>
            </w:pPr>
          </w:p>
        </w:tc>
      </w:tr>
      <w:tr w:rsidR="00890BDD" w:rsidRPr="00A5606A" w14:paraId="0F128F42" w14:textId="77777777" w:rsidTr="00890BDD">
        <w:trPr>
          <w:trHeight w:val="170"/>
        </w:trPr>
        <w:tc>
          <w:tcPr>
            <w:tcW w:w="4158" w:type="dxa"/>
            <w:tcBorders>
              <w:top w:val="single" w:sz="4" w:space="0" w:color="auto"/>
              <w:bottom w:val="single" w:sz="4" w:space="0" w:color="auto"/>
            </w:tcBorders>
            <w:shd w:val="clear" w:color="auto" w:fill="auto"/>
            <w:vAlign w:val="bottom"/>
          </w:tcPr>
          <w:p w14:paraId="3F5DBFBA" w14:textId="77777777" w:rsidR="00890BDD" w:rsidRPr="00A5606A" w:rsidRDefault="00890BDD" w:rsidP="005A1E91">
            <w:pPr>
              <w:spacing w:line="230" w:lineRule="auto"/>
              <w:rPr>
                <w:rFonts w:ascii="Arial" w:eastAsia="Arial Unicode MS" w:hAnsi="Arial" w:cs="Arial"/>
                <w:b/>
                <w:iCs/>
                <w:sz w:val="18"/>
                <w:szCs w:val="18"/>
              </w:rPr>
            </w:pPr>
            <w:r w:rsidRPr="00A5606A">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tcPr>
          <w:p w14:paraId="0A910FAD" w14:textId="77777777" w:rsidR="00890BDD" w:rsidRPr="00A5606A" w:rsidRDefault="00890BDD" w:rsidP="005A1E91">
            <w:pPr>
              <w:spacing w:line="230" w:lineRule="auto"/>
              <w:ind w:right="18"/>
              <w:jc w:val="right"/>
              <w:rPr>
                <w:rFonts w:ascii="Arial" w:eastAsia="Arial Unicode MS" w:hAnsi="Arial" w:cs="Arial"/>
                <w:b/>
                <w:iCs/>
                <w:sz w:val="18"/>
                <w:szCs w:val="18"/>
              </w:rPr>
            </w:pPr>
            <w:r w:rsidRPr="00A5606A">
              <w:rPr>
                <w:rFonts w:ascii="Arial" w:eastAsia="Arial Unicode MS" w:hAnsi="Arial" w:cs="Arial"/>
                <w:b/>
                <w:iCs/>
                <w:sz w:val="18"/>
                <w:szCs w:val="18"/>
              </w:rPr>
              <w:t>68.266</w:t>
            </w:r>
          </w:p>
        </w:tc>
        <w:tc>
          <w:tcPr>
            <w:tcW w:w="1540" w:type="dxa"/>
            <w:tcBorders>
              <w:top w:val="single" w:sz="4" w:space="0" w:color="auto"/>
              <w:bottom w:val="single" w:sz="4" w:space="0" w:color="auto"/>
            </w:tcBorders>
            <w:shd w:val="clear" w:color="auto" w:fill="auto"/>
          </w:tcPr>
          <w:p w14:paraId="7A130FCC" w14:textId="77777777" w:rsidR="00890BDD" w:rsidRPr="00A5606A" w:rsidRDefault="00890BDD" w:rsidP="005A1E91">
            <w:pPr>
              <w:spacing w:line="230" w:lineRule="auto"/>
              <w:ind w:right="18"/>
              <w:jc w:val="right"/>
              <w:rPr>
                <w:rFonts w:ascii="Arial" w:eastAsia="Arial Unicode MS" w:hAnsi="Arial" w:cs="Arial"/>
                <w:b/>
                <w:iCs/>
                <w:sz w:val="18"/>
                <w:szCs w:val="18"/>
              </w:rPr>
            </w:pPr>
            <w:r w:rsidRPr="00A5606A">
              <w:rPr>
                <w:rFonts w:ascii="Arial" w:eastAsia="Arial Unicode MS" w:hAnsi="Arial" w:cs="Arial"/>
                <w:b/>
                <w:iCs/>
                <w:sz w:val="18"/>
                <w:szCs w:val="18"/>
              </w:rPr>
              <w:t>265.743</w:t>
            </w:r>
          </w:p>
        </w:tc>
        <w:tc>
          <w:tcPr>
            <w:tcW w:w="1512" w:type="dxa"/>
            <w:tcBorders>
              <w:top w:val="single" w:sz="4" w:space="0" w:color="auto"/>
              <w:bottom w:val="single" w:sz="4" w:space="0" w:color="auto"/>
            </w:tcBorders>
            <w:shd w:val="clear" w:color="auto" w:fill="auto"/>
          </w:tcPr>
          <w:p w14:paraId="48520EE7" w14:textId="77777777" w:rsidR="00890BDD" w:rsidRPr="00A5606A" w:rsidRDefault="00890BDD" w:rsidP="005A1E91">
            <w:pPr>
              <w:spacing w:line="230" w:lineRule="auto"/>
              <w:ind w:right="18"/>
              <w:jc w:val="right"/>
              <w:rPr>
                <w:rFonts w:ascii="Arial" w:eastAsia="Arial Unicode MS" w:hAnsi="Arial" w:cs="Arial"/>
                <w:b/>
                <w:iCs/>
                <w:sz w:val="18"/>
                <w:szCs w:val="18"/>
              </w:rPr>
            </w:pPr>
            <w:r w:rsidRPr="00A5606A">
              <w:rPr>
                <w:rFonts w:ascii="Arial" w:eastAsia="Arial Unicode MS" w:hAnsi="Arial" w:cs="Arial"/>
                <w:b/>
                <w:iCs/>
                <w:sz w:val="18"/>
                <w:szCs w:val="18"/>
              </w:rPr>
              <w:t>863.382</w:t>
            </w:r>
          </w:p>
        </w:tc>
      </w:tr>
      <w:tr w:rsidR="00890BDD" w:rsidRPr="00A5606A" w14:paraId="357CE3BC" w14:textId="77777777" w:rsidTr="00890BDD">
        <w:trPr>
          <w:trHeight w:val="170"/>
        </w:trPr>
        <w:tc>
          <w:tcPr>
            <w:tcW w:w="4158" w:type="dxa"/>
            <w:tcBorders>
              <w:top w:val="single" w:sz="4" w:space="0" w:color="auto"/>
            </w:tcBorders>
            <w:shd w:val="clear" w:color="auto" w:fill="auto"/>
            <w:vAlign w:val="bottom"/>
          </w:tcPr>
          <w:p w14:paraId="560E9A90" w14:textId="77777777" w:rsidR="00890BDD" w:rsidRPr="00A5606A" w:rsidRDefault="00890BDD" w:rsidP="005A1E91">
            <w:pPr>
              <w:spacing w:line="230" w:lineRule="auto"/>
              <w:ind w:left="360"/>
              <w:rPr>
                <w:rFonts w:ascii="Arial" w:eastAsia="Arial Unicode MS" w:hAnsi="Arial" w:cs="Arial"/>
                <w:iCs/>
                <w:sz w:val="18"/>
                <w:szCs w:val="18"/>
              </w:rPr>
            </w:pPr>
            <w:r w:rsidRPr="00A5606A">
              <w:rPr>
                <w:rFonts w:ascii="Arial" w:hAnsi="Arial" w:cs="Arial"/>
                <w:iCs/>
                <w:sz w:val="18"/>
                <w:szCs w:val="18"/>
              </w:rPr>
              <w:t>Özel Karşılık (-)</w:t>
            </w:r>
          </w:p>
        </w:tc>
        <w:tc>
          <w:tcPr>
            <w:tcW w:w="1847" w:type="dxa"/>
            <w:tcBorders>
              <w:top w:val="single" w:sz="4" w:space="0" w:color="auto"/>
            </w:tcBorders>
            <w:shd w:val="clear" w:color="auto" w:fill="auto"/>
          </w:tcPr>
          <w:p w14:paraId="094C5A03"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7.198</w:t>
            </w:r>
          </w:p>
        </w:tc>
        <w:tc>
          <w:tcPr>
            <w:tcW w:w="1540" w:type="dxa"/>
            <w:tcBorders>
              <w:top w:val="single" w:sz="4" w:space="0" w:color="auto"/>
            </w:tcBorders>
            <w:shd w:val="clear" w:color="auto" w:fill="auto"/>
          </w:tcPr>
          <w:p w14:paraId="5125D472"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94.536</w:t>
            </w:r>
          </w:p>
        </w:tc>
        <w:tc>
          <w:tcPr>
            <w:tcW w:w="1512" w:type="dxa"/>
            <w:tcBorders>
              <w:top w:val="single" w:sz="4" w:space="0" w:color="auto"/>
            </w:tcBorders>
            <w:shd w:val="clear" w:color="auto" w:fill="auto"/>
          </w:tcPr>
          <w:p w14:paraId="3353EB76" w14:textId="77777777" w:rsidR="00890BDD" w:rsidRPr="00A5606A" w:rsidRDefault="00890BDD" w:rsidP="005A1E91">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582.484</w:t>
            </w:r>
          </w:p>
        </w:tc>
      </w:tr>
      <w:tr w:rsidR="00890BDD" w:rsidRPr="00A5606A" w14:paraId="11018988" w14:textId="77777777" w:rsidTr="00890BDD">
        <w:trPr>
          <w:trHeight w:val="170"/>
        </w:trPr>
        <w:tc>
          <w:tcPr>
            <w:tcW w:w="4158" w:type="dxa"/>
            <w:tcBorders>
              <w:top w:val="single" w:sz="4" w:space="0" w:color="auto"/>
              <w:bottom w:val="double" w:sz="4" w:space="0" w:color="auto"/>
            </w:tcBorders>
            <w:shd w:val="clear" w:color="auto" w:fill="auto"/>
            <w:vAlign w:val="bottom"/>
          </w:tcPr>
          <w:p w14:paraId="13398348" w14:textId="77777777" w:rsidR="00890BDD" w:rsidRPr="00A5606A" w:rsidRDefault="00890BDD" w:rsidP="005A1E91">
            <w:pPr>
              <w:spacing w:line="230" w:lineRule="auto"/>
              <w:rPr>
                <w:rFonts w:ascii="Arial" w:eastAsia="Arial Unicode MS" w:hAnsi="Arial" w:cs="Arial"/>
                <w:b/>
                <w:sz w:val="18"/>
                <w:szCs w:val="18"/>
              </w:rPr>
            </w:pPr>
            <w:r w:rsidRPr="00A5606A">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tcPr>
          <w:p w14:paraId="206E2EC9" w14:textId="77777777" w:rsidR="00890BDD" w:rsidRPr="00A5606A" w:rsidRDefault="00890BDD" w:rsidP="005A1E91">
            <w:pPr>
              <w:spacing w:line="230" w:lineRule="auto"/>
              <w:ind w:right="18"/>
              <w:jc w:val="right"/>
              <w:rPr>
                <w:rFonts w:ascii="Arial" w:eastAsia="Arial Unicode MS" w:hAnsi="Arial" w:cs="Arial"/>
                <w:b/>
                <w:iCs/>
                <w:sz w:val="18"/>
                <w:szCs w:val="18"/>
              </w:rPr>
            </w:pPr>
            <w:r w:rsidRPr="00A5606A">
              <w:rPr>
                <w:rFonts w:ascii="Arial" w:eastAsia="Arial Unicode MS" w:hAnsi="Arial" w:cs="Arial"/>
                <w:b/>
                <w:iCs/>
                <w:sz w:val="18"/>
                <w:szCs w:val="18"/>
              </w:rPr>
              <w:t>61.068</w:t>
            </w:r>
          </w:p>
        </w:tc>
        <w:tc>
          <w:tcPr>
            <w:tcW w:w="1540" w:type="dxa"/>
            <w:tcBorders>
              <w:top w:val="single" w:sz="4" w:space="0" w:color="auto"/>
              <w:bottom w:val="double" w:sz="4" w:space="0" w:color="auto"/>
            </w:tcBorders>
            <w:shd w:val="clear" w:color="auto" w:fill="auto"/>
          </w:tcPr>
          <w:p w14:paraId="3E058F64" w14:textId="77777777" w:rsidR="00890BDD" w:rsidRPr="00A5606A" w:rsidRDefault="00890BDD" w:rsidP="005A1E91">
            <w:pPr>
              <w:spacing w:line="230" w:lineRule="auto"/>
              <w:ind w:right="18"/>
              <w:jc w:val="right"/>
              <w:rPr>
                <w:rFonts w:ascii="Arial" w:eastAsia="Arial Unicode MS" w:hAnsi="Arial" w:cs="Arial"/>
                <w:b/>
                <w:iCs/>
                <w:sz w:val="18"/>
                <w:szCs w:val="18"/>
              </w:rPr>
            </w:pPr>
            <w:r w:rsidRPr="00A5606A">
              <w:rPr>
                <w:rFonts w:ascii="Arial" w:eastAsia="Arial Unicode MS" w:hAnsi="Arial" w:cs="Arial"/>
                <w:b/>
                <w:iCs/>
                <w:sz w:val="18"/>
                <w:szCs w:val="18"/>
              </w:rPr>
              <w:t>171.207</w:t>
            </w:r>
          </w:p>
        </w:tc>
        <w:tc>
          <w:tcPr>
            <w:tcW w:w="1512" w:type="dxa"/>
            <w:tcBorders>
              <w:top w:val="single" w:sz="4" w:space="0" w:color="auto"/>
              <w:bottom w:val="double" w:sz="4" w:space="0" w:color="auto"/>
            </w:tcBorders>
            <w:shd w:val="clear" w:color="auto" w:fill="auto"/>
          </w:tcPr>
          <w:p w14:paraId="765AB5E8" w14:textId="77777777" w:rsidR="00890BDD" w:rsidRPr="00A5606A" w:rsidRDefault="00890BDD" w:rsidP="005A1E91">
            <w:pPr>
              <w:spacing w:line="230" w:lineRule="auto"/>
              <w:ind w:right="18"/>
              <w:jc w:val="right"/>
              <w:rPr>
                <w:rFonts w:ascii="Arial" w:eastAsia="Arial Unicode MS" w:hAnsi="Arial" w:cs="Arial"/>
                <w:b/>
                <w:iCs/>
                <w:sz w:val="18"/>
                <w:szCs w:val="18"/>
              </w:rPr>
            </w:pPr>
            <w:r w:rsidRPr="00A5606A">
              <w:rPr>
                <w:rFonts w:ascii="Arial" w:eastAsia="Arial Unicode MS" w:hAnsi="Arial" w:cs="Arial"/>
                <w:b/>
                <w:iCs/>
                <w:sz w:val="18"/>
                <w:szCs w:val="18"/>
              </w:rPr>
              <w:t>280.898</w:t>
            </w:r>
          </w:p>
        </w:tc>
      </w:tr>
    </w:tbl>
    <w:p w14:paraId="0305F0D0" w14:textId="74E2D0F1" w:rsidR="00890BDD" w:rsidRPr="005E2AB6" w:rsidRDefault="00890BDD" w:rsidP="006A60E8">
      <w:pPr>
        <w:spacing w:before="60" w:line="230" w:lineRule="auto"/>
        <w:ind w:left="142" w:right="15" w:hanging="142"/>
        <w:jc w:val="both"/>
        <w:rPr>
          <w:rFonts w:ascii="Arial" w:hAnsi="Arial" w:cs="Arial"/>
          <w:sz w:val="16"/>
          <w:szCs w:val="16"/>
        </w:rPr>
      </w:pPr>
      <w:r w:rsidRPr="005E2AB6">
        <w:rPr>
          <w:rFonts w:ascii="Arial" w:hAnsi="Arial" w:cs="Arial"/>
          <w:sz w:val="16"/>
          <w:szCs w:val="16"/>
          <w:vertAlign w:val="superscript"/>
        </w:rPr>
        <w:t xml:space="preserve">(*) </w:t>
      </w:r>
      <w:r w:rsidR="008139D5" w:rsidRPr="005E2AB6">
        <w:rPr>
          <w:rFonts w:ascii="Arial" w:hAnsi="Arial" w:cs="Arial"/>
          <w:sz w:val="16"/>
          <w:szCs w:val="16"/>
        </w:rPr>
        <w:t xml:space="preserve">Ana Ortaklık </w:t>
      </w:r>
      <w:r w:rsidRPr="005E2AB6">
        <w:rPr>
          <w:rFonts w:ascii="Arial" w:hAnsi="Arial" w:cs="Arial"/>
          <w:sz w:val="16"/>
          <w:szCs w:val="16"/>
        </w:rPr>
        <w:t xml:space="preserve">Banka, takipteki krediler </w:t>
      </w:r>
      <w:proofErr w:type="gramStart"/>
      <w:r w:rsidRPr="005E2AB6">
        <w:rPr>
          <w:rFonts w:ascii="Arial" w:hAnsi="Arial" w:cs="Arial"/>
          <w:sz w:val="16"/>
          <w:szCs w:val="16"/>
        </w:rPr>
        <w:t>portföyünün</w:t>
      </w:r>
      <w:proofErr w:type="gramEnd"/>
      <w:r w:rsidRPr="005E2AB6">
        <w:rPr>
          <w:rFonts w:ascii="Arial" w:hAnsi="Arial" w:cs="Arial"/>
          <w:sz w:val="16"/>
          <w:szCs w:val="16"/>
        </w:rPr>
        <w:t xml:space="preserve"> 309.387 TL tutarındaki bölümünü Varlık Yönetim Şirketlerine temlik etmiştir.</w:t>
      </w:r>
    </w:p>
    <w:p w14:paraId="15F41D34" w14:textId="77777777" w:rsidR="00890BDD" w:rsidRPr="005E2AB6" w:rsidRDefault="00890BDD" w:rsidP="00890BDD">
      <w:pPr>
        <w:spacing w:before="120" w:line="230" w:lineRule="auto"/>
        <w:ind w:right="-32"/>
        <w:jc w:val="both"/>
        <w:rPr>
          <w:rFonts w:ascii="Arial" w:hAnsi="Arial" w:cs="Arial"/>
          <w:sz w:val="20"/>
          <w:szCs w:val="20"/>
        </w:rPr>
      </w:pPr>
      <w:r w:rsidRPr="005E2AB6">
        <w:rPr>
          <w:rFonts w:ascii="Arial" w:hAnsi="Arial" w:cs="Arial"/>
          <w:sz w:val="20"/>
          <w:szCs w:val="20"/>
        </w:rPr>
        <w:t xml:space="preserve">Donuk alacak olarak sınıflandırılan 1.197.391 </w:t>
      </w:r>
      <w:r w:rsidRPr="005E2AB6">
        <w:rPr>
          <w:rFonts w:ascii="Arial" w:hAnsi="Arial" w:cs="Arial"/>
          <w:bCs/>
          <w:sz w:val="20"/>
          <w:szCs w:val="20"/>
        </w:rPr>
        <w:t xml:space="preserve">TL </w:t>
      </w:r>
      <w:r w:rsidRPr="005E2AB6">
        <w:rPr>
          <w:rFonts w:ascii="Arial" w:hAnsi="Arial" w:cs="Arial"/>
          <w:sz w:val="20"/>
          <w:szCs w:val="20"/>
        </w:rPr>
        <w:t>tutarındaki kredilerin, 646.203 TL tutarındaki kısmı katılma hesaplarından kullandırılan kredilerin katılma hesapları payıdır. Yukarıdaki tabloda yer alan donuk alacak tutarlarına ilave olarak 15.219 TL tutarında tahsili şüpheli ücret, komisyon ve diğer alacak bakiyesi ve aynı tutarda özel karşılık bulunmaktadır.</w:t>
      </w:r>
    </w:p>
    <w:p w14:paraId="51110BDD" w14:textId="77777777" w:rsidR="00890BDD" w:rsidRPr="00A5606A" w:rsidRDefault="00890BDD" w:rsidP="00890BDD">
      <w:pPr>
        <w:pStyle w:val="GvdeMetniGirintisi"/>
        <w:spacing w:before="120" w:after="120"/>
        <w:ind w:left="-14" w:hanging="553"/>
        <w:rPr>
          <w:rFonts w:ascii="Arial" w:hAnsi="Arial" w:cs="Arial"/>
          <w:b/>
          <w:sz w:val="20"/>
          <w:szCs w:val="20"/>
        </w:rPr>
      </w:pPr>
      <w:proofErr w:type="gramStart"/>
      <w:r w:rsidRPr="00A5606A">
        <w:rPr>
          <w:rFonts w:ascii="Arial" w:hAnsi="Arial" w:cs="Arial"/>
          <w:b/>
          <w:sz w:val="20"/>
          <w:szCs w:val="20"/>
        </w:rPr>
        <w:t>h</w:t>
      </w:r>
      <w:proofErr w:type="gramEnd"/>
      <w:r w:rsidRPr="00A5606A">
        <w:rPr>
          <w:rFonts w:ascii="Arial" w:hAnsi="Arial" w:cs="Arial"/>
          <w:b/>
          <w:sz w:val="20"/>
          <w:szCs w:val="20"/>
        </w:rPr>
        <w:t>.3.</w:t>
      </w:r>
      <w:r w:rsidRPr="00A5606A">
        <w:rPr>
          <w:rFonts w:ascii="Arial" w:hAnsi="Arial" w:cs="Arial"/>
          <w:b/>
          <w:sz w:val="20"/>
          <w:szCs w:val="20"/>
        </w:rPr>
        <w:tab/>
        <w:t>Yabancı para olarak kullandırılan kredilerden kaynaklanan donuk alacaklara ilişkin bilgiler:</w:t>
      </w:r>
    </w:p>
    <w:tbl>
      <w:tblPr>
        <w:tblW w:w="5026" w:type="pct"/>
        <w:tblCellMar>
          <w:left w:w="0" w:type="dxa"/>
          <w:right w:w="0" w:type="dxa"/>
        </w:tblCellMar>
        <w:tblLook w:val="0000" w:firstRow="0" w:lastRow="0" w:firstColumn="0" w:lastColumn="0" w:noHBand="0" w:noVBand="0"/>
      </w:tblPr>
      <w:tblGrid>
        <w:gridCol w:w="4148"/>
        <w:gridCol w:w="1806"/>
        <w:gridCol w:w="1558"/>
        <w:gridCol w:w="1607"/>
      </w:tblGrid>
      <w:tr w:rsidR="00890BDD" w:rsidRPr="00A5606A" w14:paraId="3646C3B2" w14:textId="77777777" w:rsidTr="005E2AB6">
        <w:trPr>
          <w:cantSplit/>
          <w:trHeight w:val="203"/>
        </w:trPr>
        <w:tc>
          <w:tcPr>
            <w:tcW w:w="2274" w:type="pct"/>
            <w:tcBorders>
              <w:top w:val="single" w:sz="4" w:space="0" w:color="auto"/>
              <w:bottom w:val="single" w:sz="4" w:space="0" w:color="auto"/>
            </w:tcBorders>
            <w:shd w:val="clear" w:color="auto" w:fill="FFFFFF"/>
            <w:vAlign w:val="center"/>
          </w:tcPr>
          <w:p w14:paraId="16010211" w14:textId="77777777" w:rsidR="00890BDD" w:rsidRPr="00A5606A" w:rsidRDefault="00890BDD" w:rsidP="005A1E91">
            <w:pPr>
              <w:jc w:val="right"/>
              <w:rPr>
                <w:rFonts w:ascii="Arial" w:eastAsia="Arial Unicode MS" w:hAnsi="Arial" w:cs="Arial"/>
                <w:b/>
                <w:sz w:val="18"/>
                <w:szCs w:val="18"/>
              </w:rPr>
            </w:pPr>
            <w:r w:rsidRPr="00A5606A">
              <w:rPr>
                <w:rFonts w:ascii="Arial" w:hAnsi="Arial" w:cs="Arial"/>
                <w:b/>
                <w:sz w:val="18"/>
                <w:szCs w:val="18"/>
              </w:rPr>
              <w:t> </w:t>
            </w:r>
          </w:p>
        </w:tc>
        <w:tc>
          <w:tcPr>
            <w:tcW w:w="990" w:type="pct"/>
            <w:tcBorders>
              <w:top w:val="single" w:sz="4" w:space="0" w:color="auto"/>
              <w:bottom w:val="single" w:sz="4" w:space="0" w:color="auto"/>
            </w:tcBorders>
            <w:shd w:val="clear" w:color="auto" w:fill="FFFFFF"/>
            <w:vAlign w:val="center"/>
          </w:tcPr>
          <w:p w14:paraId="3FB9056A" w14:textId="77777777" w:rsidR="00890BDD" w:rsidRPr="00A5606A" w:rsidRDefault="00890BDD" w:rsidP="005A1E91">
            <w:pPr>
              <w:ind w:left="-18" w:right="107"/>
              <w:jc w:val="right"/>
              <w:rPr>
                <w:rFonts w:ascii="Arial" w:eastAsia="Arial Unicode MS" w:hAnsi="Arial" w:cs="Arial"/>
                <w:b/>
                <w:iCs/>
                <w:sz w:val="18"/>
                <w:szCs w:val="18"/>
              </w:rPr>
            </w:pPr>
            <w:r w:rsidRPr="00A5606A">
              <w:rPr>
                <w:rFonts w:ascii="Arial" w:hAnsi="Arial" w:cs="Arial"/>
                <w:b/>
                <w:iCs/>
                <w:sz w:val="18"/>
                <w:szCs w:val="18"/>
              </w:rPr>
              <w:t>III. Grup</w:t>
            </w:r>
          </w:p>
        </w:tc>
        <w:tc>
          <w:tcPr>
            <w:tcW w:w="854" w:type="pct"/>
            <w:tcBorders>
              <w:top w:val="single" w:sz="4" w:space="0" w:color="auto"/>
              <w:bottom w:val="single" w:sz="4" w:space="0" w:color="auto"/>
            </w:tcBorders>
            <w:shd w:val="clear" w:color="auto" w:fill="FFFFFF"/>
            <w:vAlign w:val="center"/>
          </w:tcPr>
          <w:p w14:paraId="38119909" w14:textId="77777777" w:rsidR="00890BDD" w:rsidRPr="00A5606A" w:rsidRDefault="00890BDD" w:rsidP="005A1E91">
            <w:pPr>
              <w:ind w:left="-18" w:right="107"/>
              <w:jc w:val="right"/>
              <w:rPr>
                <w:rFonts w:ascii="Arial" w:eastAsia="Arial Unicode MS" w:hAnsi="Arial" w:cs="Arial"/>
                <w:b/>
                <w:iCs/>
                <w:sz w:val="18"/>
                <w:szCs w:val="18"/>
              </w:rPr>
            </w:pPr>
            <w:r w:rsidRPr="00A5606A">
              <w:rPr>
                <w:rFonts w:ascii="Arial" w:hAnsi="Arial" w:cs="Arial"/>
                <w:b/>
                <w:iCs/>
                <w:sz w:val="18"/>
                <w:szCs w:val="18"/>
              </w:rPr>
              <w:t>IV. Grup</w:t>
            </w:r>
          </w:p>
        </w:tc>
        <w:tc>
          <w:tcPr>
            <w:tcW w:w="881" w:type="pct"/>
            <w:tcBorders>
              <w:top w:val="single" w:sz="4" w:space="0" w:color="auto"/>
              <w:bottom w:val="single" w:sz="4" w:space="0" w:color="auto"/>
            </w:tcBorders>
            <w:shd w:val="clear" w:color="auto" w:fill="FFFFFF"/>
            <w:vAlign w:val="center"/>
          </w:tcPr>
          <w:p w14:paraId="1628CCD5" w14:textId="77777777" w:rsidR="00890BDD" w:rsidRPr="00A5606A" w:rsidRDefault="00890BDD" w:rsidP="005A1E91">
            <w:pPr>
              <w:ind w:left="-18" w:right="107"/>
              <w:jc w:val="right"/>
              <w:rPr>
                <w:rFonts w:ascii="Arial" w:eastAsia="Arial Unicode MS" w:hAnsi="Arial" w:cs="Arial"/>
                <w:b/>
                <w:iCs/>
                <w:sz w:val="18"/>
                <w:szCs w:val="18"/>
              </w:rPr>
            </w:pPr>
            <w:r w:rsidRPr="00A5606A">
              <w:rPr>
                <w:rFonts w:ascii="Arial" w:hAnsi="Arial" w:cs="Arial"/>
                <w:b/>
                <w:iCs/>
                <w:sz w:val="18"/>
                <w:szCs w:val="18"/>
              </w:rPr>
              <w:t>V. Grup</w:t>
            </w:r>
          </w:p>
        </w:tc>
      </w:tr>
      <w:tr w:rsidR="00890BDD" w:rsidRPr="00A5606A" w14:paraId="090C9CCA" w14:textId="77777777" w:rsidTr="005E2AB6">
        <w:trPr>
          <w:cantSplit/>
          <w:trHeight w:hRule="exact" w:val="694"/>
        </w:trPr>
        <w:tc>
          <w:tcPr>
            <w:tcW w:w="2274" w:type="pct"/>
            <w:tcBorders>
              <w:top w:val="single" w:sz="4" w:space="0" w:color="auto"/>
              <w:bottom w:val="single" w:sz="4" w:space="0" w:color="auto"/>
            </w:tcBorders>
            <w:vAlign w:val="center"/>
          </w:tcPr>
          <w:p w14:paraId="53CE65F8" w14:textId="77777777" w:rsidR="00890BDD" w:rsidRPr="00A5606A" w:rsidRDefault="00890BDD" w:rsidP="005A1E91">
            <w:pPr>
              <w:jc w:val="both"/>
              <w:rPr>
                <w:rFonts w:ascii="Arial" w:eastAsia="Arial Unicode MS" w:hAnsi="Arial" w:cs="Arial"/>
                <w:b/>
                <w:sz w:val="18"/>
                <w:szCs w:val="18"/>
              </w:rPr>
            </w:pPr>
          </w:p>
        </w:tc>
        <w:tc>
          <w:tcPr>
            <w:tcW w:w="990" w:type="pct"/>
            <w:tcBorders>
              <w:top w:val="single" w:sz="4" w:space="0" w:color="auto"/>
              <w:bottom w:val="single" w:sz="4" w:space="0" w:color="auto"/>
            </w:tcBorders>
            <w:shd w:val="clear" w:color="auto" w:fill="FFFFFF"/>
            <w:vAlign w:val="bottom"/>
          </w:tcPr>
          <w:p w14:paraId="302AC0EC" w14:textId="77777777" w:rsidR="00890BDD" w:rsidRPr="00A5606A" w:rsidRDefault="00890BDD" w:rsidP="005A1E91">
            <w:pPr>
              <w:ind w:left="-18" w:right="107"/>
              <w:jc w:val="right"/>
              <w:rPr>
                <w:rFonts w:ascii="Arial" w:eastAsia="Arial Unicode MS" w:hAnsi="Arial" w:cs="Arial"/>
                <w:b/>
                <w:iCs/>
                <w:sz w:val="18"/>
                <w:szCs w:val="18"/>
              </w:rPr>
            </w:pPr>
            <w:r w:rsidRPr="00A5606A">
              <w:rPr>
                <w:rFonts w:ascii="Arial" w:hAnsi="Arial" w:cs="Arial"/>
                <w:b/>
                <w:iCs/>
                <w:sz w:val="18"/>
                <w:szCs w:val="18"/>
              </w:rPr>
              <w:t>Tahsil İmkânı Sınırlı Krediler</w:t>
            </w:r>
          </w:p>
        </w:tc>
        <w:tc>
          <w:tcPr>
            <w:tcW w:w="854" w:type="pct"/>
            <w:tcBorders>
              <w:top w:val="single" w:sz="4" w:space="0" w:color="auto"/>
              <w:bottom w:val="single" w:sz="4" w:space="0" w:color="auto"/>
            </w:tcBorders>
            <w:shd w:val="clear" w:color="auto" w:fill="FFFFFF"/>
            <w:vAlign w:val="bottom"/>
          </w:tcPr>
          <w:p w14:paraId="7337F1CD" w14:textId="77777777" w:rsidR="00890BDD" w:rsidRPr="00A5606A" w:rsidRDefault="00890BDD" w:rsidP="005A1E91">
            <w:pPr>
              <w:ind w:left="-18" w:right="107"/>
              <w:jc w:val="right"/>
              <w:rPr>
                <w:rFonts w:ascii="Arial" w:eastAsia="Arial Unicode MS" w:hAnsi="Arial" w:cs="Arial"/>
                <w:b/>
                <w:iCs/>
                <w:sz w:val="18"/>
                <w:szCs w:val="18"/>
              </w:rPr>
            </w:pPr>
            <w:r w:rsidRPr="00A5606A">
              <w:rPr>
                <w:rFonts w:ascii="Arial" w:hAnsi="Arial" w:cs="Arial"/>
                <w:b/>
                <w:iCs/>
                <w:sz w:val="18"/>
                <w:szCs w:val="18"/>
              </w:rPr>
              <w:t xml:space="preserve">Tahsili Şüpheli Krediler </w:t>
            </w:r>
          </w:p>
        </w:tc>
        <w:tc>
          <w:tcPr>
            <w:tcW w:w="881" w:type="pct"/>
            <w:tcBorders>
              <w:top w:val="single" w:sz="4" w:space="0" w:color="auto"/>
              <w:bottom w:val="single" w:sz="4" w:space="0" w:color="auto"/>
            </w:tcBorders>
            <w:shd w:val="clear" w:color="auto" w:fill="FFFFFF"/>
            <w:vAlign w:val="bottom"/>
          </w:tcPr>
          <w:p w14:paraId="44443E08" w14:textId="77777777" w:rsidR="00890BDD" w:rsidRPr="00A5606A" w:rsidRDefault="00890BDD" w:rsidP="005A1E91">
            <w:pPr>
              <w:ind w:left="-18" w:right="107"/>
              <w:jc w:val="right"/>
              <w:rPr>
                <w:rFonts w:ascii="Arial" w:eastAsia="Arial Unicode MS" w:hAnsi="Arial" w:cs="Arial"/>
                <w:b/>
                <w:iCs/>
                <w:sz w:val="18"/>
                <w:szCs w:val="18"/>
              </w:rPr>
            </w:pPr>
            <w:r w:rsidRPr="00A5606A">
              <w:rPr>
                <w:rFonts w:ascii="Arial" w:hAnsi="Arial" w:cs="Arial"/>
                <w:b/>
                <w:iCs/>
                <w:sz w:val="18"/>
                <w:szCs w:val="18"/>
              </w:rPr>
              <w:t xml:space="preserve">Zarar Niteliğindeki Krediler </w:t>
            </w:r>
          </w:p>
        </w:tc>
      </w:tr>
      <w:tr w:rsidR="00890BDD" w:rsidRPr="00A5606A" w14:paraId="1C1D195F" w14:textId="77777777" w:rsidTr="005E2AB6">
        <w:trPr>
          <w:trHeight w:val="137"/>
        </w:trPr>
        <w:tc>
          <w:tcPr>
            <w:tcW w:w="2274" w:type="pct"/>
            <w:tcBorders>
              <w:top w:val="single" w:sz="4" w:space="0" w:color="auto"/>
            </w:tcBorders>
            <w:shd w:val="clear" w:color="auto" w:fill="FFFFFF"/>
            <w:vAlign w:val="bottom"/>
          </w:tcPr>
          <w:p w14:paraId="43E7A9BB" w14:textId="77777777" w:rsidR="00890BDD" w:rsidRPr="00A5606A" w:rsidRDefault="00890BDD" w:rsidP="005A1E91">
            <w:pPr>
              <w:jc w:val="both"/>
              <w:rPr>
                <w:rFonts w:ascii="Arial" w:hAnsi="Arial" w:cs="Arial"/>
                <w:sz w:val="18"/>
                <w:szCs w:val="18"/>
              </w:rPr>
            </w:pPr>
          </w:p>
        </w:tc>
        <w:tc>
          <w:tcPr>
            <w:tcW w:w="990" w:type="pct"/>
            <w:tcBorders>
              <w:top w:val="single" w:sz="4" w:space="0" w:color="auto"/>
            </w:tcBorders>
            <w:vAlign w:val="bottom"/>
          </w:tcPr>
          <w:p w14:paraId="29673530" w14:textId="77777777" w:rsidR="00890BDD" w:rsidRPr="00A5606A" w:rsidRDefault="00890BDD" w:rsidP="005A1E91">
            <w:pPr>
              <w:tabs>
                <w:tab w:val="decimal" w:pos="912"/>
              </w:tabs>
              <w:ind w:left="-18" w:right="71"/>
              <w:jc w:val="right"/>
              <w:rPr>
                <w:rFonts w:ascii="Arial" w:hAnsi="Arial" w:cs="Arial"/>
                <w:sz w:val="18"/>
                <w:szCs w:val="18"/>
              </w:rPr>
            </w:pPr>
          </w:p>
        </w:tc>
        <w:tc>
          <w:tcPr>
            <w:tcW w:w="854" w:type="pct"/>
            <w:tcBorders>
              <w:top w:val="single" w:sz="4" w:space="0" w:color="auto"/>
            </w:tcBorders>
            <w:vAlign w:val="bottom"/>
          </w:tcPr>
          <w:p w14:paraId="77704C80" w14:textId="77777777" w:rsidR="00890BDD" w:rsidRPr="00A5606A" w:rsidRDefault="00890BDD" w:rsidP="005A1E91">
            <w:pPr>
              <w:tabs>
                <w:tab w:val="decimal" w:pos="912"/>
              </w:tabs>
              <w:ind w:left="-18" w:right="71"/>
              <w:jc w:val="right"/>
              <w:rPr>
                <w:rFonts w:ascii="Arial" w:hAnsi="Arial" w:cs="Arial"/>
                <w:sz w:val="18"/>
                <w:szCs w:val="18"/>
              </w:rPr>
            </w:pPr>
          </w:p>
        </w:tc>
        <w:tc>
          <w:tcPr>
            <w:tcW w:w="881" w:type="pct"/>
            <w:tcBorders>
              <w:top w:val="single" w:sz="4" w:space="0" w:color="auto"/>
            </w:tcBorders>
            <w:vAlign w:val="bottom"/>
          </w:tcPr>
          <w:p w14:paraId="2A33B114" w14:textId="77777777" w:rsidR="00890BDD" w:rsidRPr="00A5606A" w:rsidRDefault="00890BDD" w:rsidP="005A1E91">
            <w:pPr>
              <w:tabs>
                <w:tab w:val="decimal" w:pos="912"/>
              </w:tabs>
              <w:ind w:left="-18" w:right="71"/>
              <w:jc w:val="right"/>
              <w:rPr>
                <w:rFonts w:ascii="Arial" w:hAnsi="Arial" w:cs="Arial"/>
                <w:sz w:val="18"/>
                <w:szCs w:val="18"/>
              </w:rPr>
            </w:pPr>
          </w:p>
        </w:tc>
      </w:tr>
      <w:tr w:rsidR="00890BDD" w:rsidRPr="00A5606A" w14:paraId="79C5A1E7" w14:textId="77777777" w:rsidTr="005E2AB6">
        <w:trPr>
          <w:trHeight w:val="80"/>
        </w:trPr>
        <w:tc>
          <w:tcPr>
            <w:tcW w:w="2274" w:type="pct"/>
            <w:shd w:val="clear" w:color="auto" w:fill="FFFFFF"/>
            <w:vAlign w:val="bottom"/>
          </w:tcPr>
          <w:p w14:paraId="23630178" w14:textId="77777777" w:rsidR="00890BDD" w:rsidRPr="00A5606A" w:rsidRDefault="00890BDD" w:rsidP="005A1E91">
            <w:pPr>
              <w:jc w:val="both"/>
              <w:rPr>
                <w:rFonts w:ascii="Arial" w:eastAsia="Arial Unicode MS" w:hAnsi="Arial" w:cs="Arial"/>
                <w:b/>
                <w:iCs/>
                <w:sz w:val="18"/>
                <w:szCs w:val="18"/>
              </w:rPr>
            </w:pPr>
            <w:r w:rsidRPr="00A5606A">
              <w:rPr>
                <w:rFonts w:ascii="Arial" w:hAnsi="Arial" w:cs="Arial"/>
                <w:b/>
                <w:iCs/>
                <w:sz w:val="18"/>
                <w:szCs w:val="18"/>
              </w:rPr>
              <w:t>Cari dönem:</w:t>
            </w:r>
          </w:p>
        </w:tc>
        <w:tc>
          <w:tcPr>
            <w:tcW w:w="990" w:type="pct"/>
          </w:tcPr>
          <w:p w14:paraId="283C15A9" w14:textId="77777777" w:rsidR="00890BDD" w:rsidRPr="00A5606A" w:rsidRDefault="00890BDD" w:rsidP="005A1E91">
            <w:pPr>
              <w:ind w:left="-18" w:right="71"/>
              <w:jc w:val="right"/>
              <w:rPr>
                <w:rFonts w:ascii="Arial" w:hAnsi="Arial" w:cs="Arial"/>
                <w:sz w:val="18"/>
                <w:szCs w:val="18"/>
              </w:rPr>
            </w:pPr>
          </w:p>
        </w:tc>
        <w:tc>
          <w:tcPr>
            <w:tcW w:w="854" w:type="pct"/>
          </w:tcPr>
          <w:p w14:paraId="2417CFA9" w14:textId="77777777" w:rsidR="00890BDD" w:rsidRPr="00A5606A" w:rsidRDefault="00890BDD" w:rsidP="005A1E91">
            <w:pPr>
              <w:ind w:left="-18" w:right="71"/>
              <w:jc w:val="right"/>
              <w:rPr>
                <w:rFonts w:ascii="Arial" w:hAnsi="Arial" w:cs="Arial"/>
                <w:sz w:val="18"/>
                <w:szCs w:val="18"/>
              </w:rPr>
            </w:pPr>
          </w:p>
        </w:tc>
        <w:tc>
          <w:tcPr>
            <w:tcW w:w="881" w:type="pct"/>
          </w:tcPr>
          <w:p w14:paraId="40864303" w14:textId="77777777" w:rsidR="00890BDD" w:rsidRPr="00A5606A" w:rsidRDefault="00890BDD" w:rsidP="005A1E91">
            <w:pPr>
              <w:ind w:left="-18" w:right="71"/>
              <w:jc w:val="right"/>
              <w:rPr>
                <w:rFonts w:ascii="Arial" w:hAnsi="Arial" w:cs="Arial"/>
                <w:sz w:val="18"/>
                <w:szCs w:val="18"/>
              </w:rPr>
            </w:pPr>
          </w:p>
        </w:tc>
      </w:tr>
      <w:tr w:rsidR="00890BDD" w:rsidRPr="00A5606A" w14:paraId="77FEC211" w14:textId="77777777" w:rsidTr="005E2AB6">
        <w:trPr>
          <w:trHeight w:val="100"/>
        </w:trPr>
        <w:tc>
          <w:tcPr>
            <w:tcW w:w="2274" w:type="pct"/>
            <w:shd w:val="clear" w:color="auto" w:fill="FFFFFF"/>
            <w:vAlign w:val="bottom"/>
          </w:tcPr>
          <w:p w14:paraId="2DE116A0" w14:textId="77777777" w:rsidR="00890BDD" w:rsidRPr="00A5606A" w:rsidRDefault="00890BDD" w:rsidP="005A1E91">
            <w:pPr>
              <w:rPr>
                <w:rFonts w:ascii="Arial" w:eastAsia="Arial Unicode MS" w:hAnsi="Arial" w:cs="Arial"/>
                <w:iCs/>
                <w:sz w:val="18"/>
                <w:szCs w:val="18"/>
              </w:rPr>
            </w:pPr>
            <w:r w:rsidRPr="00A5606A">
              <w:rPr>
                <w:rFonts w:ascii="Arial" w:hAnsi="Arial" w:cs="Arial"/>
                <w:iCs/>
                <w:sz w:val="18"/>
                <w:szCs w:val="18"/>
              </w:rPr>
              <w:t>Dönem Sonu Bakiyesi</w:t>
            </w:r>
          </w:p>
        </w:tc>
        <w:tc>
          <w:tcPr>
            <w:tcW w:w="990" w:type="pct"/>
          </w:tcPr>
          <w:p w14:paraId="2F2DCDC5" w14:textId="77777777" w:rsidR="00890BDD" w:rsidRPr="00A5606A" w:rsidRDefault="00890BDD" w:rsidP="005A1E91">
            <w:pPr>
              <w:ind w:left="-18" w:right="107"/>
              <w:jc w:val="right"/>
              <w:rPr>
                <w:rFonts w:ascii="Arial" w:hAnsi="Arial" w:cs="Arial"/>
                <w:sz w:val="18"/>
                <w:szCs w:val="18"/>
              </w:rPr>
            </w:pPr>
            <w:r w:rsidRPr="00A5606A">
              <w:rPr>
                <w:rFonts w:ascii="Arial" w:hAnsi="Arial" w:cs="Arial"/>
                <w:sz w:val="18"/>
                <w:szCs w:val="18"/>
              </w:rPr>
              <w:t>3.811</w:t>
            </w:r>
          </w:p>
        </w:tc>
        <w:tc>
          <w:tcPr>
            <w:tcW w:w="854" w:type="pct"/>
          </w:tcPr>
          <w:p w14:paraId="0B3BC9A6" w14:textId="77777777" w:rsidR="00890BDD" w:rsidRPr="00A5606A" w:rsidRDefault="00890BDD" w:rsidP="005A1E91">
            <w:pPr>
              <w:ind w:left="-18" w:right="107"/>
              <w:jc w:val="right"/>
              <w:rPr>
                <w:rFonts w:ascii="Arial" w:hAnsi="Arial" w:cs="Arial"/>
                <w:sz w:val="18"/>
                <w:szCs w:val="18"/>
              </w:rPr>
            </w:pPr>
            <w:r w:rsidRPr="00A5606A">
              <w:rPr>
                <w:rFonts w:ascii="Arial" w:hAnsi="Arial" w:cs="Arial"/>
                <w:sz w:val="18"/>
                <w:szCs w:val="18"/>
              </w:rPr>
              <w:t>27.960</w:t>
            </w:r>
          </w:p>
        </w:tc>
        <w:tc>
          <w:tcPr>
            <w:tcW w:w="881" w:type="pct"/>
          </w:tcPr>
          <w:p w14:paraId="0FB398EF" w14:textId="77777777" w:rsidR="00890BDD" w:rsidRPr="00A5606A" w:rsidRDefault="00890BDD" w:rsidP="005A1E91">
            <w:pPr>
              <w:ind w:left="-18" w:right="107"/>
              <w:jc w:val="right"/>
              <w:rPr>
                <w:rFonts w:ascii="Arial" w:hAnsi="Arial" w:cs="Arial"/>
                <w:sz w:val="18"/>
                <w:szCs w:val="18"/>
              </w:rPr>
            </w:pPr>
            <w:r w:rsidRPr="00A5606A">
              <w:rPr>
                <w:rFonts w:ascii="Arial" w:hAnsi="Arial" w:cs="Arial"/>
                <w:sz w:val="18"/>
                <w:szCs w:val="18"/>
              </w:rPr>
              <w:t>61.658</w:t>
            </w:r>
          </w:p>
        </w:tc>
      </w:tr>
      <w:tr w:rsidR="00890BDD" w:rsidRPr="00A5606A" w14:paraId="59DD445D" w14:textId="77777777" w:rsidTr="005E2AB6">
        <w:trPr>
          <w:trHeight w:val="208"/>
        </w:trPr>
        <w:tc>
          <w:tcPr>
            <w:tcW w:w="2274" w:type="pct"/>
            <w:shd w:val="clear" w:color="auto" w:fill="FFFFFF"/>
            <w:vAlign w:val="bottom"/>
          </w:tcPr>
          <w:p w14:paraId="0367FDB1" w14:textId="77777777" w:rsidR="00890BDD" w:rsidRPr="00A5606A" w:rsidRDefault="00890BDD" w:rsidP="005A1E91">
            <w:pPr>
              <w:ind w:left="360"/>
              <w:rPr>
                <w:rFonts w:ascii="Arial" w:eastAsia="Arial Unicode MS" w:hAnsi="Arial" w:cs="Arial"/>
                <w:iCs/>
                <w:sz w:val="18"/>
                <w:szCs w:val="18"/>
              </w:rPr>
            </w:pPr>
            <w:r w:rsidRPr="00A5606A">
              <w:rPr>
                <w:rFonts w:ascii="Arial" w:hAnsi="Arial" w:cs="Arial"/>
                <w:iCs/>
                <w:sz w:val="18"/>
                <w:szCs w:val="18"/>
              </w:rPr>
              <w:t>Karşılık Tutarı (-)</w:t>
            </w:r>
          </w:p>
        </w:tc>
        <w:tc>
          <w:tcPr>
            <w:tcW w:w="990" w:type="pct"/>
          </w:tcPr>
          <w:p w14:paraId="477C17FD" w14:textId="77777777" w:rsidR="00890BDD" w:rsidRPr="00A5606A" w:rsidRDefault="00890BDD" w:rsidP="005A1E91">
            <w:pPr>
              <w:ind w:left="-18" w:right="107"/>
              <w:jc w:val="right"/>
              <w:rPr>
                <w:rFonts w:ascii="Arial" w:hAnsi="Arial" w:cs="Arial"/>
                <w:sz w:val="18"/>
                <w:szCs w:val="18"/>
              </w:rPr>
            </w:pPr>
            <w:r w:rsidRPr="00A5606A">
              <w:rPr>
                <w:rFonts w:ascii="Arial" w:hAnsi="Arial" w:cs="Arial"/>
                <w:sz w:val="18"/>
                <w:szCs w:val="18"/>
              </w:rPr>
              <w:t>1.162</w:t>
            </w:r>
          </w:p>
        </w:tc>
        <w:tc>
          <w:tcPr>
            <w:tcW w:w="854" w:type="pct"/>
          </w:tcPr>
          <w:p w14:paraId="7EB11096" w14:textId="77777777" w:rsidR="00890BDD" w:rsidRPr="00A5606A" w:rsidRDefault="00890BDD" w:rsidP="005A1E91">
            <w:pPr>
              <w:ind w:left="-18" w:right="107"/>
              <w:jc w:val="right"/>
              <w:rPr>
                <w:rFonts w:ascii="Arial" w:hAnsi="Arial" w:cs="Arial"/>
                <w:sz w:val="18"/>
                <w:szCs w:val="18"/>
              </w:rPr>
            </w:pPr>
            <w:r w:rsidRPr="00A5606A">
              <w:rPr>
                <w:rFonts w:ascii="Arial" w:hAnsi="Arial" w:cs="Arial"/>
                <w:sz w:val="18"/>
                <w:szCs w:val="18"/>
              </w:rPr>
              <w:t>22.128</w:t>
            </w:r>
          </w:p>
        </w:tc>
        <w:tc>
          <w:tcPr>
            <w:tcW w:w="881" w:type="pct"/>
          </w:tcPr>
          <w:p w14:paraId="69D635DD" w14:textId="77777777" w:rsidR="00890BDD" w:rsidRPr="00A5606A" w:rsidRDefault="00890BDD" w:rsidP="005A1E91">
            <w:pPr>
              <w:ind w:left="-18" w:right="107"/>
              <w:jc w:val="right"/>
              <w:rPr>
                <w:rFonts w:ascii="Arial" w:hAnsi="Arial" w:cs="Arial"/>
                <w:sz w:val="18"/>
                <w:szCs w:val="18"/>
              </w:rPr>
            </w:pPr>
            <w:r w:rsidRPr="00A5606A">
              <w:rPr>
                <w:rFonts w:ascii="Arial" w:hAnsi="Arial" w:cs="Arial"/>
                <w:sz w:val="18"/>
                <w:szCs w:val="18"/>
              </w:rPr>
              <w:t>22.219</w:t>
            </w:r>
          </w:p>
        </w:tc>
      </w:tr>
      <w:tr w:rsidR="00890BDD" w:rsidRPr="00A5606A" w14:paraId="64C88BAB" w14:textId="77777777" w:rsidTr="005E2AB6">
        <w:trPr>
          <w:trHeight w:val="208"/>
        </w:trPr>
        <w:tc>
          <w:tcPr>
            <w:tcW w:w="2274" w:type="pct"/>
            <w:shd w:val="clear" w:color="auto" w:fill="FFFFFF"/>
            <w:vAlign w:val="bottom"/>
          </w:tcPr>
          <w:p w14:paraId="18947EE7" w14:textId="77777777" w:rsidR="00890BDD" w:rsidRPr="00A5606A" w:rsidRDefault="00890BDD" w:rsidP="005A1E91">
            <w:pPr>
              <w:ind w:left="360"/>
              <w:rPr>
                <w:rFonts w:ascii="Arial" w:hAnsi="Arial" w:cs="Arial"/>
                <w:iCs/>
                <w:sz w:val="18"/>
                <w:szCs w:val="18"/>
              </w:rPr>
            </w:pPr>
          </w:p>
        </w:tc>
        <w:tc>
          <w:tcPr>
            <w:tcW w:w="990" w:type="pct"/>
          </w:tcPr>
          <w:p w14:paraId="13D5129A" w14:textId="77777777" w:rsidR="00890BDD" w:rsidRPr="00A5606A" w:rsidRDefault="00890BDD" w:rsidP="005A1E91">
            <w:pPr>
              <w:ind w:left="-18" w:right="107"/>
              <w:jc w:val="right"/>
              <w:rPr>
                <w:rFonts w:ascii="Arial" w:hAnsi="Arial" w:cs="Arial"/>
                <w:sz w:val="18"/>
                <w:szCs w:val="18"/>
              </w:rPr>
            </w:pPr>
          </w:p>
        </w:tc>
        <w:tc>
          <w:tcPr>
            <w:tcW w:w="854" w:type="pct"/>
          </w:tcPr>
          <w:p w14:paraId="703757A3" w14:textId="77777777" w:rsidR="00890BDD" w:rsidRPr="00A5606A" w:rsidRDefault="00890BDD" w:rsidP="005A1E91">
            <w:pPr>
              <w:ind w:left="-18" w:right="107"/>
              <w:jc w:val="right"/>
              <w:rPr>
                <w:rFonts w:ascii="Arial" w:hAnsi="Arial" w:cs="Arial"/>
                <w:sz w:val="18"/>
                <w:szCs w:val="18"/>
              </w:rPr>
            </w:pPr>
          </w:p>
        </w:tc>
        <w:tc>
          <w:tcPr>
            <w:tcW w:w="881" w:type="pct"/>
          </w:tcPr>
          <w:p w14:paraId="162A032D" w14:textId="77777777" w:rsidR="00890BDD" w:rsidRPr="00A5606A" w:rsidRDefault="00890BDD" w:rsidP="005A1E91">
            <w:pPr>
              <w:ind w:left="-18" w:right="107"/>
              <w:jc w:val="right"/>
              <w:rPr>
                <w:rFonts w:ascii="Arial" w:hAnsi="Arial" w:cs="Arial"/>
                <w:sz w:val="18"/>
                <w:szCs w:val="18"/>
              </w:rPr>
            </w:pPr>
          </w:p>
        </w:tc>
      </w:tr>
      <w:tr w:rsidR="00890BDD" w:rsidRPr="00A5606A" w14:paraId="2F5BECAE" w14:textId="77777777" w:rsidTr="005E2AB6">
        <w:trPr>
          <w:trHeight w:val="123"/>
        </w:trPr>
        <w:tc>
          <w:tcPr>
            <w:tcW w:w="2274" w:type="pct"/>
            <w:tcBorders>
              <w:top w:val="single" w:sz="4" w:space="0" w:color="auto"/>
              <w:bottom w:val="double" w:sz="4" w:space="0" w:color="auto"/>
            </w:tcBorders>
            <w:shd w:val="clear" w:color="auto" w:fill="FFFFFF"/>
            <w:vAlign w:val="bottom"/>
          </w:tcPr>
          <w:p w14:paraId="7CA31368" w14:textId="77777777" w:rsidR="00890BDD" w:rsidRPr="00A5606A" w:rsidRDefault="00890BDD" w:rsidP="005A1E91">
            <w:pPr>
              <w:jc w:val="both"/>
              <w:rPr>
                <w:rFonts w:ascii="Arial" w:eastAsia="Arial Unicode MS" w:hAnsi="Arial" w:cs="Arial"/>
                <w:b/>
                <w:iCs/>
                <w:sz w:val="18"/>
                <w:szCs w:val="18"/>
              </w:rPr>
            </w:pPr>
            <w:r w:rsidRPr="00A5606A">
              <w:rPr>
                <w:rFonts w:ascii="Arial" w:hAnsi="Arial" w:cs="Arial"/>
                <w:b/>
                <w:iCs/>
                <w:sz w:val="18"/>
                <w:szCs w:val="18"/>
              </w:rPr>
              <w:t>Net Bakiye</w:t>
            </w:r>
          </w:p>
        </w:tc>
        <w:tc>
          <w:tcPr>
            <w:tcW w:w="990" w:type="pct"/>
            <w:tcBorders>
              <w:top w:val="single" w:sz="4" w:space="0" w:color="auto"/>
              <w:bottom w:val="double" w:sz="4" w:space="0" w:color="auto"/>
            </w:tcBorders>
          </w:tcPr>
          <w:p w14:paraId="172C7964" w14:textId="77777777" w:rsidR="00890BDD" w:rsidRPr="00A5606A" w:rsidRDefault="00890BDD" w:rsidP="005A1E91">
            <w:pPr>
              <w:ind w:left="-18" w:right="107"/>
              <w:jc w:val="right"/>
              <w:rPr>
                <w:rFonts w:ascii="Arial" w:hAnsi="Arial" w:cs="Arial"/>
                <w:b/>
                <w:sz w:val="18"/>
                <w:szCs w:val="18"/>
              </w:rPr>
            </w:pPr>
            <w:r w:rsidRPr="00A5606A">
              <w:rPr>
                <w:rFonts w:ascii="Arial" w:hAnsi="Arial" w:cs="Arial"/>
                <w:b/>
                <w:sz w:val="18"/>
                <w:szCs w:val="18"/>
              </w:rPr>
              <w:t>2.649</w:t>
            </w:r>
          </w:p>
        </w:tc>
        <w:tc>
          <w:tcPr>
            <w:tcW w:w="854" w:type="pct"/>
            <w:tcBorders>
              <w:top w:val="single" w:sz="4" w:space="0" w:color="auto"/>
              <w:bottom w:val="double" w:sz="4" w:space="0" w:color="auto"/>
            </w:tcBorders>
          </w:tcPr>
          <w:p w14:paraId="2039A781" w14:textId="77777777" w:rsidR="00890BDD" w:rsidRPr="00A5606A" w:rsidRDefault="00890BDD" w:rsidP="005A1E91">
            <w:pPr>
              <w:ind w:left="-18" w:right="107"/>
              <w:jc w:val="right"/>
              <w:rPr>
                <w:rFonts w:ascii="Arial" w:hAnsi="Arial" w:cs="Arial"/>
                <w:b/>
                <w:sz w:val="18"/>
                <w:szCs w:val="18"/>
              </w:rPr>
            </w:pPr>
            <w:r w:rsidRPr="00A5606A">
              <w:rPr>
                <w:rFonts w:ascii="Arial" w:hAnsi="Arial" w:cs="Arial"/>
                <w:b/>
                <w:sz w:val="18"/>
                <w:szCs w:val="18"/>
              </w:rPr>
              <w:t>5.832</w:t>
            </w:r>
          </w:p>
        </w:tc>
        <w:tc>
          <w:tcPr>
            <w:tcW w:w="881" w:type="pct"/>
            <w:tcBorders>
              <w:top w:val="single" w:sz="4" w:space="0" w:color="auto"/>
              <w:bottom w:val="double" w:sz="4" w:space="0" w:color="auto"/>
            </w:tcBorders>
          </w:tcPr>
          <w:p w14:paraId="5EDBBFDA" w14:textId="77777777" w:rsidR="00890BDD" w:rsidRPr="00A5606A" w:rsidRDefault="00890BDD" w:rsidP="005A1E91">
            <w:pPr>
              <w:ind w:left="-18" w:right="107"/>
              <w:jc w:val="right"/>
              <w:rPr>
                <w:rFonts w:ascii="Arial" w:hAnsi="Arial" w:cs="Arial"/>
                <w:b/>
                <w:sz w:val="18"/>
                <w:szCs w:val="18"/>
              </w:rPr>
            </w:pPr>
            <w:r w:rsidRPr="00A5606A">
              <w:rPr>
                <w:rFonts w:ascii="Arial" w:hAnsi="Arial" w:cs="Arial"/>
                <w:b/>
                <w:sz w:val="18"/>
                <w:szCs w:val="18"/>
              </w:rPr>
              <w:t>39.439</w:t>
            </w:r>
          </w:p>
        </w:tc>
      </w:tr>
      <w:tr w:rsidR="00890BDD" w:rsidRPr="00A5606A" w14:paraId="2A00FF6E" w14:textId="77777777" w:rsidTr="005E2AB6">
        <w:trPr>
          <w:trHeight w:val="80"/>
        </w:trPr>
        <w:tc>
          <w:tcPr>
            <w:tcW w:w="2274" w:type="pct"/>
            <w:tcBorders>
              <w:bottom w:val="single" w:sz="4" w:space="0" w:color="auto"/>
            </w:tcBorders>
            <w:shd w:val="clear" w:color="auto" w:fill="FFFFFF"/>
            <w:vAlign w:val="bottom"/>
          </w:tcPr>
          <w:p w14:paraId="7493AAEC" w14:textId="77777777" w:rsidR="00890BDD" w:rsidRPr="00A5606A" w:rsidRDefault="00890BDD" w:rsidP="005A1E91">
            <w:pPr>
              <w:spacing w:before="120"/>
              <w:jc w:val="both"/>
              <w:rPr>
                <w:rFonts w:ascii="Arial" w:hAnsi="Arial" w:cs="Arial"/>
                <w:b/>
                <w:iCs/>
                <w:sz w:val="18"/>
                <w:szCs w:val="18"/>
              </w:rPr>
            </w:pPr>
          </w:p>
        </w:tc>
        <w:tc>
          <w:tcPr>
            <w:tcW w:w="990" w:type="pct"/>
            <w:tcBorders>
              <w:bottom w:val="single" w:sz="4" w:space="0" w:color="auto"/>
            </w:tcBorders>
          </w:tcPr>
          <w:p w14:paraId="60110629" w14:textId="77777777" w:rsidR="00890BDD" w:rsidRPr="00A5606A" w:rsidRDefault="00890BDD" w:rsidP="005A1E91">
            <w:pPr>
              <w:ind w:left="-18" w:right="71"/>
              <w:jc w:val="right"/>
              <w:rPr>
                <w:rFonts w:ascii="Arial" w:hAnsi="Arial" w:cs="Arial"/>
                <w:sz w:val="18"/>
                <w:szCs w:val="18"/>
              </w:rPr>
            </w:pPr>
          </w:p>
        </w:tc>
        <w:tc>
          <w:tcPr>
            <w:tcW w:w="854" w:type="pct"/>
            <w:tcBorders>
              <w:bottom w:val="single" w:sz="4" w:space="0" w:color="auto"/>
            </w:tcBorders>
          </w:tcPr>
          <w:p w14:paraId="0826386D" w14:textId="77777777" w:rsidR="00890BDD" w:rsidRPr="00A5606A" w:rsidRDefault="00890BDD" w:rsidP="005A1E91">
            <w:pPr>
              <w:ind w:left="-18" w:right="71"/>
              <w:jc w:val="right"/>
              <w:rPr>
                <w:rFonts w:ascii="Arial" w:hAnsi="Arial" w:cs="Arial"/>
                <w:sz w:val="18"/>
                <w:szCs w:val="18"/>
              </w:rPr>
            </w:pPr>
          </w:p>
        </w:tc>
        <w:tc>
          <w:tcPr>
            <w:tcW w:w="881" w:type="pct"/>
            <w:tcBorders>
              <w:bottom w:val="single" w:sz="4" w:space="0" w:color="auto"/>
            </w:tcBorders>
          </w:tcPr>
          <w:p w14:paraId="3D4F65CB" w14:textId="77777777" w:rsidR="00890BDD" w:rsidRPr="00A5606A" w:rsidRDefault="00890BDD" w:rsidP="005A1E91">
            <w:pPr>
              <w:ind w:left="-18" w:right="71"/>
              <w:jc w:val="right"/>
              <w:rPr>
                <w:rFonts w:ascii="Arial" w:hAnsi="Arial" w:cs="Arial"/>
                <w:sz w:val="18"/>
                <w:szCs w:val="18"/>
              </w:rPr>
            </w:pPr>
          </w:p>
        </w:tc>
      </w:tr>
      <w:tr w:rsidR="00890BDD" w:rsidRPr="00A5606A" w14:paraId="07DFB522" w14:textId="77777777" w:rsidTr="005E2AB6">
        <w:trPr>
          <w:trHeight w:val="80"/>
        </w:trPr>
        <w:tc>
          <w:tcPr>
            <w:tcW w:w="2274" w:type="pct"/>
            <w:tcBorders>
              <w:top w:val="single" w:sz="4" w:space="0" w:color="auto"/>
              <w:bottom w:val="single" w:sz="4" w:space="0" w:color="auto"/>
            </w:tcBorders>
            <w:shd w:val="clear" w:color="auto" w:fill="auto"/>
            <w:vAlign w:val="center"/>
          </w:tcPr>
          <w:p w14:paraId="0353DAE8" w14:textId="77777777" w:rsidR="00890BDD" w:rsidRPr="00A5606A" w:rsidRDefault="00890BDD" w:rsidP="005A1E91">
            <w:pPr>
              <w:jc w:val="both"/>
              <w:rPr>
                <w:rFonts w:ascii="Arial" w:hAnsi="Arial" w:cs="Arial"/>
                <w:b/>
                <w:iCs/>
                <w:sz w:val="18"/>
                <w:szCs w:val="18"/>
              </w:rPr>
            </w:pPr>
            <w:r w:rsidRPr="00A5606A">
              <w:rPr>
                <w:rFonts w:ascii="Arial" w:hAnsi="Arial" w:cs="Arial"/>
                <w:b/>
                <w:sz w:val="18"/>
                <w:szCs w:val="18"/>
              </w:rPr>
              <w:t> </w:t>
            </w:r>
          </w:p>
        </w:tc>
        <w:tc>
          <w:tcPr>
            <w:tcW w:w="990" w:type="pct"/>
            <w:tcBorders>
              <w:top w:val="single" w:sz="4" w:space="0" w:color="auto"/>
              <w:bottom w:val="single" w:sz="4" w:space="0" w:color="auto"/>
            </w:tcBorders>
            <w:shd w:val="clear" w:color="auto" w:fill="auto"/>
            <w:vAlign w:val="center"/>
          </w:tcPr>
          <w:p w14:paraId="4301B5BF" w14:textId="77777777" w:rsidR="00890BDD" w:rsidRPr="00A5606A" w:rsidRDefault="00890BDD" w:rsidP="005A1E91">
            <w:pPr>
              <w:ind w:left="-18" w:right="71"/>
              <w:jc w:val="right"/>
              <w:rPr>
                <w:rFonts w:ascii="Arial" w:hAnsi="Arial" w:cs="Arial"/>
                <w:sz w:val="18"/>
                <w:szCs w:val="18"/>
              </w:rPr>
            </w:pPr>
            <w:r w:rsidRPr="00A5606A">
              <w:rPr>
                <w:rFonts w:ascii="Arial" w:hAnsi="Arial" w:cs="Arial"/>
                <w:b/>
                <w:iCs/>
                <w:sz w:val="18"/>
                <w:szCs w:val="18"/>
              </w:rPr>
              <w:t>III. Grup</w:t>
            </w:r>
          </w:p>
        </w:tc>
        <w:tc>
          <w:tcPr>
            <w:tcW w:w="854" w:type="pct"/>
            <w:tcBorders>
              <w:top w:val="single" w:sz="4" w:space="0" w:color="auto"/>
              <w:bottom w:val="single" w:sz="4" w:space="0" w:color="auto"/>
            </w:tcBorders>
            <w:shd w:val="clear" w:color="auto" w:fill="auto"/>
            <w:vAlign w:val="center"/>
          </w:tcPr>
          <w:p w14:paraId="33A63476" w14:textId="77777777" w:rsidR="00890BDD" w:rsidRPr="00A5606A" w:rsidRDefault="00890BDD" w:rsidP="005A1E91">
            <w:pPr>
              <w:ind w:left="-18" w:right="71"/>
              <w:jc w:val="right"/>
              <w:rPr>
                <w:rFonts w:ascii="Arial" w:hAnsi="Arial" w:cs="Arial"/>
                <w:sz w:val="18"/>
                <w:szCs w:val="18"/>
              </w:rPr>
            </w:pPr>
            <w:r w:rsidRPr="00A5606A">
              <w:rPr>
                <w:rFonts w:ascii="Arial" w:hAnsi="Arial" w:cs="Arial"/>
                <w:b/>
                <w:iCs/>
                <w:sz w:val="18"/>
                <w:szCs w:val="18"/>
              </w:rPr>
              <w:t>IV. Grup</w:t>
            </w:r>
          </w:p>
        </w:tc>
        <w:tc>
          <w:tcPr>
            <w:tcW w:w="881" w:type="pct"/>
            <w:tcBorders>
              <w:top w:val="single" w:sz="4" w:space="0" w:color="auto"/>
              <w:bottom w:val="single" w:sz="4" w:space="0" w:color="auto"/>
            </w:tcBorders>
            <w:shd w:val="clear" w:color="auto" w:fill="auto"/>
            <w:vAlign w:val="center"/>
          </w:tcPr>
          <w:p w14:paraId="0A3755B5" w14:textId="77777777" w:rsidR="00890BDD" w:rsidRPr="00A5606A" w:rsidRDefault="00890BDD" w:rsidP="005A1E91">
            <w:pPr>
              <w:ind w:left="-18" w:right="71"/>
              <w:jc w:val="right"/>
              <w:rPr>
                <w:rFonts w:ascii="Arial" w:hAnsi="Arial" w:cs="Arial"/>
                <w:sz w:val="18"/>
                <w:szCs w:val="18"/>
              </w:rPr>
            </w:pPr>
            <w:r w:rsidRPr="00A5606A">
              <w:rPr>
                <w:rFonts w:ascii="Arial" w:hAnsi="Arial" w:cs="Arial"/>
                <w:b/>
                <w:iCs/>
                <w:sz w:val="18"/>
                <w:szCs w:val="18"/>
              </w:rPr>
              <w:t>V. Grup</w:t>
            </w:r>
          </w:p>
        </w:tc>
      </w:tr>
      <w:tr w:rsidR="00890BDD" w:rsidRPr="00A5606A" w14:paraId="4FB64681" w14:textId="77777777" w:rsidTr="005E2AB6">
        <w:trPr>
          <w:trHeight w:val="80"/>
        </w:trPr>
        <w:tc>
          <w:tcPr>
            <w:tcW w:w="2274" w:type="pct"/>
            <w:tcBorders>
              <w:top w:val="single" w:sz="4" w:space="0" w:color="auto"/>
              <w:bottom w:val="single" w:sz="4" w:space="0" w:color="auto"/>
            </w:tcBorders>
            <w:shd w:val="clear" w:color="auto" w:fill="auto"/>
            <w:vAlign w:val="center"/>
          </w:tcPr>
          <w:p w14:paraId="2C348B8E" w14:textId="77777777" w:rsidR="00890BDD" w:rsidRPr="00A5606A" w:rsidRDefault="00890BDD" w:rsidP="005A1E91">
            <w:pPr>
              <w:spacing w:before="120"/>
              <w:jc w:val="both"/>
              <w:rPr>
                <w:rFonts w:ascii="Arial" w:hAnsi="Arial" w:cs="Arial"/>
                <w:b/>
                <w:iCs/>
                <w:sz w:val="18"/>
                <w:szCs w:val="18"/>
              </w:rPr>
            </w:pPr>
          </w:p>
        </w:tc>
        <w:tc>
          <w:tcPr>
            <w:tcW w:w="990" w:type="pct"/>
            <w:tcBorders>
              <w:top w:val="single" w:sz="4" w:space="0" w:color="auto"/>
              <w:bottom w:val="single" w:sz="4" w:space="0" w:color="auto"/>
            </w:tcBorders>
            <w:shd w:val="clear" w:color="auto" w:fill="auto"/>
            <w:vAlign w:val="bottom"/>
          </w:tcPr>
          <w:p w14:paraId="76DA94E2" w14:textId="77777777" w:rsidR="00890BDD" w:rsidRPr="00A5606A" w:rsidRDefault="00890BDD" w:rsidP="005A1E91">
            <w:pPr>
              <w:ind w:left="-18" w:right="71"/>
              <w:jc w:val="right"/>
              <w:rPr>
                <w:rFonts w:ascii="Arial" w:hAnsi="Arial" w:cs="Arial"/>
                <w:sz w:val="18"/>
                <w:szCs w:val="18"/>
              </w:rPr>
            </w:pPr>
            <w:r w:rsidRPr="00A5606A">
              <w:rPr>
                <w:rFonts w:ascii="Arial" w:hAnsi="Arial" w:cs="Arial"/>
                <w:b/>
                <w:iCs/>
                <w:sz w:val="18"/>
                <w:szCs w:val="18"/>
              </w:rPr>
              <w:t>Tahsil İmkânı Sınırlı Krediler ve Diğer Alacaklar</w:t>
            </w:r>
          </w:p>
        </w:tc>
        <w:tc>
          <w:tcPr>
            <w:tcW w:w="854" w:type="pct"/>
            <w:tcBorders>
              <w:top w:val="single" w:sz="4" w:space="0" w:color="auto"/>
              <w:bottom w:val="single" w:sz="4" w:space="0" w:color="auto"/>
            </w:tcBorders>
            <w:shd w:val="clear" w:color="auto" w:fill="auto"/>
            <w:vAlign w:val="bottom"/>
          </w:tcPr>
          <w:p w14:paraId="3A8E9B30" w14:textId="77777777" w:rsidR="00890BDD" w:rsidRPr="00A5606A" w:rsidRDefault="00890BDD" w:rsidP="005A1E91">
            <w:pPr>
              <w:ind w:left="-18" w:right="71"/>
              <w:jc w:val="right"/>
              <w:rPr>
                <w:rFonts w:ascii="Arial" w:hAnsi="Arial" w:cs="Arial"/>
                <w:sz w:val="18"/>
                <w:szCs w:val="18"/>
              </w:rPr>
            </w:pPr>
            <w:r w:rsidRPr="00A5606A">
              <w:rPr>
                <w:rFonts w:ascii="Arial" w:hAnsi="Arial" w:cs="Arial"/>
                <w:b/>
                <w:iCs/>
                <w:sz w:val="18"/>
                <w:szCs w:val="18"/>
              </w:rPr>
              <w:t>Tahsili Şüpheli Krediler ve Diğer Alacaklar</w:t>
            </w:r>
          </w:p>
        </w:tc>
        <w:tc>
          <w:tcPr>
            <w:tcW w:w="881" w:type="pct"/>
            <w:tcBorders>
              <w:top w:val="single" w:sz="4" w:space="0" w:color="auto"/>
              <w:bottom w:val="single" w:sz="4" w:space="0" w:color="auto"/>
            </w:tcBorders>
            <w:shd w:val="clear" w:color="auto" w:fill="auto"/>
            <w:vAlign w:val="bottom"/>
          </w:tcPr>
          <w:p w14:paraId="0BE4484C" w14:textId="77777777" w:rsidR="00890BDD" w:rsidRPr="00A5606A" w:rsidRDefault="00890BDD" w:rsidP="005A1E91">
            <w:pPr>
              <w:ind w:left="-18" w:right="71"/>
              <w:jc w:val="right"/>
              <w:rPr>
                <w:rFonts w:ascii="Arial" w:hAnsi="Arial" w:cs="Arial"/>
                <w:sz w:val="18"/>
                <w:szCs w:val="18"/>
              </w:rPr>
            </w:pPr>
            <w:r w:rsidRPr="00A5606A">
              <w:rPr>
                <w:rFonts w:ascii="Arial" w:hAnsi="Arial" w:cs="Arial"/>
                <w:b/>
                <w:iCs/>
                <w:sz w:val="18"/>
                <w:szCs w:val="18"/>
              </w:rPr>
              <w:t>Zarar Niteliğindeki Krediler ve Diğer Alacaklar</w:t>
            </w:r>
          </w:p>
        </w:tc>
      </w:tr>
      <w:tr w:rsidR="00890BDD" w:rsidRPr="00A5606A" w14:paraId="75E8641B" w14:textId="77777777" w:rsidTr="005E2AB6">
        <w:trPr>
          <w:trHeight w:val="80"/>
        </w:trPr>
        <w:tc>
          <w:tcPr>
            <w:tcW w:w="2274" w:type="pct"/>
            <w:tcBorders>
              <w:top w:val="single" w:sz="4" w:space="0" w:color="auto"/>
            </w:tcBorders>
            <w:shd w:val="clear" w:color="auto" w:fill="FFFFFF"/>
            <w:vAlign w:val="bottom"/>
          </w:tcPr>
          <w:p w14:paraId="1EBB93DD" w14:textId="77777777" w:rsidR="00890BDD" w:rsidRPr="00A5606A" w:rsidRDefault="00890BDD" w:rsidP="005A1E91">
            <w:pPr>
              <w:spacing w:before="120"/>
              <w:jc w:val="both"/>
              <w:rPr>
                <w:rFonts w:ascii="Arial" w:eastAsia="Arial Unicode MS" w:hAnsi="Arial" w:cs="Arial"/>
                <w:b/>
                <w:iCs/>
                <w:sz w:val="18"/>
                <w:szCs w:val="18"/>
              </w:rPr>
            </w:pPr>
            <w:r w:rsidRPr="00A5606A">
              <w:rPr>
                <w:rFonts w:ascii="Arial" w:hAnsi="Arial" w:cs="Arial"/>
                <w:b/>
                <w:iCs/>
                <w:sz w:val="18"/>
                <w:szCs w:val="18"/>
              </w:rPr>
              <w:t>Önceki dönem:</w:t>
            </w:r>
          </w:p>
        </w:tc>
        <w:tc>
          <w:tcPr>
            <w:tcW w:w="990" w:type="pct"/>
            <w:tcBorders>
              <w:top w:val="single" w:sz="4" w:space="0" w:color="auto"/>
            </w:tcBorders>
          </w:tcPr>
          <w:p w14:paraId="1D244653" w14:textId="77777777" w:rsidR="00890BDD" w:rsidRPr="00A5606A" w:rsidRDefault="00890BDD" w:rsidP="005A1E91">
            <w:pPr>
              <w:ind w:left="-18" w:right="71"/>
              <w:jc w:val="right"/>
              <w:rPr>
                <w:rFonts w:ascii="Arial" w:hAnsi="Arial" w:cs="Arial"/>
                <w:sz w:val="18"/>
                <w:szCs w:val="18"/>
              </w:rPr>
            </w:pPr>
          </w:p>
        </w:tc>
        <w:tc>
          <w:tcPr>
            <w:tcW w:w="854" w:type="pct"/>
            <w:tcBorders>
              <w:top w:val="single" w:sz="4" w:space="0" w:color="auto"/>
            </w:tcBorders>
          </w:tcPr>
          <w:p w14:paraId="13AAAB1B" w14:textId="77777777" w:rsidR="00890BDD" w:rsidRPr="00A5606A" w:rsidRDefault="00890BDD" w:rsidP="005A1E91">
            <w:pPr>
              <w:ind w:left="-18" w:right="71"/>
              <w:jc w:val="right"/>
              <w:rPr>
                <w:rFonts w:ascii="Arial" w:hAnsi="Arial" w:cs="Arial"/>
                <w:sz w:val="18"/>
                <w:szCs w:val="18"/>
              </w:rPr>
            </w:pPr>
          </w:p>
        </w:tc>
        <w:tc>
          <w:tcPr>
            <w:tcW w:w="881" w:type="pct"/>
            <w:tcBorders>
              <w:top w:val="single" w:sz="4" w:space="0" w:color="auto"/>
            </w:tcBorders>
          </w:tcPr>
          <w:p w14:paraId="1572F331" w14:textId="77777777" w:rsidR="00890BDD" w:rsidRPr="00A5606A" w:rsidRDefault="00890BDD" w:rsidP="005A1E91">
            <w:pPr>
              <w:ind w:left="-18" w:right="71"/>
              <w:jc w:val="right"/>
              <w:rPr>
                <w:rFonts w:ascii="Arial" w:hAnsi="Arial" w:cs="Arial"/>
                <w:sz w:val="18"/>
                <w:szCs w:val="18"/>
              </w:rPr>
            </w:pPr>
          </w:p>
        </w:tc>
      </w:tr>
      <w:tr w:rsidR="00890BDD" w:rsidRPr="00A5606A" w14:paraId="5276E25C" w14:textId="77777777" w:rsidTr="005E2AB6">
        <w:trPr>
          <w:trHeight w:val="100"/>
        </w:trPr>
        <w:tc>
          <w:tcPr>
            <w:tcW w:w="2274" w:type="pct"/>
            <w:shd w:val="clear" w:color="auto" w:fill="FFFFFF"/>
            <w:vAlign w:val="bottom"/>
          </w:tcPr>
          <w:p w14:paraId="6F5560AF" w14:textId="77777777" w:rsidR="00890BDD" w:rsidRPr="00A5606A" w:rsidRDefault="00890BDD" w:rsidP="005A1E91">
            <w:pPr>
              <w:rPr>
                <w:rFonts w:ascii="Arial" w:eastAsia="Arial Unicode MS" w:hAnsi="Arial" w:cs="Arial"/>
                <w:iCs/>
                <w:sz w:val="18"/>
                <w:szCs w:val="18"/>
              </w:rPr>
            </w:pPr>
            <w:r w:rsidRPr="00A5606A">
              <w:rPr>
                <w:rFonts w:ascii="Arial" w:hAnsi="Arial" w:cs="Arial"/>
                <w:iCs/>
                <w:sz w:val="18"/>
                <w:szCs w:val="18"/>
              </w:rPr>
              <w:t>Dönem Sonu Bakiyesi</w:t>
            </w:r>
          </w:p>
        </w:tc>
        <w:tc>
          <w:tcPr>
            <w:tcW w:w="990" w:type="pct"/>
          </w:tcPr>
          <w:p w14:paraId="396B0399" w14:textId="77777777" w:rsidR="00890BDD" w:rsidRPr="00A5606A" w:rsidRDefault="00890BDD" w:rsidP="005A1E91">
            <w:pPr>
              <w:ind w:left="-18" w:right="107"/>
              <w:jc w:val="right"/>
              <w:rPr>
                <w:rFonts w:ascii="Arial" w:hAnsi="Arial" w:cs="Arial"/>
                <w:sz w:val="18"/>
                <w:szCs w:val="18"/>
              </w:rPr>
            </w:pPr>
            <w:r w:rsidRPr="00A5606A">
              <w:rPr>
                <w:rFonts w:ascii="Arial" w:hAnsi="Arial" w:cs="Arial"/>
                <w:sz w:val="18"/>
                <w:szCs w:val="18"/>
              </w:rPr>
              <w:t>10.392</w:t>
            </w:r>
          </w:p>
        </w:tc>
        <w:tc>
          <w:tcPr>
            <w:tcW w:w="854" w:type="pct"/>
          </w:tcPr>
          <w:p w14:paraId="5975DF52" w14:textId="77777777" w:rsidR="00890BDD" w:rsidRPr="00A5606A" w:rsidRDefault="00890BDD" w:rsidP="005A1E91">
            <w:pPr>
              <w:ind w:left="-18" w:right="107"/>
              <w:jc w:val="right"/>
              <w:rPr>
                <w:rFonts w:ascii="Arial" w:hAnsi="Arial" w:cs="Arial"/>
                <w:sz w:val="18"/>
                <w:szCs w:val="18"/>
              </w:rPr>
            </w:pPr>
            <w:r w:rsidRPr="00A5606A">
              <w:rPr>
                <w:rFonts w:ascii="Arial" w:hAnsi="Arial" w:cs="Arial"/>
                <w:sz w:val="18"/>
                <w:szCs w:val="18"/>
              </w:rPr>
              <w:t>23.678</w:t>
            </w:r>
          </w:p>
        </w:tc>
        <w:tc>
          <w:tcPr>
            <w:tcW w:w="881" w:type="pct"/>
          </w:tcPr>
          <w:p w14:paraId="1A05255B" w14:textId="77777777" w:rsidR="00890BDD" w:rsidRPr="00A5606A" w:rsidRDefault="00890BDD" w:rsidP="005A1E91">
            <w:pPr>
              <w:ind w:left="-18" w:right="107"/>
              <w:jc w:val="right"/>
              <w:rPr>
                <w:rFonts w:ascii="Arial" w:hAnsi="Arial" w:cs="Arial"/>
                <w:sz w:val="18"/>
                <w:szCs w:val="18"/>
              </w:rPr>
            </w:pPr>
            <w:r w:rsidRPr="00A5606A">
              <w:rPr>
                <w:rFonts w:ascii="Arial" w:hAnsi="Arial" w:cs="Arial"/>
                <w:sz w:val="18"/>
                <w:szCs w:val="18"/>
              </w:rPr>
              <w:t>52.562</w:t>
            </w:r>
          </w:p>
        </w:tc>
      </w:tr>
      <w:tr w:rsidR="00890BDD" w:rsidRPr="00A5606A" w14:paraId="16FADB58" w14:textId="77777777" w:rsidTr="005E2AB6">
        <w:trPr>
          <w:trHeight w:val="208"/>
        </w:trPr>
        <w:tc>
          <w:tcPr>
            <w:tcW w:w="2274" w:type="pct"/>
            <w:shd w:val="clear" w:color="auto" w:fill="FFFFFF"/>
            <w:vAlign w:val="bottom"/>
          </w:tcPr>
          <w:p w14:paraId="35D6B625" w14:textId="77777777" w:rsidR="00890BDD" w:rsidRPr="00A5606A" w:rsidRDefault="00890BDD" w:rsidP="005A1E91">
            <w:pPr>
              <w:ind w:left="360"/>
              <w:rPr>
                <w:rFonts w:ascii="Arial" w:eastAsia="Arial Unicode MS" w:hAnsi="Arial" w:cs="Arial"/>
                <w:iCs/>
                <w:sz w:val="18"/>
                <w:szCs w:val="18"/>
              </w:rPr>
            </w:pPr>
            <w:r w:rsidRPr="00A5606A">
              <w:rPr>
                <w:rFonts w:ascii="Arial" w:hAnsi="Arial" w:cs="Arial"/>
                <w:iCs/>
                <w:sz w:val="18"/>
                <w:szCs w:val="18"/>
              </w:rPr>
              <w:t>Özel Karşılık (-)</w:t>
            </w:r>
          </w:p>
        </w:tc>
        <w:tc>
          <w:tcPr>
            <w:tcW w:w="990" w:type="pct"/>
          </w:tcPr>
          <w:p w14:paraId="0916714D" w14:textId="77777777" w:rsidR="00890BDD" w:rsidRPr="00A5606A" w:rsidRDefault="00890BDD" w:rsidP="005A1E91">
            <w:pPr>
              <w:ind w:left="-18" w:right="107"/>
              <w:jc w:val="right"/>
              <w:rPr>
                <w:rFonts w:ascii="Arial" w:hAnsi="Arial" w:cs="Arial"/>
                <w:sz w:val="18"/>
                <w:szCs w:val="18"/>
              </w:rPr>
            </w:pPr>
            <w:r w:rsidRPr="00A5606A">
              <w:rPr>
                <w:rFonts w:ascii="Arial" w:hAnsi="Arial" w:cs="Arial"/>
                <w:sz w:val="18"/>
                <w:szCs w:val="18"/>
              </w:rPr>
              <w:t>1.005</w:t>
            </w:r>
          </w:p>
        </w:tc>
        <w:tc>
          <w:tcPr>
            <w:tcW w:w="854" w:type="pct"/>
          </w:tcPr>
          <w:p w14:paraId="3D0551DE" w14:textId="77777777" w:rsidR="00890BDD" w:rsidRPr="00A5606A" w:rsidRDefault="00890BDD" w:rsidP="005A1E91">
            <w:pPr>
              <w:ind w:left="-18" w:right="107"/>
              <w:jc w:val="right"/>
              <w:rPr>
                <w:rFonts w:ascii="Arial" w:hAnsi="Arial" w:cs="Arial"/>
                <w:sz w:val="18"/>
                <w:szCs w:val="18"/>
              </w:rPr>
            </w:pPr>
            <w:r w:rsidRPr="00A5606A">
              <w:rPr>
                <w:rFonts w:ascii="Arial" w:hAnsi="Arial" w:cs="Arial"/>
                <w:sz w:val="18"/>
                <w:szCs w:val="18"/>
              </w:rPr>
              <w:t>11.038</w:t>
            </w:r>
          </w:p>
        </w:tc>
        <w:tc>
          <w:tcPr>
            <w:tcW w:w="881" w:type="pct"/>
          </w:tcPr>
          <w:p w14:paraId="102282A6" w14:textId="77777777" w:rsidR="00890BDD" w:rsidRPr="00A5606A" w:rsidRDefault="00890BDD" w:rsidP="005A1E91">
            <w:pPr>
              <w:ind w:left="-18" w:right="107"/>
              <w:jc w:val="right"/>
              <w:rPr>
                <w:rFonts w:ascii="Arial" w:hAnsi="Arial" w:cs="Arial"/>
                <w:sz w:val="18"/>
                <w:szCs w:val="18"/>
              </w:rPr>
            </w:pPr>
            <w:r w:rsidRPr="00A5606A">
              <w:rPr>
                <w:rFonts w:ascii="Arial" w:hAnsi="Arial" w:cs="Arial"/>
                <w:sz w:val="18"/>
                <w:szCs w:val="18"/>
              </w:rPr>
              <w:t>24.859</w:t>
            </w:r>
          </w:p>
        </w:tc>
      </w:tr>
      <w:tr w:rsidR="00890BDD" w:rsidRPr="00A5606A" w14:paraId="28EB8519" w14:textId="77777777" w:rsidTr="005E2AB6">
        <w:trPr>
          <w:trHeight w:val="208"/>
        </w:trPr>
        <w:tc>
          <w:tcPr>
            <w:tcW w:w="2274" w:type="pct"/>
            <w:shd w:val="clear" w:color="auto" w:fill="FFFFFF"/>
            <w:vAlign w:val="bottom"/>
          </w:tcPr>
          <w:p w14:paraId="30BD8BEC" w14:textId="77777777" w:rsidR="00890BDD" w:rsidRPr="00A5606A" w:rsidRDefault="00890BDD" w:rsidP="005A1E91">
            <w:pPr>
              <w:ind w:left="360"/>
              <w:rPr>
                <w:rFonts w:ascii="Arial" w:hAnsi="Arial" w:cs="Arial"/>
                <w:iCs/>
                <w:sz w:val="18"/>
                <w:szCs w:val="18"/>
              </w:rPr>
            </w:pPr>
          </w:p>
        </w:tc>
        <w:tc>
          <w:tcPr>
            <w:tcW w:w="990" w:type="pct"/>
          </w:tcPr>
          <w:p w14:paraId="72ADA51D" w14:textId="77777777" w:rsidR="00890BDD" w:rsidRPr="00A5606A" w:rsidRDefault="00890BDD" w:rsidP="005A1E91">
            <w:pPr>
              <w:ind w:left="-18" w:right="107"/>
              <w:jc w:val="right"/>
              <w:rPr>
                <w:rFonts w:ascii="Arial" w:hAnsi="Arial" w:cs="Arial"/>
                <w:sz w:val="18"/>
                <w:szCs w:val="18"/>
              </w:rPr>
            </w:pPr>
          </w:p>
        </w:tc>
        <w:tc>
          <w:tcPr>
            <w:tcW w:w="854" w:type="pct"/>
          </w:tcPr>
          <w:p w14:paraId="0AA43536" w14:textId="77777777" w:rsidR="00890BDD" w:rsidRPr="00A5606A" w:rsidRDefault="00890BDD" w:rsidP="005A1E91">
            <w:pPr>
              <w:ind w:left="-18" w:right="107"/>
              <w:jc w:val="right"/>
              <w:rPr>
                <w:rFonts w:ascii="Arial" w:hAnsi="Arial" w:cs="Arial"/>
                <w:sz w:val="18"/>
                <w:szCs w:val="18"/>
              </w:rPr>
            </w:pPr>
          </w:p>
        </w:tc>
        <w:tc>
          <w:tcPr>
            <w:tcW w:w="881" w:type="pct"/>
          </w:tcPr>
          <w:p w14:paraId="589A0CD7" w14:textId="77777777" w:rsidR="00890BDD" w:rsidRPr="00A5606A" w:rsidRDefault="00890BDD" w:rsidP="005A1E91">
            <w:pPr>
              <w:ind w:left="-18" w:right="107"/>
              <w:jc w:val="right"/>
              <w:rPr>
                <w:rFonts w:ascii="Arial" w:hAnsi="Arial" w:cs="Arial"/>
                <w:sz w:val="18"/>
                <w:szCs w:val="18"/>
              </w:rPr>
            </w:pPr>
          </w:p>
        </w:tc>
      </w:tr>
      <w:tr w:rsidR="00890BDD" w:rsidRPr="00A5606A" w14:paraId="10860BEC" w14:textId="77777777" w:rsidTr="005E2AB6">
        <w:trPr>
          <w:trHeight w:val="123"/>
        </w:trPr>
        <w:tc>
          <w:tcPr>
            <w:tcW w:w="2274" w:type="pct"/>
            <w:tcBorders>
              <w:top w:val="single" w:sz="4" w:space="0" w:color="auto"/>
              <w:bottom w:val="double" w:sz="4" w:space="0" w:color="auto"/>
            </w:tcBorders>
            <w:shd w:val="clear" w:color="auto" w:fill="FFFFFF"/>
            <w:vAlign w:val="bottom"/>
          </w:tcPr>
          <w:p w14:paraId="6E5DE69F" w14:textId="77777777" w:rsidR="00890BDD" w:rsidRPr="00A5606A" w:rsidRDefault="00890BDD" w:rsidP="005A1E91">
            <w:pPr>
              <w:jc w:val="both"/>
              <w:rPr>
                <w:rFonts w:ascii="Arial" w:eastAsia="Arial Unicode MS" w:hAnsi="Arial" w:cs="Arial"/>
                <w:b/>
                <w:iCs/>
                <w:sz w:val="18"/>
                <w:szCs w:val="18"/>
              </w:rPr>
            </w:pPr>
            <w:r w:rsidRPr="00A5606A">
              <w:rPr>
                <w:rFonts w:ascii="Arial" w:hAnsi="Arial" w:cs="Arial"/>
                <w:b/>
                <w:iCs/>
                <w:sz w:val="18"/>
                <w:szCs w:val="18"/>
              </w:rPr>
              <w:t>Net Bakiye</w:t>
            </w:r>
          </w:p>
        </w:tc>
        <w:tc>
          <w:tcPr>
            <w:tcW w:w="990" w:type="pct"/>
            <w:tcBorders>
              <w:top w:val="single" w:sz="4" w:space="0" w:color="auto"/>
              <w:bottom w:val="double" w:sz="4" w:space="0" w:color="auto"/>
            </w:tcBorders>
          </w:tcPr>
          <w:p w14:paraId="23655A19" w14:textId="77777777" w:rsidR="00890BDD" w:rsidRPr="00A5606A" w:rsidRDefault="00890BDD" w:rsidP="005A1E91">
            <w:pPr>
              <w:ind w:left="-18" w:right="107"/>
              <w:jc w:val="right"/>
              <w:rPr>
                <w:rFonts w:ascii="Arial" w:hAnsi="Arial" w:cs="Arial"/>
                <w:b/>
                <w:sz w:val="18"/>
                <w:szCs w:val="18"/>
              </w:rPr>
            </w:pPr>
            <w:r w:rsidRPr="00A5606A">
              <w:rPr>
                <w:rFonts w:ascii="Arial" w:hAnsi="Arial" w:cs="Arial"/>
                <w:b/>
                <w:sz w:val="18"/>
                <w:szCs w:val="18"/>
              </w:rPr>
              <w:t>9.387</w:t>
            </w:r>
          </w:p>
        </w:tc>
        <w:tc>
          <w:tcPr>
            <w:tcW w:w="854" w:type="pct"/>
            <w:tcBorders>
              <w:top w:val="single" w:sz="4" w:space="0" w:color="auto"/>
              <w:bottom w:val="double" w:sz="4" w:space="0" w:color="auto"/>
            </w:tcBorders>
          </w:tcPr>
          <w:p w14:paraId="023E4023" w14:textId="77777777" w:rsidR="00890BDD" w:rsidRPr="00A5606A" w:rsidRDefault="00890BDD" w:rsidP="005A1E91">
            <w:pPr>
              <w:ind w:left="-18" w:right="107"/>
              <w:jc w:val="right"/>
              <w:rPr>
                <w:rFonts w:ascii="Arial" w:hAnsi="Arial" w:cs="Arial"/>
                <w:b/>
                <w:sz w:val="18"/>
                <w:szCs w:val="18"/>
              </w:rPr>
            </w:pPr>
            <w:r w:rsidRPr="00A5606A">
              <w:rPr>
                <w:rFonts w:ascii="Arial" w:hAnsi="Arial" w:cs="Arial"/>
                <w:b/>
                <w:sz w:val="18"/>
                <w:szCs w:val="18"/>
              </w:rPr>
              <w:t>12.640</w:t>
            </w:r>
          </w:p>
        </w:tc>
        <w:tc>
          <w:tcPr>
            <w:tcW w:w="881" w:type="pct"/>
            <w:tcBorders>
              <w:top w:val="single" w:sz="4" w:space="0" w:color="auto"/>
              <w:bottom w:val="double" w:sz="4" w:space="0" w:color="auto"/>
            </w:tcBorders>
          </w:tcPr>
          <w:p w14:paraId="292F2408" w14:textId="77777777" w:rsidR="00890BDD" w:rsidRPr="00A5606A" w:rsidRDefault="00890BDD" w:rsidP="005A1E91">
            <w:pPr>
              <w:ind w:left="-18" w:right="107"/>
              <w:jc w:val="right"/>
              <w:rPr>
                <w:rFonts w:ascii="Arial" w:hAnsi="Arial" w:cs="Arial"/>
                <w:b/>
                <w:sz w:val="18"/>
                <w:szCs w:val="18"/>
              </w:rPr>
            </w:pPr>
            <w:r w:rsidRPr="00A5606A">
              <w:rPr>
                <w:rFonts w:ascii="Arial" w:hAnsi="Arial" w:cs="Arial"/>
                <w:b/>
                <w:sz w:val="18"/>
                <w:szCs w:val="18"/>
              </w:rPr>
              <w:t>27.703</w:t>
            </w:r>
          </w:p>
        </w:tc>
      </w:tr>
    </w:tbl>
    <w:p w14:paraId="01840C05" w14:textId="77777777" w:rsidR="00890BDD" w:rsidRPr="00A5606A" w:rsidRDefault="00890BDD" w:rsidP="00890BDD">
      <w:pPr>
        <w:pStyle w:val="GvdeMetniGirintisi"/>
        <w:spacing w:before="120" w:after="120"/>
        <w:ind w:left="-14" w:hanging="518"/>
        <w:rPr>
          <w:rFonts w:ascii="Arial" w:hAnsi="Arial" w:cs="Arial"/>
          <w:b/>
          <w:sz w:val="20"/>
          <w:szCs w:val="20"/>
        </w:rPr>
      </w:pPr>
    </w:p>
    <w:p w14:paraId="41CDC088" w14:textId="77777777" w:rsidR="00890BDD" w:rsidRPr="00A5606A" w:rsidRDefault="00890BDD" w:rsidP="00890BDD">
      <w:pPr>
        <w:rPr>
          <w:rFonts w:ascii="Arial" w:hAnsi="Arial" w:cs="Arial"/>
          <w:b/>
          <w:sz w:val="20"/>
          <w:szCs w:val="20"/>
          <w:lang w:eastAsia="en-US"/>
        </w:rPr>
      </w:pPr>
      <w:r w:rsidRPr="00A5606A">
        <w:rPr>
          <w:rFonts w:ascii="Arial" w:hAnsi="Arial" w:cs="Arial"/>
          <w:b/>
          <w:sz w:val="20"/>
          <w:szCs w:val="20"/>
        </w:rPr>
        <w:br w:type="page"/>
      </w:r>
    </w:p>
    <w:p w14:paraId="0D5FFB66" w14:textId="4414C881" w:rsidR="00890BDD" w:rsidRPr="00A5606A" w:rsidRDefault="00890BDD" w:rsidP="00890BDD">
      <w:pPr>
        <w:pStyle w:val="GvdeMetniGirintisi"/>
        <w:tabs>
          <w:tab w:val="left" w:pos="1260"/>
        </w:tabs>
        <w:spacing w:before="120" w:after="120"/>
        <w:ind w:left="-28" w:hanging="490"/>
        <w:rPr>
          <w:rFonts w:ascii="Arial" w:hAnsi="Arial" w:cs="Arial"/>
          <w:b/>
          <w:sz w:val="20"/>
          <w:szCs w:val="20"/>
        </w:rPr>
      </w:pPr>
      <w:r w:rsidRPr="00A5606A">
        <w:rPr>
          <w:rFonts w:ascii="Arial" w:hAnsi="Arial" w:cs="Arial"/>
          <w:b/>
          <w:sz w:val="20"/>
          <w:szCs w:val="20"/>
        </w:rPr>
        <w:lastRenderedPageBreak/>
        <w:t>I.</w:t>
      </w:r>
      <w:r w:rsidRPr="00A5606A">
        <w:rPr>
          <w:rFonts w:ascii="Arial" w:hAnsi="Arial" w:cs="Arial"/>
          <w:b/>
          <w:sz w:val="20"/>
          <w:szCs w:val="20"/>
        </w:rPr>
        <w:tab/>
      </w:r>
      <w:r w:rsidR="00085A58" w:rsidRPr="00085A58">
        <w:rPr>
          <w:rFonts w:ascii="Arial" w:hAnsi="Arial" w:cs="Arial"/>
          <w:b/>
          <w:sz w:val="20"/>
          <w:szCs w:val="20"/>
        </w:rPr>
        <w:t>Konsolide bilançonun aktif hesaplarına ilişkin</w:t>
      </w:r>
      <w:r w:rsidR="00085A58">
        <w:rPr>
          <w:rFonts w:ascii="Arial" w:hAnsi="Arial" w:cs="Arial"/>
          <w:b/>
          <w:sz w:val="20"/>
          <w:szCs w:val="20"/>
        </w:rPr>
        <w:t xml:space="preserve"> açıklama ve dipnotlar (devamı</w:t>
      </w:r>
      <w:r w:rsidRPr="00A5606A">
        <w:rPr>
          <w:rFonts w:ascii="Arial" w:hAnsi="Arial" w:cs="Arial"/>
          <w:b/>
          <w:sz w:val="20"/>
          <w:szCs w:val="20"/>
        </w:rPr>
        <w:t>):</w:t>
      </w:r>
    </w:p>
    <w:p w14:paraId="363C3CC4" w14:textId="77777777" w:rsidR="00890BDD" w:rsidRPr="00A5606A" w:rsidRDefault="00890BDD" w:rsidP="00890BDD">
      <w:pPr>
        <w:pStyle w:val="GvdeMetniGirintisi"/>
        <w:spacing w:before="120" w:after="120"/>
        <w:ind w:left="-14" w:hanging="518"/>
        <w:rPr>
          <w:rFonts w:ascii="Arial" w:hAnsi="Arial" w:cs="Arial"/>
          <w:b/>
          <w:sz w:val="20"/>
          <w:szCs w:val="20"/>
        </w:rPr>
      </w:pPr>
      <w:proofErr w:type="gramStart"/>
      <w:r w:rsidRPr="00A5606A">
        <w:rPr>
          <w:rFonts w:ascii="Arial" w:hAnsi="Arial" w:cs="Arial"/>
          <w:b/>
          <w:sz w:val="20"/>
          <w:szCs w:val="20"/>
        </w:rPr>
        <w:t>h</w:t>
      </w:r>
      <w:proofErr w:type="gramEnd"/>
      <w:r w:rsidRPr="00A5606A">
        <w:rPr>
          <w:rFonts w:ascii="Arial" w:hAnsi="Arial" w:cs="Arial"/>
          <w:b/>
          <w:sz w:val="20"/>
          <w:szCs w:val="20"/>
        </w:rPr>
        <w:t>.4.</w:t>
      </w:r>
      <w:r w:rsidRPr="00A5606A">
        <w:rPr>
          <w:rFonts w:ascii="Arial" w:hAnsi="Arial" w:cs="Arial"/>
          <w:b/>
          <w:sz w:val="20"/>
          <w:szCs w:val="20"/>
        </w:rPr>
        <w:tab/>
        <w:t xml:space="preserve">Donuk alacakların kullanıcı gruplarına göre brüt ve net tutarlarının gösterimi: </w:t>
      </w:r>
    </w:p>
    <w:tbl>
      <w:tblPr>
        <w:tblW w:w="5009" w:type="pct"/>
        <w:tblLayout w:type="fixed"/>
        <w:tblCellMar>
          <w:left w:w="70" w:type="dxa"/>
          <w:right w:w="70" w:type="dxa"/>
        </w:tblCellMar>
        <w:tblLook w:val="0000" w:firstRow="0" w:lastRow="0" w:firstColumn="0" w:lastColumn="0" w:noHBand="0" w:noVBand="0"/>
      </w:tblPr>
      <w:tblGrid>
        <w:gridCol w:w="4304"/>
        <w:gridCol w:w="1589"/>
        <w:gridCol w:w="9"/>
        <w:gridCol w:w="1483"/>
        <w:gridCol w:w="1703"/>
      </w:tblGrid>
      <w:tr w:rsidR="00890BDD" w:rsidRPr="00A5606A" w14:paraId="6D583E64" w14:textId="77777777" w:rsidTr="005A1E91">
        <w:trPr>
          <w:trHeight w:val="113"/>
        </w:trPr>
        <w:tc>
          <w:tcPr>
            <w:tcW w:w="2368" w:type="pct"/>
            <w:tcBorders>
              <w:top w:val="single" w:sz="4" w:space="0" w:color="auto"/>
            </w:tcBorders>
            <w:shd w:val="clear" w:color="auto" w:fill="auto"/>
            <w:noWrap/>
            <w:vAlign w:val="center"/>
          </w:tcPr>
          <w:p w14:paraId="3FF3F455" w14:textId="77777777" w:rsidR="00890BDD" w:rsidRPr="00A5606A" w:rsidRDefault="00890BDD" w:rsidP="005A1E91">
            <w:pPr>
              <w:jc w:val="right"/>
              <w:rPr>
                <w:rFonts w:ascii="Arial" w:hAnsi="Arial" w:cs="Arial"/>
                <w:b/>
                <w:bCs/>
                <w:sz w:val="18"/>
                <w:szCs w:val="18"/>
              </w:rPr>
            </w:pPr>
          </w:p>
        </w:tc>
        <w:tc>
          <w:tcPr>
            <w:tcW w:w="874" w:type="pct"/>
            <w:tcBorders>
              <w:top w:val="single" w:sz="4" w:space="0" w:color="auto"/>
              <w:bottom w:val="single" w:sz="4" w:space="0" w:color="auto"/>
            </w:tcBorders>
            <w:shd w:val="clear" w:color="auto" w:fill="auto"/>
            <w:noWrap/>
            <w:vAlign w:val="center"/>
          </w:tcPr>
          <w:p w14:paraId="0CF14583" w14:textId="77777777" w:rsidR="00890BDD" w:rsidRPr="00A5606A" w:rsidRDefault="00890BDD" w:rsidP="005A1E91">
            <w:pPr>
              <w:ind w:right="47"/>
              <w:jc w:val="right"/>
              <w:rPr>
                <w:rFonts w:ascii="Arial" w:eastAsia="Arial Unicode MS" w:hAnsi="Arial" w:cs="Arial"/>
                <w:b/>
                <w:iCs/>
                <w:sz w:val="18"/>
                <w:szCs w:val="18"/>
              </w:rPr>
            </w:pPr>
            <w:r w:rsidRPr="00A5606A">
              <w:rPr>
                <w:rFonts w:ascii="Arial" w:hAnsi="Arial" w:cs="Arial"/>
                <w:b/>
                <w:iCs/>
                <w:sz w:val="18"/>
                <w:szCs w:val="18"/>
              </w:rPr>
              <w:t>III. Grup</w:t>
            </w:r>
          </w:p>
        </w:tc>
        <w:tc>
          <w:tcPr>
            <w:tcW w:w="821" w:type="pct"/>
            <w:gridSpan w:val="2"/>
            <w:tcBorders>
              <w:top w:val="single" w:sz="4" w:space="0" w:color="auto"/>
              <w:bottom w:val="single" w:sz="4" w:space="0" w:color="auto"/>
            </w:tcBorders>
            <w:shd w:val="clear" w:color="auto" w:fill="auto"/>
            <w:noWrap/>
            <w:vAlign w:val="center"/>
          </w:tcPr>
          <w:p w14:paraId="1F0463E5" w14:textId="77777777" w:rsidR="00890BDD" w:rsidRPr="00A5606A" w:rsidRDefault="00890BDD" w:rsidP="005A1E91">
            <w:pPr>
              <w:ind w:right="47"/>
              <w:jc w:val="right"/>
              <w:rPr>
                <w:rFonts w:ascii="Arial" w:eastAsia="Arial Unicode MS" w:hAnsi="Arial" w:cs="Arial"/>
                <w:b/>
                <w:iCs/>
                <w:sz w:val="18"/>
                <w:szCs w:val="18"/>
              </w:rPr>
            </w:pPr>
            <w:r w:rsidRPr="00A5606A">
              <w:rPr>
                <w:rFonts w:ascii="Arial" w:hAnsi="Arial" w:cs="Arial"/>
                <w:b/>
                <w:iCs/>
                <w:sz w:val="18"/>
                <w:szCs w:val="18"/>
              </w:rPr>
              <w:t>IV. Grup</w:t>
            </w:r>
          </w:p>
        </w:tc>
        <w:tc>
          <w:tcPr>
            <w:tcW w:w="937" w:type="pct"/>
            <w:tcBorders>
              <w:top w:val="single" w:sz="4" w:space="0" w:color="auto"/>
              <w:bottom w:val="single" w:sz="4" w:space="0" w:color="auto"/>
            </w:tcBorders>
            <w:shd w:val="clear" w:color="auto" w:fill="auto"/>
            <w:noWrap/>
            <w:vAlign w:val="center"/>
          </w:tcPr>
          <w:p w14:paraId="06790F9A" w14:textId="77777777" w:rsidR="00890BDD" w:rsidRPr="00A5606A" w:rsidRDefault="00890BDD" w:rsidP="005A1E91">
            <w:pPr>
              <w:ind w:right="47"/>
              <w:jc w:val="right"/>
              <w:rPr>
                <w:rFonts w:ascii="Arial" w:eastAsia="Arial Unicode MS" w:hAnsi="Arial" w:cs="Arial"/>
                <w:b/>
                <w:iCs/>
                <w:sz w:val="18"/>
                <w:szCs w:val="18"/>
              </w:rPr>
            </w:pPr>
            <w:r w:rsidRPr="00A5606A">
              <w:rPr>
                <w:rFonts w:ascii="Arial" w:hAnsi="Arial" w:cs="Arial"/>
                <w:b/>
                <w:iCs/>
                <w:sz w:val="18"/>
                <w:szCs w:val="18"/>
              </w:rPr>
              <w:t>V. Grup</w:t>
            </w:r>
          </w:p>
        </w:tc>
      </w:tr>
      <w:tr w:rsidR="00890BDD" w:rsidRPr="00A5606A" w14:paraId="7317EF1F" w14:textId="77777777" w:rsidTr="005A1E91">
        <w:trPr>
          <w:trHeight w:val="113"/>
        </w:trPr>
        <w:tc>
          <w:tcPr>
            <w:tcW w:w="2368" w:type="pct"/>
            <w:shd w:val="clear" w:color="auto" w:fill="auto"/>
            <w:noWrap/>
            <w:vAlign w:val="bottom"/>
          </w:tcPr>
          <w:p w14:paraId="6D5E6C0D" w14:textId="77777777" w:rsidR="00890BDD" w:rsidRPr="00A5606A" w:rsidRDefault="00890BDD" w:rsidP="005A1E91">
            <w:pPr>
              <w:jc w:val="both"/>
              <w:rPr>
                <w:rFonts w:ascii="Arial" w:hAnsi="Arial" w:cs="Arial"/>
                <w:b/>
                <w:bCs/>
                <w:sz w:val="18"/>
                <w:szCs w:val="18"/>
              </w:rPr>
            </w:pPr>
          </w:p>
        </w:tc>
        <w:tc>
          <w:tcPr>
            <w:tcW w:w="874" w:type="pct"/>
            <w:tcBorders>
              <w:top w:val="single" w:sz="4" w:space="0" w:color="auto"/>
              <w:bottom w:val="single" w:sz="4" w:space="0" w:color="auto"/>
            </w:tcBorders>
            <w:shd w:val="clear" w:color="auto" w:fill="auto"/>
            <w:noWrap/>
            <w:vAlign w:val="bottom"/>
          </w:tcPr>
          <w:p w14:paraId="5A6413F3" w14:textId="77777777" w:rsidR="00890BDD" w:rsidRPr="00A5606A" w:rsidRDefault="00890BDD" w:rsidP="005A1E91">
            <w:pPr>
              <w:ind w:right="47"/>
              <w:jc w:val="right"/>
              <w:rPr>
                <w:rFonts w:ascii="Arial" w:eastAsia="Arial Unicode MS" w:hAnsi="Arial" w:cs="Arial"/>
                <w:b/>
                <w:iCs/>
                <w:sz w:val="18"/>
                <w:szCs w:val="18"/>
              </w:rPr>
            </w:pPr>
            <w:r w:rsidRPr="00A5606A">
              <w:rPr>
                <w:rFonts w:ascii="Arial" w:hAnsi="Arial" w:cs="Arial"/>
                <w:b/>
                <w:iCs/>
                <w:sz w:val="18"/>
                <w:szCs w:val="18"/>
              </w:rPr>
              <w:t>Tahsil İmkânı Sınırlı Krediler</w:t>
            </w:r>
          </w:p>
        </w:tc>
        <w:tc>
          <w:tcPr>
            <w:tcW w:w="821" w:type="pct"/>
            <w:gridSpan w:val="2"/>
            <w:tcBorders>
              <w:top w:val="single" w:sz="4" w:space="0" w:color="auto"/>
              <w:bottom w:val="single" w:sz="4" w:space="0" w:color="auto"/>
            </w:tcBorders>
            <w:shd w:val="clear" w:color="auto" w:fill="auto"/>
            <w:noWrap/>
            <w:vAlign w:val="bottom"/>
          </w:tcPr>
          <w:p w14:paraId="4C5E3A67" w14:textId="77777777" w:rsidR="00890BDD" w:rsidRPr="00A5606A" w:rsidRDefault="00890BDD" w:rsidP="005A1E91">
            <w:pPr>
              <w:ind w:right="47" w:firstLine="66"/>
              <w:jc w:val="right"/>
              <w:rPr>
                <w:rFonts w:ascii="Arial" w:eastAsia="Arial Unicode MS" w:hAnsi="Arial" w:cs="Arial"/>
                <w:b/>
                <w:iCs/>
                <w:sz w:val="18"/>
                <w:szCs w:val="18"/>
              </w:rPr>
            </w:pPr>
            <w:r w:rsidRPr="00A5606A">
              <w:rPr>
                <w:rFonts w:ascii="Arial" w:hAnsi="Arial" w:cs="Arial"/>
                <w:b/>
                <w:iCs/>
                <w:sz w:val="18"/>
                <w:szCs w:val="18"/>
              </w:rPr>
              <w:t>Tahsili Şüpheli Krediler</w:t>
            </w:r>
          </w:p>
        </w:tc>
        <w:tc>
          <w:tcPr>
            <w:tcW w:w="937" w:type="pct"/>
            <w:tcBorders>
              <w:top w:val="single" w:sz="4" w:space="0" w:color="auto"/>
              <w:bottom w:val="single" w:sz="4" w:space="0" w:color="auto"/>
            </w:tcBorders>
            <w:shd w:val="clear" w:color="auto" w:fill="auto"/>
            <w:noWrap/>
            <w:vAlign w:val="bottom"/>
          </w:tcPr>
          <w:p w14:paraId="55F35530" w14:textId="77777777" w:rsidR="00890BDD" w:rsidRPr="00A5606A" w:rsidRDefault="00890BDD" w:rsidP="005A1E91">
            <w:pPr>
              <w:ind w:right="47"/>
              <w:jc w:val="right"/>
              <w:rPr>
                <w:rFonts w:ascii="Arial" w:eastAsia="Arial Unicode MS" w:hAnsi="Arial" w:cs="Arial"/>
                <w:b/>
                <w:iCs/>
                <w:sz w:val="18"/>
                <w:szCs w:val="18"/>
              </w:rPr>
            </w:pPr>
            <w:r w:rsidRPr="00A5606A">
              <w:rPr>
                <w:rFonts w:ascii="Arial" w:hAnsi="Arial" w:cs="Arial"/>
                <w:b/>
                <w:iCs/>
                <w:sz w:val="18"/>
                <w:szCs w:val="18"/>
              </w:rPr>
              <w:t>Zarar Niteliğindeki Krediler</w:t>
            </w:r>
          </w:p>
        </w:tc>
      </w:tr>
      <w:tr w:rsidR="00890BDD" w:rsidRPr="00A5606A" w14:paraId="48BC2F12" w14:textId="77777777" w:rsidTr="005A1E91">
        <w:trPr>
          <w:trHeight w:val="113"/>
        </w:trPr>
        <w:tc>
          <w:tcPr>
            <w:tcW w:w="2368" w:type="pct"/>
            <w:tcBorders>
              <w:bottom w:val="single" w:sz="4" w:space="0" w:color="auto"/>
            </w:tcBorders>
            <w:shd w:val="clear" w:color="auto" w:fill="auto"/>
            <w:noWrap/>
            <w:vAlign w:val="bottom"/>
          </w:tcPr>
          <w:p w14:paraId="783D6C8C" w14:textId="77777777" w:rsidR="00890BDD" w:rsidRPr="00A5606A" w:rsidRDefault="00890BDD" w:rsidP="005A1E91">
            <w:pPr>
              <w:jc w:val="both"/>
              <w:rPr>
                <w:rFonts w:ascii="Arial" w:hAnsi="Arial" w:cs="Arial"/>
                <w:b/>
                <w:bCs/>
                <w:sz w:val="18"/>
                <w:szCs w:val="18"/>
              </w:rPr>
            </w:pPr>
          </w:p>
        </w:tc>
        <w:tc>
          <w:tcPr>
            <w:tcW w:w="874" w:type="pct"/>
            <w:tcBorders>
              <w:top w:val="single" w:sz="4" w:space="0" w:color="auto"/>
              <w:bottom w:val="single" w:sz="4" w:space="0" w:color="auto"/>
            </w:tcBorders>
            <w:shd w:val="clear" w:color="auto" w:fill="auto"/>
            <w:noWrap/>
            <w:vAlign w:val="bottom"/>
          </w:tcPr>
          <w:p w14:paraId="677A3377" w14:textId="77777777" w:rsidR="00890BDD" w:rsidRPr="00A5606A" w:rsidRDefault="00890BDD" w:rsidP="005A1E91">
            <w:pPr>
              <w:ind w:left="-22" w:right="47"/>
              <w:jc w:val="right"/>
              <w:rPr>
                <w:rFonts w:ascii="Arial" w:hAnsi="Arial" w:cs="Arial"/>
                <w:b/>
                <w:sz w:val="18"/>
                <w:szCs w:val="18"/>
              </w:rPr>
            </w:pPr>
          </w:p>
        </w:tc>
        <w:tc>
          <w:tcPr>
            <w:tcW w:w="821" w:type="pct"/>
            <w:gridSpan w:val="2"/>
            <w:tcBorders>
              <w:top w:val="single" w:sz="4" w:space="0" w:color="auto"/>
              <w:bottom w:val="single" w:sz="4" w:space="0" w:color="auto"/>
            </w:tcBorders>
            <w:shd w:val="clear" w:color="auto" w:fill="auto"/>
            <w:noWrap/>
            <w:vAlign w:val="bottom"/>
          </w:tcPr>
          <w:p w14:paraId="561538C4" w14:textId="77777777" w:rsidR="00890BDD" w:rsidRPr="00A5606A" w:rsidRDefault="00890BDD" w:rsidP="005A1E91">
            <w:pPr>
              <w:ind w:right="47"/>
              <w:jc w:val="right"/>
              <w:rPr>
                <w:rFonts w:ascii="Arial" w:hAnsi="Arial" w:cs="Arial"/>
                <w:b/>
                <w:sz w:val="18"/>
                <w:szCs w:val="18"/>
              </w:rPr>
            </w:pPr>
          </w:p>
        </w:tc>
        <w:tc>
          <w:tcPr>
            <w:tcW w:w="937" w:type="pct"/>
            <w:tcBorders>
              <w:top w:val="single" w:sz="4" w:space="0" w:color="auto"/>
              <w:bottom w:val="single" w:sz="4" w:space="0" w:color="auto"/>
            </w:tcBorders>
            <w:shd w:val="clear" w:color="auto" w:fill="auto"/>
            <w:noWrap/>
            <w:vAlign w:val="bottom"/>
          </w:tcPr>
          <w:p w14:paraId="072F9D8F" w14:textId="77777777" w:rsidR="00890BDD" w:rsidRPr="00A5606A" w:rsidRDefault="00890BDD" w:rsidP="005A1E91">
            <w:pPr>
              <w:ind w:right="47"/>
              <w:jc w:val="right"/>
              <w:rPr>
                <w:rFonts w:ascii="Arial" w:hAnsi="Arial" w:cs="Arial"/>
                <w:b/>
                <w:sz w:val="18"/>
                <w:szCs w:val="18"/>
              </w:rPr>
            </w:pPr>
          </w:p>
        </w:tc>
      </w:tr>
      <w:tr w:rsidR="00890BDD" w:rsidRPr="00A5606A" w14:paraId="5CD7E601" w14:textId="77777777" w:rsidTr="005A1E91">
        <w:trPr>
          <w:trHeight w:val="113"/>
        </w:trPr>
        <w:tc>
          <w:tcPr>
            <w:tcW w:w="2368" w:type="pct"/>
            <w:tcBorders>
              <w:top w:val="single" w:sz="4" w:space="0" w:color="auto"/>
              <w:bottom w:val="single" w:sz="4" w:space="0" w:color="auto"/>
            </w:tcBorders>
            <w:shd w:val="clear" w:color="auto" w:fill="auto"/>
            <w:noWrap/>
            <w:vAlign w:val="bottom"/>
          </w:tcPr>
          <w:p w14:paraId="7666A140" w14:textId="77777777" w:rsidR="00890BDD" w:rsidRPr="00A5606A" w:rsidRDefault="00890BDD" w:rsidP="005A1E91">
            <w:pPr>
              <w:jc w:val="both"/>
              <w:rPr>
                <w:rFonts w:ascii="Arial" w:eastAsia="Arial Unicode MS" w:hAnsi="Arial" w:cs="Arial"/>
                <w:b/>
                <w:iCs/>
                <w:sz w:val="18"/>
                <w:szCs w:val="18"/>
              </w:rPr>
            </w:pPr>
            <w:r w:rsidRPr="00A5606A">
              <w:rPr>
                <w:rFonts w:ascii="Arial" w:hAnsi="Arial" w:cs="Arial"/>
                <w:b/>
                <w:iCs/>
                <w:sz w:val="18"/>
                <w:szCs w:val="18"/>
              </w:rPr>
              <w:t>Cari Dönem (Net)</w:t>
            </w:r>
          </w:p>
        </w:tc>
        <w:tc>
          <w:tcPr>
            <w:tcW w:w="874" w:type="pct"/>
            <w:tcBorders>
              <w:top w:val="single" w:sz="4" w:space="0" w:color="auto"/>
              <w:left w:val="nil"/>
              <w:bottom w:val="single" w:sz="4" w:space="0" w:color="auto"/>
              <w:right w:val="nil"/>
            </w:tcBorders>
            <w:shd w:val="clear" w:color="auto" w:fill="auto"/>
            <w:noWrap/>
          </w:tcPr>
          <w:p w14:paraId="5A44FAAD" w14:textId="77777777" w:rsidR="00890BDD" w:rsidRPr="00A5606A" w:rsidRDefault="00890BDD" w:rsidP="005A1E91">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129.305</w:t>
            </w:r>
          </w:p>
        </w:tc>
        <w:tc>
          <w:tcPr>
            <w:tcW w:w="821" w:type="pct"/>
            <w:gridSpan w:val="2"/>
            <w:tcBorders>
              <w:top w:val="single" w:sz="4" w:space="0" w:color="auto"/>
              <w:left w:val="nil"/>
              <w:bottom w:val="single" w:sz="4" w:space="0" w:color="auto"/>
              <w:right w:val="nil"/>
            </w:tcBorders>
            <w:shd w:val="clear" w:color="auto" w:fill="auto"/>
            <w:noWrap/>
          </w:tcPr>
          <w:p w14:paraId="2351A461" w14:textId="77777777" w:rsidR="00890BDD" w:rsidRPr="00A5606A" w:rsidRDefault="00890BDD" w:rsidP="005A1E91">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90.267</w:t>
            </w:r>
          </w:p>
        </w:tc>
        <w:tc>
          <w:tcPr>
            <w:tcW w:w="937" w:type="pct"/>
            <w:tcBorders>
              <w:top w:val="single" w:sz="4" w:space="0" w:color="auto"/>
              <w:left w:val="nil"/>
              <w:bottom w:val="single" w:sz="4" w:space="0" w:color="auto"/>
            </w:tcBorders>
            <w:shd w:val="clear" w:color="auto" w:fill="auto"/>
            <w:noWrap/>
          </w:tcPr>
          <w:p w14:paraId="0E1BD570" w14:textId="77777777" w:rsidR="00890BDD" w:rsidRPr="00A5606A" w:rsidRDefault="00890BDD" w:rsidP="005A1E91">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375.848</w:t>
            </w:r>
          </w:p>
        </w:tc>
      </w:tr>
      <w:tr w:rsidR="00890BDD" w:rsidRPr="00A5606A" w14:paraId="334D63D9" w14:textId="77777777" w:rsidTr="005A1E91">
        <w:trPr>
          <w:trHeight w:val="113"/>
        </w:trPr>
        <w:tc>
          <w:tcPr>
            <w:tcW w:w="2368" w:type="pct"/>
            <w:tcBorders>
              <w:top w:val="single" w:sz="4" w:space="0" w:color="auto"/>
            </w:tcBorders>
            <w:shd w:val="clear" w:color="auto" w:fill="auto"/>
            <w:noWrap/>
            <w:vAlign w:val="bottom"/>
          </w:tcPr>
          <w:p w14:paraId="619F96AB" w14:textId="77777777" w:rsidR="00890BDD" w:rsidRPr="00A5606A" w:rsidRDefault="00890BDD" w:rsidP="005A1E91">
            <w:pPr>
              <w:rPr>
                <w:rFonts w:ascii="Arial" w:eastAsia="Arial Unicode MS" w:hAnsi="Arial" w:cs="Arial"/>
                <w:iCs/>
                <w:sz w:val="18"/>
                <w:szCs w:val="18"/>
              </w:rPr>
            </w:pPr>
            <w:r w:rsidRPr="00A5606A">
              <w:rPr>
                <w:rFonts w:ascii="Arial" w:hAnsi="Arial" w:cs="Arial"/>
                <w:iCs/>
                <w:sz w:val="18"/>
                <w:szCs w:val="18"/>
              </w:rPr>
              <w:t>Gerçek ve Tüzel Kişilere Kullandırılan Krediler (Brüt)</w:t>
            </w:r>
          </w:p>
        </w:tc>
        <w:tc>
          <w:tcPr>
            <w:tcW w:w="874" w:type="pct"/>
            <w:tcBorders>
              <w:top w:val="single" w:sz="4" w:space="0" w:color="auto"/>
              <w:left w:val="nil"/>
              <w:bottom w:val="nil"/>
              <w:right w:val="nil"/>
            </w:tcBorders>
            <w:shd w:val="clear" w:color="auto" w:fill="auto"/>
            <w:noWrap/>
          </w:tcPr>
          <w:p w14:paraId="426403F3"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255.677</w:t>
            </w:r>
          </w:p>
        </w:tc>
        <w:tc>
          <w:tcPr>
            <w:tcW w:w="821" w:type="pct"/>
            <w:gridSpan w:val="2"/>
            <w:tcBorders>
              <w:top w:val="single" w:sz="4" w:space="0" w:color="auto"/>
              <w:left w:val="nil"/>
              <w:bottom w:val="nil"/>
              <w:right w:val="nil"/>
            </w:tcBorders>
            <w:shd w:val="clear" w:color="auto" w:fill="auto"/>
            <w:noWrap/>
          </w:tcPr>
          <w:p w14:paraId="11F8555A"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237.854</w:t>
            </w:r>
          </w:p>
        </w:tc>
        <w:tc>
          <w:tcPr>
            <w:tcW w:w="937" w:type="pct"/>
            <w:tcBorders>
              <w:top w:val="single" w:sz="4" w:space="0" w:color="auto"/>
              <w:left w:val="nil"/>
              <w:bottom w:val="nil"/>
            </w:tcBorders>
            <w:shd w:val="clear" w:color="auto" w:fill="auto"/>
            <w:noWrap/>
          </w:tcPr>
          <w:p w14:paraId="7EEF0986"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949.674</w:t>
            </w:r>
          </w:p>
        </w:tc>
      </w:tr>
      <w:tr w:rsidR="00890BDD" w:rsidRPr="00A5606A" w14:paraId="40B9C5A9" w14:textId="77777777" w:rsidTr="005A1E91">
        <w:trPr>
          <w:trHeight w:val="113"/>
        </w:trPr>
        <w:tc>
          <w:tcPr>
            <w:tcW w:w="2368" w:type="pct"/>
            <w:tcBorders>
              <w:bottom w:val="single" w:sz="4" w:space="0" w:color="auto"/>
            </w:tcBorders>
            <w:shd w:val="clear" w:color="auto" w:fill="auto"/>
            <w:noWrap/>
            <w:vAlign w:val="bottom"/>
          </w:tcPr>
          <w:p w14:paraId="3AFC5393" w14:textId="77777777" w:rsidR="00890BDD" w:rsidRPr="00A5606A" w:rsidRDefault="00890BDD" w:rsidP="005A1E91">
            <w:pPr>
              <w:ind w:left="360"/>
              <w:rPr>
                <w:rFonts w:ascii="Arial" w:eastAsia="Arial Unicode MS" w:hAnsi="Arial" w:cs="Arial"/>
                <w:iCs/>
                <w:sz w:val="18"/>
                <w:szCs w:val="18"/>
              </w:rPr>
            </w:pPr>
            <w:r w:rsidRPr="00A5606A">
              <w:rPr>
                <w:rFonts w:ascii="Arial" w:hAnsi="Arial" w:cs="Arial"/>
                <w:iCs/>
                <w:sz w:val="18"/>
                <w:szCs w:val="18"/>
              </w:rPr>
              <w:t>Karşılık Tutarı (-)</w:t>
            </w:r>
          </w:p>
        </w:tc>
        <w:tc>
          <w:tcPr>
            <w:tcW w:w="874" w:type="pct"/>
            <w:tcBorders>
              <w:top w:val="nil"/>
              <w:left w:val="nil"/>
              <w:bottom w:val="single" w:sz="4" w:space="0" w:color="auto"/>
              <w:right w:val="nil"/>
            </w:tcBorders>
            <w:shd w:val="clear" w:color="auto" w:fill="auto"/>
            <w:noWrap/>
          </w:tcPr>
          <w:p w14:paraId="7D1EFCC6"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126.372</w:t>
            </w:r>
          </w:p>
        </w:tc>
        <w:tc>
          <w:tcPr>
            <w:tcW w:w="821" w:type="pct"/>
            <w:gridSpan w:val="2"/>
            <w:tcBorders>
              <w:top w:val="nil"/>
              <w:left w:val="nil"/>
              <w:bottom w:val="single" w:sz="4" w:space="0" w:color="auto"/>
              <w:right w:val="nil"/>
            </w:tcBorders>
            <w:shd w:val="clear" w:color="auto" w:fill="auto"/>
            <w:noWrap/>
          </w:tcPr>
          <w:p w14:paraId="28D437FC"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147.587</w:t>
            </w:r>
          </w:p>
        </w:tc>
        <w:tc>
          <w:tcPr>
            <w:tcW w:w="937" w:type="pct"/>
            <w:tcBorders>
              <w:top w:val="nil"/>
              <w:left w:val="nil"/>
              <w:bottom w:val="single" w:sz="4" w:space="0" w:color="auto"/>
            </w:tcBorders>
            <w:shd w:val="clear" w:color="auto" w:fill="auto"/>
            <w:noWrap/>
          </w:tcPr>
          <w:p w14:paraId="7074825B"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573.826</w:t>
            </w:r>
          </w:p>
        </w:tc>
      </w:tr>
      <w:tr w:rsidR="00890BDD" w:rsidRPr="00A5606A" w14:paraId="18A0AC82" w14:textId="77777777" w:rsidTr="005A1E91">
        <w:trPr>
          <w:trHeight w:val="113"/>
        </w:trPr>
        <w:tc>
          <w:tcPr>
            <w:tcW w:w="2368" w:type="pct"/>
            <w:tcBorders>
              <w:top w:val="single" w:sz="4" w:space="0" w:color="auto"/>
              <w:bottom w:val="single" w:sz="4" w:space="0" w:color="auto"/>
            </w:tcBorders>
            <w:shd w:val="clear" w:color="auto" w:fill="auto"/>
            <w:noWrap/>
            <w:vAlign w:val="bottom"/>
          </w:tcPr>
          <w:p w14:paraId="31E0ADC0" w14:textId="77777777" w:rsidR="00890BDD" w:rsidRPr="00A5606A" w:rsidRDefault="00890BDD" w:rsidP="005A1E91">
            <w:pPr>
              <w:rPr>
                <w:rFonts w:ascii="Arial" w:eastAsia="Arial Unicode MS" w:hAnsi="Arial" w:cs="Arial"/>
                <w:b/>
                <w:iCs/>
                <w:sz w:val="18"/>
                <w:szCs w:val="18"/>
              </w:rPr>
            </w:pPr>
            <w:r w:rsidRPr="00A5606A">
              <w:rPr>
                <w:rFonts w:ascii="Arial" w:hAnsi="Arial" w:cs="Arial"/>
                <w:b/>
                <w:iCs/>
                <w:sz w:val="18"/>
                <w:szCs w:val="18"/>
              </w:rPr>
              <w:t xml:space="preserve">Gerçek ve Tüzel Kişilere Kullandırılan Krediler (Net) </w:t>
            </w:r>
          </w:p>
        </w:tc>
        <w:tc>
          <w:tcPr>
            <w:tcW w:w="874" w:type="pct"/>
            <w:tcBorders>
              <w:top w:val="single" w:sz="4" w:space="0" w:color="auto"/>
              <w:left w:val="nil"/>
              <w:bottom w:val="single" w:sz="4" w:space="0" w:color="auto"/>
              <w:right w:val="nil"/>
            </w:tcBorders>
            <w:shd w:val="clear" w:color="auto" w:fill="auto"/>
            <w:noWrap/>
          </w:tcPr>
          <w:p w14:paraId="137671EC" w14:textId="77777777" w:rsidR="00890BDD" w:rsidRPr="00A5606A" w:rsidRDefault="00890BDD" w:rsidP="005A1E91">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129.305</w:t>
            </w:r>
          </w:p>
        </w:tc>
        <w:tc>
          <w:tcPr>
            <w:tcW w:w="821" w:type="pct"/>
            <w:gridSpan w:val="2"/>
            <w:tcBorders>
              <w:top w:val="single" w:sz="4" w:space="0" w:color="auto"/>
              <w:left w:val="nil"/>
              <w:bottom w:val="single" w:sz="4" w:space="0" w:color="auto"/>
              <w:right w:val="nil"/>
            </w:tcBorders>
            <w:shd w:val="clear" w:color="auto" w:fill="auto"/>
            <w:noWrap/>
          </w:tcPr>
          <w:p w14:paraId="41FD360A" w14:textId="77777777" w:rsidR="00890BDD" w:rsidRPr="00A5606A" w:rsidRDefault="00890BDD" w:rsidP="005A1E91">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90.267</w:t>
            </w:r>
          </w:p>
        </w:tc>
        <w:tc>
          <w:tcPr>
            <w:tcW w:w="937" w:type="pct"/>
            <w:tcBorders>
              <w:top w:val="single" w:sz="4" w:space="0" w:color="auto"/>
              <w:left w:val="nil"/>
              <w:bottom w:val="single" w:sz="4" w:space="0" w:color="auto"/>
            </w:tcBorders>
            <w:shd w:val="clear" w:color="auto" w:fill="auto"/>
            <w:noWrap/>
          </w:tcPr>
          <w:p w14:paraId="2A0EE62A" w14:textId="77777777" w:rsidR="00890BDD" w:rsidRPr="00A5606A" w:rsidRDefault="00890BDD" w:rsidP="005A1E91">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375.848</w:t>
            </w:r>
          </w:p>
        </w:tc>
      </w:tr>
      <w:tr w:rsidR="00890BDD" w:rsidRPr="00A5606A" w14:paraId="5E7F1F61" w14:textId="77777777" w:rsidTr="005A1E91">
        <w:trPr>
          <w:trHeight w:val="113"/>
        </w:trPr>
        <w:tc>
          <w:tcPr>
            <w:tcW w:w="2368" w:type="pct"/>
            <w:tcBorders>
              <w:top w:val="single" w:sz="4" w:space="0" w:color="auto"/>
            </w:tcBorders>
            <w:shd w:val="clear" w:color="auto" w:fill="auto"/>
            <w:noWrap/>
            <w:vAlign w:val="bottom"/>
          </w:tcPr>
          <w:p w14:paraId="6706A322" w14:textId="77777777" w:rsidR="00890BDD" w:rsidRPr="00A5606A" w:rsidRDefault="00890BDD" w:rsidP="005A1E91">
            <w:pPr>
              <w:rPr>
                <w:rFonts w:ascii="Arial" w:eastAsia="Arial Unicode MS" w:hAnsi="Arial" w:cs="Arial"/>
                <w:iCs/>
                <w:sz w:val="18"/>
                <w:szCs w:val="18"/>
              </w:rPr>
            </w:pPr>
            <w:r w:rsidRPr="00A5606A">
              <w:rPr>
                <w:rFonts w:ascii="Arial" w:hAnsi="Arial" w:cs="Arial"/>
                <w:iCs/>
                <w:sz w:val="18"/>
                <w:szCs w:val="18"/>
              </w:rPr>
              <w:t>Bankalar (Brüt)</w:t>
            </w:r>
          </w:p>
        </w:tc>
        <w:tc>
          <w:tcPr>
            <w:tcW w:w="874" w:type="pct"/>
            <w:tcBorders>
              <w:top w:val="single" w:sz="4" w:space="0" w:color="auto"/>
            </w:tcBorders>
            <w:shd w:val="clear" w:color="auto" w:fill="auto"/>
            <w:noWrap/>
          </w:tcPr>
          <w:p w14:paraId="04AD3A21"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821" w:type="pct"/>
            <w:gridSpan w:val="2"/>
            <w:tcBorders>
              <w:top w:val="single" w:sz="4" w:space="0" w:color="auto"/>
            </w:tcBorders>
            <w:shd w:val="clear" w:color="auto" w:fill="auto"/>
            <w:noWrap/>
          </w:tcPr>
          <w:p w14:paraId="049BB140"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937" w:type="pct"/>
            <w:tcBorders>
              <w:top w:val="single" w:sz="4" w:space="0" w:color="auto"/>
            </w:tcBorders>
            <w:shd w:val="clear" w:color="auto" w:fill="auto"/>
            <w:noWrap/>
          </w:tcPr>
          <w:p w14:paraId="63EB8CA2"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890BDD" w:rsidRPr="00A5606A" w14:paraId="3CBEE2B3" w14:textId="77777777" w:rsidTr="005A1E91">
        <w:trPr>
          <w:trHeight w:val="113"/>
        </w:trPr>
        <w:tc>
          <w:tcPr>
            <w:tcW w:w="2368" w:type="pct"/>
            <w:tcBorders>
              <w:bottom w:val="single" w:sz="4" w:space="0" w:color="auto"/>
            </w:tcBorders>
            <w:shd w:val="clear" w:color="auto" w:fill="auto"/>
            <w:noWrap/>
            <w:vAlign w:val="bottom"/>
          </w:tcPr>
          <w:p w14:paraId="4DE3C818" w14:textId="77777777" w:rsidR="00890BDD" w:rsidRPr="00A5606A" w:rsidRDefault="00890BDD" w:rsidP="005A1E91">
            <w:pPr>
              <w:ind w:left="360"/>
              <w:rPr>
                <w:rFonts w:ascii="Arial" w:eastAsia="Arial Unicode MS" w:hAnsi="Arial" w:cs="Arial"/>
                <w:iCs/>
                <w:sz w:val="18"/>
                <w:szCs w:val="18"/>
              </w:rPr>
            </w:pPr>
            <w:r w:rsidRPr="00A5606A">
              <w:rPr>
                <w:rFonts w:ascii="Arial" w:hAnsi="Arial" w:cs="Arial"/>
                <w:iCs/>
                <w:sz w:val="18"/>
                <w:szCs w:val="18"/>
              </w:rPr>
              <w:t>Karşılık Tutarı (-)</w:t>
            </w:r>
          </w:p>
        </w:tc>
        <w:tc>
          <w:tcPr>
            <w:tcW w:w="874" w:type="pct"/>
            <w:tcBorders>
              <w:bottom w:val="single" w:sz="4" w:space="0" w:color="auto"/>
            </w:tcBorders>
            <w:shd w:val="clear" w:color="auto" w:fill="auto"/>
            <w:noWrap/>
          </w:tcPr>
          <w:p w14:paraId="36802439"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821" w:type="pct"/>
            <w:gridSpan w:val="2"/>
            <w:tcBorders>
              <w:bottom w:val="single" w:sz="4" w:space="0" w:color="auto"/>
            </w:tcBorders>
            <w:shd w:val="clear" w:color="auto" w:fill="auto"/>
            <w:noWrap/>
          </w:tcPr>
          <w:p w14:paraId="6CFA80F0"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937" w:type="pct"/>
            <w:tcBorders>
              <w:bottom w:val="single" w:sz="4" w:space="0" w:color="auto"/>
            </w:tcBorders>
            <w:shd w:val="clear" w:color="auto" w:fill="auto"/>
            <w:noWrap/>
          </w:tcPr>
          <w:p w14:paraId="6131560C"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890BDD" w:rsidRPr="00A5606A" w14:paraId="32C9EA64" w14:textId="77777777" w:rsidTr="005A1E91">
        <w:trPr>
          <w:trHeight w:val="113"/>
        </w:trPr>
        <w:tc>
          <w:tcPr>
            <w:tcW w:w="2368" w:type="pct"/>
            <w:tcBorders>
              <w:top w:val="single" w:sz="4" w:space="0" w:color="auto"/>
              <w:bottom w:val="single" w:sz="4" w:space="0" w:color="auto"/>
            </w:tcBorders>
            <w:shd w:val="clear" w:color="auto" w:fill="auto"/>
            <w:noWrap/>
            <w:vAlign w:val="bottom"/>
          </w:tcPr>
          <w:p w14:paraId="020BCCCA" w14:textId="77777777" w:rsidR="00890BDD" w:rsidRPr="00A5606A" w:rsidRDefault="00890BDD" w:rsidP="005A1E91">
            <w:pPr>
              <w:rPr>
                <w:rFonts w:ascii="Arial" w:eastAsia="Arial Unicode MS" w:hAnsi="Arial" w:cs="Arial"/>
                <w:b/>
                <w:iCs/>
                <w:sz w:val="18"/>
                <w:szCs w:val="18"/>
              </w:rPr>
            </w:pPr>
            <w:r w:rsidRPr="00A5606A">
              <w:rPr>
                <w:rFonts w:ascii="Arial" w:hAnsi="Arial" w:cs="Arial"/>
                <w:b/>
                <w:iCs/>
                <w:sz w:val="18"/>
                <w:szCs w:val="18"/>
              </w:rPr>
              <w:t>Bankalar (Net)</w:t>
            </w:r>
          </w:p>
        </w:tc>
        <w:tc>
          <w:tcPr>
            <w:tcW w:w="874" w:type="pct"/>
            <w:tcBorders>
              <w:top w:val="single" w:sz="4" w:space="0" w:color="auto"/>
              <w:bottom w:val="single" w:sz="4" w:space="0" w:color="auto"/>
            </w:tcBorders>
            <w:shd w:val="clear" w:color="auto" w:fill="auto"/>
            <w:noWrap/>
          </w:tcPr>
          <w:p w14:paraId="19BC1A1B"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821" w:type="pct"/>
            <w:gridSpan w:val="2"/>
            <w:tcBorders>
              <w:top w:val="single" w:sz="4" w:space="0" w:color="auto"/>
              <w:bottom w:val="single" w:sz="4" w:space="0" w:color="auto"/>
            </w:tcBorders>
            <w:shd w:val="clear" w:color="auto" w:fill="auto"/>
            <w:noWrap/>
          </w:tcPr>
          <w:p w14:paraId="6042448B"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937" w:type="pct"/>
            <w:tcBorders>
              <w:top w:val="single" w:sz="4" w:space="0" w:color="auto"/>
              <w:bottom w:val="single" w:sz="4" w:space="0" w:color="auto"/>
            </w:tcBorders>
            <w:shd w:val="clear" w:color="auto" w:fill="auto"/>
            <w:noWrap/>
          </w:tcPr>
          <w:p w14:paraId="694C64F5"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890BDD" w:rsidRPr="00A5606A" w14:paraId="76B2C80C" w14:textId="77777777" w:rsidTr="005A1E91">
        <w:trPr>
          <w:trHeight w:val="113"/>
        </w:trPr>
        <w:tc>
          <w:tcPr>
            <w:tcW w:w="2368" w:type="pct"/>
            <w:tcBorders>
              <w:top w:val="single" w:sz="4" w:space="0" w:color="auto"/>
            </w:tcBorders>
            <w:shd w:val="clear" w:color="auto" w:fill="auto"/>
            <w:noWrap/>
            <w:vAlign w:val="bottom"/>
          </w:tcPr>
          <w:p w14:paraId="0731BA93" w14:textId="77777777" w:rsidR="00890BDD" w:rsidRPr="00A5606A" w:rsidRDefault="00890BDD" w:rsidP="005A1E91">
            <w:pPr>
              <w:rPr>
                <w:rFonts w:ascii="Arial" w:eastAsia="Arial Unicode MS" w:hAnsi="Arial" w:cs="Arial"/>
                <w:iCs/>
                <w:sz w:val="18"/>
                <w:szCs w:val="18"/>
              </w:rPr>
            </w:pPr>
            <w:r w:rsidRPr="00A5606A">
              <w:rPr>
                <w:rFonts w:ascii="Arial" w:hAnsi="Arial" w:cs="Arial"/>
                <w:iCs/>
                <w:sz w:val="18"/>
                <w:szCs w:val="18"/>
              </w:rPr>
              <w:t>Diğer Krediler (Brüt)</w:t>
            </w:r>
          </w:p>
        </w:tc>
        <w:tc>
          <w:tcPr>
            <w:tcW w:w="874" w:type="pct"/>
            <w:tcBorders>
              <w:top w:val="single" w:sz="4" w:space="0" w:color="auto"/>
            </w:tcBorders>
            <w:shd w:val="clear" w:color="auto" w:fill="auto"/>
            <w:noWrap/>
          </w:tcPr>
          <w:p w14:paraId="19CF4E61"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821" w:type="pct"/>
            <w:gridSpan w:val="2"/>
            <w:tcBorders>
              <w:top w:val="single" w:sz="4" w:space="0" w:color="auto"/>
            </w:tcBorders>
            <w:shd w:val="clear" w:color="auto" w:fill="auto"/>
            <w:noWrap/>
          </w:tcPr>
          <w:p w14:paraId="40FEA2D3"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937" w:type="pct"/>
            <w:tcBorders>
              <w:top w:val="single" w:sz="4" w:space="0" w:color="auto"/>
            </w:tcBorders>
            <w:shd w:val="clear" w:color="auto" w:fill="auto"/>
            <w:noWrap/>
          </w:tcPr>
          <w:p w14:paraId="03B94C5A"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890BDD" w:rsidRPr="00A5606A" w14:paraId="760F3A29" w14:textId="77777777" w:rsidTr="005A1E91">
        <w:trPr>
          <w:trHeight w:val="113"/>
        </w:trPr>
        <w:tc>
          <w:tcPr>
            <w:tcW w:w="2368" w:type="pct"/>
            <w:tcBorders>
              <w:bottom w:val="single" w:sz="4" w:space="0" w:color="auto"/>
            </w:tcBorders>
            <w:shd w:val="clear" w:color="auto" w:fill="auto"/>
            <w:noWrap/>
            <w:vAlign w:val="bottom"/>
          </w:tcPr>
          <w:p w14:paraId="43B16CC5" w14:textId="77777777" w:rsidR="00890BDD" w:rsidRPr="00A5606A" w:rsidRDefault="00890BDD" w:rsidP="005A1E91">
            <w:pPr>
              <w:ind w:left="360"/>
              <w:rPr>
                <w:rFonts w:ascii="Arial" w:eastAsia="Arial Unicode MS" w:hAnsi="Arial" w:cs="Arial"/>
                <w:iCs/>
                <w:sz w:val="18"/>
                <w:szCs w:val="18"/>
              </w:rPr>
            </w:pPr>
            <w:r w:rsidRPr="00A5606A">
              <w:rPr>
                <w:rFonts w:ascii="Arial" w:hAnsi="Arial" w:cs="Arial"/>
                <w:iCs/>
                <w:sz w:val="18"/>
                <w:szCs w:val="18"/>
              </w:rPr>
              <w:t>Karşılık Tutarı (-)</w:t>
            </w:r>
          </w:p>
        </w:tc>
        <w:tc>
          <w:tcPr>
            <w:tcW w:w="874" w:type="pct"/>
            <w:tcBorders>
              <w:bottom w:val="single" w:sz="4" w:space="0" w:color="auto"/>
            </w:tcBorders>
            <w:shd w:val="clear" w:color="auto" w:fill="auto"/>
            <w:noWrap/>
          </w:tcPr>
          <w:p w14:paraId="08A69783"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821" w:type="pct"/>
            <w:gridSpan w:val="2"/>
            <w:tcBorders>
              <w:bottom w:val="single" w:sz="4" w:space="0" w:color="auto"/>
            </w:tcBorders>
            <w:shd w:val="clear" w:color="auto" w:fill="auto"/>
            <w:noWrap/>
          </w:tcPr>
          <w:p w14:paraId="7A0F3D2D"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937" w:type="pct"/>
            <w:tcBorders>
              <w:bottom w:val="single" w:sz="4" w:space="0" w:color="auto"/>
            </w:tcBorders>
            <w:shd w:val="clear" w:color="auto" w:fill="auto"/>
            <w:noWrap/>
          </w:tcPr>
          <w:p w14:paraId="35AAD737"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890BDD" w:rsidRPr="00A5606A" w14:paraId="66A795FE" w14:textId="77777777" w:rsidTr="005A1E91">
        <w:trPr>
          <w:trHeight w:val="113"/>
        </w:trPr>
        <w:tc>
          <w:tcPr>
            <w:tcW w:w="2368" w:type="pct"/>
            <w:tcBorders>
              <w:top w:val="single" w:sz="4" w:space="0" w:color="auto"/>
              <w:bottom w:val="single" w:sz="4" w:space="0" w:color="auto"/>
            </w:tcBorders>
            <w:shd w:val="clear" w:color="auto" w:fill="auto"/>
            <w:noWrap/>
            <w:vAlign w:val="bottom"/>
          </w:tcPr>
          <w:p w14:paraId="4137274A" w14:textId="77777777" w:rsidR="00890BDD" w:rsidRPr="00A5606A" w:rsidRDefault="00890BDD" w:rsidP="005A1E91">
            <w:pPr>
              <w:ind w:right="-10"/>
              <w:rPr>
                <w:rFonts w:ascii="Arial" w:eastAsia="Arial Unicode MS" w:hAnsi="Arial" w:cs="Arial"/>
                <w:b/>
                <w:iCs/>
                <w:sz w:val="18"/>
                <w:szCs w:val="18"/>
              </w:rPr>
            </w:pPr>
            <w:r w:rsidRPr="00A5606A">
              <w:rPr>
                <w:rFonts w:ascii="Arial" w:hAnsi="Arial" w:cs="Arial"/>
                <w:b/>
                <w:iCs/>
                <w:sz w:val="18"/>
                <w:szCs w:val="18"/>
              </w:rPr>
              <w:t>Diğer Krediler (Net)</w:t>
            </w:r>
          </w:p>
        </w:tc>
        <w:tc>
          <w:tcPr>
            <w:tcW w:w="874" w:type="pct"/>
            <w:tcBorders>
              <w:top w:val="single" w:sz="4" w:space="0" w:color="auto"/>
              <w:bottom w:val="single" w:sz="4" w:space="0" w:color="auto"/>
            </w:tcBorders>
            <w:shd w:val="clear" w:color="auto" w:fill="auto"/>
            <w:noWrap/>
          </w:tcPr>
          <w:p w14:paraId="7BEB070A" w14:textId="77777777" w:rsidR="00890BDD" w:rsidRPr="00A5606A" w:rsidRDefault="00890BDD" w:rsidP="005A1E91">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w:t>
            </w:r>
          </w:p>
        </w:tc>
        <w:tc>
          <w:tcPr>
            <w:tcW w:w="821" w:type="pct"/>
            <w:gridSpan w:val="2"/>
            <w:tcBorders>
              <w:top w:val="single" w:sz="4" w:space="0" w:color="auto"/>
              <w:bottom w:val="single" w:sz="4" w:space="0" w:color="auto"/>
            </w:tcBorders>
            <w:shd w:val="clear" w:color="auto" w:fill="auto"/>
            <w:noWrap/>
          </w:tcPr>
          <w:p w14:paraId="0279FD94" w14:textId="77777777" w:rsidR="00890BDD" w:rsidRPr="00A5606A" w:rsidRDefault="00890BDD" w:rsidP="005A1E91">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w:t>
            </w:r>
          </w:p>
        </w:tc>
        <w:tc>
          <w:tcPr>
            <w:tcW w:w="937" w:type="pct"/>
            <w:tcBorders>
              <w:top w:val="single" w:sz="4" w:space="0" w:color="auto"/>
              <w:bottom w:val="single" w:sz="4" w:space="0" w:color="auto"/>
            </w:tcBorders>
            <w:shd w:val="clear" w:color="auto" w:fill="auto"/>
            <w:noWrap/>
          </w:tcPr>
          <w:p w14:paraId="1D01BC75" w14:textId="77777777" w:rsidR="00890BDD" w:rsidRPr="00A5606A" w:rsidRDefault="00890BDD" w:rsidP="005A1E91">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w:t>
            </w:r>
          </w:p>
        </w:tc>
      </w:tr>
      <w:tr w:rsidR="00890BDD" w:rsidRPr="00A5606A" w14:paraId="6B805229" w14:textId="77777777" w:rsidTr="005A1E91">
        <w:trPr>
          <w:trHeight w:val="113"/>
        </w:trPr>
        <w:tc>
          <w:tcPr>
            <w:tcW w:w="2368" w:type="pct"/>
            <w:tcBorders>
              <w:bottom w:val="single" w:sz="4" w:space="0" w:color="auto"/>
            </w:tcBorders>
            <w:shd w:val="clear" w:color="auto" w:fill="auto"/>
            <w:noWrap/>
            <w:vAlign w:val="bottom"/>
          </w:tcPr>
          <w:p w14:paraId="463218AD" w14:textId="77777777" w:rsidR="00890BDD" w:rsidRPr="00A5606A" w:rsidRDefault="00890BDD" w:rsidP="005A1E91">
            <w:pPr>
              <w:rPr>
                <w:rFonts w:ascii="Arial" w:hAnsi="Arial" w:cs="Arial"/>
                <w:iCs/>
                <w:sz w:val="18"/>
                <w:szCs w:val="18"/>
              </w:rPr>
            </w:pPr>
          </w:p>
        </w:tc>
        <w:tc>
          <w:tcPr>
            <w:tcW w:w="874" w:type="pct"/>
            <w:tcBorders>
              <w:bottom w:val="single" w:sz="4" w:space="0" w:color="auto"/>
            </w:tcBorders>
            <w:shd w:val="clear" w:color="auto" w:fill="auto"/>
            <w:noWrap/>
            <w:vAlign w:val="bottom"/>
          </w:tcPr>
          <w:p w14:paraId="0AE971CD" w14:textId="77777777" w:rsidR="00890BDD" w:rsidRPr="00A5606A" w:rsidRDefault="00890BDD" w:rsidP="005A1E91">
            <w:pPr>
              <w:ind w:left="-22" w:right="18"/>
              <w:jc w:val="right"/>
              <w:rPr>
                <w:rFonts w:ascii="Arial" w:hAnsi="Arial" w:cs="Arial"/>
                <w:sz w:val="18"/>
                <w:szCs w:val="18"/>
              </w:rPr>
            </w:pPr>
          </w:p>
        </w:tc>
        <w:tc>
          <w:tcPr>
            <w:tcW w:w="821" w:type="pct"/>
            <w:gridSpan w:val="2"/>
            <w:tcBorders>
              <w:bottom w:val="single" w:sz="4" w:space="0" w:color="auto"/>
            </w:tcBorders>
            <w:shd w:val="clear" w:color="auto" w:fill="auto"/>
            <w:noWrap/>
            <w:vAlign w:val="bottom"/>
          </w:tcPr>
          <w:p w14:paraId="38BF8DDB" w14:textId="77777777" w:rsidR="00890BDD" w:rsidRPr="00A5606A" w:rsidRDefault="00890BDD" w:rsidP="005A1E91">
            <w:pPr>
              <w:ind w:right="18"/>
              <w:jc w:val="right"/>
              <w:rPr>
                <w:rFonts w:ascii="Arial" w:hAnsi="Arial" w:cs="Arial"/>
                <w:sz w:val="18"/>
                <w:szCs w:val="18"/>
              </w:rPr>
            </w:pPr>
          </w:p>
        </w:tc>
        <w:tc>
          <w:tcPr>
            <w:tcW w:w="937" w:type="pct"/>
            <w:tcBorders>
              <w:bottom w:val="single" w:sz="4" w:space="0" w:color="auto"/>
            </w:tcBorders>
            <w:shd w:val="clear" w:color="auto" w:fill="auto"/>
            <w:noWrap/>
            <w:vAlign w:val="bottom"/>
          </w:tcPr>
          <w:p w14:paraId="27B1CFDE" w14:textId="77777777" w:rsidR="00890BDD" w:rsidRPr="00A5606A" w:rsidRDefault="00890BDD" w:rsidP="005A1E91">
            <w:pPr>
              <w:ind w:right="18"/>
              <w:jc w:val="right"/>
              <w:rPr>
                <w:rFonts w:ascii="Arial" w:hAnsi="Arial" w:cs="Arial"/>
                <w:sz w:val="18"/>
                <w:szCs w:val="18"/>
              </w:rPr>
            </w:pPr>
          </w:p>
        </w:tc>
      </w:tr>
      <w:tr w:rsidR="00890BDD" w:rsidRPr="00A5606A" w14:paraId="4DD9DC16" w14:textId="77777777" w:rsidTr="005A1E91">
        <w:trPr>
          <w:trHeight w:val="113"/>
        </w:trPr>
        <w:tc>
          <w:tcPr>
            <w:tcW w:w="2368" w:type="pct"/>
            <w:tcBorders>
              <w:top w:val="single" w:sz="4" w:space="0" w:color="auto"/>
              <w:bottom w:val="single" w:sz="4" w:space="0" w:color="auto"/>
            </w:tcBorders>
            <w:shd w:val="clear" w:color="auto" w:fill="auto"/>
            <w:noWrap/>
            <w:vAlign w:val="bottom"/>
          </w:tcPr>
          <w:p w14:paraId="34DCD8EB" w14:textId="77777777" w:rsidR="00890BDD" w:rsidRPr="00A5606A" w:rsidRDefault="00890BDD" w:rsidP="005A1E91">
            <w:pPr>
              <w:ind w:left="240"/>
              <w:jc w:val="both"/>
              <w:rPr>
                <w:rFonts w:ascii="Arial" w:eastAsia="Arial Unicode MS" w:hAnsi="Arial" w:cs="Arial"/>
                <w:b/>
                <w:iCs/>
                <w:sz w:val="18"/>
                <w:szCs w:val="18"/>
              </w:rPr>
            </w:pPr>
            <w:r w:rsidRPr="00A5606A">
              <w:rPr>
                <w:rFonts w:ascii="Arial" w:hAnsi="Arial" w:cs="Arial"/>
                <w:b/>
                <w:iCs/>
                <w:sz w:val="18"/>
                <w:szCs w:val="18"/>
              </w:rPr>
              <w:t>Önceki Dönem (Net)</w:t>
            </w:r>
            <w:r w:rsidRPr="00A5606A">
              <w:rPr>
                <w:rFonts w:ascii="Arial" w:hAnsi="Arial" w:cs="Arial"/>
                <w:b/>
                <w:iCs/>
                <w:sz w:val="18"/>
                <w:szCs w:val="18"/>
                <w:vertAlign w:val="superscript"/>
              </w:rPr>
              <w:t>(*)</w:t>
            </w:r>
          </w:p>
        </w:tc>
        <w:tc>
          <w:tcPr>
            <w:tcW w:w="879" w:type="pct"/>
            <w:gridSpan w:val="2"/>
            <w:tcBorders>
              <w:top w:val="single" w:sz="4" w:space="0" w:color="auto"/>
              <w:left w:val="nil"/>
              <w:bottom w:val="single" w:sz="4" w:space="0" w:color="auto"/>
              <w:right w:val="nil"/>
            </w:tcBorders>
            <w:shd w:val="clear" w:color="auto" w:fill="auto"/>
            <w:noWrap/>
            <w:vAlign w:val="bottom"/>
          </w:tcPr>
          <w:p w14:paraId="177A8A1D" w14:textId="77777777" w:rsidR="00890BDD" w:rsidRPr="00A5606A" w:rsidRDefault="00890BDD" w:rsidP="005A1E91">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61.068</w:t>
            </w:r>
          </w:p>
        </w:tc>
        <w:tc>
          <w:tcPr>
            <w:tcW w:w="816" w:type="pct"/>
            <w:tcBorders>
              <w:top w:val="single" w:sz="4" w:space="0" w:color="auto"/>
              <w:left w:val="nil"/>
              <w:bottom w:val="single" w:sz="4" w:space="0" w:color="auto"/>
              <w:right w:val="nil"/>
            </w:tcBorders>
            <w:shd w:val="clear" w:color="auto" w:fill="auto"/>
            <w:noWrap/>
            <w:vAlign w:val="bottom"/>
          </w:tcPr>
          <w:p w14:paraId="53112CBC" w14:textId="77777777" w:rsidR="00890BDD" w:rsidRPr="00A5606A" w:rsidRDefault="00890BDD" w:rsidP="005A1E91">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171.207</w:t>
            </w:r>
          </w:p>
        </w:tc>
        <w:tc>
          <w:tcPr>
            <w:tcW w:w="937" w:type="pct"/>
            <w:tcBorders>
              <w:top w:val="single" w:sz="4" w:space="0" w:color="auto"/>
              <w:left w:val="nil"/>
              <w:bottom w:val="single" w:sz="4" w:space="0" w:color="auto"/>
            </w:tcBorders>
            <w:shd w:val="clear" w:color="auto" w:fill="auto"/>
            <w:noWrap/>
            <w:vAlign w:val="bottom"/>
          </w:tcPr>
          <w:p w14:paraId="54EE1CF6" w14:textId="77777777" w:rsidR="00890BDD" w:rsidRPr="00A5606A" w:rsidRDefault="00890BDD" w:rsidP="005A1E91">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280.898</w:t>
            </w:r>
          </w:p>
        </w:tc>
      </w:tr>
      <w:tr w:rsidR="00890BDD" w:rsidRPr="00A5606A" w14:paraId="780444D4" w14:textId="77777777" w:rsidTr="005A1E91">
        <w:trPr>
          <w:trHeight w:val="113"/>
        </w:trPr>
        <w:tc>
          <w:tcPr>
            <w:tcW w:w="2368" w:type="pct"/>
            <w:tcBorders>
              <w:top w:val="single" w:sz="4" w:space="0" w:color="auto"/>
            </w:tcBorders>
            <w:shd w:val="clear" w:color="auto" w:fill="auto"/>
            <w:noWrap/>
            <w:vAlign w:val="bottom"/>
          </w:tcPr>
          <w:p w14:paraId="39DD2636" w14:textId="77777777" w:rsidR="00890BDD" w:rsidRPr="00A5606A" w:rsidRDefault="00890BDD" w:rsidP="005A1E91">
            <w:pPr>
              <w:rPr>
                <w:rFonts w:ascii="Arial" w:eastAsia="Arial Unicode MS" w:hAnsi="Arial" w:cs="Arial"/>
                <w:iCs/>
                <w:sz w:val="18"/>
                <w:szCs w:val="18"/>
              </w:rPr>
            </w:pPr>
            <w:r w:rsidRPr="00A5606A">
              <w:rPr>
                <w:rFonts w:ascii="Arial" w:hAnsi="Arial" w:cs="Arial"/>
                <w:iCs/>
                <w:sz w:val="18"/>
                <w:szCs w:val="18"/>
              </w:rPr>
              <w:t>Gerçek ve Tüzel Kişilere Kullandırılan Krediler (Brüt)</w:t>
            </w:r>
          </w:p>
        </w:tc>
        <w:tc>
          <w:tcPr>
            <w:tcW w:w="879" w:type="pct"/>
            <w:gridSpan w:val="2"/>
            <w:tcBorders>
              <w:top w:val="single" w:sz="4" w:space="0" w:color="auto"/>
              <w:left w:val="nil"/>
              <w:bottom w:val="nil"/>
              <w:right w:val="nil"/>
            </w:tcBorders>
            <w:shd w:val="clear" w:color="auto" w:fill="auto"/>
            <w:noWrap/>
            <w:vAlign w:val="bottom"/>
          </w:tcPr>
          <w:p w14:paraId="740FC6DF"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68.266</w:t>
            </w:r>
          </w:p>
        </w:tc>
        <w:tc>
          <w:tcPr>
            <w:tcW w:w="816" w:type="pct"/>
            <w:tcBorders>
              <w:top w:val="single" w:sz="4" w:space="0" w:color="auto"/>
              <w:left w:val="nil"/>
              <w:bottom w:val="nil"/>
              <w:right w:val="nil"/>
            </w:tcBorders>
            <w:shd w:val="clear" w:color="auto" w:fill="auto"/>
            <w:noWrap/>
            <w:vAlign w:val="bottom"/>
          </w:tcPr>
          <w:p w14:paraId="1C4D5060"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265.743</w:t>
            </w:r>
          </w:p>
        </w:tc>
        <w:tc>
          <w:tcPr>
            <w:tcW w:w="937" w:type="pct"/>
            <w:tcBorders>
              <w:top w:val="single" w:sz="4" w:space="0" w:color="auto"/>
              <w:left w:val="nil"/>
              <w:bottom w:val="nil"/>
            </w:tcBorders>
            <w:shd w:val="clear" w:color="auto" w:fill="auto"/>
            <w:noWrap/>
            <w:vAlign w:val="bottom"/>
          </w:tcPr>
          <w:p w14:paraId="5D1133FC"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863.382</w:t>
            </w:r>
          </w:p>
        </w:tc>
      </w:tr>
      <w:tr w:rsidR="00890BDD" w:rsidRPr="00A5606A" w14:paraId="5A77D359" w14:textId="77777777" w:rsidTr="005A1E91">
        <w:trPr>
          <w:trHeight w:val="113"/>
        </w:trPr>
        <w:tc>
          <w:tcPr>
            <w:tcW w:w="2368" w:type="pct"/>
            <w:tcBorders>
              <w:bottom w:val="single" w:sz="4" w:space="0" w:color="auto"/>
            </w:tcBorders>
            <w:shd w:val="clear" w:color="auto" w:fill="auto"/>
            <w:noWrap/>
            <w:vAlign w:val="bottom"/>
          </w:tcPr>
          <w:p w14:paraId="56D163A3" w14:textId="77777777" w:rsidR="00890BDD" w:rsidRPr="00A5606A" w:rsidRDefault="00890BDD" w:rsidP="005A1E91">
            <w:pPr>
              <w:ind w:left="360"/>
              <w:rPr>
                <w:rFonts w:ascii="Arial" w:eastAsia="Arial Unicode MS" w:hAnsi="Arial" w:cs="Arial"/>
                <w:iCs/>
                <w:sz w:val="18"/>
                <w:szCs w:val="18"/>
              </w:rPr>
            </w:pPr>
            <w:r w:rsidRPr="00A5606A">
              <w:rPr>
                <w:rFonts w:ascii="Arial" w:hAnsi="Arial" w:cs="Arial"/>
                <w:iCs/>
                <w:sz w:val="18"/>
                <w:szCs w:val="18"/>
              </w:rPr>
              <w:t>Özel Karşılık Tutarı (-)</w:t>
            </w:r>
          </w:p>
        </w:tc>
        <w:tc>
          <w:tcPr>
            <w:tcW w:w="879" w:type="pct"/>
            <w:gridSpan w:val="2"/>
            <w:tcBorders>
              <w:top w:val="nil"/>
              <w:left w:val="nil"/>
              <w:bottom w:val="single" w:sz="4" w:space="0" w:color="auto"/>
              <w:right w:val="nil"/>
            </w:tcBorders>
            <w:shd w:val="clear" w:color="auto" w:fill="auto"/>
            <w:noWrap/>
            <w:vAlign w:val="bottom"/>
          </w:tcPr>
          <w:p w14:paraId="39E85056"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7.198</w:t>
            </w:r>
          </w:p>
        </w:tc>
        <w:tc>
          <w:tcPr>
            <w:tcW w:w="816" w:type="pct"/>
            <w:tcBorders>
              <w:top w:val="nil"/>
              <w:left w:val="nil"/>
              <w:bottom w:val="single" w:sz="4" w:space="0" w:color="auto"/>
              <w:right w:val="nil"/>
            </w:tcBorders>
            <w:shd w:val="clear" w:color="auto" w:fill="auto"/>
            <w:noWrap/>
            <w:vAlign w:val="bottom"/>
          </w:tcPr>
          <w:p w14:paraId="205ED134"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94.536</w:t>
            </w:r>
          </w:p>
        </w:tc>
        <w:tc>
          <w:tcPr>
            <w:tcW w:w="937" w:type="pct"/>
            <w:tcBorders>
              <w:top w:val="nil"/>
              <w:left w:val="nil"/>
              <w:bottom w:val="single" w:sz="4" w:space="0" w:color="auto"/>
            </w:tcBorders>
            <w:shd w:val="clear" w:color="auto" w:fill="auto"/>
            <w:noWrap/>
            <w:vAlign w:val="bottom"/>
          </w:tcPr>
          <w:p w14:paraId="708C892F"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582.484</w:t>
            </w:r>
          </w:p>
        </w:tc>
      </w:tr>
      <w:tr w:rsidR="00890BDD" w:rsidRPr="00A5606A" w14:paraId="4ADEA1E6" w14:textId="77777777" w:rsidTr="005A1E91">
        <w:trPr>
          <w:trHeight w:val="113"/>
        </w:trPr>
        <w:tc>
          <w:tcPr>
            <w:tcW w:w="2368" w:type="pct"/>
            <w:tcBorders>
              <w:top w:val="single" w:sz="4" w:space="0" w:color="auto"/>
              <w:bottom w:val="single" w:sz="4" w:space="0" w:color="auto"/>
            </w:tcBorders>
            <w:shd w:val="clear" w:color="auto" w:fill="auto"/>
            <w:noWrap/>
            <w:vAlign w:val="bottom"/>
          </w:tcPr>
          <w:p w14:paraId="41F3E02A" w14:textId="77777777" w:rsidR="00890BDD" w:rsidRPr="00A5606A" w:rsidRDefault="00890BDD" w:rsidP="005A1E91">
            <w:pPr>
              <w:rPr>
                <w:rFonts w:ascii="Arial" w:eastAsia="Arial Unicode MS" w:hAnsi="Arial" w:cs="Arial"/>
                <w:b/>
                <w:iCs/>
                <w:sz w:val="18"/>
                <w:szCs w:val="18"/>
              </w:rPr>
            </w:pPr>
            <w:r w:rsidRPr="00A5606A">
              <w:rPr>
                <w:rFonts w:ascii="Arial" w:hAnsi="Arial" w:cs="Arial"/>
                <w:b/>
                <w:iCs/>
                <w:sz w:val="18"/>
                <w:szCs w:val="18"/>
              </w:rPr>
              <w:t xml:space="preserve">Gerçek ve Tüzel Kişilere Kullandırılan Krediler (Net) </w:t>
            </w:r>
          </w:p>
        </w:tc>
        <w:tc>
          <w:tcPr>
            <w:tcW w:w="879" w:type="pct"/>
            <w:gridSpan w:val="2"/>
            <w:tcBorders>
              <w:top w:val="single" w:sz="4" w:space="0" w:color="auto"/>
              <w:left w:val="nil"/>
              <w:bottom w:val="single" w:sz="4" w:space="0" w:color="auto"/>
              <w:right w:val="nil"/>
            </w:tcBorders>
            <w:shd w:val="clear" w:color="auto" w:fill="auto"/>
            <w:noWrap/>
            <w:vAlign w:val="bottom"/>
          </w:tcPr>
          <w:p w14:paraId="43EB7523" w14:textId="77777777" w:rsidR="00890BDD" w:rsidRPr="00A5606A" w:rsidRDefault="00890BDD" w:rsidP="005A1E91">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61.068</w:t>
            </w:r>
          </w:p>
        </w:tc>
        <w:tc>
          <w:tcPr>
            <w:tcW w:w="816" w:type="pct"/>
            <w:tcBorders>
              <w:top w:val="single" w:sz="4" w:space="0" w:color="auto"/>
              <w:left w:val="nil"/>
              <w:bottom w:val="single" w:sz="4" w:space="0" w:color="auto"/>
              <w:right w:val="nil"/>
            </w:tcBorders>
            <w:shd w:val="clear" w:color="auto" w:fill="auto"/>
            <w:noWrap/>
            <w:vAlign w:val="bottom"/>
          </w:tcPr>
          <w:p w14:paraId="3AF99D4D" w14:textId="77777777" w:rsidR="00890BDD" w:rsidRPr="00A5606A" w:rsidRDefault="00890BDD" w:rsidP="005A1E91">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171.207</w:t>
            </w:r>
          </w:p>
        </w:tc>
        <w:tc>
          <w:tcPr>
            <w:tcW w:w="937" w:type="pct"/>
            <w:tcBorders>
              <w:top w:val="single" w:sz="4" w:space="0" w:color="auto"/>
              <w:left w:val="nil"/>
              <w:bottom w:val="single" w:sz="4" w:space="0" w:color="auto"/>
            </w:tcBorders>
            <w:shd w:val="clear" w:color="auto" w:fill="auto"/>
            <w:noWrap/>
            <w:vAlign w:val="bottom"/>
          </w:tcPr>
          <w:p w14:paraId="151467CB" w14:textId="77777777" w:rsidR="00890BDD" w:rsidRPr="00A5606A" w:rsidRDefault="00890BDD" w:rsidP="005A1E91">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280.898</w:t>
            </w:r>
          </w:p>
        </w:tc>
      </w:tr>
      <w:tr w:rsidR="00890BDD" w:rsidRPr="00A5606A" w14:paraId="64DC5E35" w14:textId="77777777" w:rsidTr="005A1E91">
        <w:trPr>
          <w:trHeight w:val="113"/>
        </w:trPr>
        <w:tc>
          <w:tcPr>
            <w:tcW w:w="2368" w:type="pct"/>
            <w:tcBorders>
              <w:top w:val="single" w:sz="4" w:space="0" w:color="auto"/>
            </w:tcBorders>
            <w:shd w:val="clear" w:color="auto" w:fill="auto"/>
            <w:noWrap/>
            <w:vAlign w:val="bottom"/>
          </w:tcPr>
          <w:p w14:paraId="59F5D583" w14:textId="77777777" w:rsidR="00890BDD" w:rsidRPr="00A5606A" w:rsidRDefault="00890BDD" w:rsidP="005A1E91">
            <w:pPr>
              <w:rPr>
                <w:rFonts w:ascii="Arial" w:eastAsia="Arial Unicode MS" w:hAnsi="Arial" w:cs="Arial"/>
                <w:iCs/>
                <w:sz w:val="18"/>
                <w:szCs w:val="18"/>
              </w:rPr>
            </w:pPr>
            <w:r w:rsidRPr="00A5606A">
              <w:rPr>
                <w:rFonts w:ascii="Arial" w:hAnsi="Arial" w:cs="Arial"/>
                <w:iCs/>
                <w:sz w:val="18"/>
                <w:szCs w:val="18"/>
              </w:rPr>
              <w:t>Bankalar (Brüt)</w:t>
            </w:r>
          </w:p>
        </w:tc>
        <w:tc>
          <w:tcPr>
            <w:tcW w:w="879" w:type="pct"/>
            <w:gridSpan w:val="2"/>
            <w:tcBorders>
              <w:top w:val="single" w:sz="4" w:space="0" w:color="auto"/>
            </w:tcBorders>
            <w:shd w:val="clear" w:color="auto" w:fill="auto"/>
            <w:noWrap/>
            <w:vAlign w:val="bottom"/>
          </w:tcPr>
          <w:p w14:paraId="470CDE14"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hAnsi="Arial" w:cs="Arial"/>
                <w:sz w:val="18"/>
                <w:szCs w:val="18"/>
              </w:rPr>
              <w:t>-</w:t>
            </w:r>
          </w:p>
        </w:tc>
        <w:tc>
          <w:tcPr>
            <w:tcW w:w="816" w:type="pct"/>
            <w:tcBorders>
              <w:top w:val="single" w:sz="4" w:space="0" w:color="auto"/>
            </w:tcBorders>
            <w:shd w:val="clear" w:color="auto" w:fill="auto"/>
            <w:noWrap/>
            <w:vAlign w:val="bottom"/>
          </w:tcPr>
          <w:p w14:paraId="53B076C9"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hAnsi="Arial" w:cs="Arial"/>
                <w:sz w:val="18"/>
                <w:szCs w:val="18"/>
              </w:rPr>
              <w:t>-</w:t>
            </w:r>
          </w:p>
        </w:tc>
        <w:tc>
          <w:tcPr>
            <w:tcW w:w="937" w:type="pct"/>
            <w:tcBorders>
              <w:top w:val="single" w:sz="4" w:space="0" w:color="auto"/>
            </w:tcBorders>
            <w:shd w:val="clear" w:color="auto" w:fill="auto"/>
            <w:noWrap/>
            <w:vAlign w:val="bottom"/>
          </w:tcPr>
          <w:p w14:paraId="33C9EED6"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hAnsi="Arial" w:cs="Arial"/>
                <w:sz w:val="18"/>
                <w:szCs w:val="18"/>
              </w:rPr>
              <w:t>-</w:t>
            </w:r>
          </w:p>
        </w:tc>
      </w:tr>
      <w:tr w:rsidR="00890BDD" w:rsidRPr="00A5606A" w14:paraId="0357F529" w14:textId="77777777" w:rsidTr="005A1E91">
        <w:trPr>
          <w:trHeight w:val="113"/>
        </w:trPr>
        <w:tc>
          <w:tcPr>
            <w:tcW w:w="2368" w:type="pct"/>
            <w:tcBorders>
              <w:bottom w:val="single" w:sz="4" w:space="0" w:color="auto"/>
            </w:tcBorders>
            <w:shd w:val="clear" w:color="auto" w:fill="auto"/>
            <w:noWrap/>
            <w:vAlign w:val="bottom"/>
          </w:tcPr>
          <w:p w14:paraId="7517089E" w14:textId="77777777" w:rsidR="00890BDD" w:rsidRPr="00A5606A" w:rsidRDefault="00890BDD" w:rsidP="005A1E91">
            <w:pPr>
              <w:ind w:left="360"/>
              <w:rPr>
                <w:rFonts w:ascii="Arial" w:eastAsia="Arial Unicode MS" w:hAnsi="Arial" w:cs="Arial"/>
                <w:iCs/>
                <w:sz w:val="18"/>
                <w:szCs w:val="18"/>
              </w:rPr>
            </w:pPr>
            <w:r w:rsidRPr="00A5606A">
              <w:rPr>
                <w:rFonts w:ascii="Arial" w:hAnsi="Arial" w:cs="Arial"/>
                <w:iCs/>
                <w:sz w:val="18"/>
                <w:szCs w:val="18"/>
              </w:rPr>
              <w:t>Özel Karşılık Tutarı (-)</w:t>
            </w:r>
          </w:p>
        </w:tc>
        <w:tc>
          <w:tcPr>
            <w:tcW w:w="879" w:type="pct"/>
            <w:gridSpan w:val="2"/>
            <w:tcBorders>
              <w:bottom w:val="single" w:sz="4" w:space="0" w:color="auto"/>
            </w:tcBorders>
            <w:shd w:val="clear" w:color="auto" w:fill="auto"/>
            <w:noWrap/>
            <w:vAlign w:val="bottom"/>
          </w:tcPr>
          <w:p w14:paraId="0FB28EC9"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hAnsi="Arial" w:cs="Arial"/>
                <w:sz w:val="18"/>
                <w:szCs w:val="18"/>
              </w:rPr>
              <w:t>-</w:t>
            </w:r>
          </w:p>
        </w:tc>
        <w:tc>
          <w:tcPr>
            <w:tcW w:w="816" w:type="pct"/>
            <w:tcBorders>
              <w:bottom w:val="single" w:sz="4" w:space="0" w:color="auto"/>
            </w:tcBorders>
            <w:shd w:val="clear" w:color="auto" w:fill="auto"/>
            <w:noWrap/>
            <w:vAlign w:val="bottom"/>
          </w:tcPr>
          <w:p w14:paraId="501C7263"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hAnsi="Arial" w:cs="Arial"/>
                <w:sz w:val="18"/>
                <w:szCs w:val="18"/>
              </w:rPr>
              <w:t>-</w:t>
            </w:r>
          </w:p>
        </w:tc>
        <w:tc>
          <w:tcPr>
            <w:tcW w:w="937" w:type="pct"/>
            <w:tcBorders>
              <w:bottom w:val="single" w:sz="4" w:space="0" w:color="auto"/>
            </w:tcBorders>
            <w:shd w:val="clear" w:color="auto" w:fill="auto"/>
            <w:noWrap/>
            <w:vAlign w:val="bottom"/>
          </w:tcPr>
          <w:p w14:paraId="6E5D10BC"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hAnsi="Arial" w:cs="Arial"/>
                <w:sz w:val="18"/>
                <w:szCs w:val="18"/>
              </w:rPr>
              <w:t>-</w:t>
            </w:r>
          </w:p>
        </w:tc>
      </w:tr>
      <w:tr w:rsidR="00890BDD" w:rsidRPr="00A5606A" w14:paraId="01B9F232" w14:textId="77777777" w:rsidTr="005A1E91">
        <w:trPr>
          <w:trHeight w:val="113"/>
        </w:trPr>
        <w:tc>
          <w:tcPr>
            <w:tcW w:w="2368" w:type="pct"/>
            <w:tcBorders>
              <w:top w:val="single" w:sz="4" w:space="0" w:color="auto"/>
              <w:bottom w:val="single" w:sz="4" w:space="0" w:color="auto"/>
            </w:tcBorders>
            <w:shd w:val="clear" w:color="auto" w:fill="auto"/>
            <w:noWrap/>
            <w:vAlign w:val="bottom"/>
          </w:tcPr>
          <w:p w14:paraId="6064D8EB" w14:textId="77777777" w:rsidR="00890BDD" w:rsidRPr="00A5606A" w:rsidRDefault="00890BDD" w:rsidP="005A1E91">
            <w:pPr>
              <w:rPr>
                <w:rFonts w:ascii="Arial" w:hAnsi="Arial" w:cs="Arial"/>
                <w:b/>
                <w:iCs/>
                <w:sz w:val="18"/>
                <w:szCs w:val="18"/>
              </w:rPr>
            </w:pPr>
            <w:r w:rsidRPr="00A5606A">
              <w:rPr>
                <w:rFonts w:ascii="Arial" w:hAnsi="Arial" w:cs="Arial"/>
                <w:b/>
                <w:iCs/>
                <w:sz w:val="18"/>
                <w:szCs w:val="18"/>
              </w:rPr>
              <w:t>Bankalar (Net)</w:t>
            </w:r>
          </w:p>
        </w:tc>
        <w:tc>
          <w:tcPr>
            <w:tcW w:w="879" w:type="pct"/>
            <w:gridSpan w:val="2"/>
            <w:tcBorders>
              <w:top w:val="single" w:sz="4" w:space="0" w:color="auto"/>
              <w:bottom w:val="single" w:sz="4" w:space="0" w:color="auto"/>
            </w:tcBorders>
            <w:shd w:val="clear" w:color="auto" w:fill="auto"/>
            <w:noWrap/>
            <w:vAlign w:val="bottom"/>
          </w:tcPr>
          <w:p w14:paraId="17E2A3F6" w14:textId="77777777" w:rsidR="00890BDD" w:rsidRPr="00A5606A" w:rsidRDefault="00890BDD" w:rsidP="005A1E91">
            <w:pPr>
              <w:ind w:left="-196" w:right="18" w:firstLine="196"/>
              <w:jc w:val="right"/>
              <w:rPr>
                <w:rFonts w:ascii="Arial" w:eastAsia="Arial Unicode MS" w:hAnsi="Arial" w:cs="Arial"/>
                <w:b/>
                <w:iCs/>
                <w:sz w:val="18"/>
                <w:szCs w:val="18"/>
              </w:rPr>
            </w:pPr>
            <w:r w:rsidRPr="00A5606A">
              <w:rPr>
                <w:rFonts w:ascii="Arial" w:hAnsi="Arial" w:cs="Arial"/>
                <w:b/>
                <w:sz w:val="18"/>
                <w:szCs w:val="18"/>
              </w:rPr>
              <w:t>-</w:t>
            </w:r>
          </w:p>
        </w:tc>
        <w:tc>
          <w:tcPr>
            <w:tcW w:w="816" w:type="pct"/>
            <w:tcBorders>
              <w:top w:val="single" w:sz="4" w:space="0" w:color="auto"/>
              <w:bottom w:val="single" w:sz="4" w:space="0" w:color="auto"/>
            </w:tcBorders>
            <w:shd w:val="clear" w:color="auto" w:fill="auto"/>
            <w:noWrap/>
            <w:vAlign w:val="bottom"/>
          </w:tcPr>
          <w:p w14:paraId="6CB8E01E" w14:textId="77777777" w:rsidR="00890BDD" w:rsidRPr="00A5606A" w:rsidRDefault="00890BDD" w:rsidP="005A1E91">
            <w:pPr>
              <w:ind w:left="-196" w:right="18" w:firstLine="196"/>
              <w:jc w:val="right"/>
              <w:rPr>
                <w:rFonts w:ascii="Arial" w:eastAsia="Arial Unicode MS" w:hAnsi="Arial" w:cs="Arial"/>
                <w:b/>
                <w:iCs/>
                <w:sz w:val="18"/>
                <w:szCs w:val="18"/>
              </w:rPr>
            </w:pPr>
            <w:r w:rsidRPr="00A5606A">
              <w:rPr>
                <w:rFonts w:ascii="Arial" w:hAnsi="Arial" w:cs="Arial"/>
                <w:b/>
                <w:sz w:val="18"/>
                <w:szCs w:val="18"/>
              </w:rPr>
              <w:t>-</w:t>
            </w:r>
          </w:p>
        </w:tc>
        <w:tc>
          <w:tcPr>
            <w:tcW w:w="937" w:type="pct"/>
            <w:tcBorders>
              <w:top w:val="single" w:sz="4" w:space="0" w:color="auto"/>
              <w:bottom w:val="single" w:sz="4" w:space="0" w:color="auto"/>
            </w:tcBorders>
            <w:shd w:val="clear" w:color="auto" w:fill="auto"/>
            <w:noWrap/>
            <w:vAlign w:val="bottom"/>
          </w:tcPr>
          <w:p w14:paraId="0B7AD13E" w14:textId="77777777" w:rsidR="00890BDD" w:rsidRPr="00A5606A" w:rsidRDefault="00890BDD" w:rsidP="005A1E91">
            <w:pPr>
              <w:ind w:left="-196" w:right="18" w:firstLine="196"/>
              <w:jc w:val="right"/>
              <w:rPr>
                <w:rFonts w:ascii="Arial" w:eastAsia="Arial Unicode MS" w:hAnsi="Arial" w:cs="Arial"/>
                <w:b/>
                <w:iCs/>
                <w:sz w:val="18"/>
                <w:szCs w:val="18"/>
              </w:rPr>
            </w:pPr>
            <w:r w:rsidRPr="00A5606A">
              <w:rPr>
                <w:rFonts w:ascii="Arial" w:hAnsi="Arial" w:cs="Arial"/>
                <w:b/>
                <w:sz w:val="18"/>
                <w:szCs w:val="18"/>
              </w:rPr>
              <w:t>-</w:t>
            </w:r>
          </w:p>
        </w:tc>
      </w:tr>
      <w:tr w:rsidR="00890BDD" w:rsidRPr="00A5606A" w14:paraId="1DD89775" w14:textId="77777777" w:rsidTr="005A1E91">
        <w:trPr>
          <w:trHeight w:val="113"/>
        </w:trPr>
        <w:tc>
          <w:tcPr>
            <w:tcW w:w="2368" w:type="pct"/>
            <w:tcBorders>
              <w:top w:val="single" w:sz="4" w:space="0" w:color="auto"/>
            </w:tcBorders>
            <w:shd w:val="clear" w:color="auto" w:fill="auto"/>
            <w:noWrap/>
            <w:vAlign w:val="bottom"/>
          </w:tcPr>
          <w:p w14:paraId="558D2441" w14:textId="77777777" w:rsidR="00890BDD" w:rsidRPr="00A5606A" w:rsidRDefault="00890BDD" w:rsidP="005A1E91">
            <w:pPr>
              <w:rPr>
                <w:rFonts w:ascii="Arial" w:eastAsia="Arial Unicode MS" w:hAnsi="Arial" w:cs="Arial"/>
                <w:iCs/>
                <w:sz w:val="18"/>
                <w:szCs w:val="18"/>
              </w:rPr>
            </w:pPr>
            <w:r w:rsidRPr="00A5606A">
              <w:rPr>
                <w:rFonts w:ascii="Arial" w:hAnsi="Arial" w:cs="Arial"/>
                <w:iCs/>
                <w:sz w:val="18"/>
                <w:szCs w:val="18"/>
              </w:rPr>
              <w:t>Diğer Kredi ve Alacaklar (Brüt)</w:t>
            </w:r>
          </w:p>
        </w:tc>
        <w:tc>
          <w:tcPr>
            <w:tcW w:w="879" w:type="pct"/>
            <w:gridSpan w:val="2"/>
            <w:tcBorders>
              <w:top w:val="single" w:sz="4" w:space="0" w:color="auto"/>
            </w:tcBorders>
            <w:shd w:val="clear" w:color="auto" w:fill="auto"/>
            <w:noWrap/>
            <w:vAlign w:val="bottom"/>
          </w:tcPr>
          <w:p w14:paraId="22B4C562"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816" w:type="pct"/>
            <w:tcBorders>
              <w:top w:val="single" w:sz="4" w:space="0" w:color="auto"/>
            </w:tcBorders>
            <w:shd w:val="clear" w:color="auto" w:fill="auto"/>
            <w:noWrap/>
            <w:vAlign w:val="bottom"/>
          </w:tcPr>
          <w:p w14:paraId="0C04FD12"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937" w:type="pct"/>
            <w:tcBorders>
              <w:top w:val="single" w:sz="4" w:space="0" w:color="auto"/>
            </w:tcBorders>
            <w:shd w:val="clear" w:color="auto" w:fill="auto"/>
            <w:noWrap/>
            <w:vAlign w:val="bottom"/>
          </w:tcPr>
          <w:p w14:paraId="366D656B"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890BDD" w:rsidRPr="00A5606A" w14:paraId="4B092D8F" w14:textId="77777777" w:rsidTr="005A1E91">
        <w:trPr>
          <w:trHeight w:val="113"/>
        </w:trPr>
        <w:tc>
          <w:tcPr>
            <w:tcW w:w="2368" w:type="pct"/>
            <w:tcBorders>
              <w:bottom w:val="single" w:sz="4" w:space="0" w:color="auto"/>
            </w:tcBorders>
            <w:shd w:val="clear" w:color="auto" w:fill="auto"/>
            <w:noWrap/>
            <w:vAlign w:val="bottom"/>
          </w:tcPr>
          <w:p w14:paraId="19373853" w14:textId="77777777" w:rsidR="00890BDD" w:rsidRPr="00A5606A" w:rsidRDefault="00890BDD" w:rsidP="005A1E91">
            <w:pPr>
              <w:ind w:left="360"/>
              <w:rPr>
                <w:rFonts w:ascii="Arial" w:eastAsia="Arial Unicode MS" w:hAnsi="Arial" w:cs="Arial"/>
                <w:iCs/>
                <w:sz w:val="18"/>
                <w:szCs w:val="18"/>
              </w:rPr>
            </w:pPr>
            <w:r w:rsidRPr="00A5606A">
              <w:rPr>
                <w:rFonts w:ascii="Arial" w:hAnsi="Arial" w:cs="Arial"/>
                <w:iCs/>
                <w:sz w:val="18"/>
                <w:szCs w:val="18"/>
              </w:rPr>
              <w:t>Özel Karşılık Tutarı (-)</w:t>
            </w:r>
          </w:p>
        </w:tc>
        <w:tc>
          <w:tcPr>
            <w:tcW w:w="879" w:type="pct"/>
            <w:gridSpan w:val="2"/>
            <w:tcBorders>
              <w:bottom w:val="single" w:sz="4" w:space="0" w:color="auto"/>
            </w:tcBorders>
            <w:shd w:val="clear" w:color="auto" w:fill="auto"/>
            <w:noWrap/>
            <w:vAlign w:val="bottom"/>
          </w:tcPr>
          <w:p w14:paraId="7678934D"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hAnsi="Arial" w:cs="Arial"/>
                <w:sz w:val="18"/>
                <w:szCs w:val="18"/>
              </w:rPr>
              <w:t>-</w:t>
            </w:r>
          </w:p>
        </w:tc>
        <w:tc>
          <w:tcPr>
            <w:tcW w:w="816" w:type="pct"/>
            <w:tcBorders>
              <w:bottom w:val="single" w:sz="4" w:space="0" w:color="auto"/>
            </w:tcBorders>
            <w:shd w:val="clear" w:color="auto" w:fill="auto"/>
            <w:noWrap/>
            <w:vAlign w:val="bottom"/>
          </w:tcPr>
          <w:p w14:paraId="0AB7F84C"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hAnsi="Arial" w:cs="Arial"/>
                <w:sz w:val="18"/>
                <w:szCs w:val="18"/>
              </w:rPr>
              <w:t>-</w:t>
            </w:r>
          </w:p>
        </w:tc>
        <w:tc>
          <w:tcPr>
            <w:tcW w:w="937" w:type="pct"/>
            <w:tcBorders>
              <w:bottom w:val="single" w:sz="4" w:space="0" w:color="auto"/>
            </w:tcBorders>
            <w:shd w:val="clear" w:color="auto" w:fill="auto"/>
            <w:noWrap/>
            <w:vAlign w:val="bottom"/>
          </w:tcPr>
          <w:p w14:paraId="4EBD30E2" w14:textId="77777777" w:rsidR="00890BDD" w:rsidRPr="00A5606A" w:rsidRDefault="00890BDD" w:rsidP="005A1E91">
            <w:pPr>
              <w:ind w:left="-196" w:right="18" w:firstLine="196"/>
              <w:jc w:val="right"/>
              <w:rPr>
                <w:rFonts w:ascii="Arial" w:eastAsia="Arial Unicode MS" w:hAnsi="Arial" w:cs="Arial"/>
                <w:iCs/>
                <w:sz w:val="18"/>
                <w:szCs w:val="18"/>
              </w:rPr>
            </w:pPr>
            <w:r w:rsidRPr="00A5606A">
              <w:rPr>
                <w:rFonts w:ascii="Arial" w:hAnsi="Arial" w:cs="Arial"/>
                <w:sz w:val="18"/>
                <w:szCs w:val="18"/>
              </w:rPr>
              <w:t>-</w:t>
            </w:r>
          </w:p>
        </w:tc>
      </w:tr>
      <w:tr w:rsidR="00890BDD" w:rsidRPr="00A5606A" w14:paraId="1AEE851B" w14:textId="77777777" w:rsidTr="005A1E91">
        <w:trPr>
          <w:trHeight w:val="113"/>
        </w:trPr>
        <w:tc>
          <w:tcPr>
            <w:tcW w:w="2368" w:type="pct"/>
            <w:tcBorders>
              <w:top w:val="single" w:sz="4" w:space="0" w:color="auto"/>
              <w:bottom w:val="single" w:sz="4" w:space="0" w:color="auto"/>
            </w:tcBorders>
            <w:shd w:val="clear" w:color="auto" w:fill="auto"/>
            <w:noWrap/>
            <w:vAlign w:val="bottom"/>
          </w:tcPr>
          <w:p w14:paraId="3A25B086" w14:textId="77777777" w:rsidR="00890BDD" w:rsidRPr="00A5606A" w:rsidRDefault="00890BDD" w:rsidP="005A1E91">
            <w:pPr>
              <w:rPr>
                <w:rFonts w:ascii="Arial" w:eastAsia="Arial Unicode MS" w:hAnsi="Arial" w:cs="Arial"/>
                <w:b/>
                <w:iCs/>
                <w:sz w:val="18"/>
                <w:szCs w:val="18"/>
              </w:rPr>
            </w:pPr>
            <w:r w:rsidRPr="00A5606A">
              <w:rPr>
                <w:rFonts w:ascii="Arial" w:hAnsi="Arial" w:cs="Arial"/>
                <w:b/>
                <w:iCs/>
                <w:sz w:val="18"/>
                <w:szCs w:val="18"/>
              </w:rPr>
              <w:t>Diğer Kredi ve Alacaklar (Net)</w:t>
            </w:r>
          </w:p>
        </w:tc>
        <w:tc>
          <w:tcPr>
            <w:tcW w:w="879" w:type="pct"/>
            <w:gridSpan w:val="2"/>
            <w:tcBorders>
              <w:top w:val="single" w:sz="4" w:space="0" w:color="auto"/>
              <w:bottom w:val="single" w:sz="4" w:space="0" w:color="auto"/>
            </w:tcBorders>
            <w:shd w:val="clear" w:color="auto" w:fill="auto"/>
            <w:noWrap/>
            <w:vAlign w:val="bottom"/>
          </w:tcPr>
          <w:p w14:paraId="52F1DBE5" w14:textId="77777777" w:rsidR="00890BDD" w:rsidRPr="00A5606A" w:rsidRDefault="00890BDD" w:rsidP="005A1E91">
            <w:pPr>
              <w:ind w:left="-196" w:right="18" w:firstLine="196"/>
              <w:jc w:val="right"/>
              <w:rPr>
                <w:rFonts w:ascii="Arial" w:eastAsia="Arial Unicode MS" w:hAnsi="Arial" w:cs="Arial"/>
                <w:b/>
                <w:iCs/>
                <w:sz w:val="18"/>
                <w:szCs w:val="18"/>
              </w:rPr>
            </w:pPr>
            <w:r w:rsidRPr="00A5606A">
              <w:rPr>
                <w:rFonts w:ascii="Arial" w:hAnsi="Arial" w:cs="Arial"/>
                <w:b/>
                <w:sz w:val="18"/>
                <w:szCs w:val="18"/>
              </w:rPr>
              <w:t>-</w:t>
            </w:r>
          </w:p>
        </w:tc>
        <w:tc>
          <w:tcPr>
            <w:tcW w:w="816" w:type="pct"/>
            <w:tcBorders>
              <w:top w:val="single" w:sz="4" w:space="0" w:color="auto"/>
              <w:bottom w:val="single" w:sz="4" w:space="0" w:color="auto"/>
            </w:tcBorders>
            <w:shd w:val="clear" w:color="auto" w:fill="auto"/>
            <w:noWrap/>
            <w:vAlign w:val="bottom"/>
          </w:tcPr>
          <w:p w14:paraId="238DCA84" w14:textId="77777777" w:rsidR="00890BDD" w:rsidRPr="00A5606A" w:rsidRDefault="00890BDD" w:rsidP="005A1E91">
            <w:pPr>
              <w:ind w:left="-196" w:right="18" w:firstLine="196"/>
              <w:jc w:val="right"/>
              <w:rPr>
                <w:rFonts w:ascii="Arial" w:eastAsia="Arial Unicode MS" w:hAnsi="Arial" w:cs="Arial"/>
                <w:b/>
                <w:iCs/>
                <w:sz w:val="18"/>
                <w:szCs w:val="18"/>
              </w:rPr>
            </w:pPr>
            <w:r w:rsidRPr="00A5606A">
              <w:rPr>
                <w:rFonts w:ascii="Arial" w:hAnsi="Arial" w:cs="Arial"/>
                <w:b/>
                <w:sz w:val="18"/>
                <w:szCs w:val="18"/>
              </w:rPr>
              <w:t>-</w:t>
            </w:r>
          </w:p>
        </w:tc>
        <w:tc>
          <w:tcPr>
            <w:tcW w:w="937" w:type="pct"/>
            <w:tcBorders>
              <w:top w:val="single" w:sz="4" w:space="0" w:color="auto"/>
              <w:bottom w:val="single" w:sz="4" w:space="0" w:color="auto"/>
            </w:tcBorders>
            <w:shd w:val="clear" w:color="auto" w:fill="auto"/>
            <w:noWrap/>
            <w:vAlign w:val="bottom"/>
          </w:tcPr>
          <w:p w14:paraId="119EFA21" w14:textId="77777777" w:rsidR="00890BDD" w:rsidRPr="00A5606A" w:rsidRDefault="00890BDD" w:rsidP="005A1E91">
            <w:pPr>
              <w:ind w:left="-196" w:right="18" w:firstLine="196"/>
              <w:jc w:val="right"/>
              <w:rPr>
                <w:rFonts w:ascii="Arial" w:eastAsia="Arial Unicode MS" w:hAnsi="Arial" w:cs="Arial"/>
                <w:b/>
                <w:iCs/>
                <w:sz w:val="18"/>
                <w:szCs w:val="18"/>
              </w:rPr>
            </w:pPr>
            <w:r w:rsidRPr="00A5606A">
              <w:rPr>
                <w:rFonts w:ascii="Arial" w:hAnsi="Arial" w:cs="Arial"/>
                <w:b/>
                <w:sz w:val="18"/>
                <w:szCs w:val="18"/>
              </w:rPr>
              <w:t>-</w:t>
            </w:r>
          </w:p>
        </w:tc>
      </w:tr>
    </w:tbl>
    <w:p w14:paraId="4B750A5D" w14:textId="77777777" w:rsidR="00890BDD" w:rsidRPr="00D24009" w:rsidRDefault="00890BDD" w:rsidP="005E2AB6">
      <w:pPr>
        <w:pStyle w:val="GvdeMetniGirintisi"/>
        <w:spacing w:before="60" w:after="120"/>
        <w:ind w:left="168" w:right="-88" w:hanging="182"/>
        <w:rPr>
          <w:rFonts w:ascii="Arial" w:hAnsi="Arial" w:cs="Arial"/>
          <w:sz w:val="16"/>
          <w:szCs w:val="16"/>
        </w:rPr>
      </w:pPr>
      <w:r w:rsidRPr="005E2AB6">
        <w:rPr>
          <w:rFonts w:ascii="Arial" w:hAnsi="Arial" w:cs="Arial"/>
          <w:sz w:val="16"/>
          <w:szCs w:val="16"/>
          <w:vertAlign w:val="superscript"/>
        </w:rPr>
        <w:t xml:space="preserve">(*) </w:t>
      </w:r>
      <w:r w:rsidRPr="00D24009">
        <w:rPr>
          <w:rFonts w:ascii="Arial" w:hAnsi="Arial" w:cs="Arial"/>
          <w:sz w:val="16"/>
          <w:szCs w:val="16"/>
        </w:rPr>
        <w:t>Yukarıdaki tabloda yer alan donuk alacak tutarlarına ilave olarak 15.219 TL tutarında tahsili şüpheli ücret, komisyon ve diğer alacak bakiyesi ve aynı tutarda özel karşılık bulunmaktadır.</w:t>
      </w:r>
    </w:p>
    <w:p w14:paraId="641B7C68" w14:textId="77777777" w:rsidR="00890BDD" w:rsidRPr="00A5606A" w:rsidRDefault="00890BDD" w:rsidP="00890BDD">
      <w:pPr>
        <w:pStyle w:val="GvdeMetniGirintisi"/>
        <w:spacing w:before="120" w:after="120"/>
        <w:ind w:right="-88" w:hanging="490"/>
        <w:rPr>
          <w:rFonts w:ascii="Arial" w:hAnsi="Arial" w:cs="Arial"/>
          <w:b/>
          <w:sz w:val="20"/>
          <w:szCs w:val="20"/>
        </w:rPr>
      </w:pPr>
      <w:proofErr w:type="gramStart"/>
      <w:r w:rsidRPr="00A5606A">
        <w:rPr>
          <w:rFonts w:ascii="Arial" w:hAnsi="Arial" w:cs="Arial"/>
          <w:b/>
          <w:sz w:val="20"/>
          <w:szCs w:val="20"/>
        </w:rPr>
        <w:t>h</w:t>
      </w:r>
      <w:proofErr w:type="gramEnd"/>
      <w:r w:rsidRPr="00A5606A">
        <w:rPr>
          <w:rFonts w:ascii="Arial" w:hAnsi="Arial" w:cs="Arial"/>
          <w:b/>
          <w:sz w:val="20"/>
          <w:szCs w:val="20"/>
        </w:rPr>
        <w:t xml:space="preserve">.5. TFRS 9’a göre beklenen kredi zararı ayıran bankalarca donuk alacaklar için hesaplanan kar payı tahakkukları, reeskontları ve değerleme farkları ile bunların karşılıklarına ilişkin bilgiler: </w:t>
      </w:r>
    </w:p>
    <w:tbl>
      <w:tblPr>
        <w:tblW w:w="9118" w:type="dxa"/>
        <w:tblCellMar>
          <w:left w:w="0" w:type="dxa"/>
          <w:right w:w="0" w:type="dxa"/>
        </w:tblCellMar>
        <w:tblLook w:val="04A0" w:firstRow="1" w:lastRow="0" w:firstColumn="1" w:lastColumn="0" w:noHBand="0" w:noVBand="1"/>
      </w:tblPr>
      <w:tblGrid>
        <w:gridCol w:w="4270"/>
        <w:gridCol w:w="1609"/>
        <w:gridCol w:w="1484"/>
        <w:gridCol w:w="1755"/>
      </w:tblGrid>
      <w:tr w:rsidR="00890BDD" w:rsidRPr="00A5606A" w14:paraId="4E02A32C" w14:textId="77777777" w:rsidTr="00903C7A">
        <w:trPr>
          <w:trHeight w:val="20"/>
        </w:trPr>
        <w:tc>
          <w:tcPr>
            <w:tcW w:w="4270"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center"/>
            <w:hideMark/>
          </w:tcPr>
          <w:p w14:paraId="0D808DD5" w14:textId="77777777" w:rsidR="00890BDD" w:rsidRPr="00A5606A" w:rsidRDefault="00890BDD" w:rsidP="005A1E91">
            <w:pPr>
              <w:jc w:val="center"/>
              <w:rPr>
                <w:rFonts w:ascii="Arial" w:hAnsi="Arial" w:cs="Arial"/>
                <w:color w:val="000000"/>
                <w:sz w:val="18"/>
                <w:szCs w:val="18"/>
              </w:rPr>
            </w:pPr>
          </w:p>
        </w:tc>
        <w:tc>
          <w:tcPr>
            <w:tcW w:w="160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17CDD503" w14:textId="77777777" w:rsidR="00890BDD" w:rsidRPr="00A5606A" w:rsidRDefault="00890BDD" w:rsidP="00903C7A">
            <w:pPr>
              <w:ind w:right="59"/>
              <w:jc w:val="right"/>
              <w:rPr>
                <w:rFonts w:ascii="Arial" w:hAnsi="Arial" w:cs="Arial"/>
                <w:b/>
                <w:bCs/>
                <w:color w:val="000000"/>
                <w:sz w:val="18"/>
                <w:szCs w:val="18"/>
              </w:rPr>
            </w:pPr>
            <w:r w:rsidRPr="00A5606A">
              <w:rPr>
                <w:rFonts w:ascii="Arial" w:hAnsi="Arial" w:cs="Arial"/>
                <w:b/>
                <w:bCs/>
                <w:color w:val="000000"/>
                <w:sz w:val="18"/>
                <w:szCs w:val="18"/>
              </w:rPr>
              <w:t>III. Grup:</w:t>
            </w:r>
          </w:p>
        </w:tc>
        <w:tc>
          <w:tcPr>
            <w:tcW w:w="1484"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center"/>
            <w:hideMark/>
          </w:tcPr>
          <w:p w14:paraId="4E718325" w14:textId="77777777" w:rsidR="00890BDD" w:rsidRPr="00A5606A" w:rsidRDefault="00890BDD" w:rsidP="00903C7A">
            <w:pPr>
              <w:ind w:right="59" w:firstLineChars="100" w:firstLine="181"/>
              <w:jc w:val="right"/>
              <w:rPr>
                <w:rFonts w:ascii="Arial" w:hAnsi="Arial" w:cs="Arial"/>
                <w:b/>
                <w:bCs/>
                <w:color w:val="000000"/>
                <w:sz w:val="18"/>
                <w:szCs w:val="18"/>
              </w:rPr>
            </w:pPr>
            <w:r w:rsidRPr="00A5606A">
              <w:rPr>
                <w:rFonts w:ascii="Arial" w:hAnsi="Arial" w:cs="Arial"/>
                <w:b/>
                <w:bCs/>
                <w:color w:val="000000"/>
                <w:sz w:val="18"/>
                <w:szCs w:val="18"/>
              </w:rPr>
              <w:t>IV. Grup:</w:t>
            </w:r>
          </w:p>
        </w:tc>
        <w:tc>
          <w:tcPr>
            <w:tcW w:w="1755"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73C0FEFA" w14:textId="77777777" w:rsidR="00890BDD" w:rsidRPr="00A5606A" w:rsidRDefault="00890BDD" w:rsidP="00903C7A">
            <w:pPr>
              <w:ind w:right="59"/>
              <w:jc w:val="right"/>
              <w:rPr>
                <w:rFonts w:ascii="Arial" w:hAnsi="Arial" w:cs="Arial"/>
                <w:b/>
                <w:bCs/>
                <w:color w:val="000000"/>
                <w:sz w:val="18"/>
                <w:szCs w:val="18"/>
              </w:rPr>
            </w:pPr>
            <w:r w:rsidRPr="00A5606A">
              <w:rPr>
                <w:rFonts w:ascii="Arial" w:hAnsi="Arial" w:cs="Arial"/>
                <w:b/>
                <w:bCs/>
                <w:color w:val="000000"/>
                <w:sz w:val="18"/>
                <w:szCs w:val="18"/>
              </w:rPr>
              <w:t>V. Grup</w:t>
            </w:r>
          </w:p>
        </w:tc>
      </w:tr>
      <w:tr w:rsidR="00890BDD" w:rsidRPr="00A5606A" w14:paraId="143ADF94" w14:textId="77777777" w:rsidTr="00903C7A">
        <w:trPr>
          <w:trHeight w:val="20"/>
        </w:trPr>
        <w:tc>
          <w:tcPr>
            <w:tcW w:w="4270" w:type="dxa"/>
            <w:vMerge/>
            <w:tcBorders>
              <w:top w:val="single" w:sz="4" w:space="0" w:color="auto"/>
              <w:left w:val="nil"/>
              <w:bottom w:val="single" w:sz="4" w:space="0" w:color="000000"/>
              <w:right w:val="nil"/>
            </w:tcBorders>
            <w:vAlign w:val="center"/>
            <w:hideMark/>
          </w:tcPr>
          <w:p w14:paraId="563AAD9E" w14:textId="77777777" w:rsidR="00890BDD" w:rsidRPr="00A5606A" w:rsidRDefault="00890BDD" w:rsidP="005A1E91">
            <w:pPr>
              <w:rPr>
                <w:rFonts w:ascii="Arial" w:hAnsi="Arial" w:cs="Arial"/>
                <w:color w:val="000000"/>
                <w:sz w:val="18"/>
                <w:szCs w:val="18"/>
              </w:rPr>
            </w:pPr>
          </w:p>
        </w:tc>
        <w:tc>
          <w:tcPr>
            <w:tcW w:w="1609"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2423700D" w14:textId="77777777" w:rsidR="00890BDD" w:rsidRPr="00A5606A" w:rsidRDefault="00890BDD" w:rsidP="00903C7A">
            <w:pPr>
              <w:ind w:right="59"/>
              <w:jc w:val="right"/>
              <w:rPr>
                <w:rFonts w:ascii="Arial" w:hAnsi="Arial" w:cs="Arial"/>
                <w:b/>
                <w:bCs/>
                <w:color w:val="000000"/>
                <w:sz w:val="18"/>
                <w:szCs w:val="18"/>
              </w:rPr>
            </w:pPr>
            <w:r w:rsidRPr="00A5606A">
              <w:rPr>
                <w:rFonts w:ascii="Arial" w:hAnsi="Arial" w:cs="Arial"/>
                <w:b/>
                <w:bCs/>
                <w:color w:val="000000"/>
                <w:sz w:val="18"/>
                <w:szCs w:val="18"/>
              </w:rPr>
              <w:t xml:space="preserve">Tahsil İmkânı Sınırlı Krediler </w:t>
            </w:r>
          </w:p>
        </w:tc>
        <w:tc>
          <w:tcPr>
            <w:tcW w:w="1484"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7E8E5A8A" w14:textId="77777777" w:rsidR="00890BDD" w:rsidRPr="00A5606A" w:rsidRDefault="00890BDD" w:rsidP="00903C7A">
            <w:pPr>
              <w:ind w:right="59"/>
              <w:jc w:val="right"/>
              <w:rPr>
                <w:rFonts w:ascii="Arial" w:hAnsi="Arial" w:cs="Arial"/>
                <w:b/>
                <w:bCs/>
                <w:color w:val="000000"/>
                <w:sz w:val="18"/>
                <w:szCs w:val="18"/>
              </w:rPr>
            </w:pPr>
            <w:r w:rsidRPr="00A5606A">
              <w:rPr>
                <w:rFonts w:ascii="Arial" w:hAnsi="Arial" w:cs="Arial"/>
                <w:b/>
                <w:bCs/>
                <w:color w:val="000000"/>
                <w:sz w:val="18"/>
                <w:szCs w:val="18"/>
              </w:rPr>
              <w:t>Tahsili Şüpheli Krediler</w:t>
            </w:r>
          </w:p>
        </w:tc>
        <w:tc>
          <w:tcPr>
            <w:tcW w:w="1755"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36346CB3" w14:textId="77777777" w:rsidR="00890BDD" w:rsidRPr="00A5606A" w:rsidRDefault="00890BDD" w:rsidP="00903C7A">
            <w:pPr>
              <w:ind w:right="59"/>
              <w:jc w:val="right"/>
              <w:rPr>
                <w:rFonts w:ascii="Arial" w:hAnsi="Arial" w:cs="Arial"/>
                <w:b/>
                <w:bCs/>
                <w:color w:val="000000"/>
                <w:sz w:val="18"/>
                <w:szCs w:val="18"/>
              </w:rPr>
            </w:pPr>
            <w:r w:rsidRPr="00A5606A">
              <w:rPr>
                <w:rFonts w:ascii="Arial" w:hAnsi="Arial" w:cs="Arial"/>
                <w:b/>
                <w:bCs/>
                <w:color w:val="000000"/>
                <w:sz w:val="18"/>
                <w:szCs w:val="18"/>
              </w:rPr>
              <w:t xml:space="preserve">Zarar Niteliğindeki Krediler </w:t>
            </w:r>
          </w:p>
        </w:tc>
      </w:tr>
      <w:tr w:rsidR="00890BDD" w:rsidRPr="00A5606A" w14:paraId="6E442A34" w14:textId="77777777" w:rsidTr="00903C7A">
        <w:trPr>
          <w:trHeight w:val="20"/>
        </w:trPr>
        <w:tc>
          <w:tcPr>
            <w:tcW w:w="4270" w:type="dxa"/>
            <w:tcBorders>
              <w:top w:val="nil"/>
              <w:left w:val="nil"/>
              <w:bottom w:val="nil"/>
              <w:right w:val="nil"/>
            </w:tcBorders>
            <w:shd w:val="clear" w:color="auto" w:fill="auto"/>
            <w:tcMar>
              <w:top w:w="15" w:type="dxa"/>
              <w:left w:w="15" w:type="dxa"/>
              <w:bottom w:w="0" w:type="dxa"/>
              <w:right w:w="15" w:type="dxa"/>
            </w:tcMar>
            <w:vAlign w:val="center"/>
            <w:hideMark/>
          </w:tcPr>
          <w:p w14:paraId="319FEE5C" w14:textId="77777777" w:rsidR="00890BDD" w:rsidRPr="00A5606A" w:rsidRDefault="00890BDD" w:rsidP="005A1E91">
            <w:pPr>
              <w:jc w:val="right"/>
              <w:rPr>
                <w:rFonts w:ascii="Arial" w:hAnsi="Arial" w:cs="Arial"/>
                <w:b/>
                <w:bCs/>
                <w:color w:val="000000"/>
                <w:sz w:val="18"/>
                <w:szCs w:val="18"/>
              </w:rPr>
            </w:pPr>
          </w:p>
        </w:tc>
        <w:tc>
          <w:tcPr>
            <w:tcW w:w="1609" w:type="dxa"/>
            <w:tcBorders>
              <w:top w:val="nil"/>
              <w:left w:val="nil"/>
              <w:bottom w:val="nil"/>
              <w:right w:val="nil"/>
            </w:tcBorders>
            <w:shd w:val="clear" w:color="auto" w:fill="auto"/>
            <w:tcMar>
              <w:top w:w="15" w:type="dxa"/>
              <w:left w:w="15" w:type="dxa"/>
              <w:bottom w:w="0" w:type="dxa"/>
              <w:right w:w="15" w:type="dxa"/>
            </w:tcMar>
            <w:vAlign w:val="center"/>
            <w:hideMark/>
          </w:tcPr>
          <w:p w14:paraId="5F87FEBC" w14:textId="77777777" w:rsidR="00890BDD" w:rsidRPr="00A5606A" w:rsidRDefault="00890BDD" w:rsidP="00903C7A">
            <w:pPr>
              <w:ind w:right="59"/>
              <w:jc w:val="center"/>
              <w:rPr>
                <w:sz w:val="20"/>
                <w:szCs w:val="20"/>
              </w:rPr>
            </w:pPr>
          </w:p>
        </w:tc>
        <w:tc>
          <w:tcPr>
            <w:tcW w:w="1484" w:type="dxa"/>
            <w:tcBorders>
              <w:top w:val="nil"/>
              <w:left w:val="nil"/>
              <w:bottom w:val="nil"/>
              <w:right w:val="nil"/>
            </w:tcBorders>
            <w:shd w:val="clear" w:color="auto" w:fill="auto"/>
            <w:tcMar>
              <w:top w:w="15" w:type="dxa"/>
              <w:left w:w="15" w:type="dxa"/>
              <w:bottom w:w="0" w:type="dxa"/>
              <w:right w:w="15" w:type="dxa"/>
            </w:tcMar>
            <w:vAlign w:val="center"/>
            <w:hideMark/>
          </w:tcPr>
          <w:p w14:paraId="7F445ECA" w14:textId="77777777" w:rsidR="00890BDD" w:rsidRPr="00A5606A" w:rsidRDefault="00890BDD" w:rsidP="00903C7A">
            <w:pPr>
              <w:ind w:right="59"/>
              <w:jc w:val="right"/>
              <w:rPr>
                <w:sz w:val="20"/>
                <w:szCs w:val="20"/>
              </w:rPr>
            </w:pPr>
          </w:p>
        </w:tc>
        <w:tc>
          <w:tcPr>
            <w:tcW w:w="1755" w:type="dxa"/>
            <w:tcBorders>
              <w:top w:val="nil"/>
              <w:left w:val="nil"/>
              <w:bottom w:val="nil"/>
              <w:right w:val="nil"/>
            </w:tcBorders>
            <w:shd w:val="clear" w:color="auto" w:fill="auto"/>
            <w:tcMar>
              <w:top w:w="15" w:type="dxa"/>
              <w:left w:w="15" w:type="dxa"/>
              <w:bottom w:w="0" w:type="dxa"/>
              <w:right w:w="15" w:type="dxa"/>
            </w:tcMar>
            <w:vAlign w:val="center"/>
            <w:hideMark/>
          </w:tcPr>
          <w:p w14:paraId="7CF56C2E" w14:textId="77777777" w:rsidR="00890BDD" w:rsidRPr="00A5606A" w:rsidRDefault="00890BDD" w:rsidP="00903C7A">
            <w:pPr>
              <w:ind w:right="59"/>
              <w:jc w:val="right"/>
              <w:rPr>
                <w:sz w:val="20"/>
                <w:szCs w:val="20"/>
              </w:rPr>
            </w:pPr>
          </w:p>
        </w:tc>
      </w:tr>
      <w:tr w:rsidR="00890BDD" w:rsidRPr="00A5606A" w14:paraId="5F1BD59B" w14:textId="77777777" w:rsidTr="00903C7A">
        <w:trPr>
          <w:trHeight w:val="20"/>
        </w:trPr>
        <w:tc>
          <w:tcPr>
            <w:tcW w:w="4270" w:type="dxa"/>
            <w:tcBorders>
              <w:top w:val="nil"/>
              <w:left w:val="nil"/>
              <w:bottom w:val="nil"/>
              <w:right w:val="nil"/>
            </w:tcBorders>
            <w:shd w:val="clear" w:color="auto" w:fill="auto"/>
            <w:tcMar>
              <w:top w:w="15" w:type="dxa"/>
              <w:left w:w="135" w:type="dxa"/>
              <w:bottom w:w="0" w:type="dxa"/>
              <w:right w:w="15" w:type="dxa"/>
            </w:tcMar>
            <w:vAlign w:val="center"/>
            <w:hideMark/>
          </w:tcPr>
          <w:p w14:paraId="4813F2B8" w14:textId="77777777" w:rsidR="00890BDD" w:rsidRPr="00A5606A" w:rsidRDefault="00890BDD" w:rsidP="00903C7A">
            <w:pPr>
              <w:ind w:firstLineChars="25" w:firstLine="45"/>
              <w:rPr>
                <w:rFonts w:ascii="Arial" w:hAnsi="Arial" w:cs="Arial"/>
                <w:b/>
                <w:bCs/>
                <w:color w:val="000000"/>
                <w:sz w:val="18"/>
                <w:szCs w:val="18"/>
              </w:rPr>
            </w:pPr>
            <w:r w:rsidRPr="00A5606A">
              <w:rPr>
                <w:rFonts w:ascii="Arial" w:hAnsi="Arial" w:cs="Arial"/>
                <w:b/>
                <w:bCs/>
                <w:color w:val="000000"/>
                <w:sz w:val="18"/>
                <w:szCs w:val="18"/>
              </w:rPr>
              <w:t>Cari Dönem (Net)</w:t>
            </w:r>
          </w:p>
        </w:tc>
        <w:tc>
          <w:tcPr>
            <w:tcW w:w="1609" w:type="dxa"/>
            <w:tcBorders>
              <w:top w:val="nil"/>
              <w:left w:val="nil"/>
              <w:bottom w:val="nil"/>
              <w:right w:val="nil"/>
            </w:tcBorders>
            <w:shd w:val="clear" w:color="auto" w:fill="auto"/>
            <w:tcMar>
              <w:top w:w="15" w:type="dxa"/>
              <w:left w:w="15" w:type="dxa"/>
              <w:bottom w:w="0" w:type="dxa"/>
              <w:right w:w="15" w:type="dxa"/>
            </w:tcMar>
            <w:vAlign w:val="center"/>
            <w:hideMark/>
          </w:tcPr>
          <w:p w14:paraId="405350FD" w14:textId="77777777" w:rsidR="00890BDD" w:rsidRPr="00A5606A" w:rsidRDefault="00890BDD" w:rsidP="00903C7A">
            <w:pPr>
              <w:ind w:right="59"/>
              <w:rPr>
                <w:rFonts w:ascii="Arial" w:hAnsi="Arial" w:cs="Arial"/>
                <w:color w:val="000000"/>
                <w:sz w:val="18"/>
                <w:szCs w:val="18"/>
              </w:rPr>
            </w:pPr>
            <w:r w:rsidRPr="00A5606A">
              <w:rPr>
                <w:rFonts w:ascii="Arial" w:hAnsi="Arial" w:cs="Arial"/>
                <w:color w:val="000000"/>
                <w:sz w:val="18"/>
                <w:szCs w:val="18"/>
              </w:rPr>
              <w:t xml:space="preserve"> </w:t>
            </w:r>
          </w:p>
        </w:tc>
        <w:tc>
          <w:tcPr>
            <w:tcW w:w="1484" w:type="dxa"/>
            <w:tcBorders>
              <w:top w:val="nil"/>
              <w:left w:val="nil"/>
              <w:bottom w:val="nil"/>
              <w:right w:val="nil"/>
            </w:tcBorders>
            <w:shd w:val="clear" w:color="auto" w:fill="auto"/>
            <w:tcMar>
              <w:top w:w="15" w:type="dxa"/>
              <w:left w:w="15" w:type="dxa"/>
              <w:bottom w:w="0" w:type="dxa"/>
              <w:right w:w="15" w:type="dxa"/>
            </w:tcMar>
            <w:vAlign w:val="center"/>
            <w:hideMark/>
          </w:tcPr>
          <w:p w14:paraId="5756D313" w14:textId="77777777" w:rsidR="00890BDD" w:rsidRPr="00A5606A" w:rsidRDefault="00890BDD" w:rsidP="00903C7A">
            <w:pPr>
              <w:ind w:right="59"/>
              <w:rPr>
                <w:rFonts w:ascii="Arial" w:hAnsi="Arial" w:cs="Arial"/>
                <w:color w:val="000000"/>
                <w:sz w:val="18"/>
                <w:szCs w:val="18"/>
              </w:rPr>
            </w:pPr>
            <w:r w:rsidRPr="00A5606A">
              <w:rPr>
                <w:rFonts w:ascii="Arial" w:hAnsi="Arial" w:cs="Arial"/>
                <w:color w:val="000000"/>
                <w:sz w:val="18"/>
                <w:szCs w:val="18"/>
              </w:rPr>
              <w:t xml:space="preserve"> </w:t>
            </w:r>
          </w:p>
        </w:tc>
        <w:tc>
          <w:tcPr>
            <w:tcW w:w="1755" w:type="dxa"/>
            <w:tcBorders>
              <w:top w:val="nil"/>
              <w:left w:val="nil"/>
              <w:bottom w:val="nil"/>
              <w:right w:val="nil"/>
            </w:tcBorders>
            <w:shd w:val="clear" w:color="auto" w:fill="auto"/>
            <w:tcMar>
              <w:top w:w="15" w:type="dxa"/>
              <w:left w:w="15" w:type="dxa"/>
              <w:bottom w:w="0" w:type="dxa"/>
              <w:right w:w="15" w:type="dxa"/>
            </w:tcMar>
            <w:vAlign w:val="center"/>
            <w:hideMark/>
          </w:tcPr>
          <w:p w14:paraId="38EC5F96" w14:textId="77777777" w:rsidR="00890BDD" w:rsidRPr="00A5606A" w:rsidRDefault="00890BDD" w:rsidP="00903C7A">
            <w:pPr>
              <w:ind w:right="59"/>
              <w:rPr>
                <w:rFonts w:ascii="Arial" w:hAnsi="Arial" w:cs="Arial"/>
                <w:color w:val="000000"/>
                <w:sz w:val="18"/>
                <w:szCs w:val="18"/>
              </w:rPr>
            </w:pPr>
            <w:r w:rsidRPr="00A5606A">
              <w:rPr>
                <w:rFonts w:ascii="Arial" w:hAnsi="Arial" w:cs="Arial"/>
                <w:color w:val="000000"/>
                <w:sz w:val="18"/>
                <w:szCs w:val="18"/>
              </w:rPr>
              <w:t xml:space="preserve"> </w:t>
            </w:r>
          </w:p>
        </w:tc>
      </w:tr>
      <w:tr w:rsidR="00890BDD" w:rsidRPr="00A5606A" w14:paraId="4BDD97B8" w14:textId="77777777" w:rsidTr="00903C7A">
        <w:trPr>
          <w:trHeight w:val="20"/>
        </w:trPr>
        <w:tc>
          <w:tcPr>
            <w:tcW w:w="4270" w:type="dxa"/>
            <w:tcBorders>
              <w:top w:val="nil"/>
              <w:left w:val="nil"/>
              <w:bottom w:val="nil"/>
              <w:right w:val="nil"/>
            </w:tcBorders>
            <w:shd w:val="clear" w:color="auto" w:fill="auto"/>
            <w:tcMar>
              <w:top w:w="15" w:type="dxa"/>
              <w:left w:w="135" w:type="dxa"/>
              <w:bottom w:w="0" w:type="dxa"/>
              <w:right w:w="15" w:type="dxa"/>
            </w:tcMar>
            <w:vAlign w:val="center"/>
            <w:hideMark/>
          </w:tcPr>
          <w:p w14:paraId="49DE8C86" w14:textId="77777777" w:rsidR="00890BDD" w:rsidRPr="00A5606A" w:rsidRDefault="00890BDD" w:rsidP="00903C7A">
            <w:pPr>
              <w:ind w:leftChars="21" w:left="59" w:hangingChars="5" w:hanging="9"/>
              <w:rPr>
                <w:rFonts w:ascii="Arial" w:hAnsi="Arial" w:cs="Arial"/>
                <w:color w:val="000000"/>
                <w:sz w:val="18"/>
                <w:szCs w:val="18"/>
              </w:rPr>
            </w:pPr>
            <w:proofErr w:type="spellStart"/>
            <w:r w:rsidRPr="00A5606A">
              <w:rPr>
                <w:rFonts w:ascii="Arial" w:hAnsi="Arial" w:cs="Arial"/>
                <w:color w:val="000000"/>
                <w:sz w:val="18"/>
                <w:szCs w:val="18"/>
              </w:rPr>
              <w:t>Karpayı</w:t>
            </w:r>
            <w:proofErr w:type="spellEnd"/>
            <w:r w:rsidRPr="00A5606A">
              <w:rPr>
                <w:rFonts w:ascii="Arial" w:hAnsi="Arial" w:cs="Arial"/>
                <w:color w:val="000000"/>
                <w:sz w:val="18"/>
                <w:szCs w:val="18"/>
              </w:rPr>
              <w:t xml:space="preserve"> Tahakkuk ve Reeskontları ile Değerleme Farkları </w:t>
            </w:r>
          </w:p>
        </w:tc>
        <w:tc>
          <w:tcPr>
            <w:tcW w:w="1609" w:type="dxa"/>
            <w:tcBorders>
              <w:top w:val="nil"/>
              <w:left w:val="nil"/>
              <w:bottom w:val="nil"/>
              <w:right w:val="nil"/>
            </w:tcBorders>
            <w:shd w:val="clear" w:color="auto" w:fill="auto"/>
            <w:tcMar>
              <w:top w:w="15" w:type="dxa"/>
              <w:left w:w="15" w:type="dxa"/>
              <w:bottom w:w="0" w:type="dxa"/>
              <w:right w:w="15" w:type="dxa"/>
            </w:tcMar>
            <w:hideMark/>
          </w:tcPr>
          <w:p w14:paraId="79C1DC20" w14:textId="77777777" w:rsidR="00890BDD" w:rsidRPr="00A5606A" w:rsidRDefault="00890BDD" w:rsidP="00903C7A">
            <w:pPr>
              <w:ind w:left="-196" w:right="59" w:firstLine="196"/>
              <w:jc w:val="right"/>
              <w:rPr>
                <w:rFonts w:ascii="Arial" w:eastAsia="Arial Unicode MS" w:hAnsi="Arial" w:cs="Arial"/>
                <w:iCs/>
                <w:sz w:val="18"/>
                <w:szCs w:val="18"/>
              </w:rPr>
            </w:pPr>
            <w:r w:rsidRPr="00A5606A">
              <w:rPr>
                <w:rFonts w:ascii="Arial" w:eastAsia="Arial Unicode MS" w:hAnsi="Arial" w:cs="Arial"/>
                <w:iCs/>
                <w:sz w:val="18"/>
                <w:szCs w:val="18"/>
              </w:rPr>
              <w:t>27.344</w:t>
            </w:r>
          </w:p>
        </w:tc>
        <w:tc>
          <w:tcPr>
            <w:tcW w:w="1484" w:type="dxa"/>
            <w:tcBorders>
              <w:top w:val="nil"/>
              <w:left w:val="nil"/>
              <w:bottom w:val="nil"/>
              <w:right w:val="nil"/>
            </w:tcBorders>
            <w:shd w:val="clear" w:color="auto" w:fill="auto"/>
            <w:tcMar>
              <w:top w:w="15" w:type="dxa"/>
              <w:left w:w="15" w:type="dxa"/>
              <w:bottom w:w="0" w:type="dxa"/>
              <w:right w:w="15" w:type="dxa"/>
            </w:tcMar>
            <w:hideMark/>
          </w:tcPr>
          <w:p w14:paraId="1D26A399" w14:textId="77777777" w:rsidR="00890BDD" w:rsidRPr="00A5606A" w:rsidRDefault="00890BDD" w:rsidP="00903C7A">
            <w:pPr>
              <w:ind w:left="-196" w:right="59" w:firstLine="196"/>
              <w:jc w:val="right"/>
              <w:rPr>
                <w:rFonts w:ascii="Arial" w:eastAsia="Arial Unicode MS" w:hAnsi="Arial" w:cs="Arial"/>
                <w:iCs/>
                <w:sz w:val="18"/>
                <w:szCs w:val="18"/>
              </w:rPr>
            </w:pPr>
            <w:r w:rsidRPr="00A5606A">
              <w:rPr>
                <w:rFonts w:ascii="Arial" w:eastAsia="Arial Unicode MS" w:hAnsi="Arial" w:cs="Arial"/>
                <w:iCs/>
                <w:sz w:val="18"/>
                <w:szCs w:val="18"/>
              </w:rPr>
              <w:t>19.508</w:t>
            </w:r>
          </w:p>
        </w:tc>
        <w:tc>
          <w:tcPr>
            <w:tcW w:w="1755" w:type="dxa"/>
            <w:tcBorders>
              <w:top w:val="nil"/>
              <w:left w:val="nil"/>
              <w:bottom w:val="nil"/>
              <w:right w:val="nil"/>
            </w:tcBorders>
            <w:shd w:val="clear" w:color="auto" w:fill="auto"/>
            <w:tcMar>
              <w:top w:w="15" w:type="dxa"/>
              <w:left w:w="15" w:type="dxa"/>
              <w:bottom w:w="0" w:type="dxa"/>
              <w:right w:w="15" w:type="dxa"/>
            </w:tcMar>
            <w:hideMark/>
          </w:tcPr>
          <w:p w14:paraId="6E5EF4AE" w14:textId="77777777" w:rsidR="00890BDD" w:rsidRPr="00A5606A" w:rsidRDefault="00890BDD" w:rsidP="00903C7A">
            <w:pPr>
              <w:ind w:left="-196" w:right="59" w:firstLine="196"/>
              <w:jc w:val="right"/>
              <w:rPr>
                <w:rFonts w:ascii="Arial" w:eastAsia="Arial Unicode MS" w:hAnsi="Arial" w:cs="Arial"/>
                <w:iCs/>
                <w:sz w:val="18"/>
                <w:szCs w:val="18"/>
              </w:rPr>
            </w:pPr>
            <w:r w:rsidRPr="00A5606A">
              <w:rPr>
                <w:rFonts w:ascii="Arial" w:eastAsia="Arial Unicode MS" w:hAnsi="Arial" w:cs="Arial"/>
                <w:iCs/>
                <w:sz w:val="18"/>
                <w:szCs w:val="18"/>
              </w:rPr>
              <w:t>77.410</w:t>
            </w:r>
          </w:p>
        </w:tc>
      </w:tr>
      <w:tr w:rsidR="00890BDD" w:rsidRPr="00A5606A" w14:paraId="5F640CB6" w14:textId="77777777" w:rsidTr="00903C7A">
        <w:trPr>
          <w:trHeight w:val="20"/>
        </w:trPr>
        <w:tc>
          <w:tcPr>
            <w:tcW w:w="4270" w:type="dxa"/>
            <w:tcBorders>
              <w:top w:val="nil"/>
              <w:left w:val="nil"/>
              <w:bottom w:val="nil"/>
              <w:right w:val="nil"/>
            </w:tcBorders>
            <w:shd w:val="clear" w:color="auto" w:fill="auto"/>
            <w:tcMar>
              <w:top w:w="15" w:type="dxa"/>
              <w:left w:w="135" w:type="dxa"/>
              <w:bottom w:w="0" w:type="dxa"/>
              <w:right w:w="15" w:type="dxa"/>
            </w:tcMar>
            <w:vAlign w:val="center"/>
            <w:hideMark/>
          </w:tcPr>
          <w:p w14:paraId="0F1245E3" w14:textId="77777777" w:rsidR="00890BDD" w:rsidRPr="00A5606A" w:rsidRDefault="00890BDD" w:rsidP="00903C7A">
            <w:pPr>
              <w:ind w:leftChars="21" w:left="59" w:hangingChars="5" w:hanging="9"/>
              <w:rPr>
                <w:rFonts w:ascii="Arial" w:hAnsi="Arial" w:cs="Arial"/>
                <w:color w:val="000000"/>
                <w:sz w:val="18"/>
                <w:szCs w:val="18"/>
              </w:rPr>
            </w:pPr>
            <w:r w:rsidRPr="00A5606A">
              <w:rPr>
                <w:rFonts w:ascii="Arial" w:hAnsi="Arial" w:cs="Arial"/>
                <w:color w:val="000000"/>
                <w:sz w:val="18"/>
                <w:szCs w:val="18"/>
              </w:rPr>
              <w:t xml:space="preserve">Karşılık Tutarı (-) </w:t>
            </w:r>
          </w:p>
        </w:tc>
        <w:tc>
          <w:tcPr>
            <w:tcW w:w="1609" w:type="dxa"/>
            <w:tcBorders>
              <w:top w:val="nil"/>
              <w:left w:val="nil"/>
              <w:bottom w:val="nil"/>
              <w:right w:val="nil"/>
            </w:tcBorders>
            <w:shd w:val="clear" w:color="auto" w:fill="auto"/>
            <w:tcMar>
              <w:top w:w="15" w:type="dxa"/>
              <w:left w:w="15" w:type="dxa"/>
              <w:bottom w:w="0" w:type="dxa"/>
              <w:right w:w="15" w:type="dxa"/>
            </w:tcMar>
            <w:hideMark/>
          </w:tcPr>
          <w:p w14:paraId="4B0FD959" w14:textId="77777777" w:rsidR="00890BDD" w:rsidRPr="00A5606A" w:rsidRDefault="00890BDD" w:rsidP="00903C7A">
            <w:pPr>
              <w:ind w:left="-196" w:right="59" w:firstLine="196"/>
              <w:jc w:val="right"/>
              <w:rPr>
                <w:rFonts w:ascii="Arial" w:eastAsia="Arial Unicode MS" w:hAnsi="Arial" w:cs="Arial"/>
                <w:iCs/>
                <w:sz w:val="18"/>
                <w:szCs w:val="18"/>
              </w:rPr>
            </w:pPr>
            <w:r w:rsidRPr="00A5606A">
              <w:rPr>
                <w:rFonts w:ascii="Arial" w:eastAsia="Arial Unicode MS" w:hAnsi="Arial" w:cs="Arial"/>
                <w:iCs/>
                <w:sz w:val="18"/>
                <w:szCs w:val="18"/>
              </w:rPr>
              <w:t>10.519</w:t>
            </w:r>
          </w:p>
        </w:tc>
        <w:tc>
          <w:tcPr>
            <w:tcW w:w="1484" w:type="dxa"/>
            <w:tcBorders>
              <w:top w:val="nil"/>
              <w:left w:val="nil"/>
              <w:bottom w:val="nil"/>
              <w:right w:val="nil"/>
            </w:tcBorders>
            <w:shd w:val="clear" w:color="auto" w:fill="auto"/>
            <w:tcMar>
              <w:top w:w="15" w:type="dxa"/>
              <w:left w:w="15" w:type="dxa"/>
              <w:bottom w:w="0" w:type="dxa"/>
              <w:right w:w="15" w:type="dxa"/>
            </w:tcMar>
            <w:hideMark/>
          </w:tcPr>
          <w:p w14:paraId="3A121AE7" w14:textId="77777777" w:rsidR="00890BDD" w:rsidRPr="00A5606A" w:rsidRDefault="00890BDD" w:rsidP="00903C7A">
            <w:pPr>
              <w:ind w:left="-196" w:right="59" w:firstLine="196"/>
              <w:jc w:val="right"/>
              <w:rPr>
                <w:rFonts w:ascii="Arial" w:eastAsia="Arial Unicode MS" w:hAnsi="Arial" w:cs="Arial"/>
                <w:iCs/>
                <w:sz w:val="18"/>
                <w:szCs w:val="18"/>
              </w:rPr>
            </w:pPr>
            <w:r w:rsidRPr="00A5606A">
              <w:rPr>
                <w:rFonts w:ascii="Arial" w:eastAsia="Arial Unicode MS" w:hAnsi="Arial" w:cs="Arial"/>
                <w:iCs/>
                <w:sz w:val="18"/>
                <w:szCs w:val="18"/>
              </w:rPr>
              <w:t>14.398</w:t>
            </w:r>
          </w:p>
        </w:tc>
        <w:tc>
          <w:tcPr>
            <w:tcW w:w="1755" w:type="dxa"/>
            <w:tcBorders>
              <w:top w:val="nil"/>
              <w:left w:val="nil"/>
              <w:bottom w:val="nil"/>
              <w:right w:val="nil"/>
            </w:tcBorders>
            <w:shd w:val="clear" w:color="auto" w:fill="auto"/>
            <w:tcMar>
              <w:top w:w="15" w:type="dxa"/>
              <w:left w:w="15" w:type="dxa"/>
              <w:bottom w:w="0" w:type="dxa"/>
              <w:right w:w="15" w:type="dxa"/>
            </w:tcMar>
            <w:hideMark/>
          </w:tcPr>
          <w:p w14:paraId="639ED526" w14:textId="77777777" w:rsidR="00890BDD" w:rsidRPr="00A5606A" w:rsidRDefault="00890BDD" w:rsidP="00903C7A">
            <w:pPr>
              <w:ind w:left="-196" w:right="59" w:firstLine="196"/>
              <w:jc w:val="right"/>
              <w:rPr>
                <w:rFonts w:ascii="Arial" w:eastAsia="Arial Unicode MS" w:hAnsi="Arial" w:cs="Arial"/>
                <w:iCs/>
                <w:sz w:val="18"/>
                <w:szCs w:val="18"/>
              </w:rPr>
            </w:pPr>
            <w:r w:rsidRPr="00A5606A">
              <w:rPr>
                <w:rFonts w:ascii="Arial" w:eastAsia="Arial Unicode MS" w:hAnsi="Arial" w:cs="Arial"/>
                <w:iCs/>
                <w:sz w:val="18"/>
                <w:szCs w:val="18"/>
              </w:rPr>
              <w:t>51.857</w:t>
            </w:r>
          </w:p>
        </w:tc>
      </w:tr>
      <w:tr w:rsidR="00890BDD" w:rsidRPr="00A5606A" w14:paraId="56C511B7" w14:textId="77777777" w:rsidTr="00903C7A">
        <w:trPr>
          <w:trHeight w:val="20"/>
        </w:trPr>
        <w:tc>
          <w:tcPr>
            <w:tcW w:w="4270" w:type="dxa"/>
            <w:tcBorders>
              <w:left w:val="nil"/>
              <w:bottom w:val="single" w:sz="4" w:space="0" w:color="auto"/>
              <w:right w:val="nil"/>
            </w:tcBorders>
            <w:shd w:val="clear" w:color="auto" w:fill="auto"/>
            <w:tcMar>
              <w:top w:w="15" w:type="dxa"/>
              <w:left w:w="135" w:type="dxa"/>
              <w:bottom w:w="0" w:type="dxa"/>
              <w:right w:w="15" w:type="dxa"/>
            </w:tcMar>
            <w:vAlign w:val="center"/>
          </w:tcPr>
          <w:p w14:paraId="1C489044" w14:textId="77777777" w:rsidR="00890BDD" w:rsidRPr="00A5606A" w:rsidRDefault="00890BDD" w:rsidP="005A1E91">
            <w:pPr>
              <w:ind w:firstLineChars="100" w:firstLine="180"/>
              <w:rPr>
                <w:rFonts w:ascii="Arial" w:hAnsi="Arial" w:cs="Arial"/>
                <w:color w:val="000000"/>
                <w:sz w:val="18"/>
                <w:szCs w:val="18"/>
              </w:rPr>
            </w:pPr>
          </w:p>
        </w:tc>
        <w:tc>
          <w:tcPr>
            <w:tcW w:w="1609" w:type="dxa"/>
            <w:tcBorders>
              <w:left w:val="nil"/>
              <w:bottom w:val="single" w:sz="4" w:space="0" w:color="auto"/>
              <w:right w:val="nil"/>
            </w:tcBorders>
            <w:shd w:val="clear" w:color="auto" w:fill="auto"/>
            <w:tcMar>
              <w:top w:w="15" w:type="dxa"/>
              <w:left w:w="15" w:type="dxa"/>
              <w:bottom w:w="0" w:type="dxa"/>
              <w:right w:w="15" w:type="dxa"/>
            </w:tcMar>
            <w:vAlign w:val="center"/>
          </w:tcPr>
          <w:p w14:paraId="26D334A1" w14:textId="77777777" w:rsidR="00890BDD" w:rsidRPr="00A5606A" w:rsidRDefault="00890BDD" w:rsidP="00903C7A">
            <w:pPr>
              <w:ind w:right="59"/>
              <w:rPr>
                <w:rFonts w:ascii="Arial" w:hAnsi="Arial" w:cs="Arial"/>
                <w:color w:val="000000"/>
                <w:sz w:val="18"/>
                <w:szCs w:val="18"/>
              </w:rPr>
            </w:pPr>
          </w:p>
        </w:tc>
        <w:tc>
          <w:tcPr>
            <w:tcW w:w="1484" w:type="dxa"/>
            <w:tcBorders>
              <w:left w:val="nil"/>
              <w:bottom w:val="single" w:sz="4" w:space="0" w:color="auto"/>
              <w:right w:val="nil"/>
            </w:tcBorders>
            <w:shd w:val="clear" w:color="auto" w:fill="auto"/>
            <w:tcMar>
              <w:top w:w="15" w:type="dxa"/>
              <w:left w:w="15" w:type="dxa"/>
              <w:bottom w:w="0" w:type="dxa"/>
              <w:right w:w="15" w:type="dxa"/>
            </w:tcMar>
            <w:vAlign w:val="center"/>
          </w:tcPr>
          <w:p w14:paraId="0F96D99C" w14:textId="77777777" w:rsidR="00890BDD" w:rsidRPr="00A5606A" w:rsidRDefault="00890BDD" w:rsidP="00903C7A">
            <w:pPr>
              <w:ind w:right="59"/>
              <w:rPr>
                <w:rFonts w:ascii="Arial" w:hAnsi="Arial" w:cs="Arial"/>
                <w:color w:val="000000"/>
                <w:sz w:val="18"/>
                <w:szCs w:val="18"/>
              </w:rPr>
            </w:pPr>
          </w:p>
        </w:tc>
        <w:tc>
          <w:tcPr>
            <w:tcW w:w="1755" w:type="dxa"/>
            <w:tcBorders>
              <w:left w:val="nil"/>
              <w:bottom w:val="single" w:sz="4" w:space="0" w:color="auto"/>
              <w:right w:val="nil"/>
            </w:tcBorders>
            <w:shd w:val="clear" w:color="auto" w:fill="auto"/>
            <w:tcMar>
              <w:top w:w="15" w:type="dxa"/>
              <w:left w:w="15" w:type="dxa"/>
              <w:bottom w:w="0" w:type="dxa"/>
              <w:right w:w="15" w:type="dxa"/>
            </w:tcMar>
            <w:vAlign w:val="center"/>
          </w:tcPr>
          <w:p w14:paraId="2926F656" w14:textId="77777777" w:rsidR="00890BDD" w:rsidRPr="00A5606A" w:rsidRDefault="00890BDD" w:rsidP="00903C7A">
            <w:pPr>
              <w:ind w:right="59"/>
              <w:rPr>
                <w:rFonts w:ascii="Arial" w:hAnsi="Arial" w:cs="Arial"/>
                <w:color w:val="000000"/>
                <w:sz w:val="18"/>
                <w:szCs w:val="18"/>
              </w:rPr>
            </w:pPr>
          </w:p>
        </w:tc>
      </w:tr>
    </w:tbl>
    <w:p w14:paraId="4C5D0332" w14:textId="77777777" w:rsidR="00890BDD" w:rsidRDefault="00890BDD" w:rsidP="00DD770B">
      <w:pPr>
        <w:pStyle w:val="GvdeMetniGirintisi"/>
        <w:spacing w:before="120" w:after="120"/>
        <w:ind w:right="-142" w:hanging="567"/>
        <w:rPr>
          <w:rFonts w:ascii="Arial" w:hAnsi="Arial" w:cs="Arial"/>
          <w:b/>
          <w:color w:val="000000" w:themeColor="text1"/>
          <w:sz w:val="20"/>
          <w:szCs w:val="20"/>
        </w:rPr>
      </w:pPr>
    </w:p>
    <w:p w14:paraId="539CCC96" w14:textId="77777777" w:rsidR="00890BDD" w:rsidRDefault="00890BDD">
      <w:pPr>
        <w:rPr>
          <w:rFonts w:ascii="Arial" w:hAnsi="Arial" w:cs="Arial"/>
          <w:b/>
          <w:color w:val="000000" w:themeColor="text1"/>
          <w:sz w:val="20"/>
          <w:szCs w:val="20"/>
          <w:lang w:eastAsia="en-US"/>
        </w:rPr>
      </w:pPr>
      <w:r>
        <w:rPr>
          <w:rFonts w:ascii="Arial" w:hAnsi="Arial" w:cs="Arial"/>
          <w:b/>
          <w:color w:val="000000" w:themeColor="text1"/>
          <w:sz w:val="20"/>
          <w:szCs w:val="20"/>
        </w:rPr>
        <w:br w:type="page"/>
      </w:r>
    </w:p>
    <w:p w14:paraId="67C007B9" w14:textId="7A449B78" w:rsidR="00085A58" w:rsidRDefault="00085A58" w:rsidP="00DD770B">
      <w:pPr>
        <w:pStyle w:val="GvdeMetniGirintisi"/>
        <w:spacing w:before="120" w:after="120"/>
        <w:ind w:right="-142" w:hanging="567"/>
        <w:rPr>
          <w:rFonts w:ascii="Arial" w:hAnsi="Arial" w:cs="Arial"/>
          <w:b/>
          <w:color w:val="000000" w:themeColor="text1"/>
          <w:sz w:val="20"/>
          <w:szCs w:val="20"/>
        </w:rPr>
      </w:pPr>
      <w:r w:rsidRPr="00085A58">
        <w:rPr>
          <w:rFonts w:ascii="Arial" w:hAnsi="Arial" w:cs="Arial"/>
          <w:b/>
          <w:color w:val="000000" w:themeColor="text1"/>
          <w:sz w:val="20"/>
          <w:szCs w:val="20"/>
        </w:rPr>
        <w:lastRenderedPageBreak/>
        <w:t>I.</w:t>
      </w:r>
      <w:r w:rsidRPr="00085A58">
        <w:rPr>
          <w:rFonts w:ascii="Arial" w:hAnsi="Arial" w:cs="Arial"/>
          <w:b/>
          <w:color w:val="000000" w:themeColor="text1"/>
          <w:sz w:val="20"/>
          <w:szCs w:val="20"/>
        </w:rPr>
        <w:tab/>
        <w:t>Konsolide bilançonun aktif hesaplarına ilişkin açıklama ve dipnotlar (devamı):</w:t>
      </w:r>
    </w:p>
    <w:p w14:paraId="5C8A86AE" w14:textId="3ED0B517" w:rsidR="00136C29" w:rsidRPr="009128F0" w:rsidRDefault="00B56E54" w:rsidP="006A60E8">
      <w:pPr>
        <w:pStyle w:val="GvdeMetniGirintisi"/>
        <w:spacing w:before="120" w:after="120"/>
        <w:ind w:right="-13" w:hanging="567"/>
        <w:rPr>
          <w:rFonts w:ascii="Arial" w:hAnsi="Arial" w:cs="Arial"/>
          <w:b/>
          <w:color w:val="000000" w:themeColor="text1"/>
          <w:sz w:val="20"/>
          <w:szCs w:val="20"/>
        </w:rPr>
      </w:pPr>
      <w:proofErr w:type="gramStart"/>
      <w:r w:rsidRPr="009128F0">
        <w:rPr>
          <w:rFonts w:ascii="Arial" w:hAnsi="Arial" w:cs="Arial"/>
          <w:b/>
          <w:color w:val="000000" w:themeColor="text1"/>
          <w:sz w:val="20"/>
          <w:szCs w:val="20"/>
        </w:rPr>
        <w:t>ı</w:t>
      </w:r>
      <w:proofErr w:type="gramEnd"/>
      <w:r w:rsidRPr="009128F0">
        <w:rPr>
          <w:rFonts w:ascii="Arial" w:hAnsi="Arial" w:cs="Arial"/>
          <w:b/>
          <w:color w:val="000000" w:themeColor="text1"/>
          <w:sz w:val="20"/>
          <w:szCs w:val="20"/>
        </w:rPr>
        <w:t>.</w:t>
      </w:r>
      <w:r w:rsidR="00136C29" w:rsidRPr="009128F0">
        <w:rPr>
          <w:rFonts w:ascii="Arial" w:hAnsi="Arial" w:cs="Arial"/>
          <w:b/>
          <w:color w:val="000000" w:themeColor="text1"/>
          <w:sz w:val="20"/>
          <w:szCs w:val="20"/>
        </w:rPr>
        <w:tab/>
        <w:t xml:space="preserve">Zarar niteliğindeki krediler ve diğer alacaklar için tasfiye politikasının ana hatları: </w:t>
      </w:r>
    </w:p>
    <w:p w14:paraId="495DB2BA" w14:textId="77777777" w:rsidR="00136C29" w:rsidRPr="009128F0" w:rsidRDefault="00136C29" w:rsidP="006A60E8">
      <w:pPr>
        <w:autoSpaceDE w:val="0"/>
        <w:autoSpaceDN w:val="0"/>
        <w:adjustRightInd w:val="0"/>
        <w:spacing w:before="120" w:after="120"/>
        <w:ind w:right="-13"/>
        <w:jc w:val="both"/>
        <w:rPr>
          <w:rFonts w:ascii="Arial" w:hAnsi="Arial" w:cs="Arial"/>
          <w:color w:val="000000" w:themeColor="text1"/>
          <w:sz w:val="20"/>
          <w:szCs w:val="20"/>
        </w:rPr>
      </w:pPr>
      <w:r w:rsidRPr="009128F0">
        <w:rPr>
          <w:rFonts w:ascii="Arial" w:hAnsi="Arial" w:cs="Arial"/>
          <w:color w:val="000000" w:themeColor="text1"/>
          <w:sz w:val="20"/>
          <w:szCs w:val="20"/>
        </w:rPr>
        <w:t xml:space="preserve">Zarar niteliğindeki krediler ve diğer alacaklar kanuni takip başlatmak suretiyle ve teminatların nakde dönüştürülmesi yollarıyla tahsil edilmeye çalışılmaktadır. </w:t>
      </w:r>
    </w:p>
    <w:p w14:paraId="215C4669" w14:textId="6C22384B" w:rsidR="00085A58" w:rsidRPr="00A5606A" w:rsidRDefault="00085A58" w:rsidP="006A60E8">
      <w:pPr>
        <w:pStyle w:val="GvdeMetniGirintisi"/>
        <w:spacing w:before="120" w:after="120"/>
        <w:ind w:left="-378" w:right="-13" w:hanging="175"/>
        <w:rPr>
          <w:rFonts w:ascii="Arial" w:eastAsia="Arial Unicode MS" w:hAnsi="Arial" w:cs="Arial"/>
          <w:b/>
          <w:sz w:val="20"/>
          <w:szCs w:val="20"/>
        </w:rPr>
      </w:pPr>
      <w:proofErr w:type="gramStart"/>
      <w:r w:rsidRPr="00A5606A">
        <w:rPr>
          <w:rFonts w:ascii="Arial" w:hAnsi="Arial" w:cs="Arial"/>
          <w:b/>
          <w:sz w:val="20"/>
          <w:szCs w:val="20"/>
        </w:rPr>
        <w:t>k</w:t>
      </w:r>
      <w:proofErr w:type="gramEnd"/>
      <w:r w:rsidRPr="00A5606A">
        <w:rPr>
          <w:rFonts w:ascii="Arial" w:hAnsi="Arial" w:cs="Arial"/>
          <w:b/>
          <w:sz w:val="20"/>
          <w:szCs w:val="20"/>
        </w:rPr>
        <w:t>.</w:t>
      </w:r>
      <w:r w:rsidR="006A60E8">
        <w:rPr>
          <w:rFonts w:ascii="Arial" w:hAnsi="Arial" w:cs="Arial"/>
          <w:b/>
          <w:sz w:val="20"/>
          <w:szCs w:val="20"/>
        </w:rPr>
        <w:tab/>
      </w:r>
      <w:r w:rsidRPr="00A5606A">
        <w:rPr>
          <w:rFonts w:ascii="Arial" w:hAnsi="Arial" w:cs="Arial"/>
          <w:b/>
          <w:sz w:val="20"/>
          <w:szCs w:val="20"/>
        </w:rPr>
        <w:tab/>
        <w:t xml:space="preserve">Kayıttan </w:t>
      </w:r>
      <w:r w:rsidR="006A60E8">
        <w:rPr>
          <w:rFonts w:ascii="Arial" w:hAnsi="Arial" w:cs="Arial"/>
          <w:b/>
          <w:sz w:val="20"/>
          <w:szCs w:val="20"/>
        </w:rPr>
        <w:t>d</w:t>
      </w:r>
      <w:r w:rsidRPr="00A5606A">
        <w:rPr>
          <w:rFonts w:ascii="Arial" w:hAnsi="Arial" w:cs="Arial"/>
          <w:b/>
          <w:sz w:val="20"/>
          <w:szCs w:val="20"/>
        </w:rPr>
        <w:t>üşme politikasına ilişkin açıklamalar:</w:t>
      </w:r>
    </w:p>
    <w:p w14:paraId="6C05E9E8" w14:textId="6D19D295" w:rsidR="00085A58" w:rsidRPr="00A5606A" w:rsidRDefault="00085A58" w:rsidP="006A60E8">
      <w:pPr>
        <w:pStyle w:val="GvdeMetniGirintisi"/>
        <w:tabs>
          <w:tab w:val="left" w:pos="1080"/>
        </w:tabs>
        <w:spacing w:before="120" w:after="120"/>
        <w:ind w:right="-13" w:firstLine="0"/>
        <w:rPr>
          <w:rFonts w:ascii="Arial" w:hAnsi="Arial" w:cs="Arial"/>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p>
    <w:p w14:paraId="60EB346C" w14:textId="77777777" w:rsidR="005A1E91" w:rsidRPr="00A5606A" w:rsidRDefault="005A1E91" w:rsidP="005A1E91">
      <w:pPr>
        <w:pStyle w:val="GvdeMetniGirintisi"/>
        <w:spacing w:before="120" w:after="120"/>
        <w:ind w:left="14" w:hanging="616"/>
        <w:rPr>
          <w:rFonts w:ascii="Arial" w:hAnsi="Arial" w:cs="Arial"/>
          <w:b/>
          <w:sz w:val="20"/>
          <w:szCs w:val="20"/>
        </w:rPr>
      </w:pPr>
      <w:r w:rsidRPr="00A5606A">
        <w:rPr>
          <w:rFonts w:ascii="Arial" w:hAnsi="Arial" w:cs="Arial"/>
          <w:b/>
          <w:sz w:val="20"/>
          <w:szCs w:val="20"/>
        </w:rPr>
        <w:t>7.</w:t>
      </w:r>
      <w:r w:rsidRPr="00A5606A">
        <w:rPr>
          <w:rFonts w:ascii="Arial" w:hAnsi="Arial" w:cs="Arial"/>
          <w:b/>
          <w:sz w:val="20"/>
          <w:szCs w:val="20"/>
        </w:rPr>
        <w:tab/>
        <w:t xml:space="preserve">Kiralama işlemlerinden alacaklara ilişkin bilgiler (net): </w:t>
      </w:r>
    </w:p>
    <w:p w14:paraId="3A46FF30" w14:textId="77777777" w:rsidR="005A1E91" w:rsidRPr="00A5606A" w:rsidRDefault="005A1E91" w:rsidP="005A1E91">
      <w:pPr>
        <w:pStyle w:val="GvdeMetniGirintisi"/>
        <w:spacing w:before="120" w:after="120"/>
        <w:ind w:left="-567" w:hanging="14"/>
        <w:rPr>
          <w:rFonts w:ascii="Arial" w:hAnsi="Arial" w:cs="Arial"/>
          <w:b/>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w:t>
      </w:r>
      <w:r w:rsidRPr="00A5606A">
        <w:rPr>
          <w:rFonts w:ascii="Arial" w:hAnsi="Arial" w:cs="Arial"/>
          <w:b/>
          <w:sz w:val="20"/>
          <w:szCs w:val="20"/>
        </w:rPr>
        <w:tab/>
      </w:r>
      <w:r w:rsidRPr="00A5606A">
        <w:rPr>
          <w:rFonts w:ascii="Arial" w:hAnsi="Arial" w:cs="Arial"/>
          <w:b/>
          <w:bCs/>
          <w:iCs/>
          <w:sz w:val="20"/>
          <w:szCs w:val="20"/>
        </w:rPr>
        <w:t>Finansal kiralama yöntemiyle kullandırılan fonların kalan vadelerine göre gösterimi</w:t>
      </w:r>
      <w:r w:rsidRPr="00A5606A">
        <w:rPr>
          <w:rFonts w:ascii="Arial" w:hAnsi="Arial" w:cs="Arial"/>
          <w:b/>
          <w:sz w:val="20"/>
          <w:szCs w:val="20"/>
        </w:rPr>
        <w:t>:</w:t>
      </w:r>
    </w:p>
    <w:tbl>
      <w:tblPr>
        <w:tblW w:w="5007" w:type="pct"/>
        <w:tblLayout w:type="fixed"/>
        <w:tblLook w:val="0000" w:firstRow="0" w:lastRow="0" w:firstColumn="0" w:lastColumn="0" w:noHBand="0" w:noVBand="0"/>
      </w:tblPr>
      <w:tblGrid>
        <w:gridCol w:w="6529"/>
        <w:gridCol w:w="7"/>
        <w:gridCol w:w="1221"/>
        <w:gridCol w:w="7"/>
        <w:gridCol w:w="1308"/>
        <w:gridCol w:w="13"/>
      </w:tblGrid>
      <w:tr w:rsidR="005A1E91" w:rsidRPr="00A5606A" w14:paraId="46520C76" w14:textId="77777777" w:rsidTr="005A1E91">
        <w:trPr>
          <w:gridAfter w:val="1"/>
          <w:wAfter w:w="7" w:type="pct"/>
          <w:trHeight w:val="170"/>
        </w:trPr>
        <w:tc>
          <w:tcPr>
            <w:tcW w:w="3597" w:type="pct"/>
            <w:gridSpan w:val="2"/>
            <w:tcBorders>
              <w:top w:val="single" w:sz="4" w:space="0" w:color="auto"/>
              <w:bottom w:val="single" w:sz="4" w:space="0" w:color="auto"/>
            </w:tcBorders>
            <w:shd w:val="clear" w:color="auto" w:fill="auto"/>
            <w:noWrap/>
            <w:vAlign w:val="bottom"/>
          </w:tcPr>
          <w:p w14:paraId="50B8AC54" w14:textId="77777777" w:rsidR="005A1E91" w:rsidRPr="00A5606A" w:rsidRDefault="005A1E91" w:rsidP="005A1E91">
            <w:pPr>
              <w:ind w:hanging="14"/>
              <w:jc w:val="both"/>
              <w:rPr>
                <w:rFonts w:ascii="Arial" w:hAnsi="Arial" w:cs="Arial"/>
                <w:b/>
                <w:sz w:val="18"/>
                <w:szCs w:val="18"/>
              </w:rPr>
            </w:pPr>
            <w:r w:rsidRPr="00A5606A">
              <w:rPr>
                <w:rFonts w:ascii="Arial" w:hAnsi="Arial" w:cs="Arial"/>
                <w:b/>
                <w:sz w:val="18"/>
                <w:szCs w:val="18"/>
              </w:rPr>
              <w:t> </w:t>
            </w:r>
          </w:p>
        </w:tc>
        <w:tc>
          <w:tcPr>
            <w:tcW w:w="1396" w:type="pct"/>
            <w:gridSpan w:val="3"/>
            <w:tcBorders>
              <w:top w:val="single" w:sz="4" w:space="0" w:color="auto"/>
              <w:bottom w:val="single" w:sz="4" w:space="0" w:color="auto"/>
            </w:tcBorders>
            <w:shd w:val="clear" w:color="auto" w:fill="auto"/>
            <w:noWrap/>
            <w:vAlign w:val="bottom"/>
          </w:tcPr>
          <w:p w14:paraId="57B7EED3" w14:textId="77777777" w:rsidR="005A1E91" w:rsidRPr="00A5606A" w:rsidRDefault="005A1E91" w:rsidP="005A1E91">
            <w:pPr>
              <w:ind w:left="587" w:hanging="14"/>
              <w:jc w:val="center"/>
              <w:rPr>
                <w:rFonts w:ascii="Arial" w:eastAsia="Arial Unicode MS" w:hAnsi="Arial" w:cs="Arial"/>
                <w:b/>
                <w:sz w:val="18"/>
                <w:szCs w:val="18"/>
              </w:rPr>
            </w:pPr>
            <w:r w:rsidRPr="00A5606A">
              <w:rPr>
                <w:rFonts w:ascii="Arial" w:hAnsi="Arial" w:cs="Arial"/>
                <w:b/>
                <w:sz w:val="18"/>
                <w:szCs w:val="18"/>
              </w:rPr>
              <w:t>Cari Dönem</w:t>
            </w:r>
          </w:p>
        </w:tc>
      </w:tr>
      <w:tr w:rsidR="005A1E91" w:rsidRPr="00A5606A" w14:paraId="3A3D392A" w14:textId="77777777" w:rsidTr="005A1E91">
        <w:trPr>
          <w:gridAfter w:val="1"/>
          <w:wAfter w:w="7" w:type="pct"/>
          <w:trHeight w:val="170"/>
        </w:trPr>
        <w:tc>
          <w:tcPr>
            <w:tcW w:w="3597" w:type="pct"/>
            <w:gridSpan w:val="2"/>
            <w:tcBorders>
              <w:top w:val="single" w:sz="4" w:space="0" w:color="auto"/>
              <w:bottom w:val="single" w:sz="4" w:space="0" w:color="auto"/>
            </w:tcBorders>
            <w:shd w:val="clear" w:color="auto" w:fill="auto"/>
            <w:noWrap/>
            <w:vAlign w:val="bottom"/>
          </w:tcPr>
          <w:p w14:paraId="54B4F5B7" w14:textId="77777777" w:rsidR="005A1E91" w:rsidRPr="00A5606A" w:rsidRDefault="005A1E91" w:rsidP="005A1E91">
            <w:pPr>
              <w:ind w:hanging="14"/>
              <w:jc w:val="both"/>
              <w:rPr>
                <w:rFonts w:ascii="Arial" w:hAnsi="Arial" w:cs="Arial"/>
                <w:b/>
                <w:sz w:val="18"/>
                <w:szCs w:val="18"/>
              </w:rPr>
            </w:pPr>
            <w:r w:rsidRPr="00A5606A">
              <w:rPr>
                <w:rFonts w:ascii="Arial" w:hAnsi="Arial" w:cs="Arial"/>
                <w:b/>
                <w:sz w:val="18"/>
                <w:szCs w:val="18"/>
              </w:rPr>
              <w:t> </w:t>
            </w:r>
          </w:p>
        </w:tc>
        <w:tc>
          <w:tcPr>
            <w:tcW w:w="676" w:type="pct"/>
            <w:gridSpan w:val="2"/>
            <w:tcBorders>
              <w:top w:val="single" w:sz="4" w:space="0" w:color="auto"/>
              <w:bottom w:val="single" w:sz="4" w:space="0" w:color="auto"/>
            </w:tcBorders>
            <w:shd w:val="clear" w:color="auto" w:fill="auto"/>
            <w:noWrap/>
            <w:vAlign w:val="bottom"/>
          </w:tcPr>
          <w:p w14:paraId="3D434812" w14:textId="77777777" w:rsidR="005A1E91" w:rsidRPr="00A5606A" w:rsidRDefault="005A1E91" w:rsidP="005A1E91">
            <w:pPr>
              <w:ind w:hanging="14"/>
              <w:jc w:val="right"/>
              <w:rPr>
                <w:rFonts w:ascii="Arial" w:hAnsi="Arial" w:cs="Arial"/>
                <w:b/>
                <w:sz w:val="18"/>
                <w:szCs w:val="18"/>
              </w:rPr>
            </w:pPr>
            <w:r w:rsidRPr="00A5606A">
              <w:rPr>
                <w:rFonts w:ascii="Arial" w:hAnsi="Arial" w:cs="Arial"/>
                <w:b/>
                <w:sz w:val="18"/>
                <w:szCs w:val="18"/>
              </w:rPr>
              <w:t>Brüt</w:t>
            </w:r>
          </w:p>
        </w:tc>
        <w:tc>
          <w:tcPr>
            <w:tcW w:w="720" w:type="pct"/>
            <w:tcBorders>
              <w:top w:val="single" w:sz="4" w:space="0" w:color="auto"/>
              <w:bottom w:val="single" w:sz="4" w:space="0" w:color="auto"/>
            </w:tcBorders>
            <w:vAlign w:val="bottom"/>
          </w:tcPr>
          <w:p w14:paraId="5930A52B" w14:textId="77777777" w:rsidR="005A1E91" w:rsidRPr="00A5606A" w:rsidRDefault="005A1E91" w:rsidP="005A1E91">
            <w:pPr>
              <w:ind w:hanging="14"/>
              <w:jc w:val="right"/>
              <w:rPr>
                <w:rFonts w:ascii="Arial" w:hAnsi="Arial" w:cs="Arial"/>
                <w:b/>
                <w:sz w:val="18"/>
                <w:szCs w:val="18"/>
              </w:rPr>
            </w:pPr>
            <w:r w:rsidRPr="00A5606A">
              <w:rPr>
                <w:rFonts w:ascii="Arial" w:hAnsi="Arial" w:cs="Arial"/>
                <w:b/>
                <w:sz w:val="18"/>
                <w:szCs w:val="18"/>
              </w:rPr>
              <w:t>Net</w:t>
            </w:r>
          </w:p>
        </w:tc>
      </w:tr>
      <w:tr w:rsidR="005A1E91" w:rsidRPr="00A5606A" w14:paraId="05C120CD" w14:textId="77777777" w:rsidTr="005A1E91">
        <w:trPr>
          <w:gridAfter w:val="1"/>
          <w:wAfter w:w="7" w:type="pct"/>
          <w:trHeight w:val="170"/>
        </w:trPr>
        <w:tc>
          <w:tcPr>
            <w:tcW w:w="3597" w:type="pct"/>
            <w:gridSpan w:val="2"/>
            <w:tcBorders>
              <w:top w:val="single" w:sz="4" w:space="0" w:color="auto"/>
            </w:tcBorders>
            <w:shd w:val="clear" w:color="auto" w:fill="auto"/>
            <w:noWrap/>
            <w:vAlign w:val="bottom"/>
          </w:tcPr>
          <w:p w14:paraId="59C6D23A" w14:textId="77777777" w:rsidR="005A1E91" w:rsidRPr="00A5606A" w:rsidRDefault="005A1E91" w:rsidP="005A1E91">
            <w:pPr>
              <w:ind w:hanging="14"/>
              <w:jc w:val="both"/>
              <w:rPr>
                <w:rFonts w:ascii="Arial" w:hAnsi="Arial" w:cs="Arial"/>
                <w:sz w:val="18"/>
                <w:szCs w:val="18"/>
              </w:rPr>
            </w:pPr>
          </w:p>
        </w:tc>
        <w:tc>
          <w:tcPr>
            <w:tcW w:w="676" w:type="pct"/>
            <w:gridSpan w:val="2"/>
            <w:tcBorders>
              <w:top w:val="single" w:sz="4" w:space="0" w:color="auto"/>
            </w:tcBorders>
            <w:shd w:val="clear" w:color="auto" w:fill="auto"/>
            <w:noWrap/>
            <w:vAlign w:val="bottom"/>
          </w:tcPr>
          <w:p w14:paraId="3B7BF055" w14:textId="77777777" w:rsidR="005A1E91" w:rsidRPr="00A5606A" w:rsidRDefault="005A1E91" w:rsidP="005A1E91">
            <w:pPr>
              <w:ind w:hanging="14"/>
              <w:jc w:val="right"/>
              <w:rPr>
                <w:rFonts w:ascii="Arial" w:hAnsi="Arial" w:cs="Arial"/>
                <w:sz w:val="18"/>
                <w:szCs w:val="18"/>
              </w:rPr>
            </w:pPr>
          </w:p>
        </w:tc>
        <w:tc>
          <w:tcPr>
            <w:tcW w:w="720" w:type="pct"/>
            <w:tcBorders>
              <w:top w:val="single" w:sz="4" w:space="0" w:color="auto"/>
            </w:tcBorders>
            <w:vAlign w:val="bottom"/>
          </w:tcPr>
          <w:p w14:paraId="1CBFD0FC" w14:textId="77777777" w:rsidR="005A1E91" w:rsidRPr="00A5606A" w:rsidRDefault="005A1E91" w:rsidP="005A1E91">
            <w:pPr>
              <w:ind w:hanging="14"/>
              <w:jc w:val="right"/>
              <w:rPr>
                <w:rFonts w:ascii="Arial" w:hAnsi="Arial" w:cs="Arial"/>
                <w:sz w:val="18"/>
                <w:szCs w:val="18"/>
              </w:rPr>
            </w:pPr>
          </w:p>
        </w:tc>
      </w:tr>
      <w:tr w:rsidR="00A52EF6" w:rsidRPr="00A5606A" w14:paraId="589FDB88" w14:textId="77777777" w:rsidTr="00523702">
        <w:trPr>
          <w:gridAfter w:val="1"/>
          <w:wAfter w:w="7" w:type="pct"/>
          <w:trHeight w:val="170"/>
        </w:trPr>
        <w:tc>
          <w:tcPr>
            <w:tcW w:w="3597" w:type="pct"/>
            <w:gridSpan w:val="2"/>
            <w:shd w:val="clear" w:color="auto" w:fill="auto"/>
            <w:noWrap/>
            <w:vAlign w:val="bottom"/>
          </w:tcPr>
          <w:p w14:paraId="5D14165D" w14:textId="77777777" w:rsidR="00A52EF6" w:rsidRPr="00A5606A" w:rsidRDefault="00A52EF6" w:rsidP="00A52EF6">
            <w:pPr>
              <w:ind w:hanging="14"/>
              <w:rPr>
                <w:rFonts w:ascii="Arial" w:hAnsi="Arial" w:cs="Arial"/>
                <w:sz w:val="18"/>
                <w:szCs w:val="18"/>
              </w:rPr>
            </w:pPr>
            <w:r w:rsidRPr="00A5606A">
              <w:rPr>
                <w:rFonts w:ascii="Arial" w:hAnsi="Arial" w:cs="Arial"/>
                <w:sz w:val="18"/>
                <w:szCs w:val="18"/>
              </w:rPr>
              <w:t>1 yıldan az</w:t>
            </w:r>
          </w:p>
        </w:tc>
        <w:tc>
          <w:tcPr>
            <w:tcW w:w="676" w:type="pct"/>
            <w:gridSpan w:val="2"/>
            <w:shd w:val="clear" w:color="auto" w:fill="auto"/>
            <w:noWrap/>
          </w:tcPr>
          <w:p w14:paraId="66AAC8F9" w14:textId="2512A459" w:rsidR="00A52EF6" w:rsidRPr="00A5606A" w:rsidRDefault="00A52EF6" w:rsidP="00A52EF6">
            <w:pPr>
              <w:ind w:hanging="14"/>
              <w:jc w:val="right"/>
              <w:rPr>
                <w:rFonts w:ascii="Arial" w:hAnsi="Arial" w:cs="Arial"/>
                <w:sz w:val="18"/>
                <w:szCs w:val="18"/>
              </w:rPr>
            </w:pPr>
            <w:r w:rsidRPr="00A52EF6">
              <w:rPr>
                <w:rFonts w:ascii="Arial" w:hAnsi="Arial" w:cs="Arial"/>
                <w:sz w:val="18"/>
                <w:szCs w:val="18"/>
              </w:rPr>
              <w:t>551.405</w:t>
            </w:r>
          </w:p>
        </w:tc>
        <w:tc>
          <w:tcPr>
            <w:tcW w:w="720" w:type="pct"/>
          </w:tcPr>
          <w:p w14:paraId="40ECD478" w14:textId="0C0CBB9B" w:rsidR="00A52EF6" w:rsidRPr="00A5606A" w:rsidRDefault="00A52EF6" w:rsidP="00A52EF6">
            <w:pPr>
              <w:ind w:hanging="14"/>
              <w:jc w:val="right"/>
              <w:rPr>
                <w:rFonts w:ascii="Arial" w:hAnsi="Arial" w:cs="Arial"/>
                <w:sz w:val="18"/>
                <w:szCs w:val="18"/>
              </w:rPr>
            </w:pPr>
            <w:r w:rsidRPr="00A52EF6">
              <w:rPr>
                <w:rFonts w:ascii="Arial" w:hAnsi="Arial" w:cs="Arial"/>
                <w:sz w:val="18"/>
                <w:szCs w:val="18"/>
              </w:rPr>
              <w:t>508.097</w:t>
            </w:r>
          </w:p>
        </w:tc>
      </w:tr>
      <w:tr w:rsidR="00A52EF6" w:rsidRPr="00A5606A" w14:paraId="524809A6" w14:textId="77777777" w:rsidTr="00523702">
        <w:trPr>
          <w:gridAfter w:val="1"/>
          <w:wAfter w:w="7" w:type="pct"/>
          <w:trHeight w:val="170"/>
        </w:trPr>
        <w:tc>
          <w:tcPr>
            <w:tcW w:w="3597" w:type="pct"/>
            <w:gridSpan w:val="2"/>
            <w:shd w:val="clear" w:color="auto" w:fill="auto"/>
            <w:noWrap/>
            <w:vAlign w:val="bottom"/>
          </w:tcPr>
          <w:p w14:paraId="07B5C561" w14:textId="77777777" w:rsidR="00A52EF6" w:rsidRPr="00A5606A" w:rsidRDefault="00A52EF6" w:rsidP="00A52EF6">
            <w:pPr>
              <w:ind w:hanging="14"/>
              <w:rPr>
                <w:rFonts w:ascii="Arial" w:hAnsi="Arial" w:cs="Arial"/>
                <w:sz w:val="18"/>
                <w:szCs w:val="18"/>
              </w:rPr>
            </w:pPr>
            <w:r w:rsidRPr="00A5606A">
              <w:rPr>
                <w:rFonts w:ascii="Arial" w:hAnsi="Arial" w:cs="Arial"/>
                <w:sz w:val="18"/>
                <w:szCs w:val="18"/>
              </w:rPr>
              <w:t>1-4 yıl arası</w:t>
            </w:r>
          </w:p>
        </w:tc>
        <w:tc>
          <w:tcPr>
            <w:tcW w:w="676" w:type="pct"/>
            <w:gridSpan w:val="2"/>
            <w:shd w:val="clear" w:color="auto" w:fill="auto"/>
            <w:noWrap/>
          </w:tcPr>
          <w:p w14:paraId="6361CCF7" w14:textId="30005F56" w:rsidR="00A52EF6" w:rsidRPr="00A5606A" w:rsidRDefault="00A52EF6" w:rsidP="00A52EF6">
            <w:pPr>
              <w:ind w:hanging="14"/>
              <w:jc w:val="right"/>
              <w:rPr>
                <w:rFonts w:ascii="Arial" w:hAnsi="Arial" w:cs="Arial"/>
                <w:sz w:val="18"/>
                <w:szCs w:val="18"/>
              </w:rPr>
            </w:pPr>
            <w:r w:rsidRPr="00A52EF6">
              <w:rPr>
                <w:rFonts w:ascii="Arial" w:hAnsi="Arial" w:cs="Arial"/>
                <w:sz w:val="18"/>
                <w:szCs w:val="18"/>
              </w:rPr>
              <w:t>222.916</w:t>
            </w:r>
          </w:p>
        </w:tc>
        <w:tc>
          <w:tcPr>
            <w:tcW w:w="720" w:type="pct"/>
          </w:tcPr>
          <w:p w14:paraId="3A00F872" w14:textId="1A9DB18E" w:rsidR="00A52EF6" w:rsidRPr="00A5606A" w:rsidRDefault="00A52EF6" w:rsidP="00A52EF6">
            <w:pPr>
              <w:ind w:hanging="14"/>
              <w:jc w:val="right"/>
              <w:rPr>
                <w:rFonts w:ascii="Arial" w:hAnsi="Arial" w:cs="Arial"/>
                <w:sz w:val="18"/>
                <w:szCs w:val="18"/>
              </w:rPr>
            </w:pPr>
            <w:r w:rsidRPr="00A52EF6">
              <w:rPr>
                <w:rFonts w:ascii="Arial" w:hAnsi="Arial" w:cs="Arial"/>
                <w:sz w:val="18"/>
                <w:szCs w:val="18"/>
              </w:rPr>
              <w:t>207.835</w:t>
            </w:r>
          </w:p>
        </w:tc>
      </w:tr>
      <w:tr w:rsidR="00A52EF6" w:rsidRPr="00A5606A" w14:paraId="3CC84D93" w14:textId="77777777" w:rsidTr="00523702">
        <w:trPr>
          <w:gridAfter w:val="1"/>
          <w:wAfter w:w="7" w:type="pct"/>
          <w:trHeight w:val="170"/>
        </w:trPr>
        <w:tc>
          <w:tcPr>
            <w:tcW w:w="3597" w:type="pct"/>
            <w:gridSpan w:val="2"/>
            <w:shd w:val="clear" w:color="auto" w:fill="auto"/>
            <w:noWrap/>
            <w:vAlign w:val="bottom"/>
          </w:tcPr>
          <w:p w14:paraId="30A71626" w14:textId="77777777" w:rsidR="00A52EF6" w:rsidRPr="00A5606A" w:rsidRDefault="00A52EF6" w:rsidP="00A52EF6">
            <w:pPr>
              <w:ind w:hanging="14"/>
              <w:rPr>
                <w:rFonts w:ascii="Arial" w:hAnsi="Arial" w:cs="Arial"/>
                <w:sz w:val="18"/>
                <w:szCs w:val="18"/>
              </w:rPr>
            </w:pPr>
            <w:r w:rsidRPr="00A5606A">
              <w:rPr>
                <w:rFonts w:ascii="Arial" w:hAnsi="Arial" w:cs="Arial"/>
                <w:sz w:val="18"/>
                <w:szCs w:val="18"/>
              </w:rPr>
              <w:t>4 yıldan fazla</w:t>
            </w:r>
          </w:p>
        </w:tc>
        <w:tc>
          <w:tcPr>
            <w:tcW w:w="676" w:type="pct"/>
            <w:gridSpan w:val="2"/>
            <w:shd w:val="clear" w:color="auto" w:fill="auto"/>
            <w:noWrap/>
          </w:tcPr>
          <w:p w14:paraId="1509786A" w14:textId="66B84AD9" w:rsidR="00A52EF6" w:rsidRPr="00A5606A" w:rsidRDefault="00A52EF6" w:rsidP="00A52EF6">
            <w:pPr>
              <w:ind w:hanging="14"/>
              <w:jc w:val="right"/>
              <w:rPr>
                <w:rFonts w:ascii="Arial" w:hAnsi="Arial" w:cs="Arial"/>
                <w:sz w:val="18"/>
                <w:szCs w:val="18"/>
              </w:rPr>
            </w:pPr>
            <w:r w:rsidRPr="00A52EF6">
              <w:rPr>
                <w:rFonts w:ascii="Arial" w:hAnsi="Arial" w:cs="Arial"/>
                <w:sz w:val="18"/>
                <w:szCs w:val="18"/>
              </w:rPr>
              <w:t>10.248</w:t>
            </w:r>
          </w:p>
        </w:tc>
        <w:tc>
          <w:tcPr>
            <w:tcW w:w="720" w:type="pct"/>
          </w:tcPr>
          <w:p w14:paraId="275D2E5C" w14:textId="2373A671" w:rsidR="00A52EF6" w:rsidRPr="00A5606A" w:rsidRDefault="00A52EF6" w:rsidP="00A52EF6">
            <w:pPr>
              <w:ind w:hanging="14"/>
              <w:jc w:val="right"/>
              <w:rPr>
                <w:rFonts w:ascii="Arial" w:hAnsi="Arial" w:cs="Arial"/>
                <w:sz w:val="18"/>
                <w:szCs w:val="18"/>
              </w:rPr>
            </w:pPr>
            <w:r w:rsidRPr="00A52EF6">
              <w:rPr>
                <w:rFonts w:ascii="Arial" w:hAnsi="Arial" w:cs="Arial"/>
                <w:sz w:val="18"/>
                <w:szCs w:val="18"/>
              </w:rPr>
              <w:t>8.974</w:t>
            </w:r>
          </w:p>
        </w:tc>
      </w:tr>
      <w:tr w:rsidR="00BB4BF9" w:rsidRPr="00A5606A" w14:paraId="63AEC5B4" w14:textId="77777777" w:rsidTr="005A1E91">
        <w:trPr>
          <w:gridAfter w:val="1"/>
          <w:wAfter w:w="7" w:type="pct"/>
          <w:trHeight w:val="170"/>
        </w:trPr>
        <w:tc>
          <w:tcPr>
            <w:tcW w:w="3597" w:type="pct"/>
            <w:gridSpan w:val="2"/>
            <w:tcBorders>
              <w:bottom w:val="single" w:sz="4" w:space="0" w:color="auto"/>
            </w:tcBorders>
            <w:shd w:val="clear" w:color="auto" w:fill="auto"/>
            <w:noWrap/>
            <w:vAlign w:val="bottom"/>
          </w:tcPr>
          <w:p w14:paraId="6B54C52F" w14:textId="77777777" w:rsidR="00BB4BF9" w:rsidRPr="00A5606A" w:rsidRDefault="00BB4BF9" w:rsidP="00BB4BF9">
            <w:pPr>
              <w:ind w:hanging="14"/>
              <w:rPr>
                <w:rFonts w:ascii="Arial" w:hAnsi="Arial" w:cs="Arial"/>
                <w:sz w:val="18"/>
                <w:szCs w:val="18"/>
              </w:rPr>
            </w:pPr>
          </w:p>
        </w:tc>
        <w:tc>
          <w:tcPr>
            <w:tcW w:w="676" w:type="pct"/>
            <w:gridSpan w:val="2"/>
            <w:tcBorders>
              <w:bottom w:val="single" w:sz="4" w:space="0" w:color="auto"/>
            </w:tcBorders>
            <w:shd w:val="clear" w:color="auto" w:fill="auto"/>
            <w:noWrap/>
            <w:vAlign w:val="bottom"/>
          </w:tcPr>
          <w:p w14:paraId="2E1D928A" w14:textId="77777777" w:rsidR="00BB4BF9" w:rsidRPr="00A5606A" w:rsidRDefault="00BB4BF9" w:rsidP="00BB4BF9">
            <w:pPr>
              <w:ind w:hanging="14"/>
              <w:jc w:val="right"/>
              <w:rPr>
                <w:rFonts w:ascii="Arial" w:hAnsi="Arial" w:cs="Arial"/>
                <w:sz w:val="18"/>
                <w:szCs w:val="18"/>
              </w:rPr>
            </w:pPr>
          </w:p>
        </w:tc>
        <w:tc>
          <w:tcPr>
            <w:tcW w:w="720" w:type="pct"/>
            <w:tcBorders>
              <w:bottom w:val="single" w:sz="4" w:space="0" w:color="auto"/>
            </w:tcBorders>
            <w:vAlign w:val="bottom"/>
          </w:tcPr>
          <w:p w14:paraId="3F8B725A" w14:textId="77777777" w:rsidR="00BB4BF9" w:rsidRPr="00A5606A" w:rsidRDefault="00BB4BF9" w:rsidP="00BB4BF9">
            <w:pPr>
              <w:ind w:hanging="14"/>
              <w:jc w:val="right"/>
              <w:rPr>
                <w:rFonts w:ascii="Arial" w:hAnsi="Arial" w:cs="Arial"/>
                <w:sz w:val="18"/>
                <w:szCs w:val="18"/>
              </w:rPr>
            </w:pPr>
          </w:p>
        </w:tc>
      </w:tr>
      <w:tr w:rsidR="006F5384" w:rsidRPr="00A5606A" w14:paraId="4870AA02" w14:textId="77777777" w:rsidTr="00523702">
        <w:trPr>
          <w:trHeight w:val="170"/>
        </w:trPr>
        <w:tc>
          <w:tcPr>
            <w:tcW w:w="3593" w:type="pct"/>
            <w:tcBorders>
              <w:top w:val="single" w:sz="4" w:space="0" w:color="auto"/>
              <w:bottom w:val="double" w:sz="4" w:space="0" w:color="auto"/>
            </w:tcBorders>
            <w:shd w:val="clear" w:color="auto" w:fill="auto"/>
            <w:noWrap/>
            <w:vAlign w:val="bottom"/>
          </w:tcPr>
          <w:p w14:paraId="42E37085" w14:textId="77777777" w:rsidR="006F5384" w:rsidRPr="00A5606A" w:rsidRDefault="006F5384" w:rsidP="006F5384">
            <w:pPr>
              <w:ind w:hanging="14"/>
              <w:rPr>
                <w:rFonts w:ascii="Arial" w:hAnsi="Arial" w:cs="Arial"/>
                <w:b/>
                <w:sz w:val="18"/>
                <w:szCs w:val="18"/>
              </w:rPr>
            </w:pPr>
            <w:r w:rsidRPr="00A5606A">
              <w:rPr>
                <w:rFonts w:ascii="Arial" w:hAnsi="Arial" w:cs="Arial"/>
                <w:b/>
                <w:sz w:val="18"/>
                <w:szCs w:val="18"/>
              </w:rPr>
              <w:t>Toplam</w:t>
            </w:r>
          </w:p>
        </w:tc>
        <w:tc>
          <w:tcPr>
            <w:tcW w:w="676" w:type="pct"/>
            <w:gridSpan w:val="2"/>
            <w:tcBorders>
              <w:top w:val="single" w:sz="4" w:space="0" w:color="auto"/>
              <w:bottom w:val="double" w:sz="4" w:space="0" w:color="auto"/>
            </w:tcBorders>
            <w:shd w:val="clear" w:color="auto" w:fill="auto"/>
            <w:noWrap/>
          </w:tcPr>
          <w:p w14:paraId="2A6067E6" w14:textId="54ADCB70" w:rsidR="006F5384" w:rsidRPr="00A5606A" w:rsidRDefault="006F5384" w:rsidP="006F5384">
            <w:pPr>
              <w:ind w:hanging="14"/>
              <w:jc w:val="right"/>
              <w:rPr>
                <w:rFonts w:ascii="Arial" w:hAnsi="Arial" w:cs="Arial"/>
                <w:b/>
                <w:sz w:val="18"/>
                <w:szCs w:val="18"/>
              </w:rPr>
            </w:pPr>
            <w:r w:rsidRPr="006F5384">
              <w:rPr>
                <w:rFonts w:ascii="Arial" w:hAnsi="Arial" w:cs="Arial"/>
                <w:b/>
                <w:sz w:val="18"/>
                <w:szCs w:val="18"/>
              </w:rPr>
              <w:t>784.569</w:t>
            </w:r>
          </w:p>
        </w:tc>
        <w:tc>
          <w:tcPr>
            <w:tcW w:w="731" w:type="pct"/>
            <w:gridSpan w:val="3"/>
            <w:tcBorders>
              <w:top w:val="single" w:sz="4" w:space="0" w:color="auto"/>
              <w:bottom w:val="double" w:sz="4" w:space="0" w:color="auto"/>
            </w:tcBorders>
          </w:tcPr>
          <w:p w14:paraId="4F7EA444" w14:textId="1C9A5A54" w:rsidR="006F5384" w:rsidRPr="00A5606A" w:rsidRDefault="006F5384" w:rsidP="006F5384">
            <w:pPr>
              <w:ind w:hanging="14"/>
              <w:jc w:val="right"/>
              <w:rPr>
                <w:rFonts w:ascii="Arial" w:hAnsi="Arial" w:cs="Arial"/>
                <w:b/>
                <w:sz w:val="18"/>
                <w:szCs w:val="18"/>
              </w:rPr>
            </w:pPr>
            <w:r w:rsidRPr="006F5384">
              <w:rPr>
                <w:rFonts w:ascii="Arial" w:hAnsi="Arial" w:cs="Arial"/>
                <w:b/>
                <w:sz w:val="18"/>
                <w:szCs w:val="18"/>
              </w:rPr>
              <w:t>724.906</w:t>
            </w:r>
          </w:p>
        </w:tc>
      </w:tr>
    </w:tbl>
    <w:p w14:paraId="2536D862" w14:textId="77777777" w:rsidR="005A1E91" w:rsidRPr="00A5606A" w:rsidRDefault="005A1E91" w:rsidP="005A1E91">
      <w:pPr>
        <w:pStyle w:val="GvdeMetniGirintisi"/>
        <w:ind w:left="-567" w:hanging="14"/>
        <w:rPr>
          <w:rFonts w:ascii="Arial" w:hAnsi="Arial" w:cs="Arial"/>
          <w:b/>
          <w:sz w:val="20"/>
          <w:szCs w:val="20"/>
        </w:rPr>
      </w:pPr>
    </w:p>
    <w:tbl>
      <w:tblPr>
        <w:tblW w:w="5000" w:type="pct"/>
        <w:tblLayout w:type="fixed"/>
        <w:tblLook w:val="0000" w:firstRow="0" w:lastRow="0" w:firstColumn="0" w:lastColumn="0" w:noHBand="0" w:noVBand="0"/>
      </w:tblPr>
      <w:tblGrid>
        <w:gridCol w:w="6538"/>
        <w:gridCol w:w="1228"/>
        <w:gridCol w:w="1306"/>
      </w:tblGrid>
      <w:tr w:rsidR="005A1E91" w:rsidRPr="00A5606A" w14:paraId="291062A3" w14:textId="77777777" w:rsidTr="005A1E91">
        <w:trPr>
          <w:trHeight w:val="170"/>
        </w:trPr>
        <w:tc>
          <w:tcPr>
            <w:tcW w:w="3603" w:type="pct"/>
            <w:tcBorders>
              <w:top w:val="single" w:sz="4" w:space="0" w:color="auto"/>
              <w:bottom w:val="single" w:sz="4" w:space="0" w:color="auto"/>
            </w:tcBorders>
            <w:shd w:val="clear" w:color="auto" w:fill="auto"/>
            <w:noWrap/>
            <w:vAlign w:val="bottom"/>
          </w:tcPr>
          <w:p w14:paraId="4417F048" w14:textId="77777777" w:rsidR="005A1E91" w:rsidRPr="00A5606A" w:rsidRDefault="005A1E91" w:rsidP="005A1E91">
            <w:pPr>
              <w:ind w:hanging="14"/>
              <w:jc w:val="both"/>
              <w:rPr>
                <w:rFonts w:ascii="Arial" w:hAnsi="Arial" w:cs="Arial"/>
                <w:b/>
                <w:sz w:val="18"/>
                <w:szCs w:val="18"/>
              </w:rPr>
            </w:pPr>
            <w:r w:rsidRPr="00A5606A">
              <w:rPr>
                <w:rFonts w:ascii="Arial" w:hAnsi="Arial" w:cs="Arial"/>
                <w:b/>
                <w:sz w:val="18"/>
                <w:szCs w:val="18"/>
              </w:rPr>
              <w:t> </w:t>
            </w:r>
          </w:p>
        </w:tc>
        <w:tc>
          <w:tcPr>
            <w:tcW w:w="1397" w:type="pct"/>
            <w:gridSpan w:val="2"/>
            <w:tcBorders>
              <w:top w:val="single" w:sz="4" w:space="0" w:color="auto"/>
              <w:bottom w:val="single" w:sz="4" w:space="0" w:color="auto"/>
            </w:tcBorders>
            <w:shd w:val="clear" w:color="auto" w:fill="auto"/>
            <w:noWrap/>
            <w:vAlign w:val="bottom"/>
          </w:tcPr>
          <w:p w14:paraId="6569DB56" w14:textId="77777777" w:rsidR="005A1E91" w:rsidRPr="00A5606A" w:rsidRDefault="005A1E91" w:rsidP="005A1E91">
            <w:pPr>
              <w:ind w:left="657" w:hanging="14"/>
              <w:jc w:val="center"/>
              <w:rPr>
                <w:rFonts w:ascii="Arial" w:eastAsia="Arial Unicode MS" w:hAnsi="Arial" w:cs="Arial"/>
                <w:b/>
                <w:sz w:val="18"/>
                <w:szCs w:val="18"/>
              </w:rPr>
            </w:pPr>
            <w:r w:rsidRPr="00A5606A">
              <w:rPr>
                <w:rFonts w:ascii="Arial" w:hAnsi="Arial" w:cs="Arial"/>
                <w:b/>
                <w:sz w:val="18"/>
                <w:szCs w:val="18"/>
              </w:rPr>
              <w:t>Önceki Dönem</w:t>
            </w:r>
          </w:p>
        </w:tc>
      </w:tr>
      <w:tr w:rsidR="005A1E91" w:rsidRPr="00A5606A" w14:paraId="0581D8BB" w14:textId="77777777" w:rsidTr="005A1E91">
        <w:trPr>
          <w:trHeight w:val="170"/>
        </w:trPr>
        <w:tc>
          <w:tcPr>
            <w:tcW w:w="3603" w:type="pct"/>
            <w:tcBorders>
              <w:top w:val="single" w:sz="4" w:space="0" w:color="auto"/>
              <w:bottom w:val="single" w:sz="4" w:space="0" w:color="auto"/>
            </w:tcBorders>
            <w:shd w:val="clear" w:color="auto" w:fill="auto"/>
            <w:noWrap/>
            <w:vAlign w:val="bottom"/>
          </w:tcPr>
          <w:p w14:paraId="74A4CC5F" w14:textId="77777777" w:rsidR="005A1E91" w:rsidRPr="00A5606A" w:rsidRDefault="005A1E91" w:rsidP="005A1E91">
            <w:pPr>
              <w:ind w:hanging="14"/>
              <w:jc w:val="both"/>
              <w:rPr>
                <w:rFonts w:ascii="Arial" w:hAnsi="Arial" w:cs="Arial"/>
                <w:b/>
                <w:sz w:val="18"/>
                <w:szCs w:val="18"/>
              </w:rPr>
            </w:pPr>
            <w:r w:rsidRPr="00A5606A">
              <w:rPr>
                <w:rFonts w:ascii="Arial" w:hAnsi="Arial" w:cs="Arial"/>
                <w:b/>
                <w:sz w:val="18"/>
                <w:szCs w:val="18"/>
              </w:rPr>
              <w:t> </w:t>
            </w:r>
          </w:p>
        </w:tc>
        <w:tc>
          <w:tcPr>
            <w:tcW w:w="677" w:type="pct"/>
            <w:tcBorders>
              <w:top w:val="single" w:sz="4" w:space="0" w:color="auto"/>
              <w:bottom w:val="single" w:sz="4" w:space="0" w:color="auto"/>
            </w:tcBorders>
            <w:shd w:val="clear" w:color="auto" w:fill="auto"/>
            <w:noWrap/>
            <w:vAlign w:val="bottom"/>
          </w:tcPr>
          <w:p w14:paraId="71414B73" w14:textId="77777777" w:rsidR="005A1E91" w:rsidRPr="00A5606A" w:rsidRDefault="005A1E91" w:rsidP="005A1E91">
            <w:pPr>
              <w:ind w:hanging="14"/>
              <w:jc w:val="right"/>
              <w:rPr>
                <w:rFonts w:ascii="Arial" w:hAnsi="Arial" w:cs="Arial"/>
                <w:b/>
                <w:sz w:val="18"/>
                <w:szCs w:val="18"/>
              </w:rPr>
            </w:pPr>
            <w:r w:rsidRPr="00A5606A">
              <w:rPr>
                <w:rFonts w:ascii="Arial" w:hAnsi="Arial" w:cs="Arial"/>
                <w:b/>
                <w:sz w:val="18"/>
                <w:szCs w:val="18"/>
              </w:rPr>
              <w:t>Brüt</w:t>
            </w:r>
          </w:p>
        </w:tc>
        <w:tc>
          <w:tcPr>
            <w:tcW w:w="720" w:type="pct"/>
            <w:tcBorders>
              <w:top w:val="single" w:sz="4" w:space="0" w:color="auto"/>
              <w:bottom w:val="single" w:sz="4" w:space="0" w:color="auto"/>
            </w:tcBorders>
            <w:vAlign w:val="bottom"/>
          </w:tcPr>
          <w:p w14:paraId="70F86D31" w14:textId="77777777" w:rsidR="005A1E91" w:rsidRPr="00A5606A" w:rsidRDefault="005A1E91" w:rsidP="005A1E91">
            <w:pPr>
              <w:ind w:hanging="14"/>
              <w:jc w:val="right"/>
              <w:rPr>
                <w:rFonts w:ascii="Arial" w:hAnsi="Arial" w:cs="Arial"/>
                <w:b/>
                <w:sz w:val="18"/>
                <w:szCs w:val="18"/>
              </w:rPr>
            </w:pPr>
            <w:r w:rsidRPr="00A5606A">
              <w:rPr>
                <w:rFonts w:ascii="Arial" w:hAnsi="Arial" w:cs="Arial"/>
                <w:b/>
                <w:sz w:val="18"/>
                <w:szCs w:val="18"/>
              </w:rPr>
              <w:t>Net</w:t>
            </w:r>
          </w:p>
        </w:tc>
      </w:tr>
      <w:tr w:rsidR="005A1E91" w:rsidRPr="00A5606A" w14:paraId="3FBD342A" w14:textId="77777777" w:rsidTr="005A1E91">
        <w:trPr>
          <w:trHeight w:val="170"/>
        </w:trPr>
        <w:tc>
          <w:tcPr>
            <w:tcW w:w="3603" w:type="pct"/>
            <w:tcBorders>
              <w:top w:val="single" w:sz="4" w:space="0" w:color="auto"/>
            </w:tcBorders>
            <w:shd w:val="clear" w:color="auto" w:fill="auto"/>
            <w:noWrap/>
            <w:vAlign w:val="bottom"/>
          </w:tcPr>
          <w:p w14:paraId="61642F03" w14:textId="77777777" w:rsidR="005A1E91" w:rsidRPr="00A5606A" w:rsidRDefault="005A1E91" w:rsidP="005A1E91">
            <w:pPr>
              <w:ind w:hanging="14"/>
              <w:jc w:val="both"/>
              <w:rPr>
                <w:rFonts w:ascii="Arial" w:hAnsi="Arial" w:cs="Arial"/>
                <w:sz w:val="18"/>
                <w:szCs w:val="18"/>
              </w:rPr>
            </w:pPr>
          </w:p>
        </w:tc>
        <w:tc>
          <w:tcPr>
            <w:tcW w:w="677" w:type="pct"/>
            <w:tcBorders>
              <w:top w:val="single" w:sz="4" w:space="0" w:color="auto"/>
            </w:tcBorders>
            <w:shd w:val="clear" w:color="auto" w:fill="auto"/>
            <w:noWrap/>
            <w:vAlign w:val="bottom"/>
          </w:tcPr>
          <w:p w14:paraId="5B6C5EF4" w14:textId="77777777" w:rsidR="005A1E91" w:rsidRPr="00A5606A" w:rsidRDefault="005A1E91" w:rsidP="005A1E91">
            <w:pPr>
              <w:ind w:hanging="14"/>
              <w:jc w:val="right"/>
              <w:rPr>
                <w:rFonts w:ascii="Arial" w:hAnsi="Arial" w:cs="Arial"/>
                <w:sz w:val="18"/>
                <w:szCs w:val="18"/>
              </w:rPr>
            </w:pPr>
          </w:p>
        </w:tc>
        <w:tc>
          <w:tcPr>
            <w:tcW w:w="720" w:type="pct"/>
            <w:tcBorders>
              <w:top w:val="single" w:sz="4" w:space="0" w:color="auto"/>
            </w:tcBorders>
            <w:vAlign w:val="bottom"/>
          </w:tcPr>
          <w:p w14:paraId="6783A0D0" w14:textId="77777777" w:rsidR="005A1E91" w:rsidRPr="00A5606A" w:rsidRDefault="005A1E91" w:rsidP="005A1E91">
            <w:pPr>
              <w:ind w:hanging="14"/>
              <w:jc w:val="right"/>
              <w:rPr>
                <w:rFonts w:ascii="Arial" w:hAnsi="Arial" w:cs="Arial"/>
                <w:sz w:val="18"/>
                <w:szCs w:val="18"/>
              </w:rPr>
            </w:pPr>
          </w:p>
        </w:tc>
      </w:tr>
      <w:tr w:rsidR="00BB4BF9" w:rsidRPr="00A5606A" w14:paraId="65F2047A" w14:textId="77777777" w:rsidTr="00D42DB2">
        <w:trPr>
          <w:trHeight w:val="170"/>
        </w:trPr>
        <w:tc>
          <w:tcPr>
            <w:tcW w:w="3603" w:type="pct"/>
            <w:shd w:val="clear" w:color="auto" w:fill="auto"/>
            <w:noWrap/>
            <w:vAlign w:val="bottom"/>
          </w:tcPr>
          <w:p w14:paraId="5886F89D" w14:textId="77777777" w:rsidR="00BB4BF9" w:rsidRPr="00A5606A" w:rsidRDefault="00BB4BF9" w:rsidP="00BB4BF9">
            <w:pPr>
              <w:ind w:hanging="14"/>
              <w:rPr>
                <w:rFonts w:ascii="Arial" w:hAnsi="Arial" w:cs="Arial"/>
                <w:sz w:val="18"/>
                <w:szCs w:val="18"/>
              </w:rPr>
            </w:pPr>
            <w:r w:rsidRPr="00A5606A">
              <w:rPr>
                <w:rFonts w:ascii="Arial" w:hAnsi="Arial" w:cs="Arial"/>
                <w:sz w:val="18"/>
                <w:szCs w:val="18"/>
              </w:rPr>
              <w:t>1 yıldan az</w:t>
            </w:r>
          </w:p>
        </w:tc>
        <w:tc>
          <w:tcPr>
            <w:tcW w:w="677" w:type="pct"/>
            <w:shd w:val="clear" w:color="auto" w:fill="auto"/>
            <w:noWrap/>
          </w:tcPr>
          <w:p w14:paraId="4CFC7235" w14:textId="4F61FA13" w:rsidR="00BB4BF9" w:rsidRPr="00A5606A" w:rsidRDefault="00BB4BF9" w:rsidP="00BB4BF9">
            <w:pPr>
              <w:ind w:hanging="14"/>
              <w:jc w:val="right"/>
              <w:rPr>
                <w:rFonts w:ascii="Arial" w:hAnsi="Arial" w:cs="Arial"/>
                <w:sz w:val="18"/>
                <w:szCs w:val="18"/>
              </w:rPr>
            </w:pPr>
            <w:r w:rsidRPr="00A5606A">
              <w:rPr>
                <w:rFonts w:ascii="Arial" w:hAnsi="Arial" w:cs="Arial"/>
                <w:sz w:val="18"/>
                <w:szCs w:val="18"/>
              </w:rPr>
              <w:t>302.955</w:t>
            </w:r>
          </w:p>
        </w:tc>
        <w:tc>
          <w:tcPr>
            <w:tcW w:w="720" w:type="pct"/>
          </w:tcPr>
          <w:p w14:paraId="0BB6268F" w14:textId="773D96DC" w:rsidR="00BB4BF9" w:rsidRPr="00A5606A" w:rsidRDefault="00BB4BF9" w:rsidP="00BB4BF9">
            <w:pPr>
              <w:ind w:hanging="14"/>
              <w:jc w:val="right"/>
              <w:rPr>
                <w:rFonts w:ascii="Arial" w:hAnsi="Arial" w:cs="Arial"/>
                <w:sz w:val="18"/>
                <w:szCs w:val="18"/>
              </w:rPr>
            </w:pPr>
            <w:r w:rsidRPr="00A5606A">
              <w:rPr>
                <w:rFonts w:ascii="Arial" w:hAnsi="Arial" w:cs="Arial"/>
                <w:sz w:val="18"/>
                <w:szCs w:val="18"/>
              </w:rPr>
              <w:t>255.990</w:t>
            </w:r>
          </w:p>
        </w:tc>
      </w:tr>
      <w:tr w:rsidR="00BB4BF9" w:rsidRPr="00A5606A" w14:paraId="54DA085F" w14:textId="77777777" w:rsidTr="00D42DB2">
        <w:trPr>
          <w:trHeight w:val="170"/>
        </w:trPr>
        <w:tc>
          <w:tcPr>
            <w:tcW w:w="3603" w:type="pct"/>
            <w:shd w:val="clear" w:color="auto" w:fill="auto"/>
            <w:noWrap/>
            <w:vAlign w:val="bottom"/>
          </w:tcPr>
          <w:p w14:paraId="10A2B5EF" w14:textId="77777777" w:rsidR="00BB4BF9" w:rsidRPr="00A5606A" w:rsidRDefault="00BB4BF9" w:rsidP="00BB4BF9">
            <w:pPr>
              <w:ind w:hanging="14"/>
              <w:rPr>
                <w:rFonts w:ascii="Arial" w:hAnsi="Arial" w:cs="Arial"/>
                <w:sz w:val="18"/>
                <w:szCs w:val="18"/>
              </w:rPr>
            </w:pPr>
            <w:r w:rsidRPr="00A5606A">
              <w:rPr>
                <w:rFonts w:ascii="Arial" w:hAnsi="Arial" w:cs="Arial"/>
                <w:sz w:val="18"/>
                <w:szCs w:val="18"/>
              </w:rPr>
              <w:t>1-4 yıl arası</w:t>
            </w:r>
          </w:p>
        </w:tc>
        <w:tc>
          <w:tcPr>
            <w:tcW w:w="677" w:type="pct"/>
            <w:shd w:val="clear" w:color="auto" w:fill="auto"/>
            <w:noWrap/>
          </w:tcPr>
          <w:p w14:paraId="4D2A3DBB" w14:textId="4E238194" w:rsidR="00BB4BF9" w:rsidRPr="00A5606A" w:rsidRDefault="00BB4BF9" w:rsidP="00BB4BF9">
            <w:pPr>
              <w:ind w:hanging="14"/>
              <w:jc w:val="right"/>
              <w:rPr>
                <w:rFonts w:ascii="Arial" w:hAnsi="Arial" w:cs="Arial"/>
                <w:sz w:val="18"/>
                <w:szCs w:val="18"/>
              </w:rPr>
            </w:pPr>
            <w:r w:rsidRPr="00A5606A">
              <w:rPr>
                <w:rFonts w:ascii="Arial" w:hAnsi="Arial" w:cs="Arial"/>
                <w:sz w:val="18"/>
                <w:szCs w:val="18"/>
              </w:rPr>
              <w:t>491.302</w:t>
            </w:r>
          </w:p>
        </w:tc>
        <w:tc>
          <w:tcPr>
            <w:tcW w:w="720" w:type="pct"/>
          </w:tcPr>
          <w:p w14:paraId="688F19B4" w14:textId="7AE4EA61" w:rsidR="00BB4BF9" w:rsidRPr="00A5606A" w:rsidRDefault="00BB4BF9" w:rsidP="00BB4BF9">
            <w:pPr>
              <w:ind w:hanging="14"/>
              <w:jc w:val="right"/>
              <w:rPr>
                <w:rFonts w:ascii="Arial" w:hAnsi="Arial" w:cs="Arial"/>
                <w:sz w:val="18"/>
                <w:szCs w:val="18"/>
              </w:rPr>
            </w:pPr>
            <w:r w:rsidRPr="00A5606A">
              <w:rPr>
                <w:rFonts w:ascii="Arial" w:hAnsi="Arial" w:cs="Arial"/>
                <w:sz w:val="18"/>
                <w:szCs w:val="18"/>
              </w:rPr>
              <w:t>469.172</w:t>
            </w:r>
          </w:p>
        </w:tc>
      </w:tr>
      <w:tr w:rsidR="00BB4BF9" w:rsidRPr="00A5606A" w14:paraId="5B138D2A" w14:textId="77777777" w:rsidTr="00D42DB2">
        <w:trPr>
          <w:trHeight w:val="170"/>
        </w:trPr>
        <w:tc>
          <w:tcPr>
            <w:tcW w:w="3603" w:type="pct"/>
            <w:shd w:val="clear" w:color="auto" w:fill="auto"/>
            <w:noWrap/>
            <w:vAlign w:val="bottom"/>
          </w:tcPr>
          <w:p w14:paraId="4B8019A0" w14:textId="77777777" w:rsidR="00BB4BF9" w:rsidRPr="00A5606A" w:rsidRDefault="00BB4BF9" w:rsidP="00BB4BF9">
            <w:pPr>
              <w:ind w:hanging="14"/>
              <w:rPr>
                <w:rFonts w:ascii="Arial" w:hAnsi="Arial" w:cs="Arial"/>
                <w:sz w:val="18"/>
                <w:szCs w:val="18"/>
              </w:rPr>
            </w:pPr>
            <w:r w:rsidRPr="00A5606A">
              <w:rPr>
                <w:rFonts w:ascii="Arial" w:hAnsi="Arial" w:cs="Arial"/>
                <w:sz w:val="18"/>
                <w:szCs w:val="18"/>
              </w:rPr>
              <w:t>4 yıldan fazla</w:t>
            </w:r>
          </w:p>
        </w:tc>
        <w:tc>
          <w:tcPr>
            <w:tcW w:w="677" w:type="pct"/>
            <w:shd w:val="clear" w:color="auto" w:fill="auto"/>
            <w:noWrap/>
          </w:tcPr>
          <w:p w14:paraId="0C63E54C" w14:textId="1F3A1C7E" w:rsidR="00BB4BF9" w:rsidRPr="00A5606A" w:rsidRDefault="00BB4BF9" w:rsidP="00BB4BF9">
            <w:pPr>
              <w:ind w:hanging="14"/>
              <w:jc w:val="right"/>
              <w:rPr>
                <w:rFonts w:ascii="Arial" w:hAnsi="Arial" w:cs="Arial"/>
                <w:sz w:val="18"/>
                <w:szCs w:val="18"/>
              </w:rPr>
            </w:pPr>
            <w:r w:rsidRPr="00A5606A">
              <w:rPr>
                <w:rFonts w:ascii="Arial" w:hAnsi="Arial" w:cs="Arial"/>
                <w:sz w:val="18"/>
                <w:szCs w:val="18"/>
              </w:rPr>
              <w:t>13.283</w:t>
            </w:r>
          </w:p>
        </w:tc>
        <w:tc>
          <w:tcPr>
            <w:tcW w:w="720" w:type="pct"/>
          </w:tcPr>
          <w:p w14:paraId="6F6043BD" w14:textId="76B711E0" w:rsidR="00BB4BF9" w:rsidRPr="00A5606A" w:rsidRDefault="00BB4BF9" w:rsidP="00BB4BF9">
            <w:pPr>
              <w:ind w:hanging="14"/>
              <w:jc w:val="right"/>
              <w:rPr>
                <w:rFonts w:ascii="Arial" w:hAnsi="Arial" w:cs="Arial"/>
                <w:sz w:val="18"/>
                <w:szCs w:val="18"/>
              </w:rPr>
            </w:pPr>
            <w:r w:rsidRPr="00A5606A">
              <w:rPr>
                <w:rFonts w:ascii="Arial" w:hAnsi="Arial" w:cs="Arial"/>
                <w:sz w:val="18"/>
                <w:szCs w:val="18"/>
              </w:rPr>
              <w:t>11.919</w:t>
            </w:r>
          </w:p>
        </w:tc>
      </w:tr>
      <w:tr w:rsidR="00BB4BF9" w:rsidRPr="00A5606A" w14:paraId="5C37B0DF" w14:textId="77777777" w:rsidTr="00D42DB2">
        <w:trPr>
          <w:trHeight w:val="170"/>
        </w:trPr>
        <w:tc>
          <w:tcPr>
            <w:tcW w:w="3603" w:type="pct"/>
            <w:tcBorders>
              <w:bottom w:val="single" w:sz="4" w:space="0" w:color="auto"/>
            </w:tcBorders>
            <w:shd w:val="clear" w:color="auto" w:fill="auto"/>
            <w:noWrap/>
            <w:vAlign w:val="bottom"/>
          </w:tcPr>
          <w:p w14:paraId="181B667E" w14:textId="77777777" w:rsidR="00BB4BF9" w:rsidRPr="00A5606A" w:rsidRDefault="00BB4BF9" w:rsidP="00BB4BF9">
            <w:pPr>
              <w:ind w:hanging="14"/>
              <w:rPr>
                <w:rFonts w:ascii="Arial" w:hAnsi="Arial" w:cs="Arial"/>
                <w:sz w:val="18"/>
                <w:szCs w:val="18"/>
              </w:rPr>
            </w:pPr>
          </w:p>
        </w:tc>
        <w:tc>
          <w:tcPr>
            <w:tcW w:w="677" w:type="pct"/>
            <w:tcBorders>
              <w:bottom w:val="single" w:sz="4" w:space="0" w:color="auto"/>
            </w:tcBorders>
            <w:shd w:val="clear" w:color="auto" w:fill="auto"/>
            <w:noWrap/>
            <w:vAlign w:val="bottom"/>
          </w:tcPr>
          <w:p w14:paraId="6E37A844" w14:textId="77777777" w:rsidR="00BB4BF9" w:rsidRPr="00A5606A" w:rsidRDefault="00BB4BF9" w:rsidP="00BB4BF9">
            <w:pPr>
              <w:ind w:hanging="14"/>
              <w:jc w:val="right"/>
              <w:rPr>
                <w:rFonts w:ascii="Arial" w:hAnsi="Arial" w:cs="Arial"/>
                <w:sz w:val="18"/>
                <w:szCs w:val="18"/>
              </w:rPr>
            </w:pPr>
          </w:p>
        </w:tc>
        <w:tc>
          <w:tcPr>
            <w:tcW w:w="720" w:type="pct"/>
            <w:tcBorders>
              <w:bottom w:val="single" w:sz="4" w:space="0" w:color="auto"/>
            </w:tcBorders>
            <w:vAlign w:val="bottom"/>
          </w:tcPr>
          <w:p w14:paraId="683F3741" w14:textId="77777777" w:rsidR="00BB4BF9" w:rsidRPr="00A5606A" w:rsidRDefault="00BB4BF9" w:rsidP="00BB4BF9">
            <w:pPr>
              <w:ind w:hanging="14"/>
              <w:jc w:val="right"/>
              <w:rPr>
                <w:rFonts w:ascii="Arial" w:hAnsi="Arial" w:cs="Arial"/>
                <w:sz w:val="18"/>
                <w:szCs w:val="18"/>
              </w:rPr>
            </w:pPr>
          </w:p>
        </w:tc>
      </w:tr>
      <w:tr w:rsidR="00BB4BF9" w:rsidRPr="00A5606A" w14:paraId="31351B37" w14:textId="77777777" w:rsidTr="00D42DB2">
        <w:trPr>
          <w:trHeight w:val="170"/>
        </w:trPr>
        <w:tc>
          <w:tcPr>
            <w:tcW w:w="3603" w:type="pct"/>
            <w:tcBorders>
              <w:top w:val="single" w:sz="4" w:space="0" w:color="auto"/>
              <w:bottom w:val="double" w:sz="4" w:space="0" w:color="auto"/>
            </w:tcBorders>
            <w:shd w:val="clear" w:color="auto" w:fill="auto"/>
            <w:noWrap/>
            <w:vAlign w:val="bottom"/>
          </w:tcPr>
          <w:p w14:paraId="5F89494E" w14:textId="77777777" w:rsidR="00BB4BF9" w:rsidRPr="00A5606A" w:rsidRDefault="00BB4BF9" w:rsidP="00BB4BF9">
            <w:pPr>
              <w:ind w:hanging="14"/>
              <w:rPr>
                <w:rFonts w:ascii="Arial" w:hAnsi="Arial" w:cs="Arial"/>
                <w:b/>
                <w:sz w:val="18"/>
                <w:szCs w:val="18"/>
              </w:rPr>
            </w:pPr>
            <w:r w:rsidRPr="00A5606A">
              <w:rPr>
                <w:rFonts w:ascii="Arial" w:hAnsi="Arial" w:cs="Arial"/>
                <w:b/>
                <w:sz w:val="18"/>
                <w:szCs w:val="18"/>
              </w:rPr>
              <w:t>Toplam</w:t>
            </w:r>
          </w:p>
        </w:tc>
        <w:tc>
          <w:tcPr>
            <w:tcW w:w="677" w:type="pct"/>
            <w:tcBorders>
              <w:top w:val="single" w:sz="4" w:space="0" w:color="auto"/>
              <w:bottom w:val="double" w:sz="4" w:space="0" w:color="auto"/>
            </w:tcBorders>
            <w:shd w:val="clear" w:color="auto" w:fill="auto"/>
            <w:noWrap/>
            <w:vAlign w:val="bottom"/>
          </w:tcPr>
          <w:p w14:paraId="30CE1D90" w14:textId="6D0E9147" w:rsidR="00BB4BF9" w:rsidRPr="00A5606A" w:rsidRDefault="00BB4BF9" w:rsidP="00BB4BF9">
            <w:pPr>
              <w:ind w:hanging="14"/>
              <w:jc w:val="right"/>
              <w:rPr>
                <w:rFonts w:ascii="Arial" w:hAnsi="Arial" w:cs="Arial"/>
                <w:b/>
                <w:sz w:val="18"/>
                <w:szCs w:val="18"/>
              </w:rPr>
            </w:pPr>
            <w:r w:rsidRPr="00A5606A">
              <w:rPr>
                <w:rFonts w:ascii="Arial" w:hAnsi="Arial" w:cs="Arial"/>
                <w:b/>
                <w:sz w:val="18"/>
                <w:szCs w:val="18"/>
              </w:rPr>
              <w:t>807.540</w:t>
            </w:r>
          </w:p>
        </w:tc>
        <w:tc>
          <w:tcPr>
            <w:tcW w:w="720" w:type="pct"/>
            <w:tcBorders>
              <w:top w:val="single" w:sz="4" w:space="0" w:color="auto"/>
              <w:bottom w:val="double" w:sz="4" w:space="0" w:color="auto"/>
            </w:tcBorders>
            <w:vAlign w:val="bottom"/>
          </w:tcPr>
          <w:p w14:paraId="6E50EA30" w14:textId="020B5FE8" w:rsidR="00BB4BF9" w:rsidRPr="00A5606A" w:rsidRDefault="00BB4BF9" w:rsidP="00BB4BF9">
            <w:pPr>
              <w:ind w:hanging="14"/>
              <w:jc w:val="right"/>
              <w:rPr>
                <w:rFonts w:ascii="Arial" w:hAnsi="Arial" w:cs="Arial"/>
                <w:b/>
                <w:sz w:val="18"/>
                <w:szCs w:val="18"/>
              </w:rPr>
            </w:pPr>
            <w:r w:rsidRPr="00A5606A">
              <w:rPr>
                <w:rFonts w:ascii="Arial" w:hAnsi="Arial" w:cs="Arial"/>
                <w:b/>
                <w:sz w:val="18"/>
                <w:szCs w:val="18"/>
              </w:rPr>
              <w:t>737.081</w:t>
            </w:r>
          </w:p>
        </w:tc>
      </w:tr>
    </w:tbl>
    <w:p w14:paraId="5D61D67C" w14:textId="77777777" w:rsidR="005A1E91" w:rsidRPr="00A5606A" w:rsidRDefault="005A1E91" w:rsidP="005A1E91">
      <w:pPr>
        <w:pStyle w:val="GvdeMetniGirintisi"/>
        <w:spacing w:before="120" w:after="120"/>
        <w:ind w:left="-567" w:hanging="14"/>
        <w:rPr>
          <w:rFonts w:ascii="Arial" w:hAnsi="Arial" w:cs="Arial"/>
          <w:b/>
          <w:bCs/>
          <w:sz w:val="20"/>
          <w:szCs w:val="20"/>
        </w:rPr>
      </w:pPr>
      <w:proofErr w:type="gramStart"/>
      <w:r w:rsidRPr="00A5606A">
        <w:rPr>
          <w:rFonts w:ascii="Arial" w:hAnsi="Arial" w:cs="Arial"/>
          <w:b/>
          <w:sz w:val="20"/>
          <w:szCs w:val="20"/>
        </w:rPr>
        <w:t>b</w:t>
      </w:r>
      <w:proofErr w:type="gramEnd"/>
      <w:r w:rsidRPr="00A5606A">
        <w:rPr>
          <w:rFonts w:ascii="Arial" w:hAnsi="Arial" w:cs="Arial"/>
          <w:b/>
          <w:sz w:val="20"/>
          <w:szCs w:val="20"/>
        </w:rPr>
        <w:t>.</w:t>
      </w:r>
      <w:r w:rsidRPr="00A5606A">
        <w:rPr>
          <w:rFonts w:ascii="Arial" w:hAnsi="Arial" w:cs="Arial"/>
          <w:b/>
          <w:sz w:val="20"/>
          <w:szCs w:val="20"/>
        </w:rPr>
        <w:tab/>
      </w:r>
      <w:r w:rsidRPr="00A5606A">
        <w:rPr>
          <w:rFonts w:ascii="Arial" w:hAnsi="Arial" w:cs="Arial"/>
          <w:b/>
          <w:bCs/>
          <w:sz w:val="20"/>
          <w:szCs w:val="20"/>
        </w:rPr>
        <w:t>Finansal kiralamaya yapılan net yatırımlara ilişkin bilgiler:</w:t>
      </w:r>
    </w:p>
    <w:tbl>
      <w:tblPr>
        <w:tblW w:w="5000" w:type="pct"/>
        <w:tblLayout w:type="fixed"/>
        <w:tblLook w:val="0000" w:firstRow="0" w:lastRow="0" w:firstColumn="0" w:lastColumn="0" w:noHBand="0" w:noVBand="0"/>
      </w:tblPr>
      <w:tblGrid>
        <w:gridCol w:w="6584"/>
        <w:gridCol w:w="2488"/>
      </w:tblGrid>
      <w:tr w:rsidR="005A1E91" w:rsidRPr="00A5606A" w14:paraId="6D84817F" w14:textId="77777777" w:rsidTr="005A1E91">
        <w:trPr>
          <w:trHeight w:val="170"/>
        </w:trPr>
        <w:tc>
          <w:tcPr>
            <w:tcW w:w="3629" w:type="pct"/>
            <w:tcBorders>
              <w:top w:val="single" w:sz="4" w:space="0" w:color="auto"/>
              <w:bottom w:val="single" w:sz="4" w:space="0" w:color="auto"/>
            </w:tcBorders>
            <w:vAlign w:val="bottom"/>
          </w:tcPr>
          <w:p w14:paraId="0D6E3428" w14:textId="77777777" w:rsidR="005A1E91" w:rsidRPr="00A5606A" w:rsidRDefault="005A1E91" w:rsidP="005A1E91">
            <w:pPr>
              <w:jc w:val="both"/>
              <w:rPr>
                <w:rFonts w:ascii="Arial" w:hAnsi="Arial" w:cs="Arial"/>
                <w:sz w:val="18"/>
                <w:szCs w:val="18"/>
              </w:rPr>
            </w:pPr>
          </w:p>
        </w:tc>
        <w:tc>
          <w:tcPr>
            <w:tcW w:w="1371" w:type="pct"/>
            <w:tcBorders>
              <w:top w:val="single" w:sz="4" w:space="0" w:color="auto"/>
              <w:bottom w:val="single" w:sz="4" w:space="0" w:color="auto"/>
            </w:tcBorders>
            <w:vAlign w:val="bottom"/>
          </w:tcPr>
          <w:p w14:paraId="57D3A597" w14:textId="77777777" w:rsidR="005A1E91" w:rsidRPr="00A5606A" w:rsidRDefault="005A1E91" w:rsidP="005A1E91">
            <w:pPr>
              <w:ind w:left="597"/>
              <w:jc w:val="right"/>
              <w:rPr>
                <w:rFonts w:ascii="Arial" w:eastAsia="Arial Unicode MS" w:hAnsi="Arial" w:cs="Arial"/>
                <w:b/>
                <w:sz w:val="18"/>
                <w:szCs w:val="18"/>
              </w:rPr>
            </w:pPr>
            <w:r w:rsidRPr="00A5606A">
              <w:rPr>
                <w:rFonts w:ascii="Arial" w:hAnsi="Arial" w:cs="Arial"/>
                <w:b/>
                <w:sz w:val="18"/>
                <w:szCs w:val="18"/>
              </w:rPr>
              <w:t>Cari Dönem</w:t>
            </w:r>
          </w:p>
        </w:tc>
      </w:tr>
      <w:tr w:rsidR="005A1E91" w:rsidRPr="00A5606A" w14:paraId="495E70F4" w14:textId="77777777" w:rsidTr="005A1E91">
        <w:trPr>
          <w:trHeight w:val="170"/>
        </w:trPr>
        <w:tc>
          <w:tcPr>
            <w:tcW w:w="3629" w:type="pct"/>
            <w:tcBorders>
              <w:top w:val="single" w:sz="4" w:space="0" w:color="auto"/>
            </w:tcBorders>
            <w:vAlign w:val="bottom"/>
          </w:tcPr>
          <w:p w14:paraId="0F68D7B5" w14:textId="77777777" w:rsidR="005A1E91" w:rsidRPr="00A5606A" w:rsidRDefault="005A1E91" w:rsidP="005A1E91">
            <w:pPr>
              <w:jc w:val="both"/>
              <w:rPr>
                <w:rFonts w:ascii="Arial" w:hAnsi="Arial" w:cs="Arial"/>
                <w:sz w:val="18"/>
                <w:szCs w:val="18"/>
              </w:rPr>
            </w:pPr>
          </w:p>
        </w:tc>
        <w:tc>
          <w:tcPr>
            <w:tcW w:w="1371" w:type="pct"/>
            <w:tcBorders>
              <w:top w:val="single" w:sz="4" w:space="0" w:color="auto"/>
            </w:tcBorders>
            <w:vAlign w:val="bottom"/>
          </w:tcPr>
          <w:p w14:paraId="4427E3E4" w14:textId="77777777" w:rsidR="005A1E91" w:rsidRPr="00A5606A" w:rsidRDefault="005A1E91" w:rsidP="005A1E91">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BB4BF9" w:rsidRPr="00A5606A" w14:paraId="2FF370F2" w14:textId="77777777" w:rsidTr="005A1E91">
        <w:trPr>
          <w:trHeight w:val="170"/>
        </w:trPr>
        <w:tc>
          <w:tcPr>
            <w:tcW w:w="3629" w:type="pct"/>
            <w:vAlign w:val="bottom"/>
          </w:tcPr>
          <w:p w14:paraId="47201349" w14:textId="77777777" w:rsidR="00BB4BF9" w:rsidRPr="00A5606A" w:rsidRDefault="00BB4BF9" w:rsidP="00BB4BF9">
            <w:pPr>
              <w:jc w:val="both"/>
              <w:rPr>
                <w:rFonts w:ascii="Arial" w:hAnsi="Arial" w:cs="Arial"/>
                <w:iCs/>
                <w:sz w:val="18"/>
                <w:szCs w:val="18"/>
              </w:rPr>
            </w:pPr>
            <w:r w:rsidRPr="00A5606A">
              <w:rPr>
                <w:rFonts w:ascii="Arial" w:hAnsi="Arial" w:cs="Arial"/>
                <w:iCs/>
                <w:sz w:val="18"/>
                <w:szCs w:val="18"/>
              </w:rPr>
              <w:t>Finansal kiralama alacakları (brüt)</w:t>
            </w:r>
          </w:p>
        </w:tc>
        <w:tc>
          <w:tcPr>
            <w:tcW w:w="1371" w:type="pct"/>
          </w:tcPr>
          <w:p w14:paraId="3490BEC6" w14:textId="779C4A25" w:rsidR="00BB4BF9" w:rsidRPr="00A5606A" w:rsidRDefault="00BB4BF9" w:rsidP="00BB4BF9">
            <w:pPr>
              <w:jc w:val="right"/>
              <w:rPr>
                <w:rFonts w:ascii="Arial" w:hAnsi="Arial" w:cs="Arial"/>
                <w:sz w:val="18"/>
                <w:szCs w:val="18"/>
              </w:rPr>
            </w:pPr>
            <w:r w:rsidRPr="00A5606A">
              <w:rPr>
                <w:rFonts w:ascii="Arial" w:hAnsi="Arial" w:cs="Arial"/>
                <w:sz w:val="18"/>
                <w:szCs w:val="18"/>
              </w:rPr>
              <w:t>784.569</w:t>
            </w:r>
          </w:p>
        </w:tc>
      </w:tr>
      <w:tr w:rsidR="00BB4BF9" w:rsidRPr="00A5606A" w14:paraId="5DC7B5DB" w14:textId="77777777" w:rsidTr="005A1E91">
        <w:trPr>
          <w:trHeight w:val="170"/>
        </w:trPr>
        <w:tc>
          <w:tcPr>
            <w:tcW w:w="3629" w:type="pct"/>
            <w:vAlign w:val="bottom"/>
          </w:tcPr>
          <w:p w14:paraId="2940C48A" w14:textId="77777777" w:rsidR="00BB4BF9" w:rsidRPr="00A5606A" w:rsidRDefault="00BB4BF9" w:rsidP="00BB4BF9">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A5606A">
              <w:rPr>
                <w:rFonts w:ascii="Arial" w:eastAsia="Times New Roman" w:hAnsi="Arial" w:cs="Arial"/>
                <w:iCs/>
              </w:rPr>
              <w:t>Kazanılmamış finansal kiralama gelirleri (-)</w:t>
            </w:r>
          </w:p>
        </w:tc>
        <w:tc>
          <w:tcPr>
            <w:tcW w:w="1371" w:type="pct"/>
          </w:tcPr>
          <w:p w14:paraId="34C0A6B1" w14:textId="41D56088" w:rsidR="00BB4BF9" w:rsidRPr="00A5606A" w:rsidRDefault="00BB4BF9" w:rsidP="00BB4BF9">
            <w:pPr>
              <w:jc w:val="right"/>
              <w:rPr>
                <w:rFonts w:ascii="Arial" w:hAnsi="Arial" w:cs="Arial"/>
                <w:sz w:val="18"/>
                <w:szCs w:val="18"/>
              </w:rPr>
            </w:pPr>
            <w:r w:rsidRPr="00A5606A">
              <w:rPr>
                <w:rFonts w:ascii="Arial" w:hAnsi="Arial" w:cs="Arial"/>
                <w:sz w:val="18"/>
                <w:szCs w:val="18"/>
              </w:rPr>
              <w:t>59.663</w:t>
            </w:r>
          </w:p>
        </w:tc>
      </w:tr>
      <w:tr w:rsidR="00BB4BF9" w:rsidRPr="00A5606A" w14:paraId="36800730" w14:textId="77777777" w:rsidTr="005A1E91">
        <w:trPr>
          <w:trHeight w:val="170"/>
        </w:trPr>
        <w:tc>
          <w:tcPr>
            <w:tcW w:w="3629" w:type="pct"/>
            <w:tcBorders>
              <w:bottom w:val="single" w:sz="4" w:space="0" w:color="auto"/>
            </w:tcBorders>
            <w:vAlign w:val="bottom"/>
          </w:tcPr>
          <w:p w14:paraId="51987F6E" w14:textId="77777777" w:rsidR="00BB4BF9" w:rsidRPr="00A5606A" w:rsidRDefault="00BB4BF9" w:rsidP="00BB4BF9">
            <w:pPr>
              <w:jc w:val="both"/>
              <w:rPr>
                <w:rFonts w:ascii="Arial" w:hAnsi="Arial" w:cs="Arial"/>
                <w:iCs/>
                <w:snapToGrid w:val="0"/>
                <w:sz w:val="18"/>
                <w:szCs w:val="18"/>
              </w:rPr>
            </w:pPr>
          </w:p>
        </w:tc>
        <w:tc>
          <w:tcPr>
            <w:tcW w:w="1371" w:type="pct"/>
            <w:tcBorders>
              <w:bottom w:val="single" w:sz="4" w:space="0" w:color="auto"/>
            </w:tcBorders>
          </w:tcPr>
          <w:p w14:paraId="625D75E0" w14:textId="77777777" w:rsidR="00BB4BF9" w:rsidRPr="00A5606A" w:rsidRDefault="00BB4BF9" w:rsidP="00BB4BF9">
            <w:pPr>
              <w:jc w:val="right"/>
              <w:rPr>
                <w:rFonts w:ascii="Arial" w:hAnsi="Arial" w:cs="Arial"/>
                <w:sz w:val="18"/>
                <w:szCs w:val="18"/>
              </w:rPr>
            </w:pPr>
          </w:p>
        </w:tc>
      </w:tr>
      <w:tr w:rsidR="00BB4BF9" w:rsidRPr="00A5606A" w14:paraId="3FDD99AC" w14:textId="77777777" w:rsidTr="005A1E91">
        <w:trPr>
          <w:trHeight w:val="170"/>
        </w:trPr>
        <w:tc>
          <w:tcPr>
            <w:tcW w:w="3629" w:type="pct"/>
            <w:tcBorders>
              <w:top w:val="single" w:sz="4" w:space="0" w:color="auto"/>
              <w:bottom w:val="double" w:sz="4" w:space="0" w:color="auto"/>
            </w:tcBorders>
            <w:vAlign w:val="bottom"/>
          </w:tcPr>
          <w:p w14:paraId="68A09D18" w14:textId="77777777" w:rsidR="00BB4BF9" w:rsidRPr="00A5606A" w:rsidRDefault="00BB4BF9" w:rsidP="00BB4BF9">
            <w:pPr>
              <w:jc w:val="both"/>
              <w:rPr>
                <w:rFonts w:ascii="Arial" w:eastAsia="Arial Unicode MS" w:hAnsi="Arial" w:cs="Arial"/>
                <w:b/>
                <w:iCs/>
                <w:sz w:val="18"/>
                <w:szCs w:val="18"/>
              </w:rPr>
            </w:pPr>
            <w:r w:rsidRPr="00A5606A">
              <w:rPr>
                <w:rFonts w:ascii="Arial" w:hAnsi="Arial" w:cs="Arial"/>
                <w:b/>
                <w:iCs/>
                <w:snapToGrid w:val="0"/>
                <w:sz w:val="18"/>
                <w:szCs w:val="18"/>
              </w:rPr>
              <w:t>Finansal Kiralama Alacakları (net)</w:t>
            </w:r>
          </w:p>
        </w:tc>
        <w:tc>
          <w:tcPr>
            <w:tcW w:w="1371" w:type="pct"/>
            <w:tcBorders>
              <w:top w:val="single" w:sz="4" w:space="0" w:color="auto"/>
              <w:bottom w:val="double" w:sz="4" w:space="0" w:color="auto"/>
            </w:tcBorders>
          </w:tcPr>
          <w:p w14:paraId="74B787B1" w14:textId="31E51B3F" w:rsidR="00BB4BF9" w:rsidRPr="00A5606A" w:rsidRDefault="00BB4BF9" w:rsidP="00BB4BF9">
            <w:pPr>
              <w:jc w:val="right"/>
              <w:rPr>
                <w:rFonts w:ascii="Arial" w:hAnsi="Arial" w:cs="Arial"/>
                <w:b/>
                <w:sz w:val="18"/>
                <w:szCs w:val="18"/>
              </w:rPr>
            </w:pPr>
            <w:r w:rsidRPr="00A5606A">
              <w:rPr>
                <w:rFonts w:ascii="Arial" w:hAnsi="Arial" w:cs="Arial"/>
                <w:b/>
                <w:sz w:val="18"/>
                <w:szCs w:val="18"/>
              </w:rPr>
              <w:t>724.906</w:t>
            </w:r>
          </w:p>
        </w:tc>
      </w:tr>
    </w:tbl>
    <w:p w14:paraId="335D2571" w14:textId="77777777" w:rsidR="005A1E91" w:rsidRPr="00A5606A" w:rsidRDefault="005A1E91" w:rsidP="005A1E91">
      <w:pPr>
        <w:pStyle w:val="GvdeMetniGirintisi"/>
        <w:ind w:left="-567" w:hanging="14"/>
        <w:rPr>
          <w:rFonts w:ascii="Arial" w:hAnsi="Arial" w:cs="Arial"/>
          <w:b/>
          <w:sz w:val="20"/>
          <w:szCs w:val="20"/>
        </w:rPr>
      </w:pPr>
    </w:p>
    <w:tbl>
      <w:tblPr>
        <w:tblW w:w="5000" w:type="pct"/>
        <w:tblLayout w:type="fixed"/>
        <w:tblLook w:val="0000" w:firstRow="0" w:lastRow="0" w:firstColumn="0" w:lastColumn="0" w:noHBand="0" w:noVBand="0"/>
      </w:tblPr>
      <w:tblGrid>
        <w:gridCol w:w="6584"/>
        <w:gridCol w:w="2488"/>
      </w:tblGrid>
      <w:tr w:rsidR="005A1E91" w:rsidRPr="00A5606A" w14:paraId="44DEB33C" w14:textId="77777777" w:rsidTr="005A1E91">
        <w:trPr>
          <w:trHeight w:val="170"/>
        </w:trPr>
        <w:tc>
          <w:tcPr>
            <w:tcW w:w="3629" w:type="pct"/>
            <w:tcBorders>
              <w:top w:val="single" w:sz="4" w:space="0" w:color="auto"/>
              <w:bottom w:val="single" w:sz="4" w:space="0" w:color="auto"/>
            </w:tcBorders>
            <w:vAlign w:val="bottom"/>
          </w:tcPr>
          <w:p w14:paraId="17721E3E" w14:textId="77777777" w:rsidR="005A1E91" w:rsidRPr="00A5606A" w:rsidRDefault="005A1E91" w:rsidP="005A1E91">
            <w:pPr>
              <w:jc w:val="both"/>
              <w:rPr>
                <w:rFonts w:ascii="Arial" w:hAnsi="Arial" w:cs="Arial"/>
                <w:sz w:val="18"/>
                <w:szCs w:val="18"/>
              </w:rPr>
            </w:pPr>
          </w:p>
        </w:tc>
        <w:tc>
          <w:tcPr>
            <w:tcW w:w="1371" w:type="pct"/>
            <w:tcBorders>
              <w:top w:val="single" w:sz="4" w:space="0" w:color="auto"/>
              <w:bottom w:val="single" w:sz="4" w:space="0" w:color="auto"/>
            </w:tcBorders>
            <w:vAlign w:val="bottom"/>
          </w:tcPr>
          <w:p w14:paraId="0FFF0139" w14:textId="77777777" w:rsidR="005A1E91" w:rsidRPr="00A5606A" w:rsidRDefault="005A1E91" w:rsidP="005A1E91">
            <w:pPr>
              <w:ind w:left="597"/>
              <w:jc w:val="right"/>
              <w:rPr>
                <w:rFonts w:ascii="Arial" w:eastAsia="Arial Unicode MS" w:hAnsi="Arial" w:cs="Arial"/>
                <w:b/>
                <w:sz w:val="18"/>
                <w:szCs w:val="18"/>
              </w:rPr>
            </w:pPr>
            <w:r w:rsidRPr="00A5606A">
              <w:rPr>
                <w:rFonts w:ascii="Arial" w:hAnsi="Arial" w:cs="Arial"/>
                <w:b/>
                <w:sz w:val="18"/>
                <w:szCs w:val="18"/>
              </w:rPr>
              <w:t>Önceki Dönem</w:t>
            </w:r>
          </w:p>
        </w:tc>
      </w:tr>
      <w:tr w:rsidR="005A1E91" w:rsidRPr="00A5606A" w14:paraId="56308C9B" w14:textId="77777777" w:rsidTr="005A1E91">
        <w:trPr>
          <w:trHeight w:val="170"/>
        </w:trPr>
        <w:tc>
          <w:tcPr>
            <w:tcW w:w="3629" w:type="pct"/>
            <w:tcBorders>
              <w:top w:val="single" w:sz="4" w:space="0" w:color="auto"/>
            </w:tcBorders>
            <w:vAlign w:val="bottom"/>
          </w:tcPr>
          <w:p w14:paraId="2E8EE23C" w14:textId="77777777" w:rsidR="005A1E91" w:rsidRPr="00A5606A" w:rsidRDefault="005A1E91" w:rsidP="005A1E91">
            <w:pPr>
              <w:jc w:val="both"/>
              <w:rPr>
                <w:rFonts w:ascii="Arial" w:hAnsi="Arial" w:cs="Arial"/>
                <w:sz w:val="18"/>
                <w:szCs w:val="18"/>
              </w:rPr>
            </w:pPr>
          </w:p>
        </w:tc>
        <w:tc>
          <w:tcPr>
            <w:tcW w:w="1371" w:type="pct"/>
            <w:tcBorders>
              <w:top w:val="single" w:sz="4" w:space="0" w:color="auto"/>
            </w:tcBorders>
            <w:vAlign w:val="bottom"/>
          </w:tcPr>
          <w:p w14:paraId="3A89DEAE" w14:textId="77777777" w:rsidR="005A1E91" w:rsidRPr="00A5606A" w:rsidRDefault="005A1E91" w:rsidP="005A1E91">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5A1E91" w:rsidRPr="00A5606A" w14:paraId="2C16516B" w14:textId="77777777" w:rsidTr="005A1E91">
        <w:trPr>
          <w:trHeight w:val="170"/>
        </w:trPr>
        <w:tc>
          <w:tcPr>
            <w:tcW w:w="3629" w:type="pct"/>
            <w:vAlign w:val="bottom"/>
          </w:tcPr>
          <w:p w14:paraId="1F8EF685" w14:textId="77777777" w:rsidR="005A1E91" w:rsidRPr="00A5606A" w:rsidRDefault="005A1E91" w:rsidP="005A1E91">
            <w:pPr>
              <w:jc w:val="both"/>
              <w:rPr>
                <w:rFonts w:ascii="Arial" w:hAnsi="Arial" w:cs="Arial"/>
                <w:iCs/>
                <w:sz w:val="18"/>
                <w:szCs w:val="18"/>
              </w:rPr>
            </w:pPr>
            <w:r w:rsidRPr="00A5606A">
              <w:rPr>
                <w:rFonts w:ascii="Arial" w:hAnsi="Arial" w:cs="Arial"/>
                <w:iCs/>
                <w:sz w:val="18"/>
                <w:szCs w:val="18"/>
              </w:rPr>
              <w:t>Finansal kiralama alacakları (brüt)</w:t>
            </w:r>
          </w:p>
        </w:tc>
        <w:tc>
          <w:tcPr>
            <w:tcW w:w="1371" w:type="pct"/>
          </w:tcPr>
          <w:p w14:paraId="4A94087C" w14:textId="140704EF" w:rsidR="005A1E91" w:rsidRPr="00A5606A" w:rsidRDefault="005A1E91" w:rsidP="005A1E91">
            <w:pPr>
              <w:jc w:val="right"/>
              <w:rPr>
                <w:rFonts w:ascii="Arial" w:hAnsi="Arial" w:cs="Arial"/>
                <w:sz w:val="18"/>
                <w:szCs w:val="18"/>
              </w:rPr>
            </w:pPr>
            <w:r w:rsidRPr="00E335DA">
              <w:rPr>
                <w:rFonts w:ascii="Arial" w:hAnsi="Arial" w:cs="Arial"/>
                <w:sz w:val="18"/>
                <w:szCs w:val="18"/>
              </w:rPr>
              <w:t>807.540</w:t>
            </w:r>
          </w:p>
        </w:tc>
      </w:tr>
      <w:tr w:rsidR="005A1E91" w:rsidRPr="00A5606A" w14:paraId="76D4673B" w14:textId="77777777" w:rsidTr="005A1E91">
        <w:trPr>
          <w:trHeight w:val="170"/>
        </w:trPr>
        <w:tc>
          <w:tcPr>
            <w:tcW w:w="3629" w:type="pct"/>
            <w:vAlign w:val="bottom"/>
          </w:tcPr>
          <w:p w14:paraId="6F3E3D93" w14:textId="77777777" w:rsidR="005A1E91" w:rsidRPr="00A5606A" w:rsidRDefault="005A1E91" w:rsidP="005A1E9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A5606A">
              <w:rPr>
                <w:rFonts w:ascii="Arial" w:eastAsia="Times New Roman" w:hAnsi="Arial" w:cs="Arial"/>
                <w:iCs/>
              </w:rPr>
              <w:t>Kazanılmamış finansal kiralama gelirleri (-)</w:t>
            </w:r>
          </w:p>
        </w:tc>
        <w:tc>
          <w:tcPr>
            <w:tcW w:w="1371" w:type="pct"/>
          </w:tcPr>
          <w:p w14:paraId="41CD2A16" w14:textId="13A3C9B0" w:rsidR="005A1E91" w:rsidRPr="00A5606A" w:rsidRDefault="005A1E91" w:rsidP="005A1E91">
            <w:pPr>
              <w:jc w:val="right"/>
              <w:rPr>
                <w:rFonts w:ascii="Arial" w:hAnsi="Arial" w:cs="Arial"/>
                <w:sz w:val="18"/>
                <w:szCs w:val="18"/>
              </w:rPr>
            </w:pPr>
            <w:r w:rsidRPr="00E335DA">
              <w:rPr>
                <w:rFonts w:ascii="Arial" w:hAnsi="Arial" w:cs="Arial"/>
                <w:sz w:val="18"/>
                <w:szCs w:val="18"/>
              </w:rPr>
              <w:t>70.459</w:t>
            </w:r>
          </w:p>
        </w:tc>
      </w:tr>
      <w:tr w:rsidR="005A1E91" w:rsidRPr="00A5606A" w14:paraId="0FA3E8E2" w14:textId="77777777" w:rsidTr="005A1E91">
        <w:trPr>
          <w:trHeight w:val="170"/>
        </w:trPr>
        <w:tc>
          <w:tcPr>
            <w:tcW w:w="3629" w:type="pct"/>
            <w:tcBorders>
              <w:bottom w:val="single" w:sz="4" w:space="0" w:color="auto"/>
            </w:tcBorders>
            <w:vAlign w:val="bottom"/>
          </w:tcPr>
          <w:p w14:paraId="4D892916" w14:textId="77777777" w:rsidR="005A1E91" w:rsidRPr="00A5606A" w:rsidRDefault="005A1E91" w:rsidP="005A1E91">
            <w:pPr>
              <w:jc w:val="both"/>
              <w:rPr>
                <w:rFonts w:ascii="Arial" w:hAnsi="Arial" w:cs="Arial"/>
                <w:iCs/>
                <w:snapToGrid w:val="0"/>
                <w:sz w:val="18"/>
                <w:szCs w:val="18"/>
              </w:rPr>
            </w:pPr>
          </w:p>
        </w:tc>
        <w:tc>
          <w:tcPr>
            <w:tcW w:w="1371" w:type="pct"/>
            <w:tcBorders>
              <w:bottom w:val="single" w:sz="4" w:space="0" w:color="auto"/>
            </w:tcBorders>
          </w:tcPr>
          <w:p w14:paraId="21FA0524" w14:textId="77777777" w:rsidR="005A1E91" w:rsidRPr="00A5606A" w:rsidRDefault="005A1E91" w:rsidP="005A1E91">
            <w:pPr>
              <w:jc w:val="right"/>
              <w:rPr>
                <w:rFonts w:ascii="Arial" w:hAnsi="Arial" w:cs="Arial"/>
                <w:sz w:val="18"/>
                <w:szCs w:val="18"/>
              </w:rPr>
            </w:pPr>
          </w:p>
        </w:tc>
      </w:tr>
      <w:tr w:rsidR="005A1E91" w:rsidRPr="00A5606A" w14:paraId="3D32E98D" w14:textId="77777777" w:rsidTr="005A1E91">
        <w:trPr>
          <w:trHeight w:val="170"/>
        </w:trPr>
        <w:tc>
          <w:tcPr>
            <w:tcW w:w="3629" w:type="pct"/>
            <w:tcBorders>
              <w:top w:val="single" w:sz="4" w:space="0" w:color="auto"/>
              <w:bottom w:val="double" w:sz="4" w:space="0" w:color="auto"/>
            </w:tcBorders>
            <w:vAlign w:val="bottom"/>
          </w:tcPr>
          <w:p w14:paraId="1E29DF6D" w14:textId="77777777" w:rsidR="005A1E91" w:rsidRPr="00A5606A" w:rsidRDefault="005A1E91" w:rsidP="005A1E91">
            <w:pPr>
              <w:jc w:val="both"/>
              <w:rPr>
                <w:rFonts w:ascii="Arial" w:eastAsia="Arial Unicode MS" w:hAnsi="Arial" w:cs="Arial"/>
                <w:b/>
                <w:iCs/>
                <w:sz w:val="18"/>
                <w:szCs w:val="18"/>
              </w:rPr>
            </w:pPr>
            <w:r w:rsidRPr="00A5606A">
              <w:rPr>
                <w:rFonts w:ascii="Arial" w:hAnsi="Arial" w:cs="Arial"/>
                <w:b/>
                <w:iCs/>
                <w:snapToGrid w:val="0"/>
                <w:sz w:val="18"/>
                <w:szCs w:val="18"/>
              </w:rPr>
              <w:t>Finansal Kiralama Alacakları (net)</w:t>
            </w:r>
          </w:p>
        </w:tc>
        <w:tc>
          <w:tcPr>
            <w:tcW w:w="1371" w:type="pct"/>
            <w:tcBorders>
              <w:top w:val="single" w:sz="4" w:space="0" w:color="auto"/>
              <w:bottom w:val="double" w:sz="4" w:space="0" w:color="auto"/>
            </w:tcBorders>
          </w:tcPr>
          <w:p w14:paraId="476D0A5A" w14:textId="17403C97" w:rsidR="005A1E91" w:rsidRPr="00A5606A" w:rsidRDefault="005A1E91" w:rsidP="005A1E91">
            <w:pPr>
              <w:jc w:val="right"/>
              <w:rPr>
                <w:rFonts w:ascii="Arial" w:hAnsi="Arial" w:cs="Arial"/>
                <w:b/>
                <w:sz w:val="18"/>
                <w:szCs w:val="18"/>
              </w:rPr>
            </w:pPr>
            <w:r w:rsidRPr="00E335DA">
              <w:rPr>
                <w:rFonts w:ascii="Arial" w:hAnsi="Arial" w:cs="Arial"/>
                <w:b/>
                <w:sz w:val="18"/>
                <w:szCs w:val="18"/>
              </w:rPr>
              <w:t>737.081</w:t>
            </w:r>
          </w:p>
        </w:tc>
      </w:tr>
    </w:tbl>
    <w:p w14:paraId="559722F9" w14:textId="77777777" w:rsidR="00136C29" w:rsidRPr="009128F0" w:rsidRDefault="00136C29" w:rsidP="00136C29">
      <w:pPr>
        <w:tabs>
          <w:tab w:val="left" w:pos="1122"/>
          <w:tab w:val="num" w:pos="2160"/>
          <w:tab w:val="num" w:pos="3060"/>
        </w:tabs>
        <w:autoSpaceDE w:val="0"/>
        <w:autoSpaceDN w:val="0"/>
        <w:adjustRightInd w:val="0"/>
        <w:jc w:val="both"/>
        <w:rPr>
          <w:rFonts w:ascii="Arial" w:hAnsi="Arial" w:cs="Arial"/>
          <w:color w:val="000000" w:themeColor="text1"/>
        </w:rPr>
      </w:pPr>
    </w:p>
    <w:p w14:paraId="22257CBB" w14:textId="0916C016" w:rsidR="00325C62" w:rsidRPr="005A1E91" w:rsidRDefault="00136C29" w:rsidP="003F45C2">
      <w:pPr>
        <w:pStyle w:val="ListeParagraf"/>
        <w:numPr>
          <w:ilvl w:val="0"/>
          <w:numId w:val="14"/>
        </w:numPr>
        <w:spacing w:before="120" w:after="120"/>
        <w:ind w:left="14" w:hanging="581"/>
        <w:rPr>
          <w:rFonts w:ascii="Arial" w:hAnsi="Arial" w:cs="Arial"/>
          <w:b/>
          <w:color w:val="000000" w:themeColor="text1"/>
          <w:sz w:val="20"/>
          <w:szCs w:val="20"/>
        </w:rPr>
      </w:pPr>
      <w:r w:rsidRPr="009128F0">
        <w:rPr>
          <w:rFonts w:ascii="Arial" w:hAnsi="Arial" w:cs="Arial"/>
          <w:color w:val="000000" w:themeColor="text1"/>
        </w:rPr>
        <w:br w:type="page"/>
      </w:r>
      <w:r w:rsidR="00325C62" w:rsidRPr="005A1E91">
        <w:rPr>
          <w:rFonts w:ascii="Arial" w:hAnsi="Arial" w:cs="Arial"/>
          <w:b/>
          <w:color w:val="000000" w:themeColor="text1"/>
          <w:sz w:val="20"/>
          <w:szCs w:val="20"/>
        </w:rPr>
        <w:lastRenderedPageBreak/>
        <w:t>Konsolide bilançonun aktif hesaplarına ilişkin açıklama ve dipnotlar (devamı):</w:t>
      </w:r>
    </w:p>
    <w:p w14:paraId="3AAF0143" w14:textId="77777777" w:rsidR="005A1E91" w:rsidRPr="00A5606A" w:rsidRDefault="005A1E91" w:rsidP="00BB4BF9">
      <w:pPr>
        <w:spacing w:before="120" w:after="120"/>
        <w:ind w:left="14" w:right="-363" w:hanging="581"/>
        <w:rPr>
          <w:rFonts w:ascii="Arial" w:hAnsi="Arial" w:cs="Arial"/>
          <w:b/>
          <w:iCs/>
          <w:sz w:val="20"/>
          <w:szCs w:val="20"/>
        </w:rPr>
      </w:pPr>
      <w:proofErr w:type="gramStart"/>
      <w:r w:rsidRPr="00A5606A">
        <w:rPr>
          <w:rFonts w:ascii="Arial" w:hAnsi="Arial" w:cs="Arial"/>
          <w:b/>
          <w:sz w:val="20"/>
          <w:szCs w:val="20"/>
        </w:rPr>
        <w:t>c</w:t>
      </w:r>
      <w:proofErr w:type="gramEnd"/>
      <w:r w:rsidRPr="00A5606A">
        <w:rPr>
          <w:rFonts w:ascii="Arial" w:hAnsi="Arial" w:cs="Arial"/>
          <w:b/>
          <w:sz w:val="20"/>
          <w:szCs w:val="20"/>
        </w:rPr>
        <w:t xml:space="preserve">. </w:t>
      </w:r>
      <w:r w:rsidRPr="00A5606A">
        <w:rPr>
          <w:rFonts w:ascii="Arial" w:hAnsi="Arial" w:cs="Arial"/>
          <w:b/>
          <w:sz w:val="20"/>
          <w:szCs w:val="20"/>
        </w:rPr>
        <w:tab/>
        <w:t>Yapılan finansal kiralama sözleşmeleri ile ilgili genel açıklamalar:</w:t>
      </w:r>
    </w:p>
    <w:p w14:paraId="66D04752" w14:textId="77777777" w:rsidR="005A1E91" w:rsidRPr="00A5606A" w:rsidRDefault="005A1E91" w:rsidP="00BB4BF9">
      <w:pPr>
        <w:spacing w:before="120" w:after="120"/>
        <w:ind w:left="28" w:right="-363"/>
        <w:jc w:val="both"/>
        <w:rPr>
          <w:rFonts w:ascii="Arial" w:hAnsi="Arial" w:cs="Arial"/>
          <w:sz w:val="20"/>
          <w:szCs w:val="20"/>
        </w:rPr>
      </w:pPr>
      <w:r w:rsidRPr="00A5606A">
        <w:rPr>
          <w:rFonts w:ascii="Arial" w:hAnsi="Arial" w:cs="Arial"/>
          <w:sz w:val="20"/>
          <w:szCs w:val="20"/>
        </w:rPr>
        <w:t xml:space="preserve">Finansal kiralama sözleşmeleri 6361 sayılı Finansal Kiralama, </w:t>
      </w:r>
      <w:proofErr w:type="spellStart"/>
      <w:r w:rsidRPr="00A5606A">
        <w:rPr>
          <w:rFonts w:ascii="Arial" w:hAnsi="Arial" w:cs="Arial"/>
          <w:sz w:val="20"/>
          <w:szCs w:val="20"/>
        </w:rPr>
        <w:t>Faktoring</w:t>
      </w:r>
      <w:proofErr w:type="spellEnd"/>
      <w:r w:rsidRPr="00A5606A">
        <w:rPr>
          <w:rFonts w:ascii="Arial" w:hAnsi="Arial" w:cs="Arial"/>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5F4D08C7" w14:textId="77777777" w:rsidR="005A1E91" w:rsidRPr="00A5606A" w:rsidRDefault="005A1E91" w:rsidP="00BB4BF9">
      <w:pPr>
        <w:spacing w:before="120"/>
        <w:ind w:left="40" w:right="-363"/>
        <w:jc w:val="both"/>
        <w:rPr>
          <w:rFonts w:ascii="Arial" w:hAnsi="Arial" w:cs="Arial"/>
          <w:sz w:val="20"/>
          <w:szCs w:val="20"/>
        </w:rPr>
      </w:pPr>
      <w:r w:rsidRPr="00A5606A">
        <w:rPr>
          <w:rFonts w:ascii="Arial" w:hAnsi="Arial" w:cs="Arial"/>
          <w:sz w:val="20"/>
          <w:szCs w:val="20"/>
        </w:rPr>
        <w:t>Finansal kiralama alacaklarına ilişkin bilgiler:</w:t>
      </w:r>
    </w:p>
    <w:tbl>
      <w:tblPr>
        <w:tblpPr w:leftFromText="141" w:rightFromText="141" w:vertAnchor="text" w:horzAnchor="margin" w:tblpX="70" w:tblpY="127"/>
        <w:tblW w:w="9375" w:type="dxa"/>
        <w:tblLayout w:type="fixed"/>
        <w:tblCellMar>
          <w:left w:w="0" w:type="dxa"/>
          <w:right w:w="0" w:type="dxa"/>
        </w:tblCellMar>
        <w:tblLook w:val="0000" w:firstRow="0" w:lastRow="0" w:firstColumn="0" w:lastColumn="0" w:noHBand="0" w:noVBand="0"/>
      </w:tblPr>
      <w:tblGrid>
        <w:gridCol w:w="2758"/>
        <w:gridCol w:w="1554"/>
        <w:gridCol w:w="1945"/>
        <w:gridCol w:w="1843"/>
        <w:gridCol w:w="1275"/>
      </w:tblGrid>
      <w:tr w:rsidR="005A1E91" w:rsidRPr="00A5606A" w14:paraId="06D80384" w14:textId="77777777" w:rsidTr="00BB4BF9">
        <w:trPr>
          <w:trHeight w:val="227"/>
        </w:trPr>
        <w:tc>
          <w:tcPr>
            <w:tcW w:w="4312" w:type="dxa"/>
            <w:gridSpan w:val="2"/>
            <w:tcBorders>
              <w:top w:val="single" w:sz="4" w:space="0" w:color="auto"/>
              <w:bottom w:val="single" w:sz="4" w:space="0" w:color="auto"/>
            </w:tcBorders>
            <w:shd w:val="clear" w:color="auto" w:fill="FFFFFF"/>
            <w:vAlign w:val="bottom"/>
          </w:tcPr>
          <w:p w14:paraId="29569B07" w14:textId="77777777" w:rsidR="005A1E91" w:rsidRPr="00A5606A" w:rsidRDefault="005A1E91" w:rsidP="005A1E91">
            <w:pPr>
              <w:ind w:right="59"/>
              <w:jc w:val="right"/>
              <w:rPr>
                <w:rFonts w:ascii="Arial" w:hAnsi="Arial" w:cs="Arial"/>
                <w:b/>
                <w:sz w:val="18"/>
                <w:szCs w:val="18"/>
              </w:rPr>
            </w:pPr>
          </w:p>
        </w:tc>
        <w:tc>
          <w:tcPr>
            <w:tcW w:w="5063" w:type="dxa"/>
            <w:gridSpan w:val="3"/>
            <w:tcBorders>
              <w:top w:val="single" w:sz="4" w:space="0" w:color="auto"/>
              <w:bottom w:val="single" w:sz="4" w:space="0" w:color="auto"/>
            </w:tcBorders>
            <w:shd w:val="clear" w:color="auto" w:fill="FFFFFF"/>
            <w:vAlign w:val="bottom"/>
          </w:tcPr>
          <w:p w14:paraId="7A86221F" w14:textId="77777777" w:rsidR="005A1E91" w:rsidRPr="00A5606A" w:rsidRDefault="005A1E91" w:rsidP="005A1E91">
            <w:pPr>
              <w:ind w:right="59"/>
              <w:jc w:val="center"/>
              <w:rPr>
                <w:rFonts w:ascii="Arial" w:eastAsia="Arial Unicode MS" w:hAnsi="Arial" w:cs="Arial"/>
                <w:b/>
                <w:sz w:val="18"/>
                <w:szCs w:val="18"/>
              </w:rPr>
            </w:pPr>
            <w:r w:rsidRPr="00A5606A">
              <w:rPr>
                <w:rFonts w:ascii="Arial" w:eastAsia="Arial Unicode MS" w:hAnsi="Arial" w:cs="Arial"/>
                <w:b/>
                <w:sz w:val="18"/>
                <w:szCs w:val="18"/>
              </w:rPr>
              <w:t>Yakın İzlemedeki Krediler</w:t>
            </w:r>
          </w:p>
        </w:tc>
      </w:tr>
      <w:tr w:rsidR="005A1E91" w:rsidRPr="00A5606A" w14:paraId="6A2A43C5" w14:textId="77777777" w:rsidTr="00BB4BF9">
        <w:trPr>
          <w:trHeight w:val="227"/>
        </w:trPr>
        <w:tc>
          <w:tcPr>
            <w:tcW w:w="2758" w:type="dxa"/>
            <w:vMerge w:val="restart"/>
            <w:tcBorders>
              <w:top w:val="single" w:sz="4" w:space="0" w:color="auto"/>
            </w:tcBorders>
            <w:shd w:val="clear" w:color="auto" w:fill="FFFFFF"/>
            <w:vAlign w:val="bottom"/>
          </w:tcPr>
          <w:p w14:paraId="280B82FF" w14:textId="77777777" w:rsidR="005A1E91" w:rsidRPr="00A5606A" w:rsidRDefault="005A1E91" w:rsidP="005A1E91">
            <w:pPr>
              <w:jc w:val="both"/>
              <w:rPr>
                <w:rFonts w:ascii="Arial" w:eastAsia="Arial Unicode MS" w:hAnsi="Arial" w:cs="Arial"/>
                <w:b/>
                <w:sz w:val="18"/>
                <w:szCs w:val="18"/>
              </w:rPr>
            </w:pPr>
          </w:p>
          <w:p w14:paraId="5CAD3246" w14:textId="77777777" w:rsidR="005A1E91" w:rsidRPr="00A5606A" w:rsidRDefault="005A1E91" w:rsidP="005A1E91">
            <w:pPr>
              <w:jc w:val="both"/>
              <w:rPr>
                <w:rFonts w:ascii="Arial" w:eastAsia="Arial Unicode MS" w:hAnsi="Arial" w:cs="Arial"/>
                <w:b/>
                <w:sz w:val="18"/>
                <w:szCs w:val="18"/>
              </w:rPr>
            </w:pPr>
          </w:p>
          <w:p w14:paraId="7B6E85C3" w14:textId="77777777" w:rsidR="005A1E91" w:rsidRPr="00A5606A" w:rsidRDefault="005A1E91" w:rsidP="005A1E91">
            <w:pPr>
              <w:jc w:val="both"/>
              <w:rPr>
                <w:rFonts w:ascii="Arial" w:eastAsia="Arial Unicode MS" w:hAnsi="Arial" w:cs="Arial"/>
                <w:b/>
                <w:sz w:val="18"/>
                <w:szCs w:val="18"/>
              </w:rPr>
            </w:pPr>
            <w:r w:rsidRPr="00A5606A">
              <w:rPr>
                <w:rFonts w:ascii="Arial" w:eastAsia="Arial Unicode MS" w:hAnsi="Arial" w:cs="Arial"/>
                <w:b/>
                <w:sz w:val="18"/>
                <w:szCs w:val="18"/>
              </w:rPr>
              <w:t xml:space="preserve"> Cari Dönem</w:t>
            </w:r>
          </w:p>
          <w:p w14:paraId="5A0E7DFA" w14:textId="77777777" w:rsidR="005A1E91" w:rsidRPr="00A5606A" w:rsidRDefault="005A1E91" w:rsidP="005A1E91">
            <w:pPr>
              <w:jc w:val="both"/>
              <w:rPr>
                <w:rFonts w:ascii="Arial" w:eastAsia="Arial Unicode MS" w:hAnsi="Arial" w:cs="Arial"/>
                <w:sz w:val="18"/>
                <w:szCs w:val="18"/>
              </w:rPr>
            </w:pPr>
          </w:p>
        </w:tc>
        <w:tc>
          <w:tcPr>
            <w:tcW w:w="1554" w:type="dxa"/>
            <w:vMerge w:val="restart"/>
            <w:tcBorders>
              <w:top w:val="single" w:sz="4" w:space="0" w:color="auto"/>
            </w:tcBorders>
            <w:shd w:val="clear" w:color="auto" w:fill="FFFFFF"/>
            <w:vAlign w:val="bottom"/>
          </w:tcPr>
          <w:p w14:paraId="7903CEA3" w14:textId="77777777" w:rsidR="005A1E91" w:rsidRPr="00A5606A" w:rsidRDefault="005A1E91" w:rsidP="005A1E91">
            <w:pPr>
              <w:ind w:right="58"/>
              <w:jc w:val="center"/>
              <w:rPr>
                <w:rFonts w:ascii="Arial" w:hAnsi="Arial" w:cs="Arial"/>
                <w:b/>
                <w:iCs/>
                <w:sz w:val="18"/>
                <w:szCs w:val="18"/>
              </w:rPr>
            </w:pPr>
            <w:r w:rsidRPr="00A5606A">
              <w:rPr>
                <w:rFonts w:ascii="Arial" w:hAnsi="Arial" w:cs="Arial"/>
                <w:b/>
                <w:iCs/>
                <w:sz w:val="18"/>
                <w:szCs w:val="18"/>
              </w:rPr>
              <w:t>Standart Nitelikli Krediler</w:t>
            </w:r>
          </w:p>
          <w:p w14:paraId="221B35DB" w14:textId="77777777" w:rsidR="005A1E91" w:rsidRPr="00A5606A" w:rsidRDefault="005A1E91" w:rsidP="005A1E91">
            <w:pPr>
              <w:ind w:right="58"/>
              <w:jc w:val="center"/>
              <w:rPr>
                <w:rFonts w:ascii="Arial" w:hAnsi="Arial" w:cs="Arial"/>
                <w:b/>
                <w:iCs/>
                <w:sz w:val="18"/>
                <w:szCs w:val="18"/>
              </w:rPr>
            </w:pPr>
          </w:p>
        </w:tc>
        <w:tc>
          <w:tcPr>
            <w:tcW w:w="1945" w:type="dxa"/>
            <w:vMerge w:val="restart"/>
            <w:tcBorders>
              <w:top w:val="single" w:sz="4" w:space="0" w:color="auto"/>
            </w:tcBorders>
            <w:shd w:val="clear" w:color="auto" w:fill="FFFFFF"/>
            <w:vAlign w:val="bottom"/>
          </w:tcPr>
          <w:p w14:paraId="08EDE91B" w14:textId="77777777" w:rsidR="005A1E91" w:rsidRPr="00A5606A" w:rsidRDefault="005A1E91" w:rsidP="005A1E91">
            <w:pPr>
              <w:ind w:right="59"/>
              <w:jc w:val="center"/>
              <w:rPr>
                <w:rFonts w:ascii="Arial" w:hAnsi="Arial" w:cs="Arial"/>
                <w:b/>
                <w:iCs/>
                <w:sz w:val="18"/>
                <w:szCs w:val="18"/>
              </w:rPr>
            </w:pPr>
            <w:r w:rsidRPr="00A5606A">
              <w:rPr>
                <w:rFonts w:ascii="Arial" w:hAnsi="Arial" w:cs="Arial"/>
                <w:b/>
                <w:iCs/>
                <w:sz w:val="18"/>
                <w:szCs w:val="18"/>
              </w:rPr>
              <w:t>Yeniden Yapılandırma Kapsamında Yer Almayanlar</w:t>
            </w:r>
          </w:p>
        </w:tc>
        <w:tc>
          <w:tcPr>
            <w:tcW w:w="3118" w:type="dxa"/>
            <w:gridSpan w:val="2"/>
            <w:tcBorders>
              <w:top w:val="single" w:sz="4" w:space="0" w:color="auto"/>
              <w:bottom w:val="single" w:sz="4" w:space="0" w:color="auto"/>
            </w:tcBorders>
            <w:shd w:val="clear" w:color="auto" w:fill="FFFFFF"/>
            <w:vAlign w:val="bottom"/>
          </w:tcPr>
          <w:p w14:paraId="2A145C6B" w14:textId="77777777" w:rsidR="005A1E91" w:rsidRPr="00A5606A" w:rsidRDefault="005A1E91" w:rsidP="005A1E91">
            <w:pPr>
              <w:ind w:right="59"/>
              <w:jc w:val="center"/>
              <w:rPr>
                <w:rFonts w:ascii="Arial" w:eastAsia="Arial Unicode MS" w:hAnsi="Arial" w:cs="Arial"/>
                <w:b/>
                <w:sz w:val="18"/>
                <w:szCs w:val="18"/>
              </w:rPr>
            </w:pPr>
            <w:r w:rsidRPr="00A5606A">
              <w:rPr>
                <w:rFonts w:ascii="Arial" w:eastAsia="Arial Unicode MS" w:hAnsi="Arial" w:cs="Arial"/>
                <w:b/>
                <w:sz w:val="18"/>
                <w:szCs w:val="18"/>
              </w:rPr>
              <w:t>Yeniden Yapılandırılanlar</w:t>
            </w:r>
          </w:p>
        </w:tc>
      </w:tr>
      <w:tr w:rsidR="005A1E91" w:rsidRPr="00A5606A" w14:paraId="28D0A507" w14:textId="77777777" w:rsidTr="00BB4BF9">
        <w:trPr>
          <w:trHeight w:val="227"/>
        </w:trPr>
        <w:tc>
          <w:tcPr>
            <w:tcW w:w="2758" w:type="dxa"/>
            <w:vMerge/>
            <w:tcBorders>
              <w:bottom w:val="single" w:sz="4" w:space="0" w:color="auto"/>
            </w:tcBorders>
            <w:shd w:val="clear" w:color="auto" w:fill="FFFFFF"/>
            <w:vAlign w:val="bottom"/>
          </w:tcPr>
          <w:p w14:paraId="7276C0AB" w14:textId="77777777" w:rsidR="005A1E91" w:rsidRPr="00A5606A" w:rsidRDefault="005A1E91" w:rsidP="005A1E91">
            <w:pPr>
              <w:jc w:val="both"/>
              <w:rPr>
                <w:rFonts w:ascii="Arial" w:eastAsia="Arial Unicode MS" w:hAnsi="Arial" w:cs="Arial"/>
                <w:b/>
                <w:sz w:val="18"/>
                <w:szCs w:val="18"/>
              </w:rPr>
            </w:pPr>
          </w:p>
        </w:tc>
        <w:tc>
          <w:tcPr>
            <w:tcW w:w="1554" w:type="dxa"/>
            <w:vMerge/>
            <w:tcBorders>
              <w:bottom w:val="single" w:sz="4" w:space="0" w:color="auto"/>
            </w:tcBorders>
            <w:shd w:val="clear" w:color="auto" w:fill="FFFFFF"/>
            <w:vAlign w:val="bottom"/>
          </w:tcPr>
          <w:p w14:paraId="50CA53BC" w14:textId="77777777" w:rsidR="005A1E91" w:rsidRPr="00A5606A" w:rsidRDefault="005A1E91" w:rsidP="005A1E91">
            <w:pPr>
              <w:ind w:right="58"/>
              <w:jc w:val="center"/>
              <w:rPr>
                <w:rFonts w:ascii="Arial" w:hAnsi="Arial" w:cs="Arial"/>
                <w:b/>
                <w:sz w:val="18"/>
                <w:szCs w:val="18"/>
              </w:rPr>
            </w:pPr>
          </w:p>
        </w:tc>
        <w:tc>
          <w:tcPr>
            <w:tcW w:w="1945" w:type="dxa"/>
            <w:vMerge/>
            <w:tcBorders>
              <w:bottom w:val="single" w:sz="4" w:space="0" w:color="auto"/>
            </w:tcBorders>
            <w:shd w:val="clear" w:color="auto" w:fill="FFFFFF"/>
            <w:vAlign w:val="bottom"/>
          </w:tcPr>
          <w:p w14:paraId="7CFB379F" w14:textId="77777777" w:rsidR="005A1E91" w:rsidRPr="00A5606A" w:rsidRDefault="005A1E91" w:rsidP="005A1E91">
            <w:pPr>
              <w:ind w:right="58"/>
              <w:jc w:val="center"/>
              <w:rPr>
                <w:rFonts w:ascii="Arial" w:hAnsi="Arial" w:cs="Arial"/>
                <w:b/>
                <w:sz w:val="18"/>
                <w:szCs w:val="18"/>
              </w:rPr>
            </w:pPr>
          </w:p>
        </w:tc>
        <w:tc>
          <w:tcPr>
            <w:tcW w:w="1843" w:type="dxa"/>
            <w:tcBorders>
              <w:top w:val="single" w:sz="4" w:space="0" w:color="auto"/>
              <w:bottom w:val="single" w:sz="4" w:space="0" w:color="auto"/>
            </w:tcBorders>
            <w:shd w:val="clear" w:color="auto" w:fill="FFFFFF"/>
            <w:vAlign w:val="bottom"/>
          </w:tcPr>
          <w:p w14:paraId="4C91D748" w14:textId="77777777" w:rsidR="005A1E91" w:rsidRPr="00A5606A" w:rsidRDefault="005A1E91" w:rsidP="005A1E91">
            <w:pPr>
              <w:ind w:right="58"/>
              <w:jc w:val="center"/>
              <w:rPr>
                <w:rFonts w:ascii="Arial" w:hAnsi="Arial" w:cs="Arial"/>
                <w:b/>
                <w:sz w:val="18"/>
                <w:szCs w:val="18"/>
              </w:rPr>
            </w:pPr>
            <w:r w:rsidRPr="00A5606A">
              <w:rPr>
                <w:rFonts w:ascii="Arial" w:hAnsi="Arial" w:cs="Arial"/>
                <w:b/>
                <w:sz w:val="18"/>
                <w:szCs w:val="18"/>
              </w:rPr>
              <w:t>Sözleşme Koşullarında Değişiklikler</w:t>
            </w:r>
          </w:p>
        </w:tc>
        <w:tc>
          <w:tcPr>
            <w:tcW w:w="1275" w:type="dxa"/>
            <w:tcBorders>
              <w:top w:val="single" w:sz="4" w:space="0" w:color="auto"/>
              <w:bottom w:val="single" w:sz="4" w:space="0" w:color="auto"/>
            </w:tcBorders>
            <w:shd w:val="clear" w:color="auto" w:fill="FFFFFF"/>
            <w:vAlign w:val="bottom"/>
          </w:tcPr>
          <w:p w14:paraId="11FCBD33" w14:textId="77777777" w:rsidR="005A1E91" w:rsidRPr="00A5606A" w:rsidRDefault="005A1E91" w:rsidP="005A1E91">
            <w:pPr>
              <w:ind w:right="58"/>
              <w:jc w:val="center"/>
              <w:rPr>
                <w:rFonts w:ascii="Arial" w:hAnsi="Arial" w:cs="Arial"/>
                <w:b/>
                <w:sz w:val="18"/>
                <w:szCs w:val="18"/>
              </w:rPr>
            </w:pPr>
          </w:p>
          <w:p w14:paraId="27F3116A" w14:textId="77777777" w:rsidR="005A1E91" w:rsidRPr="00A5606A" w:rsidRDefault="005A1E91" w:rsidP="005A1E91">
            <w:pPr>
              <w:ind w:right="58"/>
              <w:jc w:val="center"/>
              <w:rPr>
                <w:rFonts w:ascii="Arial" w:hAnsi="Arial" w:cs="Arial"/>
                <w:b/>
                <w:sz w:val="18"/>
                <w:szCs w:val="18"/>
              </w:rPr>
            </w:pPr>
          </w:p>
          <w:p w14:paraId="32EFD8B7" w14:textId="77777777" w:rsidR="005A1E91" w:rsidRPr="00A5606A" w:rsidRDefault="005A1E91" w:rsidP="005A1E91">
            <w:pPr>
              <w:ind w:right="58"/>
              <w:jc w:val="center"/>
              <w:rPr>
                <w:rFonts w:ascii="Arial" w:hAnsi="Arial" w:cs="Arial"/>
                <w:b/>
                <w:sz w:val="18"/>
                <w:szCs w:val="18"/>
              </w:rPr>
            </w:pPr>
          </w:p>
          <w:p w14:paraId="3659A9B7" w14:textId="77777777" w:rsidR="005A1E91" w:rsidRPr="00A5606A" w:rsidRDefault="005A1E91" w:rsidP="005A1E91">
            <w:pPr>
              <w:ind w:right="58"/>
              <w:jc w:val="center"/>
              <w:rPr>
                <w:rFonts w:ascii="Arial" w:hAnsi="Arial" w:cs="Arial"/>
                <w:b/>
                <w:sz w:val="18"/>
                <w:szCs w:val="18"/>
              </w:rPr>
            </w:pPr>
            <w:r w:rsidRPr="00A5606A">
              <w:rPr>
                <w:rFonts w:ascii="Arial" w:hAnsi="Arial" w:cs="Arial"/>
                <w:b/>
                <w:sz w:val="18"/>
                <w:szCs w:val="18"/>
              </w:rPr>
              <w:t>Yeniden Finansman</w:t>
            </w:r>
          </w:p>
        </w:tc>
      </w:tr>
      <w:tr w:rsidR="005A1E91" w:rsidRPr="00A5606A" w14:paraId="2A31566E" w14:textId="77777777" w:rsidTr="00BB4BF9">
        <w:trPr>
          <w:trHeight w:val="227"/>
        </w:trPr>
        <w:tc>
          <w:tcPr>
            <w:tcW w:w="2758" w:type="dxa"/>
            <w:tcBorders>
              <w:top w:val="single" w:sz="4" w:space="0" w:color="auto"/>
            </w:tcBorders>
            <w:shd w:val="clear" w:color="auto" w:fill="FFFFFF"/>
            <w:vAlign w:val="bottom"/>
          </w:tcPr>
          <w:p w14:paraId="6757C552" w14:textId="77777777" w:rsidR="005A1E91" w:rsidRPr="00A5606A" w:rsidRDefault="005A1E91" w:rsidP="005A1E91">
            <w:pPr>
              <w:jc w:val="both"/>
              <w:rPr>
                <w:rFonts w:ascii="Arial" w:eastAsia="Arial Unicode MS" w:hAnsi="Arial" w:cs="Arial"/>
                <w:b/>
                <w:sz w:val="18"/>
                <w:szCs w:val="18"/>
              </w:rPr>
            </w:pPr>
          </w:p>
        </w:tc>
        <w:tc>
          <w:tcPr>
            <w:tcW w:w="1554" w:type="dxa"/>
            <w:tcBorders>
              <w:top w:val="single" w:sz="4" w:space="0" w:color="auto"/>
            </w:tcBorders>
            <w:shd w:val="clear" w:color="auto" w:fill="FFFFFF"/>
            <w:vAlign w:val="bottom"/>
          </w:tcPr>
          <w:p w14:paraId="2D39DB71" w14:textId="77777777" w:rsidR="005A1E91" w:rsidRPr="00A5606A" w:rsidRDefault="005A1E91" w:rsidP="005A1E91">
            <w:pPr>
              <w:jc w:val="center"/>
              <w:rPr>
                <w:rFonts w:ascii="Arial" w:hAnsi="Arial" w:cs="Arial"/>
                <w:b/>
                <w:sz w:val="18"/>
                <w:szCs w:val="18"/>
              </w:rPr>
            </w:pPr>
          </w:p>
        </w:tc>
        <w:tc>
          <w:tcPr>
            <w:tcW w:w="1945" w:type="dxa"/>
            <w:tcBorders>
              <w:top w:val="single" w:sz="4" w:space="0" w:color="auto"/>
            </w:tcBorders>
            <w:shd w:val="clear" w:color="auto" w:fill="FFFFFF"/>
            <w:vAlign w:val="bottom"/>
          </w:tcPr>
          <w:p w14:paraId="1FA4532C" w14:textId="77777777" w:rsidR="005A1E91" w:rsidRPr="00A5606A" w:rsidRDefault="005A1E91" w:rsidP="005A1E91">
            <w:pPr>
              <w:jc w:val="center"/>
              <w:rPr>
                <w:rFonts w:ascii="Arial" w:hAnsi="Arial" w:cs="Arial"/>
                <w:b/>
                <w:sz w:val="18"/>
                <w:szCs w:val="18"/>
              </w:rPr>
            </w:pPr>
          </w:p>
        </w:tc>
        <w:tc>
          <w:tcPr>
            <w:tcW w:w="1843" w:type="dxa"/>
            <w:tcBorders>
              <w:top w:val="single" w:sz="4" w:space="0" w:color="auto"/>
            </w:tcBorders>
            <w:shd w:val="clear" w:color="auto" w:fill="FFFFFF"/>
            <w:vAlign w:val="bottom"/>
          </w:tcPr>
          <w:p w14:paraId="7E177FA5" w14:textId="77777777" w:rsidR="005A1E91" w:rsidRPr="00A5606A" w:rsidRDefault="005A1E91" w:rsidP="005A1E91">
            <w:pPr>
              <w:jc w:val="center"/>
              <w:rPr>
                <w:rFonts w:ascii="Arial" w:hAnsi="Arial" w:cs="Arial"/>
                <w:b/>
                <w:sz w:val="18"/>
                <w:szCs w:val="18"/>
              </w:rPr>
            </w:pPr>
          </w:p>
        </w:tc>
        <w:tc>
          <w:tcPr>
            <w:tcW w:w="1275" w:type="dxa"/>
            <w:tcBorders>
              <w:top w:val="single" w:sz="4" w:space="0" w:color="auto"/>
            </w:tcBorders>
            <w:shd w:val="clear" w:color="auto" w:fill="FFFFFF"/>
            <w:vAlign w:val="bottom"/>
          </w:tcPr>
          <w:p w14:paraId="6688D3C7" w14:textId="77777777" w:rsidR="005A1E91" w:rsidRPr="00A5606A" w:rsidRDefault="005A1E91" w:rsidP="005A1E91">
            <w:pPr>
              <w:jc w:val="center"/>
              <w:rPr>
                <w:rFonts w:ascii="Arial" w:hAnsi="Arial" w:cs="Arial"/>
                <w:b/>
                <w:sz w:val="18"/>
                <w:szCs w:val="18"/>
              </w:rPr>
            </w:pPr>
          </w:p>
        </w:tc>
      </w:tr>
      <w:tr w:rsidR="005A1E91" w:rsidRPr="00A5606A" w14:paraId="4E6ACD5D" w14:textId="77777777" w:rsidTr="00BB4BF9">
        <w:trPr>
          <w:trHeight w:val="227"/>
        </w:trPr>
        <w:tc>
          <w:tcPr>
            <w:tcW w:w="2758" w:type="dxa"/>
            <w:shd w:val="clear" w:color="auto" w:fill="FFFFFF"/>
            <w:vAlign w:val="bottom"/>
          </w:tcPr>
          <w:p w14:paraId="41CD8B55" w14:textId="7D5B7294" w:rsidR="005A1E91" w:rsidRPr="00A5606A" w:rsidRDefault="005A1E91" w:rsidP="005A1E91">
            <w:pPr>
              <w:ind w:left="14" w:hanging="14"/>
              <w:rPr>
                <w:rFonts w:ascii="Arial" w:eastAsia="Arial Unicode MS" w:hAnsi="Arial" w:cs="Arial"/>
                <w:sz w:val="18"/>
                <w:szCs w:val="18"/>
              </w:rPr>
            </w:pPr>
            <w:r w:rsidRPr="00A5606A">
              <w:rPr>
                <w:rFonts w:ascii="Arial" w:eastAsia="Arial Unicode MS" w:hAnsi="Arial" w:cs="Arial"/>
                <w:sz w:val="18"/>
                <w:szCs w:val="18"/>
              </w:rPr>
              <w:t xml:space="preserve">Finansal </w:t>
            </w:r>
            <w:r w:rsidR="006A60E8">
              <w:rPr>
                <w:rFonts w:ascii="Arial" w:eastAsia="Arial Unicode MS" w:hAnsi="Arial" w:cs="Arial"/>
                <w:sz w:val="18"/>
                <w:szCs w:val="18"/>
              </w:rPr>
              <w:t>k</w:t>
            </w:r>
            <w:r w:rsidRPr="00A5606A">
              <w:rPr>
                <w:rFonts w:ascii="Arial" w:eastAsia="Arial Unicode MS" w:hAnsi="Arial" w:cs="Arial"/>
                <w:sz w:val="18"/>
                <w:szCs w:val="18"/>
              </w:rPr>
              <w:t xml:space="preserve">iralama </w:t>
            </w:r>
            <w:r w:rsidR="006A60E8">
              <w:rPr>
                <w:rFonts w:ascii="Arial" w:eastAsia="Arial Unicode MS" w:hAnsi="Arial" w:cs="Arial"/>
                <w:sz w:val="18"/>
                <w:szCs w:val="18"/>
              </w:rPr>
              <w:t>a</w:t>
            </w:r>
            <w:r w:rsidRPr="00A5606A">
              <w:rPr>
                <w:rFonts w:ascii="Arial" w:eastAsia="Arial Unicode MS" w:hAnsi="Arial" w:cs="Arial"/>
                <w:sz w:val="18"/>
                <w:szCs w:val="18"/>
              </w:rPr>
              <w:t>lacakları (</w:t>
            </w:r>
            <w:r w:rsidR="006A60E8">
              <w:rPr>
                <w:rFonts w:ascii="Arial" w:eastAsia="Arial Unicode MS" w:hAnsi="Arial" w:cs="Arial"/>
                <w:sz w:val="18"/>
                <w:szCs w:val="18"/>
              </w:rPr>
              <w:t>n</w:t>
            </w:r>
            <w:r w:rsidRPr="00A5606A">
              <w:rPr>
                <w:rFonts w:ascii="Arial" w:eastAsia="Arial Unicode MS" w:hAnsi="Arial" w:cs="Arial"/>
                <w:sz w:val="18"/>
                <w:szCs w:val="18"/>
              </w:rPr>
              <w:t>et)</w:t>
            </w:r>
          </w:p>
        </w:tc>
        <w:tc>
          <w:tcPr>
            <w:tcW w:w="1554" w:type="dxa"/>
            <w:shd w:val="clear" w:color="auto" w:fill="FFFFFF"/>
            <w:vAlign w:val="bottom"/>
          </w:tcPr>
          <w:p w14:paraId="05671FC3" w14:textId="77777777" w:rsidR="005A1E91" w:rsidRPr="00A5606A" w:rsidRDefault="005A1E91" w:rsidP="005A1E91">
            <w:pPr>
              <w:ind w:right="80"/>
              <w:jc w:val="center"/>
              <w:rPr>
                <w:rFonts w:ascii="Arial" w:hAnsi="Arial" w:cs="Arial"/>
                <w:sz w:val="18"/>
                <w:szCs w:val="18"/>
              </w:rPr>
            </w:pPr>
            <w:r w:rsidRPr="00A5606A">
              <w:rPr>
                <w:rFonts w:ascii="Arial" w:hAnsi="Arial" w:cs="Arial"/>
                <w:sz w:val="18"/>
                <w:szCs w:val="18"/>
              </w:rPr>
              <w:t>358.469</w:t>
            </w:r>
          </w:p>
        </w:tc>
        <w:tc>
          <w:tcPr>
            <w:tcW w:w="1945" w:type="dxa"/>
            <w:shd w:val="clear" w:color="auto" w:fill="FFFFFF"/>
            <w:vAlign w:val="bottom"/>
          </w:tcPr>
          <w:p w14:paraId="603A342F" w14:textId="77777777" w:rsidR="005A1E91" w:rsidRPr="00A5606A" w:rsidRDefault="005A1E91" w:rsidP="005A1E91">
            <w:pPr>
              <w:ind w:right="80"/>
              <w:jc w:val="center"/>
              <w:rPr>
                <w:rFonts w:ascii="Arial" w:hAnsi="Arial" w:cs="Arial"/>
                <w:sz w:val="18"/>
                <w:szCs w:val="18"/>
              </w:rPr>
            </w:pPr>
            <w:r w:rsidRPr="00A5606A">
              <w:rPr>
                <w:rFonts w:ascii="Arial" w:hAnsi="Arial" w:cs="Arial"/>
                <w:sz w:val="18"/>
                <w:szCs w:val="18"/>
              </w:rPr>
              <w:t>360.194</w:t>
            </w:r>
          </w:p>
        </w:tc>
        <w:tc>
          <w:tcPr>
            <w:tcW w:w="1843" w:type="dxa"/>
            <w:shd w:val="clear" w:color="auto" w:fill="FFFFFF"/>
            <w:vAlign w:val="bottom"/>
          </w:tcPr>
          <w:p w14:paraId="33F0DFB1" w14:textId="77777777" w:rsidR="005A1E91" w:rsidRPr="00A5606A" w:rsidRDefault="005A1E91" w:rsidP="005A1E91">
            <w:pPr>
              <w:ind w:right="80"/>
              <w:jc w:val="center"/>
              <w:rPr>
                <w:rFonts w:ascii="Arial" w:hAnsi="Arial" w:cs="Arial"/>
                <w:sz w:val="18"/>
                <w:szCs w:val="18"/>
              </w:rPr>
            </w:pPr>
            <w:r w:rsidRPr="00A5606A">
              <w:rPr>
                <w:rFonts w:ascii="Arial" w:hAnsi="Arial" w:cs="Arial"/>
                <w:sz w:val="18"/>
                <w:szCs w:val="18"/>
              </w:rPr>
              <w:t>6.243</w:t>
            </w:r>
          </w:p>
        </w:tc>
        <w:tc>
          <w:tcPr>
            <w:tcW w:w="1275" w:type="dxa"/>
            <w:shd w:val="clear" w:color="auto" w:fill="auto"/>
            <w:vAlign w:val="bottom"/>
          </w:tcPr>
          <w:p w14:paraId="3AC2635D" w14:textId="77777777" w:rsidR="005A1E91" w:rsidRPr="00A5606A" w:rsidRDefault="005A1E91" w:rsidP="005A1E91">
            <w:pPr>
              <w:ind w:right="80"/>
              <w:jc w:val="center"/>
              <w:rPr>
                <w:rFonts w:ascii="Arial" w:hAnsi="Arial" w:cs="Arial"/>
                <w:sz w:val="18"/>
                <w:szCs w:val="18"/>
              </w:rPr>
            </w:pPr>
            <w:r w:rsidRPr="00A5606A">
              <w:rPr>
                <w:rFonts w:ascii="Arial" w:hAnsi="Arial" w:cs="Arial"/>
                <w:sz w:val="18"/>
                <w:szCs w:val="18"/>
              </w:rPr>
              <w:t>-</w:t>
            </w:r>
          </w:p>
        </w:tc>
      </w:tr>
      <w:tr w:rsidR="005A1E91" w:rsidRPr="00A5606A" w14:paraId="62F5C254" w14:textId="77777777" w:rsidTr="00BB4BF9">
        <w:trPr>
          <w:trHeight w:val="227"/>
        </w:trPr>
        <w:tc>
          <w:tcPr>
            <w:tcW w:w="2758" w:type="dxa"/>
            <w:tcBorders>
              <w:bottom w:val="single" w:sz="4" w:space="0" w:color="auto"/>
            </w:tcBorders>
            <w:shd w:val="clear" w:color="auto" w:fill="FFFFFF"/>
            <w:vAlign w:val="bottom"/>
          </w:tcPr>
          <w:p w14:paraId="725535CF" w14:textId="77777777" w:rsidR="005A1E91" w:rsidRPr="00A5606A" w:rsidRDefault="005A1E91" w:rsidP="005A1E91">
            <w:pPr>
              <w:ind w:left="14" w:hanging="14"/>
              <w:jc w:val="right"/>
              <w:rPr>
                <w:rFonts w:ascii="Arial" w:eastAsia="Arial Unicode MS" w:hAnsi="Arial" w:cs="Arial"/>
                <w:sz w:val="18"/>
                <w:szCs w:val="18"/>
              </w:rPr>
            </w:pPr>
          </w:p>
        </w:tc>
        <w:tc>
          <w:tcPr>
            <w:tcW w:w="1554" w:type="dxa"/>
            <w:tcBorders>
              <w:bottom w:val="single" w:sz="4" w:space="0" w:color="auto"/>
            </w:tcBorders>
            <w:shd w:val="clear" w:color="auto" w:fill="FFFFFF"/>
            <w:vAlign w:val="bottom"/>
          </w:tcPr>
          <w:p w14:paraId="49FE3BE9" w14:textId="77777777" w:rsidR="005A1E91" w:rsidRPr="00A5606A" w:rsidRDefault="005A1E91" w:rsidP="005A1E91">
            <w:pPr>
              <w:jc w:val="right"/>
              <w:rPr>
                <w:rFonts w:ascii="Arial" w:hAnsi="Arial" w:cs="Arial"/>
                <w:sz w:val="18"/>
                <w:szCs w:val="18"/>
              </w:rPr>
            </w:pPr>
          </w:p>
        </w:tc>
        <w:tc>
          <w:tcPr>
            <w:tcW w:w="1945" w:type="dxa"/>
            <w:tcBorders>
              <w:bottom w:val="single" w:sz="4" w:space="0" w:color="auto"/>
            </w:tcBorders>
            <w:shd w:val="clear" w:color="auto" w:fill="FFFFFF"/>
            <w:vAlign w:val="bottom"/>
          </w:tcPr>
          <w:p w14:paraId="394D4145" w14:textId="77777777" w:rsidR="005A1E91" w:rsidRPr="00A5606A" w:rsidRDefault="005A1E91" w:rsidP="005A1E91">
            <w:pPr>
              <w:jc w:val="right"/>
              <w:rPr>
                <w:rFonts w:ascii="Arial" w:hAnsi="Arial" w:cs="Arial"/>
                <w:sz w:val="18"/>
                <w:szCs w:val="18"/>
              </w:rPr>
            </w:pPr>
          </w:p>
        </w:tc>
        <w:tc>
          <w:tcPr>
            <w:tcW w:w="1843" w:type="dxa"/>
            <w:tcBorders>
              <w:bottom w:val="single" w:sz="4" w:space="0" w:color="auto"/>
            </w:tcBorders>
            <w:shd w:val="clear" w:color="auto" w:fill="FFFFFF"/>
            <w:vAlign w:val="bottom"/>
          </w:tcPr>
          <w:p w14:paraId="63CDD5EC" w14:textId="77777777" w:rsidR="005A1E91" w:rsidRPr="00A5606A" w:rsidRDefault="005A1E91" w:rsidP="005A1E91">
            <w:pPr>
              <w:jc w:val="right"/>
              <w:rPr>
                <w:rFonts w:ascii="Arial" w:hAnsi="Arial" w:cs="Arial"/>
                <w:sz w:val="18"/>
                <w:szCs w:val="18"/>
              </w:rPr>
            </w:pPr>
          </w:p>
        </w:tc>
        <w:tc>
          <w:tcPr>
            <w:tcW w:w="1275" w:type="dxa"/>
            <w:tcBorders>
              <w:bottom w:val="single" w:sz="4" w:space="0" w:color="auto"/>
            </w:tcBorders>
            <w:shd w:val="clear" w:color="auto" w:fill="FFFFFF"/>
            <w:vAlign w:val="bottom"/>
          </w:tcPr>
          <w:p w14:paraId="6A94A11D" w14:textId="77777777" w:rsidR="005A1E91" w:rsidRPr="00A5606A" w:rsidRDefault="005A1E91" w:rsidP="005A1E91">
            <w:pPr>
              <w:jc w:val="right"/>
              <w:rPr>
                <w:rFonts w:ascii="Arial" w:hAnsi="Arial" w:cs="Arial"/>
                <w:sz w:val="18"/>
                <w:szCs w:val="18"/>
              </w:rPr>
            </w:pPr>
          </w:p>
        </w:tc>
      </w:tr>
    </w:tbl>
    <w:p w14:paraId="092D06D5" w14:textId="7A145F7F" w:rsidR="005C64AF" w:rsidRDefault="005C64AF" w:rsidP="005C64AF">
      <w:pPr>
        <w:tabs>
          <w:tab w:val="left" w:pos="855"/>
        </w:tabs>
        <w:jc w:val="both"/>
        <w:rPr>
          <w:rFonts w:ascii="Arial" w:hAnsi="Arial" w:cs="Arial"/>
          <w:b/>
          <w:sz w:val="20"/>
          <w:szCs w:val="20"/>
        </w:rPr>
      </w:pPr>
    </w:p>
    <w:tbl>
      <w:tblPr>
        <w:tblpPr w:leftFromText="141" w:rightFromText="141" w:vertAnchor="text" w:horzAnchor="margin" w:tblpX="70" w:tblpY="127"/>
        <w:tblW w:w="9379" w:type="dxa"/>
        <w:tblLayout w:type="fixed"/>
        <w:tblCellMar>
          <w:left w:w="0" w:type="dxa"/>
          <w:right w:w="0" w:type="dxa"/>
        </w:tblCellMar>
        <w:tblLook w:val="0000" w:firstRow="0" w:lastRow="0" w:firstColumn="0" w:lastColumn="0" w:noHBand="0" w:noVBand="0"/>
      </w:tblPr>
      <w:tblGrid>
        <w:gridCol w:w="1666"/>
        <w:gridCol w:w="1120"/>
        <w:gridCol w:w="1662"/>
        <w:gridCol w:w="813"/>
        <w:gridCol w:w="1150"/>
        <w:gridCol w:w="1721"/>
        <w:gridCol w:w="1247"/>
      </w:tblGrid>
      <w:tr w:rsidR="005A1E91" w:rsidRPr="00A5606A" w14:paraId="07B6F5B3" w14:textId="77777777" w:rsidTr="005C64AF">
        <w:trPr>
          <w:trHeight w:val="227"/>
        </w:trPr>
        <w:tc>
          <w:tcPr>
            <w:tcW w:w="1666" w:type="dxa"/>
            <w:tcBorders>
              <w:top w:val="single" w:sz="4" w:space="0" w:color="auto"/>
              <w:bottom w:val="single" w:sz="4" w:space="0" w:color="auto"/>
            </w:tcBorders>
            <w:shd w:val="clear" w:color="auto" w:fill="FFFFFF"/>
            <w:vAlign w:val="bottom"/>
          </w:tcPr>
          <w:p w14:paraId="1F6BC597" w14:textId="77777777" w:rsidR="005A1E91" w:rsidRPr="00A5606A" w:rsidRDefault="005A1E91" w:rsidP="005A1E91">
            <w:pPr>
              <w:jc w:val="both"/>
              <w:rPr>
                <w:rFonts w:ascii="Arial" w:eastAsia="Arial Unicode MS" w:hAnsi="Arial" w:cs="Arial"/>
                <w:b/>
                <w:sz w:val="18"/>
                <w:szCs w:val="18"/>
              </w:rPr>
            </w:pPr>
            <w:r w:rsidRPr="00A5606A">
              <w:rPr>
                <w:rFonts w:ascii="Arial" w:hAnsi="Arial" w:cs="Arial"/>
                <w:sz w:val="18"/>
                <w:szCs w:val="18"/>
              </w:rPr>
              <w:t> </w:t>
            </w:r>
            <w:r w:rsidRPr="00A5606A">
              <w:rPr>
                <w:rFonts w:ascii="Arial" w:hAnsi="Arial" w:cs="Arial"/>
                <w:b/>
                <w:sz w:val="18"/>
                <w:szCs w:val="18"/>
              </w:rPr>
              <w:t>Önceki Dönem</w:t>
            </w:r>
          </w:p>
        </w:tc>
        <w:tc>
          <w:tcPr>
            <w:tcW w:w="3595" w:type="dxa"/>
            <w:gridSpan w:val="3"/>
            <w:tcBorders>
              <w:top w:val="single" w:sz="4" w:space="0" w:color="auto"/>
              <w:bottom w:val="single" w:sz="4" w:space="0" w:color="auto"/>
            </w:tcBorders>
            <w:shd w:val="clear" w:color="auto" w:fill="FFFFFF"/>
            <w:vAlign w:val="bottom"/>
          </w:tcPr>
          <w:p w14:paraId="0487EBC7" w14:textId="77777777" w:rsidR="005A1E91" w:rsidRPr="00A5606A" w:rsidRDefault="005A1E91" w:rsidP="005A1E91">
            <w:pPr>
              <w:jc w:val="right"/>
              <w:rPr>
                <w:rFonts w:ascii="Arial" w:hAnsi="Arial" w:cs="Arial"/>
                <w:b/>
                <w:iCs/>
                <w:sz w:val="18"/>
                <w:szCs w:val="18"/>
              </w:rPr>
            </w:pPr>
            <w:r w:rsidRPr="00A5606A">
              <w:rPr>
                <w:rFonts w:ascii="Arial" w:hAnsi="Arial" w:cs="Arial"/>
                <w:b/>
                <w:iCs/>
                <w:sz w:val="18"/>
                <w:szCs w:val="18"/>
              </w:rPr>
              <w:t xml:space="preserve">Standart Nitelikli Krediler ve </w:t>
            </w:r>
          </w:p>
          <w:p w14:paraId="6D6CF46D" w14:textId="77777777" w:rsidR="005A1E91" w:rsidRPr="00A5606A" w:rsidRDefault="005A1E91" w:rsidP="005A1E91">
            <w:pPr>
              <w:jc w:val="right"/>
              <w:rPr>
                <w:rFonts w:ascii="Arial" w:hAnsi="Arial" w:cs="Arial"/>
                <w:b/>
                <w:iCs/>
                <w:sz w:val="18"/>
                <w:szCs w:val="18"/>
              </w:rPr>
            </w:pPr>
            <w:r w:rsidRPr="00A5606A">
              <w:rPr>
                <w:rFonts w:ascii="Arial" w:hAnsi="Arial" w:cs="Arial"/>
                <w:b/>
                <w:iCs/>
                <w:sz w:val="18"/>
                <w:szCs w:val="18"/>
              </w:rPr>
              <w:t>Diğer Alacaklar</w:t>
            </w:r>
          </w:p>
        </w:tc>
        <w:tc>
          <w:tcPr>
            <w:tcW w:w="4118" w:type="dxa"/>
            <w:gridSpan w:val="3"/>
            <w:tcBorders>
              <w:top w:val="single" w:sz="4" w:space="0" w:color="auto"/>
              <w:bottom w:val="single" w:sz="4" w:space="0" w:color="auto"/>
            </w:tcBorders>
            <w:shd w:val="clear" w:color="auto" w:fill="FFFFFF"/>
            <w:vAlign w:val="bottom"/>
          </w:tcPr>
          <w:p w14:paraId="07E9F037" w14:textId="77777777" w:rsidR="005A1E91" w:rsidRPr="00A5606A" w:rsidRDefault="005A1E91" w:rsidP="005A1E91">
            <w:pPr>
              <w:jc w:val="right"/>
              <w:rPr>
                <w:rFonts w:ascii="Arial" w:hAnsi="Arial" w:cs="Arial"/>
                <w:b/>
                <w:iCs/>
                <w:sz w:val="18"/>
                <w:szCs w:val="18"/>
              </w:rPr>
            </w:pPr>
            <w:r w:rsidRPr="00A5606A">
              <w:rPr>
                <w:rFonts w:ascii="Arial" w:hAnsi="Arial" w:cs="Arial"/>
                <w:b/>
                <w:iCs/>
                <w:sz w:val="18"/>
                <w:szCs w:val="18"/>
              </w:rPr>
              <w:t xml:space="preserve">Yakın İzlemedeki Krediler ve </w:t>
            </w:r>
          </w:p>
          <w:p w14:paraId="34B10FC6" w14:textId="77777777" w:rsidR="005A1E91" w:rsidRPr="00A5606A" w:rsidRDefault="005A1E91" w:rsidP="005A1E91">
            <w:pPr>
              <w:jc w:val="right"/>
              <w:rPr>
                <w:rFonts w:ascii="Arial" w:hAnsi="Arial" w:cs="Arial"/>
                <w:b/>
                <w:iCs/>
                <w:sz w:val="18"/>
                <w:szCs w:val="18"/>
              </w:rPr>
            </w:pPr>
            <w:r w:rsidRPr="00A5606A">
              <w:rPr>
                <w:rFonts w:ascii="Arial" w:hAnsi="Arial" w:cs="Arial"/>
                <w:b/>
                <w:iCs/>
                <w:sz w:val="18"/>
                <w:szCs w:val="18"/>
              </w:rPr>
              <w:t>Diğer Alacaklar</w:t>
            </w:r>
          </w:p>
        </w:tc>
      </w:tr>
      <w:tr w:rsidR="005A1E91" w:rsidRPr="00A5606A" w14:paraId="7C7A5593" w14:textId="77777777" w:rsidTr="00BB4BF9">
        <w:trPr>
          <w:trHeight w:val="227"/>
        </w:trPr>
        <w:tc>
          <w:tcPr>
            <w:tcW w:w="1666" w:type="dxa"/>
            <w:tcBorders>
              <w:top w:val="single" w:sz="4" w:space="0" w:color="auto"/>
              <w:bottom w:val="single" w:sz="4" w:space="0" w:color="auto"/>
            </w:tcBorders>
            <w:shd w:val="clear" w:color="auto" w:fill="FFFFFF"/>
            <w:vAlign w:val="bottom"/>
          </w:tcPr>
          <w:p w14:paraId="10FC948B" w14:textId="77777777" w:rsidR="005A1E91" w:rsidRPr="00A5606A" w:rsidRDefault="005A1E91" w:rsidP="005A1E91">
            <w:pPr>
              <w:jc w:val="both"/>
              <w:rPr>
                <w:rFonts w:ascii="Arial" w:eastAsia="Arial Unicode MS" w:hAnsi="Arial" w:cs="Arial"/>
                <w:b/>
                <w:sz w:val="18"/>
                <w:szCs w:val="18"/>
              </w:rPr>
            </w:pPr>
          </w:p>
          <w:p w14:paraId="44DB5B08" w14:textId="77777777" w:rsidR="005A1E91" w:rsidRPr="00A5606A" w:rsidRDefault="005A1E91" w:rsidP="005A1E91">
            <w:pPr>
              <w:rPr>
                <w:rFonts w:ascii="Arial" w:eastAsia="Arial Unicode MS" w:hAnsi="Arial" w:cs="Arial"/>
                <w:sz w:val="18"/>
                <w:szCs w:val="18"/>
              </w:rPr>
            </w:pPr>
          </w:p>
        </w:tc>
        <w:tc>
          <w:tcPr>
            <w:tcW w:w="1120" w:type="dxa"/>
            <w:tcBorders>
              <w:top w:val="single" w:sz="4" w:space="0" w:color="auto"/>
              <w:bottom w:val="single" w:sz="4" w:space="0" w:color="auto"/>
            </w:tcBorders>
            <w:shd w:val="clear" w:color="auto" w:fill="FFFFFF"/>
            <w:vAlign w:val="bottom"/>
          </w:tcPr>
          <w:p w14:paraId="2E402723" w14:textId="77777777" w:rsidR="005A1E91" w:rsidRPr="00A5606A" w:rsidRDefault="005A1E91" w:rsidP="005A1E91">
            <w:pPr>
              <w:ind w:right="59"/>
              <w:jc w:val="right"/>
              <w:rPr>
                <w:rFonts w:ascii="Arial" w:hAnsi="Arial" w:cs="Arial"/>
                <w:b/>
                <w:iCs/>
                <w:sz w:val="18"/>
                <w:szCs w:val="18"/>
              </w:rPr>
            </w:pPr>
            <w:r w:rsidRPr="00A5606A">
              <w:rPr>
                <w:rFonts w:ascii="Arial" w:hAnsi="Arial" w:cs="Arial"/>
                <w:b/>
                <w:iCs/>
                <w:sz w:val="18"/>
                <w:szCs w:val="18"/>
              </w:rPr>
              <w:t>Krediler ve Diğer Alacaklar</w:t>
            </w:r>
          </w:p>
          <w:p w14:paraId="6E2A2C66" w14:textId="77777777" w:rsidR="005A1E91" w:rsidRPr="00A5606A" w:rsidRDefault="005A1E91" w:rsidP="005A1E91">
            <w:pPr>
              <w:ind w:right="59"/>
              <w:jc w:val="right"/>
              <w:rPr>
                <w:rFonts w:ascii="Arial" w:hAnsi="Arial" w:cs="Arial"/>
                <w:b/>
                <w:iCs/>
                <w:sz w:val="18"/>
                <w:szCs w:val="18"/>
              </w:rPr>
            </w:pPr>
            <w:r w:rsidRPr="00A5606A">
              <w:rPr>
                <w:rFonts w:ascii="Arial" w:hAnsi="Arial" w:cs="Arial"/>
                <w:b/>
                <w:iCs/>
                <w:sz w:val="18"/>
                <w:szCs w:val="18"/>
              </w:rPr>
              <w:t>(Toplam)</w:t>
            </w:r>
          </w:p>
        </w:tc>
        <w:tc>
          <w:tcPr>
            <w:tcW w:w="2475" w:type="dxa"/>
            <w:gridSpan w:val="2"/>
            <w:tcBorders>
              <w:top w:val="single" w:sz="4" w:space="0" w:color="auto"/>
              <w:bottom w:val="single" w:sz="4" w:space="0" w:color="auto"/>
            </w:tcBorders>
            <w:shd w:val="clear" w:color="auto" w:fill="FFFFFF"/>
            <w:vAlign w:val="bottom"/>
          </w:tcPr>
          <w:p w14:paraId="62F63838" w14:textId="77777777" w:rsidR="005A1E91" w:rsidRPr="00A5606A" w:rsidRDefault="005A1E91" w:rsidP="005A1E91">
            <w:pPr>
              <w:ind w:right="59"/>
              <w:jc w:val="right"/>
              <w:rPr>
                <w:rFonts w:ascii="Arial" w:hAnsi="Arial" w:cs="Arial"/>
                <w:b/>
                <w:iCs/>
                <w:sz w:val="18"/>
                <w:szCs w:val="18"/>
              </w:rPr>
            </w:pPr>
            <w:r w:rsidRPr="00A5606A">
              <w:rPr>
                <w:rFonts w:ascii="Arial" w:eastAsia="Arial Unicode MS" w:hAnsi="Arial" w:cs="Arial"/>
                <w:b/>
                <w:sz w:val="18"/>
                <w:szCs w:val="18"/>
              </w:rPr>
              <w:t>Sözleşme Koşullarında Değişiklik Yapılanlar</w:t>
            </w:r>
          </w:p>
        </w:tc>
        <w:tc>
          <w:tcPr>
            <w:tcW w:w="1150" w:type="dxa"/>
            <w:tcBorders>
              <w:top w:val="single" w:sz="4" w:space="0" w:color="auto"/>
              <w:bottom w:val="single" w:sz="4" w:space="0" w:color="auto"/>
            </w:tcBorders>
            <w:shd w:val="clear" w:color="auto" w:fill="FFFFFF"/>
            <w:vAlign w:val="bottom"/>
          </w:tcPr>
          <w:p w14:paraId="1AD79D3B" w14:textId="77777777" w:rsidR="005A1E91" w:rsidRPr="00A5606A" w:rsidRDefault="005A1E91" w:rsidP="005A1E91">
            <w:pPr>
              <w:ind w:right="59"/>
              <w:jc w:val="right"/>
              <w:rPr>
                <w:rFonts w:ascii="Arial" w:hAnsi="Arial" w:cs="Arial"/>
                <w:b/>
                <w:iCs/>
                <w:sz w:val="18"/>
                <w:szCs w:val="18"/>
              </w:rPr>
            </w:pPr>
            <w:r w:rsidRPr="00A5606A">
              <w:rPr>
                <w:rFonts w:ascii="Arial" w:hAnsi="Arial" w:cs="Arial"/>
                <w:b/>
                <w:iCs/>
                <w:sz w:val="18"/>
                <w:szCs w:val="18"/>
              </w:rPr>
              <w:t>Krediler ve Diğer Alacaklar</w:t>
            </w:r>
          </w:p>
          <w:p w14:paraId="5CB78E97" w14:textId="77777777" w:rsidR="005A1E91" w:rsidRPr="00A5606A" w:rsidRDefault="005A1E91" w:rsidP="005A1E91">
            <w:pPr>
              <w:ind w:right="59"/>
              <w:jc w:val="right"/>
              <w:rPr>
                <w:rFonts w:ascii="Arial" w:hAnsi="Arial" w:cs="Arial"/>
                <w:b/>
                <w:iCs/>
                <w:sz w:val="18"/>
                <w:szCs w:val="18"/>
              </w:rPr>
            </w:pPr>
            <w:r w:rsidRPr="00A5606A">
              <w:rPr>
                <w:rFonts w:ascii="Arial" w:hAnsi="Arial" w:cs="Arial"/>
                <w:b/>
                <w:iCs/>
                <w:sz w:val="18"/>
                <w:szCs w:val="18"/>
              </w:rPr>
              <w:t>(Toplam)</w:t>
            </w:r>
          </w:p>
        </w:tc>
        <w:tc>
          <w:tcPr>
            <w:tcW w:w="2968" w:type="dxa"/>
            <w:gridSpan w:val="2"/>
            <w:tcBorders>
              <w:top w:val="single" w:sz="4" w:space="0" w:color="auto"/>
              <w:bottom w:val="single" w:sz="4" w:space="0" w:color="auto"/>
            </w:tcBorders>
            <w:shd w:val="clear" w:color="auto" w:fill="FFFFFF"/>
            <w:vAlign w:val="bottom"/>
          </w:tcPr>
          <w:p w14:paraId="08E60C81" w14:textId="77777777" w:rsidR="005A1E91" w:rsidRPr="00A5606A" w:rsidRDefault="005A1E91" w:rsidP="005A1E91">
            <w:pPr>
              <w:ind w:right="59"/>
              <w:jc w:val="right"/>
              <w:rPr>
                <w:rFonts w:ascii="Arial" w:eastAsia="Arial Unicode MS" w:hAnsi="Arial" w:cs="Arial"/>
                <w:b/>
                <w:sz w:val="18"/>
                <w:szCs w:val="18"/>
              </w:rPr>
            </w:pPr>
            <w:r w:rsidRPr="00A5606A">
              <w:rPr>
                <w:rFonts w:ascii="Arial" w:eastAsia="Arial Unicode MS" w:hAnsi="Arial" w:cs="Arial"/>
                <w:b/>
                <w:sz w:val="18"/>
                <w:szCs w:val="18"/>
              </w:rPr>
              <w:t>Sözleşme Koşullarında Değişiklik Yapılanlar</w:t>
            </w:r>
          </w:p>
        </w:tc>
      </w:tr>
      <w:tr w:rsidR="005A1E91" w:rsidRPr="00A5606A" w14:paraId="0A3D79BA" w14:textId="77777777" w:rsidTr="00BB4BF9">
        <w:trPr>
          <w:trHeight w:val="227"/>
        </w:trPr>
        <w:tc>
          <w:tcPr>
            <w:tcW w:w="1666" w:type="dxa"/>
            <w:tcBorders>
              <w:top w:val="single" w:sz="4" w:space="0" w:color="auto"/>
              <w:bottom w:val="single" w:sz="4" w:space="0" w:color="auto"/>
            </w:tcBorders>
            <w:shd w:val="clear" w:color="auto" w:fill="FFFFFF"/>
            <w:vAlign w:val="bottom"/>
          </w:tcPr>
          <w:p w14:paraId="7C31E8C0" w14:textId="77777777" w:rsidR="005A1E91" w:rsidRPr="00A5606A" w:rsidRDefault="005A1E91" w:rsidP="005A1E91">
            <w:pPr>
              <w:jc w:val="both"/>
              <w:rPr>
                <w:rFonts w:ascii="Arial" w:eastAsia="Arial Unicode MS" w:hAnsi="Arial" w:cs="Arial"/>
                <w:b/>
                <w:sz w:val="18"/>
                <w:szCs w:val="18"/>
              </w:rPr>
            </w:pPr>
          </w:p>
          <w:p w14:paraId="21BB13CD" w14:textId="77777777" w:rsidR="005A1E91" w:rsidRPr="00A5606A" w:rsidRDefault="005A1E91" w:rsidP="005A1E91">
            <w:pPr>
              <w:jc w:val="both"/>
              <w:rPr>
                <w:rFonts w:ascii="Arial" w:eastAsia="Arial Unicode MS" w:hAnsi="Arial" w:cs="Arial"/>
                <w:b/>
                <w:sz w:val="18"/>
                <w:szCs w:val="18"/>
              </w:rPr>
            </w:pPr>
          </w:p>
          <w:p w14:paraId="20F3514D" w14:textId="77777777" w:rsidR="005A1E91" w:rsidRPr="00A5606A" w:rsidRDefault="005A1E91" w:rsidP="005A1E91">
            <w:pPr>
              <w:jc w:val="both"/>
              <w:rPr>
                <w:rFonts w:ascii="Arial" w:eastAsia="Arial Unicode MS" w:hAnsi="Arial" w:cs="Arial"/>
                <w:b/>
                <w:sz w:val="18"/>
                <w:szCs w:val="18"/>
              </w:rPr>
            </w:pPr>
          </w:p>
        </w:tc>
        <w:tc>
          <w:tcPr>
            <w:tcW w:w="1120" w:type="dxa"/>
            <w:tcBorders>
              <w:top w:val="single" w:sz="4" w:space="0" w:color="auto"/>
              <w:bottom w:val="single" w:sz="4" w:space="0" w:color="auto"/>
            </w:tcBorders>
            <w:shd w:val="clear" w:color="auto" w:fill="FFFFFF"/>
            <w:vAlign w:val="bottom"/>
          </w:tcPr>
          <w:p w14:paraId="3182C8CC" w14:textId="77777777" w:rsidR="005A1E91" w:rsidRPr="00A5606A" w:rsidRDefault="005A1E91" w:rsidP="005A1E91">
            <w:pPr>
              <w:jc w:val="right"/>
              <w:rPr>
                <w:rFonts w:ascii="Arial" w:hAnsi="Arial" w:cs="Arial"/>
                <w:b/>
                <w:sz w:val="18"/>
                <w:szCs w:val="18"/>
              </w:rPr>
            </w:pPr>
          </w:p>
        </w:tc>
        <w:tc>
          <w:tcPr>
            <w:tcW w:w="1662" w:type="dxa"/>
            <w:tcBorders>
              <w:top w:val="single" w:sz="4" w:space="0" w:color="auto"/>
              <w:bottom w:val="single" w:sz="4" w:space="0" w:color="auto"/>
            </w:tcBorders>
            <w:shd w:val="clear" w:color="auto" w:fill="FFFFFF"/>
            <w:vAlign w:val="bottom"/>
          </w:tcPr>
          <w:p w14:paraId="015DFB14" w14:textId="77777777" w:rsidR="005A1E91" w:rsidRPr="00A5606A" w:rsidRDefault="005A1E91" w:rsidP="005A1E91">
            <w:pPr>
              <w:ind w:right="58"/>
              <w:jc w:val="right"/>
              <w:rPr>
                <w:rFonts w:ascii="Arial" w:hAnsi="Arial" w:cs="Arial"/>
                <w:b/>
                <w:sz w:val="18"/>
                <w:szCs w:val="18"/>
              </w:rPr>
            </w:pPr>
            <w:r w:rsidRPr="00A5606A">
              <w:rPr>
                <w:rFonts w:ascii="Arial" w:hAnsi="Arial" w:cs="Arial"/>
                <w:b/>
                <w:sz w:val="18"/>
                <w:szCs w:val="18"/>
              </w:rPr>
              <w:t>Ödeme Planının Uzatılmasına Yönelik Değişiklik Yapılanlar</w:t>
            </w:r>
          </w:p>
        </w:tc>
        <w:tc>
          <w:tcPr>
            <w:tcW w:w="813" w:type="dxa"/>
            <w:tcBorders>
              <w:top w:val="single" w:sz="4" w:space="0" w:color="auto"/>
              <w:bottom w:val="single" w:sz="4" w:space="0" w:color="auto"/>
            </w:tcBorders>
            <w:shd w:val="clear" w:color="auto" w:fill="FFFFFF"/>
            <w:vAlign w:val="bottom"/>
          </w:tcPr>
          <w:p w14:paraId="0D75CDE4" w14:textId="77777777" w:rsidR="005A1E91" w:rsidRPr="00A5606A" w:rsidRDefault="005A1E91" w:rsidP="005A1E91">
            <w:pPr>
              <w:ind w:right="58"/>
              <w:jc w:val="right"/>
              <w:rPr>
                <w:rFonts w:ascii="Arial" w:hAnsi="Arial" w:cs="Arial"/>
                <w:b/>
                <w:sz w:val="18"/>
                <w:szCs w:val="18"/>
              </w:rPr>
            </w:pPr>
          </w:p>
          <w:p w14:paraId="7B6849F7" w14:textId="77777777" w:rsidR="005A1E91" w:rsidRPr="00A5606A" w:rsidRDefault="005A1E91" w:rsidP="005A1E91">
            <w:pPr>
              <w:ind w:right="58"/>
              <w:jc w:val="right"/>
              <w:rPr>
                <w:rFonts w:ascii="Arial" w:hAnsi="Arial" w:cs="Arial"/>
                <w:b/>
                <w:sz w:val="18"/>
                <w:szCs w:val="18"/>
              </w:rPr>
            </w:pPr>
          </w:p>
          <w:p w14:paraId="6AEA7F87" w14:textId="77777777" w:rsidR="005A1E91" w:rsidRPr="00A5606A" w:rsidRDefault="005A1E91" w:rsidP="005A1E91">
            <w:pPr>
              <w:ind w:right="58"/>
              <w:jc w:val="right"/>
              <w:rPr>
                <w:rFonts w:ascii="Arial" w:hAnsi="Arial" w:cs="Arial"/>
                <w:b/>
                <w:sz w:val="18"/>
                <w:szCs w:val="18"/>
              </w:rPr>
            </w:pPr>
          </w:p>
          <w:p w14:paraId="412B4AC4" w14:textId="77777777" w:rsidR="005A1E91" w:rsidRPr="00A5606A" w:rsidRDefault="005A1E91" w:rsidP="005A1E91">
            <w:pPr>
              <w:ind w:right="58"/>
              <w:jc w:val="right"/>
              <w:rPr>
                <w:rFonts w:ascii="Arial" w:hAnsi="Arial" w:cs="Arial"/>
                <w:b/>
                <w:sz w:val="18"/>
                <w:szCs w:val="18"/>
              </w:rPr>
            </w:pPr>
            <w:r w:rsidRPr="00A5606A">
              <w:rPr>
                <w:rFonts w:ascii="Arial" w:hAnsi="Arial" w:cs="Arial"/>
                <w:b/>
                <w:sz w:val="18"/>
                <w:szCs w:val="18"/>
              </w:rPr>
              <w:t>Diğer</w:t>
            </w:r>
          </w:p>
        </w:tc>
        <w:tc>
          <w:tcPr>
            <w:tcW w:w="1150" w:type="dxa"/>
            <w:tcBorders>
              <w:top w:val="single" w:sz="4" w:space="0" w:color="auto"/>
              <w:bottom w:val="single" w:sz="4" w:space="0" w:color="auto"/>
            </w:tcBorders>
            <w:shd w:val="clear" w:color="auto" w:fill="FFFFFF"/>
            <w:vAlign w:val="bottom"/>
          </w:tcPr>
          <w:p w14:paraId="34E00A42" w14:textId="77777777" w:rsidR="005A1E91" w:rsidRPr="00A5606A" w:rsidRDefault="005A1E91" w:rsidP="005A1E91">
            <w:pPr>
              <w:ind w:right="58"/>
              <w:jc w:val="right"/>
              <w:rPr>
                <w:rFonts w:ascii="Arial" w:hAnsi="Arial" w:cs="Arial"/>
                <w:b/>
                <w:sz w:val="18"/>
                <w:szCs w:val="18"/>
              </w:rPr>
            </w:pPr>
          </w:p>
        </w:tc>
        <w:tc>
          <w:tcPr>
            <w:tcW w:w="1721" w:type="dxa"/>
            <w:tcBorders>
              <w:top w:val="single" w:sz="4" w:space="0" w:color="auto"/>
              <w:bottom w:val="single" w:sz="4" w:space="0" w:color="auto"/>
            </w:tcBorders>
            <w:shd w:val="clear" w:color="auto" w:fill="FFFFFF"/>
            <w:vAlign w:val="bottom"/>
          </w:tcPr>
          <w:p w14:paraId="11F663A4" w14:textId="77777777" w:rsidR="005A1E91" w:rsidRPr="00A5606A" w:rsidRDefault="005A1E91" w:rsidP="005A1E91">
            <w:pPr>
              <w:ind w:right="58"/>
              <w:jc w:val="right"/>
              <w:rPr>
                <w:rFonts w:ascii="Arial" w:hAnsi="Arial" w:cs="Arial"/>
                <w:b/>
                <w:sz w:val="18"/>
                <w:szCs w:val="18"/>
              </w:rPr>
            </w:pPr>
            <w:r w:rsidRPr="00A5606A">
              <w:rPr>
                <w:rFonts w:ascii="Arial" w:hAnsi="Arial" w:cs="Arial"/>
                <w:b/>
                <w:sz w:val="18"/>
                <w:szCs w:val="18"/>
              </w:rPr>
              <w:t>Ödeme Planının Uzatılmasına Yönelik Değişiklik Yapılanlar</w:t>
            </w:r>
          </w:p>
        </w:tc>
        <w:tc>
          <w:tcPr>
            <w:tcW w:w="1247" w:type="dxa"/>
            <w:tcBorders>
              <w:top w:val="single" w:sz="4" w:space="0" w:color="auto"/>
              <w:bottom w:val="single" w:sz="4" w:space="0" w:color="auto"/>
            </w:tcBorders>
            <w:shd w:val="clear" w:color="auto" w:fill="FFFFFF"/>
            <w:vAlign w:val="bottom"/>
          </w:tcPr>
          <w:p w14:paraId="34594001" w14:textId="77777777" w:rsidR="005A1E91" w:rsidRPr="00A5606A" w:rsidRDefault="005A1E91" w:rsidP="005A1E91">
            <w:pPr>
              <w:ind w:right="58"/>
              <w:jc w:val="right"/>
              <w:rPr>
                <w:rFonts w:ascii="Arial" w:hAnsi="Arial" w:cs="Arial"/>
                <w:b/>
                <w:sz w:val="18"/>
                <w:szCs w:val="18"/>
              </w:rPr>
            </w:pPr>
          </w:p>
          <w:p w14:paraId="5EF92D65" w14:textId="77777777" w:rsidR="005A1E91" w:rsidRPr="00A5606A" w:rsidRDefault="005A1E91" w:rsidP="005A1E91">
            <w:pPr>
              <w:ind w:right="58"/>
              <w:jc w:val="right"/>
              <w:rPr>
                <w:rFonts w:ascii="Arial" w:hAnsi="Arial" w:cs="Arial"/>
                <w:b/>
                <w:sz w:val="18"/>
                <w:szCs w:val="18"/>
              </w:rPr>
            </w:pPr>
          </w:p>
          <w:p w14:paraId="184F5D07" w14:textId="77777777" w:rsidR="005A1E91" w:rsidRPr="00A5606A" w:rsidRDefault="005A1E91" w:rsidP="005A1E91">
            <w:pPr>
              <w:ind w:right="58"/>
              <w:jc w:val="right"/>
              <w:rPr>
                <w:rFonts w:ascii="Arial" w:hAnsi="Arial" w:cs="Arial"/>
                <w:b/>
                <w:sz w:val="18"/>
                <w:szCs w:val="18"/>
              </w:rPr>
            </w:pPr>
          </w:p>
          <w:p w14:paraId="37B08725" w14:textId="77777777" w:rsidR="005A1E91" w:rsidRPr="00A5606A" w:rsidRDefault="005A1E91" w:rsidP="005A1E91">
            <w:pPr>
              <w:ind w:right="58"/>
              <w:jc w:val="right"/>
              <w:rPr>
                <w:rFonts w:ascii="Arial" w:hAnsi="Arial" w:cs="Arial"/>
                <w:b/>
                <w:sz w:val="18"/>
                <w:szCs w:val="18"/>
              </w:rPr>
            </w:pPr>
            <w:r w:rsidRPr="00A5606A">
              <w:rPr>
                <w:rFonts w:ascii="Arial" w:hAnsi="Arial" w:cs="Arial"/>
                <w:b/>
                <w:sz w:val="18"/>
                <w:szCs w:val="18"/>
              </w:rPr>
              <w:t>Diğer</w:t>
            </w:r>
          </w:p>
        </w:tc>
      </w:tr>
      <w:tr w:rsidR="005A1E91" w:rsidRPr="00A5606A" w14:paraId="3C927F24" w14:textId="77777777" w:rsidTr="00BB4BF9">
        <w:trPr>
          <w:trHeight w:val="227"/>
        </w:trPr>
        <w:tc>
          <w:tcPr>
            <w:tcW w:w="1666" w:type="dxa"/>
            <w:tcBorders>
              <w:top w:val="single" w:sz="4" w:space="0" w:color="auto"/>
            </w:tcBorders>
            <w:shd w:val="clear" w:color="auto" w:fill="FFFFFF"/>
            <w:vAlign w:val="bottom"/>
          </w:tcPr>
          <w:p w14:paraId="73737B88" w14:textId="77777777" w:rsidR="005A1E91" w:rsidRPr="00A5606A" w:rsidRDefault="005A1E91" w:rsidP="005A1E91">
            <w:pPr>
              <w:jc w:val="both"/>
              <w:rPr>
                <w:rFonts w:ascii="Arial" w:eastAsia="Arial Unicode MS" w:hAnsi="Arial" w:cs="Arial"/>
                <w:b/>
                <w:sz w:val="18"/>
                <w:szCs w:val="18"/>
              </w:rPr>
            </w:pPr>
          </w:p>
        </w:tc>
        <w:tc>
          <w:tcPr>
            <w:tcW w:w="1120" w:type="dxa"/>
            <w:tcBorders>
              <w:top w:val="single" w:sz="4" w:space="0" w:color="auto"/>
            </w:tcBorders>
            <w:shd w:val="clear" w:color="auto" w:fill="FFFFFF"/>
            <w:vAlign w:val="bottom"/>
          </w:tcPr>
          <w:p w14:paraId="3056FBA1" w14:textId="77777777" w:rsidR="005A1E91" w:rsidRPr="00A5606A" w:rsidRDefault="005A1E91" w:rsidP="005A1E91">
            <w:pPr>
              <w:jc w:val="right"/>
              <w:rPr>
                <w:rFonts w:ascii="Arial" w:hAnsi="Arial" w:cs="Arial"/>
                <w:b/>
                <w:sz w:val="18"/>
                <w:szCs w:val="18"/>
              </w:rPr>
            </w:pPr>
          </w:p>
        </w:tc>
        <w:tc>
          <w:tcPr>
            <w:tcW w:w="1662" w:type="dxa"/>
            <w:tcBorders>
              <w:top w:val="single" w:sz="4" w:space="0" w:color="auto"/>
            </w:tcBorders>
            <w:shd w:val="clear" w:color="auto" w:fill="FFFFFF"/>
            <w:vAlign w:val="bottom"/>
          </w:tcPr>
          <w:p w14:paraId="140026A2" w14:textId="77777777" w:rsidR="005A1E91" w:rsidRPr="00A5606A" w:rsidRDefault="005A1E91" w:rsidP="005A1E91">
            <w:pPr>
              <w:jc w:val="center"/>
              <w:rPr>
                <w:rFonts w:ascii="Arial" w:hAnsi="Arial" w:cs="Arial"/>
                <w:b/>
                <w:sz w:val="18"/>
                <w:szCs w:val="18"/>
              </w:rPr>
            </w:pPr>
          </w:p>
        </w:tc>
        <w:tc>
          <w:tcPr>
            <w:tcW w:w="813" w:type="dxa"/>
            <w:tcBorders>
              <w:top w:val="single" w:sz="4" w:space="0" w:color="auto"/>
            </w:tcBorders>
            <w:shd w:val="clear" w:color="auto" w:fill="FFFFFF"/>
            <w:vAlign w:val="bottom"/>
          </w:tcPr>
          <w:p w14:paraId="64D6D1D7" w14:textId="77777777" w:rsidR="005A1E91" w:rsidRPr="00A5606A" w:rsidRDefault="005A1E91" w:rsidP="005A1E91">
            <w:pPr>
              <w:jc w:val="center"/>
              <w:rPr>
                <w:rFonts w:ascii="Arial" w:hAnsi="Arial" w:cs="Arial"/>
                <w:b/>
                <w:sz w:val="18"/>
                <w:szCs w:val="18"/>
              </w:rPr>
            </w:pPr>
          </w:p>
        </w:tc>
        <w:tc>
          <w:tcPr>
            <w:tcW w:w="1150" w:type="dxa"/>
            <w:tcBorders>
              <w:top w:val="single" w:sz="4" w:space="0" w:color="auto"/>
            </w:tcBorders>
            <w:shd w:val="clear" w:color="auto" w:fill="FFFFFF"/>
            <w:vAlign w:val="bottom"/>
          </w:tcPr>
          <w:p w14:paraId="203D1FC4" w14:textId="77777777" w:rsidR="005A1E91" w:rsidRPr="00A5606A" w:rsidRDefault="005A1E91" w:rsidP="005A1E91">
            <w:pPr>
              <w:jc w:val="center"/>
              <w:rPr>
                <w:rFonts w:ascii="Arial" w:hAnsi="Arial" w:cs="Arial"/>
                <w:b/>
                <w:sz w:val="18"/>
                <w:szCs w:val="18"/>
              </w:rPr>
            </w:pPr>
          </w:p>
        </w:tc>
        <w:tc>
          <w:tcPr>
            <w:tcW w:w="1721" w:type="dxa"/>
            <w:tcBorders>
              <w:top w:val="single" w:sz="4" w:space="0" w:color="auto"/>
            </w:tcBorders>
            <w:shd w:val="clear" w:color="auto" w:fill="FFFFFF"/>
            <w:vAlign w:val="bottom"/>
          </w:tcPr>
          <w:p w14:paraId="63F862F0" w14:textId="77777777" w:rsidR="005A1E91" w:rsidRPr="00A5606A" w:rsidRDefault="005A1E91" w:rsidP="005A1E91">
            <w:pPr>
              <w:jc w:val="center"/>
              <w:rPr>
                <w:rFonts w:ascii="Arial" w:hAnsi="Arial" w:cs="Arial"/>
                <w:b/>
                <w:sz w:val="18"/>
                <w:szCs w:val="18"/>
              </w:rPr>
            </w:pPr>
          </w:p>
        </w:tc>
        <w:tc>
          <w:tcPr>
            <w:tcW w:w="1247" w:type="dxa"/>
            <w:tcBorders>
              <w:top w:val="single" w:sz="4" w:space="0" w:color="auto"/>
            </w:tcBorders>
            <w:shd w:val="clear" w:color="auto" w:fill="FFFFFF"/>
            <w:vAlign w:val="bottom"/>
          </w:tcPr>
          <w:p w14:paraId="4AF88EFE" w14:textId="77777777" w:rsidR="005A1E91" w:rsidRPr="00A5606A" w:rsidRDefault="005A1E91" w:rsidP="005A1E91">
            <w:pPr>
              <w:jc w:val="center"/>
              <w:rPr>
                <w:rFonts w:ascii="Arial" w:hAnsi="Arial" w:cs="Arial"/>
                <w:b/>
                <w:sz w:val="18"/>
                <w:szCs w:val="18"/>
              </w:rPr>
            </w:pPr>
          </w:p>
        </w:tc>
      </w:tr>
      <w:tr w:rsidR="005A1E91" w:rsidRPr="00A5606A" w14:paraId="60E98D2E" w14:textId="77777777" w:rsidTr="00BB4BF9">
        <w:trPr>
          <w:trHeight w:val="227"/>
        </w:trPr>
        <w:tc>
          <w:tcPr>
            <w:tcW w:w="1666" w:type="dxa"/>
            <w:shd w:val="clear" w:color="auto" w:fill="FFFFFF"/>
            <w:vAlign w:val="bottom"/>
          </w:tcPr>
          <w:p w14:paraId="5B244BE3" w14:textId="2D48021C" w:rsidR="005A1E91" w:rsidRPr="00A5606A" w:rsidRDefault="005A1E91" w:rsidP="005A1E91">
            <w:pPr>
              <w:ind w:left="14" w:hanging="14"/>
              <w:rPr>
                <w:rFonts w:ascii="Arial" w:eastAsia="Arial Unicode MS" w:hAnsi="Arial" w:cs="Arial"/>
                <w:sz w:val="18"/>
                <w:szCs w:val="18"/>
              </w:rPr>
            </w:pPr>
            <w:r w:rsidRPr="00A5606A">
              <w:rPr>
                <w:rFonts w:ascii="Arial" w:eastAsia="Arial Unicode MS" w:hAnsi="Arial" w:cs="Arial"/>
                <w:sz w:val="18"/>
                <w:szCs w:val="18"/>
              </w:rPr>
              <w:t xml:space="preserve">Finansal </w:t>
            </w:r>
            <w:r w:rsidR="006A60E8">
              <w:rPr>
                <w:rFonts w:ascii="Arial" w:eastAsia="Arial Unicode MS" w:hAnsi="Arial" w:cs="Arial"/>
                <w:sz w:val="18"/>
                <w:szCs w:val="18"/>
              </w:rPr>
              <w:t>k</w:t>
            </w:r>
            <w:r w:rsidRPr="00A5606A">
              <w:rPr>
                <w:rFonts w:ascii="Arial" w:eastAsia="Arial Unicode MS" w:hAnsi="Arial" w:cs="Arial"/>
                <w:sz w:val="18"/>
                <w:szCs w:val="18"/>
              </w:rPr>
              <w:t>iralama Alacakları (</w:t>
            </w:r>
            <w:r w:rsidR="006A60E8">
              <w:rPr>
                <w:rFonts w:ascii="Arial" w:eastAsia="Arial Unicode MS" w:hAnsi="Arial" w:cs="Arial"/>
                <w:sz w:val="18"/>
                <w:szCs w:val="18"/>
              </w:rPr>
              <w:t>n</w:t>
            </w:r>
            <w:r w:rsidRPr="00A5606A">
              <w:rPr>
                <w:rFonts w:ascii="Arial" w:eastAsia="Arial Unicode MS" w:hAnsi="Arial" w:cs="Arial"/>
                <w:sz w:val="18"/>
                <w:szCs w:val="18"/>
              </w:rPr>
              <w:t>et)</w:t>
            </w:r>
          </w:p>
        </w:tc>
        <w:tc>
          <w:tcPr>
            <w:tcW w:w="1120" w:type="dxa"/>
            <w:shd w:val="clear" w:color="auto" w:fill="FFFFFF"/>
            <w:vAlign w:val="bottom"/>
          </w:tcPr>
          <w:p w14:paraId="1A802C11" w14:textId="77777777" w:rsidR="005A1E91" w:rsidRPr="00A5606A" w:rsidRDefault="005A1E91" w:rsidP="005A1E91">
            <w:pPr>
              <w:ind w:right="80"/>
              <w:jc w:val="right"/>
              <w:rPr>
                <w:rFonts w:ascii="Arial" w:hAnsi="Arial" w:cs="Arial"/>
                <w:sz w:val="18"/>
                <w:szCs w:val="18"/>
              </w:rPr>
            </w:pPr>
            <w:r w:rsidRPr="00A5606A">
              <w:rPr>
                <w:rFonts w:ascii="Arial" w:hAnsi="Arial" w:cs="Arial"/>
                <w:sz w:val="18"/>
                <w:szCs w:val="18"/>
              </w:rPr>
              <w:t xml:space="preserve"> 674.383 </w:t>
            </w:r>
          </w:p>
        </w:tc>
        <w:tc>
          <w:tcPr>
            <w:tcW w:w="1662" w:type="dxa"/>
            <w:shd w:val="clear" w:color="auto" w:fill="FFFFFF"/>
            <w:vAlign w:val="bottom"/>
          </w:tcPr>
          <w:p w14:paraId="42275188" w14:textId="77777777" w:rsidR="005A1E91" w:rsidRPr="00A5606A" w:rsidRDefault="005A1E91" w:rsidP="005A1E91">
            <w:pPr>
              <w:ind w:right="80"/>
              <w:jc w:val="right"/>
              <w:rPr>
                <w:rFonts w:ascii="Arial" w:hAnsi="Arial" w:cs="Arial"/>
                <w:sz w:val="18"/>
                <w:szCs w:val="18"/>
              </w:rPr>
            </w:pPr>
            <w:r w:rsidRPr="00A5606A">
              <w:rPr>
                <w:rFonts w:ascii="Arial" w:hAnsi="Arial" w:cs="Arial"/>
                <w:sz w:val="18"/>
                <w:szCs w:val="18"/>
              </w:rPr>
              <w:t xml:space="preserve"> 119.219 </w:t>
            </w:r>
          </w:p>
        </w:tc>
        <w:tc>
          <w:tcPr>
            <w:tcW w:w="813" w:type="dxa"/>
            <w:shd w:val="clear" w:color="auto" w:fill="FFFFFF"/>
            <w:vAlign w:val="bottom"/>
          </w:tcPr>
          <w:p w14:paraId="796FA193" w14:textId="77777777" w:rsidR="005A1E91" w:rsidRPr="00A5606A" w:rsidRDefault="005A1E91" w:rsidP="005A1E91">
            <w:pPr>
              <w:ind w:right="80"/>
              <w:jc w:val="right"/>
              <w:rPr>
                <w:rFonts w:ascii="Arial" w:hAnsi="Arial" w:cs="Arial"/>
                <w:sz w:val="18"/>
                <w:szCs w:val="18"/>
              </w:rPr>
            </w:pPr>
            <w:r w:rsidRPr="00A5606A">
              <w:rPr>
                <w:rFonts w:ascii="Arial" w:hAnsi="Arial" w:cs="Arial"/>
                <w:sz w:val="18"/>
                <w:szCs w:val="18"/>
              </w:rPr>
              <w:t xml:space="preserve"> 17 </w:t>
            </w:r>
          </w:p>
        </w:tc>
        <w:tc>
          <w:tcPr>
            <w:tcW w:w="1150" w:type="dxa"/>
            <w:shd w:val="clear" w:color="auto" w:fill="FFFFFF"/>
            <w:vAlign w:val="bottom"/>
          </w:tcPr>
          <w:p w14:paraId="4A967611" w14:textId="77777777" w:rsidR="005A1E91" w:rsidRPr="00A5606A" w:rsidRDefault="005A1E91" w:rsidP="005A1E91">
            <w:pPr>
              <w:ind w:right="80"/>
              <w:jc w:val="right"/>
              <w:rPr>
                <w:rFonts w:ascii="Arial" w:hAnsi="Arial" w:cs="Arial"/>
                <w:sz w:val="18"/>
                <w:szCs w:val="18"/>
              </w:rPr>
            </w:pPr>
            <w:r w:rsidRPr="00A5606A">
              <w:rPr>
                <w:rFonts w:ascii="Arial" w:hAnsi="Arial" w:cs="Arial"/>
                <w:sz w:val="18"/>
                <w:szCs w:val="18"/>
              </w:rPr>
              <w:t xml:space="preserve"> 62.698 </w:t>
            </w:r>
          </w:p>
        </w:tc>
        <w:tc>
          <w:tcPr>
            <w:tcW w:w="1721" w:type="dxa"/>
            <w:shd w:val="clear" w:color="auto" w:fill="FFFFFF"/>
            <w:vAlign w:val="bottom"/>
          </w:tcPr>
          <w:p w14:paraId="093C5926" w14:textId="77777777" w:rsidR="005A1E91" w:rsidRPr="00A5606A" w:rsidRDefault="005A1E91" w:rsidP="005A1E91">
            <w:pPr>
              <w:ind w:right="80"/>
              <w:jc w:val="right"/>
              <w:rPr>
                <w:rFonts w:ascii="Arial" w:hAnsi="Arial" w:cs="Arial"/>
                <w:sz w:val="18"/>
                <w:szCs w:val="18"/>
              </w:rPr>
            </w:pPr>
            <w:r w:rsidRPr="00A5606A">
              <w:rPr>
                <w:rFonts w:ascii="Arial" w:hAnsi="Arial" w:cs="Arial"/>
                <w:sz w:val="18"/>
                <w:szCs w:val="18"/>
              </w:rPr>
              <w:t xml:space="preserve"> 5.212 </w:t>
            </w:r>
          </w:p>
        </w:tc>
        <w:tc>
          <w:tcPr>
            <w:tcW w:w="1247" w:type="dxa"/>
            <w:shd w:val="clear" w:color="auto" w:fill="auto"/>
            <w:vAlign w:val="bottom"/>
          </w:tcPr>
          <w:p w14:paraId="6B34BAA7" w14:textId="77777777" w:rsidR="005A1E91" w:rsidRPr="00A5606A" w:rsidRDefault="005A1E91" w:rsidP="005A1E91">
            <w:pPr>
              <w:ind w:right="80"/>
              <w:jc w:val="right"/>
              <w:rPr>
                <w:rFonts w:ascii="Arial" w:hAnsi="Arial" w:cs="Arial"/>
                <w:sz w:val="18"/>
                <w:szCs w:val="18"/>
              </w:rPr>
            </w:pPr>
            <w:r w:rsidRPr="00A5606A">
              <w:rPr>
                <w:rFonts w:ascii="Arial" w:hAnsi="Arial" w:cs="Arial"/>
                <w:sz w:val="18"/>
                <w:szCs w:val="18"/>
              </w:rPr>
              <w:t xml:space="preserve"> 4.544 </w:t>
            </w:r>
          </w:p>
        </w:tc>
      </w:tr>
      <w:tr w:rsidR="005A1E91" w:rsidRPr="00A5606A" w14:paraId="23B73AF2" w14:textId="77777777" w:rsidTr="00BB4BF9">
        <w:trPr>
          <w:trHeight w:val="227"/>
        </w:trPr>
        <w:tc>
          <w:tcPr>
            <w:tcW w:w="1666" w:type="dxa"/>
            <w:tcBorders>
              <w:bottom w:val="single" w:sz="4" w:space="0" w:color="auto"/>
            </w:tcBorders>
            <w:shd w:val="clear" w:color="auto" w:fill="FFFFFF"/>
            <w:vAlign w:val="bottom"/>
          </w:tcPr>
          <w:p w14:paraId="7ADA08EE" w14:textId="77777777" w:rsidR="005A1E91" w:rsidRPr="00A5606A" w:rsidRDefault="005A1E91" w:rsidP="005A1E91">
            <w:pPr>
              <w:ind w:left="14" w:hanging="14"/>
              <w:jc w:val="right"/>
              <w:rPr>
                <w:rFonts w:ascii="Arial" w:eastAsia="Arial Unicode MS" w:hAnsi="Arial" w:cs="Arial"/>
                <w:sz w:val="18"/>
                <w:szCs w:val="18"/>
              </w:rPr>
            </w:pPr>
          </w:p>
        </w:tc>
        <w:tc>
          <w:tcPr>
            <w:tcW w:w="1120" w:type="dxa"/>
            <w:tcBorders>
              <w:bottom w:val="single" w:sz="4" w:space="0" w:color="auto"/>
            </w:tcBorders>
            <w:shd w:val="clear" w:color="auto" w:fill="FFFFFF"/>
            <w:vAlign w:val="bottom"/>
          </w:tcPr>
          <w:p w14:paraId="19958FE5" w14:textId="77777777" w:rsidR="005A1E91" w:rsidRPr="00A5606A" w:rsidRDefault="005A1E91" w:rsidP="005A1E91">
            <w:pPr>
              <w:jc w:val="right"/>
              <w:rPr>
                <w:rFonts w:ascii="Arial" w:hAnsi="Arial" w:cs="Arial"/>
                <w:sz w:val="18"/>
                <w:szCs w:val="18"/>
              </w:rPr>
            </w:pPr>
          </w:p>
        </w:tc>
        <w:tc>
          <w:tcPr>
            <w:tcW w:w="1662" w:type="dxa"/>
            <w:tcBorders>
              <w:bottom w:val="single" w:sz="4" w:space="0" w:color="auto"/>
            </w:tcBorders>
            <w:shd w:val="clear" w:color="auto" w:fill="FFFFFF"/>
            <w:vAlign w:val="bottom"/>
          </w:tcPr>
          <w:p w14:paraId="19BDFA5E" w14:textId="77777777" w:rsidR="005A1E91" w:rsidRPr="00A5606A" w:rsidRDefault="005A1E91" w:rsidP="005A1E91">
            <w:pPr>
              <w:ind w:right="142"/>
              <w:jc w:val="right"/>
              <w:rPr>
                <w:rFonts w:ascii="Arial" w:hAnsi="Arial" w:cs="Arial"/>
                <w:sz w:val="18"/>
                <w:szCs w:val="18"/>
              </w:rPr>
            </w:pPr>
          </w:p>
        </w:tc>
        <w:tc>
          <w:tcPr>
            <w:tcW w:w="813" w:type="dxa"/>
            <w:tcBorders>
              <w:bottom w:val="single" w:sz="4" w:space="0" w:color="auto"/>
            </w:tcBorders>
            <w:shd w:val="clear" w:color="auto" w:fill="FFFFFF"/>
            <w:vAlign w:val="bottom"/>
          </w:tcPr>
          <w:p w14:paraId="283AA824" w14:textId="77777777" w:rsidR="005A1E91" w:rsidRPr="00A5606A" w:rsidRDefault="005A1E91" w:rsidP="005A1E91">
            <w:pPr>
              <w:jc w:val="right"/>
              <w:rPr>
                <w:rFonts w:ascii="Arial" w:hAnsi="Arial" w:cs="Arial"/>
                <w:sz w:val="18"/>
                <w:szCs w:val="18"/>
              </w:rPr>
            </w:pPr>
          </w:p>
        </w:tc>
        <w:tc>
          <w:tcPr>
            <w:tcW w:w="1150" w:type="dxa"/>
            <w:tcBorders>
              <w:bottom w:val="single" w:sz="4" w:space="0" w:color="auto"/>
            </w:tcBorders>
            <w:shd w:val="clear" w:color="auto" w:fill="FFFFFF"/>
            <w:vAlign w:val="bottom"/>
          </w:tcPr>
          <w:p w14:paraId="6D512532" w14:textId="77777777" w:rsidR="005A1E91" w:rsidRPr="00A5606A" w:rsidRDefault="005A1E91" w:rsidP="005A1E91">
            <w:pPr>
              <w:jc w:val="right"/>
              <w:rPr>
                <w:rFonts w:ascii="Arial" w:hAnsi="Arial" w:cs="Arial"/>
                <w:sz w:val="18"/>
                <w:szCs w:val="18"/>
              </w:rPr>
            </w:pPr>
          </w:p>
        </w:tc>
        <w:tc>
          <w:tcPr>
            <w:tcW w:w="1721" w:type="dxa"/>
            <w:tcBorders>
              <w:bottom w:val="single" w:sz="4" w:space="0" w:color="auto"/>
            </w:tcBorders>
            <w:shd w:val="clear" w:color="auto" w:fill="FFFFFF"/>
            <w:vAlign w:val="bottom"/>
          </w:tcPr>
          <w:p w14:paraId="5D0CF13D" w14:textId="77777777" w:rsidR="005A1E91" w:rsidRPr="00A5606A" w:rsidRDefault="005A1E91" w:rsidP="005A1E91">
            <w:pPr>
              <w:jc w:val="right"/>
              <w:rPr>
                <w:rFonts w:ascii="Arial" w:hAnsi="Arial" w:cs="Arial"/>
                <w:sz w:val="18"/>
                <w:szCs w:val="18"/>
              </w:rPr>
            </w:pPr>
          </w:p>
        </w:tc>
        <w:tc>
          <w:tcPr>
            <w:tcW w:w="1247" w:type="dxa"/>
            <w:tcBorders>
              <w:bottom w:val="single" w:sz="4" w:space="0" w:color="auto"/>
            </w:tcBorders>
            <w:shd w:val="clear" w:color="auto" w:fill="FFFFFF"/>
            <w:vAlign w:val="bottom"/>
          </w:tcPr>
          <w:p w14:paraId="548F9796" w14:textId="77777777" w:rsidR="005A1E91" w:rsidRPr="00A5606A" w:rsidRDefault="005A1E91" w:rsidP="005A1E91">
            <w:pPr>
              <w:jc w:val="right"/>
              <w:rPr>
                <w:rFonts w:ascii="Arial" w:hAnsi="Arial" w:cs="Arial"/>
                <w:sz w:val="18"/>
                <w:szCs w:val="18"/>
              </w:rPr>
            </w:pPr>
          </w:p>
        </w:tc>
      </w:tr>
    </w:tbl>
    <w:p w14:paraId="475D2D81" w14:textId="77777777" w:rsidR="005A1E91" w:rsidRPr="00A5606A" w:rsidRDefault="005A1E91" w:rsidP="00BB4BF9">
      <w:pPr>
        <w:spacing w:before="120" w:after="120"/>
        <w:ind w:left="-14" w:right="-363" w:hanging="686"/>
        <w:jc w:val="both"/>
        <w:rPr>
          <w:rFonts w:ascii="Arial" w:hAnsi="Arial" w:cs="Arial"/>
          <w:b/>
          <w:color w:val="FF0000"/>
          <w:sz w:val="20"/>
          <w:szCs w:val="20"/>
        </w:rPr>
      </w:pPr>
      <w:r w:rsidRPr="00A5606A">
        <w:rPr>
          <w:rFonts w:ascii="Arial" w:hAnsi="Arial" w:cs="Arial"/>
          <w:b/>
          <w:sz w:val="20"/>
          <w:szCs w:val="20"/>
        </w:rPr>
        <w:t xml:space="preserve">8. </w:t>
      </w:r>
      <w:r w:rsidRPr="00A5606A">
        <w:rPr>
          <w:rFonts w:ascii="Arial" w:hAnsi="Arial" w:cs="Arial"/>
          <w:b/>
          <w:sz w:val="20"/>
          <w:szCs w:val="20"/>
        </w:rPr>
        <w:tab/>
        <w:t>Satış amaçlı elde tutulan ve durdurulan faaliyetlere ilişkin duran varlıklar hakkında açıklamalar:</w:t>
      </w:r>
    </w:p>
    <w:p w14:paraId="5CA794AA" w14:textId="77777777" w:rsidR="005A1E91" w:rsidRPr="00A5606A" w:rsidRDefault="005A1E91" w:rsidP="00BB4BF9">
      <w:pPr>
        <w:autoSpaceDE w:val="0"/>
        <w:autoSpaceDN w:val="0"/>
        <w:adjustRightInd w:val="0"/>
        <w:spacing w:before="120" w:after="120"/>
        <w:ind w:right="-363"/>
        <w:jc w:val="both"/>
        <w:rPr>
          <w:rFonts w:ascii="Arial" w:hAnsi="Arial" w:cs="Arial"/>
          <w:sz w:val="18"/>
          <w:szCs w:val="20"/>
        </w:rPr>
      </w:pPr>
      <w:r w:rsidRPr="00A5606A">
        <w:rPr>
          <w:rFonts w:ascii="Arial" w:hAnsi="Arial" w:cs="Arial"/>
          <w:sz w:val="20"/>
          <w:szCs w:val="20"/>
        </w:rPr>
        <w:t>Satış amaçlı elde tutulan duran varlıklar, alacaklardan dolayı edinilen maddi duran varlıklardan oluşmaktadır</w:t>
      </w:r>
      <w:r w:rsidRPr="00A5606A">
        <w:rPr>
          <w:rFonts w:ascii="Arial" w:hAnsi="Arial" w:cs="Arial"/>
          <w:sz w:val="18"/>
          <w:szCs w:val="20"/>
        </w:rPr>
        <w:t>.</w:t>
      </w:r>
    </w:p>
    <w:tbl>
      <w:tblPr>
        <w:tblW w:w="5200" w:type="pct"/>
        <w:tblLook w:val="0000" w:firstRow="0" w:lastRow="0" w:firstColumn="0" w:lastColumn="0" w:noHBand="0" w:noVBand="0"/>
      </w:tblPr>
      <w:tblGrid>
        <w:gridCol w:w="7754"/>
        <w:gridCol w:w="1681"/>
      </w:tblGrid>
      <w:tr w:rsidR="005A1E91" w:rsidRPr="00A5606A" w14:paraId="0B65B533" w14:textId="77777777" w:rsidTr="00BB4BF9">
        <w:tc>
          <w:tcPr>
            <w:tcW w:w="4109" w:type="pct"/>
            <w:tcBorders>
              <w:top w:val="single" w:sz="4" w:space="0" w:color="auto"/>
              <w:bottom w:val="single" w:sz="4" w:space="0" w:color="auto"/>
            </w:tcBorders>
            <w:shd w:val="clear" w:color="auto" w:fill="auto"/>
            <w:vAlign w:val="bottom"/>
          </w:tcPr>
          <w:p w14:paraId="23FF1FB1" w14:textId="77777777" w:rsidR="005A1E91" w:rsidRPr="00A5606A" w:rsidRDefault="005A1E91" w:rsidP="005A1E91">
            <w:pPr>
              <w:jc w:val="both"/>
              <w:rPr>
                <w:rFonts w:ascii="Arial" w:hAnsi="Arial" w:cs="Arial"/>
                <w:b/>
                <w:sz w:val="18"/>
                <w:szCs w:val="20"/>
              </w:rPr>
            </w:pPr>
          </w:p>
        </w:tc>
        <w:tc>
          <w:tcPr>
            <w:tcW w:w="891" w:type="pct"/>
            <w:tcBorders>
              <w:top w:val="single" w:sz="4" w:space="0" w:color="auto"/>
              <w:bottom w:val="single" w:sz="4" w:space="0" w:color="auto"/>
            </w:tcBorders>
            <w:vAlign w:val="center"/>
          </w:tcPr>
          <w:p w14:paraId="0D6F8C4A" w14:textId="77777777" w:rsidR="005A1E91" w:rsidRPr="00A5606A" w:rsidRDefault="005A1E91" w:rsidP="005A1E91">
            <w:pPr>
              <w:jc w:val="right"/>
              <w:rPr>
                <w:rFonts w:ascii="Arial" w:eastAsia="Arial Unicode MS" w:hAnsi="Arial" w:cs="Arial"/>
                <w:b/>
                <w:sz w:val="18"/>
                <w:szCs w:val="20"/>
              </w:rPr>
            </w:pPr>
            <w:r w:rsidRPr="00A5606A">
              <w:rPr>
                <w:rFonts w:ascii="Arial" w:hAnsi="Arial" w:cs="Arial"/>
                <w:b/>
                <w:sz w:val="18"/>
                <w:szCs w:val="20"/>
              </w:rPr>
              <w:t>Cari Dönem</w:t>
            </w:r>
          </w:p>
        </w:tc>
      </w:tr>
      <w:tr w:rsidR="005A1E91" w:rsidRPr="00A5606A" w14:paraId="4FC685AF" w14:textId="77777777" w:rsidTr="00BB4BF9">
        <w:tc>
          <w:tcPr>
            <w:tcW w:w="4109" w:type="pct"/>
            <w:shd w:val="clear" w:color="auto" w:fill="auto"/>
            <w:vAlign w:val="bottom"/>
          </w:tcPr>
          <w:p w14:paraId="0E26B6DF" w14:textId="6B4CCB5C" w:rsidR="005A1E91" w:rsidRPr="00A5606A" w:rsidRDefault="005A1E91" w:rsidP="005A1E91">
            <w:pPr>
              <w:jc w:val="both"/>
              <w:rPr>
                <w:rFonts w:ascii="Arial" w:hAnsi="Arial" w:cs="Arial"/>
                <w:sz w:val="18"/>
                <w:szCs w:val="20"/>
              </w:rPr>
            </w:pPr>
            <w:r w:rsidRPr="00A5606A">
              <w:rPr>
                <w:rFonts w:ascii="Arial" w:hAnsi="Arial" w:cs="Arial"/>
                <w:sz w:val="18"/>
                <w:szCs w:val="20"/>
              </w:rPr>
              <w:t xml:space="preserve">Açılış </w:t>
            </w:r>
            <w:r w:rsidR="006A60E8">
              <w:rPr>
                <w:rFonts w:ascii="Arial" w:hAnsi="Arial" w:cs="Arial"/>
                <w:sz w:val="18"/>
                <w:szCs w:val="20"/>
              </w:rPr>
              <w:t>b</w:t>
            </w:r>
            <w:r w:rsidRPr="00A5606A">
              <w:rPr>
                <w:rFonts w:ascii="Arial" w:hAnsi="Arial" w:cs="Arial"/>
                <w:sz w:val="18"/>
                <w:szCs w:val="20"/>
              </w:rPr>
              <w:t>akiyesi</w:t>
            </w:r>
          </w:p>
        </w:tc>
        <w:tc>
          <w:tcPr>
            <w:tcW w:w="891" w:type="pct"/>
            <w:vAlign w:val="bottom"/>
          </w:tcPr>
          <w:p w14:paraId="7E4247B9" w14:textId="77777777" w:rsidR="005A1E91" w:rsidRPr="00A5606A" w:rsidRDefault="005A1E91" w:rsidP="005A1E91">
            <w:pPr>
              <w:jc w:val="right"/>
              <w:rPr>
                <w:rFonts w:ascii="Arial" w:hAnsi="Arial" w:cs="Arial"/>
                <w:sz w:val="18"/>
                <w:szCs w:val="20"/>
              </w:rPr>
            </w:pPr>
            <w:r w:rsidRPr="00A5606A">
              <w:rPr>
                <w:rFonts w:ascii="Arial" w:hAnsi="Arial" w:cs="Arial"/>
                <w:sz w:val="18"/>
                <w:szCs w:val="20"/>
              </w:rPr>
              <w:t>84.230</w:t>
            </w:r>
          </w:p>
        </w:tc>
      </w:tr>
      <w:tr w:rsidR="005A1E91" w:rsidRPr="00A5606A" w14:paraId="431C2D19" w14:textId="77777777" w:rsidTr="00BB4BF9">
        <w:tc>
          <w:tcPr>
            <w:tcW w:w="4109" w:type="pct"/>
            <w:shd w:val="clear" w:color="auto" w:fill="auto"/>
            <w:noWrap/>
            <w:vAlign w:val="bottom"/>
          </w:tcPr>
          <w:p w14:paraId="0E035F9F" w14:textId="77777777" w:rsidR="005A1E91" w:rsidRPr="00A5606A" w:rsidRDefault="005A1E91" w:rsidP="005A1E91">
            <w:pPr>
              <w:jc w:val="both"/>
              <w:rPr>
                <w:rFonts w:ascii="Arial" w:hAnsi="Arial" w:cs="Arial"/>
                <w:sz w:val="18"/>
                <w:szCs w:val="20"/>
              </w:rPr>
            </w:pPr>
            <w:r w:rsidRPr="00A5606A">
              <w:rPr>
                <w:rFonts w:ascii="Arial" w:hAnsi="Arial" w:cs="Arial"/>
                <w:sz w:val="18"/>
                <w:szCs w:val="20"/>
              </w:rPr>
              <w:t>Girişler</w:t>
            </w:r>
          </w:p>
        </w:tc>
        <w:tc>
          <w:tcPr>
            <w:tcW w:w="891" w:type="pct"/>
            <w:vAlign w:val="bottom"/>
          </w:tcPr>
          <w:p w14:paraId="32781075" w14:textId="77777777" w:rsidR="005A1E91" w:rsidRPr="00A5606A" w:rsidRDefault="005A1E91" w:rsidP="005A1E91">
            <w:pPr>
              <w:jc w:val="right"/>
              <w:rPr>
                <w:rFonts w:ascii="Arial" w:hAnsi="Arial" w:cs="Arial"/>
                <w:sz w:val="18"/>
                <w:szCs w:val="20"/>
              </w:rPr>
            </w:pPr>
            <w:r w:rsidRPr="00A5606A">
              <w:rPr>
                <w:rFonts w:ascii="Arial" w:hAnsi="Arial" w:cs="Arial"/>
                <w:sz w:val="18"/>
                <w:szCs w:val="20"/>
              </w:rPr>
              <w:t>44.237</w:t>
            </w:r>
          </w:p>
        </w:tc>
      </w:tr>
      <w:tr w:rsidR="005A1E91" w:rsidRPr="00A5606A" w14:paraId="64B90920" w14:textId="77777777" w:rsidTr="00BB4BF9">
        <w:tc>
          <w:tcPr>
            <w:tcW w:w="4109" w:type="pct"/>
            <w:shd w:val="clear" w:color="auto" w:fill="auto"/>
            <w:noWrap/>
            <w:vAlign w:val="bottom"/>
          </w:tcPr>
          <w:p w14:paraId="2AFAF4B2" w14:textId="77777777" w:rsidR="005A1E91" w:rsidRPr="00A5606A" w:rsidRDefault="005A1E91" w:rsidP="005A1E91">
            <w:pPr>
              <w:jc w:val="both"/>
              <w:rPr>
                <w:rFonts w:ascii="Arial" w:hAnsi="Arial" w:cs="Arial"/>
                <w:sz w:val="18"/>
                <w:szCs w:val="20"/>
              </w:rPr>
            </w:pPr>
            <w:r w:rsidRPr="00A5606A">
              <w:rPr>
                <w:rFonts w:ascii="Arial" w:hAnsi="Arial" w:cs="Arial"/>
                <w:sz w:val="18"/>
                <w:szCs w:val="20"/>
              </w:rPr>
              <w:t>Çıkışlar</w:t>
            </w:r>
          </w:p>
        </w:tc>
        <w:tc>
          <w:tcPr>
            <w:tcW w:w="891" w:type="pct"/>
            <w:vAlign w:val="bottom"/>
          </w:tcPr>
          <w:p w14:paraId="788A179E" w14:textId="77777777" w:rsidR="005A1E91" w:rsidRPr="00A5606A" w:rsidRDefault="005A1E91" w:rsidP="005A1E91">
            <w:pPr>
              <w:jc w:val="right"/>
              <w:rPr>
                <w:rFonts w:ascii="Arial" w:hAnsi="Arial" w:cs="Arial"/>
                <w:sz w:val="18"/>
                <w:szCs w:val="20"/>
              </w:rPr>
            </w:pPr>
            <w:r w:rsidRPr="00A5606A">
              <w:rPr>
                <w:rFonts w:ascii="Arial" w:hAnsi="Arial" w:cs="Arial"/>
                <w:sz w:val="18"/>
                <w:szCs w:val="20"/>
              </w:rPr>
              <w:t>(10.372)</w:t>
            </w:r>
          </w:p>
        </w:tc>
      </w:tr>
      <w:tr w:rsidR="005A1E91" w:rsidRPr="00A5606A" w14:paraId="1F13BBD0" w14:textId="77777777" w:rsidTr="00BB4BF9">
        <w:tc>
          <w:tcPr>
            <w:tcW w:w="4109" w:type="pct"/>
            <w:shd w:val="clear" w:color="auto" w:fill="auto"/>
            <w:noWrap/>
            <w:vAlign w:val="bottom"/>
          </w:tcPr>
          <w:p w14:paraId="299FECDD" w14:textId="77777777" w:rsidR="005A1E91" w:rsidRPr="00A5606A" w:rsidRDefault="005A1E91" w:rsidP="005A1E91">
            <w:pPr>
              <w:jc w:val="both"/>
              <w:rPr>
                <w:rFonts w:ascii="Arial" w:hAnsi="Arial" w:cs="Arial"/>
                <w:sz w:val="18"/>
                <w:szCs w:val="20"/>
              </w:rPr>
            </w:pPr>
            <w:r w:rsidRPr="00A5606A">
              <w:rPr>
                <w:rFonts w:ascii="Arial" w:hAnsi="Arial" w:cs="Arial"/>
                <w:sz w:val="18"/>
                <w:szCs w:val="20"/>
              </w:rPr>
              <w:t>Transferler</w:t>
            </w:r>
            <w:r w:rsidRPr="00A5606A">
              <w:rPr>
                <w:rFonts w:ascii="Arial" w:hAnsi="Arial" w:cs="Arial"/>
                <w:sz w:val="18"/>
                <w:szCs w:val="20"/>
                <w:vertAlign w:val="superscript"/>
              </w:rPr>
              <w:t>(*)</w:t>
            </w:r>
          </w:p>
        </w:tc>
        <w:tc>
          <w:tcPr>
            <w:tcW w:w="891" w:type="pct"/>
            <w:vAlign w:val="bottom"/>
          </w:tcPr>
          <w:p w14:paraId="774EA4C3" w14:textId="77777777" w:rsidR="005A1E91" w:rsidRPr="00A5606A" w:rsidRDefault="005A1E91" w:rsidP="005A1E91">
            <w:pPr>
              <w:jc w:val="right"/>
              <w:rPr>
                <w:rFonts w:ascii="Arial" w:hAnsi="Arial" w:cs="Arial"/>
                <w:sz w:val="18"/>
                <w:szCs w:val="20"/>
              </w:rPr>
            </w:pPr>
            <w:r w:rsidRPr="00A5606A">
              <w:rPr>
                <w:rFonts w:ascii="Arial" w:hAnsi="Arial" w:cs="Arial"/>
                <w:sz w:val="18"/>
                <w:szCs w:val="20"/>
              </w:rPr>
              <w:t>(6.427)</w:t>
            </w:r>
          </w:p>
        </w:tc>
      </w:tr>
      <w:tr w:rsidR="005A1E91" w:rsidRPr="00A5606A" w14:paraId="65883011" w14:textId="77777777" w:rsidTr="00BB4BF9">
        <w:trPr>
          <w:trHeight w:val="166"/>
        </w:trPr>
        <w:tc>
          <w:tcPr>
            <w:tcW w:w="4109" w:type="pct"/>
            <w:shd w:val="clear" w:color="auto" w:fill="auto"/>
            <w:noWrap/>
            <w:vAlign w:val="bottom"/>
          </w:tcPr>
          <w:p w14:paraId="5318CE7D" w14:textId="36325CC4" w:rsidR="005A1E91" w:rsidRPr="00A5606A" w:rsidRDefault="005A1E91" w:rsidP="005A1E91">
            <w:pPr>
              <w:rPr>
                <w:rFonts w:ascii="Arial" w:hAnsi="Arial" w:cs="Arial"/>
                <w:sz w:val="18"/>
                <w:szCs w:val="20"/>
              </w:rPr>
            </w:pPr>
            <w:r w:rsidRPr="00A5606A">
              <w:rPr>
                <w:rFonts w:ascii="Arial" w:hAnsi="Arial" w:cs="Arial"/>
                <w:sz w:val="18"/>
                <w:szCs w:val="20"/>
              </w:rPr>
              <w:t xml:space="preserve">Değer </w:t>
            </w:r>
            <w:r w:rsidR="006A60E8">
              <w:rPr>
                <w:rFonts w:ascii="Arial" w:hAnsi="Arial" w:cs="Arial"/>
                <w:sz w:val="18"/>
                <w:szCs w:val="20"/>
              </w:rPr>
              <w:t>d</w:t>
            </w:r>
            <w:r w:rsidRPr="00A5606A">
              <w:rPr>
                <w:rFonts w:ascii="Arial" w:hAnsi="Arial" w:cs="Arial"/>
                <w:sz w:val="18"/>
                <w:szCs w:val="20"/>
              </w:rPr>
              <w:t>üşüklüğü(-)/</w:t>
            </w:r>
            <w:r w:rsidR="006A60E8">
              <w:rPr>
                <w:rFonts w:ascii="Arial" w:hAnsi="Arial" w:cs="Arial"/>
                <w:sz w:val="18"/>
                <w:szCs w:val="20"/>
              </w:rPr>
              <w:t>d</w:t>
            </w:r>
            <w:r w:rsidRPr="00A5606A">
              <w:rPr>
                <w:rFonts w:ascii="Arial" w:hAnsi="Arial" w:cs="Arial"/>
                <w:sz w:val="18"/>
                <w:szCs w:val="20"/>
              </w:rPr>
              <w:t xml:space="preserve">eğer </w:t>
            </w:r>
            <w:r w:rsidR="006A60E8">
              <w:rPr>
                <w:rFonts w:ascii="Arial" w:hAnsi="Arial" w:cs="Arial"/>
                <w:sz w:val="18"/>
                <w:szCs w:val="20"/>
              </w:rPr>
              <w:t>d</w:t>
            </w:r>
            <w:r w:rsidRPr="00A5606A">
              <w:rPr>
                <w:rFonts w:ascii="Arial" w:hAnsi="Arial" w:cs="Arial"/>
                <w:sz w:val="18"/>
                <w:szCs w:val="20"/>
              </w:rPr>
              <w:t xml:space="preserve">üşüklüğü </w:t>
            </w:r>
            <w:r w:rsidR="006A60E8">
              <w:rPr>
                <w:rFonts w:ascii="Arial" w:hAnsi="Arial" w:cs="Arial"/>
                <w:sz w:val="18"/>
                <w:szCs w:val="20"/>
              </w:rPr>
              <w:t>i</w:t>
            </w:r>
            <w:r w:rsidRPr="00A5606A">
              <w:rPr>
                <w:rFonts w:ascii="Arial" w:hAnsi="Arial" w:cs="Arial"/>
                <w:sz w:val="18"/>
                <w:szCs w:val="20"/>
              </w:rPr>
              <w:t>ptali</w:t>
            </w:r>
          </w:p>
        </w:tc>
        <w:tc>
          <w:tcPr>
            <w:tcW w:w="891" w:type="pct"/>
            <w:vAlign w:val="bottom"/>
          </w:tcPr>
          <w:p w14:paraId="79B66687" w14:textId="77777777" w:rsidR="005A1E91" w:rsidRPr="00A5606A" w:rsidRDefault="005A1E91" w:rsidP="005A1E91">
            <w:pPr>
              <w:jc w:val="right"/>
              <w:rPr>
                <w:rFonts w:ascii="Arial" w:hAnsi="Arial" w:cs="Arial"/>
                <w:sz w:val="18"/>
                <w:szCs w:val="20"/>
              </w:rPr>
            </w:pPr>
            <w:r w:rsidRPr="00A5606A">
              <w:rPr>
                <w:rFonts w:ascii="Arial" w:hAnsi="Arial" w:cs="Arial"/>
                <w:sz w:val="18"/>
                <w:szCs w:val="20"/>
              </w:rPr>
              <w:t>37</w:t>
            </w:r>
          </w:p>
        </w:tc>
      </w:tr>
      <w:tr w:rsidR="005A1E91" w:rsidRPr="00A5606A" w14:paraId="381A0798" w14:textId="77777777" w:rsidTr="00BB4BF9">
        <w:tc>
          <w:tcPr>
            <w:tcW w:w="4109" w:type="pct"/>
            <w:tcBorders>
              <w:bottom w:val="single" w:sz="4" w:space="0" w:color="auto"/>
            </w:tcBorders>
            <w:shd w:val="clear" w:color="auto" w:fill="auto"/>
            <w:noWrap/>
            <w:vAlign w:val="bottom"/>
          </w:tcPr>
          <w:p w14:paraId="34A8F317" w14:textId="77777777" w:rsidR="005A1E91" w:rsidRPr="00A5606A" w:rsidRDefault="005A1E91" w:rsidP="005A1E91">
            <w:pPr>
              <w:jc w:val="both"/>
              <w:rPr>
                <w:rFonts w:ascii="Arial" w:hAnsi="Arial" w:cs="Arial"/>
                <w:sz w:val="18"/>
                <w:szCs w:val="20"/>
              </w:rPr>
            </w:pPr>
          </w:p>
        </w:tc>
        <w:tc>
          <w:tcPr>
            <w:tcW w:w="891" w:type="pct"/>
            <w:tcBorders>
              <w:bottom w:val="single" w:sz="4" w:space="0" w:color="auto"/>
            </w:tcBorders>
            <w:vAlign w:val="bottom"/>
          </w:tcPr>
          <w:p w14:paraId="508276F2" w14:textId="77777777" w:rsidR="005A1E91" w:rsidRPr="00A5606A" w:rsidRDefault="005A1E91" w:rsidP="005A1E91">
            <w:pPr>
              <w:jc w:val="right"/>
              <w:rPr>
                <w:rFonts w:ascii="Arial" w:hAnsi="Arial" w:cs="Arial"/>
                <w:sz w:val="18"/>
                <w:szCs w:val="20"/>
              </w:rPr>
            </w:pPr>
          </w:p>
        </w:tc>
      </w:tr>
      <w:tr w:rsidR="005A1E91" w:rsidRPr="00A5606A" w14:paraId="508A6E68" w14:textId="77777777" w:rsidTr="00BB4BF9">
        <w:tc>
          <w:tcPr>
            <w:tcW w:w="4109" w:type="pct"/>
            <w:tcBorders>
              <w:top w:val="single" w:sz="4" w:space="0" w:color="auto"/>
              <w:bottom w:val="double" w:sz="4" w:space="0" w:color="auto"/>
            </w:tcBorders>
            <w:shd w:val="clear" w:color="auto" w:fill="auto"/>
            <w:noWrap/>
            <w:vAlign w:val="bottom"/>
          </w:tcPr>
          <w:p w14:paraId="59A2185A" w14:textId="77777777" w:rsidR="005A1E91" w:rsidRPr="00A5606A" w:rsidRDefault="005A1E91" w:rsidP="005A1E91">
            <w:pPr>
              <w:jc w:val="both"/>
              <w:rPr>
                <w:rFonts w:ascii="Arial" w:hAnsi="Arial" w:cs="Arial"/>
                <w:b/>
                <w:sz w:val="18"/>
                <w:szCs w:val="20"/>
              </w:rPr>
            </w:pPr>
            <w:r w:rsidRPr="00A5606A">
              <w:rPr>
                <w:rFonts w:ascii="Arial" w:hAnsi="Arial" w:cs="Arial"/>
                <w:b/>
                <w:sz w:val="18"/>
                <w:szCs w:val="20"/>
              </w:rPr>
              <w:t>Kapanış Bakiyesi</w:t>
            </w:r>
          </w:p>
        </w:tc>
        <w:tc>
          <w:tcPr>
            <w:tcW w:w="891" w:type="pct"/>
            <w:tcBorders>
              <w:top w:val="single" w:sz="4" w:space="0" w:color="auto"/>
              <w:bottom w:val="double" w:sz="4" w:space="0" w:color="auto"/>
            </w:tcBorders>
            <w:vAlign w:val="bottom"/>
          </w:tcPr>
          <w:p w14:paraId="3A8D0F22" w14:textId="77777777" w:rsidR="005A1E91" w:rsidRPr="00A5606A" w:rsidRDefault="005A1E91" w:rsidP="005A1E91">
            <w:pPr>
              <w:jc w:val="right"/>
              <w:rPr>
                <w:rFonts w:ascii="Arial" w:hAnsi="Arial" w:cs="Arial"/>
                <w:b/>
                <w:sz w:val="18"/>
                <w:szCs w:val="20"/>
              </w:rPr>
            </w:pPr>
            <w:r w:rsidRPr="00A5606A">
              <w:rPr>
                <w:rFonts w:ascii="Arial" w:hAnsi="Arial" w:cs="Arial"/>
                <w:b/>
                <w:sz w:val="18"/>
                <w:szCs w:val="20"/>
              </w:rPr>
              <w:t>111.705</w:t>
            </w:r>
          </w:p>
        </w:tc>
      </w:tr>
    </w:tbl>
    <w:p w14:paraId="69BA6A90" w14:textId="77777777" w:rsidR="005A1E91" w:rsidRPr="00A5606A" w:rsidRDefault="005A1E91" w:rsidP="005A1E91">
      <w:pPr>
        <w:tabs>
          <w:tab w:val="left" w:pos="180"/>
          <w:tab w:val="left" w:pos="284"/>
        </w:tabs>
        <w:spacing w:before="60" w:after="120"/>
        <w:jc w:val="both"/>
        <w:rPr>
          <w:rFonts w:ascii="Arial" w:hAnsi="Arial" w:cs="Arial"/>
          <w:sz w:val="20"/>
          <w:szCs w:val="20"/>
          <w:vertAlign w:val="superscript"/>
        </w:rPr>
      </w:pPr>
      <w:r w:rsidRPr="00A5606A">
        <w:rPr>
          <w:rFonts w:ascii="Arial" w:hAnsi="Arial" w:cs="Arial"/>
          <w:sz w:val="20"/>
          <w:szCs w:val="20"/>
          <w:vertAlign w:val="superscript"/>
        </w:rPr>
        <w:t xml:space="preserve">(*) </w:t>
      </w:r>
      <w:r w:rsidRPr="00A5606A">
        <w:rPr>
          <w:rFonts w:ascii="Arial" w:hAnsi="Arial" w:cs="Arial"/>
          <w:sz w:val="16"/>
          <w:szCs w:val="16"/>
        </w:rPr>
        <w:t>İlgili bakiye maddi duran varlıklar kaleminde yer alan elden çıkarılacak kıymetlere taşınmıştır.</w:t>
      </w:r>
    </w:p>
    <w:tbl>
      <w:tblPr>
        <w:tblW w:w="5200" w:type="pct"/>
        <w:tblLook w:val="0000" w:firstRow="0" w:lastRow="0" w:firstColumn="0" w:lastColumn="0" w:noHBand="0" w:noVBand="0"/>
      </w:tblPr>
      <w:tblGrid>
        <w:gridCol w:w="7756"/>
        <w:gridCol w:w="1679"/>
      </w:tblGrid>
      <w:tr w:rsidR="005A1E91" w:rsidRPr="00A5606A" w14:paraId="15EF1D17" w14:textId="77777777" w:rsidTr="00BB4BF9">
        <w:tc>
          <w:tcPr>
            <w:tcW w:w="4110" w:type="pct"/>
            <w:tcBorders>
              <w:top w:val="single" w:sz="4" w:space="0" w:color="auto"/>
              <w:bottom w:val="single" w:sz="4" w:space="0" w:color="auto"/>
            </w:tcBorders>
            <w:shd w:val="clear" w:color="auto" w:fill="auto"/>
            <w:vAlign w:val="bottom"/>
          </w:tcPr>
          <w:p w14:paraId="2F970DE6" w14:textId="77777777" w:rsidR="005A1E91" w:rsidRPr="00A5606A" w:rsidRDefault="005A1E91" w:rsidP="005A1E91">
            <w:pPr>
              <w:jc w:val="both"/>
              <w:rPr>
                <w:rFonts w:ascii="Arial" w:hAnsi="Arial" w:cs="Arial"/>
                <w:b/>
                <w:sz w:val="18"/>
                <w:szCs w:val="20"/>
              </w:rPr>
            </w:pPr>
          </w:p>
        </w:tc>
        <w:tc>
          <w:tcPr>
            <w:tcW w:w="890" w:type="pct"/>
            <w:tcBorders>
              <w:top w:val="single" w:sz="4" w:space="0" w:color="auto"/>
              <w:bottom w:val="single" w:sz="4" w:space="0" w:color="auto"/>
            </w:tcBorders>
            <w:vAlign w:val="center"/>
          </w:tcPr>
          <w:p w14:paraId="50FD067F" w14:textId="77777777" w:rsidR="005A1E91" w:rsidRPr="00A5606A" w:rsidRDefault="005A1E91" w:rsidP="005A1E91">
            <w:pPr>
              <w:jc w:val="right"/>
              <w:rPr>
                <w:rFonts w:ascii="Arial" w:eastAsia="Arial Unicode MS" w:hAnsi="Arial" w:cs="Arial"/>
                <w:b/>
                <w:sz w:val="18"/>
                <w:szCs w:val="20"/>
              </w:rPr>
            </w:pPr>
            <w:r w:rsidRPr="00A5606A">
              <w:rPr>
                <w:rFonts w:ascii="Arial" w:hAnsi="Arial" w:cs="Arial"/>
                <w:b/>
                <w:sz w:val="18"/>
                <w:szCs w:val="20"/>
              </w:rPr>
              <w:t>Önceki Dönem</w:t>
            </w:r>
          </w:p>
        </w:tc>
      </w:tr>
      <w:tr w:rsidR="005A1E91" w:rsidRPr="00A5606A" w14:paraId="353812B1" w14:textId="77777777" w:rsidTr="00BB4BF9">
        <w:tc>
          <w:tcPr>
            <w:tcW w:w="4110" w:type="pct"/>
            <w:shd w:val="clear" w:color="auto" w:fill="auto"/>
            <w:vAlign w:val="bottom"/>
          </w:tcPr>
          <w:p w14:paraId="2C212960" w14:textId="7B49E370" w:rsidR="005A1E91" w:rsidRPr="00A5606A" w:rsidRDefault="005A1E91" w:rsidP="005A1E91">
            <w:pPr>
              <w:jc w:val="both"/>
              <w:rPr>
                <w:rFonts w:ascii="Arial" w:hAnsi="Arial" w:cs="Arial"/>
                <w:sz w:val="18"/>
                <w:szCs w:val="20"/>
              </w:rPr>
            </w:pPr>
            <w:r w:rsidRPr="00A5606A">
              <w:rPr>
                <w:rFonts w:ascii="Arial" w:hAnsi="Arial" w:cs="Arial"/>
                <w:sz w:val="18"/>
                <w:szCs w:val="20"/>
              </w:rPr>
              <w:t xml:space="preserve">Açılış </w:t>
            </w:r>
            <w:r w:rsidR="006A60E8">
              <w:rPr>
                <w:rFonts w:ascii="Arial" w:hAnsi="Arial" w:cs="Arial"/>
                <w:sz w:val="18"/>
                <w:szCs w:val="20"/>
              </w:rPr>
              <w:t>b</w:t>
            </w:r>
            <w:r w:rsidRPr="00A5606A">
              <w:rPr>
                <w:rFonts w:ascii="Arial" w:hAnsi="Arial" w:cs="Arial"/>
                <w:sz w:val="18"/>
                <w:szCs w:val="20"/>
              </w:rPr>
              <w:t>akiyesi</w:t>
            </w:r>
          </w:p>
        </w:tc>
        <w:tc>
          <w:tcPr>
            <w:tcW w:w="890" w:type="pct"/>
            <w:vAlign w:val="bottom"/>
          </w:tcPr>
          <w:p w14:paraId="0F3D1415" w14:textId="77777777" w:rsidR="005A1E91" w:rsidRPr="00A5606A" w:rsidRDefault="005A1E91" w:rsidP="005A1E91">
            <w:pPr>
              <w:jc w:val="right"/>
              <w:rPr>
                <w:rFonts w:ascii="Arial" w:hAnsi="Arial" w:cs="Arial"/>
                <w:sz w:val="18"/>
                <w:szCs w:val="20"/>
              </w:rPr>
            </w:pPr>
            <w:r w:rsidRPr="00A5606A">
              <w:rPr>
                <w:rFonts w:ascii="Arial" w:hAnsi="Arial" w:cs="Arial"/>
                <w:sz w:val="18"/>
                <w:szCs w:val="20"/>
              </w:rPr>
              <w:t>92.317</w:t>
            </w:r>
          </w:p>
        </w:tc>
      </w:tr>
      <w:tr w:rsidR="005A1E91" w:rsidRPr="00A5606A" w14:paraId="2DD458F2" w14:textId="77777777" w:rsidTr="00BB4BF9">
        <w:tc>
          <w:tcPr>
            <w:tcW w:w="4110" w:type="pct"/>
            <w:shd w:val="clear" w:color="auto" w:fill="auto"/>
            <w:noWrap/>
            <w:vAlign w:val="bottom"/>
          </w:tcPr>
          <w:p w14:paraId="4331D875" w14:textId="77777777" w:rsidR="005A1E91" w:rsidRPr="00A5606A" w:rsidRDefault="005A1E91" w:rsidP="005A1E91">
            <w:pPr>
              <w:jc w:val="both"/>
              <w:rPr>
                <w:rFonts w:ascii="Arial" w:hAnsi="Arial" w:cs="Arial"/>
                <w:sz w:val="18"/>
                <w:szCs w:val="20"/>
              </w:rPr>
            </w:pPr>
            <w:r w:rsidRPr="00A5606A">
              <w:rPr>
                <w:rFonts w:ascii="Arial" w:hAnsi="Arial" w:cs="Arial"/>
                <w:sz w:val="18"/>
                <w:szCs w:val="20"/>
              </w:rPr>
              <w:t>Girişler</w:t>
            </w:r>
          </w:p>
        </w:tc>
        <w:tc>
          <w:tcPr>
            <w:tcW w:w="890" w:type="pct"/>
            <w:vAlign w:val="bottom"/>
          </w:tcPr>
          <w:p w14:paraId="6A49D745" w14:textId="77777777" w:rsidR="005A1E91" w:rsidRPr="00A5606A" w:rsidRDefault="005A1E91" w:rsidP="005A1E91">
            <w:pPr>
              <w:jc w:val="right"/>
              <w:rPr>
                <w:rFonts w:ascii="Arial" w:hAnsi="Arial" w:cs="Arial"/>
                <w:sz w:val="18"/>
                <w:szCs w:val="20"/>
              </w:rPr>
            </w:pPr>
            <w:r w:rsidRPr="00A5606A">
              <w:rPr>
                <w:rFonts w:ascii="Arial" w:hAnsi="Arial" w:cs="Arial"/>
                <w:sz w:val="18"/>
                <w:szCs w:val="20"/>
              </w:rPr>
              <w:t>100.284</w:t>
            </w:r>
          </w:p>
        </w:tc>
      </w:tr>
      <w:tr w:rsidR="005A1E91" w:rsidRPr="00A5606A" w14:paraId="44B67A6A" w14:textId="77777777" w:rsidTr="00BB4BF9">
        <w:tc>
          <w:tcPr>
            <w:tcW w:w="4110" w:type="pct"/>
            <w:shd w:val="clear" w:color="auto" w:fill="auto"/>
            <w:noWrap/>
            <w:vAlign w:val="bottom"/>
          </w:tcPr>
          <w:p w14:paraId="4664FE73" w14:textId="77777777" w:rsidR="005A1E91" w:rsidRPr="00A5606A" w:rsidRDefault="005A1E91" w:rsidP="005A1E91">
            <w:pPr>
              <w:jc w:val="both"/>
              <w:rPr>
                <w:rFonts w:ascii="Arial" w:hAnsi="Arial" w:cs="Arial"/>
                <w:sz w:val="18"/>
                <w:szCs w:val="20"/>
              </w:rPr>
            </w:pPr>
            <w:r w:rsidRPr="00A5606A">
              <w:rPr>
                <w:rFonts w:ascii="Arial" w:hAnsi="Arial" w:cs="Arial"/>
                <w:sz w:val="18"/>
                <w:szCs w:val="20"/>
              </w:rPr>
              <w:t>Çıkışlar</w:t>
            </w:r>
          </w:p>
        </w:tc>
        <w:tc>
          <w:tcPr>
            <w:tcW w:w="890" w:type="pct"/>
            <w:vAlign w:val="bottom"/>
          </w:tcPr>
          <w:p w14:paraId="2B826702" w14:textId="77777777" w:rsidR="005A1E91" w:rsidRPr="00A5606A" w:rsidRDefault="005A1E91" w:rsidP="005A1E91">
            <w:pPr>
              <w:jc w:val="right"/>
              <w:rPr>
                <w:rFonts w:ascii="Arial" w:hAnsi="Arial" w:cs="Arial"/>
                <w:sz w:val="18"/>
                <w:szCs w:val="20"/>
              </w:rPr>
            </w:pPr>
            <w:r w:rsidRPr="00A5606A">
              <w:rPr>
                <w:rFonts w:ascii="Arial" w:hAnsi="Arial" w:cs="Arial"/>
                <w:sz w:val="18"/>
                <w:szCs w:val="20"/>
              </w:rPr>
              <w:t>(26.758)</w:t>
            </w:r>
          </w:p>
        </w:tc>
      </w:tr>
      <w:tr w:rsidR="005A1E91" w:rsidRPr="00A5606A" w14:paraId="1ADD8CC8" w14:textId="77777777" w:rsidTr="00BB4BF9">
        <w:tc>
          <w:tcPr>
            <w:tcW w:w="4110" w:type="pct"/>
            <w:shd w:val="clear" w:color="auto" w:fill="auto"/>
            <w:noWrap/>
            <w:vAlign w:val="bottom"/>
          </w:tcPr>
          <w:p w14:paraId="27830150" w14:textId="77777777" w:rsidR="005A1E91" w:rsidRPr="00A5606A" w:rsidRDefault="005A1E91" w:rsidP="005A1E91">
            <w:pPr>
              <w:jc w:val="both"/>
              <w:rPr>
                <w:rFonts w:ascii="Arial" w:hAnsi="Arial" w:cs="Arial"/>
                <w:sz w:val="18"/>
                <w:szCs w:val="20"/>
              </w:rPr>
            </w:pPr>
            <w:r w:rsidRPr="00A5606A">
              <w:rPr>
                <w:rFonts w:ascii="Arial" w:hAnsi="Arial" w:cs="Arial"/>
                <w:sz w:val="18"/>
                <w:szCs w:val="20"/>
              </w:rPr>
              <w:t>Transferler</w:t>
            </w:r>
            <w:r w:rsidRPr="00A5606A">
              <w:rPr>
                <w:rFonts w:ascii="Arial" w:hAnsi="Arial" w:cs="Arial"/>
                <w:sz w:val="18"/>
                <w:szCs w:val="20"/>
                <w:vertAlign w:val="superscript"/>
              </w:rPr>
              <w:t>(*)</w:t>
            </w:r>
          </w:p>
        </w:tc>
        <w:tc>
          <w:tcPr>
            <w:tcW w:w="890" w:type="pct"/>
            <w:vAlign w:val="bottom"/>
          </w:tcPr>
          <w:p w14:paraId="67D61481" w14:textId="77777777" w:rsidR="005A1E91" w:rsidRPr="00A5606A" w:rsidRDefault="005A1E91" w:rsidP="005A1E91">
            <w:pPr>
              <w:jc w:val="right"/>
              <w:rPr>
                <w:rFonts w:ascii="Arial" w:hAnsi="Arial" w:cs="Arial"/>
                <w:sz w:val="18"/>
                <w:szCs w:val="20"/>
              </w:rPr>
            </w:pPr>
            <w:r w:rsidRPr="00A5606A">
              <w:rPr>
                <w:rFonts w:ascii="Arial" w:hAnsi="Arial" w:cs="Arial"/>
                <w:sz w:val="18"/>
                <w:szCs w:val="20"/>
              </w:rPr>
              <w:t>(78.680)</w:t>
            </w:r>
          </w:p>
        </w:tc>
      </w:tr>
      <w:tr w:rsidR="005A1E91" w:rsidRPr="00A5606A" w14:paraId="54361FAD" w14:textId="77777777" w:rsidTr="00BB4BF9">
        <w:tc>
          <w:tcPr>
            <w:tcW w:w="4110" w:type="pct"/>
            <w:shd w:val="clear" w:color="auto" w:fill="auto"/>
            <w:noWrap/>
            <w:vAlign w:val="bottom"/>
          </w:tcPr>
          <w:p w14:paraId="406E880F" w14:textId="31A8DBF9" w:rsidR="005A1E91" w:rsidRPr="00A5606A" w:rsidRDefault="005A1E91" w:rsidP="005A1E91">
            <w:pPr>
              <w:rPr>
                <w:rFonts w:ascii="Arial" w:hAnsi="Arial" w:cs="Arial"/>
                <w:sz w:val="18"/>
                <w:szCs w:val="20"/>
              </w:rPr>
            </w:pPr>
            <w:r w:rsidRPr="00A5606A">
              <w:rPr>
                <w:rFonts w:ascii="Arial" w:hAnsi="Arial" w:cs="Arial"/>
                <w:sz w:val="18"/>
                <w:szCs w:val="20"/>
              </w:rPr>
              <w:t xml:space="preserve">Değer </w:t>
            </w:r>
            <w:r w:rsidR="006A60E8">
              <w:rPr>
                <w:rFonts w:ascii="Arial" w:hAnsi="Arial" w:cs="Arial"/>
                <w:sz w:val="18"/>
                <w:szCs w:val="20"/>
              </w:rPr>
              <w:t>d</w:t>
            </w:r>
            <w:r w:rsidRPr="00A5606A">
              <w:rPr>
                <w:rFonts w:ascii="Arial" w:hAnsi="Arial" w:cs="Arial"/>
                <w:sz w:val="18"/>
                <w:szCs w:val="20"/>
              </w:rPr>
              <w:t>üşüklüğü(-)/</w:t>
            </w:r>
            <w:r w:rsidR="006A60E8">
              <w:rPr>
                <w:rFonts w:ascii="Arial" w:hAnsi="Arial" w:cs="Arial"/>
                <w:sz w:val="18"/>
                <w:szCs w:val="20"/>
              </w:rPr>
              <w:t>d</w:t>
            </w:r>
            <w:r w:rsidRPr="00A5606A">
              <w:rPr>
                <w:rFonts w:ascii="Arial" w:hAnsi="Arial" w:cs="Arial"/>
                <w:sz w:val="18"/>
                <w:szCs w:val="20"/>
              </w:rPr>
              <w:t xml:space="preserve">eğer </w:t>
            </w:r>
            <w:r w:rsidR="006A60E8">
              <w:rPr>
                <w:rFonts w:ascii="Arial" w:hAnsi="Arial" w:cs="Arial"/>
                <w:sz w:val="18"/>
                <w:szCs w:val="20"/>
              </w:rPr>
              <w:t>d</w:t>
            </w:r>
            <w:r w:rsidRPr="00A5606A">
              <w:rPr>
                <w:rFonts w:ascii="Arial" w:hAnsi="Arial" w:cs="Arial"/>
                <w:sz w:val="18"/>
                <w:szCs w:val="20"/>
              </w:rPr>
              <w:t xml:space="preserve">üşüklüğü </w:t>
            </w:r>
            <w:r w:rsidR="006A60E8">
              <w:rPr>
                <w:rFonts w:ascii="Arial" w:hAnsi="Arial" w:cs="Arial"/>
                <w:sz w:val="18"/>
                <w:szCs w:val="20"/>
              </w:rPr>
              <w:t>i</w:t>
            </w:r>
            <w:r w:rsidRPr="00A5606A">
              <w:rPr>
                <w:rFonts w:ascii="Arial" w:hAnsi="Arial" w:cs="Arial"/>
                <w:sz w:val="18"/>
                <w:szCs w:val="20"/>
              </w:rPr>
              <w:t>ptali</w:t>
            </w:r>
          </w:p>
        </w:tc>
        <w:tc>
          <w:tcPr>
            <w:tcW w:w="890" w:type="pct"/>
            <w:vAlign w:val="bottom"/>
          </w:tcPr>
          <w:p w14:paraId="6B667227" w14:textId="77777777" w:rsidR="005A1E91" w:rsidRPr="00A5606A" w:rsidRDefault="005A1E91" w:rsidP="005A1E91">
            <w:pPr>
              <w:jc w:val="right"/>
              <w:rPr>
                <w:rFonts w:ascii="Arial" w:hAnsi="Arial" w:cs="Arial"/>
                <w:sz w:val="18"/>
                <w:szCs w:val="20"/>
              </w:rPr>
            </w:pPr>
            <w:r w:rsidRPr="00A5606A">
              <w:rPr>
                <w:rFonts w:ascii="Arial" w:hAnsi="Arial" w:cs="Arial"/>
                <w:sz w:val="18"/>
                <w:szCs w:val="20"/>
              </w:rPr>
              <w:t>(2.933)</w:t>
            </w:r>
          </w:p>
        </w:tc>
      </w:tr>
      <w:tr w:rsidR="005A1E91" w:rsidRPr="00A5606A" w14:paraId="105EB194" w14:textId="77777777" w:rsidTr="00BB4BF9">
        <w:tc>
          <w:tcPr>
            <w:tcW w:w="4110" w:type="pct"/>
            <w:tcBorders>
              <w:bottom w:val="single" w:sz="4" w:space="0" w:color="auto"/>
            </w:tcBorders>
            <w:shd w:val="clear" w:color="auto" w:fill="auto"/>
            <w:noWrap/>
            <w:vAlign w:val="bottom"/>
          </w:tcPr>
          <w:p w14:paraId="3B6A2410" w14:textId="77777777" w:rsidR="005A1E91" w:rsidRPr="00A5606A" w:rsidRDefault="005A1E91" w:rsidP="005A1E91">
            <w:pPr>
              <w:jc w:val="both"/>
              <w:rPr>
                <w:rFonts w:ascii="Arial" w:hAnsi="Arial" w:cs="Arial"/>
                <w:sz w:val="18"/>
                <w:szCs w:val="20"/>
              </w:rPr>
            </w:pPr>
          </w:p>
        </w:tc>
        <w:tc>
          <w:tcPr>
            <w:tcW w:w="890" w:type="pct"/>
            <w:tcBorders>
              <w:bottom w:val="single" w:sz="4" w:space="0" w:color="auto"/>
            </w:tcBorders>
            <w:vAlign w:val="bottom"/>
          </w:tcPr>
          <w:p w14:paraId="71F64915" w14:textId="77777777" w:rsidR="005A1E91" w:rsidRPr="00A5606A" w:rsidRDefault="005A1E91" w:rsidP="005A1E91">
            <w:pPr>
              <w:jc w:val="right"/>
              <w:rPr>
                <w:rFonts w:ascii="Arial" w:hAnsi="Arial" w:cs="Arial"/>
                <w:sz w:val="18"/>
                <w:szCs w:val="20"/>
              </w:rPr>
            </w:pPr>
          </w:p>
        </w:tc>
      </w:tr>
      <w:tr w:rsidR="005A1E91" w:rsidRPr="00A5606A" w14:paraId="7E2695E5" w14:textId="77777777" w:rsidTr="00BB4BF9">
        <w:tc>
          <w:tcPr>
            <w:tcW w:w="4110" w:type="pct"/>
            <w:tcBorders>
              <w:top w:val="single" w:sz="4" w:space="0" w:color="auto"/>
              <w:bottom w:val="double" w:sz="4" w:space="0" w:color="auto"/>
            </w:tcBorders>
            <w:shd w:val="clear" w:color="auto" w:fill="auto"/>
            <w:noWrap/>
            <w:vAlign w:val="bottom"/>
          </w:tcPr>
          <w:p w14:paraId="1BCF337D" w14:textId="77777777" w:rsidR="005A1E91" w:rsidRPr="00A5606A" w:rsidRDefault="005A1E91" w:rsidP="005A1E91">
            <w:pPr>
              <w:jc w:val="both"/>
              <w:rPr>
                <w:rFonts w:ascii="Arial" w:hAnsi="Arial" w:cs="Arial"/>
                <w:b/>
                <w:sz w:val="18"/>
                <w:szCs w:val="20"/>
              </w:rPr>
            </w:pPr>
            <w:r w:rsidRPr="00A5606A">
              <w:rPr>
                <w:rFonts w:ascii="Arial" w:hAnsi="Arial" w:cs="Arial"/>
                <w:b/>
                <w:sz w:val="18"/>
                <w:szCs w:val="20"/>
              </w:rPr>
              <w:t>Kapanış Bakiyesi</w:t>
            </w:r>
          </w:p>
        </w:tc>
        <w:tc>
          <w:tcPr>
            <w:tcW w:w="890" w:type="pct"/>
            <w:tcBorders>
              <w:top w:val="single" w:sz="4" w:space="0" w:color="auto"/>
              <w:bottom w:val="double" w:sz="4" w:space="0" w:color="auto"/>
            </w:tcBorders>
            <w:vAlign w:val="bottom"/>
          </w:tcPr>
          <w:p w14:paraId="76F70924" w14:textId="77777777" w:rsidR="005A1E91" w:rsidRPr="00A5606A" w:rsidRDefault="005A1E91" w:rsidP="005A1E91">
            <w:pPr>
              <w:jc w:val="right"/>
              <w:rPr>
                <w:rFonts w:ascii="Arial" w:hAnsi="Arial" w:cs="Arial"/>
                <w:b/>
                <w:sz w:val="18"/>
                <w:szCs w:val="20"/>
              </w:rPr>
            </w:pPr>
            <w:r w:rsidRPr="00A5606A">
              <w:rPr>
                <w:rFonts w:ascii="Arial" w:hAnsi="Arial" w:cs="Arial"/>
                <w:b/>
                <w:sz w:val="18"/>
                <w:szCs w:val="20"/>
              </w:rPr>
              <w:t>84.230</w:t>
            </w:r>
          </w:p>
        </w:tc>
      </w:tr>
    </w:tbl>
    <w:p w14:paraId="29518115" w14:textId="3CE29752" w:rsidR="005A1E91" w:rsidRPr="006309CA" w:rsidRDefault="005A1E91" w:rsidP="005A1E91">
      <w:pPr>
        <w:tabs>
          <w:tab w:val="left" w:pos="180"/>
          <w:tab w:val="left" w:pos="284"/>
        </w:tabs>
        <w:spacing w:before="60"/>
        <w:jc w:val="both"/>
        <w:rPr>
          <w:rFonts w:ascii="Arial" w:hAnsi="Arial" w:cs="Arial"/>
          <w:sz w:val="16"/>
          <w:szCs w:val="16"/>
        </w:rPr>
      </w:pPr>
      <w:r w:rsidRPr="00A5606A">
        <w:rPr>
          <w:rFonts w:ascii="Arial" w:hAnsi="Arial" w:cs="Arial"/>
          <w:sz w:val="20"/>
          <w:szCs w:val="20"/>
          <w:vertAlign w:val="superscript"/>
        </w:rPr>
        <w:t xml:space="preserve">(*) </w:t>
      </w:r>
      <w:r w:rsidRPr="006309CA">
        <w:rPr>
          <w:rFonts w:ascii="Arial" w:hAnsi="Arial" w:cs="Arial"/>
          <w:sz w:val="16"/>
          <w:szCs w:val="16"/>
        </w:rPr>
        <w:t>İlgili bakiye maddi duran varlıklar kaleminde yer alan elden çıkarılacak kıymetlere taşınmıştır.</w:t>
      </w:r>
    </w:p>
    <w:p w14:paraId="5BD3F316" w14:textId="76F5A409" w:rsidR="006A60E8" w:rsidRDefault="005C64AF" w:rsidP="005C64AF">
      <w:pPr>
        <w:tabs>
          <w:tab w:val="left" w:pos="180"/>
          <w:tab w:val="left" w:pos="284"/>
        </w:tabs>
        <w:spacing w:before="60"/>
        <w:ind w:right="-349"/>
        <w:jc w:val="both"/>
        <w:rPr>
          <w:rFonts w:ascii="Arial" w:hAnsi="Arial" w:cs="Arial"/>
          <w:bCs/>
          <w:sz w:val="20"/>
          <w:szCs w:val="20"/>
          <w:lang w:eastAsia="en-US"/>
        </w:rPr>
      </w:pPr>
      <w:r w:rsidRPr="005E2AB6">
        <w:rPr>
          <w:rFonts w:ascii="Arial" w:hAnsi="Arial" w:cs="Arial"/>
          <w:bCs/>
          <w:sz w:val="20"/>
          <w:szCs w:val="20"/>
          <w:lang w:eastAsia="en-US"/>
        </w:rPr>
        <w:t xml:space="preserve">31 Mart 2018 tarihi itibarıyla satış amaçlı elde tutulan duran varlıkların 108.330 TL (31 Aralık 2017: 81.252 TL) tutarındaki kısmı elde tutulan gayrimenkullerden, 3.375 TL’si (31 Aralık 2017: 2.978 TL) ise diğer duran varlıklardan oluşmaktadır. </w:t>
      </w:r>
      <w:r w:rsidR="008139D5" w:rsidRPr="005E2AB6">
        <w:rPr>
          <w:rFonts w:ascii="Arial" w:hAnsi="Arial" w:cs="Arial"/>
          <w:bCs/>
          <w:sz w:val="20"/>
          <w:szCs w:val="20"/>
          <w:lang w:eastAsia="en-US"/>
        </w:rPr>
        <w:t xml:space="preserve">Ana Ortaklık </w:t>
      </w:r>
      <w:r w:rsidRPr="005E2AB6">
        <w:rPr>
          <w:rFonts w:ascii="Arial" w:hAnsi="Arial" w:cs="Arial"/>
          <w:bCs/>
          <w:sz w:val="20"/>
          <w:szCs w:val="20"/>
          <w:lang w:eastAsia="en-US"/>
        </w:rPr>
        <w:t>Banka’nın durdurulan faaliyetleri ve bunlara ilişkin duran varlıkları bulunmamaktadır.</w:t>
      </w:r>
      <w:r w:rsidR="006A60E8">
        <w:rPr>
          <w:rFonts w:ascii="Arial" w:hAnsi="Arial" w:cs="Arial"/>
          <w:bCs/>
          <w:sz w:val="20"/>
          <w:szCs w:val="20"/>
          <w:lang w:eastAsia="en-US"/>
        </w:rPr>
        <w:br w:type="page"/>
      </w:r>
    </w:p>
    <w:p w14:paraId="70400658" w14:textId="1382A28F" w:rsidR="008963B9" w:rsidRDefault="006309CA" w:rsidP="00172072">
      <w:pPr>
        <w:autoSpaceDE w:val="0"/>
        <w:autoSpaceDN w:val="0"/>
        <w:adjustRightInd w:val="0"/>
        <w:spacing w:before="120" w:after="120"/>
        <w:ind w:hanging="567"/>
        <w:jc w:val="both"/>
        <w:rPr>
          <w:rFonts w:ascii="Arial" w:hAnsi="Arial" w:cs="Arial"/>
          <w:b/>
          <w:color w:val="000000" w:themeColor="text1"/>
          <w:sz w:val="20"/>
          <w:szCs w:val="20"/>
        </w:rPr>
      </w:pPr>
      <w:r w:rsidRPr="006309CA">
        <w:rPr>
          <w:rFonts w:ascii="Arial" w:hAnsi="Arial" w:cs="Arial"/>
          <w:b/>
          <w:color w:val="000000" w:themeColor="text1"/>
          <w:sz w:val="20"/>
          <w:szCs w:val="20"/>
        </w:rPr>
        <w:lastRenderedPageBreak/>
        <w:t>I.</w:t>
      </w:r>
      <w:r w:rsidRPr="006309CA">
        <w:rPr>
          <w:rFonts w:ascii="Arial" w:hAnsi="Arial" w:cs="Arial"/>
          <w:b/>
          <w:color w:val="000000" w:themeColor="text1"/>
          <w:sz w:val="20"/>
          <w:szCs w:val="20"/>
        </w:rPr>
        <w:tab/>
        <w:t>Konsolide bilançonun aktif hesaplarına ilişkin açıklama ve dipnotlar (devamı):</w:t>
      </w:r>
    </w:p>
    <w:p w14:paraId="02AD640F" w14:textId="77777777" w:rsidR="004A40DB" w:rsidRPr="00A5606A" w:rsidRDefault="004A40DB" w:rsidP="00C82B69">
      <w:pPr>
        <w:autoSpaceDE w:val="0"/>
        <w:autoSpaceDN w:val="0"/>
        <w:adjustRightInd w:val="0"/>
        <w:spacing w:before="120" w:after="120"/>
        <w:ind w:left="21" w:hanging="588"/>
        <w:jc w:val="both"/>
        <w:rPr>
          <w:rFonts w:ascii="Arial" w:hAnsi="Arial" w:cs="Arial"/>
          <w:b/>
          <w:sz w:val="20"/>
          <w:szCs w:val="20"/>
        </w:rPr>
      </w:pPr>
      <w:r w:rsidRPr="00A5606A">
        <w:rPr>
          <w:rFonts w:ascii="Arial" w:hAnsi="Arial" w:cs="Arial"/>
          <w:b/>
          <w:sz w:val="20"/>
          <w:szCs w:val="20"/>
        </w:rPr>
        <w:t>9.</w:t>
      </w:r>
      <w:r w:rsidRPr="00A5606A">
        <w:rPr>
          <w:rFonts w:ascii="Arial" w:hAnsi="Arial" w:cs="Arial"/>
          <w:b/>
          <w:sz w:val="20"/>
          <w:szCs w:val="20"/>
        </w:rPr>
        <w:tab/>
        <w:t>Ortaklık yatırımları:</w:t>
      </w:r>
    </w:p>
    <w:p w14:paraId="50E44174" w14:textId="77777777" w:rsidR="004A40DB" w:rsidRPr="00A5606A" w:rsidRDefault="004A40DB" w:rsidP="00C82B69">
      <w:pPr>
        <w:autoSpaceDE w:val="0"/>
        <w:autoSpaceDN w:val="0"/>
        <w:adjustRightInd w:val="0"/>
        <w:spacing w:before="120" w:after="120"/>
        <w:ind w:left="21" w:hanging="588"/>
        <w:jc w:val="both"/>
        <w:rPr>
          <w:rFonts w:ascii="Arial" w:hAnsi="Arial" w:cs="Arial"/>
          <w:b/>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w:t>
      </w:r>
      <w:r w:rsidRPr="00A5606A">
        <w:rPr>
          <w:rFonts w:ascii="Arial" w:hAnsi="Arial" w:cs="Arial"/>
          <w:b/>
          <w:sz w:val="20"/>
          <w:szCs w:val="20"/>
        </w:rPr>
        <w:tab/>
        <w:t>İştiraklere İlişkin Bilgiler:</w:t>
      </w:r>
    </w:p>
    <w:p w14:paraId="06E1C198" w14:textId="734E4324" w:rsidR="00136C29" w:rsidRPr="009128F0" w:rsidRDefault="004A40DB" w:rsidP="00C82B69">
      <w:pPr>
        <w:pStyle w:val="ListeParagraf"/>
        <w:spacing w:before="120" w:after="120"/>
        <w:ind w:left="-567"/>
        <w:jc w:val="both"/>
        <w:rPr>
          <w:rFonts w:ascii="Arial" w:hAnsi="Arial" w:cs="Arial"/>
          <w:b/>
          <w:color w:val="000000" w:themeColor="text1"/>
          <w:sz w:val="20"/>
          <w:szCs w:val="20"/>
        </w:rPr>
      </w:pPr>
      <w:r>
        <w:rPr>
          <w:rFonts w:ascii="Arial" w:hAnsi="Arial" w:cs="Arial"/>
          <w:b/>
          <w:color w:val="000000" w:themeColor="text1"/>
          <w:sz w:val="20"/>
          <w:szCs w:val="20"/>
        </w:rPr>
        <w:t xml:space="preserve">a1 </w:t>
      </w:r>
      <w:r>
        <w:rPr>
          <w:rFonts w:ascii="Arial" w:hAnsi="Arial" w:cs="Arial"/>
          <w:b/>
          <w:color w:val="000000" w:themeColor="text1"/>
          <w:sz w:val="20"/>
          <w:szCs w:val="20"/>
        </w:rPr>
        <w:tab/>
      </w:r>
      <w:r w:rsidR="00136C29" w:rsidRPr="009128F0">
        <w:rPr>
          <w:rFonts w:ascii="Arial" w:hAnsi="Arial" w:cs="Arial"/>
          <w:b/>
          <w:color w:val="000000" w:themeColor="text1"/>
          <w:sz w:val="20"/>
          <w:szCs w:val="20"/>
        </w:rPr>
        <w:t>Konsolide edilmeyen iştiraklere ilişkin bilgiler:</w:t>
      </w:r>
    </w:p>
    <w:p w14:paraId="1DCC8C9C" w14:textId="77777777" w:rsidR="00136C29" w:rsidRPr="009128F0" w:rsidRDefault="00BE3CA5" w:rsidP="00770B5E">
      <w:pPr>
        <w:tabs>
          <w:tab w:val="left" w:pos="1080"/>
        </w:tabs>
        <w:spacing w:before="120"/>
        <w:jc w:val="both"/>
        <w:rPr>
          <w:rFonts w:ascii="Arial" w:hAnsi="Arial" w:cs="Arial"/>
          <w:color w:val="000000" w:themeColor="text1"/>
          <w:sz w:val="20"/>
          <w:szCs w:val="20"/>
        </w:rPr>
      </w:pPr>
      <w:r w:rsidRPr="009128F0">
        <w:rPr>
          <w:rFonts w:ascii="Arial" w:hAnsi="Arial" w:cs="Arial"/>
          <w:color w:val="000000" w:themeColor="text1"/>
          <w:sz w:val="20"/>
          <w:szCs w:val="20"/>
        </w:rPr>
        <w:t xml:space="preserve">Kredi Garanti Fonu A.Ş. ilişikteki finansal tablolarda, </w:t>
      </w:r>
      <w:r w:rsidR="008C588D" w:rsidRPr="009128F0">
        <w:rPr>
          <w:rFonts w:ascii="Arial" w:hAnsi="Arial" w:cs="Arial"/>
          <w:color w:val="000000" w:themeColor="text1"/>
          <w:sz w:val="20"/>
          <w:szCs w:val="20"/>
        </w:rPr>
        <w:t xml:space="preserve">Ana Ortaklık </w:t>
      </w:r>
      <w:r w:rsidR="00136C29" w:rsidRPr="009128F0">
        <w:rPr>
          <w:rFonts w:ascii="Arial" w:hAnsi="Arial" w:cs="Arial"/>
          <w:color w:val="000000" w:themeColor="text1"/>
          <w:sz w:val="20"/>
          <w:szCs w:val="20"/>
        </w:rPr>
        <w:t xml:space="preserve">Banka’nın söz konusu şirkette nitelikli paya sahip olmaması ve önemli etkinliğinin bulunmaması sebebiyle </w:t>
      </w:r>
      <w:proofErr w:type="gramStart"/>
      <w:r w:rsidR="00136C29" w:rsidRPr="009128F0">
        <w:rPr>
          <w:rFonts w:ascii="Arial" w:hAnsi="Arial" w:cs="Arial"/>
          <w:color w:val="000000" w:themeColor="text1"/>
          <w:sz w:val="20"/>
          <w:szCs w:val="20"/>
        </w:rPr>
        <w:t>konsolide</w:t>
      </w:r>
      <w:proofErr w:type="gramEnd"/>
      <w:r w:rsidR="00136C29" w:rsidRPr="009128F0">
        <w:rPr>
          <w:rFonts w:ascii="Arial" w:hAnsi="Arial" w:cs="Arial"/>
          <w:color w:val="000000" w:themeColor="text1"/>
          <w:sz w:val="20"/>
          <w:szCs w:val="20"/>
        </w:rPr>
        <w:t xml:space="preserve"> edilmemiştir.</w:t>
      </w:r>
    </w:p>
    <w:p w14:paraId="4B3AEC7A" w14:textId="77777777" w:rsidR="00136C29" w:rsidRPr="009128F0" w:rsidRDefault="00136C29" w:rsidP="00BE3CA5">
      <w:pPr>
        <w:jc w:val="center"/>
        <w:rPr>
          <w:rFonts w:ascii="Arial" w:hAnsi="Arial" w:cs="Arial"/>
          <w:color w:val="000000" w:themeColor="text1"/>
          <w:sz w:val="12"/>
          <w:szCs w:val="12"/>
        </w:rPr>
      </w:pPr>
    </w:p>
    <w:tbl>
      <w:tblPr>
        <w:tblW w:w="9037" w:type="dxa"/>
        <w:tblInd w:w="14" w:type="dxa"/>
        <w:tblCellMar>
          <w:left w:w="0" w:type="dxa"/>
          <w:right w:w="0" w:type="dxa"/>
        </w:tblCellMar>
        <w:tblLook w:val="0000" w:firstRow="0" w:lastRow="0" w:firstColumn="0" w:lastColumn="0" w:noHBand="0" w:noVBand="0"/>
      </w:tblPr>
      <w:tblGrid>
        <w:gridCol w:w="2680"/>
        <w:gridCol w:w="1722"/>
        <w:gridCol w:w="2530"/>
        <w:gridCol w:w="2105"/>
      </w:tblGrid>
      <w:tr w:rsidR="002C76CF" w:rsidRPr="009128F0" w14:paraId="5D6E5512" w14:textId="77777777" w:rsidTr="006F1A51">
        <w:trPr>
          <w:trHeight w:val="20"/>
        </w:trPr>
        <w:tc>
          <w:tcPr>
            <w:tcW w:w="2680" w:type="dxa"/>
            <w:tcBorders>
              <w:top w:val="single" w:sz="4" w:space="0" w:color="auto"/>
              <w:bottom w:val="single" w:sz="4" w:space="0" w:color="auto"/>
            </w:tcBorders>
            <w:noWrap/>
            <w:tcMar>
              <w:top w:w="15" w:type="dxa"/>
              <w:left w:w="15" w:type="dxa"/>
              <w:bottom w:w="0" w:type="dxa"/>
              <w:right w:w="15" w:type="dxa"/>
            </w:tcMar>
            <w:vAlign w:val="center"/>
          </w:tcPr>
          <w:p w14:paraId="2E8ED9D1" w14:textId="77777777" w:rsidR="00136C29" w:rsidRPr="009128F0" w:rsidRDefault="00136C29" w:rsidP="000C1207">
            <w:pPr>
              <w:jc w:val="both"/>
              <w:rPr>
                <w:rFonts w:ascii="Arial" w:hAnsi="Arial" w:cs="Arial"/>
                <w:b/>
                <w:iCs/>
                <w:color w:val="000000" w:themeColor="text1"/>
                <w:sz w:val="18"/>
                <w:szCs w:val="18"/>
              </w:rPr>
            </w:pPr>
          </w:p>
          <w:p w14:paraId="3946E411" w14:textId="77777777" w:rsidR="00136C29" w:rsidRPr="009128F0" w:rsidRDefault="00136C29" w:rsidP="000C1207">
            <w:pPr>
              <w:jc w:val="both"/>
              <w:rPr>
                <w:rFonts w:ascii="Arial" w:eastAsia="Arial Unicode MS" w:hAnsi="Arial" w:cs="Arial"/>
                <w:b/>
                <w:iCs/>
                <w:color w:val="000000" w:themeColor="text1"/>
                <w:sz w:val="18"/>
                <w:szCs w:val="18"/>
              </w:rPr>
            </w:pPr>
            <w:r w:rsidRPr="009128F0">
              <w:rPr>
                <w:rFonts w:ascii="Arial" w:hAnsi="Arial" w:cs="Arial"/>
                <w:b/>
                <w:iCs/>
                <w:color w:val="000000" w:themeColor="text1"/>
                <w:sz w:val="18"/>
                <w:szCs w:val="18"/>
              </w:rPr>
              <w:t>Unvanı</w:t>
            </w:r>
          </w:p>
        </w:tc>
        <w:tc>
          <w:tcPr>
            <w:tcW w:w="1722" w:type="dxa"/>
            <w:tcBorders>
              <w:top w:val="single" w:sz="4" w:space="0" w:color="auto"/>
              <w:bottom w:val="single" w:sz="4" w:space="0" w:color="auto"/>
            </w:tcBorders>
            <w:tcMar>
              <w:top w:w="15" w:type="dxa"/>
              <w:left w:w="15" w:type="dxa"/>
              <w:bottom w:w="0" w:type="dxa"/>
              <w:right w:w="15" w:type="dxa"/>
            </w:tcMar>
            <w:vAlign w:val="center"/>
          </w:tcPr>
          <w:p w14:paraId="6FA84267" w14:textId="77777777" w:rsidR="00136C29" w:rsidRPr="009128F0" w:rsidRDefault="00136C29" w:rsidP="000C1207">
            <w:pPr>
              <w:rPr>
                <w:rFonts w:ascii="Arial" w:hAnsi="Arial" w:cs="Arial"/>
                <w:b/>
                <w:iCs/>
                <w:color w:val="000000" w:themeColor="text1"/>
                <w:sz w:val="18"/>
                <w:szCs w:val="18"/>
              </w:rPr>
            </w:pPr>
          </w:p>
          <w:p w14:paraId="25086EA4" w14:textId="67026ED1" w:rsidR="00136C29" w:rsidRPr="009128F0" w:rsidRDefault="00136C29" w:rsidP="000C1207">
            <w:pPr>
              <w:rPr>
                <w:rFonts w:ascii="Arial" w:hAnsi="Arial" w:cs="Arial"/>
                <w:b/>
                <w:iCs/>
                <w:color w:val="000000" w:themeColor="text1"/>
                <w:sz w:val="18"/>
                <w:szCs w:val="18"/>
              </w:rPr>
            </w:pPr>
            <w:r w:rsidRPr="009128F0">
              <w:rPr>
                <w:rFonts w:ascii="Arial" w:hAnsi="Arial" w:cs="Arial"/>
                <w:b/>
                <w:iCs/>
                <w:color w:val="000000" w:themeColor="text1"/>
                <w:sz w:val="18"/>
                <w:szCs w:val="18"/>
              </w:rPr>
              <w:t>Adres (Şehir/Ülke)</w:t>
            </w:r>
          </w:p>
        </w:tc>
        <w:tc>
          <w:tcPr>
            <w:tcW w:w="2530" w:type="dxa"/>
            <w:tcBorders>
              <w:top w:val="single" w:sz="4" w:space="0" w:color="auto"/>
              <w:bottom w:val="single" w:sz="4" w:space="0" w:color="auto"/>
            </w:tcBorders>
            <w:noWrap/>
            <w:tcMar>
              <w:top w:w="15" w:type="dxa"/>
              <w:left w:w="15" w:type="dxa"/>
              <w:bottom w:w="0" w:type="dxa"/>
              <w:right w:w="15" w:type="dxa"/>
            </w:tcMar>
            <w:vAlign w:val="center"/>
          </w:tcPr>
          <w:p w14:paraId="4F8961EB" w14:textId="77777777" w:rsidR="00136C29" w:rsidRPr="009128F0" w:rsidRDefault="00E16858" w:rsidP="000C1207">
            <w:pPr>
              <w:jc w:val="center"/>
              <w:rPr>
                <w:rFonts w:ascii="Arial" w:eastAsia="Arial Unicode MS" w:hAnsi="Arial" w:cs="Arial"/>
                <w:b/>
                <w:iCs/>
                <w:color w:val="000000" w:themeColor="text1"/>
                <w:sz w:val="18"/>
                <w:szCs w:val="18"/>
              </w:rPr>
            </w:pPr>
            <w:r w:rsidRPr="009128F0">
              <w:rPr>
                <w:rFonts w:ascii="Arial" w:hAnsi="Arial" w:cs="Arial"/>
                <w:b/>
                <w:iCs/>
                <w:color w:val="000000" w:themeColor="text1"/>
                <w:sz w:val="18"/>
                <w:szCs w:val="18"/>
              </w:rPr>
              <w:t xml:space="preserve">Ana Ortaklık </w:t>
            </w:r>
            <w:r w:rsidR="00136C29" w:rsidRPr="009128F0">
              <w:rPr>
                <w:rFonts w:ascii="Arial" w:hAnsi="Arial" w:cs="Arial"/>
                <w:b/>
                <w:iCs/>
                <w:color w:val="000000" w:themeColor="text1"/>
                <w:sz w:val="18"/>
                <w:szCs w:val="18"/>
              </w:rPr>
              <w:t>Banka</w:t>
            </w:r>
            <w:r w:rsidRPr="009128F0">
              <w:rPr>
                <w:rFonts w:ascii="Arial" w:hAnsi="Arial" w:cs="Arial"/>
                <w:b/>
                <w:iCs/>
                <w:color w:val="000000" w:themeColor="text1"/>
                <w:sz w:val="18"/>
                <w:szCs w:val="18"/>
              </w:rPr>
              <w:t>’</w:t>
            </w:r>
            <w:r w:rsidR="00136C29" w:rsidRPr="009128F0">
              <w:rPr>
                <w:rFonts w:ascii="Arial" w:hAnsi="Arial" w:cs="Arial"/>
                <w:b/>
                <w:iCs/>
                <w:color w:val="000000" w:themeColor="text1"/>
                <w:sz w:val="18"/>
                <w:szCs w:val="18"/>
              </w:rPr>
              <w:t>nın Pay Oranı</w:t>
            </w:r>
            <w:r w:rsidR="000D1542" w:rsidRPr="009128F0">
              <w:rPr>
                <w:rFonts w:ascii="Arial" w:hAnsi="Arial" w:cs="Arial"/>
                <w:b/>
                <w:iCs/>
                <w:color w:val="000000" w:themeColor="text1"/>
                <w:sz w:val="18"/>
                <w:szCs w:val="18"/>
              </w:rPr>
              <w:t>-</w:t>
            </w:r>
            <w:r w:rsidR="00136C29" w:rsidRPr="009128F0">
              <w:rPr>
                <w:rFonts w:ascii="Arial" w:hAnsi="Arial" w:cs="Arial"/>
                <w:b/>
                <w:iCs/>
                <w:color w:val="000000" w:themeColor="text1"/>
                <w:sz w:val="18"/>
                <w:szCs w:val="18"/>
              </w:rPr>
              <w:t xml:space="preserve">Farklıysa Oy Oranı (%) </w:t>
            </w:r>
          </w:p>
        </w:tc>
        <w:tc>
          <w:tcPr>
            <w:tcW w:w="2105" w:type="dxa"/>
            <w:tcBorders>
              <w:top w:val="single" w:sz="4" w:space="0" w:color="auto"/>
              <w:bottom w:val="single" w:sz="4" w:space="0" w:color="auto"/>
            </w:tcBorders>
            <w:tcMar>
              <w:top w:w="15" w:type="dxa"/>
              <w:left w:w="15" w:type="dxa"/>
              <w:bottom w:w="0" w:type="dxa"/>
              <w:right w:w="15" w:type="dxa"/>
            </w:tcMar>
            <w:vAlign w:val="center"/>
          </w:tcPr>
          <w:p w14:paraId="647E5421" w14:textId="77777777" w:rsidR="00136C29" w:rsidRPr="009128F0" w:rsidRDefault="00136C29" w:rsidP="000C1207">
            <w:pPr>
              <w:jc w:val="center"/>
              <w:rPr>
                <w:rFonts w:ascii="Arial" w:eastAsia="Arial Unicode MS" w:hAnsi="Arial" w:cs="Arial"/>
                <w:b/>
                <w:iCs/>
                <w:color w:val="000000" w:themeColor="text1"/>
                <w:sz w:val="18"/>
                <w:szCs w:val="18"/>
              </w:rPr>
            </w:pPr>
            <w:r w:rsidRPr="009128F0">
              <w:rPr>
                <w:rFonts w:ascii="Arial" w:hAnsi="Arial" w:cs="Arial"/>
                <w:b/>
                <w:iCs/>
                <w:color w:val="000000" w:themeColor="text1"/>
                <w:sz w:val="18"/>
                <w:szCs w:val="18"/>
              </w:rPr>
              <w:t xml:space="preserve">Banka Risk Grubu Pay Oranı (%) </w:t>
            </w:r>
          </w:p>
        </w:tc>
      </w:tr>
      <w:tr w:rsidR="006F1A51" w:rsidRPr="009128F0" w14:paraId="2F73218F" w14:textId="77777777" w:rsidTr="00F80EA2">
        <w:trPr>
          <w:trHeight w:val="20"/>
        </w:trPr>
        <w:tc>
          <w:tcPr>
            <w:tcW w:w="2680" w:type="dxa"/>
            <w:tcBorders>
              <w:top w:val="single" w:sz="4" w:space="0" w:color="auto"/>
            </w:tcBorders>
            <w:noWrap/>
            <w:tcMar>
              <w:top w:w="15" w:type="dxa"/>
              <w:left w:w="15" w:type="dxa"/>
              <w:bottom w:w="0" w:type="dxa"/>
              <w:right w:w="15" w:type="dxa"/>
            </w:tcMar>
            <w:vAlign w:val="center"/>
          </w:tcPr>
          <w:p w14:paraId="6CC280A2" w14:textId="77777777" w:rsidR="006F1A51" w:rsidRPr="009128F0" w:rsidRDefault="006F1A51" w:rsidP="000C1207">
            <w:pPr>
              <w:jc w:val="both"/>
              <w:rPr>
                <w:rFonts w:ascii="Arial" w:hAnsi="Arial" w:cs="Arial"/>
                <w:b/>
                <w:iCs/>
                <w:color w:val="000000" w:themeColor="text1"/>
                <w:sz w:val="18"/>
                <w:szCs w:val="18"/>
              </w:rPr>
            </w:pPr>
          </w:p>
        </w:tc>
        <w:tc>
          <w:tcPr>
            <w:tcW w:w="1722" w:type="dxa"/>
            <w:tcBorders>
              <w:top w:val="single" w:sz="4" w:space="0" w:color="auto"/>
            </w:tcBorders>
            <w:tcMar>
              <w:top w:w="15" w:type="dxa"/>
              <w:left w:w="15" w:type="dxa"/>
              <w:bottom w:w="0" w:type="dxa"/>
              <w:right w:w="15" w:type="dxa"/>
            </w:tcMar>
            <w:vAlign w:val="center"/>
          </w:tcPr>
          <w:p w14:paraId="7CCDB2AC" w14:textId="77777777" w:rsidR="006F1A51" w:rsidRPr="009128F0" w:rsidRDefault="006F1A51" w:rsidP="000C1207">
            <w:pPr>
              <w:rPr>
                <w:rFonts w:ascii="Arial" w:hAnsi="Arial" w:cs="Arial"/>
                <w:b/>
                <w:iCs/>
                <w:color w:val="000000" w:themeColor="text1"/>
                <w:sz w:val="18"/>
                <w:szCs w:val="18"/>
              </w:rPr>
            </w:pPr>
          </w:p>
        </w:tc>
        <w:tc>
          <w:tcPr>
            <w:tcW w:w="2530" w:type="dxa"/>
            <w:tcBorders>
              <w:top w:val="single" w:sz="4" w:space="0" w:color="auto"/>
            </w:tcBorders>
            <w:noWrap/>
            <w:tcMar>
              <w:top w:w="15" w:type="dxa"/>
              <w:left w:w="15" w:type="dxa"/>
              <w:bottom w:w="0" w:type="dxa"/>
              <w:right w:w="15" w:type="dxa"/>
            </w:tcMar>
            <w:vAlign w:val="center"/>
          </w:tcPr>
          <w:p w14:paraId="7A4C5902" w14:textId="77777777" w:rsidR="006F1A51" w:rsidRPr="009128F0" w:rsidRDefault="006F1A51" w:rsidP="000C1207">
            <w:pPr>
              <w:jc w:val="center"/>
              <w:rPr>
                <w:rFonts w:ascii="Arial" w:hAnsi="Arial" w:cs="Arial"/>
                <w:b/>
                <w:iCs/>
                <w:color w:val="000000" w:themeColor="text1"/>
                <w:sz w:val="18"/>
                <w:szCs w:val="18"/>
              </w:rPr>
            </w:pPr>
          </w:p>
        </w:tc>
        <w:tc>
          <w:tcPr>
            <w:tcW w:w="2105" w:type="dxa"/>
            <w:tcBorders>
              <w:top w:val="single" w:sz="4" w:space="0" w:color="auto"/>
            </w:tcBorders>
            <w:tcMar>
              <w:top w:w="15" w:type="dxa"/>
              <w:left w:w="15" w:type="dxa"/>
              <w:bottom w:w="0" w:type="dxa"/>
              <w:right w:w="15" w:type="dxa"/>
            </w:tcMar>
            <w:vAlign w:val="center"/>
          </w:tcPr>
          <w:p w14:paraId="5DFF8A8D" w14:textId="77777777" w:rsidR="006F1A51" w:rsidRPr="009128F0" w:rsidRDefault="006F1A51" w:rsidP="000C1207">
            <w:pPr>
              <w:jc w:val="center"/>
              <w:rPr>
                <w:rFonts w:ascii="Arial" w:hAnsi="Arial" w:cs="Arial"/>
                <w:b/>
                <w:iCs/>
                <w:color w:val="000000" w:themeColor="text1"/>
                <w:sz w:val="18"/>
                <w:szCs w:val="18"/>
              </w:rPr>
            </w:pPr>
          </w:p>
        </w:tc>
      </w:tr>
      <w:tr w:rsidR="00136C29" w:rsidRPr="009128F0" w14:paraId="0B6694F8" w14:textId="77777777" w:rsidTr="009B21FA">
        <w:trPr>
          <w:trHeight w:val="20"/>
        </w:trPr>
        <w:tc>
          <w:tcPr>
            <w:tcW w:w="2680" w:type="dxa"/>
            <w:noWrap/>
            <w:tcMar>
              <w:top w:w="15" w:type="dxa"/>
              <w:left w:w="15" w:type="dxa"/>
              <w:bottom w:w="0" w:type="dxa"/>
              <w:right w:w="15" w:type="dxa"/>
            </w:tcMar>
            <w:vAlign w:val="bottom"/>
          </w:tcPr>
          <w:p w14:paraId="6EDB38B9" w14:textId="77777777" w:rsidR="00136C29" w:rsidRPr="009128F0" w:rsidRDefault="00136C29" w:rsidP="000C1207">
            <w:pPr>
              <w:jc w:val="both"/>
              <w:rPr>
                <w:rFonts w:ascii="Arial" w:hAnsi="Arial" w:cs="Arial"/>
                <w:color w:val="000000" w:themeColor="text1"/>
                <w:sz w:val="18"/>
                <w:szCs w:val="18"/>
              </w:rPr>
            </w:pPr>
            <w:r w:rsidRPr="009128F0">
              <w:rPr>
                <w:rFonts w:ascii="Arial" w:hAnsi="Arial" w:cs="Arial"/>
                <w:color w:val="000000" w:themeColor="text1"/>
                <w:sz w:val="18"/>
                <w:szCs w:val="18"/>
              </w:rPr>
              <w:t>Kredi Garanti Fonu A.Ş</w:t>
            </w:r>
            <w:r w:rsidR="00DC716D" w:rsidRPr="009128F0">
              <w:rPr>
                <w:rFonts w:ascii="Arial" w:hAnsi="Arial" w:cs="Arial"/>
                <w:color w:val="000000" w:themeColor="text1"/>
                <w:sz w:val="18"/>
                <w:szCs w:val="18"/>
              </w:rPr>
              <w:t>.</w:t>
            </w:r>
          </w:p>
        </w:tc>
        <w:tc>
          <w:tcPr>
            <w:tcW w:w="1722" w:type="dxa"/>
            <w:tcMar>
              <w:top w:w="15" w:type="dxa"/>
              <w:left w:w="15" w:type="dxa"/>
              <w:bottom w:w="0" w:type="dxa"/>
              <w:right w:w="15" w:type="dxa"/>
            </w:tcMar>
          </w:tcPr>
          <w:p w14:paraId="6B1BFFE0" w14:textId="70B44043" w:rsidR="00136C29" w:rsidRPr="009128F0" w:rsidRDefault="00136C29" w:rsidP="000C1207">
            <w:pPr>
              <w:rPr>
                <w:rFonts w:ascii="Arial" w:eastAsia="Arial Unicode MS" w:hAnsi="Arial" w:cs="Arial"/>
                <w:iCs/>
                <w:color w:val="000000" w:themeColor="text1"/>
                <w:sz w:val="18"/>
                <w:szCs w:val="18"/>
              </w:rPr>
            </w:pPr>
            <w:r w:rsidRPr="009128F0">
              <w:rPr>
                <w:rFonts w:ascii="Arial" w:hAnsi="Arial" w:cs="Arial"/>
                <w:color w:val="000000" w:themeColor="text1"/>
                <w:sz w:val="18"/>
                <w:szCs w:val="18"/>
              </w:rPr>
              <w:t>Ankara/Türkiye</w:t>
            </w:r>
          </w:p>
        </w:tc>
        <w:tc>
          <w:tcPr>
            <w:tcW w:w="2530" w:type="dxa"/>
            <w:noWrap/>
            <w:tcMar>
              <w:top w:w="15" w:type="dxa"/>
              <w:left w:w="15" w:type="dxa"/>
              <w:bottom w:w="0" w:type="dxa"/>
              <w:right w:w="15" w:type="dxa"/>
            </w:tcMar>
            <w:vAlign w:val="bottom"/>
          </w:tcPr>
          <w:p w14:paraId="2C341928" w14:textId="77777777" w:rsidR="00136C29" w:rsidRPr="009128F0" w:rsidRDefault="00B73ED7" w:rsidP="00960E9D">
            <w:pPr>
              <w:jc w:val="center"/>
              <w:rPr>
                <w:rFonts w:ascii="Arial" w:eastAsia="Arial Unicode MS" w:hAnsi="Arial" w:cs="Arial"/>
                <w:iCs/>
                <w:color w:val="000000" w:themeColor="text1"/>
                <w:sz w:val="18"/>
                <w:szCs w:val="18"/>
              </w:rPr>
            </w:pPr>
            <w:r w:rsidRPr="009128F0">
              <w:rPr>
                <w:rFonts w:ascii="Arial" w:eastAsia="Arial Unicode MS" w:hAnsi="Arial" w:cs="Arial"/>
                <w:iCs/>
                <w:color w:val="000000" w:themeColor="text1"/>
                <w:sz w:val="18"/>
                <w:szCs w:val="18"/>
              </w:rPr>
              <w:t>1,</w:t>
            </w:r>
            <w:r w:rsidR="00960E9D">
              <w:rPr>
                <w:rFonts w:ascii="Arial" w:eastAsia="Arial Unicode MS" w:hAnsi="Arial" w:cs="Arial"/>
                <w:iCs/>
                <w:color w:val="000000" w:themeColor="text1"/>
                <w:sz w:val="18"/>
                <w:szCs w:val="18"/>
              </w:rPr>
              <w:t>54</w:t>
            </w:r>
          </w:p>
        </w:tc>
        <w:tc>
          <w:tcPr>
            <w:tcW w:w="2105" w:type="dxa"/>
            <w:noWrap/>
            <w:tcMar>
              <w:top w:w="15" w:type="dxa"/>
              <w:left w:w="15" w:type="dxa"/>
              <w:bottom w:w="0" w:type="dxa"/>
              <w:right w:w="15" w:type="dxa"/>
            </w:tcMar>
            <w:vAlign w:val="bottom"/>
          </w:tcPr>
          <w:p w14:paraId="65B5D2D8" w14:textId="77777777" w:rsidR="00136C29" w:rsidRPr="009128F0" w:rsidRDefault="000D1542" w:rsidP="000C1207">
            <w:pPr>
              <w:jc w:val="center"/>
              <w:rPr>
                <w:rFonts w:ascii="Arial" w:eastAsia="Arial Unicode MS" w:hAnsi="Arial" w:cs="Arial"/>
                <w:iCs/>
                <w:color w:val="000000" w:themeColor="text1"/>
                <w:sz w:val="18"/>
                <w:szCs w:val="18"/>
              </w:rPr>
            </w:pPr>
            <w:r w:rsidRPr="009128F0">
              <w:rPr>
                <w:rFonts w:ascii="Arial" w:eastAsia="Arial Unicode MS" w:hAnsi="Arial" w:cs="Arial"/>
                <w:iCs/>
                <w:color w:val="000000" w:themeColor="text1"/>
                <w:sz w:val="18"/>
                <w:szCs w:val="18"/>
              </w:rPr>
              <w:t>-</w:t>
            </w:r>
          </w:p>
        </w:tc>
      </w:tr>
      <w:tr w:rsidR="009C4384" w:rsidRPr="009128F0" w14:paraId="1BAD6393" w14:textId="77777777" w:rsidTr="00F80EA2">
        <w:trPr>
          <w:trHeight w:val="20"/>
        </w:trPr>
        <w:tc>
          <w:tcPr>
            <w:tcW w:w="2680" w:type="dxa"/>
            <w:tcBorders>
              <w:bottom w:val="single" w:sz="4" w:space="0" w:color="auto"/>
            </w:tcBorders>
            <w:noWrap/>
            <w:tcMar>
              <w:top w:w="15" w:type="dxa"/>
              <w:left w:w="15" w:type="dxa"/>
              <w:bottom w:w="0" w:type="dxa"/>
              <w:right w:w="15" w:type="dxa"/>
            </w:tcMar>
            <w:vAlign w:val="bottom"/>
          </w:tcPr>
          <w:p w14:paraId="796DA22A" w14:textId="77777777" w:rsidR="009C4384" w:rsidRPr="009128F0" w:rsidRDefault="009C4384" w:rsidP="000C1207">
            <w:pPr>
              <w:jc w:val="both"/>
              <w:rPr>
                <w:rFonts w:ascii="Arial" w:hAnsi="Arial" w:cs="Arial"/>
                <w:color w:val="000000" w:themeColor="text1"/>
                <w:sz w:val="18"/>
                <w:szCs w:val="18"/>
              </w:rPr>
            </w:pPr>
          </w:p>
        </w:tc>
        <w:tc>
          <w:tcPr>
            <w:tcW w:w="1722" w:type="dxa"/>
            <w:tcBorders>
              <w:bottom w:val="single" w:sz="4" w:space="0" w:color="auto"/>
            </w:tcBorders>
            <w:tcMar>
              <w:top w:w="15" w:type="dxa"/>
              <w:left w:w="15" w:type="dxa"/>
              <w:bottom w:w="0" w:type="dxa"/>
              <w:right w:w="15" w:type="dxa"/>
            </w:tcMar>
          </w:tcPr>
          <w:p w14:paraId="7DF32EAC" w14:textId="77777777" w:rsidR="009C4384" w:rsidRPr="009128F0" w:rsidRDefault="009C4384" w:rsidP="000C1207">
            <w:pPr>
              <w:rPr>
                <w:rFonts w:ascii="Arial" w:hAnsi="Arial" w:cs="Arial"/>
                <w:color w:val="000000" w:themeColor="text1"/>
                <w:sz w:val="18"/>
                <w:szCs w:val="18"/>
              </w:rPr>
            </w:pPr>
          </w:p>
        </w:tc>
        <w:tc>
          <w:tcPr>
            <w:tcW w:w="2530" w:type="dxa"/>
            <w:tcBorders>
              <w:bottom w:val="single" w:sz="4" w:space="0" w:color="auto"/>
            </w:tcBorders>
            <w:noWrap/>
            <w:tcMar>
              <w:top w:w="15" w:type="dxa"/>
              <w:left w:w="15" w:type="dxa"/>
              <w:bottom w:w="0" w:type="dxa"/>
              <w:right w:w="15" w:type="dxa"/>
            </w:tcMar>
            <w:vAlign w:val="bottom"/>
          </w:tcPr>
          <w:p w14:paraId="755281C7" w14:textId="77777777" w:rsidR="009C4384" w:rsidRPr="009128F0" w:rsidRDefault="009C4384" w:rsidP="00960E9D">
            <w:pPr>
              <w:jc w:val="center"/>
              <w:rPr>
                <w:rFonts w:ascii="Arial" w:eastAsia="Arial Unicode MS" w:hAnsi="Arial" w:cs="Arial"/>
                <w:iCs/>
                <w:color w:val="000000" w:themeColor="text1"/>
                <w:sz w:val="18"/>
                <w:szCs w:val="18"/>
              </w:rPr>
            </w:pPr>
          </w:p>
        </w:tc>
        <w:tc>
          <w:tcPr>
            <w:tcW w:w="2105" w:type="dxa"/>
            <w:tcBorders>
              <w:bottom w:val="single" w:sz="4" w:space="0" w:color="auto"/>
            </w:tcBorders>
            <w:noWrap/>
            <w:tcMar>
              <w:top w:w="15" w:type="dxa"/>
              <w:left w:w="15" w:type="dxa"/>
              <w:bottom w:w="0" w:type="dxa"/>
              <w:right w:w="15" w:type="dxa"/>
            </w:tcMar>
            <w:vAlign w:val="bottom"/>
          </w:tcPr>
          <w:p w14:paraId="7949B4E3" w14:textId="77777777" w:rsidR="009C4384" w:rsidRPr="009128F0" w:rsidRDefault="009C4384" w:rsidP="000C1207">
            <w:pPr>
              <w:jc w:val="center"/>
              <w:rPr>
                <w:rFonts w:ascii="Arial" w:eastAsia="Arial Unicode MS" w:hAnsi="Arial" w:cs="Arial"/>
                <w:iCs/>
                <w:color w:val="000000" w:themeColor="text1"/>
                <w:sz w:val="18"/>
                <w:szCs w:val="18"/>
              </w:rPr>
            </w:pPr>
          </w:p>
        </w:tc>
      </w:tr>
    </w:tbl>
    <w:p w14:paraId="65D1C2A9" w14:textId="13315828" w:rsidR="00BD007E" w:rsidRPr="009128F0" w:rsidRDefault="00BD007E" w:rsidP="00900783">
      <w:pPr>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 xml:space="preserve">Aşağıdaki tabloda belirtilen değerler, Kredi Garanti </w:t>
      </w:r>
      <w:r w:rsidR="00C853A1" w:rsidRPr="009128F0">
        <w:rPr>
          <w:rFonts w:ascii="Arial" w:hAnsi="Arial" w:cs="Arial"/>
          <w:color w:val="000000" w:themeColor="text1"/>
          <w:sz w:val="20"/>
          <w:szCs w:val="20"/>
        </w:rPr>
        <w:t>Fonu’nun 31</w:t>
      </w:r>
      <w:r w:rsidRPr="009128F0">
        <w:rPr>
          <w:rFonts w:ascii="Arial" w:hAnsi="Arial" w:cs="Arial"/>
          <w:color w:val="000000" w:themeColor="text1"/>
          <w:sz w:val="20"/>
          <w:szCs w:val="20"/>
        </w:rPr>
        <w:t xml:space="preserve"> </w:t>
      </w:r>
      <w:r w:rsidR="00C853A1" w:rsidRPr="009128F0">
        <w:rPr>
          <w:rFonts w:ascii="Arial" w:hAnsi="Arial" w:cs="Arial"/>
          <w:color w:val="000000" w:themeColor="text1"/>
          <w:sz w:val="20"/>
          <w:szCs w:val="20"/>
        </w:rPr>
        <w:t>Aralık</w:t>
      </w:r>
      <w:r w:rsidR="001E54BD">
        <w:rPr>
          <w:rFonts w:ascii="Arial" w:hAnsi="Arial" w:cs="Arial"/>
          <w:color w:val="000000" w:themeColor="text1"/>
          <w:sz w:val="20"/>
          <w:szCs w:val="20"/>
        </w:rPr>
        <w:t xml:space="preserve"> 201</w:t>
      </w:r>
      <w:r w:rsidR="006A60E8">
        <w:rPr>
          <w:rFonts w:ascii="Arial" w:hAnsi="Arial" w:cs="Arial"/>
          <w:color w:val="000000" w:themeColor="text1"/>
          <w:sz w:val="20"/>
          <w:szCs w:val="20"/>
        </w:rPr>
        <w:t>7</w:t>
      </w:r>
      <w:r w:rsidRPr="009128F0">
        <w:rPr>
          <w:rFonts w:ascii="Arial" w:hAnsi="Arial" w:cs="Arial"/>
          <w:color w:val="000000" w:themeColor="text1"/>
          <w:sz w:val="20"/>
          <w:szCs w:val="20"/>
        </w:rPr>
        <w:t xml:space="preserve"> </w:t>
      </w:r>
      <w:r w:rsidRPr="00EA06CA">
        <w:rPr>
          <w:rFonts w:ascii="Arial" w:hAnsi="Arial" w:cs="Arial"/>
          <w:color w:val="000000" w:themeColor="text1"/>
          <w:sz w:val="20"/>
          <w:szCs w:val="20"/>
        </w:rPr>
        <w:t>t</w:t>
      </w:r>
      <w:r w:rsidR="00C853A1" w:rsidRPr="00EA06CA">
        <w:rPr>
          <w:rFonts w:ascii="Arial" w:hAnsi="Arial" w:cs="Arial"/>
          <w:color w:val="000000" w:themeColor="text1"/>
          <w:sz w:val="20"/>
          <w:szCs w:val="20"/>
        </w:rPr>
        <w:t>arihli bağımsız denetimden geç</w:t>
      </w:r>
      <w:r w:rsidRPr="00EA06CA">
        <w:rPr>
          <w:rFonts w:ascii="Arial" w:hAnsi="Arial" w:cs="Arial"/>
          <w:color w:val="000000" w:themeColor="text1"/>
          <w:sz w:val="20"/>
          <w:szCs w:val="20"/>
        </w:rPr>
        <w:t>miş mali tablolarından alınmıştır.</w:t>
      </w:r>
    </w:p>
    <w:tbl>
      <w:tblPr>
        <w:tblW w:w="9072" w:type="dxa"/>
        <w:tblLook w:val="0000" w:firstRow="0" w:lastRow="0" w:firstColumn="0" w:lastColumn="0" w:noHBand="0" w:noVBand="0"/>
      </w:tblPr>
      <w:tblGrid>
        <w:gridCol w:w="933"/>
        <w:gridCol w:w="1124"/>
        <w:gridCol w:w="933"/>
        <w:gridCol w:w="979"/>
        <w:gridCol w:w="1018"/>
        <w:gridCol w:w="1172"/>
        <w:gridCol w:w="1395"/>
        <w:gridCol w:w="1518"/>
      </w:tblGrid>
      <w:tr w:rsidR="002C76CF" w:rsidRPr="009128F0" w14:paraId="302B6FB7" w14:textId="77777777" w:rsidTr="00956966">
        <w:trPr>
          <w:trHeight w:val="106"/>
        </w:trPr>
        <w:tc>
          <w:tcPr>
            <w:tcW w:w="933" w:type="dxa"/>
            <w:tcBorders>
              <w:top w:val="single" w:sz="4" w:space="0" w:color="auto"/>
              <w:left w:val="nil"/>
              <w:bottom w:val="single" w:sz="4" w:space="0" w:color="auto"/>
              <w:right w:val="nil"/>
            </w:tcBorders>
            <w:shd w:val="clear" w:color="auto" w:fill="auto"/>
            <w:vAlign w:val="bottom"/>
          </w:tcPr>
          <w:p w14:paraId="3B25B971" w14:textId="77777777" w:rsidR="00136C29" w:rsidRPr="009128F0" w:rsidRDefault="00136C29" w:rsidP="00956966">
            <w:pPr>
              <w:jc w:val="center"/>
              <w:rPr>
                <w:rFonts w:ascii="Arial" w:hAnsi="Arial" w:cs="Arial"/>
                <w:b/>
                <w:iCs/>
                <w:color w:val="000000" w:themeColor="text1"/>
                <w:sz w:val="18"/>
                <w:szCs w:val="18"/>
              </w:rPr>
            </w:pPr>
          </w:p>
          <w:p w14:paraId="3147FB0B" w14:textId="77777777" w:rsidR="00136C29" w:rsidRPr="009128F0" w:rsidRDefault="00136C29" w:rsidP="00956966">
            <w:pPr>
              <w:jc w:val="center"/>
              <w:rPr>
                <w:rFonts w:ascii="Arial" w:hAnsi="Arial" w:cs="Arial"/>
                <w:b/>
                <w:bCs/>
                <w:iCs/>
                <w:color w:val="000000" w:themeColor="text1"/>
                <w:sz w:val="18"/>
                <w:szCs w:val="18"/>
              </w:rPr>
            </w:pPr>
            <w:r w:rsidRPr="009128F0">
              <w:rPr>
                <w:rFonts w:ascii="Arial" w:hAnsi="Arial" w:cs="Arial"/>
                <w:b/>
                <w:iCs/>
                <w:color w:val="000000" w:themeColor="text1"/>
                <w:sz w:val="18"/>
                <w:szCs w:val="18"/>
              </w:rPr>
              <w:t>Aktif</w:t>
            </w:r>
            <w:r w:rsidR="00E3294F" w:rsidRPr="009128F0">
              <w:rPr>
                <w:rFonts w:ascii="Arial" w:hAnsi="Arial" w:cs="Arial"/>
                <w:b/>
                <w:iCs/>
                <w:color w:val="000000" w:themeColor="text1"/>
                <w:sz w:val="18"/>
                <w:szCs w:val="18"/>
              </w:rPr>
              <w:t xml:space="preserve"> </w:t>
            </w:r>
            <w:r w:rsidRPr="009128F0">
              <w:rPr>
                <w:rFonts w:ascii="Arial" w:hAnsi="Arial" w:cs="Arial"/>
                <w:b/>
                <w:iCs/>
                <w:color w:val="000000" w:themeColor="text1"/>
                <w:sz w:val="18"/>
                <w:szCs w:val="18"/>
              </w:rPr>
              <w:t>Toplamı</w:t>
            </w:r>
          </w:p>
        </w:tc>
        <w:tc>
          <w:tcPr>
            <w:tcW w:w="1124" w:type="dxa"/>
            <w:tcBorders>
              <w:top w:val="single" w:sz="4" w:space="0" w:color="auto"/>
              <w:left w:val="nil"/>
              <w:bottom w:val="single" w:sz="4" w:space="0" w:color="auto"/>
              <w:right w:val="nil"/>
            </w:tcBorders>
            <w:shd w:val="clear" w:color="auto" w:fill="auto"/>
            <w:vAlign w:val="bottom"/>
          </w:tcPr>
          <w:p w14:paraId="3176AA6A" w14:textId="77777777" w:rsidR="00136C29" w:rsidRPr="009128F0" w:rsidRDefault="00136C29" w:rsidP="00956966">
            <w:pPr>
              <w:jc w:val="center"/>
              <w:rPr>
                <w:rFonts w:ascii="Arial" w:hAnsi="Arial" w:cs="Arial"/>
                <w:b/>
                <w:bCs/>
                <w:iCs/>
                <w:color w:val="000000" w:themeColor="text1"/>
                <w:sz w:val="18"/>
                <w:szCs w:val="18"/>
              </w:rPr>
            </w:pPr>
          </w:p>
          <w:p w14:paraId="3074810C" w14:textId="77777777" w:rsidR="00136C29" w:rsidRPr="009128F0" w:rsidRDefault="00136C29" w:rsidP="00956966">
            <w:pPr>
              <w:jc w:val="center"/>
              <w:rPr>
                <w:rFonts w:ascii="Arial" w:hAnsi="Arial" w:cs="Arial"/>
                <w:b/>
                <w:bCs/>
                <w:iCs/>
                <w:color w:val="000000" w:themeColor="text1"/>
                <w:sz w:val="18"/>
                <w:szCs w:val="18"/>
              </w:rPr>
            </w:pPr>
            <w:proofErr w:type="spellStart"/>
            <w:r w:rsidRPr="009128F0">
              <w:rPr>
                <w:rFonts w:ascii="Arial" w:hAnsi="Arial" w:cs="Arial"/>
                <w:b/>
                <w:bCs/>
                <w:iCs/>
                <w:color w:val="000000" w:themeColor="text1"/>
                <w:sz w:val="18"/>
                <w:szCs w:val="18"/>
              </w:rPr>
              <w:t>Özkaynak</w:t>
            </w:r>
            <w:proofErr w:type="spellEnd"/>
          </w:p>
        </w:tc>
        <w:tc>
          <w:tcPr>
            <w:tcW w:w="933" w:type="dxa"/>
            <w:tcBorders>
              <w:top w:val="single" w:sz="4" w:space="0" w:color="auto"/>
              <w:left w:val="nil"/>
              <w:bottom w:val="single" w:sz="4" w:space="0" w:color="auto"/>
              <w:right w:val="nil"/>
            </w:tcBorders>
            <w:shd w:val="clear" w:color="auto" w:fill="auto"/>
            <w:vAlign w:val="bottom"/>
          </w:tcPr>
          <w:p w14:paraId="0087695A" w14:textId="77777777" w:rsidR="00136C29" w:rsidRPr="009128F0" w:rsidRDefault="00136C29" w:rsidP="00956966">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Sabit Varlık Toplamı</w:t>
            </w:r>
          </w:p>
        </w:tc>
        <w:tc>
          <w:tcPr>
            <w:tcW w:w="979" w:type="dxa"/>
            <w:tcBorders>
              <w:top w:val="single" w:sz="4" w:space="0" w:color="auto"/>
              <w:left w:val="nil"/>
              <w:bottom w:val="single" w:sz="4" w:space="0" w:color="auto"/>
              <w:right w:val="nil"/>
            </w:tcBorders>
            <w:shd w:val="clear" w:color="auto" w:fill="auto"/>
            <w:vAlign w:val="bottom"/>
          </w:tcPr>
          <w:p w14:paraId="65E159D1" w14:textId="77777777" w:rsidR="00136C29" w:rsidRPr="009128F0" w:rsidRDefault="00136C29" w:rsidP="00956966">
            <w:pPr>
              <w:jc w:val="center"/>
              <w:rPr>
                <w:rFonts w:ascii="Arial" w:hAnsi="Arial" w:cs="Arial"/>
                <w:b/>
                <w:bCs/>
                <w:iCs/>
                <w:color w:val="000000" w:themeColor="text1"/>
                <w:sz w:val="18"/>
                <w:szCs w:val="18"/>
              </w:rPr>
            </w:pPr>
          </w:p>
          <w:p w14:paraId="113F82A4" w14:textId="77777777" w:rsidR="00136C29" w:rsidRPr="009128F0" w:rsidRDefault="00136C29" w:rsidP="00956966">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Kar Payı Gelirleri</w:t>
            </w:r>
          </w:p>
        </w:tc>
        <w:tc>
          <w:tcPr>
            <w:tcW w:w="1018" w:type="dxa"/>
            <w:tcBorders>
              <w:top w:val="single" w:sz="4" w:space="0" w:color="auto"/>
              <w:left w:val="nil"/>
              <w:bottom w:val="single" w:sz="4" w:space="0" w:color="auto"/>
              <w:right w:val="nil"/>
            </w:tcBorders>
            <w:shd w:val="clear" w:color="auto" w:fill="auto"/>
            <w:vAlign w:val="bottom"/>
          </w:tcPr>
          <w:p w14:paraId="4C83991B" w14:textId="77777777" w:rsidR="00136C29" w:rsidRPr="009128F0" w:rsidRDefault="00136C29" w:rsidP="00956966">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Menkul Değer Gelirleri</w:t>
            </w:r>
          </w:p>
        </w:tc>
        <w:tc>
          <w:tcPr>
            <w:tcW w:w="1172" w:type="dxa"/>
            <w:tcBorders>
              <w:top w:val="single" w:sz="4" w:space="0" w:color="auto"/>
              <w:left w:val="nil"/>
              <w:bottom w:val="single" w:sz="4" w:space="0" w:color="auto"/>
              <w:right w:val="nil"/>
            </w:tcBorders>
            <w:shd w:val="clear" w:color="auto" w:fill="auto"/>
            <w:vAlign w:val="bottom"/>
          </w:tcPr>
          <w:p w14:paraId="6F957E3E" w14:textId="77777777" w:rsidR="00136C29" w:rsidRPr="009128F0" w:rsidRDefault="00136C29" w:rsidP="00956966">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Cari Dönem Kâr/Zararı</w:t>
            </w:r>
          </w:p>
        </w:tc>
        <w:tc>
          <w:tcPr>
            <w:tcW w:w="1395" w:type="dxa"/>
            <w:tcBorders>
              <w:top w:val="single" w:sz="4" w:space="0" w:color="auto"/>
              <w:left w:val="nil"/>
              <w:bottom w:val="single" w:sz="4" w:space="0" w:color="auto"/>
              <w:right w:val="nil"/>
            </w:tcBorders>
            <w:shd w:val="clear" w:color="auto" w:fill="auto"/>
            <w:vAlign w:val="bottom"/>
          </w:tcPr>
          <w:p w14:paraId="5518FDC5" w14:textId="77777777" w:rsidR="00136C29" w:rsidRPr="009128F0" w:rsidRDefault="00136C29" w:rsidP="00956966">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Önceki Dönem Kâr/Zararı</w:t>
            </w:r>
          </w:p>
        </w:tc>
        <w:tc>
          <w:tcPr>
            <w:tcW w:w="1518" w:type="dxa"/>
            <w:tcBorders>
              <w:top w:val="single" w:sz="4" w:space="0" w:color="auto"/>
              <w:left w:val="nil"/>
              <w:bottom w:val="single" w:sz="4" w:space="0" w:color="auto"/>
              <w:right w:val="nil"/>
            </w:tcBorders>
            <w:shd w:val="clear" w:color="auto" w:fill="auto"/>
            <w:vAlign w:val="bottom"/>
          </w:tcPr>
          <w:p w14:paraId="3ACC421D" w14:textId="77777777" w:rsidR="00136C29" w:rsidRPr="009128F0" w:rsidRDefault="00136C29" w:rsidP="00956966">
            <w:pPr>
              <w:jc w:val="center"/>
              <w:rPr>
                <w:rFonts w:ascii="Arial" w:hAnsi="Arial" w:cs="Arial"/>
                <w:b/>
                <w:bCs/>
                <w:iCs/>
                <w:color w:val="000000" w:themeColor="text1"/>
                <w:sz w:val="18"/>
                <w:szCs w:val="18"/>
              </w:rPr>
            </w:pPr>
          </w:p>
          <w:p w14:paraId="49111A51" w14:textId="77777777" w:rsidR="00136C29" w:rsidRPr="009128F0" w:rsidRDefault="00136C29" w:rsidP="00956966">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Gerçeğe Uygun Değeri</w:t>
            </w:r>
          </w:p>
        </w:tc>
      </w:tr>
      <w:tr w:rsidR="005C2866" w:rsidRPr="009128F0" w14:paraId="21BD3DC6" w14:textId="77777777" w:rsidTr="00956966">
        <w:trPr>
          <w:trHeight w:hRule="exact" w:val="213"/>
        </w:trPr>
        <w:tc>
          <w:tcPr>
            <w:tcW w:w="933" w:type="dxa"/>
            <w:tcBorders>
              <w:top w:val="single" w:sz="4" w:space="0" w:color="auto"/>
              <w:left w:val="nil"/>
              <w:right w:val="nil"/>
            </w:tcBorders>
            <w:shd w:val="clear" w:color="auto" w:fill="auto"/>
            <w:vAlign w:val="bottom"/>
          </w:tcPr>
          <w:p w14:paraId="0D69949A" w14:textId="77777777" w:rsidR="005C2866" w:rsidRPr="009128F0" w:rsidRDefault="005C2866" w:rsidP="00956966">
            <w:pPr>
              <w:jc w:val="center"/>
              <w:rPr>
                <w:rFonts w:ascii="Arial" w:hAnsi="Arial" w:cs="Arial"/>
                <w:color w:val="000000" w:themeColor="text1"/>
                <w:sz w:val="18"/>
                <w:szCs w:val="18"/>
              </w:rPr>
            </w:pPr>
          </w:p>
        </w:tc>
        <w:tc>
          <w:tcPr>
            <w:tcW w:w="1124" w:type="dxa"/>
            <w:tcBorders>
              <w:top w:val="single" w:sz="4" w:space="0" w:color="auto"/>
              <w:left w:val="nil"/>
              <w:right w:val="nil"/>
            </w:tcBorders>
            <w:shd w:val="clear" w:color="auto" w:fill="auto"/>
            <w:vAlign w:val="bottom"/>
          </w:tcPr>
          <w:p w14:paraId="2676989C" w14:textId="77777777" w:rsidR="005C2866" w:rsidRPr="009128F0" w:rsidRDefault="005C2866" w:rsidP="00956966">
            <w:pPr>
              <w:jc w:val="center"/>
              <w:rPr>
                <w:rFonts w:ascii="Arial" w:hAnsi="Arial" w:cs="Arial"/>
                <w:color w:val="000000" w:themeColor="text1"/>
                <w:sz w:val="18"/>
                <w:szCs w:val="18"/>
              </w:rPr>
            </w:pPr>
          </w:p>
        </w:tc>
        <w:tc>
          <w:tcPr>
            <w:tcW w:w="933" w:type="dxa"/>
            <w:tcBorders>
              <w:top w:val="single" w:sz="4" w:space="0" w:color="auto"/>
              <w:left w:val="nil"/>
              <w:right w:val="nil"/>
            </w:tcBorders>
            <w:shd w:val="clear" w:color="auto" w:fill="auto"/>
            <w:vAlign w:val="bottom"/>
          </w:tcPr>
          <w:p w14:paraId="2EC96925" w14:textId="77777777" w:rsidR="005C2866" w:rsidRPr="009128F0" w:rsidRDefault="005C2866" w:rsidP="00956966">
            <w:pPr>
              <w:jc w:val="center"/>
              <w:rPr>
                <w:rFonts w:ascii="Arial" w:hAnsi="Arial" w:cs="Arial"/>
                <w:color w:val="000000" w:themeColor="text1"/>
                <w:sz w:val="18"/>
                <w:szCs w:val="18"/>
              </w:rPr>
            </w:pPr>
          </w:p>
        </w:tc>
        <w:tc>
          <w:tcPr>
            <w:tcW w:w="979" w:type="dxa"/>
            <w:tcBorders>
              <w:top w:val="single" w:sz="4" w:space="0" w:color="auto"/>
              <w:left w:val="nil"/>
              <w:right w:val="nil"/>
            </w:tcBorders>
            <w:shd w:val="clear" w:color="auto" w:fill="auto"/>
            <w:vAlign w:val="bottom"/>
          </w:tcPr>
          <w:p w14:paraId="7FD38D6D" w14:textId="77777777" w:rsidR="005C2866" w:rsidRPr="009128F0" w:rsidRDefault="005C2866" w:rsidP="00956966">
            <w:pPr>
              <w:jc w:val="center"/>
              <w:rPr>
                <w:rFonts w:ascii="Arial" w:hAnsi="Arial" w:cs="Arial"/>
                <w:color w:val="000000" w:themeColor="text1"/>
                <w:sz w:val="18"/>
                <w:szCs w:val="18"/>
              </w:rPr>
            </w:pPr>
          </w:p>
        </w:tc>
        <w:tc>
          <w:tcPr>
            <w:tcW w:w="1018" w:type="dxa"/>
            <w:tcBorders>
              <w:top w:val="single" w:sz="4" w:space="0" w:color="auto"/>
              <w:left w:val="nil"/>
              <w:right w:val="nil"/>
            </w:tcBorders>
            <w:shd w:val="clear" w:color="auto" w:fill="auto"/>
            <w:vAlign w:val="bottom"/>
          </w:tcPr>
          <w:p w14:paraId="71E57865" w14:textId="77777777" w:rsidR="005C2866" w:rsidRPr="009128F0" w:rsidRDefault="005C2866" w:rsidP="00956966">
            <w:pPr>
              <w:jc w:val="center"/>
              <w:rPr>
                <w:rFonts w:ascii="Arial" w:hAnsi="Arial" w:cs="Arial"/>
                <w:color w:val="000000" w:themeColor="text1"/>
                <w:sz w:val="18"/>
                <w:szCs w:val="18"/>
              </w:rPr>
            </w:pPr>
          </w:p>
        </w:tc>
        <w:tc>
          <w:tcPr>
            <w:tcW w:w="1172" w:type="dxa"/>
            <w:tcBorders>
              <w:top w:val="single" w:sz="4" w:space="0" w:color="auto"/>
              <w:left w:val="nil"/>
              <w:right w:val="nil"/>
            </w:tcBorders>
            <w:shd w:val="clear" w:color="auto" w:fill="auto"/>
            <w:vAlign w:val="bottom"/>
          </w:tcPr>
          <w:p w14:paraId="0B48A6D1" w14:textId="77777777" w:rsidR="005C2866" w:rsidRPr="009128F0" w:rsidRDefault="005C2866" w:rsidP="00956966">
            <w:pPr>
              <w:jc w:val="center"/>
              <w:rPr>
                <w:rFonts w:ascii="Arial" w:hAnsi="Arial" w:cs="Arial"/>
                <w:color w:val="000000" w:themeColor="text1"/>
                <w:sz w:val="18"/>
                <w:szCs w:val="18"/>
              </w:rPr>
            </w:pPr>
          </w:p>
        </w:tc>
        <w:tc>
          <w:tcPr>
            <w:tcW w:w="1395" w:type="dxa"/>
            <w:tcBorders>
              <w:top w:val="single" w:sz="4" w:space="0" w:color="auto"/>
              <w:left w:val="nil"/>
              <w:right w:val="nil"/>
            </w:tcBorders>
            <w:shd w:val="clear" w:color="auto" w:fill="auto"/>
            <w:vAlign w:val="bottom"/>
          </w:tcPr>
          <w:p w14:paraId="7D345798" w14:textId="77777777" w:rsidR="005C2866" w:rsidRPr="009128F0" w:rsidRDefault="005C2866" w:rsidP="00956966">
            <w:pPr>
              <w:jc w:val="center"/>
              <w:rPr>
                <w:rFonts w:ascii="Arial" w:hAnsi="Arial" w:cs="Arial"/>
                <w:color w:val="000000" w:themeColor="text1"/>
                <w:sz w:val="18"/>
                <w:szCs w:val="18"/>
              </w:rPr>
            </w:pPr>
          </w:p>
        </w:tc>
        <w:tc>
          <w:tcPr>
            <w:tcW w:w="1518" w:type="dxa"/>
            <w:tcBorders>
              <w:top w:val="single" w:sz="4" w:space="0" w:color="auto"/>
              <w:left w:val="nil"/>
              <w:right w:val="nil"/>
            </w:tcBorders>
            <w:shd w:val="clear" w:color="auto" w:fill="auto"/>
            <w:vAlign w:val="bottom"/>
          </w:tcPr>
          <w:p w14:paraId="5C1160D9" w14:textId="77777777" w:rsidR="005C2866" w:rsidRPr="009128F0" w:rsidRDefault="005C2866" w:rsidP="00956966">
            <w:pPr>
              <w:jc w:val="center"/>
              <w:rPr>
                <w:rFonts w:ascii="Arial" w:hAnsi="Arial" w:cs="Arial"/>
                <w:color w:val="000000" w:themeColor="text1"/>
                <w:sz w:val="18"/>
                <w:szCs w:val="18"/>
              </w:rPr>
            </w:pPr>
          </w:p>
        </w:tc>
      </w:tr>
      <w:tr w:rsidR="004A40DB" w:rsidRPr="009128F0" w14:paraId="184D7C18" w14:textId="77777777" w:rsidTr="00D42DB2">
        <w:trPr>
          <w:trHeight w:hRule="exact" w:val="213"/>
        </w:trPr>
        <w:tc>
          <w:tcPr>
            <w:tcW w:w="933" w:type="dxa"/>
            <w:tcBorders>
              <w:left w:val="nil"/>
              <w:right w:val="nil"/>
            </w:tcBorders>
            <w:shd w:val="clear" w:color="auto" w:fill="auto"/>
            <w:vAlign w:val="bottom"/>
          </w:tcPr>
          <w:p w14:paraId="73F79FB5" w14:textId="401394AA" w:rsidR="004A40DB" w:rsidRDefault="004A40DB" w:rsidP="004A40DB">
            <w:pPr>
              <w:jc w:val="center"/>
              <w:rPr>
                <w:rFonts w:ascii="Arial" w:hAnsi="Arial" w:cs="Arial"/>
                <w:sz w:val="18"/>
                <w:szCs w:val="18"/>
              </w:rPr>
            </w:pPr>
            <w:r w:rsidRPr="00A5606A">
              <w:rPr>
                <w:rFonts w:ascii="Arial" w:hAnsi="Arial" w:cs="Arial"/>
                <w:sz w:val="18"/>
                <w:szCs w:val="18"/>
              </w:rPr>
              <w:t>467.788</w:t>
            </w:r>
          </w:p>
        </w:tc>
        <w:tc>
          <w:tcPr>
            <w:tcW w:w="1124" w:type="dxa"/>
            <w:tcBorders>
              <w:left w:val="nil"/>
              <w:right w:val="nil"/>
            </w:tcBorders>
            <w:shd w:val="clear" w:color="auto" w:fill="auto"/>
            <w:vAlign w:val="bottom"/>
          </w:tcPr>
          <w:p w14:paraId="7DB6C73B" w14:textId="59C58614" w:rsidR="004A40DB" w:rsidRDefault="004A40DB" w:rsidP="004A40DB">
            <w:pPr>
              <w:jc w:val="center"/>
              <w:rPr>
                <w:rFonts w:ascii="Arial" w:hAnsi="Arial" w:cs="Arial"/>
                <w:sz w:val="18"/>
                <w:szCs w:val="18"/>
              </w:rPr>
            </w:pPr>
            <w:r w:rsidRPr="00A5606A">
              <w:rPr>
                <w:rFonts w:ascii="Arial" w:hAnsi="Arial" w:cs="Arial"/>
                <w:sz w:val="18"/>
                <w:szCs w:val="18"/>
              </w:rPr>
              <w:t>434.126</w:t>
            </w:r>
          </w:p>
        </w:tc>
        <w:tc>
          <w:tcPr>
            <w:tcW w:w="933" w:type="dxa"/>
            <w:tcBorders>
              <w:left w:val="nil"/>
              <w:right w:val="nil"/>
            </w:tcBorders>
            <w:shd w:val="clear" w:color="auto" w:fill="auto"/>
            <w:vAlign w:val="bottom"/>
          </w:tcPr>
          <w:p w14:paraId="68061299" w14:textId="15601939" w:rsidR="004A40DB" w:rsidRDefault="004A40DB" w:rsidP="004A40DB">
            <w:pPr>
              <w:jc w:val="center"/>
              <w:rPr>
                <w:rFonts w:ascii="Arial" w:hAnsi="Arial" w:cs="Arial"/>
                <w:sz w:val="18"/>
                <w:szCs w:val="18"/>
              </w:rPr>
            </w:pPr>
            <w:r w:rsidRPr="00A5606A">
              <w:rPr>
                <w:rFonts w:ascii="Arial" w:hAnsi="Arial" w:cs="Arial"/>
                <w:sz w:val="18"/>
                <w:szCs w:val="18"/>
              </w:rPr>
              <w:t>11.548</w:t>
            </w:r>
          </w:p>
        </w:tc>
        <w:tc>
          <w:tcPr>
            <w:tcW w:w="979" w:type="dxa"/>
            <w:tcBorders>
              <w:left w:val="nil"/>
              <w:right w:val="nil"/>
            </w:tcBorders>
            <w:shd w:val="clear" w:color="auto" w:fill="auto"/>
            <w:vAlign w:val="bottom"/>
          </w:tcPr>
          <w:p w14:paraId="4C0474A3" w14:textId="7CB3EF0D" w:rsidR="004A40DB" w:rsidRDefault="004A40DB" w:rsidP="004A40DB">
            <w:pPr>
              <w:jc w:val="center"/>
              <w:rPr>
                <w:rFonts w:ascii="Arial" w:hAnsi="Arial" w:cs="Arial"/>
                <w:sz w:val="18"/>
                <w:szCs w:val="18"/>
              </w:rPr>
            </w:pPr>
            <w:r w:rsidRPr="00A5606A">
              <w:rPr>
                <w:rFonts w:ascii="Arial" w:hAnsi="Arial" w:cs="Arial"/>
                <w:sz w:val="18"/>
                <w:szCs w:val="18"/>
              </w:rPr>
              <w:t>-</w:t>
            </w:r>
          </w:p>
        </w:tc>
        <w:tc>
          <w:tcPr>
            <w:tcW w:w="1018" w:type="dxa"/>
            <w:tcBorders>
              <w:left w:val="nil"/>
              <w:right w:val="nil"/>
            </w:tcBorders>
            <w:shd w:val="clear" w:color="auto" w:fill="auto"/>
            <w:vAlign w:val="bottom"/>
          </w:tcPr>
          <w:p w14:paraId="61FB711F" w14:textId="381EB409" w:rsidR="004A40DB" w:rsidRDefault="004A40DB" w:rsidP="004A40DB">
            <w:pPr>
              <w:jc w:val="center"/>
              <w:rPr>
                <w:rFonts w:ascii="Arial" w:hAnsi="Arial" w:cs="Arial"/>
                <w:sz w:val="18"/>
                <w:szCs w:val="18"/>
              </w:rPr>
            </w:pPr>
            <w:r w:rsidRPr="00A5606A">
              <w:rPr>
                <w:rFonts w:ascii="Arial" w:hAnsi="Arial" w:cs="Arial"/>
                <w:sz w:val="18"/>
                <w:szCs w:val="18"/>
              </w:rPr>
              <w:t>-</w:t>
            </w:r>
          </w:p>
        </w:tc>
        <w:tc>
          <w:tcPr>
            <w:tcW w:w="1172" w:type="dxa"/>
            <w:tcBorders>
              <w:left w:val="nil"/>
              <w:right w:val="nil"/>
            </w:tcBorders>
            <w:shd w:val="clear" w:color="auto" w:fill="auto"/>
            <w:vAlign w:val="bottom"/>
          </w:tcPr>
          <w:p w14:paraId="062F9F49" w14:textId="1285B671" w:rsidR="004A40DB" w:rsidRDefault="004A40DB" w:rsidP="004A40DB">
            <w:pPr>
              <w:jc w:val="center"/>
              <w:rPr>
                <w:rFonts w:ascii="Arial" w:hAnsi="Arial" w:cs="Arial"/>
                <w:sz w:val="18"/>
                <w:szCs w:val="18"/>
              </w:rPr>
            </w:pPr>
            <w:r w:rsidRPr="00A5606A">
              <w:rPr>
                <w:rFonts w:ascii="Arial" w:hAnsi="Arial" w:cs="Arial"/>
                <w:sz w:val="18"/>
                <w:szCs w:val="18"/>
              </w:rPr>
              <w:t>135.818</w:t>
            </w:r>
          </w:p>
        </w:tc>
        <w:tc>
          <w:tcPr>
            <w:tcW w:w="1395" w:type="dxa"/>
            <w:tcBorders>
              <w:left w:val="nil"/>
              <w:right w:val="nil"/>
            </w:tcBorders>
            <w:shd w:val="clear" w:color="auto" w:fill="auto"/>
            <w:vAlign w:val="bottom"/>
          </w:tcPr>
          <w:p w14:paraId="6BFE7202" w14:textId="67536C53" w:rsidR="004A40DB" w:rsidRDefault="004A40DB" w:rsidP="004A40DB">
            <w:pPr>
              <w:jc w:val="center"/>
              <w:rPr>
                <w:rFonts w:ascii="Arial" w:hAnsi="Arial" w:cs="Arial"/>
                <w:sz w:val="18"/>
                <w:szCs w:val="18"/>
              </w:rPr>
            </w:pPr>
            <w:r w:rsidRPr="00A5606A">
              <w:rPr>
                <w:rFonts w:ascii="Arial" w:hAnsi="Arial" w:cs="Arial"/>
                <w:sz w:val="18"/>
                <w:szCs w:val="18"/>
              </w:rPr>
              <w:t>(22.810)</w:t>
            </w:r>
          </w:p>
        </w:tc>
        <w:tc>
          <w:tcPr>
            <w:tcW w:w="1518" w:type="dxa"/>
            <w:tcBorders>
              <w:left w:val="nil"/>
              <w:right w:val="nil"/>
            </w:tcBorders>
            <w:shd w:val="clear" w:color="auto" w:fill="auto"/>
            <w:vAlign w:val="bottom"/>
          </w:tcPr>
          <w:p w14:paraId="1B68A34D" w14:textId="034866D9" w:rsidR="004A40DB" w:rsidRDefault="004A40DB" w:rsidP="004A40DB">
            <w:pPr>
              <w:jc w:val="center"/>
              <w:rPr>
                <w:rFonts w:ascii="Arial" w:hAnsi="Arial" w:cs="Arial"/>
                <w:sz w:val="18"/>
                <w:szCs w:val="18"/>
              </w:rPr>
            </w:pPr>
            <w:r w:rsidRPr="00A5606A">
              <w:rPr>
                <w:rFonts w:ascii="Arial" w:hAnsi="Arial" w:cs="Arial"/>
                <w:sz w:val="18"/>
                <w:szCs w:val="18"/>
              </w:rPr>
              <w:t>-</w:t>
            </w:r>
          </w:p>
        </w:tc>
      </w:tr>
      <w:tr w:rsidR="004A40DB" w:rsidRPr="009128F0" w14:paraId="3471DFBA" w14:textId="77777777" w:rsidTr="00956966">
        <w:trPr>
          <w:trHeight w:hRule="exact" w:val="213"/>
        </w:trPr>
        <w:tc>
          <w:tcPr>
            <w:tcW w:w="933" w:type="dxa"/>
            <w:tcBorders>
              <w:left w:val="nil"/>
              <w:bottom w:val="single" w:sz="4" w:space="0" w:color="auto"/>
              <w:right w:val="nil"/>
            </w:tcBorders>
            <w:shd w:val="clear" w:color="auto" w:fill="auto"/>
            <w:vAlign w:val="bottom"/>
          </w:tcPr>
          <w:p w14:paraId="6F9E6441" w14:textId="77777777" w:rsidR="004A40DB" w:rsidRPr="009128F0" w:rsidRDefault="004A40DB" w:rsidP="004A40DB">
            <w:pPr>
              <w:jc w:val="center"/>
              <w:rPr>
                <w:rFonts w:ascii="Arial" w:hAnsi="Arial" w:cs="Arial"/>
                <w:color w:val="000000" w:themeColor="text1"/>
                <w:sz w:val="18"/>
                <w:szCs w:val="18"/>
              </w:rPr>
            </w:pPr>
          </w:p>
        </w:tc>
        <w:tc>
          <w:tcPr>
            <w:tcW w:w="1124" w:type="dxa"/>
            <w:tcBorders>
              <w:left w:val="nil"/>
              <w:bottom w:val="single" w:sz="4" w:space="0" w:color="auto"/>
              <w:right w:val="nil"/>
            </w:tcBorders>
            <w:shd w:val="clear" w:color="auto" w:fill="auto"/>
            <w:vAlign w:val="bottom"/>
          </w:tcPr>
          <w:p w14:paraId="2A791304" w14:textId="77777777" w:rsidR="004A40DB" w:rsidRPr="009128F0" w:rsidRDefault="004A40DB" w:rsidP="004A40DB">
            <w:pPr>
              <w:jc w:val="center"/>
              <w:rPr>
                <w:rFonts w:ascii="Arial" w:hAnsi="Arial" w:cs="Arial"/>
                <w:color w:val="000000" w:themeColor="text1"/>
                <w:sz w:val="18"/>
                <w:szCs w:val="18"/>
              </w:rPr>
            </w:pPr>
          </w:p>
        </w:tc>
        <w:tc>
          <w:tcPr>
            <w:tcW w:w="933" w:type="dxa"/>
            <w:tcBorders>
              <w:left w:val="nil"/>
              <w:bottom w:val="single" w:sz="4" w:space="0" w:color="auto"/>
              <w:right w:val="nil"/>
            </w:tcBorders>
            <w:shd w:val="clear" w:color="auto" w:fill="auto"/>
            <w:vAlign w:val="bottom"/>
          </w:tcPr>
          <w:p w14:paraId="01DB4E9C" w14:textId="77777777" w:rsidR="004A40DB" w:rsidRPr="009128F0" w:rsidRDefault="004A40DB" w:rsidP="004A40DB">
            <w:pPr>
              <w:jc w:val="center"/>
              <w:rPr>
                <w:rFonts w:ascii="Arial" w:hAnsi="Arial" w:cs="Arial"/>
                <w:color w:val="000000" w:themeColor="text1"/>
                <w:sz w:val="18"/>
                <w:szCs w:val="18"/>
              </w:rPr>
            </w:pPr>
          </w:p>
        </w:tc>
        <w:tc>
          <w:tcPr>
            <w:tcW w:w="979" w:type="dxa"/>
            <w:tcBorders>
              <w:left w:val="nil"/>
              <w:bottom w:val="single" w:sz="4" w:space="0" w:color="auto"/>
              <w:right w:val="nil"/>
            </w:tcBorders>
            <w:shd w:val="clear" w:color="auto" w:fill="auto"/>
            <w:vAlign w:val="bottom"/>
          </w:tcPr>
          <w:p w14:paraId="55635517" w14:textId="77777777" w:rsidR="004A40DB" w:rsidRPr="009128F0" w:rsidRDefault="004A40DB" w:rsidP="004A40DB">
            <w:pPr>
              <w:jc w:val="center"/>
              <w:rPr>
                <w:rFonts w:ascii="Arial" w:hAnsi="Arial" w:cs="Arial"/>
                <w:color w:val="000000" w:themeColor="text1"/>
                <w:sz w:val="18"/>
                <w:szCs w:val="18"/>
              </w:rPr>
            </w:pPr>
          </w:p>
        </w:tc>
        <w:tc>
          <w:tcPr>
            <w:tcW w:w="1018" w:type="dxa"/>
            <w:tcBorders>
              <w:left w:val="nil"/>
              <w:bottom w:val="single" w:sz="4" w:space="0" w:color="auto"/>
              <w:right w:val="nil"/>
            </w:tcBorders>
            <w:shd w:val="clear" w:color="auto" w:fill="auto"/>
            <w:vAlign w:val="bottom"/>
          </w:tcPr>
          <w:p w14:paraId="5EC449D1" w14:textId="77777777" w:rsidR="004A40DB" w:rsidRPr="009128F0" w:rsidRDefault="004A40DB" w:rsidP="004A40DB">
            <w:pPr>
              <w:jc w:val="center"/>
              <w:rPr>
                <w:rFonts w:ascii="Arial" w:hAnsi="Arial" w:cs="Arial"/>
                <w:color w:val="000000" w:themeColor="text1"/>
                <w:sz w:val="18"/>
                <w:szCs w:val="18"/>
              </w:rPr>
            </w:pPr>
          </w:p>
        </w:tc>
        <w:tc>
          <w:tcPr>
            <w:tcW w:w="1172" w:type="dxa"/>
            <w:tcBorders>
              <w:left w:val="nil"/>
              <w:bottom w:val="single" w:sz="4" w:space="0" w:color="auto"/>
              <w:right w:val="nil"/>
            </w:tcBorders>
            <w:shd w:val="clear" w:color="auto" w:fill="auto"/>
            <w:vAlign w:val="bottom"/>
          </w:tcPr>
          <w:p w14:paraId="2B50CE70" w14:textId="77777777" w:rsidR="004A40DB" w:rsidRPr="009128F0" w:rsidRDefault="004A40DB" w:rsidP="004A40DB">
            <w:pPr>
              <w:jc w:val="center"/>
              <w:rPr>
                <w:rFonts w:ascii="Arial" w:hAnsi="Arial" w:cs="Arial"/>
                <w:color w:val="000000" w:themeColor="text1"/>
                <w:sz w:val="18"/>
                <w:szCs w:val="18"/>
              </w:rPr>
            </w:pPr>
          </w:p>
        </w:tc>
        <w:tc>
          <w:tcPr>
            <w:tcW w:w="1395" w:type="dxa"/>
            <w:tcBorders>
              <w:left w:val="nil"/>
              <w:bottom w:val="single" w:sz="4" w:space="0" w:color="auto"/>
              <w:right w:val="nil"/>
            </w:tcBorders>
            <w:shd w:val="clear" w:color="auto" w:fill="auto"/>
            <w:vAlign w:val="bottom"/>
          </w:tcPr>
          <w:p w14:paraId="560C6DA9" w14:textId="77777777" w:rsidR="004A40DB" w:rsidRPr="009128F0" w:rsidRDefault="004A40DB" w:rsidP="004A40DB">
            <w:pPr>
              <w:jc w:val="center"/>
              <w:rPr>
                <w:rFonts w:ascii="Arial" w:hAnsi="Arial" w:cs="Arial"/>
                <w:color w:val="000000" w:themeColor="text1"/>
                <w:sz w:val="18"/>
                <w:szCs w:val="18"/>
              </w:rPr>
            </w:pPr>
          </w:p>
        </w:tc>
        <w:tc>
          <w:tcPr>
            <w:tcW w:w="1518" w:type="dxa"/>
            <w:tcBorders>
              <w:left w:val="nil"/>
              <w:bottom w:val="single" w:sz="4" w:space="0" w:color="auto"/>
              <w:right w:val="nil"/>
            </w:tcBorders>
            <w:shd w:val="clear" w:color="auto" w:fill="auto"/>
            <w:vAlign w:val="bottom"/>
          </w:tcPr>
          <w:p w14:paraId="35D7D778" w14:textId="77777777" w:rsidR="004A40DB" w:rsidRPr="009128F0" w:rsidRDefault="004A40DB" w:rsidP="004A40DB">
            <w:pPr>
              <w:jc w:val="center"/>
              <w:rPr>
                <w:rFonts w:ascii="Arial" w:hAnsi="Arial" w:cs="Arial"/>
                <w:color w:val="000000" w:themeColor="text1"/>
                <w:sz w:val="18"/>
                <w:szCs w:val="18"/>
              </w:rPr>
            </w:pPr>
          </w:p>
        </w:tc>
      </w:tr>
    </w:tbl>
    <w:p w14:paraId="0FA0A0D7" w14:textId="77777777" w:rsidR="00AA73AA" w:rsidRPr="009128F0" w:rsidRDefault="00AA73AA" w:rsidP="00292889">
      <w:pPr>
        <w:tabs>
          <w:tab w:val="left" w:pos="567"/>
          <w:tab w:val="left" w:pos="1134"/>
          <w:tab w:val="left" w:pos="1701"/>
          <w:tab w:val="left" w:pos="2268"/>
          <w:tab w:val="left" w:pos="2835"/>
          <w:tab w:val="left" w:pos="3402"/>
          <w:tab w:val="left" w:pos="3832"/>
        </w:tabs>
        <w:jc w:val="right"/>
        <w:rPr>
          <w:rFonts w:ascii="Arial" w:hAnsi="Arial" w:cs="Arial"/>
          <w:color w:val="000000" w:themeColor="text1"/>
          <w:sz w:val="12"/>
          <w:szCs w:val="12"/>
        </w:rPr>
      </w:pPr>
    </w:p>
    <w:p w14:paraId="20470969" w14:textId="0F9D5F3A" w:rsidR="00136C29" w:rsidRPr="004A40DB" w:rsidRDefault="004A40DB" w:rsidP="00C82B69">
      <w:pPr>
        <w:spacing w:after="120"/>
        <w:ind w:left="-567"/>
        <w:jc w:val="both"/>
        <w:rPr>
          <w:rFonts w:ascii="Arial" w:hAnsi="Arial" w:cs="Arial"/>
          <w:b/>
          <w:color w:val="000000" w:themeColor="text1"/>
          <w:sz w:val="20"/>
          <w:szCs w:val="20"/>
        </w:rPr>
      </w:pPr>
      <w:r>
        <w:rPr>
          <w:rFonts w:ascii="Arial" w:hAnsi="Arial" w:cs="Arial"/>
          <w:b/>
          <w:color w:val="000000" w:themeColor="text1"/>
          <w:sz w:val="20"/>
          <w:szCs w:val="20"/>
        </w:rPr>
        <w:t>a2.</w:t>
      </w:r>
      <w:r>
        <w:rPr>
          <w:rFonts w:ascii="Arial" w:hAnsi="Arial" w:cs="Arial"/>
          <w:b/>
          <w:color w:val="000000" w:themeColor="text1"/>
          <w:sz w:val="20"/>
          <w:szCs w:val="20"/>
        </w:rPr>
        <w:tab/>
      </w:r>
      <w:r w:rsidR="00136C29" w:rsidRPr="004A40DB">
        <w:rPr>
          <w:rFonts w:ascii="Arial" w:hAnsi="Arial" w:cs="Arial"/>
          <w:b/>
          <w:color w:val="000000" w:themeColor="text1"/>
          <w:sz w:val="20"/>
          <w:szCs w:val="20"/>
        </w:rPr>
        <w:t>Konsolide edilen iştiraklere ilişkin bilgiler:</w:t>
      </w:r>
    </w:p>
    <w:p w14:paraId="6040C88D" w14:textId="77777777" w:rsidR="00136C29" w:rsidRPr="009128F0" w:rsidRDefault="00D76D4D" w:rsidP="00900783">
      <w:pPr>
        <w:tabs>
          <w:tab w:val="left" w:pos="284"/>
        </w:tabs>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Grubu</w:t>
      </w:r>
      <w:r w:rsidR="00474204" w:rsidRPr="009128F0">
        <w:rPr>
          <w:rFonts w:ascii="Arial" w:hAnsi="Arial" w:cs="Arial"/>
          <w:color w:val="000000" w:themeColor="text1"/>
          <w:sz w:val="20"/>
          <w:szCs w:val="20"/>
        </w:rPr>
        <w:t>n</w:t>
      </w:r>
      <w:r w:rsidR="00136C29" w:rsidRPr="009128F0">
        <w:rPr>
          <w:rFonts w:ascii="Arial" w:hAnsi="Arial" w:cs="Arial"/>
          <w:color w:val="000000" w:themeColor="text1"/>
          <w:sz w:val="20"/>
          <w:szCs w:val="20"/>
        </w:rPr>
        <w:t xml:space="preserve"> bilanço tarihi itibarıyla </w:t>
      </w:r>
      <w:proofErr w:type="gramStart"/>
      <w:r w:rsidR="00136C29" w:rsidRPr="009128F0">
        <w:rPr>
          <w:rFonts w:ascii="Arial" w:hAnsi="Arial" w:cs="Arial"/>
          <w:color w:val="000000" w:themeColor="text1"/>
          <w:sz w:val="20"/>
          <w:szCs w:val="20"/>
        </w:rPr>
        <w:t>konsolide</w:t>
      </w:r>
      <w:proofErr w:type="gramEnd"/>
      <w:r w:rsidR="00136C29" w:rsidRPr="009128F0">
        <w:rPr>
          <w:rFonts w:ascii="Arial" w:hAnsi="Arial" w:cs="Arial"/>
          <w:color w:val="000000" w:themeColor="text1"/>
          <w:sz w:val="20"/>
          <w:szCs w:val="20"/>
        </w:rPr>
        <w:t xml:space="preserve"> edilen iştiraki bulunmamaktadır.</w:t>
      </w:r>
    </w:p>
    <w:p w14:paraId="305AA709" w14:textId="401AC407" w:rsidR="00183A10" w:rsidRPr="009128F0" w:rsidRDefault="00ED286A" w:rsidP="00C82B69">
      <w:pPr>
        <w:autoSpaceDE w:val="0"/>
        <w:autoSpaceDN w:val="0"/>
        <w:adjustRightInd w:val="0"/>
        <w:spacing w:before="120" w:after="120"/>
        <w:ind w:left="21" w:hanging="588"/>
        <w:jc w:val="both"/>
        <w:rPr>
          <w:rFonts w:ascii="Arial" w:hAnsi="Arial" w:cs="Arial"/>
          <w:b/>
          <w:color w:val="000000" w:themeColor="text1"/>
          <w:sz w:val="20"/>
          <w:szCs w:val="20"/>
        </w:rPr>
      </w:pPr>
      <w:proofErr w:type="gramStart"/>
      <w:r>
        <w:rPr>
          <w:rFonts w:ascii="Arial" w:hAnsi="Arial" w:cs="Arial"/>
          <w:b/>
          <w:color w:val="000000" w:themeColor="text1"/>
          <w:sz w:val="20"/>
          <w:szCs w:val="20"/>
        </w:rPr>
        <w:t>b</w:t>
      </w:r>
      <w:proofErr w:type="gramEnd"/>
      <w:r w:rsidR="00183A10" w:rsidRPr="009128F0">
        <w:rPr>
          <w:rFonts w:ascii="Arial" w:hAnsi="Arial" w:cs="Arial"/>
          <w:b/>
          <w:color w:val="000000" w:themeColor="text1"/>
          <w:sz w:val="20"/>
          <w:szCs w:val="20"/>
        </w:rPr>
        <w:t>.</w:t>
      </w:r>
      <w:r w:rsidR="00183A10" w:rsidRPr="009128F0">
        <w:rPr>
          <w:rFonts w:ascii="Arial" w:hAnsi="Arial" w:cs="Arial"/>
          <w:b/>
          <w:color w:val="000000" w:themeColor="text1"/>
          <w:sz w:val="20"/>
          <w:szCs w:val="20"/>
        </w:rPr>
        <w:tab/>
        <w:t xml:space="preserve">Bağlı ortaklıklara ilişkin bilgiler (net): </w:t>
      </w:r>
    </w:p>
    <w:p w14:paraId="20C6C7A2" w14:textId="543BAA7B" w:rsidR="00934678" w:rsidRPr="00ED286A" w:rsidRDefault="00ED286A" w:rsidP="00C82B69">
      <w:pPr>
        <w:spacing w:before="120" w:after="120"/>
        <w:ind w:left="-567"/>
        <w:jc w:val="both"/>
        <w:rPr>
          <w:rFonts w:ascii="Arial" w:hAnsi="Arial" w:cs="Arial"/>
          <w:b/>
          <w:color w:val="000000" w:themeColor="text1"/>
          <w:sz w:val="20"/>
          <w:szCs w:val="20"/>
        </w:rPr>
      </w:pPr>
      <w:r>
        <w:rPr>
          <w:rFonts w:ascii="Arial" w:hAnsi="Arial" w:cs="Arial"/>
          <w:b/>
          <w:color w:val="000000" w:themeColor="text1"/>
          <w:sz w:val="20"/>
          <w:szCs w:val="20"/>
        </w:rPr>
        <w:t>b1.</w:t>
      </w:r>
      <w:r>
        <w:rPr>
          <w:rFonts w:ascii="Arial" w:hAnsi="Arial" w:cs="Arial"/>
          <w:b/>
          <w:color w:val="000000" w:themeColor="text1"/>
          <w:sz w:val="20"/>
          <w:szCs w:val="20"/>
        </w:rPr>
        <w:tab/>
      </w:r>
      <w:r w:rsidR="00934678" w:rsidRPr="00ED286A">
        <w:rPr>
          <w:rFonts w:ascii="Arial" w:hAnsi="Arial" w:cs="Arial"/>
          <w:b/>
          <w:color w:val="000000" w:themeColor="text1"/>
          <w:sz w:val="20"/>
          <w:szCs w:val="20"/>
        </w:rPr>
        <w:t>Konsolide edilmeyen bağlı ortaklığa ilişkin bilgiler:</w:t>
      </w:r>
    </w:p>
    <w:p w14:paraId="04E550A5" w14:textId="0DF0555C" w:rsidR="00B11D88" w:rsidRPr="009128F0" w:rsidRDefault="00203667" w:rsidP="00900783">
      <w:pPr>
        <w:spacing w:before="120" w:after="120"/>
        <w:ind w:left="28" w:hanging="14"/>
        <w:jc w:val="both"/>
        <w:rPr>
          <w:rFonts w:ascii="Arial" w:hAnsi="Arial" w:cs="Arial"/>
          <w:b/>
          <w:color w:val="000000" w:themeColor="text1"/>
          <w:sz w:val="20"/>
          <w:szCs w:val="20"/>
        </w:rPr>
      </w:pPr>
      <w:r>
        <w:rPr>
          <w:rFonts w:ascii="Arial" w:hAnsi="Arial" w:cs="Arial"/>
          <w:color w:val="000000" w:themeColor="text1"/>
          <w:sz w:val="20"/>
          <w:szCs w:val="20"/>
        </w:rPr>
        <w:t xml:space="preserve">Ana Ortaklık Banka’nın </w:t>
      </w:r>
      <w:r w:rsidRPr="00203667">
        <w:rPr>
          <w:rFonts w:ascii="Arial" w:hAnsi="Arial" w:cs="Arial"/>
          <w:color w:val="000000" w:themeColor="text1"/>
          <w:sz w:val="20"/>
          <w:szCs w:val="20"/>
        </w:rPr>
        <w:t>Yönetim Kurulu’nun 22 Aralık 2017 tarihinde aldığı karara istinaden “Albaraka Kültür Sanat ve Yayıncılık A.Ş.”</w:t>
      </w:r>
      <w:r>
        <w:rPr>
          <w:rFonts w:ascii="Arial" w:hAnsi="Arial" w:cs="Arial"/>
          <w:color w:val="000000" w:themeColor="text1"/>
          <w:sz w:val="20"/>
          <w:szCs w:val="20"/>
        </w:rPr>
        <w:t xml:space="preserve"> unvanlı şirketin kurulmuştur. </w:t>
      </w:r>
      <w:r w:rsidRPr="00203667">
        <w:rPr>
          <w:rFonts w:ascii="Arial" w:hAnsi="Arial" w:cs="Arial"/>
          <w:color w:val="000000" w:themeColor="text1"/>
          <w:sz w:val="20"/>
          <w:szCs w:val="20"/>
        </w:rPr>
        <w:t>31 Mart 2018 itibar</w:t>
      </w:r>
      <w:r w:rsidR="006A60E8">
        <w:rPr>
          <w:rFonts w:ascii="Arial" w:hAnsi="Arial" w:cs="Arial"/>
          <w:color w:val="000000" w:themeColor="text1"/>
          <w:sz w:val="20"/>
          <w:szCs w:val="20"/>
        </w:rPr>
        <w:t>ı</w:t>
      </w:r>
      <w:r w:rsidRPr="00203667">
        <w:rPr>
          <w:rFonts w:ascii="Arial" w:hAnsi="Arial" w:cs="Arial"/>
          <w:color w:val="000000" w:themeColor="text1"/>
          <w:sz w:val="20"/>
          <w:szCs w:val="20"/>
        </w:rPr>
        <w:t>yl</w:t>
      </w:r>
      <w:r w:rsidR="006A60E8">
        <w:rPr>
          <w:rFonts w:ascii="Arial" w:hAnsi="Arial" w:cs="Arial"/>
          <w:color w:val="000000" w:themeColor="text1"/>
          <w:sz w:val="20"/>
          <w:szCs w:val="20"/>
        </w:rPr>
        <w:t>a</w:t>
      </w:r>
      <w:r w:rsidRPr="00203667">
        <w:rPr>
          <w:rFonts w:ascii="Arial" w:hAnsi="Arial" w:cs="Arial"/>
          <w:color w:val="000000" w:themeColor="text1"/>
          <w:sz w:val="20"/>
          <w:szCs w:val="20"/>
        </w:rPr>
        <w:t xml:space="preserve"> şirket sermayesi 3.540 TL’dir ve </w:t>
      </w:r>
      <w:r w:rsidR="00B10C61" w:rsidRPr="00B10C61">
        <w:rPr>
          <w:rFonts w:ascii="Arial" w:hAnsi="Arial" w:cs="Arial"/>
          <w:color w:val="000000" w:themeColor="text1"/>
          <w:sz w:val="20"/>
          <w:szCs w:val="20"/>
        </w:rPr>
        <w:t xml:space="preserve">Ana Ortaklık </w:t>
      </w:r>
      <w:r w:rsidRPr="00203667">
        <w:rPr>
          <w:rFonts w:ascii="Arial" w:hAnsi="Arial" w:cs="Arial"/>
          <w:color w:val="000000" w:themeColor="text1"/>
          <w:sz w:val="20"/>
          <w:szCs w:val="20"/>
        </w:rPr>
        <w:t xml:space="preserve">Banka’nın şirket sermayesindeki payı % 100’dür. Mali olmayan ortaklık olmasından ötürü </w:t>
      </w:r>
      <w:proofErr w:type="gramStart"/>
      <w:r w:rsidRPr="00203667">
        <w:rPr>
          <w:rFonts w:ascii="Arial" w:hAnsi="Arial" w:cs="Arial"/>
          <w:color w:val="000000" w:themeColor="text1"/>
          <w:sz w:val="20"/>
          <w:szCs w:val="20"/>
        </w:rPr>
        <w:t>konsolide</w:t>
      </w:r>
      <w:proofErr w:type="gramEnd"/>
      <w:r w:rsidRPr="00203667">
        <w:rPr>
          <w:rFonts w:ascii="Arial" w:hAnsi="Arial" w:cs="Arial"/>
          <w:color w:val="000000" w:themeColor="text1"/>
          <w:sz w:val="20"/>
          <w:szCs w:val="20"/>
        </w:rPr>
        <w:t xml:space="preserve"> edilmemiştir.</w:t>
      </w:r>
    </w:p>
    <w:p w14:paraId="6C5385A8" w14:textId="15F03E1A" w:rsidR="00183A10" w:rsidRPr="009128F0" w:rsidRDefault="00FE166D" w:rsidP="00C82B69">
      <w:pPr>
        <w:pStyle w:val="GvdeMetniGirintisi"/>
        <w:spacing w:before="120" w:after="120"/>
        <w:ind w:left="-567" w:firstLine="0"/>
        <w:rPr>
          <w:rFonts w:ascii="Arial" w:hAnsi="Arial" w:cs="Arial"/>
          <w:b/>
          <w:color w:val="000000" w:themeColor="text1"/>
          <w:sz w:val="20"/>
          <w:szCs w:val="20"/>
        </w:rPr>
      </w:pPr>
      <w:r>
        <w:rPr>
          <w:rFonts w:ascii="Arial" w:hAnsi="Arial" w:cs="Arial"/>
          <w:b/>
          <w:color w:val="000000" w:themeColor="text1"/>
          <w:sz w:val="20"/>
          <w:szCs w:val="20"/>
        </w:rPr>
        <w:t xml:space="preserve">b2. </w:t>
      </w:r>
      <w:r>
        <w:rPr>
          <w:rFonts w:ascii="Arial" w:hAnsi="Arial" w:cs="Arial"/>
          <w:b/>
          <w:color w:val="000000" w:themeColor="text1"/>
          <w:sz w:val="20"/>
          <w:szCs w:val="20"/>
        </w:rPr>
        <w:tab/>
      </w:r>
      <w:r w:rsidR="00554E32" w:rsidRPr="009128F0">
        <w:rPr>
          <w:rFonts w:ascii="Arial" w:hAnsi="Arial" w:cs="Arial"/>
          <w:b/>
          <w:color w:val="000000" w:themeColor="text1"/>
          <w:sz w:val="20"/>
          <w:szCs w:val="20"/>
        </w:rPr>
        <w:t>Konsolide edilen bağlı ortaklıklara i</w:t>
      </w:r>
      <w:r w:rsidR="002F1DA2" w:rsidRPr="009128F0">
        <w:rPr>
          <w:rFonts w:ascii="Arial" w:hAnsi="Arial" w:cs="Arial"/>
          <w:b/>
          <w:color w:val="000000" w:themeColor="text1"/>
          <w:sz w:val="20"/>
          <w:szCs w:val="20"/>
        </w:rPr>
        <w:t>liş</w:t>
      </w:r>
      <w:r w:rsidR="00554E32" w:rsidRPr="009128F0">
        <w:rPr>
          <w:rFonts w:ascii="Arial" w:hAnsi="Arial" w:cs="Arial"/>
          <w:b/>
          <w:color w:val="000000" w:themeColor="text1"/>
          <w:sz w:val="20"/>
          <w:szCs w:val="20"/>
        </w:rPr>
        <w:t>kin b</w:t>
      </w:r>
      <w:r w:rsidR="002F1DA2" w:rsidRPr="009128F0">
        <w:rPr>
          <w:rFonts w:ascii="Arial" w:hAnsi="Arial" w:cs="Arial"/>
          <w:b/>
          <w:color w:val="000000" w:themeColor="text1"/>
          <w:sz w:val="20"/>
          <w:szCs w:val="20"/>
        </w:rPr>
        <w:t>ilgiler:</w:t>
      </w:r>
    </w:p>
    <w:p w14:paraId="5B3B7551" w14:textId="68F4973D" w:rsidR="0066541B" w:rsidRPr="009128F0" w:rsidRDefault="00BB46AE" w:rsidP="0019366F">
      <w:pPr>
        <w:pStyle w:val="msobodytextindent"/>
        <w:spacing w:before="120" w:after="120"/>
        <w:ind w:firstLine="0"/>
        <w:rPr>
          <w:rFonts w:ascii="Arial" w:hAnsi="Arial" w:cs="Arial"/>
          <w:color w:val="000000" w:themeColor="text1"/>
          <w:sz w:val="20"/>
          <w:szCs w:val="20"/>
        </w:rPr>
      </w:pPr>
      <w:r w:rsidRPr="009128F0">
        <w:rPr>
          <w:rFonts w:ascii="Arial" w:hAnsi="Arial" w:cs="Arial"/>
          <w:b/>
          <w:color w:val="000000" w:themeColor="text1"/>
          <w:sz w:val="20"/>
          <w:szCs w:val="20"/>
        </w:rPr>
        <w:t>i)</w:t>
      </w:r>
      <w:r w:rsidRPr="009128F0">
        <w:rPr>
          <w:rFonts w:ascii="Arial" w:hAnsi="Arial" w:cs="Arial"/>
          <w:color w:val="000000" w:themeColor="text1"/>
          <w:sz w:val="20"/>
          <w:szCs w:val="20"/>
        </w:rPr>
        <w:t xml:space="preserve"> </w:t>
      </w:r>
      <w:r w:rsidR="0066541B" w:rsidRPr="009128F0">
        <w:rPr>
          <w:rFonts w:ascii="Arial" w:hAnsi="Arial" w:cs="Arial"/>
          <w:color w:val="000000" w:themeColor="text1"/>
          <w:sz w:val="20"/>
          <w:szCs w:val="20"/>
        </w:rPr>
        <w:t>Ana Ortaklık Banka’nın konsolidasyona tabi tuttuğu bağlı ortaklığı Bereket</w:t>
      </w:r>
      <w:r w:rsidR="00C062EE" w:rsidRPr="009128F0">
        <w:rPr>
          <w:rFonts w:ascii="Arial" w:hAnsi="Arial" w:cs="Arial"/>
          <w:color w:val="000000" w:themeColor="text1"/>
          <w:sz w:val="20"/>
          <w:szCs w:val="20"/>
        </w:rPr>
        <w:t xml:space="preserve"> Varlık Kiralama A.Ş</w:t>
      </w:r>
      <w:proofErr w:type="gramStart"/>
      <w:r w:rsidR="004A7488" w:rsidRPr="009128F0">
        <w:rPr>
          <w:rFonts w:ascii="Arial" w:hAnsi="Arial" w:cs="Arial"/>
          <w:color w:val="000000" w:themeColor="text1"/>
          <w:sz w:val="20"/>
          <w:szCs w:val="20"/>
        </w:rPr>
        <w:t>.</w:t>
      </w:r>
      <w:r w:rsidR="00C062EE" w:rsidRPr="009128F0">
        <w:rPr>
          <w:rFonts w:ascii="Arial" w:hAnsi="Arial" w:cs="Arial"/>
          <w:color w:val="000000" w:themeColor="text1"/>
          <w:sz w:val="20"/>
          <w:szCs w:val="20"/>
        </w:rPr>
        <w:t>,</w:t>
      </w:r>
      <w:proofErr w:type="gramEnd"/>
      <w:r w:rsidR="00C062EE" w:rsidRPr="009128F0">
        <w:rPr>
          <w:rFonts w:ascii="Arial" w:hAnsi="Arial" w:cs="Arial"/>
          <w:color w:val="000000" w:themeColor="text1"/>
          <w:sz w:val="20"/>
          <w:szCs w:val="20"/>
        </w:rPr>
        <w:t>14 Ekim 2011</w:t>
      </w:r>
      <w:r w:rsidR="0066541B" w:rsidRPr="009128F0">
        <w:rPr>
          <w:rFonts w:ascii="Arial" w:hAnsi="Arial" w:cs="Arial"/>
          <w:color w:val="000000" w:themeColor="text1"/>
          <w:sz w:val="20"/>
          <w:szCs w:val="20"/>
        </w:rPr>
        <w:t xml:space="preserve"> tarihinde, Sermaye P</w:t>
      </w:r>
      <w:r w:rsidR="00C062EE" w:rsidRPr="009128F0">
        <w:rPr>
          <w:rFonts w:ascii="Arial" w:hAnsi="Arial" w:cs="Arial"/>
          <w:color w:val="000000" w:themeColor="text1"/>
          <w:sz w:val="20"/>
          <w:szCs w:val="20"/>
        </w:rPr>
        <w:t xml:space="preserve">iyasası Kurulu tarafından 1 Nisan </w:t>
      </w:r>
      <w:r w:rsidR="0066541B" w:rsidRPr="009128F0">
        <w:rPr>
          <w:rFonts w:ascii="Arial" w:hAnsi="Arial" w:cs="Arial"/>
          <w:color w:val="000000" w:themeColor="text1"/>
          <w:sz w:val="20"/>
          <w:szCs w:val="20"/>
        </w:rPr>
        <w:t>2010 tarihli ve 275</w:t>
      </w:r>
      <w:r w:rsidR="00BD1B96" w:rsidRPr="009128F0">
        <w:rPr>
          <w:rFonts w:ascii="Arial" w:hAnsi="Arial" w:cs="Arial"/>
          <w:color w:val="000000" w:themeColor="text1"/>
          <w:sz w:val="20"/>
          <w:szCs w:val="20"/>
        </w:rPr>
        <w:t>39 sayılı Resmi Gazete’ de yayım</w:t>
      </w:r>
      <w:r w:rsidR="0066541B" w:rsidRPr="009128F0">
        <w:rPr>
          <w:rFonts w:ascii="Arial" w:hAnsi="Arial" w:cs="Arial"/>
          <w:color w:val="000000" w:themeColor="text1"/>
          <w:sz w:val="20"/>
          <w:szCs w:val="20"/>
        </w:rPr>
        <w:t xml:space="preserve">lanan Seri:3, No:43 </w:t>
      </w:r>
      <w:proofErr w:type="spellStart"/>
      <w:r w:rsidR="0066541B" w:rsidRPr="009128F0">
        <w:rPr>
          <w:rFonts w:ascii="Arial" w:hAnsi="Arial" w:cs="Arial"/>
          <w:color w:val="000000" w:themeColor="text1"/>
          <w:sz w:val="20"/>
          <w:szCs w:val="20"/>
        </w:rPr>
        <w:t>nolu</w:t>
      </w:r>
      <w:proofErr w:type="spellEnd"/>
      <w:r w:rsidR="0066541B" w:rsidRPr="009128F0">
        <w:rPr>
          <w:rFonts w:ascii="Arial" w:hAnsi="Arial" w:cs="Arial"/>
          <w:color w:val="000000" w:themeColor="text1"/>
          <w:sz w:val="20"/>
          <w:szCs w:val="20"/>
        </w:rPr>
        <w:t xml:space="preserve"> Kira Sertifikalarına ve Varlık Kiralama Şirketlerine İlişkin Esaslar Hakkında Tebliğ’e ve ilgili diğer mevzuata uygun olarak faaliyette bul</w:t>
      </w:r>
      <w:r w:rsidR="00C062EE" w:rsidRPr="009128F0">
        <w:rPr>
          <w:rFonts w:ascii="Arial" w:hAnsi="Arial" w:cs="Arial"/>
          <w:color w:val="000000" w:themeColor="text1"/>
          <w:sz w:val="20"/>
          <w:szCs w:val="20"/>
        </w:rPr>
        <w:t>unmak üzere, BDDK’nın 22 Eylül 2011</w:t>
      </w:r>
      <w:r w:rsidR="0066541B" w:rsidRPr="009128F0">
        <w:rPr>
          <w:rFonts w:ascii="Arial" w:hAnsi="Arial" w:cs="Arial"/>
          <w:color w:val="000000" w:themeColor="text1"/>
          <w:sz w:val="20"/>
          <w:szCs w:val="20"/>
        </w:rPr>
        <w:t xml:space="preserve"> tarih ve B.02,1.BDK.</w:t>
      </w:r>
      <w:r w:rsidR="00D66D1D" w:rsidRPr="009128F0">
        <w:rPr>
          <w:rFonts w:ascii="Arial" w:hAnsi="Arial" w:cs="Arial"/>
          <w:color w:val="000000" w:themeColor="text1"/>
          <w:sz w:val="20"/>
          <w:szCs w:val="20"/>
        </w:rPr>
        <w:t>-</w:t>
      </w:r>
      <w:r w:rsidR="0066541B" w:rsidRPr="009128F0">
        <w:rPr>
          <w:rFonts w:ascii="Arial" w:hAnsi="Arial" w:cs="Arial"/>
          <w:color w:val="000000" w:themeColor="text1"/>
          <w:sz w:val="20"/>
          <w:szCs w:val="20"/>
        </w:rPr>
        <w:t>.13.00.-91.11-20564 sayılı görüşü ile Sermay</w:t>
      </w:r>
      <w:r w:rsidR="00C062EE" w:rsidRPr="009128F0">
        <w:rPr>
          <w:rFonts w:ascii="Arial" w:hAnsi="Arial" w:cs="Arial"/>
          <w:color w:val="000000" w:themeColor="text1"/>
          <w:sz w:val="20"/>
          <w:szCs w:val="20"/>
        </w:rPr>
        <w:t>e Piyasası Kurulu’nun 6 Ekim 2011</w:t>
      </w:r>
      <w:r w:rsidR="0066541B" w:rsidRPr="009128F0">
        <w:rPr>
          <w:rFonts w:ascii="Arial" w:hAnsi="Arial" w:cs="Arial"/>
          <w:color w:val="000000" w:themeColor="text1"/>
          <w:sz w:val="20"/>
          <w:szCs w:val="20"/>
        </w:rPr>
        <w:t xml:space="preserve"> tarihli ve 32/923 sayılı izni doğrultusunda,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 TL sermaye ile kurulmuştur. </w:t>
      </w:r>
      <w:r w:rsidR="0081754E" w:rsidRPr="009128F0">
        <w:rPr>
          <w:rFonts w:ascii="Arial" w:hAnsi="Arial" w:cs="Arial"/>
          <w:color w:val="000000" w:themeColor="text1"/>
          <w:sz w:val="20"/>
          <w:szCs w:val="20"/>
        </w:rPr>
        <w:t>Şirket ser</w:t>
      </w:r>
      <w:r w:rsidR="000C49AB" w:rsidRPr="009128F0">
        <w:rPr>
          <w:rFonts w:ascii="Arial" w:hAnsi="Arial" w:cs="Arial"/>
          <w:color w:val="000000" w:themeColor="text1"/>
          <w:sz w:val="20"/>
          <w:szCs w:val="20"/>
        </w:rPr>
        <w:t>mayesi 3</w:t>
      </w:r>
      <w:r w:rsidR="00B547A6">
        <w:rPr>
          <w:rFonts w:ascii="Arial" w:hAnsi="Arial" w:cs="Arial"/>
          <w:color w:val="000000" w:themeColor="text1"/>
          <w:sz w:val="20"/>
          <w:szCs w:val="20"/>
        </w:rPr>
        <w:t>1</w:t>
      </w:r>
      <w:r w:rsidR="00C062EE" w:rsidRPr="009128F0">
        <w:rPr>
          <w:rFonts w:ascii="Arial" w:hAnsi="Arial" w:cs="Arial"/>
          <w:color w:val="000000" w:themeColor="text1"/>
          <w:sz w:val="20"/>
          <w:szCs w:val="20"/>
        </w:rPr>
        <w:t xml:space="preserve"> </w:t>
      </w:r>
      <w:r w:rsidR="00DB2945">
        <w:rPr>
          <w:rFonts w:ascii="Arial" w:hAnsi="Arial" w:cs="Arial"/>
          <w:color w:val="000000" w:themeColor="text1"/>
          <w:sz w:val="20"/>
          <w:szCs w:val="20"/>
        </w:rPr>
        <w:t>Mart</w:t>
      </w:r>
      <w:r w:rsidR="0031542E" w:rsidRPr="009128F0">
        <w:rPr>
          <w:rFonts w:ascii="Arial" w:hAnsi="Arial" w:cs="Arial"/>
          <w:color w:val="000000" w:themeColor="text1"/>
          <w:sz w:val="20"/>
          <w:szCs w:val="20"/>
        </w:rPr>
        <w:t xml:space="preserve"> </w:t>
      </w:r>
      <w:r w:rsidR="00DB2945">
        <w:rPr>
          <w:rFonts w:ascii="Arial" w:hAnsi="Arial" w:cs="Arial"/>
          <w:color w:val="000000" w:themeColor="text1"/>
          <w:sz w:val="20"/>
          <w:szCs w:val="20"/>
        </w:rPr>
        <w:t>2018</w:t>
      </w:r>
      <w:r w:rsidR="0048011A" w:rsidRPr="009128F0">
        <w:rPr>
          <w:rFonts w:ascii="Arial" w:hAnsi="Arial" w:cs="Arial"/>
          <w:color w:val="000000" w:themeColor="text1"/>
          <w:sz w:val="20"/>
          <w:szCs w:val="20"/>
        </w:rPr>
        <w:t xml:space="preserve"> tarihi itibarıyla</w:t>
      </w:r>
      <w:r w:rsidR="0081754E" w:rsidRPr="009128F0">
        <w:rPr>
          <w:rFonts w:ascii="Arial" w:hAnsi="Arial" w:cs="Arial"/>
          <w:color w:val="000000" w:themeColor="text1"/>
          <w:sz w:val="20"/>
          <w:szCs w:val="20"/>
        </w:rPr>
        <w:t xml:space="preserve"> </w:t>
      </w:r>
      <w:r w:rsidR="00B53083" w:rsidRPr="009128F0">
        <w:rPr>
          <w:rFonts w:ascii="Arial" w:hAnsi="Arial" w:cs="Arial"/>
          <w:color w:val="000000" w:themeColor="text1"/>
          <w:sz w:val="20"/>
          <w:szCs w:val="20"/>
        </w:rPr>
        <w:t>400</w:t>
      </w:r>
      <w:r w:rsidR="0081754E" w:rsidRPr="009128F0">
        <w:rPr>
          <w:rFonts w:ascii="Arial" w:hAnsi="Arial" w:cs="Arial"/>
          <w:color w:val="000000" w:themeColor="text1"/>
          <w:sz w:val="20"/>
          <w:szCs w:val="20"/>
        </w:rPr>
        <w:t xml:space="preserve"> TL’dir. B</w:t>
      </w:r>
      <w:r w:rsidR="00E122DC" w:rsidRPr="009128F0">
        <w:rPr>
          <w:rFonts w:ascii="Arial" w:hAnsi="Arial" w:cs="Arial"/>
          <w:color w:val="000000" w:themeColor="text1"/>
          <w:sz w:val="20"/>
          <w:szCs w:val="20"/>
        </w:rPr>
        <w:t xml:space="preserve">ereket Varlık Kiralama A.Ş. </w:t>
      </w:r>
      <w:r w:rsidR="00B547A6" w:rsidRPr="00B547A6">
        <w:rPr>
          <w:rFonts w:ascii="Arial" w:hAnsi="Arial" w:cs="Arial"/>
          <w:color w:val="000000" w:themeColor="text1"/>
          <w:sz w:val="20"/>
          <w:szCs w:val="20"/>
        </w:rPr>
        <w:t xml:space="preserve">31 </w:t>
      </w:r>
      <w:r w:rsidR="00DB2945">
        <w:rPr>
          <w:rFonts w:ascii="Arial" w:hAnsi="Arial" w:cs="Arial"/>
          <w:color w:val="000000" w:themeColor="text1"/>
          <w:sz w:val="20"/>
          <w:szCs w:val="20"/>
        </w:rPr>
        <w:t>Mart</w:t>
      </w:r>
      <w:r w:rsidR="0031542E" w:rsidRPr="00B547A6">
        <w:rPr>
          <w:rFonts w:ascii="Arial" w:hAnsi="Arial" w:cs="Arial"/>
          <w:color w:val="000000" w:themeColor="text1"/>
          <w:sz w:val="20"/>
          <w:szCs w:val="20"/>
        </w:rPr>
        <w:t xml:space="preserve"> </w:t>
      </w:r>
      <w:r w:rsidR="00117D93" w:rsidRPr="009128F0">
        <w:rPr>
          <w:rFonts w:ascii="Arial" w:hAnsi="Arial" w:cs="Arial"/>
          <w:color w:val="000000" w:themeColor="text1"/>
          <w:sz w:val="20"/>
          <w:szCs w:val="20"/>
        </w:rPr>
        <w:t>201</w:t>
      </w:r>
      <w:r w:rsidR="00DB2945">
        <w:rPr>
          <w:rFonts w:ascii="Arial" w:hAnsi="Arial" w:cs="Arial"/>
          <w:color w:val="000000" w:themeColor="text1"/>
          <w:sz w:val="20"/>
          <w:szCs w:val="20"/>
        </w:rPr>
        <w:t>8</w:t>
      </w:r>
      <w:r w:rsidR="0048011A" w:rsidRPr="009128F0">
        <w:rPr>
          <w:rFonts w:ascii="Arial" w:hAnsi="Arial" w:cs="Arial"/>
          <w:color w:val="000000" w:themeColor="text1"/>
          <w:sz w:val="20"/>
          <w:szCs w:val="20"/>
        </w:rPr>
        <w:t xml:space="preserve"> tarihi itibarıyla</w:t>
      </w:r>
      <w:r w:rsidR="0081754E" w:rsidRPr="009128F0">
        <w:rPr>
          <w:rFonts w:ascii="Arial" w:hAnsi="Arial" w:cs="Arial"/>
          <w:color w:val="000000" w:themeColor="text1"/>
          <w:sz w:val="20"/>
          <w:szCs w:val="20"/>
        </w:rPr>
        <w:t xml:space="preserve"> Ana Ortaklık Banka ile tam </w:t>
      </w:r>
      <w:proofErr w:type="gramStart"/>
      <w:r w:rsidR="0081754E" w:rsidRPr="009128F0">
        <w:rPr>
          <w:rFonts w:ascii="Arial" w:hAnsi="Arial" w:cs="Arial"/>
          <w:color w:val="000000" w:themeColor="text1"/>
          <w:sz w:val="20"/>
          <w:szCs w:val="20"/>
        </w:rPr>
        <w:t>konsolidasyon</w:t>
      </w:r>
      <w:proofErr w:type="gramEnd"/>
      <w:r w:rsidR="0081754E" w:rsidRPr="009128F0">
        <w:rPr>
          <w:rFonts w:ascii="Arial" w:hAnsi="Arial" w:cs="Arial"/>
          <w:color w:val="000000" w:themeColor="text1"/>
          <w:sz w:val="20"/>
          <w:szCs w:val="20"/>
        </w:rPr>
        <w:t xml:space="preserve"> yöntemine göre konsolide edilmiştir.</w:t>
      </w:r>
    </w:p>
    <w:p w14:paraId="131084DD" w14:textId="77777777" w:rsidR="00B81FAB" w:rsidRPr="009128F0" w:rsidRDefault="00B81FAB" w:rsidP="004A47C6">
      <w:pPr>
        <w:shd w:val="clear" w:color="auto" w:fill="FFFFFF" w:themeFill="background1"/>
        <w:ind w:left="284"/>
        <w:jc w:val="both"/>
        <w:rPr>
          <w:rFonts w:ascii="Arial" w:hAnsi="Arial" w:cs="Arial"/>
          <w:color w:val="000000" w:themeColor="text1"/>
          <w:sz w:val="20"/>
          <w:szCs w:val="20"/>
        </w:rPr>
      </w:pPr>
    </w:p>
    <w:p w14:paraId="7BC5BCFE" w14:textId="77777777" w:rsidR="00B81FAB" w:rsidRPr="009128F0" w:rsidRDefault="00B81FAB" w:rsidP="003F45C2">
      <w:pPr>
        <w:pStyle w:val="ListeParagraf"/>
        <w:pageBreakBefore/>
        <w:numPr>
          <w:ilvl w:val="0"/>
          <w:numId w:val="15"/>
        </w:numPr>
        <w:shd w:val="clear" w:color="auto" w:fill="FFFFFF" w:themeFill="background1"/>
        <w:ind w:left="11" w:hanging="578"/>
        <w:jc w:val="both"/>
        <w:rPr>
          <w:rFonts w:ascii="Arial" w:hAnsi="Arial" w:cs="Arial"/>
          <w:color w:val="000000" w:themeColor="text1"/>
          <w:sz w:val="20"/>
          <w:szCs w:val="20"/>
        </w:rPr>
      </w:pPr>
      <w:r w:rsidRPr="009128F0">
        <w:rPr>
          <w:rFonts w:ascii="Arial" w:hAnsi="Arial" w:cs="Arial"/>
          <w:b/>
          <w:color w:val="000000" w:themeColor="text1"/>
          <w:sz w:val="20"/>
          <w:szCs w:val="20"/>
        </w:rPr>
        <w:lastRenderedPageBreak/>
        <w:t>Konsolide bilançonun aktif hesaplarına ilişkin açıklama ve dipnotlar (devamı):</w:t>
      </w:r>
    </w:p>
    <w:p w14:paraId="6BF04AA4" w14:textId="2DCC7377" w:rsidR="002438FD" w:rsidRPr="009128F0" w:rsidRDefault="004F62EC" w:rsidP="005D052A">
      <w:pPr>
        <w:pStyle w:val="GvdeMetniGirintisi"/>
        <w:spacing w:before="120" w:after="120"/>
        <w:ind w:hanging="567"/>
        <w:rPr>
          <w:rFonts w:ascii="Arial" w:hAnsi="Arial" w:cs="Arial"/>
          <w:b/>
          <w:color w:val="000000" w:themeColor="text1"/>
          <w:sz w:val="20"/>
          <w:szCs w:val="20"/>
        </w:rPr>
      </w:pPr>
      <w:r>
        <w:rPr>
          <w:rFonts w:ascii="Arial" w:hAnsi="Arial" w:cs="Arial"/>
          <w:b/>
          <w:color w:val="000000" w:themeColor="text1"/>
          <w:sz w:val="20"/>
          <w:szCs w:val="20"/>
        </w:rPr>
        <w:t>b2</w:t>
      </w:r>
      <w:r w:rsidR="001D4D34" w:rsidRPr="009128F0">
        <w:rPr>
          <w:rFonts w:ascii="Arial" w:hAnsi="Arial" w:cs="Arial"/>
          <w:b/>
          <w:color w:val="000000" w:themeColor="text1"/>
          <w:sz w:val="20"/>
          <w:szCs w:val="20"/>
        </w:rPr>
        <w:t>.</w:t>
      </w:r>
      <w:r w:rsidR="005D052A" w:rsidRPr="009128F0">
        <w:rPr>
          <w:rFonts w:ascii="Arial" w:hAnsi="Arial" w:cs="Arial"/>
          <w:b/>
          <w:color w:val="000000" w:themeColor="text1"/>
          <w:sz w:val="20"/>
          <w:szCs w:val="20"/>
        </w:rPr>
        <w:tab/>
      </w:r>
      <w:r w:rsidR="002438FD" w:rsidRPr="009128F0">
        <w:rPr>
          <w:rFonts w:ascii="Arial" w:hAnsi="Arial" w:cs="Arial"/>
          <w:b/>
          <w:color w:val="000000" w:themeColor="text1"/>
          <w:sz w:val="20"/>
          <w:szCs w:val="20"/>
        </w:rPr>
        <w:t>Konsolide edilen bağlı ortaklıklara ilişkin bilgiler</w:t>
      </w:r>
      <w:r>
        <w:rPr>
          <w:rFonts w:ascii="Arial" w:hAnsi="Arial" w:cs="Arial"/>
          <w:b/>
          <w:color w:val="000000" w:themeColor="text1"/>
          <w:sz w:val="20"/>
          <w:szCs w:val="20"/>
        </w:rPr>
        <w:t xml:space="preserve"> (devamı)</w:t>
      </w:r>
      <w:r w:rsidR="002438FD" w:rsidRPr="009128F0">
        <w:rPr>
          <w:rFonts w:ascii="Arial" w:hAnsi="Arial" w:cs="Arial"/>
          <w:b/>
          <w:color w:val="000000" w:themeColor="text1"/>
          <w:sz w:val="20"/>
          <w:szCs w:val="20"/>
        </w:rPr>
        <w:t>:</w:t>
      </w:r>
    </w:p>
    <w:p w14:paraId="7C6C64D8" w14:textId="3D9AD60E" w:rsidR="00EA65BE" w:rsidRPr="009128F0" w:rsidRDefault="00EA65BE" w:rsidP="00900783">
      <w:pPr>
        <w:shd w:val="clear" w:color="auto" w:fill="FFFFFF" w:themeFill="background1"/>
        <w:spacing w:before="120" w:after="120"/>
        <w:ind w:left="28"/>
        <w:jc w:val="both"/>
        <w:rPr>
          <w:rFonts w:ascii="Arial" w:hAnsi="Arial" w:cs="Arial"/>
          <w:color w:val="000000" w:themeColor="text1"/>
          <w:sz w:val="20"/>
          <w:szCs w:val="20"/>
        </w:rPr>
      </w:pPr>
      <w:r w:rsidRPr="009128F0">
        <w:rPr>
          <w:rFonts w:ascii="Arial" w:hAnsi="Arial" w:cs="Arial"/>
          <w:color w:val="000000" w:themeColor="text1"/>
          <w:sz w:val="20"/>
          <w:szCs w:val="20"/>
        </w:rPr>
        <w:t>Aşağıdaki tabloda belirtilen değerler, Ber</w:t>
      </w:r>
      <w:r w:rsidR="00E122DC" w:rsidRPr="009128F0">
        <w:rPr>
          <w:rFonts w:ascii="Arial" w:hAnsi="Arial" w:cs="Arial"/>
          <w:color w:val="000000" w:themeColor="text1"/>
          <w:sz w:val="20"/>
          <w:szCs w:val="20"/>
        </w:rPr>
        <w:t>eket Var</w:t>
      </w:r>
      <w:r w:rsidR="0095731B" w:rsidRPr="009128F0">
        <w:rPr>
          <w:rFonts w:ascii="Arial" w:hAnsi="Arial" w:cs="Arial"/>
          <w:color w:val="000000" w:themeColor="text1"/>
          <w:sz w:val="20"/>
          <w:szCs w:val="20"/>
        </w:rPr>
        <w:t>lık Kiralama A.Ş.’</w:t>
      </w:r>
      <w:proofErr w:type="spellStart"/>
      <w:r w:rsidR="0095731B" w:rsidRPr="009128F0">
        <w:rPr>
          <w:rFonts w:ascii="Arial" w:hAnsi="Arial" w:cs="Arial"/>
          <w:color w:val="000000" w:themeColor="text1"/>
          <w:sz w:val="20"/>
          <w:szCs w:val="20"/>
        </w:rPr>
        <w:t>nin</w:t>
      </w:r>
      <w:proofErr w:type="spellEnd"/>
      <w:r w:rsidR="0095731B" w:rsidRPr="009128F0">
        <w:rPr>
          <w:rFonts w:ascii="Arial" w:hAnsi="Arial" w:cs="Arial"/>
          <w:color w:val="000000" w:themeColor="text1"/>
          <w:sz w:val="20"/>
          <w:szCs w:val="20"/>
        </w:rPr>
        <w:t xml:space="preserve"> </w:t>
      </w:r>
      <w:r w:rsidR="00B547A6" w:rsidRPr="00B547A6">
        <w:rPr>
          <w:rFonts w:ascii="Arial" w:hAnsi="Arial" w:cs="Arial"/>
          <w:color w:val="000000" w:themeColor="text1"/>
          <w:sz w:val="20"/>
          <w:szCs w:val="20"/>
        </w:rPr>
        <w:t xml:space="preserve">31 </w:t>
      </w:r>
      <w:r w:rsidR="006A60E8">
        <w:rPr>
          <w:rFonts w:ascii="Arial" w:hAnsi="Arial" w:cs="Arial"/>
          <w:color w:val="000000" w:themeColor="text1"/>
          <w:sz w:val="20"/>
          <w:szCs w:val="20"/>
        </w:rPr>
        <w:t>Mart</w:t>
      </w:r>
      <w:r w:rsidR="00B547A6" w:rsidRPr="00B547A6">
        <w:rPr>
          <w:rFonts w:ascii="Arial" w:hAnsi="Arial" w:cs="Arial"/>
          <w:color w:val="000000" w:themeColor="text1"/>
          <w:sz w:val="20"/>
          <w:szCs w:val="20"/>
        </w:rPr>
        <w:t xml:space="preserve"> </w:t>
      </w:r>
      <w:r w:rsidR="00F6446A" w:rsidRPr="009128F0">
        <w:rPr>
          <w:rFonts w:ascii="Arial" w:hAnsi="Arial" w:cs="Arial"/>
          <w:color w:val="000000" w:themeColor="text1"/>
          <w:sz w:val="20"/>
          <w:szCs w:val="20"/>
        </w:rPr>
        <w:t>201</w:t>
      </w:r>
      <w:r w:rsidR="006A60E8">
        <w:rPr>
          <w:rFonts w:ascii="Arial" w:hAnsi="Arial" w:cs="Arial"/>
          <w:color w:val="000000" w:themeColor="text1"/>
          <w:sz w:val="20"/>
          <w:szCs w:val="20"/>
        </w:rPr>
        <w:t>8</w:t>
      </w:r>
      <w:r w:rsidRPr="009128F0">
        <w:rPr>
          <w:rFonts w:ascii="Arial" w:hAnsi="Arial" w:cs="Arial"/>
          <w:color w:val="000000" w:themeColor="text1"/>
          <w:sz w:val="20"/>
          <w:szCs w:val="20"/>
        </w:rPr>
        <w:t xml:space="preserve"> tarihli</w:t>
      </w:r>
      <w:r w:rsidR="00E46F4A" w:rsidRPr="009128F0">
        <w:rPr>
          <w:rFonts w:ascii="Arial" w:hAnsi="Arial" w:cs="Arial"/>
          <w:color w:val="000000" w:themeColor="text1"/>
          <w:sz w:val="20"/>
          <w:szCs w:val="20"/>
        </w:rPr>
        <w:t xml:space="preserve"> </w:t>
      </w:r>
      <w:r w:rsidR="00D24009">
        <w:rPr>
          <w:rFonts w:ascii="Arial" w:hAnsi="Arial" w:cs="Arial"/>
          <w:sz w:val="20"/>
          <w:szCs w:val="20"/>
        </w:rPr>
        <w:t xml:space="preserve">sınırlı denetimden </w:t>
      </w:r>
      <w:r w:rsidR="004F62EC" w:rsidRPr="00A5606A">
        <w:rPr>
          <w:rFonts w:ascii="Arial" w:hAnsi="Arial" w:cs="Arial"/>
          <w:sz w:val="20"/>
          <w:szCs w:val="20"/>
        </w:rPr>
        <w:t>geçmiş finansal</w:t>
      </w:r>
      <w:r w:rsidRPr="003A76EE">
        <w:rPr>
          <w:rFonts w:ascii="Arial" w:hAnsi="Arial" w:cs="Arial"/>
          <w:color w:val="000000" w:themeColor="text1"/>
          <w:sz w:val="20"/>
          <w:szCs w:val="20"/>
        </w:rPr>
        <w:t xml:space="preserve"> tablolarından alınmıştır.</w:t>
      </w:r>
    </w:p>
    <w:tbl>
      <w:tblPr>
        <w:tblW w:w="9043" w:type="dxa"/>
        <w:tblInd w:w="28" w:type="dxa"/>
        <w:tblCellMar>
          <w:left w:w="0" w:type="dxa"/>
          <w:right w:w="0" w:type="dxa"/>
        </w:tblCellMar>
        <w:tblLook w:val="0000" w:firstRow="0" w:lastRow="0" w:firstColumn="0" w:lastColumn="0" w:noHBand="0" w:noVBand="0"/>
      </w:tblPr>
      <w:tblGrid>
        <w:gridCol w:w="3516"/>
        <w:gridCol w:w="1666"/>
        <w:gridCol w:w="2303"/>
        <w:gridCol w:w="1558"/>
      </w:tblGrid>
      <w:tr w:rsidR="002C76CF" w:rsidRPr="009128F0" w14:paraId="61195324" w14:textId="77777777" w:rsidTr="00255B1E">
        <w:trPr>
          <w:trHeight w:val="20"/>
        </w:trPr>
        <w:tc>
          <w:tcPr>
            <w:tcW w:w="3516" w:type="dxa"/>
            <w:tcBorders>
              <w:top w:val="single" w:sz="4" w:space="0" w:color="auto"/>
              <w:bottom w:val="single" w:sz="4" w:space="0" w:color="auto"/>
            </w:tcBorders>
            <w:noWrap/>
            <w:tcMar>
              <w:top w:w="15" w:type="dxa"/>
              <w:left w:w="15" w:type="dxa"/>
              <w:bottom w:w="0" w:type="dxa"/>
              <w:right w:w="15" w:type="dxa"/>
            </w:tcMar>
            <w:vAlign w:val="bottom"/>
          </w:tcPr>
          <w:p w14:paraId="6565A8A1" w14:textId="77777777" w:rsidR="0081754E" w:rsidRPr="009128F0" w:rsidRDefault="0081754E" w:rsidP="00CA1075">
            <w:pPr>
              <w:jc w:val="both"/>
              <w:rPr>
                <w:rFonts w:ascii="Arial" w:hAnsi="Arial" w:cs="Arial"/>
                <w:b/>
                <w:iCs/>
                <w:color w:val="000000" w:themeColor="text1"/>
                <w:sz w:val="18"/>
                <w:szCs w:val="18"/>
              </w:rPr>
            </w:pPr>
          </w:p>
          <w:p w14:paraId="08031391" w14:textId="77777777" w:rsidR="0081754E" w:rsidRPr="009128F0" w:rsidRDefault="0081754E" w:rsidP="00CA1075">
            <w:pPr>
              <w:jc w:val="both"/>
              <w:rPr>
                <w:rFonts w:ascii="Arial" w:eastAsia="Arial Unicode MS" w:hAnsi="Arial" w:cs="Arial"/>
                <w:b/>
                <w:iCs/>
                <w:color w:val="000000" w:themeColor="text1"/>
                <w:sz w:val="18"/>
                <w:szCs w:val="18"/>
              </w:rPr>
            </w:pPr>
            <w:r w:rsidRPr="009128F0">
              <w:rPr>
                <w:rFonts w:ascii="Arial" w:hAnsi="Arial" w:cs="Arial"/>
                <w:b/>
                <w:iCs/>
                <w:color w:val="000000" w:themeColor="text1"/>
                <w:sz w:val="18"/>
                <w:szCs w:val="18"/>
              </w:rPr>
              <w:t>Unvanı</w:t>
            </w:r>
          </w:p>
        </w:tc>
        <w:tc>
          <w:tcPr>
            <w:tcW w:w="1666" w:type="dxa"/>
            <w:tcBorders>
              <w:top w:val="single" w:sz="4" w:space="0" w:color="auto"/>
              <w:bottom w:val="single" w:sz="4" w:space="0" w:color="auto"/>
            </w:tcBorders>
            <w:tcMar>
              <w:top w:w="15" w:type="dxa"/>
              <w:left w:w="15" w:type="dxa"/>
              <w:bottom w:w="0" w:type="dxa"/>
              <w:right w:w="15" w:type="dxa"/>
            </w:tcMar>
            <w:vAlign w:val="bottom"/>
          </w:tcPr>
          <w:p w14:paraId="79124470" w14:textId="77777777" w:rsidR="0081754E" w:rsidRPr="009128F0" w:rsidRDefault="0081754E" w:rsidP="00CA1075">
            <w:pPr>
              <w:rPr>
                <w:rFonts w:ascii="Arial" w:hAnsi="Arial" w:cs="Arial"/>
                <w:b/>
                <w:iCs/>
                <w:color w:val="000000" w:themeColor="text1"/>
                <w:sz w:val="18"/>
                <w:szCs w:val="18"/>
              </w:rPr>
            </w:pPr>
          </w:p>
          <w:p w14:paraId="4CD887AE" w14:textId="3E86AF0F" w:rsidR="0081754E" w:rsidRPr="009128F0" w:rsidRDefault="0081754E" w:rsidP="00CA1075">
            <w:pPr>
              <w:rPr>
                <w:rFonts w:ascii="Arial" w:hAnsi="Arial" w:cs="Arial"/>
                <w:b/>
                <w:iCs/>
                <w:color w:val="000000" w:themeColor="text1"/>
                <w:sz w:val="18"/>
                <w:szCs w:val="18"/>
              </w:rPr>
            </w:pPr>
            <w:r w:rsidRPr="009128F0">
              <w:rPr>
                <w:rFonts w:ascii="Arial" w:hAnsi="Arial" w:cs="Arial"/>
                <w:b/>
                <w:iCs/>
                <w:color w:val="000000" w:themeColor="text1"/>
                <w:sz w:val="18"/>
                <w:szCs w:val="18"/>
              </w:rPr>
              <w:t>Adres (Şehir/Ülke)</w:t>
            </w:r>
          </w:p>
        </w:tc>
        <w:tc>
          <w:tcPr>
            <w:tcW w:w="2303" w:type="dxa"/>
            <w:tcBorders>
              <w:top w:val="single" w:sz="4" w:space="0" w:color="auto"/>
              <w:bottom w:val="single" w:sz="4" w:space="0" w:color="auto"/>
            </w:tcBorders>
            <w:noWrap/>
            <w:tcMar>
              <w:top w:w="15" w:type="dxa"/>
              <w:left w:w="15" w:type="dxa"/>
              <w:bottom w:w="0" w:type="dxa"/>
              <w:right w:w="15" w:type="dxa"/>
            </w:tcMar>
            <w:vAlign w:val="bottom"/>
          </w:tcPr>
          <w:p w14:paraId="29D9F5F4" w14:textId="77777777" w:rsidR="0081754E" w:rsidRPr="009128F0" w:rsidRDefault="00E16858" w:rsidP="00CA1075">
            <w:pPr>
              <w:jc w:val="center"/>
              <w:rPr>
                <w:rFonts w:ascii="Arial" w:eastAsia="Arial Unicode MS" w:hAnsi="Arial" w:cs="Arial"/>
                <w:b/>
                <w:iCs/>
                <w:color w:val="000000" w:themeColor="text1"/>
                <w:sz w:val="18"/>
                <w:szCs w:val="18"/>
              </w:rPr>
            </w:pPr>
            <w:r w:rsidRPr="009128F0">
              <w:rPr>
                <w:rFonts w:ascii="Arial" w:hAnsi="Arial" w:cs="Arial"/>
                <w:b/>
                <w:iCs/>
                <w:color w:val="000000" w:themeColor="text1"/>
                <w:sz w:val="18"/>
                <w:szCs w:val="18"/>
              </w:rPr>
              <w:t xml:space="preserve">Ana Ortaklık </w:t>
            </w:r>
            <w:r w:rsidR="0081754E" w:rsidRPr="009128F0">
              <w:rPr>
                <w:rFonts w:ascii="Arial" w:hAnsi="Arial" w:cs="Arial"/>
                <w:b/>
                <w:iCs/>
                <w:color w:val="000000" w:themeColor="text1"/>
                <w:sz w:val="18"/>
                <w:szCs w:val="18"/>
              </w:rPr>
              <w:t>Banka</w:t>
            </w:r>
            <w:r w:rsidRPr="009128F0">
              <w:rPr>
                <w:rFonts w:ascii="Arial" w:hAnsi="Arial" w:cs="Arial"/>
                <w:b/>
                <w:iCs/>
                <w:color w:val="000000" w:themeColor="text1"/>
                <w:sz w:val="18"/>
                <w:szCs w:val="18"/>
              </w:rPr>
              <w:t>’</w:t>
            </w:r>
            <w:r w:rsidR="0081754E" w:rsidRPr="009128F0">
              <w:rPr>
                <w:rFonts w:ascii="Arial" w:hAnsi="Arial" w:cs="Arial"/>
                <w:b/>
                <w:iCs/>
                <w:color w:val="000000" w:themeColor="text1"/>
                <w:sz w:val="18"/>
                <w:szCs w:val="18"/>
              </w:rPr>
              <w:t xml:space="preserve">nın Pay Oranı-Farklıysa Oy Oranı (%) </w:t>
            </w:r>
          </w:p>
        </w:tc>
        <w:tc>
          <w:tcPr>
            <w:tcW w:w="1558" w:type="dxa"/>
            <w:tcBorders>
              <w:top w:val="single" w:sz="4" w:space="0" w:color="auto"/>
              <w:bottom w:val="single" w:sz="4" w:space="0" w:color="auto"/>
            </w:tcBorders>
            <w:tcMar>
              <w:top w:w="15" w:type="dxa"/>
              <w:left w:w="15" w:type="dxa"/>
              <w:bottom w:w="0" w:type="dxa"/>
              <w:right w:w="15" w:type="dxa"/>
            </w:tcMar>
            <w:vAlign w:val="bottom"/>
          </w:tcPr>
          <w:p w14:paraId="29BD6004" w14:textId="77777777" w:rsidR="0081754E" w:rsidRPr="009128F0" w:rsidRDefault="0081754E" w:rsidP="00CA1075">
            <w:pPr>
              <w:jc w:val="center"/>
              <w:rPr>
                <w:rFonts w:ascii="Arial" w:eastAsia="Arial Unicode MS" w:hAnsi="Arial" w:cs="Arial"/>
                <w:b/>
                <w:iCs/>
                <w:color w:val="000000" w:themeColor="text1"/>
                <w:sz w:val="18"/>
                <w:szCs w:val="18"/>
              </w:rPr>
            </w:pPr>
            <w:r w:rsidRPr="009128F0">
              <w:rPr>
                <w:rFonts w:ascii="Arial" w:hAnsi="Arial" w:cs="Arial"/>
                <w:b/>
                <w:iCs/>
                <w:color w:val="000000" w:themeColor="text1"/>
                <w:sz w:val="18"/>
                <w:szCs w:val="18"/>
              </w:rPr>
              <w:t xml:space="preserve">Diğer Ortakların Pay Oranı (%) </w:t>
            </w:r>
          </w:p>
        </w:tc>
      </w:tr>
      <w:tr w:rsidR="006F1A51" w:rsidRPr="009128F0" w14:paraId="72269F9F" w14:textId="77777777" w:rsidTr="00255B1E">
        <w:trPr>
          <w:trHeight w:val="20"/>
        </w:trPr>
        <w:tc>
          <w:tcPr>
            <w:tcW w:w="3516" w:type="dxa"/>
            <w:tcBorders>
              <w:top w:val="single" w:sz="4" w:space="0" w:color="auto"/>
            </w:tcBorders>
            <w:noWrap/>
            <w:tcMar>
              <w:top w:w="15" w:type="dxa"/>
              <w:left w:w="15" w:type="dxa"/>
              <w:bottom w:w="0" w:type="dxa"/>
              <w:right w:w="15" w:type="dxa"/>
            </w:tcMar>
            <w:vAlign w:val="bottom"/>
          </w:tcPr>
          <w:p w14:paraId="2397762E" w14:textId="77777777" w:rsidR="006F1A51" w:rsidRPr="009128F0" w:rsidRDefault="006F1A51" w:rsidP="00CA1075">
            <w:pPr>
              <w:jc w:val="both"/>
              <w:rPr>
                <w:rFonts w:ascii="Arial" w:hAnsi="Arial" w:cs="Arial"/>
                <w:b/>
                <w:iCs/>
                <w:color w:val="000000" w:themeColor="text1"/>
                <w:sz w:val="18"/>
                <w:szCs w:val="18"/>
              </w:rPr>
            </w:pPr>
          </w:p>
        </w:tc>
        <w:tc>
          <w:tcPr>
            <w:tcW w:w="1666" w:type="dxa"/>
            <w:tcBorders>
              <w:top w:val="single" w:sz="4" w:space="0" w:color="auto"/>
            </w:tcBorders>
            <w:tcMar>
              <w:top w:w="15" w:type="dxa"/>
              <w:left w:w="15" w:type="dxa"/>
              <w:bottom w:w="0" w:type="dxa"/>
              <w:right w:w="15" w:type="dxa"/>
            </w:tcMar>
            <w:vAlign w:val="bottom"/>
          </w:tcPr>
          <w:p w14:paraId="049D7DFC" w14:textId="77777777" w:rsidR="006F1A51" w:rsidRPr="009128F0" w:rsidRDefault="006F1A51" w:rsidP="00CA1075">
            <w:pPr>
              <w:rPr>
                <w:rFonts w:ascii="Arial" w:hAnsi="Arial" w:cs="Arial"/>
                <w:b/>
                <w:iCs/>
                <w:color w:val="000000" w:themeColor="text1"/>
                <w:sz w:val="18"/>
                <w:szCs w:val="18"/>
              </w:rPr>
            </w:pPr>
          </w:p>
        </w:tc>
        <w:tc>
          <w:tcPr>
            <w:tcW w:w="2303" w:type="dxa"/>
            <w:tcBorders>
              <w:top w:val="single" w:sz="4" w:space="0" w:color="auto"/>
            </w:tcBorders>
            <w:noWrap/>
            <w:tcMar>
              <w:top w:w="15" w:type="dxa"/>
              <w:left w:w="15" w:type="dxa"/>
              <w:bottom w:w="0" w:type="dxa"/>
              <w:right w:w="15" w:type="dxa"/>
            </w:tcMar>
            <w:vAlign w:val="bottom"/>
          </w:tcPr>
          <w:p w14:paraId="28F6D3A9" w14:textId="77777777" w:rsidR="006F1A51" w:rsidRPr="009128F0" w:rsidRDefault="006F1A51" w:rsidP="00CA1075">
            <w:pPr>
              <w:jc w:val="center"/>
              <w:rPr>
                <w:rFonts w:ascii="Arial" w:hAnsi="Arial" w:cs="Arial"/>
                <w:b/>
                <w:iCs/>
                <w:color w:val="000000" w:themeColor="text1"/>
                <w:sz w:val="18"/>
                <w:szCs w:val="18"/>
              </w:rPr>
            </w:pPr>
          </w:p>
        </w:tc>
        <w:tc>
          <w:tcPr>
            <w:tcW w:w="1558" w:type="dxa"/>
            <w:tcBorders>
              <w:top w:val="single" w:sz="4" w:space="0" w:color="auto"/>
            </w:tcBorders>
            <w:tcMar>
              <w:top w:w="15" w:type="dxa"/>
              <w:left w:w="15" w:type="dxa"/>
              <w:bottom w:w="0" w:type="dxa"/>
              <w:right w:w="15" w:type="dxa"/>
            </w:tcMar>
            <w:vAlign w:val="bottom"/>
          </w:tcPr>
          <w:p w14:paraId="2022CD31" w14:textId="77777777" w:rsidR="006F1A51" w:rsidRPr="009128F0" w:rsidRDefault="006F1A51" w:rsidP="00CA1075">
            <w:pPr>
              <w:jc w:val="center"/>
              <w:rPr>
                <w:rFonts w:ascii="Arial" w:hAnsi="Arial" w:cs="Arial"/>
                <w:b/>
                <w:iCs/>
                <w:color w:val="000000" w:themeColor="text1"/>
                <w:sz w:val="18"/>
                <w:szCs w:val="18"/>
              </w:rPr>
            </w:pPr>
          </w:p>
        </w:tc>
      </w:tr>
      <w:tr w:rsidR="00B86B47" w:rsidRPr="009128F0" w14:paraId="008443CB" w14:textId="77777777" w:rsidTr="00E0159F">
        <w:trPr>
          <w:trHeight w:val="20"/>
        </w:trPr>
        <w:tc>
          <w:tcPr>
            <w:tcW w:w="3516" w:type="dxa"/>
            <w:noWrap/>
            <w:tcMar>
              <w:top w:w="15" w:type="dxa"/>
              <w:left w:w="15" w:type="dxa"/>
              <w:bottom w:w="0" w:type="dxa"/>
              <w:right w:w="15" w:type="dxa"/>
            </w:tcMar>
            <w:vAlign w:val="bottom"/>
          </w:tcPr>
          <w:p w14:paraId="4EC69A43" w14:textId="77777777" w:rsidR="0081754E" w:rsidRPr="009128F0" w:rsidRDefault="0081754E" w:rsidP="00CA1075">
            <w:pPr>
              <w:jc w:val="both"/>
              <w:rPr>
                <w:rFonts w:ascii="Arial" w:hAnsi="Arial" w:cs="Arial"/>
                <w:color w:val="000000" w:themeColor="text1"/>
                <w:sz w:val="18"/>
                <w:szCs w:val="18"/>
              </w:rPr>
            </w:pPr>
            <w:r w:rsidRPr="009128F0">
              <w:rPr>
                <w:rFonts w:ascii="Arial" w:hAnsi="Arial" w:cs="Arial"/>
                <w:color w:val="000000" w:themeColor="text1"/>
                <w:sz w:val="18"/>
                <w:szCs w:val="18"/>
              </w:rPr>
              <w:t>Bereket Varlık Kiralama A.Ş</w:t>
            </w:r>
            <w:r w:rsidR="00BB46AE" w:rsidRPr="009128F0">
              <w:rPr>
                <w:rFonts w:ascii="Arial" w:hAnsi="Arial" w:cs="Arial"/>
                <w:color w:val="000000" w:themeColor="text1"/>
                <w:sz w:val="18"/>
                <w:szCs w:val="18"/>
              </w:rPr>
              <w:t>.</w:t>
            </w:r>
          </w:p>
        </w:tc>
        <w:tc>
          <w:tcPr>
            <w:tcW w:w="1666" w:type="dxa"/>
            <w:tcMar>
              <w:top w:w="15" w:type="dxa"/>
              <w:left w:w="15" w:type="dxa"/>
              <w:bottom w:w="0" w:type="dxa"/>
              <w:right w:w="15" w:type="dxa"/>
            </w:tcMar>
            <w:vAlign w:val="bottom"/>
          </w:tcPr>
          <w:p w14:paraId="3418CDCA" w14:textId="42658E6D" w:rsidR="0081754E" w:rsidRPr="009128F0" w:rsidRDefault="0081754E" w:rsidP="00CA1075">
            <w:pPr>
              <w:rPr>
                <w:rFonts w:ascii="Arial" w:eastAsia="Arial Unicode MS" w:hAnsi="Arial" w:cs="Arial"/>
                <w:iCs/>
                <w:color w:val="000000" w:themeColor="text1"/>
                <w:sz w:val="18"/>
                <w:szCs w:val="18"/>
              </w:rPr>
            </w:pPr>
            <w:r w:rsidRPr="009128F0">
              <w:rPr>
                <w:rFonts w:ascii="Arial" w:hAnsi="Arial" w:cs="Arial"/>
                <w:color w:val="000000" w:themeColor="text1"/>
                <w:sz w:val="18"/>
                <w:szCs w:val="18"/>
              </w:rPr>
              <w:t>İstanbul/Türkiye</w:t>
            </w:r>
          </w:p>
        </w:tc>
        <w:tc>
          <w:tcPr>
            <w:tcW w:w="2303" w:type="dxa"/>
            <w:noWrap/>
            <w:tcMar>
              <w:top w:w="15" w:type="dxa"/>
              <w:left w:w="15" w:type="dxa"/>
              <w:bottom w:w="0" w:type="dxa"/>
              <w:right w:w="15" w:type="dxa"/>
            </w:tcMar>
            <w:vAlign w:val="bottom"/>
          </w:tcPr>
          <w:p w14:paraId="369B82DE" w14:textId="77777777" w:rsidR="0081754E" w:rsidRPr="009128F0" w:rsidRDefault="0081754E" w:rsidP="00CA1075">
            <w:pPr>
              <w:jc w:val="center"/>
              <w:rPr>
                <w:rFonts w:ascii="Arial" w:eastAsia="Arial Unicode MS" w:hAnsi="Arial" w:cs="Arial"/>
                <w:iCs/>
                <w:color w:val="000000" w:themeColor="text1"/>
                <w:sz w:val="18"/>
                <w:szCs w:val="18"/>
              </w:rPr>
            </w:pPr>
            <w:r w:rsidRPr="009128F0">
              <w:rPr>
                <w:rFonts w:ascii="Arial" w:eastAsia="Arial Unicode MS" w:hAnsi="Arial" w:cs="Arial"/>
                <w:iCs/>
                <w:color w:val="000000" w:themeColor="text1"/>
                <w:sz w:val="18"/>
                <w:szCs w:val="18"/>
              </w:rPr>
              <w:t>100,00</w:t>
            </w:r>
          </w:p>
        </w:tc>
        <w:tc>
          <w:tcPr>
            <w:tcW w:w="1558" w:type="dxa"/>
            <w:noWrap/>
            <w:tcMar>
              <w:top w:w="15" w:type="dxa"/>
              <w:left w:w="15" w:type="dxa"/>
              <w:bottom w:w="0" w:type="dxa"/>
              <w:right w:w="15" w:type="dxa"/>
            </w:tcMar>
            <w:vAlign w:val="bottom"/>
          </w:tcPr>
          <w:p w14:paraId="06F8593E" w14:textId="77777777" w:rsidR="0081754E" w:rsidRPr="009128F0" w:rsidRDefault="0081754E" w:rsidP="00CA1075">
            <w:pPr>
              <w:jc w:val="center"/>
              <w:rPr>
                <w:rFonts w:ascii="Arial" w:eastAsia="Arial Unicode MS" w:hAnsi="Arial" w:cs="Arial"/>
                <w:iCs/>
                <w:color w:val="000000" w:themeColor="text1"/>
                <w:sz w:val="18"/>
                <w:szCs w:val="18"/>
              </w:rPr>
            </w:pPr>
            <w:r w:rsidRPr="009128F0">
              <w:rPr>
                <w:rFonts w:ascii="Arial" w:eastAsia="Arial Unicode MS" w:hAnsi="Arial" w:cs="Arial"/>
                <w:iCs/>
                <w:color w:val="000000" w:themeColor="text1"/>
                <w:sz w:val="18"/>
                <w:szCs w:val="18"/>
              </w:rPr>
              <w:t>-</w:t>
            </w:r>
          </w:p>
        </w:tc>
      </w:tr>
      <w:tr w:rsidR="001F2766" w:rsidRPr="009128F0" w14:paraId="5C157128" w14:textId="77777777" w:rsidTr="00255B1E">
        <w:trPr>
          <w:trHeight w:val="20"/>
        </w:trPr>
        <w:tc>
          <w:tcPr>
            <w:tcW w:w="3516" w:type="dxa"/>
            <w:tcBorders>
              <w:bottom w:val="single" w:sz="4" w:space="0" w:color="auto"/>
            </w:tcBorders>
            <w:noWrap/>
            <w:tcMar>
              <w:top w:w="15" w:type="dxa"/>
              <w:left w:w="15" w:type="dxa"/>
              <w:bottom w:w="0" w:type="dxa"/>
              <w:right w:w="15" w:type="dxa"/>
            </w:tcMar>
            <w:vAlign w:val="bottom"/>
          </w:tcPr>
          <w:p w14:paraId="6D2972EC" w14:textId="77777777" w:rsidR="001F2766" w:rsidRPr="009128F0" w:rsidRDefault="001F2766" w:rsidP="00CA1075">
            <w:pPr>
              <w:jc w:val="both"/>
              <w:rPr>
                <w:rFonts w:ascii="Arial" w:hAnsi="Arial" w:cs="Arial"/>
                <w:color w:val="000000" w:themeColor="text1"/>
                <w:sz w:val="18"/>
                <w:szCs w:val="18"/>
              </w:rPr>
            </w:pPr>
          </w:p>
        </w:tc>
        <w:tc>
          <w:tcPr>
            <w:tcW w:w="1666" w:type="dxa"/>
            <w:tcBorders>
              <w:bottom w:val="single" w:sz="4" w:space="0" w:color="auto"/>
            </w:tcBorders>
            <w:tcMar>
              <w:top w:w="15" w:type="dxa"/>
              <w:left w:w="15" w:type="dxa"/>
              <w:bottom w:w="0" w:type="dxa"/>
              <w:right w:w="15" w:type="dxa"/>
            </w:tcMar>
            <w:vAlign w:val="bottom"/>
          </w:tcPr>
          <w:p w14:paraId="6A2AC011" w14:textId="77777777" w:rsidR="001F2766" w:rsidRPr="009128F0" w:rsidRDefault="001F2766" w:rsidP="00CA1075">
            <w:pPr>
              <w:rPr>
                <w:rFonts w:ascii="Arial" w:hAnsi="Arial" w:cs="Arial"/>
                <w:color w:val="000000" w:themeColor="text1"/>
                <w:sz w:val="18"/>
                <w:szCs w:val="18"/>
              </w:rPr>
            </w:pPr>
          </w:p>
        </w:tc>
        <w:tc>
          <w:tcPr>
            <w:tcW w:w="2303" w:type="dxa"/>
            <w:tcBorders>
              <w:bottom w:val="single" w:sz="4" w:space="0" w:color="auto"/>
            </w:tcBorders>
            <w:noWrap/>
            <w:tcMar>
              <w:top w:w="15" w:type="dxa"/>
              <w:left w:w="15" w:type="dxa"/>
              <w:bottom w:w="0" w:type="dxa"/>
              <w:right w:w="15" w:type="dxa"/>
            </w:tcMar>
            <w:vAlign w:val="bottom"/>
          </w:tcPr>
          <w:p w14:paraId="05174CFB" w14:textId="77777777" w:rsidR="001F2766" w:rsidRPr="009128F0" w:rsidRDefault="001F2766" w:rsidP="00CA1075">
            <w:pPr>
              <w:jc w:val="center"/>
              <w:rPr>
                <w:rFonts w:ascii="Arial" w:eastAsia="Arial Unicode MS" w:hAnsi="Arial" w:cs="Arial"/>
                <w:iCs/>
                <w:color w:val="000000" w:themeColor="text1"/>
                <w:sz w:val="18"/>
                <w:szCs w:val="18"/>
              </w:rPr>
            </w:pPr>
          </w:p>
        </w:tc>
        <w:tc>
          <w:tcPr>
            <w:tcW w:w="1558" w:type="dxa"/>
            <w:tcBorders>
              <w:bottom w:val="single" w:sz="4" w:space="0" w:color="auto"/>
            </w:tcBorders>
            <w:noWrap/>
            <w:tcMar>
              <w:top w:w="15" w:type="dxa"/>
              <w:left w:w="15" w:type="dxa"/>
              <w:bottom w:w="0" w:type="dxa"/>
              <w:right w:w="15" w:type="dxa"/>
            </w:tcMar>
            <w:vAlign w:val="bottom"/>
          </w:tcPr>
          <w:p w14:paraId="69F0F5E0" w14:textId="77777777" w:rsidR="001F2766" w:rsidRPr="009128F0" w:rsidRDefault="001F2766" w:rsidP="00CA1075">
            <w:pPr>
              <w:jc w:val="center"/>
              <w:rPr>
                <w:rFonts w:ascii="Arial" w:eastAsia="Arial Unicode MS" w:hAnsi="Arial" w:cs="Arial"/>
                <w:iCs/>
                <w:color w:val="000000" w:themeColor="text1"/>
                <w:sz w:val="18"/>
                <w:szCs w:val="18"/>
              </w:rPr>
            </w:pPr>
          </w:p>
        </w:tc>
      </w:tr>
    </w:tbl>
    <w:p w14:paraId="3DA3031E" w14:textId="77777777" w:rsidR="0081754E" w:rsidRPr="009128F0" w:rsidRDefault="0081754E" w:rsidP="00583BDF">
      <w:pPr>
        <w:pStyle w:val="GvdeMetniGirintisi"/>
        <w:spacing w:before="120" w:after="120"/>
        <w:ind w:firstLine="0"/>
        <w:rPr>
          <w:rFonts w:ascii="Arial" w:hAnsi="Arial" w:cs="Arial"/>
          <w:color w:val="000000" w:themeColor="text1"/>
          <w:sz w:val="18"/>
          <w:szCs w:val="18"/>
        </w:rPr>
      </w:pPr>
    </w:p>
    <w:tbl>
      <w:tblPr>
        <w:tblW w:w="4992" w:type="pct"/>
        <w:tblLayout w:type="fixed"/>
        <w:tblLook w:val="0000" w:firstRow="0" w:lastRow="0" w:firstColumn="0" w:lastColumn="0" w:noHBand="0" w:noVBand="0"/>
      </w:tblPr>
      <w:tblGrid>
        <w:gridCol w:w="1267"/>
        <w:gridCol w:w="1160"/>
        <w:gridCol w:w="1014"/>
        <w:gridCol w:w="1013"/>
        <w:gridCol w:w="994"/>
        <w:gridCol w:w="1159"/>
        <w:gridCol w:w="1302"/>
        <w:gridCol w:w="1148"/>
      </w:tblGrid>
      <w:tr w:rsidR="002C76CF" w:rsidRPr="009128F0" w14:paraId="6E549F1C" w14:textId="77777777" w:rsidTr="002F7187">
        <w:trPr>
          <w:trHeight w:val="20"/>
        </w:trPr>
        <w:tc>
          <w:tcPr>
            <w:tcW w:w="699" w:type="pct"/>
            <w:tcBorders>
              <w:top w:val="single" w:sz="4" w:space="0" w:color="auto"/>
              <w:left w:val="nil"/>
              <w:bottom w:val="single" w:sz="4" w:space="0" w:color="auto"/>
              <w:right w:val="nil"/>
            </w:tcBorders>
            <w:shd w:val="clear" w:color="auto" w:fill="auto"/>
            <w:vAlign w:val="bottom"/>
          </w:tcPr>
          <w:p w14:paraId="31BB6BD8" w14:textId="77777777" w:rsidR="0081754E" w:rsidRPr="009128F0" w:rsidRDefault="0081754E" w:rsidP="002C4946">
            <w:pPr>
              <w:jc w:val="center"/>
              <w:rPr>
                <w:rFonts w:ascii="Arial" w:hAnsi="Arial" w:cs="Arial"/>
                <w:b/>
                <w:iCs/>
                <w:color w:val="000000" w:themeColor="text1"/>
                <w:sz w:val="18"/>
                <w:szCs w:val="18"/>
              </w:rPr>
            </w:pPr>
          </w:p>
          <w:p w14:paraId="7E24FE0E" w14:textId="77777777" w:rsidR="0081754E" w:rsidRPr="009128F0" w:rsidRDefault="0081754E" w:rsidP="002C4946">
            <w:pPr>
              <w:jc w:val="center"/>
              <w:rPr>
                <w:rFonts w:ascii="Arial" w:hAnsi="Arial" w:cs="Arial"/>
                <w:b/>
                <w:iCs/>
                <w:color w:val="000000" w:themeColor="text1"/>
                <w:sz w:val="18"/>
                <w:szCs w:val="18"/>
              </w:rPr>
            </w:pPr>
            <w:r w:rsidRPr="009128F0">
              <w:rPr>
                <w:rFonts w:ascii="Arial" w:hAnsi="Arial" w:cs="Arial"/>
                <w:b/>
                <w:iCs/>
                <w:color w:val="000000" w:themeColor="text1"/>
                <w:sz w:val="18"/>
                <w:szCs w:val="18"/>
              </w:rPr>
              <w:t>Aktif</w:t>
            </w:r>
          </w:p>
          <w:p w14:paraId="6C334EF4" w14:textId="77777777" w:rsidR="0081754E" w:rsidRPr="009128F0" w:rsidRDefault="0081754E" w:rsidP="002C4946">
            <w:pPr>
              <w:jc w:val="center"/>
              <w:rPr>
                <w:rFonts w:ascii="Arial" w:hAnsi="Arial" w:cs="Arial"/>
                <w:b/>
                <w:bCs/>
                <w:iCs/>
                <w:color w:val="000000" w:themeColor="text1"/>
                <w:sz w:val="18"/>
                <w:szCs w:val="18"/>
              </w:rPr>
            </w:pPr>
            <w:r w:rsidRPr="009128F0">
              <w:rPr>
                <w:rFonts w:ascii="Arial" w:hAnsi="Arial" w:cs="Arial"/>
                <w:b/>
                <w:iCs/>
                <w:color w:val="000000" w:themeColor="text1"/>
                <w:sz w:val="18"/>
                <w:szCs w:val="18"/>
              </w:rPr>
              <w:t>Toplamı</w:t>
            </w:r>
          </w:p>
        </w:tc>
        <w:tc>
          <w:tcPr>
            <w:tcW w:w="640" w:type="pct"/>
            <w:tcBorders>
              <w:top w:val="single" w:sz="4" w:space="0" w:color="auto"/>
              <w:left w:val="nil"/>
              <w:bottom w:val="single" w:sz="4" w:space="0" w:color="auto"/>
              <w:right w:val="nil"/>
            </w:tcBorders>
            <w:shd w:val="clear" w:color="auto" w:fill="auto"/>
            <w:vAlign w:val="bottom"/>
          </w:tcPr>
          <w:p w14:paraId="0768C7D4" w14:textId="77777777" w:rsidR="0081754E" w:rsidRPr="009128F0" w:rsidRDefault="0081754E" w:rsidP="002C4946">
            <w:pPr>
              <w:jc w:val="center"/>
              <w:rPr>
                <w:rFonts w:ascii="Arial" w:hAnsi="Arial" w:cs="Arial"/>
                <w:b/>
                <w:bCs/>
                <w:iCs/>
                <w:color w:val="000000" w:themeColor="text1"/>
                <w:sz w:val="18"/>
                <w:szCs w:val="18"/>
              </w:rPr>
            </w:pPr>
            <w:proofErr w:type="spellStart"/>
            <w:r w:rsidRPr="009128F0">
              <w:rPr>
                <w:rFonts w:ascii="Arial" w:hAnsi="Arial" w:cs="Arial"/>
                <w:b/>
                <w:bCs/>
                <w:iCs/>
                <w:color w:val="000000" w:themeColor="text1"/>
                <w:sz w:val="18"/>
                <w:szCs w:val="18"/>
              </w:rPr>
              <w:t>Özkaynak</w:t>
            </w:r>
            <w:proofErr w:type="spellEnd"/>
          </w:p>
        </w:tc>
        <w:tc>
          <w:tcPr>
            <w:tcW w:w="560" w:type="pct"/>
            <w:tcBorders>
              <w:top w:val="single" w:sz="4" w:space="0" w:color="auto"/>
              <w:left w:val="nil"/>
              <w:bottom w:val="single" w:sz="4" w:space="0" w:color="auto"/>
              <w:right w:val="nil"/>
            </w:tcBorders>
            <w:shd w:val="clear" w:color="auto" w:fill="auto"/>
            <w:vAlign w:val="bottom"/>
          </w:tcPr>
          <w:p w14:paraId="59C6B3C1" w14:textId="77777777" w:rsidR="0081754E" w:rsidRPr="009128F0" w:rsidRDefault="0081754E" w:rsidP="002C4946">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Sabit Varlık Toplamı</w:t>
            </w:r>
          </w:p>
        </w:tc>
        <w:tc>
          <w:tcPr>
            <w:tcW w:w="559" w:type="pct"/>
            <w:tcBorders>
              <w:top w:val="single" w:sz="4" w:space="0" w:color="auto"/>
              <w:left w:val="nil"/>
              <w:bottom w:val="single" w:sz="4" w:space="0" w:color="auto"/>
              <w:right w:val="nil"/>
            </w:tcBorders>
            <w:shd w:val="clear" w:color="auto" w:fill="auto"/>
            <w:vAlign w:val="bottom"/>
          </w:tcPr>
          <w:p w14:paraId="36EAE59B" w14:textId="77777777" w:rsidR="0081754E" w:rsidRPr="009128F0" w:rsidRDefault="0081754E" w:rsidP="002C4946">
            <w:pPr>
              <w:jc w:val="center"/>
              <w:rPr>
                <w:rFonts w:ascii="Arial" w:hAnsi="Arial" w:cs="Arial"/>
                <w:b/>
                <w:bCs/>
                <w:iCs/>
                <w:color w:val="000000" w:themeColor="text1"/>
                <w:sz w:val="18"/>
                <w:szCs w:val="18"/>
              </w:rPr>
            </w:pPr>
          </w:p>
          <w:p w14:paraId="6C7733C3" w14:textId="77777777" w:rsidR="0081754E" w:rsidRPr="009128F0" w:rsidRDefault="0081754E" w:rsidP="002C4946">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Kar Payı Gelirleri</w:t>
            </w:r>
          </w:p>
        </w:tc>
        <w:tc>
          <w:tcPr>
            <w:tcW w:w="549" w:type="pct"/>
            <w:tcBorders>
              <w:top w:val="single" w:sz="4" w:space="0" w:color="auto"/>
              <w:left w:val="nil"/>
              <w:bottom w:val="single" w:sz="4" w:space="0" w:color="auto"/>
              <w:right w:val="nil"/>
            </w:tcBorders>
            <w:shd w:val="clear" w:color="auto" w:fill="auto"/>
            <w:vAlign w:val="bottom"/>
          </w:tcPr>
          <w:p w14:paraId="3409B27B" w14:textId="77777777" w:rsidR="0081754E" w:rsidRPr="009128F0" w:rsidRDefault="0081754E" w:rsidP="002C4946">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Menkul Değer Gelirleri</w:t>
            </w:r>
          </w:p>
        </w:tc>
        <w:tc>
          <w:tcPr>
            <w:tcW w:w="640" w:type="pct"/>
            <w:tcBorders>
              <w:top w:val="single" w:sz="4" w:space="0" w:color="auto"/>
              <w:left w:val="nil"/>
              <w:bottom w:val="single" w:sz="4" w:space="0" w:color="auto"/>
              <w:right w:val="nil"/>
            </w:tcBorders>
            <w:shd w:val="clear" w:color="auto" w:fill="auto"/>
            <w:vAlign w:val="bottom"/>
          </w:tcPr>
          <w:p w14:paraId="7310EF39" w14:textId="77777777" w:rsidR="0081754E" w:rsidRPr="009128F0" w:rsidRDefault="0081754E" w:rsidP="002C4946">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Cari Dönem Kâr/Zararı</w:t>
            </w:r>
          </w:p>
        </w:tc>
        <w:tc>
          <w:tcPr>
            <w:tcW w:w="719" w:type="pct"/>
            <w:tcBorders>
              <w:top w:val="single" w:sz="4" w:space="0" w:color="auto"/>
              <w:left w:val="nil"/>
              <w:bottom w:val="single" w:sz="4" w:space="0" w:color="auto"/>
              <w:right w:val="nil"/>
            </w:tcBorders>
            <w:shd w:val="clear" w:color="auto" w:fill="auto"/>
            <w:vAlign w:val="bottom"/>
          </w:tcPr>
          <w:p w14:paraId="6BB6560A" w14:textId="77777777" w:rsidR="0081754E" w:rsidRPr="009128F0" w:rsidRDefault="0081754E" w:rsidP="002C4946">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Önceki Dönem Kâr/Zararı</w:t>
            </w:r>
          </w:p>
        </w:tc>
        <w:tc>
          <w:tcPr>
            <w:tcW w:w="634" w:type="pct"/>
            <w:tcBorders>
              <w:top w:val="single" w:sz="4" w:space="0" w:color="auto"/>
              <w:left w:val="nil"/>
              <w:bottom w:val="single" w:sz="4" w:space="0" w:color="auto"/>
              <w:right w:val="nil"/>
            </w:tcBorders>
            <w:shd w:val="clear" w:color="auto" w:fill="auto"/>
            <w:vAlign w:val="bottom"/>
          </w:tcPr>
          <w:p w14:paraId="4D0FB30C" w14:textId="77777777" w:rsidR="0081754E" w:rsidRPr="009128F0" w:rsidRDefault="0081754E" w:rsidP="002C4946">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Gerçeğe Uygun Değeri</w:t>
            </w:r>
          </w:p>
        </w:tc>
      </w:tr>
      <w:tr w:rsidR="005C2866" w:rsidRPr="009128F0" w14:paraId="47735F0C" w14:textId="77777777" w:rsidTr="002F7187">
        <w:trPr>
          <w:trHeight w:val="20"/>
        </w:trPr>
        <w:tc>
          <w:tcPr>
            <w:tcW w:w="699" w:type="pct"/>
            <w:tcBorders>
              <w:top w:val="single" w:sz="4" w:space="0" w:color="auto"/>
              <w:left w:val="nil"/>
              <w:right w:val="nil"/>
            </w:tcBorders>
            <w:shd w:val="clear" w:color="auto" w:fill="auto"/>
            <w:vAlign w:val="bottom"/>
          </w:tcPr>
          <w:p w14:paraId="3F68E783" w14:textId="77777777" w:rsidR="005C2866" w:rsidRPr="009128F0" w:rsidRDefault="005C2866" w:rsidP="002C4946">
            <w:pPr>
              <w:jc w:val="center"/>
              <w:rPr>
                <w:rFonts w:ascii="Arial" w:hAnsi="Arial" w:cs="Arial"/>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36866D9F" w14:textId="77777777" w:rsidR="005C2866" w:rsidRPr="009128F0" w:rsidRDefault="005C2866" w:rsidP="002C4946">
            <w:pPr>
              <w:jc w:val="center"/>
              <w:rPr>
                <w:rFonts w:ascii="Arial" w:hAnsi="Arial" w:cs="Arial"/>
                <w:bCs/>
                <w:iCs/>
                <w:color w:val="000000" w:themeColor="text1"/>
                <w:sz w:val="18"/>
                <w:szCs w:val="18"/>
                <w:u w:val="single"/>
              </w:rPr>
            </w:pPr>
          </w:p>
        </w:tc>
        <w:tc>
          <w:tcPr>
            <w:tcW w:w="560" w:type="pct"/>
            <w:tcBorders>
              <w:top w:val="single" w:sz="4" w:space="0" w:color="auto"/>
              <w:left w:val="nil"/>
              <w:right w:val="nil"/>
            </w:tcBorders>
            <w:shd w:val="clear" w:color="auto" w:fill="auto"/>
            <w:vAlign w:val="bottom"/>
          </w:tcPr>
          <w:p w14:paraId="5E284F37" w14:textId="77777777" w:rsidR="005C2866" w:rsidRPr="009128F0" w:rsidRDefault="005C2866" w:rsidP="002C4946">
            <w:pPr>
              <w:jc w:val="center"/>
              <w:rPr>
                <w:rFonts w:ascii="Arial" w:hAnsi="Arial" w:cs="Arial"/>
                <w:bCs/>
                <w:iCs/>
                <w:color w:val="000000" w:themeColor="text1"/>
                <w:sz w:val="18"/>
                <w:szCs w:val="18"/>
                <w:u w:val="single"/>
              </w:rPr>
            </w:pPr>
          </w:p>
        </w:tc>
        <w:tc>
          <w:tcPr>
            <w:tcW w:w="559" w:type="pct"/>
            <w:tcBorders>
              <w:top w:val="single" w:sz="4" w:space="0" w:color="auto"/>
              <w:left w:val="nil"/>
              <w:right w:val="nil"/>
            </w:tcBorders>
            <w:shd w:val="clear" w:color="auto" w:fill="auto"/>
            <w:vAlign w:val="bottom"/>
          </w:tcPr>
          <w:p w14:paraId="4B73E4BF" w14:textId="77777777" w:rsidR="005C2866" w:rsidRPr="009128F0" w:rsidRDefault="005C2866" w:rsidP="002C4946">
            <w:pPr>
              <w:jc w:val="center"/>
              <w:rPr>
                <w:rFonts w:ascii="Arial" w:hAnsi="Arial" w:cs="Arial"/>
                <w:bCs/>
                <w:iCs/>
                <w:color w:val="000000" w:themeColor="text1"/>
                <w:sz w:val="18"/>
                <w:szCs w:val="18"/>
                <w:u w:val="single"/>
              </w:rPr>
            </w:pPr>
          </w:p>
        </w:tc>
        <w:tc>
          <w:tcPr>
            <w:tcW w:w="549" w:type="pct"/>
            <w:tcBorders>
              <w:top w:val="single" w:sz="4" w:space="0" w:color="auto"/>
              <w:left w:val="nil"/>
              <w:right w:val="nil"/>
            </w:tcBorders>
            <w:shd w:val="clear" w:color="auto" w:fill="auto"/>
            <w:vAlign w:val="bottom"/>
          </w:tcPr>
          <w:p w14:paraId="381B3F37" w14:textId="77777777" w:rsidR="005C2866" w:rsidRPr="009128F0" w:rsidRDefault="005C2866" w:rsidP="002C4946">
            <w:pPr>
              <w:jc w:val="center"/>
              <w:rPr>
                <w:rFonts w:ascii="Arial" w:hAnsi="Arial" w:cs="Arial"/>
                <w:bCs/>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0854F3EE" w14:textId="77777777" w:rsidR="005C2866" w:rsidRPr="009128F0" w:rsidRDefault="005C2866" w:rsidP="002C4946">
            <w:pPr>
              <w:jc w:val="center"/>
              <w:rPr>
                <w:rFonts w:ascii="Arial" w:hAnsi="Arial" w:cs="Arial"/>
                <w:bCs/>
                <w:iCs/>
                <w:color w:val="000000" w:themeColor="text1"/>
                <w:sz w:val="18"/>
                <w:szCs w:val="18"/>
                <w:u w:val="single"/>
              </w:rPr>
            </w:pPr>
          </w:p>
        </w:tc>
        <w:tc>
          <w:tcPr>
            <w:tcW w:w="719" w:type="pct"/>
            <w:tcBorders>
              <w:top w:val="single" w:sz="4" w:space="0" w:color="auto"/>
              <w:left w:val="nil"/>
              <w:right w:val="nil"/>
            </w:tcBorders>
            <w:shd w:val="clear" w:color="auto" w:fill="auto"/>
            <w:vAlign w:val="bottom"/>
          </w:tcPr>
          <w:p w14:paraId="3E1EA7DC" w14:textId="77777777" w:rsidR="005C2866" w:rsidRPr="009128F0" w:rsidRDefault="005C2866" w:rsidP="002C4946">
            <w:pPr>
              <w:jc w:val="center"/>
              <w:rPr>
                <w:rFonts w:ascii="Arial" w:hAnsi="Arial" w:cs="Arial"/>
                <w:bCs/>
                <w:iCs/>
                <w:color w:val="000000" w:themeColor="text1"/>
                <w:sz w:val="18"/>
                <w:szCs w:val="18"/>
                <w:u w:val="single"/>
              </w:rPr>
            </w:pPr>
          </w:p>
        </w:tc>
        <w:tc>
          <w:tcPr>
            <w:tcW w:w="634" w:type="pct"/>
            <w:tcBorders>
              <w:top w:val="single" w:sz="4" w:space="0" w:color="auto"/>
              <w:left w:val="nil"/>
              <w:right w:val="nil"/>
            </w:tcBorders>
            <w:shd w:val="clear" w:color="auto" w:fill="auto"/>
            <w:vAlign w:val="bottom"/>
          </w:tcPr>
          <w:p w14:paraId="391A77D1" w14:textId="77777777" w:rsidR="005C2866" w:rsidRPr="009128F0" w:rsidRDefault="005C2866" w:rsidP="002C4946">
            <w:pPr>
              <w:jc w:val="center"/>
              <w:rPr>
                <w:rFonts w:ascii="Arial" w:hAnsi="Arial" w:cs="Arial"/>
                <w:bCs/>
                <w:iCs/>
                <w:color w:val="000000" w:themeColor="text1"/>
                <w:sz w:val="18"/>
                <w:szCs w:val="18"/>
                <w:u w:val="single"/>
              </w:rPr>
            </w:pPr>
          </w:p>
        </w:tc>
      </w:tr>
      <w:tr w:rsidR="00DB2945" w:rsidRPr="009128F0" w14:paraId="4A7B7D48" w14:textId="77777777" w:rsidTr="00D42DB2">
        <w:trPr>
          <w:trHeight w:val="20"/>
        </w:trPr>
        <w:tc>
          <w:tcPr>
            <w:tcW w:w="699" w:type="pct"/>
            <w:tcBorders>
              <w:left w:val="nil"/>
              <w:right w:val="nil"/>
            </w:tcBorders>
            <w:shd w:val="clear" w:color="auto" w:fill="auto"/>
            <w:vAlign w:val="bottom"/>
          </w:tcPr>
          <w:p w14:paraId="30122C32" w14:textId="3F8179A4" w:rsidR="00DB2945" w:rsidRDefault="00DB2945" w:rsidP="00DB2945">
            <w:pPr>
              <w:jc w:val="center"/>
              <w:rPr>
                <w:rFonts w:ascii="Arial" w:hAnsi="Arial" w:cs="Arial"/>
                <w:sz w:val="18"/>
                <w:szCs w:val="18"/>
                <w:highlight w:val="yellow"/>
              </w:rPr>
            </w:pPr>
            <w:r w:rsidRPr="00A5606A">
              <w:rPr>
                <w:rFonts w:ascii="Arial" w:hAnsi="Arial" w:cs="Arial"/>
                <w:sz w:val="18"/>
                <w:szCs w:val="18"/>
              </w:rPr>
              <w:t>2.076.951</w:t>
            </w:r>
          </w:p>
        </w:tc>
        <w:tc>
          <w:tcPr>
            <w:tcW w:w="640" w:type="pct"/>
            <w:tcBorders>
              <w:left w:val="nil"/>
              <w:right w:val="nil"/>
            </w:tcBorders>
            <w:shd w:val="clear" w:color="auto" w:fill="auto"/>
            <w:vAlign w:val="bottom"/>
          </w:tcPr>
          <w:p w14:paraId="44365607" w14:textId="134FF42C" w:rsidR="00DB2945" w:rsidRDefault="003D3D7F" w:rsidP="00DB2945">
            <w:pPr>
              <w:jc w:val="center"/>
              <w:rPr>
                <w:rFonts w:ascii="Arial" w:hAnsi="Arial" w:cs="Arial"/>
                <w:sz w:val="18"/>
                <w:szCs w:val="18"/>
                <w:highlight w:val="yellow"/>
              </w:rPr>
            </w:pPr>
            <w:r>
              <w:rPr>
                <w:rFonts w:ascii="Arial" w:hAnsi="Arial" w:cs="Arial"/>
                <w:sz w:val="18"/>
                <w:szCs w:val="18"/>
              </w:rPr>
              <w:t>448</w:t>
            </w:r>
          </w:p>
        </w:tc>
        <w:tc>
          <w:tcPr>
            <w:tcW w:w="560" w:type="pct"/>
            <w:tcBorders>
              <w:left w:val="nil"/>
              <w:right w:val="nil"/>
            </w:tcBorders>
            <w:shd w:val="clear" w:color="auto" w:fill="auto"/>
            <w:vAlign w:val="bottom"/>
          </w:tcPr>
          <w:p w14:paraId="738F188A" w14:textId="26716D00" w:rsidR="00DB2945" w:rsidRDefault="00DB2945" w:rsidP="00DB2945">
            <w:pPr>
              <w:jc w:val="center"/>
              <w:rPr>
                <w:rFonts w:ascii="Arial" w:hAnsi="Arial" w:cs="Arial"/>
                <w:sz w:val="18"/>
                <w:szCs w:val="18"/>
                <w:highlight w:val="yellow"/>
              </w:rPr>
            </w:pPr>
            <w:r w:rsidRPr="00A5606A">
              <w:rPr>
                <w:rFonts w:ascii="Arial" w:hAnsi="Arial" w:cs="Arial"/>
                <w:sz w:val="18"/>
                <w:szCs w:val="18"/>
              </w:rPr>
              <w:t>3</w:t>
            </w:r>
          </w:p>
        </w:tc>
        <w:tc>
          <w:tcPr>
            <w:tcW w:w="559" w:type="pct"/>
            <w:tcBorders>
              <w:left w:val="nil"/>
              <w:right w:val="nil"/>
            </w:tcBorders>
            <w:shd w:val="clear" w:color="auto" w:fill="auto"/>
            <w:vAlign w:val="bottom"/>
          </w:tcPr>
          <w:p w14:paraId="53AD69B5" w14:textId="14340F33" w:rsidR="00DB2945" w:rsidRDefault="00DB2945" w:rsidP="00DB2945">
            <w:pPr>
              <w:jc w:val="center"/>
              <w:rPr>
                <w:rFonts w:ascii="Arial" w:hAnsi="Arial" w:cs="Arial"/>
                <w:sz w:val="18"/>
                <w:szCs w:val="18"/>
              </w:rPr>
            </w:pPr>
            <w:r w:rsidRPr="00A5606A">
              <w:rPr>
                <w:rFonts w:ascii="Arial" w:hAnsi="Arial" w:cs="Arial"/>
                <w:sz w:val="18"/>
                <w:szCs w:val="18"/>
              </w:rPr>
              <w:t>-</w:t>
            </w:r>
          </w:p>
        </w:tc>
        <w:tc>
          <w:tcPr>
            <w:tcW w:w="549" w:type="pct"/>
            <w:tcBorders>
              <w:left w:val="nil"/>
              <w:right w:val="nil"/>
            </w:tcBorders>
            <w:shd w:val="clear" w:color="auto" w:fill="auto"/>
            <w:vAlign w:val="bottom"/>
          </w:tcPr>
          <w:p w14:paraId="3EBD1D18" w14:textId="721506CF" w:rsidR="00DB2945" w:rsidRDefault="00DB2945" w:rsidP="00DB2945">
            <w:pPr>
              <w:jc w:val="center"/>
              <w:rPr>
                <w:rFonts w:ascii="Arial" w:hAnsi="Arial" w:cs="Arial"/>
                <w:sz w:val="18"/>
                <w:szCs w:val="18"/>
              </w:rPr>
            </w:pPr>
            <w:r w:rsidRPr="00A5606A">
              <w:rPr>
                <w:rFonts w:ascii="Arial" w:hAnsi="Arial" w:cs="Arial"/>
                <w:sz w:val="18"/>
                <w:szCs w:val="18"/>
              </w:rPr>
              <w:t>-</w:t>
            </w:r>
          </w:p>
        </w:tc>
        <w:tc>
          <w:tcPr>
            <w:tcW w:w="640" w:type="pct"/>
            <w:tcBorders>
              <w:left w:val="nil"/>
              <w:right w:val="nil"/>
            </w:tcBorders>
            <w:shd w:val="clear" w:color="auto" w:fill="auto"/>
            <w:vAlign w:val="bottom"/>
          </w:tcPr>
          <w:p w14:paraId="78120179" w14:textId="758C4EDB" w:rsidR="00DB2945" w:rsidRDefault="003D3D7F" w:rsidP="00DB2945">
            <w:pPr>
              <w:jc w:val="center"/>
              <w:rPr>
                <w:rFonts w:ascii="Arial" w:hAnsi="Arial" w:cs="Arial"/>
                <w:sz w:val="18"/>
                <w:szCs w:val="18"/>
                <w:highlight w:val="yellow"/>
              </w:rPr>
            </w:pPr>
            <w:r>
              <w:rPr>
                <w:rFonts w:ascii="Arial" w:hAnsi="Arial" w:cs="Arial"/>
                <w:sz w:val="18"/>
                <w:szCs w:val="18"/>
              </w:rPr>
              <w:t>22</w:t>
            </w:r>
          </w:p>
        </w:tc>
        <w:tc>
          <w:tcPr>
            <w:tcW w:w="719" w:type="pct"/>
            <w:tcBorders>
              <w:left w:val="nil"/>
              <w:right w:val="nil"/>
            </w:tcBorders>
            <w:shd w:val="clear" w:color="auto" w:fill="auto"/>
            <w:vAlign w:val="bottom"/>
          </w:tcPr>
          <w:p w14:paraId="65CF8467" w14:textId="08E6585F" w:rsidR="00DB2945" w:rsidRDefault="00DB2945" w:rsidP="00DB2945">
            <w:pPr>
              <w:jc w:val="center"/>
              <w:rPr>
                <w:rFonts w:ascii="Arial" w:hAnsi="Arial" w:cs="Arial"/>
                <w:sz w:val="18"/>
                <w:szCs w:val="18"/>
              </w:rPr>
            </w:pPr>
            <w:r w:rsidRPr="00A5606A">
              <w:rPr>
                <w:rFonts w:ascii="Arial" w:hAnsi="Arial" w:cs="Arial"/>
                <w:sz w:val="18"/>
                <w:szCs w:val="18"/>
              </w:rPr>
              <w:t>2</w:t>
            </w:r>
            <w:r w:rsidR="003D3D7F">
              <w:rPr>
                <w:rFonts w:ascii="Arial" w:hAnsi="Arial" w:cs="Arial"/>
                <w:sz w:val="18"/>
                <w:szCs w:val="18"/>
              </w:rPr>
              <w:t>6</w:t>
            </w:r>
          </w:p>
        </w:tc>
        <w:tc>
          <w:tcPr>
            <w:tcW w:w="634" w:type="pct"/>
            <w:tcBorders>
              <w:left w:val="nil"/>
              <w:right w:val="nil"/>
            </w:tcBorders>
            <w:shd w:val="clear" w:color="auto" w:fill="auto"/>
            <w:vAlign w:val="bottom"/>
          </w:tcPr>
          <w:p w14:paraId="65175096" w14:textId="1CD47230" w:rsidR="00DB2945" w:rsidRDefault="00DB2945" w:rsidP="00DB2945">
            <w:pPr>
              <w:jc w:val="center"/>
              <w:rPr>
                <w:rFonts w:ascii="Arial" w:hAnsi="Arial" w:cs="Arial"/>
                <w:sz w:val="18"/>
                <w:szCs w:val="18"/>
              </w:rPr>
            </w:pPr>
            <w:r w:rsidRPr="00A5606A">
              <w:rPr>
                <w:rFonts w:ascii="Arial" w:hAnsi="Arial" w:cs="Arial"/>
                <w:sz w:val="18"/>
                <w:szCs w:val="18"/>
              </w:rPr>
              <w:t>-</w:t>
            </w:r>
          </w:p>
        </w:tc>
      </w:tr>
      <w:tr w:rsidR="00DB2945" w:rsidRPr="009128F0" w14:paraId="676A44CD" w14:textId="77777777" w:rsidTr="002F7187">
        <w:trPr>
          <w:trHeight w:val="20"/>
        </w:trPr>
        <w:tc>
          <w:tcPr>
            <w:tcW w:w="699" w:type="pct"/>
            <w:tcBorders>
              <w:left w:val="nil"/>
              <w:bottom w:val="single" w:sz="4" w:space="0" w:color="auto"/>
              <w:right w:val="nil"/>
            </w:tcBorders>
            <w:shd w:val="clear" w:color="auto" w:fill="auto"/>
          </w:tcPr>
          <w:p w14:paraId="7E82177B" w14:textId="77777777" w:rsidR="00DB2945" w:rsidRPr="009128F0" w:rsidRDefault="00DB2945" w:rsidP="00DB2945">
            <w:pPr>
              <w:jc w:val="center"/>
              <w:rPr>
                <w:rFonts w:ascii="Arial" w:hAnsi="Arial" w:cs="Arial"/>
              </w:rPr>
            </w:pPr>
          </w:p>
        </w:tc>
        <w:tc>
          <w:tcPr>
            <w:tcW w:w="640" w:type="pct"/>
            <w:tcBorders>
              <w:left w:val="nil"/>
              <w:bottom w:val="single" w:sz="4" w:space="0" w:color="auto"/>
              <w:right w:val="nil"/>
            </w:tcBorders>
            <w:shd w:val="clear" w:color="auto" w:fill="auto"/>
          </w:tcPr>
          <w:p w14:paraId="5FCBD234" w14:textId="77777777" w:rsidR="00DB2945" w:rsidRPr="009128F0" w:rsidRDefault="00DB2945" w:rsidP="00DB2945">
            <w:pPr>
              <w:jc w:val="center"/>
              <w:rPr>
                <w:rFonts w:ascii="Arial" w:hAnsi="Arial" w:cs="Arial"/>
              </w:rPr>
            </w:pPr>
          </w:p>
        </w:tc>
        <w:tc>
          <w:tcPr>
            <w:tcW w:w="560" w:type="pct"/>
            <w:tcBorders>
              <w:left w:val="nil"/>
              <w:bottom w:val="single" w:sz="4" w:space="0" w:color="auto"/>
              <w:right w:val="nil"/>
            </w:tcBorders>
            <w:shd w:val="clear" w:color="auto" w:fill="auto"/>
          </w:tcPr>
          <w:p w14:paraId="294BECEF" w14:textId="77777777" w:rsidR="00DB2945" w:rsidRPr="009128F0" w:rsidRDefault="00DB2945" w:rsidP="00DB2945">
            <w:pPr>
              <w:jc w:val="center"/>
              <w:rPr>
                <w:rFonts w:ascii="Arial" w:hAnsi="Arial" w:cs="Arial"/>
              </w:rPr>
            </w:pPr>
          </w:p>
        </w:tc>
        <w:tc>
          <w:tcPr>
            <w:tcW w:w="559" w:type="pct"/>
            <w:tcBorders>
              <w:left w:val="nil"/>
              <w:bottom w:val="single" w:sz="4" w:space="0" w:color="auto"/>
              <w:right w:val="nil"/>
            </w:tcBorders>
            <w:shd w:val="clear" w:color="auto" w:fill="auto"/>
          </w:tcPr>
          <w:p w14:paraId="60CD50B5" w14:textId="77777777" w:rsidR="00DB2945" w:rsidRPr="009128F0" w:rsidRDefault="00DB2945" w:rsidP="00DB2945">
            <w:pPr>
              <w:jc w:val="center"/>
              <w:rPr>
                <w:rFonts w:ascii="Arial" w:hAnsi="Arial" w:cs="Arial"/>
              </w:rPr>
            </w:pPr>
          </w:p>
        </w:tc>
        <w:tc>
          <w:tcPr>
            <w:tcW w:w="549" w:type="pct"/>
            <w:tcBorders>
              <w:left w:val="nil"/>
              <w:bottom w:val="single" w:sz="4" w:space="0" w:color="auto"/>
              <w:right w:val="nil"/>
            </w:tcBorders>
            <w:shd w:val="clear" w:color="auto" w:fill="auto"/>
          </w:tcPr>
          <w:p w14:paraId="3F9E1F53" w14:textId="77777777" w:rsidR="00DB2945" w:rsidRPr="009128F0" w:rsidRDefault="00DB2945" w:rsidP="00DB2945">
            <w:pPr>
              <w:jc w:val="center"/>
              <w:rPr>
                <w:rFonts w:ascii="Arial" w:hAnsi="Arial" w:cs="Arial"/>
              </w:rPr>
            </w:pPr>
          </w:p>
        </w:tc>
        <w:tc>
          <w:tcPr>
            <w:tcW w:w="640" w:type="pct"/>
            <w:tcBorders>
              <w:left w:val="nil"/>
              <w:bottom w:val="single" w:sz="4" w:space="0" w:color="auto"/>
              <w:right w:val="nil"/>
            </w:tcBorders>
            <w:shd w:val="clear" w:color="auto" w:fill="auto"/>
          </w:tcPr>
          <w:p w14:paraId="30247863" w14:textId="77777777" w:rsidR="00DB2945" w:rsidRPr="009128F0" w:rsidRDefault="00DB2945" w:rsidP="00DB2945">
            <w:pPr>
              <w:jc w:val="center"/>
              <w:rPr>
                <w:rFonts w:ascii="Arial" w:hAnsi="Arial" w:cs="Arial"/>
              </w:rPr>
            </w:pPr>
          </w:p>
        </w:tc>
        <w:tc>
          <w:tcPr>
            <w:tcW w:w="719" w:type="pct"/>
            <w:tcBorders>
              <w:left w:val="nil"/>
              <w:bottom w:val="single" w:sz="4" w:space="0" w:color="auto"/>
              <w:right w:val="nil"/>
            </w:tcBorders>
            <w:shd w:val="clear" w:color="auto" w:fill="auto"/>
          </w:tcPr>
          <w:p w14:paraId="022B4184" w14:textId="77777777" w:rsidR="00DB2945" w:rsidRPr="009128F0" w:rsidRDefault="00DB2945" w:rsidP="00DB2945">
            <w:pPr>
              <w:jc w:val="center"/>
              <w:rPr>
                <w:rFonts w:ascii="Arial" w:hAnsi="Arial" w:cs="Arial"/>
              </w:rPr>
            </w:pPr>
          </w:p>
        </w:tc>
        <w:tc>
          <w:tcPr>
            <w:tcW w:w="634" w:type="pct"/>
            <w:tcBorders>
              <w:left w:val="nil"/>
              <w:bottom w:val="single" w:sz="4" w:space="0" w:color="auto"/>
              <w:right w:val="nil"/>
            </w:tcBorders>
            <w:shd w:val="clear" w:color="auto" w:fill="auto"/>
          </w:tcPr>
          <w:p w14:paraId="507D065F" w14:textId="77777777" w:rsidR="00DB2945" w:rsidRPr="009128F0" w:rsidRDefault="00DB2945" w:rsidP="00DB2945">
            <w:pPr>
              <w:jc w:val="center"/>
              <w:rPr>
                <w:rFonts w:ascii="Arial" w:hAnsi="Arial" w:cs="Arial"/>
              </w:rPr>
            </w:pPr>
          </w:p>
        </w:tc>
      </w:tr>
    </w:tbl>
    <w:p w14:paraId="72DE5897" w14:textId="0B501051" w:rsidR="00225AB9" w:rsidRPr="009128F0" w:rsidRDefault="005F0C57" w:rsidP="00152A6E">
      <w:pPr>
        <w:spacing w:before="120" w:after="120"/>
        <w:jc w:val="both"/>
        <w:rPr>
          <w:rFonts w:ascii="Arial" w:hAnsi="Arial" w:cs="Arial"/>
          <w:color w:val="000000" w:themeColor="text1"/>
          <w:sz w:val="20"/>
          <w:szCs w:val="20"/>
        </w:rPr>
      </w:pPr>
      <w:r w:rsidRPr="009128F0">
        <w:rPr>
          <w:rFonts w:ascii="Arial" w:hAnsi="Arial" w:cs="Arial"/>
          <w:b/>
          <w:color w:val="000000" w:themeColor="text1"/>
          <w:sz w:val="20"/>
          <w:szCs w:val="20"/>
        </w:rPr>
        <w:t>ii</w:t>
      </w:r>
      <w:r w:rsidR="000D2181" w:rsidRPr="009128F0">
        <w:rPr>
          <w:rFonts w:ascii="Arial" w:hAnsi="Arial" w:cs="Arial"/>
          <w:b/>
          <w:color w:val="000000" w:themeColor="text1"/>
          <w:sz w:val="20"/>
          <w:szCs w:val="20"/>
        </w:rPr>
        <w:t>)</w:t>
      </w:r>
      <w:r w:rsidRPr="009128F0">
        <w:rPr>
          <w:rFonts w:ascii="Arial" w:hAnsi="Arial" w:cs="Arial"/>
          <w:color w:val="000000" w:themeColor="text1"/>
          <w:sz w:val="20"/>
          <w:szCs w:val="20"/>
        </w:rPr>
        <w:t xml:space="preserve"> </w:t>
      </w:r>
      <w:r w:rsidR="00225AB9" w:rsidRPr="009128F0">
        <w:rPr>
          <w:rFonts w:ascii="Arial" w:hAnsi="Arial" w:cs="Arial"/>
          <w:color w:val="000000" w:themeColor="text1"/>
          <w:sz w:val="20"/>
          <w:szCs w:val="20"/>
        </w:rPr>
        <w:t xml:space="preserve">Ana Ortaklık Banka’nın 25 Şubat 2015 tarihli Yönetim Kurulu toplantısında 5.000 TL sermayeli “Albaraka Gayrimenkul Portföy Yönetimi Anonim Şirketi” ünvanlı bir gayrimenkul </w:t>
      </w:r>
      <w:proofErr w:type="gramStart"/>
      <w:r w:rsidR="00225AB9" w:rsidRPr="009128F0">
        <w:rPr>
          <w:rFonts w:ascii="Arial" w:hAnsi="Arial" w:cs="Arial"/>
          <w:color w:val="000000" w:themeColor="text1"/>
          <w:sz w:val="20"/>
          <w:szCs w:val="20"/>
        </w:rPr>
        <w:t>portföy</w:t>
      </w:r>
      <w:proofErr w:type="gramEnd"/>
      <w:r w:rsidR="00225AB9" w:rsidRPr="009128F0">
        <w:rPr>
          <w:rFonts w:ascii="Arial" w:hAnsi="Arial" w:cs="Arial"/>
          <w:color w:val="000000" w:themeColor="text1"/>
          <w:sz w:val="20"/>
          <w:szCs w:val="20"/>
        </w:rPr>
        <w:t xml:space="preserve"> yönetim şirketi kurulması kararı alınmıştır. Şirket, 3 Haziran 2015 tarihinde tescil edilmiş olup, Şirket’in tescili 9 Haziran 2015 tarih 8837 sayılı Ticaret Sicil Gazetesinde ilan edilmiştir. </w:t>
      </w:r>
      <w:r w:rsidR="003A76EE" w:rsidRPr="003A76EE">
        <w:rPr>
          <w:rFonts w:ascii="Arial" w:hAnsi="Arial" w:cs="Arial"/>
          <w:color w:val="000000" w:themeColor="text1"/>
          <w:sz w:val="20"/>
          <w:szCs w:val="20"/>
        </w:rPr>
        <w:t xml:space="preserve">Şirketin </w:t>
      </w:r>
      <w:proofErr w:type="spellStart"/>
      <w:r w:rsidR="003A76EE">
        <w:rPr>
          <w:rFonts w:ascii="Arial" w:hAnsi="Arial" w:cs="Arial"/>
          <w:color w:val="000000" w:themeColor="text1"/>
          <w:sz w:val="20"/>
          <w:szCs w:val="20"/>
        </w:rPr>
        <w:t>ü</w:t>
      </w:r>
      <w:r w:rsidR="003A76EE" w:rsidRPr="003A76EE">
        <w:rPr>
          <w:rFonts w:ascii="Arial" w:hAnsi="Arial" w:cs="Arial"/>
          <w:color w:val="000000" w:themeColor="text1"/>
          <w:sz w:val="20"/>
          <w:szCs w:val="20"/>
        </w:rPr>
        <w:t>nvanı</w:t>
      </w:r>
      <w:proofErr w:type="spellEnd"/>
      <w:r w:rsidR="003A76EE" w:rsidRPr="003A76EE">
        <w:rPr>
          <w:rFonts w:ascii="Arial" w:hAnsi="Arial" w:cs="Arial"/>
          <w:color w:val="000000" w:themeColor="text1"/>
          <w:sz w:val="20"/>
          <w:szCs w:val="20"/>
        </w:rPr>
        <w:t xml:space="preserve"> şirketin 20</w:t>
      </w:r>
      <w:r w:rsidR="009C4384">
        <w:rPr>
          <w:rFonts w:ascii="Arial" w:hAnsi="Arial" w:cs="Arial"/>
          <w:color w:val="000000" w:themeColor="text1"/>
          <w:sz w:val="20"/>
          <w:szCs w:val="20"/>
        </w:rPr>
        <w:t xml:space="preserve"> Aralık </w:t>
      </w:r>
      <w:r w:rsidR="003A76EE" w:rsidRPr="003A76EE">
        <w:rPr>
          <w:rFonts w:ascii="Arial" w:hAnsi="Arial" w:cs="Arial"/>
          <w:color w:val="000000" w:themeColor="text1"/>
          <w:sz w:val="20"/>
          <w:szCs w:val="20"/>
        </w:rPr>
        <w:t>2017 tarihli 2018 yılı Olağanüstü Genel Kurulu kararına istinaden Albaraka Portföy Yönetimi A.Ş. olarak değiştirilmiştir</w:t>
      </w:r>
      <w:r w:rsidR="003A76EE">
        <w:rPr>
          <w:rFonts w:ascii="Arial" w:hAnsi="Arial" w:cs="Arial"/>
          <w:color w:val="000000" w:themeColor="text1"/>
          <w:sz w:val="20"/>
          <w:szCs w:val="20"/>
        </w:rPr>
        <w:t xml:space="preserve">. </w:t>
      </w:r>
      <w:r w:rsidR="00225AB9" w:rsidRPr="009128F0">
        <w:rPr>
          <w:rFonts w:ascii="Arial" w:hAnsi="Arial" w:cs="Arial"/>
          <w:color w:val="000000" w:themeColor="text1"/>
          <w:sz w:val="20"/>
          <w:szCs w:val="20"/>
        </w:rPr>
        <w:t xml:space="preserve">Albaraka </w:t>
      </w:r>
      <w:r w:rsidR="00A93F70" w:rsidRPr="009128F0">
        <w:rPr>
          <w:rFonts w:ascii="Arial" w:hAnsi="Arial" w:cs="Arial"/>
          <w:color w:val="000000" w:themeColor="text1"/>
          <w:sz w:val="20"/>
          <w:szCs w:val="20"/>
        </w:rPr>
        <w:t xml:space="preserve">Portföy Yön. A.Ş. </w:t>
      </w:r>
      <w:r w:rsidR="00B547A6" w:rsidRPr="00B547A6">
        <w:rPr>
          <w:rFonts w:ascii="Arial" w:hAnsi="Arial" w:cs="Arial"/>
          <w:color w:val="000000" w:themeColor="text1"/>
          <w:sz w:val="20"/>
          <w:szCs w:val="20"/>
        </w:rPr>
        <w:t xml:space="preserve">31 </w:t>
      </w:r>
      <w:r w:rsidR="004F62EC">
        <w:rPr>
          <w:rFonts w:ascii="Arial" w:hAnsi="Arial" w:cs="Arial"/>
          <w:color w:val="000000" w:themeColor="text1"/>
          <w:sz w:val="20"/>
          <w:szCs w:val="20"/>
        </w:rPr>
        <w:t>Mart</w:t>
      </w:r>
      <w:r w:rsidR="00B547A6" w:rsidRPr="00B547A6">
        <w:rPr>
          <w:rFonts w:ascii="Arial" w:hAnsi="Arial" w:cs="Arial"/>
          <w:color w:val="000000" w:themeColor="text1"/>
          <w:sz w:val="20"/>
          <w:szCs w:val="20"/>
        </w:rPr>
        <w:t xml:space="preserve"> </w:t>
      </w:r>
      <w:r w:rsidR="004F62EC">
        <w:rPr>
          <w:rFonts w:ascii="Arial" w:hAnsi="Arial" w:cs="Arial"/>
          <w:color w:val="000000" w:themeColor="text1"/>
          <w:sz w:val="20"/>
          <w:szCs w:val="20"/>
        </w:rPr>
        <w:t>2018</w:t>
      </w:r>
      <w:r w:rsidR="00225AB9" w:rsidRPr="009128F0">
        <w:rPr>
          <w:rFonts w:ascii="Arial" w:hAnsi="Arial" w:cs="Arial"/>
          <w:color w:val="000000" w:themeColor="text1"/>
          <w:sz w:val="20"/>
          <w:szCs w:val="20"/>
        </w:rPr>
        <w:t xml:space="preserve"> tarihi itibarıyla Ana Ortaklık Banka ile tam </w:t>
      </w:r>
      <w:proofErr w:type="gramStart"/>
      <w:r w:rsidR="00225AB9" w:rsidRPr="009128F0">
        <w:rPr>
          <w:rFonts w:ascii="Arial" w:hAnsi="Arial" w:cs="Arial"/>
          <w:color w:val="000000" w:themeColor="text1"/>
          <w:sz w:val="20"/>
          <w:szCs w:val="20"/>
        </w:rPr>
        <w:t>konsolidasyon</w:t>
      </w:r>
      <w:proofErr w:type="gramEnd"/>
      <w:r w:rsidR="00225AB9" w:rsidRPr="009128F0">
        <w:rPr>
          <w:rFonts w:ascii="Arial" w:hAnsi="Arial" w:cs="Arial"/>
          <w:color w:val="000000" w:themeColor="text1"/>
          <w:sz w:val="20"/>
          <w:szCs w:val="20"/>
        </w:rPr>
        <w:t xml:space="preserve"> yöntemine göre konsolide edilmiştir</w:t>
      </w:r>
      <w:r w:rsidR="00472FD8" w:rsidRPr="009128F0">
        <w:rPr>
          <w:rFonts w:ascii="Arial" w:hAnsi="Arial" w:cs="Arial"/>
          <w:color w:val="000000" w:themeColor="text1"/>
          <w:sz w:val="20"/>
          <w:szCs w:val="20"/>
        </w:rPr>
        <w:t>.</w:t>
      </w:r>
      <w:r w:rsidR="00B547A6">
        <w:rPr>
          <w:rFonts w:ascii="Arial" w:hAnsi="Arial" w:cs="Arial"/>
          <w:color w:val="000000" w:themeColor="text1"/>
          <w:sz w:val="20"/>
          <w:szCs w:val="20"/>
        </w:rPr>
        <w:t xml:space="preserve"> </w:t>
      </w:r>
      <w:r w:rsidR="00C439E8" w:rsidRPr="009128F0">
        <w:rPr>
          <w:rFonts w:ascii="Arial" w:hAnsi="Arial" w:cs="Arial"/>
          <w:color w:val="000000" w:themeColor="text1"/>
          <w:sz w:val="20"/>
          <w:szCs w:val="20"/>
        </w:rPr>
        <w:t xml:space="preserve">Aşağıda tablolarda belirtilen </w:t>
      </w:r>
      <w:r w:rsidR="00C439E8" w:rsidRPr="003A76EE">
        <w:rPr>
          <w:rFonts w:ascii="Arial" w:hAnsi="Arial" w:cs="Arial"/>
          <w:color w:val="000000" w:themeColor="text1"/>
          <w:sz w:val="20"/>
          <w:szCs w:val="20"/>
        </w:rPr>
        <w:t>değerler, Albaraka Port</w:t>
      </w:r>
      <w:r w:rsidR="0095731B" w:rsidRPr="003A76EE">
        <w:rPr>
          <w:rFonts w:ascii="Arial" w:hAnsi="Arial" w:cs="Arial"/>
          <w:color w:val="000000" w:themeColor="text1"/>
          <w:sz w:val="20"/>
          <w:szCs w:val="20"/>
        </w:rPr>
        <w:t>föy Yönetimi A.Ş.’</w:t>
      </w:r>
      <w:proofErr w:type="spellStart"/>
      <w:r w:rsidR="0095731B" w:rsidRPr="003A76EE">
        <w:rPr>
          <w:rFonts w:ascii="Arial" w:hAnsi="Arial" w:cs="Arial"/>
          <w:color w:val="000000" w:themeColor="text1"/>
          <w:sz w:val="20"/>
          <w:szCs w:val="20"/>
        </w:rPr>
        <w:t>nin</w:t>
      </w:r>
      <w:proofErr w:type="spellEnd"/>
      <w:r w:rsidR="0095731B" w:rsidRPr="003A76EE">
        <w:rPr>
          <w:rFonts w:ascii="Arial" w:hAnsi="Arial" w:cs="Arial"/>
          <w:color w:val="000000" w:themeColor="text1"/>
          <w:sz w:val="20"/>
          <w:szCs w:val="20"/>
        </w:rPr>
        <w:t xml:space="preserve"> </w:t>
      </w:r>
      <w:r w:rsidR="00B547A6" w:rsidRPr="003A76EE">
        <w:rPr>
          <w:rFonts w:ascii="Arial" w:hAnsi="Arial" w:cs="Arial"/>
          <w:color w:val="000000" w:themeColor="text1"/>
          <w:sz w:val="20"/>
          <w:szCs w:val="20"/>
        </w:rPr>
        <w:t xml:space="preserve">31 </w:t>
      </w:r>
      <w:r w:rsidR="004F62EC">
        <w:rPr>
          <w:rFonts w:ascii="Arial" w:hAnsi="Arial" w:cs="Arial"/>
          <w:color w:val="000000" w:themeColor="text1"/>
          <w:sz w:val="20"/>
          <w:szCs w:val="20"/>
        </w:rPr>
        <w:t>Mart</w:t>
      </w:r>
      <w:r w:rsidR="000D2ACE" w:rsidRPr="003A76EE">
        <w:rPr>
          <w:rFonts w:ascii="Arial" w:hAnsi="Arial" w:cs="Arial"/>
          <w:color w:val="000000" w:themeColor="text1"/>
          <w:sz w:val="20"/>
          <w:szCs w:val="20"/>
        </w:rPr>
        <w:t xml:space="preserve"> </w:t>
      </w:r>
      <w:r w:rsidR="004F62EC">
        <w:rPr>
          <w:rFonts w:ascii="Arial" w:hAnsi="Arial" w:cs="Arial"/>
          <w:color w:val="000000" w:themeColor="text1"/>
          <w:sz w:val="20"/>
          <w:szCs w:val="20"/>
        </w:rPr>
        <w:t xml:space="preserve">2018 </w:t>
      </w:r>
      <w:r w:rsidR="004F62EC" w:rsidRPr="00A5606A">
        <w:rPr>
          <w:rFonts w:ascii="Arial" w:hAnsi="Arial" w:cs="Arial"/>
          <w:sz w:val="20"/>
          <w:szCs w:val="20"/>
        </w:rPr>
        <w:t>tarihi itibarıyla</w:t>
      </w:r>
      <w:r w:rsidR="004F62EC">
        <w:rPr>
          <w:rFonts w:ascii="Arial" w:hAnsi="Arial" w:cs="Arial"/>
          <w:color w:val="000000" w:themeColor="text1"/>
          <w:sz w:val="20"/>
          <w:szCs w:val="20"/>
        </w:rPr>
        <w:t xml:space="preserve"> </w:t>
      </w:r>
      <w:r w:rsidR="004F62EC" w:rsidRPr="004F62EC">
        <w:rPr>
          <w:rFonts w:ascii="Arial" w:hAnsi="Arial" w:cs="Arial"/>
          <w:color w:val="000000" w:themeColor="text1"/>
          <w:sz w:val="20"/>
          <w:szCs w:val="20"/>
        </w:rPr>
        <w:t xml:space="preserve">incelemeden geçmemiş finansal </w:t>
      </w:r>
      <w:r w:rsidR="00C439E8" w:rsidRPr="003A76EE">
        <w:rPr>
          <w:rFonts w:ascii="Arial" w:hAnsi="Arial" w:cs="Arial"/>
          <w:color w:val="000000" w:themeColor="text1"/>
          <w:sz w:val="20"/>
          <w:szCs w:val="20"/>
        </w:rPr>
        <w:t>tablolarından</w:t>
      </w:r>
      <w:r w:rsidR="00C439E8" w:rsidRPr="009128F0">
        <w:rPr>
          <w:rFonts w:ascii="Arial" w:hAnsi="Arial" w:cs="Arial"/>
          <w:color w:val="000000" w:themeColor="text1"/>
          <w:sz w:val="20"/>
          <w:szCs w:val="20"/>
        </w:rPr>
        <w:t xml:space="preserve"> </w:t>
      </w:r>
      <w:r w:rsidR="004F62EC" w:rsidRPr="009128F0">
        <w:rPr>
          <w:rFonts w:ascii="Arial" w:hAnsi="Arial" w:cs="Arial"/>
          <w:color w:val="000000" w:themeColor="text1"/>
          <w:sz w:val="20"/>
          <w:szCs w:val="20"/>
        </w:rPr>
        <w:t>alınmıştır</w:t>
      </w:r>
      <w:r w:rsidR="00C439E8" w:rsidRPr="009128F0">
        <w:rPr>
          <w:rFonts w:ascii="Arial" w:hAnsi="Arial" w:cs="Arial"/>
          <w:color w:val="000000" w:themeColor="text1"/>
          <w:sz w:val="20"/>
          <w:szCs w:val="20"/>
        </w:rPr>
        <w:t>.</w:t>
      </w:r>
    </w:p>
    <w:tbl>
      <w:tblPr>
        <w:tblW w:w="9038" w:type="dxa"/>
        <w:tblCellMar>
          <w:left w:w="0" w:type="dxa"/>
          <w:right w:w="0" w:type="dxa"/>
        </w:tblCellMar>
        <w:tblLook w:val="0000" w:firstRow="0" w:lastRow="0" w:firstColumn="0" w:lastColumn="0" w:noHBand="0" w:noVBand="0"/>
      </w:tblPr>
      <w:tblGrid>
        <w:gridCol w:w="3318"/>
        <w:gridCol w:w="1620"/>
        <w:gridCol w:w="2331"/>
        <w:gridCol w:w="1769"/>
      </w:tblGrid>
      <w:tr w:rsidR="002C76CF" w:rsidRPr="009128F0" w14:paraId="719BF904" w14:textId="77777777" w:rsidTr="00785E1E">
        <w:trPr>
          <w:trHeight w:val="446"/>
        </w:trPr>
        <w:tc>
          <w:tcPr>
            <w:tcW w:w="3318" w:type="dxa"/>
            <w:tcBorders>
              <w:top w:val="single" w:sz="4" w:space="0" w:color="auto"/>
              <w:bottom w:val="single" w:sz="4" w:space="0" w:color="auto"/>
            </w:tcBorders>
            <w:noWrap/>
            <w:tcMar>
              <w:top w:w="15" w:type="dxa"/>
              <w:left w:w="15" w:type="dxa"/>
              <w:bottom w:w="0" w:type="dxa"/>
              <w:right w:w="15" w:type="dxa"/>
            </w:tcMar>
          </w:tcPr>
          <w:p w14:paraId="56F99D2E" w14:textId="77777777" w:rsidR="00225AB9" w:rsidRPr="009128F0" w:rsidRDefault="00225AB9" w:rsidP="00785E1E">
            <w:pPr>
              <w:jc w:val="center"/>
              <w:rPr>
                <w:rFonts w:ascii="Arial" w:hAnsi="Arial" w:cs="Arial"/>
                <w:b/>
                <w:iCs/>
                <w:color w:val="000000" w:themeColor="text1"/>
                <w:sz w:val="18"/>
                <w:szCs w:val="18"/>
              </w:rPr>
            </w:pPr>
          </w:p>
          <w:p w14:paraId="410FBF29" w14:textId="77777777" w:rsidR="00225AB9" w:rsidRPr="009128F0" w:rsidRDefault="00225AB9" w:rsidP="00785E1E">
            <w:pPr>
              <w:jc w:val="center"/>
              <w:rPr>
                <w:rFonts w:ascii="Arial" w:eastAsia="Arial Unicode MS" w:hAnsi="Arial" w:cs="Arial"/>
                <w:b/>
                <w:iCs/>
                <w:color w:val="000000" w:themeColor="text1"/>
                <w:sz w:val="18"/>
                <w:szCs w:val="18"/>
              </w:rPr>
            </w:pPr>
            <w:r w:rsidRPr="009128F0">
              <w:rPr>
                <w:rFonts w:ascii="Arial" w:hAnsi="Arial" w:cs="Arial"/>
                <w:b/>
                <w:iCs/>
                <w:color w:val="000000" w:themeColor="text1"/>
                <w:sz w:val="18"/>
                <w:szCs w:val="18"/>
              </w:rPr>
              <w:t>Unvanı</w:t>
            </w:r>
          </w:p>
        </w:tc>
        <w:tc>
          <w:tcPr>
            <w:tcW w:w="1620" w:type="dxa"/>
            <w:tcBorders>
              <w:top w:val="single" w:sz="4" w:space="0" w:color="auto"/>
              <w:bottom w:val="single" w:sz="4" w:space="0" w:color="auto"/>
            </w:tcBorders>
            <w:tcMar>
              <w:top w:w="15" w:type="dxa"/>
              <w:left w:w="15" w:type="dxa"/>
              <w:bottom w:w="0" w:type="dxa"/>
              <w:right w:w="15" w:type="dxa"/>
            </w:tcMar>
          </w:tcPr>
          <w:p w14:paraId="14254C62" w14:textId="77777777" w:rsidR="00225AB9" w:rsidRPr="009128F0" w:rsidRDefault="00225AB9" w:rsidP="00785E1E">
            <w:pPr>
              <w:ind w:left="41"/>
              <w:jc w:val="center"/>
              <w:rPr>
                <w:rFonts w:ascii="Arial" w:hAnsi="Arial" w:cs="Arial"/>
                <w:b/>
                <w:iCs/>
                <w:color w:val="000000" w:themeColor="text1"/>
                <w:sz w:val="18"/>
                <w:szCs w:val="18"/>
              </w:rPr>
            </w:pPr>
          </w:p>
          <w:p w14:paraId="75EFFFD3" w14:textId="77777777" w:rsidR="00225AB9" w:rsidRPr="009128F0" w:rsidRDefault="00225AB9" w:rsidP="00785E1E">
            <w:pPr>
              <w:ind w:left="41"/>
              <w:jc w:val="center"/>
              <w:rPr>
                <w:rFonts w:ascii="Arial" w:hAnsi="Arial" w:cs="Arial"/>
                <w:b/>
                <w:iCs/>
                <w:color w:val="000000" w:themeColor="text1"/>
                <w:sz w:val="18"/>
                <w:szCs w:val="18"/>
              </w:rPr>
            </w:pPr>
            <w:r w:rsidRPr="009128F0">
              <w:rPr>
                <w:rFonts w:ascii="Arial" w:hAnsi="Arial" w:cs="Arial"/>
                <w:b/>
                <w:iCs/>
                <w:color w:val="000000" w:themeColor="text1"/>
                <w:sz w:val="18"/>
                <w:szCs w:val="18"/>
              </w:rPr>
              <w:t>Adres (Şehir/ Ülke)</w:t>
            </w:r>
          </w:p>
        </w:tc>
        <w:tc>
          <w:tcPr>
            <w:tcW w:w="2331" w:type="dxa"/>
            <w:tcBorders>
              <w:top w:val="single" w:sz="4" w:space="0" w:color="auto"/>
              <w:bottom w:val="single" w:sz="4" w:space="0" w:color="auto"/>
            </w:tcBorders>
            <w:noWrap/>
            <w:tcMar>
              <w:top w:w="15" w:type="dxa"/>
              <w:left w:w="15" w:type="dxa"/>
              <w:bottom w:w="0" w:type="dxa"/>
              <w:right w:w="15" w:type="dxa"/>
            </w:tcMar>
          </w:tcPr>
          <w:p w14:paraId="133632A6" w14:textId="77777777" w:rsidR="00225AB9" w:rsidRPr="009128F0" w:rsidRDefault="00E16858" w:rsidP="00785E1E">
            <w:pPr>
              <w:jc w:val="center"/>
              <w:rPr>
                <w:rFonts w:ascii="Arial" w:eastAsia="Arial Unicode MS" w:hAnsi="Arial" w:cs="Arial"/>
                <w:b/>
                <w:iCs/>
                <w:color w:val="000000" w:themeColor="text1"/>
                <w:sz w:val="18"/>
                <w:szCs w:val="18"/>
              </w:rPr>
            </w:pPr>
            <w:r w:rsidRPr="009128F0">
              <w:rPr>
                <w:rFonts w:ascii="Arial" w:hAnsi="Arial" w:cs="Arial"/>
                <w:b/>
                <w:iCs/>
                <w:color w:val="000000" w:themeColor="text1"/>
                <w:sz w:val="18"/>
                <w:szCs w:val="18"/>
              </w:rPr>
              <w:t xml:space="preserve">Ana Ortaklık </w:t>
            </w:r>
            <w:r w:rsidR="00225AB9" w:rsidRPr="009128F0">
              <w:rPr>
                <w:rFonts w:ascii="Arial" w:hAnsi="Arial" w:cs="Arial"/>
                <w:b/>
                <w:iCs/>
                <w:color w:val="000000" w:themeColor="text1"/>
                <w:sz w:val="18"/>
                <w:szCs w:val="18"/>
              </w:rPr>
              <w:t>Banka</w:t>
            </w:r>
            <w:r w:rsidRPr="009128F0">
              <w:rPr>
                <w:rFonts w:ascii="Arial" w:hAnsi="Arial" w:cs="Arial"/>
                <w:b/>
                <w:iCs/>
                <w:color w:val="000000" w:themeColor="text1"/>
                <w:sz w:val="18"/>
                <w:szCs w:val="18"/>
              </w:rPr>
              <w:t>’</w:t>
            </w:r>
            <w:r w:rsidR="00225AB9" w:rsidRPr="009128F0">
              <w:rPr>
                <w:rFonts w:ascii="Arial" w:hAnsi="Arial" w:cs="Arial"/>
                <w:b/>
                <w:iCs/>
                <w:color w:val="000000" w:themeColor="text1"/>
                <w:sz w:val="18"/>
                <w:szCs w:val="18"/>
              </w:rPr>
              <w:t>nın Pay Oranı-Farklıysa Oy Oranı (%)</w:t>
            </w:r>
          </w:p>
        </w:tc>
        <w:tc>
          <w:tcPr>
            <w:tcW w:w="1769" w:type="dxa"/>
            <w:tcBorders>
              <w:top w:val="single" w:sz="4" w:space="0" w:color="auto"/>
              <w:bottom w:val="single" w:sz="4" w:space="0" w:color="auto"/>
            </w:tcBorders>
            <w:tcMar>
              <w:top w:w="15" w:type="dxa"/>
              <w:left w:w="15" w:type="dxa"/>
              <w:bottom w:w="0" w:type="dxa"/>
              <w:right w:w="15" w:type="dxa"/>
            </w:tcMar>
          </w:tcPr>
          <w:p w14:paraId="2141BA7C" w14:textId="77777777" w:rsidR="00225AB9" w:rsidRPr="009128F0" w:rsidRDefault="00225AB9" w:rsidP="00785E1E">
            <w:pPr>
              <w:jc w:val="center"/>
              <w:rPr>
                <w:rFonts w:ascii="Arial" w:eastAsia="Arial Unicode MS" w:hAnsi="Arial" w:cs="Arial"/>
                <w:b/>
                <w:iCs/>
                <w:color w:val="000000" w:themeColor="text1"/>
                <w:sz w:val="18"/>
                <w:szCs w:val="18"/>
              </w:rPr>
            </w:pPr>
            <w:r w:rsidRPr="009128F0">
              <w:rPr>
                <w:rFonts w:ascii="Arial" w:hAnsi="Arial" w:cs="Arial"/>
                <w:b/>
                <w:iCs/>
                <w:color w:val="000000" w:themeColor="text1"/>
                <w:sz w:val="18"/>
                <w:szCs w:val="18"/>
              </w:rPr>
              <w:t>Diğer Ortakların Pay Oranı (%)</w:t>
            </w:r>
          </w:p>
        </w:tc>
      </w:tr>
      <w:tr w:rsidR="005C2866" w:rsidRPr="009128F0" w14:paraId="2A145A43" w14:textId="77777777" w:rsidTr="00255B1E">
        <w:trPr>
          <w:trHeight w:val="206"/>
        </w:trPr>
        <w:tc>
          <w:tcPr>
            <w:tcW w:w="3318" w:type="dxa"/>
            <w:tcBorders>
              <w:top w:val="single" w:sz="4" w:space="0" w:color="auto"/>
            </w:tcBorders>
            <w:noWrap/>
            <w:tcMar>
              <w:top w:w="15" w:type="dxa"/>
              <w:left w:w="15" w:type="dxa"/>
              <w:bottom w:w="0" w:type="dxa"/>
              <w:right w:w="15" w:type="dxa"/>
            </w:tcMar>
            <w:vAlign w:val="bottom"/>
          </w:tcPr>
          <w:p w14:paraId="07AD03B8" w14:textId="77777777" w:rsidR="005C2866" w:rsidRPr="009128F0" w:rsidRDefault="005C2866" w:rsidP="0052710B">
            <w:pPr>
              <w:jc w:val="both"/>
              <w:rPr>
                <w:rFonts w:ascii="Arial" w:hAnsi="Arial" w:cs="Arial"/>
                <w:iCs/>
                <w:color w:val="000000" w:themeColor="text1"/>
                <w:sz w:val="18"/>
                <w:szCs w:val="18"/>
              </w:rPr>
            </w:pPr>
          </w:p>
        </w:tc>
        <w:tc>
          <w:tcPr>
            <w:tcW w:w="1620" w:type="dxa"/>
            <w:tcBorders>
              <w:top w:val="single" w:sz="4" w:space="0" w:color="auto"/>
            </w:tcBorders>
            <w:tcMar>
              <w:top w:w="15" w:type="dxa"/>
              <w:left w:w="15" w:type="dxa"/>
              <w:bottom w:w="0" w:type="dxa"/>
              <w:right w:w="15" w:type="dxa"/>
            </w:tcMar>
            <w:vAlign w:val="bottom"/>
          </w:tcPr>
          <w:p w14:paraId="137467AA" w14:textId="77777777" w:rsidR="005C2866" w:rsidRPr="009128F0" w:rsidRDefault="005C2866" w:rsidP="0075533A">
            <w:pPr>
              <w:ind w:left="41"/>
              <w:rPr>
                <w:rFonts w:ascii="Arial" w:hAnsi="Arial" w:cs="Arial"/>
                <w:iCs/>
                <w:color w:val="000000" w:themeColor="text1"/>
                <w:sz w:val="18"/>
                <w:szCs w:val="18"/>
              </w:rPr>
            </w:pPr>
          </w:p>
        </w:tc>
        <w:tc>
          <w:tcPr>
            <w:tcW w:w="2331" w:type="dxa"/>
            <w:tcBorders>
              <w:top w:val="single" w:sz="4" w:space="0" w:color="auto"/>
            </w:tcBorders>
            <w:noWrap/>
            <w:tcMar>
              <w:top w:w="15" w:type="dxa"/>
              <w:left w:w="15" w:type="dxa"/>
              <w:bottom w:w="0" w:type="dxa"/>
              <w:right w:w="15" w:type="dxa"/>
            </w:tcMar>
            <w:vAlign w:val="bottom"/>
          </w:tcPr>
          <w:p w14:paraId="73B9929C" w14:textId="77777777" w:rsidR="005C2866" w:rsidRPr="009128F0" w:rsidRDefault="005C2866" w:rsidP="0052710B">
            <w:pPr>
              <w:jc w:val="center"/>
              <w:rPr>
                <w:rFonts w:ascii="Arial" w:hAnsi="Arial" w:cs="Arial"/>
                <w:iCs/>
                <w:color w:val="000000" w:themeColor="text1"/>
                <w:sz w:val="18"/>
                <w:szCs w:val="18"/>
              </w:rPr>
            </w:pPr>
          </w:p>
        </w:tc>
        <w:tc>
          <w:tcPr>
            <w:tcW w:w="1769" w:type="dxa"/>
            <w:tcBorders>
              <w:top w:val="single" w:sz="4" w:space="0" w:color="auto"/>
            </w:tcBorders>
            <w:tcMar>
              <w:top w:w="15" w:type="dxa"/>
              <w:left w:w="15" w:type="dxa"/>
              <w:bottom w:w="0" w:type="dxa"/>
              <w:right w:w="15" w:type="dxa"/>
            </w:tcMar>
            <w:vAlign w:val="bottom"/>
          </w:tcPr>
          <w:p w14:paraId="313A712B" w14:textId="77777777" w:rsidR="005C2866" w:rsidRPr="009128F0" w:rsidRDefault="005C2866" w:rsidP="0052710B">
            <w:pPr>
              <w:jc w:val="center"/>
              <w:rPr>
                <w:rFonts w:ascii="Arial" w:hAnsi="Arial" w:cs="Arial"/>
                <w:iCs/>
                <w:color w:val="000000" w:themeColor="text1"/>
                <w:sz w:val="18"/>
                <w:szCs w:val="18"/>
              </w:rPr>
            </w:pPr>
          </w:p>
        </w:tc>
      </w:tr>
      <w:tr w:rsidR="00B86B47" w:rsidRPr="009128F0" w14:paraId="22F2C801" w14:textId="77777777" w:rsidTr="00255B1E">
        <w:trPr>
          <w:trHeight w:val="227"/>
        </w:trPr>
        <w:tc>
          <w:tcPr>
            <w:tcW w:w="3318" w:type="dxa"/>
            <w:noWrap/>
            <w:tcMar>
              <w:top w:w="15" w:type="dxa"/>
              <w:left w:w="15" w:type="dxa"/>
              <w:bottom w:w="0" w:type="dxa"/>
              <w:right w:w="15" w:type="dxa"/>
            </w:tcMar>
            <w:vAlign w:val="bottom"/>
          </w:tcPr>
          <w:p w14:paraId="69D7756F" w14:textId="77777777" w:rsidR="00225AB9" w:rsidRPr="009128F0" w:rsidRDefault="00225AB9" w:rsidP="003A76EE">
            <w:pPr>
              <w:jc w:val="both"/>
              <w:rPr>
                <w:rFonts w:ascii="Arial" w:hAnsi="Arial" w:cs="Arial"/>
                <w:color w:val="000000" w:themeColor="text1"/>
                <w:sz w:val="18"/>
                <w:szCs w:val="18"/>
              </w:rPr>
            </w:pPr>
            <w:r w:rsidRPr="009128F0">
              <w:rPr>
                <w:rFonts w:ascii="Arial" w:hAnsi="Arial" w:cs="Arial"/>
                <w:color w:val="000000" w:themeColor="text1"/>
                <w:sz w:val="18"/>
                <w:szCs w:val="18"/>
              </w:rPr>
              <w:t>Albaraka Portföy Yön. A.Ş.</w:t>
            </w:r>
          </w:p>
        </w:tc>
        <w:tc>
          <w:tcPr>
            <w:tcW w:w="1620" w:type="dxa"/>
            <w:tcMar>
              <w:top w:w="15" w:type="dxa"/>
              <w:left w:w="15" w:type="dxa"/>
              <w:bottom w:w="0" w:type="dxa"/>
              <w:right w:w="15" w:type="dxa"/>
            </w:tcMar>
            <w:vAlign w:val="bottom"/>
          </w:tcPr>
          <w:p w14:paraId="09C10CE7" w14:textId="6200FA78" w:rsidR="00225AB9" w:rsidRPr="009128F0" w:rsidRDefault="00225AB9" w:rsidP="0075533A">
            <w:pPr>
              <w:ind w:left="41"/>
              <w:rPr>
                <w:rFonts w:ascii="Arial" w:eastAsia="Arial Unicode MS" w:hAnsi="Arial" w:cs="Arial"/>
                <w:iCs/>
                <w:color w:val="000000" w:themeColor="text1"/>
                <w:sz w:val="18"/>
                <w:szCs w:val="18"/>
              </w:rPr>
            </w:pPr>
            <w:r w:rsidRPr="009128F0">
              <w:rPr>
                <w:rFonts w:ascii="Arial" w:hAnsi="Arial" w:cs="Arial"/>
                <w:color w:val="000000" w:themeColor="text1"/>
                <w:sz w:val="18"/>
                <w:szCs w:val="18"/>
              </w:rPr>
              <w:t>İstanbul/Türkiye</w:t>
            </w:r>
          </w:p>
        </w:tc>
        <w:tc>
          <w:tcPr>
            <w:tcW w:w="2331" w:type="dxa"/>
            <w:noWrap/>
            <w:tcMar>
              <w:top w:w="15" w:type="dxa"/>
              <w:left w:w="15" w:type="dxa"/>
              <w:bottom w:w="0" w:type="dxa"/>
              <w:right w:w="15" w:type="dxa"/>
            </w:tcMar>
            <w:vAlign w:val="bottom"/>
          </w:tcPr>
          <w:p w14:paraId="4E18AAC5" w14:textId="77777777" w:rsidR="00225AB9" w:rsidRPr="009128F0" w:rsidRDefault="00225AB9" w:rsidP="0052710B">
            <w:pPr>
              <w:jc w:val="center"/>
              <w:rPr>
                <w:rFonts w:ascii="Arial" w:eastAsia="Arial Unicode MS" w:hAnsi="Arial" w:cs="Arial"/>
                <w:iCs/>
                <w:color w:val="000000" w:themeColor="text1"/>
                <w:sz w:val="18"/>
                <w:szCs w:val="18"/>
              </w:rPr>
            </w:pPr>
            <w:r w:rsidRPr="009128F0">
              <w:rPr>
                <w:rFonts w:ascii="Arial" w:eastAsia="Arial Unicode MS" w:hAnsi="Arial" w:cs="Arial"/>
                <w:iCs/>
                <w:color w:val="000000" w:themeColor="text1"/>
                <w:sz w:val="18"/>
                <w:szCs w:val="18"/>
              </w:rPr>
              <w:t>100,00</w:t>
            </w:r>
          </w:p>
        </w:tc>
        <w:tc>
          <w:tcPr>
            <w:tcW w:w="1769" w:type="dxa"/>
            <w:noWrap/>
            <w:tcMar>
              <w:top w:w="15" w:type="dxa"/>
              <w:left w:w="15" w:type="dxa"/>
              <w:bottom w:w="0" w:type="dxa"/>
              <w:right w:w="15" w:type="dxa"/>
            </w:tcMar>
            <w:vAlign w:val="bottom"/>
          </w:tcPr>
          <w:p w14:paraId="235C31E4" w14:textId="77777777" w:rsidR="00225AB9" w:rsidRPr="009128F0" w:rsidRDefault="00225AB9" w:rsidP="0052710B">
            <w:pPr>
              <w:jc w:val="center"/>
              <w:rPr>
                <w:rFonts w:ascii="Arial" w:eastAsia="Arial Unicode MS" w:hAnsi="Arial" w:cs="Arial"/>
                <w:iCs/>
                <w:color w:val="000000" w:themeColor="text1"/>
                <w:sz w:val="18"/>
                <w:szCs w:val="18"/>
              </w:rPr>
            </w:pPr>
            <w:r w:rsidRPr="009128F0">
              <w:rPr>
                <w:rFonts w:ascii="Arial" w:eastAsia="Arial Unicode MS" w:hAnsi="Arial" w:cs="Arial"/>
                <w:iCs/>
                <w:color w:val="000000" w:themeColor="text1"/>
                <w:sz w:val="18"/>
                <w:szCs w:val="18"/>
              </w:rPr>
              <w:t>-</w:t>
            </w:r>
          </w:p>
        </w:tc>
      </w:tr>
      <w:tr w:rsidR="003013E2" w:rsidRPr="009128F0" w14:paraId="7BD3ED61" w14:textId="77777777" w:rsidTr="00255B1E">
        <w:trPr>
          <w:trHeight w:val="227"/>
        </w:trPr>
        <w:tc>
          <w:tcPr>
            <w:tcW w:w="3318" w:type="dxa"/>
            <w:tcBorders>
              <w:bottom w:val="single" w:sz="4" w:space="0" w:color="auto"/>
            </w:tcBorders>
            <w:noWrap/>
            <w:tcMar>
              <w:top w:w="15" w:type="dxa"/>
              <w:left w:w="15" w:type="dxa"/>
              <w:bottom w:w="0" w:type="dxa"/>
              <w:right w:w="15" w:type="dxa"/>
            </w:tcMar>
            <w:vAlign w:val="bottom"/>
          </w:tcPr>
          <w:p w14:paraId="56EF8F7A" w14:textId="77777777" w:rsidR="003013E2" w:rsidRPr="009128F0" w:rsidRDefault="003013E2" w:rsidP="0052710B">
            <w:pPr>
              <w:jc w:val="both"/>
              <w:rPr>
                <w:rFonts w:ascii="Arial" w:hAnsi="Arial" w:cs="Arial"/>
                <w:color w:val="000000" w:themeColor="text1"/>
                <w:sz w:val="18"/>
                <w:szCs w:val="18"/>
              </w:rPr>
            </w:pPr>
          </w:p>
        </w:tc>
        <w:tc>
          <w:tcPr>
            <w:tcW w:w="1620" w:type="dxa"/>
            <w:tcBorders>
              <w:bottom w:val="single" w:sz="4" w:space="0" w:color="auto"/>
            </w:tcBorders>
            <w:tcMar>
              <w:top w:w="15" w:type="dxa"/>
              <w:left w:w="15" w:type="dxa"/>
              <w:bottom w:w="0" w:type="dxa"/>
              <w:right w:w="15" w:type="dxa"/>
            </w:tcMar>
            <w:vAlign w:val="bottom"/>
          </w:tcPr>
          <w:p w14:paraId="3F600F3E" w14:textId="77777777" w:rsidR="003013E2" w:rsidRPr="009128F0" w:rsidRDefault="003013E2" w:rsidP="0052710B">
            <w:pPr>
              <w:rPr>
                <w:rFonts w:ascii="Arial" w:hAnsi="Arial" w:cs="Arial"/>
                <w:color w:val="000000" w:themeColor="text1"/>
                <w:sz w:val="18"/>
                <w:szCs w:val="18"/>
              </w:rPr>
            </w:pPr>
          </w:p>
        </w:tc>
        <w:tc>
          <w:tcPr>
            <w:tcW w:w="2331" w:type="dxa"/>
            <w:tcBorders>
              <w:bottom w:val="single" w:sz="4" w:space="0" w:color="auto"/>
            </w:tcBorders>
            <w:noWrap/>
            <w:tcMar>
              <w:top w:w="15" w:type="dxa"/>
              <w:left w:w="15" w:type="dxa"/>
              <w:bottom w:w="0" w:type="dxa"/>
              <w:right w:w="15" w:type="dxa"/>
            </w:tcMar>
            <w:vAlign w:val="bottom"/>
          </w:tcPr>
          <w:p w14:paraId="633581C8" w14:textId="77777777" w:rsidR="003013E2" w:rsidRPr="009128F0" w:rsidRDefault="003013E2" w:rsidP="0052710B">
            <w:pPr>
              <w:jc w:val="center"/>
              <w:rPr>
                <w:rFonts w:ascii="Arial" w:eastAsia="Arial Unicode MS" w:hAnsi="Arial" w:cs="Arial"/>
                <w:iCs/>
                <w:color w:val="000000" w:themeColor="text1"/>
                <w:sz w:val="18"/>
                <w:szCs w:val="18"/>
              </w:rPr>
            </w:pPr>
          </w:p>
        </w:tc>
        <w:tc>
          <w:tcPr>
            <w:tcW w:w="1769" w:type="dxa"/>
            <w:tcBorders>
              <w:bottom w:val="single" w:sz="4" w:space="0" w:color="auto"/>
            </w:tcBorders>
            <w:noWrap/>
            <w:tcMar>
              <w:top w:w="15" w:type="dxa"/>
              <w:left w:w="15" w:type="dxa"/>
              <w:bottom w:w="0" w:type="dxa"/>
              <w:right w:w="15" w:type="dxa"/>
            </w:tcMar>
            <w:vAlign w:val="bottom"/>
          </w:tcPr>
          <w:p w14:paraId="16C0C1B5" w14:textId="77777777" w:rsidR="003013E2" w:rsidRPr="009128F0" w:rsidRDefault="003013E2" w:rsidP="0052710B">
            <w:pPr>
              <w:jc w:val="center"/>
              <w:rPr>
                <w:rFonts w:ascii="Arial" w:eastAsia="Arial Unicode MS" w:hAnsi="Arial" w:cs="Arial"/>
                <w:iCs/>
                <w:color w:val="000000" w:themeColor="text1"/>
                <w:sz w:val="18"/>
                <w:szCs w:val="18"/>
              </w:rPr>
            </w:pPr>
          </w:p>
        </w:tc>
      </w:tr>
    </w:tbl>
    <w:p w14:paraId="0C469E06" w14:textId="77777777" w:rsidR="00225AB9" w:rsidRPr="009128F0" w:rsidRDefault="00225AB9" w:rsidP="0042304D">
      <w:pPr>
        <w:pStyle w:val="msobodytextindent"/>
        <w:spacing w:before="60" w:after="60"/>
        <w:ind w:left="360" w:firstLine="0"/>
        <w:rPr>
          <w:rFonts w:ascii="Arial" w:hAnsi="Arial" w:cs="Arial"/>
          <w:color w:val="000000" w:themeColor="text1"/>
          <w:sz w:val="6"/>
          <w:szCs w:val="6"/>
        </w:rPr>
      </w:pPr>
    </w:p>
    <w:tbl>
      <w:tblPr>
        <w:tblW w:w="5007" w:type="pct"/>
        <w:tblLayout w:type="fixed"/>
        <w:tblLook w:val="0000" w:firstRow="0" w:lastRow="0" w:firstColumn="0" w:lastColumn="0" w:noHBand="0" w:noVBand="0"/>
      </w:tblPr>
      <w:tblGrid>
        <w:gridCol w:w="1278"/>
        <w:gridCol w:w="1188"/>
        <w:gridCol w:w="990"/>
        <w:gridCol w:w="1008"/>
        <w:gridCol w:w="979"/>
        <w:gridCol w:w="1134"/>
        <w:gridCol w:w="1316"/>
        <w:gridCol w:w="1192"/>
      </w:tblGrid>
      <w:tr w:rsidR="001840BE" w:rsidRPr="009128F0" w14:paraId="230FAAD3" w14:textId="77777777" w:rsidTr="00255B1E">
        <w:trPr>
          <w:trHeight w:val="113"/>
        </w:trPr>
        <w:tc>
          <w:tcPr>
            <w:tcW w:w="703" w:type="pct"/>
            <w:tcBorders>
              <w:top w:val="single" w:sz="4" w:space="0" w:color="auto"/>
              <w:left w:val="nil"/>
              <w:bottom w:val="single" w:sz="4" w:space="0" w:color="auto"/>
              <w:right w:val="nil"/>
            </w:tcBorders>
            <w:shd w:val="clear" w:color="auto" w:fill="auto"/>
            <w:vAlign w:val="bottom"/>
          </w:tcPr>
          <w:p w14:paraId="0C29025B" w14:textId="77777777" w:rsidR="00225AB9" w:rsidRPr="009128F0" w:rsidRDefault="00225AB9" w:rsidP="0052710B">
            <w:pPr>
              <w:shd w:val="clear" w:color="auto" w:fill="FFFFFF" w:themeFill="background1"/>
              <w:jc w:val="center"/>
              <w:rPr>
                <w:rFonts w:ascii="Arial" w:hAnsi="Arial" w:cs="Arial"/>
                <w:b/>
                <w:iCs/>
                <w:color w:val="000000" w:themeColor="text1"/>
                <w:sz w:val="18"/>
                <w:szCs w:val="18"/>
              </w:rPr>
            </w:pPr>
            <w:r w:rsidRPr="009128F0">
              <w:rPr>
                <w:rFonts w:ascii="Arial" w:hAnsi="Arial" w:cs="Arial"/>
                <w:b/>
                <w:iCs/>
                <w:color w:val="000000" w:themeColor="text1"/>
                <w:sz w:val="18"/>
                <w:szCs w:val="18"/>
              </w:rPr>
              <w:t xml:space="preserve">Aktif </w:t>
            </w:r>
          </w:p>
          <w:p w14:paraId="1C4C1D0D" w14:textId="77777777" w:rsidR="00225AB9" w:rsidRPr="009128F0" w:rsidRDefault="00225AB9" w:rsidP="0052710B">
            <w:pPr>
              <w:shd w:val="clear" w:color="auto" w:fill="FFFFFF" w:themeFill="background1"/>
              <w:jc w:val="center"/>
              <w:rPr>
                <w:rFonts w:ascii="Arial" w:hAnsi="Arial" w:cs="Arial"/>
                <w:b/>
                <w:bCs/>
                <w:iCs/>
                <w:color w:val="000000" w:themeColor="text1"/>
                <w:sz w:val="18"/>
                <w:szCs w:val="18"/>
              </w:rPr>
            </w:pPr>
            <w:r w:rsidRPr="009128F0">
              <w:rPr>
                <w:rFonts w:ascii="Arial" w:hAnsi="Arial" w:cs="Arial"/>
                <w:b/>
                <w:iCs/>
                <w:color w:val="000000" w:themeColor="text1"/>
                <w:sz w:val="18"/>
                <w:szCs w:val="18"/>
              </w:rPr>
              <w:t>Toplamı</w:t>
            </w:r>
          </w:p>
        </w:tc>
        <w:tc>
          <w:tcPr>
            <w:tcW w:w="654" w:type="pct"/>
            <w:tcBorders>
              <w:top w:val="single" w:sz="4" w:space="0" w:color="auto"/>
              <w:left w:val="nil"/>
              <w:bottom w:val="single" w:sz="4" w:space="0" w:color="auto"/>
              <w:right w:val="nil"/>
            </w:tcBorders>
            <w:shd w:val="clear" w:color="auto" w:fill="auto"/>
            <w:vAlign w:val="bottom"/>
          </w:tcPr>
          <w:p w14:paraId="2F0333D8" w14:textId="77777777" w:rsidR="00225AB9" w:rsidRPr="009128F0" w:rsidRDefault="00225AB9" w:rsidP="0052710B">
            <w:pPr>
              <w:shd w:val="clear" w:color="auto" w:fill="FFFFFF" w:themeFill="background1"/>
              <w:jc w:val="center"/>
              <w:rPr>
                <w:rFonts w:ascii="Arial" w:hAnsi="Arial" w:cs="Arial"/>
                <w:b/>
                <w:bCs/>
                <w:iCs/>
                <w:color w:val="000000" w:themeColor="text1"/>
                <w:sz w:val="18"/>
                <w:szCs w:val="18"/>
              </w:rPr>
            </w:pPr>
            <w:proofErr w:type="spellStart"/>
            <w:r w:rsidRPr="009128F0">
              <w:rPr>
                <w:rFonts w:ascii="Arial" w:hAnsi="Arial" w:cs="Arial"/>
                <w:b/>
                <w:bCs/>
                <w:iCs/>
                <w:color w:val="000000" w:themeColor="text1"/>
                <w:sz w:val="18"/>
                <w:szCs w:val="18"/>
              </w:rPr>
              <w:t>Özkaynak</w:t>
            </w:r>
            <w:proofErr w:type="spellEnd"/>
          </w:p>
        </w:tc>
        <w:tc>
          <w:tcPr>
            <w:tcW w:w="545" w:type="pct"/>
            <w:tcBorders>
              <w:top w:val="single" w:sz="4" w:space="0" w:color="auto"/>
              <w:left w:val="nil"/>
              <w:bottom w:val="single" w:sz="4" w:space="0" w:color="auto"/>
              <w:right w:val="nil"/>
            </w:tcBorders>
            <w:shd w:val="clear" w:color="auto" w:fill="auto"/>
            <w:vAlign w:val="bottom"/>
          </w:tcPr>
          <w:p w14:paraId="28E8C12F" w14:textId="77777777" w:rsidR="00225AB9" w:rsidRPr="009128F0" w:rsidRDefault="00225AB9" w:rsidP="0052710B">
            <w:pPr>
              <w:shd w:val="clear" w:color="auto" w:fill="FFFFFF" w:themeFill="background1"/>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Sabit Varlık Toplamı</w:t>
            </w:r>
          </w:p>
        </w:tc>
        <w:tc>
          <w:tcPr>
            <w:tcW w:w="555" w:type="pct"/>
            <w:tcBorders>
              <w:top w:val="single" w:sz="4" w:space="0" w:color="auto"/>
              <w:left w:val="nil"/>
              <w:bottom w:val="single" w:sz="4" w:space="0" w:color="auto"/>
              <w:right w:val="nil"/>
            </w:tcBorders>
            <w:shd w:val="clear" w:color="auto" w:fill="auto"/>
            <w:vAlign w:val="bottom"/>
          </w:tcPr>
          <w:p w14:paraId="0447E824" w14:textId="77777777" w:rsidR="00225AB9" w:rsidRPr="009128F0" w:rsidRDefault="00225AB9" w:rsidP="0052710B">
            <w:pPr>
              <w:shd w:val="clear" w:color="auto" w:fill="FFFFFF" w:themeFill="background1"/>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Kar Payı Gelirleri</w:t>
            </w:r>
          </w:p>
        </w:tc>
        <w:tc>
          <w:tcPr>
            <w:tcW w:w="539" w:type="pct"/>
            <w:tcBorders>
              <w:top w:val="single" w:sz="4" w:space="0" w:color="auto"/>
              <w:left w:val="nil"/>
              <w:bottom w:val="single" w:sz="4" w:space="0" w:color="auto"/>
              <w:right w:val="nil"/>
            </w:tcBorders>
            <w:shd w:val="clear" w:color="auto" w:fill="auto"/>
            <w:vAlign w:val="bottom"/>
          </w:tcPr>
          <w:p w14:paraId="55A16C2B" w14:textId="77777777" w:rsidR="00225AB9" w:rsidRPr="009128F0" w:rsidRDefault="00225AB9" w:rsidP="0052710B">
            <w:pPr>
              <w:shd w:val="clear" w:color="auto" w:fill="FFFFFF" w:themeFill="background1"/>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Menkul Değer Gelirleri</w:t>
            </w:r>
          </w:p>
        </w:tc>
        <w:tc>
          <w:tcPr>
            <w:tcW w:w="624" w:type="pct"/>
            <w:tcBorders>
              <w:top w:val="single" w:sz="4" w:space="0" w:color="auto"/>
              <w:left w:val="nil"/>
              <w:bottom w:val="single" w:sz="4" w:space="0" w:color="auto"/>
              <w:right w:val="nil"/>
            </w:tcBorders>
            <w:shd w:val="clear" w:color="auto" w:fill="auto"/>
            <w:vAlign w:val="bottom"/>
          </w:tcPr>
          <w:p w14:paraId="2CBF8537" w14:textId="77777777" w:rsidR="00225AB9" w:rsidRPr="009128F0" w:rsidRDefault="00225AB9" w:rsidP="0052710B">
            <w:pPr>
              <w:shd w:val="clear" w:color="auto" w:fill="FFFFFF" w:themeFill="background1"/>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Cari Dönem Kâr/Zararı</w:t>
            </w:r>
          </w:p>
        </w:tc>
        <w:tc>
          <w:tcPr>
            <w:tcW w:w="724" w:type="pct"/>
            <w:tcBorders>
              <w:top w:val="single" w:sz="4" w:space="0" w:color="auto"/>
              <w:left w:val="nil"/>
              <w:bottom w:val="single" w:sz="4" w:space="0" w:color="auto"/>
              <w:right w:val="nil"/>
            </w:tcBorders>
            <w:shd w:val="clear" w:color="auto" w:fill="auto"/>
            <w:vAlign w:val="bottom"/>
          </w:tcPr>
          <w:p w14:paraId="4A664F6B" w14:textId="77777777" w:rsidR="00225AB9" w:rsidRPr="009128F0" w:rsidRDefault="00225AB9" w:rsidP="0052710B">
            <w:pPr>
              <w:shd w:val="clear" w:color="auto" w:fill="FFFFFF" w:themeFill="background1"/>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Önceki Dönem Kâr/Zararı</w:t>
            </w:r>
          </w:p>
        </w:tc>
        <w:tc>
          <w:tcPr>
            <w:tcW w:w="656" w:type="pct"/>
            <w:tcBorders>
              <w:top w:val="single" w:sz="4" w:space="0" w:color="auto"/>
              <w:left w:val="nil"/>
              <w:bottom w:val="single" w:sz="4" w:space="0" w:color="auto"/>
              <w:right w:val="nil"/>
            </w:tcBorders>
            <w:shd w:val="clear" w:color="auto" w:fill="auto"/>
            <w:vAlign w:val="bottom"/>
          </w:tcPr>
          <w:p w14:paraId="52019DCD" w14:textId="77777777" w:rsidR="00225AB9" w:rsidRPr="009128F0" w:rsidRDefault="00225AB9" w:rsidP="0052710B">
            <w:pPr>
              <w:shd w:val="clear" w:color="auto" w:fill="FFFFFF" w:themeFill="background1"/>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Gerçeğe Uygun Değeri</w:t>
            </w:r>
          </w:p>
        </w:tc>
      </w:tr>
      <w:tr w:rsidR="001840BE" w:rsidRPr="009128F0" w14:paraId="571DE476" w14:textId="77777777" w:rsidTr="00255B1E">
        <w:trPr>
          <w:trHeight w:val="113"/>
        </w:trPr>
        <w:tc>
          <w:tcPr>
            <w:tcW w:w="703" w:type="pct"/>
            <w:tcBorders>
              <w:top w:val="single" w:sz="4" w:space="0" w:color="auto"/>
              <w:left w:val="nil"/>
              <w:right w:val="nil"/>
            </w:tcBorders>
            <w:shd w:val="clear" w:color="auto" w:fill="auto"/>
            <w:vAlign w:val="bottom"/>
          </w:tcPr>
          <w:p w14:paraId="2B1922F7" w14:textId="77777777" w:rsidR="005C2866" w:rsidRPr="009128F0" w:rsidRDefault="005C2866" w:rsidP="0052710B">
            <w:pPr>
              <w:shd w:val="clear" w:color="auto" w:fill="FFFFFF" w:themeFill="background1"/>
              <w:jc w:val="center"/>
              <w:rPr>
                <w:rFonts w:ascii="Arial" w:hAnsi="Arial" w:cs="Arial"/>
                <w:iCs/>
                <w:color w:val="000000" w:themeColor="text1"/>
                <w:sz w:val="18"/>
                <w:szCs w:val="18"/>
                <w:u w:val="single"/>
              </w:rPr>
            </w:pPr>
          </w:p>
        </w:tc>
        <w:tc>
          <w:tcPr>
            <w:tcW w:w="654" w:type="pct"/>
            <w:tcBorders>
              <w:top w:val="single" w:sz="4" w:space="0" w:color="auto"/>
              <w:left w:val="nil"/>
              <w:right w:val="nil"/>
            </w:tcBorders>
            <w:shd w:val="clear" w:color="auto" w:fill="auto"/>
            <w:vAlign w:val="bottom"/>
          </w:tcPr>
          <w:p w14:paraId="7E5F2E0D" w14:textId="77777777" w:rsidR="005C2866" w:rsidRPr="009128F0" w:rsidRDefault="005C2866" w:rsidP="0052710B">
            <w:pPr>
              <w:shd w:val="clear" w:color="auto" w:fill="FFFFFF" w:themeFill="background1"/>
              <w:jc w:val="center"/>
              <w:rPr>
                <w:rFonts w:ascii="Arial" w:hAnsi="Arial" w:cs="Arial"/>
                <w:bCs/>
                <w:iCs/>
                <w:color w:val="000000" w:themeColor="text1"/>
                <w:sz w:val="18"/>
                <w:szCs w:val="18"/>
                <w:u w:val="single"/>
              </w:rPr>
            </w:pPr>
          </w:p>
        </w:tc>
        <w:tc>
          <w:tcPr>
            <w:tcW w:w="545" w:type="pct"/>
            <w:tcBorders>
              <w:top w:val="single" w:sz="4" w:space="0" w:color="auto"/>
              <w:left w:val="nil"/>
              <w:right w:val="nil"/>
            </w:tcBorders>
            <w:shd w:val="clear" w:color="auto" w:fill="auto"/>
            <w:vAlign w:val="bottom"/>
          </w:tcPr>
          <w:p w14:paraId="24769E23" w14:textId="77777777" w:rsidR="005C2866" w:rsidRPr="009128F0" w:rsidRDefault="005C2866" w:rsidP="0052710B">
            <w:pPr>
              <w:shd w:val="clear" w:color="auto" w:fill="FFFFFF" w:themeFill="background1"/>
              <w:jc w:val="center"/>
              <w:rPr>
                <w:rFonts w:ascii="Arial" w:hAnsi="Arial" w:cs="Arial"/>
                <w:bCs/>
                <w:iCs/>
                <w:color w:val="000000" w:themeColor="text1"/>
                <w:sz w:val="18"/>
                <w:szCs w:val="18"/>
                <w:u w:val="single"/>
              </w:rPr>
            </w:pPr>
          </w:p>
        </w:tc>
        <w:tc>
          <w:tcPr>
            <w:tcW w:w="555" w:type="pct"/>
            <w:tcBorders>
              <w:top w:val="single" w:sz="4" w:space="0" w:color="auto"/>
              <w:left w:val="nil"/>
              <w:right w:val="nil"/>
            </w:tcBorders>
            <w:shd w:val="clear" w:color="auto" w:fill="auto"/>
            <w:vAlign w:val="bottom"/>
          </w:tcPr>
          <w:p w14:paraId="759D7077" w14:textId="77777777" w:rsidR="005C2866" w:rsidRPr="009128F0" w:rsidRDefault="005C2866" w:rsidP="0052710B">
            <w:pPr>
              <w:shd w:val="clear" w:color="auto" w:fill="FFFFFF" w:themeFill="background1"/>
              <w:jc w:val="center"/>
              <w:rPr>
                <w:rFonts w:ascii="Arial" w:hAnsi="Arial" w:cs="Arial"/>
                <w:bCs/>
                <w:iCs/>
                <w:color w:val="000000" w:themeColor="text1"/>
                <w:sz w:val="18"/>
                <w:szCs w:val="18"/>
                <w:u w:val="single"/>
              </w:rPr>
            </w:pPr>
          </w:p>
        </w:tc>
        <w:tc>
          <w:tcPr>
            <w:tcW w:w="539" w:type="pct"/>
            <w:tcBorders>
              <w:top w:val="single" w:sz="4" w:space="0" w:color="auto"/>
              <w:left w:val="nil"/>
              <w:right w:val="nil"/>
            </w:tcBorders>
            <w:shd w:val="clear" w:color="auto" w:fill="auto"/>
            <w:vAlign w:val="bottom"/>
          </w:tcPr>
          <w:p w14:paraId="33F07792" w14:textId="77777777" w:rsidR="005C2866" w:rsidRPr="009128F0" w:rsidRDefault="005C2866" w:rsidP="0052710B">
            <w:pPr>
              <w:shd w:val="clear" w:color="auto" w:fill="FFFFFF" w:themeFill="background1"/>
              <w:jc w:val="center"/>
              <w:rPr>
                <w:rFonts w:ascii="Arial" w:hAnsi="Arial" w:cs="Arial"/>
                <w:bCs/>
                <w:iCs/>
                <w:color w:val="000000" w:themeColor="text1"/>
                <w:sz w:val="18"/>
                <w:szCs w:val="18"/>
                <w:u w:val="single"/>
              </w:rPr>
            </w:pPr>
          </w:p>
        </w:tc>
        <w:tc>
          <w:tcPr>
            <w:tcW w:w="624" w:type="pct"/>
            <w:tcBorders>
              <w:top w:val="single" w:sz="4" w:space="0" w:color="auto"/>
              <w:left w:val="nil"/>
              <w:right w:val="nil"/>
            </w:tcBorders>
            <w:shd w:val="clear" w:color="auto" w:fill="auto"/>
            <w:vAlign w:val="bottom"/>
          </w:tcPr>
          <w:p w14:paraId="2B27FD13" w14:textId="77777777" w:rsidR="005C2866" w:rsidRPr="009128F0" w:rsidRDefault="005C2866" w:rsidP="0052710B">
            <w:pPr>
              <w:shd w:val="clear" w:color="auto" w:fill="FFFFFF" w:themeFill="background1"/>
              <w:jc w:val="center"/>
              <w:rPr>
                <w:rFonts w:ascii="Arial" w:hAnsi="Arial" w:cs="Arial"/>
                <w:bCs/>
                <w:iCs/>
                <w:color w:val="000000" w:themeColor="text1"/>
                <w:sz w:val="18"/>
                <w:szCs w:val="18"/>
                <w:u w:val="single"/>
              </w:rPr>
            </w:pPr>
          </w:p>
        </w:tc>
        <w:tc>
          <w:tcPr>
            <w:tcW w:w="724" w:type="pct"/>
            <w:tcBorders>
              <w:top w:val="single" w:sz="4" w:space="0" w:color="auto"/>
              <w:left w:val="nil"/>
              <w:right w:val="nil"/>
            </w:tcBorders>
            <w:shd w:val="clear" w:color="auto" w:fill="auto"/>
            <w:vAlign w:val="bottom"/>
          </w:tcPr>
          <w:p w14:paraId="38247DFF" w14:textId="77777777" w:rsidR="005C2866" w:rsidRPr="009128F0" w:rsidRDefault="005C2866" w:rsidP="0052710B">
            <w:pPr>
              <w:shd w:val="clear" w:color="auto" w:fill="FFFFFF" w:themeFill="background1"/>
              <w:jc w:val="center"/>
              <w:rPr>
                <w:rFonts w:ascii="Arial" w:hAnsi="Arial" w:cs="Arial"/>
                <w:bCs/>
                <w:iCs/>
                <w:color w:val="000000" w:themeColor="text1"/>
                <w:sz w:val="18"/>
                <w:szCs w:val="18"/>
                <w:u w:val="single"/>
              </w:rPr>
            </w:pPr>
          </w:p>
        </w:tc>
        <w:tc>
          <w:tcPr>
            <w:tcW w:w="656" w:type="pct"/>
            <w:tcBorders>
              <w:top w:val="single" w:sz="4" w:space="0" w:color="auto"/>
              <w:left w:val="nil"/>
              <w:right w:val="nil"/>
            </w:tcBorders>
            <w:shd w:val="clear" w:color="auto" w:fill="auto"/>
            <w:vAlign w:val="bottom"/>
          </w:tcPr>
          <w:p w14:paraId="6B026D09" w14:textId="77777777" w:rsidR="005C2866" w:rsidRPr="009128F0" w:rsidRDefault="005C2866" w:rsidP="0052710B">
            <w:pPr>
              <w:shd w:val="clear" w:color="auto" w:fill="FFFFFF" w:themeFill="background1"/>
              <w:jc w:val="center"/>
              <w:rPr>
                <w:rFonts w:ascii="Arial" w:hAnsi="Arial" w:cs="Arial"/>
                <w:bCs/>
                <w:iCs/>
                <w:color w:val="000000" w:themeColor="text1"/>
                <w:sz w:val="18"/>
                <w:szCs w:val="18"/>
                <w:u w:val="single"/>
              </w:rPr>
            </w:pPr>
          </w:p>
        </w:tc>
      </w:tr>
      <w:tr w:rsidR="004F62EC" w:rsidRPr="009128F0" w14:paraId="051D14BB" w14:textId="77777777" w:rsidTr="00D42DB2">
        <w:trPr>
          <w:trHeight w:hRule="exact" w:val="227"/>
        </w:trPr>
        <w:tc>
          <w:tcPr>
            <w:tcW w:w="703" w:type="pct"/>
            <w:tcBorders>
              <w:left w:val="nil"/>
              <w:right w:val="nil"/>
            </w:tcBorders>
            <w:shd w:val="clear" w:color="auto" w:fill="auto"/>
            <w:vAlign w:val="bottom"/>
          </w:tcPr>
          <w:p w14:paraId="30D255D0" w14:textId="118CF919" w:rsidR="004F62EC" w:rsidRDefault="004F62EC" w:rsidP="004F62EC">
            <w:pPr>
              <w:jc w:val="center"/>
              <w:rPr>
                <w:rFonts w:ascii="Arial" w:hAnsi="Arial" w:cs="Arial"/>
                <w:sz w:val="18"/>
                <w:szCs w:val="18"/>
                <w:highlight w:val="yellow"/>
              </w:rPr>
            </w:pPr>
            <w:r w:rsidRPr="00A5606A">
              <w:rPr>
                <w:rFonts w:ascii="Arial" w:hAnsi="Arial" w:cs="Arial"/>
                <w:sz w:val="18"/>
                <w:szCs w:val="18"/>
              </w:rPr>
              <w:t>12.567</w:t>
            </w:r>
          </w:p>
        </w:tc>
        <w:tc>
          <w:tcPr>
            <w:tcW w:w="654" w:type="pct"/>
            <w:tcBorders>
              <w:left w:val="nil"/>
              <w:right w:val="nil"/>
            </w:tcBorders>
            <w:shd w:val="clear" w:color="auto" w:fill="auto"/>
            <w:vAlign w:val="bottom"/>
          </w:tcPr>
          <w:p w14:paraId="1032E954" w14:textId="04FC1A12" w:rsidR="004F62EC" w:rsidRDefault="004F62EC" w:rsidP="004F62EC">
            <w:pPr>
              <w:jc w:val="center"/>
              <w:rPr>
                <w:rFonts w:ascii="Arial" w:hAnsi="Arial" w:cs="Arial"/>
                <w:sz w:val="18"/>
                <w:szCs w:val="18"/>
              </w:rPr>
            </w:pPr>
            <w:r w:rsidRPr="00A5606A">
              <w:rPr>
                <w:rFonts w:ascii="Arial" w:hAnsi="Arial" w:cs="Arial"/>
                <w:sz w:val="18"/>
                <w:szCs w:val="18"/>
              </w:rPr>
              <w:t>11.306</w:t>
            </w:r>
          </w:p>
        </w:tc>
        <w:tc>
          <w:tcPr>
            <w:tcW w:w="545" w:type="pct"/>
            <w:tcBorders>
              <w:left w:val="nil"/>
              <w:right w:val="nil"/>
            </w:tcBorders>
            <w:shd w:val="clear" w:color="auto" w:fill="auto"/>
            <w:vAlign w:val="bottom"/>
          </w:tcPr>
          <w:p w14:paraId="0C2DEA0D" w14:textId="294A9359" w:rsidR="004F62EC" w:rsidRDefault="004F62EC" w:rsidP="004F62EC">
            <w:pPr>
              <w:jc w:val="center"/>
              <w:rPr>
                <w:rFonts w:ascii="Arial" w:hAnsi="Arial" w:cs="Arial"/>
                <w:sz w:val="18"/>
                <w:szCs w:val="18"/>
                <w:highlight w:val="yellow"/>
              </w:rPr>
            </w:pPr>
            <w:r w:rsidRPr="00A5606A">
              <w:rPr>
                <w:rFonts w:ascii="Arial" w:hAnsi="Arial" w:cs="Arial"/>
                <w:sz w:val="18"/>
                <w:szCs w:val="18"/>
              </w:rPr>
              <w:t>2</w:t>
            </w:r>
          </w:p>
        </w:tc>
        <w:tc>
          <w:tcPr>
            <w:tcW w:w="555" w:type="pct"/>
            <w:tcBorders>
              <w:left w:val="nil"/>
              <w:right w:val="nil"/>
            </w:tcBorders>
            <w:shd w:val="clear" w:color="auto" w:fill="auto"/>
            <w:vAlign w:val="bottom"/>
          </w:tcPr>
          <w:p w14:paraId="5878A07B" w14:textId="7D1ECC6A" w:rsidR="004F62EC" w:rsidRDefault="004F62EC" w:rsidP="004F62EC">
            <w:pPr>
              <w:jc w:val="center"/>
              <w:rPr>
                <w:rFonts w:ascii="Arial" w:hAnsi="Arial" w:cs="Arial"/>
                <w:sz w:val="18"/>
                <w:szCs w:val="18"/>
                <w:highlight w:val="yellow"/>
              </w:rPr>
            </w:pPr>
            <w:r w:rsidRPr="00A5606A">
              <w:rPr>
                <w:rFonts w:ascii="Arial" w:hAnsi="Arial" w:cs="Arial"/>
                <w:sz w:val="18"/>
                <w:szCs w:val="18"/>
              </w:rPr>
              <w:t>65</w:t>
            </w:r>
          </w:p>
        </w:tc>
        <w:tc>
          <w:tcPr>
            <w:tcW w:w="539" w:type="pct"/>
            <w:tcBorders>
              <w:left w:val="nil"/>
              <w:right w:val="nil"/>
            </w:tcBorders>
            <w:shd w:val="clear" w:color="auto" w:fill="auto"/>
            <w:vAlign w:val="bottom"/>
          </w:tcPr>
          <w:p w14:paraId="26B16B86" w14:textId="68BAC35E" w:rsidR="004F62EC" w:rsidRDefault="004F62EC" w:rsidP="004F62EC">
            <w:pPr>
              <w:jc w:val="center"/>
              <w:rPr>
                <w:rFonts w:ascii="Arial" w:hAnsi="Arial" w:cs="Arial"/>
                <w:sz w:val="18"/>
                <w:szCs w:val="18"/>
                <w:highlight w:val="yellow"/>
              </w:rPr>
            </w:pPr>
            <w:r w:rsidRPr="00A5606A">
              <w:rPr>
                <w:rFonts w:ascii="Arial" w:hAnsi="Arial" w:cs="Arial"/>
                <w:sz w:val="18"/>
                <w:szCs w:val="18"/>
              </w:rPr>
              <w:t>188</w:t>
            </w:r>
          </w:p>
        </w:tc>
        <w:tc>
          <w:tcPr>
            <w:tcW w:w="624" w:type="pct"/>
            <w:tcBorders>
              <w:left w:val="nil"/>
              <w:right w:val="nil"/>
            </w:tcBorders>
            <w:shd w:val="clear" w:color="auto" w:fill="auto"/>
            <w:vAlign w:val="bottom"/>
          </w:tcPr>
          <w:p w14:paraId="7F76A92D" w14:textId="0EE9F43F" w:rsidR="004F62EC" w:rsidRDefault="004F62EC" w:rsidP="004F62EC">
            <w:pPr>
              <w:jc w:val="center"/>
              <w:rPr>
                <w:rFonts w:ascii="Arial" w:hAnsi="Arial" w:cs="Arial"/>
                <w:sz w:val="18"/>
                <w:szCs w:val="18"/>
                <w:highlight w:val="yellow"/>
              </w:rPr>
            </w:pPr>
            <w:r w:rsidRPr="00A5606A">
              <w:rPr>
                <w:rFonts w:ascii="Arial" w:hAnsi="Arial" w:cs="Arial"/>
                <w:sz w:val="18"/>
                <w:szCs w:val="18"/>
              </w:rPr>
              <w:t>1.692</w:t>
            </w:r>
          </w:p>
        </w:tc>
        <w:tc>
          <w:tcPr>
            <w:tcW w:w="724" w:type="pct"/>
            <w:tcBorders>
              <w:left w:val="nil"/>
              <w:right w:val="nil"/>
            </w:tcBorders>
            <w:shd w:val="clear" w:color="auto" w:fill="auto"/>
            <w:vAlign w:val="bottom"/>
          </w:tcPr>
          <w:p w14:paraId="064517B7" w14:textId="37D67800" w:rsidR="004F62EC" w:rsidRDefault="004F62EC" w:rsidP="004F62EC">
            <w:pPr>
              <w:jc w:val="center"/>
              <w:rPr>
                <w:rFonts w:ascii="Arial" w:hAnsi="Arial" w:cs="Arial"/>
                <w:sz w:val="18"/>
                <w:szCs w:val="18"/>
              </w:rPr>
            </w:pPr>
            <w:r w:rsidRPr="00A5606A">
              <w:rPr>
                <w:rFonts w:ascii="Arial" w:hAnsi="Arial" w:cs="Arial"/>
                <w:sz w:val="18"/>
                <w:szCs w:val="18"/>
              </w:rPr>
              <w:t>4.384</w:t>
            </w:r>
          </w:p>
        </w:tc>
        <w:tc>
          <w:tcPr>
            <w:tcW w:w="656" w:type="pct"/>
            <w:tcBorders>
              <w:left w:val="nil"/>
              <w:right w:val="nil"/>
            </w:tcBorders>
            <w:shd w:val="clear" w:color="auto" w:fill="auto"/>
            <w:vAlign w:val="bottom"/>
          </w:tcPr>
          <w:p w14:paraId="23AB7E68" w14:textId="0A1618CB" w:rsidR="004F62EC" w:rsidRDefault="004F62EC" w:rsidP="004F62EC">
            <w:pPr>
              <w:jc w:val="center"/>
              <w:rPr>
                <w:rFonts w:ascii="Arial" w:hAnsi="Arial" w:cs="Arial"/>
                <w:sz w:val="18"/>
                <w:szCs w:val="18"/>
              </w:rPr>
            </w:pPr>
            <w:r w:rsidRPr="00A5606A">
              <w:rPr>
                <w:rFonts w:ascii="Arial" w:hAnsi="Arial" w:cs="Arial"/>
                <w:sz w:val="18"/>
                <w:szCs w:val="18"/>
              </w:rPr>
              <w:t>-</w:t>
            </w:r>
          </w:p>
        </w:tc>
      </w:tr>
      <w:tr w:rsidR="004F62EC" w:rsidRPr="009128F0" w14:paraId="3BC78984" w14:textId="77777777" w:rsidTr="00255B1E">
        <w:trPr>
          <w:trHeight w:hRule="exact" w:val="227"/>
        </w:trPr>
        <w:tc>
          <w:tcPr>
            <w:tcW w:w="703" w:type="pct"/>
            <w:tcBorders>
              <w:left w:val="nil"/>
              <w:bottom w:val="single" w:sz="4" w:space="0" w:color="auto"/>
              <w:right w:val="nil"/>
            </w:tcBorders>
            <w:shd w:val="clear" w:color="auto" w:fill="auto"/>
            <w:vAlign w:val="bottom"/>
          </w:tcPr>
          <w:p w14:paraId="47B0FF35" w14:textId="77777777" w:rsidR="004F62EC" w:rsidRPr="009128F0" w:rsidRDefault="004F62EC" w:rsidP="004F62EC">
            <w:pPr>
              <w:jc w:val="center"/>
              <w:rPr>
                <w:rFonts w:ascii="Arial" w:hAnsi="Arial" w:cs="Arial"/>
                <w:sz w:val="18"/>
                <w:szCs w:val="18"/>
              </w:rPr>
            </w:pPr>
          </w:p>
        </w:tc>
        <w:tc>
          <w:tcPr>
            <w:tcW w:w="654" w:type="pct"/>
            <w:tcBorders>
              <w:left w:val="nil"/>
              <w:bottom w:val="single" w:sz="4" w:space="0" w:color="auto"/>
              <w:right w:val="nil"/>
            </w:tcBorders>
            <w:shd w:val="clear" w:color="auto" w:fill="auto"/>
            <w:vAlign w:val="bottom"/>
          </w:tcPr>
          <w:p w14:paraId="6C3B73B6" w14:textId="77777777" w:rsidR="004F62EC" w:rsidRPr="009128F0" w:rsidRDefault="004F62EC" w:rsidP="004F62EC">
            <w:pPr>
              <w:jc w:val="center"/>
              <w:rPr>
                <w:rFonts w:ascii="Arial" w:hAnsi="Arial" w:cs="Arial"/>
                <w:sz w:val="18"/>
                <w:szCs w:val="18"/>
              </w:rPr>
            </w:pPr>
          </w:p>
        </w:tc>
        <w:tc>
          <w:tcPr>
            <w:tcW w:w="545" w:type="pct"/>
            <w:tcBorders>
              <w:left w:val="nil"/>
              <w:bottom w:val="single" w:sz="4" w:space="0" w:color="auto"/>
              <w:right w:val="nil"/>
            </w:tcBorders>
            <w:shd w:val="clear" w:color="auto" w:fill="auto"/>
            <w:vAlign w:val="bottom"/>
          </w:tcPr>
          <w:p w14:paraId="3FD2F6B1" w14:textId="77777777" w:rsidR="004F62EC" w:rsidRPr="009128F0" w:rsidRDefault="004F62EC" w:rsidP="004F62EC">
            <w:pPr>
              <w:jc w:val="center"/>
              <w:rPr>
                <w:rFonts w:ascii="Arial" w:hAnsi="Arial" w:cs="Arial"/>
                <w:sz w:val="18"/>
                <w:szCs w:val="18"/>
              </w:rPr>
            </w:pPr>
          </w:p>
        </w:tc>
        <w:tc>
          <w:tcPr>
            <w:tcW w:w="555" w:type="pct"/>
            <w:tcBorders>
              <w:left w:val="nil"/>
              <w:bottom w:val="single" w:sz="4" w:space="0" w:color="auto"/>
              <w:right w:val="nil"/>
            </w:tcBorders>
            <w:shd w:val="clear" w:color="auto" w:fill="auto"/>
            <w:vAlign w:val="bottom"/>
          </w:tcPr>
          <w:p w14:paraId="1B4EBB98" w14:textId="77777777" w:rsidR="004F62EC" w:rsidRPr="009128F0" w:rsidRDefault="004F62EC" w:rsidP="004F62EC">
            <w:pPr>
              <w:jc w:val="center"/>
              <w:rPr>
                <w:rFonts w:ascii="Arial" w:hAnsi="Arial" w:cs="Arial"/>
                <w:sz w:val="18"/>
                <w:szCs w:val="18"/>
              </w:rPr>
            </w:pPr>
          </w:p>
        </w:tc>
        <w:tc>
          <w:tcPr>
            <w:tcW w:w="539" w:type="pct"/>
            <w:tcBorders>
              <w:left w:val="nil"/>
              <w:bottom w:val="single" w:sz="4" w:space="0" w:color="auto"/>
              <w:right w:val="nil"/>
            </w:tcBorders>
            <w:shd w:val="clear" w:color="auto" w:fill="auto"/>
            <w:vAlign w:val="bottom"/>
          </w:tcPr>
          <w:p w14:paraId="367F8126" w14:textId="77777777" w:rsidR="004F62EC" w:rsidRPr="009128F0" w:rsidRDefault="004F62EC" w:rsidP="004F62EC">
            <w:pPr>
              <w:jc w:val="center"/>
              <w:rPr>
                <w:rFonts w:ascii="Arial" w:hAnsi="Arial" w:cs="Arial"/>
                <w:sz w:val="18"/>
                <w:szCs w:val="18"/>
              </w:rPr>
            </w:pPr>
          </w:p>
        </w:tc>
        <w:tc>
          <w:tcPr>
            <w:tcW w:w="624" w:type="pct"/>
            <w:tcBorders>
              <w:left w:val="nil"/>
              <w:bottom w:val="single" w:sz="4" w:space="0" w:color="auto"/>
              <w:right w:val="nil"/>
            </w:tcBorders>
            <w:shd w:val="clear" w:color="auto" w:fill="auto"/>
            <w:vAlign w:val="bottom"/>
          </w:tcPr>
          <w:p w14:paraId="548A5ADB" w14:textId="77777777" w:rsidR="004F62EC" w:rsidRPr="009128F0" w:rsidRDefault="004F62EC" w:rsidP="004F62EC">
            <w:pPr>
              <w:jc w:val="center"/>
              <w:rPr>
                <w:rFonts w:ascii="Arial" w:hAnsi="Arial" w:cs="Arial"/>
                <w:sz w:val="18"/>
                <w:szCs w:val="18"/>
              </w:rPr>
            </w:pPr>
          </w:p>
        </w:tc>
        <w:tc>
          <w:tcPr>
            <w:tcW w:w="724" w:type="pct"/>
            <w:tcBorders>
              <w:left w:val="nil"/>
              <w:bottom w:val="single" w:sz="4" w:space="0" w:color="auto"/>
              <w:right w:val="nil"/>
            </w:tcBorders>
            <w:shd w:val="clear" w:color="auto" w:fill="auto"/>
            <w:vAlign w:val="bottom"/>
          </w:tcPr>
          <w:p w14:paraId="5ACC6B68" w14:textId="77777777" w:rsidR="004F62EC" w:rsidRPr="009128F0" w:rsidRDefault="004F62EC" w:rsidP="004F62EC">
            <w:pPr>
              <w:jc w:val="center"/>
              <w:rPr>
                <w:rFonts w:ascii="Arial" w:hAnsi="Arial" w:cs="Arial"/>
                <w:sz w:val="18"/>
                <w:szCs w:val="18"/>
              </w:rPr>
            </w:pPr>
          </w:p>
        </w:tc>
        <w:tc>
          <w:tcPr>
            <w:tcW w:w="656" w:type="pct"/>
            <w:tcBorders>
              <w:left w:val="nil"/>
              <w:bottom w:val="single" w:sz="4" w:space="0" w:color="auto"/>
              <w:right w:val="nil"/>
            </w:tcBorders>
            <w:shd w:val="clear" w:color="auto" w:fill="auto"/>
            <w:vAlign w:val="bottom"/>
          </w:tcPr>
          <w:p w14:paraId="6F416B8A" w14:textId="77777777" w:rsidR="004F62EC" w:rsidRPr="009128F0" w:rsidRDefault="004F62EC" w:rsidP="004F62EC">
            <w:pPr>
              <w:jc w:val="center"/>
              <w:rPr>
                <w:rFonts w:ascii="Arial" w:hAnsi="Arial" w:cs="Arial"/>
                <w:sz w:val="18"/>
                <w:szCs w:val="18"/>
              </w:rPr>
            </w:pPr>
          </w:p>
        </w:tc>
      </w:tr>
    </w:tbl>
    <w:p w14:paraId="70F35482" w14:textId="77777777" w:rsidR="00765D09" w:rsidRPr="00D24009" w:rsidRDefault="000D2181" w:rsidP="00765D09">
      <w:pPr>
        <w:spacing w:before="120" w:after="120"/>
        <w:rPr>
          <w:rFonts w:ascii="Arial" w:hAnsi="Arial" w:cs="Arial"/>
          <w:b/>
          <w:sz w:val="20"/>
          <w:szCs w:val="20"/>
        </w:rPr>
      </w:pPr>
      <w:r w:rsidRPr="009128F0">
        <w:rPr>
          <w:rFonts w:ascii="Arial" w:hAnsi="Arial" w:cs="Arial"/>
          <w:b/>
          <w:sz w:val="20"/>
          <w:szCs w:val="20"/>
        </w:rPr>
        <w:t>iii)</w:t>
      </w:r>
      <w:r w:rsidR="00765D09" w:rsidRPr="009128F0">
        <w:rPr>
          <w:rFonts w:ascii="Arial" w:hAnsi="Arial" w:cs="Arial"/>
          <w:b/>
          <w:sz w:val="20"/>
          <w:szCs w:val="20"/>
        </w:rPr>
        <w:t xml:space="preserve"> </w:t>
      </w:r>
      <w:r w:rsidR="00765D09" w:rsidRPr="005E2AB6">
        <w:rPr>
          <w:rFonts w:ascii="Arial" w:hAnsi="Arial" w:cs="Arial"/>
          <w:b/>
          <w:iCs/>
          <w:sz w:val="20"/>
          <w:szCs w:val="20"/>
        </w:rPr>
        <w:t>Konsolide edilen bağlı ortaklıklara ilişkin hare</w:t>
      </w:r>
      <w:r w:rsidR="0074611A" w:rsidRPr="005E2AB6">
        <w:rPr>
          <w:rFonts w:ascii="Arial" w:hAnsi="Arial" w:cs="Arial"/>
          <w:b/>
          <w:iCs/>
          <w:sz w:val="20"/>
          <w:szCs w:val="20"/>
        </w:rPr>
        <w:t>ket tablosu ve sektör bilgileri</w:t>
      </w:r>
      <w:r w:rsidR="00765D09" w:rsidRPr="005E2AB6">
        <w:rPr>
          <w:rFonts w:ascii="Arial" w:hAnsi="Arial" w:cs="Arial"/>
          <w:b/>
          <w:iCs/>
          <w:sz w:val="20"/>
          <w:szCs w:val="20"/>
        </w:rPr>
        <w:t>:</w:t>
      </w:r>
    </w:p>
    <w:tbl>
      <w:tblPr>
        <w:tblW w:w="5000" w:type="pct"/>
        <w:jc w:val="center"/>
        <w:tblCellMar>
          <w:left w:w="0" w:type="dxa"/>
          <w:right w:w="0" w:type="dxa"/>
        </w:tblCellMar>
        <w:tblLook w:val="04A0" w:firstRow="1" w:lastRow="0" w:firstColumn="1" w:lastColumn="0" w:noHBand="0" w:noVBand="1"/>
      </w:tblPr>
      <w:tblGrid>
        <w:gridCol w:w="5858"/>
        <w:gridCol w:w="1646"/>
        <w:gridCol w:w="1568"/>
      </w:tblGrid>
      <w:tr w:rsidR="00765D09" w:rsidRPr="009128F0" w14:paraId="1786752D" w14:textId="77777777" w:rsidTr="00234107">
        <w:trPr>
          <w:trHeight w:val="227"/>
          <w:jc w:val="center"/>
        </w:trPr>
        <w:tc>
          <w:tcPr>
            <w:tcW w:w="3229" w:type="pct"/>
            <w:tcBorders>
              <w:top w:val="single" w:sz="4" w:space="0" w:color="auto"/>
              <w:bottom w:val="single" w:sz="4" w:space="0" w:color="auto"/>
            </w:tcBorders>
            <w:noWrap/>
            <w:tcMar>
              <w:top w:w="15" w:type="dxa"/>
              <w:left w:w="15" w:type="dxa"/>
              <w:bottom w:w="0" w:type="dxa"/>
              <w:right w:w="15" w:type="dxa"/>
            </w:tcMar>
            <w:vAlign w:val="bottom"/>
          </w:tcPr>
          <w:p w14:paraId="41FDEAF9" w14:textId="77777777" w:rsidR="00765D09" w:rsidRPr="009128F0" w:rsidRDefault="00765D09" w:rsidP="0034142E">
            <w:pPr>
              <w:spacing w:line="240" w:lineRule="exact"/>
              <w:jc w:val="center"/>
              <w:rPr>
                <w:rFonts w:ascii="Arial" w:eastAsia="Arial Unicode MS" w:hAnsi="Arial" w:cs="Arial"/>
                <w:sz w:val="18"/>
                <w:szCs w:val="18"/>
              </w:rPr>
            </w:pPr>
          </w:p>
        </w:tc>
        <w:tc>
          <w:tcPr>
            <w:tcW w:w="907" w:type="pct"/>
            <w:tcBorders>
              <w:top w:val="single" w:sz="4" w:space="0" w:color="auto"/>
              <w:bottom w:val="single" w:sz="4" w:space="0" w:color="auto"/>
            </w:tcBorders>
            <w:vAlign w:val="bottom"/>
            <w:hideMark/>
          </w:tcPr>
          <w:p w14:paraId="452C3417" w14:textId="77777777" w:rsidR="00765D09" w:rsidRPr="009128F0" w:rsidRDefault="00765D09" w:rsidP="00234107">
            <w:pPr>
              <w:spacing w:line="240" w:lineRule="exact"/>
              <w:ind w:right="133"/>
              <w:jc w:val="right"/>
              <w:rPr>
                <w:rFonts w:ascii="Arial" w:eastAsia="Arial Unicode MS" w:hAnsi="Arial" w:cs="Arial"/>
                <w:b/>
                <w:sz w:val="18"/>
                <w:szCs w:val="18"/>
              </w:rPr>
            </w:pPr>
            <w:r w:rsidRPr="009128F0">
              <w:rPr>
                <w:rFonts w:ascii="Arial" w:eastAsia="Arial Unicode MS" w:hAnsi="Arial" w:cs="Arial"/>
                <w:b/>
                <w:sz w:val="18"/>
                <w:szCs w:val="18"/>
              </w:rPr>
              <w:t>Cari Dönem</w:t>
            </w:r>
          </w:p>
        </w:tc>
        <w:tc>
          <w:tcPr>
            <w:tcW w:w="864" w:type="pct"/>
            <w:tcBorders>
              <w:top w:val="single" w:sz="4" w:space="0" w:color="auto"/>
              <w:bottom w:val="single" w:sz="4" w:space="0" w:color="auto"/>
            </w:tcBorders>
            <w:noWrap/>
            <w:tcMar>
              <w:top w:w="15" w:type="dxa"/>
              <w:left w:w="15" w:type="dxa"/>
              <w:bottom w:w="0" w:type="dxa"/>
              <w:right w:w="15" w:type="dxa"/>
            </w:tcMar>
            <w:vAlign w:val="bottom"/>
            <w:hideMark/>
          </w:tcPr>
          <w:p w14:paraId="4BD723D5" w14:textId="77777777" w:rsidR="00765D09" w:rsidRPr="009128F0" w:rsidRDefault="00765D09" w:rsidP="00234107">
            <w:pPr>
              <w:spacing w:line="240" w:lineRule="exact"/>
              <w:ind w:right="133"/>
              <w:jc w:val="right"/>
              <w:rPr>
                <w:rFonts w:ascii="Arial" w:eastAsia="Arial Unicode MS" w:hAnsi="Arial" w:cs="Arial"/>
                <w:b/>
                <w:sz w:val="18"/>
                <w:szCs w:val="18"/>
              </w:rPr>
            </w:pPr>
            <w:r w:rsidRPr="009128F0">
              <w:rPr>
                <w:rFonts w:ascii="Arial" w:eastAsia="Arial Unicode MS" w:hAnsi="Arial" w:cs="Arial"/>
                <w:b/>
                <w:sz w:val="18"/>
                <w:szCs w:val="18"/>
              </w:rPr>
              <w:t>Önceki Dönem</w:t>
            </w:r>
          </w:p>
        </w:tc>
      </w:tr>
      <w:tr w:rsidR="004F62EC" w:rsidRPr="009128F0" w14:paraId="650B2BBB" w14:textId="77777777" w:rsidTr="00D42DB2">
        <w:trPr>
          <w:trHeight w:val="227"/>
          <w:jc w:val="center"/>
        </w:trPr>
        <w:tc>
          <w:tcPr>
            <w:tcW w:w="3229" w:type="pct"/>
            <w:tcBorders>
              <w:top w:val="single" w:sz="4" w:space="0" w:color="auto"/>
            </w:tcBorders>
            <w:tcMar>
              <w:top w:w="15" w:type="dxa"/>
              <w:left w:w="15" w:type="dxa"/>
              <w:bottom w:w="0" w:type="dxa"/>
              <w:right w:w="15" w:type="dxa"/>
            </w:tcMar>
            <w:vAlign w:val="bottom"/>
            <w:hideMark/>
          </w:tcPr>
          <w:p w14:paraId="1C4A0E2D" w14:textId="77777777" w:rsidR="004F62EC" w:rsidRPr="009128F0" w:rsidRDefault="004F62EC" w:rsidP="004F62EC">
            <w:pPr>
              <w:ind w:left="335" w:hanging="350"/>
              <w:rPr>
                <w:rFonts w:ascii="Arial" w:hAnsi="Arial" w:cs="Arial"/>
              </w:rPr>
            </w:pPr>
            <w:r w:rsidRPr="009128F0">
              <w:rPr>
                <w:rFonts w:ascii="Arial" w:hAnsi="Arial" w:cs="Arial"/>
                <w:sz w:val="18"/>
                <w:szCs w:val="18"/>
              </w:rPr>
              <w:t>Dönem Başı Değeri</w:t>
            </w:r>
          </w:p>
        </w:tc>
        <w:tc>
          <w:tcPr>
            <w:tcW w:w="907" w:type="pct"/>
            <w:vAlign w:val="center"/>
          </w:tcPr>
          <w:p w14:paraId="600E8B1E" w14:textId="2DFBD118" w:rsidR="004F62EC" w:rsidRPr="009128F0" w:rsidRDefault="004F62EC" w:rsidP="004F62EC">
            <w:pPr>
              <w:spacing w:line="240" w:lineRule="exact"/>
              <w:ind w:right="133"/>
              <w:jc w:val="right"/>
              <w:rPr>
                <w:rFonts w:ascii="Arial" w:eastAsia="Arial Unicode MS" w:hAnsi="Arial" w:cs="Arial"/>
                <w:sz w:val="18"/>
                <w:szCs w:val="18"/>
              </w:rPr>
            </w:pPr>
            <w:r w:rsidRPr="00A5606A">
              <w:rPr>
                <w:rFonts w:ascii="Arial" w:eastAsia="Arial Unicode MS" w:hAnsi="Arial" w:cs="Arial"/>
                <w:sz w:val="18"/>
                <w:szCs w:val="18"/>
              </w:rPr>
              <w:t>5.400</w:t>
            </w:r>
          </w:p>
        </w:tc>
        <w:tc>
          <w:tcPr>
            <w:tcW w:w="864" w:type="pct"/>
            <w:noWrap/>
            <w:tcMar>
              <w:top w:w="15" w:type="dxa"/>
              <w:left w:w="15" w:type="dxa"/>
              <w:bottom w:w="0" w:type="dxa"/>
              <w:right w:w="15" w:type="dxa"/>
            </w:tcMar>
            <w:vAlign w:val="center"/>
          </w:tcPr>
          <w:p w14:paraId="28FBF5A3" w14:textId="5079ABBF" w:rsidR="004F62EC" w:rsidRPr="009128F0" w:rsidRDefault="004F62EC" w:rsidP="004F62EC">
            <w:pPr>
              <w:spacing w:line="240" w:lineRule="exact"/>
              <w:ind w:right="133"/>
              <w:jc w:val="right"/>
              <w:rPr>
                <w:rFonts w:ascii="Arial" w:eastAsia="Arial Unicode MS" w:hAnsi="Arial" w:cs="Arial"/>
                <w:sz w:val="18"/>
                <w:szCs w:val="18"/>
              </w:rPr>
            </w:pPr>
            <w:r w:rsidRPr="00A5606A">
              <w:rPr>
                <w:rFonts w:ascii="Arial" w:eastAsia="Arial Unicode MS" w:hAnsi="Arial" w:cs="Arial"/>
                <w:sz w:val="18"/>
                <w:szCs w:val="18"/>
              </w:rPr>
              <w:t>5.400</w:t>
            </w:r>
          </w:p>
        </w:tc>
      </w:tr>
      <w:tr w:rsidR="004F62EC" w:rsidRPr="009128F0" w14:paraId="37CCA285" w14:textId="77777777" w:rsidTr="00D42DB2">
        <w:trPr>
          <w:trHeight w:val="227"/>
          <w:jc w:val="center"/>
        </w:trPr>
        <w:tc>
          <w:tcPr>
            <w:tcW w:w="3229" w:type="pct"/>
            <w:tcMar>
              <w:top w:w="15" w:type="dxa"/>
              <w:left w:w="15" w:type="dxa"/>
              <w:bottom w:w="0" w:type="dxa"/>
              <w:right w:w="15" w:type="dxa"/>
            </w:tcMar>
            <w:vAlign w:val="bottom"/>
            <w:hideMark/>
          </w:tcPr>
          <w:p w14:paraId="789983A4" w14:textId="77777777" w:rsidR="004F62EC" w:rsidRPr="009128F0" w:rsidRDefault="004F62EC" w:rsidP="004F62EC">
            <w:pPr>
              <w:spacing w:line="240" w:lineRule="exact"/>
              <w:ind w:left="335" w:hanging="350"/>
              <w:rPr>
                <w:rFonts w:ascii="Arial" w:eastAsia="Arial Unicode MS" w:hAnsi="Arial" w:cs="Arial"/>
                <w:sz w:val="18"/>
                <w:szCs w:val="18"/>
              </w:rPr>
            </w:pPr>
            <w:r w:rsidRPr="009128F0">
              <w:rPr>
                <w:rFonts w:ascii="Arial" w:hAnsi="Arial" w:cs="Arial"/>
                <w:sz w:val="18"/>
                <w:szCs w:val="18"/>
              </w:rPr>
              <w:t xml:space="preserve">Dönem İçi Hareketler </w:t>
            </w:r>
          </w:p>
        </w:tc>
        <w:tc>
          <w:tcPr>
            <w:tcW w:w="907" w:type="pct"/>
            <w:vAlign w:val="center"/>
          </w:tcPr>
          <w:p w14:paraId="345C1B32" w14:textId="39BD30EA" w:rsidR="004F62EC" w:rsidRPr="009128F0" w:rsidRDefault="004F62EC" w:rsidP="004F62EC">
            <w:pPr>
              <w:spacing w:line="240" w:lineRule="exact"/>
              <w:ind w:right="133"/>
              <w:jc w:val="right"/>
              <w:rPr>
                <w:rFonts w:ascii="Arial" w:eastAsia="Arial Unicode MS" w:hAnsi="Arial" w:cs="Arial"/>
                <w:sz w:val="18"/>
                <w:szCs w:val="18"/>
              </w:rPr>
            </w:pPr>
            <w:r w:rsidRPr="00A5606A">
              <w:rPr>
                <w:rFonts w:ascii="Arial" w:eastAsia="Arial Unicode MS" w:hAnsi="Arial" w:cs="Arial"/>
                <w:sz w:val="18"/>
                <w:szCs w:val="18"/>
              </w:rPr>
              <w:t>-</w:t>
            </w:r>
          </w:p>
        </w:tc>
        <w:tc>
          <w:tcPr>
            <w:tcW w:w="864" w:type="pct"/>
            <w:noWrap/>
            <w:tcMar>
              <w:top w:w="15" w:type="dxa"/>
              <w:left w:w="15" w:type="dxa"/>
              <w:bottom w:w="0" w:type="dxa"/>
              <w:right w:w="15" w:type="dxa"/>
            </w:tcMar>
            <w:vAlign w:val="center"/>
          </w:tcPr>
          <w:p w14:paraId="4C8C274D" w14:textId="69495424" w:rsidR="004F62EC" w:rsidRPr="009128F0" w:rsidRDefault="004F62EC" w:rsidP="004F62EC">
            <w:pPr>
              <w:spacing w:line="240" w:lineRule="exact"/>
              <w:ind w:right="133"/>
              <w:jc w:val="right"/>
              <w:rPr>
                <w:rFonts w:ascii="Arial" w:eastAsia="Arial Unicode MS" w:hAnsi="Arial" w:cs="Arial"/>
                <w:sz w:val="18"/>
                <w:szCs w:val="18"/>
              </w:rPr>
            </w:pPr>
            <w:r w:rsidRPr="00A5606A">
              <w:rPr>
                <w:rFonts w:ascii="Arial" w:eastAsia="Arial Unicode MS" w:hAnsi="Arial" w:cs="Arial"/>
                <w:sz w:val="18"/>
                <w:szCs w:val="18"/>
              </w:rPr>
              <w:t>-</w:t>
            </w:r>
          </w:p>
        </w:tc>
      </w:tr>
      <w:tr w:rsidR="004F62EC" w:rsidRPr="009128F0" w14:paraId="0D07D88F" w14:textId="77777777" w:rsidTr="00D42DB2">
        <w:trPr>
          <w:trHeight w:val="227"/>
          <w:jc w:val="center"/>
        </w:trPr>
        <w:tc>
          <w:tcPr>
            <w:tcW w:w="3229" w:type="pct"/>
            <w:tcMar>
              <w:top w:w="15" w:type="dxa"/>
              <w:left w:w="15" w:type="dxa"/>
              <w:bottom w:w="0" w:type="dxa"/>
              <w:right w:w="15" w:type="dxa"/>
            </w:tcMar>
            <w:vAlign w:val="bottom"/>
            <w:hideMark/>
          </w:tcPr>
          <w:p w14:paraId="40839139" w14:textId="5B488540" w:rsidR="004F62EC" w:rsidRPr="009128F0" w:rsidRDefault="004F62EC" w:rsidP="004F62EC">
            <w:pPr>
              <w:spacing w:line="240" w:lineRule="exact"/>
              <w:ind w:left="360" w:hanging="350"/>
              <w:rPr>
                <w:rFonts w:ascii="Arial" w:eastAsia="Arial Unicode MS" w:hAnsi="Arial" w:cs="Arial"/>
                <w:sz w:val="18"/>
                <w:szCs w:val="18"/>
              </w:rPr>
            </w:pPr>
            <w:r w:rsidRPr="009128F0">
              <w:rPr>
                <w:rFonts w:ascii="Arial" w:hAnsi="Arial" w:cs="Arial"/>
                <w:sz w:val="18"/>
                <w:szCs w:val="18"/>
              </w:rPr>
              <w:t xml:space="preserve">Alışlar/Yeni Şirket Kurulumu/Sermaye İlaveleri </w:t>
            </w:r>
          </w:p>
        </w:tc>
        <w:tc>
          <w:tcPr>
            <w:tcW w:w="907" w:type="pct"/>
            <w:vAlign w:val="center"/>
          </w:tcPr>
          <w:p w14:paraId="1267076F" w14:textId="23615797" w:rsidR="004F62EC" w:rsidRPr="009128F0" w:rsidRDefault="004F62EC" w:rsidP="004F62EC">
            <w:pPr>
              <w:spacing w:line="240" w:lineRule="exact"/>
              <w:ind w:right="133"/>
              <w:jc w:val="right"/>
              <w:rPr>
                <w:rFonts w:ascii="Arial" w:eastAsia="Arial Unicode MS" w:hAnsi="Arial" w:cs="Arial"/>
                <w:sz w:val="18"/>
                <w:szCs w:val="18"/>
              </w:rPr>
            </w:pPr>
            <w:r w:rsidRPr="00A5606A">
              <w:rPr>
                <w:rFonts w:ascii="Arial" w:eastAsia="Arial Unicode MS" w:hAnsi="Arial" w:cs="Arial"/>
                <w:sz w:val="18"/>
                <w:szCs w:val="18"/>
              </w:rPr>
              <w:t>-</w:t>
            </w:r>
          </w:p>
        </w:tc>
        <w:tc>
          <w:tcPr>
            <w:tcW w:w="864" w:type="pct"/>
            <w:noWrap/>
            <w:tcMar>
              <w:top w:w="15" w:type="dxa"/>
              <w:left w:w="15" w:type="dxa"/>
              <w:bottom w:w="0" w:type="dxa"/>
              <w:right w:w="15" w:type="dxa"/>
            </w:tcMar>
            <w:vAlign w:val="center"/>
          </w:tcPr>
          <w:p w14:paraId="1594EAFE" w14:textId="4833E652" w:rsidR="004F62EC" w:rsidRPr="009128F0" w:rsidRDefault="004F62EC" w:rsidP="004F62EC">
            <w:pPr>
              <w:spacing w:line="240" w:lineRule="exact"/>
              <w:ind w:right="133"/>
              <w:jc w:val="right"/>
              <w:rPr>
                <w:rFonts w:ascii="Arial" w:eastAsia="Arial Unicode MS" w:hAnsi="Arial" w:cs="Arial"/>
                <w:sz w:val="18"/>
                <w:szCs w:val="18"/>
              </w:rPr>
            </w:pPr>
            <w:r w:rsidRPr="00A5606A">
              <w:rPr>
                <w:rFonts w:ascii="Arial" w:eastAsia="Arial Unicode MS" w:hAnsi="Arial" w:cs="Arial"/>
                <w:sz w:val="18"/>
                <w:szCs w:val="18"/>
              </w:rPr>
              <w:t>-</w:t>
            </w:r>
          </w:p>
        </w:tc>
      </w:tr>
      <w:tr w:rsidR="004F62EC" w:rsidRPr="009128F0" w14:paraId="7BF03587" w14:textId="77777777" w:rsidTr="00D42DB2">
        <w:trPr>
          <w:trHeight w:val="227"/>
          <w:jc w:val="center"/>
        </w:trPr>
        <w:tc>
          <w:tcPr>
            <w:tcW w:w="3229" w:type="pct"/>
            <w:tcMar>
              <w:top w:w="15" w:type="dxa"/>
              <w:left w:w="15" w:type="dxa"/>
              <w:bottom w:w="0" w:type="dxa"/>
              <w:right w:w="15" w:type="dxa"/>
            </w:tcMar>
            <w:vAlign w:val="bottom"/>
            <w:hideMark/>
          </w:tcPr>
          <w:p w14:paraId="010BA7F7" w14:textId="77777777" w:rsidR="004F62EC" w:rsidRPr="009128F0" w:rsidRDefault="004F62EC" w:rsidP="004F62EC">
            <w:pPr>
              <w:spacing w:line="240" w:lineRule="exact"/>
              <w:ind w:left="360" w:hanging="350"/>
              <w:rPr>
                <w:rFonts w:ascii="Arial" w:hAnsi="Arial" w:cs="Arial"/>
                <w:sz w:val="18"/>
                <w:szCs w:val="18"/>
              </w:rPr>
            </w:pPr>
            <w:r w:rsidRPr="009128F0">
              <w:rPr>
                <w:rFonts w:ascii="Arial" w:hAnsi="Arial" w:cs="Arial"/>
                <w:sz w:val="18"/>
                <w:szCs w:val="18"/>
              </w:rPr>
              <w:t>Bedelsiz Edinilen Hisse Senetleri</w:t>
            </w:r>
          </w:p>
        </w:tc>
        <w:tc>
          <w:tcPr>
            <w:tcW w:w="907" w:type="pct"/>
            <w:vAlign w:val="center"/>
          </w:tcPr>
          <w:p w14:paraId="3737632E" w14:textId="48CFCD21" w:rsidR="004F62EC" w:rsidRPr="009128F0" w:rsidRDefault="004F62EC" w:rsidP="004F62EC">
            <w:pPr>
              <w:spacing w:line="240" w:lineRule="exact"/>
              <w:ind w:right="133"/>
              <w:jc w:val="right"/>
              <w:rPr>
                <w:rFonts w:ascii="Arial" w:eastAsia="Arial Unicode MS" w:hAnsi="Arial" w:cs="Arial"/>
                <w:sz w:val="18"/>
                <w:szCs w:val="18"/>
              </w:rPr>
            </w:pPr>
            <w:r w:rsidRPr="00A5606A">
              <w:rPr>
                <w:rFonts w:ascii="Arial" w:eastAsia="Arial Unicode MS" w:hAnsi="Arial" w:cs="Arial"/>
                <w:sz w:val="18"/>
                <w:szCs w:val="18"/>
              </w:rPr>
              <w:t>-</w:t>
            </w:r>
          </w:p>
        </w:tc>
        <w:tc>
          <w:tcPr>
            <w:tcW w:w="864" w:type="pct"/>
            <w:noWrap/>
            <w:tcMar>
              <w:top w:w="15" w:type="dxa"/>
              <w:left w:w="15" w:type="dxa"/>
              <w:bottom w:w="0" w:type="dxa"/>
              <w:right w:w="15" w:type="dxa"/>
            </w:tcMar>
            <w:vAlign w:val="center"/>
          </w:tcPr>
          <w:p w14:paraId="62E4BB3E" w14:textId="1AEAA5D9" w:rsidR="004F62EC" w:rsidRPr="009128F0" w:rsidRDefault="004F62EC" w:rsidP="004F62EC">
            <w:pPr>
              <w:spacing w:line="240" w:lineRule="exact"/>
              <w:ind w:right="133"/>
              <w:jc w:val="right"/>
              <w:rPr>
                <w:rFonts w:ascii="Arial" w:eastAsia="Arial Unicode MS" w:hAnsi="Arial" w:cs="Arial"/>
                <w:sz w:val="18"/>
                <w:szCs w:val="18"/>
              </w:rPr>
            </w:pPr>
            <w:r w:rsidRPr="00A5606A">
              <w:rPr>
                <w:rFonts w:ascii="Arial" w:eastAsia="Arial Unicode MS" w:hAnsi="Arial" w:cs="Arial"/>
                <w:sz w:val="18"/>
                <w:szCs w:val="18"/>
              </w:rPr>
              <w:t>-</w:t>
            </w:r>
          </w:p>
        </w:tc>
      </w:tr>
      <w:tr w:rsidR="004F62EC" w:rsidRPr="009128F0" w14:paraId="644AFCAA" w14:textId="77777777" w:rsidTr="00D42DB2">
        <w:trPr>
          <w:trHeight w:val="227"/>
          <w:jc w:val="center"/>
        </w:trPr>
        <w:tc>
          <w:tcPr>
            <w:tcW w:w="3229" w:type="pct"/>
            <w:tcMar>
              <w:top w:w="15" w:type="dxa"/>
              <w:left w:w="15" w:type="dxa"/>
              <w:bottom w:w="0" w:type="dxa"/>
              <w:right w:w="15" w:type="dxa"/>
            </w:tcMar>
            <w:vAlign w:val="bottom"/>
            <w:hideMark/>
          </w:tcPr>
          <w:p w14:paraId="49426D7C" w14:textId="77777777" w:rsidR="004F62EC" w:rsidRPr="009128F0" w:rsidRDefault="004F62EC" w:rsidP="004F62EC">
            <w:pPr>
              <w:spacing w:line="240" w:lineRule="exact"/>
              <w:ind w:left="360" w:hanging="350"/>
              <w:rPr>
                <w:rFonts w:ascii="Arial" w:hAnsi="Arial" w:cs="Arial"/>
                <w:sz w:val="18"/>
                <w:szCs w:val="18"/>
              </w:rPr>
            </w:pPr>
            <w:r w:rsidRPr="009128F0">
              <w:rPr>
                <w:rFonts w:ascii="Arial" w:hAnsi="Arial" w:cs="Arial"/>
                <w:sz w:val="18"/>
                <w:szCs w:val="18"/>
              </w:rPr>
              <w:t>Cari Yıl Payından Alınan Kâr</w:t>
            </w:r>
          </w:p>
        </w:tc>
        <w:tc>
          <w:tcPr>
            <w:tcW w:w="907" w:type="pct"/>
            <w:vAlign w:val="center"/>
          </w:tcPr>
          <w:p w14:paraId="146F0830" w14:textId="2D076929" w:rsidR="004F62EC" w:rsidRPr="009128F0" w:rsidRDefault="004F62EC" w:rsidP="004F62EC">
            <w:pPr>
              <w:spacing w:line="240" w:lineRule="exact"/>
              <w:ind w:right="133"/>
              <w:jc w:val="right"/>
              <w:rPr>
                <w:rFonts w:ascii="Arial" w:eastAsia="Arial Unicode MS" w:hAnsi="Arial" w:cs="Arial"/>
                <w:sz w:val="18"/>
                <w:szCs w:val="18"/>
              </w:rPr>
            </w:pPr>
            <w:r w:rsidRPr="00A5606A">
              <w:rPr>
                <w:rFonts w:ascii="Arial" w:eastAsia="Arial Unicode MS" w:hAnsi="Arial" w:cs="Arial"/>
                <w:sz w:val="18"/>
                <w:szCs w:val="18"/>
              </w:rPr>
              <w:t>-</w:t>
            </w:r>
          </w:p>
        </w:tc>
        <w:tc>
          <w:tcPr>
            <w:tcW w:w="864" w:type="pct"/>
            <w:noWrap/>
            <w:tcMar>
              <w:top w:w="15" w:type="dxa"/>
              <w:left w:w="15" w:type="dxa"/>
              <w:bottom w:w="0" w:type="dxa"/>
              <w:right w:w="15" w:type="dxa"/>
            </w:tcMar>
            <w:vAlign w:val="center"/>
          </w:tcPr>
          <w:p w14:paraId="0299E0A0" w14:textId="6C957AEA" w:rsidR="004F62EC" w:rsidRPr="009128F0" w:rsidRDefault="004F62EC" w:rsidP="004F62EC">
            <w:pPr>
              <w:spacing w:line="240" w:lineRule="exact"/>
              <w:ind w:right="133"/>
              <w:jc w:val="right"/>
              <w:rPr>
                <w:rFonts w:ascii="Arial" w:eastAsia="Arial Unicode MS" w:hAnsi="Arial" w:cs="Arial"/>
                <w:sz w:val="18"/>
                <w:szCs w:val="18"/>
              </w:rPr>
            </w:pPr>
            <w:r w:rsidRPr="00A5606A">
              <w:rPr>
                <w:rFonts w:ascii="Arial" w:eastAsia="Arial Unicode MS" w:hAnsi="Arial" w:cs="Arial"/>
                <w:sz w:val="18"/>
                <w:szCs w:val="18"/>
              </w:rPr>
              <w:t>-</w:t>
            </w:r>
          </w:p>
        </w:tc>
      </w:tr>
      <w:tr w:rsidR="004F62EC" w:rsidRPr="009128F0" w14:paraId="08C63A78" w14:textId="77777777" w:rsidTr="00D42DB2">
        <w:trPr>
          <w:trHeight w:val="227"/>
          <w:jc w:val="center"/>
        </w:trPr>
        <w:tc>
          <w:tcPr>
            <w:tcW w:w="3229" w:type="pct"/>
            <w:tcMar>
              <w:top w:w="15" w:type="dxa"/>
              <w:left w:w="15" w:type="dxa"/>
              <w:bottom w:w="0" w:type="dxa"/>
              <w:right w:w="15" w:type="dxa"/>
            </w:tcMar>
            <w:vAlign w:val="bottom"/>
            <w:hideMark/>
          </w:tcPr>
          <w:p w14:paraId="2BCBFBD9" w14:textId="77777777" w:rsidR="004F62EC" w:rsidRPr="009128F0" w:rsidRDefault="004F62EC" w:rsidP="004F62EC">
            <w:pPr>
              <w:spacing w:line="240" w:lineRule="exact"/>
              <w:ind w:left="360" w:hanging="350"/>
              <w:rPr>
                <w:rFonts w:ascii="Arial" w:eastAsia="Arial Unicode MS" w:hAnsi="Arial" w:cs="Arial"/>
                <w:sz w:val="18"/>
                <w:szCs w:val="18"/>
              </w:rPr>
            </w:pPr>
            <w:r w:rsidRPr="009128F0">
              <w:rPr>
                <w:rFonts w:ascii="Arial" w:hAnsi="Arial" w:cs="Arial"/>
                <w:sz w:val="18"/>
                <w:szCs w:val="18"/>
              </w:rPr>
              <w:t>Satışlar</w:t>
            </w:r>
          </w:p>
        </w:tc>
        <w:tc>
          <w:tcPr>
            <w:tcW w:w="907" w:type="pct"/>
            <w:vAlign w:val="center"/>
          </w:tcPr>
          <w:p w14:paraId="4B898880" w14:textId="40186505" w:rsidR="004F62EC" w:rsidRPr="009128F0" w:rsidRDefault="004F62EC" w:rsidP="004F62EC">
            <w:pPr>
              <w:spacing w:line="240" w:lineRule="exact"/>
              <w:ind w:right="133"/>
              <w:jc w:val="right"/>
              <w:rPr>
                <w:rFonts w:ascii="Arial" w:eastAsia="Arial Unicode MS" w:hAnsi="Arial" w:cs="Arial"/>
                <w:sz w:val="18"/>
                <w:szCs w:val="18"/>
              </w:rPr>
            </w:pPr>
            <w:r w:rsidRPr="00A5606A">
              <w:rPr>
                <w:rFonts w:ascii="Arial" w:eastAsia="Arial Unicode MS" w:hAnsi="Arial" w:cs="Arial"/>
                <w:sz w:val="18"/>
                <w:szCs w:val="18"/>
              </w:rPr>
              <w:t>-</w:t>
            </w:r>
          </w:p>
        </w:tc>
        <w:tc>
          <w:tcPr>
            <w:tcW w:w="864" w:type="pct"/>
            <w:noWrap/>
            <w:tcMar>
              <w:top w:w="15" w:type="dxa"/>
              <w:left w:w="15" w:type="dxa"/>
              <w:bottom w:w="0" w:type="dxa"/>
              <w:right w:w="15" w:type="dxa"/>
            </w:tcMar>
            <w:vAlign w:val="center"/>
          </w:tcPr>
          <w:p w14:paraId="76467A14" w14:textId="24BB7E3F" w:rsidR="004F62EC" w:rsidRPr="009128F0" w:rsidRDefault="004F62EC" w:rsidP="004F62EC">
            <w:pPr>
              <w:spacing w:line="240" w:lineRule="exact"/>
              <w:ind w:right="133"/>
              <w:jc w:val="right"/>
              <w:rPr>
                <w:rFonts w:ascii="Arial" w:eastAsia="Arial Unicode MS" w:hAnsi="Arial" w:cs="Arial"/>
                <w:sz w:val="18"/>
                <w:szCs w:val="18"/>
              </w:rPr>
            </w:pPr>
            <w:r w:rsidRPr="00A5606A">
              <w:rPr>
                <w:rFonts w:ascii="Arial" w:eastAsia="Arial Unicode MS" w:hAnsi="Arial" w:cs="Arial"/>
                <w:sz w:val="18"/>
                <w:szCs w:val="18"/>
              </w:rPr>
              <w:t>-</w:t>
            </w:r>
          </w:p>
        </w:tc>
      </w:tr>
      <w:tr w:rsidR="004F62EC" w:rsidRPr="009128F0" w14:paraId="4D21D362" w14:textId="77777777" w:rsidTr="00D42DB2">
        <w:trPr>
          <w:trHeight w:val="227"/>
          <w:jc w:val="center"/>
        </w:trPr>
        <w:tc>
          <w:tcPr>
            <w:tcW w:w="3229" w:type="pct"/>
            <w:tcMar>
              <w:top w:w="15" w:type="dxa"/>
              <w:left w:w="15" w:type="dxa"/>
              <w:bottom w:w="0" w:type="dxa"/>
              <w:right w:w="15" w:type="dxa"/>
            </w:tcMar>
            <w:vAlign w:val="bottom"/>
            <w:hideMark/>
          </w:tcPr>
          <w:p w14:paraId="37BDC1F8" w14:textId="77777777" w:rsidR="004F62EC" w:rsidRPr="009128F0" w:rsidRDefault="004F62EC" w:rsidP="004F62EC">
            <w:pPr>
              <w:spacing w:line="240" w:lineRule="exact"/>
              <w:ind w:left="360" w:hanging="350"/>
              <w:rPr>
                <w:rFonts w:ascii="Arial" w:eastAsia="Arial Unicode MS" w:hAnsi="Arial" w:cs="Arial"/>
                <w:sz w:val="18"/>
                <w:szCs w:val="18"/>
              </w:rPr>
            </w:pPr>
            <w:r w:rsidRPr="009128F0">
              <w:rPr>
                <w:rFonts w:ascii="Arial" w:hAnsi="Arial" w:cs="Arial"/>
                <w:sz w:val="18"/>
                <w:szCs w:val="18"/>
              </w:rPr>
              <w:t>Yeniden Değerleme Artışı</w:t>
            </w:r>
          </w:p>
        </w:tc>
        <w:tc>
          <w:tcPr>
            <w:tcW w:w="907" w:type="pct"/>
            <w:vAlign w:val="center"/>
          </w:tcPr>
          <w:p w14:paraId="05C71FAA" w14:textId="062BFBBE" w:rsidR="004F62EC" w:rsidRPr="009128F0" w:rsidRDefault="004F62EC" w:rsidP="004F62EC">
            <w:pPr>
              <w:spacing w:line="240" w:lineRule="exact"/>
              <w:ind w:right="133"/>
              <w:jc w:val="right"/>
              <w:rPr>
                <w:rFonts w:ascii="Arial" w:eastAsia="Arial Unicode MS" w:hAnsi="Arial" w:cs="Arial"/>
                <w:i/>
                <w:iCs/>
                <w:sz w:val="18"/>
                <w:szCs w:val="18"/>
              </w:rPr>
            </w:pPr>
            <w:r w:rsidRPr="00A5606A">
              <w:rPr>
                <w:rFonts w:ascii="Arial" w:eastAsia="Arial Unicode MS" w:hAnsi="Arial" w:cs="Arial"/>
                <w:i/>
                <w:iCs/>
                <w:sz w:val="18"/>
                <w:szCs w:val="18"/>
              </w:rPr>
              <w:t>-</w:t>
            </w:r>
          </w:p>
        </w:tc>
        <w:tc>
          <w:tcPr>
            <w:tcW w:w="864" w:type="pct"/>
            <w:noWrap/>
            <w:tcMar>
              <w:top w:w="15" w:type="dxa"/>
              <w:left w:w="15" w:type="dxa"/>
              <w:bottom w:w="0" w:type="dxa"/>
              <w:right w:w="15" w:type="dxa"/>
            </w:tcMar>
            <w:vAlign w:val="center"/>
          </w:tcPr>
          <w:p w14:paraId="431664B2" w14:textId="29746632" w:rsidR="004F62EC" w:rsidRPr="009128F0" w:rsidRDefault="004F62EC" w:rsidP="004F62EC">
            <w:pPr>
              <w:spacing w:line="240" w:lineRule="exact"/>
              <w:ind w:right="133"/>
              <w:jc w:val="right"/>
              <w:rPr>
                <w:rFonts w:ascii="Arial" w:eastAsia="Arial Unicode MS" w:hAnsi="Arial" w:cs="Arial"/>
                <w:i/>
                <w:iCs/>
                <w:sz w:val="18"/>
                <w:szCs w:val="18"/>
              </w:rPr>
            </w:pPr>
            <w:r w:rsidRPr="00A5606A">
              <w:rPr>
                <w:rFonts w:ascii="Arial" w:eastAsia="Arial Unicode MS" w:hAnsi="Arial" w:cs="Arial"/>
                <w:i/>
                <w:iCs/>
                <w:sz w:val="18"/>
                <w:szCs w:val="18"/>
              </w:rPr>
              <w:t>-</w:t>
            </w:r>
          </w:p>
        </w:tc>
      </w:tr>
      <w:tr w:rsidR="004F62EC" w:rsidRPr="009128F0" w14:paraId="6AD1ACF6" w14:textId="77777777" w:rsidTr="00D42DB2">
        <w:trPr>
          <w:trHeight w:val="227"/>
          <w:jc w:val="center"/>
        </w:trPr>
        <w:tc>
          <w:tcPr>
            <w:tcW w:w="3229" w:type="pct"/>
            <w:tcMar>
              <w:top w:w="15" w:type="dxa"/>
              <w:left w:w="15" w:type="dxa"/>
              <w:bottom w:w="0" w:type="dxa"/>
              <w:right w:w="15" w:type="dxa"/>
            </w:tcMar>
            <w:vAlign w:val="bottom"/>
            <w:hideMark/>
          </w:tcPr>
          <w:p w14:paraId="25B744D3" w14:textId="77777777" w:rsidR="004F62EC" w:rsidRPr="009128F0" w:rsidRDefault="004F62EC" w:rsidP="004F62EC">
            <w:pPr>
              <w:spacing w:line="240" w:lineRule="exact"/>
              <w:ind w:left="360" w:hanging="350"/>
              <w:rPr>
                <w:rFonts w:ascii="Arial" w:eastAsia="Arial Unicode MS" w:hAnsi="Arial" w:cs="Arial"/>
                <w:sz w:val="18"/>
                <w:szCs w:val="18"/>
              </w:rPr>
            </w:pPr>
            <w:r w:rsidRPr="009128F0">
              <w:rPr>
                <w:rFonts w:ascii="Arial" w:hAnsi="Arial" w:cs="Arial"/>
                <w:sz w:val="18"/>
                <w:szCs w:val="18"/>
              </w:rPr>
              <w:t>Değer Azalma Karşılıkları</w:t>
            </w:r>
          </w:p>
        </w:tc>
        <w:tc>
          <w:tcPr>
            <w:tcW w:w="907" w:type="pct"/>
            <w:vAlign w:val="center"/>
          </w:tcPr>
          <w:p w14:paraId="02D80D8D" w14:textId="07144103" w:rsidR="004F62EC" w:rsidRPr="009128F0" w:rsidRDefault="004F62EC" w:rsidP="004F62EC">
            <w:pPr>
              <w:spacing w:line="240" w:lineRule="exact"/>
              <w:ind w:right="133"/>
              <w:jc w:val="right"/>
              <w:rPr>
                <w:rFonts w:ascii="Arial" w:eastAsia="Arial Unicode MS" w:hAnsi="Arial" w:cs="Arial"/>
                <w:sz w:val="18"/>
                <w:szCs w:val="18"/>
              </w:rPr>
            </w:pPr>
            <w:r w:rsidRPr="00A5606A">
              <w:rPr>
                <w:rFonts w:ascii="Arial" w:eastAsia="Arial Unicode MS" w:hAnsi="Arial" w:cs="Arial"/>
                <w:sz w:val="18"/>
                <w:szCs w:val="18"/>
              </w:rPr>
              <w:t>-</w:t>
            </w:r>
          </w:p>
        </w:tc>
        <w:tc>
          <w:tcPr>
            <w:tcW w:w="864" w:type="pct"/>
            <w:noWrap/>
            <w:tcMar>
              <w:top w:w="15" w:type="dxa"/>
              <w:left w:w="15" w:type="dxa"/>
              <w:bottom w:w="0" w:type="dxa"/>
              <w:right w:w="15" w:type="dxa"/>
            </w:tcMar>
            <w:vAlign w:val="center"/>
          </w:tcPr>
          <w:p w14:paraId="358C84DC" w14:textId="644EE4E6" w:rsidR="004F62EC" w:rsidRPr="009128F0" w:rsidRDefault="004F62EC" w:rsidP="004F62EC">
            <w:pPr>
              <w:spacing w:line="240" w:lineRule="exact"/>
              <w:ind w:right="133"/>
              <w:jc w:val="right"/>
              <w:rPr>
                <w:rFonts w:ascii="Arial" w:eastAsia="Arial Unicode MS" w:hAnsi="Arial" w:cs="Arial"/>
                <w:sz w:val="18"/>
                <w:szCs w:val="18"/>
              </w:rPr>
            </w:pPr>
            <w:r w:rsidRPr="00A5606A">
              <w:rPr>
                <w:rFonts w:ascii="Arial" w:eastAsia="Arial Unicode MS" w:hAnsi="Arial" w:cs="Arial"/>
                <w:sz w:val="18"/>
                <w:szCs w:val="18"/>
              </w:rPr>
              <w:t>-</w:t>
            </w:r>
          </w:p>
        </w:tc>
      </w:tr>
      <w:tr w:rsidR="004F62EC" w:rsidRPr="009128F0" w14:paraId="5D22C2CA" w14:textId="77777777" w:rsidTr="00D42DB2">
        <w:trPr>
          <w:trHeight w:val="227"/>
          <w:jc w:val="center"/>
        </w:trPr>
        <w:tc>
          <w:tcPr>
            <w:tcW w:w="3229" w:type="pct"/>
            <w:tcMar>
              <w:top w:w="15" w:type="dxa"/>
              <w:left w:w="15" w:type="dxa"/>
              <w:bottom w:w="0" w:type="dxa"/>
              <w:right w:w="15" w:type="dxa"/>
            </w:tcMar>
            <w:vAlign w:val="bottom"/>
            <w:hideMark/>
          </w:tcPr>
          <w:p w14:paraId="08E53D53" w14:textId="77777777" w:rsidR="004F62EC" w:rsidRPr="009128F0" w:rsidRDefault="004F62EC" w:rsidP="004F62EC">
            <w:pPr>
              <w:spacing w:line="240" w:lineRule="exact"/>
              <w:rPr>
                <w:rFonts w:ascii="Arial" w:eastAsia="Arial Unicode MS" w:hAnsi="Arial" w:cs="Arial"/>
                <w:sz w:val="18"/>
                <w:szCs w:val="18"/>
              </w:rPr>
            </w:pPr>
            <w:r w:rsidRPr="009128F0">
              <w:rPr>
                <w:rFonts w:ascii="Arial" w:hAnsi="Arial" w:cs="Arial"/>
                <w:sz w:val="18"/>
                <w:szCs w:val="18"/>
              </w:rPr>
              <w:t>Dönem Sonu Değeri</w:t>
            </w:r>
          </w:p>
        </w:tc>
        <w:tc>
          <w:tcPr>
            <w:tcW w:w="907" w:type="pct"/>
            <w:vAlign w:val="center"/>
          </w:tcPr>
          <w:p w14:paraId="5D6E589D" w14:textId="1F2F9300" w:rsidR="004F62EC" w:rsidRPr="009128F0" w:rsidRDefault="004F62EC" w:rsidP="004F62EC">
            <w:pPr>
              <w:spacing w:line="240" w:lineRule="exact"/>
              <w:ind w:right="133"/>
              <w:jc w:val="right"/>
              <w:rPr>
                <w:rFonts w:ascii="Arial" w:eastAsia="Arial Unicode MS" w:hAnsi="Arial" w:cs="Arial"/>
                <w:sz w:val="18"/>
                <w:szCs w:val="18"/>
              </w:rPr>
            </w:pPr>
            <w:r w:rsidRPr="00A5606A">
              <w:rPr>
                <w:rFonts w:ascii="Arial" w:eastAsia="Arial Unicode MS" w:hAnsi="Arial" w:cs="Arial"/>
                <w:sz w:val="18"/>
                <w:szCs w:val="18"/>
              </w:rPr>
              <w:t>5.400</w:t>
            </w:r>
          </w:p>
        </w:tc>
        <w:tc>
          <w:tcPr>
            <w:tcW w:w="864" w:type="pct"/>
            <w:noWrap/>
            <w:tcMar>
              <w:top w:w="15" w:type="dxa"/>
              <w:left w:w="15" w:type="dxa"/>
              <w:bottom w:w="0" w:type="dxa"/>
              <w:right w:w="15" w:type="dxa"/>
            </w:tcMar>
            <w:vAlign w:val="center"/>
          </w:tcPr>
          <w:p w14:paraId="6D4A7977" w14:textId="1E685B5E" w:rsidR="004F62EC" w:rsidRPr="009128F0" w:rsidRDefault="004F62EC" w:rsidP="004F62EC">
            <w:pPr>
              <w:spacing w:line="240" w:lineRule="exact"/>
              <w:ind w:right="133"/>
              <w:jc w:val="right"/>
              <w:rPr>
                <w:rFonts w:ascii="Arial" w:eastAsia="Arial Unicode MS" w:hAnsi="Arial" w:cs="Arial"/>
                <w:sz w:val="18"/>
                <w:szCs w:val="18"/>
              </w:rPr>
            </w:pPr>
            <w:r w:rsidRPr="00A5606A">
              <w:rPr>
                <w:rFonts w:ascii="Arial" w:eastAsia="Arial Unicode MS" w:hAnsi="Arial" w:cs="Arial"/>
                <w:sz w:val="18"/>
                <w:szCs w:val="18"/>
              </w:rPr>
              <w:t>5.400</w:t>
            </w:r>
          </w:p>
        </w:tc>
      </w:tr>
      <w:tr w:rsidR="004F62EC" w:rsidRPr="009128F0" w14:paraId="75C4BCE2" w14:textId="77777777" w:rsidTr="00D42DB2">
        <w:trPr>
          <w:trHeight w:val="227"/>
          <w:jc w:val="center"/>
        </w:trPr>
        <w:tc>
          <w:tcPr>
            <w:tcW w:w="3229" w:type="pct"/>
            <w:tcMar>
              <w:top w:w="15" w:type="dxa"/>
              <w:left w:w="15" w:type="dxa"/>
              <w:bottom w:w="0" w:type="dxa"/>
              <w:right w:w="15" w:type="dxa"/>
            </w:tcMar>
            <w:vAlign w:val="bottom"/>
            <w:hideMark/>
          </w:tcPr>
          <w:p w14:paraId="1997A344" w14:textId="77777777" w:rsidR="004F62EC" w:rsidRPr="009128F0" w:rsidRDefault="004F62EC" w:rsidP="004F62EC">
            <w:pPr>
              <w:spacing w:line="240" w:lineRule="exact"/>
              <w:rPr>
                <w:rFonts w:ascii="Arial" w:eastAsia="Arial Unicode MS" w:hAnsi="Arial" w:cs="Arial"/>
                <w:sz w:val="18"/>
                <w:szCs w:val="18"/>
              </w:rPr>
            </w:pPr>
            <w:r w:rsidRPr="009128F0">
              <w:rPr>
                <w:rFonts w:ascii="Arial" w:hAnsi="Arial" w:cs="Arial"/>
                <w:sz w:val="18"/>
                <w:szCs w:val="18"/>
              </w:rPr>
              <w:t>Sermaye Taahhütleri</w:t>
            </w:r>
          </w:p>
        </w:tc>
        <w:tc>
          <w:tcPr>
            <w:tcW w:w="907" w:type="pct"/>
            <w:vAlign w:val="center"/>
          </w:tcPr>
          <w:p w14:paraId="695F200C" w14:textId="41499BF7" w:rsidR="004F62EC" w:rsidRPr="009128F0" w:rsidRDefault="004F62EC" w:rsidP="004F62EC">
            <w:pPr>
              <w:spacing w:line="240" w:lineRule="exact"/>
              <w:ind w:right="133"/>
              <w:jc w:val="right"/>
              <w:rPr>
                <w:rFonts w:ascii="Arial" w:eastAsia="Arial Unicode MS" w:hAnsi="Arial" w:cs="Arial"/>
                <w:sz w:val="18"/>
                <w:szCs w:val="18"/>
              </w:rPr>
            </w:pPr>
            <w:r w:rsidRPr="00A5606A">
              <w:rPr>
                <w:rFonts w:ascii="Arial" w:eastAsia="Arial Unicode MS" w:hAnsi="Arial" w:cs="Arial"/>
                <w:sz w:val="18"/>
                <w:szCs w:val="18"/>
              </w:rPr>
              <w:t>-</w:t>
            </w:r>
          </w:p>
        </w:tc>
        <w:tc>
          <w:tcPr>
            <w:tcW w:w="864" w:type="pct"/>
            <w:noWrap/>
            <w:tcMar>
              <w:top w:w="15" w:type="dxa"/>
              <w:left w:w="15" w:type="dxa"/>
              <w:bottom w:w="0" w:type="dxa"/>
              <w:right w:w="15" w:type="dxa"/>
            </w:tcMar>
            <w:vAlign w:val="center"/>
          </w:tcPr>
          <w:p w14:paraId="015D5CFB" w14:textId="21B7F52E" w:rsidR="004F62EC" w:rsidRPr="009128F0" w:rsidRDefault="004F62EC" w:rsidP="004F62EC">
            <w:pPr>
              <w:spacing w:line="240" w:lineRule="exact"/>
              <w:ind w:right="133"/>
              <w:jc w:val="right"/>
              <w:rPr>
                <w:rFonts w:ascii="Arial" w:eastAsia="Arial Unicode MS" w:hAnsi="Arial" w:cs="Arial"/>
                <w:sz w:val="18"/>
                <w:szCs w:val="18"/>
              </w:rPr>
            </w:pPr>
            <w:r w:rsidRPr="00A5606A">
              <w:rPr>
                <w:rFonts w:ascii="Arial" w:eastAsia="Arial Unicode MS" w:hAnsi="Arial" w:cs="Arial"/>
                <w:sz w:val="18"/>
                <w:szCs w:val="18"/>
              </w:rPr>
              <w:t>-</w:t>
            </w:r>
          </w:p>
        </w:tc>
      </w:tr>
      <w:tr w:rsidR="004F62EC" w:rsidRPr="009128F0" w14:paraId="07FEF6D6" w14:textId="77777777" w:rsidTr="00D42DB2">
        <w:trPr>
          <w:trHeight w:val="227"/>
          <w:jc w:val="center"/>
        </w:trPr>
        <w:tc>
          <w:tcPr>
            <w:tcW w:w="3229" w:type="pct"/>
            <w:tcBorders>
              <w:bottom w:val="single" w:sz="4" w:space="0" w:color="auto"/>
            </w:tcBorders>
            <w:tcMar>
              <w:top w:w="15" w:type="dxa"/>
              <w:left w:w="15" w:type="dxa"/>
              <w:bottom w:w="0" w:type="dxa"/>
              <w:right w:w="15" w:type="dxa"/>
            </w:tcMar>
            <w:vAlign w:val="bottom"/>
          </w:tcPr>
          <w:p w14:paraId="178F10AF" w14:textId="77777777" w:rsidR="004F62EC" w:rsidRPr="009128F0" w:rsidRDefault="004F62EC" w:rsidP="004F62EC">
            <w:pPr>
              <w:spacing w:line="240" w:lineRule="exact"/>
              <w:rPr>
                <w:rFonts w:ascii="Arial" w:hAnsi="Arial" w:cs="Arial"/>
                <w:sz w:val="18"/>
                <w:szCs w:val="18"/>
              </w:rPr>
            </w:pPr>
          </w:p>
        </w:tc>
        <w:tc>
          <w:tcPr>
            <w:tcW w:w="907" w:type="pct"/>
            <w:tcBorders>
              <w:bottom w:val="single" w:sz="4" w:space="0" w:color="auto"/>
            </w:tcBorders>
            <w:vAlign w:val="center"/>
          </w:tcPr>
          <w:p w14:paraId="667FBBD9" w14:textId="77777777" w:rsidR="004F62EC" w:rsidRPr="009128F0" w:rsidRDefault="004F62EC" w:rsidP="004F62EC">
            <w:pPr>
              <w:spacing w:line="240" w:lineRule="exact"/>
              <w:ind w:right="133"/>
              <w:jc w:val="right"/>
              <w:rPr>
                <w:rFonts w:ascii="Arial" w:eastAsia="Arial Unicode MS" w:hAnsi="Arial" w:cs="Arial"/>
                <w:sz w:val="18"/>
                <w:szCs w:val="18"/>
              </w:rPr>
            </w:pPr>
          </w:p>
        </w:tc>
        <w:tc>
          <w:tcPr>
            <w:tcW w:w="864" w:type="pct"/>
            <w:tcBorders>
              <w:bottom w:val="single" w:sz="4" w:space="0" w:color="auto"/>
            </w:tcBorders>
            <w:noWrap/>
            <w:tcMar>
              <w:top w:w="15" w:type="dxa"/>
              <w:left w:w="15" w:type="dxa"/>
              <w:bottom w:w="0" w:type="dxa"/>
              <w:right w:w="15" w:type="dxa"/>
            </w:tcMar>
            <w:vAlign w:val="center"/>
          </w:tcPr>
          <w:p w14:paraId="4D566F77" w14:textId="77777777" w:rsidR="004F62EC" w:rsidRPr="009128F0" w:rsidRDefault="004F62EC" w:rsidP="004F62EC">
            <w:pPr>
              <w:spacing w:line="240" w:lineRule="exact"/>
              <w:ind w:right="133"/>
              <w:jc w:val="right"/>
              <w:rPr>
                <w:rFonts w:ascii="Arial" w:eastAsia="Arial Unicode MS" w:hAnsi="Arial" w:cs="Arial"/>
                <w:sz w:val="18"/>
                <w:szCs w:val="18"/>
              </w:rPr>
            </w:pPr>
          </w:p>
        </w:tc>
      </w:tr>
      <w:tr w:rsidR="004F62EC" w:rsidRPr="009128F0" w14:paraId="5A5C0C0B" w14:textId="77777777" w:rsidTr="00D42DB2">
        <w:trPr>
          <w:trHeight w:val="227"/>
          <w:jc w:val="center"/>
        </w:trPr>
        <w:tc>
          <w:tcPr>
            <w:tcW w:w="3229" w:type="pct"/>
            <w:tcBorders>
              <w:top w:val="single" w:sz="4" w:space="0" w:color="auto"/>
              <w:bottom w:val="double" w:sz="4" w:space="0" w:color="auto"/>
            </w:tcBorders>
            <w:tcMar>
              <w:top w:w="15" w:type="dxa"/>
              <w:left w:w="15" w:type="dxa"/>
              <w:bottom w:w="0" w:type="dxa"/>
              <w:right w:w="15" w:type="dxa"/>
            </w:tcMar>
            <w:vAlign w:val="bottom"/>
            <w:hideMark/>
          </w:tcPr>
          <w:p w14:paraId="5B50119C" w14:textId="77777777" w:rsidR="004F62EC" w:rsidRPr="009128F0" w:rsidRDefault="004F62EC" w:rsidP="004F62EC">
            <w:pPr>
              <w:spacing w:line="240" w:lineRule="exact"/>
              <w:rPr>
                <w:rFonts w:ascii="Arial" w:eastAsia="Arial Unicode MS" w:hAnsi="Arial" w:cs="Arial"/>
                <w:b/>
                <w:sz w:val="18"/>
                <w:szCs w:val="18"/>
              </w:rPr>
            </w:pPr>
            <w:r w:rsidRPr="009128F0">
              <w:rPr>
                <w:rFonts w:ascii="Arial" w:hAnsi="Arial" w:cs="Arial"/>
                <w:b/>
                <w:sz w:val="18"/>
                <w:szCs w:val="18"/>
              </w:rPr>
              <w:t>Dönem Sonu Sermaye Katılma Payı (%)</w:t>
            </w:r>
          </w:p>
        </w:tc>
        <w:tc>
          <w:tcPr>
            <w:tcW w:w="907" w:type="pct"/>
            <w:tcBorders>
              <w:top w:val="single" w:sz="4" w:space="0" w:color="auto"/>
              <w:bottom w:val="double" w:sz="4" w:space="0" w:color="auto"/>
            </w:tcBorders>
            <w:vAlign w:val="center"/>
          </w:tcPr>
          <w:p w14:paraId="29C06B69" w14:textId="70238050" w:rsidR="004F62EC" w:rsidRPr="009128F0" w:rsidRDefault="004F62EC" w:rsidP="004F62EC">
            <w:pPr>
              <w:spacing w:line="240" w:lineRule="exact"/>
              <w:ind w:right="133"/>
              <w:jc w:val="right"/>
              <w:rPr>
                <w:rFonts w:ascii="Arial" w:eastAsia="Arial Unicode MS" w:hAnsi="Arial" w:cs="Arial"/>
                <w:b/>
                <w:sz w:val="18"/>
                <w:szCs w:val="18"/>
              </w:rPr>
            </w:pPr>
            <w:r w:rsidRPr="00A5606A">
              <w:rPr>
                <w:rFonts w:ascii="Arial" w:eastAsia="Arial Unicode MS" w:hAnsi="Arial" w:cs="Arial"/>
                <w:b/>
                <w:sz w:val="18"/>
                <w:szCs w:val="18"/>
              </w:rPr>
              <w:t>100,00</w:t>
            </w:r>
          </w:p>
        </w:tc>
        <w:tc>
          <w:tcPr>
            <w:tcW w:w="864" w:type="pct"/>
            <w:tcBorders>
              <w:top w:val="single" w:sz="4" w:space="0" w:color="auto"/>
              <w:bottom w:val="double" w:sz="4" w:space="0" w:color="auto"/>
            </w:tcBorders>
            <w:noWrap/>
            <w:tcMar>
              <w:top w:w="15" w:type="dxa"/>
              <w:left w:w="15" w:type="dxa"/>
              <w:bottom w:w="0" w:type="dxa"/>
              <w:right w:w="15" w:type="dxa"/>
            </w:tcMar>
            <w:vAlign w:val="center"/>
          </w:tcPr>
          <w:p w14:paraId="55E55789" w14:textId="65A05EEB" w:rsidR="004F62EC" w:rsidRPr="009128F0" w:rsidRDefault="004F62EC" w:rsidP="004F62EC">
            <w:pPr>
              <w:spacing w:line="240" w:lineRule="exact"/>
              <w:ind w:right="133"/>
              <w:jc w:val="right"/>
              <w:rPr>
                <w:rFonts w:ascii="Arial" w:eastAsia="Arial Unicode MS" w:hAnsi="Arial" w:cs="Arial"/>
                <w:b/>
                <w:sz w:val="18"/>
                <w:szCs w:val="18"/>
              </w:rPr>
            </w:pPr>
            <w:r w:rsidRPr="00A5606A">
              <w:rPr>
                <w:rFonts w:ascii="Arial" w:eastAsia="Arial Unicode MS" w:hAnsi="Arial" w:cs="Arial"/>
                <w:b/>
                <w:sz w:val="18"/>
                <w:szCs w:val="18"/>
              </w:rPr>
              <w:t>100,00</w:t>
            </w:r>
          </w:p>
        </w:tc>
      </w:tr>
    </w:tbl>
    <w:p w14:paraId="1846E3B5" w14:textId="77777777" w:rsidR="005D3008" w:rsidRPr="009128F0" w:rsidRDefault="005D3008" w:rsidP="0064178D">
      <w:pPr>
        <w:spacing w:after="120" w:line="240" w:lineRule="exact"/>
        <w:ind w:right="-143" w:hanging="567"/>
        <w:rPr>
          <w:rFonts w:ascii="Arial" w:hAnsi="Arial" w:cs="Arial"/>
          <w:b/>
          <w:sz w:val="20"/>
          <w:szCs w:val="20"/>
        </w:rPr>
      </w:pPr>
      <w:r w:rsidRPr="009128F0">
        <w:rPr>
          <w:rFonts w:ascii="Arial" w:hAnsi="Arial" w:cs="Arial"/>
          <w:b/>
          <w:sz w:val="20"/>
          <w:szCs w:val="20"/>
        </w:rPr>
        <w:lastRenderedPageBreak/>
        <w:t>I.</w:t>
      </w:r>
      <w:r w:rsidRPr="009128F0">
        <w:rPr>
          <w:rFonts w:ascii="Arial" w:hAnsi="Arial" w:cs="Arial"/>
          <w:b/>
          <w:sz w:val="20"/>
          <w:szCs w:val="20"/>
        </w:rPr>
        <w:tab/>
        <w:t>Konsolide bilançonun aktif hesaplarına ilişkin açıklama ve dipnotlar (devamı):</w:t>
      </w:r>
    </w:p>
    <w:p w14:paraId="729A44D5" w14:textId="77777777" w:rsidR="005D3008" w:rsidRPr="009128F0" w:rsidRDefault="00F973FB" w:rsidP="002438FD">
      <w:pPr>
        <w:spacing w:before="120" w:after="120"/>
        <w:ind w:left="-426"/>
        <w:rPr>
          <w:rFonts w:ascii="Arial" w:hAnsi="Arial" w:cs="Arial"/>
          <w:b/>
          <w:sz w:val="20"/>
          <w:szCs w:val="20"/>
        </w:rPr>
      </w:pPr>
      <w:r w:rsidRPr="009128F0">
        <w:rPr>
          <w:rFonts w:ascii="Arial" w:hAnsi="Arial" w:cs="Arial"/>
          <w:b/>
          <w:sz w:val="18"/>
          <w:szCs w:val="20"/>
        </w:rPr>
        <w:tab/>
      </w:r>
      <w:r w:rsidR="005D3008" w:rsidRPr="009128F0">
        <w:rPr>
          <w:rFonts w:ascii="Arial" w:hAnsi="Arial" w:cs="Arial"/>
          <w:b/>
          <w:iCs/>
          <w:sz w:val="20"/>
          <w:szCs w:val="20"/>
        </w:rPr>
        <w:t>Konsolide edilen bağlı ortaklıklara ilişkin hareket tablosu ve sektör bilgileri (devamı):</w:t>
      </w:r>
    </w:p>
    <w:tbl>
      <w:tblPr>
        <w:tblW w:w="9041" w:type="dxa"/>
        <w:jc w:val="center"/>
        <w:tblCellMar>
          <w:left w:w="0" w:type="dxa"/>
          <w:right w:w="0" w:type="dxa"/>
        </w:tblCellMar>
        <w:tblLook w:val="04A0" w:firstRow="1" w:lastRow="0" w:firstColumn="1" w:lastColumn="0" w:noHBand="0" w:noVBand="1"/>
      </w:tblPr>
      <w:tblGrid>
        <w:gridCol w:w="5854"/>
        <w:gridCol w:w="1673"/>
        <w:gridCol w:w="1514"/>
      </w:tblGrid>
      <w:tr w:rsidR="00765D09" w:rsidRPr="009128F0" w14:paraId="3058E715" w14:textId="77777777" w:rsidTr="009B21FA">
        <w:trPr>
          <w:trHeight w:val="235"/>
          <w:jc w:val="center"/>
        </w:trPr>
        <w:tc>
          <w:tcPr>
            <w:tcW w:w="5854" w:type="dxa"/>
            <w:tcBorders>
              <w:top w:val="single" w:sz="4" w:space="0" w:color="auto"/>
              <w:bottom w:val="single" w:sz="4" w:space="0" w:color="auto"/>
            </w:tcBorders>
            <w:noWrap/>
            <w:tcMar>
              <w:top w:w="15" w:type="dxa"/>
              <w:left w:w="15" w:type="dxa"/>
              <w:bottom w:w="0" w:type="dxa"/>
              <w:right w:w="15" w:type="dxa"/>
            </w:tcMar>
            <w:vAlign w:val="center"/>
          </w:tcPr>
          <w:p w14:paraId="234F946B" w14:textId="77777777" w:rsidR="00765D09" w:rsidRPr="009128F0" w:rsidRDefault="00765D09" w:rsidP="009B21FA">
            <w:pPr>
              <w:jc w:val="right"/>
              <w:rPr>
                <w:rFonts w:ascii="Arial" w:hAnsi="Arial" w:cs="Arial"/>
                <w:sz w:val="18"/>
                <w:szCs w:val="18"/>
              </w:rPr>
            </w:pPr>
          </w:p>
        </w:tc>
        <w:tc>
          <w:tcPr>
            <w:tcW w:w="1673" w:type="dxa"/>
            <w:tcBorders>
              <w:top w:val="single" w:sz="4" w:space="0" w:color="auto"/>
              <w:bottom w:val="single" w:sz="4" w:space="0" w:color="auto"/>
            </w:tcBorders>
            <w:tcMar>
              <w:top w:w="15" w:type="dxa"/>
              <w:left w:w="15" w:type="dxa"/>
              <w:bottom w:w="0" w:type="dxa"/>
              <w:right w:w="15" w:type="dxa"/>
            </w:tcMar>
            <w:vAlign w:val="center"/>
            <w:hideMark/>
          </w:tcPr>
          <w:p w14:paraId="3EFD9C38" w14:textId="77777777" w:rsidR="00765D09" w:rsidRPr="009128F0" w:rsidRDefault="00765D09" w:rsidP="005E1169">
            <w:pPr>
              <w:spacing w:line="240" w:lineRule="exact"/>
              <w:ind w:right="79"/>
              <w:jc w:val="right"/>
              <w:rPr>
                <w:rFonts w:ascii="Arial" w:eastAsia="Arial Unicode MS" w:hAnsi="Arial" w:cs="Arial"/>
                <w:b/>
                <w:iCs/>
                <w:sz w:val="18"/>
                <w:szCs w:val="18"/>
              </w:rPr>
            </w:pPr>
            <w:r w:rsidRPr="009128F0">
              <w:rPr>
                <w:rFonts w:ascii="Arial" w:hAnsi="Arial" w:cs="Arial"/>
                <w:b/>
                <w:iCs/>
                <w:sz w:val="18"/>
                <w:szCs w:val="18"/>
              </w:rPr>
              <w:t>Cari Dönem</w:t>
            </w:r>
          </w:p>
        </w:tc>
        <w:tc>
          <w:tcPr>
            <w:tcW w:w="1514" w:type="dxa"/>
            <w:tcBorders>
              <w:top w:val="single" w:sz="4" w:space="0" w:color="auto"/>
              <w:bottom w:val="single" w:sz="4" w:space="0" w:color="auto"/>
            </w:tcBorders>
            <w:tcMar>
              <w:top w:w="15" w:type="dxa"/>
              <w:left w:w="15" w:type="dxa"/>
              <w:bottom w:w="0" w:type="dxa"/>
              <w:right w:w="15" w:type="dxa"/>
            </w:tcMar>
            <w:vAlign w:val="center"/>
            <w:hideMark/>
          </w:tcPr>
          <w:p w14:paraId="225EF7E6" w14:textId="77777777" w:rsidR="00765D09" w:rsidRPr="009128F0" w:rsidRDefault="00765D09" w:rsidP="005E1169">
            <w:pPr>
              <w:spacing w:line="240" w:lineRule="exact"/>
              <w:ind w:right="79"/>
              <w:jc w:val="right"/>
              <w:rPr>
                <w:rFonts w:ascii="Arial" w:eastAsia="Arial Unicode MS" w:hAnsi="Arial" w:cs="Arial"/>
                <w:b/>
                <w:iCs/>
                <w:sz w:val="18"/>
                <w:szCs w:val="18"/>
              </w:rPr>
            </w:pPr>
            <w:r w:rsidRPr="009128F0">
              <w:rPr>
                <w:rFonts w:ascii="Arial" w:hAnsi="Arial" w:cs="Arial"/>
                <w:b/>
                <w:iCs/>
                <w:sz w:val="18"/>
                <w:szCs w:val="18"/>
              </w:rPr>
              <w:t>Önceki Dönem</w:t>
            </w:r>
          </w:p>
        </w:tc>
      </w:tr>
      <w:tr w:rsidR="009F37BB" w:rsidRPr="009128F0" w14:paraId="3F411A65" w14:textId="77777777" w:rsidTr="00234107">
        <w:trPr>
          <w:trHeight w:hRule="exact" w:val="227"/>
          <w:jc w:val="center"/>
        </w:trPr>
        <w:tc>
          <w:tcPr>
            <w:tcW w:w="5854" w:type="dxa"/>
            <w:tcBorders>
              <w:top w:val="single" w:sz="4" w:space="0" w:color="auto"/>
            </w:tcBorders>
            <w:noWrap/>
            <w:tcMar>
              <w:top w:w="15" w:type="dxa"/>
              <w:left w:w="15" w:type="dxa"/>
              <w:bottom w:w="0" w:type="dxa"/>
              <w:right w:w="15" w:type="dxa"/>
            </w:tcMar>
            <w:vAlign w:val="bottom"/>
          </w:tcPr>
          <w:p w14:paraId="5DA5D0C4" w14:textId="77777777" w:rsidR="009F37BB" w:rsidRPr="009128F0" w:rsidRDefault="009F37BB" w:rsidP="0034142E">
            <w:pPr>
              <w:rPr>
                <w:rFonts w:ascii="Arial" w:hAnsi="Arial" w:cs="Arial"/>
                <w:sz w:val="18"/>
                <w:szCs w:val="18"/>
              </w:rPr>
            </w:pPr>
          </w:p>
        </w:tc>
        <w:tc>
          <w:tcPr>
            <w:tcW w:w="1673" w:type="dxa"/>
            <w:tcBorders>
              <w:top w:val="single" w:sz="4" w:space="0" w:color="auto"/>
            </w:tcBorders>
            <w:tcMar>
              <w:top w:w="15" w:type="dxa"/>
              <w:left w:w="15" w:type="dxa"/>
              <w:bottom w:w="0" w:type="dxa"/>
              <w:right w:w="15" w:type="dxa"/>
            </w:tcMar>
            <w:vAlign w:val="bottom"/>
          </w:tcPr>
          <w:p w14:paraId="3D46DBA0" w14:textId="77777777" w:rsidR="009F37BB" w:rsidRPr="009128F0" w:rsidRDefault="009F37BB" w:rsidP="00234107">
            <w:pPr>
              <w:spacing w:line="240" w:lineRule="exact"/>
              <w:ind w:right="79"/>
              <w:jc w:val="right"/>
              <w:rPr>
                <w:rFonts w:ascii="Arial" w:hAnsi="Arial" w:cs="Arial"/>
                <w:b/>
                <w:iCs/>
                <w:sz w:val="18"/>
                <w:szCs w:val="18"/>
              </w:rPr>
            </w:pPr>
          </w:p>
        </w:tc>
        <w:tc>
          <w:tcPr>
            <w:tcW w:w="1514" w:type="dxa"/>
            <w:tcBorders>
              <w:top w:val="single" w:sz="4" w:space="0" w:color="auto"/>
            </w:tcBorders>
            <w:tcMar>
              <w:top w:w="15" w:type="dxa"/>
              <w:left w:w="15" w:type="dxa"/>
              <w:bottom w:w="0" w:type="dxa"/>
              <w:right w:w="15" w:type="dxa"/>
            </w:tcMar>
            <w:vAlign w:val="bottom"/>
          </w:tcPr>
          <w:p w14:paraId="62645C98" w14:textId="77777777" w:rsidR="009F37BB" w:rsidRPr="009128F0" w:rsidRDefault="009F37BB" w:rsidP="00234107">
            <w:pPr>
              <w:spacing w:line="240" w:lineRule="exact"/>
              <w:ind w:right="79"/>
              <w:jc w:val="right"/>
              <w:rPr>
                <w:rFonts w:ascii="Arial" w:hAnsi="Arial" w:cs="Arial"/>
                <w:b/>
                <w:iCs/>
                <w:sz w:val="18"/>
                <w:szCs w:val="18"/>
              </w:rPr>
            </w:pPr>
          </w:p>
        </w:tc>
      </w:tr>
      <w:tr w:rsidR="000B191A" w:rsidRPr="009128F0" w14:paraId="1DE6C0A1" w14:textId="77777777" w:rsidTr="00234107">
        <w:trPr>
          <w:trHeight w:hRule="exact" w:val="227"/>
          <w:jc w:val="center"/>
        </w:trPr>
        <w:tc>
          <w:tcPr>
            <w:tcW w:w="5854" w:type="dxa"/>
            <w:noWrap/>
            <w:tcMar>
              <w:top w:w="15" w:type="dxa"/>
              <w:left w:w="15" w:type="dxa"/>
              <w:bottom w:w="0" w:type="dxa"/>
              <w:right w:w="15" w:type="dxa"/>
            </w:tcMar>
            <w:vAlign w:val="bottom"/>
            <w:hideMark/>
          </w:tcPr>
          <w:p w14:paraId="3F9E731A" w14:textId="77777777" w:rsidR="000B191A" w:rsidRPr="009128F0" w:rsidRDefault="000B191A" w:rsidP="000B191A">
            <w:pPr>
              <w:spacing w:line="240" w:lineRule="exact"/>
              <w:rPr>
                <w:rFonts w:ascii="Arial" w:eastAsia="Arial Unicode MS" w:hAnsi="Arial" w:cs="Arial"/>
                <w:iCs/>
                <w:sz w:val="18"/>
                <w:szCs w:val="18"/>
              </w:rPr>
            </w:pPr>
            <w:r w:rsidRPr="009128F0">
              <w:rPr>
                <w:rFonts w:ascii="Arial" w:hAnsi="Arial" w:cs="Arial"/>
                <w:iCs/>
                <w:sz w:val="18"/>
                <w:szCs w:val="18"/>
              </w:rPr>
              <w:t xml:space="preserve">Bankalar </w:t>
            </w:r>
          </w:p>
        </w:tc>
        <w:tc>
          <w:tcPr>
            <w:tcW w:w="1673" w:type="dxa"/>
            <w:noWrap/>
            <w:tcMar>
              <w:top w:w="15" w:type="dxa"/>
              <w:left w:w="15" w:type="dxa"/>
              <w:bottom w:w="0" w:type="dxa"/>
              <w:right w:w="15" w:type="dxa"/>
            </w:tcMar>
            <w:vAlign w:val="bottom"/>
          </w:tcPr>
          <w:p w14:paraId="3CB28131" w14:textId="77777777" w:rsidR="000B191A" w:rsidRPr="009128F0" w:rsidRDefault="000B191A" w:rsidP="000B191A">
            <w:pPr>
              <w:spacing w:line="240" w:lineRule="exact"/>
              <w:ind w:right="138"/>
              <w:jc w:val="right"/>
              <w:rPr>
                <w:rFonts w:ascii="Arial" w:eastAsia="Arial Unicode MS" w:hAnsi="Arial" w:cs="Arial"/>
                <w:iCs/>
                <w:sz w:val="18"/>
                <w:szCs w:val="18"/>
              </w:rPr>
            </w:pPr>
            <w:r w:rsidRPr="009128F0">
              <w:rPr>
                <w:rFonts w:ascii="Arial" w:hAnsi="Arial" w:cs="Arial"/>
                <w:iCs/>
                <w:sz w:val="18"/>
                <w:szCs w:val="18"/>
              </w:rPr>
              <w:t> -</w:t>
            </w:r>
          </w:p>
        </w:tc>
        <w:tc>
          <w:tcPr>
            <w:tcW w:w="1514" w:type="dxa"/>
            <w:noWrap/>
            <w:tcMar>
              <w:top w:w="15" w:type="dxa"/>
              <w:left w:w="15" w:type="dxa"/>
              <w:bottom w:w="0" w:type="dxa"/>
              <w:right w:w="15" w:type="dxa"/>
            </w:tcMar>
            <w:vAlign w:val="bottom"/>
            <w:hideMark/>
          </w:tcPr>
          <w:p w14:paraId="2712F8FD" w14:textId="77777777" w:rsidR="000B191A" w:rsidRPr="009128F0" w:rsidRDefault="000B191A" w:rsidP="000B191A">
            <w:pPr>
              <w:spacing w:line="240" w:lineRule="exact"/>
              <w:ind w:right="79"/>
              <w:jc w:val="right"/>
              <w:rPr>
                <w:rFonts w:ascii="Arial" w:eastAsia="Arial Unicode MS" w:hAnsi="Arial" w:cs="Arial"/>
                <w:iCs/>
                <w:sz w:val="18"/>
                <w:szCs w:val="18"/>
              </w:rPr>
            </w:pPr>
            <w:r w:rsidRPr="009128F0">
              <w:rPr>
                <w:rFonts w:ascii="Arial" w:hAnsi="Arial" w:cs="Arial"/>
                <w:iCs/>
                <w:sz w:val="18"/>
                <w:szCs w:val="18"/>
              </w:rPr>
              <w:t>-</w:t>
            </w:r>
          </w:p>
        </w:tc>
      </w:tr>
      <w:tr w:rsidR="000B191A" w:rsidRPr="009128F0" w14:paraId="64C76ADF" w14:textId="77777777" w:rsidTr="00234107">
        <w:trPr>
          <w:trHeight w:hRule="exact" w:val="227"/>
          <w:jc w:val="center"/>
        </w:trPr>
        <w:tc>
          <w:tcPr>
            <w:tcW w:w="5854" w:type="dxa"/>
            <w:noWrap/>
            <w:tcMar>
              <w:top w:w="15" w:type="dxa"/>
              <w:left w:w="15" w:type="dxa"/>
              <w:bottom w:w="0" w:type="dxa"/>
              <w:right w:w="15" w:type="dxa"/>
            </w:tcMar>
            <w:vAlign w:val="bottom"/>
            <w:hideMark/>
          </w:tcPr>
          <w:p w14:paraId="3878953D" w14:textId="77777777" w:rsidR="000B191A" w:rsidRPr="009128F0" w:rsidRDefault="000B191A" w:rsidP="000B191A">
            <w:pPr>
              <w:spacing w:line="240" w:lineRule="exact"/>
              <w:rPr>
                <w:rFonts w:ascii="Arial" w:eastAsia="Arial Unicode MS" w:hAnsi="Arial" w:cs="Arial"/>
                <w:iCs/>
                <w:sz w:val="18"/>
                <w:szCs w:val="18"/>
              </w:rPr>
            </w:pPr>
            <w:r w:rsidRPr="009128F0">
              <w:rPr>
                <w:rFonts w:ascii="Arial" w:hAnsi="Arial" w:cs="Arial"/>
                <w:iCs/>
                <w:sz w:val="18"/>
                <w:szCs w:val="18"/>
              </w:rPr>
              <w:t>Sigorta Şirketleri</w:t>
            </w:r>
          </w:p>
        </w:tc>
        <w:tc>
          <w:tcPr>
            <w:tcW w:w="1673" w:type="dxa"/>
            <w:noWrap/>
            <w:tcMar>
              <w:top w:w="15" w:type="dxa"/>
              <w:left w:w="15" w:type="dxa"/>
              <w:bottom w:w="0" w:type="dxa"/>
              <w:right w:w="15" w:type="dxa"/>
            </w:tcMar>
            <w:vAlign w:val="bottom"/>
          </w:tcPr>
          <w:p w14:paraId="05021A35" w14:textId="77777777" w:rsidR="000B191A" w:rsidRPr="009128F0" w:rsidRDefault="000B191A" w:rsidP="000B191A">
            <w:pPr>
              <w:spacing w:line="240" w:lineRule="exact"/>
              <w:ind w:right="138"/>
              <w:jc w:val="right"/>
              <w:rPr>
                <w:rFonts w:ascii="Arial" w:eastAsia="Arial Unicode MS" w:hAnsi="Arial" w:cs="Arial"/>
                <w:iCs/>
                <w:sz w:val="18"/>
                <w:szCs w:val="18"/>
              </w:rPr>
            </w:pPr>
            <w:r w:rsidRPr="009128F0">
              <w:rPr>
                <w:rFonts w:ascii="Arial" w:hAnsi="Arial" w:cs="Arial"/>
                <w:iCs/>
                <w:sz w:val="18"/>
                <w:szCs w:val="18"/>
              </w:rPr>
              <w:t> -</w:t>
            </w:r>
          </w:p>
        </w:tc>
        <w:tc>
          <w:tcPr>
            <w:tcW w:w="1514" w:type="dxa"/>
            <w:noWrap/>
            <w:tcMar>
              <w:top w:w="15" w:type="dxa"/>
              <w:left w:w="15" w:type="dxa"/>
              <w:bottom w:w="0" w:type="dxa"/>
              <w:right w:w="15" w:type="dxa"/>
            </w:tcMar>
            <w:vAlign w:val="bottom"/>
            <w:hideMark/>
          </w:tcPr>
          <w:p w14:paraId="3CB41CF3" w14:textId="77777777" w:rsidR="000B191A" w:rsidRPr="009128F0" w:rsidRDefault="000B191A" w:rsidP="000B191A">
            <w:pPr>
              <w:spacing w:line="240" w:lineRule="exact"/>
              <w:ind w:right="79"/>
              <w:jc w:val="right"/>
              <w:rPr>
                <w:rFonts w:ascii="Arial" w:eastAsia="Arial Unicode MS" w:hAnsi="Arial" w:cs="Arial"/>
                <w:iCs/>
                <w:sz w:val="18"/>
                <w:szCs w:val="18"/>
              </w:rPr>
            </w:pPr>
            <w:r w:rsidRPr="009128F0">
              <w:rPr>
                <w:rFonts w:ascii="Arial" w:hAnsi="Arial" w:cs="Arial"/>
                <w:iCs/>
                <w:sz w:val="18"/>
                <w:szCs w:val="18"/>
              </w:rPr>
              <w:t>-</w:t>
            </w:r>
          </w:p>
        </w:tc>
      </w:tr>
      <w:tr w:rsidR="000B191A" w:rsidRPr="009128F0" w14:paraId="3808055C" w14:textId="77777777" w:rsidTr="00234107">
        <w:trPr>
          <w:trHeight w:hRule="exact" w:val="227"/>
          <w:jc w:val="center"/>
        </w:trPr>
        <w:tc>
          <w:tcPr>
            <w:tcW w:w="5854" w:type="dxa"/>
            <w:noWrap/>
            <w:tcMar>
              <w:top w:w="15" w:type="dxa"/>
              <w:left w:w="15" w:type="dxa"/>
              <w:bottom w:w="0" w:type="dxa"/>
              <w:right w:w="15" w:type="dxa"/>
            </w:tcMar>
            <w:vAlign w:val="bottom"/>
            <w:hideMark/>
          </w:tcPr>
          <w:p w14:paraId="515BC99F" w14:textId="77777777" w:rsidR="000B191A" w:rsidRPr="009128F0" w:rsidRDefault="000B191A" w:rsidP="000B191A">
            <w:pPr>
              <w:spacing w:line="240" w:lineRule="exact"/>
              <w:rPr>
                <w:rFonts w:ascii="Arial" w:hAnsi="Arial" w:cs="Arial"/>
                <w:iCs/>
                <w:sz w:val="18"/>
                <w:szCs w:val="18"/>
              </w:rPr>
            </w:pPr>
            <w:proofErr w:type="spellStart"/>
            <w:r w:rsidRPr="009128F0">
              <w:rPr>
                <w:rFonts w:ascii="Arial" w:hAnsi="Arial" w:cs="Arial"/>
                <w:iCs/>
                <w:sz w:val="18"/>
                <w:szCs w:val="18"/>
              </w:rPr>
              <w:t>Faktoring</w:t>
            </w:r>
            <w:proofErr w:type="spellEnd"/>
            <w:r w:rsidRPr="009128F0">
              <w:rPr>
                <w:rFonts w:ascii="Arial" w:hAnsi="Arial" w:cs="Arial"/>
                <w:iCs/>
                <w:sz w:val="18"/>
                <w:szCs w:val="18"/>
              </w:rPr>
              <w:t xml:space="preserve"> Şirketleri</w:t>
            </w:r>
          </w:p>
        </w:tc>
        <w:tc>
          <w:tcPr>
            <w:tcW w:w="1673" w:type="dxa"/>
            <w:noWrap/>
            <w:tcMar>
              <w:top w:w="15" w:type="dxa"/>
              <w:left w:w="15" w:type="dxa"/>
              <w:bottom w:w="0" w:type="dxa"/>
              <w:right w:w="15" w:type="dxa"/>
            </w:tcMar>
            <w:vAlign w:val="bottom"/>
          </w:tcPr>
          <w:p w14:paraId="4952C615" w14:textId="77777777" w:rsidR="000B191A" w:rsidRPr="009128F0" w:rsidRDefault="000B191A" w:rsidP="000B191A">
            <w:pPr>
              <w:spacing w:line="240" w:lineRule="exact"/>
              <w:ind w:right="138"/>
              <w:jc w:val="right"/>
              <w:rPr>
                <w:rFonts w:ascii="Arial" w:hAnsi="Arial" w:cs="Arial"/>
                <w:sz w:val="18"/>
                <w:szCs w:val="18"/>
              </w:rPr>
            </w:pPr>
            <w:r w:rsidRPr="009128F0">
              <w:rPr>
                <w:rFonts w:ascii="Arial" w:hAnsi="Arial" w:cs="Arial"/>
                <w:sz w:val="18"/>
                <w:szCs w:val="18"/>
              </w:rPr>
              <w:t>-</w:t>
            </w:r>
          </w:p>
        </w:tc>
        <w:tc>
          <w:tcPr>
            <w:tcW w:w="1514" w:type="dxa"/>
            <w:noWrap/>
            <w:tcMar>
              <w:top w:w="15" w:type="dxa"/>
              <w:left w:w="15" w:type="dxa"/>
              <w:bottom w:w="0" w:type="dxa"/>
              <w:right w:w="15" w:type="dxa"/>
            </w:tcMar>
            <w:vAlign w:val="bottom"/>
          </w:tcPr>
          <w:p w14:paraId="0785EDFF" w14:textId="77777777" w:rsidR="000B191A" w:rsidRPr="009128F0" w:rsidRDefault="000B191A" w:rsidP="000B191A">
            <w:pPr>
              <w:spacing w:line="240" w:lineRule="exact"/>
              <w:ind w:right="79"/>
              <w:jc w:val="right"/>
              <w:rPr>
                <w:rFonts w:ascii="Arial" w:hAnsi="Arial" w:cs="Arial"/>
                <w:sz w:val="18"/>
                <w:szCs w:val="18"/>
              </w:rPr>
            </w:pPr>
            <w:r w:rsidRPr="009128F0">
              <w:rPr>
                <w:rFonts w:ascii="Arial" w:hAnsi="Arial" w:cs="Arial"/>
                <w:sz w:val="18"/>
                <w:szCs w:val="18"/>
              </w:rPr>
              <w:t>-</w:t>
            </w:r>
          </w:p>
        </w:tc>
      </w:tr>
      <w:tr w:rsidR="000B191A" w:rsidRPr="009128F0" w14:paraId="0918C172" w14:textId="77777777" w:rsidTr="00234107">
        <w:trPr>
          <w:trHeight w:hRule="exact" w:val="227"/>
          <w:jc w:val="center"/>
        </w:trPr>
        <w:tc>
          <w:tcPr>
            <w:tcW w:w="5854" w:type="dxa"/>
            <w:noWrap/>
            <w:tcMar>
              <w:top w:w="15" w:type="dxa"/>
              <w:left w:w="15" w:type="dxa"/>
              <w:bottom w:w="0" w:type="dxa"/>
              <w:right w:w="15" w:type="dxa"/>
            </w:tcMar>
            <w:vAlign w:val="bottom"/>
            <w:hideMark/>
          </w:tcPr>
          <w:p w14:paraId="26C27D54" w14:textId="77777777" w:rsidR="000B191A" w:rsidRPr="009128F0" w:rsidRDefault="000B191A" w:rsidP="000B191A">
            <w:pPr>
              <w:spacing w:line="240" w:lineRule="exact"/>
              <w:rPr>
                <w:rFonts w:ascii="Arial" w:hAnsi="Arial" w:cs="Arial"/>
                <w:iCs/>
                <w:sz w:val="18"/>
                <w:szCs w:val="18"/>
              </w:rPr>
            </w:pPr>
            <w:r w:rsidRPr="009128F0">
              <w:rPr>
                <w:rFonts w:ascii="Arial" w:hAnsi="Arial" w:cs="Arial"/>
                <w:iCs/>
                <w:sz w:val="18"/>
                <w:szCs w:val="18"/>
              </w:rPr>
              <w:t>Leasing Şirketleri</w:t>
            </w:r>
          </w:p>
        </w:tc>
        <w:tc>
          <w:tcPr>
            <w:tcW w:w="1673" w:type="dxa"/>
            <w:noWrap/>
            <w:tcMar>
              <w:top w:w="15" w:type="dxa"/>
              <w:left w:w="15" w:type="dxa"/>
              <w:bottom w:w="0" w:type="dxa"/>
              <w:right w:w="15" w:type="dxa"/>
            </w:tcMar>
            <w:vAlign w:val="bottom"/>
          </w:tcPr>
          <w:p w14:paraId="0E4ED05E" w14:textId="77777777" w:rsidR="000B191A" w:rsidRPr="009128F0" w:rsidRDefault="000B191A" w:rsidP="000B191A">
            <w:pPr>
              <w:spacing w:line="240" w:lineRule="exact"/>
              <w:ind w:right="138"/>
              <w:jc w:val="right"/>
              <w:rPr>
                <w:rFonts w:ascii="Arial" w:hAnsi="Arial" w:cs="Arial"/>
                <w:sz w:val="18"/>
                <w:szCs w:val="18"/>
              </w:rPr>
            </w:pPr>
            <w:r w:rsidRPr="009128F0">
              <w:rPr>
                <w:rFonts w:ascii="Arial" w:hAnsi="Arial" w:cs="Arial"/>
                <w:sz w:val="18"/>
                <w:szCs w:val="18"/>
              </w:rPr>
              <w:t>-</w:t>
            </w:r>
          </w:p>
        </w:tc>
        <w:tc>
          <w:tcPr>
            <w:tcW w:w="1514" w:type="dxa"/>
            <w:noWrap/>
            <w:tcMar>
              <w:top w:w="15" w:type="dxa"/>
              <w:left w:w="15" w:type="dxa"/>
              <w:bottom w:w="0" w:type="dxa"/>
              <w:right w:w="15" w:type="dxa"/>
            </w:tcMar>
            <w:vAlign w:val="bottom"/>
          </w:tcPr>
          <w:p w14:paraId="009C5941" w14:textId="77777777" w:rsidR="000B191A" w:rsidRPr="009128F0" w:rsidRDefault="000B191A" w:rsidP="000B191A">
            <w:pPr>
              <w:spacing w:line="240" w:lineRule="exact"/>
              <w:ind w:right="79"/>
              <w:jc w:val="right"/>
              <w:rPr>
                <w:rFonts w:ascii="Arial" w:hAnsi="Arial" w:cs="Arial"/>
                <w:sz w:val="18"/>
                <w:szCs w:val="18"/>
              </w:rPr>
            </w:pPr>
            <w:r w:rsidRPr="009128F0">
              <w:rPr>
                <w:rFonts w:ascii="Arial" w:hAnsi="Arial" w:cs="Arial"/>
                <w:sz w:val="18"/>
                <w:szCs w:val="18"/>
              </w:rPr>
              <w:t>-</w:t>
            </w:r>
          </w:p>
        </w:tc>
      </w:tr>
      <w:tr w:rsidR="000B191A" w:rsidRPr="009128F0" w14:paraId="7FE59DC6" w14:textId="77777777" w:rsidTr="00234107">
        <w:trPr>
          <w:trHeight w:hRule="exact" w:val="227"/>
          <w:jc w:val="center"/>
        </w:trPr>
        <w:tc>
          <w:tcPr>
            <w:tcW w:w="5854" w:type="dxa"/>
            <w:noWrap/>
            <w:tcMar>
              <w:top w:w="15" w:type="dxa"/>
              <w:left w:w="15" w:type="dxa"/>
              <w:bottom w:w="0" w:type="dxa"/>
              <w:right w:w="15" w:type="dxa"/>
            </w:tcMar>
            <w:vAlign w:val="bottom"/>
            <w:hideMark/>
          </w:tcPr>
          <w:p w14:paraId="15C1FA0D" w14:textId="77777777" w:rsidR="000B191A" w:rsidRPr="009128F0" w:rsidRDefault="000B191A" w:rsidP="000B191A">
            <w:pPr>
              <w:spacing w:line="240" w:lineRule="exact"/>
              <w:rPr>
                <w:rFonts w:ascii="Arial" w:hAnsi="Arial" w:cs="Arial"/>
                <w:iCs/>
                <w:sz w:val="18"/>
                <w:szCs w:val="18"/>
              </w:rPr>
            </w:pPr>
            <w:r w:rsidRPr="009128F0">
              <w:rPr>
                <w:rFonts w:ascii="Arial" w:hAnsi="Arial" w:cs="Arial"/>
                <w:iCs/>
                <w:sz w:val="18"/>
                <w:szCs w:val="18"/>
              </w:rPr>
              <w:t>Finansman Şirketleri</w:t>
            </w:r>
          </w:p>
        </w:tc>
        <w:tc>
          <w:tcPr>
            <w:tcW w:w="1673" w:type="dxa"/>
            <w:noWrap/>
            <w:tcMar>
              <w:top w:w="15" w:type="dxa"/>
              <w:left w:w="15" w:type="dxa"/>
              <w:bottom w:w="0" w:type="dxa"/>
              <w:right w:w="15" w:type="dxa"/>
            </w:tcMar>
            <w:vAlign w:val="bottom"/>
          </w:tcPr>
          <w:p w14:paraId="4DA27636" w14:textId="77777777" w:rsidR="000B191A" w:rsidRPr="009128F0" w:rsidRDefault="000B191A" w:rsidP="000B191A">
            <w:pPr>
              <w:spacing w:line="240" w:lineRule="exact"/>
              <w:ind w:right="138"/>
              <w:jc w:val="right"/>
              <w:rPr>
                <w:rFonts w:ascii="Arial" w:hAnsi="Arial" w:cs="Arial"/>
                <w:sz w:val="18"/>
                <w:szCs w:val="18"/>
              </w:rPr>
            </w:pPr>
            <w:r w:rsidRPr="009128F0">
              <w:rPr>
                <w:rFonts w:ascii="Arial" w:hAnsi="Arial" w:cs="Arial"/>
                <w:sz w:val="18"/>
                <w:szCs w:val="18"/>
              </w:rPr>
              <w:t>-</w:t>
            </w:r>
          </w:p>
        </w:tc>
        <w:tc>
          <w:tcPr>
            <w:tcW w:w="1514" w:type="dxa"/>
            <w:noWrap/>
            <w:tcMar>
              <w:top w:w="15" w:type="dxa"/>
              <w:left w:w="15" w:type="dxa"/>
              <w:bottom w:w="0" w:type="dxa"/>
              <w:right w:w="15" w:type="dxa"/>
            </w:tcMar>
            <w:vAlign w:val="bottom"/>
          </w:tcPr>
          <w:p w14:paraId="6C9DE1A0" w14:textId="77777777" w:rsidR="000B191A" w:rsidRPr="009128F0" w:rsidRDefault="000B191A" w:rsidP="000B191A">
            <w:pPr>
              <w:spacing w:line="240" w:lineRule="exact"/>
              <w:ind w:right="79"/>
              <w:jc w:val="right"/>
              <w:rPr>
                <w:rFonts w:ascii="Arial" w:hAnsi="Arial" w:cs="Arial"/>
                <w:sz w:val="18"/>
                <w:szCs w:val="18"/>
              </w:rPr>
            </w:pPr>
            <w:r w:rsidRPr="009128F0">
              <w:rPr>
                <w:rFonts w:ascii="Arial" w:hAnsi="Arial" w:cs="Arial"/>
                <w:sz w:val="18"/>
                <w:szCs w:val="18"/>
              </w:rPr>
              <w:t>-</w:t>
            </w:r>
          </w:p>
        </w:tc>
      </w:tr>
      <w:tr w:rsidR="000B191A" w:rsidRPr="009128F0" w14:paraId="0CC1EFC0" w14:textId="77777777" w:rsidTr="00234107">
        <w:trPr>
          <w:trHeight w:hRule="exact" w:val="227"/>
          <w:jc w:val="center"/>
        </w:trPr>
        <w:tc>
          <w:tcPr>
            <w:tcW w:w="5854" w:type="dxa"/>
            <w:noWrap/>
            <w:tcMar>
              <w:top w:w="15" w:type="dxa"/>
              <w:left w:w="15" w:type="dxa"/>
              <w:bottom w:w="0" w:type="dxa"/>
              <w:right w:w="15" w:type="dxa"/>
            </w:tcMar>
            <w:vAlign w:val="bottom"/>
            <w:hideMark/>
          </w:tcPr>
          <w:p w14:paraId="26E2AF70" w14:textId="77777777" w:rsidR="000B191A" w:rsidRPr="009128F0" w:rsidRDefault="000B191A" w:rsidP="000B191A">
            <w:pPr>
              <w:spacing w:line="240" w:lineRule="exact"/>
              <w:rPr>
                <w:rFonts w:ascii="Arial" w:hAnsi="Arial" w:cs="Arial"/>
                <w:sz w:val="18"/>
                <w:szCs w:val="18"/>
              </w:rPr>
            </w:pPr>
            <w:r w:rsidRPr="009128F0">
              <w:rPr>
                <w:rFonts w:ascii="Arial" w:hAnsi="Arial" w:cs="Arial"/>
                <w:iCs/>
                <w:sz w:val="18"/>
                <w:szCs w:val="18"/>
              </w:rPr>
              <w:t>Diğer Mali Ortaklıklar</w:t>
            </w:r>
          </w:p>
        </w:tc>
        <w:tc>
          <w:tcPr>
            <w:tcW w:w="1673" w:type="dxa"/>
            <w:noWrap/>
            <w:tcMar>
              <w:top w:w="15" w:type="dxa"/>
              <w:left w:w="15" w:type="dxa"/>
              <w:bottom w:w="0" w:type="dxa"/>
              <w:right w:w="15" w:type="dxa"/>
            </w:tcMar>
            <w:vAlign w:val="bottom"/>
          </w:tcPr>
          <w:p w14:paraId="617134ED" w14:textId="77777777" w:rsidR="000B191A" w:rsidRPr="009128F0" w:rsidRDefault="000B191A" w:rsidP="000B191A">
            <w:pPr>
              <w:spacing w:line="240" w:lineRule="exact"/>
              <w:ind w:right="138"/>
              <w:jc w:val="right"/>
              <w:rPr>
                <w:rFonts w:ascii="Arial" w:hAnsi="Arial" w:cs="Arial"/>
                <w:sz w:val="18"/>
                <w:szCs w:val="18"/>
              </w:rPr>
            </w:pPr>
            <w:r w:rsidRPr="009128F0">
              <w:rPr>
                <w:rFonts w:ascii="Arial" w:hAnsi="Arial" w:cs="Arial"/>
                <w:sz w:val="18"/>
                <w:szCs w:val="18"/>
              </w:rPr>
              <w:t>5.400</w:t>
            </w:r>
          </w:p>
        </w:tc>
        <w:tc>
          <w:tcPr>
            <w:tcW w:w="1514" w:type="dxa"/>
            <w:noWrap/>
            <w:tcMar>
              <w:top w:w="15" w:type="dxa"/>
              <w:left w:w="15" w:type="dxa"/>
              <w:bottom w:w="0" w:type="dxa"/>
              <w:right w:w="15" w:type="dxa"/>
            </w:tcMar>
            <w:vAlign w:val="bottom"/>
          </w:tcPr>
          <w:p w14:paraId="4F084EC0" w14:textId="77777777" w:rsidR="000B191A" w:rsidRPr="009128F0" w:rsidRDefault="000B191A" w:rsidP="000B191A">
            <w:pPr>
              <w:spacing w:line="240" w:lineRule="exact"/>
              <w:ind w:right="79"/>
              <w:jc w:val="right"/>
              <w:rPr>
                <w:rFonts w:ascii="Arial" w:hAnsi="Arial" w:cs="Arial"/>
                <w:sz w:val="18"/>
                <w:szCs w:val="18"/>
              </w:rPr>
            </w:pPr>
            <w:r w:rsidRPr="009128F0">
              <w:rPr>
                <w:rFonts w:ascii="Arial" w:hAnsi="Arial" w:cs="Arial"/>
                <w:sz w:val="18"/>
                <w:szCs w:val="18"/>
              </w:rPr>
              <w:t>5.400</w:t>
            </w:r>
          </w:p>
        </w:tc>
      </w:tr>
      <w:tr w:rsidR="009F37BB" w:rsidRPr="009128F0" w14:paraId="35DBF132" w14:textId="77777777" w:rsidTr="00234107">
        <w:trPr>
          <w:trHeight w:hRule="exact" w:val="227"/>
          <w:jc w:val="center"/>
        </w:trPr>
        <w:tc>
          <w:tcPr>
            <w:tcW w:w="5854" w:type="dxa"/>
            <w:tcBorders>
              <w:bottom w:val="single" w:sz="4" w:space="0" w:color="auto"/>
            </w:tcBorders>
            <w:noWrap/>
            <w:tcMar>
              <w:top w:w="15" w:type="dxa"/>
              <w:left w:w="15" w:type="dxa"/>
              <w:bottom w:w="0" w:type="dxa"/>
              <w:right w:w="15" w:type="dxa"/>
            </w:tcMar>
            <w:vAlign w:val="bottom"/>
          </w:tcPr>
          <w:p w14:paraId="07173D9E" w14:textId="77777777" w:rsidR="009F37BB" w:rsidRPr="009128F0" w:rsidRDefault="009F37BB" w:rsidP="00D23A0A">
            <w:pPr>
              <w:spacing w:line="240" w:lineRule="exact"/>
              <w:rPr>
                <w:rFonts w:ascii="Arial" w:hAnsi="Arial" w:cs="Arial"/>
                <w:iCs/>
                <w:sz w:val="18"/>
                <w:szCs w:val="18"/>
              </w:rPr>
            </w:pPr>
          </w:p>
        </w:tc>
        <w:tc>
          <w:tcPr>
            <w:tcW w:w="1673" w:type="dxa"/>
            <w:tcBorders>
              <w:bottom w:val="single" w:sz="4" w:space="0" w:color="auto"/>
            </w:tcBorders>
            <w:noWrap/>
            <w:tcMar>
              <w:top w:w="15" w:type="dxa"/>
              <w:left w:w="15" w:type="dxa"/>
              <w:bottom w:w="0" w:type="dxa"/>
              <w:right w:w="15" w:type="dxa"/>
            </w:tcMar>
            <w:vAlign w:val="bottom"/>
          </w:tcPr>
          <w:p w14:paraId="21A397F6" w14:textId="77777777" w:rsidR="009F37BB" w:rsidRPr="009128F0" w:rsidRDefault="009F37BB" w:rsidP="00CF3904">
            <w:pPr>
              <w:spacing w:line="240" w:lineRule="exact"/>
              <w:ind w:right="79"/>
              <w:jc w:val="right"/>
              <w:rPr>
                <w:rFonts w:ascii="Arial" w:hAnsi="Arial" w:cs="Arial"/>
                <w:sz w:val="18"/>
                <w:szCs w:val="18"/>
              </w:rPr>
            </w:pPr>
          </w:p>
        </w:tc>
        <w:tc>
          <w:tcPr>
            <w:tcW w:w="1514" w:type="dxa"/>
            <w:tcBorders>
              <w:bottom w:val="single" w:sz="4" w:space="0" w:color="auto"/>
            </w:tcBorders>
            <w:noWrap/>
            <w:tcMar>
              <w:top w:w="15" w:type="dxa"/>
              <w:left w:w="15" w:type="dxa"/>
              <w:bottom w:w="0" w:type="dxa"/>
              <w:right w:w="15" w:type="dxa"/>
            </w:tcMar>
            <w:vAlign w:val="bottom"/>
          </w:tcPr>
          <w:p w14:paraId="1C098FBC" w14:textId="77777777" w:rsidR="009F37BB" w:rsidRPr="009128F0" w:rsidRDefault="009F37BB" w:rsidP="00CF3904">
            <w:pPr>
              <w:spacing w:line="240" w:lineRule="exact"/>
              <w:ind w:right="79"/>
              <w:jc w:val="right"/>
              <w:rPr>
                <w:rFonts w:ascii="Arial" w:hAnsi="Arial" w:cs="Arial"/>
                <w:sz w:val="18"/>
                <w:szCs w:val="18"/>
              </w:rPr>
            </w:pPr>
          </w:p>
        </w:tc>
      </w:tr>
    </w:tbl>
    <w:p w14:paraId="51C0D318" w14:textId="4A2D75E6" w:rsidR="00136C29" w:rsidRPr="009128F0" w:rsidRDefault="004F62EC" w:rsidP="00F973FB">
      <w:pPr>
        <w:spacing w:before="120"/>
        <w:ind w:hanging="574"/>
        <w:rPr>
          <w:rFonts w:ascii="Arial" w:hAnsi="Arial" w:cs="Arial"/>
          <w:b/>
          <w:color w:val="000000" w:themeColor="text1"/>
          <w:sz w:val="20"/>
          <w:szCs w:val="20"/>
        </w:rPr>
      </w:pPr>
      <w:proofErr w:type="gramStart"/>
      <w:r>
        <w:rPr>
          <w:rFonts w:ascii="Arial" w:hAnsi="Arial" w:cs="Arial"/>
          <w:b/>
          <w:color w:val="000000" w:themeColor="text1"/>
          <w:sz w:val="20"/>
          <w:szCs w:val="20"/>
        </w:rPr>
        <w:t>c</w:t>
      </w:r>
      <w:proofErr w:type="gramEnd"/>
      <w:r w:rsidR="00C34668" w:rsidRPr="009128F0">
        <w:rPr>
          <w:rFonts w:ascii="Arial" w:hAnsi="Arial" w:cs="Arial"/>
          <w:b/>
          <w:color w:val="000000" w:themeColor="text1"/>
          <w:sz w:val="20"/>
          <w:szCs w:val="20"/>
        </w:rPr>
        <w:t>.</w:t>
      </w:r>
      <w:r w:rsidR="00752687" w:rsidRPr="009128F0">
        <w:rPr>
          <w:rFonts w:ascii="Arial" w:hAnsi="Arial" w:cs="Arial"/>
          <w:b/>
          <w:color w:val="000000" w:themeColor="text1"/>
          <w:sz w:val="20"/>
          <w:szCs w:val="20"/>
        </w:rPr>
        <w:tab/>
      </w:r>
      <w:r w:rsidR="00136C29" w:rsidRPr="009128F0">
        <w:rPr>
          <w:rFonts w:ascii="Arial" w:hAnsi="Arial" w:cs="Arial"/>
          <w:b/>
          <w:color w:val="000000" w:themeColor="text1"/>
          <w:sz w:val="20"/>
          <w:szCs w:val="20"/>
        </w:rPr>
        <w:t>Birlikte kontrol edilen ortaklıklara</w:t>
      </w:r>
      <w:r w:rsidR="00136C29" w:rsidRPr="009128F0">
        <w:rPr>
          <w:rFonts w:ascii="Arial" w:hAnsi="Arial" w:cs="Arial"/>
          <w:b/>
          <w:bCs/>
          <w:snapToGrid w:val="0"/>
          <w:color w:val="000000" w:themeColor="text1"/>
          <w:sz w:val="20"/>
          <w:szCs w:val="20"/>
        </w:rPr>
        <w:t xml:space="preserve"> (iş ortaklıklarına) </w:t>
      </w:r>
      <w:r w:rsidR="00136C29" w:rsidRPr="009128F0">
        <w:rPr>
          <w:rFonts w:ascii="Arial" w:hAnsi="Arial" w:cs="Arial"/>
          <w:b/>
          <w:color w:val="000000" w:themeColor="text1"/>
          <w:sz w:val="20"/>
          <w:szCs w:val="20"/>
        </w:rPr>
        <w:t>ilişkin bilgiler:</w:t>
      </w:r>
    </w:p>
    <w:p w14:paraId="6D6F27F1" w14:textId="560C137A" w:rsidR="006E0627" w:rsidRPr="009128F0" w:rsidRDefault="004F62EC" w:rsidP="005D4930">
      <w:pPr>
        <w:pStyle w:val="GvdeMetniGirintisi"/>
        <w:spacing w:before="120" w:after="120"/>
        <w:ind w:left="-574" w:firstLine="0"/>
        <w:rPr>
          <w:rFonts w:ascii="Arial" w:hAnsi="Arial" w:cs="Arial"/>
          <w:color w:val="000000" w:themeColor="text1"/>
          <w:sz w:val="12"/>
          <w:szCs w:val="12"/>
        </w:rPr>
      </w:pPr>
      <w:r>
        <w:rPr>
          <w:rFonts w:ascii="Arial" w:hAnsi="Arial" w:cs="Arial"/>
          <w:b/>
          <w:color w:val="000000" w:themeColor="text1"/>
          <w:sz w:val="20"/>
          <w:szCs w:val="20"/>
        </w:rPr>
        <w:t xml:space="preserve">c1. </w:t>
      </w:r>
      <w:r>
        <w:rPr>
          <w:rFonts w:ascii="Arial" w:hAnsi="Arial" w:cs="Arial"/>
          <w:b/>
          <w:color w:val="000000" w:themeColor="text1"/>
          <w:sz w:val="20"/>
          <w:szCs w:val="20"/>
        </w:rPr>
        <w:tab/>
      </w:r>
      <w:r w:rsidR="006E0627" w:rsidRPr="009128F0">
        <w:rPr>
          <w:rFonts w:ascii="Arial" w:hAnsi="Arial" w:cs="Arial"/>
          <w:b/>
          <w:color w:val="000000" w:themeColor="text1"/>
          <w:sz w:val="20"/>
          <w:szCs w:val="20"/>
        </w:rPr>
        <w:t>Konsolide edilmeyen birlikte kontrol edilen ortaklıklara</w:t>
      </w:r>
      <w:r w:rsidR="006E0627" w:rsidRPr="009128F0">
        <w:rPr>
          <w:rFonts w:ascii="Arial" w:hAnsi="Arial" w:cs="Arial"/>
          <w:b/>
          <w:bCs/>
          <w:snapToGrid w:val="0"/>
          <w:color w:val="000000" w:themeColor="text1"/>
          <w:sz w:val="20"/>
          <w:szCs w:val="20"/>
        </w:rPr>
        <w:t xml:space="preserve"> </w:t>
      </w:r>
      <w:r w:rsidR="008C588D" w:rsidRPr="009128F0">
        <w:rPr>
          <w:rFonts w:ascii="Arial" w:hAnsi="Arial" w:cs="Arial"/>
          <w:b/>
          <w:bCs/>
          <w:snapToGrid w:val="0"/>
          <w:color w:val="000000" w:themeColor="text1"/>
          <w:sz w:val="20"/>
          <w:szCs w:val="20"/>
        </w:rPr>
        <w:t xml:space="preserve">(iş ortaklıklarına) </w:t>
      </w:r>
      <w:r w:rsidR="006E0627" w:rsidRPr="009128F0">
        <w:rPr>
          <w:rFonts w:ascii="Arial" w:hAnsi="Arial" w:cs="Arial"/>
          <w:b/>
          <w:color w:val="000000" w:themeColor="text1"/>
          <w:sz w:val="20"/>
          <w:szCs w:val="20"/>
        </w:rPr>
        <w:t>ilişkin bilgiler</w:t>
      </w:r>
      <w:r w:rsidR="008C588D" w:rsidRPr="009128F0">
        <w:rPr>
          <w:rFonts w:ascii="Arial" w:hAnsi="Arial" w:cs="Arial"/>
          <w:b/>
          <w:color w:val="000000" w:themeColor="text1"/>
          <w:sz w:val="20"/>
          <w:szCs w:val="20"/>
        </w:rPr>
        <w:t>:</w:t>
      </w:r>
    </w:p>
    <w:p w14:paraId="5C5C3BCA" w14:textId="77777777" w:rsidR="006E0627" w:rsidRPr="009128F0" w:rsidRDefault="00D76D4D" w:rsidP="00F973FB">
      <w:pPr>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Grubu</w:t>
      </w:r>
      <w:r w:rsidR="006E0627" w:rsidRPr="009128F0">
        <w:rPr>
          <w:rFonts w:ascii="Arial" w:hAnsi="Arial" w:cs="Arial"/>
          <w:color w:val="000000" w:themeColor="text1"/>
          <w:sz w:val="20"/>
          <w:szCs w:val="20"/>
        </w:rPr>
        <w:t xml:space="preserve">n bilanço tarihi itibarıyla </w:t>
      </w:r>
      <w:proofErr w:type="gramStart"/>
      <w:r w:rsidR="006E0627" w:rsidRPr="009128F0">
        <w:rPr>
          <w:rFonts w:ascii="Arial" w:hAnsi="Arial" w:cs="Arial"/>
          <w:color w:val="000000" w:themeColor="text1"/>
          <w:sz w:val="20"/>
          <w:szCs w:val="20"/>
        </w:rPr>
        <w:t>konsolide</w:t>
      </w:r>
      <w:proofErr w:type="gramEnd"/>
      <w:r w:rsidR="006E0627" w:rsidRPr="009128F0">
        <w:rPr>
          <w:rFonts w:ascii="Arial" w:hAnsi="Arial" w:cs="Arial"/>
          <w:color w:val="000000" w:themeColor="text1"/>
          <w:sz w:val="20"/>
          <w:szCs w:val="20"/>
        </w:rPr>
        <w:t xml:space="preserve"> edilmeyen birlikte kontrol edilen </w:t>
      </w:r>
      <w:r w:rsidR="008C588D" w:rsidRPr="009128F0">
        <w:rPr>
          <w:rFonts w:ascii="Arial" w:hAnsi="Arial" w:cs="Arial"/>
          <w:color w:val="000000" w:themeColor="text1"/>
          <w:sz w:val="20"/>
          <w:szCs w:val="20"/>
        </w:rPr>
        <w:t>ortaklığı bulunmamaktadır</w:t>
      </w:r>
      <w:r w:rsidR="006E0627" w:rsidRPr="009128F0">
        <w:rPr>
          <w:rFonts w:ascii="Arial" w:hAnsi="Arial" w:cs="Arial"/>
          <w:color w:val="000000" w:themeColor="text1"/>
          <w:sz w:val="20"/>
          <w:szCs w:val="20"/>
        </w:rPr>
        <w:t>.</w:t>
      </w:r>
    </w:p>
    <w:p w14:paraId="596E9C4F" w14:textId="04004E8A" w:rsidR="006E0627" w:rsidRPr="009128F0" w:rsidRDefault="004F62EC" w:rsidP="005D4930">
      <w:pPr>
        <w:pStyle w:val="GvdeMetniGirintisi"/>
        <w:spacing w:before="120" w:after="120"/>
        <w:ind w:left="-574" w:firstLine="0"/>
        <w:rPr>
          <w:rFonts w:ascii="Arial" w:hAnsi="Arial" w:cs="Arial"/>
          <w:color w:val="000000" w:themeColor="text1"/>
          <w:sz w:val="12"/>
          <w:szCs w:val="12"/>
        </w:rPr>
      </w:pPr>
      <w:r>
        <w:rPr>
          <w:rFonts w:ascii="Arial" w:hAnsi="Arial" w:cs="Arial"/>
          <w:b/>
          <w:color w:val="000000" w:themeColor="text1"/>
          <w:sz w:val="20"/>
          <w:szCs w:val="20"/>
        </w:rPr>
        <w:t xml:space="preserve">c2. </w:t>
      </w:r>
      <w:r>
        <w:rPr>
          <w:rFonts w:ascii="Arial" w:hAnsi="Arial" w:cs="Arial"/>
          <w:b/>
          <w:color w:val="000000" w:themeColor="text1"/>
          <w:sz w:val="20"/>
          <w:szCs w:val="20"/>
        </w:rPr>
        <w:tab/>
      </w:r>
      <w:r w:rsidR="006E0627" w:rsidRPr="009128F0">
        <w:rPr>
          <w:rFonts w:ascii="Arial" w:hAnsi="Arial" w:cs="Arial"/>
          <w:b/>
          <w:color w:val="000000" w:themeColor="text1"/>
          <w:sz w:val="20"/>
          <w:szCs w:val="20"/>
        </w:rPr>
        <w:t>Konsolide edilen birlikte kontrol edilen ortaklıklara</w:t>
      </w:r>
      <w:r w:rsidR="006E0627" w:rsidRPr="009128F0">
        <w:rPr>
          <w:rFonts w:ascii="Arial" w:hAnsi="Arial" w:cs="Arial"/>
          <w:b/>
          <w:bCs/>
          <w:snapToGrid w:val="0"/>
          <w:color w:val="000000" w:themeColor="text1"/>
          <w:sz w:val="20"/>
          <w:szCs w:val="20"/>
        </w:rPr>
        <w:t xml:space="preserve"> </w:t>
      </w:r>
      <w:r w:rsidR="006E0627" w:rsidRPr="009128F0">
        <w:rPr>
          <w:rFonts w:ascii="Arial" w:hAnsi="Arial" w:cs="Arial"/>
          <w:b/>
          <w:color w:val="000000" w:themeColor="text1"/>
          <w:sz w:val="20"/>
          <w:szCs w:val="20"/>
        </w:rPr>
        <w:t>ilişkin bilgiler</w:t>
      </w:r>
      <w:r w:rsidR="008C588D" w:rsidRPr="009128F0">
        <w:rPr>
          <w:rFonts w:ascii="Arial" w:hAnsi="Arial" w:cs="Arial"/>
          <w:b/>
          <w:color w:val="000000" w:themeColor="text1"/>
          <w:sz w:val="20"/>
          <w:szCs w:val="20"/>
        </w:rPr>
        <w:t xml:space="preserve">: </w:t>
      </w:r>
    </w:p>
    <w:p w14:paraId="036F5A12" w14:textId="4BDADB8F" w:rsidR="006E0627" w:rsidRPr="009128F0" w:rsidRDefault="006E0627" w:rsidP="00332D3C">
      <w:pPr>
        <w:spacing w:before="120" w:after="120"/>
        <w:jc w:val="both"/>
        <w:rPr>
          <w:rFonts w:ascii="Arial" w:hAnsi="Arial" w:cs="Arial"/>
          <w:color w:val="000000" w:themeColor="text1"/>
          <w:sz w:val="20"/>
          <w:szCs w:val="20"/>
        </w:rPr>
      </w:pPr>
      <w:proofErr w:type="gramStart"/>
      <w:r w:rsidRPr="009128F0">
        <w:rPr>
          <w:rFonts w:ascii="Arial" w:hAnsi="Arial" w:cs="Arial"/>
          <w:color w:val="000000" w:themeColor="text1"/>
          <w:sz w:val="20"/>
          <w:szCs w:val="20"/>
        </w:rPr>
        <w:t>Ana Ortaklık Banka, 10 Mayıs 2013 tarih ve 1186 sayılı Yönetim Kurulu kararı ve 24 Eylül 2013 tarih ve 4389041421.91.11-24049 sayılı BDDK yazısı ile alınan izne istinaden yurt içinde Kuveyt Türk Katılım Bankası A.Ş</w:t>
      </w:r>
      <w:r w:rsidR="008C588D" w:rsidRPr="009128F0">
        <w:rPr>
          <w:rFonts w:ascii="Arial" w:hAnsi="Arial" w:cs="Arial"/>
          <w:color w:val="000000" w:themeColor="text1"/>
          <w:sz w:val="20"/>
          <w:szCs w:val="20"/>
        </w:rPr>
        <w:t>.</w:t>
      </w:r>
      <w:r w:rsidRPr="009128F0">
        <w:rPr>
          <w:rFonts w:ascii="Arial" w:hAnsi="Arial" w:cs="Arial"/>
          <w:color w:val="000000" w:themeColor="text1"/>
          <w:sz w:val="20"/>
          <w:szCs w:val="20"/>
        </w:rPr>
        <w:t xml:space="preserve"> ile eşit paylı ortaklık şeklinde Katılım Emeklilik ve Hayat A.Ş</w:t>
      </w:r>
      <w:r w:rsidR="008C588D" w:rsidRPr="009128F0">
        <w:rPr>
          <w:rFonts w:ascii="Arial" w:hAnsi="Arial" w:cs="Arial"/>
          <w:color w:val="000000" w:themeColor="text1"/>
          <w:sz w:val="20"/>
          <w:szCs w:val="20"/>
        </w:rPr>
        <w:t>.</w:t>
      </w:r>
      <w:r w:rsidRPr="009128F0">
        <w:rPr>
          <w:rFonts w:ascii="Arial" w:hAnsi="Arial" w:cs="Arial"/>
          <w:color w:val="000000" w:themeColor="text1"/>
          <w:sz w:val="20"/>
          <w:szCs w:val="20"/>
        </w:rPr>
        <w:t xml:space="preserve"> (Şirket) adında bireysel emeklilik </w:t>
      </w:r>
      <w:r w:rsidR="00C062EE" w:rsidRPr="009128F0">
        <w:rPr>
          <w:rFonts w:ascii="Arial" w:hAnsi="Arial" w:cs="Arial"/>
          <w:color w:val="000000" w:themeColor="text1"/>
          <w:sz w:val="20"/>
          <w:szCs w:val="20"/>
        </w:rPr>
        <w:t xml:space="preserve">ve sigortacılık </w:t>
      </w:r>
      <w:r w:rsidRPr="009128F0">
        <w:rPr>
          <w:rFonts w:ascii="Arial" w:hAnsi="Arial" w:cs="Arial"/>
          <w:color w:val="000000" w:themeColor="text1"/>
          <w:sz w:val="20"/>
          <w:szCs w:val="20"/>
        </w:rPr>
        <w:t>şirketi</w:t>
      </w:r>
      <w:r w:rsidR="00DB3B47" w:rsidRPr="009128F0">
        <w:rPr>
          <w:rFonts w:ascii="Arial" w:hAnsi="Arial" w:cs="Arial"/>
          <w:color w:val="000000" w:themeColor="text1"/>
          <w:sz w:val="20"/>
          <w:szCs w:val="20"/>
        </w:rPr>
        <w:t>ni kur</w:t>
      </w:r>
      <w:r w:rsidRPr="009128F0">
        <w:rPr>
          <w:rFonts w:ascii="Arial" w:hAnsi="Arial" w:cs="Arial"/>
          <w:color w:val="000000" w:themeColor="text1"/>
          <w:sz w:val="20"/>
          <w:szCs w:val="20"/>
        </w:rPr>
        <w:t xml:space="preserve">muştur. </w:t>
      </w:r>
      <w:proofErr w:type="gramEnd"/>
      <w:r w:rsidRPr="009128F0">
        <w:rPr>
          <w:rFonts w:ascii="Arial" w:hAnsi="Arial" w:cs="Arial"/>
          <w:color w:val="000000" w:themeColor="text1"/>
          <w:sz w:val="20"/>
          <w:szCs w:val="20"/>
        </w:rPr>
        <w:t xml:space="preserve">Şirket, 17 Aralık 2013 tarihinde tescil edilmiş olup, Şirket’in tescili 23 Aralık 2013 tarih 8470 sayılı Ticaret Sicil Gazetesinde ilan edilmiştir. </w:t>
      </w:r>
      <w:r w:rsidR="004B66A7" w:rsidRPr="009128F0">
        <w:rPr>
          <w:rFonts w:ascii="Arial" w:hAnsi="Arial" w:cs="Arial"/>
          <w:color w:val="000000" w:themeColor="text1"/>
          <w:sz w:val="20"/>
          <w:szCs w:val="20"/>
        </w:rPr>
        <w:t>Katılım Emeklilik ve Hayat A.Ş.</w:t>
      </w:r>
      <w:r w:rsidR="00C50E71" w:rsidRPr="009128F0">
        <w:rPr>
          <w:rFonts w:ascii="Arial" w:hAnsi="Arial" w:cs="Arial"/>
          <w:color w:val="000000" w:themeColor="text1"/>
          <w:sz w:val="20"/>
          <w:szCs w:val="20"/>
        </w:rPr>
        <w:t xml:space="preserve"> </w:t>
      </w:r>
      <w:r w:rsidR="00B547A6" w:rsidRPr="00B547A6">
        <w:rPr>
          <w:rFonts w:ascii="Arial" w:hAnsi="Arial" w:cs="Arial"/>
          <w:color w:val="000000" w:themeColor="text1"/>
          <w:sz w:val="20"/>
          <w:szCs w:val="20"/>
        </w:rPr>
        <w:t xml:space="preserve">31 </w:t>
      </w:r>
      <w:r w:rsidR="004F62EC">
        <w:rPr>
          <w:rFonts w:ascii="Arial" w:hAnsi="Arial" w:cs="Arial"/>
          <w:color w:val="000000" w:themeColor="text1"/>
          <w:sz w:val="20"/>
          <w:szCs w:val="20"/>
        </w:rPr>
        <w:t>Mart</w:t>
      </w:r>
      <w:r w:rsidR="00B547A6" w:rsidRPr="00B547A6">
        <w:rPr>
          <w:rFonts w:ascii="Arial" w:hAnsi="Arial" w:cs="Arial"/>
          <w:color w:val="000000" w:themeColor="text1"/>
          <w:sz w:val="20"/>
          <w:szCs w:val="20"/>
        </w:rPr>
        <w:t xml:space="preserve"> </w:t>
      </w:r>
      <w:r w:rsidR="008C588D" w:rsidRPr="009128F0">
        <w:rPr>
          <w:rFonts w:ascii="Arial" w:hAnsi="Arial" w:cs="Arial"/>
          <w:color w:val="000000" w:themeColor="text1"/>
          <w:sz w:val="20"/>
          <w:szCs w:val="20"/>
        </w:rPr>
        <w:t>201</w:t>
      </w:r>
      <w:r w:rsidR="004F62EC">
        <w:rPr>
          <w:rFonts w:ascii="Arial" w:hAnsi="Arial" w:cs="Arial"/>
          <w:color w:val="000000" w:themeColor="text1"/>
          <w:sz w:val="20"/>
          <w:szCs w:val="20"/>
        </w:rPr>
        <w:t>8</w:t>
      </w:r>
      <w:r w:rsidR="008C588D" w:rsidRPr="009128F0">
        <w:rPr>
          <w:rFonts w:ascii="Arial" w:hAnsi="Arial" w:cs="Arial"/>
          <w:color w:val="000000" w:themeColor="text1"/>
          <w:sz w:val="20"/>
          <w:szCs w:val="20"/>
        </w:rPr>
        <w:t xml:space="preserve"> tarihi </w:t>
      </w:r>
      <w:r w:rsidR="0048011A" w:rsidRPr="009128F0">
        <w:rPr>
          <w:rFonts w:ascii="Arial" w:hAnsi="Arial" w:cs="Arial"/>
          <w:color w:val="000000" w:themeColor="text1"/>
          <w:sz w:val="20"/>
          <w:szCs w:val="20"/>
        </w:rPr>
        <w:t>itibarıyla</w:t>
      </w:r>
      <w:r w:rsidR="00A3316F" w:rsidRPr="009128F0">
        <w:rPr>
          <w:rFonts w:ascii="Arial" w:hAnsi="Arial" w:cs="Arial"/>
          <w:color w:val="000000" w:themeColor="text1"/>
          <w:sz w:val="20"/>
          <w:szCs w:val="20"/>
        </w:rPr>
        <w:t xml:space="preserve"> Ana Ortaklık Banka ile </w:t>
      </w:r>
      <w:proofErr w:type="spellStart"/>
      <w:r w:rsidR="00E46962" w:rsidRPr="009128F0">
        <w:rPr>
          <w:rFonts w:ascii="Arial" w:hAnsi="Arial" w:cs="Arial"/>
          <w:color w:val="000000" w:themeColor="text1"/>
          <w:sz w:val="20"/>
          <w:szCs w:val="20"/>
        </w:rPr>
        <w:t>özkaynak</w:t>
      </w:r>
      <w:proofErr w:type="spellEnd"/>
      <w:r w:rsidR="00E46962" w:rsidRPr="009128F0">
        <w:rPr>
          <w:rFonts w:ascii="Arial" w:hAnsi="Arial" w:cs="Arial"/>
          <w:color w:val="000000" w:themeColor="text1"/>
          <w:sz w:val="20"/>
          <w:szCs w:val="20"/>
        </w:rPr>
        <w:t xml:space="preserve"> yöntemine göre </w:t>
      </w:r>
      <w:proofErr w:type="gramStart"/>
      <w:r w:rsidR="00FD602E" w:rsidRPr="009128F0">
        <w:rPr>
          <w:rFonts w:ascii="Arial" w:hAnsi="Arial" w:cs="Arial"/>
          <w:color w:val="000000" w:themeColor="text1"/>
          <w:sz w:val="20"/>
          <w:szCs w:val="20"/>
        </w:rPr>
        <w:t>konsolide</w:t>
      </w:r>
      <w:proofErr w:type="gramEnd"/>
      <w:r w:rsidR="00FD602E" w:rsidRPr="009128F0">
        <w:rPr>
          <w:rFonts w:ascii="Arial" w:hAnsi="Arial" w:cs="Arial"/>
          <w:color w:val="000000" w:themeColor="text1"/>
          <w:sz w:val="20"/>
          <w:szCs w:val="20"/>
        </w:rPr>
        <w:t xml:space="preserve"> edilmiştir. </w:t>
      </w:r>
      <w:r w:rsidR="00B547A6" w:rsidRPr="00B547A6">
        <w:rPr>
          <w:rFonts w:ascii="Arial" w:hAnsi="Arial" w:cs="Arial"/>
          <w:color w:val="000000" w:themeColor="text1"/>
          <w:sz w:val="20"/>
          <w:szCs w:val="20"/>
        </w:rPr>
        <w:t xml:space="preserve">31 </w:t>
      </w:r>
      <w:r w:rsidR="004F62EC">
        <w:rPr>
          <w:rFonts w:ascii="Arial" w:hAnsi="Arial" w:cs="Arial"/>
          <w:color w:val="000000" w:themeColor="text1"/>
          <w:sz w:val="20"/>
          <w:szCs w:val="20"/>
        </w:rPr>
        <w:t>Mart</w:t>
      </w:r>
      <w:r w:rsidR="00B547A6" w:rsidRPr="00B547A6">
        <w:rPr>
          <w:rFonts w:ascii="Arial" w:hAnsi="Arial" w:cs="Arial"/>
          <w:color w:val="000000" w:themeColor="text1"/>
          <w:sz w:val="20"/>
          <w:szCs w:val="20"/>
        </w:rPr>
        <w:t xml:space="preserve"> </w:t>
      </w:r>
      <w:r w:rsidR="004F62EC">
        <w:rPr>
          <w:rFonts w:ascii="Arial" w:hAnsi="Arial" w:cs="Arial"/>
          <w:color w:val="000000" w:themeColor="text1"/>
          <w:sz w:val="20"/>
          <w:szCs w:val="20"/>
        </w:rPr>
        <w:t>2018</w:t>
      </w:r>
      <w:r w:rsidR="00C853A1" w:rsidRPr="009128F0">
        <w:rPr>
          <w:rFonts w:ascii="Arial" w:hAnsi="Arial" w:cs="Arial"/>
          <w:color w:val="000000" w:themeColor="text1"/>
          <w:sz w:val="20"/>
          <w:szCs w:val="20"/>
        </w:rPr>
        <w:t xml:space="preserve"> tarihi </w:t>
      </w:r>
      <w:r w:rsidR="00C853A1" w:rsidRPr="003A76EE">
        <w:rPr>
          <w:rFonts w:ascii="Arial" w:hAnsi="Arial" w:cs="Arial"/>
          <w:color w:val="000000" w:themeColor="text1"/>
          <w:sz w:val="20"/>
          <w:szCs w:val="20"/>
        </w:rPr>
        <w:t>itibarıyla</w:t>
      </w:r>
      <w:r w:rsidR="00A84552" w:rsidRPr="003A76EE">
        <w:rPr>
          <w:rFonts w:ascii="Arial" w:hAnsi="Arial" w:cs="Arial"/>
          <w:color w:val="000000" w:themeColor="text1"/>
          <w:sz w:val="20"/>
          <w:szCs w:val="20"/>
        </w:rPr>
        <w:t xml:space="preserve"> </w:t>
      </w:r>
      <w:r w:rsidR="004F62EC" w:rsidRPr="00A5606A">
        <w:rPr>
          <w:rFonts w:ascii="Arial" w:hAnsi="Arial" w:cs="Arial"/>
          <w:sz w:val="20"/>
          <w:szCs w:val="20"/>
        </w:rPr>
        <w:t xml:space="preserve">incelemeden geçmemiş finansal </w:t>
      </w:r>
      <w:r w:rsidR="00C853A1" w:rsidRPr="009128F0">
        <w:rPr>
          <w:rFonts w:ascii="Arial" w:hAnsi="Arial" w:cs="Arial"/>
          <w:color w:val="000000" w:themeColor="text1"/>
          <w:sz w:val="20"/>
          <w:szCs w:val="20"/>
        </w:rPr>
        <w:t>tablo bilgileri aşağıdaki gibidir:</w:t>
      </w:r>
    </w:p>
    <w:tbl>
      <w:tblPr>
        <w:tblW w:w="5000" w:type="pct"/>
        <w:tblLook w:val="0000" w:firstRow="0" w:lastRow="0" w:firstColumn="0" w:lastColumn="0" w:noHBand="0" w:noVBand="0"/>
      </w:tblPr>
      <w:tblGrid>
        <w:gridCol w:w="2635"/>
        <w:gridCol w:w="1226"/>
        <w:gridCol w:w="866"/>
        <w:gridCol w:w="776"/>
        <w:gridCol w:w="1017"/>
        <w:gridCol w:w="1018"/>
        <w:gridCol w:w="767"/>
        <w:gridCol w:w="767"/>
      </w:tblGrid>
      <w:tr w:rsidR="002C76CF" w:rsidRPr="009128F0" w14:paraId="7689185E" w14:textId="77777777" w:rsidTr="005D4930">
        <w:trPr>
          <w:trHeight w:val="118"/>
        </w:trPr>
        <w:tc>
          <w:tcPr>
            <w:tcW w:w="1453" w:type="pct"/>
            <w:tcBorders>
              <w:top w:val="single" w:sz="4" w:space="0" w:color="auto"/>
              <w:left w:val="nil"/>
              <w:bottom w:val="single" w:sz="4" w:space="0" w:color="auto"/>
              <w:right w:val="nil"/>
            </w:tcBorders>
            <w:shd w:val="clear" w:color="auto" w:fill="auto"/>
            <w:vAlign w:val="bottom"/>
          </w:tcPr>
          <w:p w14:paraId="61DF1012" w14:textId="77777777" w:rsidR="006E0627" w:rsidRPr="009128F0" w:rsidRDefault="006E0627" w:rsidP="00A33E07">
            <w:pPr>
              <w:ind w:left="-108"/>
              <w:rPr>
                <w:rFonts w:ascii="Arial" w:hAnsi="Arial" w:cs="Arial"/>
                <w:b/>
                <w:bCs/>
                <w:iCs/>
                <w:color w:val="000000" w:themeColor="text1"/>
                <w:sz w:val="18"/>
                <w:szCs w:val="18"/>
              </w:rPr>
            </w:pPr>
            <w:r w:rsidRPr="009128F0">
              <w:rPr>
                <w:rFonts w:ascii="Arial" w:hAnsi="Arial" w:cs="Arial"/>
                <w:b/>
                <w:bCs/>
                <w:iCs/>
                <w:color w:val="000000" w:themeColor="text1"/>
                <w:sz w:val="18"/>
                <w:szCs w:val="18"/>
              </w:rPr>
              <w:t>Birlikte Kontrol Edilen Ortaklıklar</w:t>
            </w:r>
          </w:p>
        </w:tc>
        <w:tc>
          <w:tcPr>
            <w:tcW w:w="676" w:type="pct"/>
            <w:tcBorders>
              <w:top w:val="single" w:sz="4" w:space="0" w:color="auto"/>
              <w:left w:val="nil"/>
              <w:bottom w:val="single" w:sz="4" w:space="0" w:color="auto"/>
              <w:right w:val="nil"/>
            </w:tcBorders>
            <w:shd w:val="clear" w:color="auto" w:fill="auto"/>
            <w:vAlign w:val="bottom"/>
          </w:tcPr>
          <w:p w14:paraId="457870D5" w14:textId="77777777" w:rsidR="006E0627" w:rsidRPr="009128F0" w:rsidRDefault="006E0627" w:rsidP="006E0627">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Ana Ortaklık Banka</w:t>
            </w:r>
            <w:r w:rsidR="00521D1F" w:rsidRPr="009128F0">
              <w:rPr>
                <w:rFonts w:ascii="Arial" w:hAnsi="Arial" w:cs="Arial"/>
                <w:b/>
                <w:bCs/>
                <w:iCs/>
                <w:color w:val="000000" w:themeColor="text1"/>
                <w:sz w:val="18"/>
                <w:szCs w:val="18"/>
              </w:rPr>
              <w:t>’</w:t>
            </w:r>
            <w:r w:rsidRPr="009128F0">
              <w:rPr>
                <w:rFonts w:ascii="Arial" w:hAnsi="Arial" w:cs="Arial"/>
                <w:b/>
                <w:bCs/>
                <w:iCs/>
                <w:color w:val="000000" w:themeColor="text1"/>
                <w:sz w:val="18"/>
                <w:szCs w:val="18"/>
              </w:rPr>
              <w:t>nın Payı (%)</w:t>
            </w:r>
          </w:p>
        </w:tc>
        <w:tc>
          <w:tcPr>
            <w:tcW w:w="477" w:type="pct"/>
            <w:tcBorders>
              <w:top w:val="single" w:sz="4" w:space="0" w:color="auto"/>
              <w:left w:val="nil"/>
              <w:bottom w:val="single" w:sz="4" w:space="0" w:color="auto"/>
              <w:right w:val="nil"/>
            </w:tcBorders>
            <w:shd w:val="clear" w:color="auto" w:fill="auto"/>
            <w:vAlign w:val="bottom"/>
          </w:tcPr>
          <w:p w14:paraId="388D839B" w14:textId="77777777" w:rsidR="006E0627" w:rsidRPr="009128F0" w:rsidRDefault="00D76D4D" w:rsidP="006E0627">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Grubu</w:t>
            </w:r>
            <w:r w:rsidR="006E0627" w:rsidRPr="009128F0">
              <w:rPr>
                <w:rFonts w:ascii="Arial" w:hAnsi="Arial" w:cs="Arial"/>
                <w:b/>
                <w:bCs/>
                <w:iCs/>
                <w:color w:val="000000" w:themeColor="text1"/>
                <w:sz w:val="18"/>
                <w:szCs w:val="18"/>
              </w:rPr>
              <w:t>n Payı (%)</w:t>
            </w:r>
          </w:p>
        </w:tc>
        <w:tc>
          <w:tcPr>
            <w:tcW w:w="428" w:type="pct"/>
            <w:tcBorders>
              <w:top w:val="single" w:sz="4" w:space="0" w:color="auto"/>
              <w:left w:val="nil"/>
              <w:bottom w:val="single" w:sz="4" w:space="0" w:color="auto"/>
              <w:right w:val="nil"/>
            </w:tcBorders>
            <w:shd w:val="clear" w:color="auto" w:fill="auto"/>
            <w:vAlign w:val="bottom"/>
          </w:tcPr>
          <w:p w14:paraId="27FE9E30" w14:textId="77777777" w:rsidR="006E0627" w:rsidRPr="009128F0" w:rsidRDefault="006E0627" w:rsidP="006E0627">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Dönen Varlık</w:t>
            </w:r>
          </w:p>
        </w:tc>
        <w:tc>
          <w:tcPr>
            <w:tcW w:w="561" w:type="pct"/>
            <w:tcBorders>
              <w:top w:val="single" w:sz="4" w:space="0" w:color="auto"/>
              <w:left w:val="nil"/>
              <w:bottom w:val="single" w:sz="4" w:space="0" w:color="auto"/>
              <w:right w:val="nil"/>
            </w:tcBorders>
            <w:shd w:val="clear" w:color="auto" w:fill="auto"/>
            <w:vAlign w:val="bottom"/>
          </w:tcPr>
          <w:p w14:paraId="6E0758D9" w14:textId="77777777" w:rsidR="006E0627" w:rsidRPr="009128F0" w:rsidRDefault="006E0627" w:rsidP="006E0627">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Duran Varlık</w:t>
            </w:r>
          </w:p>
        </w:tc>
        <w:tc>
          <w:tcPr>
            <w:tcW w:w="561" w:type="pct"/>
            <w:tcBorders>
              <w:top w:val="single" w:sz="4" w:space="0" w:color="auto"/>
              <w:left w:val="nil"/>
              <w:bottom w:val="single" w:sz="4" w:space="0" w:color="auto"/>
              <w:right w:val="nil"/>
            </w:tcBorders>
            <w:shd w:val="clear" w:color="auto" w:fill="auto"/>
            <w:vAlign w:val="bottom"/>
          </w:tcPr>
          <w:p w14:paraId="2AE86CA0" w14:textId="77777777" w:rsidR="006E0627" w:rsidRPr="009128F0" w:rsidRDefault="006E0627" w:rsidP="006E0627">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Uzun Vadeli Borç</w:t>
            </w:r>
          </w:p>
        </w:tc>
        <w:tc>
          <w:tcPr>
            <w:tcW w:w="423" w:type="pct"/>
            <w:tcBorders>
              <w:top w:val="single" w:sz="4" w:space="0" w:color="auto"/>
              <w:left w:val="nil"/>
              <w:bottom w:val="single" w:sz="4" w:space="0" w:color="auto"/>
              <w:right w:val="nil"/>
            </w:tcBorders>
            <w:shd w:val="clear" w:color="auto" w:fill="auto"/>
            <w:vAlign w:val="bottom"/>
          </w:tcPr>
          <w:p w14:paraId="319C1044" w14:textId="77777777" w:rsidR="006E0627" w:rsidRPr="009128F0" w:rsidRDefault="006E0627" w:rsidP="006E0627">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Gelir</w:t>
            </w:r>
          </w:p>
        </w:tc>
        <w:tc>
          <w:tcPr>
            <w:tcW w:w="423" w:type="pct"/>
            <w:tcBorders>
              <w:top w:val="single" w:sz="4" w:space="0" w:color="auto"/>
              <w:left w:val="nil"/>
              <w:bottom w:val="single" w:sz="4" w:space="0" w:color="auto"/>
              <w:right w:val="nil"/>
            </w:tcBorders>
            <w:shd w:val="clear" w:color="auto" w:fill="auto"/>
            <w:vAlign w:val="bottom"/>
          </w:tcPr>
          <w:p w14:paraId="4B28C7E2" w14:textId="77777777" w:rsidR="006E0627" w:rsidRPr="009128F0" w:rsidRDefault="006E0627" w:rsidP="006E0627">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Gider</w:t>
            </w:r>
          </w:p>
        </w:tc>
      </w:tr>
      <w:tr w:rsidR="00752687" w:rsidRPr="009128F0" w14:paraId="766D4C51" w14:textId="77777777" w:rsidTr="005D4930">
        <w:trPr>
          <w:trHeight w:hRule="exact" w:val="217"/>
        </w:trPr>
        <w:tc>
          <w:tcPr>
            <w:tcW w:w="1453" w:type="pct"/>
            <w:tcBorders>
              <w:top w:val="single" w:sz="4" w:space="0" w:color="auto"/>
              <w:left w:val="nil"/>
              <w:right w:val="nil"/>
            </w:tcBorders>
            <w:shd w:val="clear" w:color="auto" w:fill="auto"/>
            <w:vAlign w:val="center"/>
          </w:tcPr>
          <w:p w14:paraId="0478C43D" w14:textId="77777777" w:rsidR="00CA578E" w:rsidRPr="009128F0" w:rsidRDefault="00CA578E" w:rsidP="00A33E07">
            <w:pPr>
              <w:ind w:left="-108"/>
              <w:rPr>
                <w:rFonts w:ascii="Arial" w:hAnsi="Arial" w:cs="Arial"/>
                <w:color w:val="000000" w:themeColor="text1"/>
                <w:sz w:val="18"/>
                <w:szCs w:val="18"/>
              </w:rPr>
            </w:pPr>
          </w:p>
        </w:tc>
        <w:tc>
          <w:tcPr>
            <w:tcW w:w="676" w:type="pct"/>
            <w:tcBorders>
              <w:top w:val="single" w:sz="4" w:space="0" w:color="auto"/>
              <w:left w:val="nil"/>
              <w:right w:val="nil"/>
            </w:tcBorders>
            <w:shd w:val="clear" w:color="auto" w:fill="auto"/>
            <w:vAlign w:val="bottom"/>
          </w:tcPr>
          <w:p w14:paraId="280D15D4" w14:textId="77777777" w:rsidR="00CA578E" w:rsidRPr="009128F0" w:rsidRDefault="00CA578E" w:rsidP="005C2866">
            <w:pPr>
              <w:jc w:val="center"/>
              <w:rPr>
                <w:rFonts w:ascii="Arial" w:hAnsi="Arial" w:cs="Arial"/>
                <w:color w:val="000000" w:themeColor="text1"/>
                <w:sz w:val="18"/>
                <w:szCs w:val="18"/>
              </w:rPr>
            </w:pPr>
          </w:p>
        </w:tc>
        <w:tc>
          <w:tcPr>
            <w:tcW w:w="477" w:type="pct"/>
            <w:tcBorders>
              <w:top w:val="single" w:sz="4" w:space="0" w:color="auto"/>
              <w:left w:val="nil"/>
              <w:right w:val="nil"/>
            </w:tcBorders>
            <w:shd w:val="clear" w:color="auto" w:fill="auto"/>
            <w:vAlign w:val="bottom"/>
          </w:tcPr>
          <w:p w14:paraId="190B2C4D" w14:textId="77777777" w:rsidR="00CA578E" w:rsidRPr="009128F0" w:rsidRDefault="00CA578E" w:rsidP="005C2866">
            <w:pPr>
              <w:jc w:val="center"/>
              <w:rPr>
                <w:rFonts w:ascii="Arial" w:hAnsi="Arial" w:cs="Arial"/>
                <w:color w:val="000000" w:themeColor="text1"/>
                <w:sz w:val="18"/>
                <w:szCs w:val="18"/>
              </w:rPr>
            </w:pPr>
          </w:p>
        </w:tc>
        <w:tc>
          <w:tcPr>
            <w:tcW w:w="428" w:type="pct"/>
            <w:tcBorders>
              <w:top w:val="single" w:sz="4" w:space="0" w:color="auto"/>
              <w:left w:val="nil"/>
              <w:right w:val="nil"/>
            </w:tcBorders>
            <w:shd w:val="clear" w:color="auto" w:fill="auto"/>
            <w:vAlign w:val="bottom"/>
          </w:tcPr>
          <w:p w14:paraId="5CAF47FC" w14:textId="77777777" w:rsidR="00CA578E" w:rsidRPr="009128F0" w:rsidRDefault="00CA578E" w:rsidP="005C2866">
            <w:pPr>
              <w:jc w:val="center"/>
              <w:rPr>
                <w:rFonts w:ascii="Arial" w:hAnsi="Arial" w:cs="Arial"/>
                <w:color w:val="000000" w:themeColor="text1"/>
                <w:sz w:val="18"/>
                <w:szCs w:val="18"/>
              </w:rPr>
            </w:pPr>
          </w:p>
        </w:tc>
        <w:tc>
          <w:tcPr>
            <w:tcW w:w="561" w:type="pct"/>
            <w:tcBorders>
              <w:top w:val="single" w:sz="4" w:space="0" w:color="auto"/>
              <w:left w:val="nil"/>
              <w:right w:val="nil"/>
            </w:tcBorders>
            <w:shd w:val="clear" w:color="auto" w:fill="auto"/>
            <w:vAlign w:val="bottom"/>
          </w:tcPr>
          <w:p w14:paraId="4B69695C" w14:textId="77777777" w:rsidR="00CA578E" w:rsidRPr="009128F0" w:rsidRDefault="00CA578E" w:rsidP="005C2866">
            <w:pPr>
              <w:jc w:val="center"/>
              <w:rPr>
                <w:rFonts w:ascii="Arial" w:hAnsi="Arial" w:cs="Arial"/>
                <w:color w:val="000000" w:themeColor="text1"/>
                <w:sz w:val="18"/>
                <w:szCs w:val="18"/>
              </w:rPr>
            </w:pPr>
          </w:p>
        </w:tc>
        <w:tc>
          <w:tcPr>
            <w:tcW w:w="561" w:type="pct"/>
            <w:tcBorders>
              <w:top w:val="single" w:sz="4" w:space="0" w:color="auto"/>
              <w:left w:val="nil"/>
              <w:right w:val="nil"/>
            </w:tcBorders>
            <w:shd w:val="clear" w:color="auto" w:fill="auto"/>
            <w:vAlign w:val="bottom"/>
          </w:tcPr>
          <w:p w14:paraId="25FBCDF5" w14:textId="77777777" w:rsidR="00CA578E" w:rsidRPr="009128F0" w:rsidRDefault="00CA578E" w:rsidP="005C2866">
            <w:pPr>
              <w:jc w:val="center"/>
              <w:rPr>
                <w:rFonts w:ascii="Arial" w:hAnsi="Arial" w:cs="Arial"/>
                <w:color w:val="000000" w:themeColor="text1"/>
                <w:sz w:val="18"/>
                <w:szCs w:val="18"/>
              </w:rPr>
            </w:pPr>
          </w:p>
        </w:tc>
        <w:tc>
          <w:tcPr>
            <w:tcW w:w="423" w:type="pct"/>
            <w:tcBorders>
              <w:top w:val="single" w:sz="4" w:space="0" w:color="auto"/>
              <w:left w:val="nil"/>
              <w:right w:val="nil"/>
            </w:tcBorders>
            <w:shd w:val="clear" w:color="auto" w:fill="auto"/>
            <w:vAlign w:val="bottom"/>
          </w:tcPr>
          <w:p w14:paraId="4818FA2F" w14:textId="77777777" w:rsidR="00CA578E" w:rsidRPr="009128F0" w:rsidRDefault="00CA578E" w:rsidP="005C2866">
            <w:pPr>
              <w:jc w:val="center"/>
              <w:rPr>
                <w:rFonts w:ascii="Arial" w:hAnsi="Arial" w:cs="Arial"/>
                <w:color w:val="000000" w:themeColor="text1"/>
                <w:sz w:val="18"/>
                <w:szCs w:val="18"/>
              </w:rPr>
            </w:pPr>
          </w:p>
        </w:tc>
        <w:tc>
          <w:tcPr>
            <w:tcW w:w="423" w:type="pct"/>
            <w:tcBorders>
              <w:top w:val="single" w:sz="4" w:space="0" w:color="auto"/>
              <w:left w:val="nil"/>
              <w:right w:val="nil"/>
            </w:tcBorders>
            <w:shd w:val="clear" w:color="auto" w:fill="auto"/>
            <w:vAlign w:val="bottom"/>
          </w:tcPr>
          <w:p w14:paraId="0142B02D" w14:textId="77777777" w:rsidR="00CA578E" w:rsidRPr="009128F0" w:rsidRDefault="00CA578E" w:rsidP="005C2866">
            <w:pPr>
              <w:jc w:val="center"/>
              <w:rPr>
                <w:rFonts w:ascii="Arial" w:hAnsi="Arial" w:cs="Arial"/>
                <w:color w:val="000000" w:themeColor="text1"/>
                <w:sz w:val="18"/>
                <w:szCs w:val="18"/>
              </w:rPr>
            </w:pPr>
          </w:p>
        </w:tc>
      </w:tr>
      <w:tr w:rsidR="005D4930" w:rsidRPr="009128F0" w14:paraId="46A1AEB6" w14:textId="77777777" w:rsidTr="005D4930">
        <w:trPr>
          <w:trHeight w:hRule="exact" w:val="267"/>
        </w:trPr>
        <w:tc>
          <w:tcPr>
            <w:tcW w:w="1453" w:type="pct"/>
            <w:tcBorders>
              <w:left w:val="nil"/>
              <w:right w:val="nil"/>
            </w:tcBorders>
            <w:shd w:val="clear" w:color="auto" w:fill="auto"/>
            <w:vAlign w:val="bottom"/>
          </w:tcPr>
          <w:p w14:paraId="5A15B271" w14:textId="77777777" w:rsidR="005D4930" w:rsidRPr="009128F0" w:rsidRDefault="005D4930" w:rsidP="005D4930">
            <w:pPr>
              <w:ind w:left="-108"/>
              <w:rPr>
                <w:rFonts w:ascii="Arial" w:hAnsi="Arial" w:cs="Arial"/>
                <w:color w:val="000000" w:themeColor="text1"/>
                <w:sz w:val="18"/>
                <w:szCs w:val="18"/>
              </w:rPr>
            </w:pPr>
            <w:r w:rsidRPr="009128F0">
              <w:rPr>
                <w:rFonts w:ascii="Arial" w:hAnsi="Arial" w:cs="Arial"/>
                <w:color w:val="000000" w:themeColor="text1"/>
                <w:sz w:val="18"/>
                <w:szCs w:val="18"/>
              </w:rPr>
              <w:t>Katılım Emeklilik ve Hayat A.Ş.</w:t>
            </w:r>
          </w:p>
        </w:tc>
        <w:tc>
          <w:tcPr>
            <w:tcW w:w="676" w:type="pct"/>
            <w:tcBorders>
              <w:top w:val="nil"/>
              <w:bottom w:val="nil"/>
            </w:tcBorders>
            <w:shd w:val="clear" w:color="auto" w:fill="auto"/>
            <w:vAlign w:val="bottom"/>
          </w:tcPr>
          <w:p w14:paraId="0D6B778A" w14:textId="0954ADFE" w:rsidR="005D4930" w:rsidRPr="009128F0" w:rsidRDefault="005D4930" w:rsidP="005D4930">
            <w:pPr>
              <w:ind w:left="-28" w:right="190" w:firstLine="28"/>
              <w:jc w:val="right"/>
              <w:rPr>
                <w:rFonts w:ascii="Arial" w:hAnsi="Arial" w:cs="Arial"/>
                <w:sz w:val="18"/>
                <w:szCs w:val="18"/>
              </w:rPr>
            </w:pPr>
            <w:r w:rsidRPr="00A5606A">
              <w:rPr>
                <w:rFonts w:ascii="Arial" w:hAnsi="Arial" w:cs="Arial"/>
                <w:sz w:val="18"/>
                <w:szCs w:val="18"/>
              </w:rPr>
              <w:t>50,00</w:t>
            </w:r>
          </w:p>
        </w:tc>
        <w:tc>
          <w:tcPr>
            <w:tcW w:w="477" w:type="pct"/>
            <w:tcBorders>
              <w:top w:val="nil"/>
              <w:bottom w:val="nil"/>
            </w:tcBorders>
            <w:shd w:val="clear" w:color="auto" w:fill="auto"/>
            <w:vAlign w:val="bottom"/>
          </w:tcPr>
          <w:p w14:paraId="6ED59E7B" w14:textId="709319FA" w:rsidR="005D4930" w:rsidRPr="009128F0" w:rsidRDefault="005D4930" w:rsidP="005D4930">
            <w:pPr>
              <w:ind w:left="-28" w:firstLine="28"/>
              <w:jc w:val="center"/>
              <w:rPr>
                <w:rFonts w:ascii="Arial" w:hAnsi="Arial" w:cs="Arial"/>
                <w:sz w:val="18"/>
                <w:szCs w:val="18"/>
              </w:rPr>
            </w:pPr>
            <w:r w:rsidRPr="00A5606A">
              <w:rPr>
                <w:rFonts w:ascii="Arial" w:hAnsi="Arial" w:cs="Arial"/>
                <w:sz w:val="18"/>
                <w:szCs w:val="18"/>
              </w:rPr>
              <w:t>50,00</w:t>
            </w:r>
          </w:p>
        </w:tc>
        <w:tc>
          <w:tcPr>
            <w:tcW w:w="428" w:type="pct"/>
            <w:tcBorders>
              <w:top w:val="nil"/>
              <w:bottom w:val="nil"/>
            </w:tcBorders>
            <w:shd w:val="clear" w:color="auto" w:fill="auto"/>
            <w:vAlign w:val="bottom"/>
          </w:tcPr>
          <w:p w14:paraId="142DBB1D" w14:textId="1ED82A4E" w:rsidR="005D4930" w:rsidRDefault="005D4930" w:rsidP="005D4930">
            <w:pPr>
              <w:ind w:left="-28" w:firstLine="28"/>
              <w:jc w:val="center"/>
              <w:rPr>
                <w:rFonts w:ascii="Arial" w:hAnsi="Arial" w:cs="Arial"/>
                <w:sz w:val="18"/>
                <w:szCs w:val="18"/>
              </w:rPr>
            </w:pPr>
            <w:r w:rsidRPr="00A5606A">
              <w:rPr>
                <w:rFonts w:ascii="Arial" w:hAnsi="Arial" w:cs="Arial"/>
                <w:sz w:val="18"/>
                <w:szCs w:val="18"/>
              </w:rPr>
              <w:t>90.884</w:t>
            </w:r>
          </w:p>
        </w:tc>
        <w:tc>
          <w:tcPr>
            <w:tcW w:w="561" w:type="pct"/>
            <w:tcBorders>
              <w:top w:val="nil"/>
              <w:bottom w:val="nil"/>
            </w:tcBorders>
            <w:shd w:val="clear" w:color="auto" w:fill="auto"/>
            <w:vAlign w:val="bottom"/>
          </w:tcPr>
          <w:p w14:paraId="397006B3" w14:textId="3826FAB5" w:rsidR="005D4930" w:rsidRDefault="005D4930" w:rsidP="005D4930">
            <w:pPr>
              <w:ind w:left="-28" w:firstLine="28"/>
              <w:jc w:val="center"/>
              <w:rPr>
                <w:rFonts w:ascii="Arial" w:hAnsi="Arial" w:cs="Arial"/>
                <w:sz w:val="18"/>
                <w:szCs w:val="18"/>
              </w:rPr>
            </w:pPr>
            <w:r w:rsidRPr="00A5606A">
              <w:rPr>
                <w:rFonts w:ascii="Arial" w:hAnsi="Arial" w:cs="Arial"/>
                <w:sz w:val="18"/>
                <w:szCs w:val="18"/>
              </w:rPr>
              <w:t>1.169.720</w:t>
            </w:r>
          </w:p>
        </w:tc>
        <w:tc>
          <w:tcPr>
            <w:tcW w:w="561" w:type="pct"/>
            <w:tcBorders>
              <w:top w:val="nil"/>
              <w:bottom w:val="nil"/>
            </w:tcBorders>
            <w:shd w:val="clear" w:color="auto" w:fill="auto"/>
            <w:vAlign w:val="bottom"/>
          </w:tcPr>
          <w:p w14:paraId="19BDDF97" w14:textId="49754748" w:rsidR="005D4930" w:rsidRDefault="005D4930" w:rsidP="005D4930">
            <w:pPr>
              <w:ind w:left="-28" w:firstLine="28"/>
              <w:jc w:val="center"/>
              <w:rPr>
                <w:rFonts w:ascii="Arial" w:hAnsi="Arial" w:cs="Arial"/>
                <w:sz w:val="18"/>
                <w:szCs w:val="18"/>
              </w:rPr>
            </w:pPr>
            <w:r w:rsidRPr="00A5606A">
              <w:rPr>
                <w:rFonts w:ascii="Arial" w:hAnsi="Arial" w:cs="Arial"/>
                <w:sz w:val="18"/>
                <w:szCs w:val="18"/>
              </w:rPr>
              <w:t>1.179.962</w:t>
            </w:r>
          </w:p>
        </w:tc>
        <w:tc>
          <w:tcPr>
            <w:tcW w:w="423" w:type="pct"/>
            <w:tcBorders>
              <w:top w:val="nil"/>
              <w:bottom w:val="nil"/>
            </w:tcBorders>
            <w:shd w:val="clear" w:color="auto" w:fill="auto"/>
            <w:vAlign w:val="bottom"/>
          </w:tcPr>
          <w:p w14:paraId="2437602D" w14:textId="2F2AAD71" w:rsidR="005D4930" w:rsidRDefault="005D4930" w:rsidP="005D4930">
            <w:pPr>
              <w:ind w:left="-28" w:firstLine="28"/>
              <w:jc w:val="center"/>
              <w:rPr>
                <w:rFonts w:ascii="Arial" w:hAnsi="Arial" w:cs="Arial"/>
                <w:sz w:val="18"/>
                <w:szCs w:val="18"/>
              </w:rPr>
            </w:pPr>
            <w:r w:rsidRPr="00A5606A">
              <w:rPr>
                <w:rFonts w:ascii="Arial" w:hAnsi="Arial" w:cs="Arial"/>
                <w:sz w:val="18"/>
                <w:szCs w:val="18"/>
              </w:rPr>
              <w:t>22.332</w:t>
            </w:r>
          </w:p>
        </w:tc>
        <w:tc>
          <w:tcPr>
            <w:tcW w:w="423" w:type="pct"/>
            <w:tcBorders>
              <w:top w:val="nil"/>
              <w:bottom w:val="nil"/>
            </w:tcBorders>
            <w:shd w:val="clear" w:color="auto" w:fill="auto"/>
            <w:vAlign w:val="bottom"/>
          </w:tcPr>
          <w:p w14:paraId="7B715A49" w14:textId="7B5EF6DB" w:rsidR="005D4930" w:rsidRDefault="005D4930" w:rsidP="005D4930">
            <w:pPr>
              <w:ind w:left="-28" w:firstLine="28"/>
              <w:jc w:val="center"/>
              <w:rPr>
                <w:rFonts w:ascii="Arial" w:hAnsi="Arial" w:cs="Arial"/>
                <w:sz w:val="18"/>
                <w:szCs w:val="18"/>
              </w:rPr>
            </w:pPr>
            <w:r w:rsidRPr="00A5606A">
              <w:rPr>
                <w:rFonts w:ascii="Arial" w:hAnsi="Arial" w:cs="Arial"/>
                <w:sz w:val="18"/>
                <w:szCs w:val="18"/>
              </w:rPr>
              <w:t>18.011</w:t>
            </w:r>
          </w:p>
        </w:tc>
      </w:tr>
      <w:tr w:rsidR="005D4930" w:rsidRPr="009128F0" w14:paraId="5F1852DF" w14:textId="77777777" w:rsidTr="005D4930">
        <w:trPr>
          <w:trHeight w:hRule="exact" w:val="267"/>
        </w:trPr>
        <w:tc>
          <w:tcPr>
            <w:tcW w:w="1453" w:type="pct"/>
            <w:tcBorders>
              <w:left w:val="nil"/>
              <w:bottom w:val="single" w:sz="4" w:space="0" w:color="auto"/>
              <w:right w:val="nil"/>
            </w:tcBorders>
            <w:shd w:val="clear" w:color="auto" w:fill="auto"/>
            <w:vAlign w:val="bottom"/>
          </w:tcPr>
          <w:p w14:paraId="43B85043" w14:textId="77777777" w:rsidR="005D4930" w:rsidRPr="009128F0" w:rsidRDefault="005D4930" w:rsidP="005D4930">
            <w:pPr>
              <w:ind w:left="-108"/>
              <w:rPr>
                <w:rFonts w:ascii="Arial" w:hAnsi="Arial" w:cs="Arial"/>
                <w:color w:val="000000" w:themeColor="text1"/>
                <w:sz w:val="18"/>
                <w:szCs w:val="18"/>
              </w:rPr>
            </w:pPr>
          </w:p>
        </w:tc>
        <w:tc>
          <w:tcPr>
            <w:tcW w:w="676" w:type="pct"/>
            <w:tcBorders>
              <w:top w:val="nil"/>
              <w:bottom w:val="single" w:sz="4" w:space="0" w:color="auto"/>
            </w:tcBorders>
            <w:shd w:val="clear" w:color="auto" w:fill="auto"/>
            <w:vAlign w:val="bottom"/>
          </w:tcPr>
          <w:p w14:paraId="10EBF382" w14:textId="77777777" w:rsidR="005D4930" w:rsidRPr="009128F0" w:rsidRDefault="005D4930" w:rsidP="005D4930">
            <w:pPr>
              <w:jc w:val="center"/>
              <w:rPr>
                <w:rFonts w:ascii="Arial" w:hAnsi="Arial" w:cs="Arial"/>
                <w:sz w:val="18"/>
                <w:szCs w:val="18"/>
              </w:rPr>
            </w:pPr>
          </w:p>
        </w:tc>
        <w:tc>
          <w:tcPr>
            <w:tcW w:w="477" w:type="pct"/>
            <w:tcBorders>
              <w:top w:val="nil"/>
              <w:bottom w:val="single" w:sz="4" w:space="0" w:color="auto"/>
            </w:tcBorders>
            <w:shd w:val="clear" w:color="auto" w:fill="auto"/>
            <w:vAlign w:val="bottom"/>
          </w:tcPr>
          <w:p w14:paraId="46E97B8C" w14:textId="77777777" w:rsidR="005D4930" w:rsidRPr="009128F0" w:rsidRDefault="005D4930" w:rsidP="005D4930">
            <w:pPr>
              <w:jc w:val="center"/>
              <w:rPr>
                <w:rFonts w:ascii="Arial" w:hAnsi="Arial" w:cs="Arial"/>
                <w:sz w:val="18"/>
                <w:szCs w:val="18"/>
              </w:rPr>
            </w:pPr>
          </w:p>
        </w:tc>
        <w:tc>
          <w:tcPr>
            <w:tcW w:w="428" w:type="pct"/>
            <w:tcBorders>
              <w:top w:val="nil"/>
              <w:bottom w:val="single" w:sz="4" w:space="0" w:color="auto"/>
            </w:tcBorders>
            <w:shd w:val="clear" w:color="auto" w:fill="auto"/>
            <w:vAlign w:val="bottom"/>
          </w:tcPr>
          <w:p w14:paraId="063581FB" w14:textId="77777777" w:rsidR="005D4930" w:rsidRPr="009128F0" w:rsidRDefault="005D4930" w:rsidP="005D4930">
            <w:pPr>
              <w:jc w:val="center"/>
              <w:rPr>
                <w:rFonts w:ascii="Arial" w:hAnsi="Arial" w:cs="Arial"/>
                <w:sz w:val="18"/>
                <w:szCs w:val="18"/>
              </w:rPr>
            </w:pPr>
          </w:p>
        </w:tc>
        <w:tc>
          <w:tcPr>
            <w:tcW w:w="561" w:type="pct"/>
            <w:tcBorders>
              <w:top w:val="nil"/>
              <w:bottom w:val="single" w:sz="4" w:space="0" w:color="auto"/>
            </w:tcBorders>
            <w:shd w:val="clear" w:color="auto" w:fill="auto"/>
            <w:vAlign w:val="bottom"/>
          </w:tcPr>
          <w:p w14:paraId="4DC81EAC" w14:textId="77777777" w:rsidR="005D4930" w:rsidRPr="009128F0" w:rsidRDefault="005D4930" w:rsidP="005D4930">
            <w:pPr>
              <w:jc w:val="center"/>
              <w:rPr>
                <w:rFonts w:ascii="Arial" w:hAnsi="Arial" w:cs="Arial"/>
                <w:sz w:val="18"/>
                <w:szCs w:val="18"/>
              </w:rPr>
            </w:pPr>
          </w:p>
        </w:tc>
        <w:tc>
          <w:tcPr>
            <w:tcW w:w="561" w:type="pct"/>
            <w:tcBorders>
              <w:top w:val="nil"/>
              <w:bottom w:val="single" w:sz="4" w:space="0" w:color="auto"/>
            </w:tcBorders>
            <w:shd w:val="clear" w:color="auto" w:fill="auto"/>
            <w:vAlign w:val="bottom"/>
          </w:tcPr>
          <w:p w14:paraId="114D97EF" w14:textId="77777777" w:rsidR="005D4930" w:rsidRPr="009128F0" w:rsidRDefault="005D4930" w:rsidP="005D4930">
            <w:pPr>
              <w:jc w:val="right"/>
              <w:rPr>
                <w:rFonts w:ascii="Arial" w:hAnsi="Arial" w:cs="Arial"/>
                <w:sz w:val="18"/>
                <w:szCs w:val="18"/>
              </w:rPr>
            </w:pPr>
          </w:p>
        </w:tc>
        <w:tc>
          <w:tcPr>
            <w:tcW w:w="423" w:type="pct"/>
            <w:tcBorders>
              <w:top w:val="nil"/>
              <w:bottom w:val="single" w:sz="4" w:space="0" w:color="auto"/>
            </w:tcBorders>
            <w:shd w:val="clear" w:color="auto" w:fill="auto"/>
            <w:vAlign w:val="bottom"/>
          </w:tcPr>
          <w:p w14:paraId="68CA716E" w14:textId="77777777" w:rsidR="005D4930" w:rsidRPr="009128F0" w:rsidRDefault="005D4930" w:rsidP="005D4930">
            <w:pPr>
              <w:rPr>
                <w:rFonts w:ascii="Arial" w:hAnsi="Arial" w:cs="Arial"/>
                <w:sz w:val="18"/>
                <w:szCs w:val="18"/>
              </w:rPr>
            </w:pPr>
          </w:p>
        </w:tc>
        <w:tc>
          <w:tcPr>
            <w:tcW w:w="423" w:type="pct"/>
            <w:tcBorders>
              <w:top w:val="nil"/>
              <w:bottom w:val="single" w:sz="4" w:space="0" w:color="auto"/>
            </w:tcBorders>
            <w:shd w:val="clear" w:color="auto" w:fill="auto"/>
            <w:vAlign w:val="bottom"/>
          </w:tcPr>
          <w:p w14:paraId="396E7F59" w14:textId="77777777" w:rsidR="005D4930" w:rsidRPr="009128F0" w:rsidRDefault="005D4930" w:rsidP="005D4930">
            <w:pPr>
              <w:rPr>
                <w:rFonts w:ascii="Arial" w:hAnsi="Arial" w:cs="Arial"/>
                <w:sz w:val="18"/>
                <w:szCs w:val="18"/>
              </w:rPr>
            </w:pPr>
          </w:p>
        </w:tc>
      </w:tr>
    </w:tbl>
    <w:p w14:paraId="4330112C" w14:textId="4F79A480" w:rsidR="006A345C" w:rsidRPr="009128F0" w:rsidRDefault="005D4930" w:rsidP="00C82B69">
      <w:pPr>
        <w:spacing w:before="120" w:after="120"/>
        <w:ind w:left="-35" w:hanging="532"/>
        <w:rPr>
          <w:rFonts w:ascii="Arial" w:hAnsi="Arial" w:cs="Arial"/>
          <w:b/>
          <w:color w:val="000000" w:themeColor="text1"/>
          <w:sz w:val="20"/>
          <w:szCs w:val="20"/>
        </w:rPr>
      </w:pPr>
      <w:r>
        <w:rPr>
          <w:rFonts w:ascii="Arial" w:hAnsi="Arial" w:cs="Arial"/>
          <w:b/>
          <w:color w:val="000000" w:themeColor="text1"/>
          <w:sz w:val="20"/>
          <w:szCs w:val="20"/>
        </w:rPr>
        <w:t>c3</w:t>
      </w:r>
      <w:r w:rsidR="00C57266" w:rsidRPr="009128F0">
        <w:rPr>
          <w:rFonts w:ascii="Arial" w:hAnsi="Arial" w:cs="Arial"/>
          <w:b/>
          <w:color w:val="000000" w:themeColor="text1"/>
          <w:sz w:val="20"/>
          <w:szCs w:val="20"/>
        </w:rPr>
        <w:t>.</w:t>
      </w:r>
      <w:r w:rsidR="00C57266" w:rsidRPr="009128F0">
        <w:rPr>
          <w:rFonts w:ascii="Arial" w:hAnsi="Arial" w:cs="Arial"/>
          <w:b/>
          <w:color w:val="000000" w:themeColor="text1"/>
          <w:sz w:val="20"/>
          <w:szCs w:val="20"/>
        </w:rPr>
        <w:tab/>
        <w:t>Konsolide edilen gayrimenkul yatırım fonları</w:t>
      </w:r>
      <w:r w:rsidR="00BB671E" w:rsidRPr="009128F0">
        <w:rPr>
          <w:rFonts w:ascii="Arial" w:hAnsi="Arial" w:cs="Arial"/>
          <w:b/>
          <w:color w:val="000000" w:themeColor="text1"/>
          <w:sz w:val="20"/>
          <w:szCs w:val="20"/>
        </w:rPr>
        <w:t>na ilişkin bilgiler</w:t>
      </w:r>
      <w:r w:rsidR="00C57266" w:rsidRPr="009128F0">
        <w:rPr>
          <w:rFonts w:ascii="Arial" w:hAnsi="Arial" w:cs="Arial"/>
          <w:b/>
          <w:color w:val="000000" w:themeColor="text1"/>
          <w:sz w:val="20"/>
          <w:szCs w:val="20"/>
        </w:rPr>
        <w:t>:</w:t>
      </w:r>
    </w:p>
    <w:p w14:paraId="260FAEDC" w14:textId="36BEC1A5" w:rsidR="00C57266" w:rsidRPr="009128F0" w:rsidRDefault="00BF2AB2" w:rsidP="0069657B">
      <w:pPr>
        <w:spacing w:before="120" w:after="120"/>
        <w:jc w:val="both"/>
        <w:rPr>
          <w:rFonts w:ascii="Arial" w:hAnsi="Arial" w:cs="Arial"/>
          <w:b/>
          <w:color w:val="000000" w:themeColor="text1"/>
          <w:sz w:val="20"/>
          <w:szCs w:val="20"/>
        </w:rPr>
      </w:pPr>
      <w:r w:rsidRPr="00E04B11">
        <w:rPr>
          <w:rFonts w:ascii="Arial" w:hAnsi="Arial" w:cs="Arial"/>
          <w:color w:val="000000" w:themeColor="text1"/>
          <w:sz w:val="20"/>
          <w:szCs w:val="20"/>
        </w:rPr>
        <w:t>“</w:t>
      </w:r>
      <w:r w:rsidR="00715D0C" w:rsidRPr="00E04B11">
        <w:rPr>
          <w:rFonts w:ascii="Arial" w:hAnsi="Arial" w:cs="Arial"/>
          <w:color w:val="000000" w:themeColor="text1"/>
          <w:sz w:val="20"/>
          <w:szCs w:val="20"/>
        </w:rPr>
        <w:t xml:space="preserve">Albaraka Gayrimenkul Portföy Yönetimi A.Ş. </w:t>
      </w:r>
      <w:proofErr w:type="spellStart"/>
      <w:r w:rsidR="00715D0C" w:rsidRPr="00E04B11">
        <w:rPr>
          <w:rFonts w:ascii="Arial" w:hAnsi="Arial" w:cs="Arial"/>
          <w:color w:val="000000" w:themeColor="text1"/>
          <w:sz w:val="20"/>
          <w:szCs w:val="20"/>
        </w:rPr>
        <w:t>One</w:t>
      </w:r>
      <w:proofErr w:type="spellEnd"/>
      <w:r w:rsidR="00715D0C" w:rsidRPr="00E04B11">
        <w:rPr>
          <w:rFonts w:ascii="Arial" w:hAnsi="Arial" w:cs="Arial"/>
          <w:color w:val="000000" w:themeColor="text1"/>
          <w:sz w:val="20"/>
          <w:szCs w:val="20"/>
        </w:rPr>
        <w:t xml:space="preserve"> </w:t>
      </w:r>
      <w:proofErr w:type="spellStart"/>
      <w:r w:rsidR="00715D0C" w:rsidRPr="00E04B11">
        <w:rPr>
          <w:rFonts w:ascii="Arial" w:hAnsi="Arial" w:cs="Arial"/>
          <w:color w:val="000000" w:themeColor="text1"/>
          <w:sz w:val="20"/>
          <w:szCs w:val="20"/>
        </w:rPr>
        <w:t>Tower</w:t>
      </w:r>
      <w:proofErr w:type="spellEnd"/>
      <w:r w:rsidR="00715D0C" w:rsidRPr="00E04B11">
        <w:rPr>
          <w:rFonts w:ascii="Arial" w:hAnsi="Arial" w:cs="Arial"/>
          <w:color w:val="000000" w:themeColor="text1"/>
          <w:sz w:val="20"/>
          <w:szCs w:val="20"/>
        </w:rPr>
        <w:t xml:space="preserve"> Gayrimenkul Yatırım Fonu”</w:t>
      </w:r>
      <w:r w:rsidRPr="00E04B11">
        <w:rPr>
          <w:rFonts w:ascii="Arial" w:hAnsi="Arial" w:cs="Arial"/>
          <w:color w:val="000000" w:themeColor="text1"/>
          <w:sz w:val="20"/>
          <w:szCs w:val="20"/>
        </w:rPr>
        <w:t xml:space="preserve">, “Albaraka Gayrimenkul Portföy Yönetimi A.Ş. Dükkan Gayrimenkul Yatırım Fonu” </w:t>
      </w:r>
      <w:r w:rsidR="00715D0C" w:rsidRPr="00E04B11">
        <w:rPr>
          <w:rFonts w:ascii="Arial" w:hAnsi="Arial" w:cs="Arial"/>
          <w:color w:val="000000" w:themeColor="text1"/>
          <w:sz w:val="20"/>
          <w:szCs w:val="20"/>
        </w:rPr>
        <w:t xml:space="preserve">ve “Albaraka Gayrimenkul Portföy </w:t>
      </w:r>
      <w:r w:rsidR="00715D0C" w:rsidRPr="00522095">
        <w:rPr>
          <w:rFonts w:ascii="Arial" w:hAnsi="Arial" w:cs="Arial"/>
          <w:color w:val="000000" w:themeColor="text1"/>
          <w:sz w:val="20"/>
          <w:szCs w:val="20"/>
        </w:rPr>
        <w:t xml:space="preserve">Yönetimi A.Ş. </w:t>
      </w:r>
      <w:proofErr w:type="spellStart"/>
      <w:r w:rsidR="00715D0C" w:rsidRPr="00522095">
        <w:rPr>
          <w:rFonts w:ascii="Arial" w:hAnsi="Arial" w:cs="Arial"/>
          <w:color w:val="000000" w:themeColor="text1"/>
          <w:sz w:val="20"/>
          <w:szCs w:val="20"/>
        </w:rPr>
        <w:t>Batışehir</w:t>
      </w:r>
      <w:proofErr w:type="spellEnd"/>
      <w:r w:rsidR="00715D0C" w:rsidRPr="00522095">
        <w:rPr>
          <w:rFonts w:ascii="Arial" w:hAnsi="Arial" w:cs="Arial"/>
          <w:color w:val="000000" w:themeColor="text1"/>
          <w:sz w:val="20"/>
          <w:szCs w:val="20"/>
        </w:rPr>
        <w:t xml:space="preserve"> Gayrimenkul Yatırım Fonu” </w:t>
      </w:r>
      <w:r w:rsidR="00CE60D7">
        <w:rPr>
          <w:rFonts w:ascii="Arial" w:hAnsi="Arial" w:cs="Arial"/>
          <w:color w:val="000000" w:themeColor="text1"/>
          <w:sz w:val="20"/>
          <w:szCs w:val="20"/>
        </w:rPr>
        <w:t>31 Mart</w:t>
      </w:r>
      <w:r w:rsidR="005D6E17" w:rsidRPr="00522095">
        <w:rPr>
          <w:rFonts w:ascii="Arial" w:hAnsi="Arial" w:cs="Arial"/>
          <w:color w:val="000000" w:themeColor="text1"/>
          <w:sz w:val="20"/>
          <w:szCs w:val="20"/>
        </w:rPr>
        <w:t xml:space="preserve"> </w:t>
      </w:r>
      <w:r w:rsidR="00CE60D7">
        <w:rPr>
          <w:rFonts w:ascii="Arial" w:hAnsi="Arial" w:cs="Arial"/>
          <w:color w:val="000000" w:themeColor="text1"/>
          <w:sz w:val="20"/>
          <w:szCs w:val="20"/>
        </w:rPr>
        <w:t>2018</w:t>
      </w:r>
      <w:r w:rsidR="00715D0C" w:rsidRPr="00522095">
        <w:rPr>
          <w:rFonts w:ascii="Arial" w:hAnsi="Arial" w:cs="Arial"/>
          <w:color w:val="000000" w:themeColor="text1"/>
          <w:sz w:val="20"/>
          <w:szCs w:val="20"/>
        </w:rPr>
        <w:t xml:space="preserve"> tarihi itibarıyla Ana Ortaklık Banka ile </w:t>
      </w:r>
      <w:r w:rsidR="00A05D92" w:rsidRPr="00522095">
        <w:rPr>
          <w:rFonts w:ascii="Arial" w:hAnsi="Arial" w:cs="Arial"/>
          <w:color w:val="000000" w:themeColor="text1"/>
          <w:sz w:val="20"/>
          <w:szCs w:val="20"/>
        </w:rPr>
        <w:t xml:space="preserve">tam </w:t>
      </w:r>
      <w:proofErr w:type="gramStart"/>
      <w:r w:rsidR="00A05D92" w:rsidRPr="00522095">
        <w:rPr>
          <w:rFonts w:ascii="Arial" w:hAnsi="Arial" w:cs="Arial"/>
          <w:color w:val="000000" w:themeColor="text1"/>
          <w:sz w:val="20"/>
          <w:szCs w:val="20"/>
        </w:rPr>
        <w:t>konsolidasyon</w:t>
      </w:r>
      <w:proofErr w:type="gramEnd"/>
      <w:r w:rsidR="00A05D92" w:rsidRPr="00522095">
        <w:rPr>
          <w:rFonts w:ascii="Arial" w:hAnsi="Arial" w:cs="Arial"/>
          <w:color w:val="000000" w:themeColor="text1"/>
          <w:sz w:val="20"/>
          <w:szCs w:val="20"/>
        </w:rPr>
        <w:t xml:space="preserve"> yöntemine göre </w:t>
      </w:r>
      <w:r w:rsidR="00715D0C" w:rsidRPr="00522095">
        <w:rPr>
          <w:rFonts w:ascii="Arial" w:hAnsi="Arial" w:cs="Arial"/>
          <w:color w:val="000000" w:themeColor="text1"/>
          <w:sz w:val="20"/>
          <w:szCs w:val="20"/>
        </w:rPr>
        <w:t xml:space="preserve">konsolide edilmiştir. </w:t>
      </w:r>
      <w:r w:rsidR="005D6E17" w:rsidRPr="00522095">
        <w:rPr>
          <w:rFonts w:ascii="Arial" w:hAnsi="Arial" w:cs="Arial"/>
          <w:color w:val="000000" w:themeColor="text1"/>
          <w:sz w:val="20"/>
          <w:szCs w:val="20"/>
        </w:rPr>
        <w:t xml:space="preserve">31 </w:t>
      </w:r>
      <w:r w:rsidR="006A60E8">
        <w:rPr>
          <w:rFonts w:ascii="Arial" w:hAnsi="Arial" w:cs="Arial"/>
          <w:color w:val="000000" w:themeColor="text1"/>
          <w:sz w:val="20"/>
          <w:szCs w:val="20"/>
        </w:rPr>
        <w:t>Mart</w:t>
      </w:r>
      <w:r w:rsidR="005D6E17" w:rsidRPr="00522095">
        <w:rPr>
          <w:rFonts w:ascii="Arial" w:hAnsi="Arial" w:cs="Arial"/>
          <w:color w:val="000000" w:themeColor="text1"/>
          <w:sz w:val="20"/>
          <w:szCs w:val="20"/>
        </w:rPr>
        <w:t xml:space="preserve"> </w:t>
      </w:r>
      <w:r w:rsidR="00715D0C" w:rsidRPr="00522095">
        <w:rPr>
          <w:rFonts w:ascii="Arial" w:hAnsi="Arial" w:cs="Arial"/>
          <w:color w:val="000000" w:themeColor="text1"/>
          <w:sz w:val="20"/>
          <w:szCs w:val="20"/>
        </w:rPr>
        <w:t>201</w:t>
      </w:r>
      <w:r w:rsidR="006A60E8">
        <w:rPr>
          <w:rFonts w:ascii="Arial" w:hAnsi="Arial" w:cs="Arial"/>
          <w:color w:val="000000" w:themeColor="text1"/>
          <w:sz w:val="20"/>
          <w:szCs w:val="20"/>
        </w:rPr>
        <w:t>8</w:t>
      </w:r>
      <w:r w:rsidR="00715D0C" w:rsidRPr="00522095">
        <w:rPr>
          <w:rFonts w:ascii="Arial" w:hAnsi="Arial" w:cs="Arial"/>
          <w:color w:val="000000" w:themeColor="text1"/>
          <w:sz w:val="20"/>
          <w:szCs w:val="20"/>
        </w:rPr>
        <w:t xml:space="preserve"> tarihi itibarıyla</w:t>
      </w:r>
      <w:r w:rsidR="00B17B91" w:rsidRPr="00522095">
        <w:rPr>
          <w:rFonts w:ascii="Arial" w:hAnsi="Arial" w:cs="Arial"/>
          <w:color w:val="000000" w:themeColor="text1"/>
          <w:sz w:val="20"/>
          <w:szCs w:val="20"/>
        </w:rPr>
        <w:t xml:space="preserve"> </w:t>
      </w:r>
      <w:r w:rsidR="004F62EC" w:rsidRPr="00A5606A">
        <w:rPr>
          <w:rFonts w:ascii="Arial" w:hAnsi="Arial" w:cs="Arial"/>
          <w:sz w:val="20"/>
          <w:szCs w:val="20"/>
        </w:rPr>
        <w:t xml:space="preserve">incelemeden geçmemiş finansal </w:t>
      </w:r>
      <w:r w:rsidR="00715D0C" w:rsidRPr="009128F0">
        <w:rPr>
          <w:rFonts w:ascii="Arial" w:hAnsi="Arial" w:cs="Arial"/>
          <w:color w:val="000000" w:themeColor="text1"/>
          <w:sz w:val="20"/>
          <w:szCs w:val="20"/>
        </w:rPr>
        <w:t>tablo bilgileri aşağıdaki gibidir:</w:t>
      </w:r>
    </w:p>
    <w:tbl>
      <w:tblPr>
        <w:tblW w:w="5040" w:type="pct"/>
        <w:tblLook w:val="0000" w:firstRow="0" w:lastRow="0" w:firstColumn="0" w:lastColumn="0" w:noHBand="0" w:noVBand="0"/>
      </w:tblPr>
      <w:tblGrid>
        <w:gridCol w:w="3066"/>
        <w:gridCol w:w="1405"/>
        <w:gridCol w:w="866"/>
        <w:gridCol w:w="1128"/>
        <w:gridCol w:w="768"/>
        <w:gridCol w:w="774"/>
        <w:gridCol w:w="1138"/>
      </w:tblGrid>
      <w:tr w:rsidR="00715D0C" w:rsidRPr="009128F0" w14:paraId="2DE2C7DC" w14:textId="77777777" w:rsidTr="005E2AB6">
        <w:trPr>
          <w:trHeight w:val="118"/>
        </w:trPr>
        <w:tc>
          <w:tcPr>
            <w:tcW w:w="1676" w:type="pct"/>
            <w:tcBorders>
              <w:top w:val="single" w:sz="4" w:space="0" w:color="auto"/>
              <w:left w:val="nil"/>
              <w:bottom w:val="single" w:sz="4" w:space="0" w:color="auto"/>
              <w:right w:val="nil"/>
            </w:tcBorders>
            <w:shd w:val="clear" w:color="auto" w:fill="auto"/>
            <w:vAlign w:val="bottom"/>
          </w:tcPr>
          <w:p w14:paraId="42B3FAA6" w14:textId="77777777" w:rsidR="00715D0C" w:rsidRPr="009128F0" w:rsidRDefault="00715D0C" w:rsidP="00345F42">
            <w:pPr>
              <w:ind w:left="-108"/>
              <w:rPr>
                <w:rFonts w:ascii="Arial" w:hAnsi="Arial" w:cs="Arial"/>
                <w:b/>
                <w:bCs/>
                <w:iCs/>
                <w:color w:val="000000" w:themeColor="text1"/>
                <w:sz w:val="18"/>
                <w:szCs w:val="18"/>
              </w:rPr>
            </w:pPr>
            <w:r w:rsidRPr="009128F0">
              <w:rPr>
                <w:rFonts w:ascii="Arial" w:hAnsi="Arial" w:cs="Arial"/>
                <w:b/>
                <w:bCs/>
                <w:iCs/>
                <w:color w:val="000000" w:themeColor="text1"/>
                <w:sz w:val="18"/>
                <w:szCs w:val="18"/>
              </w:rPr>
              <w:t xml:space="preserve">Gayrimenkul Yatırım Fonları </w:t>
            </w:r>
          </w:p>
        </w:tc>
        <w:tc>
          <w:tcPr>
            <w:tcW w:w="768" w:type="pct"/>
            <w:tcBorders>
              <w:top w:val="single" w:sz="4" w:space="0" w:color="auto"/>
              <w:left w:val="nil"/>
              <w:bottom w:val="single" w:sz="4" w:space="0" w:color="auto"/>
              <w:right w:val="nil"/>
            </w:tcBorders>
            <w:shd w:val="clear" w:color="auto" w:fill="auto"/>
            <w:vAlign w:val="bottom"/>
          </w:tcPr>
          <w:p w14:paraId="0DA38C26" w14:textId="77777777" w:rsidR="00715D0C" w:rsidRPr="009128F0" w:rsidRDefault="00715D0C" w:rsidP="00345F42">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Ana Ortaklık Banka’nın Payı (%)</w:t>
            </w:r>
          </w:p>
        </w:tc>
        <w:tc>
          <w:tcPr>
            <w:tcW w:w="473" w:type="pct"/>
            <w:tcBorders>
              <w:top w:val="single" w:sz="4" w:space="0" w:color="auto"/>
              <w:left w:val="nil"/>
              <w:bottom w:val="single" w:sz="4" w:space="0" w:color="auto"/>
              <w:right w:val="nil"/>
            </w:tcBorders>
            <w:shd w:val="clear" w:color="auto" w:fill="auto"/>
            <w:vAlign w:val="bottom"/>
          </w:tcPr>
          <w:p w14:paraId="5644391D" w14:textId="77777777" w:rsidR="00715D0C" w:rsidRPr="009128F0" w:rsidRDefault="00715D0C" w:rsidP="00345F42">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Grubun Payı (%)</w:t>
            </w:r>
          </w:p>
        </w:tc>
        <w:tc>
          <w:tcPr>
            <w:tcW w:w="617" w:type="pct"/>
            <w:tcBorders>
              <w:top w:val="single" w:sz="4" w:space="0" w:color="auto"/>
              <w:left w:val="nil"/>
              <w:bottom w:val="single" w:sz="4" w:space="0" w:color="auto"/>
              <w:right w:val="nil"/>
            </w:tcBorders>
            <w:shd w:val="clear" w:color="auto" w:fill="auto"/>
            <w:vAlign w:val="bottom"/>
          </w:tcPr>
          <w:p w14:paraId="124FE6ED" w14:textId="77777777" w:rsidR="00715D0C" w:rsidRPr="009128F0" w:rsidRDefault="00715D0C" w:rsidP="00345F42">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Net Yatırım Tutarı (TL)</w:t>
            </w:r>
          </w:p>
        </w:tc>
        <w:tc>
          <w:tcPr>
            <w:tcW w:w="420" w:type="pct"/>
            <w:tcBorders>
              <w:top w:val="single" w:sz="4" w:space="0" w:color="auto"/>
              <w:left w:val="nil"/>
              <w:bottom w:val="single" w:sz="4" w:space="0" w:color="auto"/>
              <w:right w:val="nil"/>
            </w:tcBorders>
            <w:shd w:val="clear" w:color="auto" w:fill="auto"/>
            <w:vAlign w:val="bottom"/>
          </w:tcPr>
          <w:p w14:paraId="1E5AE053" w14:textId="77777777" w:rsidR="00715D0C" w:rsidRPr="009128F0" w:rsidRDefault="00715D0C" w:rsidP="00345F42">
            <w:pPr>
              <w:jc w:val="right"/>
              <w:rPr>
                <w:rFonts w:ascii="Arial" w:hAnsi="Arial" w:cs="Arial"/>
                <w:b/>
                <w:bCs/>
                <w:iCs/>
                <w:color w:val="000000" w:themeColor="text1"/>
                <w:sz w:val="18"/>
                <w:szCs w:val="18"/>
              </w:rPr>
            </w:pPr>
            <w:r w:rsidRPr="009128F0">
              <w:rPr>
                <w:rFonts w:ascii="Arial" w:hAnsi="Arial" w:cs="Arial"/>
                <w:b/>
                <w:bCs/>
                <w:iCs/>
                <w:color w:val="000000" w:themeColor="text1"/>
                <w:sz w:val="18"/>
                <w:szCs w:val="18"/>
              </w:rPr>
              <w:t>Gelir</w:t>
            </w:r>
          </w:p>
        </w:tc>
        <w:tc>
          <w:tcPr>
            <w:tcW w:w="423" w:type="pct"/>
            <w:tcBorders>
              <w:top w:val="single" w:sz="4" w:space="0" w:color="auto"/>
              <w:left w:val="nil"/>
              <w:bottom w:val="single" w:sz="4" w:space="0" w:color="auto"/>
              <w:right w:val="nil"/>
            </w:tcBorders>
            <w:shd w:val="clear" w:color="auto" w:fill="auto"/>
            <w:vAlign w:val="bottom"/>
          </w:tcPr>
          <w:p w14:paraId="1F5C9BE8" w14:textId="77777777" w:rsidR="00715D0C" w:rsidRPr="009128F0" w:rsidRDefault="00715D0C" w:rsidP="00345F42">
            <w:pPr>
              <w:jc w:val="right"/>
              <w:rPr>
                <w:rFonts w:ascii="Arial" w:hAnsi="Arial" w:cs="Arial"/>
                <w:b/>
                <w:bCs/>
                <w:iCs/>
                <w:color w:val="000000" w:themeColor="text1"/>
                <w:sz w:val="18"/>
                <w:szCs w:val="18"/>
              </w:rPr>
            </w:pPr>
            <w:r w:rsidRPr="009128F0">
              <w:rPr>
                <w:rFonts w:ascii="Arial" w:hAnsi="Arial" w:cs="Arial"/>
                <w:b/>
                <w:bCs/>
                <w:iCs/>
                <w:color w:val="000000" w:themeColor="text1"/>
                <w:sz w:val="18"/>
                <w:szCs w:val="18"/>
              </w:rPr>
              <w:t>Gider</w:t>
            </w:r>
          </w:p>
        </w:tc>
        <w:tc>
          <w:tcPr>
            <w:tcW w:w="622" w:type="pct"/>
            <w:tcBorders>
              <w:top w:val="single" w:sz="4" w:space="0" w:color="auto"/>
              <w:left w:val="nil"/>
              <w:bottom w:val="single" w:sz="4" w:space="0" w:color="auto"/>
              <w:right w:val="nil"/>
            </w:tcBorders>
            <w:vAlign w:val="bottom"/>
          </w:tcPr>
          <w:p w14:paraId="3ED5DF42" w14:textId="77777777" w:rsidR="00715D0C" w:rsidRPr="009128F0" w:rsidRDefault="00715D0C" w:rsidP="00345F42">
            <w:pPr>
              <w:jc w:val="right"/>
              <w:rPr>
                <w:rFonts w:ascii="Arial" w:hAnsi="Arial" w:cs="Arial"/>
                <w:b/>
                <w:bCs/>
                <w:iCs/>
                <w:color w:val="000000" w:themeColor="text1"/>
                <w:sz w:val="18"/>
                <w:szCs w:val="18"/>
              </w:rPr>
            </w:pPr>
            <w:r w:rsidRPr="009128F0">
              <w:rPr>
                <w:rFonts w:ascii="Arial" w:hAnsi="Arial" w:cs="Arial"/>
                <w:b/>
                <w:bCs/>
                <w:iCs/>
                <w:color w:val="000000" w:themeColor="text1"/>
                <w:sz w:val="18"/>
                <w:szCs w:val="18"/>
              </w:rPr>
              <w:t>Net Kar/(Zarar)</w:t>
            </w:r>
          </w:p>
        </w:tc>
      </w:tr>
      <w:tr w:rsidR="00B60667" w:rsidRPr="009128F0" w14:paraId="66C26854" w14:textId="77777777" w:rsidTr="005E2AB6">
        <w:trPr>
          <w:trHeight w:val="612"/>
        </w:trPr>
        <w:tc>
          <w:tcPr>
            <w:tcW w:w="1676" w:type="pct"/>
            <w:tcBorders>
              <w:left w:val="nil"/>
              <w:right w:val="nil"/>
            </w:tcBorders>
            <w:shd w:val="clear" w:color="auto" w:fill="auto"/>
            <w:vAlign w:val="bottom"/>
          </w:tcPr>
          <w:p w14:paraId="549B57E2" w14:textId="7BD63B9A" w:rsidR="00C06DBF" w:rsidRDefault="00B60667" w:rsidP="005E2AB6">
            <w:pPr>
              <w:autoSpaceDE w:val="0"/>
              <w:autoSpaceDN w:val="0"/>
              <w:adjustRightInd w:val="0"/>
              <w:spacing w:before="120"/>
              <w:ind w:left="-108" w:right="-86"/>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Albaraka Gayrimenkul Portföy</w:t>
            </w:r>
          </w:p>
          <w:p w14:paraId="6144A24F" w14:textId="2BF33921" w:rsidR="00C06DBF" w:rsidRDefault="00B60667">
            <w:pPr>
              <w:autoSpaceDE w:val="0"/>
              <w:autoSpaceDN w:val="0"/>
              <w:adjustRightInd w:val="0"/>
              <w:ind w:left="-108" w:right="-86"/>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 xml:space="preserve">Yönetimi A.Ş. </w:t>
            </w:r>
            <w:proofErr w:type="spellStart"/>
            <w:r w:rsidRPr="009128F0">
              <w:rPr>
                <w:rFonts w:ascii="Arial" w:hAnsi="Arial" w:cs="Arial"/>
                <w:color w:val="000000" w:themeColor="text1"/>
                <w:sz w:val="17"/>
                <w:szCs w:val="17"/>
                <w:lang w:eastAsia="en-US"/>
              </w:rPr>
              <w:t>One</w:t>
            </w:r>
            <w:proofErr w:type="spellEnd"/>
            <w:r w:rsidRPr="009128F0">
              <w:rPr>
                <w:rFonts w:ascii="Arial" w:hAnsi="Arial" w:cs="Arial"/>
                <w:color w:val="000000" w:themeColor="text1"/>
                <w:sz w:val="17"/>
                <w:szCs w:val="17"/>
                <w:lang w:eastAsia="en-US"/>
              </w:rPr>
              <w:t xml:space="preserve"> </w:t>
            </w:r>
            <w:proofErr w:type="spellStart"/>
            <w:r w:rsidRPr="009128F0">
              <w:rPr>
                <w:rFonts w:ascii="Arial" w:hAnsi="Arial" w:cs="Arial"/>
                <w:color w:val="000000" w:themeColor="text1"/>
                <w:sz w:val="17"/>
                <w:szCs w:val="17"/>
                <w:lang w:eastAsia="en-US"/>
              </w:rPr>
              <w:t>Tower</w:t>
            </w:r>
            <w:proofErr w:type="spellEnd"/>
          </w:p>
          <w:p w14:paraId="5086BAD1" w14:textId="17EBACD9" w:rsidR="00B60667" w:rsidRPr="009128F0" w:rsidRDefault="00B60667">
            <w:pPr>
              <w:autoSpaceDE w:val="0"/>
              <w:autoSpaceDN w:val="0"/>
              <w:adjustRightInd w:val="0"/>
              <w:ind w:left="-108" w:right="-86"/>
              <w:rPr>
                <w:rFonts w:ascii="Arial" w:hAnsi="Arial" w:cs="Arial"/>
                <w:color w:val="000000" w:themeColor="text1"/>
                <w:sz w:val="18"/>
                <w:szCs w:val="18"/>
              </w:rPr>
            </w:pPr>
            <w:r w:rsidRPr="009128F0">
              <w:rPr>
                <w:rFonts w:ascii="Arial" w:hAnsi="Arial" w:cs="Arial"/>
                <w:color w:val="000000" w:themeColor="text1"/>
                <w:sz w:val="17"/>
                <w:szCs w:val="17"/>
                <w:lang w:eastAsia="en-US"/>
              </w:rPr>
              <w:t>Gayrimenkul Yatırım Fonu</w:t>
            </w:r>
          </w:p>
        </w:tc>
        <w:tc>
          <w:tcPr>
            <w:tcW w:w="768" w:type="pct"/>
            <w:tcBorders>
              <w:top w:val="nil"/>
              <w:bottom w:val="nil"/>
            </w:tcBorders>
            <w:shd w:val="clear" w:color="auto" w:fill="auto"/>
            <w:vAlign w:val="bottom"/>
          </w:tcPr>
          <w:p w14:paraId="5BB9C4E2" w14:textId="77777777" w:rsidR="00B60667" w:rsidRPr="009128F0" w:rsidRDefault="00B60667" w:rsidP="00B60667">
            <w:pPr>
              <w:ind w:right="26"/>
              <w:jc w:val="center"/>
              <w:rPr>
                <w:rFonts w:ascii="Arial" w:hAnsi="Arial" w:cs="Arial"/>
                <w:sz w:val="18"/>
                <w:szCs w:val="18"/>
              </w:rPr>
            </w:pPr>
            <w:r w:rsidRPr="009128F0">
              <w:rPr>
                <w:rFonts w:ascii="Arial" w:hAnsi="Arial" w:cs="Arial"/>
                <w:sz w:val="18"/>
                <w:szCs w:val="18"/>
              </w:rPr>
              <w:t>100,00</w:t>
            </w:r>
          </w:p>
        </w:tc>
        <w:tc>
          <w:tcPr>
            <w:tcW w:w="473" w:type="pct"/>
            <w:tcBorders>
              <w:top w:val="nil"/>
              <w:bottom w:val="nil"/>
            </w:tcBorders>
            <w:shd w:val="clear" w:color="auto" w:fill="auto"/>
            <w:vAlign w:val="bottom"/>
          </w:tcPr>
          <w:p w14:paraId="00C2ED98" w14:textId="77777777" w:rsidR="00B60667" w:rsidRPr="006514CD" w:rsidRDefault="00B60667" w:rsidP="00B60667">
            <w:pPr>
              <w:ind w:right="41"/>
              <w:jc w:val="center"/>
              <w:rPr>
                <w:rFonts w:ascii="Arial" w:hAnsi="Arial" w:cs="Arial"/>
                <w:sz w:val="18"/>
                <w:szCs w:val="18"/>
              </w:rPr>
            </w:pPr>
            <w:r w:rsidRPr="006514CD">
              <w:rPr>
                <w:rFonts w:ascii="Arial" w:hAnsi="Arial" w:cs="Arial"/>
                <w:sz w:val="18"/>
                <w:szCs w:val="18"/>
              </w:rPr>
              <w:t>100,00</w:t>
            </w:r>
          </w:p>
        </w:tc>
        <w:tc>
          <w:tcPr>
            <w:tcW w:w="617" w:type="pct"/>
            <w:tcBorders>
              <w:top w:val="nil"/>
              <w:bottom w:val="nil"/>
            </w:tcBorders>
            <w:shd w:val="clear" w:color="auto" w:fill="auto"/>
            <w:vAlign w:val="bottom"/>
          </w:tcPr>
          <w:p w14:paraId="51218B60" w14:textId="4391D5A4" w:rsidR="00B60667" w:rsidRPr="006514CD" w:rsidRDefault="00C9235B" w:rsidP="00B60667">
            <w:pPr>
              <w:jc w:val="center"/>
              <w:rPr>
                <w:rFonts w:ascii="Arial" w:hAnsi="Arial" w:cs="Arial"/>
                <w:sz w:val="18"/>
                <w:szCs w:val="18"/>
              </w:rPr>
            </w:pPr>
            <w:r w:rsidRPr="00C9235B">
              <w:rPr>
                <w:rFonts w:ascii="Arial" w:hAnsi="Arial" w:cs="Arial"/>
                <w:sz w:val="18"/>
                <w:szCs w:val="18"/>
              </w:rPr>
              <w:t>395.000</w:t>
            </w:r>
          </w:p>
        </w:tc>
        <w:tc>
          <w:tcPr>
            <w:tcW w:w="420" w:type="pct"/>
            <w:tcBorders>
              <w:top w:val="nil"/>
              <w:bottom w:val="nil"/>
            </w:tcBorders>
            <w:shd w:val="clear" w:color="auto" w:fill="auto"/>
            <w:vAlign w:val="bottom"/>
          </w:tcPr>
          <w:p w14:paraId="0EECD3B2" w14:textId="65EFC796" w:rsidR="00B60667" w:rsidRPr="006514CD" w:rsidRDefault="007D10F6" w:rsidP="00B60667">
            <w:pPr>
              <w:ind w:left="-181"/>
              <w:jc w:val="right"/>
              <w:rPr>
                <w:rFonts w:ascii="Arial" w:hAnsi="Arial" w:cs="Arial"/>
                <w:sz w:val="18"/>
                <w:szCs w:val="18"/>
              </w:rPr>
            </w:pPr>
            <w:r>
              <w:rPr>
                <w:rFonts w:ascii="Arial" w:hAnsi="Arial" w:cs="Arial"/>
                <w:sz w:val="18"/>
                <w:szCs w:val="18"/>
              </w:rPr>
              <w:t>13.539</w:t>
            </w:r>
          </w:p>
        </w:tc>
        <w:tc>
          <w:tcPr>
            <w:tcW w:w="423" w:type="pct"/>
            <w:tcBorders>
              <w:top w:val="nil"/>
              <w:bottom w:val="nil"/>
            </w:tcBorders>
            <w:shd w:val="clear" w:color="auto" w:fill="auto"/>
            <w:vAlign w:val="bottom"/>
          </w:tcPr>
          <w:p w14:paraId="2E820F3C" w14:textId="2CAC2043" w:rsidR="00B60667" w:rsidRPr="006514CD" w:rsidRDefault="007D10F6" w:rsidP="00B60667">
            <w:pPr>
              <w:ind w:left="-181"/>
              <w:jc w:val="right"/>
              <w:rPr>
                <w:rFonts w:ascii="Arial" w:hAnsi="Arial" w:cs="Arial"/>
                <w:sz w:val="18"/>
                <w:szCs w:val="18"/>
              </w:rPr>
            </w:pPr>
            <w:r>
              <w:rPr>
                <w:rFonts w:ascii="Arial" w:hAnsi="Arial" w:cs="Arial"/>
                <w:sz w:val="18"/>
                <w:szCs w:val="18"/>
              </w:rPr>
              <w:t>6.194</w:t>
            </w:r>
          </w:p>
        </w:tc>
        <w:tc>
          <w:tcPr>
            <w:tcW w:w="622" w:type="pct"/>
            <w:tcBorders>
              <w:top w:val="nil"/>
              <w:bottom w:val="nil"/>
            </w:tcBorders>
            <w:shd w:val="clear" w:color="auto" w:fill="auto"/>
            <w:vAlign w:val="bottom"/>
          </w:tcPr>
          <w:p w14:paraId="4E8F33C8" w14:textId="1FBF69D0" w:rsidR="00B60667" w:rsidRPr="006514CD" w:rsidRDefault="007D10F6" w:rsidP="004A7649">
            <w:pPr>
              <w:ind w:left="-181" w:right="-10"/>
              <w:jc w:val="right"/>
              <w:rPr>
                <w:rFonts w:ascii="Arial" w:hAnsi="Arial" w:cs="Arial"/>
                <w:sz w:val="18"/>
                <w:szCs w:val="18"/>
              </w:rPr>
            </w:pPr>
            <w:r>
              <w:rPr>
                <w:rFonts w:ascii="Arial" w:hAnsi="Arial" w:cs="Arial"/>
                <w:sz w:val="18"/>
                <w:szCs w:val="18"/>
              </w:rPr>
              <w:t>7.34</w:t>
            </w:r>
            <w:r w:rsidR="004A7649">
              <w:rPr>
                <w:rFonts w:ascii="Arial" w:hAnsi="Arial" w:cs="Arial"/>
                <w:sz w:val="18"/>
                <w:szCs w:val="18"/>
              </w:rPr>
              <w:t>5</w:t>
            </w:r>
          </w:p>
        </w:tc>
      </w:tr>
      <w:tr w:rsidR="00B60667" w:rsidRPr="009128F0" w14:paraId="63154178" w14:textId="77777777" w:rsidTr="005E2AB6">
        <w:trPr>
          <w:trHeight w:hRule="exact" w:val="580"/>
        </w:trPr>
        <w:tc>
          <w:tcPr>
            <w:tcW w:w="1676" w:type="pct"/>
            <w:tcBorders>
              <w:left w:val="nil"/>
              <w:right w:val="nil"/>
            </w:tcBorders>
            <w:shd w:val="clear" w:color="auto" w:fill="auto"/>
            <w:vAlign w:val="bottom"/>
          </w:tcPr>
          <w:p w14:paraId="08ECBCD2" w14:textId="77777777" w:rsidR="00C06DBF" w:rsidRDefault="00B60667" w:rsidP="00B60667">
            <w:pPr>
              <w:ind w:left="-108"/>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 xml:space="preserve">Albaraka Gayrimenkul Portföy Yönetimi A.Ş. </w:t>
            </w:r>
            <w:proofErr w:type="gramStart"/>
            <w:r w:rsidRPr="009128F0">
              <w:rPr>
                <w:rFonts w:ascii="Arial" w:hAnsi="Arial" w:cs="Arial"/>
                <w:color w:val="000000" w:themeColor="text1"/>
                <w:sz w:val="17"/>
                <w:szCs w:val="17"/>
                <w:lang w:eastAsia="en-US"/>
              </w:rPr>
              <w:t>Dükkan</w:t>
            </w:r>
            <w:proofErr w:type="gramEnd"/>
          </w:p>
          <w:p w14:paraId="4B295534" w14:textId="781B03B6" w:rsidR="00B60667" w:rsidRPr="009128F0" w:rsidRDefault="00B60667" w:rsidP="00B60667">
            <w:pPr>
              <w:ind w:left="-108"/>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Gayrimenkul Yatırım Fonu</w:t>
            </w:r>
          </w:p>
        </w:tc>
        <w:tc>
          <w:tcPr>
            <w:tcW w:w="768" w:type="pct"/>
            <w:tcBorders>
              <w:top w:val="nil"/>
              <w:bottom w:val="nil"/>
            </w:tcBorders>
            <w:shd w:val="clear" w:color="auto" w:fill="auto"/>
            <w:vAlign w:val="bottom"/>
          </w:tcPr>
          <w:p w14:paraId="0BB67AF2" w14:textId="77777777" w:rsidR="00B60667" w:rsidRPr="009128F0" w:rsidRDefault="00B60667" w:rsidP="00B60667">
            <w:pPr>
              <w:ind w:right="26"/>
              <w:jc w:val="center"/>
              <w:rPr>
                <w:rFonts w:ascii="Arial" w:hAnsi="Arial" w:cs="Arial"/>
                <w:sz w:val="18"/>
                <w:szCs w:val="18"/>
              </w:rPr>
            </w:pPr>
            <w:r w:rsidRPr="009128F0">
              <w:rPr>
                <w:rFonts w:ascii="Arial" w:hAnsi="Arial" w:cs="Arial"/>
                <w:sz w:val="18"/>
                <w:szCs w:val="18"/>
              </w:rPr>
              <w:t>100,00</w:t>
            </w:r>
          </w:p>
        </w:tc>
        <w:tc>
          <w:tcPr>
            <w:tcW w:w="473" w:type="pct"/>
            <w:tcBorders>
              <w:top w:val="nil"/>
              <w:bottom w:val="nil"/>
            </w:tcBorders>
            <w:shd w:val="clear" w:color="auto" w:fill="auto"/>
            <w:vAlign w:val="bottom"/>
          </w:tcPr>
          <w:p w14:paraId="72973B3A" w14:textId="77777777" w:rsidR="00B60667" w:rsidRPr="006514CD" w:rsidRDefault="00B60667" w:rsidP="00B60667">
            <w:pPr>
              <w:ind w:right="41"/>
              <w:jc w:val="center"/>
              <w:rPr>
                <w:rFonts w:ascii="Arial" w:hAnsi="Arial" w:cs="Arial"/>
                <w:sz w:val="18"/>
                <w:szCs w:val="18"/>
              </w:rPr>
            </w:pPr>
            <w:r w:rsidRPr="006514CD">
              <w:rPr>
                <w:rFonts w:ascii="Arial" w:hAnsi="Arial" w:cs="Arial"/>
                <w:sz w:val="18"/>
                <w:szCs w:val="18"/>
              </w:rPr>
              <w:t>100,00</w:t>
            </w:r>
          </w:p>
        </w:tc>
        <w:tc>
          <w:tcPr>
            <w:tcW w:w="617" w:type="pct"/>
            <w:tcBorders>
              <w:top w:val="nil"/>
              <w:bottom w:val="nil"/>
            </w:tcBorders>
            <w:shd w:val="clear" w:color="auto" w:fill="auto"/>
            <w:vAlign w:val="bottom"/>
          </w:tcPr>
          <w:p w14:paraId="2EC80B72" w14:textId="6C575731" w:rsidR="00B60667" w:rsidRPr="006514CD" w:rsidRDefault="00C9235B" w:rsidP="00B60667">
            <w:pPr>
              <w:jc w:val="center"/>
              <w:rPr>
                <w:rFonts w:ascii="Arial" w:hAnsi="Arial" w:cs="Arial"/>
                <w:sz w:val="18"/>
                <w:szCs w:val="18"/>
              </w:rPr>
            </w:pPr>
            <w:r w:rsidRPr="00C9235B">
              <w:rPr>
                <w:rFonts w:ascii="Arial" w:hAnsi="Arial" w:cs="Arial"/>
                <w:sz w:val="18"/>
                <w:szCs w:val="18"/>
              </w:rPr>
              <w:t>390.000</w:t>
            </w:r>
          </w:p>
        </w:tc>
        <w:tc>
          <w:tcPr>
            <w:tcW w:w="420" w:type="pct"/>
            <w:tcBorders>
              <w:top w:val="nil"/>
              <w:bottom w:val="nil"/>
            </w:tcBorders>
            <w:shd w:val="clear" w:color="auto" w:fill="auto"/>
            <w:vAlign w:val="bottom"/>
          </w:tcPr>
          <w:p w14:paraId="4B6BD321" w14:textId="69F4ECC9" w:rsidR="00B60667" w:rsidRPr="006514CD" w:rsidRDefault="004A7649" w:rsidP="00B60667">
            <w:pPr>
              <w:jc w:val="right"/>
              <w:rPr>
                <w:rFonts w:ascii="Arial" w:hAnsi="Arial" w:cs="Arial"/>
                <w:sz w:val="18"/>
                <w:szCs w:val="18"/>
              </w:rPr>
            </w:pPr>
            <w:r>
              <w:rPr>
                <w:rFonts w:ascii="Arial" w:hAnsi="Arial" w:cs="Arial"/>
                <w:sz w:val="18"/>
                <w:szCs w:val="18"/>
              </w:rPr>
              <w:t>6.782</w:t>
            </w:r>
          </w:p>
        </w:tc>
        <w:tc>
          <w:tcPr>
            <w:tcW w:w="423" w:type="pct"/>
            <w:tcBorders>
              <w:top w:val="nil"/>
              <w:bottom w:val="nil"/>
            </w:tcBorders>
            <w:shd w:val="clear" w:color="auto" w:fill="auto"/>
            <w:vAlign w:val="bottom"/>
          </w:tcPr>
          <w:p w14:paraId="028F741B" w14:textId="7ECE729F" w:rsidR="00B60667" w:rsidRPr="006514CD" w:rsidRDefault="004A7649" w:rsidP="00B60667">
            <w:pPr>
              <w:jc w:val="right"/>
              <w:rPr>
                <w:rFonts w:ascii="Arial" w:hAnsi="Arial" w:cs="Arial"/>
                <w:sz w:val="18"/>
                <w:szCs w:val="18"/>
              </w:rPr>
            </w:pPr>
            <w:r>
              <w:rPr>
                <w:rFonts w:ascii="Arial" w:hAnsi="Arial" w:cs="Arial"/>
                <w:sz w:val="18"/>
                <w:szCs w:val="18"/>
              </w:rPr>
              <w:t>1.706</w:t>
            </w:r>
          </w:p>
        </w:tc>
        <w:tc>
          <w:tcPr>
            <w:tcW w:w="622" w:type="pct"/>
            <w:tcBorders>
              <w:top w:val="nil"/>
              <w:bottom w:val="nil"/>
            </w:tcBorders>
            <w:shd w:val="clear" w:color="auto" w:fill="auto"/>
            <w:vAlign w:val="bottom"/>
          </w:tcPr>
          <w:p w14:paraId="5465DE7D" w14:textId="7CD0D554" w:rsidR="00B60667" w:rsidRPr="006514CD" w:rsidRDefault="004A7649" w:rsidP="00B60667">
            <w:pPr>
              <w:ind w:right="-10"/>
              <w:jc w:val="right"/>
              <w:rPr>
                <w:rFonts w:ascii="Arial" w:hAnsi="Arial" w:cs="Arial"/>
                <w:sz w:val="18"/>
                <w:szCs w:val="18"/>
              </w:rPr>
            </w:pPr>
            <w:r>
              <w:rPr>
                <w:rFonts w:ascii="Arial" w:hAnsi="Arial" w:cs="Arial"/>
                <w:sz w:val="18"/>
                <w:szCs w:val="18"/>
              </w:rPr>
              <w:t>5.076</w:t>
            </w:r>
          </w:p>
        </w:tc>
      </w:tr>
      <w:tr w:rsidR="00B60667" w:rsidRPr="009128F0" w14:paraId="29FEE4B9" w14:textId="77777777" w:rsidTr="005E2AB6">
        <w:trPr>
          <w:trHeight w:hRule="exact" w:val="580"/>
        </w:trPr>
        <w:tc>
          <w:tcPr>
            <w:tcW w:w="1676" w:type="pct"/>
            <w:tcBorders>
              <w:left w:val="nil"/>
              <w:right w:val="nil"/>
            </w:tcBorders>
            <w:shd w:val="clear" w:color="auto" w:fill="auto"/>
            <w:vAlign w:val="bottom"/>
          </w:tcPr>
          <w:p w14:paraId="16CA5A4A" w14:textId="77777777" w:rsidR="00C06DBF" w:rsidRDefault="00B60667" w:rsidP="00B60667">
            <w:pPr>
              <w:ind w:left="-108"/>
              <w:rPr>
                <w:rFonts w:ascii="Arial" w:hAnsi="Arial" w:cs="Arial"/>
                <w:color w:val="000000" w:themeColor="text1"/>
                <w:sz w:val="17"/>
                <w:szCs w:val="17"/>
                <w:lang w:eastAsia="en-US"/>
              </w:rPr>
            </w:pPr>
            <w:r w:rsidRPr="009128F0">
              <w:rPr>
                <w:rFonts w:ascii="Arial" w:hAnsi="Arial" w:cs="Arial"/>
                <w:color w:val="000000" w:themeColor="text1"/>
                <w:sz w:val="17"/>
                <w:szCs w:val="17"/>
                <w:lang w:eastAsia="en-US"/>
              </w:rPr>
              <w:t xml:space="preserve">Albaraka Gayrimenkul Portföy Yönetimi A.Ş. </w:t>
            </w:r>
            <w:proofErr w:type="spellStart"/>
            <w:r w:rsidRPr="009128F0">
              <w:rPr>
                <w:rFonts w:ascii="Arial" w:hAnsi="Arial" w:cs="Arial"/>
                <w:color w:val="000000" w:themeColor="text1"/>
                <w:sz w:val="17"/>
                <w:szCs w:val="17"/>
                <w:lang w:eastAsia="en-US"/>
              </w:rPr>
              <w:t>Batışehir</w:t>
            </w:r>
            <w:proofErr w:type="spellEnd"/>
          </w:p>
          <w:p w14:paraId="417D8431" w14:textId="6C2A509E" w:rsidR="00B60667" w:rsidRPr="009128F0" w:rsidRDefault="00B60667" w:rsidP="00B60667">
            <w:pPr>
              <w:ind w:left="-108"/>
              <w:rPr>
                <w:rFonts w:ascii="Arial" w:hAnsi="Arial" w:cs="Arial"/>
                <w:color w:val="000000" w:themeColor="text1"/>
                <w:sz w:val="18"/>
                <w:szCs w:val="18"/>
              </w:rPr>
            </w:pPr>
            <w:r w:rsidRPr="009128F0">
              <w:rPr>
                <w:rFonts w:ascii="Arial" w:hAnsi="Arial" w:cs="Arial"/>
                <w:color w:val="000000" w:themeColor="text1"/>
                <w:sz w:val="17"/>
                <w:szCs w:val="17"/>
                <w:lang w:eastAsia="en-US"/>
              </w:rPr>
              <w:t>Gayrimenkul Yatırım Fonu</w:t>
            </w:r>
          </w:p>
        </w:tc>
        <w:tc>
          <w:tcPr>
            <w:tcW w:w="768" w:type="pct"/>
            <w:tcBorders>
              <w:top w:val="nil"/>
              <w:bottom w:val="nil"/>
            </w:tcBorders>
            <w:shd w:val="clear" w:color="auto" w:fill="auto"/>
            <w:vAlign w:val="bottom"/>
          </w:tcPr>
          <w:p w14:paraId="07451F5A" w14:textId="77777777" w:rsidR="00B60667" w:rsidRPr="009128F0" w:rsidRDefault="00B60667" w:rsidP="00B60667">
            <w:pPr>
              <w:jc w:val="center"/>
              <w:rPr>
                <w:rFonts w:ascii="Arial" w:hAnsi="Arial" w:cs="Arial"/>
                <w:sz w:val="18"/>
                <w:szCs w:val="18"/>
              </w:rPr>
            </w:pPr>
            <w:r w:rsidRPr="009128F0">
              <w:rPr>
                <w:rFonts w:ascii="Arial" w:hAnsi="Arial" w:cs="Arial"/>
                <w:sz w:val="18"/>
                <w:szCs w:val="18"/>
              </w:rPr>
              <w:t>52,275</w:t>
            </w:r>
          </w:p>
        </w:tc>
        <w:tc>
          <w:tcPr>
            <w:tcW w:w="473" w:type="pct"/>
            <w:tcBorders>
              <w:top w:val="nil"/>
              <w:bottom w:val="nil"/>
            </w:tcBorders>
            <w:shd w:val="clear" w:color="auto" w:fill="auto"/>
            <w:vAlign w:val="bottom"/>
          </w:tcPr>
          <w:p w14:paraId="01D0611E" w14:textId="77777777" w:rsidR="00B60667" w:rsidRPr="006514CD" w:rsidRDefault="00B60667" w:rsidP="00B60667">
            <w:pPr>
              <w:jc w:val="center"/>
              <w:rPr>
                <w:rFonts w:ascii="Arial" w:hAnsi="Arial" w:cs="Arial"/>
                <w:sz w:val="18"/>
                <w:szCs w:val="18"/>
              </w:rPr>
            </w:pPr>
            <w:r w:rsidRPr="006514CD">
              <w:rPr>
                <w:rFonts w:ascii="Arial" w:hAnsi="Arial" w:cs="Arial"/>
                <w:sz w:val="18"/>
                <w:szCs w:val="18"/>
              </w:rPr>
              <w:t>52,275</w:t>
            </w:r>
          </w:p>
        </w:tc>
        <w:tc>
          <w:tcPr>
            <w:tcW w:w="617" w:type="pct"/>
            <w:tcBorders>
              <w:top w:val="nil"/>
              <w:bottom w:val="nil"/>
            </w:tcBorders>
            <w:shd w:val="clear" w:color="auto" w:fill="auto"/>
            <w:vAlign w:val="bottom"/>
          </w:tcPr>
          <w:p w14:paraId="322A6FD3" w14:textId="664F44FA" w:rsidR="00B60667" w:rsidRPr="006514CD" w:rsidRDefault="00586245" w:rsidP="00B60667">
            <w:pPr>
              <w:jc w:val="center"/>
              <w:rPr>
                <w:rFonts w:ascii="Arial" w:hAnsi="Arial" w:cs="Arial"/>
                <w:sz w:val="18"/>
                <w:szCs w:val="18"/>
              </w:rPr>
            </w:pPr>
            <w:r w:rsidRPr="00586245">
              <w:rPr>
                <w:rFonts w:ascii="Arial" w:hAnsi="Arial" w:cs="Arial"/>
                <w:sz w:val="18"/>
                <w:szCs w:val="18"/>
              </w:rPr>
              <w:t>295.000</w:t>
            </w:r>
          </w:p>
        </w:tc>
        <w:tc>
          <w:tcPr>
            <w:tcW w:w="420" w:type="pct"/>
            <w:tcBorders>
              <w:top w:val="nil"/>
              <w:bottom w:val="nil"/>
            </w:tcBorders>
            <w:shd w:val="clear" w:color="auto" w:fill="auto"/>
            <w:vAlign w:val="bottom"/>
          </w:tcPr>
          <w:p w14:paraId="2110C6C7" w14:textId="179C07F4" w:rsidR="00B60667" w:rsidRPr="006514CD" w:rsidRDefault="004A7649" w:rsidP="004A7649">
            <w:pPr>
              <w:jc w:val="right"/>
              <w:rPr>
                <w:rFonts w:ascii="Arial" w:hAnsi="Arial" w:cs="Arial"/>
                <w:sz w:val="18"/>
                <w:szCs w:val="18"/>
              </w:rPr>
            </w:pPr>
            <w:r>
              <w:rPr>
                <w:rFonts w:ascii="Arial" w:hAnsi="Arial" w:cs="Arial"/>
                <w:sz w:val="18"/>
                <w:szCs w:val="18"/>
              </w:rPr>
              <w:t>9.14</w:t>
            </w:r>
            <w:r w:rsidR="006A60E8">
              <w:rPr>
                <w:rFonts w:ascii="Arial" w:hAnsi="Arial" w:cs="Arial"/>
                <w:sz w:val="18"/>
                <w:szCs w:val="18"/>
              </w:rPr>
              <w:t>6</w:t>
            </w:r>
          </w:p>
        </w:tc>
        <w:tc>
          <w:tcPr>
            <w:tcW w:w="423" w:type="pct"/>
            <w:tcBorders>
              <w:top w:val="nil"/>
              <w:bottom w:val="nil"/>
            </w:tcBorders>
            <w:shd w:val="clear" w:color="auto" w:fill="auto"/>
            <w:vAlign w:val="bottom"/>
          </w:tcPr>
          <w:p w14:paraId="1BA67199" w14:textId="2D9318D8" w:rsidR="00B60667" w:rsidRPr="006514CD" w:rsidRDefault="004A7649" w:rsidP="00B60667">
            <w:pPr>
              <w:jc w:val="right"/>
              <w:rPr>
                <w:rFonts w:ascii="Arial" w:hAnsi="Arial" w:cs="Arial"/>
                <w:sz w:val="18"/>
                <w:szCs w:val="18"/>
              </w:rPr>
            </w:pPr>
            <w:r>
              <w:rPr>
                <w:rFonts w:ascii="Arial" w:hAnsi="Arial" w:cs="Arial"/>
                <w:sz w:val="18"/>
                <w:szCs w:val="18"/>
              </w:rPr>
              <w:t>3.905</w:t>
            </w:r>
          </w:p>
        </w:tc>
        <w:tc>
          <w:tcPr>
            <w:tcW w:w="622" w:type="pct"/>
            <w:tcBorders>
              <w:top w:val="nil"/>
              <w:bottom w:val="nil"/>
            </w:tcBorders>
            <w:shd w:val="clear" w:color="auto" w:fill="auto"/>
            <w:vAlign w:val="bottom"/>
          </w:tcPr>
          <w:p w14:paraId="5B60C1FD" w14:textId="688704EB" w:rsidR="00B60667" w:rsidRPr="006514CD" w:rsidRDefault="004A7649" w:rsidP="00B60667">
            <w:pPr>
              <w:ind w:right="-10"/>
              <w:jc w:val="right"/>
              <w:rPr>
                <w:rFonts w:ascii="Arial" w:hAnsi="Arial" w:cs="Arial"/>
                <w:sz w:val="18"/>
                <w:szCs w:val="18"/>
              </w:rPr>
            </w:pPr>
            <w:r>
              <w:rPr>
                <w:rFonts w:ascii="Arial" w:hAnsi="Arial" w:cs="Arial"/>
                <w:sz w:val="18"/>
                <w:szCs w:val="18"/>
              </w:rPr>
              <w:t>5.240</w:t>
            </w:r>
          </w:p>
        </w:tc>
      </w:tr>
      <w:tr w:rsidR="00B60667" w:rsidRPr="009128F0" w14:paraId="52F97033" w14:textId="77777777" w:rsidTr="005E2AB6">
        <w:trPr>
          <w:trHeight w:hRule="exact" w:val="189"/>
        </w:trPr>
        <w:tc>
          <w:tcPr>
            <w:tcW w:w="1676" w:type="pct"/>
            <w:tcBorders>
              <w:left w:val="nil"/>
              <w:bottom w:val="single" w:sz="4" w:space="0" w:color="auto"/>
              <w:right w:val="nil"/>
            </w:tcBorders>
            <w:shd w:val="clear" w:color="auto" w:fill="auto"/>
            <w:vAlign w:val="bottom"/>
          </w:tcPr>
          <w:p w14:paraId="32995092" w14:textId="77777777" w:rsidR="00B60667" w:rsidRPr="009128F0" w:rsidRDefault="00B60667" w:rsidP="00B60667">
            <w:pPr>
              <w:rPr>
                <w:rFonts w:ascii="Arial" w:hAnsi="Arial" w:cs="Arial"/>
                <w:color w:val="000000" w:themeColor="text1"/>
                <w:sz w:val="17"/>
                <w:szCs w:val="17"/>
                <w:lang w:eastAsia="en-US"/>
              </w:rPr>
            </w:pPr>
          </w:p>
        </w:tc>
        <w:tc>
          <w:tcPr>
            <w:tcW w:w="768" w:type="pct"/>
            <w:tcBorders>
              <w:top w:val="nil"/>
              <w:bottom w:val="single" w:sz="4" w:space="0" w:color="auto"/>
            </w:tcBorders>
            <w:shd w:val="clear" w:color="auto" w:fill="auto"/>
            <w:vAlign w:val="bottom"/>
          </w:tcPr>
          <w:p w14:paraId="3EB4AFD4" w14:textId="77777777" w:rsidR="00B60667" w:rsidRPr="009128F0" w:rsidRDefault="00B60667" w:rsidP="00B60667">
            <w:pPr>
              <w:jc w:val="center"/>
              <w:rPr>
                <w:rFonts w:ascii="Arial" w:hAnsi="Arial" w:cs="Arial"/>
                <w:sz w:val="18"/>
                <w:szCs w:val="18"/>
              </w:rPr>
            </w:pPr>
          </w:p>
        </w:tc>
        <w:tc>
          <w:tcPr>
            <w:tcW w:w="473" w:type="pct"/>
            <w:tcBorders>
              <w:top w:val="nil"/>
              <w:bottom w:val="single" w:sz="4" w:space="0" w:color="auto"/>
            </w:tcBorders>
            <w:shd w:val="clear" w:color="auto" w:fill="auto"/>
            <w:vAlign w:val="bottom"/>
          </w:tcPr>
          <w:p w14:paraId="34CA3A19" w14:textId="77777777" w:rsidR="00B60667" w:rsidRPr="009128F0" w:rsidRDefault="00B60667" w:rsidP="00B60667">
            <w:pPr>
              <w:jc w:val="center"/>
              <w:rPr>
                <w:rFonts w:ascii="Arial" w:hAnsi="Arial" w:cs="Arial"/>
                <w:sz w:val="18"/>
                <w:szCs w:val="18"/>
              </w:rPr>
            </w:pPr>
          </w:p>
        </w:tc>
        <w:tc>
          <w:tcPr>
            <w:tcW w:w="617" w:type="pct"/>
            <w:tcBorders>
              <w:top w:val="nil"/>
              <w:bottom w:val="single" w:sz="4" w:space="0" w:color="auto"/>
            </w:tcBorders>
            <w:shd w:val="clear" w:color="auto" w:fill="auto"/>
            <w:vAlign w:val="bottom"/>
          </w:tcPr>
          <w:p w14:paraId="4D23A201" w14:textId="77777777" w:rsidR="00B60667" w:rsidRPr="009128F0" w:rsidRDefault="00B60667" w:rsidP="00B60667">
            <w:pPr>
              <w:jc w:val="center"/>
              <w:rPr>
                <w:rFonts w:ascii="Arial" w:hAnsi="Arial" w:cs="Arial"/>
                <w:sz w:val="18"/>
                <w:szCs w:val="18"/>
              </w:rPr>
            </w:pPr>
          </w:p>
        </w:tc>
        <w:tc>
          <w:tcPr>
            <w:tcW w:w="420" w:type="pct"/>
            <w:tcBorders>
              <w:top w:val="nil"/>
              <w:bottom w:val="single" w:sz="4" w:space="0" w:color="auto"/>
            </w:tcBorders>
            <w:shd w:val="clear" w:color="auto" w:fill="auto"/>
            <w:vAlign w:val="bottom"/>
          </w:tcPr>
          <w:p w14:paraId="6B0AE0CB" w14:textId="77777777" w:rsidR="00B60667" w:rsidRPr="009128F0" w:rsidRDefault="00B60667" w:rsidP="00B60667">
            <w:pPr>
              <w:jc w:val="center"/>
              <w:rPr>
                <w:rFonts w:ascii="Arial" w:hAnsi="Arial" w:cs="Arial"/>
                <w:sz w:val="18"/>
                <w:szCs w:val="18"/>
              </w:rPr>
            </w:pPr>
          </w:p>
        </w:tc>
        <w:tc>
          <w:tcPr>
            <w:tcW w:w="423" w:type="pct"/>
            <w:tcBorders>
              <w:top w:val="nil"/>
              <w:bottom w:val="single" w:sz="4" w:space="0" w:color="auto"/>
            </w:tcBorders>
            <w:shd w:val="clear" w:color="auto" w:fill="auto"/>
            <w:vAlign w:val="bottom"/>
          </w:tcPr>
          <w:p w14:paraId="1B5EC32F" w14:textId="77777777" w:rsidR="00B60667" w:rsidRPr="009128F0" w:rsidRDefault="00B60667" w:rsidP="00B60667">
            <w:pPr>
              <w:jc w:val="center"/>
              <w:rPr>
                <w:rFonts w:ascii="Arial" w:hAnsi="Arial" w:cs="Arial"/>
                <w:sz w:val="18"/>
                <w:szCs w:val="18"/>
              </w:rPr>
            </w:pPr>
          </w:p>
        </w:tc>
        <w:tc>
          <w:tcPr>
            <w:tcW w:w="622" w:type="pct"/>
            <w:tcBorders>
              <w:top w:val="nil"/>
              <w:bottom w:val="single" w:sz="4" w:space="0" w:color="auto"/>
            </w:tcBorders>
            <w:vAlign w:val="bottom"/>
          </w:tcPr>
          <w:p w14:paraId="1D72AA3C" w14:textId="77777777" w:rsidR="00B60667" w:rsidRPr="009128F0" w:rsidRDefault="00B60667" w:rsidP="00B60667">
            <w:pPr>
              <w:ind w:right="-414"/>
              <w:jc w:val="center"/>
              <w:rPr>
                <w:rFonts w:ascii="Arial" w:hAnsi="Arial" w:cs="Arial"/>
                <w:sz w:val="18"/>
                <w:szCs w:val="18"/>
              </w:rPr>
            </w:pPr>
          </w:p>
        </w:tc>
      </w:tr>
    </w:tbl>
    <w:p w14:paraId="46523B67" w14:textId="77777777" w:rsidR="00BB671E" w:rsidRPr="009128F0" w:rsidRDefault="00BB671E" w:rsidP="00900783">
      <w:pPr>
        <w:spacing w:before="120" w:after="120"/>
        <w:ind w:hanging="588"/>
        <w:rPr>
          <w:rFonts w:ascii="Arial" w:hAnsi="Arial" w:cs="Arial"/>
          <w:b/>
          <w:color w:val="000000" w:themeColor="text1"/>
          <w:sz w:val="20"/>
          <w:szCs w:val="20"/>
        </w:rPr>
        <w:sectPr w:rsidR="00BB671E" w:rsidRPr="009128F0" w:rsidSect="00377EF3">
          <w:pgSz w:w="11907" w:h="16840" w:code="9"/>
          <w:pgMar w:top="1418" w:right="1134" w:bottom="1418" w:left="1701" w:header="720" w:footer="720" w:gutter="0"/>
          <w:cols w:space="708"/>
          <w:docGrid w:linePitch="360"/>
        </w:sectPr>
      </w:pPr>
    </w:p>
    <w:p w14:paraId="5BBDC751" w14:textId="14A00DEF" w:rsidR="0069773A" w:rsidRDefault="0069773A" w:rsidP="006D762B">
      <w:pPr>
        <w:spacing w:after="120" w:line="240" w:lineRule="exact"/>
        <w:ind w:right="-143" w:hanging="630"/>
        <w:rPr>
          <w:rFonts w:ascii="Arial" w:hAnsi="Arial" w:cs="Arial"/>
          <w:b/>
          <w:sz w:val="20"/>
          <w:szCs w:val="20"/>
        </w:rPr>
      </w:pPr>
      <w:r w:rsidRPr="009128F0">
        <w:rPr>
          <w:rFonts w:ascii="Arial" w:hAnsi="Arial" w:cs="Arial"/>
          <w:b/>
          <w:sz w:val="20"/>
          <w:szCs w:val="20"/>
        </w:rPr>
        <w:lastRenderedPageBreak/>
        <w:t>I.</w:t>
      </w:r>
      <w:r w:rsidRPr="009128F0">
        <w:rPr>
          <w:rFonts w:ascii="Arial" w:hAnsi="Arial" w:cs="Arial"/>
          <w:b/>
          <w:sz w:val="20"/>
          <w:szCs w:val="20"/>
        </w:rPr>
        <w:tab/>
        <w:t>Konsolide bilançonun aktif hesaplarına ilişkin açıklama ve dipnotlar (devamı):</w:t>
      </w:r>
    </w:p>
    <w:p w14:paraId="6E8105F5" w14:textId="77777777" w:rsidR="006D762B" w:rsidRPr="00A5606A" w:rsidRDefault="006D762B" w:rsidP="006D762B">
      <w:pPr>
        <w:pStyle w:val="GvdeMetniGirintisi"/>
        <w:spacing w:before="120" w:after="120"/>
        <w:ind w:left="14" w:right="-158" w:hanging="673"/>
        <w:jc w:val="left"/>
        <w:rPr>
          <w:rFonts w:ascii="Arial" w:hAnsi="Arial" w:cs="Arial"/>
          <w:b/>
          <w:sz w:val="20"/>
          <w:szCs w:val="20"/>
        </w:rPr>
      </w:pPr>
      <w:r w:rsidRPr="00A5606A">
        <w:rPr>
          <w:rFonts w:ascii="Arial" w:hAnsi="Arial" w:cs="Arial"/>
          <w:b/>
          <w:sz w:val="20"/>
          <w:szCs w:val="20"/>
        </w:rPr>
        <w:t>10.</w:t>
      </w:r>
      <w:r w:rsidRPr="00A5606A">
        <w:rPr>
          <w:rFonts w:ascii="Arial" w:hAnsi="Arial" w:cs="Arial"/>
          <w:b/>
          <w:sz w:val="20"/>
          <w:szCs w:val="20"/>
        </w:rPr>
        <w:tab/>
        <w:t xml:space="preserve">Maddi duran varlıklara ilişkin açıklamalar: </w:t>
      </w:r>
    </w:p>
    <w:p w14:paraId="66CE7FF6" w14:textId="77777777" w:rsidR="006D762B" w:rsidRPr="00A5606A" w:rsidRDefault="006D762B" w:rsidP="006D762B">
      <w:pPr>
        <w:spacing w:before="120" w:after="120"/>
        <w:ind w:left="14" w:right="-153" w:hanging="14"/>
        <w:jc w:val="both"/>
        <w:rPr>
          <w:rFonts w:ascii="Arial" w:hAnsi="Arial" w:cs="Arial"/>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p>
    <w:p w14:paraId="1B0FF93B" w14:textId="77777777" w:rsidR="006D762B" w:rsidRPr="00A5606A" w:rsidRDefault="006D762B" w:rsidP="006D762B">
      <w:pPr>
        <w:spacing w:before="120" w:after="120"/>
        <w:ind w:left="14" w:right="-153" w:hanging="672"/>
        <w:jc w:val="both"/>
        <w:rPr>
          <w:rFonts w:ascii="Arial" w:hAnsi="Arial" w:cs="Arial"/>
          <w:b/>
          <w:sz w:val="20"/>
          <w:szCs w:val="20"/>
        </w:rPr>
      </w:pPr>
      <w:r w:rsidRPr="00A5606A">
        <w:rPr>
          <w:rFonts w:ascii="Arial" w:hAnsi="Arial" w:cs="Arial"/>
          <w:b/>
          <w:sz w:val="20"/>
          <w:szCs w:val="20"/>
        </w:rPr>
        <w:t>11.</w:t>
      </w:r>
      <w:r w:rsidRPr="00A5606A">
        <w:rPr>
          <w:rFonts w:ascii="Arial" w:hAnsi="Arial" w:cs="Arial"/>
          <w:b/>
          <w:sz w:val="20"/>
          <w:szCs w:val="20"/>
        </w:rPr>
        <w:tab/>
        <w:t>Maddi olmayan duran varlıklara ilişkin açıklamalar:</w:t>
      </w:r>
    </w:p>
    <w:p w14:paraId="4ED8FF62" w14:textId="77777777" w:rsidR="006D762B" w:rsidRPr="00A5606A" w:rsidRDefault="006D762B" w:rsidP="006D762B">
      <w:pPr>
        <w:spacing w:before="120" w:after="120"/>
        <w:ind w:left="14" w:right="-153"/>
        <w:jc w:val="both"/>
        <w:rPr>
          <w:rFonts w:ascii="Arial" w:hAnsi="Arial" w:cs="Arial"/>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p>
    <w:p w14:paraId="75CA4038" w14:textId="77777777" w:rsidR="006D762B" w:rsidRPr="00A5606A" w:rsidRDefault="006D762B" w:rsidP="006D762B">
      <w:pPr>
        <w:spacing w:before="120" w:after="120"/>
        <w:ind w:left="14" w:hanging="630"/>
        <w:jc w:val="both"/>
        <w:rPr>
          <w:rFonts w:ascii="Arial" w:hAnsi="Arial" w:cs="Arial"/>
          <w:b/>
          <w:sz w:val="20"/>
          <w:szCs w:val="20"/>
        </w:rPr>
      </w:pPr>
      <w:r w:rsidRPr="00A5606A">
        <w:rPr>
          <w:rFonts w:ascii="Arial" w:hAnsi="Arial" w:cs="Arial"/>
          <w:b/>
          <w:sz w:val="20"/>
          <w:szCs w:val="20"/>
        </w:rPr>
        <w:t xml:space="preserve">12. </w:t>
      </w:r>
      <w:r w:rsidRPr="00A5606A">
        <w:rPr>
          <w:rFonts w:ascii="Arial" w:hAnsi="Arial" w:cs="Arial"/>
          <w:b/>
          <w:sz w:val="20"/>
          <w:szCs w:val="20"/>
        </w:rPr>
        <w:tab/>
        <w:t>Yatırım amaçlı gayrimenkullere ilişkin açıklamalar:</w:t>
      </w:r>
    </w:p>
    <w:tbl>
      <w:tblPr>
        <w:tblW w:w="5084" w:type="pct"/>
        <w:tblLayout w:type="fixed"/>
        <w:tblCellMar>
          <w:left w:w="0" w:type="dxa"/>
          <w:right w:w="0" w:type="dxa"/>
        </w:tblCellMar>
        <w:tblLook w:val="0000" w:firstRow="0" w:lastRow="0" w:firstColumn="0" w:lastColumn="0" w:noHBand="0" w:noVBand="0"/>
      </w:tblPr>
      <w:tblGrid>
        <w:gridCol w:w="6796"/>
        <w:gridCol w:w="1192"/>
        <w:gridCol w:w="1236"/>
      </w:tblGrid>
      <w:tr w:rsidR="006D762B" w:rsidRPr="009128F0" w14:paraId="1441F2E6" w14:textId="77777777" w:rsidTr="006D762B">
        <w:trPr>
          <w:cantSplit/>
          <w:trHeight w:val="79"/>
        </w:trPr>
        <w:tc>
          <w:tcPr>
            <w:tcW w:w="3684" w:type="pct"/>
            <w:tcBorders>
              <w:top w:val="single" w:sz="4" w:space="0" w:color="auto"/>
              <w:bottom w:val="single" w:sz="4" w:space="0" w:color="auto"/>
            </w:tcBorders>
            <w:shd w:val="clear" w:color="auto" w:fill="auto"/>
            <w:vAlign w:val="bottom"/>
          </w:tcPr>
          <w:p w14:paraId="36E451ED" w14:textId="77777777" w:rsidR="006D762B" w:rsidRPr="009128F0" w:rsidRDefault="006D762B" w:rsidP="00D42DB2">
            <w:pPr>
              <w:jc w:val="both"/>
              <w:rPr>
                <w:rFonts w:ascii="Arial" w:hAnsi="Arial" w:cs="Arial"/>
                <w:b/>
                <w:sz w:val="18"/>
                <w:szCs w:val="18"/>
              </w:rPr>
            </w:pPr>
            <w:r w:rsidRPr="009128F0">
              <w:rPr>
                <w:rFonts w:ascii="Arial" w:hAnsi="Arial" w:cs="Arial"/>
                <w:b/>
                <w:sz w:val="18"/>
                <w:szCs w:val="18"/>
              </w:rPr>
              <w:t> </w:t>
            </w:r>
          </w:p>
        </w:tc>
        <w:tc>
          <w:tcPr>
            <w:tcW w:w="1316" w:type="pct"/>
            <w:gridSpan w:val="2"/>
            <w:tcBorders>
              <w:top w:val="single" w:sz="4" w:space="0" w:color="auto"/>
              <w:bottom w:val="single" w:sz="4" w:space="0" w:color="auto"/>
            </w:tcBorders>
            <w:shd w:val="clear" w:color="auto" w:fill="auto"/>
            <w:vAlign w:val="bottom"/>
          </w:tcPr>
          <w:p w14:paraId="7027C5D7" w14:textId="77777777" w:rsidR="006D762B" w:rsidRPr="009128F0" w:rsidRDefault="006D762B" w:rsidP="00D42DB2">
            <w:pPr>
              <w:ind w:right="-152"/>
              <w:jc w:val="center"/>
              <w:rPr>
                <w:rFonts w:ascii="Arial" w:hAnsi="Arial" w:cs="Arial"/>
                <w:b/>
                <w:sz w:val="18"/>
                <w:szCs w:val="18"/>
              </w:rPr>
            </w:pPr>
            <w:r w:rsidRPr="009128F0">
              <w:rPr>
                <w:rFonts w:ascii="Arial" w:hAnsi="Arial" w:cs="Arial"/>
                <w:b/>
                <w:sz w:val="18"/>
                <w:szCs w:val="18"/>
              </w:rPr>
              <w:t>Cari Dönem</w:t>
            </w:r>
          </w:p>
        </w:tc>
      </w:tr>
      <w:tr w:rsidR="006D762B" w:rsidRPr="009128F0" w14:paraId="25385B92" w14:textId="77777777" w:rsidTr="006D762B">
        <w:trPr>
          <w:trHeight w:val="60"/>
        </w:trPr>
        <w:tc>
          <w:tcPr>
            <w:tcW w:w="3684" w:type="pct"/>
            <w:tcBorders>
              <w:top w:val="single" w:sz="4" w:space="0" w:color="auto"/>
              <w:bottom w:val="single" w:sz="4" w:space="0" w:color="auto"/>
            </w:tcBorders>
            <w:shd w:val="clear" w:color="auto" w:fill="auto"/>
            <w:vAlign w:val="bottom"/>
          </w:tcPr>
          <w:p w14:paraId="4110243E" w14:textId="77777777" w:rsidR="006D762B" w:rsidRPr="009128F0" w:rsidRDefault="006D762B" w:rsidP="00D42DB2">
            <w:pPr>
              <w:ind w:firstLine="360"/>
              <w:jc w:val="both"/>
              <w:rPr>
                <w:rFonts w:ascii="Arial" w:hAnsi="Arial" w:cs="Arial"/>
                <w:b/>
                <w:sz w:val="18"/>
                <w:szCs w:val="18"/>
              </w:rPr>
            </w:pPr>
          </w:p>
        </w:tc>
        <w:tc>
          <w:tcPr>
            <w:tcW w:w="646" w:type="pct"/>
            <w:tcBorders>
              <w:top w:val="single" w:sz="4" w:space="0" w:color="auto"/>
              <w:bottom w:val="single" w:sz="4" w:space="0" w:color="auto"/>
            </w:tcBorders>
            <w:shd w:val="clear" w:color="auto" w:fill="auto"/>
            <w:vAlign w:val="bottom"/>
          </w:tcPr>
          <w:p w14:paraId="234B2B54" w14:textId="77777777" w:rsidR="006D762B" w:rsidRPr="009128F0" w:rsidRDefault="006D762B" w:rsidP="00D42DB2">
            <w:pPr>
              <w:ind w:right="131"/>
              <w:jc w:val="right"/>
              <w:rPr>
                <w:rFonts w:ascii="Arial" w:hAnsi="Arial" w:cs="Arial"/>
                <w:b/>
                <w:sz w:val="18"/>
                <w:szCs w:val="18"/>
              </w:rPr>
            </w:pPr>
            <w:r w:rsidRPr="009128F0">
              <w:rPr>
                <w:rFonts w:ascii="Arial" w:hAnsi="Arial" w:cs="Arial"/>
                <w:b/>
                <w:sz w:val="18"/>
                <w:szCs w:val="18"/>
              </w:rPr>
              <w:t>TP</w:t>
            </w:r>
          </w:p>
        </w:tc>
        <w:tc>
          <w:tcPr>
            <w:tcW w:w="670" w:type="pct"/>
            <w:tcBorders>
              <w:top w:val="single" w:sz="4" w:space="0" w:color="auto"/>
              <w:bottom w:val="single" w:sz="4" w:space="0" w:color="auto"/>
            </w:tcBorders>
            <w:shd w:val="clear" w:color="auto" w:fill="auto"/>
            <w:vAlign w:val="bottom"/>
          </w:tcPr>
          <w:p w14:paraId="15C9EFF6" w14:textId="77777777" w:rsidR="006D762B" w:rsidRPr="009128F0" w:rsidRDefault="006D762B" w:rsidP="00D42DB2">
            <w:pPr>
              <w:ind w:right="131"/>
              <w:jc w:val="right"/>
              <w:rPr>
                <w:rFonts w:ascii="Arial" w:hAnsi="Arial" w:cs="Arial"/>
                <w:b/>
                <w:sz w:val="18"/>
                <w:szCs w:val="18"/>
              </w:rPr>
            </w:pPr>
            <w:r w:rsidRPr="009128F0">
              <w:rPr>
                <w:rFonts w:ascii="Arial" w:hAnsi="Arial" w:cs="Arial"/>
                <w:b/>
                <w:sz w:val="18"/>
                <w:szCs w:val="18"/>
              </w:rPr>
              <w:t>YP</w:t>
            </w:r>
          </w:p>
        </w:tc>
      </w:tr>
      <w:tr w:rsidR="006D762B" w:rsidRPr="009128F0" w14:paraId="03C50181" w14:textId="77777777" w:rsidTr="006D762B">
        <w:trPr>
          <w:trHeight w:val="80"/>
        </w:trPr>
        <w:tc>
          <w:tcPr>
            <w:tcW w:w="3684" w:type="pct"/>
            <w:tcBorders>
              <w:top w:val="single" w:sz="4" w:space="0" w:color="auto"/>
            </w:tcBorders>
            <w:shd w:val="clear" w:color="auto" w:fill="auto"/>
            <w:vAlign w:val="bottom"/>
          </w:tcPr>
          <w:p w14:paraId="7E1DB51F" w14:textId="77777777" w:rsidR="006D762B" w:rsidRPr="009128F0" w:rsidRDefault="006D762B" w:rsidP="00D42DB2">
            <w:pPr>
              <w:jc w:val="both"/>
              <w:rPr>
                <w:rFonts w:ascii="Arial" w:hAnsi="Arial" w:cs="Arial"/>
                <w:sz w:val="18"/>
                <w:szCs w:val="18"/>
              </w:rPr>
            </w:pPr>
          </w:p>
        </w:tc>
        <w:tc>
          <w:tcPr>
            <w:tcW w:w="646" w:type="pct"/>
            <w:tcBorders>
              <w:top w:val="single" w:sz="4" w:space="0" w:color="auto"/>
            </w:tcBorders>
            <w:shd w:val="clear" w:color="auto" w:fill="auto"/>
            <w:vAlign w:val="bottom"/>
          </w:tcPr>
          <w:p w14:paraId="54BA523C" w14:textId="77777777" w:rsidR="006D762B" w:rsidRPr="009128F0" w:rsidRDefault="006D762B" w:rsidP="00D42DB2">
            <w:pPr>
              <w:ind w:right="131"/>
              <w:jc w:val="right"/>
              <w:rPr>
                <w:rFonts w:ascii="Arial" w:hAnsi="Arial" w:cs="Arial"/>
                <w:sz w:val="18"/>
                <w:szCs w:val="18"/>
              </w:rPr>
            </w:pPr>
          </w:p>
        </w:tc>
        <w:tc>
          <w:tcPr>
            <w:tcW w:w="670" w:type="pct"/>
            <w:tcBorders>
              <w:top w:val="single" w:sz="4" w:space="0" w:color="auto"/>
            </w:tcBorders>
            <w:shd w:val="clear" w:color="auto" w:fill="auto"/>
            <w:vAlign w:val="bottom"/>
          </w:tcPr>
          <w:p w14:paraId="0AF197E6" w14:textId="77777777" w:rsidR="006D762B" w:rsidRPr="009128F0" w:rsidRDefault="006D762B" w:rsidP="00D42DB2">
            <w:pPr>
              <w:ind w:right="131"/>
              <w:jc w:val="right"/>
              <w:rPr>
                <w:rFonts w:ascii="Arial" w:hAnsi="Arial" w:cs="Arial"/>
                <w:sz w:val="18"/>
                <w:szCs w:val="18"/>
              </w:rPr>
            </w:pPr>
          </w:p>
        </w:tc>
      </w:tr>
      <w:tr w:rsidR="006D762B" w:rsidRPr="009128F0" w14:paraId="3ACDD37D" w14:textId="77777777" w:rsidTr="006D762B">
        <w:trPr>
          <w:trHeight w:val="80"/>
        </w:trPr>
        <w:tc>
          <w:tcPr>
            <w:tcW w:w="3684" w:type="pct"/>
            <w:shd w:val="clear" w:color="auto" w:fill="auto"/>
            <w:vAlign w:val="bottom"/>
          </w:tcPr>
          <w:p w14:paraId="37D75BAD" w14:textId="3FEFAD3B" w:rsidR="006D762B" w:rsidRPr="009128F0" w:rsidRDefault="006D762B" w:rsidP="00D42DB2">
            <w:pPr>
              <w:ind w:right="-428"/>
              <w:jc w:val="both"/>
              <w:rPr>
                <w:rFonts w:ascii="Arial" w:hAnsi="Arial" w:cs="Arial"/>
                <w:sz w:val="18"/>
                <w:szCs w:val="18"/>
              </w:rPr>
            </w:pPr>
            <w:r w:rsidRPr="009128F0">
              <w:rPr>
                <w:rFonts w:ascii="Arial" w:hAnsi="Arial" w:cs="Arial"/>
                <w:sz w:val="18"/>
                <w:szCs w:val="18"/>
              </w:rPr>
              <w:t>Yatırım amaçlı gayrimenkuller</w:t>
            </w:r>
            <w:r w:rsidRPr="009128F0">
              <w:rPr>
                <w:rFonts w:ascii="Arial" w:hAnsi="Arial" w:cs="Arial"/>
                <w:sz w:val="18"/>
                <w:szCs w:val="18"/>
                <w:vertAlign w:val="superscript"/>
              </w:rPr>
              <w:t>(*)</w:t>
            </w:r>
          </w:p>
        </w:tc>
        <w:tc>
          <w:tcPr>
            <w:tcW w:w="646" w:type="pct"/>
            <w:shd w:val="clear" w:color="auto" w:fill="auto"/>
            <w:vAlign w:val="bottom"/>
          </w:tcPr>
          <w:p w14:paraId="5BE4BCF5" w14:textId="42278056" w:rsidR="006D762B" w:rsidRPr="009128F0" w:rsidRDefault="00652460" w:rsidP="00D42DB2">
            <w:pPr>
              <w:ind w:right="131"/>
              <w:jc w:val="right"/>
              <w:rPr>
                <w:rFonts w:ascii="Arial" w:hAnsi="Arial" w:cs="Arial"/>
                <w:sz w:val="18"/>
                <w:szCs w:val="18"/>
              </w:rPr>
            </w:pPr>
            <w:r w:rsidRPr="00652460">
              <w:rPr>
                <w:rFonts w:ascii="Arial" w:hAnsi="Arial" w:cs="Arial"/>
                <w:sz w:val="18"/>
                <w:szCs w:val="18"/>
              </w:rPr>
              <w:t>1.062.439</w:t>
            </w:r>
          </w:p>
        </w:tc>
        <w:tc>
          <w:tcPr>
            <w:tcW w:w="670" w:type="pct"/>
            <w:shd w:val="clear" w:color="auto" w:fill="auto"/>
            <w:vAlign w:val="bottom"/>
          </w:tcPr>
          <w:p w14:paraId="7131FD49" w14:textId="362A055C" w:rsidR="006D762B" w:rsidRPr="009128F0" w:rsidRDefault="00652460" w:rsidP="00D42DB2">
            <w:pPr>
              <w:ind w:right="131"/>
              <w:jc w:val="right"/>
              <w:rPr>
                <w:rFonts w:ascii="Arial" w:hAnsi="Arial" w:cs="Arial"/>
                <w:sz w:val="18"/>
                <w:szCs w:val="18"/>
              </w:rPr>
            </w:pPr>
            <w:r>
              <w:rPr>
                <w:rFonts w:ascii="Arial" w:hAnsi="Arial" w:cs="Arial"/>
                <w:sz w:val="18"/>
                <w:szCs w:val="18"/>
              </w:rPr>
              <w:t>-</w:t>
            </w:r>
          </w:p>
        </w:tc>
      </w:tr>
      <w:tr w:rsidR="006D762B" w:rsidRPr="009128F0" w14:paraId="37B3F0EC" w14:textId="77777777" w:rsidTr="006D762B">
        <w:trPr>
          <w:trHeight w:val="80"/>
        </w:trPr>
        <w:tc>
          <w:tcPr>
            <w:tcW w:w="3684" w:type="pct"/>
            <w:tcBorders>
              <w:bottom w:val="single" w:sz="4" w:space="0" w:color="auto"/>
            </w:tcBorders>
            <w:shd w:val="clear" w:color="auto" w:fill="auto"/>
            <w:vAlign w:val="bottom"/>
          </w:tcPr>
          <w:p w14:paraId="053733B6" w14:textId="77777777" w:rsidR="006D762B" w:rsidRPr="009128F0" w:rsidRDefault="006D762B" w:rsidP="00D42DB2">
            <w:pPr>
              <w:jc w:val="both"/>
              <w:rPr>
                <w:rFonts w:ascii="Arial" w:hAnsi="Arial" w:cs="Arial"/>
                <w:sz w:val="18"/>
                <w:szCs w:val="18"/>
              </w:rPr>
            </w:pPr>
          </w:p>
        </w:tc>
        <w:tc>
          <w:tcPr>
            <w:tcW w:w="646" w:type="pct"/>
            <w:tcBorders>
              <w:bottom w:val="single" w:sz="4" w:space="0" w:color="auto"/>
            </w:tcBorders>
            <w:shd w:val="clear" w:color="auto" w:fill="auto"/>
            <w:vAlign w:val="bottom"/>
          </w:tcPr>
          <w:p w14:paraId="31C783AB" w14:textId="77777777" w:rsidR="006D762B" w:rsidRPr="009128F0" w:rsidRDefault="006D762B" w:rsidP="00D42DB2">
            <w:pPr>
              <w:ind w:right="131"/>
              <w:jc w:val="right"/>
              <w:rPr>
                <w:rFonts w:ascii="Arial" w:hAnsi="Arial" w:cs="Arial"/>
                <w:sz w:val="18"/>
                <w:szCs w:val="18"/>
              </w:rPr>
            </w:pPr>
          </w:p>
        </w:tc>
        <w:tc>
          <w:tcPr>
            <w:tcW w:w="670" w:type="pct"/>
            <w:tcBorders>
              <w:bottom w:val="single" w:sz="4" w:space="0" w:color="auto"/>
            </w:tcBorders>
            <w:shd w:val="clear" w:color="auto" w:fill="auto"/>
            <w:vAlign w:val="bottom"/>
          </w:tcPr>
          <w:p w14:paraId="4E12F396" w14:textId="77777777" w:rsidR="006D762B" w:rsidRPr="009128F0" w:rsidRDefault="006D762B" w:rsidP="00D42DB2">
            <w:pPr>
              <w:ind w:right="131"/>
              <w:jc w:val="right"/>
              <w:rPr>
                <w:rFonts w:ascii="Arial" w:hAnsi="Arial" w:cs="Arial"/>
                <w:sz w:val="18"/>
                <w:szCs w:val="18"/>
              </w:rPr>
            </w:pPr>
          </w:p>
        </w:tc>
      </w:tr>
      <w:tr w:rsidR="006D762B" w:rsidRPr="009128F0" w14:paraId="7000926E" w14:textId="77777777" w:rsidTr="006D762B">
        <w:trPr>
          <w:trHeight w:val="80"/>
        </w:trPr>
        <w:tc>
          <w:tcPr>
            <w:tcW w:w="3684" w:type="pct"/>
            <w:tcBorders>
              <w:top w:val="single" w:sz="4" w:space="0" w:color="auto"/>
              <w:bottom w:val="double" w:sz="4" w:space="0" w:color="auto"/>
            </w:tcBorders>
            <w:shd w:val="clear" w:color="auto" w:fill="auto"/>
            <w:vAlign w:val="bottom"/>
          </w:tcPr>
          <w:p w14:paraId="0D2E58E4" w14:textId="77777777" w:rsidR="006D762B" w:rsidRPr="009128F0" w:rsidRDefault="006D762B" w:rsidP="00D42DB2">
            <w:pPr>
              <w:jc w:val="both"/>
              <w:rPr>
                <w:rFonts w:ascii="Arial" w:eastAsia="Arial Unicode MS" w:hAnsi="Arial" w:cs="Arial"/>
                <w:b/>
                <w:sz w:val="18"/>
                <w:szCs w:val="18"/>
              </w:rPr>
            </w:pPr>
            <w:r w:rsidRPr="009128F0">
              <w:rPr>
                <w:rFonts w:ascii="Arial" w:hAnsi="Arial" w:cs="Arial"/>
                <w:b/>
                <w:sz w:val="18"/>
                <w:szCs w:val="18"/>
              </w:rPr>
              <w:t>Toplam</w:t>
            </w:r>
          </w:p>
        </w:tc>
        <w:tc>
          <w:tcPr>
            <w:tcW w:w="646" w:type="pct"/>
            <w:tcBorders>
              <w:top w:val="single" w:sz="4" w:space="0" w:color="auto"/>
              <w:bottom w:val="double" w:sz="4" w:space="0" w:color="auto"/>
            </w:tcBorders>
            <w:shd w:val="clear" w:color="auto" w:fill="auto"/>
            <w:vAlign w:val="bottom"/>
          </w:tcPr>
          <w:p w14:paraId="4614DD6C" w14:textId="612C9E1A" w:rsidR="006D762B" w:rsidRPr="009128F0" w:rsidRDefault="00652460" w:rsidP="00D42DB2">
            <w:pPr>
              <w:ind w:right="131"/>
              <w:jc w:val="right"/>
              <w:rPr>
                <w:rFonts w:ascii="Arial" w:hAnsi="Arial" w:cs="Arial"/>
                <w:b/>
                <w:sz w:val="18"/>
                <w:szCs w:val="18"/>
              </w:rPr>
            </w:pPr>
            <w:r w:rsidRPr="00652460">
              <w:rPr>
                <w:rFonts w:ascii="Arial" w:hAnsi="Arial" w:cs="Arial"/>
                <w:b/>
                <w:sz w:val="18"/>
                <w:szCs w:val="18"/>
              </w:rPr>
              <w:t>1.062.439</w:t>
            </w:r>
          </w:p>
        </w:tc>
        <w:tc>
          <w:tcPr>
            <w:tcW w:w="670" w:type="pct"/>
            <w:tcBorders>
              <w:top w:val="single" w:sz="4" w:space="0" w:color="auto"/>
              <w:bottom w:val="double" w:sz="4" w:space="0" w:color="auto"/>
            </w:tcBorders>
            <w:shd w:val="clear" w:color="auto" w:fill="auto"/>
            <w:vAlign w:val="bottom"/>
          </w:tcPr>
          <w:p w14:paraId="297F53B9" w14:textId="3C27690D" w:rsidR="006D762B" w:rsidRPr="009128F0" w:rsidRDefault="00652460" w:rsidP="00D42DB2">
            <w:pPr>
              <w:ind w:right="131"/>
              <w:jc w:val="right"/>
              <w:rPr>
                <w:rFonts w:ascii="Arial" w:hAnsi="Arial" w:cs="Arial"/>
                <w:b/>
                <w:sz w:val="18"/>
                <w:szCs w:val="18"/>
              </w:rPr>
            </w:pPr>
            <w:r>
              <w:rPr>
                <w:rFonts w:ascii="Arial" w:hAnsi="Arial" w:cs="Arial"/>
                <w:b/>
                <w:sz w:val="18"/>
                <w:szCs w:val="18"/>
              </w:rPr>
              <w:t>-</w:t>
            </w:r>
          </w:p>
        </w:tc>
      </w:tr>
    </w:tbl>
    <w:p w14:paraId="6B0E9A94" w14:textId="60FE777A" w:rsidR="006D762B" w:rsidRPr="00A5606A" w:rsidRDefault="006D762B" w:rsidP="005E2AB6">
      <w:pPr>
        <w:spacing w:before="60" w:after="120"/>
        <w:ind w:left="182" w:right="-158" w:hanging="168"/>
        <w:jc w:val="both"/>
        <w:rPr>
          <w:rFonts w:ascii="Arial" w:hAnsi="Arial" w:cs="Arial"/>
          <w:sz w:val="20"/>
          <w:szCs w:val="20"/>
        </w:rPr>
      </w:pPr>
      <w:r w:rsidRPr="009128F0">
        <w:rPr>
          <w:rFonts w:ascii="Arial" w:hAnsi="Arial" w:cs="Arial"/>
          <w:color w:val="000000" w:themeColor="text1"/>
          <w:sz w:val="16"/>
          <w:szCs w:val="16"/>
          <w:vertAlign w:val="superscript"/>
        </w:rPr>
        <w:t>(*)</w:t>
      </w:r>
      <w:r w:rsidRPr="009128F0">
        <w:rPr>
          <w:rFonts w:ascii="Arial" w:hAnsi="Arial" w:cs="Arial"/>
          <w:color w:val="000000" w:themeColor="text1"/>
          <w:sz w:val="16"/>
          <w:szCs w:val="16"/>
        </w:rPr>
        <w:t xml:space="preserve"> </w:t>
      </w:r>
      <w:r w:rsidRPr="005A3457">
        <w:rPr>
          <w:rFonts w:ascii="Arial" w:hAnsi="Arial" w:cs="Arial"/>
          <w:color w:val="000000" w:themeColor="text1"/>
          <w:sz w:val="14"/>
          <w:szCs w:val="14"/>
        </w:rPr>
        <w:t xml:space="preserve">İlgili bakiye “Albaraka Gayrimenkul Portföy Yönetimi A.Ş. </w:t>
      </w:r>
      <w:proofErr w:type="spellStart"/>
      <w:r w:rsidRPr="005A3457">
        <w:rPr>
          <w:rFonts w:ascii="Arial" w:hAnsi="Arial" w:cs="Arial"/>
          <w:color w:val="000000" w:themeColor="text1"/>
          <w:sz w:val="14"/>
          <w:szCs w:val="14"/>
        </w:rPr>
        <w:t>One</w:t>
      </w:r>
      <w:proofErr w:type="spellEnd"/>
      <w:r w:rsidRPr="005A3457">
        <w:rPr>
          <w:rFonts w:ascii="Arial" w:hAnsi="Arial" w:cs="Arial"/>
          <w:color w:val="000000" w:themeColor="text1"/>
          <w:sz w:val="14"/>
          <w:szCs w:val="14"/>
        </w:rPr>
        <w:t xml:space="preserve"> </w:t>
      </w:r>
      <w:proofErr w:type="spellStart"/>
      <w:r w:rsidRPr="005A3457">
        <w:rPr>
          <w:rFonts w:ascii="Arial" w:hAnsi="Arial" w:cs="Arial"/>
          <w:color w:val="000000" w:themeColor="text1"/>
          <w:sz w:val="14"/>
          <w:szCs w:val="14"/>
        </w:rPr>
        <w:t>Tower</w:t>
      </w:r>
      <w:proofErr w:type="spellEnd"/>
      <w:r w:rsidRPr="005A3457">
        <w:rPr>
          <w:rFonts w:ascii="Arial" w:hAnsi="Arial" w:cs="Arial"/>
          <w:color w:val="000000" w:themeColor="text1"/>
          <w:sz w:val="14"/>
          <w:szCs w:val="14"/>
        </w:rPr>
        <w:t xml:space="preserve"> Gayrimenkul Yatırım Fonu”, “Albaraka Gayrimenkul Portföy Yönetimi A.Ş. </w:t>
      </w:r>
      <w:proofErr w:type="gramStart"/>
      <w:r w:rsidRPr="005A3457">
        <w:rPr>
          <w:rFonts w:ascii="Arial" w:hAnsi="Arial" w:cs="Arial"/>
          <w:color w:val="000000" w:themeColor="text1"/>
          <w:sz w:val="14"/>
          <w:szCs w:val="14"/>
        </w:rPr>
        <w:t>Dükkan</w:t>
      </w:r>
      <w:proofErr w:type="gramEnd"/>
      <w:r w:rsidRPr="005A3457">
        <w:rPr>
          <w:rFonts w:ascii="Arial" w:hAnsi="Arial" w:cs="Arial"/>
          <w:color w:val="000000" w:themeColor="text1"/>
          <w:sz w:val="14"/>
          <w:szCs w:val="14"/>
        </w:rPr>
        <w:t xml:space="preserve"> Gayrimenkul Yatırım Fonu” ve “Albaraka Gayrimenkul Portföy Yönetimi A.Ş. </w:t>
      </w:r>
      <w:proofErr w:type="spellStart"/>
      <w:r w:rsidRPr="005A3457">
        <w:rPr>
          <w:rFonts w:ascii="Arial" w:hAnsi="Arial" w:cs="Arial"/>
          <w:color w:val="000000" w:themeColor="text1"/>
          <w:sz w:val="14"/>
          <w:szCs w:val="14"/>
        </w:rPr>
        <w:t>Batışehir</w:t>
      </w:r>
      <w:proofErr w:type="spellEnd"/>
      <w:r w:rsidRPr="005A3457">
        <w:rPr>
          <w:rFonts w:ascii="Arial" w:hAnsi="Arial" w:cs="Arial"/>
          <w:color w:val="000000" w:themeColor="text1"/>
          <w:sz w:val="14"/>
          <w:szCs w:val="14"/>
        </w:rPr>
        <w:t xml:space="preserve"> Gayrimenkul Yatırım </w:t>
      </w:r>
      <w:proofErr w:type="spellStart"/>
      <w:r w:rsidRPr="005A3457">
        <w:rPr>
          <w:rFonts w:ascii="Arial" w:hAnsi="Arial" w:cs="Arial"/>
          <w:color w:val="000000" w:themeColor="text1"/>
          <w:sz w:val="14"/>
          <w:szCs w:val="14"/>
        </w:rPr>
        <w:t>Fonu”na</w:t>
      </w:r>
      <w:proofErr w:type="spellEnd"/>
      <w:r w:rsidRPr="005A3457">
        <w:rPr>
          <w:rFonts w:ascii="Arial" w:hAnsi="Arial" w:cs="Arial"/>
          <w:color w:val="000000" w:themeColor="text1"/>
          <w:sz w:val="14"/>
          <w:szCs w:val="14"/>
        </w:rPr>
        <w:t xml:space="preserve"> ait yatırım amaçlı gayrimenkulleri içermektedir</w:t>
      </w:r>
      <w:r w:rsidRPr="005A3457">
        <w:rPr>
          <w:rFonts w:ascii="Arial" w:hAnsi="Arial" w:cs="Arial"/>
          <w:sz w:val="14"/>
          <w:szCs w:val="14"/>
        </w:rPr>
        <w:t>.</w:t>
      </w:r>
    </w:p>
    <w:tbl>
      <w:tblPr>
        <w:tblW w:w="9222" w:type="dxa"/>
        <w:tblLayout w:type="fixed"/>
        <w:tblCellMar>
          <w:left w:w="0" w:type="dxa"/>
          <w:right w:w="0" w:type="dxa"/>
        </w:tblCellMar>
        <w:tblLook w:val="0000" w:firstRow="0" w:lastRow="0" w:firstColumn="0" w:lastColumn="0" w:noHBand="0" w:noVBand="0"/>
      </w:tblPr>
      <w:tblGrid>
        <w:gridCol w:w="6789"/>
        <w:gridCol w:w="1218"/>
        <w:gridCol w:w="1215"/>
      </w:tblGrid>
      <w:tr w:rsidR="006D762B" w:rsidRPr="009128F0" w14:paraId="59EE9D50" w14:textId="77777777" w:rsidTr="006D762B">
        <w:trPr>
          <w:cantSplit/>
        </w:trPr>
        <w:tc>
          <w:tcPr>
            <w:tcW w:w="6789" w:type="dxa"/>
            <w:tcBorders>
              <w:top w:val="single" w:sz="4" w:space="0" w:color="auto"/>
              <w:bottom w:val="single" w:sz="4" w:space="0" w:color="auto"/>
            </w:tcBorders>
            <w:shd w:val="clear" w:color="auto" w:fill="auto"/>
            <w:vAlign w:val="bottom"/>
          </w:tcPr>
          <w:p w14:paraId="21F6D453" w14:textId="77777777" w:rsidR="006D762B" w:rsidRPr="009128F0" w:rsidRDefault="006D762B" w:rsidP="00D42DB2">
            <w:pPr>
              <w:jc w:val="both"/>
              <w:rPr>
                <w:rFonts w:ascii="Arial" w:hAnsi="Arial" w:cs="Arial"/>
                <w:b/>
                <w:sz w:val="18"/>
                <w:szCs w:val="18"/>
              </w:rPr>
            </w:pPr>
            <w:r w:rsidRPr="009128F0">
              <w:rPr>
                <w:rFonts w:ascii="Arial" w:hAnsi="Arial" w:cs="Arial"/>
                <w:b/>
                <w:sz w:val="18"/>
                <w:szCs w:val="18"/>
              </w:rPr>
              <w:t> </w:t>
            </w:r>
          </w:p>
        </w:tc>
        <w:tc>
          <w:tcPr>
            <w:tcW w:w="2433" w:type="dxa"/>
            <w:gridSpan w:val="2"/>
            <w:tcBorders>
              <w:top w:val="single" w:sz="4" w:space="0" w:color="auto"/>
              <w:bottom w:val="single" w:sz="4" w:space="0" w:color="auto"/>
            </w:tcBorders>
            <w:shd w:val="clear" w:color="auto" w:fill="auto"/>
            <w:vAlign w:val="bottom"/>
          </w:tcPr>
          <w:p w14:paraId="437AD29D" w14:textId="77777777" w:rsidR="006D762B" w:rsidRPr="009128F0" w:rsidRDefault="006D762B" w:rsidP="00D42DB2">
            <w:pPr>
              <w:ind w:right="-152"/>
              <w:jc w:val="center"/>
              <w:rPr>
                <w:rFonts w:ascii="Arial" w:hAnsi="Arial" w:cs="Arial"/>
                <w:b/>
                <w:sz w:val="18"/>
                <w:szCs w:val="18"/>
              </w:rPr>
            </w:pPr>
            <w:r w:rsidRPr="009128F0">
              <w:rPr>
                <w:rFonts w:ascii="Arial" w:hAnsi="Arial" w:cs="Arial"/>
                <w:b/>
                <w:sz w:val="18"/>
                <w:szCs w:val="18"/>
              </w:rPr>
              <w:t>Önceki Dönem</w:t>
            </w:r>
          </w:p>
        </w:tc>
      </w:tr>
      <w:tr w:rsidR="006D762B" w:rsidRPr="009128F0" w14:paraId="1FABDC2B" w14:textId="77777777" w:rsidTr="006D762B">
        <w:trPr>
          <w:cantSplit/>
        </w:trPr>
        <w:tc>
          <w:tcPr>
            <w:tcW w:w="6789" w:type="dxa"/>
            <w:tcBorders>
              <w:top w:val="single" w:sz="4" w:space="0" w:color="auto"/>
              <w:bottom w:val="single" w:sz="4" w:space="0" w:color="auto"/>
            </w:tcBorders>
            <w:shd w:val="clear" w:color="auto" w:fill="auto"/>
            <w:vAlign w:val="bottom"/>
          </w:tcPr>
          <w:p w14:paraId="3215DC75" w14:textId="77777777" w:rsidR="006D762B" w:rsidRPr="009128F0" w:rsidRDefault="006D762B" w:rsidP="00D42DB2">
            <w:pPr>
              <w:ind w:firstLine="360"/>
              <w:jc w:val="both"/>
              <w:rPr>
                <w:rFonts w:ascii="Arial" w:hAnsi="Arial" w:cs="Arial"/>
                <w:b/>
                <w:sz w:val="18"/>
                <w:szCs w:val="18"/>
              </w:rPr>
            </w:pPr>
          </w:p>
        </w:tc>
        <w:tc>
          <w:tcPr>
            <w:tcW w:w="1218" w:type="dxa"/>
            <w:tcBorders>
              <w:top w:val="single" w:sz="4" w:space="0" w:color="auto"/>
              <w:bottom w:val="single" w:sz="4" w:space="0" w:color="auto"/>
            </w:tcBorders>
            <w:shd w:val="clear" w:color="auto" w:fill="auto"/>
          </w:tcPr>
          <w:p w14:paraId="2F35A9C9" w14:textId="77777777" w:rsidR="006D762B" w:rsidRPr="009128F0" w:rsidRDefault="006D762B" w:rsidP="00D42DB2">
            <w:pPr>
              <w:ind w:right="131"/>
              <w:jc w:val="right"/>
              <w:rPr>
                <w:rFonts w:ascii="Arial" w:hAnsi="Arial" w:cs="Arial"/>
                <w:b/>
                <w:sz w:val="18"/>
                <w:szCs w:val="18"/>
              </w:rPr>
            </w:pPr>
            <w:r w:rsidRPr="009128F0">
              <w:rPr>
                <w:rFonts w:ascii="Arial" w:hAnsi="Arial" w:cs="Arial"/>
                <w:b/>
                <w:sz w:val="18"/>
                <w:szCs w:val="18"/>
              </w:rPr>
              <w:t>TP</w:t>
            </w:r>
          </w:p>
        </w:tc>
        <w:tc>
          <w:tcPr>
            <w:tcW w:w="1215" w:type="dxa"/>
            <w:tcBorders>
              <w:top w:val="single" w:sz="4" w:space="0" w:color="auto"/>
              <w:bottom w:val="single" w:sz="4" w:space="0" w:color="auto"/>
            </w:tcBorders>
            <w:shd w:val="clear" w:color="auto" w:fill="auto"/>
          </w:tcPr>
          <w:p w14:paraId="38BF5851" w14:textId="77777777" w:rsidR="006D762B" w:rsidRPr="009128F0" w:rsidRDefault="006D762B" w:rsidP="00D42DB2">
            <w:pPr>
              <w:ind w:right="131"/>
              <w:jc w:val="right"/>
              <w:rPr>
                <w:rFonts w:ascii="Arial" w:hAnsi="Arial" w:cs="Arial"/>
                <w:b/>
                <w:sz w:val="18"/>
                <w:szCs w:val="18"/>
              </w:rPr>
            </w:pPr>
            <w:r w:rsidRPr="009128F0">
              <w:rPr>
                <w:rFonts w:ascii="Arial" w:hAnsi="Arial" w:cs="Arial"/>
                <w:b/>
                <w:sz w:val="18"/>
                <w:szCs w:val="18"/>
              </w:rPr>
              <w:t>YP</w:t>
            </w:r>
          </w:p>
        </w:tc>
      </w:tr>
      <w:tr w:rsidR="006D762B" w:rsidRPr="009128F0" w14:paraId="0711C826" w14:textId="77777777" w:rsidTr="006D762B">
        <w:trPr>
          <w:cantSplit/>
        </w:trPr>
        <w:tc>
          <w:tcPr>
            <w:tcW w:w="6789" w:type="dxa"/>
            <w:tcBorders>
              <w:top w:val="single" w:sz="4" w:space="0" w:color="auto"/>
            </w:tcBorders>
            <w:shd w:val="clear" w:color="auto" w:fill="auto"/>
            <w:vAlign w:val="bottom"/>
          </w:tcPr>
          <w:p w14:paraId="1F2A0EB4" w14:textId="77777777" w:rsidR="006D762B" w:rsidRPr="009128F0" w:rsidRDefault="006D762B" w:rsidP="00D42DB2">
            <w:pPr>
              <w:jc w:val="both"/>
              <w:rPr>
                <w:rFonts w:ascii="Arial" w:hAnsi="Arial" w:cs="Arial"/>
                <w:sz w:val="18"/>
                <w:szCs w:val="18"/>
              </w:rPr>
            </w:pPr>
          </w:p>
        </w:tc>
        <w:tc>
          <w:tcPr>
            <w:tcW w:w="1218" w:type="dxa"/>
            <w:tcBorders>
              <w:top w:val="single" w:sz="4" w:space="0" w:color="auto"/>
            </w:tcBorders>
            <w:shd w:val="clear" w:color="auto" w:fill="auto"/>
            <w:vAlign w:val="bottom"/>
          </w:tcPr>
          <w:p w14:paraId="296C129A" w14:textId="77777777" w:rsidR="006D762B" w:rsidRPr="009128F0" w:rsidRDefault="006D762B" w:rsidP="00D42DB2">
            <w:pPr>
              <w:ind w:right="131"/>
              <w:jc w:val="right"/>
              <w:rPr>
                <w:rFonts w:ascii="Arial" w:hAnsi="Arial" w:cs="Arial"/>
                <w:sz w:val="18"/>
                <w:szCs w:val="18"/>
              </w:rPr>
            </w:pPr>
          </w:p>
        </w:tc>
        <w:tc>
          <w:tcPr>
            <w:tcW w:w="1215" w:type="dxa"/>
            <w:tcBorders>
              <w:top w:val="single" w:sz="4" w:space="0" w:color="auto"/>
            </w:tcBorders>
            <w:shd w:val="clear" w:color="auto" w:fill="auto"/>
            <w:vAlign w:val="bottom"/>
          </w:tcPr>
          <w:p w14:paraId="3212674D" w14:textId="77777777" w:rsidR="006D762B" w:rsidRPr="009128F0" w:rsidRDefault="006D762B" w:rsidP="00D42DB2">
            <w:pPr>
              <w:ind w:right="131"/>
              <w:jc w:val="right"/>
              <w:rPr>
                <w:rFonts w:ascii="Arial" w:hAnsi="Arial" w:cs="Arial"/>
                <w:sz w:val="18"/>
                <w:szCs w:val="18"/>
              </w:rPr>
            </w:pPr>
          </w:p>
        </w:tc>
      </w:tr>
      <w:tr w:rsidR="006D762B" w:rsidRPr="009128F0" w14:paraId="3C782C8E" w14:textId="77777777" w:rsidTr="006D762B">
        <w:trPr>
          <w:cantSplit/>
        </w:trPr>
        <w:tc>
          <w:tcPr>
            <w:tcW w:w="6789" w:type="dxa"/>
            <w:shd w:val="clear" w:color="auto" w:fill="auto"/>
            <w:vAlign w:val="bottom"/>
          </w:tcPr>
          <w:p w14:paraId="5037FEBE" w14:textId="77777777" w:rsidR="006D762B" w:rsidRPr="009128F0" w:rsidRDefault="006D762B" w:rsidP="006D762B">
            <w:pPr>
              <w:ind w:right="-428"/>
              <w:jc w:val="both"/>
              <w:rPr>
                <w:rFonts w:ascii="Arial" w:hAnsi="Arial" w:cs="Arial"/>
                <w:sz w:val="18"/>
                <w:szCs w:val="18"/>
              </w:rPr>
            </w:pPr>
            <w:r w:rsidRPr="009128F0">
              <w:rPr>
                <w:rFonts w:ascii="Arial" w:hAnsi="Arial" w:cs="Arial"/>
                <w:sz w:val="18"/>
                <w:szCs w:val="18"/>
              </w:rPr>
              <w:t xml:space="preserve">Yatırım amaçlı gayrimenkuller </w:t>
            </w:r>
            <w:r w:rsidRPr="009128F0">
              <w:rPr>
                <w:rFonts w:ascii="Arial" w:hAnsi="Arial" w:cs="Arial"/>
                <w:sz w:val="18"/>
                <w:szCs w:val="18"/>
                <w:vertAlign w:val="superscript"/>
              </w:rPr>
              <w:t>(*)</w:t>
            </w:r>
          </w:p>
        </w:tc>
        <w:tc>
          <w:tcPr>
            <w:tcW w:w="1218" w:type="dxa"/>
            <w:shd w:val="clear" w:color="auto" w:fill="auto"/>
            <w:vAlign w:val="bottom"/>
          </w:tcPr>
          <w:p w14:paraId="0428F6AC" w14:textId="105C18ED" w:rsidR="006D762B" w:rsidRPr="009128F0" w:rsidRDefault="006D762B" w:rsidP="006D762B">
            <w:pPr>
              <w:ind w:right="131"/>
              <w:jc w:val="right"/>
              <w:rPr>
                <w:rFonts w:ascii="Arial" w:hAnsi="Arial" w:cs="Arial"/>
                <w:sz w:val="18"/>
                <w:szCs w:val="18"/>
              </w:rPr>
            </w:pPr>
            <w:r w:rsidRPr="00A6534F">
              <w:rPr>
                <w:rFonts w:ascii="Arial" w:hAnsi="Arial" w:cs="Arial"/>
                <w:sz w:val="18"/>
                <w:szCs w:val="18"/>
              </w:rPr>
              <w:t>1.072.540</w:t>
            </w:r>
          </w:p>
        </w:tc>
        <w:tc>
          <w:tcPr>
            <w:tcW w:w="1215" w:type="dxa"/>
            <w:shd w:val="clear" w:color="auto" w:fill="auto"/>
            <w:vAlign w:val="bottom"/>
          </w:tcPr>
          <w:p w14:paraId="328BE90B" w14:textId="6267659B" w:rsidR="006D762B" w:rsidRPr="009128F0" w:rsidRDefault="006D762B" w:rsidP="006D762B">
            <w:pPr>
              <w:ind w:right="131"/>
              <w:jc w:val="right"/>
              <w:rPr>
                <w:rFonts w:ascii="Arial" w:hAnsi="Arial" w:cs="Arial"/>
                <w:sz w:val="18"/>
                <w:szCs w:val="18"/>
              </w:rPr>
            </w:pPr>
            <w:r>
              <w:rPr>
                <w:rFonts w:ascii="Arial" w:hAnsi="Arial" w:cs="Arial"/>
                <w:sz w:val="18"/>
                <w:szCs w:val="18"/>
              </w:rPr>
              <w:t>-</w:t>
            </w:r>
          </w:p>
        </w:tc>
      </w:tr>
      <w:tr w:rsidR="006D762B" w:rsidRPr="009128F0" w14:paraId="6203D10D" w14:textId="77777777" w:rsidTr="006D762B">
        <w:trPr>
          <w:cantSplit/>
        </w:trPr>
        <w:tc>
          <w:tcPr>
            <w:tcW w:w="6789" w:type="dxa"/>
            <w:tcBorders>
              <w:bottom w:val="single" w:sz="4" w:space="0" w:color="auto"/>
            </w:tcBorders>
            <w:shd w:val="clear" w:color="auto" w:fill="auto"/>
            <w:vAlign w:val="bottom"/>
          </w:tcPr>
          <w:p w14:paraId="69520A17" w14:textId="77777777" w:rsidR="006D762B" w:rsidRPr="009128F0" w:rsidRDefault="006D762B" w:rsidP="006D762B">
            <w:pPr>
              <w:jc w:val="both"/>
              <w:rPr>
                <w:rFonts w:ascii="Arial" w:hAnsi="Arial" w:cs="Arial"/>
                <w:sz w:val="18"/>
                <w:szCs w:val="18"/>
              </w:rPr>
            </w:pPr>
          </w:p>
        </w:tc>
        <w:tc>
          <w:tcPr>
            <w:tcW w:w="1218" w:type="dxa"/>
            <w:tcBorders>
              <w:bottom w:val="single" w:sz="4" w:space="0" w:color="auto"/>
            </w:tcBorders>
            <w:shd w:val="clear" w:color="auto" w:fill="auto"/>
            <w:vAlign w:val="bottom"/>
          </w:tcPr>
          <w:p w14:paraId="15B3226B" w14:textId="77777777" w:rsidR="006D762B" w:rsidRPr="009128F0" w:rsidRDefault="006D762B" w:rsidP="006D762B">
            <w:pPr>
              <w:ind w:right="131"/>
              <w:jc w:val="right"/>
              <w:rPr>
                <w:rFonts w:ascii="Arial" w:hAnsi="Arial" w:cs="Arial"/>
                <w:sz w:val="18"/>
                <w:szCs w:val="18"/>
              </w:rPr>
            </w:pPr>
          </w:p>
        </w:tc>
        <w:tc>
          <w:tcPr>
            <w:tcW w:w="1215" w:type="dxa"/>
            <w:tcBorders>
              <w:bottom w:val="single" w:sz="4" w:space="0" w:color="auto"/>
            </w:tcBorders>
            <w:shd w:val="clear" w:color="auto" w:fill="auto"/>
            <w:vAlign w:val="bottom"/>
          </w:tcPr>
          <w:p w14:paraId="143C227D" w14:textId="77777777" w:rsidR="006D762B" w:rsidRPr="009128F0" w:rsidRDefault="006D762B" w:rsidP="006D762B">
            <w:pPr>
              <w:ind w:right="131"/>
              <w:jc w:val="right"/>
              <w:rPr>
                <w:rFonts w:ascii="Arial" w:hAnsi="Arial" w:cs="Arial"/>
                <w:sz w:val="18"/>
                <w:szCs w:val="18"/>
              </w:rPr>
            </w:pPr>
          </w:p>
        </w:tc>
      </w:tr>
      <w:tr w:rsidR="006D762B" w:rsidRPr="009128F0" w14:paraId="7B2EE73F" w14:textId="77777777" w:rsidTr="006D762B">
        <w:trPr>
          <w:cantSplit/>
        </w:trPr>
        <w:tc>
          <w:tcPr>
            <w:tcW w:w="6789" w:type="dxa"/>
            <w:tcBorders>
              <w:top w:val="single" w:sz="4" w:space="0" w:color="auto"/>
              <w:bottom w:val="double" w:sz="4" w:space="0" w:color="auto"/>
            </w:tcBorders>
            <w:shd w:val="clear" w:color="auto" w:fill="auto"/>
            <w:vAlign w:val="bottom"/>
          </w:tcPr>
          <w:p w14:paraId="4777D00A" w14:textId="77777777" w:rsidR="006D762B" w:rsidRPr="009128F0" w:rsidRDefault="006D762B" w:rsidP="006D762B">
            <w:pPr>
              <w:jc w:val="both"/>
              <w:rPr>
                <w:rFonts w:ascii="Arial" w:eastAsia="Arial Unicode MS" w:hAnsi="Arial" w:cs="Arial"/>
                <w:b/>
                <w:sz w:val="18"/>
                <w:szCs w:val="18"/>
              </w:rPr>
            </w:pPr>
            <w:r w:rsidRPr="009128F0">
              <w:rPr>
                <w:rFonts w:ascii="Arial" w:hAnsi="Arial" w:cs="Arial"/>
                <w:b/>
                <w:sz w:val="18"/>
                <w:szCs w:val="18"/>
              </w:rPr>
              <w:t>Toplam</w:t>
            </w:r>
          </w:p>
        </w:tc>
        <w:tc>
          <w:tcPr>
            <w:tcW w:w="1218" w:type="dxa"/>
            <w:tcBorders>
              <w:top w:val="single" w:sz="4" w:space="0" w:color="auto"/>
              <w:bottom w:val="double" w:sz="4" w:space="0" w:color="auto"/>
            </w:tcBorders>
            <w:shd w:val="clear" w:color="auto" w:fill="auto"/>
            <w:vAlign w:val="bottom"/>
          </w:tcPr>
          <w:p w14:paraId="539A583E" w14:textId="49716B9C" w:rsidR="006D762B" w:rsidRPr="009128F0" w:rsidRDefault="006D762B" w:rsidP="006D762B">
            <w:pPr>
              <w:ind w:right="131"/>
              <w:jc w:val="right"/>
              <w:rPr>
                <w:rFonts w:ascii="Arial" w:hAnsi="Arial" w:cs="Arial"/>
                <w:b/>
                <w:bCs/>
                <w:sz w:val="18"/>
                <w:szCs w:val="18"/>
              </w:rPr>
            </w:pPr>
            <w:r w:rsidRPr="00A6534F">
              <w:rPr>
                <w:rFonts w:ascii="Arial" w:hAnsi="Arial" w:cs="Arial"/>
                <w:b/>
                <w:sz w:val="18"/>
                <w:szCs w:val="18"/>
              </w:rPr>
              <w:t>1.072.540</w:t>
            </w:r>
          </w:p>
        </w:tc>
        <w:tc>
          <w:tcPr>
            <w:tcW w:w="1215" w:type="dxa"/>
            <w:tcBorders>
              <w:top w:val="single" w:sz="4" w:space="0" w:color="auto"/>
              <w:bottom w:val="double" w:sz="4" w:space="0" w:color="auto"/>
            </w:tcBorders>
            <w:shd w:val="clear" w:color="auto" w:fill="auto"/>
            <w:vAlign w:val="bottom"/>
          </w:tcPr>
          <w:p w14:paraId="63381FF5" w14:textId="1330C56B" w:rsidR="006D762B" w:rsidRPr="009128F0" w:rsidRDefault="006D762B" w:rsidP="006D762B">
            <w:pPr>
              <w:ind w:right="131"/>
              <w:jc w:val="right"/>
              <w:rPr>
                <w:rFonts w:ascii="Arial" w:hAnsi="Arial" w:cs="Arial"/>
                <w:b/>
                <w:bCs/>
                <w:sz w:val="18"/>
                <w:szCs w:val="18"/>
              </w:rPr>
            </w:pPr>
            <w:r>
              <w:rPr>
                <w:rFonts w:ascii="Arial" w:hAnsi="Arial" w:cs="Arial"/>
                <w:b/>
                <w:sz w:val="18"/>
                <w:szCs w:val="18"/>
              </w:rPr>
              <w:t>-</w:t>
            </w:r>
          </w:p>
        </w:tc>
      </w:tr>
    </w:tbl>
    <w:p w14:paraId="5B433F19" w14:textId="10236306" w:rsidR="006D762B" w:rsidRDefault="006D762B" w:rsidP="005E2AB6">
      <w:pPr>
        <w:spacing w:before="60" w:after="120"/>
        <w:ind w:left="153" w:right="-153" w:hanging="153"/>
        <w:jc w:val="both"/>
        <w:rPr>
          <w:rFonts w:ascii="Arial" w:hAnsi="Arial" w:cs="Arial"/>
          <w:b/>
          <w:sz w:val="20"/>
          <w:szCs w:val="20"/>
        </w:rPr>
      </w:pPr>
      <w:r w:rsidRPr="009128F0">
        <w:rPr>
          <w:rFonts w:ascii="Arial" w:hAnsi="Arial" w:cs="Arial"/>
          <w:color w:val="000000" w:themeColor="text1"/>
          <w:sz w:val="16"/>
          <w:szCs w:val="16"/>
          <w:vertAlign w:val="superscript"/>
        </w:rPr>
        <w:t>(*)</w:t>
      </w:r>
      <w:r w:rsidRPr="009128F0">
        <w:rPr>
          <w:rFonts w:ascii="Arial" w:hAnsi="Arial" w:cs="Arial"/>
          <w:color w:val="000000" w:themeColor="text1"/>
          <w:sz w:val="16"/>
          <w:szCs w:val="16"/>
        </w:rPr>
        <w:t xml:space="preserve"> </w:t>
      </w:r>
      <w:r w:rsidRPr="005A3457">
        <w:rPr>
          <w:rFonts w:ascii="Arial" w:hAnsi="Arial" w:cs="Arial"/>
          <w:color w:val="000000" w:themeColor="text1"/>
          <w:sz w:val="14"/>
          <w:szCs w:val="16"/>
        </w:rPr>
        <w:t xml:space="preserve">İlgili bakiye “Albaraka Gayrimenkul Portföy Yönetimi A.Ş. </w:t>
      </w:r>
      <w:proofErr w:type="spellStart"/>
      <w:r w:rsidRPr="005A3457">
        <w:rPr>
          <w:rFonts w:ascii="Arial" w:hAnsi="Arial" w:cs="Arial"/>
          <w:color w:val="000000" w:themeColor="text1"/>
          <w:sz w:val="14"/>
          <w:szCs w:val="16"/>
        </w:rPr>
        <w:t>One</w:t>
      </w:r>
      <w:proofErr w:type="spellEnd"/>
      <w:r w:rsidRPr="005A3457">
        <w:rPr>
          <w:rFonts w:ascii="Arial" w:hAnsi="Arial" w:cs="Arial"/>
          <w:color w:val="000000" w:themeColor="text1"/>
          <w:sz w:val="14"/>
          <w:szCs w:val="16"/>
        </w:rPr>
        <w:t xml:space="preserve"> </w:t>
      </w:r>
      <w:proofErr w:type="spellStart"/>
      <w:r w:rsidRPr="005A3457">
        <w:rPr>
          <w:rFonts w:ascii="Arial" w:hAnsi="Arial" w:cs="Arial"/>
          <w:color w:val="000000" w:themeColor="text1"/>
          <w:sz w:val="14"/>
          <w:szCs w:val="16"/>
        </w:rPr>
        <w:t>Tower</w:t>
      </w:r>
      <w:proofErr w:type="spellEnd"/>
      <w:r w:rsidRPr="005A3457">
        <w:rPr>
          <w:rFonts w:ascii="Arial" w:hAnsi="Arial" w:cs="Arial"/>
          <w:color w:val="000000" w:themeColor="text1"/>
          <w:sz w:val="14"/>
          <w:szCs w:val="16"/>
        </w:rPr>
        <w:t xml:space="preserve"> Gayrimenkul Yatırım Fonu”, “Albaraka Gayrimenkul Portföy Yönetimi A.Ş. </w:t>
      </w:r>
      <w:proofErr w:type="gramStart"/>
      <w:r w:rsidRPr="005A3457">
        <w:rPr>
          <w:rFonts w:ascii="Arial" w:hAnsi="Arial" w:cs="Arial"/>
          <w:color w:val="000000" w:themeColor="text1"/>
          <w:sz w:val="14"/>
          <w:szCs w:val="16"/>
        </w:rPr>
        <w:t>Dükkan</w:t>
      </w:r>
      <w:proofErr w:type="gramEnd"/>
      <w:r w:rsidRPr="005A3457">
        <w:rPr>
          <w:rFonts w:ascii="Arial" w:hAnsi="Arial" w:cs="Arial"/>
          <w:color w:val="000000" w:themeColor="text1"/>
          <w:sz w:val="14"/>
          <w:szCs w:val="16"/>
        </w:rPr>
        <w:t xml:space="preserve"> Gayrimenkul Yatırım Fonu” ve “Albaraka Gayrimenkul Portföy Yönetimi A.Ş. </w:t>
      </w:r>
      <w:proofErr w:type="spellStart"/>
      <w:r w:rsidRPr="005A3457">
        <w:rPr>
          <w:rFonts w:ascii="Arial" w:hAnsi="Arial" w:cs="Arial"/>
          <w:color w:val="000000" w:themeColor="text1"/>
          <w:sz w:val="14"/>
          <w:szCs w:val="16"/>
        </w:rPr>
        <w:t>Batışehir</w:t>
      </w:r>
      <w:proofErr w:type="spellEnd"/>
      <w:r w:rsidRPr="005A3457">
        <w:rPr>
          <w:rFonts w:ascii="Arial" w:hAnsi="Arial" w:cs="Arial"/>
          <w:color w:val="000000" w:themeColor="text1"/>
          <w:sz w:val="14"/>
          <w:szCs w:val="16"/>
        </w:rPr>
        <w:t xml:space="preserve"> Gayrimenkul Yatırım </w:t>
      </w:r>
      <w:proofErr w:type="spellStart"/>
      <w:r w:rsidRPr="005A3457">
        <w:rPr>
          <w:rFonts w:ascii="Arial" w:hAnsi="Arial" w:cs="Arial"/>
          <w:color w:val="000000" w:themeColor="text1"/>
          <w:sz w:val="14"/>
          <w:szCs w:val="16"/>
        </w:rPr>
        <w:t>Fonu”na</w:t>
      </w:r>
      <w:proofErr w:type="spellEnd"/>
      <w:r w:rsidRPr="005A3457">
        <w:rPr>
          <w:rFonts w:ascii="Arial" w:hAnsi="Arial" w:cs="Arial"/>
          <w:color w:val="000000" w:themeColor="text1"/>
          <w:sz w:val="14"/>
          <w:szCs w:val="16"/>
        </w:rPr>
        <w:t xml:space="preserve"> ait yatırım amaçlı gayrimenkulleri içermektedir</w:t>
      </w:r>
      <w:r w:rsidR="005A3457" w:rsidRPr="005A3457">
        <w:rPr>
          <w:rFonts w:ascii="Arial" w:hAnsi="Arial" w:cs="Arial"/>
          <w:color w:val="000000" w:themeColor="text1"/>
          <w:sz w:val="14"/>
          <w:szCs w:val="16"/>
        </w:rPr>
        <w:t>.</w:t>
      </w:r>
    </w:p>
    <w:p w14:paraId="5DB886D1" w14:textId="4710EBE4" w:rsidR="00136C29" w:rsidRPr="009128F0" w:rsidRDefault="006D762B" w:rsidP="006D762B">
      <w:pPr>
        <w:pStyle w:val="GvdeMetniGirintisi"/>
        <w:spacing w:before="120" w:after="120"/>
        <w:ind w:left="-574" w:firstLine="0"/>
        <w:rPr>
          <w:rFonts w:ascii="Arial" w:hAnsi="Arial" w:cs="Arial"/>
          <w:b/>
          <w:color w:val="000000" w:themeColor="text1"/>
          <w:sz w:val="20"/>
          <w:szCs w:val="20"/>
        </w:rPr>
      </w:pPr>
      <w:r>
        <w:rPr>
          <w:rFonts w:ascii="Arial" w:hAnsi="Arial" w:cs="Arial"/>
          <w:b/>
          <w:color w:val="000000" w:themeColor="text1"/>
          <w:sz w:val="20"/>
          <w:szCs w:val="20"/>
        </w:rPr>
        <w:t xml:space="preserve">13. </w:t>
      </w:r>
      <w:r>
        <w:rPr>
          <w:rFonts w:ascii="Arial" w:hAnsi="Arial" w:cs="Arial"/>
          <w:b/>
          <w:color w:val="000000" w:themeColor="text1"/>
          <w:sz w:val="20"/>
          <w:szCs w:val="20"/>
        </w:rPr>
        <w:tab/>
      </w:r>
      <w:r w:rsidR="00136C29" w:rsidRPr="009128F0">
        <w:rPr>
          <w:rFonts w:ascii="Arial" w:hAnsi="Arial" w:cs="Arial"/>
          <w:b/>
          <w:color w:val="000000" w:themeColor="text1"/>
          <w:sz w:val="20"/>
          <w:szCs w:val="20"/>
        </w:rPr>
        <w:t>Ertelenmiş vergi varlığına ilişkin açıklamalar:</w:t>
      </w:r>
    </w:p>
    <w:p w14:paraId="0B18D75F" w14:textId="42155EF2" w:rsidR="00410869" w:rsidRPr="005E2AB6" w:rsidRDefault="00C77404" w:rsidP="005A3457">
      <w:pPr>
        <w:autoSpaceDE w:val="0"/>
        <w:autoSpaceDN w:val="0"/>
        <w:adjustRightInd w:val="0"/>
        <w:spacing w:before="120" w:after="120"/>
        <w:ind w:right="-153"/>
        <w:jc w:val="both"/>
        <w:rPr>
          <w:rFonts w:ascii="Arial" w:hAnsi="Arial" w:cs="Arial"/>
          <w:color w:val="000000" w:themeColor="text1"/>
          <w:sz w:val="20"/>
          <w:szCs w:val="20"/>
        </w:rPr>
      </w:pPr>
      <w:proofErr w:type="gramStart"/>
      <w:r w:rsidRPr="005E2AB6">
        <w:rPr>
          <w:rFonts w:ascii="Arial" w:hAnsi="Arial" w:cs="Arial"/>
          <w:color w:val="000000" w:themeColor="text1"/>
          <w:sz w:val="20"/>
          <w:szCs w:val="20"/>
        </w:rPr>
        <w:t>Grup</w:t>
      </w:r>
      <w:r w:rsidR="00410869" w:rsidRPr="005E2AB6">
        <w:rPr>
          <w:rFonts w:ascii="Arial" w:hAnsi="Arial" w:cs="Arial"/>
          <w:color w:val="000000" w:themeColor="text1"/>
          <w:sz w:val="20"/>
          <w:szCs w:val="20"/>
        </w:rPr>
        <w:t xml:space="preserve">, </w:t>
      </w:r>
      <w:r w:rsidR="002A7E99" w:rsidRPr="005E2AB6">
        <w:rPr>
          <w:rFonts w:ascii="Arial" w:hAnsi="Arial" w:cs="Arial"/>
          <w:color w:val="000000" w:themeColor="text1"/>
          <w:sz w:val="20"/>
          <w:szCs w:val="20"/>
        </w:rPr>
        <w:t xml:space="preserve">31 </w:t>
      </w:r>
      <w:r w:rsidR="006D762B" w:rsidRPr="005E2AB6">
        <w:rPr>
          <w:rFonts w:ascii="Arial" w:hAnsi="Arial" w:cs="Arial"/>
          <w:color w:val="000000" w:themeColor="text1"/>
          <w:sz w:val="20"/>
          <w:szCs w:val="20"/>
        </w:rPr>
        <w:t>Mart</w:t>
      </w:r>
      <w:r w:rsidR="002A7E99" w:rsidRPr="005E2AB6">
        <w:rPr>
          <w:rFonts w:ascii="Arial" w:hAnsi="Arial" w:cs="Arial"/>
          <w:color w:val="000000" w:themeColor="text1"/>
          <w:sz w:val="20"/>
          <w:szCs w:val="20"/>
        </w:rPr>
        <w:t xml:space="preserve"> </w:t>
      </w:r>
      <w:r w:rsidR="006D762B" w:rsidRPr="005E2AB6">
        <w:rPr>
          <w:rFonts w:ascii="Arial" w:hAnsi="Arial" w:cs="Arial"/>
          <w:color w:val="000000" w:themeColor="text1"/>
          <w:sz w:val="20"/>
          <w:szCs w:val="20"/>
        </w:rPr>
        <w:t>2018</w:t>
      </w:r>
      <w:r w:rsidR="00410869" w:rsidRPr="005E2AB6">
        <w:rPr>
          <w:rFonts w:ascii="Arial" w:hAnsi="Arial" w:cs="Arial"/>
          <w:color w:val="000000" w:themeColor="text1"/>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754386" w:rsidRPr="005E2AB6">
        <w:rPr>
          <w:rFonts w:ascii="Arial" w:hAnsi="Arial" w:cs="Arial"/>
          <w:color w:val="000000" w:themeColor="text1"/>
          <w:sz w:val="20"/>
          <w:szCs w:val="20"/>
        </w:rPr>
        <w:t>137</w:t>
      </w:r>
      <w:r w:rsidR="00763E4F" w:rsidRPr="005E2AB6">
        <w:rPr>
          <w:rFonts w:ascii="Arial" w:hAnsi="Arial" w:cs="Arial"/>
          <w:color w:val="000000" w:themeColor="text1"/>
          <w:sz w:val="20"/>
          <w:szCs w:val="20"/>
        </w:rPr>
        <w:t>.</w:t>
      </w:r>
      <w:r w:rsidR="00754386" w:rsidRPr="005E2AB6">
        <w:rPr>
          <w:rFonts w:ascii="Arial" w:hAnsi="Arial" w:cs="Arial"/>
          <w:color w:val="000000" w:themeColor="text1"/>
          <w:sz w:val="20"/>
          <w:szCs w:val="20"/>
        </w:rPr>
        <w:t>410</w:t>
      </w:r>
      <w:r w:rsidR="005712AC" w:rsidRPr="005E2AB6">
        <w:rPr>
          <w:rFonts w:ascii="Arial" w:hAnsi="Arial" w:cs="Arial"/>
          <w:color w:val="000000" w:themeColor="text1"/>
          <w:sz w:val="20"/>
          <w:szCs w:val="20"/>
        </w:rPr>
        <w:t xml:space="preserve"> </w:t>
      </w:r>
      <w:r w:rsidR="00410869" w:rsidRPr="005E2AB6">
        <w:rPr>
          <w:rFonts w:ascii="Arial" w:hAnsi="Arial" w:cs="Arial"/>
          <w:color w:val="000000" w:themeColor="text1"/>
          <w:sz w:val="20"/>
          <w:szCs w:val="20"/>
        </w:rPr>
        <w:t>TL</w:t>
      </w:r>
      <w:r w:rsidR="001E1794" w:rsidRPr="005E2AB6">
        <w:rPr>
          <w:rFonts w:ascii="Arial" w:hAnsi="Arial" w:cs="Arial"/>
          <w:color w:val="000000" w:themeColor="text1"/>
          <w:sz w:val="20"/>
          <w:szCs w:val="20"/>
        </w:rPr>
        <w:t xml:space="preserve"> tutarındaki</w:t>
      </w:r>
      <w:r w:rsidR="00410869" w:rsidRPr="005E2AB6">
        <w:rPr>
          <w:rFonts w:ascii="Arial" w:hAnsi="Arial" w:cs="Arial"/>
          <w:color w:val="000000" w:themeColor="text1"/>
          <w:sz w:val="20"/>
          <w:szCs w:val="20"/>
        </w:rPr>
        <w:t xml:space="preserve"> (</w:t>
      </w:r>
      <w:r w:rsidR="00F01D11" w:rsidRPr="005E2AB6">
        <w:rPr>
          <w:rFonts w:ascii="Arial" w:hAnsi="Arial" w:cs="Arial"/>
          <w:color w:val="000000" w:themeColor="text1"/>
          <w:sz w:val="20"/>
          <w:szCs w:val="20"/>
        </w:rPr>
        <w:t>31 Aralık 201</w:t>
      </w:r>
      <w:r w:rsidR="006D762B" w:rsidRPr="005E2AB6">
        <w:rPr>
          <w:rFonts w:ascii="Arial" w:hAnsi="Arial" w:cs="Arial"/>
          <w:color w:val="000000" w:themeColor="text1"/>
          <w:sz w:val="20"/>
          <w:szCs w:val="20"/>
        </w:rPr>
        <w:t>7</w:t>
      </w:r>
      <w:r w:rsidR="00410869" w:rsidRPr="005E2AB6">
        <w:rPr>
          <w:rFonts w:ascii="Arial" w:hAnsi="Arial" w:cs="Arial"/>
          <w:color w:val="000000" w:themeColor="text1"/>
          <w:sz w:val="20"/>
          <w:szCs w:val="20"/>
        </w:rPr>
        <w:t xml:space="preserve">: </w:t>
      </w:r>
      <w:r w:rsidR="006D762B" w:rsidRPr="005E2AB6">
        <w:rPr>
          <w:rFonts w:ascii="Arial" w:hAnsi="Arial" w:cs="Arial"/>
          <w:color w:val="000000" w:themeColor="text1"/>
          <w:sz w:val="20"/>
          <w:szCs w:val="20"/>
        </w:rPr>
        <w:t xml:space="preserve">85.798 </w:t>
      </w:r>
      <w:r w:rsidR="00410869" w:rsidRPr="005E2AB6">
        <w:rPr>
          <w:rFonts w:ascii="Arial" w:hAnsi="Arial" w:cs="Arial"/>
          <w:color w:val="000000" w:themeColor="text1"/>
          <w:sz w:val="20"/>
          <w:szCs w:val="20"/>
        </w:rPr>
        <w:t xml:space="preserve">TL) ertelenmiş vergi varlığı ile </w:t>
      </w:r>
      <w:r w:rsidR="00754386" w:rsidRPr="005E2AB6">
        <w:rPr>
          <w:rFonts w:ascii="Arial" w:hAnsi="Arial" w:cs="Arial"/>
          <w:color w:val="000000" w:themeColor="text1"/>
          <w:sz w:val="20"/>
          <w:szCs w:val="20"/>
        </w:rPr>
        <w:t>36</w:t>
      </w:r>
      <w:r w:rsidR="00763E4F" w:rsidRPr="005E2AB6">
        <w:rPr>
          <w:rFonts w:ascii="Arial" w:hAnsi="Arial" w:cs="Arial"/>
          <w:color w:val="000000" w:themeColor="text1"/>
          <w:sz w:val="20"/>
          <w:szCs w:val="20"/>
        </w:rPr>
        <w:t>.</w:t>
      </w:r>
      <w:r w:rsidR="00754386" w:rsidRPr="005E2AB6">
        <w:rPr>
          <w:rFonts w:ascii="Arial" w:hAnsi="Arial" w:cs="Arial"/>
          <w:color w:val="000000" w:themeColor="text1"/>
          <w:sz w:val="20"/>
          <w:szCs w:val="20"/>
        </w:rPr>
        <w:t>131</w:t>
      </w:r>
      <w:r w:rsidR="005712AC" w:rsidRPr="005E2AB6">
        <w:rPr>
          <w:rFonts w:ascii="Arial" w:hAnsi="Arial" w:cs="Arial"/>
          <w:color w:val="000000" w:themeColor="text1"/>
          <w:sz w:val="20"/>
          <w:szCs w:val="20"/>
        </w:rPr>
        <w:t xml:space="preserve"> </w:t>
      </w:r>
      <w:r w:rsidR="008E08AB" w:rsidRPr="005E2AB6">
        <w:rPr>
          <w:rFonts w:ascii="Arial" w:hAnsi="Arial" w:cs="Arial"/>
          <w:color w:val="000000" w:themeColor="text1"/>
          <w:sz w:val="20"/>
          <w:szCs w:val="20"/>
        </w:rPr>
        <w:t xml:space="preserve">TL </w:t>
      </w:r>
      <w:r w:rsidR="001E1794" w:rsidRPr="005E2AB6">
        <w:rPr>
          <w:rFonts w:ascii="Arial" w:hAnsi="Arial" w:cs="Arial"/>
          <w:color w:val="000000" w:themeColor="text1"/>
          <w:sz w:val="20"/>
          <w:szCs w:val="20"/>
        </w:rPr>
        <w:t xml:space="preserve">tutarındaki </w:t>
      </w:r>
      <w:r w:rsidR="00F01D11" w:rsidRPr="005E2AB6">
        <w:rPr>
          <w:rFonts w:ascii="Arial" w:hAnsi="Arial" w:cs="Arial"/>
          <w:color w:val="000000" w:themeColor="text1"/>
          <w:sz w:val="20"/>
          <w:szCs w:val="20"/>
        </w:rPr>
        <w:t>(31 Aralık 201</w:t>
      </w:r>
      <w:r w:rsidR="006D762B" w:rsidRPr="005E2AB6">
        <w:rPr>
          <w:rFonts w:ascii="Arial" w:hAnsi="Arial" w:cs="Arial"/>
          <w:color w:val="000000" w:themeColor="text1"/>
          <w:sz w:val="20"/>
          <w:szCs w:val="20"/>
        </w:rPr>
        <w:t>7</w:t>
      </w:r>
      <w:r w:rsidR="00410869" w:rsidRPr="005E2AB6">
        <w:rPr>
          <w:rFonts w:ascii="Arial" w:hAnsi="Arial" w:cs="Arial"/>
          <w:color w:val="000000" w:themeColor="text1"/>
          <w:sz w:val="20"/>
          <w:szCs w:val="20"/>
        </w:rPr>
        <w:t xml:space="preserve">: </w:t>
      </w:r>
      <w:r w:rsidR="006D762B" w:rsidRPr="005E2AB6">
        <w:rPr>
          <w:rFonts w:ascii="Arial" w:hAnsi="Arial" w:cs="Arial"/>
          <w:color w:val="000000" w:themeColor="text1"/>
          <w:sz w:val="20"/>
          <w:szCs w:val="20"/>
        </w:rPr>
        <w:t xml:space="preserve">33.209 </w:t>
      </w:r>
      <w:r w:rsidR="00410869" w:rsidRPr="005E2AB6">
        <w:rPr>
          <w:rFonts w:ascii="Arial" w:hAnsi="Arial" w:cs="Arial"/>
          <w:color w:val="000000" w:themeColor="text1"/>
          <w:sz w:val="20"/>
          <w:szCs w:val="20"/>
        </w:rPr>
        <w:t xml:space="preserve">TL) ertelenmiş vergi yükümlülüğünü </w:t>
      </w:r>
      <w:r w:rsidR="009B54BA" w:rsidRPr="005E2AB6">
        <w:rPr>
          <w:rFonts w:ascii="Arial" w:hAnsi="Arial" w:cs="Arial"/>
          <w:sz w:val="20"/>
          <w:szCs w:val="20"/>
        </w:rPr>
        <w:t xml:space="preserve">netleştirerek </w:t>
      </w:r>
      <w:r w:rsidR="00754386" w:rsidRPr="005E2AB6">
        <w:rPr>
          <w:rFonts w:ascii="Arial" w:hAnsi="Arial" w:cs="Arial"/>
          <w:sz w:val="20"/>
          <w:szCs w:val="20"/>
        </w:rPr>
        <w:t>101</w:t>
      </w:r>
      <w:r w:rsidR="00763E4F" w:rsidRPr="005E2AB6">
        <w:rPr>
          <w:rFonts w:ascii="Arial" w:hAnsi="Arial" w:cs="Arial"/>
          <w:sz w:val="20"/>
          <w:szCs w:val="20"/>
        </w:rPr>
        <w:t>.</w:t>
      </w:r>
      <w:r w:rsidR="00754386" w:rsidRPr="005E2AB6">
        <w:rPr>
          <w:rFonts w:ascii="Arial" w:hAnsi="Arial" w:cs="Arial"/>
          <w:sz w:val="20"/>
          <w:szCs w:val="20"/>
        </w:rPr>
        <w:t>279</w:t>
      </w:r>
      <w:r w:rsidR="005712AC" w:rsidRPr="005E2AB6">
        <w:rPr>
          <w:rFonts w:ascii="Arial" w:hAnsi="Arial" w:cs="Arial"/>
          <w:sz w:val="20"/>
          <w:szCs w:val="20"/>
        </w:rPr>
        <w:t xml:space="preserve"> </w:t>
      </w:r>
      <w:r w:rsidR="00F01D11" w:rsidRPr="005E2AB6">
        <w:rPr>
          <w:rFonts w:ascii="Arial" w:hAnsi="Arial" w:cs="Arial"/>
          <w:sz w:val="20"/>
          <w:szCs w:val="20"/>
        </w:rPr>
        <w:t>TL (31 Aralık 201</w:t>
      </w:r>
      <w:r w:rsidR="006D762B" w:rsidRPr="005E2AB6">
        <w:rPr>
          <w:rFonts w:ascii="Arial" w:hAnsi="Arial" w:cs="Arial"/>
          <w:sz w:val="20"/>
          <w:szCs w:val="20"/>
        </w:rPr>
        <w:t>7</w:t>
      </w:r>
      <w:r w:rsidR="009B54BA" w:rsidRPr="005E2AB6">
        <w:rPr>
          <w:rFonts w:ascii="Arial" w:hAnsi="Arial" w:cs="Arial"/>
          <w:sz w:val="20"/>
          <w:szCs w:val="20"/>
        </w:rPr>
        <w:t xml:space="preserve">: </w:t>
      </w:r>
      <w:r w:rsidR="006D762B" w:rsidRPr="005E2AB6">
        <w:rPr>
          <w:rFonts w:ascii="Arial" w:hAnsi="Arial" w:cs="Arial"/>
          <w:sz w:val="20"/>
          <w:szCs w:val="20"/>
        </w:rPr>
        <w:t xml:space="preserve">52.589 </w:t>
      </w:r>
      <w:r w:rsidR="009B54BA" w:rsidRPr="005E2AB6">
        <w:rPr>
          <w:rFonts w:ascii="Arial" w:hAnsi="Arial" w:cs="Arial"/>
          <w:sz w:val="20"/>
          <w:szCs w:val="20"/>
        </w:rPr>
        <w:t xml:space="preserve">TL) vergi varlığını kayıtlarına yansıtmıştır. </w:t>
      </w:r>
      <w:proofErr w:type="gramEnd"/>
    </w:p>
    <w:tbl>
      <w:tblPr>
        <w:tblW w:w="9248" w:type="dxa"/>
        <w:tblInd w:w="14" w:type="dxa"/>
        <w:tblLook w:val="0000" w:firstRow="0" w:lastRow="0" w:firstColumn="0" w:lastColumn="0" w:noHBand="0" w:noVBand="0"/>
      </w:tblPr>
      <w:tblGrid>
        <w:gridCol w:w="7405"/>
        <w:gridCol w:w="1843"/>
      </w:tblGrid>
      <w:tr w:rsidR="005A3457" w:rsidRPr="00E84F8F" w14:paraId="55A107E8" w14:textId="77777777" w:rsidTr="005A3457">
        <w:trPr>
          <w:trHeight w:val="227"/>
        </w:trPr>
        <w:tc>
          <w:tcPr>
            <w:tcW w:w="7405" w:type="dxa"/>
            <w:tcBorders>
              <w:top w:val="single" w:sz="4" w:space="0" w:color="auto"/>
              <w:left w:val="nil"/>
              <w:bottom w:val="single" w:sz="4" w:space="0" w:color="auto"/>
              <w:right w:val="nil"/>
            </w:tcBorders>
            <w:shd w:val="clear" w:color="auto" w:fill="auto"/>
            <w:vAlign w:val="bottom"/>
          </w:tcPr>
          <w:p w14:paraId="530B0A03" w14:textId="77777777" w:rsidR="005A3457" w:rsidRPr="00E84F8F" w:rsidRDefault="005A3457" w:rsidP="00D052D2">
            <w:pPr>
              <w:ind w:left="266" w:hanging="374"/>
              <w:jc w:val="both"/>
              <w:rPr>
                <w:rFonts w:ascii="Arial" w:hAnsi="Arial" w:cs="Arial"/>
                <w:b/>
                <w:bCs/>
                <w:color w:val="000000" w:themeColor="text1"/>
                <w:sz w:val="18"/>
                <w:szCs w:val="18"/>
              </w:rPr>
            </w:pPr>
            <w:r w:rsidRPr="00E84F8F">
              <w:rPr>
                <w:rFonts w:ascii="Arial" w:hAnsi="Arial" w:cs="Arial"/>
                <w:b/>
                <w:bCs/>
                <w:color w:val="000000" w:themeColor="text1"/>
                <w:sz w:val="18"/>
                <w:szCs w:val="18"/>
              </w:rPr>
              <w:t> </w:t>
            </w:r>
          </w:p>
        </w:tc>
        <w:tc>
          <w:tcPr>
            <w:tcW w:w="1843" w:type="dxa"/>
            <w:tcBorders>
              <w:top w:val="single" w:sz="4" w:space="0" w:color="auto"/>
              <w:left w:val="nil"/>
              <w:bottom w:val="single" w:sz="4" w:space="0" w:color="auto"/>
              <w:right w:val="nil"/>
            </w:tcBorders>
            <w:shd w:val="clear" w:color="auto" w:fill="auto"/>
            <w:vAlign w:val="bottom"/>
          </w:tcPr>
          <w:p w14:paraId="698BFF43" w14:textId="77777777" w:rsidR="005A3457" w:rsidRPr="00E84F8F" w:rsidRDefault="005A3457" w:rsidP="00D052D2">
            <w:pPr>
              <w:ind w:left="-103"/>
              <w:jc w:val="right"/>
              <w:rPr>
                <w:rFonts w:ascii="Arial" w:eastAsia="Arial Unicode MS" w:hAnsi="Arial" w:cs="Arial"/>
                <w:b/>
                <w:color w:val="000000" w:themeColor="text1"/>
                <w:sz w:val="18"/>
                <w:szCs w:val="18"/>
              </w:rPr>
            </w:pPr>
            <w:r w:rsidRPr="00E84F8F">
              <w:rPr>
                <w:rFonts w:ascii="Arial" w:eastAsia="Arial Unicode MS" w:hAnsi="Arial" w:cs="Arial"/>
                <w:b/>
                <w:color w:val="000000" w:themeColor="text1"/>
                <w:sz w:val="18"/>
                <w:szCs w:val="18"/>
              </w:rPr>
              <w:t xml:space="preserve">Cari Dönem </w:t>
            </w:r>
          </w:p>
        </w:tc>
      </w:tr>
      <w:tr w:rsidR="0036196B" w:rsidRPr="00E84F8F" w14:paraId="5BDDFFCB" w14:textId="77777777" w:rsidTr="005A3457">
        <w:trPr>
          <w:trHeight w:val="227"/>
        </w:trPr>
        <w:tc>
          <w:tcPr>
            <w:tcW w:w="7405" w:type="dxa"/>
            <w:tcBorders>
              <w:top w:val="nil"/>
              <w:left w:val="nil"/>
              <w:bottom w:val="nil"/>
              <w:right w:val="nil"/>
            </w:tcBorders>
            <w:shd w:val="clear" w:color="auto" w:fill="auto"/>
            <w:noWrap/>
            <w:vAlign w:val="bottom"/>
          </w:tcPr>
          <w:p w14:paraId="317F7A2B" w14:textId="0A591945" w:rsidR="0036196B" w:rsidRPr="00E84F8F" w:rsidRDefault="0036196B" w:rsidP="005E2AB6">
            <w:pPr>
              <w:ind w:left="-122"/>
              <w:rPr>
                <w:rFonts w:ascii="Arial" w:hAnsi="Arial" w:cs="Arial"/>
                <w:color w:val="000000" w:themeColor="text1"/>
                <w:sz w:val="18"/>
                <w:szCs w:val="18"/>
              </w:rPr>
            </w:pPr>
            <w:r w:rsidRPr="00A5606A">
              <w:rPr>
                <w:rFonts w:ascii="Arial" w:hAnsi="Arial" w:cs="Arial"/>
                <w:sz w:val="18"/>
                <w:szCs w:val="18"/>
              </w:rPr>
              <w:t>Kar Payı Reeskontları ve Peşin Tahsil Edilen Ücret ve Komisyonlar İle Kazanılmamış Gelirler</w:t>
            </w:r>
          </w:p>
        </w:tc>
        <w:tc>
          <w:tcPr>
            <w:tcW w:w="1843" w:type="dxa"/>
            <w:tcBorders>
              <w:top w:val="nil"/>
              <w:left w:val="nil"/>
              <w:bottom w:val="nil"/>
              <w:right w:val="nil"/>
            </w:tcBorders>
            <w:shd w:val="clear" w:color="auto" w:fill="auto"/>
            <w:noWrap/>
            <w:vAlign w:val="bottom"/>
          </w:tcPr>
          <w:p w14:paraId="027E8809" w14:textId="79BEE38D" w:rsidR="0036196B" w:rsidRPr="00E84F8F" w:rsidRDefault="0036196B" w:rsidP="0036196B">
            <w:pPr>
              <w:jc w:val="right"/>
              <w:rPr>
                <w:rFonts w:ascii="Arial" w:hAnsi="Arial" w:cs="Arial"/>
                <w:sz w:val="18"/>
                <w:szCs w:val="18"/>
              </w:rPr>
            </w:pPr>
            <w:r w:rsidRPr="00A5606A">
              <w:rPr>
                <w:rFonts w:ascii="Arial" w:hAnsi="Arial" w:cs="Arial"/>
                <w:sz w:val="18"/>
                <w:szCs w:val="18"/>
              </w:rPr>
              <w:t>39.707</w:t>
            </w:r>
          </w:p>
        </w:tc>
      </w:tr>
      <w:tr w:rsidR="0036196B" w:rsidRPr="00E84F8F" w14:paraId="13C3CAD9" w14:textId="77777777" w:rsidTr="005A3457">
        <w:trPr>
          <w:trHeight w:val="227"/>
        </w:trPr>
        <w:tc>
          <w:tcPr>
            <w:tcW w:w="7405" w:type="dxa"/>
            <w:tcBorders>
              <w:top w:val="nil"/>
              <w:left w:val="nil"/>
              <w:bottom w:val="nil"/>
              <w:right w:val="nil"/>
            </w:tcBorders>
            <w:shd w:val="clear" w:color="auto" w:fill="auto"/>
            <w:noWrap/>
            <w:vAlign w:val="bottom"/>
          </w:tcPr>
          <w:p w14:paraId="6EAAFBEA" w14:textId="6E8AF077" w:rsidR="0036196B" w:rsidRPr="00E84F8F" w:rsidRDefault="0036196B" w:rsidP="005E2AB6">
            <w:pPr>
              <w:ind w:left="72" w:hanging="194"/>
              <w:jc w:val="both"/>
              <w:rPr>
                <w:rFonts w:ascii="Arial" w:hAnsi="Arial" w:cs="Arial"/>
                <w:color w:val="000000" w:themeColor="text1"/>
                <w:sz w:val="18"/>
                <w:szCs w:val="18"/>
              </w:rPr>
            </w:pPr>
            <w:r w:rsidRPr="00A5606A">
              <w:rPr>
                <w:rFonts w:ascii="Arial" w:hAnsi="Arial" w:cs="Arial"/>
                <w:sz w:val="18"/>
                <w:szCs w:val="18"/>
              </w:rPr>
              <w:t>Kıdem Tazminatı, Prim ve İzin Ücreti Karşılıkları</w:t>
            </w:r>
          </w:p>
        </w:tc>
        <w:tc>
          <w:tcPr>
            <w:tcW w:w="1843" w:type="dxa"/>
            <w:tcBorders>
              <w:top w:val="nil"/>
              <w:left w:val="nil"/>
              <w:bottom w:val="nil"/>
              <w:right w:val="nil"/>
            </w:tcBorders>
            <w:shd w:val="clear" w:color="auto" w:fill="auto"/>
            <w:vAlign w:val="bottom"/>
          </w:tcPr>
          <w:p w14:paraId="308F32CD" w14:textId="2B2C8578" w:rsidR="0036196B" w:rsidRPr="00E84F8F" w:rsidRDefault="0036196B" w:rsidP="0036196B">
            <w:pPr>
              <w:jc w:val="right"/>
              <w:rPr>
                <w:rFonts w:ascii="Arial" w:hAnsi="Arial" w:cs="Arial"/>
                <w:sz w:val="18"/>
                <w:szCs w:val="18"/>
              </w:rPr>
            </w:pPr>
            <w:r w:rsidRPr="00A5606A">
              <w:rPr>
                <w:rFonts w:ascii="Arial" w:hAnsi="Arial" w:cs="Arial"/>
                <w:sz w:val="18"/>
                <w:szCs w:val="18"/>
              </w:rPr>
              <w:t>19.049</w:t>
            </w:r>
          </w:p>
        </w:tc>
      </w:tr>
      <w:tr w:rsidR="0036196B" w:rsidRPr="00E84F8F" w14:paraId="41BEE04D" w14:textId="77777777" w:rsidTr="005A3457">
        <w:trPr>
          <w:trHeight w:val="227"/>
        </w:trPr>
        <w:tc>
          <w:tcPr>
            <w:tcW w:w="7405" w:type="dxa"/>
            <w:tcBorders>
              <w:top w:val="nil"/>
              <w:left w:val="nil"/>
              <w:bottom w:val="nil"/>
              <w:right w:val="nil"/>
            </w:tcBorders>
            <w:shd w:val="clear" w:color="auto" w:fill="auto"/>
            <w:noWrap/>
            <w:vAlign w:val="bottom"/>
          </w:tcPr>
          <w:p w14:paraId="5949985C" w14:textId="742A480A" w:rsidR="0036196B" w:rsidRPr="00E84F8F" w:rsidRDefault="0036196B" w:rsidP="005E2AB6">
            <w:pPr>
              <w:ind w:left="72" w:hanging="194"/>
              <w:rPr>
                <w:rFonts w:ascii="Arial" w:hAnsi="Arial" w:cs="Arial"/>
                <w:color w:val="000000" w:themeColor="text1"/>
                <w:sz w:val="18"/>
                <w:szCs w:val="18"/>
              </w:rPr>
            </w:pPr>
            <w:r w:rsidRPr="00A5606A">
              <w:rPr>
                <w:rFonts w:ascii="Arial" w:hAnsi="Arial" w:cs="Arial"/>
                <w:sz w:val="18"/>
                <w:szCs w:val="18"/>
              </w:rPr>
              <w:t>Maddi Duran Varlıkların Kayıtlı Değeri ile Vergi Değeri Arasındaki Fark</w:t>
            </w:r>
          </w:p>
        </w:tc>
        <w:tc>
          <w:tcPr>
            <w:tcW w:w="1843" w:type="dxa"/>
            <w:tcBorders>
              <w:top w:val="nil"/>
              <w:left w:val="nil"/>
              <w:bottom w:val="nil"/>
              <w:right w:val="nil"/>
            </w:tcBorders>
            <w:shd w:val="clear" w:color="auto" w:fill="auto"/>
            <w:vAlign w:val="bottom"/>
          </w:tcPr>
          <w:p w14:paraId="7766E93B" w14:textId="66092023" w:rsidR="0036196B" w:rsidRPr="00E84F8F" w:rsidRDefault="0036196B" w:rsidP="0036196B">
            <w:pPr>
              <w:jc w:val="right"/>
              <w:rPr>
                <w:rFonts w:ascii="Arial" w:hAnsi="Arial" w:cs="Arial"/>
                <w:sz w:val="18"/>
                <w:szCs w:val="18"/>
              </w:rPr>
            </w:pPr>
            <w:r w:rsidRPr="00A5606A">
              <w:rPr>
                <w:rFonts w:ascii="Arial" w:hAnsi="Arial" w:cs="Arial"/>
                <w:sz w:val="18"/>
                <w:szCs w:val="18"/>
              </w:rPr>
              <w:t>6.187</w:t>
            </w:r>
          </w:p>
        </w:tc>
      </w:tr>
      <w:tr w:rsidR="0036196B" w:rsidRPr="00E84F8F" w14:paraId="48806BE1" w14:textId="77777777" w:rsidTr="005A3457">
        <w:trPr>
          <w:trHeight w:val="227"/>
        </w:trPr>
        <w:tc>
          <w:tcPr>
            <w:tcW w:w="7405" w:type="dxa"/>
            <w:tcBorders>
              <w:top w:val="nil"/>
              <w:left w:val="nil"/>
              <w:bottom w:val="nil"/>
              <w:right w:val="nil"/>
            </w:tcBorders>
            <w:shd w:val="clear" w:color="auto" w:fill="auto"/>
            <w:noWrap/>
            <w:vAlign w:val="bottom"/>
          </w:tcPr>
          <w:p w14:paraId="52AFD485" w14:textId="3B3827F8" w:rsidR="0036196B" w:rsidRPr="00E84F8F" w:rsidRDefault="0036196B" w:rsidP="005E2AB6">
            <w:pPr>
              <w:ind w:left="72" w:hanging="194"/>
              <w:rPr>
                <w:rFonts w:ascii="Arial" w:hAnsi="Arial" w:cs="Arial"/>
                <w:color w:val="000000" w:themeColor="text1"/>
                <w:sz w:val="18"/>
                <w:szCs w:val="18"/>
              </w:rPr>
            </w:pPr>
            <w:r w:rsidRPr="00A5606A">
              <w:rPr>
                <w:rFonts w:ascii="Arial" w:hAnsi="Arial" w:cs="Arial"/>
                <w:sz w:val="18"/>
                <w:szCs w:val="18"/>
              </w:rPr>
              <w:t>Gerçeğe Uygun Değer Farkı Diğer Kapsamlı Gelire Yansıtılan Finansal Varlıklar Değerleme Farkı</w:t>
            </w:r>
          </w:p>
        </w:tc>
        <w:tc>
          <w:tcPr>
            <w:tcW w:w="1843" w:type="dxa"/>
            <w:tcBorders>
              <w:top w:val="nil"/>
              <w:left w:val="nil"/>
              <w:bottom w:val="nil"/>
              <w:right w:val="nil"/>
            </w:tcBorders>
            <w:shd w:val="clear" w:color="auto" w:fill="auto"/>
            <w:vAlign w:val="bottom"/>
          </w:tcPr>
          <w:p w14:paraId="3E78D765" w14:textId="43CD0EC3" w:rsidR="0036196B" w:rsidRPr="00E84F8F" w:rsidRDefault="0036196B" w:rsidP="0036196B">
            <w:pPr>
              <w:jc w:val="right"/>
              <w:rPr>
                <w:rFonts w:ascii="Arial" w:hAnsi="Arial" w:cs="Arial"/>
                <w:sz w:val="18"/>
                <w:szCs w:val="18"/>
              </w:rPr>
            </w:pPr>
            <w:r w:rsidRPr="00A5606A">
              <w:rPr>
                <w:rFonts w:ascii="Arial" w:hAnsi="Arial" w:cs="Arial"/>
                <w:sz w:val="18"/>
                <w:szCs w:val="18"/>
              </w:rPr>
              <w:t>4.</w:t>
            </w:r>
            <w:r>
              <w:rPr>
                <w:rFonts w:ascii="Arial" w:hAnsi="Arial" w:cs="Arial"/>
                <w:sz w:val="18"/>
                <w:szCs w:val="18"/>
              </w:rPr>
              <w:t>668</w:t>
            </w:r>
          </w:p>
        </w:tc>
      </w:tr>
      <w:tr w:rsidR="0036196B" w:rsidRPr="00E84F8F" w14:paraId="7A702665" w14:textId="77777777" w:rsidTr="005A3457">
        <w:trPr>
          <w:trHeight w:val="227"/>
        </w:trPr>
        <w:tc>
          <w:tcPr>
            <w:tcW w:w="7405" w:type="dxa"/>
            <w:tcBorders>
              <w:top w:val="nil"/>
              <w:left w:val="nil"/>
              <w:bottom w:val="nil"/>
              <w:right w:val="nil"/>
            </w:tcBorders>
            <w:shd w:val="clear" w:color="auto" w:fill="auto"/>
            <w:noWrap/>
            <w:vAlign w:val="bottom"/>
          </w:tcPr>
          <w:p w14:paraId="01B776CD" w14:textId="74F480E6" w:rsidR="0036196B" w:rsidRPr="00A87FB5" w:rsidRDefault="0036196B" w:rsidP="005E2AB6">
            <w:pPr>
              <w:ind w:left="72" w:hanging="194"/>
              <w:rPr>
                <w:rFonts w:ascii="Arial" w:hAnsi="Arial" w:cs="Arial"/>
                <w:sz w:val="18"/>
                <w:szCs w:val="18"/>
                <w:lang w:val="en-US" w:eastAsia="en-US"/>
              </w:rPr>
            </w:pPr>
            <w:r w:rsidRPr="00A5606A">
              <w:rPr>
                <w:rFonts w:ascii="Arial" w:hAnsi="Arial" w:cs="Arial"/>
                <w:sz w:val="18"/>
                <w:szCs w:val="18"/>
              </w:rPr>
              <w:t>Türev Finansal Araçlar</w:t>
            </w:r>
          </w:p>
        </w:tc>
        <w:tc>
          <w:tcPr>
            <w:tcW w:w="1843" w:type="dxa"/>
            <w:tcBorders>
              <w:top w:val="nil"/>
              <w:left w:val="nil"/>
              <w:bottom w:val="nil"/>
              <w:right w:val="nil"/>
            </w:tcBorders>
            <w:shd w:val="clear" w:color="auto" w:fill="auto"/>
            <w:vAlign w:val="bottom"/>
          </w:tcPr>
          <w:p w14:paraId="765544B3" w14:textId="5D19EE36" w:rsidR="0036196B" w:rsidRPr="00A87FB5" w:rsidRDefault="0036196B" w:rsidP="0036196B">
            <w:pPr>
              <w:jc w:val="right"/>
              <w:rPr>
                <w:rFonts w:ascii="Arial" w:hAnsi="Arial" w:cs="Arial"/>
                <w:sz w:val="18"/>
                <w:szCs w:val="18"/>
              </w:rPr>
            </w:pPr>
            <w:r w:rsidRPr="00A5606A">
              <w:rPr>
                <w:rFonts w:ascii="Arial" w:hAnsi="Arial" w:cs="Arial"/>
                <w:sz w:val="18"/>
                <w:szCs w:val="18"/>
              </w:rPr>
              <w:t>1.568</w:t>
            </w:r>
          </w:p>
        </w:tc>
      </w:tr>
      <w:tr w:rsidR="0036196B" w:rsidRPr="00E84F8F" w14:paraId="17AFDA07" w14:textId="77777777" w:rsidTr="005A3457">
        <w:trPr>
          <w:trHeight w:val="227"/>
        </w:trPr>
        <w:tc>
          <w:tcPr>
            <w:tcW w:w="7405" w:type="dxa"/>
            <w:tcBorders>
              <w:top w:val="nil"/>
              <w:left w:val="nil"/>
              <w:bottom w:val="nil"/>
              <w:right w:val="nil"/>
            </w:tcBorders>
            <w:shd w:val="clear" w:color="auto" w:fill="auto"/>
            <w:noWrap/>
            <w:vAlign w:val="bottom"/>
          </w:tcPr>
          <w:p w14:paraId="4CE88EFF" w14:textId="6301F6B5" w:rsidR="0036196B" w:rsidRPr="00A87FB5" w:rsidRDefault="0036196B" w:rsidP="005E2AB6">
            <w:pPr>
              <w:ind w:left="72" w:hanging="194"/>
              <w:rPr>
                <w:rFonts w:ascii="Arial" w:hAnsi="Arial" w:cs="Arial"/>
                <w:sz w:val="18"/>
                <w:szCs w:val="18"/>
                <w:lang w:val="en-US" w:eastAsia="en-US"/>
              </w:rPr>
            </w:pPr>
            <w:r w:rsidRPr="00A5606A">
              <w:rPr>
                <w:rFonts w:ascii="Arial" w:hAnsi="Arial" w:cs="Arial"/>
                <w:sz w:val="18"/>
                <w:szCs w:val="18"/>
              </w:rPr>
              <w:t>Karşılıklar</w:t>
            </w:r>
          </w:p>
        </w:tc>
        <w:tc>
          <w:tcPr>
            <w:tcW w:w="1843" w:type="dxa"/>
            <w:tcBorders>
              <w:top w:val="nil"/>
              <w:left w:val="nil"/>
              <w:bottom w:val="nil"/>
              <w:right w:val="nil"/>
            </w:tcBorders>
            <w:shd w:val="clear" w:color="auto" w:fill="auto"/>
            <w:vAlign w:val="bottom"/>
          </w:tcPr>
          <w:p w14:paraId="10C2AE92" w14:textId="46D462BC" w:rsidR="0036196B" w:rsidRPr="00A87FB5" w:rsidRDefault="0036196B" w:rsidP="0036196B">
            <w:pPr>
              <w:jc w:val="right"/>
              <w:rPr>
                <w:rFonts w:ascii="Arial" w:hAnsi="Arial" w:cs="Arial"/>
                <w:sz w:val="18"/>
                <w:szCs w:val="18"/>
              </w:rPr>
            </w:pPr>
            <w:r w:rsidRPr="00A5606A">
              <w:rPr>
                <w:rFonts w:ascii="Arial" w:hAnsi="Arial" w:cs="Arial"/>
                <w:sz w:val="18"/>
                <w:szCs w:val="18"/>
              </w:rPr>
              <w:t>49.631</w:t>
            </w:r>
          </w:p>
        </w:tc>
      </w:tr>
      <w:tr w:rsidR="0036196B" w:rsidRPr="00E84F8F" w14:paraId="43DF1799" w14:textId="77777777" w:rsidTr="005A3457">
        <w:trPr>
          <w:trHeight w:val="227"/>
        </w:trPr>
        <w:tc>
          <w:tcPr>
            <w:tcW w:w="7405" w:type="dxa"/>
            <w:tcBorders>
              <w:top w:val="nil"/>
              <w:left w:val="nil"/>
              <w:bottom w:val="nil"/>
              <w:right w:val="nil"/>
            </w:tcBorders>
            <w:shd w:val="clear" w:color="auto" w:fill="auto"/>
            <w:noWrap/>
            <w:vAlign w:val="bottom"/>
          </w:tcPr>
          <w:p w14:paraId="3B7DEF52" w14:textId="22316399" w:rsidR="0036196B" w:rsidRPr="00A87FB5" w:rsidRDefault="0036196B" w:rsidP="005E2AB6">
            <w:pPr>
              <w:ind w:left="72" w:hanging="194"/>
              <w:jc w:val="both"/>
              <w:rPr>
                <w:rFonts w:ascii="Arial" w:hAnsi="Arial" w:cs="Arial"/>
                <w:color w:val="000000" w:themeColor="text1"/>
                <w:sz w:val="18"/>
                <w:szCs w:val="18"/>
              </w:rPr>
            </w:pPr>
            <w:r w:rsidRPr="00A5606A">
              <w:rPr>
                <w:rFonts w:ascii="Arial" w:hAnsi="Arial" w:cs="Arial"/>
                <w:sz w:val="18"/>
                <w:szCs w:val="18"/>
              </w:rPr>
              <w:t xml:space="preserve">Değer Düşüklüğü Karşılıkları </w:t>
            </w:r>
          </w:p>
        </w:tc>
        <w:tc>
          <w:tcPr>
            <w:tcW w:w="1843" w:type="dxa"/>
            <w:tcBorders>
              <w:top w:val="nil"/>
              <w:left w:val="nil"/>
              <w:bottom w:val="nil"/>
              <w:right w:val="nil"/>
            </w:tcBorders>
            <w:shd w:val="clear" w:color="auto" w:fill="auto"/>
            <w:vAlign w:val="bottom"/>
          </w:tcPr>
          <w:p w14:paraId="6952F5BA" w14:textId="5CDCAD52" w:rsidR="0036196B" w:rsidRPr="00A87FB5" w:rsidRDefault="0036196B" w:rsidP="0036196B">
            <w:pPr>
              <w:jc w:val="right"/>
              <w:rPr>
                <w:rFonts w:ascii="Arial" w:hAnsi="Arial" w:cs="Arial"/>
                <w:sz w:val="18"/>
                <w:szCs w:val="18"/>
              </w:rPr>
            </w:pPr>
            <w:r w:rsidRPr="00A5606A">
              <w:rPr>
                <w:rFonts w:ascii="Arial" w:hAnsi="Arial" w:cs="Arial"/>
                <w:sz w:val="18"/>
                <w:szCs w:val="18"/>
              </w:rPr>
              <w:t>526</w:t>
            </w:r>
          </w:p>
        </w:tc>
      </w:tr>
      <w:tr w:rsidR="0036196B" w:rsidRPr="00E84F8F" w14:paraId="05FBEC45" w14:textId="77777777" w:rsidTr="005A3457">
        <w:trPr>
          <w:trHeight w:val="227"/>
        </w:trPr>
        <w:tc>
          <w:tcPr>
            <w:tcW w:w="7405" w:type="dxa"/>
            <w:tcBorders>
              <w:top w:val="nil"/>
              <w:left w:val="nil"/>
              <w:bottom w:val="nil"/>
              <w:right w:val="nil"/>
            </w:tcBorders>
            <w:shd w:val="clear" w:color="auto" w:fill="auto"/>
            <w:noWrap/>
            <w:vAlign w:val="bottom"/>
          </w:tcPr>
          <w:p w14:paraId="6099124F" w14:textId="6F5F2B1D" w:rsidR="0036196B" w:rsidRPr="00E84F8F" w:rsidRDefault="0036196B" w:rsidP="005E2AB6">
            <w:pPr>
              <w:ind w:left="72" w:hanging="194"/>
              <w:jc w:val="both"/>
              <w:rPr>
                <w:rFonts w:ascii="Arial" w:hAnsi="Arial" w:cs="Arial"/>
                <w:color w:val="000000" w:themeColor="text1"/>
                <w:sz w:val="18"/>
                <w:szCs w:val="18"/>
              </w:rPr>
            </w:pPr>
            <w:r w:rsidRPr="00A5606A">
              <w:rPr>
                <w:rFonts w:ascii="Arial" w:hAnsi="Arial" w:cs="Arial"/>
                <w:sz w:val="18"/>
                <w:szCs w:val="18"/>
              </w:rPr>
              <w:t>Diğer</w:t>
            </w:r>
          </w:p>
        </w:tc>
        <w:tc>
          <w:tcPr>
            <w:tcW w:w="1843" w:type="dxa"/>
            <w:tcBorders>
              <w:top w:val="nil"/>
              <w:left w:val="nil"/>
              <w:bottom w:val="nil"/>
              <w:right w:val="nil"/>
            </w:tcBorders>
            <w:shd w:val="clear" w:color="auto" w:fill="auto"/>
            <w:vAlign w:val="bottom"/>
          </w:tcPr>
          <w:p w14:paraId="6B6056B5" w14:textId="18F219A1" w:rsidR="0036196B" w:rsidRPr="00E84F8F" w:rsidRDefault="0036196B" w:rsidP="0036196B">
            <w:pPr>
              <w:jc w:val="right"/>
              <w:rPr>
                <w:rFonts w:ascii="Arial" w:hAnsi="Arial" w:cs="Arial"/>
                <w:sz w:val="18"/>
                <w:szCs w:val="18"/>
              </w:rPr>
            </w:pPr>
            <w:r w:rsidRPr="00A5606A">
              <w:rPr>
                <w:rFonts w:ascii="Arial" w:hAnsi="Arial" w:cs="Arial"/>
                <w:sz w:val="18"/>
                <w:szCs w:val="18"/>
              </w:rPr>
              <w:t>16.074</w:t>
            </w:r>
          </w:p>
        </w:tc>
      </w:tr>
      <w:tr w:rsidR="0036196B" w:rsidRPr="00E84F8F" w14:paraId="0D36C88A" w14:textId="77777777" w:rsidTr="005A3457">
        <w:trPr>
          <w:trHeight w:val="227"/>
        </w:trPr>
        <w:tc>
          <w:tcPr>
            <w:tcW w:w="7405" w:type="dxa"/>
            <w:tcBorders>
              <w:top w:val="nil"/>
              <w:left w:val="nil"/>
              <w:bottom w:val="single" w:sz="4" w:space="0" w:color="auto"/>
              <w:right w:val="nil"/>
            </w:tcBorders>
            <w:shd w:val="clear" w:color="auto" w:fill="auto"/>
            <w:noWrap/>
            <w:vAlign w:val="bottom"/>
          </w:tcPr>
          <w:p w14:paraId="2CA3BC47" w14:textId="77777777" w:rsidR="0036196B" w:rsidRPr="00E84F8F" w:rsidRDefault="0036196B" w:rsidP="005E2AB6">
            <w:pPr>
              <w:ind w:hanging="194"/>
              <w:jc w:val="both"/>
              <w:rPr>
                <w:rFonts w:ascii="Arial" w:hAnsi="Arial" w:cs="Arial"/>
                <w:color w:val="000000" w:themeColor="text1"/>
                <w:sz w:val="18"/>
                <w:szCs w:val="18"/>
              </w:rPr>
            </w:pPr>
          </w:p>
        </w:tc>
        <w:tc>
          <w:tcPr>
            <w:tcW w:w="1843" w:type="dxa"/>
            <w:tcBorders>
              <w:top w:val="nil"/>
              <w:left w:val="nil"/>
              <w:bottom w:val="single" w:sz="4" w:space="0" w:color="auto"/>
              <w:right w:val="nil"/>
            </w:tcBorders>
            <w:shd w:val="clear" w:color="auto" w:fill="auto"/>
            <w:vAlign w:val="bottom"/>
          </w:tcPr>
          <w:p w14:paraId="207AC5E3" w14:textId="77777777" w:rsidR="0036196B" w:rsidRPr="00E84F8F" w:rsidRDefault="0036196B" w:rsidP="0036196B">
            <w:pPr>
              <w:jc w:val="right"/>
              <w:rPr>
                <w:rFonts w:ascii="Arial" w:hAnsi="Arial" w:cs="Arial"/>
                <w:sz w:val="18"/>
                <w:szCs w:val="18"/>
              </w:rPr>
            </w:pPr>
          </w:p>
        </w:tc>
      </w:tr>
      <w:tr w:rsidR="0036196B" w:rsidRPr="00E84F8F" w14:paraId="6AC0D157" w14:textId="77777777" w:rsidTr="005A3457">
        <w:trPr>
          <w:trHeight w:val="227"/>
        </w:trPr>
        <w:tc>
          <w:tcPr>
            <w:tcW w:w="7405" w:type="dxa"/>
            <w:tcBorders>
              <w:top w:val="single" w:sz="4" w:space="0" w:color="auto"/>
              <w:left w:val="nil"/>
              <w:bottom w:val="single" w:sz="4" w:space="0" w:color="auto"/>
              <w:right w:val="nil"/>
            </w:tcBorders>
            <w:shd w:val="clear" w:color="auto" w:fill="auto"/>
            <w:vAlign w:val="bottom"/>
          </w:tcPr>
          <w:p w14:paraId="09B811A1" w14:textId="4D5F9B02" w:rsidR="0036196B" w:rsidRPr="00E84F8F" w:rsidRDefault="0036196B" w:rsidP="005E2AB6">
            <w:pPr>
              <w:ind w:left="72" w:hanging="194"/>
              <w:jc w:val="both"/>
              <w:rPr>
                <w:rFonts w:ascii="Arial" w:hAnsi="Arial" w:cs="Arial"/>
                <w:b/>
                <w:bCs/>
                <w:color w:val="000000" w:themeColor="text1"/>
                <w:sz w:val="18"/>
                <w:szCs w:val="18"/>
              </w:rPr>
            </w:pPr>
            <w:r w:rsidRPr="00A5606A">
              <w:rPr>
                <w:rFonts w:ascii="Arial" w:hAnsi="Arial" w:cs="Arial"/>
                <w:b/>
                <w:bCs/>
                <w:sz w:val="18"/>
                <w:szCs w:val="18"/>
              </w:rPr>
              <w:t>Ertelenmiş Vergi Varlığı</w:t>
            </w:r>
          </w:p>
        </w:tc>
        <w:tc>
          <w:tcPr>
            <w:tcW w:w="1843" w:type="dxa"/>
            <w:tcBorders>
              <w:top w:val="single" w:sz="4" w:space="0" w:color="auto"/>
              <w:left w:val="nil"/>
              <w:bottom w:val="single" w:sz="4" w:space="0" w:color="auto"/>
              <w:right w:val="nil"/>
            </w:tcBorders>
            <w:shd w:val="clear" w:color="auto" w:fill="auto"/>
            <w:vAlign w:val="bottom"/>
          </w:tcPr>
          <w:p w14:paraId="75890981" w14:textId="0BAB24FF" w:rsidR="0036196B" w:rsidRPr="00E84F8F" w:rsidRDefault="0036196B" w:rsidP="00CC1A7D">
            <w:pPr>
              <w:jc w:val="right"/>
              <w:rPr>
                <w:rFonts w:ascii="Arial" w:hAnsi="Arial" w:cs="Arial"/>
                <w:b/>
                <w:color w:val="000000" w:themeColor="text1"/>
                <w:sz w:val="18"/>
                <w:szCs w:val="18"/>
              </w:rPr>
            </w:pPr>
            <w:r w:rsidRPr="00A5606A">
              <w:rPr>
                <w:rFonts w:ascii="Arial" w:hAnsi="Arial" w:cs="Arial"/>
                <w:b/>
                <w:sz w:val="18"/>
                <w:szCs w:val="18"/>
              </w:rPr>
              <w:t>137.</w:t>
            </w:r>
            <w:r w:rsidR="00CC1A7D">
              <w:rPr>
                <w:rFonts w:ascii="Arial" w:hAnsi="Arial" w:cs="Arial"/>
                <w:b/>
                <w:sz w:val="18"/>
                <w:szCs w:val="18"/>
              </w:rPr>
              <w:t>410</w:t>
            </w:r>
          </w:p>
        </w:tc>
      </w:tr>
      <w:tr w:rsidR="0036196B" w:rsidRPr="00E84F8F" w14:paraId="1A8D78FB" w14:textId="77777777" w:rsidTr="005A3457">
        <w:trPr>
          <w:trHeight w:val="227"/>
        </w:trPr>
        <w:tc>
          <w:tcPr>
            <w:tcW w:w="7405" w:type="dxa"/>
            <w:tcBorders>
              <w:top w:val="single" w:sz="4" w:space="0" w:color="auto"/>
              <w:left w:val="nil"/>
              <w:right w:val="nil"/>
            </w:tcBorders>
            <w:shd w:val="clear" w:color="auto" w:fill="auto"/>
            <w:vAlign w:val="bottom"/>
          </w:tcPr>
          <w:p w14:paraId="022BEF8B" w14:textId="77777777" w:rsidR="0036196B" w:rsidRPr="00E84F8F" w:rsidRDefault="0036196B" w:rsidP="005E2AB6">
            <w:pPr>
              <w:ind w:left="72" w:hanging="194"/>
              <w:jc w:val="both"/>
              <w:rPr>
                <w:rFonts w:ascii="Arial" w:hAnsi="Arial" w:cs="Arial"/>
                <w:b/>
                <w:bCs/>
                <w:color w:val="000000" w:themeColor="text1"/>
                <w:sz w:val="18"/>
                <w:szCs w:val="18"/>
              </w:rPr>
            </w:pPr>
          </w:p>
        </w:tc>
        <w:tc>
          <w:tcPr>
            <w:tcW w:w="1843" w:type="dxa"/>
            <w:tcBorders>
              <w:top w:val="single" w:sz="4" w:space="0" w:color="auto"/>
              <w:left w:val="nil"/>
              <w:right w:val="nil"/>
            </w:tcBorders>
            <w:shd w:val="clear" w:color="auto" w:fill="auto"/>
            <w:vAlign w:val="bottom"/>
          </w:tcPr>
          <w:p w14:paraId="6A91616A" w14:textId="77777777" w:rsidR="0036196B" w:rsidRPr="00E84F8F" w:rsidRDefault="0036196B" w:rsidP="0036196B">
            <w:pPr>
              <w:jc w:val="right"/>
              <w:rPr>
                <w:rFonts w:ascii="Arial" w:hAnsi="Arial" w:cs="Arial"/>
                <w:color w:val="000000" w:themeColor="text1"/>
                <w:sz w:val="18"/>
                <w:szCs w:val="18"/>
              </w:rPr>
            </w:pPr>
          </w:p>
        </w:tc>
      </w:tr>
      <w:tr w:rsidR="0036196B" w:rsidRPr="00E84F8F" w14:paraId="29270E21" w14:textId="77777777" w:rsidTr="005A3457">
        <w:trPr>
          <w:trHeight w:val="227"/>
        </w:trPr>
        <w:tc>
          <w:tcPr>
            <w:tcW w:w="7405" w:type="dxa"/>
            <w:tcBorders>
              <w:left w:val="nil"/>
              <w:right w:val="nil"/>
            </w:tcBorders>
            <w:shd w:val="clear" w:color="auto" w:fill="auto"/>
            <w:vAlign w:val="bottom"/>
          </w:tcPr>
          <w:p w14:paraId="4066F433" w14:textId="6006CB13" w:rsidR="0036196B" w:rsidRPr="00E84F8F" w:rsidRDefault="0036196B" w:rsidP="005E2AB6">
            <w:pPr>
              <w:ind w:left="72" w:hanging="194"/>
              <w:jc w:val="both"/>
              <w:rPr>
                <w:rFonts w:ascii="Arial" w:hAnsi="Arial" w:cs="Arial"/>
                <w:bCs/>
                <w:color w:val="000000" w:themeColor="text1"/>
                <w:sz w:val="18"/>
                <w:szCs w:val="18"/>
              </w:rPr>
            </w:pPr>
            <w:r w:rsidRPr="00A5606A">
              <w:rPr>
                <w:rFonts w:ascii="Arial" w:hAnsi="Arial" w:cs="Arial"/>
                <w:bCs/>
                <w:sz w:val="18"/>
                <w:szCs w:val="18"/>
              </w:rPr>
              <w:t xml:space="preserve">Gayrimenkul Yeniden Değerleme Farkı </w:t>
            </w:r>
          </w:p>
        </w:tc>
        <w:tc>
          <w:tcPr>
            <w:tcW w:w="1843" w:type="dxa"/>
            <w:tcBorders>
              <w:left w:val="nil"/>
              <w:right w:val="nil"/>
            </w:tcBorders>
            <w:shd w:val="clear" w:color="auto" w:fill="auto"/>
            <w:vAlign w:val="bottom"/>
          </w:tcPr>
          <w:p w14:paraId="48B31926" w14:textId="68E7D7F8" w:rsidR="0036196B" w:rsidRPr="00E84F8F" w:rsidRDefault="0036196B" w:rsidP="0036196B">
            <w:pPr>
              <w:jc w:val="right"/>
              <w:rPr>
                <w:rFonts w:ascii="Arial" w:hAnsi="Arial" w:cs="Arial"/>
                <w:color w:val="000000" w:themeColor="text1"/>
                <w:sz w:val="18"/>
                <w:szCs w:val="18"/>
              </w:rPr>
            </w:pPr>
            <w:r w:rsidRPr="00A5606A">
              <w:rPr>
                <w:rFonts w:ascii="Arial" w:hAnsi="Arial" w:cs="Arial"/>
                <w:sz w:val="18"/>
                <w:szCs w:val="18"/>
              </w:rPr>
              <w:t>13.522</w:t>
            </w:r>
          </w:p>
        </w:tc>
      </w:tr>
      <w:tr w:rsidR="0036196B" w:rsidRPr="00E84F8F" w14:paraId="6A264386" w14:textId="77777777" w:rsidTr="005A3457">
        <w:trPr>
          <w:trHeight w:val="227"/>
        </w:trPr>
        <w:tc>
          <w:tcPr>
            <w:tcW w:w="7405" w:type="dxa"/>
            <w:tcBorders>
              <w:left w:val="nil"/>
              <w:bottom w:val="nil"/>
              <w:right w:val="nil"/>
            </w:tcBorders>
            <w:shd w:val="clear" w:color="auto" w:fill="auto"/>
            <w:vAlign w:val="bottom"/>
          </w:tcPr>
          <w:p w14:paraId="44B4EB93" w14:textId="4D8D6A52" w:rsidR="0036196B" w:rsidRPr="00E84F8F" w:rsidRDefault="0036196B" w:rsidP="005E2AB6">
            <w:pPr>
              <w:ind w:left="72" w:hanging="194"/>
              <w:jc w:val="both"/>
              <w:rPr>
                <w:rFonts w:ascii="Arial" w:hAnsi="Arial" w:cs="Arial"/>
                <w:bCs/>
                <w:color w:val="000000" w:themeColor="text1"/>
                <w:sz w:val="18"/>
                <w:szCs w:val="18"/>
              </w:rPr>
            </w:pPr>
            <w:r w:rsidRPr="00A5606A">
              <w:rPr>
                <w:rFonts w:ascii="Arial" w:hAnsi="Arial" w:cs="Arial"/>
                <w:bCs/>
                <w:sz w:val="18"/>
                <w:szCs w:val="18"/>
              </w:rPr>
              <w:t>Kar Payı Reeskontları</w:t>
            </w:r>
          </w:p>
        </w:tc>
        <w:tc>
          <w:tcPr>
            <w:tcW w:w="1843" w:type="dxa"/>
            <w:tcBorders>
              <w:left w:val="nil"/>
              <w:bottom w:val="nil"/>
              <w:right w:val="nil"/>
            </w:tcBorders>
            <w:shd w:val="clear" w:color="auto" w:fill="auto"/>
            <w:vAlign w:val="bottom"/>
          </w:tcPr>
          <w:p w14:paraId="6BBE487B" w14:textId="5C4DE8F0" w:rsidR="0036196B" w:rsidRPr="00E84F8F" w:rsidRDefault="0036196B" w:rsidP="0036196B">
            <w:pPr>
              <w:jc w:val="right"/>
              <w:rPr>
                <w:rFonts w:ascii="Arial" w:hAnsi="Arial" w:cs="Arial"/>
                <w:color w:val="000000" w:themeColor="text1"/>
                <w:sz w:val="18"/>
                <w:szCs w:val="18"/>
              </w:rPr>
            </w:pPr>
            <w:r w:rsidRPr="00A5606A">
              <w:rPr>
                <w:rFonts w:ascii="Arial" w:hAnsi="Arial" w:cs="Arial"/>
                <w:sz w:val="18"/>
                <w:szCs w:val="18"/>
              </w:rPr>
              <w:t>19.305</w:t>
            </w:r>
          </w:p>
        </w:tc>
      </w:tr>
      <w:tr w:rsidR="0036196B" w:rsidRPr="00E84F8F" w14:paraId="74068F91" w14:textId="77777777" w:rsidTr="005A3457">
        <w:trPr>
          <w:trHeight w:val="227"/>
        </w:trPr>
        <w:tc>
          <w:tcPr>
            <w:tcW w:w="7405" w:type="dxa"/>
            <w:tcBorders>
              <w:top w:val="nil"/>
              <w:left w:val="nil"/>
              <w:bottom w:val="nil"/>
              <w:right w:val="nil"/>
            </w:tcBorders>
            <w:shd w:val="clear" w:color="auto" w:fill="auto"/>
            <w:noWrap/>
            <w:vAlign w:val="bottom"/>
          </w:tcPr>
          <w:p w14:paraId="58F96330" w14:textId="0FD9E221" w:rsidR="0036196B" w:rsidRPr="00E84F8F" w:rsidRDefault="0036196B" w:rsidP="005E2AB6">
            <w:pPr>
              <w:ind w:left="72" w:hanging="194"/>
              <w:jc w:val="both"/>
              <w:rPr>
                <w:rFonts w:ascii="Arial" w:hAnsi="Arial" w:cs="Arial"/>
                <w:color w:val="000000" w:themeColor="text1"/>
                <w:sz w:val="18"/>
                <w:szCs w:val="18"/>
              </w:rPr>
            </w:pPr>
            <w:r w:rsidRPr="00A5606A">
              <w:rPr>
                <w:rFonts w:ascii="Arial" w:hAnsi="Arial" w:cs="Arial"/>
                <w:bCs/>
                <w:sz w:val="18"/>
                <w:szCs w:val="18"/>
              </w:rPr>
              <w:t>Diğer</w:t>
            </w:r>
          </w:p>
        </w:tc>
        <w:tc>
          <w:tcPr>
            <w:tcW w:w="1843" w:type="dxa"/>
            <w:tcBorders>
              <w:top w:val="nil"/>
              <w:left w:val="nil"/>
              <w:bottom w:val="nil"/>
              <w:right w:val="nil"/>
            </w:tcBorders>
            <w:shd w:val="clear" w:color="auto" w:fill="auto"/>
            <w:noWrap/>
            <w:vAlign w:val="bottom"/>
          </w:tcPr>
          <w:p w14:paraId="725F1DC6" w14:textId="33EE36D9" w:rsidR="0036196B" w:rsidRPr="00E84F8F" w:rsidRDefault="0036196B" w:rsidP="0036196B">
            <w:pPr>
              <w:jc w:val="right"/>
              <w:rPr>
                <w:rFonts w:ascii="Arial" w:hAnsi="Arial" w:cs="Arial"/>
                <w:color w:val="000000" w:themeColor="text1"/>
                <w:sz w:val="18"/>
                <w:szCs w:val="18"/>
              </w:rPr>
            </w:pPr>
            <w:r w:rsidRPr="00A5606A">
              <w:rPr>
                <w:rFonts w:ascii="Arial" w:hAnsi="Arial" w:cs="Arial"/>
                <w:sz w:val="18"/>
                <w:szCs w:val="18"/>
              </w:rPr>
              <w:t>3.304</w:t>
            </w:r>
          </w:p>
        </w:tc>
      </w:tr>
      <w:tr w:rsidR="0036196B" w:rsidRPr="00E84F8F" w14:paraId="4537413C" w14:textId="77777777" w:rsidTr="005A3457">
        <w:trPr>
          <w:trHeight w:val="227"/>
        </w:trPr>
        <w:tc>
          <w:tcPr>
            <w:tcW w:w="7405" w:type="dxa"/>
            <w:tcBorders>
              <w:top w:val="nil"/>
              <w:left w:val="nil"/>
              <w:bottom w:val="single" w:sz="4" w:space="0" w:color="auto"/>
              <w:right w:val="nil"/>
            </w:tcBorders>
            <w:shd w:val="clear" w:color="auto" w:fill="auto"/>
            <w:noWrap/>
            <w:vAlign w:val="bottom"/>
          </w:tcPr>
          <w:p w14:paraId="3ABE9946" w14:textId="77777777" w:rsidR="0036196B" w:rsidRPr="00E84F8F" w:rsidRDefault="0036196B" w:rsidP="005E2AB6">
            <w:pPr>
              <w:ind w:left="72" w:hanging="194"/>
              <w:jc w:val="both"/>
              <w:rPr>
                <w:rFonts w:ascii="Arial" w:hAnsi="Arial" w:cs="Arial"/>
                <w:color w:val="000000" w:themeColor="text1"/>
                <w:sz w:val="18"/>
                <w:szCs w:val="18"/>
              </w:rPr>
            </w:pPr>
          </w:p>
        </w:tc>
        <w:tc>
          <w:tcPr>
            <w:tcW w:w="1843" w:type="dxa"/>
            <w:tcBorders>
              <w:top w:val="nil"/>
              <w:left w:val="nil"/>
              <w:bottom w:val="single" w:sz="4" w:space="0" w:color="auto"/>
              <w:right w:val="nil"/>
            </w:tcBorders>
            <w:shd w:val="clear" w:color="auto" w:fill="auto"/>
            <w:noWrap/>
            <w:vAlign w:val="bottom"/>
          </w:tcPr>
          <w:p w14:paraId="3D0AE5FA" w14:textId="77777777" w:rsidR="0036196B" w:rsidRPr="00E84F8F" w:rsidRDefault="0036196B" w:rsidP="0036196B">
            <w:pPr>
              <w:jc w:val="right"/>
              <w:rPr>
                <w:rFonts w:ascii="Arial" w:hAnsi="Arial" w:cs="Arial"/>
                <w:b/>
                <w:color w:val="000000" w:themeColor="text1"/>
                <w:sz w:val="18"/>
                <w:szCs w:val="18"/>
              </w:rPr>
            </w:pPr>
          </w:p>
        </w:tc>
      </w:tr>
      <w:tr w:rsidR="0036196B" w:rsidRPr="00E84F8F" w14:paraId="5AE8FDE1" w14:textId="77777777" w:rsidTr="005A3457">
        <w:trPr>
          <w:trHeight w:val="227"/>
        </w:trPr>
        <w:tc>
          <w:tcPr>
            <w:tcW w:w="7405" w:type="dxa"/>
            <w:tcBorders>
              <w:top w:val="single" w:sz="4" w:space="0" w:color="auto"/>
              <w:left w:val="nil"/>
              <w:bottom w:val="single" w:sz="4" w:space="0" w:color="auto"/>
              <w:right w:val="nil"/>
            </w:tcBorders>
            <w:shd w:val="clear" w:color="auto" w:fill="auto"/>
            <w:vAlign w:val="bottom"/>
          </w:tcPr>
          <w:p w14:paraId="73CE6FEA" w14:textId="77777777" w:rsidR="0036196B" w:rsidRPr="00E84F8F" w:rsidRDefault="0036196B" w:rsidP="005E2AB6">
            <w:pPr>
              <w:ind w:left="72" w:hanging="194"/>
              <w:jc w:val="both"/>
              <w:rPr>
                <w:rFonts w:ascii="Arial" w:hAnsi="Arial" w:cs="Arial"/>
                <w:b/>
                <w:bCs/>
                <w:color w:val="000000" w:themeColor="text1"/>
                <w:sz w:val="18"/>
                <w:szCs w:val="18"/>
              </w:rPr>
            </w:pPr>
            <w:r w:rsidRPr="00E84F8F">
              <w:rPr>
                <w:rFonts w:ascii="Arial" w:hAnsi="Arial" w:cs="Arial"/>
                <w:b/>
                <w:bCs/>
                <w:color w:val="000000" w:themeColor="text1"/>
                <w:sz w:val="18"/>
                <w:szCs w:val="18"/>
              </w:rPr>
              <w:t>Ertelenmiş Vergi Yükümlülüğü</w:t>
            </w:r>
          </w:p>
        </w:tc>
        <w:tc>
          <w:tcPr>
            <w:tcW w:w="1843" w:type="dxa"/>
            <w:tcBorders>
              <w:top w:val="single" w:sz="4" w:space="0" w:color="auto"/>
              <w:left w:val="nil"/>
              <w:bottom w:val="single" w:sz="4" w:space="0" w:color="auto"/>
              <w:right w:val="nil"/>
            </w:tcBorders>
            <w:shd w:val="clear" w:color="auto" w:fill="auto"/>
            <w:vAlign w:val="bottom"/>
          </w:tcPr>
          <w:p w14:paraId="51A84B09" w14:textId="54BAFFBE" w:rsidR="0036196B" w:rsidRPr="00E84F8F" w:rsidRDefault="0036196B" w:rsidP="0036196B">
            <w:pPr>
              <w:jc w:val="right"/>
              <w:rPr>
                <w:rFonts w:ascii="Arial" w:hAnsi="Arial" w:cs="Arial"/>
                <w:b/>
                <w:color w:val="000000" w:themeColor="text1"/>
                <w:sz w:val="18"/>
                <w:szCs w:val="18"/>
              </w:rPr>
            </w:pPr>
            <w:r w:rsidRPr="00A5606A">
              <w:rPr>
                <w:rFonts w:ascii="Arial" w:hAnsi="Arial" w:cs="Arial"/>
                <w:b/>
                <w:sz w:val="18"/>
                <w:szCs w:val="18"/>
              </w:rPr>
              <w:t>36.131</w:t>
            </w:r>
          </w:p>
        </w:tc>
      </w:tr>
      <w:tr w:rsidR="0036196B" w:rsidRPr="00E84F8F" w14:paraId="4BE8C087" w14:textId="77777777" w:rsidTr="005A3457">
        <w:trPr>
          <w:trHeight w:val="227"/>
        </w:trPr>
        <w:tc>
          <w:tcPr>
            <w:tcW w:w="7405" w:type="dxa"/>
            <w:tcBorders>
              <w:top w:val="single" w:sz="4" w:space="0" w:color="auto"/>
              <w:left w:val="nil"/>
              <w:bottom w:val="single" w:sz="4" w:space="0" w:color="auto"/>
              <w:right w:val="nil"/>
            </w:tcBorders>
            <w:shd w:val="clear" w:color="auto" w:fill="auto"/>
            <w:vAlign w:val="bottom"/>
          </w:tcPr>
          <w:p w14:paraId="3760866B" w14:textId="77777777" w:rsidR="0036196B" w:rsidRPr="00E84F8F" w:rsidRDefault="0036196B" w:rsidP="005E2AB6">
            <w:pPr>
              <w:ind w:left="72" w:hanging="194"/>
              <w:jc w:val="both"/>
              <w:rPr>
                <w:rFonts w:ascii="Arial" w:hAnsi="Arial" w:cs="Arial"/>
                <w:b/>
                <w:bCs/>
                <w:color w:val="000000" w:themeColor="text1"/>
                <w:sz w:val="18"/>
                <w:szCs w:val="18"/>
              </w:rPr>
            </w:pPr>
          </w:p>
        </w:tc>
        <w:tc>
          <w:tcPr>
            <w:tcW w:w="1843" w:type="dxa"/>
            <w:tcBorders>
              <w:top w:val="single" w:sz="4" w:space="0" w:color="auto"/>
              <w:left w:val="nil"/>
              <w:bottom w:val="single" w:sz="4" w:space="0" w:color="auto"/>
              <w:right w:val="nil"/>
            </w:tcBorders>
            <w:shd w:val="clear" w:color="auto" w:fill="auto"/>
            <w:vAlign w:val="bottom"/>
          </w:tcPr>
          <w:p w14:paraId="0D117D02" w14:textId="77777777" w:rsidR="0036196B" w:rsidRPr="00E84F8F" w:rsidRDefault="0036196B" w:rsidP="0036196B">
            <w:pPr>
              <w:jc w:val="right"/>
              <w:rPr>
                <w:rFonts w:ascii="Arial" w:hAnsi="Arial" w:cs="Arial"/>
                <w:b/>
                <w:color w:val="000000" w:themeColor="text1"/>
                <w:sz w:val="18"/>
                <w:szCs w:val="18"/>
              </w:rPr>
            </w:pPr>
          </w:p>
        </w:tc>
      </w:tr>
      <w:tr w:rsidR="0036196B" w:rsidRPr="00E84F8F" w14:paraId="02F341CE" w14:textId="77777777" w:rsidTr="005A3457">
        <w:trPr>
          <w:trHeight w:val="227"/>
        </w:trPr>
        <w:tc>
          <w:tcPr>
            <w:tcW w:w="7405" w:type="dxa"/>
            <w:tcBorders>
              <w:top w:val="single" w:sz="4" w:space="0" w:color="auto"/>
              <w:left w:val="nil"/>
              <w:bottom w:val="double" w:sz="4" w:space="0" w:color="auto"/>
              <w:right w:val="nil"/>
            </w:tcBorders>
            <w:shd w:val="clear" w:color="auto" w:fill="auto"/>
            <w:vAlign w:val="bottom"/>
          </w:tcPr>
          <w:p w14:paraId="3B2ED9FA" w14:textId="77777777" w:rsidR="0036196B" w:rsidRPr="00E84F8F" w:rsidRDefault="0036196B" w:rsidP="005E2AB6">
            <w:pPr>
              <w:ind w:left="72" w:hanging="194"/>
              <w:jc w:val="both"/>
              <w:rPr>
                <w:rFonts w:ascii="Arial" w:hAnsi="Arial" w:cs="Arial"/>
                <w:b/>
                <w:bCs/>
                <w:color w:val="000000" w:themeColor="text1"/>
                <w:sz w:val="18"/>
                <w:szCs w:val="18"/>
              </w:rPr>
            </w:pPr>
            <w:r w:rsidRPr="00E84F8F">
              <w:rPr>
                <w:rFonts w:ascii="Arial" w:hAnsi="Arial" w:cs="Arial"/>
                <w:b/>
                <w:bCs/>
                <w:color w:val="000000" w:themeColor="text1"/>
                <w:sz w:val="18"/>
                <w:szCs w:val="18"/>
              </w:rPr>
              <w:t>Ertelenmiş Vergi Varlığı (Net)</w:t>
            </w:r>
          </w:p>
        </w:tc>
        <w:tc>
          <w:tcPr>
            <w:tcW w:w="1843" w:type="dxa"/>
            <w:tcBorders>
              <w:top w:val="single" w:sz="4" w:space="0" w:color="auto"/>
              <w:left w:val="nil"/>
              <w:bottom w:val="double" w:sz="4" w:space="0" w:color="auto"/>
              <w:right w:val="nil"/>
            </w:tcBorders>
            <w:shd w:val="clear" w:color="auto" w:fill="auto"/>
            <w:vAlign w:val="bottom"/>
          </w:tcPr>
          <w:p w14:paraId="0F6D2AFC" w14:textId="688726BA" w:rsidR="0036196B" w:rsidRPr="00E84F8F" w:rsidRDefault="0036196B" w:rsidP="00CC1A7D">
            <w:pPr>
              <w:jc w:val="right"/>
              <w:rPr>
                <w:rFonts w:ascii="Arial" w:hAnsi="Arial" w:cs="Arial"/>
                <w:b/>
                <w:color w:val="000000" w:themeColor="text1"/>
                <w:sz w:val="18"/>
                <w:szCs w:val="18"/>
              </w:rPr>
            </w:pPr>
            <w:r w:rsidRPr="00A5606A">
              <w:rPr>
                <w:rFonts w:ascii="Arial" w:hAnsi="Arial" w:cs="Arial"/>
                <w:b/>
                <w:sz w:val="18"/>
                <w:szCs w:val="18"/>
              </w:rPr>
              <w:t>101.</w:t>
            </w:r>
            <w:r w:rsidR="00CC1A7D">
              <w:rPr>
                <w:rFonts w:ascii="Arial" w:hAnsi="Arial" w:cs="Arial"/>
                <w:b/>
                <w:sz w:val="18"/>
                <w:szCs w:val="18"/>
              </w:rPr>
              <w:t>279</w:t>
            </w:r>
          </w:p>
        </w:tc>
      </w:tr>
    </w:tbl>
    <w:p w14:paraId="0B7C0B59" w14:textId="76D54BFE" w:rsidR="006A60E8" w:rsidRDefault="006A60E8" w:rsidP="006D762B">
      <w:pPr>
        <w:spacing w:after="120" w:line="240" w:lineRule="exact"/>
        <w:ind w:right="-143" w:hanging="574"/>
        <w:rPr>
          <w:rFonts w:ascii="Arial" w:hAnsi="Arial" w:cs="Arial"/>
          <w:b/>
          <w:sz w:val="20"/>
          <w:szCs w:val="20"/>
        </w:rPr>
      </w:pPr>
      <w:r>
        <w:rPr>
          <w:rFonts w:ascii="Arial" w:hAnsi="Arial" w:cs="Arial"/>
          <w:b/>
          <w:sz w:val="20"/>
          <w:szCs w:val="20"/>
        </w:rPr>
        <w:br w:type="page"/>
      </w:r>
    </w:p>
    <w:p w14:paraId="6A72426E" w14:textId="7E57DB11" w:rsidR="006D762B" w:rsidRDefault="006D762B" w:rsidP="006D762B">
      <w:pPr>
        <w:spacing w:after="120" w:line="240" w:lineRule="exact"/>
        <w:ind w:right="-143" w:hanging="574"/>
        <w:rPr>
          <w:rFonts w:ascii="Arial" w:hAnsi="Arial" w:cs="Arial"/>
          <w:b/>
          <w:sz w:val="20"/>
          <w:szCs w:val="20"/>
        </w:rPr>
      </w:pPr>
      <w:r w:rsidRPr="009128F0">
        <w:rPr>
          <w:rFonts w:ascii="Arial" w:hAnsi="Arial" w:cs="Arial"/>
          <w:b/>
          <w:sz w:val="20"/>
          <w:szCs w:val="20"/>
        </w:rPr>
        <w:lastRenderedPageBreak/>
        <w:t>I.</w:t>
      </w:r>
      <w:r w:rsidRPr="009128F0">
        <w:rPr>
          <w:rFonts w:ascii="Arial" w:hAnsi="Arial" w:cs="Arial"/>
          <w:b/>
          <w:sz w:val="20"/>
          <w:szCs w:val="20"/>
        </w:rPr>
        <w:tab/>
        <w:t>Konsolide bilançonun aktif hesaplarına ilişkin açıklama ve dipnotlar (devamı):</w:t>
      </w:r>
    </w:p>
    <w:p w14:paraId="18309B1F" w14:textId="54E8DFF2" w:rsidR="006D762B" w:rsidRPr="00A5606A" w:rsidRDefault="006D762B" w:rsidP="005E2AB6">
      <w:pPr>
        <w:spacing w:before="60" w:after="60"/>
        <w:ind w:left="8" w:hanging="581"/>
        <w:jc w:val="both"/>
        <w:rPr>
          <w:rFonts w:ascii="Arial" w:hAnsi="Arial" w:cs="Arial"/>
          <w:b/>
          <w:sz w:val="20"/>
          <w:szCs w:val="20"/>
        </w:rPr>
      </w:pPr>
      <w:r w:rsidRPr="00A5606A">
        <w:rPr>
          <w:rFonts w:ascii="Arial" w:hAnsi="Arial" w:cs="Arial"/>
          <w:b/>
          <w:sz w:val="20"/>
          <w:szCs w:val="20"/>
        </w:rPr>
        <w:t>13.</w:t>
      </w:r>
      <w:r w:rsidRPr="00A5606A">
        <w:rPr>
          <w:rFonts w:ascii="Arial" w:hAnsi="Arial" w:cs="Arial"/>
          <w:b/>
          <w:sz w:val="20"/>
          <w:szCs w:val="20"/>
        </w:rPr>
        <w:tab/>
        <w:t>Ertelenmiş vergi varlığına ilişkin açıklamalar (devamı):</w:t>
      </w:r>
    </w:p>
    <w:tbl>
      <w:tblPr>
        <w:tblW w:w="9220" w:type="dxa"/>
        <w:tblInd w:w="14" w:type="dxa"/>
        <w:tblLook w:val="0000" w:firstRow="0" w:lastRow="0" w:firstColumn="0" w:lastColumn="0" w:noHBand="0" w:noVBand="0"/>
      </w:tblPr>
      <w:tblGrid>
        <w:gridCol w:w="7377"/>
        <w:gridCol w:w="1843"/>
      </w:tblGrid>
      <w:tr w:rsidR="005A3457" w:rsidRPr="00E84F8F" w14:paraId="41C5680C" w14:textId="77777777" w:rsidTr="005A3457">
        <w:trPr>
          <w:trHeight w:val="227"/>
        </w:trPr>
        <w:tc>
          <w:tcPr>
            <w:tcW w:w="7377" w:type="dxa"/>
            <w:tcBorders>
              <w:top w:val="single" w:sz="4" w:space="0" w:color="auto"/>
              <w:left w:val="nil"/>
              <w:bottom w:val="single" w:sz="4" w:space="0" w:color="auto"/>
              <w:right w:val="nil"/>
            </w:tcBorders>
            <w:shd w:val="clear" w:color="auto" w:fill="auto"/>
            <w:vAlign w:val="bottom"/>
          </w:tcPr>
          <w:p w14:paraId="790CEB1B" w14:textId="77777777" w:rsidR="005A3457" w:rsidRPr="00E84F8F" w:rsidRDefault="005A3457" w:rsidP="00D42DB2">
            <w:pPr>
              <w:ind w:left="266" w:hanging="374"/>
              <w:jc w:val="both"/>
              <w:rPr>
                <w:rFonts w:ascii="Arial" w:hAnsi="Arial" w:cs="Arial"/>
                <w:b/>
                <w:bCs/>
                <w:color w:val="000000" w:themeColor="text1"/>
                <w:sz w:val="18"/>
                <w:szCs w:val="18"/>
              </w:rPr>
            </w:pPr>
            <w:r w:rsidRPr="00E84F8F">
              <w:rPr>
                <w:rFonts w:ascii="Arial" w:hAnsi="Arial" w:cs="Arial"/>
                <w:b/>
                <w:bCs/>
                <w:color w:val="000000" w:themeColor="text1"/>
                <w:sz w:val="18"/>
                <w:szCs w:val="18"/>
              </w:rPr>
              <w:t> </w:t>
            </w:r>
          </w:p>
        </w:tc>
        <w:tc>
          <w:tcPr>
            <w:tcW w:w="1843" w:type="dxa"/>
            <w:tcBorders>
              <w:top w:val="single" w:sz="4" w:space="0" w:color="auto"/>
              <w:left w:val="nil"/>
              <w:bottom w:val="single" w:sz="4" w:space="0" w:color="auto"/>
              <w:right w:val="nil"/>
            </w:tcBorders>
            <w:vAlign w:val="bottom"/>
          </w:tcPr>
          <w:p w14:paraId="6023356C" w14:textId="77777777" w:rsidR="005A3457" w:rsidRPr="00E84F8F" w:rsidRDefault="005A3457" w:rsidP="00D42DB2">
            <w:pPr>
              <w:ind w:left="-103"/>
              <w:jc w:val="right"/>
              <w:rPr>
                <w:rFonts w:ascii="Arial" w:eastAsia="Arial Unicode MS" w:hAnsi="Arial" w:cs="Arial"/>
                <w:b/>
                <w:color w:val="000000" w:themeColor="text1"/>
                <w:sz w:val="18"/>
                <w:szCs w:val="18"/>
              </w:rPr>
            </w:pPr>
            <w:r w:rsidRPr="00E84F8F">
              <w:rPr>
                <w:rFonts w:ascii="Arial" w:eastAsia="Arial Unicode MS" w:hAnsi="Arial" w:cs="Arial"/>
                <w:b/>
                <w:color w:val="000000" w:themeColor="text1"/>
                <w:sz w:val="18"/>
                <w:szCs w:val="18"/>
              </w:rPr>
              <w:t xml:space="preserve">Önceki Dönem </w:t>
            </w:r>
          </w:p>
        </w:tc>
      </w:tr>
      <w:tr w:rsidR="005A3457" w:rsidRPr="00E84F8F" w14:paraId="60635160" w14:textId="77777777" w:rsidTr="005A3457">
        <w:trPr>
          <w:trHeight w:val="227"/>
        </w:trPr>
        <w:tc>
          <w:tcPr>
            <w:tcW w:w="7377" w:type="dxa"/>
            <w:tcBorders>
              <w:top w:val="nil"/>
              <w:left w:val="nil"/>
              <w:bottom w:val="nil"/>
              <w:right w:val="nil"/>
            </w:tcBorders>
            <w:shd w:val="clear" w:color="auto" w:fill="auto"/>
            <w:noWrap/>
            <w:vAlign w:val="bottom"/>
          </w:tcPr>
          <w:p w14:paraId="6F1A072B" w14:textId="3B1297A5" w:rsidR="005A3457" w:rsidRPr="00E84F8F" w:rsidRDefault="005A3457" w:rsidP="005E2AB6">
            <w:pPr>
              <w:ind w:left="-108"/>
              <w:rPr>
                <w:rFonts w:ascii="Arial" w:hAnsi="Arial" w:cs="Arial"/>
                <w:color w:val="000000" w:themeColor="text1"/>
                <w:sz w:val="18"/>
                <w:szCs w:val="18"/>
              </w:rPr>
            </w:pPr>
            <w:r w:rsidRPr="00E84F8F">
              <w:rPr>
                <w:rFonts w:ascii="Arial" w:hAnsi="Arial" w:cs="Arial"/>
                <w:color w:val="000000" w:themeColor="text1"/>
                <w:sz w:val="18"/>
                <w:szCs w:val="18"/>
              </w:rPr>
              <w:t>Kar Payı Reeskontları ve Peşin Tahsil Edilen Ücret ve Komisyonlar İle Kazanılmamı Gelirler</w:t>
            </w:r>
          </w:p>
        </w:tc>
        <w:tc>
          <w:tcPr>
            <w:tcW w:w="1843" w:type="dxa"/>
            <w:tcBorders>
              <w:top w:val="nil"/>
              <w:left w:val="nil"/>
              <w:bottom w:val="nil"/>
              <w:right w:val="nil"/>
            </w:tcBorders>
            <w:shd w:val="clear" w:color="auto" w:fill="auto"/>
            <w:vAlign w:val="bottom"/>
          </w:tcPr>
          <w:p w14:paraId="7DF94F47" w14:textId="227A7D60" w:rsidR="005A3457" w:rsidRPr="00E84F8F" w:rsidRDefault="005A3457" w:rsidP="005A3457">
            <w:pPr>
              <w:jc w:val="right"/>
              <w:rPr>
                <w:rFonts w:ascii="Arial" w:hAnsi="Arial" w:cs="Arial"/>
                <w:color w:val="000000" w:themeColor="text1"/>
                <w:sz w:val="18"/>
                <w:szCs w:val="18"/>
              </w:rPr>
            </w:pPr>
            <w:r w:rsidRPr="00763E4F">
              <w:rPr>
                <w:rFonts w:ascii="Arial" w:hAnsi="Arial" w:cs="Arial"/>
                <w:sz w:val="18"/>
                <w:szCs w:val="18"/>
              </w:rPr>
              <w:t>40.816</w:t>
            </w:r>
          </w:p>
        </w:tc>
      </w:tr>
      <w:tr w:rsidR="005A3457" w:rsidRPr="00E84F8F" w14:paraId="1FAFD549" w14:textId="77777777" w:rsidTr="005A3457">
        <w:trPr>
          <w:trHeight w:val="227"/>
        </w:trPr>
        <w:tc>
          <w:tcPr>
            <w:tcW w:w="7377" w:type="dxa"/>
            <w:tcBorders>
              <w:top w:val="nil"/>
              <w:left w:val="nil"/>
              <w:bottom w:val="nil"/>
              <w:right w:val="nil"/>
            </w:tcBorders>
            <w:shd w:val="clear" w:color="auto" w:fill="auto"/>
            <w:noWrap/>
            <w:vAlign w:val="bottom"/>
          </w:tcPr>
          <w:p w14:paraId="5D35B002" w14:textId="77777777" w:rsidR="005A3457" w:rsidRPr="00E84F8F" w:rsidRDefault="005A3457" w:rsidP="005E2AB6">
            <w:pPr>
              <w:ind w:left="72" w:hanging="180"/>
              <w:jc w:val="both"/>
              <w:rPr>
                <w:rFonts w:ascii="Arial" w:hAnsi="Arial" w:cs="Arial"/>
                <w:color w:val="000000" w:themeColor="text1"/>
                <w:sz w:val="18"/>
                <w:szCs w:val="18"/>
              </w:rPr>
            </w:pPr>
            <w:r w:rsidRPr="00E84F8F">
              <w:rPr>
                <w:rFonts w:ascii="Arial" w:hAnsi="Arial" w:cs="Arial"/>
                <w:color w:val="000000" w:themeColor="text1"/>
                <w:sz w:val="18"/>
                <w:szCs w:val="18"/>
              </w:rPr>
              <w:t xml:space="preserve">Kıdem Tazminatı </w:t>
            </w:r>
            <w:r>
              <w:rPr>
                <w:rFonts w:ascii="Arial" w:hAnsi="Arial" w:cs="Arial"/>
                <w:color w:val="000000" w:themeColor="text1"/>
                <w:sz w:val="18"/>
                <w:szCs w:val="18"/>
              </w:rPr>
              <w:t xml:space="preserve">Prim </w:t>
            </w:r>
            <w:r w:rsidRPr="00E84F8F">
              <w:rPr>
                <w:rFonts w:ascii="Arial" w:hAnsi="Arial" w:cs="Arial"/>
                <w:color w:val="000000" w:themeColor="text1"/>
                <w:sz w:val="18"/>
                <w:szCs w:val="18"/>
              </w:rPr>
              <w:t>ve İzin Ücreti Karşılıkları</w:t>
            </w:r>
          </w:p>
        </w:tc>
        <w:tc>
          <w:tcPr>
            <w:tcW w:w="1843" w:type="dxa"/>
            <w:tcBorders>
              <w:top w:val="nil"/>
              <w:left w:val="nil"/>
              <w:bottom w:val="nil"/>
              <w:right w:val="nil"/>
            </w:tcBorders>
            <w:shd w:val="clear" w:color="auto" w:fill="auto"/>
            <w:vAlign w:val="bottom"/>
          </w:tcPr>
          <w:p w14:paraId="04E6A761" w14:textId="3D5CA959" w:rsidR="005A3457" w:rsidRPr="00E84F8F" w:rsidRDefault="005A3457" w:rsidP="005A3457">
            <w:pPr>
              <w:jc w:val="right"/>
              <w:rPr>
                <w:rFonts w:ascii="Arial" w:hAnsi="Arial" w:cs="Arial"/>
                <w:color w:val="000000" w:themeColor="text1"/>
                <w:sz w:val="18"/>
                <w:szCs w:val="18"/>
              </w:rPr>
            </w:pPr>
            <w:r w:rsidRPr="00763E4F">
              <w:rPr>
                <w:rFonts w:ascii="Arial" w:hAnsi="Arial" w:cs="Arial"/>
                <w:sz w:val="18"/>
                <w:szCs w:val="18"/>
              </w:rPr>
              <w:t>17.844</w:t>
            </w:r>
          </w:p>
        </w:tc>
      </w:tr>
      <w:tr w:rsidR="005A3457" w:rsidRPr="00E84F8F" w14:paraId="60FC2753" w14:textId="77777777" w:rsidTr="005A3457">
        <w:trPr>
          <w:trHeight w:val="227"/>
        </w:trPr>
        <w:tc>
          <w:tcPr>
            <w:tcW w:w="7377" w:type="dxa"/>
            <w:tcBorders>
              <w:top w:val="nil"/>
              <w:left w:val="nil"/>
              <w:bottom w:val="nil"/>
              <w:right w:val="nil"/>
            </w:tcBorders>
            <w:shd w:val="clear" w:color="auto" w:fill="auto"/>
            <w:noWrap/>
            <w:vAlign w:val="bottom"/>
          </w:tcPr>
          <w:p w14:paraId="379608F8" w14:textId="77777777" w:rsidR="005A3457" w:rsidRPr="00E84F8F" w:rsidRDefault="005A3457" w:rsidP="005E2AB6">
            <w:pPr>
              <w:ind w:left="72" w:hanging="180"/>
              <w:rPr>
                <w:rFonts w:ascii="Arial" w:hAnsi="Arial" w:cs="Arial"/>
                <w:color w:val="000000" w:themeColor="text1"/>
                <w:sz w:val="18"/>
                <w:szCs w:val="18"/>
              </w:rPr>
            </w:pPr>
            <w:r w:rsidRPr="00E84F8F">
              <w:rPr>
                <w:rFonts w:ascii="Arial" w:hAnsi="Arial" w:cs="Arial"/>
                <w:color w:val="000000" w:themeColor="text1"/>
                <w:sz w:val="18"/>
                <w:szCs w:val="18"/>
              </w:rPr>
              <w:t>Maddi Duran Varlıkların Kayıtlı Değeri ile Vergi Değeri Arasındaki Fark</w:t>
            </w:r>
          </w:p>
        </w:tc>
        <w:tc>
          <w:tcPr>
            <w:tcW w:w="1843" w:type="dxa"/>
            <w:tcBorders>
              <w:top w:val="nil"/>
              <w:left w:val="nil"/>
              <w:bottom w:val="nil"/>
              <w:right w:val="nil"/>
            </w:tcBorders>
            <w:shd w:val="clear" w:color="auto" w:fill="auto"/>
            <w:vAlign w:val="bottom"/>
          </w:tcPr>
          <w:p w14:paraId="4623A84B" w14:textId="061F74EF" w:rsidR="005A3457" w:rsidRPr="00E84F8F" w:rsidRDefault="005A3457" w:rsidP="005A3457">
            <w:pPr>
              <w:jc w:val="right"/>
              <w:rPr>
                <w:rFonts w:ascii="Arial" w:hAnsi="Arial" w:cs="Arial"/>
                <w:color w:val="000000" w:themeColor="text1"/>
                <w:sz w:val="18"/>
                <w:szCs w:val="18"/>
              </w:rPr>
            </w:pPr>
            <w:r w:rsidRPr="00763E4F">
              <w:rPr>
                <w:rFonts w:ascii="Arial" w:hAnsi="Arial" w:cs="Arial"/>
                <w:sz w:val="18"/>
                <w:szCs w:val="18"/>
              </w:rPr>
              <w:t>4.920</w:t>
            </w:r>
          </w:p>
        </w:tc>
      </w:tr>
      <w:tr w:rsidR="005A3457" w:rsidRPr="00E84F8F" w14:paraId="15881440" w14:textId="77777777" w:rsidTr="005A3457">
        <w:trPr>
          <w:trHeight w:val="227"/>
        </w:trPr>
        <w:tc>
          <w:tcPr>
            <w:tcW w:w="7377" w:type="dxa"/>
            <w:tcBorders>
              <w:top w:val="nil"/>
              <w:left w:val="nil"/>
              <w:bottom w:val="nil"/>
              <w:right w:val="nil"/>
            </w:tcBorders>
            <w:shd w:val="clear" w:color="auto" w:fill="auto"/>
            <w:noWrap/>
            <w:vAlign w:val="bottom"/>
          </w:tcPr>
          <w:p w14:paraId="447D9270" w14:textId="77777777" w:rsidR="005A3457" w:rsidRPr="00E84F8F" w:rsidRDefault="005A3457" w:rsidP="005E2AB6">
            <w:pPr>
              <w:ind w:left="72" w:hanging="180"/>
              <w:rPr>
                <w:rFonts w:ascii="Arial" w:hAnsi="Arial" w:cs="Arial"/>
                <w:color w:val="000000" w:themeColor="text1"/>
                <w:sz w:val="18"/>
                <w:szCs w:val="18"/>
              </w:rPr>
            </w:pPr>
            <w:r w:rsidRPr="00E84F8F">
              <w:rPr>
                <w:rFonts w:ascii="Arial" w:hAnsi="Arial" w:cs="Arial"/>
                <w:color w:val="000000" w:themeColor="text1"/>
                <w:sz w:val="18"/>
                <w:szCs w:val="18"/>
              </w:rPr>
              <w:t>Satılmaya Hazır Menkul Değerler Değerleme Farkı</w:t>
            </w:r>
          </w:p>
        </w:tc>
        <w:tc>
          <w:tcPr>
            <w:tcW w:w="1843" w:type="dxa"/>
            <w:tcBorders>
              <w:top w:val="nil"/>
              <w:left w:val="nil"/>
              <w:bottom w:val="nil"/>
              <w:right w:val="nil"/>
            </w:tcBorders>
            <w:shd w:val="clear" w:color="auto" w:fill="auto"/>
            <w:vAlign w:val="bottom"/>
          </w:tcPr>
          <w:p w14:paraId="454F7D56" w14:textId="42502786" w:rsidR="005A3457" w:rsidRPr="00E84F8F" w:rsidRDefault="005A3457" w:rsidP="005A3457">
            <w:pPr>
              <w:jc w:val="right"/>
              <w:rPr>
                <w:rFonts w:ascii="Arial" w:hAnsi="Arial" w:cs="Arial"/>
                <w:color w:val="000000" w:themeColor="text1"/>
                <w:sz w:val="18"/>
                <w:szCs w:val="18"/>
              </w:rPr>
            </w:pPr>
            <w:r w:rsidRPr="00763E4F">
              <w:rPr>
                <w:rFonts w:ascii="Arial" w:hAnsi="Arial" w:cs="Arial"/>
                <w:sz w:val="18"/>
                <w:szCs w:val="18"/>
              </w:rPr>
              <w:t>4.692</w:t>
            </w:r>
          </w:p>
        </w:tc>
      </w:tr>
      <w:tr w:rsidR="005A3457" w:rsidRPr="00E84F8F" w14:paraId="17659F06" w14:textId="77777777" w:rsidTr="005A3457">
        <w:trPr>
          <w:trHeight w:val="227"/>
        </w:trPr>
        <w:tc>
          <w:tcPr>
            <w:tcW w:w="7377" w:type="dxa"/>
            <w:tcBorders>
              <w:top w:val="nil"/>
              <w:left w:val="nil"/>
              <w:bottom w:val="nil"/>
              <w:right w:val="nil"/>
            </w:tcBorders>
            <w:shd w:val="clear" w:color="auto" w:fill="auto"/>
            <w:noWrap/>
            <w:vAlign w:val="bottom"/>
          </w:tcPr>
          <w:p w14:paraId="207DA415" w14:textId="77777777" w:rsidR="005A3457" w:rsidRPr="00A87FB5" w:rsidRDefault="005A3457" w:rsidP="005E2AB6">
            <w:pPr>
              <w:ind w:left="72" w:hanging="180"/>
              <w:rPr>
                <w:rFonts w:ascii="Arial" w:hAnsi="Arial" w:cs="Arial"/>
                <w:sz w:val="18"/>
                <w:szCs w:val="18"/>
                <w:lang w:val="en-US" w:eastAsia="en-US"/>
              </w:rPr>
            </w:pPr>
            <w:proofErr w:type="spellStart"/>
            <w:r w:rsidRPr="00A87FB5">
              <w:rPr>
                <w:rFonts w:ascii="Arial" w:hAnsi="Arial" w:cs="Arial"/>
                <w:sz w:val="18"/>
                <w:szCs w:val="18"/>
                <w:lang w:val="en-US" w:eastAsia="en-US"/>
              </w:rPr>
              <w:t>Türev</w:t>
            </w:r>
            <w:proofErr w:type="spellEnd"/>
            <w:r w:rsidRPr="00A87FB5">
              <w:rPr>
                <w:rFonts w:ascii="Arial" w:hAnsi="Arial" w:cs="Arial"/>
                <w:sz w:val="18"/>
                <w:szCs w:val="18"/>
                <w:lang w:val="en-US" w:eastAsia="en-US"/>
              </w:rPr>
              <w:t xml:space="preserve"> </w:t>
            </w:r>
            <w:proofErr w:type="spellStart"/>
            <w:r w:rsidRPr="00A87FB5">
              <w:rPr>
                <w:rFonts w:ascii="Arial" w:hAnsi="Arial" w:cs="Arial"/>
                <w:sz w:val="18"/>
                <w:szCs w:val="18"/>
                <w:lang w:val="en-US" w:eastAsia="en-US"/>
              </w:rPr>
              <w:t>Finansal</w:t>
            </w:r>
            <w:proofErr w:type="spellEnd"/>
            <w:r w:rsidRPr="00A87FB5">
              <w:rPr>
                <w:rFonts w:ascii="Arial" w:hAnsi="Arial" w:cs="Arial"/>
                <w:sz w:val="18"/>
                <w:szCs w:val="18"/>
                <w:lang w:val="en-US" w:eastAsia="en-US"/>
              </w:rPr>
              <w:t xml:space="preserve"> </w:t>
            </w:r>
            <w:proofErr w:type="spellStart"/>
            <w:r w:rsidRPr="00A87FB5">
              <w:rPr>
                <w:rFonts w:ascii="Arial" w:hAnsi="Arial" w:cs="Arial"/>
                <w:sz w:val="18"/>
                <w:szCs w:val="18"/>
                <w:lang w:val="en-US" w:eastAsia="en-US"/>
              </w:rPr>
              <w:t>Araçlar</w:t>
            </w:r>
            <w:proofErr w:type="spellEnd"/>
          </w:p>
        </w:tc>
        <w:tc>
          <w:tcPr>
            <w:tcW w:w="1843" w:type="dxa"/>
            <w:tcBorders>
              <w:top w:val="nil"/>
              <w:left w:val="nil"/>
              <w:bottom w:val="nil"/>
              <w:right w:val="nil"/>
            </w:tcBorders>
            <w:shd w:val="clear" w:color="auto" w:fill="auto"/>
            <w:vAlign w:val="bottom"/>
          </w:tcPr>
          <w:p w14:paraId="6DF2D1C0" w14:textId="315B4706" w:rsidR="005A3457" w:rsidRPr="00A87FB5" w:rsidRDefault="005A3457" w:rsidP="005A3457">
            <w:pPr>
              <w:jc w:val="right"/>
              <w:rPr>
                <w:rFonts w:ascii="Arial" w:hAnsi="Arial" w:cs="Arial"/>
                <w:color w:val="000000" w:themeColor="text1"/>
                <w:sz w:val="18"/>
                <w:szCs w:val="18"/>
              </w:rPr>
            </w:pPr>
            <w:r w:rsidRPr="00763E4F">
              <w:rPr>
                <w:rFonts w:ascii="Arial" w:hAnsi="Arial" w:cs="Arial"/>
                <w:sz w:val="18"/>
                <w:szCs w:val="18"/>
              </w:rPr>
              <w:t>14.271</w:t>
            </w:r>
          </w:p>
        </w:tc>
      </w:tr>
      <w:tr w:rsidR="005A3457" w:rsidRPr="00E84F8F" w14:paraId="7E081C06" w14:textId="77777777" w:rsidTr="005A3457">
        <w:trPr>
          <w:trHeight w:val="227"/>
        </w:trPr>
        <w:tc>
          <w:tcPr>
            <w:tcW w:w="7377" w:type="dxa"/>
            <w:tcBorders>
              <w:top w:val="nil"/>
              <w:left w:val="nil"/>
              <w:bottom w:val="nil"/>
              <w:right w:val="nil"/>
            </w:tcBorders>
            <w:shd w:val="clear" w:color="auto" w:fill="auto"/>
            <w:noWrap/>
            <w:vAlign w:val="bottom"/>
          </w:tcPr>
          <w:p w14:paraId="30926ECA" w14:textId="77777777" w:rsidR="005A3457" w:rsidRPr="00A87FB5" w:rsidRDefault="005A3457" w:rsidP="005E2AB6">
            <w:pPr>
              <w:ind w:left="72" w:hanging="180"/>
              <w:jc w:val="both"/>
              <w:rPr>
                <w:rFonts w:ascii="Arial" w:hAnsi="Arial" w:cs="Arial"/>
                <w:color w:val="000000" w:themeColor="text1"/>
                <w:sz w:val="18"/>
                <w:szCs w:val="18"/>
              </w:rPr>
            </w:pPr>
            <w:r w:rsidRPr="00A87FB5">
              <w:rPr>
                <w:rFonts w:ascii="Arial" w:hAnsi="Arial" w:cs="Arial"/>
                <w:color w:val="000000" w:themeColor="text1"/>
                <w:sz w:val="18"/>
                <w:szCs w:val="18"/>
              </w:rPr>
              <w:t xml:space="preserve">Değer Düşüklüğü Karşılıkları </w:t>
            </w:r>
          </w:p>
        </w:tc>
        <w:tc>
          <w:tcPr>
            <w:tcW w:w="1843" w:type="dxa"/>
            <w:tcBorders>
              <w:top w:val="nil"/>
              <w:left w:val="nil"/>
              <w:bottom w:val="nil"/>
              <w:right w:val="nil"/>
            </w:tcBorders>
            <w:shd w:val="clear" w:color="auto" w:fill="auto"/>
            <w:vAlign w:val="bottom"/>
          </w:tcPr>
          <w:p w14:paraId="2F0F6E52" w14:textId="131B791A" w:rsidR="005A3457" w:rsidRPr="00A87FB5" w:rsidRDefault="005A3457" w:rsidP="005A3457">
            <w:pPr>
              <w:jc w:val="right"/>
              <w:rPr>
                <w:rFonts w:ascii="Arial" w:hAnsi="Arial" w:cs="Arial"/>
                <w:color w:val="000000" w:themeColor="text1"/>
                <w:sz w:val="18"/>
                <w:szCs w:val="18"/>
              </w:rPr>
            </w:pPr>
            <w:r w:rsidRPr="00763E4F">
              <w:rPr>
                <w:rFonts w:ascii="Arial" w:hAnsi="Arial" w:cs="Arial"/>
                <w:sz w:val="18"/>
                <w:szCs w:val="18"/>
              </w:rPr>
              <w:t>2.300</w:t>
            </w:r>
          </w:p>
        </w:tc>
      </w:tr>
      <w:tr w:rsidR="005A3457" w:rsidRPr="00E84F8F" w14:paraId="1488C1BB" w14:textId="77777777" w:rsidTr="005A3457">
        <w:trPr>
          <w:trHeight w:val="227"/>
        </w:trPr>
        <w:tc>
          <w:tcPr>
            <w:tcW w:w="7377" w:type="dxa"/>
            <w:tcBorders>
              <w:top w:val="nil"/>
              <w:left w:val="nil"/>
              <w:bottom w:val="nil"/>
              <w:right w:val="nil"/>
            </w:tcBorders>
            <w:shd w:val="clear" w:color="auto" w:fill="auto"/>
            <w:noWrap/>
            <w:vAlign w:val="bottom"/>
          </w:tcPr>
          <w:p w14:paraId="18280306" w14:textId="77777777" w:rsidR="005A3457" w:rsidRPr="00E84F8F" w:rsidRDefault="005A3457" w:rsidP="005E2AB6">
            <w:pPr>
              <w:ind w:left="72" w:hanging="180"/>
              <w:jc w:val="both"/>
              <w:rPr>
                <w:rFonts w:ascii="Arial" w:hAnsi="Arial" w:cs="Arial"/>
                <w:color w:val="000000" w:themeColor="text1"/>
                <w:sz w:val="18"/>
                <w:szCs w:val="18"/>
              </w:rPr>
            </w:pPr>
            <w:r w:rsidRPr="00E84F8F">
              <w:rPr>
                <w:rFonts w:ascii="Arial" w:hAnsi="Arial" w:cs="Arial"/>
                <w:color w:val="000000" w:themeColor="text1"/>
                <w:sz w:val="18"/>
                <w:szCs w:val="18"/>
              </w:rPr>
              <w:t>Diğer</w:t>
            </w:r>
          </w:p>
        </w:tc>
        <w:tc>
          <w:tcPr>
            <w:tcW w:w="1843" w:type="dxa"/>
            <w:tcBorders>
              <w:top w:val="nil"/>
              <w:left w:val="nil"/>
              <w:bottom w:val="nil"/>
              <w:right w:val="nil"/>
            </w:tcBorders>
            <w:shd w:val="clear" w:color="auto" w:fill="auto"/>
            <w:vAlign w:val="bottom"/>
          </w:tcPr>
          <w:p w14:paraId="359E49FA" w14:textId="75107B07" w:rsidR="005A3457" w:rsidRPr="00E84F8F" w:rsidRDefault="005A3457" w:rsidP="005A3457">
            <w:pPr>
              <w:jc w:val="right"/>
              <w:rPr>
                <w:rFonts w:ascii="Arial" w:hAnsi="Arial" w:cs="Arial"/>
                <w:color w:val="000000" w:themeColor="text1"/>
                <w:sz w:val="18"/>
                <w:szCs w:val="18"/>
              </w:rPr>
            </w:pPr>
            <w:r w:rsidRPr="00763E4F">
              <w:rPr>
                <w:rFonts w:ascii="Arial" w:hAnsi="Arial" w:cs="Arial"/>
                <w:sz w:val="18"/>
                <w:szCs w:val="18"/>
              </w:rPr>
              <w:t>95</w:t>
            </w:r>
            <w:r>
              <w:rPr>
                <w:rFonts w:ascii="Arial" w:hAnsi="Arial" w:cs="Arial"/>
                <w:sz w:val="18"/>
                <w:szCs w:val="18"/>
              </w:rPr>
              <w:t>5</w:t>
            </w:r>
          </w:p>
        </w:tc>
      </w:tr>
      <w:tr w:rsidR="005A3457" w:rsidRPr="00E84F8F" w14:paraId="7081F484" w14:textId="77777777" w:rsidTr="005A3457">
        <w:trPr>
          <w:trHeight w:val="227"/>
        </w:trPr>
        <w:tc>
          <w:tcPr>
            <w:tcW w:w="7377" w:type="dxa"/>
            <w:tcBorders>
              <w:top w:val="nil"/>
              <w:left w:val="nil"/>
              <w:bottom w:val="single" w:sz="4" w:space="0" w:color="auto"/>
              <w:right w:val="nil"/>
            </w:tcBorders>
            <w:shd w:val="clear" w:color="auto" w:fill="auto"/>
            <w:noWrap/>
            <w:vAlign w:val="bottom"/>
          </w:tcPr>
          <w:p w14:paraId="5D7CE877" w14:textId="77777777" w:rsidR="005A3457" w:rsidRPr="00E84F8F" w:rsidRDefault="005A3457" w:rsidP="005E2AB6">
            <w:pPr>
              <w:ind w:hanging="180"/>
              <w:jc w:val="both"/>
              <w:rPr>
                <w:rFonts w:ascii="Arial" w:hAnsi="Arial" w:cs="Arial"/>
                <w:color w:val="000000" w:themeColor="text1"/>
                <w:sz w:val="18"/>
                <w:szCs w:val="18"/>
              </w:rPr>
            </w:pPr>
          </w:p>
        </w:tc>
        <w:tc>
          <w:tcPr>
            <w:tcW w:w="1843" w:type="dxa"/>
            <w:tcBorders>
              <w:top w:val="nil"/>
              <w:left w:val="nil"/>
              <w:bottom w:val="single" w:sz="4" w:space="0" w:color="auto"/>
              <w:right w:val="nil"/>
            </w:tcBorders>
            <w:shd w:val="clear" w:color="auto" w:fill="auto"/>
            <w:vAlign w:val="bottom"/>
          </w:tcPr>
          <w:p w14:paraId="3CC519F7" w14:textId="77777777" w:rsidR="005A3457" w:rsidRPr="00E84F8F" w:rsidRDefault="005A3457" w:rsidP="005A3457">
            <w:pPr>
              <w:jc w:val="right"/>
              <w:rPr>
                <w:rFonts w:ascii="Arial" w:hAnsi="Arial" w:cs="Arial"/>
                <w:color w:val="000000" w:themeColor="text1"/>
                <w:sz w:val="18"/>
                <w:szCs w:val="18"/>
              </w:rPr>
            </w:pPr>
          </w:p>
        </w:tc>
      </w:tr>
      <w:tr w:rsidR="005A3457" w:rsidRPr="00E84F8F" w14:paraId="3A99F57D" w14:textId="77777777" w:rsidTr="005A3457">
        <w:trPr>
          <w:trHeight w:val="227"/>
        </w:trPr>
        <w:tc>
          <w:tcPr>
            <w:tcW w:w="7377" w:type="dxa"/>
            <w:tcBorders>
              <w:top w:val="single" w:sz="4" w:space="0" w:color="auto"/>
              <w:left w:val="nil"/>
              <w:bottom w:val="single" w:sz="4" w:space="0" w:color="auto"/>
              <w:right w:val="nil"/>
            </w:tcBorders>
            <w:shd w:val="clear" w:color="auto" w:fill="auto"/>
            <w:vAlign w:val="bottom"/>
          </w:tcPr>
          <w:p w14:paraId="448E5959" w14:textId="77777777" w:rsidR="005A3457" w:rsidRPr="00E84F8F" w:rsidRDefault="005A3457" w:rsidP="005E2AB6">
            <w:pPr>
              <w:ind w:left="72" w:hanging="180"/>
              <w:jc w:val="both"/>
              <w:rPr>
                <w:rFonts w:ascii="Arial" w:hAnsi="Arial" w:cs="Arial"/>
                <w:b/>
                <w:bCs/>
                <w:color w:val="000000" w:themeColor="text1"/>
                <w:sz w:val="18"/>
                <w:szCs w:val="18"/>
              </w:rPr>
            </w:pPr>
            <w:r w:rsidRPr="00E84F8F">
              <w:rPr>
                <w:rFonts w:ascii="Arial" w:hAnsi="Arial" w:cs="Arial"/>
                <w:b/>
                <w:bCs/>
                <w:color w:val="000000" w:themeColor="text1"/>
                <w:sz w:val="18"/>
                <w:szCs w:val="18"/>
              </w:rPr>
              <w:t>Ertelenmiş Vergi Varlığı</w:t>
            </w:r>
          </w:p>
        </w:tc>
        <w:tc>
          <w:tcPr>
            <w:tcW w:w="1843" w:type="dxa"/>
            <w:tcBorders>
              <w:top w:val="single" w:sz="4" w:space="0" w:color="auto"/>
              <w:left w:val="nil"/>
              <w:bottom w:val="single" w:sz="4" w:space="0" w:color="auto"/>
              <w:right w:val="nil"/>
            </w:tcBorders>
            <w:shd w:val="clear" w:color="auto" w:fill="auto"/>
            <w:vAlign w:val="bottom"/>
          </w:tcPr>
          <w:p w14:paraId="2A4F2DBA" w14:textId="5BAC4416" w:rsidR="005A3457" w:rsidRPr="00E84F8F" w:rsidRDefault="005A3457" w:rsidP="005A3457">
            <w:pPr>
              <w:jc w:val="right"/>
              <w:rPr>
                <w:rFonts w:ascii="Arial" w:hAnsi="Arial" w:cs="Arial"/>
                <w:b/>
                <w:color w:val="000000" w:themeColor="text1"/>
                <w:sz w:val="18"/>
                <w:szCs w:val="18"/>
              </w:rPr>
            </w:pPr>
            <w:r w:rsidRPr="00763E4F">
              <w:rPr>
                <w:rFonts w:ascii="Arial" w:hAnsi="Arial" w:cs="Arial"/>
                <w:b/>
                <w:color w:val="000000" w:themeColor="text1"/>
                <w:sz w:val="18"/>
                <w:szCs w:val="18"/>
              </w:rPr>
              <w:t>85.798</w:t>
            </w:r>
          </w:p>
        </w:tc>
      </w:tr>
      <w:tr w:rsidR="005A3457" w:rsidRPr="00E84F8F" w14:paraId="50A0D8FD" w14:textId="77777777" w:rsidTr="005A3457">
        <w:trPr>
          <w:trHeight w:val="227"/>
        </w:trPr>
        <w:tc>
          <w:tcPr>
            <w:tcW w:w="7377" w:type="dxa"/>
            <w:tcBorders>
              <w:top w:val="single" w:sz="4" w:space="0" w:color="auto"/>
              <w:left w:val="nil"/>
              <w:right w:val="nil"/>
            </w:tcBorders>
            <w:shd w:val="clear" w:color="auto" w:fill="auto"/>
            <w:vAlign w:val="bottom"/>
          </w:tcPr>
          <w:p w14:paraId="3F6B89BD" w14:textId="77777777" w:rsidR="005A3457" w:rsidRPr="00E84F8F" w:rsidRDefault="005A3457" w:rsidP="005E2AB6">
            <w:pPr>
              <w:ind w:left="72" w:hanging="180"/>
              <w:jc w:val="both"/>
              <w:rPr>
                <w:rFonts w:ascii="Arial" w:hAnsi="Arial" w:cs="Arial"/>
                <w:b/>
                <w:bCs/>
                <w:color w:val="000000" w:themeColor="text1"/>
                <w:sz w:val="18"/>
                <w:szCs w:val="18"/>
              </w:rPr>
            </w:pPr>
          </w:p>
        </w:tc>
        <w:tc>
          <w:tcPr>
            <w:tcW w:w="1843" w:type="dxa"/>
            <w:tcBorders>
              <w:top w:val="single" w:sz="4" w:space="0" w:color="auto"/>
              <w:left w:val="nil"/>
              <w:right w:val="nil"/>
            </w:tcBorders>
            <w:shd w:val="clear" w:color="auto" w:fill="auto"/>
            <w:vAlign w:val="bottom"/>
          </w:tcPr>
          <w:p w14:paraId="790BB161" w14:textId="77777777" w:rsidR="005A3457" w:rsidRPr="00E84F8F" w:rsidRDefault="005A3457" w:rsidP="005A3457">
            <w:pPr>
              <w:jc w:val="right"/>
              <w:rPr>
                <w:rFonts w:ascii="Arial" w:hAnsi="Arial" w:cs="Arial"/>
                <w:color w:val="000000" w:themeColor="text1"/>
                <w:sz w:val="18"/>
                <w:szCs w:val="18"/>
              </w:rPr>
            </w:pPr>
          </w:p>
        </w:tc>
      </w:tr>
      <w:tr w:rsidR="005A3457" w:rsidRPr="00E84F8F" w14:paraId="2D33C2B4" w14:textId="77777777" w:rsidTr="005A3457">
        <w:trPr>
          <w:trHeight w:val="227"/>
        </w:trPr>
        <w:tc>
          <w:tcPr>
            <w:tcW w:w="7377" w:type="dxa"/>
            <w:tcBorders>
              <w:left w:val="nil"/>
              <w:right w:val="nil"/>
            </w:tcBorders>
            <w:shd w:val="clear" w:color="auto" w:fill="auto"/>
            <w:vAlign w:val="bottom"/>
          </w:tcPr>
          <w:p w14:paraId="45B13A67" w14:textId="77777777" w:rsidR="005A3457" w:rsidRPr="00E84F8F" w:rsidRDefault="005A3457" w:rsidP="005E2AB6">
            <w:pPr>
              <w:ind w:left="72" w:hanging="180"/>
              <w:jc w:val="both"/>
              <w:rPr>
                <w:rFonts w:ascii="Arial" w:hAnsi="Arial" w:cs="Arial"/>
                <w:bCs/>
                <w:color w:val="000000" w:themeColor="text1"/>
                <w:sz w:val="18"/>
                <w:szCs w:val="18"/>
              </w:rPr>
            </w:pPr>
            <w:r w:rsidRPr="00E84F8F">
              <w:rPr>
                <w:rFonts w:ascii="Arial" w:hAnsi="Arial" w:cs="Arial"/>
                <w:bCs/>
                <w:color w:val="000000" w:themeColor="text1"/>
                <w:sz w:val="18"/>
                <w:szCs w:val="18"/>
              </w:rPr>
              <w:t xml:space="preserve">Gayrimenkul Yeniden Değerleme Farkı </w:t>
            </w:r>
          </w:p>
        </w:tc>
        <w:tc>
          <w:tcPr>
            <w:tcW w:w="1843" w:type="dxa"/>
            <w:tcBorders>
              <w:left w:val="nil"/>
              <w:right w:val="nil"/>
            </w:tcBorders>
            <w:shd w:val="clear" w:color="auto" w:fill="auto"/>
            <w:vAlign w:val="bottom"/>
          </w:tcPr>
          <w:p w14:paraId="7A65C497" w14:textId="3A2E6FDA" w:rsidR="005A3457" w:rsidRPr="00E84F8F" w:rsidRDefault="005A3457" w:rsidP="005A3457">
            <w:pPr>
              <w:jc w:val="right"/>
              <w:rPr>
                <w:rFonts w:ascii="Arial" w:hAnsi="Arial" w:cs="Arial"/>
                <w:color w:val="000000" w:themeColor="text1"/>
                <w:sz w:val="18"/>
                <w:szCs w:val="18"/>
              </w:rPr>
            </w:pPr>
            <w:r w:rsidRPr="00763E4F">
              <w:rPr>
                <w:rFonts w:ascii="Arial" w:hAnsi="Arial" w:cs="Arial"/>
                <w:color w:val="000000" w:themeColor="text1"/>
                <w:sz w:val="18"/>
                <w:szCs w:val="18"/>
              </w:rPr>
              <w:t>14.445</w:t>
            </w:r>
          </w:p>
        </w:tc>
      </w:tr>
      <w:tr w:rsidR="005A3457" w:rsidRPr="00E84F8F" w14:paraId="3FD6D83D" w14:textId="77777777" w:rsidTr="005A3457">
        <w:trPr>
          <w:trHeight w:val="227"/>
        </w:trPr>
        <w:tc>
          <w:tcPr>
            <w:tcW w:w="7377" w:type="dxa"/>
            <w:tcBorders>
              <w:left w:val="nil"/>
              <w:bottom w:val="nil"/>
              <w:right w:val="nil"/>
            </w:tcBorders>
            <w:shd w:val="clear" w:color="auto" w:fill="auto"/>
            <w:vAlign w:val="bottom"/>
          </w:tcPr>
          <w:p w14:paraId="2964DE8E" w14:textId="77777777" w:rsidR="005A3457" w:rsidRPr="00E84F8F" w:rsidRDefault="005A3457" w:rsidP="005E2AB6">
            <w:pPr>
              <w:ind w:left="72" w:hanging="180"/>
              <w:jc w:val="both"/>
              <w:rPr>
                <w:rFonts w:ascii="Arial" w:hAnsi="Arial" w:cs="Arial"/>
                <w:bCs/>
                <w:color w:val="000000" w:themeColor="text1"/>
                <w:sz w:val="18"/>
                <w:szCs w:val="18"/>
              </w:rPr>
            </w:pPr>
            <w:r w:rsidRPr="00E84F8F">
              <w:rPr>
                <w:rFonts w:ascii="Arial" w:hAnsi="Arial" w:cs="Arial"/>
                <w:bCs/>
                <w:color w:val="000000" w:themeColor="text1"/>
                <w:sz w:val="18"/>
                <w:szCs w:val="18"/>
              </w:rPr>
              <w:t>Kar Payı Reeskontları</w:t>
            </w:r>
          </w:p>
        </w:tc>
        <w:tc>
          <w:tcPr>
            <w:tcW w:w="1843" w:type="dxa"/>
            <w:tcBorders>
              <w:left w:val="nil"/>
              <w:bottom w:val="nil"/>
              <w:right w:val="nil"/>
            </w:tcBorders>
            <w:shd w:val="clear" w:color="auto" w:fill="auto"/>
            <w:vAlign w:val="bottom"/>
          </w:tcPr>
          <w:p w14:paraId="1C994ACA" w14:textId="2406CCCF" w:rsidR="005A3457" w:rsidRPr="00E84F8F" w:rsidRDefault="005A3457" w:rsidP="005A3457">
            <w:pPr>
              <w:jc w:val="right"/>
              <w:rPr>
                <w:rFonts w:ascii="Arial" w:hAnsi="Arial" w:cs="Arial"/>
                <w:color w:val="000000" w:themeColor="text1"/>
                <w:sz w:val="18"/>
                <w:szCs w:val="18"/>
              </w:rPr>
            </w:pPr>
            <w:r w:rsidRPr="00763E4F">
              <w:rPr>
                <w:rFonts w:ascii="Arial" w:hAnsi="Arial" w:cs="Arial"/>
                <w:color w:val="000000" w:themeColor="text1"/>
                <w:sz w:val="18"/>
                <w:szCs w:val="18"/>
              </w:rPr>
              <w:t>15.487</w:t>
            </w:r>
          </w:p>
        </w:tc>
      </w:tr>
      <w:tr w:rsidR="005A3457" w:rsidRPr="00E84F8F" w14:paraId="324E0E65" w14:textId="77777777" w:rsidTr="005A3457">
        <w:trPr>
          <w:trHeight w:val="227"/>
        </w:trPr>
        <w:tc>
          <w:tcPr>
            <w:tcW w:w="7377" w:type="dxa"/>
            <w:tcBorders>
              <w:top w:val="nil"/>
              <w:left w:val="nil"/>
              <w:bottom w:val="nil"/>
              <w:right w:val="nil"/>
            </w:tcBorders>
            <w:shd w:val="clear" w:color="auto" w:fill="auto"/>
            <w:noWrap/>
            <w:vAlign w:val="bottom"/>
          </w:tcPr>
          <w:p w14:paraId="3032601F" w14:textId="77777777" w:rsidR="005A3457" w:rsidRPr="00E84F8F" w:rsidRDefault="005A3457" w:rsidP="005E2AB6">
            <w:pPr>
              <w:ind w:left="72" w:hanging="180"/>
              <w:jc w:val="both"/>
              <w:rPr>
                <w:rFonts w:ascii="Arial" w:hAnsi="Arial" w:cs="Arial"/>
                <w:color w:val="000000" w:themeColor="text1"/>
                <w:sz w:val="18"/>
                <w:szCs w:val="18"/>
              </w:rPr>
            </w:pPr>
            <w:r w:rsidRPr="00E84F8F">
              <w:rPr>
                <w:rFonts w:ascii="Arial" w:hAnsi="Arial" w:cs="Arial"/>
                <w:bCs/>
                <w:color w:val="000000" w:themeColor="text1"/>
                <w:sz w:val="18"/>
                <w:szCs w:val="18"/>
              </w:rPr>
              <w:t>Diğer</w:t>
            </w:r>
          </w:p>
        </w:tc>
        <w:tc>
          <w:tcPr>
            <w:tcW w:w="1843" w:type="dxa"/>
            <w:tcBorders>
              <w:top w:val="nil"/>
              <w:left w:val="nil"/>
              <w:bottom w:val="nil"/>
              <w:right w:val="nil"/>
            </w:tcBorders>
            <w:shd w:val="clear" w:color="auto" w:fill="auto"/>
            <w:vAlign w:val="bottom"/>
          </w:tcPr>
          <w:p w14:paraId="30406ACD" w14:textId="7E978579" w:rsidR="005A3457" w:rsidRPr="00E84F8F" w:rsidRDefault="005A3457" w:rsidP="005A3457">
            <w:pPr>
              <w:jc w:val="right"/>
              <w:rPr>
                <w:rFonts w:ascii="Arial" w:hAnsi="Arial" w:cs="Arial"/>
                <w:color w:val="000000" w:themeColor="text1"/>
                <w:sz w:val="18"/>
                <w:szCs w:val="18"/>
              </w:rPr>
            </w:pPr>
            <w:r w:rsidRPr="00763E4F">
              <w:rPr>
                <w:rFonts w:ascii="Arial" w:hAnsi="Arial" w:cs="Arial"/>
                <w:color w:val="000000" w:themeColor="text1"/>
                <w:sz w:val="18"/>
                <w:szCs w:val="18"/>
              </w:rPr>
              <w:t>3.27</w:t>
            </w:r>
            <w:r>
              <w:rPr>
                <w:rFonts w:ascii="Arial" w:hAnsi="Arial" w:cs="Arial"/>
                <w:color w:val="000000" w:themeColor="text1"/>
                <w:sz w:val="18"/>
                <w:szCs w:val="18"/>
              </w:rPr>
              <w:t>7</w:t>
            </w:r>
          </w:p>
        </w:tc>
      </w:tr>
      <w:tr w:rsidR="005A3457" w:rsidRPr="00E84F8F" w14:paraId="42A25D9A" w14:textId="77777777" w:rsidTr="005A3457">
        <w:trPr>
          <w:trHeight w:val="227"/>
        </w:trPr>
        <w:tc>
          <w:tcPr>
            <w:tcW w:w="7377" w:type="dxa"/>
            <w:tcBorders>
              <w:top w:val="nil"/>
              <w:left w:val="nil"/>
              <w:bottom w:val="single" w:sz="4" w:space="0" w:color="auto"/>
              <w:right w:val="nil"/>
            </w:tcBorders>
            <w:shd w:val="clear" w:color="auto" w:fill="auto"/>
            <w:noWrap/>
            <w:vAlign w:val="bottom"/>
          </w:tcPr>
          <w:p w14:paraId="778AFCF3" w14:textId="77777777" w:rsidR="005A3457" w:rsidRPr="00E84F8F" w:rsidRDefault="005A3457" w:rsidP="005E2AB6">
            <w:pPr>
              <w:ind w:left="72" w:hanging="180"/>
              <w:jc w:val="both"/>
              <w:rPr>
                <w:rFonts w:ascii="Arial" w:hAnsi="Arial" w:cs="Arial"/>
                <w:color w:val="000000" w:themeColor="text1"/>
                <w:sz w:val="18"/>
                <w:szCs w:val="18"/>
              </w:rPr>
            </w:pPr>
          </w:p>
        </w:tc>
        <w:tc>
          <w:tcPr>
            <w:tcW w:w="1843" w:type="dxa"/>
            <w:tcBorders>
              <w:top w:val="nil"/>
              <w:left w:val="nil"/>
              <w:bottom w:val="single" w:sz="4" w:space="0" w:color="auto"/>
              <w:right w:val="nil"/>
            </w:tcBorders>
            <w:shd w:val="clear" w:color="auto" w:fill="auto"/>
            <w:vAlign w:val="bottom"/>
          </w:tcPr>
          <w:p w14:paraId="4AF5614B" w14:textId="77777777" w:rsidR="005A3457" w:rsidRPr="00E84F8F" w:rsidRDefault="005A3457" w:rsidP="005A3457">
            <w:pPr>
              <w:jc w:val="right"/>
              <w:rPr>
                <w:rFonts w:ascii="Arial" w:hAnsi="Arial" w:cs="Arial"/>
                <w:b/>
                <w:color w:val="000000" w:themeColor="text1"/>
                <w:sz w:val="18"/>
                <w:szCs w:val="18"/>
              </w:rPr>
            </w:pPr>
          </w:p>
        </w:tc>
      </w:tr>
      <w:tr w:rsidR="005A3457" w:rsidRPr="00E84F8F" w14:paraId="3E3AA686" w14:textId="77777777" w:rsidTr="005A3457">
        <w:trPr>
          <w:trHeight w:val="227"/>
        </w:trPr>
        <w:tc>
          <w:tcPr>
            <w:tcW w:w="7377" w:type="dxa"/>
            <w:tcBorders>
              <w:top w:val="single" w:sz="4" w:space="0" w:color="auto"/>
              <w:left w:val="nil"/>
              <w:bottom w:val="single" w:sz="4" w:space="0" w:color="auto"/>
              <w:right w:val="nil"/>
            </w:tcBorders>
            <w:shd w:val="clear" w:color="auto" w:fill="auto"/>
            <w:vAlign w:val="bottom"/>
          </w:tcPr>
          <w:p w14:paraId="69EDB13D" w14:textId="77777777" w:rsidR="005A3457" w:rsidRPr="00E84F8F" w:rsidRDefault="005A3457" w:rsidP="005E2AB6">
            <w:pPr>
              <w:ind w:left="72" w:hanging="180"/>
              <w:jc w:val="both"/>
              <w:rPr>
                <w:rFonts w:ascii="Arial" w:hAnsi="Arial" w:cs="Arial"/>
                <w:b/>
                <w:bCs/>
                <w:color w:val="000000" w:themeColor="text1"/>
                <w:sz w:val="18"/>
                <w:szCs w:val="18"/>
              </w:rPr>
            </w:pPr>
            <w:r w:rsidRPr="00E84F8F">
              <w:rPr>
                <w:rFonts w:ascii="Arial" w:hAnsi="Arial" w:cs="Arial"/>
                <w:b/>
                <w:bCs/>
                <w:color w:val="000000" w:themeColor="text1"/>
                <w:sz w:val="18"/>
                <w:szCs w:val="18"/>
              </w:rPr>
              <w:t>Ertelenmiş Vergi Yükümlülüğü</w:t>
            </w:r>
          </w:p>
        </w:tc>
        <w:tc>
          <w:tcPr>
            <w:tcW w:w="1843" w:type="dxa"/>
            <w:tcBorders>
              <w:top w:val="single" w:sz="4" w:space="0" w:color="auto"/>
              <w:left w:val="nil"/>
              <w:bottom w:val="single" w:sz="4" w:space="0" w:color="auto"/>
              <w:right w:val="nil"/>
            </w:tcBorders>
            <w:shd w:val="clear" w:color="auto" w:fill="auto"/>
            <w:vAlign w:val="bottom"/>
          </w:tcPr>
          <w:p w14:paraId="6E07D9C7" w14:textId="133A6AC3" w:rsidR="005A3457" w:rsidRPr="00E84F8F" w:rsidRDefault="005A3457" w:rsidP="005A3457">
            <w:pPr>
              <w:jc w:val="right"/>
              <w:rPr>
                <w:rFonts w:ascii="Arial" w:hAnsi="Arial" w:cs="Arial"/>
                <w:b/>
                <w:color w:val="000000" w:themeColor="text1"/>
                <w:sz w:val="18"/>
                <w:szCs w:val="18"/>
              </w:rPr>
            </w:pPr>
            <w:r w:rsidRPr="00763E4F">
              <w:rPr>
                <w:rFonts w:ascii="Arial" w:hAnsi="Arial" w:cs="Arial"/>
                <w:b/>
                <w:color w:val="000000" w:themeColor="text1"/>
                <w:sz w:val="18"/>
                <w:szCs w:val="18"/>
              </w:rPr>
              <w:t>33.209</w:t>
            </w:r>
          </w:p>
        </w:tc>
      </w:tr>
      <w:tr w:rsidR="005A3457" w:rsidRPr="00E84F8F" w14:paraId="4F6E96BB" w14:textId="77777777" w:rsidTr="005A3457">
        <w:trPr>
          <w:trHeight w:val="227"/>
        </w:trPr>
        <w:tc>
          <w:tcPr>
            <w:tcW w:w="7377" w:type="dxa"/>
            <w:tcBorders>
              <w:top w:val="single" w:sz="4" w:space="0" w:color="auto"/>
              <w:left w:val="nil"/>
              <w:bottom w:val="single" w:sz="4" w:space="0" w:color="auto"/>
              <w:right w:val="nil"/>
            </w:tcBorders>
            <w:shd w:val="clear" w:color="auto" w:fill="auto"/>
            <w:vAlign w:val="bottom"/>
          </w:tcPr>
          <w:p w14:paraId="6B1326A3" w14:textId="77777777" w:rsidR="005A3457" w:rsidRPr="00E84F8F" w:rsidRDefault="005A3457" w:rsidP="005E2AB6">
            <w:pPr>
              <w:ind w:left="72" w:hanging="180"/>
              <w:jc w:val="both"/>
              <w:rPr>
                <w:rFonts w:ascii="Arial" w:hAnsi="Arial" w:cs="Arial"/>
                <w:b/>
                <w:bCs/>
                <w:color w:val="000000" w:themeColor="text1"/>
                <w:sz w:val="18"/>
                <w:szCs w:val="18"/>
              </w:rPr>
            </w:pPr>
          </w:p>
        </w:tc>
        <w:tc>
          <w:tcPr>
            <w:tcW w:w="1843" w:type="dxa"/>
            <w:tcBorders>
              <w:top w:val="single" w:sz="4" w:space="0" w:color="auto"/>
              <w:left w:val="nil"/>
              <w:bottom w:val="single" w:sz="4" w:space="0" w:color="auto"/>
              <w:right w:val="nil"/>
            </w:tcBorders>
            <w:shd w:val="clear" w:color="auto" w:fill="auto"/>
            <w:vAlign w:val="bottom"/>
          </w:tcPr>
          <w:p w14:paraId="13877A61" w14:textId="77777777" w:rsidR="005A3457" w:rsidRPr="00E84F8F" w:rsidRDefault="005A3457" w:rsidP="005A3457">
            <w:pPr>
              <w:jc w:val="right"/>
              <w:rPr>
                <w:rFonts w:ascii="Arial" w:hAnsi="Arial" w:cs="Arial"/>
                <w:b/>
                <w:color w:val="000000" w:themeColor="text1"/>
                <w:sz w:val="18"/>
                <w:szCs w:val="18"/>
              </w:rPr>
            </w:pPr>
          </w:p>
        </w:tc>
      </w:tr>
      <w:tr w:rsidR="005A3457" w:rsidRPr="00E84F8F" w14:paraId="149C77A9" w14:textId="77777777" w:rsidTr="005A3457">
        <w:trPr>
          <w:trHeight w:val="227"/>
        </w:trPr>
        <w:tc>
          <w:tcPr>
            <w:tcW w:w="7377" w:type="dxa"/>
            <w:tcBorders>
              <w:top w:val="single" w:sz="4" w:space="0" w:color="auto"/>
              <w:left w:val="nil"/>
              <w:bottom w:val="double" w:sz="4" w:space="0" w:color="auto"/>
              <w:right w:val="nil"/>
            </w:tcBorders>
            <w:shd w:val="clear" w:color="auto" w:fill="auto"/>
            <w:vAlign w:val="bottom"/>
          </w:tcPr>
          <w:p w14:paraId="60996650" w14:textId="77777777" w:rsidR="005A3457" w:rsidRPr="00E84F8F" w:rsidRDefault="005A3457" w:rsidP="005E2AB6">
            <w:pPr>
              <w:ind w:left="72" w:hanging="180"/>
              <w:jc w:val="both"/>
              <w:rPr>
                <w:rFonts w:ascii="Arial" w:hAnsi="Arial" w:cs="Arial"/>
                <w:b/>
                <w:bCs/>
                <w:color w:val="000000" w:themeColor="text1"/>
                <w:sz w:val="18"/>
                <w:szCs w:val="18"/>
              </w:rPr>
            </w:pPr>
            <w:r w:rsidRPr="00E84F8F">
              <w:rPr>
                <w:rFonts w:ascii="Arial" w:hAnsi="Arial" w:cs="Arial"/>
                <w:b/>
                <w:bCs/>
                <w:color w:val="000000" w:themeColor="text1"/>
                <w:sz w:val="18"/>
                <w:szCs w:val="18"/>
              </w:rPr>
              <w:t>Ertelenmiş Vergi Varlığı (Net)</w:t>
            </w:r>
          </w:p>
        </w:tc>
        <w:tc>
          <w:tcPr>
            <w:tcW w:w="1843" w:type="dxa"/>
            <w:tcBorders>
              <w:top w:val="single" w:sz="4" w:space="0" w:color="auto"/>
              <w:left w:val="nil"/>
              <w:bottom w:val="double" w:sz="4" w:space="0" w:color="auto"/>
              <w:right w:val="nil"/>
            </w:tcBorders>
            <w:shd w:val="clear" w:color="auto" w:fill="auto"/>
            <w:vAlign w:val="bottom"/>
          </w:tcPr>
          <w:p w14:paraId="588F82DF" w14:textId="0446AAE6" w:rsidR="005A3457" w:rsidRPr="00E84F8F" w:rsidRDefault="005A3457" w:rsidP="005A3457">
            <w:pPr>
              <w:jc w:val="right"/>
              <w:rPr>
                <w:rFonts w:ascii="Arial" w:hAnsi="Arial" w:cs="Arial"/>
                <w:b/>
                <w:color w:val="000000" w:themeColor="text1"/>
                <w:sz w:val="18"/>
                <w:szCs w:val="18"/>
              </w:rPr>
            </w:pPr>
            <w:r w:rsidRPr="00763E4F">
              <w:rPr>
                <w:rFonts w:ascii="Arial" w:hAnsi="Arial" w:cs="Arial"/>
                <w:b/>
                <w:color w:val="000000" w:themeColor="text1"/>
                <w:sz w:val="18"/>
                <w:szCs w:val="18"/>
              </w:rPr>
              <w:t>52.589</w:t>
            </w:r>
          </w:p>
        </w:tc>
      </w:tr>
    </w:tbl>
    <w:p w14:paraId="623289D9" w14:textId="4DFEE4AA" w:rsidR="005A3457" w:rsidRPr="00A5606A" w:rsidRDefault="005A3457" w:rsidP="005E2AB6">
      <w:pPr>
        <w:spacing w:before="120" w:after="120"/>
        <w:ind w:left="-567"/>
        <w:jc w:val="both"/>
        <w:rPr>
          <w:rFonts w:ascii="Arial" w:hAnsi="Arial" w:cs="Arial"/>
          <w:b/>
          <w:sz w:val="20"/>
          <w:szCs w:val="20"/>
        </w:rPr>
      </w:pPr>
      <w:r w:rsidRPr="00A5606A">
        <w:rPr>
          <w:rFonts w:ascii="Arial" w:hAnsi="Arial" w:cs="Arial"/>
          <w:b/>
          <w:sz w:val="20"/>
          <w:szCs w:val="20"/>
        </w:rPr>
        <w:t>14.</w:t>
      </w:r>
      <w:r w:rsidRPr="00A5606A">
        <w:rPr>
          <w:rFonts w:ascii="Arial" w:hAnsi="Arial" w:cs="Arial"/>
          <w:b/>
          <w:sz w:val="20"/>
          <w:szCs w:val="20"/>
        </w:rPr>
        <w:tab/>
        <w:t>Riskten korunma amaçlı t</w:t>
      </w:r>
      <w:r w:rsidRPr="00A5606A">
        <w:rPr>
          <w:rFonts w:ascii="Arial" w:hAnsi="Arial" w:cs="Arial"/>
          <w:b/>
          <w:bCs/>
          <w:sz w:val="20"/>
          <w:szCs w:val="20"/>
        </w:rPr>
        <w:t>ürev finansal araçlara</w:t>
      </w:r>
      <w:r w:rsidRPr="00A5606A">
        <w:rPr>
          <w:rFonts w:ascii="Arial" w:hAnsi="Arial" w:cs="Arial"/>
          <w:b/>
          <w:sz w:val="20"/>
          <w:szCs w:val="20"/>
        </w:rPr>
        <w:t xml:space="preserve"> ilişkin açıklamalar:</w:t>
      </w:r>
    </w:p>
    <w:p w14:paraId="47DF43BD" w14:textId="77777777" w:rsidR="005A3457" w:rsidRPr="00A5606A" w:rsidRDefault="005A3457" w:rsidP="005A3457">
      <w:pPr>
        <w:spacing w:before="120" w:after="120"/>
        <w:ind w:right="-158"/>
        <w:jc w:val="both"/>
        <w:rPr>
          <w:rFonts w:ascii="Arial" w:hAnsi="Arial" w:cs="Arial"/>
          <w:sz w:val="20"/>
          <w:szCs w:val="20"/>
        </w:rPr>
      </w:pPr>
      <w:r w:rsidRPr="00A5606A">
        <w:rPr>
          <w:rFonts w:ascii="Arial" w:hAnsi="Arial" w:cs="Arial"/>
          <w:sz w:val="20"/>
          <w:szCs w:val="20"/>
        </w:rPr>
        <w:t>Bulunmamaktadır (31 Aralık 2017: Bulunmamaktadır).</w:t>
      </w:r>
    </w:p>
    <w:p w14:paraId="5B3697CE" w14:textId="121ED0D3" w:rsidR="005A3457" w:rsidRPr="00A5606A" w:rsidRDefault="005A3457" w:rsidP="005E2AB6">
      <w:pPr>
        <w:spacing w:before="120" w:after="120"/>
        <w:ind w:left="-455" w:right="192" w:hanging="112"/>
        <w:jc w:val="both"/>
        <w:rPr>
          <w:rFonts w:ascii="Arial" w:hAnsi="Arial" w:cs="Arial"/>
          <w:b/>
          <w:sz w:val="20"/>
          <w:szCs w:val="20"/>
        </w:rPr>
      </w:pPr>
      <w:r w:rsidRPr="00A5606A">
        <w:rPr>
          <w:rFonts w:ascii="Arial" w:hAnsi="Arial" w:cs="Arial"/>
          <w:b/>
          <w:sz w:val="20"/>
          <w:szCs w:val="20"/>
        </w:rPr>
        <w:t>15.</w:t>
      </w:r>
      <w:r w:rsidRPr="00A5606A">
        <w:rPr>
          <w:rFonts w:ascii="Arial" w:hAnsi="Arial" w:cs="Arial"/>
          <w:b/>
          <w:sz w:val="20"/>
          <w:szCs w:val="20"/>
        </w:rPr>
        <w:tab/>
        <w:t>Diğer aktiflere ilişkin bilgiler:</w:t>
      </w:r>
    </w:p>
    <w:p w14:paraId="0DF81164" w14:textId="1E98BD2B" w:rsidR="00410869" w:rsidRPr="009128F0" w:rsidRDefault="00081EE0" w:rsidP="005A3457">
      <w:pPr>
        <w:pStyle w:val="GvdeMetniGirintisi"/>
        <w:ind w:firstLine="0"/>
        <w:rPr>
          <w:rFonts w:ascii="Arial" w:hAnsi="Arial" w:cs="Arial"/>
          <w:bCs/>
          <w:color w:val="000000" w:themeColor="text1"/>
          <w:sz w:val="20"/>
          <w:szCs w:val="20"/>
        </w:rPr>
      </w:pPr>
      <w:r w:rsidRPr="009128F0">
        <w:rPr>
          <w:rFonts w:ascii="Arial" w:hAnsi="Arial" w:cs="Arial"/>
          <w:bCs/>
          <w:color w:val="000000" w:themeColor="text1"/>
          <w:sz w:val="20"/>
          <w:szCs w:val="20"/>
        </w:rPr>
        <w:t xml:space="preserve">Bilanço tarihi itibarıyla, Grubun diğer aktifler </w:t>
      </w:r>
      <w:r w:rsidRPr="000755CC">
        <w:rPr>
          <w:rFonts w:ascii="Arial" w:hAnsi="Arial" w:cs="Arial"/>
          <w:bCs/>
          <w:color w:val="000000" w:themeColor="text1"/>
          <w:sz w:val="20"/>
          <w:szCs w:val="20"/>
        </w:rPr>
        <w:t>toplamı</w:t>
      </w:r>
      <w:r w:rsidR="005C5353" w:rsidRPr="000755CC">
        <w:rPr>
          <w:rFonts w:ascii="Arial" w:hAnsi="Arial" w:cs="Arial"/>
          <w:bCs/>
          <w:color w:val="000000" w:themeColor="text1"/>
          <w:sz w:val="20"/>
          <w:szCs w:val="20"/>
        </w:rPr>
        <w:t xml:space="preserve"> </w:t>
      </w:r>
      <w:r w:rsidR="00652460" w:rsidRPr="00652460">
        <w:rPr>
          <w:rFonts w:ascii="Arial" w:hAnsi="Arial" w:cs="Arial"/>
          <w:bCs/>
          <w:color w:val="000000" w:themeColor="text1"/>
          <w:sz w:val="20"/>
          <w:szCs w:val="20"/>
        </w:rPr>
        <w:t>284.777</w:t>
      </w:r>
      <w:r w:rsidR="005C5353" w:rsidRPr="00652460">
        <w:rPr>
          <w:rFonts w:ascii="Arial" w:hAnsi="Arial" w:cs="Arial"/>
          <w:bCs/>
          <w:color w:val="000000" w:themeColor="text1"/>
          <w:sz w:val="20"/>
          <w:szCs w:val="20"/>
        </w:rPr>
        <w:t xml:space="preserve"> </w:t>
      </w:r>
      <w:r w:rsidRPr="00652460">
        <w:rPr>
          <w:rFonts w:ascii="Arial" w:hAnsi="Arial" w:cs="Arial"/>
          <w:bCs/>
          <w:color w:val="000000" w:themeColor="text1"/>
          <w:sz w:val="20"/>
          <w:szCs w:val="20"/>
        </w:rPr>
        <w:t>TL (</w:t>
      </w:r>
      <w:r w:rsidRPr="00652460">
        <w:rPr>
          <w:rFonts w:ascii="Arial" w:hAnsi="Arial" w:cs="Arial"/>
          <w:color w:val="000000" w:themeColor="text1"/>
          <w:sz w:val="20"/>
          <w:szCs w:val="20"/>
        </w:rPr>
        <w:t>31</w:t>
      </w:r>
      <w:r w:rsidR="005A3457">
        <w:rPr>
          <w:rFonts w:ascii="Arial" w:hAnsi="Arial" w:cs="Arial"/>
          <w:color w:val="000000" w:themeColor="text1"/>
          <w:sz w:val="20"/>
          <w:szCs w:val="20"/>
        </w:rPr>
        <w:t xml:space="preserve"> Aralık 2017</w:t>
      </w:r>
      <w:r w:rsidRPr="000755CC">
        <w:rPr>
          <w:rFonts w:ascii="Arial" w:hAnsi="Arial" w:cs="Arial"/>
          <w:color w:val="000000" w:themeColor="text1"/>
          <w:sz w:val="20"/>
          <w:szCs w:val="20"/>
        </w:rPr>
        <w:t xml:space="preserve">: </w:t>
      </w:r>
      <w:r w:rsidR="005A3457" w:rsidRPr="005A3457">
        <w:rPr>
          <w:rFonts w:ascii="Arial" w:hAnsi="Arial" w:cs="Arial"/>
          <w:bCs/>
          <w:color w:val="000000" w:themeColor="text1"/>
          <w:sz w:val="20"/>
          <w:szCs w:val="20"/>
        </w:rPr>
        <w:t xml:space="preserve">121.282 </w:t>
      </w:r>
      <w:r w:rsidRPr="009128F0">
        <w:rPr>
          <w:rFonts w:ascii="Arial" w:hAnsi="Arial" w:cs="Arial"/>
          <w:bCs/>
          <w:color w:val="000000" w:themeColor="text1"/>
          <w:sz w:val="20"/>
          <w:szCs w:val="20"/>
        </w:rPr>
        <w:t>TL) olup, nazım hesaplarda yer alan taahhütler hariç bilanço toplamının %10’unu aşmamaktadır.</w:t>
      </w:r>
      <w:r w:rsidR="0043718E" w:rsidRPr="009128F0">
        <w:rPr>
          <w:rFonts w:ascii="Arial" w:hAnsi="Arial" w:cs="Arial"/>
          <w:color w:val="000000" w:themeColor="text1"/>
          <w:sz w:val="20"/>
          <w:szCs w:val="20"/>
        </w:rPr>
        <w:br w:type="page"/>
      </w:r>
    </w:p>
    <w:p w14:paraId="00BFE44D" w14:textId="77777777" w:rsidR="00136C29" w:rsidRPr="009128F0" w:rsidRDefault="004B66A7" w:rsidP="00583BDF">
      <w:pPr>
        <w:spacing w:before="120" w:after="120"/>
        <w:ind w:left="-567"/>
        <w:jc w:val="both"/>
        <w:rPr>
          <w:rFonts w:ascii="Arial" w:hAnsi="Arial" w:cs="Arial"/>
          <w:b/>
          <w:color w:val="000000" w:themeColor="text1"/>
          <w:sz w:val="20"/>
          <w:szCs w:val="20"/>
        </w:rPr>
      </w:pPr>
      <w:r w:rsidRPr="009128F0">
        <w:rPr>
          <w:rFonts w:ascii="Arial" w:hAnsi="Arial" w:cs="Arial"/>
          <w:b/>
          <w:color w:val="000000" w:themeColor="text1"/>
          <w:sz w:val="20"/>
          <w:szCs w:val="20"/>
        </w:rPr>
        <w:lastRenderedPageBreak/>
        <w:t>II.</w:t>
      </w:r>
      <w:r w:rsidR="00E925B4" w:rsidRPr="009128F0">
        <w:rPr>
          <w:rFonts w:ascii="Arial" w:hAnsi="Arial" w:cs="Arial"/>
          <w:b/>
          <w:color w:val="000000" w:themeColor="text1"/>
          <w:sz w:val="20"/>
          <w:szCs w:val="20"/>
        </w:rPr>
        <w:tab/>
      </w:r>
      <w:r w:rsidR="00D51650" w:rsidRPr="009128F0">
        <w:rPr>
          <w:rFonts w:ascii="Arial" w:hAnsi="Arial" w:cs="Arial"/>
          <w:b/>
          <w:color w:val="000000" w:themeColor="text1"/>
          <w:sz w:val="20"/>
          <w:szCs w:val="20"/>
        </w:rPr>
        <w:t>Konsolide b</w:t>
      </w:r>
      <w:r w:rsidR="00136C29" w:rsidRPr="009128F0">
        <w:rPr>
          <w:rFonts w:ascii="Arial" w:hAnsi="Arial" w:cs="Arial"/>
          <w:b/>
          <w:color w:val="000000" w:themeColor="text1"/>
          <w:sz w:val="20"/>
          <w:szCs w:val="20"/>
        </w:rPr>
        <w:t xml:space="preserve">ilançonun pasif </w:t>
      </w:r>
      <w:r w:rsidR="00C111F2" w:rsidRPr="009128F0">
        <w:rPr>
          <w:rFonts w:ascii="Arial" w:hAnsi="Arial" w:cs="Arial"/>
          <w:b/>
          <w:color w:val="000000" w:themeColor="text1"/>
          <w:sz w:val="20"/>
          <w:szCs w:val="20"/>
        </w:rPr>
        <w:t>hesaplarına</w:t>
      </w:r>
      <w:r w:rsidR="00136C29" w:rsidRPr="009128F0">
        <w:rPr>
          <w:rFonts w:ascii="Arial" w:hAnsi="Arial" w:cs="Arial"/>
          <w:b/>
          <w:color w:val="000000" w:themeColor="text1"/>
          <w:sz w:val="20"/>
          <w:szCs w:val="20"/>
        </w:rPr>
        <w:t xml:space="preserve"> ilişkin açıklama ve dipnotlar: </w:t>
      </w:r>
    </w:p>
    <w:p w14:paraId="5CA60F93" w14:textId="77777777" w:rsidR="00136C29" w:rsidRPr="009128F0" w:rsidRDefault="00136C29" w:rsidP="00900783">
      <w:pPr>
        <w:pStyle w:val="GvdeMetniGirintisi"/>
        <w:spacing w:before="120" w:after="120"/>
        <w:ind w:hanging="574"/>
        <w:rPr>
          <w:rFonts w:ascii="Arial" w:hAnsi="Arial" w:cs="Arial"/>
          <w:b/>
          <w:color w:val="000000" w:themeColor="text1"/>
          <w:sz w:val="20"/>
          <w:szCs w:val="20"/>
        </w:rPr>
      </w:pPr>
      <w:r w:rsidRPr="009128F0">
        <w:rPr>
          <w:rFonts w:ascii="Arial" w:hAnsi="Arial" w:cs="Arial"/>
          <w:b/>
          <w:color w:val="000000" w:themeColor="text1"/>
          <w:sz w:val="20"/>
          <w:szCs w:val="20"/>
        </w:rPr>
        <w:t>1.</w:t>
      </w:r>
      <w:r w:rsidRPr="009128F0">
        <w:rPr>
          <w:rFonts w:ascii="Arial" w:hAnsi="Arial" w:cs="Arial"/>
          <w:b/>
          <w:color w:val="000000" w:themeColor="text1"/>
          <w:sz w:val="20"/>
          <w:szCs w:val="20"/>
        </w:rPr>
        <w:tab/>
        <w:t>Toplanan fonlara ilişkin bilgiler:</w:t>
      </w:r>
    </w:p>
    <w:p w14:paraId="69B05DAE" w14:textId="77777777" w:rsidR="00136C29" w:rsidRPr="009128F0" w:rsidRDefault="00136C29" w:rsidP="003F45C2">
      <w:pPr>
        <w:pStyle w:val="GvdeMetniGirintisi"/>
        <w:numPr>
          <w:ilvl w:val="0"/>
          <w:numId w:val="4"/>
        </w:numPr>
        <w:tabs>
          <w:tab w:val="clear" w:pos="540"/>
        </w:tabs>
        <w:spacing w:before="120" w:after="120"/>
        <w:ind w:left="0" w:hanging="560"/>
        <w:rPr>
          <w:rFonts w:ascii="Arial" w:hAnsi="Arial" w:cs="Arial"/>
          <w:b/>
          <w:color w:val="000000" w:themeColor="text1"/>
          <w:sz w:val="20"/>
          <w:szCs w:val="20"/>
        </w:rPr>
      </w:pPr>
      <w:r w:rsidRPr="009128F0">
        <w:rPr>
          <w:rFonts w:ascii="Arial" w:hAnsi="Arial" w:cs="Arial"/>
          <w:b/>
          <w:color w:val="000000" w:themeColor="text1"/>
          <w:sz w:val="20"/>
          <w:szCs w:val="20"/>
        </w:rPr>
        <w:t xml:space="preserve">Toplanan fonların vade yapısına ilişkin bilgiler: </w:t>
      </w:r>
    </w:p>
    <w:tbl>
      <w:tblPr>
        <w:tblW w:w="10382" w:type="dxa"/>
        <w:tblInd w:w="-567" w:type="dxa"/>
        <w:tblLayout w:type="fixed"/>
        <w:tblLook w:val="0000" w:firstRow="0" w:lastRow="0" w:firstColumn="0" w:lastColumn="0" w:noHBand="0" w:noVBand="0"/>
      </w:tblPr>
      <w:tblGrid>
        <w:gridCol w:w="2487"/>
        <w:gridCol w:w="916"/>
        <w:gridCol w:w="992"/>
        <w:gridCol w:w="992"/>
        <w:gridCol w:w="851"/>
        <w:gridCol w:w="550"/>
        <w:gridCol w:w="842"/>
        <w:gridCol w:w="1018"/>
        <w:gridCol w:w="710"/>
        <w:gridCol w:w="1024"/>
      </w:tblGrid>
      <w:tr w:rsidR="002C76CF" w:rsidRPr="009128F0" w14:paraId="4A5926EB" w14:textId="77777777" w:rsidTr="00C35CDE">
        <w:trPr>
          <w:trHeight w:val="113"/>
        </w:trPr>
        <w:tc>
          <w:tcPr>
            <w:tcW w:w="2487" w:type="dxa"/>
            <w:tcBorders>
              <w:top w:val="single" w:sz="4" w:space="0" w:color="auto"/>
              <w:left w:val="nil"/>
              <w:bottom w:val="single" w:sz="4" w:space="0" w:color="auto"/>
              <w:right w:val="nil"/>
            </w:tcBorders>
            <w:shd w:val="clear" w:color="auto" w:fill="auto"/>
            <w:noWrap/>
            <w:vAlign w:val="bottom"/>
          </w:tcPr>
          <w:p w14:paraId="2E06DB5E" w14:textId="77777777" w:rsidR="00136C29" w:rsidRPr="009128F0" w:rsidRDefault="00136C29" w:rsidP="00866E48">
            <w:pPr>
              <w:ind w:left="-108"/>
              <w:jc w:val="both"/>
              <w:rPr>
                <w:rFonts w:ascii="Arial" w:hAnsi="Arial" w:cs="Arial"/>
                <w:b/>
                <w:color w:val="000000" w:themeColor="text1"/>
                <w:sz w:val="14"/>
                <w:szCs w:val="14"/>
              </w:rPr>
            </w:pPr>
            <w:r w:rsidRPr="009128F0">
              <w:rPr>
                <w:rFonts w:ascii="Arial" w:hAnsi="Arial" w:cs="Arial"/>
                <w:b/>
                <w:color w:val="000000" w:themeColor="text1"/>
                <w:sz w:val="14"/>
                <w:szCs w:val="14"/>
              </w:rPr>
              <w:t>Cari Dönem</w:t>
            </w:r>
          </w:p>
        </w:tc>
        <w:tc>
          <w:tcPr>
            <w:tcW w:w="916" w:type="dxa"/>
            <w:tcBorders>
              <w:top w:val="single" w:sz="4" w:space="0" w:color="auto"/>
              <w:left w:val="nil"/>
              <w:bottom w:val="single" w:sz="4" w:space="0" w:color="auto"/>
              <w:right w:val="nil"/>
            </w:tcBorders>
            <w:shd w:val="clear" w:color="auto" w:fill="auto"/>
            <w:noWrap/>
            <w:vAlign w:val="bottom"/>
          </w:tcPr>
          <w:p w14:paraId="581A61FD" w14:textId="77777777" w:rsidR="00136C29" w:rsidRPr="009128F0" w:rsidRDefault="00136C29" w:rsidP="00866E48">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Vadesiz</w:t>
            </w:r>
          </w:p>
        </w:tc>
        <w:tc>
          <w:tcPr>
            <w:tcW w:w="992" w:type="dxa"/>
            <w:tcBorders>
              <w:top w:val="single" w:sz="4" w:space="0" w:color="auto"/>
              <w:left w:val="nil"/>
              <w:bottom w:val="single" w:sz="4" w:space="0" w:color="auto"/>
              <w:right w:val="nil"/>
            </w:tcBorders>
            <w:shd w:val="clear" w:color="auto" w:fill="auto"/>
            <w:noWrap/>
            <w:vAlign w:val="bottom"/>
          </w:tcPr>
          <w:p w14:paraId="072E13A3" w14:textId="77777777" w:rsidR="00136C29" w:rsidRPr="009128F0" w:rsidRDefault="00136C29" w:rsidP="00866E48">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1 Aya</w:t>
            </w:r>
          </w:p>
          <w:p w14:paraId="0DB3F6D6" w14:textId="77777777" w:rsidR="00136C29" w:rsidRPr="009128F0" w:rsidRDefault="00136C29" w:rsidP="00866E48">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C112012" w14:textId="77777777" w:rsidR="00136C29" w:rsidRPr="009128F0" w:rsidRDefault="00136C29" w:rsidP="00866E48">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3 Aya</w:t>
            </w:r>
          </w:p>
          <w:p w14:paraId="48083272" w14:textId="77777777" w:rsidR="00136C29" w:rsidRPr="009128F0" w:rsidRDefault="00136C29" w:rsidP="00866E48">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7D842C6E" w14:textId="77777777" w:rsidR="00136C29" w:rsidRPr="009128F0" w:rsidRDefault="00136C29" w:rsidP="00866E48">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6 Aya Kadar</w:t>
            </w:r>
          </w:p>
        </w:tc>
        <w:tc>
          <w:tcPr>
            <w:tcW w:w="550" w:type="dxa"/>
            <w:tcBorders>
              <w:top w:val="single" w:sz="4" w:space="0" w:color="auto"/>
              <w:left w:val="nil"/>
              <w:bottom w:val="single" w:sz="4" w:space="0" w:color="auto"/>
              <w:right w:val="nil"/>
            </w:tcBorders>
            <w:shd w:val="clear" w:color="auto" w:fill="auto"/>
            <w:noWrap/>
            <w:vAlign w:val="bottom"/>
          </w:tcPr>
          <w:p w14:paraId="52A9832D" w14:textId="77777777" w:rsidR="00136C29" w:rsidRPr="009128F0" w:rsidRDefault="00136C29" w:rsidP="00866E48">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9 Aya</w:t>
            </w:r>
          </w:p>
          <w:p w14:paraId="4C1A4211" w14:textId="77777777" w:rsidR="00136C29" w:rsidRPr="009128F0" w:rsidRDefault="00136C29" w:rsidP="00866E48">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Kadar</w:t>
            </w:r>
          </w:p>
        </w:tc>
        <w:tc>
          <w:tcPr>
            <w:tcW w:w="842" w:type="dxa"/>
            <w:tcBorders>
              <w:top w:val="single" w:sz="4" w:space="0" w:color="auto"/>
              <w:left w:val="nil"/>
              <w:bottom w:val="single" w:sz="4" w:space="0" w:color="auto"/>
              <w:right w:val="nil"/>
            </w:tcBorders>
            <w:shd w:val="clear" w:color="auto" w:fill="auto"/>
            <w:vAlign w:val="bottom"/>
          </w:tcPr>
          <w:p w14:paraId="26657585" w14:textId="77777777" w:rsidR="00136C29" w:rsidRPr="009128F0" w:rsidRDefault="00136C29" w:rsidP="00866E48">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1 Yıla</w:t>
            </w:r>
          </w:p>
          <w:p w14:paraId="1D5A4603" w14:textId="77777777" w:rsidR="00136C29" w:rsidRPr="009128F0" w:rsidRDefault="00136C29" w:rsidP="00866E48">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Kadar</w:t>
            </w:r>
          </w:p>
        </w:tc>
        <w:tc>
          <w:tcPr>
            <w:tcW w:w="1018" w:type="dxa"/>
            <w:tcBorders>
              <w:top w:val="single" w:sz="4" w:space="0" w:color="auto"/>
              <w:left w:val="nil"/>
              <w:bottom w:val="single" w:sz="4" w:space="0" w:color="auto"/>
              <w:right w:val="nil"/>
            </w:tcBorders>
            <w:shd w:val="clear" w:color="auto" w:fill="auto"/>
            <w:noWrap/>
            <w:vAlign w:val="bottom"/>
          </w:tcPr>
          <w:p w14:paraId="2B3C9AA3" w14:textId="77777777" w:rsidR="00136C29" w:rsidRPr="009128F0" w:rsidRDefault="00136C29" w:rsidP="00866E48">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1 Yıl ve</w:t>
            </w:r>
          </w:p>
          <w:p w14:paraId="4F0525DF" w14:textId="77777777" w:rsidR="00136C29" w:rsidRPr="009128F0" w:rsidRDefault="00136C29" w:rsidP="00866E48">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Üstü</w:t>
            </w:r>
          </w:p>
        </w:tc>
        <w:tc>
          <w:tcPr>
            <w:tcW w:w="710" w:type="dxa"/>
            <w:tcBorders>
              <w:top w:val="single" w:sz="4" w:space="0" w:color="auto"/>
              <w:left w:val="nil"/>
              <w:bottom w:val="single" w:sz="4" w:space="0" w:color="auto"/>
              <w:right w:val="nil"/>
            </w:tcBorders>
            <w:vAlign w:val="bottom"/>
          </w:tcPr>
          <w:p w14:paraId="138AC0DE" w14:textId="77777777" w:rsidR="005C6CB9" w:rsidRPr="009128F0" w:rsidRDefault="005C6CB9" w:rsidP="00866E48">
            <w:pPr>
              <w:ind w:left="-108" w:firstLine="5"/>
              <w:jc w:val="right"/>
              <w:rPr>
                <w:rFonts w:ascii="Arial" w:eastAsia="Arial Unicode MS" w:hAnsi="Arial" w:cs="Arial"/>
                <w:b/>
                <w:color w:val="000000" w:themeColor="text1"/>
                <w:sz w:val="14"/>
                <w:szCs w:val="14"/>
              </w:rPr>
            </w:pPr>
            <w:r w:rsidRPr="009128F0">
              <w:rPr>
                <w:rFonts w:ascii="Arial" w:eastAsia="Arial Unicode MS" w:hAnsi="Arial" w:cs="Arial"/>
                <w:b/>
                <w:color w:val="000000" w:themeColor="text1"/>
                <w:sz w:val="14"/>
                <w:szCs w:val="14"/>
              </w:rPr>
              <w:t>Birikimli</w:t>
            </w:r>
          </w:p>
          <w:p w14:paraId="4D15CADB" w14:textId="77777777" w:rsidR="005C6CB9" w:rsidRPr="009128F0" w:rsidRDefault="005C6CB9" w:rsidP="00866E48">
            <w:pPr>
              <w:ind w:left="-108" w:firstLine="5"/>
              <w:jc w:val="right"/>
              <w:rPr>
                <w:rFonts w:ascii="Arial" w:eastAsia="Arial Unicode MS" w:hAnsi="Arial" w:cs="Arial"/>
                <w:b/>
                <w:color w:val="000000" w:themeColor="text1"/>
                <w:sz w:val="14"/>
                <w:szCs w:val="14"/>
              </w:rPr>
            </w:pPr>
            <w:r w:rsidRPr="009128F0">
              <w:rPr>
                <w:rFonts w:ascii="Arial" w:eastAsia="Arial Unicode MS" w:hAnsi="Arial" w:cs="Arial"/>
                <w:b/>
                <w:color w:val="000000" w:themeColor="text1"/>
                <w:sz w:val="14"/>
                <w:szCs w:val="14"/>
              </w:rPr>
              <w:t>Katılma</w:t>
            </w:r>
          </w:p>
          <w:p w14:paraId="581414F7" w14:textId="77777777" w:rsidR="00136C29" w:rsidRPr="009128F0" w:rsidRDefault="005C6CB9" w:rsidP="00866E48">
            <w:pPr>
              <w:ind w:left="-108" w:firstLine="5"/>
              <w:jc w:val="right"/>
              <w:rPr>
                <w:rFonts w:ascii="Arial" w:hAnsi="Arial" w:cs="Arial"/>
                <w:b/>
                <w:color w:val="000000" w:themeColor="text1"/>
                <w:sz w:val="14"/>
                <w:szCs w:val="14"/>
              </w:rPr>
            </w:pPr>
            <w:r w:rsidRPr="009128F0">
              <w:rPr>
                <w:rFonts w:ascii="Arial" w:eastAsia="Arial Unicode MS" w:hAnsi="Arial" w:cs="Arial"/>
                <w:b/>
                <w:color w:val="000000" w:themeColor="text1"/>
                <w:sz w:val="14"/>
                <w:szCs w:val="14"/>
              </w:rPr>
              <w:t>Hesabı</w:t>
            </w:r>
          </w:p>
        </w:tc>
        <w:tc>
          <w:tcPr>
            <w:tcW w:w="1024" w:type="dxa"/>
            <w:tcBorders>
              <w:top w:val="single" w:sz="4" w:space="0" w:color="auto"/>
              <w:left w:val="nil"/>
              <w:bottom w:val="single" w:sz="4" w:space="0" w:color="auto"/>
              <w:right w:val="nil"/>
            </w:tcBorders>
            <w:vAlign w:val="bottom"/>
          </w:tcPr>
          <w:p w14:paraId="157526AB" w14:textId="77777777" w:rsidR="00136C29" w:rsidRPr="009128F0" w:rsidRDefault="00136C29" w:rsidP="00E00C84">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Toplam</w:t>
            </w:r>
          </w:p>
        </w:tc>
      </w:tr>
      <w:tr w:rsidR="005C6CB9" w:rsidRPr="009128F0" w14:paraId="5D96C6FD" w14:textId="77777777" w:rsidTr="00C35CDE">
        <w:trPr>
          <w:trHeight w:val="113"/>
        </w:trPr>
        <w:tc>
          <w:tcPr>
            <w:tcW w:w="2487" w:type="dxa"/>
            <w:tcBorders>
              <w:top w:val="single" w:sz="4" w:space="0" w:color="auto"/>
              <w:left w:val="nil"/>
              <w:right w:val="nil"/>
            </w:tcBorders>
            <w:shd w:val="clear" w:color="auto" w:fill="auto"/>
            <w:vAlign w:val="bottom"/>
          </w:tcPr>
          <w:p w14:paraId="5936D312" w14:textId="77777777" w:rsidR="00136C29" w:rsidRPr="009128F0" w:rsidRDefault="00136C29" w:rsidP="000C1207">
            <w:pPr>
              <w:jc w:val="both"/>
              <w:rPr>
                <w:rFonts w:ascii="Arial" w:hAnsi="Arial" w:cs="Arial"/>
                <w:color w:val="000000" w:themeColor="text1"/>
                <w:sz w:val="14"/>
                <w:szCs w:val="14"/>
              </w:rPr>
            </w:pPr>
          </w:p>
        </w:tc>
        <w:tc>
          <w:tcPr>
            <w:tcW w:w="916" w:type="dxa"/>
            <w:tcBorders>
              <w:top w:val="single" w:sz="4" w:space="0" w:color="auto"/>
              <w:left w:val="nil"/>
              <w:right w:val="nil"/>
            </w:tcBorders>
            <w:shd w:val="clear" w:color="auto" w:fill="auto"/>
            <w:noWrap/>
            <w:vAlign w:val="bottom"/>
          </w:tcPr>
          <w:p w14:paraId="274C413E" w14:textId="77777777" w:rsidR="00136C29" w:rsidRPr="009128F0" w:rsidRDefault="00136C29" w:rsidP="00866E48">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336FA9FC" w14:textId="77777777" w:rsidR="00136C29" w:rsidRPr="009128F0" w:rsidRDefault="00136C29" w:rsidP="00866E48">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DD906CE" w14:textId="77777777" w:rsidR="00136C29" w:rsidRPr="009128F0" w:rsidRDefault="00136C29" w:rsidP="00866E48">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69E6FA01" w14:textId="77777777" w:rsidR="00136C29" w:rsidRPr="009128F0" w:rsidRDefault="00136C29" w:rsidP="00866E48">
            <w:pPr>
              <w:ind w:left="-108" w:firstLine="5"/>
              <w:jc w:val="right"/>
              <w:rPr>
                <w:rFonts w:ascii="Arial" w:hAnsi="Arial" w:cs="Arial"/>
                <w:color w:val="000000" w:themeColor="text1"/>
                <w:sz w:val="14"/>
                <w:szCs w:val="14"/>
              </w:rPr>
            </w:pPr>
          </w:p>
        </w:tc>
        <w:tc>
          <w:tcPr>
            <w:tcW w:w="550" w:type="dxa"/>
            <w:tcBorders>
              <w:top w:val="single" w:sz="4" w:space="0" w:color="auto"/>
              <w:left w:val="nil"/>
              <w:right w:val="nil"/>
            </w:tcBorders>
            <w:shd w:val="clear" w:color="auto" w:fill="auto"/>
            <w:noWrap/>
            <w:vAlign w:val="bottom"/>
          </w:tcPr>
          <w:p w14:paraId="5D11EB27" w14:textId="77777777" w:rsidR="00136C29" w:rsidRPr="009128F0" w:rsidRDefault="00136C29" w:rsidP="00866E48">
            <w:pPr>
              <w:ind w:left="-108" w:firstLine="5"/>
              <w:jc w:val="right"/>
              <w:rPr>
                <w:rFonts w:ascii="Arial" w:hAnsi="Arial" w:cs="Arial"/>
                <w:color w:val="000000" w:themeColor="text1"/>
                <w:sz w:val="14"/>
                <w:szCs w:val="14"/>
              </w:rPr>
            </w:pPr>
          </w:p>
        </w:tc>
        <w:tc>
          <w:tcPr>
            <w:tcW w:w="842" w:type="dxa"/>
            <w:tcBorders>
              <w:top w:val="single" w:sz="4" w:space="0" w:color="auto"/>
              <w:left w:val="nil"/>
              <w:right w:val="nil"/>
            </w:tcBorders>
            <w:shd w:val="clear" w:color="auto" w:fill="auto"/>
            <w:noWrap/>
            <w:vAlign w:val="bottom"/>
          </w:tcPr>
          <w:p w14:paraId="13771B80" w14:textId="77777777" w:rsidR="00136C29" w:rsidRPr="009128F0" w:rsidRDefault="00136C29" w:rsidP="00866E48">
            <w:pPr>
              <w:ind w:left="-108" w:firstLine="5"/>
              <w:jc w:val="right"/>
              <w:rPr>
                <w:rFonts w:ascii="Arial" w:hAnsi="Arial" w:cs="Arial"/>
                <w:color w:val="000000" w:themeColor="text1"/>
                <w:sz w:val="14"/>
                <w:szCs w:val="14"/>
              </w:rPr>
            </w:pPr>
          </w:p>
        </w:tc>
        <w:tc>
          <w:tcPr>
            <w:tcW w:w="1018" w:type="dxa"/>
            <w:tcBorders>
              <w:top w:val="single" w:sz="4" w:space="0" w:color="auto"/>
              <w:left w:val="nil"/>
              <w:right w:val="nil"/>
            </w:tcBorders>
            <w:shd w:val="clear" w:color="auto" w:fill="auto"/>
            <w:noWrap/>
            <w:vAlign w:val="bottom"/>
          </w:tcPr>
          <w:p w14:paraId="5B66B94B" w14:textId="77777777" w:rsidR="00136C29" w:rsidRPr="009128F0" w:rsidRDefault="00136C29" w:rsidP="00866E48">
            <w:pPr>
              <w:ind w:left="-108" w:firstLine="5"/>
              <w:jc w:val="right"/>
              <w:rPr>
                <w:rFonts w:ascii="Arial" w:hAnsi="Arial" w:cs="Arial"/>
                <w:color w:val="000000" w:themeColor="text1"/>
                <w:sz w:val="14"/>
                <w:szCs w:val="14"/>
              </w:rPr>
            </w:pPr>
          </w:p>
        </w:tc>
        <w:tc>
          <w:tcPr>
            <w:tcW w:w="710" w:type="dxa"/>
            <w:tcBorders>
              <w:top w:val="single" w:sz="4" w:space="0" w:color="auto"/>
              <w:left w:val="nil"/>
              <w:right w:val="nil"/>
            </w:tcBorders>
            <w:vAlign w:val="bottom"/>
          </w:tcPr>
          <w:p w14:paraId="0EDF4A24" w14:textId="77777777" w:rsidR="00136C29" w:rsidRPr="009128F0" w:rsidRDefault="00136C29" w:rsidP="00866E48">
            <w:pPr>
              <w:ind w:left="-108" w:firstLine="5"/>
              <w:jc w:val="right"/>
              <w:rPr>
                <w:rFonts w:ascii="Arial" w:hAnsi="Arial" w:cs="Arial"/>
                <w:color w:val="000000" w:themeColor="text1"/>
                <w:sz w:val="14"/>
                <w:szCs w:val="14"/>
              </w:rPr>
            </w:pPr>
          </w:p>
        </w:tc>
        <w:tc>
          <w:tcPr>
            <w:tcW w:w="1024" w:type="dxa"/>
            <w:tcBorders>
              <w:top w:val="single" w:sz="4" w:space="0" w:color="auto"/>
              <w:left w:val="nil"/>
              <w:right w:val="nil"/>
            </w:tcBorders>
            <w:vAlign w:val="bottom"/>
          </w:tcPr>
          <w:p w14:paraId="272BFD07" w14:textId="77777777" w:rsidR="00136C29" w:rsidRPr="009128F0" w:rsidRDefault="00136C29" w:rsidP="00E00C84">
            <w:pPr>
              <w:ind w:left="-108" w:firstLine="5"/>
              <w:jc w:val="right"/>
              <w:rPr>
                <w:rFonts w:ascii="Arial" w:hAnsi="Arial" w:cs="Arial"/>
                <w:color w:val="000000" w:themeColor="text1"/>
                <w:sz w:val="14"/>
                <w:szCs w:val="14"/>
              </w:rPr>
            </w:pPr>
          </w:p>
        </w:tc>
      </w:tr>
      <w:tr w:rsidR="00850149" w:rsidRPr="00553086" w14:paraId="004644EF" w14:textId="77777777" w:rsidTr="00850149">
        <w:trPr>
          <w:trHeight w:val="113"/>
        </w:trPr>
        <w:tc>
          <w:tcPr>
            <w:tcW w:w="2487" w:type="dxa"/>
            <w:tcBorders>
              <w:left w:val="nil"/>
              <w:bottom w:val="nil"/>
              <w:right w:val="nil"/>
            </w:tcBorders>
            <w:shd w:val="clear" w:color="auto" w:fill="auto"/>
            <w:vAlign w:val="center"/>
          </w:tcPr>
          <w:p w14:paraId="7C5CC2C1" w14:textId="77777777" w:rsidR="00850149" w:rsidRPr="009128F0" w:rsidRDefault="00850149" w:rsidP="00850149">
            <w:pPr>
              <w:pStyle w:val="Balk1"/>
              <w:spacing w:before="0"/>
              <w:ind w:left="-69"/>
              <w:rPr>
                <w:rFonts w:ascii="Arial" w:eastAsia="Arial Unicode MS" w:hAnsi="Arial" w:cs="Arial"/>
                <w:color w:val="000000" w:themeColor="text1"/>
                <w:sz w:val="14"/>
                <w:szCs w:val="14"/>
                <w:u w:val="none"/>
              </w:rPr>
            </w:pPr>
            <w:r w:rsidRPr="009128F0">
              <w:rPr>
                <w:rFonts w:ascii="Arial" w:eastAsia="Arial Unicode MS" w:hAnsi="Arial" w:cs="Arial"/>
                <w:color w:val="000000" w:themeColor="text1"/>
                <w:sz w:val="14"/>
                <w:szCs w:val="14"/>
                <w:u w:val="none"/>
              </w:rPr>
              <w:t>I. Özel Cari Hesaplar Gerçek Kişi Ticari Olmayan-TP</w:t>
            </w:r>
          </w:p>
        </w:tc>
        <w:tc>
          <w:tcPr>
            <w:tcW w:w="916" w:type="dxa"/>
            <w:tcBorders>
              <w:left w:val="nil"/>
              <w:bottom w:val="nil"/>
              <w:right w:val="nil"/>
            </w:tcBorders>
            <w:shd w:val="clear" w:color="auto" w:fill="auto"/>
            <w:noWrap/>
            <w:vAlign w:val="bottom"/>
          </w:tcPr>
          <w:p w14:paraId="0DA86711" w14:textId="0CE24FE8"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1.226.856</w:t>
            </w:r>
          </w:p>
        </w:tc>
        <w:tc>
          <w:tcPr>
            <w:tcW w:w="992" w:type="dxa"/>
            <w:tcBorders>
              <w:left w:val="nil"/>
              <w:bottom w:val="nil"/>
              <w:right w:val="nil"/>
            </w:tcBorders>
            <w:shd w:val="clear" w:color="auto" w:fill="auto"/>
            <w:noWrap/>
            <w:vAlign w:val="bottom"/>
          </w:tcPr>
          <w:p w14:paraId="1086C1E2" w14:textId="2AFE6331"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992" w:type="dxa"/>
            <w:tcBorders>
              <w:left w:val="nil"/>
              <w:bottom w:val="nil"/>
              <w:right w:val="nil"/>
            </w:tcBorders>
            <w:shd w:val="clear" w:color="auto" w:fill="auto"/>
            <w:noWrap/>
            <w:vAlign w:val="bottom"/>
          </w:tcPr>
          <w:p w14:paraId="1CC8B240" w14:textId="7C30142E"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851" w:type="dxa"/>
            <w:tcBorders>
              <w:left w:val="nil"/>
              <w:bottom w:val="nil"/>
              <w:right w:val="nil"/>
            </w:tcBorders>
            <w:shd w:val="clear" w:color="auto" w:fill="auto"/>
            <w:noWrap/>
            <w:vAlign w:val="bottom"/>
          </w:tcPr>
          <w:p w14:paraId="5A6B0F19" w14:textId="5B83308E"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550" w:type="dxa"/>
            <w:tcBorders>
              <w:left w:val="nil"/>
              <w:bottom w:val="nil"/>
              <w:right w:val="nil"/>
            </w:tcBorders>
            <w:shd w:val="clear" w:color="auto" w:fill="auto"/>
            <w:noWrap/>
            <w:vAlign w:val="bottom"/>
          </w:tcPr>
          <w:p w14:paraId="582F27B8" w14:textId="52EA9D90"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842" w:type="dxa"/>
            <w:tcBorders>
              <w:left w:val="nil"/>
              <w:bottom w:val="nil"/>
              <w:right w:val="nil"/>
            </w:tcBorders>
            <w:shd w:val="clear" w:color="auto" w:fill="auto"/>
            <w:noWrap/>
            <w:vAlign w:val="bottom"/>
          </w:tcPr>
          <w:p w14:paraId="24139E6E" w14:textId="0DAB7F52"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1018" w:type="dxa"/>
            <w:tcBorders>
              <w:left w:val="nil"/>
              <w:bottom w:val="nil"/>
              <w:right w:val="nil"/>
            </w:tcBorders>
            <w:shd w:val="clear" w:color="auto" w:fill="auto"/>
            <w:noWrap/>
            <w:vAlign w:val="bottom"/>
          </w:tcPr>
          <w:p w14:paraId="1FB19A9C" w14:textId="074036BF"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710" w:type="dxa"/>
            <w:tcBorders>
              <w:left w:val="nil"/>
              <w:bottom w:val="nil"/>
              <w:right w:val="nil"/>
            </w:tcBorders>
            <w:vAlign w:val="bottom"/>
          </w:tcPr>
          <w:p w14:paraId="7B85126F" w14:textId="4580FB94"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1024" w:type="dxa"/>
            <w:tcBorders>
              <w:left w:val="nil"/>
              <w:bottom w:val="nil"/>
              <w:right w:val="nil"/>
            </w:tcBorders>
            <w:vAlign w:val="bottom"/>
          </w:tcPr>
          <w:p w14:paraId="3B211C45" w14:textId="6120353F"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1.226.856</w:t>
            </w:r>
          </w:p>
        </w:tc>
      </w:tr>
      <w:tr w:rsidR="00850149" w:rsidRPr="00553086" w14:paraId="092162F5" w14:textId="77777777" w:rsidTr="00850149">
        <w:trPr>
          <w:trHeight w:val="113"/>
        </w:trPr>
        <w:tc>
          <w:tcPr>
            <w:tcW w:w="2487" w:type="dxa"/>
            <w:tcBorders>
              <w:top w:val="nil"/>
              <w:left w:val="nil"/>
              <w:bottom w:val="nil"/>
              <w:right w:val="nil"/>
            </w:tcBorders>
            <w:shd w:val="clear" w:color="auto" w:fill="auto"/>
            <w:vAlign w:val="center"/>
          </w:tcPr>
          <w:p w14:paraId="22CF2B57" w14:textId="77777777" w:rsidR="00850149" w:rsidRPr="009128F0" w:rsidRDefault="00850149" w:rsidP="00850149">
            <w:pPr>
              <w:pStyle w:val="Balk1"/>
              <w:spacing w:before="0"/>
              <w:ind w:left="-69"/>
              <w:rPr>
                <w:rFonts w:ascii="Arial" w:eastAsia="Arial Unicode MS" w:hAnsi="Arial" w:cs="Arial"/>
                <w:color w:val="000000" w:themeColor="text1"/>
                <w:sz w:val="14"/>
                <w:szCs w:val="14"/>
                <w:u w:val="none"/>
              </w:rPr>
            </w:pPr>
            <w:r w:rsidRPr="009128F0">
              <w:rPr>
                <w:rFonts w:ascii="Arial" w:eastAsia="Arial Unicode MS" w:hAnsi="Arial" w:cs="Arial"/>
                <w:color w:val="000000" w:themeColor="text1"/>
                <w:sz w:val="14"/>
                <w:szCs w:val="14"/>
                <w:u w:val="none"/>
              </w:rPr>
              <w:t>II. Katılma Hesapları Gerçek Kişi Ticari Olmayan-TP</w:t>
            </w:r>
          </w:p>
        </w:tc>
        <w:tc>
          <w:tcPr>
            <w:tcW w:w="916" w:type="dxa"/>
            <w:tcBorders>
              <w:top w:val="nil"/>
              <w:left w:val="nil"/>
              <w:bottom w:val="nil"/>
              <w:right w:val="nil"/>
            </w:tcBorders>
            <w:shd w:val="clear" w:color="auto" w:fill="auto"/>
            <w:noWrap/>
            <w:vAlign w:val="bottom"/>
          </w:tcPr>
          <w:p w14:paraId="00BE6A06" w14:textId="1255E179"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992" w:type="dxa"/>
            <w:tcBorders>
              <w:top w:val="nil"/>
              <w:left w:val="nil"/>
              <w:bottom w:val="nil"/>
              <w:right w:val="nil"/>
            </w:tcBorders>
            <w:shd w:val="clear" w:color="auto" w:fill="auto"/>
            <w:noWrap/>
            <w:vAlign w:val="bottom"/>
          </w:tcPr>
          <w:p w14:paraId="23F619A2" w14:textId="2BA7940B"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2.656.257</w:t>
            </w:r>
          </w:p>
        </w:tc>
        <w:tc>
          <w:tcPr>
            <w:tcW w:w="992" w:type="dxa"/>
            <w:tcBorders>
              <w:top w:val="nil"/>
              <w:left w:val="nil"/>
              <w:bottom w:val="nil"/>
              <w:right w:val="nil"/>
            </w:tcBorders>
            <w:shd w:val="clear" w:color="auto" w:fill="auto"/>
            <w:noWrap/>
            <w:vAlign w:val="bottom"/>
          </w:tcPr>
          <w:p w14:paraId="33423132" w14:textId="56E741E3"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4.708.695</w:t>
            </w:r>
          </w:p>
        </w:tc>
        <w:tc>
          <w:tcPr>
            <w:tcW w:w="851" w:type="dxa"/>
            <w:tcBorders>
              <w:top w:val="nil"/>
              <w:left w:val="nil"/>
              <w:bottom w:val="nil"/>
              <w:right w:val="nil"/>
            </w:tcBorders>
            <w:shd w:val="clear" w:color="auto" w:fill="auto"/>
            <w:noWrap/>
            <w:vAlign w:val="bottom"/>
          </w:tcPr>
          <w:p w14:paraId="0D662C3D" w14:textId="00D77DC8"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136.983</w:t>
            </w:r>
          </w:p>
        </w:tc>
        <w:tc>
          <w:tcPr>
            <w:tcW w:w="550" w:type="dxa"/>
            <w:tcBorders>
              <w:top w:val="nil"/>
              <w:left w:val="nil"/>
              <w:bottom w:val="nil"/>
              <w:right w:val="nil"/>
            </w:tcBorders>
            <w:shd w:val="clear" w:color="auto" w:fill="auto"/>
            <w:noWrap/>
            <w:vAlign w:val="bottom"/>
          </w:tcPr>
          <w:p w14:paraId="23BBCC8F" w14:textId="6631DD40"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842" w:type="dxa"/>
            <w:tcBorders>
              <w:top w:val="nil"/>
              <w:left w:val="nil"/>
              <w:bottom w:val="nil"/>
              <w:right w:val="nil"/>
            </w:tcBorders>
            <w:shd w:val="clear" w:color="auto" w:fill="auto"/>
            <w:noWrap/>
            <w:vAlign w:val="bottom"/>
          </w:tcPr>
          <w:p w14:paraId="76A3421B" w14:textId="51529982"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40.883</w:t>
            </w:r>
          </w:p>
        </w:tc>
        <w:tc>
          <w:tcPr>
            <w:tcW w:w="1018" w:type="dxa"/>
            <w:tcBorders>
              <w:top w:val="nil"/>
              <w:left w:val="nil"/>
              <w:bottom w:val="nil"/>
              <w:right w:val="nil"/>
            </w:tcBorders>
            <w:shd w:val="clear" w:color="auto" w:fill="auto"/>
            <w:noWrap/>
            <w:vAlign w:val="bottom"/>
          </w:tcPr>
          <w:p w14:paraId="702BF82F" w14:textId="68D7F647"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413.041</w:t>
            </w:r>
          </w:p>
        </w:tc>
        <w:tc>
          <w:tcPr>
            <w:tcW w:w="710" w:type="dxa"/>
            <w:tcBorders>
              <w:top w:val="nil"/>
              <w:left w:val="nil"/>
              <w:bottom w:val="nil"/>
              <w:right w:val="nil"/>
            </w:tcBorders>
            <w:vAlign w:val="bottom"/>
          </w:tcPr>
          <w:p w14:paraId="61DD1ABC" w14:textId="400FEAC5"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8.139</w:t>
            </w:r>
          </w:p>
        </w:tc>
        <w:tc>
          <w:tcPr>
            <w:tcW w:w="1024" w:type="dxa"/>
            <w:tcBorders>
              <w:top w:val="nil"/>
              <w:left w:val="nil"/>
              <w:bottom w:val="nil"/>
              <w:right w:val="nil"/>
            </w:tcBorders>
            <w:vAlign w:val="bottom"/>
          </w:tcPr>
          <w:p w14:paraId="7A577B48" w14:textId="3DAE4D66"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7.963.998</w:t>
            </w:r>
          </w:p>
        </w:tc>
      </w:tr>
      <w:tr w:rsidR="00850149" w:rsidRPr="00553086" w14:paraId="48ECB7C9" w14:textId="77777777" w:rsidTr="00850149">
        <w:trPr>
          <w:trHeight w:val="113"/>
        </w:trPr>
        <w:tc>
          <w:tcPr>
            <w:tcW w:w="2487" w:type="dxa"/>
            <w:tcBorders>
              <w:top w:val="nil"/>
              <w:left w:val="nil"/>
              <w:bottom w:val="nil"/>
              <w:right w:val="nil"/>
            </w:tcBorders>
            <w:shd w:val="clear" w:color="auto" w:fill="auto"/>
            <w:vAlign w:val="center"/>
          </w:tcPr>
          <w:p w14:paraId="60DE16C3" w14:textId="77777777" w:rsidR="00850149" w:rsidRPr="009128F0" w:rsidRDefault="00850149" w:rsidP="00850149">
            <w:pPr>
              <w:pStyle w:val="Balk1"/>
              <w:spacing w:before="0"/>
              <w:ind w:left="-69"/>
              <w:rPr>
                <w:rFonts w:ascii="Arial" w:hAnsi="Arial" w:cs="Arial"/>
                <w:color w:val="000000" w:themeColor="text1"/>
                <w:sz w:val="14"/>
                <w:szCs w:val="14"/>
                <w:u w:val="none"/>
              </w:rPr>
            </w:pPr>
            <w:r w:rsidRPr="009128F0">
              <w:rPr>
                <w:rFonts w:ascii="Arial" w:hAnsi="Arial" w:cs="Arial"/>
                <w:color w:val="000000" w:themeColor="text1"/>
                <w:sz w:val="14"/>
                <w:szCs w:val="14"/>
                <w:u w:val="none"/>
              </w:rPr>
              <w:t>III. Özel Cari Hesaplar Diğer-TP</w:t>
            </w:r>
          </w:p>
        </w:tc>
        <w:tc>
          <w:tcPr>
            <w:tcW w:w="916" w:type="dxa"/>
            <w:tcBorders>
              <w:top w:val="nil"/>
              <w:left w:val="nil"/>
              <w:bottom w:val="nil"/>
              <w:right w:val="nil"/>
            </w:tcBorders>
            <w:shd w:val="clear" w:color="auto" w:fill="auto"/>
            <w:noWrap/>
            <w:vAlign w:val="bottom"/>
          </w:tcPr>
          <w:p w14:paraId="431C14CD" w14:textId="62DC26FB"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1.578.295</w:t>
            </w:r>
          </w:p>
        </w:tc>
        <w:tc>
          <w:tcPr>
            <w:tcW w:w="992" w:type="dxa"/>
            <w:tcBorders>
              <w:top w:val="nil"/>
              <w:left w:val="nil"/>
              <w:bottom w:val="nil"/>
              <w:right w:val="nil"/>
            </w:tcBorders>
            <w:shd w:val="clear" w:color="auto" w:fill="auto"/>
            <w:noWrap/>
            <w:vAlign w:val="bottom"/>
          </w:tcPr>
          <w:p w14:paraId="2756CDC6" w14:textId="4B22926A"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992" w:type="dxa"/>
            <w:tcBorders>
              <w:top w:val="nil"/>
              <w:left w:val="nil"/>
              <w:bottom w:val="nil"/>
              <w:right w:val="nil"/>
            </w:tcBorders>
            <w:shd w:val="clear" w:color="auto" w:fill="auto"/>
            <w:noWrap/>
            <w:vAlign w:val="bottom"/>
          </w:tcPr>
          <w:p w14:paraId="4820DB7A" w14:textId="2344A877"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851" w:type="dxa"/>
            <w:tcBorders>
              <w:top w:val="nil"/>
              <w:left w:val="nil"/>
              <w:bottom w:val="nil"/>
              <w:right w:val="nil"/>
            </w:tcBorders>
            <w:shd w:val="clear" w:color="auto" w:fill="auto"/>
            <w:noWrap/>
            <w:vAlign w:val="bottom"/>
          </w:tcPr>
          <w:p w14:paraId="2F90BA27" w14:textId="0510C2F8"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550" w:type="dxa"/>
            <w:tcBorders>
              <w:top w:val="nil"/>
              <w:left w:val="nil"/>
              <w:bottom w:val="nil"/>
              <w:right w:val="nil"/>
            </w:tcBorders>
            <w:shd w:val="clear" w:color="auto" w:fill="auto"/>
            <w:noWrap/>
            <w:vAlign w:val="bottom"/>
          </w:tcPr>
          <w:p w14:paraId="5E42340C" w14:textId="720B30E3"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842" w:type="dxa"/>
            <w:tcBorders>
              <w:top w:val="nil"/>
              <w:left w:val="nil"/>
              <w:bottom w:val="nil"/>
              <w:right w:val="nil"/>
            </w:tcBorders>
            <w:shd w:val="clear" w:color="auto" w:fill="auto"/>
            <w:noWrap/>
            <w:vAlign w:val="bottom"/>
          </w:tcPr>
          <w:p w14:paraId="2CD38DF2" w14:textId="1C526236"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1018" w:type="dxa"/>
            <w:tcBorders>
              <w:top w:val="nil"/>
              <w:left w:val="nil"/>
              <w:bottom w:val="nil"/>
              <w:right w:val="nil"/>
            </w:tcBorders>
            <w:shd w:val="clear" w:color="auto" w:fill="auto"/>
            <w:noWrap/>
            <w:vAlign w:val="bottom"/>
          </w:tcPr>
          <w:p w14:paraId="4AF951BC" w14:textId="354C2402"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710" w:type="dxa"/>
            <w:tcBorders>
              <w:top w:val="nil"/>
              <w:left w:val="nil"/>
              <w:bottom w:val="nil"/>
              <w:right w:val="nil"/>
            </w:tcBorders>
            <w:vAlign w:val="bottom"/>
          </w:tcPr>
          <w:p w14:paraId="59C16473" w14:textId="4ACA097E"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1024" w:type="dxa"/>
            <w:tcBorders>
              <w:top w:val="nil"/>
              <w:left w:val="nil"/>
              <w:bottom w:val="nil"/>
              <w:right w:val="nil"/>
            </w:tcBorders>
            <w:vAlign w:val="bottom"/>
          </w:tcPr>
          <w:p w14:paraId="6B3770BB" w14:textId="32D05EB9"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1.578.295</w:t>
            </w:r>
          </w:p>
        </w:tc>
      </w:tr>
      <w:tr w:rsidR="00850149" w:rsidRPr="00553086" w14:paraId="79FCFF5B" w14:textId="77777777" w:rsidTr="00850149">
        <w:trPr>
          <w:trHeight w:val="113"/>
        </w:trPr>
        <w:tc>
          <w:tcPr>
            <w:tcW w:w="2487" w:type="dxa"/>
            <w:tcBorders>
              <w:top w:val="nil"/>
              <w:left w:val="nil"/>
              <w:bottom w:val="nil"/>
              <w:right w:val="nil"/>
            </w:tcBorders>
            <w:shd w:val="clear" w:color="auto" w:fill="auto"/>
            <w:vAlign w:val="center"/>
          </w:tcPr>
          <w:p w14:paraId="3C536B9E" w14:textId="77777777" w:rsidR="00850149" w:rsidRPr="009128F0" w:rsidRDefault="00850149" w:rsidP="00850149">
            <w:pPr>
              <w:pStyle w:val="Balk1"/>
              <w:spacing w:before="0"/>
              <w:ind w:left="256" w:hanging="4"/>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Resmi Kuruluşlar</w:t>
            </w:r>
          </w:p>
        </w:tc>
        <w:tc>
          <w:tcPr>
            <w:tcW w:w="916" w:type="dxa"/>
            <w:tcBorders>
              <w:top w:val="nil"/>
              <w:left w:val="nil"/>
              <w:bottom w:val="nil"/>
              <w:right w:val="nil"/>
            </w:tcBorders>
            <w:shd w:val="clear" w:color="auto" w:fill="auto"/>
            <w:noWrap/>
            <w:vAlign w:val="bottom"/>
          </w:tcPr>
          <w:p w14:paraId="67545ED1" w14:textId="7ECEBC7D"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28.647</w:t>
            </w:r>
          </w:p>
        </w:tc>
        <w:tc>
          <w:tcPr>
            <w:tcW w:w="992" w:type="dxa"/>
            <w:tcBorders>
              <w:top w:val="nil"/>
              <w:left w:val="nil"/>
              <w:bottom w:val="nil"/>
              <w:right w:val="nil"/>
            </w:tcBorders>
            <w:shd w:val="clear" w:color="auto" w:fill="auto"/>
            <w:noWrap/>
            <w:vAlign w:val="bottom"/>
          </w:tcPr>
          <w:p w14:paraId="2AC670A3" w14:textId="0857BA70"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19DBE898" w14:textId="1BFF9FD8"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851" w:type="dxa"/>
            <w:tcBorders>
              <w:top w:val="nil"/>
              <w:left w:val="nil"/>
              <w:bottom w:val="nil"/>
              <w:right w:val="nil"/>
            </w:tcBorders>
            <w:shd w:val="clear" w:color="auto" w:fill="auto"/>
            <w:noWrap/>
            <w:vAlign w:val="bottom"/>
          </w:tcPr>
          <w:p w14:paraId="2476DEB8" w14:textId="6F144FED"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7F4B07F7" w14:textId="325F61B6"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7C7D87BC" w14:textId="1F8E5FC6"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76CD44FC" w14:textId="450E2463"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710" w:type="dxa"/>
            <w:tcBorders>
              <w:top w:val="nil"/>
              <w:left w:val="nil"/>
              <w:bottom w:val="nil"/>
              <w:right w:val="nil"/>
            </w:tcBorders>
            <w:vAlign w:val="bottom"/>
          </w:tcPr>
          <w:p w14:paraId="3BDC63F8" w14:textId="43DAF765"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1024" w:type="dxa"/>
            <w:tcBorders>
              <w:top w:val="nil"/>
              <w:left w:val="nil"/>
              <w:bottom w:val="nil"/>
              <w:right w:val="nil"/>
            </w:tcBorders>
            <w:vAlign w:val="bottom"/>
          </w:tcPr>
          <w:p w14:paraId="10F3F4A4" w14:textId="5C220D15"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28.647</w:t>
            </w:r>
          </w:p>
        </w:tc>
      </w:tr>
      <w:tr w:rsidR="00850149" w:rsidRPr="00553086" w14:paraId="101A0026" w14:textId="77777777" w:rsidTr="00850149">
        <w:trPr>
          <w:trHeight w:val="113"/>
        </w:trPr>
        <w:tc>
          <w:tcPr>
            <w:tcW w:w="2487" w:type="dxa"/>
            <w:tcBorders>
              <w:top w:val="nil"/>
              <w:left w:val="nil"/>
              <w:bottom w:val="nil"/>
              <w:right w:val="nil"/>
            </w:tcBorders>
            <w:shd w:val="clear" w:color="auto" w:fill="auto"/>
            <w:vAlign w:val="center"/>
          </w:tcPr>
          <w:p w14:paraId="79DD46B5" w14:textId="77777777" w:rsidR="00850149" w:rsidRPr="009128F0" w:rsidRDefault="00850149" w:rsidP="00850149">
            <w:pPr>
              <w:pStyle w:val="Balk1"/>
              <w:spacing w:before="0"/>
              <w:ind w:left="256" w:hanging="4"/>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Ticari Kuruluşlar</w:t>
            </w:r>
          </w:p>
        </w:tc>
        <w:tc>
          <w:tcPr>
            <w:tcW w:w="916" w:type="dxa"/>
            <w:tcBorders>
              <w:top w:val="nil"/>
              <w:left w:val="nil"/>
              <w:bottom w:val="nil"/>
              <w:right w:val="nil"/>
            </w:tcBorders>
            <w:shd w:val="clear" w:color="auto" w:fill="auto"/>
            <w:noWrap/>
            <w:vAlign w:val="bottom"/>
          </w:tcPr>
          <w:p w14:paraId="38EE8950" w14:textId="215CBA45"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1.426.012</w:t>
            </w:r>
          </w:p>
        </w:tc>
        <w:tc>
          <w:tcPr>
            <w:tcW w:w="992" w:type="dxa"/>
            <w:tcBorders>
              <w:top w:val="nil"/>
              <w:left w:val="nil"/>
              <w:bottom w:val="nil"/>
              <w:right w:val="nil"/>
            </w:tcBorders>
            <w:shd w:val="clear" w:color="auto" w:fill="auto"/>
            <w:noWrap/>
            <w:vAlign w:val="bottom"/>
          </w:tcPr>
          <w:p w14:paraId="321689C5" w14:textId="28980A92"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25B01DE3" w14:textId="38A3E74D"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851" w:type="dxa"/>
            <w:tcBorders>
              <w:top w:val="nil"/>
              <w:left w:val="nil"/>
              <w:bottom w:val="nil"/>
              <w:right w:val="nil"/>
            </w:tcBorders>
            <w:shd w:val="clear" w:color="auto" w:fill="auto"/>
            <w:noWrap/>
            <w:vAlign w:val="bottom"/>
          </w:tcPr>
          <w:p w14:paraId="707766B4" w14:textId="794B1AE6"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2FABEE0B" w14:textId="103456AA"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71D7F023" w14:textId="33FD0493"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04246E3F" w14:textId="4A96C4A1"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710" w:type="dxa"/>
            <w:tcBorders>
              <w:top w:val="nil"/>
              <w:left w:val="nil"/>
              <w:bottom w:val="nil"/>
              <w:right w:val="nil"/>
            </w:tcBorders>
            <w:vAlign w:val="bottom"/>
          </w:tcPr>
          <w:p w14:paraId="04A6205C" w14:textId="4251C89D"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1024" w:type="dxa"/>
            <w:tcBorders>
              <w:top w:val="nil"/>
              <w:left w:val="nil"/>
              <w:bottom w:val="nil"/>
              <w:right w:val="nil"/>
            </w:tcBorders>
            <w:vAlign w:val="bottom"/>
          </w:tcPr>
          <w:p w14:paraId="7434291C" w14:textId="7D62A229"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1.426.012</w:t>
            </w:r>
          </w:p>
        </w:tc>
      </w:tr>
      <w:tr w:rsidR="00850149" w:rsidRPr="00553086" w14:paraId="552BB4E1" w14:textId="77777777" w:rsidTr="00850149">
        <w:trPr>
          <w:trHeight w:val="113"/>
        </w:trPr>
        <w:tc>
          <w:tcPr>
            <w:tcW w:w="2487" w:type="dxa"/>
            <w:tcBorders>
              <w:top w:val="nil"/>
              <w:left w:val="nil"/>
              <w:bottom w:val="nil"/>
              <w:right w:val="nil"/>
            </w:tcBorders>
            <w:shd w:val="clear" w:color="auto" w:fill="auto"/>
            <w:vAlign w:val="center"/>
          </w:tcPr>
          <w:p w14:paraId="508477B6" w14:textId="77777777" w:rsidR="00850149" w:rsidRPr="009128F0" w:rsidRDefault="00850149" w:rsidP="00850149">
            <w:pPr>
              <w:pStyle w:val="Balk1"/>
              <w:spacing w:before="0"/>
              <w:ind w:left="256" w:hanging="4"/>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Diğer Kuruluşlar</w:t>
            </w:r>
          </w:p>
        </w:tc>
        <w:tc>
          <w:tcPr>
            <w:tcW w:w="916" w:type="dxa"/>
            <w:tcBorders>
              <w:top w:val="nil"/>
              <w:left w:val="nil"/>
              <w:bottom w:val="nil"/>
              <w:right w:val="nil"/>
            </w:tcBorders>
            <w:shd w:val="clear" w:color="auto" w:fill="auto"/>
            <w:noWrap/>
            <w:vAlign w:val="bottom"/>
          </w:tcPr>
          <w:p w14:paraId="04F16D05" w14:textId="4BF3E878"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72.877</w:t>
            </w:r>
          </w:p>
        </w:tc>
        <w:tc>
          <w:tcPr>
            <w:tcW w:w="992" w:type="dxa"/>
            <w:tcBorders>
              <w:top w:val="nil"/>
              <w:left w:val="nil"/>
              <w:bottom w:val="nil"/>
              <w:right w:val="nil"/>
            </w:tcBorders>
            <w:shd w:val="clear" w:color="auto" w:fill="auto"/>
            <w:noWrap/>
            <w:vAlign w:val="bottom"/>
          </w:tcPr>
          <w:p w14:paraId="3CEFFB82" w14:textId="6BDA3923"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5D9087E3" w14:textId="02ED59E8"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851" w:type="dxa"/>
            <w:tcBorders>
              <w:top w:val="nil"/>
              <w:left w:val="nil"/>
              <w:bottom w:val="nil"/>
              <w:right w:val="nil"/>
            </w:tcBorders>
            <w:shd w:val="clear" w:color="auto" w:fill="auto"/>
            <w:noWrap/>
            <w:vAlign w:val="bottom"/>
          </w:tcPr>
          <w:p w14:paraId="0CB9EB41" w14:textId="5153E7A9"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5382E3A5" w14:textId="42ED7F8A"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5F641246" w14:textId="0CA5467C"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1D1DDF66" w14:textId="15022617"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710" w:type="dxa"/>
            <w:tcBorders>
              <w:top w:val="nil"/>
              <w:left w:val="nil"/>
              <w:bottom w:val="nil"/>
              <w:right w:val="nil"/>
            </w:tcBorders>
            <w:vAlign w:val="bottom"/>
          </w:tcPr>
          <w:p w14:paraId="1E1008F9" w14:textId="568A1097"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1024" w:type="dxa"/>
            <w:tcBorders>
              <w:top w:val="nil"/>
              <w:left w:val="nil"/>
              <w:bottom w:val="nil"/>
              <w:right w:val="nil"/>
            </w:tcBorders>
            <w:vAlign w:val="bottom"/>
          </w:tcPr>
          <w:p w14:paraId="683505C8" w14:textId="672A1AE2"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72.877</w:t>
            </w:r>
          </w:p>
        </w:tc>
      </w:tr>
      <w:tr w:rsidR="00850149" w:rsidRPr="00553086" w14:paraId="42CDA350" w14:textId="77777777" w:rsidTr="00850149">
        <w:trPr>
          <w:trHeight w:val="113"/>
        </w:trPr>
        <w:tc>
          <w:tcPr>
            <w:tcW w:w="2487" w:type="dxa"/>
            <w:tcBorders>
              <w:top w:val="nil"/>
              <w:left w:val="nil"/>
              <w:bottom w:val="nil"/>
              <w:right w:val="nil"/>
            </w:tcBorders>
            <w:shd w:val="clear" w:color="auto" w:fill="auto"/>
            <w:vAlign w:val="center"/>
          </w:tcPr>
          <w:p w14:paraId="08C6F2CF" w14:textId="77777777" w:rsidR="00850149" w:rsidRPr="009128F0" w:rsidRDefault="00850149" w:rsidP="00850149">
            <w:pPr>
              <w:pStyle w:val="Balk1"/>
              <w:spacing w:before="0"/>
              <w:ind w:left="256" w:hanging="4"/>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Ticari ve Diğer Kur.</w:t>
            </w:r>
          </w:p>
        </w:tc>
        <w:tc>
          <w:tcPr>
            <w:tcW w:w="916" w:type="dxa"/>
            <w:tcBorders>
              <w:top w:val="nil"/>
              <w:left w:val="nil"/>
              <w:bottom w:val="nil"/>
              <w:right w:val="nil"/>
            </w:tcBorders>
            <w:shd w:val="clear" w:color="auto" w:fill="auto"/>
            <w:noWrap/>
            <w:vAlign w:val="bottom"/>
          </w:tcPr>
          <w:p w14:paraId="535DA539" w14:textId="55564164"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32.199</w:t>
            </w:r>
          </w:p>
        </w:tc>
        <w:tc>
          <w:tcPr>
            <w:tcW w:w="992" w:type="dxa"/>
            <w:tcBorders>
              <w:top w:val="nil"/>
              <w:left w:val="nil"/>
              <w:bottom w:val="nil"/>
              <w:right w:val="nil"/>
            </w:tcBorders>
            <w:shd w:val="clear" w:color="auto" w:fill="auto"/>
            <w:noWrap/>
            <w:vAlign w:val="bottom"/>
          </w:tcPr>
          <w:p w14:paraId="4A98541F" w14:textId="2DCED31A"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50E00FFD" w14:textId="669EC018"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851" w:type="dxa"/>
            <w:tcBorders>
              <w:top w:val="nil"/>
              <w:left w:val="nil"/>
              <w:bottom w:val="nil"/>
              <w:right w:val="nil"/>
            </w:tcBorders>
            <w:shd w:val="clear" w:color="auto" w:fill="auto"/>
            <w:noWrap/>
            <w:vAlign w:val="bottom"/>
          </w:tcPr>
          <w:p w14:paraId="3ED237E0" w14:textId="1AEB0CD9"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21B6537C" w14:textId="2C42AB6C"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6AAD7DFB" w14:textId="3B8DB6AC"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1CC70065" w14:textId="0E7BEC6B"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710" w:type="dxa"/>
            <w:tcBorders>
              <w:top w:val="nil"/>
              <w:left w:val="nil"/>
              <w:bottom w:val="nil"/>
              <w:right w:val="nil"/>
            </w:tcBorders>
            <w:vAlign w:val="bottom"/>
          </w:tcPr>
          <w:p w14:paraId="1966DFFC" w14:textId="09AB5DBB"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1024" w:type="dxa"/>
            <w:tcBorders>
              <w:top w:val="nil"/>
              <w:left w:val="nil"/>
              <w:bottom w:val="nil"/>
              <w:right w:val="nil"/>
            </w:tcBorders>
            <w:vAlign w:val="bottom"/>
          </w:tcPr>
          <w:p w14:paraId="1AAB905B" w14:textId="69178BBE"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32.199</w:t>
            </w:r>
          </w:p>
        </w:tc>
      </w:tr>
      <w:tr w:rsidR="00850149" w:rsidRPr="00553086" w14:paraId="583217A8" w14:textId="77777777" w:rsidTr="00850149">
        <w:trPr>
          <w:trHeight w:val="113"/>
        </w:trPr>
        <w:tc>
          <w:tcPr>
            <w:tcW w:w="2487" w:type="dxa"/>
            <w:tcBorders>
              <w:top w:val="nil"/>
              <w:left w:val="nil"/>
              <w:bottom w:val="nil"/>
              <w:right w:val="nil"/>
            </w:tcBorders>
            <w:shd w:val="clear" w:color="auto" w:fill="auto"/>
            <w:vAlign w:val="center"/>
          </w:tcPr>
          <w:p w14:paraId="65FF0D00" w14:textId="77777777" w:rsidR="00850149" w:rsidRPr="009128F0" w:rsidRDefault="00850149" w:rsidP="00850149">
            <w:pPr>
              <w:pStyle w:val="Balk1"/>
              <w:spacing w:before="0"/>
              <w:ind w:left="256" w:hanging="4"/>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Bankalar ve Katılım Bankaları</w:t>
            </w:r>
          </w:p>
        </w:tc>
        <w:tc>
          <w:tcPr>
            <w:tcW w:w="916" w:type="dxa"/>
            <w:tcBorders>
              <w:top w:val="nil"/>
              <w:left w:val="nil"/>
              <w:bottom w:val="nil"/>
              <w:right w:val="nil"/>
            </w:tcBorders>
            <w:shd w:val="clear" w:color="auto" w:fill="auto"/>
            <w:noWrap/>
            <w:vAlign w:val="bottom"/>
          </w:tcPr>
          <w:p w14:paraId="04A2AA25" w14:textId="4758DFE0"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18.560</w:t>
            </w:r>
          </w:p>
        </w:tc>
        <w:tc>
          <w:tcPr>
            <w:tcW w:w="992" w:type="dxa"/>
            <w:tcBorders>
              <w:top w:val="nil"/>
              <w:left w:val="nil"/>
              <w:bottom w:val="nil"/>
              <w:right w:val="nil"/>
            </w:tcBorders>
            <w:shd w:val="clear" w:color="auto" w:fill="auto"/>
            <w:noWrap/>
            <w:vAlign w:val="bottom"/>
          </w:tcPr>
          <w:p w14:paraId="6F660B8E" w14:textId="728548C3"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38D636AE" w14:textId="733C3601"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851" w:type="dxa"/>
            <w:tcBorders>
              <w:top w:val="nil"/>
              <w:left w:val="nil"/>
              <w:bottom w:val="nil"/>
              <w:right w:val="nil"/>
            </w:tcBorders>
            <w:shd w:val="clear" w:color="auto" w:fill="auto"/>
            <w:noWrap/>
            <w:vAlign w:val="bottom"/>
          </w:tcPr>
          <w:p w14:paraId="0CFC80DD" w14:textId="46589B20"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4DE854FB" w14:textId="14B7235B"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651111F3" w14:textId="46A5C418"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5AEA7F47" w14:textId="432970DB"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710" w:type="dxa"/>
            <w:tcBorders>
              <w:top w:val="nil"/>
              <w:left w:val="nil"/>
              <w:bottom w:val="nil"/>
              <w:right w:val="nil"/>
            </w:tcBorders>
            <w:vAlign w:val="bottom"/>
          </w:tcPr>
          <w:p w14:paraId="7121A520" w14:textId="0E377F7E"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1024" w:type="dxa"/>
            <w:tcBorders>
              <w:top w:val="nil"/>
              <w:left w:val="nil"/>
              <w:bottom w:val="nil"/>
              <w:right w:val="nil"/>
            </w:tcBorders>
            <w:vAlign w:val="bottom"/>
          </w:tcPr>
          <w:p w14:paraId="32C8B0C4" w14:textId="379164C6"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18.560</w:t>
            </w:r>
          </w:p>
        </w:tc>
      </w:tr>
      <w:tr w:rsidR="00850149" w:rsidRPr="00553086" w14:paraId="2F7D8E84" w14:textId="77777777" w:rsidTr="00850149">
        <w:trPr>
          <w:trHeight w:val="113"/>
        </w:trPr>
        <w:tc>
          <w:tcPr>
            <w:tcW w:w="2487" w:type="dxa"/>
            <w:tcBorders>
              <w:top w:val="nil"/>
              <w:left w:val="nil"/>
              <w:bottom w:val="nil"/>
              <w:right w:val="nil"/>
            </w:tcBorders>
            <w:shd w:val="clear" w:color="auto" w:fill="auto"/>
            <w:vAlign w:val="center"/>
          </w:tcPr>
          <w:p w14:paraId="14C27AAD" w14:textId="77777777" w:rsidR="00850149" w:rsidRPr="009128F0" w:rsidRDefault="00850149" w:rsidP="00850149">
            <w:pPr>
              <w:pStyle w:val="Balk1"/>
              <w:spacing w:before="0"/>
              <w:ind w:left="459"/>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TCMB</w:t>
            </w:r>
          </w:p>
        </w:tc>
        <w:tc>
          <w:tcPr>
            <w:tcW w:w="916" w:type="dxa"/>
            <w:tcBorders>
              <w:top w:val="nil"/>
              <w:left w:val="nil"/>
              <w:bottom w:val="nil"/>
              <w:right w:val="nil"/>
            </w:tcBorders>
            <w:shd w:val="clear" w:color="auto" w:fill="auto"/>
            <w:noWrap/>
            <w:vAlign w:val="bottom"/>
          </w:tcPr>
          <w:p w14:paraId="03E8EEE1" w14:textId="0F091DEC" w:rsidR="00850149" w:rsidRPr="00D42DB2" w:rsidRDefault="00850149" w:rsidP="00850149">
            <w:pPr>
              <w:jc w:val="right"/>
              <w:rPr>
                <w:rFonts w:ascii="Arial" w:hAnsi="Arial" w:cs="Arial"/>
                <w:color w:val="000000" w:themeColor="text1"/>
                <w:sz w:val="13"/>
                <w:szCs w:val="13"/>
              </w:rPr>
            </w:pPr>
            <w:r>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1A20F1C7" w14:textId="7E454324"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7CE81011" w14:textId="67F0BAAC"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851" w:type="dxa"/>
            <w:tcBorders>
              <w:top w:val="nil"/>
              <w:left w:val="nil"/>
              <w:bottom w:val="nil"/>
              <w:right w:val="nil"/>
            </w:tcBorders>
            <w:shd w:val="clear" w:color="auto" w:fill="auto"/>
            <w:noWrap/>
            <w:vAlign w:val="bottom"/>
          </w:tcPr>
          <w:p w14:paraId="6DBD65E4" w14:textId="5044009A"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15FAD6A3" w14:textId="50D41AB9"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5308F9F7" w14:textId="60609DDD"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1A6A4EE7" w14:textId="27DB4CF0"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710" w:type="dxa"/>
            <w:tcBorders>
              <w:top w:val="nil"/>
              <w:left w:val="nil"/>
              <w:bottom w:val="nil"/>
              <w:right w:val="nil"/>
            </w:tcBorders>
            <w:vAlign w:val="bottom"/>
          </w:tcPr>
          <w:p w14:paraId="7B61A30B" w14:textId="0222ACDD"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1024" w:type="dxa"/>
            <w:tcBorders>
              <w:top w:val="nil"/>
              <w:left w:val="nil"/>
              <w:bottom w:val="nil"/>
              <w:right w:val="nil"/>
            </w:tcBorders>
            <w:vAlign w:val="bottom"/>
          </w:tcPr>
          <w:p w14:paraId="6BB8E6DD" w14:textId="07F8F233" w:rsidR="00850149" w:rsidRPr="00D42DB2" w:rsidRDefault="00850149" w:rsidP="00850149">
            <w:pPr>
              <w:jc w:val="right"/>
              <w:rPr>
                <w:rFonts w:ascii="Arial" w:hAnsi="Arial" w:cs="Arial"/>
                <w:color w:val="000000" w:themeColor="text1"/>
                <w:sz w:val="13"/>
                <w:szCs w:val="13"/>
              </w:rPr>
            </w:pPr>
            <w:r>
              <w:rPr>
                <w:rFonts w:ascii="Arial" w:hAnsi="Arial" w:cs="Arial"/>
                <w:color w:val="000000" w:themeColor="text1"/>
                <w:sz w:val="13"/>
                <w:szCs w:val="13"/>
              </w:rPr>
              <w:t>-</w:t>
            </w:r>
          </w:p>
        </w:tc>
      </w:tr>
      <w:tr w:rsidR="00850149" w:rsidRPr="00553086" w14:paraId="504E4E1C" w14:textId="77777777" w:rsidTr="00850149">
        <w:trPr>
          <w:trHeight w:val="113"/>
        </w:trPr>
        <w:tc>
          <w:tcPr>
            <w:tcW w:w="2487" w:type="dxa"/>
            <w:tcBorders>
              <w:top w:val="nil"/>
              <w:left w:val="nil"/>
              <w:bottom w:val="nil"/>
              <w:right w:val="nil"/>
            </w:tcBorders>
            <w:shd w:val="clear" w:color="auto" w:fill="auto"/>
            <w:vAlign w:val="center"/>
          </w:tcPr>
          <w:p w14:paraId="7ED13CE2" w14:textId="77777777" w:rsidR="00850149" w:rsidRPr="009128F0" w:rsidRDefault="00850149" w:rsidP="00850149">
            <w:pPr>
              <w:pStyle w:val="Balk1"/>
              <w:spacing w:before="0"/>
              <w:ind w:left="459"/>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Yurtiçi Bankalar</w:t>
            </w:r>
          </w:p>
        </w:tc>
        <w:tc>
          <w:tcPr>
            <w:tcW w:w="916" w:type="dxa"/>
            <w:tcBorders>
              <w:top w:val="nil"/>
              <w:left w:val="nil"/>
              <w:bottom w:val="nil"/>
              <w:right w:val="nil"/>
            </w:tcBorders>
            <w:shd w:val="clear" w:color="auto" w:fill="auto"/>
            <w:noWrap/>
            <w:vAlign w:val="bottom"/>
          </w:tcPr>
          <w:p w14:paraId="3C19AFA0" w14:textId="55E4E120"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115</w:t>
            </w:r>
          </w:p>
        </w:tc>
        <w:tc>
          <w:tcPr>
            <w:tcW w:w="992" w:type="dxa"/>
            <w:tcBorders>
              <w:top w:val="nil"/>
              <w:left w:val="nil"/>
              <w:bottom w:val="nil"/>
              <w:right w:val="nil"/>
            </w:tcBorders>
            <w:shd w:val="clear" w:color="auto" w:fill="auto"/>
            <w:noWrap/>
            <w:vAlign w:val="bottom"/>
          </w:tcPr>
          <w:p w14:paraId="40735AFA" w14:textId="422DC845"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2475F819" w14:textId="1936517F"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851" w:type="dxa"/>
            <w:tcBorders>
              <w:top w:val="nil"/>
              <w:left w:val="nil"/>
              <w:bottom w:val="nil"/>
              <w:right w:val="nil"/>
            </w:tcBorders>
            <w:shd w:val="clear" w:color="auto" w:fill="auto"/>
            <w:noWrap/>
            <w:vAlign w:val="bottom"/>
          </w:tcPr>
          <w:p w14:paraId="5CBB914D" w14:textId="5BD7F5F3"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22C215FC" w14:textId="7411FBAD"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0AD22450" w14:textId="75951C9F"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3AC7DAA5" w14:textId="232362B0"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710" w:type="dxa"/>
            <w:tcBorders>
              <w:top w:val="nil"/>
              <w:left w:val="nil"/>
              <w:bottom w:val="nil"/>
              <w:right w:val="nil"/>
            </w:tcBorders>
            <w:vAlign w:val="bottom"/>
          </w:tcPr>
          <w:p w14:paraId="201BADA8" w14:textId="074E5495"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1024" w:type="dxa"/>
            <w:tcBorders>
              <w:top w:val="nil"/>
              <w:left w:val="nil"/>
              <w:bottom w:val="nil"/>
              <w:right w:val="nil"/>
            </w:tcBorders>
            <w:vAlign w:val="bottom"/>
          </w:tcPr>
          <w:p w14:paraId="60E1C4F8" w14:textId="489D6A1B"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115</w:t>
            </w:r>
          </w:p>
        </w:tc>
      </w:tr>
      <w:tr w:rsidR="00850149" w:rsidRPr="00553086" w14:paraId="03D47B8D" w14:textId="77777777" w:rsidTr="00850149">
        <w:trPr>
          <w:trHeight w:val="113"/>
        </w:trPr>
        <w:tc>
          <w:tcPr>
            <w:tcW w:w="2487" w:type="dxa"/>
            <w:tcBorders>
              <w:top w:val="nil"/>
              <w:left w:val="nil"/>
              <w:bottom w:val="nil"/>
              <w:right w:val="nil"/>
            </w:tcBorders>
            <w:shd w:val="clear" w:color="auto" w:fill="auto"/>
            <w:vAlign w:val="center"/>
          </w:tcPr>
          <w:p w14:paraId="67177737" w14:textId="77777777" w:rsidR="00850149" w:rsidRPr="009128F0" w:rsidRDefault="00850149" w:rsidP="00850149">
            <w:pPr>
              <w:pStyle w:val="Balk1"/>
              <w:spacing w:before="0"/>
              <w:ind w:left="459"/>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Yurtdışı Bankalar</w:t>
            </w:r>
          </w:p>
        </w:tc>
        <w:tc>
          <w:tcPr>
            <w:tcW w:w="916" w:type="dxa"/>
            <w:tcBorders>
              <w:top w:val="nil"/>
              <w:left w:val="nil"/>
              <w:bottom w:val="nil"/>
              <w:right w:val="nil"/>
            </w:tcBorders>
            <w:shd w:val="clear" w:color="auto" w:fill="auto"/>
            <w:noWrap/>
            <w:vAlign w:val="bottom"/>
          </w:tcPr>
          <w:p w14:paraId="0A455A2B" w14:textId="59FC73B6"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18.422</w:t>
            </w:r>
          </w:p>
        </w:tc>
        <w:tc>
          <w:tcPr>
            <w:tcW w:w="992" w:type="dxa"/>
            <w:tcBorders>
              <w:top w:val="nil"/>
              <w:left w:val="nil"/>
              <w:bottom w:val="nil"/>
              <w:right w:val="nil"/>
            </w:tcBorders>
            <w:shd w:val="clear" w:color="auto" w:fill="auto"/>
            <w:noWrap/>
            <w:vAlign w:val="bottom"/>
          </w:tcPr>
          <w:p w14:paraId="21A0C74A" w14:textId="7168D335"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300A270B" w14:textId="53E13606"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851" w:type="dxa"/>
            <w:tcBorders>
              <w:top w:val="nil"/>
              <w:left w:val="nil"/>
              <w:bottom w:val="nil"/>
              <w:right w:val="nil"/>
            </w:tcBorders>
            <w:shd w:val="clear" w:color="auto" w:fill="auto"/>
            <w:noWrap/>
            <w:vAlign w:val="bottom"/>
          </w:tcPr>
          <w:p w14:paraId="10889D93" w14:textId="07035B99"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6411DC4E" w14:textId="70F11F32"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1C3D7641" w14:textId="7477EAD5"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7CEE4DE3" w14:textId="1F8DC910"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710" w:type="dxa"/>
            <w:tcBorders>
              <w:top w:val="nil"/>
              <w:left w:val="nil"/>
              <w:bottom w:val="nil"/>
              <w:right w:val="nil"/>
            </w:tcBorders>
            <w:vAlign w:val="bottom"/>
          </w:tcPr>
          <w:p w14:paraId="5D2EF918" w14:textId="630F97BE"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1024" w:type="dxa"/>
            <w:tcBorders>
              <w:top w:val="nil"/>
              <w:left w:val="nil"/>
              <w:bottom w:val="nil"/>
              <w:right w:val="nil"/>
            </w:tcBorders>
            <w:vAlign w:val="bottom"/>
          </w:tcPr>
          <w:p w14:paraId="6E1702D4" w14:textId="44EFE828"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18.422</w:t>
            </w:r>
          </w:p>
        </w:tc>
      </w:tr>
      <w:tr w:rsidR="00850149" w:rsidRPr="00553086" w14:paraId="5AE9101D" w14:textId="77777777" w:rsidTr="00850149">
        <w:trPr>
          <w:trHeight w:val="113"/>
        </w:trPr>
        <w:tc>
          <w:tcPr>
            <w:tcW w:w="2487" w:type="dxa"/>
            <w:tcBorders>
              <w:top w:val="nil"/>
              <w:left w:val="nil"/>
              <w:bottom w:val="nil"/>
              <w:right w:val="nil"/>
            </w:tcBorders>
            <w:shd w:val="clear" w:color="auto" w:fill="auto"/>
            <w:vAlign w:val="center"/>
          </w:tcPr>
          <w:p w14:paraId="09947F82" w14:textId="77777777" w:rsidR="00850149" w:rsidRPr="009128F0" w:rsidRDefault="00850149" w:rsidP="00850149">
            <w:pPr>
              <w:pStyle w:val="Balk1"/>
              <w:spacing w:before="0"/>
              <w:ind w:left="459"/>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Katılım Bankası</w:t>
            </w:r>
          </w:p>
        </w:tc>
        <w:tc>
          <w:tcPr>
            <w:tcW w:w="916" w:type="dxa"/>
            <w:tcBorders>
              <w:top w:val="nil"/>
              <w:left w:val="nil"/>
              <w:bottom w:val="nil"/>
              <w:right w:val="nil"/>
            </w:tcBorders>
            <w:shd w:val="clear" w:color="auto" w:fill="auto"/>
            <w:noWrap/>
            <w:vAlign w:val="bottom"/>
          </w:tcPr>
          <w:p w14:paraId="20EC42F2" w14:textId="42AA149B"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23</w:t>
            </w:r>
          </w:p>
        </w:tc>
        <w:tc>
          <w:tcPr>
            <w:tcW w:w="992" w:type="dxa"/>
            <w:tcBorders>
              <w:top w:val="nil"/>
              <w:left w:val="nil"/>
              <w:bottom w:val="nil"/>
              <w:right w:val="nil"/>
            </w:tcBorders>
            <w:shd w:val="clear" w:color="auto" w:fill="auto"/>
            <w:noWrap/>
            <w:vAlign w:val="bottom"/>
          </w:tcPr>
          <w:p w14:paraId="22D0F18B" w14:textId="5D7B97C8"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44CF1ABE" w14:textId="01E26990"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851" w:type="dxa"/>
            <w:tcBorders>
              <w:top w:val="nil"/>
              <w:left w:val="nil"/>
              <w:bottom w:val="nil"/>
              <w:right w:val="nil"/>
            </w:tcBorders>
            <w:shd w:val="clear" w:color="auto" w:fill="auto"/>
            <w:noWrap/>
            <w:vAlign w:val="bottom"/>
          </w:tcPr>
          <w:p w14:paraId="5841BC2B" w14:textId="26DDBAC6"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6CDCB2F5" w14:textId="6D46AB09"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69CA4C13" w14:textId="3778DCF3"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10D56479" w14:textId="1D673D76"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710" w:type="dxa"/>
            <w:tcBorders>
              <w:top w:val="nil"/>
              <w:left w:val="nil"/>
              <w:bottom w:val="nil"/>
              <w:right w:val="nil"/>
            </w:tcBorders>
            <w:vAlign w:val="bottom"/>
          </w:tcPr>
          <w:p w14:paraId="657C3B30" w14:textId="683D4D05"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1024" w:type="dxa"/>
            <w:tcBorders>
              <w:top w:val="nil"/>
              <w:left w:val="nil"/>
              <w:bottom w:val="nil"/>
              <w:right w:val="nil"/>
            </w:tcBorders>
            <w:vAlign w:val="bottom"/>
          </w:tcPr>
          <w:p w14:paraId="69F79A58" w14:textId="11E5627E"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23</w:t>
            </w:r>
          </w:p>
        </w:tc>
      </w:tr>
      <w:tr w:rsidR="00850149" w:rsidRPr="00553086" w14:paraId="3C957A40" w14:textId="77777777" w:rsidTr="00850149">
        <w:trPr>
          <w:trHeight w:val="113"/>
        </w:trPr>
        <w:tc>
          <w:tcPr>
            <w:tcW w:w="2487" w:type="dxa"/>
            <w:tcBorders>
              <w:top w:val="nil"/>
              <w:left w:val="nil"/>
              <w:bottom w:val="nil"/>
              <w:right w:val="nil"/>
            </w:tcBorders>
            <w:shd w:val="clear" w:color="auto" w:fill="auto"/>
            <w:vAlign w:val="center"/>
          </w:tcPr>
          <w:p w14:paraId="3A1C02D3" w14:textId="77777777" w:rsidR="00850149" w:rsidRPr="009128F0" w:rsidRDefault="00850149" w:rsidP="00850149">
            <w:pPr>
              <w:pStyle w:val="Balk1"/>
              <w:spacing w:before="0"/>
              <w:ind w:left="459"/>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Diğer</w:t>
            </w:r>
          </w:p>
        </w:tc>
        <w:tc>
          <w:tcPr>
            <w:tcW w:w="916" w:type="dxa"/>
            <w:tcBorders>
              <w:top w:val="nil"/>
              <w:left w:val="nil"/>
              <w:bottom w:val="nil"/>
              <w:right w:val="nil"/>
            </w:tcBorders>
            <w:shd w:val="clear" w:color="auto" w:fill="auto"/>
            <w:noWrap/>
            <w:vAlign w:val="bottom"/>
          </w:tcPr>
          <w:p w14:paraId="5FA52DC5" w14:textId="3D84FFFB" w:rsidR="00850149" w:rsidRPr="00D42DB2" w:rsidRDefault="00850149" w:rsidP="00850149">
            <w:pPr>
              <w:jc w:val="right"/>
              <w:rPr>
                <w:rFonts w:ascii="Arial" w:hAnsi="Arial" w:cs="Arial"/>
                <w:color w:val="000000" w:themeColor="text1"/>
                <w:sz w:val="13"/>
                <w:szCs w:val="13"/>
              </w:rPr>
            </w:pPr>
            <w:r>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5ED9C597" w14:textId="697AB37D"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637E28B1" w14:textId="65F86392"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851" w:type="dxa"/>
            <w:tcBorders>
              <w:top w:val="nil"/>
              <w:left w:val="nil"/>
              <w:bottom w:val="nil"/>
              <w:right w:val="nil"/>
            </w:tcBorders>
            <w:shd w:val="clear" w:color="auto" w:fill="auto"/>
            <w:noWrap/>
            <w:vAlign w:val="bottom"/>
          </w:tcPr>
          <w:p w14:paraId="79EBEB49" w14:textId="23530EA1"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6AAE3951" w14:textId="4B1C6B6F"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38D9C48C" w14:textId="32C11B96"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15560CD3" w14:textId="1CAD98C2"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710" w:type="dxa"/>
            <w:tcBorders>
              <w:top w:val="nil"/>
              <w:left w:val="nil"/>
              <w:bottom w:val="nil"/>
              <w:right w:val="nil"/>
            </w:tcBorders>
            <w:vAlign w:val="bottom"/>
          </w:tcPr>
          <w:p w14:paraId="2136A597" w14:textId="12C0B726" w:rsidR="00850149" w:rsidRPr="00553086" w:rsidRDefault="00850149" w:rsidP="00850149">
            <w:pPr>
              <w:jc w:val="right"/>
              <w:rPr>
                <w:rFonts w:ascii="Arial" w:hAnsi="Arial" w:cs="Arial"/>
                <w:color w:val="000000" w:themeColor="text1"/>
                <w:sz w:val="13"/>
                <w:szCs w:val="13"/>
              </w:rPr>
            </w:pPr>
            <w:r w:rsidRPr="0014119E">
              <w:rPr>
                <w:rFonts w:ascii="Arial" w:hAnsi="Arial" w:cs="Arial"/>
                <w:color w:val="000000" w:themeColor="text1"/>
                <w:sz w:val="13"/>
                <w:szCs w:val="13"/>
              </w:rPr>
              <w:t>-</w:t>
            </w:r>
          </w:p>
        </w:tc>
        <w:tc>
          <w:tcPr>
            <w:tcW w:w="1024" w:type="dxa"/>
            <w:tcBorders>
              <w:top w:val="nil"/>
              <w:left w:val="nil"/>
              <w:bottom w:val="nil"/>
              <w:right w:val="nil"/>
            </w:tcBorders>
            <w:vAlign w:val="bottom"/>
          </w:tcPr>
          <w:p w14:paraId="487B4867" w14:textId="076A0ECD" w:rsidR="00850149" w:rsidRPr="00D42DB2" w:rsidRDefault="00850149" w:rsidP="00850149">
            <w:pPr>
              <w:jc w:val="right"/>
              <w:rPr>
                <w:rFonts w:ascii="Arial" w:hAnsi="Arial" w:cs="Arial"/>
                <w:color w:val="000000" w:themeColor="text1"/>
                <w:sz w:val="13"/>
                <w:szCs w:val="13"/>
              </w:rPr>
            </w:pPr>
            <w:r>
              <w:rPr>
                <w:rFonts w:ascii="Arial" w:hAnsi="Arial" w:cs="Arial"/>
                <w:color w:val="000000" w:themeColor="text1"/>
                <w:sz w:val="13"/>
                <w:szCs w:val="13"/>
              </w:rPr>
              <w:t>-</w:t>
            </w:r>
          </w:p>
        </w:tc>
      </w:tr>
      <w:tr w:rsidR="00850149" w:rsidRPr="00553086" w14:paraId="152815F7" w14:textId="77777777" w:rsidTr="00850149">
        <w:trPr>
          <w:trHeight w:val="113"/>
        </w:trPr>
        <w:tc>
          <w:tcPr>
            <w:tcW w:w="2487" w:type="dxa"/>
            <w:tcBorders>
              <w:top w:val="nil"/>
              <w:left w:val="nil"/>
              <w:bottom w:val="nil"/>
              <w:right w:val="nil"/>
            </w:tcBorders>
            <w:shd w:val="clear" w:color="auto" w:fill="auto"/>
            <w:vAlign w:val="center"/>
          </w:tcPr>
          <w:p w14:paraId="4D7FB321" w14:textId="77777777" w:rsidR="00850149" w:rsidRPr="009128F0" w:rsidRDefault="00850149" w:rsidP="00850149">
            <w:pPr>
              <w:pStyle w:val="Balk1"/>
              <w:spacing w:before="0"/>
              <w:ind w:left="-69"/>
              <w:rPr>
                <w:rFonts w:ascii="Arial" w:hAnsi="Arial" w:cs="Arial"/>
                <w:color w:val="000000" w:themeColor="text1"/>
                <w:sz w:val="14"/>
                <w:szCs w:val="14"/>
                <w:u w:val="none"/>
              </w:rPr>
            </w:pPr>
            <w:r w:rsidRPr="009128F0">
              <w:rPr>
                <w:rFonts w:ascii="Arial" w:hAnsi="Arial" w:cs="Arial"/>
                <w:color w:val="000000" w:themeColor="text1"/>
                <w:sz w:val="14"/>
                <w:szCs w:val="14"/>
                <w:u w:val="none"/>
              </w:rPr>
              <w:t>IV. Katılma Hesapları-TP</w:t>
            </w:r>
          </w:p>
        </w:tc>
        <w:tc>
          <w:tcPr>
            <w:tcW w:w="916" w:type="dxa"/>
            <w:tcBorders>
              <w:top w:val="nil"/>
              <w:left w:val="nil"/>
              <w:bottom w:val="nil"/>
              <w:right w:val="nil"/>
            </w:tcBorders>
            <w:shd w:val="clear" w:color="auto" w:fill="auto"/>
            <w:noWrap/>
            <w:vAlign w:val="bottom"/>
          </w:tcPr>
          <w:p w14:paraId="3707D693" w14:textId="18A8769C"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992" w:type="dxa"/>
            <w:tcBorders>
              <w:top w:val="nil"/>
              <w:left w:val="nil"/>
              <w:bottom w:val="nil"/>
              <w:right w:val="nil"/>
            </w:tcBorders>
            <w:shd w:val="clear" w:color="auto" w:fill="auto"/>
            <w:noWrap/>
            <w:vAlign w:val="bottom"/>
          </w:tcPr>
          <w:p w14:paraId="42BF9A39" w14:textId="12FAE054"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332.592</w:t>
            </w:r>
          </w:p>
        </w:tc>
        <w:tc>
          <w:tcPr>
            <w:tcW w:w="992" w:type="dxa"/>
            <w:tcBorders>
              <w:top w:val="nil"/>
              <w:left w:val="nil"/>
              <w:bottom w:val="nil"/>
              <w:right w:val="nil"/>
            </w:tcBorders>
            <w:shd w:val="clear" w:color="auto" w:fill="auto"/>
            <w:noWrap/>
            <w:vAlign w:val="bottom"/>
          </w:tcPr>
          <w:p w14:paraId="4B8C47DC" w14:textId="3D7CA8A5"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1.858.270</w:t>
            </w:r>
          </w:p>
        </w:tc>
        <w:tc>
          <w:tcPr>
            <w:tcW w:w="851" w:type="dxa"/>
            <w:tcBorders>
              <w:top w:val="nil"/>
              <w:left w:val="nil"/>
              <w:bottom w:val="nil"/>
              <w:right w:val="nil"/>
            </w:tcBorders>
            <w:shd w:val="clear" w:color="auto" w:fill="auto"/>
            <w:noWrap/>
            <w:vAlign w:val="bottom"/>
          </w:tcPr>
          <w:p w14:paraId="5FADA3E1" w14:textId="725E8945"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82.031</w:t>
            </w:r>
          </w:p>
        </w:tc>
        <w:tc>
          <w:tcPr>
            <w:tcW w:w="550" w:type="dxa"/>
            <w:tcBorders>
              <w:top w:val="nil"/>
              <w:left w:val="nil"/>
              <w:bottom w:val="nil"/>
              <w:right w:val="nil"/>
            </w:tcBorders>
            <w:shd w:val="clear" w:color="auto" w:fill="auto"/>
            <w:noWrap/>
            <w:vAlign w:val="bottom"/>
          </w:tcPr>
          <w:p w14:paraId="2374CA3A" w14:textId="7D2F3705"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842" w:type="dxa"/>
            <w:tcBorders>
              <w:top w:val="nil"/>
              <w:left w:val="nil"/>
              <w:bottom w:val="nil"/>
              <w:right w:val="nil"/>
            </w:tcBorders>
            <w:shd w:val="clear" w:color="auto" w:fill="auto"/>
            <w:noWrap/>
            <w:vAlign w:val="bottom"/>
          </w:tcPr>
          <w:p w14:paraId="527EE497" w14:textId="376759FD"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10.102</w:t>
            </w:r>
          </w:p>
        </w:tc>
        <w:tc>
          <w:tcPr>
            <w:tcW w:w="1018" w:type="dxa"/>
            <w:tcBorders>
              <w:top w:val="nil"/>
              <w:left w:val="nil"/>
              <w:bottom w:val="nil"/>
              <w:right w:val="nil"/>
            </w:tcBorders>
            <w:shd w:val="clear" w:color="auto" w:fill="auto"/>
            <w:noWrap/>
            <w:vAlign w:val="bottom"/>
          </w:tcPr>
          <w:p w14:paraId="691466AB" w14:textId="12F4044C"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48.410</w:t>
            </w:r>
          </w:p>
        </w:tc>
        <w:tc>
          <w:tcPr>
            <w:tcW w:w="710" w:type="dxa"/>
            <w:tcBorders>
              <w:top w:val="nil"/>
              <w:left w:val="nil"/>
              <w:bottom w:val="nil"/>
              <w:right w:val="nil"/>
            </w:tcBorders>
            <w:vAlign w:val="bottom"/>
          </w:tcPr>
          <w:p w14:paraId="4EB3AAF3" w14:textId="365592BB"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28</w:t>
            </w:r>
          </w:p>
        </w:tc>
        <w:tc>
          <w:tcPr>
            <w:tcW w:w="1024" w:type="dxa"/>
            <w:tcBorders>
              <w:top w:val="nil"/>
              <w:left w:val="nil"/>
              <w:bottom w:val="nil"/>
              <w:right w:val="nil"/>
            </w:tcBorders>
            <w:vAlign w:val="bottom"/>
          </w:tcPr>
          <w:p w14:paraId="5DB21DA4" w14:textId="0BEACF7A"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2.331.433</w:t>
            </w:r>
          </w:p>
        </w:tc>
      </w:tr>
      <w:tr w:rsidR="00850149" w:rsidRPr="00553086" w14:paraId="098CE8AB" w14:textId="77777777" w:rsidTr="00850149">
        <w:trPr>
          <w:trHeight w:val="113"/>
        </w:trPr>
        <w:tc>
          <w:tcPr>
            <w:tcW w:w="2487" w:type="dxa"/>
            <w:tcBorders>
              <w:top w:val="nil"/>
              <w:left w:val="nil"/>
              <w:bottom w:val="nil"/>
              <w:right w:val="nil"/>
            </w:tcBorders>
            <w:shd w:val="clear" w:color="auto" w:fill="auto"/>
            <w:vAlign w:val="center"/>
          </w:tcPr>
          <w:p w14:paraId="3DDF6219" w14:textId="77777777" w:rsidR="00850149" w:rsidRPr="009128F0" w:rsidRDefault="00850149" w:rsidP="00850149">
            <w:pPr>
              <w:pStyle w:val="Balk1"/>
              <w:spacing w:before="0"/>
              <w:ind w:left="-108" w:firstLine="360"/>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Resmi Kuruluşlar</w:t>
            </w:r>
          </w:p>
        </w:tc>
        <w:tc>
          <w:tcPr>
            <w:tcW w:w="916" w:type="dxa"/>
            <w:tcBorders>
              <w:top w:val="nil"/>
              <w:left w:val="nil"/>
              <w:bottom w:val="nil"/>
              <w:right w:val="nil"/>
            </w:tcBorders>
            <w:shd w:val="clear" w:color="auto" w:fill="auto"/>
            <w:noWrap/>
            <w:vAlign w:val="bottom"/>
          </w:tcPr>
          <w:p w14:paraId="3DC329DB" w14:textId="11DAF9F1" w:rsidR="00850149" w:rsidRPr="00553086" w:rsidRDefault="00850149" w:rsidP="00850149">
            <w:pPr>
              <w:jc w:val="right"/>
              <w:rPr>
                <w:rFonts w:ascii="Arial" w:hAnsi="Arial" w:cs="Arial"/>
                <w:color w:val="000000" w:themeColor="text1"/>
                <w:sz w:val="13"/>
                <w:szCs w:val="13"/>
              </w:rPr>
            </w:pPr>
            <w:r w:rsidRPr="00B04D4F">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0329890F" w14:textId="4A262FFF"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139</w:t>
            </w:r>
          </w:p>
        </w:tc>
        <w:tc>
          <w:tcPr>
            <w:tcW w:w="992" w:type="dxa"/>
            <w:tcBorders>
              <w:top w:val="nil"/>
              <w:left w:val="nil"/>
              <w:bottom w:val="nil"/>
              <w:right w:val="nil"/>
            </w:tcBorders>
            <w:shd w:val="clear" w:color="auto" w:fill="auto"/>
            <w:noWrap/>
            <w:vAlign w:val="bottom"/>
          </w:tcPr>
          <w:p w14:paraId="6B7BB766" w14:textId="360C17B7"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60</w:t>
            </w:r>
          </w:p>
        </w:tc>
        <w:tc>
          <w:tcPr>
            <w:tcW w:w="851" w:type="dxa"/>
            <w:tcBorders>
              <w:top w:val="nil"/>
              <w:left w:val="nil"/>
              <w:bottom w:val="nil"/>
              <w:right w:val="nil"/>
            </w:tcBorders>
            <w:shd w:val="clear" w:color="auto" w:fill="auto"/>
            <w:noWrap/>
            <w:vAlign w:val="bottom"/>
          </w:tcPr>
          <w:p w14:paraId="0437B1AE" w14:textId="0B54AE63" w:rsidR="00850149" w:rsidRPr="00D42DB2" w:rsidRDefault="00850149" w:rsidP="00850149">
            <w:pPr>
              <w:jc w:val="right"/>
              <w:rPr>
                <w:rFonts w:ascii="Arial" w:hAnsi="Arial" w:cs="Arial"/>
                <w:color w:val="000000" w:themeColor="text1"/>
                <w:sz w:val="13"/>
                <w:szCs w:val="13"/>
              </w:rPr>
            </w:pPr>
            <w:r w:rsidRPr="00F910D8">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67A820B9" w14:textId="2A0E0B8F" w:rsidR="00850149" w:rsidRPr="00D42DB2" w:rsidRDefault="00850149" w:rsidP="00850149">
            <w:pPr>
              <w:jc w:val="right"/>
              <w:rPr>
                <w:rFonts w:ascii="Arial" w:hAnsi="Arial" w:cs="Arial"/>
                <w:color w:val="000000" w:themeColor="text1"/>
                <w:sz w:val="13"/>
                <w:szCs w:val="13"/>
              </w:rPr>
            </w:pPr>
            <w:r w:rsidRPr="00057AD3">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37FC421C" w14:textId="2A3A0A8F" w:rsidR="00850149" w:rsidRPr="00D42DB2" w:rsidRDefault="00850149" w:rsidP="00850149">
            <w:pPr>
              <w:jc w:val="right"/>
              <w:rPr>
                <w:rFonts w:ascii="Arial" w:hAnsi="Arial" w:cs="Arial"/>
                <w:color w:val="000000" w:themeColor="text1"/>
                <w:sz w:val="13"/>
                <w:szCs w:val="13"/>
              </w:rPr>
            </w:pPr>
            <w:r w:rsidRPr="00F910D8">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6380EB09" w14:textId="03F75DBD" w:rsidR="00850149" w:rsidRPr="00D42DB2" w:rsidRDefault="00850149" w:rsidP="00850149">
            <w:pPr>
              <w:jc w:val="right"/>
              <w:rPr>
                <w:rFonts w:ascii="Arial" w:hAnsi="Arial" w:cs="Arial"/>
                <w:color w:val="000000" w:themeColor="text1"/>
                <w:sz w:val="13"/>
                <w:szCs w:val="13"/>
              </w:rPr>
            </w:pPr>
            <w:r w:rsidRPr="00F910D8">
              <w:rPr>
                <w:rFonts w:ascii="Arial" w:hAnsi="Arial" w:cs="Arial"/>
                <w:color w:val="000000" w:themeColor="text1"/>
                <w:sz w:val="13"/>
                <w:szCs w:val="13"/>
              </w:rPr>
              <w:t>-</w:t>
            </w:r>
          </w:p>
        </w:tc>
        <w:tc>
          <w:tcPr>
            <w:tcW w:w="710" w:type="dxa"/>
            <w:tcBorders>
              <w:top w:val="nil"/>
              <w:left w:val="nil"/>
              <w:bottom w:val="nil"/>
              <w:right w:val="nil"/>
            </w:tcBorders>
            <w:vAlign w:val="bottom"/>
          </w:tcPr>
          <w:p w14:paraId="63C5A151" w14:textId="31F489E9" w:rsidR="00850149" w:rsidRPr="00D42DB2" w:rsidRDefault="00850149" w:rsidP="00850149">
            <w:pPr>
              <w:jc w:val="right"/>
              <w:rPr>
                <w:rFonts w:ascii="Arial" w:hAnsi="Arial" w:cs="Arial"/>
                <w:color w:val="000000" w:themeColor="text1"/>
                <w:sz w:val="13"/>
                <w:szCs w:val="13"/>
              </w:rPr>
            </w:pPr>
            <w:r w:rsidRPr="00F910D8">
              <w:rPr>
                <w:rFonts w:ascii="Arial" w:hAnsi="Arial" w:cs="Arial"/>
                <w:color w:val="000000" w:themeColor="text1"/>
                <w:sz w:val="13"/>
                <w:szCs w:val="13"/>
              </w:rPr>
              <w:t>-</w:t>
            </w:r>
          </w:p>
        </w:tc>
        <w:tc>
          <w:tcPr>
            <w:tcW w:w="1024" w:type="dxa"/>
            <w:tcBorders>
              <w:top w:val="nil"/>
              <w:left w:val="nil"/>
              <w:bottom w:val="nil"/>
              <w:right w:val="nil"/>
            </w:tcBorders>
            <w:vAlign w:val="bottom"/>
          </w:tcPr>
          <w:p w14:paraId="2FCA9398" w14:textId="68C430CC"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199</w:t>
            </w:r>
          </w:p>
        </w:tc>
      </w:tr>
      <w:tr w:rsidR="00850149" w:rsidRPr="00553086" w14:paraId="4E781E2E" w14:textId="77777777" w:rsidTr="00850149">
        <w:trPr>
          <w:trHeight w:val="113"/>
        </w:trPr>
        <w:tc>
          <w:tcPr>
            <w:tcW w:w="2487" w:type="dxa"/>
            <w:tcBorders>
              <w:top w:val="nil"/>
              <w:left w:val="nil"/>
              <w:bottom w:val="nil"/>
              <w:right w:val="nil"/>
            </w:tcBorders>
            <w:shd w:val="clear" w:color="auto" w:fill="auto"/>
            <w:vAlign w:val="center"/>
          </w:tcPr>
          <w:p w14:paraId="7DC68F4E" w14:textId="77777777" w:rsidR="00850149" w:rsidRPr="009128F0" w:rsidRDefault="00850149" w:rsidP="00850149">
            <w:pPr>
              <w:pStyle w:val="Balk1"/>
              <w:spacing w:before="0"/>
              <w:ind w:left="-108" w:firstLine="360"/>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Ticari Kuruluşlar</w:t>
            </w:r>
          </w:p>
        </w:tc>
        <w:tc>
          <w:tcPr>
            <w:tcW w:w="916" w:type="dxa"/>
            <w:tcBorders>
              <w:top w:val="nil"/>
              <w:left w:val="nil"/>
              <w:bottom w:val="nil"/>
              <w:right w:val="nil"/>
            </w:tcBorders>
            <w:shd w:val="clear" w:color="auto" w:fill="auto"/>
            <w:noWrap/>
            <w:vAlign w:val="bottom"/>
          </w:tcPr>
          <w:p w14:paraId="4574A377" w14:textId="18B36008" w:rsidR="00850149" w:rsidRPr="00553086" w:rsidRDefault="00850149" w:rsidP="00850149">
            <w:pPr>
              <w:jc w:val="right"/>
              <w:rPr>
                <w:rFonts w:ascii="Arial" w:hAnsi="Arial" w:cs="Arial"/>
                <w:color w:val="000000" w:themeColor="text1"/>
                <w:sz w:val="13"/>
                <w:szCs w:val="13"/>
              </w:rPr>
            </w:pPr>
            <w:r w:rsidRPr="00B04D4F">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26AFD716" w14:textId="4990FFB1"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300.038</w:t>
            </w:r>
          </w:p>
        </w:tc>
        <w:tc>
          <w:tcPr>
            <w:tcW w:w="992" w:type="dxa"/>
            <w:tcBorders>
              <w:top w:val="nil"/>
              <w:left w:val="nil"/>
              <w:bottom w:val="nil"/>
              <w:right w:val="nil"/>
            </w:tcBorders>
            <w:shd w:val="clear" w:color="auto" w:fill="auto"/>
            <w:noWrap/>
            <w:vAlign w:val="bottom"/>
          </w:tcPr>
          <w:p w14:paraId="42DB2C14" w14:textId="5AADF8B9"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1.660.612</w:t>
            </w:r>
          </w:p>
        </w:tc>
        <w:tc>
          <w:tcPr>
            <w:tcW w:w="851" w:type="dxa"/>
            <w:tcBorders>
              <w:top w:val="nil"/>
              <w:left w:val="nil"/>
              <w:bottom w:val="nil"/>
              <w:right w:val="nil"/>
            </w:tcBorders>
            <w:shd w:val="clear" w:color="auto" w:fill="auto"/>
            <w:noWrap/>
            <w:vAlign w:val="bottom"/>
          </w:tcPr>
          <w:p w14:paraId="6D36C0DF" w14:textId="5F2BBFBA"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73.811</w:t>
            </w:r>
          </w:p>
        </w:tc>
        <w:tc>
          <w:tcPr>
            <w:tcW w:w="550" w:type="dxa"/>
            <w:tcBorders>
              <w:top w:val="nil"/>
              <w:left w:val="nil"/>
              <w:bottom w:val="nil"/>
              <w:right w:val="nil"/>
            </w:tcBorders>
            <w:shd w:val="clear" w:color="auto" w:fill="auto"/>
            <w:noWrap/>
            <w:vAlign w:val="bottom"/>
          </w:tcPr>
          <w:p w14:paraId="68922165" w14:textId="2465AF88" w:rsidR="00850149" w:rsidRPr="00D42DB2" w:rsidRDefault="00850149" w:rsidP="00850149">
            <w:pPr>
              <w:jc w:val="right"/>
              <w:rPr>
                <w:rFonts w:ascii="Arial" w:hAnsi="Arial" w:cs="Arial"/>
                <w:color w:val="000000" w:themeColor="text1"/>
                <w:sz w:val="13"/>
                <w:szCs w:val="13"/>
              </w:rPr>
            </w:pPr>
            <w:r w:rsidRPr="00057AD3">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49181F98" w14:textId="0A43DF1F"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7.365</w:t>
            </w:r>
          </w:p>
        </w:tc>
        <w:tc>
          <w:tcPr>
            <w:tcW w:w="1018" w:type="dxa"/>
            <w:tcBorders>
              <w:top w:val="nil"/>
              <w:left w:val="nil"/>
              <w:bottom w:val="nil"/>
              <w:right w:val="nil"/>
            </w:tcBorders>
            <w:shd w:val="clear" w:color="auto" w:fill="auto"/>
            <w:noWrap/>
            <w:vAlign w:val="bottom"/>
          </w:tcPr>
          <w:p w14:paraId="3D80E662" w14:textId="68D36ACC"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41.636</w:t>
            </w:r>
          </w:p>
        </w:tc>
        <w:tc>
          <w:tcPr>
            <w:tcW w:w="710" w:type="dxa"/>
            <w:tcBorders>
              <w:top w:val="nil"/>
              <w:left w:val="nil"/>
              <w:bottom w:val="nil"/>
              <w:right w:val="nil"/>
            </w:tcBorders>
            <w:vAlign w:val="bottom"/>
          </w:tcPr>
          <w:p w14:paraId="1513011D" w14:textId="11B4F957"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28</w:t>
            </w:r>
          </w:p>
        </w:tc>
        <w:tc>
          <w:tcPr>
            <w:tcW w:w="1024" w:type="dxa"/>
            <w:tcBorders>
              <w:top w:val="nil"/>
              <w:left w:val="nil"/>
              <w:bottom w:val="nil"/>
              <w:right w:val="nil"/>
            </w:tcBorders>
            <w:vAlign w:val="bottom"/>
          </w:tcPr>
          <w:p w14:paraId="151E8244" w14:textId="66CE414A"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2.083.490</w:t>
            </w:r>
          </w:p>
        </w:tc>
      </w:tr>
      <w:tr w:rsidR="00850149" w:rsidRPr="00553086" w14:paraId="278D7FBF" w14:textId="77777777" w:rsidTr="00850149">
        <w:trPr>
          <w:trHeight w:val="113"/>
        </w:trPr>
        <w:tc>
          <w:tcPr>
            <w:tcW w:w="2487" w:type="dxa"/>
            <w:tcBorders>
              <w:top w:val="nil"/>
              <w:left w:val="nil"/>
              <w:bottom w:val="nil"/>
              <w:right w:val="nil"/>
            </w:tcBorders>
            <w:shd w:val="clear" w:color="auto" w:fill="auto"/>
            <w:vAlign w:val="center"/>
          </w:tcPr>
          <w:p w14:paraId="712A9C61" w14:textId="77777777" w:rsidR="00850149" w:rsidRPr="009128F0" w:rsidRDefault="00850149" w:rsidP="00850149">
            <w:pPr>
              <w:pStyle w:val="Balk1"/>
              <w:spacing w:before="0"/>
              <w:ind w:left="-108" w:firstLine="360"/>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Diğer Kuruluşlar</w:t>
            </w:r>
          </w:p>
        </w:tc>
        <w:tc>
          <w:tcPr>
            <w:tcW w:w="916" w:type="dxa"/>
            <w:tcBorders>
              <w:top w:val="nil"/>
              <w:left w:val="nil"/>
              <w:bottom w:val="nil"/>
              <w:right w:val="nil"/>
            </w:tcBorders>
            <w:shd w:val="clear" w:color="auto" w:fill="auto"/>
            <w:noWrap/>
            <w:vAlign w:val="bottom"/>
          </w:tcPr>
          <w:p w14:paraId="0ABE34FF" w14:textId="3477BF57" w:rsidR="00850149" w:rsidRPr="00553086" w:rsidRDefault="00850149" w:rsidP="00850149">
            <w:pPr>
              <w:jc w:val="right"/>
              <w:rPr>
                <w:rFonts w:ascii="Arial" w:hAnsi="Arial" w:cs="Arial"/>
                <w:color w:val="000000" w:themeColor="text1"/>
                <w:sz w:val="13"/>
                <w:szCs w:val="13"/>
              </w:rPr>
            </w:pPr>
            <w:r w:rsidRPr="00B04D4F">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3E03C293" w14:textId="11ABA70D"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28.740</w:t>
            </w:r>
          </w:p>
        </w:tc>
        <w:tc>
          <w:tcPr>
            <w:tcW w:w="992" w:type="dxa"/>
            <w:tcBorders>
              <w:top w:val="nil"/>
              <w:left w:val="nil"/>
              <w:bottom w:val="nil"/>
              <w:right w:val="nil"/>
            </w:tcBorders>
            <w:shd w:val="clear" w:color="auto" w:fill="auto"/>
            <w:noWrap/>
            <w:vAlign w:val="bottom"/>
          </w:tcPr>
          <w:p w14:paraId="314C5420" w14:textId="0134582C"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195.767</w:t>
            </w:r>
          </w:p>
        </w:tc>
        <w:tc>
          <w:tcPr>
            <w:tcW w:w="851" w:type="dxa"/>
            <w:tcBorders>
              <w:top w:val="nil"/>
              <w:left w:val="nil"/>
              <w:bottom w:val="nil"/>
              <w:right w:val="nil"/>
            </w:tcBorders>
            <w:shd w:val="clear" w:color="auto" w:fill="auto"/>
            <w:noWrap/>
            <w:vAlign w:val="bottom"/>
          </w:tcPr>
          <w:p w14:paraId="5844177B" w14:textId="5027372C"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8.220</w:t>
            </w:r>
          </w:p>
        </w:tc>
        <w:tc>
          <w:tcPr>
            <w:tcW w:w="550" w:type="dxa"/>
            <w:tcBorders>
              <w:top w:val="nil"/>
              <w:left w:val="nil"/>
              <w:bottom w:val="nil"/>
              <w:right w:val="nil"/>
            </w:tcBorders>
            <w:shd w:val="clear" w:color="auto" w:fill="auto"/>
            <w:noWrap/>
            <w:vAlign w:val="bottom"/>
          </w:tcPr>
          <w:p w14:paraId="4745AAF1" w14:textId="1A2DECFF" w:rsidR="00850149" w:rsidRPr="00D42DB2" w:rsidRDefault="00850149" w:rsidP="00850149">
            <w:pPr>
              <w:jc w:val="right"/>
              <w:rPr>
                <w:rFonts w:ascii="Arial" w:hAnsi="Arial" w:cs="Arial"/>
                <w:color w:val="000000" w:themeColor="text1"/>
                <w:sz w:val="13"/>
                <w:szCs w:val="13"/>
              </w:rPr>
            </w:pPr>
            <w:r w:rsidRPr="00057AD3">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56BBB08C" w14:textId="3F64D7EB"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2.737</w:t>
            </w:r>
          </w:p>
        </w:tc>
        <w:tc>
          <w:tcPr>
            <w:tcW w:w="1018" w:type="dxa"/>
            <w:tcBorders>
              <w:top w:val="nil"/>
              <w:left w:val="nil"/>
              <w:bottom w:val="nil"/>
              <w:right w:val="nil"/>
            </w:tcBorders>
            <w:shd w:val="clear" w:color="auto" w:fill="auto"/>
            <w:noWrap/>
            <w:vAlign w:val="bottom"/>
          </w:tcPr>
          <w:p w14:paraId="7970D242" w14:textId="1ABC27DE"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5.076</w:t>
            </w:r>
          </w:p>
        </w:tc>
        <w:tc>
          <w:tcPr>
            <w:tcW w:w="710" w:type="dxa"/>
            <w:tcBorders>
              <w:top w:val="nil"/>
              <w:left w:val="nil"/>
              <w:bottom w:val="nil"/>
              <w:right w:val="nil"/>
            </w:tcBorders>
            <w:vAlign w:val="bottom"/>
          </w:tcPr>
          <w:p w14:paraId="783F214A" w14:textId="1387EB92" w:rsidR="00850149" w:rsidRPr="00D42DB2" w:rsidRDefault="00850149" w:rsidP="00850149">
            <w:pPr>
              <w:jc w:val="right"/>
              <w:rPr>
                <w:rFonts w:ascii="Arial" w:hAnsi="Arial" w:cs="Arial"/>
                <w:color w:val="000000" w:themeColor="text1"/>
                <w:sz w:val="13"/>
                <w:szCs w:val="13"/>
              </w:rPr>
            </w:pPr>
            <w:r w:rsidRPr="006569D7">
              <w:rPr>
                <w:rFonts w:ascii="Arial" w:hAnsi="Arial" w:cs="Arial"/>
                <w:color w:val="000000" w:themeColor="text1"/>
                <w:sz w:val="13"/>
                <w:szCs w:val="13"/>
              </w:rPr>
              <w:t>-</w:t>
            </w:r>
          </w:p>
        </w:tc>
        <w:tc>
          <w:tcPr>
            <w:tcW w:w="1024" w:type="dxa"/>
            <w:tcBorders>
              <w:top w:val="nil"/>
              <w:left w:val="nil"/>
              <w:bottom w:val="nil"/>
              <w:right w:val="nil"/>
            </w:tcBorders>
            <w:vAlign w:val="bottom"/>
          </w:tcPr>
          <w:p w14:paraId="28ED02B4" w14:textId="4E8D239D"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240.540</w:t>
            </w:r>
          </w:p>
        </w:tc>
      </w:tr>
      <w:tr w:rsidR="00850149" w:rsidRPr="00553086" w14:paraId="5AB3C438" w14:textId="77777777" w:rsidTr="00850149">
        <w:trPr>
          <w:trHeight w:val="113"/>
        </w:trPr>
        <w:tc>
          <w:tcPr>
            <w:tcW w:w="2487" w:type="dxa"/>
            <w:tcBorders>
              <w:top w:val="nil"/>
              <w:left w:val="nil"/>
              <w:bottom w:val="nil"/>
              <w:right w:val="nil"/>
            </w:tcBorders>
            <w:shd w:val="clear" w:color="auto" w:fill="auto"/>
            <w:vAlign w:val="center"/>
          </w:tcPr>
          <w:p w14:paraId="7A6A7961" w14:textId="77777777" w:rsidR="00850149" w:rsidRPr="009128F0" w:rsidRDefault="00850149" w:rsidP="00850149">
            <w:pPr>
              <w:pStyle w:val="Balk1"/>
              <w:spacing w:before="0"/>
              <w:ind w:left="-108"/>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 xml:space="preserve">         Ticari ve Diğer Kur.</w:t>
            </w:r>
          </w:p>
        </w:tc>
        <w:tc>
          <w:tcPr>
            <w:tcW w:w="916" w:type="dxa"/>
            <w:tcBorders>
              <w:top w:val="nil"/>
              <w:left w:val="nil"/>
              <w:bottom w:val="nil"/>
              <w:right w:val="nil"/>
            </w:tcBorders>
            <w:shd w:val="clear" w:color="auto" w:fill="auto"/>
            <w:noWrap/>
            <w:vAlign w:val="bottom"/>
          </w:tcPr>
          <w:p w14:paraId="61BF8AE1" w14:textId="70F43B6D" w:rsidR="00850149" w:rsidRPr="00553086" w:rsidRDefault="00850149" w:rsidP="00850149">
            <w:pPr>
              <w:jc w:val="right"/>
              <w:rPr>
                <w:rFonts w:ascii="Arial" w:hAnsi="Arial" w:cs="Arial"/>
                <w:color w:val="000000" w:themeColor="text1"/>
                <w:sz w:val="13"/>
                <w:szCs w:val="13"/>
              </w:rPr>
            </w:pPr>
            <w:r w:rsidRPr="00B04D4F">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0C3FB155" w14:textId="179C1CE6"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3.675</w:t>
            </w:r>
          </w:p>
        </w:tc>
        <w:tc>
          <w:tcPr>
            <w:tcW w:w="992" w:type="dxa"/>
            <w:tcBorders>
              <w:top w:val="nil"/>
              <w:left w:val="nil"/>
              <w:bottom w:val="nil"/>
              <w:right w:val="nil"/>
            </w:tcBorders>
            <w:shd w:val="clear" w:color="auto" w:fill="auto"/>
            <w:noWrap/>
            <w:vAlign w:val="bottom"/>
          </w:tcPr>
          <w:p w14:paraId="0282CA52" w14:textId="5B0D5561"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1.316</w:t>
            </w:r>
          </w:p>
        </w:tc>
        <w:tc>
          <w:tcPr>
            <w:tcW w:w="851" w:type="dxa"/>
            <w:tcBorders>
              <w:top w:val="nil"/>
              <w:left w:val="nil"/>
              <w:bottom w:val="nil"/>
              <w:right w:val="nil"/>
            </w:tcBorders>
            <w:shd w:val="clear" w:color="auto" w:fill="auto"/>
            <w:noWrap/>
            <w:vAlign w:val="bottom"/>
          </w:tcPr>
          <w:p w14:paraId="6E98675B" w14:textId="49C46A25" w:rsidR="00850149" w:rsidRPr="00D42DB2" w:rsidRDefault="00850149" w:rsidP="00850149">
            <w:pPr>
              <w:jc w:val="right"/>
              <w:rPr>
                <w:rFonts w:ascii="Arial" w:hAnsi="Arial" w:cs="Arial"/>
                <w:color w:val="000000" w:themeColor="text1"/>
                <w:sz w:val="13"/>
                <w:szCs w:val="13"/>
              </w:rPr>
            </w:pPr>
            <w:r w:rsidRPr="00A822F8">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67C1F768" w14:textId="43228275" w:rsidR="00850149" w:rsidRPr="00D42DB2" w:rsidRDefault="00850149" w:rsidP="00850149">
            <w:pPr>
              <w:jc w:val="right"/>
              <w:rPr>
                <w:rFonts w:ascii="Arial" w:hAnsi="Arial" w:cs="Arial"/>
                <w:color w:val="000000" w:themeColor="text1"/>
                <w:sz w:val="13"/>
                <w:szCs w:val="13"/>
              </w:rPr>
            </w:pPr>
            <w:r w:rsidRPr="00A822F8">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173D5089" w14:textId="123CD651" w:rsidR="00850149" w:rsidRPr="00D42DB2" w:rsidRDefault="00850149" w:rsidP="00850149">
            <w:pPr>
              <w:jc w:val="right"/>
              <w:rPr>
                <w:rFonts w:ascii="Arial" w:hAnsi="Arial" w:cs="Arial"/>
                <w:color w:val="000000" w:themeColor="text1"/>
                <w:sz w:val="13"/>
                <w:szCs w:val="13"/>
              </w:rPr>
            </w:pPr>
            <w:r w:rsidRPr="00A822F8">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264765FF" w14:textId="676A121C"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1.698</w:t>
            </w:r>
          </w:p>
        </w:tc>
        <w:tc>
          <w:tcPr>
            <w:tcW w:w="710" w:type="dxa"/>
            <w:tcBorders>
              <w:top w:val="nil"/>
              <w:left w:val="nil"/>
              <w:bottom w:val="nil"/>
              <w:right w:val="nil"/>
            </w:tcBorders>
            <w:vAlign w:val="bottom"/>
          </w:tcPr>
          <w:p w14:paraId="1C20B364" w14:textId="1C5A7B11" w:rsidR="00850149" w:rsidRPr="00D42DB2" w:rsidRDefault="00850149" w:rsidP="00850149">
            <w:pPr>
              <w:jc w:val="right"/>
              <w:rPr>
                <w:rFonts w:ascii="Arial" w:hAnsi="Arial" w:cs="Arial"/>
                <w:color w:val="000000" w:themeColor="text1"/>
                <w:sz w:val="13"/>
                <w:szCs w:val="13"/>
              </w:rPr>
            </w:pPr>
            <w:r w:rsidRPr="006569D7">
              <w:rPr>
                <w:rFonts w:ascii="Arial" w:hAnsi="Arial" w:cs="Arial"/>
                <w:color w:val="000000" w:themeColor="text1"/>
                <w:sz w:val="13"/>
                <w:szCs w:val="13"/>
              </w:rPr>
              <w:t>-</w:t>
            </w:r>
          </w:p>
        </w:tc>
        <w:tc>
          <w:tcPr>
            <w:tcW w:w="1024" w:type="dxa"/>
            <w:tcBorders>
              <w:top w:val="nil"/>
              <w:left w:val="nil"/>
              <w:bottom w:val="nil"/>
              <w:right w:val="nil"/>
            </w:tcBorders>
            <w:vAlign w:val="bottom"/>
          </w:tcPr>
          <w:p w14:paraId="2D8ECF4F" w14:textId="6A3684A0"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6.689</w:t>
            </w:r>
          </w:p>
        </w:tc>
      </w:tr>
      <w:tr w:rsidR="00850149" w:rsidRPr="00553086" w14:paraId="4DF2E50C" w14:textId="77777777" w:rsidTr="00850149">
        <w:trPr>
          <w:trHeight w:val="113"/>
        </w:trPr>
        <w:tc>
          <w:tcPr>
            <w:tcW w:w="2487" w:type="dxa"/>
            <w:tcBorders>
              <w:top w:val="nil"/>
              <w:left w:val="nil"/>
              <w:bottom w:val="nil"/>
              <w:right w:val="nil"/>
            </w:tcBorders>
            <w:shd w:val="clear" w:color="auto" w:fill="auto"/>
            <w:vAlign w:val="center"/>
          </w:tcPr>
          <w:p w14:paraId="3D7B6CDD" w14:textId="77777777" w:rsidR="00850149" w:rsidRPr="009128F0" w:rsidRDefault="00850149" w:rsidP="00850149">
            <w:pPr>
              <w:pStyle w:val="Balk1"/>
              <w:spacing w:before="0"/>
              <w:ind w:left="-108"/>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 xml:space="preserve">         Bankalar ve Katılım Bankaları</w:t>
            </w:r>
          </w:p>
        </w:tc>
        <w:tc>
          <w:tcPr>
            <w:tcW w:w="916" w:type="dxa"/>
            <w:tcBorders>
              <w:top w:val="nil"/>
              <w:left w:val="nil"/>
              <w:bottom w:val="nil"/>
              <w:right w:val="nil"/>
            </w:tcBorders>
            <w:shd w:val="clear" w:color="auto" w:fill="auto"/>
            <w:noWrap/>
            <w:vAlign w:val="bottom"/>
          </w:tcPr>
          <w:p w14:paraId="430C2FEE" w14:textId="6498C818" w:rsidR="00850149" w:rsidRPr="00553086" w:rsidRDefault="00850149" w:rsidP="00850149">
            <w:pPr>
              <w:jc w:val="right"/>
              <w:rPr>
                <w:rFonts w:ascii="Arial" w:hAnsi="Arial" w:cs="Arial"/>
                <w:color w:val="000000" w:themeColor="text1"/>
                <w:sz w:val="13"/>
                <w:szCs w:val="13"/>
              </w:rPr>
            </w:pPr>
            <w:r w:rsidRPr="00B04D4F">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4597888A" w14:textId="1C97EE05" w:rsidR="00850149" w:rsidRPr="00D42DB2" w:rsidRDefault="00850149" w:rsidP="00850149">
            <w:pPr>
              <w:jc w:val="right"/>
              <w:rPr>
                <w:rFonts w:ascii="Arial" w:hAnsi="Arial" w:cs="Arial"/>
                <w:color w:val="000000" w:themeColor="text1"/>
                <w:sz w:val="13"/>
                <w:szCs w:val="13"/>
              </w:rPr>
            </w:pPr>
            <w:r>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615DF01F" w14:textId="14AC60C7"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515</w:t>
            </w:r>
          </w:p>
        </w:tc>
        <w:tc>
          <w:tcPr>
            <w:tcW w:w="851" w:type="dxa"/>
            <w:tcBorders>
              <w:top w:val="nil"/>
              <w:left w:val="nil"/>
              <w:bottom w:val="nil"/>
              <w:right w:val="nil"/>
            </w:tcBorders>
            <w:shd w:val="clear" w:color="auto" w:fill="auto"/>
            <w:noWrap/>
            <w:vAlign w:val="bottom"/>
          </w:tcPr>
          <w:p w14:paraId="6BD1B4DE" w14:textId="30431B10" w:rsidR="00850149" w:rsidRPr="00D42DB2" w:rsidRDefault="00850149" w:rsidP="00850149">
            <w:pPr>
              <w:jc w:val="right"/>
              <w:rPr>
                <w:rFonts w:ascii="Arial" w:hAnsi="Arial" w:cs="Arial"/>
                <w:color w:val="000000" w:themeColor="text1"/>
                <w:sz w:val="13"/>
                <w:szCs w:val="13"/>
              </w:rPr>
            </w:pPr>
            <w:r w:rsidRPr="00A822F8">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6714A028" w14:textId="275CBB26" w:rsidR="00850149" w:rsidRPr="00D42DB2" w:rsidRDefault="00850149" w:rsidP="00850149">
            <w:pPr>
              <w:jc w:val="right"/>
              <w:rPr>
                <w:rFonts w:ascii="Arial" w:hAnsi="Arial" w:cs="Arial"/>
                <w:color w:val="000000" w:themeColor="text1"/>
                <w:sz w:val="13"/>
                <w:szCs w:val="13"/>
              </w:rPr>
            </w:pPr>
            <w:r w:rsidRPr="00A822F8">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1D5113F2" w14:textId="0BA3B219" w:rsidR="00850149" w:rsidRPr="00D42DB2" w:rsidRDefault="00850149" w:rsidP="00850149">
            <w:pPr>
              <w:jc w:val="right"/>
              <w:rPr>
                <w:rFonts w:ascii="Arial" w:hAnsi="Arial" w:cs="Arial"/>
                <w:color w:val="000000" w:themeColor="text1"/>
                <w:sz w:val="13"/>
                <w:szCs w:val="13"/>
              </w:rPr>
            </w:pPr>
            <w:r w:rsidRPr="00A822F8">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4A76F697" w14:textId="58F96D16" w:rsidR="00850149" w:rsidRPr="00D42DB2" w:rsidRDefault="00850149" w:rsidP="00850149">
            <w:pPr>
              <w:jc w:val="right"/>
              <w:rPr>
                <w:rFonts w:ascii="Arial" w:hAnsi="Arial" w:cs="Arial"/>
                <w:color w:val="000000" w:themeColor="text1"/>
                <w:sz w:val="13"/>
                <w:szCs w:val="13"/>
              </w:rPr>
            </w:pPr>
            <w:r w:rsidRPr="00A176D9">
              <w:rPr>
                <w:rFonts w:ascii="Arial" w:hAnsi="Arial" w:cs="Arial"/>
                <w:color w:val="000000" w:themeColor="text1"/>
                <w:sz w:val="13"/>
                <w:szCs w:val="13"/>
              </w:rPr>
              <w:t>-</w:t>
            </w:r>
          </w:p>
        </w:tc>
        <w:tc>
          <w:tcPr>
            <w:tcW w:w="710" w:type="dxa"/>
            <w:tcBorders>
              <w:top w:val="nil"/>
              <w:left w:val="nil"/>
              <w:bottom w:val="nil"/>
              <w:right w:val="nil"/>
            </w:tcBorders>
            <w:vAlign w:val="bottom"/>
          </w:tcPr>
          <w:p w14:paraId="50DEEA3A" w14:textId="2B75B06E" w:rsidR="00850149" w:rsidRPr="00D42DB2" w:rsidRDefault="00850149" w:rsidP="00850149">
            <w:pPr>
              <w:jc w:val="right"/>
              <w:rPr>
                <w:rFonts w:ascii="Arial" w:hAnsi="Arial" w:cs="Arial"/>
                <w:color w:val="000000" w:themeColor="text1"/>
                <w:sz w:val="13"/>
                <w:szCs w:val="13"/>
              </w:rPr>
            </w:pPr>
            <w:r w:rsidRPr="00A176D9">
              <w:rPr>
                <w:rFonts w:ascii="Arial" w:hAnsi="Arial" w:cs="Arial"/>
                <w:color w:val="000000" w:themeColor="text1"/>
                <w:sz w:val="13"/>
                <w:szCs w:val="13"/>
              </w:rPr>
              <w:t>-</w:t>
            </w:r>
          </w:p>
        </w:tc>
        <w:tc>
          <w:tcPr>
            <w:tcW w:w="1024" w:type="dxa"/>
            <w:tcBorders>
              <w:top w:val="nil"/>
              <w:left w:val="nil"/>
              <w:bottom w:val="nil"/>
              <w:right w:val="nil"/>
            </w:tcBorders>
            <w:vAlign w:val="bottom"/>
          </w:tcPr>
          <w:p w14:paraId="12CC9814" w14:textId="6DA823D5"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515</w:t>
            </w:r>
          </w:p>
        </w:tc>
      </w:tr>
      <w:tr w:rsidR="00850149" w:rsidRPr="00553086" w14:paraId="60B109D3" w14:textId="77777777" w:rsidTr="00850149">
        <w:trPr>
          <w:trHeight w:val="113"/>
        </w:trPr>
        <w:tc>
          <w:tcPr>
            <w:tcW w:w="2487" w:type="dxa"/>
            <w:tcBorders>
              <w:top w:val="nil"/>
              <w:left w:val="nil"/>
              <w:bottom w:val="nil"/>
              <w:right w:val="nil"/>
            </w:tcBorders>
            <w:shd w:val="clear" w:color="auto" w:fill="auto"/>
            <w:vAlign w:val="center"/>
          </w:tcPr>
          <w:p w14:paraId="7A49D685" w14:textId="77777777" w:rsidR="00850149" w:rsidRPr="009128F0" w:rsidRDefault="00850149" w:rsidP="00850149">
            <w:pPr>
              <w:pStyle w:val="Balk1"/>
              <w:spacing w:before="0"/>
              <w:ind w:left="-83"/>
              <w:rPr>
                <w:rFonts w:ascii="Arial" w:eastAsia="Arial Unicode MS" w:hAnsi="Arial" w:cs="Arial"/>
                <w:color w:val="000000" w:themeColor="text1"/>
                <w:sz w:val="14"/>
                <w:szCs w:val="14"/>
                <w:u w:val="none"/>
              </w:rPr>
            </w:pPr>
            <w:r w:rsidRPr="009128F0">
              <w:rPr>
                <w:rFonts w:ascii="Arial" w:eastAsia="Arial Unicode MS" w:hAnsi="Arial" w:cs="Arial"/>
                <w:color w:val="000000" w:themeColor="text1"/>
                <w:sz w:val="14"/>
                <w:szCs w:val="14"/>
                <w:u w:val="none"/>
              </w:rPr>
              <w:t>V. Özel Cari Hesaplar Gerçek Kişi Ticari Olmayan-YP</w:t>
            </w:r>
          </w:p>
        </w:tc>
        <w:tc>
          <w:tcPr>
            <w:tcW w:w="916" w:type="dxa"/>
            <w:tcBorders>
              <w:top w:val="nil"/>
              <w:left w:val="nil"/>
              <w:bottom w:val="nil"/>
              <w:right w:val="nil"/>
            </w:tcBorders>
            <w:shd w:val="clear" w:color="auto" w:fill="auto"/>
            <w:noWrap/>
            <w:vAlign w:val="bottom"/>
          </w:tcPr>
          <w:p w14:paraId="7DB7B25C" w14:textId="6673934B"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1.445.906</w:t>
            </w:r>
          </w:p>
        </w:tc>
        <w:tc>
          <w:tcPr>
            <w:tcW w:w="992" w:type="dxa"/>
            <w:tcBorders>
              <w:top w:val="nil"/>
              <w:left w:val="nil"/>
              <w:bottom w:val="nil"/>
              <w:right w:val="nil"/>
            </w:tcBorders>
            <w:shd w:val="clear" w:color="auto" w:fill="auto"/>
            <w:noWrap/>
            <w:vAlign w:val="bottom"/>
          </w:tcPr>
          <w:p w14:paraId="0B4271FB" w14:textId="3B897BAD"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992" w:type="dxa"/>
            <w:tcBorders>
              <w:top w:val="nil"/>
              <w:left w:val="nil"/>
              <w:bottom w:val="nil"/>
              <w:right w:val="nil"/>
            </w:tcBorders>
            <w:shd w:val="clear" w:color="auto" w:fill="auto"/>
            <w:noWrap/>
            <w:vAlign w:val="bottom"/>
          </w:tcPr>
          <w:p w14:paraId="0F1B55B8" w14:textId="245A7F81"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851" w:type="dxa"/>
            <w:tcBorders>
              <w:top w:val="nil"/>
              <w:left w:val="nil"/>
              <w:bottom w:val="nil"/>
              <w:right w:val="nil"/>
            </w:tcBorders>
            <w:shd w:val="clear" w:color="auto" w:fill="auto"/>
            <w:noWrap/>
            <w:vAlign w:val="bottom"/>
          </w:tcPr>
          <w:p w14:paraId="26B43BC7" w14:textId="3EDA41AB"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550" w:type="dxa"/>
            <w:tcBorders>
              <w:top w:val="nil"/>
              <w:left w:val="nil"/>
              <w:bottom w:val="nil"/>
              <w:right w:val="nil"/>
            </w:tcBorders>
            <w:shd w:val="clear" w:color="auto" w:fill="auto"/>
            <w:noWrap/>
            <w:vAlign w:val="bottom"/>
          </w:tcPr>
          <w:p w14:paraId="6B660327" w14:textId="561613BD"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842" w:type="dxa"/>
            <w:tcBorders>
              <w:top w:val="nil"/>
              <w:left w:val="nil"/>
              <w:bottom w:val="nil"/>
              <w:right w:val="nil"/>
            </w:tcBorders>
            <w:shd w:val="clear" w:color="auto" w:fill="auto"/>
            <w:noWrap/>
            <w:vAlign w:val="bottom"/>
          </w:tcPr>
          <w:p w14:paraId="4393E268" w14:textId="2800129A"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1018" w:type="dxa"/>
            <w:tcBorders>
              <w:top w:val="nil"/>
              <w:left w:val="nil"/>
              <w:bottom w:val="nil"/>
              <w:right w:val="nil"/>
            </w:tcBorders>
            <w:shd w:val="clear" w:color="auto" w:fill="auto"/>
            <w:noWrap/>
            <w:vAlign w:val="bottom"/>
          </w:tcPr>
          <w:p w14:paraId="1B6197B6" w14:textId="25D668BA"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710" w:type="dxa"/>
            <w:tcBorders>
              <w:top w:val="nil"/>
              <w:left w:val="nil"/>
              <w:bottom w:val="nil"/>
              <w:right w:val="nil"/>
            </w:tcBorders>
            <w:vAlign w:val="bottom"/>
          </w:tcPr>
          <w:p w14:paraId="0A05D220" w14:textId="2D7C65B0"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1024" w:type="dxa"/>
            <w:tcBorders>
              <w:top w:val="nil"/>
              <w:left w:val="nil"/>
              <w:bottom w:val="nil"/>
              <w:right w:val="nil"/>
            </w:tcBorders>
            <w:vAlign w:val="bottom"/>
          </w:tcPr>
          <w:p w14:paraId="1C5AC129" w14:textId="7AE69A41"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1.445.906</w:t>
            </w:r>
          </w:p>
        </w:tc>
      </w:tr>
      <w:tr w:rsidR="00553086" w:rsidRPr="00553086" w14:paraId="14B19576" w14:textId="77777777" w:rsidTr="00850149">
        <w:trPr>
          <w:trHeight w:val="113"/>
        </w:trPr>
        <w:tc>
          <w:tcPr>
            <w:tcW w:w="2487" w:type="dxa"/>
            <w:tcBorders>
              <w:top w:val="nil"/>
              <w:left w:val="nil"/>
              <w:bottom w:val="nil"/>
              <w:right w:val="nil"/>
            </w:tcBorders>
            <w:shd w:val="clear" w:color="auto" w:fill="auto"/>
            <w:vAlign w:val="center"/>
          </w:tcPr>
          <w:p w14:paraId="02D2CBE2" w14:textId="77777777" w:rsidR="00553086" w:rsidRPr="009128F0" w:rsidRDefault="00553086" w:rsidP="00553086">
            <w:pPr>
              <w:pStyle w:val="Balk1"/>
              <w:spacing w:before="0"/>
              <w:ind w:left="-83"/>
              <w:rPr>
                <w:rFonts w:ascii="Arial" w:eastAsia="Arial Unicode MS" w:hAnsi="Arial" w:cs="Arial"/>
                <w:color w:val="000000" w:themeColor="text1"/>
                <w:sz w:val="14"/>
                <w:szCs w:val="14"/>
                <w:u w:val="none"/>
              </w:rPr>
            </w:pPr>
            <w:r w:rsidRPr="009128F0">
              <w:rPr>
                <w:rFonts w:ascii="Arial" w:eastAsia="Arial Unicode MS" w:hAnsi="Arial" w:cs="Arial"/>
                <w:color w:val="000000" w:themeColor="text1"/>
                <w:sz w:val="14"/>
                <w:szCs w:val="14"/>
                <w:u w:val="none"/>
              </w:rPr>
              <w:t>VI. Katılma Hesabı Gerçek Kişi Ticari Olmayan- YP</w:t>
            </w:r>
          </w:p>
        </w:tc>
        <w:tc>
          <w:tcPr>
            <w:tcW w:w="916" w:type="dxa"/>
            <w:tcBorders>
              <w:top w:val="nil"/>
              <w:left w:val="nil"/>
              <w:bottom w:val="nil"/>
              <w:right w:val="nil"/>
            </w:tcBorders>
            <w:shd w:val="clear" w:color="auto" w:fill="auto"/>
            <w:noWrap/>
            <w:vAlign w:val="bottom"/>
          </w:tcPr>
          <w:p w14:paraId="6BE4439D" w14:textId="42A74FC7" w:rsidR="00553086"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992" w:type="dxa"/>
            <w:tcBorders>
              <w:top w:val="nil"/>
              <w:left w:val="nil"/>
              <w:bottom w:val="nil"/>
              <w:right w:val="nil"/>
            </w:tcBorders>
            <w:shd w:val="clear" w:color="auto" w:fill="auto"/>
            <w:noWrap/>
            <w:vAlign w:val="bottom"/>
          </w:tcPr>
          <w:p w14:paraId="2F02C5D1" w14:textId="7BB8B309" w:rsidR="00553086" w:rsidRPr="00850149" w:rsidRDefault="00553086"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1.701.956</w:t>
            </w:r>
          </w:p>
        </w:tc>
        <w:tc>
          <w:tcPr>
            <w:tcW w:w="992" w:type="dxa"/>
            <w:tcBorders>
              <w:top w:val="nil"/>
              <w:left w:val="nil"/>
              <w:bottom w:val="nil"/>
              <w:right w:val="nil"/>
            </w:tcBorders>
            <w:shd w:val="clear" w:color="auto" w:fill="auto"/>
            <w:noWrap/>
            <w:vAlign w:val="bottom"/>
          </w:tcPr>
          <w:p w14:paraId="186B9CFF" w14:textId="77B9512F" w:rsidR="00553086" w:rsidRPr="00850149" w:rsidRDefault="00553086"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3.110.898</w:t>
            </w:r>
          </w:p>
        </w:tc>
        <w:tc>
          <w:tcPr>
            <w:tcW w:w="851" w:type="dxa"/>
            <w:tcBorders>
              <w:top w:val="nil"/>
              <w:left w:val="nil"/>
              <w:bottom w:val="nil"/>
              <w:right w:val="nil"/>
            </w:tcBorders>
            <w:shd w:val="clear" w:color="auto" w:fill="auto"/>
            <w:noWrap/>
            <w:vAlign w:val="bottom"/>
          </w:tcPr>
          <w:p w14:paraId="7372B3B5" w14:textId="1B6C6E17" w:rsidR="00553086" w:rsidRPr="00850149" w:rsidRDefault="00553086"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237.948</w:t>
            </w:r>
          </w:p>
        </w:tc>
        <w:tc>
          <w:tcPr>
            <w:tcW w:w="550" w:type="dxa"/>
            <w:tcBorders>
              <w:top w:val="nil"/>
              <w:left w:val="nil"/>
              <w:bottom w:val="nil"/>
              <w:right w:val="nil"/>
            </w:tcBorders>
            <w:shd w:val="clear" w:color="auto" w:fill="auto"/>
            <w:noWrap/>
            <w:vAlign w:val="bottom"/>
          </w:tcPr>
          <w:p w14:paraId="12651520" w14:textId="3B3E1361" w:rsidR="00553086"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842" w:type="dxa"/>
            <w:tcBorders>
              <w:top w:val="nil"/>
              <w:left w:val="nil"/>
              <w:bottom w:val="nil"/>
              <w:right w:val="nil"/>
            </w:tcBorders>
            <w:shd w:val="clear" w:color="auto" w:fill="auto"/>
            <w:noWrap/>
            <w:vAlign w:val="bottom"/>
          </w:tcPr>
          <w:p w14:paraId="4AE83588" w14:textId="7D5F065B" w:rsidR="00553086" w:rsidRPr="00850149" w:rsidRDefault="00553086"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25.731</w:t>
            </w:r>
          </w:p>
        </w:tc>
        <w:tc>
          <w:tcPr>
            <w:tcW w:w="1018" w:type="dxa"/>
            <w:tcBorders>
              <w:top w:val="nil"/>
              <w:left w:val="nil"/>
              <w:bottom w:val="nil"/>
              <w:right w:val="nil"/>
            </w:tcBorders>
            <w:shd w:val="clear" w:color="auto" w:fill="auto"/>
            <w:noWrap/>
            <w:vAlign w:val="bottom"/>
          </w:tcPr>
          <w:p w14:paraId="495A7221" w14:textId="4183DB4D" w:rsidR="00553086" w:rsidRPr="00850149" w:rsidRDefault="00553086"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633.347</w:t>
            </w:r>
          </w:p>
        </w:tc>
        <w:tc>
          <w:tcPr>
            <w:tcW w:w="710" w:type="dxa"/>
            <w:tcBorders>
              <w:top w:val="nil"/>
              <w:left w:val="nil"/>
              <w:bottom w:val="nil"/>
              <w:right w:val="nil"/>
            </w:tcBorders>
            <w:vAlign w:val="bottom"/>
          </w:tcPr>
          <w:p w14:paraId="2DD94005" w14:textId="7A80F7C1" w:rsidR="00553086" w:rsidRPr="00850149" w:rsidRDefault="00553086"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109</w:t>
            </w:r>
          </w:p>
        </w:tc>
        <w:tc>
          <w:tcPr>
            <w:tcW w:w="1024" w:type="dxa"/>
            <w:tcBorders>
              <w:top w:val="nil"/>
              <w:left w:val="nil"/>
              <w:bottom w:val="nil"/>
              <w:right w:val="nil"/>
            </w:tcBorders>
            <w:vAlign w:val="bottom"/>
          </w:tcPr>
          <w:p w14:paraId="0279C61A" w14:textId="40AD9EB3" w:rsidR="00553086" w:rsidRPr="00850149" w:rsidRDefault="00553086"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5.709.989</w:t>
            </w:r>
          </w:p>
        </w:tc>
      </w:tr>
      <w:tr w:rsidR="00850149" w:rsidRPr="00553086" w14:paraId="4617E57B" w14:textId="77777777" w:rsidTr="00850149">
        <w:trPr>
          <w:trHeight w:val="113"/>
        </w:trPr>
        <w:tc>
          <w:tcPr>
            <w:tcW w:w="2487" w:type="dxa"/>
            <w:tcBorders>
              <w:top w:val="nil"/>
              <w:left w:val="nil"/>
              <w:bottom w:val="nil"/>
              <w:right w:val="nil"/>
            </w:tcBorders>
            <w:shd w:val="clear" w:color="auto" w:fill="auto"/>
            <w:vAlign w:val="center"/>
          </w:tcPr>
          <w:p w14:paraId="7BBF8451" w14:textId="77777777" w:rsidR="00850149" w:rsidRPr="009128F0" w:rsidRDefault="00850149" w:rsidP="00850149">
            <w:pPr>
              <w:pStyle w:val="Balk1"/>
              <w:spacing w:before="0"/>
              <w:ind w:left="-69"/>
              <w:rPr>
                <w:rFonts w:ascii="Arial" w:hAnsi="Arial" w:cs="Arial"/>
                <w:color w:val="000000" w:themeColor="text1"/>
                <w:sz w:val="14"/>
                <w:szCs w:val="14"/>
                <w:u w:val="none"/>
              </w:rPr>
            </w:pPr>
            <w:r w:rsidRPr="009128F0">
              <w:rPr>
                <w:rFonts w:ascii="Arial" w:hAnsi="Arial" w:cs="Arial"/>
                <w:color w:val="000000" w:themeColor="text1"/>
                <w:sz w:val="14"/>
                <w:szCs w:val="14"/>
                <w:u w:val="none"/>
              </w:rPr>
              <w:t>VII. Özel Cari Hesaplar Diğer-YP</w:t>
            </w:r>
          </w:p>
        </w:tc>
        <w:tc>
          <w:tcPr>
            <w:tcW w:w="916" w:type="dxa"/>
            <w:tcBorders>
              <w:top w:val="nil"/>
              <w:left w:val="nil"/>
              <w:bottom w:val="nil"/>
              <w:right w:val="nil"/>
            </w:tcBorders>
            <w:shd w:val="clear" w:color="auto" w:fill="auto"/>
            <w:noWrap/>
            <w:vAlign w:val="bottom"/>
          </w:tcPr>
          <w:p w14:paraId="7D440DF5" w14:textId="5FAE0EF8"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1.916.195</w:t>
            </w:r>
          </w:p>
        </w:tc>
        <w:tc>
          <w:tcPr>
            <w:tcW w:w="992" w:type="dxa"/>
            <w:tcBorders>
              <w:top w:val="nil"/>
              <w:left w:val="nil"/>
              <w:bottom w:val="nil"/>
              <w:right w:val="nil"/>
            </w:tcBorders>
            <w:shd w:val="clear" w:color="auto" w:fill="auto"/>
            <w:noWrap/>
            <w:vAlign w:val="bottom"/>
          </w:tcPr>
          <w:p w14:paraId="36D87DFE" w14:textId="04CA01F0"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992" w:type="dxa"/>
            <w:tcBorders>
              <w:top w:val="nil"/>
              <w:left w:val="nil"/>
              <w:bottom w:val="nil"/>
              <w:right w:val="nil"/>
            </w:tcBorders>
            <w:shd w:val="clear" w:color="auto" w:fill="auto"/>
            <w:noWrap/>
            <w:vAlign w:val="bottom"/>
          </w:tcPr>
          <w:p w14:paraId="2A665B35" w14:textId="21A7266F"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851" w:type="dxa"/>
            <w:tcBorders>
              <w:top w:val="nil"/>
              <w:left w:val="nil"/>
              <w:bottom w:val="nil"/>
              <w:right w:val="nil"/>
            </w:tcBorders>
            <w:shd w:val="clear" w:color="auto" w:fill="auto"/>
            <w:noWrap/>
            <w:vAlign w:val="bottom"/>
          </w:tcPr>
          <w:p w14:paraId="33C5C33E" w14:textId="4A7D7B7D"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550" w:type="dxa"/>
            <w:tcBorders>
              <w:top w:val="nil"/>
              <w:left w:val="nil"/>
              <w:bottom w:val="nil"/>
              <w:right w:val="nil"/>
            </w:tcBorders>
            <w:shd w:val="clear" w:color="auto" w:fill="auto"/>
            <w:noWrap/>
            <w:vAlign w:val="bottom"/>
          </w:tcPr>
          <w:p w14:paraId="44DFE3D6" w14:textId="4A87FE6B"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842" w:type="dxa"/>
            <w:tcBorders>
              <w:top w:val="nil"/>
              <w:left w:val="nil"/>
              <w:bottom w:val="nil"/>
              <w:right w:val="nil"/>
            </w:tcBorders>
            <w:shd w:val="clear" w:color="auto" w:fill="auto"/>
            <w:noWrap/>
            <w:vAlign w:val="bottom"/>
          </w:tcPr>
          <w:p w14:paraId="5C345910" w14:textId="65BCF38B"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1018" w:type="dxa"/>
            <w:tcBorders>
              <w:top w:val="nil"/>
              <w:left w:val="nil"/>
              <w:bottom w:val="nil"/>
              <w:right w:val="nil"/>
            </w:tcBorders>
            <w:shd w:val="clear" w:color="auto" w:fill="auto"/>
            <w:noWrap/>
            <w:vAlign w:val="bottom"/>
          </w:tcPr>
          <w:p w14:paraId="5F49B039" w14:textId="493D5575"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710" w:type="dxa"/>
            <w:tcBorders>
              <w:top w:val="nil"/>
              <w:left w:val="nil"/>
              <w:bottom w:val="nil"/>
              <w:right w:val="nil"/>
            </w:tcBorders>
            <w:vAlign w:val="bottom"/>
          </w:tcPr>
          <w:p w14:paraId="28FA6CC0" w14:textId="5709BEA8"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1024" w:type="dxa"/>
            <w:tcBorders>
              <w:top w:val="nil"/>
              <w:left w:val="nil"/>
              <w:bottom w:val="nil"/>
              <w:right w:val="nil"/>
            </w:tcBorders>
            <w:vAlign w:val="bottom"/>
          </w:tcPr>
          <w:p w14:paraId="2A2AC6C3" w14:textId="3381270C"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1.916.195</w:t>
            </w:r>
          </w:p>
        </w:tc>
      </w:tr>
      <w:tr w:rsidR="00850149" w:rsidRPr="00553086" w14:paraId="6FD93199" w14:textId="77777777" w:rsidTr="00850149">
        <w:trPr>
          <w:trHeight w:val="113"/>
        </w:trPr>
        <w:tc>
          <w:tcPr>
            <w:tcW w:w="2487" w:type="dxa"/>
            <w:tcBorders>
              <w:top w:val="nil"/>
              <w:left w:val="nil"/>
              <w:bottom w:val="nil"/>
              <w:right w:val="nil"/>
            </w:tcBorders>
            <w:shd w:val="clear" w:color="auto" w:fill="auto"/>
            <w:vAlign w:val="center"/>
          </w:tcPr>
          <w:p w14:paraId="1DCB73D5" w14:textId="77777777" w:rsidR="00850149" w:rsidRPr="009128F0" w:rsidRDefault="00850149" w:rsidP="00850149">
            <w:pPr>
              <w:pStyle w:val="Balk1"/>
              <w:spacing w:before="0"/>
              <w:ind w:left="-108" w:firstLine="360"/>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 xml:space="preserve">Yurtiçinde Yer. Tüz K. </w:t>
            </w:r>
          </w:p>
        </w:tc>
        <w:tc>
          <w:tcPr>
            <w:tcW w:w="916" w:type="dxa"/>
            <w:tcBorders>
              <w:top w:val="nil"/>
              <w:left w:val="nil"/>
              <w:bottom w:val="nil"/>
              <w:right w:val="nil"/>
            </w:tcBorders>
            <w:shd w:val="clear" w:color="auto" w:fill="auto"/>
            <w:noWrap/>
            <w:vAlign w:val="bottom"/>
          </w:tcPr>
          <w:p w14:paraId="2127652F" w14:textId="7CC3C0DC"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1.309.035</w:t>
            </w:r>
          </w:p>
        </w:tc>
        <w:tc>
          <w:tcPr>
            <w:tcW w:w="992" w:type="dxa"/>
            <w:tcBorders>
              <w:top w:val="nil"/>
              <w:left w:val="nil"/>
              <w:bottom w:val="nil"/>
              <w:right w:val="nil"/>
            </w:tcBorders>
            <w:shd w:val="clear" w:color="auto" w:fill="auto"/>
            <w:noWrap/>
            <w:vAlign w:val="bottom"/>
          </w:tcPr>
          <w:p w14:paraId="7F617564" w14:textId="54B91021"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58E17BCE" w14:textId="247A260D"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851" w:type="dxa"/>
            <w:tcBorders>
              <w:top w:val="nil"/>
              <w:left w:val="nil"/>
              <w:bottom w:val="nil"/>
              <w:right w:val="nil"/>
            </w:tcBorders>
            <w:shd w:val="clear" w:color="auto" w:fill="auto"/>
            <w:noWrap/>
            <w:vAlign w:val="bottom"/>
          </w:tcPr>
          <w:p w14:paraId="5D577F0D" w14:textId="4AF73D35"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00B2012D" w14:textId="5E38190C"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47E3BA98" w14:textId="1CD804EC"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067A293F" w14:textId="5104528D"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710" w:type="dxa"/>
            <w:tcBorders>
              <w:top w:val="nil"/>
              <w:left w:val="nil"/>
              <w:bottom w:val="nil"/>
              <w:right w:val="nil"/>
            </w:tcBorders>
            <w:vAlign w:val="bottom"/>
          </w:tcPr>
          <w:p w14:paraId="178D1488" w14:textId="2BE42200"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1024" w:type="dxa"/>
            <w:tcBorders>
              <w:top w:val="nil"/>
              <w:left w:val="nil"/>
              <w:bottom w:val="nil"/>
              <w:right w:val="nil"/>
            </w:tcBorders>
            <w:vAlign w:val="bottom"/>
          </w:tcPr>
          <w:p w14:paraId="1A595331" w14:textId="7CCABF64"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1.309.035</w:t>
            </w:r>
          </w:p>
        </w:tc>
      </w:tr>
      <w:tr w:rsidR="00850149" w:rsidRPr="00553086" w14:paraId="708ED34E" w14:textId="77777777" w:rsidTr="00850149">
        <w:trPr>
          <w:trHeight w:val="113"/>
        </w:trPr>
        <w:tc>
          <w:tcPr>
            <w:tcW w:w="2487" w:type="dxa"/>
            <w:tcBorders>
              <w:top w:val="nil"/>
              <w:left w:val="nil"/>
              <w:bottom w:val="nil"/>
              <w:right w:val="nil"/>
            </w:tcBorders>
            <w:shd w:val="clear" w:color="auto" w:fill="auto"/>
            <w:vAlign w:val="center"/>
          </w:tcPr>
          <w:p w14:paraId="7A50C0A0" w14:textId="77777777" w:rsidR="00850149" w:rsidRPr="009128F0" w:rsidRDefault="00850149" w:rsidP="00850149">
            <w:pPr>
              <w:pStyle w:val="Balk1"/>
              <w:spacing w:before="0"/>
              <w:ind w:left="-108" w:firstLine="360"/>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Yurtdışında Yer. Tüz K.</w:t>
            </w:r>
          </w:p>
        </w:tc>
        <w:tc>
          <w:tcPr>
            <w:tcW w:w="916" w:type="dxa"/>
            <w:tcBorders>
              <w:top w:val="nil"/>
              <w:left w:val="nil"/>
              <w:bottom w:val="nil"/>
              <w:right w:val="nil"/>
            </w:tcBorders>
            <w:shd w:val="clear" w:color="auto" w:fill="auto"/>
            <w:noWrap/>
            <w:vAlign w:val="bottom"/>
          </w:tcPr>
          <w:p w14:paraId="06FAB8AF" w14:textId="091D48C2"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161.922</w:t>
            </w:r>
          </w:p>
        </w:tc>
        <w:tc>
          <w:tcPr>
            <w:tcW w:w="992" w:type="dxa"/>
            <w:tcBorders>
              <w:top w:val="nil"/>
              <w:left w:val="nil"/>
              <w:bottom w:val="nil"/>
              <w:right w:val="nil"/>
            </w:tcBorders>
            <w:shd w:val="clear" w:color="auto" w:fill="auto"/>
            <w:noWrap/>
            <w:vAlign w:val="bottom"/>
          </w:tcPr>
          <w:p w14:paraId="5B8BBD1B" w14:textId="5AACB350"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1AE2A31B" w14:textId="7D127D43"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851" w:type="dxa"/>
            <w:tcBorders>
              <w:top w:val="nil"/>
              <w:left w:val="nil"/>
              <w:bottom w:val="nil"/>
              <w:right w:val="nil"/>
            </w:tcBorders>
            <w:shd w:val="clear" w:color="auto" w:fill="auto"/>
            <w:noWrap/>
            <w:vAlign w:val="bottom"/>
          </w:tcPr>
          <w:p w14:paraId="039804AD" w14:textId="09F3E915"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79F8075C" w14:textId="2925DAD2"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3B3F3C33" w14:textId="26419B04"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03F53A09" w14:textId="2DDFDE64"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710" w:type="dxa"/>
            <w:tcBorders>
              <w:top w:val="nil"/>
              <w:left w:val="nil"/>
              <w:bottom w:val="nil"/>
              <w:right w:val="nil"/>
            </w:tcBorders>
            <w:vAlign w:val="bottom"/>
          </w:tcPr>
          <w:p w14:paraId="71C02603" w14:textId="69F93436"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1024" w:type="dxa"/>
            <w:tcBorders>
              <w:top w:val="nil"/>
              <w:left w:val="nil"/>
              <w:bottom w:val="nil"/>
              <w:right w:val="nil"/>
            </w:tcBorders>
            <w:vAlign w:val="bottom"/>
          </w:tcPr>
          <w:p w14:paraId="737F2A83" w14:textId="437CDD78"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161.922</w:t>
            </w:r>
          </w:p>
        </w:tc>
      </w:tr>
      <w:tr w:rsidR="00850149" w:rsidRPr="00553086" w14:paraId="32996460" w14:textId="77777777" w:rsidTr="00850149">
        <w:trPr>
          <w:trHeight w:val="113"/>
        </w:trPr>
        <w:tc>
          <w:tcPr>
            <w:tcW w:w="2487" w:type="dxa"/>
            <w:tcBorders>
              <w:top w:val="nil"/>
              <w:left w:val="nil"/>
              <w:bottom w:val="nil"/>
              <w:right w:val="nil"/>
            </w:tcBorders>
            <w:shd w:val="clear" w:color="auto" w:fill="auto"/>
            <w:vAlign w:val="center"/>
          </w:tcPr>
          <w:p w14:paraId="324D50F2" w14:textId="77777777" w:rsidR="00850149" w:rsidRPr="009128F0" w:rsidRDefault="00850149" w:rsidP="00850149">
            <w:pPr>
              <w:pStyle w:val="Balk1"/>
              <w:spacing w:before="0"/>
              <w:ind w:left="284"/>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Bankalar ve Katılım Bankaları</w:t>
            </w:r>
          </w:p>
        </w:tc>
        <w:tc>
          <w:tcPr>
            <w:tcW w:w="916" w:type="dxa"/>
            <w:tcBorders>
              <w:top w:val="nil"/>
              <w:left w:val="nil"/>
              <w:bottom w:val="nil"/>
              <w:right w:val="nil"/>
            </w:tcBorders>
            <w:shd w:val="clear" w:color="auto" w:fill="auto"/>
            <w:noWrap/>
            <w:vAlign w:val="bottom"/>
          </w:tcPr>
          <w:p w14:paraId="5B272642" w14:textId="284917C4"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445.238</w:t>
            </w:r>
          </w:p>
        </w:tc>
        <w:tc>
          <w:tcPr>
            <w:tcW w:w="992" w:type="dxa"/>
            <w:tcBorders>
              <w:top w:val="nil"/>
              <w:left w:val="nil"/>
              <w:bottom w:val="nil"/>
              <w:right w:val="nil"/>
            </w:tcBorders>
            <w:shd w:val="clear" w:color="auto" w:fill="auto"/>
            <w:noWrap/>
            <w:vAlign w:val="bottom"/>
          </w:tcPr>
          <w:p w14:paraId="07F3A3B9" w14:textId="2E67DF2D"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28DC9958" w14:textId="495C6A8D"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851" w:type="dxa"/>
            <w:tcBorders>
              <w:top w:val="nil"/>
              <w:left w:val="nil"/>
              <w:bottom w:val="nil"/>
              <w:right w:val="nil"/>
            </w:tcBorders>
            <w:shd w:val="clear" w:color="auto" w:fill="auto"/>
            <w:noWrap/>
            <w:vAlign w:val="bottom"/>
          </w:tcPr>
          <w:p w14:paraId="31F39418" w14:textId="6D418166"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68852F5D" w14:textId="2C486EA0"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5876EA09" w14:textId="3DE4B4A8"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64FD40A5" w14:textId="00635CC7"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710" w:type="dxa"/>
            <w:tcBorders>
              <w:top w:val="nil"/>
              <w:left w:val="nil"/>
              <w:bottom w:val="nil"/>
              <w:right w:val="nil"/>
            </w:tcBorders>
            <w:vAlign w:val="bottom"/>
          </w:tcPr>
          <w:p w14:paraId="62A5F0ED" w14:textId="1854F022"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1024" w:type="dxa"/>
            <w:tcBorders>
              <w:top w:val="nil"/>
              <w:left w:val="nil"/>
              <w:bottom w:val="nil"/>
              <w:right w:val="nil"/>
            </w:tcBorders>
            <w:vAlign w:val="bottom"/>
          </w:tcPr>
          <w:p w14:paraId="13189F06" w14:textId="17218582"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445.238</w:t>
            </w:r>
          </w:p>
        </w:tc>
      </w:tr>
      <w:tr w:rsidR="00850149" w:rsidRPr="00553086" w14:paraId="1E1CA9F6" w14:textId="77777777" w:rsidTr="00850149">
        <w:trPr>
          <w:trHeight w:val="113"/>
        </w:trPr>
        <w:tc>
          <w:tcPr>
            <w:tcW w:w="2487" w:type="dxa"/>
            <w:tcBorders>
              <w:top w:val="nil"/>
              <w:left w:val="nil"/>
              <w:bottom w:val="nil"/>
              <w:right w:val="nil"/>
            </w:tcBorders>
            <w:shd w:val="clear" w:color="auto" w:fill="auto"/>
            <w:vAlign w:val="center"/>
          </w:tcPr>
          <w:p w14:paraId="41AC7D62" w14:textId="77777777" w:rsidR="00850149" w:rsidRPr="009128F0" w:rsidRDefault="00850149" w:rsidP="00850149">
            <w:pPr>
              <w:pStyle w:val="Balk1"/>
              <w:spacing w:before="0"/>
              <w:ind w:left="459"/>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TCMB</w:t>
            </w:r>
          </w:p>
        </w:tc>
        <w:tc>
          <w:tcPr>
            <w:tcW w:w="916" w:type="dxa"/>
            <w:tcBorders>
              <w:top w:val="nil"/>
              <w:left w:val="nil"/>
              <w:bottom w:val="nil"/>
              <w:right w:val="nil"/>
            </w:tcBorders>
            <w:shd w:val="clear" w:color="auto" w:fill="auto"/>
            <w:noWrap/>
            <w:vAlign w:val="bottom"/>
          </w:tcPr>
          <w:p w14:paraId="1152EF86" w14:textId="3B9F8413" w:rsidR="00850149" w:rsidRPr="00D42DB2" w:rsidRDefault="00850149" w:rsidP="00850149">
            <w:pPr>
              <w:jc w:val="right"/>
              <w:rPr>
                <w:rFonts w:ascii="Arial" w:hAnsi="Arial" w:cs="Arial"/>
                <w:color w:val="000000" w:themeColor="text1"/>
                <w:sz w:val="13"/>
                <w:szCs w:val="13"/>
              </w:rPr>
            </w:pPr>
            <w:r w:rsidRPr="004E346A">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35BB8FC4" w14:textId="61E99664"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778732DC" w14:textId="79707CC2"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851" w:type="dxa"/>
            <w:tcBorders>
              <w:top w:val="nil"/>
              <w:left w:val="nil"/>
              <w:bottom w:val="nil"/>
              <w:right w:val="nil"/>
            </w:tcBorders>
            <w:shd w:val="clear" w:color="auto" w:fill="auto"/>
            <w:noWrap/>
            <w:vAlign w:val="bottom"/>
          </w:tcPr>
          <w:p w14:paraId="18B707E7" w14:textId="050E1DCB"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40B6E4A3" w14:textId="71C8BCC6"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436E1223" w14:textId="09F36075"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70BAA925" w14:textId="7EEAE57A"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710" w:type="dxa"/>
            <w:tcBorders>
              <w:top w:val="nil"/>
              <w:left w:val="nil"/>
              <w:bottom w:val="nil"/>
              <w:right w:val="nil"/>
            </w:tcBorders>
            <w:vAlign w:val="bottom"/>
          </w:tcPr>
          <w:p w14:paraId="43F7E7E1" w14:textId="0D8D0D24"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1024" w:type="dxa"/>
            <w:tcBorders>
              <w:top w:val="nil"/>
              <w:left w:val="nil"/>
              <w:bottom w:val="nil"/>
              <w:right w:val="nil"/>
            </w:tcBorders>
            <w:vAlign w:val="bottom"/>
          </w:tcPr>
          <w:p w14:paraId="18876AE6" w14:textId="7E5010EC" w:rsidR="00850149" w:rsidRPr="00D42DB2" w:rsidRDefault="00850149" w:rsidP="00850149">
            <w:pPr>
              <w:jc w:val="right"/>
              <w:rPr>
                <w:rFonts w:ascii="Arial" w:hAnsi="Arial" w:cs="Arial"/>
                <w:color w:val="000000" w:themeColor="text1"/>
                <w:sz w:val="13"/>
                <w:szCs w:val="13"/>
              </w:rPr>
            </w:pPr>
            <w:r w:rsidRPr="00072724">
              <w:rPr>
                <w:rFonts w:ascii="Arial" w:hAnsi="Arial" w:cs="Arial"/>
                <w:color w:val="000000" w:themeColor="text1"/>
                <w:sz w:val="13"/>
                <w:szCs w:val="13"/>
              </w:rPr>
              <w:t>-</w:t>
            </w:r>
          </w:p>
        </w:tc>
      </w:tr>
      <w:tr w:rsidR="00850149" w:rsidRPr="00553086" w14:paraId="414D6198" w14:textId="77777777" w:rsidTr="00850149">
        <w:trPr>
          <w:trHeight w:val="113"/>
        </w:trPr>
        <w:tc>
          <w:tcPr>
            <w:tcW w:w="2487" w:type="dxa"/>
            <w:tcBorders>
              <w:top w:val="nil"/>
              <w:left w:val="nil"/>
              <w:bottom w:val="nil"/>
              <w:right w:val="nil"/>
            </w:tcBorders>
            <w:shd w:val="clear" w:color="auto" w:fill="auto"/>
            <w:vAlign w:val="center"/>
          </w:tcPr>
          <w:p w14:paraId="4CB102E1" w14:textId="77777777" w:rsidR="00850149" w:rsidRPr="009128F0" w:rsidRDefault="00850149" w:rsidP="00850149">
            <w:pPr>
              <w:pStyle w:val="Balk1"/>
              <w:spacing w:before="0"/>
              <w:ind w:left="459"/>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Yurtiçi Bankalar</w:t>
            </w:r>
          </w:p>
        </w:tc>
        <w:tc>
          <w:tcPr>
            <w:tcW w:w="916" w:type="dxa"/>
            <w:tcBorders>
              <w:top w:val="nil"/>
              <w:left w:val="nil"/>
              <w:bottom w:val="nil"/>
              <w:right w:val="nil"/>
            </w:tcBorders>
            <w:shd w:val="clear" w:color="auto" w:fill="auto"/>
            <w:noWrap/>
            <w:vAlign w:val="bottom"/>
          </w:tcPr>
          <w:p w14:paraId="3DC85AA3" w14:textId="53FEA413" w:rsidR="00850149" w:rsidRPr="00D42DB2" w:rsidRDefault="00850149" w:rsidP="00850149">
            <w:pPr>
              <w:jc w:val="right"/>
              <w:rPr>
                <w:rFonts w:ascii="Arial" w:hAnsi="Arial" w:cs="Arial"/>
                <w:color w:val="000000" w:themeColor="text1"/>
                <w:sz w:val="13"/>
                <w:szCs w:val="13"/>
              </w:rPr>
            </w:pPr>
            <w:r w:rsidRPr="004E346A">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4A4A0471" w14:textId="593B5A63"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14994C1A" w14:textId="6B6F2100"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851" w:type="dxa"/>
            <w:tcBorders>
              <w:top w:val="nil"/>
              <w:left w:val="nil"/>
              <w:bottom w:val="nil"/>
              <w:right w:val="nil"/>
            </w:tcBorders>
            <w:shd w:val="clear" w:color="auto" w:fill="auto"/>
            <w:noWrap/>
            <w:vAlign w:val="bottom"/>
          </w:tcPr>
          <w:p w14:paraId="58094E3F" w14:textId="0999B26A"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780BA7B1" w14:textId="3CFEF12A"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722D2536" w14:textId="58C830A9"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48F988D2" w14:textId="14727974"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710" w:type="dxa"/>
            <w:tcBorders>
              <w:top w:val="nil"/>
              <w:left w:val="nil"/>
              <w:bottom w:val="nil"/>
              <w:right w:val="nil"/>
            </w:tcBorders>
            <w:vAlign w:val="bottom"/>
          </w:tcPr>
          <w:p w14:paraId="2802B20A" w14:textId="773DC7CF"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1024" w:type="dxa"/>
            <w:tcBorders>
              <w:top w:val="nil"/>
              <w:left w:val="nil"/>
              <w:bottom w:val="nil"/>
              <w:right w:val="nil"/>
            </w:tcBorders>
            <w:vAlign w:val="bottom"/>
          </w:tcPr>
          <w:p w14:paraId="0A74E3A2" w14:textId="627F3F08" w:rsidR="00850149" w:rsidRPr="00D42DB2" w:rsidRDefault="00850149" w:rsidP="00850149">
            <w:pPr>
              <w:jc w:val="right"/>
              <w:rPr>
                <w:rFonts w:ascii="Arial" w:hAnsi="Arial" w:cs="Arial"/>
                <w:color w:val="000000" w:themeColor="text1"/>
                <w:sz w:val="13"/>
                <w:szCs w:val="13"/>
              </w:rPr>
            </w:pPr>
            <w:r w:rsidRPr="00072724">
              <w:rPr>
                <w:rFonts w:ascii="Arial" w:hAnsi="Arial" w:cs="Arial"/>
                <w:color w:val="000000" w:themeColor="text1"/>
                <w:sz w:val="13"/>
                <w:szCs w:val="13"/>
              </w:rPr>
              <w:t>-</w:t>
            </w:r>
          </w:p>
        </w:tc>
      </w:tr>
      <w:tr w:rsidR="00850149" w:rsidRPr="00553086" w14:paraId="6EA6FBDD" w14:textId="77777777" w:rsidTr="00850149">
        <w:trPr>
          <w:trHeight w:val="113"/>
        </w:trPr>
        <w:tc>
          <w:tcPr>
            <w:tcW w:w="2487" w:type="dxa"/>
            <w:tcBorders>
              <w:top w:val="nil"/>
              <w:left w:val="nil"/>
              <w:bottom w:val="nil"/>
              <w:right w:val="nil"/>
            </w:tcBorders>
            <w:shd w:val="clear" w:color="auto" w:fill="auto"/>
            <w:vAlign w:val="center"/>
          </w:tcPr>
          <w:p w14:paraId="50A5D058" w14:textId="77777777" w:rsidR="00850149" w:rsidRPr="009128F0" w:rsidRDefault="00850149" w:rsidP="00850149">
            <w:pPr>
              <w:pStyle w:val="Balk1"/>
              <w:spacing w:before="0"/>
              <w:ind w:left="459"/>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Yurtdışı Bankalar</w:t>
            </w:r>
          </w:p>
        </w:tc>
        <w:tc>
          <w:tcPr>
            <w:tcW w:w="916" w:type="dxa"/>
            <w:tcBorders>
              <w:top w:val="nil"/>
              <w:left w:val="nil"/>
              <w:bottom w:val="nil"/>
              <w:right w:val="nil"/>
            </w:tcBorders>
            <w:shd w:val="clear" w:color="auto" w:fill="auto"/>
            <w:noWrap/>
            <w:vAlign w:val="bottom"/>
          </w:tcPr>
          <w:p w14:paraId="0436AECB" w14:textId="6B6BCD3A"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444.791</w:t>
            </w:r>
          </w:p>
        </w:tc>
        <w:tc>
          <w:tcPr>
            <w:tcW w:w="992" w:type="dxa"/>
            <w:tcBorders>
              <w:top w:val="nil"/>
              <w:left w:val="nil"/>
              <w:bottom w:val="nil"/>
              <w:right w:val="nil"/>
            </w:tcBorders>
            <w:shd w:val="clear" w:color="auto" w:fill="auto"/>
            <w:noWrap/>
            <w:vAlign w:val="bottom"/>
          </w:tcPr>
          <w:p w14:paraId="40DC47A9" w14:textId="55075C8F"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5DB5F4C9" w14:textId="2151E707"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851" w:type="dxa"/>
            <w:tcBorders>
              <w:top w:val="nil"/>
              <w:left w:val="nil"/>
              <w:bottom w:val="nil"/>
              <w:right w:val="nil"/>
            </w:tcBorders>
            <w:shd w:val="clear" w:color="auto" w:fill="auto"/>
            <w:noWrap/>
            <w:vAlign w:val="bottom"/>
          </w:tcPr>
          <w:p w14:paraId="287CAD6B" w14:textId="685E52CA"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5215B903" w14:textId="1B76AE34"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26678B72" w14:textId="12FF9A2A"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6D5D68B5" w14:textId="06AA09DF"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710" w:type="dxa"/>
            <w:tcBorders>
              <w:top w:val="nil"/>
              <w:left w:val="nil"/>
              <w:bottom w:val="nil"/>
              <w:right w:val="nil"/>
            </w:tcBorders>
            <w:vAlign w:val="bottom"/>
          </w:tcPr>
          <w:p w14:paraId="3386CEDB" w14:textId="18275713"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1024" w:type="dxa"/>
            <w:tcBorders>
              <w:top w:val="nil"/>
              <w:left w:val="nil"/>
              <w:bottom w:val="nil"/>
              <w:right w:val="nil"/>
            </w:tcBorders>
            <w:vAlign w:val="bottom"/>
          </w:tcPr>
          <w:p w14:paraId="55BA7F00" w14:textId="21AD1F8F"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444.791</w:t>
            </w:r>
          </w:p>
        </w:tc>
      </w:tr>
      <w:tr w:rsidR="00850149" w:rsidRPr="00553086" w14:paraId="6779D496" w14:textId="77777777" w:rsidTr="00850149">
        <w:trPr>
          <w:trHeight w:val="113"/>
        </w:trPr>
        <w:tc>
          <w:tcPr>
            <w:tcW w:w="2487" w:type="dxa"/>
            <w:tcBorders>
              <w:top w:val="nil"/>
              <w:left w:val="nil"/>
              <w:bottom w:val="nil"/>
              <w:right w:val="nil"/>
            </w:tcBorders>
            <w:shd w:val="clear" w:color="auto" w:fill="auto"/>
            <w:vAlign w:val="center"/>
          </w:tcPr>
          <w:p w14:paraId="17193776" w14:textId="77777777" w:rsidR="00850149" w:rsidRPr="009128F0" w:rsidRDefault="00850149" w:rsidP="00850149">
            <w:pPr>
              <w:pStyle w:val="Balk1"/>
              <w:spacing w:before="0"/>
              <w:ind w:left="459"/>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Katılım Bankası</w:t>
            </w:r>
          </w:p>
        </w:tc>
        <w:tc>
          <w:tcPr>
            <w:tcW w:w="916" w:type="dxa"/>
            <w:tcBorders>
              <w:top w:val="nil"/>
              <w:left w:val="nil"/>
              <w:bottom w:val="nil"/>
              <w:right w:val="nil"/>
            </w:tcBorders>
            <w:shd w:val="clear" w:color="auto" w:fill="auto"/>
            <w:noWrap/>
            <w:vAlign w:val="bottom"/>
          </w:tcPr>
          <w:p w14:paraId="3D716C2E" w14:textId="09A08399"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447</w:t>
            </w:r>
          </w:p>
        </w:tc>
        <w:tc>
          <w:tcPr>
            <w:tcW w:w="992" w:type="dxa"/>
            <w:tcBorders>
              <w:top w:val="nil"/>
              <w:left w:val="nil"/>
              <w:bottom w:val="nil"/>
              <w:right w:val="nil"/>
            </w:tcBorders>
            <w:shd w:val="clear" w:color="auto" w:fill="auto"/>
            <w:noWrap/>
            <w:vAlign w:val="bottom"/>
          </w:tcPr>
          <w:p w14:paraId="434FF109" w14:textId="1676B690"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6CDEB551" w14:textId="5E18ABEB"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851" w:type="dxa"/>
            <w:tcBorders>
              <w:top w:val="nil"/>
              <w:left w:val="nil"/>
              <w:bottom w:val="nil"/>
              <w:right w:val="nil"/>
            </w:tcBorders>
            <w:shd w:val="clear" w:color="auto" w:fill="auto"/>
            <w:noWrap/>
            <w:vAlign w:val="bottom"/>
          </w:tcPr>
          <w:p w14:paraId="36DED678" w14:textId="059AF7C3"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1DD67EC1" w14:textId="3305C17B"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48C97EB1" w14:textId="72C9FDC5"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750E1833" w14:textId="4449625D"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710" w:type="dxa"/>
            <w:tcBorders>
              <w:top w:val="nil"/>
              <w:left w:val="nil"/>
              <w:bottom w:val="nil"/>
              <w:right w:val="nil"/>
            </w:tcBorders>
            <w:vAlign w:val="bottom"/>
          </w:tcPr>
          <w:p w14:paraId="38C35CCE" w14:textId="38442595"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1024" w:type="dxa"/>
            <w:tcBorders>
              <w:top w:val="nil"/>
              <w:left w:val="nil"/>
              <w:bottom w:val="nil"/>
              <w:right w:val="nil"/>
            </w:tcBorders>
            <w:vAlign w:val="bottom"/>
          </w:tcPr>
          <w:p w14:paraId="39CC237A" w14:textId="6DE54578"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447</w:t>
            </w:r>
          </w:p>
        </w:tc>
      </w:tr>
      <w:tr w:rsidR="00850149" w:rsidRPr="00553086" w14:paraId="18AB20DF" w14:textId="77777777" w:rsidTr="00850149">
        <w:trPr>
          <w:trHeight w:val="113"/>
        </w:trPr>
        <w:tc>
          <w:tcPr>
            <w:tcW w:w="2487" w:type="dxa"/>
            <w:tcBorders>
              <w:top w:val="nil"/>
              <w:left w:val="nil"/>
              <w:bottom w:val="nil"/>
              <w:right w:val="nil"/>
            </w:tcBorders>
            <w:shd w:val="clear" w:color="auto" w:fill="auto"/>
            <w:vAlign w:val="center"/>
          </w:tcPr>
          <w:p w14:paraId="47DD7375" w14:textId="77777777" w:rsidR="00850149" w:rsidRPr="009128F0" w:rsidRDefault="00850149" w:rsidP="00850149">
            <w:pPr>
              <w:pStyle w:val="Balk1"/>
              <w:spacing w:before="0"/>
              <w:ind w:left="459"/>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Diğer</w:t>
            </w:r>
          </w:p>
        </w:tc>
        <w:tc>
          <w:tcPr>
            <w:tcW w:w="916" w:type="dxa"/>
            <w:tcBorders>
              <w:top w:val="nil"/>
              <w:left w:val="nil"/>
              <w:bottom w:val="nil"/>
              <w:right w:val="nil"/>
            </w:tcBorders>
            <w:shd w:val="clear" w:color="auto" w:fill="auto"/>
            <w:noWrap/>
            <w:vAlign w:val="bottom"/>
          </w:tcPr>
          <w:p w14:paraId="15A317BD" w14:textId="4D9007EE" w:rsidR="00850149" w:rsidRPr="00D42DB2" w:rsidRDefault="00850149" w:rsidP="00850149">
            <w:pPr>
              <w:jc w:val="right"/>
              <w:rPr>
                <w:rFonts w:ascii="Arial" w:hAnsi="Arial" w:cs="Arial"/>
                <w:color w:val="000000" w:themeColor="text1"/>
                <w:sz w:val="13"/>
                <w:szCs w:val="13"/>
              </w:rPr>
            </w:pPr>
            <w:r w:rsidRPr="00DC1F34">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2CD26509" w14:textId="63467945"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1E7AC6AA" w14:textId="73882EEF"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851" w:type="dxa"/>
            <w:tcBorders>
              <w:top w:val="nil"/>
              <w:left w:val="nil"/>
              <w:bottom w:val="nil"/>
              <w:right w:val="nil"/>
            </w:tcBorders>
            <w:shd w:val="clear" w:color="auto" w:fill="auto"/>
            <w:noWrap/>
            <w:vAlign w:val="bottom"/>
          </w:tcPr>
          <w:p w14:paraId="67242AAB" w14:textId="251FA84B"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7185C3D3" w14:textId="7EDC552F"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33B67076" w14:textId="4A195777"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79052D9D" w14:textId="4E4F6605" w:rsidR="00850149" w:rsidRPr="00553086" w:rsidRDefault="00850149" w:rsidP="00850149">
            <w:pPr>
              <w:jc w:val="right"/>
              <w:rPr>
                <w:rFonts w:ascii="Arial" w:hAnsi="Arial" w:cs="Arial"/>
                <w:color w:val="000000" w:themeColor="text1"/>
                <w:sz w:val="13"/>
                <w:szCs w:val="13"/>
              </w:rPr>
            </w:pPr>
            <w:r w:rsidRPr="00FF7C13">
              <w:rPr>
                <w:rFonts w:ascii="Arial" w:hAnsi="Arial" w:cs="Arial"/>
                <w:color w:val="000000" w:themeColor="text1"/>
                <w:sz w:val="13"/>
                <w:szCs w:val="13"/>
              </w:rPr>
              <w:t>-</w:t>
            </w:r>
          </w:p>
        </w:tc>
        <w:tc>
          <w:tcPr>
            <w:tcW w:w="710" w:type="dxa"/>
            <w:tcBorders>
              <w:top w:val="nil"/>
              <w:left w:val="nil"/>
              <w:bottom w:val="nil"/>
              <w:right w:val="nil"/>
            </w:tcBorders>
            <w:vAlign w:val="bottom"/>
          </w:tcPr>
          <w:p w14:paraId="56B3DC91" w14:textId="2B0F130A" w:rsidR="00850149" w:rsidRPr="00553086" w:rsidRDefault="00850149" w:rsidP="00850149">
            <w:pPr>
              <w:jc w:val="right"/>
              <w:rPr>
                <w:rFonts w:ascii="Arial" w:hAnsi="Arial" w:cs="Arial"/>
                <w:color w:val="000000" w:themeColor="text1"/>
                <w:sz w:val="13"/>
                <w:szCs w:val="13"/>
              </w:rPr>
            </w:pPr>
            <w:r w:rsidRPr="005A6F5A">
              <w:rPr>
                <w:rFonts w:ascii="Arial" w:hAnsi="Arial" w:cs="Arial"/>
                <w:color w:val="000000" w:themeColor="text1"/>
                <w:sz w:val="13"/>
                <w:szCs w:val="13"/>
              </w:rPr>
              <w:t>-</w:t>
            </w:r>
          </w:p>
        </w:tc>
        <w:tc>
          <w:tcPr>
            <w:tcW w:w="1024" w:type="dxa"/>
            <w:tcBorders>
              <w:top w:val="nil"/>
              <w:left w:val="nil"/>
              <w:bottom w:val="nil"/>
              <w:right w:val="nil"/>
            </w:tcBorders>
            <w:vAlign w:val="bottom"/>
          </w:tcPr>
          <w:p w14:paraId="4D217C51" w14:textId="7AFFED28" w:rsidR="00850149" w:rsidRPr="00D42DB2" w:rsidRDefault="00850149" w:rsidP="00850149">
            <w:pPr>
              <w:jc w:val="right"/>
              <w:rPr>
                <w:rFonts w:ascii="Arial" w:hAnsi="Arial" w:cs="Arial"/>
                <w:color w:val="000000" w:themeColor="text1"/>
                <w:sz w:val="13"/>
                <w:szCs w:val="13"/>
              </w:rPr>
            </w:pPr>
            <w:r>
              <w:rPr>
                <w:rFonts w:ascii="Arial" w:hAnsi="Arial" w:cs="Arial"/>
                <w:color w:val="000000" w:themeColor="text1"/>
                <w:sz w:val="13"/>
                <w:szCs w:val="13"/>
              </w:rPr>
              <w:t>-</w:t>
            </w:r>
          </w:p>
        </w:tc>
      </w:tr>
      <w:tr w:rsidR="00850149" w:rsidRPr="00553086" w14:paraId="62851552" w14:textId="77777777" w:rsidTr="00850149">
        <w:trPr>
          <w:trHeight w:val="113"/>
        </w:trPr>
        <w:tc>
          <w:tcPr>
            <w:tcW w:w="2487" w:type="dxa"/>
            <w:tcBorders>
              <w:top w:val="nil"/>
              <w:left w:val="nil"/>
              <w:bottom w:val="nil"/>
              <w:right w:val="nil"/>
            </w:tcBorders>
            <w:shd w:val="clear" w:color="auto" w:fill="auto"/>
            <w:vAlign w:val="center"/>
          </w:tcPr>
          <w:p w14:paraId="7818BEA2" w14:textId="77777777" w:rsidR="00850149" w:rsidRPr="009128F0" w:rsidRDefault="00850149" w:rsidP="00850149">
            <w:pPr>
              <w:pStyle w:val="Balk1"/>
              <w:spacing w:before="0"/>
              <w:ind w:left="-69"/>
              <w:rPr>
                <w:rFonts w:ascii="Arial" w:hAnsi="Arial" w:cs="Arial"/>
                <w:color w:val="000000" w:themeColor="text1"/>
                <w:sz w:val="14"/>
                <w:szCs w:val="14"/>
                <w:u w:val="none"/>
              </w:rPr>
            </w:pPr>
            <w:r w:rsidRPr="009128F0">
              <w:rPr>
                <w:rFonts w:ascii="Arial" w:hAnsi="Arial" w:cs="Arial"/>
                <w:color w:val="000000" w:themeColor="text1"/>
                <w:sz w:val="14"/>
                <w:szCs w:val="14"/>
                <w:u w:val="none"/>
              </w:rPr>
              <w:t>VIII. Katılma Hesapları Diğer- YP</w:t>
            </w:r>
          </w:p>
        </w:tc>
        <w:tc>
          <w:tcPr>
            <w:tcW w:w="916" w:type="dxa"/>
            <w:tcBorders>
              <w:top w:val="nil"/>
              <w:left w:val="nil"/>
              <w:bottom w:val="nil"/>
              <w:right w:val="nil"/>
            </w:tcBorders>
            <w:shd w:val="clear" w:color="auto" w:fill="auto"/>
            <w:noWrap/>
            <w:vAlign w:val="bottom"/>
          </w:tcPr>
          <w:p w14:paraId="685652D2" w14:textId="298D06AF"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992" w:type="dxa"/>
            <w:tcBorders>
              <w:top w:val="nil"/>
              <w:left w:val="nil"/>
              <w:bottom w:val="nil"/>
              <w:right w:val="nil"/>
            </w:tcBorders>
            <w:shd w:val="clear" w:color="auto" w:fill="auto"/>
            <w:noWrap/>
            <w:vAlign w:val="bottom"/>
          </w:tcPr>
          <w:p w14:paraId="52B439CD" w14:textId="462F000F"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568.895</w:t>
            </w:r>
          </w:p>
        </w:tc>
        <w:tc>
          <w:tcPr>
            <w:tcW w:w="992" w:type="dxa"/>
            <w:tcBorders>
              <w:top w:val="nil"/>
              <w:left w:val="nil"/>
              <w:bottom w:val="nil"/>
              <w:right w:val="nil"/>
            </w:tcBorders>
            <w:shd w:val="clear" w:color="auto" w:fill="auto"/>
            <w:noWrap/>
            <w:vAlign w:val="bottom"/>
          </w:tcPr>
          <w:p w14:paraId="671A3C72" w14:textId="14221CE3"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2.410.585</w:t>
            </w:r>
          </w:p>
        </w:tc>
        <w:tc>
          <w:tcPr>
            <w:tcW w:w="851" w:type="dxa"/>
            <w:tcBorders>
              <w:top w:val="nil"/>
              <w:left w:val="nil"/>
              <w:bottom w:val="nil"/>
              <w:right w:val="nil"/>
            </w:tcBorders>
            <w:shd w:val="clear" w:color="auto" w:fill="auto"/>
            <w:noWrap/>
            <w:vAlign w:val="bottom"/>
          </w:tcPr>
          <w:p w14:paraId="748DCC7C" w14:textId="7BBAF758"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5.521</w:t>
            </w:r>
          </w:p>
        </w:tc>
        <w:tc>
          <w:tcPr>
            <w:tcW w:w="550" w:type="dxa"/>
            <w:tcBorders>
              <w:top w:val="nil"/>
              <w:left w:val="nil"/>
              <w:bottom w:val="nil"/>
              <w:right w:val="nil"/>
            </w:tcBorders>
            <w:shd w:val="clear" w:color="auto" w:fill="auto"/>
            <w:noWrap/>
            <w:vAlign w:val="bottom"/>
          </w:tcPr>
          <w:p w14:paraId="7EEAA089" w14:textId="05D46F1F"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842" w:type="dxa"/>
            <w:tcBorders>
              <w:top w:val="nil"/>
              <w:left w:val="nil"/>
              <w:bottom w:val="nil"/>
              <w:right w:val="nil"/>
            </w:tcBorders>
            <w:shd w:val="clear" w:color="auto" w:fill="auto"/>
            <w:noWrap/>
            <w:vAlign w:val="bottom"/>
          </w:tcPr>
          <w:p w14:paraId="0A1DB2C4" w14:textId="4CE693DA"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45.538</w:t>
            </w:r>
          </w:p>
        </w:tc>
        <w:tc>
          <w:tcPr>
            <w:tcW w:w="1018" w:type="dxa"/>
            <w:tcBorders>
              <w:top w:val="nil"/>
              <w:left w:val="nil"/>
              <w:bottom w:val="nil"/>
              <w:right w:val="nil"/>
            </w:tcBorders>
            <w:shd w:val="clear" w:color="auto" w:fill="auto"/>
            <w:noWrap/>
            <w:vAlign w:val="bottom"/>
          </w:tcPr>
          <w:p w14:paraId="305FBA95" w14:textId="44C2FBB2"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11.666</w:t>
            </w:r>
          </w:p>
        </w:tc>
        <w:tc>
          <w:tcPr>
            <w:tcW w:w="710" w:type="dxa"/>
            <w:tcBorders>
              <w:top w:val="nil"/>
              <w:left w:val="nil"/>
              <w:bottom w:val="nil"/>
              <w:right w:val="nil"/>
            </w:tcBorders>
            <w:vAlign w:val="bottom"/>
          </w:tcPr>
          <w:p w14:paraId="6385B481" w14:textId="2C0C6347"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1024" w:type="dxa"/>
            <w:tcBorders>
              <w:top w:val="nil"/>
              <w:left w:val="nil"/>
              <w:bottom w:val="nil"/>
              <w:right w:val="nil"/>
            </w:tcBorders>
            <w:vAlign w:val="bottom"/>
          </w:tcPr>
          <w:p w14:paraId="1B6A928E" w14:textId="0A55F818"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3.042.205</w:t>
            </w:r>
          </w:p>
        </w:tc>
      </w:tr>
      <w:tr w:rsidR="00850149" w:rsidRPr="00553086" w14:paraId="723775BC" w14:textId="77777777" w:rsidTr="00850149">
        <w:trPr>
          <w:trHeight w:val="113"/>
        </w:trPr>
        <w:tc>
          <w:tcPr>
            <w:tcW w:w="2487" w:type="dxa"/>
            <w:tcBorders>
              <w:top w:val="nil"/>
              <w:left w:val="nil"/>
              <w:bottom w:val="nil"/>
              <w:right w:val="nil"/>
            </w:tcBorders>
            <w:shd w:val="clear" w:color="auto" w:fill="auto"/>
            <w:vAlign w:val="center"/>
          </w:tcPr>
          <w:p w14:paraId="268FCC6C" w14:textId="77777777" w:rsidR="00850149" w:rsidRPr="009128F0" w:rsidRDefault="00850149" w:rsidP="00850149">
            <w:pPr>
              <w:pStyle w:val="Balk1"/>
              <w:spacing w:before="0"/>
              <w:ind w:left="-108" w:firstLine="360"/>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Resmi Kuruluşlar</w:t>
            </w:r>
          </w:p>
        </w:tc>
        <w:tc>
          <w:tcPr>
            <w:tcW w:w="916" w:type="dxa"/>
            <w:tcBorders>
              <w:top w:val="nil"/>
              <w:left w:val="nil"/>
              <w:bottom w:val="nil"/>
              <w:right w:val="nil"/>
            </w:tcBorders>
            <w:shd w:val="clear" w:color="auto" w:fill="auto"/>
            <w:noWrap/>
            <w:vAlign w:val="bottom"/>
          </w:tcPr>
          <w:p w14:paraId="75A218B5" w14:textId="22463D85" w:rsidR="00850149" w:rsidRPr="00553086" w:rsidRDefault="00850149" w:rsidP="00850149">
            <w:pPr>
              <w:jc w:val="right"/>
              <w:rPr>
                <w:rFonts w:ascii="Arial" w:hAnsi="Arial" w:cs="Arial"/>
                <w:color w:val="000000" w:themeColor="text1"/>
                <w:sz w:val="13"/>
                <w:szCs w:val="13"/>
              </w:rPr>
            </w:pPr>
            <w:r w:rsidRPr="00DC1F34">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669AD0E9" w14:textId="3E18A52A" w:rsidR="00850149" w:rsidRPr="00D42DB2" w:rsidRDefault="00850149" w:rsidP="00850149">
            <w:pPr>
              <w:jc w:val="right"/>
              <w:rPr>
                <w:rFonts w:ascii="Arial" w:hAnsi="Arial" w:cs="Arial"/>
                <w:color w:val="000000" w:themeColor="text1"/>
                <w:sz w:val="13"/>
                <w:szCs w:val="13"/>
              </w:rPr>
            </w:pPr>
            <w:r w:rsidRPr="00800ACB">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5C4D6FE8" w14:textId="5590FB8E" w:rsidR="00850149" w:rsidRPr="00D42DB2" w:rsidRDefault="00850149" w:rsidP="00850149">
            <w:pPr>
              <w:jc w:val="right"/>
              <w:rPr>
                <w:rFonts w:ascii="Arial" w:hAnsi="Arial" w:cs="Arial"/>
                <w:color w:val="000000" w:themeColor="text1"/>
                <w:sz w:val="13"/>
                <w:szCs w:val="13"/>
              </w:rPr>
            </w:pPr>
            <w:r w:rsidRPr="00800ACB">
              <w:rPr>
                <w:rFonts w:ascii="Arial" w:hAnsi="Arial" w:cs="Arial"/>
                <w:color w:val="000000" w:themeColor="text1"/>
                <w:sz w:val="13"/>
                <w:szCs w:val="13"/>
              </w:rPr>
              <w:t>-</w:t>
            </w:r>
          </w:p>
        </w:tc>
        <w:tc>
          <w:tcPr>
            <w:tcW w:w="851" w:type="dxa"/>
            <w:tcBorders>
              <w:top w:val="nil"/>
              <w:left w:val="nil"/>
              <w:bottom w:val="nil"/>
              <w:right w:val="nil"/>
            </w:tcBorders>
            <w:shd w:val="clear" w:color="auto" w:fill="auto"/>
            <w:noWrap/>
            <w:vAlign w:val="bottom"/>
          </w:tcPr>
          <w:p w14:paraId="21CAFB63" w14:textId="08222E05" w:rsidR="00850149" w:rsidRPr="00D42DB2" w:rsidRDefault="00850149" w:rsidP="00850149">
            <w:pPr>
              <w:jc w:val="right"/>
              <w:rPr>
                <w:rFonts w:ascii="Arial" w:hAnsi="Arial" w:cs="Arial"/>
                <w:color w:val="000000" w:themeColor="text1"/>
                <w:sz w:val="13"/>
                <w:szCs w:val="13"/>
              </w:rPr>
            </w:pPr>
            <w:r w:rsidRPr="00800ACB">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031AD238" w14:textId="3D27B023" w:rsidR="00850149" w:rsidRPr="00D42DB2" w:rsidRDefault="00850149" w:rsidP="00850149">
            <w:pPr>
              <w:jc w:val="right"/>
              <w:rPr>
                <w:rFonts w:ascii="Arial" w:hAnsi="Arial" w:cs="Arial"/>
                <w:color w:val="000000" w:themeColor="text1"/>
                <w:sz w:val="13"/>
                <w:szCs w:val="13"/>
              </w:rPr>
            </w:pPr>
            <w:r w:rsidRPr="006575C8">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36FF6C3C" w14:textId="0340642D" w:rsidR="00850149" w:rsidRPr="00D42DB2" w:rsidRDefault="00850149" w:rsidP="00850149">
            <w:pPr>
              <w:jc w:val="right"/>
              <w:rPr>
                <w:rFonts w:ascii="Arial" w:hAnsi="Arial" w:cs="Arial"/>
                <w:color w:val="000000" w:themeColor="text1"/>
                <w:sz w:val="13"/>
                <w:szCs w:val="13"/>
              </w:rPr>
            </w:pPr>
            <w:r w:rsidRPr="00002218">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7FE814FC" w14:textId="0850B6BA" w:rsidR="00850149" w:rsidRPr="00D42DB2" w:rsidRDefault="00850149" w:rsidP="00850149">
            <w:pPr>
              <w:jc w:val="right"/>
              <w:rPr>
                <w:rFonts w:ascii="Arial" w:hAnsi="Arial" w:cs="Arial"/>
                <w:color w:val="000000" w:themeColor="text1"/>
                <w:sz w:val="13"/>
                <w:szCs w:val="13"/>
              </w:rPr>
            </w:pPr>
            <w:r w:rsidRPr="00002218">
              <w:rPr>
                <w:rFonts w:ascii="Arial" w:hAnsi="Arial" w:cs="Arial"/>
                <w:color w:val="000000" w:themeColor="text1"/>
                <w:sz w:val="13"/>
                <w:szCs w:val="13"/>
              </w:rPr>
              <w:t>-</w:t>
            </w:r>
          </w:p>
        </w:tc>
        <w:tc>
          <w:tcPr>
            <w:tcW w:w="710" w:type="dxa"/>
            <w:tcBorders>
              <w:top w:val="nil"/>
              <w:left w:val="nil"/>
              <w:bottom w:val="nil"/>
              <w:right w:val="nil"/>
            </w:tcBorders>
            <w:vAlign w:val="bottom"/>
          </w:tcPr>
          <w:p w14:paraId="0579FA91" w14:textId="06FAFD4E" w:rsidR="00850149" w:rsidRPr="00D42DB2" w:rsidRDefault="00850149" w:rsidP="00850149">
            <w:pPr>
              <w:jc w:val="right"/>
              <w:rPr>
                <w:rFonts w:ascii="Arial" w:hAnsi="Arial" w:cs="Arial"/>
                <w:color w:val="000000" w:themeColor="text1"/>
                <w:sz w:val="13"/>
                <w:szCs w:val="13"/>
              </w:rPr>
            </w:pPr>
            <w:r w:rsidRPr="005A6F5A">
              <w:rPr>
                <w:rFonts w:ascii="Arial" w:hAnsi="Arial" w:cs="Arial"/>
                <w:color w:val="000000" w:themeColor="text1"/>
                <w:sz w:val="13"/>
                <w:szCs w:val="13"/>
              </w:rPr>
              <w:t>-</w:t>
            </w:r>
          </w:p>
        </w:tc>
        <w:tc>
          <w:tcPr>
            <w:tcW w:w="1024" w:type="dxa"/>
            <w:tcBorders>
              <w:top w:val="nil"/>
              <w:left w:val="nil"/>
              <w:bottom w:val="nil"/>
              <w:right w:val="nil"/>
            </w:tcBorders>
            <w:vAlign w:val="bottom"/>
          </w:tcPr>
          <w:p w14:paraId="338E3942" w14:textId="622CA9EC" w:rsidR="00850149" w:rsidRPr="00D42DB2" w:rsidRDefault="00850149" w:rsidP="00850149">
            <w:pPr>
              <w:jc w:val="right"/>
              <w:rPr>
                <w:rFonts w:ascii="Arial" w:hAnsi="Arial" w:cs="Arial"/>
                <w:color w:val="000000" w:themeColor="text1"/>
                <w:sz w:val="13"/>
                <w:szCs w:val="13"/>
              </w:rPr>
            </w:pPr>
            <w:r w:rsidRPr="00002218">
              <w:rPr>
                <w:rFonts w:ascii="Arial" w:hAnsi="Arial" w:cs="Arial"/>
                <w:color w:val="000000" w:themeColor="text1"/>
                <w:sz w:val="13"/>
                <w:szCs w:val="13"/>
              </w:rPr>
              <w:t>-</w:t>
            </w:r>
          </w:p>
        </w:tc>
      </w:tr>
      <w:tr w:rsidR="00850149" w:rsidRPr="00553086" w14:paraId="00BFFF60" w14:textId="77777777" w:rsidTr="00850149">
        <w:trPr>
          <w:trHeight w:val="113"/>
        </w:trPr>
        <w:tc>
          <w:tcPr>
            <w:tcW w:w="2487" w:type="dxa"/>
            <w:tcBorders>
              <w:top w:val="nil"/>
              <w:left w:val="nil"/>
              <w:bottom w:val="nil"/>
              <w:right w:val="nil"/>
            </w:tcBorders>
            <w:shd w:val="clear" w:color="auto" w:fill="auto"/>
            <w:vAlign w:val="center"/>
          </w:tcPr>
          <w:p w14:paraId="54ACA88E" w14:textId="77777777" w:rsidR="00850149" w:rsidRPr="009128F0" w:rsidRDefault="00850149" w:rsidP="00850149">
            <w:pPr>
              <w:pStyle w:val="Balk1"/>
              <w:spacing w:before="0"/>
              <w:ind w:left="-108" w:firstLine="360"/>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Ticari Kuruluşlar</w:t>
            </w:r>
          </w:p>
        </w:tc>
        <w:tc>
          <w:tcPr>
            <w:tcW w:w="916" w:type="dxa"/>
            <w:tcBorders>
              <w:top w:val="nil"/>
              <w:left w:val="nil"/>
              <w:bottom w:val="nil"/>
              <w:right w:val="nil"/>
            </w:tcBorders>
            <w:shd w:val="clear" w:color="auto" w:fill="auto"/>
            <w:noWrap/>
            <w:vAlign w:val="bottom"/>
          </w:tcPr>
          <w:p w14:paraId="7ECB21C7" w14:textId="7BB2D7E7" w:rsidR="00850149" w:rsidRPr="00553086" w:rsidRDefault="00850149" w:rsidP="00850149">
            <w:pPr>
              <w:jc w:val="right"/>
              <w:rPr>
                <w:rFonts w:ascii="Arial" w:hAnsi="Arial" w:cs="Arial"/>
                <w:color w:val="000000" w:themeColor="text1"/>
                <w:sz w:val="13"/>
                <w:szCs w:val="13"/>
              </w:rPr>
            </w:pPr>
            <w:r w:rsidRPr="00DC1F34">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51DBD976" w14:textId="0C97C93D"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197.081</w:t>
            </w:r>
          </w:p>
        </w:tc>
        <w:tc>
          <w:tcPr>
            <w:tcW w:w="992" w:type="dxa"/>
            <w:tcBorders>
              <w:top w:val="nil"/>
              <w:left w:val="nil"/>
              <w:bottom w:val="nil"/>
              <w:right w:val="nil"/>
            </w:tcBorders>
            <w:shd w:val="clear" w:color="auto" w:fill="auto"/>
            <w:noWrap/>
            <w:vAlign w:val="bottom"/>
          </w:tcPr>
          <w:p w14:paraId="7A325B9B" w14:textId="360FEC72"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1.291.008</w:t>
            </w:r>
          </w:p>
        </w:tc>
        <w:tc>
          <w:tcPr>
            <w:tcW w:w="851" w:type="dxa"/>
            <w:tcBorders>
              <w:top w:val="nil"/>
              <w:left w:val="nil"/>
              <w:bottom w:val="nil"/>
              <w:right w:val="nil"/>
            </w:tcBorders>
            <w:shd w:val="clear" w:color="auto" w:fill="auto"/>
            <w:noWrap/>
            <w:vAlign w:val="bottom"/>
          </w:tcPr>
          <w:p w14:paraId="78F13E0B" w14:textId="1BEEAF9A"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5.446</w:t>
            </w:r>
          </w:p>
        </w:tc>
        <w:tc>
          <w:tcPr>
            <w:tcW w:w="550" w:type="dxa"/>
            <w:tcBorders>
              <w:top w:val="nil"/>
              <w:left w:val="nil"/>
              <w:bottom w:val="nil"/>
              <w:right w:val="nil"/>
            </w:tcBorders>
            <w:shd w:val="clear" w:color="auto" w:fill="auto"/>
            <w:noWrap/>
            <w:vAlign w:val="bottom"/>
          </w:tcPr>
          <w:p w14:paraId="59E62C32" w14:textId="3F333A38" w:rsidR="00850149" w:rsidRPr="00D42DB2" w:rsidRDefault="00850149" w:rsidP="00850149">
            <w:pPr>
              <w:jc w:val="right"/>
              <w:rPr>
                <w:rFonts w:ascii="Arial" w:hAnsi="Arial" w:cs="Arial"/>
                <w:color w:val="000000" w:themeColor="text1"/>
                <w:sz w:val="13"/>
                <w:szCs w:val="13"/>
              </w:rPr>
            </w:pPr>
            <w:r w:rsidRPr="006575C8">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6E3A7246" w14:textId="7F1AFD90"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45.333</w:t>
            </w:r>
          </w:p>
        </w:tc>
        <w:tc>
          <w:tcPr>
            <w:tcW w:w="1018" w:type="dxa"/>
            <w:tcBorders>
              <w:top w:val="nil"/>
              <w:left w:val="nil"/>
              <w:bottom w:val="nil"/>
              <w:right w:val="nil"/>
            </w:tcBorders>
            <w:shd w:val="clear" w:color="auto" w:fill="auto"/>
            <w:noWrap/>
            <w:vAlign w:val="bottom"/>
          </w:tcPr>
          <w:p w14:paraId="533EC7C9" w14:textId="497E87A1"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11.647</w:t>
            </w:r>
          </w:p>
        </w:tc>
        <w:tc>
          <w:tcPr>
            <w:tcW w:w="710" w:type="dxa"/>
            <w:tcBorders>
              <w:top w:val="nil"/>
              <w:left w:val="nil"/>
              <w:bottom w:val="nil"/>
              <w:right w:val="nil"/>
            </w:tcBorders>
            <w:vAlign w:val="bottom"/>
          </w:tcPr>
          <w:p w14:paraId="2A835AA3" w14:textId="1A77318D" w:rsidR="00850149" w:rsidRPr="00D42DB2" w:rsidRDefault="00850149" w:rsidP="00850149">
            <w:pPr>
              <w:jc w:val="right"/>
              <w:rPr>
                <w:rFonts w:ascii="Arial" w:hAnsi="Arial" w:cs="Arial"/>
                <w:color w:val="000000" w:themeColor="text1"/>
                <w:sz w:val="13"/>
                <w:szCs w:val="13"/>
              </w:rPr>
            </w:pPr>
            <w:r w:rsidRPr="005A6F5A">
              <w:rPr>
                <w:rFonts w:ascii="Arial" w:hAnsi="Arial" w:cs="Arial"/>
                <w:color w:val="000000" w:themeColor="text1"/>
                <w:sz w:val="13"/>
                <w:szCs w:val="13"/>
              </w:rPr>
              <w:t>-</w:t>
            </w:r>
          </w:p>
        </w:tc>
        <w:tc>
          <w:tcPr>
            <w:tcW w:w="1024" w:type="dxa"/>
            <w:tcBorders>
              <w:top w:val="nil"/>
              <w:left w:val="nil"/>
              <w:bottom w:val="nil"/>
              <w:right w:val="nil"/>
            </w:tcBorders>
            <w:vAlign w:val="bottom"/>
          </w:tcPr>
          <w:p w14:paraId="0C38F948" w14:textId="4D73247F"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1.550.515</w:t>
            </w:r>
          </w:p>
        </w:tc>
      </w:tr>
      <w:tr w:rsidR="00850149" w:rsidRPr="00553086" w14:paraId="565CA1C4" w14:textId="77777777" w:rsidTr="00850149">
        <w:trPr>
          <w:trHeight w:val="113"/>
        </w:trPr>
        <w:tc>
          <w:tcPr>
            <w:tcW w:w="2487" w:type="dxa"/>
            <w:tcBorders>
              <w:top w:val="nil"/>
              <w:left w:val="nil"/>
              <w:bottom w:val="nil"/>
              <w:right w:val="nil"/>
            </w:tcBorders>
            <w:shd w:val="clear" w:color="auto" w:fill="auto"/>
            <w:vAlign w:val="center"/>
          </w:tcPr>
          <w:p w14:paraId="60B4AC89" w14:textId="77777777" w:rsidR="00850149" w:rsidRPr="009128F0" w:rsidRDefault="00850149" w:rsidP="00850149">
            <w:pPr>
              <w:pStyle w:val="Balk1"/>
              <w:spacing w:before="0"/>
              <w:ind w:left="-108" w:firstLine="360"/>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Diğer Kuruluşlar</w:t>
            </w:r>
          </w:p>
        </w:tc>
        <w:tc>
          <w:tcPr>
            <w:tcW w:w="916" w:type="dxa"/>
            <w:tcBorders>
              <w:top w:val="nil"/>
              <w:left w:val="nil"/>
              <w:bottom w:val="nil"/>
              <w:right w:val="nil"/>
            </w:tcBorders>
            <w:shd w:val="clear" w:color="auto" w:fill="auto"/>
            <w:noWrap/>
            <w:vAlign w:val="bottom"/>
          </w:tcPr>
          <w:p w14:paraId="0E4BF97D" w14:textId="1711A8CA" w:rsidR="00850149" w:rsidRPr="00553086" w:rsidRDefault="00850149" w:rsidP="00850149">
            <w:pPr>
              <w:jc w:val="right"/>
              <w:rPr>
                <w:rFonts w:ascii="Arial" w:hAnsi="Arial" w:cs="Arial"/>
                <w:color w:val="000000" w:themeColor="text1"/>
                <w:sz w:val="13"/>
                <w:szCs w:val="13"/>
              </w:rPr>
            </w:pPr>
            <w:r w:rsidRPr="00DC1F34">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13AED6B4" w14:textId="554BEE55"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1.857</w:t>
            </w:r>
          </w:p>
        </w:tc>
        <w:tc>
          <w:tcPr>
            <w:tcW w:w="992" w:type="dxa"/>
            <w:tcBorders>
              <w:top w:val="nil"/>
              <w:left w:val="nil"/>
              <w:bottom w:val="nil"/>
              <w:right w:val="nil"/>
            </w:tcBorders>
            <w:shd w:val="clear" w:color="auto" w:fill="auto"/>
            <w:noWrap/>
            <w:vAlign w:val="bottom"/>
          </w:tcPr>
          <w:p w14:paraId="356F63E6" w14:textId="5D0316AF"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152.804</w:t>
            </w:r>
          </w:p>
        </w:tc>
        <w:tc>
          <w:tcPr>
            <w:tcW w:w="851" w:type="dxa"/>
            <w:tcBorders>
              <w:top w:val="nil"/>
              <w:left w:val="nil"/>
              <w:bottom w:val="nil"/>
              <w:right w:val="nil"/>
            </w:tcBorders>
            <w:shd w:val="clear" w:color="auto" w:fill="auto"/>
            <w:noWrap/>
            <w:vAlign w:val="bottom"/>
          </w:tcPr>
          <w:p w14:paraId="0D58445A" w14:textId="5A8A0F50"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75</w:t>
            </w:r>
          </w:p>
        </w:tc>
        <w:tc>
          <w:tcPr>
            <w:tcW w:w="550" w:type="dxa"/>
            <w:tcBorders>
              <w:top w:val="nil"/>
              <w:left w:val="nil"/>
              <w:bottom w:val="nil"/>
              <w:right w:val="nil"/>
            </w:tcBorders>
            <w:shd w:val="clear" w:color="auto" w:fill="auto"/>
            <w:noWrap/>
            <w:vAlign w:val="bottom"/>
          </w:tcPr>
          <w:p w14:paraId="0E42E35A" w14:textId="4E6EDF3D" w:rsidR="00850149" w:rsidRPr="00D42DB2" w:rsidRDefault="00850149" w:rsidP="00850149">
            <w:pPr>
              <w:jc w:val="right"/>
              <w:rPr>
                <w:rFonts w:ascii="Arial" w:hAnsi="Arial" w:cs="Arial"/>
                <w:color w:val="000000" w:themeColor="text1"/>
                <w:sz w:val="13"/>
                <w:szCs w:val="13"/>
              </w:rPr>
            </w:pPr>
            <w:r w:rsidRPr="006575C8">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37189F14" w14:textId="0CFA97BD" w:rsidR="00850149" w:rsidRPr="00D42DB2" w:rsidRDefault="00850149" w:rsidP="00850149">
            <w:pPr>
              <w:jc w:val="right"/>
              <w:rPr>
                <w:rFonts w:ascii="Arial" w:hAnsi="Arial" w:cs="Arial"/>
                <w:color w:val="000000" w:themeColor="text1"/>
                <w:sz w:val="13"/>
                <w:szCs w:val="13"/>
              </w:rPr>
            </w:pPr>
            <w:r w:rsidRPr="006217C7">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469BA2A0" w14:textId="69E25B5A" w:rsidR="00850149" w:rsidRPr="00D42DB2" w:rsidRDefault="00850149" w:rsidP="00850149">
            <w:pPr>
              <w:jc w:val="right"/>
              <w:rPr>
                <w:rFonts w:ascii="Arial" w:hAnsi="Arial" w:cs="Arial"/>
                <w:color w:val="000000" w:themeColor="text1"/>
                <w:sz w:val="13"/>
                <w:szCs w:val="13"/>
              </w:rPr>
            </w:pPr>
            <w:r w:rsidRPr="006217C7">
              <w:rPr>
                <w:rFonts w:ascii="Arial" w:hAnsi="Arial" w:cs="Arial"/>
                <w:color w:val="000000" w:themeColor="text1"/>
                <w:sz w:val="13"/>
                <w:szCs w:val="13"/>
              </w:rPr>
              <w:t>-</w:t>
            </w:r>
          </w:p>
        </w:tc>
        <w:tc>
          <w:tcPr>
            <w:tcW w:w="710" w:type="dxa"/>
            <w:tcBorders>
              <w:top w:val="nil"/>
              <w:left w:val="nil"/>
              <w:bottom w:val="nil"/>
              <w:right w:val="nil"/>
            </w:tcBorders>
            <w:vAlign w:val="bottom"/>
          </w:tcPr>
          <w:p w14:paraId="5BBA9E3A" w14:textId="52BA558B" w:rsidR="00850149" w:rsidRPr="00D42DB2" w:rsidRDefault="00850149" w:rsidP="00850149">
            <w:pPr>
              <w:jc w:val="right"/>
              <w:rPr>
                <w:rFonts w:ascii="Arial" w:hAnsi="Arial" w:cs="Arial"/>
                <w:color w:val="000000" w:themeColor="text1"/>
                <w:sz w:val="13"/>
                <w:szCs w:val="13"/>
              </w:rPr>
            </w:pPr>
            <w:r w:rsidRPr="005A6F5A">
              <w:rPr>
                <w:rFonts w:ascii="Arial" w:hAnsi="Arial" w:cs="Arial"/>
                <w:color w:val="000000" w:themeColor="text1"/>
                <w:sz w:val="13"/>
                <w:szCs w:val="13"/>
              </w:rPr>
              <w:t>-</w:t>
            </w:r>
          </w:p>
        </w:tc>
        <w:tc>
          <w:tcPr>
            <w:tcW w:w="1024" w:type="dxa"/>
            <w:tcBorders>
              <w:top w:val="nil"/>
              <w:left w:val="nil"/>
              <w:bottom w:val="nil"/>
              <w:right w:val="nil"/>
            </w:tcBorders>
            <w:vAlign w:val="bottom"/>
          </w:tcPr>
          <w:p w14:paraId="21550990" w14:textId="571B04A6"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154.736</w:t>
            </w:r>
          </w:p>
        </w:tc>
      </w:tr>
      <w:tr w:rsidR="00850149" w:rsidRPr="00553086" w14:paraId="0BA2EA47" w14:textId="77777777" w:rsidTr="00850149">
        <w:trPr>
          <w:trHeight w:val="113"/>
        </w:trPr>
        <w:tc>
          <w:tcPr>
            <w:tcW w:w="2487" w:type="dxa"/>
            <w:tcBorders>
              <w:top w:val="nil"/>
              <w:left w:val="nil"/>
              <w:bottom w:val="nil"/>
              <w:right w:val="nil"/>
            </w:tcBorders>
            <w:shd w:val="clear" w:color="auto" w:fill="auto"/>
            <w:vAlign w:val="center"/>
          </w:tcPr>
          <w:p w14:paraId="3AB6CED8" w14:textId="77777777" w:rsidR="00850149" w:rsidRPr="009128F0" w:rsidRDefault="00850149" w:rsidP="00850149">
            <w:pPr>
              <w:pStyle w:val="Balk1"/>
              <w:spacing w:before="0"/>
              <w:ind w:left="318" w:hanging="48"/>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Ticari ve Diğer Kur.</w:t>
            </w:r>
          </w:p>
        </w:tc>
        <w:tc>
          <w:tcPr>
            <w:tcW w:w="916" w:type="dxa"/>
            <w:tcBorders>
              <w:top w:val="nil"/>
              <w:left w:val="nil"/>
              <w:bottom w:val="nil"/>
              <w:right w:val="nil"/>
            </w:tcBorders>
            <w:shd w:val="clear" w:color="auto" w:fill="auto"/>
            <w:noWrap/>
            <w:vAlign w:val="bottom"/>
          </w:tcPr>
          <w:p w14:paraId="122A0ADD" w14:textId="1B850834" w:rsidR="00850149" w:rsidRPr="00553086" w:rsidRDefault="00850149" w:rsidP="00850149">
            <w:pPr>
              <w:jc w:val="right"/>
              <w:rPr>
                <w:rFonts w:ascii="Arial" w:hAnsi="Arial" w:cs="Arial"/>
                <w:color w:val="000000" w:themeColor="text1"/>
                <w:sz w:val="13"/>
                <w:szCs w:val="13"/>
              </w:rPr>
            </w:pPr>
            <w:r w:rsidRPr="00DC1F34">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71EF8451" w14:textId="428E277A"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73.656</w:t>
            </w:r>
          </w:p>
        </w:tc>
        <w:tc>
          <w:tcPr>
            <w:tcW w:w="992" w:type="dxa"/>
            <w:tcBorders>
              <w:top w:val="nil"/>
              <w:left w:val="nil"/>
              <w:bottom w:val="nil"/>
              <w:right w:val="nil"/>
            </w:tcBorders>
            <w:shd w:val="clear" w:color="auto" w:fill="auto"/>
            <w:noWrap/>
            <w:vAlign w:val="bottom"/>
          </w:tcPr>
          <w:p w14:paraId="0CB414EF" w14:textId="628D3E9F"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193.991</w:t>
            </w:r>
          </w:p>
        </w:tc>
        <w:tc>
          <w:tcPr>
            <w:tcW w:w="851" w:type="dxa"/>
            <w:tcBorders>
              <w:top w:val="nil"/>
              <w:left w:val="nil"/>
              <w:bottom w:val="nil"/>
              <w:right w:val="nil"/>
            </w:tcBorders>
            <w:shd w:val="clear" w:color="auto" w:fill="auto"/>
            <w:noWrap/>
            <w:vAlign w:val="bottom"/>
          </w:tcPr>
          <w:p w14:paraId="7393D1E3" w14:textId="5FA848A7"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0</w:t>
            </w:r>
          </w:p>
        </w:tc>
        <w:tc>
          <w:tcPr>
            <w:tcW w:w="550" w:type="dxa"/>
            <w:tcBorders>
              <w:top w:val="nil"/>
              <w:left w:val="nil"/>
              <w:bottom w:val="nil"/>
              <w:right w:val="nil"/>
            </w:tcBorders>
            <w:shd w:val="clear" w:color="auto" w:fill="auto"/>
            <w:noWrap/>
            <w:vAlign w:val="bottom"/>
          </w:tcPr>
          <w:p w14:paraId="08E7F318" w14:textId="0870B787" w:rsidR="00850149" w:rsidRPr="00D42DB2" w:rsidRDefault="00850149" w:rsidP="00850149">
            <w:pPr>
              <w:jc w:val="right"/>
              <w:rPr>
                <w:rFonts w:ascii="Arial" w:hAnsi="Arial" w:cs="Arial"/>
                <w:color w:val="000000" w:themeColor="text1"/>
                <w:sz w:val="13"/>
                <w:szCs w:val="13"/>
              </w:rPr>
            </w:pPr>
            <w:r w:rsidRPr="006575C8">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45659C7C" w14:textId="2C2DFE11"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205</w:t>
            </w:r>
          </w:p>
        </w:tc>
        <w:tc>
          <w:tcPr>
            <w:tcW w:w="1018" w:type="dxa"/>
            <w:tcBorders>
              <w:top w:val="nil"/>
              <w:left w:val="nil"/>
              <w:bottom w:val="nil"/>
              <w:right w:val="nil"/>
            </w:tcBorders>
            <w:shd w:val="clear" w:color="auto" w:fill="auto"/>
            <w:noWrap/>
            <w:vAlign w:val="bottom"/>
          </w:tcPr>
          <w:p w14:paraId="663126CC" w14:textId="7B789695"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19</w:t>
            </w:r>
          </w:p>
        </w:tc>
        <w:tc>
          <w:tcPr>
            <w:tcW w:w="710" w:type="dxa"/>
            <w:tcBorders>
              <w:top w:val="nil"/>
              <w:left w:val="nil"/>
              <w:bottom w:val="nil"/>
              <w:right w:val="nil"/>
            </w:tcBorders>
            <w:vAlign w:val="bottom"/>
          </w:tcPr>
          <w:p w14:paraId="06AA5394" w14:textId="6596AF28" w:rsidR="00850149" w:rsidRPr="00D42DB2" w:rsidRDefault="00850149" w:rsidP="00850149">
            <w:pPr>
              <w:jc w:val="right"/>
              <w:rPr>
                <w:rFonts w:ascii="Arial" w:hAnsi="Arial" w:cs="Arial"/>
                <w:color w:val="000000" w:themeColor="text1"/>
                <w:sz w:val="13"/>
                <w:szCs w:val="13"/>
              </w:rPr>
            </w:pPr>
            <w:r w:rsidRPr="005A6F5A">
              <w:rPr>
                <w:rFonts w:ascii="Arial" w:hAnsi="Arial" w:cs="Arial"/>
                <w:color w:val="000000" w:themeColor="text1"/>
                <w:sz w:val="13"/>
                <w:szCs w:val="13"/>
              </w:rPr>
              <w:t>-</w:t>
            </w:r>
          </w:p>
        </w:tc>
        <w:tc>
          <w:tcPr>
            <w:tcW w:w="1024" w:type="dxa"/>
            <w:tcBorders>
              <w:top w:val="nil"/>
              <w:left w:val="nil"/>
              <w:bottom w:val="nil"/>
              <w:right w:val="nil"/>
            </w:tcBorders>
            <w:vAlign w:val="bottom"/>
          </w:tcPr>
          <w:p w14:paraId="4F5504B8" w14:textId="16E4434A"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267.871</w:t>
            </w:r>
          </w:p>
        </w:tc>
      </w:tr>
      <w:tr w:rsidR="00850149" w:rsidRPr="00553086" w14:paraId="67646C25" w14:textId="77777777" w:rsidTr="00850149">
        <w:trPr>
          <w:trHeight w:val="113"/>
        </w:trPr>
        <w:tc>
          <w:tcPr>
            <w:tcW w:w="2487" w:type="dxa"/>
            <w:tcBorders>
              <w:top w:val="nil"/>
              <w:left w:val="nil"/>
              <w:bottom w:val="nil"/>
              <w:right w:val="nil"/>
            </w:tcBorders>
            <w:shd w:val="clear" w:color="auto" w:fill="auto"/>
            <w:vAlign w:val="center"/>
          </w:tcPr>
          <w:p w14:paraId="04025AB2" w14:textId="77777777" w:rsidR="00850149" w:rsidRPr="009128F0" w:rsidRDefault="00850149" w:rsidP="00850149">
            <w:pPr>
              <w:pStyle w:val="Balk1"/>
              <w:spacing w:before="0"/>
              <w:ind w:left="318" w:hanging="48"/>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Bankalar ve Katılım Bankaları</w:t>
            </w:r>
          </w:p>
        </w:tc>
        <w:tc>
          <w:tcPr>
            <w:tcW w:w="916" w:type="dxa"/>
            <w:tcBorders>
              <w:top w:val="nil"/>
              <w:left w:val="nil"/>
              <w:bottom w:val="nil"/>
              <w:right w:val="nil"/>
            </w:tcBorders>
            <w:shd w:val="clear" w:color="auto" w:fill="auto"/>
            <w:noWrap/>
            <w:vAlign w:val="bottom"/>
          </w:tcPr>
          <w:p w14:paraId="695E1B47" w14:textId="59987CEB" w:rsidR="00850149" w:rsidRPr="00553086" w:rsidRDefault="00850149" w:rsidP="00850149">
            <w:pPr>
              <w:jc w:val="right"/>
              <w:rPr>
                <w:rFonts w:ascii="Arial" w:hAnsi="Arial" w:cs="Arial"/>
                <w:color w:val="000000" w:themeColor="text1"/>
                <w:sz w:val="13"/>
                <w:szCs w:val="13"/>
              </w:rPr>
            </w:pPr>
            <w:r w:rsidRPr="00DC1F34">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5A4970F9" w14:textId="4DF61DB0"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296.301</w:t>
            </w:r>
          </w:p>
        </w:tc>
        <w:tc>
          <w:tcPr>
            <w:tcW w:w="992" w:type="dxa"/>
            <w:tcBorders>
              <w:top w:val="nil"/>
              <w:left w:val="nil"/>
              <w:bottom w:val="nil"/>
              <w:right w:val="nil"/>
            </w:tcBorders>
            <w:shd w:val="clear" w:color="auto" w:fill="auto"/>
            <w:noWrap/>
            <w:vAlign w:val="bottom"/>
          </w:tcPr>
          <w:p w14:paraId="4E7FD5CD" w14:textId="75DDBE6D"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772.782</w:t>
            </w:r>
          </w:p>
        </w:tc>
        <w:tc>
          <w:tcPr>
            <w:tcW w:w="851" w:type="dxa"/>
            <w:tcBorders>
              <w:top w:val="nil"/>
              <w:left w:val="nil"/>
              <w:bottom w:val="nil"/>
              <w:right w:val="nil"/>
            </w:tcBorders>
            <w:shd w:val="clear" w:color="auto" w:fill="auto"/>
            <w:noWrap/>
            <w:vAlign w:val="bottom"/>
          </w:tcPr>
          <w:p w14:paraId="1939EF0B" w14:textId="56DF6577"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0</w:t>
            </w:r>
          </w:p>
        </w:tc>
        <w:tc>
          <w:tcPr>
            <w:tcW w:w="550" w:type="dxa"/>
            <w:tcBorders>
              <w:top w:val="nil"/>
              <w:left w:val="nil"/>
              <w:bottom w:val="nil"/>
              <w:right w:val="nil"/>
            </w:tcBorders>
            <w:shd w:val="clear" w:color="auto" w:fill="auto"/>
            <w:noWrap/>
            <w:vAlign w:val="bottom"/>
          </w:tcPr>
          <w:p w14:paraId="5E943D1B" w14:textId="38A454E5" w:rsidR="00850149" w:rsidRPr="00D42DB2" w:rsidRDefault="00850149" w:rsidP="00850149">
            <w:pPr>
              <w:jc w:val="right"/>
              <w:rPr>
                <w:rFonts w:ascii="Arial" w:hAnsi="Arial" w:cs="Arial"/>
                <w:color w:val="000000" w:themeColor="text1"/>
                <w:sz w:val="13"/>
                <w:szCs w:val="13"/>
              </w:rPr>
            </w:pPr>
            <w:r w:rsidRPr="006575C8">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77F912EA" w14:textId="08497B69" w:rsidR="00850149" w:rsidRPr="00D42DB2" w:rsidRDefault="00850149" w:rsidP="00850149">
            <w:pPr>
              <w:jc w:val="right"/>
              <w:rPr>
                <w:rFonts w:ascii="Arial" w:hAnsi="Arial" w:cs="Arial"/>
                <w:color w:val="000000" w:themeColor="text1"/>
                <w:sz w:val="13"/>
                <w:szCs w:val="13"/>
              </w:rPr>
            </w:pPr>
            <w:r w:rsidRPr="005E75D6">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2957A09B" w14:textId="35C97089" w:rsidR="00850149" w:rsidRPr="00D42DB2" w:rsidRDefault="00850149" w:rsidP="00850149">
            <w:pPr>
              <w:jc w:val="right"/>
              <w:rPr>
                <w:rFonts w:ascii="Arial" w:hAnsi="Arial" w:cs="Arial"/>
                <w:color w:val="000000" w:themeColor="text1"/>
                <w:sz w:val="13"/>
                <w:szCs w:val="13"/>
              </w:rPr>
            </w:pPr>
            <w:r w:rsidRPr="005E75D6">
              <w:rPr>
                <w:rFonts w:ascii="Arial" w:hAnsi="Arial" w:cs="Arial"/>
                <w:color w:val="000000" w:themeColor="text1"/>
                <w:sz w:val="13"/>
                <w:szCs w:val="13"/>
              </w:rPr>
              <w:t>-</w:t>
            </w:r>
          </w:p>
        </w:tc>
        <w:tc>
          <w:tcPr>
            <w:tcW w:w="710" w:type="dxa"/>
            <w:tcBorders>
              <w:top w:val="nil"/>
              <w:left w:val="nil"/>
              <w:bottom w:val="nil"/>
              <w:right w:val="nil"/>
            </w:tcBorders>
            <w:vAlign w:val="bottom"/>
          </w:tcPr>
          <w:p w14:paraId="21B92F0E" w14:textId="508BACED" w:rsidR="00850149" w:rsidRPr="00D42DB2" w:rsidRDefault="00850149" w:rsidP="00850149">
            <w:pPr>
              <w:jc w:val="right"/>
              <w:rPr>
                <w:rFonts w:ascii="Arial" w:hAnsi="Arial" w:cs="Arial"/>
                <w:color w:val="000000" w:themeColor="text1"/>
                <w:sz w:val="13"/>
                <w:szCs w:val="13"/>
              </w:rPr>
            </w:pPr>
            <w:r w:rsidRPr="005A6F5A">
              <w:rPr>
                <w:rFonts w:ascii="Arial" w:hAnsi="Arial" w:cs="Arial"/>
                <w:color w:val="000000" w:themeColor="text1"/>
                <w:sz w:val="13"/>
                <w:szCs w:val="13"/>
              </w:rPr>
              <w:t>-</w:t>
            </w:r>
          </w:p>
        </w:tc>
        <w:tc>
          <w:tcPr>
            <w:tcW w:w="1024" w:type="dxa"/>
            <w:tcBorders>
              <w:top w:val="nil"/>
              <w:left w:val="nil"/>
              <w:bottom w:val="nil"/>
              <w:right w:val="nil"/>
            </w:tcBorders>
            <w:vAlign w:val="bottom"/>
          </w:tcPr>
          <w:p w14:paraId="584EF045" w14:textId="3F6C4BCD"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1.069.083</w:t>
            </w:r>
          </w:p>
        </w:tc>
      </w:tr>
      <w:tr w:rsidR="00850149" w:rsidRPr="00553086" w14:paraId="545772A0" w14:textId="77777777" w:rsidTr="00850149">
        <w:trPr>
          <w:trHeight w:val="113"/>
        </w:trPr>
        <w:tc>
          <w:tcPr>
            <w:tcW w:w="2487" w:type="dxa"/>
            <w:tcBorders>
              <w:top w:val="nil"/>
              <w:left w:val="nil"/>
              <w:bottom w:val="nil"/>
              <w:right w:val="nil"/>
            </w:tcBorders>
            <w:shd w:val="clear" w:color="auto" w:fill="auto"/>
            <w:vAlign w:val="center"/>
          </w:tcPr>
          <w:p w14:paraId="1295A28F" w14:textId="77777777" w:rsidR="00850149" w:rsidRPr="009128F0" w:rsidRDefault="00850149" w:rsidP="00850149">
            <w:pPr>
              <w:pStyle w:val="Balk1"/>
              <w:spacing w:before="0"/>
              <w:ind w:left="-69"/>
              <w:rPr>
                <w:rFonts w:ascii="Arial" w:eastAsia="Arial Unicode MS" w:hAnsi="Arial" w:cs="Arial"/>
                <w:color w:val="000000" w:themeColor="text1"/>
                <w:sz w:val="14"/>
                <w:szCs w:val="14"/>
                <w:u w:val="none"/>
              </w:rPr>
            </w:pPr>
            <w:r w:rsidRPr="009128F0">
              <w:rPr>
                <w:rFonts w:ascii="Arial" w:eastAsia="Arial Unicode MS" w:hAnsi="Arial" w:cs="Arial"/>
                <w:color w:val="000000" w:themeColor="text1"/>
                <w:sz w:val="14"/>
                <w:szCs w:val="14"/>
                <w:u w:val="none"/>
              </w:rPr>
              <w:t>IX.Kıymetli Maden DH</w:t>
            </w:r>
          </w:p>
        </w:tc>
        <w:tc>
          <w:tcPr>
            <w:tcW w:w="916" w:type="dxa"/>
            <w:tcBorders>
              <w:top w:val="nil"/>
              <w:left w:val="nil"/>
              <w:bottom w:val="nil"/>
              <w:right w:val="nil"/>
            </w:tcBorders>
            <w:shd w:val="clear" w:color="auto" w:fill="auto"/>
            <w:noWrap/>
            <w:vAlign w:val="bottom"/>
          </w:tcPr>
          <w:p w14:paraId="1189F6A2" w14:textId="38A4BB5C"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240.640</w:t>
            </w:r>
          </w:p>
        </w:tc>
        <w:tc>
          <w:tcPr>
            <w:tcW w:w="992" w:type="dxa"/>
            <w:tcBorders>
              <w:top w:val="nil"/>
              <w:left w:val="nil"/>
              <w:bottom w:val="nil"/>
              <w:right w:val="nil"/>
            </w:tcBorders>
            <w:shd w:val="clear" w:color="auto" w:fill="auto"/>
            <w:noWrap/>
            <w:vAlign w:val="bottom"/>
          </w:tcPr>
          <w:p w14:paraId="74C75E8B" w14:textId="22B481A1"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137.677</w:t>
            </w:r>
          </w:p>
        </w:tc>
        <w:tc>
          <w:tcPr>
            <w:tcW w:w="992" w:type="dxa"/>
            <w:tcBorders>
              <w:top w:val="nil"/>
              <w:left w:val="nil"/>
              <w:bottom w:val="nil"/>
              <w:right w:val="nil"/>
            </w:tcBorders>
            <w:shd w:val="clear" w:color="auto" w:fill="auto"/>
            <w:noWrap/>
            <w:vAlign w:val="bottom"/>
          </w:tcPr>
          <w:p w14:paraId="1F82F575" w14:textId="01DDC2BA"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423.436</w:t>
            </w:r>
          </w:p>
        </w:tc>
        <w:tc>
          <w:tcPr>
            <w:tcW w:w="851" w:type="dxa"/>
            <w:tcBorders>
              <w:top w:val="nil"/>
              <w:left w:val="nil"/>
              <w:bottom w:val="nil"/>
              <w:right w:val="nil"/>
            </w:tcBorders>
            <w:shd w:val="clear" w:color="auto" w:fill="auto"/>
            <w:noWrap/>
            <w:vAlign w:val="bottom"/>
          </w:tcPr>
          <w:p w14:paraId="7E0F3FD3" w14:textId="338406C1"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16.176</w:t>
            </w:r>
          </w:p>
        </w:tc>
        <w:tc>
          <w:tcPr>
            <w:tcW w:w="550" w:type="dxa"/>
            <w:tcBorders>
              <w:top w:val="nil"/>
              <w:left w:val="nil"/>
              <w:bottom w:val="nil"/>
              <w:right w:val="nil"/>
            </w:tcBorders>
            <w:shd w:val="clear" w:color="auto" w:fill="auto"/>
            <w:noWrap/>
            <w:vAlign w:val="bottom"/>
          </w:tcPr>
          <w:p w14:paraId="2A1075F1" w14:textId="73C4AA41"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842" w:type="dxa"/>
            <w:tcBorders>
              <w:top w:val="nil"/>
              <w:left w:val="nil"/>
              <w:bottom w:val="nil"/>
              <w:right w:val="nil"/>
            </w:tcBorders>
            <w:shd w:val="clear" w:color="auto" w:fill="auto"/>
            <w:noWrap/>
            <w:vAlign w:val="bottom"/>
          </w:tcPr>
          <w:p w14:paraId="548974CB" w14:textId="0EFDFF7C"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2.533</w:t>
            </w:r>
          </w:p>
        </w:tc>
        <w:tc>
          <w:tcPr>
            <w:tcW w:w="1018" w:type="dxa"/>
            <w:tcBorders>
              <w:top w:val="nil"/>
              <w:left w:val="nil"/>
              <w:bottom w:val="nil"/>
              <w:right w:val="nil"/>
            </w:tcBorders>
            <w:shd w:val="clear" w:color="auto" w:fill="auto"/>
            <w:noWrap/>
            <w:vAlign w:val="bottom"/>
          </w:tcPr>
          <w:p w14:paraId="38526C35" w14:textId="413F0419"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17.321</w:t>
            </w:r>
          </w:p>
        </w:tc>
        <w:tc>
          <w:tcPr>
            <w:tcW w:w="710" w:type="dxa"/>
            <w:tcBorders>
              <w:top w:val="nil"/>
              <w:left w:val="nil"/>
              <w:bottom w:val="nil"/>
              <w:right w:val="nil"/>
            </w:tcBorders>
            <w:vAlign w:val="bottom"/>
          </w:tcPr>
          <w:p w14:paraId="4D0E0CA3" w14:textId="298D1AEF"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58</w:t>
            </w:r>
          </w:p>
        </w:tc>
        <w:tc>
          <w:tcPr>
            <w:tcW w:w="1024" w:type="dxa"/>
            <w:tcBorders>
              <w:top w:val="nil"/>
              <w:left w:val="nil"/>
              <w:bottom w:val="nil"/>
              <w:right w:val="nil"/>
            </w:tcBorders>
            <w:vAlign w:val="bottom"/>
          </w:tcPr>
          <w:p w14:paraId="2F07ABD2" w14:textId="254F1339"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837.841</w:t>
            </w:r>
          </w:p>
        </w:tc>
      </w:tr>
      <w:tr w:rsidR="00850149" w:rsidRPr="00553086" w14:paraId="45C5DA2B" w14:textId="77777777" w:rsidTr="00850149">
        <w:trPr>
          <w:trHeight w:val="113"/>
        </w:trPr>
        <w:tc>
          <w:tcPr>
            <w:tcW w:w="2487" w:type="dxa"/>
            <w:tcBorders>
              <w:top w:val="nil"/>
              <w:left w:val="nil"/>
              <w:bottom w:val="nil"/>
              <w:right w:val="nil"/>
            </w:tcBorders>
            <w:shd w:val="clear" w:color="auto" w:fill="auto"/>
            <w:vAlign w:val="center"/>
          </w:tcPr>
          <w:p w14:paraId="39D54E13" w14:textId="77777777" w:rsidR="00850149" w:rsidRPr="009128F0" w:rsidRDefault="00850149" w:rsidP="00850149">
            <w:pPr>
              <w:pStyle w:val="Balk1"/>
              <w:spacing w:before="0"/>
              <w:ind w:left="-69"/>
              <w:rPr>
                <w:rFonts w:ascii="Arial" w:eastAsia="Arial Unicode MS" w:hAnsi="Arial" w:cs="Arial"/>
                <w:color w:val="000000" w:themeColor="text1"/>
                <w:sz w:val="14"/>
                <w:szCs w:val="14"/>
                <w:u w:val="none"/>
              </w:rPr>
            </w:pPr>
            <w:r w:rsidRPr="009128F0">
              <w:rPr>
                <w:rFonts w:ascii="Arial" w:eastAsia="Arial Unicode MS" w:hAnsi="Arial" w:cs="Arial"/>
                <w:color w:val="000000" w:themeColor="text1"/>
                <w:sz w:val="14"/>
                <w:szCs w:val="14"/>
                <w:u w:val="none"/>
              </w:rPr>
              <w:t xml:space="preserve">X. Katılma Hesapları </w:t>
            </w:r>
            <w:r w:rsidRPr="009128F0">
              <w:rPr>
                <w:rFonts w:ascii="Arial" w:hAnsi="Arial" w:cs="Arial"/>
                <w:color w:val="000000" w:themeColor="text1"/>
                <w:sz w:val="14"/>
                <w:szCs w:val="14"/>
                <w:u w:val="none"/>
              </w:rPr>
              <w:t>Özel Fon Havuzları TP</w:t>
            </w:r>
          </w:p>
        </w:tc>
        <w:tc>
          <w:tcPr>
            <w:tcW w:w="916" w:type="dxa"/>
            <w:tcBorders>
              <w:top w:val="nil"/>
              <w:left w:val="nil"/>
              <w:bottom w:val="nil"/>
              <w:right w:val="nil"/>
            </w:tcBorders>
            <w:shd w:val="clear" w:color="auto" w:fill="auto"/>
            <w:noWrap/>
            <w:vAlign w:val="bottom"/>
          </w:tcPr>
          <w:p w14:paraId="47210299" w14:textId="5E4615BA"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992" w:type="dxa"/>
            <w:tcBorders>
              <w:top w:val="nil"/>
              <w:left w:val="nil"/>
              <w:bottom w:val="nil"/>
              <w:right w:val="nil"/>
            </w:tcBorders>
            <w:shd w:val="clear" w:color="auto" w:fill="auto"/>
            <w:noWrap/>
            <w:vAlign w:val="bottom"/>
          </w:tcPr>
          <w:p w14:paraId="586D7D4D" w14:textId="47DAF831"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992" w:type="dxa"/>
            <w:tcBorders>
              <w:top w:val="nil"/>
              <w:left w:val="nil"/>
              <w:bottom w:val="nil"/>
              <w:right w:val="nil"/>
            </w:tcBorders>
            <w:shd w:val="clear" w:color="auto" w:fill="auto"/>
            <w:noWrap/>
            <w:vAlign w:val="bottom"/>
          </w:tcPr>
          <w:p w14:paraId="7B6CC504" w14:textId="09384B3E"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851" w:type="dxa"/>
            <w:tcBorders>
              <w:top w:val="nil"/>
              <w:left w:val="nil"/>
              <w:bottom w:val="nil"/>
              <w:right w:val="nil"/>
            </w:tcBorders>
            <w:shd w:val="clear" w:color="auto" w:fill="auto"/>
            <w:noWrap/>
            <w:vAlign w:val="bottom"/>
          </w:tcPr>
          <w:p w14:paraId="16CF26B0" w14:textId="01891B26"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31.836</w:t>
            </w:r>
          </w:p>
        </w:tc>
        <w:tc>
          <w:tcPr>
            <w:tcW w:w="550" w:type="dxa"/>
            <w:tcBorders>
              <w:top w:val="nil"/>
              <w:left w:val="nil"/>
              <w:bottom w:val="nil"/>
              <w:right w:val="nil"/>
            </w:tcBorders>
            <w:shd w:val="clear" w:color="auto" w:fill="auto"/>
            <w:noWrap/>
            <w:vAlign w:val="bottom"/>
          </w:tcPr>
          <w:p w14:paraId="240BE7B6" w14:textId="6ECF5756"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842" w:type="dxa"/>
            <w:tcBorders>
              <w:top w:val="nil"/>
              <w:left w:val="nil"/>
              <w:bottom w:val="nil"/>
              <w:right w:val="nil"/>
            </w:tcBorders>
            <w:shd w:val="clear" w:color="auto" w:fill="auto"/>
            <w:noWrap/>
            <w:vAlign w:val="bottom"/>
          </w:tcPr>
          <w:p w14:paraId="77C4E650" w14:textId="7ED3E675"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1018" w:type="dxa"/>
            <w:tcBorders>
              <w:top w:val="nil"/>
              <w:left w:val="nil"/>
              <w:bottom w:val="nil"/>
              <w:right w:val="nil"/>
            </w:tcBorders>
            <w:shd w:val="clear" w:color="auto" w:fill="auto"/>
            <w:noWrap/>
            <w:vAlign w:val="bottom"/>
          </w:tcPr>
          <w:p w14:paraId="57C489EA" w14:textId="359C78BA"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710" w:type="dxa"/>
            <w:tcBorders>
              <w:top w:val="nil"/>
              <w:left w:val="nil"/>
              <w:bottom w:val="nil"/>
              <w:right w:val="nil"/>
            </w:tcBorders>
            <w:vAlign w:val="bottom"/>
          </w:tcPr>
          <w:p w14:paraId="29EBC3C8" w14:textId="3E4DCBFC"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1024" w:type="dxa"/>
            <w:tcBorders>
              <w:top w:val="nil"/>
              <w:left w:val="nil"/>
              <w:bottom w:val="nil"/>
              <w:right w:val="nil"/>
            </w:tcBorders>
            <w:vAlign w:val="bottom"/>
          </w:tcPr>
          <w:p w14:paraId="54C2871A" w14:textId="7685233A"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31.836</w:t>
            </w:r>
          </w:p>
        </w:tc>
      </w:tr>
      <w:tr w:rsidR="00850149" w:rsidRPr="00553086" w14:paraId="1B7AC7FA" w14:textId="77777777" w:rsidTr="00850149">
        <w:trPr>
          <w:trHeight w:val="113"/>
        </w:trPr>
        <w:tc>
          <w:tcPr>
            <w:tcW w:w="2487" w:type="dxa"/>
            <w:tcBorders>
              <w:top w:val="nil"/>
              <w:left w:val="nil"/>
              <w:bottom w:val="nil"/>
              <w:right w:val="nil"/>
            </w:tcBorders>
            <w:shd w:val="clear" w:color="auto" w:fill="auto"/>
            <w:vAlign w:val="center"/>
          </w:tcPr>
          <w:p w14:paraId="524F88C6" w14:textId="77777777" w:rsidR="00850149" w:rsidRPr="009128F0" w:rsidRDefault="00850149" w:rsidP="00850149">
            <w:pPr>
              <w:ind w:left="-108" w:firstLine="360"/>
              <w:rPr>
                <w:rFonts w:ascii="Arial" w:hAnsi="Arial" w:cs="Arial"/>
                <w:color w:val="000000" w:themeColor="text1"/>
                <w:sz w:val="14"/>
                <w:szCs w:val="14"/>
              </w:rPr>
            </w:pPr>
            <w:r w:rsidRPr="009128F0">
              <w:rPr>
                <w:rFonts w:ascii="Arial" w:hAnsi="Arial" w:cs="Arial"/>
                <w:color w:val="000000" w:themeColor="text1"/>
                <w:sz w:val="14"/>
                <w:szCs w:val="14"/>
              </w:rPr>
              <w:t>Yurtiçinde Yer. K.</w:t>
            </w:r>
          </w:p>
        </w:tc>
        <w:tc>
          <w:tcPr>
            <w:tcW w:w="916" w:type="dxa"/>
            <w:tcBorders>
              <w:top w:val="nil"/>
              <w:left w:val="nil"/>
              <w:bottom w:val="nil"/>
              <w:right w:val="nil"/>
            </w:tcBorders>
            <w:shd w:val="clear" w:color="auto" w:fill="auto"/>
            <w:noWrap/>
            <w:vAlign w:val="bottom"/>
          </w:tcPr>
          <w:p w14:paraId="503EF603" w14:textId="76E46643" w:rsidR="00850149" w:rsidRPr="00D42DB2" w:rsidRDefault="00850149" w:rsidP="00850149">
            <w:pPr>
              <w:jc w:val="right"/>
              <w:rPr>
                <w:rFonts w:ascii="Arial" w:hAnsi="Arial" w:cs="Arial"/>
                <w:color w:val="000000" w:themeColor="text1"/>
                <w:sz w:val="13"/>
                <w:szCs w:val="13"/>
              </w:rPr>
            </w:pPr>
            <w:r w:rsidRPr="00401F78">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1A70A204" w14:textId="0AD1C0C2" w:rsidR="00850149" w:rsidRPr="00D42DB2" w:rsidRDefault="00850149" w:rsidP="00850149">
            <w:pPr>
              <w:jc w:val="right"/>
              <w:rPr>
                <w:rFonts w:ascii="Arial" w:hAnsi="Arial" w:cs="Arial"/>
                <w:color w:val="000000" w:themeColor="text1"/>
                <w:sz w:val="13"/>
                <w:szCs w:val="13"/>
              </w:rPr>
            </w:pPr>
            <w:r w:rsidRPr="00401F78">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6E042D85" w14:textId="7852C606" w:rsidR="00850149" w:rsidRPr="00D42DB2" w:rsidRDefault="00850149" w:rsidP="00850149">
            <w:pPr>
              <w:jc w:val="right"/>
              <w:rPr>
                <w:rFonts w:ascii="Arial" w:hAnsi="Arial" w:cs="Arial"/>
                <w:color w:val="000000" w:themeColor="text1"/>
                <w:sz w:val="13"/>
                <w:szCs w:val="13"/>
              </w:rPr>
            </w:pPr>
            <w:r w:rsidRPr="00401F78">
              <w:rPr>
                <w:rFonts w:ascii="Arial" w:hAnsi="Arial" w:cs="Arial"/>
                <w:color w:val="000000" w:themeColor="text1"/>
                <w:sz w:val="13"/>
                <w:szCs w:val="13"/>
              </w:rPr>
              <w:t>-</w:t>
            </w:r>
          </w:p>
        </w:tc>
        <w:tc>
          <w:tcPr>
            <w:tcW w:w="851" w:type="dxa"/>
            <w:tcBorders>
              <w:top w:val="nil"/>
              <w:left w:val="nil"/>
              <w:bottom w:val="nil"/>
              <w:right w:val="nil"/>
            </w:tcBorders>
            <w:shd w:val="clear" w:color="auto" w:fill="auto"/>
            <w:noWrap/>
            <w:vAlign w:val="bottom"/>
          </w:tcPr>
          <w:p w14:paraId="31533EC1" w14:textId="17B6E0EA"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31.836</w:t>
            </w:r>
          </w:p>
        </w:tc>
        <w:tc>
          <w:tcPr>
            <w:tcW w:w="550" w:type="dxa"/>
            <w:tcBorders>
              <w:top w:val="nil"/>
              <w:left w:val="nil"/>
              <w:bottom w:val="nil"/>
              <w:right w:val="nil"/>
            </w:tcBorders>
            <w:shd w:val="clear" w:color="auto" w:fill="auto"/>
            <w:noWrap/>
            <w:vAlign w:val="bottom"/>
          </w:tcPr>
          <w:p w14:paraId="619B3A44" w14:textId="439D6271" w:rsidR="00850149" w:rsidRPr="00D42DB2" w:rsidRDefault="00850149" w:rsidP="00850149">
            <w:pPr>
              <w:jc w:val="right"/>
              <w:rPr>
                <w:rFonts w:ascii="Arial" w:hAnsi="Arial" w:cs="Arial"/>
                <w:color w:val="000000" w:themeColor="text1"/>
                <w:sz w:val="13"/>
                <w:szCs w:val="13"/>
              </w:rPr>
            </w:pPr>
            <w:r w:rsidRPr="00F455E5">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1B173FD6" w14:textId="19E82EBF" w:rsidR="00850149" w:rsidRPr="00D42DB2" w:rsidRDefault="00850149" w:rsidP="00850149">
            <w:pPr>
              <w:jc w:val="right"/>
              <w:rPr>
                <w:rFonts w:ascii="Arial" w:hAnsi="Arial" w:cs="Arial"/>
                <w:color w:val="000000" w:themeColor="text1"/>
                <w:sz w:val="13"/>
                <w:szCs w:val="13"/>
              </w:rPr>
            </w:pPr>
            <w:r w:rsidRPr="00F455E5">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65F8B541" w14:textId="2A28EB4D" w:rsidR="00850149" w:rsidRPr="00D42DB2" w:rsidRDefault="00850149" w:rsidP="00850149">
            <w:pPr>
              <w:jc w:val="right"/>
              <w:rPr>
                <w:rFonts w:ascii="Arial" w:hAnsi="Arial" w:cs="Arial"/>
                <w:color w:val="000000" w:themeColor="text1"/>
                <w:sz w:val="13"/>
                <w:szCs w:val="13"/>
              </w:rPr>
            </w:pPr>
            <w:r w:rsidRPr="00F455E5">
              <w:rPr>
                <w:rFonts w:ascii="Arial" w:hAnsi="Arial" w:cs="Arial"/>
                <w:color w:val="000000" w:themeColor="text1"/>
                <w:sz w:val="13"/>
                <w:szCs w:val="13"/>
              </w:rPr>
              <w:t>-</w:t>
            </w:r>
          </w:p>
        </w:tc>
        <w:tc>
          <w:tcPr>
            <w:tcW w:w="710" w:type="dxa"/>
            <w:tcBorders>
              <w:top w:val="nil"/>
              <w:left w:val="nil"/>
              <w:bottom w:val="nil"/>
              <w:right w:val="nil"/>
            </w:tcBorders>
            <w:vAlign w:val="bottom"/>
          </w:tcPr>
          <w:p w14:paraId="114E6784" w14:textId="4EFF50CA" w:rsidR="00850149" w:rsidRPr="00D42DB2" w:rsidRDefault="00850149" w:rsidP="00850149">
            <w:pPr>
              <w:jc w:val="right"/>
              <w:rPr>
                <w:rFonts w:ascii="Arial" w:hAnsi="Arial" w:cs="Arial"/>
                <w:color w:val="000000" w:themeColor="text1"/>
                <w:sz w:val="13"/>
                <w:szCs w:val="13"/>
              </w:rPr>
            </w:pPr>
            <w:r w:rsidRPr="00F455E5">
              <w:rPr>
                <w:rFonts w:ascii="Arial" w:hAnsi="Arial" w:cs="Arial"/>
                <w:color w:val="000000" w:themeColor="text1"/>
                <w:sz w:val="13"/>
                <w:szCs w:val="13"/>
              </w:rPr>
              <w:t>-</w:t>
            </w:r>
          </w:p>
        </w:tc>
        <w:tc>
          <w:tcPr>
            <w:tcW w:w="1024" w:type="dxa"/>
            <w:tcBorders>
              <w:top w:val="nil"/>
              <w:left w:val="nil"/>
              <w:bottom w:val="nil"/>
              <w:right w:val="nil"/>
            </w:tcBorders>
            <w:vAlign w:val="bottom"/>
          </w:tcPr>
          <w:p w14:paraId="07E5F1D2" w14:textId="25E67255" w:rsidR="00850149" w:rsidRPr="00D42DB2" w:rsidRDefault="00850149" w:rsidP="00850149">
            <w:pPr>
              <w:jc w:val="right"/>
              <w:rPr>
                <w:rFonts w:ascii="Arial" w:hAnsi="Arial" w:cs="Arial"/>
                <w:color w:val="000000" w:themeColor="text1"/>
                <w:sz w:val="13"/>
                <w:szCs w:val="13"/>
              </w:rPr>
            </w:pPr>
            <w:r w:rsidRPr="00553086">
              <w:rPr>
                <w:rFonts w:ascii="Arial" w:hAnsi="Arial" w:cs="Arial"/>
                <w:color w:val="000000" w:themeColor="text1"/>
                <w:sz w:val="13"/>
                <w:szCs w:val="13"/>
              </w:rPr>
              <w:t>31.836</w:t>
            </w:r>
          </w:p>
        </w:tc>
      </w:tr>
      <w:tr w:rsidR="00850149" w:rsidRPr="009128F0" w14:paraId="1C5C0F16" w14:textId="77777777" w:rsidTr="00850149">
        <w:trPr>
          <w:trHeight w:val="113"/>
        </w:trPr>
        <w:tc>
          <w:tcPr>
            <w:tcW w:w="2487" w:type="dxa"/>
            <w:tcBorders>
              <w:top w:val="nil"/>
              <w:left w:val="nil"/>
              <w:bottom w:val="nil"/>
              <w:right w:val="nil"/>
            </w:tcBorders>
            <w:shd w:val="clear" w:color="auto" w:fill="auto"/>
            <w:vAlign w:val="center"/>
          </w:tcPr>
          <w:p w14:paraId="50568E9F" w14:textId="77777777" w:rsidR="00850149" w:rsidRPr="009128F0" w:rsidRDefault="00850149" w:rsidP="00850149">
            <w:pPr>
              <w:ind w:left="-108" w:firstLine="360"/>
              <w:rPr>
                <w:rFonts w:ascii="Arial" w:hAnsi="Arial" w:cs="Arial"/>
                <w:color w:val="000000" w:themeColor="text1"/>
                <w:sz w:val="14"/>
                <w:szCs w:val="14"/>
              </w:rPr>
            </w:pPr>
            <w:r w:rsidRPr="009128F0">
              <w:rPr>
                <w:rFonts w:ascii="Arial" w:hAnsi="Arial" w:cs="Arial"/>
                <w:color w:val="000000" w:themeColor="text1"/>
                <w:sz w:val="14"/>
                <w:szCs w:val="14"/>
              </w:rPr>
              <w:t>Yurtdışında Yer. K.</w:t>
            </w:r>
          </w:p>
        </w:tc>
        <w:tc>
          <w:tcPr>
            <w:tcW w:w="916" w:type="dxa"/>
            <w:tcBorders>
              <w:top w:val="nil"/>
              <w:left w:val="nil"/>
              <w:bottom w:val="nil"/>
              <w:right w:val="nil"/>
            </w:tcBorders>
            <w:shd w:val="clear" w:color="auto" w:fill="auto"/>
            <w:noWrap/>
            <w:vAlign w:val="bottom"/>
          </w:tcPr>
          <w:p w14:paraId="23AA4A92" w14:textId="33341FA9" w:rsidR="00850149" w:rsidRPr="00D42DB2" w:rsidRDefault="00850149" w:rsidP="00850149">
            <w:pPr>
              <w:jc w:val="right"/>
              <w:rPr>
                <w:rFonts w:ascii="Arial" w:hAnsi="Arial" w:cs="Arial"/>
                <w:color w:val="000000" w:themeColor="text1"/>
                <w:sz w:val="13"/>
                <w:szCs w:val="13"/>
              </w:rPr>
            </w:pPr>
            <w:r w:rsidRPr="00401F78">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56FB9097" w14:textId="1339DF19"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c>
          <w:tcPr>
            <w:tcW w:w="992" w:type="dxa"/>
            <w:tcBorders>
              <w:top w:val="nil"/>
              <w:left w:val="nil"/>
              <w:bottom w:val="nil"/>
              <w:right w:val="nil"/>
            </w:tcBorders>
            <w:shd w:val="clear" w:color="auto" w:fill="auto"/>
            <w:noWrap/>
            <w:vAlign w:val="bottom"/>
          </w:tcPr>
          <w:p w14:paraId="0BE6CAA0" w14:textId="1DA12CFC"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c>
          <w:tcPr>
            <w:tcW w:w="851" w:type="dxa"/>
            <w:tcBorders>
              <w:top w:val="nil"/>
              <w:left w:val="nil"/>
              <w:bottom w:val="nil"/>
              <w:right w:val="nil"/>
            </w:tcBorders>
            <w:shd w:val="clear" w:color="auto" w:fill="auto"/>
            <w:noWrap/>
            <w:vAlign w:val="bottom"/>
          </w:tcPr>
          <w:p w14:paraId="2FF80077" w14:textId="7658B11D"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c>
          <w:tcPr>
            <w:tcW w:w="550" w:type="dxa"/>
            <w:tcBorders>
              <w:top w:val="nil"/>
              <w:left w:val="nil"/>
              <w:bottom w:val="nil"/>
              <w:right w:val="nil"/>
            </w:tcBorders>
            <w:shd w:val="clear" w:color="auto" w:fill="auto"/>
            <w:noWrap/>
            <w:vAlign w:val="bottom"/>
          </w:tcPr>
          <w:p w14:paraId="5836B2BD" w14:textId="3DF0ECFD"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c>
          <w:tcPr>
            <w:tcW w:w="842" w:type="dxa"/>
            <w:tcBorders>
              <w:top w:val="nil"/>
              <w:left w:val="nil"/>
              <w:bottom w:val="nil"/>
              <w:right w:val="nil"/>
            </w:tcBorders>
            <w:shd w:val="clear" w:color="auto" w:fill="auto"/>
            <w:noWrap/>
            <w:vAlign w:val="bottom"/>
          </w:tcPr>
          <w:p w14:paraId="4573F0E0" w14:textId="28C062CC"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c>
          <w:tcPr>
            <w:tcW w:w="1018" w:type="dxa"/>
            <w:tcBorders>
              <w:top w:val="nil"/>
              <w:left w:val="nil"/>
              <w:bottom w:val="nil"/>
              <w:right w:val="nil"/>
            </w:tcBorders>
            <w:shd w:val="clear" w:color="auto" w:fill="auto"/>
            <w:noWrap/>
            <w:vAlign w:val="bottom"/>
          </w:tcPr>
          <w:p w14:paraId="0BEC90A7" w14:textId="7EC42F11"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c>
          <w:tcPr>
            <w:tcW w:w="710" w:type="dxa"/>
            <w:tcBorders>
              <w:top w:val="nil"/>
              <w:left w:val="nil"/>
              <w:bottom w:val="nil"/>
              <w:right w:val="nil"/>
            </w:tcBorders>
            <w:vAlign w:val="bottom"/>
          </w:tcPr>
          <w:p w14:paraId="0D7610E4" w14:textId="7D12F2E1"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c>
          <w:tcPr>
            <w:tcW w:w="1024" w:type="dxa"/>
            <w:tcBorders>
              <w:top w:val="nil"/>
              <w:left w:val="nil"/>
              <w:bottom w:val="nil"/>
              <w:right w:val="nil"/>
            </w:tcBorders>
            <w:vAlign w:val="bottom"/>
          </w:tcPr>
          <w:p w14:paraId="0572B37A" w14:textId="0E2E2AEB"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r>
      <w:tr w:rsidR="00850149" w:rsidRPr="009128F0" w14:paraId="75653CAD" w14:textId="77777777" w:rsidTr="00850149">
        <w:trPr>
          <w:trHeight w:val="113"/>
        </w:trPr>
        <w:tc>
          <w:tcPr>
            <w:tcW w:w="2487" w:type="dxa"/>
            <w:tcBorders>
              <w:top w:val="nil"/>
              <w:left w:val="nil"/>
              <w:bottom w:val="nil"/>
              <w:right w:val="nil"/>
            </w:tcBorders>
            <w:shd w:val="clear" w:color="auto" w:fill="auto"/>
            <w:vAlign w:val="center"/>
          </w:tcPr>
          <w:p w14:paraId="12BB8893" w14:textId="77777777" w:rsidR="00850149" w:rsidRPr="009128F0" w:rsidRDefault="00850149" w:rsidP="00850149">
            <w:pPr>
              <w:ind w:left="-41"/>
              <w:rPr>
                <w:rFonts w:ascii="Arial" w:eastAsia="Arial Unicode MS" w:hAnsi="Arial" w:cs="Arial"/>
                <w:b/>
                <w:color w:val="000000" w:themeColor="text1"/>
                <w:sz w:val="14"/>
                <w:szCs w:val="14"/>
              </w:rPr>
            </w:pPr>
            <w:r w:rsidRPr="009128F0">
              <w:rPr>
                <w:rFonts w:ascii="Arial" w:eastAsia="Arial Unicode MS" w:hAnsi="Arial" w:cs="Arial"/>
                <w:b/>
                <w:color w:val="000000" w:themeColor="text1"/>
                <w:sz w:val="14"/>
                <w:szCs w:val="14"/>
              </w:rPr>
              <w:t xml:space="preserve">XI. Katılma Hesapları </w:t>
            </w:r>
            <w:r w:rsidRPr="009128F0">
              <w:rPr>
                <w:rFonts w:ascii="Arial" w:hAnsi="Arial" w:cs="Arial"/>
                <w:b/>
                <w:color w:val="000000" w:themeColor="text1"/>
                <w:sz w:val="14"/>
                <w:szCs w:val="14"/>
              </w:rPr>
              <w:t>Özel Fon Havuzları-YP</w:t>
            </w:r>
          </w:p>
        </w:tc>
        <w:tc>
          <w:tcPr>
            <w:tcW w:w="916" w:type="dxa"/>
            <w:tcBorders>
              <w:top w:val="nil"/>
              <w:left w:val="nil"/>
              <w:bottom w:val="nil"/>
              <w:right w:val="nil"/>
            </w:tcBorders>
            <w:shd w:val="clear" w:color="auto" w:fill="auto"/>
            <w:noWrap/>
            <w:vAlign w:val="bottom"/>
          </w:tcPr>
          <w:p w14:paraId="3F73311D" w14:textId="71AF7207"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992" w:type="dxa"/>
            <w:tcBorders>
              <w:top w:val="nil"/>
              <w:left w:val="nil"/>
              <w:bottom w:val="nil"/>
              <w:right w:val="nil"/>
            </w:tcBorders>
            <w:shd w:val="clear" w:color="auto" w:fill="auto"/>
            <w:noWrap/>
            <w:vAlign w:val="bottom"/>
          </w:tcPr>
          <w:p w14:paraId="41300AD7" w14:textId="138B0717"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992" w:type="dxa"/>
            <w:tcBorders>
              <w:top w:val="nil"/>
              <w:left w:val="nil"/>
              <w:bottom w:val="nil"/>
              <w:right w:val="nil"/>
            </w:tcBorders>
            <w:shd w:val="clear" w:color="auto" w:fill="auto"/>
            <w:noWrap/>
            <w:vAlign w:val="bottom"/>
          </w:tcPr>
          <w:p w14:paraId="6B1CA3C2" w14:textId="100BB3BC"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851" w:type="dxa"/>
            <w:tcBorders>
              <w:top w:val="nil"/>
              <w:left w:val="nil"/>
              <w:bottom w:val="nil"/>
              <w:right w:val="nil"/>
            </w:tcBorders>
            <w:shd w:val="clear" w:color="auto" w:fill="auto"/>
            <w:noWrap/>
            <w:vAlign w:val="bottom"/>
          </w:tcPr>
          <w:p w14:paraId="44C33885" w14:textId="438FA54A"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550" w:type="dxa"/>
            <w:tcBorders>
              <w:top w:val="nil"/>
              <w:left w:val="nil"/>
              <w:bottom w:val="nil"/>
              <w:right w:val="nil"/>
            </w:tcBorders>
            <w:shd w:val="clear" w:color="auto" w:fill="auto"/>
            <w:noWrap/>
            <w:vAlign w:val="bottom"/>
          </w:tcPr>
          <w:p w14:paraId="105C27A7" w14:textId="189E89AF"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842" w:type="dxa"/>
            <w:tcBorders>
              <w:top w:val="nil"/>
              <w:left w:val="nil"/>
              <w:bottom w:val="nil"/>
              <w:right w:val="nil"/>
            </w:tcBorders>
            <w:shd w:val="clear" w:color="auto" w:fill="auto"/>
            <w:noWrap/>
            <w:vAlign w:val="bottom"/>
          </w:tcPr>
          <w:p w14:paraId="3A69E345" w14:textId="0DED333C"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1018" w:type="dxa"/>
            <w:tcBorders>
              <w:top w:val="nil"/>
              <w:left w:val="nil"/>
              <w:bottom w:val="nil"/>
              <w:right w:val="nil"/>
            </w:tcBorders>
            <w:shd w:val="clear" w:color="auto" w:fill="auto"/>
            <w:noWrap/>
            <w:vAlign w:val="bottom"/>
          </w:tcPr>
          <w:p w14:paraId="0B40B15A" w14:textId="2BAA3BFD"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710" w:type="dxa"/>
            <w:tcBorders>
              <w:top w:val="nil"/>
              <w:left w:val="nil"/>
              <w:bottom w:val="nil"/>
              <w:right w:val="nil"/>
            </w:tcBorders>
            <w:vAlign w:val="bottom"/>
          </w:tcPr>
          <w:p w14:paraId="4BE070A8" w14:textId="26AB758C"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1024" w:type="dxa"/>
            <w:tcBorders>
              <w:top w:val="nil"/>
              <w:left w:val="nil"/>
              <w:bottom w:val="nil"/>
              <w:right w:val="nil"/>
            </w:tcBorders>
            <w:vAlign w:val="bottom"/>
          </w:tcPr>
          <w:p w14:paraId="7C4EC840" w14:textId="1C313099" w:rsidR="00850149" w:rsidRPr="00850149" w:rsidRDefault="00850149" w:rsidP="00850149">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r>
      <w:tr w:rsidR="00850149" w:rsidRPr="009128F0" w14:paraId="08259C9B" w14:textId="77777777" w:rsidTr="00850149">
        <w:trPr>
          <w:trHeight w:val="113"/>
        </w:trPr>
        <w:tc>
          <w:tcPr>
            <w:tcW w:w="2487" w:type="dxa"/>
            <w:tcBorders>
              <w:top w:val="nil"/>
              <w:left w:val="nil"/>
              <w:right w:val="nil"/>
            </w:tcBorders>
            <w:shd w:val="clear" w:color="auto" w:fill="auto"/>
            <w:vAlign w:val="center"/>
          </w:tcPr>
          <w:p w14:paraId="47D5BBBF" w14:textId="77777777" w:rsidR="00850149" w:rsidRPr="009128F0" w:rsidRDefault="00850149" w:rsidP="00850149">
            <w:pPr>
              <w:ind w:firstLine="176"/>
              <w:rPr>
                <w:rFonts w:ascii="Arial" w:hAnsi="Arial" w:cs="Arial"/>
                <w:color w:val="000000" w:themeColor="text1"/>
                <w:sz w:val="14"/>
                <w:szCs w:val="14"/>
              </w:rPr>
            </w:pPr>
            <w:r w:rsidRPr="009128F0">
              <w:rPr>
                <w:rFonts w:ascii="Arial" w:hAnsi="Arial" w:cs="Arial"/>
                <w:color w:val="000000" w:themeColor="text1"/>
                <w:sz w:val="14"/>
                <w:szCs w:val="14"/>
              </w:rPr>
              <w:t>Yurtiçinde Yer. K.</w:t>
            </w:r>
          </w:p>
        </w:tc>
        <w:tc>
          <w:tcPr>
            <w:tcW w:w="916" w:type="dxa"/>
            <w:tcBorders>
              <w:top w:val="nil"/>
              <w:left w:val="nil"/>
              <w:right w:val="nil"/>
            </w:tcBorders>
            <w:shd w:val="clear" w:color="auto" w:fill="auto"/>
            <w:noWrap/>
            <w:vAlign w:val="bottom"/>
          </w:tcPr>
          <w:p w14:paraId="6D9074D0" w14:textId="72B67C5D" w:rsidR="00850149" w:rsidRPr="00D42DB2" w:rsidRDefault="00850149" w:rsidP="00850149">
            <w:pPr>
              <w:jc w:val="right"/>
              <w:rPr>
                <w:rFonts w:ascii="Arial" w:hAnsi="Arial" w:cs="Arial"/>
                <w:color w:val="000000" w:themeColor="text1"/>
                <w:sz w:val="13"/>
                <w:szCs w:val="13"/>
              </w:rPr>
            </w:pPr>
            <w:r w:rsidRPr="00401F78">
              <w:rPr>
                <w:rFonts w:ascii="Arial" w:hAnsi="Arial" w:cs="Arial"/>
                <w:color w:val="000000" w:themeColor="text1"/>
                <w:sz w:val="13"/>
                <w:szCs w:val="13"/>
              </w:rPr>
              <w:t>-</w:t>
            </w:r>
          </w:p>
        </w:tc>
        <w:tc>
          <w:tcPr>
            <w:tcW w:w="992" w:type="dxa"/>
            <w:tcBorders>
              <w:top w:val="nil"/>
              <w:left w:val="nil"/>
              <w:right w:val="nil"/>
            </w:tcBorders>
            <w:shd w:val="clear" w:color="auto" w:fill="auto"/>
            <w:noWrap/>
            <w:vAlign w:val="bottom"/>
          </w:tcPr>
          <w:p w14:paraId="59DE3504" w14:textId="0CEC9542"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c>
          <w:tcPr>
            <w:tcW w:w="992" w:type="dxa"/>
            <w:tcBorders>
              <w:top w:val="nil"/>
              <w:left w:val="nil"/>
              <w:right w:val="nil"/>
            </w:tcBorders>
            <w:shd w:val="clear" w:color="auto" w:fill="auto"/>
            <w:noWrap/>
            <w:vAlign w:val="bottom"/>
          </w:tcPr>
          <w:p w14:paraId="3CA4B232" w14:textId="52041C28"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c>
          <w:tcPr>
            <w:tcW w:w="851" w:type="dxa"/>
            <w:tcBorders>
              <w:top w:val="nil"/>
              <w:left w:val="nil"/>
              <w:right w:val="nil"/>
            </w:tcBorders>
            <w:shd w:val="clear" w:color="auto" w:fill="auto"/>
            <w:noWrap/>
            <w:vAlign w:val="bottom"/>
          </w:tcPr>
          <w:p w14:paraId="1554F68B" w14:textId="78C4D62E"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c>
          <w:tcPr>
            <w:tcW w:w="550" w:type="dxa"/>
            <w:tcBorders>
              <w:top w:val="nil"/>
              <w:left w:val="nil"/>
              <w:right w:val="nil"/>
            </w:tcBorders>
            <w:shd w:val="clear" w:color="auto" w:fill="auto"/>
            <w:noWrap/>
            <w:vAlign w:val="bottom"/>
          </w:tcPr>
          <w:p w14:paraId="7782E5D2" w14:textId="1514CB87"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c>
          <w:tcPr>
            <w:tcW w:w="842" w:type="dxa"/>
            <w:tcBorders>
              <w:top w:val="nil"/>
              <w:left w:val="nil"/>
              <w:right w:val="nil"/>
            </w:tcBorders>
            <w:shd w:val="clear" w:color="auto" w:fill="auto"/>
            <w:noWrap/>
            <w:vAlign w:val="bottom"/>
          </w:tcPr>
          <w:p w14:paraId="73B79362" w14:textId="5FD3302E"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c>
          <w:tcPr>
            <w:tcW w:w="1018" w:type="dxa"/>
            <w:tcBorders>
              <w:top w:val="nil"/>
              <w:left w:val="nil"/>
              <w:right w:val="nil"/>
            </w:tcBorders>
            <w:shd w:val="clear" w:color="auto" w:fill="auto"/>
            <w:noWrap/>
            <w:vAlign w:val="bottom"/>
          </w:tcPr>
          <w:p w14:paraId="649E1E98" w14:textId="3CCC3645"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c>
          <w:tcPr>
            <w:tcW w:w="710" w:type="dxa"/>
            <w:tcBorders>
              <w:top w:val="nil"/>
              <w:left w:val="nil"/>
              <w:right w:val="nil"/>
            </w:tcBorders>
            <w:vAlign w:val="bottom"/>
          </w:tcPr>
          <w:p w14:paraId="2108A123" w14:textId="1AC93269"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c>
          <w:tcPr>
            <w:tcW w:w="1024" w:type="dxa"/>
            <w:tcBorders>
              <w:top w:val="nil"/>
              <w:left w:val="nil"/>
              <w:right w:val="nil"/>
            </w:tcBorders>
            <w:vAlign w:val="bottom"/>
          </w:tcPr>
          <w:p w14:paraId="631A6F1D" w14:textId="26220C0A"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r>
      <w:tr w:rsidR="00850149" w:rsidRPr="009128F0" w14:paraId="0E8532A8" w14:textId="77777777" w:rsidTr="00850149">
        <w:trPr>
          <w:trHeight w:val="113"/>
        </w:trPr>
        <w:tc>
          <w:tcPr>
            <w:tcW w:w="2487" w:type="dxa"/>
            <w:tcBorders>
              <w:top w:val="nil"/>
              <w:left w:val="nil"/>
              <w:right w:val="nil"/>
            </w:tcBorders>
            <w:shd w:val="clear" w:color="auto" w:fill="auto"/>
            <w:vAlign w:val="center"/>
          </w:tcPr>
          <w:p w14:paraId="25F59D75" w14:textId="77777777" w:rsidR="00850149" w:rsidRPr="009128F0" w:rsidRDefault="00850149" w:rsidP="00850149">
            <w:pPr>
              <w:ind w:firstLine="176"/>
              <w:rPr>
                <w:rFonts w:ascii="Arial" w:hAnsi="Arial" w:cs="Arial"/>
                <w:color w:val="000000" w:themeColor="text1"/>
                <w:sz w:val="14"/>
                <w:szCs w:val="14"/>
              </w:rPr>
            </w:pPr>
            <w:r w:rsidRPr="009128F0">
              <w:rPr>
                <w:rFonts w:ascii="Arial" w:hAnsi="Arial" w:cs="Arial"/>
                <w:color w:val="000000" w:themeColor="text1"/>
                <w:sz w:val="14"/>
                <w:szCs w:val="14"/>
              </w:rPr>
              <w:t>Yurtdışında Yer. K.</w:t>
            </w:r>
          </w:p>
        </w:tc>
        <w:tc>
          <w:tcPr>
            <w:tcW w:w="916" w:type="dxa"/>
            <w:tcBorders>
              <w:top w:val="nil"/>
              <w:left w:val="nil"/>
              <w:right w:val="nil"/>
            </w:tcBorders>
            <w:shd w:val="clear" w:color="auto" w:fill="auto"/>
            <w:noWrap/>
            <w:vAlign w:val="bottom"/>
          </w:tcPr>
          <w:p w14:paraId="5AA65F5A" w14:textId="5DCDE582" w:rsidR="00850149" w:rsidRPr="00D42DB2" w:rsidRDefault="00850149" w:rsidP="00850149">
            <w:pPr>
              <w:jc w:val="right"/>
              <w:rPr>
                <w:rFonts w:ascii="Arial" w:hAnsi="Arial" w:cs="Arial"/>
                <w:color w:val="000000" w:themeColor="text1"/>
                <w:sz w:val="13"/>
                <w:szCs w:val="13"/>
              </w:rPr>
            </w:pPr>
            <w:r w:rsidRPr="00401F78">
              <w:rPr>
                <w:rFonts w:ascii="Arial" w:hAnsi="Arial" w:cs="Arial"/>
                <w:color w:val="000000" w:themeColor="text1"/>
                <w:sz w:val="13"/>
                <w:szCs w:val="13"/>
              </w:rPr>
              <w:t>-</w:t>
            </w:r>
          </w:p>
        </w:tc>
        <w:tc>
          <w:tcPr>
            <w:tcW w:w="992" w:type="dxa"/>
            <w:tcBorders>
              <w:top w:val="nil"/>
              <w:left w:val="nil"/>
              <w:right w:val="nil"/>
            </w:tcBorders>
            <w:shd w:val="clear" w:color="auto" w:fill="auto"/>
            <w:noWrap/>
            <w:vAlign w:val="bottom"/>
          </w:tcPr>
          <w:p w14:paraId="3BA4F555" w14:textId="48C6BD12"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c>
          <w:tcPr>
            <w:tcW w:w="992" w:type="dxa"/>
            <w:tcBorders>
              <w:top w:val="nil"/>
              <w:left w:val="nil"/>
              <w:right w:val="nil"/>
            </w:tcBorders>
            <w:shd w:val="clear" w:color="auto" w:fill="auto"/>
            <w:noWrap/>
            <w:vAlign w:val="bottom"/>
          </w:tcPr>
          <w:p w14:paraId="42649E76" w14:textId="0D685384"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c>
          <w:tcPr>
            <w:tcW w:w="851" w:type="dxa"/>
            <w:tcBorders>
              <w:top w:val="nil"/>
              <w:left w:val="nil"/>
              <w:right w:val="nil"/>
            </w:tcBorders>
            <w:shd w:val="clear" w:color="auto" w:fill="auto"/>
            <w:noWrap/>
            <w:vAlign w:val="bottom"/>
          </w:tcPr>
          <w:p w14:paraId="291FF3E1" w14:textId="32599BCC"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c>
          <w:tcPr>
            <w:tcW w:w="550" w:type="dxa"/>
            <w:tcBorders>
              <w:top w:val="nil"/>
              <w:left w:val="nil"/>
              <w:right w:val="nil"/>
            </w:tcBorders>
            <w:shd w:val="clear" w:color="auto" w:fill="auto"/>
            <w:noWrap/>
            <w:vAlign w:val="bottom"/>
          </w:tcPr>
          <w:p w14:paraId="49DBBE81" w14:textId="59D0C26C"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c>
          <w:tcPr>
            <w:tcW w:w="842" w:type="dxa"/>
            <w:tcBorders>
              <w:top w:val="nil"/>
              <w:left w:val="nil"/>
              <w:right w:val="nil"/>
            </w:tcBorders>
            <w:shd w:val="clear" w:color="auto" w:fill="auto"/>
            <w:noWrap/>
            <w:vAlign w:val="bottom"/>
          </w:tcPr>
          <w:p w14:paraId="0E282472" w14:textId="43EC3512"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c>
          <w:tcPr>
            <w:tcW w:w="1018" w:type="dxa"/>
            <w:tcBorders>
              <w:top w:val="nil"/>
              <w:left w:val="nil"/>
              <w:right w:val="nil"/>
            </w:tcBorders>
            <w:shd w:val="clear" w:color="auto" w:fill="auto"/>
            <w:noWrap/>
            <w:vAlign w:val="bottom"/>
          </w:tcPr>
          <w:p w14:paraId="350AEB21" w14:textId="014ADB59"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c>
          <w:tcPr>
            <w:tcW w:w="710" w:type="dxa"/>
            <w:tcBorders>
              <w:top w:val="nil"/>
              <w:left w:val="nil"/>
              <w:right w:val="nil"/>
            </w:tcBorders>
            <w:vAlign w:val="bottom"/>
          </w:tcPr>
          <w:p w14:paraId="7EEB0FED" w14:textId="339FA29D"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c>
          <w:tcPr>
            <w:tcW w:w="1024" w:type="dxa"/>
            <w:tcBorders>
              <w:top w:val="nil"/>
              <w:left w:val="nil"/>
              <w:right w:val="nil"/>
            </w:tcBorders>
            <w:vAlign w:val="bottom"/>
          </w:tcPr>
          <w:p w14:paraId="1ACEE71E" w14:textId="0334A6CA" w:rsidR="00850149" w:rsidRPr="00D42DB2" w:rsidRDefault="00850149" w:rsidP="00850149">
            <w:pPr>
              <w:jc w:val="right"/>
              <w:rPr>
                <w:rFonts w:ascii="Arial" w:hAnsi="Arial" w:cs="Arial"/>
                <w:color w:val="000000" w:themeColor="text1"/>
                <w:sz w:val="13"/>
                <w:szCs w:val="13"/>
              </w:rPr>
            </w:pPr>
            <w:r w:rsidRPr="00972D66">
              <w:rPr>
                <w:rFonts w:ascii="Arial" w:hAnsi="Arial" w:cs="Arial"/>
                <w:color w:val="000000" w:themeColor="text1"/>
                <w:sz w:val="13"/>
                <w:szCs w:val="13"/>
              </w:rPr>
              <w:t>-</w:t>
            </w:r>
          </w:p>
        </w:tc>
      </w:tr>
      <w:tr w:rsidR="006C67BA" w:rsidRPr="009128F0" w14:paraId="55B2287C" w14:textId="77777777" w:rsidTr="00120379">
        <w:trPr>
          <w:trHeight w:val="113"/>
        </w:trPr>
        <w:tc>
          <w:tcPr>
            <w:tcW w:w="2487" w:type="dxa"/>
            <w:tcBorders>
              <w:left w:val="nil"/>
              <w:bottom w:val="single" w:sz="4" w:space="0" w:color="auto"/>
              <w:right w:val="nil"/>
            </w:tcBorders>
            <w:shd w:val="clear" w:color="auto" w:fill="auto"/>
            <w:vAlign w:val="bottom"/>
          </w:tcPr>
          <w:p w14:paraId="26F518D2" w14:textId="77777777" w:rsidR="006C67BA" w:rsidRPr="009128F0" w:rsidRDefault="006C67BA" w:rsidP="006C67BA">
            <w:pPr>
              <w:ind w:left="269"/>
              <w:jc w:val="right"/>
              <w:rPr>
                <w:rFonts w:ascii="Arial" w:hAnsi="Arial" w:cs="Arial"/>
                <w:color w:val="000000" w:themeColor="text1"/>
                <w:sz w:val="14"/>
                <w:szCs w:val="14"/>
              </w:rPr>
            </w:pPr>
          </w:p>
        </w:tc>
        <w:tc>
          <w:tcPr>
            <w:tcW w:w="916" w:type="dxa"/>
            <w:tcBorders>
              <w:left w:val="nil"/>
              <w:bottom w:val="single" w:sz="4" w:space="0" w:color="auto"/>
              <w:right w:val="nil"/>
            </w:tcBorders>
            <w:shd w:val="clear" w:color="auto" w:fill="auto"/>
            <w:noWrap/>
            <w:vAlign w:val="bottom"/>
          </w:tcPr>
          <w:p w14:paraId="23C5F633" w14:textId="77777777" w:rsidR="006C67BA" w:rsidRPr="00D42DB2" w:rsidRDefault="006C67BA" w:rsidP="00120379">
            <w:pPr>
              <w:ind w:right="-15"/>
              <w:jc w:val="right"/>
              <w:rPr>
                <w:rFonts w:ascii="Arial" w:hAnsi="Arial" w:cs="Arial"/>
                <w:color w:val="000000" w:themeColor="text1"/>
                <w:sz w:val="13"/>
                <w:szCs w:val="13"/>
              </w:rPr>
            </w:pPr>
          </w:p>
        </w:tc>
        <w:tc>
          <w:tcPr>
            <w:tcW w:w="992" w:type="dxa"/>
            <w:tcBorders>
              <w:left w:val="nil"/>
              <w:bottom w:val="single" w:sz="4" w:space="0" w:color="auto"/>
              <w:right w:val="nil"/>
            </w:tcBorders>
            <w:shd w:val="clear" w:color="auto" w:fill="auto"/>
            <w:noWrap/>
            <w:vAlign w:val="bottom"/>
          </w:tcPr>
          <w:p w14:paraId="7C82C80F" w14:textId="77777777" w:rsidR="006C67BA" w:rsidRPr="00D42DB2" w:rsidRDefault="006C67BA" w:rsidP="00120379">
            <w:pPr>
              <w:ind w:right="-15"/>
              <w:jc w:val="right"/>
              <w:rPr>
                <w:rFonts w:ascii="Arial" w:hAnsi="Arial" w:cs="Arial"/>
                <w:color w:val="000000" w:themeColor="text1"/>
                <w:sz w:val="13"/>
                <w:szCs w:val="13"/>
              </w:rPr>
            </w:pPr>
          </w:p>
        </w:tc>
        <w:tc>
          <w:tcPr>
            <w:tcW w:w="992" w:type="dxa"/>
            <w:tcBorders>
              <w:left w:val="nil"/>
              <w:bottom w:val="single" w:sz="4" w:space="0" w:color="auto"/>
              <w:right w:val="nil"/>
            </w:tcBorders>
            <w:shd w:val="clear" w:color="auto" w:fill="auto"/>
            <w:noWrap/>
            <w:vAlign w:val="bottom"/>
          </w:tcPr>
          <w:p w14:paraId="4041D6DE" w14:textId="77777777" w:rsidR="006C67BA" w:rsidRPr="00D42DB2" w:rsidRDefault="006C67BA" w:rsidP="00120379">
            <w:pPr>
              <w:ind w:right="-15"/>
              <w:jc w:val="right"/>
              <w:rPr>
                <w:rFonts w:ascii="Arial" w:hAnsi="Arial" w:cs="Arial"/>
                <w:color w:val="000000" w:themeColor="text1"/>
                <w:sz w:val="13"/>
                <w:szCs w:val="13"/>
              </w:rPr>
            </w:pPr>
          </w:p>
        </w:tc>
        <w:tc>
          <w:tcPr>
            <w:tcW w:w="851" w:type="dxa"/>
            <w:tcBorders>
              <w:left w:val="nil"/>
              <w:bottom w:val="single" w:sz="4" w:space="0" w:color="auto"/>
              <w:right w:val="nil"/>
            </w:tcBorders>
            <w:shd w:val="clear" w:color="auto" w:fill="auto"/>
            <w:noWrap/>
            <w:vAlign w:val="bottom"/>
          </w:tcPr>
          <w:p w14:paraId="38DCE062" w14:textId="77777777" w:rsidR="006C67BA" w:rsidRPr="00D42DB2" w:rsidRDefault="006C67BA" w:rsidP="00120379">
            <w:pPr>
              <w:ind w:right="-15"/>
              <w:jc w:val="right"/>
              <w:rPr>
                <w:rFonts w:ascii="Arial" w:hAnsi="Arial" w:cs="Arial"/>
                <w:color w:val="000000" w:themeColor="text1"/>
                <w:sz w:val="13"/>
                <w:szCs w:val="13"/>
              </w:rPr>
            </w:pPr>
          </w:p>
        </w:tc>
        <w:tc>
          <w:tcPr>
            <w:tcW w:w="550" w:type="dxa"/>
            <w:tcBorders>
              <w:left w:val="nil"/>
              <w:bottom w:val="single" w:sz="4" w:space="0" w:color="auto"/>
              <w:right w:val="nil"/>
            </w:tcBorders>
            <w:shd w:val="clear" w:color="auto" w:fill="auto"/>
            <w:noWrap/>
            <w:vAlign w:val="bottom"/>
          </w:tcPr>
          <w:p w14:paraId="0C98F25C" w14:textId="77777777" w:rsidR="006C67BA" w:rsidRPr="00D42DB2" w:rsidRDefault="006C67BA" w:rsidP="00120379">
            <w:pPr>
              <w:ind w:right="-15"/>
              <w:jc w:val="right"/>
              <w:rPr>
                <w:rFonts w:ascii="Arial" w:hAnsi="Arial" w:cs="Arial"/>
                <w:color w:val="000000" w:themeColor="text1"/>
                <w:sz w:val="13"/>
                <w:szCs w:val="13"/>
              </w:rPr>
            </w:pPr>
          </w:p>
        </w:tc>
        <w:tc>
          <w:tcPr>
            <w:tcW w:w="842" w:type="dxa"/>
            <w:tcBorders>
              <w:left w:val="nil"/>
              <w:bottom w:val="single" w:sz="4" w:space="0" w:color="auto"/>
              <w:right w:val="nil"/>
            </w:tcBorders>
            <w:shd w:val="clear" w:color="auto" w:fill="auto"/>
            <w:noWrap/>
            <w:vAlign w:val="bottom"/>
          </w:tcPr>
          <w:p w14:paraId="62967655" w14:textId="77777777" w:rsidR="006C67BA" w:rsidRPr="00D42DB2" w:rsidRDefault="006C67BA" w:rsidP="00120379">
            <w:pPr>
              <w:ind w:right="-15"/>
              <w:jc w:val="right"/>
              <w:rPr>
                <w:rFonts w:ascii="Arial" w:hAnsi="Arial" w:cs="Arial"/>
                <w:color w:val="000000" w:themeColor="text1"/>
                <w:sz w:val="13"/>
                <w:szCs w:val="13"/>
              </w:rPr>
            </w:pPr>
          </w:p>
        </w:tc>
        <w:tc>
          <w:tcPr>
            <w:tcW w:w="1018" w:type="dxa"/>
            <w:tcBorders>
              <w:left w:val="nil"/>
              <w:bottom w:val="single" w:sz="4" w:space="0" w:color="auto"/>
              <w:right w:val="nil"/>
            </w:tcBorders>
            <w:shd w:val="clear" w:color="auto" w:fill="auto"/>
            <w:noWrap/>
            <w:vAlign w:val="bottom"/>
          </w:tcPr>
          <w:p w14:paraId="41467C96" w14:textId="77777777" w:rsidR="006C67BA" w:rsidRPr="00D42DB2" w:rsidRDefault="006C67BA" w:rsidP="00120379">
            <w:pPr>
              <w:ind w:right="-15"/>
              <w:jc w:val="right"/>
              <w:rPr>
                <w:rFonts w:ascii="Arial" w:hAnsi="Arial" w:cs="Arial"/>
                <w:color w:val="000000" w:themeColor="text1"/>
                <w:sz w:val="13"/>
                <w:szCs w:val="13"/>
              </w:rPr>
            </w:pPr>
          </w:p>
        </w:tc>
        <w:tc>
          <w:tcPr>
            <w:tcW w:w="710" w:type="dxa"/>
            <w:tcBorders>
              <w:left w:val="nil"/>
              <w:bottom w:val="single" w:sz="4" w:space="0" w:color="auto"/>
              <w:right w:val="nil"/>
            </w:tcBorders>
            <w:vAlign w:val="bottom"/>
          </w:tcPr>
          <w:p w14:paraId="48265AF0" w14:textId="77777777" w:rsidR="006C67BA" w:rsidRPr="00D42DB2" w:rsidRDefault="006C67BA" w:rsidP="00120379">
            <w:pPr>
              <w:ind w:right="-15"/>
              <w:jc w:val="right"/>
              <w:rPr>
                <w:rFonts w:ascii="Arial" w:hAnsi="Arial" w:cs="Arial"/>
                <w:color w:val="000000" w:themeColor="text1"/>
                <w:sz w:val="13"/>
                <w:szCs w:val="13"/>
              </w:rPr>
            </w:pPr>
          </w:p>
        </w:tc>
        <w:tc>
          <w:tcPr>
            <w:tcW w:w="1024" w:type="dxa"/>
            <w:tcBorders>
              <w:left w:val="nil"/>
              <w:bottom w:val="single" w:sz="4" w:space="0" w:color="auto"/>
              <w:right w:val="nil"/>
            </w:tcBorders>
            <w:vAlign w:val="bottom"/>
          </w:tcPr>
          <w:p w14:paraId="027B77DE" w14:textId="77777777" w:rsidR="006C67BA" w:rsidRPr="00D42DB2" w:rsidRDefault="006C67BA" w:rsidP="00120379">
            <w:pPr>
              <w:ind w:right="-15"/>
              <w:jc w:val="right"/>
              <w:rPr>
                <w:rFonts w:ascii="Arial" w:hAnsi="Arial" w:cs="Arial"/>
                <w:b/>
                <w:color w:val="000000" w:themeColor="text1"/>
                <w:sz w:val="13"/>
                <w:szCs w:val="13"/>
              </w:rPr>
            </w:pPr>
          </w:p>
        </w:tc>
      </w:tr>
      <w:tr w:rsidR="00553086" w:rsidRPr="009128F0" w14:paraId="42C531E0" w14:textId="77777777" w:rsidTr="00782E95">
        <w:trPr>
          <w:trHeight w:val="113"/>
        </w:trPr>
        <w:tc>
          <w:tcPr>
            <w:tcW w:w="2487" w:type="dxa"/>
            <w:tcBorders>
              <w:top w:val="single" w:sz="4" w:space="0" w:color="auto"/>
              <w:left w:val="nil"/>
              <w:bottom w:val="double" w:sz="4" w:space="0" w:color="auto"/>
              <w:right w:val="nil"/>
            </w:tcBorders>
            <w:shd w:val="clear" w:color="auto" w:fill="auto"/>
            <w:vAlign w:val="bottom"/>
          </w:tcPr>
          <w:p w14:paraId="2EC7F6AA" w14:textId="77777777" w:rsidR="00553086" w:rsidRPr="009128F0" w:rsidRDefault="00553086" w:rsidP="00553086">
            <w:pPr>
              <w:ind w:left="-108"/>
              <w:rPr>
                <w:rFonts w:ascii="Arial" w:hAnsi="Arial" w:cs="Arial"/>
                <w:b/>
                <w:color w:val="000000" w:themeColor="text1"/>
                <w:sz w:val="14"/>
                <w:szCs w:val="14"/>
              </w:rPr>
            </w:pPr>
            <w:r w:rsidRPr="009128F0">
              <w:rPr>
                <w:rFonts w:ascii="Arial" w:eastAsia="Arial Unicode MS" w:hAnsi="Arial" w:cs="Arial"/>
                <w:b/>
                <w:color w:val="000000" w:themeColor="text1"/>
                <w:sz w:val="14"/>
                <w:szCs w:val="14"/>
              </w:rPr>
              <w:t>Toplam (I+II+</w:t>
            </w:r>
            <w:proofErr w:type="gramStart"/>
            <w:r w:rsidRPr="009128F0">
              <w:rPr>
                <w:rFonts w:ascii="Arial" w:eastAsia="Arial Unicode MS" w:hAnsi="Arial" w:cs="Arial"/>
                <w:b/>
                <w:color w:val="000000" w:themeColor="text1"/>
                <w:sz w:val="14"/>
                <w:szCs w:val="14"/>
              </w:rPr>
              <w:t>…..</w:t>
            </w:r>
            <w:proofErr w:type="gramEnd"/>
            <w:r w:rsidRPr="009128F0">
              <w:rPr>
                <w:rFonts w:ascii="Arial" w:eastAsia="Arial Unicode MS" w:hAnsi="Arial" w:cs="Arial"/>
                <w:b/>
                <w:color w:val="000000" w:themeColor="text1"/>
                <w:sz w:val="14"/>
                <w:szCs w:val="14"/>
              </w:rPr>
              <w:t>+IX+X+XI)</w:t>
            </w:r>
          </w:p>
        </w:tc>
        <w:tc>
          <w:tcPr>
            <w:tcW w:w="916" w:type="dxa"/>
            <w:tcBorders>
              <w:top w:val="single" w:sz="4" w:space="0" w:color="auto"/>
              <w:left w:val="nil"/>
              <w:bottom w:val="double" w:sz="4" w:space="0" w:color="auto"/>
              <w:right w:val="nil"/>
            </w:tcBorders>
            <w:shd w:val="clear" w:color="auto" w:fill="auto"/>
            <w:noWrap/>
          </w:tcPr>
          <w:p w14:paraId="484EAB87" w14:textId="679F08E9" w:rsidR="00553086" w:rsidRPr="00553086" w:rsidRDefault="00553086" w:rsidP="00553086">
            <w:pPr>
              <w:jc w:val="right"/>
              <w:rPr>
                <w:rFonts w:ascii="Arial" w:hAnsi="Arial" w:cs="Arial"/>
                <w:b/>
                <w:color w:val="000000" w:themeColor="text1"/>
                <w:sz w:val="13"/>
                <w:szCs w:val="13"/>
              </w:rPr>
            </w:pPr>
            <w:r w:rsidRPr="00553086">
              <w:rPr>
                <w:rFonts w:ascii="Arial" w:hAnsi="Arial" w:cs="Arial"/>
                <w:b/>
                <w:color w:val="000000" w:themeColor="text1"/>
                <w:sz w:val="13"/>
                <w:szCs w:val="13"/>
              </w:rPr>
              <w:t>6.407.892</w:t>
            </w:r>
          </w:p>
        </w:tc>
        <w:tc>
          <w:tcPr>
            <w:tcW w:w="992" w:type="dxa"/>
            <w:tcBorders>
              <w:top w:val="single" w:sz="4" w:space="0" w:color="auto"/>
              <w:left w:val="nil"/>
              <w:bottom w:val="double" w:sz="4" w:space="0" w:color="auto"/>
              <w:right w:val="nil"/>
            </w:tcBorders>
            <w:shd w:val="clear" w:color="auto" w:fill="auto"/>
            <w:noWrap/>
          </w:tcPr>
          <w:p w14:paraId="0D1736BC" w14:textId="5B25C68F" w:rsidR="00553086" w:rsidRPr="00553086" w:rsidRDefault="00553086" w:rsidP="00553086">
            <w:pPr>
              <w:jc w:val="right"/>
              <w:rPr>
                <w:rFonts w:ascii="Arial" w:hAnsi="Arial" w:cs="Arial"/>
                <w:b/>
                <w:color w:val="000000" w:themeColor="text1"/>
                <w:sz w:val="13"/>
                <w:szCs w:val="13"/>
              </w:rPr>
            </w:pPr>
            <w:r w:rsidRPr="00553086">
              <w:rPr>
                <w:rFonts w:ascii="Arial" w:hAnsi="Arial" w:cs="Arial"/>
                <w:b/>
                <w:color w:val="000000" w:themeColor="text1"/>
                <w:sz w:val="13"/>
                <w:szCs w:val="13"/>
              </w:rPr>
              <w:t>5.397.377</w:t>
            </w:r>
          </w:p>
        </w:tc>
        <w:tc>
          <w:tcPr>
            <w:tcW w:w="992" w:type="dxa"/>
            <w:tcBorders>
              <w:top w:val="single" w:sz="4" w:space="0" w:color="auto"/>
              <w:left w:val="nil"/>
              <w:bottom w:val="double" w:sz="4" w:space="0" w:color="auto"/>
              <w:right w:val="nil"/>
            </w:tcBorders>
            <w:shd w:val="clear" w:color="auto" w:fill="auto"/>
            <w:noWrap/>
          </w:tcPr>
          <w:p w14:paraId="4E9B71DC" w14:textId="533F35B6" w:rsidR="00553086" w:rsidRPr="00553086" w:rsidRDefault="00553086" w:rsidP="00553086">
            <w:pPr>
              <w:jc w:val="right"/>
              <w:rPr>
                <w:rFonts w:ascii="Arial" w:hAnsi="Arial" w:cs="Arial"/>
                <w:b/>
                <w:color w:val="000000" w:themeColor="text1"/>
                <w:sz w:val="13"/>
                <w:szCs w:val="13"/>
              </w:rPr>
            </w:pPr>
            <w:r w:rsidRPr="00553086">
              <w:rPr>
                <w:rFonts w:ascii="Arial" w:hAnsi="Arial" w:cs="Arial"/>
                <w:b/>
                <w:color w:val="000000" w:themeColor="text1"/>
                <w:sz w:val="13"/>
                <w:szCs w:val="13"/>
              </w:rPr>
              <w:t>12.511.884</w:t>
            </w:r>
          </w:p>
        </w:tc>
        <w:tc>
          <w:tcPr>
            <w:tcW w:w="851" w:type="dxa"/>
            <w:tcBorders>
              <w:top w:val="single" w:sz="4" w:space="0" w:color="auto"/>
              <w:left w:val="nil"/>
              <w:bottom w:val="double" w:sz="4" w:space="0" w:color="auto"/>
              <w:right w:val="nil"/>
            </w:tcBorders>
            <w:shd w:val="clear" w:color="auto" w:fill="auto"/>
            <w:noWrap/>
          </w:tcPr>
          <w:p w14:paraId="3C6BDB2A" w14:textId="3AFC782F" w:rsidR="00553086" w:rsidRPr="00553086" w:rsidRDefault="00553086" w:rsidP="00553086">
            <w:pPr>
              <w:jc w:val="right"/>
              <w:rPr>
                <w:rFonts w:ascii="Arial" w:hAnsi="Arial" w:cs="Arial"/>
                <w:b/>
                <w:color w:val="000000" w:themeColor="text1"/>
                <w:sz w:val="13"/>
                <w:szCs w:val="13"/>
              </w:rPr>
            </w:pPr>
            <w:r w:rsidRPr="00553086">
              <w:rPr>
                <w:rFonts w:ascii="Arial" w:hAnsi="Arial" w:cs="Arial"/>
                <w:b/>
                <w:color w:val="000000" w:themeColor="text1"/>
                <w:sz w:val="13"/>
                <w:szCs w:val="13"/>
              </w:rPr>
              <w:t>510.495</w:t>
            </w:r>
          </w:p>
        </w:tc>
        <w:tc>
          <w:tcPr>
            <w:tcW w:w="550" w:type="dxa"/>
            <w:tcBorders>
              <w:top w:val="single" w:sz="4" w:space="0" w:color="auto"/>
              <w:left w:val="nil"/>
              <w:bottom w:val="double" w:sz="4" w:space="0" w:color="auto"/>
              <w:right w:val="nil"/>
            </w:tcBorders>
            <w:shd w:val="clear" w:color="auto" w:fill="auto"/>
            <w:noWrap/>
          </w:tcPr>
          <w:p w14:paraId="10C3B6B9" w14:textId="47859E29" w:rsidR="00553086" w:rsidRPr="00850149" w:rsidRDefault="00850149" w:rsidP="00553086">
            <w:pPr>
              <w:jc w:val="right"/>
              <w:rPr>
                <w:rFonts w:ascii="Arial" w:hAnsi="Arial" w:cs="Arial"/>
                <w:b/>
                <w:color w:val="000000" w:themeColor="text1"/>
                <w:sz w:val="13"/>
                <w:szCs w:val="13"/>
              </w:rPr>
            </w:pPr>
            <w:r w:rsidRPr="00850149">
              <w:rPr>
                <w:rFonts w:ascii="Arial" w:hAnsi="Arial" w:cs="Arial"/>
                <w:b/>
                <w:color w:val="000000" w:themeColor="text1"/>
                <w:sz w:val="13"/>
                <w:szCs w:val="13"/>
              </w:rPr>
              <w:t>-</w:t>
            </w:r>
          </w:p>
        </w:tc>
        <w:tc>
          <w:tcPr>
            <w:tcW w:w="842" w:type="dxa"/>
            <w:tcBorders>
              <w:top w:val="single" w:sz="4" w:space="0" w:color="auto"/>
              <w:left w:val="nil"/>
              <w:bottom w:val="double" w:sz="4" w:space="0" w:color="auto"/>
              <w:right w:val="nil"/>
            </w:tcBorders>
            <w:shd w:val="clear" w:color="auto" w:fill="auto"/>
            <w:noWrap/>
          </w:tcPr>
          <w:p w14:paraId="3F45903A" w14:textId="22A0C858" w:rsidR="00553086" w:rsidRPr="00553086" w:rsidRDefault="00553086" w:rsidP="00553086">
            <w:pPr>
              <w:jc w:val="right"/>
              <w:rPr>
                <w:rFonts w:ascii="Arial" w:hAnsi="Arial" w:cs="Arial"/>
                <w:b/>
                <w:color w:val="000000" w:themeColor="text1"/>
                <w:sz w:val="13"/>
                <w:szCs w:val="13"/>
              </w:rPr>
            </w:pPr>
            <w:r w:rsidRPr="00553086">
              <w:rPr>
                <w:rFonts w:ascii="Arial" w:hAnsi="Arial" w:cs="Arial"/>
                <w:b/>
                <w:color w:val="000000" w:themeColor="text1"/>
                <w:sz w:val="13"/>
                <w:szCs w:val="13"/>
              </w:rPr>
              <w:t>124.787</w:t>
            </w:r>
          </w:p>
        </w:tc>
        <w:tc>
          <w:tcPr>
            <w:tcW w:w="1018" w:type="dxa"/>
            <w:tcBorders>
              <w:top w:val="single" w:sz="4" w:space="0" w:color="auto"/>
              <w:left w:val="nil"/>
              <w:bottom w:val="double" w:sz="4" w:space="0" w:color="auto"/>
              <w:right w:val="nil"/>
            </w:tcBorders>
            <w:shd w:val="clear" w:color="auto" w:fill="auto"/>
            <w:noWrap/>
          </w:tcPr>
          <w:p w14:paraId="6ABAE3AC" w14:textId="0D32A740" w:rsidR="00553086" w:rsidRPr="00553086" w:rsidRDefault="00553086" w:rsidP="00553086">
            <w:pPr>
              <w:jc w:val="right"/>
              <w:rPr>
                <w:rFonts w:ascii="Arial" w:hAnsi="Arial" w:cs="Arial"/>
                <w:b/>
                <w:color w:val="000000" w:themeColor="text1"/>
                <w:sz w:val="13"/>
                <w:szCs w:val="13"/>
              </w:rPr>
            </w:pPr>
            <w:r w:rsidRPr="00553086">
              <w:rPr>
                <w:rFonts w:ascii="Arial" w:hAnsi="Arial" w:cs="Arial"/>
                <w:b/>
                <w:color w:val="000000" w:themeColor="text1"/>
                <w:sz w:val="13"/>
                <w:szCs w:val="13"/>
              </w:rPr>
              <w:t>1.123.785</w:t>
            </w:r>
          </w:p>
        </w:tc>
        <w:tc>
          <w:tcPr>
            <w:tcW w:w="710" w:type="dxa"/>
            <w:tcBorders>
              <w:top w:val="single" w:sz="4" w:space="0" w:color="auto"/>
              <w:left w:val="nil"/>
              <w:bottom w:val="double" w:sz="4" w:space="0" w:color="auto"/>
              <w:right w:val="nil"/>
            </w:tcBorders>
          </w:tcPr>
          <w:p w14:paraId="1EBD3F30" w14:textId="6B46ED1B" w:rsidR="00553086" w:rsidRPr="00553086" w:rsidRDefault="00553086" w:rsidP="00553086">
            <w:pPr>
              <w:jc w:val="right"/>
              <w:rPr>
                <w:rFonts w:ascii="Arial" w:hAnsi="Arial" w:cs="Arial"/>
                <w:b/>
                <w:color w:val="000000" w:themeColor="text1"/>
                <w:sz w:val="13"/>
                <w:szCs w:val="13"/>
              </w:rPr>
            </w:pPr>
            <w:r w:rsidRPr="00553086">
              <w:rPr>
                <w:rFonts w:ascii="Arial" w:hAnsi="Arial" w:cs="Arial"/>
                <w:b/>
                <w:color w:val="000000" w:themeColor="text1"/>
                <w:sz w:val="13"/>
                <w:szCs w:val="13"/>
              </w:rPr>
              <w:t>8.334</w:t>
            </w:r>
          </w:p>
        </w:tc>
        <w:tc>
          <w:tcPr>
            <w:tcW w:w="1024" w:type="dxa"/>
            <w:tcBorders>
              <w:top w:val="single" w:sz="4" w:space="0" w:color="auto"/>
              <w:left w:val="nil"/>
              <w:bottom w:val="double" w:sz="4" w:space="0" w:color="auto"/>
              <w:right w:val="nil"/>
            </w:tcBorders>
          </w:tcPr>
          <w:p w14:paraId="5D2DD805" w14:textId="1B03211E" w:rsidR="00553086" w:rsidRPr="00553086" w:rsidRDefault="00553086" w:rsidP="00553086">
            <w:pPr>
              <w:jc w:val="right"/>
              <w:rPr>
                <w:rFonts w:ascii="Arial" w:hAnsi="Arial" w:cs="Arial"/>
                <w:b/>
                <w:color w:val="000000" w:themeColor="text1"/>
                <w:sz w:val="13"/>
                <w:szCs w:val="13"/>
              </w:rPr>
            </w:pPr>
            <w:r w:rsidRPr="00553086">
              <w:rPr>
                <w:rFonts w:ascii="Arial" w:hAnsi="Arial" w:cs="Arial"/>
                <w:b/>
                <w:color w:val="000000" w:themeColor="text1"/>
                <w:sz w:val="13"/>
                <w:szCs w:val="13"/>
              </w:rPr>
              <w:t>26.084.554</w:t>
            </w:r>
          </w:p>
        </w:tc>
      </w:tr>
    </w:tbl>
    <w:p w14:paraId="22173418" w14:textId="77777777" w:rsidR="006C5C7C" w:rsidRPr="009128F0" w:rsidRDefault="00136C29" w:rsidP="00C46C31">
      <w:pPr>
        <w:ind w:hanging="567"/>
        <w:jc w:val="both"/>
        <w:rPr>
          <w:rFonts w:ascii="Arial" w:hAnsi="Arial" w:cs="Arial"/>
          <w:color w:val="000000" w:themeColor="text1"/>
          <w:sz w:val="20"/>
          <w:szCs w:val="20"/>
        </w:rPr>
      </w:pPr>
      <w:r w:rsidRPr="009128F0">
        <w:rPr>
          <w:rFonts w:ascii="Arial" w:hAnsi="Arial" w:cs="Arial"/>
          <w:color w:val="000000" w:themeColor="text1"/>
          <w:sz w:val="20"/>
          <w:szCs w:val="20"/>
        </w:rPr>
        <w:br w:type="page"/>
      </w:r>
    </w:p>
    <w:p w14:paraId="6F364EC3" w14:textId="5894BCEF" w:rsidR="00D619AE" w:rsidRPr="009945E0" w:rsidRDefault="00D619AE" w:rsidP="009945E0">
      <w:pPr>
        <w:pStyle w:val="ListeParagraf"/>
        <w:numPr>
          <w:ilvl w:val="0"/>
          <w:numId w:val="15"/>
        </w:numPr>
        <w:spacing w:before="120" w:after="120"/>
        <w:jc w:val="both"/>
        <w:rPr>
          <w:rFonts w:ascii="Arial" w:hAnsi="Arial" w:cs="Arial"/>
          <w:b/>
          <w:color w:val="000000" w:themeColor="text1"/>
          <w:sz w:val="20"/>
          <w:szCs w:val="20"/>
        </w:rPr>
      </w:pPr>
      <w:r w:rsidRPr="009945E0">
        <w:rPr>
          <w:rFonts w:ascii="Arial" w:hAnsi="Arial" w:cs="Arial"/>
          <w:b/>
          <w:color w:val="000000" w:themeColor="text1"/>
          <w:sz w:val="20"/>
          <w:szCs w:val="20"/>
        </w:rPr>
        <w:lastRenderedPageBreak/>
        <w:t xml:space="preserve">Konsolide bilançonun pasif hesaplarına ilişkin açıklama ve dipnotlar (devamı): </w:t>
      </w:r>
    </w:p>
    <w:p w14:paraId="51D0BF71" w14:textId="57A4528E" w:rsidR="009945E0" w:rsidRPr="009128F0" w:rsidRDefault="009945E0" w:rsidP="009945E0">
      <w:pPr>
        <w:pStyle w:val="GvdeMetniGirintisi"/>
        <w:numPr>
          <w:ilvl w:val="0"/>
          <w:numId w:val="41"/>
        </w:numPr>
        <w:spacing w:before="120" w:after="120"/>
        <w:rPr>
          <w:rFonts w:ascii="Arial" w:hAnsi="Arial" w:cs="Arial"/>
          <w:b/>
          <w:color w:val="000000" w:themeColor="text1"/>
          <w:sz w:val="20"/>
          <w:szCs w:val="20"/>
        </w:rPr>
      </w:pPr>
      <w:r>
        <w:rPr>
          <w:rFonts w:ascii="Arial" w:hAnsi="Arial" w:cs="Arial"/>
          <w:b/>
          <w:color w:val="000000" w:themeColor="text1"/>
          <w:sz w:val="20"/>
          <w:szCs w:val="20"/>
        </w:rPr>
        <w:t xml:space="preserve">     </w:t>
      </w:r>
      <w:r w:rsidRPr="009128F0">
        <w:rPr>
          <w:rFonts w:ascii="Arial" w:hAnsi="Arial" w:cs="Arial"/>
          <w:b/>
          <w:color w:val="000000" w:themeColor="text1"/>
          <w:sz w:val="20"/>
          <w:szCs w:val="20"/>
        </w:rPr>
        <w:t>To</w:t>
      </w:r>
      <w:r>
        <w:rPr>
          <w:rFonts w:ascii="Arial" w:hAnsi="Arial" w:cs="Arial"/>
          <w:b/>
          <w:color w:val="000000" w:themeColor="text1"/>
          <w:sz w:val="20"/>
          <w:szCs w:val="20"/>
        </w:rPr>
        <w:t>planan fonlara ilişkin bilgiler (devamı):</w:t>
      </w:r>
    </w:p>
    <w:p w14:paraId="11788B13" w14:textId="25F8306D" w:rsidR="00D619AE" w:rsidRPr="009128F0" w:rsidRDefault="009945E0" w:rsidP="003F45C2">
      <w:pPr>
        <w:pStyle w:val="GvdeMetniGirintisi"/>
        <w:numPr>
          <w:ilvl w:val="0"/>
          <w:numId w:val="17"/>
        </w:numPr>
        <w:tabs>
          <w:tab w:val="clear" w:pos="540"/>
          <w:tab w:val="num" w:pos="-28"/>
        </w:tabs>
        <w:spacing w:before="120" w:after="120"/>
        <w:ind w:hanging="1156"/>
        <w:rPr>
          <w:rFonts w:ascii="Arial" w:hAnsi="Arial" w:cs="Arial"/>
          <w:b/>
          <w:color w:val="000000" w:themeColor="text1"/>
          <w:sz w:val="20"/>
          <w:szCs w:val="20"/>
        </w:rPr>
      </w:pPr>
      <w:r>
        <w:rPr>
          <w:rFonts w:ascii="Arial" w:hAnsi="Arial" w:cs="Arial"/>
          <w:b/>
          <w:color w:val="000000" w:themeColor="text1"/>
          <w:sz w:val="20"/>
          <w:szCs w:val="20"/>
        </w:rPr>
        <w:t xml:space="preserve"> </w:t>
      </w:r>
      <w:r w:rsidR="00D619AE" w:rsidRPr="009128F0">
        <w:rPr>
          <w:rFonts w:ascii="Arial" w:hAnsi="Arial" w:cs="Arial"/>
          <w:b/>
          <w:color w:val="000000" w:themeColor="text1"/>
          <w:sz w:val="20"/>
          <w:szCs w:val="20"/>
        </w:rPr>
        <w:t xml:space="preserve">Toplanan fonların vade yapısına ilişkin bilgiler (devamı): </w:t>
      </w:r>
    </w:p>
    <w:tbl>
      <w:tblPr>
        <w:tblpPr w:leftFromText="141" w:rightFromText="141" w:vertAnchor="text" w:horzAnchor="margin" w:tblpXSpec="center" w:tblpY="63"/>
        <w:tblW w:w="10206" w:type="dxa"/>
        <w:tblLayout w:type="fixed"/>
        <w:tblLook w:val="0000" w:firstRow="0" w:lastRow="0" w:firstColumn="0" w:lastColumn="0" w:noHBand="0" w:noVBand="0"/>
      </w:tblPr>
      <w:tblGrid>
        <w:gridCol w:w="2487"/>
        <w:gridCol w:w="915"/>
        <w:gridCol w:w="851"/>
        <w:gridCol w:w="992"/>
        <w:gridCol w:w="851"/>
        <w:gridCol w:w="567"/>
        <w:gridCol w:w="816"/>
        <w:gridCol w:w="1026"/>
        <w:gridCol w:w="709"/>
        <w:gridCol w:w="992"/>
      </w:tblGrid>
      <w:tr w:rsidR="006202E7" w:rsidRPr="009128F0" w14:paraId="73C1D864" w14:textId="77777777" w:rsidTr="006202E7">
        <w:trPr>
          <w:trHeight w:val="113"/>
        </w:trPr>
        <w:tc>
          <w:tcPr>
            <w:tcW w:w="2487" w:type="dxa"/>
            <w:tcBorders>
              <w:top w:val="single" w:sz="4" w:space="0" w:color="auto"/>
              <w:left w:val="nil"/>
              <w:bottom w:val="single" w:sz="4" w:space="0" w:color="auto"/>
              <w:right w:val="nil"/>
            </w:tcBorders>
            <w:shd w:val="clear" w:color="auto" w:fill="auto"/>
            <w:noWrap/>
            <w:vAlign w:val="bottom"/>
          </w:tcPr>
          <w:p w14:paraId="587C11AC" w14:textId="77777777" w:rsidR="006202E7" w:rsidRPr="009128F0" w:rsidRDefault="006202E7" w:rsidP="006202E7">
            <w:pPr>
              <w:ind w:left="-108"/>
              <w:jc w:val="both"/>
              <w:rPr>
                <w:rFonts w:ascii="Arial" w:hAnsi="Arial" w:cs="Arial"/>
                <w:b/>
                <w:color w:val="000000" w:themeColor="text1"/>
                <w:sz w:val="14"/>
                <w:szCs w:val="14"/>
              </w:rPr>
            </w:pPr>
            <w:r w:rsidRPr="009128F0">
              <w:rPr>
                <w:rFonts w:ascii="Arial" w:hAnsi="Arial" w:cs="Arial"/>
                <w:b/>
                <w:color w:val="000000" w:themeColor="text1"/>
                <w:sz w:val="14"/>
                <w:szCs w:val="14"/>
              </w:rPr>
              <w:t>Önceki Dönem</w:t>
            </w:r>
          </w:p>
        </w:tc>
        <w:tc>
          <w:tcPr>
            <w:tcW w:w="915" w:type="dxa"/>
            <w:tcBorders>
              <w:top w:val="single" w:sz="4" w:space="0" w:color="auto"/>
              <w:left w:val="nil"/>
              <w:bottom w:val="single" w:sz="4" w:space="0" w:color="auto"/>
              <w:right w:val="nil"/>
            </w:tcBorders>
            <w:shd w:val="clear" w:color="auto" w:fill="auto"/>
            <w:noWrap/>
            <w:vAlign w:val="bottom"/>
          </w:tcPr>
          <w:p w14:paraId="2ABECF0C" w14:textId="77777777" w:rsidR="006202E7" w:rsidRPr="009128F0" w:rsidRDefault="006202E7" w:rsidP="006202E7">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Vadesiz</w:t>
            </w:r>
          </w:p>
        </w:tc>
        <w:tc>
          <w:tcPr>
            <w:tcW w:w="851" w:type="dxa"/>
            <w:tcBorders>
              <w:top w:val="single" w:sz="4" w:space="0" w:color="auto"/>
              <w:left w:val="nil"/>
              <w:bottom w:val="single" w:sz="4" w:space="0" w:color="auto"/>
              <w:right w:val="nil"/>
            </w:tcBorders>
            <w:shd w:val="clear" w:color="auto" w:fill="auto"/>
            <w:noWrap/>
            <w:vAlign w:val="bottom"/>
          </w:tcPr>
          <w:p w14:paraId="7519D7D9" w14:textId="77777777" w:rsidR="006202E7" w:rsidRPr="009128F0" w:rsidRDefault="006202E7" w:rsidP="006202E7">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1 Aya</w:t>
            </w:r>
          </w:p>
          <w:p w14:paraId="7B7A8D86" w14:textId="77777777" w:rsidR="006202E7" w:rsidRPr="009128F0" w:rsidRDefault="006202E7" w:rsidP="006202E7">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27944AE3" w14:textId="77777777" w:rsidR="006202E7" w:rsidRPr="009128F0" w:rsidRDefault="006202E7" w:rsidP="006202E7">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3 Aya</w:t>
            </w:r>
          </w:p>
          <w:p w14:paraId="7F09AE05" w14:textId="77777777" w:rsidR="006202E7" w:rsidRPr="009128F0" w:rsidRDefault="006202E7" w:rsidP="006202E7">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3165E191" w14:textId="77777777" w:rsidR="006202E7" w:rsidRPr="009128F0" w:rsidRDefault="006202E7" w:rsidP="006202E7">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2C8B32F2" w14:textId="77777777" w:rsidR="006202E7" w:rsidRPr="009128F0" w:rsidRDefault="006202E7" w:rsidP="006202E7">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9 Aya</w:t>
            </w:r>
          </w:p>
          <w:p w14:paraId="732E3B63" w14:textId="77777777" w:rsidR="006202E7" w:rsidRPr="009128F0" w:rsidRDefault="006202E7" w:rsidP="006202E7">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Kadar</w:t>
            </w:r>
          </w:p>
        </w:tc>
        <w:tc>
          <w:tcPr>
            <w:tcW w:w="816" w:type="dxa"/>
            <w:tcBorders>
              <w:top w:val="single" w:sz="4" w:space="0" w:color="auto"/>
              <w:left w:val="nil"/>
              <w:bottom w:val="single" w:sz="4" w:space="0" w:color="auto"/>
              <w:right w:val="nil"/>
            </w:tcBorders>
            <w:shd w:val="clear" w:color="auto" w:fill="auto"/>
            <w:vAlign w:val="bottom"/>
          </w:tcPr>
          <w:p w14:paraId="4FA93E20" w14:textId="77777777" w:rsidR="006202E7" w:rsidRPr="009128F0" w:rsidRDefault="006202E7" w:rsidP="006202E7">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1 Yıla</w:t>
            </w:r>
          </w:p>
          <w:p w14:paraId="2AC12087" w14:textId="77777777" w:rsidR="006202E7" w:rsidRPr="009128F0" w:rsidRDefault="006202E7" w:rsidP="006202E7">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Kadar</w:t>
            </w:r>
          </w:p>
        </w:tc>
        <w:tc>
          <w:tcPr>
            <w:tcW w:w="1026" w:type="dxa"/>
            <w:tcBorders>
              <w:top w:val="single" w:sz="4" w:space="0" w:color="auto"/>
              <w:left w:val="nil"/>
              <w:bottom w:val="single" w:sz="4" w:space="0" w:color="auto"/>
              <w:right w:val="nil"/>
            </w:tcBorders>
            <w:shd w:val="clear" w:color="auto" w:fill="auto"/>
            <w:noWrap/>
            <w:vAlign w:val="bottom"/>
          </w:tcPr>
          <w:p w14:paraId="4E0998C9" w14:textId="77777777" w:rsidR="006202E7" w:rsidRPr="009128F0" w:rsidRDefault="006202E7" w:rsidP="006202E7">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1 Yıl ve</w:t>
            </w:r>
          </w:p>
          <w:p w14:paraId="61372445" w14:textId="77777777" w:rsidR="006202E7" w:rsidRPr="009128F0" w:rsidRDefault="006202E7" w:rsidP="006202E7">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Üstü</w:t>
            </w:r>
          </w:p>
        </w:tc>
        <w:tc>
          <w:tcPr>
            <w:tcW w:w="709" w:type="dxa"/>
            <w:tcBorders>
              <w:top w:val="single" w:sz="4" w:space="0" w:color="auto"/>
              <w:left w:val="nil"/>
              <w:bottom w:val="single" w:sz="4" w:space="0" w:color="auto"/>
              <w:right w:val="nil"/>
            </w:tcBorders>
            <w:vAlign w:val="bottom"/>
          </w:tcPr>
          <w:p w14:paraId="1B774F53" w14:textId="77777777" w:rsidR="006202E7" w:rsidRPr="009128F0" w:rsidRDefault="006202E7" w:rsidP="006202E7">
            <w:pPr>
              <w:ind w:left="-108" w:firstLine="5"/>
              <w:jc w:val="right"/>
              <w:rPr>
                <w:rFonts w:ascii="Arial" w:eastAsia="Arial Unicode MS" w:hAnsi="Arial" w:cs="Arial"/>
                <w:b/>
                <w:color w:val="000000" w:themeColor="text1"/>
                <w:sz w:val="14"/>
                <w:szCs w:val="14"/>
              </w:rPr>
            </w:pPr>
            <w:r w:rsidRPr="009128F0">
              <w:rPr>
                <w:rFonts w:ascii="Arial" w:eastAsia="Arial Unicode MS" w:hAnsi="Arial" w:cs="Arial"/>
                <w:b/>
                <w:color w:val="000000" w:themeColor="text1"/>
                <w:sz w:val="14"/>
                <w:szCs w:val="14"/>
              </w:rPr>
              <w:t>Birikimli</w:t>
            </w:r>
          </w:p>
          <w:p w14:paraId="4B2AD7FA" w14:textId="77777777" w:rsidR="006202E7" w:rsidRPr="009128F0" w:rsidRDefault="006202E7" w:rsidP="006202E7">
            <w:pPr>
              <w:ind w:left="-108" w:firstLine="5"/>
              <w:jc w:val="right"/>
              <w:rPr>
                <w:rFonts w:ascii="Arial" w:eastAsia="Arial Unicode MS" w:hAnsi="Arial" w:cs="Arial"/>
                <w:b/>
                <w:color w:val="000000" w:themeColor="text1"/>
                <w:sz w:val="14"/>
                <w:szCs w:val="14"/>
              </w:rPr>
            </w:pPr>
            <w:r w:rsidRPr="009128F0">
              <w:rPr>
                <w:rFonts w:ascii="Arial" w:eastAsia="Arial Unicode MS" w:hAnsi="Arial" w:cs="Arial"/>
                <w:b/>
                <w:color w:val="000000" w:themeColor="text1"/>
                <w:sz w:val="14"/>
                <w:szCs w:val="14"/>
              </w:rPr>
              <w:t>Katılma</w:t>
            </w:r>
          </w:p>
          <w:p w14:paraId="45AC6DD5" w14:textId="77777777" w:rsidR="006202E7" w:rsidRPr="009128F0" w:rsidRDefault="006202E7" w:rsidP="006202E7">
            <w:pPr>
              <w:ind w:left="-108" w:firstLine="5"/>
              <w:jc w:val="right"/>
              <w:rPr>
                <w:rFonts w:ascii="Arial" w:hAnsi="Arial" w:cs="Arial"/>
                <w:b/>
                <w:color w:val="000000" w:themeColor="text1"/>
                <w:sz w:val="14"/>
                <w:szCs w:val="14"/>
              </w:rPr>
            </w:pPr>
            <w:r w:rsidRPr="009128F0">
              <w:rPr>
                <w:rFonts w:ascii="Arial" w:eastAsia="Arial Unicode MS" w:hAnsi="Arial" w:cs="Arial"/>
                <w:b/>
                <w:color w:val="000000" w:themeColor="text1"/>
                <w:sz w:val="14"/>
                <w:szCs w:val="14"/>
              </w:rPr>
              <w:t>Hesabı</w:t>
            </w:r>
          </w:p>
        </w:tc>
        <w:tc>
          <w:tcPr>
            <w:tcW w:w="992" w:type="dxa"/>
            <w:tcBorders>
              <w:top w:val="single" w:sz="4" w:space="0" w:color="auto"/>
              <w:left w:val="nil"/>
              <w:bottom w:val="single" w:sz="4" w:space="0" w:color="auto"/>
              <w:right w:val="nil"/>
            </w:tcBorders>
            <w:vAlign w:val="bottom"/>
          </w:tcPr>
          <w:p w14:paraId="02FE6052" w14:textId="77777777" w:rsidR="006202E7" w:rsidRPr="009128F0" w:rsidRDefault="006202E7" w:rsidP="006202E7">
            <w:pPr>
              <w:ind w:left="-108" w:firstLine="5"/>
              <w:jc w:val="right"/>
              <w:rPr>
                <w:rFonts w:ascii="Arial" w:hAnsi="Arial" w:cs="Arial"/>
                <w:b/>
                <w:color w:val="000000" w:themeColor="text1"/>
                <w:sz w:val="14"/>
                <w:szCs w:val="14"/>
              </w:rPr>
            </w:pPr>
            <w:r w:rsidRPr="009128F0">
              <w:rPr>
                <w:rFonts w:ascii="Arial" w:hAnsi="Arial" w:cs="Arial"/>
                <w:b/>
                <w:color w:val="000000" w:themeColor="text1"/>
                <w:sz w:val="14"/>
                <w:szCs w:val="14"/>
              </w:rPr>
              <w:t>Toplam</w:t>
            </w:r>
          </w:p>
        </w:tc>
      </w:tr>
      <w:tr w:rsidR="006202E7" w:rsidRPr="009128F0" w14:paraId="529DA416" w14:textId="77777777" w:rsidTr="006202E7">
        <w:trPr>
          <w:trHeight w:val="113"/>
        </w:trPr>
        <w:tc>
          <w:tcPr>
            <w:tcW w:w="2487" w:type="dxa"/>
            <w:tcBorders>
              <w:top w:val="single" w:sz="4" w:space="0" w:color="auto"/>
              <w:left w:val="nil"/>
              <w:right w:val="nil"/>
            </w:tcBorders>
            <w:shd w:val="clear" w:color="auto" w:fill="auto"/>
            <w:vAlign w:val="bottom"/>
          </w:tcPr>
          <w:p w14:paraId="6E9773C8" w14:textId="77777777" w:rsidR="006202E7" w:rsidRPr="009128F0" w:rsidRDefault="006202E7" w:rsidP="006202E7">
            <w:pPr>
              <w:jc w:val="both"/>
              <w:rPr>
                <w:rFonts w:ascii="Arial" w:hAnsi="Arial" w:cs="Arial"/>
                <w:color w:val="000000" w:themeColor="text1"/>
                <w:sz w:val="14"/>
                <w:szCs w:val="14"/>
              </w:rPr>
            </w:pPr>
          </w:p>
        </w:tc>
        <w:tc>
          <w:tcPr>
            <w:tcW w:w="915" w:type="dxa"/>
            <w:tcBorders>
              <w:top w:val="single" w:sz="4" w:space="0" w:color="auto"/>
              <w:left w:val="nil"/>
              <w:right w:val="nil"/>
            </w:tcBorders>
            <w:shd w:val="clear" w:color="auto" w:fill="auto"/>
            <w:noWrap/>
            <w:vAlign w:val="bottom"/>
          </w:tcPr>
          <w:p w14:paraId="4341AF60" w14:textId="77777777" w:rsidR="006202E7" w:rsidRPr="009128F0" w:rsidRDefault="006202E7" w:rsidP="006202E7">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49F1C91F" w14:textId="77777777" w:rsidR="006202E7" w:rsidRPr="009128F0" w:rsidRDefault="006202E7" w:rsidP="006202E7">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BBD7C88" w14:textId="77777777" w:rsidR="006202E7" w:rsidRPr="009128F0" w:rsidRDefault="006202E7" w:rsidP="006202E7">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0F5F582F" w14:textId="77777777" w:rsidR="006202E7" w:rsidRPr="009128F0" w:rsidRDefault="006202E7" w:rsidP="006202E7">
            <w:pPr>
              <w:ind w:left="-108" w:firstLine="5"/>
              <w:jc w:val="right"/>
              <w:rPr>
                <w:rFonts w:ascii="Arial" w:hAnsi="Arial" w:cs="Arial"/>
                <w:color w:val="000000" w:themeColor="text1"/>
                <w:sz w:val="14"/>
                <w:szCs w:val="14"/>
              </w:rPr>
            </w:pPr>
          </w:p>
        </w:tc>
        <w:tc>
          <w:tcPr>
            <w:tcW w:w="567" w:type="dxa"/>
            <w:tcBorders>
              <w:top w:val="single" w:sz="4" w:space="0" w:color="auto"/>
              <w:left w:val="nil"/>
              <w:right w:val="nil"/>
            </w:tcBorders>
            <w:shd w:val="clear" w:color="auto" w:fill="auto"/>
            <w:noWrap/>
            <w:vAlign w:val="bottom"/>
          </w:tcPr>
          <w:p w14:paraId="57C6B054" w14:textId="77777777" w:rsidR="006202E7" w:rsidRPr="009128F0" w:rsidRDefault="006202E7" w:rsidP="006202E7">
            <w:pPr>
              <w:ind w:left="-108" w:firstLine="5"/>
              <w:jc w:val="right"/>
              <w:rPr>
                <w:rFonts w:ascii="Arial" w:hAnsi="Arial" w:cs="Arial"/>
                <w:color w:val="000000" w:themeColor="text1"/>
                <w:sz w:val="14"/>
                <w:szCs w:val="14"/>
              </w:rPr>
            </w:pPr>
          </w:p>
        </w:tc>
        <w:tc>
          <w:tcPr>
            <w:tcW w:w="816" w:type="dxa"/>
            <w:tcBorders>
              <w:top w:val="single" w:sz="4" w:space="0" w:color="auto"/>
              <w:left w:val="nil"/>
              <w:right w:val="nil"/>
            </w:tcBorders>
            <w:shd w:val="clear" w:color="auto" w:fill="auto"/>
            <w:noWrap/>
            <w:vAlign w:val="bottom"/>
          </w:tcPr>
          <w:p w14:paraId="7C677BA0" w14:textId="77777777" w:rsidR="006202E7" w:rsidRPr="009128F0" w:rsidRDefault="006202E7" w:rsidP="006202E7">
            <w:pPr>
              <w:ind w:left="-108" w:firstLine="5"/>
              <w:jc w:val="right"/>
              <w:rPr>
                <w:rFonts w:ascii="Arial" w:hAnsi="Arial" w:cs="Arial"/>
                <w:color w:val="000000" w:themeColor="text1"/>
                <w:sz w:val="14"/>
                <w:szCs w:val="14"/>
              </w:rPr>
            </w:pPr>
          </w:p>
        </w:tc>
        <w:tc>
          <w:tcPr>
            <w:tcW w:w="1026" w:type="dxa"/>
            <w:tcBorders>
              <w:top w:val="single" w:sz="4" w:space="0" w:color="auto"/>
              <w:left w:val="nil"/>
              <w:right w:val="nil"/>
            </w:tcBorders>
            <w:shd w:val="clear" w:color="auto" w:fill="auto"/>
            <w:noWrap/>
            <w:vAlign w:val="bottom"/>
          </w:tcPr>
          <w:p w14:paraId="28FEA5A8" w14:textId="77777777" w:rsidR="006202E7" w:rsidRPr="009128F0" w:rsidRDefault="006202E7" w:rsidP="006202E7">
            <w:pPr>
              <w:ind w:left="-108" w:firstLine="5"/>
              <w:jc w:val="right"/>
              <w:rPr>
                <w:rFonts w:ascii="Arial" w:hAnsi="Arial" w:cs="Arial"/>
                <w:color w:val="000000" w:themeColor="text1"/>
                <w:sz w:val="14"/>
                <w:szCs w:val="14"/>
              </w:rPr>
            </w:pPr>
          </w:p>
        </w:tc>
        <w:tc>
          <w:tcPr>
            <w:tcW w:w="709" w:type="dxa"/>
            <w:tcBorders>
              <w:top w:val="single" w:sz="4" w:space="0" w:color="auto"/>
              <w:left w:val="nil"/>
              <w:right w:val="nil"/>
            </w:tcBorders>
            <w:vAlign w:val="bottom"/>
          </w:tcPr>
          <w:p w14:paraId="4C25F3AD" w14:textId="77777777" w:rsidR="006202E7" w:rsidRPr="009128F0" w:rsidRDefault="006202E7" w:rsidP="006202E7">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vAlign w:val="bottom"/>
          </w:tcPr>
          <w:p w14:paraId="6701FEEC" w14:textId="77777777" w:rsidR="006202E7" w:rsidRPr="009128F0" w:rsidRDefault="006202E7" w:rsidP="006202E7">
            <w:pPr>
              <w:ind w:left="-108" w:firstLine="5"/>
              <w:jc w:val="right"/>
              <w:rPr>
                <w:rFonts w:ascii="Arial" w:hAnsi="Arial" w:cs="Arial"/>
                <w:color w:val="000000" w:themeColor="text1"/>
                <w:sz w:val="14"/>
                <w:szCs w:val="14"/>
              </w:rPr>
            </w:pPr>
          </w:p>
        </w:tc>
      </w:tr>
      <w:tr w:rsidR="005A3457" w:rsidRPr="009128F0" w14:paraId="3CC33A59" w14:textId="77777777" w:rsidTr="006202E7">
        <w:trPr>
          <w:trHeight w:val="113"/>
        </w:trPr>
        <w:tc>
          <w:tcPr>
            <w:tcW w:w="2487" w:type="dxa"/>
            <w:tcBorders>
              <w:left w:val="nil"/>
              <w:bottom w:val="nil"/>
              <w:right w:val="nil"/>
            </w:tcBorders>
            <w:shd w:val="clear" w:color="auto" w:fill="auto"/>
            <w:vAlign w:val="center"/>
          </w:tcPr>
          <w:p w14:paraId="04ACBF9B" w14:textId="77777777" w:rsidR="005A3457" w:rsidRPr="009128F0" w:rsidRDefault="005A3457" w:rsidP="005A3457">
            <w:pPr>
              <w:pStyle w:val="Balk1"/>
              <w:spacing w:before="0"/>
              <w:ind w:left="-108"/>
              <w:rPr>
                <w:rFonts w:ascii="Arial" w:eastAsia="Arial Unicode MS" w:hAnsi="Arial" w:cs="Arial"/>
                <w:color w:val="000000" w:themeColor="text1"/>
                <w:sz w:val="14"/>
                <w:szCs w:val="14"/>
                <w:u w:val="none"/>
              </w:rPr>
            </w:pPr>
            <w:r w:rsidRPr="009128F0">
              <w:rPr>
                <w:rFonts w:ascii="Arial" w:eastAsia="Arial Unicode MS" w:hAnsi="Arial" w:cs="Arial"/>
                <w:color w:val="000000" w:themeColor="text1"/>
                <w:sz w:val="14"/>
                <w:szCs w:val="14"/>
                <w:u w:val="none"/>
              </w:rPr>
              <w:t>I. Özel Cari Hesaplar Gerçek Kişi Ticari Olmayan-TP</w:t>
            </w:r>
          </w:p>
        </w:tc>
        <w:tc>
          <w:tcPr>
            <w:tcW w:w="915" w:type="dxa"/>
            <w:tcBorders>
              <w:left w:val="nil"/>
              <w:bottom w:val="nil"/>
              <w:right w:val="nil"/>
            </w:tcBorders>
            <w:shd w:val="clear" w:color="auto" w:fill="auto"/>
            <w:noWrap/>
            <w:vAlign w:val="bottom"/>
          </w:tcPr>
          <w:p w14:paraId="723F4817" w14:textId="621E6F55"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1.210.837</w:t>
            </w:r>
          </w:p>
        </w:tc>
        <w:tc>
          <w:tcPr>
            <w:tcW w:w="851" w:type="dxa"/>
            <w:tcBorders>
              <w:left w:val="nil"/>
              <w:bottom w:val="nil"/>
              <w:right w:val="nil"/>
            </w:tcBorders>
            <w:shd w:val="clear" w:color="auto" w:fill="auto"/>
            <w:noWrap/>
            <w:vAlign w:val="bottom"/>
          </w:tcPr>
          <w:p w14:paraId="00BD8FB3" w14:textId="14283728"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992" w:type="dxa"/>
            <w:tcBorders>
              <w:left w:val="nil"/>
              <w:bottom w:val="nil"/>
              <w:right w:val="nil"/>
            </w:tcBorders>
            <w:shd w:val="clear" w:color="auto" w:fill="auto"/>
            <w:noWrap/>
            <w:vAlign w:val="bottom"/>
          </w:tcPr>
          <w:p w14:paraId="033E6487" w14:textId="42EB08FD"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51" w:type="dxa"/>
            <w:tcBorders>
              <w:left w:val="nil"/>
              <w:bottom w:val="nil"/>
              <w:right w:val="nil"/>
            </w:tcBorders>
            <w:shd w:val="clear" w:color="auto" w:fill="auto"/>
            <w:noWrap/>
            <w:vAlign w:val="bottom"/>
          </w:tcPr>
          <w:p w14:paraId="0BA33FC0" w14:textId="0AAD9111"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567" w:type="dxa"/>
            <w:tcBorders>
              <w:left w:val="nil"/>
              <w:bottom w:val="nil"/>
              <w:right w:val="nil"/>
            </w:tcBorders>
            <w:shd w:val="clear" w:color="auto" w:fill="auto"/>
            <w:noWrap/>
            <w:vAlign w:val="bottom"/>
          </w:tcPr>
          <w:p w14:paraId="10D16A47" w14:textId="690A0C94"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16" w:type="dxa"/>
            <w:tcBorders>
              <w:left w:val="nil"/>
              <w:bottom w:val="nil"/>
              <w:right w:val="nil"/>
            </w:tcBorders>
            <w:shd w:val="clear" w:color="auto" w:fill="auto"/>
            <w:noWrap/>
            <w:vAlign w:val="bottom"/>
          </w:tcPr>
          <w:p w14:paraId="4CE6CF80" w14:textId="04C61F08"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1026" w:type="dxa"/>
            <w:tcBorders>
              <w:left w:val="nil"/>
              <w:bottom w:val="nil"/>
              <w:right w:val="nil"/>
            </w:tcBorders>
            <w:shd w:val="clear" w:color="auto" w:fill="auto"/>
            <w:noWrap/>
            <w:vAlign w:val="bottom"/>
          </w:tcPr>
          <w:p w14:paraId="4DB33A97" w14:textId="25755E00"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709" w:type="dxa"/>
            <w:tcBorders>
              <w:left w:val="nil"/>
              <w:bottom w:val="nil"/>
              <w:right w:val="nil"/>
            </w:tcBorders>
            <w:vAlign w:val="bottom"/>
          </w:tcPr>
          <w:p w14:paraId="6FDB8B91" w14:textId="0381A77F"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992" w:type="dxa"/>
            <w:tcBorders>
              <w:left w:val="nil"/>
              <w:bottom w:val="nil"/>
              <w:right w:val="nil"/>
            </w:tcBorders>
            <w:vAlign w:val="bottom"/>
          </w:tcPr>
          <w:p w14:paraId="54863C46" w14:textId="3C1FF6BE"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1.210.837</w:t>
            </w:r>
          </w:p>
        </w:tc>
      </w:tr>
      <w:tr w:rsidR="005A3457" w:rsidRPr="009128F0" w14:paraId="4FA5910B" w14:textId="77777777" w:rsidTr="006202E7">
        <w:trPr>
          <w:trHeight w:val="113"/>
        </w:trPr>
        <w:tc>
          <w:tcPr>
            <w:tcW w:w="2487" w:type="dxa"/>
            <w:tcBorders>
              <w:top w:val="nil"/>
              <w:left w:val="nil"/>
              <w:bottom w:val="nil"/>
              <w:right w:val="nil"/>
            </w:tcBorders>
            <w:shd w:val="clear" w:color="auto" w:fill="auto"/>
            <w:vAlign w:val="center"/>
          </w:tcPr>
          <w:p w14:paraId="28A237E8" w14:textId="77777777" w:rsidR="005A3457" w:rsidRPr="009128F0" w:rsidRDefault="005A3457" w:rsidP="005A3457">
            <w:pPr>
              <w:pStyle w:val="Balk1"/>
              <w:spacing w:before="0"/>
              <w:ind w:left="-108"/>
              <w:rPr>
                <w:rFonts w:ascii="Arial" w:eastAsia="Arial Unicode MS" w:hAnsi="Arial" w:cs="Arial"/>
                <w:color w:val="000000" w:themeColor="text1"/>
                <w:sz w:val="14"/>
                <w:szCs w:val="14"/>
                <w:u w:val="none"/>
              </w:rPr>
            </w:pPr>
            <w:r w:rsidRPr="009128F0">
              <w:rPr>
                <w:rFonts w:ascii="Arial" w:eastAsia="Arial Unicode MS" w:hAnsi="Arial" w:cs="Arial"/>
                <w:color w:val="000000" w:themeColor="text1"/>
                <w:sz w:val="14"/>
                <w:szCs w:val="14"/>
                <w:u w:val="none"/>
              </w:rPr>
              <w:t>II. Katılma Hesapları Gerçek Kişi Ticari Olmayan-TP</w:t>
            </w:r>
          </w:p>
        </w:tc>
        <w:tc>
          <w:tcPr>
            <w:tcW w:w="915" w:type="dxa"/>
            <w:tcBorders>
              <w:top w:val="nil"/>
              <w:left w:val="nil"/>
              <w:bottom w:val="nil"/>
              <w:right w:val="nil"/>
            </w:tcBorders>
            <w:shd w:val="clear" w:color="auto" w:fill="auto"/>
            <w:noWrap/>
            <w:vAlign w:val="bottom"/>
          </w:tcPr>
          <w:p w14:paraId="7247955F" w14:textId="74D90B85"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51" w:type="dxa"/>
            <w:tcBorders>
              <w:top w:val="nil"/>
              <w:left w:val="nil"/>
              <w:bottom w:val="nil"/>
              <w:right w:val="nil"/>
            </w:tcBorders>
            <w:shd w:val="clear" w:color="auto" w:fill="auto"/>
            <w:noWrap/>
            <w:vAlign w:val="bottom"/>
          </w:tcPr>
          <w:p w14:paraId="3F3A5266" w14:textId="0A0AD808"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2.687.839</w:t>
            </w:r>
          </w:p>
        </w:tc>
        <w:tc>
          <w:tcPr>
            <w:tcW w:w="992" w:type="dxa"/>
            <w:tcBorders>
              <w:top w:val="nil"/>
              <w:left w:val="nil"/>
              <w:bottom w:val="nil"/>
              <w:right w:val="nil"/>
            </w:tcBorders>
            <w:shd w:val="clear" w:color="auto" w:fill="auto"/>
            <w:noWrap/>
            <w:vAlign w:val="bottom"/>
          </w:tcPr>
          <w:p w14:paraId="3B77FAAE" w14:textId="0D10B2B7"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4.459.640</w:t>
            </w:r>
          </w:p>
        </w:tc>
        <w:tc>
          <w:tcPr>
            <w:tcW w:w="851" w:type="dxa"/>
            <w:tcBorders>
              <w:top w:val="nil"/>
              <w:left w:val="nil"/>
              <w:bottom w:val="nil"/>
              <w:right w:val="nil"/>
            </w:tcBorders>
            <w:shd w:val="clear" w:color="auto" w:fill="auto"/>
            <w:noWrap/>
            <w:vAlign w:val="bottom"/>
          </w:tcPr>
          <w:p w14:paraId="04D8C712" w14:textId="505D73C1"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136.450</w:t>
            </w:r>
          </w:p>
        </w:tc>
        <w:tc>
          <w:tcPr>
            <w:tcW w:w="567" w:type="dxa"/>
            <w:tcBorders>
              <w:top w:val="nil"/>
              <w:left w:val="nil"/>
              <w:bottom w:val="nil"/>
              <w:right w:val="nil"/>
            </w:tcBorders>
            <w:shd w:val="clear" w:color="auto" w:fill="auto"/>
            <w:noWrap/>
            <w:vAlign w:val="bottom"/>
          </w:tcPr>
          <w:p w14:paraId="0B59B98F" w14:textId="1118DBDC"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16" w:type="dxa"/>
            <w:tcBorders>
              <w:top w:val="nil"/>
              <w:left w:val="nil"/>
              <w:bottom w:val="nil"/>
              <w:right w:val="nil"/>
            </w:tcBorders>
            <w:shd w:val="clear" w:color="auto" w:fill="auto"/>
            <w:noWrap/>
            <w:vAlign w:val="bottom"/>
          </w:tcPr>
          <w:p w14:paraId="0C306963" w14:textId="6CFA9037"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34.112</w:t>
            </w:r>
          </w:p>
        </w:tc>
        <w:tc>
          <w:tcPr>
            <w:tcW w:w="1026" w:type="dxa"/>
            <w:tcBorders>
              <w:top w:val="nil"/>
              <w:left w:val="nil"/>
              <w:bottom w:val="nil"/>
              <w:right w:val="nil"/>
            </w:tcBorders>
            <w:shd w:val="clear" w:color="auto" w:fill="auto"/>
            <w:noWrap/>
            <w:vAlign w:val="bottom"/>
          </w:tcPr>
          <w:p w14:paraId="3847A48D" w14:textId="1566B133"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409.812</w:t>
            </w:r>
          </w:p>
        </w:tc>
        <w:tc>
          <w:tcPr>
            <w:tcW w:w="709" w:type="dxa"/>
            <w:tcBorders>
              <w:top w:val="nil"/>
              <w:left w:val="nil"/>
              <w:bottom w:val="nil"/>
              <w:right w:val="nil"/>
            </w:tcBorders>
            <w:vAlign w:val="bottom"/>
          </w:tcPr>
          <w:p w14:paraId="2F8087CC" w14:textId="24224549"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6.974</w:t>
            </w:r>
          </w:p>
        </w:tc>
        <w:tc>
          <w:tcPr>
            <w:tcW w:w="992" w:type="dxa"/>
            <w:tcBorders>
              <w:top w:val="nil"/>
              <w:left w:val="nil"/>
              <w:bottom w:val="nil"/>
              <w:right w:val="nil"/>
            </w:tcBorders>
            <w:vAlign w:val="bottom"/>
          </w:tcPr>
          <w:p w14:paraId="70E65707" w14:textId="20D95281"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7.734.827</w:t>
            </w:r>
          </w:p>
        </w:tc>
      </w:tr>
      <w:tr w:rsidR="005A3457" w:rsidRPr="009128F0" w14:paraId="45F24FD3" w14:textId="77777777" w:rsidTr="006202E7">
        <w:trPr>
          <w:trHeight w:val="113"/>
        </w:trPr>
        <w:tc>
          <w:tcPr>
            <w:tcW w:w="2487" w:type="dxa"/>
            <w:tcBorders>
              <w:top w:val="nil"/>
              <w:left w:val="nil"/>
              <w:bottom w:val="nil"/>
              <w:right w:val="nil"/>
            </w:tcBorders>
            <w:shd w:val="clear" w:color="auto" w:fill="auto"/>
            <w:vAlign w:val="center"/>
          </w:tcPr>
          <w:p w14:paraId="1DBA233F" w14:textId="77777777" w:rsidR="005A3457" w:rsidRPr="009128F0" w:rsidRDefault="005A3457" w:rsidP="005A3457">
            <w:pPr>
              <w:pStyle w:val="Balk1"/>
              <w:spacing w:before="0"/>
              <w:ind w:left="-108"/>
              <w:rPr>
                <w:rFonts w:ascii="Arial" w:hAnsi="Arial" w:cs="Arial"/>
                <w:color w:val="000000" w:themeColor="text1"/>
                <w:sz w:val="14"/>
                <w:szCs w:val="14"/>
                <w:u w:val="none"/>
              </w:rPr>
            </w:pPr>
            <w:r w:rsidRPr="009128F0">
              <w:rPr>
                <w:rFonts w:ascii="Arial" w:hAnsi="Arial" w:cs="Arial"/>
                <w:color w:val="000000" w:themeColor="text1"/>
                <w:sz w:val="14"/>
                <w:szCs w:val="14"/>
                <w:u w:val="none"/>
              </w:rPr>
              <w:t>III. Özel Cari Hesaplar Diğer-TP</w:t>
            </w:r>
          </w:p>
        </w:tc>
        <w:tc>
          <w:tcPr>
            <w:tcW w:w="915" w:type="dxa"/>
            <w:tcBorders>
              <w:top w:val="nil"/>
              <w:left w:val="nil"/>
              <w:bottom w:val="nil"/>
              <w:right w:val="nil"/>
            </w:tcBorders>
            <w:shd w:val="clear" w:color="auto" w:fill="auto"/>
            <w:noWrap/>
            <w:vAlign w:val="bottom"/>
          </w:tcPr>
          <w:p w14:paraId="08E6EFF9" w14:textId="20ED0738"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1.984.397</w:t>
            </w:r>
          </w:p>
        </w:tc>
        <w:tc>
          <w:tcPr>
            <w:tcW w:w="851" w:type="dxa"/>
            <w:tcBorders>
              <w:top w:val="nil"/>
              <w:left w:val="nil"/>
              <w:bottom w:val="nil"/>
              <w:right w:val="nil"/>
            </w:tcBorders>
            <w:shd w:val="clear" w:color="auto" w:fill="auto"/>
            <w:noWrap/>
            <w:vAlign w:val="bottom"/>
          </w:tcPr>
          <w:p w14:paraId="1E90CCE5" w14:textId="27F79C42"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992" w:type="dxa"/>
            <w:tcBorders>
              <w:top w:val="nil"/>
              <w:left w:val="nil"/>
              <w:bottom w:val="nil"/>
              <w:right w:val="nil"/>
            </w:tcBorders>
            <w:shd w:val="clear" w:color="auto" w:fill="auto"/>
            <w:noWrap/>
            <w:vAlign w:val="bottom"/>
          </w:tcPr>
          <w:p w14:paraId="341131D4" w14:textId="6620A7F3"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51" w:type="dxa"/>
            <w:tcBorders>
              <w:top w:val="nil"/>
              <w:left w:val="nil"/>
              <w:bottom w:val="nil"/>
              <w:right w:val="nil"/>
            </w:tcBorders>
            <w:shd w:val="clear" w:color="auto" w:fill="auto"/>
            <w:noWrap/>
            <w:vAlign w:val="bottom"/>
          </w:tcPr>
          <w:p w14:paraId="12B1542E" w14:textId="329525B2"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567" w:type="dxa"/>
            <w:tcBorders>
              <w:top w:val="nil"/>
              <w:left w:val="nil"/>
              <w:bottom w:val="nil"/>
              <w:right w:val="nil"/>
            </w:tcBorders>
            <w:shd w:val="clear" w:color="auto" w:fill="auto"/>
            <w:noWrap/>
            <w:vAlign w:val="bottom"/>
          </w:tcPr>
          <w:p w14:paraId="37F72B19" w14:textId="45CAB606"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16" w:type="dxa"/>
            <w:tcBorders>
              <w:top w:val="nil"/>
              <w:left w:val="nil"/>
              <w:bottom w:val="nil"/>
              <w:right w:val="nil"/>
            </w:tcBorders>
            <w:shd w:val="clear" w:color="auto" w:fill="auto"/>
            <w:noWrap/>
            <w:vAlign w:val="bottom"/>
          </w:tcPr>
          <w:p w14:paraId="203D3560" w14:textId="3A88BB2B"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1026" w:type="dxa"/>
            <w:tcBorders>
              <w:top w:val="nil"/>
              <w:left w:val="nil"/>
              <w:bottom w:val="nil"/>
              <w:right w:val="nil"/>
            </w:tcBorders>
            <w:shd w:val="clear" w:color="auto" w:fill="auto"/>
            <w:noWrap/>
            <w:vAlign w:val="bottom"/>
          </w:tcPr>
          <w:p w14:paraId="67356ECD" w14:textId="3796161B"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709" w:type="dxa"/>
            <w:tcBorders>
              <w:top w:val="nil"/>
              <w:left w:val="nil"/>
              <w:bottom w:val="nil"/>
              <w:right w:val="nil"/>
            </w:tcBorders>
            <w:vAlign w:val="bottom"/>
          </w:tcPr>
          <w:p w14:paraId="07E8A0E4" w14:textId="4CA76825"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992" w:type="dxa"/>
            <w:tcBorders>
              <w:top w:val="nil"/>
              <w:left w:val="nil"/>
              <w:bottom w:val="nil"/>
              <w:right w:val="nil"/>
            </w:tcBorders>
            <w:vAlign w:val="bottom"/>
          </w:tcPr>
          <w:p w14:paraId="02710C52" w14:textId="0A47DCFB"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1.984.397</w:t>
            </w:r>
          </w:p>
        </w:tc>
      </w:tr>
      <w:tr w:rsidR="005A3457" w:rsidRPr="009128F0" w14:paraId="181801C1" w14:textId="77777777" w:rsidTr="006202E7">
        <w:trPr>
          <w:trHeight w:val="113"/>
        </w:trPr>
        <w:tc>
          <w:tcPr>
            <w:tcW w:w="2487" w:type="dxa"/>
            <w:tcBorders>
              <w:top w:val="nil"/>
              <w:left w:val="nil"/>
              <w:bottom w:val="nil"/>
              <w:right w:val="nil"/>
            </w:tcBorders>
            <w:shd w:val="clear" w:color="auto" w:fill="auto"/>
            <w:vAlign w:val="center"/>
          </w:tcPr>
          <w:p w14:paraId="7BED27AB" w14:textId="77777777" w:rsidR="005A3457" w:rsidRPr="009128F0" w:rsidRDefault="005A3457" w:rsidP="005A3457">
            <w:pPr>
              <w:pStyle w:val="Balk1"/>
              <w:spacing w:before="0"/>
              <w:ind w:left="256" w:hanging="4"/>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Resmi Kuruluşlar</w:t>
            </w:r>
          </w:p>
        </w:tc>
        <w:tc>
          <w:tcPr>
            <w:tcW w:w="915" w:type="dxa"/>
            <w:tcBorders>
              <w:top w:val="nil"/>
              <w:left w:val="nil"/>
              <w:bottom w:val="nil"/>
              <w:right w:val="nil"/>
            </w:tcBorders>
            <w:shd w:val="clear" w:color="auto" w:fill="auto"/>
            <w:noWrap/>
            <w:vAlign w:val="bottom"/>
          </w:tcPr>
          <w:p w14:paraId="5417D00B" w14:textId="36BDA13C"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18.088</w:t>
            </w:r>
          </w:p>
        </w:tc>
        <w:tc>
          <w:tcPr>
            <w:tcW w:w="851" w:type="dxa"/>
            <w:tcBorders>
              <w:top w:val="nil"/>
              <w:left w:val="nil"/>
              <w:bottom w:val="nil"/>
              <w:right w:val="nil"/>
            </w:tcBorders>
            <w:shd w:val="clear" w:color="auto" w:fill="auto"/>
            <w:noWrap/>
            <w:vAlign w:val="bottom"/>
          </w:tcPr>
          <w:p w14:paraId="309518D4" w14:textId="4663608F"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62E646E5" w14:textId="4E518A97"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373A9CC7" w14:textId="62812529"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5E9D531C" w14:textId="1173E331"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548A4AB0" w14:textId="0A5C320E"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586022E5" w14:textId="23E0FAEF"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709" w:type="dxa"/>
            <w:tcBorders>
              <w:top w:val="nil"/>
              <w:left w:val="nil"/>
              <w:bottom w:val="nil"/>
              <w:right w:val="nil"/>
            </w:tcBorders>
            <w:vAlign w:val="bottom"/>
          </w:tcPr>
          <w:p w14:paraId="7B2786AD" w14:textId="7C387A9A"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992" w:type="dxa"/>
            <w:tcBorders>
              <w:top w:val="nil"/>
              <w:left w:val="nil"/>
              <w:bottom w:val="nil"/>
              <w:right w:val="nil"/>
            </w:tcBorders>
            <w:vAlign w:val="bottom"/>
          </w:tcPr>
          <w:p w14:paraId="366692BC" w14:textId="13C043D9"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18.088</w:t>
            </w:r>
          </w:p>
        </w:tc>
      </w:tr>
      <w:tr w:rsidR="005A3457" w:rsidRPr="009128F0" w14:paraId="5FAB7A4A" w14:textId="77777777" w:rsidTr="006202E7">
        <w:trPr>
          <w:trHeight w:val="113"/>
        </w:trPr>
        <w:tc>
          <w:tcPr>
            <w:tcW w:w="2487" w:type="dxa"/>
            <w:tcBorders>
              <w:top w:val="nil"/>
              <w:left w:val="nil"/>
              <w:bottom w:val="nil"/>
              <w:right w:val="nil"/>
            </w:tcBorders>
            <w:shd w:val="clear" w:color="auto" w:fill="auto"/>
            <w:vAlign w:val="center"/>
          </w:tcPr>
          <w:p w14:paraId="6C07F937" w14:textId="77777777" w:rsidR="005A3457" w:rsidRPr="009128F0" w:rsidRDefault="005A3457" w:rsidP="005A3457">
            <w:pPr>
              <w:pStyle w:val="Balk1"/>
              <w:spacing w:before="0"/>
              <w:ind w:left="256" w:hanging="4"/>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Ticari Kuruluşlar</w:t>
            </w:r>
          </w:p>
        </w:tc>
        <w:tc>
          <w:tcPr>
            <w:tcW w:w="915" w:type="dxa"/>
            <w:tcBorders>
              <w:top w:val="nil"/>
              <w:left w:val="nil"/>
              <w:bottom w:val="nil"/>
              <w:right w:val="nil"/>
            </w:tcBorders>
            <w:shd w:val="clear" w:color="auto" w:fill="auto"/>
            <w:noWrap/>
            <w:vAlign w:val="bottom"/>
          </w:tcPr>
          <w:p w14:paraId="08F0A45A" w14:textId="200289BA"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1.867.530</w:t>
            </w:r>
          </w:p>
        </w:tc>
        <w:tc>
          <w:tcPr>
            <w:tcW w:w="851" w:type="dxa"/>
            <w:tcBorders>
              <w:top w:val="nil"/>
              <w:left w:val="nil"/>
              <w:bottom w:val="nil"/>
              <w:right w:val="nil"/>
            </w:tcBorders>
            <w:shd w:val="clear" w:color="auto" w:fill="auto"/>
            <w:noWrap/>
            <w:vAlign w:val="bottom"/>
          </w:tcPr>
          <w:p w14:paraId="12DDBD6E" w14:textId="3BFEF9A3"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5FB8E94B" w14:textId="1F24A287"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53DAD543" w14:textId="3B2C556C"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0D343E37" w14:textId="5F6D8D7A"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28437369" w14:textId="19CC748E"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3EAF5C29" w14:textId="4269C840"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709" w:type="dxa"/>
            <w:tcBorders>
              <w:top w:val="nil"/>
              <w:left w:val="nil"/>
              <w:bottom w:val="nil"/>
              <w:right w:val="nil"/>
            </w:tcBorders>
            <w:vAlign w:val="bottom"/>
          </w:tcPr>
          <w:p w14:paraId="686F62A4" w14:textId="3BCA8381"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992" w:type="dxa"/>
            <w:tcBorders>
              <w:top w:val="nil"/>
              <w:left w:val="nil"/>
              <w:bottom w:val="nil"/>
              <w:right w:val="nil"/>
            </w:tcBorders>
            <w:vAlign w:val="bottom"/>
          </w:tcPr>
          <w:p w14:paraId="14280DF0" w14:textId="6C9E307E"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1.867.530</w:t>
            </w:r>
          </w:p>
        </w:tc>
      </w:tr>
      <w:tr w:rsidR="005A3457" w:rsidRPr="009128F0" w14:paraId="6B00A6BC" w14:textId="77777777" w:rsidTr="006202E7">
        <w:trPr>
          <w:trHeight w:val="113"/>
        </w:trPr>
        <w:tc>
          <w:tcPr>
            <w:tcW w:w="2487" w:type="dxa"/>
            <w:tcBorders>
              <w:top w:val="nil"/>
              <w:left w:val="nil"/>
              <w:bottom w:val="nil"/>
              <w:right w:val="nil"/>
            </w:tcBorders>
            <w:shd w:val="clear" w:color="auto" w:fill="auto"/>
            <w:vAlign w:val="center"/>
          </w:tcPr>
          <w:p w14:paraId="507F5B5F" w14:textId="77777777" w:rsidR="005A3457" w:rsidRPr="009128F0" w:rsidRDefault="005A3457" w:rsidP="005A3457">
            <w:pPr>
              <w:pStyle w:val="Balk1"/>
              <w:spacing w:before="0"/>
              <w:ind w:left="256" w:hanging="4"/>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Diğer Kuruluşlar</w:t>
            </w:r>
          </w:p>
        </w:tc>
        <w:tc>
          <w:tcPr>
            <w:tcW w:w="915" w:type="dxa"/>
            <w:tcBorders>
              <w:top w:val="nil"/>
              <w:left w:val="nil"/>
              <w:bottom w:val="nil"/>
              <w:right w:val="nil"/>
            </w:tcBorders>
            <w:shd w:val="clear" w:color="auto" w:fill="auto"/>
            <w:noWrap/>
            <w:vAlign w:val="bottom"/>
          </w:tcPr>
          <w:p w14:paraId="40E13A55" w14:textId="12973828"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93.305</w:t>
            </w:r>
          </w:p>
        </w:tc>
        <w:tc>
          <w:tcPr>
            <w:tcW w:w="851" w:type="dxa"/>
            <w:tcBorders>
              <w:top w:val="nil"/>
              <w:left w:val="nil"/>
              <w:bottom w:val="nil"/>
              <w:right w:val="nil"/>
            </w:tcBorders>
            <w:shd w:val="clear" w:color="auto" w:fill="auto"/>
            <w:noWrap/>
            <w:vAlign w:val="bottom"/>
          </w:tcPr>
          <w:p w14:paraId="1B879B29" w14:textId="3E2B4B52"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3C5823ED" w14:textId="66D60EB0"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1C66FF23" w14:textId="07214A9C"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3656927E" w14:textId="35BCB809"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323ECF21" w14:textId="58A79925"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2E9CF949" w14:textId="29EBD25B"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709" w:type="dxa"/>
            <w:tcBorders>
              <w:top w:val="nil"/>
              <w:left w:val="nil"/>
              <w:bottom w:val="nil"/>
              <w:right w:val="nil"/>
            </w:tcBorders>
            <w:vAlign w:val="bottom"/>
          </w:tcPr>
          <w:p w14:paraId="57142642" w14:textId="12F567EA"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992" w:type="dxa"/>
            <w:tcBorders>
              <w:top w:val="nil"/>
              <w:left w:val="nil"/>
              <w:bottom w:val="nil"/>
              <w:right w:val="nil"/>
            </w:tcBorders>
            <w:vAlign w:val="bottom"/>
          </w:tcPr>
          <w:p w14:paraId="3B0C896B" w14:textId="7A6763EF"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93.305</w:t>
            </w:r>
          </w:p>
        </w:tc>
      </w:tr>
      <w:tr w:rsidR="005A3457" w:rsidRPr="009128F0" w14:paraId="0C527561" w14:textId="77777777" w:rsidTr="006202E7">
        <w:trPr>
          <w:trHeight w:val="113"/>
        </w:trPr>
        <w:tc>
          <w:tcPr>
            <w:tcW w:w="2487" w:type="dxa"/>
            <w:tcBorders>
              <w:top w:val="nil"/>
              <w:left w:val="nil"/>
              <w:bottom w:val="nil"/>
              <w:right w:val="nil"/>
            </w:tcBorders>
            <w:shd w:val="clear" w:color="auto" w:fill="auto"/>
            <w:vAlign w:val="center"/>
          </w:tcPr>
          <w:p w14:paraId="13096479" w14:textId="77777777" w:rsidR="005A3457" w:rsidRPr="009128F0" w:rsidRDefault="005A3457" w:rsidP="005A3457">
            <w:pPr>
              <w:pStyle w:val="Balk1"/>
              <w:spacing w:before="0"/>
              <w:ind w:left="256" w:hanging="4"/>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Ticari ve Diğer Kur.</w:t>
            </w:r>
          </w:p>
        </w:tc>
        <w:tc>
          <w:tcPr>
            <w:tcW w:w="915" w:type="dxa"/>
            <w:tcBorders>
              <w:top w:val="nil"/>
              <w:left w:val="nil"/>
              <w:bottom w:val="nil"/>
              <w:right w:val="nil"/>
            </w:tcBorders>
            <w:shd w:val="clear" w:color="auto" w:fill="auto"/>
            <w:noWrap/>
            <w:vAlign w:val="bottom"/>
          </w:tcPr>
          <w:p w14:paraId="6A603844" w14:textId="041128F4"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3.956</w:t>
            </w:r>
          </w:p>
        </w:tc>
        <w:tc>
          <w:tcPr>
            <w:tcW w:w="851" w:type="dxa"/>
            <w:tcBorders>
              <w:top w:val="nil"/>
              <w:left w:val="nil"/>
              <w:bottom w:val="nil"/>
              <w:right w:val="nil"/>
            </w:tcBorders>
            <w:shd w:val="clear" w:color="auto" w:fill="auto"/>
            <w:noWrap/>
            <w:vAlign w:val="bottom"/>
          </w:tcPr>
          <w:p w14:paraId="085B7F65" w14:textId="7FD5EF27"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3932EE61" w14:textId="5F386434"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71EFCAEA" w14:textId="06D8248B"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17485E62" w14:textId="3FF182C6"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4E599451" w14:textId="495295F8"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5D9BC289" w14:textId="20323924"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709" w:type="dxa"/>
            <w:tcBorders>
              <w:top w:val="nil"/>
              <w:left w:val="nil"/>
              <w:bottom w:val="nil"/>
              <w:right w:val="nil"/>
            </w:tcBorders>
            <w:vAlign w:val="bottom"/>
          </w:tcPr>
          <w:p w14:paraId="3B82FD2D" w14:textId="0640D8B0"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992" w:type="dxa"/>
            <w:tcBorders>
              <w:top w:val="nil"/>
              <w:left w:val="nil"/>
              <w:bottom w:val="nil"/>
              <w:right w:val="nil"/>
            </w:tcBorders>
            <w:vAlign w:val="bottom"/>
          </w:tcPr>
          <w:p w14:paraId="2B378768" w14:textId="339C6909"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3.956</w:t>
            </w:r>
          </w:p>
        </w:tc>
      </w:tr>
      <w:tr w:rsidR="005A3457" w:rsidRPr="009128F0" w14:paraId="76CEAD1F" w14:textId="77777777" w:rsidTr="006202E7">
        <w:trPr>
          <w:trHeight w:val="113"/>
        </w:trPr>
        <w:tc>
          <w:tcPr>
            <w:tcW w:w="2487" w:type="dxa"/>
            <w:tcBorders>
              <w:top w:val="nil"/>
              <w:left w:val="nil"/>
              <w:bottom w:val="nil"/>
              <w:right w:val="nil"/>
            </w:tcBorders>
            <w:shd w:val="clear" w:color="auto" w:fill="auto"/>
            <w:vAlign w:val="center"/>
          </w:tcPr>
          <w:p w14:paraId="526DC07C" w14:textId="77777777" w:rsidR="005A3457" w:rsidRPr="009128F0" w:rsidRDefault="005A3457" w:rsidP="005A3457">
            <w:pPr>
              <w:pStyle w:val="Balk1"/>
              <w:spacing w:before="0"/>
              <w:ind w:left="256" w:hanging="4"/>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Bankalar ve Katılım Bankaları</w:t>
            </w:r>
          </w:p>
        </w:tc>
        <w:tc>
          <w:tcPr>
            <w:tcW w:w="915" w:type="dxa"/>
            <w:tcBorders>
              <w:top w:val="nil"/>
              <w:left w:val="nil"/>
              <w:bottom w:val="nil"/>
              <w:right w:val="nil"/>
            </w:tcBorders>
            <w:shd w:val="clear" w:color="auto" w:fill="auto"/>
            <w:noWrap/>
            <w:vAlign w:val="bottom"/>
          </w:tcPr>
          <w:p w14:paraId="577E425E" w14:textId="61F0DDE7"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1.518</w:t>
            </w:r>
          </w:p>
        </w:tc>
        <w:tc>
          <w:tcPr>
            <w:tcW w:w="851" w:type="dxa"/>
            <w:tcBorders>
              <w:top w:val="nil"/>
              <w:left w:val="nil"/>
              <w:bottom w:val="nil"/>
              <w:right w:val="nil"/>
            </w:tcBorders>
            <w:shd w:val="clear" w:color="auto" w:fill="auto"/>
            <w:noWrap/>
            <w:vAlign w:val="bottom"/>
          </w:tcPr>
          <w:p w14:paraId="21C4EA84" w14:textId="26623121"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1A657FAE" w14:textId="4424D909"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42DFF2C1" w14:textId="2487C785"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2470A6F7" w14:textId="390F38C1"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10C204D6" w14:textId="7F7F18F2"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7E403492" w14:textId="2209EE3C"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709" w:type="dxa"/>
            <w:tcBorders>
              <w:top w:val="nil"/>
              <w:left w:val="nil"/>
              <w:bottom w:val="nil"/>
              <w:right w:val="nil"/>
            </w:tcBorders>
            <w:vAlign w:val="bottom"/>
          </w:tcPr>
          <w:p w14:paraId="002DB30A" w14:textId="4F3B6680"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992" w:type="dxa"/>
            <w:tcBorders>
              <w:top w:val="nil"/>
              <w:left w:val="nil"/>
              <w:bottom w:val="nil"/>
              <w:right w:val="nil"/>
            </w:tcBorders>
            <w:vAlign w:val="bottom"/>
          </w:tcPr>
          <w:p w14:paraId="743A2C9E" w14:textId="619B90BD"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1.518</w:t>
            </w:r>
          </w:p>
        </w:tc>
      </w:tr>
      <w:tr w:rsidR="005A3457" w:rsidRPr="009128F0" w14:paraId="55F7B30D" w14:textId="77777777" w:rsidTr="006202E7">
        <w:trPr>
          <w:trHeight w:val="113"/>
        </w:trPr>
        <w:tc>
          <w:tcPr>
            <w:tcW w:w="2487" w:type="dxa"/>
            <w:tcBorders>
              <w:top w:val="nil"/>
              <w:left w:val="nil"/>
              <w:bottom w:val="nil"/>
              <w:right w:val="nil"/>
            </w:tcBorders>
            <w:shd w:val="clear" w:color="auto" w:fill="auto"/>
            <w:vAlign w:val="center"/>
          </w:tcPr>
          <w:p w14:paraId="71D472EC" w14:textId="77777777" w:rsidR="005A3457" w:rsidRPr="009128F0" w:rsidRDefault="005A3457" w:rsidP="005A3457">
            <w:pPr>
              <w:pStyle w:val="Balk1"/>
              <w:spacing w:before="0"/>
              <w:ind w:left="459"/>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TCMB</w:t>
            </w:r>
          </w:p>
        </w:tc>
        <w:tc>
          <w:tcPr>
            <w:tcW w:w="915" w:type="dxa"/>
            <w:tcBorders>
              <w:top w:val="nil"/>
              <w:left w:val="nil"/>
              <w:bottom w:val="nil"/>
              <w:right w:val="nil"/>
            </w:tcBorders>
            <w:shd w:val="clear" w:color="auto" w:fill="auto"/>
            <w:noWrap/>
            <w:vAlign w:val="bottom"/>
          </w:tcPr>
          <w:p w14:paraId="7E49C0E4" w14:textId="073B50B0"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6E79E017" w14:textId="6A4FC75F"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5496B689" w14:textId="53197077"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34E57A11" w14:textId="1D8C9C89"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62889EE9" w14:textId="4E9689DD"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2E454E73" w14:textId="5DDF6FCB"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33DF6AA5" w14:textId="622F7EE4"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709" w:type="dxa"/>
            <w:tcBorders>
              <w:top w:val="nil"/>
              <w:left w:val="nil"/>
              <w:bottom w:val="nil"/>
              <w:right w:val="nil"/>
            </w:tcBorders>
            <w:vAlign w:val="bottom"/>
          </w:tcPr>
          <w:p w14:paraId="1D0AFFC1" w14:textId="2236705C"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992" w:type="dxa"/>
            <w:tcBorders>
              <w:top w:val="nil"/>
              <w:left w:val="nil"/>
              <w:bottom w:val="nil"/>
              <w:right w:val="nil"/>
            </w:tcBorders>
            <w:vAlign w:val="bottom"/>
          </w:tcPr>
          <w:p w14:paraId="4A025159" w14:textId="02D4A081"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r>
      <w:tr w:rsidR="005A3457" w:rsidRPr="009128F0" w14:paraId="106DCF5C" w14:textId="77777777" w:rsidTr="006202E7">
        <w:trPr>
          <w:trHeight w:val="113"/>
        </w:trPr>
        <w:tc>
          <w:tcPr>
            <w:tcW w:w="2487" w:type="dxa"/>
            <w:tcBorders>
              <w:top w:val="nil"/>
              <w:left w:val="nil"/>
              <w:bottom w:val="nil"/>
              <w:right w:val="nil"/>
            </w:tcBorders>
            <w:shd w:val="clear" w:color="auto" w:fill="auto"/>
            <w:vAlign w:val="center"/>
          </w:tcPr>
          <w:p w14:paraId="1A9CCCE5" w14:textId="77777777" w:rsidR="005A3457" w:rsidRPr="009128F0" w:rsidRDefault="005A3457" w:rsidP="005A3457">
            <w:pPr>
              <w:pStyle w:val="Balk1"/>
              <w:spacing w:before="0"/>
              <w:ind w:left="459"/>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Yurtiçi Bankalar</w:t>
            </w:r>
          </w:p>
        </w:tc>
        <w:tc>
          <w:tcPr>
            <w:tcW w:w="915" w:type="dxa"/>
            <w:tcBorders>
              <w:top w:val="nil"/>
              <w:left w:val="nil"/>
              <w:bottom w:val="nil"/>
              <w:right w:val="nil"/>
            </w:tcBorders>
            <w:shd w:val="clear" w:color="auto" w:fill="auto"/>
            <w:noWrap/>
            <w:vAlign w:val="bottom"/>
          </w:tcPr>
          <w:p w14:paraId="0C6D387F" w14:textId="4701C5AE"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97</w:t>
            </w:r>
          </w:p>
        </w:tc>
        <w:tc>
          <w:tcPr>
            <w:tcW w:w="851" w:type="dxa"/>
            <w:tcBorders>
              <w:top w:val="nil"/>
              <w:left w:val="nil"/>
              <w:bottom w:val="nil"/>
              <w:right w:val="nil"/>
            </w:tcBorders>
            <w:shd w:val="clear" w:color="auto" w:fill="auto"/>
            <w:noWrap/>
            <w:vAlign w:val="bottom"/>
          </w:tcPr>
          <w:p w14:paraId="551D28AB" w14:textId="4A241FA9"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5AADFB5D" w14:textId="254BDAB0"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5F91176B" w14:textId="33B4E447"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5C3C4EA4" w14:textId="2C329817"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10A1E391" w14:textId="512AE47B"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2DA3DA10" w14:textId="1E344F91"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709" w:type="dxa"/>
            <w:tcBorders>
              <w:top w:val="nil"/>
              <w:left w:val="nil"/>
              <w:bottom w:val="nil"/>
              <w:right w:val="nil"/>
            </w:tcBorders>
            <w:vAlign w:val="bottom"/>
          </w:tcPr>
          <w:p w14:paraId="01F16DFC" w14:textId="59D7A0A2"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992" w:type="dxa"/>
            <w:tcBorders>
              <w:top w:val="nil"/>
              <w:left w:val="nil"/>
              <w:bottom w:val="nil"/>
              <w:right w:val="nil"/>
            </w:tcBorders>
            <w:vAlign w:val="bottom"/>
          </w:tcPr>
          <w:p w14:paraId="26150BAE" w14:textId="14D96319"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97</w:t>
            </w:r>
          </w:p>
        </w:tc>
      </w:tr>
      <w:tr w:rsidR="005A3457" w:rsidRPr="009128F0" w14:paraId="5DE888BF" w14:textId="77777777" w:rsidTr="006202E7">
        <w:trPr>
          <w:trHeight w:val="113"/>
        </w:trPr>
        <w:tc>
          <w:tcPr>
            <w:tcW w:w="2487" w:type="dxa"/>
            <w:tcBorders>
              <w:top w:val="nil"/>
              <w:left w:val="nil"/>
              <w:bottom w:val="nil"/>
              <w:right w:val="nil"/>
            </w:tcBorders>
            <w:shd w:val="clear" w:color="auto" w:fill="auto"/>
            <w:vAlign w:val="center"/>
          </w:tcPr>
          <w:p w14:paraId="5FB8A8ED" w14:textId="77777777" w:rsidR="005A3457" w:rsidRPr="009128F0" w:rsidRDefault="005A3457" w:rsidP="005A3457">
            <w:pPr>
              <w:pStyle w:val="Balk1"/>
              <w:spacing w:before="0"/>
              <w:ind w:left="459"/>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Yurtdışı Bankalar</w:t>
            </w:r>
          </w:p>
        </w:tc>
        <w:tc>
          <w:tcPr>
            <w:tcW w:w="915" w:type="dxa"/>
            <w:tcBorders>
              <w:top w:val="nil"/>
              <w:left w:val="nil"/>
              <w:bottom w:val="nil"/>
              <w:right w:val="nil"/>
            </w:tcBorders>
            <w:shd w:val="clear" w:color="auto" w:fill="auto"/>
            <w:noWrap/>
            <w:vAlign w:val="bottom"/>
          </w:tcPr>
          <w:p w14:paraId="4A358841" w14:textId="1C1AD59F"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1.388</w:t>
            </w:r>
          </w:p>
        </w:tc>
        <w:tc>
          <w:tcPr>
            <w:tcW w:w="851" w:type="dxa"/>
            <w:tcBorders>
              <w:top w:val="nil"/>
              <w:left w:val="nil"/>
              <w:bottom w:val="nil"/>
              <w:right w:val="nil"/>
            </w:tcBorders>
            <w:shd w:val="clear" w:color="auto" w:fill="auto"/>
            <w:noWrap/>
            <w:vAlign w:val="bottom"/>
          </w:tcPr>
          <w:p w14:paraId="02B8FEA2" w14:textId="31C51AA8"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0E0D383D" w14:textId="1982A3F2"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2C333629" w14:textId="5B49D807"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43B17DA3" w14:textId="5B6AC87E"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0B2DBFA4" w14:textId="025933C7"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751DBFDB" w14:textId="07CE8178"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709" w:type="dxa"/>
            <w:tcBorders>
              <w:top w:val="nil"/>
              <w:left w:val="nil"/>
              <w:bottom w:val="nil"/>
              <w:right w:val="nil"/>
            </w:tcBorders>
            <w:vAlign w:val="bottom"/>
          </w:tcPr>
          <w:p w14:paraId="11562721" w14:textId="5AE26570"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992" w:type="dxa"/>
            <w:tcBorders>
              <w:top w:val="nil"/>
              <w:left w:val="nil"/>
              <w:bottom w:val="nil"/>
              <w:right w:val="nil"/>
            </w:tcBorders>
            <w:vAlign w:val="bottom"/>
          </w:tcPr>
          <w:p w14:paraId="3127C620" w14:textId="3A95E1ED"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1.388</w:t>
            </w:r>
          </w:p>
        </w:tc>
      </w:tr>
      <w:tr w:rsidR="005A3457" w:rsidRPr="009128F0" w14:paraId="2DCB3F7E" w14:textId="77777777" w:rsidTr="006202E7">
        <w:trPr>
          <w:trHeight w:val="113"/>
        </w:trPr>
        <w:tc>
          <w:tcPr>
            <w:tcW w:w="2487" w:type="dxa"/>
            <w:tcBorders>
              <w:top w:val="nil"/>
              <w:left w:val="nil"/>
              <w:bottom w:val="nil"/>
              <w:right w:val="nil"/>
            </w:tcBorders>
            <w:shd w:val="clear" w:color="auto" w:fill="auto"/>
            <w:vAlign w:val="center"/>
          </w:tcPr>
          <w:p w14:paraId="3CD30065" w14:textId="77777777" w:rsidR="005A3457" w:rsidRPr="009128F0" w:rsidRDefault="005A3457" w:rsidP="005A3457">
            <w:pPr>
              <w:pStyle w:val="Balk1"/>
              <w:spacing w:before="0"/>
              <w:ind w:left="459"/>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Katılım Bankası</w:t>
            </w:r>
          </w:p>
        </w:tc>
        <w:tc>
          <w:tcPr>
            <w:tcW w:w="915" w:type="dxa"/>
            <w:tcBorders>
              <w:top w:val="nil"/>
              <w:left w:val="nil"/>
              <w:bottom w:val="nil"/>
              <w:right w:val="nil"/>
            </w:tcBorders>
            <w:shd w:val="clear" w:color="auto" w:fill="auto"/>
            <w:noWrap/>
            <w:vAlign w:val="bottom"/>
          </w:tcPr>
          <w:p w14:paraId="05C309F2" w14:textId="2D3BF34E"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33</w:t>
            </w:r>
          </w:p>
        </w:tc>
        <w:tc>
          <w:tcPr>
            <w:tcW w:w="851" w:type="dxa"/>
            <w:tcBorders>
              <w:top w:val="nil"/>
              <w:left w:val="nil"/>
              <w:bottom w:val="nil"/>
              <w:right w:val="nil"/>
            </w:tcBorders>
            <w:shd w:val="clear" w:color="auto" w:fill="auto"/>
            <w:noWrap/>
            <w:vAlign w:val="bottom"/>
          </w:tcPr>
          <w:p w14:paraId="266147EE" w14:textId="26DF0BF7"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7D114615" w14:textId="48359FBF"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1ABA7E8E" w14:textId="09B918D5"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7F95C8DA" w14:textId="4CFF48EB"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30474709" w14:textId="4177EBFF"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397CF737" w14:textId="57DA5429"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709" w:type="dxa"/>
            <w:tcBorders>
              <w:top w:val="nil"/>
              <w:left w:val="nil"/>
              <w:bottom w:val="nil"/>
              <w:right w:val="nil"/>
            </w:tcBorders>
            <w:vAlign w:val="bottom"/>
          </w:tcPr>
          <w:p w14:paraId="0A24D5BF" w14:textId="1B49DFEB"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992" w:type="dxa"/>
            <w:tcBorders>
              <w:top w:val="nil"/>
              <w:left w:val="nil"/>
              <w:bottom w:val="nil"/>
              <w:right w:val="nil"/>
            </w:tcBorders>
            <w:vAlign w:val="bottom"/>
          </w:tcPr>
          <w:p w14:paraId="4228AEEB" w14:textId="6FFFEEFC"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33</w:t>
            </w:r>
          </w:p>
        </w:tc>
      </w:tr>
      <w:tr w:rsidR="005A3457" w:rsidRPr="009128F0" w14:paraId="2A18487A" w14:textId="77777777" w:rsidTr="006202E7">
        <w:trPr>
          <w:trHeight w:val="113"/>
        </w:trPr>
        <w:tc>
          <w:tcPr>
            <w:tcW w:w="2487" w:type="dxa"/>
            <w:tcBorders>
              <w:top w:val="nil"/>
              <w:left w:val="nil"/>
              <w:bottom w:val="nil"/>
              <w:right w:val="nil"/>
            </w:tcBorders>
            <w:shd w:val="clear" w:color="auto" w:fill="auto"/>
            <w:vAlign w:val="center"/>
          </w:tcPr>
          <w:p w14:paraId="694FA19B" w14:textId="77777777" w:rsidR="005A3457" w:rsidRPr="009128F0" w:rsidRDefault="005A3457" w:rsidP="005A3457">
            <w:pPr>
              <w:pStyle w:val="Balk1"/>
              <w:spacing w:before="0"/>
              <w:ind w:left="459"/>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Diğer</w:t>
            </w:r>
          </w:p>
        </w:tc>
        <w:tc>
          <w:tcPr>
            <w:tcW w:w="915" w:type="dxa"/>
            <w:tcBorders>
              <w:top w:val="nil"/>
              <w:left w:val="nil"/>
              <w:bottom w:val="nil"/>
              <w:right w:val="nil"/>
            </w:tcBorders>
            <w:shd w:val="clear" w:color="auto" w:fill="auto"/>
            <w:noWrap/>
            <w:vAlign w:val="bottom"/>
          </w:tcPr>
          <w:p w14:paraId="2EF7B989" w14:textId="77B06976"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70958AC4" w14:textId="128C98F9"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33F984C7" w14:textId="30AD8BDD"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06679EA3" w14:textId="58E64A46"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503D8C9C" w14:textId="7078030A"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64481BC1" w14:textId="383E69A3"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3D5DA836" w14:textId="1030EEB9"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709" w:type="dxa"/>
            <w:tcBorders>
              <w:top w:val="nil"/>
              <w:left w:val="nil"/>
              <w:bottom w:val="nil"/>
              <w:right w:val="nil"/>
            </w:tcBorders>
            <w:vAlign w:val="bottom"/>
          </w:tcPr>
          <w:p w14:paraId="4D0AE513" w14:textId="620A7938" w:rsidR="005A3457" w:rsidRPr="009128F0" w:rsidRDefault="005A3457" w:rsidP="005A3457">
            <w:pPr>
              <w:jc w:val="right"/>
              <w:rPr>
                <w:rFonts w:ascii="Arial" w:hAnsi="Arial" w:cs="Arial"/>
                <w:color w:val="000000" w:themeColor="text1"/>
                <w:sz w:val="14"/>
                <w:szCs w:val="16"/>
              </w:rPr>
            </w:pPr>
            <w:r w:rsidRPr="00EC28FA">
              <w:rPr>
                <w:rFonts w:ascii="Arial" w:hAnsi="Arial" w:cs="Arial"/>
                <w:color w:val="000000" w:themeColor="text1"/>
                <w:sz w:val="14"/>
                <w:szCs w:val="16"/>
              </w:rPr>
              <w:t>-</w:t>
            </w:r>
          </w:p>
        </w:tc>
        <w:tc>
          <w:tcPr>
            <w:tcW w:w="992" w:type="dxa"/>
            <w:tcBorders>
              <w:top w:val="nil"/>
              <w:left w:val="nil"/>
              <w:bottom w:val="nil"/>
              <w:right w:val="nil"/>
            </w:tcBorders>
            <w:vAlign w:val="bottom"/>
          </w:tcPr>
          <w:p w14:paraId="3602F25A" w14:textId="158A83E1"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r>
      <w:tr w:rsidR="005A3457" w:rsidRPr="009128F0" w14:paraId="231F26F7" w14:textId="77777777" w:rsidTr="006202E7">
        <w:trPr>
          <w:trHeight w:val="113"/>
        </w:trPr>
        <w:tc>
          <w:tcPr>
            <w:tcW w:w="2487" w:type="dxa"/>
            <w:tcBorders>
              <w:top w:val="nil"/>
              <w:left w:val="nil"/>
              <w:bottom w:val="nil"/>
              <w:right w:val="nil"/>
            </w:tcBorders>
            <w:shd w:val="clear" w:color="auto" w:fill="auto"/>
            <w:vAlign w:val="center"/>
          </w:tcPr>
          <w:p w14:paraId="00A14BBD" w14:textId="77777777" w:rsidR="005A3457" w:rsidRPr="009128F0" w:rsidRDefault="005A3457" w:rsidP="005A3457">
            <w:pPr>
              <w:pStyle w:val="Balk1"/>
              <w:spacing w:before="0"/>
              <w:ind w:left="-108"/>
              <w:rPr>
                <w:rFonts w:ascii="Arial" w:hAnsi="Arial" w:cs="Arial"/>
                <w:color w:val="000000" w:themeColor="text1"/>
                <w:sz w:val="14"/>
                <w:szCs w:val="14"/>
                <w:u w:val="none"/>
              </w:rPr>
            </w:pPr>
            <w:r w:rsidRPr="009128F0">
              <w:rPr>
                <w:rFonts w:ascii="Arial" w:hAnsi="Arial" w:cs="Arial"/>
                <w:color w:val="000000" w:themeColor="text1"/>
                <w:sz w:val="14"/>
                <w:szCs w:val="14"/>
                <w:u w:val="none"/>
              </w:rPr>
              <w:t>IV. Katılma Hesapları-TP</w:t>
            </w:r>
          </w:p>
        </w:tc>
        <w:tc>
          <w:tcPr>
            <w:tcW w:w="915" w:type="dxa"/>
            <w:tcBorders>
              <w:top w:val="nil"/>
              <w:left w:val="nil"/>
              <w:bottom w:val="nil"/>
              <w:right w:val="nil"/>
            </w:tcBorders>
            <w:shd w:val="clear" w:color="auto" w:fill="auto"/>
            <w:noWrap/>
            <w:vAlign w:val="bottom"/>
          </w:tcPr>
          <w:p w14:paraId="46E335DA" w14:textId="48D8A351"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51" w:type="dxa"/>
            <w:tcBorders>
              <w:top w:val="nil"/>
              <w:left w:val="nil"/>
              <w:bottom w:val="nil"/>
              <w:right w:val="nil"/>
            </w:tcBorders>
            <w:shd w:val="clear" w:color="auto" w:fill="auto"/>
            <w:noWrap/>
            <w:vAlign w:val="bottom"/>
          </w:tcPr>
          <w:p w14:paraId="1595BBC6" w14:textId="6695787B"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333.186</w:t>
            </w:r>
          </w:p>
        </w:tc>
        <w:tc>
          <w:tcPr>
            <w:tcW w:w="992" w:type="dxa"/>
            <w:tcBorders>
              <w:top w:val="nil"/>
              <w:left w:val="nil"/>
              <w:bottom w:val="nil"/>
              <w:right w:val="nil"/>
            </w:tcBorders>
            <w:shd w:val="clear" w:color="auto" w:fill="auto"/>
            <w:noWrap/>
            <w:vAlign w:val="bottom"/>
          </w:tcPr>
          <w:p w14:paraId="2C515620" w14:textId="0749848B"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1.783.083</w:t>
            </w:r>
          </w:p>
        </w:tc>
        <w:tc>
          <w:tcPr>
            <w:tcW w:w="851" w:type="dxa"/>
            <w:tcBorders>
              <w:top w:val="nil"/>
              <w:left w:val="nil"/>
              <w:bottom w:val="nil"/>
              <w:right w:val="nil"/>
            </w:tcBorders>
            <w:shd w:val="clear" w:color="auto" w:fill="auto"/>
            <w:noWrap/>
            <w:vAlign w:val="bottom"/>
          </w:tcPr>
          <w:p w14:paraId="4761D022" w14:textId="6E5FB10E"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42.977</w:t>
            </w:r>
          </w:p>
        </w:tc>
        <w:tc>
          <w:tcPr>
            <w:tcW w:w="567" w:type="dxa"/>
            <w:tcBorders>
              <w:top w:val="nil"/>
              <w:left w:val="nil"/>
              <w:bottom w:val="nil"/>
              <w:right w:val="nil"/>
            </w:tcBorders>
            <w:shd w:val="clear" w:color="auto" w:fill="auto"/>
            <w:noWrap/>
            <w:vAlign w:val="bottom"/>
          </w:tcPr>
          <w:p w14:paraId="0E7A7F46" w14:textId="0758E1D4"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16" w:type="dxa"/>
            <w:tcBorders>
              <w:top w:val="nil"/>
              <w:left w:val="nil"/>
              <w:bottom w:val="nil"/>
              <w:right w:val="nil"/>
            </w:tcBorders>
            <w:shd w:val="clear" w:color="auto" w:fill="auto"/>
            <w:noWrap/>
            <w:vAlign w:val="bottom"/>
          </w:tcPr>
          <w:p w14:paraId="0C714885" w14:textId="5644D136"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7.375</w:t>
            </w:r>
          </w:p>
        </w:tc>
        <w:tc>
          <w:tcPr>
            <w:tcW w:w="1026" w:type="dxa"/>
            <w:tcBorders>
              <w:top w:val="nil"/>
              <w:left w:val="nil"/>
              <w:bottom w:val="nil"/>
              <w:right w:val="nil"/>
            </w:tcBorders>
            <w:shd w:val="clear" w:color="auto" w:fill="auto"/>
            <w:noWrap/>
            <w:vAlign w:val="bottom"/>
          </w:tcPr>
          <w:p w14:paraId="70F7D09C" w14:textId="08956C01"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54.191</w:t>
            </w:r>
          </w:p>
        </w:tc>
        <w:tc>
          <w:tcPr>
            <w:tcW w:w="709" w:type="dxa"/>
            <w:tcBorders>
              <w:top w:val="nil"/>
              <w:left w:val="nil"/>
              <w:bottom w:val="nil"/>
              <w:right w:val="nil"/>
            </w:tcBorders>
            <w:vAlign w:val="bottom"/>
          </w:tcPr>
          <w:p w14:paraId="6E0AD6A6" w14:textId="7A6EDB83"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26</w:t>
            </w:r>
          </w:p>
        </w:tc>
        <w:tc>
          <w:tcPr>
            <w:tcW w:w="992" w:type="dxa"/>
            <w:tcBorders>
              <w:top w:val="nil"/>
              <w:left w:val="nil"/>
              <w:bottom w:val="nil"/>
              <w:right w:val="nil"/>
            </w:tcBorders>
            <w:vAlign w:val="bottom"/>
          </w:tcPr>
          <w:p w14:paraId="30D98063" w14:textId="2D7098CD"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2.220.838</w:t>
            </w:r>
          </w:p>
        </w:tc>
      </w:tr>
      <w:tr w:rsidR="005A3457" w:rsidRPr="009128F0" w14:paraId="4A93D3B3" w14:textId="77777777" w:rsidTr="006202E7">
        <w:trPr>
          <w:trHeight w:val="113"/>
        </w:trPr>
        <w:tc>
          <w:tcPr>
            <w:tcW w:w="2487" w:type="dxa"/>
            <w:tcBorders>
              <w:top w:val="nil"/>
              <w:left w:val="nil"/>
              <w:bottom w:val="nil"/>
              <w:right w:val="nil"/>
            </w:tcBorders>
            <w:shd w:val="clear" w:color="auto" w:fill="auto"/>
            <w:vAlign w:val="center"/>
          </w:tcPr>
          <w:p w14:paraId="7D2692C4" w14:textId="77777777" w:rsidR="005A3457" w:rsidRPr="009128F0" w:rsidRDefault="005A3457" w:rsidP="005A3457">
            <w:pPr>
              <w:pStyle w:val="Balk1"/>
              <w:spacing w:before="0"/>
              <w:ind w:left="-108" w:firstLine="360"/>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Resmi Kuruluşlar</w:t>
            </w:r>
          </w:p>
        </w:tc>
        <w:tc>
          <w:tcPr>
            <w:tcW w:w="915" w:type="dxa"/>
            <w:tcBorders>
              <w:top w:val="nil"/>
              <w:left w:val="nil"/>
              <w:bottom w:val="nil"/>
              <w:right w:val="nil"/>
            </w:tcBorders>
            <w:shd w:val="clear" w:color="auto" w:fill="auto"/>
            <w:noWrap/>
            <w:vAlign w:val="bottom"/>
          </w:tcPr>
          <w:p w14:paraId="4BD95C84" w14:textId="271E51E6" w:rsidR="005A3457" w:rsidRPr="009128F0" w:rsidRDefault="005A3457" w:rsidP="005A3457">
            <w:pPr>
              <w:jc w:val="right"/>
              <w:rPr>
                <w:rFonts w:ascii="Arial" w:hAnsi="Arial" w:cs="Arial"/>
                <w:color w:val="000000" w:themeColor="text1"/>
                <w:sz w:val="14"/>
                <w:szCs w:val="16"/>
              </w:rPr>
            </w:pPr>
            <w:r w:rsidRPr="00DA4D71">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6CBF22C5" w14:textId="08AADD57"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149</w:t>
            </w:r>
          </w:p>
        </w:tc>
        <w:tc>
          <w:tcPr>
            <w:tcW w:w="992" w:type="dxa"/>
            <w:tcBorders>
              <w:top w:val="nil"/>
              <w:left w:val="nil"/>
              <w:bottom w:val="nil"/>
              <w:right w:val="nil"/>
            </w:tcBorders>
            <w:shd w:val="clear" w:color="auto" w:fill="auto"/>
            <w:noWrap/>
            <w:vAlign w:val="bottom"/>
          </w:tcPr>
          <w:p w14:paraId="7BA5D234" w14:textId="1E6BA6E9"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237E11CC" w14:textId="472C61A9"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367D9128" w14:textId="27706D76"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0A368167" w14:textId="4636E50F"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680F0609" w14:textId="2F3B78A7"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709" w:type="dxa"/>
            <w:tcBorders>
              <w:top w:val="nil"/>
              <w:left w:val="nil"/>
              <w:bottom w:val="nil"/>
              <w:right w:val="nil"/>
            </w:tcBorders>
            <w:vAlign w:val="bottom"/>
          </w:tcPr>
          <w:p w14:paraId="23677B43" w14:textId="1AAE58F2"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992" w:type="dxa"/>
            <w:tcBorders>
              <w:top w:val="nil"/>
              <w:left w:val="nil"/>
              <w:bottom w:val="nil"/>
              <w:right w:val="nil"/>
            </w:tcBorders>
            <w:vAlign w:val="bottom"/>
          </w:tcPr>
          <w:p w14:paraId="53F073B5" w14:textId="161696B7"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149</w:t>
            </w:r>
          </w:p>
        </w:tc>
      </w:tr>
      <w:tr w:rsidR="005A3457" w:rsidRPr="009128F0" w14:paraId="35D1480A" w14:textId="77777777" w:rsidTr="006202E7">
        <w:trPr>
          <w:trHeight w:val="113"/>
        </w:trPr>
        <w:tc>
          <w:tcPr>
            <w:tcW w:w="2487" w:type="dxa"/>
            <w:tcBorders>
              <w:top w:val="nil"/>
              <w:left w:val="nil"/>
              <w:bottom w:val="nil"/>
              <w:right w:val="nil"/>
            </w:tcBorders>
            <w:shd w:val="clear" w:color="auto" w:fill="auto"/>
            <w:vAlign w:val="center"/>
          </w:tcPr>
          <w:p w14:paraId="242D57EA" w14:textId="77777777" w:rsidR="005A3457" w:rsidRPr="009128F0" w:rsidRDefault="005A3457" w:rsidP="005A3457">
            <w:pPr>
              <w:pStyle w:val="Balk1"/>
              <w:spacing w:before="0"/>
              <w:ind w:left="-108" w:firstLine="360"/>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Ticari Kuruluşlar</w:t>
            </w:r>
          </w:p>
        </w:tc>
        <w:tc>
          <w:tcPr>
            <w:tcW w:w="915" w:type="dxa"/>
            <w:tcBorders>
              <w:top w:val="nil"/>
              <w:left w:val="nil"/>
              <w:bottom w:val="nil"/>
              <w:right w:val="nil"/>
            </w:tcBorders>
            <w:shd w:val="clear" w:color="auto" w:fill="auto"/>
            <w:noWrap/>
            <w:vAlign w:val="bottom"/>
          </w:tcPr>
          <w:p w14:paraId="7A927655" w14:textId="5B0C7ADB" w:rsidR="005A3457" w:rsidRPr="009128F0" w:rsidRDefault="005A3457" w:rsidP="005A3457">
            <w:pPr>
              <w:jc w:val="right"/>
              <w:rPr>
                <w:rFonts w:ascii="Arial" w:hAnsi="Arial" w:cs="Arial"/>
                <w:color w:val="000000" w:themeColor="text1"/>
                <w:sz w:val="14"/>
                <w:szCs w:val="16"/>
              </w:rPr>
            </w:pPr>
            <w:r w:rsidRPr="00DA4D71">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5FD2A246" w14:textId="7E7F5ADB"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314.493</w:t>
            </w:r>
          </w:p>
        </w:tc>
        <w:tc>
          <w:tcPr>
            <w:tcW w:w="992" w:type="dxa"/>
            <w:tcBorders>
              <w:top w:val="nil"/>
              <w:left w:val="nil"/>
              <w:bottom w:val="nil"/>
              <w:right w:val="nil"/>
            </w:tcBorders>
            <w:shd w:val="clear" w:color="auto" w:fill="auto"/>
            <w:noWrap/>
            <w:vAlign w:val="bottom"/>
          </w:tcPr>
          <w:p w14:paraId="2EA839F6" w14:textId="4583DEBE"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1.650.050</w:t>
            </w:r>
          </w:p>
        </w:tc>
        <w:tc>
          <w:tcPr>
            <w:tcW w:w="851" w:type="dxa"/>
            <w:tcBorders>
              <w:top w:val="nil"/>
              <w:left w:val="nil"/>
              <w:bottom w:val="nil"/>
              <w:right w:val="nil"/>
            </w:tcBorders>
            <w:shd w:val="clear" w:color="auto" w:fill="auto"/>
            <w:noWrap/>
            <w:vAlign w:val="bottom"/>
          </w:tcPr>
          <w:p w14:paraId="06C466BE" w14:textId="2BB254A2"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39.880</w:t>
            </w:r>
          </w:p>
        </w:tc>
        <w:tc>
          <w:tcPr>
            <w:tcW w:w="567" w:type="dxa"/>
            <w:tcBorders>
              <w:top w:val="nil"/>
              <w:left w:val="nil"/>
              <w:bottom w:val="nil"/>
              <w:right w:val="nil"/>
            </w:tcBorders>
            <w:shd w:val="clear" w:color="auto" w:fill="auto"/>
            <w:noWrap/>
            <w:vAlign w:val="bottom"/>
          </w:tcPr>
          <w:p w14:paraId="37A6285E" w14:textId="1AA30C0C"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7C677177" w14:textId="57CEC883"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3.777</w:t>
            </w:r>
          </w:p>
        </w:tc>
        <w:tc>
          <w:tcPr>
            <w:tcW w:w="1026" w:type="dxa"/>
            <w:tcBorders>
              <w:top w:val="nil"/>
              <w:left w:val="nil"/>
              <w:bottom w:val="nil"/>
              <w:right w:val="nil"/>
            </w:tcBorders>
            <w:shd w:val="clear" w:color="auto" w:fill="auto"/>
            <w:noWrap/>
            <w:vAlign w:val="bottom"/>
          </w:tcPr>
          <w:p w14:paraId="2778E1D6" w14:textId="1C42F838"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46.480</w:t>
            </w:r>
          </w:p>
        </w:tc>
        <w:tc>
          <w:tcPr>
            <w:tcW w:w="709" w:type="dxa"/>
            <w:tcBorders>
              <w:top w:val="nil"/>
              <w:left w:val="nil"/>
              <w:bottom w:val="nil"/>
              <w:right w:val="nil"/>
            </w:tcBorders>
            <w:vAlign w:val="bottom"/>
          </w:tcPr>
          <w:p w14:paraId="637C8F1B" w14:textId="40CEF037"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26</w:t>
            </w:r>
          </w:p>
        </w:tc>
        <w:tc>
          <w:tcPr>
            <w:tcW w:w="992" w:type="dxa"/>
            <w:tcBorders>
              <w:top w:val="nil"/>
              <w:left w:val="nil"/>
              <w:bottom w:val="nil"/>
              <w:right w:val="nil"/>
            </w:tcBorders>
            <w:vAlign w:val="bottom"/>
          </w:tcPr>
          <w:p w14:paraId="3C8AD9C6" w14:textId="4BE1A0DC"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2.054.706</w:t>
            </w:r>
          </w:p>
        </w:tc>
      </w:tr>
      <w:tr w:rsidR="005A3457" w:rsidRPr="009128F0" w14:paraId="310DBB3A" w14:textId="77777777" w:rsidTr="006202E7">
        <w:trPr>
          <w:trHeight w:val="113"/>
        </w:trPr>
        <w:tc>
          <w:tcPr>
            <w:tcW w:w="2487" w:type="dxa"/>
            <w:tcBorders>
              <w:top w:val="nil"/>
              <w:left w:val="nil"/>
              <w:bottom w:val="nil"/>
              <w:right w:val="nil"/>
            </w:tcBorders>
            <w:shd w:val="clear" w:color="auto" w:fill="auto"/>
            <w:vAlign w:val="center"/>
          </w:tcPr>
          <w:p w14:paraId="38C56992" w14:textId="77777777" w:rsidR="005A3457" w:rsidRPr="009128F0" w:rsidRDefault="005A3457" w:rsidP="005A3457">
            <w:pPr>
              <w:pStyle w:val="Balk1"/>
              <w:spacing w:before="0"/>
              <w:ind w:left="-108" w:firstLine="360"/>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Diğer Kuruluşlar</w:t>
            </w:r>
          </w:p>
        </w:tc>
        <w:tc>
          <w:tcPr>
            <w:tcW w:w="915" w:type="dxa"/>
            <w:tcBorders>
              <w:top w:val="nil"/>
              <w:left w:val="nil"/>
              <w:bottom w:val="nil"/>
              <w:right w:val="nil"/>
            </w:tcBorders>
            <w:shd w:val="clear" w:color="auto" w:fill="auto"/>
            <w:noWrap/>
            <w:vAlign w:val="bottom"/>
          </w:tcPr>
          <w:p w14:paraId="086FD9E3" w14:textId="4E5DE00C" w:rsidR="005A3457" w:rsidRPr="009128F0" w:rsidRDefault="005A3457" w:rsidP="005A3457">
            <w:pPr>
              <w:jc w:val="right"/>
              <w:rPr>
                <w:rFonts w:ascii="Arial" w:hAnsi="Arial" w:cs="Arial"/>
                <w:color w:val="000000" w:themeColor="text1"/>
                <w:sz w:val="14"/>
                <w:szCs w:val="16"/>
              </w:rPr>
            </w:pPr>
            <w:r w:rsidRPr="00DA4D71">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460696C2" w14:textId="12929F07"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18.517</w:t>
            </w:r>
          </w:p>
        </w:tc>
        <w:tc>
          <w:tcPr>
            <w:tcW w:w="992" w:type="dxa"/>
            <w:tcBorders>
              <w:top w:val="nil"/>
              <w:left w:val="nil"/>
              <w:bottom w:val="nil"/>
              <w:right w:val="nil"/>
            </w:tcBorders>
            <w:shd w:val="clear" w:color="auto" w:fill="auto"/>
            <w:noWrap/>
            <w:vAlign w:val="bottom"/>
          </w:tcPr>
          <w:p w14:paraId="05D25A49" w14:textId="7307D1B5"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131.518</w:t>
            </w:r>
          </w:p>
        </w:tc>
        <w:tc>
          <w:tcPr>
            <w:tcW w:w="851" w:type="dxa"/>
            <w:tcBorders>
              <w:top w:val="nil"/>
              <w:left w:val="nil"/>
              <w:bottom w:val="nil"/>
              <w:right w:val="nil"/>
            </w:tcBorders>
            <w:shd w:val="clear" w:color="auto" w:fill="auto"/>
            <w:noWrap/>
            <w:vAlign w:val="bottom"/>
          </w:tcPr>
          <w:p w14:paraId="71DE52C5" w14:textId="7139970F"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3.097</w:t>
            </w:r>
          </w:p>
        </w:tc>
        <w:tc>
          <w:tcPr>
            <w:tcW w:w="567" w:type="dxa"/>
            <w:tcBorders>
              <w:top w:val="nil"/>
              <w:left w:val="nil"/>
              <w:bottom w:val="nil"/>
              <w:right w:val="nil"/>
            </w:tcBorders>
            <w:shd w:val="clear" w:color="auto" w:fill="auto"/>
            <w:noWrap/>
            <w:vAlign w:val="bottom"/>
          </w:tcPr>
          <w:p w14:paraId="791A4EDE" w14:textId="43D98BBA"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01508BDF" w14:textId="1A8E8889"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3.598</w:t>
            </w:r>
          </w:p>
        </w:tc>
        <w:tc>
          <w:tcPr>
            <w:tcW w:w="1026" w:type="dxa"/>
            <w:tcBorders>
              <w:top w:val="nil"/>
              <w:left w:val="nil"/>
              <w:bottom w:val="nil"/>
              <w:right w:val="nil"/>
            </w:tcBorders>
            <w:shd w:val="clear" w:color="auto" w:fill="auto"/>
            <w:noWrap/>
            <w:vAlign w:val="bottom"/>
          </w:tcPr>
          <w:p w14:paraId="0A1288D0" w14:textId="72A2C964"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6.047</w:t>
            </w:r>
          </w:p>
        </w:tc>
        <w:tc>
          <w:tcPr>
            <w:tcW w:w="709" w:type="dxa"/>
            <w:tcBorders>
              <w:top w:val="nil"/>
              <w:left w:val="nil"/>
              <w:bottom w:val="nil"/>
              <w:right w:val="nil"/>
            </w:tcBorders>
            <w:vAlign w:val="bottom"/>
          </w:tcPr>
          <w:p w14:paraId="041739C8" w14:textId="4061CD54"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992" w:type="dxa"/>
            <w:tcBorders>
              <w:top w:val="nil"/>
              <w:left w:val="nil"/>
              <w:bottom w:val="nil"/>
              <w:right w:val="nil"/>
            </w:tcBorders>
            <w:vAlign w:val="bottom"/>
          </w:tcPr>
          <w:p w14:paraId="0A105EB3" w14:textId="6B5AD96A"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162.777</w:t>
            </w:r>
          </w:p>
        </w:tc>
      </w:tr>
      <w:tr w:rsidR="005A3457" w:rsidRPr="009128F0" w14:paraId="2196430C" w14:textId="77777777" w:rsidTr="006202E7">
        <w:trPr>
          <w:trHeight w:val="113"/>
        </w:trPr>
        <w:tc>
          <w:tcPr>
            <w:tcW w:w="2487" w:type="dxa"/>
            <w:tcBorders>
              <w:top w:val="nil"/>
              <w:left w:val="nil"/>
              <w:bottom w:val="nil"/>
              <w:right w:val="nil"/>
            </w:tcBorders>
            <w:shd w:val="clear" w:color="auto" w:fill="auto"/>
            <w:vAlign w:val="center"/>
          </w:tcPr>
          <w:p w14:paraId="76D4791F" w14:textId="77777777" w:rsidR="005A3457" w:rsidRPr="009128F0" w:rsidRDefault="005A3457" w:rsidP="005A3457">
            <w:pPr>
              <w:pStyle w:val="Balk1"/>
              <w:spacing w:before="0"/>
              <w:ind w:left="-108"/>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 xml:space="preserve">        Ticari ve Diğer Kur.</w:t>
            </w:r>
          </w:p>
        </w:tc>
        <w:tc>
          <w:tcPr>
            <w:tcW w:w="915" w:type="dxa"/>
            <w:tcBorders>
              <w:top w:val="nil"/>
              <w:left w:val="nil"/>
              <w:bottom w:val="nil"/>
              <w:right w:val="nil"/>
            </w:tcBorders>
            <w:shd w:val="clear" w:color="auto" w:fill="auto"/>
            <w:noWrap/>
            <w:vAlign w:val="bottom"/>
          </w:tcPr>
          <w:p w14:paraId="503782AC" w14:textId="7DBF37C6" w:rsidR="005A3457" w:rsidRPr="009128F0" w:rsidRDefault="005A3457" w:rsidP="005A3457">
            <w:pPr>
              <w:jc w:val="right"/>
              <w:rPr>
                <w:rFonts w:ascii="Arial" w:hAnsi="Arial" w:cs="Arial"/>
                <w:color w:val="000000" w:themeColor="text1"/>
                <w:sz w:val="14"/>
                <w:szCs w:val="16"/>
              </w:rPr>
            </w:pPr>
            <w:r w:rsidRPr="00DA4D71">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7C9CF1FF" w14:textId="3F3C30A6"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27</w:t>
            </w:r>
          </w:p>
        </w:tc>
        <w:tc>
          <w:tcPr>
            <w:tcW w:w="992" w:type="dxa"/>
            <w:tcBorders>
              <w:top w:val="nil"/>
              <w:left w:val="nil"/>
              <w:bottom w:val="nil"/>
              <w:right w:val="nil"/>
            </w:tcBorders>
            <w:shd w:val="clear" w:color="auto" w:fill="auto"/>
            <w:noWrap/>
            <w:vAlign w:val="bottom"/>
          </w:tcPr>
          <w:p w14:paraId="2BFCCAF5" w14:textId="74BBDA24"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1.011</w:t>
            </w:r>
          </w:p>
        </w:tc>
        <w:tc>
          <w:tcPr>
            <w:tcW w:w="851" w:type="dxa"/>
            <w:tcBorders>
              <w:top w:val="nil"/>
              <w:left w:val="nil"/>
              <w:bottom w:val="nil"/>
              <w:right w:val="nil"/>
            </w:tcBorders>
            <w:shd w:val="clear" w:color="auto" w:fill="auto"/>
            <w:noWrap/>
            <w:vAlign w:val="bottom"/>
          </w:tcPr>
          <w:p w14:paraId="1C02F4A5" w14:textId="25FB9306"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3870170A" w14:textId="333DEC23"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3F309DD8" w14:textId="270AFE2A"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47243EAF" w14:textId="0E2C20F5"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1.664</w:t>
            </w:r>
          </w:p>
        </w:tc>
        <w:tc>
          <w:tcPr>
            <w:tcW w:w="709" w:type="dxa"/>
            <w:tcBorders>
              <w:top w:val="nil"/>
              <w:left w:val="nil"/>
              <w:bottom w:val="nil"/>
              <w:right w:val="nil"/>
            </w:tcBorders>
            <w:vAlign w:val="bottom"/>
          </w:tcPr>
          <w:p w14:paraId="5485A9E6" w14:textId="67AC0FFD"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992" w:type="dxa"/>
            <w:tcBorders>
              <w:top w:val="nil"/>
              <w:left w:val="nil"/>
              <w:bottom w:val="nil"/>
              <w:right w:val="nil"/>
            </w:tcBorders>
            <w:vAlign w:val="bottom"/>
          </w:tcPr>
          <w:p w14:paraId="26D3ACBB" w14:textId="27F004CC"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2.702</w:t>
            </w:r>
          </w:p>
        </w:tc>
      </w:tr>
      <w:tr w:rsidR="005A3457" w:rsidRPr="009128F0" w14:paraId="21F0B6C0" w14:textId="77777777" w:rsidTr="006202E7">
        <w:trPr>
          <w:trHeight w:val="113"/>
        </w:trPr>
        <w:tc>
          <w:tcPr>
            <w:tcW w:w="2487" w:type="dxa"/>
            <w:tcBorders>
              <w:top w:val="nil"/>
              <w:left w:val="nil"/>
              <w:bottom w:val="nil"/>
              <w:right w:val="nil"/>
            </w:tcBorders>
            <w:shd w:val="clear" w:color="auto" w:fill="auto"/>
            <w:vAlign w:val="center"/>
          </w:tcPr>
          <w:p w14:paraId="1C96F748" w14:textId="77777777" w:rsidR="005A3457" w:rsidRPr="009128F0" w:rsidRDefault="005A3457" w:rsidP="005A3457">
            <w:pPr>
              <w:pStyle w:val="Balk1"/>
              <w:spacing w:before="0"/>
              <w:ind w:left="-108"/>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 xml:space="preserve">        Bankalar ve Katılım Bankaları</w:t>
            </w:r>
          </w:p>
        </w:tc>
        <w:tc>
          <w:tcPr>
            <w:tcW w:w="915" w:type="dxa"/>
            <w:tcBorders>
              <w:top w:val="nil"/>
              <w:left w:val="nil"/>
              <w:bottom w:val="nil"/>
              <w:right w:val="nil"/>
            </w:tcBorders>
            <w:shd w:val="clear" w:color="auto" w:fill="auto"/>
            <w:noWrap/>
            <w:vAlign w:val="bottom"/>
          </w:tcPr>
          <w:p w14:paraId="6699496A" w14:textId="73F01996" w:rsidR="005A3457" w:rsidRPr="009128F0" w:rsidRDefault="005A3457" w:rsidP="005A3457">
            <w:pPr>
              <w:jc w:val="right"/>
              <w:rPr>
                <w:rFonts w:ascii="Arial" w:hAnsi="Arial" w:cs="Arial"/>
                <w:color w:val="000000" w:themeColor="text1"/>
                <w:sz w:val="14"/>
                <w:szCs w:val="16"/>
              </w:rPr>
            </w:pPr>
            <w:r w:rsidRPr="00DA4D71">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21A2538E" w14:textId="2CCBE9A7"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6B6C4593" w14:textId="23AC5023"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504</w:t>
            </w:r>
          </w:p>
        </w:tc>
        <w:tc>
          <w:tcPr>
            <w:tcW w:w="851" w:type="dxa"/>
            <w:tcBorders>
              <w:top w:val="nil"/>
              <w:left w:val="nil"/>
              <w:bottom w:val="nil"/>
              <w:right w:val="nil"/>
            </w:tcBorders>
            <w:shd w:val="clear" w:color="auto" w:fill="auto"/>
            <w:noWrap/>
            <w:vAlign w:val="bottom"/>
          </w:tcPr>
          <w:p w14:paraId="33B6142F" w14:textId="04A63A8E"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6B312B9C" w14:textId="248F2C8D"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5862E606" w14:textId="3989E0C9"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651F52D0" w14:textId="6F0A6652"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709" w:type="dxa"/>
            <w:tcBorders>
              <w:top w:val="nil"/>
              <w:left w:val="nil"/>
              <w:bottom w:val="nil"/>
              <w:right w:val="nil"/>
            </w:tcBorders>
            <w:vAlign w:val="bottom"/>
          </w:tcPr>
          <w:p w14:paraId="7DB8DF35" w14:textId="27D09E21"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992" w:type="dxa"/>
            <w:tcBorders>
              <w:top w:val="nil"/>
              <w:left w:val="nil"/>
              <w:bottom w:val="nil"/>
              <w:right w:val="nil"/>
            </w:tcBorders>
            <w:vAlign w:val="bottom"/>
          </w:tcPr>
          <w:p w14:paraId="3857F8CE" w14:textId="3C54796A"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504</w:t>
            </w:r>
          </w:p>
        </w:tc>
      </w:tr>
      <w:tr w:rsidR="005A3457" w:rsidRPr="009128F0" w14:paraId="3C8E9B95" w14:textId="77777777" w:rsidTr="006202E7">
        <w:trPr>
          <w:trHeight w:val="113"/>
        </w:trPr>
        <w:tc>
          <w:tcPr>
            <w:tcW w:w="2487" w:type="dxa"/>
            <w:tcBorders>
              <w:top w:val="nil"/>
              <w:left w:val="nil"/>
              <w:bottom w:val="nil"/>
              <w:right w:val="nil"/>
            </w:tcBorders>
            <w:shd w:val="clear" w:color="auto" w:fill="auto"/>
            <w:vAlign w:val="center"/>
          </w:tcPr>
          <w:p w14:paraId="2A9FBB45" w14:textId="77777777" w:rsidR="005A3457" w:rsidRPr="009128F0" w:rsidRDefault="005A3457" w:rsidP="005A3457">
            <w:pPr>
              <w:pStyle w:val="Balk1"/>
              <w:spacing w:before="0"/>
              <w:ind w:left="-108"/>
              <w:rPr>
                <w:rFonts w:ascii="Arial" w:eastAsia="Arial Unicode MS" w:hAnsi="Arial" w:cs="Arial"/>
                <w:color w:val="000000" w:themeColor="text1"/>
                <w:sz w:val="14"/>
                <w:szCs w:val="14"/>
                <w:u w:val="none"/>
              </w:rPr>
            </w:pPr>
            <w:r w:rsidRPr="009128F0">
              <w:rPr>
                <w:rFonts w:ascii="Arial" w:eastAsia="Arial Unicode MS" w:hAnsi="Arial" w:cs="Arial"/>
                <w:color w:val="000000" w:themeColor="text1"/>
                <w:sz w:val="14"/>
                <w:szCs w:val="14"/>
                <w:u w:val="none"/>
              </w:rPr>
              <w:t>V. Özel Cari Hesaplar Gerçek Kişi Ticari Olmayan-YP</w:t>
            </w:r>
          </w:p>
        </w:tc>
        <w:tc>
          <w:tcPr>
            <w:tcW w:w="915" w:type="dxa"/>
            <w:tcBorders>
              <w:top w:val="nil"/>
              <w:left w:val="nil"/>
              <w:bottom w:val="nil"/>
              <w:right w:val="nil"/>
            </w:tcBorders>
            <w:shd w:val="clear" w:color="auto" w:fill="auto"/>
            <w:noWrap/>
            <w:vAlign w:val="bottom"/>
          </w:tcPr>
          <w:p w14:paraId="4CDFFF89" w14:textId="3B4E32AD"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1.561.961</w:t>
            </w:r>
          </w:p>
        </w:tc>
        <w:tc>
          <w:tcPr>
            <w:tcW w:w="851" w:type="dxa"/>
            <w:tcBorders>
              <w:top w:val="nil"/>
              <w:left w:val="nil"/>
              <w:bottom w:val="nil"/>
              <w:right w:val="nil"/>
            </w:tcBorders>
            <w:shd w:val="clear" w:color="auto" w:fill="auto"/>
            <w:noWrap/>
            <w:vAlign w:val="bottom"/>
          </w:tcPr>
          <w:p w14:paraId="485B10D2" w14:textId="5340DDFD"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992" w:type="dxa"/>
            <w:tcBorders>
              <w:top w:val="nil"/>
              <w:left w:val="nil"/>
              <w:bottom w:val="nil"/>
              <w:right w:val="nil"/>
            </w:tcBorders>
            <w:shd w:val="clear" w:color="auto" w:fill="auto"/>
            <w:noWrap/>
            <w:vAlign w:val="bottom"/>
          </w:tcPr>
          <w:p w14:paraId="68A13143" w14:textId="298634B7"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51" w:type="dxa"/>
            <w:tcBorders>
              <w:top w:val="nil"/>
              <w:left w:val="nil"/>
              <w:bottom w:val="nil"/>
              <w:right w:val="nil"/>
            </w:tcBorders>
            <w:shd w:val="clear" w:color="auto" w:fill="auto"/>
            <w:noWrap/>
            <w:vAlign w:val="bottom"/>
          </w:tcPr>
          <w:p w14:paraId="0AEBC38A" w14:textId="6E3D5952"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567" w:type="dxa"/>
            <w:tcBorders>
              <w:top w:val="nil"/>
              <w:left w:val="nil"/>
              <w:bottom w:val="nil"/>
              <w:right w:val="nil"/>
            </w:tcBorders>
            <w:shd w:val="clear" w:color="auto" w:fill="auto"/>
            <w:noWrap/>
            <w:vAlign w:val="bottom"/>
          </w:tcPr>
          <w:p w14:paraId="11B943B3" w14:textId="718325C3"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16" w:type="dxa"/>
            <w:tcBorders>
              <w:top w:val="nil"/>
              <w:left w:val="nil"/>
              <w:bottom w:val="nil"/>
              <w:right w:val="nil"/>
            </w:tcBorders>
            <w:shd w:val="clear" w:color="auto" w:fill="auto"/>
            <w:noWrap/>
            <w:vAlign w:val="bottom"/>
          </w:tcPr>
          <w:p w14:paraId="0B66F735" w14:textId="4A6F21D1"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1026" w:type="dxa"/>
            <w:tcBorders>
              <w:top w:val="nil"/>
              <w:left w:val="nil"/>
              <w:bottom w:val="nil"/>
              <w:right w:val="nil"/>
            </w:tcBorders>
            <w:shd w:val="clear" w:color="auto" w:fill="auto"/>
            <w:noWrap/>
            <w:vAlign w:val="bottom"/>
          </w:tcPr>
          <w:p w14:paraId="0826632E" w14:textId="22CE690B"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709" w:type="dxa"/>
            <w:tcBorders>
              <w:top w:val="nil"/>
              <w:left w:val="nil"/>
              <w:bottom w:val="nil"/>
              <w:right w:val="nil"/>
            </w:tcBorders>
            <w:vAlign w:val="bottom"/>
          </w:tcPr>
          <w:p w14:paraId="43B794A8" w14:textId="2184FE16"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992" w:type="dxa"/>
            <w:tcBorders>
              <w:top w:val="nil"/>
              <w:left w:val="nil"/>
              <w:bottom w:val="nil"/>
              <w:right w:val="nil"/>
            </w:tcBorders>
            <w:vAlign w:val="bottom"/>
          </w:tcPr>
          <w:p w14:paraId="74CECCAA" w14:textId="5357F727"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1.561.961</w:t>
            </w:r>
          </w:p>
        </w:tc>
      </w:tr>
      <w:tr w:rsidR="005A3457" w:rsidRPr="009128F0" w14:paraId="6D06F197" w14:textId="77777777" w:rsidTr="006202E7">
        <w:trPr>
          <w:trHeight w:val="113"/>
        </w:trPr>
        <w:tc>
          <w:tcPr>
            <w:tcW w:w="2487" w:type="dxa"/>
            <w:tcBorders>
              <w:top w:val="nil"/>
              <w:left w:val="nil"/>
              <w:bottom w:val="nil"/>
              <w:right w:val="nil"/>
            </w:tcBorders>
            <w:shd w:val="clear" w:color="auto" w:fill="auto"/>
            <w:vAlign w:val="center"/>
          </w:tcPr>
          <w:p w14:paraId="45F3667D" w14:textId="77777777" w:rsidR="005A3457" w:rsidRPr="009128F0" w:rsidRDefault="005A3457" w:rsidP="005A3457">
            <w:pPr>
              <w:pStyle w:val="Balk1"/>
              <w:spacing w:before="0"/>
              <w:ind w:left="-108"/>
              <w:rPr>
                <w:rFonts w:ascii="Arial" w:eastAsia="Arial Unicode MS" w:hAnsi="Arial" w:cs="Arial"/>
                <w:color w:val="000000" w:themeColor="text1"/>
                <w:sz w:val="14"/>
                <w:szCs w:val="14"/>
                <w:u w:val="none"/>
              </w:rPr>
            </w:pPr>
            <w:r w:rsidRPr="009128F0">
              <w:rPr>
                <w:rFonts w:ascii="Arial" w:eastAsia="Arial Unicode MS" w:hAnsi="Arial" w:cs="Arial"/>
                <w:color w:val="000000" w:themeColor="text1"/>
                <w:sz w:val="14"/>
                <w:szCs w:val="14"/>
                <w:u w:val="none"/>
              </w:rPr>
              <w:t>VI. Katılma Hesabı Gerçek Kişi Ticari Olmayan- YP</w:t>
            </w:r>
          </w:p>
        </w:tc>
        <w:tc>
          <w:tcPr>
            <w:tcW w:w="915" w:type="dxa"/>
            <w:tcBorders>
              <w:top w:val="nil"/>
              <w:left w:val="nil"/>
              <w:bottom w:val="nil"/>
              <w:right w:val="nil"/>
            </w:tcBorders>
            <w:shd w:val="clear" w:color="auto" w:fill="auto"/>
            <w:noWrap/>
            <w:vAlign w:val="bottom"/>
          </w:tcPr>
          <w:p w14:paraId="25AFAE91" w14:textId="62259218"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51" w:type="dxa"/>
            <w:tcBorders>
              <w:top w:val="nil"/>
              <w:left w:val="nil"/>
              <w:bottom w:val="nil"/>
              <w:right w:val="nil"/>
            </w:tcBorders>
            <w:shd w:val="clear" w:color="auto" w:fill="auto"/>
            <w:noWrap/>
            <w:vAlign w:val="bottom"/>
          </w:tcPr>
          <w:p w14:paraId="5FC8AC64" w14:textId="1EAFA4D3"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1.625.686</w:t>
            </w:r>
          </w:p>
        </w:tc>
        <w:tc>
          <w:tcPr>
            <w:tcW w:w="992" w:type="dxa"/>
            <w:tcBorders>
              <w:top w:val="nil"/>
              <w:left w:val="nil"/>
              <w:bottom w:val="nil"/>
              <w:right w:val="nil"/>
            </w:tcBorders>
            <w:shd w:val="clear" w:color="auto" w:fill="auto"/>
            <w:noWrap/>
            <w:vAlign w:val="bottom"/>
          </w:tcPr>
          <w:p w14:paraId="308A6F9D" w14:textId="32B45F39"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2.818.937</w:t>
            </w:r>
          </w:p>
        </w:tc>
        <w:tc>
          <w:tcPr>
            <w:tcW w:w="851" w:type="dxa"/>
            <w:tcBorders>
              <w:top w:val="nil"/>
              <w:left w:val="nil"/>
              <w:bottom w:val="nil"/>
              <w:right w:val="nil"/>
            </w:tcBorders>
            <w:shd w:val="clear" w:color="auto" w:fill="auto"/>
            <w:noWrap/>
            <w:vAlign w:val="bottom"/>
          </w:tcPr>
          <w:p w14:paraId="49E8BA78" w14:textId="7A0AB152"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226.199</w:t>
            </w:r>
          </w:p>
        </w:tc>
        <w:tc>
          <w:tcPr>
            <w:tcW w:w="567" w:type="dxa"/>
            <w:tcBorders>
              <w:top w:val="nil"/>
              <w:left w:val="nil"/>
              <w:bottom w:val="nil"/>
              <w:right w:val="nil"/>
            </w:tcBorders>
            <w:shd w:val="clear" w:color="auto" w:fill="auto"/>
            <w:noWrap/>
            <w:vAlign w:val="bottom"/>
          </w:tcPr>
          <w:p w14:paraId="00465EAC" w14:textId="79532B24"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16" w:type="dxa"/>
            <w:tcBorders>
              <w:top w:val="nil"/>
              <w:left w:val="nil"/>
              <w:bottom w:val="nil"/>
              <w:right w:val="nil"/>
            </w:tcBorders>
            <w:shd w:val="clear" w:color="auto" w:fill="auto"/>
            <w:noWrap/>
            <w:vAlign w:val="bottom"/>
          </w:tcPr>
          <w:p w14:paraId="26AA8E21" w14:textId="66691703"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22.495</w:t>
            </w:r>
          </w:p>
        </w:tc>
        <w:tc>
          <w:tcPr>
            <w:tcW w:w="1026" w:type="dxa"/>
            <w:tcBorders>
              <w:top w:val="nil"/>
              <w:left w:val="nil"/>
              <w:bottom w:val="nil"/>
              <w:right w:val="nil"/>
            </w:tcBorders>
            <w:shd w:val="clear" w:color="auto" w:fill="auto"/>
            <w:noWrap/>
            <w:vAlign w:val="bottom"/>
          </w:tcPr>
          <w:p w14:paraId="781B50D1" w14:textId="12E1A392"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570.529</w:t>
            </w:r>
          </w:p>
        </w:tc>
        <w:tc>
          <w:tcPr>
            <w:tcW w:w="709" w:type="dxa"/>
            <w:tcBorders>
              <w:top w:val="nil"/>
              <w:left w:val="nil"/>
              <w:bottom w:val="nil"/>
              <w:right w:val="nil"/>
            </w:tcBorders>
            <w:vAlign w:val="bottom"/>
          </w:tcPr>
          <w:p w14:paraId="4AF85F6E" w14:textId="20BA9B03"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30</w:t>
            </w:r>
          </w:p>
        </w:tc>
        <w:tc>
          <w:tcPr>
            <w:tcW w:w="992" w:type="dxa"/>
            <w:tcBorders>
              <w:top w:val="nil"/>
              <w:left w:val="nil"/>
              <w:bottom w:val="nil"/>
              <w:right w:val="nil"/>
            </w:tcBorders>
            <w:vAlign w:val="bottom"/>
          </w:tcPr>
          <w:p w14:paraId="3571E264" w14:textId="00BEF37D"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5.263.876</w:t>
            </w:r>
          </w:p>
        </w:tc>
      </w:tr>
      <w:tr w:rsidR="005A3457" w:rsidRPr="009128F0" w14:paraId="15ECFD41" w14:textId="77777777" w:rsidTr="006202E7">
        <w:trPr>
          <w:trHeight w:val="113"/>
        </w:trPr>
        <w:tc>
          <w:tcPr>
            <w:tcW w:w="2487" w:type="dxa"/>
            <w:tcBorders>
              <w:top w:val="nil"/>
              <w:left w:val="nil"/>
              <w:bottom w:val="nil"/>
              <w:right w:val="nil"/>
            </w:tcBorders>
            <w:shd w:val="clear" w:color="auto" w:fill="auto"/>
            <w:vAlign w:val="center"/>
          </w:tcPr>
          <w:p w14:paraId="3E6F10D6" w14:textId="77777777" w:rsidR="005A3457" w:rsidRPr="009128F0" w:rsidRDefault="005A3457" w:rsidP="005A3457">
            <w:pPr>
              <w:pStyle w:val="Balk1"/>
              <w:spacing w:before="0"/>
              <w:ind w:left="-108"/>
              <w:rPr>
                <w:rFonts w:ascii="Arial" w:hAnsi="Arial" w:cs="Arial"/>
                <w:color w:val="000000" w:themeColor="text1"/>
                <w:sz w:val="14"/>
                <w:szCs w:val="14"/>
                <w:u w:val="none"/>
              </w:rPr>
            </w:pPr>
            <w:r w:rsidRPr="009128F0">
              <w:rPr>
                <w:rFonts w:ascii="Arial" w:hAnsi="Arial" w:cs="Arial"/>
                <w:color w:val="000000" w:themeColor="text1"/>
                <w:sz w:val="14"/>
                <w:szCs w:val="14"/>
                <w:u w:val="none"/>
              </w:rPr>
              <w:t>VII. Özel Cari Hesaplar Diğer-YP</w:t>
            </w:r>
          </w:p>
        </w:tc>
        <w:tc>
          <w:tcPr>
            <w:tcW w:w="915" w:type="dxa"/>
            <w:tcBorders>
              <w:top w:val="nil"/>
              <w:left w:val="nil"/>
              <w:bottom w:val="nil"/>
              <w:right w:val="nil"/>
            </w:tcBorders>
            <w:shd w:val="clear" w:color="auto" w:fill="auto"/>
            <w:noWrap/>
            <w:vAlign w:val="bottom"/>
          </w:tcPr>
          <w:p w14:paraId="45E5B9A2" w14:textId="796777FC"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2.130.281</w:t>
            </w:r>
          </w:p>
        </w:tc>
        <w:tc>
          <w:tcPr>
            <w:tcW w:w="851" w:type="dxa"/>
            <w:tcBorders>
              <w:top w:val="nil"/>
              <w:left w:val="nil"/>
              <w:bottom w:val="nil"/>
              <w:right w:val="nil"/>
            </w:tcBorders>
            <w:shd w:val="clear" w:color="auto" w:fill="auto"/>
            <w:noWrap/>
            <w:vAlign w:val="bottom"/>
          </w:tcPr>
          <w:p w14:paraId="190F582A" w14:textId="012E59C0"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992" w:type="dxa"/>
            <w:tcBorders>
              <w:top w:val="nil"/>
              <w:left w:val="nil"/>
              <w:bottom w:val="nil"/>
              <w:right w:val="nil"/>
            </w:tcBorders>
            <w:shd w:val="clear" w:color="auto" w:fill="auto"/>
            <w:noWrap/>
            <w:vAlign w:val="bottom"/>
          </w:tcPr>
          <w:p w14:paraId="7CB614B4" w14:textId="2A6998F2"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51" w:type="dxa"/>
            <w:tcBorders>
              <w:top w:val="nil"/>
              <w:left w:val="nil"/>
              <w:bottom w:val="nil"/>
              <w:right w:val="nil"/>
            </w:tcBorders>
            <w:shd w:val="clear" w:color="auto" w:fill="auto"/>
            <w:noWrap/>
            <w:vAlign w:val="bottom"/>
          </w:tcPr>
          <w:p w14:paraId="7045283C" w14:textId="70A35C74"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567" w:type="dxa"/>
            <w:tcBorders>
              <w:top w:val="nil"/>
              <w:left w:val="nil"/>
              <w:bottom w:val="nil"/>
              <w:right w:val="nil"/>
            </w:tcBorders>
            <w:shd w:val="clear" w:color="auto" w:fill="auto"/>
            <w:noWrap/>
            <w:vAlign w:val="bottom"/>
          </w:tcPr>
          <w:p w14:paraId="282586E6" w14:textId="272F5419"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16" w:type="dxa"/>
            <w:tcBorders>
              <w:top w:val="nil"/>
              <w:left w:val="nil"/>
              <w:bottom w:val="nil"/>
              <w:right w:val="nil"/>
            </w:tcBorders>
            <w:shd w:val="clear" w:color="auto" w:fill="auto"/>
            <w:noWrap/>
            <w:vAlign w:val="bottom"/>
          </w:tcPr>
          <w:p w14:paraId="42B4FE32" w14:textId="432332E3"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1026" w:type="dxa"/>
            <w:tcBorders>
              <w:top w:val="nil"/>
              <w:left w:val="nil"/>
              <w:bottom w:val="nil"/>
              <w:right w:val="nil"/>
            </w:tcBorders>
            <w:shd w:val="clear" w:color="auto" w:fill="auto"/>
            <w:noWrap/>
            <w:vAlign w:val="bottom"/>
          </w:tcPr>
          <w:p w14:paraId="3488996F" w14:textId="7109C538"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709" w:type="dxa"/>
            <w:tcBorders>
              <w:top w:val="nil"/>
              <w:left w:val="nil"/>
              <w:bottom w:val="nil"/>
              <w:right w:val="nil"/>
            </w:tcBorders>
            <w:vAlign w:val="bottom"/>
          </w:tcPr>
          <w:p w14:paraId="777305EC" w14:textId="10EFECC7"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992" w:type="dxa"/>
            <w:tcBorders>
              <w:top w:val="nil"/>
              <w:left w:val="nil"/>
              <w:bottom w:val="nil"/>
              <w:right w:val="nil"/>
            </w:tcBorders>
            <w:vAlign w:val="bottom"/>
          </w:tcPr>
          <w:p w14:paraId="12B71D55" w14:textId="4E696C89"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2.130.281</w:t>
            </w:r>
          </w:p>
        </w:tc>
      </w:tr>
      <w:tr w:rsidR="005A3457" w:rsidRPr="009128F0" w14:paraId="7BDB9A92" w14:textId="77777777" w:rsidTr="006202E7">
        <w:trPr>
          <w:trHeight w:val="113"/>
        </w:trPr>
        <w:tc>
          <w:tcPr>
            <w:tcW w:w="2487" w:type="dxa"/>
            <w:tcBorders>
              <w:top w:val="nil"/>
              <w:left w:val="nil"/>
              <w:bottom w:val="nil"/>
              <w:right w:val="nil"/>
            </w:tcBorders>
            <w:shd w:val="clear" w:color="auto" w:fill="auto"/>
            <w:vAlign w:val="center"/>
          </w:tcPr>
          <w:p w14:paraId="3FBC6301" w14:textId="77777777" w:rsidR="005A3457" w:rsidRPr="009128F0" w:rsidRDefault="005A3457" w:rsidP="005A3457">
            <w:pPr>
              <w:pStyle w:val="Balk1"/>
              <w:spacing w:before="0"/>
              <w:ind w:left="-108" w:firstLine="360"/>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 xml:space="preserve">Yurtiçinde Yer. Tüz K. </w:t>
            </w:r>
          </w:p>
        </w:tc>
        <w:tc>
          <w:tcPr>
            <w:tcW w:w="915" w:type="dxa"/>
            <w:tcBorders>
              <w:top w:val="nil"/>
              <w:left w:val="nil"/>
              <w:bottom w:val="nil"/>
              <w:right w:val="nil"/>
            </w:tcBorders>
            <w:shd w:val="clear" w:color="auto" w:fill="auto"/>
            <w:noWrap/>
            <w:vAlign w:val="bottom"/>
          </w:tcPr>
          <w:p w14:paraId="392F06A3" w14:textId="643A9AB2"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1.447.642</w:t>
            </w:r>
          </w:p>
        </w:tc>
        <w:tc>
          <w:tcPr>
            <w:tcW w:w="851" w:type="dxa"/>
            <w:tcBorders>
              <w:top w:val="nil"/>
              <w:left w:val="nil"/>
              <w:bottom w:val="nil"/>
              <w:right w:val="nil"/>
            </w:tcBorders>
            <w:shd w:val="clear" w:color="auto" w:fill="auto"/>
            <w:noWrap/>
            <w:vAlign w:val="bottom"/>
          </w:tcPr>
          <w:p w14:paraId="5C1E7CEC" w14:textId="34ACC0A9"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18AB3E2E" w14:textId="4904BCF5"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7C7D3962" w14:textId="71879FD1"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6B0F5A29" w14:textId="701FE839"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4702D6F2" w14:textId="5122256E"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52FCEC16" w14:textId="53499B60"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709" w:type="dxa"/>
            <w:tcBorders>
              <w:top w:val="nil"/>
              <w:left w:val="nil"/>
              <w:bottom w:val="nil"/>
              <w:right w:val="nil"/>
            </w:tcBorders>
            <w:vAlign w:val="bottom"/>
          </w:tcPr>
          <w:p w14:paraId="4BF9F097" w14:textId="640E7088"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992" w:type="dxa"/>
            <w:tcBorders>
              <w:top w:val="nil"/>
              <w:left w:val="nil"/>
              <w:bottom w:val="nil"/>
              <w:right w:val="nil"/>
            </w:tcBorders>
            <w:vAlign w:val="bottom"/>
          </w:tcPr>
          <w:p w14:paraId="4E8FC093" w14:textId="32460421"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1.447.642</w:t>
            </w:r>
          </w:p>
        </w:tc>
      </w:tr>
      <w:tr w:rsidR="005A3457" w:rsidRPr="009128F0" w14:paraId="04352AFC" w14:textId="77777777" w:rsidTr="006202E7">
        <w:trPr>
          <w:trHeight w:val="113"/>
        </w:trPr>
        <w:tc>
          <w:tcPr>
            <w:tcW w:w="2487" w:type="dxa"/>
            <w:tcBorders>
              <w:top w:val="nil"/>
              <w:left w:val="nil"/>
              <w:bottom w:val="nil"/>
              <w:right w:val="nil"/>
            </w:tcBorders>
            <w:shd w:val="clear" w:color="auto" w:fill="auto"/>
            <w:vAlign w:val="center"/>
          </w:tcPr>
          <w:p w14:paraId="32C5C4B5" w14:textId="77777777" w:rsidR="005A3457" w:rsidRPr="009128F0" w:rsidRDefault="005A3457" w:rsidP="005A3457">
            <w:pPr>
              <w:pStyle w:val="Balk1"/>
              <w:spacing w:before="0"/>
              <w:ind w:left="-108" w:firstLine="360"/>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Yurtdışında Yer. Tüz K.</w:t>
            </w:r>
          </w:p>
        </w:tc>
        <w:tc>
          <w:tcPr>
            <w:tcW w:w="915" w:type="dxa"/>
            <w:tcBorders>
              <w:top w:val="nil"/>
              <w:left w:val="nil"/>
              <w:bottom w:val="nil"/>
              <w:right w:val="nil"/>
            </w:tcBorders>
            <w:shd w:val="clear" w:color="auto" w:fill="auto"/>
            <w:noWrap/>
            <w:vAlign w:val="bottom"/>
          </w:tcPr>
          <w:p w14:paraId="68181C5B" w14:textId="3A7BDC25"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120.901</w:t>
            </w:r>
          </w:p>
        </w:tc>
        <w:tc>
          <w:tcPr>
            <w:tcW w:w="851" w:type="dxa"/>
            <w:tcBorders>
              <w:top w:val="nil"/>
              <w:left w:val="nil"/>
              <w:bottom w:val="nil"/>
              <w:right w:val="nil"/>
            </w:tcBorders>
            <w:shd w:val="clear" w:color="auto" w:fill="auto"/>
            <w:noWrap/>
            <w:vAlign w:val="bottom"/>
          </w:tcPr>
          <w:p w14:paraId="0004CFA4" w14:textId="2C9B26E4"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539E6E5D" w14:textId="5D1CC50C"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7FFCD0EE" w14:textId="718B0041"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20E83EC9" w14:textId="17243229"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08BD7678" w14:textId="72D99FD5"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67769E13" w14:textId="1A8F3ECC"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709" w:type="dxa"/>
            <w:tcBorders>
              <w:top w:val="nil"/>
              <w:left w:val="nil"/>
              <w:bottom w:val="nil"/>
              <w:right w:val="nil"/>
            </w:tcBorders>
            <w:vAlign w:val="bottom"/>
          </w:tcPr>
          <w:p w14:paraId="4C9B3FDA" w14:textId="4456DFA7"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992" w:type="dxa"/>
            <w:tcBorders>
              <w:top w:val="nil"/>
              <w:left w:val="nil"/>
              <w:bottom w:val="nil"/>
              <w:right w:val="nil"/>
            </w:tcBorders>
            <w:vAlign w:val="bottom"/>
          </w:tcPr>
          <w:p w14:paraId="7AED7F2F" w14:textId="45704793"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120.901</w:t>
            </w:r>
          </w:p>
        </w:tc>
      </w:tr>
      <w:tr w:rsidR="005A3457" w:rsidRPr="009128F0" w14:paraId="6331B7A8" w14:textId="77777777" w:rsidTr="006202E7">
        <w:trPr>
          <w:trHeight w:val="113"/>
        </w:trPr>
        <w:tc>
          <w:tcPr>
            <w:tcW w:w="2487" w:type="dxa"/>
            <w:tcBorders>
              <w:top w:val="nil"/>
              <w:left w:val="nil"/>
              <w:bottom w:val="nil"/>
              <w:right w:val="nil"/>
            </w:tcBorders>
            <w:shd w:val="clear" w:color="auto" w:fill="auto"/>
            <w:vAlign w:val="center"/>
          </w:tcPr>
          <w:p w14:paraId="06BEB13C" w14:textId="77777777" w:rsidR="005A3457" w:rsidRPr="009128F0" w:rsidRDefault="005A3457" w:rsidP="005A3457">
            <w:pPr>
              <w:pStyle w:val="Balk1"/>
              <w:spacing w:before="0"/>
              <w:ind w:left="284"/>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Bankalar ve Katılım Bankaları</w:t>
            </w:r>
          </w:p>
        </w:tc>
        <w:tc>
          <w:tcPr>
            <w:tcW w:w="915" w:type="dxa"/>
            <w:tcBorders>
              <w:top w:val="nil"/>
              <w:left w:val="nil"/>
              <w:bottom w:val="nil"/>
              <w:right w:val="nil"/>
            </w:tcBorders>
            <w:shd w:val="clear" w:color="auto" w:fill="auto"/>
            <w:noWrap/>
            <w:vAlign w:val="bottom"/>
          </w:tcPr>
          <w:p w14:paraId="5CA1FA4D" w14:textId="0963D98C"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561.738</w:t>
            </w:r>
          </w:p>
        </w:tc>
        <w:tc>
          <w:tcPr>
            <w:tcW w:w="851" w:type="dxa"/>
            <w:tcBorders>
              <w:top w:val="nil"/>
              <w:left w:val="nil"/>
              <w:bottom w:val="nil"/>
              <w:right w:val="nil"/>
            </w:tcBorders>
            <w:shd w:val="clear" w:color="auto" w:fill="auto"/>
            <w:noWrap/>
            <w:vAlign w:val="bottom"/>
          </w:tcPr>
          <w:p w14:paraId="4D0C3BF5" w14:textId="76D228BC"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6964F3A1" w14:textId="5ED33381"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60E34838" w14:textId="2F0613F0"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0A56794B" w14:textId="4BF8601E"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3277E9C5" w14:textId="2738CA0B"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3D4FF4E5" w14:textId="016BC9CD"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709" w:type="dxa"/>
            <w:tcBorders>
              <w:top w:val="nil"/>
              <w:left w:val="nil"/>
              <w:bottom w:val="nil"/>
              <w:right w:val="nil"/>
            </w:tcBorders>
            <w:vAlign w:val="bottom"/>
          </w:tcPr>
          <w:p w14:paraId="3F72D639" w14:textId="15F593E6"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992" w:type="dxa"/>
            <w:tcBorders>
              <w:top w:val="nil"/>
              <w:left w:val="nil"/>
              <w:bottom w:val="nil"/>
              <w:right w:val="nil"/>
            </w:tcBorders>
            <w:vAlign w:val="bottom"/>
          </w:tcPr>
          <w:p w14:paraId="33912B2A" w14:textId="35AECA36"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561.738</w:t>
            </w:r>
          </w:p>
        </w:tc>
      </w:tr>
      <w:tr w:rsidR="005A3457" w:rsidRPr="009128F0" w14:paraId="094F12AC" w14:textId="77777777" w:rsidTr="006202E7">
        <w:trPr>
          <w:trHeight w:val="113"/>
        </w:trPr>
        <w:tc>
          <w:tcPr>
            <w:tcW w:w="2487" w:type="dxa"/>
            <w:tcBorders>
              <w:top w:val="nil"/>
              <w:left w:val="nil"/>
              <w:bottom w:val="nil"/>
              <w:right w:val="nil"/>
            </w:tcBorders>
            <w:shd w:val="clear" w:color="auto" w:fill="auto"/>
            <w:vAlign w:val="center"/>
          </w:tcPr>
          <w:p w14:paraId="055F9A3A" w14:textId="77777777" w:rsidR="005A3457" w:rsidRPr="009128F0" w:rsidRDefault="005A3457" w:rsidP="005A3457">
            <w:pPr>
              <w:pStyle w:val="Balk1"/>
              <w:spacing w:before="0"/>
              <w:ind w:left="459"/>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TCMB</w:t>
            </w:r>
          </w:p>
        </w:tc>
        <w:tc>
          <w:tcPr>
            <w:tcW w:w="915" w:type="dxa"/>
            <w:tcBorders>
              <w:top w:val="nil"/>
              <w:left w:val="nil"/>
              <w:bottom w:val="nil"/>
              <w:right w:val="nil"/>
            </w:tcBorders>
            <w:shd w:val="clear" w:color="auto" w:fill="auto"/>
            <w:noWrap/>
            <w:vAlign w:val="bottom"/>
          </w:tcPr>
          <w:p w14:paraId="3FAC4FA7" w14:textId="7264ADBA"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5078966E" w14:textId="40896532"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3D2FCEDB" w14:textId="6D4B5906"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6E1F79AD" w14:textId="5535C6DA"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488BE50C" w14:textId="0FF2BAFF"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39DED94C" w14:textId="0D1D9496"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35430D94" w14:textId="3E8084A1"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709" w:type="dxa"/>
            <w:tcBorders>
              <w:top w:val="nil"/>
              <w:left w:val="nil"/>
              <w:bottom w:val="nil"/>
              <w:right w:val="nil"/>
            </w:tcBorders>
            <w:vAlign w:val="bottom"/>
          </w:tcPr>
          <w:p w14:paraId="686CBFDA" w14:textId="626ABBEE"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992" w:type="dxa"/>
            <w:tcBorders>
              <w:top w:val="nil"/>
              <w:left w:val="nil"/>
              <w:bottom w:val="nil"/>
              <w:right w:val="nil"/>
            </w:tcBorders>
            <w:vAlign w:val="bottom"/>
          </w:tcPr>
          <w:p w14:paraId="2F090D46" w14:textId="4A2B749B"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r>
      <w:tr w:rsidR="005A3457" w:rsidRPr="009128F0" w14:paraId="2836499E" w14:textId="77777777" w:rsidTr="006202E7">
        <w:trPr>
          <w:trHeight w:val="113"/>
        </w:trPr>
        <w:tc>
          <w:tcPr>
            <w:tcW w:w="2487" w:type="dxa"/>
            <w:tcBorders>
              <w:top w:val="nil"/>
              <w:left w:val="nil"/>
              <w:bottom w:val="nil"/>
              <w:right w:val="nil"/>
            </w:tcBorders>
            <w:shd w:val="clear" w:color="auto" w:fill="auto"/>
            <w:vAlign w:val="center"/>
          </w:tcPr>
          <w:p w14:paraId="398BF49A" w14:textId="77777777" w:rsidR="005A3457" w:rsidRPr="009128F0" w:rsidRDefault="005A3457" w:rsidP="005A3457">
            <w:pPr>
              <w:pStyle w:val="Balk1"/>
              <w:spacing w:before="0"/>
              <w:ind w:left="459"/>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Yurtiçi Bankalar</w:t>
            </w:r>
          </w:p>
        </w:tc>
        <w:tc>
          <w:tcPr>
            <w:tcW w:w="915" w:type="dxa"/>
            <w:tcBorders>
              <w:top w:val="nil"/>
              <w:left w:val="nil"/>
              <w:bottom w:val="nil"/>
              <w:right w:val="nil"/>
            </w:tcBorders>
            <w:shd w:val="clear" w:color="auto" w:fill="auto"/>
            <w:noWrap/>
            <w:vAlign w:val="bottom"/>
          </w:tcPr>
          <w:p w14:paraId="4933808D" w14:textId="2D722C4A"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57D77B6F" w14:textId="4D56585E"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00A745D8" w14:textId="15C2495B"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2C2F0DE4" w14:textId="5CFD395E"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2434B3EE" w14:textId="6FB59715"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14E7771C" w14:textId="4018F0DB"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0ED12D80" w14:textId="0FA5C08C"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709" w:type="dxa"/>
            <w:tcBorders>
              <w:top w:val="nil"/>
              <w:left w:val="nil"/>
              <w:bottom w:val="nil"/>
              <w:right w:val="nil"/>
            </w:tcBorders>
            <w:vAlign w:val="bottom"/>
          </w:tcPr>
          <w:p w14:paraId="09CB4BCD" w14:textId="602172FD"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992" w:type="dxa"/>
            <w:tcBorders>
              <w:top w:val="nil"/>
              <w:left w:val="nil"/>
              <w:bottom w:val="nil"/>
              <w:right w:val="nil"/>
            </w:tcBorders>
            <w:vAlign w:val="bottom"/>
          </w:tcPr>
          <w:p w14:paraId="5727AD75" w14:textId="3FA288CB"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r>
      <w:tr w:rsidR="005A3457" w:rsidRPr="009128F0" w14:paraId="34A63C47" w14:textId="77777777" w:rsidTr="006202E7">
        <w:trPr>
          <w:trHeight w:val="113"/>
        </w:trPr>
        <w:tc>
          <w:tcPr>
            <w:tcW w:w="2487" w:type="dxa"/>
            <w:tcBorders>
              <w:top w:val="nil"/>
              <w:left w:val="nil"/>
              <w:bottom w:val="nil"/>
              <w:right w:val="nil"/>
            </w:tcBorders>
            <w:shd w:val="clear" w:color="auto" w:fill="auto"/>
            <w:vAlign w:val="center"/>
          </w:tcPr>
          <w:p w14:paraId="45B307F7" w14:textId="77777777" w:rsidR="005A3457" w:rsidRPr="009128F0" w:rsidRDefault="005A3457" w:rsidP="005A3457">
            <w:pPr>
              <w:pStyle w:val="Balk1"/>
              <w:spacing w:before="0"/>
              <w:ind w:left="459"/>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Yurtdışı Bankalar</w:t>
            </w:r>
          </w:p>
        </w:tc>
        <w:tc>
          <w:tcPr>
            <w:tcW w:w="915" w:type="dxa"/>
            <w:tcBorders>
              <w:top w:val="nil"/>
              <w:left w:val="nil"/>
              <w:bottom w:val="nil"/>
              <w:right w:val="nil"/>
            </w:tcBorders>
            <w:shd w:val="clear" w:color="auto" w:fill="auto"/>
            <w:noWrap/>
            <w:vAlign w:val="bottom"/>
          </w:tcPr>
          <w:p w14:paraId="00457935" w14:textId="511E7C2F"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560.807</w:t>
            </w:r>
          </w:p>
        </w:tc>
        <w:tc>
          <w:tcPr>
            <w:tcW w:w="851" w:type="dxa"/>
            <w:tcBorders>
              <w:top w:val="nil"/>
              <w:left w:val="nil"/>
              <w:bottom w:val="nil"/>
              <w:right w:val="nil"/>
            </w:tcBorders>
            <w:shd w:val="clear" w:color="auto" w:fill="auto"/>
            <w:noWrap/>
            <w:vAlign w:val="bottom"/>
          </w:tcPr>
          <w:p w14:paraId="04479E01" w14:textId="1C5E0B71"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4A85453C" w14:textId="43BE4B87"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75BDF1D6" w14:textId="7F077865"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12F38D0A" w14:textId="6975BA1C"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24767A7F" w14:textId="7876ABDA"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70462703" w14:textId="048F8A20"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709" w:type="dxa"/>
            <w:tcBorders>
              <w:top w:val="nil"/>
              <w:left w:val="nil"/>
              <w:bottom w:val="nil"/>
              <w:right w:val="nil"/>
            </w:tcBorders>
            <w:vAlign w:val="bottom"/>
          </w:tcPr>
          <w:p w14:paraId="4E5385DD" w14:textId="0B1AC84C"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992" w:type="dxa"/>
            <w:tcBorders>
              <w:top w:val="nil"/>
              <w:left w:val="nil"/>
              <w:bottom w:val="nil"/>
              <w:right w:val="nil"/>
            </w:tcBorders>
            <w:vAlign w:val="bottom"/>
          </w:tcPr>
          <w:p w14:paraId="75435F26" w14:textId="3A73D17A"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560.807</w:t>
            </w:r>
          </w:p>
        </w:tc>
      </w:tr>
      <w:tr w:rsidR="005A3457" w:rsidRPr="009128F0" w14:paraId="6577926A" w14:textId="77777777" w:rsidTr="006202E7">
        <w:trPr>
          <w:trHeight w:val="113"/>
        </w:trPr>
        <w:tc>
          <w:tcPr>
            <w:tcW w:w="2487" w:type="dxa"/>
            <w:tcBorders>
              <w:top w:val="nil"/>
              <w:left w:val="nil"/>
              <w:bottom w:val="nil"/>
              <w:right w:val="nil"/>
            </w:tcBorders>
            <w:shd w:val="clear" w:color="auto" w:fill="auto"/>
            <w:vAlign w:val="center"/>
          </w:tcPr>
          <w:p w14:paraId="686332DA" w14:textId="77777777" w:rsidR="005A3457" w:rsidRPr="009128F0" w:rsidRDefault="005A3457" w:rsidP="005A3457">
            <w:pPr>
              <w:pStyle w:val="Balk1"/>
              <w:spacing w:before="0"/>
              <w:ind w:left="459"/>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Katılım Bankası</w:t>
            </w:r>
          </w:p>
        </w:tc>
        <w:tc>
          <w:tcPr>
            <w:tcW w:w="915" w:type="dxa"/>
            <w:tcBorders>
              <w:top w:val="nil"/>
              <w:left w:val="nil"/>
              <w:bottom w:val="nil"/>
              <w:right w:val="nil"/>
            </w:tcBorders>
            <w:shd w:val="clear" w:color="auto" w:fill="auto"/>
            <w:noWrap/>
            <w:vAlign w:val="bottom"/>
          </w:tcPr>
          <w:p w14:paraId="40A2C4D7" w14:textId="69656CAB"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931</w:t>
            </w:r>
          </w:p>
        </w:tc>
        <w:tc>
          <w:tcPr>
            <w:tcW w:w="851" w:type="dxa"/>
            <w:tcBorders>
              <w:top w:val="nil"/>
              <w:left w:val="nil"/>
              <w:bottom w:val="nil"/>
              <w:right w:val="nil"/>
            </w:tcBorders>
            <w:shd w:val="clear" w:color="auto" w:fill="auto"/>
            <w:noWrap/>
            <w:vAlign w:val="bottom"/>
          </w:tcPr>
          <w:p w14:paraId="3F66384F" w14:textId="66C10A88"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4F8AFE1F" w14:textId="11ABD436"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2243D9C8" w14:textId="6F3EDC9D"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2006A46D" w14:textId="4465E85C"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39DEAA1D" w14:textId="71C5498D"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2E30DD13" w14:textId="76407747"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709" w:type="dxa"/>
            <w:tcBorders>
              <w:top w:val="nil"/>
              <w:left w:val="nil"/>
              <w:bottom w:val="nil"/>
              <w:right w:val="nil"/>
            </w:tcBorders>
            <w:vAlign w:val="bottom"/>
          </w:tcPr>
          <w:p w14:paraId="239DE0C5" w14:textId="2FD53E8D"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992" w:type="dxa"/>
            <w:tcBorders>
              <w:top w:val="nil"/>
              <w:left w:val="nil"/>
              <w:bottom w:val="nil"/>
              <w:right w:val="nil"/>
            </w:tcBorders>
            <w:vAlign w:val="bottom"/>
          </w:tcPr>
          <w:p w14:paraId="7AC4A840" w14:textId="41A92B4D"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931</w:t>
            </w:r>
          </w:p>
        </w:tc>
      </w:tr>
      <w:tr w:rsidR="005A3457" w:rsidRPr="009128F0" w14:paraId="2FE5CEEB" w14:textId="77777777" w:rsidTr="006202E7">
        <w:trPr>
          <w:trHeight w:val="113"/>
        </w:trPr>
        <w:tc>
          <w:tcPr>
            <w:tcW w:w="2487" w:type="dxa"/>
            <w:tcBorders>
              <w:top w:val="nil"/>
              <w:left w:val="nil"/>
              <w:bottom w:val="nil"/>
              <w:right w:val="nil"/>
            </w:tcBorders>
            <w:shd w:val="clear" w:color="auto" w:fill="auto"/>
            <w:vAlign w:val="center"/>
          </w:tcPr>
          <w:p w14:paraId="3738CD64" w14:textId="77777777" w:rsidR="005A3457" w:rsidRPr="009128F0" w:rsidRDefault="005A3457" w:rsidP="005A3457">
            <w:pPr>
              <w:pStyle w:val="Balk1"/>
              <w:spacing w:before="0"/>
              <w:ind w:left="459"/>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Diğer</w:t>
            </w:r>
          </w:p>
        </w:tc>
        <w:tc>
          <w:tcPr>
            <w:tcW w:w="915" w:type="dxa"/>
            <w:tcBorders>
              <w:top w:val="nil"/>
              <w:left w:val="nil"/>
              <w:bottom w:val="nil"/>
              <w:right w:val="nil"/>
            </w:tcBorders>
            <w:shd w:val="clear" w:color="auto" w:fill="auto"/>
            <w:noWrap/>
            <w:vAlign w:val="bottom"/>
          </w:tcPr>
          <w:p w14:paraId="192C49DA" w14:textId="1B5F7F50"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5319DF79" w14:textId="5DA0BF2C"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229F1667" w14:textId="08F8A943"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4C2B210B" w14:textId="0AC06F1E"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2D9F829B" w14:textId="51914864"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5B624574" w14:textId="1D32F204"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640F687A" w14:textId="03B72EF1"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709" w:type="dxa"/>
            <w:tcBorders>
              <w:top w:val="nil"/>
              <w:left w:val="nil"/>
              <w:bottom w:val="nil"/>
              <w:right w:val="nil"/>
            </w:tcBorders>
            <w:vAlign w:val="bottom"/>
          </w:tcPr>
          <w:p w14:paraId="3E27FB65" w14:textId="3539E1F9" w:rsidR="005A3457" w:rsidRPr="009128F0" w:rsidRDefault="005A3457" w:rsidP="005A3457">
            <w:pPr>
              <w:jc w:val="right"/>
              <w:rPr>
                <w:rFonts w:ascii="Arial" w:hAnsi="Arial" w:cs="Arial"/>
                <w:color w:val="000000" w:themeColor="text1"/>
                <w:sz w:val="14"/>
                <w:szCs w:val="16"/>
              </w:rPr>
            </w:pPr>
            <w:r w:rsidRPr="003B2D73">
              <w:rPr>
                <w:rFonts w:ascii="Arial" w:hAnsi="Arial" w:cs="Arial"/>
                <w:color w:val="000000" w:themeColor="text1"/>
                <w:sz w:val="14"/>
                <w:szCs w:val="16"/>
              </w:rPr>
              <w:t>-</w:t>
            </w:r>
          </w:p>
        </w:tc>
        <w:tc>
          <w:tcPr>
            <w:tcW w:w="992" w:type="dxa"/>
            <w:tcBorders>
              <w:top w:val="nil"/>
              <w:left w:val="nil"/>
              <w:bottom w:val="nil"/>
              <w:right w:val="nil"/>
            </w:tcBorders>
            <w:vAlign w:val="bottom"/>
          </w:tcPr>
          <w:p w14:paraId="1EE41AD3" w14:textId="52F3E217"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r>
      <w:tr w:rsidR="005A3457" w:rsidRPr="009128F0" w14:paraId="5E904CCE" w14:textId="77777777" w:rsidTr="006202E7">
        <w:trPr>
          <w:trHeight w:val="113"/>
        </w:trPr>
        <w:tc>
          <w:tcPr>
            <w:tcW w:w="2487" w:type="dxa"/>
            <w:tcBorders>
              <w:top w:val="nil"/>
              <w:left w:val="nil"/>
              <w:bottom w:val="nil"/>
              <w:right w:val="nil"/>
            </w:tcBorders>
            <w:shd w:val="clear" w:color="auto" w:fill="auto"/>
            <w:vAlign w:val="center"/>
          </w:tcPr>
          <w:p w14:paraId="1E3FE50A" w14:textId="77777777" w:rsidR="005A3457" w:rsidRPr="009128F0" w:rsidRDefault="005A3457" w:rsidP="005A3457">
            <w:pPr>
              <w:pStyle w:val="Balk1"/>
              <w:spacing w:before="0"/>
              <w:ind w:left="-108"/>
              <w:rPr>
                <w:rFonts w:ascii="Arial" w:hAnsi="Arial" w:cs="Arial"/>
                <w:color w:val="000000" w:themeColor="text1"/>
                <w:sz w:val="14"/>
                <w:szCs w:val="14"/>
                <w:u w:val="none"/>
              </w:rPr>
            </w:pPr>
            <w:r w:rsidRPr="009128F0">
              <w:rPr>
                <w:rFonts w:ascii="Arial" w:hAnsi="Arial" w:cs="Arial"/>
                <w:color w:val="000000" w:themeColor="text1"/>
                <w:sz w:val="14"/>
                <w:szCs w:val="14"/>
                <w:u w:val="none"/>
              </w:rPr>
              <w:t>VIII. Katılma Hesapları Diğer- YP</w:t>
            </w:r>
          </w:p>
        </w:tc>
        <w:tc>
          <w:tcPr>
            <w:tcW w:w="915" w:type="dxa"/>
            <w:tcBorders>
              <w:top w:val="nil"/>
              <w:left w:val="nil"/>
              <w:bottom w:val="nil"/>
              <w:right w:val="nil"/>
            </w:tcBorders>
            <w:shd w:val="clear" w:color="auto" w:fill="auto"/>
            <w:noWrap/>
            <w:vAlign w:val="bottom"/>
          </w:tcPr>
          <w:p w14:paraId="1442780B" w14:textId="2B72BD3F"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51" w:type="dxa"/>
            <w:tcBorders>
              <w:top w:val="nil"/>
              <w:left w:val="nil"/>
              <w:bottom w:val="nil"/>
              <w:right w:val="nil"/>
            </w:tcBorders>
            <w:shd w:val="clear" w:color="auto" w:fill="auto"/>
            <w:noWrap/>
            <w:vAlign w:val="bottom"/>
          </w:tcPr>
          <w:p w14:paraId="5503F571" w14:textId="1669FD6B"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826.424</w:t>
            </w:r>
          </w:p>
        </w:tc>
        <w:tc>
          <w:tcPr>
            <w:tcW w:w="992" w:type="dxa"/>
            <w:tcBorders>
              <w:top w:val="nil"/>
              <w:left w:val="nil"/>
              <w:bottom w:val="nil"/>
              <w:right w:val="nil"/>
            </w:tcBorders>
            <w:shd w:val="clear" w:color="auto" w:fill="auto"/>
            <w:noWrap/>
            <w:vAlign w:val="bottom"/>
          </w:tcPr>
          <w:p w14:paraId="13EBD9C7" w14:textId="561C85DD"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1.254.293</w:t>
            </w:r>
          </w:p>
        </w:tc>
        <w:tc>
          <w:tcPr>
            <w:tcW w:w="851" w:type="dxa"/>
            <w:tcBorders>
              <w:top w:val="nil"/>
              <w:left w:val="nil"/>
              <w:bottom w:val="nil"/>
              <w:right w:val="nil"/>
            </w:tcBorders>
            <w:shd w:val="clear" w:color="auto" w:fill="auto"/>
            <w:noWrap/>
            <w:vAlign w:val="bottom"/>
          </w:tcPr>
          <w:p w14:paraId="5A0E6615" w14:textId="33B41C17"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110.653</w:t>
            </w:r>
          </w:p>
        </w:tc>
        <w:tc>
          <w:tcPr>
            <w:tcW w:w="567" w:type="dxa"/>
            <w:tcBorders>
              <w:top w:val="nil"/>
              <w:left w:val="nil"/>
              <w:bottom w:val="nil"/>
              <w:right w:val="nil"/>
            </w:tcBorders>
            <w:shd w:val="clear" w:color="auto" w:fill="auto"/>
            <w:noWrap/>
            <w:vAlign w:val="bottom"/>
          </w:tcPr>
          <w:p w14:paraId="756F15B5" w14:textId="4F66B2F5"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16" w:type="dxa"/>
            <w:tcBorders>
              <w:top w:val="nil"/>
              <w:left w:val="nil"/>
              <w:bottom w:val="nil"/>
              <w:right w:val="nil"/>
            </w:tcBorders>
            <w:shd w:val="clear" w:color="auto" w:fill="auto"/>
            <w:noWrap/>
            <w:vAlign w:val="bottom"/>
          </w:tcPr>
          <w:p w14:paraId="41A0B80A" w14:textId="4FE7B323"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53.276</w:t>
            </w:r>
          </w:p>
        </w:tc>
        <w:tc>
          <w:tcPr>
            <w:tcW w:w="1026" w:type="dxa"/>
            <w:tcBorders>
              <w:top w:val="nil"/>
              <w:left w:val="nil"/>
              <w:bottom w:val="nil"/>
              <w:right w:val="nil"/>
            </w:tcBorders>
            <w:shd w:val="clear" w:color="auto" w:fill="auto"/>
            <w:noWrap/>
            <w:vAlign w:val="bottom"/>
          </w:tcPr>
          <w:p w14:paraId="4DC13811" w14:textId="7C5F7956"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11.734</w:t>
            </w:r>
          </w:p>
        </w:tc>
        <w:tc>
          <w:tcPr>
            <w:tcW w:w="709" w:type="dxa"/>
            <w:tcBorders>
              <w:top w:val="nil"/>
              <w:left w:val="nil"/>
              <w:bottom w:val="nil"/>
              <w:right w:val="nil"/>
            </w:tcBorders>
            <w:vAlign w:val="bottom"/>
          </w:tcPr>
          <w:p w14:paraId="0890B540" w14:textId="356B6032"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992" w:type="dxa"/>
            <w:tcBorders>
              <w:top w:val="nil"/>
              <w:left w:val="nil"/>
              <w:bottom w:val="nil"/>
              <w:right w:val="nil"/>
            </w:tcBorders>
            <w:vAlign w:val="bottom"/>
          </w:tcPr>
          <w:p w14:paraId="32862042" w14:textId="4DDD4DF7"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2.256.380</w:t>
            </w:r>
          </w:p>
        </w:tc>
      </w:tr>
      <w:tr w:rsidR="005A3457" w:rsidRPr="009128F0" w14:paraId="3DA2115A" w14:textId="77777777" w:rsidTr="006202E7">
        <w:trPr>
          <w:trHeight w:val="113"/>
        </w:trPr>
        <w:tc>
          <w:tcPr>
            <w:tcW w:w="2487" w:type="dxa"/>
            <w:tcBorders>
              <w:top w:val="nil"/>
              <w:left w:val="nil"/>
              <w:bottom w:val="nil"/>
              <w:right w:val="nil"/>
            </w:tcBorders>
            <w:shd w:val="clear" w:color="auto" w:fill="auto"/>
            <w:vAlign w:val="center"/>
          </w:tcPr>
          <w:p w14:paraId="60DF69F4" w14:textId="77777777" w:rsidR="005A3457" w:rsidRPr="009128F0" w:rsidRDefault="005A3457" w:rsidP="005A3457">
            <w:pPr>
              <w:pStyle w:val="Balk1"/>
              <w:spacing w:before="0"/>
              <w:ind w:left="-108" w:firstLine="360"/>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Resmi Kuruluşlar</w:t>
            </w:r>
          </w:p>
        </w:tc>
        <w:tc>
          <w:tcPr>
            <w:tcW w:w="915" w:type="dxa"/>
            <w:tcBorders>
              <w:top w:val="nil"/>
              <w:left w:val="nil"/>
              <w:bottom w:val="nil"/>
              <w:right w:val="nil"/>
            </w:tcBorders>
            <w:shd w:val="clear" w:color="auto" w:fill="auto"/>
            <w:noWrap/>
            <w:vAlign w:val="bottom"/>
          </w:tcPr>
          <w:p w14:paraId="75F09DCA" w14:textId="5C3ADE9B" w:rsidR="005A3457" w:rsidRPr="009128F0" w:rsidRDefault="005A3457" w:rsidP="005A3457">
            <w:pPr>
              <w:jc w:val="right"/>
              <w:rPr>
                <w:rFonts w:ascii="Arial" w:hAnsi="Arial" w:cs="Arial"/>
                <w:color w:val="000000" w:themeColor="text1"/>
                <w:sz w:val="14"/>
                <w:szCs w:val="16"/>
              </w:rPr>
            </w:pPr>
            <w:r w:rsidRPr="00E01D56">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2AE23AA8" w14:textId="53F958D7"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43F104A4" w14:textId="56926912"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104BD79B" w14:textId="261F669E"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489B087C" w14:textId="19DB9C86"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7EA15935" w14:textId="2B6104DF"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0EE83022" w14:textId="02516A99"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709" w:type="dxa"/>
            <w:tcBorders>
              <w:top w:val="nil"/>
              <w:left w:val="nil"/>
              <w:bottom w:val="nil"/>
              <w:right w:val="nil"/>
            </w:tcBorders>
            <w:vAlign w:val="bottom"/>
          </w:tcPr>
          <w:p w14:paraId="7C8B2EC9" w14:textId="444885CC"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992" w:type="dxa"/>
            <w:tcBorders>
              <w:top w:val="nil"/>
              <w:left w:val="nil"/>
              <w:bottom w:val="nil"/>
              <w:right w:val="nil"/>
            </w:tcBorders>
            <w:vAlign w:val="bottom"/>
          </w:tcPr>
          <w:p w14:paraId="028EDC32" w14:textId="4BFD62D4"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r>
      <w:tr w:rsidR="005A3457" w:rsidRPr="009128F0" w14:paraId="44EF25F9" w14:textId="77777777" w:rsidTr="006202E7">
        <w:trPr>
          <w:trHeight w:val="113"/>
        </w:trPr>
        <w:tc>
          <w:tcPr>
            <w:tcW w:w="2487" w:type="dxa"/>
            <w:tcBorders>
              <w:top w:val="nil"/>
              <w:left w:val="nil"/>
              <w:bottom w:val="nil"/>
              <w:right w:val="nil"/>
            </w:tcBorders>
            <w:shd w:val="clear" w:color="auto" w:fill="auto"/>
            <w:vAlign w:val="center"/>
          </w:tcPr>
          <w:p w14:paraId="0D808377" w14:textId="77777777" w:rsidR="005A3457" w:rsidRPr="009128F0" w:rsidRDefault="005A3457" w:rsidP="005A3457">
            <w:pPr>
              <w:pStyle w:val="Balk1"/>
              <w:spacing w:before="0"/>
              <w:ind w:left="-108" w:firstLine="360"/>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Ticari Kuruluşlar</w:t>
            </w:r>
          </w:p>
        </w:tc>
        <w:tc>
          <w:tcPr>
            <w:tcW w:w="915" w:type="dxa"/>
            <w:tcBorders>
              <w:top w:val="nil"/>
              <w:left w:val="nil"/>
              <w:bottom w:val="nil"/>
              <w:right w:val="nil"/>
            </w:tcBorders>
            <w:shd w:val="clear" w:color="auto" w:fill="auto"/>
            <w:noWrap/>
            <w:vAlign w:val="bottom"/>
          </w:tcPr>
          <w:p w14:paraId="16402794" w14:textId="72D55EB8" w:rsidR="005A3457" w:rsidRPr="009128F0" w:rsidRDefault="005A3457" w:rsidP="005A3457">
            <w:pPr>
              <w:jc w:val="right"/>
              <w:rPr>
                <w:rFonts w:ascii="Arial" w:hAnsi="Arial" w:cs="Arial"/>
                <w:color w:val="000000" w:themeColor="text1"/>
                <w:sz w:val="14"/>
                <w:szCs w:val="16"/>
              </w:rPr>
            </w:pPr>
            <w:r w:rsidRPr="00E01D56">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363B06D9" w14:textId="4FE6FA8D"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230.375</w:t>
            </w:r>
          </w:p>
        </w:tc>
        <w:tc>
          <w:tcPr>
            <w:tcW w:w="992" w:type="dxa"/>
            <w:tcBorders>
              <w:top w:val="nil"/>
              <w:left w:val="nil"/>
              <w:bottom w:val="nil"/>
              <w:right w:val="nil"/>
            </w:tcBorders>
            <w:shd w:val="clear" w:color="auto" w:fill="auto"/>
            <w:noWrap/>
            <w:vAlign w:val="bottom"/>
          </w:tcPr>
          <w:p w14:paraId="11828183" w14:textId="4D5310EE"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735.810</w:t>
            </w:r>
          </w:p>
        </w:tc>
        <w:tc>
          <w:tcPr>
            <w:tcW w:w="851" w:type="dxa"/>
            <w:tcBorders>
              <w:top w:val="nil"/>
              <w:left w:val="nil"/>
              <w:bottom w:val="nil"/>
              <w:right w:val="nil"/>
            </w:tcBorders>
            <w:shd w:val="clear" w:color="auto" w:fill="auto"/>
            <w:noWrap/>
            <w:vAlign w:val="bottom"/>
          </w:tcPr>
          <w:p w14:paraId="56AF276D" w14:textId="2715EE21"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6.128</w:t>
            </w:r>
          </w:p>
        </w:tc>
        <w:tc>
          <w:tcPr>
            <w:tcW w:w="567" w:type="dxa"/>
            <w:tcBorders>
              <w:top w:val="nil"/>
              <w:left w:val="nil"/>
              <w:bottom w:val="nil"/>
              <w:right w:val="nil"/>
            </w:tcBorders>
            <w:shd w:val="clear" w:color="auto" w:fill="auto"/>
            <w:noWrap/>
            <w:vAlign w:val="bottom"/>
          </w:tcPr>
          <w:p w14:paraId="18885A37" w14:textId="07CFF266"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41F9ACBF" w14:textId="512446C5"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43.587</w:t>
            </w:r>
          </w:p>
        </w:tc>
        <w:tc>
          <w:tcPr>
            <w:tcW w:w="1026" w:type="dxa"/>
            <w:tcBorders>
              <w:top w:val="nil"/>
              <w:left w:val="nil"/>
              <w:bottom w:val="nil"/>
              <w:right w:val="nil"/>
            </w:tcBorders>
            <w:shd w:val="clear" w:color="auto" w:fill="auto"/>
            <w:noWrap/>
            <w:vAlign w:val="bottom"/>
          </w:tcPr>
          <w:p w14:paraId="22650124" w14:textId="79203355"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11.716</w:t>
            </w:r>
          </w:p>
        </w:tc>
        <w:tc>
          <w:tcPr>
            <w:tcW w:w="709" w:type="dxa"/>
            <w:tcBorders>
              <w:top w:val="nil"/>
              <w:left w:val="nil"/>
              <w:bottom w:val="nil"/>
              <w:right w:val="nil"/>
            </w:tcBorders>
            <w:vAlign w:val="bottom"/>
          </w:tcPr>
          <w:p w14:paraId="17E98F2F" w14:textId="3083C11B"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992" w:type="dxa"/>
            <w:tcBorders>
              <w:top w:val="nil"/>
              <w:left w:val="nil"/>
              <w:bottom w:val="nil"/>
              <w:right w:val="nil"/>
            </w:tcBorders>
            <w:vAlign w:val="bottom"/>
          </w:tcPr>
          <w:p w14:paraId="7626AE06" w14:textId="49B5BFD6"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1.027.616</w:t>
            </w:r>
          </w:p>
        </w:tc>
      </w:tr>
      <w:tr w:rsidR="005A3457" w:rsidRPr="009128F0" w14:paraId="217F1522" w14:textId="77777777" w:rsidTr="006202E7">
        <w:trPr>
          <w:trHeight w:val="113"/>
        </w:trPr>
        <w:tc>
          <w:tcPr>
            <w:tcW w:w="2487" w:type="dxa"/>
            <w:tcBorders>
              <w:top w:val="nil"/>
              <w:left w:val="nil"/>
              <w:bottom w:val="nil"/>
              <w:right w:val="nil"/>
            </w:tcBorders>
            <w:shd w:val="clear" w:color="auto" w:fill="auto"/>
            <w:vAlign w:val="center"/>
          </w:tcPr>
          <w:p w14:paraId="25909CCC" w14:textId="77777777" w:rsidR="005A3457" w:rsidRPr="009128F0" w:rsidRDefault="005A3457" w:rsidP="005A3457">
            <w:pPr>
              <w:pStyle w:val="Balk1"/>
              <w:spacing w:before="0"/>
              <w:ind w:left="-108" w:firstLine="360"/>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Diğer Kuruluşlar</w:t>
            </w:r>
          </w:p>
        </w:tc>
        <w:tc>
          <w:tcPr>
            <w:tcW w:w="915" w:type="dxa"/>
            <w:tcBorders>
              <w:top w:val="nil"/>
              <w:left w:val="nil"/>
              <w:bottom w:val="nil"/>
              <w:right w:val="nil"/>
            </w:tcBorders>
            <w:shd w:val="clear" w:color="auto" w:fill="auto"/>
            <w:noWrap/>
            <w:vAlign w:val="bottom"/>
          </w:tcPr>
          <w:p w14:paraId="37DC01B2" w14:textId="346B5789" w:rsidR="005A3457" w:rsidRPr="009128F0" w:rsidRDefault="005A3457" w:rsidP="005A3457">
            <w:pPr>
              <w:jc w:val="right"/>
              <w:rPr>
                <w:rFonts w:ascii="Arial" w:hAnsi="Arial" w:cs="Arial"/>
                <w:color w:val="000000" w:themeColor="text1"/>
                <w:sz w:val="14"/>
                <w:szCs w:val="16"/>
              </w:rPr>
            </w:pPr>
            <w:r w:rsidRPr="00E01D56">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0E39DD5D" w14:textId="37F98334"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1.873</w:t>
            </w:r>
          </w:p>
        </w:tc>
        <w:tc>
          <w:tcPr>
            <w:tcW w:w="992" w:type="dxa"/>
            <w:tcBorders>
              <w:top w:val="nil"/>
              <w:left w:val="nil"/>
              <w:bottom w:val="nil"/>
              <w:right w:val="nil"/>
            </w:tcBorders>
            <w:shd w:val="clear" w:color="auto" w:fill="auto"/>
            <w:noWrap/>
            <w:vAlign w:val="bottom"/>
          </w:tcPr>
          <w:p w14:paraId="5CEDE823" w14:textId="6557C0DB"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27.682</w:t>
            </w:r>
          </w:p>
        </w:tc>
        <w:tc>
          <w:tcPr>
            <w:tcW w:w="851" w:type="dxa"/>
            <w:tcBorders>
              <w:top w:val="nil"/>
              <w:left w:val="nil"/>
              <w:bottom w:val="nil"/>
              <w:right w:val="nil"/>
            </w:tcBorders>
            <w:shd w:val="clear" w:color="auto" w:fill="auto"/>
            <w:noWrap/>
            <w:vAlign w:val="bottom"/>
          </w:tcPr>
          <w:p w14:paraId="2DEF7F20" w14:textId="614FC4F6"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25</w:t>
            </w:r>
          </w:p>
        </w:tc>
        <w:tc>
          <w:tcPr>
            <w:tcW w:w="567" w:type="dxa"/>
            <w:tcBorders>
              <w:top w:val="nil"/>
              <w:left w:val="nil"/>
              <w:bottom w:val="nil"/>
              <w:right w:val="nil"/>
            </w:tcBorders>
            <w:shd w:val="clear" w:color="auto" w:fill="auto"/>
            <w:noWrap/>
            <w:vAlign w:val="bottom"/>
          </w:tcPr>
          <w:p w14:paraId="57ECC47E" w14:textId="6594970F"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313AF5C2" w14:textId="50FB8CAB"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3DF2E11A" w14:textId="6D8B9536"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709" w:type="dxa"/>
            <w:tcBorders>
              <w:top w:val="nil"/>
              <w:left w:val="nil"/>
              <w:bottom w:val="nil"/>
              <w:right w:val="nil"/>
            </w:tcBorders>
            <w:vAlign w:val="bottom"/>
          </w:tcPr>
          <w:p w14:paraId="29B2832E" w14:textId="49BC915E"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992" w:type="dxa"/>
            <w:tcBorders>
              <w:top w:val="nil"/>
              <w:left w:val="nil"/>
              <w:bottom w:val="nil"/>
              <w:right w:val="nil"/>
            </w:tcBorders>
            <w:vAlign w:val="bottom"/>
          </w:tcPr>
          <w:p w14:paraId="405F424B" w14:textId="415C2761"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29.580</w:t>
            </w:r>
          </w:p>
        </w:tc>
      </w:tr>
      <w:tr w:rsidR="005A3457" w:rsidRPr="009128F0" w14:paraId="101434BE" w14:textId="77777777" w:rsidTr="006202E7">
        <w:trPr>
          <w:trHeight w:val="113"/>
        </w:trPr>
        <w:tc>
          <w:tcPr>
            <w:tcW w:w="2487" w:type="dxa"/>
            <w:tcBorders>
              <w:top w:val="nil"/>
              <w:left w:val="nil"/>
              <w:bottom w:val="nil"/>
              <w:right w:val="nil"/>
            </w:tcBorders>
            <w:shd w:val="clear" w:color="auto" w:fill="auto"/>
            <w:vAlign w:val="center"/>
          </w:tcPr>
          <w:p w14:paraId="235A83AF" w14:textId="77777777" w:rsidR="005A3457" w:rsidRPr="009128F0" w:rsidRDefault="005A3457" w:rsidP="005A3457">
            <w:pPr>
              <w:pStyle w:val="Balk1"/>
              <w:spacing w:before="0"/>
              <w:ind w:left="318" w:hanging="48"/>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Ticari ve Diğer Kur.</w:t>
            </w:r>
          </w:p>
        </w:tc>
        <w:tc>
          <w:tcPr>
            <w:tcW w:w="915" w:type="dxa"/>
            <w:tcBorders>
              <w:top w:val="nil"/>
              <w:left w:val="nil"/>
              <w:bottom w:val="nil"/>
              <w:right w:val="nil"/>
            </w:tcBorders>
            <w:shd w:val="clear" w:color="auto" w:fill="auto"/>
            <w:noWrap/>
            <w:vAlign w:val="bottom"/>
          </w:tcPr>
          <w:p w14:paraId="627A8B3E" w14:textId="793BF707" w:rsidR="005A3457" w:rsidRPr="009128F0" w:rsidRDefault="005A3457" w:rsidP="005A3457">
            <w:pPr>
              <w:jc w:val="right"/>
              <w:rPr>
                <w:rFonts w:ascii="Arial" w:hAnsi="Arial" w:cs="Arial"/>
                <w:color w:val="000000" w:themeColor="text1"/>
                <w:sz w:val="14"/>
                <w:szCs w:val="16"/>
              </w:rPr>
            </w:pPr>
            <w:r w:rsidRPr="00E01D56">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123CABFB" w14:textId="42312AEE"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153.935</w:t>
            </w:r>
          </w:p>
        </w:tc>
        <w:tc>
          <w:tcPr>
            <w:tcW w:w="992" w:type="dxa"/>
            <w:tcBorders>
              <w:top w:val="nil"/>
              <w:left w:val="nil"/>
              <w:bottom w:val="nil"/>
              <w:right w:val="nil"/>
            </w:tcBorders>
            <w:shd w:val="clear" w:color="auto" w:fill="auto"/>
            <w:noWrap/>
            <w:vAlign w:val="bottom"/>
          </w:tcPr>
          <w:p w14:paraId="3C9E8996" w14:textId="4BE35303"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182.180</w:t>
            </w:r>
          </w:p>
        </w:tc>
        <w:tc>
          <w:tcPr>
            <w:tcW w:w="851" w:type="dxa"/>
            <w:tcBorders>
              <w:top w:val="nil"/>
              <w:left w:val="nil"/>
              <w:bottom w:val="nil"/>
              <w:right w:val="nil"/>
            </w:tcBorders>
            <w:shd w:val="clear" w:color="auto" w:fill="auto"/>
            <w:noWrap/>
            <w:vAlign w:val="bottom"/>
          </w:tcPr>
          <w:p w14:paraId="29110B52" w14:textId="4029F676"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0DEC1BBD" w14:textId="5FE6231E"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35F0D80F" w14:textId="57B7AD2C"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570</w:t>
            </w:r>
          </w:p>
        </w:tc>
        <w:tc>
          <w:tcPr>
            <w:tcW w:w="1026" w:type="dxa"/>
            <w:tcBorders>
              <w:top w:val="nil"/>
              <w:left w:val="nil"/>
              <w:bottom w:val="nil"/>
              <w:right w:val="nil"/>
            </w:tcBorders>
            <w:shd w:val="clear" w:color="auto" w:fill="auto"/>
            <w:noWrap/>
            <w:vAlign w:val="bottom"/>
          </w:tcPr>
          <w:p w14:paraId="739D8C57" w14:textId="60C45464"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18</w:t>
            </w:r>
          </w:p>
        </w:tc>
        <w:tc>
          <w:tcPr>
            <w:tcW w:w="709" w:type="dxa"/>
            <w:tcBorders>
              <w:top w:val="nil"/>
              <w:left w:val="nil"/>
              <w:bottom w:val="nil"/>
              <w:right w:val="nil"/>
            </w:tcBorders>
            <w:vAlign w:val="bottom"/>
          </w:tcPr>
          <w:p w14:paraId="7E1DDE16" w14:textId="322E867A"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992" w:type="dxa"/>
            <w:tcBorders>
              <w:top w:val="nil"/>
              <w:left w:val="nil"/>
              <w:bottom w:val="nil"/>
              <w:right w:val="nil"/>
            </w:tcBorders>
            <w:vAlign w:val="bottom"/>
          </w:tcPr>
          <w:p w14:paraId="5ADDF531" w14:textId="4E78FFD7"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336.703</w:t>
            </w:r>
          </w:p>
        </w:tc>
      </w:tr>
      <w:tr w:rsidR="005A3457" w:rsidRPr="009128F0" w14:paraId="2F4F6007" w14:textId="77777777" w:rsidTr="006202E7">
        <w:trPr>
          <w:trHeight w:val="113"/>
        </w:trPr>
        <w:tc>
          <w:tcPr>
            <w:tcW w:w="2487" w:type="dxa"/>
            <w:tcBorders>
              <w:top w:val="nil"/>
              <w:left w:val="nil"/>
              <w:bottom w:val="nil"/>
              <w:right w:val="nil"/>
            </w:tcBorders>
            <w:shd w:val="clear" w:color="auto" w:fill="auto"/>
            <w:vAlign w:val="center"/>
          </w:tcPr>
          <w:p w14:paraId="72380BA0" w14:textId="77777777" w:rsidR="005A3457" w:rsidRPr="009128F0" w:rsidRDefault="005A3457" w:rsidP="005A3457">
            <w:pPr>
              <w:pStyle w:val="Balk1"/>
              <w:spacing w:before="0"/>
              <w:ind w:left="318" w:hanging="48"/>
              <w:rPr>
                <w:rFonts w:ascii="Arial" w:hAnsi="Arial" w:cs="Arial"/>
                <w:b w:val="0"/>
                <w:color w:val="000000" w:themeColor="text1"/>
                <w:sz w:val="14"/>
                <w:szCs w:val="14"/>
                <w:u w:val="none"/>
              </w:rPr>
            </w:pPr>
            <w:r w:rsidRPr="009128F0">
              <w:rPr>
                <w:rFonts w:ascii="Arial" w:hAnsi="Arial" w:cs="Arial"/>
                <w:b w:val="0"/>
                <w:color w:val="000000" w:themeColor="text1"/>
                <w:sz w:val="14"/>
                <w:szCs w:val="14"/>
                <w:u w:val="none"/>
              </w:rPr>
              <w:t>Bankalar ve Katılım Bankaları</w:t>
            </w:r>
          </w:p>
        </w:tc>
        <w:tc>
          <w:tcPr>
            <w:tcW w:w="915" w:type="dxa"/>
            <w:tcBorders>
              <w:top w:val="nil"/>
              <w:left w:val="nil"/>
              <w:bottom w:val="nil"/>
              <w:right w:val="nil"/>
            </w:tcBorders>
            <w:shd w:val="clear" w:color="auto" w:fill="auto"/>
            <w:noWrap/>
            <w:vAlign w:val="bottom"/>
          </w:tcPr>
          <w:p w14:paraId="6B22F893" w14:textId="5FA99EF1" w:rsidR="005A3457" w:rsidRPr="009128F0" w:rsidRDefault="005A3457" w:rsidP="005A3457">
            <w:pPr>
              <w:jc w:val="right"/>
              <w:rPr>
                <w:rFonts w:ascii="Arial" w:hAnsi="Arial" w:cs="Arial"/>
                <w:color w:val="000000" w:themeColor="text1"/>
                <w:sz w:val="14"/>
                <w:szCs w:val="16"/>
              </w:rPr>
            </w:pPr>
            <w:r w:rsidRPr="00E01D56">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37A71E8E" w14:textId="7D535E18"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440.241</w:t>
            </w:r>
          </w:p>
        </w:tc>
        <w:tc>
          <w:tcPr>
            <w:tcW w:w="992" w:type="dxa"/>
            <w:tcBorders>
              <w:top w:val="nil"/>
              <w:left w:val="nil"/>
              <w:bottom w:val="nil"/>
              <w:right w:val="nil"/>
            </w:tcBorders>
            <w:shd w:val="clear" w:color="auto" w:fill="auto"/>
            <w:noWrap/>
            <w:vAlign w:val="bottom"/>
          </w:tcPr>
          <w:p w14:paraId="214C10DE" w14:textId="7A0A07D8"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308.621</w:t>
            </w:r>
          </w:p>
        </w:tc>
        <w:tc>
          <w:tcPr>
            <w:tcW w:w="851" w:type="dxa"/>
            <w:tcBorders>
              <w:top w:val="nil"/>
              <w:left w:val="nil"/>
              <w:bottom w:val="nil"/>
              <w:right w:val="nil"/>
            </w:tcBorders>
            <w:shd w:val="clear" w:color="auto" w:fill="auto"/>
            <w:noWrap/>
            <w:vAlign w:val="bottom"/>
          </w:tcPr>
          <w:p w14:paraId="7E2FE1F9" w14:textId="25505A63"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104.500</w:t>
            </w:r>
          </w:p>
        </w:tc>
        <w:tc>
          <w:tcPr>
            <w:tcW w:w="567" w:type="dxa"/>
            <w:tcBorders>
              <w:top w:val="nil"/>
              <w:left w:val="nil"/>
              <w:bottom w:val="nil"/>
              <w:right w:val="nil"/>
            </w:tcBorders>
            <w:shd w:val="clear" w:color="auto" w:fill="auto"/>
            <w:noWrap/>
            <w:vAlign w:val="bottom"/>
          </w:tcPr>
          <w:p w14:paraId="0DFCF8AF" w14:textId="52950656"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3CDD025A" w14:textId="1F6DEDB2"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9.119</w:t>
            </w:r>
          </w:p>
        </w:tc>
        <w:tc>
          <w:tcPr>
            <w:tcW w:w="1026" w:type="dxa"/>
            <w:tcBorders>
              <w:top w:val="nil"/>
              <w:left w:val="nil"/>
              <w:bottom w:val="nil"/>
              <w:right w:val="nil"/>
            </w:tcBorders>
            <w:shd w:val="clear" w:color="auto" w:fill="auto"/>
            <w:noWrap/>
            <w:vAlign w:val="bottom"/>
          </w:tcPr>
          <w:p w14:paraId="05B01A0E" w14:textId="7A639AAD"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709" w:type="dxa"/>
            <w:tcBorders>
              <w:top w:val="nil"/>
              <w:left w:val="nil"/>
              <w:bottom w:val="nil"/>
              <w:right w:val="nil"/>
            </w:tcBorders>
            <w:vAlign w:val="bottom"/>
          </w:tcPr>
          <w:p w14:paraId="4FE43904" w14:textId="452D1425"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992" w:type="dxa"/>
            <w:tcBorders>
              <w:top w:val="nil"/>
              <w:left w:val="nil"/>
              <w:bottom w:val="nil"/>
              <w:right w:val="nil"/>
            </w:tcBorders>
            <w:vAlign w:val="bottom"/>
          </w:tcPr>
          <w:p w14:paraId="016C358F" w14:textId="2E2F74E0"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862.481</w:t>
            </w:r>
          </w:p>
        </w:tc>
      </w:tr>
      <w:tr w:rsidR="005A3457" w:rsidRPr="009128F0" w14:paraId="60F66E77" w14:textId="77777777" w:rsidTr="006202E7">
        <w:trPr>
          <w:trHeight w:val="113"/>
        </w:trPr>
        <w:tc>
          <w:tcPr>
            <w:tcW w:w="2487" w:type="dxa"/>
            <w:tcBorders>
              <w:top w:val="nil"/>
              <w:left w:val="nil"/>
              <w:bottom w:val="nil"/>
              <w:right w:val="nil"/>
            </w:tcBorders>
            <w:shd w:val="clear" w:color="auto" w:fill="auto"/>
            <w:vAlign w:val="center"/>
          </w:tcPr>
          <w:p w14:paraId="1323C56A" w14:textId="77777777" w:rsidR="005A3457" w:rsidRPr="009128F0" w:rsidRDefault="005A3457" w:rsidP="005A3457">
            <w:pPr>
              <w:pStyle w:val="Balk1"/>
              <w:spacing w:before="0"/>
              <w:ind w:left="-108"/>
              <w:rPr>
                <w:rFonts w:ascii="Arial" w:eastAsia="Arial Unicode MS" w:hAnsi="Arial" w:cs="Arial"/>
                <w:color w:val="000000" w:themeColor="text1"/>
                <w:sz w:val="14"/>
                <w:szCs w:val="14"/>
                <w:u w:val="none"/>
              </w:rPr>
            </w:pPr>
            <w:r w:rsidRPr="009128F0">
              <w:rPr>
                <w:rFonts w:ascii="Arial" w:eastAsia="Arial Unicode MS" w:hAnsi="Arial" w:cs="Arial"/>
                <w:color w:val="000000" w:themeColor="text1"/>
                <w:sz w:val="14"/>
                <w:szCs w:val="14"/>
                <w:u w:val="none"/>
              </w:rPr>
              <w:t>IX.Kıymetli Maden DH</w:t>
            </w:r>
          </w:p>
        </w:tc>
        <w:tc>
          <w:tcPr>
            <w:tcW w:w="915" w:type="dxa"/>
            <w:tcBorders>
              <w:top w:val="nil"/>
              <w:left w:val="nil"/>
              <w:bottom w:val="nil"/>
              <w:right w:val="nil"/>
            </w:tcBorders>
            <w:shd w:val="clear" w:color="auto" w:fill="auto"/>
            <w:noWrap/>
            <w:vAlign w:val="bottom"/>
          </w:tcPr>
          <w:p w14:paraId="5E591C74" w14:textId="34A91A73"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265.241</w:t>
            </w:r>
          </w:p>
        </w:tc>
        <w:tc>
          <w:tcPr>
            <w:tcW w:w="851" w:type="dxa"/>
            <w:tcBorders>
              <w:top w:val="nil"/>
              <w:left w:val="nil"/>
              <w:bottom w:val="nil"/>
              <w:right w:val="nil"/>
            </w:tcBorders>
            <w:shd w:val="clear" w:color="auto" w:fill="auto"/>
            <w:noWrap/>
            <w:vAlign w:val="bottom"/>
          </w:tcPr>
          <w:p w14:paraId="1BA58564" w14:textId="01C31A1C"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141.931</w:t>
            </w:r>
          </w:p>
        </w:tc>
        <w:tc>
          <w:tcPr>
            <w:tcW w:w="992" w:type="dxa"/>
            <w:tcBorders>
              <w:top w:val="nil"/>
              <w:left w:val="nil"/>
              <w:bottom w:val="nil"/>
              <w:right w:val="nil"/>
            </w:tcBorders>
            <w:shd w:val="clear" w:color="auto" w:fill="auto"/>
            <w:noWrap/>
            <w:vAlign w:val="bottom"/>
          </w:tcPr>
          <w:p w14:paraId="37FB170F" w14:textId="466E788C"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410.938</w:t>
            </w:r>
          </w:p>
        </w:tc>
        <w:tc>
          <w:tcPr>
            <w:tcW w:w="851" w:type="dxa"/>
            <w:tcBorders>
              <w:top w:val="nil"/>
              <w:left w:val="nil"/>
              <w:bottom w:val="nil"/>
              <w:right w:val="nil"/>
            </w:tcBorders>
            <w:shd w:val="clear" w:color="auto" w:fill="auto"/>
            <w:noWrap/>
            <w:vAlign w:val="bottom"/>
          </w:tcPr>
          <w:p w14:paraId="36B06A19" w14:textId="5D079A2D"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15.588</w:t>
            </w:r>
          </w:p>
        </w:tc>
        <w:tc>
          <w:tcPr>
            <w:tcW w:w="567" w:type="dxa"/>
            <w:tcBorders>
              <w:top w:val="nil"/>
              <w:left w:val="nil"/>
              <w:bottom w:val="nil"/>
              <w:right w:val="nil"/>
            </w:tcBorders>
            <w:shd w:val="clear" w:color="auto" w:fill="auto"/>
            <w:noWrap/>
            <w:vAlign w:val="bottom"/>
          </w:tcPr>
          <w:p w14:paraId="28E31E25" w14:textId="68497B26"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16" w:type="dxa"/>
            <w:tcBorders>
              <w:top w:val="nil"/>
              <w:left w:val="nil"/>
              <w:bottom w:val="nil"/>
              <w:right w:val="nil"/>
            </w:tcBorders>
            <w:shd w:val="clear" w:color="auto" w:fill="auto"/>
            <w:noWrap/>
            <w:vAlign w:val="bottom"/>
          </w:tcPr>
          <w:p w14:paraId="2C083BD9" w14:textId="1C238E27"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1.091</w:t>
            </w:r>
          </w:p>
        </w:tc>
        <w:tc>
          <w:tcPr>
            <w:tcW w:w="1026" w:type="dxa"/>
            <w:tcBorders>
              <w:top w:val="nil"/>
              <w:left w:val="nil"/>
              <w:bottom w:val="nil"/>
              <w:right w:val="nil"/>
            </w:tcBorders>
            <w:shd w:val="clear" w:color="auto" w:fill="auto"/>
            <w:noWrap/>
            <w:vAlign w:val="bottom"/>
          </w:tcPr>
          <w:p w14:paraId="52ECB578" w14:textId="7E83433C"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14.804</w:t>
            </w:r>
          </w:p>
        </w:tc>
        <w:tc>
          <w:tcPr>
            <w:tcW w:w="709" w:type="dxa"/>
            <w:tcBorders>
              <w:top w:val="nil"/>
              <w:left w:val="nil"/>
              <w:bottom w:val="nil"/>
              <w:right w:val="nil"/>
            </w:tcBorders>
            <w:vAlign w:val="bottom"/>
          </w:tcPr>
          <w:p w14:paraId="5DFA9AED" w14:textId="6FF15692"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34</w:t>
            </w:r>
          </w:p>
        </w:tc>
        <w:tc>
          <w:tcPr>
            <w:tcW w:w="992" w:type="dxa"/>
            <w:tcBorders>
              <w:top w:val="nil"/>
              <w:left w:val="nil"/>
              <w:bottom w:val="nil"/>
              <w:right w:val="nil"/>
            </w:tcBorders>
            <w:vAlign w:val="bottom"/>
          </w:tcPr>
          <w:p w14:paraId="72166A3C" w14:textId="5C11A2A6"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849.627</w:t>
            </w:r>
          </w:p>
        </w:tc>
      </w:tr>
      <w:tr w:rsidR="005A3457" w:rsidRPr="009128F0" w14:paraId="65136717" w14:textId="77777777" w:rsidTr="006202E7">
        <w:trPr>
          <w:trHeight w:val="113"/>
        </w:trPr>
        <w:tc>
          <w:tcPr>
            <w:tcW w:w="2487" w:type="dxa"/>
            <w:tcBorders>
              <w:top w:val="nil"/>
              <w:left w:val="nil"/>
              <w:bottom w:val="nil"/>
              <w:right w:val="nil"/>
            </w:tcBorders>
            <w:shd w:val="clear" w:color="auto" w:fill="auto"/>
            <w:vAlign w:val="center"/>
          </w:tcPr>
          <w:p w14:paraId="68F8B002" w14:textId="77777777" w:rsidR="005A3457" w:rsidRPr="009128F0" w:rsidRDefault="005A3457" w:rsidP="005A3457">
            <w:pPr>
              <w:pStyle w:val="Balk1"/>
              <w:spacing w:before="0"/>
              <w:ind w:left="-108"/>
              <w:rPr>
                <w:rFonts w:ascii="Arial" w:eastAsia="Arial Unicode MS" w:hAnsi="Arial" w:cs="Arial"/>
                <w:color w:val="000000" w:themeColor="text1"/>
                <w:sz w:val="14"/>
                <w:szCs w:val="14"/>
                <w:u w:val="none"/>
              </w:rPr>
            </w:pPr>
            <w:r w:rsidRPr="009128F0">
              <w:rPr>
                <w:rFonts w:ascii="Arial" w:eastAsia="Arial Unicode MS" w:hAnsi="Arial" w:cs="Arial"/>
                <w:color w:val="000000" w:themeColor="text1"/>
                <w:sz w:val="14"/>
                <w:szCs w:val="14"/>
                <w:u w:val="none"/>
              </w:rPr>
              <w:t xml:space="preserve">X. Katılma Hesapları </w:t>
            </w:r>
            <w:r w:rsidRPr="009128F0">
              <w:rPr>
                <w:rFonts w:ascii="Arial" w:hAnsi="Arial" w:cs="Arial"/>
                <w:color w:val="000000" w:themeColor="text1"/>
                <w:sz w:val="14"/>
                <w:szCs w:val="14"/>
                <w:u w:val="none"/>
              </w:rPr>
              <w:t>Özel Fon Havuzları TP</w:t>
            </w:r>
          </w:p>
        </w:tc>
        <w:tc>
          <w:tcPr>
            <w:tcW w:w="915" w:type="dxa"/>
            <w:tcBorders>
              <w:top w:val="nil"/>
              <w:left w:val="nil"/>
              <w:bottom w:val="nil"/>
              <w:right w:val="nil"/>
            </w:tcBorders>
            <w:shd w:val="clear" w:color="auto" w:fill="auto"/>
            <w:noWrap/>
            <w:vAlign w:val="bottom"/>
          </w:tcPr>
          <w:p w14:paraId="27852255" w14:textId="41BA943D"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51" w:type="dxa"/>
            <w:tcBorders>
              <w:top w:val="nil"/>
              <w:left w:val="nil"/>
              <w:bottom w:val="nil"/>
              <w:right w:val="nil"/>
            </w:tcBorders>
            <w:shd w:val="clear" w:color="auto" w:fill="auto"/>
            <w:noWrap/>
            <w:vAlign w:val="bottom"/>
          </w:tcPr>
          <w:p w14:paraId="3982D60B" w14:textId="7AD9BEAE"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992" w:type="dxa"/>
            <w:tcBorders>
              <w:top w:val="nil"/>
              <w:left w:val="nil"/>
              <w:bottom w:val="nil"/>
              <w:right w:val="nil"/>
            </w:tcBorders>
            <w:shd w:val="clear" w:color="auto" w:fill="auto"/>
            <w:noWrap/>
            <w:vAlign w:val="bottom"/>
          </w:tcPr>
          <w:p w14:paraId="6B5A428E" w14:textId="3C17F7F2"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51" w:type="dxa"/>
            <w:tcBorders>
              <w:top w:val="nil"/>
              <w:left w:val="nil"/>
              <w:bottom w:val="nil"/>
              <w:right w:val="nil"/>
            </w:tcBorders>
            <w:shd w:val="clear" w:color="auto" w:fill="auto"/>
            <w:noWrap/>
            <w:vAlign w:val="bottom"/>
          </w:tcPr>
          <w:p w14:paraId="00B82445" w14:textId="6C8CF789"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30.820</w:t>
            </w:r>
          </w:p>
        </w:tc>
        <w:tc>
          <w:tcPr>
            <w:tcW w:w="567" w:type="dxa"/>
            <w:tcBorders>
              <w:top w:val="nil"/>
              <w:left w:val="nil"/>
              <w:bottom w:val="nil"/>
              <w:right w:val="nil"/>
            </w:tcBorders>
            <w:shd w:val="clear" w:color="auto" w:fill="auto"/>
            <w:noWrap/>
            <w:vAlign w:val="bottom"/>
          </w:tcPr>
          <w:p w14:paraId="33542716" w14:textId="069B5A66"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16" w:type="dxa"/>
            <w:tcBorders>
              <w:top w:val="nil"/>
              <w:left w:val="nil"/>
              <w:bottom w:val="nil"/>
              <w:right w:val="nil"/>
            </w:tcBorders>
            <w:shd w:val="clear" w:color="auto" w:fill="auto"/>
            <w:noWrap/>
            <w:vAlign w:val="bottom"/>
          </w:tcPr>
          <w:p w14:paraId="3E6C3D6D" w14:textId="2136BF11"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1026" w:type="dxa"/>
            <w:tcBorders>
              <w:top w:val="nil"/>
              <w:left w:val="nil"/>
              <w:bottom w:val="nil"/>
              <w:right w:val="nil"/>
            </w:tcBorders>
            <w:shd w:val="clear" w:color="auto" w:fill="auto"/>
            <w:noWrap/>
            <w:vAlign w:val="bottom"/>
          </w:tcPr>
          <w:p w14:paraId="597D5A0C" w14:textId="3478A1CA"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709" w:type="dxa"/>
            <w:tcBorders>
              <w:top w:val="nil"/>
              <w:left w:val="nil"/>
              <w:bottom w:val="nil"/>
              <w:right w:val="nil"/>
            </w:tcBorders>
            <w:vAlign w:val="bottom"/>
          </w:tcPr>
          <w:p w14:paraId="38F45F9E" w14:textId="3C8BFAD1"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992" w:type="dxa"/>
            <w:tcBorders>
              <w:top w:val="nil"/>
              <w:left w:val="nil"/>
              <w:bottom w:val="nil"/>
              <w:right w:val="nil"/>
            </w:tcBorders>
            <w:vAlign w:val="bottom"/>
          </w:tcPr>
          <w:p w14:paraId="12050166" w14:textId="6F64A1A2"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30.820</w:t>
            </w:r>
          </w:p>
        </w:tc>
      </w:tr>
      <w:tr w:rsidR="005A3457" w:rsidRPr="009128F0" w14:paraId="6E8B1A6E" w14:textId="77777777" w:rsidTr="006202E7">
        <w:trPr>
          <w:trHeight w:val="113"/>
        </w:trPr>
        <w:tc>
          <w:tcPr>
            <w:tcW w:w="2487" w:type="dxa"/>
            <w:tcBorders>
              <w:top w:val="nil"/>
              <w:left w:val="nil"/>
              <w:bottom w:val="nil"/>
              <w:right w:val="nil"/>
            </w:tcBorders>
            <w:shd w:val="clear" w:color="auto" w:fill="auto"/>
            <w:vAlign w:val="center"/>
          </w:tcPr>
          <w:p w14:paraId="3466D0AC" w14:textId="77777777" w:rsidR="005A3457" w:rsidRPr="009128F0" w:rsidRDefault="005A3457" w:rsidP="005A3457">
            <w:pPr>
              <w:ind w:left="-108" w:firstLine="360"/>
              <w:rPr>
                <w:rFonts w:ascii="Arial" w:hAnsi="Arial" w:cs="Arial"/>
                <w:color w:val="000000" w:themeColor="text1"/>
                <w:sz w:val="14"/>
                <w:szCs w:val="14"/>
              </w:rPr>
            </w:pPr>
            <w:r w:rsidRPr="009128F0">
              <w:rPr>
                <w:rFonts w:ascii="Arial" w:hAnsi="Arial" w:cs="Arial"/>
                <w:color w:val="000000" w:themeColor="text1"/>
                <w:sz w:val="14"/>
                <w:szCs w:val="14"/>
              </w:rPr>
              <w:t>Yurtiçinde Yer. K.</w:t>
            </w:r>
          </w:p>
        </w:tc>
        <w:tc>
          <w:tcPr>
            <w:tcW w:w="915" w:type="dxa"/>
            <w:tcBorders>
              <w:top w:val="nil"/>
              <w:left w:val="nil"/>
              <w:bottom w:val="nil"/>
              <w:right w:val="nil"/>
            </w:tcBorders>
            <w:shd w:val="clear" w:color="auto" w:fill="auto"/>
            <w:noWrap/>
            <w:vAlign w:val="bottom"/>
          </w:tcPr>
          <w:p w14:paraId="67601EDD" w14:textId="5CC18456"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6D8CEFF4" w14:textId="75B6A5F6"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52DE6484" w14:textId="426EC6FA"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38C305FA" w14:textId="1D8C010E"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30.820</w:t>
            </w:r>
          </w:p>
        </w:tc>
        <w:tc>
          <w:tcPr>
            <w:tcW w:w="567" w:type="dxa"/>
            <w:tcBorders>
              <w:top w:val="nil"/>
              <w:left w:val="nil"/>
              <w:bottom w:val="nil"/>
              <w:right w:val="nil"/>
            </w:tcBorders>
            <w:shd w:val="clear" w:color="auto" w:fill="auto"/>
            <w:noWrap/>
            <w:vAlign w:val="bottom"/>
          </w:tcPr>
          <w:p w14:paraId="2CC9227C" w14:textId="71E43A6E"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3B3CC0A5" w14:textId="01D3A572"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24B74C5D" w14:textId="2C0D0D3C"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709" w:type="dxa"/>
            <w:tcBorders>
              <w:top w:val="nil"/>
              <w:left w:val="nil"/>
              <w:bottom w:val="nil"/>
              <w:right w:val="nil"/>
            </w:tcBorders>
            <w:vAlign w:val="bottom"/>
          </w:tcPr>
          <w:p w14:paraId="26F95E22" w14:textId="1C15CC0B"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992" w:type="dxa"/>
            <w:tcBorders>
              <w:top w:val="nil"/>
              <w:left w:val="nil"/>
              <w:bottom w:val="nil"/>
              <w:right w:val="nil"/>
            </w:tcBorders>
            <w:vAlign w:val="bottom"/>
          </w:tcPr>
          <w:p w14:paraId="479D09BB" w14:textId="6CDC4B3E" w:rsidR="005A3457" w:rsidRPr="009128F0" w:rsidRDefault="005A3457" w:rsidP="005A3457">
            <w:pPr>
              <w:jc w:val="right"/>
              <w:rPr>
                <w:rFonts w:ascii="Arial" w:hAnsi="Arial" w:cs="Arial"/>
                <w:color w:val="000000" w:themeColor="text1"/>
                <w:sz w:val="14"/>
                <w:szCs w:val="16"/>
              </w:rPr>
            </w:pPr>
            <w:r w:rsidRPr="0056206A">
              <w:rPr>
                <w:rFonts w:ascii="Arial" w:hAnsi="Arial" w:cs="Arial"/>
                <w:color w:val="000000" w:themeColor="text1"/>
                <w:sz w:val="14"/>
                <w:szCs w:val="16"/>
              </w:rPr>
              <w:t>30.820</w:t>
            </w:r>
          </w:p>
        </w:tc>
      </w:tr>
      <w:tr w:rsidR="005A3457" w:rsidRPr="009128F0" w14:paraId="6F8A69F2" w14:textId="77777777" w:rsidTr="006202E7">
        <w:trPr>
          <w:trHeight w:val="113"/>
        </w:trPr>
        <w:tc>
          <w:tcPr>
            <w:tcW w:w="2487" w:type="dxa"/>
            <w:tcBorders>
              <w:top w:val="nil"/>
              <w:left w:val="nil"/>
              <w:bottom w:val="nil"/>
              <w:right w:val="nil"/>
            </w:tcBorders>
            <w:shd w:val="clear" w:color="auto" w:fill="auto"/>
            <w:vAlign w:val="center"/>
          </w:tcPr>
          <w:p w14:paraId="6981E372" w14:textId="77777777" w:rsidR="005A3457" w:rsidRPr="009128F0" w:rsidRDefault="005A3457" w:rsidP="005A3457">
            <w:pPr>
              <w:ind w:left="-108" w:firstLine="360"/>
              <w:rPr>
                <w:rFonts w:ascii="Arial" w:hAnsi="Arial" w:cs="Arial"/>
                <w:color w:val="000000" w:themeColor="text1"/>
                <w:sz w:val="14"/>
                <w:szCs w:val="14"/>
              </w:rPr>
            </w:pPr>
            <w:r w:rsidRPr="009128F0">
              <w:rPr>
                <w:rFonts w:ascii="Arial" w:hAnsi="Arial" w:cs="Arial"/>
                <w:color w:val="000000" w:themeColor="text1"/>
                <w:sz w:val="14"/>
                <w:szCs w:val="14"/>
              </w:rPr>
              <w:t>Yurtdışında Yer. K.</w:t>
            </w:r>
          </w:p>
        </w:tc>
        <w:tc>
          <w:tcPr>
            <w:tcW w:w="915" w:type="dxa"/>
            <w:tcBorders>
              <w:top w:val="nil"/>
              <w:left w:val="nil"/>
              <w:bottom w:val="nil"/>
              <w:right w:val="nil"/>
            </w:tcBorders>
            <w:shd w:val="clear" w:color="auto" w:fill="auto"/>
            <w:noWrap/>
            <w:vAlign w:val="bottom"/>
          </w:tcPr>
          <w:p w14:paraId="36FF856D" w14:textId="505A4FEC"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03AE677D" w14:textId="5A929DF9"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992" w:type="dxa"/>
            <w:tcBorders>
              <w:top w:val="nil"/>
              <w:left w:val="nil"/>
              <w:bottom w:val="nil"/>
              <w:right w:val="nil"/>
            </w:tcBorders>
            <w:shd w:val="clear" w:color="auto" w:fill="auto"/>
            <w:noWrap/>
            <w:vAlign w:val="bottom"/>
          </w:tcPr>
          <w:p w14:paraId="54C4E56D" w14:textId="71482617"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51" w:type="dxa"/>
            <w:tcBorders>
              <w:top w:val="nil"/>
              <w:left w:val="nil"/>
              <w:bottom w:val="nil"/>
              <w:right w:val="nil"/>
            </w:tcBorders>
            <w:shd w:val="clear" w:color="auto" w:fill="auto"/>
            <w:noWrap/>
            <w:vAlign w:val="bottom"/>
          </w:tcPr>
          <w:p w14:paraId="20A25739" w14:textId="709BE10A"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567" w:type="dxa"/>
            <w:tcBorders>
              <w:top w:val="nil"/>
              <w:left w:val="nil"/>
              <w:bottom w:val="nil"/>
              <w:right w:val="nil"/>
            </w:tcBorders>
            <w:shd w:val="clear" w:color="auto" w:fill="auto"/>
            <w:noWrap/>
            <w:vAlign w:val="bottom"/>
          </w:tcPr>
          <w:p w14:paraId="0EF8EA45" w14:textId="75C8A41B"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16" w:type="dxa"/>
            <w:tcBorders>
              <w:top w:val="nil"/>
              <w:left w:val="nil"/>
              <w:bottom w:val="nil"/>
              <w:right w:val="nil"/>
            </w:tcBorders>
            <w:shd w:val="clear" w:color="auto" w:fill="auto"/>
            <w:noWrap/>
            <w:vAlign w:val="bottom"/>
          </w:tcPr>
          <w:p w14:paraId="7E401442" w14:textId="6E0297A9"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1026" w:type="dxa"/>
            <w:tcBorders>
              <w:top w:val="nil"/>
              <w:left w:val="nil"/>
              <w:bottom w:val="nil"/>
              <w:right w:val="nil"/>
            </w:tcBorders>
            <w:shd w:val="clear" w:color="auto" w:fill="auto"/>
            <w:noWrap/>
            <w:vAlign w:val="bottom"/>
          </w:tcPr>
          <w:p w14:paraId="7B5614D8" w14:textId="1A7B1A31"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709" w:type="dxa"/>
            <w:tcBorders>
              <w:top w:val="nil"/>
              <w:left w:val="nil"/>
              <w:bottom w:val="nil"/>
              <w:right w:val="nil"/>
            </w:tcBorders>
            <w:vAlign w:val="bottom"/>
          </w:tcPr>
          <w:p w14:paraId="306A9FD3" w14:textId="7FBDC8BC"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992" w:type="dxa"/>
            <w:tcBorders>
              <w:top w:val="nil"/>
              <w:left w:val="nil"/>
              <w:bottom w:val="nil"/>
              <w:right w:val="nil"/>
            </w:tcBorders>
            <w:vAlign w:val="bottom"/>
          </w:tcPr>
          <w:p w14:paraId="05823726" w14:textId="35F687DE"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r>
      <w:tr w:rsidR="005A3457" w:rsidRPr="009128F0" w14:paraId="47612DC6" w14:textId="77777777" w:rsidTr="006202E7">
        <w:trPr>
          <w:trHeight w:val="113"/>
        </w:trPr>
        <w:tc>
          <w:tcPr>
            <w:tcW w:w="2487" w:type="dxa"/>
            <w:tcBorders>
              <w:top w:val="nil"/>
              <w:left w:val="nil"/>
              <w:bottom w:val="nil"/>
              <w:right w:val="nil"/>
            </w:tcBorders>
            <w:shd w:val="clear" w:color="auto" w:fill="auto"/>
            <w:vAlign w:val="center"/>
          </w:tcPr>
          <w:p w14:paraId="2C0F4B26" w14:textId="77777777" w:rsidR="005A3457" w:rsidRPr="009128F0" w:rsidRDefault="005A3457" w:rsidP="005A3457">
            <w:pPr>
              <w:ind w:left="-108"/>
              <w:rPr>
                <w:rFonts w:ascii="Arial" w:eastAsia="Arial Unicode MS" w:hAnsi="Arial" w:cs="Arial"/>
                <w:b/>
                <w:color w:val="000000" w:themeColor="text1"/>
                <w:sz w:val="14"/>
                <w:szCs w:val="14"/>
              </w:rPr>
            </w:pPr>
            <w:r w:rsidRPr="009128F0">
              <w:rPr>
                <w:rFonts w:ascii="Arial" w:eastAsia="Arial Unicode MS" w:hAnsi="Arial" w:cs="Arial"/>
                <w:b/>
                <w:color w:val="000000" w:themeColor="text1"/>
                <w:sz w:val="14"/>
                <w:szCs w:val="14"/>
              </w:rPr>
              <w:t xml:space="preserve">XI. Katılma Hesapları </w:t>
            </w:r>
            <w:r w:rsidRPr="009128F0">
              <w:rPr>
                <w:rFonts w:ascii="Arial" w:hAnsi="Arial" w:cs="Arial"/>
                <w:b/>
                <w:color w:val="000000" w:themeColor="text1"/>
                <w:sz w:val="14"/>
                <w:szCs w:val="14"/>
              </w:rPr>
              <w:t>Özel Fon Havuzları-YP</w:t>
            </w:r>
          </w:p>
        </w:tc>
        <w:tc>
          <w:tcPr>
            <w:tcW w:w="915" w:type="dxa"/>
            <w:tcBorders>
              <w:top w:val="nil"/>
              <w:left w:val="nil"/>
              <w:bottom w:val="nil"/>
              <w:right w:val="nil"/>
            </w:tcBorders>
            <w:shd w:val="clear" w:color="auto" w:fill="auto"/>
            <w:noWrap/>
            <w:vAlign w:val="bottom"/>
          </w:tcPr>
          <w:p w14:paraId="61C2A960" w14:textId="6D950650"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51" w:type="dxa"/>
            <w:tcBorders>
              <w:top w:val="nil"/>
              <w:left w:val="nil"/>
              <w:bottom w:val="nil"/>
              <w:right w:val="nil"/>
            </w:tcBorders>
            <w:shd w:val="clear" w:color="auto" w:fill="auto"/>
            <w:noWrap/>
            <w:vAlign w:val="bottom"/>
          </w:tcPr>
          <w:p w14:paraId="03E8A70A" w14:textId="2DA2357F"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992" w:type="dxa"/>
            <w:tcBorders>
              <w:top w:val="nil"/>
              <w:left w:val="nil"/>
              <w:bottom w:val="nil"/>
              <w:right w:val="nil"/>
            </w:tcBorders>
            <w:shd w:val="clear" w:color="auto" w:fill="auto"/>
            <w:noWrap/>
            <w:vAlign w:val="bottom"/>
          </w:tcPr>
          <w:p w14:paraId="0F5CD1F9" w14:textId="4D84F237"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51" w:type="dxa"/>
            <w:tcBorders>
              <w:top w:val="nil"/>
              <w:left w:val="nil"/>
              <w:bottom w:val="nil"/>
              <w:right w:val="nil"/>
            </w:tcBorders>
            <w:shd w:val="clear" w:color="auto" w:fill="auto"/>
            <w:noWrap/>
            <w:vAlign w:val="bottom"/>
          </w:tcPr>
          <w:p w14:paraId="76EFFECB" w14:textId="23269FAA"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567" w:type="dxa"/>
            <w:tcBorders>
              <w:top w:val="nil"/>
              <w:left w:val="nil"/>
              <w:bottom w:val="nil"/>
              <w:right w:val="nil"/>
            </w:tcBorders>
            <w:shd w:val="clear" w:color="auto" w:fill="auto"/>
            <w:noWrap/>
            <w:vAlign w:val="bottom"/>
          </w:tcPr>
          <w:p w14:paraId="700E9A91" w14:textId="63408C5C"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816" w:type="dxa"/>
            <w:tcBorders>
              <w:top w:val="nil"/>
              <w:left w:val="nil"/>
              <w:bottom w:val="nil"/>
              <w:right w:val="nil"/>
            </w:tcBorders>
            <w:shd w:val="clear" w:color="auto" w:fill="auto"/>
            <w:noWrap/>
            <w:vAlign w:val="bottom"/>
          </w:tcPr>
          <w:p w14:paraId="7B4CB15F" w14:textId="713C5C4B"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1026" w:type="dxa"/>
            <w:tcBorders>
              <w:top w:val="nil"/>
              <w:left w:val="nil"/>
              <w:bottom w:val="nil"/>
              <w:right w:val="nil"/>
            </w:tcBorders>
            <w:shd w:val="clear" w:color="auto" w:fill="auto"/>
            <w:noWrap/>
            <w:vAlign w:val="bottom"/>
          </w:tcPr>
          <w:p w14:paraId="483D7DBA" w14:textId="26C0A452"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709" w:type="dxa"/>
            <w:tcBorders>
              <w:top w:val="nil"/>
              <w:left w:val="nil"/>
              <w:bottom w:val="nil"/>
              <w:right w:val="nil"/>
            </w:tcBorders>
            <w:vAlign w:val="bottom"/>
          </w:tcPr>
          <w:p w14:paraId="7A0D17EB" w14:textId="2B724ADA"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c>
          <w:tcPr>
            <w:tcW w:w="992" w:type="dxa"/>
            <w:tcBorders>
              <w:top w:val="nil"/>
              <w:left w:val="nil"/>
              <w:bottom w:val="nil"/>
              <w:right w:val="nil"/>
            </w:tcBorders>
            <w:vAlign w:val="bottom"/>
          </w:tcPr>
          <w:p w14:paraId="635B79EC" w14:textId="6B442906" w:rsidR="005A3457" w:rsidRPr="009128F0" w:rsidRDefault="005A3457" w:rsidP="005A3457">
            <w:pPr>
              <w:jc w:val="right"/>
              <w:rPr>
                <w:rFonts w:ascii="Arial" w:hAnsi="Arial" w:cs="Arial"/>
                <w:b/>
                <w:color w:val="000000" w:themeColor="text1"/>
                <w:sz w:val="14"/>
                <w:szCs w:val="16"/>
              </w:rPr>
            </w:pPr>
            <w:r w:rsidRPr="00CE6AC5">
              <w:rPr>
                <w:rFonts w:ascii="Arial" w:hAnsi="Arial" w:cs="Arial"/>
                <w:b/>
                <w:color w:val="000000" w:themeColor="text1"/>
                <w:sz w:val="14"/>
                <w:szCs w:val="16"/>
              </w:rPr>
              <w:t>-</w:t>
            </w:r>
          </w:p>
        </w:tc>
      </w:tr>
      <w:tr w:rsidR="005A3457" w:rsidRPr="009128F0" w14:paraId="6A77F878" w14:textId="77777777" w:rsidTr="006202E7">
        <w:trPr>
          <w:trHeight w:val="113"/>
        </w:trPr>
        <w:tc>
          <w:tcPr>
            <w:tcW w:w="2487" w:type="dxa"/>
            <w:tcBorders>
              <w:top w:val="nil"/>
              <w:left w:val="nil"/>
              <w:right w:val="nil"/>
            </w:tcBorders>
            <w:shd w:val="clear" w:color="auto" w:fill="auto"/>
            <w:vAlign w:val="center"/>
          </w:tcPr>
          <w:p w14:paraId="7625D301" w14:textId="77777777" w:rsidR="005A3457" w:rsidRPr="009128F0" w:rsidRDefault="005A3457" w:rsidP="005A3457">
            <w:pPr>
              <w:ind w:firstLine="176"/>
              <w:rPr>
                <w:rFonts w:ascii="Arial" w:hAnsi="Arial" w:cs="Arial"/>
                <w:color w:val="000000" w:themeColor="text1"/>
                <w:sz w:val="14"/>
                <w:szCs w:val="14"/>
              </w:rPr>
            </w:pPr>
            <w:r w:rsidRPr="009128F0">
              <w:rPr>
                <w:rFonts w:ascii="Arial" w:hAnsi="Arial" w:cs="Arial"/>
                <w:color w:val="000000" w:themeColor="text1"/>
                <w:sz w:val="14"/>
                <w:szCs w:val="14"/>
              </w:rPr>
              <w:t>Yurtiçinde Yer. K.</w:t>
            </w:r>
          </w:p>
        </w:tc>
        <w:tc>
          <w:tcPr>
            <w:tcW w:w="915" w:type="dxa"/>
            <w:tcBorders>
              <w:top w:val="nil"/>
              <w:left w:val="nil"/>
              <w:right w:val="nil"/>
            </w:tcBorders>
            <w:shd w:val="clear" w:color="auto" w:fill="auto"/>
            <w:noWrap/>
            <w:vAlign w:val="bottom"/>
          </w:tcPr>
          <w:p w14:paraId="241CB18B" w14:textId="1DBF86D6"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51" w:type="dxa"/>
            <w:tcBorders>
              <w:top w:val="nil"/>
              <w:left w:val="nil"/>
              <w:right w:val="nil"/>
            </w:tcBorders>
            <w:shd w:val="clear" w:color="auto" w:fill="auto"/>
            <w:noWrap/>
            <w:vAlign w:val="bottom"/>
          </w:tcPr>
          <w:p w14:paraId="7BD3F5C9" w14:textId="5C5D8C13"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992" w:type="dxa"/>
            <w:tcBorders>
              <w:top w:val="nil"/>
              <w:left w:val="nil"/>
              <w:right w:val="nil"/>
            </w:tcBorders>
            <w:shd w:val="clear" w:color="auto" w:fill="auto"/>
            <w:noWrap/>
            <w:vAlign w:val="bottom"/>
          </w:tcPr>
          <w:p w14:paraId="0D892D7D" w14:textId="4D9C4641"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51" w:type="dxa"/>
            <w:tcBorders>
              <w:top w:val="nil"/>
              <w:left w:val="nil"/>
              <w:right w:val="nil"/>
            </w:tcBorders>
            <w:shd w:val="clear" w:color="auto" w:fill="auto"/>
            <w:noWrap/>
            <w:vAlign w:val="bottom"/>
          </w:tcPr>
          <w:p w14:paraId="62A2C57D" w14:textId="599BFC97"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567" w:type="dxa"/>
            <w:tcBorders>
              <w:top w:val="nil"/>
              <w:left w:val="nil"/>
              <w:right w:val="nil"/>
            </w:tcBorders>
            <w:shd w:val="clear" w:color="auto" w:fill="auto"/>
            <w:noWrap/>
            <w:vAlign w:val="bottom"/>
          </w:tcPr>
          <w:p w14:paraId="197F2547" w14:textId="470445CC"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16" w:type="dxa"/>
            <w:tcBorders>
              <w:top w:val="nil"/>
              <w:left w:val="nil"/>
              <w:right w:val="nil"/>
            </w:tcBorders>
            <w:shd w:val="clear" w:color="auto" w:fill="auto"/>
            <w:noWrap/>
            <w:vAlign w:val="bottom"/>
          </w:tcPr>
          <w:p w14:paraId="3DC5D89B" w14:textId="5001C980"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1026" w:type="dxa"/>
            <w:tcBorders>
              <w:top w:val="nil"/>
              <w:left w:val="nil"/>
              <w:right w:val="nil"/>
            </w:tcBorders>
            <w:shd w:val="clear" w:color="auto" w:fill="auto"/>
            <w:noWrap/>
            <w:vAlign w:val="bottom"/>
          </w:tcPr>
          <w:p w14:paraId="6A13748B" w14:textId="5250C1EA"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709" w:type="dxa"/>
            <w:tcBorders>
              <w:top w:val="nil"/>
              <w:left w:val="nil"/>
              <w:right w:val="nil"/>
            </w:tcBorders>
            <w:vAlign w:val="bottom"/>
          </w:tcPr>
          <w:p w14:paraId="076AE838" w14:textId="55AEF317"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992" w:type="dxa"/>
            <w:tcBorders>
              <w:top w:val="nil"/>
              <w:left w:val="nil"/>
              <w:right w:val="nil"/>
            </w:tcBorders>
            <w:vAlign w:val="bottom"/>
          </w:tcPr>
          <w:p w14:paraId="2B5B5927" w14:textId="1B810F02"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r>
      <w:tr w:rsidR="005A3457" w:rsidRPr="009128F0" w14:paraId="1D059476" w14:textId="77777777" w:rsidTr="006202E7">
        <w:trPr>
          <w:trHeight w:val="113"/>
        </w:trPr>
        <w:tc>
          <w:tcPr>
            <w:tcW w:w="2487" w:type="dxa"/>
            <w:tcBorders>
              <w:top w:val="nil"/>
              <w:left w:val="nil"/>
              <w:right w:val="nil"/>
            </w:tcBorders>
            <w:shd w:val="clear" w:color="auto" w:fill="auto"/>
            <w:vAlign w:val="center"/>
          </w:tcPr>
          <w:p w14:paraId="1784027E" w14:textId="77777777" w:rsidR="005A3457" w:rsidRPr="009128F0" w:rsidRDefault="005A3457" w:rsidP="005A3457">
            <w:pPr>
              <w:ind w:firstLine="176"/>
              <w:rPr>
                <w:rFonts w:ascii="Arial" w:hAnsi="Arial" w:cs="Arial"/>
                <w:color w:val="000000" w:themeColor="text1"/>
                <w:sz w:val="14"/>
                <w:szCs w:val="14"/>
              </w:rPr>
            </w:pPr>
            <w:r w:rsidRPr="009128F0">
              <w:rPr>
                <w:rFonts w:ascii="Arial" w:hAnsi="Arial" w:cs="Arial"/>
                <w:color w:val="000000" w:themeColor="text1"/>
                <w:sz w:val="14"/>
                <w:szCs w:val="14"/>
              </w:rPr>
              <w:t>Yurtdışında Yer. K.</w:t>
            </w:r>
          </w:p>
        </w:tc>
        <w:tc>
          <w:tcPr>
            <w:tcW w:w="915" w:type="dxa"/>
            <w:tcBorders>
              <w:top w:val="nil"/>
              <w:left w:val="nil"/>
              <w:right w:val="nil"/>
            </w:tcBorders>
            <w:shd w:val="clear" w:color="auto" w:fill="auto"/>
            <w:noWrap/>
            <w:vAlign w:val="bottom"/>
          </w:tcPr>
          <w:p w14:paraId="3E6048A8" w14:textId="6DA5AA07"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51" w:type="dxa"/>
            <w:tcBorders>
              <w:top w:val="nil"/>
              <w:left w:val="nil"/>
              <w:right w:val="nil"/>
            </w:tcBorders>
            <w:shd w:val="clear" w:color="auto" w:fill="auto"/>
            <w:noWrap/>
            <w:vAlign w:val="bottom"/>
          </w:tcPr>
          <w:p w14:paraId="0ED0274E" w14:textId="3CF1718E"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992" w:type="dxa"/>
            <w:tcBorders>
              <w:top w:val="nil"/>
              <w:left w:val="nil"/>
              <w:right w:val="nil"/>
            </w:tcBorders>
            <w:shd w:val="clear" w:color="auto" w:fill="auto"/>
            <w:noWrap/>
            <w:vAlign w:val="bottom"/>
          </w:tcPr>
          <w:p w14:paraId="62809FBE" w14:textId="6CFB24B6"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51" w:type="dxa"/>
            <w:tcBorders>
              <w:top w:val="nil"/>
              <w:left w:val="nil"/>
              <w:right w:val="nil"/>
            </w:tcBorders>
            <w:shd w:val="clear" w:color="auto" w:fill="auto"/>
            <w:noWrap/>
            <w:vAlign w:val="bottom"/>
          </w:tcPr>
          <w:p w14:paraId="7B7D3601" w14:textId="4874BDE3"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567" w:type="dxa"/>
            <w:tcBorders>
              <w:top w:val="nil"/>
              <w:left w:val="nil"/>
              <w:right w:val="nil"/>
            </w:tcBorders>
            <w:shd w:val="clear" w:color="auto" w:fill="auto"/>
            <w:noWrap/>
            <w:vAlign w:val="bottom"/>
          </w:tcPr>
          <w:p w14:paraId="0D8DB97B" w14:textId="04282553"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816" w:type="dxa"/>
            <w:tcBorders>
              <w:top w:val="nil"/>
              <w:left w:val="nil"/>
              <w:right w:val="nil"/>
            </w:tcBorders>
            <w:shd w:val="clear" w:color="auto" w:fill="auto"/>
            <w:noWrap/>
            <w:vAlign w:val="bottom"/>
          </w:tcPr>
          <w:p w14:paraId="11115391" w14:textId="315CEA01"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1026" w:type="dxa"/>
            <w:tcBorders>
              <w:top w:val="nil"/>
              <w:left w:val="nil"/>
              <w:right w:val="nil"/>
            </w:tcBorders>
            <w:shd w:val="clear" w:color="auto" w:fill="auto"/>
            <w:noWrap/>
            <w:vAlign w:val="bottom"/>
          </w:tcPr>
          <w:p w14:paraId="60BF97C6" w14:textId="4CE25DCE"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709" w:type="dxa"/>
            <w:tcBorders>
              <w:top w:val="nil"/>
              <w:left w:val="nil"/>
              <w:right w:val="nil"/>
            </w:tcBorders>
            <w:vAlign w:val="bottom"/>
          </w:tcPr>
          <w:p w14:paraId="312E6651" w14:textId="56C25B43"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c>
          <w:tcPr>
            <w:tcW w:w="992" w:type="dxa"/>
            <w:tcBorders>
              <w:top w:val="nil"/>
              <w:left w:val="nil"/>
              <w:right w:val="nil"/>
            </w:tcBorders>
            <w:vAlign w:val="bottom"/>
          </w:tcPr>
          <w:p w14:paraId="5C17EDAB" w14:textId="57B78C62" w:rsidR="005A3457" w:rsidRPr="009128F0" w:rsidRDefault="005A3457" w:rsidP="005A3457">
            <w:pPr>
              <w:jc w:val="right"/>
              <w:rPr>
                <w:rFonts w:ascii="Arial" w:hAnsi="Arial" w:cs="Arial"/>
                <w:color w:val="000000" w:themeColor="text1"/>
                <w:sz w:val="14"/>
                <w:szCs w:val="16"/>
              </w:rPr>
            </w:pPr>
            <w:r>
              <w:rPr>
                <w:rFonts w:ascii="Arial" w:hAnsi="Arial" w:cs="Arial"/>
                <w:color w:val="000000" w:themeColor="text1"/>
                <w:sz w:val="14"/>
                <w:szCs w:val="16"/>
              </w:rPr>
              <w:t>-</w:t>
            </w:r>
          </w:p>
        </w:tc>
      </w:tr>
      <w:tr w:rsidR="005A3457" w:rsidRPr="009128F0" w14:paraId="172075F5" w14:textId="77777777" w:rsidTr="006202E7">
        <w:trPr>
          <w:trHeight w:val="113"/>
        </w:trPr>
        <w:tc>
          <w:tcPr>
            <w:tcW w:w="2487" w:type="dxa"/>
            <w:tcBorders>
              <w:left w:val="nil"/>
              <w:bottom w:val="single" w:sz="4" w:space="0" w:color="auto"/>
              <w:right w:val="nil"/>
            </w:tcBorders>
            <w:shd w:val="clear" w:color="auto" w:fill="auto"/>
            <w:vAlign w:val="bottom"/>
          </w:tcPr>
          <w:p w14:paraId="7A1D3673" w14:textId="77777777" w:rsidR="005A3457" w:rsidRPr="009128F0" w:rsidRDefault="005A3457" w:rsidP="005A3457">
            <w:pPr>
              <w:ind w:left="269"/>
              <w:rPr>
                <w:rFonts w:ascii="Arial" w:hAnsi="Arial" w:cs="Arial"/>
                <w:color w:val="000000" w:themeColor="text1"/>
                <w:sz w:val="14"/>
                <w:szCs w:val="14"/>
              </w:rPr>
            </w:pPr>
          </w:p>
        </w:tc>
        <w:tc>
          <w:tcPr>
            <w:tcW w:w="915" w:type="dxa"/>
            <w:tcBorders>
              <w:left w:val="nil"/>
              <w:bottom w:val="single" w:sz="4" w:space="0" w:color="auto"/>
              <w:right w:val="nil"/>
            </w:tcBorders>
            <w:shd w:val="clear" w:color="auto" w:fill="auto"/>
            <w:noWrap/>
            <w:vAlign w:val="bottom"/>
          </w:tcPr>
          <w:p w14:paraId="4DBED3D6" w14:textId="77777777" w:rsidR="005A3457" w:rsidRPr="009128F0" w:rsidRDefault="005A3457" w:rsidP="005A3457">
            <w:pPr>
              <w:ind w:right="-15"/>
              <w:jc w:val="right"/>
              <w:rPr>
                <w:rFonts w:ascii="Arial" w:hAnsi="Arial"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2CD18E89" w14:textId="77777777" w:rsidR="005A3457" w:rsidRPr="009128F0" w:rsidRDefault="005A3457" w:rsidP="005A3457">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shd w:val="clear" w:color="auto" w:fill="auto"/>
            <w:noWrap/>
            <w:vAlign w:val="bottom"/>
          </w:tcPr>
          <w:p w14:paraId="7E55F6C8" w14:textId="77777777" w:rsidR="005A3457" w:rsidRPr="009128F0" w:rsidRDefault="005A3457" w:rsidP="005A3457">
            <w:pPr>
              <w:ind w:right="-15"/>
              <w:jc w:val="right"/>
              <w:rPr>
                <w:rFonts w:ascii="Arial" w:hAnsi="Arial"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42E94EC4" w14:textId="77777777" w:rsidR="005A3457" w:rsidRPr="009128F0" w:rsidRDefault="005A3457" w:rsidP="005A3457">
            <w:pPr>
              <w:ind w:right="-15"/>
              <w:jc w:val="right"/>
              <w:rPr>
                <w:rFonts w:ascii="Arial" w:hAnsi="Arial" w:cs="Arial"/>
                <w:color w:val="000000" w:themeColor="text1"/>
                <w:sz w:val="14"/>
                <w:szCs w:val="16"/>
              </w:rPr>
            </w:pPr>
          </w:p>
        </w:tc>
        <w:tc>
          <w:tcPr>
            <w:tcW w:w="567" w:type="dxa"/>
            <w:tcBorders>
              <w:left w:val="nil"/>
              <w:bottom w:val="single" w:sz="4" w:space="0" w:color="auto"/>
              <w:right w:val="nil"/>
            </w:tcBorders>
            <w:shd w:val="clear" w:color="auto" w:fill="auto"/>
            <w:noWrap/>
            <w:vAlign w:val="bottom"/>
          </w:tcPr>
          <w:p w14:paraId="0B7F95A4" w14:textId="77777777" w:rsidR="005A3457" w:rsidRPr="009128F0" w:rsidRDefault="005A3457" w:rsidP="005A3457">
            <w:pPr>
              <w:ind w:right="-15"/>
              <w:jc w:val="right"/>
              <w:rPr>
                <w:rFonts w:ascii="Arial" w:hAnsi="Arial" w:cs="Arial"/>
                <w:color w:val="000000" w:themeColor="text1"/>
                <w:sz w:val="14"/>
                <w:szCs w:val="16"/>
              </w:rPr>
            </w:pPr>
          </w:p>
        </w:tc>
        <w:tc>
          <w:tcPr>
            <w:tcW w:w="816" w:type="dxa"/>
            <w:tcBorders>
              <w:left w:val="nil"/>
              <w:bottom w:val="single" w:sz="4" w:space="0" w:color="auto"/>
              <w:right w:val="nil"/>
            </w:tcBorders>
            <w:shd w:val="clear" w:color="auto" w:fill="auto"/>
            <w:noWrap/>
            <w:vAlign w:val="bottom"/>
          </w:tcPr>
          <w:p w14:paraId="389C5F4A" w14:textId="77777777" w:rsidR="005A3457" w:rsidRPr="009128F0" w:rsidRDefault="005A3457" w:rsidP="005A3457">
            <w:pPr>
              <w:ind w:right="-15"/>
              <w:jc w:val="right"/>
              <w:rPr>
                <w:rFonts w:ascii="Arial" w:hAnsi="Arial" w:cs="Arial"/>
                <w:color w:val="000000" w:themeColor="text1"/>
                <w:sz w:val="14"/>
                <w:szCs w:val="16"/>
              </w:rPr>
            </w:pPr>
          </w:p>
        </w:tc>
        <w:tc>
          <w:tcPr>
            <w:tcW w:w="1026" w:type="dxa"/>
            <w:tcBorders>
              <w:left w:val="nil"/>
              <w:bottom w:val="single" w:sz="4" w:space="0" w:color="auto"/>
              <w:right w:val="nil"/>
            </w:tcBorders>
            <w:shd w:val="clear" w:color="auto" w:fill="auto"/>
            <w:noWrap/>
            <w:vAlign w:val="bottom"/>
          </w:tcPr>
          <w:p w14:paraId="620061E3" w14:textId="77777777" w:rsidR="005A3457" w:rsidRPr="009128F0" w:rsidRDefault="005A3457" w:rsidP="005A3457">
            <w:pPr>
              <w:ind w:right="-15"/>
              <w:jc w:val="right"/>
              <w:rPr>
                <w:rFonts w:ascii="Arial" w:hAnsi="Arial" w:cs="Arial"/>
                <w:color w:val="000000" w:themeColor="text1"/>
                <w:sz w:val="14"/>
                <w:szCs w:val="16"/>
              </w:rPr>
            </w:pPr>
          </w:p>
        </w:tc>
        <w:tc>
          <w:tcPr>
            <w:tcW w:w="709" w:type="dxa"/>
            <w:tcBorders>
              <w:left w:val="nil"/>
              <w:bottom w:val="single" w:sz="4" w:space="0" w:color="auto"/>
              <w:right w:val="nil"/>
            </w:tcBorders>
            <w:vAlign w:val="bottom"/>
          </w:tcPr>
          <w:p w14:paraId="43B830A9" w14:textId="77777777" w:rsidR="005A3457" w:rsidRPr="009128F0" w:rsidRDefault="005A3457" w:rsidP="005A3457">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vAlign w:val="bottom"/>
          </w:tcPr>
          <w:p w14:paraId="0C2F8C27" w14:textId="77777777" w:rsidR="005A3457" w:rsidRPr="009128F0" w:rsidRDefault="005A3457" w:rsidP="005A3457">
            <w:pPr>
              <w:ind w:right="-15"/>
              <w:jc w:val="right"/>
              <w:rPr>
                <w:rFonts w:ascii="Arial" w:hAnsi="Arial" w:cs="Arial"/>
                <w:b/>
                <w:color w:val="000000" w:themeColor="text1"/>
                <w:sz w:val="14"/>
                <w:szCs w:val="16"/>
              </w:rPr>
            </w:pPr>
          </w:p>
        </w:tc>
      </w:tr>
      <w:tr w:rsidR="005A3457" w:rsidRPr="009128F0" w14:paraId="41FCEE5B" w14:textId="77777777" w:rsidTr="006202E7">
        <w:trPr>
          <w:trHeight w:val="113"/>
        </w:trPr>
        <w:tc>
          <w:tcPr>
            <w:tcW w:w="2487" w:type="dxa"/>
            <w:tcBorders>
              <w:top w:val="single" w:sz="4" w:space="0" w:color="auto"/>
              <w:left w:val="nil"/>
              <w:bottom w:val="double" w:sz="4" w:space="0" w:color="auto"/>
              <w:right w:val="nil"/>
            </w:tcBorders>
            <w:shd w:val="clear" w:color="auto" w:fill="auto"/>
            <w:vAlign w:val="bottom"/>
          </w:tcPr>
          <w:p w14:paraId="5359FDE9" w14:textId="77777777" w:rsidR="005A3457" w:rsidRPr="009128F0" w:rsidRDefault="005A3457" w:rsidP="005A3457">
            <w:pPr>
              <w:ind w:left="-108"/>
              <w:rPr>
                <w:rFonts w:ascii="Arial" w:hAnsi="Arial" w:cs="Arial"/>
                <w:b/>
                <w:color w:val="000000" w:themeColor="text1"/>
                <w:sz w:val="14"/>
                <w:szCs w:val="14"/>
              </w:rPr>
            </w:pPr>
            <w:r w:rsidRPr="009128F0">
              <w:rPr>
                <w:rFonts w:ascii="Arial" w:eastAsia="Arial Unicode MS" w:hAnsi="Arial" w:cs="Arial"/>
                <w:b/>
                <w:color w:val="000000" w:themeColor="text1"/>
                <w:sz w:val="14"/>
                <w:szCs w:val="14"/>
              </w:rPr>
              <w:t>Toplam (I+II+</w:t>
            </w:r>
            <w:proofErr w:type="gramStart"/>
            <w:r w:rsidRPr="009128F0">
              <w:rPr>
                <w:rFonts w:ascii="Arial" w:eastAsia="Arial Unicode MS" w:hAnsi="Arial" w:cs="Arial"/>
                <w:b/>
                <w:color w:val="000000" w:themeColor="text1"/>
                <w:sz w:val="14"/>
                <w:szCs w:val="14"/>
              </w:rPr>
              <w:t>…..</w:t>
            </w:r>
            <w:proofErr w:type="gramEnd"/>
            <w:r w:rsidRPr="009128F0">
              <w:rPr>
                <w:rFonts w:ascii="Arial" w:eastAsia="Arial Unicode MS" w:hAnsi="Arial" w:cs="Arial"/>
                <w:b/>
                <w:color w:val="000000" w:themeColor="text1"/>
                <w:sz w:val="14"/>
                <w:szCs w:val="14"/>
              </w:rPr>
              <w:t>+IX+X+XI)</w:t>
            </w:r>
          </w:p>
        </w:tc>
        <w:tc>
          <w:tcPr>
            <w:tcW w:w="915" w:type="dxa"/>
            <w:tcBorders>
              <w:top w:val="single" w:sz="4" w:space="0" w:color="auto"/>
              <w:left w:val="nil"/>
              <w:bottom w:val="double" w:sz="4" w:space="0" w:color="auto"/>
              <w:right w:val="nil"/>
            </w:tcBorders>
            <w:shd w:val="clear" w:color="auto" w:fill="auto"/>
            <w:noWrap/>
            <w:vAlign w:val="bottom"/>
          </w:tcPr>
          <w:p w14:paraId="3E6EBF8B" w14:textId="628853B8" w:rsidR="005A3457" w:rsidRPr="009128F0" w:rsidRDefault="005A3457" w:rsidP="005A3457">
            <w:pPr>
              <w:jc w:val="right"/>
              <w:rPr>
                <w:rFonts w:ascii="Arial" w:hAnsi="Arial" w:cs="Arial"/>
                <w:b/>
                <w:color w:val="000000" w:themeColor="text1"/>
                <w:sz w:val="14"/>
                <w:szCs w:val="16"/>
              </w:rPr>
            </w:pPr>
            <w:r w:rsidRPr="00BB6B43">
              <w:rPr>
                <w:rFonts w:ascii="Arial" w:hAnsi="Arial" w:cs="Arial"/>
                <w:b/>
                <w:color w:val="000000" w:themeColor="text1"/>
                <w:sz w:val="14"/>
                <w:szCs w:val="16"/>
              </w:rPr>
              <w:t>7.152.717</w:t>
            </w:r>
          </w:p>
        </w:tc>
        <w:tc>
          <w:tcPr>
            <w:tcW w:w="851" w:type="dxa"/>
            <w:tcBorders>
              <w:top w:val="single" w:sz="4" w:space="0" w:color="auto"/>
              <w:left w:val="nil"/>
              <w:bottom w:val="double" w:sz="4" w:space="0" w:color="auto"/>
              <w:right w:val="nil"/>
            </w:tcBorders>
            <w:shd w:val="clear" w:color="auto" w:fill="auto"/>
            <w:noWrap/>
            <w:vAlign w:val="bottom"/>
          </w:tcPr>
          <w:p w14:paraId="39B7008D" w14:textId="68902DD9" w:rsidR="005A3457" w:rsidRPr="009128F0" w:rsidRDefault="005A3457" w:rsidP="005A3457">
            <w:pPr>
              <w:jc w:val="right"/>
              <w:rPr>
                <w:rFonts w:ascii="Arial" w:hAnsi="Arial" w:cs="Arial"/>
                <w:b/>
                <w:color w:val="000000" w:themeColor="text1"/>
                <w:sz w:val="14"/>
                <w:szCs w:val="16"/>
              </w:rPr>
            </w:pPr>
            <w:r w:rsidRPr="00BB6B43">
              <w:rPr>
                <w:rFonts w:ascii="Arial" w:hAnsi="Arial" w:cs="Arial"/>
                <w:b/>
                <w:color w:val="000000" w:themeColor="text1"/>
                <w:sz w:val="14"/>
                <w:szCs w:val="16"/>
              </w:rPr>
              <w:t>5.615.066</w:t>
            </w:r>
          </w:p>
        </w:tc>
        <w:tc>
          <w:tcPr>
            <w:tcW w:w="992" w:type="dxa"/>
            <w:tcBorders>
              <w:top w:val="single" w:sz="4" w:space="0" w:color="auto"/>
              <w:left w:val="nil"/>
              <w:bottom w:val="double" w:sz="4" w:space="0" w:color="auto"/>
              <w:right w:val="nil"/>
            </w:tcBorders>
            <w:shd w:val="clear" w:color="auto" w:fill="auto"/>
            <w:noWrap/>
            <w:vAlign w:val="bottom"/>
          </w:tcPr>
          <w:p w14:paraId="3C9CFEE2" w14:textId="55F07CE9" w:rsidR="005A3457" w:rsidRPr="009128F0" w:rsidRDefault="005A3457" w:rsidP="005A3457">
            <w:pPr>
              <w:jc w:val="right"/>
              <w:rPr>
                <w:rFonts w:ascii="Arial" w:hAnsi="Arial" w:cs="Arial"/>
                <w:b/>
                <w:color w:val="000000" w:themeColor="text1"/>
                <w:sz w:val="14"/>
                <w:szCs w:val="16"/>
              </w:rPr>
            </w:pPr>
            <w:r w:rsidRPr="00BB6B43">
              <w:rPr>
                <w:rFonts w:ascii="Arial" w:hAnsi="Arial" w:cs="Arial"/>
                <w:b/>
                <w:color w:val="000000" w:themeColor="text1"/>
                <w:sz w:val="14"/>
                <w:szCs w:val="16"/>
              </w:rPr>
              <w:t>10.726.891</w:t>
            </w:r>
          </w:p>
        </w:tc>
        <w:tc>
          <w:tcPr>
            <w:tcW w:w="851" w:type="dxa"/>
            <w:tcBorders>
              <w:top w:val="single" w:sz="4" w:space="0" w:color="auto"/>
              <w:left w:val="nil"/>
              <w:bottom w:val="double" w:sz="4" w:space="0" w:color="auto"/>
              <w:right w:val="nil"/>
            </w:tcBorders>
            <w:shd w:val="clear" w:color="auto" w:fill="auto"/>
            <w:noWrap/>
            <w:vAlign w:val="bottom"/>
          </w:tcPr>
          <w:p w14:paraId="6DEAFFE3" w14:textId="1EE5D494" w:rsidR="005A3457" w:rsidRPr="009128F0" w:rsidRDefault="005A3457" w:rsidP="005A3457">
            <w:pPr>
              <w:jc w:val="right"/>
              <w:rPr>
                <w:rFonts w:ascii="Arial" w:hAnsi="Arial" w:cs="Arial"/>
                <w:b/>
                <w:color w:val="000000" w:themeColor="text1"/>
                <w:sz w:val="14"/>
                <w:szCs w:val="16"/>
              </w:rPr>
            </w:pPr>
            <w:r w:rsidRPr="00BB6B43">
              <w:rPr>
                <w:rFonts w:ascii="Arial" w:hAnsi="Arial" w:cs="Arial"/>
                <w:b/>
                <w:color w:val="000000" w:themeColor="text1"/>
                <w:sz w:val="14"/>
                <w:szCs w:val="16"/>
              </w:rPr>
              <w:t>562.687</w:t>
            </w:r>
          </w:p>
        </w:tc>
        <w:tc>
          <w:tcPr>
            <w:tcW w:w="567" w:type="dxa"/>
            <w:tcBorders>
              <w:top w:val="single" w:sz="4" w:space="0" w:color="auto"/>
              <w:left w:val="nil"/>
              <w:bottom w:val="double" w:sz="4" w:space="0" w:color="auto"/>
              <w:right w:val="nil"/>
            </w:tcBorders>
            <w:shd w:val="clear" w:color="auto" w:fill="auto"/>
            <w:noWrap/>
            <w:vAlign w:val="bottom"/>
          </w:tcPr>
          <w:p w14:paraId="6B6794DC" w14:textId="43BCE38D" w:rsidR="005A3457" w:rsidRPr="009128F0" w:rsidRDefault="005A3457" w:rsidP="005A3457">
            <w:pPr>
              <w:jc w:val="right"/>
              <w:rPr>
                <w:rFonts w:ascii="Arial" w:hAnsi="Arial" w:cs="Arial"/>
                <w:b/>
                <w:color w:val="000000" w:themeColor="text1"/>
                <w:sz w:val="14"/>
                <w:szCs w:val="16"/>
              </w:rPr>
            </w:pPr>
            <w:r>
              <w:rPr>
                <w:rFonts w:ascii="Arial" w:hAnsi="Arial" w:cs="Arial"/>
                <w:b/>
                <w:color w:val="000000" w:themeColor="text1"/>
                <w:sz w:val="14"/>
                <w:szCs w:val="16"/>
              </w:rPr>
              <w:t>-</w:t>
            </w:r>
          </w:p>
        </w:tc>
        <w:tc>
          <w:tcPr>
            <w:tcW w:w="816" w:type="dxa"/>
            <w:tcBorders>
              <w:top w:val="single" w:sz="4" w:space="0" w:color="auto"/>
              <w:left w:val="nil"/>
              <w:bottom w:val="double" w:sz="4" w:space="0" w:color="auto"/>
              <w:right w:val="nil"/>
            </w:tcBorders>
            <w:shd w:val="clear" w:color="auto" w:fill="auto"/>
            <w:noWrap/>
            <w:vAlign w:val="bottom"/>
          </w:tcPr>
          <w:p w14:paraId="7FC69D40" w14:textId="03D9071B" w:rsidR="005A3457" w:rsidRPr="009128F0" w:rsidRDefault="005A3457" w:rsidP="005A3457">
            <w:pPr>
              <w:jc w:val="right"/>
              <w:rPr>
                <w:rFonts w:ascii="Arial" w:hAnsi="Arial" w:cs="Arial"/>
                <w:b/>
                <w:color w:val="000000" w:themeColor="text1"/>
                <w:sz w:val="14"/>
                <w:szCs w:val="16"/>
              </w:rPr>
            </w:pPr>
            <w:r w:rsidRPr="00BB6B43">
              <w:rPr>
                <w:rFonts w:ascii="Arial" w:hAnsi="Arial" w:cs="Arial"/>
                <w:b/>
                <w:color w:val="000000" w:themeColor="text1"/>
                <w:sz w:val="14"/>
                <w:szCs w:val="16"/>
              </w:rPr>
              <w:t>118.349</w:t>
            </w:r>
          </w:p>
        </w:tc>
        <w:tc>
          <w:tcPr>
            <w:tcW w:w="1026" w:type="dxa"/>
            <w:tcBorders>
              <w:top w:val="single" w:sz="4" w:space="0" w:color="auto"/>
              <w:left w:val="nil"/>
              <w:bottom w:val="double" w:sz="4" w:space="0" w:color="auto"/>
              <w:right w:val="nil"/>
            </w:tcBorders>
            <w:shd w:val="clear" w:color="auto" w:fill="auto"/>
            <w:noWrap/>
            <w:vAlign w:val="bottom"/>
          </w:tcPr>
          <w:p w14:paraId="018B9EA8" w14:textId="6585DF46" w:rsidR="005A3457" w:rsidRPr="009128F0" w:rsidRDefault="005A3457" w:rsidP="005A3457">
            <w:pPr>
              <w:jc w:val="right"/>
              <w:rPr>
                <w:rFonts w:ascii="Arial" w:hAnsi="Arial" w:cs="Arial"/>
                <w:b/>
                <w:color w:val="000000" w:themeColor="text1"/>
                <w:sz w:val="14"/>
                <w:szCs w:val="16"/>
              </w:rPr>
            </w:pPr>
            <w:r w:rsidRPr="00BB6B43">
              <w:rPr>
                <w:rFonts w:ascii="Arial" w:hAnsi="Arial" w:cs="Arial"/>
                <w:b/>
                <w:color w:val="000000" w:themeColor="text1"/>
                <w:sz w:val="14"/>
                <w:szCs w:val="16"/>
              </w:rPr>
              <w:t>1.061.070</w:t>
            </w:r>
          </w:p>
        </w:tc>
        <w:tc>
          <w:tcPr>
            <w:tcW w:w="709" w:type="dxa"/>
            <w:tcBorders>
              <w:top w:val="single" w:sz="4" w:space="0" w:color="auto"/>
              <w:left w:val="nil"/>
              <w:bottom w:val="double" w:sz="4" w:space="0" w:color="auto"/>
              <w:right w:val="nil"/>
            </w:tcBorders>
            <w:vAlign w:val="bottom"/>
          </w:tcPr>
          <w:p w14:paraId="645256FD" w14:textId="5B709EBB" w:rsidR="005A3457" w:rsidRPr="009128F0" w:rsidRDefault="005A3457" w:rsidP="005A3457">
            <w:pPr>
              <w:jc w:val="right"/>
              <w:rPr>
                <w:rFonts w:ascii="Arial" w:hAnsi="Arial" w:cs="Arial"/>
                <w:b/>
                <w:color w:val="000000" w:themeColor="text1"/>
                <w:sz w:val="14"/>
                <w:szCs w:val="16"/>
              </w:rPr>
            </w:pPr>
            <w:r w:rsidRPr="00BB6B43">
              <w:rPr>
                <w:rFonts w:ascii="Arial" w:hAnsi="Arial" w:cs="Arial"/>
                <w:b/>
                <w:color w:val="000000" w:themeColor="text1"/>
                <w:sz w:val="14"/>
                <w:szCs w:val="16"/>
              </w:rPr>
              <w:t>7.064</w:t>
            </w:r>
          </w:p>
        </w:tc>
        <w:tc>
          <w:tcPr>
            <w:tcW w:w="992" w:type="dxa"/>
            <w:tcBorders>
              <w:top w:val="single" w:sz="4" w:space="0" w:color="auto"/>
              <w:left w:val="nil"/>
              <w:bottom w:val="double" w:sz="4" w:space="0" w:color="auto"/>
              <w:right w:val="nil"/>
            </w:tcBorders>
            <w:vAlign w:val="bottom"/>
          </w:tcPr>
          <w:p w14:paraId="45E01E73" w14:textId="5D044508" w:rsidR="005A3457" w:rsidRPr="009128F0" w:rsidRDefault="005A3457" w:rsidP="005A3457">
            <w:pPr>
              <w:jc w:val="right"/>
              <w:rPr>
                <w:rFonts w:ascii="Arial" w:hAnsi="Arial" w:cs="Arial"/>
                <w:b/>
                <w:color w:val="000000" w:themeColor="text1"/>
                <w:sz w:val="14"/>
                <w:szCs w:val="16"/>
              </w:rPr>
            </w:pPr>
            <w:r w:rsidRPr="00BB6B43">
              <w:rPr>
                <w:rFonts w:ascii="Arial" w:hAnsi="Arial" w:cs="Arial"/>
                <w:b/>
                <w:color w:val="000000" w:themeColor="text1"/>
                <w:sz w:val="14"/>
                <w:szCs w:val="16"/>
              </w:rPr>
              <w:t>25.243.844</w:t>
            </w:r>
          </w:p>
        </w:tc>
      </w:tr>
    </w:tbl>
    <w:p w14:paraId="1F50E4F7" w14:textId="77777777" w:rsidR="009B345A" w:rsidRPr="009128F0" w:rsidRDefault="00136C29" w:rsidP="00900783">
      <w:pPr>
        <w:spacing w:before="120" w:after="120"/>
        <w:ind w:left="-616"/>
        <w:jc w:val="both"/>
        <w:rPr>
          <w:rFonts w:ascii="Arial" w:hAnsi="Arial" w:cs="Arial"/>
          <w:b/>
          <w:color w:val="000000" w:themeColor="text1"/>
          <w:sz w:val="20"/>
          <w:szCs w:val="20"/>
        </w:rPr>
      </w:pPr>
      <w:r w:rsidRPr="009128F0">
        <w:rPr>
          <w:rFonts w:ascii="Arial" w:hAnsi="Arial" w:cs="Arial"/>
          <w:b/>
          <w:color w:val="000000" w:themeColor="text1"/>
          <w:sz w:val="20"/>
          <w:szCs w:val="20"/>
        </w:rPr>
        <w:br w:type="page"/>
      </w:r>
      <w:r w:rsidR="009B345A" w:rsidRPr="009128F0">
        <w:rPr>
          <w:rFonts w:ascii="Arial" w:hAnsi="Arial" w:cs="Arial"/>
          <w:b/>
          <w:color w:val="000000" w:themeColor="text1"/>
          <w:sz w:val="20"/>
          <w:szCs w:val="20"/>
        </w:rPr>
        <w:lastRenderedPageBreak/>
        <w:t>II.</w:t>
      </w:r>
      <w:r w:rsidR="009B345A" w:rsidRPr="009128F0">
        <w:rPr>
          <w:rFonts w:ascii="Arial" w:hAnsi="Arial" w:cs="Arial"/>
          <w:b/>
          <w:color w:val="000000" w:themeColor="text1"/>
          <w:sz w:val="20"/>
          <w:szCs w:val="20"/>
        </w:rPr>
        <w:tab/>
        <w:t xml:space="preserve">Konsolide bilançonun pasif hesaplarına ilişkin açıklama ve dipnotlar (devamı): </w:t>
      </w:r>
    </w:p>
    <w:p w14:paraId="7D6C8B47" w14:textId="77777777" w:rsidR="00136C29" w:rsidRPr="009128F0" w:rsidRDefault="00C34668" w:rsidP="00900783">
      <w:pPr>
        <w:pStyle w:val="GvdeMetniGirintisi"/>
        <w:spacing w:before="120" w:after="120"/>
        <w:ind w:right="-110" w:hanging="602"/>
        <w:rPr>
          <w:rFonts w:ascii="Arial" w:hAnsi="Arial" w:cs="Arial"/>
          <w:b/>
          <w:color w:val="000000" w:themeColor="text1"/>
          <w:sz w:val="20"/>
          <w:szCs w:val="20"/>
        </w:rPr>
      </w:pPr>
      <w:proofErr w:type="gramStart"/>
      <w:r w:rsidRPr="009128F0">
        <w:rPr>
          <w:rFonts w:ascii="Arial" w:hAnsi="Arial" w:cs="Arial"/>
          <w:b/>
          <w:color w:val="000000" w:themeColor="text1"/>
          <w:sz w:val="20"/>
          <w:szCs w:val="20"/>
        </w:rPr>
        <w:t>b</w:t>
      </w:r>
      <w:proofErr w:type="gramEnd"/>
      <w:r w:rsidRPr="009128F0">
        <w:rPr>
          <w:rFonts w:ascii="Arial" w:hAnsi="Arial" w:cs="Arial"/>
          <w:b/>
          <w:color w:val="000000" w:themeColor="text1"/>
          <w:sz w:val="20"/>
          <w:szCs w:val="20"/>
        </w:rPr>
        <w:t>.</w:t>
      </w:r>
      <w:r w:rsidR="00136C29" w:rsidRPr="009128F0">
        <w:rPr>
          <w:rFonts w:ascii="Arial" w:hAnsi="Arial" w:cs="Arial"/>
          <w:b/>
          <w:color w:val="000000" w:themeColor="text1"/>
          <w:sz w:val="20"/>
          <w:szCs w:val="20"/>
        </w:rPr>
        <w:tab/>
        <w:t>Sigorta kapsamında bulunan katılım fonuna ilişkin bilgiler:</w:t>
      </w:r>
    </w:p>
    <w:p w14:paraId="482821CC" w14:textId="77777777" w:rsidR="00136C29" w:rsidRPr="009128F0" w:rsidRDefault="00C34668" w:rsidP="00900783">
      <w:pPr>
        <w:pStyle w:val="GvdeMetniGirintisi"/>
        <w:spacing w:before="120" w:after="120"/>
        <w:ind w:left="-588" w:right="-110" w:firstLine="0"/>
        <w:rPr>
          <w:rFonts w:ascii="Arial" w:hAnsi="Arial" w:cs="Arial"/>
          <w:b/>
          <w:color w:val="000000" w:themeColor="text1"/>
          <w:sz w:val="20"/>
          <w:szCs w:val="20"/>
        </w:rPr>
      </w:pPr>
      <w:proofErr w:type="gramStart"/>
      <w:r w:rsidRPr="009128F0">
        <w:rPr>
          <w:rFonts w:ascii="Arial" w:hAnsi="Arial" w:cs="Arial"/>
          <w:b/>
          <w:color w:val="000000" w:themeColor="text1"/>
          <w:sz w:val="20"/>
          <w:szCs w:val="20"/>
        </w:rPr>
        <w:t>b</w:t>
      </w:r>
      <w:proofErr w:type="gramEnd"/>
      <w:r w:rsidRPr="009128F0">
        <w:rPr>
          <w:rFonts w:ascii="Arial" w:hAnsi="Arial" w:cs="Arial"/>
          <w:b/>
          <w:color w:val="000000" w:themeColor="text1"/>
          <w:sz w:val="20"/>
          <w:szCs w:val="20"/>
        </w:rPr>
        <w:t>.1.</w:t>
      </w:r>
      <w:r w:rsidR="00136C29" w:rsidRPr="009128F0">
        <w:rPr>
          <w:rFonts w:ascii="Arial" w:hAnsi="Arial" w:cs="Arial"/>
          <w:b/>
          <w:color w:val="000000" w:themeColor="text1"/>
          <w:sz w:val="20"/>
          <w:szCs w:val="20"/>
        </w:rPr>
        <w:tab/>
        <w:t>Sigorta limitini aşan tutarlar:</w:t>
      </w:r>
    </w:p>
    <w:p w14:paraId="46A56474" w14:textId="77777777" w:rsidR="00136C29" w:rsidRPr="009128F0" w:rsidRDefault="00136C29" w:rsidP="00900783">
      <w:pPr>
        <w:pStyle w:val="GvdeMetniGirintisi"/>
        <w:spacing w:before="120" w:after="120"/>
        <w:ind w:right="-1" w:firstLine="0"/>
        <w:rPr>
          <w:rFonts w:ascii="Arial" w:hAnsi="Arial" w:cs="Arial"/>
          <w:color w:val="000000" w:themeColor="text1"/>
          <w:sz w:val="20"/>
          <w:szCs w:val="20"/>
        </w:rPr>
      </w:pPr>
      <w:r w:rsidRPr="009128F0">
        <w:rPr>
          <w:rFonts w:ascii="Arial" w:hAnsi="Arial" w:cs="Arial"/>
          <w:color w:val="000000" w:themeColor="text1"/>
          <w:sz w:val="20"/>
          <w:szCs w:val="20"/>
        </w:rPr>
        <w:t>Sigorta kapsamında bulunan ve sigorta limitini aşan gerçek kişilerin ticari işlemlere konu olmayan özel cari ve katılma hesaplarına ilişkin bilgiler:</w:t>
      </w:r>
    </w:p>
    <w:tbl>
      <w:tblPr>
        <w:tblW w:w="9463" w:type="dxa"/>
        <w:tblInd w:w="-14" w:type="dxa"/>
        <w:tblLayout w:type="fixed"/>
        <w:tblCellMar>
          <w:left w:w="0" w:type="dxa"/>
          <w:right w:w="0" w:type="dxa"/>
        </w:tblCellMar>
        <w:tblLook w:val="0000" w:firstRow="0" w:lastRow="0" w:firstColumn="0" w:lastColumn="0" w:noHBand="0" w:noVBand="0"/>
      </w:tblPr>
      <w:tblGrid>
        <w:gridCol w:w="6607"/>
        <w:gridCol w:w="1344"/>
        <w:gridCol w:w="1512"/>
      </w:tblGrid>
      <w:tr w:rsidR="00E325C3" w:rsidRPr="00A5606A" w14:paraId="6F36BDB4" w14:textId="77777777" w:rsidTr="00E325C3">
        <w:trPr>
          <w:trHeight w:val="115"/>
        </w:trPr>
        <w:tc>
          <w:tcPr>
            <w:tcW w:w="6607" w:type="dxa"/>
            <w:tcBorders>
              <w:top w:val="single" w:sz="4" w:space="0" w:color="auto"/>
              <w:bottom w:val="single" w:sz="4" w:space="0" w:color="auto"/>
            </w:tcBorders>
            <w:vAlign w:val="bottom"/>
          </w:tcPr>
          <w:p w14:paraId="224BE6E2" w14:textId="77777777" w:rsidR="00E325C3" w:rsidRPr="00A5606A" w:rsidRDefault="00E325C3" w:rsidP="007B22FF">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54E54378" w14:textId="77777777" w:rsidR="00E325C3" w:rsidRPr="00A5606A" w:rsidRDefault="00E325C3" w:rsidP="007B22FF">
            <w:pPr>
              <w:ind w:right="66"/>
              <w:jc w:val="right"/>
              <w:rPr>
                <w:rFonts w:ascii="Arial" w:hAnsi="Arial" w:cs="Arial"/>
                <w:b/>
                <w:sz w:val="18"/>
                <w:szCs w:val="18"/>
              </w:rPr>
            </w:pPr>
            <w:r w:rsidRPr="00A5606A">
              <w:rPr>
                <w:rFonts w:ascii="Arial" w:hAnsi="Arial" w:cs="Arial"/>
                <w:b/>
                <w:sz w:val="18"/>
                <w:szCs w:val="18"/>
              </w:rPr>
              <w:t>Sigorta</w:t>
            </w:r>
            <w:r w:rsidRPr="00A5606A" w:rsidDel="00884707">
              <w:rPr>
                <w:rFonts w:ascii="Arial" w:hAnsi="Arial" w:cs="Arial"/>
                <w:b/>
                <w:sz w:val="18"/>
                <w:szCs w:val="18"/>
              </w:rPr>
              <w:t xml:space="preserve"> </w:t>
            </w:r>
            <w:r w:rsidRPr="00A5606A">
              <w:rPr>
                <w:rFonts w:ascii="Arial" w:hAnsi="Arial" w:cs="Arial"/>
                <w:b/>
                <w:sz w:val="18"/>
                <w:szCs w:val="18"/>
              </w:rPr>
              <w:t>Kapsamında Bulunan</w:t>
            </w:r>
          </w:p>
        </w:tc>
        <w:tc>
          <w:tcPr>
            <w:tcW w:w="1512" w:type="dxa"/>
            <w:tcBorders>
              <w:top w:val="single" w:sz="4" w:space="0" w:color="auto"/>
              <w:bottom w:val="single" w:sz="4" w:space="0" w:color="auto"/>
            </w:tcBorders>
            <w:vAlign w:val="bottom"/>
          </w:tcPr>
          <w:p w14:paraId="7A5A247D" w14:textId="77777777" w:rsidR="00E325C3" w:rsidRPr="00A5606A" w:rsidRDefault="00E325C3" w:rsidP="007B22FF">
            <w:pPr>
              <w:ind w:right="66"/>
              <w:jc w:val="right"/>
              <w:rPr>
                <w:rFonts w:ascii="Arial" w:eastAsia="Arial Unicode MS" w:hAnsi="Arial" w:cs="Arial"/>
                <w:b/>
                <w:sz w:val="18"/>
                <w:szCs w:val="18"/>
              </w:rPr>
            </w:pPr>
            <w:r w:rsidRPr="00A5606A">
              <w:rPr>
                <w:rFonts w:ascii="Arial" w:hAnsi="Arial" w:cs="Arial"/>
                <w:b/>
                <w:sz w:val="18"/>
                <w:szCs w:val="18"/>
              </w:rPr>
              <w:t>Sigorta Limitini Aşan</w:t>
            </w:r>
          </w:p>
        </w:tc>
      </w:tr>
      <w:tr w:rsidR="00E325C3" w:rsidRPr="00A5606A" w14:paraId="31D95193" w14:textId="77777777" w:rsidTr="00E325C3">
        <w:trPr>
          <w:trHeight w:val="115"/>
        </w:trPr>
        <w:tc>
          <w:tcPr>
            <w:tcW w:w="6607" w:type="dxa"/>
            <w:tcBorders>
              <w:top w:val="single" w:sz="4" w:space="0" w:color="auto"/>
              <w:bottom w:val="single" w:sz="4" w:space="0" w:color="auto"/>
            </w:tcBorders>
            <w:vAlign w:val="center"/>
          </w:tcPr>
          <w:p w14:paraId="22188A9E" w14:textId="77777777" w:rsidR="00E325C3" w:rsidRPr="00A5606A" w:rsidRDefault="00E325C3" w:rsidP="007B22FF">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228A9C5A" w14:textId="77777777" w:rsidR="00E325C3" w:rsidRPr="00A5606A" w:rsidRDefault="00E325C3" w:rsidP="007B22FF">
            <w:pPr>
              <w:ind w:right="64"/>
              <w:jc w:val="right"/>
              <w:rPr>
                <w:rFonts w:ascii="Arial" w:eastAsia="Arial Unicode MS" w:hAnsi="Arial" w:cs="Arial"/>
                <w:b/>
                <w:sz w:val="18"/>
                <w:szCs w:val="18"/>
              </w:rPr>
            </w:pPr>
            <w:r w:rsidRPr="00A5606A">
              <w:rPr>
                <w:rFonts w:ascii="Arial" w:hAnsi="Arial" w:cs="Arial"/>
                <w:b/>
                <w:sz w:val="18"/>
                <w:szCs w:val="18"/>
              </w:rPr>
              <w:t>Cari Dönem</w:t>
            </w:r>
          </w:p>
        </w:tc>
        <w:tc>
          <w:tcPr>
            <w:tcW w:w="1512" w:type="dxa"/>
            <w:tcBorders>
              <w:top w:val="single" w:sz="4" w:space="0" w:color="auto"/>
              <w:bottom w:val="single" w:sz="4" w:space="0" w:color="auto"/>
            </w:tcBorders>
            <w:vAlign w:val="bottom"/>
          </w:tcPr>
          <w:p w14:paraId="3A9CF114" w14:textId="77777777" w:rsidR="00E325C3" w:rsidRPr="00A5606A" w:rsidRDefault="00E325C3" w:rsidP="007B22FF">
            <w:pPr>
              <w:ind w:right="64"/>
              <w:jc w:val="right"/>
              <w:rPr>
                <w:rFonts w:ascii="Arial" w:eastAsia="Arial Unicode MS" w:hAnsi="Arial" w:cs="Arial"/>
                <w:b/>
                <w:sz w:val="18"/>
                <w:szCs w:val="18"/>
              </w:rPr>
            </w:pPr>
            <w:r w:rsidRPr="00A5606A">
              <w:rPr>
                <w:rFonts w:ascii="Arial" w:hAnsi="Arial" w:cs="Arial"/>
                <w:b/>
                <w:sz w:val="18"/>
                <w:szCs w:val="18"/>
              </w:rPr>
              <w:t>Cari Dönem</w:t>
            </w:r>
          </w:p>
        </w:tc>
      </w:tr>
      <w:tr w:rsidR="00E325C3" w:rsidRPr="00A5606A" w14:paraId="0BA1E483" w14:textId="77777777" w:rsidTr="00E325C3">
        <w:trPr>
          <w:trHeight w:val="115"/>
        </w:trPr>
        <w:tc>
          <w:tcPr>
            <w:tcW w:w="6607" w:type="dxa"/>
            <w:tcBorders>
              <w:top w:val="single" w:sz="4" w:space="0" w:color="auto"/>
            </w:tcBorders>
            <w:vAlign w:val="bottom"/>
          </w:tcPr>
          <w:p w14:paraId="791B4EEA" w14:textId="77777777" w:rsidR="00E325C3" w:rsidRPr="00A5606A" w:rsidRDefault="00E325C3" w:rsidP="007B22FF">
            <w:pPr>
              <w:jc w:val="both"/>
              <w:rPr>
                <w:rFonts w:ascii="Arial" w:hAnsi="Arial" w:cs="Arial"/>
                <w:sz w:val="18"/>
                <w:szCs w:val="18"/>
              </w:rPr>
            </w:pPr>
          </w:p>
        </w:tc>
        <w:tc>
          <w:tcPr>
            <w:tcW w:w="1344" w:type="dxa"/>
            <w:tcBorders>
              <w:top w:val="single" w:sz="4" w:space="0" w:color="auto"/>
            </w:tcBorders>
            <w:vAlign w:val="bottom"/>
          </w:tcPr>
          <w:p w14:paraId="27AF5108" w14:textId="77777777" w:rsidR="00E325C3" w:rsidRPr="00A5606A" w:rsidRDefault="00E325C3" w:rsidP="007B22FF">
            <w:pPr>
              <w:tabs>
                <w:tab w:val="decimal" w:pos="0"/>
              </w:tabs>
              <w:ind w:right="64"/>
              <w:jc w:val="right"/>
              <w:rPr>
                <w:rFonts w:ascii="Arial" w:eastAsia="Arial Unicode MS" w:hAnsi="Arial" w:cs="Arial"/>
                <w:sz w:val="18"/>
                <w:szCs w:val="18"/>
              </w:rPr>
            </w:pPr>
          </w:p>
        </w:tc>
        <w:tc>
          <w:tcPr>
            <w:tcW w:w="1512" w:type="dxa"/>
            <w:tcBorders>
              <w:top w:val="single" w:sz="4" w:space="0" w:color="auto"/>
            </w:tcBorders>
            <w:vAlign w:val="bottom"/>
          </w:tcPr>
          <w:p w14:paraId="0BC47AA6" w14:textId="77777777" w:rsidR="00E325C3" w:rsidRPr="00A5606A" w:rsidRDefault="00E325C3" w:rsidP="007B22FF">
            <w:pPr>
              <w:ind w:right="64"/>
              <w:jc w:val="right"/>
              <w:rPr>
                <w:rFonts w:ascii="Arial" w:eastAsia="Arial Unicode MS" w:hAnsi="Arial" w:cs="Arial"/>
                <w:sz w:val="18"/>
                <w:szCs w:val="18"/>
              </w:rPr>
            </w:pPr>
          </w:p>
        </w:tc>
      </w:tr>
      <w:tr w:rsidR="00E325C3" w:rsidRPr="00A5606A" w14:paraId="2F4611B5" w14:textId="77777777" w:rsidTr="00E325C3">
        <w:trPr>
          <w:trHeight w:val="20"/>
        </w:trPr>
        <w:tc>
          <w:tcPr>
            <w:tcW w:w="6607" w:type="dxa"/>
            <w:vAlign w:val="center"/>
          </w:tcPr>
          <w:p w14:paraId="5CC81D86" w14:textId="77777777" w:rsidR="00E325C3" w:rsidRPr="00A5606A" w:rsidRDefault="00E325C3" w:rsidP="007B22FF">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rPr>
            </w:pPr>
            <w:r w:rsidRPr="00A5606A">
              <w:rPr>
                <w:rFonts w:ascii="Arial" w:hAnsi="Arial" w:cs="Arial"/>
              </w:rPr>
              <w:t>Gerçek Kişilerin Ticari İşlemlere Konu Olmayan Özel Cari ve Katılma Hesapları</w:t>
            </w:r>
          </w:p>
        </w:tc>
        <w:tc>
          <w:tcPr>
            <w:tcW w:w="1344" w:type="dxa"/>
            <w:vAlign w:val="bottom"/>
          </w:tcPr>
          <w:p w14:paraId="042196C5" w14:textId="77777777" w:rsidR="00E325C3" w:rsidRPr="00A5606A" w:rsidRDefault="00E325C3" w:rsidP="007B22FF">
            <w:pPr>
              <w:tabs>
                <w:tab w:val="decimal" w:pos="0"/>
              </w:tabs>
              <w:ind w:right="64"/>
              <w:jc w:val="right"/>
              <w:rPr>
                <w:rFonts w:ascii="Arial" w:eastAsia="Arial Unicode MS" w:hAnsi="Arial" w:cs="Arial"/>
                <w:sz w:val="18"/>
                <w:szCs w:val="18"/>
              </w:rPr>
            </w:pPr>
          </w:p>
        </w:tc>
        <w:tc>
          <w:tcPr>
            <w:tcW w:w="1512" w:type="dxa"/>
            <w:vAlign w:val="bottom"/>
          </w:tcPr>
          <w:p w14:paraId="17A1A510" w14:textId="77777777" w:rsidR="00E325C3" w:rsidRPr="00A5606A" w:rsidRDefault="00E325C3" w:rsidP="007B22FF">
            <w:pPr>
              <w:tabs>
                <w:tab w:val="decimal" w:pos="0"/>
              </w:tabs>
              <w:ind w:right="64"/>
              <w:jc w:val="right"/>
              <w:rPr>
                <w:rFonts w:ascii="Arial" w:eastAsia="Arial Unicode MS" w:hAnsi="Arial" w:cs="Arial"/>
                <w:sz w:val="18"/>
                <w:szCs w:val="18"/>
              </w:rPr>
            </w:pPr>
          </w:p>
        </w:tc>
      </w:tr>
      <w:tr w:rsidR="00E325C3" w:rsidRPr="00A5606A" w14:paraId="5519C4B7" w14:textId="77777777" w:rsidTr="00E325C3">
        <w:trPr>
          <w:trHeight w:val="20"/>
        </w:trPr>
        <w:tc>
          <w:tcPr>
            <w:tcW w:w="6607" w:type="dxa"/>
            <w:vAlign w:val="center"/>
          </w:tcPr>
          <w:p w14:paraId="2E221DC1" w14:textId="77777777" w:rsidR="00E325C3" w:rsidRPr="00A5606A" w:rsidRDefault="00E325C3" w:rsidP="007B22FF">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rPr>
            </w:pPr>
            <w:r w:rsidRPr="00A5606A">
              <w:rPr>
                <w:rFonts w:ascii="Arial" w:eastAsia="Times New Roman" w:hAnsi="Arial" w:cs="Arial"/>
              </w:rPr>
              <w:t>Türk Parası Cinsinden Hesaplar</w:t>
            </w:r>
          </w:p>
        </w:tc>
        <w:tc>
          <w:tcPr>
            <w:tcW w:w="1344" w:type="dxa"/>
          </w:tcPr>
          <w:p w14:paraId="6DDC3626" w14:textId="77777777" w:rsidR="00E325C3" w:rsidRPr="00A5606A" w:rsidRDefault="00E325C3" w:rsidP="007B22FF">
            <w:pPr>
              <w:ind w:right="64"/>
              <w:jc w:val="right"/>
              <w:rPr>
                <w:rFonts w:ascii="Arial" w:hAnsi="Arial" w:cs="Arial"/>
                <w:sz w:val="18"/>
                <w:szCs w:val="18"/>
              </w:rPr>
            </w:pPr>
            <w:r w:rsidRPr="00A5606A">
              <w:rPr>
                <w:rFonts w:ascii="Arial" w:hAnsi="Arial" w:cs="Arial"/>
                <w:sz w:val="18"/>
                <w:szCs w:val="18"/>
              </w:rPr>
              <w:t>4.865.956</w:t>
            </w:r>
          </w:p>
        </w:tc>
        <w:tc>
          <w:tcPr>
            <w:tcW w:w="1512" w:type="dxa"/>
          </w:tcPr>
          <w:p w14:paraId="3416431F" w14:textId="77777777" w:rsidR="00E325C3" w:rsidRPr="00A5606A" w:rsidRDefault="00E325C3" w:rsidP="007B22FF">
            <w:pPr>
              <w:ind w:right="64"/>
              <w:jc w:val="right"/>
              <w:rPr>
                <w:rFonts w:ascii="Arial" w:hAnsi="Arial" w:cs="Arial"/>
                <w:sz w:val="18"/>
                <w:szCs w:val="18"/>
              </w:rPr>
            </w:pPr>
            <w:r w:rsidRPr="00A5606A">
              <w:rPr>
                <w:rFonts w:ascii="Arial" w:hAnsi="Arial" w:cs="Arial"/>
                <w:sz w:val="18"/>
                <w:szCs w:val="18"/>
              </w:rPr>
              <w:t>4.354.899</w:t>
            </w:r>
          </w:p>
        </w:tc>
      </w:tr>
      <w:tr w:rsidR="00E325C3" w:rsidRPr="00A5606A" w14:paraId="3E0D6251" w14:textId="77777777" w:rsidTr="00E325C3">
        <w:trPr>
          <w:trHeight w:val="115"/>
        </w:trPr>
        <w:tc>
          <w:tcPr>
            <w:tcW w:w="6607" w:type="dxa"/>
            <w:vAlign w:val="center"/>
          </w:tcPr>
          <w:p w14:paraId="589C931F" w14:textId="77777777" w:rsidR="00E325C3" w:rsidRPr="00A5606A" w:rsidRDefault="00E325C3" w:rsidP="007B22FF">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A5606A">
              <w:rPr>
                <w:rFonts w:ascii="Arial" w:hAnsi="Arial" w:cs="Arial"/>
              </w:rPr>
              <w:t>Yabancı Para Cinsinden Hesaplar</w:t>
            </w:r>
          </w:p>
        </w:tc>
        <w:tc>
          <w:tcPr>
            <w:tcW w:w="1344" w:type="dxa"/>
          </w:tcPr>
          <w:p w14:paraId="09C4E2A8" w14:textId="77777777" w:rsidR="00E325C3" w:rsidRPr="00A5606A" w:rsidRDefault="00E325C3" w:rsidP="007B22FF">
            <w:pPr>
              <w:ind w:right="64"/>
              <w:jc w:val="right"/>
              <w:rPr>
                <w:rFonts w:ascii="Arial" w:hAnsi="Arial" w:cs="Arial"/>
                <w:sz w:val="18"/>
                <w:szCs w:val="18"/>
              </w:rPr>
            </w:pPr>
            <w:r w:rsidRPr="00A5606A">
              <w:rPr>
                <w:rFonts w:ascii="Arial" w:hAnsi="Arial" w:cs="Arial"/>
                <w:sz w:val="18"/>
                <w:szCs w:val="18"/>
              </w:rPr>
              <w:t>2.027.261</w:t>
            </w:r>
          </w:p>
        </w:tc>
        <w:tc>
          <w:tcPr>
            <w:tcW w:w="1512" w:type="dxa"/>
          </w:tcPr>
          <w:p w14:paraId="61380B10" w14:textId="77777777" w:rsidR="00E325C3" w:rsidRPr="00A5606A" w:rsidRDefault="00E325C3" w:rsidP="007B22FF">
            <w:pPr>
              <w:ind w:right="64"/>
              <w:jc w:val="right"/>
              <w:rPr>
                <w:rFonts w:ascii="Arial" w:hAnsi="Arial" w:cs="Arial"/>
                <w:sz w:val="18"/>
                <w:szCs w:val="18"/>
              </w:rPr>
            </w:pPr>
            <w:r w:rsidRPr="00A5606A">
              <w:rPr>
                <w:rFonts w:ascii="Arial" w:hAnsi="Arial" w:cs="Arial"/>
                <w:sz w:val="18"/>
                <w:szCs w:val="18"/>
              </w:rPr>
              <w:t>5.879.198</w:t>
            </w:r>
          </w:p>
        </w:tc>
      </w:tr>
      <w:tr w:rsidR="00E325C3" w:rsidRPr="00A5606A" w14:paraId="40CA19AE" w14:textId="77777777" w:rsidTr="00E325C3">
        <w:trPr>
          <w:trHeight w:val="115"/>
        </w:trPr>
        <w:tc>
          <w:tcPr>
            <w:tcW w:w="6607" w:type="dxa"/>
            <w:vAlign w:val="center"/>
          </w:tcPr>
          <w:p w14:paraId="2281A0C8" w14:textId="77777777" w:rsidR="00E325C3" w:rsidRPr="00A5606A" w:rsidRDefault="00E325C3" w:rsidP="007B22FF">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A5606A">
              <w:rPr>
                <w:rFonts w:ascii="Arial" w:hAnsi="Arial" w:cs="Arial"/>
              </w:rPr>
              <w:t xml:space="preserve">Yurtdışı Şubelerde </w:t>
            </w:r>
            <w:r w:rsidRPr="00A5606A">
              <w:rPr>
                <w:rFonts w:ascii="Arial" w:eastAsia="Times New Roman" w:hAnsi="Arial" w:cs="Arial"/>
              </w:rPr>
              <w:t>Bulunan</w:t>
            </w:r>
            <w:r w:rsidRPr="00A5606A">
              <w:rPr>
                <w:rFonts w:ascii="Arial" w:hAnsi="Arial" w:cs="Arial"/>
              </w:rPr>
              <w:t xml:space="preserve"> Yabancı Mercilerin Sigortasına Tabi Hesaplar</w:t>
            </w:r>
          </w:p>
        </w:tc>
        <w:tc>
          <w:tcPr>
            <w:tcW w:w="1344" w:type="dxa"/>
            <w:vAlign w:val="bottom"/>
          </w:tcPr>
          <w:p w14:paraId="6201ECF3" w14:textId="77777777" w:rsidR="00E325C3" w:rsidRPr="00A5606A" w:rsidRDefault="00E325C3" w:rsidP="007B22FF">
            <w:pPr>
              <w:ind w:right="64"/>
              <w:jc w:val="right"/>
              <w:rPr>
                <w:rFonts w:ascii="Arial" w:hAnsi="Arial" w:cs="Arial"/>
                <w:sz w:val="18"/>
                <w:szCs w:val="18"/>
              </w:rPr>
            </w:pPr>
            <w:r w:rsidRPr="00A5606A">
              <w:rPr>
                <w:rFonts w:ascii="Arial" w:hAnsi="Arial" w:cs="Arial"/>
                <w:sz w:val="18"/>
                <w:szCs w:val="18"/>
              </w:rPr>
              <w:t>-</w:t>
            </w:r>
          </w:p>
        </w:tc>
        <w:tc>
          <w:tcPr>
            <w:tcW w:w="1512" w:type="dxa"/>
            <w:vAlign w:val="bottom"/>
          </w:tcPr>
          <w:p w14:paraId="7EEC0D60" w14:textId="77777777" w:rsidR="00E325C3" w:rsidRPr="00A5606A" w:rsidRDefault="00E325C3" w:rsidP="007B22FF">
            <w:pPr>
              <w:ind w:right="64"/>
              <w:jc w:val="right"/>
              <w:rPr>
                <w:rFonts w:ascii="Arial" w:hAnsi="Arial" w:cs="Arial"/>
                <w:sz w:val="18"/>
                <w:szCs w:val="18"/>
              </w:rPr>
            </w:pPr>
            <w:r w:rsidRPr="00A5606A">
              <w:rPr>
                <w:rFonts w:ascii="Arial" w:hAnsi="Arial" w:cs="Arial"/>
                <w:sz w:val="18"/>
                <w:szCs w:val="18"/>
              </w:rPr>
              <w:t>-</w:t>
            </w:r>
          </w:p>
        </w:tc>
      </w:tr>
      <w:tr w:rsidR="00E325C3" w:rsidRPr="00A5606A" w14:paraId="7252AB7E" w14:textId="77777777" w:rsidTr="00E325C3">
        <w:trPr>
          <w:trHeight w:val="115"/>
        </w:trPr>
        <w:tc>
          <w:tcPr>
            <w:tcW w:w="6607" w:type="dxa"/>
            <w:vAlign w:val="center"/>
          </w:tcPr>
          <w:p w14:paraId="24480127" w14:textId="77777777" w:rsidR="00E325C3" w:rsidRPr="00A5606A" w:rsidRDefault="00E325C3" w:rsidP="007B22FF">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A5606A">
              <w:rPr>
                <w:rFonts w:ascii="Arial" w:hAnsi="Arial" w:cs="Arial"/>
              </w:rPr>
              <w:t xml:space="preserve">Kıyı Bnk. Blg. </w:t>
            </w:r>
            <w:r w:rsidRPr="00A5606A">
              <w:rPr>
                <w:rFonts w:ascii="Arial" w:eastAsia="Times New Roman" w:hAnsi="Arial" w:cs="Arial"/>
              </w:rPr>
              <w:t>Şubelerde</w:t>
            </w:r>
            <w:r w:rsidRPr="00A5606A">
              <w:rPr>
                <w:rFonts w:ascii="Arial" w:hAnsi="Arial" w:cs="Arial"/>
              </w:rPr>
              <w:t xml:space="preserve"> Bulunan Yabancı Merci. Sigorta Tabi Hesap</w:t>
            </w:r>
          </w:p>
        </w:tc>
        <w:tc>
          <w:tcPr>
            <w:tcW w:w="1344" w:type="dxa"/>
            <w:vAlign w:val="bottom"/>
          </w:tcPr>
          <w:p w14:paraId="7960FFF1" w14:textId="77777777" w:rsidR="00E325C3" w:rsidRPr="00A5606A" w:rsidRDefault="00E325C3" w:rsidP="007B22FF">
            <w:pPr>
              <w:ind w:right="64"/>
              <w:jc w:val="right"/>
              <w:rPr>
                <w:rFonts w:ascii="Arial" w:hAnsi="Arial" w:cs="Arial"/>
                <w:sz w:val="18"/>
                <w:szCs w:val="18"/>
              </w:rPr>
            </w:pPr>
            <w:r w:rsidRPr="00A5606A">
              <w:rPr>
                <w:rFonts w:ascii="Arial" w:hAnsi="Arial" w:cs="Arial"/>
                <w:sz w:val="18"/>
                <w:szCs w:val="18"/>
              </w:rPr>
              <w:t>-</w:t>
            </w:r>
          </w:p>
        </w:tc>
        <w:tc>
          <w:tcPr>
            <w:tcW w:w="1512" w:type="dxa"/>
            <w:vAlign w:val="bottom"/>
          </w:tcPr>
          <w:p w14:paraId="1947CB65" w14:textId="77777777" w:rsidR="00E325C3" w:rsidRPr="00A5606A" w:rsidRDefault="00E325C3" w:rsidP="007B22FF">
            <w:pPr>
              <w:ind w:right="64"/>
              <w:jc w:val="right"/>
              <w:rPr>
                <w:rFonts w:ascii="Arial" w:hAnsi="Arial" w:cs="Arial"/>
                <w:sz w:val="18"/>
                <w:szCs w:val="18"/>
              </w:rPr>
            </w:pPr>
            <w:r w:rsidRPr="00A5606A">
              <w:rPr>
                <w:rFonts w:ascii="Arial" w:hAnsi="Arial" w:cs="Arial"/>
                <w:sz w:val="18"/>
                <w:szCs w:val="18"/>
              </w:rPr>
              <w:t>-</w:t>
            </w:r>
          </w:p>
        </w:tc>
      </w:tr>
      <w:tr w:rsidR="00E325C3" w:rsidRPr="00A5606A" w14:paraId="29DF17C4" w14:textId="77777777" w:rsidTr="00E325C3">
        <w:trPr>
          <w:trHeight w:val="115"/>
        </w:trPr>
        <w:tc>
          <w:tcPr>
            <w:tcW w:w="6607" w:type="dxa"/>
            <w:tcBorders>
              <w:bottom w:val="single" w:sz="4" w:space="0" w:color="auto"/>
            </w:tcBorders>
            <w:vAlign w:val="center"/>
          </w:tcPr>
          <w:p w14:paraId="6889FDC0" w14:textId="77777777" w:rsidR="00E325C3" w:rsidRPr="00A5606A" w:rsidRDefault="00E325C3" w:rsidP="007B22F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344" w:type="dxa"/>
            <w:tcBorders>
              <w:bottom w:val="single" w:sz="4" w:space="0" w:color="auto"/>
            </w:tcBorders>
            <w:vAlign w:val="bottom"/>
          </w:tcPr>
          <w:p w14:paraId="10D8AE0E" w14:textId="77777777" w:rsidR="00E325C3" w:rsidRPr="00A5606A" w:rsidRDefault="00E325C3" w:rsidP="007B22FF">
            <w:pPr>
              <w:ind w:right="11"/>
              <w:jc w:val="right"/>
              <w:rPr>
                <w:rFonts w:ascii="Arial" w:hAnsi="Arial" w:cs="Arial"/>
                <w:sz w:val="18"/>
                <w:szCs w:val="18"/>
              </w:rPr>
            </w:pPr>
          </w:p>
        </w:tc>
        <w:tc>
          <w:tcPr>
            <w:tcW w:w="1512" w:type="dxa"/>
            <w:tcBorders>
              <w:bottom w:val="single" w:sz="4" w:space="0" w:color="auto"/>
            </w:tcBorders>
            <w:vAlign w:val="bottom"/>
          </w:tcPr>
          <w:p w14:paraId="639A19DD" w14:textId="77777777" w:rsidR="00E325C3" w:rsidRPr="00A5606A" w:rsidRDefault="00E325C3" w:rsidP="007B22FF">
            <w:pPr>
              <w:ind w:right="11"/>
              <w:jc w:val="right"/>
              <w:rPr>
                <w:rFonts w:ascii="Arial" w:hAnsi="Arial" w:cs="Arial"/>
                <w:sz w:val="18"/>
                <w:szCs w:val="18"/>
              </w:rPr>
            </w:pPr>
          </w:p>
        </w:tc>
      </w:tr>
    </w:tbl>
    <w:p w14:paraId="6E9F83EE" w14:textId="77777777" w:rsidR="00E325C3" w:rsidRPr="00A5606A" w:rsidRDefault="00E325C3" w:rsidP="00E325C3">
      <w:pPr>
        <w:pStyle w:val="GvdeMetniGirintisi"/>
        <w:ind w:left="-28" w:right="-256" w:firstLine="0"/>
        <w:rPr>
          <w:rFonts w:ascii="Arial" w:hAnsi="Arial" w:cs="Arial"/>
          <w:sz w:val="20"/>
          <w:szCs w:val="20"/>
        </w:rPr>
      </w:pPr>
    </w:p>
    <w:tbl>
      <w:tblPr>
        <w:tblW w:w="9449" w:type="dxa"/>
        <w:tblInd w:w="-14" w:type="dxa"/>
        <w:tblLayout w:type="fixed"/>
        <w:tblCellMar>
          <w:left w:w="0" w:type="dxa"/>
          <w:right w:w="0" w:type="dxa"/>
        </w:tblCellMar>
        <w:tblLook w:val="0000" w:firstRow="0" w:lastRow="0" w:firstColumn="0" w:lastColumn="0" w:noHBand="0" w:noVBand="0"/>
      </w:tblPr>
      <w:tblGrid>
        <w:gridCol w:w="6607"/>
        <w:gridCol w:w="1358"/>
        <w:gridCol w:w="1484"/>
      </w:tblGrid>
      <w:tr w:rsidR="00E325C3" w:rsidRPr="00A5606A" w14:paraId="1141021C" w14:textId="77777777" w:rsidTr="00E325C3">
        <w:trPr>
          <w:trHeight w:val="115"/>
        </w:trPr>
        <w:tc>
          <w:tcPr>
            <w:tcW w:w="6607" w:type="dxa"/>
            <w:tcBorders>
              <w:top w:val="single" w:sz="4" w:space="0" w:color="auto"/>
              <w:bottom w:val="single" w:sz="4" w:space="0" w:color="auto"/>
            </w:tcBorders>
            <w:vAlign w:val="bottom"/>
          </w:tcPr>
          <w:p w14:paraId="78953778" w14:textId="77777777" w:rsidR="00E325C3" w:rsidRPr="00A5606A" w:rsidRDefault="00E325C3" w:rsidP="007B22FF">
            <w:pPr>
              <w:jc w:val="both"/>
              <w:rPr>
                <w:rFonts w:ascii="Arial" w:eastAsia="Arial Unicode MS" w:hAnsi="Arial" w:cs="Arial"/>
                <w:b/>
                <w:sz w:val="18"/>
                <w:szCs w:val="18"/>
              </w:rPr>
            </w:pPr>
          </w:p>
        </w:tc>
        <w:tc>
          <w:tcPr>
            <w:tcW w:w="1358" w:type="dxa"/>
            <w:tcBorders>
              <w:top w:val="single" w:sz="4" w:space="0" w:color="auto"/>
              <w:bottom w:val="single" w:sz="4" w:space="0" w:color="auto"/>
            </w:tcBorders>
            <w:vAlign w:val="bottom"/>
          </w:tcPr>
          <w:p w14:paraId="0F7DFA19" w14:textId="77777777" w:rsidR="00E325C3" w:rsidRPr="00A5606A" w:rsidRDefault="00E325C3" w:rsidP="007B22FF">
            <w:pPr>
              <w:ind w:right="64"/>
              <w:jc w:val="right"/>
              <w:rPr>
                <w:rFonts w:ascii="Arial" w:hAnsi="Arial" w:cs="Arial"/>
                <w:b/>
                <w:sz w:val="18"/>
                <w:szCs w:val="18"/>
              </w:rPr>
            </w:pPr>
            <w:r w:rsidRPr="00A5606A">
              <w:rPr>
                <w:rFonts w:ascii="Arial" w:hAnsi="Arial" w:cs="Arial"/>
                <w:b/>
                <w:sz w:val="18"/>
                <w:szCs w:val="18"/>
              </w:rPr>
              <w:t>Sigorta</w:t>
            </w:r>
            <w:r w:rsidRPr="00A5606A" w:rsidDel="00884707">
              <w:rPr>
                <w:rFonts w:ascii="Arial" w:hAnsi="Arial" w:cs="Arial"/>
                <w:b/>
                <w:sz w:val="18"/>
                <w:szCs w:val="18"/>
              </w:rPr>
              <w:t xml:space="preserve"> </w:t>
            </w:r>
            <w:r w:rsidRPr="00A5606A">
              <w:rPr>
                <w:rFonts w:ascii="Arial" w:hAnsi="Arial" w:cs="Arial"/>
                <w:b/>
                <w:sz w:val="18"/>
                <w:szCs w:val="18"/>
              </w:rPr>
              <w:t>Kapsamında Bulunan</w:t>
            </w:r>
          </w:p>
        </w:tc>
        <w:tc>
          <w:tcPr>
            <w:tcW w:w="1484" w:type="dxa"/>
            <w:tcBorders>
              <w:top w:val="single" w:sz="4" w:space="0" w:color="auto"/>
              <w:bottom w:val="single" w:sz="4" w:space="0" w:color="auto"/>
            </w:tcBorders>
            <w:vAlign w:val="bottom"/>
          </w:tcPr>
          <w:p w14:paraId="6EF03C2A" w14:textId="77777777" w:rsidR="00E325C3" w:rsidRPr="00A5606A" w:rsidRDefault="00E325C3" w:rsidP="007B22FF">
            <w:pPr>
              <w:ind w:right="64"/>
              <w:jc w:val="right"/>
              <w:rPr>
                <w:rFonts w:ascii="Arial" w:eastAsia="Arial Unicode MS" w:hAnsi="Arial" w:cs="Arial"/>
                <w:b/>
                <w:sz w:val="18"/>
                <w:szCs w:val="18"/>
              </w:rPr>
            </w:pPr>
            <w:r w:rsidRPr="00A5606A">
              <w:rPr>
                <w:rFonts w:ascii="Arial" w:hAnsi="Arial" w:cs="Arial"/>
                <w:b/>
                <w:sz w:val="18"/>
                <w:szCs w:val="18"/>
              </w:rPr>
              <w:t>Sigorta Limitini Aşan</w:t>
            </w:r>
          </w:p>
        </w:tc>
      </w:tr>
      <w:tr w:rsidR="00E325C3" w:rsidRPr="00A5606A" w14:paraId="4631CC5A" w14:textId="77777777" w:rsidTr="00E325C3">
        <w:trPr>
          <w:trHeight w:val="115"/>
        </w:trPr>
        <w:tc>
          <w:tcPr>
            <w:tcW w:w="6607" w:type="dxa"/>
            <w:tcBorders>
              <w:top w:val="single" w:sz="4" w:space="0" w:color="auto"/>
              <w:bottom w:val="single" w:sz="4" w:space="0" w:color="auto"/>
            </w:tcBorders>
            <w:vAlign w:val="center"/>
          </w:tcPr>
          <w:p w14:paraId="05FAA08D" w14:textId="77777777" w:rsidR="00E325C3" w:rsidRPr="00A5606A" w:rsidRDefault="00E325C3" w:rsidP="007B22FF">
            <w:pPr>
              <w:jc w:val="both"/>
              <w:rPr>
                <w:rFonts w:ascii="Arial" w:eastAsia="Arial Unicode MS" w:hAnsi="Arial" w:cs="Arial"/>
                <w:b/>
                <w:sz w:val="18"/>
                <w:szCs w:val="18"/>
              </w:rPr>
            </w:pPr>
          </w:p>
        </w:tc>
        <w:tc>
          <w:tcPr>
            <w:tcW w:w="1358" w:type="dxa"/>
            <w:tcBorders>
              <w:top w:val="single" w:sz="4" w:space="0" w:color="auto"/>
              <w:bottom w:val="single" w:sz="4" w:space="0" w:color="auto"/>
            </w:tcBorders>
            <w:vAlign w:val="bottom"/>
          </w:tcPr>
          <w:p w14:paraId="7AEDF36C" w14:textId="77777777" w:rsidR="00E325C3" w:rsidRPr="00A5606A" w:rsidRDefault="00E325C3" w:rsidP="007B22FF">
            <w:pPr>
              <w:ind w:right="64"/>
              <w:jc w:val="right"/>
              <w:rPr>
                <w:rFonts w:ascii="Arial" w:eastAsia="Arial Unicode MS" w:hAnsi="Arial" w:cs="Arial"/>
                <w:b/>
                <w:sz w:val="18"/>
                <w:szCs w:val="18"/>
              </w:rPr>
            </w:pPr>
            <w:r w:rsidRPr="00A5606A">
              <w:rPr>
                <w:rFonts w:ascii="Arial" w:hAnsi="Arial" w:cs="Arial"/>
                <w:b/>
                <w:sz w:val="18"/>
                <w:szCs w:val="18"/>
              </w:rPr>
              <w:t>Önceki Dönem</w:t>
            </w:r>
          </w:p>
        </w:tc>
        <w:tc>
          <w:tcPr>
            <w:tcW w:w="1484" w:type="dxa"/>
            <w:tcBorders>
              <w:top w:val="single" w:sz="4" w:space="0" w:color="auto"/>
              <w:bottom w:val="single" w:sz="4" w:space="0" w:color="auto"/>
            </w:tcBorders>
            <w:vAlign w:val="bottom"/>
          </w:tcPr>
          <w:p w14:paraId="15A06AE7" w14:textId="77777777" w:rsidR="00E325C3" w:rsidRPr="00A5606A" w:rsidRDefault="00E325C3" w:rsidP="007B22FF">
            <w:pPr>
              <w:ind w:right="64"/>
              <w:jc w:val="right"/>
              <w:rPr>
                <w:rFonts w:ascii="Arial" w:eastAsia="Arial Unicode MS" w:hAnsi="Arial" w:cs="Arial"/>
                <w:b/>
                <w:sz w:val="18"/>
                <w:szCs w:val="18"/>
              </w:rPr>
            </w:pPr>
            <w:r w:rsidRPr="00A5606A">
              <w:rPr>
                <w:rFonts w:ascii="Arial" w:hAnsi="Arial" w:cs="Arial"/>
                <w:b/>
                <w:sz w:val="18"/>
                <w:szCs w:val="18"/>
              </w:rPr>
              <w:t>Önceki Dönem</w:t>
            </w:r>
          </w:p>
        </w:tc>
      </w:tr>
      <w:tr w:rsidR="00E325C3" w:rsidRPr="00A5606A" w14:paraId="2323526B" w14:textId="77777777" w:rsidTr="00E325C3">
        <w:trPr>
          <w:trHeight w:val="115"/>
        </w:trPr>
        <w:tc>
          <w:tcPr>
            <w:tcW w:w="6607" w:type="dxa"/>
            <w:tcBorders>
              <w:top w:val="single" w:sz="4" w:space="0" w:color="auto"/>
            </w:tcBorders>
            <w:vAlign w:val="bottom"/>
          </w:tcPr>
          <w:p w14:paraId="7F796784" w14:textId="77777777" w:rsidR="00E325C3" w:rsidRPr="00A5606A" w:rsidRDefault="00E325C3" w:rsidP="007B22FF">
            <w:pPr>
              <w:jc w:val="both"/>
              <w:rPr>
                <w:rFonts w:ascii="Arial" w:hAnsi="Arial" w:cs="Arial"/>
                <w:sz w:val="18"/>
                <w:szCs w:val="18"/>
              </w:rPr>
            </w:pPr>
          </w:p>
        </w:tc>
        <w:tc>
          <w:tcPr>
            <w:tcW w:w="1358" w:type="dxa"/>
            <w:tcBorders>
              <w:top w:val="single" w:sz="4" w:space="0" w:color="auto"/>
            </w:tcBorders>
            <w:vAlign w:val="bottom"/>
          </w:tcPr>
          <w:p w14:paraId="6F853673" w14:textId="77777777" w:rsidR="00E325C3" w:rsidRPr="00A5606A" w:rsidRDefault="00E325C3" w:rsidP="007B22FF">
            <w:pPr>
              <w:tabs>
                <w:tab w:val="decimal" w:pos="0"/>
              </w:tabs>
              <w:ind w:right="64"/>
              <w:jc w:val="right"/>
              <w:rPr>
                <w:rFonts w:ascii="Arial" w:eastAsia="Arial Unicode MS" w:hAnsi="Arial" w:cs="Arial"/>
                <w:sz w:val="18"/>
                <w:szCs w:val="18"/>
              </w:rPr>
            </w:pPr>
          </w:p>
        </w:tc>
        <w:tc>
          <w:tcPr>
            <w:tcW w:w="1484" w:type="dxa"/>
            <w:tcBorders>
              <w:top w:val="single" w:sz="4" w:space="0" w:color="auto"/>
            </w:tcBorders>
            <w:vAlign w:val="bottom"/>
          </w:tcPr>
          <w:p w14:paraId="6486D196" w14:textId="77777777" w:rsidR="00E325C3" w:rsidRPr="00A5606A" w:rsidRDefault="00E325C3" w:rsidP="007B22FF">
            <w:pPr>
              <w:ind w:right="64"/>
              <w:jc w:val="right"/>
              <w:rPr>
                <w:rFonts w:ascii="Arial" w:eastAsia="Arial Unicode MS" w:hAnsi="Arial" w:cs="Arial"/>
                <w:sz w:val="18"/>
                <w:szCs w:val="18"/>
              </w:rPr>
            </w:pPr>
          </w:p>
        </w:tc>
      </w:tr>
      <w:tr w:rsidR="00E325C3" w:rsidRPr="00A5606A" w14:paraId="33C5A839" w14:textId="77777777" w:rsidTr="00E325C3">
        <w:trPr>
          <w:trHeight w:val="20"/>
        </w:trPr>
        <w:tc>
          <w:tcPr>
            <w:tcW w:w="6607" w:type="dxa"/>
            <w:vAlign w:val="center"/>
          </w:tcPr>
          <w:p w14:paraId="1D1D8E11" w14:textId="77777777" w:rsidR="00E325C3" w:rsidRPr="00A5606A" w:rsidRDefault="00E325C3" w:rsidP="007B22FF">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rPr>
            </w:pPr>
            <w:r w:rsidRPr="00A5606A">
              <w:rPr>
                <w:rFonts w:ascii="Arial" w:hAnsi="Arial" w:cs="Arial"/>
              </w:rPr>
              <w:t>Gerçek Kişilerin Ticari İşlemlere Konu Olmayan Özel Cari ve Katılma Hesapları</w:t>
            </w:r>
          </w:p>
        </w:tc>
        <w:tc>
          <w:tcPr>
            <w:tcW w:w="1358" w:type="dxa"/>
            <w:vAlign w:val="bottom"/>
          </w:tcPr>
          <w:p w14:paraId="11DFE8B0" w14:textId="77777777" w:rsidR="00E325C3" w:rsidRPr="00A5606A" w:rsidRDefault="00E325C3" w:rsidP="007B22FF">
            <w:pPr>
              <w:tabs>
                <w:tab w:val="decimal" w:pos="0"/>
              </w:tabs>
              <w:ind w:right="64"/>
              <w:jc w:val="right"/>
              <w:rPr>
                <w:rFonts w:ascii="Arial" w:eastAsia="Arial Unicode MS" w:hAnsi="Arial" w:cs="Arial"/>
                <w:sz w:val="18"/>
                <w:szCs w:val="18"/>
              </w:rPr>
            </w:pPr>
          </w:p>
        </w:tc>
        <w:tc>
          <w:tcPr>
            <w:tcW w:w="1484" w:type="dxa"/>
            <w:vAlign w:val="bottom"/>
          </w:tcPr>
          <w:p w14:paraId="55EE587D" w14:textId="77777777" w:rsidR="00E325C3" w:rsidRPr="00A5606A" w:rsidRDefault="00E325C3" w:rsidP="007B22FF">
            <w:pPr>
              <w:tabs>
                <w:tab w:val="decimal" w:pos="0"/>
              </w:tabs>
              <w:ind w:right="64"/>
              <w:jc w:val="right"/>
              <w:rPr>
                <w:rFonts w:ascii="Arial" w:eastAsia="Arial Unicode MS" w:hAnsi="Arial" w:cs="Arial"/>
                <w:sz w:val="18"/>
                <w:szCs w:val="18"/>
              </w:rPr>
            </w:pPr>
          </w:p>
        </w:tc>
      </w:tr>
      <w:tr w:rsidR="00E325C3" w:rsidRPr="00A5606A" w14:paraId="7AA03CC8" w14:textId="77777777" w:rsidTr="00E325C3">
        <w:trPr>
          <w:trHeight w:val="20"/>
        </w:trPr>
        <w:tc>
          <w:tcPr>
            <w:tcW w:w="6607" w:type="dxa"/>
            <w:vAlign w:val="center"/>
          </w:tcPr>
          <w:p w14:paraId="40D3735D" w14:textId="77777777" w:rsidR="00E325C3" w:rsidRPr="00A5606A" w:rsidRDefault="00E325C3" w:rsidP="007B22FF">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rPr>
            </w:pPr>
            <w:r w:rsidRPr="00A5606A">
              <w:rPr>
                <w:rFonts w:ascii="Arial" w:eastAsia="Times New Roman" w:hAnsi="Arial" w:cs="Arial"/>
              </w:rPr>
              <w:t>Türk Parası Cinsinden Hesaplar</w:t>
            </w:r>
          </w:p>
        </w:tc>
        <w:tc>
          <w:tcPr>
            <w:tcW w:w="1358" w:type="dxa"/>
          </w:tcPr>
          <w:p w14:paraId="0AFD9CC4" w14:textId="77777777" w:rsidR="00E325C3" w:rsidRPr="00A5606A" w:rsidRDefault="00E325C3" w:rsidP="007B22FF">
            <w:pPr>
              <w:ind w:right="64"/>
              <w:jc w:val="right"/>
              <w:rPr>
                <w:rFonts w:ascii="Arial" w:hAnsi="Arial" w:cs="Arial"/>
                <w:sz w:val="18"/>
                <w:szCs w:val="18"/>
              </w:rPr>
            </w:pPr>
            <w:r w:rsidRPr="00A5606A">
              <w:rPr>
                <w:rFonts w:ascii="Arial" w:hAnsi="Arial" w:cs="Arial"/>
                <w:sz w:val="18"/>
                <w:szCs w:val="18"/>
              </w:rPr>
              <w:t>4.723.871</w:t>
            </w:r>
          </w:p>
        </w:tc>
        <w:tc>
          <w:tcPr>
            <w:tcW w:w="1484" w:type="dxa"/>
          </w:tcPr>
          <w:p w14:paraId="3E73C6D9" w14:textId="77777777" w:rsidR="00E325C3" w:rsidRPr="00A5606A" w:rsidRDefault="00E325C3" w:rsidP="007B22FF">
            <w:pPr>
              <w:ind w:right="64"/>
              <w:jc w:val="right"/>
              <w:rPr>
                <w:rFonts w:ascii="Arial" w:hAnsi="Arial" w:cs="Arial"/>
                <w:sz w:val="18"/>
                <w:szCs w:val="18"/>
              </w:rPr>
            </w:pPr>
            <w:r w:rsidRPr="00A5606A">
              <w:rPr>
                <w:rFonts w:ascii="Arial" w:hAnsi="Arial" w:cs="Arial"/>
                <w:sz w:val="18"/>
                <w:szCs w:val="18"/>
              </w:rPr>
              <w:t>4.251.791</w:t>
            </w:r>
          </w:p>
        </w:tc>
      </w:tr>
      <w:tr w:rsidR="00E325C3" w:rsidRPr="00A5606A" w14:paraId="26E9748C" w14:textId="77777777" w:rsidTr="00E325C3">
        <w:trPr>
          <w:trHeight w:val="115"/>
        </w:trPr>
        <w:tc>
          <w:tcPr>
            <w:tcW w:w="6607" w:type="dxa"/>
            <w:vAlign w:val="center"/>
          </w:tcPr>
          <w:p w14:paraId="7048CF92" w14:textId="77777777" w:rsidR="00E325C3" w:rsidRPr="00A5606A" w:rsidRDefault="00E325C3" w:rsidP="007B22FF">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A5606A">
              <w:rPr>
                <w:rFonts w:ascii="Arial" w:hAnsi="Arial" w:cs="Arial"/>
              </w:rPr>
              <w:t>Yabancı Para Cinsinden Hesaplar</w:t>
            </w:r>
          </w:p>
        </w:tc>
        <w:tc>
          <w:tcPr>
            <w:tcW w:w="1358" w:type="dxa"/>
          </w:tcPr>
          <w:p w14:paraId="34500B40" w14:textId="77777777" w:rsidR="00E325C3" w:rsidRPr="00A5606A" w:rsidRDefault="00E325C3" w:rsidP="007B22FF">
            <w:pPr>
              <w:ind w:right="64"/>
              <w:jc w:val="right"/>
              <w:rPr>
                <w:rFonts w:ascii="Arial" w:hAnsi="Arial" w:cs="Arial"/>
                <w:sz w:val="18"/>
                <w:szCs w:val="18"/>
              </w:rPr>
            </w:pPr>
            <w:r w:rsidRPr="00A5606A">
              <w:rPr>
                <w:rFonts w:ascii="Arial" w:hAnsi="Arial" w:cs="Arial"/>
                <w:sz w:val="18"/>
                <w:szCs w:val="18"/>
              </w:rPr>
              <w:t>2.023.522</w:t>
            </w:r>
          </w:p>
        </w:tc>
        <w:tc>
          <w:tcPr>
            <w:tcW w:w="1484" w:type="dxa"/>
          </w:tcPr>
          <w:p w14:paraId="7DCC6FC9" w14:textId="77777777" w:rsidR="00E325C3" w:rsidRPr="00A5606A" w:rsidRDefault="00E325C3" w:rsidP="007B22FF">
            <w:pPr>
              <w:ind w:right="64"/>
              <w:jc w:val="right"/>
              <w:rPr>
                <w:rFonts w:ascii="Arial" w:hAnsi="Arial" w:cs="Arial"/>
                <w:sz w:val="18"/>
                <w:szCs w:val="18"/>
              </w:rPr>
            </w:pPr>
            <w:r w:rsidRPr="00A5606A">
              <w:rPr>
                <w:rFonts w:ascii="Arial" w:hAnsi="Arial" w:cs="Arial"/>
                <w:sz w:val="18"/>
                <w:szCs w:val="18"/>
              </w:rPr>
              <w:t>5.546.939</w:t>
            </w:r>
          </w:p>
        </w:tc>
      </w:tr>
      <w:tr w:rsidR="00E325C3" w:rsidRPr="00A5606A" w14:paraId="61923327" w14:textId="77777777" w:rsidTr="00E325C3">
        <w:trPr>
          <w:trHeight w:val="115"/>
        </w:trPr>
        <w:tc>
          <w:tcPr>
            <w:tcW w:w="6607" w:type="dxa"/>
            <w:vAlign w:val="center"/>
          </w:tcPr>
          <w:p w14:paraId="6528E285" w14:textId="77777777" w:rsidR="00E325C3" w:rsidRPr="00A5606A" w:rsidRDefault="00E325C3" w:rsidP="007B22FF">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A5606A">
              <w:rPr>
                <w:rFonts w:ascii="Arial" w:hAnsi="Arial" w:cs="Arial"/>
              </w:rPr>
              <w:t xml:space="preserve">Yurtdışı Şubelerde </w:t>
            </w:r>
            <w:r w:rsidRPr="00A5606A">
              <w:rPr>
                <w:rFonts w:ascii="Arial" w:eastAsia="Times New Roman" w:hAnsi="Arial" w:cs="Arial"/>
              </w:rPr>
              <w:t>Bulunan</w:t>
            </w:r>
            <w:r w:rsidRPr="00A5606A">
              <w:rPr>
                <w:rFonts w:ascii="Arial" w:hAnsi="Arial" w:cs="Arial"/>
              </w:rPr>
              <w:t xml:space="preserve"> Yabancı Mercilerin Sigortasına Tabi Hesaplar</w:t>
            </w:r>
          </w:p>
        </w:tc>
        <w:tc>
          <w:tcPr>
            <w:tcW w:w="1358" w:type="dxa"/>
            <w:vAlign w:val="bottom"/>
          </w:tcPr>
          <w:p w14:paraId="6C86E2FA" w14:textId="77777777" w:rsidR="00E325C3" w:rsidRPr="00A5606A" w:rsidRDefault="00E325C3" w:rsidP="007B22FF">
            <w:pPr>
              <w:ind w:right="64"/>
              <w:jc w:val="right"/>
              <w:rPr>
                <w:rFonts w:ascii="Arial" w:hAnsi="Arial" w:cs="Arial"/>
                <w:sz w:val="18"/>
                <w:szCs w:val="18"/>
              </w:rPr>
            </w:pPr>
            <w:r w:rsidRPr="00A5606A">
              <w:rPr>
                <w:rFonts w:ascii="Arial" w:hAnsi="Arial" w:cs="Arial"/>
                <w:sz w:val="18"/>
                <w:szCs w:val="18"/>
              </w:rPr>
              <w:t>-</w:t>
            </w:r>
          </w:p>
        </w:tc>
        <w:tc>
          <w:tcPr>
            <w:tcW w:w="1484" w:type="dxa"/>
            <w:vAlign w:val="bottom"/>
          </w:tcPr>
          <w:p w14:paraId="0DBE88C9" w14:textId="77777777" w:rsidR="00E325C3" w:rsidRPr="00A5606A" w:rsidRDefault="00E325C3" w:rsidP="007B22FF">
            <w:pPr>
              <w:ind w:right="64"/>
              <w:jc w:val="right"/>
              <w:rPr>
                <w:rFonts w:ascii="Arial" w:hAnsi="Arial" w:cs="Arial"/>
                <w:sz w:val="18"/>
                <w:szCs w:val="18"/>
              </w:rPr>
            </w:pPr>
            <w:r w:rsidRPr="00A5606A">
              <w:rPr>
                <w:rFonts w:ascii="Arial" w:hAnsi="Arial" w:cs="Arial"/>
                <w:sz w:val="18"/>
                <w:szCs w:val="18"/>
              </w:rPr>
              <w:t>-</w:t>
            </w:r>
          </w:p>
        </w:tc>
      </w:tr>
      <w:tr w:rsidR="00E325C3" w:rsidRPr="00A5606A" w14:paraId="0C0CB739" w14:textId="77777777" w:rsidTr="00E325C3">
        <w:trPr>
          <w:trHeight w:val="115"/>
        </w:trPr>
        <w:tc>
          <w:tcPr>
            <w:tcW w:w="6607" w:type="dxa"/>
            <w:vAlign w:val="center"/>
          </w:tcPr>
          <w:p w14:paraId="40C1387C" w14:textId="77777777" w:rsidR="00E325C3" w:rsidRPr="00A5606A" w:rsidRDefault="00E325C3" w:rsidP="007B22FF">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A5606A">
              <w:rPr>
                <w:rFonts w:ascii="Arial" w:hAnsi="Arial" w:cs="Arial"/>
              </w:rPr>
              <w:t xml:space="preserve">Kıyı Bnk. Blg. </w:t>
            </w:r>
            <w:r w:rsidRPr="00A5606A">
              <w:rPr>
                <w:rFonts w:ascii="Arial" w:eastAsia="Times New Roman" w:hAnsi="Arial" w:cs="Arial"/>
              </w:rPr>
              <w:t>Şubelerde</w:t>
            </w:r>
            <w:r w:rsidRPr="00A5606A">
              <w:rPr>
                <w:rFonts w:ascii="Arial" w:hAnsi="Arial" w:cs="Arial"/>
              </w:rPr>
              <w:t xml:space="preserve"> Bulunan Yabancı Merci. Sigorta Tabi Hesap</w:t>
            </w:r>
          </w:p>
        </w:tc>
        <w:tc>
          <w:tcPr>
            <w:tcW w:w="1358" w:type="dxa"/>
            <w:vAlign w:val="bottom"/>
          </w:tcPr>
          <w:p w14:paraId="4FA0B44E" w14:textId="77777777" w:rsidR="00E325C3" w:rsidRPr="00A5606A" w:rsidRDefault="00E325C3" w:rsidP="007B22FF">
            <w:pPr>
              <w:ind w:right="64"/>
              <w:jc w:val="right"/>
              <w:rPr>
                <w:rFonts w:ascii="Arial" w:hAnsi="Arial" w:cs="Arial"/>
                <w:sz w:val="18"/>
                <w:szCs w:val="18"/>
              </w:rPr>
            </w:pPr>
            <w:r w:rsidRPr="00A5606A">
              <w:rPr>
                <w:rFonts w:ascii="Arial" w:hAnsi="Arial" w:cs="Arial"/>
                <w:sz w:val="18"/>
                <w:szCs w:val="18"/>
              </w:rPr>
              <w:t>-</w:t>
            </w:r>
          </w:p>
        </w:tc>
        <w:tc>
          <w:tcPr>
            <w:tcW w:w="1484" w:type="dxa"/>
            <w:vAlign w:val="bottom"/>
          </w:tcPr>
          <w:p w14:paraId="6331E435" w14:textId="77777777" w:rsidR="00E325C3" w:rsidRPr="00A5606A" w:rsidRDefault="00E325C3" w:rsidP="007B22FF">
            <w:pPr>
              <w:ind w:right="64"/>
              <w:jc w:val="right"/>
              <w:rPr>
                <w:rFonts w:ascii="Arial" w:hAnsi="Arial" w:cs="Arial"/>
                <w:sz w:val="18"/>
                <w:szCs w:val="18"/>
              </w:rPr>
            </w:pPr>
            <w:r w:rsidRPr="00A5606A">
              <w:rPr>
                <w:rFonts w:ascii="Arial" w:hAnsi="Arial" w:cs="Arial"/>
                <w:sz w:val="18"/>
                <w:szCs w:val="18"/>
              </w:rPr>
              <w:t>-</w:t>
            </w:r>
          </w:p>
        </w:tc>
      </w:tr>
      <w:tr w:rsidR="00E325C3" w:rsidRPr="00A5606A" w14:paraId="0FF3BE43" w14:textId="77777777" w:rsidTr="00E325C3">
        <w:trPr>
          <w:trHeight w:val="115"/>
        </w:trPr>
        <w:tc>
          <w:tcPr>
            <w:tcW w:w="6607" w:type="dxa"/>
            <w:tcBorders>
              <w:bottom w:val="single" w:sz="4" w:space="0" w:color="auto"/>
            </w:tcBorders>
            <w:vAlign w:val="center"/>
          </w:tcPr>
          <w:p w14:paraId="5EDDC3BF" w14:textId="77777777" w:rsidR="00E325C3" w:rsidRPr="00A5606A" w:rsidRDefault="00E325C3" w:rsidP="007B22F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358" w:type="dxa"/>
            <w:tcBorders>
              <w:bottom w:val="single" w:sz="4" w:space="0" w:color="auto"/>
            </w:tcBorders>
            <w:vAlign w:val="bottom"/>
          </w:tcPr>
          <w:p w14:paraId="7CAB5F82" w14:textId="77777777" w:rsidR="00E325C3" w:rsidRPr="00A5606A" w:rsidRDefault="00E325C3" w:rsidP="007B22FF">
            <w:pPr>
              <w:ind w:right="11"/>
              <w:jc w:val="right"/>
              <w:rPr>
                <w:rFonts w:ascii="Arial" w:hAnsi="Arial" w:cs="Arial"/>
                <w:sz w:val="18"/>
                <w:szCs w:val="18"/>
              </w:rPr>
            </w:pPr>
          </w:p>
        </w:tc>
        <w:tc>
          <w:tcPr>
            <w:tcW w:w="1484" w:type="dxa"/>
            <w:tcBorders>
              <w:bottom w:val="single" w:sz="4" w:space="0" w:color="auto"/>
            </w:tcBorders>
            <w:vAlign w:val="bottom"/>
          </w:tcPr>
          <w:p w14:paraId="557BF85C" w14:textId="77777777" w:rsidR="00E325C3" w:rsidRPr="00A5606A" w:rsidRDefault="00E325C3" w:rsidP="007B22FF">
            <w:pPr>
              <w:ind w:right="11"/>
              <w:jc w:val="right"/>
              <w:rPr>
                <w:rFonts w:ascii="Arial" w:hAnsi="Arial" w:cs="Arial"/>
                <w:sz w:val="18"/>
                <w:szCs w:val="18"/>
              </w:rPr>
            </w:pPr>
          </w:p>
        </w:tc>
      </w:tr>
    </w:tbl>
    <w:p w14:paraId="000ADEC9" w14:textId="7656ABF7" w:rsidR="00136C29" w:rsidRPr="009128F0" w:rsidRDefault="00136C29" w:rsidP="00E325C3">
      <w:pPr>
        <w:pStyle w:val="GvdeMetniGirintisi"/>
        <w:spacing w:before="120" w:after="120"/>
        <w:ind w:left="-14" w:right="-377" w:firstLine="0"/>
        <w:rPr>
          <w:rFonts w:ascii="Arial" w:hAnsi="Arial" w:cs="Arial"/>
          <w:color w:val="000000" w:themeColor="text1"/>
          <w:sz w:val="20"/>
          <w:szCs w:val="20"/>
        </w:rPr>
      </w:pPr>
      <w:r w:rsidRPr="009128F0">
        <w:rPr>
          <w:rFonts w:ascii="Arial" w:hAnsi="Arial" w:cs="Arial"/>
          <w:color w:val="000000" w:themeColor="text1"/>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6A7036" w:rsidRPr="009128F0">
        <w:rPr>
          <w:rFonts w:ascii="Arial" w:hAnsi="Arial" w:cs="Arial"/>
          <w:color w:val="000000" w:themeColor="text1"/>
          <w:sz w:val="20"/>
          <w:szCs w:val="20"/>
        </w:rPr>
        <w:t>ara ve kar payları toplamının 100</w:t>
      </w:r>
      <w:r w:rsidRPr="009128F0">
        <w:rPr>
          <w:rFonts w:ascii="Arial" w:hAnsi="Arial" w:cs="Arial"/>
          <w:color w:val="000000" w:themeColor="text1"/>
          <w:sz w:val="20"/>
          <w:szCs w:val="20"/>
        </w:rPr>
        <w:t xml:space="preserve"> TL’yi geçmemesi şartıyla, 5411 sayılı Bankacılık Kanunu kapsamında Tasarruf Mevduat Sigorta Fonu güvencesi altındadır.</w:t>
      </w:r>
    </w:p>
    <w:p w14:paraId="3C11841C" w14:textId="77777777" w:rsidR="00136C29" w:rsidRPr="009128F0" w:rsidRDefault="00CF2BF5" w:rsidP="00900783">
      <w:pPr>
        <w:spacing w:before="120" w:after="120"/>
        <w:ind w:left="-574"/>
        <w:jc w:val="both"/>
        <w:rPr>
          <w:rFonts w:ascii="Arial" w:hAnsi="Arial" w:cs="Arial"/>
          <w:b/>
          <w:color w:val="000000" w:themeColor="text1"/>
          <w:sz w:val="20"/>
          <w:szCs w:val="20"/>
        </w:rPr>
      </w:pPr>
      <w:proofErr w:type="gramStart"/>
      <w:r w:rsidRPr="009128F0">
        <w:rPr>
          <w:rFonts w:ascii="Arial" w:hAnsi="Arial" w:cs="Arial"/>
          <w:b/>
          <w:color w:val="000000" w:themeColor="text1"/>
          <w:sz w:val="20"/>
          <w:szCs w:val="20"/>
        </w:rPr>
        <w:t>b</w:t>
      </w:r>
      <w:proofErr w:type="gramEnd"/>
      <w:r w:rsidRPr="009128F0">
        <w:rPr>
          <w:rFonts w:ascii="Arial" w:hAnsi="Arial" w:cs="Arial"/>
          <w:b/>
          <w:color w:val="000000" w:themeColor="text1"/>
          <w:sz w:val="20"/>
          <w:szCs w:val="20"/>
        </w:rPr>
        <w:t>.2</w:t>
      </w:r>
      <w:r w:rsidR="00C34668" w:rsidRPr="009128F0">
        <w:rPr>
          <w:rFonts w:ascii="Arial" w:hAnsi="Arial" w:cs="Arial"/>
          <w:b/>
          <w:color w:val="000000" w:themeColor="text1"/>
          <w:sz w:val="20"/>
          <w:szCs w:val="20"/>
        </w:rPr>
        <w:t>.</w:t>
      </w:r>
      <w:r w:rsidR="00136C29" w:rsidRPr="009128F0">
        <w:rPr>
          <w:rFonts w:ascii="Arial" w:hAnsi="Arial" w:cs="Arial"/>
          <w:b/>
          <w:color w:val="000000" w:themeColor="text1"/>
          <w:sz w:val="20"/>
          <w:szCs w:val="20"/>
        </w:rPr>
        <w:tab/>
        <w:t>Sigorta kapsamında bulunmayan tutarlar:</w:t>
      </w:r>
    </w:p>
    <w:p w14:paraId="0705FDC5" w14:textId="77777777" w:rsidR="00136C29" w:rsidRPr="009128F0" w:rsidRDefault="00136C29" w:rsidP="00332D3C">
      <w:pPr>
        <w:spacing w:before="120" w:after="120"/>
        <w:ind w:left="14" w:hanging="9"/>
        <w:jc w:val="both"/>
        <w:rPr>
          <w:rFonts w:ascii="Arial" w:hAnsi="Arial" w:cs="Arial"/>
          <w:color w:val="000000" w:themeColor="text1"/>
          <w:sz w:val="20"/>
          <w:szCs w:val="20"/>
        </w:rPr>
      </w:pPr>
      <w:r w:rsidRPr="009128F0">
        <w:rPr>
          <w:rFonts w:ascii="Arial" w:hAnsi="Arial" w:cs="Arial"/>
          <w:color w:val="000000" w:themeColor="text1"/>
          <w:sz w:val="20"/>
          <w:szCs w:val="20"/>
        </w:rPr>
        <w:t xml:space="preserve">Sigorta kapsamında bulunmayan gerçek kişilerin katılım fonları: </w:t>
      </w:r>
    </w:p>
    <w:tbl>
      <w:tblPr>
        <w:tblW w:w="9505" w:type="dxa"/>
        <w:tblBorders>
          <w:top w:val="single" w:sz="4" w:space="0" w:color="auto"/>
        </w:tblBorders>
        <w:tblLayout w:type="fixed"/>
        <w:tblCellMar>
          <w:left w:w="0" w:type="dxa"/>
          <w:right w:w="0" w:type="dxa"/>
        </w:tblCellMar>
        <w:tblLook w:val="0000" w:firstRow="0" w:lastRow="0" w:firstColumn="0" w:lastColumn="0" w:noHBand="0" w:noVBand="0"/>
      </w:tblPr>
      <w:tblGrid>
        <w:gridCol w:w="7965"/>
        <w:gridCol w:w="1540"/>
      </w:tblGrid>
      <w:tr w:rsidR="00E325C3" w:rsidRPr="00A5606A" w14:paraId="6340AF70" w14:textId="77777777" w:rsidTr="00E325C3">
        <w:trPr>
          <w:trHeight w:val="18"/>
        </w:trPr>
        <w:tc>
          <w:tcPr>
            <w:tcW w:w="7965" w:type="dxa"/>
            <w:tcBorders>
              <w:top w:val="single" w:sz="4" w:space="0" w:color="auto"/>
              <w:bottom w:val="single" w:sz="4" w:space="0" w:color="auto"/>
            </w:tcBorders>
            <w:noWrap/>
            <w:tcMar>
              <w:top w:w="15" w:type="dxa"/>
              <w:left w:w="15" w:type="dxa"/>
              <w:bottom w:w="0" w:type="dxa"/>
              <w:right w:w="15" w:type="dxa"/>
            </w:tcMar>
            <w:vAlign w:val="center"/>
          </w:tcPr>
          <w:p w14:paraId="2441D894" w14:textId="77777777" w:rsidR="00E325C3" w:rsidRPr="00A5606A" w:rsidRDefault="00E325C3" w:rsidP="007B22FF">
            <w:pPr>
              <w:ind w:left="10"/>
              <w:jc w:val="both"/>
              <w:rPr>
                <w:rFonts w:ascii="Arial" w:hAnsi="Arial" w:cs="Arial"/>
                <w:b/>
                <w:sz w:val="18"/>
                <w:szCs w:val="18"/>
              </w:rPr>
            </w:pPr>
          </w:p>
        </w:tc>
        <w:tc>
          <w:tcPr>
            <w:tcW w:w="1540" w:type="dxa"/>
            <w:tcBorders>
              <w:top w:val="single" w:sz="4" w:space="0" w:color="auto"/>
              <w:bottom w:val="single" w:sz="4" w:space="0" w:color="auto"/>
            </w:tcBorders>
            <w:noWrap/>
            <w:tcMar>
              <w:top w:w="15" w:type="dxa"/>
              <w:left w:w="15" w:type="dxa"/>
              <w:bottom w:w="0" w:type="dxa"/>
              <w:right w:w="15" w:type="dxa"/>
            </w:tcMar>
            <w:vAlign w:val="center"/>
          </w:tcPr>
          <w:p w14:paraId="0D1E6CCD" w14:textId="77777777" w:rsidR="00E325C3" w:rsidRPr="00A5606A" w:rsidRDefault="00E325C3" w:rsidP="007B22FF">
            <w:pPr>
              <w:ind w:right="53"/>
              <w:jc w:val="right"/>
              <w:rPr>
                <w:rFonts w:ascii="Arial" w:eastAsia="Arial Unicode MS" w:hAnsi="Arial" w:cs="Arial"/>
                <w:b/>
                <w:sz w:val="18"/>
                <w:szCs w:val="18"/>
              </w:rPr>
            </w:pPr>
            <w:r w:rsidRPr="00A5606A">
              <w:rPr>
                <w:rFonts w:ascii="Arial" w:hAnsi="Arial" w:cs="Arial"/>
                <w:b/>
                <w:sz w:val="18"/>
                <w:szCs w:val="18"/>
              </w:rPr>
              <w:t>Cari Dönem</w:t>
            </w:r>
          </w:p>
        </w:tc>
      </w:tr>
      <w:tr w:rsidR="00E325C3" w:rsidRPr="00A5606A" w14:paraId="64BEAF9F" w14:textId="77777777" w:rsidTr="00E325C3">
        <w:trPr>
          <w:trHeight w:val="90"/>
        </w:trPr>
        <w:tc>
          <w:tcPr>
            <w:tcW w:w="7965" w:type="dxa"/>
            <w:tcBorders>
              <w:top w:val="single" w:sz="4" w:space="0" w:color="auto"/>
              <w:bottom w:val="nil"/>
            </w:tcBorders>
            <w:noWrap/>
            <w:tcMar>
              <w:top w:w="15" w:type="dxa"/>
              <w:left w:w="15" w:type="dxa"/>
              <w:bottom w:w="0" w:type="dxa"/>
              <w:right w:w="15" w:type="dxa"/>
            </w:tcMar>
            <w:vAlign w:val="center"/>
          </w:tcPr>
          <w:p w14:paraId="43975A04" w14:textId="77777777" w:rsidR="00E325C3" w:rsidRPr="00A5606A" w:rsidRDefault="00E325C3" w:rsidP="007B22FF">
            <w:pPr>
              <w:ind w:left="10"/>
              <w:jc w:val="both"/>
              <w:rPr>
                <w:rFonts w:ascii="Arial" w:hAnsi="Arial" w:cs="Arial"/>
                <w:sz w:val="18"/>
                <w:szCs w:val="18"/>
              </w:rPr>
            </w:pPr>
          </w:p>
        </w:tc>
        <w:tc>
          <w:tcPr>
            <w:tcW w:w="1540" w:type="dxa"/>
            <w:tcBorders>
              <w:top w:val="single" w:sz="4" w:space="0" w:color="auto"/>
              <w:bottom w:val="nil"/>
            </w:tcBorders>
            <w:noWrap/>
            <w:tcMar>
              <w:top w:w="15" w:type="dxa"/>
              <w:left w:w="15" w:type="dxa"/>
              <w:bottom w:w="0" w:type="dxa"/>
              <w:right w:w="15" w:type="dxa"/>
            </w:tcMar>
            <w:vAlign w:val="bottom"/>
          </w:tcPr>
          <w:p w14:paraId="20652EBC" w14:textId="77777777" w:rsidR="00E325C3" w:rsidRPr="00A5606A" w:rsidRDefault="00E325C3" w:rsidP="007B22FF">
            <w:pPr>
              <w:ind w:left="360" w:right="53"/>
              <w:jc w:val="both"/>
              <w:rPr>
                <w:rFonts w:ascii="Arial" w:hAnsi="Arial" w:cs="Arial"/>
                <w:sz w:val="18"/>
                <w:szCs w:val="18"/>
              </w:rPr>
            </w:pPr>
          </w:p>
        </w:tc>
      </w:tr>
      <w:tr w:rsidR="00E325C3" w:rsidRPr="00A5606A" w14:paraId="5EF2EE6C" w14:textId="77777777" w:rsidTr="00E325C3">
        <w:trPr>
          <w:trHeight w:val="18"/>
        </w:trPr>
        <w:tc>
          <w:tcPr>
            <w:tcW w:w="7965" w:type="dxa"/>
            <w:tcBorders>
              <w:top w:val="nil"/>
            </w:tcBorders>
            <w:shd w:val="clear" w:color="auto" w:fill="auto"/>
            <w:noWrap/>
            <w:tcMar>
              <w:top w:w="15" w:type="dxa"/>
              <w:left w:w="15" w:type="dxa"/>
              <w:bottom w:w="0" w:type="dxa"/>
              <w:right w:w="15" w:type="dxa"/>
            </w:tcMar>
            <w:vAlign w:val="center"/>
          </w:tcPr>
          <w:p w14:paraId="026451FD" w14:textId="77777777" w:rsidR="00E325C3" w:rsidRPr="00A5606A" w:rsidRDefault="00E325C3" w:rsidP="007B22FF">
            <w:pPr>
              <w:ind w:left="312" w:right="41" w:hanging="312"/>
              <w:jc w:val="both"/>
              <w:rPr>
                <w:rFonts w:ascii="Arial" w:eastAsia="Arial Unicode MS" w:hAnsi="Arial" w:cs="Arial"/>
                <w:sz w:val="18"/>
                <w:szCs w:val="18"/>
              </w:rPr>
            </w:pPr>
            <w:r w:rsidRPr="00A5606A">
              <w:rPr>
                <w:rFonts w:ascii="Arial" w:hAnsi="Arial" w:cs="Arial"/>
                <w:sz w:val="18"/>
                <w:szCs w:val="18"/>
              </w:rPr>
              <w:t>Yurtdışı Şubelerde Bulunan Katılım Fonu ile Diğer Hesaplar</w:t>
            </w:r>
          </w:p>
        </w:tc>
        <w:tc>
          <w:tcPr>
            <w:tcW w:w="1540" w:type="dxa"/>
            <w:tcBorders>
              <w:top w:val="nil"/>
            </w:tcBorders>
            <w:shd w:val="clear" w:color="auto" w:fill="auto"/>
            <w:noWrap/>
            <w:tcMar>
              <w:top w:w="15" w:type="dxa"/>
              <w:left w:w="15" w:type="dxa"/>
              <w:bottom w:w="0" w:type="dxa"/>
              <w:right w:w="15" w:type="dxa"/>
            </w:tcMar>
            <w:vAlign w:val="bottom"/>
          </w:tcPr>
          <w:p w14:paraId="5DAA079D" w14:textId="77777777" w:rsidR="00E325C3" w:rsidRPr="00A5606A" w:rsidRDefault="00E325C3" w:rsidP="007B22FF">
            <w:pPr>
              <w:ind w:right="53"/>
              <w:jc w:val="right"/>
              <w:rPr>
                <w:rFonts w:ascii="Arial" w:hAnsi="Arial" w:cs="Arial"/>
                <w:sz w:val="18"/>
                <w:szCs w:val="18"/>
              </w:rPr>
            </w:pPr>
            <w:r w:rsidRPr="00A5606A">
              <w:rPr>
                <w:rFonts w:ascii="Arial" w:hAnsi="Arial" w:cs="Arial"/>
                <w:sz w:val="18"/>
                <w:szCs w:val="18"/>
              </w:rPr>
              <w:t>17.191</w:t>
            </w:r>
          </w:p>
        </w:tc>
      </w:tr>
      <w:tr w:rsidR="00E325C3" w:rsidRPr="00A5606A" w14:paraId="11667A4E" w14:textId="77777777" w:rsidTr="00E325C3">
        <w:trPr>
          <w:trHeight w:val="18"/>
        </w:trPr>
        <w:tc>
          <w:tcPr>
            <w:tcW w:w="7965" w:type="dxa"/>
            <w:noWrap/>
            <w:tcMar>
              <w:top w:w="15" w:type="dxa"/>
              <w:left w:w="15" w:type="dxa"/>
              <w:bottom w:w="0" w:type="dxa"/>
              <w:right w:w="15" w:type="dxa"/>
            </w:tcMar>
            <w:vAlign w:val="center"/>
          </w:tcPr>
          <w:p w14:paraId="28B194A8" w14:textId="77777777" w:rsidR="00E325C3" w:rsidRPr="00A5606A" w:rsidRDefault="00E325C3" w:rsidP="007B22FF">
            <w:pPr>
              <w:ind w:right="41" w:firstLine="28"/>
              <w:jc w:val="both"/>
              <w:rPr>
                <w:rFonts w:ascii="Arial" w:hAnsi="Arial" w:cs="Arial"/>
                <w:sz w:val="18"/>
                <w:szCs w:val="18"/>
              </w:rPr>
            </w:pPr>
            <w:r w:rsidRPr="00A5606A">
              <w:rPr>
                <w:rFonts w:ascii="Arial" w:hAnsi="Arial" w:cs="Arial"/>
                <w:sz w:val="18"/>
                <w:szCs w:val="18"/>
              </w:rPr>
              <w:t>Hâkim Ortaklar ile Bunların Ana, Baba, Eş ve Velayet Altındaki Çocuklarına Ait Katılım Fonu ile Diğer Hesaplar</w:t>
            </w:r>
          </w:p>
        </w:tc>
        <w:tc>
          <w:tcPr>
            <w:tcW w:w="1540" w:type="dxa"/>
            <w:noWrap/>
            <w:tcMar>
              <w:top w:w="15" w:type="dxa"/>
              <w:left w:w="15" w:type="dxa"/>
              <w:bottom w:w="0" w:type="dxa"/>
              <w:right w:w="15" w:type="dxa"/>
            </w:tcMar>
            <w:vAlign w:val="bottom"/>
          </w:tcPr>
          <w:p w14:paraId="3FA0A854" w14:textId="77777777" w:rsidR="00E325C3" w:rsidRPr="00A5606A" w:rsidRDefault="00E325C3" w:rsidP="007B22FF">
            <w:pPr>
              <w:ind w:right="53"/>
              <w:jc w:val="right"/>
              <w:rPr>
                <w:rFonts w:ascii="Arial" w:hAnsi="Arial" w:cs="Arial"/>
                <w:sz w:val="18"/>
                <w:szCs w:val="18"/>
              </w:rPr>
            </w:pPr>
            <w:r w:rsidRPr="00A5606A">
              <w:rPr>
                <w:rFonts w:ascii="Arial" w:hAnsi="Arial" w:cs="Arial"/>
                <w:sz w:val="18"/>
                <w:szCs w:val="18"/>
              </w:rPr>
              <w:t>-</w:t>
            </w:r>
          </w:p>
        </w:tc>
      </w:tr>
      <w:tr w:rsidR="00E325C3" w:rsidRPr="00A5606A" w14:paraId="07F5D2A7" w14:textId="77777777" w:rsidTr="00E325C3">
        <w:trPr>
          <w:trHeight w:val="18"/>
        </w:trPr>
        <w:tc>
          <w:tcPr>
            <w:tcW w:w="7965" w:type="dxa"/>
            <w:noWrap/>
            <w:tcMar>
              <w:top w:w="15" w:type="dxa"/>
              <w:left w:w="15" w:type="dxa"/>
              <w:bottom w:w="0" w:type="dxa"/>
              <w:right w:w="15" w:type="dxa"/>
            </w:tcMar>
            <w:vAlign w:val="center"/>
          </w:tcPr>
          <w:p w14:paraId="236EC95F" w14:textId="77777777" w:rsidR="00E325C3" w:rsidRPr="00A5606A" w:rsidRDefault="00E325C3" w:rsidP="007B22FF">
            <w:pPr>
              <w:ind w:right="41"/>
              <w:jc w:val="both"/>
              <w:rPr>
                <w:rFonts w:ascii="Arial" w:hAnsi="Arial" w:cs="Arial"/>
                <w:sz w:val="18"/>
                <w:szCs w:val="18"/>
              </w:rPr>
            </w:pPr>
            <w:r w:rsidRPr="00A5606A">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540" w:type="dxa"/>
            <w:noWrap/>
            <w:tcMar>
              <w:top w:w="15" w:type="dxa"/>
              <w:left w:w="15" w:type="dxa"/>
              <w:bottom w:w="0" w:type="dxa"/>
              <w:right w:w="15" w:type="dxa"/>
            </w:tcMar>
            <w:vAlign w:val="bottom"/>
          </w:tcPr>
          <w:p w14:paraId="6C2FFC7A" w14:textId="77777777" w:rsidR="00E325C3" w:rsidRPr="00A5606A" w:rsidRDefault="00E325C3" w:rsidP="007B22FF">
            <w:pPr>
              <w:ind w:right="53"/>
              <w:jc w:val="right"/>
              <w:rPr>
                <w:rFonts w:ascii="Arial" w:hAnsi="Arial" w:cs="Arial"/>
                <w:sz w:val="18"/>
                <w:szCs w:val="18"/>
              </w:rPr>
            </w:pPr>
            <w:r w:rsidRPr="00A5606A">
              <w:rPr>
                <w:rFonts w:ascii="Arial" w:hAnsi="Arial" w:cs="Arial"/>
                <w:sz w:val="18"/>
                <w:szCs w:val="18"/>
              </w:rPr>
              <w:t>12.766</w:t>
            </w:r>
          </w:p>
        </w:tc>
      </w:tr>
      <w:tr w:rsidR="00E325C3" w:rsidRPr="00A5606A" w14:paraId="088E1115" w14:textId="77777777" w:rsidTr="00E325C3">
        <w:trPr>
          <w:trHeight w:val="18"/>
        </w:trPr>
        <w:tc>
          <w:tcPr>
            <w:tcW w:w="7965" w:type="dxa"/>
            <w:noWrap/>
            <w:tcMar>
              <w:top w:w="15" w:type="dxa"/>
              <w:left w:w="15" w:type="dxa"/>
              <w:bottom w:w="0" w:type="dxa"/>
              <w:right w:w="15" w:type="dxa"/>
            </w:tcMar>
            <w:vAlign w:val="center"/>
          </w:tcPr>
          <w:p w14:paraId="7C9F0DBB" w14:textId="77777777" w:rsidR="00E325C3" w:rsidRPr="00A5606A" w:rsidRDefault="00E325C3" w:rsidP="007B22FF">
            <w:pPr>
              <w:ind w:right="41"/>
              <w:jc w:val="both"/>
              <w:rPr>
                <w:rFonts w:ascii="Arial" w:hAnsi="Arial" w:cs="Arial"/>
                <w:sz w:val="18"/>
                <w:szCs w:val="18"/>
              </w:rPr>
            </w:pPr>
            <w:r w:rsidRPr="00A5606A">
              <w:rPr>
                <w:rFonts w:ascii="Arial" w:hAnsi="Arial" w:cs="Arial"/>
                <w:sz w:val="18"/>
                <w:szCs w:val="18"/>
              </w:rPr>
              <w:t>26 Eylül 2004 Tarihli ve 5237 Sayılı TCK’nın 282’nci Maddesindeki Suçtan Kaynaklanan Mal Varlığı Değerleri Kapsamına Giren Katılım Fonu ile Diğer Hesaplar</w:t>
            </w:r>
          </w:p>
        </w:tc>
        <w:tc>
          <w:tcPr>
            <w:tcW w:w="1540" w:type="dxa"/>
            <w:noWrap/>
            <w:tcMar>
              <w:top w:w="15" w:type="dxa"/>
              <w:left w:w="15" w:type="dxa"/>
              <w:bottom w:w="0" w:type="dxa"/>
              <w:right w:w="15" w:type="dxa"/>
            </w:tcMar>
            <w:vAlign w:val="bottom"/>
          </w:tcPr>
          <w:p w14:paraId="7CDEC08E" w14:textId="77777777" w:rsidR="00E325C3" w:rsidRPr="00A5606A" w:rsidRDefault="00E325C3" w:rsidP="007B22FF">
            <w:pPr>
              <w:ind w:right="53"/>
              <w:jc w:val="right"/>
              <w:rPr>
                <w:rFonts w:ascii="Arial" w:hAnsi="Arial" w:cs="Arial"/>
                <w:sz w:val="18"/>
                <w:szCs w:val="18"/>
              </w:rPr>
            </w:pPr>
            <w:r w:rsidRPr="00A5606A">
              <w:rPr>
                <w:rFonts w:ascii="Arial" w:hAnsi="Arial" w:cs="Arial"/>
                <w:sz w:val="18"/>
                <w:szCs w:val="18"/>
              </w:rPr>
              <w:t>-</w:t>
            </w:r>
          </w:p>
        </w:tc>
      </w:tr>
      <w:tr w:rsidR="00E325C3" w:rsidRPr="00A5606A" w14:paraId="61C47594" w14:textId="77777777" w:rsidTr="00E325C3">
        <w:trPr>
          <w:trHeight w:val="18"/>
        </w:trPr>
        <w:tc>
          <w:tcPr>
            <w:tcW w:w="7965" w:type="dxa"/>
            <w:noWrap/>
            <w:tcMar>
              <w:top w:w="15" w:type="dxa"/>
              <w:left w:w="15" w:type="dxa"/>
              <w:bottom w:w="0" w:type="dxa"/>
              <w:right w:w="15" w:type="dxa"/>
            </w:tcMar>
            <w:vAlign w:val="center"/>
          </w:tcPr>
          <w:p w14:paraId="4D321218" w14:textId="77777777" w:rsidR="00E325C3" w:rsidRPr="00A5606A" w:rsidRDefault="00E325C3" w:rsidP="007B22FF">
            <w:pPr>
              <w:ind w:right="41"/>
              <w:jc w:val="both"/>
              <w:rPr>
                <w:rFonts w:ascii="Arial" w:hAnsi="Arial" w:cs="Arial"/>
                <w:sz w:val="18"/>
                <w:szCs w:val="18"/>
              </w:rPr>
            </w:pPr>
            <w:r w:rsidRPr="00A5606A">
              <w:rPr>
                <w:rFonts w:ascii="Arial" w:hAnsi="Arial" w:cs="Arial"/>
                <w:sz w:val="18"/>
                <w:szCs w:val="18"/>
              </w:rPr>
              <w:t>Türkiye’de Münhasıran Kıyı Bankacılığı Faaliyeti Göstermek Üzere Kurulan Katılım Bankalarında Bulunan Katılım Fonları</w:t>
            </w:r>
          </w:p>
        </w:tc>
        <w:tc>
          <w:tcPr>
            <w:tcW w:w="1540" w:type="dxa"/>
            <w:noWrap/>
            <w:tcMar>
              <w:top w:w="15" w:type="dxa"/>
              <w:left w:w="15" w:type="dxa"/>
              <w:bottom w:w="0" w:type="dxa"/>
              <w:right w:w="15" w:type="dxa"/>
            </w:tcMar>
            <w:vAlign w:val="bottom"/>
          </w:tcPr>
          <w:p w14:paraId="14ECF6CB" w14:textId="77777777" w:rsidR="00E325C3" w:rsidRPr="00A5606A" w:rsidRDefault="00E325C3" w:rsidP="007B22FF">
            <w:pPr>
              <w:ind w:right="53"/>
              <w:jc w:val="right"/>
              <w:rPr>
                <w:rFonts w:ascii="Arial" w:hAnsi="Arial" w:cs="Arial"/>
                <w:sz w:val="18"/>
                <w:szCs w:val="18"/>
              </w:rPr>
            </w:pPr>
            <w:r w:rsidRPr="00A5606A">
              <w:rPr>
                <w:rFonts w:ascii="Arial" w:hAnsi="Arial" w:cs="Arial"/>
                <w:sz w:val="18"/>
                <w:szCs w:val="18"/>
              </w:rPr>
              <w:t>-</w:t>
            </w:r>
          </w:p>
        </w:tc>
      </w:tr>
      <w:tr w:rsidR="00E325C3" w:rsidRPr="00A5606A" w14:paraId="526B4108" w14:textId="77777777" w:rsidTr="00E325C3">
        <w:trPr>
          <w:trHeight w:val="18"/>
        </w:trPr>
        <w:tc>
          <w:tcPr>
            <w:tcW w:w="7965" w:type="dxa"/>
            <w:tcBorders>
              <w:bottom w:val="single" w:sz="4" w:space="0" w:color="auto"/>
            </w:tcBorders>
            <w:noWrap/>
            <w:tcMar>
              <w:top w:w="15" w:type="dxa"/>
              <w:left w:w="15" w:type="dxa"/>
              <w:bottom w:w="0" w:type="dxa"/>
              <w:right w:w="15" w:type="dxa"/>
            </w:tcMar>
            <w:vAlign w:val="center"/>
          </w:tcPr>
          <w:p w14:paraId="48DF9292" w14:textId="77777777" w:rsidR="00E325C3" w:rsidRPr="00A5606A" w:rsidRDefault="00E325C3" w:rsidP="007B22FF">
            <w:pPr>
              <w:rPr>
                <w:rFonts w:ascii="Arial" w:hAnsi="Arial" w:cs="Arial"/>
                <w:sz w:val="18"/>
                <w:szCs w:val="18"/>
              </w:rPr>
            </w:pPr>
          </w:p>
        </w:tc>
        <w:tc>
          <w:tcPr>
            <w:tcW w:w="1540" w:type="dxa"/>
            <w:tcBorders>
              <w:bottom w:val="single" w:sz="4" w:space="0" w:color="auto"/>
            </w:tcBorders>
            <w:noWrap/>
            <w:tcMar>
              <w:top w:w="15" w:type="dxa"/>
              <w:left w:w="15" w:type="dxa"/>
              <w:bottom w:w="0" w:type="dxa"/>
              <w:right w:w="15" w:type="dxa"/>
            </w:tcMar>
            <w:vAlign w:val="bottom"/>
          </w:tcPr>
          <w:p w14:paraId="4406C2C8" w14:textId="77777777" w:rsidR="00E325C3" w:rsidRPr="00A5606A" w:rsidRDefault="00E325C3" w:rsidP="007B22FF">
            <w:pPr>
              <w:ind w:right="53"/>
              <w:jc w:val="right"/>
              <w:rPr>
                <w:rFonts w:ascii="Arial" w:hAnsi="Arial" w:cs="Arial"/>
                <w:sz w:val="18"/>
                <w:szCs w:val="18"/>
              </w:rPr>
            </w:pPr>
          </w:p>
        </w:tc>
      </w:tr>
    </w:tbl>
    <w:p w14:paraId="6988439E" w14:textId="77777777" w:rsidR="00136C29" w:rsidRPr="009128F0" w:rsidRDefault="00136C29" w:rsidP="00136C29">
      <w:pPr>
        <w:jc w:val="both"/>
        <w:rPr>
          <w:rFonts w:ascii="Arial" w:hAnsi="Arial" w:cs="Arial"/>
          <w:b/>
          <w:color w:val="000000" w:themeColor="text1"/>
          <w:sz w:val="20"/>
          <w:szCs w:val="20"/>
        </w:rPr>
      </w:pPr>
    </w:p>
    <w:p w14:paraId="238A59D2" w14:textId="40204D4B" w:rsidR="00E325C3" w:rsidRDefault="00E325C3">
      <w:pPr>
        <w:rPr>
          <w:rFonts w:ascii="Arial" w:hAnsi="Arial" w:cs="Arial"/>
          <w:b/>
          <w:color w:val="000000" w:themeColor="text1"/>
          <w:sz w:val="20"/>
          <w:szCs w:val="20"/>
        </w:rPr>
      </w:pPr>
      <w:r>
        <w:rPr>
          <w:rFonts w:ascii="Arial" w:hAnsi="Arial" w:cs="Arial"/>
          <w:b/>
          <w:color w:val="000000" w:themeColor="text1"/>
          <w:sz w:val="20"/>
          <w:szCs w:val="20"/>
        </w:rPr>
        <w:br w:type="page"/>
      </w:r>
    </w:p>
    <w:p w14:paraId="74BB87F4" w14:textId="77777777" w:rsidR="00E325C3" w:rsidRPr="009128F0" w:rsidRDefault="00E325C3" w:rsidP="00E325C3">
      <w:pPr>
        <w:spacing w:before="120" w:after="120"/>
        <w:ind w:left="-616"/>
        <w:jc w:val="both"/>
        <w:rPr>
          <w:rFonts w:ascii="Arial" w:hAnsi="Arial" w:cs="Arial"/>
          <w:b/>
          <w:color w:val="000000" w:themeColor="text1"/>
          <w:sz w:val="20"/>
          <w:szCs w:val="20"/>
        </w:rPr>
      </w:pPr>
      <w:r w:rsidRPr="009128F0">
        <w:rPr>
          <w:rFonts w:ascii="Arial" w:hAnsi="Arial" w:cs="Arial"/>
          <w:b/>
          <w:color w:val="000000" w:themeColor="text1"/>
          <w:sz w:val="20"/>
          <w:szCs w:val="20"/>
        </w:rPr>
        <w:lastRenderedPageBreak/>
        <w:t>II.</w:t>
      </w:r>
      <w:r w:rsidRPr="009128F0">
        <w:rPr>
          <w:rFonts w:ascii="Arial" w:hAnsi="Arial" w:cs="Arial"/>
          <w:b/>
          <w:color w:val="000000" w:themeColor="text1"/>
          <w:sz w:val="20"/>
          <w:szCs w:val="20"/>
        </w:rPr>
        <w:tab/>
        <w:t xml:space="preserve">Konsolide bilançonun pasif hesaplarına ilişkin açıklama ve dipnotlar (devamı): </w:t>
      </w:r>
    </w:p>
    <w:p w14:paraId="595B8D61" w14:textId="77777777" w:rsidR="00E325C3" w:rsidRPr="009128F0" w:rsidRDefault="00E325C3" w:rsidP="00E325C3">
      <w:pPr>
        <w:pStyle w:val="GvdeMetniGirintisi"/>
        <w:spacing w:before="120" w:after="120"/>
        <w:ind w:right="-110" w:hanging="602"/>
        <w:rPr>
          <w:rFonts w:ascii="Arial" w:hAnsi="Arial" w:cs="Arial"/>
          <w:b/>
          <w:color w:val="000000" w:themeColor="text1"/>
          <w:sz w:val="20"/>
          <w:szCs w:val="20"/>
        </w:rPr>
      </w:pPr>
      <w:proofErr w:type="gramStart"/>
      <w:r w:rsidRPr="009128F0">
        <w:rPr>
          <w:rFonts w:ascii="Arial" w:hAnsi="Arial" w:cs="Arial"/>
          <w:b/>
          <w:color w:val="000000" w:themeColor="text1"/>
          <w:sz w:val="20"/>
          <w:szCs w:val="20"/>
        </w:rPr>
        <w:t>b</w:t>
      </w:r>
      <w:proofErr w:type="gramEnd"/>
      <w:r w:rsidRPr="009128F0">
        <w:rPr>
          <w:rFonts w:ascii="Arial" w:hAnsi="Arial" w:cs="Arial"/>
          <w:b/>
          <w:color w:val="000000" w:themeColor="text1"/>
          <w:sz w:val="20"/>
          <w:szCs w:val="20"/>
        </w:rPr>
        <w:t>.</w:t>
      </w:r>
      <w:r w:rsidRPr="009128F0">
        <w:rPr>
          <w:rFonts w:ascii="Arial" w:hAnsi="Arial" w:cs="Arial"/>
          <w:b/>
          <w:color w:val="000000" w:themeColor="text1"/>
          <w:sz w:val="20"/>
          <w:szCs w:val="20"/>
        </w:rPr>
        <w:tab/>
        <w:t>Sigorta kapsamında bulunan katılım fonuna ilişkin bilgiler:</w:t>
      </w:r>
    </w:p>
    <w:tbl>
      <w:tblPr>
        <w:tblW w:w="9071" w:type="dxa"/>
        <w:tblBorders>
          <w:top w:val="single" w:sz="4" w:space="0" w:color="auto"/>
        </w:tblBorders>
        <w:tblLayout w:type="fixed"/>
        <w:tblCellMar>
          <w:left w:w="0" w:type="dxa"/>
          <w:right w:w="0" w:type="dxa"/>
        </w:tblCellMar>
        <w:tblLook w:val="0000" w:firstRow="0" w:lastRow="0" w:firstColumn="0" w:lastColumn="0" w:noHBand="0" w:noVBand="0"/>
      </w:tblPr>
      <w:tblGrid>
        <w:gridCol w:w="7517"/>
        <w:gridCol w:w="1554"/>
      </w:tblGrid>
      <w:tr w:rsidR="00E325C3" w:rsidRPr="00A5606A" w14:paraId="4F468819" w14:textId="77777777" w:rsidTr="005E2AB6">
        <w:trPr>
          <w:trHeight w:val="18"/>
        </w:trPr>
        <w:tc>
          <w:tcPr>
            <w:tcW w:w="7517" w:type="dxa"/>
            <w:tcBorders>
              <w:top w:val="single" w:sz="4" w:space="0" w:color="auto"/>
              <w:bottom w:val="single" w:sz="4" w:space="0" w:color="auto"/>
            </w:tcBorders>
            <w:noWrap/>
            <w:tcMar>
              <w:top w:w="15" w:type="dxa"/>
              <w:left w:w="15" w:type="dxa"/>
              <w:bottom w:w="0" w:type="dxa"/>
              <w:right w:w="15" w:type="dxa"/>
            </w:tcMar>
            <w:vAlign w:val="center"/>
          </w:tcPr>
          <w:p w14:paraId="0DA48EEE" w14:textId="77777777" w:rsidR="00E325C3" w:rsidRPr="00A5606A" w:rsidRDefault="00E325C3" w:rsidP="007B22FF">
            <w:pPr>
              <w:ind w:left="10"/>
              <w:jc w:val="both"/>
              <w:rPr>
                <w:rFonts w:ascii="Arial" w:hAnsi="Arial" w:cs="Arial"/>
                <w:b/>
                <w:sz w:val="18"/>
                <w:szCs w:val="18"/>
              </w:rPr>
            </w:pPr>
          </w:p>
        </w:tc>
        <w:tc>
          <w:tcPr>
            <w:tcW w:w="1554" w:type="dxa"/>
            <w:tcBorders>
              <w:top w:val="single" w:sz="4" w:space="0" w:color="auto"/>
              <w:bottom w:val="single" w:sz="4" w:space="0" w:color="auto"/>
            </w:tcBorders>
            <w:noWrap/>
            <w:tcMar>
              <w:top w:w="15" w:type="dxa"/>
              <w:left w:w="15" w:type="dxa"/>
              <w:bottom w:w="0" w:type="dxa"/>
              <w:right w:w="15" w:type="dxa"/>
            </w:tcMar>
            <w:vAlign w:val="center"/>
          </w:tcPr>
          <w:p w14:paraId="7D0BF86E" w14:textId="77777777" w:rsidR="00E325C3" w:rsidRPr="00A5606A" w:rsidRDefault="00E325C3" w:rsidP="007B22FF">
            <w:pPr>
              <w:ind w:right="53"/>
              <w:jc w:val="right"/>
              <w:rPr>
                <w:rFonts w:ascii="Arial" w:eastAsia="Arial Unicode MS" w:hAnsi="Arial" w:cs="Arial"/>
                <w:b/>
                <w:sz w:val="18"/>
                <w:szCs w:val="18"/>
              </w:rPr>
            </w:pPr>
            <w:r w:rsidRPr="00A5606A">
              <w:rPr>
                <w:rFonts w:ascii="Arial" w:hAnsi="Arial" w:cs="Arial"/>
                <w:b/>
                <w:sz w:val="18"/>
                <w:szCs w:val="18"/>
              </w:rPr>
              <w:t>Önceki Dönem</w:t>
            </w:r>
          </w:p>
        </w:tc>
      </w:tr>
      <w:tr w:rsidR="00E325C3" w:rsidRPr="00A5606A" w14:paraId="667B538E" w14:textId="77777777" w:rsidTr="005E2AB6">
        <w:trPr>
          <w:trHeight w:val="90"/>
        </w:trPr>
        <w:tc>
          <w:tcPr>
            <w:tcW w:w="7517" w:type="dxa"/>
            <w:tcBorders>
              <w:top w:val="single" w:sz="4" w:space="0" w:color="auto"/>
              <w:bottom w:val="nil"/>
            </w:tcBorders>
            <w:noWrap/>
            <w:tcMar>
              <w:top w:w="15" w:type="dxa"/>
              <w:left w:w="15" w:type="dxa"/>
              <w:bottom w:w="0" w:type="dxa"/>
              <w:right w:w="15" w:type="dxa"/>
            </w:tcMar>
            <w:vAlign w:val="center"/>
          </w:tcPr>
          <w:p w14:paraId="5FE015E6" w14:textId="77777777" w:rsidR="00E325C3" w:rsidRPr="00A5606A" w:rsidRDefault="00E325C3" w:rsidP="007B22FF">
            <w:pPr>
              <w:ind w:left="10"/>
              <w:jc w:val="both"/>
              <w:rPr>
                <w:rFonts w:ascii="Arial" w:hAnsi="Arial" w:cs="Arial"/>
                <w:sz w:val="18"/>
                <w:szCs w:val="18"/>
              </w:rPr>
            </w:pPr>
          </w:p>
        </w:tc>
        <w:tc>
          <w:tcPr>
            <w:tcW w:w="1554" w:type="dxa"/>
            <w:tcBorders>
              <w:top w:val="single" w:sz="4" w:space="0" w:color="auto"/>
              <w:bottom w:val="nil"/>
            </w:tcBorders>
            <w:noWrap/>
            <w:tcMar>
              <w:top w:w="15" w:type="dxa"/>
              <w:left w:w="15" w:type="dxa"/>
              <w:bottom w:w="0" w:type="dxa"/>
              <w:right w:w="15" w:type="dxa"/>
            </w:tcMar>
            <w:vAlign w:val="bottom"/>
          </w:tcPr>
          <w:p w14:paraId="32B50B32" w14:textId="77777777" w:rsidR="00E325C3" w:rsidRPr="00A5606A" w:rsidRDefault="00E325C3" w:rsidP="007B22FF">
            <w:pPr>
              <w:ind w:left="360" w:right="53"/>
              <w:jc w:val="both"/>
              <w:rPr>
                <w:rFonts w:ascii="Arial" w:hAnsi="Arial" w:cs="Arial"/>
                <w:sz w:val="18"/>
                <w:szCs w:val="18"/>
              </w:rPr>
            </w:pPr>
          </w:p>
        </w:tc>
      </w:tr>
      <w:tr w:rsidR="00E325C3" w:rsidRPr="00A5606A" w14:paraId="5CAB4D4A" w14:textId="77777777" w:rsidTr="005E2AB6">
        <w:trPr>
          <w:trHeight w:val="18"/>
        </w:trPr>
        <w:tc>
          <w:tcPr>
            <w:tcW w:w="7517" w:type="dxa"/>
            <w:tcBorders>
              <w:top w:val="nil"/>
            </w:tcBorders>
            <w:shd w:val="clear" w:color="auto" w:fill="auto"/>
            <w:noWrap/>
            <w:tcMar>
              <w:top w:w="15" w:type="dxa"/>
              <w:left w:w="15" w:type="dxa"/>
              <w:bottom w:w="0" w:type="dxa"/>
              <w:right w:w="15" w:type="dxa"/>
            </w:tcMar>
            <w:vAlign w:val="center"/>
          </w:tcPr>
          <w:p w14:paraId="244158FC" w14:textId="77777777" w:rsidR="00E325C3" w:rsidRPr="00A5606A" w:rsidRDefault="00E325C3" w:rsidP="007B22FF">
            <w:pPr>
              <w:ind w:left="312" w:right="41" w:hanging="312"/>
              <w:jc w:val="both"/>
              <w:rPr>
                <w:rFonts w:ascii="Arial" w:eastAsia="Arial Unicode MS" w:hAnsi="Arial" w:cs="Arial"/>
                <w:sz w:val="18"/>
                <w:szCs w:val="18"/>
              </w:rPr>
            </w:pPr>
            <w:r w:rsidRPr="00A5606A">
              <w:rPr>
                <w:rFonts w:ascii="Arial" w:hAnsi="Arial" w:cs="Arial"/>
                <w:sz w:val="18"/>
                <w:szCs w:val="18"/>
              </w:rPr>
              <w:t>Yurtdışı Şubelerde Bulunan Katılım Fonu ile Diğer Hesaplar</w:t>
            </w:r>
          </w:p>
        </w:tc>
        <w:tc>
          <w:tcPr>
            <w:tcW w:w="1554" w:type="dxa"/>
            <w:tcBorders>
              <w:top w:val="nil"/>
            </w:tcBorders>
            <w:shd w:val="clear" w:color="auto" w:fill="auto"/>
            <w:noWrap/>
            <w:tcMar>
              <w:top w:w="15" w:type="dxa"/>
              <w:left w:w="15" w:type="dxa"/>
              <w:bottom w:w="0" w:type="dxa"/>
              <w:right w:w="15" w:type="dxa"/>
            </w:tcMar>
            <w:vAlign w:val="bottom"/>
          </w:tcPr>
          <w:p w14:paraId="79FF92AF" w14:textId="77777777" w:rsidR="00E325C3" w:rsidRPr="00A5606A" w:rsidRDefault="00E325C3" w:rsidP="007B22FF">
            <w:pPr>
              <w:ind w:right="53"/>
              <w:jc w:val="right"/>
              <w:rPr>
                <w:rFonts w:ascii="Arial" w:hAnsi="Arial" w:cs="Arial"/>
                <w:sz w:val="18"/>
                <w:szCs w:val="18"/>
              </w:rPr>
            </w:pPr>
            <w:r w:rsidRPr="00A5606A">
              <w:rPr>
                <w:rFonts w:ascii="Arial" w:hAnsi="Arial" w:cs="Arial"/>
                <w:sz w:val="18"/>
                <w:szCs w:val="18"/>
              </w:rPr>
              <w:t>13.179</w:t>
            </w:r>
          </w:p>
        </w:tc>
      </w:tr>
      <w:tr w:rsidR="00E325C3" w:rsidRPr="00A5606A" w14:paraId="22E6A406" w14:textId="77777777" w:rsidTr="005E2AB6">
        <w:trPr>
          <w:trHeight w:val="18"/>
        </w:trPr>
        <w:tc>
          <w:tcPr>
            <w:tcW w:w="7517" w:type="dxa"/>
            <w:noWrap/>
            <w:tcMar>
              <w:top w:w="15" w:type="dxa"/>
              <w:left w:w="15" w:type="dxa"/>
              <w:bottom w:w="0" w:type="dxa"/>
              <w:right w:w="15" w:type="dxa"/>
            </w:tcMar>
            <w:vAlign w:val="center"/>
          </w:tcPr>
          <w:p w14:paraId="32C10AB1" w14:textId="77777777" w:rsidR="00E325C3" w:rsidRPr="00A5606A" w:rsidRDefault="00E325C3" w:rsidP="007B22FF">
            <w:pPr>
              <w:ind w:right="41" w:firstLine="28"/>
              <w:jc w:val="both"/>
              <w:rPr>
                <w:rFonts w:ascii="Arial" w:hAnsi="Arial" w:cs="Arial"/>
                <w:sz w:val="18"/>
                <w:szCs w:val="18"/>
              </w:rPr>
            </w:pPr>
            <w:r w:rsidRPr="00A5606A">
              <w:rPr>
                <w:rFonts w:ascii="Arial" w:hAnsi="Arial" w:cs="Arial"/>
                <w:sz w:val="18"/>
                <w:szCs w:val="18"/>
              </w:rPr>
              <w:t>Hâkim Ortaklar ile Bunların Ana, Baba, Eş ve Velayet Altındaki Çocuklarına Ait Katılım Fonu ile Diğer Hesaplar</w:t>
            </w:r>
          </w:p>
        </w:tc>
        <w:tc>
          <w:tcPr>
            <w:tcW w:w="1554" w:type="dxa"/>
            <w:noWrap/>
            <w:tcMar>
              <w:top w:w="15" w:type="dxa"/>
              <w:left w:w="15" w:type="dxa"/>
              <w:bottom w:w="0" w:type="dxa"/>
              <w:right w:w="15" w:type="dxa"/>
            </w:tcMar>
            <w:vAlign w:val="bottom"/>
          </w:tcPr>
          <w:p w14:paraId="32C3F6FA" w14:textId="77777777" w:rsidR="00E325C3" w:rsidRPr="00A5606A" w:rsidRDefault="00E325C3" w:rsidP="007B22FF">
            <w:pPr>
              <w:ind w:right="53"/>
              <w:jc w:val="right"/>
              <w:rPr>
                <w:rFonts w:ascii="Arial" w:hAnsi="Arial" w:cs="Arial"/>
                <w:sz w:val="18"/>
                <w:szCs w:val="18"/>
              </w:rPr>
            </w:pPr>
            <w:r w:rsidRPr="00A5606A">
              <w:rPr>
                <w:rFonts w:ascii="Arial" w:hAnsi="Arial" w:cs="Arial"/>
                <w:sz w:val="18"/>
                <w:szCs w:val="18"/>
              </w:rPr>
              <w:t>-</w:t>
            </w:r>
          </w:p>
        </w:tc>
      </w:tr>
      <w:tr w:rsidR="00E325C3" w:rsidRPr="00A5606A" w14:paraId="4A19301C" w14:textId="77777777" w:rsidTr="005E2AB6">
        <w:trPr>
          <w:trHeight w:val="18"/>
        </w:trPr>
        <w:tc>
          <w:tcPr>
            <w:tcW w:w="7517" w:type="dxa"/>
            <w:noWrap/>
            <w:tcMar>
              <w:top w:w="15" w:type="dxa"/>
              <w:left w:w="15" w:type="dxa"/>
              <w:bottom w:w="0" w:type="dxa"/>
              <w:right w:w="15" w:type="dxa"/>
            </w:tcMar>
            <w:vAlign w:val="center"/>
          </w:tcPr>
          <w:p w14:paraId="052F2D6F" w14:textId="77777777" w:rsidR="00E325C3" w:rsidRPr="00A5606A" w:rsidRDefault="00E325C3" w:rsidP="007B22FF">
            <w:pPr>
              <w:ind w:right="41"/>
              <w:jc w:val="both"/>
              <w:rPr>
                <w:rFonts w:ascii="Arial" w:hAnsi="Arial" w:cs="Arial"/>
                <w:sz w:val="18"/>
                <w:szCs w:val="18"/>
              </w:rPr>
            </w:pPr>
            <w:r w:rsidRPr="00A5606A">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554" w:type="dxa"/>
            <w:noWrap/>
            <w:tcMar>
              <w:top w:w="15" w:type="dxa"/>
              <w:left w:w="15" w:type="dxa"/>
              <w:bottom w:w="0" w:type="dxa"/>
              <w:right w:w="15" w:type="dxa"/>
            </w:tcMar>
            <w:vAlign w:val="bottom"/>
          </w:tcPr>
          <w:p w14:paraId="7DEEB816" w14:textId="77777777" w:rsidR="00E325C3" w:rsidRPr="00A5606A" w:rsidRDefault="00E325C3" w:rsidP="007B22FF">
            <w:pPr>
              <w:ind w:right="53"/>
              <w:jc w:val="right"/>
              <w:rPr>
                <w:rFonts w:ascii="Arial" w:hAnsi="Arial" w:cs="Arial"/>
                <w:sz w:val="18"/>
                <w:szCs w:val="18"/>
              </w:rPr>
            </w:pPr>
            <w:r w:rsidRPr="00A5606A">
              <w:rPr>
                <w:rFonts w:ascii="Arial" w:hAnsi="Arial" w:cs="Arial"/>
                <w:sz w:val="18"/>
                <w:szCs w:val="18"/>
              </w:rPr>
              <w:t>9.787</w:t>
            </w:r>
          </w:p>
        </w:tc>
      </w:tr>
      <w:tr w:rsidR="00E325C3" w:rsidRPr="00A5606A" w14:paraId="031AA49A" w14:textId="77777777" w:rsidTr="005E2AB6">
        <w:trPr>
          <w:trHeight w:val="18"/>
        </w:trPr>
        <w:tc>
          <w:tcPr>
            <w:tcW w:w="7517" w:type="dxa"/>
            <w:noWrap/>
            <w:tcMar>
              <w:top w:w="15" w:type="dxa"/>
              <w:left w:w="15" w:type="dxa"/>
              <w:bottom w:w="0" w:type="dxa"/>
              <w:right w:w="15" w:type="dxa"/>
            </w:tcMar>
            <w:vAlign w:val="center"/>
          </w:tcPr>
          <w:p w14:paraId="43576F6C" w14:textId="77777777" w:rsidR="00E325C3" w:rsidRPr="00A5606A" w:rsidRDefault="00E325C3" w:rsidP="007B22FF">
            <w:pPr>
              <w:ind w:right="41"/>
              <w:jc w:val="both"/>
              <w:rPr>
                <w:rFonts w:ascii="Arial" w:hAnsi="Arial" w:cs="Arial"/>
                <w:sz w:val="18"/>
                <w:szCs w:val="18"/>
              </w:rPr>
            </w:pPr>
            <w:r w:rsidRPr="00A5606A">
              <w:rPr>
                <w:rFonts w:ascii="Arial" w:hAnsi="Arial" w:cs="Arial"/>
                <w:sz w:val="18"/>
                <w:szCs w:val="18"/>
              </w:rPr>
              <w:t>26 Eylül 2004 Tarihli ve 5237 Sayılı TCK’nın 282’nci Maddesindeki Suçtan Kaynaklanan Mal Varlığı Değerleri Kapsamına Giren Katılım Fonu ile Diğer Hesaplar</w:t>
            </w:r>
          </w:p>
        </w:tc>
        <w:tc>
          <w:tcPr>
            <w:tcW w:w="1554" w:type="dxa"/>
            <w:noWrap/>
            <w:tcMar>
              <w:top w:w="15" w:type="dxa"/>
              <w:left w:w="15" w:type="dxa"/>
              <w:bottom w:w="0" w:type="dxa"/>
              <w:right w:w="15" w:type="dxa"/>
            </w:tcMar>
            <w:vAlign w:val="bottom"/>
          </w:tcPr>
          <w:p w14:paraId="0C5A667E" w14:textId="77777777" w:rsidR="00E325C3" w:rsidRPr="00A5606A" w:rsidRDefault="00E325C3" w:rsidP="007B22FF">
            <w:pPr>
              <w:ind w:right="53"/>
              <w:jc w:val="right"/>
              <w:rPr>
                <w:rFonts w:ascii="Arial" w:hAnsi="Arial" w:cs="Arial"/>
                <w:sz w:val="18"/>
                <w:szCs w:val="18"/>
              </w:rPr>
            </w:pPr>
            <w:r w:rsidRPr="00A5606A">
              <w:rPr>
                <w:rFonts w:ascii="Arial" w:hAnsi="Arial" w:cs="Arial"/>
                <w:sz w:val="18"/>
                <w:szCs w:val="18"/>
              </w:rPr>
              <w:t>-</w:t>
            </w:r>
          </w:p>
        </w:tc>
      </w:tr>
      <w:tr w:rsidR="00E325C3" w:rsidRPr="00A5606A" w14:paraId="7E5A2680" w14:textId="77777777" w:rsidTr="005E2AB6">
        <w:trPr>
          <w:trHeight w:val="18"/>
        </w:trPr>
        <w:tc>
          <w:tcPr>
            <w:tcW w:w="7517" w:type="dxa"/>
            <w:noWrap/>
            <w:tcMar>
              <w:top w:w="15" w:type="dxa"/>
              <w:left w:w="15" w:type="dxa"/>
              <w:bottom w:w="0" w:type="dxa"/>
              <w:right w:w="15" w:type="dxa"/>
            </w:tcMar>
            <w:vAlign w:val="center"/>
          </w:tcPr>
          <w:p w14:paraId="30295D98" w14:textId="77777777" w:rsidR="00E325C3" w:rsidRPr="00A5606A" w:rsidRDefault="00E325C3" w:rsidP="007B22FF">
            <w:pPr>
              <w:ind w:right="41"/>
              <w:jc w:val="both"/>
              <w:rPr>
                <w:rFonts w:ascii="Arial" w:hAnsi="Arial" w:cs="Arial"/>
                <w:sz w:val="18"/>
                <w:szCs w:val="18"/>
              </w:rPr>
            </w:pPr>
            <w:r w:rsidRPr="00A5606A">
              <w:rPr>
                <w:rFonts w:ascii="Arial" w:hAnsi="Arial" w:cs="Arial"/>
                <w:sz w:val="18"/>
                <w:szCs w:val="18"/>
              </w:rPr>
              <w:t>Türkiye’de Münhasıran Kıyı Bankacılığı Faaliyeti Göstermek Üzere Kurulan Katılım Bankalarında Bulunan Katılım Fonları</w:t>
            </w:r>
          </w:p>
        </w:tc>
        <w:tc>
          <w:tcPr>
            <w:tcW w:w="1554" w:type="dxa"/>
            <w:noWrap/>
            <w:tcMar>
              <w:top w:w="15" w:type="dxa"/>
              <w:left w:w="15" w:type="dxa"/>
              <w:bottom w:w="0" w:type="dxa"/>
              <w:right w:w="15" w:type="dxa"/>
            </w:tcMar>
            <w:vAlign w:val="bottom"/>
          </w:tcPr>
          <w:p w14:paraId="3DF86C29" w14:textId="77777777" w:rsidR="00E325C3" w:rsidRPr="00A5606A" w:rsidRDefault="00E325C3" w:rsidP="007B22FF">
            <w:pPr>
              <w:ind w:right="53"/>
              <w:jc w:val="right"/>
              <w:rPr>
                <w:rFonts w:ascii="Arial" w:hAnsi="Arial" w:cs="Arial"/>
                <w:sz w:val="18"/>
                <w:szCs w:val="18"/>
              </w:rPr>
            </w:pPr>
            <w:r w:rsidRPr="00A5606A">
              <w:rPr>
                <w:rFonts w:ascii="Arial" w:hAnsi="Arial" w:cs="Arial"/>
                <w:sz w:val="18"/>
                <w:szCs w:val="18"/>
              </w:rPr>
              <w:t>-</w:t>
            </w:r>
          </w:p>
        </w:tc>
      </w:tr>
      <w:tr w:rsidR="00E325C3" w:rsidRPr="00A5606A" w14:paraId="0A4AAA87" w14:textId="77777777" w:rsidTr="005E2AB6">
        <w:trPr>
          <w:trHeight w:val="18"/>
        </w:trPr>
        <w:tc>
          <w:tcPr>
            <w:tcW w:w="7517" w:type="dxa"/>
            <w:tcBorders>
              <w:bottom w:val="single" w:sz="4" w:space="0" w:color="auto"/>
            </w:tcBorders>
            <w:noWrap/>
            <w:tcMar>
              <w:top w:w="15" w:type="dxa"/>
              <w:left w:w="15" w:type="dxa"/>
              <w:bottom w:w="0" w:type="dxa"/>
              <w:right w:w="15" w:type="dxa"/>
            </w:tcMar>
            <w:vAlign w:val="center"/>
          </w:tcPr>
          <w:p w14:paraId="6383F2E3" w14:textId="77777777" w:rsidR="00E325C3" w:rsidRPr="00A5606A" w:rsidRDefault="00E325C3" w:rsidP="007B22FF">
            <w:pPr>
              <w:rPr>
                <w:rFonts w:ascii="Arial" w:hAnsi="Arial" w:cs="Arial"/>
                <w:sz w:val="18"/>
                <w:szCs w:val="18"/>
              </w:rPr>
            </w:pPr>
          </w:p>
        </w:tc>
        <w:tc>
          <w:tcPr>
            <w:tcW w:w="1554" w:type="dxa"/>
            <w:tcBorders>
              <w:bottom w:val="single" w:sz="4" w:space="0" w:color="auto"/>
            </w:tcBorders>
            <w:noWrap/>
            <w:tcMar>
              <w:top w:w="15" w:type="dxa"/>
              <w:left w:w="15" w:type="dxa"/>
              <w:bottom w:w="0" w:type="dxa"/>
              <w:right w:w="15" w:type="dxa"/>
            </w:tcMar>
            <w:vAlign w:val="bottom"/>
          </w:tcPr>
          <w:p w14:paraId="5809C801" w14:textId="77777777" w:rsidR="00E325C3" w:rsidRPr="00A5606A" w:rsidRDefault="00E325C3" w:rsidP="007B22FF">
            <w:pPr>
              <w:ind w:right="53"/>
              <w:jc w:val="right"/>
              <w:rPr>
                <w:rFonts w:ascii="Arial" w:hAnsi="Arial" w:cs="Arial"/>
                <w:sz w:val="18"/>
                <w:szCs w:val="18"/>
              </w:rPr>
            </w:pPr>
          </w:p>
        </w:tc>
      </w:tr>
    </w:tbl>
    <w:p w14:paraId="0782BB8A" w14:textId="26198E21" w:rsidR="00E325C3" w:rsidRPr="00A5606A" w:rsidRDefault="00E325C3" w:rsidP="00E325C3">
      <w:pPr>
        <w:spacing w:before="120" w:after="120"/>
        <w:ind w:left="-14" w:hanging="560"/>
        <w:jc w:val="both"/>
        <w:rPr>
          <w:rFonts w:ascii="Arial" w:hAnsi="Arial" w:cs="Arial"/>
          <w:sz w:val="20"/>
          <w:szCs w:val="20"/>
        </w:rPr>
      </w:pPr>
      <w:r>
        <w:rPr>
          <w:rFonts w:ascii="Arial" w:hAnsi="Arial" w:cs="Arial"/>
          <w:b/>
          <w:sz w:val="20"/>
          <w:szCs w:val="20"/>
        </w:rPr>
        <w:t xml:space="preserve">2. </w:t>
      </w:r>
      <w:r>
        <w:rPr>
          <w:rFonts w:ascii="Arial" w:hAnsi="Arial" w:cs="Arial"/>
          <w:b/>
          <w:sz w:val="20"/>
          <w:szCs w:val="20"/>
        </w:rPr>
        <w:tab/>
      </w:r>
      <w:r w:rsidRPr="00A5606A">
        <w:rPr>
          <w:rFonts w:ascii="Arial" w:hAnsi="Arial" w:cs="Arial"/>
          <w:b/>
          <w:sz w:val="20"/>
          <w:szCs w:val="20"/>
        </w:rPr>
        <w:t>Alınan kredilere ilişkin bilgiler:</w:t>
      </w:r>
    </w:p>
    <w:p w14:paraId="3D61607E" w14:textId="00E604C0" w:rsidR="00E325C3" w:rsidRPr="00A5606A" w:rsidRDefault="00E325C3" w:rsidP="00E325C3">
      <w:pPr>
        <w:spacing w:before="120" w:after="120"/>
        <w:jc w:val="both"/>
        <w:rPr>
          <w:rFonts w:ascii="Arial" w:hAnsi="Arial" w:cs="Arial"/>
          <w:sz w:val="20"/>
          <w:szCs w:val="20"/>
        </w:rPr>
      </w:pPr>
      <w:r>
        <w:rPr>
          <w:rFonts w:ascii="Arial" w:hAnsi="Arial" w:cs="Arial"/>
          <w:sz w:val="20"/>
          <w:szCs w:val="20"/>
        </w:rPr>
        <w:t xml:space="preserve">Ana Ortaklık </w:t>
      </w:r>
      <w:r w:rsidRPr="00A5606A">
        <w:rPr>
          <w:rFonts w:ascii="Arial" w:hAnsi="Arial" w:cs="Arial"/>
          <w:sz w:val="20"/>
          <w:szCs w:val="20"/>
        </w:rPr>
        <w:t xml:space="preserve">Banka uluslararası piyasalardan 314.000.000 ABD Doları tutarında bir yıldan uzun vadeli murabaha </w:t>
      </w:r>
      <w:proofErr w:type="spellStart"/>
      <w:r w:rsidRPr="00A5606A">
        <w:rPr>
          <w:rFonts w:ascii="Arial" w:hAnsi="Arial" w:cs="Arial"/>
          <w:sz w:val="20"/>
          <w:szCs w:val="20"/>
        </w:rPr>
        <w:t>sendikasyon</w:t>
      </w:r>
      <w:proofErr w:type="spellEnd"/>
      <w:r w:rsidRPr="00A5606A">
        <w:rPr>
          <w:rFonts w:ascii="Arial" w:hAnsi="Arial" w:cs="Arial"/>
          <w:sz w:val="20"/>
          <w:szCs w:val="20"/>
        </w:rPr>
        <w:t xml:space="preserve"> kredisi sağlamıştır (31 Aralık 2017: Bir yıldan uzun vadeli: 314.000.000 ABD Doları).</w:t>
      </w:r>
    </w:p>
    <w:p w14:paraId="5BBFA6ED" w14:textId="01501423" w:rsidR="00E325C3" w:rsidRPr="00A5606A" w:rsidRDefault="00E325C3" w:rsidP="00E325C3">
      <w:pPr>
        <w:spacing w:before="120" w:after="120"/>
        <w:jc w:val="both"/>
        <w:rPr>
          <w:rFonts w:ascii="Arial" w:hAnsi="Arial" w:cs="Arial"/>
          <w:sz w:val="20"/>
          <w:szCs w:val="20"/>
        </w:rPr>
      </w:pPr>
      <w:r w:rsidRPr="00A5606A">
        <w:rPr>
          <w:rFonts w:ascii="Arial" w:hAnsi="Arial" w:cs="Arial"/>
          <w:sz w:val="20"/>
          <w:szCs w:val="20"/>
        </w:rPr>
        <w:t xml:space="preserve">31 Mart 2018 tarihi itibarıyla </w:t>
      </w:r>
      <w:r>
        <w:rPr>
          <w:rFonts w:ascii="Arial" w:hAnsi="Arial" w:cs="Arial"/>
          <w:sz w:val="20"/>
          <w:szCs w:val="20"/>
        </w:rPr>
        <w:t xml:space="preserve">Ana Ortaklık </w:t>
      </w:r>
      <w:r w:rsidRPr="00A5606A">
        <w:rPr>
          <w:rFonts w:ascii="Arial" w:hAnsi="Arial" w:cs="Arial"/>
          <w:sz w:val="20"/>
          <w:szCs w:val="20"/>
        </w:rPr>
        <w:t xml:space="preserve">Banka’nın yatırıma esas </w:t>
      </w:r>
      <w:proofErr w:type="spellStart"/>
      <w:r w:rsidRPr="00A5606A">
        <w:rPr>
          <w:rFonts w:ascii="Arial" w:hAnsi="Arial" w:cs="Arial"/>
          <w:sz w:val="20"/>
          <w:szCs w:val="20"/>
        </w:rPr>
        <w:t>vekale</w:t>
      </w:r>
      <w:proofErr w:type="spellEnd"/>
      <w:r w:rsidRPr="00A5606A">
        <w:rPr>
          <w:rFonts w:ascii="Arial" w:hAnsi="Arial" w:cs="Arial"/>
          <w:sz w:val="20"/>
          <w:szCs w:val="20"/>
        </w:rPr>
        <w:t xml:space="preserve"> sözleşmeleri çerçevesinde bankalardan sağladığı sırasıyla 38.667.648 ABD Doları ve 198.030.945 Euro tutarında </w:t>
      </w:r>
      <w:proofErr w:type="spellStart"/>
      <w:r w:rsidRPr="00A5606A">
        <w:rPr>
          <w:rFonts w:ascii="Arial" w:hAnsi="Arial" w:cs="Arial"/>
          <w:sz w:val="20"/>
          <w:szCs w:val="20"/>
        </w:rPr>
        <w:t>vekale</w:t>
      </w:r>
      <w:proofErr w:type="spellEnd"/>
      <w:r w:rsidRPr="00A5606A">
        <w:rPr>
          <w:rFonts w:ascii="Arial" w:hAnsi="Arial" w:cs="Arial"/>
          <w:sz w:val="20"/>
          <w:szCs w:val="20"/>
        </w:rPr>
        <w:t xml:space="preserve"> kredisi bulunmaktadır (31 Aralık 2017: 197.595.236 ABD Doları ve 232.150.880 Euro).</w:t>
      </w:r>
    </w:p>
    <w:p w14:paraId="4A9AF3E4" w14:textId="77777777" w:rsidR="00E325C3" w:rsidRPr="00A5606A" w:rsidRDefault="00E325C3" w:rsidP="003F45C2">
      <w:pPr>
        <w:pStyle w:val="ListeParagraf"/>
        <w:numPr>
          <w:ilvl w:val="0"/>
          <w:numId w:val="29"/>
        </w:numPr>
        <w:spacing w:before="120" w:after="120"/>
        <w:ind w:left="-14" w:hanging="553"/>
        <w:jc w:val="both"/>
        <w:rPr>
          <w:rFonts w:ascii="Arial" w:hAnsi="Arial" w:cs="Arial"/>
          <w:b/>
          <w:sz w:val="20"/>
          <w:szCs w:val="20"/>
        </w:rPr>
      </w:pPr>
      <w:r w:rsidRPr="00A5606A">
        <w:rPr>
          <w:rFonts w:ascii="Arial" w:hAnsi="Arial" w:cs="Arial"/>
          <w:b/>
          <w:sz w:val="20"/>
          <w:szCs w:val="20"/>
        </w:rPr>
        <w:t>Bankalar ve diğer mali kuruluşlara ilişkin bilgiler:</w:t>
      </w:r>
    </w:p>
    <w:tbl>
      <w:tblPr>
        <w:tblW w:w="5000" w:type="pct"/>
        <w:tblCellMar>
          <w:left w:w="0" w:type="dxa"/>
          <w:right w:w="0" w:type="dxa"/>
        </w:tblCellMar>
        <w:tblLook w:val="0000" w:firstRow="0" w:lastRow="0" w:firstColumn="0" w:lastColumn="0" w:noHBand="0" w:noVBand="0"/>
      </w:tblPr>
      <w:tblGrid>
        <w:gridCol w:w="6260"/>
        <w:gridCol w:w="1377"/>
        <w:gridCol w:w="1435"/>
      </w:tblGrid>
      <w:tr w:rsidR="00E325C3" w:rsidRPr="00A5606A" w14:paraId="31A0D6D8" w14:textId="77777777" w:rsidTr="007B22FF">
        <w:trPr>
          <w:trHeight w:val="20"/>
        </w:trPr>
        <w:tc>
          <w:tcPr>
            <w:tcW w:w="3450" w:type="pct"/>
            <w:tcBorders>
              <w:top w:val="single" w:sz="4" w:space="0" w:color="auto"/>
              <w:bottom w:val="single" w:sz="4" w:space="0" w:color="auto"/>
            </w:tcBorders>
            <w:noWrap/>
            <w:tcMar>
              <w:top w:w="15" w:type="dxa"/>
              <w:left w:w="15" w:type="dxa"/>
              <w:bottom w:w="0" w:type="dxa"/>
              <w:right w:w="15" w:type="dxa"/>
            </w:tcMar>
            <w:vAlign w:val="center"/>
          </w:tcPr>
          <w:p w14:paraId="358B56D5" w14:textId="77777777" w:rsidR="00E325C3" w:rsidRPr="00A5606A" w:rsidRDefault="00E325C3" w:rsidP="007B22FF">
            <w:pPr>
              <w:jc w:val="center"/>
              <w:rPr>
                <w:rFonts w:ascii="Arial" w:eastAsia="Arial Unicode MS" w:hAnsi="Arial" w:cs="Arial"/>
                <w:iCs/>
                <w:sz w:val="18"/>
                <w:szCs w:val="18"/>
              </w:rPr>
            </w:pPr>
          </w:p>
        </w:tc>
        <w:tc>
          <w:tcPr>
            <w:tcW w:w="1550" w:type="pct"/>
            <w:gridSpan w:val="2"/>
            <w:tcBorders>
              <w:top w:val="single" w:sz="4" w:space="0" w:color="auto"/>
              <w:bottom w:val="single" w:sz="4" w:space="0" w:color="auto"/>
            </w:tcBorders>
            <w:vAlign w:val="center"/>
          </w:tcPr>
          <w:p w14:paraId="3D8EFD86" w14:textId="77777777" w:rsidR="00E325C3" w:rsidRPr="00A5606A" w:rsidRDefault="00E325C3" w:rsidP="007B22FF">
            <w:pPr>
              <w:jc w:val="center"/>
              <w:rPr>
                <w:rFonts w:ascii="Arial" w:eastAsia="Arial Unicode MS" w:hAnsi="Arial" w:cs="Arial"/>
                <w:b/>
                <w:iCs/>
                <w:sz w:val="18"/>
                <w:szCs w:val="18"/>
              </w:rPr>
            </w:pPr>
            <w:r w:rsidRPr="00A5606A">
              <w:rPr>
                <w:rFonts w:ascii="Arial" w:hAnsi="Arial" w:cs="Arial"/>
                <w:b/>
                <w:iCs/>
                <w:sz w:val="18"/>
                <w:szCs w:val="18"/>
              </w:rPr>
              <w:t>Cari Dönem</w:t>
            </w:r>
          </w:p>
        </w:tc>
      </w:tr>
      <w:tr w:rsidR="00E325C3" w:rsidRPr="00A5606A" w14:paraId="4AD349F6" w14:textId="77777777" w:rsidTr="007B22FF">
        <w:trPr>
          <w:trHeight w:val="20"/>
        </w:trPr>
        <w:tc>
          <w:tcPr>
            <w:tcW w:w="3450" w:type="pct"/>
            <w:tcBorders>
              <w:top w:val="single" w:sz="4" w:space="0" w:color="auto"/>
              <w:bottom w:val="single" w:sz="4" w:space="0" w:color="auto"/>
            </w:tcBorders>
            <w:noWrap/>
            <w:tcMar>
              <w:top w:w="15" w:type="dxa"/>
              <w:left w:w="15" w:type="dxa"/>
              <w:bottom w:w="0" w:type="dxa"/>
              <w:right w:w="15" w:type="dxa"/>
            </w:tcMar>
            <w:vAlign w:val="bottom"/>
          </w:tcPr>
          <w:p w14:paraId="025EFC28" w14:textId="77777777" w:rsidR="00E325C3" w:rsidRPr="00A5606A" w:rsidRDefault="00E325C3" w:rsidP="007B22FF">
            <w:pPr>
              <w:rPr>
                <w:rFonts w:ascii="Arial" w:hAnsi="Arial" w:cs="Arial"/>
                <w:sz w:val="18"/>
                <w:szCs w:val="18"/>
              </w:rPr>
            </w:pPr>
          </w:p>
        </w:tc>
        <w:tc>
          <w:tcPr>
            <w:tcW w:w="759" w:type="pct"/>
            <w:tcBorders>
              <w:top w:val="single" w:sz="4" w:space="0" w:color="auto"/>
              <w:bottom w:val="single" w:sz="4" w:space="0" w:color="auto"/>
            </w:tcBorders>
            <w:vAlign w:val="center"/>
          </w:tcPr>
          <w:p w14:paraId="10FC3C49" w14:textId="77777777" w:rsidR="00E325C3" w:rsidRPr="00A5606A" w:rsidRDefault="00E325C3" w:rsidP="007B22FF">
            <w:pPr>
              <w:ind w:right="149"/>
              <w:jc w:val="right"/>
              <w:rPr>
                <w:rFonts w:ascii="Arial" w:eastAsia="Arial Unicode MS" w:hAnsi="Arial" w:cs="Arial"/>
                <w:b/>
                <w:iCs/>
                <w:sz w:val="18"/>
                <w:szCs w:val="18"/>
              </w:rPr>
            </w:pPr>
            <w:r w:rsidRPr="00A5606A">
              <w:rPr>
                <w:rFonts w:ascii="Arial" w:eastAsia="Arial Unicode MS" w:hAnsi="Arial" w:cs="Arial"/>
                <w:b/>
                <w:iCs/>
                <w:sz w:val="18"/>
                <w:szCs w:val="18"/>
              </w:rPr>
              <w:t>TP</w:t>
            </w:r>
          </w:p>
        </w:tc>
        <w:tc>
          <w:tcPr>
            <w:tcW w:w="791" w:type="pct"/>
            <w:tcBorders>
              <w:top w:val="single" w:sz="4" w:space="0" w:color="auto"/>
              <w:bottom w:val="single" w:sz="4" w:space="0" w:color="auto"/>
            </w:tcBorders>
            <w:noWrap/>
            <w:tcMar>
              <w:top w:w="15" w:type="dxa"/>
              <w:left w:w="15" w:type="dxa"/>
              <w:bottom w:w="0" w:type="dxa"/>
              <w:right w:w="15" w:type="dxa"/>
            </w:tcMar>
            <w:vAlign w:val="center"/>
          </w:tcPr>
          <w:p w14:paraId="37A18760" w14:textId="77777777" w:rsidR="00E325C3" w:rsidRPr="00A5606A" w:rsidRDefault="00E325C3" w:rsidP="007B22FF">
            <w:pPr>
              <w:ind w:right="149"/>
              <w:jc w:val="right"/>
              <w:rPr>
                <w:rFonts w:ascii="Arial" w:eastAsia="Arial Unicode MS" w:hAnsi="Arial" w:cs="Arial"/>
                <w:b/>
                <w:iCs/>
                <w:sz w:val="18"/>
                <w:szCs w:val="18"/>
              </w:rPr>
            </w:pPr>
            <w:r w:rsidRPr="00A5606A">
              <w:rPr>
                <w:rFonts w:ascii="Arial" w:eastAsia="Arial Unicode MS" w:hAnsi="Arial" w:cs="Arial"/>
                <w:b/>
                <w:iCs/>
                <w:sz w:val="18"/>
                <w:szCs w:val="18"/>
              </w:rPr>
              <w:t>YP</w:t>
            </w:r>
          </w:p>
        </w:tc>
      </w:tr>
      <w:tr w:rsidR="00E325C3" w:rsidRPr="00A5606A" w14:paraId="79E5B92B" w14:textId="77777777" w:rsidTr="007B22FF">
        <w:trPr>
          <w:trHeight w:val="20"/>
        </w:trPr>
        <w:tc>
          <w:tcPr>
            <w:tcW w:w="3450" w:type="pct"/>
            <w:tcBorders>
              <w:top w:val="single" w:sz="4" w:space="0" w:color="auto"/>
            </w:tcBorders>
            <w:noWrap/>
            <w:tcMar>
              <w:top w:w="15" w:type="dxa"/>
              <w:left w:w="15" w:type="dxa"/>
              <w:bottom w:w="0" w:type="dxa"/>
              <w:right w:w="15" w:type="dxa"/>
            </w:tcMar>
            <w:vAlign w:val="bottom"/>
          </w:tcPr>
          <w:p w14:paraId="26C94546" w14:textId="77777777" w:rsidR="00E325C3" w:rsidRPr="00A5606A" w:rsidRDefault="00E325C3" w:rsidP="007B22FF">
            <w:pPr>
              <w:rPr>
                <w:rFonts w:ascii="Arial" w:hAnsi="Arial" w:cs="Arial"/>
                <w:sz w:val="18"/>
                <w:szCs w:val="18"/>
              </w:rPr>
            </w:pPr>
          </w:p>
        </w:tc>
        <w:tc>
          <w:tcPr>
            <w:tcW w:w="759" w:type="pct"/>
            <w:tcBorders>
              <w:top w:val="single" w:sz="4" w:space="0" w:color="auto"/>
            </w:tcBorders>
            <w:vAlign w:val="center"/>
          </w:tcPr>
          <w:p w14:paraId="12735F48" w14:textId="77777777" w:rsidR="00E325C3" w:rsidRPr="00A5606A" w:rsidRDefault="00E325C3" w:rsidP="007B22FF">
            <w:pPr>
              <w:ind w:right="149"/>
              <w:jc w:val="right"/>
              <w:rPr>
                <w:rFonts w:ascii="Arial" w:eastAsia="Arial Unicode MS" w:hAnsi="Arial" w:cs="Arial"/>
                <w:b/>
                <w:iCs/>
                <w:sz w:val="18"/>
                <w:szCs w:val="18"/>
              </w:rPr>
            </w:pPr>
          </w:p>
        </w:tc>
        <w:tc>
          <w:tcPr>
            <w:tcW w:w="791" w:type="pct"/>
            <w:tcBorders>
              <w:top w:val="single" w:sz="4" w:space="0" w:color="auto"/>
            </w:tcBorders>
            <w:noWrap/>
            <w:tcMar>
              <w:top w:w="15" w:type="dxa"/>
              <w:left w:w="15" w:type="dxa"/>
              <w:bottom w:w="0" w:type="dxa"/>
              <w:right w:w="15" w:type="dxa"/>
            </w:tcMar>
            <w:vAlign w:val="center"/>
          </w:tcPr>
          <w:p w14:paraId="6F1B0041" w14:textId="77777777" w:rsidR="00E325C3" w:rsidRPr="00A5606A" w:rsidRDefault="00E325C3" w:rsidP="007B22FF">
            <w:pPr>
              <w:ind w:right="149"/>
              <w:jc w:val="right"/>
              <w:rPr>
                <w:rFonts w:ascii="Arial" w:eastAsia="Arial Unicode MS" w:hAnsi="Arial" w:cs="Arial"/>
                <w:b/>
                <w:iCs/>
                <w:sz w:val="18"/>
                <w:szCs w:val="18"/>
              </w:rPr>
            </w:pPr>
          </w:p>
        </w:tc>
      </w:tr>
      <w:tr w:rsidR="00E325C3" w:rsidRPr="00A5606A" w14:paraId="2584CE6A" w14:textId="77777777" w:rsidTr="007B22FF">
        <w:trPr>
          <w:trHeight w:val="59"/>
        </w:trPr>
        <w:tc>
          <w:tcPr>
            <w:tcW w:w="3450" w:type="pct"/>
            <w:noWrap/>
            <w:tcMar>
              <w:top w:w="15" w:type="dxa"/>
              <w:left w:w="15" w:type="dxa"/>
              <w:bottom w:w="0" w:type="dxa"/>
              <w:right w:w="15" w:type="dxa"/>
            </w:tcMar>
            <w:vAlign w:val="bottom"/>
          </w:tcPr>
          <w:p w14:paraId="7CFD94B0" w14:textId="77777777" w:rsidR="00E325C3" w:rsidRPr="00A5606A" w:rsidRDefault="00E325C3" w:rsidP="007B22FF">
            <w:pPr>
              <w:pStyle w:val="SonnotMetni"/>
              <w:ind w:hanging="10"/>
              <w:rPr>
                <w:rFonts w:ascii="Arial" w:eastAsia="Arial Unicode MS" w:hAnsi="Arial" w:cs="Arial"/>
                <w:iCs/>
                <w:sz w:val="18"/>
                <w:szCs w:val="18"/>
              </w:rPr>
            </w:pPr>
            <w:r w:rsidRPr="00A5606A">
              <w:rPr>
                <w:rFonts w:ascii="Arial" w:hAnsi="Arial" w:cs="Arial"/>
                <w:sz w:val="18"/>
                <w:szCs w:val="18"/>
              </w:rPr>
              <w:t>T.C. Merkez Bankası Kredileri</w:t>
            </w:r>
          </w:p>
        </w:tc>
        <w:tc>
          <w:tcPr>
            <w:tcW w:w="759" w:type="pct"/>
            <w:vAlign w:val="bottom"/>
          </w:tcPr>
          <w:p w14:paraId="273E1DB3" w14:textId="60C99DA6" w:rsidR="00E325C3" w:rsidRPr="00A5606A" w:rsidRDefault="00444754" w:rsidP="007B22FF">
            <w:pPr>
              <w:ind w:right="149"/>
              <w:jc w:val="right"/>
              <w:rPr>
                <w:rFonts w:ascii="Arial" w:eastAsia="Arial Unicode MS" w:hAnsi="Arial" w:cs="Arial"/>
                <w:iCs/>
                <w:sz w:val="18"/>
                <w:szCs w:val="18"/>
              </w:rPr>
            </w:pPr>
            <w:r>
              <w:rPr>
                <w:rFonts w:ascii="Arial" w:eastAsia="Arial Unicode MS" w:hAnsi="Arial" w:cs="Arial"/>
                <w:iCs/>
                <w:sz w:val="18"/>
                <w:szCs w:val="18"/>
              </w:rPr>
              <w:t>-</w:t>
            </w:r>
          </w:p>
        </w:tc>
        <w:tc>
          <w:tcPr>
            <w:tcW w:w="791" w:type="pct"/>
            <w:noWrap/>
            <w:tcMar>
              <w:top w:w="15" w:type="dxa"/>
              <w:left w:w="15" w:type="dxa"/>
              <w:bottom w:w="0" w:type="dxa"/>
              <w:right w:w="15" w:type="dxa"/>
            </w:tcMar>
            <w:vAlign w:val="bottom"/>
          </w:tcPr>
          <w:p w14:paraId="150615F3" w14:textId="227D42DD" w:rsidR="00E325C3" w:rsidRPr="00A5606A" w:rsidRDefault="00444754" w:rsidP="007B22FF">
            <w:pPr>
              <w:ind w:right="149"/>
              <w:jc w:val="right"/>
              <w:rPr>
                <w:rFonts w:ascii="Arial" w:eastAsia="Arial Unicode MS" w:hAnsi="Arial" w:cs="Arial"/>
                <w:iCs/>
                <w:sz w:val="18"/>
                <w:szCs w:val="18"/>
              </w:rPr>
            </w:pPr>
            <w:r>
              <w:rPr>
                <w:rFonts w:ascii="Arial" w:eastAsia="Arial Unicode MS" w:hAnsi="Arial" w:cs="Arial"/>
                <w:iCs/>
                <w:sz w:val="18"/>
                <w:szCs w:val="18"/>
              </w:rPr>
              <w:t>-</w:t>
            </w:r>
          </w:p>
        </w:tc>
      </w:tr>
      <w:tr w:rsidR="00444754" w:rsidRPr="00A5606A" w14:paraId="64694520" w14:textId="77777777" w:rsidTr="007B22FF">
        <w:trPr>
          <w:trHeight w:val="20"/>
        </w:trPr>
        <w:tc>
          <w:tcPr>
            <w:tcW w:w="3450" w:type="pct"/>
            <w:noWrap/>
            <w:tcMar>
              <w:top w:w="15" w:type="dxa"/>
              <w:left w:w="15" w:type="dxa"/>
              <w:bottom w:w="0" w:type="dxa"/>
              <w:right w:w="15" w:type="dxa"/>
            </w:tcMar>
            <w:vAlign w:val="bottom"/>
          </w:tcPr>
          <w:p w14:paraId="72EF88C1" w14:textId="77777777" w:rsidR="00444754" w:rsidRPr="00A5606A" w:rsidRDefault="00444754" w:rsidP="00444754">
            <w:pPr>
              <w:pStyle w:val="SonnotMetni"/>
              <w:ind w:hanging="10"/>
              <w:rPr>
                <w:rFonts w:ascii="Arial" w:hAnsi="Arial" w:cs="Arial"/>
                <w:sz w:val="18"/>
                <w:szCs w:val="18"/>
              </w:rPr>
            </w:pPr>
            <w:r w:rsidRPr="00A5606A">
              <w:rPr>
                <w:rFonts w:ascii="Arial" w:hAnsi="Arial" w:cs="Arial"/>
                <w:sz w:val="18"/>
                <w:szCs w:val="18"/>
              </w:rPr>
              <w:t>Yurt içi Banka ve Kuruluşlardan</w:t>
            </w:r>
          </w:p>
        </w:tc>
        <w:tc>
          <w:tcPr>
            <w:tcW w:w="759" w:type="pct"/>
          </w:tcPr>
          <w:p w14:paraId="6A5E428E" w14:textId="045539B4" w:rsidR="00444754" w:rsidRPr="00444754" w:rsidRDefault="008358D0" w:rsidP="00444754">
            <w:pPr>
              <w:ind w:right="149"/>
              <w:jc w:val="right"/>
              <w:rPr>
                <w:rFonts w:ascii="Arial" w:eastAsia="Arial Unicode MS" w:hAnsi="Arial" w:cs="Arial"/>
                <w:iCs/>
                <w:color w:val="000000" w:themeColor="text1"/>
                <w:sz w:val="18"/>
                <w:szCs w:val="18"/>
              </w:rPr>
            </w:pPr>
            <w:r>
              <w:rPr>
                <w:rFonts w:ascii="Arial" w:eastAsia="Arial Unicode MS" w:hAnsi="Arial" w:cs="Arial"/>
                <w:iCs/>
                <w:color w:val="000000" w:themeColor="text1"/>
                <w:sz w:val="18"/>
                <w:szCs w:val="18"/>
              </w:rPr>
              <w:t>24.338</w:t>
            </w:r>
          </w:p>
        </w:tc>
        <w:tc>
          <w:tcPr>
            <w:tcW w:w="791" w:type="pct"/>
            <w:noWrap/>
            <w:tcMar>
              <w:top w:w="15" w:type="dxa"/>
              <w:left w:w="15" w:type="dxa"/>
              <w:bottom w:w="0" w:type="dxa"/>
              <w:right w:w="15" w:type="dxa"/>
            </w:tcMar>
          </w:tcPr>
          <w:p w14:paraId="3D2C37E6" w14:textId="385CEAEE" w:rsidR="00444754" w:rsidRPr="00444754" w:rsidRDefault="00444754" w:rsidP="00444754">
            <w:pPr>
              <w:ind w:right="149"/>
              <w:jc w:val="right"/>
              <w:rPr>
                <w:rFonts w:ascii="Arial" w:eastAsia="Arial Unicode MS" w:hAnsi="Arial" w:cs="Arial"/>
                <w:iCs/>
                <w:color w:val="000000" w:themeColor="text1"/>
                <w:sz w:val="18"/>
                <w:szCs w:val="18"/>
              </w:rPr>
            </w:pPr>
            <w:r w:rsidRPr="00444754">
              <w:rPr>
                <w:rFonts w:ascii="Arial" w:eastAsia="Arial Unicode MS" w:hAnsi="Arial" w:cs="Arial"/>
                <w:iCs/>
                <w:color w:val="000000" w:themeColor="text1"/>
                <w:sz w:val="18"/>
                <w:szCs w:val="18"/>
              </w:rPr>
              <w:t>256.999</w:t>
            </w:r>
          </w:p>
        </w:tc>
      </w:tr>
      <w:tr w:rsidR="00444754" w:rsidRPr="00A5606A" w14:paraId="2C36B55D" w14:textId="77777777" w:rsidTr="007B22FF">
        <w:trPr>
          <w:trHeight w:val="20"/>
        </w:trPr>
        <w:tc>
          <w:tcPr>
            <w:tcW w:w="3450" w:type="pct"/>
            <w:noWrap/>
            <w:tcMar>
              <w:top w:w="15" w:type="dxa"/>
              <w:left w:w="15" w:type="dxa"/>
              <w:bottom w:w="0" w:type="dxa"/>
              <w:right w:w="15" w:type="dxa"/>
            </w:tcMar>
            <w:vAlign w:val="bottom"/>
          </w:tcPr>
          <w:p w14:paraId="358DBCE9" w14:textId="77777777" w:rsidR="00444754" w:rsidRPr="00A5606A" w:rsidRDefault="00444754" w:rsidP="00444754">
            <w:pPr>
              <w:pStyle w:val="SonnotMetni"/>
              <w:ind w:left="360" w:hanging="426"/>
              <w:rPr>
                <w:rFonts w:ascii="Arial" w:hAnsi="Arial" w:cs="Arial"/>
                <w:sz w:val="18"/>
                <w:szCs w:val="18"/>
              </w:rPr>
            </w:pPr>
            <w:r w:rsidRPr="00A5606A">
              <w:rPr>
                <w:rFonts w:ascii="Arial" w:hAnsi="Arial" w:cs="Arial"/>
                <w:sz w:val="18"/>
                <w:szCs w:val="18"/>
              </w:rPr>
              <w:t xml:space="preserve"> Yurt dışı Banka, Kuruluş ve Fonlardan</w:t>
            </w:r>
          </w:p>
        </w:tc>
        <w:tc>
          <w:tcPr>
            <w:tcW w:w="759" w:type="pct"/>
          </w:tcPr>
          <w:p w14:paraId="1994F9C8" w14:textId="229C0949" w:rsidR="00444754" w:rsidRPr="00444754" w:rsidRDefault="008358D0" w:rsidP="00444754">
            <w:pPr>
              <w:ind w:right="149"/>
              <w:jc w:val="right"/>
              <w:rPr>
                <w:rFonts w:ascii="Arial" w:eastAsia="Arial Unicode MS" w:hAnsi="Arial" w:cs="Arial"/>
                <w:iCs/>
                <w:color w:val="000000" w:themeColor="text1"/>
                <w:sz w:val="18"/>
                <w:szCs w:val="18"/>
              </w:rPr>
            </w:pPr>
            <w:r>
              <w:rPr>
                <w:rFonts w:ascii="Arial" w:eastAsia="Arial Unicode MS" w:hAnsi="Arial" w:cs="Arial"/>
                <w:iCs/>
                <w:color w:val="000000" w:themeColor="text1"/>
                <w:sz w:val="18"/>
                <w:szCs w:val="18"/>
              </w:rPr>
              <w:t>152.912</w:t>
            </w:r>
          </w:p>
        </w:tc>
        <w:tc>
          <w:tcPr>
            <w:tcW w:w="791" w:type="pct"/>
            <w:noWrap/>
            <w:tcMar>
              <w:top w:w="15" w:type="dxa"/>
              <w:left w:w="15" w:type="dxa"/>
              <w:bottom w:w="0" w:type="dxa"/>
              <w:right w:w="15" w:type="dxa"/>
            </w:tcMar>
          </w:tcPr>
          <w:p w14:paraId="033F3DE9" w14:textId="1DFD958B" w:rsidR="00444754" w:rsidRPr="00444754" w:rsidRDefault="00444754" w:rsidP="00444754">
            <w:pPr>
              <w:ind w:right="149"/>
              <w:jc w:val="right"/>
              <w:rPr>
                <w:rFonts w:ascii="Arial" w:eastAsia="Arial Unicode MS" w:hAnsi="Arial" w:cs="Arial"/>
                <w:iCs/>
                <w:color w:val="000000" w:themeColor="text1"/>
                <w:sz w:val="18"/>
                <w:szCs w:val="18"/>
              </w:rPr>
            </w:pPr>
            <w:r w:rsidRPr="00444754">
              <w:rPr>
                <w:rFonts w:ascii="Arial" w:eastAsia="Arial Unicode MS" w:hAnsi="Arial" w:cs="Arial"/>
                <w:iCs/>
                <w:color w:val="000000" w:themeColor="text1"/>
                <w:sz w:val="18"/>
                <w:szCs w:val="18"/>
              </w:rPr>
              <w:t>2.363.867</w:t>
            </w:r>
          </w:p>
        </w:tc>
      </w:tr>
      <w:tr w:rsidR="00E325C3" w:rsidRPr="00A5606A" w14:paraId="3A13F1FD" w14:textId="77777777" w:rsidTr="007B22FF">
        <w:trPr>
          <w:trHeight w:val="20"/>
        </w:trPr>
        <w:tc>
          <w:tcPr>
            <w:tcW w:w="3450" w:type="pct"/>
            <w:tcBorders>
              <w:bottom w:val="single" w:sz="4" w:space="0" w:color="auto"/>
            </w:tcBorders>
            <w:noWrap/>
            <w:tcMar>
              <w:top w:w="15" w:type="dxa"/>
              <w:left w:w="15" w:type="dxa"/>
              <w:bottom w:w="0" w:type="dxa"/>
              <w:right w:w="15" w:type="dxa"/>
            </w:tcMar>
            <w:vAlign w:val="bottom"/>
          </w:tcPr>
          <w:p w14:paraId="49D88096" w14:textId="77777777" w:rsidR="00E325C3" w:rsidRPr="00A5606A" w:rsidRDefault="00E325C3" w:rsidP="007B22FF">
            <w:pPr>
              <w:pStyle w:val="SonnotMetni"/>
              <w:ind w:left="360" w:hanging="426"/>
              <w:rPr>
                <w:rFonts w:ascii="Arial" w:hAnsi="Arial" w:cs="Arial"/>
                <w:sz w:val="18"/>
                <w:szCs w:val="18"/>
              </w:rPr>
            </w:pPr>
          </w:p>
        </w:tc>
        <w:tc>
          <w:tcPr>
            <w:tcW w:w="759" w:type="pct"/>
            <w:tcBorders>
              <w:bottom w:val="single" w:sz="4" w:space="0" w:color="auto"/>
            </w:tcBorders>
            <w:vAlign w:val="bottom"/>
          </w:tcPr>
          <w:p w14:paraId="11C9D622" w14:textId="77777777" w:rsidR="00E325C3" w:rsidRPr="00444754" w:rsidRDefault="00E325C3" w:rsidP="007B22FF">
            <w:pPr>
              <w:ind w:right="149"/>
              <w:jc w:val="right"/>
              <w:rPr>
                <w:rFonts w:ascii="Arial" w:eastAsia="Arial Unicode MS" w:hAnsi="Arial" w:cs="Arial"/>
                <w:iCs/>
                <w:color w:val="000000" w:themeColor="text1"/>
                <w:sz w:val="18"/>
                <w:szCs w:val="18"/>
              </w:rPr>
            </w:pPr>
          </w:p>
        </w:tc>
        <w:tc>
          <w:tcPr>
            <w:tcW w:w="791" w:type="pct"/>
            <w:tcBorders>
              <w:bottom w:val="single" w:sz="4" w:space="0" w:color="auto"/>
            </w:tcBorders>
            <w:noWrap/>
            <w:tcMar>
              <w:top w:w="15" w:type="dxa"/>
              <w:left w:w="15" w:type="dxa"/>
              <w:bottom w:w="0" w:type="dxa"/>
              <w:right w:w="15" w:type="dxa"/>
            </w:tcMar>
            <w:vAlign w:val="bottom"/>
          </w:tcPr>
          <w:p w14:paraId="07288F73" w14:textId="77777777" w:rsidR="00E325C3" w:rsidRPr="00444754" w:rsidRDefault="00E325C3" w:rsidP="007B22FF">
            <w:pPr>
              <w:ind w:right="149"/>
              <w:jc w:val="right"/>
              <w:rPr>
                <w:rFonts w:ascii="Arial" w:eastAsia="Arial Unicode MS" w:hAnsi="Arial" w:cs="Arial"/>
                <w:iCs/>
                <w:color w:val="000000" w:themeColor="text1"/>
                <w:sz w:val="18"/>
                <w:szCs w:val="18"/>
              </w:rPr>
            </w:pPr>
          </w:p>
        </w:tc>
      </w:tr>
      <w:tr w:rsidR="00444754" w:rsidRPr="00A5606A" w14:paraId="7B28D840" w14:textId="77777777" w:rsidTr="007B22FF">
        <w:trPr>
          <w:trHeight w:val="20"/>
        </w:trPr>
        <w:tc>
          <w:tcPr>
            <w:tcW w:w="3450" w:type="pct"/>
            <w:tcBorders>
              <w:top w:val="single" w:sz="4" w:space="0" w:color="auto"/>
              <w:bottom w:val="double" w:sz="4" w:space="0" w:color="auto"/>
            </w:tcBorders>
            <w:noWrap/>
            <w:tcMar>
              <w:top w:w="15" w:type="dxa"/>
              <w:left w:w="15" w:type="dxa"/>
              <w:bottom w:w="0" w:type="dxa"/>
              <w:right w:w="15" w:type="dxa"/>
            </w:tcMar>
            <w:vAlign w:val="center"/>
          </w:tcPr>
          <w:p w14:paraId="2A374E21" w14:textId="77777777" w:rsidR="00444754" w:rsidRPr="00A5606A" w:rsidRDefault="00444754" w:rsidP="00444754">
            <w:pPr>
              <w:ind w:left="345" w:hanging="345"/>
              <w:rPr>
                <w:rFonts w:ascii="Arial" w:eastAsia="Arial Unicode MS" w:hAnsi="Arial" w:cs="Arial"/>
                <w:b/>
                <w:iCs/>
                <w:sz w:val="18"/>
                <w:szCs w:val="18"/>
              </w:rPr>
            </w:pPr>
            <w:r w:rsidRPr="00A5606A">
              <w:rPr>
                <w:rFonts w:ascii="Arial" w:eastAsia="Arial Unicode MS" w:hAnsi="Arial" w:cs="Arial"/>
                <w:b/>
                <w:iCs/>
                <w:sz w:val="18"/>
                <w:szCs w:val="18"/>
              </w:rPr>
              <w:t>Toplam</w:t>
            </w:r>
          </w:p>
        </w:tc>
        <w:tc>
          <w:tcPr>
            <w:tcW w:w="759" w:type="pct"/>
            <w:tcBorders>
              <w:top w:val="single" w:sz="4" w:space="0" w:color="auto"/>
              <w:bottom w:val="double" w:sz="4" w:space="0" w:color="auto"/>
            </w:tcBorders>
          </w:tcPr>
          <w:p w14:paraId="26BD0BF3" w14:textId="1967C045" w:rsidR="00444754" w:rsidRPr="00444754" w:rsidRDefault="00444754" w:rsidP="00444754">
            <w:pPr>
              <w:ind w:right="149"/>
              <w:jc w:val="right"/>
              <w:rPr>
                <w:rFonts w:ascii="Arial" w:eastAsia="Arial Unicode MS" w:hAnsi="Arial" w:cs="Arial"/>
                <w:b/>
                <w:iCs/>
                <w:color w:val="000000" w:themeColor="text1"/>
                <w:sz w:val="18"/>
                <w:szCs w:val="18"/>
              </w:rPr>
            </w:pPr>
            <w:r w:rsidRPr="00444754">
              <w:rPr>
                <w:rFonts w:ascii="Arial" w:eastAsia="Arial Unicode MS" w:hAnsi="Arial" w:cs="Arial"/>
                <w:b/>
                <w:iCs/>
                <w:color w:val="000000" w:themeColor="text1"/>
                <w:sz w:val="18"/>
                <w:szCs w:val="18"/>
              </w:rPr>
              <w:t>177.250</w:t>
            </w:r>
          </w:p>
        </w:tc>
        <w:tc>
          <w:tcPr>
            <w:tcW w:w="791" w:type="pct"/>
            <w:tcBorders>
              <w:top w:val="single" w:sz="4" w:space="0" w:color="auto"/>
              <w:bottom w:val="double" w:sz="4" w:space="0" w:color="auto"/>
            </w:tcBorders>
            <w:noWrap/>
            <w:tcMar>
              <w:top w:w="15" w:type="dxa"/>
              <w:left w:w="15" w:type="dxa"/>
              <w:bottom w:w="0" w:type="dxa"/>
              <w:right w:w="15" w:type="dxa"/>
            </w:tcMar>
          </w:tcPr>
          <w:p w14:paraId="3D803973" w14:textId="3C47D5EF" w:rsidR="00444754" w:rsidRPr="00444754" w:rsidRDefault="00444754" w:rsidP="00444754">
            <w:pPr>
              <w:ind w:right="149"/>
              <w:jc w:val="right"/>
              <w:rPr>
                <w:rFonts w:ascii="Arial" w:eastAsia="Arial Unicode MS" w:hAnsi="Arial" w:cs="Arial"/>
                <w:b/>
                <w:iCs/>
                <w:color w:val="000000" w:themeColor="text1"/>
                <w:sz w:val="18"/>
                <w:szCs w:val="18"/>
              </w:rPr>
            </w:pPr>
            <w:r w:rsidRPr="00444754">
              <w:rPr>
                <w:rFonts w:ascii="Arial" w:eastAsia="Arial Unicode MS" w:hAnsi="Arial" w:cs="Arial"/>
                <w:b/>
                <w:iCs/>
                <w:color w:val="000000" w:themeColor="text1"/>
                <w:sz w:val="18"/>
                <w:szCs w:val="18"/>
              </w:rPr>
              <w:t>2.620.866</w:t>
            </w:r>
          </w:p>
        </w:tc>
      </w:tr>
    </w:tbl>
    <w:p w14:paraId="68FD0988" w14:textId="77777777" w:rsidR="00E325C3" w:rsidRPr="00A5606A" w:rsidRDefault="00E325C3" w:rsidP="00E325C3">
      <w:pPr>
        <w:jc w:val="both"/>
        <w:rPr>
          <w:rFonts w:ascii="Arial" w:hAnsi="Arial" w:cs="Arial"/>
          <w:b/>
          <w:sz w:val="20"/>
          <w:szCs w:val="20"/>
        </w:rPr>
      </w:pPr>
    </w:p>
    <w:tbl>
      <w:tblPr>
        <w:tblW w:w="5000" w:type="pct"/>
        <w:tblCellMar>
          <w:left w:w="0" w:type="dxa"/>
          <w:right w:w="0" w:type="dxa"/>
        </w:tblCellMar>
        <w:tblLook w:val="0000" w:firstRow="0" w:lastRow="0" w:firstColumn="0" w:lastColumn="0" w:noHBand="0" w:noVBand="0"/>
      </w:tblPr>
      <w:tblGrid>
        <w:gridCol w:w="6245"/>
        <w:gridCol w:w="1374"/>
        <w:gridCol w:w="1453"/>
      </w:tblGrid>
      <w:tr w:rsidR="00E325C3" w:rsidRPr="00A5606A" w14:paraId="3F4068D9" w14:textId="77777777" w:rsidTr="007B22FF">
        <w:trPr>
          <w:trHeight w:val="20"/>
        </w:trPr>
        <w:tc>
          <w:tcPr>
            <w:tcW w:w="3442" w:type="pct"/>
            <w:tcBorders>
              <w:top w:val="single" w:sz="4" w:space="0" w:color="auto"/>
              <w:bottom w:val="single" w:sz="4" w:space="0" w:color="auto"/>
            </w:tcBorders>
            <w:noWrap/>
            <w:tcMar>
              <w:top w:w="15" w:type="dxa"/>
              <w:left w:w="15" w:type="dxa"/>
              <w:bottom w:w="0" w:type="dxa"/>
              <w:right w:w="15" w:type="dxa"/>
            </w:tcMar>
            <w:vAlign w:val="center"/>
          </w:tcPr>
          <w:p w14:paraId="4E639107" w14:textId="77777777" w:rsidR="00E325C3" w:rsidRPr="00A5606A" w:rsidRDefault="00E325C3" w:rsidP="007B22FF">
            <w:pPr>
              <w:jc w:val="center"/>
              <w:rPr>
                <w:rFonts w:ascii="Arial" w:eastAsia="Arial Unicode MS" w:hAnsi="Arial" w:cs="Arial"/>
                <w:iCs/>
                <w:sz w:val="18"/>
                <w:szCs w:val="18"/>
              </w:rPr>
            </w:pPr>
          </w:p>
        </w:tc>
        <w:tc>
          <w:tcPr>
            <w:tcW w:w="1558" w:type="pct"/>
            <w:gridSpan w:val="2"/>
            <w:tcBorders>
              <w:top w:val="single" w:sz="4" w:space="0" w:color="auto"/>
              <w:bottom w:val="single" w:sz="4" w:space="0" w:color="auto"/>
            </w:tcBorders>
            <w:vAlign w:val="center"/>
          </w:tcPr>
          <w:p w14:paraId="5CBFA597" w14:textId="77777777" w:rsidR="00E325C3" w:rsidRPr="00A5606A" w:rsidRDefault="00E325C3" w:rsidP="007B22FF">
            <w:pPr>
              <w:jc w:val="center"/>
              <w:rPr>
                <w:rFonts w:ascii="Arial" w:eastAsia="Arial Unicode MS" w:hAnsi="Arial" w:cs="Arial"/>
                <w:b/>
                <w:iCs/>
                <w:sz w:val="18"/>
                <w:szCs w:val="18"/>
              </w:rPr>
            </w:pPr>
            <w:r w:rsidRPr="00A5606A">
              <w:rPr>
                <w:rFonts w:ascii="Arial" w:hAnsi="Arial" w:cs="Arial"/>
                <w:b/>
                <w:iCs/>
                <w:sz w:val="18"/>
                <w:szCs w:val="18"/>
              </w:rPr>
              <w:t>Önceki Dönem</w:t>
            </w:r>
          </w:p>
        </w:tc>
      </w:tr>
      <w:tr w:rsidR="00E325C3" w:rsidRPr="00A5606A" w14:paraId="32A0E0FF" w14:textId="77777777" w:rsidTr="007B22FF">
        <w:trPr>
          <w:trHeight w:val="20"/>
        </w:trPr>
        <w:tc>
          <w:tcPr>
            <w:tcW w:w="3442" w:type="pct"/>
            <w:tcBorders>
              <w:top w:val="single" w:sz="4" w:space="0" w:color="auto"/>
              <w:bottom w:val="single" w:sz="4" w:space="0" w:color="auto"/>
            </w:tcBorders>
            <w:noWrap/>
            <w:tcMar>
              <w:top w:w="15" w:type="dxa"/>
              <w:left w:w="15" w:type="dxa"/>
              <w:bottom w:w="0" w:type="dxa"/>
              <w:right w:w="15" w:type="dxa"/>
            </w:tcMar>
            <w:vAlign w:val="bottom"/>
          </w:tcPr>
          <w:p w14:paraId="25032241" w14:textId="77777777" w:rsidR="00E325C3" w:rsidRPr="00A5606A" w:rsidRDefault="00E325C3" w:rsidP="007B22FF">
            <w:pPr>
              <w:rPr>
                <w:rFonts w:ascii="Arial" w:hAnsi="Arial" w:cs="Arial"/>
                <w:sz w:val="18"/>
                <w:szCs w:val="18"/>
              </w:rPr>
            </w:pPr>
          </w:p>
        </w:tc>
        <w:tc>
          <w:tcPr>
            <w:tcW w:w="757" w:type="pct"/>
            <w:tcBorders>
              <w:top w:val="single" w:sz="4" w:space="0" w:color="auto"/>
              <w:bottom w:val="single" w:sz="4" w:space="0" w:color="auto"/>
            </w:tcBorders>
            <w:vAlign w:val="center"/>
          </w:tcPr>
          <w:p w14:paraId="0445CDCA" w14:textId="77777777" w:rsidR="00E325C3" w:rsidRPr="00A5606A" w:rsidRDefault="00E325C3" w:rsidP="007B22FF">
            <w:pPr>
              <w:ind w:right="149"/>
              <w:jc w:val="right"/>
              <w:rPr>
                <w:rFonts w:ascii="Arial" w:eastAsia="Arial Unicode MS" w:hAnsi="Arial" w:cs="Arial"/>
                <w:b/>
                <w:iCs/>
                <w:sz w:val="18"/>
                <w:szCs w:val="18"/>
              </w:rPr>
            </w:pPr>
            <w:r w:rsidRPr="00A5606A">
              <w:rPr>
                <w:rFonts w:ascii="Arial" w:eastAsia="Arial Unicode MS" w:hAnsi="Arial" w:cs="Arial"/>
                <w:b/>
                <w:iCs/>
                <w:sz w:val="18"/>
                <w:szCs w:val="18"/>
              </w:rPr>
              <w:t>TP</w:t>
            </w:r>
          </w:p>
        </w:tc>
        <w:tc>
          <w:tcPr>
            <w:tcW w:w="801" w:type="pct"/>
            <w:tcBorders>
              <w:top w:val="single" w:sz="4" w:space="0" w:color="auto"/>
              <w:bottom w:val="single" w:sz="4" w:space="0" w:color="auto"/>
            </w:tcBorders>
            <w:noWrap/>
            <w:tcMar>
              <w:top w:w="15" w:type="dxa"/>
              <w:left w:w="15" w:type="dxa"/>
              <w:bottom w:w="0" w:type="dxa"/>
              <w:right w:w="15" w:type="dxa"/>
            </w:tcMar>
            <w:vAlign w:val="center"/>
          </w:tcPr>
          <w:p w14:paraId="04F47E60" w14:textId="77777777" w:rsidR="00E325C3" w:rsidRPr="00A5606A" w:rsidRDefault="00E325C3" w:rsidP="007B22FF">
            <w:pPr>
              <w:ind w:right="149"/>
              <w:jc w:val="right"/>
              <w:rPr>
                <w:rFonts w:ascii="Arial" w:eastAsia="Arial Unicode MS" w:hAnsi="Arial" w:cs="Arial"/>
                <w:b/>
                <w:iCs/>
                <w:sz w:val="18"/>
                <w:szCs w:val="18"/>
              </w:rPr>
            </w:pPr>
            <w:r w:rsidRPr="00A5606A">
              <w:rPr>
                <w:rFonts w:ascii="Arial" w:eastAsia="Arial Unicode MS" w:hAnsi="Arial" w:cs="Arial"/>
                <w:b/>
                <w:iCs/>
                <w:sz w:val="18"/>
                <w:szCs w:val="18"/>
              </w:rPr>
              <w:t>YP</w:t>
            </w:r>
          </w:p>
        </w:tc>
      </w:tr>
      <w:tr w:rsidR="00E325C3" w:rsidRPr="00A5606A" w14:paraId="7184930D" w14:textId="77777777" w:rsidTr="007B22FF">
        <w:trPr>
          <w:trHeight w:val="20"/>
        </w:trPr>
        <w:tc>
          <w:tcPr>
            <w:tcW w:w="3442" w:type="pct"/>
            <w:tcBorders>
              <w:top w:val="single" w:sz="4" w:space="0" w:color="auto"/>
            </w:tcBorders>
            <w:noWrap/>
            <w:tcMar>
              <w:top w:w="15" w:type="dxa"/>
              <w:left w:w="15" w:type="dxa"/>
              <w:bottom w:w="0" w:type="dxa"/>
              <w:right w:w="15" w:type="dxa"/>
            </w:tcMar>
            <w:vAlign w:val="bottom"/>
          </w:tcPr>
          <w:p w14:paraId="60E47259" w14:textId="77777777" w:rsidR="00E325C3" w:rsidRPr="00A5606A" w:rsidRDefault="00E325C3" w:rsidP="007B22FF">
            <w:pPr>
              <w:rPr>
                <w:rFonts w:ascii="Arial" w:hAnsi="Arial" w:cs="Arial"/>
                <w:sz w:val="18"/>
                <w:szCs w:val="18"/>
              </w:rPr>
            </w:pPr>
          </w:p>
        </w:tc>
        <w:tc>
          <w:tcPr>
            <w:tcW w:w="757" w:type="pct"/>
            <w:tcBorders>
              <w:top w:val="single" w:sz="4" w:space="0" w:color="auto"/>
            </w:tcBorders>
            <w:vAlign w:val="center"/>
          </w:tcPr>
          <w:p w14:paraId="3703A6C3" w14:textId="77777777" w:rsidR="00E325C3" w:rsidRPr="00A5606A" w:rsidRDefault="00E325C3" w:rsidP="007B22FF">
            <w:pPr>
              <w:ind w:right="149"/>
              <w:jc w:val="right"/>
              <w:rPr>
                <w:rFonts w:ascii="Arial" w:eastAsia="Arial Unicode MS" w:hAnsi="Arial" w:cs="Arial"/>
                <w:b/>
                <w:iCs/>
                <w:sz w:val="18"/>
                <w:szCs w:val="18"/>
              </w:rPr>
            </w:pPr>
          </w:p>
        </w:tc>
        <w:tc>
          <w:tcPr>
            <w:tcW w:w="801" w:type="pct"/>
            <w:tcBorders>
              <w:top w:val="single" w:sz="4" w:space="0" w:color="auto"/>
            </w:tcBorders>
            <w:noWrap/>
            <w:tcMar>
              <w:top w:w="15" w:type="dxa"/>
              <w:left w:w="15" w:type="dxa"/>
              <w:bottom w:w="0" w:type="dxa"/>
              <w:right w:w="15" w:type="dxa"/>
            </w:tcMar>
            <w:vAlign w:val="center"/>
          </w:tcPr>
          <w:p w14:paraId="222145EE" w14:textId="77777777" w:rsidR="00E325C3" w:rsidRPr="00A5606A" w:rsidRDefault="00E325C3" w:rsidP="007B22FF">
            <w:pPr>
              <w:ind w:right="93"/>
              <w:jc w:val="right"/>
              <w:rPr>
                <w:rFonts w:ascii="Arial" w:eastAsia="Arial Unicode MS" w:hAnsi="Arial" w:cs="Arial"/>
                <w:b/>
                <w:iCs/>
                <w:sz w:val="18"/>
                <w:szCs w:val="18"/>
              </w:rPr>
            </w:pPr>
          </w:p>
        </w:tc>
      </w:tr>
      <w:tr w:rsidR="00E325C3" w:rsidRPr="00A5606A" w14:paraId="66EAF07D" w14:textId="77777777" w:rsidTr="007B22FF">
        <w:trPr>
          <w:trHeight w:val="59"/>
        </w:trPr>
        <w:tc>
          <w:tcPr>
            <w:tcW w:w="3442" w:type="pct"/>
            <w:noWrap/>
            <w:tcMar>
              <w:top w:w="15" w:type="dxa"/>
              <w:left w:w="15" w:type="dxa"/>
              <w:bottom w:w="0" w:type="dxa"/>
              <w:right w:w="15" w:type="dxa"/>
            </w:tcMar>
            <w:vAlign w:val="bottom"/>
          </w:tcPr>
          <w:p w14:paraId="060A4087" w14:textId="77777777" w:rsidR="00E325C3" w:rsidRPr="00A5606A" w:rsidRDefault="00E325C3" w:rsidP="00E325C3">
            <w:pPr>
              <w:pStyle w:val="SonnotMetni"/>
              <w:ind w:hanging="10"/>
              <w:rPr>
                <w:rFonts w:ascii="Arial" w:eastAsia="Arial Unicode MS" w:hAnsi="Arial" w:cs="Arial"/>
                <w:iCs/>
                <w:sz w:val="18"/>
                <w:szCs w:val="18"/>
              </w:rPr>
            </w:pPr>
            <w:r w:rsidRPr="00A5606A">
              <w:rPr>
                <w:rFonts w:ascii="Arial" w:hAnsi="Arial" w:cs="Arial"/>
                <w:sz w:val="18"/>
                <w:szCs w:val="18"/>
              </w:rPr>
              <w:t>T.C. Merkez Bankası Kredileri</w:t>
            </w:r>
          </w:p>
        </w:tc>
        <w:tc>
          <w:tcPr>
            <w:tcW w:w="757" w:type="pct"/>
            <w:vAlign w:val="bottom"/>
          </w:tcPr>
          <w:p w14:paraId="525A369C" w14:textId="19FFF28B" w:rsidR="00E325C3" w:rsidRPr="00A5606A" w:rsidRDefault="00E325C3" w:rsidP="00E325C3">
            <w:pPr>
              <w:ind w:right="149"/>
              <w:jc w:val="right"/>
              <w:rPr>
                <w:rFonts w:ascii="Arial" w:eastAsia="Arial Unicode MS" w:hAnsi="Arial" w:cs="Arial"/>
                <w:iCs/>
                <w:sz w:val="18"/>
                <w:szCs w:val="18"/>
              </w:rPr>
            </w:pPr>
            <w:r>
              <w:rPr>
                <w:rFonts w:ascii="Arial" w:eastAsia="Arial Unicode MS" w:hAnsi="Arial" w:cs="Arial"/>
                <w:iCs/>
                <w:color w:val="000000" w:themeColor="text1"/>
                <w:sz w:val="18"/>
                <w:szCs w:val="18"/>
              </w:rPr>
              <w:t>-</w:t>
            </w:r>
          </w:p>
        </w:tc>
        <w:tc>
          <w:tcPr>
            <w:tcW w:w="801" w:type="pct"/>
            <w:noWrap/>
            <w:tcMar>
              <w:top w:w="15" w:type="dxa"/>
              <w:left w:w="15" w:type="dxa"/>
              <w:bottom w:w="0" w:type="dxa"/>
              <w:right w:w="15" w:type="dxa"/>
            </w:tcMar>
            <w:vAlign w:val="bottom"/>
          </w:tcPr>
          <w:p w14:paraId="69EDE805" w14:textId="5E344D30" w:rsidR="00E325C3" w:rsidRPr="00A5606A" w:rsidRDefault="00E325C3" w:rsidP="00E325C3">
            <w:pPr>
              <w:ind w:right="93"/>
              <w:jc w:val="right"/>
              <w:rPr>
                <w:rFonts w:ascii="Arial" w:eastAsia="Arial Unicode MS" w:hAnsi="Arial" w:cs="Arial"/>
                <w:iCs/>
                <w:sz w:val="18"/>
                <w:szCs w:val="18"/>
              </w:rPr>
            </w:pPr>
            <w:r>
              <w:rPr>
                <w:rFonts w:ascii="Arial" w:eastAsia="Arial Unicode MS" w:hAnsi="Arial" w:cs="Arial"/>
                <w:iCs/>
                <w:color w:val="000000" w:themeColor="text1"/>
                <w:sz w:val="18"/>
                <w:szCs w:val="18"/>
              </w:rPr>
              <w:t>-</w:t>
            </w:r>
          </w:p>
        </w:tc>
      </w:tr>
      <w:tr w:rsidR="00E325C3" w:rsidRPr="00A5606A" w14:paraId="1047B411" w14:textId="77777777" w:rsidTr="007B22FF">
        <w:trPr>
          <w:trHeight w:val="20"/>
        </w:trPr>
        <w:tc>
          <w:tcPr>
            <w:tcW w:w="3442" w:type="pct"/>
            <w:noWrap/>
            <w:tcMar>
              <w:top w:w="15" w:type="dxa"/>
              <w:left w:w="15" w:type="dxa"/>
              <w:bottom w:w="0" w:type="dxa"/>
              <w:right w:w="15" w:type="dxa"/>
            </w:tcMar>
            <w:vAlign w:val="bottom"/>
          </w:tcPr>
          <w:p w14:paraId="5E18E218" w14:textId="77777777" w:rsidR="00E325C3" w:rsidRPr="00A5606A" w:rsidRDefault="00E325C3" w:rsidP="00E325C3">
            <w:pPr>
              <w:pStyle w:val="SonnotMetni"/>
              <w:ind w:hanging="10"/>
              <w:rPr>
                <w:rFonts w:ascii="Arial" w:hAnsi="Arial" w:cs="Arial"/>
                <w:sz w:val="18"/>
                <w:szCs w:val="18"/>
              </w:rPr>
            </w:pPr>
            <w:r w:rsidRPr="00A5606A">
              <w:rPr>
                <w:rFonts w:ascii="Arial" w:hAnsi="Arial" w:cs="Arial"/>
                <w:sz w:val="18"/>
                <w:szCs w:val="18"/>
              </w:rPr>
              <w:t>Yurt içi Banka ve Kuruluşlardan</w:t>
            </w:r>
          </w:p>
        </w:tc>
        <w:tc>
          <w:tcPr>
            <w:tcW w:w="757" w:type="pct"/>
          </w:tcPr>
          <w:p w14:paraId="7BA6A821" w14:textId="7415B081" w:rsidR="00E325C3" w:rsidRPr="00A5606A" w:rsidRDefault="00E325C3" w:rsidP="00E325C3">
            <w:pPr>
              <w:ind w:right="149"/>
              <w:jc w:val="right"/>
              <w:rPr>
                <w:rFonts w:ascii="Arial" w:eastAsia="Arial Unicode MS" w:hAnsi="Arial" w:cs="Arial"/>
                <w:iCs/>
                <w:sz w:val="18"/>
                <w:szCs w:val="18"/>
              </w:rPr>
            </w:pPr>
            <w:r w:rsidRPr="00BB6B43">
              <w:rPr>
                <w:rFonts w:ascii="Arial" w:eastAsia="Arial Unicode MS" w:hAnsi="Arial" w:cs="Arial"/>
                <w:iCs/>
                <w:color w:val="000000" w:themeColor="text1"/>
                <w:sz w:val="18"/>
                <w:szCs w:val="18"/>
              </w:rPr>
              <w:t>26.815</w:t>
            </w:r>
          </w:p>
        </w:tc>
        <w:tc>
          <w:tcPr>
            <w:tcW w:w="801" w:type="pct"/>
            <w:noWrap/>
            <w:tcMar>
              <w:top w:w="15" w:type="dxa"/>
              <w:left w:w="15" w:type="dxa"/>
              <w:bottom w:w="0" w:type="dxa"/>
              <w:right w:w="15" w:type="dxa"/>
            </w:tcMar>
          </w:tcPr>
          <w:p w14:paraId="438CEC07" w14:textId="361C4046" w:rsidR="00E325C3" w:rsidRPr="00A5606A" w:rsidRDefault="00E325C3" w:rsidP="00E325C3">
            <w:pPr>
              <w:ind w:right="93"/>
              <w:jc w:val="right"/>
              <w:rPr>
                <w:rFonts w:ascii="Arial" w:eastAsia="Arial Unicode MS" w:hAnsi="Arial" w:cs="Arial"/>
                <w:iCs/>
                <w:sz w:val="18"/>
                <w:szCs w:val="18"/>
              </w:rPr>
            </w:pPr>
            <w:r w:rsidRPr="00BB6B43">
              <w:rPr>
                <w:rFonts w:ascii="Arial" w:eastAsia="Arial Unicode MS" w:hAnsi="Arial" w:cs="Arial"/>
                <w:iCs/>
                <w:color w:val="000000" w:themeColor="text1"/>
                <w:sz w:val="18"/>
                <w:szCs w:val="18"/>
              </w:rPr>
              <w:t>295.054</w:t>
            </w:r>
          </w:p>
        </w:tc>
      </w:tr>
      <w:tr w:rsidR="00E325C3" w:rsidRPr="00A5606A" w14:paraId="06ABD9CB" w14:textId="77777777" w:rsidTr="007B22FF">
        <w:trPr>
          <w:trHeight w:val="20"/>
        </w:trPr>
        <w:tc>
          <w:tcPr>
            <w:tcW w:w="3442" w:type="pct"/>
            <w:noWrap/>
            <w:tcMar>
              <w:top w:w="15" w:type="dxa"/>
              <w:left w:w="15" w:type="dxa"/>
              <w:bottom w:w="0" w:type="dxa"/>
              <w:right w:w="15" w:type="dxa"/>
            </w:tcMar>
            <w:vAlign w:val="bottom"/>
          </w:tcPr>
          <w:p w14:paraId="29D3BCC1" w14:textId="77777777" w:rsidR="00E325C3" w:rsidRPr="00A5606A" w:rsidRDefault="00E325C3" w:rsidP="00E325C3">
            <w:pPr>
              <w:pStyle w:val="SonnotMetni"/>
              <w:ind w:left="360" w:hanging="426"/>
              <w:rPr>
                <w:rFonts w:ascii="Arial" w:hAnsi="Arial" w:cs="Arial"/>
                <w:sz w:val="18"/>
                <w:szCs w:val="18"/>
              </w:rPr>
            </w:pPr>
            <w:r w:rsidRPr="00A5606A">
              <w:rPr>
                <w:rFonts w:ascii="Arial" w:hAnsi="Arial" w:cs="Arial"/>
                <w:sz w:val="18"/>
                <w:szCs w:val="18"/>
              </w:rPr>
              <w:t xml:space="preserve"> Yurt dışı Banka, Kuruluş ve Fonlardan</w:t>
            </w:r>
          </w:p>
        </w:tc>
        <w:tc>
          <w:tcPr>
            <w:tcW w:w="757" w:type="pct"/>
          </w:tcPr>
          <w:p w14:paraId="3AFD0404" w14:textId="7CC83354" w:rsidR="00E325C3" w:rsidRPr="00A5606A" w:rsidRDefault="00E325C3" w:rsidP="00E325C3">
            <w:pPr>
              <w:ind w:right="149"/>
              <w:jc w:val="right"/>
              <w:rPr>
                <w:rFonts w:ascii="Arial" w:eastAsia="Arial Unicode MS" w:hAnsi="Arial" w:cs="Arial"/>
                <w:iCs/>
                <w:sz w:val="18"/>
                <w:szCs w:val="18"/>
              </w:rPr>
            </w:pPr>
            <w:r w:rsidRPr="00BB6B43">
              <w:rPr>
                <w:rFonts w:ascii="Arial" w:eastAsia="Arial Unicode MS" w:hAnsi="Arial" w:cs="Arial"/>
                <w:iCs/>
                <w:color w:val="000000" w:themeColor="text1"/>
                <w:sz w:val="18"/>
                <w:szCs w:val="18"/>
              </w:rPr>
              <w:t>314.258</w:t>
            </w:r>
          </w:p>
        </w:tc>
        <w:tc>
          <w:tcPr>
            <w:tcW w:w="801" w:type="pct"/>
            <w:noWrap/>
            <w:tcMar>
              <w:top w:w="15" w:type="dxa"/>
              <w:left w:w="15" w:type="dxa"/>
              <w:bottom w:w="0" w:type="dxa"/>
              <w:right w:w="15" w:type="dxa"/>
            </w:tcMar>
          </w:tcPr>
          <w:p w14:paraId="178FE75F" w14:textId="10D18D26" w:rsidR="00E325C3" w:rsidRPr="00A5606A" w:rsidRDefault="00E325C3" w:rsidP="00E325C3">
            <w:pPr>
              <w:ind w:right="93"/>
              <w:jc w:val="right"/>
              <w:rPr>
                <w:rFonts w:ascii="Arial" w:eastAsia="Arial Unicode MS" w:hAnsi="Arial" w:cs="Arial"/>
                <w:iCs/>
                <w:sz w:val="18"/>
                <w:szCs w:val="18"/>
              </w:rPr>
            </w:pPr>
            <w:r w:rsidRPr="00BB6B43">
              <w:rPr>
                <w:rFonts w:ascii="Arial" w:eastAsia="Arial Unicode MS" w:hAnsi="Arial" w:cs="Arial"/>
                <w:iCs/>
                <w:color w:val="000000" w:themeColor="text1"/>
                <w:sz w:val="18"/>
                <w:szCs w:val="18"/>
              </w:rPr>
              <w:t>2.994.481</w:t>
            </w:r>
          </w:p>
        </w:tc>
      </w:tr>
      <w:tr w:rsidR="00E325C3" w:rsidRPr="00A5606A" w14:paraId="63D06C58" w14:textId="77777777" w:rsidTr="007B22FF">
        <w:trPr>
          <w:trHeight w:val="20"/>
        </w:trPr>
        <w:tc>
          <w:tcPr>
            <w:tcW w:w="3442" w:type="pct"/>
            <w:tcBorders>
              <w:bottom w:val="single" w:sz="4" w:space="0" w:color="auto"/>
            </w:tcBorders>
            <w:noWrap/>
            <w:tcMar>
              <w:top w:w="15" w:type="dxa"/>
              <w:left w:w="15" w:type="dxa"/>
              <w:bottom w:w="0" w:type="dxa"/>
              <w:right w:w="15" w:type="dxa"/>
            </w:tcMar>
            <w:vAlign w:val="bottom"/>
          </w:tcPr>
          <w:p w14:paraId="09CEEFA8" w14:textId="77777777" w:rsidR="00E325C3" w:rsidRPr="00A5606A" w:rsidRDefault="00E325C3" w:rsidP="00E325C3">
            <w:pPr>
              <w:pStyle w:val="SonnotMetni"/>
              <w:ind w:left="360" w:hanging="426"/>
              <w:rPr>
                <w:rFonts w:ascii="Arial" w:hAnsi="Arial" w:cs="Arial"/>
                <w:sz w:val="18"/>
                <w:szCs w:val="18"/>
              </w:rPr>
            </w:pPr>
          </w:p>
        </w:tc>
        <w:tc>
          <w:tcPr>
            <w:tcW w:w="757" w:type="pct"/>
            <w:tcBorders>
              <w:bottom w:val="single" w:sz="4" w:space="0" w:color="auto"/>
            </w:tcBorders>
            <w:vAlign w:val="bottom"/>
          </w:tcPr>
          <w:p w14:paraId="62CCA844" w14:textId="77777777" w:rsidR="00E325C3" w:rsidRPr="00A5606A" w:rsidRDefault="00E325C3" w:rsidP="00E325C3">
            <w:pPr>
              <w:ind w:right="149"/>
              <w:jc w:val="right"/>
              <w:rPr>
                <w:rFonts w:ascii="Arial" w:eastAsia="Arial Unicode MS" w:hAnsi="Arial" w:cs="Arial"/>
                <w:iCs/>
                <w:sz w:val="18"/>
                <w:szCs w:val="18"/>
              </w:rPr>
            </w:pPr>
          </w:p>
        </w:tc>
        <w:tc>
          <w:tcPr>
            <w:tcW w:w="801" w:type="pct"/>
            <w:tcBorders>
              <w:bottom w:val="single" w:sz="4" w:space="0" w:color="auto"/>
            </w:tcBorders>
            <w:noWrap/>
            <w:tcMar>
              <w:top w:w="15" w:type="dxa"/>
              <w:left w:w="15" w:type="dxa"/>
              <w:bottom w:w="0" w:type="dxa"/>
              <w:right w:w="15" w:type="dxa"/>
            </w:tcMar>
            <w:vAlign w:val="bottom"/>
          </w:tcPr>
          <w:p w14:paraId="6060274C" w14:textId="77777777" w:rsidR="00E325C3" w:rsidRPr="00A5606A" w:rsidRDefault="00E325C3" w:rsidP="00E325C3">
            <w:pPr>
              <w:ind w:right="93"/>
              <w:jc w:val="right"/>
              <w:rPr>
                <w:rFonts w:ascii="Arial" w:eastAsia="Arial Unicode MS" w:hAnsi="Arial" w:cs="Arial"/>
                <w:iCs/>
                <w:sz w:val="18"/>
                <w:szCs w:val="18"/>
              </w:rPr>
            </w:pPr>
          </w:p>
        </w:tc>
      </w:tr>
      <w:tr w:rsidR="00E325C3" w:rsidRPr="00A5606A" w14:paraId="600B98C5" w14:textId="77777777" w:rsidTr="007B22FF">
        <w:trPr>
          <w:trHeight w:val="20"/>
        </w:trPr>
        <w:tc>
          <w:tcPr>
            <w:tcW w:w="3442" w:type="pct"/>
            <w:tcBorders>
              <w:top w:val="single" w:sz="4" w:space="0" w:color="auto"/>
              <w:bottom w:val="double" w:sz="4" w:space="0" w:color="auto"/>
            </w:tcBorders>
            <w:noWrap/>
            <w:tcMar>
              <w:top w:w="15" w:type="dxa"/>
              <w:left w:w="15" w:type="dxa"/>
              <w:bottom w:w="0" w:type="dxa"/>
              <w:right w:w="15" w:type="dxa"/>
            </w:tcMar>
            <w:vAlign w:val="center"/>
          </w:tcPr>
          <w:p w14:paraId="4DD94EB9" w14:textId="77777777" w:rsidR="00E325C3" w:rsidRPr="00A5606A" w:rsidRDefault="00E325C3" w:rsidP="00E325C3">
            <w:pPr>
              <w:ind w:left="345" w:hanging="345"/>
              <w:rPr>
                <w:rFonts w:ascii="Arial" w:eastAsia="Arial Unicode MS" w:hAnsi="Arial" w:cs="Arial"/>
                <w:b/>
                <w:iCs/>
                <w:sz w:val="18"/>
                <w:szCs w:val="18"/>
              </w:rPr>
            </w:pPr>
            <w:r w:rsidRPr="00A5606A">
              <w:rPr>
                <w:rFonts w:ascii="Arial" w:eastAsia="Arial Unicode MS" w:hAnsi="Arial" w:cs="Arial"/>
                <w:b/>
                <w:iCs/>
                <w:sz w:val="18"/>
                <w:szCs w:val="18"/>
              </w:rPr>
              <w:t>Toplam</w:t>
            </w:r>
          </w:p>
        </w:tc>
        <w:tc>
          <w:tcPr>
            <w:tcW w:w="757" w:type="pct"/>
            <w:tcBorders>
              <w:top w:val="single" w:sz="4" w:space="0" w:color="auto"/>
              <w:bottom w:val="double" w:sz="4" w:space="0" w:color="auto"/>
            </w:tcBorders>
          </w:tcPr>
          <w:p w14:paraId="24ADF87C" w14:textId="4A95889C" w:rsidR="00E325C3" w:rsidRPr="00A5606A" w:rsidRDefault="00E325C3" w:rsidP="00E325C3">
            <w:pPr>
              <w:ind w:right="149"/>
              <w:jc w:val="right"/>
              <w:rPr>
                <w:rFonts w:ascii="Arial" w:eastAsia="Arial Unicode MS" w:hAnsi="Arial" w:cs="Arial"/>
                <w:b/>
                <w:iCs/>
                <w:sz w:val="18"/>
                <w:szCs w:val="18"/>
              </w:rPr>
            </w:pPr>
            <w:r w:rsidRPr="00BB6B43">
              <w:rPr>
                <w:rFonts w:ascii="Arial" w:eastAsia="Arial Unicode MS" w:hAnsi="Arial" w:cs="Arial"/>
                <w:b/>
                <w:iCs/>
                <w:color w:val="000000" w:themeColor="text1"/>
                <w:sz w:val="18"/>
                <w:szCs w:val="18"/>
              </w:rPr>
              <w:t>341.073</w:t>
            </w:r>
          </w:p>
        </w:tc>
        <w:tc>
          <w:tcPr>
            <w:tcW w:w="801" w:type="pct"/>
            <w:tcBorders>
              <w:top w:val="single" w:sz="4" w:space="0" w:color="auto"/>
              <w:bottom w:val="double" w:sz="4" w:space="0" w:color="auto"/>
            </w:tcBorders>
            <w:noWrap/>
            <w:tcMar>
              <w:top w:w="15" w:type="dxa"/>
              <w:left w:w="15" w:type="dxa"/>
              <w:bottom w:w="0" w:type="dxa"/>
              <w:right w:w="15" w:type="dxa"/>
            </w:tcMar>
          </w:tcPr>
          <w:p w14:paraId="41226864" w14:textId="44F1AA8C" w:rsidR="00E325C3" w:rsidRPr="00A5606A" w:rsidRDefault="00E325C3" w:rsidP="00E325C3">
            <w:pPr>
              <w:ind w:right="93"/>
              <w:jc w:val="right"/>
              <w:rPr>
                <w:rFonts w:ascii="Arial" w:eastAsia="Arial Unicode MS" w:hAnsi="Arial" w:cs="Arial"/>
                <w:b/>
                <w:iCs/>
                <w:sz w:val="18"/>
                <w:szCs w:val="18"/>
              </w:rPr>
            </w:pPr>
            <w:r w:rsidRPr="00BB6B43">
              <w:rPr>
                <w:rFonts w:ascii="Arial" w:eastAsia="Arial Unicode MS" w:hAnsi="Arial" w:cs="Arial"/>
                <w:b/>
                <w:iCs/>
                <w:color w:val="000000" w:themeColor="text1"/>
                <w:sz w:val="18"/>
                <w:szCs w:val="18"/>
              </w:rPr>
              <w:t>3.289.535</w:t>
            </w:r>
          </w:p>
        </w:tc>
      </w:tr>
    </w:tbl>
    <w:p w14:paraId="37F0B29B" w14:textId="77777777" w:rsidR="00E325C3" w:rsidRPr="00A5606A" w:rsidRDefault="00E325C3" w:rsidP="003F45C2">
      <w:pPr>
        <w:pStyle w:val="ListeParagraf"/>
        <w:numPr>
          <w:ilvl w:val="0"/>
          <w:numId w:val="29"/>
        </w:numPr>
        <w:spacing w:before="120" w:after="120"/>
        <w:ind w:left="28" w:hanging="588"/>
        <w:jc w:val="both"/>
        <w:rPr>
          <w:rFonts w:ascii="Arial" w:hAnsi="Arial" w:cs="Arial"/>
          <w:b/>
          <w:sz w:val="20"/>
          <w:szCs w:val="20"/>
        </w:rPr>
      </w:pPr>
      <w:r w:rsidRPr="00A5606A">
        <w:rPr>
          <w:rFonts w:ascii="Arial" w:hAnsi="Arial" w:cs="Arial"/>
          <w:b/>
          <w:sz w:val="20"/>
          <w:szCs w:val="20"/>
        </w:rPr>
        <w:t>Alınan kredilerin vade ayrımına göre gösterilmesi:</w:t>
      </w:r>
    </w:p>
    <w:tbl>
      <w:tblPr>
        <w:tblW w:w="5000" w:type="pct"/>
        <w:tblLook w:val="0000" w:firstRow="0" w:lastRow="0" w:firstColumn="0" w:lastColumn="0" w:noHBand="0" w:noVBand="0"/>
      </w:tblPr>
      <w:tblGrid>
        <w:gridCol w:w="6241"/>
        <w:gridCol w:w="1379"/>
        <w:gridCol w:w="1452"/>
      </w:tblGrid>
      <w:tr w:rsidR="00E325C3" w:rsidRPr="00A5606A" w14:paraId="3C172A3C" w14:textId="77777777" w:rsidTr="007B22FF">
        <w:trPr>
          <w:trHeight w:val="113"/>
        </w:trPr>
        <w:tc>
          <w:tcPr>
            <w:tcW w:w="3440" w:type="pct"/>
            <w:tcBorders>
              <w:top w:val="single" w:sz="4" w:space="0" w:color="auto"/>
              <w:bottom w:val="single" w:sz="4" w:space="0" w:color="auto"/>
            </w:tcBorders>
          </w:tcPr>
          <w:p w14:paraId="2800B382" w14:textId="77777777" w:rsidR="00E325C3" w:rsidRPr="00A5606A" w:rsidRDefault="00E325C3" w:rsidP="007B22FF">
            <w:pPr>
              <w:rPr>
                <w:rFonts w:ascii="Arial" w:hAnsi="Arial" w:cs="Arial"/>
                <w:b/>
                <w:bCs/>
                <w:sz w:val="18"/>
                <w:szCs w:val="18"/>
              </w:rPr>
            </w:pPr>
          </w:p>
        </w:tc>
        <w:tc>
          <w:tcPr>
            <w:tcW w:w="1560" w:type="pct"/>
            <w:gridSpan w:val="2"/>
            <w:tcBorders>
              <w:top w:val="single" w:sz="4" w:space="0" w:color="auto"/>
              <w:bottom w:val="single" w:sz="4" w:space="0" w:color="auto"/>
            </w:tcBorders>
            <w:vAlign w:val="center"/>
          </w:tcPr>
          <w:p w14:paraId="3DF35BD7" w14:textId="77777777" w:rsidR="00E325C3" w:rsidRPr="00A5606A" w:rsidRDefault="00E325C3" w:rsidP="007B22FF">
            <w:pPr>
              <w:jc w:val="center"/>
              <w:rPr>
                <w:rFonts w:ascii="Arial" w:hAnsi="Arial" w:cs="Arial"/>
                <w:b/>
                <w:sz w:val="18"/>
                <w:szCs w:val="18"/>
              </w:rPr>
            </w:pPr>
            <w:r w:rsidRPr="00A5606A">
              <w:rPr>
                <w:rFonts w:ascii="Arial" w:hAnsi="Arial" w:cs="Arial"/>
                <w:b/>
                <w:sz w:val="18"/>
                <w:szCs w:val="18"/>
              </w:rPr>
              <w:t>Cari Dönem</w:t>
            </w:r>
          </w:p>
        </w:tc>
      </w:tr>
      <w:tr w:rsidR="00E325C3" w:rsidRPr="00A5606A" w14:paraId="7A9FE405" w14:textId="77777777" w:rsidTr="007B22FF">
        <w:trPr>
          <w:trHeight w:val="113"/>
        </w:trPr>
        <w:tc>
          <w:tcPr>
            <w:tcW w:w="3440" w:type="pct"/>
            <w:tcBorders>
              <w:top w:val="single" w:sz="4" w:space="0" w:color="auto"/>
              <w:bottom w:val="single" w:sz="4" w:space="0" w:color="auto"/>
            </w:tcBorders>
          </w:tcPr>
          <w:p w14:paraId="5FBC258C" w14:textId="77777777" w:rsidR="00E325C3" w:rsidRPr="00A5606A" w:rsidRDefault="00E325C3" w:rsidP="007B22FF">
            <w:pPr>
              <w:rPr>
                <w:rFonts w:ascii="Arial" w:hAnsi="Arial" w:cs="Arial"/>
                <w:b/>
                <w:bCs/>
                <w:sz w:val="18"/>
                <w:szCs w:val="18"/>
              </w:rPr>
            </w:pPr>
          </w:p>
        </w:tc>
        <w:tc>
          <w:tcPr>
            <w:tcW w:w="760" w:type="pct"/>
            <w:tcBorders>
              <w:top w:val="single" w:sz="4" w:space="0" w:color="auto"/>
              <w:bottom w:val="single" w:sz="4" w:space="0" w:color="auto"/>
            </w:tcBorders>
            <w:vAlign w:val="center"/>
          </w:tcPr>
          <w:p w14:paraId="4FF95F53" w14:textId="77777777" w:rsidR="00E325C3" w:rsidRPr="00A5606A" w:rsidRDefault="00E325C3" w:rsidP="007B22FF">
            <w:pPr>
              <w:ind w:right="-25"/>
              <w:jc w:val="right"/>
              <w:rPr>
                <w:rFonts w:ascii="Arial" w:hAnsi="Arial" w:cs="Arial"/>
                <w:b/>
                <w:sz w:val="18"/>
                <w:szCs w:val="18"/>
              </w:rPr>
            </w:pPr>
            <w:r w:rsidRPr="00A5606A">
              <w:rPr>
                <w:rFonts w:ascii="Arial" w:hAnsi="Arial" w:cs="Arial"/>
                <w:b/>
                <w:sz w:val="18"/>
                <w:szCs w:val="18"/>
              </w:rPr>
              <w:t>TP</w:t>
            </w:r>
          </w:p>
        </w:tc>
        <w:tc>
          <w:tcPr>
            <w:tcW w:w="800" w:type="pct"/>
            <w:tcBorders>
              <w:top w:val="single" w:sz="4" w:space="0" w:color="auto"/>
              <w:bottom w:val="single" w:sz="4" w:space="0" w:color="auto"/>
            </w:tcBorders>
            <w:vAlign w:val="center"/>
          </w:tcPr>
          <w:p w14:paraId="2CCAC979" w14:textId="77777777" w:rsidR="00E325C3" w:rsidRPr="00A5606A" w:rsidRDefault="00E325C3" w:rsidP="007B22FF">
            <w:pPr>
              <w:ind w:right="-25"/>
              <w:jc w:val="right"/>
              <w:rPr>
                <w:rFonts w:ascii="Arial" w:hAnsi="Arial" w:cs="Arial"/>
                <w:b/>
                <w:sz w:val="18"/>
                <w:szCs w:val="18"/>
              </w:rPr>
            </w:pPr>
            <w:r w:rsidRPr="00A5606A">
              <w:rPr>
                <w:rFonts w:ascii="Arial" w:hAnsi="Arial" w:cs="Arial"/>
                <w:b/>
                <w:sz w:val="18"/>
                <w:szCs w:val="18"/>
              </w:rPr>
              <w:t>YP</w:t>
            </w:r>
          </w:p>
        </w:tc>
      </w:tr>
      <w:tr w:rsidR="00E325C3" w:rsidRPr="00A5606A" w14:paraId="2810CF55" w14:textId="77777777" w:rsidTr="007B22FF">
        <w:trPr>
          <w:trHeight w:val="113"/>
        </w:trPr>
        <w:tc>
          <w:tcPr>
            <w:tcW w:w="3440" w:type="pct"/>
            <w:tcBorders>
              <w:top w:val="single" w:sz="4" w:space="0" w:color="auto"/>
            </w:tcBorders>
          </w:tcPr>
          <w:p w14:paraId="62FB9571" w14:textId="77777777" w:rsidR="00E325C3" w:rsidRPr="00A5606A" w:rsidRDefault="00E325C3" w:rsidP="007B22FF">
            <w:pPr>
              <w:rPr>
                <w:rFonts w:ascii="Arial" w:hAnsi="Arial" w:cs="Arial"/>
                <w:b/>
                <w:bCs/>
                <w:sz w:val="18"/>
                <w:szCs w:val="18"/>
              </w:rPr>
            </w:pPr>
          </w:p>
        </w:tc>
        <w:tc>
          <w:tcPr>
            <w:tcW w:w="760" w:type="pct"/>
            <w:tcBorders>
              <w:top w:val="single" w:sz="4" w:space="0" w:color="auto"/>
            </w:tcBorders>
            <w:vAlign w:val="center"/>
          </w:tcPr>
          <w:p w14:paraId="68A0F32E" w14:textId="77777777" w:rsidR="00E325C3" w:rsidRPr="00A5606A" w:rsidRDefault="00E325C3" w:rsidP="007B22FF">
            <w:pPr>
              <w:ind w:right="-25"/>
              <w:jc w:val="center"/>
              <w:rPr>
                <w:rFonts w:ascii="Arial" w:hAnsi="Arial" w:cs="Arial"/>
                <w:b/>
                <w:sz w:val="18"/>
                <w:szCs w:val="18"/>
              </w:rPr>
            </w:pPr>
          </w:p>
        </w:tc>
        <w:tc>
          <w:tcPr>
            <w:tcW w:w="800" w:type="pct"/>
            <w:tcBorders>
              <w:top w:val="single" w:sz="4" w:space="0" w:color="auto"/>
            </w:tcBorders>
            <w:vAlign w:val="center"/>
          </w:tcPr>
          <w:p w14:paraId="019E1178" w14:textId="77777777" w:rsidR="00E325C3" w:rsidRPr="00A5606A" w:rsidRDefault="00E325C3" w:rsidP="007B22FF">
            <w:pPr>
              <w:ind w:right="-25"/>
              <w:jc w:val="center"/>
              <w:rPr>
                <w:rFonts w:ascii="Arial" w:hAnsi="Arial" w:cs="Arial"/>
                <w:b/>
                <w:sz w:val="18"/>
                <w:szCs w:val="18"/>
              </w:rPr>
            </w:pPr>
          </w:p>
        </w:tc>
      </w:tr>
      <w:tr w:rsidR="00444754" w:rsidRPr="00A5606A" w14:paraId="124CB0E2" w14:textId="77777777" w:rsidTr="00782E95">
        <w:trPr>
          <w:trHeight w:val="113"/>
        </w:trPr>
        <w:tc>
          <w:tcPr>
            <w:tcW w:w="3440" w:type="pct"/>
            <w:vAlign w:val="center"/>
          </w:tcPr>
          <w:p w14:paraId="27EEC633" w14:textId="77777777" w:rsidR="00444754" w:rsidRPr="00A5606A" w:rsidRDefault="00444754" w:rsidP="00444754">
            <w:pPr>
              <w:pStyle w:val="SonnotMetni"/>
              <w:ind w:hanging="89"/>
              <w:rPr>
                <w:rFonts w:ascii="Arial" w:hAnsi="Arial" w:cs="Arial"/>
                <w:sz w:val="18"/>
                <w:szCs w:val="18"/>
              </w:rPr>
            </w:pPr>
            <w:r w:rsidRPr="00A5606A">
              <w:rPr>
                <w:rFonts w:ascii="Arial" w:hAnsi="Arial" w:cs="Arial"/>
                <w:sz w:val="18"/>
                <w:szCs w:val="18"/>
              </w:rPr>
              <w:t>Kısa Vadeli</w:t>
            </w:r>
          </w:p>
        </w:tc>
        <w:tc>
          <w:tcPr>
            <w:tcW w:w="760" w:type="pct"/>
            <w:shd w:val="clear" w:color="auto" w:fill="FFFFFF" w:themeFill="background1"/>
          </w:tcPr>
          <w:p w14:paraId="0E365B19" w14:textId="15D02A53" w:rsidR="00444754" w:rsidRPr="00444754" w:rsidRDefault="008358D0" w:rsidP="00444754">
            <w:pPr>
              <w:ind w:right="-24"/>
              <w:jc w:val="right"/>
              <w:rPr>
                <w:rFonts w:ascii="Arial" w:eastAsia="Arial Unicode MS" w:hAnsi="Arial" w:cs="Arial"/>
                <w:iCs/>
                <w:color w:val="000000" w:themeColor="text1"/>
                <w:sz w:val="18"/>
                <w:szCs w:val="18"/>
              </w:rPr>
            </w:pPr>
            <w:r>
              <w:rPr>
                <w:rFonts w:ascii="Arial" w:eastAsia="Arial Unicode MS" w:hAnsi="Arial" w:cs="Arial"/>
                <w:iCs/>
                <w:color w:val="000000" w:themeColor="text1"/>
                <w:sz w:val="18"/>
                <w:szCs w:val="18"/>
              </w:rPr>
              <w:t>24.338</w:t>
            </w:r>
          </w:p>
        </w:tc>
        <w:tc>
          <w:tcPr>
            <w:tcW w:w="800" w:type="pct"/>
            <w:shd w:val="clear" w:color="auto" w:fill="FFFFFF" w:themeFill="background1"/>
          </w:tcPr>
          <w:p w14:paraId="565191A1" w14:textId="32464542" w:rsidR="00444754" w:rsidRPr="00444754" w:rsidRDefault="00444754" w:rsidP="00444754">
            <w:pPr>
              <w:ind w:right="-24"/>
              <w:jc w:val="right"/>
              <w:rPr>
                <w:rFonts w:ascii="Arial" w:eastAsia="Arial Unicode MS" w:hAnsi="Arial" w:cs="Arial"/>
                <w:iCs/>
                <w:color w:val="000000" w:themeColor="text1"/>
                <w:sz w:val="18"/>
                <w:szCs w:val="18"/>
              </w:rPr>
            </w:pPr>
            <w:r w:rsidRPr="00444754">
              <w:rPr>
                <w:rFonts w:ascii="Arial" w:eastAsia="Arial Unicode MS" w:hAnsi="Arial" w:cs="Arial"/>
                <w:iCs/>
                <w:color w:val="000000" w:themeColor="text1"/>
                <w:sz w:val="18"/>
                <w:szCs w:val="18"/>
              </w:rPr>
              <w:t>1.112.806</w:t>
            </w:r>
          </w:p>
        </w:tc>
      </w:tr>
      <w:tr w:rsidR="00444754" w:rsidRPr="00A5606A" w14:paraId="6B7D21EC" w14:textId="77777777" w:rsidTr="00782E95">
        <w:trPr>
          <w:trHeight w:val="113"/>
        </w:trPr>
        <w:tc>
          <w:tcPr>
            <w:tcW w:w="3440" w:type="pct"/>
            <w:vAlign w:val="center"/>
          </w:tcPr>
          <w:p w14:paraId="232A92BD" w14:textId="77777777" w:rsidR="00444754" w:rsidRPr="00A5606A" w:rsidRDefault="00444754" w:rsidP="00444754">
            <w:pPr>
              <w:pStyle w:val="SonnotMetni"/>
              <w:ind w:hanging="89"/>
              <w:rPr>
                <w:rFonts w:ascii="Arial" w:hAnsi="Arial" w:cs="Arial"/>
                <w:sz w:val="18"/>
                <w:szCs w:val="18"/>
              </w:rPr>
            </w:pPr>
            <w:r w:rsidRPr="00A5606A">
              <w:rPr>
                <w:rFonts w:ascii="Arial" w:hAnsi="Arial" w:cs="Arial"/>
                <w:sz w:val="18"/>
                <w:szCs w:val="18"/>
              </w:rPr>
              <w:t>Orta ve Uzun Vadeli</w:t>
            </w:r>
          </w:p>
        </w:tc>
        <w:tc>
          <w:tcPr>
            <w:tcW w:w="760" w:type="pct"/>
            <w:shd w:val="clear" w:color="auto" w:fill="FFFFFF" w:themeFill="background1"/>
          </w:tcPr>
          <w:p w14:paraId="334C1ED3" w14:textId="626282C4" w:rsidR="00444754" w:rsidRPr="00444754" w:rsidRDefault="00444754" w:rsidP="00444754">
            <w:pPr>
              <w:ind w:right="-24"/>
              <w:jc w:val="right"/>
              <w:rPr>
                <w:rFonts w:ascii="Arial" w:eastAsia="Arial Unicode MS" w:hAnsi="Arial" w:cs="Arial"/>
                <w:iCs/>
                <w:color w:val="000000" w:themeColor="text1"/>
                <w:sz w:val="18"/>
                <w:szCs w:val="18"/>
              </w:rPr>
            </w:pPr>
            <w:r w:rsidRPr="00444754">
              <w:rPr>
                <w:rFonts w:ascii="Arial" w:eastAsia="Arial Unicode MS" w:hAnsi="Arial" w:cs="Arial"/>
                <w:iCs/>
                <w:color w:val="000000" w:themeColor="text1"/>
                <w:sz w:val="18"/>
                <w:szCs w:val="18"/>
              </w:rPr>
              <w:t>152.91</w:t>
            </w:r>
            <w:r w:rsidR="008358D0">
              <w:rPr>
                <w:rFonts w:ascii="Arial" w:eastAsia="Arial Unicode MS" w:hAnsi="Arial" w:cs="Arial"/>
                <w:iCs/>
                <w:color w:val="000000" w:themeColor="text1"/>
                <w:sz w:val="18"/>
                <w:szCs w:val="18"/>
              </w:rPr>
              <w:t>2</w:t>
            </w:r>
          </w:p>
        </w:tc>
        <w:tc>
          <w:tcPr>
            <w:tcW w:w="800" w:type="pct"/>
            <w:shd w:val="clear" w:color="auto" w:fill="FFFFFF" w:themeFill="background1"/>
          </w:tcPr>
          <w:p w14:paraId="0A47470B" w14:textId="265AE7F4" w:rsidR="00444754" w:rsidRPr="00444754" w:rsidRDefault="00444754" w:rsidP="00444754">
            <w:pPr>
              <w:ind w:right="-24"/>
              <w:jc w:val="right"/>
              <w:rPr>
                <w:rFonts w:ascii="Arial" w:eastAsia="Arial Unicode MS" w:hAnsi="Arial" w:cs="Arial"/>
                <w:iCs/>
                <w:color w:val="000000" w:themeColor="text1"/>
                <w:sz w:val="18"/>
                <w:szCs w:val="18"/>
              </w:rPr>
            </w:pPr>
            <w:r w:rsidRPr="00444754">
              <w:rPr>
                <w:rFonts w:ascii="Arial" w:eastAsia="Arial Unicode MS" w:hAnsi="Arial" w:cs="Arial"/>
                <w:iCs/>
                <w:color w:val="000000" w:themeColor="text1"/>
                <w:sz w:val="18"/>
                <w:szCs w:val="18"/>
              </w:rPr>
              <w:t>1.508.060</w:t>
            </w:r>
          </w:p>
        </w:tc>
      </w:tr>
      <w:tr w:rsidR="00E325C3" w:rsidRPr="00A5606A" w14:paraId="7D6F29EF" w14:textId="77777777" w:rsidTr="007B22FF">
        <w:trPr>
          <w:trHeight w:val="113"/>
        </w:trPr>
        <w:tc>
          <w:tcPr>
            <w:tcW w:w="3440" w:type="pct"/>
            <w:tcBorders>
              <w:bottom w:val="single" w:sz="4" w:space="0" w:color="auto"/>
            </w:tcBorders>
            <w:vAlign w:val="center"/>
          </w:tcPr>
          <w:p w14:paraId="3A8B4C07" w14:textId="77777777" w:rsidR="00E325C3" w:rsidRPr="00A5606A" w:rsidRDefault="00E325C3" w:rsidP="007B22FF">
            <w:pPr>
              <w:pStyle w:val="SonnotMetni"/>
              <w:ind w:hanging="89"/>
              <w:rPr>
                <w:rFonts w:ascii="Arial" w:hAnsi="Arial" w:cs="Arial"/>
                <w:sz w:val="18"/>
                <w:szCs w:val="18"/>
              </w:rPr>
            </w:pPr>
          </w:p>
        </w:tc>
        <w:tc>
          <w:tcPr>
            <w:tcW w:w="760" w:type="pct"/>
            <w:tcBorders>
              <w:bottom w:val="single" w:sz="4" w:space="0" w:color="auto"/>
            </w:tcBorders>
            <w:shd w:val="clear" w:color="auto" w:fill="FFFFFF" w:themeFill="background1"/>
            <w:vAlign w:val="bottom"/>
          </w:tcPr>
          <w:p w14:paraId="0CF07499" w14:textId="77777777" w:rsidR="00E325C3" w:rsidRPr="00444754" w:rsidRDefault="00E325C3" w:rsidP="00444754">
            <w:pPr>
              <w:ind w:right="-24"/>
              <w:jc w:val="right"/>
              <w:rPr>
                <w:rFonts w:ascii="Arial" w:eastAsia="Arial Unicode MS" w:hAnsi="Arial" w:cs="Arial"/>
                <w:iCs/>
                <w:color w:val="000000" w:themeColor="text1"/>
                <w:sz w:val="18"/>
                <w:szCs w:val="18"/>
              </w:rPr>
            </w:pPr>
          </w:p>
        </w:tc>
        <w:tc>
          <w:tcPr>
            <w:tcW w:w="800" w:type="pct"/>
            <w:tcBorders>
              <w:bottom w:val="single" w:sz="4" w:space="0" w:color="auto"/>
            </w:tcBorders>
            <w:shd w:val="clear" w:color="auto" w:fill="FFFFFF" w:themeFill="background1"/>
            <w:vAlign w:val="bottom"/>
          </w:tcPr>
          <w:p w14:paraId="7FB5D311" w14:textId="77777777" w:rsidR="00E325C3" w:rsidRPr="00444754" w:rsidRDefault="00E325C3" w:rsidP="00444754">
            <w:pPr>
              <w:ind w:right="-24"/>
              <w:jc w:val="right"/>
              <w:rPr>
                <w:rFonts w:ascii="Arial" w:eastAsia="Arial Unicode MS" w:hAnsi="Arial" w:cs="Arial"/>
                <w:iCs/>
                <w:color w:val="000000" w:themeColor="text1"/>
                <w:sz w:val="18"/>
                <w:szCs w:val="18"/>
              </w:rPr>
            </w:pPr>
          </w:p>
        </w:tc>
      </w:tr>
      <w:tr w:rsidR="00444754" w:rsidRPr="00A5606A" w14:paraId="28D2017E" w14:textId="77777777" w:rsidTr="00782E95">
        <w:trPr>
          <w:trHeight w:val="113"/>
        </w:trPr>
        <w:tc>
          <w:tcPr>
            <w:tcW w:w="3440" w:type="pct"/>
            <w:tcBorders>
              <w:top w:val="single" w:sz="4" w:space="0" w:color="auto"/>
              <w:bottom w:val="double" w:sz="4" w:space="0" w:color="auto"/>
            </w:tcBorders>
            <w:vAlign w:val="center"/>
          </w:tcPr>
          <w:p w14:paraId="2CA8B248" w14:textId="77777777" w:rsidR="00444754" w:rsidRPr="00A5606A" w:rsidRDefault="00444754" w:rsidP="00444754">
            <w:pPr>
              <w:ind w:hanging="108"/>
              <w:rPr>
                <w:rFonts w:ascii="Arial" w:hAnsi="Arial" w:cs="Arial"/>
                <w:b/>
                <w:sz w:val="18"/>
                <w:szCs w:val="18"/>
              </w:rPr>
            </w:pPr>
            <w:r w:rsidRPr="00A5606A">
              <w:rPr>
                <w:rFonts w:ascii="Arial" w:hAnsi="Arial" w:cs="Arial"/>
                <w:b/>
                <w:sz w:val="18"/>
                <w:szCs w:val="18"/>
              </w:rPr>
              <w:t xml:space="preserve">Toplam </w:t>
            </w:r>
          </w:p>
        </w:tc>
        <w:tc>
          <w:tcPr>
            <w:tcW w:w="760" w:type="pct"/>
            <w:tcBorders>
              <w:top w:val="single" w:sz="4" w:space="0" w:color="auto"/>
              <w:bottom w:val="double" w:sz="4" w:space="0" w:color="auto"/>
            </w:tcBorders>
            <w:shd w:val="clear" w:color="auto" w:fill="FFFFFF" w:themeFill="background1"/>
          </w:tcPr>
          <w:p w14:paraId="5ECC42C1" w14:textId="092D43C7" w:rsidR="00444754" w:rsidRPr="00444754" w:rsidRDefault="00444754" w:rsidP="00444754">
            <w:pPr>
              <w:ind w:right="-24"/>
              <w:jc w:val="right"/>
              <w:rPr>
                <w:rFonts w:ascii="Arial" w:eastAsia="Arial Unicode MS" w:hAnsi="Arial" w:cs="Arial"/>
                <w:b/>
                <w:iCs/>
                <w:color w:val="000000" w:themeColor="text1"/>
                <w:sz w:val="18"/>
                <w:szCs w:val="18"/>
              </w:rPr>
            </w:pPr>
            <w:r w:rsidRPr="00444754">
              <w:rPr>
                <w:rFonts w:ascii="Arial" w:eastAsia="Arial Unicode MS" w:hAnsi="Arial" w:cs="Arial"/>
                <w:b/>
                <w:iCs/>
                <w:color w:val="000000" w:themeColor="text1"/>
                <w:sz w:val="18"/>
                <w:szCs w:val="18"/>
              </w:rPr>
              <w:t>177.250</w:t>
            </w:r>
          </w:p>
        </w:tc>
        <w:tc>
          <w:tcPr>
            <w:tcW w:w="800" w:type="pct"/>
            <w:tcBorders>
              <w:top w:val="single" w:sz="4" w:space="0" w:color="auto"/>
              <w:bottom w:val="double" w:sz="4" w:space="0" w:color="auto"/>
            </w:tcBorders>
            <w:shd w:val="clear" w:color="auto" w:fill="FFFFFF" w:themeFill="background1"/>
          </w:tcPr>
          <w:p w14:paraId="5D29D4B5" w14:textId="288DD4E7" w:rsidR="00444754" w:rsidRPr="00444754" w:rsidRDefault="00444754" w:rsidP="00444754">
            <w:pPr>
              <w:ind w:right="-24"/>
              <w:jc w:val="right"/>
              <w:rPr>
                <w:rFonts w:ascii="Arial" w:eastAsia="Arial Unicode MS" w:hAnsi="Arial" w:cs="Arial"/>
                <w:b/>
                <w:iCs/>
                <w:color w:val="000000" w:themeColor="text1"/>
                <w:sz w:val="18"/>
                <w:szCs w:val="18"/>
              </w:rPr>
            </w:pPr>
            <w:r w:rsidRPr="00444754">
              <w:rPr>
                <w:rFonts w:ascii="Arial" w:eastAsia="Arial Unicode MS" w:hAnsi="Arial" w:cs="Arial"/>
                <w:b/>
                <w:iCs/>
                <w:color w:val="000000" w:themeColor="text1"/>
                <w:sz w:val="18"/>
                <w:szCs w:val="18"/>
              </w:rPr>
              <w:t>2.620.866</w:t>
            </w:r>
          </w:p>
        </w:tc>
      </w:tr>
    </w:tbl>
    <w:p w14:paraId="1B8FFB2B" w14:textId="77777777" w:rsidR="00E325C3" w:rsidRPr="00A5606A" w:rsidRDefault="00E325C3" w:rsidP="00E325C3">
      <w:pPr>
        <w:pStyle w:val="ListeParagraf"/>
        <w:ind w:left="28"/>
        <w:jc w:val="both"/>
        <w:rPr>
          <w:rFonts w:ascii="Arial" w:hAnsi="Arial" w:cs="Arial"/>
          <w:b/>
          <w:sz w:val="20"/>
          <w:szCs w:val="20"/>
        </w:rPr>
      </w:pPr>
    </w:p>
    <w:tbl>
      <w:tblPr>
        <w:tblW w:w="4993" w:type="pct"/>
        <w:tblLook w:val="0000" w:firstRow="0" w:lastRow="0" w:firstColumn="0" w:lastColumn="0" w:noHBand="0" w:noVBand="0"/>
      </w:tblPr>
      <w:tblGrid>
        <w:gridCol w:w="6242"/>
        <w:gridCol w:w="1355"/>
        <w:gridCol w:w="1462"/>
      </w:tblGrid>
      <w:tr w:rsidR="00E325C3" w:rsidRPr="00A5606A" w14:paraId="08783EFC" w14:textId="77777777" w:rsidTr="007B22FF">
        <w:trPr>
          <w:trHeight w:val="113"/>
        </w:trPr>
        <w:tc>
          <w:tcPr>
            <w:tcW w:w="3445" w:type="pct"/>
            <w:tcBorders>
              <w:top w:val="single" w:sz="4" w:space="0" w:color="auto"/>
              <w:bottom w:val="single" w:sz="4" w:space="0" w:color="auto"/>
            </w:tcBorders>
          </w:tcPr>
          <w:p w14:paraId="7DA36387" w14:textId="77777777" w:rsidR="00E325C3" w:rsidRPr="00A5606A" w:rsidRDefault="00E325C3" w:rsidP="007B22FF">
            <w:pPr>
              <w:rPr>
                <w:rFonts w:ascii="Arial" w:hAnsi="Arial" w:cs="Arial"/>
                <w:b/>
                <w:bCs/>
                <w:sz w:val="18"/>
                <w:szCs w:val="18"/>
              </w:rPr>
            </w:pPr>
          </w:p>
        </w:tc>
        <w:tc>
          <w:tcPr>
            <w:tcW w:w="1555" w:type="pct"/>
            <w:gridSpan w:val="2"/>
            <w:tcBorders>
              <w:top w:val="single" w:sz="4" w:space="0" w:color="auto"/>
              <w:bottom w:val="single" w:sz="4" w:space="0" w:color="auto"/>
            </w:tcBorders>
            <w:vAlign w:val="center"/>
          </w:tcPr>
          <w:p w14:paraId="002E3A1E" w14:textId="77777777" w:rsidR="00E325C3" w:rsidRPr="00A5606A" w:rsidRDefault="00E325C3" w:rsidP="007B22FF">
            <w:pPr>
              <w:jc w:val="center"/>
              <w:rPr>
                <w:rFonts w:ascii="Arial" w:hAnsi="Arial" w:cs="Arial"/>
                <w:b/>
                <w:sz w:val="18"/>
                <w:szCs w:val="18"/>
              </w:rPr>
            </w:pPr>
            <w:r w:rsidRPr="00A5606A">
              <w:rPr>
                <w:rFonts w:ascii="Arial" w:hAnsi="Arial" w:cs="Arial"/>
                <w:b/>
                <w:sz w:val="18"/>
                <w:szCs w:val="18"/>
              </w:rPr>
              <w:t>Önceki Dönem</w:t>
            </w:r>
          </w:p>
        </w:tc>
      </w:tr>
      <w:tr w:rsidR="00E325C3" w:rsidRPr="00A5606A" w14:paraId="73D0CC48" w14:textId="77777777" w:rsidTr="007B22FF">
        <w:trPr>
          <w:trHeight w:val="113"/>
        </w:trPr>
        <w:tc>
          <w:tcPr>
            <w:tcW w:w="3445" w:type="pct"/>
            <w:tcBorders>
              <w:top w:val="single" w:sz="4" w:space="0" w:color="auto"/>
              <w:bottom w:val="single" w:sz="4" w:space="0" w:color="auto"/>
            </w:tcBorders>
          </w:tcPr>
          <w:p w14:paraId="0814F1DD" w14:textId="77777777" w:rsidR="00E325C3" w:rsidRPr="00A5606A" w:rsidRDefault="00E325C3" w:rsidP="007B22FF">
            <w:pPr>
              <w:rPr>
                <w:rFonts w:ascii="Arial" w:hAnsi="Arial" w:cs="Arial"/>
                <w:b/>
                <w:bCs/>
                <w:sz w:val="18"/>
                <w:szCs w:val="18"/>
              </w:rPr>
            </w:pPr>
          </w:p>
        </w:tc>
        <w:tc>
          <w:tcPr>
            <w:tcW w:w="748" w:type="pct"/>
            <w:tcBorders>
              <w:top w:val="single" w:sz="4" w:space="0" w:color="auto"/>
              <w:bottom w:val="single" w:sz="4" w:space="0" w:color="auto"/>
            </w:tcBorders>
            <w:vAlign w:val="center"/>
          </w:tcPr>
          <w:p w14:paraId="268F6280" w14:textId="77777777" w:rsidR="00E325C3" w:rsidRPr="00A5606A" w:rsidRDefault="00E325C3" w:rsidP="007B22FF">
            <w:pPr>
              <w:ind w:right="-25"/>
              <w:jc w:val="right"/>
              <w:rPr>
                <w:rFonts w:ascii="Arial" w:hAnsi="Arial" w:cs="Arial"/>
                <w:b/>
                <w:sz w:val="18"/>
                <w:szCs w:val="18"/>
              </w:rPr>
            </w:pPr>
            <w:r w:rsidRPr="00A5606A">
              <w:rPr>
                <w:rFonts w:ascii="Arial" w:hAnsi="Arial" w:cs="Arial"/>
                <w:b/>
                <w:sz w:val="18"/>
                <w:szCs w:val="18"/>
              </w:rPr>
              <w:t>TP</w:t>
            </w:r>
          </w:p>
        </w:tc>
        <w:tc>
          <w:tcPr>
            <w:tcW w:w="807" w:type="pct"/>
            <w:tcBorders>
              <w:top w:val="single" w:sz="4" w:space="0" w:color="auto"/>
              <w:bottom w:val="single" w:sz="4" w:space="0" w:color="auto"/>
            </w:tcBorders>
            <w:vAlign w:val="center"/>
          </w:tcPr>
          <w:p w14:paraId="65C28E0F" w14:textId="77777777" w:rsidR="00E325C3" w:rsidRPr="00A5606A" w:rsidRDefault="00E325C3" w:rsidP="007B22FF">
            <w:pPr>
              <w:ind w:right="-25"/>
              <w:jc w:val="right"/>
              <w:rPr>
                <w:rFonts w:ascii="Arial" w:hAnsi="Arial" w:cs="Arial"/>
                <w:b/>
                <w:sz w:val="18"/>
                <w:szCs w:val="18"/>
              </w:rPr>
            </w:pPr>
            <w:r w:rsidRPr="00A5606A">
              <w:rPr>
                <w:rFonts w:ascii="Arial" w:hAnsi="Arial" w:cs="Arial"/>
                <w:b/>
                <w:sz w:val="18"/>
                <w:szCs w:val="18"/>
              </w:rPr>
              <w:t>YP</w:t>
            </w:r>
          </w:p>
        </w:tc>
      </w:tr>
      <w:tr w:rsidR="00E325C3" w:rsidRPr="00A5606A" w14:paraId="15E62DCF" w14:textId="77777777" w:rsidTr="007B22FF">
        <w:trPr>
          <w:trHeight w:val="113"/>
        </w:trPr>
        <w:tc>
          <w:tcPr>
            <w:tcW w:w="3445" w:type="pct"/>
            <w:tcBorders>
              <w:top w:val="single" w:sz="4" w:space="0" w:color="auto"/>
            </w:tcBorders>
          </w:tcPr>
          <w:p w14:paraId="2C39E982" w14:textId="77777777" w:rsidR="00E325C3" w:rsidRPr="00A5606A" w:rsidRDefault="00E325C3" w:rsidP="007B22FF">
            <w:pPr>
              <w:rPr>
                <w:rFonts w:ascii="Arial" w:hAnsi="Arial" w:cs="Arial"/>
                <w:b/>
                <w:bCs/>
                <w:sz w:val="18"/>
                <w:szCs w:val="18"/>
              </w:rPr>
            </w:pPr>
          </w:p>
        </w:tc>
        <w:tc>
          <w:tcPr>
            <w:tcW w:w="748" w:type="pct"/>
            <w:tcBorders>
              <w:top w:val="single" w:sz="4" w:space="0" w:color="auto"/>
            </w:tcBorders>
            <w:vAlign w:val="center"/>
          </w:tcPr>
          <w:p w14:paraId="44BFE3BD" w14:textId="77777777" w:rsidR="00E325C3" w:rsidRPr="00A5606A" w:rsidRDefault="00E325C3" w:rsidP="007B22FF">
            <w:pPr>
              <w:ind w:right="-25"/>
              <w:jc w:val="center"/>
              <w:rPr>
                <w:rFonts w:ascii="Arial" w:hAnsi="Arial" w:cs="Arial"/>
                <w:b/>
                <w:sz w:val="18"/>
                <w:szCs w:val="18"/>
              </w:rPr>
            </w:pPr>
          </w:p>
        </w:tc>
        <w:tc>
          <w:tcPr>
            <w:tcW w:w="807" w:type="pct"/>
            <w:tcBorders>
              <w:top w:val="single" w:sz="4" w:space="0" w:color="auto"/>
            </w:tcBorders>
            <w:vAlign w:val="center"/>
          </w:tcPr>
          <w:p w14:paraId="10909664" w14:textId="77777777" w:rsidR="00E325C3" w:rsidRPr="00A5606A" w:rsidRDefault="00E325C3" w:rsidP="007B22FF">
            <w:pPr>
              <w:ind w:right="-25"/>
              <w:jc w:val="center"/>
              <w:rPr>
                <w:rFonts w:ascii="Arial" w:hAnsi="Arial" w:cs="Arial"/>
                <w:b/>
                <w:sz w:val="18"/>
                <w:szCs w:val="18"/>
              </w:rPr>
            </w:pPr>
          </w:p>
        </w:tc>
      </w:tr>
      <w:tr w:rsidR="00E325C3" w:rsidRPr="00A5606A" w14:paraId="0E6D95E1" w14:textId="77777777" w:rsidTr="007B22FF">
        <w:trPr>
          <w:trHeight w:val="113"/>
        </w:trPr>
        <w:tc>
          <w:tcPr>
            <w:tcW w:w="3445" w:type="pct"/>
            <w:vAlign w:val="center"/>
          </w:tcPr>
          <w:p w14:paraId="3A780982" w14:textId="77777777" w:rsidR="00E325C3" w:rsidRPr="00A5606A" w:rsidRDefault="00E325C3" w:rsidP="00E325C3">
            <w:pPr>
              <w:pStyle w:val="SonnotMetni"/>
              <w:ind w:hanging="89"/>
              <w:rPr>
                <w:rFonts w:ascii="Arial" w:hAnsi="Arial" w:cs="Arial"/>
                <w:sz w:val="18"/>
                <w:szCs w:val="18"/>
              </w:rPr>
            </w:pPr>
            <w:r w:rsidRPr="00A5606A">
              <w:rPr>
                <w:rFonts w:ascii="Arial" w:hAnsi="Arial" w:cs="Arial"/>
                <w:sz w:val="18"/>
                <w:szCs w:val="18"/>
              </w:rPr>
              <w:t>Kısa Vadeli</w:t>
            </w:r>
          </w:p>
        </w:tc>
        <w:tc>
          <w:tcPr>
            <w:tcW w:w="748" w:type="pct"/>
            <w:shd w:val="clear" w:color="auto" w:fill="FFFFFF" w:themeFill="background1"/>
          </w:tcPr>
          <w:p w14:paraId="2A11999E" w14:textId="4BBC3020" w:rsidR="00E325C3" w:rsidRPr="00A5606A" w:rsidRDefault="00E325C3" w:rsidP="00E325C3">
            <w:pPr>
              <w:ind w:right="-24"/>
              <w:jc w:val="right"/>
              <w:rPr>
                <w:rFonts w:ascii="Arial" w:eastAsia="Arial Unicode MS" w:hAnsi="Arial" w:cs="Arial"/>
                <w:iCs/>
                <w:sz w:val="18"/>
                <w:szCs w:val="18"/>
              </w:rPr>
            </w:pPr>
            <w:r w:rsidRPr="00BB6B43">
              <w:rPr>
                <w:rFonts w:ascii="Arial" w:eastAsia="Arial Unicode MS" w:hAnsi="Arial" w:cs="Arial"/>
                <w:iCs/>
                <w:color w:val="000000" w:themeColor="text1"/>
                <w:sz w:val="18"/>
                <w:szCs w:val="18"/>
              </w:rPr>
              <w:t>183.777</w:t>
            </w:r>
          </w:p>
        </w:tc>
        <w:tc>
          <w:tcPr>
            <w:tcW w:w="807" w:type="pct"/>
            <w:shd w:val="clear" w:color="auto" w:fill="FFFFFF" w:themeFill="background1"/>
          </w:tcPr>
          <w:p w14:paraId="003F10A1" w14:textId="467379AD" w:rsidR="00E325C3" w:rsidRPr="00A5606A" w:rsidRDefault="00E325C3" w:rsidP="00E325C3">
            <w:pPr>
              <w:ind w:right="-24"/>
              <w:jc w:val="right"/>
              <w:rPr>
                <w:rFonts w:ascii="Arial" w:eastAsia="Arial Unicode MS" w:hAnsi="Arial" w:cs="Arial"/>
                <w:iCs/>
                <w:sz w:val="18"/>
                <w:szCs w:val="18"/>
              </w:rPr>
            </w:pPr>
            <w:r w:rsidRPr="00BB6B43">
              <w:rPr>
                <w:rFonts w:ascii="Arial" w:eastAsia="Arial Unicode MS" w:hAnsi="Arial" w:cs="Arial"/>
                <w:iCs/>
                <w:color w:val="000000" w:themeColor="text1"/>
                <w:sz w:val="18"/>
                <w:szCs w:val="18"/>
              </w:rPr>
              <w:t>1.803.899</w:t>
            </w:r>
          </w:p>
        </w:tc>
      </w:tr>
      <w:tr w:rsidR="00E325C3" w:rsidRPr="00A5606A" w14:paraId="624FEB7B" w14:textId="77777777" w:rsidTr="007B22FF">
        <w:trPr>
          <w:trHeight w:val="113"/>
        </w:trPr>
        <w:tc>
          <w:tcPr>
            <w:tcW w:w="3445" w:type="pct"/>
            <w:vAlign w:val="center"/>
          </w:tcPr>
          <w:p w14:paraId="1D1BA4B8" w14:textId="77777777" w:rsidR="00E325C3" w:rsidRPr="00A5606A" w:rsidRDefault="00E325C3" w:rsidP="00E325C3">
            <w:pPr>
              <w:pStyle w:val="SonnotMetni"/>
              <w:ind w:hanging="89"/>
              <w:rPr>
                <w:rFonts w:ascii="Arial" w:hAnsi="Arial" w:cs="Arial"/>
                <w:sz w:val="18"/>
                <w:szCs w:val="18"/>
              </w:rPr>
            </w:pPr>
            <w:r w:rsidRPr="00A5606A">
              <w:rPr>
                <w:rFonts w:ascii="Arial" w:hAnsi="Arial" w:cs="Arial"/>
                <w:sz w:val="18"/>
                <w:szCs w:val="18"/>
              </w:rPr>
              <w:t>Orta ve Uzun Vadeli</w:t>
            </w:r>
          </w:p>
        </w:tc>
        <w:tc>
          <w:tcPr>
            <w:tcW w:w="748" w:type="pct"/>
            <w:shd w:val="clear" w:color="auto" w:fill="FFFFFF" w:themeFill="background1"/>
          </w:tcPr>
          <w:p w14:paraId="488AEFBB" w14:textId="129D153B" w:rsidR="00E325C3" w:rsidRPr="00A5606A" w:rsidRDefault="00E325C3" w:rsidP="00E325C3">
            <w:pPr>
              <w:ind w:right="-24"/>
              <w:jc w:val="right"/>
              <w:rPr>
                <w:rFonts w:ascii="Arial" w:eastAsia="Arial Unicode MS" w:hAnsi="Arial" w:cs="Arial"/>
                <w:iCs/>
                <w:sz w:val="18"/>
                <w:szCs w:val="18"/>
              </w:rPr>
            </w:pPr>
            <w:r w:rsidRPr="00BB6B43">
              <w:rPr>
                <w:rFonts w:ascii="Arial" w:eastAsia="Arial Unicode MS" w:hAnsi="Arial" w:cs="Arial"/>
                <w:iCs/>
                <w:color w:val="000000" w:themeColor="text1"/>
                <w:sz w:val="18"/>
                <w:szCs w:val="18"/>
              </w:rPr>
              <w:t>157.296</w:t>
            </w:r>
          </w:p>
        </w:tc>
        <w:tc>
          <w:tcPr>
            <w:tcW w:w="807" w:type="pct"/>
            <w:shd w:val="clear" w:color="auto" w:fill="FFFFFF" w:themeFill="background1"/>
          </w:tcPr>
          <w:p w14:paraId="151BB087" w14:textId="6868F7E1" w:rsidR="00E325C3" w:rsidRPr="00A5606A" w:rsidRDefault="00E325C3" w:rsidP="00E325C3">
            <w:pPr>
              <w:ind w:right="-24"/>
              <w:jc w:val="right"/>
              <w:rPr>
                <w:rFonts w:ascii="Arial" w:eastAsia="Arial Unicode MS" w:hAnsi="Arial" w:cs="Arial"/>
                <w:iCs/>
                <w:sz w:val="18"/>
                <w:szCs w:val="18"/>
              </w:rPr>
            </w:pPr>
            <w:r w:rsidRPr="00BB6B43">
              <w:rPr>
                <w:rFonts w:ascii="Arial" w:eastAsia="Arial Unicode MS" w:hAnsi="Arial" w:cs="Arial"/>
                <w:iCs/>
                <w:color w:val="000000" w:themeColor="text1"/>
                <w:sz w:val="18"/>
                <w:szCs w:val="18"/>
              </w:rPr>
              <w:t>1.485.636</w:t>
            </w:r>
          </w:p>
        </w:tc>
      </w:tr>
      <w:tr w:rsidR="00E325C3" w:rsidRPr="00A5606A" w14:paraId="0BE2071F" w14:textId="77777777" w:rsidTr="007B22FF">
        <w:trPr>
          <w:trHeight w:val="113"/>
        </w:trPr>
        <w:tc>
          <w:tcPr>
            <w:tcW w:w="3445" w:type="pct"/>
            <w:tcBorders>
              <w:bottom w:val="single" w:sz="4" w:space="0" w:color="auto"/>
            </w:tcBorders>
            <w:vAlign w:val="center"/>
          </w:tcPr>
          <w:p w14:paraId="2F09AF9E" w14:textId="77777777" w:rsidR="00E325C3" w:rsidRPr="00A5606A" w:rsidRDefault="00E325C3" w:rsidP="00E325C3">
            <w:pPr>
              <w:pStyle w:val="SonnotMetni"/>
              <w:ind w:hanging="89"/>
              <w:rPr>
                <w:rFonts w:ascii="Arial" w:hAnsi="Arial" w:cs="Arial"/>
                <w:sz w:val="18"/>
                <w:szCs w:val="18"/>
              </w:rPr>
            </w:pPr>
          </w:p>
        </w:tc>
        <w:tc>
          <w:tcPr>
            <w:tcW w:w="748" w:type="pct"/>
            <w:tcBorders>
              <w:bottom w:val="single" w:sz="4" w:space="0" w:color="auto"/>
            </w:tcBorders>
            <w:shd w:val="clear" w:color="auto" w:fill="FFFFFF" w:themeFill="background1"/>
            <w:vAlign w:val="bottom"/>
          </w:tcPr>
          <w:p w14:paraId="21A30363" w14:textId="77777777" w:rsidR="00E325C3" w:rsidRPr="00A5606A" w:rsidRDefault="00E325C3" w:rsidP="00E325C3">
            <w:pPr>
              <w:ind w:right="-24"/>
              <w:jc w:val="right"/>
              <w:rPr>
                <w:rFonts w:ascii="Arial" w:eastAsia="Arial Unicode MS" w:hAnsi="Arial" w:cs="Arial"/>
                <w:iCs/>
                <w:sz w:val="18"/>
                <w:szCs w:val="18"/>
              </w:rPr>
            </w:pPr>
          </w:p>
        </w:tc>
        <w:tc>
          <w:tcPr>
            <w:tcW w:w="807" w:type="pct"/>
            <w:tcBorders>
              <w:bottom w:val="single" w:sz="4" w:space="0" w:color="auto"/>
            </w:tcBorders>
            <w:shd w:val="clear" w:color="auto" w:fill="FFFFFF" w:themeFill="background1"/>
            <w:vAlign w:val="bottom"/>
          </w:tcPr>
          <w:p w14:paraId="05C5AF48" w14:textId="77777777" w:rsidR="00E325C3" w:rsidRPr="00A5606A" w:rsidRDefault="00E325C3" w:rsidP="00E325C3">
            <w:pPr>
              <w:ind w:right="-24"/>
              <w:jc w:val="right"/>
              <w:rPr>
                <w:rFonts w:ascii="Arial" w:eastAsia="Arial Unicode MS" w:hAnsi="Arial" w:cs="Arial"/>
                <w:iCs/>
                <w:sz w:val="18"/>
                <w:szCs w:val="18"/>
              </w:rPr>
            </w:pPr>
          </w:p>
        </w:tc>
      </w:tr>
      <w:tr w:rsidR="00E325C3" w:rsidRPr="00A5606A" w14:paraId="140FF8EA" w14:textId="77777777" w:rsidTr="007B22FF">
        <w:trPr>
          <w:trHeight w:val="113"/>
        </w:trPr>
        <w:tc>
          <w:tcPr>
            <w:tcW w:w="3445" w:type="pct"/>
            <w:tcBorders>
              <w:top w:val="single" w:sz="4" w:space="0" w:color="auto"/>
              <w:bottom w:val="double" w:sz="4" w:space="0" w:color="auto"/>
            </w:tcBorders>
            <w:vAlign w:val="center"/>
          </w:tcPr>
          <w:p w14:paraId="7937D8F2" w14:textId="77777777" w:rsidR="00E325C3" w:rsidRPr="00A5606A" w:rsidRDefault="00E325C3" w:rsidP="00E325C3">
            <w:pPr>
              <w:ind w:hanging="108"/>
              <w:rPr>
                <w:rFonts w:ascii="Arial" w:hAnsi="Arial" w:cs="Arial"/>
                <w:b/>
                <w:sz w:val="18"/>
                <w:szCs w:val="18"/>
              </w:rPr>
            </w:pPr>
            <w:r w:rsidRPr="00A5606A">
              <w:rPr>
                <w:rFonts w:ascii="Arial" w:hAnsi="Arial" w:cs="Arial"/>
                <w:b/>
                <w:sz w:val="18"/>
                <w:szCs w:val="18"/>
              </w:rPr>
              <w:t xml:space="preserve">Toplam </w:t>
            </w:r>
          </w:p>
        </w:tc>
        <w:tc>
          <w:tcPr>
            <w:tcW w:w="748" w:type="pct"/>
            <w:tcBorders>
              <w:top w:val="single" w:sz="4" w:space="0" w:color="auto"/>
              <w:bottom w:val="double" w:sz="4" w:space="0" w:color="auto"/>
            </w:tcBorders>
            <w:shd w:val="clear" w:color="auto" w:fill="FFFFFF" w:themeFill="background1"/>
          </w:tcPr>
          <w:p w14:paraId="6E8AADF4" w14:textId="2988F6B6" w:rsidR="00E325C3" w:rsidRPr="00A5606A" w:rsidRDefault="00E325C3" w:rsidP="00E325C3">
            <w:pPr>
              <w:ind w:right="-24"/>
              <w:jc w:val="right"/>
              <w:rPr>
                <w:rFonts w:ascii="Arial" w:eastAsia="Arial Unicode MS" w:hAnsi="Arial" w:cs="Arial"/>
                <w:b/>
                <w:iCs/>
                <w:sz w:val="18"/>
                <w:szCs w:val="18"/>
              </w:rPr>
            </w:pPr>
            <w:r w:rsidRPr="00BB6B43">
              <w:rPr>
                <w:rFonts w:ascii="Arial" w:hAnsi="Arial" w:cs="Arial"/>
                <w:b/>
                <w:color w:val="000000" w:themeColor="text1"/>
                <w:sz w:val="18"/>
                <w:szCs w:val="18"/>
              </w:rPr>
              <w:t>341.073</w:t>
            </w:r>
          </w:p>
        </w:tc>
        <w:tc>
          <w:tcPr>
            <w:tcW w:w="807" w:type="pct"/>
            <w:tcBorders>
              <w:top w:val="single" w:sz="4" w:space="0" w:color="auto"/>
              <w:bottom w:val="double" w:sz="4" w:space="0" w:color="auto"/>
            </w:tcBorders>
            <w:shd w:val="clear" w:color="auto" w:fill="FFFFFF" w:themeFill="background1"/>
          </w:tcPr>
          <w:p w14:paraId="59405529" w14:textId="2E895414" w:rsidR="00E325C3" w:rsidRPr="00A5606A" w:rsidRDefault="00E325C3" w:rsidP="00E325C3">
            <w:pPr>
              <w:ind w:right="-24"/>
              <w:jc w:val="right"/>
              <w:rPr>
                <w:rFonts w:ascii="Arial" w:eastAsia="Arial Unicode MS" w:hAnsi="Arial" w:cs="Arial"/>
                <w:b/>
                <w:iCs/>
                <w:sz w:val="18"/>
                <w:szCs w:val="18"/>
              </w:rPr>
            </w:pPr>
            <w:r w:rsidRPr="00BB6B43">
              <w:rPr>
                <w:rFonts w:ascii="Arial" w:hAnsi="Arial" w:cs="Arial"/>
                <w:b/>
                <w:color w:val="000000" w:themeColor="text1"/>
                <w:sz w:val="18"/>
                <w:szCs w:val="18"/>
              </w:rPr>
              <w:t>3.289.535</w:t>
            </w:r>
          </w:p>
        </w:tc>
      </w:tr>
    </w:tbl>
    <w:p w14:paraId="000A9670" w14:textId="77777777" w:rsidR="00E325C3" w:rsidRPr="009128F0" w:rsidRDefault="00E325C3" w:rsidP="00E325C3">
      <w:pPr>
        <w:spacing w:before="120" w:after="120"/>
        <w:ind w:left="-616"/>
        <w:jc w:val="both"/>
        <w:rPr>
          <w:rFonts w:ascii="Arial" w:hAnsi="Arial" w:cs="Arial"/>
          <w:b/>
          <w:color w:val="000000" w:themeColor="text1"/>
          <w:sz w:val="20"/>
          <w:szCs w:val="20"/>
        </w:rPr>
      </w:pPr>
      <w:r w:rsidRPr="009128F0">
        <w:rPr>
          <w:rFonts w:ascii="Arial" w:hAnsi="Arial" w:cs="Arial"/>
          <w:b/>
          <w:color w:val="000000" w:themeColor="text1"/>
          <w:sz w:val="20"/>
          <w:szCs w:val="20"/>
        </w:rPr>
        <w:lastRenderedPageBreak/>
        <w:t>II.</w:t>
      </w:r>
      <w:r w:rsidRPr="009128F0">
        <w:rPr>
          <w:rFonts w:ascii="Arial" w:hAnsi="Arial" w:cs="Arial"/>
          <w:b/>
          <w:color w:val="000000" w:themeColor="text1"/>
          <w:sz w:val="20"/>
          <w:szCs w:val="20"/>
        </w:rPr>
        <w:tab/>
        <w:t xml:space="preserve">Konsolide bilançonun pasif hesaplarına ilişkin açıklama ve dipnotlar (devamı): </w:t>
      </w:r>
    </w:p>
    <w:p w14:paraId="08D2152C" w14:textId="43AEEE43" w:rsidR="00E325C3" w:rsidRPr="009128F0" w:rsidRDefault="00E325C3" w:rsidP="00E325C3">
      <w:pPr>
        <w:spacing w:before="120" w:after="120"/>
        <w:ind w:left="-602"/>
        <w:jc w:val="both"/>
        <w:rPr>
          <w:rFonts w:ascii="Arial" w:hAnsi="Arial" w:cs="Arial"/>
          <w:b/>
          <w:color w:val="000000" w:themeColor="text1"/>
          <w:sz w:val="20"/>
          <w:szCs w:val="20"/>
        </w:rPr>
      </w:pPr>
      <w:proofErr w:type="gramStart"/>
      <w:r>
        <w:rPr>
          <w:rFonts w:ascii="Arial" w:hAnsi="Arial" w:cs="Arial"/>
          <w:b/>
          <w:color w:val="000000" w:themeColor="text1"/>
          <w:sz w:val="20"/>
          <w:szCs w:val="20"/>
        </w:rPr>
        <w:t>c</w:t>
      </w:r>
      <w:proofErr w:type="gramEnd"/>
      <w:r>
        <w:rPr>
          <w:rFonts w:ascii="Arial" w:hAnsi="Arial" w:cs="Arial"/>
          <w:b/>
          <w:color w:val="000000" w:themeColor="text1"/>
          <w:sz w:val="20"/>
          <w:szCs w:val="20"/>
        </w:rPr>
        <w:t xml:space="preserve">. </w:t>
      </w:r>
      <w:r>
        <w:rPr>
          <w:rFonts w:ascii="Arial" w:hAnsi="Arial" w:cs="Arial"/>
          <w:b/>
          <w:color w:val="000000" w:themeColor="text1"/>
          <w:sz w:val="20"/>
          <w:szCs w:val="20"/>
        </w:rPr>
        <w:tab/>
      </w:r>
      <w:r w:rsidRPr="009128F0">
        <w:rPr>
          <w:rFonts w:ascii="Arial" w:hAnsi="Arial" w:cs="Arial"/>
          <w:b/>
          <w:color w:val="000000" w:themeColor="text1"/>
          <w:sz w:val="20"/>
          <w:szCs w:val="20"/>
        </w:rPr>
        <w:t>Ana Ortaklık Banka’nın yükümlülüklerinin yoğunlaştığı alanlara ilişkin ilave açıklamalar:</w:t>
      </w:r>
    </w:p>
    <w:p w14:paraId="7E830170" w14:textId="74605E94" w:rsidR="00E325C3" w:rsidRPr="002C4070" w:rsidRDefault="00E325C3" w:rsidP="00E325C3">
      <w:pPr>
        <w:tabs>
          <w:tab w:val="num" w:pos="851"/>
        </w:tabs>
        <w:autoSpaceDE w:val="0"/>
        <w:autoSpaceDN w:val="0"/>
        <w:adjustRightInd w:val="0"/>
        <w:jc w:val="both"/>
        <w:rPr>
          <w:rFonts w:ascii="Arial" w:hAnsi="Arial" w:cs="Arial"/>
          <w:color w:val="000000" w:themeColor="text1"/>
          <w:sz w:val="19"/>
          <w:szCs w:val="19"/>
        </w:rPr>
      </w:pPr>
      <w:r w:rsidRPr="002C4070">
        <w:rPr>
          <w:rFonts w:ascii="Arial" w:hAnsi="Arial" w:cs="Arial"/>
          <w:color w:val="000000" w:themeColor="text1"/>
          <w:sz w:val="19"/>
          <w:szCs w:val="19"/>
        </w:rPr>
        <w:t>Ana Ortaklık Banka’nın yükümlülüklerinin yoğunlaştığı fon sağlayan müşteri ve sektör grubu bulunmamaktadır.</w:t>
      </w:r>
      <w:r w:rsidR="00CB30AD">
        <w:rPr>
          <w:rFonts w:ascii="Arial" w:hAnsi="Arial" w:cs="Arial"/>
          <w:color w:val="000000" w:themeColor="text1"/>
          <w:sz w:val="19"/>
          <w:szCs w:val="19"/>
        </w:rPr>
        <w:t xml:space="preserve"> ( 31 Aralık 2017: Bulunmamaktadır)</w:t>
      </w:r>
    </w:p>
    <w:p w14:paraId="7CC395E1" w14:textId="2B301F2E" w:rsidR="000D6E5B" w:rsidRPr="002C4070" w:rsidRDefault="000D6E5B" w:rsidP="000D6E5B">
      <w:pPr>
        <w:spacing w:before="120" w:after="120"/>
        <w:ind w:hanging="573"/>
        <w:jc w:val="both"/>
        <w:rPr>
          <w:rFonts w:ascii="Arial" w:hAnsi="Arial" w:cs="Arial"/>
          <w:b/>
          <w:color w:val="000000" w:themeColor="text1"/>
          <w:sz w:val="20"/>
          <w:szCs w:val="20"/>
        </w:rPr>
      </w:pPr>
      <w:r w:rsidRPr="002C4070">
        <w:rPr>
          <w:rFonts w:ascii="Arial" w:hAnsi="Arial" w:cs="Arial"/>
          <w:b/>
          <w:color w:val="000000" w:themeColor="text1"/>
          <w:sz w:val="20"/>
          <w:szCs w:val="20"/>
        </w:rPr>
        <w:t>3.</w:t>
      </w:r>
      <w:r w:rsidRPr="002C4070">
        <w:rPr>
          <w:rFonts w:ascii="Arial" w:hAnsi="Arial" w:cs="Arial"/>
          <w:b/>
          <w:color w:val="000000" w:themeColor="text1"/>
          <w:sz w:val="20"/>
          <w:szCs w:val="20"/>
        </w:rPr>
        <w:tab/>
        <w:t>İhraç edilen menkul kıymetlere ilişkin bilgiler:</w:t>
      </w:r>
    </w:p>
    <w:p w14:paraId="7659E021" w14:textId="77777777" w:rsidR="000D6E5B" w:rsidRPr="002C4070" w:rsidRDefault="000D6E5B" w:rsidP="000D6E5B">
      <w:pPr>
        <w:spacing w:before="120" w:after="120"/>
        <w:jc w:val="both"/>
        <w:rPr>
          <w:rFonts w:ascii="Arial" w:hAnsi="Arial" w:cs="Arial"/>
          <w:sz w:val="19"/>
          <w:szCs w:val="19"/>
        </w:rPr>
      </w:pPr>
      <w:r w:rsidRPr="002C4070">
        <w:rPr>
          <w:rFonts w:ascii="Arial" w:hAnsi="Arial" w:cs="Arial"/>
          <w:sz w:val="19"/>
          <w:szCs w:val="19"/>
        </w:rPr>
        <w:t>Grubun çeşitli yatırımcılardan fon toplamak amacıyla bağlı ortaklığı olan Bereket Varlık Kiralama A.Ş. aracılığıyla gerçekleştirmiş olduğu Kira Sertifikası (“</w:t>
      </w:r>
      <w:proofErr w:type="spellStart"/>
      <w:r w:rsidRPr="002C4070">
        <w:rPr>
          <w:rFonts w:ascii="Arial" w:hAnsi="Arial" w:cs="Arial"/>
          <w:sz w:val="19"/>
          <w:szCs w:val="19"/>
        </w:rPr>
        <w:t>Sukuk</w:t>
      </w:r>
      <w:proofErr w:type="spellEnd"/>
      <w:r w:rsidRPr="002C4070">
        <w:rPr>
          <w:rFonts w:ascii="Arial" w:hAnsi="Arial" w:cs="Arial"/>
          <w:sz w:val="19"/>
          <w:szCs w:val="19"/>
        </w:rPr>
        <w:t>”) ihraç işlemleri aşağıdaki gibidir:</w:t>
      </w:r>
    </w:p>
    <w:tbl>
      <w:tblPr>
        <w:tblW w:w="4999" w:type="pct"/>
        <w:tblLayout w:type="fixed"/>
        <w:tblCellMar>
          <w:left w:w="70" w:type="dxa"/>
          <w:right w:w="70" w:type="dxa"/>
        </w:tblCellMar>
        <w:tblLook w:val="04A0" w:firstRow="1" w:lastRow="0" w:firstColumn="1" w:lastColumn="0" w:noHBand="0" w:noVBand="1"/>
      </w:tblPr>
      <w:tblGrid>
        <w:gridCol w:w="2490"/>
        <w:gridCol w:w="1310"/>
        <w:gridCol w:w="1130"/>
        <w:gridCol w:w="922"/>
        <w:gridCol w:w="1094"/>
        <w:gridCol w:w="2124"/>
      </w:tblGrid>
      <w:tr w:rsidR="00E957F0" w:rsidRPr="009128F0" w14:paraId="032B7D75" w14:textId="77777777" w:rsidTr="005E2AB6">
        <w:trPr>
          <w:trHeight w:val="19"/>
        </w:trPr>
        <w:tc>
          <w:tcPr>
            <w:tcW w:w="1373" w:type="pct"/>
            <w:tcBorders>
              <w:top w:val="single" w:sz="4" w:space="0" w:color="auto"/>
              <w:bottom w:val="single" w:sz="4" w:space="0" w:color="auto"/>
            </w:tcBorders>
            <w:shd w:val="clear" w:color="auto" w:fill="auto"/>
            <w:noWrap/>
            <w:vAlign w:val="center"/>
            <w:hideMark/>
          </w:tcPr>
          <w:p w14:paraId="70F85AE1" w14:textId="781957F5" w:rsidR="00E957F0" w:rsidRPr="009128F0" w:rsidRDefault="00E957F0" w:rsidP="00E957F0">
            <w:pPr>
              <w:rPr>
                <w:rFonts w:ascii="Arial" w:hAnsi="Arial" w:cs="Arial"/>
                <w:b/>
                <w:color w:val="000000"/>
                <w:sz w:val="18"/>
                <w:szCs w:val="22"/>
              </w:rPr>
            </w:pPr>
            <w:r w:rsidRPr="00A5606A">
              <w:rPr>
                <w:rFonts w:ascii="Arial" w:hAnsi="Arial" w:cs="Arial"/>
                <w:b/>
                <w:color w:val="000000"/>
                <w:sz w:val="18"/>
                <w:szCs w:val="18"/>
              </w:rPr>
              <w:t>İhraç Tarihi</w:t>
            </w:r>
          </w:p>
        </w:tc>
        <w:tc>
          <w:tcPr>
            <w:tcW w:w="722" w:type="pct"/>
            <w:tcBorders>
              <w:top w:val="single" w:sz="4" w:space="0" w:color="auto"/>
              <w:bottom w:val="single" w:sz="4" w:space="0" w:color="auto"/>
            </w:tcBorders>
            <w:shd w:val="clear" w:color="auto" w:fill="auto"/>
            <w:noWrap/>
            <w:vAlign w:val="center"/>
            <w:hideMark/>
          </w:tcPr>
          <w:p w14:paraId="02C3648D" w14:textId="45608498" w:rsidR="00E957F0" w:rsidRPr="009128F0" w:rsidRDefault="00E957F0" w:rsidP="00E957F0">
            <w:pPr>
              <w:jc w:val="right"/>
              <w:rPr>
                <w:rFonts w:ascii="Arial" w:hAnsi="Arial" w:cs="Arial"/>
                <w:b/>
                <w:color w:val="000000"/>
                <w:sz w:val="18"/>
                <w:szCs w:val="22"/>
              </w:rPr>
            </w:pPr>
            <w:r w:rsidRPr="00A5606A">
              <w:rPr>
                <w:rFonts w:ascii="Arial" w:hAnsi="Arial" w:cs="Arial"/>
                <w:b/>
                <w:color w:val="000000"/>
                <w:sz w:val="18"/>
                <w:szCs w:val="18"/>
              </w:rPr>
              <w:t>İhraç Tutarı</w:t>
            </w:r>
            <w:r w:rsidRPr="00A5606A">
              <w:rPr>
                <w:rFonts w:ascii="Arial" w:hAnsi="Arial" w:cs="Arial"/>
                <w:b/>
                <w:color w:val="000000"/>
                <w:sz w:val="18"/>
                <w:szCs w:val="18"/>
                <w:vertAlign w:val="superscript"/>
              </w:rPr>
              <w:t>(*)</w:t>
            </w:r>
          </w:p>
        </w:tc>
        <w:tc>
          <w:tcPr>
            <w:tcW w:w="623" w:type="pct"/>
            <w:tcBorders>
              <w:top w:val="single" w:sz="4" w:space="0" w:color="auto"/>
              <w:bottom w:val="single" w:sz="4" w:space="0" w:color="auto"/>
            </w:tcBorders>
            <w:shd w:val="clear" w:color="auto" w:fill="auto"/>
            <w:noWrap/>
            <w:vAlign w:val="center"/>
            <w:hideMark/>
          </w:tcPr>
          <w:p w14:paraId="1CF51D9D" w14:textId="751CC966" w:rsidR="00E957F0" w:rsidRPr="009128F0" w:rsidRDefault="00E957F0" w:rsidP="00E957F0">
            <w:pPr>
              <w:jc w:val="right"/>
              <w:rPr>
                <w:rFonts w:ascii="Arial" w:hAnsi="Arial" w:cs="Arial"/>
                <w:b/>
                <w:color w:val="000000"/>
                <w:sz w:val="18"/>
                <w:szCs w:val="22"/>
              </w:rPr>
            </w:pPr>
            <w:r w:rsidRPr="00A5606A">
              <w:rPr>
                <w:rFonts w:ascii="Arial" w:hAnsi="Arial" w:cs="Arial"/>
                <w:b/>
                <w:color w:val="000000"/>
                <w:sz w:val="18"/>
                <w:szCs w:val="18"/>
              </w:rPr>
              <w:t>Para Cinsi</w:t>
            </w:r>
          </w:p>
        </w:tc>
        <w:tc>
          <w:tcPr>
            <w:tcW w:w="508" w:type="pct"/>
            <w:tcBorders>
              <w:top w:val="single" w:sz="4" w:space="0" w:color="auto"/>
              <w:bottom w:val="single" w:sz="4" w:space="0" w:color="auto"/>
            </w:tcBorders>
            <w:shd w:val="clear" w:color="auto" w:fill="auto"/>
            <w:noWrap/>
            <w:vAlign w:val="center"/>
            <w:hideMark/>
          </w:tcPr>
          <w:p w14:paraId="027DBFD9" w14:textId="4E4F7878" w:rsidR="00E957F0" w:rsidRPr="009128F0" w:rsidRDefault="00E957F0" w:rsidP="00E957F0">
            <w:pPr>
              <w:jc w:val="right"/>
              <w:rPr>
                <w:rFonts w:ascii="Arial" w:hAnsi="Arial" w:cs="Arial"/>
                <w:b/>
                <w:color w:val="000000"/>
                <w:sz w:val="18"/>
                <w:szCs w:val="22"/>
              </w:rPr>
            </w:pPr>
            <w:r w:rsidRPr="00A5606A">
              <w:rPr>
                <w:rFonts w:ascii="Arial" w:hAnsi="Arial" w:cs="Arial"/>
                <w:b/>
                <w:color w:val="000000"/>
                <w:sz w:val="18"/>
                <w:szCs w:val="18"/>
              </w:rPr>
              <w:t>Vadesi</w:t>
            </w:r>
          </w:p>
        </w:tc>
        <w:tc>
          <w:tcPr>
            <w:tcW w:w="603" w:type="pct"/>
            <w:tcBorders>
              <w:top w:val="single" w:sz="4" w:space="0" w:color="auto"/>
              <w:bottom w:val="single" w:sz="4" w:space="0" w:color="auto"/>
            </w:tcBorders>
            <w:shd w:val="clear" w:color="auto" w:fill="auto"/>
            <w:noWrap/>
            <w:vAlign w:val="center"/>
            <w:hideMark/>
          </w:tcPr>
          <w:p w14:paraId="3AE0367E" w14:textId="77777777" w:rsidR="00E957F0" w:rsidRPr="00A5606A" w:rsidRDefault="00E957F0" w:rsidP="00E957F0">
            <w:pPr>
              <w:jc w:val="right"/>
              <w:rPr>
                <w:rFonts w:ascii="Arial" w:hAnsi="Arial" w:cs="Arial"/>
                <w:b/>
                <w:color w:val="000000"/>
                <w:sz w:val="18"/>
                <w:szCs w:val="18"/>
              </w:rPr>
            </w:pPr>
            <w:r w:rsidRPr="00A5606A">
              <w:rPr>
                <w:rFonts w:ascii="Arial" w:hAnsi="Arial" w:cs="Arial"/>
                <w:b/>
                <w:color w:val="000000"/>
                <w:sz w:val="18"/>
                <w:szCs w:val="18"/>
              </w:rPr>
              <w:t>Kar Payı Oranı</w:t>
            </w:r>
          </w:p>
          <w:p w14:paraId="799FF962" w14:textId="46976500" w:rsidR="00E957F0" w:rsidRPr="009128F0" w:rsidRDefault="00E957F0" w:rsidP="00E957F0">
            <w:pPr>
              <w:jc w:val="right"/>
              <w:rPr>
                <w:rFonts w:ascii="Arial" w:hAnsi="Arial" w:cs="Arial"/>
                <w:b/>
                <w:color w:val="000000"/>
                <w:sz w:val="18"/>
                <w:szCs w:val="22"/>
              </w:rPr>
            </w:pPr>
            <w:r w:rsidRPr="00A5606A">
              <w:rPr>
                <w:rFonts w:ascii="Arial" w:hAnsi="Arial" w:cs="Arial"/>
                <w:b/>
                <w:color w:val="000000"/>
                <w:sz w:val="18"/>
                <w:szCs w:val="18"/>
              </w:rPr>
              <w:t>% (Yıllık)</w:t>
            </w:r>
          </w:p>
        </w:tc>
        <w:tc>
          <w:tcPr>
            <w:tcW w:w="1171" w:type="pct"/>
            <w:tcBorders>
              <w:top w:val="single" w:sz="4" w:space="0" w:color="auto"/>
              <w:bottom w:val="single" w:sz="4" w:space="0" w:color="auto"/>
            </w:tcBorders>
            <w:shd w:val="clear" w:color="auto" w:fill="auto"/>
            <w:noWrap/>
            <w:vAlign w:val="center"/>
            <w:hideMark/>
          </w:tcPr>
          <w:p w14:paraId="6FB80F2F" w14:textId="0F997121" w:rsidR="00E957F0" w:rsidRPr="009128F0" w:rsidRDefault="00E957F0" w:rsidP="00164DC2">
            <w:pPr>
              <w:jc w:val="right"/>
              <w:rPr>
                <w:rFonts w:ascii="Arial" w:hAnsi="Arial" w:cs="Arial"/>
                <w:b/>
                <w:color w:val="000000"/>
                <w:sz w:val="18"/>
                <w:szCs w:val="22"/>
              </w:rPr>
            </w:pPr>
            <w:r w:rsidRPr="00A5606A">
              <w:rPr>
                <w:rFonts w:ascii="Arial" w:hAnsi="Arial" w:cs="Arial"/>
                <w:b/>
                <w:color w:val="000000"/>
                <w:sz w:val="18"/>
                <w:szCs w:val="18"/>
              </w:rPr>
              <w:t>Kar Payı Oranı</w:t>
            </w:r>
            <w:r w:rsidR="00164DC2">
              <w:rPr>
                <w:rFonts w:ascii="Arial" w:hAnsi="Arial" w:cs="Arial"/>
                <w:b/>
                <w:color w:val="000000"/>
                <w:sz w:val="18"/>
                <w:szCs w:val="18"/>
              </w:rPr>
              <w:t xml:space="preserve"> </w:t>
            </w:r>
            <w:r w:rsidRPr="00A5606A">
              <w:rPr>
                <w:rFonts w:ascii="Arial" w:hAnsi="Arial" w:cs="Arial"/>
                <w:b/>
                <w:color w:val="000000"/>
                <w:sz w:val="18"/>
                <w:szCs w:val="18"/>
              </w:rPr>
              <w:t>% (</w:t>
            </w:r>
            <w:proofErr w:type="gramStart"/>
            <w:r w:rsidRPr="00A5606A">
              <w:rPr>
                <w:rFonts w:ascii="Arial" w:hAnsi="Arial" w:cs="Arial"/>
                <w:b/>
                <w:color w:val="000000"/>
                <w:sz w:val="18"/>
                <w:szCs w:val="18"/>
              </w:rPr>
              <w:t>95/175/179</w:t>
            </w:r>
            <w:proofErr w:type="gramEnd"/>
            <w:r w:rsidRPr="00A5606A">
              <w:rPr>
                <w:rFonts w:ascii="Arial" w:hAnsi="Arial" w:cs="Arial"/>
                <w:b/>
                <w:color w:val="000000"/>
                <w:sz w:val="18"/>
                <w:szCs w:val="18"/>
              </w:rPr>
              <w:t xml:space="preserve"> Günlük)</w:t>
            </w:r>
          </w:p>
        </w:tc>
      </w:tr>
      <w:tr w:rsidR="00E957F0" w:rsidRPr="009128F0" w14:paraId="67EACFA2" w14:textId="77777777" w:rsidTr="005E2AB6">
        <w:trPr>
          <w:trHeight w:val="19"/>
        </w:trPr>
        <w:tc>
          <w:tcPr>
            <w:tcW w:w="1373" w:type="pct"/>
            <w:shd w:val="clear" w:color="auto" w:fill="auto"/>
            <w:noWrap/>
            <w:vAlign w:val="center"/>
            <w:hideMark/>
          </w:tcPr>
          <w:p w14:paraId="65447393" w14:textId="1FB6F122" w:rsidR="00E957F0" w:rsidRPr="00E40F3F" w:rsidRDefault="00E957F0" w:rsidP="00E957F0">
            <w:pPr>
              <w:pStyle w:val="SonnotMetni"/>
              <w:ind w:hanging="10"/>
              <w:rPr>
                <w:rFonts w:ascii="Arial" w:hAnsi="Arial" w:cs="Arial"/>
                <w:sz w:val="18"/>
              </w:rPr>
            </w:pPr>
            <w:r w:rsidRPr="00A5606A">
              <w:rPr>
                <w:rFonts w:ascii="Arial" w:hAnsi="Arial" w:cs="Arial"/>
                <w:sz w:val="18"/>
              </w:rPr>
              <w:t>30 Haziran 2014</w:t>
            </w:r>
          </w:p>
        </w:tc>
        <w:tc>
          <w:tcPr>
            <w:tcW w:w="722" w:type="pct"/>
            <w:shd w:val="clear" w:color="auto" w:fill="auto"/>
            <w:noWrap/>
            <w:vAlign w:val="center"/>
            <w:hideMark/>
          </w:tcPr>
          <w:p w14:paraId="0E12CB89" w14:textId="5DD0A698" w:rsidR="00E957F0" w:rsidRPr="00E40F3F" w:rsidRDefault="00E957F0" w:rsidP="00E957F0">
            <w:pPr>
              <w:pStyle w:val="SonnotMetni"/>
              <w:ind w:hanging="10"/>
              <w:jc w:val="right"/>
              <w:rPr>
                <w:rFonts w:ascii="Arial" w:hAnsi="Arial" w:cs="Arial"/>
                <w:sz w:val="18"/>
              </w:rPr>
            </w:pPr>
            <w:r w:rsidRPr="00A5606A">
              <w:rPr>
                <w:rFonts w:ascii="Arial" w:hAnsi="Arial" w:cs="Arial"/>
                <w:sz w:val="18"/>
              </w:rPr>
              <w:t>350.000.000</w:t>
            </w:r>
          </w:p>
        </w:tc>
        <w:tc>
          <w:tcPr>
            <w:tcW w:w="623" w:type="pct"/>
            <w:shd w:val="clear" w:color="auto" w:fill="auto"/>
            <w:noWrap/>
            <w:vAlign w:val="center"/>
            <w:hideMark/>
          </w:tcPr>
          <w:p w14:paraId="02170749" w14:textId="523AB699" w:rsidR="00E957F0" w:rsidRPr="00E40F3F" w:rsidRDefault="00E957F0" w:rsidP="00E957F0">
            <w:pPr>
              <w:pStyle w:val="SonnotMetni"/>
              <w:ind w:hanging="10"/>
              <w:jc w:val="right"/>
              <w:rPr>
                <w:rFonts w:ascii="Arial" w:hAnsi="Arial" w:cs="Arial"/>
                <w:sz w:val="18"/>
              </w:rPr>
            </w:pPr>
            <w:r w:rsidRPr="00A5606A">
              <w:rPr>
                <w:rFonts w:ascii="Arial" w:hAnsi="Arial" w:cs="Arial"/>
                <w:sz w:val="18"/>
              </w:rPr>
              <w:t>ABD Doları</w:t>
            </w:r>
          </w:p>
        </w:tc>
        <w:tc>
          <w:tcPr>
            <w:tcW w:w="508" w:type="pct"/>
            <w:shd w:val="clear" w:color="auto" w:fill="auto"/>
            <w:noWrap/>
            <w:vAlign w:val="center"/>
            <w:hideMark/>
          </w:tcPr>
          <w:p w14:paraId="487F3E0E" w14:textId="7A1FE643" w:rsidR="00E957F0" w:rsidRPr="00E40F3F" w:rsidRDefault="00E957F0" w:rsidP="00E957F0">
            <w:pPr>
              <w:pStyle w:val="SonnotMetni"/>
              <w:ind w:hanging="10"/>
              <w:jc w:val="right"/>
              <w:rPr>
                <w:rFonts w:ascii="Arial" w:hAnsi="Arial" w:cs="Arial"/>
                <w:sz w:val="18"/>
              </w:rPr>
            </w:pPr>
            <w:r w:rsidRPr="00A5606A">
              <w:rPr>
                <w:rFonts w:ascii="Arial" w:hAnsi="Arial" w:cs="Arial"/>
                <w:sz w:val="18"/>
              </w:rPr>
              <w:t>5 yıl</w:t>
            </w:r>
          </w:p>
        </w:tc>
        <w:tc>
          <w:tcPr>
            <w:tcW w:w="603" w:type="pct"/>
            <w:shd w:val="clear" w:color="auto" w:fill="auto"/>
            <w:noWrap/>
            <w:vAlign w:val="center"/>
            <w:hideMark/>
          </w:tcPr>
          <w:p w14:paraId="547C8451" w14:textId="69AD4908" w:rsidR="00E957F0" w:rsidRPr="00E40F3F" w:rsidRDefault="00E957F0" w:rsidP="00E957F0">
            <w:pPr>
              <w:pStyle w:val="SonnotMetni"/>
              <w:ind w:hanging="10"/>
              <w:jc w:val="right"/>
              <w:rPr>
                <w:rFonts w:ascii="Arial" w:hAnsi="Arial" w:cs="Arial"/>
                <w:sz w:val="18"/>
              </w:rPr>
            </w:pPr>
            <w:r w:rsidRPr="00A5606A">
              <w:rPr>
                <w:rFonts w:ascii="Arial" w:hAnsi="Arial" w:cs="Arial"/>
                <w:sz w:val="18"/>
              </w:rPr>
              <w:t>6,25</w:t>
            </w:r>
          </w:p>
        </w:tc>
        <w:tc>
          <w:tcPr>
            <w:tcW w:w="1171" w:type="pct"/>
            <w:shd w:val="clear" w:color="auto" w:fill="000000" w:themeFill="text1"/>
            <w:noWrap/>
            <w:vAlign w:val="center"/>
            <w:hideMark/>
          </w:tcPr>
          <w:p w14:paraId="47ECF11D" w14:textId="77777777" w:rsidR="00E957F0" w:rsidRPr="00E40F3F" w:rsidRDefault="00E957F0" w:rsidP="00E957F0">
            <w:pPr>
              <w:pStyle w:val="SonnotMetni"/>
              <w:ind w:hanging="10"/>
              <w:jc w:val="right"/>
              <w:rPr>
                <w:rFonts w:ascii="Arial" w:hAnsi="Arial" w:cs="Arial"/>
                <w:sz w:val="18"/>
              </w:rPr>
            </w:pPr>
          </w:p>
        </w:tc>
      </w:tr>
      <w:tr w:rsidR="00E957F0" w:rsidRPr="009128F0" w14:paraId="018A1499" w14:textId="77777777" w:rsidTr="005E2AB6">
        <w:trPr>
          <w:trHeight w:val="19"/>
        </w:trPr>
        <w:tc>
          <w:tcPr>
            <w:tcW w:w="1373" w:type="pct"/>
            <w:shd w:val="clear" w:color="auto" w:fill="auto"/>
            <w:noWrap/>
            <w:vAlign w:val="center"/>
            <w:hideMark/>
          </w:tcPr>
          <w:p w14:paraId="362C5B7C" w14:textId="672C9975" w:rsidR="00E957F0" w:rsidRPr="00E40F3F" w:rsidRDefault="00E957F0" w:rsidP="00E957F0">
            <w:pPr>
              <w:pStyle w:val="SonnotMetni"/>
              <w:ind w:hanging="10"/>
              <w:rPr>
                <w:rFonts w:ascii="Arial" w:hAnsi="Arial" w:cs="Arial"/>
                <w:sz w:val="18"/>
              </w:rPr>
            </w:pPr>
            <w:r w:rsidRPr="00A5606A">
              <w:rPr>
                <w:rFonts w:ascii="Arial" w:hAnsi="Arial" w:cs="Arial"/>
                <w:sz w:val="18"/>
              </w:rPr>
              <w:t>19 Aralık 2017</w:t>
            </w:r>
          </w:p>
        </w:tc>
        <w:tc>
          <w:tcPr>
            <w:tcW w:w="722" w:type="pct"/>
            <w:shd w:val="clear" w:color="auto" w:fill="auto"/>
            <w:noWrap/>
            <w:vAlign w:val="center"/>
            <w:hideMark/>
          </w:tcPr>
          <w:p w14:paraId="5EBE7185" w14:textId="1109F5B7" w:rsidR="00E957F0" w:rsidRPr="00E40F3F" w:rsidRDefault="00E957F0" w:rsidP="00E957F0">
            <w:pPr>
              <w:pStyle w:val="SonnotMetni"/>
              <w:ind w:hanging="10"/>
              <w:jc w:val="right"/>
              <w:rPr>
                <w:rFonts w:ascii="Arial" w:hAnsi="Arial" w:cs="Arial"/>
                <w:sz w:val="18"/>
              </w:rPr>
            </w:pPr>
            <w:r w:rsidRPr="00A5606A">
              <w:rPr>
                <w:rFonts w:ascii="Arial" w:hAnsi="Arial" w:cs="Arial"/>
                <w:sz w:val="18"/>
              </w:rPr>
              <w:t>150.000.000</w:t>
            </w:r>
          </w:p>
        </w:tc>
        <w:tc>
          <w:tcPr>
            <w:tcW w:w="623" w:type="pct"/>
            <w:shd w:val="clear" w:color="auto" w:fill="auto"/>
            <w:noWrap/>
            <w:vAlign w:val="center"/>
            <w:hideMark/>
          </w:tcPr>
          <w:p w14:paraId="4B15F47A" w14:textId="76D41D59" w:rsidR="00E957F0" w:rsidRPr="00E40F3F" w:rsidRDefault="00E957F0" w:rsidP="00E957F0">
            <w:pPr>
              <w:pStyle w:val="SonnotMetni"/>
              <w:ind w:hanging="10"/>
              <w:jc w:val="right"/>
              <w:rPr>
                <w:rFonts w:ascii="Arial" w:hAnsi="Arial" w:cs="Arial"/>
                <w:sz w:val="18"/>
              </w:rPr>
            </w:pPr>
            <w:r w:rsidRPr="00A5606A">
              <w:rPr>
                <w:rFonts w:ascii="Arial" w:hAnsi="Arial" w:cs="Arial"/>
                <w:sz w:val="18"/>
              </w:rPr>
              <w:t>TL</w:t>
            </w:r>
          </w:p>
        </w:tc>
        <w:tc>
          <w:tcPr>
            <w:tcW w:w="508" w:type="pct"/>
            <w:shd w:val="clear" w:color="auto" w:fill="auto"/>
            <w:noWrap/>
            <w:vAlign w:val="center"/>
            <w:hideMark/>
          </w:tcPr>
          <w:p w14:paraId="2450BB26" w14:textId="656D3C4F" w:rsidR="00E957F0" w:rsidRPr="00E40F3F" w:rsidRDefault="00E957F0" w:rsidP="00E957F0">
            <w:pPr>
              <w:pStyle w:val="SonnotMetni"/>
              <w:ind w:hanging="10"/>
              <w:jc w:val="right"/>
              <w:rPr>
                <w:rFonts w:ascii="Arial" w:hAnsi="Arial" w:cs="Arial"/>
                <w:sz w:val="18"/>
              </w:rPr>
            </w:pPr>
            <w:r w:rsidRPr="00A5606A">
              <w:rPr>
                <w:rFonts w:ascii="Arial" w:hAnsi="Arial" w:cs="Arial"/>
                <w:sz w:val="18"/>
              </w:rPr>
              <w:t>175 Gün</w:t>
            </w:r>
          </w:p>
        </w:tc>
        <w:tc>
          <w:tcPr>
            <w:tcW w:w="603" w:type="pct"/>
            <w:shd w:val="clear" w:color="auto" w:fill="000000" w:themeFill="text1"/>
            <w:noWrap/>
            <w:vAlign w:val="center"/>
          </w:tcPr>
          <w:p w14:paraId="48285794" w14:textId="77777777" w:rsidR="00E957F0" w:rsidRPr="00E40F3F" w:rsidRDefault="00E957F0" w:rsidP="00E957F0">
            <w:pPr>
              <w:pStyle w:val="SonnotMetni"/>
              <w:ind w:hanging="10"/>
              <w:jc w:val="right"/>
              <w:rPr>
                <w:rFonts w:ascii="Arial" w:hAnsi="Arial" w:cs="Arial"/>
                <w:sz w:val="18"/>
              </w:rPr>
            </w:pPr>
          </w:p>
        </w:tc>
        <w:tc>
          <w:tcPr>
            <w:tcW w:w="1171" w:type="pct"/>
            <w:shd w:val="clear" w:color="auto" w:fill="auto"/>
            <w:noWrap/>
            <w:vAlign w:val="center"/>
            <w:hideMark/>
          </w:tcPr>
          <w:p w14:paraId="4EB49A23" w14:textId="2E59F17B" w:rsidR="00E957F0" w:rsidRPr="00E40F3F" w:rsidRDefault="00E957F0" w:rsidP="00E957F0">
            <w:pPr>
              <w:pStyle w:val="SonnotMetni"/>
              <w:ind w:hanging="10"/>
              <w:jc w:val="right"/>
              <w:rPr>
                <w:rFonts w:ascii="Arial" w:hAnsi="Arial" w:cs="Arial"/>
                <w:sz w:val="18"/>
              </w:rPr>
            </w:pPr>
            <w:r w:rsidRPr="00A5606A">
              <w:rPr>
                <w:rFonts w:ascii="Arial" w:hAnsi="Arial" w:cs="Arial"/>
                <w:sz w:val="18"/>
              </w:rPr>
              <w:t>6,02</w:t>
            </w:r>
          </w:p>
        </w:tc>
      </w:tr>
      <w:tr w:rsidR="00E957F0" w:rsidRPr="009128F0" w14:paraId="1A845BCB" w14:textId="77777777" w:rsidTr="005E2AB6">
        <w:trPr>
          <w:trHeight w:val="19"/>
        </w:trPr>
        <w:tc>
          <w:tcPr>
            <w:tcW w:w="1373" w:type="pct"/>
            <w:shd w:val="clear" w:color="auto" w:fill="auto"/>
            <w:noWrap/>
            <w:vAlign w:val="center"/>
            <w:hideMark/>
          </w:tcPr>
          <w:p w14:paraId="2944E9EE" w14:textId="3215C5BF" w:rsidR="00E957F0" w:rsidRPr="00E04B11" w:rsidRDefault="00E957F0" w:rsidP="00E957F0">
            <w:pPr>
              <w:pStyle w:val="SonnotMetni"/>
              <w:ind w:hanging="10"/>
              <w:rPr>
                <w:rFonts w:ascii="Arial" w:hAnsi="Arial" w:cs="Arial"/>
                <w:sz w:val="18"/>
              </w:rPr>
            </w:pPr>
            <w:r w:rsidRPr="00A5606A">
              <w:rPr>
                <w:rFonts w:ascii="Arial" w:hAnsi="Arial" w:cs="Arial"/>
                <w:sz w:val="18"/>
              </w:rPr>
              <w:t>12 Ocak 2018</w:t>
            </w:r>
          </w:p>
        </w:tc>
        <w:tc>
          <w:tcPr>
            <w:tcW w:w="722" w:type="pct"/>
            <w:shd w:val="clear" w:color="auto" w:fill="auto"/>
            <w:noWrap/>
            <w:vAlign w:val="center"/>
            <w:hideMark/>
          </w:tcPr>
          <w:p w14:paraId="53CF19B7" w14:textId="7D3B7790" w:rsidR="00E957F0" w:rsidRPr="00E04B11" w:rsidRDefault="00E957F0" w:rsidP="00E957F0">
            <w:pPr>
              <w:pStyle w:val="SonnotMetni"/>
              <w:ind w:hanging="10"/>
              <w:jc w:val="right"/>
              <w:rPr>
                <w:rFonts w:ascii="Arial" w:hAnsi="Arial" w:cs="Arial"/>
                <w:sz w:val="18"/>
              </w:rPr>
            </w:pPr>
            <w:r w:rsidRPr="00A5606A">
              <w:rPr>
                <w:rFonts w:ascii="Arial" w:hAnsi="Arial" w:cs="Arial"/>
                <w:sz w:val="18"/>
              </w:rPr>
              <w:t>135.000.000</w:t>
            </w:r>
          </w:p>
        </w:tc>
        <w:tc>
          <w:tcPr>
            <w:tcW w:w="623" w:type="pct"/>
            <w:shd w:val="clear" w:color="auto" w:fill="auto"/>
            <w:noWrap/>
            <w:vAlign w:val="center"/>
            <w:hideMark/>
          </w:tcPr>
          <w:p w14:paraId="4B1A670C" w14:textId="1D619F0C" w:rsidR="00E957F0" w:rsidRPr="00E04B11" w:rsidRDefault="00E957F0" w:rsidP="00E957F0">
            <w:pPr>
              <w:pStyle w:val="SonnotMetni"/>
              <w:ind w:hanging="10"/>
              <w:jc w:val="right"/>
              <w:rPr>
                <w:rFonts w:ascii="Arial" w:hAnsi="Arial" w:cs="Arial"/>
                <w:sz w:val="18"/>
              </w:rPr>
            </w:pPr>
            <w:r w:rsidRPr="00A5606A">
              <w:rPr>
                <w:rFonts w:ascii="Arial" w:hAnsi="Arial" w:cs="Arial"/>
                <w:sz w:val="18"/>
              </w:rPr>
              <w:t>TL</w:t>
            </w:r>
          </w:p>
        </w:tc>
        <w:tc>
          <w:tcPr>
            <w:tcW w:w="508" w:type="pct"/>
            <w:shd w:val="clear" w:color="auto" w:fill="auto"/>
            <w:noWrap/>
            <w:vAlign w:val="center"/>
            <w:hideMark/>
          </w:tcPr>
          <w:p w14:paraId="4EF0062F" w14:textId="5F6A2E56" w:rsidR="00E957F0" w:rsidRPr="00E04B11" w:rsidRDefault="00E957F0" w:rsidP="00E957F0">
            <w:pPr>
              <w:pStyle w:val="SonnotMetni"/>
              <w:ind w:hanging="10"/>
              <w:jc w:val="right"/>
              <w:rPr>
                <w:rFonts w:ascii="Arial" w:hAnsi="Arial" w:cs="Arial"/>
                <w:sz w:val="18"/>
              </w:rPr>
            </w:pPr>
            <w:r w:rsidRPr="00A5606A">
              <w:rPr>
                <w:rFonts w:ascii="Arial" w:hAnsi="Arial" w:cs="Arial"/>
                <w:sz w:val="18"/>
              </w:rPr>
              <w:t>95 Gün</w:t>
            </w:r>
          </w:p>
        </w:tc>
        <w:tc>
          <w:tcPr>
            <w:tcW w:w="603" w:type="pct"/>
            <w:shd w:val="clear" w:color="auto" w:fill="000000" w:themeFill="text1"/>
            <w:noWrap/>
            <w:vAlign w:val="center"/>
          </w:tcPr>
          <w:p w14:paraId="692A1635" w14:textId="77777777" w:rsidR="00E957F0" w:rsidRPr="00E04B11" w:rsidRDefault="00E957F0" w:rsidP="00E957F0">
            <w:pPr>
              <w:pStyle w:val="SonnotMetni"/>
              <w:ind w:hanging="10"/>
              <w:jc w:val="right"/>
              <w:rPr>
                <w:rFonts w:ascii="Arial" w:hAnsi="Arial" w:cs="Arial"/>
                <w:sz w:val="18"/>
              </w:rPr>
            </w:pPr>
          </w:p>
        </w:tc>
        <w:tc>
          <w:tcPr>
            <w:tcW w:w="1171" w:type="pct"/>
            <w:shd w:val="clear" w:color="auto" w:fill="auto"/>
            <w:noWrap/>
            <w:vAlign w:val="center"/>
            <w:hideMark/>
          </w:tcPr>
          <w:p w14:paraId="0EA2E6FE" w14:textId="6AE4C396" w:rsidR="00E957F0" w:rsidRPr="00E04B11" w:rsidRDefault="00E957F0" w:rsidP="00E957F0">
            <w:pPr>
              <w:pStyle w:val="SonnotMetni"/>
              <w:ind w:hanging="10"/>
              <w:jc w:val="right"/>
              <w:rPr>
                <w:rFonts w:ascii="Arial" w:hAnsi="Arial" w:cs="Arial"/>
                <w:sz w:val="18"/>
              </w:rPr>
            </w:pPr>
            <w:r w:rsidRPr="00A5606A">
              <w:rPr>
                <w:rFonts w:ascii="Arial" w:hAnsi="Arial" w:cs="Arial"/>
                <w:sz w:val="18"/>
              </w:rPr>
              <w:t>3,27</w:t>
            </w:r>
          </w:p>
        </w:tc>
      </w:tr>
      <w:tr w:rsidR="00E957F0" w:rsidRPr="009128F0" w14:paraId="4639A5DA" w14:textId="77777777" w:rsidTr="005E2AB6">
        <w:trPr>
          <w:trHeight w:val="19"/>
        </w:trPr>
        <w:tc>
          <w:tcPr>
            <w:tcW w:w="1373" w:type="pct"/>
            <w:shd w:val="clear" w:color="auto" w:fill="auto"/>
            <w:noWrap/>
            <w:vAlign w:val="center"/>
          </w:tcPr>
          <w:p w14:paraId="62C23317" w14:textId="053D1F25" w:rsidR="00E957F0" w:rsidRPr="00E04B11" w:rsidRDefault="00E957F0" w:rsidP="00E957F0">
            <w:pPr>
              <w:pStyle w:val="SonnotMetni"/>
              <w:ind w:hanging="10"/>
              <w:rPr>
                <w:rFonts w:ascii="Arial" w:hAnsi="Arial" w:cs="Arial"/>
                <w:sz w:val="18"/>
              </w:rPr>
            </w:pPr>
            <w:r w:rsidRPr="00A5606A">
              <w:rPr>
                <w:rFonts w:ascii="Arial" w:hAnsi="Arial" w:cs="Arial"/>
                <w:sz w:val="18"/>
              </w:rPr>
              <w:t>16 Şubat 2018</w:t>
            </w:r>
          </w:p>
        </w:tc>
        <w:tc>
          <w:tcPr>
            <w:tcW w:w="722" w:type="pct"/>
            <w:shd w:val="clear" w:color="auto" w:fill="auto"/>
            <w:noWrap/>
            <w:vAlign w:val="center"/>
          </w:tcPr>
          <w:p w14:paraId="4F2EE9F9" w14:textId="04B0FCDD" w:rsidR="00E957F0" w:rsidRPr="00E04B11" w:rsidRDefault="00E957F0" w:rsidP="00E957F0">
            <w:pPr>
              <w:pStyle w:val="SonnotMetni"/>
              <w:ind w:hanging="10"/>
              <w:jc w:val="right"/>
              <w:rPr>
                <w:rFonts w:ascii="Arial" w:hAnsi="Arial" w:cs="Arial"/>
                <w:sz w:val="18"/>
              </w:rPr>
            </w:pPr>
            <w:r w:rsidRPr="00A5606A">
              <w:rPr>
                <w:rFonts w:ascii="Arial" w:hAnsi="Arial" w:cs="Arial"/>
                <w:sz w:val="18"/>
              </w:rPr>
              <w:t>175.000.000</w:t>
            </w:r>
          </w:p>
        </w:tc>
        <w:tc>
          <w:tcPr>
            <w:tcW w:w="623" w:type="pct"/>
            <w:shd w:val="clear" w:color="auto" w:fill="auto"/>
            <w:noWrap/>
            <w:vAlign w:val="center"/>
          </w:tcPr>
          <w:p w14:paraId="55D2CF85" w14:textId="26EA9B97" w:rsidR="00E957F0" w:rsidRPr="00E04B11" w:rsidRDefault="00E957F0" w:rsidP="00E957F0">
            <w:pPr>
              <w:pStyle w:val="SonnotMetni"/>
              <w:ind w:hanging="10"/>
              <w:jc w:val="right"/>
              <w:rPr>
                <w:rFonts w:ascii="Arial" w:hAnsi="Arial" w:cs="Arial"/>
                <w:sz w:val="18"/>
              </w:rPr>
            </w:pPr>
            <w:r w:rsidRPr="00A5606A">
              <w:rPr>
                <w:rFonts w:ascii="Arial" w:hAnsi="Arial" w:cs="Arial"/>
                <w:sz w:val="18"/>
              </w:rPr>
              <w:t>TL</w:t>
            </w:r>
          </w:p>
        </w:tc>
        <w:tc>
          <w:tcPr>
            <w:tcW w:w="508" w:type="pct"/>
            <w:shd w:val="clear" w:color="auto" w:fill="auto"/>
            <w:noWrap/>
            <w:vAlign w:val="center"/>
          </w:tcPr>
          <w:p w14:paraId="137007E5" w14:textId="1DB35DEC" w:rsidR="00E957F0" w:rsidRPr="00E04B11" w:rsidRDefault="00E957F0" w:rsidP="00E957F0">
            <w:pPr>
              <w:pStyle w:val="SonnotMetni"/>
              <w:ind w:hanging="10"/>
              <w:jc w:val="right"/>
              <w:rPr>
                <w:rFonts w:ascii="Arial" w:hAnsi="Arial" w:cs="Arial"/>
                <w:sz w:val="18"/>
              </w:rPr>
            </w:pPr>
            <w:r w:rsidRPr="00A5606A">
              <w:rPr>
                <w:rFonts w:ascii="Arial" w:hAnsi="Arial" w:cs="Arial"/>
                <w:sz w:val="18"/>
              </w:rPr>
              <w:t>95 Gün</w:t>
            </w:r>
          </w:p>
        </w:tc>
        <w:tc>
          <w:tcPr>
            <w:tcW w:w="603" w:type="pct"/>
            <w:shd w:val="clear" w:color="auto" w:fill="000000" w:themeFill="text1"/>
            <w:noWrap/>
            <w:vAlign w:val="center"/>
          </w:tcPr>
          <w:p w14:paraId="4BEBA938" w14:textId="77777777" w:rsidR="00E957F0" w:rsidRPr="00E04B11" w:rsidRDefault="00E957F0" w:rsidP="00E957F0">
            <w:pPr>
              <w:pStyle w:val="SonnotMetni"/>
              <w:ind w:hanging="10"/>
              <w:jc w:val="right"/>
              <w:rPr>
                <w:rFonts w:ascii="Arial" w:hAnsi="Arial" w:cs="Arial"/>
                <w:sz w:val="18"/>
              </w:rPr>
            </w:pPr>
          </w:p>
        </w:tc>
        <w:tc>
          <w:tcPr>
            <w:tcW w:w="1171" w:type="pct"/>
            <w:shd w:val="clear" w:color="auto" w:fill="auto"/>
            <w:noWrap/>
            <w:vAlign w:val="center"/>
          </w:tcPr>
          <w:p w14:paraId="2AC798B2" w14:textId="424B5039" w:rsidR="00E957F0" w:rsidRPr="00E04B11" w:rsidRDefault="00E957F0" w:rsidP="00E957F0">
            <w:pPr>
              <w:pStyle w:val="SonnotMetni"/>
              <w:ind w:hanging="10"/>
              <w:jc w:val="right"/>
              <w:rPr>
                <w:rFonts w:ascii="Arial" w:hAnsi="Arial" w:cs="Arial"/>
                <w:sz w:val="18"/>
              </w:rPr>
            </w:pPr>
            <w:r w:rsidRPr="00A5606A">
              <w:rPr>
                <w:rFonts w:ascii="Arial" w:hAnsi="Arial" w:cs="Arial"/>
                <w:sz w:val="18"/>
              </w:rPr>
              <w:t>3,35</w:t>
            </w:r>
          </w:p>
        </w:tc>
      </w:tr>
      <w:tr w:rsidR="00E957F0" w:rsidRPr="009128F0" w14:paraId="60D16149" w14:textId="77777777" w:rsidTr="005E2AB6">
        <w:trPr>
          <w:trHeight w:val="19"/>
        </w:trPr>
        <w:tc>
          <w:tcPr>
            <w:tcW w:w="1373" w:type="pct"/>
            <w:shd w:val="clear" w:color="auto" w:fill="auto"/>
            <w:noWrap/>
            <w:vAlign w:val="center"/>
          </w:tcPr>
          <w:p w14:paraId="2C9C7716" w14:textId="5E517CDD" w:rsidR="00E957F0" w:rsidRPr="009128F0" w:rsidRDefault="00E957F0" w:rsidP="00E957F0">
            <w:pPr>
              <w:pStyle w:val="SonnotMetni"/>
              <w:ind w:hanging="10"/>
              <w:rPr>
                <w:rFonts w:ascii="Arial" w:hAnsi="Arial" w:cs="Arial"/>
              </w:rPr>
            </w:pPr>
            <w:r w:rsidRPr="00A5606A">
              <w:rPr>
                <w:rFonts w:ascii="Arial" w:hAnsi="Arial" w:cs="Arial"/>
                <w:sz w:val="18"/>
              </w:rPr>
              <w:t>23 Mart 2018</w:t>
            </w:r>
          </w:p>
        </w:tc>
        <w:tc>
          <w:tcPr>
            <w:tcW w:w="722" w:type="pct"/>
            <w:shd w:val="clear" w:color="auto" w:fill="auto"/>
            <w:noWrap/>
            <w:vAlign w:val="center"/>
          </w:tcPr>
          <w:p w14:paraId="09914722" w14:textId="7730022C" w:rsidR="00E957F0" w:rsidRPr="009128F0" w:rsidRDefault="00E957F0" w:rsidP="00E957F0">
            <w:pPr>
              <w:pStyle w:val="SonnotMetni"/>
              <w:ind w:hanging="10"/>
              <w:jc w:val="right"/>
              <w:rPr>
                <w:rFonts w:ascii="Arial" w:hAnsi="Arial" w:cs="Arial"/>
              </w:rPr>
            </w:pPr>
            <w:r w:rsidRPr="00A5606A">
              <w:rPr>
                <w:rFonts w:ascii="Arial" w:hAnsi="Arial" w:cs="Arial"/>
                <w:sz w:val="18"/>
              </w:rPr>
              <w:t>200.000.000</w:t>
            </w:r>
          </w:p>
        </w:tc>
        <w:tc>
          <w:tcPr>
            <w:tcW w:w="623" w:type="pct"/>
            <w:shd w:val="clear" w:color="auto" w:fill="auto"/>
            <w:noWrap/>
            <w:vAlign w:val="center"/>
          </w:tcPr>
          <w:p w14:paraId="2562A969" w14:textId="07D054AA" w:rsidR="00E957F0" w:rsidRPr="009128F0" w:rsidRDefault="00E957F0" w:rsidP="00E957F0">
            <w:pPr>
              <w:pStyle w:val="SonnotMetni"/>
              <w:ind w:hanging="10"/>
              <w:jc w:val="right"/>
              <w:rPr>
                <w:rFonts w:ascii="Arial" w:hAnsi="Arial" w:cs="Arial"/>
              </w:rPr>
            </w:pPr>
            <w:r w:rsidRPr="00A5606A">
              <w:rPr>
                <w:rFonts w:ascii="Arial" w:hAnsi="Arial" w:cs="Arial"/>
                <w:sz w:val="18"/>
              </w:rPr>
              <w:t>TL</w:t>
            </w:r>
          </w:p>
        </w:tc>
        <w:tc>
          <w:tcPr>
            <w:tcW w:w="508" w:type="pct"/>
            <w:shd w:val="clear" w:color="auto" w:fill="auto"/>
            <w:noWrap/>
            <w:vAlign w:val="center"/>
          </w:tcPr>
          <w:p w14:paraId="5509F49D" w14:textId="5E4CA8D7" w:rsidR="00E957F0" w:rsidRPr="009128F0" w:rsidRDefault="00E957F0" w:rsidP="00E957F0">
            <w:pPr>
              <w:pStyle w:val="SonnotMetni"/>
              <w:ind w:hanging="10"/>
              <w:jc w:val="right"/>
              <w:rPr>
                <w:rFonts w:ascii="Arial" w:hAnsi="Arial" w:cs="Arial"/>
              </w:rPr>
            </w:pPr>
            <w:r w:rsidRPr="00A5606A">
              <w:rPr>
                <w:rFonts w:ascii="Arial" w:hAnsi="Arial" w:cs="Arial"/>
                <w:sz w:val="18"/>
              </w:rPr>
              <w:t>179 Gün</w:t>
            </w:r>
          </w:p>
        </w:tc>
        <w:tc>
          <w:tcPr>
            <w:tcW w:w="603" w:type="pct"/>
            <w:shd w:val="clear" w:color="auto" w:fill="000000" w:themeFill="text1"/>
            <w:noWrap/>
            <w:vAlign w:val="center"/>
          </w:tcPr>
          <w:p w14:paraId="79FA1235" w14:textId="77777777" w:rsidR="00E957F0" w:rsidRPr="009128F0" w:rsidRDefault="00E957F0" w:rsidP="00E957F0">
            <w:pPr>
              <w:pStyle w:val="SonnotMetni"/>
              <w:ind w:hanging="10"/>
              <w:jc w:val="right"/>
              <w:rPr>
                <w:rFonts w:ascii="Arial" w:hAnsi="Arial" w:cs="Arial"/>
              </w:rPr>
            </w:pPr>
          </w:p>
        </w:tc>
        <w:tc>
          <w:tcPr>
            <w:tcW w:w="1171" w:type="pct"/>
            <w:shd w:val="clear" w:color="auto" w:fill="auto"/>
            <w:noWrap/>
            <w:vAlign w:val="center"/>
          </w:tcPr>
          <w:p w14:paraId="09998008" w14:textId="3DF62AF4" w:rsidR="00E957F0" w:rsidRPr="009128F0" w:rsidRDefault="00E957F0" w:rsidP="00E957F0">
            <w:pPr>
              <w:pStyle w:val="SonnotMetni"/>
              <w:ind w:hanging="10"/>
              <w:jc w:val="right"/>
              <w:rPr>
                <w:rFonts w:ascii="Arial" w:hAnsi="Arial" w:cs="Arial"/>
              </w:rPr>
            </w:pPr>
            <w:r w:rsidRPr="00A5606A">
              <w:rPr>
                <w:rFonts w:ascii="Arial" w:hAnsi="Arial" w:cs="Arial"/>
                <w:sz w:val="18"/>
              </w:rPr>
              <w:t>6,38</w:t>
            </w:r>
          </w:p>
        </w:tc>
      </w:tr>
      <w:tr w:rsidR="00E957F0" w:rsidRPr="009128F0" w14:paraId="0BC5EB31" w14:textId="77777777" w:rsidTr="005E2AB6">
        <w:trPr>
          <w:trHeight w:val="19"/>
        </w:trPr>
        <w:tc>
          <w:tcPr>
            <w:tcW w:w="1373" w:type="pct"/>
            <w:shd w:val="clear" w:color="auto" w:fill="auto"/>
            <w:noWrap/>
            <w:vAlign w:val="center"/>
          </w:tcPr>
          <w:p w14:paraId="662148FA" w14:textId="77777777" w:rsidR="00E957F0" w:rsidRPr="00A5606A" w:rsidRDefault="00E957F0" w:rsidP="00E957F0">
            <w:pPr>
              <w:pStyle w:val="SonnotMetni"/>
              <w:ind w:hanging="10"/>
              <w:rPr>
                <w:rFonts w:ascii="Arial" w:hAnsi="Arial" w:cs="Arial"/>
                <w:sz w:val="18"/>
              </w:rPr>
            </w:pPr>
          </w:p>
        </w:tc>
        <w:tc>
          <w:tcPr>
            <w:tcW w:w="722" w:type="pct"/>
            <w:shd w:val="clear" w:color="auto" w:fill="auto"/>
            <w:noWrap/>
            <w:vAlign w:val="center"/>
          </w:tcPr>
          <w:p w14:paraId="25F97B49" w14:textId="77777777" w:rsidR="00E957F0" w:rsidRPr="00A5606A" w:rsidRDefault="00E957F0" w:rsidP="00E957F0">
            <w:pPr>
              <w:pStyle w:val="SonnotMetni"/>
              <w:ind w:hanging="10"/>
              <w:jc w:val="right"/>
              <w:rPr>
                <w:rFonts w:ascii="Arial" w:hAnsi="Arial" w:cs="Arial"/>
                <w:sz w:val="18"/>
              </w:rPr>
            </w:pPr>
          </w:p>
        </w:tc>
        <w:tc>
          <w:tcPr>
            <w:tcW w:w="623" w:type="pct"/>
            <w:shd w:val="clear" w:color="auto" w:fill="auto"/>
            <w:noWrap/>
            <w:vAlign w:val="center"/>
          </w:tcPr>
          <w:p w14:paraId="6EFB588A" w14:textId="77777777" w:rsidR="00E957F0" w:rsidRPr="00A5606A" w:rsidRDefault="00E957F0" w:rsidP="00E957F0">
            <w:pPr>
              <w:pStyle w:val="SonnotMetni"/>
              <w:ind w:hanging="10"/>
              <w:jc w:val="right"/>
              <w:rPr>
                <w:rFonts w:ascii="Arial" w:hAnsi="Arial" w:cs="Arial"/>
                <w:sz w:val="18"/>
              </w:rPr>
            </w:pPr>
          </w:p>
        </w:tc>
        <w:tc>
          <w:tcPr>
            <w:tcW w:w="508" w:type="pct"/>
            <w:shd w:val="clear" w:color="auto" w:fill="auto"/>
            <w:noWrap/>
            <w:vAlign w:val="center"/>
          </w:tcPr>
          <w:p w14:paraId="3B8088BD" w14:textId="77777777" w:rsidR="00E957F0" w:rsidRPr="00A5606A" w:rsidRDefault="00E957F0" w:rsidP="00E957F0">
            <w:pPr>
              <w:pStyle w:val="SonnotMetni"/>
              <w:ind w:hanging="10"/>
              <w:jc w:val="right"/>
              <w:rPr>
                <w:rFonts w:ascii="Arial" w:hAnsi="Arial" w:cs="Arial"/>
                <w:sz w:val="18"/>
              </w:rPr>
            </w:pPr>
          </w:p>
        </w:tc>
        <w:tc>
          <w:tcPr>
            <w:tcW w:w="603" w:type="pct"/>
            <w:shd w:val="clear" w:color="auto" w:fill="auto"/>
            <w:noWrap/>
            <w:vAlign w:val="center"/>
          </w:tcPr>
          <w:p w14:paraId="4D0A95FF" w14:textId="77777777" w:rsidR="00E957F0" w:rsidRPr="009128F0" w:rsidRDefault="00E957F0" w:rsidP="00E957F0">
            <w:pPr>
              <w:pStyle w:val="SonnotMetni"/>
              <w:ind w:hanging="10"/>
              <w:jc w:val="right"/>
              <w:rPr>
                <w:rFonts w:ascii="Arial" w:hAnsi="Arial" w:cs="Arial"/>
              </w:rPr>
            </w:pPr>
          </w:p>
        </w:tc>
        <w:tc>
          <w:tcPr>
            <w:tcW w:w="1171" w:type="pct"/>
            <w:shd w:val="clear" w:color="auto" w:fill="auto"/>
            <w:noWrap/>
            <w:vAlign w:val="center"/>
          </w:tcPr>
          <w:p w14:paraId="2A294196" w14:textId="77777777" w:rsidR="00E957F0" w:rsidRPr="00A5606A" w:rsidRDefault="00E957F0" w:rsidP="00E957F0">
            <w:pPr>
              <w:pStyle w:val="SonnotMetni"/>
              <w:ind w:hanging="10"/>
              <w:jc w:val="right"/>
              <w:rPr>
                <w:rFonts w:ascii="Arial" w:hAnsi="Arial" w:cs="Arial"/>
                <w:sz w:val="18"/>
              </w:rPr>
            </w:pPr>
          </w:p>
        </w:tc>
      </w:tr>
      <w:tr w:rsidR="00E957F0" w:rsidRPr="009128F0" w14:paraId="4AD24C90" w14:textId="77777777" w:rsidTr="005E2AB6">
        <w:trPr>
          <w:trHeight w:val="19"/>
        </w:trPr>
        <w:tc>
          <w:tcPr>
            <w:tcW w:w="1373" w:type="pct"/>
            <w:tcBorders>
              <w:top w:val="single" w:sz="4" w:space="0" w:color="auto"/>
            </w:tcBorders>
            <w:shd w:val="clear" w:color="auto" w:fill="auto"/>
            <w:noWrap/>
            <w:vAlign w:val="bottom"/>
          </w:tcPr>
          <w:p w14:paraId="5B8E1811" w14:textId="77777777" w:rsidR="00E957F0" w:rsidRPr="009128F0" w:rsidRDefault="00E957F0" w:rsidP="00E957F0">
            <w:pPr>
              <w:pStyle w:val="SonnotMetni"/>
              <w:ind w:left="-56" w:hanging="10"/>
              <w:rPr>
                <w:rFonts w:ascii="Arial" w:hAnsi="Arial" w:cs="Arial"/>
                <w:sz w:val="16"/>
                <w:szCs w:val="16"/>
              </w:rPr>
            </w:pPr>
            <w:r w:rsidRPr="009128F0">
              <w:rPr>
                <w:rFonts w:ascii="Arial" w:hAnsi="Arial" w:cs="Arial"/>
                <w:sz w:val="16"/>
                <w:szCs w:val="16"/>
                <w:vertAlign w:val="superscript"/>
              </w:rPr>
              <w:t xml:space="preserve">(*) </w:t>
            </w:r>
            <w:r w:rsidRPr="009128F0">
              <w:rPr>
                <w:rFonts w:ascii="Arial" w:hAnsi="Arial" w:cs="Arial"/>
                <w:sz w:val="16"/>
                <w:szCs w:val="16"/>
              </w:rPr>
              <w:t>Tam rakamları ifade etmektedir.</w:t>
            </w:r>
          </w:p>
        </w:tc>
        <w:tc>
          <w:tcPr>
            <w:tcW w:w="722" w:type="pct"/>
            <w:tcBorders>
              <w:top w:val="single" w:sz="4" w:space="0" w:color="auto"/>
            </w:tcBorders>
            <w:shd w:val="clear" w:color="auto" w:fill="auto"/>
            <w:noWrap/>
            <w:vAlign w:val="bottom"/>
          </w:tcPr>
          <w:p w14:paraId="753E2940" w14:textId="77777777" w:rsidR="00E957F0" w:rsidRPr="009128F0" w:rsidRDefault="00E957F0" w:rsidP="00E957F0">
            <w:pPr>
              <w:pStyle w:val="SonnotMetni"/>
              <w:ind w:hanging="10"/>
              <w:jc w:val="right"/>
              <w:rPr>
                <w:rFonts w:ascii="Arial" w:hAnsi="Arial" w:cs="Arial"/>
              </w:rPr>
            </w:pPr>
          </w:p>
        </w:tc>
        <w:tc>
          <w:tcPr>
            <w:tcW w:w="623" w:type="pct"/>
            <w:tcBorders>
              <w:top w:val="single" w:sz="4" w:space="0" w:color="auto"/>
            </w:tcBorders>
            <w:shd w:val="clear" w:color="auto" w:fill="auto"/>
            <w:noWrap/>
            <w:vAlign w:val="bottom"/>
          </w:tcPr>
          <w:p w14:paraId="6CC17DB9" w14:textId="77777777" w:rsidR="00E957F0" w:rsidRPr="009128F0" w:rsidRDefault="00E957F0" w:rsidP="00E957F0">
            <w:pPr>
              <w:pStyle w:val="SonnotMetni"/>
              <w:ind w:hanging="10"/>
              <w:jc w:val="right"/>
              <w:rPr>
                <w:rFonts w:ascii="Arial" w:hAnsi="Arial" w:cs="Arial"/>
              </w:rPr>
            </w:pPr>
          </w:p>
        </w:tc>
        <w:tc>
          <w:tcPr>
            <w:tcW w:w="508" w:type="pct"/>
            <w:tcBorders>
              <w:top w:val="single" w:sz="4" w:space="0" w:color="auto"/>
            </w:tcBorders>
            <w:shd w:val="clear" w:color="auto" w:fill="auto"/>
            <w:noWrap/>
            <w:vAlign w:val="bottom"/>
          </w:tcPr>
          <w:p w14:paraId="56011D9D" w14:textId="77777777" w:rsidR="00E957F0" w:rsidRPr="009128F0" w:rsidRDefault="00E957F0" w:rsidP="00E957F0">
            <w:pPr>
              <w:pStyle w:val="SonnotMetni"/>
              <w:ind w:hanging="10"/>
              <w:jc w:val="right"/>
              <w:rPr>
                <w:rFonts w:ascii="Arial" w:hAnsi="Arial" w:cs="Arial"/>
              </w:rPr>
            </w:pPr>
          </w:p>
        </w:tc>
        <w:tc>
          <w:tcPr>
            <w:tcW w:w="603" w:type="pct"/>
            <w:tcBorders>
              <w:top w:val="single" w:sz="4" w:space="0" w:color="auto"/>
            </w:tcBorders>
            <w:shd w:val="clear" w:color="auto" w:fill="auto"/>
            <w:noWrap/>
            <w:vAlign w:val="bottom"/>
          </w:tcPr>
          <w:p w14:paraId="03D9F02C" w14:textId="77777777" w:rsidR="00E957F0" w:rsidRPr="009128F0" w:rsidRDefault="00E957F0" w:rsidP="00E957F0">
            <w:pPr>
              <w:pStyle w:val="SonnotMetni"/>
              <w:ind w:hanging="10"/>
              <w:jc w:val="right"/>
              <w:rPr>
                <w:rFonts w:ascii="Arial" w:hAnsi="Arial" w:cs="Arial"/>
              </w:rPr>
            </w:pPr>
          </w:p>
        </w:tc>
        <w:tc>
          <w:tcPr>
            <w:tcW w:w="1171" w:type="pct"/>
            <w:tcBorders>
              <w:top w:val="single" w:sz="4" w:space="0" w:color="auto"/>
            </w:tcBorders>
            <w:shd w:val="clear" w:color="auto" w:fill="auto"/>
            <w:noWrap/>
            <w:vAlign w:val="bottom"/>
          </w:tcPr>
          <w:p w14:paraId="5ADF7D2F" w14:textId="77777777" w:rsidR="00E957F0" w:rsidRPr="009128F0" w:rsidRDefault="00E957F0" w:rsidP="00E957F0">
            <w:pPr>
              <w:pStyle w:val="SonnotMetni"/>
              <w:ind w:hanging="10"/>
              <w:jc w:val="right"/>
              <w:rPr>
                <w:rFonts w:ascii="Arial" w:hAnsi="Arial" w:cs="Arial"/>
              </w:rPr>
            </w:pPr>
          </w:p>
        </w:tc>
      </w:tr>
    </w:tbl>
    <w:p w14:paraId="00D01E03" w14:textId="77777777" w:rsidR="000D6E5B" w:rsidRPr="009128F0" w:rsidRDefault="000D6E5B" w:rsidP="003F45C2">
      <w:pPr>
        <w:pStyle w:val="ListeParagraf"/>
        <w:numPr>
          <w:ilvl w:val="0"/>
          <w:numId w:val="21"/>
        </w:numPr>
        <w:spacing w:before="120" w:after="120"/>
        <w:ind w:left="0" w:hanging="567"/>
        <w:jc w:val="both"/>
        <w:rPr>
          <w:rFonts w:ascii="Arial" w:hAnsi="Arial" w:cs="Arial"/>
          <w:b/>
          <w:color w:val="000000" w:themeColor="text1"/>
          <w:sz w:val="20"/>
          <w:szCs w:val="20"/>
        </w:rPr>
      </w:pPr>
      <w:r w:rsidRPr="009128F0">
        <w:rPr>
          <w:rFonts w:ascii="Arial" w:hAnsi="Arial" w:cs="Arial"/>
          <w:b/>
          <w:color w:val="000000" w:themeColor="text1"/>
          <w:sz w:val="20"/>
          <w:szCs w:val="20"/>
        </w:rPr>
        <w:t>İhraç edilen menkul kıymetlere ilişkin özet t</w:t>
      </w:r>
      <w:r>
        <w:rPr>
          <w:rFonts w:ascii="Arial" w:hAnsi="Arial" w:cs="Arial"/>
          <w:b/>
          <w:color w:val="000000" w:themeColor="text1"/>
          <w:sz w:val="20"/>
          <w:szCs w:val="20"/>
        </w:rPr>
        <w:t>a</w:t>
      </w:r>
      <w:r w:rsidRPr="009128F0">
        <w:rPr>
          <w:rFonts w:ascii="Arial" w:hAnsi="Arial" w:cs="Arial"/>
          <w:b/>
          <w:color w:val="000000" w:themeColor="text1"/>
          <w:sz w:val="20"/>
          <w:szCs w:val="20"/>
        </w:rPr>
        <w:t xml:space="preserve">blo: </w:t>
      </w:r>
    </w:p>
    <w:tbl>
      <w:tblPr>
        <w:tblW w:w="5007" w:type="pct"/>
        <w:tblLook w:val="0000" w:firstRow="0" w:lastRow="0" w:firstColumn="0" w:lastColumn="0" w:noHBand="0" w:noVBand="0"/>
      </w:tblPr>
      <w:tblGrid>
        <w:gridCol w:w="6403"/>
        <w:gridCol w:w="1394"/>
        <w:gridCol w:w="1288"/>
      </w:tblGrid>
      <w:tr w:rsidR="000D6E5B" w:rsidRPr="009128F0" w14:paraId="5CD90689" w14:textId="77777777" w:rsidTr="00247A64">
        <w:trPr>
          <w:trHeight w:val="227"/>
        </w:trPr>
        <w:tc>
          <w:tcPr>
            <w:tcW w:w="3524" w:type="pct"/>
            <w:tcBorders>
              <w:top w:val="single" w:sz="4" w:space="0" w:color="auto"/>
              <w:bottom w:val="single" w:sz="4" w:space="0" w:color="auto"/>
            </w:tcBorders>
            <w:vAlign w:val="bottom"/>
          </w:tcPr>
          <w:p w14:paraId="4B1C0991" w14:textId="77777777" w:rsidR="000D6E5B" w:rsidRPr="009128F0" w:rsidRDefault="000D6E5B" w:rsidP="007B22FF">
            <w:pPr>
              <w:tabs>
                <w:tab w:val="left" w:pos="714"/>
              </w:tabs>
              <w:rPr>
                <w:rFonts w:ascii="Arial" w:hAnsi="Arial" w:cs="Arial"/>
                <w:b/>
                <w:bCs/>
                <w:color w:val="000000" w:themeColor="text1"/>
                <w:sz w:val="18"/>
                <w:szCs w:val="18"/>
              </w:rPr>
            </w:pPr>
          </w:p>
        </w:tc>
        <w:tc>
          <w:tcPr>
            <w:tcW w:w="1476" w:type="pct"/>
            <w:gridSpan w:val="2"/>
            <w:tcBorders>
              <w:top w:val="single" w:sz="4" w:space="0" w:color="auto"/>
              <w:bottom w:val="single" w:sz="4" w:space="0" w:color="auto"/>
            </w:tcBorders>
            <w:vAlign w:val="bottom"/>
          </w:tcPr>
          <w:p w14:paraId="0DA7ED86" w14:textId="77777777" w:rsidR="000D6E5B" w:rsidRPr="009128F0" w:rsidRDefault="000D6E5B" w:rsidP="007B22FF">
            <w:pPr>
              <w:jc w:val="center"/>
              <w:rPr>
                <w:rFonts w:ascii="Arial" w:hAnsi="Arial" w:cs="Arial"/>
                <w:b/>
                <w:color w:val="000000" w:themeColor="text1"/>
                <w:sz w:val="18"/>
                <w:szCs w:val="18"/>
              </w:rPr>
            </w:pPr>
            <w:r w:rsidRPr="009128F0">
              <w:rPr>
                <w:rFonts w:ascii="Arial" w:hAnsi="Arial" w:cs="Arial"/>
                <w:b/>
                <w:color w:val="000000" w:themeColor="text1"/>
                <w:sz w:val="18"/>
                <w:szCs w:val="18"/>
              </w:rPr>
              <w:t>Cari Dönem</w:t>
            </w:r>
          </w:p>
        </w:tc>
      </w:tr>
      <w:tr w:rsidR="000D6E5B" w:rsidRPr="009128F0" w14:paraId="4CAE389A" w14:textId="77777777" w:rsidTr="00247A64">
        <w:trPr>
          <w:trHeight w:val="227"/>
        </w:trPr>
        <w:tc>
          <w:tcPr>
            <w:tcW w:w="3524" w:type="pct"/>
            <w:tcBorders>
              <w:top w:val="single" w:sz="4" w:space="0" w:color="auto"/>
              <w:bottom w:val="single" w:sz="4" w:space="0" w:color="auto"/>
            </w:tcBorders>
            <w:vAlign w:val="bottom"/>
          </w:tcPr>
          <w:p w14:paraId="0CDC8AAB" w14:textId="77777777" w:rsidR="000D6E5B" w:rsidRPr="009128F0" w:rsidRDefault="000D6E5B" w:rsidP="007B22FF">
            <w:pPr>
              <w:rPr>
                <w:rFonts w:ascii="Arial" w:hAnsi="Arial" w:cs="Arial"/>
                <w:b/>
                <w:bCs/>
                <w:color w:val="000000" w:themeColor="text1"/>
                <w:sz w:val="18"/>
                <w:szCs w:val="18"/>
              </w:rPr>
            </w:pPr>
          </w:p>
        </w:tc>
        <w:tc>
          <w:tcPr>
            <w:tcW w:w="767" w:type="pct"/>
            <w:tcBorders>
              <w:top w:val="single" w:sz="4" w:space="0" w:color="auto"/>
              <w:bottom w:val="single" w:sz="4" w:space="0" w:color="auto"/>
            </w:tcBorders>
            <w:vAlign w:val="bottom"/>
          </w:tcPr>
          <w:p w14:paraId="03C06DE2" w14:textId="77777777" w:rsidR="000D6E5B" w:rsidRPr="009128F0" w:rsidRDefault="000D6E5B" w:rsidP="007B22FF">
            <w:pPr>
              <w:ind w:right="-41"/>
              <w:jc w:val="right"/>
              <w:rPr>
                <w:rFonts w:ascii="Arial" w:hAnsi="Arial" w:cs="Arial"/>
                <w:b/>
                <w:color w:val="000000" w:themeColor="text1"/>
                <w:sz w:val="18"/>
                <w:szCs w:val="18"/>
              </w:rPr>
            </w:pPr>
            <w:r w:rsidRPr="009128F0">
              <w:rPr>
                <w:rFonts w:ascii="Arial" w:hAnsi="Arial" w:cs="Arial"/>
                <w:b/>
                <w:color w:val="000000" w:themeColor="text1"/>
                <w:sz w:val="18"/>
                <w:szCs w:val="18"/>
              </w:rPr>
              <w:t>TP</w:t>
            </w:r>
          </w:p>
        </w:tc>
        <w:tc>
          <w:tcPr>
            <w:tcW w:w="709" w:type="pct"/>
            <w:tcBorders>
              <w:top w:val="single" w:sz="4" w:space="0" w:color="auto"/>
              <w:bottom w:val="single" w:sz="4" w:space="0" w:color="auto"/>
            </w:tcBorders>
            <w:vAlign w:val="bottom"/>
          </w:tcPr>
          <w:p w14:paraId="08442D94" w14:textId="77777777" w:rsidR="000D6E5B" w:rsidRPr="009128F0" w:rsidRDefault="000D6E5B" w:rsidP="007B22FF">
            <w:pPr>
              <w:ind w:right="-41"/>
              <w:jc w:val="right"/>
              <w:rPr>
                <w:rFonts w:ascii="Arial" w:hAnsi="Arial" w:cs="Arial"/>
                <w:b/>
                <w:color w:val="000000" w:themeColor="text1"/>
                <w:sz w:val="18"/>
                <w:szCs w:val="18"/>
              </w:rPr>
            </w:pPr>
            <w:r w:rsidRPr="009128F0">
              <w:rPr>
                <w:rFonts w:ascii="Arial" w:hAnsi="Arial" w:cs="Arial"/>
                <w:b/>
                <w:color w:val="000000" w:themeColor="text1"/>
                <w:sz w:val="18"/>
                <w:szCs w:val="18"/>
              </w:rPr>
              <w:t>YP</w:t>
            </w:r>
          </w:p>
        </w:tc>
      </w:tr>
      <w:tr w:rsidR="000D6E5B" w:rsidRPr="009128F0" w14:paraId="0262F1F6" w14:textId="77777777" w:rsidTr="00247A64">
        <w:trPr>
          <w:trHeight w:val="95"/>
        </w:trPr>
        <w:tc>
          <w:tcPr>
            <w:tcW w:w="3524" w:type="pct"/>
            <w:tcBorders>
              <w:top w:val="single" w:sz="4" w:space="0" w:color="auto"/>
            </w:tcBorders>
            <w:vAlign w:val="bottom"/>
          </w:tcPr>
          <w:p w14:paraId="52BE4449" w14:textId="77777777" w:rsidR="000D6E5B" w:rsidRPr="009128F0" w:rsidRDefault="000D6E5B" w:rsidP="007B22FF">
            <w:pPr>
              <w:rPr>
                <w:rFonts w:ascii="Arial" w:hAnsi="Arial" w:cs="Arial"/>
                <w:b/>
                <w:bCs/>
                <w:color w:val="000000" w:themeColor="text1"/>
                <w:sz w:val="18"/>
                <w:szCs w:val="18"/>
              </w:rPr>
            </w:pPr>
          </w:p>
        </w:tc>
        <w:tc>
          <w:tcPr>
            <w:tcW w:w="767" w:type="pct"/>
            <w:tcBorders>
              <w:top w:val="single" w:sz="4" w:space="0" w:color="auto"/>
            </w:tcBorders>
            <w:vAlign w:val="bottom"/>
          </w:tcPr>
          <w:p w14:paraId="684E8447" w14:textId="77777777" w:rsidR="000D6E5B" w:rsidRPr="009128F0" w:rsidRDefault="000D6E5B" w:rsidP="007B22FF">
            <w:pPr>
              <w:ind w:right="-41"/>
              <w:jc w:val="right"/>
              <w:rPr>
                <w:rFonts w:ascii="Arial" w:hAnsi="Arial" w:cs="Arial"/>
                <w:b/>
                <w:color w:val="000000" w:themeColor="text1"/>
                <w:sz w:val="18"/>
                <w:szCs w:val="18"/>
              </w:rPr>
            </w:pPr>
          </w:p>
        </w:tc>
        <w:tc>
          <w:tcPr>
            <w:tcW w:w="709" w:type="pct"/>
            <w:tcBorders>
              <w:top w:val="single" w:sz="4" w:space="0" w:color="auto"/>
            </w:tcBorders>
            <w:vAlign w:val="bottom"/>
          </w:tcPr>
          <w:p w14:paraId="273576E1" w14:textId="77777777" w:rsidR="000D6E5B" w:rsidRPr="009128F0" w:rsidRDefault="000D6E5B" w:rsidP="007B22FF">
            <w:pPr>
              <w:ind w:right="-41"/>
              <w:jc w:val="right"/>
              <w:rPr>
                <w:rFonts w:ascii="Arial" w:hAnsi="Arial" w:cs="Arial"/>
                <w:b/>
                <w:color w:val="000000" w:themeColor="text1"/>
                <w:sz w:val="18"/>
                <w:szCs w:val="18"/>
              </w:rPr>
            </w:pPr>
          </w:p>
        </w:tc>
      </w:tr>
      <w:tr w:rsidR="006D7512" w:rsidRPr="009128F0" w14:paraId="7EC3184D" w14:textId="77777777" w:rsidTr="004C4DD1">
        <w:trPr>
          <w:trHeight w:val="227"/>
        </w:trPr>
        <w:tc>
          <w:tcPr>
            <w:tcW w:w="3524" w:type="pct"/>
            <w:vAlign w:val="bottom"/>
          </w:tcPr>
          <w:p w14:paraId="28E925C9" w14:textId="77777777" w:rsidR="006D7512" w:rsidRPr="009128F0" w:rsidRDefault="006D7512" w:rsidP="006D7512">
            <w:pPr>
              <w:pStyle w:val="SonnotMetni"/>
              <w:ind w:hanging="5"/>
              <w:rPr>
                <w:rFonts w:ascii="Arial" w:hAnsi="Arial" w:cs="Arial"/>
                <w:color w:val="000000" w:themeColor="text1"/>
                <w:sz w:val="18"/>
                <w:szCs w:val="18"/>
              </w:rPr>
            </w:pPr>
            <w:r w:rsidRPr="009128F0">
              <w:rPr>
                <w:rFonts w:ascii="Arial" w:hAnsi="Arial" w:cs="Arial"/>
                <w:color w:val="000000" w:themeColor="text1"/>
                <w:sz w:val="18"/>
                <w:szCs w:val="18"/>
              </w:rPr>
              <w:t>Kira Sertifikaları</w:t>
            </w:r>
          </w:p>
        </w:tc>
        <w:tc>
          <w:tcPr>
            <w:tcW w:w="767" w:type="pct"/>
          </w:tcPr>
          <w:p w14:paraId="135B6B70" w14:textId="5BEE4572" w:rsidR="006D7512" w:rsidRPr="009128F0" w:rsidRDefault="006D7512" w:rsidP="006D7512">
            <w:pPr>
              <w:ind w:right="-41"/>
              <w:jc w:val="right"/>
              <w:rPr>
                <w:rFonts w:ascii="Arial" w:eastAsia="Arial Unicode MS" w:hAnsi="Arial" w:cs="Arial"/>
                <w:iCs/>
                <w:color w:val="000000" w:themeColor="text1"/>
                <w:sz w:val="18"/>
                <w:szCs w:val="18"/>
              </w:rPr>
            </w:pPr>
            <w:r w:rsidRPr="006D7512">
              <w:rPr>
                <w:rFonts w:ascii="Arial" w:eastAsia="Arial Unicode MS" w:hAnsi="Arial" w:cs="Arial"/>
                <w:iCs/>
                <w:color w:val="000000" w:themeColor="text1"/>
                <w:sz w:val="18"/>
                <w:szCs w:val="18"/>
              </w:rPr>
              <w:t xml:space="preserve">597.279 </w:t>
            </w:r>
          </w:p>
        </w:tc>
        <w:tc>
          <w:tcPr>
            <w:tcW w:w="709" w:type="pct"/>
          </w:tcPr>
          <w:p w14:paraId="353562E2" w14:textId="6537634E" w:rsidR="006D7512" w:rsidRPr="006D7512" w:rsidRDefault="006D7512" w:rsidP="006D7512">
            <w:pPr>
              <w:ind w:right="-41"/>
              <w:jc w:val="right"/>
              <w:rPr>
                <w:rFonts w:ascii="Arial" w:eastAsia="Arial Unicode MS" w:hAnsi="Arial" w:cs="Arial"/>
                <w:iCs/>
                <w:color w:val="000000" w:themeColor="text1"/>
                <w:sz w:val="18"/>
                <w:szCs w:val="18"/>
              </w:rPr>
            </w:pPr>
            <w:r w:rsidRPr="006D7512">
              <w:rPr>
                <w:rFonts w:ascii="Arial" w:eastAsia="Arial Unicode MS" w:hAnsi="Arial" w:cs="Arial"/>
                <w:iCs/>
                <w:color w:val="000000" w:themeColor="text1"/>
                <w:sz w:val="18"/>
                <w:szCs w:val="18"/>
              </w:rPr>
              <w:t xml:space="preserve">1.359.484 </w:t>
            </w:r>
          </w:p>
        </w:tc>
      </w:tr>
      <w:tr w:rsidR="000D6E5B" w:rsidRPr="009128F0" w14:paraId="764BBBE3" w14:textId="77777777" w:rsidTr="00247A64">
        <w:trPr>
          <w:trHeight w:val="227"/>
        </w:trPr>
        <w:tc>
          <w:tcPr>
            <w:tcW w:w="3524" w:type="pct"/>
            <w:vAlign w:val="bottom"/>
          </w:tcPr>
          <w:p w14:paraId="1D8848FF" w14:textId="77777777" w:rsidR="000D6E5B" w:rsidRPr="009128F0" w:rsidRDefault="000D6E5B" w:rsidP="007B22FF">
            <w:pPr>
              <w:pStyle w:val="SonnotMetni"/>
              <w:ind w:hanging="5"/>
              <w:rPr>
                <w:rFonts w:ascii="Arial" w:hAnsi="Arial" w:cs="Arial"/>
                <w:color w:val="000000" w:themeColor="text1"/>
                <w:sz w:val="18"/>
                <w:szCs w:val="18"/>
              </w:rPr>
            </w:pPr>
          </w:p>
        </w:tc>
        <w:tc>
          <w:tcPr>
            <w:tcW w:w="767" w:type="pct"/>
            <w:vAlign w:val="bottom"/>
          </w:tcPr>
          <w:p w14:paraId="10651E67" w14:textId="77777777" w:rsidR="000D6E5B" w:rsidRPr="009128F0" w:rsidRDefault="000D6E5B" w:rsidP="007B22FF">
            <w:pPr>
              <w:ind w:right="-41"/>
              <w:jc w:val="right"/>
              <w:rPr>
                <w:rFonts w:ascii="Arial" w:eastAsia="Arial Unicode MS" w:hAnsi="Arial" w:cs="Arial"/>
                <w:iCs/>
                <w:color w:val="000000" w:themeColor="text1"/>
                <w:sz w:val="18"/>
                <w:szCs w:val="18"/>
              </w:rPr>
            </w:pPr>
          </w:p>
        </w:tc>
        <w:tc>
          <w:tcPr>
            <w:tcW w:w="709" w:type="pct"/>
            <w:vAlign w:val="bottom"/>
          </w:tcPr>
          <w:p w14:paraId="124C1F00" w14:textId="77777777" w:rsidR="000D6E5B" w:rsidRPr="009128F0" w:rsidRDefault="000D6E5B" w:rsidP="007B22FF">
            <w:pPr>
              <w:ind w:right="-41"/>
              <w:jc w:val="right"/>
              <w:rPr>
                <w:rFonts w:ascii="Arial" w:hAnsi="Arial" w:cs="Arial"/>
                <w:color w:val="000000" w:themeColor="text1"/>
                <w:sz w:val="18"/>
                <w:szCs w:val="18"/>
              </w:rPr>
            </w:pPr>
          </w:p>
        </w:tc>
      </w:tr>
      <w:tr w:rsidR="006D7512" w:rsidRPr="009128F0" w14:paraId="2CA7F37A" w14:textId="77777777" w:rsidTr="004C4DD1">
        <w:trPr>
          <w:trHeight w:val="227"/>
        </w:trPr>
        <w:tc>
          <w:tcPr>
            <w:tcW w:w="3524" w:type="pct"/>
            <w:tcBorders>
              <w:top w:val="single" w:sz="4" w:space="0" w:color="auto"/>
              <w:bottom w:val="double" w:sz="4" w:space="0" w:color="auto"/>
            </w:tcBorders>
            <w:vAlign w:val="bottom"/>
          </w:tcPr>
          <w:p w14:paraId="5273E282" w14:textId="77777777" w:rsidR="006D7512" w:rsidRPr="009128F0" w:rsidRDefault="006D7512" w:rsidP="006D7512">
            <w:pPr>
              <w:ind w:hanging="33"/>
              <w:rPr>
                <w:rFonts w:ascii="Arial" w:hAnsi="Arial" w:cs="Arial"/>
                <w:b/>
                <w:color w:val="000000" w:themeColor="text1"/>
                <w:sz w:val="18"/>
                <w:szCs w:val="18"/>
              </w:rPr>
            </w:pPr>
            <w:r w:rsidRPr="009128F0">
              <w:rPr>
                <w:rFonts w:ascii="Arial" w:hAnsi="Arial" w:cs="Arial"/>
                <w:b/>
                <w:color w:val="000000" w:themeColor="text1"/>
                <w:sz w:val="18"/>
                <w:szCs w:val="18"/>
              </w:rPr>
              <w:t xml:space="preserve">Toplam </w:t>
            </w:r>
          </w:p>
        </w:tc>
        <w:tc>
          <w:tcPr>
            <w:tcW w:w="767" w:type="pct"/>
            <w:tcBorders>
              <w:top w:val="single" w:sz="4" w:space="0" w:color="auto"/>
              <w:bottom w:val="double" w:sz="4" w:space="0" w:color="auto"/>
            </w:tcBorders>
          </w:tcPr>
          <w:p w14:paraId="42C5768F" w14:textId="66B714F4" w:rsidR="006D7512" w:rsidRPr="005857C4" w:rsidRDefault="006D7512" w:rsidP="006D7512">
            <w:pPr>
              <w:ind w:right="-41"/>
              <w:jc w:val="right"/>
              <w:rPr>
                <w:rFonts w:ascii="Arial" w:eastAsia="Arial Unicode MS" w:hAnsi="Arial" w:cs="Arial"/>
                <w:b/>
                <w:iCs/>
                <w:color w:val="000000" w:themeColor="text1"/>
                <w:sz w:val="18"/>
                <w:szCs w:val="18"/>
              </w:rPr>
            </w:pPr>
            <w:r w:rsidRPr="006D7512">
              <w:rPr>
                <w:rFonts w:ascii="Arial" w:eastAsia="Arial Unicode MS" w:hAnsi="Arial" w:cs="Arial"/>
                <w:b/>
                <w:iCs/>
                <w:color w:val="000000" w:themeColor="text1"/>
                <w:sz w:val="18"/>
                <w:szCs w:val="18"/>
              </w:rPr>
              <w:t xml:space="preserve">597.279 </w:t>
            </w:r>
          </w:p>
        </w:tc>
        <w:tc>
          <w:tcPr>
            <w:tcW w:w="709" w:type="pct"/>
            <w:tcBorders>
              <w:top w:val="single" w:sz="4" w:space="0" w:color="auto"/>
              <w:bottom w:val="double" w:sz="4" w:space="0" w:color="auto"/>
            </w:tcBorders>
          </w:tcPr>
          <w:p w14:paraId="2C6223EB" w14:textId="724E4C61" w:rsidR="006D7512" w:rsidRPr="005857C4" w:rsidRDefault="006D7512" w:rsidP="006D7512">
            <w:pPr>
              <w:ind w:right="-41"/>
              <w:jc w:val="right"/>
              <w:rPr>
                <w:rFonts w:ascii="Arial" w:eastAsia="Arial Unicode MS" w:hAnsi="Arial" w:cs="Arial"/>
                <w:b/>
                <w:iCs/>
                <w:color w:val="000000" w:themeColor="text1"/>
                <w:sz w:val="18"/>
                <w:szCs w:val="18"/>
              </w:rPr>
            </w:pPr>
            <w:r w:rsidRPr="006D7512">
              <w:rPr>
                <w:rFonts w:ascii="Arial" w:eastAsia="Arial Unicode MS" w:hAnsi="Arial" w:cs="Arial"/>
                <w:b/>
                <w:iCs/>
                <w:color w:val="000000" w:themeColor="text1"/>
                <w:sz w:val="18"/>
                <w:szCs w:val="18"/>
              </w:rPr>
              <w:t xml:space="preserve">1.359.484 </w:t>
            </w:r>
          </w:p>
        </w:tc>
      </w:tr>
    </w:tbl>
    <w:p w14:paraId="21283499" w14:textId="6196B39F" w:rsidR="000D6E5B" w:rsidRDefault="000D6E5B" w:rsidP="000D6E5B">
      <w:pPr>
        <w:ind w:left="-574"/>
        <w:jc w:val="both"/>
        <w:rPr>
          <w:rFonts w:ascii="Arial" w:hAnsi="Arial" w:cs="Arial"/>
          <w:b/>
          <w:sz w:val="20"/>
          <w:szCs w:val="20"/>
        </w:rPr>
      </w:pPr>
    </w:p>
    <w:tbl>
      <w:tblPr>
        <w:tblW w:w="5000" w:type="pct"/>
        <w:tblLook w:val="0000" w:firstRow="0" w:lastRow="0" w:firstColumn="0" w:lastColumn="0" w:noHBand="0" w:noVBand="0"/>
      </w:tblPr>
      <w:tblGrid>
        <w:gridCol w:w="6423"/>
        <w:gridCol w:w="1412"/>
        <w:gridCol w:w="1237"/>
      </w:tblGrid>
      <w:tr w:rsidR="000D6E5B" w:rsidRPr="009128F0" w14:paraId="68300369" w14:textId="77777777" w:rsidTr="000D6E5B">
        <w:trPr>
          <w:trHeight w:val="227"/>
        </w:trPr>
        <w:tc>
          <w:tcPr>
            <w:tcW w:w="3540" w:type="pct"/>
            <w:tcBorders>
              <w:top w:val="single" w:sz="4" w:space="0" w:color="auto"/>
              <w:bottom w:val="single" w:sz="4" w:space="0" w:color="auto"/>
            </w:tcBorders>
            <w:vAlign w:val="bottom"/>
          </w:tcPr>
          <w:p w14:paraId="4B412543" w14:textId="77777777" w:rsidR="000D6E5B" w:rsidRPr="009128F0" w:rsidRDefault="000D6E5B" w:rsidP="007B22FF">
            <w:pPr>
              <w:tabs>
                <w:tab w:val="left" w:pos="714"/>
              </w:tabs>
              <w:rPr>
                <w:rFonts w:ascii="Arial" w:hAnsi="Arial" w:cs="Arial"/>
                <w:b/>
                <w:bCs/>
                <w:color w:val="000000" w:themeColor="text1"/>
                <w:sz w:val="18"/>
                <w:szCs w:val="18"/>
              </w:rPr>
            </w:pPr>
          </w:p>
        </w:tc>
        <w:tc>
          <w:tcPr>
            <w:tcW w:w="1460" w:type="pct"/>
            <w:gridSpan w:val="2"/>
            <w:tcBorders>
              <w:top w:val="single" w:sz="4" w:space="0" w:color="auto"/>
              <w:bottom w:val="single" w:sz="4" w:space="0" w:color="auto"/>
            </w:tcBorders>
            <w:vAlign w:val="bottom"/>
          </w:tcPr>
          <w:p w14:paraId="218E3911" w14:textId="77777777" w:rsidR="000D6E5B" w:rsidRPr="009128F0" w:rsidRDefault="000D6E5B" w:rsidP="007B22FF">
            <w:pPr>
              <w:jc w:val="center"/>
              <w:rPr>
                <w:rFonts w:ascii="Arial" w:hAnsi="Arial" w:cs="Arial"/>
                <w:b/>
                <w:color w:val="000000" w:themeColor="text1"/>
                <w:sz w:val="18"/>
                <w:szCs w:val="18"/>
              </w:rPr>
            </w:pPr>
            <w:r w:rsidRPr="009128F0">
              <w:rPr>
                <w:rFonts w:ascii="Arial" w:hAnsi="Arial" w:cs="Arial"/>
                <w:b/>
                <w:color w:val="000000" w:themeColor="text1"/>
                <w:sz w:val="18"/>
                <w:szCs w:val="18"/>
              </w:rPr>
              <w:t>Önceki Dönem</w:t>
            </w:r>
          </w:p>
        </w:tc>
      </w:tr>
      <w:tr w:rsidR="000D6E5B" w:rsidRPr="009128F0" w14:paraId="35047AFC" w14:textId="77777777" w:rsidTr="000D6E5B">
        <w:trPr>
          <w:trHeight w:val="227"/>
        </w:trPr>
        <w:tc>
          <w:tcPr>
            <w:tcW w:w="3540" w:type="pct"/>
            <w:tcBorders>
              <w:top w:val="single" w:sz="4" w:space="0" w:color="auto"/>
              <w:bottom w:val="single" w:sz="4" w:space="0" w:color="auto"/>
            </w:tcBorders>
            <w:vAlign w:val="bottom"/>
          </w:tcPr>
          <w:p w14:paraId="14FFC2DE" w14:textId="77777777" w:rsidR="000D6E5B" w:rsidRPr="009128F0" w:rsidRDefault="000D6E5B" w:rsidP="007B22FF">
            <w:pPr>
              <w:rPr>
                <w:rFonts w:ascii="Arial" w:hAnsi="Arial" w:cs="Arial"/>
                <w:b/>
                <w:bCs/>
                <w:color w:val="000000" w:themeColor="text1"/>
                <w:sz w:val="18"/>
                <w:szCs w:val="18"/>
              </w:rPr>
            </w:pPr>
          </w:p>
        </w:tc>
        <w:tc>
          <w:tcPr>
            <w:tcW w:w="778" w:type="pct"/>
            <w:tcBorders>
              <w:top w:val="single" w:sz="4" w:space="0" w:color="auto"/>
              <w:bottom w:val="single" w:sz="4" w:space="0" w:color="auto"/>
            </w:tcBorders>
            <w:vAlign w:val="bottom"/>
          </w:tcPr>
          <w:p w14:paraId="250FF7BB" w14:textId="77777777" w:rsidR="000D6E5B" w:rsidRPr="009128F0" w:rsidRDefault="000D6E5B" w:rsidP="007B22FF">
            <w:pPr>
              <w:ind w:right="-41"/>
              <w:jc w:val="right"/>
              <w:rPr>
                <w:rFonts w:ascii="Arial" w:hAnsi="Arial" w:cs="Arial"/>
                <w:b/>
                <w:color w:val="000000" w:themeColor="text1"/>
                <w:sz w:val="18"/>
                <w:szCs w:val="18"/>
              </w:rPr>
            </w:pPr>
            <w:r w:rsidRPr="009128F0">
              <w:rPr>
                <w:rFonts w:ascii="Arial" w:hAnsi="Arial" w:cs="Arial"/>
                <w:b/>
                <w:color w:val="000000" w:themeColor="text1"/>
                <w:sz w:val="18"/>
                <w:szCs w:val="18"/>
              </w:rPr>
              <w:t>TP</w:t>
            </w:r>
          </w:p>
        </w:tc>
        <w:tc>
          <w:tcPr>
            <w:tcW w:w="682" w:type="pct"/>
            <w:tcBorders>
              <w:top w:val="single" w:sz="4" w:space="0" w:color="auto"/>
              <w:bottom w:val="single" w:sz="4" w:space="0" w:color="auto"/>
            </w:tcBorders>
            <w:vAlign w:val="bottom"/>
          </w:tcPr>
          <w:p w14:paraId="709F942D" w14:textId="77777777" w:rsidR="000D6E5B" w:rsidRPr="009128F0" w:rsidRDefault="000D6E5B" w:rsidP="007B22FF">
            <w:pPr>
              <w:ind w:right="-41"/>
              <w:jc w:val="right"/>
              <w:rPr>
                <w:rFonts w:ascii="Arial" w:hAnsi="Arial" w:cs="Arial"/>
                <w:b/>
                <w:color w:val="000000" w:themeColor="text1"/>
                <w:sz w:val="18"/>
                <w:szCs w:val="18"/>
              </w:rPr>
            </w:pPr>
            <w:r w:rsidRPr="009128F0">
              <w:rPr>
                <w:rFonts w:ascii="Arial" w:hAnsi="Arial" w:cs="Arial"/>
                <w:b/>
                <w:color w:val="000000" w:themeColor="text1"/>
                <w:sz w:val="18"/>
                <w:szCs w:val="18"/>
              </w:rPr>
              <w:t>YP</w:t>
            </w:r>
          </w:p>
        </w:tc>
      </w:tr>
      <w:tr w:rsidR="000D6E5B" w:rsidRPr="009128F0" w14:paraId="227A781F" w14:textId="77777777" w:rsidTr="000D6E5B">
        <w:trPr>
          <w:trHeight w:val="227"/>
        </w:trPr>
        <w:tc>
          <w:tcPr>
            <w:tcW w:w="3540" w:type="pct"/>
            <w:tcBorders>
              <w:top w:val="single" w:sz="4" w:space="0" w:color="auto"/>
            </w:tcBorders>
            <w:vAlign w:val="bottom"/>
          </w:tcPr>
          <w:p w14:paraId="07EEDA1C" w14:textId="77777777" w:rsidR="000D6E5B" w:rsidRPr="009128F0" w:rsidRDefault="000D6E5B" w:rsidP="007B22FF">
            <w:pPr>
              <w:rPr>
                <w:rFonts w:ascii="Arial" w:hAnsi="Arial" w:cs="Arial"/>
                <w:b/>
                <w:bCs/>
                <w:color w:val="000000" w:themeColor="text1"/>
                <w:sz w:val="18"/>
                <w:szCs w:val="18"/>
              </w:rPr>
            </w:pPr>
          </w:p>
        </w:tc>
        <w:tc>
          <w:tcPr>
            <w:tcW w:w="778" w:type="pct"/>
            <w:tcBorders>
              <w:top w:val="single" w:sz="4" w:space="0" w:color="auto"/>
            </w:tcBorders>
            <w:vAlign w:val="bottom"/>
          </w:tcPr>
          <w:p w14:paraId="72CD4705" w14:textId="77777777" w:rsidR="000D6E5B" w:rsidRPr="009128F0" w:rsidRDefault="000D6E5B" w:rsidP="007B22FF">
            <w:pPr>
              <w:ind w:right="-41"/>
              <w:jc w:val="right"/>
              <w:rPr>
                <w:rFonts w:ascii="Arial" w:hAnsi="Arial" w:cs="Arial"/>
                <w:b/>
                <w:color w:val="000000" w:themeColor="text1"/>
                <w:sz w:val="18"/>
                <w:szCs w:val="18"/>
              </w:rPr>
            </w:pPr>
          </w:p>
        </w:tc>
        <w:tc>
          <w:tcPr>
            <w:tcW w:w="682" w:type="pct"/>
            <w:tcBorders>
              <w:top w:val="single" w:sz="4" w:space="0" w:color="auto"/>
            </w:tcBorders>
            <w:vAlign w:val="bottom"/>
          </w:tcPr>
          <w:p w14:paraId="482A8699" w14:textId="77777777" w:rsidR="000D6E5B" w:rsidRPr="009128F0" w:rsidRDefault="000D6E5B" w:rsidP="007B22FF">
            <w:pPr>
              <w:ind w:right="-41"/>
              <w:jc w:val="right"/>
              <w:rPr>
                <w:rFonts w:ascii="Arial" w:hAnsi="Arial" w:cs="Arial"/>
                <w:b/>
                <w:color w:val="000000" w:themeColor="text1"/>
                <w:sz w:val="18"/>
                <w:szCs w:val="18"/>
              </w:rPr>
            </w:pPr>
          </w:p>
        </w:tc>
      </w:tr>
      <w:tr w:rsidR="000D6E5B" w:rsidRPr="009128F0" w14:paraId="693A254C" w14:textId="77777777" w:rsidTr="000D6E5B">
        <w:trPr>
          <w:trHeight w:val="227"/>
        </w:trPr>
        <w:tc>
          <w:tcPr>
            <w:tcW w:w="3540" w:type="pct"/>
            <w:vAlign w:val="bottom"/>
          </w:tcPr>
          <w:p w14:paraId="4F5EFD40" w14:textId="77777777" w:rsidR="000D6E5B" w:rsidRPr="009128F0" w:rsidRDefault="000D6E5B" w:rsidP="000D6E5B">
            <w:pPr>
              <w:pStyle w:val="SonnotMetni"/>
              <w:ind w:hanging="5"/>
              <w:rPr>
                <w:rFonts w:ascii="Arial" w:hAnsi="Arial" w:cs="Arial"/>
                <w:color w:val="000000" w:themeColor="text1"/>
                <w:sz w:val="18"/>
                <w:szCs w:val="18"/>
              </w:rPr>
            </w:pPr>
            <w:r w:rsidRPr="009128F0">
              <w:rPr>
                <w:rFonts w:ascii="Arial" w:hAnsi="Arial" w:cs="Arial"/>
                <w:color w:val="000000" w:themeColor="text1"/>
                <w:sz w:val="18"/>
                <w:szCs w:val="18"/>
              </w:rPr>
              <w:t>Kira Sertifikaları</w:t>
            </w:r>
          </w:p>
        </w:tc>
        <w:tc>
          <w:tcPr>
            <w:tcW w:w="778" w:type="pct"/>
            <w:vAlign w:val="bottom"/>
          </w:tcPr>
          <w:p w14:paraId="7DAAE926" w14:textId="0066CAEE" w:rsidR="000D6E5B" w:rsidRPr="009128F0" w:rsidRDefault="000D6E5B" w:rsidP="000D6E5B">
            <w:pPr>
              <w:ind w:right="-41"/>
              <w:jc w:val="right"/>
              <w:rPr>
                <w:rFonts w:ascii="Arial" w:eastAsia="Arial Unicode MS" w:hAnsi="Arial" w:cs="Arial"/>
                <w:iCs/>
                <w:color w:val="000000" w:themeColor="text1"/>
                <w:sz w:val="18"/>
                <w:szCs w:val="18"/>
              </w:rPr>
            </w:pPr>
            <w:r w:rsidRPr="005857C4">
              <w:rPr>
                <w:rFonts w:ascii="Arial" w:eastAsia="Arial Unicode MS" w:hAnsi="Arial" w:cs="Arial"/>
                <w:iCs/>
                <w:color w:val="000000" w:themeColor="text1"/>
                <w:sz w:val="18"/>
                <w:szCs w:val="18"/>
              </w:rPr>
              <w:t>450.962</w:t>
            </w:r>
          </w:p>
        </w:tc>
        <w:tc>
          <w:tcPr>
            <w:tcW w:w="682" w:type="pct"/>
            <w:vAlign w:val="bottom"/>
          </w:tcPr>
          <w:p w14:paraId="20BF62B3" w14:textId="1355ECA4" w:rsidR="000D6E5B" w:rsidRPr="009128F0" w:rsidRDefault="000D6E5B" w:rsidP="000D6E5B">
            <w:pPr>
              <w:ind w:right="-41"/>
              <w:jc w:val="right"/>
              <w:rPr>
                <w:rFonts w:ascii="Arial" w:hAnsi="Arial" w:cs="Arial"/>
                <w:color w:val="000000" w:themeColor="text1"/>
                <w:sz w:val="18"/>
                <w:szCs w:val="18"/>
              </w:rPr>
            </w:pPr>
            <w:r w:rsidRPr="005857C4">
              <w:rPr>
                <w:rFonts w:ascii="Arial" w:hAnsi="Arial" w:cs="Arial"/>
                <w:color w:val="000000" w:themeColor="text1"/>
                <w:sz w:val="18"/>
                <w:szCs w:val="18"/>
              </w:rPr>
              <w:t>1.281.425</w:t>
            </w:r>
          </w:p>
        </w:tc>
      </w:tr>
      <w:tr w:rsidR="000D6E5B" w:rsidRPr="009128F0" w14:paraId="246A5F02" w14:textId="77777777" w:rsidTr="000D6E5B">
        <w:trPr>
          <w:trHeight w:val="227"/>
        </w:trPr>
        <w:tc>
          <w:tcPr>
            <w:tcW w:w="3540" w:type="pct"/>
            <w:vAlign w:val="bottom"/>
          </w:tcPr>
          <w:p w14:paraId="76B5BE41" w14:textId="77777777" w:rsidR="000D6E5B" w:rsidRPr="009128F0" w:rsidRDefault="000D6E5B" w:rsidP="000D6E5B">
            <w:pPr>
              <w:pStyle w:val="SonnotMetni"/>
              <w:ind w:hanging="5"/>
              <w:rPr>
                <w:rFonts w:ascii="Arial" w:hAnsi="Arial" w:cs="Arial"/>
                <w:color w:val="000000" w:themeColor="text1"/>
                <w:sz w:val="18"/>
                <w:szCs w:val="18"/>
              </w:rPr>
            </w:pPr>
          </w:p>
        </w:tc>
        <w:tc>
          <w:tcPr>
            <w:tcW w:w="778" w:type="pct"/>
            <w:vAlign w:val="bottom"/>
          </w:tcPr>
          <w:p w14:paraId="7CB5767F" w14:textId="77777777" w:rsidR="000D6E5B" w:rsidRPr="009128F0" w:rsidRDefault="000D6E5B" w:rsidP="000D6E5B">
            <w:pPr>
              <w:ind w:right="-41"/>
              <w:jc w:val="right"/>
              <w:rPr>
                <w:rFonts w:ascii="Arial" w:eastAsia="Arial Unicode MS" w:hAnsi="Arial" w:cs="Arial"/>
                <w:iCs/>
                <w:color w:val="000000" w:themeColor="text1"/>
                <w:sz w:val="18"/>
                <w:szCs w:val="18"/>
              </w:rPr>
            </w:pPr>
          </w:p>
        </w:tc>
        <w:tc>
          <w:tcPr>
            <w:tcW w:w="682" w:type="pct"/>
            <w:vAlign w:val="bottom"/>
          </w:tcPr>
          <w:p w14:paraId="588FEC55" w14:textId="77777777" w:rsidR="000D6E5B" w:rsidRPr="009128F0" w:rsidRDefault="000D6E5B" w:rsidP="000D6E5B">
            <w:pPr>
              <w:ind w:right="-41"/>
              <w:jc w:val="right"/>
              <w:rPr>
                <w:rFonts w:ascii="Arial" w:hAnsi="Arial" w:cs="Arial"/>
                <w:color w:val="000000" w:themeColor="text1"/>
                <w:sz w:val="18"/>
                <w:szCs w:val="18"/>
              </w:rPr>
            </w:pPr>
          </w:p>
        </w:tc>
      </w:tr>
      <w:tr w:rsidR="000D6E5B" w:rsidRPr="009128F0" w14:paraId="104DB58C" w14:textId="77777777" w:rsidTr="000D6E5B">
        <w:trPr>
          <w:trHeight w:val="227"/>
        </w:trPr>
        <w:tc>
          <w:tcPr>
            <w:tcW w:w="3540" w:type="pct"/>
            <w:tcBorders>
              <w:top w:val="single" w:sz="4" w:space="0" w:color="auto"/>
              <w:bottom w:val="double" w:sz="4" w:space="0" w:color="auto"/>
            </w:tcBorders>
            <w:vAlign w:val="bottom"/>
          </w:tcPr>
          <w:p w14:paraId="1FCB994F" w14:textId="77777777" w:rsidR="000D6E5B" w:rsidRPr="009128F0" w:rsidRDefault="000D6E5B" w:rsidP="000D6E5B">
            <w:pPr>
              <w:ind w:hanging="33"/>
              <w:rPr>
                <w:rFonts w:ascii="Arial" w:hAnsi="Arial" w:cs="Arial"/>
                <w:b/>
                <w:color w:val="000000" w:themeColor="text1"/>
                <w:sz w:val="18"/>
                <w:szCs w:val="18"/>
              </w:rPr>
            </w:pPr>
            <w:r w:rsidRPr="009128F0">
              <w:rPr>
                <w:rFonts w:ascii="Arial" w:hAnsi="Arial" w:cs="Arial"/>
                <w:b/>
                <w:color w:val="000000" w:themeColor="text1"/>
                <w:sz w:val="18"/>
                <w:szCs w:val="18"/>
              </w:rPr>
              <w:t xml:space="preserve">Toplam </w:t>
            </w:r>
          </w:p>
        </w:tc>
        <w:tc>
          <w:tcPr>
            <w:tcW w:w="778" w:type="pct"/>
            <w:tcBorders>
              <w:top w:val="single" w:sz="4" w:space="0" w:color="auto"/>
              <w:bottom w:val="double" w:sz="4" w:space="0" w:color="auto"/>
            </w:tcBorders>
            <w:vAlign w:val="bottom"/>
          </w:tcPr>
          <w:p w14:paraId="5473D76E" w14:textId="31E10E44" w:rsidR="000D6E5B" w:rsidRPr="009128F0" w:rsidRDefault="000D6E5B" w:rsidP="000D6E5B">
            <w:pPr>
              <w:ind w:right="-41"/>
              <w:jc w:val="right"/>
              <w:rPr>
                <w:rFonts w:ascii="Arial" w:eastAsia="Arial Unicode MS" w:hAnsi="Arial" w:cs="Arial"/>
                <w:b/>
                <w:iCs/>
                <w:color w:val="000000" w:themeColor="text1"/>
                <w:sz w:val="18"/>
                <w:szCs w:val="18"/>
              </w:rPr>
            </w:pPr>
            <w:r w:rsidRPr="005857C4">
              <w:rPr>
                <w:rFonts w:ascii="Arial" w:eastAsia="Arial Unicode MS" w:hAnsi="Arial" w:cs="Arial"/>
                <w:b/>
                <w:iCs/>
                <w:color w:val="000000" w:themeColor="text1"/>
                <w:sz w:val="18"/>
                <w:szCs w:val="18"/>
              </w:rPr>
              <w:t>450.962</w:t>
            </w:r>
          </w:p>
        </w:tc>
        <w:tc>
          <w:tcPr>
            <w:tcW w:w="682" w:type="pct"/>
            <w:tcBorders>
              <w:top w:val="single" w:sz="4" w:space="0" w:color="auto"/>
              <w:bottom w:val="double" w:sz="4" w:space="0" w:color="auto"/>
            </w:tcBorders>
            <w:vAlign w:val="bottom"/>
          </w:tcPr>
          <w:p w14:paraId="7B1C8600" w14:textId="1D2C5287" w:rsidR="000D6E5B" w:rsidRPr="009128F0" w:rsidRDefault="000D6E5B" w:rsidP="000D6E5B">
            <w:pPr>
              <w:ind w:right="-41"/>
              <w:jc w:val="right"/>
              <w:rPr>
                <w:rFonts w:ascii="Arial" w:eastAsia="Arial Unicode MS" w:hAnsi="Arial" w:cs="Arial"/>
                <w:b/>
                <w:iCs/>
                <w:color w:val="000000" w:themeColor="text1"/>
                <w:sz w:val="18"/>
                <w:szCs w:val="18"/>
              </w:rPr>
            </w:pPr>
            <w:r w:rsidRPr="005857C4">
              <w:rPr>
                <w:rFonts w:ascii="Arial" w:eastAsia="Arial Unicode MS" w:hAnsi="Arial" w:cs="Arial"/>
                <w:b/>
                <w:iCs/>
                <w:color w:val="000000" w:themeColor="text1"/>
                <w:sz w:val="18"/>
                <w:szCs w:val="18"/>
              </w:rPr>
              <w:t>1.281.425</w:t>
            </w:r>
          </w:p>
        </w:tc>
      </w:tr>
    </w:tbl>
    <w:p w14:paraId="22E0816E" w14:textId="1E542C48" w:rsidR="00E325C3" w:rsidRPr="00A5606A" w:rsidRDefault="000D6E5B" w:rsidP="00E325C3">
      <w:pPr>
        <w:spacing w:before="120" w:after="120"/>
        <w:ind w:left="-574"/>
        <w:jc w:val="both"/>
        <w:rPr>
          <w:rFonts w:ascii="Arial" w:hAnsi="Arial" w:cs="Arial"/>
          <w:b/>
          <w:sz w:val="20"/>
          <w:szCs w:val="20"/>
        </w:rPr>
      </w:pPr>
      <w:r>
        <w:rPr>
          <w:rFonts w:ascii="Arial" w:hAnsi="Arial" w:cs="Arial"/>
          <w:b/>
          <w:sz w:val="20"/>
          <w:szCs w:val="20"/>
        </w:rPr>
        <w:t>4</w:t>
      </w:r>
      <w:r w:rsidR="00E325C3" w:rsidRPr="00A5606A">
        <w:rPr>
          <w:rFonts w:ascii="Arial" w:hAnsi="Arial" w:cs="Arial"/>
          <w:b/>
          <w:sz w:val="20"/>
          <w:szCs w:val="20"/>
        </w:rPr>
        <w:t xml:space="preserve">. </w:t>
      </w:r>
      <w:r w:rsidR="00E325C3" w:rsidRPr="00A5606A">
        <w:rPr>
          <w:rFonts w:ascii="Arial" w:hAnsi="Arial" w:cs="Arial"/>
          <w:b/>
          <w:sz w:val="20"/>
          <w:szCs w:val="20"/>
        </w:rPr>
        <w:tab/>
        <w:t>a. Türev finansal borçlara ilişkin bilgiler:</w:t>
      </w:r>
    </w:p>
    <w:tbl>
      <w:tblPr>
        <w:tblW w:w="9057" w:type="dxa"/>
        <w:tblLayout w:type="fixed"/>
        <w:tblCellMar>
          <w:left w:w="0" w:type="dxa"/>
          <w:right w:w="0" w:type="dxa"/>
        </w:tblCellMar>
        <w:tblLook w:val="0000" w:firstRow="0" w:lastRow="0" w:firstColumn="0" w:lastColumn="0" w:noHBand="0" w:noVBand="0"/>
      </w:tblPr>
      <w:tblGrid>
        <w:gridCol w:w="6411"/>
        <w:gridCol w:w="1428"/>
        <w:gridCol w:w="1218"/>
      </w:tblGrid>
      <w:tr w:rsidR="00E325C3" w:rsidRPr="00A5606A" w14:paraId="3604EDD6" w14:textId="77777777" w:rsidTr="00672901">
        <w:trPr>
          <w:cantSplit/>
        </w:trPr>
        <w:tc>
          <w:tcPr>
            <w:tcW w:w="6411" w:type="dxa"/>
            <w:tcBorders>
              <w:top w:val="single" w:sz="4" w:space="0" w:color="auto"/>
              <w:bottom w:val="single" w:sz="4" w:space="0" w:color="auto"/>
            </w:tcBorders>
            <w:noWrap/>
            <w:tcMar>
              <w:top w:w="15" w:type="dxa"/>
              <w:left w:w="15" w:type="dxa"/>
              <w:bottom w:w="0" w:type="dxa"/>
              <w:right w:w="15" w:type="dxa"/>
            </w:tcMar>
            <w:vAlign w:val="center"/>
          </w:tcPr>
          <w:p w14:paraId="19D20BD7" w14:textId="77777777" w:rsidR="00E325C3" w:rsidRPr="00A5606A" w:rsidRDefault="00E325C3" w:rsidP="007B22FF">
            <w:pPr>
              <w:jc w:val="center"/>
              <w:rPr>
                <w:rFonts w:ascii="Arial" w:eastAsia="Arial Unicode MS" w:hAnsi="Arial" w:cs="Arial"/>
                <w:iCs/>
                <w:sz w:val="20"/>
                <w:szCs w:val="20"/>
              </w:rPr>
            </w:pPr>
          </w:p>
        </w:tc>
        <w:tc>
          <w:tcPr>
            <w:tcW w:w="2646" w:type="dxa"/>
            <w:gridSpan w:val="2"/>
            <w:tcBorders>
              <w:top w:val="single" w:sz="4" w:space="0" w:color="auto"/>
              <w:bottom w:val="single" w:sz="4" w:space="0" w:color="auto"/>
            </w:tcBorders>
            <w:vAlign w:val="center"/>
          </w:tcPr>
          <w:p w14:paraId="2A1D02E6" w14:textId="77777777" w:rsidR="00E325C3" w:rsidRPr="00A5606A" w:rsidRDefault="00E325C3" w:rsidP="00E325C3">
            <w:pPr>
              <w:ind w:left="1297"/>
              <w:rPr>
                <w:rFonts w:ascii="Arial" w:eastAsia="Arial Unicode MS" w:hAnsi="Arial" w:cs="Arial"/>
                <w:b/>
                <w:iCs/>
                <w:sz w:val="18"/>
                <w:szCs w:val="20"/>
              </w:rPr>
            </w:pPr>
            <w:r w:rsidRPr="00A5606A">
              <w:rPr>
                <w:rFonts w:ascii="Arial" w:hAnsi="Arial" w:cs="Arial"/>
                <w:b/>
                <w:iCs/>
                <w:sz w:val="18"/>
                <w:szCs w:val="20"/>
              </w:rPr>
              <w:t>Cari Dönem</w:t>
            </w:r>
          </w:p>
        </w:tc>
      </w:tr>
      <w:tr w:rsidR="00E325C3" w:rsidRPr="00A5606A" w14:paraId="6B2EE6E2" w14:textId="77777777" w:rsidTr="00672901">
        <w:trPr>
          <w:cantSplit/>
        </w:trPr>
        <w:tc>
          <w:tcPr>
            <w:tcW w:w="6411" w:type="dxa"/>
            <w:tcBorders>
              <w:top w:val="single" w:sz="4" w:space="0" w:color="auto"/>
              <w:bottom w:val="single" w:sz="4" w:space="0" w:color="auto"/>
            </w:tcBorders>
            <w:noWrap/>
            <w:tcMar>
              <w:top w:w="15" w:type="dxa"/>
              <w:left w:w="15" w:type="dxa"/>
              <w:bottom w:w="0" w:type="dxa"/>
              <w:right w:w="15" w:type="dxa"/>
            </w:tcMar>
            <w:vAlign w:val="bottom"/>
          </w:tcPr>
          <w:p w14:paraId="7624F661" w14:textId="77777777" w:rsidR="00E325C3" w:rsidRPr="00A5606A" w:rsidRDefault="00E325C3" w:rsidP="007B22FF">
            <w:pPr>
              <w:rPr>
                <w:rFonts w:ascii="Arial" w:hAnsi="Arial" w:cs="Arial"/>
                <w:sz w:val="20"/>
                <w:szCs w:val="20"/>
              </w:rPr>
            </w:pPr>
          </w:p>
        </w:tc>
        <w:tc>
          <w:tcPr>
            <w:tcW w:w="1428" w:type="dxa"/>
            <w:tcBorders>
              <w:top w:val="single" w:sz="4" w:space="0" w:color="auto"/>
              <w:bottom w:val="single" w:sz="4" w:space="0" w:color="auto"/>
            </w:tcBorders>
            <w:vAlign w:val="center"/>
          </w:tcPr>
          <w:p w14:paraId="030CE246" w14:textId="77777777" w:rsidR="00E325C3" w:rsidRPr="00A5606A" w:rsidRDefault="00E325C3" w:rsidP="007B22FF">
            <w:pPr>
              <w:ind w:right="94"/>
              <w:jc w:val="right"/>
              <w:rPr>
                <w:rFonts w:ascii="Arial" w:eastAsia="Arial Unicode MS" w:hAnsi="Arial" w:cs="Arial"/>
                <w:b/>
                <w:iCs/>
                <w:sz w:val="18"/>
                <w:szCs w:val="20"/>
              </w:rPr>
            </w:pPr>
            <w:r w:rsidRPr="00A5606A">
              <w:rPr>
                <w:rFonts w:ascii="Arial" w:eastAsia="Arial Unicode MS" w:hAnsi="Arial" w:cs="Arial"/>
                <w:b/>
                <w:iCs/>
                <w:sz w:val="18"/>
                <w:szCs w:val="20"/>
              </w:rPr>
              <w:t>TP</w:t>
            </w:r>
          </w:p>
        </w:tc>
        <w:tc>
          <w:tcPr>
            <w:tcW w:w="1218" w:type="dxa"/>
            <w:tcBorders>
              <w:top w:val="single" w:sz="4" w:space="0" w:color="auto"/>
              <w:bottom w:val="single" w:sz="4" w:space="0" w:color="auto"/>
            </w:tcBorders>
            <w:noWrap/>
            <w:tcMar>
              <w:top w:w="15" w:type="dxa"/>
              <w:left w:w="15" w:type="dxa"/>
              <w:bottom w:w="0" w:type="dxa"/>
              <w:right w:w="15" w:type="dxa"/>
            </w:tcMar>
            <w:vAlign w:val="center"/>
          </w:tcPr>
          <w:p w14:paraId="205154CC" w14:textId="77777777" w:rsidR="00E325C3" w:rsidRPr="00A5606A" w:rsidRDefault="00E325C3" w:rsidP="007B22FF">
            <w:pPr>
              <w:ind w:right="94"/>
              <w:jc w:val="right"/>
              <w:rPr>
                <w:rFonts w:ascii="Arial" w:eastAsia="Arial Unicode MS" w:hAnsi="Arial" w:cs="Arial"/>
                <w:b/>
                <w:iCs/>
                <w:sz w:val="18"/>
                <w:szCs w:val="20"/>
              </w:rPr>
            </w:pPr>
            <w:r w:rsidRPr="00A5606A">
              <w:rPr>
                <w:rFonts w:ascii="Arial" w:eastAsia="Arial Unicode MS" w:hAnsi="Arial" w:cs="Arial"/>
                <w:b/>
                <w:iCs/>
                <w:sz w:val="18"/>
                <w:szCs w:val="20"/>
              </w:rPr>
              <w:t>YP</w:t>
            </w:r>
          </w:p>
        </w:tc>
      </w:tr>
      <w:tr w:rsidR="002C4070" w:rsidRPr="002C4070" w14:paraId="36ACD9AC" w14:textId="77777777" w:rsidTr="00672901">
        <w:trPr>
          <w:cantSplit/>
          <w:trHeight w:val="49"/>
        </w:trPr>
        <w:tc>
          <w:tcPr>
            <w:tcW w:w="6411" w:type="dxa"/>
            <w:tcBorders>
              <w:top w:val="single" w:sz="4" w:space="0" w:color="auto"/>
            </w:tcBorders>
            <w:noWrap/>
            <w:tcMar>
              <w:top w:w="15" w:type="dxa"/>
              <w:left w:w="15" w:type="dxa"/>
              <w:bottom w:w="0" w:type="dxa"/>
              <w:right w:w="15" w:type="dxa"/>
            </w:tcMar>
            <w:vAlign w:val="bottom"/>
          </w:tcPr>
          <w:p w14:paraId="40989781" w14:textId="77777777" w:rsidR="002C4070" w:rsidRPr="002C4070" w:rsidRDefault="002C4070" w:rsidP="007B22FF">
            <w:pPr>
              <w:rPr>
                <w:rFonts w:ascii="Arial" w:hAnsi="Arial" w:cs="Arial"/>
                <w:sz w:val="16"/>
                <w:szCs w:val="16"/>
              </w:rPr>
            </w:pPr>
          </w:p>
        </w:tc>
        <w:tc>
          <w:tcPr>
            <w:tcW w:w="1428" w:type="dxa"/>
            <w:tcBorders>
              <w:top w:val="single" w:sz="4" w:space="0" w:color="auto"/>
            </w:tcBorders>
            <w:vAlign w:val="center"/>
          </w:tcPr>
          <w:p w14:paraId="38F90AC1" w14:textId="77777777" w:rsidR="002C4070" w:rsidRPr="002C4070" w:rsidRDefault="002C4070" w:rsidP="007B22FF">
            <w:pPr>
              <w:ind w:right="94"/>
              <w:jc w:val="right"/>
              <w:rPr>
                <w:rFonts w:ascii="Arial" w:eastAsia="Arial Unicode MS" w:hAnsi="Arial" w:cs="Arial"/>
                <w:b/>
                <w:iCs/>
                <w:sz w:val="16"/>
                <w:szCs w:val="16"/>
              </w:rPr>
            </w:pPr>
          </w:p>
        </w:tc>
        <w:tc>
          <w:tcPr>
            <w:tcW w:w="1218" w:type="dxa"/>
            <w:tcBorders>
              <w:top w:val="single" w:sz="4" w:space="0" w:color="auto"/>
            </w:tcBorders>
            <w:noWrap/>
            <w:tcMar>
              <w:top w:w="15" w:type="dxa"/>
              <w:left w:w="15" w:type="dxa"/>
              <w:bottom w:w="0" w:type="dxa"/>
              <w:right w:w="15" w:type="dxa"/>
            </w:tcMar>
            <w:vAlign w:val="center"/>
          </w:tcPr>
          <w:p w14:paraId="451E4E40" w14:textId="77777777" w:rsidR="002C4070" w:rsidRPr="002C4070" w:rsidRDefault="002C4070" w:rsidP="007B22FF">
            <w:pPr>
              <w:ind w:right="94"/>
              <w:jc w:val="right"/>
              <w:rPr>
                <w:rFonts w:ascii="Arial" w:eastAsia="Arial Unicode MS" w:hAnsi="Arial" w:cs="Arial"/>
                <w:b/>
                <w:iCs/>
                <w:sz w:val="16"/>
                <w:szCs w:val="16"/>
              </w:rPr>
            </w:pPr>
          </w:p>
        </w:tc>
      </w:tr>
      <w:tr w:rsidR="00E325C3" w:rsidRPr="00A5606A" w14:paraId="461CCDF7" w14:textId="77777777" w:rsidTr="00672901">
        <w:trPr>
          <w:cantSplit/>
        </w:trPr>
        <w:tc>
          <w:tcPr>
            <w:tcW w:w="6411" w:type="dxa"/>
            <w:noWrap/>
            <w:tcMar>
              <w:top w:w="15" w:type="dxa"/>
              <w:left w:w="15" w:type="dxa"/>
              <w:bottom w:w="0" w:type="dxa"/>
              <w:right w:w="15" w:type="dxa"/>
            </w:tcMar>
            <w:vAlign w:val="bottom"/>
          </w:tcPr>
          <w:p w14:paraId="1674FFF0" w14:textId="77777777" w:rsidR="00E325C3" w:rsidRPr="00A5606A" w:rsidRDefault="00E325C3" w:rsidP="007B22FF">
            <w:pPr>
              <w:pStyle w:val="SonnotMetni"/>
              <w:ind w:hanging="10"/>
              <w:rPr>
                <w:rFonts w:ascii="Arial" w:eastAsia="Arial Unicode MS" w:hAnsi="Arial" w:cs="Arial"/>
                <w:iCs/>
                <w:sz w:val="18"/>
              </w:rPr>
            </w:pPr>
            <w:r w:rsidRPr="00A5606A">
              <w:rPr>
                <w:rFonts w:ascii="Arial" w:eastAsia="Arial Unicode MS" w:hAnsi="Arial" w:cs="Arial"/>
                <w:iCs/>
                <w:sz w:val="18"/>
              </w:rPr>
              <w:t>Vadeli İşlemler</w:t>
            </w:r>
          </w:p>
        </w:tc>
        <w:tc>
          <w:tcPr>
            <w:tcW w:w="1428" w:type="dxa"/>
          </w:tcPr>
          <w:p w14:paraId="218B5994" w14:textId="77777777" w:rsidR="00E325C3" w:rsidRPr="00A5606A" w:rsidRDefault="00E325C3" w:rsidP="007B22FF">
            <w:pPr>
              <w:ind w:right="53"/>
              <w:jc w:val="right"/>
              <w:rPr>
                <w:rFonts w:ascii="Arial" w:hAnsi="Arial" w:cs="Arial"/>
                <w:sz w:val="18"/>
                <w:szCs w:val="18"/>
              </w:rPr>
            </w:pPr>
            <w:r w:rsidRPr="00A5606A">
              <w:rPr>
                <w:rFonts w:ascii="Arial" w:hAnsi="Arial" w:cs="Arial"/>
                <w:sz w:val="18"/>
                <w:szCs w:val="18"/>
              </w:rPr>
              <w:t>20</w:t>
            </w:r>
          </w:p>
        </w:tc>
        <w:tc>
          <w:tcPr>
            <w:tcW w:w="1218" w:type="dxa"/>
            <w:noWrap/>
            <w:tcMar>
              <w:top w:w="15" w:type="dxa"/>
              <w:left w:w="15" w:type="dxa"/>
              <w:bottom w:w="0" w:type="dxa"/>
              <w:right w:w="15" w:type="dxa"/>
            </w:tcMar>
          </w:tcPr>
          <w:p w14:paraId="79F84FDD" w14:textId="77777777" w:rsidR="00E325C3" w:rsidRPr="00A5606A" w:rsidRDefault="00E325C3" w:rsidP="007B22FF">
            <w:pPr>
              <w:ind w:right="53"/>
              <w:jc w:val="right"/>
              <w:rPr>
                <w:rFonts w:ascii="Arial" w:hAnsi="Arial" w:cs="Arial"/>
                <w:sz w:val="18"/>
                <w:szCs w:val="18"/>
              </w:rPr>
            </w:pPr>
            <w:r w:rsidRPr="00A5606A">
              <w:rPr>
                <w:rFonts w:ascii="Arial" w:hAnsi="Arial" w:cs="Arial"/>
                <w:sz w:val="18"/>
                <w:szCs w:val="18"/>
              </w:rPr>
              <w:t>-</w:t>
            </w:r>
          </w:p>
        </w:tc>
      </w:tr>
      <w:tr w:rsidR="00E325C3" w:rsidRPr="00A5606A" w14:paraId="64BD1667" w14:textId="77777777" w:rsidTr="00672901">
        <w:trPr>
          <w:cantSplit/>
        </w:trPr>
        <w:tc>
          <w:tcPr>
            <w:tcW w:w="6411" w:type="dxa"/>
            <w:noWrap/>
            <w:tcMar>
              <w:top w:w="15" w:type="dxa"/>
              <w:left w:w="15" w:type="dxa"/>
              <w:bottom w:w="0" w:type="dxa"/>
              <w:right w:w="15" w:type="dxa"/>
            </w:tcMar>
            <w:vAlign w:val="bottom"/>
          </w:tcPr>
          <w:p w14:paraId="5A166029" w14:textId="77777777" w:rsidR="00E325C3" w:rsidRPr="00A5606A" w:rsidRDefault="00E325C3" w:rsidP="007B22FF">
            <w:pPr>
              <w:pStyle w:val="SonnotMetni"/>
              <w:ind w:hanging="10"/>
              <w:rPr>
                <w:rFonts w:ascii="Arial" w:hAnsi="Arial" w:cs="Arial"/>
                <w:sz w:val="18"/>
              </w:rPr>
            </w:pPr>
            <w:r w:rsidRPr="00A5606A">
              <w:rPr>
                <w:rFonts w:ascii="Arial" w:hAnsi="Arial" w:cs="Arial"/>
                <w:sz w:val="18"/>
              </w:rPr>
              <w:t>Swap İşlemleri</w:t>
            </w:r>
          </w:p>
        </w:tc>
        <w:tc>
          <w:tcPr>
            <w:tcW w:w="1428" w:type="dxa"/>
          </w:tcPr>
          <w:p w14:paraId="2773E029" w14:textId="77777777" w:rsidR="00E325C3" w:rsidRPr="00A5606A" w:rsidRDefault="00E325C3" w:rsidP="007B22FF">
            <w:pPr>
              <w:ind w:right="94"/>
              <w:jc w:val="right"/>
              <w:rPr>
                <w:rFonts w:ascii="Arial" w:eastAsia="Arial Unicode MS" w:hAnsi="Arial" w:cs="Arial"/>
                <w:iCs/>
                <w:sz w:val="18"/>
                <w:szCs w:val="20"/>
              </w:rPr>
            </w:pPr>
            <w:r w:rsidRPr="00A5606A">
              <w:rPr>
                <w:rFonts w:ascii="Arial" w:eastAsia="Arial Unicode MS" w:hAnsi="Arial" w:cs="Arial"/>
                <w:iCs/>
                <w:sz w:val="18"/>
                <w:szCs w:val="20"/>
              </w:rPr>
              <w:t>1.419</w:t>
            </w:r>
          </w:p>
        </w:tc>
        <w:tc>
          <w:tcPr>
            <w:tcW w:w="1218" w:type="dxa"/>
            <w:noWrap/>
            <w:tcMar>
              <w:top w:w="15" w:type="dxa"/>
              <w:left w:w="15" w:type="dxa"/>
              <w:bottom w:w="0" w:type="dxa"/>
              <w:right w:w="15" w:type="dxa"/>
            </w:tcMar>
          </w:tcPr>
          <w:p w14:paraId="236B4183" w14:textId="77777777" w:rsidR="00E325C3" w:rsidRPr="00A5606A" w:rsidRDefault="00E325C3" w:rsidP="007B22FF">
            <w:pPr>
              <w:ind w:right="94"/>
              <w:jc w:val="right"/>
              <w:rPr>
                <w:rFonts w:ascii="Arial" w:eastAsia="Arial Unicode MS" w:hAnsi="Arial" w:cs="Arial"/>
                <w:iCs/>
                <w:sz w:val="18"/>
                <w:szCs w:val="20"/>
              </w:rPr>
            </w:pPr>
            <w:r w:rsidRPr="00A5606A">
              <w:rPr>
                <w:rFonts w:ascii="Arial" w:eastAsia="Arial Unicode MS" w:hAnsi="Arial" w:cs="Arial"/>
                <w:iCs/>
                <w:sz w:val="18"/>
                <w:szCs w:val="20"/>
              </w:rPr>
              <w:t>1.144</w:t>
            </w:r>
          </w:p>
        </w:tc>
      </w:tr>
      <w:tr w:rsidR="00E325C3" w:rsidRPr="00A5606A" w14:paraId="5552CB8A" w14:textId="77777777" w:rsidTr="00672901">
        <w:trPr>
          <w:cantSplit/>
        </w:trPr>
        <w:tc>
          <w:tcPr>
            <w:tcW w:w="6411" w:type="dxa"/>
            <w:noWrap/>
            <w:tcMar>
              <w:top w:w="15" w:type="dxa"/>
              <w:left w:w="15" w:type="dxa"/>
              <w:bottom w:w="0" w:type="dxa"/>
              <w:right w:w="15" w:type="dxa"/>
            </w:tcMar>
            <w:vAlign w:val="bottom"/>
          </w:tcPr>
          <w:p w14:paraId="45116920" w14:textId="77777777" w:rsidR="00E325C3" w:rsidRPr="00A5606A" w:rsidRDefault="00E325C3" w:rsidP="007B22FF">
            <w:pPr>
              <w:pStyle w:val="SonnotMetni"/>
              <w:ind w:hanging="10"/>
              <w:rPr>
                <w:rFonts w:ascii="Arial" w:hAnsi="Arial" w:cs="Arial"/>
                <w:sz w:val="18"/>
              </w:rPr>
            </w:pPr>
            <w:proofErr w:type="spellStart"/>
            <w:r w:rsidRPr="00A5606A">
              <w:rPr>
                <w:rFonts w:ascii="Arial" w:hAnsi="Arial" w:cs="Arial"/>
                <w:sz w:val="18"/>
              </w:rPr>
              <w:t>Futures</w:t>
            </w:r>
            <w:proofErr w:type="spellEnd"/>
            <w:r w:rsidRPr="00A5606A">
              <w:rPr>
                <w:rFonts w:ascii="Arial" w:hAnsi="Arial" w:cs="Arial"/>
                <w:sz w:val="18"/>
              </w:rPr>
              <w:t xml:space="preserve"> İşlemleri</w:t>
            </w:r>
          </w:p>
        </w:tc>
        <w:tc>
          <w:tcPr>
            <w:tcW w:w="1428" w:type="dxa"/>
            <w:vAlign w:val="bottom"/>
          </w:tcPr>
          <w:p w14:paraId="47FAC631" w14:textId="77777777" w:rsidR="00E325C3" w:rsidRPr="00A5606A" w:rsidRDefault="00E325C3" w:rsidP="007B22FF">
            <w:pPr>
              <w:ind w:right="94"/>
              <w:jc w:val="right"/>
              <w:rPr>
                <w:rFonts w:ascii="Arial" w:eastAsia="Arial Unicode MS" w:hAnsi="Arial" w:cs="Arial"/>
                <w:iCs/>
                <w:sz w:val="18"/>
                <w:szCs w:val="20"/>
              </w:rPr>
            </w:pPr>
            <w:r w:rsidRPr="00A5606A">
              <w:rPr>
                <w:rFonts w:ascii="Arial" w:eastAsia="Arial Unicode MS" w:hAnsi="Arial" w:cs="Arial"/>
                <w:iCs/>
                <w:sz w:val="18"/>
                <w:szCs w:val="20"/>
              </w:rPr>
              <w:t>-</w:t>
            </w:r>
          </w:p>
        </w:tc>
        <w:tc>
          <w:tcPr>
            <w:tcW w:w="1218" w:type="dxa"/>
            <w:noWrap/>
            <w:tcMar>
              <w:top w:w="15" w:type="dxa"/>
              <w:left w:w="15" w:type="dxa"/>
              <w:bottom w:w="0" w:type="dxa"/>
              <w:right w:w="15" w:type="dxa"/>
            </w:tcMar>
            <w:vAlign w:val="bottom"/>
          </w:tcPr>
          <w:p w14:paraId="7A923045" w14:textId="77777777" w:rsidR="00E325C3" w:rsidRPr="00A5606A" w:rsidRDefault="00E325C3" w:rsidP="007B22FF">
            <w:pPr>
              <w:ind w:right="94"/>
              <w:jc w:val="right"/>
              <w:rPr>
                <w:rFonts w:ascii="Arial" w:eastAsia="Arial Unicode MS" w:hAnsi="Arial" w:cs="Arial"/>
                <w:iCs/>
                <w:sz w:val="18"/>
                <w:szCs w:val="20"/>
              </w:rPr>
            </w:pPr>
            <w:r w:rsidRPr="00A5606A">
              <w:rPr>
                <w:rFonts w:ascii="Arial" w:eastAsia="Arial Unicode MS" w:hAnsi="Arial" w:cs="Arial"/>
                <w:iCs/>
                <w:sz w:val="18"/>
                <w:szCs w:val="20"/>
              </w:rPr>
              <w:t>-</w:t>
            </w:r>
          </w:p>
        </w:tc>
      </w:tr>
      <w:tr w:rsidR="00E325C3" w:rsidRPr="00A5606A" w14:paraId="1405B511" w14:textId="77777777" w:rsidTr="00672901">
        <w:trPr>
          <w:cantSplit/>
        </w:trPr>
        <w:tc>
          <w:tcPr>
            <w:tcW w:w="6411" w:type="dxa"/>
            <w:noWrap/>
            <w:tcMar>
              <w:top w:w="15" w:type="dxa"/>
              <w:left w:w="15" w:type="dxa"/>
              <w:bottom w:w="0" w:type="dxa"/>
              <w:right w:w="15" w:type="dxa"/>
            </w:tcMar>
            <w:vAlign w:val="bottom"/>
          </w:tcPr>
          <w:p w14:paraId="64574C5D" w14:textId="77777777" w:rsidR="00E325C3" w:rsidRPr="00A5606A" w:rsidRDefault="00E325C3" w:rsidP="007B22FF">
            <w:pPr>
              <w:pStyle w:val="SonnotMetni"/>
              <w:ind w:left="360" w:hanging="375"/>
              <w:rPr>
                <w:rFonts w:ascii="Arial" w:hAnsi="Arial" w:cs="Arial"/>
                <w:sz w:val="18"/>
              </w:rPr>
            </w:pPr>
            <w:r w:rsidRPr="00A5606A">
              <w:rPr>
                <w:rFonts w:ascii="Arial" w:hAnsi="Arial" w:cs="Arial"/>
                <w:sz w:val="18"/>
              </w:rPr>
              <w:t>Opsiyonlar</w:t>
            </w:r>
          </w:p>
        </w:tc>
        <w:tc>
          <w:tcPr>
            <w:tcW w:w="1428" w:type="dxa"/>
            <w:vAlign w:val="bottom"/>
          </w:tcPr>
          <w:p w14:paraId="041986D2" w14:textId="77777777" w:rsidR="00E325C3" w:rsidRPr="00A5606A" w:rsidRDefault="00E325C3" w:rsidP="007B22FF">
            <w:pPr>
              <w:ind w:right="94"/>
              <w:jc w:val="right"/>
              <w:rPr>
                <w:rFonts w:ascii="Arial" w:eastAsia="Arial Unicode MS" w:hAnsi="Arial" w:cs="Arial"/>
                <w:iCs/>
                <w:sz w:val="18"/>
                <w:szCs w:val="20"/>
              </w:rPr>
            </w:pPr>
            <w:r w:rsidRPr="00A5606A">
              <w:rPr>
                <w:rFonts w:ascii="Arial" w:eastAsia="Arial Unicode MS" w:hAnsi="Arial" w:cs="Arial"/>
                <w:iCs/>
                <w:sz w:val="18"/>
                <w:szCs w:val="20"/>
              </w:rPr>
              <w:t>-</w:t>
            </w:r>
          </w:p>
        </w:tc>
        <w:tc>
          <w:tcPr>
            <w:tcW w:w="1218" w:type="dxa"/>
            <w:noWrap/>
            <w:tcMar>
              <w:top w:w="15" w:type="dxa"/>
              <w:left w:w="15" w:type="dxa"/>
              <w:bottom w:w="0" w:type="dxa"/>
              <w:right w:w="15" w:type="dxa"/>
            </w:tcMar>
            <w:vAlign w:val="bottom"/>
          </w:tcPr>
          <w:p w14:paraId="6255E381" w14:textId="77777777" w:rsidR="00E325C3" w:rsidRPr="00A5606A" w:rsidRDefault="00E325C3" w:rsidP="007B22FF">
            <w:pPr>
              <w:ind w:right="94"/>
              <w:jc w:val="right"/>
              <w:rPr>
                <w:rFonts w:ascii="Arial" w:eastAsia="Arial Unicode MS" w:hAnsi="Arial" w:cs="Arial"/>
                <w:iCs/>
                <w:sz w:val="18"/>
                <w:szCs w:val="20"/>
              </w:rPr>
            </w:pPr>
            <w:r w:rsidRPr="00A5606A">
              <w:rPr>
                <w:rFonts w:ascii="Arial" w:eastAsia="Arial Unicode MS" w:hAnsi="Arial" w:cs="Arial"/>
                <w:iCs/>
                <w:sz w:val="18"/>
                <w:szCs w:val="20"/>
              </w:rPr>
              <w:t>-</w:t>
            </w:r>
          </w:p>
        </w:tc>
      </w:tr>
      <w:tr w:rsidR="00E325C3" w:rsidRPr="00A5606A" w14:paraId="7DE8794B" w14:textId="77777777" w:rsidTr="00672901">
        <w:trPr>
          <w:cantSplit/>
        </w:trPr>
        <w:tc>
          <w:tcPr>
            <w:tcW w:w="6411" w:type="dxa"/>
            <w:noWrap/>
            <w:tcMar>
              <w:top w:w="15" w:type="dxa"/>
              <w:left w:w="15" w:type="dxa"/>
              <w:bottom w:w="0" w:type="dxa"/>
              <w:right w:w="15" w:type="dxa"/>
            </w:tcMar>
            <w:vAlign w:val="bottom"/>
          </w:tcPr>
          <w:p w14:paraId="3A00018D" w14:textId="77777777" w:rsidR="00E325C3" w:rsidRPr="00A5606A" w:rsidRDefault="00E325C3" w:rsidP="007B22FF">
            <w:pPr>
              <w:pStyle w:val="SonnotMetni"/>
              <w:ind w:left="360" w:hanging="375"/>
              <w:rPr>
                <w:rFonts w:ascii="Arial" w:hAnsi="Arial" w:cs="Arial"/>
                <w:sz w:val="18"/>
              </w:rPr>
            </w:pPr>
            <w:r w:rsidRPr="00A5606A">
              <w:rPr>
                <w:rFonts w:ascii="Arial" w:hAnsi="Arial" w:cs="Arial"/>
                <w:sz w:val="18"/>
              </w:rPr>
              <w:t>Diğer</w:t>
            </w:r>
          </w:p>
        </w:tc>
        <w:tc>
          <w:tcPr>
            <w:tcW w:w="1428" w:type="dxa"/>
            <w:vAlign w:val="bottom"/>
          </w:tcPr>
          <w:p w14:paraId="2D4856CA" w14:textId="77777777" w:rsidR="00E325C3" w:rsidRPr="00A5606A" w:rsidRDefault="00E325C3" w:rsidP="007B22FF">
            <w:pPr>
              <w:ind w:right="94"/>
              <w:jc w:val="right"/>
              <w:rPr>
                <w:rFonts w:ascii="Arial" w:eastAsia="Arial Unicode MS" w:hAnsi="Arial" w:cs="Arial"/>
                <w:iCs/>
                <w:sz w:val="18"/>
                <w:szCs w:val="20"/>
              </w:rPr>
            </w:pPr>
            <w:r w:rsidRPr="00A5606A">
              <w:rPr>
                <w:rFonts w:ascii="Arial" w:eastAsia="Arial Unicode MS" w:hAnsi="Arial" w:cs="Arial"/>
                <w:iCs/>
                <w:sz w:val="18"/>
                <w:szCs w:val="20"/>
              </w:rPr>
              <w:t>-</w:t>
            </w:r>
          </w:p>
        </w:tc>
        <w:tc>
          <w:tcPr>
            <w:tcW w:w="1218" w:type="dxa"/>
            <w:noWrap/>
            <w:tcMar>
              <w:top w:w="15" w:type="dxa"/>
              <w:left w:w="15" w:type="dxa"/>
              <w:bottom w:w="0" w:type="dxa"/>
              <w:right w:w="15" w:type="dxa"/>
            </w:tcMar>
            <w:vAlign w:val="bottom"/>
          </w:tcPr>
          <w:p w14:paraId="4B3651AF" w14:textId="77777777" w:rsidR="00E325C3" w:rsidRPr="00A5606A" w:rsidRDefault="00E325C3" w:rsidP="007B22FF">
            <w:pPr>
              <w:ind w:right="94"/>
              <w:jc w:val="right"/>
              <w:rPr>
                <w:rFonts w:ascii="Arial" w:eastAsia="Arial Unicode MS" w:hAnsi="Arial" w:cs="Arial"/>
                <w:iCs/>
                <w:sz w:val="18"/>
                <w:szCs w:val="20"/>
              </w:rPr>
            </w:pPr>
            <w:r w:rsidRPr="00A5606A">
              <w:rPr>
                <w:rFonts w:ascii="Arial" w:eastAsia="Arial Unicode MS" w:hAnsi="Arial" w:cs="Arial"/>
                <w:iCs/>
                <w:sz w:val="18"/>
                <w:szCs w:val="20"/>
              </w:rPr>
              <w:t>-</w:t>
            </w:r>
          </w:p>
        </w:tc>
      </w:tr>
      <w:tr w:rsidR="00E325C3" w:rsidRPr="00A5606A" w14:paraId="21A64913" w14:textId="77777777" w:rsidTr="00672901">
        <w:trPr>
          <w:cantSplit/>
        </w:trPr>
        <w:tc>
          <w:tcPr>
            <w:tcW w:w="6411" w:type="dxa"/>
            <w:tcBorders>
              <w:bottom w:val="single" w:sz="4" w:space="0" w:color="auto"/>
            </w:tcBorders>
            <w:noWrap/>
            <w:tcMar>
              <w:top w:w="15" w:type="dxa"/>
              <w:left w:w="15" w:type="dxa"/>
              <w:bottom w:w="0" w:type="dxa"/>
              <w:right w:w="15" w:type="dxa"/>
            </w:tcMar>
            <w:vAlign w:val="bottom"/>
          </w:tcPr>
          <w:p w14:paraId="5A822077" w14:textId="77777777" w:rsidR="00E325C3" w:rsidRPr="00A5606A" w:rsidRDefault="00E325C3" w:rsidP="007B22FF">
            <w:pPr>
              <w:pStyle w:val="SonnotMetni"/>
              <w:ind w:left="360" w:hanging="375"/>
              <w:rPr>
                <w:rFonts w:ascii="Arial" w:hAnsi="Arial" w:cs="Arial"/>
                <w:sz w:val="18"/>
              </w:rPr>
            </w:pPr>
          </w:p>
        </w:tc>
        <w:tc>
          <w:tcPr>
            <w:tcW w:w="1428" w:type="dxa"/>
            <w:tcBorders>
              <w:bottom w:val="single" w:sz="4" w:space="0" w:color="auto"/>
            </w:tcBorders>
            <w:vAlign w:val="bottom"/>
          </w:tcPr>
          <w:p w14:paraId="4D245690" w14:textId="77777777" w:rsidR="00E325C3" w:rsidRPr="00A5606A" w:rsidRDefault="00E325C3" w:rsidP="007B22FF">
            <w:pPr>
              <w:ind w:right="94"/>
              <w:jc w:val="right"/>
              <w:rPr>
                <w:rFonts w:ascii="Arial" w:eastAsia="Arial Unicode MS" w:hAnsi="Arial" w:cs="Arial"/>
                <w:iCs/>
                <w:sz w:val="18"/>
                <w:szCs w:val="20"/>
              </w:rPr>
            </w:pPr>
          </w:p>
        </w:tc>
        <w:tc>
          <w:tcPr>
            <w:tcW w:w="1218" w:type="dxa"/>
            <w:tcBorders>
              <w:bottom w:val="single" w:sz="4" w:space="0" w:color="auto"/>
            </w:tcBorders>
            <w:noWrap/>
            <w:tcMar>
              <w:top w:w="15" w:type="dxa"/>
              <w:left w:w="15" w:type="dxa"/>
              <w:bottom w:w="0" w:type="dxa"/>
              <w:right w:w="15" w:type="dxa"/>
            </w:tcMar>
            <w:vAlign w:val="bottom"/>
          </w:tcPr>
          <w:p w14:paraId="0619AA48" w14:textId="77777777" w:rsidR="00E325C3" w:rsidRPr="00A5606A" w:rsidRDefault="00E325C3" w:rsidP="007B22FF">
            <w:pPr>
              <w:ind w:right="94"/>
              <w:jc w:val="right"/>
              <w:rPr>
                <w:rFonts w:ascii="Arial" w:eastAsia="Arial Unicode MS" w:hAnsi="Arial" w:cs="Arial"/>
                <w:iCs/>
                <w:sz w:val="18"/>
                <w:szCs w:val="20"/>
              </w:rPr>
            </w:pPr>
          </w:p>
        </w:tc>
      </w:tr>
      <w:tr w:rsidR="00E325C3" w:rsidRPr="00A5606A" w14:paraId="35128774" w14:textId="77777777" w:rsidTr="00672901">
        <w:trPr>
          <w:cantSplit/>
        </w:trPr>
        <w:tc>
          <w:tcPr>
            <w:tcW w:w="6411" w:type="dxa"/>
            <w:tcBorders>
              <w:top w:val="single" w:sz="4" w:space="0" w:color="auto"/>
              <w:bottom w:val="double" w:sz="4" w:space="0" w:color="auto"/>
            </w:tcBorders>
            <w:noWrap/>
            <w:tcMar>
              <w:top w:w="15" w:type="dxa"/>
              <w:left w:w="15" w:type="dxa"/>
              <w:bottom w:w="0" w:type="dxa"/>
              <w:right w:w="15" w:type="dxa"/>
            </w:tcMar>
            <w:vAlign w:val="center"/>
          </w:tcPr>
          <w:p w14:paraId="034E2B3B" w14:textId="77777777" w:rsidR="00E325C3" w:rsidRPr="00A5606A" w:rsidRDefault="00E325C3" w:rsidP="007B22FF">
            <w:pPr>
              <w:ind w:left="345" w:hanging="345"/>
              <w:rPr>
                <w:rFonts w:ascii="Arial" w:eastAsia="Arial Unicode MS" w:hAnsi="Arial" w:cs="Arial"/>
                <w:b/>
                <w:iCs/>
                <w:sz w:val="18"/>
                <w:szCs w:val="20"/>
              </w:rPr>
            </w:pPr>
            <w:r w:rsidRPr="00A5606A">
              <w:rPr>
                <w:rFonts w:ascii="Arial" w:eastAsia="Arial Unicode MS" w:hAnsi="Arial" w:cs="Arial"/>
                <w:b/>
                <w:iCs/>
                <w:sz w:val="18"/>
                <w:szCs w:val="20"/>
              </w:rPr>
              <w:t>Toplam</w:t>
            </w:r>
          </w:p>
        </w:tc>
        <w:tc>
          <w:tcPr>
            <w:tcW w:w="1428" w:type="dxa"/>
            <w:tcBorders>
              <w:top w:val="single" w:sz="4" w:space="0" w:color="auto"/>
              <w:bottom w:val="double" w:sz="4" w:space="0" w:color="auto"/>
            </w:tcBorders>
          </w:tcPr>
          <w:p w14:paraId="68DD3B4A" w14:textId="77777777" w:rsidR="00E325C3" w:rsidRPr="00A5606A" w:rsidRDefault="00E325C3" w:rsidP="007B22FF">
            <w:pPr>
              <w:ind w:right="94"/>
              <w:jc w:val="right"/>
              <w:rPr>
                <w:rFonts w:ascii="Arial" w:eastAsia="Arial Unicode MS" w:hAnsi="Arial" w:cs="Arial"/>
                <w:b/>
                <w:iCs/>
                <w:sz w:val="18"/>
                <w:szCs w:val="20"/>
              </w:rPr>
            </w:pPr>
            <w:r w:rsidRPr="00A5606A">
              <w:rPr>
                <w:rFonts w:ascii="Arial" w:hAnsi="Arial" w:cs="Arial"/>
                <w:b/>
                <w:sz w:val="18"/>
                <w:szCs w:val="18"/>
              </w:rPr>
              <w:t>1.439</w:t>
            </w:r>
          </w:p>
        </w:tc>
        <w:tc>
          <w:tcPr>
            <w:tcW w:w="1218" w:type="dxa"/>
            <w:tcBorders>
              <w:top w:val="single" w:sz="4" w:space="0" w:color="auto"/>
              <w:bottom w:val="double" w:sz="4" w:space="0" w:color="auto"/>
            </w:tcBorders>
            <w:noWrap/>
            <w:tcMar>
              <w:top w:w="15" w:type="dxa"/>
              <w:left w:w="15" w:type="dxa"/>
              <w:bottom w:w="0" w:type="dxa"/>
              <w:right w:w="15" w:type="dxa"/>
            </w:tcMar>
          </w:tcPr>
          <w:p w14:paraId="0A388352" w14:textId="77777777" w:rsidR="00E325C3" w:rsidRPr="00A5606A" w:rsidRDefault="00E325C3" w:rsidP="007B22FF">
            <w:pPr>
              <w:ind w:right="94"/>
              <w:jc w:val="right"/>
              <w:rPr>
                <w:rFonts w:ascii="Arial" w:eastAsia="Arial Unicode MS" w:hAnsi="Arial" w:cs="Arial"/>
                <w:b/>
                <w:iCs/>
                <w:sz w:val="18"/>
                <w:szCs w:val="20"/>
              </w:rPr>
            </w:pPr>
            <w:r w:rsidRPr="00A5606A">
              <w:rPr>
                <w:rFonts w:ascii="Arial" w:hAnsi="Arial" w:cs="Arial"/>
                <w:b/>
                <w:sz w:val="18"/>
                <w:szCs w:val="18"/>
              </w:rPr>
              <w:t>1.144</w:t>
            </w:r>
          </w:p>
        </w:tc>
      </w:tr>
    </w:tbl>
    <w:p w14:paraId="22E33C7E" w14:textId="74335278" w:rsidR="00E325C3" w:rsidRPr="00A5606A" w:rsidRDefault="000D6E5B" w:rsidP="00E325C3">
      <w:pPr>
        <w:pStyle w:val="ListeParagraf"/>
        <w:spacing w:before="120" w:after="120"/>
        <w:ind w:left="-12" w:hanging="534"/>
        <w:jc w:val="both"/>
      </w:pPr>
      <w:r>
        <w:rPr>
          <w:rFonts w:ascii="Arial" w:hAnsi="Arial" w:cs="Arial"/>
          <w:b/>
          <w:sz w:val="20"/>
          <w:szCs w:val="20"/>
        </w:rPr>
        <w:t>4</w:t>
      </w:r>
      <w:r w:rsidR="00E325C3" w:rsidRPr="00A5606A">
        <w:rPr>
          <w:rFonts w:ascii="Arial" w:hAnsi="Arial" w:cs="Arial"/>
          <w:b/>
          <w:sz w:val="20"/>
          <w:szCs w:val="20"/>
        </w:rPr>
        <w:tab/>
        <w:t>b. Alım satım amaçlı türev finansal borçlara ilişkin bilgiler:</w:t>
      </w:r>
    </w:p>
    <w:tbl>
      <w:tblPr>
        <w:tblW w:w="4992" w:type="pct"/>
        <w:tblCellMar>
          <w:left w:w="0" w:type="dxa"/>
          <w:right w:w="0" w:type="dxa"/>
        </w:tblCellMar>
        <w:tblLook w:val="0000" w:firstRow="0" w:lastRow="0" w:firstColumn="0" w:lastColumn="0" w:noHBand="0" w:noVBand="0"/>
      </w:tblPr>
      <w:tblGrid>
        <w:gridCol w:w="6426"/>
        <w:gridCol w:w="1426"/>
        <w:gridCol w:w="1205"/>
      </w:tblGrid>
      <w:tr w:rsidR="00E325C3" w:rsidRPr="00A5606A" w14:paraId="0B36DA1F" w14:textId="77777777" w:rsidTr="00672901">
        <w:trPr>
          <w:trHeight w:val="57"/>
        </w:trPr>
        <w:tc>
          <w:tcPr>
            <w:tcW w:w="3548" w:type="pct"/>
            <w:tcBorders>
              <w:top w:val="single" w:sz="4" w:space="0" w:color="auto"/>
              <w:bottom w:val="single" w:sz="4" w:space="0" w:color="auto"/>
            </w:tcBorders>
            <w:noWrap/>
            <w:tcMar>
              <w:top w:w="15" w:type="dxa"/>
              <w:left w:w="15" w:type="dxa"/>
              <w:bottom w:w="0" w:type="dxa"/>
              <w:right w:w="15" w:type="dxa"/>
            </w:tcMar>
            <w:vAlign w:val="center"/>
          </w:tcPr>
          <w:p w14:paraId="02946EF7" w14:textId="77777777" w:rsidR="00E325C3" w:rsidRPr="00A5606A" w:rsidRDefault="00E325C3" w:rsidP="007B22FF">
            <w:pPr>
              <w:jc w:val="center"/>
              <w:rPr>
                <w:rFonts w:ascii="Arial" w:eastAsia="Arial Unicode MS" w:hAnsi="Arial" w:cs="Arial"/>
                <w:iCs/>
                <w:sz w:val="20"/>
                <w:szCs w:val="20"/>
              </w:rPr>
            </w:pPr>
          </w:p>
        </w:tc>
        <w:tc>
          <w:tcPr>
            <w:tcW w:w="1452" w:type="pct"/>
            <w:gridSpan w:val="2"/>
            <w:tcBorders>
              <w:top w:val="single" w:sz="4" w:space="0" w:color="auto"/>
              <w:bottom w:val="single" w:sz="4" w:space="0" w:color="auto"/>
            </w:tcBorders>
            <w:vAlign w:val="center"/>
          </w:tcPr>
          <w:p w14:paraId="1371AE42" w14:textId="77777777" w:rsidR="00E325C3" w:rsidRPr="00A5606A" w:rsidRDefault="00E325C3" w:rsidP="00E325C3">
            <w:pPr>
              <w:ind w:left="1187"/>
              <w:rPr>
                <w:rFonts w:ascii="Arial" w:eastAsia="Arial Unicode MS" w:hAnsi="Arial" w:cs="Arial"/>
                <w:b/>
                <w:iCs/>
                <w:sz w:val="18"/>
                <w:szCs w:val="20"/>
              </w:rPr>
            </w:pPr>
            <w:r w:rsidRPr="00A5606A">
              <w:rPr>
                <w:rFonts w:ascii="Arial" w:hAnsi="Arial" w:cs="Arial"/>
                <w:b/>
                <w:iCs/>
                <w:sz w:val="18"/>
                <w:szCs w:val="20"/>
              </w:rPr>
              <w:t>Önceki Dönem</w:t>
            </w:r>
          </w:p>
        </w:tc>
      </w:tr>
      <w:tr w:rsidR="00E325C3" w:rsidRPr="00A5606A" w14:paraId="71EE1202" w14:textId="77777777" w:rsidTr="005E2AB6">
        <w:trPr>
          <w:trHeight w:val="57"/>
        </w:trPr>
        <w:tc>
          <w:tcPr>
            <w:tcW w:w="3548" w:type="pct"/>
            <w:tcBorders>
              <w:top w:val="single" w:sz="4" w:space="0" w:color="auto"/>
              <w:bottom w:val="single" w:sz="4" w:space="0" w:color="auto"/>
            </w:tcBorders>
            <w:noWrap/>
            <w:tcMar>
              <w:top w:w="15" w:type="dxa"/>
              <w:left w:w="15" w:type="dxa"/>
              <w:bottom w:w="0" w:type="dxa"/>
              <w:right w:w="15" w:type="dxa"/>
            </w:tcMar>
            <w:vAlign w:val="bottom"/>
          </w:tcPr>
          <w:p w14:paraId="525A8DF5" w14:textId="77777777" w:rsidR="00E325C3" w:rsidRPr="00A5606A" w:rsidRDefault="00E325C3" w:rsidP="007B22FF">
            <w:pPr>
              <w:rPr>
                <w:rFonts w:ascii="Arial" w:hAnsi="Arial" w:cs="Arial"/>
                <w:sz w:val="20"/>
                <w:szCs w:val="20"/>
              </w:rPr>
            </w:pPr>
          </w:p>
        </w:tc>
        <w:tc>
          <w:tcPr>
            <w:tcW w:w="787" w:type="pct"/>
            <w:tcBorders>
              <w:top w:val="single" w:sz="4" w:space="0" w:color="auto"/>
              <w:bottom w:val="single" w:sz="4" w:space="0" w:color="auto"/>
            </w:tcBorders>
            <w:vAlign w:val="center"/>
          </w:tcPr>
          <w:p w14:paraId="7704E0C5" w14:textId="77777777" w:rsidR="00E325C3" w:rsidRPr="00A5606A" w:rsidRDefault="00E325C3" w:rsidP="007B22FF">
            <w:pPr>
              <w:ind w:right="94"/>
              <w:jc w:val="right"/>
              <w:rPr>
                <w:rFonts w:ascii="Arial" w:eastAsia="Arial Unicode MS" w:hAnsi="Arial" w:cs="Arial"/>
                <w:b/>
                <w:iCs/>
                <w:sz w:val="18"/>
                <w:szCs w:val="20"/>
              </w:rPr>
            </w:pPr>
            <w:r w:rsidRPr="00A5606A">
              <w:rPr>
                <w:rFonts w:ascii="Arial" w:eastAsia="Arial Unicode MS" w:hAnsi="Arial" w:cs="Arial"/>
                <w:b/>
                <w:iCs/>
                <w:sz w:val="18"/>
                <w:szCs w:val="20"/>
              </w:rPr>
              <w:t>TP</w:t>
            </w:r>
          </w:p>
        </w:tc>
        <w:tc>
          <w:tcPr>
            <w:tcW w:w="665" w:type="pct"/>
            <w:tcBorders>
              <w:top w:val="single" w:sz="4" w:space="0" w:color="auto"/>
              <w:bottom w:val="single" w:sz="4" w:space="0" w:color="auto"/>
            </w:tcBorders>
            <w:noWrap/>
            <w:tcMar>
              <w:top w:w="15" w:type="dxa"/>
              <w:left w:w="15" w:type="dxa"/>
              <w:bottom w:w="0" w:type="dxa"/>
              <w:right w:w="15" w:type="dxa"/>
            </w:tcMar>
            <w:vAlign w:val="center"/>
          </w:tcPr>
          <w:p w14:paraId="112FCD92" w14:textId="77777777" w:rsidR="00E325C3" w:rsidRPr="00A5606A" w:rsidRDefault="00E325C3" w:rsidP="007B22FF">
            <w:pPr>
              <w:ind w:right="94"/>
              <w:jc w:val="right"/>
              <w:rPr>
                <w:rFonts w:ascii="Arial" w:eastAsia="Arial Unicode MS" w:hAnsi="Arial" w:cs="Arial"/>
                <w:b/>
                <w:iCs/>
                <w:sz w:val="18"/>
                <w:szCs w:val="20"/>
              </w:rPr>
            </w:pPr>
            <w:r w:rsidRPr="00A5606A">
              <w:rPr>
                <w:rFonts w:ascii="Arial" w:eastAsia="Arial Unicode MS" w:hAnsi="Arial" w:cs="Arial"/>
                <w:b/>
                <w:iCs/>
                <w:sz w:val="18"/>
                <w:szCs w:val="20"/>
              </w:rPr>
              <w:t>YP</w:t>
            </w:r>
          </w:p>
        </w:tc>
      </w:tr>
      <w:tr w:rsidR="002C4070" w:rsidRPr="002C4070" w14:paraId="538FA543" w14:textId="77777777" w:rsidTr="005E2AB6">
        <w:trPr>
          <w:trHeight w:val="57"/>
        </w:trPr>
        <w:tc>
          <w:tcPr>
            <w:tcW w:w="3548" w:type="pct"/>
            <w:tcBorders>
              <w:top w:val="single" w:sz="4" w:space="0" w:color="auto"/>
            </w:tcBorders>
            <w:noWrap/>
            <w:tcMar>
              <w:top w:w="15" w:type="dxa"/>
              <w:left w:w="15" w:type="dxa"/>
              <w:bottom w:w="0" w:type="dxa"/>
              <w:right w:w="15" w:type="dxa"/>
            </w:tcMar>
            <w:vAlign w:val="bottom"/>
          </w:tcPr>
          <w:p w14:paraId="09954C11" w14:textId="77777777" w:rsidR="002C4070" w:rsidRPr="002C4070" w:rsidRDefault="002C4070" w:rsidP="007B22FF">
            <w:pPr>
              <w:rPr>
                <w:rFonts w:ascii="Arial" w:hAnsi="Arial" w:cs="Arial"/>
                <w:sz w:val="16"/>
                <w:szCs w:val="16"/>
              </w:rPr>
            </w:pPr>
          </w:p>
        </w:tc>
        <w:tc>
          <w:tcPr>
            <w:tcW w:w="787" w:type="pct"/>
            <w:tcBorders>
              <w:top w:val="single" w:sz="4" w:space="0" w:color="auto"/>
            </w:tcBorders>
            <w:vAlign w:val="center"/>
          </w:tcPr>
          <w:p w14:paraId="3F93DD86" w14:textId="77777777" w:rsidR="002C4070" w:rsidRPr="002C4070" w:rsidRDefault="002C4070" w:rsidP="007B22FF">
            <w:pPr>
              <w:ind w:right="94"/>
              <w:jc w:val="right"/>
              <w:rPr>
                <w:rFonts w:ascii="Arial" w:eastAsia="Arial Unicode MS" w:hAnsi="Arial" w:cs="Arial"/>
                <w:b/>
                <w:iCs/>
                <w:sz w:val="16"/>
                <w:szCs w:val="16"/>
              </w:rPr>
            </w:pPr>
          </w:p>
        </w:tc>
        <w:tc>
          <w:tcPr>
            <w:tcW w:w="665" w:type="pct"/>
            <w:tcBorders>
              <w:top w:val="single" w:sz="4" w:space="0" w:color="auto"/>
            </w:tcBorders>
            <w:noWrap/>
            <w:tcMar>
              <w:top w:w="15" w:type="dxa"/>
              <w:left w:w="15" w:type="dxa"/>
              <w:bottom w:w="0" w:type="dxa"/>
              <w:right w:w="15" w:type="dxa"/>
            </w:tcMar>
            <w:vAlign w:val="center"/>
          </w:tcPr>
          <w:p w14:paraId="26A6441C" w14:textId="77777777" w:rsidR="002C4070" w:rsidRPr="002C4070" w:rsidRDefault="002C4070" w:rsidP="007B22FF">
            <w:pPr>
              <w:ind w:right="94"/>
              <w:jc w:val="right"/>
              <w:rPr>
                <w:rFonts w:ascii="Arial" w:eastAsia="Arial Unicode MS" w:hAnsi="Arial" w:cs="Arial"/>
                <w:b/>
                <w:iCs/>
                <w:sz w:val="16"/>
                <w:szCs w:val="16"/>
              </w:rPr>
            </w:pPr>
          </w:p>
        </w:tc>
      </w:tr>
      <w:tr w:rsidR="000501EC" w:rsidRPr="00A5606A" w14:paraId="4AFC009E" w14:textId="77777777" w:rsidTr="005E2AB6">
        <w:trPr>
          <w:trHeight w:val="57"/>
        </w:trPr>
        <w:tc>
          <w:tcPr>
            <w:tcW w:w="3548" w:type="pct"/>
            <w:noWrap/>
            <w:tcMar>
              <w:top w:w="15" w:type="dxa"/>
              <w:left w:w="15" w:type="dxa"/>
              <w:bottom w:w="0" w:type="dxa"/>
              <w:right w:w="15" w:type="dxa"/>
            </w:tcMar>
            <w:vAlign w:val="bottom"/>
          </w:tcPr>
          <w:p w14:paraId="5AF3B700" w14:textId="77777777" w:rsidR="000501EC" w:rsidRPr="00A5606A" w:rsidRDefault="000501EC" w:rsidP="000501EC">
            <w:pPr>
              <w:pStyle w:val="SonnotMetni"/>
              <w:ind w:hanging="10"/>
              <w:rPr>
                <w:rFonts w:ascii="Arial" w:eastAsia="Arial Unicode MS" w:hAnsi="Arial" w:cs="Arial"/>
                <w:iCs/>
                <w:sz w:val="18"/>
              </w:rPr>
            </w:pPr>
            <w:r w:rsidRPr="00A5606A">
              <w:rPr>
                <w:rFonts w:ascii="Arial" w:eastAsia="Arial Unicode MS" w:hAnsi="Arial" w:cs="Arial"/>
                <w:iCs/>
                <w:sz w:val="18"/>
              </w:rPr>
              <w:t>Vadeli İşlemler</w:t>
            </w:r>
          </w:p>
        </w:tc>
        <w:tc>
          <w:tcPr>
            <w:tcW w:w="787" w:type="pct"/>
          </w:tcPr>
          <w:p w14:paraId="52C05224" w14:textId="1051C2AE" w:rsidR="000501EC" w:rsidRPr="00A5606A" w:rsidRDefault="000501EC" w:rsidP="000501EC">
            <w:pPr>
              <w:ind w:right="94"/>
              <w:jc w:val="right"/>
              <w:rPr>
                <w:rFonts w:ascii="Arial" w:eastAsia="Arial Unicode MS" w:hAnsi="Arial" w:cs="Arial"/>
                <w:iCs/>
                <w:sz w:val="18"/>
                <w:szCs w:val="20"/>
              </w:rPr>
            </w:pPr>
            <w:r w:rsidRPr="00E335DA">
              <w:rPr>
                <w:rFonts w:ascii="Arial" w:eastAsia="Arial Unicode MS" w:hAnsi="Arial" w:cs="Arial"/>
                <w:iCs/>
                <w:sz w:val="18"/>
                <w:szCs w:val="20"/>
              </w:rPr>
              <w:t>76</w:t>
            </w:r>
          </w:p>
        </w:tc>
        <w:tc>
          <w:tcPr>
            <w:tcW w:w="665" w:type="pct"/>
            <w:noWrap/>
            <w:tcMar>
              <w:top w:w="15" w:type="dxa"/>
              <w:left w:w="15" w:type="dxa"/>
              <w:bottom w:w="0" w:type="dxa"/>
              <w:right w:w="15" w:type="dxa"/>
            </w:tcMar>
          </w:tcPr>
          <w:p w14:paraId="371C126F" w14:textId="2226B5D6" w:rsidR="000501EC" w:rsidRPr="00A5606A" w:rsidRDefault="000501EC" w:rsidP="000501EC">
            <w:pPr>
              <w:ind w:right="94"/>
              <w:jc w:val="right"/>
              <w:rPr>
                <w:rFonts w:ascii="Arial" w:eastAsia="Arial Unicode MS" w:hAnsi="Arial" w:cs="Arial"/>
                <w:iCs/>
                <w:sz w:val="18"/>
                <w:szCs w:val="20"/>
              </w:rPr>
            </w:pPr>
            <w:r w:rsidRPr="00E335DA">
              <w:rPr>
                <w:rFonts w:ascii="Arial" w:eastAsia="Arial Unicode MS" w:hAnsi="Arial" w:cs="Arial"/>
                <w:iCs/>
                <w:sz w:val="18"/>
                <w:szCs w:val="20"/>
              </w:rPr>
              <w:t>-</w:t>
            </w:r>
          </w:p>
        </w:tc>
      </w:tr>
      <w:tr w:rsidR="000501EC" w:rsidRPr="00A5606A" w14:paraId="1E51FBAF" w14:textId="77777777" w:rsidTr="005E2AB6">
        <w:trPr>
          <w:trHeight w:val="57"/>
        </w:trPr>
        <w:tc>
          <w:tcPr>
            <w:tcW w:w="3548" w:type="pct"/>
            <w:noWrap/>
            <w:tcMar>
              <w:top w:w="15" w:type="dxa"/>
              <w:left w:w="15" w:type="dxa"/>
              <w:bottom w:w="0" w:type="dxa"/>
              <w:right w:w="15" w:type="dxa"/>
            </w:tcMar>
            <w:vAlign w:val="bottom"/>
          </w:tcPr>
          <w:p w14:paraId="40B09480" w14:textId="77777777" w:rsidR="000501EC" w:rsidRPr="00A5606A" w:rsidRDefault="000501EC" w:rsidP="000501EC">
            <w:pPr>
              <w:pStyle w:val="SonnotMetni"/>
              <w:ind w:hanging="10"/>
              <w:rPr>
                <w:rFonts w:ascii="Arial" w:hAnsi="Arial" w:cs="Arial"/>
                <w:sz w:val="18"/>
              </w:rPr>
            </w:pPr>
            <w:r w:rsidRPr="00A5606A">
              <w:rPr>
                <w:rFonts w:ascii="Arial" w:hAnsi="Arial" w:cs="Arial"/>
                <w:sz w:val="18"/>
              </w:rPr>
              <w:t>Swap İşlemleri</w:t>
            </w:r>
          </w:p>
        </w:tc>
        <w:tc>
          <w:tcPr>
            <w:tcW w:w="787" w:type="pct"/>
          </w:tcPr>
          <w:p w14:paraId="513DC9F1" w14:textId="0FE39547" w:rsidR="000501EC" w:rsidRPr="00A5606A" w:rsidRDefault="000501EC" w:rsidP="000501EC">
            <w:pPr>
              <w:ind w:right="94"/>
              <w:jc w:val="right"/>
              <w:rPr>
                <w:rFonts w:ascii="Arial" w:eastAsia="Arial Unicode MS" w:hAnsi="Arial" w:cs="Arial"/>
                <w:iCs/>
                <w:sz w:val="18"/>
                <w:szCs w:val="20"/>
              </w:rPr>
            </w:pPr>
            <w:r w:rsidRPr="00E335DA">
              <w:rPr>
                <w:rFonts w:ascii="Arial" w:eastAsia="Arial Unicode MS" w:hAnsi="Arial" w:cs="Arial"/>
                <w:iCs/>
                <w:sz w:val="18"/>
                <w:szCs w:val="20"/>
              </w:rPr>
              <w:t>-</w:t>
            </w:r>
          </w:p>
        </w:tc>
        <w:tc>
          <w:tcPr>
            <w:tcW w:w="665" w:type="pct"/>
            <w:noWrap/>
            <w:tcMar>
              <w:top w:w="15" w:type="dxa"/>
              <w:left w:w="15" w:type="dxa"/>
              <w:bottom w:w="0" w:type="dxa"/>
              <w:right w:w="15" w:type="dxa"/>
            </w:tcMar>
          </w:tcPr>
          <w:p w14:paraId="4A78FB6A" w14:textId="11B151D0" w:rsidR="000501EC" w:rsidRPr="00A5606A" w:rsidRDefault="000501EC" w:rsidP="000501EC">
            <w:pPr>
              <w:ind w:right="94"/>
              <w:jc w:val="right"/>
              <w:rPr>
                <w:rFonts w:ascii="Arial" w:eastAsia="Arial Unicode MS" w:hAnsi="Arial" w:cs="Arial"/>
                <w:iCs/>
                <w:sz w:val="18"/>
                <w:szCs w:val="20"/>
              </w:rPr>
            </w:pPr>
            <w:r w:rsidRPr="00E335DA">
              <w:rPr>
                <w:rFonts w:ascii="Arial" w:eastAsia="Arial Unicode MS" w:hAnsi="Arial" w:cs="Arial"/>
                <w:iCs/>
                <w:sz w:val="18"/>
                <w:szCs w:val="20"/>
              </w:rPr>
              <w:t>6.342</w:t>
            </w:r>
          </w:p>
        </w:tc>
      </w:tr>
      <w:tr w:rsidR="000501EC" w:rsidRPr="00A5606A" w14:paraId="6B7DA7CC" w14:textId="77777777" w:rsidTr="005E2AB6">
        <w:trPr>
          <w:trHeight w:val="57"/>
        </w:trPr>
        <w:tc>
          <w:tcPr>
            <w:tcW w:w="3548" w:type="pct"/>
            <w:noWrap/>
            <w:tcMar>
              <w:top w:w="15" w:type="dxa"/>
              <w:left w:w="15" w:type="dxa"/>
              <w:bottom w:w="0" w:type="dxa"/>
              <w:right w:w="15" w:type="dxa"/>
            </w:tcMar>
            <w:vAlign w:val="bottom"/>
          </w:tcPr>
          <w:p w14:paraId="4A312ACF" w14:textId="77777777" w:rsidR="000501EC" w:rsidRPr="00A5606A" w:rsidRDefault="000501EC" w:rsidP="000501EC">
            <w:pPr>
              <w:pStyle w:val="SonnotMetni"/>
              <w:ind w:hanging="10"/>
              <w:rPr>
                <w:rFonts w:ascii="Arial" w:hAnsi="Arial" w:cs="Arial"/>
                <w:sz w:val="18"/>
              </w:rPr>
            </w:pPr>
            <w:proofErr w:type="spellStart"/>
            <w:r w:rsidRPr="00A5606A">
              <w:rPr>
                <w:rFonts w:ascii="Arial" w:hAnsi="Arial" w:cs="Arial"/>
                <w:sz w:val="18"/>
              </w:rPr>
              <w:t>Futures</w:t>
            </w:r>
            <w:proofErr w:type="spellEnd"/>
            <w:r w:rsidRPr="00A5606A">
              <w:rPr>
                <w:rFonts w:ascii="Arial" w:hAnsi="Arial" w:cs="Arial"/>
                <w:sz w:val="18"/>
              </w:rPr>
              <w:t xml:space="preserve"> İşlemleri</w:t>
            </w:r>
          </w:p>
        </w:tc>
        <w:tc>
          <w:tcPr>
            <w:tcW w:w="787" w:type="pct"/>
            <w:vAlign w:val="bottom"/>
          </w:tcPr>
          <w:p w14:paraId="5B4436EA" w14:textId="3A15222F" w:rsidR="000501EC" w:rsidRPr="00A5606A" w:rsidRDefault="000501EC" w:rsidP="000501EC">
            <w:pPr>
              <w:ind w:right="94"/>
              <w:jc w:val="right"/>
              <w:rPr>
                <w:rFonts w:ascii="Arial" w:eastAsia="Arial Unicode MS" w:hAnsi="Arial" w:cs="Arial"/>
                <w:iCs/>
                <w:sz w:val="18"/>
                <w:szCs w:val="20"/>
              </w:rPr>
            </w:pPr>
            <w:r w:rsidRPr="00E335DA">
              <w:rPr>
                <w:rFonts w:ascii="Arial" w:eastAsia="Arial Unicode MS" w:hAnsi="Arial" w:cs="Arial"/>
                <w:iCs/>
                <w:sz w:val="18"/>
                <w:szCs w:val="20"/>
              </w:rPr>
              <w:t>-</w:t>
            </w:r>
          </w:p>
        </w:tc>
        <w:tc>
          <w:tcPr>
            <w:tcW w:w="665" w:type="pct"/>
            <w:noWrap/>
            <w:tcMar>
              <w:top w:w="15" w:type="dxa"/>
              <w:left w:w="15" w:type="dxa"/>
              <w:bottom w:w="0" w:type="dxa"/>
              <w:right w:w="15" w:type="dxa"/>
            </w:tcMar>
            <w:vAlign w:val="bottom"/>
          </w:tcPr>
          <w:p w14:paraId="62FBA88A" w14:textId="7683793B" w:rsidR="000501EC" w:rsidRPr="00A5606A" w:rsidRDefault="000501EC" w:rsidP="000501EC">
            <w:pPr>
              <w:ind w:right="94"/>
              <w:jc w:val="right"/>
              <w:rPr>
                <w:rFonts w:ascii="Arial" w:eastAsia="Arial Unicode MS" w:hAnsi="Arial" w:cs="Arial"/>
                <w:iCs/>
                <w:sz w:val="18"/>
                <w:szCs w:val="20"/>
              </w:rPr>
            </w:pPr>
            <w:r w:rsidRPr="00E335DA">
              <w:rPr>
                <w:rFonts w:ascii="Arial" w:eastAsia="Arial Unicode MS" w:hAnsi="Arial" w:cs="Arial"/>
                <w:iCs/>
                <w:sz w:val="18"/>
                <w:szCs w:val="20"/>
              </w:rPr>
              <w:t>-</w:t>
            </w:r>
          </w:p>
        </w:tc>
      </w:tr>
      <w:tr w:rsidR="000501EC" w:rsidRPr="00A5606A" w14:paraId="762F8F52" w14:textId="77777777" w:rsidTr="005E2AB6">
        <w:trPr>
          <w:trHeight w:val="57"/>
        </w:trPr>
        <w:tc>
          <w:tcPr>
            <w:tcW w:w="3548" w:type="pct"/>
            <w:noWrap/>
            <w:tcMar>
              <w:top w:w="15" w:type="dxa"/>
              <w:left w:w="15" w:type="dxa"/>
              <w:bottom w:w="0" w:type="dxa"/>
              <w:right w:w="15" w:type="dxa"/>
            </w:tcMar>
            <w:vAlign w:val="bottom"/>
          </w:tcPr>
          <w:p w14:paraId="4E9B2C01" w14:textId="77777777" w:rsidR="000501EC" w:rsidRPr="00A5606A" w:rsidRDefault="000501EC" w:rsidP="000501EC">
            <w:pPr>
              <w:pStyle w:val="SonnotMetni"/>
              <w:ind w:left="360" w:hanging="375"/>
              <w:rPr>
                <w:rFonts w:ascii="Arial" w:hAnsi="Arial" w:cs="Arial"/>
                <w:sz w:val="18"/>
              </w:rPr>
            </w:pPr>
            <w:r w:rsidRPr="00A5606A">
              <w:rPr>
                <w:rFonts w:ascii="Arial" w:hAnsi="Arial" w:cs="Arial"/>
                <w:sz w:val="18"/>
              </w:rPr>
              <w:t>Opsiyonlar</w:t>
            </w:r>
          </w:p>
        </w:tc>
        <w:tc>
          <w:tcPr>
            <w:tcW w:w="787" w:type="pct"/>
            <w:vAlign w:val="bottom"/>
          </w:tcPr>
          <w:p w14:paraId="31F3F59C" w14:textId="130C2C4B" w:rsidR="000501EC" w:rsidRPr="00A5606A" w:rsidRDefault="000501EC" w:rsidP="000501EC">
            <w:pPr>
              <w:ind w:right="94"/>
              <w:jc w:val="right"/>
              <w:rPr>
                <w:rFonts w:ascii="Arial" w:eastAsia="Arial Unicode MS" w:hAnsi="Arial" w:cs="Arial"/>
                <w:iCs/>
                <w:sz w:val="18"/>
                <w:szCs w:val="20"/>
              </w:rPr>
            </w:pPr>
            <w:r w:rsidRPr="00E335DA">
              <w:rPr>
                <w:rFonts w:ascii="Arial" w:eastAsia="Arial Unicode MS" w:hAnsi="Arial" w:cs="Arial"/>
                <w:iCs/>
                <w:sz w:val="18"/>
                <w:szCs w:val="20"/>
              </w:rPr>
              <w:t>-</w:t>
            </w:r>
          </w:p>
        </w:tc>
        <w:tc>
          <w:tcPr>
            <w:tcW w:w="665" w:type="pct"/>
            <w:noWrap/>
            <w:tcMar>
              <w:top w:w="15" w:type="dxa"/>
              <w:left w:w="15" w:type="dxa"/>
              <w:bottom w:w="0" w:type="dxa"/>
              <w:right w:w="15" w:type="dxa"/>
            </w:tcMar>
            <w:vAlign w:val="bottom"/>
          </w:tcPr>
          <w:p w14:paraId="772233F1" w14:textId="48C40181" w:rsidR="000501EC" w:rsidRPr="00A5606A" w:rsidRDefault="000501EC" w:rsidP="000501EC">
            <w:pPr>
              <w:ind w:right="94"/>
              <w:jc w:val="right"/>
              <w:rPr>
                <w:rFonts w:ascii="Arial" w:eastAsia="Arial Unicode MS" w:hAnsi="Arial" w:cs="Arial"/>
                <w:iCs/>
                <w:sz w:val="18"/>
                <w:szCs w:val="20"/>
              </w:rPr>
            </w:pPr>
            <w:r w:rsidRPr="00E335DA">
              <w:rPr>
                <w:rFonts w:ascii="Arial" w:eastAsia="Arial Unicode MS" w:hAnsi="Arial" w:cs="Arial"/>
                <w:iCs/>
                <w:sz w:val="18"/>
                <w:szCs w:val="20"/>
              </w:rPr>
              <w:t>-</w:t>
            </w:r>
          </w:p>
        </w:tc>
      </w:tr>
      <w:tr w:rsidR="000501EC" w:rsidRPr="00A5606A" w14:paraId="630595D3" w14:textId="77777777" w:rsidTr="005E2AB6">
        <w:trPr>
          <w:trHeight w:val="57"/>
        </w:trPr>
        <w:tc>
          <w:tcPr>
            <w:tcW w:w="3548" w:type="pct"/>
            <w:noWrap/>
            <w:tcMar>
              <w:top w:w="15" w:type="dxa"/>
              <w:left w:w="15" w:type="dxa"/>
              <w:bottom w:w="0" w:type="dxa"/>
              <w:right w:w="15" w:type="dxa"/>
            </w:tcMar>
            <w:vAlign w:val="bottom"/>
          </w:tcPr>
          <w:p w14:paraId="199A36DA" w14:textId="77777777" w:rsidR="000501EC" w:rsidRPr="00A5606A" w:rsidRDefault="000501EC" w:rsidP="000501EC">
            <w:pPr>
              <w:pStyle w:val="SonnotMetni"/>
              <w:ind w:left="360" w:hanging="375"/>
              <w:rPr>
                <w:rFonts w:ascii="Arial" w:hAnsi="Arial" w:cs="Arial"/>
                <w:sz w:val="18"/>
              </w:rPr>
            </w:pPr>
            <w:r w:rsidRPr="00A5606A">
              <w:rPr>
                <w:rFonts w:ascii="Arial" w:hAnsi="Arial" w:cs="Arial"/>
                <w:sz w:val="18"/>
              </w:rPr>
              <w:t>Diğer</w:t>
            </w:r>
          </w:p>
        </w:tc>
        <w:tc>
          <w:tcPr>
            <w:tcW w:w="787" w:type="pct"/>
            <w:vAlign w:val="bottom"/>
          </w:tcPr>
          <w:p w14:paraId="4C36F8A0" w14:textId="51FAEDD0" w:rsidR="000501EC" w:rsidRPr="00A5606A" w:rsidRDefault="000501EC" w:rsidP="000501EC">
            <w:pPr>
              <w:ind w:right="94"/>
              <w:jc w:val="right"/>
              <w:rPr>
                <w:rFonts w:ascii="Arial" w:eastAsia="Arial Unicode MS" w:hAnsi="Arial" w:cs="Arial"/>
                <w:iCs/>
                <w:sz w:val="18"/>
                <w:szCs w:val="20"/>
              </w:rPr>
            </w:pPr>
            <w:r w:rsidRPr="00E335DA">
              <w:rPr>
                <w:rFonts w:ascii="Arial" w:eastAsia="Arial Unicode MS" w:hAnsi="Arial" w:cs="Arial"/>
                <w:iCs/>
                <w:sz w:val="18"/>
                <w:szCs w:val="20"/>
              </w:rPr>
              <w:t>-</w:t>
            </w:r>
          </w:p>
        </w:tc>
        <w:tc>
          <w:tcPr>
            <w:tcW w:w="665" w:type="pct"/>
            <w:noWrap/>
            <w:tcMar>
              <w:top w:w="15" w:type="dxa"/>
              <w:left w:w="15" w:type="dxa"/>
              <w:bottom w:w="0" w:type="dxa"/>
              <w:right w:w="15" w:type="dxa"/>
            </w:tcMar>
            <w:vAlign w:val="bottom"/>
          </w:tcPr>
          <w:p w14:paraId="73ECEB23" w14:textId="756D803C" w:rsidR="000501EC" w:rsidRPr="00A5606A" w:rsidRDefault="000501EC" w:rsidP="000501EC">
            <w:pPr>
              <w:ind w:right="94"/>
              <w:jc w:val="right"/>
              <w:rPr>
                <w:rFonts w:ascii="Arial" w:eastAsia="Arial Unicode MS" w:hAnsi="Arial" w:cs="Arial"/>
                <w:iCs/>
                <w:sz w:val="18"/>
                <w:szCs w:val="20"/>
              </w:rPr>
            </w:pPr>
            <w:r w:rsidRPr="00E335DA">
              <w:rPr>
                <w:rFonts w:ascii="Arial" w:eastAsia="Arial Unicode MS" w:hAnsi="Arial" w:cs="Arial"/>
                <w:iCs/>
                <w:sz w:val="18"/>
                <w:szCs w:val="20"/>
              </w:rPr>
              <w:t>-</w:t>
            </w:r>
          </w:p>
        </w:tc>
      </w:tr>
      <w:tr w:rsidR="000501EC" w:rsidRPr="00A5606A" w14:paraId="516317F9" w14:textId="77777777" w:rsidTr="005E2AB6">
        <w:trPr>
          <w:trHeight w:val="57"/>
        </w:trPr>
        <w:tc>
          <w:tcPr>
            <w:tcW w:w="3548" w:type="pct"/>
            <w:tcBorders>
              <w:top w:val="single" w:sz="4" w:space="0" w:color="auto"/>
              <w:bottom w:val="double" w:sz="4" w:space="0" w:color="auto"/>
            </w:tcBorders>
            <w:noWrap/>
            <w:tcMar>
              <w:top w:w="15" w:type="dxa"/>
              <w:left w:w="15" w:type="dxa"/>
              <w:bottom w:w="0" w:type="dxa"/>
              <w:right w:w="15" w:type="dxa"/>
            </w:tcMar>
            <w:vAlign w:val="center"/>
          </w:tcPr>
          <w:p w14:paraId="25BE590A" w14:textId="77777777" w:rsidR="000501EC" w:rsidRPr="00A5606A" w:rsidRDefault="000501EC" w:rsidP="000501EC">
            <w:pPr>
              <w:ind w:left="345" w:hanging="345"/>
              <w:rPr>
                <w:rFonts w:ascii="Arial" w:eastAsia="Arial Unicode MS" w:hAnsi="Arial" w:cs="Arial"/>
                <w:b/>
                <w:iCs/>
                <w:sz w:val="18"/>
                <w:szCs w:val="20"/>
              </w:rPr>
            </w:pPr>
            <w:r w:rsidRPr="00A5606A">
              <w:rPr>
                <w:rFonts w:ascii="Arial" w:eastAsia="Arial Unicode MS" w:hAnsi="Arial" w:cs="Arial"/>
                <w:b/>
                <w:iCs/>
                <w:sz w:val="18"/>
                <w:szCs w:val="20"/>
              </w:rPr>
              <w:t>Toplam</w:t>
            </w:r>
          </w:p>
        </w:tc>
        <w:tc>
          <w:tcPr>
            <w:tcW w:w="787" w:type="pct"/>
            <w:tcBorders>
              <w:top w:val="single" w:sz="4" w:space="0" w:color="auto"/>
              <w:bottom w:val="double" w:sz="4" w:space="0" w:color="auto"/>
            </w:tcBorders>
          </w:tcPr>
          <w:p w14:paraId="126A966C" w14:textId="3C29E682" w:rsidR="000501EC" w:rsidRPr="00A5606A" w:rsidRDefault="000501EC" w:rsidP="000501EC">
            <w:pPr>
              <w:ind w:right="94"/>
              <w:jc w:val="right"/>
              <w:rPr>
                <w:rFonts w:ascii="Arial" w:eastAsia="Arial Unicode MS" w:hAnsi="Arial" w:cs="Arial"/>
                <w:b/>
                <w:iCs/>
                <w:sz w:val="18"/>
                <w:szCs w:val="20"/>
              </w:rPr>
            </w:pPr>
            <w:r w:rsidRPr="00E335DA">
              <w:rPr>
                <w:rFonts w:ascii="Arial" w:eastAsia="Arial Unicode MS" w:hAnsi="Arial" w:cs="Arial"/>
                <w:b/>
                <w:iCs/>
                <w:sz w:val="18"/>
                <w:szCs w:val="20"/>
              </w:rPr>
              <w:t>76</w:t>
            </w:r>
          </w:p>
        </w:tc>
        <w:tc>
          <w:tcPr>
            <w:tcW w:w="665" w:type="pct"/>
            <w:tcBorders>
              <w:top w:val="single" w:sz="4" w:space="0" w:color="auto"/>
              <w:bottom w:val="double" w:sz="4" w:space="0" w:color="auto"/>
            </w:tcBorders>
            <w:noWrap/>
            <w:tcMar>
              <w:top w:w="15" w:type="dxa"/>
              <w:left w:w="15" w:type="dxa"/>
              <w:bottom w:w="0" w:type="dxa"/>
              <w:right w:w="15" w:type="dxa"/>
            </w:tcMar>
          </w:tcPr>
          <w:p w14:paraId="1E197325" w14:textId="08E06C30" w:rsidR="000501EC" w:rsidRPr="00A5606A" w:rsidRDefault="000501EC" w:rsidP="000501EC">
            <w:pPr>
              <w:ind w:right="94"/>
              <w:jc w:val="right"/>
              <w:rPr>
                <w:rFonts w:ascii="Arial" w:eastAsia="Arial Unicode MS" w:hAnsi="Arial" w:cs="Arial"/>
                <w:b/>
                <w:iCs/>
                <w:sz w:val="18"/>
                <w:szCs w:val="20"/>
              </w:rPr>
            </w:pPr>
            <w:r w:rsidRPr="00E335DA">
              <w:rPr>
                <w:rFonts w:ascii="Arial" w:eastAsia="Arial Unicode MS" w:hAnsi="Arial" w:cs="Arial"/>
                <w:b/>
                <w:iCs/>
                <w:sz w:val="18"/>
                <w:szCs w:val="20"/>
              </w:rPr>
              <w:t>6.342</w:t>
            </w:r>
          </w:p>
        </w:tc>
      </w:tr>
    </w:tbl>
    <w:p w14:paraId="17582876" w14:textId="218C80AE" w:rsidR="000D6E5B" w:rsidRPr="009128F0" w:rsidRDefault="000D6E5B" w:rsidP="000D6E5B">
      <w:pPr>
        <w:spacing w:before="120" w:after="120"/>
        <w:ind w:left="-560"/>
        <w:rPr>
          <w:rFonts w:ascii="Arial" w:hAnsi="Arial" w:cs="Arial"/>
          <w:color w:val="000000" w:themeColor="text1"/>
          <w:sz w:val="20"/>
          <w:szCs w:val="20"/>
        </w:rPr>
      </w:pPr>
      <w:r>
        <w:rPr>
          <w:rFonts w:ascii="Arial" w:hAnsi="Arial" w:cs="Arial"/>
          <w:b/>
          <w:sz w:val="20"/>
          <w:szCs w:val="20"/>
        </w:rPr>
        <w:br w:type="page"/>
      </w:r>
      <w:r w:rsidRPr="009128F0">
        <w:rPr>
          <w:rFonts w:ascii="Arial" w:hAnsi="Arial" w:cs="Arial"/>
          <w:b/>
          <w:color w:val="000000" w:themeColor="text1"/>
          <w:sz w:val="20"/>
          <w:szCs w:val="20"/>
        </w:rPr>
        <w:lastRenderedPageBreak/>
        <w:t>II.</w:t>
      </w:r>
      <w:r w:rsidRPr="009128F0">
        <w:rPr>
          <w:rFonts w:ascii="Arial" w:hAnsi="Arial" w:cs="Arial"/>
          <w:b/>
          <w:color w:val="000000" w:themeColor="text1"/>
          <w:sz w:val="20"/>
          <w:szCs w:val="20"/>
        </w:rPr>
        <w:tab/>
        <w:t>Konsolide bilançonun pasif hesaplarına ilişkin açıklama ve dipnotlar (devamı):</w:t>
      </w:r>
    </w:p>
    <w:p w14:paraId="12567DAA" w14:textId="5BB04DFC" w:rsidR="00697333" w:rsidRPr="00A5606A" w:rsidRDefault="000D6E5B" w:rsidP="000D6E5B">
      <w:pPr>
        <w:pStyle w:val="GvdeMetniGirintisi"/>
        <w:spacing w:before="120" w:after="120"/>
        <w:ind w:hanging="567"/>
        <w:rPr>
          <w:rFonts w:ascii="Arial" w:hAnsi="Arial" w:cs="Arial"/>
          <w:b/>
          <w:sz w:val="20"/>
          <w:szCs w:val="20"/>
        </w:rPr>
      </w:pPr>
      <w:r>
        <w:rPr>
          <w:rFonts w:ascii="Arial" w:hAnsi="Arial" w:cs="Arial"/>
          <w:b/>
          <w:sz w:val="20"/>
          <w:szCs w:val="20"/>
        </w:rPr>
        <w:t>5</w:t>
      </w:r>
      <w:r w:rsidR="00697333" w:rsidRPr="00A5606A">
        <w:rPr>
          <w:rFonts w:ascii="Arial" w:hAnsi="Arial" w:cs="Arial"/>
          <w:b/>
          <w:sz w:val="20"/>
          <w:szCs w:val="20"/>
        </w:rPr>
        <w:t>.</w:t>
      </w:r>
      <w:r w:rsidR="00697333" w:rsidRPr="00A5606A">
        <w:rPr>
          <w:rFonts w:ascii="Arial" w:hAnsi="Arial" w:cs="Arial"/>
          <w:b/>
          <w:sz w:val="20"/>
          <w:szCs w:val="20"/>
        </w:rPr>
        <w:tab/>
        <w:t>Kiralama işlemlerinden borçlara ilişkin bilgiler:</w:t>
      </w:r>
    </w:p>
    <w:p w14:paraId="1B1FA1A0" w14:textId="77777777" w:rsidR="00697333" w:rsidRPr="00A5606A" w:rsidRDefault="00697333" w:rsidP="003F45C2">
      <w:pPr>
        <w:pStyle w:val="GvdeMetniGirintisi"/>
        <w:numPr>
          <w:ilvl w:val="0"/>
          <w:numId w:val="30"/>
        </w:numPr>
        <w:tabs>
          <w:tab w:val="clear" w:pos="540"/>
        </w:tabs>
        <w:spacing w:before="120" w:after="120"/>
        <w:ind w:left="0" w:hanging="567"/>
        <w:rPr>
          <w:rFonts w:ascii="Arial" w:hAnsi="Arial" w:cs="Arial"/>
          <w:b/>
          <w:sz w:val="20"/>
          <w:szCs w:val="20"/>
        </w:rPr>
      </w:pPr>
      <w:r w:rsidRPr="00A5606A">
        <w:rPr>
          <w:rFonts w:ascii="Arial" w:hAnsi="Arial" w:cs="Arial"/>
          <w:b/>
          <w:sz w:val="20"/>
          <w:szCs w:val="20"/>
        </w:rPr>
        <w:t>Finansal kiralama işlemlerine ilişkin açıklamalar:</w:t>
      </w:r>
    </w:p>
    <w:p w14:paraId="278839D0" w14:textId="77777777" w:rsidR="00697333" w:rsidRPr="00A5606A" w:rsidRDefault="00697333" w:rsidP="000D6E5B">
      <w:pPr>
        <w:pStyle w:val="GvdeMetniGirintisi"/>
        <w:spacing w:before="120" w:after="120"/>
        <w:ind w:hanging="567"/>
        <w:rPr>
          <w:rFonts w:ascii="Arial" w:hAnsi="Arial" w:cs="Arial"/>
          <w:b/>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.1.</w:t>
      </w:r>
      <w:r w:rsidRPr="00A5606A">
        <w:rPr>
          <w:rFonts w:ascii="Arial" w:hAnsi="Arial" w:cs="Arial"/>
          <w:b/>
          <w:sz w:val="20"/>
          <w:szCs w:val="20"/>
        </w:rPr>
        <w:tab/>
        <w:t>Finansal kiralama sözleşmelerine ilişkin bilgiler:</w:t>
      </w:r>
    </w:p>
    <w:p w14:paraId="301EAD5E" w14:textId="70CED20A" w:rsidR="00697333" w:rsidRPr="00A5606A" w:rsidRDefault="00697333" w:rsidP="00697333">
      <w:pPr>
        <w:pStyle w:val="GvdeMetniGirintisi"/>
        <w:spacing w:before="120" w:after="120"/>
        <w:ind w:firstLine="14"/>
        <w:rPr>
          <w:rFonts w:ascii="Arial" w:hAnsi="Arial" w:cs="Arial"/>
          <w:sz w:val="20"/>
          <w:szCs w:val="20"/>
        </w:rPr>
      </w:pPr>
      <w:r>
        <w:rPr>
          <w:rFonts w:ascii="Arial" w:hAnsi="Arial" w:cs="Arial"/>
          <w:sz w:val="20"/>
          <w:szCs w:val="20"/>
        </w:rPr>
        <w:t xml:space="preserve">Ana Ortaklık </w:t>
      </w:r>
      <w:r w:rsidRPr="00A5606A">
        <w:rPr>
          <w:rFonts w:ascii="Arial" w:hAnsi="Arial" w:cs="Arial"/>
          <w:sz w:val="20"/>
          <w:szCs w:val="20"/>
        </w:rPr>
        <w:t>Banka’nın bilanço tarihi itibarıyla finansal kiralama işlemlerinden borcu bulunmamaktadır.</w:t>
      </w:r>
    </w:p>
    <w:p w14:paraId="23EDA998" w14:textId="77777777" w:rsidR="00697333" w:rsidRPr="00A5606A" w:rsidRDefault="00697333" w:rsidP="00697333">
      <w:pPr>
        <w:pStyle w:val="GvdeMetniGirintisi"/>
        <w:spacing w:before="120" w:after="120"/>
        <w:ind w:left="14" w:hanging="567"/>
        <w:rPr>
          <w:rFonts w:ascii="Arial" w:hAnsi="Arial" w:cs="Arial"/>
          <w:b/>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.2.</w:t>
      </w:r>
      <w:r w:rsidRPr="00A5606A">
        <w:rPr>
          <w:rFonts w:ascii="Arial" w:hAnsi="Arial" w:cs="Arial"/>
          <w:b/>
          <w:sz w:val="20"/>
          <w:szCs w:val="20"/>
        </w:rPr>
        <w:tab/>
        <w:t>Sözleşme değişikliklerine ve bu değişikliklerin Banka’ya getirdiği yeni yükümlülüklere ilişkin açıklamalar:</w:t>
      </w:r>
    </w:p>
    <w:p w14:paraId="6F8FF9C4" w14:textId="77777777" w:rsidR="00697333" w:rsidRPr="00A5606A" w:rsidRDefault="00697333" w:rsidP="00697333">
      <w:pPr>
        <w:pStyle w:val="GvdeMetniGirintisi"/>
        <w:spacing w:before="120" w:after="120"/>
        <w:ind w:firstLine="14"/>
        <w:rPr>
          <w:rFonts w:ascii="Arial" w:hAnsi="Arial" w:cs="Arial"/>
          <w:sz w:val="20"/>
          <w:szCs w:val="20"/>
        </w:rPr>
      </w:pPr>
      <w:r w:rsidRPr="00A5606A">
        <w:rPr>
          <w:rFonts w:ascii="Arial" w:hAnsi="Arial" w:cs="Arial"/>
          <w:sz w:val="20"/>
          <w:szCs w:val="20"/>
        </w:rPr>
        <w:t>Bulunmamaktadır.</w:t>
      </w:r>
    </w:p>
    <w:p w14:paraId="016DD456" w14:textId="77777777" w:rsidR="00697333" w:rsidRPr="00A5606A" w:rsidRDefault="00697333" w:rsidP="00697333">
      <w:pPr>
        <w:pStyle w:val="GvdeMetniGirintisi"/>
        <w:spacing w:before="120" w:after="120"/>
        <w:ind w:left="-567" w:firstLine="14"/>
        <w:rPr>
          <w:rFonts w:ascii="Arial" w:hAnsi="Arial" w:cs="Arial"/>
          <w:b/>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 xml:space="preserve">.3. </w:t>
      </w:r>
      <w:r w:rsidRPr="00A5606A">
        <w:rPr>
          <w:rFonts w:ascii="Arial" w:hAnsi="Arial" w:cs="Arial"/>
          <w:b/>
          <w:sz w:val="20"/>
          <w:szCs w:val="20"/>
        </w:rPr>
        <w:tab/>
        <w:t>Finansal kiralama işlemlerinden doğan yükümlülüklere ilişkin açıklamalar:</w:t>
      </w:r>
    </w:p>
    <w:p w14:paraId="6D778BBB" w14:textId="77777777" w:rsidR="00697333" w:rsidRPr="00A5606A" w:rsidRDefault="00697333" w:rsidP="00697333">
      <w:pPr>
        <w:pStyle w:val="GvdeMetniGirintisi"/>
        <w:spacing w:before="120" w:after="120"/>
        <w:ind w:firstLine="14"/>
        <w:rPr>
          <w:rFonts w:ascii="Arial" w:hAnsi="Arial" w:cs="Arial"/>
          <w:sz w:val="20"/>
          <w:szCs w:val="20"/>
        </w:rPr>
      </w:pPr>
      <w:r w:rsidRPr="00A5606A">
        <w:rPr>
          <w:rFonts w:ascii="Arial" w:hAnsi="Arial" w:cs="Arial"/>
          <w:sz w:val="20"/>
          <w:szCs w:val="20"/>
        </w:rPr>
        <w:t xml:space="preserve">Bulunmamaktadır. </w:t>
      </w:r>
    </w:p>
    <w:p w14:paraId="1E387062" w14:textId="77777777" w:rsidR="00697333" w:rsidRPr="00A5606A" w:rsidRDefault="00697333" w:rsidP="003F45C2">
      <w:pPr>
        <w:pStyle w:val="GvdeMetniGirintisi"/>
        <w:numPr>
          <w:ilvl w:val="0"/>
          <w:numId w:val="30"/>
        </w:numPr>
        <w:tabs>
          <w:tab w:val="clear" w:pos="540"/>
        </w:tabs>
        <w:ind w:left="-567" w:firstLine="14"/>
        <w:rPr>
          <w:rFonts w:ascii="Arial" w:hAnsi="Arial" w:cs="Arial"/>
          <w:b/>
          <w:sz w:val="20"/>
          <w:szCs w:val="20"/>
        </w:rPr>
      </w:pPr>
      <w:r w:rsidRPr="00A5606A">
        <w:rPr>
          <w:rFonts w:ascii="Arial" w:hAnsi="Arial" w:cs="Arial"/>
          <w:b/>
          <w:sz w:val="20"/>
          <w:szCs w:val="20"/>
        </w:rPr>
        <w:t xml:space="preserve">Faaliyet kiralamasına ilişkin açıklamalar: </w:t>
      </w:r>
    </w:p>
    <w:p w14:paraId="763C30BF" w14:textId="5C9D1E81" w:rsidR="00697333" w:rsidRPr="00A5606A" w:rsidRDefault="00697333" w:rsidP="00697333">
      <w:pPr>
        <w:autoSpaceDE w:val="0"/>
        <w:autoSpaceDN w:val="0"/>
        <w:adjustRightInd w:val="0"/>
        <w:spacing w:before="120" w:after="120"/>
        <w:ind w:firstLine="14"/>
        <w:jc w:val="both"/>
        <w:rPr>
          <w:rFonts w:ascii="Arial" w:eastAsia="Arial Unicode MS" w:hAnsi="Arial" w:cs="Arial"/>
          <w:sz w:val="20"/>
          <w:szCs w:val="20"/>
        </w:rPr>
      </w:pPr>
      <w:r>
        <w:rPr>
          <w:rFonts w:ascii="Arial" w:hAnsi="Arial" w:cs="Arial"/>
          <w:sz w:val="20"/>
          <w:szCs w:val="20"/>
        </w:rPr>
        <w:t xml:space="preserve">Ana Ortaklık </w:t>
      </w:r>
      <w:r w:rsidRPr="00A5606A">
        <w:rPr>
          <w:rFonts w:ascii="Arial" w:eastAsia="Arial Unicode MS" w:hAnsi="Arial" w:cs="Arial"/>
          <w:sz w:val="20"/>
          <w:szCs w:val="20"/>
        </w:rPr>
        <w:t xml:space="preserve">Banka, bazı şubelerini, ardiye, depo ve bazı hizmet araçlarını faaliyet kiralaması sözleşmeleri yaparak kiralamıştır. </w:t>
      </w:r>
      <w:r w:rsidR="00B10C61" w:rsidRPr="00B10C61">
        <w:rPr>
          <w:rFonts w:ascii="Arial" w:eastAsia="Arial Unicode MS" w:hAnsi="Arial" w:cs="Arial"/>
          <w:sz w:val="20"/>
          <w:szCs w:val="20"/>
        </w:rPr>
        <w:t xml:space="preserve">Ana Ortaklık </w:t>
      </w:r>
      <w:r w:rsidRPr="00A5606A">
        <w:rPr>
          <w:rFonts w:ascii="Arial" w:eastAsia="Arial Unicode MS" w:hAnsi="Arial" w:cs="Arial"/>
          <w:sz w:val="20"/>
          <w:szCs w:val="20"/>
        </w:rPr>
        <w:t>Banka’nın faaliyet kiralaması sözleşmelerinden doğan yükümlülüğü bulunmamaktadır.</w:t>
      </w:r>
    </w:p>
    <w:p w14:paraId="7E2704B9" w14:textId="7A2A5E82" w:rsidR="00697333" w:rsidRPr="00A5606A" w:rsidRDefault="00697333" w:rsidP="00697333">
      <w:pPr>
        <w:tabs>
          <w:tab w:val="num" w:pos="567"/>
        </w:tabs>
        <w:autoSpaceDE w:val="0"/>
        <w:autoSpaceDN w:val="0"/>
        <w:adjustRightInd w:val="0"/>
        <w:spacing w:before="120" w:after="120"/>
        <w:ind w:firstLine="14"/>
        <w:jc w:val="both"/>
        <w:rPr>
          <w:rFonts w:ascii="Arial" w:eastAsia="Arial Unicode MS" w:hAnsi="Arial" w:cs="Arial"/>
          <w:sz w:val="20"/>
          <w:szCs w:val="20"/>
        </w:rPr>
      </w:pPr>
      <w:r w:rsidRPr="00A5606A">
        <w:rPr>
          <w:rFonts w:ascii="Arial" w:eastAsia="Arial Unicode MS" w:hAnsi="Arial" w:cs="Arial"/>
          <w:sz w:val="20"/>
          <w:szCs w:val="20"/>
        </w:rPr>
        <w:t xml:space="preserve">Faaliyet kiralaması işlemlerinden kaynaklanan kira borçları aşağıdaki gibidir; söz konusu borçlar, </w:t>
      </w:r>
      <w:r w:rsidR="00B10C61" w:rsidRPr="00B10C61">
        <w:rPr>
          <w:rFonts w:ascii="Arial" w:eastAsia="Arial Unicode MS" w:hAnsi="Arial" w:cs="Arial"/>
          <w:sz w:val="20"/>
          <w:szCs w:val="20"/>
        </w:rPr>
        <w:t xml:space="preserve">Ana Ortaklık </w:t>
      </w:r>
      <w:r w:rsidRPr="00A5606A">
        <w:rPr>
          <w:rFonts w:ascii="Arial" w:eastAsia="Arial Unicode MS" w:hAnsi="Arial" w:cs="Arial"/>
          <w:sz w:val="20"/>
          <w:szCs w:val="20"/>
        </w:rPr>
        <w:t>Banka’nın ileride yapacağı kira ödemelerini göstermektedir.</w:t>
      </w:r>
    </w:p>
    <w:tbl>
      <w:tblPr>
        <w:tblW w:w="5000" w:type="pct"/>
        <w:tblCellMar>
          <w:left w:w="0" w:type="dxa"/>
          <w:right w:w="0" w:type="dxa"/>
        </w:tblCellMar>
        <w:tblLook w:val="0000" w:firstRow="0" w:lastRow="0" w:firstColumn="0" w:lastColumn="0" w:noHBand="0" w:noVBand="0"/>
      </w:tblPr>
      <w:tblGrid>
        <w:gridCol w:w="7241"/>
        <w:gridCol w:w="1831"/>
      </w:tblGrid>
      <w:tr w:rsidR="00697333" w:rsidRPr="00A5606A" w14:paraId="3CE9C7CD" w14:textId="77777777" w:rsidTr="007B22FF">
        <w:trPr>
          <w:cantSplit/>
          <w:trHeight w:val="113"/>
        </w:trPr>
        <w:tc>
          <w:tcPr>
            <w:tcW w:w="3991" w:type="pct"/>
            <w:tcBorders>
              <w:top w:val="single" w:sz="4" w:space="0" w:color="auto"/>
              <w:bottom w:val="single" w:sz="4" w:space="0" w:color="auto"/>
            </w:tcBorders>
          </w:tcPr>
          <w:p w14:paraId="39ED186E" w14:textId="77777777" w:rsidR="00697333" w:rsidRPr="00A5606A" w:rsidRDefault="00697333" w:rsidP="007B22FF">
            <w:pPr>
              <w:tabs>
                <w:tab w:val="left" w:pos="6536"/>
              </w:tabs>
              <w:autoSpaceDE w:val="0"/>
              <w:autoSpaceDN w:val="0"/>
              <w:adjustRightInd w:val="0"/>
              <w:ind w:hanging="567"/>
              <w:rPr>
                <w:rFonts w:ascii="Arial" w:hAnsi="Arial" w:cs="Arial"/>
                <w:sz w:val="18"/>
                <w:szCs w:val="18"/>
              </w:rPr>
            </w:pPr>
            <w:r w:rsidRPr="00A5606A">
              <w:rPr>
                <w:rFonts w:ascii="Arial" w:hAnsi="Arial" w:cs="Arial"/>
                <w:sz w:val="18"/>
                <w:szCs w:val="18"/>
              </w:rPr>
              <w:t xml:space="preserve"> </w:t>
            </w:r>
          </w:p>
        </w:tc>
        <w:tc>
          <w:tcPr>
            <w:tcW w:w="1009" w:type="pct"/>
            <w:tcBorders>
              <w:top w:val="single" w:sz="4" w:space="0" w:color="auto"/>
              <w:bottom w:val="single" w:sz="4" w:space="0" w:color="auto"/>
            </w:tcBorders>
            <w:vAlign w:val="center"/>
          </w:tcPr>
          <w:p w14:paraId="57CF0B1A" w14:textId="77777777" w:rsidR="00697333" w:rsidRPr="00A5606A" w:rsidRDefault="00697333" w:rsidP="007B22FF">
            <w:pPr>
              <w:tabs>
                <w:tab w:val="left" w:pos="180"/>
              </w:tabs>
              <w:ind w:right="94" w:hanging="567"/>
              <w:jc w:val="right"/>
              <w:rPr>
                <w:rFonts w:ascii="Arial" w:hAnsi="Arial" w:cs="Arial"/>
                <w:b/>
                <w:sz w:val="18"/>
                <w:szCs w:val="18"/>
              </w:rPr>
            </w:pPr>
            <w:r w:rsidRPr="00A5606A">
              <w:rPr>
                <w:rFonts w:ascii="Arial" w:hAnsi="Arial" w:cs="Arial"/>
                <w:b/>
                <w:sz w:val="18"/>
                <w:szCs w:val="18"/>
              </w:rPr>
              <w:t>Cari Dönem</w:t>
            </w:r>
          </w:p>
        </w:tc>
      </w:tr>
      <w:tr w:rsidR="00697333" w:rsidRPr="00A5606A" w14:paraId="086DC4C8" w14:textId="77777777" w:rsidTr="007B22FF">
        <w:trPr>
          <w:trHeight w:val="107"/>
        </w:trPr>
        <w:tc>
          <w:tcPr>
            <w:tcW w:w="3991" w:type="pct"/>
            <w:tcBorders>
              <w:top w:val="single" w:sz="4" w:space="0" w:color="auto"/>
            </w:tcBorders>
          </w:tcPr>
          <w:p w14:paraId="6FA2D7C4" w14:textId="77777777" w:rsidR="00697333" w:rsidRPr="00A5606A" w:rsidRDefault="00697333" w:rsidP="007B22FF">
            <w:pPr>
              <w:autoSpaceDE w:val="0"/>
              <w:autoSpaceDN w:val="0"/>
              <w:adjustRightInd w:val="0"/>
              <w:rPr>
                <w:rFonts w:ascii="Arial" w:hAnsi="Arial" w:cs="Arial"/>
                <w:sz w:val="18"/>
                <w:szCs w:val="18"/>
              </w:rPr>
            </w:pPr>
          </w:p>
        </w:tc>
        <w:tc>
          <w:tcPr>
            <w:tcW w:w="1009" w:type="pct"/>
            <w:tcBorders>
              <w:top w:val="single" w:sz="4" w:space="0" w:color="auto"/>
            </w:tcBorders>
          </w:tcPr>
          <w:p w14:paraId="553C614E" w14:textId="77777777" w:rsidR="00697333" w:rsidRPr="00A5606A" w:rsidRDefault="00697333" w:rsidP="007B22FF">
            <w:pPr>
              <w:autoSpaceDE w:val="0"/>
              <w:autoSpaceDN w:val="0"/>
              <w:adjustRightInd w:val="0"/>
              <w:ind w:right="94" w:hanging="567"/>
              <w:jc w:val="right"/>
              <w:rPr>
                <w:rFonts w:ascii="Arial" w:hAnsi="Arial" w:cs="Arial"/>
                <w:sz w:val="18"/>
                <w:szCs w:val="18"/>
              </w:rPr>
            </w:pPr>
          </w:p>
        </w:tc>
      </w:tr>
      <w:tr w:rsidR="00697333" w:rsidRPr="00A5606A" w14:paraId="207A4111" w14:textId="77777777" w:rsidTr="007B22FF">
        <w:trPr>
          <w:trHeight w:val="113"/>
        </w:trPr>
        <w:tc>
          <w:tcPr>
            <w:tcW w:w="3991" w:type="pct"/>
          </w:tcPr>
          <w:p w14:paraId="7622DF28" w14:textId="77777777" w:rsidR="00697333" w:rsidRPr="00A5606A" w:rsidRDefault="00697333" w:rsidP="007B22FF">
            <w:pPr>
              <w:autoSpaceDE w:val="0"/>
              <w:autoSpaceDN w:val="0"/>
              <w:adjustRightInd w:val="0"/>
              <w:rPr>
                <w:rFonts w:ascii="Arial" w:hAnsi="Arial" w:cs="Arial"/>
                <w:sz w:val="18"/>
                <w:szCs w:val="18"/>
              </w:rPr>
            </w:pPr>
            <w:r w:rsidRPr="00A5606A">
              <w:rPr>
                <w:rFonts w:ascii="Arial" w:hAnsi="Arial" w:cs="Arial"/>
                <w:sz w:val="18"/>
                <w:szCs w:val="18"/>
              </w:rPr>
              <w:t>1 yıldan az</w:t>
            </w:r>
          </w:p>
        </w:tc>
        <w:tc>
          <w:tcPr>
            <w:tcW w:w="1009" w:type="pct"/>
          </w:tcPr>
          <w:p w14:paraId="32D7EBB5" w14:textId="77777777" w:rsidR="00697333" w:rsidRPr="00A5606A" w:rsidRDefault="00697333" w:rsidP="007B22FF">
            <w:pPr>
              <w:ind w:right="94" w:hanging="567"/>
              <w:jc w:val="right"/>
              <w:rPr>
                <w:rFonts w:ascii="Arial" w:hAnsi="Arial" w:cs="Arial"/>
                <w:sz w:val="18"/>
                <w:szCs w:val="18"/>
              </w:rPr>
            </w:pPr>
            <w:r w:rsidRPr="00A5606A">
              <w:rPr>
                <w:rFonts w:ascii="Arial" w:hAnsi="Arial" w:cs="Arial"/>
                <w:sz w:val="18"/>
                <w:szCs w:val="18"/>
              </w:rPr>
              <w:t>41.544</w:t>
            </w:r>
          </w:p>
        </w:tc>
      </w:tr>
      <w:tr w:rsidR="00697333" w:rsidRPr="00A5606A" w14:paraId="277556E7" w14:textId="77777777" w:rsidTr="007B22FF">
        <w:trPr>
          <w:trHeight w:val="113"/>
        </w:trPr>
        <w:tc>
          <w:tcPr>
            <w:tcW w:w="3991" w:type="pct"/>
          </w:tcPr>
          <w:p w14:paraId="0D1EF981" w14:textId="77777777" w:rsidR="00697333" w:rsidRPr="00A5606A" w:rsidRDefault="00697333" w:rsidP="007B22FF">
            <w:pPr>
              <w:pStyle w:val="SonnotMetni"/>
              <w:autoSpaceDE w:val="0"/>
              <w:autoSpaceDN w:val="0"/>
              <w:adjustRightInd w:val="0"/>
              <w:rPr>
                <w:rFonts w:ascii="Arial" w:hAnsi="Arial" w:cs="Arial"/>
                <w:sz w:val="18"/>
                <w:szCs w:val="18"/>
              </w:rPr>
            </w:pPr>
            <w:r w:rsidRPr="00A5606A">
              <w:rPr>
                <w:rFonts w:ascii="Arial" w:hAnsi="Arial" w:cs="Arial"/>
                <w:sz w:val="18"/>
                <w:szCs w:val="18"/>
              </w:rPr>
              <w:t>1-4 yıl arası</w:t>
            </w:r>
          </w:p>
        </w:tc>
        <w:tc>
          <w:tcPr>
            <w:tcW w:w="1009" w:type="pct"/>
          </w:tcPr>
          <w:p w14:paraId="7856728C" w14:textId="77777777" w:rsidR="00697333" w:rsidRPr="00A5606A" w:rsidRDefault="00697333" w:rsidP="007B22FF">
            <w:pPr>
              <w:ind w:right="94" w:hanging="567"/>
              <w:jc w:val="right"/>
              <w:rPr>
                <w:rFonts w:ascii="Arial" w:hAnsi="Arial" w:cs="Arial"/>
                <w:sz w:val="18"/>
                <w:szCs w:val="18"/>
              </w:rPr>
            </w:pPr>
            <w:r w:rsidRPr="00A5606A">
              <w:rPr>
                <w:rFonts w:ascii="Arial" w:hAnsi="Arial" w:cs="Arial"/>
                <w:sz w:val="18"/>
                <w:szCs w:val="18"/>
              </w:rPr>
              <w:t>150.760</w:t>
            </w:r>
          </w:p>
        </w:tc>
      </w:tr>
      <w:tr w:rsidR="00697333" w:rsidRPr="00A5606A" w14:paraId="4BD2525F" w14:textId="77777777" w:rsidTr="007B22FF">
        <w:trPr>
          <w:trHeight w:val="113"/>
        </w:trPr>
        <w:tc>
          <w:tcPr>
            <w:tcW w:w="3991" w:type="pct"/>
          </w:tcPr>
          <w:p w14:paraId="5B93A113" w14:textId="77777777" w:rsidR="00697333" w:rsidRPr="00A5606A" w:rsidRDefault="00697333" w:rsidP="007B22FF">
            <w:pPr>
              <w:autoSpaceDE w:val="0"/>
              <w:autoSpaceDN w:val="0"/>
              <w:adjustRightInd w:val="0"/>
              <w:rPr>
                <w:rFonts w:ascii="Arial" w:hAnsi="Arial" w:cs="Arial"/>
                <w:sz w:val="18"/>
                <w:szCs w:val="18"/>
              </w:rPr>
            </w:pPr>
            <w:r w:rsidRPr="00A5606A">
              <w:rPr>
                <w:rFonts w:ascii="Arial" w:hAnsi="Arial" w:cs="Arial"/>
                <w:sz w:val="18"/>
                <w:szCs w:val="18"/>
              </w:rPr>
              <w:t>4 yıldan fazla</w:t>
            </w:r>
          </w:p>
        </w:tc>
        <w:tc>
          <w:tcPr>
            <w:tcW w:w="1009" w:type="pct"/>
          </w:tcPr>
          <w:p w14:paraId="499748D8" w14:textId="77777777" w:rsidR="00697333" w:rsidRPr="00A5606A" w:rsidRDefault="00697333" w:rsidP="007B22FF">
            <w:pPr>
              <w:ind w:right="94" w:hanging="567"/>
              <w:jc w:val="right"/>
              <w:rPr>
                <w:rFonts w:ascii="Arial" w:hAnsi="Arial" w:cs="Arial"/>
                <w:sz w:val="18"/>
                <w:szCs w:val="18"/>
              </w:rPr>
            </w:pPr>
            <w:r w:rsidRPr="00A5606A">
              <w:rPr>
                <w:rFonts w:ascii="Arial" w:hAnsi="Arial" w:cs="Arial"/>
                <w:sz w:val="18"/>
                <w:szCs w:val="18"/>
              </w:rPr>
              <w:t>128.063</w:t>
            </w:r>
          </w:p>
        </w:tc>
      </w:tr>
      <w:tr w:rsidR="00697333" w:rsidRPr="00A5606A" w14:paraId="5C318F6D" w14:textId="77777777" w:rsidTr="007B22FF">
        <w:trPr>
          <w:trHeight w:val="113"/>
        </w:trPr>
        <w:tc>
          <w:tcPr>
            <w:tcW w:w="3991" w:type="pct"/>
            <w:tcBorders>
              <w:bottom w:val="single" w:sz="4" w:space="0" w:color="auto"/>
            </w:tcBorders>
          </w:tcPr>
          <w:p w14:paraId="5EAEE06D" w14:textId="77777777" w:rsidR="00697333" w:rsidRPr="00A5606A" w:rsidRDefault="00697333" w:rsidP="007B22FF">
            <w:pPr>
              <w:autoSpaceDE w:val="0"/>
              <w:autoSpaceDN w:val="0"/>
              <w:adjustRightInd w:val="0"/>
              <w:rPr>
                <w:rFonts w:ascii="Arial" w:hAnsi="Arial" w:cs="Arial"/>
                <w:sz w:val="18"/>
                <w:szCs w:val="18"/>
              </w:rPr>
            </w:pPr>
          </w:p>
        </w:tc>
        <w:tc>
          <w:tcPr>
            <w:tcW w:w="1009" w:type="pct"/>
            <w:tcBorders>
              <w:bottom w:val="single" w:sz="4" w:space="0" w:color="auto"/>
            </w:tcBorders>
          </w:tcPr>
          <w:p w14:paraId="75E48E3C" w14:textId="77777777" w:rsidR="00697333" w:rsidRPr="00A5606A" w:rsidRDefault="00697333" w:rsidP="007B22FF">
            <w:pPr>
              <w:ind w:right="94" w:hanging="567"/>
              <w:jc w:val="right"/>
              <w:rPr>
                <w:rFonts w:ascii="Arial" w:hAnsi="Arial" w:cs="Arial"/>
                <w:sz w:val="18"/>
                <w:szCs w:val="18"/>
              </w:rPr>
            </w:pPr>
          </w:p>
        </w:tc>
      </w:tr>
      <w:tr w:rsidR="00697333" w:rsidRPr="00A5606A" w14:paraId="6E22D729" w14:textId="77777777" w:rsidTr="007B22FF">
        <w:trPr>
          <w:trHeight w:val="113"/>
        </w:trPr>
        <w:tc>
          <w:tcPr>
            <w:tcW w:w="3991" w:type="pct"/>
            <w:tcBorders>
              <w:top w:val="single" w:sz="4" w:space="0" w:color="auto"/>
              <w:bottom w:val="double" w:sz="4" w:space="0" w:color="auto"/>
            </w:tcBorders>
          </w:tcPr>
          <w:p w14:paraId="74583DB5" w14:textId="77777777" w:rsidR="00697333" w:rsidRPr="00A5606A" w:rsidRDefault="00697333" w:rsidP="007B22FF">
            <w:pPr>
              <w:autoSpaceDE w:val="0"/>
              <w:autoSpaceDN w:val="0"/>
              <w:adjustRightInd w:val="0"/>
              <w:rPr>
                <w:rFonts w:ascii="Arial" w:hAnsi="Arial" w:cs="Arial"/>
                <w:b/>
                <w:sz w:val="18"/>
                <w:szCs w:val="18"/>
              </w:rPr>
            </w:pPr>
            <w:r w:rsidRPr="00A5606A">
              <w:rPr>
                <w:rFonts w:ascii="Arial" w:hAnsi="Arial" w:cs="Arial"/>
                <w:b/>
                <w:sz w:val="18"/>
                <w:szCs w:val="18"/>
              </w:rPr>
              <w:t>Toplam</w:t>
            </w:r>
          </w:p>
        </w:tc>
        <w:tc>
          <w:tcPr>
            <w:tcW w:w="1009" w:type="pct"/>
            <w:tcBorders>
              <w:top w:val="single" w:sz="4" w:space="0" w:color="auto"/>
              <w:bottom w:val="double" w:sz="4" w:space="0" w:color="auto"/>
            </w:tcBorders>
          </w:tcPr>
          <w:p w14:paraId="78444548" w14:textId="77777777" w:rsidR="00697333" w:rsidRPr="00A5606A" w:rsidRDefault="00697333" w:rsidP="007B22FF">
            <w:pPr>
              <w:ind w:right="94" w:hanging="567"/>
              <w:jc w:val="right"/>
              <w:rPr>
                <w:rFonts w:ascii="Arial" w:hAnsi="Arial" w:cs="Arial"/>
                <w:b/>
                <w:sz w:val="18"/>
                <w:szCs w:val="18"/>
              </w:rPr>
            </w:pPr>
            <w:r w:rsidRPr="00A5606A">
              <w:rPr>
                <w:rFonts w:ascii="Arial" w:hAnsi="Arial" w:cs="Arial"/>
                <w:b/>
                <w:sz w:val="18"/>
                <w:szCs w:val="18"/>
              </w:rPr>
              <w:t>320.367</w:t>
            </w:r>
          </w:p>
        </w:tc>
      </w:tr>
    </w:tbl>
    <w:p w14:paraId="48EF063D" w14:textId="77777777" w:rsidR="00697333" w:rsidRPr="00A5606A" w:rsidRDefault="00697333" w:rsidP="00697333">
      <w:pPr>
        <w:pStyle w:val="GvdeMetniGirintisi"/>
        <w:tabs>
          <w:tab w:val="left" w:pos="14"/>
        </w:tabs>
        <w:spacing w:before="120" w:after="120"/>
        <w:ind w:left="-567" w:firstLine="0"/>
        <w:rPr>
          <w:rFonts w:ascii="Arial" w:hAnsi="Arial" w:cs="Arial"/>
          <w:b/>
          <w:sz w:val="20"/>
          <w:szCs w:val="20"/>
        </w:rPr>
      </w:pPr>
      <w:proofErr w:type="gramStart"/>
      <w:r w:rsidRPr="00A5606A">
        <w:rPr>
          <w:rFonts w:ascii="Arial" w:hAnsi="Arial" w:cs="Arial"/>
          <w:b/>
          <w:sz w:val="20"/>
          <w:szCs w:val="20"/>
        </w:rPr>
        <w:t>b</w:t>
      </w:r>
      <w:proofErr w:type="gramEnd"/>
      <w:r w:rsidRPr="00A5606A">
        <w:rPr>
          <w:rFonts w:ascii="Arial" w:hAnsi="Arial" w:cs="Arial"/>
          <w:b/>
          <w:sz w:val="20"/>
          <w:szCs w:val="20"/>
        </w:rPr>
        <w:t>.</w:t>
      </w:r>
      <w:r w:rsidRPr="00A5606A">
        <w:rPr>
          <w:rFonts w:ascii="Arial" w:hAnsi="Arial" w:cs="Arial"/>
          <w:b/>
          <w:sz w:val="20"/>
          <w:szCs w:val="20"/>
        </w:rPr>
        <w:tab/>
        <w:t>Faaliyet kiralamasına ilişkin açıklamalar (devamı):</w:t>
      </w:r>
    </w:p>
    <w:tbl>
      <w:tblPr>
        <w:tblW w:w="5000" w:type="pct"/>
        <w:tblCellMar>
          <w:left w:w="0" w:type="dxa"/>
          <w:right w:w="0" w:type="dxa"/>
        </w:tblCellMar>
        <w:tblLook w:val="0000" w:firstRow="0" w:lastRow="0" w:firstColumn="0" w:lastColumn="0" w:noHBand="0" w:noVBand="0"/>
      </w:tblPr>
      <w:tblGrid>
        <w:gridCol w:w="7241"/>
        <w:gridCol w:w="1831"/>
      </w:tblGrid>
      <w:tr w:rsidR="00697333" w:rsidRPr="00A5606A" w14:paraId="668ABF51" w14:textId="77777777" w:rsidTr="003C748A">
        <w:trPr>
          <w:cantSplit/>
          <w:trHeight w:val="113"/>
        </w:trPr>
        <w:tc>
          <w:tcPr>
            <w:tcW w:w="3991" w:type="pct"/>
            <w:tcBorders>
              <w:top w:val="single" w:sz="4" w:space="0" w:color="auto"/>
              <w:bottom w:val="single" w:sz="4" w:space="0" w:color="auto"/>
            </w:tcBorders>
          </w:tcPr>
          <w:p w14:paraId="14CF1DFE" w14:textId="77777777" w:rsidR="00697333" w:rsidRPr="00A5606A" w:rsidRDefault="00697333" w:rsidP="007B22FF">
            <w:pPr>
              <w:tabs>
                <w:tab w:val="left" w:pos="6536"/>
              </w:tabs>
              <w:autoSpaceDE w:val="0"/>
              <w:autoSpaceDN w:val="0"/>
              <w:adjustRightInd w:val="0"/>
              <w:rPr>
                <w:rFonts w:ascii="Arial" w:hAnsi="Arial" w:cs="Arial"/>
                <w:sz w:val="18"/>
                <w:szCs w:val="18"/>
              </w:rPr>
            </w:pPr>
          </w:p>
        </w:tc>
        <w:tc>
          <w:tcPr>
            <w:tcW w:w="1009" w:type="pct"/>
            <w:tcBorders>
              <w:top w:val="single" w:sz="4" w:space="0" w:color="auto"/>
              <w:bottom w:val="single" w:sz="4" w:space="0" w:color="auto"/>
            </w:tcBorders>
            <w:vAlign w:val="center"/>
          </w:tcPr>
          <w:p w14:paraId="68BE45DB" w14:textId="77777777" w:rsidR="00697333" w:rsidRPr="00A5606A" w:rsidRDefault="00697333" w:rsidP="007B22FF">
            <w:pPr>
              <w:tabs>
                <w:tab w:val="left" w:pos="180"/>
              </w:tabs>
              <w:ind w:right="94"/>
              <w:jc w:val="right"/>
              <w:rPr>
                <w:rFonts w:ascii="Arial" w:hAnsi="Arial" w:cs="Arial"/>
                <w:b/>
                <w:sz w:val="18"/>
                <w:szCs w:val="18"/>
              </w:rPr>
            </w:pPr>
            <w:r w:rsidRPr="00A5606A">
              <w:rPr>
                <w:rFonts w:ascii="Arial" w:hAnsi="Arial" w:cs="Arial"/>
                <w:b/>
                <w:sz w:val="18"/>
                <w:szCs w:val="18"/>
              </w:rPr>
              <w:t>Önceki Dönem</w:t>
            </w:r>
          </w:p>
        </w:tc>
      </w:tr>
      <w:tr w:rsidR="00697333" w:rsidRPr="00A5606A" w14:paraId="4AC4D180" w14:textId="77777777" w:rsidTr="003C748A">
        <w:trPr>
          <w:trHeight w:val="107"/>
        </w:trPr>
        <w:tc>
          <w:tcPr>
            <w:tcW w:w="3991" w:type="pct"/>
            <w:tcBorders>
              <w:top w:val="single" w:sz="4" w:space="0" w:color="auto"/>
            </w:tcBorders>
          </w:tcPr>
          <w:p w14:paraId="73DA81AE" w14:textId="77777777" w:rsidR="00697333" w:rsidRPr="00A5606A" w:rsidRDefault="00697333" w:rsidP="007B22FF">
            <w:pPr>
              <w:autoSpaceDE w:val="0"/>
              <w:autoSpaceDN w:val="0"/>
              <w:adjustRightInd w:val="0"/>
              <w:rPr>
                <w:rFonts w:ascii="Arial" w:hAnsi="Arial" w:cs="Arial"/>
                <w:sz w:val="18"/>
                <w:szCs w:val="18"/>
              </w:rPr>
            </w:pPr>
          </w:p>
        </w:tc>
        <w:tc>
          <w:tcPr>
            <w:tcW w:w="1009" w:type="pct"/>
            <w:tcBorders>
              <w:top w:val="single" w:sz="4" w:space="0" w:color="auto"/>
            </w:tcBorders>
          </w:tcPr>
          <w:p w14:paraId="20ADE8B3" w14:textId="77777777" w:rsidR="00697333" w:rsidRPr="00A5606A" w:rsidRDefault="00697333" w:rsidP="007B22FF">
            <w:pPr>
              <w:autoSpaceDE w:val="0"/>
              <w:autoSpaceDN w:val="0"/>
              <w:adjustRightInd w:val="0"/>
              <w:ind w:right="94"/>
              <w:jc w:val="right"/>
              <w:rPr>
                <w:rFonts w:ascii="Arial" w:hAnsi="Arial" w:cs="Arial"/>
                <w:sz w:val="18"/>
                <w:szCs w:val="18"/>
              </w:rPr>
            </w:pPr>
          </w:p>
        </w:tc>
      </w:tr>
      <w:tr w:rsidR="003C748A" w:rsidRPr="00A5606A" w14:paraId="5199944E" w14:textId="77777777" w:rsidTr="003C748A">
        <w:trPr>
          <w:trHeight w:val="113"/>
        </w:trPr>
        <w:tc>
          <w:tcPr>
            <w:tcW w:w="3991" w:type="pct"/>
          </w:tcPr>
          <w:p w14:paraId="7BA5F75C" w14:textId="77777777" w:rsidR="003C748A" w:rsidRPr="00A5606A" w:rsidRDefault="003C748A" w:rsidP="003C748A">
            <w:pPr>
              <w:autoSpaceDE w:val="0"/>
              <w:autoSpaceDN w:val="0"/>
              <w:adjustRightInd w:val="0"/>
              <w:rPr>
                <w:rFonts w:ascii="Arial" w:hAnsi="Arial" w:cs="Arial"/>
                <w:sz w:val="18"/>
                <w:szCs w:val="18"/>
              </w:rPr>
            </w:pPr>
            <w:r w:rsidRPr="00A5606A">
              <w:rPr>
                <w:rFonts w:ascii="Arial" w:hAnsi="Arial" w:cs="Arial"/>
                <w:sz w:val="18"/>
                <w:szCs w:val="18"/>
              </w:rPr>
              <w:t>1 yıldan az</w:t>
            </w:r>
          </w:p>
        </w:tc>
        <w:tc>
          <w:tcPr>
            <w:tcW w:w="1009" w:type="pct"/>
            <w:vAlign w:val="bottom"/>
          </w:tcPr>
          <w:p w14:paraId="290F78CA" w14:textId="53B5633D" w:rsidR="003C748A" w:rsidRPr="00A5606A" w:rsidRDefault="003C748A" w:rsidP="003C748A">
            <w:pPr>
              <w:ind w:right="94"/>
              <w:jc w:val="right"/>
              <w:rPr>
                <w:rFonts w:ascii="Arial" w:hAnsi="Arial" w:cs="Arial"/>
                <w:sz w:val="18"/>
                <w:szCs w:val="18"/>
              </w:rPr>
            </w:pPr>
            <w:r w:rsidRPr="00E335DA">
              <w:rPr>
                <w:rFonts w:ascii="Arial" w:hAnsi="Arial" w:cs="Arial"/>
                <w:sz w:val="18"/>
                <w:szCs w:val="18"/>
              </w:rPr>
              <w:t>53.352</w:t>
            </w:r>
          </w:p>
        </w:tc>
      </w:tr>
      <w:tr w:rsidR="003C748A" w:rsidRPr="00A5606A" w14:paraId="3463593A" w14:textId="77777777" w:rsidTr="003C748A">
        <w:trPr>
          <w:trHeight w:val="113"/>
        </w:trPr>
        <w:tc>
          <w:tcPr>
            <w:tcW w:w="3991" w:type="pct"/>
          </w:tcPr>
          <w:p w14:paraId="0BDB53A6" w14:textId="77777777" w:rsidR="003C748A" w:rsidRPr="00A5606A" w:rsidRDefault="003C748A" w:rsidP="003C748A">
            <w:pPr>
              <w:pStyle w:val="SonnotMetni"/>
              <w:autoSpaceDE w:val="0"/>
              <w:autoSpaceDN w:val="0"/>
              <w:adjustRightInd w:val="0"/>
              <w:rPr>
                <w:rFonts w:ascii="Arial" w:hAnsi="Arial" w:cs="Arial"/>
                <w:sz w:val="18"/>
                <w:szCs w:val="18"/>
              </w:rPr>
            </w:pPr>
            <w:r w:rsidRPr="00A5606A">
              <w:rPr>
                <w:rFonts w:ascii="Arial" w:hAnsi="Arial" w:cs="Arial"/>
                <w:sz w:val="18"/>
                <w:szCs w:val="18"/>
              </w:rPr>
              <w:t>1-4 yıl arası</w:t>
            </w:r>
          </w:p>
        </w:tc>
        <w:tc>
          <w:tcPr>
            <w:tcW w:w="1009" w:type="pct"/>
            <w:vAlign w:val="bottom"/>
          </w:tcPr>
          <w:p w14:paraId="7824BC93" w14:textId="36065542" w:rsidR="003C748A" w:rsidRPr="00A5606A" w:rsidRDefault="003C748A" w:rsidP="003C748A">
            <w:pPr>
              <w:ind w:right="94"/>
              <w:jc w:val="right"/>
              <w:rPr>
                <w:rFonts w:ascii="Arial" w:hAnsi="Arial" w:cs="Arial"/>
                <w:sz w:val="18"/>
                <w:szCs w:val="18"/>
              </w:rPr>
            </w:pPr>
            <w:r w:rsidRPr="00E335DA">
              <w:rPr>
                <w:rFonts w:ascii="Arial" w:hAnsi="Arial" w:cs="Arial"/>
                <w:sz w:val="18"/>
                <w:szCs w:val="18"/>
              </w:rPr>
              <w:t>145.089</w:t>
            </w:r>
          </w:p>
        </w:tc>
      </w:tr>
      <w:tr w:rsidR="003C748A" w:rsidRPr="00A5606A" w14:paraId="7618489D" w14:textId="77777777" w:rsidTr="003C748A">
        <w:trPr>
          <w:trHeight w:val="113"/>
        </w:trPr>
        <w:tc>
          <w:tcPr>
            <w:tcW w:w="3991" w:type="pct"/>
          </w:tcPr>
          <w:p w14:paraId="6262C96E" w14:textId="77777777" w:rsidR="003C748A" w:rsidRPr="00A5606A" w:rsidRDefault="003C748A" w:rsidP="003C748A">
            <w:pPr>
              <w:autoSpaceDE w:val="0"/>
              <w:autoSpaceDN w:val="0"/>
              <w:adjustRightInd w:val="0"/>
              <w:rPr>
                <w:rFonts w:ascii="Arial" w:hAnsi="Arial" w:cs="Arial"/>
                <w:sz w:val="18"/>
                <w:szCs w:val="18"/>
              </w:rPr>
            </w:pPr>
            <w:r w:rsidRPr="00A5606A">
              <w:rPr>
                <w:rFonts w:ascii="Arial" w:hAnsi="Arial" w:cs="Arial"/>
                <w:sz w:val="18"/>
                <w:szCs w:val="18"/>
              </w:rPr>
              <w:t>4 yıldan fazla</w:t>
            </w:r>
          </w:p>
        </w:tc>
        <w:tc>
          <w:tcPr>
            <w:tcW w:w="1009" w:type="pct"/>
            <w:vAlign w:val="bottom"/>
          </w:tcPr>
          <w:p w14:paraId="02D6661E" w14:textId="56058049" w:rsidR="003C748A" w:rsidRPr="00A5606A" w:rsidRDefault="003C748A" w:rsidP="003C748A">
            <w:pPr>
              <w:ind w:right="94"/>
              <w:jc w:val="right"/>
              <w:rPr>
                <w:rFonts w:ascii="Arial" w:hAnsi="Arial" w:cs="Arial"/>
                <w:sz w:val="18"/>
                <w:szCs w:val="18"/>
              </w:rPr>
            </w:pPr>
            <w:r w:rsidRPr="00E335DA">
              <w:rPr>
                <w:rFonts w:ascii="Arial" w:hAnsi="Arial" w:cs="Arial"/>
                <w:sz w:val="18"/>
                <w:szCs w:val="18"/>
              </w:rPr>
              <w:t>120.905</w:t>
            </w:r>
          </w:p>
        </w:tc>
      </w:tr>
      <w:tr w:rsidR="003C748A" w:rsidRPr="00A5606A" w14:paraId="14514BF3" w14:textId="77777777" w:rsidTr="003C748A">
        <w:trPr>
          <w:trHeight w:val="113"/>
        </w:trPr>
        <w:tc>
          <w:tcPr>
            <w:tcW w:w="3991" w:type="pct"/>
            <w:tcBorders>
              <w:bottom w:val="single" w:sz="4" w:space="0" w:color="auto"/>
            </w:tcBorders>
          </w:tcPr>
          <w:p w14:paraId="1CA6A653" w14:textId="77777777" w:rsidR="003C748A" w:rsidRPr="00A5606A" w:rsidRDefault="003C748A" w:rsidP="003C748A">
            <w:pPr>
              <w:autoSpaceDE w:val="0"/>
              <w:autoSpaceDN w:val="0"/>
              <w:adjustRightInd w:val="0"/>
              <w:rPr>
                <w:rFonts w:ascii="Arial" w:hAnsi="Arial" w:cs="Arial"/>
                <w:sz w:val="18"/>
                <w:szCs w:val="18"/>
              </w:rPr>
            </w:pPr>
          </w:p>
        </w:tc>
        <w:tc>
          <w:tcPr>
            <w:tcW w:w="1009" w:type="pct"/>
            <w:tcBorders>
              <w:bottom w:val="single" w:sz="4" w:space="0" w:color="auto"/>
            </w:tcBorders>
            <w:vAlign w:val="bottom"/>
          </w:tcPr>
          <w:p w14:paraId="40478F4D" w14:textId="77777777" w:rsidR="003C748A" w:rsidRPr="00A5606A" w:rsidRDefault="003C748A" w:rsidP="003C748A">
            <w:pPr>
              <w:ind w:right="94"/>
              <w:jc w:val="right"/>
              <w:rPr>
                <w:rFonts w:ascii="Arial" w:hAnsi="Arial" w:cs="Arial"/>
                <w:sz w:val="18"/>
                <w:szCs w:val="18"/>
              </w:rPr>
            </w:pPr>
          </w:p>
        </w:tc>
      </w:tr>
      <w:tr w:rsidR="003C748A" w:rsidRPr="00A5606A" w14:paraId="36CD0043" w14:textId="77777777" w:rsidTr="003C748A">
        <w:trPr>
          <w:trHeight w:val="113"/>
        </w:trPr>
        <w:tc>
          <w:tcPr>
            <w:tcW w:w="3991" w:type="pct"/>
            <w:tcBorders>
              <w:top w:val="single" w:sz="4" w:space="0" w:color="auto"/>
              <w:bottom w:val="double" w:sz="4" w:space="0" w:color="auto"/>
            </w:tcBorders>
          </w:tcPr>
          <w:p w14:paraId="0DDB6DFD" w14:textId="77777777" w:rsidR="003C748A" w:rsidRPr="00A5606A" w:rsidRDefault="003C748A" w:rsidP="003C748A">
            <w:pPr>
              <w:autoSpaceDE w:val="0"/>
              <w:autoSpaceDN w:val="0"/>
              <w:adjustRightInd w:val="0"/>
              <w:rPr>
                <w:rFonts w:ascii="Arial" w:hAnsi="Arial" w:cs="Arial"/>
                <w:b/>
                <w:sz w:val="18"/>
                <w:szCs w:val="18"/>
              </w:rPr>
            </w:pPr>
            <w:r w:rsidRPr="00A5606A">
              <w:rPr>
                <w:rFonts w:ascii="Arial" w:hAnsi="Arial" w:cs="Arial"/>
                <w:b/>
                <w:sz w:val="18"/>
                <w:szCs w:val="18"/>
              </w:rPr>
              <w:t>Toplam</w:t>
            </w:r>
          </w:p>
        </w:tc>
        <w:tc>
          <w:tcPr>
            <w:tcW w:w="1009" w:type="pct"/>
            <w:tcBorders>
              <w:top w:val="single" w:sz="4" w:space="0" w:color="auto"/>
              <w:bottom w:val="double" w:sz="4" w:space="0" w:color="auto"/>
            </w:tcBorders>
            <w:vAlign w:val="bottom"/>
          </w:tcPr>
          <w:p w14:paraId="36174C0B" w14:textId="16022C49" w:rsidR="003C748A" w:rsidRPr="00A5606A" w:rsidRDefault="003C748A" w:rsidP="003C748A">
            <w:pPr>
              <w:ind w:right="94"/>
              <w:jc w:val="right"/>
              <w:rPr>
                <w:rFonts w:ascii="Arial" w:hAnsi="Arial" w:cs="Arial"/>
                <w:b/>
                <w:sz w:val="18"/>
                <w:szCs w:val="18"/>
              </w:rPr>
            </w:pPr>
            <w:r w:rsidRPr="00E335DA">
              <w:rPr>
                <w:rFonts w:ascii="Arial" w:hAnsi="Arial" w:cs="Arial"/>
                <w:b/>
                <w:sz w:val="18"/>
                <w:szCs w:val="18"/>
              </w:rPr>
              <w:t>319.346</w:t>
            </w:r>
          </w:p>
        </w:tc>
      </w:tr>
    </w:tbl>
    <w:p w14:paraId="39BF3F25" w14:textId="5BEAF3BD" w:rsidR="003C748A" w:rsidRPr="00A5606A" w:rsidRDefault="000D6E5B" w:rsidP="003C748A">
      <w:pPr>
        <w:pStyle w:val="GvdeMetniGirintisi"/>
        <w:spacing w:before="120" w:after="120"/>
        <w:ind w:left="-14" w:hanging="532"/>
        <w:rPr>
          <w:rFonts w:ascii="Arial" w:hAnsi="Arial" w:cs="Arial"/>
          <w:b/>
          <w:sz w:val="20"/>
          <w:szCs w:val="20"/>
        </w:rPr>
      </w:pPr>
      <w:r>
        <w:rPr>
          <w:rFonts w:ascii="Arial" w:hAnsi="Arial" w:cs="Arial"/>
          <w:b/>
          <w:sz w:val="20"/>
          <w:szCs w:val="20"/>
        </w:rPr>
        <w:t>6</w:t>
      </w:r>
      <w:r w:rsidR="003C748A" w:rsidRPr="00A5606A">
        <w:rPr>
          <w:rFonts w:ascii="Arial" w:hAnsi="Arial" w:cs="Arial"/>
          <w:b/>
          <w:sz w:val="20"/>
          <w:szCs w:val="20"/>
        </w:rPr>
        <w:t>.</w:t>
      </w:r>
      <w:r w:rsidR="003C748A" w:rsidRPr="00A5606A">
        <w:rPr>
          <w:rFonts w:ascii="Arial" w:hAnsi="Arial" w:cs="Arial"/>
          <w:b/>
          <w:sz w:val="20"/>
          <w:szCs w:val="20"/>
        </w:rPr>
        <w:tab/>
      </w:r>
      <w:r w:rsidR="003C748A" w:rsidRPr="00A5606A">
        <w:rPr>
          <w:rFonts w:ascii="Arial" w:hAnsi="Arial" w:cs="Arial"/>
          <w:b/>
          <w:bCs/>
          <w:sz w:val="20"/>
          <w:szCs w:val="20"/>
        </w:rPr>
        <w:t>Riskten korunma amaçlı t</w:t>
      </w:r>
      <w:r w:rsidR="003C748A" w:rsidRPr="00A5606A">
        <w:rPr>
          <w:rFonts w:ascii="Arial" w:hAnsi="Arial" w:cs="Arial"/>
          <w:b/>
          <w:sz w:val="20"/>
          <w:szCs w:val="20"/>
        </w:rPr>
        <w:t>ürev finansal borçlara ilişkin bilgiler:</w:t>
      </w:r>
    </w:p>
    <w:p w14:paraId="78E64954" w14:textId="77777777" w:rsidR="003C748A" w:rsidRPr="00A5606A" w:rsidRDefault="003C748A" w:rsidP="003C748A">
      <w:pPr>
        <w:pStyle w:val="GvdeMetniGirintisi"/>
        <w:ind w:firstLine="14"/>
        <w:rPr>
          <w:rFonts w:ascii="Arial" w:hAnsi="Arial" w:cs="Arial"/>
          <w:sz w:val="20"/>
          <w:szCs w:val="20"/>
        </w:rPr>
      </w:pPr>
      <w:r w:rsidRPr="00A5606A">
        <w:rPr>
          <w:rFonts w:ascii="Arial" w:hAnsi="Arial" w:cs="Arial"/>
          <w:sz w:val="20"/>
          <w:szCs w:val="20"/>
        </w:rPr>
        <w:t>Bulunmamaktadır (31 Aralık 2017: Bulunmamaktadır).</w:t>
      </w:r>
    </w:p>
    <w:p w14:paraId="62073724" w14:textId="61A0E810" w:rsidR="00E325C3" w:rsidRDefault="00E325C3" w:rsidP="00E325C3">
      <w:pPr>
        <w:tabs>
          <w:tab w:val="left" w:pos="720"/>
        </w:tabs>
        <w:spacing w:before="120" w:after="120"/>
        <w:ind w:left="-567"/>
        <w:jc w:val="both"/>
        <w:rPr>
          <w:rFonts w:ascii="Arial" w:hAnsi="Arial" w:cs="Arial"/>
          <w:sz w:val="20"/>
          <w:szCs w:val="20"/>
        </w:rPr>
      </w:pPr>
    </w:p>
    <w:p w14:paraId="3AA4AF23" w14:textId="779BB139" w:rsidR="0052429F" w:rsidRPr="009128F0" w:rsidRDefault="00136C29" w:rsidP="00697333">
      <w:pPr>
        <w:spacing w:before="120" w:after="120"/>
        <w:ind w:left="-567"/>
        <w:jc w:val="both"/>
        <w:rPr>
          <w:rFonts w:ascii="Arial" w:hAnsi="Arial" w:cs="Arial"/>
          <w:color w:val="000000" w:themeColor="text1"/>
          <w:sz w:val="20"/>
          <w:szCs w:val="20"/>
        </w:rPr>
      </w:pPr>
      <w:r w:rsidRPr="00E325C3">
        <w:rPr>
          <w:rFonts w:ascii="Arial" w:hAnsi="Arial" w:cs="Arial"/>
          <w:sz w:val="20"/>
          <w:szCs w:val="20"/>
        </w:rPr>
        <w:br w:type="page"/>
      </w:r>
      <w:r w:rsidR="00697333" w:rsidRPr="009128F0">
        <w:rPr>
          <w:rFonts w:ascii="Arial" w:hAnsi="Arial" w:cs="Arial"/>
          <w:b/>
          <w:color w:val="000000" w:themeColor="text1"/>
          <w:sz w:val="20"/>
          <w:szCs w:val="20"/>
        </w:rPr>
        <w:lastRenderedPageBreak/>
        <w:t xml:space="preserve"> </w:t>
      </w:r>
      <w:r w:rsidR="0052429F" w:rsidRPr="009128F0">
        <w:rPr>
          <w:rFonts w:ascii="Arial" w:hAnsi="Arial" w:cs="Arial"/>
          <w:b/>
          <w:color w:val="000000" w:themeColor="text1"/>
          <w:sz w:val="20"/>
          <w:szCs w:val="20"/>
        </w:rPr>
        <w:t>II.</w:t>
      </w:r>
      <w:r w:rsidR="0052429F" w:rsidRPr="009128F0">
        <w:rPr>
          <w:rFonts w:ascii="Arial" w:hAnsi="Arial" w:cs="Arial"/>
          <w:b/>
          <w:color w:val="000000" w:themeColor="text1"/>
          <w:sz w:val="20"/>
          <w:szCs w:val="20"/>
        </w:rPr>
        <w:tab/>
        <w:t>Konsolide bilançonun pasif hesaplarına ilişkin açıklama ve dipnotlar (devamı):</w:t>
      </w:r>
    </w:p>
    <w:p w14:paraId="31E92D0E" w14:textId="542861C5" w:rsidR="00D759C3" w:rsidRPr="00A5606A" w:rsidRDefault="00DA5E96" w:rsidP="00D759C3">
      <w:pPr>
        <w:pStyle w:val="xl79"/>
        <w:pBdr>
          <w:left w:val="none" w:sz="0" w:space="0" w:color="auto"/>
          <w:bottom w:val="none" w:sz="0" w:space="0" w:color="auto"/>
          <w:right w:val="none" w:sz="0" w:space="0" w:color="auto"/>
        </w:pBdr>
        <w:tabs>
          <w:tab w:val="left" w:pos="-1800"/>
        </w:tabs>
        <w:spacing w:before="120" w:beforeAutospacing="0" w:after="120" w:afterAutospacing="0"/>
        <w:ind w:right="-251" w:hanging="560"/>
        <w:jc w:val="both"/>
        <w:rPr>
          <w:rFonts w:ascii="Arial" w:hAnsi="Arial" w:cs="Arial"/>
          <w:b/>
          <w:sz w:val="20"/>
          <w:szCs w:val="20"/>
        </w:rPr>
      </w:pPr>
      <w:r>
        <w:rPr>
          <w:rFonts w:ascii="Arial" w:eastAsia="Times New Roman" w:hAnsi="Arial" w:cs="Arial"/>
          <w:b/>
          <w:sz w:val="20"/>
          <w:szCs w:val="20"/>
        </w:rPr>
        <w:t>7</w:t>
      </w:r>
      <w:r w:rsidR="00D759C3" w:rsidRPr="00A5606A">
        <w:rPr>
          <w:rFonts w:ascii="Arial" w:eastAsia="Times New Roman" w:hAnsi="Arial" w:cs="Arial"/>
          <w:b/>
          <w:sz w:val="20"/>
          <w:szCs w:val="20"/>
        </w:rPr>
        <w:t>.</w:t>
      </w:r>
      <w:r w:rsidR="00D759C3" w:rsidRPr="00A5606A">
        <w:rPr>
          <w:rFonts w:ascii="Arial" w:hAnsi="Arial" w:cs="Arial"/>
          <w:b/>
          <w:sz w:val="20"/>
          <w:szCs w:val="20"/>
        </w:rPr>
        <w:tab/>
        <w:t xml:space="preserve">Karşılıklara ilişkin açıklamalar: </w:t>
      </w:r>
    </w:p>
    <w:p w14:paraId="59723BBD" w14:textId="77777777" w:rsidR="00D759C3" w:rsidRPr="00A5606A" w:rsidRDefault="00D759C3" w:rsidP="00D759C3">
      <w:pPr>
        <w:spacing w:before="120" w:after="120"/>
        <w:ind w:left="-567" w:right="-251" w:hanging="574"/>
        <w:jc w:val="both"/>
        <w:rPr>
          <w:rFonts w:ascii="Arial" w:hAnsi="Arial" w:cs="Arial"/>
          <w:b/>
          <w:bCs/>
          <w:sz w:val="20"/>
          <w:szCs w:val="20"/>
        </w:rPr>
      </w:pPr>
      <w:r w:rsidRPr="00A5606A">
        <w:rPr>
          <w:rFonts w:ascii="Arial" w:hAnsi="Arial" w:cs="Arial"/>
          <w:b/>
          <w:sz w:val="20"/>
          <w:szCs w:val="20"/>
        </w:rPr>
        <w:tab/>
      </w:r>
      <w:proofErr w:type="gramStart"/>
      <w:r w:rsidRPr="00A5606A">
        <w:rPr>
          <w:rFonts w:ascii="Arial" w:hAnsi="Arial" w:cs="Arial"/>
          <w:b/>
          <w:sz w:val="20"/>
          <w:szCs w:val="20"/>
        </w:rPr>
        <w:t>a</w:t>
      </w:r>
      <w:proofErr w:type="gramEnd"/>
      <w:r w:rsidRPr="00A5606A">
        <w:rPr>
          <w:rFonts w:ascii="Arial" w:hAnsi="Arial" w:cs="Arial"/>
          <w:b/>
          <w:sz w:val="20"/>
          <w:szCs w:val="20"/>
        </w:rPr>
        <w:t>.</w:t>
      </w:r>
      <w:r w:rsidRPr="00A5606A">
        <w:rPr>
          <w:rFonts w:ascii="Arial" w:hAnsi="Arial" w:cs="Arial"/>
          <w:b/>
          <w:sz w:val="20"/>
          <w:szCs w:val="20"/>
        </w:rPr>
        <w:tab/>
        <w:t>Çalışan</w:t>
      </w:r>
      <w:r w:rsidRPr="00A5606A">
        <w:rPr>
          <w:rFonts w:ascii="Arial" w:hAnsi="Arial" w:cs="Arial"/>
          <w:b/>
          <w:bCs/>
          <w:sz w:val="20"/>
          <w:szCs w:val="20"/>
        </w:rPr>
        <w:t xml:space="preserve"> hakları karşılığına ilişkin bilgiler:</w:t>
      </w:r>
    </w:p>
    <w:p w14:paraId="0E6AB0B5" w14:textId="618344E5" w:rsidR="00D759C3" w:rsidRPr="00A5606A" w:rsidRDefault="00D759C3" w:rsidP="00D759C3">
      <w:pPr>
        <w:autoSpaceDE w:val="0"/>
        <w:autoSpaceDN w:val="0"/>
        <w:adjustRightInd w:val="0"/>
        <w:spacing w:before="120" w:after="120"/>
        <w:ind w:left="28" w:right="-251"/>
        <w:jc w:val="both"/>
        <w:rPr>
          <w:rFonts w:ascii="Arial" w:hAnsi="Arial" w:cs="Arial"/>
          <w:bCs/>
          <w:sz w:val="22"/>
          <w:szCs w:val="20"/>
        </w:rPr>
      </w:pPr>
      <w:r w:rsidRPr="00D759C3">
        <w:rPr>
          <w:rFonts w:ascii="Arial" w:hAnsi="Arial" w:cs="Arial"/>
          <w:bCs/>
          <w:sz w:val="20"/>
          <w:szCs w:val="20"/>
        </w:rPr>
        <w:t xml:space="preserve">Grubun </w:t>
      </w:r>
      <w:r w:rsidRPr="00A5606A">
        <w:rPr>
          <w:rFonts w:ascii="Arial" w:hAnsi="Arial" w:cs="Arial"/>
          <w:bCs/>
          <w:sz w:val="20"/>
          <w:szCs w:val="20"/>
        </w:rPr>
        <w:t xml:space="preserve">bilanço tarihi </w:t>
      </w:r>
      <w:r w:rsidRPr="00F339E1">
        <w:rPr>
          <w:rFonts w:ascii="Arial" w:hAnsi="Arial" w:cs="Arial"/>
          <w:bCs/>
          <w:sz w:val="20"/>
          <w:szCs w:val="20"/>
        </w:rPr>
        <w:t>itibarıyla 53.6</w:t>
      </w:r>
      <w:r w:rsidR="00F339E1" w:rsidRPr="00F339E1">
        <w:rPr>
          <w:rFonts w:ascii="Arial" w:hAnsi="Arial" w:cs="Arial"/>
          <w:bCs/>
          <w:sz w:val="20"/>
          <w:szCs w:val="20"/>
        </w:rPr>
        <w:t>65</w:t>
      </w:r>
      <w:r w:rsidRPr="00F339E1">
        <w:rPr>
          <w:rFonts w:ascii="Arial" w:hAnsi="Arial" w:cs="Arial"/>
          <w:bCs/>
          <w:sz w:val="20"/>
          <w:szCs w:val="20"/>
        </w:rPr>
        <w:t xml:space="preserve"> TL (31</w:t>
      </w:r>
      <w:r w:rsidRPr="00A5606A">
        <w:rPr>
          <w:rFonts w:ascii="Arial" w:hAnsi="Arial" w:cs="Arial"/>
          <w:bCs/>
          <w:sz w:val="20"/>
          <w:szCs w:val="20"/>
        </w:rPr>
        <w:t xml:space="preserve"> Aralık 2017:</w:t>
      </w:r>
      <w:r w:rsidRPr="00A5606A">
        <w:t xml:space="preserve"> </w:t>
      </w:r>
      <w:r w:rsidRPr="00A5606A">
        <w:rPr>
          <w:rFonts w:ascii="Arial" w:hAnsi="Arial" w:cs="Arial"/>
          <w:bCs/>
          <w:sz w:val="20"/>
          <w:szCs w:val="20"/>
        </w:rPr>
        <w:t>50.6</w:t>
      </w:r>
      <w:r>
        <w:rPr>
          <w:rFonts w:ascii="Arial" w:hAnsi="Arial" w:cs="Arial"/>
          <w:bCs/>
          <w:sz w:val="20"/>
          <w:szCs w:val="20"/>
        </w:rPr>
        <w:t>64</w:t>
      </w:r>
      <w:r w:rsidRPr="00A5606A">
        <w:rPr>
          <w:rFonts w:ascii="Arial" w:hAnsi="Arial" w:cs="Arial"/>
          <w:bCs/>
          <w:sz w:val="20"/>
          <w:szCs w:val="20"/>
        </w:rPr>
        <w:t xml:space="preserve"> TL) tutarında kıdem tazminatı karşılığı, </w:t>
      </w:r>
      <w:r w:rsidRPr="00F339E1">
        <w:rPr>
          <w:rFonts w:ascii="Arial" w:hAnsi="Arial" w:cs="Arial"/>
          <w:bCs/>
          <w:sz w:val="20"/>
          <w:szCs w:val="20"/>
        </w:rPr>
        <w:t>10.9</w:t>
      </w:r>
      <w:r w:rsidR="00F339E1" w:rsidRPr="00F339E1">
        <w:rPr>
          <w:rFonts w:ascii="Arial" w:hAnsi="Arial" w:cs="Arial"/>
          <w:bCs/>
          <w:sz w:val="20"/>
          <w:szCs w:val="20"/>
        </w:rPr>
        <w:t>62</w:t>
      </w:r>
      <w:r w:rsidRPr="00F339E1">
        <w:rPr>
          <w:rFonts w:ascii="Arial" w:hAnsi="Arial" w:cs="Arial"/>
          <w:bCs/>
          <w:sz w:val="20"/>
          <w:szCs w:val="20"/>
        </w:rPr>
        <w:t xml:space="preserve"> TL</w:t>
      </w:r>
      <w:r w:rsidRPr="00A5606A">
        <w:rPr>
          <w:rFonts w:ascii="Arial" w:hAnsi="Arial" w:cs="Arial"/>
          <w:bCs/>
          <w:sz w:val="20"/>
          <w:szCs w:val="20"/>
        </w:rPr>
        <w:t xml:space="preserve"> (31 Aralık 2017:</w:t>
      </w:r>
      <w:r w:rsidRPr="00A5606A">
        <w:t xml:space="preserve"> </w:t>
      </w:r>
      <w:r w:rsidRPr="00A5606A">
        <w:rPr>
          <w:rFonts w:ascii="Arial" w:hAnsi="Arial" w:cs="Arial"/>
          <w:bCs/>
          <w:sz w:val="20"/>
          <w:szCs w:val="20"/>
        </w:rPr>
        <w:t>8.48</w:t>
      </w:r>
      <w:r>
        <w:rPr>
          <w:rFonts w:ascii="Arial" w:hAnsi="Arial" w:cs="Arial"/>
          <w:bCs/>
          <w:sz w:val="20"/>
          <w:szCs w:val="20"/>
        </w:rPr>
        <w:t>8</w:t>
      </w:r>
      <w:r w:rsidR="00A93CDF">
        <w:rPr>
          <w:rFonts w:ascii="Arial" w:hAnsi="Arial" w:cs="Arial"/>
          <w:bCs/>
          <w:sz w:val="20"/>
          <w:szCs w:val="20"/>
        </w:rPr>
        <w:t xml:space="preserve"> </w:t>
      </w:r>
      <w:r w:rsidRPr="00A5606A">
        <w:rPr>
          <w:rFonts w:ascii="Arial" w:hAnsi="Arial" w:cs="Arial"/>
          <w:bCs/>
          <w:sz w:val="20"/>
          <w:szCs w:val="20"/>
        </w:rPr>
        <w:t xml:space="preserve">TL) tutarında izin ücretleri karşılığı olmak üzere </w:t>
      </w:r>
      <w:r w:rsidRPr="00F339E1">
        <w:rPr>
          <w:rFonts w:ascii="Arial" w:hAnsi="Arial" w:cs="Arial"/>
          <w:bCs/>
          <w:sz w:val="20"/>
          <w:szCs w:val="20"/>
        </w:rPr>
        <w:t>toplam 64.</w:t>
      </w:r>
      <w:r w:rsidR="00F339E1" w:rsidRPr="00F339E1">
        <w:rPr>
          <w:rFonts w:ascii="Arial" w:hAnsi="Arial" w:cs="Arial"/>
          <w:bCs/>
          <w:sz w:val="20"/>
          <w:szCs w:val="20"/>
        </w:rPr>
        <w:t>627</w:t>
      </w:r>
      <w:r w:rsidRPr="00F339E1">
        <w:rPr>
          <w:rFonts w:ascii="Arial" w:hAnsi="Arial" w:cs="Arial"/>
          <w:bCs/>
          <w:sz w:val="20"/>
          <w:szCs w:val="20"/>
        </w:rPr>
        <w:t xml:space="preserve"> TL</w:t>
      </w:r>
      <w:r w:rsidRPr="00A5606A">
        <w:rPr>
          <w:rFonts w:ascii="Arial" w:hAnsi="Arial" w:cs="Arial"/>
          <w:bCs/>
          <w:sz w:val="20"/>
          <w:szCs w:val="20"/>
        </w:rPr>
        <w:t xml:space="preserve"> (31 Aralık 2017:</w:t>
      </w:r>
      <w:r w:rsidRPr="00A5606A">
        <w:t xml:space="preserve"> </w:t>
      </w:r>
      <w:r w:rsidRPr="00A5606A">
        <w:rPr>
          <w:rFonts w:ascii="Arial" w:hAnsi="Arial" w:cs="Arial"/>
          <w:bCs/>
          <w:sz w:val="20"/>
          <w:szCs w:val="20"/>
        </w:rPr>
        <w:t>5</w:t>
      </w:r>
      <w:r>
        <w:rPr>
          <w:rFonts w:ascii="Arial" w:hAnsi="Arial" w:cs="Arial"/>
          <w:bCs/>
          <w:sz w:val="20"/>
          <w:szCs w:val="20"/>
        </w:rPr>
        <w:t>9</w:t>
      </w:r>
      <w:r w:rsidRPr="00A5606A">
        <w:rPr>
          <w:rFonts w:ascii="Arial" w:hAnsi="Arial" w:cs="Arial"/>
          <w:bCs/>
          <w:sz w:val="20"/>
          <w:szCs w:val="20"/>
        </w:rPr>
        <w:t>.1</w:t>
      </w:r>
      <w:r>
        <w:rPr>
          <w:rFonts w:ascii="Arial" w:hAnsi="Arial" w:cs="Arial"/>
          <w:bCs/>
          <w:sz w:val="20"/>
          <w:szCs w:val="20"/>
        </w:rPr>
        <w:t>52</w:t>
      </w:r>
      <w:r w:rsidRPr="00A5606A">
        <w:rPr>
          <w:rFonts w:ascii="Arial" w:hAnsi="Arial" w:cs="Arial"/>
          <w:bCs/>
          <w:sz w:val="20"/>
          <w:szCs w:val="20"/>
        </w:rPr>
        <w:t xml:space="preserve"> TL) çalışan hakları karşılığı bulunmaktadır. Cari dönemde performans prim karşılığı ayrılmamıştır (31 Aralık 2017: 30.000 TL). </w:t>
      </w:r>
      <w:r>
        <w:rPr>
          <w:rFonts w:ascii="Arial" w:hAnsi="Arial" w:cs="Arial"/>
          <w:bCs/>
          <w:sz w:val="20"/>
          <w:szCs w:val="20"/>
        </w:rPr>
        <w:t>Grup,</w:t>
      </w:r>
      <w:r w:rsidRPr="00A5606A">
        <w:rPr>
          <w:rFonts w:ascii="Arial" w:hAnsi="Arial" w:cs="Arial"/>
          <w:bCs/>
          <w:sz w:val="20"/>
          <w:szCs w:val="20"/>
        </w:rPr>
        <w:t xml:space="preserve"> kıdem tazminatı karşılığını, TMS 19’da belirtilen </w:t>
      </w:r>
      <w:proofErr w:type="spellStart"/>
      <w:r w:rsidRPr="00A5606A">
        <w:rPr>
          <w:rFonts w:ascii="Arial" w:hAnsi="Arial" w:cs="Arial"/>
          <w:bCs/>
          <w:sz w:val="20"/>
          <w:szCs w:val="20"/>
        </w:rPr>
        <w:t>aktüeryal</w:t>
      </w:r>
      <w:proofErr w:type="spellEnd"/>
      <w:r w:rsidRPr="00A5606A">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A5606A">
        <w:rPr>
          <w:rFonts w:ascii="Arial" w:hAnsi="Arial" w:cs="Arial"/>
          <w:bCs/>
          <w:sz w:val="20"/>
          <w:szCs w:val="20"/>
        </w:rPr>
        <w:t>aktüeryal</w:t>
      </w:r>
      <w:proofErr w:type="spellEnd"/>
      <w:r w:rsidRPr="00A5606A">
        <w:rPr>
          <w:rFonts w:ascii="Arial" w:hAnsi="Arial" w:cs="Arial"/>
          <w:bCs/>
          <w:sz w:val="20"/>
          <w:szCs w:val="20"/>
        </w:rPr>
        <w:t xml:space="preserve"> varsayımlar kullanılmıştır.</w:t>
      </w:r>
    </w:p>
    <w:tbl>
      <w:tblPr>
        <w:tblW w:w="9343" w:type="dxa"/>
        <w:tblInd w:w="14" w:type="dxa"/>
        <w:tblLayout w:type="fixed"/>
        <w:tblCellMar>
          <w:left w:w="0" w:type="dxa"/>
          <w:right w:w="0" w:type="dxa"/>
        </w:tblCellMar>
        <w:tblLook w:val="0000" w:firstRow="0" w:lastRow="0" w:firstColumn="0" w:lastColumn="0" w:noHBand="0" w:noVBand="0"/>
      </w:tblPr>
      <w:tblGrid>
        <w:gridCol w:w="7993"/>
        <w:gridCol w:w="1350"/>
      </w:tblGrid>
      <w:tr w:rsidR="00D759C3" w:rsidRPr="00A5606A" w14:paraId="379AEE7C" w14:textId="77777777" w:rsidTr="00D759C3">
        <w:trPr>
          <w:trHeight w:val="155"/>
        </w:trPr>
        <w:tc>
          <w:tcPr>
            <w:tcW w:w="7993" w:type="dxa"/>
            <w:tcBorders>
              <w:top w:val="single" w:sz="4" w:space="0" w:color="auto"/>
              <w:bottom w:val="single" w:sz="4" w:space="0" w:color="auto"/>
            </w:tcBorders>
            <w:shd w:val="clear" w:color="auto" w:fill="FFFFFF"/>
            <w:vAlign w:val="bottom"/>
          </w:tcPr>
          <w:p w14:paraId="2E09CA93" w14:textId="77777777" w:rsidR="00D759C3" w:rsidRPr="00A5606A" w:rsidRDefault="00D759C3" w:rsidP="007B22FF">
            <w:pPr>
              <w:tabs>
                <w:tab w:val="left" w:pos="540"/>
              </w:tabs>
              <w:jc w:val="both"/>
              <w:rPr>
                <w:rFonts w:ascii="Arial" w:hAnsi="Arial" w:cs="Arial"/>
                <w:b/>
                <w:bCs/>
                <w:sz w:val="18"/>
                <w:szCs w:val="18"/>
              </w:rPr>
            </w:pPr>
          </w:p>
        </w:tc>
        <w:tc>
          <w:tcPr>
            <w:tcW w:w="1350" w:type="dxa"/>
            <w:tcBorders>
              <w:top w:val="single" w:sz="4" w:space="0" w:color="auto"/>
              <w:bottom w:val="single" w:sz="4" w:space="0" w:color="auto"/>
            </w:tcBorders>
            <w:shd w:val="clear" w:color="auto" w:fill="FFFFFF"/>
            <w:vAlign w:val="center"/>
          </w:tcPr>
          <w:p w14:paraId="48AD336E" w14:textId="77777777" w:rsidR="00D759C3" w:rsidRPr="00A5606A" w:rsidRDefault="00D759C3" w:rsidP="007B22FF">
            <w:pPr>
              <w:tabs>
                <w:tab w:val="left" w:pos="180"/>
              </w:tabs>
              <w:ind w:right="77"/>
              <w:jc w:val="right"/>
              <w:rPr>
                <w:rFonts w:ascii="Arial" w:hAnsi="Arial" w:cs="Arial"/>
                <w:b/>
                <w:sz w:val="18"/>
                <w:szCs w:val="18"/>
              </w:rPr>
            </w:pPr>
            <w:r w:rsidRPr="00A5606A">
              <w:rPr>
                <w:rFonts w:ascii="Arial" w:hAnsi="Arial" w:cs="Arial"/>
                <w:b/>
                <w:sz w:val="18"/>
                <w:szCs w:val="18"/>
              </w:rPr>
              <w:t>Cari Dönem</w:t>
            </w:r>
          </w:p>
        </w:tc>
      </w:tr>
      <w:tr w:rsidR="00D759C3" w:rsidRPr="00A5606A" w14:paraId="0C04A376" w14:textId="77777777" w:rsidTr="00D759C3">
        <w:trPr>
          <w:trHeight w:val="155"/>
        </w:trPr>
        <w:tc>
          <w:tcPr>
            <w:tcW w:w="7993" w:type="dxa"/>
            <w:tcBorders>
              <w:top w:val="single" w:sz="4" w:space="0" w:color="auto"/>
            </w:tcBorders>
            <w:shd w:val="clear" w:color="auto" w:fill="FFFFFF"/>
            <w:vAlign w:val="bottom"/>
          </w:tcPr>
          <w:p w14:paraId="4DBBD7A0" w14:textId="77777777" w:rsidR="00D759C3" w:rsidRPr="00A5606A" w:rsidRDefault="00D759C3" w:rsidP="007B22FF">
            <w:pPr>
              <w:tabs>
                <w:tab w:val="left" w:pos="540"/>
              </w:tabs>
              <w:jc w:val="both"/>
              <w:rPr>
                <w:rFonts w:ascii="Arial" w:hAnsi="Arial" w:cs="Arial"/>
                <w:bCs/>
                <w:sz w:val="18"/>
                <w:szCs w:val="18"/>
              </w:rPr>
            </w:pPr>
          </w:p>
        </w:tc>
        <w:tc>
          <w:tcPr>
            <w:tcW w:w="1350" w:type="dxa"/>
            <w:tcBorders>
              <w:top w:val="single" w:sz="4" w:space="0" w:color="auto"/>
            </w:tcBorders>
            <w:vAlign w:val="bottom"/>
          </w:tcPr>
          <w:p w14:paraId="3A4BE107" w14:textId="77777777" w:rsidR="00D759C3" w:rsidRPr="00A5606A" w:rsidRDefault="00D759C3" w:rsidP="007B22FF">
            <w:pPr>
              <w:ind w:right="77"/>
              <w:jc w:val="right"/>
              <w:rPr>
                <w:rFonts w:ascii="Arial" w:hAnsi="Arial" w:cs="Arial"/>
                <w:bCs/>
                <w:sz w:val="18"/>
                <w:szCs w:val="18"/>
              </w:rPr>
            </w:pPr>
          </w:p>
        </w:tc>
      </w:tr>
      <w:tr w:rsidR="00D759C3" w:rsidRPr="00A5606A" w14:paraId="76FB4CB7" w14:textId="77777777" w:rsidTr="00D759C3">
        <w:trPr>
          <w:trHeight w:val="155"/>
        </w:trPr>
        <w:tc>
          <w:tcPr>
            <w:tcW w:w="7993" w:type="dxa"/>
            <w:shd w:val="clear" w:color="auto" w:fill="auto"/>
            <w:vAlign w:val="bottom"/>
          </w:tcPr>
          <w:p w14:paraId="28FF9825" w14:textId="77777777" w:rsidR="00D759C3" w:rsidRPr="00A5606A" w:rsidRDefault="00D759C3" w:rsidP="007B22FF">
            <w:pPr>
              <w:tabs>
                <w:tab w:val="left" w:pos="540"/>
              </w:tabs>
              <w:jc w:val="both"/>
              <w:rPr>
                <w:rFonts w:ascii="Arial" w:hAnsi="Arial" w:cs="Arial"/>
                <w:bCs/>
                <w:sz w:val="18"/>
                <w:szCs w:val="18"/>
              </w:rPr>
            </w:pPr>
            <w:proofErr w:type="spellStart"/>
            <w:r w:rsidRPr="00A5606A">
              <w:rPr>
                <w:rFonts w:ascii="Arial" w:hAnsi="Arial" w:cs="Arial"/>
                <w:bCs/>
                <w:sz w:val="18"/>
                <w:szCs w:val="18"/>
              </w:rPr>
              <w:t>İskonto</w:t>
            </w:r>
            <w:proofErr w:type="spellEnd"/>
            <w:r w:rsidRPr="00A5606A">
              <w:rPr>
                <w:rFonts w:ascii="Arial" w:hAnsi="Arial" w:cs="Arial"/>
                <w:bCs/>
                <w:sz w:val="18"/>
                <w:szCs w:val="18"/>
              </w:rPr>
              <w:t xml:space="preserve"> oranı (%)</w:t>
            </w:r>
          </w:p>
        </w:tc>
        <w:tc>
          <w:tcPr>
            <w:tcW w:w="1350" w:type="dxa"/>
            <w:shd w:val="clear" w:color="auto" w:fill="auto"/>
            <w:vAlign w:val="bottom"/>
          </w:tcPr>
          <w:p w14:paraId="707C98B5" w14:textId="77777777" w:rsidR="00D759C3" w:rsidRPr="00A5606A" w:rsidRDefault="00D759C3" w:rsidP="007B22FF">
            <w:pPr>
              <w:ind w:right="77"/>
              <w:jc w:val="right"/>
              <w:rPr>
                <w:rFonts w:ascii="Arial" w:hAnsi="Arial" w:cs="Arial"/>
                <w:bCs/>
                <w:sz w:val="18"/>
                <w:szCs w:val="18"/>
              </w:rPr>
            </w:pPr>
            <w:r w:rsidRPr="00A5606A">
              <w:rPr>
                <w:rFonts w:ascii="Arial" w:hAnsi="Arial" w:cs="Arial"/>
                <w:bCs/>
                <w:sz w:val="18"/>
                <w:szCs w:val="18"/>
              </w:rPr>
              <w:t>11,70</w:t>
            </w:r>
          </w:p>
        </w:tc>
      </w:tr>
      <w:tr w:rsidR="00D759C3" w:rsidRPr="00A5606A" w14:paraId="004EA6BC" w14:textId="77777777" w:rsidTr="00D759C3">
        <w:trPr>
          <w:trHeight w:val="155"/>
        </w:trPr>
        <w:tc>
          <w:tcPr>
            <w:tcW w:w="7993" w:type="dxa"/>
            <w:shd w:val="clear" w:color="auto" w:fill="auto"/>
            <w:vAlign w:val="bottom"/>
          </w:tcPr>
          <w:p w14:paraId="21BAF727" w14:textId="77777777" w:rsidR="00D759C3" w:rsidRPr="00A5606A" w:rsidRDefault="00D759C3" w:rsidP="007B22FF">
            <w:pPr>
              <w:tabs>
                <w:tab w:val="left" w:pos="540"/>
              </w:tabs>
              <w:jc w:val="both"/>
              <w:rPr>
                <w:rFonts w:ascii="Arial" w:hAnsi="Arial" w:cs="Arial"/>
                <w:bCs/>
                <w:sz w:val="18"/>
                <w:szCs w:val="18"/>
              </w:rPr>
            </w:pPr>
            <w:r w:rsidRPr="00A5606A">
              <w:rPr>
                <w:rFonts w:ascii="Arial" w:hAnsi="Arial" w:cs="Arial"/>
                <w:bCs/>
                <w:sz w:val="18"/>
                <w:szCs w:val="18"/>
              </w:rPr>
              <w:t>Tahmin edilen maaş tavanı artış oranı (%)</w:t>
            </w:r>
          </w:p>
        </w:tc>
        <w:tc>
          <w:tcPr>
            <w:tcW w:w="1350" w:type="dxa"/>
            <w:shd w:val="clear" w:color="auto" w:fill="auto"/>
            <w:vAlign w:val="bottom"/>
          </w:tcPr>
          <w:p w14:paraId="1CA85196" w14:textId="77777777" w:rsidR="00D759C3" w:rsidRPr="00A5606A" w:rsidRDefault="00D759C3" w:rsidP="007B22FF">
            <w:pPr>
              <w:ind w:right="77"/>
              <w:jc w:val="right"/>
              <w:rPr>
                <w:rFonts w:ascii="Arial" w:hAnsi="Arial" w:cs="Arial"/>
                <w:bCs/>
                <w:sz w:val="18"/>
                <w:szCs w:val="18"/>
              </w:rPr>
            </w:pPr>
            <w:r w:rsidRPr="00A5606A">
              <w:rPr>
                <w:rFonts w:ascii="Arial" w:hAnsi="Arial" w:cs="Arial"/>
                <w:bCs/>
                <w:sz w:val="18"/>
                <w:szCs w:val="18"/>
              </w:rPr>
              <w:t>8,50</w:t>
            </w:r>
          </w:p>
        </w:tc>
      </w:tr>
      <w:tr w:rsidR="00D759C3" w:rsidRPr="00A5606A" w14:paraId="20FD40AB" w14:textId="77777777" w:rsidTr="00D759C3">
        <w:trPr>
          <w:trHeight w:val="155"/>
        </w:trPr>
        <w:tc>
          <w:tcPr>
            <w:tcW w:w="7993" w:type="dxa"/>
            <w:tcBorders>
              <w:bottom w:val="single" w:sz="4" w:space="0" w:color="auto"/>
            </w:tcBorders>
            <w:shd w:val="clear" w:color="auto" w:fill="auto"/>
            <w:vAlign w:val="bottom"/>
          </w:tcPr>
          <w:p w14:paraId="645F3976" w14:textId="77777777" w:rsidR="00D759C3" w:rsidRPr="00A5606A" w:rsidRDefault="00D759C3" w:rsidP="007B22FF">
            <w:pPr>
              <w:tabs>
                <w:tab w:val="left" w:pos="540"/>
              </w:tabs>
              <w:jc w:val="both"/>
              <w:rPr>
                <w:rFonts w:ascii="Arial" w:hAnsi="Arial" w:cs="Arial"/>
                <w:bCs/>
                <w:sz w:val="18"/>
                <w:szCs w:val="18"/>
              </w:rPr>
            </w:pPr>
          </w:p>
        </w:tc>
        <w:tc>
          <w:tcPr>
            <w:tcW w:w="1350" w:type="dxa"/>
            <w:tcBorders>
              <w:bottom w:val="single" w:sz="4" w:space="0" w:color="auto"/>
            </w:tcBorders>
            <w:shd w:val="clear" w:color="auto" w:fill="auto"/>
            <w:vAlign w:val="bottom"/>
          </w:tcPr>
          <w:p w14:paraId="342C426E" w14:textId="77777777" w:rsidR="00D759C3" w:rsidRPr="00A5606A" w:rsidRDefault="00D759C3" w:rsidP="007B22FF">
            <w:pPr>
              <w:ind w:right="77"/>
              <w:jc w:val="right"/>
              <w:rPr>
                <w:rFonts w:ascii="Arial" w:hAnsi="Arial" w:cs="Arial"/>
                <w:bCs/>
                <w:sz w:val="18"/>
                <w:szCs w:val="18"/>
              </w:rPr>
            </w:pPr>
          </w:p>
        </w:tc>
      </w:tr>
    </w:tbl>
    <w:p w14:paraId="2EA69745" w14:textId="77777777" w:rsidR="00D759C3" w:rsidRPr="00A5606A" w:rsidRDefault="00D759C3" w:rsidP="00D759C3">
      <w:pPr>
        <w:tabs>
          <w:tab w:val="left" w:pos="360"/>
          <w:tab w:val="left" w:pos="540"/>
        </w:tabs>
        <w:jc w:val="both"/>
        <w:rPr>
          <w:rFonts w:ascii="Arial" w:hAnsi="Arial" w:cs="Arial"/>
          <w:bCs/>
          <w:sz w:val="20"/>
          <w:szCs w:val="20"/>
        </w:rPr>
      </w:pPr>
    </w:p>
    <w:tbl>
      <w:tblPr>
        <w:tblW w:w="9357" w:type="dxa"/>
        <w:tblInd w:w="14" w:type="dxa"/>
        <w:tblLayout w:type="fixed"/>
        <w:tblCellMar>
          <w:left w:w="0" w:type="dxa"/>
          <w:right w:w="0" w:type="dxa"/>
        </w:tblCellMar>
        <w:tblLook w:val="0000" w:firstRow="0" w:lastRow="0" w:firstColumn="0" w:lastColumn="0" w:noHBand="0" w:noVBand="0"/>
      </w:tblPr>
      <w:tblGrid>
        <w:gridCol w:w="8007"/>
        <w:gridCol w:w="1350"/>
      </w:tblGrid>
      <w:tr w:rsidR="00D759C3" w:rsidRPr="00A5606A" w14:paraId="5773FF86" w14:textId="77777777" w:rsidTr="00D759C3">
        <w:trPr>
          <w:trHeight w:val="155"/>
        </w:trPr>
        <w:tc>
          <w:tcPr>
            <w:tcW w:w="8007" w:type="dxa"/>
            <w:tcBorders>
              <w:top w:val="single" w:sz="4" w:space="0" w:color="auto"/>
              <w:bottom w:val="single" w:sz="4" w:space="0" w:color="auto"/>
            </w:tcBorders>
            <w:shd w:val="clear" w:color="auto" w:fill="FFFFFF"/>
            <w:vAlign w:val="bottom"/>
          </w:tcPr>
          <w:p w14:paraId="4805FFEB" w14:textId="77777777" w:rsidR="00D759C3" w:rsidRPr="00A5606A" w:rsidRDefault="00D759C3" w:rsidP="007B22FF">
            <w:pPr>
              <w:tabs>
                <w:tab w:val="left" w:pos="540"/>
              </w:tabs>
              <w:jc w:val="both"/>
              <w:rPr>
                <w:rFonts w:ascii="Arial" w:hAnsi="Arial" w:cs="Arial"/>
                <w:b/>
                <w:bCs/>
                <w:sz w:val="18"/>
                <w:szCs w:val="18"/>
              </w:rPr>
            </w:pPr>
          </w:p>
        </w:tc>
        <w:tc>
          <w:tcPr>
            <w:tcW w:w="1350" w:type="dxa"/>
            <w:tcBorders>
              <w:top w:val="single" w:sz="4" w:space="0" w:color="auto"/>
              <w:bottom w:val="single" w:sz="4" w:space="0" w:color="auto"/>
            </w:tcBorders>
            <w:shd w:val="clear" w:color="auto" w:fill="FFFFFF"/>
            <w:vAlign w:val="center"/>
          </w:tcPr>
          <w:p w14:paraId="2937A9A6" w14:textId="77777777" w:rsidR="00D759C3" w:rsidRPr="00A5606A" w:rsidRDefault="00D759C3" w:rsidP="007B22FF">
            <w:pPr>
              <w:tabs>
                <w:tab w:val="left" w:pos="180"/>
              </w:tabs>
              <w:ind w:right="77"/>
              <w:jc w:val="right"/>
              <w:rPr>
                <w:rFonts w:ascii="Arial" w:hAnsi="Arial" w:cs="Arial"/>
                <w:b/>
                <w:sz w:val="18"/>
                <w:szCs w:val="18"/>
              </w:rPr>
            </w:pPr>
            <w:r w:rsidRPr="00A5606A">
              <w:rPr>
                <w:rFonts w:ascii="Arial" w:hAnsi="Arial" w:cs="Arial"/>
                <w:b/>
                <w:sz w:val="18"/>
                <w:szCs w:val="18"/>
              </w:rPr>
              <w:t>Önceki Dönem</w:t>
            </w:r>
          </w:p>
        </w:tc>
      </w:tr>
      <w:tr w:rsidR="00D759C3" w:rsidRPr="00A5606A" w14:paraId="3B7989C2" w14:textId="77777777" w:rsidTr="00D759C3">
        <w:trPr>
          <w:trHeight w:val="155"/>
        </w:trPr>
        <w:tc>
          <w:tcPr>
            <w:tcW w:w="8007" w:type="dxa"/>
            <w:tcBorders>
              <w:top w:val="single" w:sz="4" w:space="0" w:color="auto"/>
            </w:tcBorders>
            <w:shd w:val="clear" w:color="auto" w:fill="FFFFFF"/>
            <w:vAlign w:val="bottom"/>
          </w:tcPr>
          <w:p w14:paraId="181E96B1" w14:textId="77777777" w:rsidR="00D759C3" w:rsidRPr="00A5606A" w:rsidRDefault="00D759C3" w:rsidP="007B22FF">
            <w:pPr>
              <w:tabs>
                <w:tab w:val="left" w:pos="540"/>
              </w:tabs>
              <w:jc w:val="both"/>
              <w:rPr>
                <w:rFonts w:ascii="Arial" w:hAnsi="Arial" w:cs="Arial"/>
                <w:bCs/>
                <w:sz w:val="18"/>
                <w:szCs w:val="18"/>
              </w:rPr>
            </w:pPr>
          </w:p>
        </w:tc>
        <w:tc>
          <w:tcPr>
            <w:tcW w:w="1350" w:type="dxa"/>
            <w:tcBorders>
              <w:top w:val="single" w:sz="4" w:space="0" w:color="auto"/>
            </w:tcBorders>
            <w:vAlign w:val="bottom"/>
          </w:tcPr>
          <w:p w14:paraId="6887C410" w14:textId="77777777" w:rsidR="00D759C3" w:rsidRPr="00A5606A" w:rsidRDefault="00D759C3" w:rsidP="007B22FF">
            <w:pPr>
              <w:ind w:right="77"/>
              <w:jc w:val="right"/>
              <w:rPr>
                <w:rFonts w:ascii="Arial" w:hAnsi="Arial" w:cs="Arial"/>
                <w:bCs/>
                <w:sz w:val="18"/>
                <w:szCs w:val="18"/>
              </w:rPr>
            </w:pPr>
          </w:p>
        </w:tc>
      </w:tr>
      <w:tr w:rsidR="00D759C3" w:rsidRPr="00A5606A" w14:paraId="557C61AD" w14:textId="77777777" w:rsidTr="00D759C3">
        <w:trPr>
          <w:trHeight w:val="155"/>
        </w:trPr>
        <w:tc>
          <w:tcPr>
            <w:tcW w:w="8007" w:type="dxa"/>
            <w:shd w:val="clear" w:color="auto" w:fill="auto"/>
            <w:vAlign w:val="bottom"/>
          </w:tcPr>
          <w:p w14:paraId="40A69930" w14:textId="77777777" w:rsidR="00D759C3" w:rsidRPr="00A5606A" w:rsidRDefault="00D759C3" w:rsidP="007B22FF">
            <w:pPr>
              <w:tabs>
                <w:tab w:val="left" w:pos="540"/>
              </w:tabs>
              <w:jc w:val="both"/>
              <w:rPr>
                <w:rFonts w:ascii="Arial" w:hAnsi="Arial" w:cs="Arial"/>
                <w:bCs/>
                <w:sz w:val="18"/>
                <w:szCs w:val="18"/>
              </w:rPr>
            </w:pPr>
            <w:proofErr w:type="spellStart"/>
            <w:r w:rsidRPr="00A5606A">
              <w:rPr>
                <w:rFonts w:ascii="Arial" w:hAnsi="Arial" w:cs="Arial"/>
                <w:bCs/>
                <w:sz w:val="18"/>
                <w:szCs w:val="18"/>
              </w:rPr>
              <w:t>İskonto</w:t>
            </w:r>
            <w:proofErr w:type="spellEnd"/>
            <w:r w:rsidRPr="00A5606A">
              <w:rPr>
                <w:rFonts w:ascii="Arial" w:hAnsi="Arial" w:cs="Arial"/>
                <w:bCs/>
                <w:sz w:val="18"/>
                <w:szCs w:val="18"/>
              </w:rPr>
              <w:t xml:space="preserve"> oranı (%)</w:t>
            </w:r>
          </w:p>
        </w:tc>
        <w:tc>
          <w:tcPr>
            <w:tcW w:w="1350" w:type="dxa"/>
            <w:shd w:val="clear" w:color="auto" w:fill="auto"/>
            <w:vAlign w:val="bottom"/>
          </w:tcPr>
          <w:p w14:paraId="524FABBD" w14:textId="77777777" w:rsidR="00D759C3" w:rsidRPr="00A5606A" w:rsidRDefault="00D759C3" w:rsidP="007B22FF">
            <w:pPr>
              <w:ind w:right="77"/>
              <w:jc w:val="right"/>
              <w:rPr>
                <w:rFonts w:ascii="Arial" w:hAnsi="Arial" w:cs="Arial"/>
                <w:bCs/>
                <w:sz w:val="18"/>
                <w:szCs w:val="18"/>
              </w:rPr>
            </w:pPr>
            <w:r w:rsidRPr="00A5606A">
              <w:rPr>
                <w:rFonts w:ascii="Arial" w:hAnsi="Arial" w:cs="Arial"/>
                <w:bCs/>
                <w:sz w:val="18"/>
                <w:szCs w:val="18"/>
              </w:rPr>
              <w:t>11,70</w:t>
            </w:r>
          </w:p>
        </w:tc>
      </w:tr>
      <w:tr w:rsidR="00D759C3" w:rsidRPr="00A5606A" w14:paraId="2753711F" w14:textId="77777777" w:rsidTr="00D759C3">
        <w:trPr>
          <w:trHeight w:val="155"/>
        </w:trPr>
        <w:tc>
          <w:tcPr>
            <w:tcW w:w="8007" w:type="dxa"/>
            <w:shd w:val="clear" w:color="auto" w:fill="auto"/>
            <w:vAlign w:val="bottom"/>
          </w:tcPr>
          <w:p w14:paraId="1FBC18E5" w14:textId="77777777" w:rsidR="00D759C3" w:rsidRPr="00A5606A" w:rsidRDefault="00D759C3" w:rsidP="007B22FF">
            <w:pPr>
              <w:tabs>
                <w:tab w:val="left" w:pos="540"/>
              </w:tabs>
              <w:jc w:val="both"/>
              <w:rPr>
                <w:rFonts w:ascii="Arial" w:hAnsi="Arial" w:cs="Arial"/>
                <w:bCs/>
                <w:sz w:val="18"/>
                <w:szCs w:val="18"/>
              </w:rPr>
            </w:pPr>
            <w:r w:rsidRPr="00A5606A">
              <w:rPr>
                <w:rFonts w:ascii="Arial" w:hAnsi="Arial" w:cs="Arial"/>
                <w:bCs/>
                <w:sz w:val="18"/>
                <w:szCs w:val="18"/>
              </w:rPr>
              <w:t>Tahmin edilen maaş tavanı artış oranı (%)</w:t>
            </w:r>
          </w:p>
        </w:tc>
        <w:tc>
          <w:tcPr>
            <w:tcW w:w="1350" w:type="dxa"/>
            <w:shd w:val="clear" w:color="auto" w:fill="auto"/>
            <w:vAlign w:val="bottom"/>
          </w:tcPr>
          <w:p w14:paraId="0E13C403" w14:textId="77777777" w:rsidR="00D759C3" w:rsidRPr="00A5606A" w:rsidRDefault="00D759C3" w:rsidP="007B22FF">
            <w:pPr>
              <w:ind w:right="77"/>
              <w:jc w:val="right"/>
              <w:rPr>
                <w:rFonts w:ascii="Arial" w:hAnsi="Arial" w:cs="Arial"/>
                <w:bCs/>
                <w:sz w:val="18"/>
                <w:szCs w:val="18"/>
              </w:rPr>
            </w:pPr>
            <w:r w:rsidRPr="00A5606A">
              <w:rPr>
                <w:rFonts w:ascii="Arial" w:hAnsi="Arial" w:cs="Arial"/>
                <w:bCs/>
                <w:sz w:val="18"/>
                <w:szCs w:val="18"/>
              </w:rPr>
              <w:t>8,50</w:t>
            </w:r>
          </w:p>
        </w:tc>
      </w:tr>
      <w:tr w:rsidR="00D759C3" w:rsidRPr="00A5606A" w14:paraId="0BCC9578" w14:textId="77777777" w:rsidTr="00D759C3">
        <w:trPr>
          <w:trHeight w:val="155"/>
        </w:trPr>
        <w:tc>
          <w:tcPr>
            <w:tcW w:w="8007" w:type="dxa"/>
            <w:tcBorders>
              <w:bottom w:val="single" w:sz="4" w:space="0" w:color="auto"/>
            </w:tcBorders>
            <w:shd w:val="clear" w:color="auto" w:fill="auto"/>
            <w:vAlign w:val="bottom"/>
          </w:tcPr>
          <w:p w14:paraId="4727776C" w14:textId="77777777" w:rsidR="00D759C3" w:rsidRPr="00A5606A" w:rsidRDefault="00D759C3" w:rsidP="007B22FF">
            <w:pPr>
              <w:tabs>
                <w:tab w:val="left" w:pos="540"/>
              </w:tabs>
              <w:jc w:val="both"/>
              <w:rPr>
                <w:rFonts w:ascii="Arial" w:hAnsi="Arial" w:cs="Arial"/>
                <w:bCs/>
                <w:sz w:val="18"/>
                <w:szCs w:val="18"/>
              </w:rPr>
            </w:pPr>
          </w:p>
        </w:tc>
        <w:tc>
          <w:tcPr>
            <w:tcW w:w="1350" w:type="dxa"/>
            <w:tcBorders>
              <w:bottom w:val="single" w:sz="4" w:space="0" w:color="auto"/>
            </w:tcBorders>
            <w:shd w:val="clear" w:color="auto" w:fill="auto"/>
            <w:vAlign w:val="bottom"/>
          </w:tcPr>
          <w:p w14:paraId="501D36CF" w14:textId="77777777" w:rsidR="00D759C3" w:rsidRPr="00A5606A" w:rsidRDefault="00D759C3" w:rsidP="007B22FF">
            <w:pPr>
              <w:ind w:right="77"/>
              <w:jc w:val="right"/>
              <w:rPr>
                <w:rFonts w:ascii="Arial" w:hAnsi="Arial" w:cs="Arial"/>
                <w:bCs/>
                <w:sz w:val="18"/>
                <w:szCs w:val="18"/>
              </w:rPr>
            </w:pPr>
          </w:p>
        </w:tc>
      </w:tr>
    </w:tbl>
    <w:p w14:paraId="428ED025" w14:textId="77777777" w:rsidR="00D759C3" w:rsidRPr="00A5606A" w:rsidRDefault="00D759C3" w:rsidP="00D759C3">
      <w:pPr>
        <w:tabs>
          <w:tab w:val="left" w:pos="360"/>
          <w:tab w:val="left" w:pos="540"/>
        </w:tabs>
        <w:spacing w:before="120" w:after="120"/>
        <w:jc w:val="both"/>
        <w:rPr>
          <w:rFonts w:ascii="Arial" w:hAnsi="Arial" w:cs="Arial"/>
          <w:bCs/>
          <w:sz w:val="20"/>
          <w:szCs w:val="20"/>
        </w:rPr>
      </w:pPr>
      <w:r w:rsidRPr="00A5606A">
        <w:rPr>
          <w:rFonts w:ascii="Arial" w:hAnsi="Arial" w:cs="Arial"/>
          <w:bCs/>
          <w:sz w:val="20"/>
          <w:szCs w:val="20"/>
        </w:rPr>
        <w:t xml:space="preserve">Kıdem tazminatı yükümlülüğü karşılığının bilançodaki hareketi: </w:t>
      </w:r>
      <w:r w:rsidRPr="00A5606A">
        <w:rPr>
          <w:rFonts w:ascii="Arial" w:hAnsi="Arial" w:cs="Arial"/>
          <w:bCs/>
          <w:sz w:val="20"/>
          <w:szCs w:val="20"/>
        </w:rPr>
        <w:tab/>
      </w:r>
    </w:p>
    <w:tbl>
      <w:tblPr>
        <w:tblW w:w="9365" w:type="dxa"/>
        <w:tblInd w:w="28" w:type="dxa"/>
        <w:tblLayout w:type="fixed"/>
        <w:tblCellMar>
          <w:left w:w="0" w:type="dxa"/>
          <w:right w:w="0" w:type="dxa"/>
        </w:tblCellMar>
        <w:tblLook w:val="0000" w:firstRow="0" w:lastRow="0" w:firstColumn="0" w:lastColumn="0" w:noHBand="0" w:noVBand="0"/>
      </w:tblPr>
      <w:tblGrid>
        <w:gridCol w:w="7993"/>
        <w:gridCol w:w="1372"/>
      </w:tblGrid>
      <w:tr w:rsidR="00D759C3" w:rsidRPr="00A5606A" w14:paraId="0FA7AC4F" w14:textId="77777777" w:rsidTr="00D759C3">
        <w:trPr>
          <w:trHeight w:val="158"/>
        </w:trPr>
        <w:tc>
          <w:tcPr>
            <w:tcW w:w="7993" w:type="dxa"/>
            <w:tcBorders>
              <w:top w:val="single" w:sz="4" w:space="0" w:color="auto"/>
              <w:bottom w:val="single" w:sz="4" w:space="0" w:color="auto"/>
            </w:tcBorders>
            <w:shd w:val="clear" w:color="auto" w:fill="FFFFFF"/>
            <w:vAlign w:val="bottom"/>
          </w:tcPr>
          <w:p w14:paraId="7BD3F414" w14:textId="77777777" w:rsidR="00D759C3" w:rsidRPr="00A5606A" w:rsidRDefault="00D759C3" w:rsidP="007B22FF">
            <w:pPr>
              <w:tabs>
                <w:tab w:val="left" w:pos="540"/>
                <w:tab w:val="num" w:pos="720"/>
              </w:tabs>
              <w:jc w:val="both"/>
              <w:rPr>
                <w:rFonts w:ascii="Arial" w:hAnsi="Arial" w:cs="Arial"/>
                <w:b/>
                <w:bCs/>
                <w:sz w:val="18"/>
                <w:szCs w:val="18"/>
              </w:rPr>
            </w:pPr>
          </w:p>
        </w:tc>
        <w:tc>
          <w:tcPr>
            <w:tcW w:w="1372" w:type="dxa"/>
            <w:tcBorders>
              <w:top w:val="single" w:sz="4" w:space="0" w:color="auto"/>
              <w:bottom w:val="single" w:sz="4" w:space="0" w:color="auto"/>
            </w:tcBorders>
            <w:shd w:val="clear" w:color="auto" w:fill="FFFFFF"/>
            <w:vAlign w:val="bottom"/>
          </w:tcPr>
          <w:p w14:paraId="0D479EE7" w14:textId="77777777" w:rsidR="00D759C3" w:rsidRPr="00A5606A" w:rsidRDefault="00D759C3" w:rsidP="007B22FF">
            <w:pPr>
              <w:tabs>
                <w:tab w:val="left" w:pos="180"/>
              </w:tabs>
              <w:ind w:right="68"/>
              <w:jc w:val="right"/>
              <w:rPr>
                <w:rFonts w:ascii="Arial" w:hAnsi="Arial" w:cs="Arial"/>
                <w:b/>
                <w:sz w:val="18"/>
                <w:szCs w:val="18"/>
              </w:rPr>
            </w:pPr>
            <w:r w:rsidRPr="00A5606A">
              <w:rPr>
                <w:rFonts w:ascii="Arial" w:hAnsi="Arial" w:cs="Arial"/>
                <w:b/>
                <w:sz w:val="18"/>
                <w:szCs w:val="18"/>
              </w:rPr>
              <w:t>Cari Dönem</w:t>
            </w:r>
          </w:p>
        </w:tc>
      </w:tr>
      <w:tr w:rsidR="00D759C3" w:rsidRPr="00A5606A" w14:paraId="27DB5A91" w14:textId="77777777" w:rsidTr="00D759C3">
        <w:trPr>
          <w:trHeight w:val="158"/>
        </w:trPr>
        <w:tc>
          <w:tcPr>
            <w:tcW w:w="7993" w:type="dxa"/>
            <w:tcBorders>
              <w:top w:val="single" w:sz="4" w:space="0" w:color="auto"/>
            </w:tcBorders>
            <w:shd w:val="clear" w:color="auto" w:fill="FFFFFF"/>
            <w:vAlign w:val="bottom"/>
          </w:tcPr>
          <w:p w14:paraId="2E8A0281" w14:textId="77777777" w:rsidR="00D759C3" w:rsidRPr="00A5606A" w:rsidRDefault="00D759C3" w:rsidP="007B22FF">
            <w:pPr>
              <w:tabs>
                <w:tab w:val="left" w:pos="540"/>
                <w:tab w:val="num" w:pos="720"/>
              </w:tabs>
              <w:jc w:val="both"/>
              <w:rPr>
                <w:rFonts w:ascii="Arial" w:hAnsi="Arial" w:cs="Arial"/>
                <w:b/>
                <w:bCs/>
                <w:sz w:val="18"/>
                <w:szCs w:val="18"/>
              </w:rPr>
            </w:pPr>
          </w:p>
        </w:tc>
        <w:tc>
          <w:tcPr>
            <w:tcW w:w="1372" w:type="dxa"/>
            <w:tcBorders>
              <w:top w:val="single" w:sz="4" w:space="0" w:color="auto"/>
            </w:tcBorders>
            <w:shd w:val="clear" w:color="auto" w:fill="FFFFFF"/>
            <w:vAlign w:val="center"/>
          </w:tcPr>
          <w:p w14:paraId="7F8EE45A" w14:textId="77777777" w:rsidR="00D759C3" w:rsidRPr="00A5606A" w:rsidRDefault="00D759C3" w:rsidP="007B22FF">
            <w:pPr>
              <w:tabs>
                <w:tab w:val="left" w:pos="180"/>
              </w:tabs>
              <w:ind w:right="68"/>
              <w:jc w:val="right"/>
              <w:rPr>
                <w:rFonts w:ascii="Arial" w:hAnsi="Arial" w:cs="Arial"/>
                <w:b/>
                <w:sz w:val="18"/>
                <w:szCs w:val="18"/>
              </w:rPr>
            </w:pPr>
          </w:p>
        </w:tc>
      </w:tr>
      <w:tr w:rsidR="00D759C3" w:rsidRPr="00A5606A" w14:paraId="13AFEA41" w14:textId="77777777" w:rsidTr="00D759C3">
        <w:trPr>
          <w:trHeight w:val="158"/>
        </w:trPr>
        <w:tc>
          <w:tcPr>
            <w:tcW w:w="7993" w:type="dxa"/>
            <w:shd w:val="clear" w:color="auto" w:fill="auto"/>
            <w:vAlign w:val="bottom"/>
          </w:tcPr>
          <w:p w14:paraId="252E288C" w14:textId="77777777" w:rsidR="00D759C3" w:rsidRPr="00A5606A" w:rsidRDefault="00D759C3" w:rsidP="007B22FF">
            <w:pPr>
              <w:tabs>
                <w:tab w:val="left" w:pos="540"/>
                <w:tab w:val="num" w:pos="720"/>
              </w:tabs>
              <w:jc w:val="both"/>
              <w:rPr>
                <w:rFonts w:ascii="Arial" w:hAnsi="Arial" w:cs="Arial"/>
                <w:bCs/>
                <w:sz w:val="18"/>
                <w:szCs w:val="18"/>
              </w:rPr>
            </w:pPr>
            <w:r w:rsidRPr="00A5606A">
              <w:rPr>
                <w:rFonts w:ascii="Arial" w:hAnsi="Arial" w:cs="Arial"/>
                <w:bCs/>
                <w:sz w:val="18"/>
                <w:szCs w:val="18"/>
              </w:rPr>
              <w:t>Önceki dönem sonu bakiyesi</w:t>
            </w:r>
          </w:p>
        </w:tc>
        <w:tc>
          <w:tcPr>
            <w:tcW w:w="1372" w:type="dxa"/>
            <w:shd w:val="clear" w:color="auto" w:fill="auto"/>
          </w:tcPr>
          <w:p w14:paraId="76D63B5A" w14:textId="098B6435" w:rsidR="00D759C3" w:rsidRPr="00A5606A" w:rsidRDefault="00732297" w:rsidP="007B22FF">
            <w:pPr>
              <w:ind w:right="68"/>
              <w:jc w:val="right"/>
              <w:rPr>
                <w:rFonts w:ascii="Arial" w:hAnsi="Arial" w:cs="Arial"/>
                <w:bCs/>
                <w:sz w:val="18"/>
                <w:szCs w:val="18"/>
              </w:rPr>
            </w:pPr>
            <w:r w:rsidRPr="00732297">
              <w:rPr>
                <w:rFonts w:ascii="Arial" w:hAnsi="Arial" w:cs="Arial"/>
                <w:bCs/>
                <w:sz w:val="18"/>
                <w:szCs w:val="18"/>
              </w:rPr>
              <w:t>50.664</w:t>
            </w:r>
          </w:p>
        </w:tc>
      </w:tr>
      <w:tr w:rsidR="006F59F9" w:rsidRPr="00A5606A" w14:paraId="05320C87" w14:textId="77777777" w:rsidTr="00D759C3">
        <w:trPr>
          <w:trHeight w:val="158"/>
        </w:trPr>
        <w:tc>
          <w:tcPr>
            <w:tcW w:w="7993" w:type="dxa"/>
            <w:shd w:val="clear" w:color="auto" w:fill="auto"/>
            <w:vAlign w:val="bottom"/>
          </w:tcPr>
          <w:p w14:paraId="5EBA6B25" w14:textId="77777777" w:rsidR="006F59F9" w:rsidRPr="00A5606A" w:rsidRDefault="006F59F9" w:rsidP="006F59F9">
            <w:pPr>
              <w:tabs>
                <w:tab w:val="left" w:pos="540"/>
                <w:tab w:val="num" w:pos="720"/>
              </w:tabs>
              <w:jc w:val="both"/>
              <w:rPr>
                <w:rFonts w:ascii="Arial" w:hAnsi="Arial" w:cs="Arial"/>
                <w:bCs/>
                <w:sz w:val="18"/>
                <w:szCs w:val="18"/>
              </w:rPr>
            </w:pPr>
            <w:r w:rsidRPr="00A5606A">
              <w:rPr>
                <w:rFonts w:ascii="Arial" w:hAnsi="Arial" w:cs="Arial"/>
                <w:bCs/>
                <w:sz w:val="18"/>
                <w:szCs w:val="18"/>
              </w:rPr>
              <w:t>Dönem içinde değişim</w:t>
            </w:r>
          </w:p>
        </w:tc>
        <w:tc>
          <w:tcPr>
            <w:tcW w:w="1372" w:type="dxa"/>
            <w:shd w:val="clear" w:color="auto" w:fill="auto"/>
          </w:tcPr>
          <w:p w14:paraId="30AD58BD" w14:textId="0479A9C0" w:rsidR="006F59F9" w:rsidRPr="00A5606A" w:rsidRDefault="006F59F9" w:rsidP="00F339E1">
            <w:pPr>
              <w:ind w:right="68"/>
              <w:jc w:val="right"/>
              <w:rPr>
                <w:rFonts w:ascii="Arial" w:hAnsi="Arial" w:cs="Arial"/>
                <w:bCs/>
                <w:sz w:val="18"/>
                <w:szCs w:val="18"/>
              </w:rPr>
            </w:pPr>
            <w:r w:rsidRPr="00A5606A">
              <w:rPr>
                <w:rFonts w:ascii="Arial" w:hAnsi="Arial" w:cs="Arial"/>
                <w:bCs/>
                <w:sz w:val="18"/>
                <w:szCs w:val="18"/>
              </w:rPr>
              <w:t>4.05</w:t>
            </w:r>
            <w:r w:rsidR="00F339E1">
              <w:rPr>
                <w:rFonts w:ascii="Arial" w:hAnsi="Arial" w:cs="Arial"/>
                <w:bCs/>
                <w:sz w:val="18"/>
                <w:szCs w:val="18"/>
              </w:rPr>
              <w:t>5</w:t>
            </w:r>
          </w:p>
        </w:tc>
      </w:tr>
      <w:tr w:rsidR="006F59F9" w:rsidRPr="00A5606A" w14:paraId="12C7B14B" w14:textId="77777777" w:rsidTr="00D759C3">
        <w:trPr>
          <w:trHeight w:val="158"/>
        </w:trPr>
        <w:tc>
          <w:tcPr>
            <w:tcW w:w="7993" w:type="dxa"/>
            <w:shd w:val="clear" w:color="auto" w:fill="auto"/>
            <w:vAlign w:val="bottom"/>
          </w:tcPr>
          <w:p w14:paraId="6C173D8E" w14:textId="77777777" w:rsidR="006F59F9" w:rsidRPr="00A5606A" w:rsidRDefault="006F59F9" w:rsidP="006F59F9">
            <w:pPr>
              <w:tabs>
                <w:tab w:val="left" w:pos="540"/>
                <w:tab w:val="num" w:pos="720"/>
              </w:tabs>
              <w:jc w:val="both"/>
              <w:rPr>
                <w:rFonts w:ascii="Arial" w:hAnsi="Arial" w:cs="Arial"/>
                <w:bCs/>
                <w:sz w:val="18"/>
                <w:szCs w:val="18"/>
              </w:rPr>
            </w:pPr>
            <w:proofErr w:type="spellStart"/>
            <w:r w:rsidRPr="00A5606A">
              <w:rPr>
                <w:rFonts w:ascii="Arial" w:hAnsi="Arial" w:cs="Arial"/>
                <w:bCs/>
                <w:sz w:val="18"/>
                <w:szCs w:val="18"/>
              </w:rPr>
              <w:t>Aktüeryal</w:t>
            </w:r>
            <w:proofErr w:type="spellEnd"/>
            <w:r w:rsidRPr="00A5606A">
              <w:rPr>
                <w:rFonts w:ascii="Arial" w:hAnsi="Arial" w:cs="Arial"/>
                <w:bCs/>
                <w:sz w:val="18"/>
                <w:szCs w:val="18"/>
              </w:rPr>
              <w:t xml:space="preserve"> (kazanç)/kayıp</w:t>
            </w:r>
          </w:p>
        </w:tc>
        <w:tc>
          <w:tcPr>
            <w:tcW w:w="1372" w:type="dxa"/>
            <w:shd w:val="clear" w:color="auto" w:fill="auto"/>
          </w:tcPr>
          <w:p w14:paraId="52A1585C" w14:textId="21E2A505" w:rsidR="006F59F9" w:rsidRPr="00A5606A" w:rsidRDefault="006F59F9" w:rsidP="006F59F9">
            <w:pPr>
              <w:ind w:right="68"/>
              <w:jc w:val="right"/>
              <w:rPr>
                <w:rFonts w:ascii="Arial" w:hAnsi="Arial" w:cs="Arial"/>
                <w:bCs/>
                <w:sz w:val="18"/>
                <w:szCs w:val="18"/>
              </w:rPr>
            </w:pPr>
            <w:r w:rsidRPr="00A5606A">
              <w:rPr>
                <w:rFonts w:ascii="Arial" w:hAnsi="Arial" w:cs="Arial"/>
                <w:bCs/>
                <w:sz w:val="18"/>
                <w:szCs w:val="18"/>
              </w:rPr>
              <w:t>-</w:t>
            </w:r>
          </w:p>
        </w:tc>
      </w:tr>
      <w:tr w:rsidR="006F59F9" w:rsidRPr="00A5606A" w14:paraId="0B3CB787" w14:textId="77777777" w:rsidTr="00D759C3">
        <w:trPr>
          <w:trHeight w:val="158"/>
        </w:trPr>
        <w:tc>
          <w:tcPr>
            <w:tcW w:w="7993" w:type="dxa"/>
            <w:shd w:val="clear" w:color="auto" w:fill="auto"/>
            <w:vAlign w:val="bottom"/>
          </w:tcPr>
          <w:p w14:paraId="11E944FE" w14:textId="77777777" w:rsidR="006F59F9" w:rsidRPr="00A5606A" w:rsidRDefault="006F59F9" w:rsidP="006F59F9">
            <w:pPr>
              <w:tabs>
                <w:tab w:val="left" w:pos="540"/>
                <w:tab w:val="num" w:pos="720"/>
              </w:tabs>
              <w:jc w:val="both"/>
              <w:rPr>
                <w:rFonts w:ascii="Arial" w:hAnsi="Arial" w:cs="Arial"/>
                <w:bCs/>
                <w:sz w:val="18"/>
                <w:szCs w:val="18"/>
              </w:rPr>
            </w:pPr>
            <w:r w:rsidRPr="00A5606A">
              <w:rPr>
                <w:rFonts w:ascii="Arial" w:hAnsi="Arial" w:cs="Arial"/>
                <w:bCs/>
                <w:sz w:val="18"/>
                <w:szCs w:val="18"/>
              </w:rPr>
              <w:t>Dönem içinde ödenen</w:t>
            </w:r>
          </w:p>
        </w:tc>
        <w:tc>
          <w:tcPr>
            <w:tcW w:w="1372" w:type="dxa"/>
            <w:shd w:val="clear" w:color="auto" w:fill="auto"/>
          </w:tcPr>
          <w:p w14:paraId="3D088756" w14:textId="7BF33353" w:rsidR="006F59F9" w:rsidRPr="00A5606A" w:rsidRDefault="006F59F9" w:rsidP="006F59F9">
            <w:pPr>
              <w:ind w:right="68"/>
              <w:jc w:val="right"/>
              <w:rPr>
                <w:rFonts w:ascii="Arial" w:hAnsi="Arial" w:cs="Arial"/>
                <w:bCs/>
                <w:sz w:val="18"/>
                <w:szCs w:val="18"/>
              </w:rPr>
            </w:pPr>
            <w:r w:rsidRPr="00A5606A">
              <w:rPr>
                <w:rFonts w:ascii="Arial" w:hAnsi="Arial" w:cs="Arial"/>
                <w:bCs/>
                <w:sz w:val="18"/>
                <w:szCs w:val="18"/>
              </w:rPr>
              <w:t>(1.054)</w:t>
            </w:r>
          </w:p>
        </w:tc>
      </w:tr>
      <w:tr w:rsidR="00D759C3" w:rsidRPr="00A5606A" w14:paraId="171B4F34" w14:textId="77777777" w:rsidTr="00D759C3">
        <w:trPr>
          <w:trHeight w:val="158"/>
        </w:trPr>
        <w:tc>
          <w:tcPr>
            <w:tcW w:w="7993" w:type="dxa"/>
            <w:tcBorders>
              <w:bottom w:val="single" w:sz="4" w:space="0" w:color="auto"/>
            </w:tcBorders>
            <w:shd w:val="clear" w:color="auto" w:fill="auto"/>
            <w:vAlign w:val="bottom"/>
          </w:tcPr>
          <w:p w14:paraId="33595BE2" w14:textId="77777777" w:rsidR="00D759C3" w:rsidRPr="00A5606A" w:rsidRDefault="00D759C3" w:rsidP="007B22FF">
            <w:pPr>
              <w:tabs>
                <w:tab w:val="left" w:pos="540"/>
                <w:tab w:val="num" w:pos="720"/>
              </w:tabs>
              <w:jc w:val="both"/>
              <w:rPr>
                <w:rFonts w:ascii="Arial" w:hAnsi="Arial" w:cs="Arial"/>
                <w:b/>
                <w:bCs/>
                <w:sz w:val="18"/>
                <w:szCs w:val="18"/>
              </w:rPr>
            </w:pPr>
          </w:p>
        </w:tc>
        <w:tc>
          <w:tcPr>
            <w:tcW w:w="1372" w:type="dxa"/>
            <w:tcBorders>
              <w:bottom w:val="single" w:sz="4" w:space="0" w:color="auto"/>
            </w:tcBorders>
            <w:shd w:val="clear" w:color="auto" w:fill="auto"/>
          </w:tcPr>
          <w:p w14:paraId="0626BC88" w14:textId="77777777" w:rsidR="00D759C3" w:rsidRPr="00A5606A" w:rsidRDefault="00D759C3" w:rsidP="007B22FF">
            <w:pPr>
              <w:ind w:right="68"/>
              <w:jc w:val="right"/>
              <w:rPr>
                <w:rFonts w:ascii="Arial" w:hAnsi="Arial" w:cs="Arial"/>
                <w:bCs/>
                <w:sz w:val="18"/>
                <w:szCs w:val="18"/>
              </w:rPr>
            </w:pPr>
          </w:p>
        </w:tc>
      </w:tr>
      <w:tr w:rsidR="00D759C3" w:rsidRPr="00A5606A" w14:paraId="1552C02A" w14:textId="77777777" w:rsidTr="00D759C3">
        <w:trPr>
          <w:trHeight w:val="158"/>
        </w:trPr>
        <w:tc>
          <w:tcPr>
            <w:tcW w:w="7993" w:type="dxa"/>
            <w:tcBorders>
              <w:top w:val="single" w:sz="4" w:space="0" w:color="auto"/>
              <w:bottom w:val="double" w:sz="4" w:space="0" w:color="auto"/>
            </w:tcBorders>
            <w:shd w:val="clear" w:color="auto" w:fill="auto"/>
            <w:vAlign w:val="bottom"/>
          </w:tcPr>
          <w:p w14:paraId="0DBA2E4C" w14:textId="77777777" w:rsidR="00D759C3" w:rsidRPr="00A5606A" w:rsidRDefault="00D759C3" w:rsidP="007B22FF">
            <w:pPr>
              <w:tabs>
                <w:tab w:val="left" w:pos="540"/>
                <w:tab w:val="num" w:pos="720"/>
              </w:tabs>
              <w:jc w:val="both"/>
              <w:rPr>
                <w:rFonts w:ascii="Arial" w:hAnsi="Arial" w:cs="Arial"/>
                <w:b/>
                <w:bCs/>
                <w:sz w:val="18"/>
                <w:szCs w:val="18"/>
              </w:rPr>
            </w:pPr>
            <w:r w:rsidRPr="00A5606A">
              <w:rPr>
                <w:rFonts w:ascii="Arial" w:hAnsi="Arial" w:cs="Arial"/>
                <w:b/>
                <w:bCs/>
                <w:sz w:val="18"/>
                <w:szCs w:val="18"/>
              </w:rPr>
              <w:t>Dönem sonu bakiyesi</w:t>
            </w:r>
          </w:p>
        </w:tc>
        <w:tc>
          <w:tcPr>
            <w:tcW w:w="1372" w:type="dxa"/>
            <w:tcBorders>
              <w:top w:val="single" w:sz="4" w:space="0" w:color="auto"/>
              <w:bottom w:val="double" w:sz="4" w:space="0" w:color="auto"/>
            </w:tcBorders>
            <w:shd w:val="clear" w:color="auto" w:fill="auto"/>
          </w:tcPr>
          <w:p w14:paraId="3A8EDA20" w14:textId="4727C8D8" w:rsidR="00D759C3" w:rsidRPr="00A5606A" w:rsidRDefault="006F59F9" w:rsidP="00F339E1">
            <w:pPr>
              <w:ind w:right="68"/>
              <w:jc w:val="right"/>
              <w:rPr>
                <w:rFonts w:ascii="Arial" w:hAnsi="Arial" w:cs="Arial"/>
                <w:b/>
                <w:bCs/>
                <w:sz w:val="18"/>
                <w:szCs w:val="18"/>
              </w:rPr>
            </w:pPr>
            <w:r w:rsidRPr="006F59F9">
              <w:rPr>
                <w:rFonts w:ascii="Arial" w:hAnsi="Arial" w:cs="Arial"/>
                <w:b/>
                <w:bCs/>
                <w:sz w:val="18"/>
                <w:szCs w:val="18"/>
              </w:rPr>
              <w:t>53.</w:t>
            </w:r>
            <w:r>
              <w:rPr>
                <w:rFonts w:ascii="Arial" w:hAnsi="Arial" w:cs="Arial"/>
                <w:b/>
                <w:bCs/>
                <w:sz w:val="18"/>
                <w:szCs w:val="18"/>
              </w:rPr>
              <w:t>66</w:t>
            </w:r>
            <w:r w:rsidR="00F339E1">
              <w:rPr>
                <w:rFonts w:ascii="Arial" w:hAnsi="Arial" w:cs="Arial"/>
                <w:b/>
                <w:bCs/>
                <w:sz w:val="18"/>
                <w:szCs w:val="18"/>
              </w:rPr>
              <w:t>5</w:t>
            </w:r>
          </w:p>
        </w:tc>
      </w:tr>
    </w:tbl>
    <w:p w14:paraId="22A2CA20" w14:textId="77777777" w:rsidR="00D759C3" w:rsidRPr="00A5606A" w:rsidRDefault="00D759C3" w:rsidP="00D759C3">
      <w:pPr>
        <w:ind w:left="97" w:hanging="602"/>
        <w:jc w:val="both"/>
        <w:rPr>
          <w:rFonts w:ascii="Arial" w:hAnsi="Arial" w:cs="Arial"/>
          <w:b/>
          <w:sz w:val="20"/>
          <w:szCs w:val="20"/>
        </w:rPr>
      </w:pPr>
    </w:p>
    <w:tbl>
      <w:tblPr>
        <w:tblW w:w="9379" w:type="dxa"/>
        <w:tblInd w:w="28" w:type="dxa"/>
        <w:tblLayout w:type="fixed"/>
        <w:tblCellMar>
          <w:left w:w="0" w:type="dxa"/>
          <w:right w:w="0" w:type="dxa"/>
        </w:tblCellMar>
        <w:tblLook w:val="0000" w:firstRow="0" w:lastRow="0" w:firstColumn="0" w:lastColumn="0" w:noHBand="0" w:noVBand="0"/>
      </w:tblPr>
      <w:tblGrid>
        <w:gridCol w:w="7979"/>
        <w:gridCol w:w="1400"/>
      </w:tblGrid>
      <w:tr w:rsidR="00D759C3" w:rsidRPr="00A5606A" w14:paraId="22A17418" w14:textId="77777777" w:rsidTr="00D759C3">
        <w:trPr>
          <w:trHeight w:val="158"/>
        </w:trPr>
        <w:tc>
          <w:tcPr>
            <w:tcW w:w="7979" w:type="dxa"/>
            <w:tcBorders>
              <w:top w:val="single" w:sz="4" w:space="0" w:color="auto"/>
              <w:bottom w:val="single" w:sz="4" w:space="0" w:color="auto"/>
            </w:tcBorders>
            <w:shd w:val="clear" w:color="auto" w:fill="FFFFFF"/>
            <w:vAlign w:val="bottom"/>
          </w:tcPr>
          <w:p w14:paraId="5A30F04F" w14:textId="77777777" w:rsidR="00D759C3" w:rsidRPr="00A5606A" w:rsidRDefault="00D759C3" w:rsidP="007B22FF">
            <w:pPr>
              <w:tabs>
                <w:tab w:val="left" w:pos="540"/>
                <w:tab w:val="num" w:pos="720"/>
              </w:tabs>
              <w:jc w:val="both"/>
              <w:rPr>
                <w:rFonts w:ascii="Arial" w:hAnsi="Arial" w:cs="Arial"/>
                <w:b/>
                <w:bCs/>
                <w:sz w:val="18"/>
                <w:szCs w:val="18"/>
              </w:rPr>
            </w:pPr>
          </w:p>
        </w:tc>
        <w:tc>
          <w:tcPr>
            <w:tcW w:w="1400" w:type="dxa"/>
            <w:tcBorders>
              <w:top w:val="single" w:sz="4" w:space="0" w:color="auto"/>
              <w:bottom w:val="single" w:sz="4" w:space="0" w:color="auto"/>
            </w:tcBorders>
            <w:shd w:val="clear" w:color="auto" w:fill="FFFFFF"/>
            <w:vAlign w:val="bottom"/>
          </w:tcPr>
          <w:p w14:paraId="227FF9DE" w14:textId="77777777" w:rsidR="00D759C3" w:rsidRPr="00A5606A" w:rsidRDefault="00D759C3" w:rsidP="007B22FF">
            <w:pPr>
              <w:tabs>
                <w:tab w:val="left" w:pos="180"/>
              </w:tabs>
              <w:ind w:right="68"/>
              <w:jc w:val="right"/>
              <w:rPr>
                <w:rFonts w:ascii="Arial" w:hAnsi="Arial" w:cs="Arial"/>
                <w:b/>
                <w:sz w:val="18"/>
                <w:szCs w:val="18"/>
              </w:rPr>
            </w:pPr>
            <w:r w:rsidRPr="00A5606A">
              <w:rPr>
                <w:rFonts w:ascii="Arial" w:hAnsi="Arial" w:cs="Arial"/>
                <w:b/>
                <w:sz w:val="18"/>
                <w:szCs w:val="18"/>
              </w:rPr>
              <w:t>Önceki Dönem</w:t>
            </w:r>
          </w:p>
        </w:tc>
      </w:tr>
      <w:tr w:rsidR="00D759C3" w:rsidRPr="00A5606A" w14:paraId="44AE8015" w14:textId="77777777" w:rsidTr="00D759C3">
        <w:trPr>
          <w:trHeight w:val="158"/>
        </w:trPr>
        <w:tc>
          <w:tcPr>
            <w:tcW w:w="7979" w:type="dxa"/>
            <w:tcBorders>
              <w:top w:val="single" w:sz="4" w:space="0" w:color="auto"/>
            </w:tcBorders>
            <w:shd w:val="clear" w:color="auto" w:fill="FFFFFF"/>
            <w:vAlign w:val="bottom"/>
          </w:tcPr>
          <w:p w14:paraId="26EF8A45" w14:textId="77777777" w:rsidR="00D759C3" w:rsidRPr="00A5606A" w:rsidRDefault="00D759C3" w:rsidP="007B22FF">
            <w:pPr>
              <w:tabs>
                <w:tab w:val="left" w:pos="540"/>
                <w:tab w:val="num" w:pos="720"/>
              </w:tabs>
              <w:jc w:val="both"/>
              <w:rPr>
                <w:rFonts w:ascii="Arial" w:hAnsi="Arial" w:cs="Arial"/>
                <w:b/>
                <w:bCs/>
                <w:sz w:val="18"/>
                <w:szCs w:val="18"/>
              </w:rPr>
            </w:pPr>
          </w:p>
        </w:tc>
        <w:tc>
          <w:tcPr>
            <w:tcW w:w="1400" w:type="dxa"/>
            <w:tcBorders>
              <w:top w:val="single" w:sz="4" w:space="0" w:color="auto"/>
            </w:tcBorders>
            <w:shd w:val="clear" w:color="auto" w:fill="FFFFFF"/>
            <w:vAlign w:val="center"/>
          </w:tcPr>
          <w:p w14:paraId="4E9852D4" w14:textId="77777777" w:rsidR="00D759C3" w:rsidRPr="00A5606A" w:rsidRDefault="00D759C3" w:rsidP="007B22FF">
            <w:pPr>
              <w:tabs>
                <w:tab w:val="left" w:pos="180"/>
              </w:tabs>
              <w:ind w:right="68"/>
              <w:jc w:val="right"/>
              <w:rPr>
                <w:rFonts w:ascii="Arial" w:hAnsi="Arial" w:cs="Arial"/>
                <w:b/>
                <w:sz w:val="18"/>
                <w:szCs w:val="18"/>
              </w:rPr>
            </w:pPr>
          </w:p>
        </w:tc>
      </w:tr>
      <w:tr w:rsidR="00D759C3" w:rsidRPr="00A5606A" w14:paraId="1E6A7ED0" w14:textId="77777777" w:rsidTr="007B22FF">
        <w:trPr>
          <w:trHeight w:val="158"/>
        </w:trPr>
        <w:tc>
          <w:tcPr>
            <w:tcW w:w="7979" w:type="dxa"/>
            <w:shd w:val="clear" w:color="auto" w:fill="auto"/>
            <w:vAlign w:val="bottom"/>
          </w:tcPr>
          <w:p w14:paraId="75748323" w14:textId="77777777" w:rsidR="00D759C3" w:rsidRPr="00A5606A" w:rsidRDefault="00D759C3" w:rsidP="00D759C3">
            <w:pPr>
              <w:tabs>
                <w:tab w:val="left" w:pos="540"/>
                <w:tab w:val="num" w:pos="720"/>
              </w:tabs>
              <w:jc w:val="both"/>
              <w:rPr>
                <w:rFonts w:ascii="Arial" w:hAnsi="Arial" w:cs="Arial"/>
                <w:bCs/>
                <w:sz w:val="18"/>
                <w:szCs w:val="18"/>
              </w:rPr>
            </w:pPr>
            <w:r w:rsidRPr="00A5606A">
              <w:rPr>
                <w:rFonts w:ascii="Arial" w:hAnsi="Arial" w:cs="Arial"/>
                <w:bCs/>
                <w:sz w:val="18"/>
                <w:szCs w:val="18"/>
              </w:rPr>
              <w:t>Önceki dönem sonu bakiyesi</w:t>
            </w:r>
          </w:p>
        </w:tc>
        <w:tc>
          <w:tcPr>
            <w:tcW w:w="1400" w:type="dxa"/>
            <w:shd w:val="clear" w:color="auto" w:fill="auto"/>
            <w:vAlign w:val="bottom"/>
          </w:tcPr>
          <w:p w14:paraId="11D7C9EF" w14:textId="5DB539E8" w:rsidR="00D759C3" w:rsidRPr="00A5606A" w:rsidRDefault="00D759C3" w:rsidP="00D759C3">
            <w:pPr>
              <w:ind w:right="68"/>
              <w:jc w:val="right"/>
              <w:rPr>
                <w:rFonts w:ascii="Arial" w:hAnsi="Arial" w:cs="Arial"/>
                <w:bCs/>
                <w:sz w:val="18"/>
                <w:szCs w:val="18"/>
              </w:rPr>
            </w:pPr>
            <w:r>
              <w:rPr>
                <w:rFonts w:ascii="Arial" w:hAnsi="Arial" w:cs="Arial"/>
                <w:sz w:val="18"/>
                <w:szCs w:val="18"/>
              </w:rPr>
              <w:t>35.947</w:t>
            </w:r>
          </w:p>
        </w:tc>
      </w:tr>
      <w:tr w:rsidR="00D759C3" w:rsidRPr="00A5606A" w14:paraId="224135CB" w14:textId="77777777" w:rsidTr="007B22FF">
        <w:trPr>
          <w:trHeight w:val="158"/>
        </w:trPr>
        <w:tc>
          <w:tcPr>
            <w:tcW w:w="7979" w:type="dxa"/>
            <w:shd w:val="clear" w:color="auto" w:fill="auto"/>
            <w:vAlign w:val="bottom"/>
          </w:tcPr>
          <w:p w14:paraId="768FB2BF" w14:textId="77777777" w:rsidR="00D759C3" w:rsidRPr="00A5606A" w:rsidRDefault="00D759C3" w:rsidP="00D759C3">
            <w:pPr>
              <w:tabs>
                <w:tab w:val="left" w:pos="540"/>
                <w:tab w:val="num" w:pos="720"/>
              </w:tabs>
              <w:jc w:val="both"/>
              <w:rPr>
                <w:rFonts w:ascii="Arial" w:hAnsi="Arial" w:cs="Arial"/>
                <w:bCs/>
                <w:sz w:val="18"/>
                <w:szCs w:val="18"/>
              </w:rPr>
            </w:pPr>
            <w:r w:rsidRPr="00A5606A">
              <w:rPr>
                <w:rFonts w:ascii="Arial" w:hAnsi="Arial" w:cs="Arial"/>
                <w:bCs/>
                <w:sz w:val="18"/>
                <w:szCs w:val="18"/>
              </w:rPr>
              <w:t>Dönem içinde değişim</w:t>
            </w:r>
          </w:p>
        </w:tc>
        <w:tc>
          <w:tcPr>
            <w:tcW w:w="1400" w:type="dxa"/>
            <w:shd w:val="clear" w:color="auto" w:fill="auto"/>
            <w:vAlign w:val="bottom"/>
          </w:tcPr>
          <w:p w14:paraId="01C94AA4" w14:textId="75191C6F" w:rsidR="00D759C3" w:rsidRPr="00A5606A" w:rsidRDefault="00D759C3" w:rsidP="00D759C3">
            <w:pPr>
              <w:ind w:right="68"/>
              <w:jc w:val="right"/>
              <w:rPr>
                <w:rFonts w:ascii="Arial" w:hAnsi="Arial" w:cs="Arial"/>
                <w:bCs/>
                <w:sz w:val="18"/>
                <w:szCs w:val="18"/>
              </w:rPr>
            </w:pPr>
            <w:r>
              <w:rPr>
                <w:rFonts w:ascii="Arial" w:hAnsi="Arial" w:cs="Arial"/>
                <w:sz w:val="18"/>
                <w:szCs w:val="18"/>
              </w:rPr>
              <w:t>10.752</w:t>
            </w:r>
          </w:p>
        </w:tc>
      </w:tr>
      <w:tr w:rsidR="00D759C3" w:rsidRPr="00A5606A" w14:paraId="1C2FB3A5" w14:textId="77777777" w:rsidTr="007B22FF">
        <w:trPr>
          <w:trHeight w:val="158"/>
        </w:trPr>
        <w:tc>
          <w:tcPr>
            <w:tcW w:w="7979" w:type="dxa"/>
            <w:shd w:val="clear" w:color="auto" w:fill="auto"/>
            <w:vAlign w:val="bottom"/>
          </w:tcPr>
          <w:p w14:paraId="3AB979C6" w14:textId="77777777" w:rsidR="00D759C3" w:rsidRPr="00A5606A" w:rsidRDefault="00D759C3" w:rsidP="00D759C3">
            <w:pPr>
              <w:tabs>
                <w:tab w:val="left" w:pos="540"/>
                <w:tab w:val="num" w:pos="720"/>
              </w:tabs>
              <w:jc w:val="both"/>
              <w:rPr>
                <w:rFonts w:ascii="Arial" w:hAnsi="Arial" w:cs="Arial"/>
                <w:bCs/>
                <w:sz w:val="18"/>
                <w:szCs w:val="18"/>
              </w:rPr>
            </w:pPr>
            <w:proofErr w:type="spellStart"/>
            <w:r w:rsidRPr="00A5606A">
              <w:rPr>
                <w:rFonts w:ascii="Arial" w:hAnsi="Arial" w:cs="Arial"/>
                <w:bCs/>
                <w:sz w:val="18"/>
                <w:szCs w:val="18"/>
              </w:rPr>
              <w:t>Aktüeryal</w:t>
            </w:r>
            <w:proofErr w:type="spellEnd"/>
            <w:r w:rsidRPr="00A5606A">
              <w:rPr>
                <w:rFonts w:ascii="Arial" w:hAnsi="Arial" w:cs="Arial"/>
                <w:bCs/>
                <w:sz w:val="18"/>
                <w:szCs w:val="18"/>
              </w:rPr>
              <w:t xml:space="preserve"> (kazanç)/kayıp</w:t>
            </w:r>
          </w:p>
        </w:tc>
        <w:tc>
          <w:tcPr>
            <w:tcW w:w="1400" w:type="dxa"/>
            <w:shd w:val="clear" w:color="auto" w:fill="auto"/>
            <w:vAlign w:val="bottom"/>
          </w:tcPr>
          <w:p w14:paraId="78818747" w14:textId="3A4837B9" w:rsidR="00D759C3" w:rsidRPr="00A5606A" w:rsidRDefault="00D759C3" w:rsidP="00D759C3">
            <w:pPr>
              <w:ind w:right="68"/>
              <w:jc w:val="right"/>
              <w:rPr>
                <w:rFonts w:ascii="Arial" w:hAnsi="Arial" w:cs="Arial"/>
                <w:bCs/>
                <w:sz w:val="18"/>
                <w:szCs w:val="18"/>
              </w:rPr>
            </w:pPr>
            <w:r>
              <w:rPr>
                <w:rFonts w:ascii="Arial" w:hAnsi="Arial" w:cs="Arial"/>
                <w:sz w:val="18"/>
                <w:szCs w:val="18"/>
              </w:rPr>
              <w:t>8.928</w:t>
            </w:r>
          </w:p>
        </w:tc>
      </w:tr>
      <w:tr w:rsidR="00D759C3" w:rsidRPr="00A5606A" w14:paraId="0EC1B50C" w14:textId="77777777" w:rsidTr="007B22FF">
        <w:trPr>
          <w:trHeight w:val="158"/>
        </w:trPr>
        <w:tc>
          <w:tcPr>
            <w:tcW w:w="7979" w:type="dxa"/>
            <w:shd w:val="clear" w:color="auto" w:fill="auto"/>
            <w:vAlign w:val="bottom"/>
          </w:tcPr>
          <w:p w14:paraId="6D0B765D" w14:textId="77777777" w:rsidR="00D759C3" w:rsidRPr="00A5606A" w:rsidRDefault="00D759C3" w:rsidP="00D759C3">
            <w:pPr>
              <w:tabs>
                <w:tab w:val="left" w:pos="540"/>
                <w:tab w:val="num" w:pos="720"/>
              </w:tabs>
              <w:jc w:val="both"/>
              <w:rPr>
                <w:rFonts w:ascii="Arial" w:hAnsi="Arial" w:cs="Arial"/>
                <w:bCs/>
                <w:sz w:val="18"/>
                <w:szCs w:val="18"/>
              </w:rPr>
            </w:pPr>
            <w:r w:rsidRPr="00A5606A">
              <w:rPr>
                <w:rFonts w:ascii="Arial" w:hAnsi="Arial" w:cs="Arial"/>
                <w:bCs/>
                <w:sz w:val="18"/>
                <w:szCs w:val="18"/>
              </w:rPr>
              <w:t>Dönem içinde ödenen</w:t>
            </w:r>
          </w:p>
        </w:tc>
        <w:tc>
          <w:tcPr>
            <w:tcW w:w="1400" w:type="dxa"/>
            <w:shd w:val="clear" w:color="auto" w:fill="auto"/>
            <w:vAlign w:val="bottom"/>
          </w:tcPr>
          <w:p w14:paraId="6BC8BB2E" w14:textId="1A1A5D7A" w:rsidR="00D759C3" w:rsidRPr="00A5606A" w:rsidRDefault="00D759C3" w:rsidP="00D759C3">
            <w:pPr>
              <w:ind w:right="68"/>
              <w:jc w:val="right"/>
              <w:rPr>
                <w:rFonts w:ascii="Arial" w:hAnsi="Arial" w:cs="Arial"/>
                <w:bCs/>
                <w:sz w:val="18"/>
                <w:szCs w:val="18"/>
              </w:rPr>
            </w:pPr>
            <w:r w:rsidRPr="00E378D6">
              <w:rPr>
                <w:rFonts w:ascii="Arial" w:hAnsi="Arial" w:cs="Arial"/>
                <w:bCs/>
                <w:color w:val="000000" w:themeColor="text1"/>
                <w:sz w:val="18"/>
                <w:szCs w:val="18"/>
              </w:rPr>
              <w:t>(4.963)</w:t>
            </w:r>
          </w:p>
        </w:tc>
      </w:tr>
      <w:tr w:rsidR="00D759C3" w:rsidRPr="00A5606A" w14:paraId="4ED88585" w14:textId="77777777" w:rsidTr="00D759C3">
        <w:trPr>
          <w:trHeight w:val="158"/>
        </w:trPr>
        <w:tc>
          <w:tcPr>
            <w:tcW w:w="7979" w:type="dxa"/>
            <w:tcBorders>
              <w:bottom w:val="single" w:sz="4" w:space="0" w:color="auto"/>
            </w:tcBorders>
            <w:shd w:val="clear" w:color="auto" w:fill="auto"/>
            <w:vAlign w:val="bottom"/>
          </w:tcPr>
          <w:p w14:paraId="384B3F0A" w14:textId="77777777" w:rsidR="00D759C3" w:rsidRPr="00A5606A" w:rsidRDefault="00D759C3" w:rsidP="00D759C3">
            <w:pPr>
              <w:tabs>
                <w:tab w:val="left" w:pos="540"/>
                <w:tab w:val="num" w:pos="720"/>
              </w:tabs>
              <w:jc w:val="both"/>
              <w:rPr>
                <w:rFonts w:ascii="Arial" w:hAnsi="Arial" w:cs="Arial"/>
                <w:b/>
                <w:bCs/>
                <w:sz w:val="18"/>
                <w:szCs w:val="18"/>
              </w:rPr>
            </w:pPr>
          </w:p>
        </w:tc>
        <w:tc>
          <w:tcPr>
            <w:tcW w:w="1400" w:type="dxa"/>
            <w:tcBorders>
              <w:bottom w:val="single" w:sz="4" w:space="0" w:color="auto"/>
            </w:tcBorders>
            <w:shd w:val="clear" w:color="auto" w:fill="auto"/>
          </w:tcPr>
          <w:p w14:paraId="39BE2685" w14:textId="77777777" w:rsidR="00D759C3" w:rsidRPr="00A5606A" w:rsidRDefault="00D759C3" w:rsidP="00D759C3">
            <w:pPr>
              <w:ind w:right="68"/>
              <w:jc w:val="right"/>
              <w:rPr>
                <w:rFonts w:ascii="Arial" w:hAnsi="Arial" w:cs="Arial"/>
                <w:bCs/>
                <w:sz w:val="18"/>
                <w:szCs w:val="18"/>
              </w:rPr>
            </w:pPr>
          </w:p>
        </w:tc>
      </w:tr>
      <w:tr w:rsidR="00D759C3" w:rsidRPr="00A5606A" w14:paraId="5C81DD5E" w14:textId="77777777" w:rsidTr="00D759C3">
        <w:trPr>
          <w:trHeight w:val="158"/>
        </w:trPr>
        <w:tc>
          <w:tcPr>
            <w:tcW w:w="7979" w:type="dxa"/>
            <w:tcBorders>
              <w:top w:val="single" w:sz="4" w:space="0" w:color="auto"/>
              <w:bottom w:val="double" w:sz="4" w:space="0" w:color="auto"/>
            </w:tcBorders>
            <w:shd w:val="clear" w:color="auto" w:fill="auto"/>
            <w:vAlign w:val="bottom"/>
          </w:tcPr>
          <w:p w14:paraId="63872AE9" w14:textId="77777777" w:rsidR="00D759C3" w:rsidRPr="00A5606A" w:rsidRDefault="00D759C3" w:rsidP="00D759C3">
            <w:pPr>
              <w:tabs>
                <w:tab w:val="left" w:pos="540"/>
                <w:tab w:val="num" w:pos="720"/>
              </w:tabs>
              <w:jc w:val="both"/>
              <w:rPr>
                <w:rFonts w:ascii="Arial" w:hAnsi="Arial" w:cs="Arial"/>
                <w:b/>
                <w:bCs/>
                <w:sz w:val="18"/>
                <w:szCs w:val="18"/>
              </w:rPr>
            </w:pPr>
            <w:r w:rsidRPr="00A5606A">
              <w:rPr>
                <w:rFonts w:ascii="Arial" w:hAnsi="Arial" w:cs="Arial"/>
                <w:b/>
                <w:bCs/>
                <w:sz w:val="18"/>
                <w:szCs w:val="18"/>
              </w:rPr>
              <w:t>Dönem sonu bakiyesi</w:t>
            </w:r>
          </w:p>
        </w:tc>
        <w:tc>
          <w:tcPr>
            <w:tcW w:w="1400" w:type="dxa"/>
            <w:tcBorders>
              <w:top w:val="single" w:sz="4" w:space="0" w:color="auto"/>
              <w:bottom w:val="double" w:sz="4" w:space="0" w:color="auto"/>
            </w:tcBorders>
            <w:shd w:val="clear" w:color="auto" w:fill="auto"/>
          </w:tcPr>
          <w:p w14:paraId="5386268D" w14:textId="661362E7" w:rsidR="00D759C3" w:rsidRPr="00A5606A" w:rsidRDefault="00D759C3" w:rsidP="00D759C3">
            <w:pPr>
              <w:ind w:right="68"/>
              <w:jc w:val="right"/>
              <w:rPr>
                <w:rFonts w:ascii="Arial" w:hAnsi="Arial" w:cs="Arial"/>
                <w:b/>
                <w:bCs/>
                <w:sz w:val="18"/>
                <w:szCs w:val="18"/>
              </w:rPr>
            </w:pPr>
            <w:r w:rsidRPr="00E378D6">
              <w:rPr>
                <w:rFonts w:ascii="Arial" w:hAnsi="Arial" w:cs="Arial"/>
                <w:b/>
                <w:bCs/>
                <w:color w:val="000000" w:themeColor="text1"/>
                <w:sz w:val="18"/>
                <w:szCs w:val="18"/>
              </w:rPr>
              <w:t>50.664</w:t>
            </w:r>
          </w:p>
        </w:tc>
      </w:tr>
    </w:tbl>
    <w:p w14:paraId="7D16396F" w14:textId="77777777" w:rsidR="00D759C3" w:rsidRPr="00A5606A" w:rsidRDefault="00D759C3" w:rsidP="00D759C3">
      <w:pPr>
        <w:spacing w:before="120" w:after="120"/>
        <w:ind w:hanging="505"/>
        <w:jc w:val="both"/>
        <w:rPr>
          <w:rFonts w:ascii="Arial" w:hAnsi="Arial" w:cs="Arial"/>
          <w:b/>
          <w:sz w:val="20"/>
          <w:szCs w:val="20"/>
        </w:rPr>
      </w:pPr>
    </w:p>
    <w:p w14:paraId="58A652CE" w14:textId="77777777" w:rsidR="00D759C3" w:rsidRPr="00A5606A" w:rsidRDefault="00D759C3" w:rsidP="00D759C3">
      <w:pPr>
        <w:spacing w:before="120" w:after="120"/>
        <w:ind w:hanging="505"/>
        <w:jc w:val="both"/>
        <w:rPr>
          <w:rFonts w:ascii="Arial" w:hAnsi="Arial" w:cs="Arial"/>
          <w:b/>
          <w:sz w:val="20"/>
          <w:szCs w:val="20"/>
        </w:rPr>
      </w:pPr>
    </w:p>
    <w:p w14:paraId="7FC38FDC" w14:textId="77777777" w:rsidR="00D759C3" w:rsidRPr="00A5606A" w:rsidRDefault="00D759C3" w:rsidP="00D759C3">
      <w:pPr>
        <w:spacing w:before="120" w:after="120"/>
        <w:ind w:hanging="505"/>
        <w:jc w:val="both"/>
        <w:rPr>
          <w:rFonts w:ascii="Arial" w:hAnsi="Arial" w:cs="Arial"/>
          <w:b/>
          <w:sz w:val="20"/>
          <w:szCs w:val="20"/>
        </w:rPr>
      </w:pPr>
    </w:p>
    <w:p w14:paraId="0C72E1C3" w14:textId="77777777" w:rsidR="00D759C3" w:rsidRPr="00A5606A" w:rsidRDefault="00D759C3" w:rsidP="00D759C3">
      <w:pPr>
        <w:spacing w:before="120" w:after="120"/>
        <w:ind w:hanging="505"/>
        <w:jc w:val="both"/>
        <w:rPr>
          <w:rFonts w:ascii="Arial" w:hAnsi="Arial" w:cs="Arial"/>
          <w:b/>
          <w:sz w:val="20"/>
          <w:szCs w:val="20"/>
        </w:rPr>
      </w:pPr>
    </w:p>
    <w:p w14:paraId="2E4BAC9D" w14:textId="77777777" w:rsidR="00D759C3" w:rsidRPr="00A5606A" w:rsidRDefault="00D759C3" w:rsidP="00D759C3">
      <w:pPr>
        <w:spacing w:before="120" w:after="120"/>
        <w:ind w:hanging="505"/>
        <w:jc w:val="both"/>
        <w:rPr>
          <w:rFonts w:ascii="Arial" w:hAnsi="Arial" w:cs="Arial"/>
          <w:b/>
          <w:sz w:val="20"/>
          <w:szCs w:val="20"/>
        </w:rPr>
      </w:pPr>
      <w:r w:rsidRPr="00A5606A">
        <w:rPr>
          <w:rFonts w:ascii="Arial" w:hAnsi="Arial" w:cs="Arial"/>
          <w:b/>
          <w:sz w:val="20"/>
          <w:szCs w:val="20"/>
        </w:rPr>
        <w:br w:type="page"/>
      </w:r>
    </w:p>
    <w:p w14:paraId="73B19779" w14:textId="6F478086" w:rsidR="00037480" w:rsidRPr="009128F0" w:rsidRDefault="00037480" w:rsidP="00037480">
      <w:pPr>
        <w:spacing w:before="120" w:after="120"/>
        <w:ind w:left="-567"/>
        <w:jc w:val="both"/>
        <w:rPr>
          <w:rFonts w:ascii="Arial" w:hAnsi="Arial" w:cs="Arial"/>
          <w:color w:val="000000" w:themeColor="text1"/>
          <w:sz w:val="20"/>
          <w:szCs w:val="20"/>
        </w:rPr>
      </w:pPr>
      <w:r w:rsidRPr="009128F0">
        <w:rPr>
          <w:rFonts w:ascii="Arial" w:hAnsi="Arial" w:cs="Arial"/>
          <w:b/>
          <w:color w:val="000000" w:themeColor="text1"/>
          <w:sz w:val="20"/>
          <w:szCs w:val="20"/>
        </w:rPr>
        <w:lastRenderedPageBreak/>
        <w:t xml:space="preserve"> II.</w:t>
      </w:r>
      <w:r w:rsidRPr="009128F0">
        <w:rPr>
          <w:rFonts w:ascii="Arial" w:hAnsi="Arial" w:cs="Arial"/>
          <w:b/>
          <w:color w:val="000000" w:themeColor="text1"/>
          <w:sz w:val="20"/>
          <w:szCs w:val="20"/>
        </w:rPr>
        <w:tab/>
        <w:t>Konsolide bilançonun pasif hesaplarına ilişkin açıklama ve dipnotlar (devamı):</w:t>
      </w:r>
    </w:p>
    <w:p w14:paraId="67C67DA9" w14:textId="77777777" w:rsidR="00D759C3" w:rsidRPr="00A5606A" w:rsidRDefault="00D759C3" w:rsidP="00D759C3">
      <w:pPr>
        <w:spacing w:before="120" w:after="120"/>
        <w:ind w:hanging="505"/>
        <w:jc w:val="both"/>
        <w:rPr>
          <w:rFonts w:ascii="Arial" w:hAnsi="Arial" w:cs="Arial"/>
          <w:b/>
          <w:color w:val="FF0000"/>
          <w:sz w:val="20"/>
          <w:szCs w:val="20"/>
        </w:rPr>
      </w:pPr>
      <w:r w:rsidRPr="00A5606A">
        <w:rPr>
          <w:rFonts w:ascii="Arial" w:hAnsi="Arial" w:cs="Arial"/>
          <w:b/>
          <w:sz w:val="20"/>
          <w:szCs w:val="20"/>
        </w:rPr>
        <w:t xml:space="preserve">b.1) </w:t>
      </w:r>
      <w:r w:rsidRPr="00A5606A">
        <w:rPr>
          <w:rFonts w:ascii="Arial" w:hAnsi="Arial" w:cs="Arial"/>
          <w:b/>
          <w:sz w:val="20"/>
          <w:szCs w:val="20"/>
        </w:rPr>
        <w:tab/>
        <w:t>Diğer karşılıklar:</w:t>
      </w:r>
    </w:p>
    <w:tbl>
      <w:tblPr>
        <w:tblW w:w="5131" w:type="pct"/>
        <w:tblLook w:val="0000" w:firstRow="0" w:lastRow="0" w:firstColumn="0" w:lastColumn="0" w:noHBand="0" w:noVBand="0"/>
      </w:tblPr>
      <w:tblGrid>
        <w:gridCol w:w="7839"/>
        <w:gridCol w:w="1471"/>
      </w:tblGrid>
      <w:tr w:rsidR="00D759C3" w:rsidRPr="00A5606A" w14:paraId="6160B0E0" w14:textId="77777777" w:rsidTr="006E1DAE">
        <w:trPr>
          <w:trHeight w:val="113"/>
        </w:trPr>
        <w:tc>
          <w:tcPr>
            <w:tcW w:w="4210" w:type="pct"/>
            <w:tcBorders>
              <w:top w:val="single" w:sz="4" w:space="0" w:color="auto"/>
              <w:bottom w:val="single" w:sz="4" w:space="0" w:color="auto"/>
            </w:tcBorders>
            <w:vAlign w:val="center"/>
          </w:tcPr>
          <w:p w14:paraId="44CF9B1B" w14:textId="77777777" w:rsidR="00D759C3" w:rsidRPr="00A5606A" w:rsidRDefault="00D759C3" w:rsidP="007B22FF">
            <w:pPr>
              <w:ind w:left="-108"/>
              <w:jc w:val="both"/>
              <w:rPr>
                <w:rFonts w:ascii="Arial" w:hAnsi="Arial" w:cs="Arial"/>
                <w:b/>
                <w:sz w:val="18"/>
                <w:szCs w:val="18"/>
              </w:rPr>
            </w:pPr>
          </w:p>
        </w:tc>
        <w:tc>
          <w:tcPr>
            <w:tcW w:w="790" w:type="pct"/>
            <w:tcBorders>
              <w:top w:val="single" w:sz="4" w:space="0" w:color="auto"/>
              <w:bottom w:val="single" w:sz="4" w:space="0" w:color="auto"/>
            </w:tcBorders>
            <w:vAlign w:val="center"/>
          </w:tcPr>
          <w:p w14:paraId="6B7E250F" w14:textId="77777777" w:rsidR="00D759C3" w:rsidRPr="00A5606A" w:rsidRDefault="00D759C3" w:rsidP="007B22FF">
            <w:pPr>
              <w:tabs>
                <w:tab w:val="left" w:pos="180"/>
              </w:tabs>
              <w:jc w:val="right"/>
              <w:rPr>
                <w:rFonts w:ascii="Arial" w:hAnsi="Arial" w:cs="Arial"/>
                <w:b/>
                <w:sz w:val="18"/>
                <w:szCs w:val="18"/>
              </w:rPr>
            </w:pPr>
            <w:r w:rsidRPr="00A5606A">
              <w:rPr>
                <w:rFonts w:ascii="Arial" w:hAnsi="Arial" w:cs="Arial"/>
                <w:b/>
                <w:sz w:val="18"/>
                <w:szCs w:val="18"/>
              </w:rPr>
              <w:t>Cari Dönem</w:t>
            </w:r>
          </w:p>
        </w:tc>
      </w:tr>
      <w:tr w:rsidR="00D759C3" w:rsidRPr="00A5606A" w14:paraId="1B29EB41" w14:textId="77777777" w:rsidTr="006E1DAE">
        <w:trPr>
          <w:trHeight w:val="113"/>
        </w:trPr>
        <w:tc>
          <w:tcPr>
            <w:tcW w:w="4210" w:type="pct"/>
            <w:tcBorders>
              <w:top w:val="single" w:sz="4" w:space="0" w:color="auto"/>
            </w:tcBorders>
            <w:vAlign w:val="center"/>
          </w:tcPr>
          <w:p w14:paraId="556E681A" w14:textId="77777777" w:rsidR="00D759C3" w:rsidRPr="00A5606A" w:rsidRDefault="00D759C3" w:rsidP="007B22FF">
            <w:pPr>
              <w:ind w:left="-108"/>
              <w:jc w:val="both"/>
              <w:rPr>
                <w:rFonts w:ascii="Arial" w:hAnsi="Arial" w:cs="Arial"/>
                <w:b/>
                <w:sz w:val="18"/>
                <w:szCs w:val="18"/>
              </w:rPr>
            </w:pPr>
          </w:p>
        </w:tc>
        <w:tc>
          <w:tcPr>
            <w:tcW w:w="790" w:type="pct"/>
            <w:tcBorders>
              <w:top w:val="single" w:sz="4" w:space="0" w:color="auto"/>
            </w:tcBorders>
            <w:vAlign w:val="center"/>
          </w:tcPr>
          <w:p w14:paraId="079C8869" w14:textId="77777777" w:rsidR="00D759C3" w:rsidRPr="00A5606A" w:rsidRDefault="00D759C3" w:rsidP="007B22FF">
            <w:pPr>
              <w:tabs>
                <w:tab w:val="left" w:pos="180"/>
              </w:tabs>
              <w:jc w:val="right"/>
              <w:rPr>
                <w:rFonts w:ascii="Arial" w:hAnsi="Arial" w:cs="Arial"/>
                <w:b/>
                <w:sz w:val="18"/>
                <w:szCs w:val="18"/>
              </w:rPr>
            </w:pPr>
          </w:p>
        </w:tc>
      </w:tr>
      <w:tr w:rsidR="00D759C3" w:rsidRPr="00A5606A" w14:paraId="1A99BED5" w14:textId="77777777" w:rsidTr="006E1DAE">
        <w:trPr>
          <w:trHeight w:val="113"/>
        </w:trPr>
        <w:tc>
          <w:tcPr>
            <w:tcW w:w="4210" w:type="pct"/>
            <w:vAlign w:val="center"/>
          </w:tcPr>
          <w:p w14:paraId="3232DE8D" w14:textId="7C847A7C" w:rsidR="00D759C3" w:rsidRPr="00A5606A" w:rsidRDefault="00D759C3" w:rsidP="00DC2A2F">
            <w:pPr>
              <w:ind w:left="-108"/>
              <w:jc w:val="both"/>
              <w:rPr>
                <w:rFonts w:ascii="Arial" w:hAnsi="Arial" w:cs="Arial"/>
                <w:sz w:val="18"/>
                <w:szCs w:val="18"/>
              </w:rPr>
            </w:pPr>
            <w:proofErr w:type="spellStart"/>
            <w:r w:rsidRPr="00A5606A">
              <w:rPr>
                <w:rFonts w:ascii="Arial" w:hAnsi="Arial" w:cs="Arial"/>
                <w:sz w:val="18"/>
                <w:szCs w:val="18"/>
              </w:rPr>
              <w:t>Gayrinakdi</w:t>
            </w:r>
            <w:proofErr w:type="spellEnd"/>
            <w:r w:rsidRPr="00A5606A">
              <w:rPr>
                <w:rFonts w:ascii="Arial" w:hAnsi="Arial" w:cs="Arial"/>
                <w:sz w:val="18"/>
                <w:szCs w:val="18"/>
              </w:rPr>
              <w:t xml:space="preserve"> </w:t>
            </w:r>
            <w:r w:rsidR="00DC2A2F">
              <w:rPr>
                <w:rFonts w:ascii="Arial" w:hAnsi="Arial" w:cs="Arial"/>
                <w:sz w:val="18"/>
                <w:szCs w:val="18"/>
              </w:rPr>
              <w:t>k</w:t>
            </w:r>
            <w:r w:rsidRPr="00A5606A">
              <w:rPr>
                <w:rFonts w:ascii="Arial" w:hAnsi="Arial" w:cs="Arial"/>
                <w:sz w:val="18"/>
                <w:szCs w:val="18"/>
              </w:rPr>
              <w:t xml:space="preserve">redi </w:t>
            </w:r>
            <w:r w:rsidR="00DC2A2F">
              <w:rPr>
                <w:rFonts w:ascii="Arial" w:hAnsi="Arial" w:cs="Arial"/>
                <w:sz w:val="18"/>
                <w:szCs w:val="18"/>
              </w:rPr>
              <w:t>b</w:t>
            </w:r>
            <w:r w:rsidRPr="00A5606A">
              <w:rPr>
                <w:rFonts w:ascii="Arial" w:hAnsi="Arial" w:cs="Arial"/>
                <w:sz w:val="18"/>
                <w:szCs w:val="18"/>
              </w:rPr>
              <w:t xml:space="preserve">irinci ve </w:t>
            </w:r>
            <w:r w:rsidR="00DC2A2F">
              <w:rPr>
                <w:rFonts w:ascii="Arial" w:hAnsi="Arial" w:cs="Arial"/>
                <w:sz w:val="18"/>
                <w:szCs w:val="18"/>
              </w:rPr>
              <w:t>i</w:t>
            </w:r>
            <w:r w:rsidRPr="00A5606A">
              <w:rPr>
                <w:rFonts w:ascii="Arial" w:hAnsi="Arial" w:cs="Arial"/>
                <w:sz w:val="18"/>
                <w:szCs w:val="18"/>
              </w:rPr>
              <w:t xml:space="preserve">kinci </w:t>
            </w:r>
            <w:r w:rsidR="00DC2A2F">
              <w:rPr>
                <w:rFonts w:ascii="Arial" w:hAnsi="Arial" w:cs="Arial"/>
                <w:sz w:val="18"/>
                <w:szCs w:val="18"/>
              </w:rPr>
              <w:t>a</w:t>
            </w:r>
            <w:r w:rsidRPr="00A5606A">
              <w:rPr>
                <w:rFonts w:ascii="Arial" w:hAnsi="Arial" w:cs="Arial"/>
                <w:sz w:val="18"/>
                <w:szCs w:val="18"/>
              </w:rPr>
              <w:t xml:space="preserve">şama </w:t>
            </w:r>
            <w:r w:rsidR="00DC2A2F">
              <w:rPr>
                <w:rFonts w:ascii="Arial" w:hAnsi="Arial" w:cs="Arial"/>
                <w:sz w:val="18"/>
                <w:szCs w:val="18"/>
              </w:rPr>
              <w:t>b</w:t>
            </w:r>
            <w:r w:rsidRPr="00A5606A">
              <w:rPr>
                <w:rFonts w:ascii="Arial" w:hAnsi="Arial" w:cs="Arial"/>
                <w:sz w:val="18"/>
                <w:szCs w:val="18"/>
              </w:rPr>
              <w:t xml:space="preserve">eklenen </w:t>
            </w:r>
            <w:r w:rsidR="00DC2A2F">
              <w:rPr>
                <w:rFonts w:ascii="Arial" w:hAnsi="Arial" w:cs="Arial"/>
                <w:sz w:val="18"/>
                <w:szCs w:val="18"/>
              </w:rPr>
              <w:t>z</w:t>
            </w:r>
            <w:r w:rsidRPr="00A5606A">
              <w:rPr>
                <w:rFonts w:ascii="Arial" w:hAnsi="Arial" w:cs="Arial"/>
                <w:sz w:val="18"/>
                <w:szCs w:val="18"/>
              </w:rPr>
              <w:t xml:space="preserve">arar </w:t>
            </w:r>
            <w:r w:rsidR="00DC2A2F">
              <w:rPr>
                <w:rFonts w:ascii="Arial" w:hAnsi="Arial" w:cs="Arial"/>
                <w:sz w:val="18"/>
                <w:szCs w:val="18"/>
              </w:rPr>
              <w:t>k</w:t>
            </w:r>
            <w:r w:rsidRPr="00A5606A">
              <w:rPr>
                <w:rFonts w:ascii="Arial" w:hAnsi="Arial" w:cs="Arial"/>
                <w:sz w:val="18"/>
                <w:szCs w:val="18"/>
              </w:rPr>
              <w:t xml:space="preserve">arşılığı  </w:t>
            </w:r>
          </w:p>
        </w:tc>
        <w:tc>
          <w:tcPr>
            <w:tcW w:w="790" w:type="pct"/>
            <w:tcBorders>
              <w:top w:val="nil"/>
              <w:left w:val="nil"/>
              <w:bottom w:val="nil"/>
              <w:right w:val="nil"/>
            </w:tcBorders>
            <w:shd w:val="clear" w:color="auto" w:fill="auto"/>
            <w:vAlign w:val="bottom"/>
          </w:tcPr>
          <w:p w14:paraId="64909B11" w14:textId="77777777" w:rsidR="00D759C3" w:rsidRPr="00A5606A" w:rsidRDefault="00D759C3" w:rsidP="007B22FF">
            <w:pPr>
              <w:jc w:val="right"/>
              <w:rPr>
                <w:rFonts w:ascii="Arial" w:hAnsi="Arial" w:cs="Arial"/>
                <w:sz w:val="18"/>
                <w:szCs w:val="18"/>
              </w:rPr>
            </w:pPr>
            <w:r w:rsidRPr="00A5606A">
              <w:rPr>
                <w:rFonts w:ascii="Arial" w:hAnsi="Arial" w:cs="Arial"/>
                <w:sz w:val="18"/>
                <w:szCs w:val="18"/>
              </w:rPr>
              <w:t>3.981</w:t>
            </w:r>
          </w:p>
        </w:tc>
      </w:tr>
      <w:tr w:rsidR="00D759C3" w:rsidRPr="00A5606A" w14:paraId="02F1EF3F" w14:textId="77777777" w:rsidTr="006E1DAE">
        <w:trPr>
          <w:trHeight w:val="113"/>
        </w:trPr>
        <w:tc>
          <w:tcPr>
            <w:tcW w:w="4210" w:type="pct"/>
            <w:vAlign w:val="center"/>
          </w:tcPr>
          <w:p w14:paraId="173ABB30" w14:textId="77777777" w:rsidR="00D759C3" w:rsidRPr="00A5606A" w:rsidRDefault="00D759C3" w:rsidP="007B22FF">
            <w:pPr>
              <w:ind w:left="-108"/>
              <w:jc w:val="both"/>
              <w:rPr>
                <w:rFonts w:ascii="Arial" w:hAnsi="Arial" w:cs="Arial"/>
                <w:sz w:val="18"/>
                <w:szCs w:val="18"/>
              </w:rPr>
            </w:pPr>
            <w:r w:rsidRPr="00A5606A">
              <w:rPr>
                <w:rFonts w:ascii="Arial" w:hAnsi="Arial" w:cs="Arial"/>
                <w:sz w:val="18"/>
                <w:szCs w:val="18"/>
              </w:rPr>
              <w:t>Katılma hesaplarına dağıtılacak karlardan ayrılan tutarlar</w:t>
            </w:r>
            <w:r w:rsidRPr="00A5606A">
              <w:rPr>
                <w:rFonts w:ascii="Arial" w:hAnsi="Arial" w:cs="Arial"/>
                <w:sz w:val="18"/>
                <w:szCs w:val="18"/>
                <w:vertAlign w:val="superscript"/>
              </w:rPr>
              <w:t>(*)</w:t>
            </w:r>
          </w:p>
        </w:tc>
        <w:tc>
          <w:tcPr>
            <w:tcW w:w="790" w:type="pct"/>
            <w:tcBorders>
              <w:top w:val="nil"/>
              <w:left w:val="nil"/>
              <w:bottom w:val="nil"/>
              <w:right w:val="nil"/>
            </w:tcBorders>
            <w:shd w:val="clear" w:color="auto" w:fill="auto"/>
            <w:vAlign w:val="bottom"/>
          </w:tcPr>
          <w:p w14:paraId="432BD0B1" w14:textId="77777777" w:rsidR="00D759C3" w:rsidRPr="00A5606A" w:rsidRDefault="00D759C3" w:rsidP="007B22FF">
            <w:pPr>
              <w:jc w:val="right"/>
              <w:rPr>
                <w:rFonts w:ascii="Arial" w:hAnsi="Arial" w:cs="Arial"/>
                <w:sz w:val="18"/>
                <w:szCs w:val="18"/>
              </w:rPr>
            </w:pPr>
            <w:r w:rsidRPr="00A5606A">
              <w:rPr>
                <w:rFonts w:ascii="Arial" w:hAnsi="Arial" w:cs="Arial"/>
                <w:sz w:val="18"/>
                <w:szCs w:val="18"/>
              </w:rPr>
              <w:t>148</w:t>
            </w:r>
          </w:p>
        </w:tc>
      </w:tr>
      <w:tr w:rsidR="00D759C3" w:rsidRPr="00A5606A" w14:paraId="5E9B60DF" w14:textId="77777777" w:rsidTr="006E1DAE">
        <w:trPr>
          <w:trHeight w:val="113"/>
        </w:trPr>
        <w:tc>
          <w:tcPr>
            <w:tcW w:w="4210" w:type="pct"/>
            <w:vAlign w:val="center"/>
          </w:tcPr>
          <w:p w14:paraId="1673E84E" w14:textId="77777777" w:rsidR="00D759C3" w:rsidRPr="00A5606A" w:rsidRDefault="00D759C3" w:rsidP="007B22FF">
            <w:pPr>
              <w:ind w:left="-108"/>
              <w:jc w:val="both"/>
              <w:rPr>
                <w:rFonts w:ascii="Arial" w:hAnsi="Arial" w:cs="Arial"/>
                <w:sz w:val="18"/>
                <w:szCs w:val="18"/>
              </w:rPr>
            </w:pPr>
            <w:r w:rsidRPr="00A5606A">
              <w:rPr>
                <w:rFonts w:ascii="Arial" w:hAnsi="Arial" w:cs="Arial"/>
                <w:sz w:val="18"/>
                <w:szCs w:val="18"/>
              </w:rPr>
              <w:t>Tazmin edilmemiş ve nakde dönüşmemiş teminat mektupları üçüncü aşama beklenen zarar karşılığı</w:t>
            </w:r>
          </w:p>
        </w:tc>
        <w:tc>
          <w:tcPr>
            <w:tcW w:w="790" w:type="pct"/>
            <w:tcBorders>
              <w:top w:val="nil"/>
              <w:left w:val="nil"/>
              <w:bottom w:val="nil"/>
              <w:right w:val="nil"/>
            </w:tcBorders>
            <w:shd w:val="clear" w:color="auto" w:fill="auto"/>
            <w:vAlign w:val="bottom"/>
          </w:tcPr>
          <w:p w14:paraId="77A3B673" w14:textId="77777777" w:rsidR="00D759C3" w:rsidRPr="00A5606A" w:rsidRDefault="00D759C3" w:rsidP="007B22FF">
            <w:pPr>
              <w:jc w:val="right"/>
              <w:rPr>
                <w:rFonts w:ascii="Arial" w:hAnsi="Arial" w:cs="Arial"/>
                <w:sz w:val="18"/>
                <w:szCs w:val="18"/>
              </w:rPr>
            </w:pPr>
            <w:r w:rsidRPr="00A5606A">
              <w:rPr>
                <w:rFonts w:ascii="Arial" w:hAnsi="Arial" w:cs="Arial"/>
                <w:sz w:val="18"/>
                <w:szCs w:val="18"/>
              </w:rPr>
              <w:t>1.252</w:t>
            </w:r>
          </w:p>
        </w:tc>
      </w:tr>
      <w:tr w:rsidR="00D759C3" w:rsidRPr="00A5606A" w14:paraId="1916520D" w14:textId="77777777" w:rsidTr="006E1DAE">
        <w:trPr>
          <w:trHeight w:val="113"/>
        </w:trPr>
        <w:tc>
          <w:tcPr>
            <w:tcW w:w="4210" w:type="pct"/>
            <w:vAlign w:val="center"/>
          </w:tcPr>
          <w:p w14:paraId="09E03809" w14:textId="77777777" w:rsidR="00D759C3" w:rsidRPr="00A5606A" w:rsidRDefault="00D759C3" w:rsidP="007B22FF">
            <w:pPr>
              <w:ind w:left="-108"/>
              <w:jc w:val="both"/>
              <w:rPr>
                <w:rFonts w:ascii="Arial" w:hAnsi="Arial" w:cs="Arial"/>
                <w:sz w:val="18"/>
                <w:szCs w:val="18"/>
              </w:rPr>
            </w:pPr>
            <w:r w:rsidRPr="00A5606A">
              <w:rPr>
                <w:rFonts w:ascii="Arial" w:hAnsi="Arial" w:cs="Arial"/>
                <w:sz w:val="18"/>
                <w:szCs w:val="18"/>
              </w:rPr>
              <w:t xml:space="preserve">Boş çek yaprağı beklenen zarar karşılıkları </w:t>
            </w:r>
          </w:p>
        </w:tc>
        <w:tc>
          <w:tcPr>
            <w:tcW w:w="790" w:type="pct"/>
            <w:tcBorders>
              <w:top w:val="nil"/>
              <w:left w:val="nil"/>
              <w:bottom w:val="nil"/>
              <w:right w:val="nil"/>
            </w:tcBorders>
            <w:shd w:val="clear" w:color="auto" w:fill="auto"/>
            <w:vAlign w:val="bottom"/>
          </w:tcPr>
          <w:p w14:paraId="79D26FC2" w14:textId="77777777" w:rsidR="00D759C3" w:rsidRPr="00A5606A" w:rsidRDefault="00D759C3" w:rsidP="007B22FF">
            <w:pPr>
              <w:jc w:val="right"/>
              <w:rPr>
                <w:rFonts w:ascii="Arial" w:hAnsi="Arial" w:cs="Arial"/>
                <w:sz w:val="18"/>
                <w:szCs w:val="18"/>
              </w:rPr>
            </w:pPr>
            <w:r w:rsidRPr="00A5606A">
              <w:rPr>
                <w:rFonts w:ascii="Arial" w:hAnsi="Arial" w:cs="Arial"/>
                <w:sz w:val="18"/>
                <w:szCs w:val="18"/>
              </w:rPr>
              <w:t>2.077</w:t>
            </w:r>
          </w:p>
        </w:tc>
      </w:tr>
      <w:tr w:rsidR="00D759C3" w:rsidRPr="00A5606A" w14:paraId="57A37CC3" w14:textId="77777777" w:rsidTr="006E1DAE">
        <w:trPr>
          <w:trHeight w:val="113"/>
        </w:trPr>
        <w:tc>
          <w:tcPr>
            <w:tcW w:w="4210" w:type="pct"/>
            <w:vAlign w:val="center"/>
          </w:tcPr>
          <w:p w14:paraId="085677D8" w14:textId="77777777" w:rsidR="00D759C3" w:rsidRPr="00A5606A" w:rsidRDefault="00D759C3" w:rsidP="007B22FF">
            <w:pPr>
              <w:ind w:left="-108"/>
              <w:jc w:val="both"/>
              <w:rPr>
                <w:rFonts w:ascii="Arial" w:hAnsi="Arial" w:cs="Arial"/>
                <w:sz w:val="18"/>
                <w:szCs w:val="18"/>
              </w:rPr>
            </w:pPr>
            <w:r w:rsidRPr="00A5606A">
              <w:rPr>
                <w:rFonts w:ascii="Arial" w:hAnsi="Arial" w:cs="Arial"/>
                <w:sz w:val="18"/>
                <w:szCs w:val="18"/>
              </w:rPr>
              <w:t xml:space="preserve">Kredi kartları ve bankacılık hizmetlerine ilişkin </w:t>
            </w:r>
            <w:proofErr w:type="gramStart"/>
            <w:r w:rsidRPr="00A5606A">
              <w:rPr>
                <w:rFonts w:ascii="Arial" w:hAnsi="Arial" w:cs="Arial"/>
                <w:sz w:val="18"/>
                <w:szCs w:val="18"/>
              </w:rPr>
              <w:t>promosyon</w:t>
            </w:r>
            <w:proofErr w:type="gramEnd"/>
            <w:r w:rsidRPr="00A5606A">
              <w:rPr>
                <w:rFonts w:ascii="Arial" w:hAnsi="Arial" w:cs="Arial"/>
                <w:sz w:val="18"/>
                <w:szCs w:val="18"/>
              </w:rPr>
              <w:t xml:space="preserve"> uygulamaları karşılıkları</w:t>
            </w:r>
          </w:p>
        </w:tc>
        <w:tc>
          <w:tcPr>
            <w:tcW w:w="790" w:type="pct"/>
            <w:tcBorders>
              <w:top w:val="nil"/>
              <w:left w:val="nil"/>
              <w:bottom w:val="nil"/>
              <w:right w:val="nil"/>
            </w:tcBorders>
            <w:shd w:val="clear" w:color="auto" w:fill="auto"/>
            <w:vAlign w:val="bottom"/>
          </w:tcPr>
          <w:p w14:paraId="78405901" w14:textId="77777777" w:rsidR="00D759C3" w:rsidRPr="00A5606A" w:rsidRDefault="00D759C3" w:rsidP="007B22FF">
            <w:pPr>
              <w:jc w:val="right"/>
              <w:rPr>
                <w:rFonts w:ascii="Arial" w:hAnsi="Arial" w:cs="Arial"/>
                <w:sz w:val="18"/>
                <w:szCs w:val="18"/>
              </w:rPr>
            </w:pPr>
            <w:r w:rsidRPr="00A5606A">
              <w:rPr>
                <w:rFonts w:ascii="Arial" w:hAnsi="Arial" w:cs="Arial"/>
                <w:sz w:val="18"/>
                <w:szCs w:val="18"/>
              </w:rPr>
              <w:t>213</w:t>
            </w:r>
          </w:p>
        </w:tc>
      </w:tr>
      <w:tr w:rsidR="00D759C3" w:rsidRPr="00A5606A" w14:paraId="0C765A92" w14:textId="77777777" w:rsidTr="006E1DAE">
        <w:trPr>
          <w:trHeight w:val="113"/>
        </w:trPr>
        <w:tc>
          <w:tcPr>
            <w:tcW w:w="4210" w:type="pct"/>
            <w:vAlign w:val="center"/>
          </w:tcPr>
          <w:p w14:paraId="35F6395B" w14:textId="77777777" w:rsidR="00D759C3" w:rsidRPr="00A5606A" w:rsidRDefault="00D759C3" w:rsidP="007B22FF">
            <w:pPr>
              <w:ind w:left="-108"/>
              <w:jc w:val="both"/>
              <w:rPr>
                <w:rFonts w:ascii="Arial" w:hAnsi="Arial" w:cs="Arial"/>
                <w:sz w:val="18"/>
                <w:szCs w:val="18"/>
              </w:rPr>
            </w:pPr>
            <w:r w:rsidRPr="00A5606A">
              <w:rPr>
                <w:rFonts w:ascii="Arial" w:hAnsi="Arial" w:cs="Arial"/>
                <w:sz w:val="18"/>
                <w:szCs w:val="18"/>
              </w:rPr>
              <w:t>Devam eden dava karşılıkları</w:t>
            </w:r>
          </w:p>
        </w:tc>
        <w:tc>
          <w:tcPr>
            <w:tcW w:w="790" w:type="pct"/>
            <w:tcBorders>
              <w:top w:val="nil"/>
              <w:left w:val="nil"/>
              <w:bottom w:val="nil"/>
              <w:right w:val="nil"/>
            </w:tcBorders>
            <w:shd w:val="clear" w:color="auto" w:fill="auto"/>
            <w:vAlign w:val="bottom"/>
          </w:tcPr>
          <w:p w14:paraId="42031CD8" w14:textId="77777777" w:rsidR="00D759C3" w:rsidRPr="00A5606A" w:rsidRDefault="00D759C3" w:rsidP="007B22FF">
            <w:pPr>
              <w:jc w:val="right"/>
              <w:rPr>
                <w:rFonts w:ascii="Arial" w:hAnsi="Arial" w:cs="Arial"/>
                <w:sz w:val="18"/>
                <w:szCs w:val="18"/>
              </w:rPr>
            </w:pPr>
            <w:r w:rsidRPr="00A5606A">
              <w:rPr>
                <w:rFonts w:ascii="Arial" w:hAnsi="Arial" w:cs="Arial"/>
                <w:sz w:val="18"/>
                <w:szCs w:val="18"/>
              </w:rPr>
              <w:t>2.638</w:t>
            </w:r>
          </w:p>
        </w:tc>
      </w:tr>
      <w:tr w:rsidR="00D759C3" w:rsidRPr="00A5606A" w14:paraId="47372EC9" w14:textId="77777777" w:rsidTr="006E1DAE">
        <w:trPr>
          <w:trHeight w:val="113"/>
        </w:trPr>
        <w:tc>
          <w:tcPr>
            <w:tcW w:w="4210" w:type="pct"/>
            <w:vAlign w:val="center"/>
          </w:tcPr>
          <w:p w14:paraId="337D4D2F" w14:textId="18477576" w:rsidR="00D759C3" w:rsidRPr="00A64FD5" w:rsidRDefault="00A64FD5" w:rsidP="007B22FF">
            <w:pPr>
              <w:ind w:left="-108"/>
              <w:jc w:val="both"/>
              <w:rPr>
                <w:rFonts w:ascii="Arial" w:hAnsi="Arial" w:cs="Arial"/>
                <w:sz w:val="18"/>
                <w:szCs w:val="18"/>
                <w:highlight w:val="green"/>
              </w:rPr>
            </w:pPr>
            <w:r w:rsidRPr="00A64FD5">
              <w:rPr>
                <w:rFonts w:ascii="Arial" w:hAnsi="Arial" w:cs="Arial"/>
                <w:sz w:val="18"/>
                <w:szCs w:val="18"/>
              </w:rPr>
              <w:t xml:space="preserve">İki gün valörlü döviz alım satım işlemleri </w:t>
            </w:r>
            <w:proofErr w:type="gramStart"/>
            <w:r w:rsidRPr="00A64FD5">
              <w:rPr>
                <w:rFonts w:ascii="Arial" w:hAnsi="Arial" w:cs="Arial"/>
                <w:sz w:val="18"/>
                <w:szCs w:val="18"/>
              </w:rPr>
              <w:t>reeskontu</w:t>
            </w:r>
            <w:proofErr w:type="gramEnd"/>
            <w:r w:rsidRPr="00A64FD5">
              <w:rPr>
                <w:rFonts w:ascii="Arial" w:hAnsi="Arial" w:cs="Arial"/>
                <w:sz w:val="18"/>
                <w:szCs w:val="18"/>
              </w:rPr>
              <w:t xml:space="preserve"> </w:t>
            </w:r>
          </w:p>
        </w:tc>
        <w:tc>
          <w:tcPr>
            <w:tcW w:w="790" w:type="pct"/>
            <w:tcBorders>
              <w:top w:val="nil"/>
              <w:left w:val="nil"/>
              <w:bottom w:val="nil"/>
              <w:right w:val="nil"/>
            </w:tcBorders>
            <w:shd w:val="clear" w:color="auto" w:fill="auto"/>
            <w:vAlign w:val="bottom"/>
          </w:tcPr>
          <w:p w14:paraId="6906DC1D" w14:textId="77777777" w:rsidR="00D759C3" w:rsidRPr="00A5606A" w:rsidRDefault="00D759C3" w:rsidP="007B22FF">
            <w:pPr>
              <w:jc w:val="right"/>
              <w:rPr>
                <w:rFonts w:ascii="Arial" w:hAnsi="Arial" w:cs="Arial"/>
                <w:sz w:val="18"/>
                <w:szCs w:val="18"/>
              </w:rPr>
            </w:pPr>
            <w:r w:rsidRPr="00A5606A">
              <w:rPr>
                <w:rFonts w:ascii="Arial" w:hAnsi="Arial" w:cs="Arial"/>
                <w:sz w:val="18"/>
                <w:szCs w:val="18"/>
              </w:rPr>
              <w:t>530</w:t>
            </w:r>
          </w:p>
        </w:tc>
      </w:tr>
      <w:tr w:rsidR="00D759C3" w:rsidRPr="00A5606A" w14:paraId="25646FE2" w14:textId="77777777" w:rsidTr="006E1DAE">
        <w:trPr>
          <w:trHeight w:val="113"/>
        </w:trPr>
        <w:tc>
          <w:tcPr>
            <w:tcW w:w="4210" w:type="pct"/>
            <w:vAlign w:val="center"/>
          </w:tcPr>
          <w:p w14:paraId="2B0A9E3A" w14:textId="77777777" w:rsidR="00D759C3" w:rsidRPr="00A5606A" w:rsidRDefault="00D759C3" w:rsidP="007B22FF">
            <w:pPr>
              <w:ind w:left="-108"/>
              <w:jc w:val="both"/>
              <w:rPr>
                <w:rFonts w:ascii="Arial" w:hAnsi="Arial" w:cs="Arial"/>
                <w:sz w:val="18"/>
                <w:szCs w:val="18"/>
              </w:rPr>
            </w:pPr>
            <w:r w:rsidRPr="00A5606A">
              <w:rPr>
                <w:rFonts w:ascii="Arial" w:hAnsi="Arial" w:cs="Arial"/>
                <w:sz w:val="18"/>
                <w:szCs w:val="18"/>
              </w:rPr>
              <w:t>Diğer</w:t>
            </w:r>
          </w:p>
        </w:tc>
        <w:tc>
          <w:tcPr>
            <w:tcW w:w="790" w:type="pct"/>
            <w:tcBorders>
              <w:top w:val="nil"/>
              <w:left w:val="nil"/>
              <w:right w:val="nil"/>
            </w:tcBorders>
            <w:shd w:val="clear" w:color="auto" w:fill="auto"/>
            <w:vAlign w:val="bottom"/>
          </w:tcPr>
          <w:p w14:paraId="5164DC4E" w14:textId="77777777" w:rsidR="00D759C3" w:rsidRPr="00A5606A" w:rsidRDefault="00D759C3" w:rsidP="007B22FF">
            <w:pPr>
              <w:jc w:val="right"/>
              <w:rPr>
                <w:rFonts w:ascii="Arial" w:hAnsi="Arial" w:cs="Arial"/>
                <w:sz w:val="18"/>
                <w:szCs w:val="18"/>
              </w:rPr>
            </w:pPr>
            <w:r w:rsidRPr="00A5606A">
              <w:rPr>
                <w:rFonts w:ascii="Arial" w:hAnsi="Arial" w:cs="Arial"/>
                <w:sz w:val="18"/>
                <w:szCs w:val="18"/>
              </w:rPr>
              <w:t>611</w:t>
            </w:r>
          </w:p>
        </w:tc>
      </w:tr>
      <w:tr w:rsidR="00D759C3" w:rsidRPr="00A5606A" w14:paraId="7B836171" w14:textId="77777777" w:rsidTr="006E1DAE">
        <w:trPr>
          <w:trHeight w:val="113"/>
        </w:trPr>
        <w:tc>
          <w:tcPr>
            <w:tcW w:w="4210" w:type="pct"/>
            <w:tcBorders>
              <w:bottom w:val="single" w:sz="4" w:space="0" w:color="auto"/>
            </w:tcBorders>
          </w:tcPr>
          <w:p w14:paraId="1924F8E3" w14:textId="77777777" w:rsidR="00D759C3" w:rsidRPr="00A5606A" w:rsidRDefault="00D759C3" w:rsidP="007B22FF">
            <w:pPr>
              <w:ind w:left="-108"/>
              <w:jc w:val="both"/>
              <w:rPr>
                <w:rFonts w:ascii="Arial" w:eastAsia="Arial Unicode MS" w:hAnsi="Arial" w:cs="Arial"/>
                <w:b/>
                <w:sz w:val="18"/>
                <w:szCs w:val="18"/>
              </w:rPr>
            </w:pPr>
          </w:p>
        </w:tc>
        <w:tc>
          <w:tcPr>
            <w:tcW w:w="790" w:type="pct"/>
            <w:tcBorders>
              <w:bottom w:val="single" w:sz="4" w:space="0" w:color="auto"/>
            </w:tcBorders>
            <w:vAlign w:val="bottom"/>
          </w:tcPr>
          <w:p w14:paraId="3A6CD064" w14:textId="77777777" w:rsidR="00D759C3" w:rsidRPr="00A5606A" w:rsidRDefault="00D759C3" w:rsidP="007B22FF">
            <w:pPr>
              <w:jc w:val="right"/>
              <w:rPr>
                <w:rFonts w:ascii="Arial" w:hAnsi="Arial" w:cs="Arial"/>
                <w:b/>
                <w:sz w:val="18"/>
                <w:szCs w:val="18"/>
              </w:rPr>
            </w:pPr>
          </w:p>
        </w:tc>
      </w:tr>
      <w:tr w:rsidR="00D759C3" w:rsidRPr="00A5606A" w14:paraId="513BF59C" w14:textId="77777777" w:rsidTr="006E1DAE">
        <w:trPr>
          <w:trHeight w:val="113"/>
        </w:trPr>
        <w:tc>
          <w:tcPr>
            <w:tcW w:w="4210" w:type="pct"/>
            <w:tcBorders>
              <w:top w:val="single" w:sz="4" w:space="0" w:color="auto"/>
              <w:bottom w:val="double" w:sz="4" w:space="0" w:color="auto"/>
            </w:tcBorders>
          </w:tcPr>
          <w:p w14:paraId="7A3E3970" w14:textId="77777777" w:rsidR="00D759C3" w:rsidRPr="00A5606A" w:rsidRDefault="00D759C3" w:rsidP="007B22FF">
            <w:pPr>
              <w:ind w:left="-108"/>
              <w:jc w:val="both"/>
              <w:rPr>
                <w:rFonts w:ascii="Arial" w:hAnsi="Arial" w:cs="Arial"/>
                <w:b/>
                <w:sz w:val="18"/>
                <w:szCs w:val="18"/>
              </w:rPr>
            </w:pPr>
            <w:r w:rsidRPr="00A5606A">
              <w:rPr>
                <w:rFonts w:ascii="Arial" w:eastAsia="Arial Unicode MS" w:hAnsi="Arial" w:cs="Arial"/>
                <w:b/>
                <w:sz w:val="18"/>
                <w:szCs w:val="18"/>
              </w:rPr>
              <w:t>Toplam</w:t>
            </w:r>
          </w:p>
        </w:tc>
        <w:tc>
          <w:tcPr>
            <w:tcW w:w="790" w:type="pct"/>
            <w:tcBorders>
              <w:top w:val="single" w:sz="4" w:space="0" w:color="auto"/>
              <w:bottom w:val="double" w:sz="4" w:space="0" w:color="auto"/>
            </w:tcBorders>
            <w:vAlign w:val="bottom"/>
          </w:tcPr>
          <w:p w14:paraId="402E7499" w14:textId="77777777" w:rsidR="00D759C3" w:rsidRPr="00A5606A" w:rsidRDefault="00D759C3" w:rsidP="007B22FF">
            <w:pPr>
              <w:jc w:val="right"/>
              <w:rPr>
                <w:rFonts w:ascii="Arial" w:hAnsi="Arial" w:cs="Arial"/>
                <w:b/>
                <w:sz w:val="18"/>
                <w:szCs w:val="18"/>
              </w:rPr>
            </w:pPr>
            <w:r w:rsidRPr="00A5606A">
              <w:rPr>
                <w:rFonts w:ascii="Arial" w:hAnsi="Arial" w:cs="Arial"/>
                <w:b/>
                <w:sz w:val="18"/>
                <w:szCs w:val="18"/>
              </w:rPr>
              <w:t>11.450</w:t>
            </w:r>
          </w:p>
        </w:tc>
      </w:tr>
    </w:tbl>
    <w:p w14:paraId="044A4E52" w14:textId="6F0D2DCF" w:rsidR="00D759C3" w:rsidRPr="00A5606A" w:rsidRDefault="00D759C3" w:rsidP="00503C8B">
      <w:pPr>
        <w:spacing w:before="60" w:after="40"/>
        <w:ind w:left="98" w:right="-237" w:hanging="142"/>
        <w:jc w:val="both"/>
        <w:rPr>
          <w:rFonts w:ascii="Arial" w:hAnsi="Arial" w:cs="Arial"/>
          <w:sz w:val="16"/>
          <w:szCs w:val="16"/>
        </w:rPr>
      </w:pPr>
      <w:r w:rsidRPr="009F3228">
        <w:rPr>
          <w:rFonts w:ascii="Arial" w:hAnsi="Arial" w:cs="Arial"/>
          <w:sz w:val="16"/>
          <w:szCs w:val="16"/>
          <w:vertAlign w:val="superscript"/>
        </w:rPr>
        <w:t>(*)</w:t>
      </w:r>
      <w:r w:rsidR="009F3228">
        <w:rPr>
          <w:rFonts w:ascii="Arial" w:hAnsi="Arial" w:cs="Arial"/>
          <w:sz w:val="16"/>
          <w:szCs w:val="16"/>
          <w:vertAlign w:val="superscript"/>
        </w:rPr>
        <w:t xml:space="preserve"> </w:t>
      </w:r>
      <w:r w:rsidR="00503C8B" w:rsidRPr="009F3228">
        <w:rPr>
          <w:rFonts w:ascii="Arial" w:hAnsi="Arial" w:cs="Arial"/>
          <w:sz w:val="16"/>
          <w:szCs w:val="16"/>
        </w:rPr>
        <w:t>Kredilerin Sınıflandırılması ve Bunlar İçin Ayrılacak Karşılıklara İlişkin Usul ve Esaslar Hakkında Yönetmelik</w:t>
      </w:r>
      <w:r w:rsidRPr="009F3228">
        <w:rPr>
          <w:rFonts w:ascii="Arial" w:hAnsi="Arial" w:cs="Arial"/>
          <w:sz w:val="16"/>
          <w:szCs w:val="16"/>
        </w:rPr>
        <w:t>’in 1</w:t>
      </w:r>
      <w:r w:rsidR="00503C8B" w:rsidRPr="009F3228">
        <w:rPr>
          <w:rFonts w:ascii="Arial" w:hAnsi="Arial" w:cs="Arial"/>
          <w:sz w:val="16"/>
          <w:szCs w:val="16"/>
        </w:rPr>
        <w:t>9’uncu</w:t>
      </w:r>
      <w:r w:rsidRPr="009F3228">
        <w:rPr>
          <w:rFonts w:ascii="Arial" w:hAnsi="Arial" w:cs="Arial"/>
          <w:sz w:val="16"/>
          <w:szCs w:val="16"/>
        </w:rPr>
        <w:t xml:space="preserve"> maddesi uyarınca özel ve genel karşılıklar ile Tasarruf Mevduatı Sigorta Fonu priminin katılma hesapları payına düşen kısmının karşılanmasında kullanmak üzere ayrılmıştır.</w:t>
      </w:r>
    </w:p>
    <w:p w14:paraId="31AB61CD" w14:textId="77777777" w:rsidR="00D759C3" w:rsidRPr="00A5606A" w:rsidRDefault="00D759C3" w:rsidP="006E1DAE">
      <w:pPr>
        <w:spacing w:before="120" w:after="120"/>
        <w:ind w:left="-14" w:right="-237" w:hanging="518"/>
        <w:jc w:val="both"/>
        <w:rPr>
          <w:rFonts w:ascii="Arial" w:hAnsi="Arial" w:cs="Arial"/>
          <w:b/>
          <w:sz w:val="20"/>
          <w:szCs w:val="20"/>
        </w:rPr>
      </w:pPr>
      <w:r w:rsidRPr="00A5606A">
        <w:rPr>
          <w:rFonts w:ascii="Arial" w:hAnsi="Arial" w:cs="Arial"/>
          <w:b/>
          <w:sz w:val="20"/>
          <w:szCs w:val="20"/>
        </w:rPr>
        <w:t xml:space="preserve">b.2) </w:t>
      </w:r>
      <w:r w:rsidRPr="00A5606A">
        <w:rPr>
          <w:rFonts w:ascii="Arial" w:hAnsi="Arial" w:cs="Arial"/>
          <w:b/>
          <w:sz w:val="20"/>
          <w:szCs w:val="20"/>
        </w:rPr>
        <w:tab/>
        <w:t>Diğer karşılıkların, karşılıklar toplamının %10’unu aşması halinde aşıma sebep olan alt hesapların isim ve tutarlarına ilişkin bilgiler:</w:t>
      </w:r>
    </w:p>
    <w:tbl>
      <w:tblPr>
        <w:tblW w:w="5135" w:type="pct"/>
        <w:tblLook w:val="0000" w:firstRow="0" w:lastRow="0" w:firstColumn="0" w:lastColumn="0" w:noHBand="0" w:noVBand="0"/>
      </w:tblPr>
      <w:tblGrid>
        <w:gridCol w:w="7769"/>
        <w:gridCol w:w="1548"/>
      </w:tblGrid>
      <w:tr w:rsidR="00D759C3" w:rsidRPr="00A5606A" w14:paraId="7873C343" w14:textId="77777777" w:rsidTr="006E1DAE">
        <w:trPr>
          <w:trHeight w:val="113"/>
        </w:trPr>
        <w:tc>
          <w:tcPr>
            <w:tcW w:w="4169" w:type="pct"/>
            <w:tcBorders>
              <w:top w:val="single" w:sz="4" w:space="0" w:color="auto"/>
              <w:bottom w:val="single" w:sz="4" w:space="0" w:color="auto"/>
            </w:tcBorders>
            <w:vAlign w:val="center"/>
          </w:tcPr>
          <w:p w14:paraId="16D3D04A" w14:textId="77777777" w:rsidR="00D759C3" w:rsidRPr="00A5606A" w:rsidRDefault="00D759C3" w:rsidP="007B22FF">
            <w:pPr>
              <w:ind w:left="-108"/>
              <w:jc w:val="both"/>
              <w:rPr>
                <w:rFonts w:ascii="Arial" w:hAnsi="Arial" w:cs="Arial"/>
                <w:b/>
                <w:sz w:val="18"/>
                <w:szCs w:val="18"/>
              </w:rPr>
            </w:pPr>
          </w:p>
        </w:tc>
        <w:tc>
          <w:tcPr>
            <w:tcW w:w="831" w:type="pct"/>
            <w:tcBorders>
              <w:top w:val="single" w:sz="4" w:space="0" w:color="auto"/>
              <w:bottom w:val="single" w:sz="4" w:space="0" w:color="auto"/>
            </w:tcBorders>
            <w:vAlign w:val="center"/>
          </w:tcPr>
          <w:p w14:paraId="56EA600D" w14:textId="77777777" w:rsidR="00D759C3" w:rsidRPr="00A5606A" w:rsidRDefault="00D759C3" w:rsidP="007B22FF">
            <w:pPr>
              <w:tabs>
                <w:tab w:val="left" w:pos="180"/>
              </w:tabs>
              <w:jc w:val="right"/>
              <w:rPr>
                <w:rFonts w:ascii="Arial" w:hAnsi="Arial" w:cs="Arial"/>
                <w:b/>
                <w:sz w:val="18"/>
                <w:szCs w:val="18"/>
              </w:rPr>
            </w:pPr>
            <w:r w:rsidRPr="00A5606A">
              <w:rPr>
                <w:rFonts w:ascii="Arial" w:hAnsi="Arial" w:cs="Arial"/>
                <w:b/>
                <w:sz w:val="18"/>
                <w:szCs w:val="18"/>
              </w:rPr>
              <w:t>Önceki Dönem</w:t>
            </w:r>
          </w:p>
        </w:tc>
      </w:tr>
      <w:tr w:rsidR="00D759C3" w:rsidRPr="00A5606A" w14:paraId="7145E7B8" w14:textId="77777777" w:rsidTr="006E1DAE">
        <w:trPr>
          <w:trHeight w:val="113"/>
        </w:trPr>
        <w:tc>
          <w:tcPr>
            <w:tcW w:w="4169" w:type="pct"/>
            <w:tcBorders>
              <w:top w:val="single" w:sz="4" w:space="0" w:color="auto"/>
            </w:tcBorders>
            <w:vAlign w:val="center"/>
          </w:tcPr>
          <w:p w14:paraId="0C16DACD" w14:textId="77777777" w:rsidR="00D759C3" w:rsidRPr="00A5606A" w:rsidRDefault="00D759C3" w:rsidP="007B22FF">
            <w:pPr>
              <w:ind w:left="-108"/>
              <w:jc w:val="both"/>
              <w:rPr>
                <w:rFonts w:ascii="Arial" w:hAnsi="Arial" w:cs="Arial"/>
                <w:b/>
                <w:sz w:val="18"/>
                <w:szCs w:val="18"/>
              </w:rPr>
            </w:pPr>
          </w:p>
        </w:tc>
        <w:tc>
          <w:tcPr>
            <w:tcW w:w="831" w:type="pct"/>
            <w:tcBorders>
              <w:top w:val="single" w:sz="4" w:space="0" w:color="auto"/>
            </w:tcBorders>
            <w:vAlign w:val="center"/>
          </w:tcPr>
          <w:p w14:paraId="63D4AEE1" w14:textId="77777777" w:rsidR="00D759C3" w:rsidRPr="00A5606A" w:rsidRDefault="00D759C3" w:rsidP="007B22FF">
            <w:pPr>
              <w:tabs>
                <w:tab w:val="left" w:pos="180"/>
              </w:tabs>
              <w:jc w:val="right"/>
              <w:rPr>
                <w:rFonts w:ascii="Arial" w:hAnsi="Arial" w:cs="Arial"/>
                <w:b/>
                <w:sz w:val="18"/>
                <w:szCs w:val="18"/>
              </w:rPr>
            </w:pPr>
          </w:p>
        </w:tc>
      </w:tr>
      <w:tr w:rsidR="00D759C3" w:rsidRPr="00A5606A" w14:paraId="0657085A" w14:textId="77777777" w:rsidTr="006E1DAE">
        <w:trPr>
          <w:trHeight w:val="113"/>
        </w:trPr>
        <w:tc>
          <w:tcPr>
            <w:tcW w:w="4169" w:type="pct"/>
            <w:vAlign w:val="center"/>
          </w:tcPr>
          <w:p w14:paraId="21D772F5" w14:textId="77777777" w:rsidR="00D759C3" w:rsidRPr="00A5606A" w:rsidRDefault="00D759C3" w:rsidP="007B22FF">
            <w:pPr>
              <w:ind w:left="-108"/>
              <w:jc w:val="both"/>
              <w:rPr>
                <w:rFonts w:ascii="Arial" w:hAnsi="Arial" w:cs="Arial"/>
                <w:sz w:val="18"/>
                <w:szCs w:val="18"/>
              </w:rPr>
            </w:pPr>
            <w:r w:rsidRPr="00A5606A">
              <w:rPr>
                <w:rFonts w:ascii="Arial" w:hAnsi="Arial" w:cs="Arial"/>
                <w:sz w:val="18"/>
                <w:szCs w:val="18"/>
              </w:rPr>
              <w:t>Katılma hesaplarına dağıtılacak karlardan ayrılan tutarlar</w:t>
            </w:r>
            <w:r w:rsidRPr="00A5606A">
              <w:rPr>
                <w:rFonts w:ascii="Arial" w:hAnsi="Arial" w:cs="Arial"/>
                <w:sz w:val="18"/>
                <w:szCs w:val="18"/>
                <w:vertAlign w:val="superscript"/>
              </w:rPr>
              <w:t>(*)</w:t>
            </w:r>
          </w:p>
        </w:tc>
        <w:tc>
          <w:tcPr>
            <w:tcW w:w="831" w:type="pct"/>
            <w:tcBorders>
              <w:top w:val="nil"/>
              <w:left w:val="nil"/>
              <w:bottom w:val="nil"/>
              <w:right w:val="nil"/>
            </w:tcBorders>
            <w:shd w:val="clear" w:color="auto" w:fill="auto"/>
            <w:vAlign w:val="bottom"/>
          </w:tcPr>
          <w:p w14:paraId="6161F73F" w14:textId="77777777" w:rsidR="00D759C3" w:rsidRPr="00A5606A" w:rsidRDefault="00D759C3" w:rsidP="007B22FF">
            <w:pPr>
              <w:jc w:val="right"/>
              <w:rPr>
                <w:rFonts w:ascii="Arial" w:hAnsi="Arial" w:cs="Arial"/>
                <w:sz w:val="18"/>
                <w:szCs w:val="18"/>
              </w:rPr>
            </w:pPr>
            <w:r w:rsidRPr="00A5606A">
              <w:rPr>
                <w:rFonts w:ascii="Arial" w:hAnsi="Arial" w:cs="Arial"/>
                <w:sz w:val="18"/>
                <w:szCs w:val="18"/>
              </w:rPr>
              <w:t>-</w:t>
            </w:r>
          </w:p>
        </w:tc>
      </w:tr>
      <w:tr w:rsidR="00D759C3" w:rsidRPr="00A5606A" w14:paraId="56169F54" w14:textId="77777777" w:rsidTr="006E1DAE">
        <w:trPr>
          <w:trHeight w:val="113"/>
        </w:trPr>
        <w:tc>
          <w:tcPr>
            <w:tcW w:w="4169" w:type="pct"/>
            <w:vAlign w:val="center"/>
          </w:tcPr>
          <w:p w14:paraId="53E81DB7" w14:textId="77777777" w:rsidR="00D759C3" w:rsidRPr="00A5606A" w:rsidRDefault="00D759C3" w:rsidP="007B22FF">
            <w:pPr>
              <w:ind w:left="-108"/>
              <w:jc w:val="both"/>
              <w:rPr>
                <w:rFonts w:ascii="Arial" w:hAnsi="Arial" w:cs="Arial"/>
                <w:sz w:val="18"/>
                <w:szCs w:val="18"/>
              </w:rPr>
            </w:pPr>
            <w:r w:rsidRPr="00A5606A">
              <w:rPr>
                <w:rFonts w:ascii="Arial" w:hAnsi="Arial" w:cs="Arial"/>
                <w:sz w:val="18"/>
                <w:szCs w:val="18"/>
              </w:rPr>
              <w:t>Tazmin edilmemiş ve nakde dönüşmemiş teminat mektupları</w:t>
            </w:r>
          </w:p>
        </w:tc>
        <w:tc>
          <w:tcPr>
            <w:tcW w:w="831" w:type="pct"/>
            <w:tcBorders>
              <w:top w:val="nil"/>
              <w:left w:val="nil"/>
              <w:bottom w:val="nil"/>
              <w:right w:val="nil"/>
            </w:tcBorders>
            <w:shd w:val="clear" w:color="auto" w:fill="auto"/>
            <w:vAlign w:val="bottom"/>
          </w:tcPr>
          <w:p w14:paraId="0AC8D817" w14:textId="77777777" w:rsidR="00D759C3" w:rsidRPr="00A5606A" w:rsidRDefault="00D759C3" w:rsidP="007B22FF">
            <w:pPr>
              <w:jc w:val="right"/>
              <w:rPr>
                <w:rFonts w:ascii="Arial" w:hAnsi="Arial" w:cs="Arial"/>
                <w:sz w:val="18"/>
                <w:szCs w:val="18"/>
              </w:rPr>
            </w:pPr>
            <w:r w:rsidRPr="00A5606A">
              <w:rPr>
                <w:rFonts w:ascii="Arial" w:hAnsi="Arial" w:cs="Arial"/>
                <w:sz w:val="18"/>
                <w:szCs w:val="18"/>
              </w:rPr>
              <w:t>19.479</w:t>
            </w:r>
          </w:p>
        </w:tc>
      </w:tr>
      <w:tr w:rsidR="00D759C3" w:rsidRPr="00A5606A" w14:paraId="0471FCD2" w14:textId="77777777" w:rsidTr="006E1DAE">
        <w:trPr>
          <w:trHeight w:val="113"/>
        </w:trPr>
        <w:tc>
          <w:tcPr>
            <w:tcW w:w="4169" w:type="pct"/>
            <w:vAlign w:val="center"/>
          </w:tcPr>
          <w:p w14:paraId="3CEB4377" w14:textId="77777777" w:rsidR="00D759C3" w:rsidRPr="00A5606A" w:rsidRDefault="00D759C3" w:rsidP="007B22FF">
            <w:pPr>
              <w:ind w:left="-108"/>
              <w:jc w:val="both"/>
              <w:rPr>
                <w:rFonts w:ascii="Arial" w:hAnsi="Arial" w:cs="Arial"/>
                <w:sz w:val="18"/>
                <w:szCs w:val="18"/>
              </w:rPr>
            </w:pPr>
            <w:r w:rsidRPr="00A5606A">
              <w:rPr>
                <w:rFonts w:ascii="Arial" w:hAnsi="Arial" w:cs="Arial"/>
                <w:sz w:val="18"/>
                <w:szCs w:val="18"/>
              </w:rPr>
              <w:t>Boş çek yaprağı karşılıkları</w:t>
            </w:r>
          </w:p>
        </w:tc>
        <w:tc>
          <w:tcPr>
            <w:tcW w:w="831" w:type="pct"/>
            <w:tcBorders>
              <w:top w:val="nil"/>
              <w:left w:val="nil"/>
              <w:bottom w:val="nil"/>
              <w:right w:val="nil"/>
            </w:tcBorders>
            <w:shd w:val="clear" w:color="auto" w:fill="auto"/>
            <w:vAlign w:val="bottom"/>
          </w:tcPr>
          <w:p w14:paraId="2887FFED" w14:textId="77777777" w:rsidR="00D759C3" w:rsidRPr="00A5606A" w:rsidRDefault="00D759C3" w:rsidP="007B22FF">
            <w:pPr>
              <w:jc w:val="right"/>
              <w:rPr>
                <w:rFonts w:ascii="Arial" w:hAnsi="Arial" w:cs="Arial"/>
                <w:sz w:val="18"/>
                <w:szCs w:val="18"/>
              </w:rPr>
            </w:pPr>
            <w:r w:rsidRPr="00A5606A">
              <w:rPr>
                <w:rFonts w:ascii="Arial" w:hAnsi="Arial" w:cs="Arial"/>
                <w:sz w:val="18"/>
                <w:szCs w:val="18"/>
              </w:rPr>
              <w:t>10.426</w:t>
            </w:r>
          </w:p>
        </w:tc>
      </w:tr>
      <w:tr w:rsidR="00D759C3" w:rsidRPr="00A5606A" w14:paraId="4D8D8523" w14:textId="77777777" w:rsidTr="006E1DAE">
        <w:trPr>
          <w:trHeight w:val="113"/>
        </w:trPr>
        <w:tc>
          <w:tcPr>
            <w:tcW w:w="4169" w:type="pct"/>
            <w:vAlign w:val="center"/>
          </w:tcPr>
          <w:p w14:paraId="23FCAFF9" w14:textId="77777777" w:rsidR="00D759C3" w:rsidRPr="00A5606A" w:rsidRDefault="00D759C3" w:rsidP="007B22FF">
            <w:pPr>
              <w:ind w:left="-108"/>
              <w:jc w:val="both"/>
              <w:rPr>
                <w:rFonts w:ascii="Arial" w:hAnsi="Arial" w:cs="Arial"/>
                <w:sz w:val="18"/>
                <w:szCs w:val="18"/>
              </w:rPr>
            </w:pPr>
            <w:r w:rsidRPr="00A5606A">
              <w:rPr>
                <w:rFonts w:ascii="Arial" w:hAnsi="Arial" w:cs="Arial"/>
                <w:sz w:val="18"/>
                <w:szCs w:val="18"/>
              </w:rPr>
              <w:t xml:space="preserve">Kredi kartları ve bankacılık hizmetlerine ilişkin </w:t>
            </w:r>
            <w:proofErr w:type="gramStart"/>
            <w:r w:rsidRPr="00A5606A">
              <w:rPr>
                <w:rFonts w:ascii="Arial" w:hAnsi="Arial" w:cs="Arial"/>
                <w:sz w:val="18"/>
                <w:szCs w:val="18"/>
              </w:rPr>
              <w:t>promosyon</w:t>
            </w:r>
            <w:proofErr w:type="gramEnd"/>
            <w:r w:rsidRPr="00A5606A">
              <w:rPr>
                <w:rFonts w:ascii="Arial" w:hAnsi="Arial" w:cs="Arial"/>
                <w:sz w:val="18"/>
                <w:szCs w:val="18"/>
              </w:rPr>
              <w:t xml:space="preserve"> uygulamaları karşılıkları</w:t>
            </w:r>
          </w:p>
        </w:tc>
        <w:tc>
          <w:tcPr>
            <w:tcW w:w="831" w:type="pct"/>
            <w:tcBorders>
              <w:top w:val="nil"/>
              <w:left w:val="nil"/>
              <w:bottom w:val="nil"/>
              <w:right w:val="nil"/>
            </w:tcBorders>
            <w:shd w:val="clear" w:color="auto" w:fill="auto"/>
            <w:vAlign w:val="bottom"/>
          </w:tcPr>
          <w:p w14:paraId="2FF7B953" w14:textId="77777777" w:rsidR="00D759C3" w:rsidRPr="00A5606A" w:rsidRDefault="00D759C3" w:rsidP="007B22FF">
            <w:pPr>
              <w:jc w:val="right"/>
              <w:rPr>
                <w:rFonts w:ascii="Arial" w:hAnsi="Arial" w:cs="Arial"/>
                <w:sz w:val="18"/>
                <w:szCs w:val="18"/>
              </w:rPr>
            </w:pPr>
            <w:r w:rsidRPr="00A5606A">
              <w:rPr>
                <w:rFonts w:ascii="Arial" w:hAnsi="Arial" w:cs="Arial"/>
                <w:sz w:val="18"/>
                <w:szCs w:val="18"/>
              </w:rPr>
              <w:t>205</w:t>
            </w:r>
          </w:p>
        </w:tc>
      </w:tr>
      <w:tr w:rsidR="00D759C3" w:rsidRPr="00A5606A" w14:paraId="06F2D731" w14:textId="77777777" w:rsidTr="006E1DAE">
        <w:trPr>
          <w:trHeight w:val="113"/>
        </w:trPr>
        <w:tc>
          <w:tcPr>
            <w:tcW w:w="4169" w:type="pct"/>
            <w:vAlign w:val="center"/>
          </w:tcPr>
          <w:p w14:paraId="49395D57" w14:textId="77777777" w:rsidR="00D759C3" w:rsidRPr="00A5606A" w:rsidRDefault="00D759C3" w:rsidP="007B22FF">
            <w:pPr>
              <w:ind w:left="-108"/>
              <w:jc w:val="both"/>
              <w:rPr>
                <w:rFonts w:ascii="Arial" w:hAnsi="Arial" w:cs="Arial"/>
                <w:sz w:val="18"/>
                <w:szCs w:val="18"/>
              </w:rPr>
            </w:pPr>
            <w:r w:rsidRPr="00A5606A">
              <w:rPr>
                <w:rFonts w:ascii="Arial" w:hAnsi="Arial" w:cs="Arial"/>
                <w:sz w:val="18"/>
                <w:szCs w:val="18"/>
              </w:rPr>
              <w:t>Devam eden dava karşılıkları</w:t>
            </w:r>
          </w:p>
        </w:tc>
        <w:tc>
          <w:tcPr>
            <w:tcW w:w="831" w:type="pct"/>
            <w:tcBorders>
              <w:top w:val="nil"/>
              <w:left w:val="nil"/>
              <w:bottom w:val="nil"/>
              <w:right w:val="nil"/>
            </w:tcBorders>
            <w:shd w:val="clear" w:color="auto" w:fill="auto"/>
            <w:vAlign w:val="bottom"/>
          </w:tcPr>
          <w:p w14:paraId="38BEB357" w14:textId="77777777" w:rsidR="00D759C3" w:rsidRPr="00A5606A" w:rsidRDefault="00D759C3" w:rsidP="007B22FF">
            <w:pPr>
              <w:jc w:val="right"/>
              <w:rPr>
                <w:rFonts w:ascii="Arial" w:hAnsi="Arial" w:cs="Arial"/>
                <w:sz w:val="18"/>
                <w:szCs w:val="18"/>
              </w:rPr>
            </w:pPr>
            <w:r w:rsidRPr="00A5606A">
              <w:rPr>
                <w:rFonts w:ascii="Arial" w:hAnsi="Arial" w:cs="Arial"/>
                <w:sz w:val="18"/>
                <w:szCs w:val="18"/>
              </w:rPr>
              <w:t>2.264</w:t>
            </w:r>
          </w:p>
        </w:tc>
      </w:tr>
      <w:tr w:rsidR="00D759C3" w:rsidRPr="00A5606A" w14:paraId="046E5BB8" w14:textId="77777777" w:rsidTr="006E1DAE">
        <w:trPr>
          <w:trHeight w:val="113"/>
        </w:trPr>
        <w:tc>
          <w:tcPr>
            <w:tcW w:w="4169" w:type="pct"/>
            <w:vAlign w:val="center"/>
          </w:tcPr>
          <w:p w14:paraId="2D362A53" w14:textId="77777777" w:rsidR="00D759C3" w:rsidRPr="00A5606A" w:rsidRDefault="00D759C3" w:rsidP="007B22FF">
            <w:pPr>
              <w:ind w:left="-108"/>
              <w:jc w:val="both"/>
              <w:rPr>
                <w:rFonts w:ascii="Arial" w:hAnsi="Arial" w:cs="Arial"/>
                <w:sz w:val="18"/>
                <w:szCs w:val="18"/>
              </w:rPr>
            </w:pPr>
            <w:r w:rsidRPr="00A5606A">
              <w:rPr>
                <w:rFonts w:ascii="Arial" w:hAnsi="Arial" w:cs="Arial"/>
                <w:sz w:val="18"/>
                <w:szCs w:val="18"/>
              </w:rPr>
              <w:t>Gerçeğe uygun değer farkı k/</w:t>
            </w:r>
            <w:proofErr w:type="spellStart"/>
            <w:r w:rsidRPr="00A5606A">
              <w:rPr>
                <w:rFonts w:ascii="Arial" w:hAnsi="Arial" w:cs="Arial"/>
                <w:sz w:val="18"/>
                <w:szCs w:val="18"/>
              </w:rPr>
              <w:t>z’a</w:t>
            </w:r>
            <w:proofErr w:type="spellEnd"/>
            <w:r w:rsidRPr="00A5606A">
              <w:rPr>
                <w:rFonts w:ascii="Arial" w:hAnsi="Arial" w:cs="Arial"/>
                <w:sz w:val="18"/>
                <w:szCs w:val="18"/>
              </w:rPr>
              <w:t xml:space="preserve"> yansıtılan menkul değerler</w:t>
            </w:r>
          </w:p>
        </w:tc>
        <w:tc>
          <w:tcPr>
            <w:tcW w:w="831" w:type="pct"/>
            <w:tcBorders>
              <w:top w:val="nil"/>
              <w:left w:val="nil"/>
              <w:bottom w:val="nil"/>
              <w:right w:val="nil"/>
            </w:tcBorders>
            <w:shd w:val="clear" w:color="auto" w:fill="auto"/>
            <w:vAlign w:val="bottom"/>
          </w:tcPr>
          <w:p w14:paraId="12027C7C" w14:textId="77777777" w:rsidR="00D759C3" w:rsidRPr="00A5606A" w:rsidRDefault="00D759C3" w:rsidP="007B22FF">
            <w:pPr>
              <w:jc w:val="right"/>
              <w:rPr>
                <w:rFonts w:ascii="Arial" w:hAnsi="Arial" w:cs="Arial"/>
                <w:sz w:val="18"/>
                <w:szCs w:val="18"/>
              </w:rPr>
            </w:pPr>
            <w:r w:rsidRPr="00A5606A">
              <w:rPr>
                <w:rFonts w:ascii="Arial" w:hAnsi="Arial" w:cs="Arial"/>
                <w:sz w:val="18"/>
                <w:szCs w:val="18"/>
              </w:rPr>
              <w:t>232</w:t>
            </w:r>
          </w:p>
        </w:tc>
      </w:tr>
      <w:tr w:rsidR="00D759C3" w:rsidRPr="00A5606A" w14:paraId="4D6DA5AF" w14:textId="77777777" w:rsidTr="006E1DAE">
        <w:trPr>
          <w:trHeight w:val="113"/>
        </w:trPr>
        <w:tc>
          <w:tcPr>
            <w:tcW w:w="4169" w:type="pct"/>
            <w:vAlign w:val="center"/>
          </w:tcPr>
          <w:p w14:paraId="18C15DF0" w14:textId="77777777" w:rsidR="00D759C3" w:rsidRPr="00A5606A" w:rsidRDefault="00D759C3" w:rsidP="007B22FF">
            <w:pPr>
              <w:ind w:left="-108"/>
              <w:jc w:val="both"/>
              <w:rPr>
                <w:rFonts w:ascii="Arial" w:hAnsi="Arial" w:cs="Arial"/>
                <w:sz w:val="18"/>
                <w:szCs w:val="18"/>
              </w:rPr>
            </w:pPr>
            <w:r w:rsidRPr="00A5606A">
              <w:rPr>
                <w:rFonts w:ascii="Arial" w:hAnsi="Arial" w:cs="Arial"/>
                <w:sz w:val="18"/>
                <w:szCs w:val="18"/>
              </w:rPr>
              <w:t>Diğer</w:t>
            </w:r>
          </w:p>
        </w:tc>
        <w:tc>
          <w:tcPr>
            <w:tcW w:w="831" w:type="pct"/>
            <w:tcBorders>
              <w:top w:val="nil"/>
              <w:left w:val="nil"/>
              <w:right w:val="nil"/>
            </w:tcBorders>
            <w:shd w:val="clear" w:color="auto" w:fill="auto"/>
            <w:vAlign w:val="bottom"/>
          </w:tcPr>
          <w:p w14:paraId="4D3D8D97" w14:textId="77777777" w:rsidR="00D759C3" w:rsidRPr="00A5606A" w:rsidRDefault="00D759C3" w:rsidP="007B22FF">
            <w:pPr>
              <w:jc w:val="right"/>
              <w:rPr>
                <w:rFonts w:ascii="Arial" w:hAnsi="Arial" w:cs="Arial"/>
                <w:sz w:val="18"/>
                <w:szCs w:val="18"/>
              </w:rPr>
            </w:pPr>
            <w:r w:rsidRPr="00A5606A">
              <w:rPr>
                <w:rFonts w:ascii="Arial" w:hAnsi="Arial" w:cs="Arial"/>
                <w:sz w:val="18"/>
                <w:szCs w:val="18"/>
              </w:rPr>
              <w:t>687</w:t>
            </w:r>
          </w:p>
        </w:tc>
      </w:tr>
      <w:tr w:rsidR="00D759C3" w:rsidRPr="00A5606A" w14:paraId="18AC382A" w14:textId="77777777" w:rsidTr="006E1DAE">
        <w:trPr>
          <w:trHeight w:val="113"/>
        </w:trPr>
        <w:tc>
          <w:tcPr>
            <w:tcW w:w="4169" w:type="pct"/>
            <w:tcBorders>
              <w:bottom w:val="single" w:sz="4" w:space="0" w:color="auto"/>
            </w:tcBorders>
          </w:tcPr>
          <w:p w14:paraId="0279FD86" w14:textId="77777777" w:rsidR="00D759C3" w:rsidRPr="00A5606A" w:rsidRDefault="00D759C3" w:rsidP="007B22FF">
            <w:pPr>
              <w:ind w:left="-108"/>
              <w:jc w:val="both"/>
              <w:rPr>
                <w:rFonts w:ascii="Arial" w:eastAsia="Arial Unicode MS" w:hAnsi="Arial" w:cs="Arial"/>
                <w:b/>
                <w:sz w:val="18"/>
                <w:szCs w:val="18"/>
              </w:rPr>
            </w:pPr>
          </w:p>
        </w:tc>
        <w:tc>
          <w:tcPr>
            <w:tcW w:w="831" w:type="pct"/>
            <w:tcBorders>
              <w:bottom w:val="single" w:sz="4" w:space="0" w:color="auto"/>
            </w:tcBorders>
            <w:vAlign w:val="bottom"/>
          </w:tcPr>
          <w:p w14:paraId="1CFFB415" w14:textId="77777777" w:rsidR="00D759C3" w:rsidRPr="00A5606A" w:rsidRDefault="00D759C3" w:rsidP="007B22FF">
            <w:pPr>
              <w:jc w:val="right"/>
              <w:rPr>
                <w:rFonts w:ascii="Arial" w:hAnsi="Arial" w:cs="Arial"/>
                <w:b/>
                <w:sz w:val="18"/>
                <w:szCs w:val="18"/>
              </w:rPr>
            </w:pPr>
          </w:p>
        </w:tc>
      </w:tr>
      <w:tr w:rsidR="00D759C3" w:rsidRPr="00A5606A" w14:paraId="674CD42D" w14:textId="77777777" w:rsidTr="006E1DAE">
        <w:trPr>
          <w:trHeight w:val="113"/>
        </w:trPr>
        <w:tc>
          <w:tcPr>
            <w:tcW w:w="4169" w:type="pct"/>
            <w:tcBorders>
              <w:top w:val="single" w:sz="4" w:space="0" w:color="auto"/>
              <w:bottom w:val="double" w:sz="4" w:space="0" w:color="auto"/>
            </w:tcBorders>
          </w:tcPr>
          <w:p w14:paraId="21F36605" w14:textId="77777777" w:rsidR="00D759C3" w:rsidRPr="00A5606A" w:rsidRDefault="00D759C3" w:rsidP="007B22FF">
            <w:pPr>
              <w:ind w:left="-108"/>
              <w:jc w:val="both"/>
              <w:rPr>
                <w:rFonts w:ascii="Arial" w:hAnsi="Arial" w:cs="Arial"/>
                <w:b/>
                <w:sz w:val="18"/>
                <w:szCs w:val="18"/>
              </w:rPr>
            </w:pPr>
            <w:r w:rsidRPr="00A5606A">
              <w:rPr>
                <w:rFonts w:ascii="Arial" w:eastAsia="Arial Unicode MS" w:hAnsi="Arial" w:cs="Arial"/>
                <w:b/>
                <w:sz w:val="18"/>
                <w:szCs w:val="18"/>
              </w:rPr>
              <w:t>Toplam</w:t>
            </w:r>
          </w:p>
        </w:tc>
        <w:tc>
          <w:tcPr>
            <w:tcW w:w="831" w:type="pct"/>
            <w:tcBorders>
              <w:top w:val="single" w:sz="4" w:space="0" w:color="auto"/>
              <w:bottom w:val="double" w:sz="4" w:space="0" w:color="auto"/>
            </w:tcBorders>
            <w:vAlign w:val="bottom"/>
          </w:tcPr>
          <w:p w14:paraId="119DA197" w14:textId="77777777" w:rsidR="00D759C3" w:rsidRPr="00A5606A" w:rsidRDefault="00D759C3" w:rsidP="007B22FF">
            <w:pPr>
              <w:jc w:val="right"/>
              <w:rPr>
                <w:rFonts w:ascii="Arial" w:hAnsi="Arial" w:cs="Arial"/>
                <w:b/>
                <w:sz w:val="18"/>
                <w:szCs w:val="18"/>
              </w:rPr>
            </w:pPr>
            <w:r w:rsidRPr="00A5606A">
              <w:rPr>
                <w:rFonts w:ascii="Arial" w:hAnsi="Arial" w:cs="Arial"/>
                <w:b/>
                <w:sz w:val="18"/>
                <w:szCs w:val="18"/>
              </w:rPr>
              <w:t>33.293</w:t>
            </w:r>
          </w:p>
        </w:tc>
      </w:tr>
    </w:tbl>
    <w:p w14:paraId="0974B6A4" w14:textId="77777777" w:rsidR="00D759C3" w:rsidRPr="00A5606A" w:rsidRDefault="00D759C3" w:rsidP="00037480">
      <w:pPr>
        <w:spacing w:before="60" w:after="40"/>
        <w:ind w:left="126" w:right="-237" w:hanging="140"/>
        <w:jc w:val="both"/>
        <w:rPr>
          <w:rFonts w:ascii="Arial" w:hAnsi="Arial" w:cs="Arial"/>
          <w:sz w:val="16"/>
          <w:szCs w:val="16"/>
        </w:rPr>
      </w:pPr>
      <w:r w:rsidRPr="00A5606A">
        <w:rPr>
          <w:rFonts w:ascii="Arial" w:hAnsi="Arial" w:cs="Arial"/>
          <w:sz w:val="16"/>
          <w:szCs w:val="16"/>
          <w:vertAlign w:val="superscript"/>
        </w:rPr>
        <w:t xml:space="preserve">(*) </w:t>
      </w:r>
      <w:r w:rsidRPr="00A5606A">
        <w:rPr>
          <w:rFonts w:ascii="Arial" w:hAnsi="Arial" w:cs="Arial"/>
          <w:sz w:val="16"/>
          <w:szCs w:val="16"/>
        </w:rPr>
        <w:t>Bankalarca Kredilerin ve Diğer Alacakların Niteliklerinin Belirlenmesi ve Bunlar için Ayrılacak Karşılıklara İlişkin Usul ve Esaslar Hakkında Yönetmelik’in 14’üncü maddesi uyarınca özel ve genel karşılıklar ile Tasarruf Mevduatı Sigorta Fonu priminin katılma hesapları payına düşen kısmının karşılanmasında kullanmak üzere ayrılmıştır.</w:t>
      </w:r>
    </w:p>
    <w:p w14:paraId="5D8F6175" w14:textId="77777777" w:rsidR="00D759C3" w:rsidRPr="00A5606A" w:rsidRDefault="00D759C3" w:rsidP="003F45C2">
      <w:pPr>
        <w:pStyle w:val="GvdeMetniGirintisi"/>
        <w:numPr>
          <w:ilvl w:val="0"/>
          <w:numId w:val="30"/>
        </w:numPr>
        <w:tabs>
          <w:tab w:val="clear" w:pos="540"/>
        </w:tabs>
        <w:spacing w:before="120" w:after="120"/>
        <w:ind w:left="-14" w:right="-195" w:hanging="532"/>
        <w:rPr>
          <w:rFonts w:ascii="Arial" w:hAnsi="Arial" w:cs="Arial"/>
          <w:b/>
          <w:sz w:val="20"/>
          <w:szCs w:val="20"/>
        </w:rPr>
      </w:pPr>
      <w:r w:rsidRPr="00A5606A">
        <w:rPr>
          <w:rFonts w:ascii="Arial" w:hAnsi="Arial" w:cs="Arial"/>
          <w:b/>
          <w:sz w:val="20"/>
          <w:szCs w:val="20"/>
        </w:rPr>
        <w:t xml:space="preserve">Dövize endeksli krediler ve finansal kiralama alacakları anapara kur azalış karşılıklarına ilişkin bilgiler: </w:t>
      </w:r>
    </w:p>
    <w:p w14:paraId="609AA1F7" w14:textId="3FDA713C" w:rsidR="00037480" w:rsidRDefault="00D759C3" w:rsidP="00037480">
      <w:pPr>
        <w:autoSpaceDE w:val="0"/>
        <w:autoSpaceDN w:val="0"/>
        <w:adjustRightInd w:val="0"/>
        <w:spacing w:before="120" w:after="120"/>
        <w:ind w:right="-237" w:hanging="14"/>
        <w:jc w:val="both"/>
        <w:rPr>
          <w:rFonts w:ascii="Arial" w:hAnsi="Arial" w:cs="Arial"/>
          <w:sz w:val="18"/>
          <w:szCs w:val="20"/>
        </w:rPr>
      </w:pPr>
      <w:r w:rsidRPr="00A5606A">
        <w:rPr>
          <w:rFonts w:ascii="Arial" w:hAnsi="Arial" w:cs="Arial"/>
          <w:sz w:val="20"/>
          <w:szCs w:val="20"/>
        </w:rPr>
        <w:t>31 Mart 2018 tarihi itibarıyla, 1.823 TL (31 Aralık 2017: 14.130 TL) tutarında dövize endeksli krediler ve finansal kiralama alacakları anapara kur azalış farkları bilançonun aktifinde yer alan krediler ve finansal kiralama alacakları ile netleştirilmiştir</w:t>
      </w:r>
      <w:r w:rsidRPr="00A5606A">
        <w:rPr>
          <w:rFonts w:ascii="Arial" w:hAnsi="Arial" w:cs="Arial"/>
          <w:sz w:val="18"/>
          <w:szCs w:val="20"/>
        </w:rPr>
        <w:t>.</w:t>
      </w:r>
    </w:p>
    <w:p w14:paraId="3A36ED8E" w14:textId="77777777" w:rsidR="00037480" w:rsidRDefault="00037480">
      <w:pPr>
        <w:rPr>
          <w:rFonts w:ascii="Arial" w:hAnsi="Arial" w:cs="Arial"/>
          <w:sz w:val="18"/>
          <w:szCs w:val="20"/>
        </w:rPr>
      </w:pPr>
      <w:r>
        <w:rPr>
          <w:rFonts w:ascii="Arial" w:hAnsi="Arial" w:cs="Arial"/>
          <w:sz w:val="18"/>
          <w:szCs w:val="20"/>
        </w:rPr>
        <w:br w:type="page"/>
      </w:r>
    </w:p>
    <w:p w14:paraId="29E908AA" w14:textId="7E98F8ED" w:rsidR="00037480" w:rsidRPr="009128F0" w:rsidRDefault="00037480" w:rsidP="00037480">
      <w:pPr>
        <w:spacing w:before="120" w:after="120"/>
        <w:ind w:left="-574"/>
        <w:jc w:val="both"/>
        <w:rPr>
          <w:rFonts w:ascii="Arial" w:hAnsi="Arial" w:cs="Arial"/>
          <w:color w:val="000000" w:themeColor="text1"/>
          <w:sz w:val="20"/>
          <w:szCs w:val="20"/>
        </w:rPr>
      </w:pPr>
      <w:r w:rsidRPr="009128F0">
        <w:rPr>
          <w:rFonts w:ascii="Arial" w:hAnsi="Arial" w:cs="Arial"/>
          <w:b/>
          <w:color w:val="000000" w:themeColor="text1"/>
          <w:sz w:val="20"/>
          <w:szCs w:val="20"/>
        </w:rPr>
        <w:lastRenderedPageBreak/>
        <w:t xml:space="preserve"> II.</w:t>
      </w:r>
      <w:r w:rsidRPr="009128F0">
        <w:rPr>
          <w:rFonts w:ascii="Arial" w:hAnsi="Arial" w:cs="Arial"/>
          <w:b/>
          <w:color w:val="000000" w:themeColor="text1"/>
          <w:sz w:val="20"/>
          <w:szCs w:val="20"/>
        </w:rPr>
        <w:tab/>
        <w:t>Konsolide bilançonun pasif hesaplarına ilişkin açıklama ve dipnotlar (devamı):</w:t>
      </w:r>
    </w:p>
    <w:p w14:paraId="2744601E" w14:textId="77777777" w:rsidR="00D759C3" w:rsidRPr="00A5606A" w:rsidRDefault="00D759C3" w:rsidP="003F45C2">
      <w:pPr>
        <w:pStyle w:val="ListeParagraf"/>
        <w:numPr>
          <w:ilvl w:val="0"/>
          <w:numId w:val="30"/>
        </w:numPr>
        <w:tabs>
          <w:tab w:val="clear" w:pos="540"/>
          <w:tab w:val="left" w:pos="-1800"/>
        </w:tabs>
        <w:spacing w:before="120" w:after="120"/>
        <w:ind w:left="-14" w:hanging="490"/>
        <w:jc w:val="both"/>
        <w:rPr>
          <w:rFonts w:ascii="Arial" w:hAnsi="Arial" w:cs="Arial"/>
          <w:b/>
          <w:sz w:val="20"/>
          <w:szCs w:val="20"/>
        </w:rPr>
      </w:pPr>
      <w:r w:rsidRPr="00A5606A">
        <w:rPr>
          <w:rFonts w:ascii="Arial" w:hAnsi="Arial" w:cs="Arial"/>
          <w:b/>
          <w:sz w:val="20"/>
          <w:szCs w:val="20"/>
          <w:lang w:eastAsia="en-US"/>
        </w:rPr>
        <w:t>Genel karşılıklara</w:t>
      </w:r>
      <w:r w:rsidRPr="00A5606A">
        <w:rPr>
          <w:rFonts w:ascii="Arial" w:hAnsi="Arial" w:cs="Arial"/>
          <w:b/>
          <w:sz w:val="20"/>
          <w:szCs w:val="20"/>
        </w:rPr>
        <w:t xml:space="preserve"> ilişkin bilgiler:</w:t>
      </w:r>
    </w:p>
    <w:tbl>
      <w:tblPr>
        <w:tblW w:w="5169" w:type="pct"/>
        <w:tblCellMar>
          <w:left w:w="0" w:type="dxa"/>
          <w:right w:w="0" w:type="dxa"/>
        </w:tblCellMar>
        <w:tblLook w:val="0000" w:firstRow="0" w:lastRow="0" w:firstColumn="0" w:lastColumn="0" w:noHBand="0" w:noVBand="0"/>
      </w:tblPr>
      <w:tblGrid>
        <w:gridCol w:w="7755"/>
        <w:gridCol w:w="1624"/>
      </w:tblGrid>
      <w:tr w:rsidR="00D759C3" w:rsidRPr="00A5606A" w14:paraId="73AA3F74" w14:textId="77777777" w:rsidTr="006E1DAE">
        <w:trPr>
          <w:trHeight w:val="113"/>
        </w:trPr>
        <w:tc>
          <w:tcPr>
            <w:tcW w:w="4134" w:type="pct"/>
            <w:tcBorders>
              <w:top w:val="single" w:sz="4" w:space="0" w:color="auto"/>
              <w:bottom w:val="single" w:sz="4" w:space="0" w:color="auto"/>
            </w:tcBorders>
            <w:shd w:val="clear" w:color="auto" w:fill="auto"/>
            <w:vAlign w:val="bottom"/>
          </w:tcPr>
          <w:p w14:paraId="05281B25" w14:textId="77777777" w:rsidR="00D759C3" w:rsidRPr="00A5606A" w:rsidRDefault="00D759C3" w:rsidP="007B22FF">
            <w:pPr>
              <w:jc w:val="both"/>
              <w:rPr>
                <w:rFonts w:ascii="Arial" w:eastAsia="Arial Unicode MS" w:hAnsi="Arial" w:cs="Arial"/>
                <w:b/>
                <w:sz w:val="18"/>
                <w:szCs w:val="18"/>
              </w:rPr>
            </w:pPr>
            <w:r w:rsidRPr="00A5606A">
              <w:rPr>
                <w:rFonts w:ascii="Arial" w:hAnsi="Arial" w:cs="Arial"/>
                <w:b/>
                <w:sz w:val="18"/>
                <w:szCs w:val="18"/>
              </w:rPr>
              <w:t> </w:t>
            </w:r>
          </w:p>
        </w:tc>
        <w:tc>
          <w:tcPr>
            <w:tcW w:w="866" w:type="pct"/>
            <w:tcBorders>
              <w:top w:val="single" w:sz="4" w:space="0" w:color="auto"/>
              <w:bottom w:val="single" w:sz="4" w:space="0" w:color="auto"/>
            </w:tcBorders>
            <w:shd w:val="clear" w:color="auto" w:fill="auto"/>
            <w:vAlign w:val="center"/>
          </w:tcPr>
          <w:p w14:paraId="6EA60F6A" w14:textId="77777777" w:rsidR="00D759C3" w:rsidRPr="00A5606A" w:rsidRDefault="00D759C3" w:rsidP="007B22FF">
            <w:pPr>
              <w:tabs>
                <w:tab w:val="left" w:pos="180"/>
              </w:tabs>
              <w:ind w:right="109"/>
              <w:jc w:val="right"/>
              <w:rPr>
                <w:rFonts w:ascii="Arial" w:hAnsi="Arial" w:cs="Arial"/>
                <w:b/>
                <w:sz w:val="18"/>
                <w:szCs w:val="18"/>
              </w:rPr>
            </w:pPr>
            <w:r w:rsidRPr="00A5606A">
              <w:rPr>
                <w:rFonts w:ascii="Arial" w:hAnsi="Arial" w:cs="Arial"/>
                <w:b/>
                <w:sz w:val="18"/>
                <w:szCs w:val="18"/>
              </w:rPr>
              <w:t>Önceki Dönem</w:t>
            </w:r>
          </w:p>
        </w:tc>
      </w:tr>
      <w:tr w:rsidR="00D759C3" w:rsidRPr="00A5606A" w14:paraId="617FBF95" w14:textId="77777777" w:rsidTr="006E1DAE">
        <w:trPr>
          <w:trHeight w:val="113"/>
        </w:trPr>
        <w:tc>
          <w:tcPr>
            <w:tcW w:w="4134" w:type="pct"/>
            <w:tcBorders>
              <w:top w:val="single" w:sz="4" w:space="0" w:color="auto"/>
            </w:tcBorders>
            <w:shd w:val="clear" w:color="auto" w:fill="auto"/>
            <w:vAlign w:val="bottom"/>
          </w:tcPr>
          <w:p w14:paraId="65513F59" w14:textId="77777777" w:rsidR="00D759C3" w:rsidRPr="00A5606A" w:rsidRDefault="00D759C3" w:rsidP="007B22FF">
            <w:pPr>
              <w:jc w:val="both"/>
              <w:rPr>
                <w:rFonts w:ascii="Arial" w:hAnsi="Arial" w:cs="Arial"/>
                <w:sz w:val="20"/>
                <w:szCs w:val="20"/>
              </w:rPr>
            </w:pPr>
          </w:p>
        </w:tc>
        <w:tc>
          <w:tcPr>
            <w:tcW w:w="866" w:type="pct"/>
            <w:tcBorders>
              <w:top w:val="single" w:sz="4" w:space="0" w:color="auto"/>
            </w:tcBorders>
            <w:shd w:val="clear" w:color="auto" w:fill="auto"/>
            <w:vAlign w:val="bottom"/>
          </w:tcPr>
          <w:p w14:paraId="78F81D0F" w14:textId="77777777" w:rsidR="00D759C3" w:rsidRPr="00A5606A" w:rsidRDefault="00D759C3" w:rsidP="007B22FF">
            <w:pPr>
              <w:ind w:right="109"/>
              <w:jc w:val="right"/>
              <w:rPr>
                <w:rFonts w:ascii="Arial" w:hAnsi="Arial" w:cs="Arial"/>
                <w:sz w:val="20"/>
                <w:szCs w:val="20"/>
              </w:rPr>
            </w:pPr>
          </w:p>
        </w:tc>
      </w:tr>
      <w:tr w:rsidR="00D759C3" w:rsidRPr="00A5606A" w14:paraId="158E8A43" w14:textId="77777777" w:rsidTr="006E1DAE">
        <w:trPr>
          <w:trHeight w:val="180"/>
        </w:trPr>
        <w:tc>
          <w:tcPr>
            <w:tcW w:w="4134" w:type="pct"/>
            <w:shd w:val="clear" w:color="auto" w:fill="auto"/>
            <w:vAlign w:val="center"/>
          </w:tcPr>
          <w:p w14:paraId="7CE5B022" w14:textId="77777777" w:rsidR="00D759C3" w:rsidRPr="00A5606A" w:rsidRDefault="00D759C3" w:rsidP="007B22FF">
            <w:pPr>
              <w:tabs>
                <w:tab w:val="left" w:pos="-1908"/>
              </w:tabs>
              <w:jc w:val="both"/>
              <w:rPr>
                <w:rFonts w:ascii="Arial" w:hAnsi="Arial" w:cs="Arial"/>
                <w:b/>
                <w:sz w:val="18"/>
                <w:szCs w:val="20"/>
              </w:rPr>
            </w:pPr>
            <w:r w:rsidRPr="00A5606A">
              <w:rPr>
                <w:rFonts w:ascii="Arial" w:hAnsi="Arial" w:cs="Arial"/>
                <w:b/>
                <w:sz w:val="18"/>
                <w:szCs w:val="20"/>
              </w:rPr>
              <w:t>Genel Karşılıklar</w:t>
            </w:r>
          </w:p>
        </w:tc>
        <w:tc>
          <w:tcPr>
            <w:tcW w:w="866" w:type="pct"/>
            <w:shd w:val="clear" w:color="auto" w:fill="auto"/>
            <w:vAlign w:val="bottom"/>
          </w:tcPr>
          <w:p w14:paraId="12A315F8" w14:textId="77777777" w:rsidR="00D759C3" w:rsidRPr="00A5606A" w:rsidRDefault="00D759C3" w:rsidP="007B22FF">
            <w:pPr>
              <w:ind w:right="119"/>
              <w:jc w:val="right"/>
              <w:rPr>
                <w:rFonts w:ascii="Arial" w:hAnsi="Arial" w:cs="Arial"/>
                <w:b/>
                <w:sz w:val="18"/>
                <w:szCs w:val="20"/>
              </w:rPr>
            </w:pPr>
            <w:r w:rsidRPr="00A5606A">
              <w:rPr>
                <w:rFonts w:ascii="Arial" w:hAnsi="Arial" w:cs="Arial"/>
                <w:b/>
                <w:sz w:val="18"/>
                <w:szCs w:val="20"/>
              </w:rPr>
              <w:t>142.420</w:t>
            </w:r>
          </w:p>
        </w:tc>
      </w:tr>
      <w:tr w:rsidR="00D759C3" w:rsidRPr="00A5606A" w14:paraId="41AEA415" w14:textId="77777777" w:rsidTr="006E1DAE">
        <w:trPr>
          <w:trHeight w:val="113"/>
        </w:trPr>
        <w:tc>
          <w:tcPr>
            <w:tcW w:w="4134" w:type="pct"/>
            <w:shd w:val="clear" w:color="auto" w:fill="auto"/>
            <w:vAlign w:val="center"/>
          </w:tcPr>
          <w:p w14:paraId="185AE48A" w14:textId="77777777" w:rsidR="00D759C3" w:rsidRPr="00A5606A" w:rsidRDefault="00D759C3" w:rsidP="007B22FF">
            <w:pPr>
              <w:tabs>
                <w:tab w:val="left" w:pos="-1908"/>
              </w:tabs>
              <w:ind w:left="252"/>
              <w:jc w:val="both"/>
              <w:rPr>
                <w:rFonts w:ascii="Arial" w:hAnsi="Arial" w:cs="Arial"/>
                <w:b/>
                <w:sz w:val="18"/>
                <w:szCs w:val="20"/>
              </w:rPr>
            </w:pPr>
            <w:r w:rsidRPr="00A5606A">
              <w:rPr>
                <w:rFonts w:ascii="Arial" w:hAnsi="Arial" w:cs="Arial"/>
                <w:b/>
                <w:sz w:val="18"/>
                <w:szCs w:val="20"/>
              </w:rPr>
              <w:t>I. Grup Kredi ve Alacaklar İçin Ayrılanlar (Toplam)</w:t>
            </w:r>
          </w:p>
        </w:tc>
        <w:tc>
          <w:tcPr>
            <w:tcW w:w="866" w:type="pct"/>
            <w:shd w:val="clear" w:color="auto" w:fill="auto"/>
            <w:vAlign w:val="bottom"/>
          </w:tcPr>
          <w:p w14:paraId="71FE3E73" w14:textId="77777777" w:rsidR="00D759C3" w:rsidRPr="00A5606A" w:rsidRDefault="00D759C3" w:rsidP="007B22FF">
            <w:pPr>
              <w:ind w:right="119"/>
              <w:jc w:val="right"/>
              <w:rPr>
                <w:rFonts w:ascii="Arial" w:hAnsi="Arial" w:cs="Arial"/>
                <w:b/>
                <w:sz w:val="18"/>
                <w:szCs w:val="20"/>
              </w:rPr>
            </w:pPr>
            <w:r w:rsidRPr="00A5606A">
              <w:rPr>
                <w:rFonts w:ascii="Arial" w:hAnsi="Arial" w:cs="Arial"/>
                <w:b/>
                <w:sz w:val="18"/>
                <w:szCs w:val="20"/>
              </w:rPr>
              <w:t>116.470</w:t>
            </w:r>
          </w:p>
        </w:tc>
      </w:tr>
      <w:tr w:rsidR="00D759C3" w:rsidRPr="00A5606A" w14:paraId="28131C9A" w14:textId="77777777" w:rsidTr="006E1DAE">
        <w:trPr>
          <w:trHeight w:val="113"/>
        </w:trPr>
        <w:tc>
          <w:tcPr>
            <w:tcW w:w="4134" w:type="pct"/>
            <w:shd w:val="clear" w:color="auto" w:fill="auto"/>
            <w:vAlign w:val="center"/>
          </w:tcPr>
          <w:p w14:paraId="63D99F74" w14:textId="77777777" w:rsidR="00D759C3" w:rsidRPr="00A5606A" w:rsidRDefault="00D759C3" w:rsidP="007B22FF">
            <w:pPr>
              <w:tabs>
                <w:tab w:val="left" w:pos="-1908"/>
              </w:tabs>
              <w:ind w:left="492"/>
              <w:jc w:val="both"/>
              <w:rPr>
                <w:rFonts w:ascii="Arial" w:hAnsi="Arial" w:cs="Arial"/>
                <w:sz w:val="18"/>
                <w:szCs w:val="20"/>
              </w:rPr>
            </w:pPr>
            <w:r w:rsidRPr="00A5606A">
              <w:rPr>
                <w:rFonts w:ascii="Arial" w:hAnsi="Arial" w:cs="Arial"/>
                <w:sz w:val="18"/>
                <w:szCs w:val="20"/>
              </w:rPr>
              <w:t>Katılma Hesapları Payı</w:t>
            </w:r>
          </w:p>
        </w:tc>
        <w:tc>
          <w:tcPr>
            <w:tcW w:w="866" w:type="pct"/>
            <w:shd w:val="clear" w:color="auto" w:fill="auto"/>
          </w:tcPr>
          <w:p w14:paraId="2EC71F93" w14:textId="77777777" w:rsidR="00D759C3" w:rsidRPr="00A5606A" w:rsidRDefault="00D759C3" w:rsidP="007B22FF">
            <w:pPr>
              <w:ind w:right="119"/>
              <w:jc w:val="right"/>
              <w:rPr>
                <w:rFonts w:ascii="Arial" w:hAnsi="Arial" w:cs="Arial"/>
                <w:sz w:val="18"/>
                <w:szCs w:val="20"/>
              </w:rPr>
            </w:pPr>
            <w:r w:rsidRPr="00A5606A">
              <w:rPr>
                <w:rFonts w:ascii="Arial" w:hAnsi="Arial" w:cs="Arial"/>
                <w:sz w:val="18"/>
                <w:szCs w:val="20"/>
              </w:rPr>
              <w:t>63.406</w:t>
            </w:r>
          </w:p>
        </w:tc>
      </w:tr>
      <w:tr w:rsidR="00D759C3" w:rsidRPr="00A5606A" w14:paraId="098F6C22" w14:textId="77777777" w:rsidTr="006E1DAE">
        <w:trPr>
          <w:trHeight w:val="113"/>
        </w:trPr>
        <w:tc>
          <w:tcPr>
            <w:tcW w:w="4134" w:type="pct"/>
            <w:shd w:val="clear" w:color="auto" w:fill="auto"/>
            <w:vAlign w:val="center"/>
          </w:tcPr>
          <w:p w14:paraId="003CFD64" w14:textId="77777777" w:rsidR="00D759C3" w:rsidRPr="00A5606A" w:rsidRDefault="00D759C3" w:rsidP="007B22FF">
            <w:pPr>
              <w:tabs>
                <w:tab w:val="left" w:pos="-1908"/>
              </w:tabs>
              <w:ind w:left="492"/>
              <w:jc w:val="both"/>
              <w:rPr>
                <w:rFonts w:ascii="Arial" w:hAnsi="Arial" w:cs="Arial"/>
                <w:sz w:val="18"/>
                <w:szCs w:val="20"/>
              </w:rPr>
            </w:pPr>
            <w:r w:rsidRPr="00A5606A">
              <w:rPr>
                <w:rFonts w:ascii="Arial" w:hAnsi="Arial" w:cs="Arial"/>
                <w:sz w:val="18"/>
                <w:szCs w:val="20"/>
              </w:rPr>
              <w:t>Kurum Payı</w:t>
            </w:r>
          </w:p>
        </w:tc>
        <w:tc>
          <w:tcPr>
            <w:tcW w:w="866" w:type="pct"/>
            <w:shd w:val="clear" w:color="auto" w:fill="auto"/>
          </w:tcPr>
          <w:p w14:paraId="3ED196B5" w14:textId="77777777" w:rsidR="00D759C3" w:rsidRPr="00A5606A" w:rsidRDefault="00D759C3" w:rsidP="007B22FF">
            <w:pPr>
              <w:ind w:right="119"/>
              <w:jc w:val="right"/>
              <w:rPr>
                <w:rFonts w:ascii="Arial" w:hAnsi="Arial" w:cs="Arial"/>
                <w:sz w:val="18"/>
                <w:szCs w:val="20"/>
              </w:rPr>
            </w:pPr>
            <w:r w:rsidRPr="00A5606A">
              <w:rPr>
                <w:rFonts w:ascii="Arial" w:hAnsi="Arial" w:cs="Arial"/>
                <w:sz w:val="18"/>
                <w:szCs w:val="20"/>
              </w:rPr>
              <w:t>53.064</w:t>
            </w:r>
          </w:p>
        </w:tc>
      </w:tr>
      <w:tr w:rsidR="00D759C3" w:rsidRPr="00A5606A" w14:paraId="09E4CD8E" w14:textId="77777777" w:rsidTr="006E1DAE">
        <w:trPr>
          <w:trHeight w:val="113"/>
        </w:trPr>
        <w:tc>
          <w:tcPr>
            <w:tcW w:w="4134" w:type="pct"/>
            <w:tcBorders>
              <w:bottom w:val="single" w:sz="4" w:space="0" w:color="auto"/>
            </w:tcBorders>
            <w:shd w:val="clear" w:color="auto" w:fill="auto"/>
            <w:vAlign w:val="center"/>
          </w:tcPr>
          <w:p w14:paraId="5E341610" w14:textId="77777777" w:rsidR="00D759C3" w:rsidRPr="00A5606A" w:rsidRDefault="00D759C3" w:rsidP="007B22FF">
            <w:pPr>
              <w:tabs>
                <w:tab w:val="left" w:pos="-1908"/>
              </w:tabs>
              <w:ind w:left="492"/>
              <w:jc w:val="both"/>
              <w:rPr>
                <w:rFonts w:ascii="Arial" w:hAnsi="Arial" w:cs="Arial"/>
                <w:sz w:val="18"/>
                <w:szCs w:val="20"/>
              </w:rPr>
            </w:pPr>
            <w:r w:rsidRPr="00A5606A">
              <w:rPr>
                <w:rFonts w:ascii="Arial" w:hAnsi="Arial" w:cs="Arial"/>
                <w:sz w:val="18"/>
                <w:szCs w:val="20"/>
              </w:rPr>
              <w:t>Diğer</w:t>
            </w:r>
          </w:p>
        </w:tc>
        <w:tc>
          <w:tcPr>
            <w:tcW w:w="866" w:type="pct"/>
            <w:tcBorders>
              <w:bottom w:val="single" w:sz="4" w:space="0" w:color="auto"/>
            </w:tcBorders>
            <w:shd w:val="clear" w:color="auto" w:fill="auto"/>
            <w:vAlign w:val="bottom"/>
          </w:tcPr>
          <w:p w14:paraId="0F3F491E" w14:textId="77777777" w:rsidR="00D759C3" w:rsidRPr="00A5606A" w:rsidRDefault="00D759C3" w:rsidP="007B22FF">
            <w:pPr>
              <w:ind w:right="119"/>
              <w:jc w:val="right"/>
              <w:rPr>
                <w:rFonts w:ascii="Arial" w:hAnsi="Arial" w:cs="Arial"/>
                <w:sz w:val="18"/>
                <w:szCs w:val="20"/>
              </w:rPr>
            </w:pPr>
            <w:r w:rsidRPr="00A5606A">
              <w:rPr>
                <w:rFonts w:ascii="Arial" w:hAnsi="Arial" w:cs="Arial"/>
                <w:sz w:val="18"/>
                <w:szCs w:val="20"/>
              </w:rPr>
              <w:t>-</w:t>
            </w:r>
          </w:p>
        </w:tc>
      </w:tr>
      <w:tr w:rsidR="00D759C3" w:rsidRPr="00A5606A" w14:paraId="2B448C7F" w14:textId="77777777" w:rsidTr="006E1DAE">
        <w:trPr>
          <w:trHeight w:val="113"/>
        </w:trPr>
        <w:tc>
          <w:tcPr>
            <w:tcW w:w="4134" w:type="pct"/>
            <w:tcBorders>
              <w:top w:val="single" w:sz="4" w:space="0" w:color="auto"/>
            </w:tcBorders>
            <w:shd w:val="clear" w:color="auto" w:fill="auto"/>
            <w:vAlign w:val="center"/>
          </w:tcPr>
          <w:p w14:paraId="29AE8945" w14:textId="77777777" w:rsidR="00D759C3" w:rsidRPr="00A5606A" w:rsidRDefault="00D759C3" w:rsidP="007B22FF">
            <w:pPr>
              <w:tabs>
                <w:tab w:val="left" w:pos="-1908"/>
              </w:tabs>
              <w:ind w:left="238"/>
              <w:rPr>
                <w:rFonts w:ascii="Arial" w:hAnsi="Arial" w:cs="Arial"/>
                <w:b/>
                <w:sz w:val="18"/>
                <w:szCs w:val="20"/>
              </w:rPr>
            </w:pPr>
            <w:r w:rsidRPr="00A5606A">
              <w:rPr>
                <w:rFonts w:ascii="Arial" w:hAnsi="Arial" w:cs="Arial"/>
                <w:b/>
                <w:sz w:val="18"/>
                <w:szCs w:val="20"/>
              </w:rPr>
              <w:t>I. Grup Kredi ve Alacaklardan Ödeme Süresi Uzatılanlar için İlave Olarak Ayrılanlar</w:t>
            </w:r>
          </w:p>
        </w:tc>
        <w:tc>
          <w:tcPr>
            <w:tcW w:w="866" w:type="pct"/>
            <w:tcBorders>
              <w:top w:val="single" w:sz="4" w:space="0" w:color="auto"/>
            </w:tcBorders>
            <w:shd w:val="clear" w:color="auto" w:fill="auto"/>
            <w:vAlign w:val="bottom"/>
          </w:tcPr>
          <w:p w14:paraId="27D4D6E3" w14:textId="77777777" w:rsidR="00D759C3" w:rsidRPr="00A5606A" w:rsidRDefault="00D759C3" w:rsidP="007B22FF">
            <w:pPr>
              <w:ind w:right="119"/>
              <w:jc w:val="right"/>
              <w:rPr>
                <w:rFonts w:ascii="Arial" w:hAnsi="Arial" w:cs="Arial"/>
                <w:b/>
                <w:bCs/>
                <w:sz w:val="18"/>
                <w:szCs w:val="18"/>
              </w:rPr>
            </w:pPr>
            <w:r w:rsidRPr="00A5606A">
              <w:rPr>
                <w:rFonts w:ascii="Arial" w:hAnsi="Arial" w:cs="Arial"/>
                <w:b/>
                <w:bCs/>
                <w:sz w:val="18"/>
                <w:szCs w:val="18"/>
              </w:rPr>
              <w:t>8.069</w:t>
            </w:r>
          </w:p>
        </w:tc>
      </w:tr>
      <w:tr w:rsidR="00D759C3" w:rsidRPr="00A5606A" w14:paraId="0D051E7E" w14:textId="77777777" w:rsidTr="006E1DAE">
        <w:trPr>
          <w:trHeight w:val="113"/>
        </w:trPr>
        <w:tc>
          <w:tcPr>
            <w:tcW w:w="4134" w:type="pct"/>
            <w:shd w:val="clear" w:color="auto" w:fill="auto"/>
            <w:vAlign w:val="center"/>
          </w:tcPr>
          <w:p w14:paraId="7FCEA94B" w14:textId="77777777" w:rsidR="00D759C3" w:rsidRPr="00A5606A" w:rsidRDefault="00D759C3" w:rsidP="007B22FF">
            <w:pPr>
              <w:tabs>
                <w:tab w:val="left" w:pos="-1908"/>
              </w:tabs>
              <w:ind w:left="492"/>
              <w:jc w:val="both"/>
              <w:rPr>
                <w:rFonts w:ascii="Arial" w:hAnsi="Arial" w:cs="Arial"/>
                <w:sz w:val="18"/>
                <w:szCs w:val="20"/>
              </w:rPr>
            </w:pPr>
            <w:r w:rsidRPr="00A5606A">
              <w:rPr>
                <w:rFonts w:ascii="Arial" w:hAnsi="Arial" w:cs="Arial"/>
                <w:sz w:val="18"/>
                <w:szCs w:val="20"/>
              </w:rPr>
              <w:t>Katılma Hesapları Payı</w:t>
            </w:r>
          </w:p>
        </w:tc>
        <w:tc>
          <w:tcPr>
            <w:tcW w:w="866" w:type="pct"/>
            <w:shd w:val="clear" w:color="auto" w:fill="auto"/>
            <w:vAlign w:val="bottom"/>
          </w:tcPr>
          <w:p w14:paraId="36419530" w14:textId="77777777" w:rsidR="00D759C3" w:rsidRPr="00A5606A" w:rsidRDefault="00D759C3" w:rsidP="007B22FF">
            <w:pPr>
              <w:ind w:right="119"/>
              <w:jc w:val="right"/>
              <w:rPr>
                <w:rFonts w:ascii="Arial" w:hAnsi="Arial" w:cs="Arial"/>
                <w:sz w:val="18"/>
                <w:szCs w:val="18"/>
              </w:rPr>
            </w:pPr>
            <w:r w:rsidRPr="00A5606A">
              <w:rPr>
                <w:rFonts w:ascii="Arial" w:hAnsi="Arial" w:cs="Arial"/>
                <w:sz w:val="18"/>
                <w:szCs w:val="18"/>
              </w:rPr>
              <w:t>3.327</w:t>
            </w:r>
          </w:p>
        </w:tc>
      </w:tr>
      <w:tr w:rsidR="00D759C3" w:rsidRPr="00A5606A" w14:paraId="1589EBAE" w14:textId="77777777" w:rsidTr="006E1DAE">
        <w:trPr>
          <w:trHeight w:val="113"/>
        </w:trPr>
        <w:tc>
          <w:tcPr>
            <w:tcW w:w="4134" w:type="pct"/>
            <w:shd w:val="clear" w:color="auto" w:fill="auto"/>
            <w:vAlign w:val="center"/>
          </w:tcPr>
          <w:p w14:paraId="186F8943" w14:textId="77777777" w:rsidR="00D759C3" w:rsidRPr="00A5606A" w:rsidRDefault="00D759C3" w:rsidP="007B22FF">
            <w:pPr>
              <w:tabs>
                <w:tab w:val="left" w:pos="-1908"/>
              </w:tabs>
              <w:ind w:left="492"/>
              <w:jc w:val="both"/>
              <w:rPr>
                <w:rFonts w:ascii="Arial" w:hAnsi="Arial" w:cs="Arial"/>
                <w:sz w:val="18"/>
                <w:szCs w:val="20"/>
              </w:rPr>
            </w:pPr>
            <w:r w:rsidRPr="00A5606A">
              <w:rPr>
                <w:rFonts w:ascii="Arial" w:hAnsi="Arial" w:cs="Arial"/>
                <w:sz w:val="18"/>
                <w:szCs w:val="20"/>
              </w:rPr>
              <w:t>Kurum Payı</w:t>
            </w:r>
          </w:p>
        </w:tc>
        <w:tc>
          <w:tcPr>
            <w:tcW w:w="866" w:type="pct"/>
            <w:shd w:val="clear" w:color="auto" w:fill="auto"/>
            <w:vAlign w:val="bottom"/>
          </w:tcPr>
          <w:p w14:paraId="09F19FBE" w14:textId="77777777" w:rsidR="00D759C3" w:rsidRPr="00A5606A" w:rsidRDefault="00D759C3" w:rsidP="007B22FF">
            <w:pPr>
              <w:ind w:right="119"/>
              <w:jc w:val="right"/>
              <w:rPr>
                <w:rFonts w:ascii="Arial" w:hAnsi="Arial" w:cs="Arial"/>
                <w:sz w:val="18"/>
                <w:szCs w:val="18"/>
              </w:rPr>
            </w:pPr>
            <w:r w:rsidRPr="00A5606A">
              <w:rPr>
                <w:rFonts w:ascii="Arial" w:hAnsi="Arial" w:cs="Arial"/>
                <w:sz w:val="18"/>
                <w:szCs w:val="18"/>
              </w:rPr>
              <w:t>4.742</w:t>
            </w:r>
          </w:p>
        </w:tc>
      </w:tr>
      <w:tr w:rsidR="00D759C3" w:rsidRPr="00A5606A" w14:paraId="4346EEC2" w14:textId="77777777" w:rsidTr="006E1DAE">
        <w:trPr>
          <w:trHeight w:val="113"/>
        </w:trPr>
        <w:tc>
          <w:tcPr>
            <w:tcW w:w="4134" w:type="pct"/>
            <w:tcBorders>
              <w:bottom w:val="single" w:sz="4" w:space="0" w:color="auto"/>
            </w:tcBorders>
            <w:shd w:val="clear" w:color="auto" w:fill="auto"/>
            <w:vAlign w:val="center"/>
          </w:tcPr>
          <w:p w14:paraId="672339C4" w14:textId="77777777" w:rsidR="00D759C3" w:rsidRPr="00A5606A" w:rsidRDefault="00D759C3" w:rsidP="007B22FF">
            <w:pPr>
              <w:tabs>
                <w:tab w:val="left" w:pos="-1908"/>
              </w:tabs>
              <w:ind w:left="492"/>
              <w:jc w:val="both"/>
              <w:rPr>
                <w:rFonts w:ascii="Arial" w:hAnsi="Arial" w:cs="Arial"/>
                <w:sz w:val="18"/>
                <w:szCs w:val="20"/>
              </w:rPr>
            </w:pPr>
            <w:r w:rsidRPr="00A5606A">
              <w:rPr>
                <w:rFonts w:ascii="Arial" w:hAnsi="Arial" w:cs="Arial"/>
                <w:sz w:val="18"/>
                <w:szCs w:val="20"/>
              </w:rPr>
              <w:t>Diğer</w:t>
            </w:r>
          </w:p>
        </w:tc>
        <w:tc>
          <w:tcPr>
            <w:tcW w:w="866" w:type="pct"/>
            <w:tcBorders>
              <w:bottom w:val="single" w:sz="4" w:space="0" w:color="auto"/>
            </w:tcBorders>
            <w:shd w:val="clear" w:color="auto" w:fill="auto"/>
            <w:vAlign w:val="bottom"/>
          </w:tcPr>
          <w:p w14:paraId="4D6BFFF3" w14:textId="77777777" w:rsidR="00D759C3" w:rsidRPr="00A5606A" w:rsidRDefault="00D759C3" w:rsidP="007B22FF">
            <w:pPr>
              <w:ind w:right="119"/>
              <w:jc w:val="right"/>
              <w:rPr>
                <w:rFonts w:ascii="Arial" w:hAnsi="Arial" w:cs="Arial"/>
                <w:sz w:val="18"/>
                <w:szCs w:val="20"/>
              </w:rPr>
            </w:pPr>
            <w:r w:rsidRPr="00A5606A">
              <w:rPr>
                <w:rFonts w:ascii="Arial" w:hAnsi="Arial" w:cs="Arial"/>
                <w:sz w:val="18"/>
                <w:szCs w:val="20"/>
              </w:rPr>
              <w:t>-</w:t>
            </w:r>
          </w:p>
        </w:tc>
      </w:tr>
      <w:tr w:rsidR="00D759C3" w:rsidRPr="00A5606A" w14:paraId="414123DE" w14:textId="77777777" w:rsidTr="006E1DAE">
        <w:trPr>
          <w:trHeight w:val="113"/>
        </w:trPr>
        <w:tc>
          <w:tcPr>
            <w:tcW w:w="4134" w:type="pct"/>
            <w:tcBorders>
              <w:top w:val="single" w:sz="4" w:space="0" w:color="auto"/>
            </w:tcBorders>
            <w:shd w:val="clear" w:color="auto" w:fill="auto"/>
            <w:vAlign w:val="center"/>
          </w:tcPr>
          <w:p w14:paraId="13426E62" w14:textId="77777777" w:rsidR="00D759C3" w:rsidRPr="00A5606A" w:rsidRDefault="00D759C3" w:rsidP="007B22FF">
            <w:pPr>
              <w:tabs>
                <w:tab w:val="left" w:pos="-1908"/>
              </w:tabs>
              <w:ind w:left="252"/>
              <w:jc w:val="both"/>
              <w:rPr>
                <w:rFonts w:ascii="Arial" w:hAnsi="Arial" w:cs="Arial"/>
                <w:b/>
                <w:sz w:val="18"/>
                <w:szCs w:val="20"/>
              </w:rPr>
            </w:pPr>
            <w:r w:rsidRPr="00A5606A">
              <w:rPr>
                <w:rFonts w:ascii="Arial" w:hAnsi="Arial" w:cs="Arial"/>
                <w:b/>
                <w:sz w:val="18"/>
                <w:szCs w:val="20"/>
              </w:rPr>
              <w:t>II. Grup Kredi ve Alacaklar İçin Ayrılanlar (Toplam)</w:t>
            </w:r>
          </w:p>
        </w:tc>
        <w:tc>
          <w:tcPr>
            <w:tcW w:w="866" w:type="pct"/>
            <w:tcBorders>
              <w:top w:val="single" w:sz="4" w:space="0" w:color="auto"/>
            </w:tcBorders>
            <w:shd w:val="clear" w:color="auto" w:fill="auto"/>
            <w:vAlign w:val="bottom"/>
          </w:tcPr>
          <w:p w14:paraId="76915A46" w14:textId="77777777" w:rsidR="00D759C3" w:rsidRPr="00A5606A" w:rsidRDefault="00D759C3" w:rsidP="007B22FF">
            <w:pPr>
              <w:ind w:right="119"/>
              <w:jc w:val="right"/>
              <w:rPr>
                <w:rFonts w:ascii="Arial" w:hAnsi="Arial" w:cs="Arial"/>
                <w:b/>
                <w:bCs/>
                <w:sz w:val="18"/>
                <w:szCs w:val="18"/>
              </w:rPr>
            </w:pPr>
            <w:r w:rsidRPr="00A5606A">
              <w:rPr>
                <w:rFonts w:ascii="Arial" w:hAnsi="Arial" w:cs="Arial"/>
                <w:b/>
                <w:bCs/>
                <w:sz w:val="18"/>
                <w:szCs w:val="18"/>
              </w:rPr>
              <w:t>14.242</w:t>
            </w:r>
          </w:p>
        </w:tc>
      </w:tr>
      <w:tr w:rsidR="00D759C3" w:rsidRPr="00A5606A" w14:paraId="3AEF5DDD" w14:textId="77777777" w:rsidTr="006E1DAE">
        <w:trPr>
          <w:trHeight w:val="113"/>
        </w:trPr>
        <w:tc>
          <w:tcPr>
            <w:tcW w:w="4134" w:type="pct"/>
            <w:shd w:val="clear" w:color="auto" w:fill="auto"/>
            <w:vAlign w:val="center"/>
          </w:tcPr>
          <w:p w14:paraId="7B09DFF9" w14:textId="77777777" w:rsidR="00D759C3" w:rsidRPr="00A5606A" w:rsidRDefault="00D759C3" w:rsidP="007B22FF">
            <w:pPr>
              <w:tabs>
                <w:tab w:val="left" w:pos="-1908"/>
              </w:tabs>
              <w:ind w:left="492"/>
              <w:jc w:val="both"/>
              <w:rPr>
                <w:rFonts w:ascii="Arial" w:hAnsi="Arial" w:cs="Arial"/>
                <w:sz w:val="18"/>
                <w:szCs w:val="20"/>
              </w:rPr>
            </w:pPr>
            <w:r w:rsidRPr="00A5606A">
              <w:rPr>
                <w:rFonts w:ascii="Arial" w:hAnsi="Arial" w:cs="Arial"/>
                <w:sz w:val="18"/>
                <w:szCs w:val="20"/>
              </w:rPr>
              <w:t>Katılma Hesapları Payı</w:t>
            </w:r>
          </w:p>
        </w:tc>
        <w:tc>
          <w:tcPr>
            <w:tcW w:w="866" w:type="pct"/>
            <w:shd w:val="clear" w:color="auto" w:fill="auto"/>
            <w:vAlign w:val="bottom"/>
          </w:tcPr>
          <w:p w14:paraId="44E25BFA" w14:textId="77777777" w:rsidR="00D759C3" w:rsidRPr="00A5606A" w:rsidRDefault="00D759C3" w:rsidP="007B22FF">
            <w:pPr>
              <w:ind w:right="119"/>
              <w:jc w:val="right"/>
              <w:rPr>
                <w:rFonts w:ascii="Arial" w:hAnsi="Arial" w:cs="Arial"/>
                <w:sz w:val="18"/>
                <w:szCs w:val="18"/>
              </w:rPr>
            </w:pPr>
            <w:r w:rsidRPr="00A5606A">
              <w:rPr>
                <w:rFonts w:ascii="Arial" w:hAnsi="Arial" w:cs="Arial"/>
                <w:sz w:val="18"/>
                <w:szCs w:val="18"/>
              </w:rPr>
              <w:t>7.184</w:t>
            </w:r>
          </w:p>
        </w:tc>
      </w:tr>
      <w:tr w:rsidR="00D759C3" w:rsidRPr="00A5606A" w14:paraId="74B99D08" w14:textId="77777777" w:rsidTr="006E1DAE">
        <w:trPr>
          <w:trHeight w:val="113"/>
        </w:trPr>
        <w:tc>
          <w:tcPr>
            <w:tcW w:w="4134" w:type="pct"/>
            <w:shd w:val="clear" w:color="auto" w:fill="auto"/>
            <w:vAlign w:val="center"/>
          </w:tcPr>
          <w:p w14:paraId="0BF0AB2C" w14:textId="77777777" w:rsidR="00D759C3" w:rsidRPr="00A5606A" w:rsidRDefault="00D759C3" w:rsidP="007B22FF">
            <w:pPr>
              <w:tabs>
                <w:tab w:val="left" w:pos="-1908"/>
              </w:tabs>
              <w:ind w:left="492"/>
              <w:jc w:val="both"/>
              <w:rPr>
                <w:rFonts w:ascii="Arial" w:hAnsi="Arial" w:cs="Arial"/>
                <w:sz w:val="18"/>
                <w:szCs w:val="20"/>
              </w:rPr>
            </w:pPr>
            <w:r w:rsidRPr="00A5606A">
              <w:rPr>
                <w:rFonts w:ascii="Arial" w:hAnsi="Arial" w:cs="Arial"/>
                <w:sz w:val="18"/>
                <w:szCs w:val="20"/>
              </w:rPr>
              <w:t>Kurum Payı</w:t>
            </w:r>
          </w:p>
        </w:tc>
        <w:tc>
          <w:tcPr>
            <w:tcW w:w="866" w:type="pct"/>
            <w:shd w:val="clear" w:color="auto" w:fill="auto"/>
            <w:vAlign w:val="bottom"/>
          </w:tcPr>
          <w:p w14:paraId="2AE38031" w14:textId="77777777" w:rsidR="00D759C3" w:rsidRPr="00A5606A" w:rsidRDefault="00D759C3" w:rsidP="007B22FF">
            <w:pPr>
              <w:ind w:right="119"/>
              <w:jc w:val="right"/>
              <w:rPr>
                <w:rFonts w:ascii="Arial" w:hAnsi="Arial" w:cs="Arial"/>
                <w:sz w:val="18"/>
                <w:szCs w:val="18"/>
              </w:rPr>
            </w:pPr>
            <w:r w:rsidRPr="00A5606A">
              <w:rPr>
                <w:rFonts w:ascii="Arial" w:hAnsi="Arial" w:cs="Arial"/>
                <w:sz w:val="18"/>
                <w:szCs w:val="18"/>
              </w:rPr>
              <w:t>7.058</w:t>
            </w:r>
          </w:p>
        </w:tc>
      </w:tr>
      <w:tr w:rsidR="00D759C3" w:rsidRPr="00A5606A" w14:paraId="3FCA8BEA" w14:textId="77777777" w:rsidTr="006E1DAE">
        <w:trPr>
          <w:trHeight w:val="113"/>
        </w:trPr>
        <w:tc>
          <w:tcPr>
            <w:tcW w:w="4134" w:type="pct"/>
            <w:tcBorders>
              <w:bottom w:val="single" w:sz="4" w:space="0" w:color="auto"/>
            </w:tcBorders>
            <w:shd w:val="clear" w:color="auto" w:fill="auto"/>
            <w:vAlign w:val="center"/>
          </w:tcPr>
          <w:p w14:paraId="0FCA35D1" w14:textId="77777777" w:rsidR="00D759C3" w:rsidRPr="00A5606A" w:rsidRDefault="00D759C3" w:rsidP="007B22FF">
            <w:pPr>
              <w:tabs>
                <w:tab w:val="left" w:pos="-1908"/>
              </w:tabs>
              <w:ind w:left="492"/>
              <w:jc w:val="both"/>
              <w:rPr>
                <w:rFonts w:ascii="Arial" w:hAnsi="Arial" w:cs="Arial"/>
                <w:sz w:val="18"/>
                <w:szCs w:val="20"/>
              </w:rPr>
            </w:pPr>
            <w:r w:rsidRPr="00A5606A">
              <w:rPr>
                <w:rFonts w:ascii="Arial" w:hAnsi="Arial" w:cs="Arial"/>
                <w:sz w:val="18"/>
                <w:szCs w:val="20"/>
              </w:rPr>
              <w:t>Diğer</w:t>
            </w:r>
          </w:p>
        </w:tc>
        <w:tc>
          <w:tcPr>
            <w:tcW w:w="866" w:type="pct"/>
            <w:tcBorders>
              <w:bottom w:val="single" w:sz="4" w:space="0" w:color="auto"/>
            </w:tcBorders>
            <w:shd w:val="clear" w:color="auto" w:fill="auto"/>
            <w:vAlign w:val="bottom"/>
          </w:tcPr>
          <w:p w14:paraId="5B7F5AC8" w14:textId="77777777" w:rsidR="00D759C3" w:rsidRPr="00A5606A" w:rsidRDefault="00D759C3" w:rsidP="007B22FF">
            <w:pPr>
              <w:ind w:right="119"/>
              <w:jc w:val="right"/>
              <w:rPr>
                <w:rFonts w:ascii="Arial" w:hAnsi="Arial" w:cs="Arial"/>
                <w:sz w:val="18"/>
                <w:szCs w:val="20"/>
              </w:rPr>
            </w:pPr>
            <w:r w:rsidRPr="00A5606A">
              <w:rPr>
                <w:rFonts w:ascii="Arial" w:hAnsi="Arial" w:cs="Arial"/>
                <w:sz w:val="18"/>
                <w:szCs w:val="20"/>
              </w:rPr>
              <w:t>-</w:t>
            </w:r>
          </w:p>
        </w:tc>
      </w:tr>
      <w:tr w:rsidR="00D759C3" w:rsidRPr="00A5606A" w14:paraId="3BD50E28" w14:textId="77777777" w:rsidTr="006E1DAE">
        <w:trPr>
          <w:trHeight w:val="113"/>
        </w:trPr>
        <w:tc>
          <w:tcPr>
            <w:tcW w:w="4134" w:type="pct"/>
            <w:tcBorders>
              <w:top w:val="single" w:sz="4" w:space="0" w:color="auto"/>
            </w:tcBorders>
            <w:shd w:val="clear" w:color="auto" w:fill="auto"/>
            <w:vAlign w:val="center"/>
          </w:tcPr>
          <w:p w14:paraId="58666101" w14:textId="77777777" w:rsidR="00D759C3" w:rsidRPr="00A5606A" w:rsidRDefault="00D759C3" w:rsidP="007B22FF">
            <w:pPr>
              <w:tabs>
                <w:tab w:val="left" w:pos="-1908"/>
              </w:tabs>
              <w:ind w:left="266"/>
              <w:rPr>
                <w:rFonts w:ascii="Arial" w:hAnsi="Arial" w:cs="Arial"/>
                <w:sz w:val="18"/>
                <w:szCs w:val="20"/>
              </w:rPr>
            </w:pPr>
            <w:r w:rsidRPr="00A5606A">
              <w:rPr>
                <w:rFonts w:ascii="Arial" w:hAnsi="Arial" w:cs="Arial"/>
                <w:b/>
                <w:sz w:val="18"/>
                <w:szCs w:val="20"/>
              </w:rPr>
              <w:t>II. Grup Kredi ve Alacaklardan Ödeme Süresi Uzatılanlar için İlave Olarak Ayrılanlar</w:t>
            </w:r>
          </w:p>
        </w:tc>
        <w:tc>
          <w:tcPr>
            <w:tcW w:w="866" w:type="pct"/>
            <w:tcBorders>
              <w:top w:val="single" w:sz="4" w:space="0" w:color="auto"/>
            </w:tcBorders>
            <w:shd w:val="clear" w:color="auto" w:fill="auto"/>
            <w:vAlign w:val="bottom"/>
          </w:tcPr>
          <w:p w14:paraId="6AA44AC3" w14:textId="77777777" w:rsidR="00D759C3" w:rsidRPr="00A5606A" w:rsidRDefault="00D759C3" w:rsidP="007B22FF">
            <w:pPr>
              <w:ind w:right="119"/>
              <w:jc w:val="right"/>
              <w:rPr>
                <w:rFonts w:ascii="Arial" w:hAnsi="Arial" w:cs="Arial"/>
                <w:b/>
                <w:bCs/>
                <w:sz w:val="18"/>
                <w:szCs w:val="18"/>
              </w:rPr>
            </w:pPr>
            <w:r w:rsidRPr="00A5606A">
              <w:rPr>
                <w:rFonts w:ascii="Arial" w:hAnsi="Arial" w:cs="Arial"/>
                <w:b/>
                <w:bCs/>
                <w:sz w:val="18"/>
                <w:szCs w:val="18"/>
              </w:rPr>
              <w:t>5.223</w:t>
            </w:r>
          </w:p>
        </w:tc>
      </w:tr>
      <w:tr w:rsidR="00D759C3" w:rsidRPr="00A5606A" w14:paraId="15427804" w14:textId="77777777" w:rsidTr="006E1DAE">
        <w:trPr>
          <w:trHeight w:val="113"/>
        </w:trPr>
        <w:tc>
          <w:tcPr>
            <w:tcW w:w="4134" w:type="pct"/>
            <w:shd w:val="clear" w:color="auto" w:fill="auto"/>
            <w:vAlign w:val="center"/>
          </w:tcPr>
          <w:p w14:paraId="778CDCE9" w14:textId="77777777" w:rsidR="00D759C3" w:rsidRPr="00A5606A" w:rsidRDefault="00D759C3" w:rsidP="007B22FF">
            <w:pPr>
              <w:tabs>
                <w:tab w:val="left" w:pos="-1908"/>
              </w:tabs>
              <w:ind w:left="492"/>
              <w:jc w:val="both"/>
              <w:rPr>
                <w:rFonts w:ascii="Arial" w:hAnsi="Arial" w:cs="Arial"/>
                <w:sz w:val="18"/>
                <w:szCs w:val="20"/>
              </w:rPr>
            </w:pPr>
            <w:r w:rsidRPr="00A5606A">
              <w:rPr>
                <w:rFonts w:ascii="Arial" w:hAnsi="Arial" w:cs="Arial"/>
                <w:sz w:val="18"/>
                <w:szCs w:val="20"/>
              </w:rPr>
              <w:t>Katılma Hesapları Payı</w:t>
            </w:r>
          </w:p>
        </w:tc>
        <w:tc>
          <w:tcPr>
            <w:tcW w:w="866" w:type="pct"/>
            <w:shd w:val="clear" w:color="auto" w:fill="auto"/>
            <w:vAlign w:val="bottom"/>
          </w:tcPr>
          <w:p w14:paraId="7203C250" w14:textId="77777777" w:rsidR="00D759C3" w:rsidRPr="00A5606A" w:rsidRDefault="00D759C3" w:rsidP="007B22FF">
            <w:pPr>
              <w:ind w:right="119"/>
              <w:jc w:val="right"/>
              <w:rPr>
                <w:rFonts w:ascii="Arial" w:hAnsi="Arial" w:cs="Arial"/>
                <w:sz w:val="18"/>
                <w:szCs w:val="18"/>
              </w:rPr>
            </w:pPr>
            <w:r w:rsidRPr="00A5606A">
              <w:rPr>
                <w:rFonts w:ascii="Arial" w:hAnsi="Arial" w:cs="Arial"/>
                <w:sz w:val="18"/>
                <w:szCs w:val="18"/>
              </w:rPr>
              <w:t>2.409</w:t>
            </w:r>
          </w:p>
        </w:tc>
      </w:tr>
      <w:tr w:rsidR="00D759C3" w:rsidRPr="00A5606A" w14:paraId="39F43BD9" w14:textId="77777777" w:rsidTr="006E1DAE">
        <w:trPr>
          <w:trHeight w:val="113"/>
        </w:trPr>
        <w:tc>
          <w:tcPr>
            <w:tcW w:w="4134" w:type="pct"/>
            <w:shd w:val="clear" w:color="auto" w:fill="auto"/>
            <w:vAlign w:val="center"/>
          </w:tcPr>
          <w:p w14:paraId="3202FC28" w14:textId="77777777" w:rsidR="00D759C3" w:rsidRPr="00A5606A" w:rsidRDefault="00D759C3" w:rsidP="007B22FF">
            <w:pPr>
              <w:tabs>
                <w:tab w:val="left" w:pos="-1908"/>
              </w:tabs>
              <w:ind w:left="492"/>
              <w:jc w:val="both"/>
              <w:rPr>
                <w:rFonts w:ascii="Arial" w:hAnsi="Arial" w:cs="Arial"/>
                <w:sz w:val="18"/>
                <w:szCs w:val="20"/>
              </w:rPr>
            </w:pPr>
            <w:r w:rsidRPr="00A5606A">
              <w:rPr>
                <w:rFonts w:ascii="Arial" w:hAnsi="Arial" w:cs="Arial"/>
                <w:sz w:val="18"/>
                <w:szCs w:val="20"/>
              </w:rPr>
              <w:t>Kurum Payı</w:t>
            </w:r>
          </w:p>
        </w:tc>
        <w:tc>
          <w:tcPr>
            <w:tcW w:w="866" w:type="pct"/>
            <w:shd w:val="clear" w:color="auto" w:fill="auto"/>
            <w:vAlign w:val="bottom"/>
          </w:tcPr>
          <w:p w14:paraId="3790680B" w14:textId="77777777" w:rsidR="00D759C3" w:rsidRPr="00A5606A" w:rsidRDefault="00D759C3" w:rsidP="007B22FF">
            <w:pPr>
              <w:ind w:right="119"/>
              <w:jc w:val="right"/>
              <w:rPr>
                <w:rFonts w:ascii="Arial" w:hAnsi="Arial" w:cs="Arial"/>
                <w:sz w:val="18"/>
                <w:szCs w:val="18"/>
              </w:rPr>
            </w:pPr>
            <w:r w:rsidRPr="00A5606A">
              <w:rPr>
                <w:rFonts w:ascii="Arial" w:hAnsi="Arial" w:cs="Arial"/>
                <w:sz w:val="18"/>
                <w:szCs w:val="18"/>
              </w:rPr>
              <w:t>2.814</w:t>
            </w:r>
          </w:p>
        </w:tc>
      </w:tr>
      <w:tr w:rsidR="00D759C3" w:rsidRPr="00A5606A" w14:paraId="7DC1B255" w14:textId="77777777" w:rsidTr="006E1DAE">
        <w:trPr>
          <w:trHeight w:val="113"/>
        </w:trPr>
        <w:tc>
          <w:tcPr>
            <w:tcW w:w="4134" w:type="pct"/>
            <w:tcBorders>
              <w:bottom w:val="single" w:sz="4" w:space="0" w:color="auto"/>
            </w:tcBorders>
            <w:shd w:val="clear" w:color="auto" w:fill="auto"/>
            <w:vAlign w:val="center"/>
          </w:tcPr>
          <w:p w14:paraId="69A8C31B" w14:textId="77777777" w:rsidR="00D759C3" w:rsidRPr="00A5606A" w:rsidRDefault="00D759C3" w:rsidP="007B22FF">
            <w:pPr>
              <w:tabs>
                <w:tab w:val="left" w:pos="-1908"/>
              </w:tabs>
              <w:ind w:left="492"/>
              <w:jc w:val="both"/>
              <w:rPr>
                <w:rFonts w:ascii="Arial" w:hAnsi="Arial" w:cs="Arial"/>
                <w:sz w:val="18"/>
                <w:szCs w:val="20"/>
              </w:rPr>
            </w:pPr>
            <w:r w:rsidRPr="00A5606A">
              <w:rPr>
                <w:rFonts w:ascii="Arial" w:hAnsi="Arial" w:cs="Arial"/>
                <w:sz w:val="18"/>
                <w:szCs w:val="20"/>
              </w:rPr>
              <w:t>Diğer</w:t>
            </w:r>
          </w:p>
        </w:tc>
        <w:tc>
          <w:tcPr>
            <w:tcW w:w="866" w:type="pct"/>
            <w:tcBorders>
              <w:bottom w:val="single" w:sz="4" w:space="0" w:color="auto"/>
            </w:tcBorders>
            <w:shd w:val="clear" w:color="auto" w:fill="auto"/>
            <w:vAlign w:val="bottom"/>
          </w:tcPr>
          <w:p w14:paraId="0A51C365" w14:textId="77777777" w:rsidR="00D759C3" w:rsidRPr="00A5606A" w:rsidRDefault="00D759C3" w:rsidP="007B22FF">
            <w:pPr>
              <w:ind w:right="119"/>
              <w:jc w:val="right"/>
              <w:rPr>
                <w:rFonts w:ascii="Arial" w:hAnsi="Arial" w:cs="Arial"/>
                <w:sz w:val="18"/>
                <w:szCs w:val="20"/>
              </w:rPr>
            </w:pPr>
            <w:r w:rsidRPr="00A5606A">
              <w:rPr>
                <w:rFonts w:ascii="Arial" w:hAnsi="Arial" w:cs="Arial"/>
                <w:sz w:val="18"/>
                <w:szCs w:val="20"/>
              </w:rPr>
              <w:t>-</w:t>
            </w:r>
          </w:p>
        </w:tc>
      </w:tr>
      <w:tr w:rsidR="00D759C3" w:rsidRPr="00A5606A" w14:paraId="3C44B34D" w14:textId="77777777" w:rsidTr="006E1DAE">
        <w:trPr>
          <w:trHeight w:val="113"/>
        </w:trPr>
        <w:tc>
          <w:tcPr>
            <w:tcW w:w="4134" w:type="pct"/>
            <w:tcBorders>
              <w:top w:val="single" w:sz="4" w:space="0" w:color="auto"/>
            </w:tcBorders>
            <w:shd w:val="clear" w:color="auto" w:fill="auto"/>
            <w:vAlign w:val="center"/>
          </w:tcPr>
          <w:p w14:paraId="0AE3735F" w14:textId="77777777" w:rsidR="00D759C3" w:rsidRPr="00A5606A" w:rsidRDefault="00D759C3" w:rsidP="007B22FF">
            <w:pPr>
              <w:tabs>
                <w:tab w:val="left" w:pos="-1908"/>
              </w:tabs>
              <w:ind w:left="252"/>
              <w:jc w:val="both"/>
              <w:rPr>
                <w:rFonts w:ascii="Arial" w:hAnsi="Arial" w:cs="Arial"/>
                <w:b/>
                <w:sz w:val="18"/>
                <w:szCs w:val="20"/>
              </w:rPr>
            </w:pPr>
            <w:proofErr w:type="spellStart"/>
            <w:r w:rsidRPr="00A5606A">
              <w:rPr>
                <w:rFonts w:ascii="Arial" w:hAnsi="Arial" w:cs="Arial"/>
                <w:b/>
                <w:sz w:val="18"/>
                <w:szCs w:val="20"/>
              </w:rPr>
              <w:t>Gayrinakdi</w:t>
            </w:r>
            <w:proofErr w:type="spellEnd"/>
            <w:r w:rsidRPr="00A5606A">
              <w:rPr>
                <w:rFonts w:ascii="Arial" w:hAnsi="Arial" w:cs="Arial"/>
                <w:b/>
                <w:sz w:val="18"/>
                <w:szCs w:val="20"/>
              </w:rPr>
              <w:t xml:space="preserve"> Krediler İçin Ayrılanlar</w:t>
            </w:r>
          </w:p>
        </w:tc>
        <w:tc>
          <w:tcPr>
            <w:tcW w:w="866" w:type="pct"/>
            <w:tcBorders>
              <w:top w:val="single" w:sz="4" w:space="0" w:color="auto"/>
            </w:tcBorders>
            <w:shd w:val="clear" w:color="auto" w:fill="auto"/>
            <w:vAlign w:val="bottom"/>
          </w:tcPr>
          <w:p w14:paraId="52CDCD2A" w14:textId="77777777" w:rsidR="00D759C3" w:rsidRPr="00A5606A" w:rsidRDefault="00D759C3" w:rsidP="007B22FF">
            <w:pPr>
              <w:ind w:right="119"/>
              <w:jc w:val="right"/>
              <w:rPr>
                <w:rFonts w:ascii="Arial" w:hAnsi="Arial" w:cs="Arial"/>
                <w:b/>
                <w:sz w:val="18"/>
                <w:szCs w:val="20"/>
              </w:rPr>
            </w:pPr>
            <w:r w:rsidRPr="00A5606A">
              <w:rPr>
                <w:rFonts w:ascii="Arial" w:hAnsi="Arial" w:cs="Arial"/>
                <w:b/>
                <w:sz w:val="18"/>
                <w:szCs w:val="20"/>
              </w:rPr>
              <w:t>11.708</w:t>
            </w:r>
          </w:p>
        </w:tc>
      </w:tr>
      <w:tr w:rsidR="00D759C3" w:rsidRPr="00A5606A" w14:paraId="3EFF8379" w14:textId="77777777" w:rsidTr="006E1DAE">
        <w:trPr>
          <w:trHeight w:val="113"/>
        </w:trPr>
        <w:tc>
          <w:tcPr>
            <w:tcW w:w="4134" w:type="pct"/>
            <w:tcBorders>
              <w:bottom w:val="single" w:sz="4" w:space="0" w:color="auto"/>
            </w:tcBorders>
            <w:shd w:val="clear" w:color="auto" w:fill="auto"/>
            <w:vAlign w:val="center"/>
          </w:tcPr>
          <w:p w14:paraId="329F7228" w14:textId="77777777" w:rsidR="00D759C3" w:rsidRPr="00A5606A" w:rsidRDefault="00D759C3" w:rsidP="007B22FF">
            <w:pPr>
              <w:tabs>
                <w:tab w:val="left" w:pos="-1908"/>
              </w:tabs>
              <w:ind w:left="252"/>
              <w:jc w:val="both"/>
              <w:rPr>
                <w:rFonts w:ascii="Arial" w:hAnsi="Arial" w:cs="Arial"/>
                <w:b/>
                <w:sz w:val="18"/>
                <w:szCs w:val="20"/>
              </w:rPr>
            </w:pPr>
            <w:r w:rsidRPr="00A5606A">
              <w:rPr>
                <w:rFonts w:ascii="Arial" w:hAnsi="Arial" w:cs="Arial"/>
                <w:b/>
                <w:sz w:val="18"/>
                <w:szCs w:val="20"/>
              </w:rPr>
              <w:t>Diğer</w:t>
            </w:r>
          </w:p>
        </w:tc>
        <w:tc>
          <w:tcPr>
            <w:tcW w:w="866" w:type="pct"/>
            <w:tcBorders>
              <w:bottom w:val="single" w:sz="4" w:space="0" w:color="auto"/>
            </w:tcBorders>
            <w:shd w:val="clear" w:color="auto" w:fill="auto"/>
            <w:vAlign w:val="bottom"/>
          </w:tcPr>
          <w:p w14:paraId="29EB3290" w14:textId="77777777" w:rsidR="00D759C3" w:rsidRPr="00A5606A" w:rsidRDefault="00D759C3" w:rsidP="007B22FF">
            <w:pPr>
              <w:ind w:right="119"/>
              <w:jc w:val="right"/>
              <w:rPr>
                <w:rFonts w:ascii="Arial" w:hAnsi="Arial" w:cs="Arial"/>
                <w:sz w:val="18"/>
                <w:szCs w:val="20"/>
              </w:rPr>
            </w:pPr>
            <w:r w:rsidRPr="00A5606A">
              <w:rPr>
                <w:rFonts w:ascii="Arial" w:hAnsi="Arial" w:cs="Arial"/>
                <w:sz w:val="18"/>
                <w:szCs w:val="20"/>
              </w:rPr>
              <w:t>-</w:t>
            </w:r>
          </w:p>
        </w:tc>
      </w:tr>
    </w:tbl>
    <w:p w14:paraId="6406A4AC" w14:textId="77777777" w:rsidR="00D759C3" w:rsidRPr="00A5606A" w:rsidRDefault="00D759C3" w:rsidP="003F45C2">
      <w:pPr>
        <w:pStyle w:val="ListeParagraf"/>
        <w:numPr>
          <w:ilvl w:val="0"/>
          <w:numId w:val="30"/>
        </w:numPr>
        <w:tabs>
          <w:tab w:val="clear" w:pos="540"/>
          <w:tab w:val="left" w:pos="-1800"/>
        </w:tabs>
        <w:spacing w:before="120" w:after="120"/>
        <w:ind w:left="-14" w:hanging="504"/>
        <w:jc w:val="both"/>
        <w:rPr>
          <w:rFonts w:ascii="Arial" w:hAnsi="Arial" w:cs="Arial"/>
          <w:b/>
          <w:sz w:val="20"/>
          <w:szCs w:val="20"/>
        </w:rPr>
      </w:pPr>
      <w:r w:rsidRPr="00A5606A">
        <w:rPr>
          <w:rFonts w:ascii="Arial" w:hAnsi="Arial" w:cs="Arial"/>
          <w:b/>
          <w:sz w:val="20"/>
          <w:szCs w:val="20"/>
        </w:rPr>
        <w:t xml:space="preserve">Tazmin edilmemiş ve nakde dönüşmemiş </w:t>
      </w:r>
      <w:proofErr w:type="spellStart"/>
      <w:r w:rsidRPr="00A5606A">
        <w:rPr>
          <w:rFonts w:ascii="Arial" w:hAnsi="Arial" w:cs="Arial"/>
          <w:b/>
          <w:sz w:val="20"/>
          <w:szCs w:val="20"/>
        </w:rPr>
        <w:t>gayrinakdi</w:t>
      </w:r>
      <w:proofErr w:type="spellEnd"/>
      <w:r w:rsidRPr="00A5606A">
        <w:rPr>
          <w:rFonts w:ascii="Arial" w:hAnsi="Arial" w:cs="Arial"/>
          <w:b/>
          <w:sz w:val="20"/>
          <w:szCs w:val="20"/>
        </w:rPr>
        <w:t xml:space="preserve"> krediler özel karşılıklarına ilişkin bilgiler:</w:t>
      </w:r>
    </w:p>
    <w:p w14:paraId="6DE83479" w14:textId="747DC595" w:rsidR="00D759C3" w:rsidRPr="00A5606A" w:rsidRDefault="00A43785" w:rsidP="00A43785">
      <w:pPr>
        <w:ind w:left="-14" w:right="-279" w:firstLine="12"/>
        <w:jc w:val="both"/>
        <w:rPr>
          <w:rFonts w:ascii="Arial" w:hAnsi="Arial" w:cs="Arial"/>
          <w:sz w:val="18"/>
          <w:szCs w:val="18"/>
        </w:rPr>
      </w:pPr>
      <w:r>
        <w:rPr>
          <w:rFonts w:ascii="Arial" w:hAnsi="Arial" w:cs="Arial"/>
          <w:sz w:val="20"/>
          <w:szCs w:val="20"/>
        </w:rPr>
        <w:t xml:space="preserve">Ana Ortaklık </w:t>
      </w:r>
      <w:r w:rsidR="00D759C3" w:rsidRPr="00A5606A">
        <w:rPr>
          <w:rFonts w:ascii="Arial" w:hAnsi="Arial" w:cs="Arial"/>
          <w:sz w:val="20"/>
          <w:szCs w:val="20"/>
        </w:rPr>
        <w:t xml:space="preserve">Banka, 31 Aralık 2017 tarihi itibarıyla tazmin edilmemiş ve nakde dönüşmemiş </w:t>
      </w:r>
      <w:proofErr w:type="spellStart"/>
      <w:r w:rsidR="00D759C3" w:rsidRPr="00A5606A">
        <w:rPr>
          <w:rFonts w:ascii="Arial" w:hAnsi="Arial" w:cs="Arial"/>
          <w:sz w:val="20"/>
          <w:szCs w:val="20"/>
        </w:rPr>
        <w:t>gayrinakdi</w:t>
      </w:r>
      <w:proofErr w:type="spellEnd"/>
      <w:r w:rsidR="00D759C3" w:rsidRPr="00A5606A">
        <w:rPr>
          <w:rFonts w:ascii="Arial" w:hAnsi="Arial" w:cs="Arial"/>
          <w:sz w:val="20"/>
          <w:szCs w:val="20"/>
        </w:rPr>
        <w:t xml:space="preserve"> krediler için 29.905 TL tutarında özel karşılık ayırmıştır</w:t>
      </w:r>
      <w:r w:rsidR="00D759C3" w:rsidRPr="00A5606A">
        <w:rPr>
          <w:rFonts w:ascii="Arial" w:hAnsi="Arial" w:cs="Arial"/>
          <w:sz w:val="18"/>
          <w:szCs w:val="20"/>
        </w:rPr>
        <w:t>.</w:t>
      </w:r>
    </w:p>
    <w:p w14:paraId="0031E592" w14:textId="77777777" w:rsidR="00D759C3" w:rsidRPr="00A5606A" w:rsidRDefault="00D759C3" w:rsidP="003F45C2">
      <w:pPr>
        <w:pStyle w:val="ListeParagraf"/>
        <w:numPr>
          <w:ilvl w:val="0"/>
          <w:numId w:val="30"/>
        </w:numPr>
        <w:tabs>
          <w:tab w:val="clear" w:pos="540"/>
          <w:tab w:val="left" w:pos="-1800"/>
        </w:tabs>
        <w:spacing w:before="120" w:after="120"/>
        <w:ind w:left="-14" w:hanging="504"/>
        <w:jc w:val="both"/>
        <w:rPr>
          <w:rFonts w:ascii="Arial" w:hAnsi="Arial" w:cs="Arial"/>
          <w:b/>
          <w:sz w:val="20"/>
          <w:szCs w:val="20"/>
        </w:rPr>
      </w:pPr>
      <w:r w:rsidRPr="00A5606A">
        <w:rPr>
          <w:rFonts w:ascii="Arial" w:hAnsi="Arial" w:cs="Arial"/>
          <w:b/>
          <w:sz w:val="20"/>
          <w:szCs w:val="20"/>
        </w:rPr>
        <w:t>Devam eden dava karşılıklarına ilişkin bilgiler:</w:t>
      </w:r>
    </w:p>
    <w:tbl>
      <w:tblPr>
        <w:tblW w:w="5161" w:type="pct"/>
        <w:tblLook w:val="0000" w:firstRow="0" w:lastRow="0" w:firstColumn="0" w:lastColumn="0" w:noHBand="0" w:noVBand="0"/>
      </w:tblPr>
      <w:tblGrid>
        <w:gridCol w:w="6306"/>
        <w:gridCol w:w="1547"/>
        <w:gridCol w:w="1511"/>
      </w:tblGrid>
      <w:tr w:rsidR="00D759C3" w:rsidRPr="00A5606A" w14:paraId="5A1F0EE0" w14:textId="77777777" w:rsidTr="00037480">
        <w:trPr>
          <w:trHeight w:val="113"/>
        </w:trPr>
        <w:tc>
          <w:tcPr>
            <w:tcW w:w="3366" w:type="pct"/>
            <w:tcBorders>
              <w:top w:val="single" w:sz="4" w:space="0" w:color="auto"/>
              <w:bottom w:val="single" w:sz="4" w:space="0" w:color="auto"/>
            </w:tcBorders>
            <w:vAlign w:val="bottom"/>
          </w:tcPr>
          <w:p w14:paraId="1540BCD3" w14:textId="77777777" w:rsidR="00D759C3" w:rsidRPr="00A5606A" w:rsidRDefault="00D759C3" w:rsidP="007B22FF">
            <w:pPr>
              <w:ind w:left="-108"/>
              <w:jc w:val="both"/>
              <w:rPr>
                <w:rFonts w:ascii="Arial" w:hAnsi="Arial" w:cs="Arial"/>
                <w:b/>
                <w:sz w:val="20"/>
                <w:szCs w:val="20"/>
              </w:rPr>
            </w:pPr>
          </w:p>
        </w:tc>
        <w:tc>
          <w:tcPr>
            <w:tcW w:w="826" w:type="pct"/>
            <w:tcBorders>
              <w:top w:val="single" w:sz="4" w:space="0" w:color="auto"/>
              <w:bottom w:val="single" w:sz="4" w:space="0" w:color="auto"/>
            </w:tcBorders>
            <w:vAlign w:val="bottom"/>
          </w:tcPr>
          <w:p w14:paraId="6F98B9A0" w14:textId="77777777" w:rsidR="00D759C3" w:rsidRPr="00A5606A" w:rsidRDefault="00D759C3" w:rsidP="007B22FF">
            <w:pPr>
              <w:tabs>
                <w:tab w:val="left" w:pos="180"/>
              </w:tabs>
              <w:jc w:val="right"/>
              <w:rPr>
                <w:rFonts w:ascii="Arial" w:hAnsi="Arial" w:cs="Arial"/>
                <w:b/>
                <w:sz w:val="18"/>
                <w:szCs w:val="18"/>
              </w:rPr>
            </w:pPr>
            <w:r w:rsidRPr="00A5606A">
              <w:rPr>
                <w:rFonts w:ascii="Arial" w:hAnsi="Arial" w:cs="Arial"/>
                <w:b/>
                <w:sz w:val="18"/>
                <w:szCs w:val="18"/>
              </w:rPr>
              <w:t>Cari Dönem</w:t>
            </w:r>
          </w:p>
        </w:tc>
        <w:tc>
          <w:tcPr>
            <w:tcW w:w="807" w:type="pct"/>
            <w:tcBorders>
              <w:top w:val="single" w:sz="4" w:space="0" w:color="auto"/>
              <w:bottom w:val="single" w:sz="4" w:space="0" w:color="auto"/>
            </w:tcBorders>
            <w:shd w:val="clear" w:color="auto" w:fill="auto"/>
            <w:vAlign w:val="bottom"/>
          </w:tcPr>
          <w:p w14:paraId="51162890" w14:textId="77777777" w:rsidR="00D759C3" w:rsidRPr="00A5606A" w:rsidRDefault="00D759C3" w:rsidP="007B22FF">
            <w:pPr>
              <w:tabs>
                <w:tab w:val="left" w:pos="180"/>
              </w:tabs>
              <w:jc w:val="right"/>
              <w:rPr>
                <w:rFonts w:ascii="Arial" w:hAnsi="Arial" w:cs="Arial"/>
                <w:b/>
                <w:sz w:val="18"/>
                <w:szCs w:val="18"/>
              </w:rPr>
            </w:pPr>
            <w:r w:rsidRPr="00A5606A">
              <w:rPr>
                <w:rFonts w:ascii="Arial" w:hAnsi="Arial" w:cs="Arial"/>
                <w:b/>
                <w:sz w:val="18"/>
                <w:szCs w:val="18"/>
              </w:rPr>
              <w:t>Önceki Dönem</w:t>
            </w:r>
          </w:p>
        </w:tc>
      </w:tr>
      <w:tr w:rsidR="00D759C3" w:rsidRPr="00A5606A" w14:paraId="345D752E" w14:textId="77777777" w:rsidTr="00037480">
        <w:trPr>
          <w:trHeight w:val="113"/>
        </w:trPr>
        <w:tc>
          <w:tcPr>
            <w:tcW w:w="3366" w:type="pct"/>
            <w:tcBorders>
              <w:top w:val="single" w:sz="4" w:space="0" w:color="auto"/>
            </w:tcBorders>
            <w:vAlign w:val="bottom"/>
          </w:tcPr>
          <w:p w14:paraId="748A9D29" w14:textId="77777777" w:rsidR="00D759C3" w:rsidRPr="00A5606A" w:rsidRDefault="00D759C3" w:rsidP="007B22FF">
            <w:pPr>
              <w:ind w:left="-108"/>
              <w:jc w:val="both"/>
              <w:rPr>
                <w:rFonts w:ascii="Arial" w:hAnsi="Arial" w:cs="Arial"/>
                <w:b/>
                <w:sz w:val="20"/>
                <w:szCs w:val="20"/>
              </w:rPr>
            </w:pPr>
          </w:p>
        </w:tc>
        <w:tc>
          <w:tcPr>
            <w:tcW w:w="826" w:type="pct"/>
            <w:tcBorders>
              <w:top w:val="single" w:sz="4" w:space="0" w:color="auto"/>
            </w:tcBorders>
            <w:vAlign w:val="bottom"/>
          </w:tcPr>
          <w:p w14:paraId="04BC1C6B" w14:textId="77777777" w:rsidR="00D759C3" w:rsidRPr="00A5606A" w:rsidRDefault="00D759C3" w:rsidP="007B22FF">
            <w:pPr>
              <w:tabs>
                <w:tab w:val="left" w:pos="180"/>
              </w:tabs>
              <w:jc w:val="right"/>
              <w:rPr>
                <w:rFonts w:ascii="Arial" w:hAnsi="Arial" w:cs="Arial"/>
                <w:b/>
                <w:sz w:val="18"/>
                <w:szCs w:val="18"/>
              </w:rPr>
            </w:pPr>
          </w:p>
        </w:tc>
        <w:tc>
          <w:tcPr>
            <w:tcW w:w="807" w:type="pct"/>
            <w:tcBorders>
              <w:top w:val="single" w:sz="4" w:space="0" w:color="auto"/>
            </w:tcBorders>
            <w:shd w:val="clear" w:color="auto" w:fill="auto"/>
            <w:vAlign w:val="bottom"/>
          </w:tcPr>
          <w:p w14:paraId="3F9AE55A" w14:textId="77777777" w:rsidR="00D759C3" w:rsidRPr="00A5606A" w:rsidRDefault="00D759C3" w:rsidP="007B22FF">
            <w:pPr>
              <w:tabs>
                <w:tab w:val="left" w:pos="180"/>
              </w:tabs>
              <w:jc w:val="right"/>
              <w:rPr>
                <w:rFonts w:ascii="Arial" w:hAnsi="Arial" w:cs="Arial"/>
                <w:b/>
                <w:sz w:val="18"/>
                <w:szCs w:val="18"/>
              </w:rPr>
            </w:pPr>
          </w:p>
        </w:tc>
      </w:tr>
      <w:tr w:rsidR="00D759C3" w:rsidRPr="00A5606A" w14:paraId="37EA0587" w14:textId="77777777" w:rsidTr="00037480">
        <w:trPr>
          <w:trHeight w:val="113"/>
        </w:trPr>
        <w:tc>
          <w:tcPr>
            <w:tcW w:w="3366" w:type="pct"/>
            <w:vAlign w:val="bottom"/>
          </w:tcPr>
          <w:p w14:paraId="00652421" w14:textId="77777777" w:rsidR="00D759C3" w:rsidRPr="00A5606A" w:rsidRDefault="00D759C3" w:rsidP="007B22FF">
            <w:pPr>
              <w:ind w:left="-108"/>
              <w:jc w:val="both"/>
              <w:rPr>
                <w:rFonts w:ascii="Arial" w:hAnsi="Arial" w:cs="Arial"/>
                <w:sz w:val="18"/>
                <w:szCs w:val="20"/>
              </w:rPr>
            </w:pPr>
            <w:r w:rsidRPr="00A5606A">
              <w:rPr>
                <w:rFonts w:ascii="Arial" w:hAnsi="Arial" w:cs="Arial"/>
                <w:sz w:val="18"/>
                <w:szCs w:val="20"/>
              </w:rPr>
              <w:t>Devam eden dava karşılıkları</w:t>
            </w:r>
          </w:p>
        </w:tc>
        <w:tc>
          <w:tcPr>
            <w:tcW w:w="826" w:type="pct"/>
            <w:vAlign w:val="bottom"/>
          </w:tcPr>
          <w:p w14:paraId="4327C53A" w14:textId="77777777" w:rsidR="00D759C3" w:rsidRPr="00A5606A" w:rsidRDefault="00D759C3" w:rsidP="007B22FF">
            <w:pPr>
              <w:ind w:left="180"/>
              <w:jc w:val="right"/>
              <w:rPr>
                <w:rFonts w:ascii="Arial" w:hAnsi="Arial" w:cs="Arial"/>
                <w:sz w:val="18"/>
                <w:szCs w:val="18"/>
              </w:rPr>
            </w:pPr>
            <w:r w:rsidRPr="00A5606A">
              <w:rPr>
                <w:rFonts w:ascii="Arial" w:hAnsi="Arial" w:cs="Arial"/>
                <w:sz w:val="18"/>
                <w:szCs w:val="18"/>
              </w:rPr>
              <w:t>2.638</w:t>
            </w:r>
          </w:p>
        </w:tc>
        <w:tc>
          <w:tcPr>
            <w:tcW w:w="807" w:type="pct"/>
            <w:vAlign w:val="bottom"/>
          </w:tcPr>
          <w:p w14:paraId="67C62799" w14:textId="77777777" w:rsidR="00D759C3" w:rsidRPr="00A5606A" w:rsidRDefault="00D759C3" w:rsidP="007B22FF">
            <w:pPr>
              <w:ind w:left="180"/>
              <w:jc w:val="right"/>
              <w:rPr>
                <w:rFonts w:ascii="Arial" w:hAnsi="Arial" w:cs="Arial"/>
                <w:sz w:val="18"/>
                <w:szCs w:val="18"/>
              </w:rPr>
            </w:pPr>
            <w:r w:rsidRPr="00A5606A">
              <w:rPr>
                <w:rFonts w:ascii="Arial" w:hAnsi="Arial" w:cs="Arial"/>
                <w:sz w:val="18"/>
                <w:szCs w:val="18"/>
              </w:rPr>
              <w:t>2.264</w:t>
            </w:r>
          </w:p>
        </w:tc>
      </w:tr>
      <w:tr w:rsidR="00D759C3" w:rsidRPr="00A5606A" w14:paraId="249333F7" w14:textId="77777777" w:rsidTr="00037480">
        <w:trPr>
          <w:trHeight w:val="113"/>
        </w:trPr>
        <w:tc>
          <w:tcPr>
            <w:tcW w:w="3366" w:type="pct"/>
            <w:tcBorders>
              <w:bottom w:val="single" w:sz="4" w:space="0" w:color="auto"/>
            </w:tcBorders>
            <w:vAlign w:val="bottom"/>
          </w:tcPr>
          <w:p w14:paraId="27E2E9EE" w14:textId="77777777" w:rsidR="00D759C3" w:rsidRPr="00A5606A" w:rsidRDefault="00D759C3" w:rsidP="007B22FF">
            <w:pPr>
              <w:ind w:left="-108"/>
              <w:jc w:val="both"/>
              <w:rPr>
                <w:rFonts w:ascii="Arial" w:hAnsi="Arial" w:cs="Arial"/>
                <w:sz w:val="20"/>
                <w:szCs w:val="20"/>
              </w:rPr>
            </w:pPr>
          </w:p>
        </w:tc>
        <w:tc>
          <w:tcPr>
            <w:tcW w:w="826" w:type="pct"/>
            <w:tcBorders>
              <w:bottom w:val="single" w:sz="4" w:space="0" w:color="auto"/>
            </w:tcBorders>
            <w:vAlign w:val="bottom"/>
          </w:tcPr>
          <w:p w14:paraId="473519CA" w14:textId="77777777" w:rsidR="00D759C3" w:rsidRPr="00A5606A" w:rsidRDefault="00D759C3" w:rsidP="007B22FF">
            <w:pPr>
              <w:ind w:left="180"/>
              <w:jc w:val="right"/>
              <w:rPr>
                <w:rFonts w:ascii="Arial" w:hAnsi="Arial" w:cs="Arial"/>
                <w:sz w:val="18"/>
                <w:szCs w:val="18"/>
              </w:rPr>
            </w:pPr>
          </w:p>
        </w:tc>
        <w:tc>
          <w:tcPr>
            <w:tcW w:w="807" w:type="pct"/>
            <w:tcBorders>
              <w:bottom w:val="single" w:sz="4" w:space="0" w:color="auto"/>
            </w:tcBorders>
            <w:vAlign w:val="bottom"/>
          </w:tcPr>
          <w:p w14:paraId="5B2B3B6A" w14:textId="77777777" w:rsidR="00D759C3" w:rsidRPr="00A5606A" w:rsidRDefault="00D759C3" w:rsidP="007B22FF">
            <w:pPr>
              <w:ind w:left="180"/>
              <w:jc w:val="right"/>
              <w:rPr>
                <w:rFonts w:ascii="Arial" w:hAnsi="Arial" w:cs="Arial"/>
                <w:sz w:val="18"/>
                <w:szCs w:val="18"/>
              </w:rPr>
            </w:pPr>
          </w:p>
        </w:tc>
      </w:tr>
      <w:tr w:rsidR="00D759C3" w:rsidRPr="00A5606A" w14:paraId="1CCC40CC" w14:textId="77777777" w:rsidTr="00037480">
        <w:trPr>
          <w:trHeight w:val="113"/>
        </w:trPr>
        <w:tc>
          <w:tcPr>
            <w:tcW w:w="3366" w:type="pct"/>
            <w:tcBorders>
              <w:top w:val="single" w:sz="4" w:space="0" w:color="auto"/>
              <w:bottom w:val="double" w:sz="4" w:space="0" w:color="auto"/>
            </w:tcBorders>
            <w:vAlign w:val="bottom"/>
          </w:tcPr>
          <w:p w14:paraId="3E3D5822" w14:textId="77777777" w:rsidR="00D759C3" w:rsidRPr="00A5606A" w:rsidRDefault="00D759C3" w:rsidP="007B22FF">
            <w:pPr>
              <w:ind w:left="-108"/>
              <w:rPr>
                <w:rFonts w:ascii="Arial" w:hAnsi="Arial" w:cs="Arial"/>
                <w:b/>
                <w:sz w:val="20"/>
                <w:szCs w:val="20"/>
              </w:rPr>
            </w:pPr>
            <w:r w:rsidRPr="00A5606A">
              <w:rPr>
                <w:rFonts w:ascii="Arial" w:eastAsia="Arial Unicode MS" w:hAnsi="Arial" w:cs="Arial"/>
                <w:b/>
                <w:sz w:val="20"/>
                <w:szCs w:val="20"/>
              </w:rPr>
              <w:t>Toplam</w:t>
            </w:r>
          </w:p>
        </w:tc>
        <w:tc>
          <w:tcPr>
            <w:tcW w:w="826" w:type="pct"/>
            <w:tcBorders>
              <w:top w:val="single" w:sz="4" w:space="0" w:color="auto"/>
              <w:bottom w:val="double" w:sz="4" w:space="0" w:color="auto"/>
            </w:tcBorders>
            <w:vAlign w:val="bottom"/>
          </w:tcPr>
          <w:p w14:paraId="526ADC2E" w14:textId="77777777" w:rsidR="00D759C3" w:rsidRPr="00A5606A" w:rsidRDefault="00D759C3" w:rsidP="007B22FF">
            <w:pPr>
              <w:ind w:left="180"/>
              <w:jc w:val="right"/>
              <w:rPr>
                <w:rFonts w:ascii="Arial" w:hAnsi="Arial" w:cs="Arial"/>
                <w:b/>
                <w:sz w:val="18"/>
                <w:szCs w:val="18"/>
              </w:rPr>
            </w:pPr>
            <w:r w:rsidRPr="00A5606A">
              <w:rPr>
                <w:rFonts w:ascii="Arial" w:hAnsi="Arial" w:cs="Arial"/>
                <w:b/>
                <w:sz w:val="18"/>
                <w:szCs w:val="18"/>
              </w:rPr>
              <w:t>2.638</w:t>
            </w:r>
          </w:p>
        </w:tc>
        <w:tc>
          <w:tcPr>
            <w:tcW w:w="807" w:type="pct"/>
            <w:tcBorders>
              <w:top w:val="single" w:sz="4" w:space="0" w:color="auto"/>
              <w:bottom w:val="double" w:sz="4" w:space="0" w:color="auto"/>
            </w:tcBorders>
            <w:vAlign w:val="bottom"/>
          </w:tcPr>
          <w:p w14:paraId="688DA3A8" w14:textId="77777777" w:rsidR="00D759C3" w:rsidRPr="00A5606A" w:rsidRDefault="00D759C3" w:rsidP="007B22FF">
            <w:pPr>
              <w:ind w:left="180"/>
              <w:jc w:val="right"/>
              <w:rPr>
                <w:rFonts w:ascii="Arial" w:hAnsi="Arial" w:cs="Arial"/>
                <w:b/>
                <w:sz w:val="18"/>
                <w:szCs w:val="18"/>
              </w:rPr>
            </w:pPr>
            <w:r w:rsidRPr="00A5606A">
              <w:rPr>
                <w:rFonts w:ascii="Arial" w:hAnsi="Arial" w:cs="Arial"/>
                <w:b/>
                <w:sz w:val="18"/>
                <w:szCs w:val="18"/>
              </w:rPr>
              <w:t>2.264</w:t>
            </w:r>
          </w:p>
        </w:tc>
      </w:tr>
    </w:tbl>
    <w:p w14:paraId="65A8ECF2" w14:textId="4542FF2A" w:rsidR="00136C29" w:rsidRPr="009128F0" w:rsidRDefault="00DA5E96" w:rsidP="00A43785">
      <w:pPr>
        <w:spacing w:before="120" w:after="120"/>
        <w:ind w:left="-504"/>
        <w:jc w:val="both"/>
        <w:rPr>
          <w:rFonts w:ascii="Arial" w:hAnsi="Arial" w:cs="Arial"/>
          <w:b/>
          <w:bCs/>
          <w:color w:val="000000" w:themeColor="text1"/>
          <w:sz w:val="20"/>
          <w:szCs w:val="20"/>
        </w:rPr>
      </w:pPr>
      <w:r>
        <w:rPr>
          <w:rFonts w:ascii="Arial" w:hAnsi="Arial" w:cs="Arial"/>
          <w:b/>
          <w:bCs/>
          <w:color w:val="000000" w:themeColor="text1"/>
          <w:sz w:val="20"/>
          <w:szCs w:val="20"/>
        </w:rPr>
        <w:t>8</w:t>
      </w:r>
      <w:r w:rsidR="001E27A0" w:rsidRPr="009128F0">
        <w:rPr>
          <w:rFonts w:ascii="Arial" w:hAnsi="Arial" w:cs="Arial"/>
          <w:b/>
          <w:bCs/>
          <w:color w:val="000000" w:themeColor="text1"/>
          <w:sz w:val="20"/>
          <w:szCs w:val="20"/>
        </w:rPr>
        <w:t>.</w:t>
      </w:r>
      <w:r w:rsidR="001E27A0" w:rsidRPr="009128F0">
        <w:rPr>
          <w:rFonts w:ascii="Arial" w:hAnsi="Arial" w:cs="Arial"/>
          <w:b/>
          <w:bCs/>
          <w:color w:val="000000" w:themeColor="text1"/>
          <w:sz w:val="20"/>
          <w:szCs w:val="20"/>
        </w:rPr>
        <w:tab/>
        <w:t>Vergi borcuna ilişkin açıklamalar:</w:t>
      </w:r>
    </w:p>
    <w:p w14:paraId="1C96E5D2" w14:textId="77777777" w:rsidR="00136C29" w:rsidRPr="009128F0" w:rsidRDefault="007F6A52" w:rsidP="00A43785">
      <w:pPr>
        <w:spacing w:before="120" w:after="120"/>
        <w:ind w:left="-504" w:hanging="1"/>
        <w:jc w:val="both"/>
        <w:rPr>
          <w:rFonts w:ascii="Arial" w:hAnsi="Arial" w:cs="Arial"/>
          <w:b/>
          <w:bCs/>
          <w:color w:val="000000" w:themeColor="text1"/>
          <w:sz w:val="20"/>
          <w:szCs w:val="20"/>
        </w:rPr>
      </w:pPr>
      <w:proofErr w:type="gramStart"/>
      <w:r w:rsidRPr="009128F0">
        <w:rPr>
          <w:rFonts w:ascii="Arial" w:hAnsi="Arial" w:cs="Arial"/>
          <w:b/>
          <w:bCs/>
          <w:color w:val="000000" w:themeColor="text1"/>
          <w:sz w:val="20"/>
          <w:szCs w:val="20"/>
        </w:rPr>
        <w:t>a</w:t>
      </w:r>
      <w:proofErr w:type="gramEnd"/>
      <w:r w:rsidRPr="009128F0">
        <w:rPr>
          <w:rFonts w:ascii="Arial" w:hAnsi="Arial" w:cs="Arial"/>
          <w:b/>
          <w:bCs/>
          <w:color w:val="000000" w:themeColor="text1"/>
          <w:sz w:val="20"/>
          <w:szCs w:val="20"/>
        </w:rPr>
        <w:t>.</w:t>
      </w:r>
      <w:r w:rsidR="00136C29" w:rsidRPr="009128F0">
        <w:rPr>
          <w:rFonts w:ascii="Arial" w:hAnsi="Arial" w:cs="Arial"/>
          <w:b/>
          <w:bCs/>
          <w:color w:val="000000" w:themeColor="text1"/>
          <w:sz w:val="20"/>
          <w:szCs w:val="20"/>
        </w:rPr>
        <w:tab/>
        <w:t>Cari vergi borcuna ilişkin açıklamalar:</w:t>
      </w:r>
    </w:p>
    <w:p w14:paraId="63FB5DF6" w14:textId="77777777" w:rsidR="00136C29" w:rsidRPr="009128F0" w:rsidRDefault="007F6A52" w:rsidP="00164DC2">
      <w:pPr>
        <w:spacing w:before="120" w:after="120"/>
        <w:ind w:left="-504" w:right="-279"/>
        <w:jc w:val="both"/>
        <w:rPr>
          <w:rFonts w:ascii="Arial" w:hAnsi="Arial" w:cs="Arial"/>
          <w:b/>
          <w:bCs/>
          <w:color w:val="000000" w:themeColor="text1"/>
          <w:sz w:val="20"/>
          <w:szCs w:val="20"/>
        </w:rPr>
      </w:pPr>
      <w:proofErr w:type="gramStart"/>
      <w:r w:rsidRPr="009128F0">
        <w:rPr>
          <w:rFonts w:ascii="Arial" w:hAnsi="Arial" w:cs="Arial"/>
          <w:b/>
          <w:bCs/>
          <w:color w:val="000000" w:themeColor="text1"/>
          <w:sz w:val="20"/>
          <w:szCs w:val="20"/>
        </w:rPr>
        <w:t>a</w:t>
      </w:r>
      <w:proofErr w:type="gramEnd"/>
      <w:r w:rsidRPr="009128F0">
        <w:rPr>
          <w:rFonts w:ascii="Arial" w:hAnsi="Arial" w:cs="Arial"/>
          <w:b/>
          <w:bCs/>
          <w:color w:val="000000" w:themeColor="text1"/>
          <w:sz w:val="20"/>
          <w:szCs w:val="20"/>
        </w:rPr>
        <w:t>.1.</w:t>
      </w:r>
      <w:r w:rsidR="008014EF" w:rsidRPr="009128F0">
        <w:rPr>
          <w:rFonts w:ascii="Arial" w:hAnsi="Arial" w:cs="Arial"/>
          <w:b/>
          <w:bCs/>
          <w:color w:val="000000" w:themeColor="text1"/>
          <w:sz w:val="20"/>
          <w:szCs w:val="20"/>
        </w:rPr>
        <w:tab/>
      </w:r>
      <w:r w:rsidR="00136C29" w:rsidRPr="009128F0">
        <w:rPr>
          <w:rFonts w:ascii="Arial" w:hAnsi="Arial" w:cs="Arial"/>
          <w:b/>
          <w:bCs/>
          <w:color w:val="000000" w:themeColor="text1"/>
          <w:sz w:val="20"/>
          <w:szCs w:val="20"/>
        </w:rPr>
        <w:t>Vergi karşılığına ilişkin açıklamalar:</w:t>
      </w:r>
    </w:p>
    <w:p w14:paraId="3D509ACE" w14:textId="310D11AE" w:rsidR="00C55E12" w:rsidRPr="009128F0" w:rsidRDefault="00D76D4D" w:rsidP="00164DC2">
      <w:pPr>
        <w:autoSpaceDE w:val="0"/>
        <w:autoSpaceDN w:val="0"/>
        <w:adjustRightInd w:val="0"/>
        <w:spacing w:before="120" w:after="120"/>
        <w:ind w:right="-279"/>
        <w:jc w:val="both"/>
        <w:rPr>
          <w:rFonts w:ascii="Arial" w:hAnsi="Arial" w:cs="Arial"/>
          <w:bCs/>
          <w:color w:val="000000" w:themeColor="text1"/>
          <w:sz w:val="20"/>
          <w:szCs w:val="20"/>
        </w:rPr>
      </w:pPr>
      <w:r w:rsidRPr="009128F0">
        <w:rPr>
          <w:rFonts w:ascii="Arial" w:hAnsi="Arial" w:cs="Arial"/>
          <w:bCs/>
          <w:color w:val="000000" w:themeColor="text1"/>
          <w:sz w:val="20"/>
          <w:szCs w:val="20"/>
        </w:rPr>
        <w:t>Grubu</w:t>
      </w:r>
      <w:r w:rsidR="008F3C5E" w:rsidRPr="009128F0">
        <w:rPr>
          <w:rFonts w:ascii="Arial" w:hAnsi="Arial" w:cs="Arial"/>
          <w:bCs/>
          <w:color w:val="000000" w:themeColor="text1"/>
          <w:sz w:val="20"/>
          <w:szCs w:val="20"/>
        </w:rPr>
        <w:t>n</w:t>
      </w:r>
      <w:r w:rsidR="00E75387" w:rsidRPr="009128F0">
        <w:rPr>
          <w:rFonts w:ascii="Arial" w:hAnsi="Arial" w:cs="Arial"/>
          <w:bCs/>
          <w:color w:val="000000" w:themeColor="text1"/>
          <w:sz w:val="20"/>
          <w:szCs w:val="20"/>
        </w:rPr>
        <w:t xml:space="preserve"> </w:t>
      </w:r>
      <w:r w:rsidR="002E54C0" w:rsidRPr="00546A72">
        <w:rPr>
          <w:rFonts w:ascii="Arial" w:hAnsi="Arial" w:cs="Arial"/>
          <w:bCs/>
          <w:color w:val="000000" w:themeColor="text1"/>
          <w:sz w:val="20"/>
          <w:szCs w:val="20"/>
        </w:rPr>
        <w:t xml:space="preserve">31 </w:t>
      </w:r>
      <w:r w:rsidR="00037480">
        <w:rPr>
          <w:rFonts w:ascii="Arial" w:hAnsi="Arial" w:cs="Arial"/>
          <w:bCs/>
          <w:color w:val="000000" w:themeColor="text1"/>
          <w:sz w:val="20"/>
          <w:szCs w:val="20"/>
        </w:rPr>
        <w:t>Mart</w:t>
      </w:r>
      <w:r w:rsidR="002E54C0" w:rsidRPr="00546A72">
        <w:rPr>
          <w:rFonts w:ascii="Arial" w:hAnsi="Arial" w:cs="Arial"/>
          <w:bCs/>
          <w:color w:val="000000" w:themeColor="text1"/>
          <w:sz w:val="20"/>
          <w:szCs w:val="20"/>
        </w:rPr>
        <w:t xml:space="preserve"> </w:t>
      </w:r>
      <w:r w:rsidR="00037480">
        <w:rPr>
          <w:rFonts w:ascii="Arial" w:hAnsi="Arial" w:cs="Arial"/>
          <w:bCs/>
          <w:color w:val="000000" w:themeColor="text1"/>
          <w:sz w:val="20"/>
          <w:szCs w:val="20"/>
        </w:rPr>
        <w:t>2018</w:t>
      </w:r>
      <w:r w:rsidR="00C55E12" w:rsidRPr="00546A72">
        <w:rPr>
          <w:rFonts w:ascii="Arial" w:hAnsi="Arial" w:cs="Arial"/>
          <w:bCs/>
          <w:color w:val="000000" w:themeColor="text1"/>
          <w:sz w:val="20"/>
          <w:szCs w:val="20"/>
        </w:rPr>
        <w:t xml:space="preserve"> itibarıyla kurumlar vergisinden ödenen geçici vergiler düşüldükte</w:t>
      </w:r>
      <w:r w:rsidR="002D23B1" w:rsidRPr="00546A72">
        <w:rPr>
          <w:rFonts w:ascii="Arial" w:hAnsi="Arial" w:cs="Arial"/>
          <w:bCs/>
          <w:color w:val="000000" w:themeColor="text1"/>
          <w:sz w:val="20"/>
          <w:szCs w:val="20"/>
        </w:rPr>
        <w:t xml:space="preserve">n sonra kalan vergi borcu </w:t>
      </w:r>
      <w:r w:rsidR="005B4899" w:rsidRPr="005B4899">
        <w:rPr>
          <w:rFonts w:ascii="Arial" w:hAnsi="Arial" w:cs="Arial"/>
          <w:color w:val="000000" w:themeColor="text1"/>
          <w:sz w:val="20"/>
          <w:szCs w:val="20"/>
        </w:rPr>
        <w:t>4.958</w:t>
      </w:r>
      <w:r w:rsidR="00546A72" w:rsidRPr="005B4899">
        <w:rPr>
          <w:rFonts w:ascii="Arial" w:hAnsi="Arial" w:cs="Arial"/>
          <w:color w:val="000000" w:themeColor="text1"/>
          <w:sz w:val="20"/>
          <w:szCs w:val="20"/>
        </w:rPr>
        <w:t xml:space="preserve"> </w:t>
      </w:r>
      <w:r w:rsidR="00DD3866" w:rsidRPr="005B4899">
        <w:rPr>
          <w:rFonts w:ascii="Arial" w:hAnsi="Arial" w:cs="Arial"/>
          <w:bCs/>
          <w:color w:val="000000" w:themeColor="text1"/>
          <w:sz w:val="20"/>
          <w:szCs w:val="20"/>
        </w:rPr>
        <w:t>TL’dir</w:t>
      </w:r>
      <w:r w:rsidR="00DD3866" w:rsidRPr="00546A72">
        <w:rPr>
          <w:rFonts w:ascii="Arial" w:hAnsi="Arial" w:cs="Arial"/>
          <w:bCs/>
          <w:color w:val="000000" w:themeColor="text1"/>
          <w:sz w:val="20"/>
          <w:szCs w:val="20"/>
        </w:rPr>
        <w:t xml:space="preserve"> (31</w:t>
      </w:r>
      <w:r w:rsidR="00DD3866" w:rsidRPr="009128F0">
        <w:rPr>
          <w:rFonts w:ascii="Arial" w:hAnsi="Arial" w:cs="Arial"/>
          <w:bCs/>
          <w:color w:val="000000" w:themeColor="text1"/>
          <w:sz w:val="20"/>
          <w:szCs w:val="20"/>
        </w:rPr>
        <w:t xml:space="preserve"> Aralık 201</w:t>
      </w:r>
      <w:r w:rsidR="00037480">
        <w:rPr>
          <w:rFonts w:ascii="Arial" w:hAnsi="Arial" w:cs="Arial"/>
          <w:bCs/>
          <w:color w:val="000000" w:themeColor="text1"/>
          <w:sz w:val="20"/>
          <w:szCs w:val="20"/>
        </w:rPr>
        <w:t>7</w:t>
      </w:r>
      <w:r w:rsidR="00C55E12" w:rsidRPr="009128F0">
        <w:rPr>
          <w:rFonts w:ascii="Arial" w:hAnsi="Arial" w:cs="Arial"/>
          <w:bCs/>
          <w:color w:val="000000" w:themeColor="text1"/>
          <w:sz w:val="20"/>
          <w:szCs w:val="20"/>
        </w:rPr>
        <w:t xml:space="preserve">: </w:t>
      </w:r>
      <w:r w:rsidR="00037480" w:rsidRPr="00037480">
        <w:rPr>
          <w:rFonts w:ascii="Arial" w:hAnsi="Arial" w:cs="Arial"/>
          <w:bCs/>
          <w:color w:val="000000" w:themeColor="text1"/>
          <w:sz w:val="20"/>
          <w:szCs w:val="20"/>
        </w:rPr>
        <w:t xml:space="preserve">46.455 </w:t>
      </w:r>
      <w:r w:rsidR="00C55E12" w:rsidRPr="009128F0">
        <w:rPr>
          <w:rFonts w:ascii="Arial" w:hAnsi="Arial" w:cs="Arial"/>
          <w:bCs/>
          <w:color w:val="000000" w:themeColor="text1"/>
          <w:sz w:val="20"/>
          <w:szCs w:val="20"/>
        </w:rPr>
        <w:t>TL).</w:t>
      </w:r>
    </w:p>
    <w:p w14:paraId="32B24024" w14:textId="699E9082" w:rsidR="00A43785" w:rsidRDefault="00A43785">
      <w:pPr>
        <w:rPr>
          <w:rFonts w:ascii="Arial" w:hAnsi="Arial" w:cs="Arial"/>
          <w:b/>
          <w:sz w:val="20"/>
          <w:szCs w:val="20"/>
        </w:rPr>
      </w:pPr>
      <w:r>
        <w:rPr>
          <w:rFonts w:ascii="Arial" w:hAnsi="Arial" w:cs="Arial"/>
          <w:b/>
          <w:sz w:val="20"/>
          <w:szCs w:val="20"/>
        </w:rPr>
        <w:br w:type="page"/>
      </w:r>
    </w:p>
    <w:p w14:paraId="69036A22" w14:textId="10AEE691" w:rsidR="00A43785" w:rsidRDefault="00A43785" w:rsidP="00A43785">
      <w:pPr>
        <w:spacing w:before="120" w:after="120"/>
        <w:ind w:left="28" w:hanging="588"/>
        <w:jc w:val="both"/>
        <w:rPr>
          <w:rFonts w:ascii="Arial" w:hAnsi="Arial" w:cs="Arial"/>
          <w:b/>
          <w:sz w:val="20"/>
          <w:szCs w:val="20"/>
        </w:rPr>
      </w:pPr>
      <w:r w:rsidRPr="00A5606A">
        <w:rPr>
          <w:rFonts w:ascii="Arial" w:hAnsi="Arial" w:cs="Arial"/>
          <w:b/>
          <w:sz w:val="20"/>
          <w:szCs w:val="20"/>
        </w:rPr>
        <w:lastRenderedPageBreak/>
        <w:t xml:space="preserve">II. </w:t>
      </w:r>
      <w:r w:rsidRPr="00A5606A">
        <w:rPr>
          <w:rFonts w:ascii="Arial" w:hAnsi="Arial" w:cs="Arial"/>
          <w:b/>
          <w:sz w:val="20"/>
          <w:szCs w:val="20"/>
        </w:rPr>
        <w:tab/>
      </w:r>
      <w:r w:rsidR="00397A71">
        <w:rPr>
          <w:rFonts w:ascii="Arial" w:hAnsi="Arial" w:cs="Arial"/>
          <w:b/>
          <w:sz w:val="20"/>
          <w:szCs w:val="20"/>
        </w:rPr>
        <w:t>Konsolide b</w:t>
      </w:r>
      <w:r w:rsidRPr="00A5606A">
        <w:rPr>
          <w:rFonts w:ascii="Arial" w:hAnsi="Arial" w:cs="Arial"/>
          <w:b/>
          <w:sz w:val="20"/>
          <w:szCs w:val="20"/>
        </w:rPr>
        <w:t>ilançonun pasif hesaplarına ilişkin açıklama ve dipnotlar (devamı):</w:t>
      </w:r>
    </w:p>
    <w:p w14:paraId="32C38448" w14:textId="3E9B5B1E" w:rsidR="00A43785" w:rsidRPr="00A5606A" w:rsidRDefault="00A43785" w:rsidP="00A43785">
      <w:pPr>
        <w:spacing w:before="120" w:after="120"/>
        <w:ind w:left="28" w:hanging="588"/>
        <w:jc w:val="both"/>
        <w:rPr>
          <w:rFonts w:ascii="Arial" w:hAnsi="Arial" w:cs="Arial"/>
          <w:b/>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.2.</w:t>
      </w:r>
      <w:r w:rsidRPr="00A5606A">
        <w:rPr>
          <w:rFonts w:ascii="Arial" w:hAnsi="Arial" w:cs="Arial"/>
          <w:b/>
          <w:sz w:val="20"/>
          <w:szCs w:val="20"/>
        </w:rPr>
        <w:tab/>
      </w:r>
      <w:r w:rsidRPr="00A5606A">
        <w:rPr>
          <w:rFonts w:ascii="Arial" w:hAnsi="Arial" w:cs="Arial"/>
          <w:b/>
          <w:bCs/>
          <w:sz w:val="20"/>
          <w:szCs w:val="20"/>
        </w:rPr>
        <w:t>Ödenecek v</w:t>
      </w:r>
      <w:r w:rsidRPr="00A5606A">
        <w:rPr>
          <w:rFonts w:ascii="Arial" w:hAnsi="Arial" w:cs="Arial"/>
          <w:b/>
          <w:sz w:val="20"/>
          <w:szCs w:val="20"/>
        </w:rPr>
        <w:t>ergilere ilişkin bilgiler:</w:t>
      </w:r>
    </w:p>
    <w:tbl>
      <w:tblPr>
        <w:tblW w:w="9744" w:type="dxa"/>
        <w:tblInd w:w="56" w:type="dxa"/>
        <w:tblLook w:val="0000" w:firstRow="0" w:lastRow="0" w:firstColumn="0" w:lastColumn="0" w:noHBand="0" w:noVBand="0"/>
      </w:tblPr>
      <w:tblGrid>
        <w:gridCol w:w="8077"/>
        <w:gridCol w:w="1667"/>
      </w:tblGrid>
      <w:tr w:rsidR="00A43785" w:rsidRPr="00A5606A" w14:paraId="6527B2C4" w14:textId="77777777" w:rsidTr="007B22FF">
        <w:trPr>
          <w:trHeight w:val="113"/>
        </w:trPr>
        <w:tc>
          <w:tcPr>
            <w:tcW w:w="8077" w:type="dxa"/>
            <w:tcBorders>
              <w:top w:val="single" w:sz="4" w:space="0" w:color="auto"/>
              <w:bottom w:val="single" w:sz="4" w:space="0" w:color="auto"/>
            </w:tcBorders>
            <w:vAlign w:val="center"/>
          </w:tcPr>
          <w:p w14:paraId="11B68A83" w14:textId="77777777" w:rsidR="00A43785" w:rsidRPr="00A5606A" w:rsidRDefault="00A43785" w:rsidP="007B22FF">
            <w:pPr>
              <w:tabs>
                <w:tab w:val="left" w:pos="180"/>
              </w:tabs>
              <w:ind w:left="-108"/>
              <w:jc w:val="both"/>
              <w:rPr>
                <w:rFonts w:ascii="Arial" w:hAnsi="Arial" w:cs="Arial"/>
                <w:sz w:val="18"/>
                <w:szCs w:val="18"/>
              </w:rPr>
            </w:pPr>
          </w:p>
        </w:tc>
        <w:tc>
          <w:tcPr>
            <w:tcW w:w="1667" w:type="dxa"/>
            <w:tcBorders>
              <w:top w:val="single" w:sz="4" w:space="0" w:color="auto"/>
              <w:bottom w:val="single" w:sz="4" w:space="0" w:color="auto"/>
            </w:tcBorders>
            <w:vAlign w:val="center"/>
          </w:tcPr>
          <w:p w14:paraId="22EC7A97" w14:textId="77777777" w:rsidR="00A43785" w:rsidRPr="00A5606A" w:rsidRDefault="00A43785" w:rsidP="007B22FF">
            <w:pPr>
              <w:tabs>
                <w:tab w:val="left" w:pos="180"/>
              </w:tabs>
              <w:ind w:left="-108"/>
              <w:jc w:val="right"/>
              <w:rPr>
                <w:rFonts w:ascii="Arial" w:hAnsi="Arial" w:cs="Arial"/>
                <w:b/>
                <w:sz w:val="18"/>
                <w:szCs w:val="18"/>
              </w:rPr>
            </w:pPr>
            <w:r w:rsidRPr="00A5606A">
              <w:rPr>
                <w:rFonts w:ascii="Arial" w:hAnsi="Arial" w:cs="Arial"/>
                <w:b/>
                <w:sz w:val="18"/>
                <w:szCs w:val="18"/>
              </w:rPr>
              <w:t>Cari Dönem</w:t>
            </w:r>
          </w:p>
        </w:tc>
      </w:tr>
      <w:tr w:rsidR="00A43785" w:rsidRPr="00A5606A" w14:paraId="0170E4EC" w14:textId="77777777" w:rsidTr="007B22FF">
        <w:trPr>
          <w:trHeight w:val="113"/>
        </w:trPr>
        <w:tc>
          <w:tcPr>
            <w:tcW w:w="8077" w:type="dxa"/>
            <w:tcBorders>
              <w:top w:val="single" w:sz="4" w:space="0" w:color="auto"/>
            </w:tcBorders>
            <w:vAlign w:val="center"/>
          </w:tcPr>
          <w:p w14:paraId="3F020715" w14:textId="77777777" w:rsidR="00A43785" w:rsidRPr="00A5606A" w:rsidRDefault="00A43785" w:rsidP="007B22FF">
            <w:pPr>
              <w:tabs>
                <w:tab w:val="left" w:pos="180"/>
              </w:tabs>
              <w:ind w:left="-108"/>
              <w:jc w:val="both"/>
              <w:rPr>
                <w:rFonts w:ascii="Arial" w:hAnsi="Arial" w:cs="Arial"/>
                <w:sz w:val="20"/>
                <w:szCs w:val="20"/>
              </w:rPr>
            </w:pPr>
          </w:p>
        </w:tc>
        <w:tc>
          <w:tcPr>
            <w:tcW w:w="1667" w:type="dxa"/>
            <w:tcBorders>
              <w:top w:val="single" w:sz="4" w:space="0" w:color="auto"/>
            </w:tcBorders>
            <w:vAlign w:val="center"/>
          </w:tcPr>
          <w:p w14:paraId="4BD69076" w14:textId="77777777" w:rsidR="00A43785" w:rsidRPr="00A5606A" w:rsidRDefault="00A43785" w:rsidP="007B22FF">
            <w:pPr>
              <w:tabs>
                <w:tab w:val="left" w:pos="180"/>
              </w:tabs>
              <w:ind w:left="-108"/>
              <w:jc w:val="right"/>
              <w:rPr>
                <w:rFonts w:ascii="Arial" w:hAnsi="Arial" w:cs="Arial"/>
                <w:sz w:val="20"/>
                <w:szCs w:val="20"/>
              </w:rPr>
            </w:pPr>
          </w:p>
        </w:tc>
      </w:tr>
      <w:tr w:rsidR="003C7114" w:rsidRPr="00A5606A" w14:paraId="3974FBA7" w14:textId="77777777" w:rsidTr="004C4DD1">
        <w:trPr>
          <w:trHeight w:val="113"/>
        </w:trPr>
        <w:tc>
          <w:tcPr>
            <w:tcW w:w="8077" w:type="dxa"/>
            <w:vAlign w:val="center"/>
          </w:tcPr>
          <w:p w14:paraId="630AF458" w14:textId="77777777" w:rsidR="003C7114" w:rsidRPr="00A5606A" w:rsidRDefault="003C7114" w:rsidP="003C7114">
            <w:pPr>
              <w:ind w:left="-108"/>
              <w:rPr>
                <w:rFonts w:ascii="Arial" w:hAnsi="Arial" w:cs="Arial"/>
                <w:iCs/>
                <w:sz w:val="18"/>
                <w:szCs w:val="20"/>
              </w:rPr>
            </w:pPr>
            <w:r w:rsidRPr="00A5606A">
              <w:rPr>
                <w:rFonts w:ascii="Arial" w:hAnsi="Arial" w:cs="Arial"/>
                <w:sz w:val="18"/>
                <w:szCs w:val="20"/>
              </w:rPr>
              <w:t>Ödenecek Kurumlar Vergisi</w:t>
            </w:r>
          </w:p>
        </w:tc>
        <w:tc>
          <w:tcPr>
            <w:tcW w:w="1667" w:type="dxa"/>
          </w:tcPr>
          <w:p w14:paraId="364CC02B" w14:textId="10F00C33" w:rsidR="003C7114" w:rsidRPr="003C7114" w:rsidRDefault="003C7114" w:rsidP="003C7114">
            <w:pPr>
              <w:ind w:left="-108"/>
              <w:jc w:val="right"/>
              <w:rPr>
                <w:rFonts w:ascii="Arial" w:hAnsi="Arial" w:cs="Arial"/>
                <w:color w:val="000000" w:themeColor="text1"/>
                <w:sz w:val="18"/>
                <w:szCs w:val="18"/>
              </w:rPr>
            </w:pPr>
            <w:r w:rsidRPr="003C7114">
              <w:rPr>
                <w:rFonts w:ascii="Arial" w:hAnsi="Arial" w:cs="Arial"/>
                <w:color w:val="000000" w:themeColor="text1"/>
                <w:sz w:val="18"/>
                <w:szCs w:val="18"/>
              </w:rPr>
              <w:t>4.958</w:t>
            </w:r>
          </w:p>
        </w:tc>
      </w:tr>
      <w:tr w:rsidR="003C7114" w:rsidRPr="00A5606A" w14:paraId="28C68A1F" w14:textId="77777777" w:rsidTr="004C4DD1">
        <w:trPr>
          <w:trHeight w:val="113"/>
        </w:trPr>
        <w:tc>
          <w:tcPr>
            <w:tcW w:w="8077" w:type="dxa"/>
            <w:vAlign w:val="center"/>
          </w:tcPr>
          <w:p w14:paraId="57E6FAD3" w14:textId="77777777" w:rsidR="003C7114" w:rsidRPr="00A5606A" w:rsidRDefault="003C7114" w:rsidP="003C7114">
            <w:pPr>
              <w:ind w:left="-108"/>
              <w:rPr>
                <w:rFonts w:ascii="Arial" w:hAnsi="Arial" w:cs="Arial"/>
                <w:sz w:val="18"/>
                <w:szCs w:val="20"/>
              </w:rPr>
            </w:pPr>
            <w:r w:rsidRPr="00A5606A">
              <w:rPr>
                <w:rFonts w:ascii="Arial" w:hAnsi="Arial" w:cs="Arial"/>
                <w:sz w:val="18"/>
                <w:szCs w:val="20"/>
              </w:rPr>
              <w:t>BSMV</w:t>
            </w:r>
          </w:p>
        </w:tc>
        <w:tc>
          <w:tcPr>
            <w:tcW w:w="1667" w:type="dxa"/>
          </w:tcPr>
          <w:p w14:paraId="53316397" w14:textId="6410B4C0" w:rsidR="003C7114" w:rsidRPr="003C7114" w:rsidRDefault="003C7114" w:rsidP="003C7114">
            <w:pPr>
              <w:ind w:left="-108"/>
              <w:jc w:val="right"/>
              <w:rPr>
                <w:rFonts w:ascii="Arial" w:hAnsi="Arial" w:cs="Arial"/>
                <w:color w:val="000000" w:themeColor="text1"/>
                <w:sz w:val="18"/>
                <w:szCs w:val="18"/>
              </w:rPr>
            </w:pPr>
            <w:r w:rsidRPr="003C7114">
              <w:rPr>
                <w:rFonts w:ascii="Arial" w:hAnsi="Arial" w:cs="Arial"/>
                <w:color w:val="000000" w:themeColor="text1"/>
                <w:sz w:val="18"/>
                <w:szCs w:val="18"/>
              </w:rPr>
              <w:t>11.755</w:t>
            </w:r>
          </w:p>
        </w:tc>
      </w:tr>
      <w:tr w:rsidR="003C7114" w:rsidRPr="00A5606A" w14:paraId="6BC4A62D" w14:textId="77777777" w:rsidTr="004C4DD1">
        <w:trPr>
          <w:trHeight w:val="113"/>
        </w:trPr>
        <w:tc>
          <w:tcPr>
            <w:tcW w:w="8077" w:type="dxa"/>
            <w:vAlign w:val="center"/>
          </w:tcPr>
          <w:p w14:paraId="63ADA12C" w14:textId="77777777" w:rsidR="003C7114" w:rsidRPr="00A5606A" w:rsidRDefault="003C7114" w:rsidP="003C7114">
            <w:pPr>
              <w:ind w:left="-108"/>
              <w:rPr>
                <w:rFonts w:ascii="Arial" w:hAnsi="Arial" w:cs="Arial"/>
                <w:iCs/>
                <w:sz w:val="18"/>
                <w:szCs w:val="20"/>
              </w:rPr>
            </w:pPr>
            <w:r w:rsidRPr="00A5606A">
              <w:rPr>
                <w:rFonts w:ascii="Arial" w:hAnsi="Arial" w:cs="Arial"/>
                <w:iCs/>
                <w:sz w:val="18"/>
                <w:szCs w:val="20"/>
              </w:rPr>
              <w:t xml:space="preserve">Menkul Sermaye </w:t>
            </w:r>
            <w:r w:rsidRPr="00A5606A">
              <w:rPr>
                <w:rFonts w:ascii="Arial" w:hAnsi="Arial" w:cs="Arial"/>
                <w:sz w:val="18"/>
                <w:szCs w:val="20"/>
              </w:rPr>
              <w:t>İradı</w:t>
            </w:r>
            <w:r w:rsidRPr="00A5606A">
              <w:rPr>
                <w:rFonts w:ascii="Arial" w:hAnsi="Arial" w:cs="Arial"/>
                <w:iCs/>
                <w:sz w:val="18"/>
                <w:szCs w:val="20"/>
              </w:rPr>
              <w:t xml:space="preserve"> Vergisi</w:t>
            </w:r>
          </w:p>
        </w:tc>
        <w:tc>
          <w:tcPr>
            <w:tcW w:w="1667" w:type="dxa"/>
          </w:tcPr>
          <w:p w14:paraId="170D13FE" w14:textId="6FF31ABD" w:rsidR="003C7114" w:rsidRPr="003C7114" w:rsidRDefault="003C7114" w:rsidP="003C7114">
            <w:pPr>
              <w:ind w:left="-108"/>
              <w:jc w:val="right"/>
              <w:rPr>
                <w:rFonts w:ascii="Arial" w:hAnsi="Arial" w:cs="Arial"/>
                <w:color w:val="000000" w:themeColor="text1"/>
                <w:sz w:val="18"/>
                <w:szCs w:val="18"/>
              </w:rPr>
            </w:pPr>
            <w:r w:rsidRPr="003C7114">
              <w:rPr>
                <w:rFonts w:ascii="Arial" w:hAnsi="Arial" w:cs="Arial"/>
                <w:color w:val="000000" w:themeColor="text1"/>
                <w:sz w:val="18"/>
                <w:szCs w:val="18"/>
              </w:rPr>
              <w:t>14.394</w:t>
            </w:r>
          </w:p>
        </w:tc>
      </w:tr>
      <w:tr w:rsidR="003C7114" w:rsidRPr="00A5606A" w14:paraId="097E54EE" w14:textId="77777777" w:rsidTr="004C4DD1">
        <w:trPr>
          <w:trHeight w:val="113"/>
        </w:trPr>
        <w:tc>
          <w:tcPr>
            <w:tcW w:w="8077" w:type="dxa"/>
            <w:vAlign w:val="center"/>
          </w:tcPr>
          <w:p w14:paraId="7228014F" w14:textId="77777777" w:rsidR="003C7114" w:rsidRPr="00A5606A" w:rsidRDefault="003C7114" w:rsidP="003C7114">
            <w:pPr>
              <w:ind w:left="-108"/>
              <w:rPr>
                <w:rFonts w:ascii="Arial" w:hAnsi="Arial" w:cs="Arial"/>
                <w:iCs/>
                <w:sz w:val="18"/>
                <w:szCs w:val="20"/>
              </w:rPr>
            </w:pPr>
            <w:r w:rsidRPr="00A5606A">
              <w:rPr>
                <w:rFonts w:ascii="Arial" w:hAnsi="Arial" w:cs="Arial"/>
                <w:sz w:val="18"/>
                <w:szCs w:val="20"/>
              </w:rPr>
              <w:t>Ödenecek Katma Değer Vergisi</w:t>
            </w:r>
          </w:p>
        </w:tc>
        <w:tc>
          <w:tcPr>
            <w:tcW w:w="1667" w:type="dxa"/>
          </w:tcPr>
          <w:p w14:paraId="03C7225F" w14:textId="5C55C190" w:rsidR="003C7114" w:rsidRPr="003C7114" w:rsidRDefault="003C7114" w:rsidP="003C7114">
            <w:pPr>
              <w:ind w:left="-108"/>
              <w:jc w:val="right"/>
              <w:rPr>
                <w:rFonts w:ascii="Arial" w:hAnsi="Arial" w:cs="Arial"/>
                <w:color w:val="000000" w:themeColor="text1"/>
                <w:sz w:val="18"/>
                <w:szCs w:val="18"/>
              </w:rPr>
            </w:pPr>
            <w:r w:rsidRPr="003C7114">
              <w:rPr>
                <w:rFonts w:ascii="Arial" w:hAnsi="Arial" w:cs="Arial"/>
                <w:color w:val="000000" w:themeColor="text1"/>
                <w:sz w:val="18"/>
                <w:szCs w:val="18"/>
              </w:rPr>
              <w:t>825</w:t>
            </w:r>
          </w:p>
        </w:tc>
      </w:tr>
      <w:tr w:rsidR="003C7114" w:rsidRPr="00A5606A" w14:paraId="687F1325" w14:textId="77777777" w:rsidTr="004C4DD1">
        <w:trPr>
          <w:trHeight w:val="113"/>
        </w:trPr>
        <w:tc>
          <w:tcPr>
            <w:tcW w:w="8077" w:type="dxa"/>
            <w:vAlign w:val="center"/>
          </w:tcPr>
          <w:p w14:paraId="4E8CEDB3" w14:textId="77777777" w:rsidR="003C7114" w:rsidRPr="00A5606A" w:rsidRDefault="003C7114" w:rsidP="003C7114">
            <w:pPr>
              <w:ind w:left="-108"/>
              <w:rPr>
                <w:rFonts w:ascii="Arial" w:hAnsi="Arial" w:cs="Arial"/>
                <w:iCs/>
                <w:sz w:val="18"/>
                <w:szCs w:val="20"/>
              </w:rPr>
            </w:pPr>
            <w:r w:rsidRPr="00A5606A">
              <w:rPr>
                <w:rFonts w:ascii="Arial" w:hAnsi="Arial" w:cs="Arial"/>
                <w:iCs/>
                <w:sz w:val="18"/>
                <w:szCs w:val="20"/>
              </w:rPr>
              <w:t>Gayrimenkul Sermaye İradı Vergisi</w:t>
            </w:r>
          </w:p>
        </w:tc>
        <w:tc>
          <w:tcPr>
            <w:tcW w:w="1667" w:type="dxa"/>
          </w:tcPr>
          <w:p w14:paraId="0F87D18F" w14:textId="60EFA9B8" w:rsidR="003C7114" w:rsidRPr="003C7114" w:rsidRDefault="003C7114" w:rsidP="003C7114">
            <w:pPr>
              <w:ind w:left="-108"/>
              <w:jc w:val="right"/>
              <w:rPr>
                <w:rFonts w:ascii="Arial" w:hAnsi="Arial" w:cs="Arial"/>
                <w:color w:val="000000" w:themeColor="text1"/>
                <w:sz w:val="18"/>
                <w:szCs w:val="18"/>
              </w:rPr>
            </w:pPr>
            <w:r w:rsidRPr="003C7114">
              <w:rPr>
                <w:rFonts w:ascii="Arial" w:hAnsi="Arial" w:cs="Arial"/>
                <w:color w:val="000000" w:themeColor="text1"/>
                <w:sz w:val="18"/>
                <w:szCs w:val="18"/>
              </w:rPr>
              <w:t>959</w:t>
            </w:r>
          </w:p>
        </w:tc>
      </w:tr>
      <w:tr w:rsidR="003C7114" w:rsidRPr="00A5606A" w14:paraId="738C6880" w14:textId="77777777" w:rsidTr="004C4DD1">
        <w:trPr>
          <w:trHeight w:val="113"/>
        </w:trPr>
        <w:tc>
          <w:tcPr>
            <w:tcW w:w="8077" w:type="dxa"/>
            <w:vAlign w:val="center"/>
          </w:tcPr>
          <w:p w14:paraId="6E0E551F" w14:textId="77777777" w:rsidR="003C7114" w:rsidRPr="00A5606A" w:rsidRDefault="003C7114" w:rsidP="003C7114">
            <w:pPr>
              <w:ind w:left="-108"/>
              <w:rPr>
                <w:rFonts w:ascii="Arial" w:hAnsi="Arial" w:cs="Arial"/>
                <w:iCs/>
                <w:sz w:val="18"/>
                <w:szCs w:val="20"/>
              </w:rPr>
            </w:pPr>
            <w:r w:rsidRPr="00A5606A">
              <w:rPr>
                <w:rFonts w:ascii="Arial" w:hAnsi="Arial" w:cs="Arial"/>
                <w:sz w:val="18"/>
                <w:szCs w:val="20"/>
              </w:rPr>
              <w:t>Kambiyo Muameleleri Vergisi</w:t>
            </w:r>
          </w:p>
        </w:tc>
        <w:tc>
          <w:tcPr>
            <w:tcW w:w="1667" w:type="dxa"/>
          </w:tcPr>
          <w:p w14:paraId="36E46892" w14:textId="49C684A9" w:rsidR="003C7114" w:rsidRPr="003C7114" w:rsidRDefault="003C7114" w:rsidP="003C7114">
            <w:pPr>
              <w:ind w:left="-108"/>
              <w:jc w:val="right"/>
              <w:rPr>
                <w:rFonts w:ascii="Arial" w:hAnsi="Arial" w:cs="Arial"/>
                <w:color w:val="000000" w:themeColor="text1"/>
                <w:sz w:val="18"/>
                <w:szCs w:val="18"/>
              </w:rPr>
            </w:pPr>
            <w:r>
              <w:rPr>
                <w:rFonts w:ascii="Arial" w:hAnsi="Arial" w:cs="Arial"/>
                <w:color w:val="000000" w:themeColor="text1"/>
                <w:sz w:val="18"/>
                <w:szCs w:val="18"/>
              </w:rPr>
              <w:t>-</w:t>
            </w:r>
          </w:p>
        </w:tc>
      </w:tr>
      <w:tr w:rsidR="003C7114" w:rsidRPr="00A5606A" w14:paraId="40B60A70" w14:textId="77777777" w:rsidTr="004C4DD1">
        <w:trPr>
          <w:trHeight w:val="113"/>
        </w:trPr>
        <w:tc>
          <w:tcPr>
            <w:tcW w:w="8077" w:type="dxa"/>
            <w:vAlign w:val="center"/>
          </w:tcPr>
          <w:p w14:paraId="6C91F0EE" w14:textId="77777777" w:rsidR="003C7114" w:rsidRPr="00A5606A" w:rsidRDefault="003C7114" w:rsidP="003C7114">
            <w:pPr>
              <w:ind w:left="-108"/>
              <w:rPr>
                <w:rFonts w:ascii="Arial" w:hAnsi="Arial" w:cs="Arial"/>
                <w:sz w:val="18"/>
                <w:szCs w:val="20"/>
              </w:rPr>
            </w:pPr>
            <w:r w:rsidRPr="00A5606A">
              <w:rPr>
                <w:rFonts w:ascii="Arial" w:hAnsi="Arial" w:cs="Arial"/>
                <w:sz w:val="18"/>
                <w:szCs w:val="18"/>
              </w:rPr>
              <w:t>Diğer</w:t>
            </w:r>
          </w:p>
        </w:tc>
        <w:tc>
          <w:tcPr>
            <w:tcW w:w="1667" w:type="dxa"/>
          </w:tcPr>
          <w:p w14:paraId="35D4D32C" w14:textId="6832ADD4" w:rsidR="003C7114" w:rsidRPr="003C7114" w:rsidRDefault="003C7114" w:rsidP="003C7114">
            <w:pPr>
              <w:ind w:left="-108"/>
              <w:jc w:val="right"/>
              <w:rPr>
                <w:rFonts w:ascii="Arial" w:hAnsi="Arial" w:cs="Arial"/>
                <w:color w:val="000000" w:themeColor="text1"/>
                <w:sz w:val="18"/>
                <w:szCs w:val="18"/>
              </w:rPr>
            </w:pPr>
            <w:r w:rsidRPr="003C7114">
              <w:rPr>
                <w:rFonts w:ascii="Arial" w:hAnsi="Arial" w:cs="Arial"/>
                <w:color w:val="000000" w:themeColor="text1"/>
                <w:sz w:val="18"/>
                <w:szCs w:val="18"/>
              </w:rPr>
              <w:t>6.97</w:t>
            </w:r>
            <w:r w:rsidR="00C17B64">
              <w:rPr>
                <w:rFonts w:ascii="Arial" w:hAnsi="Arial" w:cs="Arial"/>
                <w:color w:val="000000" w:themeColor="text1"/>
                <w:sz w:val="18"/>
                <w:szCs w:val="18"/>
              </w:rPr>
              <w:t>5</w:t>
            </w:r>
          </w:p>
        </w:tc>
      </w:tr>
      <w:tr w:rsidR="00A43785" w:rsidRPr="00A5606A" w14:paraId="3DCD68CA" w14:textId="77777777" w:rsidTr="007B22FF">
        <w:trPr>
          <w:trHeight w:val="113"/>
        </w:trPr>
        <w:tc>
          <w:tcPr>
            <w:tcW w:w="8077" w:type="dxa"/>
            <w:vAlign w:val="center"/>
          </w:tcPr>
          <w:p w14:paraId="22BB4128" w14:textId="77777777" w:rsidR="00A43785" w:rsidRPr="00A5606A" w:rsidRDefault="00A43785" w:rsidP="007B22FF">
            <w:pPr>
              <w:tabs>
                <w:tab w:val="left" w:pos="180"/>
              </w:tabs>
              <w:ind w:left="-108"/>
              <w:rPr>
                <w:rFonts w:ascii="Arial" w:hAnsi="Arial" w:cs="Arial"/>
                <w:sz w:val="18"/>
                <w:szCs w:val="20"/>
              </w:rPr>
            </w:pPr>
          </w:p>
        </w:tc>
        <w:tc>
          <w:tcPr>
            <w:tcW w:w="1667" w:type="dxa"/>
            <w:vAlign w:val="bottom"/>
          </w:tcPr>
          <w:p w14:paraId="04BF668A" w14:textId="77777777" w:rsidR="00A43785" w:rsidRPr="003C7114" w:rsidRDefault="00A43785" w:rsidP="007B22FF">
            <w:pPr>
              <w:ind w:left="-108"/>
              <w:jc w:val="right"/>
              <w:rPr>
                <w:rFonts w:ascii="Arial" w:hAnsi="Arial" w:cs="Arial"/>
                <w:color w:val="000000" w:themeColor="text1"/>
                <w:sz w:val="18"/>
                <w:szCs w:val="18"/>
              </w:rPr>
            </w:pPr>
          </w:p>
        </w:tc>
      </w:tr>
      <w:tr w:rsidR="00A43785" w:rsidRPr="00A5606A" w14:paraId="2BD5C732" w14:textId="77777777" w:rsidTr="007B22FF">
        <w:trPr>
          <w:trHeight w:val="113"/>
        </w:trPr>
        <w:tc>
          <w:tcPr>
            <w:tcW w:w="8077" w:type="dxa"/>
            <w:tcBorders>
              <w:top w:val="single" w:sz="4" w:space="0" w:color="auto"/>
              <w:bottom w:val="double" w:sz="4" w:space="0" w:color="auto"/>
            </w:tcBorders>
            <w:vAlign w:val="center"/>
          </w:tcPr>
          <w:p w14:paraId="0C39F11E" w14:textId="77777777" w:rsidR="00A43785" w:rsidRPr="00A5606A" w:rsidRDefault="00A43785" w:rsidP="007B22FF">
            <w:pPr>
              <w:tabs>
                <w:tab w:val="left" w:pos="180"/>
              </w:tabs>
              <w:ind w:left="-108"/>
              <w:jc w:val="both"/>
              <w:rPr>
                <w:rFonts w:ascii="Arial" w:hAnsi="Arial" w:cs="Arial"/>
                <w:b/>
                <w:sz w:val="18"/>
                <w:szCs w:val="20"/>
              </w:rPr>
            </w:pPr>
            <w:r w:rsidRPr="00A5606A">
              <w:rPr>
                <w:rFonts w:ascii="Arial" w:hAnsi="Arial" w:cs="Arial"/>
                <w:b/>
                <w:sz w:val="18"/>
                <w:szCs w:val="20"/>
              </w:rPr>
              <w:t xml:space="preserve">Toplam </w:t>
            </w:r>
          </w:p>
        </w:tc>
        <w:tc>
          <w:tcPr>
            <w:tcW w:w="1667" w:type="dxa"/>
            <w:tcBorders>
              <w:top w:val="single" w:sz="4" w:space="0" w:color="auto"/>
              <w:bottom w:val="double" w:sz="4" w:space="0" w:color="auto"/>
            </w:tcBorders>
            <w:vAlign w:val="bottom"/>
          </w:tcPr>
          <w:p w14:paraId="25E3B64F" w14:textId="0FC06719" w:rsidR="00A43785" w:rsidRPr="005E2AB6" w:rsidRDefault="003C7114" w:rsidP="007B22FF">
            <w:pPr>
              <w:ind w:left="-108"/>
              <w:jc w:val="right"/>
              <w:rPr>
                <w:rFonts w:ascii="Arial" w:hAnsi="Arial" w:cs="Arial"/>
                <w:b/>
                <w:color w:val="000000" w:themeColor="text1"/>
                <w:sz w:val="18"/>
                <w:szCs w:val="18"/>
              </w:rPr>
            </w:pPr>
            <w:r w:rsidRPr="005E2AB6">
              <w:rPr>
                <w:rFonts w:ascii="Arial" w:hAnsi="Arial" w:cs="Arial"/>
                <w:b/>
                <w:color w:val="000000" w:themeColor="text1"/>
                <w:sz w:val="18"/>
                <w:szCs w:val="18"/>
              </w:rPr>
              <w:t>39.866</w:t>
            </w:r>
          </w:p>
        </w:tc>
      </w:tr>
    </w:tbl>
    <w:p w14:paraId="4347A27B" w14:textId="77777777" w:rsidR="00A43785" w:rsidRPr="00A5606A" w:rsidRDefault="00A43785" w:rsidP="00A43785">
      <w:pPr>
        <w:ind w:left="42" w:hanging="574"/>
        <w:jc w:val="both"/>
        <w:rPr>
          <w:rFonts w:ascii="Arial" w:hAnsi="Arial" w:cs="Arial"/>
          <w:b/>
          <w:sz w:val="20"/>
          <w:szCs w:val="20"/>
        </w:rPr>
      </w:pPr>
    </w:p>
    <w:tbl>
      <w:tblPr>
        <w:tblW w:w="9758" w:type="dxa"/>
        <w:tblInd w:w="56" w:type="dxa"/>
        <w:tblLook w:val="0000" w:firstRow="0" w:lastRow="0" w:firstColumn="0" w:lastColumn="0" w:noHBand="0" w:noVBand="0"/>
      </w:tblPr>
      <w:tblGrid>
        <w:gridCol w:w="8091"/>
        <w:gridCol w:w="1667"/>
      </w:tblGrid>
      <w:tr w:rsidR="00A43785" w:rsidRPr="00A5606A" w14:paraId="6CA90133" w14:textId="77777777" w:rsidTr="007B22FF">
        <w:trPr>
          <w:trHeight w:val="113"/>
        </w:trPr>
        <w:tc>
          <w:tcPr>
            <w:tcW w:w="8091" w:type="dxa"/>
            <w:tcBorders>
              <w:top w:val="single" w:sz="4" w:space="0" w:color="auto"/>
              <w:bottom w:val="single" w:sz="4" w:space="0" w:color="auto"/>
            </w:tcBorders>
            <w:vAlign w:val="center"/>
          </w:tcPr>
          <w:p w14:paraId="2E310FF1" w14:textId="77777777" w:rsidR="00A43785" w:rsidRPr="00A5606A" w:rsidRDefault="00A43785" w:rsidP="007B22FF">
            <w:pPr>
              <w:tabs>
                <w:tab w:val="left" w:pos="180"/>
              </w:tabs>
              <w:ind w:left="-108"/>
              <w:jc w:val="both"/>
              <w:rPr>
                <w:rFonts w:ascii="Arial" w:hAnsi="Arial" w:cs="Arial"/>
                <w:sz w:val="18"/>
                <w:szCs w:val="18"/>
              </w:rPr>
            </w:pPr>
          </w:p>
        </w:tc>
        <w:tc>
          <w:tcPr>
            <w:tcW w:w="1667" w:type="dxa"/>
            <w:tcBorders>
              <w:top w:val="single" w:sz="4" w:space="0" w:color="auto"/>
              <w:bottom w:val="single" w:sz="4" w:space="0" w:color="auto"/>
            </w:tcBorders>
            <w:vAlign w:val="center"/>
          </w:tcPr>
          <w:p w14:paraId="2B3D606D" w14:textId="77777777" w:rsidR="00A43785" w:rsidRPr="00A5606A" w:rsidRDefault="00A43785" w:rsidP="007B22FF">
            <w:pPr>
              <w:tabs>
                <w:tab w:val="left" w:pos="180"/>
              </w:tabs>
              <w:ind w:left="-108"/>
              <w:jc w:val="right"/>
              <w:rPr>
                <w:rFonts w:ascii="Arial" w:hAnsi="Arial" w:cs="Arial"/>
                <w:b/>
                <w:sz w:val="18"/>
                <w:szCs w:val="18"/>
              </w:rPr>
            </w:pPr>
            <w:r w:rsidRPr="00A5606A">
              <w:rPr>
                <w:rFonts w:ascii="Arial" w:hAnsi="Arial" w:cs="Arial"/>
                <w:b/>
                <w:sz w:val="18"/>
                <w:szCs w:val="18"/>
              </w:rPr>
              <w:t>Önceki Dönem</w:t>
            </w:r>
          </w:p>
        </w:tc>
      </w:tr>
      <w:tr w:rsidR="00A43785" w:rsidRPr="00A5606A" w14:paraId="10368244" w14:textId="77777777" w:rsidTr="007B22FF">
        <w:trPr>
          <w:trHeight w:val="113"/>
        </w:trPr>
        <w:tc>
          <w:tcPr>
            <w:tcW w:w="8091" w:type="dxa"/>
            <w:tcBorders>
              <w:top w:val="single" w:sz="4" w:space="0" w:color="auto"/>
            </w:tcBorders>
            <w:vAlign w:val="center"/>
          </w:tcPr>
          <w:p w14:paraId="2A9FE5EF" w14:textId="77777777" w:rsidR="00A43785" w:rsidRPr="00A5606A" w:rsidRDefault="00A43785" w:rsidP="007B22FF">
            <w:pPr>
              <w:tabs>
                <w:tab w:val="left" w:pos="180"/>
              </w:tabs>
              <w:ind w:left="-108"/>
              <w:jc w:val="both"/>
              <w:rPr>
                <w:rFonts w:ascii="Arial" w:hAnsi="Arial" w:cs="Arial"/>
                <w:sz w:val="20"/>
                <w:szCs w:val="20"/>
              </w:rPr>
            </w:pPr>
          </w:p>
        </w:tc>
        <w:tc>
          <w:tcPr>
            <w:tcW w:w="1667" w:type="dxa"/>
            <w:tcBorders>
              <w:top w:val="single" w:sz="4" w:space="0" w:color="auto"/>
            </w:tcBorders>
            <w:vAlign w:val="center"/>
          </w:tcPr>
          <w:p w14:paraId="5344C496" w14:textId="77777777" w:rsidR="00A43785" w:rsidRPr="00A5606A" w:rsidRDefault="00A43785" w:rsidP="007B22FF">
            <w:pPr>
              <w:tabs>
                <w:tab w:val="left" w:pos="180"/>
              </w:tabs>
              <w:ind w:left="-108"/>
              <w:jc w:val="right"/>
              <w:rPr>
                <w:rFonts w:ascii="Arial" w:hAnsi="Arial" w:cs="Arial"/>
                <w:sz w:val="20"/>
                <w:szCs w:val="20"/>
              </w:rPr>
            </w:pPr>
          </w:p>
        </w:tc>
      </w:tr>
      <w:tr w:rsidR="00A43785" w:rsidRPr="00A5606A" w14:paraId="10A9ECD7" w14:textId="77777777" w:rsidTr="007B22FF">
        <w:trPr>
          <w:trHeight w:val="113"/>
        </w:trPr>
        <w:tc>
          <w:tcPr>
            <w:tcW w:w="8091" w:type="dxa"/>
            <w:vAlign w:val="center"/>
          </w:tcPr>
          <w:p w14:paraId="16302107" w14:textId="77777777" w:rsidR="00A43785" w:rsidRPr="00A5606A" w:rsidRDefault="00A43785" w:rsidP="00A43785">
            <w:pPr>
              <w:ind w:left="-108"/>
              <w:rPr>
                <w:rFonts w:ascii="Arial" w:hAnsi="Arial" w:cs="Arial"/>
                <w:iCs/>
                <w:sz w:val="18"/>
                <w:szCs w:val="20"/>
              </w:rPr>
            </w:pPr>
            <w:r w:rsidRPr="00A5606A">
              <w:rPr>
                <w:rFonts w:ascii="Arial" w:hAnsi="Arial" w:cs="Arial"/>
                <w:sz w:val="18"/>
                <w:szCs w:val="20"/>
              </w:rPr>
              <w:t>Ödenecek Kurumlar Vergisi</w:t>
            </w:r>
          </w:p>
        </w:tc>
        <w:tc>
          <w:tcPr>
            <w:tcW w:w="1667" w:type="dxa"/>
            <w:vAlign w:val="bottom"/>
          </w:tcPr>
          <w:p w14:paraId="4F6FD778" w14:textId="48E42956" w:rsidR="00A43785" w:rsidRPr="00A5606A" w:rsidRDefault="00A43785" w:rsidP="00A43785">
            <w:pPr>
              <w:ind w:left="-108"/>
              <w:jc w:val="right"/>
              <w:rPr>
                <w:rFonts w:ascii="Arial" w:hAnsi="Arial" w:cs="Arial"/>
                <w:color w:val="000000"/>
                <w:sz w:val="18"/>
                <w:szCs w:val="20"/>
              </w:rPr>
            </w:pPr>
            <w:r w:rsidRPr="00546A72">
              <w:rPr>
                <w:rFonts w:ascii="Arial" w:hAnsi="Arial" w:cs="Arial"/>
                <w:color w:val="000000" w:themeColor="text1"/>
                <w:sz w:val="18"/>
                <w:szCs w:val="18"/>
              </w:rPr>
              <w:t>46.4</w:t>
            </w:r>
            <w:r>
              <w:rPr>
                <w:rFonts w:ascii="Arial" w:hAnsi="Arial" w:cs="Arial"/>
                <w:color w:val="000000" w:themeColor="text1"/>
                <w:sz w:val="18"/>
                <w:szCs w:val="18"/>
              </w:rPr>
              <w:t>55</w:t>
            </w:r>
          </w:p>
        </w:tc>
      </w:tr>
      <w:tr w:rsidR="00A43785" w:rsidRPr="00A5606A" w14:paraId="2E839C09" w14:textId="77777777" w:rsidTr="007B22FF">
        <w:trPr>
          <w:trHeight w:val="113"/>
        </w:trPr>
        <w:tc>
          <w:tcPr>
            <w:tcW w:w="8091" w:type="dxa"/>
            <w:vAlign w:val="center"/>
          </w:tcPr>
          <w:p w14:paraId="61EFAA34" w14:textId="77777777" w:rsidR="00A43785" w:rsidRPr="00A5606A" w:rsidRDefault="00A43785" w:rsidP="00A43785">
            <w:pPr>
              <w:ind w:left="-108"/>
              <w:rPr>
                <w:rFonts w:ascii="Arial" w:hAnsi="Arial" w:cs="Arial"/>
                <w:iCs/>
                <w:sz w:val="18"/>
                <w:szCs w:val="20"/>
              </w:rPr>
            </w:pPr>
            <w:r w:rsidRPr="00A5606A">
              <w:rPr>
                <w:rFonts w:ascii="Arial" w:hAnsi="Arial" w:cs="Arial"/>
                <w:sz w:val="18"/>
                <w:szCs w:val="20"/>
              </w:rPr>
              <w:t>BSMV</w:t>
            </w:r>
          </w:p>
        </w:tc>
        <w:tc>
          <w:tcPr>
            <w:tcW w:w="1667" w:type="dxa"/>
          </w:tcPr>
          <w:p w14:paraId="42616C46" w14:textId="07CFE91A" w:rsidR="00A43785" w:rsidRPr="00A5606A" w:rsidRDefault="00A43785" w:rsidP="00A43785">
            <w:pPr>
              <w:ind w:left="-108"/>
              <w:jc w:val="right"/>
              <w:rPr>
                <w:rFonts w:ascii="Arial" w:hAnsi="Arial" w:cs="Arial"/>
                <w:color w:val="000000"/>
                <w:sz w:val="18"/>
                <w:szCs w:val="20"/>
              </w:rPr>
            </w:pPr>
            <w:r w:rsidRPr="00546A72">
              <w:rPr>
                <w:rFonts w:ascii="Arial" w:hAnsi="Arial" w:cs="Arial"/>
                <w:sz w:val="18"/>
                <w:szCs w:val="18"/>
              </w:rPr>
              <w:t>16.087</w:t>
            </w:r>
          </w:p>
        </w:tc>
      </w:tr>
      <w:tr w:rsidR="00A43785" w:rsidRPr="00A5606A" w14:paraId="298CABAC" w14:textId="77777777" w:rsidTr="007B22FF">
        <w:trPr>
          <w:trHeight w:val="113"/>
        </w:trPr>
        <w:tc>
          <w:tcPr>
            <w:tcW w:w="8091" w:type="dxa"/>
            <w:vAlign w:val="center"/>
          </w:tcPr>
          <w:p w14:paraId="0A05E09C" w14:textId="77777777" w:rsidR="00A43785" w:rsidRPr="00A5606A" w:rsidRDefault="00A43785" w:rsidP="00A43785">
            <w:pPr>
              <w:ind w:left="-108"/>
              <w:rPr>
                <w:rFonts w:ascii="Arial" w:hAnsi="Arial" w:cs="Arial"/>
                <w:iCs/>
                <w:sz w:val="18"/>
                <w:szCs w:val="20"/>
              </w:rPr>
            </w:pPr>
            <w:r w:rsidRPr="00A5606A">
              <w:rPr>
                <w:rFonts w:ascii="Arial" w:hAnsi="Arial" w:cs="Arial"/>
                <w:iCs/>
                <w:sz w:val="18"/>
                <w:szCs w:val="20"/>
              </w:rPr>
              <w:t xml:space="preserve">Menkul Sermaye </w:t>
            </w:r>
            <w:r w:rsidRPr="00A5606A">
              <w:rPr>
                <w:rFonts w:ascii="Arial" w:hAnsi="Arial" w:cs="Arial"/>
                <w:sz w:val="18"/>
                <w:szCs w:val="20"/>
              </w:rPr>
              <w:t>İradı</w:t>
            </w:r>
            <w:r w:rsidRPr="00A5606A">
              <w:rPr>
                <w:rFonts w:ascii="Arial" w:hAnsi="Arial" w:cs="Arial"/>
                <w:iCs/>
                <w:sz w:val="18"/>
                <w:szCs w:val="20"/>
              </w:rPr>
              <w:t xml:space="preserve"> Vergisi</w:t>
            </w:r>
          </w:p>
        </w:tc>
        <w:tc>
          <w:tcPr>
            <w:tcW w:w="1667" w:type="dxa"/>
          </w:tcPr>
          <w:p w14:paraId="1E868442" w14:textId="5DA5E871" w:rsidR="00A43785" w:rsidRPr="00A5606A" w:rsidRDefault="00A43785" w:rsidP="00A43785">
            <w:pPr>
              <w:ind w:left="-108"/>
              <w:jc w:val="right"/>
              <w:rPr>
                <w:rFonts w:ascii="Arial" w:hAnsi="Arial" w:cs="Arial"/>
                <w:color w:val="000000"/>
                <w:sz w:val="18"/>
                <w:szCs w:val="20"/>
              </w:rPr>
            </w:pPr>
            <w:r w:rsidRPr="00546A72">
              <w:rPr>
                <w:rFonts w:ascii="Arial" w:hAnsi="Arial" w:cs="Arial"/>
                <w:sz w:val="18"/>
                <w:szCs w:val="18"/>
              </w:rPr>
              <w:t>12.769</w:t>
            </w:r>
          </w:p>
        </w:tc>
      </w:tr>
      <w:tr w:rsidR="00A43785" w:rsidRPr="00A5606A" w14:paraId="5DA94C0E" w14:textId="77777777" w:rsidTr="007B22FF">
        <w:trPr>
          <w:trHeight w:val="113"/>
        </w:trPr>
        <w:tc>
          <w:tcPr>
            <w:tcW w:w="8091" w:type="dxa"/>
            <w:vAlign w:val="center"/>
          </w:tcPr>
          <w:p w14:paraId="14A2BB35" w14:textId="77777777" w:rsidR="00A43785" w:rsidRPr="00A5606A" w:rsidRDefault="00A43785" w:rsidP="00A43785">
            <w:pPr>
              <w:ind w:left="-108"/>
              <w:rPr>
                <w:rFonts w:ascii="Arial" w:hAnsi="Arial" w:cs="Arial"/>
                <w:iCs/>
                <w:sz w:val="18"/>
                <w:szCs w:val="20"/>
              </w:rPr>
            </w:pPr>
            <w:r w:rsidRPr="00A5606A">
              <w:rPr>
                <w:rFonts w:ascii="Arial" w:hAnsi="Arial" w:cs="Arial"/>
                <w:sz w:val="18"/>
                <w:szCs w:val="20"/>
              </w:rPr>
              <w:t>Ödenecek Katma Değer Vergisi</w:t>
            </w:r>
          </w:p>
        </w:tc>
        <w:tc>
          <w:tcPr>
            <w:tcW w:w="1667" w:type="dxa"/>
          </w:tcPr>
          <w:p w14:paraId="41F48BF0" w14:textId="7E01F810" w:rsidR="00A43785" w:rsidRPr="00A5606A" w:rsidRDefault="00A43785" w:rsidP="00A43785">
            <w:pPr>
              <w:ind w:left="-108"/>
              <w:jc w:val="right"/>
              <w:rPr>
                <w:rFonts w:ascii="Arial" w:hAnsi="Arial" w:cs="Arial"/>
                <w:color w:val="000000"/>
                <w:sz w:val="18"/>
                <w:szCs w:val="20"/>
              </w:rPr>
            </w:pPr>
            <w:r w:rsidRPr="00546A72">
              <w:rPr>
                <w:rFonts w:ascii="Arial" w:hAnsi="Arial" w:cs="Arial"/>
                <w:sz w:val="18"/>
                <w:szCs w:val="18"/>
              </w:rPr>
              <w:t>1.128</w:t>
            </w:r>
          </w:p>
        </w:tc>
      </w:tr>
      <w:tr w:rsidR="00A43785" w:rsidRPr="00A5606A" w14:paraId="0BF9A8FE" w14:textId="77777777" w:rsidTr="007B22FF">
        <w:trPr>
          <w:trHeight w:val="113"/>
        </w:trPr>
        <w:tc>
          <w:tcPr>
            <w:tcW w:w="8091" w:type="dxa"/>
            <w:vAlign w:val="center"/>
          </w:tcPr>
          <w:p w14:paraId="42D79512" w14:textId="77777777" w:rsidR="00A43785" w:rsidRPr="00A5606A" w:rsidRDefault="00A43785" w:rsidP="00A43785">
            <w:pPr>
              <w:ind w:left="-108"/>
              <w:rPr>
                <w:rFonts w:ascii="Arial" w:hAnsi="Arial" w:cs="Arial"/>
                <w:sz w:val="18"/>
                <w:szCs w:val="20"/>
              </w:rPr>
            </w:pPr>
            <w:r w:rsidRPr="00A5606A">
              <w:rPr>
                <w:rFonts w:ascii="Arial" w:hAnsi="Arial" w:cs="Arial"/>
                <w:iCs/>
                <w:sz w:val="18"/>
                <w:szCs w:val="20"/>
              </w:rPr>
              <w:t>Gayrimenkul Sermaye İradı Vergisi</w:t>
            </w:r>
          </w:p>
        </w:tc>
        <w:tc>
          <w:tcPr>
            <w:tcW w:w="1667" w:type="dxa"/>
          </w:tcPr>
          <w:p w14:paraId="637EA12A" w14:textId="2484302B" w:rsidR="00A43785" w:rsidRPr="00A5606A" w:rsidRDefault="00A43785" w:rsidP="00A43785">
            <w:pPr>
              <w:ind w:left="-108"/>
              <w:jc w:val="right"/>
              <w:rPr>
                <w:rFonts w:ascii="Arial" w:hAnsi="Arial" w:cs="Arial"/>
                <w:color w:val="000000"/>
                <w:sz w:val="18"/>
                <w:szCs w:val="20"/>
              </w:rPr>
            </w:pPr>
            <w:r w:rsidRPr="00546A72">
              <w:rPr>
                <w:rFonts w:ascii="Arial" w:hAnsi="Arial" w:cs="Arial"/>
                <w:sz w:val="18"/>
                <w:szCs w:val="18"/>
              </w:rPr>
              <w:t>887</w:t>
            </w:r>
          </w:p>
        </w:tc>
      </w:tr>
      <w:tr w:rsidR="00A43785" w:rsidRPr="00A5606A" w14:paraId="0EB8C0BF" w14:textId="77777777" w:rsidTr="007B22FF">
        <w:trPr>
          <w:trHeight w:val="113"/>
        </w:trPr>
        <w:tc>
          <w:tcPr>
            <w:tcW w:w="8091" w:type="dxa"/>
            <w:vAlign w:val="center"/>
          </w:tcPr>
          <w:p w14:paraId="03D4DEDC" w14:textId="77777777" w:rsidR="00A43785" w:rsidRPr="00A5606A" w:rsidRDefault="00A43785" w:rsidP="00A43785">
            <w:pPr>
              <w:ind w:left="-108"/>
              <w:rPr>
                <w:rFonts w:ascii="Arial" w:hAnsi="Arial" w:cs="Arial"/>
                <w:sz w:val="18"/>
                <w:szCs w:val="20"/>
              </w:rPr>
            </w:pPr>
            <w:r w:rsidRPr="00A5606A">
              <w:rPr>
                <w:rFonts w:ascii="Arial" w:hAnsi="Arial" w:cs="Arial"/>
                <w:sz w:val="18"/>
                <w:szCs w:val="20"/>
              </w:rPr>
              <w:t>Kambiyo Muameleleri Vergisi</w:t>
            </w:r>
          </w:p>
        </w:tc>
        <w:tc>
          <w:tcPr>
            <w:tcW w:w="1667" w:type="dxa"/>
          </w:tcPr>
          <w:p w14:paraId="18765572" w14:textId="5D85BD31" w:rsidR="00A43785" w:rsidRPr="00A5606A" w:rsidRDefault="00A43785" w:rsidP="00A43785">
            <w:pPr>
              <w:ind w:left="-108"/>
              <w:jc w:val="right"/>
              <w:rPr>
                <w:rFonts w:ascii="Arial" w:hAnsi="Arial" w:cs="Arial"/>
                <w:color w:val="000000"/>
                <w:sz w:val="18"/>
                <w:szCs w:val="20"/>
              </w:rPr>
            </w:pPr>
            <w:r>
              <w:rPr>
                <w:rFonts w:ascii="Arial" w:hAnsi="Arial" w:cs="Arial"/>
                <w:sz w:val="18"/>
                <w:szCs w:val="18"/>
              </w:rPr>
              <w:t>-</w:t>
            </w:r>
          </w:p>
        </w:tc>
      </w:tr>
      <w:tr w:rsidR="00A43785" w:rsidRPr="00A5606A" w14:paraId="095A3AE7" w14:textId="77777777" w:rsidTr="007B22FF">
        <w:trPr>
          <w:trHeight w:val="20"/>
        </w:trPr>
        <w:tc>
          <w:tcPr>
            <w:tcW w:w="8091" w:type="dxa"/>
            <w:vAlign w:val="center"/>
          </w:tcPr>
          <w:p w14:paraId="60C71A0E" w14:textId="77777777" w:rsidR="00A43785" w:rsidRPr="00A5606A" w:rsidRDefault="00A43785" w:rsidP="00A43785">
            <w:pPr>
              <w:ind w:left="-108"/>
              <w:rPr>
                <w:rFonts w:ascii="Arial" w:hAnsi="Arial" w:cs="Arial"/>
                <w:sz w:val="18"/>
                <w:szCs w:val="18"/>
              </w:rPr>
            </w:pPr>
            <w:r w:rsidRPr="00A5606A">
              <w:rPr>
                <w:rFonts w:ascii="Arial" w:hAnsi="Arial" w:cs="Arial"/>
                <w:sz w:val="18"/>
                <w:szCs w:val="18"/>
              </w:rPr>
              <w:t>Diğer</w:t>
            </w:r>
          </w:p>
        </w:tc>
        <w:tc>
          <w:tcPr>
            <w:tcW w:w="1667" w:type="dxa"/>
          </w:tcPr>
          <w:p w14:paraId="513F6D8A" w14:textId="1DC75D34" w:rsidR="00A43785" w:rsidRPr="00A5606A" w:rsidRDefault="00A43785" w:rsidP="00A43785">
            <w:pPr>
              <w:ind w:left="-108"/>
              <w:jc w:val="right"/>
              <w:rPr>
                <w:rFonts w:ascii="Arial" w:hAnsi="Arial" w:cs="Arial"/>
                <w:color w:val="000000"/>
                <w:sz w:val="18"/>
                <w:szCs w:val="18"/>
              </w:rPr>
            </w:pPr>
            <w:r w:rsidRPr="00546A72">
              <w:rPr>
                <w:rFonts w:ascii="Arial" w:hAnsi="Arial" w:cs="Arial"/>
                <w:sz w:val="18"/>
                <w:szCs w:val="18"/>
              </w:rPr>
              <w:t>8.16</w:t>
            </w:r>
            <w:r>
              <w:rPr>
                <w:rFonts w:ascii="Arial" w:hAnsi="Arial" w:cs="Arial"/>
                <w:sz w:val="18"/>
                <w:szCs w:val="18"/>
              </w:rPr>
              <w:t>7</w:t>
            </w:r>
          </w:p>
        </w:tc>
      </w:tr>
      <w:tr w:rsidR="00A43785" w:rsidRPr="00A5606A" w14:paraId="3D11CE9F" w14:textId="77777777" w:rsidTr="007B22FF">
        <w:trPr>
          <w:trHeight w:val="20"/>
        </w:trPr>
        <w:tc>
          <w:tcPr>
            <w:tcW w:w="8091" w:type="dxa"/>
            <w:vAlign w:val="center"/>
          </w:tcPr>
          <w:p w14:paraId="65925561" w14:textId="77777777" w:rsidR="00A43785" w:rsidRPr="00A5606A" w:rsidRDefault="00A43785" w:rsidP="00A43785">
            <w:pPr>
              <w:tabs>
                <w:tab w:val="left" w:pos="180"/>
              </w:tabs>
              <w:ind w:left="-108"/>
              <w:rPr>
                <w:rFonts w:ascii="Arial" w:hAnsi="Arial" w:cs="Arial"/>
                <w:sz w:val="18"/>
                <w:szCs w:val="18"/>
              </w:rPr>
            </w:pPr>
          </w:p>
        </w:tc>
        <w:tc>
          <w:tcPr>
            <w:tcW w:w="1667" w:type="dxa"/>
            <w:tcBorders>
              <w:bottom w:val="single" w:sz="4" w:space="0" w:color="auto"/>
            </w:tcBorders>
            <w:vAlign w:val="bottom"/>
          </w:tcPr>
          <w:p w14:paraId="39E2638C" w14:textId="77777777" w:rsidR="00A43785" w:rsidRPr="00A5606A" w:rsidRDefault="00A43785" w:rsidP="00A43785">
            <w:pPr>
              <w:ind w:left="-108"/>
              <w:jc w:val="right"/>
              <w:rPr>
                <w:rFonts w:ascii="Arial" w:hAnsi="Arial" w:cs="Arial"/>
                <w:color w:val="000000"/>
                <w:sz w:val="18"/>
                <w:szCs w:val="18"/>
              </w:rPr>
            </w:pPr>
          </w:p>
        </w:tc>
      </w:tr>
      <w:tr w:rsidR="00A43785" w:rsidRPr="00A5606A" w14:paraId="37D34601" w14:textId="77777777" w:rsidTr="007B22FF">
        <w:trPr>
          <w:trHeight w:val="113"/>
        </w:trPr>
        <w:tc>
          <w:tcPr>
            <w:tcW w:w="8091" w:type="dxa"/>
            <w:tcBorders>
              <w:top w:val="single" w:sz="4" w:space="0" w:color="auto"/>
              <w:bottom w:val="double" w:sz="4" w:space="0" w:color="auto"/>
            </w:tcBorders>
            <w:vAlign w:val="center"/>
          </w:tcPr>
          <w:p w14:paraId="6F307EA7" w14:textId="77777777" w:rsidR="00A43785" w:rsidRPr="00A5606A" w:rsidRDefault="00A43785" w:rsidP="00A43785">
            <w:pPr>
              <w:tabs>
                <w:tab w:val="left" w:pos="180"/>
              </w:tabs>
              <w:ind w:left="-108"/>
              <w:jc w:val="both"/>
              <w:rPr>
                <w:rFonts w:ascii="Arial" w:hAnsi="Arial" w:cs="Arial"/>
                <w:b/>
                <w:sz w:val="18"/>
                <w:szCs w:val="20"/>
              </w:rPr>
            </w:pPr>
            <w:r w:rsidRPr="00A5606A">
              <w:rPr>
                <w:rFonts w:ascii="Arial" w:hAnsi="Arial" w:cs="Arial"/>
                <w:b/>
                <w:sz w:val="18"/>
                <w:szCs w:val="20"/>
              </w:rPr>
              <w:t xml:space="preserve">Toplam </w:t>
            </w:r>
          </w:p>
        </w:tc>
        <w:tc>
          <w:tcPr>
            <w:tcW w:w="1667" w:type="dxa"/>
            <w:tcBorders>
              <w:top w:val="single" w:sz="4" w:space="0" w:color="auto"/>
              <w:bottom w:val="double" w:sz="4" w:space="0" w:color="auto"/>
            </w:tcBorders>
            <w:vAlign w:val="bottom"/>
          </w:tcPr>
          <w:p w14:paraId="3277C527" w14:textId="700A3779" w:rsidR="00A43785" w:rsidRPr="00A5606A" w:rsidRDefault="00A43785" w:rsidP="00A43785">
            <w:pPr>
              <w:ind w:left="-108"/>
              <w:jc w:val="right"/>
              <w:rPr>
                <w:rFonts w:ascii="Arial" w:hAnsi="Arial" w:cs="Arial"/>
                <w:b/>
                <w:color w:val="000000"/>
                <w:sz w:val="18"/>
                <w:szCs w:val="18"/>
              </w:rPr>
            </w:pPr>
            <w:r w:rsidRPr="00546A72">
              <w:rPr>
                <w:rFonts w:ascii="Arial" w:hAnsi="Arial" w:cs="Arial"/>
                <w:b/>
                <w:color w:val="000000" w:themeColor="text1"/>
                <w:sz w:val="18"/>
                <w:szCs w:val="18"/>
              </w:rPr>
              <w:t>85.4</w:t>
            </w:r>
            <w:r>
              <w:rPr>
                <w:rFonts w:ascii="Arial" w:hAnsi="Arial" w:cs="Arial"/>
                <w:b/>
                <w:color w:val="000000" w:themeColor="text1"/>
                <w:sz w:val="18"/>
                <w:szCs w:val="18"/>
              </w:rPr>
              <w:t>93</w:t>
            </w:r>
          </w:p>
        </w:tc>
      </w:tr>
    </w:tbl>
    <w:p w14:paraId="3F31703A" w14:textId="77777777" w:rsidR="00A43785" w:rsidRPr="00A5606A" w:rsidRDefault="00A43785" w:rsidP="00A43785">
      <w:pPr>
        <w:spacing w:before="120" w:after="120"/>
        <w:ind w:left="42" w:hanging="574"/>
        <w:jc w:val="both"/>
        <w:rPr>
          <w:rFonts w:ascii="Arial" w:hAnsi="Arial" w:cs="Arial"/>
          <w:b/>
          <w:bCs/>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.3.</w:t>
      </w:r>
      <w:r w:rsidRPr="00A5606A">
        <w:rPr>
          <w:rFonts w:ascii="Arial" w:hAnsi="Arial" w:cs="Arial"/>
          <w:b/>
          <w:bCs/>
          <w:sz w:val="20"/>
          <w:szCs w:val="20"/>
        </w:rPr>
        <w:t xml:space="preserve"> </w:t>
      </w:r>
      <w:r w:rsidRPr="00A5606A">
        <w:rPr>
          <w:rFonts w:ascii="Arial" w:hAnsi="Arial" w:cs="Arial"/>
          <w:b/>
          <w:bCs/>
          <w:sz w:val="20"/>
          <w:szCs w:val="20"/>
        </w:rPr>
        <w:tab/>
      </w:r>
      <w:r w:rsidRPr="00A5606A">
        <w:rPr>
          <w:rFonts w:ascii="Arial" w:hAnsi="Arial" w:cs="Arial"/>
          <w:b/>
          <w:sz w:val="20"/>
          <w:szCs w:val="20"/>
        </w:rPr>
        <w:t>Primlere ilişkin bilgiler:</w:t>
      </w:r>
    </w:p>
    <w:tbl>
      <w:tblPr>
        <w:tblW w:w="9723" w:type="dxa"/>
        <w:tblInd w:w="42" w:type="dxa"/>
        <w:tblLook w:val="0000" w:firstRow="0" w:lastRow="0" w:firstColumn="0" w:lastColumn="0" w:noHBand="0" w:noVBand="0"/>
      </w:tblPr>
      <w:tblGrid>
        <w:gridCol w:w="8063"/>
        <w:gridCol w:w="1660"/>
      </w:tblGrid>
      <w:tr w:rsidR="00A43785" w:rsidRPr="00A5606A" w14:paraId="4E257817" w14:textId="77777777" w:rsidTr="007B22FF">
        <w:trPr>
          <w:trHeight w:val="125"/>
        </w:trPr>
        <w:tc>
          <w:tcPr>
            <w:tcW w:w="8063" w:type="dxa"/>
            <w:tcBorders>
              <w:top w:val="single" w:sz="4" w:space="0" w:color="auto"/>
              <w:bottom w:val="single" w:sz="4" w:space="0" w:color="auto"/>
            </w:tcBorders>
            <w:vAlign w:val="center"/>
          </w:tcPr>
          <w:p w14:paraId="66AB2F12" w14:textId="77777777" w:rsidR="00A43785" w:rsidRPr="00A5606A" w:rsidRDefault="00A43785" w:rsidP="007B22FF">
            <w:pPr>
              <w:ind w:left="-108"/>
              <w:jc w:val="both"/>
              <w:rPr>
                <w:rFonts w:ascii="Arial" w:hAnsi="Arial" w:cs="Arial"/>
                <w:sz w:val="20"/>
                <w:szCs w:val="20"/>
              </w:rPr>
            </w:pPr>
          </w:p>
        </w:tc>
        <w:tc>
          <w:tcPr>
            <w:tcW w:w="1660" w:type="dxa"/>
            <w:tcBorders>
              <w:top w:val="single" w:sz="4" w:space="0" w:color="auto"/>
              <w:bottom w:val="single" w:sz="4" w:space="0" w:color="auto"/>
            </w:tcBorders>
            <w:vAlign w:val="center"/>
          </w:tcPr>
          <w:p w14:paraId="5039A2C0" w14:textId="77777777" w:rsidR="00A43785" w:rsidRPr="00A5606A" w:rsidRDefault="00A43785" w:rsidP="007B22FF">
            <w:pPr>
              <w:ind w:left="-108"/>
              <w:jc w:val="right"/>
              <w:rPr>
                <w:rFonts w:ascii="Arial" w:hAnsi="Arial" w:cs="Arial"/>
                <w:b/>
                <w:sz w:val="18"/>
                <w:szCs w:val="18"/>
              </w:rPr>
            </w:pPr>
            <w:r w:rsidRPr="00A5606A">
              <w:rPr>
                <w:rFonts w:ascii="Arial" w:hAnsi="Arial" w:cs="Arial"/>
                <w:b/>
                <w:sz w:val="18"/>
                <w:szCs w:val="18"/>
              </w:rPr>
              <w:t>Cari Dönem</w:t>
            </w:r>
          </w:p>
        </w:tc>
      </w:tr>
      <w:tr w:rsidR="00A43785" w:rsidRPr="00A5606A" w14:paraId="2D654F7F" w14:textId="77777777" w:rsidTr="007B22FF">
        <w:trPr>
          <w:trHeight w:val="125"/>
        </w:trPr>
        <w:tc>
          <w:tcPr>
            <w:tcW w:w="8063" w:type="dxa"/>
            <w:tcBorders>
              <w:top w:val="single" w:sz="4" w:space="0" w:color="auto"/>
            </w:tcBorders>
            <w:vAlign w:val="center"/>
          </w:tcPr>
          <w:p w14:paraId="0E7CEA1E" w14:textId="77777777" w:rsidR="00A43785" w:rsidRPr="00A5606A" w:rsidRDefault="00A43785" w:rsidP="007B22FF">
            <w:pPr>
              <w:ind w:left="-108"/>
              <w:jc w:val="both"/>
              <w:rPr>
                <w:rFonts w:ascii="Arial" w:hAnsi="Arial" w:cs="Arial"/>
                <w:sz w:val="20"/>
                <w:szCs w:val="20"/>
              </w:rPr>
            </w:pPr>
          </w:p>
        </w:tc>
        <w:tc>
          <w:tcPr>
            <w:tcW w:w="1660" w:type="dxa"/>
            <w:tcBorders>
              <w:top w:val="single" w:sz="4" w:space="0" w:color="auto"/>
            </w:tcBorders>
            <w:vAlign w:val="center"/>
          </w:tcPr>
          <w:p w14:paraId="692E399E" w14:textId="77777777" w:rsidR="00A43785" w:rsidRPr="00A5606A" w:rsidRDefault="00A43785" w:rsidP="007B22FF">
            <w:pPr>
              <w:tabs>
                <w:tab w:val="left" w:pos="180"/>
              </w:tabs>
              <w:ind w:left="-108"/>
              <w:jc w:val="right"/>
              <w:rPr>
                <w:rFonts w:ascii="Arial" w:hAnsi="Arial" w:cs="Arial"/>
                <w:sz w:val="20"/>
                <w:szCs w:val="20"/>
              </w:rPr>
            </w:pPr>
          </w:p>
        </w:tc>
      </w:tr>
      <w:tr w:rsidR="002C1A2F" w:rsidRPr="00A5606A" w14:paraId="221A94E8" w14:textId="77777777" w:rsidTr="007B22FF">
        <w:trPr>
          <w:trHeight w:val="125"/>
        </w:trPr>
        <w:tc>
          <w:tcPr>
            <w:tcW w:w="8063" w:type="dxa"/>
            <w:vAlign w:val="bottom"/>
          </w:tcPr>
          <w:p w14:paraId="22A78099" w14:textId="77777777" w:rsidR="002C1A2F" w:rsidRPr="00A5606A" w:rsidRDefault="002C1A2F" w:rsidP="002C1A2F">
            <w:pPr>
              <w:ind w:left="-108"/>
              <w:rPr>
                <w:rFonts w:ascii="Arial" w:hAnsi="Arial" w:cs="Arial"/>
                <w:sz w:val="18"/>
                <w:szCs w:val="18"/>
              </w:rPr>
            </w:pPr>
            <w:r w:rsidRPr="00A5606A">
              <w:rPr>
                <w:rFonts w:ascii="Arial" w:hAnsi="Arial" w:cs="Arial"/>
                <w:sz w:val="18"/>
                <w:szCs w:val="18"/>
              </w:rPr>
              <w:t>Sosyal Sigorta Primleri-Personel</w:t>
            </w:r>
          </w:p>
        </w:tc>
        <w:tc>
          <w:tcPr>
            <w:tcW w:w="1660" w:type="dxa"/>
            <w:vAlign w:val="bottom"/>
          </w:tcPr>
          <w:p w14:paraId="0EFD2FAC" w14:textId="776A46B3" w:rsidR="002C1A2F" w:rsidRPr="00A5606A" w:rsidRDefault="002C1A2F" w:rsidP="002C1A2F">
            <w:pPr>
              <w:jc w:val="right"/>
              <w:rPr>
                <w:rFonts w:ascii="Arial" w:hAnsi="Arial" w:cs="Arial"/>
                <w:sz w:val="18"/>
                <w:szCs w:val="18"/>
              </w:rPr>
            </w:pPr>
            <w:r w:rsidRPr="00A5606A">
              <w:rPr>
                <w:rFonts w:ascii="Arial" w:hAnsi="Arial" w:cs="Arial"/>
                <w:sz w:val="18"/>
                <w:szCs w:val="18"/>
              </w:rPr>
              <w:t>3.9</w:t>
            </w:r>
            <w:r>
              <w:rPr>
                <w:rFonts w:ascii="Arial" w:hAnsi="Arial" w:cs="Arial"/>
                <w:sz w:val="18"/>
                <w:szCs w:val="18"/>
              </w:rPr>
              <w:t>7</w:t>
            </w:r>
            <w:r w:rsidRPr="00A5606A">
              <w:rPr>
                <w:rFonts w:ascii="Arial" w:hAnsi="Arial" w:cs="Arial"/>
                <w:sz w:val="18"/>
                <w:szCs w:val="18"/>
              </w:rPr>
              <w:t>3</w:t>
            </w:r>
          </w:p>
        </w:tc>
      </w:tr>
      <w:tr w:rsidR="002C1A2F" w:rsidRPr="00A5606A" w14:paraId="532D61F9" w14:textId="77777777" w:rsidTr="007B22FF">
        <w:trPr>
          <w:trHeight w:val="125"/>
        </w:trPr>
        <w:tc>
          <w:tcPr>
            <w:tcW w:w="8063" w:type="dxa"/>
            <w:vAlign w:val="bottom"/>
          </w:tcPr>
          <w:p w14:paraId="70CF3D54" w14:textId="77777777" w:rsidR="002C1A2F" w:rsidRPr="00A5606A" w:rsidRDefault="002C1A2F" w:rsidP="002C1A2F">
            <w:pPr>
              <w:ind w:left="-108"/>
              <w:rPr>
                <w:rFonts w:ascii="Arial" w:hAnsi="Arial" w:cs="Arial"/>
                <w:sz w:val="18"/>
                <w:szCs w:val="18"/>
              </w:rPr>
            </w:pPr>
            <w:r w:rsidRPr="00A5606A">
              <w:rPr>
                <w:rFonts w:ascii="Arial" w:hAnsi="Arial" w:cs="Arial"/>
                <w:sz w:val="18"/>
                <w:szCs w:val="18"/>
              </w:rPr>
              <w:t>Sosyal Sigorta Primleri-İşveren</w:t>
            </w:r>
          </w:p>
        </w:tc>
        <w:tc>
          <w:tcPr>
            <w:tcW w:w="1660" w:type="dxa"/>
            <w:vAlign w:val="bottom"/>
          </w:tcPr>
          <w:p w14:paraId="5970B06E" w14:textId="5C8706D7" w:rsidR="002C1A2F" w:rsidRPr="00A5606A" w:rsidRDefault="002C1A2F" w:rsidP="002C1A2F">
            <w:pPr>
              <w:jc w:val="right"/>
              <w:rPr>
                <w:rFonts w:ascii="Arial" w:hAnsi="Arial" w:cs="Arial"/>
                <w:sz w:val="18"/>
                <w:szCs w:val="18"/>
              </w:rPr>
            </w:pPr>
            <w:r w:rsidRPr="00A5606A">
              <w:rPr>
                <w:rFonts w:ascii="Arial" w:hAnsi="Arial" w:cs="Arial"/>
                <w:sz w:val="18"/>
                <w:szCs w:val="18"/>
              </w:rPr>
              <w:t>4.4</w:t>
            </w:r>
            <w:r>
              <w:rPr>
                <w:rFonts w:ascii="Arial" w:hAnsi="Arial" w:cs="Arial"/>
                <w:sz w:val="18"/>
                <w:szCs w:val="18"/>
              </w:rPr>
              <w:t>63</w:t>
            </w:r>
          </w:p>
        </w:tc>
      </w:tr>
      <w:tr w:rsidR="002C1A2F" w:rsidRPr="00A5606A" w14:paraId="50A48CD8" w14:textId="77777777" w:rsidTr="007B22FF">
        <w:trPr>
          <w:trHeight w:val="125"/>
        </w:trPr>
        <w:tc>
          <w:tcPr>
            <w:tcW w:w="8063" w:type="dxa"/>
            <w:vAlign w:val="bottom"/>
          </w:tcPr>
          <w:p w14:paraId="0F146A85" w14:textId="77777777" w:rsidR="002C1A2F" w:rsidRPr="00A5606A" w:rsidRDefault="002C1A2F" w:rsidP="002C1A2F">
            <w:pPr>
              <w:ind w:left="-108"/>
              <w:rPr>
                <w:rFonts w:ascii="Arial" w:hAnsi="Arial" w:cs="Arial"/>
                <w:sz w:val="18"/>
                <w:szCs w:val="18"/>
              </w:rPr>
            </w:pPr>
            <w:r w:rsidRPr="00A5606A">
              <w:rPr>
                <w:rFonts w:ascii="Arial" w:hAnsi="Arial" w:cs="Arial"/>
                <w:sz w:val="18"/>
                <w:szCs w:val="18"/>
              </w:rPr>
              <w:t>Banka Sosyal Yardım Sandığı Primleri-Personel</w:t>
            </w:r>
          </w:p>
        </w:tc>
        <w:tc>
          <w:tcPr>
            <w:tcW w:w="1660" w:type="dxa"/>
            <w:vAlign w:val="bottom"/>
          </w:tcPr>
          <w:p w14:paraId="1D473AB9" w14:textId="5AD4E67C" w:rsidR="002C1A2F" w:rsidRPr="00A5606A" w:rsidRDefault="002C1A2F" w:rsidP="002C1A2F">
            <w:pPr>
              <w:jc w:val="right"/>
              <w:rPr>
                <w:rFonts w:ascii="Arial" w:hAnsi="Arial" w:cs="Arial"/>
                <w:sz w:val="18"/>
                <w:szCs w:val="18"/>
              </w:rPr>
            </w:pPr>
            <w:r w:rsidRPr="00A5606A">
              <w:rPr>
                <w:rFonts w:ascii="Arial" w:hAnsi="Arial" w:cs="Arial"/>
                <w:sz w:val="18"/>
                <w:szCs w:val="18"/>
              </w:rPr>
              <w:t>-</w:t>
            </w:r>
          </w:p>
        </w:tc>
      </w:tr>
      <w:tr w:rsidR="002C1A2F" w:rsidRPr="00A5606A" w14:paraId="79F0A356" w14:textId="77777777" w:rsidTr="007B22FF">
        <w:trPr>
          <w:trHeight w:val="125"/>
        </w:trPr>
        <w:tc>
          <w:tcPr>
            <w:tcW w:w="8063" w:type="dxa"/>
            <w:vAlign w:val="bottom"/>
          </w:tcPr>
          <w:p w14:paraId="53BC18CD" w14:textId="77777777" w:rsidR="002C1A2F" w:rsidRPr="00A5606A" w:rsidRDefault="002C1A2F" w:rsidP="002C1A2F">
            <w:pPr>
              <w:ind w:left="-108"/>
              <w:rPr>
                <w:rFonts w:ascii="Arial" w:hAnsi="Arial" w:cs="Arial"/>
                <w:sz w:val="18"/>
                <w:szCs w:val="18"/>
              </w:rPr>
            </w:pPr>
            <w:r w:rsidRPr="00A5606A">
              <w:rPr>
                <w:rFonts w:ascii="Arial" w:hAnsi="Arial" w:cs="Arial"/>
                <w:sz w:val="18"/>
                <w:szCs w:val="18"/>
              </w:rPr>
              <w:t>Banka Sosyal Yardım Sandığı Primleri-İşveren</w:t>
            </w:r>
          </w:p>
        </w:tc>
        <w:tc>
          <w:tcPr>
            <w:tcW w:w="1660" w:type="dxa"/>
            <w:vAlign w:val="bottom"/>
          </w:tcPr>
          <w:p w14:paraId="7210649C" w14:textId="349B14CA" w:rsidR="002C1A2F" w:rsidRPr="00A5606A" w:rsidRDefault="002C1A2F" w:rsidP="002C1A2F">
            <w:pPr>
              <w:jc w:val="right"/>
              <w:rPr>
                <w:rFonts w:ascii="Arial" w:hAnsi="Arial" w:cs="Arial"/>
                <w:sz w:val="18"/>
                <w:szCs w:val="18"/>
              </w:rPr>
            </w:pPr>
            <w:r w:rsidRPr="00A5606A">
              <w:rPr>
                <w:rFonts w:ascii="Arial" w:hAnsi="Arial" w:cs="Arial"/>
                <w:sz w:val="18"/>
                <w:szCs w:val="18"/>
              </w:rPr>
              <w:t>-</w:t>
            </w:r>
          </w:p>
        </w:tc>
      </w:tr>
      <w:tr w:rsidR="002C1A2F" w:rsidRPr="00A5606A" w14:paraId="4457BE4A" w14:textId="77777777" w:rsidTr="007B22FF">
        <w:trPr>
          <w:trHeight w:val="125"/>
        </w:trPr>
        <w:tc>
          <w:tcPr>
            <w:tcW w:w="8063" w:type="dxa"/>
            <w:vAlign w:val="bottom"/>
          </w:tcPr>
          <w:p w14:paraId="1FB72563" w14:textId="77777777" w:rsidR="002C1A2F" w:rsidRPr="00A5606A" w:rsidRDefault="002C1A2F" w:rsidP="002C1A2F">
            <w:pPr>
              <w:ind w:left="-108"/>
              <w:rPr>
                <w:rFonts w:ascii="Arial" w:hAnsi="Arial" w:cs="Arial"/>
                <w:sz w:val="18"/>
                <w:szCs w:val="18"/>
              </w:rPr>
            </w:pPr>
            <w:r w:rsidRPr="00A5606A">
              <w:rPr>
                <w:rFonts w:ascii="Arial" w:hAnsi="Arial" w:cs="Arial"/>
                <w:sz w:val="18"/>
                <w:szCs w:val="18"/>
              </w:rPr>
              <w:t>Emekli Sandığı Aidatı ve Karşılıkları-Personel</w:t>
            </w:r>
          </w:p>
        </w:tc>
        <w:tc>
          <w:tcPr>
            <w:tcW w:w="1660" w:type="dxa"/>
            <w:vAlign w:val="bottom"/>
          </w:tcPr>
          <w:p w14:paraId="50220647" w14:textId="3C7958E2" w:rsidR="002C1A2F" w:rsidRPr="00A5606A" w:rsidRDefault="002C1A2F" w:rsidP="002C1A2F">
            <w:pPr>
              <w:jc w:val="right"/>
              <w:rPr>
                <w:rFonts w:ascii="Arial" w:hAnsi="Arial" w:cs="Arial"/>
                <w:sz w:val="18"/>
                <w:szCs w:val="18"/>
              </w:rPr>
            </w:pPr>
            <w:r w:rsidRPr="00A5606A">
              <w:rPr>
                <w:rFonts w:ascii="Arial" w:hAnsi="Arial" w:cs="Arial"/>
                <w:sz w:val="18"/>
                <w:szCs w:val="18"/>
              </w:rPr>
              <w:t>-</w:t>
            </w:r>
          </w:p>
        </w:tc>
      </w:tr>
      <w:tr w:rsidR="002C1A2F" w:rsidRPr="00A5606A" w14:paraId="6DBA2867" w14:textId="77777777" w:rsidTr="007B22FF">
        <w:trPr>
          <w:trHeight w:val="125"/>
        </w:trPr>
        <w:tc>
          <w:tcPr>
            <w:tcW w:w="8063" w:type="dxa"/>
            <w:vAlign w:val="bottom"/>
          </w:tcPr>
          <w:p w14:paraId="752BF751" w14:textId="77777777" w:rsidR="002C1A2F" w:rsidRPr="00A5606A" w:rsidRDefault="002C1A2F" w:rsidP="002C1A2F">
            <w:pPr>
              <w:ind w:left="-108"/>
              <w:rPr>
                <w:rFonts w:ascii="Arial" w:hAnsi="Arial" w:cs="Arial"/>
                <w:sz w:val="18"/>
                <w:szCs w:val="18"/>
              </w:rPr>
            </w:pPr>
            <w:r w:rsidRPr="00A5606A">
              <w:rPr>
                <w:rFonts w:ascii="Arial" w:hAnsi="Arial" w:cs="Arial"/>
                <w:sz w:val="18"/>
                <w:szCs w:val="18"/>
              </w:rPr>
              <w:t>Emekli Sandığı Aidatı ve Karşılıkları-İşveren</w:t>
            </w:r>
          </w:p>
        </w:tc>
        <w:tc>
          <w:tcPr>
            <w:tcW w:w="1660" w:type="dxa"/>
            <w:vAlign w:val="bottom"/>
          </w:tcPr>
          <w:p w14:paraId="32BBE7D8" w14:textId="1653A53B" w:rsidR="002C1A2F" w:rsidRPr="00A5606A" w:rsidRDefault="002C1A2F" w:rsidP="002C1A2F">
            <w:pPr>
              <w:jc w:val="right"/>
              <w:rPr>
                <w:rFonts w:ascii="Arial" w:hAnsi="Arial" w:cs="Arial"/>
                <w:sz w:val="18"/>
                <w:szCs w:val="18"/>
              </w:rPr>
            </w:pPr>
            <w:r w:rsidRPr="00A5606A">
              <w:rPr>
                <w:rFonts w:ascii="Arial" w:hAnsi="Arial" w:cs="Arial"/>
                <w:sz w:val="18"/>
                <w:szCs w:val="18"/>
              </w:rPr>
              <w:t>-</w:t>
            </w:r>
          </w:p>
        </w:tc>
      </w:tr>
      <w:tr w:rsidR="002C1A2F" w:rsidRPr="00A5606A" w14:paraId="14CDB1AD" w14:textId="77777777" w:rsidTr="007B22FF">
        <w:trPr>
          <w:trHeight w:val="125"/>
        </w:trPr>
        <w:tc>
          <w:tcPr>
            <w:tcW w:w="8063" w:type="dxa"/>
            <w:vAlign w:val="bottom"/>
          </w:tcPr>
          <w:p w14:paraId="19ACD694" w14:textId="77777777" w:rsidR="002C1A2F" w:rsidRPr="00A5606A" w:rsidRDefault="002C1A2F" w:rsidP="002C1A2F">
            <w:pPr>
              <w:ind w:left="-108"/>
              <w:rPr>
                <w:rFonts w:ascii="Arial" w:hAnsi="Arial" w:cs="Arial"/>
                <w:sz w:val="18"/>
                <w:szCs w:val="18"/>
              </w:rPr>
            </w:pPr>
            <w:r w:rsidRPr="00A5606A">
              <w:rPr>
                <w:rFonts w:ascii="Arial" w:hAnsi="Arial" w:cs="Arial"/>
                <w:sz w:val="18"/>
                <w:szCs w:val="18"/>
              </w:rPr>
              <w:t>İşsizlik Sigortası-Personel</w:t>
            </w:r>
          </w:p>
        </w:tc>
        <w:tc>
          <w:tcPr>
            <w:tcW w:w="1660" w:type="dxa"/>
            <w:vAlign w:val="bottom"/>
          </w:tcPr>
          <w:p w14:paraId="16B0B99E" w14:textId="54C0F5D4" w:rsidR="002C1A2F" w:rsidRPr="00A5606A" w:rsidRDefault="002C1A2F" w:rsidP="002C1A2F">
            <w:pPr>
              <w:jc w:val="right"/>
              <w:rPr>
                <w:rFonts w:ascii="Arial" w:hAnsi="Arial" w:cs="Arial"/>
                <w:sz w:val="18"/>
                <w:szCs w:val="18"/>
              </w:rPr>
            </w:pPr>
            <w:r w:rsidRPr="00A5606A">
              <w:rPr>
                <w:rFonts w:ascii="Arial" w:hAnsi="Arial" w:cs="Arial"/>
                <w:sz w:val="18"/>
                <w:szCs w:val="18"/>
              </w:rPr>
              <w:t>2</w:t>
            </w:r>
            <w:r>
              <w:rPr>
                <w:rFonts w:ascii="Arial" w:hAnsi="Arial" w:cs="Arial"/>
                <w:sz w:val="18"/>
                <w:szCs w:val="18"/>
              </w:rPr>
              <w:t>80</w:t>
            </w:r>
          </w:p>
        </w:tc>
      </w:tr>
      <w:tr w:rsidR="002C1A2F" w:rsidRPr="00A5606A" w14:paraId="2A806434" w14:textId="77777777" w:rsidTr="007B22FF">
        <w:trPr>
          <w:trHeight w:val="125"/>
        </w:trPr>
        <w:tc>
          <w:tcPr>
            <w:tcW w:w="8063" w:type="dxa"/>
            <w:vAlign w:val="bottom"/>
          </w:tcPr>
          <w:p w14:paraId="3225F411" w14:textId="77777777" w:rsidR="002C1A2F" w:rsidRPr="00A5606A" w:rsidRDefault="002C1A2F" w:rsidP="002C1A2F">
            <w:pPr>
              <w:ind w:left="-108"/>
              <w:rPr>
                <w:rFonts w:ascii="Arial" w:hAnsi="Arial" w:cs="Arial"/>
                <w:sz w:val="18"/>
                <w:szCs w:val="18"/>
              </w:rPr>
            </w:pPr>
            <w:r w:rsidRPr="00A5606A">
              <w:rPr>
                <w:rFonts w:ascii="Arial" w:hAnsi="Arial" w:cs="Arial"/>
                <w:sz w:val="18"/>
                <w:szCs w:val="18"/>
              </w:rPr>
              <w:t>İşsizlik Sigortası-İşveren</w:t>
            </w:r>
          </w:p>
        </w:tc>
        <w:tc>
          <w:tcPr>
            <w:tcW w:w="1660" w:type="dxa"/>
            <w:vAlign w:val="bottom"/>
          </w:tcPr>
          <w:p w14:paraId="75110F2F" w14:textId="14656506" w:rsidR="002C1A2F" w:rsidRPr="00A5606A" w:rsidRDefault="002C1A2F" w:rsidP="002C1A2F">
            <w:pPr>
              <w:jc w:val="right"/>
              <w:rPr>
                <w:rFonts w:ascii="Arial" w:hAnsi="Arial" w:cs="Arial"/>
                <w:sz w:val="18"/>
                <w:szCs w:val="18"/>
              </w:rPr>
            </w:pPr>
            <w:r w:rsidRPr="00A5606A">
              <w:rPr>
                <w:rFonts w:ascii="Arial" w:hAnsi="Arial" w:cs="Arial"/>
                <w:sz w:val="18"/>
                <w:szCs w:val="18"/>
              </w:rPr>
              <w:t>5</w:t>
            </w:r>
            <w:r>
              <w:rPr>
                <w:rFonts w:ascii="Arial" w:hAnsi="Arial" w:cs="Arial"/>
                <w:sz w:val="18"/>
                <w:szCs w:val="18"/>
              </w:rPr>
              <w:t>61</w:t>
            </w:r>
          </w:p>
        </w:tc>
      </w:tr>
      <w:tr w:rsidR="002C1A2F" w:rsidRPr="00A5606A" w14:paraId="68658E50" w14:textId="77777777" w:rsidTr="007B22FF">
        <w:trPr>
          <w:trHeight w:val="125"/>
        </w:trPr>
        <w:tc>
          <w:tcPr>
            <w:tcW w:w="8063" w:type="dxa"/>
            <w:vAlign w:val="bottom"/>
          </w:tcPr>
          <w:p w14:paraId="1A90E88C" w14:textId="77777777" w:rsidR="002C1A2F" w:rsidRPr="00A5606A" w:rsidRDefault="002C1A2F" w:rsidP="002C1A2F">
            <w:pPr>
              <w:ind w:left="-108"/>
              <w:rPr>
                <w:rFonts w:ascii="Arial" w:hAnsi="Arial" w:cs="Arial"/>
                <w:sz w:val="18"/>
                <w:szCs w:val="18"/>
              </w:rPr>
            </w:pPr>
            <w:r w:rsidRPr="00A5606A">
              <w:rPr>
                <w:rFonts w:ascii="Arial" w:hAnsi="Arial" w:cs="Arial"/>
                <w:sz w:val="18"/>
                <w:szCs w:val="18"/>
              </w:rPr>
              <w:t>Diğer</w:t>
            </w:r>
          </w:p>
        </w:tc>
        <w:tc>
          <w:tcPr>
            <w:tcW w:w="1660" w:type="dxa"/>
            <w:vAlign w:val="bottom"/>
          </w:tcPr>
          <w:p w14:paraId="44360B8A" w14:textId="1F462650" w:rsidR="002C1A2F" w:rsidRPr="00A5606A" w:rsidRDefault="002C1A2F" w:rsidP="002C1A2F">
            <w:pPr>
              <w:jc w:val="right"/>
              <w:rPr>
                <w:rFonts w:ascii="Arial" w:hAnsi="Arial" w:cs="Arial"/>
                <w:sz w:val="18"/>
                <w:szCs w:val="18"/>
              </w:rPr>
            </w:pPr>
            <w:r w:rsidRPr="00A5606A">
              <w:rPr>
                <w:rFonts w:ascii="Arial" w:hAnsi="Arial" w:cs="Arial"/>
                <w:sz w:val="18"/>
                <w:szCs w:val="18"/>
              </w:rPr>
              <w:t>-</w:t>
            </w:r>
          </w:p>
        </w:tc>
      </w:tr>
      <w:tr w:rsidR="002C1A2F" w:rsidRPr="00A5606A" w14:paraId="600D1A55" w14:textId="77777777" w:rsidTr="007B22FF">
        <w:trPr>
          <w:trHeight w:val="125"/>
        </w:trPr>
        <w:tc>
          <w:tcPr>
            <w:tcW w:w="8063" w:type="dxa"/>
            <w:tcBorders>
              <w:bottom w:val="single" w:sz="4" w:space="0" w:color="auto"/>
            </w:tcBorders>
            <w:vAlign w:val="bottom"/>
          </w:tcPr>
          <w:p w14:paraId="1B118375" w14:textId="77777777" w:rsidR="002C1A2F" w:rsidRPr="00A5606A" w:rsidRDefault="002C1A2F" w:rsidP="002C1A2F">
            <w:pPr>
              <w:tabs>
                <w:tab w:val="left" w:pos="-288"/>
              </w:tabs>
              <w:ind w:left="-108"/>
              <w:rPr>
                <w:rFonts w:ascii="Arial" w:hAnsi="Arial" w:cs="Arial"/>
                <w:sz w:val="18"/>
                <w:szCs w:val="18"/>
              </w:rPr>
            </w:pPr>
          </w:p>
        </w:tc>
        <w:tc>
          <w:tcPr>
            <w:tcW w:w="1660" w:type="dxa"/>
            <w:tcBorders>
              <w:bottom w:val="single" w:sz="4" w:space="0" w:color="auto"/>
            </w:tcBorders>
            <w:vAlign w:val="bottom"/>
          </w:tcPr>
          <w:p w14:paraId="09ECE4AB" w14:textId="77777777" w:rsidR="002C1A2F" w:rsidRPr="00A5606A" w:rsidRDefault="002C1A2F" w:rsidP="002C1A2F">
            <w:pPr>
              <w:ind w:left="-108"/>
              <w:jc w:val="right"/>
              <w:rPr>
                <w:rFonts w:ascii="Arial" w:hAnsi="Arial" w:cs="Arial"/>
                <w:sz w:val="18"/>
                <w:szCs w:val="18"/>
              </w:rPr>
            </w:pPr>
          </w:p>
        </w:tc>
      </w:tr>
      <w:tr w:rsidR="002C1A2F" w:rsidRPr="00A5606A" w14:paraId="04B615B4" w14:textId="77777777" w:rsidTr="007B22FF">
        <w:trPr>
          <w:trHeight w:val="125"/>
        </w:trPr>
        <w:tc>
          <w:tcPr>
            <w:tcW w:w="8063" w:type="dxa"/>
            <w:tcBorders>
              <w:top w:val="single" w:sz="4" w:space="0" w:color="auto"/>
              <w:bottom w:val="double" w:sz="4" w:space="0" w:color="auto"/>
            </w:tcBorders>
            <w:vAlign w:val="bottom"/>
          </w:tcPr>
          <w:p w14:paraId="71B82124" w14:textId="77777777" w:rsidR="002C1A2F" w:rsidRPr="00A5606A" w:rsidRDefault="002C1A2F" w:rsidP="002C1A2F">
            <w:pPr>
              <w:ind w:left="-108"/>
              <w:rPr>
                <w:rFonts w:ascii="Arial" w:hAnsi="Arial" w:cs="Arial"/>
                <w:b/>
                <w:sz w:val="18"/>
                <w:szCs w:val="18"/>
              </w:rPr>
            </w:pPr>
            <w:r w:rsidRPr="00A5606A">
              <w:rPr>
                <w:rFonts w:ascii="Arial" w:hAnsi="Arial" w:cs="Arial"/>
                <w:b/>
                <w:sz w:val="18"/>
                <w:szCs w:val="18"/>
              </w:rPr>
              <w:t>Toplam</w:t>
            </w:r>
          </w:p>
        </w:tc>
        <w:tc>
          <w:tcPr>
            <w:tcW w:w="1660" w:type="dxa"/>
            <w:tcBorders>
              <w:top w:val="single" w:sz="4" w:space="0" w:color="auto"/>
              <w:bottom w:val="double" w:sz="4" w:space="0" w:color="auto"/>
            </w:tcBorders>
            <w:vAlign w:val="bottom"/>
          </w:tcPr>
          <w:p w14:paraId="3FDC625B" w14:textId="6B0E11C8" w:rsidR="002C1A2F" w:rsidRPr="00A5606A" w:rsidRDefault="002C1A2F" w:rsidP="002C1A2F">
            <w:pPr>
              <w:ind w:left="-108"/>
              <w:jc w:val="right"/>
              <w:rPr>
                <w:rFonts w:ascii="Arial" w:hAnsi="Arial" w:cs="Arial"/>
                <w:b/>
                <w:sz w:val="18"/>
                <w:szCs w:val="18"/>
              </w:rPr>
            </w:pPr>
            <w:r w:rsidRPr="00A5606A">
              <w:rPr>
                <w:rFonts w:ascii="Arial" w:hAnsi="Arial" w:cs="Arial"/>
                <w:b/>
                <w:sz w:val="18"/>
                <w:szCs w:val="18"/>
              </w:rPr>
              <w:t>9.2</w:t>
            </w:r>
            <w:r>
              <w:rPr>
                <w:rFonts w:ascii="Arial" w:hAnsi="Arial" w:cs="Arial"/>
                <w:b/>
                <w:sz w:val="18"/>
                <w:szCs w:val="18"/>
              </w:rPr>
              <w:t>77</w:t>
            </w:r>
          </w:p>
        </w:tc>
      </w:tr>
    </w:tbl>
    <w:p w14:paraId="586B494B" w14:textId="77777777" w:rsidR="00A43785" w:rsidRPr="00A5606A" w:rsidRDefault="00A43785" w:rsidP="00A43785">
      <w:pPr>
        <w:ind w:left="28" w:right="-62" w:hanging="595"/>
        <w:jc w:val="both"/>
        <w:rPr>
          <w:rFonts w:ascii="Arial" w:hAnsi="Arial" w:cs="Arial"/>
          <w:b/>
          <w:bCs/>
          <w:sz w:val="20"/>
          <w:szCs w:val="20"/>
        </w:rPr>
      </w:pPr>
    </w:p>
    <w:tbl>
      <w:tblPr>
        <w:tblW w:w="9709" w:type="dxa"/>
        <w:tblInd w:w="42" w:type="dxa"/>
        <w:tblLook w:val="0000" w:firstRow="0" w:lastRow="0" w:firstColumn="0" w:lastColumn="0" w:noHBand="0" w:noVBand="0"/>
      </w:tblPr>
      <w:tblGrid>
        <w:gridCol w:w="8049"/>
        <w:gridCol w:w="1660"/>
      </w:tblGrid>
      <w:tr w:rsidR="00A43785" w:rsidRPr="00A5606A" w14:paraId="62AFE16E" w14:textId="77777777" w:rsidTr="007B22FF">
        <w:trPr>
          <w:trHeight w:val="125"/>
        </w:trPr>
        <w:tc>
          <w:tcPr>
            <w:tcW w:w="8049" w:type="dxa"/>
            <w:tcBorders>
              <w:top w:val="single" w:sz="4" w:space="0" w:color="auto"/>
              <w:bottom w:val="single" w:sz="4" w:space="0" w:color="auto"/>
            </w:tcBorders>
            <w:vAlign w:val="center"/>
          </w:tcPr>
          <w:p w14:paraId="226C5ADA" w14:textId="77777777" w:rsidR="00A43785" w:rsidRPr="00A5606A" w:rsidRDefault="00A43785" w:rsidP="007B22FF">
            <w:pPr>
              <w:ind w:left="-108"/>
              <w:jc w:val="both"/>
              <w:rPr>
                <w:rFonts w:ascii="Arial" w:hAnsi="Arial" w:cs="Arial"/>
                <w:sz w:val="20"/>
                <w:szCs w:val="20"/>
              </w:rPr>
            </w:pPr>
          </w:p>
        </w:tc>
        <w:tc>
          <w:tcPr>
            <w:tcW w:w="1660" w:type="dxa"/>
            <w:tcBorders>
              <w:top w:val="single" w:sz="4" w:space="0" w:color="auto"/>
              <w:bottom w:val="single" w:sz="4" w:space="0" w:color="auto"/>
            </w:tcBorders>
            <w:vAlign w:val="center"/>
          </w:tcPr>
          <w:p w14:paraId="31E61492" w14:textId="77777777" w:rsidR="00A43785" w:rsidRPr="00A5606A" w:rsidRDefault="00A43785" w:rsidP="007B22FF">
            <w:pPr>
              <w:ind w:left="-108" w:right="-70"/>
              <w:jc w:val="right"/>
              <w:rPr>
                <w:rFonts w:ascii="Arial" w:hAnsi="Arial" w:cs="Arial"/>
                <w:b/>
                <w:sz w:val="18"/>
                <w:szCs w:val="18"/>
              </w:rPr>
            </w:pPr>
            <w:r w:rsidRPr="00A5606A">
              <w:rPr>
                <w:rFonts w:ascii="Arial" w:hAnsi="Arial" w:cs="Arial"/>
                <w:b/>
                <w:sz w:val="18"/>
                <w:szCs w:val="18"/>
              </w:rPr>
              <w:t>Önceki Dönem</w:t>
            </w:r>
          </w:p>
        </w:tc>
      </w:tr>
      <w:tr w:rsidR="00A43785" w:rsidRPr="00A5606A" w14:paraId="5208DE4F" w14:textId="77777777" w:rsidTr="007B22FF">
        <w:trPr>
          <w:trHeight w:val="125"/>
        </w:trPr>
        <w:tc>
          <w:tcPr>
            <w:tcW w:w="8049" w:type="dxa"/>
            <w:tcBorders>
              <w:top w:val="single" w:sz="4" w:space="0" w:color="auto"/>
            </w:tcBorders>
            <w:vAlign w:val="center"/>
          </w:tcPr>
          <w:p w14:paraId="1068223D" w14:textId="77777777" w:rsidR="00A43785" w:rsidRPr="00A5606A" w:rsidRDefault="00A43785" w:rsidP="007B22FF">
            <w:pPr>
              <w:ind w:left="-108"/>
              <w:jc w:val="both"/>
              <w:rPr>
                <w:rFonts w:ascii="Arial" w:hAnsi="Arial" w:cs="Arial"/>
                <w:sz w:val="20"/>
                <w:szCs w:val="20"/>
              </w:rPr>
            </w:pPr>
          </w:p>
        </w:tc>
        <w:tc>
          <w:tcPr>
            <w:tcW w:w="1660" w:type="dxa"/>
            <w:tcBorders>
              <w:top w:val="single" w:sz="4" w:space="0" w:color="auto"/>
            </w:tcBorders>
            <w:vAlign w:val="center"/>
          </w:tcPr>
          <w:p w14:paraId="05F63982" w14:textId="77777777" w:rsidR="00A43785" w:rsidRPr="00A5606A" w:rsidRDefault="00A43785" w:rsidP="007B22FF">
            <w:pPr>
              <w:tabs>
                <w:tab w:val="left" w:pos="180"/>
              </w:tabs>
              <w:ind w:left="-108" w:right="-70"/>
              <w:jc w:val="right"/>
              <w:rPr>
                <w:rFonts w:ascii="Arial" w:hAnsi="Arial" w:cs="Arial"/>
                <w:sz w:val="20"/>
                <w:szCs w:val="20"/>
              </w:rPr>
            </w:pPr>
          </w:p>
        </w:tc>
      </w:tr>
      <w:tr w:rsidR="00A43785" w:rsidRPr="00A5606A" w14:paraId="1223BF85" w14:textId="77777777" w:rsidTr="007B22FF">
        <w:trPr>
          <w:trHeight w:val="125"/>
        </w:trPr>
        <w:tc>
          <w:tcPr>
            <w:tcW w:w="8049" w:type="dxa"/>
            <w:vAlign w:val="bottom"/>
          </w:tcPr>
          <w:p w14:paraId="39454B60" w14:textId="77777777" w:rsidR="00A43785" w:rsidRPr="00A5606A" w:rsidRDefault="00A43785" w:rsidP="00A43785">
            <w:pPr>
              <w:ind w:left="-108"/>
              <w:rPr>
                <w:rFonts w:ascii="Arial" w:hAnsi="Arial" w:cs="Arial"/>
                <w:sz w:val="18"/>
                <w:szCs w:val="18"/>
              </w:rPr>
            </w:pPr>
            <w:r w:rsidRPr="00A5606A">
              <w:rPr>
                <w:rFonts w:ascii="Arial" w:hAnsi="Arial" w:cs="Arial"/>
                <w:sz w:val="18"/>
                <w:szCs w:val="18"/>
              </w:rPr>
              <w:t>Sosyal Sigorta Primleri-Personel</w:t>
            </w:r>
          </w:p>
        </w:tc>
        <w:tc>
          <w:tcPr>
            <w:tcW w:w="1660" w:type="dxa"/>
          </w:tcPr>
          <w:p w14:paraId="32697113" w14:textId="505FE334" w:rsidR="00A43785" w:rsidRPr="00A5606A" w:rsidRDefault="00A43785" w:rsidP="00A43785">
            <w:pPr>
              <w:ind w:right="-70"/>
              <w:jc w:val="right"/>
              <w:rPr>
                <w:rFonts w:ascii="Arial" w:hAnsi="Arial" w:cs="Arial"/>
                <w:sz w:val="18"/>
                <w:szCs w:val="18"/>
              </w:rPr>
            </w:pPr>
            <w:r w:rsidRPr="00546A72">
              <w:rPr>
                <w:rFonts w:ascii="Arial" w:hAnsi="Arial" w:cs="Arial"/>
                <w:sz w:val="18"/>
                <w:szCs w:val="18"/>
              </w:rPr>
              <w:t>3.719</w:t>
            </w:r>
          </w:p>
        </w:tc>
      </w:tr>
      <w:tr w:rsidR="00A43785" w:rsidRPr="00A5606A" w14:paraId="066179B5" w14:textId="77777777" w:rsidTr="007B22FF">
        <w:trPr>
          <w:trHeight w:val="125"/>
        </w:trPr>
        <w:tc>
          <w:tcPr>
            <w:tcW w:w="8049" w:type="dxa"/>
            <w:vAlign w:val="bottom"/>
          </w:tcPr>
          <w:p w14:paraId="00770E16" w14:textId="77777777" w:rsidR="00A43785" w:rsidRPr="00A5606A" w:rsidRDefault="00A43785" w:rsidP="00A43785">
            <w:pPr>
              <w:ind w:left="-108"/>
              <w:rPr>
                <w:rFonts w:ascii="Arial" w:hAnsi="Arial" w:cs="Arial"/>
                <w:sz w:val="18"/>
                <w:szCs w:val="18"/>
              </w:rPr>
            </w:pPr>
            <w:r w:rsidRPr="00A5606A">
              <w:rPr>
                <w:rFonts w:ascii="Arial" w:hAnsi="Arial" w:cs="Arial"/>
                <w:sz w:val="18"/>
                <w:szCs w:val="18"/>
              </w:rPr>
              <w:t>Sosyal Sigorta Primleri-İşveren</w:t>
            </w:r>
          </w:p>
        </w:tc>
        <w:tc>
          <w:tcPr>
            <w:tcW w:w="1660" w:type="dxa"/>
          </w:tcPr>
          <w:p w14:paraId="72642161" w14:textId="46C0C803" w:rsidR="00A43785" w:rsidRPr="00A5606A" w:rsidRDefault="00A43785" w:rsidP="00A43785">
            <w:pPr>
              <w:ind w:right="-70"/>
              <w:jc w:val="right"/>
              <w:rPr>
                <w:rFonts w:ascii="Arial" w:hAnsi="Arial" w:cs="Arial"/>
                <w:sz w:val="18"/>
                <w:szCs w:val="18"/>
              </w:rPr>
            </w:pPr>
            <w:r w:rsidRPr="00546A72">
              <w:rPr>
                <w:rFonts w:ascii="Arial" w:hAnsi="Arial" w:cs="Arial"/>
                <w:sz w:val="18"/>
                <w:szCs w:val="18"/>
              </w:rPr>
              <w:t>4.015</w:t>
            </w:r>
          </w:p>
        </w:tc>
      </w:tr>
      <w:tr w:rsidR="00A43785" w:rsidRPr="00A5606A" w14:paraId="5634FE63" w14:textId="77777777" w:rsidTr="007B22FF">
        <w:trPr>
          <w:trHeight w:val="125"/>
        </w:trPr>
        <w:tc>
          <w:tcPr>
            <w:tcW w:w="8049" w:type="dxa"/>
            <w:vAlign w:val="bottom"/>
          </w:tcPr>
          <w:p w14:paraId="6486D052" w14:textId="77777777" w:rsidR="00A43785" w:rsidRPr="00A5606A" w:rsidRDefault="00A43785" w:rsidP="00A43785">
            <w:pPr>
              <w:ind w:left="-108"/>
              <w:rPr>
                <w:rFonts w:ascii="Arial" w:hAnsi="Arial" w:cs="Arial"/>
                <w:sz w:val="18"/>
                <w:szCs w:val="18"/>
              </w:rPr>
            </w:pPr>
            <w:r w:rsidRPr="00A5606A">
              <w:rPr>
                <w:rFonts w:ascii="Arial" w:hAnsi="Arial" w:cs="Arial"/>
                <w:sz w:val="18"/>
                <w:szCs w:val="18"/>
              </w:rPr>
              <w:t>Banka Sosyal Yardım Sandığı Primleri-Personel</w:t>
            </w:r>
          </w:p>
        </w:tc>
        <w:tc>
          <w:tcPr>
            <w:tcW w:w="1660" w:type="dxa"/>
          </w:tcPr>
          <w:p w14:paraId="22F2C324" w14:textId="003E2C8D" w:rsidR="00A43785" w:rsidRPr="00A5606A" w:rsidRDefault="00A43785" w:rsidP="00A43785">
            <w:pPr>
              <w:ind w:right="-70"/>
              <w:jc w:val="right"/>
              <w:rPr>
                <w:rFonts w:ascii="Arial" w:hAnsi="Arial" w:cs="Arial"/>
                <w:sz w:val="18"/>
                <w:szCs w:val="18"/>
              </w:rPr>
            </w:pPr>
            <w:r>
              <w:rPr>
                <w:rFonts w:ascii="Arial" w:hAnsi="Arial" w:cs="Arial"/>
                <w:sz w:val="18"/>
                <w:szCs w:val="18"/>
              </w:rPr>
              <w:t>-</w:t>
            </w:r>
          </w:p>
        </w:tc>
      </w:tr>
      <w:tr w:rsidR="00A43785" w:rsidRPr="00A5606A" w14:paraId="076CE186" w14:textId="77777777" w:rsidTr="007B22FF">
        <w:trPr>
          <w:trHeight w:val="125"/>
        </w:trPr>
        <w:tc>
          <w:tcPr>
            <w:tcW w:w="8049" w:type="dxa"/>
            <w:vAlign w:val="bottom"/>
          </w:tcPr>
          <w:p w14:paraId="4A1012A7" w14:textId="77777777" w:rsidR="00A43785" w:rsidRPr="00A5606A" w:rsidRDefault="00A43785" w:rsidP="00A43785">
            <w:pPr>
              <w:ind w:left="-108"/>
              <w:rPr>
                <w:rFonts w:ascii="Arial" w:hAnsi="Arial" w:cs="Arial"/>
                <w:sz w:val="18"/>
                <w:szCs w:val="18"/>
              </w:rPr>
            </w:pPr>
            <w:r w:rsidRPr="00A5606A">
              <w:rPr>
                <w:rFonts w:ascii="Arial" w:hAnsi="Arial" w:cs="Arial"/>
                <w:sz w:val="18"/>
                <w:szCs w:val="18"/>
              </w:rPr>
              <w:t>Banka Sosyal Yardım Sandığı Primleri-İşveren</w:t>
            </w:r>
          </w:p>
        </w:tc>
        <w:tc>
          <w:tcPr>
            <w:tcW w:w="1660" w:type="dxa"/>
          </w:tcPr>
          <w:p w14:paraId="65A85FB7" w14:textId="68F6A086" w:rsidR="00A43785" w:rsidRPr="00A5606A" w:rsidRDefault="00A43785" w:rsidP="00A43785">
            <w:pPr>
              <w:ind w:right="-70"/>
              <w:jc w:val="right"/>
              <w:rPr>
                <w:rFonts w:ascii="Arial" w:hAnsi="Arial" w:cs="Arial"/>
                <w:sz w:val="18"/>
                <w:szCs w:val="18"/>
              </w:rPr>
            </w:pPr>
            <w:r>
              <w:rPr>
                <w:rFonts w:ascii="Arial" w:hAnsi="Arial" w:cs="Arial"/>
                <w:sz w:val="18"/>
                <w:szCs w:val="18"/>
              </w:rPr>
              <w:t>-</w:t>
            </w:r>
          </w:p>
        </w:tc>
      </w:tr>
      <w:tr w:rsidR="00A43785" w:rsidRPr="00A5606A" w14:paraId="68746BB1" w14:textId="77777777" w:rsidTr="007B22FF">
        <w:trPr>
          <w:trHeight w:val="125"/>
        </w:trPr>
        <w:tc>
          <w:tcPr>
            <w:tcW w:w="8049" w:type="dxa"/>
            <w:vAlign w:val="bottom"/>
          </w:tcPr>
          <w:p w14:paraId="771496B0" w14:textId="77777777" w:rsidR="00A43785" w:rsidRPr="00A5606A" w:rsidRDefault="00A43785" w:rsidP="00A43785">
            <w:pPr>
              <w:ind w:left="-108"/>
              <w:rPr>
                <w:rFonts w:ascii="Arial" w:hAnsi="Arial" w:cs="Arial"/>
                <w:sz w:val="18"/>
                <w:szCs w:val="18"/>
              </w:rPr>
            </w:pPr>
            <w:r w:rsidRPr="00A5606A">
              <w:rPr>
                <w:rFonts w:ascii="Arial" w:hAnsi="Arial" w:cs="Arial"/>
                <w:sz w:val="18"/>
                <w:szCs w:val="18"/>
              </w:rPr>
              <w:t>Emekli Sandığı Aidatı ve Karşılıkları-Personel</w:t>
            </w:r>
          </w:p>
        </w:tc>
        <w:tc>
          <w:tcPr>
            <w:tcW w:w="1660" w:type="dxa"/>
          </w:tcPr>
          <w:p w14:paraId="6BE5C2F0" w14:textId="3AA9EDE6" w:rsidR="00A43785" w:rsidRPr="00A5606A" w:rsidRDefault="00A43785" w:rsidP="00A43785">
            <w:pPr>
              <w:ind w:right="-70"/>
              <w:jc w:val="right"/>
              <w:rPr>
                <w:rFonts w:ascii="Arial" w:hAnsi="Arial" w:cs="Arial"/>
                <w:sz w:val="18"/>
                <w:szCs w:val="18"/>
              </w:rPr>
            </w:pPr>
            <w:r>
              <w:rPr>
                <w:rFonts w:ascii="Arial" w:hAnsi="Arial" w:cs="Arial"/>
                <w:sz w:val="18"/>
                <w:szCs w:val="18"/>
              </w:rPr>
              <w:t>-</w:t>
            </w:r>
          </w:p>
        </w:tc>
      </w:tr>
      <w:tr w:rsidR="00A43785" w:rsidRPr="00A5606A" w14:paraId="72142D08" w14:textId="77777777" w:rsidTr="007B22FF">
        <w:trPr>
          <w:trHeight w:val="125"/>
        </w:trPr>
        <w:tc>
          <w:tcPr>
            <w:tcW w:w="8049" w:type="dxa"/>
            <w:vAlign w:val="bottom"/>
          </w:tcPr>
          <w:p w14:paraId="555464E7" w14:textId="77777777" w:rsidR="00A43785" w:rsidRPr="00A5606A" w:rsidRDefault="00A43785" w:rsidP="00A43785">
            <w:pPr>
              <w:ind w:left="-108"/>
              <w:rPr>
                <w:rFonts w:ascii="Arial" w:hAnsi="Arial" w:cs="Arial"/>
                <w:sz w:val="18"/>
                <w:szCs w:val="18"/>
              </w:rPr>
            </w:pPr>
            <w:r w:rsidRPr="00A5606A">
              <w:rPr>
                <w:rFonts w:ascii="Arial" w:hAnsi="Arial" w:cs="Arial"/>
                <w:sz w:val="18"/>
                <w:szCs w:val="18"/>
              </w:rPr>
              <w:t>Emekli Sandığı Aidatı ve Karşılıkları-İşveren</w:t>
            </w:r>
          </w:p>
        </w:tc>
        <w:tc>
          <w:tcPr>
            <w:tcW w:w="1660" w:type="dxa"/>
          </w:tcPr>
          <w:p w14:paraId="21AFD892" w14:textId="55EA8B0E" w:rsidR="00A43785" w:rsidRPr="00A5606A" w:rsidRDefault="00A43785" w:rsidP="00A43785">
            <w:pPr>
              <w:ind w:right="-70"/>
              <w:jc w:val="right"/>
              <w:rPr>
                <w:rFonts w:ascii="Arial" w:hAnsi="Arial" w:cs="Arial"/>
                <w:sz w:val="18"/>
                <w:szCs w:val="18"/>
              </w:rPr>
            </w:pPr>
            <w:r>
              <w:rPr>
                <w:rFonts w:ascii="Arial" w:hAnsi="Arial" w:cs="Arial"/>
                <w:sz w:val="18"/>
                <w:szCs w:val="18"/>
              </w:rPr>
              <w:t>-</w:t>
            </w:r>
          </w:p>
        </w:tc>
      </w:tr>
      <w:tr w:rsidR="00A43785" w:rsidRPr="00A5606A" w14:paraId="5284922E" w14:textId="77777777" w:rsidTr="007B22FF">
        <w:trPr>
          <w:trHeight w:val="125"/>
        </w:trPr>
        <w:tc>
          <w:tcPr>
            <w:tcW w:w="8049" w:type="dxa"/>
            <w:vAlign w:val="bottom"/>
          </w:tcPr>
          <w:p w14:paraId="0B107D80" w14:textId="77777777" w:rsidR="00A43785" w:rsidRPr="00A5606A" w:rsidRDefault="00A43785" w:rsidP="00A43785">
            <w:pPr>
              <w:ind w:left="-108"/>
              <w:rPr>
                <w:rFonts w:ascii="Arial" w:hAnsi="Arial" w:cs="Arial"/>
                <w:sz w:val="18"/>
                <w:szCs w:val="18"/>
              </w:rPr>
            </w:pPr>
            <w:r w:rsidRPr="00A5606A">
              <w:rPr>
                <w:rFonts w:ascii="Arial" w:hAnsi="Arial" w:cs="Arial"/>
                <w:sz w:val="18"/>
                <w:szCs w:val="18"/>
              </w:rPr>
              <w:t>İşsizlik Sigortası-Personel</w:t>
            </w:r>
          </w:p>
        </w:tc>
        <w:tc>
          <w:tcPr>
            <w:tcW w:w="1660" w:type="dxa"/>
          </w:tcPr>
          <w:p w14:paraId="12AB5911" w14:textId="7B531720" w:rsidR="00A43785" w:rsidRPr="00A5606A" w:rsidRDefault="00A43785" w:rsidP="00A43785">
            <w:pPr>
              <w:ind w:right="-70"/>
              <w:jc w:val="right"/>
              <w:rPr>
                <w:rFonts w:ascii="Arial" w:hAnsi="Arial" w:cs="Arial"/>
                <w:sz w:val="18"/>
                <w:szCs w:val="18"/>
              </w:rPr>
            </w:pPr>
            <w:r w:rsidRPr="00546A72">
              <w:rPr>
                <w:rFonts w:ascii="Arial" w:hAnsi="Arial" w:cs="Arial"/>
                <w:sz w:val="18"/>
                <w:szCs w:val="18"/>
              </w:rPr>
              <w:t>263</w:t>
            </w:r>
          </w:p>
        </w:tc>
      </w:tr>
      <w:tr w:rsidR="00A43785" w:rsidRPr="00A5606A" w14:paraId="73B5442B" w14:textId="77777777" w:rsidTr="007B22FF">
        <w:trPr>
          <w:trHeight w:val="125"/>
        </w:trPr>
        <w:tc>
          <w:tcPr>
            <w:tcW w:w="8049" w:type="dxa"/>
            <w:vAlign w:val="bottom"/>
          </w:tcPr>
          <w:p w14:paraId="42E8C09C" w14:textId="77777777" w:rsidR="00A43785" w:rsidRPr="00A5606A" w:rsidRDefault="00A43785" w:rsidP="00A43785">
            <w:pPr>
              <w:ind w:left="-108"/>
              <w:rPr>
                <w:rFonts w:ascii="Arial" w:hAnsi="Arial" w:cs="Arial"/>
                <w:sz w:val="18"/>
                <w:szCs w:val="18"/>
              </w:rPr>
            </w:pPr>
            <w:r w:rsidRPr="00A5606A">
              <w:rPr>
                <w:rFonts w:ascii="Arial" w:hAnsi="Arial" w:cs="Arial"/>
                <w:sz w:val="18"/>
                <w:szCs w:val="18"/>
              </w:rPr>
              <w:t>İşsizlik Sigortası-İşveren</w:t>
            </w:r>
          </w:p>
        </w:tc>
        <w:tc>
          <w:tcPr>
            <w:tcW w:w="1660" w:type="dxa"/>
          </w:tcPr>
          <w:p w14:paraId="7631E89A" w14:textId="6BD4CF8D" w:rsidR="00A43785" w:rsidRPr="00A5606A" w:rsidRDefault="00A43785" w:rsidP="00A43785">
            <w:pPr>
              <w:ind w:right="-70"/>
              <w:jc w:val="right"/>
              <w:rPr>
                <w:rFonts w:ascii="Arial" w:hAnsi="Arial" w:cs="Arial"/>
                <w:sz w:val="18"/>
                <w:szCs w:val="18"/>
              </w:rPr>
            </w:pPr>
            <w:r w:rsidRPr="00546A72">
              <w:rPr>
                <w:rFonts w:ascii="Arial" w:hAnsi="Arial" w:cs="Arial"/>
                <w:sz w:val="18"/>
                <w:szCs w:val="18"/>
              </w:rPr>
              <w:t>525</w:t>
            </w:r>
          </w:p>
        </w:tc>
      </w:tr>
      <w:tr w:rsidR="00A43785" w:rsidRPr="00A5606A" w14:paraId="52ECC138" w14:textId="77777777" w:rsidTr="007B22FF">
        <w:trPr>
          <w:trHeight w:val="125"/>
        </w:trPr>
        <w:tc>
          <w:tcPr>
            <w:tcW w:w="8049" w:type="dxa"/>
            <w:vAlign w:val="bottom"/>
          </w:tcPr>
          <w:p w14:paraId="0C0518F0" w14:textId="77777777" w:rsidR="00A43785" w:rsidRPr="00A5606A" w:rsidRDefault="00A43785" w:rsidP="00A43785">
            <w:pPr>
              <w:ind w:left="-108"/>
              <w:rPr>
                <w:rFonts w:ascii="Arial" w:hAnsi="Arial" w:cs="Arial"/>
                <w:sz w:val="18"/>
                <w:szCs w:val="18"/>
              </w:rPr>
            </w:pPr>
            <w:r w:rsidRPr="00A5606A">
              <w:rPr>
                <w:rFonts w:ascii="Arial" w:hAnsi="Arial" w:cs="Arial"/>
                <w:sz w:val="18"/>
                <w:szCs w:val="18"/>
              </w:rPr>
              <w:t>Diğer</w:t>
            </w:r>
          </w:p>
        </w:tc>
        <w:tc>
          <w:tcPr>
            <w:tcW w:w="1660" w:type="dxa"/>
          </w:tcPr>
          <w:p w14:paraId="3A9A77A5" w14:textId="3CC06909" w:rsidR="00A43785" w:rsidRPr="00A5606A" w:rsidRDefault="00A43785" w:rsidP="00A43785">
            <w:pPr>
              <w:ind w:right="-70"/>
              <w:jc w:val="right"/>
              <w:rPr>
                <w:rFonts w:ascii="Arial" w:hAnsi="Arial" w:cs="Arial"/>
                <w:sz w:val="18"/>
                <w:szCs w:val="18"/>
              </w:rPr>
            </w:pPr>
            <w:r>
              <w:rPr>
                <w:rFonts w:ascii="Arial" w:hAnsi="Arial" w:cs="Arial"/>
                <w:sz w:val="18"/>
                <w:szCs w:val="18"/>
              </w:rPr>
              <w:t>-</w:t>
            </w:r>
          </w:p>
        </w:tc>
      </w:tr>
      <w:tr w:rsidR="00A43785" w:rsidRPr="00A5606A" w14:paraId="703CD0CE" w14:textId="77777777" w:rsidTr="007B22FF">
        <w:trPr>
          <w:trHeight w:val="125"/>
        </w:trPr>
        <w:tc>
          <w:tcPr>
            <w:tcW w:w="8049" w:type="dxa"/>
            <w:tcBorders>
              <w:bottom w:val="single" w:sz="4" w:space="0" w:color="auto"/>
            </w:tcBorders>
            <w:vAlign w:val="bottom"/>
          </w:tcPr>
          <w:p w14:paraId="5FBD57BC" w14:textId="77777777" w:rsidR="00A43785" w:rsidRPr="00A5606A" w:rsidRDefault="00A43785" w:rsidP="00A43785">
            <w:pPr>
              <w:tabs>
                <w:tab w:val="left" w:pos="-288"/>
              </w:tabs>
              <w:ind w:left="-108"/>
              <w:rPr>
                <w:rFonts w:ascii="Arial" w:hAnsi="Arial" w:cs="Arial"/>
                <w:sz w:val="18"/>
                <w:szCs w:val="18"/>
              </w:rPr>
            </w:pPr>
          </w:p>
        </w:tc>
        <w:tc>
          <w:tcPr>
            <w:tcW w:w="1660" w:type="dxa"/>
            <w:tcBorders>
              <w:bottom w:val="single" w:sz="4" w:space="0" w:color="auto"/>
            </w:tcBorders>
            <w:vAlign w:val="bottom"/>
          </w:tcPr>
          <w:p w14:paraId="7DDBB1B1" w14:textId="77777777" w:rsidR="00A43785" w:rsidRPr="00A5606A" w:rsidRDefault="00A43785" w:rsidP="00A43785">
            <w:pPr>
              <w:ind w:left="-108" w:right="-70"/>
              <w:jc w:val="right"/>
              <w:rPr>
                <w:rFonts w:ascii="Arial" w:hAnsi="Arial" w:cs="Arial"/>
                <w:sz w:val="18"/>
                <w:szCs w:val="18"/>
              </w:rPr>
            </w:pPr>
          </w:p>
        </w:tc>
      </w:tr>
      <w:tr w:rsidR="00A43785" w:rsidRPr="00A5606A" w14:paraId="637B2794" w14:textId="77777777" w:rsidTr="007B22FF">
        <w:trPr>
          <w:trHeight w:val="125"/>
        </w:trPr>
        <w:tc>
          <w:tcPr>
            <w:tcW w:w="8049" w:type="dxa"/>
            <w:tcBorders>
              <w:top w:val="single" w:sz="4" w:space="0" w:color="auto"/>
              <w:bottom w:val="double" w:sz="4" w:space="0" w:color="auto"/>
            </w:tcBorders>
            <w:vAlign w:val="bottom"/>
          </w:tcPr>
          <w:p w14:paraId="68235243" w14:textId="77777777" w:rsidR="00A43785" w:rsidRPr="00A5606A" w:rsidRDefault="00A43785" w:rsidP="00A43785">
            <w:pPr>
              <w:ind w:left="-108"/>
              <w:rPr>
                <w:rFonts w:ascii="Arial" w:hAnsi="Arial" w:cs="Arial"/>
                <w:b/>
                <w:sz w:val="18"/>
                <w:szCs w:val="18"/>
              </w:rPr>
            </w:pPr>
            <w:r w:rsidRPr="00A5606A">
              <w:rPr>
                <w:rFonts w:ascii="Arial" w:hAnsi="Arial" w:cs="Arial"/>
                <w:b/>
                <w:sz w:val="18"/>
                <w:szCs w:val="18"/>
              </w:rPr>
              <w:t>Toplam</w:t>
            </w:r>
          </w:p>
        </w:tc>
        <w:tc>
          <w:tcPr>
            <w:tcW w:w="1660" w:type="dxa"/>
            <w:tcBorders>
              <w:top w:val="single" w:sz="4" w:space="0" w:color="auto"/>
              <w:bottom w:val="double" w:sz="4" w:space="0" w:color="auto"/>
            </w:tcBorders>
            <w:vAlign w:val="bottom"/>
          </w:tcPr>
          <w:p w14:paraId="2E17D60B" w14:textId="221B1F14" w:rsidR="00A43785" w:rsidRPr="00A5606A" w:rsidRDefault="00A43785" w:rsidP="00A43785">
            <w:pPr>
              <w:ind w:left="-108" w:right="-70"/>
              <w:jc w:val="right"/>
              <w:rPr>
                <w:rFonts w:ascii="Arial" w:hAnsi="Arial" w:cs="Arial"/>
                <w:b/>
                <w:sz w:val="18"/>
                <w:szCs w:val="18"/>
              </w:rPr>
            </w:pPr>
            <w:r w:rsidRPr="00546A72">
              <w:rPr>
                <w:rFonts w:ascii="Arial" w:hAnsi="Arial" w:cs="Arial"/>
                <w:b/>
                <w:color w:val="000000" w:themeColor="text1"/>
                <w:sz w:val="18"/>
                <w:szCs w:val="18"/>
              </w:rPr>
              <w:t>8.522</w:t>
            </w:r>
          </w:p>
        </w:tc>
      </w:tr>
    </w:tbl>
    <w:p w14:paraId="369BEF98" w14:textId="4E5B7473" w:rsidR="00136C29" w:rsidRPr="00124B0F" w:rsidRDefault="00DA5E96" w:rsidP="00D77893">
      <w:pPr>
        <w:spacing w:before="120" w:after="120"/>
        <w:ind w:left="-14" w:hanging="574"/>
        <w:jc w:val="both"/>
        <w:rPr>
          <w:rFonts w:ascii="Arial" w:hAnsi="Arial" w:cs="Arial"/>
          <w:b/>
          <w:color w:val="000000" w:themeColor="text1"/>
          <w:sz w:val="20"/>
          <w:szCs w:val="20"/>
        </w:rPr>
      </w:pPr>
      <w:r w:rsidRPr="00124B0F">
        <w:rPr>
          <w:rFonts w:ascii="Arial" w:hAnsi="Arial" w:cs="Arial"/>
          <w:b/>
          <w:bCs/>
          <w:color w:val="000000" w:themeColor="text1"/>
          <w:sz w:val="20"/>
          <w:szCs w:val="20"/>
        </w:rPr>
        <w:t>9</w:t>
      </w:r>
      <w:r w:rsidR="00136C29" w:rsidRPr="00124B0F">
        <w:rPr>
          <w:rFonts w:ascii="Arial" w:hAnsi="Arial" w:cs="Arial"/>
          <w:b/>
          <w:bCs/>
          <w:color w:val="000000" w:themeColor="text1"/>
          <w:sz w:val="20"/>
          <w:szCs w:val="20"/>
        </w:rPr>
        <w:t>.</w:t>
      </w:r>
      <w:r w:rsidR="00136C29" w:rsidRPr="00124B0F">
        <w:rPr>
          <w:rFonts w:ascii="Arial" w:hAnsi="Arial" w:cs="Arial"/>
          <w:bCs/>
          <w:color w:val="000000" w:themeColor="text1"/>
          <w:sz w:val="20"/>
          <w:szCs w:val="20"/>
        </w:rPr>
        <w:tab/>
      </w:r>
      <w:r w:rsidR="00136C29" w:rsidRPr="00124B0F">
        <w:rPr>
          <w:rFonts w:ascii="Arial" w:hAnsi="Arial" w:cs="Arial"/>
          <w:b/>
          <w:color w:val="000000" w:themeColor="text1"/>
          <w:sz w:val="20"/>
          <w:szCs w:val="20"/>
        </w:rPr>
        <w:t>Satış amaçlı elde tutulan ve durdurulan faaliyetlere ilişkin duran varlık borçları hakkında bilgiler:</w:t>
      </w:r>
    </w:p>
    <w:p w14:paraId="17436334" w14:textId="5821B723" w:rsidR="00FF6425" w:rsidRPr="009128F0" w:rsidRDefault="00DD3866" w:rsidP="00900783">
      <w:pPr>
        <w:autoSpaceDE w:val="0"/>
        <w:autoSpaceDN w:val="0"/>
        <w:adjustRightInd w:val="0"/>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Bulunmamaktadır (31 Aralık 201</w:t>
      </w:r>
      <w:r w:rsidR="00A43785">
        <w:rPr>
          <w:rFonts w:ascii="Arial" w:hAnsi="Arial" w:cs="Arial"/>
          <w:color w:val="000000" w:themeColor="text1"/>
          <w:sz w:val="20"/>
          <w:szCs w:val="20"/>
        </w:rPr>
        <w:t>7</w:t>
      </w:r>
      <w:r w:rsidR="00FF6425" w:rsidRPr="009128F0">
        <w:rPr>
          <w:rFonts w:ascii="Arial" w:hAnsi="Arial" w:cs="Arial"/>
          <w:color w:val="000000" w:themeColor="text1"/>
          <w:sz w:val="20"/>
          <w:szCs w:val="20"/>
        </w:rPr>
        <w:t>: Bulunmamaktadır)</w:t>
      </w:r>
      <w:r w:rsidR="00894948" w:rsidRPr="009128F0">
        <w:rPr>
          <w:rFonts w:ascii="Arial" w:hAnsi="Arial" w:cs="Arial"/>
          <w:color w:val="000000" w:themeColor="text1"/>
          <w:sz w:val="20"/>
          <w:szCs w:val="20"/>
        </w:rPr>
        <w:t>.</w:t>
      </w:r>
      <w:r w:rsidR="00FF6425" w:rsidRPr="009128F0">
        <w:rPr>
          <w:rFonts w:ascii="Arial" w:hAnsi="Arial" w:cs="Arial"/>
          <w:color w:val="000000" w:themeColor="text1"/>
          <w:sz w:val="20"/>
          <w:szCs w:val="20"/>
        </w:rPr>
        <w:t xml:space="preserve"> </w:t>
      </w:r>
    </w:p>
    <w:p w14:paraId="0F417239" w14:textId="77777777" w:rsidR="00136C29" w:rsidRPr="009128F0" w:rsidRDefault="00136C29" w:rsidP="00136C29">
      <w:pPr>
        <w:ind w:left="561" w:hanging="561"/>
        <w:jc w:val="both"/>
        <w:rPr>
          <w:rFonts w:ascii="Arial" w:hAnsi="Arial" w:cs="Arial"/>
          <w:b/>
          <w:color w:val="000000" w:themeColor="text1"/>
          <w:sz w:val="20"/>
          <w:szCs w:val="20"/>
        </w:rPr>
      </w:pPr>
    </w:p>
    <w:p w14:paraId="5CC7AE40" w14:textId="77777777" w:rsidR="00FD0EC4" w:rsidRPr="009128F0" w:rsidRDefault="00FD0EC4">
      <w:pPr>
        <w:rPr>
          <w:rFonts w:ascii="Arial" w:hAnsi="Arial" w:cs="Arial"/>
          <w:b/>
          <w:color w:val="000000" w:themeColor="text1"/>
          <w:sz w:val="20"/>
          <w:szCs w:val="20"/>
        </w:rPr>
      </w:pPr>
      <w:r w:rsidRPr="009128F0">
        <w:rPr>
          <w:rFonts w:ascii="Arial" w:hAnsi="Arial" w:cs="Arial"/>
          <w:b/>
          <w:color w:val="000000" w:themeColor="text1"/>
          <w:sz w:val="20"/>
          <w:szCs w:val="20"/>
        </w:rPr>
        <w:br w:type="page"/>
      </w:r>
    </w:p>
    <w:p w14:paraId="7374BA45" w14:textId="77777777" w:rsidR="006545ED" w:rsidRPr="009128F0" w:rsidRDefault="006545ED" w:rsidP="00900783">
      <w:pPr>
        <w:pStyle w:val="GvdeMetniGirintisi"/>
        <w:spacing w:before="120" w:after="120"/>
        <w:ind w:hanging="567"/>
        <w:rPr>
          <w:rFonts w:ascii="Arial" w:hAnsi="Arial" w:cs="Arial"/>
          <w:b/>
          <w:color w:val="000000" w:themeColor="text1"/>
          <w:sz w:val="20"/>
          <w:szCs w:val="20"/>
        </w:rPr>
      </w:pPr>
      <w:r w:rsidRPr="009128F0">
        <w:rPr>
          <w:rFonts w:ascii="Arial" w:hAnsi="Arial" w:cs="Arial"/>
          <w:b/>
          <w:color w:val="000000" w:themeColor="text1"/>
          <w:sz w:val="20"/>
          <w:szCs w:val="20"/>
        </w:rPr>
        <w:lastRenderedPageBreak/>
        <w:t>II.</w:t>
      </w:r>
      <w:r w:rsidRPr="009128F0">
        <w:rPr>
          <w:rFonts w:ascii="Arial" w:hAnsi="Arial" w:cs="Arial"/>
          <w:b/>
          <w:color w:val="000000" w:themeColor="text1"/>
          <w:sz w:val="20"/>
          <w:szCs w:val="20"/>
        </w:rPr>
        <w:tab/>
        <w:t>Konsolide bilançonun pasif hesaplarına ilişkin açıklama ve dipnotlar (devamı):</w:t>
      </w:r>
    </w:p>
    <w:p w14:paraId="729F9616" w14:textId="31370A65" w:rsidR="00C23793" w:rsidRPr="00A5606A" w:rsidRDefault="00DA5E96" w:rsidP="00C23793">
      <w:pPr>
        <w:spacing w:before="80" w:after="80"/>
        <w:ind w:left="28" w:right="-231" w:hanging="595"/>
        <w:jc w:val="both"/>
        <w:rPr>
          <w:rFonts w:ascii="Arial" w:hAnsi="Arial" w:cs="Arial"/>
          <w:b/>
          <w:sz w:val="20"/>
          <w:szCs w:val="20"/>
        </w:rPr>
      </w:pPr>
      <w:r>
        <w:rPr>
          <w:rFonts w:ascii="Arial" w:hAnsi="Arial" w:cs="Arial"/>
          <w:b/>
          <w:sz w:val="20"/>
          <w:szCs w:val="20"/>
        </w:rPr>
        <w:t>10</w:t>
      </w:r>
      <w:r w:rsidR="00C23793">
        <w:rPr>
          <w:rFonts w:ascii="Arial" w:hAnsi="Arial" w:cs="Arial"/>
          <w:b/>
          <w:sz w:val="20"/>
          <w:szCs w:val="20"/>
        </w:rPr>
        <w:t>.</w:t>
      </w:r>
      <w:r w:rsidR="00C23793">
        <w:rPr>
          <w:rFonts w:ascii="Arial" w:hAnsi="Arial" w:cs="Arial"/>
          <w:b/>
          <w:sz w:val="20"/>
          <w:szCs w:val="20"/>
        </w:rPr>
        <w:tab/>
      </w:r>
      <w:r w:rsidR="007B22FF" w:rsidRPr="009128F0">
        <w:rPr>
          <w:rFonts w:ascii="Arial" w:hAnsi="Arial" w:cs="Arial"/>
          <w:b/>
          <w:color w:val="000000" w:themeColor="text1"/>
          <w:sz w:val="20"/>
          <w:szCs w:val="20"/>
        </w:rPr>
        <w:t>Ana Ortaklık Banka’nın</w:t>
      </w:r>
      <w:r w:rsidR="007B22FF">
        <w:rPr>
          <w:rFonts w:ascii="Arial" w:hAnsi="Arial" w:cs="Arial"/>
          <w:b/>
          <w:sz w:val="20"/>
          <w:szCs w:val="20"/>
        </w:rPr>
        <w:t xml:space="preserve"> </w:t>
      </w:r>
      <w:r w:rsidR="00C23793" w:rsidRPr="00A5606A">
        <w:rPr>
          <w:rFonts w:ascii="Arial" w:hAnsi="Arial" w:cs="Arial"/>
          <w:b/>
          <w:sz w:val="20"/>
          <w:szCs w:val="20"/>
        </w:rPr>
        <w:t xml:space="preserve">sermaye benzeri borçlanma araçlarının sayısı, vadesi, kar payı oranı; borçlanma aracının alacaklısı olan kuruluş ve varsa, hisse senedine dönüştürme </w:t>
      </w:r>
      <w:proofErr w:type="gramStart"/>
      <w:r w:rsidR="00C23793" w:rsidRPr="00A5606A">
        <w:rPr>
          <w:rFonts w:ascii="Arial" w:hAnsi="Arial" w:cs="Arial"/>
          <w:b/>
          <w:sz w:val="20"/>
          <w:szCs w:val="20"/>
        </w:rPr>
        <w:t>opsiyonuna</w:t>
      </w:r>
      <w:proofErr w:type="gramEnd"/>
      <w:r w:rsidR="00C23793" w:rsidRPr="00A5606A">
        <w:rPr>
          <w:rFonts w:ascii="Arial" w:hAnsi="Arial" w:cs="Arial"/>
          <w:b/>
          <w:sz w:val="20"/>
          <w:szCs w:val="20"/>
        </w:rPr>
        <w:t xml:space="preserve"> ilişkin detaylı açıklamalar: </w:t>
      </w:r>
    </w:p>
    <w:p w14:paraId="6F4DBC55" w14:textId="77777777" w:rsidR="00C23793" w:rsidRPr="00A5606A" w:rsidRDefault="00C23793" w:rsidP="00C23793">
      <w:pPr>
        <w:spacing w:before="80" w:after="80"/>
        <w:ind w:left="28" w:hanging="28"/>
        <w:jc w:val="both"/>
        <w:rPr>
          <w:rFonts w:ascii="Arial" w:hAnsi="Arial" w:cs="Arial"/>
          <w:b/>
          <w:sz w:val="20"/>
          <w:szCs w:val="20"/>
        </w:rPr>
      </w:pPr>
      <w:r w:rsidRPr="00A5606A">
        <w:rPr>
          <w:rFonts w:ascii="Arial" w:hAnsi="Arial" w:cs="Arial"/>
          <w:b/>
          <w:sz w:val="20"/>
          <w:szCs w:val="20"/>
        </w:rPr>
        <w:t>Sermaye benzeri kredilere ilişkin bilgiler:</w:t>
      </w:r>
    </w:p>
    <w:tbl>
      <w:tblPr>
        <w:tblStyle w:val="TableGrid"/>
        <w:tblW w:w="9263" w:type="dxa"/>
        <w:tblInd w:w="60" w:type="dxa"/>
        <w:tblCellMar>
          <w:top w:w="9" w:type="dxa"/>
          <w:bottom w:w="6" w:type="dxa"/>
          <w:right w:w="18" w:type="dxa"/>
        </w:tblCellMar>
        <w:tblLook w:val="04A0" w:firstRow="1" w:lastRow="0" w:firstColumn="1" w:lastColumn="0" w:noHBand="0" w:noVBand="1"/>
      </w:tblPr>
      <w:tblGrid>
        <w:gridCol w:w="7093"/>
        <w:gridCol w:w="1186"/>
        <w:gridCol w:w="984"/>
      </w:tblGrid>
      <w:tr w:rsidR="00C23793" w:rsidRPr="00A5606A" w14:paraId="4248FCB8" w14:textId="77777777" w:rsidTr="005E2AB6">
        <w:trPr>
          <w:cantSplit/>
          <w:trHeight w:val="113"/>
        </w:trPr>
        <w:tc>
          <w:tcPr>
            <w:tcW w:w="7093" w:type="dxa"/>
            <w:tcBorders>
              <w:top w:val="single" w:sz="4" w:space="0" w:color="auto"/>
              <w:bottom w:val="single" w:sz="4" w:space="0" w:color="auto"/>
            </w:tcBorders>
            <w:vAlign w:val="center"/>
          </w:tcPr>
          <w:p w14:paraId="143EE9EA" w14:textId="77777777" w:rsidR="00C23793" w:rsidRPr="00A5606A" w:rsidRDefault="00C23793" w:rsidP="007B22FF">
            <w:pPr>
              <w:spacing w:before="100" w:beforeAutospacing="1" w:line="259" w:lineRule="auto"/>
              <w:ind w:left="14"/>
              <w:rPr>
                <w:rFonts w:ascii="Arial" w:hAnsi="Arial" w:cs="Arial"/>
                <w:sz w:val="18"/>
                <w:szCs w:val="18"/>
              </w:rPr>
            </w:pPr>
          </w:p>
        </w:tc>
        <w:tc>
          <w:tcPr>
            <w:tcW w:w="2170" w:type="dxa"/>
            <w:gridSpan w:val="2"/>
            <w:tcBorders>
              <w:top w:val="single" w:sz="4" w:space="0" w:color="auto"/>
              <w:bottom w:val="single" w:sz="4" w:space="0" w:color="auto"/>
            </w:tcBorders>
            <w:shd w:val="clear" w:color="auto" w:fill="auto"/>
            <w:vAlign w:val="bottom"/>
          </w:tcPr>
          <w:p w14:paraId="4CA0722D" w14:textId="77777777" w:rsidR="00C23793" w:rsidRPr="00A5606A" w:rsidRDefault="00C23793" w:rsidP="007B22FF">
            <w:pPr>
              <w:spacing w:before="100" w:beforeAutospacing="1" w:line="259" w:lineRule="auto"/>
              <w:ind w:left="14"/>
              <w:jc w:val="center"/>
              <w:rPr>
                <w:rFonts w:ascii="Arial" w:hAnsi="Arial" w:cs="Arial"/>
                <w:b/>
                <w:sz w:val="18"/>
                <w:szCs w:val="18"/>
              </w:rPr>
            </w:pPr>
            <w:r w:rsidRPr="00A5606A">
              <w:rPr>
                <w:rFonts w:ascii="Arial" w:hAnsi="Arial" w:cs="Arial"/>
                <w:b/>
                <w:sz w:val="18"/>
                <w:szCs w:val="18"/>
              </w:rPr>
              <w:t>Cari Dönem</w:t>
            </w:r>
          </w:p>
        </w:tc>
      </w:tr>
      <w:tr w:rsidR="00C23793" w:rsidRPr="00A5606A" w14:paraId="17F2FDF4" w14:textId="77777777" w:rsidTr="005E2AB6">
        <w:trPr>
          <w:cantSplit/>
          <w:trHeight w:val="113"/>
        </w:trPr>
        <w:tc>
          <w:tcPr>
            <w:tcW w:w="7093" w:type="dxa"/>
            <w:tcBorders>
              <w:top w:val="single" w:sz="4" w:space="0" w:color="auto"/>
              <w:bottom w:val="single" w:sz="4" w:space="0" w:color="auto"/>
            </w:tcBorders>
          </w:tcPr>
          <w:p w14:paraId="0513E68E" w14:textId="77777777" w:rsidR="00C23793" w:rsidRPr="00A5606A" w:rsidRDefault="00C23793" w:rsidP="007B22FF">
            <w:pPr>
              <w:spacing w:before="100" w:beforeAutospacing="1" w:line="259" w:lineRule="auto"/>
              <w:ind w:left="14"/>
              <w:rPr>
                <w:rFonts w:ascii="Arial" w:hAnsi="Arial" w:cs="Arial"/>
                <w:sz w:val="18"/>
                <w:szCs w:val="18"/>
              </w:rPr>
            </w:pPr>
          </w:p>
        </w:tc>
        <w:tc>
          <w:tcPr>
            <w:tcW w:w="1186" w:type="dxa"/>
            <w:tcBorders>
              <w:top w:val="single" w:sz="4" w:space="0" w:color="auto"/>
              <w:bottom w:val="single" w:sz="4" w:space="0" w:color="auto"/>
            </w:tcBorders>
            <w:vAlign w:val="bottom"/>
          </w:tcPr>
          <w:p w14:paraId="6780828A" w14:textId="77777777" w:rsidR="00C23793" w:rsidRPr="00A5606A" w:rsidRDefault="00C23793" w:rsidP="00C23793">
            <w:pPr>
              <w:spacing w:before="100" w:beforeAutospacing="1" w:line="259" w:lineRule="auto"/>
              <w:ind w:left="14" w:right="54"/>
              <w:jc w:val="right"/>
              <w:rPr>
                <w:rFonts w:ascii="Arial" w:hAnsi="Arial" w:cs="Arial"/>
                <w:b/>
                <w:sz w:val="18"/>
                <w:szCs w:val="18"/>
              </w:rPr>
            </w:pPr>
            <w:r w:rsidRPr="00A5606A">
              <w:rPr>
                <w:rFonts w:ascii="Arial" w:hAnsi="Arial" w:cs="Arial"/>
                <w:b/>
                <w:sz w:val="18"/>
                <w:szCs w:val="18"/>
              </w:rPr>
              <w:t xml:space="preserve">TP </w:t>
            </w:r>
          </w:p>
        </w:tc>
        <w:tc>
          <w:tcPr>
            <w:tcW w:w="984" w:type="dxa"/>
            <w:tcBorders>
              <w:top w:val="single" w:sz="4" w:space="0" w:color="auto"/>
              <w:bottom w:val="single" w:sz="4" w:space="0" w:color="auto"/>
            </w:tcBorders>
            <w:vAlign w:val="bottom"/>
          </w:tcPr>
          <w:p w14:paraId="481CE7BC" w14:textId="77777777" w:rsidR="00C23793" w:rsidRPr="00A5606A" w:rsidRDefault="00C23793" w:rsidP="00C23793">
            <w:pPr>
              <w:spacing w:before="100" w:beforeAutospacing="1" w:line="259" w:lineRule="auto"/>
              <w:ind w:right="54"/>
              <w:jc w:val="right"/>
              <w:rPr>
                <w:rFonts w:ascii="Arial" w:hAnsi="Arial" w:cs="Arial"/>
                <w:b/>
                <w:sz w:val="18"/>
                <w:szCs w:val="18"/>
              </w:rPr>
            </w:pPr>
            <w:r w:rsidRPr="00A5606A">
              <w:rPr>
                <w:rFonts w:ascii="Arial" w:hAnsi="Arial" w:cs="Arial"/>
                <w:b/>
                <w:sz w:val="18"/>
                <w:szCs w:val="18"/>
              </w:rPr>
              <w:t xml:space="preserve">YP </w:t>
            </w:r>
          </w:p>
        </w:tc>
      </w:tr>
      <w:tr w:rsidR="00C23793" w:rsidRPr="00A5606A" w14:paraId="58001D5F" w14:textId="77777777" w:rsidTr="005E2AB6">
        <w:trPr>
          <w:cantSplit/>
          <w:trHeight w:val="113"/>
        </w:trPr>
        <w:tc>
          <w:tcPr>
            <w:tcW w:w="7093" w:type="dxa"/>
            <w:tcBorders>
              <w:top w:val="single" w:sz="4" w:space="0" w:color="auto"/>
            </w:tcBorders>
          </w:tcPr>
          <w:p w14:paraId="60052745" w14:textId="77777777" w:rsidR="00C23793" w:rsidRPr="00A5606A" w:rsidRDefault="00C23793" w:rsidP="007B22FF">
            <w:pPr>
              <w:spacing w:before="100" w:beforeAutospacing="1" w:line="259" w:lineRule="auto"/>
              <w:ind w:left="14"/>
              <w:rPr>
                <w:rFonts w:ascii="Arial" w:hAnsi="Arial" w:cs="Arial"/>
                <w:sz w:val="18"/>
                <w:szCs w:val="18"/>
              </w:rPr>
            </w:pPr>
            <w:r w:rsidRPr="00A5606A">
              <w:rPr>
                <w:rFonts w:ascii="Arial" w:hAnsi="Arial" w:cs="Arial"/>
                <w:sz w:val="18"/>
                <w:szCs w:val="18"/>
              </w:rPr>
              <w:t>İlave Ana Sermaye Hesaplamasına Dâhil Edilecek Borçlanma Araçları</w:t>
            </w:r>
          </w:p>
        </w:tc>
        <w:tc>
          <w:tcPr>
            <w:tcW w:w="1186" w:type="dxa"/>
            <w:tcBorders>
              <w:top w:val="single" w:sz="4" w:space="0" w:color="auto"/>
            </w:tcBorders>
            <w:vAlign w:val="bottom"/>
          </w:tcPr>
          <w:p w14:paraId="40C073A8" w14:textId="77777777" w:rsidR="00C23793" w:rsidRPr="00A5606A" w:rsidRDefault="00C23793" w:rsidP="00C23793">
            <w:pPr>
              <w:spacing w:before="100" w:beforeAutospacing="1" w:line="259" w:lineRule="auto"/>
              <w:ind w:right="54"/>
              <w:jc w:val="right"/>
              <w:rPr>
                <w:rFonts w:ascii="Arial" w:hAnsi="Arial" w:cs="Arial"/>
                <w:sz w:val="18"/>
                <w:szCs w:val="18"/>
              </w:rPr>
            </w:pPr>
            <w:r w:rsidRPr="00A5606A">
              <w:rPr>
                <w:rFonts w:ascii="Arial" w:hAnsi="Arial" w:cs="Arial"/>
                <w:sz w:val="18"/>
                <w:szCs w:val="18"/>
              </w:rPr>
              <w:t xml:space="preserve">- </w:t>
            </w:r>
          </w:p>
        </w:tc>
        <w:tc>
          <w:tcPr>
            <w:tcW w:w="984" w:type="dxa"/>
            <w:tcBorders>
              <w:top w:val="single" w:sz="4" w:space="0" w:color="auto"/>
            </w:tcBorders>
            <w:vAlign w:val="bottom"/>
          </w:tcPr>
          <w:p w14:paraId="3221DBF5" w14:textId="77777777" w:rsidR="00C23793" w:rsidRPr="00A5606A" w:rsidRDefault="00C23793" w:rsidP="00C23793">
            <w:pPr>
              <w:spacing w:before="100" w:beforeAutospacing="1" w:line="259" w:lineRule="auto"/>
              <w:ind w:right="54"/>
              <w:jc w:val="right"/>
              <w:rPr>
                <w:rFonts w:ascii="Arial" w:hAnsi="Arial" w:cs="Arial"/>
                <w:sz w:val="18"/>
                <w:szCs w:val="18"/>
              </w:rPr>
            </w:pPr>
            <w:r w:rsidRPr="00A5606A">
              <w:rPr>
                <w:rFonts w:ascii="Arial" w:hAnsi="Arial" w:cs="Arial"/>
                <w:sz w:val="18"/>
                <w:szCs w:val="18"/>
              </w:rPr>
              <w:t xml:space="preserve">- </w:t>
            </w:r>
          </w:p>
        </w:tc>
      </w:tr>
      <w:tr w:rsidR="00C23793" w:rsidRPr="00A5606A" w14:paraId="518272DD" w14:textId="77777777" w:rsidTr="005E2AB6">
        <w:trPr>
          <w:cantSplit/>
          <w:trHeight w:val="113"/>
        </w:trPr>
        <w:tc>
          <w:tcPr>
            <w:tcW w:w="7093" w:type="dxa"/>
          </w:tcPr>
          <w:p w14:paraId="17739769" w14:textId="77777777" w:rsidR="00C23793" w:rsidRPr="00A5606A" w:rsidRDefault="00C23793" w:rsidP="007B22FF">
            <w:pPr>
              <w:spacing w:before="100" w:beforeAutospacing="1" w:line="259" w:lineRule="auto"/>
              <w:ind w:left="722"/>
              <w:rPr>
                <w:rFonts w:ascii="Arial" w:hAnsi="Arial" w:cs="Arial"/>
                <w:sz w:val="18"/>
                <w:szCs w:val="18"/>
              </w:rPr>
            </w:pPr>
            <w:r w:rsidRPr="00A5606A">
              <w:rPr>
                <w:rFonts w:ascii="Arial" w:hAnsi="Arial" w:cs="Arial"/>
                <w:sz w:val="18"/>
                <w:szCs w:val="18"/>
              </w:rPr>
              <w:t>Sermaye Benzeri Krediler</w:t>
            </w:r>
          </w:p>
        </w:tc>
        <w:tc>
          <w:tcPr>
            <w:tcW w:w="1186" w:type="dxa"/>
            <w:vAlign w:val="bottom"/>
          </w:tcPr>
          <w:p w14:paraId="48845F13" w14:textId="77777777" w:rsidR="00C23793" w:rsidRPr="00A5606A" w:rsidRDefault="00C23793" w:rsidP="00C23793">
            <w:pPr>
              <w:spacing w:before="100" w:beforeAutospacing="1" w:line="259" w:lineRule="auto"/>
              <w:ind w:right="54"/>
              <w:jc w:val="right"/>
              <w:rPr>
                <w:rFonts w:ascii="Arial" w:hAnsi="Arial" w:cs="Arial"/>
                <w:sz w:val="18"/>
                <w:szCs w:val="18"/>
              </w:rPr>
            </w:pPr>
            <w:r w:rsidRPr="00A5606A">
              <w:rPr>
                <w:rFonts w:ascii="Arial" w:hAnsi="Arial" w:cs="Arial"/>
                <w:sz w:val="18"/>
                <w:szCs w:val="18"/>
              </w:rPr>
              <w:t xml:space="preserve">- </w:t>
            </w:r>
          </w:p>
        </w:tc>
        <w:tc>
          <w:tcPr>
            <w:tcW w:w="984" w:type="dxa"/>
            <w:vAlign w:val="bottom"/>
          </w:tcPr>
          <w:p w14:paraId="19404421" w14:textId="77777777" w:rsidR="00C23793" w:rsidRPr="00A5606A" w:rsidRDefault="00C23793" w:rsidP="00C23793">
            <w:pPr>
              <w:spacing w:before="100" w:beforeAutospacing="1" w:line="259" w:lineRule="auto"/>
              <w:ind w:right="54"/>
              <w:jc w:val="right"/>
              <w:rPr>
                <w:rFonts w:ascii="Arial" w:hAnsi="Arial" w:cs="Arial"/>
                <w:sz w:val="18"/>
                <w:szCs w:val="18"/>
              </w:rPr>
            </w:pPr>
            <w:r w:rsidRPr="00A5606A">
              <w:rPr>
                <w:rFonts w:ascii="Arial" w:hAnsi="Arial" w:cs="Arial"/>
                <w:sz w:val="18"/>
                <w:szCs w:val="18"/>
              </w:rPr>
              <w:t xml:space="preserve">- </w:t>
            </w:r>
          </w:p>
        </w:tc>
      </w:tr>
      <w:tr w:rsidR="00C23793" w:rsidRPr="00A5606A" w14:paraId="771B6BF0" w14:textId="77777777" w:rsidTr="005E2AB6">
        <w:trPr>
          <w:cantSplit/>
          <w:trHeight w:val="113"/>
        </w:trPr>
        <w:tc>
          <w:tcPr>
            <w:tcW w:w="7093" w:type="dxa"/>
          </w:tcPr>
          <w:p w14:paraId="147D7010" w14:textId="77777777" w:rsidR="00C23793" w:rsidRPr="00A5606A" w:rsidRDefault="00C23793" w:rsidP="007B22FF">
            <w:pPr>
              <w:spacing w:before="100" w:beforeAutospacing="1" w:line="259" w:lineRule="auto"/>
              <w:ind w:left="722"/>
              <w:rPr>
                <w:rFonts w:ascii="Arial" w:hAnsi="Arial" w:cs="Arial"/>
                <w:sz w:val="18"/>
                <w:szCs w:val="18"/>
              </w:rPr>
            </w:pPr>
            <w:r w:rsidRPr="00A5606A">
              <w:rPr>
                <w:rFonts w:ascii="Arial" w:hAnsi="Arial" w:cs="Arial"/>
                <w:sz w:val="18"/>
                <w:szCs w:val="18"/>
              </w:rPr>
              <w:t>Sermaye Benzeri Borçlanma Araçları</w:t>
            </w:r>
          </w:p>
        </w:tc>
        <w:tc>
          <w:tcPr>
            <w:tcW w:w="1186" w:type="dxa"/>
            <w:vAlign w:val="bottom"/>
          </w:tcPr>
          <w:p w14:paraId="2B40DF3E" w14:textId="77777777" w:rsidR="00C23793" w:rsidRPr="00A5606A" w:rsidRDefault="00C23793" w:rsidP="00C23793">
            <w:pPr>
              <w:spacing w:before="100" w:beforeAutospacing="1" w:line="259" w:lineRule="auto"/>
              <w:ind w:right="54"/>
              <w:jc w:val="right"/>
              <w:rPr>
                <w:rFonts w:ascii="Arial" w:hAnsi="Arial" w:cs="Arial"/>
                <w:sz w:val="18"/>
                <w:szCs w:val="18"/>
              </w:rPr>
            </w:pPr>
            <w:r w:rsidRPr="00A5606A">
              <w:rPr>
                <w:rFonts w:ascii="Arial" w:hAnsi="Arial" w:cs="Arial"/>
                <w:sz w:val="18"/>
                <w:szCs w:val="18"/>
              </w:rPr>
              <w:t xml:space="preserve">- </w:t>
            </w:r>
          </w:p>
        </w:tc>
        <w:tc>
          <w:tcPr>
            <w:tcW w:w="984" w:type="dxa"/>
            <w:vAlign w:val="bottom"/>
          </w:tcPr>
          <w:p w14:paraId="72C127A9" w14:textId="77777777" w:rsidR="00C23793" w:rsidRPr="00A5606A" w:rsidRDefault="00C23793" w:rsidP="00C23793">
            <w:pPr>
              <w:spacing w:before="100" w:beforeAutospacing="1" w:line="259" w:lineRule="auto"/>
              <w:ind w:right="54"/>
              <w:jc w:val="right"/>
              <w:rPr>
                <w:rFonts w:ascii="Arial" w:hAnsi="Arial" w:cs="Arial"/>
                <w:sz w:val="18"/>
                <w:szCs w:val="18"/>
              </w:rPr>
            </w:pPr>
            <w:r w:rsidRPr="00A5606A">
              <w:rPr>
                <w:rFonts w:ascii="Arial" w:hAnsi="Arial" w:cs="Arial"/>
                <w:sz w:val="18"/>
                <w:szCs w:val="18"/>
              </w:rPr>
              <w:t xml:space="preserve">- </w:t>
            </w:r>
          </w:p>
        </w:tc>
      </w:tr>
      <w:tr w:rsidR="00C23793" w:rsidRPr="00A5606A" w14:paraId="67C6A7E5" w14:textId="77777777" w:rsidTr="005E2AB6">
        <w:trPr>
          <w:cantSplit/>
          <w:trHeight w:val="113"/>
        </w:trPr>
        <w:tc>
          <w:tcPr>
            <w:tcW w:w="7093" w:type="dxa"/>
          </w:tcPr>
          <w:p w14:paraId="7208C59A" w14:textId="77777777" w:rsidR="00C23793" w:rsidRPr="00A5606A" w:rsidRDefault="00C23793" w:rsidP="007B22FF">
            <w:pPr>
              <w:spacing w:before="100" w:beforeAutospacing="1" w:line="259" w:lineRule="auto"/>
              <w:ind w:left="14"/>
              <w:rPr>
                <w:rFonts w:ascii="Arial" w:hAnsi="Arial" w:cs="Arial"/>
                <w:sz w:val="18"/>
                <w:szCs w:val="18"/>
              </w:rPr>
            </w:pPr>
            <w:r w:rsidRPr="00A5606A">
              <w:rPr>
                <w:rFonts w:ascii="Arial" w:hAnsi="Arial" w:cs="Arial"/>
                <w:sz w:val="18"/>
                <w:szCs w:val="18"/>
              </w:rPr>
              <w:t>Katkı Sermaye Hesaplamasına Dâhil Edilecek Borçlanma Araçları</w:t>
            </w:r>
          </w:p>
        </w:tc>
        <w:tc>
          <w:tcPr>
            <w:tcW w:w="1186" w:type="dxa"/>
            <w:vAlign w:val="bottom"/>
          </w:tcPr>
          <w:p w14:paraId="5591A90B" w14:textId="77777777" w:rsidR="00C23793" w:rsidRPr="00A5606A" w:rsidRDefault="00C23793" w:rsidP="00C23793">
            <w:pPr>
              <w:spacing w:before="100" w:beforeAutospacing="1" w:line="259" w:lineRule="auto"/>
              <w:ind w:right="54"/>
              <w:jc w:val="right"/>
              <w:rPr>
                <w:rFonts w:ascii="Arial" w:hAnsi="Arial" w:cs="Arial"/>
                <w:sz w:val="18"/>
                <w:szCs w:val="18"/>
              </w:rPr>
            </w:pPr>
            <w:r w:rsidRPr="00A5606A">
              <w:rPr>
                <w:rFonts w:ascii="Arial" w:hAnsi="Arial" w:cs="Arial"/>
                <w:sz w:val="18"/>
                <w:szCs w:val="18"/>
              </w:rPr>
              <w:t xml:space="preserve">- </w:t>
            </w:r>
          </w:p>
        </w:tc>
        <w:tc>
          <w:tcPr>
            <w:tcW w:w="984" w:type="dxa"/>
            <w:vAlign w:val="bottom"/>
          </w:tcPr>
          <w:p w14:paraId="500EEDD3" w14:textId="77777777" w:rsidR="00C23793" w:rsidRPr="00A5606A" w:rsidRDefault="00C23793" w:rsidP="00C23793">
            <w:pPr>
              <w:spacing w:before="100" w:beforeAutospacing="1" w:line="259" w:lineRule="auto"/>
              <w:ind w:right="54"/>
              <w:jc w:val="right"/>
              <w:rPr>
                <w:rFonts w:ascii="Arial" w:hAnsi="Arial" w:cs="Arial"/>
                <w:sz w:val="18"/>
                <w:szCs w:val="18"/>
              </w:rPr>
            </w:pPr>
            <w:r w:rsidRPr="00A5606A">
              <w:rPr>
                <w:rFonts w:ascii="Arial" w:hAnsi="Arial" w:cs="Arial"/>
                <w:sz w:val="18"/>
                <w:szCs w:val="18"/>
              </w:rPr>
              <w:t>1.736.826</w:t>
            </w:r>
          </w:p>
        </w:tc>
      </w:tr>
      <w:tr w:rsidR="00C23793" w:rsidRPr="00A5606A" w14:paraId="3A9653E5" w14:textId="77777777" w:rsidTr="005E2AB6">
        <w:trPr>
          <w:cantSplit/>
          <w:trHeight w:val="113"/>
        </w:trPr>
        <w:tc>
          <w:tcPr>
            <w:tcW w:w="7093" w:type="dxa"/>
          </w:tcPr>
          <w:p w14:paraId="4B23D9C7" w14:textId="77777777" w:rsidR="00C23793" w:rsidRPr="00A5606A" w:rsidRDefault="00C23793" w:rsidP="007B22FF">
            <w:pPr>
              <w:spacing w:before="100" w:beforeAutospacing="1" w:line="259" w:lineRule="auto"/>
              <w:ind w:left="722"/>
              <w:rPr>
                <w:rFonts w:ascii="Arial" w:hAnsi="Arial" w:cs="Arial"/>
                <w:sz w:val="18"/>
                <w:szCs w:val="18"/>
              </w:rPr>
            </w:pPr>
            <w:r w:rsidRPr="00A5606A">
              <w:rPr>
                <w:rFonts w:ascii="Arial" w:hAnsi="Arial" w:cs="Arial"/>
                <w:sz w:val="18"/>
                <w:szCs w:val="18"/>
              </w:rPr>
              <w:t>Sermaye Benzeri Krediler</w:t>
            </w:r>
          </w:p>
        </w:tc>
        <w:tc>
          <w:tcPr>
            <w:tcW w:w="1186" w:type="dxa"/>
            <w:vAlign w:val="bottom"/>
          </w:tcPr>
          <w:p w14:paraId="39667C1D" w14:textId="77777777" w:rsidR="00C23793" w:rsidRPr="00A5606A" w:rsidRDefault="00C23793" w:rsidP="00C23793">
            <w:pPr>
              <w:spacing w:before="100" w:beforeAutospacing="1" w:line="259" w:lineRule="auto"/>
              <w:ind w:right="54"/>
              <w:jc w:val="right"/>
              <w:rPr>
                <w:rFonts w:ascii="Arial" w:hAnsi="Arial" w:cs="Arial"/>
                <w:sz w:val="18"/>
                <w:szCs w:val="18"/>
              </w:rPr>
            </w:pPr>
            <w:r w:rsidRPr="00A5606A">
              <w:rPr>
                <w:rFonts w:ascii="Arial" w:hAnsi="Arial" w:cs="Arial"/>
                <w:sz w:val="18"/>
                <w:szCs w:val="18"/>
              </w:rPr>
              <w:t xml:space="preserve">- </w:t>
            </w:r>
          </w:p>
        </w:tc>
        <w:tc>
          <w:tcPr>
            <w:tcW w:w="984" w:type="dxa"/>
            <w:vAlign w:val="bottom"/>
          </w:tcPr>
          <w:p w14:paraId="2BB42FB1" w14:textId="77777777" w:rsidR="00C23793" w:rsidRPr="00A5606A" w:rsidRDefault="00C23793" w:rsidP="00C23793">
            <w:pPr>
              <w:spacing w:before="100" w:beforeAutospacing="1" w:line="259" w:lineRule="auto"/>
              <w:ind w:right="54"/>
              <w:jc w:val="right"/>
              <w:rPr>
                <w:rFonts w:ascii="Arial" w:hAnsi="Arial" w:cs="Arial"/>
                <w:sz w:val="18"/>
                <w:szCs w:val="18"/>
              </w:rPr>
            </w:pPr>
            <w:r w:rsidRPr="00A5606A">
              <w:rPr>
                <w:rFonts w:ascii="Arial" w:hAnsi="Arial" w:cs="Arial"/>
                <w:sz w:val="18"/>
                <w:szCs w:val="18"/>
              </w:rPr>
              <w:t>1.736.826</w:t>
            </w:r>
          </w:p>
        </w:tc>
      </w:tr>
      <w:tr w:rsidR="00C23793" w:rsidRPr="00A5606A" w14:paraId="07FCFA39" w14:textId="77777777" w:rsidTr="005E2AB6">
        <w:trPr>
          <w:cantSplit/>
          <w:trHeight w:val="113"/>
        </w:trPr>
        <w:tc>
          <w:tcPr>
            <w:tcW w:w="7093" w:type="dxa"/>
            <w:tcBorders>
              <w:bottom w:val="single" w:sz="4" w:space="0" w:color="auto"/>
            </w:tcBorders>
          </w:tcPr>
          <w:p w14:paraId="341D53AE" w14:textId="77777777" w:rsidR="00C23793" w:rsidRPr="00A5606A" w:rsidRDefault="00C23793" w:rsidP="007B22FF">
            <w:pPr>
              <w:spacing w:before="100" w:beforeAutospacing="1" w:line="259" w:lineRule="auto"/>
              <w:ind w:left="722"/>
              <w:rPr>
                <w:rFonts w:ascii="Arial" w:hAnsi="Arial" w:cs="Arial"/>
                <w:sz w:val="18"/>
                <w:szCs w:val="18"/>
              </w:rPr>
            </w:pPr>
            <w:r w:rsidRPr="00A5606A">
              <w:rPr>
                <w:rFonts w:ascii="Arial" w:hAnsi="Arial" w:cs="Arial"/>
                <w:sz w:val="18"/>
                <w:szCs w:val="18"/>
              </w:rPr>
              <w:t>Sermaye Benzeri Borçlanma Araçları</w:t>
            </w:r>
          </w:p>
        </w:tc>
        <w:tc>
          <w:tcPr>
            <w:tcW w:w="1186" w:type="dxa"/>
            <w:tcBorders>
              <w:bottom w:val="single" w:sz="4" w:space="0" w:color="auto"/>
            </w:tcBorders>
            <w:vAlign w:val="bottom"/>
          </w:tcPr>
          <w:p w14:paraId="64200BBB" w14:textId="77777777" w:rsidR="00C23793" w:rsidRPr="00A5606A" w:rsidRDefault="00C23793" w:rsidP="00C23793">
            <w:pPr>
              <w:spacing w:before="100" w:beforeAutospacing="1" w:line="259" w:lineRule="auto"/>
              <w:ind w:right="54"/>
              <w:jc w:val="right"/>
              <w:rPr>
                <w:rFonts w:ascii="Arial" w:hAnsi="Arial" w:cs="Arial"/>
                <w:sz w:val="18"/>
                <w:szCs w:val="18"/>
              </w:rPr>
            </w:pPr>
            <w:r w:rsidRPr="00A5606A">
              <w:rPr>
                <w:rFonts w:ascii="Arial" w:hAnsi="Arial" w:cs="Arial"/>
                <w:sz w:val="18"/>
                <w:szCs w:val="18"/>
              </w:rPr>
              <w:t xml:space="preserve">- </w:t>
            </w:r>
          </w:p>
        </w:tc>
        <w:tc>
          <w:tcPr>
            <w:tcW w:w="984" w:type="dxa"/>
            <w:tcBorders>
              <w:bottom w:val="single" w:sz="4" w:space="0" w:color="auto"/>
            </w:tcBorders>
            <w:vAlign w:val="bottom"/>
          </w:tcPr>
          <w:p w14:paraId="3C6EF6C0" w14:textId="77777777" w:rsidR="00C23793" w:rsidRPr="00A5606A" w:rsidRDefault="00C23793" w:rsidP="00C23793">
            <w:pPr>
              <w:spacing w:before="100" w:beforeAutospacing="1" w:line="259" w:lineRule="auto"/>
              <w:ind w:right="54"/>
              <w:jc w:val="right"/>
              <w:rPr>
                <w:rFonts w:ascii="Arial" w:hAnsi="Arial" w:cs="Arial"/>
                <w:sz w:val="18"/>
                <w:szCs w:val="18"/>
              </w:rPr>
            </w:pPr>
            <w:r w:rsidRPr="00A5606A">
              <w:rPr>
                <w:rFonts w:ascii="Arial" w:hAnsi="Arial" w:cs="Arial"/>
                <w:sz w:val="18"/>
                <w:szCs w:val="18"/>
              </w:rPr>
              <w:t xml:space="preserve">- </w:t>
            </w:r>
          </w:p>
        </w:tc>
      </w:tr>
      <w:tr w:rsidR="00C23793" w:rsidRPr="00A5606A" w14:paraId="6C013C5E" w14:textId="77777777" w:rsidTr="005E2AB6">
        <w:trPr>
          <w:cantSplit/>
          <w:trHeight w:val="113"/>
        </w:trPr>
        <w:tc>
          <w:tcPr>
            <w:tcW w:w="7093" w:type="dxa"/>
            <w:tcBorders>
              <w:top w:val="single" w:sz="4" w:space="0" w:color="auto"/>
              <w:bottom w:val="double" w:sz="4" w:space="0" w:color="000000"/>
            </w:tcBorders>
          </w:tcPr>
          <w:p w14:paraId="0F18015A" w14:textId="77777777" w:rsidR="00C23793" w:rsidRPr="00A5606A" w:rsidRDefault="00C23793" w:rsidP="007B22FF">
            <w:pPr>
              <w:spacing w:before="100" w:beforeAutospacing="1" w:line="259" w:lineRule="auto"/>
              <w:ind w:left="14"/>
              <w:rPr>
                <w:rFonts w:ascii="Arial" w:hAnsi="Arial" w:cs="Arial"/>
                <w:b/>
                <w:sz w:val="18"/>
                <w:szCs w:val="18"/>
              </w:rPr>
            </w:pPr>
            <w:r w:rsidRPr="00A5606A">
              <w:rPr>
                <w:rFonts w:ascii="Arial" w:hAnsi="Arial" w:cs="Arial"/>
                <w:b/>
                <w:sz w:val="18"/>
                <w:szCs w:val="18"/>
              </w:rPr>
              <w:t>Toplam</w:t>
            </w:r>
          </w:p>
        </w:tc>
        <w:tc>
          <w:tcPr>
            <w:tcW w:w="1186" w:type="dxa"/>
            <w:tcBorders>
              <w:top w:val="single" w:sz="4" w:space="0" w:color="auto"/>
              <w:bottom w:val="double" w:sz="4" w:space="0" w:color="000000"/>
            </w:tcBorders>
            <w:vAlign w:val="bottom"/>
          </w:tcPr>
          <w:p w14:paraId="26F8865B" w14:textId="77777777" w:rsidR="00C23793" w:rsidRPr="00A5606A" w:rsidRDefault="00C23793" w:rsidP="00C23793">
            <w:pPr>
              <w:spacing w:before="100" w:beforeAutospacing="1" w:line="259" w:lineRule="auto"/>
              <w:ind w:right="54"/>
              <w:jc w:val="right"/>
              <w:rPr>
                <w:rFonts w:ascii="Arial" w:hAnsi="Arial" w:cs="Arial"/>
                <w:b/>
                <w:sz w:val="18"/>
                <w:szCs w:val="18"/>
              </w:rPr>
            </w:pPr>
            <w:r w:rsidRPr="00A5606A">
              <w:rPr>
                <w:rFonts w:ascii="Arial" w:hAnsi="Arial" w:cs="Arial"/>
                <w:b/>
                <w:sz w:val="18"/>
                <w:szCs w:val="18"/>
              </w:rPr>
              <w:t>-</w:t>
            </w:r>
          </w:p>
        </w:tc>
        <w:tc>
          <w:tcPr>
            <w:tcW w:w="984" w:type="dxa"/>
            <w:tcBorders>
              <w:top w:val="single" w:sz="4" w:space="0" w:color="auto"/>
              <w:bottom w:val="double" w:sz="4" w:space="0" w:color="000000"/>
            </w:tcBorders>
            <w:vAlign w:val="bottom"/>
          </w:tcPr>
          <w:p w14:paraId="27470E6D" w14:textId="77777777" w:rsidR="00C23793" w:rsidRPr="00A5606A" w:rsidRDefault="00C23793" w:rsidP="00C23793">
            <w:pPr>
              <w:spacing w:before="100" w:beforeAutospacing="1" w:line="259" w:lineRule="auto"/>
              <w:ind w:right="54"/>
              <w:jc w:val="right"/>
              <w:rPr>
                <w:rFonts w:ascii="Arial" w:hAnsi="Arial" w:cs="Arial"/>
                <w:b/>
                <w:sz w:val="18"/>
                <w:szCs w:val="18"/>
              </w:rPr>
            </w:pPr>
            <w:r w:rsidRPr="00A5606A">
              <w:rPr>
                <w:rFonts w:ascii="Arial" w:hAnsi="Arial" w:cs="Arial"/>
                <w:b/>
                <w:sz w:val="18"/>
                <w:szCs w:val="18"/>
              </w:rPr>
              <w:t>1.736.826</w:t>
            </w:r>
          </w:p>
        </w:tc>
      </w:tr>
    </w:tbl>
    <w:p w14:paraId="0675DB03" w14:textId="77777777" w:rsidR="00C23793" w:rsidRPr="00A5606A" w:rsidRDefault="00C23793" w:rsidP="00C23793">
      <w:pPr>
        <w:autoSpaceDE w:val="0"/>
        <w:autoSpaceDN w:val="0"/>
        <w:adjustRightInd w:val="0"/>
        <w:ind w:left="28" w:right="-48"/>
        <w:jc w:val="both"/>
        <w:rPr>
          <w:rFonts w:ascii="Arial" w:hAnsi="Arial" w:cs="Arial"/>
          <w:sz w:val="20"/>
          <w:szCs w:val="20"/>
        </w:rPr>
      </w:pPr>
    </w:p>
    <w:tbl>
      <w:tblPr>
        <w:tblW w:w="9253" w:type="dxa"/>
        <w:tblInd w:w="70" w:type="dxa"/>
        <w:tblLook w:val="01E0" w:firstRow="1" w:lastRow="1" w:firstColumn="1" w:lastColumn="1" w:noHBand="0" w:noVBand="0"/>
      </w:tblPr>
      <w:tblGrid>
        <w:gridCol w:w="7082"/>
        <w:gridCol w:w="1154"/>
        <w:gridCol w:w="1017"/>
      </w:tblGrid>
      <w:tr w:rsidR="00C23793" w:rsidRPr="00A5606A" w14:paraId="028EAD62" w14:textId="77777777" w:rsidTr="005E2AB6">
        <w:trPr>
          <w:trHeight w:val="227"/>
        </w:trPr>
        <w:tc>
          <w:tcPr>
            <w:tcW w:w="7125" w:type="dxa"/>
            <w:tcBorders>
              <w:top w:val="single" w:sz="4" w:space="0" w:color="auto"/>
              <w:bottom w:val="single" w:sz="4" w:space="0" w:color="auto"/>
            </w:tcBorders>
          </w:tcPr>
          <w:p w14:paraId="725FB51D" w14:textId="77777777" w:rsidR="00C23793" w:rsidRPr="00A5606A" w:rsidRDefault="00C23793" w:rsidP="007B22FF">
            <w:pPr>
              <w:ind w:left="-108"/>
              <w:jc w:val="both"/>
              <w:rPr>
                <w:rFonts w:ascii="Arial" w:hAnsi="Arial" w:cs="Arial"/>
                <w:sz w:val="18"/>
                <w:szCs w:val="18"/>
              </w:rPr>
            </w:pPr>
          </w:p>
        </w:tc>
        <w:tc>
          <w:tcPr>
            <w:tcW w:w="2128" w:type="dxa"/>
            <w:gridSpan w:val="2"/>
            <w:tcBorders>
              <w:top w:val="single" w:sz="4" w:space="0" w:color="auto"/>
              <w:bottom w:val="single" w:sz="4" w:space="0" w:color="auto"/>
            </w:tcBorders>
            <w:vAlign w:val="bottom"/>
          </w:tcPr>
          <w:p w14:paraId="5CB40E1F" w14:textId="77777777" w:rsidR="00C23793" w:rsidRPr="00A5606A" w:rsidRDefault="00C23793" w:rsidP="007B22FF">
            <w:pPr>
              <w:tabs>
                <w:tab w:val="left" w:pos="180"/>
              </w:tabs>
              <w:ind w:left="384"/>
              <w:jc w:val="center"/>
              <w:rPr>
                <w:rFonts w:ascii="Arial" w:hAnsi="Arial" w:cs="Arial"/>
                <w:b/>
                <w:sz w:val="18"/>
                <w:szCs w:val="18"/>
              </w:rPr>
            </w:pPr>
            <w:r w:rsidRPr="00A5606A">
              <w:rPr>
                <w:rFonts w:ascii="Arial" w:hAnsi="Arial" w:cs="Arial"/>
                <w:b/>
                <w:sz w:val="18"/>
                <w:szCs w:val="18"/>
              </w:rPr>
              <w:t>Önceki Dönem</w:t>
            </w:r>
          </w:p>
        </w:tc>
      </w:tr>
      <w:tr w:rsidR="00C23793" w:rsidRPr="00A5606A" w14:paraId="1BFC8ADA" w14:textId="77777777" w:rsidTr="005E2AB6">
        <w:trPr>
          <w:trHeight w:val="227"/>
        </w:trPr>
        <w:tc>
          <w:tcPr>
            <w:tcW w:w="7125" w:type="dxa"/>
            <w:tcBorders>
              <w:top w:val="single" w:sz="4" w:space="0" w:color="auto"/>
              <w:bottom w:val="single" w:sz="4" w:space="0" w:color="auto"/>
            </w:tcBorders>
          </w:tcPr>
          <w:p w14:paraId="369E2E37" w14:textId="77777777" w:rsidR="00C23793" w:rsidRPr="00A5606A" w:rsidRDefault="00C23793" w:rsidP="007B22FF">
            <w:pPr>
              <w:ind w:left="-108"/>
              <w:jc w:val="both"/>
              <w:rPr>
                <w:rFonts w:ascii="Arial" w:hAnsi="Arial" w:cs="Arial"/>
                <w:sz w:val="18"/>
                <w:szCs w:val="18"/>
              </w:rPr>
            </w:pPr>
          </w:p>
        </w:tc>
        <w:tc>
          <w:tcPr>
            <w:tcW w:w="1159" w:type="dxa"/>
            <w:tcBorders>
              <w:top w:val="single" w:sz="4" w:space="0" w:color="auto"/>
              <w:bottom w:val="single" w:sz="4" w:space="0" w:color="auto"/>
            </w:tcBorders>
            <w:vAlign w:val="center"/>
          </w:tcPr>
          <w:p w14:paraId="6D5FD4DD" w14:textId="77777777" w:rsidR="00C23793" w:rsidRPr="00A5606A" w:rsidRDefault="00C23793" w:rsidP="00C23793">
            <w:pPr>
              <w:tabs>
                <w:tab w:val="left" w:pos="180"/>
              </w:tabs>
              <w:ind w:right="-13"/>
              <w:jc w:val="right"/>
              <w:rPr>
                <w:rFonts w:ascii="Arial" w:hAnsi="Arial" w:cs="Arial"/>
                <w:b/>
                <w:sz w:val="18"/>
                <w:szCs w:val="18"/>
              </w:rPr>
            </w:pPr>
            <w:r w:rsidRPr="00A5606A">
              <w:rPr>
                <w:rFonts w:ascii="Arial" w:hAnsi="Arial" w:cs="Arial"/>
                <w:b/>
                <w:sz w:val="18"/>
                <w:szCs w:val="18"/>
              </w:rPr>
              <w:t>TP</w:t>
            </w:r>
          </w:p>
        </w:tc>
        <w:tc>
          <w:tcPr>
            <w:tcW w:w="969" w:type="dxa"/>
            <w:tcBorders>
              <w:top w:val="single" w:sz="4" w:space="0" w:color="auto"/>
              <w:bottom w:val="single" w:sz="4" w:space="0" w:color="auto"/>
            </w:tcBorders>
            <w:vAlign w:val="center"/>
          </w:tcPr>
          <w:p w14:paraId="10760DCF" w14:textId="77777777" w:rsidR="00C23793" w:rsidRPr="00A5606A" w:rsidRDefault="00C23793" w:rsidP="00C23793">
            <w:pPr>
              <w:tabs>
                <w:tab w:val="left" w:pos="180"/>
              </w:tabs>
              <w:ind w:right="-13"/>
              <w:jc w:val="right"/>
              <w:rPr>
                <w:rFonts w:ascii="Arial" w:hAnsi="Arial" w:cs="Arial"/>
                <w:b/>
                <w:sz w:val="18"/>
                <w:szCs w:val="18"/>
              </w:rPr>
            </w:pPr>
            <w:r w:rsidRPr="00A5606A">
              <w:rPr>
                <w:rFonts w:ascii="Arial" w:hAnsi="Arial" w:cs="Arial"/>
                <w:b/>
                <w:sz w:val="18"/>
                <w:szCs w:val="18"/>
              </w:rPr>
              <w:t>YP</w:t>
            </w:r>
          </w:p>
        </w:tc>
      </w:tr>
      <w:tr w:rsidR="00C23793" w:rsidRPr="00A5606A" w14:paraId="026463EC" w14:textId="77777777" w:rsidTr="005E2AB6">
        <w:trPr>
          <w:trHeight w:val="227"/>
        </w:trPr>
        <w:tc>
          <w:tcPr>
            <w:tcW w:w="7125" w:type="dxa"/>
            <w:tcBorders>
              <w:top w:val="single" w:sz="4" w:space="0" w:color="auto"/>
            </w:tcBorders>
          </w:tcPr>
          <w:p w14:paraId="4267A011" w14:textId="77777777" w:rsidR="00C23793" w:rsidRPr="00A5606A" w:rsidRDefault="00C23793" w:rsidP="007B22FF">
            <w:pPr>
              <w:ind w:left="-108"/>
              <w:jc w:val="both"/>
              <w:rPr>
                <w:rFonts w:ascii="Arial" w:hAnsi="Arial" w:cs="Arial"/>
                <w:sz w:val="20"/>
                <w:szCs w:val="20"/>
              </w:rPr>
            </w:pPr>
          </w:p>
        </w:tc>
        <w:tc>
          <w:tcPr>
            <w:tcW w:w="1159" w:type="dxa"/>
            <w:tcBorders>
              <w:top w:val="single" w:sz="4" w:space="0" w:color="auto"/>
            </w:tcBorders>
            <w:vAlign w:val="bottom"/>
          </w:tcPr>
          <w:p w14:paraId="1C7481F9" w14:textId="77777777" w:rsidR="00C23793" w:rsidRPr="00A5606A" w:rsidRDefault="00C23793" w:rsidP="00C23793">
            <w:pPr>
              <w:ind w:right="-13"/>
              <w:jc w:val="right"/>
              <w:rPr>
                <w:rFonts w:ascii="Arial" w:hAnsi="Arial" w:cs="Arial"/>
                <w:sz w:val="20"/>
                <w:szCs w:val="20"/>
              </w:rPr>
            </w:pPr>
          </w:p>
        </w:tc>
        <w:tc>
          <w:tcPr>
            <w:tcW w:w="969" w:type="dxa"/>
            <w:tcBorders>
              <w:top w:val="single" w:sz="4" w:space="0" w:color="auto"/>
            </w:tcBorders>
            <w:vAlign w:val="bottom"/>
          </w:tcPr>
          <w:p w14:paraId="3CAAE01C" w14:textId="77777777" w:rsidR="00C23793" w:rsidRPr="00A5606A" w:rsidRDefault="00C23793" w:rsidP="00C23793">
            <w:pPr>
              <w:ind w:right="-13"/>
              <w:jc w:val="right"/>
              <w:rPr>
                <w:rFonts w:ascii="Arial" w:hAnsi="Arial" w:cs="Arial"/>
                <w:sz w:val="20"/>
                <w:szCs w:val="20"/>
              </w:rPr>
            </w:pPr>
          </w:p>
        </w:tc>
      </w:tr>
      <w:tr w:rsidR="00C23793" w:rsidRPr="00A5606A" w14:paraId="7D3D4EAA" w14:textId="77777777" w:rsidTr="005E2AB6">
        <w:trPr>
          <w:trHeight w:val="227"/>
        </w:trPr>
        <w:tc>
          <w:tcPr>
            <w:tcW w:w="7125" w:type="dxa"/>
            <w:vAlign w:val="bottom"/>
          </w:tcPr>
          <w:p w14:paraId="605A0EBA" w14:textId="77777777" w:rsidR="00C23793" w:rsidRPr="00A5606A" w:rsidRDefault="00C23793" w:rsidP="007B22FF">
            <w:pPr>
              <w:ind w:left="-108"/>
              <w:rPr>
                <w:rFonts w:ascii="Arial" w:eastAsia="Arial Unicode MS" w:hAnsi="Arial" w:cs="Arial"/>
                <w:iCs/>
                <w:sz w:val="18"/>
                <w:szCs w:val="18"/>
              </w:rPr>
            </w:pPr>
            <w:r w:rsidRPr="00A5606A">
              <w:rPr>
                <w:rFonts w:ascii="Arial" w:hAnsi="Arial" w:cs="Arial"/>
                <w:sz w:val="18"/>
                <w:szCs w:val="18"/>
              </w:rPr>
              <w:t>Yurtiçi Bankalardan</w:t>
            </w:r>
          </w:p>
        </w:tc>
        <w:tc>
          <w:tcPr>
            <w:tcW w:w="1159" w:type="dxa"/>
            <w:vAlign w:val="bottom"/>
          </w:tcPr>
          <w:p w14:paraId="79F3E609" w14:textId="77777777" w:rsidR="00C23793" w:rsidRPr="00A5606A" w:rsidRDefault="00C23793" w:rsidP="00C23793">
            <w:pPr>
              <w:ind w:right="-13"/>
              <w:jc w:val="right"/>
              <w:rPr>
                <w:rFonts w:ascii="Arial" w:hAnsi="Arial" w:cs="Arial"/>
                <w:bCs/>
                <w:sz w:val="18"/>
                <w:szCs w:val="18"/>
              </w:rPr>
            </w:pPr>
            <w:r w:rsidRPr="00A5606A">
              <w:rPr>
                <w:rFonts w:ascii="Arial" w:hAnsi="Arial" w:cs="Arial"/>
                <w:bCs/>
                <w:sz w:val="18"/>
                <w:szCs w:val="18"/>
              </w:rPr>
              <w:t>-</w:t>
            </w:r>
          </w:p>
        </w:tc>
        <w:tc>
          <w:tcPr>
            <w:tcW w:w="969" w:type="dxa"/>
            <w:vAlign w:val="bottom"/>
          </w:tcPr>
          <w:p w14:paraId="1CCCF0C4" w14:textId="77777777" w:rsidR="00C23793" w:rsidRPr="00A5606A" w:rsidRDefault="00C23793" w:rsidP="00C23793">
            <w:pPr>
              <w:ind w:right="-13"/>
              <w:jc w:val="right"/>
              <w:rPr>
                <w:rFonts w:ascii="Arial" w:hAnsi="Arial" w:cs="Arial"/>
                <w:bCs/>
                <w:sz w:val="18"/>
                <w:szCs w:val="18"/>
              </w:rPr>
            </w:pPr>
            <w:r w:rsidRPr="00A5606A">
              <w:rPr>
                <w:rFonts w:ascii="Arial" w:hAnsi="Arial" w:cs="Arial"/>
                <w:bCs/>
                <w:sz w:val="18"/>
                <w:szCs w:val="18"/>
              </w:rPr>
              <w:t>-</w:t>
            </w:r>
          </w:p>
        </w:tc>
      </w:tr>
      <w:tr w:rsidR="00C23793" w:rsidRPr="00A5606A" w14:paraId="02FF2FBA" w14:textId="77777777" w:rsidTr="005E2AB6">
        <w:trPr>
          <w:trHeight w:val="227"/>
        </w:trPr>
        <w:tc>
          <w:tcPr>
            <w:tcW w:w="7125" w:type="dxa"/>
            <w:vAlign w:val="bottom"/>
          </w:tcPr>
          <w:p w14:paraId="33FFCA31" w14:textId="77777777" w:rsidR="00C23793" w:rsidRPr="00A5606A" w:rsidRDefault="00C23793" w:rsidP="007B22FF">
            <w:pPr>
              <w:ind w:left="-108"/>
              <w:rPr>
                <w:rFonts w:ascii="Arial" w:hAnsi="Arial" w:cs="Arial"/>
                <w:sz w:val="18"/>
                <w:szCs w:val="18"/>
              </w:rPr>
            </w:pPr>
            <w:r w:rsidRPr="00A5606A">
              <w:rPr>
                <w:rFonts w:ascii="Arial" w:hAnsi="Arial" w:cs="Arial"/>
                <w:sz w:val="18"/>
                <w:szCs w:val="18"/>
              </w:rPr>
              <w:t>Yurtiçi Diğer Kuruluşlardan</w:t>
            </w:r>
          </w:p>
        </w:tc>
        <w:tc>
          <w:tcPr>
            <w:tcW w:w="1159" w:type="dxa"/>
            <w:vAlign w:val="bottom"/>
          </w:tcPr>
          <w:p w14:paraId="76FC8C25" w14:textId="77777777" w:rsidR="00C23793" w:rsidRPr="00A5606A" w:rsidRDefault="00C23793" w:rsidP="00C23793">
            <w:pPr>
              <w:ind w:right="-13"/>
              <w:jc w:val="right"/>
              <w:rPr>
                <w:rFonts w:ascii="Arial" w:hAnsi="Arial" w:cs="Arial"/>
                <w:bCs/>
                <w:sz w:val="18"/>
                <w:szCs w:val="18"/>
              </w:rPr>
            </w:pPr>
            <w:r w:rsidRPr="00A5606A">
              <w:rPr>
                <w:rFonts w:ascii="Arial" w:hAnsi="Arial" w:cs="Arial"/>
                <w:bCs/>
                <w:sz w:val="18"/>
                <w:szCs w:val="18"/>
              </w:rPr>
              <w:t>-</w:t>
            </w:r>
          </w:p>
        </w:tc>
        <w:tc>
          <w:tcPr>
            <w:tcW w:w="969" w:type="dxa"/>
            <w:vAlign w:val="bottom"/>
          </w:tcPr>
          <w:p w14:paraId="5199592F" w14:textId="77777777" w:rsidR="00C23793" w:rsidRPr="00A5606A" w:rsidRDefault="00C23793" w:rsidP="00C23793">
            <w:pPr>
              <w:ind w:right="-13"/>
              <w:jc w:val="right"/>
              <w:rPr>
                <w:rFonts w:ascii="Arial" w:hAnsi="Arial" w:cs="Arial"/>
                <w:bCs/>
                <w:sz w:val="18"/>
                <w:szCs w:val="18"/>
              </w:rPr>
            </w:pPr>
            <w:r w:rsidRPr="00A5606A">
              <w:rPr>
                <w:rFonts w:ascii="Arial" w:hAnsi="Arial" w:cs="Arial"/>
                <w:bCs/>
                <w:sz w:val="18"/>
                <w:szCs w:val="18"/>
              </w:rPr>
              <w:t>-</w:t>
            </w:r>
          </w:p>
        </w:tc>
      </w:tr>
      <w:tr w:rsidR="00C23793" w:rsidRPr="00A5606A" w14:paraId="633FCAD9" w14:textId="77777777" w:rsidTr="005E2AB6">
        <w:trPr>
          <w:trHeight w:val="227"/>
        </w:trPr>
        <w:tc>
          <w:tcPr>
            <w:tcW w:w="7125" w:type="dxa"/>
            <w:vAlign w:val="bottom"/>
          </w:tcPr>
          <w:p w14:paraId="12D6A945" w14:textId="77777777" w:rsidR="00C23793" w:rsidRPr="00A5606A" w:rsidRDefault="00C23793" w:rsidP="007B22FF">
            <w:pPr>
              <w:ind w:left="-108"/>
              <w:rPr>
                <w:rFonts w:ascii="Arial" w:hAnsi="Arial" w:cs="Arial"/>
                <w:sz w:val="18"/>
                <w:szCs w:val="18"/>
              </w:rPr>
            </w:pPr>
            <w:r w:rsidRPr="00A5606A">
              <w:rPr>
                <w:rFonts w:ascii="Arial" w:hAnsi="Arial" w:cs="Arial"/>
                <w:sz w:val="18"/>
                <w:szCs w:val="18"/>
              </w:rPr>
              <w:t>Yurtdışı Bankalardan</w:t>
            </w:r>
          </w:p>
        </w:tc>
        <w:tc>
          <w:tcPr>
            <w:tcW w:w="1159" w:type="dxa"/>
            <w:vAlign w:val="bottom"/>
          </w:tcPr>
          <w:p w14:paraId="50288679" w14:textId="77777777" w:rsidR="00C23793" w:rsidRPr="00A5606A" w:rsidRDefault="00C23793" w:rsidP="00C23793">
            <w:pPr>
              <w:ind w:right="-13"/>
              <w:jc w:val="right"/>
              <w:rPr>
                <w:rFonts w:ascii="Arial" w:hAnsi="Arial" w:cs="Arial"/>
                <w:bCs/>
                <w:sz w:val="18"/>
                <w:szCs w:val="18"/>
              </w:rPr>
            </w:pPr>
            <w:r w:rsidRPr="00A5606A">
              <w:rPr>
                <w:rFonts w:ascii="Arial" w:hAnsi="Arial" w:cs="Arial"/>
                <w:bCs/>
                <w:sz w:val="18"/>
                <w:szCs w:val="18"/>
              </w:rPr>
              <w:t>-</w:t>
            </w:r>
          </w:p>
        </w:tc>
        <w:tc>
          <w:tcPr>
            <w:tcW w:w="969" w:type="dxa"/>
            <w:vAlign w:val="bottom"/>
          </w:tcPr>
          <w:p w14:paraId="3DBBA899" w14:textId="77777777" w:rsidR="00C23793" w:rsidRPr="00A5606A" w:rsidRDefault="00C23793" w:rsidP="00C23793">
            <w:pPr>
              <w:ind w:right="-13"/>
              <w:jc w:val="right"/>
              <w:rPr>
                <w:rFonts w:ascii="Arial" w:hAnsi="Arial" w:cs="Arial"/>
                <w:bCs/>
                <w:sz w:val="18"/>
                <w:szCs w:val="18"/>
              </w:rPr>
            </w:pPr>
            <w:r w:rsidRPr="00A5606A">
              <w:rPr>
                <w:rFonts w:ascii="Arial" w:hAnsi="Arial" w:cs="Arial"/>
                <w:bCs/>
                <w:sz w:val="18"/>
                <w:szCs w:val="18"/>
              </w:rPr>
              <w:t>-</w:t>
            </w:r>
          </w:p>
        </w:tc>
      </w:tr>
      <w:tr w:rsidR="00C23793" w:rsidRPr="00A5606A" w14:paraId="030DC871" w14:textId="77777777" w:rsidTr="005E2AB6">
        <w:trPr>
          <w:trHeight w:val="227"/>
        </w:trPr>
        <w:tc>
          <w:tcPr>
            <w:tcW w:w="7125" w:type="dxa"/>
            <w:vAlign w:val="bottom"/>
          </w:tcPr>
          <w:p w14:paraId="2155DBCC" w14:textId="77777777" w:rsidR="00C23793" w:rsidRPr="00A5606A" w:rsidRDefault="00C23793" w:rsidP="007B22FF">
            <w:pPr>
              <w:ind w:left="-108"/>
              <w:rPr>
                <w:rFonts w:ascii="Arial" w:hAnsi="Arial" w:cs="Arial"/>
                <w:sz w:val="18"/>
                <w:szCs w:val="18"/>
              </w:rPr>
            </w:pPr>
            <w:r w:rsidRPr="00A5606A">
              <w:rPr>
                <w:rFonts w:ascii="Arial" w:hAnsi="Arial" w:cs="Arial"/>
                <w:sz w:val="18"/>
                <w:szCs w:val="18"/>
              </w:rPr>
              <w:t>Yurtdışı Diğer Kuruluşlardan</w:t>
            </w:r>
          </w:p>
        </w:tc>
        <w:tc>
          <w:tcPr>
            <w:tcW w:w="1159" w:type="dxa"/>
            <w:vAlign w:val="bottom"/>
          </w:tcPr>
          <w:p w14:paraId="75DDE956" w14:textId="77777777" w:rsidR="00C23793" w:rsidRPr="00A5606A" w:rsidRDefault="00C23793" w:rsidP="00C23793">
            <w:pPr>
              <w:ind w:right="-13"/>
              <w:jc w:val="right"/>
              <w:rPr>
                <w:rFonts w:ascii="Arial" w:hAnsi="Arial" w:cs="Arial"/>
                <w:bCs/>
                <w:sz w:val="18"/>
                <w:szCs w:val="18"/>
              </w:rPr>
            </w:pPr>
            <w:r w:rsidRPr="00A5606A">
              <w:rPr>
                <w:rFonts w:ascii="Arial" w:hAnsi="Arial" w:cs="Arial"/>
                <w:bCs/>
                <w:sz w:val="18"/>
                <w:szCs w:val="18"/>
              </w:rPr>
              <w:t>-</w:t>
            </w:r>
          </w:p>
        </w:tc>
        <w:tc>
          <w:tcPr>
            <w:tcW w:w="969" w:type="dxa"/>
            <w:vAlign w:val="bottom"/>
          </w:tcPr>
          <w:p w14:paraId="5D4D8C57" w14:textId="77777777" w:rsidR="00C23793" w:rsidRPr="00A5606A" w:rsidRDefault="00C23793" w:rsidP="00C23793">
            <w:pPr>
              <w:ind w:right="-13"/>
              <w:jc w:val="right"/>
              <w:rPr>
                <w:rFonts w:ascii="Arial" w:hAnsi="Arial" w:cs="Arial"/>
                <w:bCs/>
                <w:sz w:val="18"/>
                <w:szCs w:val="18"/>
              </w:rPr>
            </w:pPr>
            <w:r w:rsidRPr="00A5606A">
              <w:rPr>
                <w:rFonts w:ascii="Arial" w:hAnsi="Arial" w:cs="Arial"/>
                <w:bCs/>
                <w:sz w:val="18"/>
                <w:szCs w:val="18"/>
              </w:rPr>
              <w:t>1.627.163</w:t>
            </w:r>
          </w:p>
        </w:tc>
      </w:tr>
      <w:tr w:rsidR="00C23793" w:rsidRPr="00A5606A" w14:paraId="1CABE559" w14:textId="77777777" w:rsidTr="005E2AB6">
        <w:trPr>
          <w:trHeight w:val="227"/>
        </w:trPr>
        <w:tc>
          <w:tcPr>
            <w:tcW w:w="7125" w:type="dxa"/>
            <w:tcBorders>
              <w:bottom w:val="single" w:sz="4" w:space="0" w:color="auto"/>
            </w:tcBorders>
            <w:vAlign w:val="bottom"/>
          </w:tcPr>
          <w:p w14:paraId="42CF3A91" w14:textId="77777777" w:rsidR="00C23793" w:rsidRPr="00A5606A" w:rsidRDefault="00C23793" w:rsidP="007B22FF">
            <w:pPr>
              <w:ind w:left="-108"/>
              <w:rPr>
                <w:rFonts w:ascii="Arial" w:hAnsi="Arial" w:cs="Arial"/>
                <w:sz w:val="18"/>
                <w:szCs w:val="18"/>
              </w:rPr>
            </w:pPr>
          </w:p>
        </w:tc>
        <w:tc>
          <w:tcPr>
            <w:tcW w:w="1159" w:type="dxa"/>
            <w:tcBorders>
              <w:bottom w:val="single" w:sz="4" w:space="0" w:color="auto"/>
            </w:tcBorders>
            <w:vAlign w:val="bottom"/>
          </w:tcPr>
          <w:p w14:paraId="2306AA44" w14:textId="77777777" w:rsidR="00C23793" w:rsidRPr="00A5606A" w:rsidRDefault="00C23793" w:rsidP="00C23793">
            <w:pPr>
              <w:ind w:right="-13"/>
              <w:jc w:val="right"/>
              <w:rPr>
                <w:rFonts w:ascii="Arial" w:hAnsi="Arial" w:cs="Arial"/>
                <w:bCs/>
                <w:sz w:val="18"/>
                <w:szCs w:val="18"/>
              </w:rPr>
            </w:pPr>
          </w:p>
        </w:tc>
        <w:tc>
          <w:tcPr>
            <w:tcW w:w="969" w:type="dxa"/>
            <w:tcBorders>
              <w:bottom w:val="single" w:sz="4" w:space="0" w:color="auto"/>
            </w:tcBorders>
            <w:vAlign w:val="bottom"/>
          </w:tcPr>
          <w:p w14:paraId="51BEB829" w14:textId="77777777" w:rsidR="00C23793" w:rsidRPr="00A5606A" w:rsidRDefault="00C23793" w:rsidP="00C23793">
            <w:pPr>
              <w:ind w:right="-13"/>
              <w:jc w:val="right"/>
              <w:rPr>
                <w:rFonts w:ascii="Arial" w:hAnsi="Arial" w:cs="Arial"/>
                <w:bCs/>
                <w:sz w:val="18"/>
                <w:szCs w:val="18"/>
              </w:rPr>
            </w:pPr>
          </w:p>
        </w:tc>
      </w:tr>
      <w:tr w:rsidR="00C23793" w:rsidRPr="00A5606A" w14:paraId="0E084F24" w14:textId="77777777" w:rsidTr="005E2AB6">
        <w:trPr>
          <w:trHeight w:val="227"/>
        </w:trPr>
        <w:tc>
          <w:tcPr>
            <w:tcW w:w="7125" w:type="dxa"/>
            <w:tcBorders>
              <w:top w:val="single" w:sz="4" w:space="0" w:color="auto"/>
              <w:bottom w:val="double" w:sz="4" w:space="0" w:color="auto"/>
            </w:tcBorders>
            <w:vAlign w:val="bottom"/>
          </w:tcPr>
          <w:p w14:paraId="098A42C1" w14:textId="77777777" w:rsidR="00C23793" w:rsidRPr="00A5606A" w:rsidRDefault="00C23793" w:rsidP="007B22FF">
            <w:pPr>
              <w:tabs>
                <w:tab w:val="left" w:pos="0"/>
              </w:tabs>
              <w:ind w:left="-108"/>
              <w:rPr>
                <w:rFonts w:ascii="Arial" w:hAnsi="Arial" w:cs="Arial"/>
                <w:b/>
                <w:sz w:val="18"/>
                <w:szCs w:val="18"/>
              </w:rPr>
            </w:pPr>
            <w:r w:rsidRPr="00A5606A">
              <w:rPr>
                <w:rFonts w:ascii="Arial" w:hAnsi="Arial" w:cs="Arial"/>
                <w:b/>
                <w:sz w:val="18"/>
                <w:szCs w:val="18"/>
              </w:rPr>
              <w:t>Toplam</w:t>
            </w:r>
          </w:p>
        </w:tc>
        <w:tc>
          <w:tcPr>
            <w:tcW w:w="1159" w:type="dxa"/>
            <w:tcBorders>
              <w:top w:val="single" w:sz="4" w:space="0" w:color="auto"/>
              <w:bottom w:val="double" w:sz="4" w:space="0" w:color="auto"/>
            </w:tcBorders>
            <w:vAlign w:val="bottom"/>
          </w:tcPr>
          <w:p w14:paraId="182F9B2A" w14:textId="77777777" w:rsidR="00C23793" w:rsidRPr="00A5606A" w:rsidRDefault="00C23793" w:rsidP="00C23793">
            <w:pPr>
              <w:ind w:right="-13"/>
              <w:jc w:val="right"/>
              <w:rPr>
                <w:rFonts w:ascii="Arial" w:hAnsi="Arial" w:cs="Arial"/>
                <w:b/>
                <w:bCs/>
                <w:sz w:val="18"/>
                <w:szCs w:val="18"/>
              </w:rPr>
            </w:pPr>
            <w:r w:rsidRPr="00A5606A">
              <w:rPr>
                <w:rFonts w:ascii="Arial" w:hAnsi="Arial" w:cs="Arial"/>
                <w:b/>
                <w:bCs/>
                <w:sz w:val="18"/>
                <w:szCs w:val="18"/>
              </w:rPr>
              <w:t>-</w:t>
            </w:r>
          </w:p>
        </w:tc>
        <w:tc>
          <w:tcPr>
            <w:tcW w:w="969" w:type="dxa"/>
            <w:tcBorders>
              <w:top w:val="single" w:sz="4" w:space="0" w:color="auto"/>
              <w:bottom w:val="double" w:sz="4" w:space="0" w:color="auto"/>
            </w:tcBorders>
            <w:vAlign w:val="bottom"/>
          </w:tcPr>
          <w:p w14:paraId="756064CF" w14:textId="77777777" w:rsidR="00C23793" w:rsidRPr="00A5606A" w:rsidRDefault="00C23793" w:rsidP="00C23793">
            <w:pPr>
              <w:ind w:right="-13"/>
              <w:jc w:val="right"/>
              <w:rPr>
                <w:rFonts w:ascii="Arial" w:hAnsi="Arial" w:cs="Arial"/>
                <w:b/>
                <w:bCs/>
                <w:sz w:val="18"/>
                <w:szCs w:val="18"/>
              </w:rPr>
            </w:pPr>
            <w:r w:rsidRPr="00A5606A">
              <w:rPr>
                <w:rFonts w:ascii="Arial" w:hAnsi="Arial" w:cs="Arial"/>
                <w:b/>
                <w:bCs/>
                <w:sz w:val="18"/>
                <w:szCs w:val="18"/>
              </w:rPr>
              <w:t>1.627.163</w:t>
            </w:r>
          </w:p>
        </w:tc>
      </w:tr>
    </w:tbl>
    <w:p w14:paraId="6FD0C7F4" w14:textId="64EC5A8E" w:rsidR="00C23793" w:rsidRPr="00A5606A" w:rsidRDefault="007B22FF" w:rsidP="007B22FF">
      <w:pPr>
        <w:autoSpaceDE w:val="0"/>
        <w:autoSpaceDN w:val="0"/>
        <w:adjustRightInd w:val="0"/>
        <w:spacing w:before="120" w:after="80"/>
        <w:ind w:right="-245"/>
        <w:jc w:val="both"/>
        <w:rPr>
          <w:rFonts w:ascii="Arial" w:hAnsi="Arial" w:cs="Arial"/>
          <w:sz w:val="20"/>
          <w:szCs w:val="20"/>
        </w:rPr>
      </w:pPr>
      <w:r>
        <w:rPr>
          <w:rFonts w:ascii="Arial" w:hAnsi="Arial" w:cs="Arial"/>
          <w:sz w:val="20"/>
          <w:szCs w:val="20"/>
        </w:rPr>
        <w:t xml:space="preserve">Ana Ortaklık </w:t>
      </w:r>
      <w:r w:rsidR="00C23793" w:rsidRPr="00A5606A">
        <w:rPr>
          <w:rFonts w:ascii="Arial" w:hAnsi="Arial" w:cs="Arial"/>
          <w:sz w:val="20"/>
          <w:szCs w:val="20"/>
        </w:rPr>
        <w:t xml:space="preserve">Banka, 7 Mayıs 2013 tarihinde Türkiye dışında yerleşik yatırımcılardan yapılandırılmış işletmesi olan ABT </w:t>
      </w:r>
      <w:proofErr w:type="spellStart"/>
      <w:r w:rsidR="00C23793" w:rsidRPr="00A5606A">
        <w:rPr>
          <w:rFonts w:ascii="Arial" w:hAnsi="Arial" w:cs="Arial"/>
          <w:sz w:val="20"/>
          <w:szCs w:val="20"/>
        </w:rPr>
        <w:t>Sukuk</w:t>
      </w:r>
      <w:proofErr w:type="spellEnd"/>
      <w:r w:rsidR="00C23793" w:rsidRPr="00A5606A">
        <w:rPr>
          <w:rFonts w:ascii="Arial" w:hAnsi="Arial" w:cs="Arial"/>
          <w:sz w:val="20"/>
          <w:szCs w:val="20"/>
        </w:rPr>
        <w:t xml:space="preserve"> </w:t>
      </w:r>
      <w:proofErr w:type="spellStart"/>
      <w:r w:rsidR="00C23793" w:rsidRPr="00A5606A">
        <w:rPr>
          <w:rFonts w:ascii="Arial" w:hAnsi="Arial" w:cs="Arial"/>
          <w:sz w:val="20"/>
          <w:szCs w:val="20"/>
        </w:rPr>
        <w:t>Limited’in</w:t>
      </w:r>
      <w:proofErr w:type="spellEnd"/>
      <w:r w:rsidR="00C23793" w:rsidRPr="00A5606A">
        <w:rPr>
          <w:rFonts w:ascii="Arial" w:hAnsi="Arial" w:cs="Arial"/>
          <w:sz w:val="20"/>
          <w:szCs w:val="20"/>
        </w:rPr>
        <w:t xml:space="preserve"> aracılığıyla 200.000.000 ABD Doları tutarında ilk 5 yıl geri ödeme </w:t>
      </w:r>
      <w:proofErr w:type="gramStart"/>
      <w:r w:rsidR="00C23793" w:rsidRPr="00A5606A">
        <w:rPr>
          <w:rFonts w:ascii="Arial" w:hAnsi="Arial" w:cs="Arial"/>
          <w:sz w:val="20"/>
          <w:szCs w:val="20"/>
        </w:rPr>
        <w:t>opsiyonlu</w:t>
      </w:r>
      <w:proofErr w:type="gramEnd"/>
      <w:r w:rsidR="00C23793" w:rsidRPr="00A5606A">
        <w:rPr>
          <w:rFonts w:ascii="Arial" w:hAnsi="Arial" w:cs="Arial"/>
          <w:sz w:val="20"/>
          <w:szCs w:val="20"/>
        </w:rPr>
        <w:t xml:space="preserve"> toplam 10 yıl vadeli sermaye benzeri kredi sağlamıştır. İlk 5 yıl anapara geri ödemesiz toplam 10 yıl vadeli sermaye benzeri kredinin, kupon kar payı oranı %7,75 olarak belirlenmiştir.</w:t>
      </w:r>
    </w:p>
    <w:p w14:paraId="3793DE77" w14:textId="666E1A38" w:rsidR="00C23793" w:rsidRPr="00A5606A" w:rsidRDefault="007B22FF" w:rsidP="007B22FF">
      <w:pPr>
        <w:autoSpaceDE w:val="0"/>
        <w:autoSpaceDN w:val="0"/>
        <w:adjustRightInd w:val="0"/>
        <w:spacing w:before="80" w:after="120"/>
        <w:ind w:right="-245"/>
        <w:jc w:val="both"/>
        <w:rPr>
          <w:rFonts w:ascii="Arial" w:hAnsi="Arial" w:cs="Arial"/>
          <w:sz w:val="18"/>
          <w:szCs w:val="20"/>
        </w:rPr>
      </w:pPr>
      <w:r w:rsidRPr="007B22FF">
        <w:rPr>
          <w:rFonts w:ascii="Arial" w:hAnsi="Arial" w:cs="Arial"/>
          <w:sz w:val="20"/>
          <w:szCs w:val="20"/>
        </w:rPr>
        <w:t xml:space="preserve">Ana Ortaklık </w:t>
      </w:r>
      <w:r w:rsidR="00C23793" w:rsidRPr="00A5606A">
        <w:rPr>
          <w:rFonts w:ascii="Arial" w:hAnsi="Arial" w:cs="Arial"/>
          <w:sz w:val="20"/>
          <w:szCs w:val="20"/>
        </w:rPr>
        <w:t xml:space="preserve">Banka, 30 Kasım 2015 tarihinde Türkiye dışında yerleşik yatırımcılardan yapılandırılmış işletmesi olan Albaraka </w:t>
      </w:r>
      <w:proofErr w:type="spellStart"/>
      <w:r w:rsidR="00C23793" w:rsidRPr="00A5606A">
        <w:rPr>
          <w:rFonts w:ascii="Arial" w:hAnsi="Arial" w:cs="Arial"/>
          <w:sz w:val="20"/>
          <w:szCs w:val="20"/>
        </w:rPr>
        <w:t>Sukuk</w:t>
      </w:r>
      <w:proofErr w:type="spellEnd"/>
      <w:r w:rsidR="00C23793" w:rsidRPr="00A5606A">
        <w:rPr>
          <w:rFonts w:ascii="Arial" w:hAnsi="Arial" w:cs="Arial"/>
          <w:sz w:val="20"/>
          <w:szCs w:val="20"/>
        </w:rPr>
        <w:t xml:space="preserve"> </w:t>
      </w:r>
      <w:proofErr w:type="spellStart"/>
      <w:r w:rsidR="00C23793" w:rsidRPr="00A5606A">
        <w:rPr>
          <w:rFonts w:ascii="Arial" w:hAnsi="Arial" w:cs="Arial"/>
          <w:sz w:val="20"/>
          <w:szCs w:val="20"/>
        </w:rPr>
        <w:t>Limited’in</w:t>
      </w:r>
      <w:proofErr w:type="spellEnd"/>
      <w:r w:rsidR="00C23793" w:rsidRPr="00A5606A">
        <w:rPr>
          <w:rFonts w:ascii="Arial" w:hAnsi="Arial" w:cs="Arial"/>
          <w:sz w:val="20"/>
          <w:szCs w:val="20"/>
        </w:rPr>
        <w:t xml:space="preserve"> aracılığıyla 250.000.000 ABD Doları tutarında </w:t>
      </w:r>
      <w:proofErr w:type="spellStart"/>
      <w:r w:rsidR="00C23793" w:rsidRPr="00A5606A">
        <w:rPr>
          <w:rFonts w:ascii="Arial" w:hAnsi="Arial" w:cs="Arial"/>
          <w:sz w:val="20"/>
          <w:szCs w:val="20"/>
        </w:rPr>
        <w:t>sukuk</w:t>
      </w:r>
      <w:proofErr w:type="spellEnd"/>
      <w:r w:rsidR="00C23793" w:rsidRPr="00A5606A">
        <w:rPr>
          <w:rFonts w:ascii="Arial" w:hAnsi="Arial" w:cs="Arial"/>
          <w:sz w:val="20"/>
          <w:szCs w:val="20"/>
        </w:rPr>
        <w:t xml:space="preserve"> ihraç ederek ilk 5 yıl geri ödeme </w:t>
      </w:r>
      <w:proofErr w:type="gramStart"/>
      <w:r w:rsidR="00C23793" w:rsidRPr="00A5606A">
        <w:rPr>
          <w:rFonts w:ascii="Arial" w:hAnsi="Arial" w:cs="Arial"/>
          <w:sz w:val="20"/>
          <w:szCs w:val="20"/>
        </w:rPr>
        <w:t>opsiyonlu</w:t>
      </w:r>
      <w:proofErr w:type="gramEnd"/>
      <w:r w:rsidR="00C23793" w:rsidRPr="00A5606A">
        <w:rPr>
          <w:rFonts w:ascii="Arial" w:hAnsi="Arial" w:cs="Arial"/>
          <w:sz w:val="20"/>
          <w:szCs w:val="20"/>
        </w:rPr>
        <w:t xml:space="preserve"> toplam 10 yıl vadeli sermaye benzeri kredi sağlamıştır. İlk 5 yıl anapara geri ödemesiz toplam 10 yıl vadeli sermaye benzeri kredinin, kupon kar payı oranı %10,5 olarak belirlenmiştir. </w:t>
      </w:r>
      <w:r w:rsidR="00B10C61" w:rsidRPr="00B10C61">
        <w:rPr>
          <w:rFonts w:ascii="Arial" w:hAnsi="Arial" w:cs="Arial"/>
          <w:sz w:val="20"/>
          <w:szCs w:val="20"/>
        </w:rPr>
        <w:t xml:space="preserve">Ana Ortaklık </w:t>
      </w:r>
      <w:r w:rsidR="00C23793" w:rsidRPr="00A5606A">
        <w:rPr>
          <w:rFonts w:ascii="Arial" w:hAnsi="Arial" w:cs="Arial"/>
          <w:sz w:val="20"/>
          <w:szCs w:val="20"/>
        </w:rPr>
        <w:t xml:space="preserve">Banka, 24.000.000 ABD Doları tutarındaki kira sertifikasını geri satın almıştır ve ilgili tutar sermaye benzeri kredi ve </w:t>
      </w:r>
      <w:r w:rsidR="00C23793">
        <w:rPr>
          <w:rFonts w:ascii="Arial" w:hAnsi="Arial" w:cs="Arial"/>
          <w:sz w:val="20"/>
          <w:szCs w:val="20"/>
        </w:rPr>
        <w:t xml:space="preserve">gerçeğe uygun değer farkı diğer kapsamlı gelire yansıtılan </w:t>
      </w:r>
      <w:r w:rsidR="00C23793" w:rsidRPr="00A5606A">
        <w:rPr>
          <w:rFonts w:ascii="Arial" w:hAnsi="Arial" w:cs="Arial"/>
          <w:sz w:val="20"/>
          <w:szCs w:val="20"/>
        </w:rPr>
        <w:t>finansal varlıklar kalemlerinde netleştirilmiştir</w:t>
      </w:r>
      <w:r w:rsidR="00C23793" w:rsidRPr="00A5606A">
        <w:rPr>
          <w:rFonts w:ascii="Arial" w:hAnsi="Arial" w:cs="Arial"/>
          <w:sz w:val="18"/>
          <w:szCs w:val="20"/>
        </w:rPr>
        <w:t>.</w:t>
      </w:r>
    </w:p>
    <w:p w14:paraId="3ECA5AC4" w14:textId="70A161EB" w:rsidR="00C23793" w:rsidRPr="00A5606A" w:rsidRDefault="007B22FF" w:rsidP="007B22FF">
      <w:pPr>
        <w:ind w:right="-245"/>
        <w:jc w:val="both"/>
        <w:rPr>
          <w:rFonts w:ascii="Arial" w:hAnsi="Arial" w:cs="Arial"/>
          <w:sz w:val="18"/>
          <w:szCs w:val="20"/>
        </w:rPr>
      </w:pPr>
      <w:r w:rsidRPr="007B22FF">
        <w:rPr>
          <w:rFonts w:ascii="Arial" w:hAnsi="Arial" w:cs="Arial"/>
          <w:sz w:val="20"/>
          <w:szCs w:val="20"/>
        </w:rPr>
        <w:t xml:space="preserve">Ana Ortaklık </w:t>
      </w:r>
      <w:r w:rsidR="00C23793" w:rsidRPr="00A5606A">
        <w:rPr>
          <w:rFonts w:ascii="Arial" w:hAnsi="Arial" w:cs="Arial"/>
          <w:sz w:val="20"/>
          <w:szCs w:val="20"/>
        </w:rPr>
        <w:t>Banka, 20 Şubat 2018 tarihinde 205.000.000 ABD Dolar</w:t>
      </w:r>
      <w:r w:rsidR="00C23793">
        <w:rPr>
          <w:rFonts w:ascii="Arial" w:hAnsi="Arial" w:cs="Arial"/>
          <w:sz w:val="20"/>
          <w:szCs w:val="20"/>
        </w:rPr>
        <w:t>ı</w:t>
      </w:r>
      <w:r w:rsidR="00C23793" w:rsidRPr="00A5606A">
        <w:rPr>
          <w:rFonts w:ascii="Arial" w:hAnsi="Arial" w:cs="Arial"/>
          <w:sz w:val="20"/>
          <w:szCs w:val="20"/>
        </w:rPr>
        <w:t xml:space="preserve"> tutarında vadesiz ilave ana sermaye </w:t>
      </w:r>
      <w:proofErr w:type="spellStart"/>
      <w:r w:rsidR="00C23793" w:rsidRPr="00A5606A">
        <w:rPr>
          <w:rFonts w:ascii="Arial" w:hAnsi="Arial" w:cs="Arial"/>
          <w:sz w:val="20"/>
          <w:szCs w:val="20"/>
        </w:rPr>
        <w:t>Tier</w:t>
      </w:r>
      <w:proofErr w:type="spellEnd"/>
      <w:r w:rsidR="00C23793" w:rsidRPr="00A5606A">
        <w:rPr>
          <w:rFonts w:ascii="Arial" w:hAnsi="Arial" w:cs="Arial"/>
          <w:sz w:val="20"/>
          <w:szCs w:val="20"/>
        </w:rPr>
        <w:t xml:space="preserve"> 1 </w:t>
      </w:r>
      <w:proofErr w:type="spellStart"/>
      <w:r w:rsidR="00C23793" w:rsidRPr="00A5606A">
        <w:rPr>
          <w:rFonts w:ascii="Arial" w:hAnsi="Arial" w:cs="Arial"/>
          <w:sz w:val="20"/>
          <w:szCs w:val="20"/>
        </w:rPr>
        <w:t>sukuk</w:t>
      </w:r>
      <w:proofErr w:type="spellEnd"/>
      <w:r w:rsidR="00C23793" w:rsidRPr="00A5606A">
        <w:rPr>
          <w:rFonts w:ascii="Arial" w:hAnsi="Arial" w:cs="Arial"/>
          <w:sz w:val="20"/>
          <w:szCs w:val="20"/>
        </w:rPr>
        <w:t xml:space="preserve"> işlemi gerçekleştirmiştir.</w:t>
      </w:r>
    </w:p>
    <w:p w14:paraId="72A9073F" w14:textId="5D2D37F2" w:rsidR="007B22FF" w:rsidRPr="00A5606A" w:rsidRDefault="007B22FF" w:rsidP="007B22FF">
      <w:pPr>
        <w:pStyle w:val="GvdeMetniGirintisi"/>
        <w:spacing w:before="120" w:after="120"/>
        <w:ind w:left="-14" w:right="-217" w:hanging="553"/>
        <w:rPr>
          <w:rFonts w:ascii="Arial" w:hAnsi="Arial" w:cs="Arial"/>
          <w:b/>
          <w:sz w:val="20"/>
          <w:szCs w:val="20"/>
        </w:rPr>
      </w:pPr>
      <w:r w:rsidRPr="00A5606A">
        <w:rPr>
          <w:rFonts w:ascii="Arial" w:hAnsi="Arial" w:cs="Arial"/>
          <w:b/>
          <w:sz w:val="20"/>
          <w:szCs w:val="20"/>
        </w:rPr>
        <w:t>1</w:t>
      </w:r>
      <w:r w:rsidR="00DA5E96">
        <w:rPr>
          <w:rFonts w:ascii="Arial" w:hAnsi="Arial" w:cs="Arial"/>
          <w:b/>
          <w:sz w:val="20"/>
          <w:szCs w:val="20"/>
        </w:rPr>
        <w:t>1</w:t>
      </w:r>
      <w:r w:rsidRPr="00A5606A">
        <w:rPr>
          <w:rFonts w:ascii="Arial" w:hAnsi="Arial" w:cs="Arial"/>
          <w:b/>
          <w:sz w:val="20"/>
          <w:szCs w:val="20"/>
        </w:rPr>
        <w:t>.</w:t>
      </w:r>
      <w:r w:rsidRPr="00A5606A">
        <w:rPr>
          <w:rFonts w:ascii="Arial" w:hAnsi="Arial" w:cs="Arial"/>
          <w:b/>
          <w:sz w:val="20"/>
          <w:szCs w:val="20"/>
        </w:rPr>
        <w:tab/>
        <w:t>Bilançonun diğer yükümlülükler kalemi, bilanço toplamının %10’unu aşıyorsa, bunların en az %20’sini oluşturan alt hesapların isim ve tutarlarına ilişkin bilgiler:</w:t>
      </w:r>
    </w:p>
    <w:p w14:paraId="5987EF6D" w14:textId="77777777" w:rsidR="007B22FF" w:rsidRPr="00A5606A" w:rsidRDefault="007B22FF" w:rsidP="007B22FF">
      <w:pPr>
        <w:pStyle w:val="GvdeMetniGirintisi"/>
        <w:ind w:firstLine="0"/>
        <w:contextualSpacing/>
        <w:rPr>
          <w:rFonts w:ascii="Arial" w:hAnsi="Arial" w:cs="Arial"/>
          <w:sz w:val="20"/>
          <w:szCs w:val="20"/>
        </w:rPr>
      </w:pPr>
      <w:r w:rsidRPr="00A5606A">
        <w:rPr>
          <w:rFonts w:ascii="Arial" w:hAnsi="Arial" w:cs="Arial"/>
          <w:sz w:val="20"/>
          <w:szCs w:val="20"/>
        </w:rPr>
        <w:t>Bulunmamaktadır (31 Aralık 2017: Bulunmamaktadır).</w:t>
      </w:r>
    </w:p>
    <w:p w14:paraId="66A76924" w14:textId="77777777" w:rsidR="00C23793" w:rsidRDefault="00C23793" w:rsidP="00900783">
      <w:pPr>
        <w:spacing w:before="120" w:after="120"/>
        <w:ind w:hanging="574"/>
        <w:jc w:val="both"/>
        <w:rPr>
          <w:rFonts w:ascii="Arial" w:hAnsi="Arial" w:cs="Arial"/>
          <w:b/>
          <w:color w:val="000000" w:themeColor="text1"/>
          <w:sz w:val="20"/>
          <w:szCs w:val="20"/>
        </w:rPr>
      </w:pPr>
    </w:p>
    <w:p w14:paraId="1C80BBE7" w14:textId="5355915E" w:rsidR="00A82B6F" w:rsidRDefault="00A82B6F">
      <w:pPr>
        <w:rPr>
          <w:rFonts w:ascii="Arial" w:hAnsi="Arial" w:cs="Arial"/>
          <w:b/>
          <w:color w:val="000000" w:themeColor="text1"/>
          <w:sz w:val="20"/>
          <w:szCs w:val="20"/>
        </w:rPr>
      </w:pPr>
      <w:r>
        <w:rPr>
          <w:rFonts w:ascii="Arial" w:hAnsi="Arial" w:cs="Arial"/>
          <w:b/>
          <w:color w:val="000000" w:themeColor="text1"/>
          <w:sz w:val="20"/>
          <w:szCs w:val="20"/>
        </w:rPr>
        <w:br w:type="page"/>
      </w:r>
    </w:p>
    <w:p w14:paraId="62810898" w14:textId="77777777" w:rsidR="00A82B6F" w:rsidRPr="009128F0" w:rsidRDefault="00A82B6F" w:rsidP="00A82B6F">
      <w:pPr>
        <w:pStyle w:val="GvdeMetniGirintisi"/>
        <w:spacing w:before="120" w:after="120"/>
        <w:ind w:hanging="567"/>
        <w:rPr>
          <w:rFonts w:ascii="Arial" w:hAnsi="Arial" w:cs="Arial"/>
          <w:b/>
          <w:color w:val="000000" w:themeColor="text1"/>
          <w:sz w:val="20"/>
          <w:szCs w:val="20"/>
        </w:rPr>
      </w:pPr>
      <w:r w:rsidRPr="009128F0">
        <w:rPr>
          <w:rFonts w:ascii="Arial" w:hAnsi="Arial" w:cs="Arial"/>
          <w:b/>
          <w:color w:val="000000" w:themeColor="text1"/>
          <w:sz w:val="20"/>
          <w:szCs w:val="20"/>
        </w:rPr>
        <w:lastRenderedPageBreak/>
        <w:t>II.</w:t>
      </w:r>
      <w:r w:rsidRPr="009128F0">
        <w:rPr>
          <w:rFonts w:ascii="Arial" w:hAnsi="Arial" w:cs="Arial"/>
          <w:b/>
          <w:color w:val="000000" w:themeColor="text1"/>
          <w:sz w:val="20"/>
          <w:szCs w:val="20"/>
        </w:rPr>
        <w:tab/>
        <w:t>Konsolide bilançonun pasif hesaplarına ilişkin açıklama ve dipnotlar (devamı):</w:t>
      </w:r>
    </w:p>
    <w:p w14:paraId="37137195" w14:textId="4FFAAFE0" w:rsidR="00136C29" w:rsidRPr="009128F0" w:rsidRDefault="00DA5E96" w:rsidP="003E0904">
      <w:pPr>
        <w:spacing w:before="120" w:after="120"/>
        <w:ind w:left="-560" w:hanging="28"/>
        <w:jc w:val="both"/>
        <w:rPr>
          <w:rFonts w:ascii="Arial" w:hAnsi="Arial" w:cs="Arial"/>
          <w:b/>
          <w:color w:val="000000" w:themeColor="text1"/>
          <w:sz w:val="20"/>
          <w:szCs w:val="20"/>
        </w:rPr>
      </w:pPr>
      <w:r>
        <w:rPr>
          <w:rFonts w:ascii="Arial" w:hAnsi="Arial" w:cs="Arial"/>
          <w:b/>
          <w:color w:val="000000" w:themeColor="text1"/>
          <w:sz w:val="20"/>
          <w:szCs w:val="20"/>
        </w:rPr>
        <w:t>12</w:t>
      </w:r>
      <w:r w:rsidR="00136C29" w:rsidRPr="009128F0">
        <w:rPr>
          <w:rFonts w:ascii="Arial" w:hAnsi="Arial" w:cs="Arial"/>
          <w:b/>
          <w:color w:val="000000" w:themeColor="text1"/>
          <w:sz w:val="20"/>
          <w:szCs w:val="20"/>
        </w:rPr>
        <w:t xml:space="preserve">. </w:t>
      </w:r>
      <w:r w:rsidR="00136C29" w:rsidRPr="009128F0">
        <w:rPr>
          <w:rFonts w:ascii="Arial" w:hAnsi="Arial" w:cs="Arial"/>
          <w:b/>
          <w:color w:val="000000" w:themeColor="text1"/>
          <w:sz w:val="20"/>
          <w:szCs w:val="20"/>
        </w:rPr>
        <w:tab/>
      </w:r>
      <w:proofErr w:type="spellStart"/>
      <w:r w:rsidR="00136C29" w:rsidRPr="009128F0">
        <w:rPr>
          <w:rFonts w:ascii="Arial" w:hAnsi="Arial" w:cs="Arial"/>
          <w:b/>
          <w:color w:val="000000" w:themeColor="text1"/>
          <w:sz w:val="20"/>
          <w:szCs w:val="20"/>
        </w:rPr>
        <w:t>Özkaynaklara</w:t>
      </w:r>
      <w:proofErr w:type="spellEnd"/>
      <w:r w:rsidR="00136C29" w:rsidRPr="009128F0">
        <w:rPr>
          <w:rFonts w:ascii="Arial" w:hAnsi="Arial" w:cs="Arial"/>
          <w:b/>
          <w:color w:val="000000" w:themeColor="text1"/>
          <w:sz w:val="20"/>
          <w:szCs w:val="20"/>
        </w:rPr>
        <w:t xml:space="preserve"> ilişkin bilgiler:</w:t>
      </w:r>
    </w:p>
    <w:p w14:paraId="7FF92E74" w14:textId="4EFBA727" w:rsidR="00136C29" w:rsidRDefault="00136C29" w:rsidP="003F45C2">
      <w:pPr>
        <w:pStyle w:val="ListeParagraf"/>
        <w:numPr>
          <w:ilvl w:val="0"/>
          <w:numId w:val="22"/>
        </w:numPr>
        <w:spacing w:before="120" w:after="120"/>
        <w:ind w:left="0" w:hanging="567"/>
        <w:jc w:val="both"/>
        <w:rPr>
          <w:rFonts w:ascii="Arial" w:hAnsi="Arial" w:cs="Arial"/>
          <w:b/>
          <w:color w:val="000000" w:themeColor="text1"/>
          <w:sz w:val="20"/>
          <w:szCs w:val="20"/>
        </w:rPr>
      </w:pPr>
      <w:r w:rsidRPr="009128F0">
        <w:rPr>
          <w:rFonts w:ascii="Arial" w:hAnsi="Arial" w:cs="Arial"/>
          <w:b/>
          <w:color w:val="000000" w:themeColor="text1"/>
          <w:sz w:val="20"/>
          <w:szCs w:val="20"/>
        </w:rPr>
        <w:t>Ödenmiş sermayenin gösterimi:</w:t>
      </w:r>
    </w:p>
    <w:tbl>
      <w:tblPr>
        <w:tblW w:w="4936" w:type="pct"/>
        <w:tblInd w:w="70" w:type="dxa"/>
        <w:tblCellMar>
          <w:left w:w="0" w:type="dxa"/>
          <w:right w:w="0" w:type="dxa"/>
        </w:tblCellMar>
        <w:tblLook w:val="0000" w:firstRow="0" w:lastRow="0" w:firstColumn="0" w:lastColumn="0" w:noHBand="0" w:noVBand="0"/>
      </w:tblPr>
      <w:tblGrid>
        <w:gridCol w:w="7136"/>
        <w:gridCol w:w="1820"/>
      </w:tblGrid>
      <w:tr w:rsidR="00A82B6F" w:rsidRPr="00A5606A" w14:paraId="12B4A959" w14:textId="77777777" w:rsidTr="00901196">
        <w:trPr>
          <w:trHeight w:val="57"/>
        </w:trPr>
        <w:tc>
          <w:tcPr>
            <w:tcW w:w="3984" w:type="pct"/>
            <w:tcBorders>
              <w:top w:val="single" w:sz="4" w:space="0" w:color="auto"/>
              <w:bottom w:val="single" w:sz="4" w:space="0" w:color="auto"/>
            </w:tcBorders>
            <w:shd w:val="clear" w:color="auto" w:fill="FFFFFF"/>
            <w:vAlign w:val="bottom"/>
          </w:tcPr>
          <w:p w14:paraId="19CD63B2" w14:textId="0AC36FB2" w:rsidR="00A82B6F" w:rsidRPr="00A82B6F" w:rsidRDefault="00A82B6F" w:rsidP="00A82B6F">
            <w:pPr>
              <w:jc w:val="both"/>
              <w:rPr>
                <w:rFonts w:ascii="Arial" w:eastAsia="Arial Unicode MS" w:hAnsi="Arial" w:cs="Arial"/>
                <w:sz w:val="18"/>
                <w:szCs w:val="18"/>
              </w:rPr>
            </w:pPr>
          </w:p>
        </w:tc>
        <w:tc>
          <w:tcPr>
            <w:tcW w:w="1016" w:type="pct"/>
            <w:tcBorders>
              <w:top w:val="single" w:sz="4" w:space="0" w:color="auto"/>
              <w:bottom w:val="single" w:sz="4" w:space="0" w:color="auto"/>
            </w:tcBorders>
            <w:shd w:val="clear" w:color="auto" w:fill="FFFFFF"/>
            <w:vAlign w:val="center"/>
          </w:tcPr>
          <w:p w14:paraId="77765C02" w14:textId="77777777" w:rsidR="00A82B6F" w:rsidRPr="00A5606A" w:rsidRDefault="00A82B6F" w:rsidP="00901196">
            <w:pPr>
              <w:ind w:left="180" w:right="83"/>
              <w:jc w:val="right"/>
              <w:rPr>
                <w:rFonts w:ascii="Arial" w:hAnsi="Arial" w:cs="Arial"/>
                <w:b/>
                <w:sz w:val="18"/>
                <w:szCs w:val="18"/>
              </w:rPr>
            </w:pPr>
            <w:r w:rsidRPr="00A5606A">
              <w:rPr>
                <w:rFonts w:ascii="Arial" w:hAnsi="Arial" w:cs="Arial"/>
                <w:b/>
                <w:sz w:val="18"/>
                <w:szCs w:val="18"/>
              </w:rPr>
              <w:t>Cari Dönem</w:t>
            </w:r>
          </w:p>
        </w:tc>
      </w:tr>
      <w:tr w:rsidR="00A82B6F" w:rsidRPr="00A5606A" w14:paraId="389E07F7" w14:textId="77777777" w:rsidTr="00901196">
        <w:trPr>
          <w:trHeight w:val="57"/>
        </w:trPr>
        <w:tc>
          <w:tcPr>
            <w:tcW w:w="3984" w:type="pct"/>
            <w:tcBorders>
              <w:top w:val="single" w:sz="4" w:space="0" w:color="auto"/>
            </w:tcBorders>
            <w:shd w:val="clear" w:color="auto" w:fill="FFFFFF"/>
            <w:vAlign w:val="bottom"/>
          </w:tcPr>
          <w:p w14:paraId="37D16F1C" w14:textId="77777777" w:rsidR="00A82B6F" w:rsidRPr="00A5606A" w:rsidRDefault="00A82B6F" w:rsidP="00901196">
            <w:pPr>
              <w:jc w:val="both"/>
              <w:rPr>
                <w:rFonts w:ascii="Arial" w:hAnsi="Arial" w:cs="Arial"/>
                <w:sz w:val="18"/>
                <w:szCs w:val="18"/>
              </w:rPr>
            </w:pPr>
          </w:p>
        </w:tc>
        <w:tc>
          <w:tcPr>
            <w:tcW w:w="1016" w:type="pct"/>
            <w:tcBorders>
              <w:top w:val="single" w:sz="4" w:space="0" w:color="auto"/>
            </w:tcBorders>
            <w:vAlign w:val="bottom"/>
          </w:tcPr>
          <w:p w14:paraId="78A04C5A" w14:textId="77777777" w:rsidR="00A82B6F" w:rsidRPr="00A5606A" w:rsidRDefault="00A82B6F" w:rsidP="00901196">
            <w:pPr>
              <w:tabs>
                <w:tab w:val="decimal" w:pos="1440"/>
              </w:tabs>
              <w:ind w:right="83"/>
              <w:jc w:val="both"/>
              <w:rPr>
                <w:rFonts w:ascii="Arial" w:hAnsi="Arial" w:cs="Arial"/>
                <w:sz w:val="18"/>
                <w:szCs w:val="18"/>
              </w:rPr>
            </w:pPr>
          </w:p>
        </w:tc>
      </w:tr>
      <w:tr w:rsidR="00A82B6F" w:rsidRPr="00A5606A" w14:paraId="47310428" w14:textId="77777777" w:rsidTr="00901196">
        <w:trPr>
          <w:trHeight w:val="57"/>
        </w:trPr>
        <w:tc>
          <w:tcPr>
            <w:tcW w:w="3984" w:type="pct"/>
            <w:shd w:val="clear" w:color="auto" w:fill="FFFFFF"/>
            <w:vAlign w:val="bottom"/>
          </w:tcPr>
          <w:p w14:paraId="21A45E88" w14:textId="77777777" w:rsidR="00A82B6F" w:rsidRPr="00A5606A" w:rsidRDefault="00A82B6F" w:rsidP="00901196">
            <w:pPr>
              <w:jc w:val="both"/>
              <w:rPr>
                <w:rFonts w:ascii="Arial" w:eastAsia="Arial Unicode MS" w:hAnsi="Arial" w:cs="Arial"/>
                <w:sz w:val="18"/>
                <w:szCs w:val="18"/>
              </w:rPr>
            </w:pPr>
            <w:r w:rsidRPr="00A5606A">
              <w:rPr>
                <w:rFonts w:ascii="Arial" w:hAnsi="Arial" w:cs="Arial"/>
                <w:sz w:val="18"/>
                <w:szCs w:val="18"/>
              </w:rPr>
              <w:t>Hisse senedi karşılığı</w:t>
            </w:r>
          </w:p>
        </w:tc>
        <w:tc>
          <w:tcPr>
            <w:tcW w:w="1016" w:type="pct"/>
            <w:vAlign w:val="bottom"/>
          </w:tcPr>
          <w:p w14:paraId="39CB4C0B" w14:textId="77777777" w:rsidR="00A82B6F" w:rsidRPr="00A5606A" w:rsidRDefault="00A82B6F" w:rsidP="00901196">
            <w:pPr>
              <w:ind w:right="83"/>
              <w:jc w:val="right"/>
              <w:rPr>
                <w:rFonts w:ascii="Arial" w:hAnsi="Arial" w:cs="Arial"/>
                <w:sz w:val="18"/>
                <w:szCs w:val="18"/>
              </w:rPr>
            </w:pPr>
            <w:r w:rsidRPr="00A5606A">
              <w:rPr>
                <w:rFonts w:ascii="Arial" w:hAnsi="Arial" w:cs="Arial"/>
                <w:sz w:val="18"/>
                <w:szCs w:val="18"/>
              </w:rPr>
              <w:t>900.000</w:t>
            </w:r>
          </w:p>
        </w:tc>
      </w:tr>
      <w:tr w:rsidR="00A82B6F" w:rsidRPr="00A5606A" w14:paraId="7F10F6B4" w14:textId="77777777" w:rsidTr="00901196">
        <w:trPr>
          <w:trHeight w:val="57"/>
        </w:trPr>
        <w:tc>
          <w:tcPr>
            <w:tcW w:w="3984" w:type="pct"/>
            <w:shd w:val="clear" w:color="auto" w:fill="FFFFFF"/>
            <w:vAlign w:val="bottom"/>
          </w:tcPr>
          <w:p w14:paraId="3E795B48" w14:textId="77777777" w:rsidR="00A82B6F" w:rsidRPr="00A5606A" w:rsidRDefault="00A82B6F" w:rsidP="00901196">
            <w:pPr>
              <w:jc w:val="both"/>
              <w:rPr>
                <w:rFonts w:ascii="Arial" w:eastAsia="Arial Unicode MS" w:hAnsi="Arial" w:cs="Arial"/>
                <w:sz w:val="18"/>
                <w:szCs w:val="18"/>
              </w:rPr>
            </w:pPr>
            <w:r w:rsidRPr="00A5606A">
              <w:rPr>
                <w:rFonts w:ascii="Arial" w:hAnsi="Arial" w:cs="Arial"/>
                <w:sz w:val="18"/>
                <w:szCs w:val="18"/>
              </w:rPr>
              <w:t>İmtiyazlı hisse senedi karşılığı</w:t>
            </w:r>
          </w:p>
        </w:tc>
        <w:tc>
          <w:tcPr>
            <w:tcW w:w="1016" w:type="pct"/>
            <w:vAlign w:val="bottom"/>
          </w:tcPr>
          <w:p w14:paraId="50AFB072" w14:textId="77777777" w:rsidR="00A82B6F" w:rsidRPr="00A5606A" w:rsidRDefault="00A82B6F" w:rsidP="00901196">
            <w:pPr>
              <w:tabs>
                <w:tab w:val="decimal" w:pos="0"/>
              </w:tabs>
              <w:ind w:right="83"/>
              <w:jc w:val="right"/>
              <w:rPr>
                <w:rFonts w:ascii="Arial" w:eastAsia="Arial Unicode MS" w:hAnsi="Arial" w:cs="Arial"/>
                <w:sz w:val="18"/>
                <w:szCs w:val="18"/>
              </w:rPr>
            </w:pPr>
            <w:r w:rsidRPr="00A5606A">
              <w:rPr>
                <w:rFonts w:ascii="Arial" w:eastAsia="Arial Unicode MS" w:hAnsi="Arial" w:cs="Arial"/>
                <w:sz w:val="18"/>
                <w:szCs w:val="18"/>
              </w:rPr>
              <w:t>-</w:t>
            </w:r>
          </w:p>
        </w:tc>
      </w:tr>
      <w:tr w:rsidR="00A82B6F" w:rsidRPr="00A5606A" w14:paraId="16D04F36" w14:textId="77777777" w:rsidTr="00901196">
        <w:trPr>
          <w:trHeight w:val="57"/>
        </w:trPr>
        <w:tc>
          <w:tcPr>
            <w:tcW w:w="3984" w:type="pct"/>
            <w:tcBorders>
              <w:bottom w:val="single" w:sz="4" w:space="0" w:color="auto"/>
            </w:tcBorders>
            <w:shd w:val="clear" w:color="auto" w:fill="FFFFFF"/>
            <w:vAlign w:val="bottom"/>
          </w:tcPr>
          <w:p w14:paraId="48D549CE" w14:textId="77777777" w:rsidR="00A82B6F" w:rsidRPr="00A5606A" w:rsidRDefault="00A82B6F" w:rsidP="00901196">
            <w:pPr>
              <w:jc w:val="both"/>
              <w:rPr>
                <w:rFonts w:ascii="Arial" w:hAnsi="Arial" w:cs="Arial"/>
                <w:sz w:val="18"/>
                <w:szCs w:val="18"/>
              </w:rPr>
            </w:pPr>
          </w:p>
        </w:tc>
        <w:tc>
          <w:tcPr>
            <w:tcW w:w="1016" w:type="pct"/>
            <w:tcBorders>
              <w:bottom w:val="single" w:sz="4" w:space="0" w:color="auto"/>
            </w:tcBorders>
            <w:vAlign w:val="bottom"/>
          </w:tcPr>
          <w:p w14:paraId="397D4BC3" w14:textId="77777777" w:rsidR="00A82B6F" w:rsidRPr="00A5606A" w:rsidRDefault="00A82B6F" w:rsidP="00901196">
            <w:pPr>
              <w:tabs>
                <w:tab w:val="decimal" w:pos="0"/>
              </w:tabs>
              <w:ind w:right="115"/>
              <w:jc w:val="right"/>
              <w:rPr>
                <w:rFonts w:ascii="Arial" w:eastAsia="Arial Unicode MS" w:hAnsi="Arial" w:cs="Arial"/>
                <w:sz w:val="18"/>
                <w:szCs w:val="18"/>
              </w:rPr>
            </w:pPr>
          </w:p>
        </w:tc>
      </w:tr>
    </w:tbl>
    <w:p w14:paraId="507B7626" w14:textId="77777777" w:rsidR="00A82B6F" w:rsidRPr="00A5606A" w:rsidRDefault="00A82B6F" w:rsidP="00A82B6F">
      <w:pPr>
        <w:ind w:left="28"/>
        <w:jc w:val="both"/>
        <w:rPr>
          <w:rFonts w:ascii="Arial" w:hAnsi="Arial" w:cs="Arial"/>
          <w:b/>
          <w:sz w:val="20"/>
          <w:szCs w:val="20"/>
        </w:rPr>
      </w:pPr>
    </w:p>
    <w:tbl>
      <w:tblPr>
        <w:tblW w:w="4950" w:type="pct"/>
        <w:tblInd w:w="70" w:type="dxa"/>
        <w:tblCellMar>
          <w:left w:w="0" w:type="dxa"/>
          <w:right w:w="0" w:type="dxa"/>
        </w:tblCellMar>
        <w:tblLook w:val="0000" w:firstRow="0" w:lastRow="0" w:firstColumn="0" w:lastColumn="0" w:noHBand="0" w:noVBand="0"/>
      </w:tblPr>
      <w:tblGrid>
        <w:gridCol w:w="7161"/>
        <w:gridCol w:w="1820"/>
      </w:tblGrid>
      <w:tr w:rsidR="00A82B6F" w:rsidRPr="00A5606A" w14:paraId="13483C94" w14:textId="77777777" w:rsidTr="00901196">
        <w:trPr>
          <w:trHeight w:val="57"/>
        </w:trPr>
        <w:tc>
          <w:tcPr>
            <w:tcW w:w="3987" w:type="pct"/>
            <w:tcBorders>
              <w:top w:val="single" w:sz="4" w:space="0" w:color="auto"/>
              <w:bottom w:val="single" w:sz="4" w:space="0" w:color="auto"/>
            </w:tcBorders>
            <w:shd w:val="clear" w:color="auto" w:fill="FFFFFF"/>
            <w:vAlign w:val="bottom"/>
          </w:tcPr>
          <w:p w14:paraId="2B707E1A" w14:textId="77777777" w:rsidR="00A82B6F" w:rsidRPr="00A5606A" w:rsidRDefault="00A82B6F" w:rsidP="00901196">
            <w:pPr>
              <w:jc w:val="both"/>
              <w:rPr>
                <w:rFonts w:ascii="Arial" w:eastAsia="Arial Unicode MS" w:hAnsi="Arial" w:cs="Arial"/>
                <w:sz w:val="18"/>
                <w:szCs w:val="18"/>
              </w:rPr>
            </w:pPr>
            <w:r w:rsidRPr="00A5606A">
              <w:rPr>
                <w:rFonts w:ascii="Arial" w:hAnsi="Arial" w:cs="Arial"/>
                <w:sz w:val="18"/>
                <w:szCs w:val="18"/>
              </w:rPr>
              <w:t> </w:t>
            </w:r>
          </w:p>
        </w:tc>
        <w:tc>
          <w:tcPr>
            <w:tcW w:w="1013" w:type="pct"/>
            <w:tcBorders>
              <w:top w:val="single" w:sz="4" w:space="0" w:color="auto"/>
              <w:bottom w:val="single" w:sz="4" w:space="0" w:color="auto"/>
            </w:tcBorders>
            <w:shd w:val="clear" w:color="auto" w:fill="FFFFFF"/>
            <w:vAlign w:val="center"/>
          </w:tcPr>
          <w:p w14:paraId="15A26D4F" w14:textId="77777777" w:rsidR="00A82B6F" w:rsidRPr="00A5606A" w:rsidRDefault="00A82B6F" w:rsidP="00901196">
            <w:pPr>
              <w:ind w:left="180" w:right="83"/>
              <w:jc w:val="right"/>
              <w:rPr>
                <w:rFonts w:ascii="Arial" w:hAnsi="Arial" w:cs="Arial"/>
                <w:b/>
                <w:sz w:val="18"/>
                <w:szCs w:val="18"/>
              </w:rPr>
            </w:pPr>
            <w:r w:rsidRPr="00A5606A">
              <w:rPr>
                <w:rFonts w:ascii="Arial" w:hAnsi="Arial" w:cs="Arial"/>
                <w:b/>
                <w:sz w:val="18"/>
                <w:szCs w:val="18"/>
              </w:rPr>
              <w:t>Önceki Dönem</w:t>
            </w:r>
          </w:p>
        </w:tc>
      </w:tr>
      <w:tr w:rsidR="00A82B6F" w:rsidRPr="00A5606A" w14:paraId="0A364838" w14:textId="77777777" w:rsidTr="00901196">
        <w:trPr>
          <w:trHeight w:val="57"/>
        </w:trPr>
        <w:tc>
          <w:tcPr>
            <w:tcW w:w="3987" w:type="pct"/>
            <w:tcBorders>
              <w:top w:val="single" w:sz="4" w:space="0" w:color="auto"/>
            </w:tcBorders>
            <w:shd w:val="clear" w:color="auto" w:fill="FFFFFF"/>
            <w:vAlign w:val="bottom"/>
          </w:tcPr>
          <w:p w14:paraId="5548BB2D" w14:textId="77777777" w:rsidR="00A82B6F" w:rsidRPr="00A5606A" w:rsidRDefault="00A82B6F" w:rsidP="00901196">
            <w:pPr>
              <w:jc w:val="both"/>
              <w:rPr>
                <w:rFonts w:ascii="Arial" w:hAnsi="Arial" w:cs="Arial"/>
                <w:sz w:val="18"/>
                <w:szCs w:val="18"/>
              </w:rPr>
            </w:pPr>
          </w:p>
        </w:tc>
        <w:tc>
          <w:tcPr>
            <w:tcW w:w="1013" w:type="pct"/>
            <w:tcBorders>
              <w:top w:val="single" w:sz="4" w:space="0" w:color="auto"/>
            </w:tcBorders>
            <w:vAlign w:val="bottom"/>
          </w:tcPr>
          <w:p w14:paraId="62419D24" w14:textId="77777777" w:rsidR="00A82B6F" w:rsidRPr="00A5606A" w:rsidRDefault="00A82B6F" w:rsidP="00901196">
            <w:pPr>
              <w:tabs>
                <w:tab w:val="decimal" w:pos="1440"/>
              </w:tabs>
              <w:ind w:right="83"/>
              <w:jc w:val="both"/>
              <w:rPr>
                <w:rFonts w:ascii="Arial" w:hAnsi="Arial" w:cs="Arial"/>
                <w:sz w:val="18"/>
                <w:szCs w:val="18"/>
              </w:rPr>
            </w:pPr>
          </w:p>
        </w:tc>
      </w:tr>
      <w:tr w:rsidR="00A82B6F" w:rsidRPr="00A5606A" w14:paraId="494E7C00" w14:textId="77777777" w:rsidTr="00901196">
        <w:trPr>
          <w:trHeight w:val="57"/>
        </w:trPr>
        <w:tc>
          <w:tcPr>
            <w:tcW w:w="3987" w:type="pct"/>
            <w:shd w:val="clear" w:color="auto" w:fill="FFFFFF"/>
            <w:vAlign w:val="bottom"/>
          </w:tcPr>
          <w:p w14:paraId="5F7D5386" w14:textId="77777777" w:rsidR="00A82B6F" w:rsidRPr="00A5606A" w:rsidRDefault="00A82B6F" w:rsidP="00901196">
            <w:pPr>
              <w:jc w:val="both"/>
              <w:rPr>
                <w:rFonts w:ascii="Arial" w:eastAsia="Arial Unicode MS" w:hAnsi="Arial" w:cs="Arial"/>
                <w:sz w:val="18"/>
                <w:szCs w:val="18"/>
              </w:rPr>
            </w:pPr>
            <w:r w:rsidRPr="00A5606A">
              <w:rPr>
                <w:rFonts w:ascii="Arial" w:hAnsi="Arial" w:cs="Arial"/>
                <w:sz w:val="18"/>
                <w:szCs w:val="18"/>
              </w:rPr>
              <w:t>Hisse senedi karşılığı</w:t>
            </w:r>
          </w:p>
        </w:tc>
        <w:tc>
          <w:tcPr>
            <w:tcW w:w="1013" w:type="pct"/>
            <w:vAlign w:val="bottom"/>
          </w:tcPr>
          <w:p w14:paraId="65FA2AF2" w14:textId="77777777" w:rsidR="00A82B6F" w:rsidRPr="00A5606A" w:rsidRDefault="00A82B6F" w:rsidP="00901196">
            <w:pPr>
              <w:ind w:right="83"/>
              <w:jc w:val="right"/>
              <w:rPr>
                <w:rFonts w:ascii="Arial" w:hAnsi="Arial" w:cs="Arial"/>
                <w:sz w:val="18"/>
                <w:szCs w:val="18"/>
              </w:rPr>
            </w:pPr>
            <w:r w:rsidRPr="00A5606A">
              <w:rPr>
                <w:rFonts w:ascii="Arial" w:hAnsi="Arial" w:cs="Arial"/>
                <w:sz w:val="18"/>
                <w:szCs w:val="18"/>
              </w:rPr>
              <w:t>900.000</w:t>
            </w:r>
          </w:p>
        </w:tc>
      </w:tr>
      <w:tr w:rsidR="00A82B6F" w:rsidRPr="00A5606A" w14:paraId="52F8FED0" w14:textId="77777777" w:rsidTr="00901196">
        <w:trPr>
          <w:trHeight w:val="57"/>
        </w:trPr>
        <w:tc>
          <w:tcPr>
            <w:tcW w:w="3987" w:type="pct"/>
            <w:shd w:val="clear" w:color="auto" w:fill="FFFFFF"/>
            <w:vAlign w:val="bottom"/>
          </w:tcPr>
          <w:p w14:paraId="62F7F007" w14:textId="77777777" w:rsidR="00A82B6F" w:rsidRPr="00A5606A" w:rsidRDefault="00A82B6F" w:rsidP="00901196">
            <w:pPr>
              <w:jc w:val="both"/>
              <w:rPr>
                <w:rFonts w:ascii="Arial" w:eastAsia="Arial Unicode MS" w:hAnsi="Arial" w:cs="Arial"/>
                <w:sz w:val="18"/>
                <w:szCs w:val="18"/>
              </w:rPr>
            </w:pPr>
            <w:r w:rsidRPr="00A5606A">
              <w:rPr>
                <w:rFonts w:ascii="Arial" w:hAnsi="Arial" w:cs="Arial"/>
                <w:sz w:val="18"/>
                <w:szCs w:val="18"/>
              </w:rPr>
              <w:t>İmtiyazlı hisse senedi karşılığı</w:t>
            </w:r>
          </w:p>
        </w:tc>
        <w:tc>
          <w:tcPr>
            <w:tcW w:w="1013" w:type="pct"/>
            <w:vAlign w:val="bottom"/>
          </w:tcPr>
          <w:p w14:paraId="5CC02930" w14:textId="77777777" w:rsidR="00A82B6F" w:rsidRPr="00A5606A" w:rsidRDefault="00A82B6F" w:rsidP="00901196">
            <w:pPr>
              <w:tabs>
                <w:tab w:val="decimal" w:pos="0"/>
              </w:tabs>
              <w:ind w:right="83"/>
              <w:jc w:val="right"/>
              <w:rPr>
                <w:rFonts w:ascii="Arial" w:eastAsia="Arial Unicode MS" w:hAnsi="Arial" w:cs="Arial"/>
                <w:sz w:val="18"/>
                <w:szCs w:val="18"/>
              </w:rPr>
            </w:pPr>
            <w:r w:rsidRPr="00A5606A">
              <w:rPr>
                <w:rFonts w:ascii="Arial" w:eastAsia="Arial Unicode MS" w:hAnsi="Arial" w:cs="Arial"/>
                <w:sz w:val="18"/>
                <w:szCs w:val="18"/>
              </w:rPr>
              <w:t>-</w:t>
            </w:r>
          </w:p>
        </w:tc>
      </w:tr>
      <w:tr w:rsidR="00A82B6F" w:rsidRPr="00A5606A" w14:paraId="4F1B2C53" w14:textId="77777777" w:rsidTr="00901196">
        <w:trPr>
          <w:trHeight w:val="57"/>
        </w:trPr>
        <w:tc>
          <w:tcPr>
            <w:tcW w:w="3987" w:type="pct"/>
            <w:tcBorders>
              <w:bottom w:val="single" w:sz="4" w:space="0" w:color="auto"/>
            </w:tcBorders>
            <w:shd w:val="clear" w:color="auto" w:fill="FFFFFF"/>
            <w:vAlign w:val="bottom"/>
          </w:tcPr>
          <w:p w14:paraId="35544C60" w14:textId="77777777" w:rsidR="00A82B6F" w:rsidRPr="00A5606A" w:rsidRDefault="00A82B6F" w:rsidP="00901196">
            <w:pPr>
              <w:jc w:val="both"/>
              <w:rPr>
                <w:rFonts w:ascii="Arial" w:hAnsi="Arial" w:cs="Arial"/>
                <w:sz w:val="18"/>
                <w:szCs w:val="18"/>
              </w:rPr>
            </w:pPr>
          </w:p>
        </w:tc>
        <w:tc>
          <w:tcPr>
            <w:tcW w:w="1013" w:type="pct"/>
            <w:tcBorders>
              <w:bottom w:val="single" w:sz="4" w:space="0" w:color="auto"/>
            </w:tcBorders>
            <w:vAlign w:val="bottom"/>
          </w:tcPr>
          <w:p w14:paraId="7E02DE68" w14:textId="77777777" w:rsidR="00A82B6F" w:rsidRPr="00A5606A" w:rsidRDefault="00A82B6F" w:rsidP="00901196">
            <w:pPr>
              <w:tabs>
                <w:tab w:val="decimal" w:pos="0"/>
              </w:tabs>
              <w:ind w:right="115"/>
              <w:jc w:val="right"/>
              <w:rPr>
                <w:rFonts w:ascii="Arial" w:eastAsia="Arial Unicode MS" w:hAnsi="Arial" w:cs="Arial"/>
                <w:sz w:val="18"/>
                <w:szCs w:val="18"/>
              </w:rPr>
            </w:pPr>
          </w:p>
        </w:tc>
      </w:tr>
    </w:tbl>
    <w:p w14:paraId="7C5D27EA" w14:textId="77777777" w:rsidR="00136C29" w:rsidRPr="009128F0" w:rsidRDefault="00136C29" w:rsidP="003F45C2">
      <w:pPr>
        <w:pStyle w:val="ListeParagraf"/>
        <w:numPr>
          <w:ilvl w:val="0"/>
          <w:numId w:val="22"/>
        </w:numPr>
        <w:spacing w:before="120" w:after="120"/>
        <w:ind w:left="0" w:hanging="567"/>
        <w:jc w:val="both"/>
        <w:rPr>
          <w:rFonts w:ascii="Arial" w:hAnsi="Arial" w:cs="Arial"/>
          <w:b/>
          <w:color w:val="000000" w:themeColor="text1"/>
          <w:sz w:val="20"/>
          <w:szCs w:val="20"/>
        </w:rPr>
      </w:pPr>
      <w:r w:rsidRPr="009128F0">
        <w:rPr>
          <w:rFonts w:ascii="Arial" w:hAnsi="Arial" w:cs="Arial"/>
          <w:b/>
          <w:color w:val="000000" w:themeColor="text1"/>
          <w:sz w:val="20"/>
          <w:szCs w:val="20"/>
        </w:rPr>
        <w:t>Ödenmiş sermaye tutarı,</w:t>
      </w:r>
      <w:r w:rsidR="004D1A20" w:rsidRPr="009128F0">
        <w:rPr>
          <w:rFonts w:ascii="Arial" w:hAnsi="Arial" w:cs="Arial"/>
          <w:color w:val="000000" w:themeColor="text1"/>
          <w:sz w:val="20"/>
          <w:szCs w:val="20"/>
          <w:lang w:eastAsia="en-US"/>
        </w:rPr>
        <w:t xml:space="preserve"> </w:t>
      </w:r>
      <w:r w:rsidR="004D1A20" w:rsidRPr="009128F0">
        <w:rPr>
          <w:rFonts w:ascii="Arial" w:hAnsi="Arial" w:cs="Arial"/>
          <w:b/>
          <w:color w:val="000000" w:themeColor="text1"/>
          <w:sz w:val="20"/>
          <w:szCs w:val="20"/>
          <w:lang w:eastAsia="en-US"/>
        </w:rPr>
        <w:t>Ana Ortaklık</w:t>
      </w:r>
      <w:r w:rsidRPr="009128F0">
        <w:rPr>
          <w:rFonts w:ascii="Arial" w:hAnsi="Arial" w:cs="Arial"/>
          <w:b/>
          <w:color w:val="000000" w:themeColor="text1"/>
          <w:sz w:val="20"/>
          <w:szCs w:val="20"/>
        </w:rPr>
        <w:t xml:space="preserve"> Banka</w:t>
      </w:r>
      <w:r w:rsidR="005B7038" w:rsidRPr="009128F0">
        <w:rPr>
          <w:rFonts w:ascii="Arial" w:hAnsi="Arial" w:cs="Arial"/>
          <w:b/>
          <w:color w:val="000000" w:themeColor="text1"/>
          <w:sz w:val="20"/>
          <w:szCs w:val="20"/>
        </w:rPr>
        <w:t>’</w:t>
      </w:r>
      <w:r w:rsidRPr="009128F0">
        <w:rPr>
          <w:rFonts w:ascii="Arial" w:hAnsi="Arial" w:cs="Arial"/>
          <w:b/>
          <w:color w:val="000000" w:themeColor="text1"/>
          <w:sz w:val="20"/>
          <w:szCs w:val="20"/>
        </w:rPr>
        <w:t>da kayıtlı sermaye sisteminin uygulanıp uygulanmadığı hususunun açıklanması ve bu sistem uygulanıyor ise kayıtlı sermaye tavanına ilişkin bilgiler:</w:t>
      </w:r>
    </w:p>
    <w:p w14:paraId="1CD140EF" w14:textId="77777777" w:rsidR="00136C29" w:rsidRPr="009128F0" w:rsidRDefault="00CB6686" w:rsidP="00900783">
      <w:pPr>
        <w:spacing w:before="120" w:after="120"/>
        <w:ind w:left="14"/>
        <w:jc w:val="both"/>
        <w:rPr>
          <w:rFonts w:ascii="Arial" w:hAnsi="Arial" w:cs="Arial"/>
          <w:color w:val="000000" w:themeColor="text1"/>
          <w:sz w:val="20"/>
          <w:szCs w:val="20"/>
        </w:rPr>
      </w:pPr>
      <w:r w:rsidRPr="009128F0">
        <w:rPr>
          <w:rFonts w:ascii="Arial" w:hAnsi="Arial" w:cs="Arial"/>
          <w:color w:val="000000" w:themeColor="text1"/>
          <w:sz w:val="20"/>
          <w:szCs w:val="20"/>
        </w:rPr>
        <w:t xml:space="preserve">Ana Ortaklık </w:t>
      </w:r>
      <w:r w:rsidR="00FF144B" w:rsidRPr="009128F0">
        <w:rPr>
          <w:rFonts w:ascii="Arial" w:hAnsi="Arial" w:cs="Arial"/>
          <w:color w:val="000000" w:themeColor="text1"/>
          <w:sz w:val="20"/>
          <w:szCs w:val="20"/>
        </w:rPr>
        <w:t xml:space="preserve">Banka, </w:t>
      </w:r>
      <w:r w:rsidR="00216A3A" w:rsidRPr="009128F0">
        <w:rPr>
          <w:rFonts w:ascii="Arial" w:hAnsi="Arial" w:cs="Arial"/>
          <w:color w:val="000000" w:themeColor="text1"/>
          <w:sz w:val="20"/>
          <w:szCs w:val="20"/>
        </w:rPr>
        <w:t>28 Şubat 2013 tarihinde yapılan Yönetim Kurulu toplantısında kayıtlı sermaye sistemine geçiş hakkında karar almıştır. 27 Aralık 2016 tarihinde Sermaye Piyasası Kurulu’na yapılan Kayıtlı Sermaye Tavanı izninin uzatımı başvurusu 10 Ocak 2017 tarihinde onaylanmış ve kayıtlı sermaye tavanı 31 Aralık 2021 tarihine kadar geçerli olmak üzere 2.500.000 TL olarak belirlenmiştir.</w:t>
      </w:r>
    </w:p>
    <w:tbl>
      <w:tblPr>
        <w:tblW w:w="9043" w:type="dxa"/>
        <w:tblInd w:w="14" w:type="dxa"/>
        <w:tblLayout w:type="fixed"/>
        <w:tblCellMar>
          <w:left w:w="0" w:type="dxa"/>
          <w:right w:w="0" w:type="dxa"/>
        </w:tblCellMar>
        <w:tblLook w:val="0000" w:firstRow="0" w:lastRow="0" w:firstColumn="0" w:lastColumn="0" w:noHBand="0" w:noVBand="0"/>
      </w:tblPr>
      <w:tblGrid>
        <w:gridCol w:w="2669"/>
        <w:gridCol w:w="3259"/>
        <w:gridCol w:w="3115"/>
      </w:tblGrid>
      <w:tr w:rsidR="002C76CF" w:rsidRPr="009128F0" w14:paraId="304DD170" w14:textId="77777777" w:rsidTr="005E2AB6">
        <w:trPr>
          <w:trHeight w:val="255"/>
        </w:trPr>
        <w:tc>
          <w:tcPr>
            <w:tcW w:w="2669" w:type="dxa"/>
            <w:tcBorders>
              <w:top w:val="single" w:sz="4" w:space="0" w:color="auto"/>
              <w:bottom w:val="single" w:sz="4" w:space="0" w:color="auto"/>
            </w:tcBorders>
            <w:noWrap/>
            <w:tcMar>
              <w:top w:w="15" w:type="dxa"/>
              <w:left w:w="15" w:type="dxa"/>
              <w:bottom w:w="0" w:type="dxa"/>
              <w:right w:w="15" w:type="dxa"/>
            </w:tcMar>
            <w:vAlign w:val="center"/>
          </w:tcPr>
          <w:p w14:paraId="22B4CD4B" w14:textId="77777777" w:rsidR="00136C29" w:rsidRPr="009128F0" w:rsidRDefault="00136C29" w:rsidP="00E17B23">
            <w:pPr>
              <w:rPr>
                <w:rFonts w:ascii="Arial" w:eastAsia="Arial Unicode MS" w:hAnsi="Arial" w:cs="Arial"/>
                <w:b/>
                <w:color w:val="000000" w:themeColor="text1"/>
                <w:sz w:val="18"/>
                <w:szCs w:val="18"/>
              </w:rPr>
            </w:pPr>
            <w:r w:rsidRPr="009128F0">
              <w:rPr>
                <w:rFonts w:ascii="Arial" w:hAnsi="Arial" w:cs="Arial"/>
                <w:b/>
                <w:color w:val="000000" w:themeColor="text1"/>
                <w:sz w:val="18"/>
                <w:szCs w:val="18"/>
              </w:rPr>
              <w:t>Sermaye Sistemi</w:t>
            </w:r>
          </w:p>
        </w:tc>
        <w:tc>
          <w:tcPr>
            <w:tcW w:w="3259" w:type="dxa"/>
            <w:tcBorders>
              <w:top w:val="single" w:sz="4" w:space="0" w:color="auto"/>
              <w:bottom w:val="single" w:sz="4" w:space="0" w:color="auto"/>
            </w:tcBorders>
            <w:noWrap/>
            <w:tcMar>
              <w:top w:w="15" w:type="dxa"/>
              <w:left w:w="15" w:type="dxa"/>
              <w:bottom w:w="0" w:type="dxa"/>
              <w:right w:w="15" w:type="dxa"/>
            </w:tcMar>
            <w:vAlign w:val="center"/>
          </w:tcPr>
          <w:p w14:paraId="0D348021" w14:textId="77777777" w:rsidR="00136C29" w:rsidRPr="009128F0" w:rsidRDefault="00136C29" w:rsidP="000C1207">
            <w:pPr>
              <w:jc w:val="center"/>
              <w:rPr>
                <w:rFonts w:ascii="Arial" w:eastAsia="Arial Unicode MS" w:hAnsi="Arial" w:cs="Arial"/>
                <w:b/>
                <w:color w:val="000000" w:themeColor="text1"/>
                <w:sz w:val="18"/>
                <w:szCs w:val="18"/>
              </w:rPr>
            </w:pPr>
            <w:r w:rsidRPr="009128F0">
              <w:rPr>
                <w:rFonts w:ascii="Arial" w:hAnsi="Arial" w:cs="Arial"/>
                <w:b/>
                <w:color w:val="000000" w:themeColor="text1"/>
                <w:sz w:val="18"/>
                <w:szCs w:val="18"/>
              </w:rPr>
              <w:t>Ödenmiş Sermaye</w:t>
            </w:r>
          </w:p>
        </w:tc>
        <w:tc>
          <w:tcPr>
            <w:tcW w:w="3115" w:type="dxa"/>
            <w:tcBorders>
              <w:top w:val="single" w:sz="4" w:space="0" w:color="auto"/>
              <w:bottom w:val="single" w:sz="4" w:space="0" w:color="auto"/>
            </w:tcBorders>
            <w:noWrap/>
            <w:tcMar>
              <w:top w:w="15" w:type="dxa"/>
              <w:left w:w="15" w:type="dxa"/>
              <w:bottom w:w="0" w:type="dxa"/>
              <w:right w:w="15" w:type="dxa"/>
            </w:tcMar>
            <w:vAlign w:val="center"/>
          </w:tcPr>
          <w:p w14:paraId="32242936" w14:textId="77777777" w:rsidR="00136C29" w:rsidRPr="009128F0" w:rsidRDefault="00136C29" w:rsidP="00E2352B">
            <w:pPr>
              <w:jc w:val="center"/>
              <w:rPr>
                <w:rFonts w:ascii="Arial" w:eastAsia="Arial Unicode MS" w:hAnsi="Arial" w:cs="Arial"/>
                <w:b/>
                <w:color w:val="000000" w:themeColor="text1"/>
                <w:sz w:val="18"/>
                <w:szCs w:val="18"/>
              </w:rPr>
            </w:pPr>
            <w:r w:rsidRPr="009128F0">
              <w:rPr>
                <w:rFonts w:ascii="Arial" w:hAnsi="Arial" w:cs="Arial"/>
                <w:b/>
                <w:color w:val="000000" w:themeColor="text1"/>
                <w:sz w:val="18"/>
                <w:szCs w:val="18"/>
              </w:rPr>
              <w:t>Tavan</w:t>
            </w:r>
          </w:p>
        </w:tc>
      </w:tr>
      <w:tr w:rsidR="00546A56" w:rsidRPr="009128F0" w14:paraId="2631197F" w14:textId="77777777" w:rsidTr="005E2AB6">
        <w:trPr>
          <w:trHeight w:val="255"/>
        </w:trPr>
        <w:tc>
          <w:tcPr>
            <w:tcW w:w="2669" w:type="dxa"/>
            <w:tcBorders>
              <w:top w:val="single" w:sz="4" w:space="0" w:color="auto"/>
            </w:tcBorders>
            <w:noWrap/>
            <w:tcMar>
              <w:top w:w="15" w:type="dxa"/>
              <w:left w:w="15" w:type="dxa"/>
              <w:bottom w:w="0" w:type="dxa"/>
              <w:right w:w="15" w:type="dxa"/>
            </w:tcMar>
            <w:vAlign w:val="center"/>
          </w:tcPr>
          <w:p w14:paraId="346880D7" w14:textId="77777777" w:rsidR="00546A56" w:rsidRPr="009128F0" w:rsidRDefault="00546A56" w:rsidP="00E17B23">
            <w:pPr>
              <w:rPr>
                <w:rFonts w:ascii="Arial" w:hAnsi="Arial" w:cs="Arial"/>
                <w:b/>
                <w:color w:val="000000" w:themeColor="text1"/>
                <w:sz w:val="18"/>
                <w:szCs w:val="18"/>
              </w:rPr>
            </w:pPr>
          </w:p>
        </w:tc>
        <w:tc>
          <w:tcPr>
            <w:tcW w:w="3259" w:type="dxa"/>
            <w:tcBorders>
              <w:top w:val="single" w:sz="4" w:space="0" w:color="auto"/>
            </w:tcBorders>
            <w:noWrap/>
            <w:tcMar>
              <w:top w:w="15" w:type="dxa"/>
              <w:left w:w="15" w:type="dxa"/>
              <w:bottom w:w="0" w:type="dxa"/>
              <w:right w:w="15" w:type="dxa"/>
            </w:tcMar>
            <w:vAlign w:val="center"/>
          </w:tcPr>
          <w:p w14:paraId="28239911" w14:textId="77777777" w:rsidR="00546A56" w:rsidRPr="009128F0" w:rsidRDefault="00546A56" w:rsidP="000C1207">
            <w:pPr>
              <w:jc w:val="center"/>
              <w:rPr>
                <w:rFonts w:ascii="Arial" w:hAnsi="Arial" w:cs="Arial"/>
                <w:b/>
                <w:color w:val="000000" w:themeColor="text1"/>
                <w:sz w:val="18"/>
                <w:szCs w:val="18"/>
              </w:rPr>
            </w:pPr>
          </w:p>
        </w:tc>
        <w:tc>
          <w:tcPr>
            <w:tcW w:w="3115" w:type="dxa"/>
            <w:tcBorders>
              <w:top w:val="single" w:sz="4" w:space="0" w:color="auto"/>
            </w:tcBorders>
            <w:noWrap/>
            <w:tcMar>
              <w:top w:w="15" w:type="dxa"/>
              <w:left w:w="15" w:type="dxa"/>
              <w:bottom w:w="0" w:type="dxa"/>
              <w:right w:w="15" w:type="dxa"/>
            </w:tcMar>
            <w:vAlign w:val="center"/>
          </w:tcPr>
          <w:p w14:paraId="78B3D64C" w14:textId="77777777" w:rsidR="00546A56" w:rsidRPr="009128F0" w:rsidRDefault="00546A56" w:rsidP="00E2352B">
            <w:pPr>
              <w:jc w:val="center"/>
              <w:rPr>
                <w:rFonts w:ascii="Arial" w:hAnsi="Arial" w:cs="Arial"/>
                <w:b/>
                <w:color w:val="000000" w:themeColor="text1"/>
                <w:sz w:val="18"/>
                <w:szCs w:val="18"/>
              </w:rPr>
            </w:pPr>
          </w:p>
        </w:tc>
      </w:tr>
      <w:tr w:rsidR="00136C29" w:rsidRPr="009128F0" w14:paraId="554E378D" w14:textId="77777777" w:rsidTr="005E2AB6">
        <w:trPr>
          <w:trHeight w:val="255"/>
        </w:trPr>
        <w:tc>
          <w:tcPr>
            <w:tcW w:w="2669" w:type="dxa"/>
            <w:noWrap/>
            <w:tcMar>
              <w:top w:w="15" w:type="dxa"/>
              <w:left w:w="15" w:type="dxa"/>
              <w:bottom w:w="0" w:type="dxa"/>
              <w:right w:w="15" w:type="dxa"/>
            </w:tcMar>
            <w:vAlign w:val="bottom"/>
          </w:tcPr>
          <w:p w14:paraId="44ABE897" w14:textId="77777777" w:rsidR="00136C29" w:rsidRPr="009128F0" w:rsidRDefault="00A35E8B" w:rsidP="00E17B23">
            <w:pPr>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Kayıtlı sermaye</w:t>
            </w:r>
          </w:p>
        </w:tc>
        <w:tc>
          <w:tcPr>
            <w:tcW w:w="3259" w:type="dxa"/>
            <w:noWrap/>
            <w:tcMar>
              <w:top w:w="15" w:type="dxa"/>
              <w:left w:w="15" w:type="dxa"/>
              <w:bottom w:w="0" w:type="dxa"/>
              <w:right w:w="15" w:type="dxa"/>
            </w:tcMar>
            <w:vAlign w:val="bottom"/>
          </w:tcPr>
          <w:p w14:paraId="1206BF53" w14:textId="77777777" w:rsidR="00136C29" w:rsidRPr="009128F0" w:rsidRDefault="003334EE" w:rsidP="000C1207">
            <w:pPr>
              <w:jc w:val="center"/>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900.000</w:t>
            </w:r>
          </w:p>
        </w:tc>
        <w:tc>
          <w:tcPr>
            <w:tcW w:w="3115" w:type="dxa"/>
            <w:noWrap/>
            <w:tcMar>
              <w:top w:w="15" w:type="dxa"/>
              <w:left w:w="15" w:type="dxa"/>
              <w:bottom w:w="0" w:type="dxa"/>
              <w:right w:w="15" w:type="dxa"/>
            </w:tcMar>
            <w:vAlign w:val="bottom"/>
          </w:tcPr>
          <w:p w14:paraId="27E69E28" w14:textId="77777777" w:rsidR="00136C29" w:rsidRPr="009128F0" w:rsidRDefault="00801EEB" w:rsidP="003D64F4">
            <w:pPr>
              <w:jc w:val="center"/>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2.500</w:t>
            </w:r>
            <w:r w:rsidR="00D27C7D" w:rsidRPr="009128F0">
              <w:rPr>
                <w:rFonts w:ascii="Arial" w:eastAsia="Arial Unicode MS" w:hAnsi="Arial" w:cs="Arial"/>
                <w:color w:val="000000" w:themeColor="text1"/>
                <w:sz w:val="18"/>
                <w:szCs w:val="18"/>
              </w:rPr>
              <w:t>.000</w:t>
            </w:r>
          </w:p>
        </w:tc>
      </w:tr>
      <w:tr w:rsidR="00546A56" w:rsidRPr="009128F0" w14:paraId="4880E4AD" w14:textId="77777777" w:rsidTr="005E2AB6">
        <w:trPr>
          <w:trHeight w:val="255"/>
        </w:trPr>
        <w:tc>
          <w:tcPr>
            <w:tcW w:w="2669" w:type="dxa"/>
            <w:tcBorders>
              <w:bottom w:val="single" w:sz="4" w:space="0" w:color="auto"/>
            </w:tcBorders>
            <w:noWrap/>
            <w:tcMar>
              <w:top w:w="15" w:type="dxa"/>
              <w:left w:w="15" w:type="dxa"/>
              <w:bottom w:w="0" w:type="dxa"/>
              <w:right w:w="15" w:type="dxa"/>
            </w:tcMar>
            <w:vAlign w:val="bottom"/>
          </w:tcPr>
          <w:p w14:paraId="34B5FFF4" w14:textId="77777777" w:rsidR="00546A56" w:rsidRPr="009128F0" w:rsidRDefault="00546A56" w:rsidP="00E17B23">
            <w:pPr>
              <w:rPr>
                <w:rFonts w:ascii="Arial" w:eastAsia="Arial Unicode MS" w:hAnsi="Arial" w:cs="Arial"/>
                <w:color w:val="000000" w:themeColor="text1"/>
                <w:sz w:val="18"/>
                <w:szCs w:val="18"/>
              </w:rPr>
            </w:pPr>
          </w:p>
        </w:tc>
        <w:tc>
          <w:tcPr>
            <w:tcW w:w="3259" w:type="dxa"/>
            <w:tcBorders>
              <w:bottom w:val="single" w:sz="4" w:space="0" w:color="auto"/>
            </w:tcBorders>
            <w:noWrap/>
            <w:tcMar>
              <w:top w:w="15" w:type="dxa"/>
              <w:left w:w="15" w:type="dxa"/>
              <w:bottom w:w="0" w:type="dxa"/>
              <w:right w:w="15" w:type="dxa"/>
            </w:tcMar>
            <w:vAlign w:val="bottom"/>
          </w:tcPr>
          <w:p w14:paraId="4529046A" w14:textId="77777777" w:rsidR="00546A56" w:rsidRPr="009128F0" w:rsidRDefault="00546A56" w:rsidP="000C1207">
            <w:pPr>
              <w:jc w:val="center"/>
              <w:rPr>
                <w:rFonts w:ascii="Arial" w:eastAsia="Arial Unicode MS" w:hAnsi="Arial" w:cs="Arial"/>
                <w:color w:val="000000" w:themeColor="text1"/>
                <w:sz w:val="18"/>
                <w:szCs w:val="18"/>
              </w:rPr>
            </w:pPr>
          </w:p>
        </w:tc>
        <w:tc>
          <w:tcPr>
            <w:tcW w:w="3115" w:type="dxa"/>
            <w:tcBorders>
              <w:bottom w:val="single" w:sz="4" w:space="0" w:color="auto"/>
            </w:tcBorders>
            <w:noWrap/>
            <w:tcMar>
              <w:top w:w="15" w:type="dxa"/>
              <w:left w:w="15" w:type="dxa"/>
              <w:bottom w:w="0" w:type="dxa"/>
              <w:right w:w="15" w:type="dxa"/>
            </w:tcMar>
            <w:vAlign w:val="center"/>
          </w:tcPr>
          <w:p w14:paraId="519B2901" w14:textId="77777777" w:rsidR="00546A56" w:rsidRPr="009128F0" w:rsidRDefault="00546A56" w:rsidP="00E2352B">
            <w:pPr>
              <w:jc w:val="center"/>
              <w:rPr>
                <w:rFonts w:ascii="Arial" w:eastAsia="Arial Unicode MS" w:hAnsi="Arial" w:cs="Arial"/>
                <w:color w:val="000000" w:themeColor="text1"/>
                <w:sz w:val="18"/>
                <w:szCs w:val="18"/>
              </w:rPr>
            </w:pPr>
          </w:p>
        </w:tc>
      </w:tr>
    </w:tbl>
    <w:p w14:paraId="1FE176A5" w14:textId="77777777" w:rsidR="00136C29" w:rsidRPr="009128F0" w:rsidRDefault="00136C29" w:rsidP="003F45C2">
      <w:pPr>
        <w:numPr>
          <w:ilvl w:val="0"/>
          <w:numId w:val="22"/>
        </w:numPr>
        <w:spacing w:before="120" w:after="120"/>
        <w:ind w:left="0" w:hanging="567"/>
        <w:jc w:val="both"/>
        <w:rPr>
          <w:rFonts w:ascii="Arial" w:hAnsi="Arial" w:cs="Arial"/>
          <w:b/>
          <w:color w:val="000000" w:themeColor="text1"/>
          <w:sz w:val="20"/>
          <w:szCs w:val="20"/>
        </w:rPr>
      </w:pPr>
      <w:r w:rsidRPr="009128F0">
        <w:rPr>
          <w:rFonts w:ascii="Arial" w:hAnsi="Arial" w:cs="Arial"/>
          <w:b/>
          <w:color w:val="000000" w:themeColor="text1"/>
          <w:sz w:val="20"/>
          <w:szCs w:val="20"/>
        </w:rPr>
        <w:t>Cari dönem içinde yapılan sermaye artırımları ve kaynakları ile arttırılan sermaye payına ilişkin diğer bilgiler:</w:t>
      </w:r>
    </w:p>
    <w:p w14:paraId="279161AC" w14:textId="77777777" w:rsidR="007718CE" w:rsidRPr="009128F0" w:rsidRDefault="005620BC" w:rsidP="00583BDF">
      <w:pPr>
        <w:spacing w:before="120" w:after="120"/>
        <w:jc w:val="both"/>
        <w:rPr>
          <w:rFonts w:ascii="Arial" w:hAnsi="Arial" w:cs="Arial"/>
          <w:b/>
          <w:color w:val="000000" w:themeColor="text1"/>
          <w:sz w:val="20"/>
          <w:szCs w:val="20"/>
        </w:rPr>
      </w:pPr>
      <w:r w:rsidRPr="009128F0">
        <w:rPr>
          <w:rFonts w:ascii="Arial" w:hAnsi="Arial" w:cs="Arial"/>
          <w:color w:val="000000" w:themeColor="text1"/>
          <w:sz w:val="20"/>
          <w:szCs w:val="20"/>
        </w:rPr>
        <w:t xml:space="preserve">Cari dönem içinde sermaye artırımı bulunmamaktadır. </w:t>
      </w:r>
    </w:p>
    <w:p w14:paraId="0F5CD323" w14:textId="77777777" w:rsidR="00136C29" w:rsidRPr="009128F0" w:rsidRDefault="007F6A52" w:rsidP="00900783">
      <w:pPr>
        <w:spacing w:before="120" w:after="120"/>
        <w:ind w:left="14" w:hanging="588"/>
        <w:jc w:val="both"/>
        <w:rPr>
          <w:rFonts w:ascii="Arial" w:hAnsi="Arial" w:cs="Arial"/>
          <w:b/>
          <w:color w:val="000000" w:themeColor="text1"/>
          <w:sz w:val="20"/>
          <w:szCs w:val="20"/>
        </w:rPr>
      </w:pPr>
      <w:proofErr w:type="gramStart"/>
      <w:r w:rsidRPr="009128F0">
        <w:rPr>
          <w:rFonts w:ascii="Arial" w:hAnsi="Arial" w:cs="Arial"/>
          <w:b/>
          <w:color w:val="000000" w:themeColor="text1"/>
          <w:sz w:val="20"/>
          <w:szCs w:val="20"/>
        </w:rPr>
        <w:t>ç</w:t>
      </w:r>
      <w:proofErr w:type="gramEnd"/>
      <w:r w:rsidRPr="009128F0">
        <w:rPr>
          <w:rFonts w:ascii="Arial" w:hAnsi="Arial" w:cs="Arial"/>
          <w:b/>
          <w:color w:val="000000" w:themeColor="text1"/>
          <w:sz w:val="20"/>
          <w:szCs w:val="20"/>
        </w:rPr>
        <w:t>.</w:t>
      </w:r>
      <w:r w:rsidR="00136C29" w:rsidRPr="009128F0">
        <w:rPr>
          <w:rFonts w:ascii="Arial" w:hAnsi="Arial" w:cs="Arial"/>
          <w:b/>
          <w:color w:val="000000" w:themeColor="text1"/>
          <w:sz w:val="20"/>
          <w:szCs w:val="20"/>
        </w:rPr>
        <w:tab/>
        <w:t xml:space="preserve">Cari dönem içinde sermaye yedeklerinden sermayeye ilave edilen kısma ilişkin bilgiler: </w:t>
      </w:r>
    </w:p>
    <w:p w14:paraId="771C9C69" w14:textId="77777777" w:rsidR="00136C29" w:rsidRPr="009128F0" w:rsidRDefault="00136C29" w:rsidP="00900783">
      <w:pPr>
        <w:spacing w:before="120" w:after="120"/>
        <w:ind w:left="28" w:hanging="14"/>
        <w:jc w:val="both"/>
        <w:rPr>
          <w:rFonts w:ascii="Arial" w:hAnsi="Arial" w:cs="Arial"/>
          <w:color w:val="000000" w:themeColor="text1"/>
          <w:sz w:val="20"/>
          <w:szCs w:val="20"/>
        </w:rPr>
      </w:pPr>
      <w:r w:rsidRPr="009128F0">
        <w:rPr>
          <w:rFonts w:ascii="Arial" w:hAnsi="Arial" w:cs="Arial"/>
          <w:color w:val="000000" w:themeColor="text1"/>
          <w:sz w:val="20"/>
          <w:szCs w:val="20"/>
        </w:rPr>
        <w:t xml:space="preserve">Cari dönem içinde sermaye yedeklerinden sermayeye ilave edilen kısım bulunmamaktadır. </w:t>
      </w:r>
    </w:p>
    <w:p w14:paraId="1FA958EA" w14:textId="77777777" w:rsidR="00136C29" w:rsidRPr="009128F0" w:rsidRDefault="00136C29" w:rsidP="00900783">
      <w:pPr>
        <w:spacing w:before="120" w:after="120"/>
        <w:ind w:hanging="574"/>
        <w:jc w:val="both"/>
        <w:rPr>
          <w:rFonts w:ascii="Arial" w:hAnsi="Arial" w:cs="Arial"/>
          <w:b/>
          <w:color w:val="000000" w:themeColor="text1"/>
          <w:sz w:val="20"/>
          <w:szCs w:val="20"/>
        </w:rPr>
      </w:pPr>
      <w:proofErr w:type="gramStart"/>
      <w:r w:rsidRPr="009128F0">
        <w:rPr>
          <w:rFonts w:ascii="Arial" w:hAnsi="Arial" w:cs="Arial"/>
          <w:b/>
          <w:color w:val="000000" w:themeColor="text1"/>
          <w:sz w:val="20"/>
          <w:szCs w:val="20"/>
        </w:rPr>
        <w:t>d</w:t>
      </w:r>
      <w:proofErr w:type="gramEnd"/>
      <w:r w:rsidR="007F6A52" w:rsidRPr="009128F0">
        <w:rPr>
          <w:rFonts w:ascii="Arial" w:hAnsi="Arial" w:cs="Arial"/>
          <w:b/>
          <w:color w:val="000000" w:themeColor="text1"/>
          <w:sz w:val="20"/>
          <w:szCs w:val="20"/>
        </w:rPr>
        <w:t>.</w:t>
      </w:r>
      <w:r w:rsidRPr="009128F0">
        <w:rPr>
          <w:rFonts w:ascii="Arial" w:hAnsi="Arial" w:cs="Arial"/>
          <w:b/>
          <w:color w:val="000000" w:themeColor="text1"/>
          <w:sz w:val="20"/>
          <w:szCs w:val="20"/>
        </w:rPr>
        <w:t xml:space="preserve"> </w:t>
      </w:r>
      <w:r w:rsidRPr="009128F0">
        <w:rPr>
          <w:rFonts w:ascii="Arial" w:hAnsi="Arial" w:cs="Arial"/>
          <w:b/>
          <w:color w:val="000000" w:themeColor="text1"/>
          <w:sz w:val="20"/>
          <w:szCs w:val="20"/>
        </w:rPr>
        <w:tab/>
        <w:t xml:space="preserve">Son mali yılın ve onu takip eden ara dönemin sonuna kadar olan sermaye taahhütleri, bu taahhütlerin genel amacı ve bu taahhütler için gerekli tahmini kaynaklara ilişkin bilgiler: </w:t>
      </w:r>
    </w:p>
    <w:p w14:paraId="3EC4CAB8" w14:textId="77777777" w:rsidR="00136C29" w:rsidRPr="009128F0" w:rsidRDefault="00CB6686" w:rsidP="00900783">
      <w:pPr>
        <w:spacing w:before="120" w:after="120"/>
        <w:ind w:left="14"/>
        <w:jc w:val="both"/>
        <w:rPr>
          <w:rFonts w:ascii="Arial" w:hAnsi="Arial" w:cs="Arial"/>
          <w:color w:val="000000" w:themeColor="text1"/>
          <w:sz w:val="20"/>
          <w:szCs w:val="20"/>
        </w:rPr>
      </w:pPr>
      <w:r w:rsidRPr="009128F0">
        <w:rPr>
          <w:rFonts w:ascii="Arial" w:hAnsi="Arial" w:cs="Arial"/>
          <w:color w:val="000000" w:themeColor="text1"/>
          <w:sz w:val="20"/>
          <w:szCs w:val="20"/>
        </w:rPr>
        <w:t xml:space="preserve">Ana Ortaklık </w:t>
      </w:r>
      <w:r w:rsidR="00136C29" w:rsidRPr="009128F0">
        <w:rPr>
          <w:rFonts w:ascii="Arial" w:hAnsi="Arial" w:cs="Arial"/>
          <w:color w:val="000000" w:themeColor="text1"/>
          <w:sz w:val="20"/>
          <w:szCs w:val="20"/>
        </w:rPr>
        <w:t>Banka’nın son mali yılın ve onu takip eden ara dönemin sonuna kadar sermaye taahhüdü bulunmamaktadır.</w:t>
      </w:r>
    </w:p>
    <w:p w14:paraId="1EA1DA26" w14:textId="77777777" w:rsidR="00136C29" w:rsidRPr="009128F0" w:rsidRDefault="007F6A52" w:rsidP="00900783">
      <w:pPr>
        <w:spacing w:before="120" w:after="120"/>
        <w:ind w:hanging="574"/>
        <w:jc w:val="both"/>
        <w:rPr>
          <w:rFonts w:ascii="Arial" w:hAnsi="Arial" w:cs="Arial"/>
          <w:b/>
          <w:color w:val="000000" w:themeColor="text1"/>
          <w:sz w:val="20"/>
          <w:szCs w:val="20"/>
        </w:rPr>
      </w:pPr>
      <w:proofErr w:type="gramStart"/>
      <w:r w:rsidRPr="009128F0">
        <w:rPr>
          <w:rFonts w:ascii="Arial" w:hAnsi="Arial" w:cs="Arial"/>
          <w:b/>
          <w:color w:val="000000" w:themeColor="text1"/>
          <w:sz w:val="20"/>
          <w:szCs w:val="20"/>
        </w:rPr>
        <w:t>e</w:t>
      </w:r>
      <w:proofErr w:type="gramEnd"/>
      <w:r w:rsidRPr="009128F0">
        <w:rPr>
          <w:rFonts w:ascii="Arial" w:hAnsi="Arial" w:cs="Arial"/>
          <w:b/>
          <w:color w:val="000000" w:themeColor="text1"/>
          <w:sz w:val="20"/>
          <w:szCs w:val="20"/>
        </w:rPr>
        <w:t>.</w:t>
      </w:r>
      <w:r w:rsidR="00136C29" w:rsidRPr="009128F0">
        <w:rPr>
          <w:rFonts w:ascii="Arial" w:hAnsi="Arial" w:cs="Arial"/>
          <w:b/>
          <w:color w:val="000000" w:themeColor="text1"/>
          <w:sz w:val="20"/>
          <w:szCs w:val="20"/>
        </w:rPr>
        <w:tab/>
      </w:r>
      <w:r w:rsidR="00CB6686" w:rsidRPr="009128F0">
        <w:rPr>
          <w:rFonts w:ascii="Arial" w:hAnsi="Arial" w:cs="Arial"/>
          <w:b/>
          <w:color w:val="000000" w:themeColor="text1"/>
          <w:sz w:val="20"/>
          <w:szCs w:val="20"/>
        </w:rPr>
        <w:t xml:space="preserve">Ana Ortaklık </w:t>
      </w:r>
      <w:r w:rsidR="00136C29" w:rsidRPr="009128F0">
        <w:rPr>
          <w:rFonts w:ascii="Arial" w:hAnsi="Arial" w:cs="Arial"/>
          <w:b/>
          <w:color w:val="000000" w:themeColor="text1"/>
          <w:sz w:val="20"/>
          <w:szCs w:val="20"/>
        </w:rPr>
        <w:t xml:space="preserve">Banka’nın gelirleri, karlılığı ve likiditesine ilişkin geçmiş dönem göstergeleri ile bu göstergelerdeki belirsizlikler dikkate alınarak yapılacak öngörülerin, </w:t>
      </w:r>
      <w:r w:rsidR="00AB7AC3" w:rsidRPr="009128F0">
        <w:rPr>
          <w:rFonts w:ascii="Arial" w:hAnsi="Arial" w:cs="Arial"/>
          <w:b/>
          <w:color w:val="000000" w:themeColor="text1"/>
          <w:sz w:val="20"/>
          <w:szCs w:val="20"/>
        </w:rPr>
        <w:t xml:space="preserve">Ana Ortaklık </w:t>
      </w:r>
      <w:r w:rsidR="00136C29" w:rsidRPr="009128F0">
        <w:rPr>
          <w:rFonts w:ascii="Arial" w:hAnsi="Arial" w:cs="Arial"/>
          <w:b/>
          <w:color w:val="000000" w:themeColor="text1"/>
          <w:sz w:val="20"/>
          <w:szCs w:val="20"/>
        </w:rPr>
        <w:t xml:space="preserve">Banka’nın </w:t>
      </w:r>
      <w:proofErr w:type="spellStart"/>
      <w:r w:rsidR="00136C29" w:rsidRPr="009128F0">
        <w:rPr>
          <w:rFonts w:ascii="Arial" w:hAnsi="Arial" w:cs="Arial"/>
          <w:b/>
          <w:color w:val="000000" w:themeColor="text1"/>
          <w:sz w:val="20"/>
          <w:szCs w:val="20"/>
        </w:rPr>
        <w:t>özkaynakları</w:t>
      </w:r>
      <w:proofErr w:type="spellEnd"/>
      <w:r w:rsidR="00136C29" w:rsidRPr="009128F0">
        <w:rPr>
          <w:rFonts w:ascii="Arial" w:hAnsi="Arial" w:cs="Arial"/>
          <w:b/>
          <w:color w:val="000000" w:themeColor="text1"/>
          <w:sz w:val="20"/>
          <w:szCs w:val="20"/>
        </w:rPr>
        <w:t xml:space="preserve"> üzerindeki tahmini etkileri:</w:t>
      </w:r>
    </w:p>
    <w:p w14:paraId="423AAD76" w14:textId="77777777" w:rsidR="00136C29" w:rsidRPr="009128F0" w:rsidRDefault="00CB6686" w:rsidP="00900783">
      <w:pPr>
        <w:autoSpaceDE w:val="0"/>
        <w:autoSpaceDN w:val="0"/>
        <w:adjustRightInd w:val="0"/>
        <w:spacing w:before="120" w:after="120"/>
        <w:ind w:firstLine="14"/>
        <w:jc w:val="both"/>
        <w:rPr>
          <w:rFonts w:ascii="Arial" w:hAnsi="Arial" w:cs="Arial"/>
          <w:color w:val="000000" w:themeColor="text1"/>
          <w:sz w:val="20"/>
          <w:szCs w:val="20"/>
        </w:rPr>
      </w:pPr>
      <w:r w:rsidRPr="009128F0">
        <w:rPr>
          <w:rFonts w:ascii="Arial" w:hAnsi="Arial" w:cs="Arial"/>
          <w:color w:val="000000" w:themeColor="text1"/>
          <w:sz w:val="20"/>
          <w:szCs w:val="20"/>
        </w:rPr>
        <w:t xml:space="preserve">Ana Ortaklık </w:t>
      </w:r>
      <w:r w:rsidR="00136C29" w:rsidRPr="009128F0">
        <w:rPr>
          <w:rFonts w:ascii="Arial" w:hAnsi="Arial" w:cs="Arial"/>
          <w:color w:val="000000" w:themeColor="text1"/>
          <w:sz w:val="20"/>
          <w:szCs w:val="20"/>
        </w:rPr>
        <w:t xml:space="preserve">Banka, faaliyetlerini karlılıkla sürdürmekte ve dönem karlarının büyük bölümünü yedeklere aktarım şeklinde </w:t>
      </w:r>
      <w:proofErr w:type="spellStart"/>
      <w:r w:rsidR="00136C29" w:rsidRPr="009128F0">
        <w:rPr>
          <w:rFonts w:ascii="Arial" w:hAnsi="Arial" w:cs="Arial"/>
          <w:color w:val="000000" w:themeColor="text1"/>
          <w:sz w:val="20"/>
          <w:szCs w:val="20"/>
        </w:rPr>
        <w:t>özkaynaklar</w:t>
      </w:r>
      <w:proofErr w:type="spellEnd"/>
      <w:r w:rsidR="00136C29" w:rsidRPr="009128F0">
        <w:rPr>
          <w:rFonts w:ascii="Arial" w:hAnsi="Arial" w:cs="Arial"/>
          <w:color w:val="000000" w:themeColor="text1"/>
          <w:sz w:val="20"/>
          <w:szCs w:val="20"/>
        </w:rPr>
        <w:t xml:space="preserve"> içinde muhafaza etmektedir. Öte yandan </w:t>
      </w:r>
      <w:r w:rsidRPr="009128F0">
        <w:rPr>
          <w:rFonts w:ascii="Arial" w:hAnsi="Arial" w:cs="Arial"/>
          <w:color w:val="000000" w:themeColor="text1"/>
          <w:sz w:val="20"/>
          <w:szCs w:val="20"/>
        </w:rPr>
        <w:t xml:space="preserve">Ana Ortaklık </w:t>
      </w:r>
      <w:r w:rsidR="00136C29" w:rsidRPr="009128F0">
        <w:rPr>
          <w:rFonts w:ascii="Arial" w:hAnsi="Arial" w:cs="Arial"/>
          <w:color w:val="000000" w:themeColor="text1"/>
          <w:sz w:val="20"/>
          <w:szCs w:val="20"/>
        </w:rPr>
        <w:t xml:space="preserve">Banka’nın </w:t>
      </w:r>
      <w:proofErr w:type="spellStart"/>
      <w:r w:rsidR="00136C29" w:rsidRPr="009128F0">
        <w:rPr>
          <w:rFonts w:ascii="Arial" w:hAnsi="Arial" w:cs="Arial"/>
          <w:color w:val="000000" w:themeColor="text1"/>
          <w:sz w:val="20"/>
          <w:szCs w:val="20"/>
        </w:rPr>
        <w:t>özkaynakları</w:t>
      </w:r>
      <w:proofErr w:type="spellEnd"/>
      <w:r w:rsidR="00136C29" w:rsidRPr="009128F0">
        <w:rPr>
          <w:rFonts w:ascii="Arial" w:hAnsi="Arial" w:cs="Arial"/>
          <w:color w:val="000000" w:themeColor="text1"/>
          <w:sz w:val="20"/>
          <w:szCs w:val="20"/>
        </w:rPr>
        <w:t xml:space="preserve"> </w:t>
      </w:r>
      <w:proofErr w:type="gramStart"/>
      <w:r w:rsidR="00136C29" w:rsidRPr="009128F0">
        <w:rPr>
          <w:rFonts w:ascii="Arial" w:hAnsi="Arial" w:cs="Arial"/>
          <w:color w:val="000000" w:themeColor="text1"/>
          <w:sz w:val="20"/>
          <w:szCs w:val="20"/>
        </w:rPr>
        <w:t>likit</w:t>
      </w:r>
      <w:proofErr w:type="gramEnd"/>
      <w:r w:rsidR="00136C29" w:rsidRPr="009128F0">
        <w:rPr>
          <w:rFonts w:ascii="Arial" w:hAnsi="Arial" w:cs="Arial"/>
          <w:color w:val="000000" w:themeColor="text1"/>
          <w:sz w:val="20"/>
          <w:szCs w:val="20"/>
        </w:rPr>
        <w:t xml:space="preserve"> ve getirili aktiflerde değerlendirilmektedir.</w:t>
      </w:r>
    </w:p>
    <w:p w14:paraId="601D508C" w14:textId="77777777" w:rsidR="00136C29" w:rsidRPr="009128F0" w:rsidRDefault="00136C29" w:rsidP="003F45C2">
      <w:pPr>
        <w:pStyle w:val="ListeParagraf"/>
        <w:numPr>
          <w:ilvl w:val="0"/>
          <w:numId w:val="23"/>
        </w:numPr>
        <w:spacing w:before="120" w:after="120"/>
        <w:ind w:left="0" w:hanging="546"/>
        <w:jc w:val="both"/>
        <w:rPr>
          <w:rFonts w:ascii="Arial" w:hAnsi="Arial" w:cs="Arial"/>
          <w:b/>
          <w:color w:val="000000" w:themeColor="text1"/>
          <w:sz w:val="20"/>
          <w:szCs w:val="20"/>
        </w:rPr>
      </w:pPr>
      <w:r w:rsidRPr="009128F0">
        <w:rPr>
          <w:rFonts w:ascii="Arial" w:hAnsi="Arial" w:cs="Arial"/>
          <w:b/>
          <w:color w:val="000000" w:themeColor="text1"/>
          <w:sz w:val="20"/>
          <w:szCs w:val="20"/>
        </w:rPr>
        <w:t xml:space="preserve">Sermayeyi temsil eden hisse senetlerine tanınan imtiyazlara ilişkin özet bilgiler: </w:t>
      </w:r>
    </w:p>
    <w:p w14:paraId="5FA7EC0A" w14:textId="4C2AC612" w:rsidR="00136C29" w:rsidRDefault="00136C29" w:rsidP="00900783">
      <w:pPr>
        <w:spacing w:before="120" w:after="120"/>
        <w:ind w:left="14" w:hanging="14"/>
        <w:jc w:val="both"/>
        <w:rPr>
          <w:rFonts w:ascii="Arial" w:hAnsi="Arial" w:cs="Arial"/>
          <w:color w:val="000000" w:themeColor="text1"/>
          <w:sz w:val="20"/>
          <w:szCs w:val="20"/>
        </w:rPr>
      </w:pPr>
      <w:r w:rsidRPr="009128F0">
        <w:rPr>
          <w:rFonts w:ascii="Arial" w:hAnsi="Arial" w:cs="Arial"/>
          <w:color w:val="000000" w:themeColor="text1"/>
          <w:sz w:val="20"/>
          <w:szCs w:val="20"/>
        </w:rPr>
        <w:t>Sermayeyi temsil eden hisse senetlerine tanınan imtiyazlar bulunmamaktadır.</w:t>
      </w:r>
    </w:p>
    <w:p w14:paraId="1FFD6DA4" w14:textId="4F106B22" w:rsidR="00A82B6F" w:rsidRDefault="00A82B6F">
      <w:pPr>
        <w:rPr>
          <w:rFonts w:ascii="Arial" w:hAnsi="Arial" w:cs="Arial"/>
          <w:color w:val="000000" w:themeColor="text1"/>
          <w:sz w:val="20"/>
          <w:szCs w:val="20"/>
        </w:rPr>
      </w:pPr>
      <w:r>
        <w:rPr>
          <w:rFonts w:ascii="Arial" w:hAnsi="Arial" w:cs="Arial"/>
          <w:color w:val="000000" w:themeColor="text1"/>
          <w:sz w:val="20"/>
          <w:szCs w:val="20"/>
        </w:rPr>
        <w:br w:type="page"/>
      </w:r>
    </w:p>
    <w:p w14:paraId="103F9DAC" w14:textId="77777777" w:rsidR="00A82B6F" w:rsidRPr="009128F0" w:rsidRDefault="00A82B6F" w:rsidP="00A82B6F">
      <w:pPr>
        <w:spacing w:before="120" w:after="120"/>
        <w:ind w:hanging="567"/>
        <w:jc w:val="both"/>
        <w:rPr>
          <w:rFonts w:ascii="Arial" w:hAnsi="Arial" w:cs="Arial"/>
          <w:b/>
          <w:color w:val="000000" w:themeColor="text1"/>
          <w:sz w:val="20"/>
          <w:szCs w:val="20"/>
        </w:rPr>
      </w:pPr>
      <w:r w:rsidRPr="009128F0">
        <w:rPr>
          <w:rFonts w:ascii="Arial" w:hAnsi="Arial" w:cs="Arial"/>
          <w:b/>
          <w:color w:val="000000" w:themeColor="text1"/>
          <w:sz w:val="20"/>
          <w:szCs w:val="20"/>
        </w:rPr>
        <w:lastRenderedPageBreak/>
        <w:t>II.</w:t>
      </w:r>
      <w:r w:rsidRPr="009128F0">
        <w:rPr>
          <w:rFonts w:ascii="Arial" w:hAnsi="Arial" w:cs="Arial"/>
          <w:b/>
          <w:color w:val="000000" w:themeColor="text1"/>
          <w:sz w:val="20"/>
          <w:szCs w:val="20"/>
        </w:rPr>
        <w:tab/>
        <w:t>Konsolide bilançonun pasif hesaplarına ilişkin açıklama ve dipnotlar (devamı):</w:t>
      </w:r>
    </w:p>
    <w:p w14:paraId="48172C06" w14:textId="77777777" w:rsidR="00136C29" w:rsidRPr="009128F0" w:rsidRDefault="00136C29" w:rsidP="003F45C2">
      <w:pPr>
        <w:pStyle w:val="ListeParagraf"/>
        <w:numPr>
          <w:ilvl w:val="0"/>
          <w:numId w:val="23"/>
        </w:numPr>
        <w:spacing w:before="120" w:after="120"/>
        <w:ind w:left="0" w:hanging="567"/>
        <w:jc w:val="both"/>
        <w:rPr>
          <w:rFonts w:ascii="Arial" w:hAnsi="Arial" w:cs="Arial"/>
          <w:b/>
          <w:color w:val="000000" w:themeColor="text1"/>
          <w:sz w:val="20"/>
          <w:szCs w:val="20"/>
        </w:rPr>
      </w:pPr>
      <w:r w:rsidRPr="009128F0">
        <w:rPr>
          <w:rFonts w:ascii="Arial" w:hAnsi="Arial" w:cs="Arial"/>
          <w:b/>
          <w:color w:val="000000" w:themeColor="text1"/>
          <w:sz w:val="20"/>
          <w:szCs w:val="20"/>
        </w:rPr>
        <w:t xml:space="preserve">Menkul değerler değer artış fonuna </w:t>
      </w:r>
      <w:r w:rsidR="006A35E3" w:rsidRPr="009128F0">
        <w:rPr>
          <w:rFonts w:ascii="Arial" w:hAnsi="Arial" w:cs="Arial"/>
          <w:b/>
          <w:color w:val="000000" w:themeColor="text1"/>
          <w:sz w:val="20"/>
          <w:szCs w:val="20"/>
        </w:rPr>
        <w:t>ilişkin</w:t>
      </w:r>
      <w:r w:rsidRPr="009128F0">
        <w:rPr>
          <w:rFonts w:ascii="Arial" w:hAnsi="Arial" w:cs="Arial"/>
          <w:b/>
          <w:color w:val="000000" w:themeColor="text1"/>
          <w:sz w:val="20"/>
          <w:szCs w:val="20"/>
        </w:rPr>
        <w:t xml:space="preserve"> bilgiler: </w:t>
      </w:r>
    </w:p>
    <w:p w14:paraId="46F5324A" w14:textId="5D8EBC54" w:rsidR="00A82B6F" w:rsidRDefault="00A82B6F" w:rsidP="005E08DD">
      <w:pPr>
        <w:spacing w:before="60"/>
        <w:ind w:left="426" w:hanging="426"/>
        <w:jc w:val="both"/>
        <w:rPr>
          <w:rFonts w:ascii="Arial" w:hAnsi="Arial" w:cs="Arial"/>
          <w:sz w:val="16"/>
          <w:szCs w:val="16"/>
        </w:rPr>
      </w:pPr>
    </w:p>
    <w:tbl>
      <w:tblPr>
        <w:tblW w:w="9507" w:type="dxa"/>
        <w:tblLook w:val="0000" w:firstRow="0" w:lastRow="0" w:firstColumn="0" w:lastColumn="0" w:noHBand="0" w:noVBand="0"/>
      </w:tblPr>
      <w:tblGrid>
        <w:gridCol w:w="7139"/>
        <w:gridCol w:w="1231"/>
        <w:gridCol w:w="1137"/>
      </w:tblGrid>
      <w:tr w:rsidR="00A82B6F" w:rsidRPr="00A5606A" w14:paraId="14964D4D" w14:textId="77777777" w:rsidTr="00FB26F0">
        <w:trPr>
          <w:trHeight w:val="113"/>
        </w:trPr>
        <w:tc>
          <w:tcPr>
            <w:tcW w:w="7139" w:type="dxa"/>
            <w:tcBorders>
              <w:top w:val="single" w:sz="4" w:space="0" w:color="auto"/>
              <w:left w:val="nil"/>
              <w:bottom w:val="single" w:sz="4" w:space="0" w:color="auto"/>
              <w:right w:val="nil"/>
            </w:tcBorders>
            <w:shd w:val="clear" w:color="auto" w:fill="auto"/>
            <w:noWrap/>
            <w:vAlign w:val="bottom"/>
          </w:tcPr>
          <w:p w14:paraId="7FF0D693" w14:textId="77777777" w:rsidR="00A82B6F" w:rsidRPr="00A5606A" w:rsidRDefault="00A82B6F" w:rsidP="00901196">
            <w:pPr>
              <w:ind w:left="-108"/>
              <w:jc w:val="both"/>
              <w:rPr>
                <w:rFonts w:ascii="Arial" w:hAnsi="Arial" w:cs="Arial"/>
                <w:sz w:val="18"/>
                <w:szCs w:val="18"/>
              </w:rPr>
            </w:pPr>
          </w:p>
        </w:tc>
        <w:tc>
          <w:tcPr>
            <w:tcW w:w="2368" w:type="dxa"/>
            <w:gridSpan w:val="2"/>
            <w:tcBorders>
              <w:top w:val="single" w:sz="4" w:space="0" w:color="auto"/>
              <w:left w:val="nil"/>
              <w:bottom w:val="single" w:sz="4" w:space="0" w:color="auto"/>
              <w:right w:val="nil"/>
            </w:tcBorders>
            <w:shd w:val="clear" w:color="auto" w:fill="auto"/>
            <w:noWrap/>
            <w:vAlign w:val="bottom"/>
          </w:tcPr>
          <w:p w14:paraId="5564BC3D" w14:textId="77777777" w:rsidR="00A82B6F" w:rsidRPr="00A5606A" w:rsidRDefault="00A82B6F" w:rsidP="00901196">
            <w:pPr>
              <w:ind w:left="180"/>
              <w:jc w:val="center"/>
              <w:rPr>
                <w:rFonts w:ascii="Arial" w:hAnsi="Arial" w:cs="Arial"/>
                <w:b/>
                <w:sz w:val="18"/>
                <w:szCs w:val="18"/>
              </w:rPr>
            </w:pPr>
            <w:r w:rsidRPr="00A5606A">
              <w:rPr>
                <w:rFonts w:ascii="Arial" w:hAnsi="Arial" w:cs="Arial"/>
                <w:b/>
                <w:sz w:val="18"/>
                <w:szCs w:val="18"/>
              </w:rPr>
              <w:t>Cari Dönem</w:t>
            </w:r>
          </w:p>
        </w:tc>
      </w:tr>
      <w:tr w:rsidR="00A82B6F" w:rsidRPr="00A5606A" w14:paraId="4A71BCEF" w14:textId="77777777" w:rsidTr="00FB26F0">
        <w:trPr>
          <w:trHeight w:val="113"/>
        </w:trPr>
        <w:tc>
          <w:tcPr>
            <w:tcW w:w="7139" w:type="dxa"/>
            <w:tcBorders>
              <w:top w:val="single" w:sz="4" w:space="0" w:color="auto"/>
              <w:left w:val="nil"/>
              <w:bottom w:val="single" w:sz="4" w:space="0" w:color="auto"/>
              <w:right w:val="nil"/>
            </w:tcBorders>
            <w:shd w:val="clear" w:color="auto" w:fill="auto"/>
            <w:noWrap/>
            <w:vAlign w:val="bottom"/>
          </w:tcPr>
          <w:p w14:paraId="65202DFB" w14:textId="77777777" w:rsidR="00A82B6F" w:rsidRPr="00A5606A" w:rsidRDefault="00A82B6F" w:rsidP="00901196">
            <w:pPr>
              <w:ind w:left="-108"/>
              <w:jc w:val="both"/>
              <w:rPr>
                <w:rFonts w:ascii="Arial" w:hAnsi="Arial" w:cs="Arial"/>
                <w:sz w:val="18"/>
                <w:szCs w:val="18"/>
              </w:rPr>
            </w:pPr>
          </w:p>
        </w:tc>
        <w:tc>
          <w:tcPr>
            <w:tcW w:w="1231" w:type="dxa"/>
            <w:tcBorders>
              <w:top w:val="single" w:sz="4" w:space="0" w:color="auto"/>
              <w:left w:val="nil"/>
              <w:bottom w:val="single" w:sz="4" w:space="0" w:color="auto"/>
              <w:right w:val="nil"/>
            </w:tcBorders>
            <w:shd w:val="clear" w:color="auto" w:fill="auto"/>
            <w:noWrap/>
            <w:vAlign w:val="bottom"/>
          </w:tcPr>
          <w:p w14:paraId="1E90DA11" w14:textId="77777777" w:rsidR="00A82B6F" w:rsidRPr="00A5606A" w:rsidRDefault="00A82B6F" w:rsidP="00901196">
            <w:pPr>
              <w:jc w:val="right"/>
              <w:rPr>
                <w:rFonts w:ascii="Arial" w:hAnsi="Arial" w:cs="Arial"/>
                <w:b/>
                <w:bCs/>
                <w:sz w:val="18"/>
                <w:szCs w:val="18"/>
              </w:rPr>
            </w:pPr>
            <w:r w:rsidRPr="00A5606A">
              <w:rPr>
                <w:rFonts w:ascii="Arial" w:hAnsi="Arial" w:cs="Arial"/>
                <w:b/>
                <w:bCs/>
                <w:sz w:val="18"/>
                <w:szCs w:val="18"/>
              </w:rPr>
              <w:t>TP</w:t>
            </w:r>
          </w:p>
        </w:tc>
        <w:tc>
          <w:tcPr>
            <w:tcW w:w="1137" w:type="dxa"/>
            <w:tcBorders>
              <w:top w:val="single" w:sz="4" w:space="0" w:color="auto"/>
              <w:left w:val="nil"/>
              <w:bottom w:val="single" w:sz="4" w:space="0" w:color="auto"/>
              <w:right w:val="nil"/>
            </w:tcBorders>
            <w:shd w:val="clear" w:color="auto" w:fill="auto"/>
            <w:noWrap/>
            <w:vAlign w:val="bottom"/>
          </w:tcPr>
          <w:p w14:paraId="360A7686" w14:textId="77777777" w:rsidR="00A82B6F" w:rsidRPr="00A5606A" w:rsidRDefault="00A82B6F" w:rsidP="00901196">
            <w:pPr>
              <w:jc w:val="right"/>
              <w:rPr>
                <w:rFonts w:ascii="Arial" w:hAnsi="Arial" w:cs="Arial"/>
                <w:b/>
                <w:bCs/>
                <w:sz w:val="18"/>
                <w:szCs w:val="18"/>
              </w:rPr>
            </w:pPr>
            <w:r w:rsidRPr="00A5606A">
              <w:rPr>
                <w:rFonts w:ascii="Arial" w:hAnsi="Arial" w:cs="Arial"/>
                <w:b/>
                <w:bCs/>
                <w:sz w:val="18"/>
                <w:szCs w:val="18"/>
              </w:rPr>
              <w:t>YP</w:t>
            </w:r>
          </w:p>
        </w:tc>
      </w:tr>
      <w:tr w:rsidR="00A82B6F" w:rsidRPr="00A5606A" w14:paraId="18F6CD88" w14:textId="77777777" w:rsidTr="00FB26F0">
        <w:trPr>
          <w:trHeight w:val="113"/>
        </w:trPr>
        <w:tc>
          <w:tcPr>
            <w:tcW w:w="7139" w:type="dxa"/>
            <w:tcBorders>
              <w:top w:val="single" w:sz="4" w:space="0" w:color="auto"/>
              <w:left w:val="nil"/>
              <w:right w:val="nil"/>
            </w:tcBorders>
            <w:shd w:val="clear" w:color="auto" w:fill="auto"/>
            <w:noWrap/>
            <w:vAlign w:val="bottom"/>
          </w:tcPr>
          <w:p w14:paraId="0869F6E4" w14:textId="77777777" w:rsidR="00A82B6F" w:rsidRPr="00A5606A" w:rsidRDefault="00A82B6F" w:rsidP="00901196">
            <w:pPr>
              <w:ind w:left="-108"/>
              <w:jc w:val="both"/>
              <w:rPr>
                <w:rFonts w:ascii="Arial" w:hAnsi="Arial" w:cs="Arial"/>
                <w:sz w:val="18"/>
                <w:szCs w:val="18"/>
              </w:rPr>
            </w:pPr>
          </w:p>
        </w:tc>
        <w:tc>
          <w:tcPr>
            <w:tcW w:w="1231" w:type="dxa"/>
            <w:tcBorders>
              <w:top w:val="single" w:sz="4" w:space="0" w:color="auto"/>
              <w:left w:val="nil"/>
              <w:right w:val="nil"/>
            </w:tcBorders>
            <w:shd w:val="clear" w:color="auto" w:fill="auto"/>
            <w:noWrap/>
            <w:vAlign w:val="bottom"/>
          </w:tcPr>
          <w:p w14:paraId="6431490A" w14:textId="77777777" w:rsidR="00A82B6F" w:rsidRPr="00A5606A" w:rsidRDefault="00A82B6F" w:rsidP="00901196">
            <w:pPr>
              <w:jc w:val="right"/>
              <w:rPr>
                <w:rFonts w:ascii="Arial" w:hAnsi="Arial" w:cs="Arial"/>
                <w:b/>
                <w:bCs/>
                <w:sz w:val="18"/>
                <w:szCs w:val="18"/>
              </w:rPr>
            </w:pPr>
          </w:p>
        </w:tc>
        <w:tc>
          <w:tcPr>
            <w:tcW w:w="1137" w:type="dxa"/>
            <w:tcBorders>
              <w:top w:val="single" w:sz="4" w:space="0" w:color="auto"/>
              <w:left w:val="nil"/>
              <w:right w:val="nil"/>
            </w:tcBorders>
            <w:shd w:val="clear" w:color="auto" w:fill="auto"/>
            <w:noWrap/>
            <w:vAlign w:val="bottom"/>
          </w:tcPr>
          <w:p w14:paraId="51CBF806" w14:textId="77777777" w:rsidR="00A82B6F" w:rsidRPr="00A5606A" w:rsidRDefault="00A82B6F" w:rsidP="00901196">
            <w:pPr>
              <w:jc w:val="right"/>
              <w:rPr>
                <w:rFonts w:ascii="Arial" w:hAnsi="Arial" w:cs="Arial"/>
                <w:b/>
                <w:bCs/>
                <w:sz w:val="18"/>
                <w:szCs w:val="18"/>
              </w:rPr>
            </w:pPr>
          </w:p>
        </w:tc>
      </w:tr>
      <w:tr w:rsidR="00015D6E" w:rsidRPr="00A5606A" w14:paraId="2DEEE61F" w14:textId="77777777" w:rsidTr="00FB26F0">
        <w:trPr>
          <w:trHeight w:val="113"/>
        </w:trPr>
        <w:tc>
          <w:tcPr>
            <w:tcW w:w="7139" w:type="dxa"/>
            <w:tcBorders>
              <w:top w:val="nil"/>
              <w:left w:val="nil"/>
              <w:bottom w:val="nil"/>
              <w:right w:val="nil"/>
            </w:tcBorders>
            <w:shd w:val="clear" w:color="auto" w:fill="auto"/>
            <w:noWrap/>
            <w:vAlign w:val="bottom"/>
          </w:tcPr>
          <w:p w14:paraId="4F379B98" w14:textId="77777777" w:rsidR="00015D6E" w:rsidRPr="00A5606A" w:rsidRDefault="00015D6E" w:rsidP="00015D6E">
            <w:pPr>
              <w:ind w:left="-108"/>
              <w:rPr>
                <w:rFonts w:ascii="Arial" w:hAnsi="Arial" w:cs="Arial"/>
                <w:sz w:val="18"/>
                <w:szCs w:val="18"/>
              </w:rPr>
            </w:pPr>
            <w:r w:rsidRPr="00A5606A">
              <w:rPr>
                <w:rFonts w:ascii="Arial" w:hAnsi="Arial" w:cs="Arial"/>
                <w:sz w:val="18"/>
                <w:szCs w:val="18"/>
              </w:rPr>
              <w:t xml:space="preserve">İştirakler, bağlı ortaklıklar ve birlikte kontrol edilen ortaklıklardan (İş ortaklıklarından) </w:t>
            </w:r>
          </w:p>
        </w:tc>
        <w:tc>
          <w:tcPr>
            <w:tcW w:w="1231" w:type="dxa"/>
            <w:tcBorders>
              <w:top w:val="nil"/>
              <w:left w:val="nil"/>
              <w:bottom w:val="nil"/>
              <w:right w:val="nil"/>
            </w:tcBorders>
            <w:shd w:val="clear" w:color="auto" w:fill="auto"/>
            <w:noWrap/>
            <w:vAlign w:val="bottom"/>
          </w:tcPr>
          <w:p w14:paraId="2358F11C" w14:textId="7CBFA195" w:rsidR="00015D6E" w:rsidRPr="00A5606A" w:rsidRDefault="00015D6E" w:rsidP="00015D6E">
            <w:pPr>
              <w:jc w:val="right"/>
              <w:rPr>
                <w:rFonts w:ascii="Arial" w:hAnsi="Arial" w:cs="Arial"/>
                <w:bCs/>
                <w:sz w:val="18"/>
                <w:szCs w:val="18"/>
              </w:rPr>
            </w:pPr>
            <w:r w:rsidRPr="00A5606A">
              <w:rPr>
                <w:rFonts w:ascii="Arial" w:hAnsi="Arial" w:cs="Arial"/>
                <w:bCs/>
                <w:sz w:val="18"/>
                <w:szCs w:val="18"/>
              </w:rPr>
              <w:t>-</w:t>
            </w:r>
          </w:p>
        </w:tc>
        <w:tc>
          <w:tcPr>
            <w:tcW w:w="1137" w:type="dxa"/>
            <w:tcBorders>
              <w:top w:val="nil"/>
              <w:left w:val="nil"/>
              <w:bottom w:val="nil"/>
              <w:right w:val="nil"/>
            </w:tcBorders>
            <w:shd w:val="clear" w:color="auto" w:fill="auto"/>
            <w:noWrap/>
            <w:vAlign w:val="bottom"/>
          </w:tcPr>
          <w:p w14:paraId="26267F50" w14:textId="5EA6CF15" w:rsidR="00015D6E" w:rsidRPr="00A5606A" w:rsidRDefault="00015D6E" w:rsidP="00015D6E">
            <w:pPr>
              <w:jc w:val="right"/>
              <w:rPr>
                <w:rFonts w:ascii="Arial" w:hAnsi="Arial" w:cs="Arial"/>
                <w:bCs/>
                <w:sz w:val="18"/>
                <w:szCs w:val="18"/>
              </w:rPr>
            </w:pPr>
            <w:r w:rsidRPr="00A5606A">
              <w:rPr>
                <w:rFonts w:ascii="Arial" w:hAnsi="Arial" w:cs="Arial"/>
                <w:bCs/>
                <w:sz w:val="18"/>
                <w:szCs w:val="18"/>
              </w:rPr>
              <w:t>-</w:t>
            </w:r>
          </w:p>
        </w:tc>
      </w:tr>
      <w:tr w:rsidR="00015D6E" w:rsidRPr="00A5606A" w14:paraId="497C2BDF" w14:textId="77777777" w:rsidTr="00FB26F0">
        <w:trPr>
          <w:trHeight w:val="113"/>
        </w:trPr>
        <w:tc>
          <w:tcPr>
            <w:tcW w:w="7139" w:type="dxa"/>
            <w:tcBorders>
              <w:top w:val="nil"/>
              <w:left w:val="nil"/>
              <w:right w:val="nil"/>
            </w:tcBorders>
            <w:shd w:val="clear" w:color="auto" w:fill="auto"/>
            <w:noWrap/>
            <w:vAlign w:val="bottom"/>
          </w:tcPr>
          <w:p w14:paraId="40FF06BB" w14:textId="77777777" w:rsidR="00015D6E" w:rsidRPr="00A5606A" w:rsidRDefault="00015D6E" w:rsidP="00015D6E">
            <w:pPr>
              <w:ind w:left="-108"/>
              <w:jc w:val="both"/>
              <w:rPr>
                <w:rFonts w:ascii="Arial" w:hAnsi="Arial" w:cs="Arial"/>
                <w:sz w:val="18"/>
                <w:szCs w:val="18"/>
              </w:rPr>
            </w:pPr>
            <w:r w:rsidRPr="00A5606A">
              <w:rPr>
                <w:rFonts w:ascii="Arial" w:hAnsi="Arial" w:cs="Arial"/>
                <w:sz w:val="18"/>
                <w:szCs w:val="18"/>
              </w:rPr>
              <w:t>Değerleme farkı</w:t>
            </w:r>
            <w:r w:rsidRPr="00A5606A">
              <w:rPr>
                <w:rFonts w:ascii="Arial" w:hAnsi="Arial" w:cs="Arial"/>
                <w:sz w:val="18"/>
                <w:szCs w:val="18"/>
                <w:vertAlign w:val="superscript"/>
              </w:rPr>
              <w:t>(*)</w:t>
            </w:r>
          </w:p>
        </w:tc>
        <w:tc>
          <w:tcPr>
            <w:tcW w:w="1231" w:type="dxa"/>
            <w:tcBorders>
              <w:top w:val="nil"/>
              <w:left w:val="nil"/>
              <w:right w:val="nil"/>
            </w:tcBorders>
            <w:shd w:val="clear" w:color="auto" w:fill="auto"/>
            <w:noWrap/>
          </w:tcPr>
          <w:p w14:paraId="12B21B1D" w14:textId="6D7FBF15" w:rsidR="00015D6E" w:rsidRPr="00A5606A" w:rsidRDefault="00015D6E" w:rsidP="00015D6E">
            <w:pPr>
              <w:jc w:val="right"/>
              <w:rPr>
                <w:rFonts w:ascii="Arial" w:hAnsi="Arial" w:cs="Arial"/>
                <w:bCs/>
                <w:sz w:val="18"/>
                <w:szCs w:val="18"/>
              </w:rPr>
            </w:pPr>
            <w:r w:rsidRPr="00A5606A">
              <w:rPr>
                <w:rFonts w:ascii="Arial" w:hAnsi="Arial" w:cs="Arial"/>
                <w:bCs/>
                <w:sz w:val="18"/>
                <w:szCs w:val="18"/>
              </w:rPr>
              <w:t>(15.</w:t>
            </w:r>
            <w:r>
              <w:rPr>
                <w:rFonts w:ascii="Arial" w:hAnsi="Arial" w:cs="Arial"/>
                <w:bCs/>
                <w:sz w:val="18"/>
                <w:szCs w:val="18"/>
              </w:rPr>
              <w:t>878</w:t>
            </w:r>
            <w:r w:rsidRPr="00A5606A">
              <w:rPr>
                <w:rFonts w:ascii="Arial" w:hAnsi="Arial" w:cs="Arial"/>
                <w:bCs/>
                <w:sz w:val="18"/>
                <w:szCs w:val="18"/>
              </w:rPr>
              <w:t xml:space="preserve">) </w:t>
            </w:r>
          </w:p>
        </w:tc>
        <w:tc>
          <w:tcPr>
            <w:tcW w:w="1137" w:type="dxa"/>
            <w:tcBorders>
              <w:top w:val="nil"/>
              <w:left w:val="nil"/>
              <w:right w:val="nil"/>
            </w:tcBorders>
            <w:shd w:val="clear" w:color="auto" w:fill="auto"/>
            <w:noWrap/>
          </w:tcPr>
          <w:p w14:paraId="55C6DF95" w14:textId="385AD477" w:rsidR="00015D6E" w:rsidRPr="00A5606A" w:rsidRDefault="00015D6E" w:rsidP="00015D6E">
            <w:pPr>
              <w:jc w:val="right"/>
              <w:rPr>
                <w:rFonts w:ascii="Arial" w:hAnsi="Arial" w:cs="Arial"/>
                <w:bCs/>
                <w:sz w:val="18"/>
                <w:szCs w:val="18"/>
              </w:rPr>
            </w:pPr>
            <w:r w:rsidRPr="00015D6E">
              <w:rPr>
                <w:rFonts w:ascii="Arial" w:hAnsi="Arial" w:cs="Arial"/>
                <w:bCs/>
                <w:sz w:val="18"/>
                <w:szCs w:val="18"/>
              </w:rPr>
              <w:t>(2.924)</w:t>
            </w:r>
          </w:p>
        </w:tc>
      </w:tr>
      <w:tr w:rsidR="00015D6E" w:rsidRPr="00A5606A" w14:paraId="2EB2DC14" w14:textId="77777777" w:rsidTr="00FB26F0">
        <w:trPr>
          <w:trHeight w:val="113"/>
        </w:trPr>
        <w:tc>
          <w:tcPr>
            <w:tcW w:w="7139" w:type="dxa"/>
            <w:tcBorders>
              <w:top w:val="nil"/>
              <w:left w:val="nil"/>
              <w:right w:val="nil"/>
            </w:tcBorders>
            <w:shd w:val="clear" w:color="auto" w:fill="auto"/>
            <w:noWrap/>
            <w:vAlign w:val="bottom"/>
          </w:tcPr>
          <w:p w14:paraId="3BABF48F" w14:textId="77777777" w:rsidR="00015D6E" w:rsidRPr="00A5606A" w:rsidRDefault="00015D6E" w:rsidP="00015D6E">
            <w:pPr>
              <w:ind w:left="-108"/>
              <w:jc w:val="both"/>
              <w:rPr>
                <w:rFonts w:ascii="Arial" w:hAnsi="Arial" w:cs="Arial"/>
                <w:sz w:val="18"/>
                <w:szCs w:val="18"/>
              </w:rPr>
            </w:pPr>
            <w:r w:rsidRPr="00A5606A">
              <w:rPr>
                <w:rFonts w:ascii="Arial" w:hAnsi="Arial" w:cs="Arial"/>
                <w:sz w:val="18"/>
                <w:szCs w:val="18"/>
              </w:rPr>
              <w:t>Kur farkı</w:t>
            </w:r>
          </w:p>
        </w:tc>
        <w:tc>
          <w:tcPr>
            <w:tcW w:w="1231" w:type="dxa"/>
            <w:tcBorders>
              <w:top w:val="nil"/>
              <w:left w:val="nil"/>
              <w:right w:val="nil"/>
            </w:tcBorders>
            <w:shd w:val="clear" w:color="auto" w:fill="auto"/>
            <w:noWrap/>
            <w:vAlign w:val="bottom"/>
          </w:tcPr>
          <w:p w14:paraId="4ED1F707" w14:textId="135DBE12" w:rsidR="00015D6E" w:rsidRPr="00A5606A" w:rsidRDefault="00015D6E" w:rsidP="00015D6E">
            <w:pPr>
              <w:jc w:val="right"/>
              <w:rPr>
                <w:rFonts w:ascii="Arial" w:hAnsi="Arial" w:cs="Arial"/>
                <w:bCs/>
                <w:sz w:val="18"/>
                <w:szCs w:val="18"/>
              </w:rPr>
            </w:pPr>
            <w:r w:rsidRPr="00A5606A">
              <w:rPr>
                <w:rFonts w:ascii="Arial" w:hAnsi="Arial" w:cs="Arial"/>
                <w:bCs/>
                <w:sz w:val="18"/>
                <w:szCs w:val="18"/>
              </w:rPr>
              <w:t>-</w:t>
            </w:r>
          </w:p>
        </w:tc>
        <w:tc>
          <w:tcPr>
            <w:tcW w:w="1137" w:type="dxa"/>
            <w:tcBorders>
              <w:top w:val="nil"/>
              <w:left w:val="nil"/>
              <w:right w:val="nil"/>
            </w:tcBorders>
            <w:shd w:val="clear" w:color="auto" w:fill="auto"/>
            <w:noWrap/>
            <w:vAlign w:val="bottom"/>
          </w:tcPr>
          <w:p w14:paraId="67FEA2A7" w14:textId="0E517B3B" w:rsidR="00015D6E" w:rsidRPr="00A5606A" w:rsidRDefault="00015D6E" w:rsidP="00015D6E">
            <w:pPr>
              <w:jc w:val="right"/>
              <w:rPr>
                <w:rFonts w:ascii="Arial" w:hAnsi="Arial" w:cs="Arial"/>
                <w:bCs/>
                <w:sz w:val="18"/>
                <w:szCs w:val="18"/>
              </w:rPr>
            </w:pPr>
            <w:r w:rsidRPr="00A5606A">
              <w:rPr>
                <w:rFonts w:ascii="Arial" w:hAnsi="Arial" w:cs="Arial"/>
                <w:bCs/>
                <w:sz w:val="18"/>
                <w:szCs w:val="18"/>
              </w:rPr>
              <w:t>-</w:t>
            </w:r>
          </w:p>
        </w:tc>
      </w:tr>
      <w:tr w:rsidR="00015D6E" w:rsidRPr="00A5606A" w14:paraId="0401C625" w14:textId="77777777" w:rsidTr="00FB26F0">
        <w:trPr>
          <w:trHeight w:val="113"/>
        </w:trPr>
        <w:tc>
          <w:tcPr>
            <w:tcW w:w="7139" w:type="dxa"/>
            <w:tcBorders>
              <w:top w:val="nil"/>
              <w:left w:val="nil"/>
              <w:bottom w:val="single" w:sz="4" w:space="0" w:color="auto"/>
              <w:right w:val="nil"/>
            </w:tcBorders>
            <w:shd w:val="clear" w:color="auto" w:fill="auto"/>
            <w:noWrap/>
            <w:vAlign w:val="bottom"/>
          </w:tcPr>
          <w:p w14:paraId="1EB1A4F6" w14:textId="77777777" w:rsidR="00015D6E" w:rsidRPr="00A5606A" w:rsidRDefault="00015D6E" w:rsidP="00015D6E">
            <w:pPr>
              <w:ind w:left="-108"/>
              <w:jc w:val="both"/>
              <w:rPr>
                <w:rFonts w:ascii="Arial" w:hAnsi="Arial" w:cs="Arial"/>
                <w:sz w:val="18"/>
                <w:szCs w:val="18"/>
              </w:rPr>
            </w:pPr>
          </w:p>
        </w:tc>
        <w:tc>
          <w:tcPr>
            <w:tcW w:w="1231" w:type="dxa"/>
            <w:tcBorders>
              <w:top w:val="nil"/>
              <w:left w:val="nil"/>
              <w:bottom w:val="single" w:sz="4" w:space="0" w:color="auto"/>
              <w:right w:val="nil"/>
            </w:tcBorders>
            <w:shd w:val="clear" w:color="auto" w:fill="auto"/>
            <w:noWrap/>
            <w:vAlign w:val="bottom"/>
          </w:tcPr>
          <w:p w14:paraId="201245F7" w14:textId="77777777" w:rsidR="00015D6E" w:rsidRPr="00A5606A" w:rsidRDefault="00015D6E" w:rsidP="00015D6E">
            <w:pPr>
              <w:jc w:val="right"/>
              <w:rPr>
                <w:rFonts w:ascii="Arial" w:hAnsi="Arial" w:cs="Arial"/>
                <w:bCs/>
                <w:sz w:val="18"/>
                <w:szCs w:val="18"/>
              </w:rPr>
            </w:pPr>
          </w:p>
        </w:tc>
        <w:tc>
          <w:tcPr>
            <w:tcW w:w="1137" w:type="dxa"/>
            <w:tcBorders>
              <w:top w:val="nil"/>
              <w:left w:val="nil"/>
              <w:bottom w:val="single" w:sz="4" w:space="0" w:color="auto"/>
              <w:right w:val="nil"/>
            </w:tcBorders>
            <w:shd w:val="clear" w:color="auto" w:fill="auto"/>
            <w:noWrap/>
            <w:vAlign w:val="bottom"/>
          </w:tcPr>
          <w:p w14:paraId="7812CAFA" w14:textId="77777777" w:rsidR="00015D6E" w:rsidRPr="00A5606A" w:rsidRDefault="00015D6E" w:rsidP="00015D6E">
            <w:pPr>
              <w:jc w:val="right"/>
              <w:rPr>
                <w:rFonts w:ascii="Arial" w:hAnsi="Arial" w:cs="Arial"/>
                <w:bCs/>
                <w:sz w:val="18"/>
                <w:szCs w:val="18"/>
              </w:rPr>
            </w:pPr>
          </w:p>
        </w:tc>
      </w:tr>
      <w:tr w:rsidR="00015D6E" w:rsidRPr="00A5606A" w14:paraId="54E035D0" w14:textId="77777777" w:rsidTr="00FB26F0">
        <w:trPr>
          <w:trHeight w:val="64"/>
        </w:trPr>
        <w:tc>
          <w:tcPr>
            <w:tcW w:w="7139" w:type="dxa"/>
            <w:tcBorders>
              <w:top w:val="single" w:sz="4" w:space="0" w:color="auto"/>
              <w:left w:val="nil"/>
              <w:bottom w:val="double" w:sz="4" w:space="0" w:color="auto"/>
              <w:right w:val="nil"/>
            </w:tcBorders>
            <w:shd w:val="clear" w:color="auto" w:fill="auto"/>
            <w:noWrap/>
            <w:vAlign w:val="bottom"/>
          </w:tcPr>
          <w:p w14:paraId="531B2D84" w14:textId="77777777" w:rsidR="00015D6E" w:rsidRPr="00A5606A" w:rsidRDefault="00015D6E" w:rsidP="00015D6E">
            <w:pPr>
              <w:ind w:left="-108"/>
              <w:jc w:val="both"/>
              <w:rPr>
                <w:rFonts w:ascii="Arial" w:hAnsi="Arial" w:cs="Arial"/>
                <w:b/>
                <w:sz w:val="18"/>
                <w:szCs w:val="18"/>
              </w:rPr>
            </w:pPr>
            <w:r w:rsidRPr="00A5606A">
              <w:rPr>
                <w:rFonts w:ascii="Arial" w:hAnsi="Arial" w:cs="Arial"/>
                <w:b/>
                <w:sz w:val="18"/>
                <w:szCs w:val="18"/>
              </w:rPr>
              <w:t>Toplam</w:t>
            </w:r>
          </w:p>
        </w:tc>
        <w:tc>
          <w:tcPr>
            <w:tcW w:w="1231" w:type="dxa"/>
            <w:tcBorders>
              <w:top w:val="single" w:sz="4" w:space="0" w:color="auto"/>
              <w:left w:val="nil"/>
              <w:bottom w:val="double" w:sz="4" w:space="0" w:color="auto"/>
              <w:right w:val="nil"/>
            </w:tcBorders>
            <w:shd w:val="clear" w:color="auto" w:fill="auto"/>
            <w:noWrap/>
          </w:tcPr>
          <w:p w14:paraId="54AE0402" w14:textId="5B97903B" w:rsidR="00015D6E" w:rsidRPr="00A5606A" w:rsidRDefault="00015D6E" w:rsidP="00015D6E">
            <w:pPr>
              <w:jc w:val="right"/>
              <w:rPr>
                <w:rFonts w:ascii="Arial" w:hAnsi="Arial" w:cs="Arial"/>
                <w:b/>
                <w:bCs/>
                <w:sz w:val="18"/>
                <w:szCs w:val="18"/>
              </w:rPr>
            </w:pPr>
            <w:r w:rsidRPr="00A5606A">
              <w:rPr>
                <w:rFonts w:ascii="Arial" w:hAnsi="Arial" w:cs="Arial"/>
                <w:b/>
                <w:bCs/>
                <w:sz w:val="18"/>
                <w:szCs w:val="18"/>
              </w:rPr>
              <w:t>(15.</w:t>
            </w:r>
            <w:r>
              <w:rPr>
                <w:rFonts w:ascii="Arial" w:hAnsi="Arial" w:cs="Arial"/>
                <w:b/>
                <w:bCs/>
                <w:sz w:val="18"/>
                <w:szCs w:val="18"/>
              </w:rPr>
              <w:t>878</w:t>
            </w:r>
            <w:r w:rsidRPr="00A5606A">
              <w:rPr>
                <w:rFonts w:ascii="Arial" w:hAnsi="Arial" w:cs="Arial"/>
                <w:b/>
                <w:bCs/>
                <w:sz w:val="18"/>
                <w:szCs w:val="18"/>
              </w:rPr>
              <w:t>)</w:t>
            </w:r>
          </w:p>
        </w:tc>
        <w:tc>
          <w:tcPr>
            <w:tcW w:w="1137" w:type="dxa"/>
            <w:tcBorders>
              <w:top w:val="single" w:sz="4" w:space="0" w:color="auto"/>
              <w:left w:val="nil"/>
              <w:bottom w:val="double" w:sz="4" w:space="0" w:color="auto"/>
              <w:right w:val="nil"/>
            </w:tcBorders>
            <w:shd w:val="clear" w:color="auto" w:fill="auto"/>
            <w:noWrap/>
          </w:tcPr>
          <w:p w14:paraId="32DC9F83" w14:textId="5F28A902" w:rsidR="00015D6E" w:rsidRPr="00A5606A" w:rsidRDefault="00015D6E" w:rsidP="00015D6E">
            <w:pPr>
              <w:jc w:val="right"/>
              <w:rPr>
                <w:rFonts w:ascii="Arial" w:hAnsi="Arial" w:cs="Arial"/>
                <w:b/>
                <w:bCs/>
                <w:sz w:val="18"/>
                <w:szCs w:val="18"/>
              </w:rPr>
            </w:pPr>
            <w:r w:rsidRPr="00015D6E">
              <w:rPr>
                <w:rFonts w:ascii="Arial" w:hAnsi="Arial" w:cs="Arial"/>
                <w:b/>
                <w:bCs/>
                <w:sz w:val="18"/>
                <w:szCs w:val="18"/>
              </w:rPr>
              <w:t>(2.924)</w:t>
            </w:r>
          </w:p>
        </w:tc>
      </w:tr>
    </w:tbl>
    <w:p w14:paraId="387D4282" w14:textId="77777777" w:rsidR="00A82B6F" w:rsidRPr="00A5606A" w:rsidRDefault="00A82B6F" w:rsidP="00A82B6F">
      <w:pPr>
        <w:spacing w:before="120" w:after="120"/>
        <w:ind w:left="426" w:hanging="426"/>
        <w:jc w:val="both"/>
        <w:rPr>
          <w:rFonts w:ascii="Arial" w:hAnsi="Arial" w:cs="Arial"/>
          <w:sz w:val="16"/>
          <w:szCs w:val="16"/>
        </w:rPr>
      </w:pPr>
      <w:r w:rsidRPr="00A5606A">
        <w:rPr>
          <w:rFonts w:ascii="Arial" w:hAnsi="Arial" w:cs="Arial"/>
          <w:sz w:val="20"/>
          <w:szCs w:val="20"/>
          <w:vertAlign w:val="superscript"/>
        </w:rPr>
        <w:t>(*)</w:t>
      </w:r>
      <w:r w:rsidRPr="00A5606A">
        <w:rPr>
          <w:rFonts w:ascii="Arial" w:hAnsi="Arial" w:cs="Arial"/>
          <w:sz w:val="16"/>
          <w:szCs w:val="16"/>
        </w:rPr>
        <w:t xml:space="preserve"> İlgili bakiye, değerleme farkına ilişkin ertelenmiş vergi hesaplaması düşüldükten sonraki net tutardır.</w:t>
      </w:r>
    </w:p>
    <w:tbl>
      <w:tblPr>
        <w:tblW w:w="9569" w:type="dxa"/>
        <w:tblLook w:val="0000" w:firstRow="0" w:lastRow="0" w:firstColumn="0" w:lastColumn="0" w:noHBand="0" w:noVBand="0"/>
      </w:tblPr>
      <w:tblGrid>
        <w:gridCol w:w="7153"/>
        <w:gridCol w:w="1204"/>
        <w:gridCol w:w="1212"/>
      </w:tblGrid>
      <w:tr w:rsidR="00A82B6F" w:rsidRPr="00A5606A" w14:paraId="20917038" w14:textId="77777777" w:rsidTr="00FB26F0">
        <w:trPr>
          <w:trHeight w:val="113"/>
        </w:trPr>
        <w:tc>
          <w:tcPr>
            <w:tcW w:w="7153" w:type="dxa"/>
            <w:tcBorders>
              <w:top w:val="single" w:sz="4" w:space="0" w:color="auto"/>
              <w:left w:val="nil"/>
              <w:bottom w:val="single" w:sz="4" w:space="0" w:color="auto"/>
              <w:right w:val="nil"/>
            </w:tcBorders>
            <w:shd w:val="clear" w:color="auto" w:fill="auto"/>
            <w:noWrap/>
            <w:vAlign w:val="bottom"/>
          </w:tcPr>
          <w:p w14:paraId="75A27A99" w14:textId="77777777" w:rsidR="00A82B6F" w:rsidRPr="00A5606A" w:rsidRDefault="00A82B6F" w:rsidP="00901196">
            <w:pPr>
              <w:ind w:left="-108"/>
              <w:jc w:val="both"/>
              <w:rPr>
                <w:rFonts w:ascii="Arial" w:hAnsi="Arial" w:cs="Arial"/>
                <w:sz w:val="18"/>
                <w:szCs w:val="18"/>
              </w:rPr>
            </w:pPr>
          </w:p>
        </w:tc>
        <w:tc>
          <w:tcPr>
            <w:tcW w:w="2416" w:type="dxa"/>
            <w:gridSpan w:val="2"/>
            <w:tcBorders>
              <w:top w:val="single" w:sz="4" w:space="0" w:color="auto"/>
              <w:left w:val="nil"/>
              <w:bottom w:val="single" w:sz="4" w:space="0" w:color="auto"/>
              <w:right w:val="nil"/>
            </w:tcBorders>
            <w:shd w:val="clear" w:color="auto" w:fill="auto"/>
            <w:noWrap/>
            <w:vAlign w:val="bottom"/>
          </w:tcPr>
          <w:p w14:paraId="75462F4C" w14:textId="77777777" w:rsidR="00A82B6F" w:rsidRPr="00A5606A" w:rsidRDefault="00A82B6F" w:rsidP="00901196">
            <w:pPr>
              <w:ind w:left="180"/>
              <w:jc w:val="center"/>
              <w:rPr>
                <w:rFonts w:ascii="Arial" w:hAnsi="Arial" w:cs="Arial"/>
                <w:b/>
                <w:sz w:val="18"/>
                <w:szCs w:val="18"/>
              </w:rPr>
            </w:pPr>
            <w:r w:rsidRPr="00A5606A">
              <w:rPr>
                <w:rFonts w:ascii="Arial" w:hAnsi="Arial" w:cs="Arial"/>
                <w:b/>
                <w:sz w:val="18"/>
                <w:szCs w:val="18"/>
              </w:rPr>
              <w:t>Önceki Dönem</w:t>
            </w:r>
          </w:p>
        </w:tc>
      </w:tr>
      <w:tr w:rsidR="00A82B6F" w:rsidRPr="00A5606A" w14:paraId="3BE6463E" w14:textId="77777777" w:rsidTr="00FB26F0">
        <w:trPr>
          <w:trHeight w:val="113"/>
        </w:trPr>
        <w:tc>
          <w:tcPr>
            <w:tcW w:w="7153" w:type="dxa"/>
            <w:tcBorders>
              <w:top w:val="single" w:sz="4" w:space="0" w:color="auto"/>
              <w:left w:val="nil"/>
              <w:bottom w:val="single" w:sz="4" w:space="0" w:color="auto"/>
              <w:right w:val="nil"/>
            </w:tcBorders>
            <w:shd w:val="clear" w:color="auto" w:fill="auto"/>
            <w:noWrap/>
            <w:vAlign w:val="bottom"/>
          </w:tcPr>
          <w:p w14:paraId="068AE6B2" w14:textId="77777777" w:rsidR="00A82B6F" w:rsidRPr="00A5606A" w:rsidRDefault="00A82B6F" w:rsidP="00901196">
            <w:pPr>
              <w:ind w:left="-108"/>
              <w:jc w:val="both"/>
              <w:rPr>
                <w:rFonts w:ascii="Arial" w:hAnsi="Arial" w:cs="Arial"/>
                <w:sz w:val="18"/>
                <w:szCs w:val="18"/>
              </w:rPr>
            </w:pPr>
          </w:p>
        </w:tc>
        <w:tc>
          <w:tcPr>
            <w:tcW w:w="1204" w:type="dxa"/>
            <w:tcBorders>
              <w:top w:val="single" w:sz="4" w:space="0" w:color="auto"/>
              <w:left w:val="nil"/>
              <w:bottom w:val="single" w:sz="4" w:space="0" w:color="auto"/>
              <w:right w:val="nil"/>
            </w:tcBorders>
            <w:shd w:val="clear" w:color="auto" w:fill="auto"/>
            <w:noWrap/>
            <w:vAlign w:val="bottom"/>
          </w:tcPr>
          <w:p w14:paraId="19C0DFAE" w14:textId="77777777" w:rsidR="00A82B6F" w:rsidRPr="00A5606A" w:rsidRDefault="00A82B6F" w:rsidP="00901196">
            <w:pPr>
              <w:jc w:val="right"/>
              <w:rPr>
                <w:rFonts w:ascii="Arial" w:hAnsi="Arial" w:cs="Arial"/>
                <w:b/>
                <w:bCs/>
                <w:sz w:val="18"/>
                <w:szCs w:val="18"/>
              </w:rPr>
            </w:pPr>
            <w:r w:rsidRPr="00A5606A">
              <w:rPr>
                <w:rFonts w:ascii="Arial" w:hAnsi="Arial" w:cs="Arial"/>
                <w:b/>
                <w:bCs/>
                <w:sz w:val="18"/>
                <w:szCs w:val="18"/>
              </w:rPr>
              <w:t>TP</w:t>
            </w:r>
          </w:p>
        </w:tc>
        <w:tc>
          <w:tcPr>
            <w:tcW w:w="1212" w:type="dxa"/>
            <w:tcBorders>
              <w:top w:val="single" w:sz="4" w:space="0" w:color="auto"/>
              <w:left w:val="nil"/>
              <w:bottom w:val="single" w:sz="4" w:space="0" w:color="auto"/>
              <w:right w:val="nil"/>
            </w:tcBorders>
            <w:shd w:val="clear" w:color="auto" w:fill="auto"/>
            <w:noWrap/>
            <w:vAlign w:val="bottom"/>
          </w:tcPr>
          <w:p w14:paraId="1751E5B6" w14:textId="77777777" w:rsidR="00A82B6F" w:rsidRPr="00A5606A" w:rsidRDefault="00A82B6F" w:rsidP="00901196">
            <w:pPr>
              <w:jc w:val="right"/>
              <w:rPr>
                <w:rFonts w:ascii="Arial" w:hAnsi="Arial" w:cs="Arial"/>
                <w:b/>
                <w:bCs/>
                <w:sz w:val="18"/>
                <w:szCs w:val="18"/>
              </w:rPr>
            </w:pPr>
            <w:r w:rsidRPr="00A5606A">
              <w:rPr>
                <w:rFonts w:ascii="Arial" w:hAnsi="Arial" w:cs="Arial"/>
                <w:b/>
                <w:bCs/>
                <w:sz w:val="18"/>
                <w:szCs w:val="18"/>
              </w:rPr>
              <w:t>YP</w:t>
            </w:r>
          </w:p>
        </w:tc>
      </w:tr>
      <w:tr w:rsidR="00A82B6F" w:rsidRPr="00A5606A" w14:paraId="0F36AC07" w14:textId="77777777" w:rsidTr="00FB26F0">
        <w:trPr>
          <w:trHeight w:val="113"/>
        </w:trPr>
        <w:tc>
          <w:tcPr>
            <w:tcW w:w="7153" w:type="dxa"/>
            <w:tcBorders>
              <w:top w:val="single" w:sz="4" w:space="0" w:color="auto"/>
              <w:left w:val="nil"/>
              <w:right w:val="nil"/>
            </w:tcBorders>
            <w:shd w:val="clear" w:color="auto" w:fill="auto"/>
            <w:noWrap/>
            <w:vAlign w:val="bottom"/>
          </w:tcPr>
          <w:p w14:paraId="0C218B2C" w14:textId="77777777" w:rsidR="00A82B6F" w:rsidRPr="00A5606A" w:rsidRDefault="00A82B6F" w:rsidP="00901196">
            <w:pPr>
              <w:ind w:left="-108"/>
              <w:jc w:val="both"/>
              <w:rPr>
                <w:rFonts w:ascii="Arial" w:hAnsi="Arial" w:cs="Arial"/>
                <w:sz w:val="18"/>
                <w:szCs w:val="18"/>
              </w:rPr>
            </w:pPr>
          </w:p>
        </w:tc>
        <w:tc>
          <w:tcPr>
            <w:tcW w:w="1204" w:type="dxa"/>
            <w:tcBorders>
              <w:top w:val="single" w:sz="4" w:space="0" w:color="auto"/>
              <w:left w:val="nil"/>
              <w:right w:val="nil"/>
            </w:tcBorders>
            <w:shd w:val="clear" w:color="auto" w:fill="auto"/>
            <w:noWrap/>
            <w:vAlign w:val="bottom"/>
          </w:tcPr>
          <w:p w14:paraId="7DE4D7DE" w14:textId="77777777" w:rsidR="00A82B6F" w:rsidRPr="00A5606A" w:rsidRDefault="00A82B6F" w:rsidP="00901196">
            <w:pPr>
              <w:jc w:val="right"/>
              <w:rPr>
                <w:rFonts w:ascii="Arial" w:hAnsi="Arial" w:cs="Arial"/>
                <w:b/>
                <w:bCs/>
                <w:sz w:val="18"/>
                <w:szCs w:val="18"/>
              </w:rPr>
            </w:pPr>
          </w:p>
        </w:tc>
        <w:tc>
          <w:tcPr>
            <w:tcW w:w="1212" w:type="dxa"/>
            <w:tcBorders>
              <w:top w:val="single" w:sz="4" w:space="0" w:color="auto"/>
              <w:left w:val="nil"/>
              <w:right w:val="nil"/>
            </w:tcBorders>
            <w:shd w:val="clear" w:color="auto" w:fill="auto"/>
            <w:noWrap/>
            <w:vAlign w:val="bottom"/>
          </w:tcPr>
          <w:p w14:paraId="4F3A6B64" w14:textId="77777777" w:rsidR="00A82B6F" w:rsidRPr="00A5606A" w:rsidRDefault="00A82B6F" w:rsidP="00901196">
            <w:pPr>
              <w:jc w:val="right"/>
              <w:rPr>
                <w:rFonts w:ascii="Arial" w:hAnsi="Arial" w:cs="Arial"/>
                <w:b/>
                <w:bCs/>
                <w:sz w:val="18"/>
                <w:szCs w:val="18"/>
              </w:rPr>
            </w:pPr>
          </w:p>
        </w:tc>
      </w:tr>
      <w:tr w:rsidR="00A82B6F" w:rsidRPr="00A5606A" w14:paraId="291BE0CA" w14:textId="77777777" w:rsidTr="00FB26F0">
        <w:trPr>
          <w:trHeight w:val="113"/>
        </w:trPr>
        <w:tc>
          <w:tcPr>
            <w:tcW w:w="7153" w:type="dxa"/>
            <w:tcBorders>
              <w:top w:val="nil"/>
              <w:left w:val="nil"/>
              <w:bottom w:val="nil"/>
              <w:right w:val="nil"/>
            </w:tcBorders>
            <w:shd w:val="clear" w:color="auto" w:fill="auto"/>
            <w:noWrap/>
            <w:vAlign w:val="bottom"/>
          </w:tcPr>
          <w:p w14:paraId="3F725412" w14:textId="77777777" w:rsidR="00A82B6F" w:rsidRPr="00A5606A" w:rsidRDefault="00A82B6F" w:rsidP="00A82B6F">
            <w:pPr>
              <w:ind w:left="-108"/>
              <w:rPr>
                <w:rFonts w:ascii="Arial" w:hAnsi="Arial" w:cs="Arial"/>
                <w:sz w:val="18"/>
                <w:szCs w:val="18"/>
              </w:rPr>
            </w:pPr>
            <w:r w:rsidRPr="00A5606A">
              <w:rPr>
                <w:rFonts w:ascii="Arial" w:hAnsi="Arial" w:cs="Arial"/>
                <w:sz w:val="18"/>
                <w:szCs w:val="18"/>
              </w:rPr>
              <w:t xml:space="preserve">İştirakler, bağlı ortaklıklar ve birlikte kontrol edilen ortaklıklardan (İş ortaklıklarından) </w:t>
            </w:r>
          </w:p>
        </w:tc>
        <w:tc>
          <w:tcPr>
            <w:tcW w:w="1204" w:type="dxa"/>
            <w:tcBorders>
              <w:top w:val="nil"/>
              <w:left w:val="nil"/>
              <w:bottom w:val="nil"/>
              <w:right w:val="nil"/>
            </w:tcBorders>
            <w:shd w:val="clear" w:color="auto" w:fill="auto"/>
            <w:noWrap/>
            <w:vAlign w:val="bottom"/>
          </w:tcPr>
          <w:p w14:paraId="201013FA" w14:textId="5B98C944" w:rsidR="00A82B6F" w:rsidRPr="00A5606A" w:rsidRDefault="00A82B6F" w:rsidP="00A82B6F">
            <w:pPr>
              <w:jc w:val="right"/>
              <w:rPr>
                <w:rFonts w:ascii="Arial" w:hAnsi="Arial" w:cs="Arial"/>
                <w:bCs/>
                <w:sz w:val="18"/>
                <w:szCs w:val="18"/>
              </w:rPr>
            </w:pPr>
            <w:r>
              <w:rPr>
                <w:rFonts w:ascii="Arial" w:hAnsi="Arial" w:cs="Arial"/>
                <w:bCs/>
                <w:color w:val="000000" w:themeColor="text1"/>
                <w:sz w:val="18"/>
                <w:szCs w:val="18"/>
              </w:rPr>
              <w:t>-</w:t>
            </w:r>
          </w:p>
        </w:tc>
        <w:tc>
          <w:tcPr>
            <w:tcW w:w="1212" w:type="dxa"/>
            <w:tcBorders>
              <w:top w:val="nil"/>
              <w:left w:val="nil"/>
              <w:bottom w:val="nil"/>
              <w:right w:val="nil"/>
            </w:tcBorders>
            <w:shd w:val="clear" w:color="auto" w:fill="auto"/>
            <w:noWrap/>
            <w:vAlign w:val="bottom"/>
          </w:tcPr>
          <w:p w14:paraId="23DB24B4" w14:textId="0BB060AC" w:rsidR="00A82B6F" w:rsidRPr="00A5606A" w:rsidRDefault="00A82B6F" w:rsidP="00A82B6F">
            <w:pPr>
              <w:jc w:val="right"/>
              <w:rPr>
                <w:rFonts w:ascii="Arial" w:hAnsi="Arial" w:cs="Arial"/>
                <w:bCs/>
                <w:sz w:val="18"/>
                <w:szCs w:val="18"/>
              </w:rPr>
            </w:pPr>
            <w:r>
              <w:rPr>
                <w:rFonts w:ascii="Arial" w:hAnsi="Arial" w:cs="Arial"/>
                <w:bCs/>
                <w:color w:val="000000" w:themeColor="text1"/>
                <w:sz w:val="18"/>
                <w:szCs w:val="18"/>
              </w:rPr>
              <w:t>-</w:t>
            </w:r>
          </w:p>
        </w:tc>
      </w:tr>
      <w:tr w:rsidR="00A82B6F" w:rsidRPr="00A5606A" w14:paraId="3CFC7922" w14:textId="77777777" w:rsidTr="00FB26F0">
        <w:trPr>
          <w:trHeight w:val="113"/>
        </w:trPr>
        <w:tc>
          <w:tcPr>
            <w:tcW w:w="7153" w:type="dxa"/>
            <w:tcBorders>
              <w:top w:val="nil"/>
              <w:left w:val="nil"/>
              <w:right w:val="nil"/>
            </w:tcBorders>
            <w:shd w:val="clear" w:color="auto" w:fill="auto"/>
            <w:noWrap/>
            <w:vAlign w:val="bottom"/>
          </w:tcPr>
          <w:p w14:paraId="2D8B5F3B" w14:textId="77777777" w:rsidR="00A82B6F" w:rsidRPr="00A5606A" w:rsidRDefault="00A82B6F" w:rsidP="00A82B6F">
            <w:pPr>
              <w:ind w:left="-108"/>
              <w:jc w:val="both"/>
              <w:rPr>
                <w:rFonts w:ascii="Arial" w:hAnsi="Arial" w:cs="Arial"/>
                <w:sz w:val="18"/>
                <w:szCs w:val="18"/>
              </w:rPr>
            </w:pPr>
            <w:r w:rsidRPr="00A5606A">
              <w:rPr>
                <w:rFonts w:ascii="Arial" w:hAnsi="Arial" w:cs="Arial"/>
                <w:sz w:val="18"/>
                <w:szCs w:val="18"/>
              </w:rPr>
              <w:t>Değerleme farkı</w:t>
            </w:r>
            <w:r w:rsidRPr="00A5606A">
              <w:rPr>
                <w:rFonts w:ascii="Arial" w:hAnsi="Arial" w:cs="Arial"/>
                <w:sz w:val="18"/>
                <w:szCs w:val="18"/>
                <w:vertAlign w:val="superscript"/>
              </w:rPr>
              <w:t>(*)</w:t>
            </w:r>
          </w:p>
        </w:tc>
        <w:tc>
          <w:tcPr>
            <w:tcW w:w="1204" w:type="dxa"/>
            <w:tcBorders>
              <w:top w:val="nil"/>
              <w:left w:val="nil"/>
              <w:right w:val="nil"/>
            </w:tcBorders>
            <w:shd w:val="clear" w:color="auto" w:fill="auto"/>
            <w:noWrap/>
            <w:vAlign w:val="bottom"/>
          </w:tcPr>
          <w:p w14:paraId="56D1169A" w14:textId="33BEF58E" w:rsidR="00A82B6F" w:rsidRPr="00A5606A" w:rsidRDefault="00A82B6F" w:rsidP="00A82B6F">
            <w:pPr>
              <w:jc w:val="right"/>
              <w:rPr>
                <w:rFonts w:ascii="Arial" w:hAnsi="Arial" w:cs="Arial"/>
                <w:bCs/>
                <w:sz w:val="18"/>
                <w:szCs w:val="18"/>
              </w:rPr>
            </w:pPr>
            <w:r w:rsidRPr="00D40E92">
              <w:rPr>
                <w:rFonts w:ascii="Arial" w:hAnsi="Arial" w:cs="Arial"/>
                <w:bCs/>
                <w:color w:val="000000" w:themeColor="text1"/>
                <w:sz w:val="18"/>
                <w:szCs w:val="18"/>
              </w:rPr>
              <w:t>(18.727)</w:t>
            </w:r>
          </w:p>
        </w:tc>
        <w:tc>
          <w:tcPr>
            <w:tcW w:w="1212" w:type="dxa"/>
            <w:tcBorders>
              <w:top w:val="nil"/>
              <w:left w:val="nil"/>
              <w:right w:val="nil"/>
            </w:tcBorders>
            <w:shd w:val="clear" w:color="auto" w:fill="auto"/>
            <w:noWrap/>
            <w:vAlign w:val="bottom"/>
          </w:tcPr>
          <w:p w14:paraId="2E5CE651" w14:textId="6DF9441D" w:rsidR="00A82B6F" w:rsidRPr="00A5606A" w:rsidRDefault="00A82B6F" w:rsidP="00A82B6F">
            <w:pPr>
              <w:jc w:val="right"/>
              <w:rPr>
                <w:rFonts w:ascii="Arial" w:hAnsi="Arial" w:cs="Arial"/>
                <w:bCs/>
                <w:sz w:val="18"/>
                <w:szCs w:val="18"/>
              </w:rPr>
            </w:pPr>
            <w:r w:rsidRPr="00D40E92">
              <w:rPr>
                <w:rFonts w:ascii="Arial" w:hAnsi="Arial" w:cs="Arial"/>
                <w:bCs/>
                <w:color w:val="000000" w:themeColor="text1"/>
                <w:sz w:val="18"/>
                <w:szCs w:val="18"/>
              </w:rPr>
              <w:t>1.114</w:t>
            </w:r>
          </w:p>
        </w:tc>
      </w:tr>
      <w:tr w:rsidR="00A82B6F" w:rsidRPr="00A5606A" w14:paraId="2CFEC5EB" w14:textId="77777777" w:rsidTr="00FB26F0">
        <w:trPr>
          <w:trHeight w:val="113"/>
        </w:trPr>
        <w:tc>
          <w:tcPr>
            <w:tcW w:w="7153" w:type="dxa"/>
            <w:tcBorders>
              <w:top w:val="nil"/>
              <w:left w:val="nil"/>
              <w:right w:val="nil"/>
            </w:tcBorders>
            <w:shd w:val="clear" w:color="auto" w:fill="auto"/>
            <w:noWrap/>
            <w:vAlign w:val="bottom"/>
          </w:tcPr>
          <w:p w14:paraId="3CBFE0AC" w14:textId="77777777" w:rsidR="00A82B6F" w:rsidRPr="00A5606A" w:rsidRDefault="00A82B6F" w:rsidP="00A82B6F">
            <w:pPr>
              <w:ind w:left="-108"/>
              <w:jc w:val="both"/>
              <w:rPr>
                <w:rFonts w:ascii="Arial" w:hAnsi="Arial" w:cs="Arial"/>
                <w:sz w:val="18"/>
                <w:szCs w:val="18"/>
              </w:rPr>
            </w:pPr>
            <w:r w:rsidRPr="00A5606A">
              <w:rPr>
                <w:rFonts w:ascii="Arial" w:hAnsi="Arial" w:cs="Arial"/>
                <w:sz w:val="18"/>
                <w:szCs w:val="18"/>
              </w:rPr>
              <w:t>Kur farkı</w:t>
            </w:r>
          </w:p>
        </w:tc>
        <w:tc>
          <w:tcPr>
            <w:tcW w:w="1204" w:type="dxa"/>
            <w:tcBorders>
              <w:top w:val="nil"/>
              <w:left w:val="nil"/>
              <w:right w:val="nil"/>
            </w:tcBorders>
            <w:shd w:val="clear" w:color="auto" w:fill="auto"/>
            <w:noWrap/>
            <w:vAlign w:val="bottom"/>
          </w:tcPr>
          <w:p w14:paraId="281AFFBA" w14:textId="1BB62B58" w:rsidR="00A82B6F" w:rsidRPr="00A5606A" w:rsidRDefault="00A82B6F" w:rsidP="00A82B6F">
            <w:pPr>
              <w:jc w:val="right"/>
              <w:rPr>
                <w:rFonts w:ascii="Arial" w:hAnsi="Arial" w:cs="Arial"/>
                <w:bCs/>
                <w:sz w:val="18"/>
                <w:szCs w:val="18"/>
              </w:rPr>
            </w:pPr>
            <w:r>
              <w:rPr>
                <w:rFonts w:ascii="Arial" w:hAnsi="Arial" w:cs="Arial"/>
                <w:bCs/>
                <w:color w:val="000000" w:themeColor="text1"/>
                <w:sz w:val="18"/>
                <w:szCs w:val="18"/>
              </w:rPr>
              <w:t>-</w:t>
            </w:r>
          </w:p>
        </w:tc>
        <w:tc>
          <w:tcPr>
            <w:tcW w:w="1212" w:type="dxa"/>
            <w:tcBorders>
              <w:top w:val="nil"/>
              <w:left w:val="nil"/>
              <w:right w:val="nil"/>
            </w:tcBorders>
            <w:shd w:val="clear" w:color="auto" w:fill="auto"/>
            <w:noWrap/>
            <w:vAlign w:val="bottom"/>
          </w:tcPr>
          <w:p w14:paraId="2ED142DC" w14:textId="24C989DE" w:rsidR="00A82B6F" w:rsidRPr="00A5606A" w:rsidRDefault="00A82B6F" w:rsidP="00A82B6F">
            <w:pPr>
              <w:jc w:val="right"/>
              <w:rPr>
                <w:rFonts w:ascii="Arial" w:hAnsi="Arial" w:cs="Arial"/>
                <w:bCs/>
                <w:sz w:val="18"/>
                <w:szCs w:val="18"/>
              </w:rPr>
            </w:pPr>
            <w:r>
              <w:rPr>
                <w:rFonts w:ascii="Arial" w:hAnsi="Arial" w:cs="Arial"/>
                <w:bCs/>
                <w:color w:val="000000" w:themeColor="text1"/>
                <w:sz w:val="18"/>
                <w:szCs w:val="18"/>
              </w:rPr>
              <w:t>-</w:t>
            </w:r>
          </w:p>
        </w:tc>
      </w:tr>
      <w:tr w:rsidR="00A82B6F" w:rsidRPr="00A5606A" w14:paraId="7D327F1D" w14:textId="77777777" w:rsidTr="00FB26F0">
        <w:trPr>
          <w:trHeight w:val="113"/>
        </w:trPr>
        <w:tc>
          <w:tcPr>
            <w:tcW w:w="7153" w:type="dxa"/>
            <w:tcBorders>
              <w:top w:val="nil"/>
              <w:left w:val="nil"/>
              <w:bottom w:val="single" w:sz="4" w:space="0" w:color="auto"/>
              <w:right w:val="nil"/>
            </w:tcBorders>
            <w:shd w:val="clear" w:color="auto" w:fill="auto"/>
            <w:noWrap/>
            <w:vAlign w:val="bottom"/>
          </w:tcPr>
          <w:p w14:paraId="44FB9399" w14:textId="77777777" w:rsidR="00A82B6F" w:rsidRPr="00A5606A" w:rsidRDefault="00A82B6F" w:rsidP="00A82B6F">
            <w:pPr>
              <w:ind w:left="-108"/>
              <w:jc w:val="both"/>
              <w:rPr>
                <w:rFonts w:ascii="Arial" w:hAnsi="Arial" w:cs="Arial"/>
                <w:sz w:val="18"/>
                <w:szCs w:val="18"/>
              </w:rPr>
            </w:pPr>
          </w:p>
        </w:tc>
        <w:tc>
          <w:tcPr>
            <w:tcW w:w="1204" w:type="dxa"/>
            <w:tcBorders>
              <w:top w:val="nil"/>
              <w:left w:val="nil"/>
              <w:bottom w:val="single" w:sz="4" w:space="0" w:color="auto"/>
              <w:right w:val="nil"/>
            </w:tcBorders>
            <w:shd w:val="clear" w:color="auto" w:fill="auto"/>
            <w:noWrap/>
            <w:vAlign w:val="bottom"/>
          </w:tcPr>
          <w:p w14:paraId="025A3C83" w14:textId="77777777" w:rsidR="00A82B6F" w:rsidRPr="00A5606A" w:rsidRDefault="00A82B6F" w:rsidP="00A82B6F">
            <w:pPr>
              <w:jc w:val="right"/>
              <w:rPr>
                <w:rFonts w:ascii="Arial" w:hAnsi="Arial" w:cs="Arial"/>
                <w:bCs/>
                <w:sz w:val="18"/>
                <w:szCs w:val="18"/>
              </w:rPr>
            </w:pPr>
          </w:p>
        </w:tc>
        <w:tc>
          <w:tcPr>
            <w:tcW w:w="1212" w:type="dxa"/>
            <w:tcBorders>
              <w:top w:val="nil"/>
              <w:left w:val="nil"/>
              <w:bottom w:val="single" w:sz="4" w:space="0" w:color="auto"/>
              <w:right w:val="nil"/>
            </w:tcBorders>
            <w:shd w:val="clear" w:color="auto" w:fill="auto"/>
            <w:noWrap/>
            <w:vAlign w:val="bottom"/>
          </w:tcPr>
          <w:p w14:paraId="5AD01E97" w14:textId="77777777" w:rsidR="00A82B6F" w:rsidRPr="00A5606A" w:rsidRDefault="00A82B6F" w:rsidP="00A82B6F">
            <w:pPr>
              <w:jc w:val="right"/>
              <w:rPr>
                <w:rFonts w:ascii="Arial" w:hAnsi="Arial" w:cs="Arial"/>
                <w:bCs/>
                <w:sz w:val="18"/>
                <w:szCs w:val="18"/>
              </w:rPr>
            </w:pPr>
          </w:p>
        </w:tc>
      </w:tr>
      <w:tr w:rsidR="00A82B6F" w:rsidRPr="00A5606A" w14:paraId="207D05F9" w14:textId="77777777" w:rsidTr="00FB26F0">
        <w:trPr>
          <w:trHeight w:val="113"/>
        </w:trPr>
        <w:tc>
          <w:tcPr>
            <w:tcW w:w="7153" w:type="dxa"/>
            <w:tcBorders>
              <w:top w:val="single" w:sz="4" w:space="0" w:color="auto"/>
              <w:left w:val="nil"/>
              <w:bottom w:val="double" w:sz="4" w:space="0" w:color="auto"/>
              <w:right w:val="nil"/>
            </w:tcBorders>
            <w:shd w:val="clear" w:color="auto" w:fill="auto"/>
            <w:noWrap/>
            <w:vAlign w:val="bottom"/>
          </w:tcPr>
          <w:p w14:paraId="154380D6" w14:textId="77777777" w:rsidR="00A82B6F" w:rsidRPr="00A5606A" w:rsidRDefault="00A82B6F" w:rsidP="00A82B6F">
            <w:pPr>
              <w:ind w:left="-108"/>
              <w:jc w:val="both"/>
              <w:rPr>
                <w:rFonts w:ascii="Arial" w:hAnsi="Arial" w:cs="Arial"/>
                <w:b/>
                <w:sz w:val="18"/>
                <w:szCs w:val="18"/>
              </w:rPr>
            </w:pPr>
            <w:r w:rsidRPr="00A5606A">
              <w:rPr>
                <w:rFonts w:ascii="Arial" w:hAnsi="Arial" w:cs="Arial"/>
                <w:b/>
                <w:sz w:val="18"/>
                <w:szCs w:val="18"/>
              </w:rPr>
              <w:t>Toplam</w:t>
            </w:r>
          </w:p>
        </w:tc>
        <w:tc>
          <w:tcPr>
            <w:tcW w:w="1204" w:type="dxa"/>
            <w:tcBorders>
              <w:top w:val="single" w:sz="4" w:space="0" w:color="auto"/>
              <w:left w:val="nil"/>
              <w:bottom w:val="double" w:sz="4" w:space="0" w:color="auto"/>
              <w:right w:val="nil"/>
            </w:tcBorders>
            <w:shd w:val="clear" w:color="auto" w:fill="auto"/>
            <w:noWrap/>
            <w:vAlign w:val="bottom"/>
          </w:tcPr>
          <w:p w14:paraId="59B24A9D" w14:textId="31A59E69" w:rsidR="00A82B6F" w:rsidRPr="00A5606A" w:rsidRDefault="00A82B6F" w:rsidP="00A82B6F">
            <w:pPr>
              <w:jc w:val="right"/>
              <w:rPr>
                <w:rFonts w:ascii="Arial" w:hAnsi="Arial" w:cs="Arial"/>
                <w:b/>
                <w:bCs/>
                <w:sz w:val="18"/>
                <w:szCs w:val="18"/>
              </w:rPr>
            </w:pPr>
            <w:r w:rsidRPr="00D40E92">
              <w:rPr>
                <w:rFonts w:ascii="Arial" w:hAnsi="Arial" w:cs="Arial"/>
                <w:b/>
                <w:bCs/>
                <w:color w:val="000000" w:themeColor="text1"/>
                <w:sz w:val="18"/>
                <w:szCs w:val="18"/>
              </w:rPr>
              <w:t>(18.727)</w:t>
            </w:r>
          </w:p>
        </w:tc>
        <w:tc>
          <w:tcPr>
            <w:tcW w:w="1212" w:type="dxa"/>
            <w:tcBorders>
              <w:top w:val="single" w:sz="4" w:space="0" w:color="auto"/>
              <w:left w:val="nil"/>
              <w:bottom w:val="double" w:sz="4" w:space="0" w:color="auto"/>
              <w:right w:val="nil"/>
            </w:tcBorders>
            <w:shd w:val="clear" w:color="auto" w:fill="auto"/>
            <w:noWrap/>
            <w:vAlign w:val="bottom"/>
          </w:tcPr>
          <w:p w14:paraId="27E53DB5" w14:textId="52230998" w:rsidR="00A82B6F" w:rsidRPr="00A5606A" w:rsidRDefault="00A82B6F" w:rsidP="00A82B6F">
            <w:pPr>
              <w:jc w:val="right"/>
              <w:rPr>
                <w:rFonts w:ascii="Arial" w:hAnsi="Arial" w:cs="Arial"/>
                <w:b/>
                <w:bCs/>
                <w:sz w:val="18"/>
                <w:szCs w:val="18"/>
              </w:rPr>
            </w:pPr>
            <w:r w:rsidRPr="00D40E92">
              <w:rPr>
                <w:rFonts w:ascii="Arial" w:hAnsi="Arial" w:cs="Arial"/>
                <w:b/>
                <w:bCs/>
                <w:color w:val="000000" w:themeColor="text1"/>
                <w:sz w:val="18"/>
                <w:szCs w:val="18"/>
              </w:rPr>
              <w:t>1.114</w:t>
            </w:r>
          </w:p>
        </w:tc>
      </w:tr>
    </w:tbl>
    <w:p w14:paraId="47DBD5AE" w14:textId="775AE44A" w:rsidR="00A82B6F" w:rsidRDefault="00A82B6F" w:rsidP="00A82B6F">
      <w:pPr>
        <w:spacing w:before="120" w:after="120"/>
        <w:ind w:left="426" w:hanging="426"/>
        <w:jc w:val="both"/>
        <w:rPr>
          <w:rFonts w:ascii="Arial" w:hAnsi="Arial" w:cs="Arial"/>
          <w:sz w:val="16"/>
          <w:szCs w:val="16"/>
        </w:rPr>
      </w:pPr>
      <w:r w:rsidRPr="00A5606A">
        <w:rPr>
          <w:rFonts w:ascii="Arial" w:hAnsi="Arial" w:cs="Arial"/>
          <w:sz w:val="20"/>
          <w:szCs w:val="20"/>
          <w:vertAlign w:val="superscript"/>
        </w:rPr>
        <w:t>(*)</w:t>
      </w:r>
      <w:r w:rsidRPr="00A5606A">
        <w:rPr>
          <w:rFonts w:ascii="Arial" w:hAnsi="Arial" w:cs="Arial"/>
          <w:sz w:val="16"/>
          <w:szCs w:val="16"/>
        </w:rPr>
        <w:t xml:space="preserve"> İlgili bakiye, değerleme farkına ilişkin ertelenmiş vergi hesaplaması düşüldükten sonraki net tutardır</w:t>
      </w:r>
    </w:p>
    <w:p w14:paraId="06EFF545" w14:textId="727B0F5B" w:rsidR="00FB26F0" w:rsidRPr="00A5606A" w:rsidRDefault="00FB26F0" w:rsidP="005B0322">
      <w:pPr>
        <w:spacing w:before="120"/>
        <w:ind w:left="-567" w:right="-461"/>
        <w:jc w:val="both"/>
        <w:rPr>
          <w:rFonts w:ascii="Arial" w:hAnsi="Arial" w:cs="Arial"/>
          <w:b/>
          <w:sz w:val="20"/>
          <w:szCs w:val="20"/>
        </w:rPr>
      </w:pPr>
      <w:proofErr w:type="gramStart"/>
      <w:r>
        <w:rPr>
          <w:rFonts w:ascii="Arial" w:hAnsi="Arial" w:cs="Arial"/>
          <w:b/>
          <w:sz w:val="20"/>
          <w:szCs w:val="20"/>
        </w:rPr>
        <w:t>ğ</w:t>
      </w:r>
      <w:proofErr w:type="gramEnd"/>
      <w:r>
        <w:rPr>
          <w:rFonts w:ascii="Arial" w:hAnsi="Arial" w:cs="Arial"/>
          <w:b/>
          <w:sz w:val="20"/>
          <w:szCs w:val="20"/>
        </w:rPr>
        <w:t>.</w:t>
      </w:r>
      <w:r>
        <w:rPr>
          <w:rFonts w:ascii="Arial" w:hAnsi="Arial" w:cs="Arial"/>
          <w:b/>
          <w:sz w:val="20"/>
          <w:szCs w:val="20"/>
        </w:rPr>
        <w:tab/>
      </w:r>
      <w:r w:rsidRPr="00A5606A">
        <w:rPr>
          <w:rFonts w:ascii="Arial" w:hAnsi="Arial" w:cs="Arial"/>
          <w:b/>
          <w:sz w:val="20"/>
          <w:szCs w:val="20"/>
        </w:rPr>
        <w:t xml:space="preserve">Diğer sermaye yedeklerine ilişkin bilgiler: </w:t>
      </w:r>
    </w:p>
    <w:p w14:paraId="3EA10FF7" w14:textId="07715C67" w:rsidR="00FB26F0" w:rsidRPr="00A5606A" w:rsidRDefault="00B10C61" w:rsidP="005B0322">
      <w:pPr>
        <w:spacing w:before="120"/>
        <w:ind w:right="-461"/>
        <w:jc w:val="both"/>
        <w:rPr>
          <w:rFonts w:ascii="Arial" w:hAnsi="Arial" w:cs="Arial"/>
          <w:sz w:val="20"/>
          <w:szCs w:val="20"/>
        </w:rPr>
      </w:pPr>
      <w:r w:rsidRPr="00B10C61">
        <w:rPr>
          <w:rFonts w:ascii="Arial" w:hAnsi="Arial" w:cs="Arial"/>
          <w:sz w:val="20"/>
          <w:szCs w:val="20"/>
        </w:rPr>
        <w:t xml:space="preserve">Ana Ortaklık </w:t>
      </w:r>
      <w:r w:rsidR="00FB26F0" w:rsidRPr="00A5606A">
        <w:rPr>
          <w:rFonts w:ascii="Arial" w:hAnsi="Arial" w:cs="Arial"/>
          <w:sz w:val="20"/>
          <w:szCs w:val="20"/>
        </w:rPr>
        <w:t xml:space="preserve">Banka yapılandırılmış işletmesi olan “Bereket </w:t>
      </w:r>
      <w:proofErr w:type="spellStart"/>
      <w:r w:rsidR="00FB26F0" w:rsidRPr="00A5606A">
        <w:rPr>
          <w:rFonts w:ascii="Arial" w:hAnsi="Arial" w:cs="Arial"/>
          <w:sz w:val="20"/>
          <w:szCs w:val="20"/>
        </w:rPr>
        <w:t>One</w:t>
      </w:r>
      <w:proofErr w:type="spellEnd"/>
      <w:r w:rsidR="00FB26F0" w:rsidRPr="00A5606A">
        <w:rPr>
          <w:rFonts w:ascii="Arial" w:hAnsi="Arial" w:cs="Arial"/>
          <w:sz w:val="20"/>
          <w:szCs w:val="20"/>
        </w:rPr>
        <w:t xml:space="preserve"> </w:t>
      </w:r>
      <w:proofErr w:type="spellStart"/>
      <w:r w:rsidR="00FB26F0" w:rsidRPr="00A5606A">
        <w:rPr>
          <w:rFonts w:ascii="Arial" w:hAnsi="Arial" w:cs="Arial"/>
          <w:sz w:val="20"/>
          <w:szCs w:val="20"/>
        </w:rPr>
        <w:t>Ltd</w:t>
      </w:r>
      <w:proofErr w:type="spellEnd"/>
      <w:r w:rsidR="00FB26F0" w:rsidRPr="00A5606A">
        <w:rPr>
          <w:rFonts w:ascii="Arial" w:hAnsi="Arial" w:cs="Arial"/>
          <w:sz w:val="20"/>
          <w:szCs w:val="20"/>
        </w:rPr>
        <w:t xml:space="preserve">” aracılığıyla ihraç etmiş olduğu İrlanda Borsasına </w:t>
      </w:r>
      <w:proofErr w:type="spellStart"/>
      <w:r w:rsidR="00FB26F0" w:rsidRPr="00A5606A">
        <w:rPr>
          <w:rFonts w:ascii="Arial" w:hAnsi="Arial" w:cs="Arial"/>
          <w:sz w:val="20"/>
          <w:szCs w:val="20"/>
        </w:rPr>
        <w:t>kote</w:t>
      </w:r>
      <w:proofErr w:type="spellEnd"/>
      <w:r w:rsidR="00FB26F0" w:rsidRPr="00A5606A">
        <w:rPr>
          <w:rFonts w:ascii="Arial" w:hAnsi="Arial" w:cs="Arial"/>
          <w:sz w:val="20"/>
          <w:szCs w:val="20"/>
        </w:rPr>
        <w:t xml:space="preserve"> Basel III kriterlerine uyumlu 205.000.000 </w:t>
      </w:r>
      <w:r w:rsidR="00FB26F0">
        <w:rPr>
          <w:rFonts w:ascii="Arial" w:hAnsi="Arial" w:cs="Arial"/>
          <w:sz w:val="20"/>
          <w:szCs w:val="20"/>
        </w:rPr>
        <w:t>ABD Doları tutarında</w:t>
      </w:r>
      <w:r w:rsidR="00FB26F0" w:rsidRPr="00A5606A">
        <w:rPr>
          <w:rFonts w:ascii="Arial" w:hAnsi="Arial" w:cs="Arial"/>
          <w:sz w:val="20"/>
          <w:szCs w:val="20"/>
        </w:rPr>
        <w:t xml:space="preserve"> (</w:t>
      </w:r>
      <w:r w:rsidR="00FB26F0">
        <w:rPr>
          <w:rFonts w:ascii="Arial" w:hAnsi="Arial" w:cs="Arial"/>
          <w:sz w:val="20"/>
          <w:szCs w:val="20"/>
        </w:rPr>
        <w:t xml:space="preserve">tarihi maliyeti </w:t>
      </w:r>
      <w:r w:rsidR="00FB26F0" w:rsidRPr="00A5606A">
        <w:rPr>
          <w:rFonts w:ascii="Arial" w:hAnsi="Arial" w:cs="Arial"/>
          <w:sz w:val="20"/>
          <w:szCs w:val="20"/>
        </w:rPr>
        <w:t xml:space="preserve">775.720 TL) vadesiz </w:t>
      </w:r>
      <w:proofErr w:type="spellStart"/>
      <w:r w:rsidR="00FB26F0" w:rsidRPr="00A5606A">
        <w:rPr>
          <w:rFonts w:ascii="Arial" w:hAnsi="Arial" w:cs="Arial"/>
          <w:sz w:val="20"/>
          <w:szCs w:val="20"/>
        </w:rPr>
        <w:t>sukuk</w:t>
      </w:r>
      <w:proofErr w:type="spellEnd"/>
      <w:r w:rsidR="00FB26F0" w:rsidRPr="00A5606A">
        <w:rPr>
          <w:rFonts w:ascii="Arial" w:hAnsi="Arial" w:cs="Arial"/>
          <w:sz w:val="20"/>
          <w:szCs w:val="20"/>
        </w:rPr>
        <w:t xml:space="preserve"> işlemini TMS 32 çerçevesinde parasal olmayan bir kalem olarak değerlendirip, BDDK’nın 20 Şubat 2018 tarihi itibarıyla ilave ana sermaye hesabına </w:t>
      </w:r>
      <w:proofErr w:type="gramStart"/>
      <w:r w:rsidR="00FB26F0" w:rsidRPr="00A5606A">
        <w:rPr>
          <w:rFonts w:ascii="Arial" w:hAnsi="Arial" w:cs="Arial"/>
          <w:sz w:val="20"/>
          <w:szCs w:val="20"/>
        </w:rPr>
        <w:t>dahil</w:t>
      </w:r>
      <w:proofErr w:type="gramEnd"/>
      <w:r w:rsidR="00FB26F0" w:rsidRPr="00A5606A">
        <w:rPr>
          <w:rFonts w:ascii="Arial" w:hAnsi="Arial" w:cs="Arial"/>
          <w:sz w:val="20"/>
          <w:szCs w:val="20"/>
        </w:rPr>
        <w:t xml:space="preserve"> edilmesine onay vermesinin ardından </w:t>
      </w:r>
      <w:proofErr w:type="spellStart"/>
      <w:r w:rsidR="00FB26F0" w:rsidRPr="00A5606A">
        <w:rPr>
          <w:rFonts w:ascii="Arial" w:hAnsi="Arial" w:cs="Arial"/>
          <w:sz w:val="20"/>
          <w:szCs w:val="20"/>
        </w:rPr>
        <w:t>özkaynaklar</w:t>
      </w:r>
      <w:proofErr w:type="spellEnd"/>
      <w:r w:rsidR="00FB26F0" w:rsidRPr="00A5606A">
        <w:rPr>
          <w:rFonts w:ascii="Arial" w:hAnsi="Arial" w:cs="Arial"/>
          <w:sz w:val="20"/>
          <w:szCs w:val="20"/>
        </w:rPr>
        <w:t xml:space="preserve"> altında tarihi maliyet üzerinden “diğer sermaye yedekleri” kaleminde muhaseb</w:t>
      </w:r>
      <w:r w:rsidR="00FB26F0">
        <w:rPr>
          <w:rFonts w:ascii="Arial" w:hAnsi="Arial" w:cs="Arial"/>
          <w:sz w:val="20"/>
          <w:szCs w:val="20"/>
        </w:rPr>
        <w:t xml:space="preserve">eleştirmiştir. </w:t>
      </w:r>
      <w:proofErr w:type="spellStart"/>
      <w:r w:rsidR="00FB26F0">
        <w:rPr>
          <w:rFonts w:ascii="Arial" w:hAnsi="Arial" w:cs="Arial"/>
          <w:sz w:val="20"/>
          <w:szCs w:val="20"/>
        </w:rPr>
        <w:t>Sukuk</w:t>
      </w:r>
      <w:proofErr w:type="spellEnd"/>
      <w:r w:rsidR="00FB26F0">
        <w:rPr>
          <w:rFonts w:ascii="Arial" w:hAnsi="Arial" w:cs="Arial"/>
          <w:sz w:val="20"/>
          <w:szCs w:val="20"/>
        </w:rPr>
        <w:t xml:space="preserve"> işleminin i</w:t>
      </w:r>
      <w:r w:rsidR="00FB26F0" w:rsidRPr="00A5606A">
        <w:rPr>
          <w:rFonts w:ascii="Arial" w:hAnsi="Arial" w:cs="Arial"/>
          <w:sz w:val="20"/>
          <w:szCs w:val="20"/>
        </w:rPr>
        <w:t xml:space="preserve">lk geri çağrılma tarihi 20 Şubat 2023 olup, yıllık %10 oranında kar payı ödemesi (alta ayda bir ödemeli) bulunmaktadır. </w:t>
      </w:r>
      <w:r w:rsidRPr="00B10C61">
        <w:rPr>
          <w:rFonts w:ascii="Arial" w:hAnsi="Arial" w:cs="Arial"/>
          <w:sz w:val="20"/>
          <w:szCs w:val="20"/>
        </w:rPr>
        <w:t xml:space="preserve">Ana Ortaklık </w:t>
      </w:r>
      <w:r w:rsidR="00FB26F0" w:rsidRPr="00A5606A">
        <w:rPr>
          <w:rFonts w:ascii="Arial" w:hAnsi="Arial" w:cs="Arial"/>
          <w:sz w:val="20"/>
          <w:szCs w:val="20"/>
        </w:rPr>
        <w:t xml:space="preserve">Banka’nın kar payı ödemelerinin iptali konusunda yetkisi bulunmaktadır ve </w:t>
      </w:r>
      <w:r w:rsidRPr="00B10C61">
        <w:rPr>
          <w:rFonts w:ascii="Arial" w:hAnsi="Arial" w:cs="Arial"/>
          <w:sz w:val="20"/>
          <w:szCs w:val="20"/>
        </w:rPr>
        <w:t xml:space="preserve">Ana Ortaklık </w:t>
      </w:r>
      <w:r w:rsidR="00FB26F0" w:rsidRPr="00A5606A">
        <w:rPr>
          <w:rFonts w:ascii="Arial" w:hAnsi="Arial" w:cs="Arial"/>
          <w:sz w:val="20"/>
          <w:szCs w:val="20"/>
        </w:rPr>
        <w:t xml:space="preserve">Banka’nın bu yetkiyi kullanması halinde, sözleşmede belirlenmiş olan tutar ile ödememe durumu da </w:t>
      </w:r>
      <w:proofErr w:type="gramStart"/>
      <w:r w:rsidR="00FB26F0" w:rsidRPr="00A5606A">
        <w:rPr>
          <w:rFonts w:ascii="Arial" w:hAnsi="Arial" w:cs="Arial"/>
          <w:sz w:val="20"/>
          <w:szCs w:val="20"/>
        </w:rPr>
        <w:t>dahil</w:t>
      </w:r>
      <w:proofErr w:type="gramEnd"/>
      <w:r w:rsidR="00FB26F0" w:rsidRPr="00A5606A">
        <w:rPr>
          <w:rFonts w:ascii="Arial" w:hAnsi="Arial" w:cs="Arial"/>
          <w:sz w:val="20"/>
          <w:szCs w:val="20"/>
        </w:rPr>
        <w:t xml:space="preserve"> olmak üzere yaptığı ödeme tutarı arasındaki farkı sonraki dönemlerde de ödeme zorunluluğu bulunmaktadır.</w:t>
      </w:r>
    </w:p>
    <w:p w14:paraId="25CF3F56" w14:textId="77777777" w:rsidR="00665354" w:rsidRPr="009128F0" w:rsidRDefault="00665354" w:rsidP="003F45C2">
      <w:pPr>
        <w:pStyle w:val="ListeParagraf"/>
        <w:numPr>
          <w:ilvl w:val="0"/>
          <w:numId w:val="23"/>
        </w:numPr>
        <w:spacing w:before="120" w:after="120"/>
        <w:ind w:left="0" w:right="-461" w:hanging="567"/>
        <w:jc w:val="both"/>
        <w:rPr>
          <w:rFonts w:ascii="Arial" w:hAnsi="Arial" w:cs="Arial"/>
          <w:b/>
          <w:color w:val="000000" w:themeColor="text1"/>
          <w:sz w:val="20"/>
          <w:szCs w:val="20"/>
        </w:rPr>
      </w:pPr>
      <w:r w:rsidRPr="009128F0">
        <w:rPr>
          <w:rFonts w:ascii="Arial" w:hAnsi="Arial" w:cs="Arial"/>
          <w:b/>
          <w:color w:val="000000" w:themeColor="text1"/>
          <w:sz w:val="20"/>
          <w:szCs w:val="20"/>
        </w:rPr>
        <w:t xml:space="preserve">Azınlık paylarına ilişkin bilgiler: </w:t>
      </w:r>
    </w:p>
    <w:p w14:paraId="1ABD863C" w14:textId="357C3E19" w:rsidR="00713FC9" w:rsidRPr="009128F0" w:rsidRDefault="00293ECD" w:rsidP="005B0322">
      <w:pPr>
        <w:pStyle w:val="ListeParagraf"/>
        <w:spacing w:before="120" w:after="120"/>
        <w:ind w:left="0" w:right="-461"/>
        <w:jc w:val="both"/>
        <w:rPr>
          <w:rFonts w:ascii="Arial" w:hAnsi="Arial" w:cs="Arial"/>
          <w:color w:val="000000" w:themeColor="text1"/>
          <w:sz w:val="20"/>
          <w:szCs w:val="20"/>
        </w:rPr>
      </w:pPr>
      <w:r w:rsidRPr="009128F0">
        <w:rPr>
          <w:rFonts w:ascii="Arial" w:hAnsi="Arial" w:cs="Arial"/>
          <w:color w:val="000000" w:themeColor="text1"/>
          <w:sz w:val="20"/>
          <w:szCs w:val="20"/>
        </w:rPr>
        <w:t>Grubun</w:t>
      </w:r>
      <w:r w:rsidR="00713FC9" w:rsidRPr="009128F0">
        <w:rPr>
          <w:rFonts w:ascii="Arial" w:hAnsi="Arial" w:cs="Arial"/>
          <w:color w:val="000000" w:themeColor="text1"/>
          <w:sz w:val="20"/>
          <w:szCs w:val="20"/>
        </w:rPr>
        <w:t xml:space="preserve">, </w:t>
      </w:r>
      <w:r w:rsidR="002E54C0" w:rsidRPr="002E54C0">
        <w:rPr>
          <w:rFonts w:ascii="Arial" w:hAnsi="Arial" w:cs="Arial"/>
          <w:color w:val="000000" w:themeColor="text1"/>
          <w:sz w:val="20"/>
          <w:szCs w:val="20"/>
        </w:rPr>
        <w:t xml:space="preserve">31 </w:t>
      </w:r>
      <w:r w:rsidR="00FB26F0">
        <w:rPr>
          <w:rFonts w:ascii="Arial" w:hAnsi="Arial" w:cs="Arial"/>
          <w:color w:val="000000" w:themeColor="text1"/>
          <w:sz w:val="20"/>
          <w:szCs w:val="20"/>
        </w:rPr>
        <w:t>Mart</w:t>
      </w:r>
      <w:r w:rsidR="002E54C0" w:rsidRPr="002E54C0">
        <w:rPr>
          <w:rFonts w:ascii="Arial" w:hAnsi="Arial" w:cs="Arial"/>
          <w:color w:val="000000" w:themeColor="text1"/>
          <w:sz w:val="20"/>
          <w:szCs w:val="20"/>
        </w:rPr>
        <w:t xml:space="preserve"> </w:t>
      </w:r>
      <w:r w:rsidR="00FB26F0">
        <w:rPr>
          <w:rFonts w:ascii="Arial" w:hAnsi="Arial" w:cs="Arial"/>
          <w:color w:val="000000" w:themeColor="text1"/>
          <w:sz w:val="20"/>
          <w:szCs w:val="20"/>
        </w:rPr>
        <w:t>2018</w:t>
      </w:r>
      <w:r w:rsidR="00713FC9" w:rsidRPr="00D40E92">
        <w:rPr>
          <w:rFonts w:ascii="Arial" w:hAnsi="Arial" w:cs="Arial"/>
          <w:color w:val="000000" w:themeColor="text1"/>
          <w:sz w:val="20"/>
          <w:szCs w:val="20"/>
        </w:rPr>
        <w:t xml:space="preserve"> tarihi itibarıyla</w:t>
      </w:r>
      <w:r w:rsidRPr="00D40E92">
        <w:rPr>
          <w:rFonts w:ascii="Arial" w:hAnsi="Arial" w:cs="Arial"/>
          <w:color w:val="000000" w:themeColor="text1"/>
          <w:sz w:val="20"/>
          <w:szCs w:val="20"/>
        </w:rPr>
        <w:t xml:space="preserve"> </w:t>
      </w:r>
      <w:proofErr w:type="gramStart"/>
      <w:r w:rsidRPr="00D40E92">
        <w:rPr>
          <w:rFonts w:ascii="Arial" w:hAnsi="Arial" w:cs="Arial"/>
          <w:color w:val="000000" w:themeColor="text1"/>
          <w:sz w:val="20"/>
          <w:szCs w:val="20"/>
        </w:rPr>
        <w:t>konsolide</w:t>
      </w:r>
      <w:proofErr w:type="gramEnd"/>
      <w:r w:rsidRPr="00D40E92">
        <w:rPr>
          <w:rFonts w:ascii="Arial" w:hAnsi="Arial" w:cs="Arial"/>
          <w:color w:val="000000" w:themeColor="text1"/>
          <w:sz w:val="20"/>
          <w:szCs w:val="20"/>
        </w:rPr>
        <w:t xml:space="preserve"> ettiği “Albaraka Gayrimenkul Portföy Yönetimi A.Ş. </w:t>
      </w:r>
      <w:proofErr w:type="spellStart"/>
      <w:r w:rsidRPr="00D40E92">
        <w:rPr>
          <w:rFonts w:ascii="Arial" w:hAnsi="Arial" w:cs="Arial"/>
          <w:color w:val="000000" w:themeColor="text1"/>
          <w:sz w:val="20"/>
          <w:szCs w:val="20"/>
        </w:rPr>
        <w:t>Batışehir</w:t>
      </w:r>
      <w:proofErr w:type="spellEnd"/>
      <w:r w:rsidRPr="00D40E92">
        <w:rPr>
          <w:rFonts w:ascii="Arial" w:hAnsi="Arial" w:cs="Arial"/>
          <w:color w:val="000000" w:themeColor="text1"/>
          <w:sz w:val="20"/>
          <w:szCs w:val="20"/>
        </w:rPr>
        <w:t xml:space="preserve"> Gayrimenkul Yatırım </w:t>
      </w:r>
      <w:proofErr w:type="spellStart"/>
      <w:r w:rsidRPr="00D40E92">
        <w:rPr>
          <w:rFonts w:ascii="Arial" w:hAnsi="Arial" w:cs="Arial"/>
          <w:color w:val="000000" w:themeColor="text1"/>
          <w:sz w:val="20"/>
          <w:szCs w:val="20"/>
        </w:rPr>
        <w:t>Fonu”ndan</w:t>
      </w:r>
      <w:proofErr w:type="spellEnd"/>
      <w:r w:rsidRPr="00D40E92">
        <w:rPr>
          <w:rFonts w:ascii="Arial" w:hAnsi="Arial" w:cs="Arial"/>
          <w:color w:val="000000" w:themeColor="text1"/>
          <w:sz w:val="20"/>
          <w:szCs w:val="20"/>
        </w:rPr>
        <w:t xml:space="preserve"> </w:t>
      </w:r>
      <w:r w:rsidRPr="002C1A2F">
        <w:rPr>
          <w:rFonts w:ascii="Arial" w:hAnsi="Arial" w:cs="Arial"/>
          <w:color w:val="000000" w:themeColor="text1"/>
          <w:sz w:val="20"/>
          <w:szCs w:val="20"/>
        </w:rPr>
        <w:t xml:space="preserve">kaynaklanan </w:t>
      </w:r>
      <w:r w:rsidR="009F60AE" w:rsidRPr="009F60AE">
        <w:rPr>
          <w:rFonts w:ascii="Arial" w:hAnsi="Arial" w:cs="Arial"/>
          <w:color w:val="000000" w:themeColor="text1"/>
          <w:sz w:val="20"/>
          <w:szCs w:val="20"/>
        </w:rPr>
        <w:t>158.548</w:t>
      </w:r>
      <w:r w:rsidR="009F60AE">
        <w:rPr>
          <w:rFonts w:ascii="Arial" w:hAnsi="Arial" w:cs="Arial"/>
          <w:color w:val="000000" w:themeColor="text1"/>
          <w:sz w:val="20"/>
          <w:szCs w:val="20"/>
        </w:rPr>
        <w:t xml:space="preserve"> </w:t>
      </w:r>
      <w:r w:rsidRPr="002C1A2F">
        <w:rPr>
          <w:rFonts w:ascii="Arial" w:hAnsi="Arial" w:cs="Arial"/>
          <w:color w:val="000000" w:themeColor="text1"/>
          <w:sz w:val="20"/>
          <w:szCs w:val="20"/>
        </w:rPr>
        <w:t>TL</w:t>
      </w:r>
      <w:r w:rsidR="00713FC9" w:rsidRPr="002C1A2F">
        <w:rPr>
          <w:rFonts w:ascii="Arial" w:hAnsi="Arial" w:cs="Arial"/>
          <w:color w:val="000000" w:themeColor="text1"/>
          <w:sz w:val="20"/>
          <w:szCs w:val="20"/>
        </w:rPr>
        <w:t xml:space="preserve"> tutarında</w:t>
      </w:r>
      <w:r w:rsidRPr="009128F0">
        <w:rPr>
          <w:rFonts w:ascii="Arial" w:hAnsi="Arial" w:cs="Arial"/>
          <w:color w:val="000000" w:themeColor="text1"/>
          <w:sz w:val="20"/>
          <w:szCs w:val="20"/>
        </w:rPr>
        <w:t xml:space="preserve"> </w:t>
      </w:r>
      <w:r w:rsidR="00D90536" w:rsidRPr="009128F0">
        <w:rPr>
          <w:rFonts w:ascii="Arial" w:hAnsi="Arial" w:cs="Arial"/>
          <w:color w:val="000000" w:themeColor="text1"/>
          <w:sz w:val="20"/>
          <w:szCs w:val="20"/>
        </w:rPr>
        <w:t>azınlık payları</w:t>
      </w:r>
      <w:r w:rsidR="00FB26F0">
        <w:rPr>
          <w:rFonts w:ascii="Arial" w:hAnsi="Arial" w:cs="Arial"/>
          <w:color w:val="000000" w:themeColor="text1"/>
          <w:sz w:val="20"/>
          <w:szCs w:val="20"/>
        </w:rPr>
        <w:t xml:space="preserve"> bulunmaktadır (31 Aralık 2017</w:t>
      </w:r>
      <w:r w:rsidR="00D87D91">
        <w:rPr>
          <w:rFonts w:ascii="Arial" w:hAnsi="Arial" w:cs="Arial"/>
          <w:color w:val="000000" w:themeColor="text1"/>
          <w:sz w:val="20"/>
          <w:szCs w:val="20"/>
        </w:rPr>
        <w:t>:</w:t>
      </w:r>
      <w:r w:rsidR="00FB26F0">
        <w:rPr>
          <w:rFonts w:ascii="Arial" w:hAnsi="Arial" w:cs="Arial"/>
          <w:color w:val="000000" w:themeColor="text1"/>
          <w:sz w:val="20"/>
          <w:szCs w:val="20"/>
        </w:rPr>
        <w:t xml:space="preserve"> </w:t>
      </w:r>
      <w:r w:rsidR="00FB26F0" w:rsidRPr="00D40E92">
        <w:rPr>
          <w:rFonts w:ascii="Arial" w:hAnsi="Arial" w:cs="Arial"/>
          <w:color w:val="000000" w:themeColor="text1"/>
          <w:sz w:val="20"/>
          <w:szCs w:val="20"/>
        </w:rPr>
        <w:t>156.047</w:t>
      </w:r>
      <w:r w:rsidR="00FB26F0">
        <w:rPr>
          <w:rFonts w:ascii="Arial" w:hAnsi="Arial" w:cs="Arial"/>
          <w:color w:val="000000" w:themeColor="text1"/>
          <w:sz w:val="20"/>
          <w:szCs w:val="20"/>
        </w:rPr>
        <w:t xml:space="preserve"> TL</w:t>
      </w:r>
      <w:r w:rsidR="00D87D91">
        <w:rPr>
          <w:rFonts w:ascii="Arial" w:hAnsi="Arial" w:cs="Arial"/>
          <w:color w:val="000000" w:themeColor="text1"/>
          <w:sz w:val="20"/>
          <w:szCs w:val="20"/>
        </w:rPr>
        <w:t xml:space="preserve">).  </w:t>
      </w:r>
    </w:p>
    <w:p w14:paraId="73D363EA" w14:textId="77777777" w:rsidR="00FD0EC4" w:rsidRPr="009128F0" w:rsidRDefault="00FD0EC4" w:rsidP="0069657B">
      <w:pPr>
        <w:pStyle w:val="ListeParagraf"/>
        <w:spacing w:before="120" w:after="120"/>
        <w:ind w:left="0"/>
        <w:jc w:val="both"/>
        <w:rPr>
          <w:rFonts w:ascii="Arial" w:hAnsi="Arial" w:cs="Arial"/>
          <w:b/>
          <w:color w:val="000000" w:themeColor="text1"/>
          <w:sz w:val="20"/>
          <w:szCs w:val="20"/>
        </w:rPr>
      </w:pPr>
      <w:r w:rsidRPr="009128F0">
        <w:rPr>
          <w:rFonts w:ascii="Arial" w:hAnsi="Arial" w:cs="Arial"/>
          <w:b/>
          <w:color w:val="000000" w:themeColor="text1"/>
          <w:sz w:val="20"/>
          <w:szCs w:val="20"/>
        </w:rPr>
        <w:br w:type="page"/>
      </w:r>
    </w:p>
    <w:p w14:paraId="0FAD0A16" w14:textId="77777777" w:rsidR="00D64A34" w:rsidRPr="009128F0" w:rsidRDefault="00D64A34" w:rsidP="0064178D">
      <w:pPr>
        <w:spacing w:before="120" w:after="120"/>
        <w:ind w:left="28" w:hanging="595"/>
        <w:jc w:val="both"/>
        <w:rPr>
          <w:rFonts w:ascii="Arial" w:hAnsi="Arial" w:cs="Arial"/>
          <w:b/>
          <w:color w:val="000000" w:themeColor="text1"/>
          <w:sz w:val="20"/>
          <w:szCs w:val="20"/>
        </w:rPr>
      </w:pPr>
      <w:r w:rsidRPr="009128F0">
        <w:rPr>
          <w:rFonts w:ascii="Arial" w:hAnsi="Arial" w:cs="Arial"/>
          <w:b/>
          <w:color w:val="000000" w:themeColor="text1"/>
          <w:sz w:val="20"/>
          <w:szCs w:val="20"/>
        </w:rPr>
        <w:lastRenderedPageBreak/>
        <w:t>III.</w:t>
      </w:r>
      <w:r w:rsidRPr="009128F0">
        <w:rPr>
          <w:rFonts w:ascii="Arial" w:hAnsi="Arial" w:cs="Arial"/>
          <w:b/>
          <w:color w:val="000000" w:themeColor="text1"/>
          <w:sz w:val="20"/>
          <w:szCs w:val="20"/>
        </w:rPr>
        <w:tab/>
        <w:t>Konsolide nazım hesaplara ilişki</w:t>
      </w:r>
      <w:r w:rsidR="00C6279A" w:rsidRPr="009128F0">
        <w:rPr>
          <w:rFonts w:ascii="Arial" w:hAnsi="Arial" w:cs="Arial"/>
          <w:b/>
          <w:color w:val="000000" w:themeColor="text1"/>
          <w:sz w:val="20"/>
          <w:szCs w:val="20"/>
        </w:rPr>
        <w:t>n açıklama ve dipnotlar</w:t>
      </w:r>
      <w:r w:rsidRPr="009128F0">
        <w:rPr>
          <w:rFonts w:ascii="Arial" w:hAnsi="Arial" w:cs="Arial"/>
          <w:b/>
          <w:color w:val="000000" w:themeColor="text1"/>
          <w:sz w:val="20"/>
          <w:szCs w:val="20"/>
        </w:rPr>
        <w:t>:</w:t>
      </w:r>
    </w:p>
    <w:p w14:paraId="7C68AE0D" w14:textId="77777777" w:rsidR="00136C29" w:rsidRPr="009128F0" w:rsidRDefault="007F6A52" w:rsidP="0064178D">
      <w:pPr>
        <w:spacing w:before="120" w:after="120"/>
        <w:ind w:hanging="567"/>
        <w:jc w:val="both"/>
        <w:rPr>
          <w:rFonts w:ascii="Arial" w:hAnsi="Arial" w:cs="Arial"/>
          <w:b/>
          <w:color w:val="000000" w:themeColor="text1"/>
          <w:sz w:val="20"/>
          <w:szCs w:val="20"/>
        </w:rPr>
      </w:pPr>
      <w:r w:rsidRPr="009128F0">
        <w:rPr>
          <w:rFonts w:ascii="Arial" w:hAnsi="Arial" w:cs="Arial"/>
          <w:b/>
          <w:color w:val="000000" w:themeColor="text1"/>
          <w:sz w:val="20"/>
          <w:szCs w:val="20"/>
        </w:rPr>
        <w:t>1.</w:t>
      </w:r>
      <w:r w:rsidR="00136C29" w:rsidRPr="009128F0">
        <w:rPr>
          <w:rFonts w:ascii="Arial" w:hAnsi="Arial" w:cs="Arial"/>
          <w:b/>
          <w:color w:val="000000" w:themeColor="text1"/>
          <w:sz w:val="20"/>
          <w:szCs w:val="20"/>
        </w:rPr>
        <w:tab/>
      </w:r>
      <w:r w:rsidR="00957D26" w:rsidRPr="009128F0">
        <w:rPr>
          <w:rFonts w:ascii="Arial" w:hAnsi="Arial" w:cs="Arial"/>
          <w:b/>
          <w:color w:val="000000" w:themeColor="text1"/>
          <w:sz w:val="20"/>
          <w:szCs w:val="20"/>
        </w:rPr>
        <w:t xml:space="preserve">Konsolide </w:t>
      </w:r>
      <w:r w:rsidR="00987279" w:rsidRPr="009128F0">
        <w:rPr>
          <w:rFonts w:ascii="Arial" w:hAnsi="Arial" w:cs="Arial"/>
          <w:b/>
          <w:color w:val="000000" w:themeColor="text1"/>
          <w:sz w:val="20"/>
          <w:szCs w:val="20"/>
        </w:rPr>
        <w:t>n</w:t>
      </w:r>
      <w:r w:rsidR="00136C29" w:rsidRPr="009128F0">
        <w:rPr>
          <w:rFonts w:ascii="Arial" w:hAnsi="Arial" w:cs="Arial"/>
          <w:b/>
          <w:color w:val="000000" w:themeColor="text1"/>
          <w:sz w:val="20"/>
          <w:szCs w:val="20"/>
        </w:rPr>
        <w:t>azım hesaplarda yer alan yükümlülüklere ilişkin açıklam</w:t>
      </w:r>
      <w:r w:rsidR="00D776E6" w:rsidRPr="009128F0">
        <w:rPr>
          <w:rFonts w:ascii="Arial" w:hAnsi="Arial" w:cs="Arial"/>
          <w:b/>
          <w:color w:val="000000" w:themeColor="text1"/>
          <w:sz w:val="20"/>
          <w:szCs w:val="20"/>
        </w:rPr>
        <w:t>a</w:t>
      </w:r>
      <w:r w:rsidR="00E925B4" w:rsidRPr="009128F0">
        <w:rPr>
          <w:rFonts w:ascii="Arial" w:hAnsi="Arial" w:cs="Arial"/>
          <w:b/>
          <w:color w:val="000000" w:themeColor="text1"/>
          <w:sz w:val="20"/>
          <w:szCs w:val="20"/>
        </w:rPr>
        <w:t>:</w:t>
      </w:r>
    </w:p>
    <w:p w14:paraId="56EA348A" w14:textId="77777777" w:rsidR="00136C29" w:rsidRPr="009128F0" w:rsidRDefault="007F6A52" w:rsidP="00900783">
      <w:pPr>
        <w:spacing w:before="120" w:after="120"/>
        <w:ind w:left="14" w:hanging="560"/>
        <w:jc w:val="both"/>
        <w:rPr>
          <w:rFonts w:ascii="Arial" w:hAnsi="Arial" w:cs="Arial"/>
          <w:color w:val="000000" w:themeColor="text1"/>
          <w:sz w:val="16"/>
          <w:szCs w:val="16"/>
        </w:rPr>
      </w:pPr>
      <w:proofErr w:type="gramStart"/>
      <w:r w:rsidRPr="009128F0">
        <w:rPr>
          <w:rFonts w:ascii="Arial" w:hAnsi="Arial" w:cs="Arial"/>
          <w:b/>
          <w:color w:val="000000" w:themeColor="text1"/>
          <w:sz w:val="20"/>
          <w:szCs w:val="20"/>
        </w:rPr>
        <w:t>a</w:t>
      </w:r>
      <w:proofErr w:type="gramEnd"/>
      <w:r w:rsidRPr="009128F0">
        <w:rPr>
          <w:rFonts w:ascii="Arial" w:hAnsi="Arial" w:cs="Arial"/>
          <w:b/>
          <w:color w:val="000000" w:themeColor="text1"/>
          <w:sz w:val="20"/>
          <w:szCs w:val="20"/>
        </w:rPr>
        <w:t>.</w:t>
      </w:r>
      <w:r w:rsidR="00136C29" w:rsidRPr="009128F0">
        <w:rPr>
          <w:rFonts w:ascii="Arial" w:hAnsi="Arial" w:cs="Arial"/>
          <w:b/>
          <w:color w:val="000000" w:themeColor="text1"/>
          <w:sz w:val="20"/>
          <w:szCs w:val="20"/>
        </w:rPr>
        <w:tab/>
        <w:t>Gayri kabili rücu nitelikteki kredi taahhütlerinin türü ve miktarı:</w:t>
      </w:r>
    </w:p>
    <w:tbl>
      <w:tblPr>
        <w:tblW w:w="9673" w:type="dxa"/>
        <w:tblCellMar>
          <w:left w:w="70" w:type="dxa"/>
          <w:right w:w="70" w:type="dxa"/>
        </w:tblCellMar>
        <w:tblLook w:val="0000" w:firstRow="0" w:lastRow="0" w:firstColumn="0" w:lastColumn="0" w:noHBand="0" w:noVBand="0"/>
      </w:tblPr>
      <w:tblGrid>
        <w:gridCol w:w="7937"/>
        <w:gridCol w:w="1736"/>
      </w:tblGrid>
      <w:tr w:rsidR="0046630B" w:rsidRPr="00A5606A" w14:paraId="20AB7C66" w14:textId="77777777" w:rsidTr="0059351E">
        <w:trPr>
          <w:trHeight w:val="113"/>
        </w:trPr>
        <w:tc>
          <w:tcPr>
            <w:tcW w:w="7937" w:type="dxa"/>
            <w:tcBorders>
              <w:top w:val="single" w:sz="4" w:space="0" w:color="auto"/>
              <w:bottom w:val="single" w:sz="4" w:space="0" w:color="auto"/>
            </w:tcBorders>
            <w:shd w:val="clear" w:color="auto" w:fill="auto"/>
            <w:noWrap/>
            <w:vAlign w:val="bottom"/>
          </w:tcPr>
          <w:p w14:paraId="3C674228" w14:textId="77777777" w:rsidR="0046630B" w:rsidRPr="00A5606A" w:rsidRDefault="0046630B" w:rsidP="00901196">
            <w:pPr>
              <w:rPr>
                <w:rFonts w:ascii="Arial" w:hAnsi="Arial" w:cs="Arial"/>
                <w:sz w:val="18"/>
                <w:szCs w:val="18"/>
              </w:rPr>
            </w:pPr>
            <w:r w:rsidRPr="00A5606A">
              <w:rPr>
                <w:rFonts w:ascii="Arial" w:hAnsi="Arial" w:cs="Arial"/>
                <w:sz w:val="18"/>
                <w:szCs w:val="18"/>
              </w:rPr>
              <w:t> </w:t>
            </w:r>
          </w:p>
        </w:tc>
        <w:tc>
          <w:tcPr>
            <w:tcW w:w="1736" w:type="dxa"/>
            <w:tcBorders>
              <w:top w:val="single" w:sz="4" w:space="0" w:color="auto"/>
              <w:bottom w:val="single" w:sz="4" w:space="0" w:color="auto"/>
            </w:tcBorders>
            <w:shd w:val="clear" w:color="auto" w:fill="auto"/>
            <w:noWrap/>
            <w:vAlign w:val="bottom"/>
          </w:tcPr>
          <w:p w14:paraId="6061BD64" w14:textId="77777777" w:rsidR="0046630B" w:rsidRPr="00A5606A" w:rsidRDefault="0046630B" w:rsidP="00901196">
            <w:pPr>
              <w:ind w:firstLine="214"/>
              <w:jc w:val="right"/>
              <w:rPr>
                <w:rFonts w:ascii="Arial" w:hAnsi="Arial" w:cs="Arial"/>
                <w:b/>
                <w:sz w:val="18"/>
                <w:szCs w:val="18"/>
              </w:rPr>
            </w:pPr>
            <w:r w:rsidRPr="00A5606A">
              <w:rPr>
                <w:rFonts w:ascii="Arial" w:hAnsi="Arial" w:cs="Arial"/>
                <w:b/>
                <w:sz w:val="18"/>
                <w:szCs w:val="18"/>
              </w:rPr>
              <w:t>Cari Dönem</w:t>
            </w:r>
          </w:p>
        </w:tc>
      </w:tr>
      <w:tr w:rsidR="0046630B" w:rsidRPr="00A5606A" w14:paraId="4F49B7F0" w14:textId="77777777" w:rsidTr="0059351E">
        <w:trPr>
          <w:trHeight w:val="113"/>
        </w:trPr>
        <w:tc>
          <w:tcPr>
            <w:tcW w:w="7937" w:type="dxa"/>
            <w:tcBorders>
              <w:top w:val="single" w:sz="4" w:space="0" w:color="auto"/>
            </w:tcBorders>
            <w:shd w:val="clear" w:color="auto" w:fill="auto"/>
            <w:noWrap/>
            <w:vAlign w:val="bottom"/>
          </w:tcPr>
          <w:p w14:paraId="6DD00B13" w14:textId="77777777" w:rsidR="0046630B" w:rsidRPr="00A5606A" w:rsidRDefault="0046630B" w:rsidP="00901196">
            <w:pPr>
              <w:rPr>
                <w:rFonts w:ascii="Arial" w:hAnsi="Arial" w:cs="Arial"/>
                <w:sz w:val="18"/>
                <w:szCs w:val="18"/>
              </w:rPr>
            </w:pPr>
          </w:p>
        </w:tc>
        <w:tc>
          <w:tcPr>
            <w:tcW w:w="1736" w:type="dxa"/>
            <w:tcBorders>
              <w:top w:val="single" w:sz="4" w:space="0" w:color="auto"/>
            </w:tcBorders>
            <w:shd w:val="clear" w:color="auto" w:fill="auto"/>
            <w:noWrap/>
            <w:vAlign w:val="bottom"/>
          </w:tcPr>
          <w:p w14:paraId="6145D6AE" w14:textId="77777777" w:rsidR="0046630B" w:rsidRPr="00A5606A" w:rsidRDefault="0046630B" w:rsidP="00901196">
            <w:pPr>
              <w:jc w:val="right"/>
              <w:rPr>
                <w:rFonts w:ascii="Arial" w:hAnsi="Arial" w:cs="Arial"/>
                <w:sz w:val="18"/>
                <w:szCs w:val="18"/>
              </w:rPr>
            </w:pPr>
          </w:p>
        </w:tc>
      </w:tr>
      <w:tr w:rsidR="0046630B" w:rsidRPr="00A5606A" w14:paraId="3F3C9DBB" w14:textId="77777777" w:rsidTr="0059351E">
        <w:trPr>
          <w:trHeight w:val="113"/>
        </w:trPr>
        <w:tc>
          <w:tcPr>
            <w:tcW w:w="7937" w:type="dxa"/>
            <w:shd w:val="clear" w:color="auto" w:fill="auto"/>
            <w:noWrap/>
            <w:vAlign w:val="bottom"/>
          </w:tcPr>
          <w:p w14:paraId="5A224D26" w14:textId="77777777" w:rsidR="0046630B" w:rsidRPr="00A5606A" w:rsidRDefault="0046630B" w:rsidP="00901196">
            <w:pPr>
              <w:rPr>
                <w:rFonts w:ascii="Arial" w:hAnsi="Arial" w:cs="Arial"/>
                <w:sz w:val="18"/>
                <w:szCs w:val="18"/>
              </w:rPr>
            </w:pPr>
            <w:r w:rsidRPr="00A5606A">
              <w:rPr>
                <w:rFonts w:ascii="Arial" w:hAnsi="Arial" w:cs="Arial"/>
                <w:sz w:val="18"/>
                <w:szCs w:val="18"/>
              </w:rPr>
              <w:t>Kredi Kartları Harcama Limiti Taahhütleri</w:t>
            </w:r>
          </w:p>
        </w:tc>
        <w:tc>
          <w:tcPr>
            <w:tcW w:w="1736" w:type="dxa"/>
            <w:shd w:val="clear" w:color="auto" w:fill="auto"/>
            <w:noWrap/>
          </w:tcPr>
          <w:p w14:paraId="70F69846" w14:textId="77777777" w:rsidR="0046630B" w:rsidRPr="00A5606A" w:rsidRDefault="0046630B" w:rsidP="00901196">
            <w:pPr>
              <w:jc w:val="right"/>
              <w:rPr>
                <w:rFonts w:ascii="Arial" w:hAnsi="Arial" w:cs="Arial"/>
                <w:sz w:val="18"/>
                <w:szCs w:val="18"/>
              </w:rPr>
            </w:pPr>
            <w:r w:rsidRPr="00A5606A">
              <w:rPr>
                <w:rFonts w:ascii="Arial" w:hAnsi="Arial" w:cs="Arial"/>
                <w:sz w:val="18"/>
                <w:szCs w:val="18"/>
              </w:rPr>
              <w:t>577.897</w:t>
            </w:r>
          </w:p>
        </w:tc>
      </w:tr>
      <w:tr w:rsidR="0046630B" w:rsidRPr="00A5606A" w14:paraId="30B16715" w14:textId="77777777" w:rsidTr="0059351E">
        <w:trPr>
          <w:trHeight w:val="113"/>
        </w:trPr>
        <w:tc>
          <w:tcPr>
            <w:tcW w:w="7937" w:type="dxa"/>
            <w:shd w:val="clear" w:color="auto" w:fill="auto"/>
            <w:noWrap/>
            <w:vAlign w:val="bottom"/>
          </w:tcPr>
          <w:p w14:paraId="137BE2C8" w14:textId="77777777" w:rsidR="0046630B" w:rsidRPr="00A5606A" w:rsidRDefault="0046630B" w:rsidP="00901196">
            <w:pPr>
              <w:rPr>
                <w:rFonts w:ascii="Arial" w:hAnsi="Arial" w:cs="Arial"/>
                <w:sz w:val="18"/>
                <w:szCs w:val="18"/>
              </w:rPr>
            </w:pPr>
            <w:r w:rsidRPr="00A5606A">
              <w:rPr>
                <w:rFonts w:ascii="Arial" w:hAnsi="Arial" w:cs="Arial"/>
                <w:sz w:val="18"/>
                <w:szCs w:val="18"/>
              </w:rPr>
              <w:t>Çekler İçin Ödeme Taahhütleri</w:t>
            </w:r>
          </w:p>
        </w:tc>
        <w:tc>
          <w:tcPr>
            <w:tcW w:w="1736" w:type="dxa"/>
            <w:shd w:val="clear" w:color="auto" w:fill="auto"/>
            <w:noWrap/>
          </w:tcPr>
          <w:p w14:paraId="12B7CFF3" w14:textId="77777777" w:rsidR="0046630B" w:rsidRPr="00A5606A" w:rsidRDefault="0046630B" w:rsidP="00901196">
            <w:pPr>
              <w:jc w:val="right"/>
              <w:rPr>
                <w:rFonts w:ascii="Arial" w:hAnsi="Arial" w:cs="Arial"/>
                <w:sz w:val="18"/>
                <w:szCs w:val="18"/>
              </w:rPr>
            </w:pPr>
            <w:r w:rsidRPr="00A5606A">
              <w:rPr>
                <w:rFonts w:ascii="Arial" w:hAnsi="Arial" w:cs="Arial"/>
                <w:sz w:val="18"/>
                <w:szCs w:val="18"/>
              </w:rPr>
              <w:t>756.500</w:t>
            </w:r>
          </w:p>
        </w:tc>
      </w:tr>
      <w:tr w:rsidR="0046630B" w:rsidRPr="00A5606A" w14:paraId="42A2F3CB" w14:textId="77777777" w:rsidTr="0059351E">
        <w:trPr>
          <w:trHeight w:val="113"/>
        </w:trPr>
        <w:tc>
          <w:tcPr>
            <w:tcW w:w="7937" w:type="dxa"/>
            <w:shd w:val="clear" w:color="auto" w:fill="auto"/>
            <w:noWrap/>
            <w:vAlign w:val="bottom"/>
          </w:tcPr>
          <w:p w14:paraId="20CC6740" w14:textId="77777777" w:rsidR="0046630B" w:rsidRPr="00A5606A" w:rsidRDefault="0046630B" w:rsidP="00901196">
            <w:pPr>
              <w:rPr>
                <w:rFonts w:ascii="Arial" w:hAnsi="Arial" w:cs="Arial"/>
                <w:sz w:val="18"/>
                <w:szCs w:val="18"/>
              </w:rPr>
            </w:pPr>
            <w:r w:rsidRPr="00A5606A">
              <w:rPr>
                <w:rFonts w:ascii="Arial" w:hAnsi="Arial" w:cs="Arial"/>
                <w:sz w:val="18"/>
                <w:szCs w:val="18"/>
              </w:rPr>
              <w:t>Vadeli Aktif Değerler Alım Satım Taahhütleri</w:t>
            </w:r>
          </w:p>
        </w:tc>
        <w:tc>
          <w:tcPr>
            <w:tcW w:w="1736" w:type="dxa"/>
            <w:shd w:val="clear" w:color="auto" w:fill="auto"/>
            <w:noWrap/>
          </w:tcPr>
          <w:p w14:paraId="5CA1B4D3" w14:textId="77777777" w:rsidR="0046630B" w:rsidRPr="00A5606A" w:rsidRDefault="0046630B" w:rsidP="00901196">
            <w:pPr>
              <w:jc w:val="right"/>
              <w:rPr>
                <w:rFonts w:ascii="Arial" w:hAnsi="Arial" w:cs="Arial"/>
                <w:sz w:val="18"/>
                <w:szCs w:val="18"/>
              </w:rPr>
            </w:pPr>
            <w:r w:rsidRPr="00A5606A">
              <w:rPr>
                <w:rFonts w:ascii="Arial" w:hAnsi="Arial" w:cs="Arial"/>
                <w:sz w:val="18"/>
                <w:szCs w:val="18"/>
              </w:rPr>
              <w:t>285.302</w:t>
            </w:r>
          </w:p>
        </w:tc>
      </w:tr>
      <w:tr w:rsidR="0046630B" w:rsidRPr="00A5606A" w14:paraId="052D6920" w14:textId="77777777" w:rsidTr="0059351E">
        <w:trPr>
          <w:trHeight w:val="160"/>
        </w:trPr>
        <w:tc>
          <w:tcPr>
            <w:tcW w:w="7937" w:type="dxa"/>
            <w:shd w:val="clear" w:color="auto" w:fill="auto"/>
            <w:noWrap/>
            <w:vAlign w:val="bottom"/>
          </w:tcPr>
          <w:p w14:paraId="006F973B" w14:textId="77777777" w:rsidR="0046630B" w:rsidRPr="00A5606A" w:rsidRDefault="0046630B" w:rsidP="00901196">
            <w:pPr>
              <w:rPr>
                <w:rFonts w:ascii="Arial" w:hAnsi="Arial" w:cs="Arial"/>
                <w:sz w:val="18"/>
                <w:szCs w:val="18"/>
              </w:rPr>
            </w:pPr>
            <w:r w:rsidRPr="00A5606A">
              <w:rPr>
                <w:rFonts w:ascii="Arial" w:hAnsi="Arial" w:cs="Arial"/>
                <w:sz w:val="18"/>
                <w:szCs w:val="18"/>
              </w:rPr>
              <w:t>Kullandırma Garantili Kredi Tahsis Taahhütleri</w:t>
            </w:r>
          </w:p>
        </w:tc>
        <w:tc>
          <w:tcPr>
            <w:tcW w:w="1736" w:type="dxa"/>
            <w:shd w:val="clear" w:color="auto" w:fill="auto"/>
            <w:noWrap/>
          </w:tcPr>
          <w:p w14:paraId="540955CD" w14:textId="77777777" w:rsidR="0046630B" w:rsidRPr="00A5606A" w:rsidRDefault="0046630B" w:rsidP="00901196">
            <w:pPr>
              <w:jc w:val="right"/>
              <w:rPr>
                <w:rFonts w:ascii="Arial" w:hAnsi="Arial" w:cs="Arial"/>
                <w:sz w:val="18"/>
                <w:szCs w:val="18"/>
              </w:rPr>
            </w:pPr>
            <w:r w:rsidRPr="00A5606A">
              <w:rPr>
                <w:rFonts w:ascii="Arial" w:hAnsi="Arial" w:cs="Arial"/>
                <w:sz w:val="18"/>
                <w:szCs w:val="18"/>
              </w:rPr>
              <w:t>196.091</w:t>
            </w:r>
          </w:p>
        </w:tc>
      </w:tr>
      <w:tr w:rsidR="0046630B" w:rsidRPr="00A5606A" w14:paraId="64A1A9DB" w14:textId="77777777" w:rsidTr="0059351E">
        <w:trPr>
          <w:trHeight w:val="113"/>
        </w:trPr>
        <w:tc>
          <w:tcPr>
            <w:tcW w:w="7937" w:type="dxa"/>
            <w:shd w:val="clear" w:color="auto" w:fill="auto"/>
            <w:noWrap/>
            <w:vAlign w:val="bottom"/>
          </w:tcPr>
          <w:p w14:paraId="3A26B2CA" w14:textId="77777777" w:rsidR="0046630B" w:rsidRPr="00A5606A" w:rsidRDefault="0046630B" w:rsidP="00901196">
            <w:pPr>
              <w:rPr>
                <w:rFonts w:ascii="Arial" w:hAnsi="Arial" w:cs="Arial"/>
                <w:sz w:val="18"/>
                <w:szCs w:val="18"/>
              </w:rPr>
            </w:pPr>
            <w:r w:rsidRPr="00A5606A">
              <w:rPr>
                <w:rFonts w:ascii="Arial" w:hAnsi="Arial" w:cs="Arial"/>
                <w:sz w:val="18"/>
                <w:szCs w:val="18"/>
              </w:rPr>
              <w:t>İhracat Taahhütlerinden Kaynaklanan Vergi ve Fon Yükümlülükleri</w:t>
            </w:r>
          </w:p>
        </w:tc>
        <w:tc>
          <w:tcPr>
            <w:tcW w:w="1736" w:type="dxa"/>
            <w:shd w:val="clear" w:color="auto" w:fill="auto"/>
            <w:noWrap/>
          </w:tcPr>
          <w:p w14:paraId="79A5B1C4" w14:textId="77777777" w:rsidR="0046630B" w:rsidRPr="00A5606A" w:rsidRDefault="0046630B" w:rsidP="00901196">
            <w:pPr>
              <w:jc w:val="right"/>
              <w:rPr>
                <w:rFonts w:ascii="Arial" w:hAnsi="Arial" w:cs="Arial"/>
                <w:sz w:val="18"/>
                <w:szCs w:val="18"/>
              </w:rPr>
            </w:pPr>
            <w:r w:rsidRPr="00A5606A">
              <w:rPr>
                <w:rFonts w:ascii="Arial" w:hAnsi="Arial" w:cs="Arial"/>
                <w:sz w:val="18"/>
                <w:szCs w:val="18"/>
              </w:rPr>
              <w:t>4.571</w:t>
            </w:r>
          </w:p>
        </w:tc>
      </w:tr>
      <w:tr w:rsidR="0046630B" w:rsidRPr="00A5606A" w14:paraId="13E29CA2" w14:textId="77777777" w:rsidTr="0059351E">
        <w:trPr>
          <w:trHeight w:val="113"/>
        </w:trPr>
        <w:tc>
          <w:tcPr>
            <w:tcW w:w="7937" w:type="dxa"/>
            <w:shd w:val="clear" w:color="auto" w:fill="auto"/>
            <w:noWrap/>
            <w:vAlign w:val="bottom"/>
          </w:tcPr>
          <w:p w14:paraId="28FE27ED" w14:textId="77777777" w:rsidR="0046630B" w:rsidRPr="00A5606A" w:rsidRDefault="0046630B" w:rsidP="00901196">
            <w:pPr>
              <w:rPr>
                <w:rFonts w:ascii="Arial" w:hAnsi="Arial" w:cs="Arial"/>
                <w:sz w:val="18"/>
                <w:szCs w:val="18"/>
              </w:rPr>
            </w:pPr>
            <w:r w:rsidRPr="00A5606A">
              <w:rPr>
                <w:rFonts w:ascii="Arial" w:hAnsi="Arial" w:cs="Arial"/>
                <w:sz w:val="18"/>
                <w:szCs w:val="18"/>
              </w:rPr>
              <w:t xml:space="preserve">Kredi Kartı ve Bankacılık </w:t>
            </w:r>
            <w:proofErr w:type="spellStart"/>
            <w:r w:rsidRPr="00A5606A">
              <w:rPr>
                <w:rFonts w:ascii="Arial" w:hAnsi="Arial" w:cs="Arial"/>
                <w:sz w:val="18"/>
                <w:szCs w:val="18"/>
              </w:rPr>
              <w:t>Hizm</w:t>
            </w:r>
            <w:proofErr w:type="spellEnd"/>
            <w:r w:rsidRPr="00A5606A">
              <w:rPr>
                <w:rFonts w:ascii="Arial" w:hAnsi="Arial" w:cs="Arial"/>
                <w:sz w:val="18"/>
                <w:szCs w:val="18"/>
              </w:rPr>
              <w:t xml:space="preserve">. İlişkin Promosyon </w:t>
            </w:r>
            <w:proofErr w:type="spellStart"/>
            <w:r w:rsidRPr="00A5606A">
              <w:rPr>
                <w:rFonts w:ascii="Arial" w:hAnsi="Arial" w:cs="Arial"/>
                <w:sz w:val="18"/>
                <w:szCs w:val="18"/>
              </w:rPr>
              <w:t>Uyg</w:t>
            </w:r>
            <w:proofErr w:type="spellEnd"/>
            <w:r w:rsidRPr="00A5606A">
              <w:rPr>
                <w:rFonts w:ascii="Arial" w:hAnsi="Arial" w:cs="Arial"/>
                <w:sz w:val="18"/>
                <w:szCs w:val="18"/>
              </w:rPr>
              <w:t xml:space="preserve">. </w:t>
            </w:r>
            <w:proofErr w:type="spellStart"/>
            <w:r w:rsidRPr="00A5606A">
              <w:rPr>
                <w:rFonts w:ascii="Arial" w:hAnsi="Arial" w:cs="Arial"/>
                <w:sz w:val="18"/>
                <w:szCs w:val="18"/>
              </w:rPr>
              <w:t>Taah</w:t>
            </w:r>
            <w:proofErr w:type="spellEnd"/>
            <w:r w:rsidRPr="00A5606A">
              <w:rPr>
                <w:rFonts w:ascii="Arial" w:hAnsi="Arial" w:cs="Arial"/>
                <w:sz w:val="18"/>
                <w:szCs w:val="18"/>
              </w:rPr>
              <w:t xml:space="preserve">. </w:t>
            </w:r>
          </w:p>
        </w:tc>
        <w:tc>
          <w:tcPr>
            <w:tcW w:w="1736" w:type="dxa"/>
            <w:shd w:val="clear" w:color="auto" w:fill="auto"/>
            <w:noWrap/>
          </w:tcPr>
          <w:p w14:paraId="394E821E" w14:textId="77777777" w:rsidR="0046630B" w:rsidRPr="00A5606A" w:rsidRDefault="0046630B" w:rsidP="00901196">
            <w:pPr>
              <w:jc w:val="right"/>
              <w:rPr>
                <w:rFonts w:ascii="Arial" w:hAnsi="Arial" w:cs="Arial"/>
                <w:sz w:val="18"/>
                <w:szCs w:val="18"/>
              </w:rPr>
            </w:pPr>
            <w:r w:rsidRPr="00A5606A">
              <w:rPr>
                <w:rFonts w:ascii="Arial" w:hAnsi="Arial" w:cs="Arial"/>
                <w:sz w:val="18"/>
                <w:szCs w:val="18"/>
              </w:rPr>
              <w:t>344</w:t>
            </w:r>
          </w:p>
        </w:tc>
      </w:tr>
      <w:tr w:rsidR="0046630B" w:rsidRPr="00A5606A" w14:paraId="3D5E1C22" w14:textId="77777777" w:rsidTr="0059351E">
        <w:trPr>
          <w:trHeight w:val="113"/>
        </w:trPr>
        <w:tc>
          <w:tcPr>
            <w:tcW w:w="7937" w:type="dxa"/>
            <w:shd w:val="clear" w:color="auto" w:fill="auto"/>
            <w:noWrap/>
            <w:vAlign w:val="bottom"/>
          </w:tcPr>
          <w:p w14:paraId="779F9D42" w14:textId="77777777" w:rsidR="0046630B" w:rsidRPr="00A5606A" w:rsidRDefault="0046630B" w:rsidP="00901196">
            <w:pPr>
              <w:rPr>
                <w:rFonts w:ascii="Arial" w:hAnsi="Arial" w:cs="Arial"/>
                <w:sz w:val="18"/>
                <w:szCs w:val="18"/>
              </w:rPr>
            </w:pPr>
            <w:r w:rsidRPr="00A5606A">
              <w:rPr>
                <w:rFonts w:ascii="Arial" w:hAnsi="Arial" w:cs="Arial"/>
                <w:sz w:val="18"/>
                <w:szCs w:val="18"/>
              </w:rPr>
              <w:t>Diğer Cayılamaz Taahhütler</w:t>
            </w:r>
          </w:p>
        </w:tc>
        <w:tc>
          <w:tcPr>
            <w:tcW w:w="1736" w:type="dxa"/>
            <w:shd w:val="clear" w:color="auto" w:fill="auto"/>
            <w:noWrap/>
          </w:tcPr>
          <w:p w14:paraId="4160E5D6" w14:textId="77777777" w:rsidR="0046630B" w:rsidRPr="00A5606A" w:rsidRDefault="0046630B" w:rsidP="00901196">
            <w:pPr>
              <w:jc w:val="right"/>
              <w:rPr>
                <w:rFonts w:ascii="Arial" w:hAnsi="Arial" w:cs="Arial"/>
                <w:sz w:val="18"/>
                <w:szCs w:val="18"/>
              </w:rPr>
            </w:pPr>
            <w:r w:rsidRPr="00A5606A">
              <w:rPr>
                <w:rFonts w:ascii="Arial" w:hAnsi="Arial" w:cs="Arial"/>
                <w:sz w:val="18"/>
                <w:szCs w:val="18"/>
              </w:rPr>
              <w:t>284.677</w:t>
            </w:r>
          </w:p>
        </w:tc>
      </w:tr>
      <w:tr w:rsidR="0046630B" w:rsidRPr="00A5606A" w14:paraId="065D514C" w14:textId="77777777" w:rsidTr="0059351E">
        <w:trPr>
          <w:trHeight w:val="113"/>
        </w:trPr>
        <w:tc>
          <w:tcPr>
            <w:tcW w:w="7937" w:type="dxa"/>
            <w:tcBorders>
              <w:bottom w:val="single" w:sz="4" w:space="0" w:color="auto"/>
            </w:tcBorders>
            <w:shd w:val="clear" w:color="auto" w:fill="auto"/>
            <w:noWrap/>
            <w:vAlign w:val="bottom"/>
          </w:tcPr>
          <w:p w14:paraId="5E6A1293" w14:textId="77777777" w:rsidR="0046630B" w:rsidRPr="00A5606A" w:rsidRDefault="0046630B" w:rsidP="00901196">
            <w:pPr>
              <w:rPr>
                <w:rFonts w:ascii="Arial" w:hAnsi="Arial" w:cs="Arial"/>
                <w:b/>
                <w:sz w:val="18"/>
                <w:szCs w:val="18"/>
              </w:rPr>
            </w:pPr>
          </w:p>
        </w:tc>
        <w:tc>
          <w:tcPr>
            <w:tcW w:w="1736" w:type="dxa"/>
            <w:tcBorders>
              <w:bottom w:val="single" w:sz="4" w:space="0" w:color="auto"/>
            </w:tcBorders>
            <w:shd w:val="clear" w:color="auto" w:fill="auto"/>
            <w:noWrap/>
            <w:vAlign w:val="bottom"/>
          </w:tcPr>
          <w:p w14:paraId="26578385" w14:textId="77777777" w:rsidR="0046630B" w:rsidRPr="00A5606A" w:rsidRDefault="0046630B" w:rsidP="00901196">
            <w:pPr>
              <w:jc w:val="right"/>
              <w:rPr>
                <w:rFonts w:ascii="Arial" w:hAnsi="Arial" w:cs="Arial"/>
                <w:sz w:val="18"/>
                <w:szCs w:val="18"/>
              </w:rPr>
            </w:pPr>
          </w:p>
        </w:tc>
      </w:tr>
      <w:tr w:rsidR="0046630B" w:rsidRPr="00A5606A" w14:paraId="542961DE" w14:textId="77777777" w:rsidTr="0059351E">
        <w:trPr>
          <w:trHeight w:val="113"/>
        </w:trPr>
        <w:tc>
          <w:tcPr>
            <w:tcW w:w="7937" w:type="dxa"/>
            <w:tcBorders>
              <w:top w:val="single" w:sz="4" w:space="0" w:color="auto"/>
              <w:bottom w:val="double" w:sz="4" w:space="0" w:color="auto"/>
            </w:tcBorders>
            <w:shd w:val="clear" w:color="auto" w:fill="auto"/>
            <w:noWrap/>
            <w:vAlign w:val="bottom"/>
          </w:tcPr>
          <w:p w14:paraId="45048B21" w14:textId="77777777" w:rsidR="0046630B" w:rsidRPr="00A5606A" w:rsidRDefault="0046630B" w:rsidP="00901196">
            <w:pPr>
              <w:rPr>
                <w:rFonts w:ascii="Arial" w:hAnsi="Arial" w:cs="Arial"/>
                <w:b/>
                <w:sz w:val="18"/>
                <w:szCs w:val="18"/>
              </w:rPr>
            </w:pPr>
            <w:r w:rsidRPr="00A5606A">
              <w:rPr>
                <w:rFonts w:ascii="Arial" w:hAnsi="Arial" w:cs="Arial"/>
                <w:b/>
                <w:sz w:val="18"/>
                <w:szCs w:val="18"/>
              </w:rPr>
              <w:t>Toplam</w:t>
            </w:r>
          </w:p>
        </w:tc>
        <w:tc>
          <w:tcPr>
            <w:tcW w:w="1736" w:type="dxa"/>
            <w:tcBorders>
              <w:top w:val="single" w:sz="4" w:space="0" w:color="auto"/>
              <w:bottom w:val="double" w:sz="4" w:space="0" w:color="auto"/>
            </w:tcBorders>
            <w:shd w:val="clear" w:color="auto" w:fill="auto"/>
            <w:noWrap/>
            <w:vAlign w:val="bottom"/>
          </w:tcPr>
          <w:p w14:paraId="5A5A4582" w14:textId="77777777" w:rsidR="0046630B" w:rsidRPr="00A5606A" w:rsidRDefault="0046630B" w:rsidP="00901196">
            <w:pPr>
              <w:jc w:val="right"/>
              <w:rPr>
                <w:rFonts w:ascii="Arial" w:hAnsi="Arial" w:cs="Arial"/>
                <w:b/>
                <w:sz w:val="18"/>
                <w:szCs w:val="18"/>
              </w:rPr>
            </w:pPr>
            <w:r w:rsidRPr="00A5606A">
              <w:rPr>
                <w:rFonts w:ascii="Arial" w:hAnsi="Arial" w:cs="Arial"/>
                <w:b/>
                <w:sz w:val="18"/>
                <w:szCs w:val="18"/>
              </w:rPr>
              <w:t>2.105.382</w:t>
            </w:r>
          </w:p>
        </w:tc>
      </w:tr>
    </w:tbl>
    <w:p w14:paraId="529C7317" w14:textId="77777777" w:rsidR="0046630B" w:rsidRPr="00A5606A" w:rsidRDefault="0046630B" w:rsidP="0046630B">
      <w:pPr>
        <w:ind w:left="-14" w:hanging="504"/>
        <w:jc w:val="both"/>
        <w:rPr>
          <w:rFonts w:ascii="Arial" w:hAnsi="Arial" w:cs="Arial"/>
          <w:b/>
          <w:sz w:val="20"/>
          <w:szCs w:val="20"/>
        </w:rPr>
      </w:pPr>
    </w:p>
    <w:tbl>
      <w:tblPr>
        <w:tblW w:w="9666" w:type="dxa"/>
        <w:tblCellMar>
          <w:left w:w="70" w:type="dxa"/>
          <w:right w:w="70" w:type="dxa"/>
        </w:tblCellMar>
        <w:tblLook w:val="0000" w:firstRow="0" w:lastRow="0" w:firstColumn="0" w:lastColumn="0" w:noHBand="0" w:noVBand="0"/>
      </w:tblPr>
      <w:tblGrid>
        <w:gridCol w:w="7937"/>
        <w:gridCol w:w="1729"/>
      </w:tblGrid>
      <w:tr w:rsidR="0046630B" w:rsidRPr="00A5606A" w14:paraId="6DA25CE9" w14:textId="77777777" w:rsidTr="00901196">
        <w:trPr>
          <w:trHeight w:val="113"/>
        </w:trPr>
        <w:tc>
          <w:tcPr>
            <w:tcW w:w="7937" w:type="dxa"/>
            <w:tcBorders>
              <w:top w:val="single" w:sz="4" w:space="0" w:color="auto"/>
              <w:bottom w:val="single" w:sz="4" w:space="0" w:color="auto"/>
            </w:tcBorders>
            <w:shd w:val="clear" w:color="auto" w:fill="auto"/>
            <w:noWrap/>
            <w:vAlign w:val="bottom"/>
          </w:tcPr>
          <w:p w14:paraId="56F81358" w14:textId="77777777" w:rsidR="0046630B" w:rsidRPr="00A5606A" w:rsidRDefault="0046630B" w:rsidP="00901196">
            <w:pPr>
              <w:rPr>
                <w:rFonts w:ascii="Arial" w:hAnsi="Arial" w:cs="Arial"/>
                <w:sz w:val="18"/>
                <w:szCs w:val="18"/>
              </w:rPr>
            </w:pPr>
            <w:r w:rsidRPr="00A5606A">
              <w:rPr>
                <w:rFonts w:ascii="Arial" w:hAnsi="Arial" w:cs="Arial"/>
                <w:sz w:val="18"/>
                <w:szCs w:val="18"/>
              </w:rPr>
              <w:t> </w:t>
            </w:r>
          </w:p>
        </w:tc>
        <w:tc>
          <w:tcPr>
            <w:tcW w:w="1729" w:type="dxa"/>
            <w:tcBorders>
              <w:top w:val="single" w:sz="4" w:space="0" w:color="auto"/>
              <w:bottom w:val="single" w:sz="4" w:space="0" w:color="auto"/>
            </w:tcBorders>
            <w:shd w:val="clear" w:color="auto" w:fill="auto"/>
            <w:noWrap/>
            <w:vAlign w:val="bottom"/>
          </w:tcPr>
          <w:p w14:paraId="060AF695" w14:textId="77777777" w:rsidR="0046630B" w:rsidRPr="00A5606A" w:rsidRDefault="0046630B" w:rsidP="00901196">
            <w:pPr>
              <w:jc w:val="right"/>
              <w:rPr>
                <w:rFonts w:ascii="Arial" w:hAnsi="Arial" w:cs="Arial"/>
                <w:b/>
                <w:sz w:val="18"/>
                <w:szCs w:val="18"/>
              </w:rPr>
            </w:pPr>
            <w:r w:rsidRPr="00A5606A">
              <w:rPr>
                <w:rFonts w:ascii="Arial" w:hAnsi="Arial" w:cs="Arial"/>
                <w:b/>
                <w:sz w:val="18"/>
                <w:szCs w:val="18"/>
              </w:rPr>
              <w:t>Önceki Dönem</w:t>
            </w:r>
          </w:p>
        </w:tc>
      </w:tr>
      <w:tr w:rsidR="0046630B" w:rsidRPr="00A5606A" w14:paraId="5DECB7D9" w14:textId="77777777" w:rsidTr="00901196">
        <w:trPr>
          <w:trHeight w:val="113"/>
        </w:trPr>
        <w:tc>
          <w:tcPr>
            <w:tcW w:w="7937" w:type="dxa"/>
            <w:tcBorders>
              <w:top w:val="single" w:sz="4" w:space="0" w:color="auto"/>
            </w:tcBorders>
            <w:shd w:val="clear" w:color="auto" w:fill="auto"/>
            <w:noWrap/>
            <w:vAlign w:val="bottom"/>
          </w:tcPr>
          <w:p w14:paraId="08D34BFC" w14:textId="77777777" w:rsidR="0046630B" w:rsidRPr="00A5606A" w:rsidRDefault="0046630B" w:rsidP="00901196">
            <w:pPr>
              <w:rPr>
                <w:rFonts w:ascii="Arial" w:hAnsi="Arial" w:cs="Arial"/>
                <w:sz w:val="18"/>
                <w:szCs w:val="18"/>
              </w:rPr>
            </w:pPr>
          </w:p>
        </w:tc>
        <w:tc>
          <w:tcPr>
            <w:tcW w:w="1729" w:type="dxa"/>
            <w:tcBorders>
              <w:top w:val="single" w:sz="4" w:space="0" w:color="auto"/>
            </w:tcBorders>
            <w:shd w:val="clear" w:color="auto" w:fill="auto"/>
            <w:noWrap/>
            <w:vAlign w:val="bottom"/>
          </w:tcPr>
          <w:p w14:paraId="2D16C768" w14:textId="77777777" w:rsidR="0046630B" w:rsidRPr="00A5606A" w:rsidRDefault="0046630B" w:rsidP="00901196">
            <w:pPr>
              <w:jc w:val="right"/>
              <w:rPr>
                <w:rFonts w:ascii="Arial" w:hAnsi="Arial" w:cs="Arial"/>
                <w:sz w:val="18"/>
                <w:szCs w:val="18"/>
              </w:rPr>
            </w:pPr>
          </w:p>
        </w:tc>
      </w:tr>
      <w:tr w:rsidR="0046630B" w:rsidRPr="00A5606A" w14:paraId="689E8133" w14:textId="77777777" w:rsidTr="00901196">
        <w:trPr>
          <w:trHeight w:val="113"/>
        </w:trPr>
        <w:tc>
          <w:tcPr>
            <w:tcW w:w="7937" w:type="dxa"/>
            <w:shd w:val="clear" w:color="auto" w:fill="auto"/>
            <w:noWrap/>
            <w:vAlign w:val="bottom"/>
          </w:tcPr>
          <w:p w14:paraId="5D55DC38" w14:textId="77777777" w:rsidR="0046630B" w:rsidRPr="00A5606A" w:rsidRDefault="0046630B" w:rsidP="00901196">
            <w:pPr>
              <w:rPr>
                <w:rFonts w:ascii="Arial" w:hAnsi="Arial" w:cs="Arial"/>
                <w:sz w:val="18"/>
                <w:szCs w:val="18"/>
              </w:rPr>
            </w:pPr>
            <w:r w:rsidRPr="00A5606A">
              <w:rPr>
                <w:rFonts w:ascii="Arial" w:hAnsi="Arial" w:cs="Arial"/>
                <w:sz w:val="18"/>
                <w:szCs w:val="18"/>
              </w:rPr>
              <w:t>Kredi Kartları Harcama Limiti Taahhütleri</w:t>
            </w:r>
          </w:p>
        </w:tc>
        <w:tc>
          <w:tcPr>
            <w:tcW w:w="1729" w:type="dxa"/>
            <w:shd w:val="clear" w:color="auto" w:fill="auto"/>
            <w:noWrap/>
          </w:tcPr>
          <w:p w14:paraId="41EE28C2" w14:textId="77777777" w:rsidR="0046630B" w:rsidRPr="00A5606A" w:rsidRDefault="0046630B" w:rsidP="00901196">
            <w:pPr>
              <w:jc w:val="right"/>
              <w:rPr>
                <w:rFonts w:ascii="Arial" w:hAnsi="Arial" w:cs="Arial"/>
                <w:sz w:val="18"/>
                <w:szCs w:val="18"/>
              </w:rPr>
            </w:pPr>
            <w:r w:rsidRPr="00A5606A">
              <w:rPr>
                <w:rFonts w:ascii="Arial" w:hAnsi="Arial" w:cs="Arial"/>
                <w:sz w:val="18"/>
                <w:szCs w:val="18"/>
              </w:rPr>
              <w:t>528.560</w:t>
            </w:r>
          </w:p>
        </w:tc>
      </w:tr>
      <w:tr w:rsidR="0046630B" w:rsidRPr="00A5606A" w14:paraId="0E2DAC10" w14:textId="77777777" w:rsidTr="00901196">
        <w:trPr>
          <w:trHeight w:val="113"/>
        </w:trPr>
        <w:tc>
          <w:tcPr>
            <w:tcW w:w="7937" w:type="dxa"/>
            <w:shd w:val="clear" w:color="auto" w:fill="auto"/>
            <w:noWrap/>
            <w:vAlign w:val="bottom"/>
          </w:tcPr>
          <w:p w14:paraId="23CF82DB" w14:textId="77777777" w:rsidR="0046630B" w:rsidRPr="00A5606A" w:rsidRDefault="0046630B" w:rsidP="00901196">
            <w:pPr>
              <w:rPr>
                <w:rFonts w:ascii="Arial" w:hAnsi="Arial" w:cs="Arial"/>
                <w:sz w:val="18"/>
                <w:szCs w:val="18"/>
              </w:rPr>
            </w:pPr>
            <w:r w:rsidRPr="00A5606A">
              <w:rPr>
                <w:rFonts w:ascii="Arial" w:hAnsi="Arial" w:cs="Arial"/>
                <w:sz w:val="18"/>
                <w:szCs w:val="18"/>
              </w:rPr>
              <w:t>Çekler İçin Ödeme Taahhütleri</w:t>
            </w:r>
          </w:p>
        </w:tc>
        <w:tc>
          <w:tcPr>
            <w:tcW w:w="1729" w:type="dxa"/>
            <w:shd w:val="clear" w:color="auto" w:fill="auto"/>
            <w:noWrap/>
          </w:tcPr>
          <w:p w14:paraId="6ADBD2AA" w14:textId="77777777" w:rsidR="0046630B" w:rsidRPr="00A5606A" w:rsidRDefault="0046630B" w:rsidP="00901196">
            <w:pPr>
              <w:jc w:val="right"/>
              <w:rPr>
                <w:rFonts w:ascii="Arial" w:hAnsi="Arial" w:cs="Arial"/>
                <w:sz w:val="18"/>
                <w:szCs w:val="18"/>
              </w:rPr>
            </w:pPr>
            <w:r w:rsidRPr="00A5606A">
              <w:rPr>
                <w:rFonts w:ascii="Arial" w:hAnsi="Arial" w:cs="Arial"/>
                <w:sz w:val="18"/>
                <w:szCs w:val="18"/>
              </w:rPr>
              <w:t>528.094</w:t>
            </w:r>
          </w:p>
        </w:tc>
      </w:tr>
      <w:tr w:rsidR="0046630B" w:rsidRPr="00A5606A" w14:paraId="4DD44EB9" w14:textId="77777777" w:rsidTr="00901196">
        <w:trPr>
          <w:trHeight w:val="113"/>
        </w:trPr>
        <w:tc>
          <w:tcPr>
            <w:tcW w:w="7937" w:type="dxa"/>
            <w:shd w:val="clear" w:color="auto" w:fill="auto"/>
            <w:noWrap/>
            <w:vAlign w:val="bottom"/>
          </w:tcPr>
          <w:p w14:paraId="092E8F4C" w14:textId="77777777" w:rsidR="0046630B" w:rsidRPr="00A5606A" w:rsidRDefault="0046630B" w:rsidP="00901196">
            <w:pPr>
              <w:rPr>
                <w:rFonts w:ascii="Arial" w:hAnsi="Arial" w:cs="Arial"/>
                <w:sz w:val="18"/>
                <w:szCs w:val="18"/>
              </w:rPr>
            </w:pPr>
            <w:r w:rsidRPr="00A5606A">
              <w:rPr>
                <w:rFonts w:ascii="Arial" w:hAnsi="Arial" w:cs="Arial"/>
                <w:sz w:val="18"/>
                <w:szCs w:val="18"/>
              </w:rPr>
              <w:t>Vadeli Aktif Değerler Alım Satım Taahhütleri</w:t>
            </w:r>
          </w:p>
        </w:tc>
        <w:tc>
          <w:tcPr>
            <w:tcW w:w="1729" w:type="dxa"/>
            <w:shd w:val="clear" w:color="auto" w:fill="auto"/>
            <w:noWrap/>
          </w:tcPr>
          <w:p w14:paraId="5A3C13E6" w14:textId="77777777" w:rsidR="0046630B" w:rsidRPr="00A5606A" w:rsidRDefault="0046630B" w:rsidP="00901196">
            <w:pPr>
              <w:jc w:val="right"/>
              <w:rPr>
                <w:rFonts w:ascii="Arial" w:hAnsi="Arial" w:cs="Arial"/>
                <w:sz w:val="18"/>
                <w:szCs w:val="18"/>
              </w:rPr>
            </w:pPr>
            <w:r w:rsidRPr="00A5606A">
              <w:rPr>
                <w:rFonts w:ascii="Arial" w:hAnsi="Arial" w:cs="Arial"/>
                <w:sz w:val="18"/>
                <w:szCs w:val="18"/>
              </w:rPr>
              <w:t>381.062</w:t>
            </w:r>
          </w:p>
        </w:tc>
      </w:tr>
      <w:tr w:rsidR="0046630B" w:rsidRPr="00A5606A" w14:paraId="35759A00" w14:textId="77777777" w:rsidTr="00901196">
        <w:trPr>
          <w:trHeight w:val="160"/>
        </w:trPr>
        <w:tc>
          <w:tcPr>
            <w:tcW w:w="7937" w:type="dxa"/>
            <w:shd w:val="clear" w:color="auto" w:fill="auto"/>
            <w:noWrap/>
            <w:vAlign w:val="bottom"/>
          </w:tcPr>
          <w:p w14:paraId="64DCE5D2" w14:textId="77777777" w:rsidR="0046630B" w:rsidRPr="00A5606A" w:rsidRDefault="0046630B" w:rsidP="00901196">
            <w:pPr>
              <w:rPr>
                <w:rFonts w:ascii="Arial" w:hAnsi="Arial" w:cs="Arial"/>
                <w:sz w:val="18"/>
                <w:szCs w:val="18"/>
              </w:rPr>
            </w:pPr>
            <w:r w:rsidRPr="00A5606A">
              <w:rPr>
                <w:rFonts w:ascii="Arial" w:hAnsi="Arial" w:cs="Arial"/>
                <w:sz w:val="18"/>
                <w:szCs w:val="18"/>
              </w:rPr>
              <w:t>Kullandırma Garantili Kredi Tahsis Taahhütleri</w:t>
            </w:r>
          </w:p>
        </w:tc>
        <w:tc>
          <w:tcPr>
            <w:tcW w:w="1729" w:type="dxa"/>
            <w:shd w:val="clear" w:color="auto" w:fill="auto"/>
            <w:noWrap/>
          </w:tcPr>
          <w:p w14:paraId="0969A899" w14:textId="77777777" w:rsidR="0046630B" w:rsidRPr="00A5606A" w:rsidRDefault="0046630B" w:rsidP="00901196">
            <w:pPr>
              <w:jc w:val="right"/>
              <w:rPr>
                <w:rFonts w:ascii="Arial" w:hAnsi="Arial" w:cs="Arial"/>
                <w:sz w:val="18"/>
                <w:szCs w:val="18"/>
              </w:rPr>
            </w:pPr>
            <w:r w:rsidRPr="00A5606A">
              <w:rPr>
                <w:rFonts w:ascii="Arial" w:hAnsi="Arial" w:cs="Arial"/>
                <w:sz w:val="18"/>
                <w:szCs w:val="18"/>
              </w:rPr>
              <w:t>348.871</w:t>
            </w:r>
          </w:p>
        </w:tc>
      </w:tr>
      <w:tr w:rsidR="0046630B" w:rsidRPr="00A5606A" w14:paraId="41FF4823" w14:textId="77777777" w:rsidTr="00901196">
        <w:trPr>
          <w:trHeight w:val="113"/>
        </w:trPr>
        <w:tc>
          <w:tcPr>
            <w:tcW w:w="7937" w:type="dxa"/>
            <w:shd w:val="clear" w:color="auto" w:fill="auto"/>
            <w:noWrap/>
            <w:vAlign w:val="bottom"/>
          </w:tcPr>
          <w:p w14:paraId="7BA1B01D" w14:textId="77777777" w:rsidR="0046630B" w:rsidRPr="00A5606A" w:rsidRDefault="0046630B" w:rsidP="00901196">
            <w:pPr>
              <w:rPr>
                <w:rFonts w:ascii="Arial" w:hAnsi="Arial" w:cs="Arial"/>
                <w:sz w:val="18"/>
                <w:szCs w:val="18"/>
              </w:rPr>
            </w:pPr>
            <w:r w:rsidRPr="00A5606A">
              <w:rPr>
                <w:rFonts w:ascii="Arial" w:hAnsi="Arial" w:cs="Arial"/>
                <w:sz w:val="18"/>
                <w:szCs w:val="18"/>
              </w:rPr>
              <w:t>İhracat Taahhütlerinden Kaynaklanan Vergi ve Fon Yükümlülükleri</w:t>
            </w:r>
          </w:p>
        </w:tc>
        <w:tc>
          <w:tcPr>
            <w:tcW w:w="1729" w:type="dxa"/>
            <w:shd w:val="clear" w:color="auto" w:fill="auto"/>
            <w:noWrap/>
          </w:tcPr>
          <w:p w14:paraId="04EE38A2" w14:textId="77777777" w:rsidR="0046630B" w:rsidRPr="00A5606A" w:rsidRDefault="0046630B" w:rsidP="00901196">
            <w:pPr>
              <w:jc w:val="right"/>
              <w:rPr>
                <w:rFonts w:ascii="Arial" w:hAnsi="Arial" w:cs="Arial"/>
                <w:sz w:val="18"/>
                <w:szCs w:val="18"/>
              </w:rPr>
            </w:pPr>
            <w:r w:rsidRPr="00A5606A">
              <w:rPr>
                <w:rFonts w:ascii="Arial" w:hAnsi="Arial" w:cs="Arial"/>
                <w:sz w:val="18"/>
                <w:szCs w:val="18"/>
              </w:rPr>
              <w:t>4.069</w:t>
            </w:r>
          </w:p>
        </w:tc>
      </w:tr>
      <w:tr w:rsidR="0046630B" w:rsidRPr="00A5606A" w14:paraId="232CDBBE" w14:textId="77777777" w:rsidTr="00901196">
        <w:trPr>
          <w:trHeight w:val="113"/>
        </w:trPr>
        <w:tc>
          <w:tcPr>
            <w:tcW w:w="7937" w:type="dxa"/>
            <w:shd w:val="clear" w:color="auto" w:fill="auto"/>
            <w:noWrap/>
            <w:vAlign w:val="bottom"/>
          </w:tcPr>
          <w:p w14:paraId="797F43C6" w14:textId="77777777" w:rsidR="0046630B" w:rsidRPr="00A5606A" w:rsidRDefault="0046630B" w:rsidP="00901196">
            <w:pPr>
              <w:rPr>
                <w:rFonts w:ascii="Arial" w:hAnsi="Arial" w:cs="Arial"/>
                <w:sz w:val="18"/>
                <w:szCs w:val="18"/>
              </w:rPr>
            </w:pPr>
            <w:r w:rsidRPr="00A5606A">
              <w:rPr>
                <w:rFonts w:ascii="Arial" w:hAnsi="Arial" w:cs="Arial"/>
                <w:sz w:val="18"/>
                <w:szCs w:val="18"/>
              </w:rPr>
              <w:t xml:space="preserve">Kredi Kartı ve Bankacılık </w:t>
            </w:r>
            <w:proofErr w:type="spellStart"/>
            <w:r w:rsidRPr="00A5606A">
              <w:rPr>
                <w:rFonts w:ascii="Arial" w:hAnsi="Arial" w:cs="Arial"/>
                <w:sz w:val="18"/>
                <w:szCs w:val="18"/>
              </w:rPr>
              <w:t>Hizm</w:t>
            </w:r>
            <w:proofErr w:type="spellEnd"/>
            <w:r w:rsidRPr="00A5606A">
              <w:rPr>
                <w:rFonts w:ascii="Arial" w:hAnsi="Arial" w:cs="Arial"/>
                <w:sz w:val="18"/>
                <w:szCs w:val="18"/>
              </w:rPr>
              <w:t xml:space="preserve">. İlişkin Promosyon </w:t>
            </w:r>
            <w:proofErr w:type="spellStart"/>
            <w:r w:rsidRPr="00A5606A">
              <w:rPr>
                <w:rFonts w:ascii="Arial" w:hAnsi="Arial" w:cs="Arial"/>
                <w:sz w:val="18"/>
                <w:szCs w:val="18"/>
              </w:rPr>
              <w:t>Uyg</w:t>
            </w:r>
            <w:proofErr w:type="spellEnd"/>
            <w:r w:rsidRPr="00A5606A">
              <w:rPr>
                <w:rFonts w:ascii="Arial" w:hAnsi="Arial" w:cs="Arial"/>
                <w:sz w:val="18"/>
                <w:szCs w:val="18"/>
              </w:rPr>
              <w:t xml:space="preserve">. </w:t>
            </w:r>
            <w:proofErr w:type="spellStart"/>
            <w:r w:rsidRPr="00A5606A">
              <w:rPr>
                <w:rFonts w:ascii="Arial" w:hAnsi="Arial" w:cs="Arial"/>
                <w:sz w:val="18"/>
                <w:szCs w:val="18"/>
              </w:rPr>
              <w:t>Taah</w:t>
            </w:r>
            <w:proofErr w:type="spellEnd"/>
            <w:r w:rsidRPr="00A5606A">
              <w:rPr>
                <w:rFonts w:ascii="Arial" w:hAnsi="Arial" w:cs="Arial"/>
                <w:sz w:val="18"/>
                <w:szCs w:val="18"/>
              </w:rPr>
              <w:t xml:space="preserve">. </w:t>
            </w:r>
          </w:p>
        </w:tc>
        <w:tc>
          <w:tcPr>
            <w:tcW w:w="1729" w:type="dxa"/>
            <w:shd w:val="clear" w:color="auto" w:fill="auto"/>
            <w:noWrap/>
          </w:tcPr>
          <w:p w14:paraId="2257F3B3" w14:textId="77777777" w:rsidR="0046630B" w:rsidRPr="00A5606A" w:rsidRDefault="0046630B" w:rsidP="00901196">
            <w:pPr>
              <w:jc w:val="right"/>
              <w:rPr>
                <w:rFonts w:ascii="Arial" w:hAnsi="Arial" w:cs="Arial"/>
                <w:sz w:val="18"/>
                <w:szCs w:val="18"/>
              </w:rPr>
            </w:pPr>
            <w:r w:rsidRPr="00A5606A">
              <w:rPr>
                <w:rFonts w:ascii="Arial" w:hAnsi="Arial" w:cs="Arial"/>
                <w:sz w:val="18"/>
                <w:szCs w:val="18"/>
              </w:rPr>
              <w:t>363</w:t>
            </w:r>
          </w:p>
        </w:tc>
      </w:tr>
      <w:tr w:rsidR="0046630B" w:rsidRPr="00A5606A" w14:paraId="66908DA5" w14:textId="77777777" w:rsidTr="00901196">
        <w:trPr>
          <w:trHeight w:val="113"/>
        </w:trPr>
        <w:tc>
          <w:tcPr>
            <w:tcW w:w="7937" w:type="dxa"/>
            <w:shd w:val="clear" w:color="auto" w:fill="auto"/>
            <w:noWrap/>
            <w:vAlign w:val="bottom"/>
          </w:tcPr>
          <w:p w14:paraId="0AF6C6F7" w14:textId="77777777" w:rsidR="0046630B" w:rsidRPr="00A5606A" w:rsidRDefault="0046630B" w:rsidP="00901196">
            <w:pPr>
              <w:rPr>
                <w:rFonts w:ascii="Arial" w:hAnsi="Arial" w:cs="Arial"/>
                <w:sz w:val="18"/>
                <w:szCs w:val="18"/>
              </w:rPr>
            </w:pPr>
            <w:r w:rsidRPr="00A5606A">
              <w:rPr>
                <w:rFonts w:ascii="Arial" w:hAnsi="Arial" w:cs="Arial"/>
                <w:sz w:val="18"/>
                <w:szCs w:val="18"/>
              </w:rPr>
              <w:t>Diğer Cayılamaz Taahhütler</w:t>
            </w:r>
          </w:p>
        </w:tc>
        <w:tc>
          <w:tcPr>
            <w:tcW w:w="1729" w:type="dxa"/>
            <w:shd w:val="clear" w:color="auto" w:fill="auto"/>
            <w:noWrap/>
          </w:tcPr>
          <w:p w14:paraId="383BBB63" w14:textId="77777777" w:rsidR="0046630B" w:rsidRPr="00A5606A" w:rsidRDefault="0046630B" w:rsidP="00901196">
            <w:pPr>
              <w:jc w:val="right"/>
              <w:rPr>
                <w:rFonts w:ascii="Arial" w:hAnsi="Arial" w:cs="Arial"/>
                <w:sz w:val="18"/>
                <w:szCs w:val="18"/>
              </w:rPr>
            </w:pPr>
            <w:r w:rsidRPr="00A5606A">
              <w:rPr>
                <w:rFonts w:ascii="Arial" w:hAnsi="Arial" w:cs="Arial"/>
                <w:sz w:val="18"/>
                <w:szCs w:val="18"/>
              </w:rPr>
              <w:t>441.333</w:t>
            </w:r>
          </w:p>
        </w:tc>
      </w:tr>
      <w:tr w:rsidR="0046630B" w:rsidRPr="00A5606A" w14:paraId="6B978730" w14:textId="77777777" w:rsidTr="00901196">
        <w:trPr>
          <w:trHeight w:val="113"/>
        </w:trPr>
        <w:tc>
          <w:tcPr>
            <w:tcW w:w="7937" w:type="dxa"/>
            <w:tcBorders>
              <w:bottom w:val="single" w:sz="4" w:space="0" w:color="auto"/>
            </w:tcBorders>
            <w:shd w:val="clear" w:color="auto" w:fill="auto"/>
            <w:noWrap/>
            <w:vAlign w:val="bottom"/>
          </w:tcPr>
          <w:p w14:paraId="5296D41F" w14:textId="77777777" w:rsidR="0046630B" w:rsidRPr="00A5606A" w:rsidRDefault="0046630B" w:rsidP="00901196">
            <w:pPr>
              <w:rPr>
                <w:rFonts w:ascii="Arial" w:hAnsi="Arial" w:cs="Arial"/>
                <w:b/>
                <w:sz w:val="18"/>
                <w:szCs w:val="18"/>
              </w:rPr>
            </w:pPr>
          </w:p>
        </w:tc>
        <w:tc>
          <w:tcPr>
            <w:tcW w:w="1729" w:type="dxa"/>
            <w:tcBorders>
              <w:bottom w:val="single" w:sz="4" w:space="0" w:color="auto"/>
            </w:tcBorders>
            <w:shd w:val="clear" w:color="auto" w:fill="auto"/>
            <w:noWrap/>
            <w:vAlign w:val="bottom"/>
          </w:tcPr>
          <w:p w14:paraId="7F5499A7" w14:textId="77777777" w:rsidR="0046630B" w:rsidRPr="00A5606A" w:rsidRDefault="0046630B" w:rsidP="00901196">
            <w:pPr>
              <w:jc w:val="right"/>
              <w:rPr>
                <w:rFonts w:ascii="Arial" w:hAnsi="Arial" w:cs="Arial"/>
                <w:sz w:val="18"/>
                <w:szCs w:val="18"/>
              </w:rPr>
            </w:pPr>
          </w:p>
        </w:tc>
      </w:tr>
      <w:tr w:rsidR="0046630B" w:rsidRPr="00A5606A" w14:paraId="2EB950C1" w14:textId="77777777" w:rsidTr="00901196">
        <w:trPr>
          <w:trHeight w:val="113"/>
        </w:trPr>
        <w:tc>
          <w:tcPr>
            <w:tcW w:w="7937" w:type="dxa"/>
            <w:tcBorders>
              <w:top w:val="single" w:sz="4" w:space="0" w:color="auto"/>
              <w:bottom w:val="double" w:sz="4" w:space="0" w:color="auto"/>
            </w:tcBorders>
            <w:shd w:val="clear" w:color="auto" w:fill="auto"/>
            <w:noWrap/>
            <w:vAlign w:val="bottom"/>
          </w:tcPr>
          <w:p w14:paraId="2F2A2F74" w14:textId="77777777" w:rsidR="0046630B" w:rsidRPr="00A5606A" w:rsidRDefault="0046630B" w:rsidP="00901196">
            <w:pPr>
              <w:rPr>
                <w:rFonts w:ascii="Arial" w:hAnsi="Arial" w:cs="Arial"/>
                <w:b/>
                <w:sz w:val="18"/>
                <w:szCs w:val="18"/>
              </w:rPr>
            </w:pPr>
            <w:r w:rsidRPr="00A5606A">
              <w:rPr>
                <w:rFonts w:ascii="Arial" w:hAnsi="Arial" w:cs="Arial"/>
                <w:b/>
                <w:sz w:val="18"/>
                <w:szCs w:val="18"/>
              </w:rPr>
              <w:t>Toplam</w:t>
            </w:r>
          </w:p>
        </w:tc>
        <w:tc>
          <w:tcPr>
            <w:tcW w:w="1729" w:type="dxa"/>
            <w:tcBorders>
              <w:top w:val="single" w:sz="4" w:space="0" w:color="auto"/>
              <w:bottom w:val="double" w:sz="4" w:space="0" w:color="auto"/>
            </w:tcBorders>
            <w:shd w:val="clear" w:color="auto" w:fill="auto"/>
            <w:noWrap/>
            <w:vAlign w:val="bottom"/>
          </w:tcPr>
          <w:p w14:paraId="006B4817" w14:textId="77777777" w:rsidR="0046630B" w:rsidRPr="00A5606A" w:rsidRDefault="0046630B" w:rsidP="00901196">
            <w:pPr>
              <w:jc w:val="right"/>
              <w:rPr>
                <w:rFonts w:ascii="Arial" w:hAnsi="Arial" w:cs="Arial"/>
                <w:b/>
                <w:sz w:val="18"/>
                <w:szCs w:val="18"/>
              </w:rPr>
            </w:pPr>
            <w:r w:rsidRPr="00A5606A">
              <w:rPr>
                <w:rFonts w:ascii="Arial" w:hAnsi="Arial" w:cs="Arial"/>
                <w:b/>
                <w:sz w:val="18"/>
                <w:szCs w:val="18"/>
              </w:rPr>
              <w:t>2.232.352</w:t>
            </w:r>
          </w:p>
        </w:tc>
      </w:tr>
    </w:tbl>
    <w:p w14:paraId="052A609C" w14:textId="6C522412" w:rsidR="00136C29" w:rsidRPr="009128F0" w:rsidRDefault="007F6A52" w:rsidP="00D24009">
      <w:pPr>
        <w:spacing w:before="120" w:after="120"/>
        <w:ind w:left="14" w:right="-615" w:hanging="546"/>
        <w:jc w:val="both"/>
        <w:rPr>
          <w:rFonts w:ascii="Arial" w:hAnsi="Arial" w:cs="Arial"/>
          <w:b/>
          <w:color w:val="000000" w:themeColor="text1"/>
          <w:sz w:val="20"/>
          <w:szCs w:val="20"/>
        </w:rPr>
      </w:pPr>
      <w:proofErr w:type="gramStart"/>
      <w:r w:rsidRPr="009128F0">
        <w:rPr>
          <w:rFonts w:ascii="Arial" w:hAnsi="Arial" w:cs="Arial"/>
          <w:b/>
          <w:color w:val="000000" w:themeColor="text1"/>
          <w:sz w:val="20"/>
          <w:szCs w:val="20"/>
        </w:rPr>
        <w:t>b</w:t>
      </w:r>
      <w:proofErr w:type="gramEnd"/>
      <w:r w:rsidRPr="009128F0">
        <w:rPr>
          <w:rFonts w:ascii="Arial" w:hAnsi="Arial" w:cs="Arial"/>
          <w:b/>
          <w:color w:val="000000" w:themeColor="text1"/>
          <w:sz w:val="20"/>
          <w:szCs w:val="20"/>
        </w:rPr>
        <w:t>.</w:t>
      </w:r>
      <w:r w:rsidR="00136C29" w:rsidRPr="009128F0">
        <w:rPr>
          <w:rFonts w:ascii="Arial" w:hAnsi="Arial" w:cs="Arial"/>
          <w:b/>
          <w:color w:val="000000" w:themeColor="text1"/>
          <w:sz w:val="20"/>
          <w:szCs w:val="20"/>
        </w:rPr>
        <w:tab/>
      </w:r>
      <w:r w:rsidR="00987279" w:rsidRPr="009128F0">
        <w:rPr>
          <w:rFonts w:ascii="Arial" w:hAnsi="Arial" w:cs="Arial"/>
          <w:b/>
          <w:color w:val="000000" w:themeColor="text1"/>
          <w:sz w:val="20"/>
          <w:szCs w:val="20"/>
        </w:rPr>
        <w:t>Konsolide n</w:t>
      </w:r>
      <w:r w:rsidR="00136C29" w:rsidRPr="009128F0">
        <w:rPr>
          <w:rFonts w:ascii="Arial" w:hAnsi="Arial" w:cs="Arial"/>
          <w:b/>
          <w:color w:val="000000" w:themeColor="text1"/>
          <w:sz w:val="20"/>
          <w:szCs w:val="20"/>
        </w:rPr>
        <w:t>azım hesap kalemlerinden kaynaklanan muhtemel zararların ve taahhütlerin yapısı ve tutarı:</w:t>
      </w:r>
    </w:p>
    <w:p w14:paraId="45C8F2A6" w14:textId="60773A00" w:rsidR="00136C29" w:rsidRDefault="00136C29" w:rsidP="00D24009">
      <w:pPr>
        <w:spacing w:before="120" w:after="120"/>
        <w:ind w:left="42" w:right="-615" w:hanging="574"/>
        <w:jc w:val="both"/>
        <w:rPr>
          <w:rFonts w:ascii="Arial" w:hAnsi="Arial" w:cs="Arial"/>
          <w:b/>
          <w:color w:val="000000" w:themeColor="text1"/>
          <w:sz w:val="20"/>
          <w:szCs w:val="20"/>
        </w:rPr>
      </w:pPr>
      <w:proofErr w:type="gramStart"/>
      <w:r w:rsidRPr="009128F0">
        <w:rPr>
          <w:rFonts w:ascii="Arial" w:hAnsi="Arial" w:cs="Arial"/>
          <w:b/>
          <w:color w:val="000000" w:themeColor="text1"/>
          <w:sz w:val="20"/>
          <w:szCs w:val="20"/>
        </w:rPr>
        <w:t>b</w:t>
      </w:r>
      <w:proofErr w:type="gramEnd"/>
      <w:r w:rsidRPr="009128F0">
        <w:rPr>
          <w:rFonts w:ascii="Arial" w:hAnsi="Arial" w:cs="Arial"/>
          <w:b/>
          <w:color w:val="000000" w:themeColor="text1"/>
          <w:sz w:val="20"/>
          <w:szCs w:val="20"/>
        </w:rPr>
        <w:t>.1</w:t>
      </w:r>
      <w:r w:rsidR="007F6A52" w:rsidRPr="009128F0">
        <w:rPr>
          <w:rFonts w:ascii="Arial" w:hAnsi="Arial" w:cs="Arial"/>
          <w:b/>
          <w:color w:val="000000" w:themeColor="text1"/>
          <w:sz w:val="20"/>
          <w:szCs w:val="20"/>
        </w:rPr>
        <w:t>.</w:t>
      </w:r>
      <w:r w:rsidRPr="009128F0">
        <w:rPr>
          <w:rFonts w:ascii="Arial" w:hAnsi="Arial" w:cs="Arial"/>
          <w:b/>
          <w:color w:val="000000" w:themeColor="text1"/>
          <w:sz w:val="20"/>
          <w:szCs w:val="20"/>
        </w:rPr>
        <w:tab/>
        <w:t xml:space="preserve">Garantiler, banka aval ve kabulleri ve mali garanti yerine geçen teminatlar ve diğer akreditifler dahil </w:t>
      </w:r>
      <w:proofErr w:type="spellStart"/>
      <w:r w:rsidRPr="009128F0">
        <w:rPr>
          <w:rFonts w:ascii="Arial" w:hAnsi="Arial" w:cs="Arial"/>
          <w:b/>
          <w:color w:val="000000" w:themeColor="text1"/>
          <w:sz w:val="20"/>
          <w:szCs w:val="20"/>
        </w:rPr>
        <w:t>gayrinakdi</w:t>
      </w:r>
      <w:proofErr w:type="spellEnd"/>
      <w:r w:rsidRPr="009128F0">
        <w:rPr>
          <w:rFonts w:ascii="Arial" w:hAnsi="Arial" w:cs="Arial"/>
          <w:b/>
          <w:color w:val="000000" w:themeColor="text1"/>
          <w:sz w:val="20"/>
          <w:szCs w:val="20"/>
        </w:rPr>
        <w:t xml:space="preserve"> krediler:</w:t>
      </w:r>
    </w:p>
    <w:tbl>
      <w:tblPr>
        <w:tblW w:w="9687" w:type="dxa"/>
        <w:tblBorders>
          <w:top w:val="single" w:sz="4" w:space="0" w:color="auto"/>
        </w:tblBorders>
        <w:tblCellMar>
          <w:left w:w="70" w:type="dxa"/>
          <w:right w:w="70" w:type="dxa"/>
        </w:tblCellMar>
        <w:tblLook w:val="0000" w:firstRow="0" w:lastRow="0" w:firstColumn="0" w:lastColumn="0" w:noHBand="0" w:noVBand="0"/>
      </w:tblPr>
      <w:tblGrid>
        <w:gridCol w:w="7923"/>
        <w:gridCol w:w="1764"/>
      </w:tblGrid>
      <w:tr w:rsidR="0059351E" w:rsidRPr="00A5606A" w14:paraId="30B80773" w14:textId="77777777" w:rsidTr="0059351E">
        <w:trPr>
          <w:trHeight w:val="20"/>
        </w:trPr>
        <w:tc>
          <w:tcPr>
            <w:tcW w:w="7923" w:type="dxa"/>
            <w:tcBorders>
              <w:top w:val="single" w:sz="4" w:space="0" w:color="auto"/>
              <w:bottom w:val="single" w:sz="4" w:space="0" w:color="auto"/>
            </w:tcBorders>
            <w:shd w:val="clear" w:color="auto" w:fill="FFFFFF"/>
            <w:noWrap/>
            <w:vAlign w:val="bottom"/>
          </w:tcPr>
          <w:p w14:paraId="4FF28802" w14:textId="77777777" w:rsidR="0059351E" w:rsidRPr="00A5606A" w:rsidRDefault="0059351E" w:rsidP="00901196">
            <w:pPr>
              <w:rPr>
                <w:rFonts w:ascii="Arial" w:hAnsi="Arial" w:cs="Arial"/>
                <w:sz w:val="18"/>
                <w:szCs w:val="18"/>
              </w:rPr>
            </w:pPr>
            <w:r w:rsidRPr="00A5606A">
              <w:rPr>
                <w:rFonts w:ascii="Arial" w:hAnsi="Arial" w:cs="Arial"/>
                <w:sz w:val="18"/>
                <w:szCs w:val="18"/>
              </w:rPr>
              <w:t> </w:t>
            </w:r>
          </w:p>
        </w:tc>
        <w:tc>
          <w:tcPr>
            <w:tcW w:w="1764" w:type="dxa"/>
            <w:tcBorders>
              <w:top w:val="single" w:sz="4" w:space="0" w:color="auto"/>
              <w:bottom w:val="single" w:sz="4" w:space="0" w:color="auto"/>
            </w:tcBorders>
            <w:shd w:val="clear" w:color="auto" w:fill="FFFFFF"/>
            <w:noWrap/>
            <w:vAlign w:val="bottom"/>
          </w:tcPr>
          <w:p w14:paraId="26589E27" w14:textId="77777777" w:rsidR="0059351E" w:rsidRPr="00A5606A" w:rsidRDefault="0059351E" w:rsidP="00901196">
            <w:pPr>
              <w:jc w:val="right"/>
              <w:rPr>
                <w:rFonts w:ascii="Arial" w:hAnsi="Arial" w:cs="Arial"/>
                <w:b/>
                <w:sz w:val="18"/>
                <w:szCs w:val="18"/>
              </w:rPr>
            </w:pPr>
            <w:r w:rsidRPr="00A5606A">
              <w:rPr>
                <w:rFonts w:ascii="Arial" w:hAnsi="Arial" w:cs="Arial"/>
                <w:b/>
                <w:sz w:val="18"/>
                <w:szCs w:val="18"/>
              </w:rPr>
              <w:t>Cari Dönem</w:t>
            </w:r>
          </w:p>
        </w:tc>
      </w:tr>
      <w:tr w:rsidR="0059351E" w:rsidRPr="00A5606A" w14:paraId="254C06D4" w14:textId="77777777" w:rsidTr="0059351E">
        <w:trPr>
          <w:trHeight w:val="20"/>
        </w:trPr>
        <w:tc>
          <w:tcPr>
            <w:tcW w:w="7923" w:type="dxa"/>
            <w:tcBorders>
              <w:top w:val="single" w:sz="4" w:space="0" w:color="auto"/>
              <w:bottom w:val="nil"/>
            </w:tcBorders>
            <w:shd w:val="clear" w:color="auto" w:fill="FFFFFF"/>
            <w:noWrap/>
            <w:vAlign w:val="bottom"/>
          </w:tcPr>
          <w:p w14:paraId="1F0292FB" w14:textId="77777777" w:rsidR="0059351E" w:rsidRPr="00A5606A" w:rsidRDefault="0059351E" w:rsidP="00901196">
            <w:pPr>
              <w:rPr>
                <w:rFonts w:ascii="Arial" w:hAnsi="Arial" w:cs="Arial"/>
                <w:sz w:val="18"/>
                <w:szCs w:val="18"/>
              </w:rPr>
            </w:pPr>
          </w:p>
        </w:tc>
        <w:tc>
          <w:tcPr>
            <w:tcW w:w="1764" w:type="dxa"/>
            <w:tcBorders>
              <w:top w:val="single" w:sz="4" w:space="0" w:color="auto"/>
              <w:bottom w:val="nil"/>
            </w:tcBorders>
            <w:shd w:val="clear" w:color="auto" w:fill="FFFFFF"/>
            <w:noWrap/>
            <w:vAlign w:val="bottom"/>
          </w:tcPr>
          <w:p w14:paraId="40CD769C" w14:textId="77777777" w:rsidR="0059351E" w:rsidRPr="00A5606A" w:rsidRDefault="0059351E" w:rsidP="00901196">
            <w:pPr>
              <w:jc w:val="right"/>
              <w:rPr>
                <w:rFonts w:ascii="Arial" w:hAnsi="Arial" w:cs="Arial"/>
                <w:b/>
                <w:sz w:val="18"/>
                <w:szCs w:val="18"/>
              </w:rPr>
            </w:pPr>
          </w:p>
        </w:tc>
      </w:tr>
      <w:tr w:rsidR="0059351E" w:rsidRPr="00A5606A" w14:paraId="516F1E61" w14:textId="77777777" w:rsidTr="0059351E">
        <w:trPr>
          <w:trHeight w:val="20"/>
        </w:trPr>
        <w:tc>
          <w:tcPr>
            <w:tcW w:w="7923" w:type="dxa"/>
            <w:tcBorders>
              <w:top w:val="nil"/>
            </w:tcBorders>
            <w:shd w:val="clear" w:color="auto" w:fill="FFFFFF"/>
            <w:noWrap/>
            <w:vAlign w:val="bottom"/>
          </w:tcPr>
          <w:p w14:paraId="70AEC9C8" w14:textId="77777777" w:rsidR="0059351E" w:rsidRPr="00A5606A" w:rsidRDefault="0059351E" w:rsidP="00901196">
            <w:pPr>
              <w:rPr>
                <w:rFonts w:ascii="Arial" w:hAnsi="Arial" w:cs="Arial"/>
                <w:color w:val="000000"/>
                <w:sz w:val="18"/>
                <w:szCs w:val="18"/>
              </w:rPr>
            </w:pPr>
            <w:r w:rsidRPr="00A5606A">
              <w:rPr>
                <w:rFonts w:ascii="Arial" w:hAnsi="Arial" w:cs="Arial"/>
                <w:color w:val="000000"/>
                <w:sz w:val="18"/>
                <w:szCs w:val="18"/>
              </w:rPr>
              <w:t>Teminat Mektupları</w:t>
            </w:r>
          </w:p>
        </w:tc>
        <w:tc>
          <w:tcPr>
            <w:tcW w:w="1764" w:type="dxa"/>
            <w:tcBorders>
              <w:top w:val="nil"/>
            </w:tcBorders>
            <w:shd w:val="clear" w:color="auto" w:fill="FFFFFF"/>
            <w:noWrap/>
          </w:tcPr>
          <w:p w14:paraId="7C7FE488" w14:textId="77777777" w:rsidR="0059351E" w:rsidRPr="00A5606A" w:rsidRDefault="0059351E" w:rsidP="00901196">
            <w:pPr>
              <w:jc w:val="right"/>
              <w:rPr>
                <w:rFonts w:ascii="Arial" w:hAnsi="Arial" w:cs="Arial"/>
                <w:color w:val="000000"/>
                <w:sz w:val="18"/>
                <w:szCs w:val="18"/>
              </w:rPr>
            </w:pPr>
            <w:r w:rsidRPr="00A5606A">
              <w:rPr>
                <w:rFonts w:ascii="Arial" w:hAnsi="Arial" w:cs="Arial"/>
                <w:color w:val="000000"/>
                <w:sz w:val="18"/>
                <w:szCs w:val="18"/>
              </w:rPr>
              <w:t>7.387.408</w:t>
            </w:r>
          </w:p>
        </w:tc>
      </w:tr>
      <w:tr w:rsidR="0059351E" w:rsidRPr="00A5606A" w14:paraId="3EAC72AE" w14:textId="77777777" w:rsidTr="0059351E">
        <w:trPr>
          <w:trHeight w:val="20"/>
        </w:trPr>
        <w:tc>
          <w:tcPr>
            <w:tcW w:w="7923" w:type="dxa"/>
            <w:shd w:val="clear" w:color="auto" w:fill="FFFFFF"/>
            <w:noWrap/>
            <w:vAlign w:val="bottom"/>
          </w:tcPr>
          <w:p w14:paraId="2EED5B83" w14:textId="77777777" w:rsidR="0059351E" w:rsidRPr="00A5606A" w:rsidRDefault="0059351E" w:rsidP="00901196">
            <w:pPr>
              <w:rPr>
                <w:rFonts w:ascii="Arial" w:hAnsi="Arial" w:cs="Arial"/>
                <w:color w:val="000000"/>
                <w:sz w:val="18"/>
                <w:szCs w:val="18"/>
              </w:rPr>
            </w:pPr>
            <w:r w:rsidRPr="00A5606A">
              <w:rPr>
                <w:rFonts w:ascii="Arial" w:hAnsi="Arial" w:cs="Arial"/>
                <w:color w:val="000000"/>
                <w:sz w:val="18"/>
                <w:szCs w:val="18"/>
              </w:rPr>
              <w:t xml:space="preserve">Banka </w:t>
            </w:r>
            <w:proofErr w:type="gramStart"/>
            <w:r w:rsidRPr="00A5606A">
              <w:rPr>
                <w:rFonts w:ascii="Arial" w:hAnsi="Arial" w:cs="Arial"/>
                <w:color w:val="000000"/>
                <w:sz w:val="18"/>
                <w:szCs w:val="18"/>
              </w:rPr>
              <w:t>Aval</w:t>
            </w:r>
            <w:proofErr w:type="gramEnd"/>
            <w:r w:rsidRPr="00A5606A">
              <w:rPr>
                <w:rFonts w:ascii="Arial" w:hAnsi="Arial" w:cs="Arial"/>
                <w:color w:val="000000"/>
                <w:sz w:val="18"/>
                <w:szCs w:val="18"/>
              </w:rPr>
              <w:t xml:space="preserve"> ve Kabulleri</w:t>
            </w:r>
          </w:p>
        </w:tc>
        <w:tc>
          <w:tcPr>
            <w:tcW w:w="1764" w:type="dxa"/>
            <w:shd w:val="clear" w:color="auto" w:fill="FFFFFF"/>
            <w:noWrap/>
          </w:tcPr>
          <w:p w14:paraId="62DC761F" w14:textId="77777777" w:rsidR="0059351E" w:rsidRPr="00A5606A" w:rsidRDefault="0059351E" w:rsidP="00901196">
            <w:pPr>
              <w:jc w:val="right"/>
              <w:rPr>
                <w:rFonts w:ascii="Arial" w:hAnsi="Arial" w:cs="Arial"/>
                <w:color w:val="000000"/>
                <w:sz w:val="18"/>
                <w:szCs w:val="18"/>
              </w:rPr>
            </w:pPr>
            <w:r w:rsidRPr="00A5606A">
              <w:rPr>
                <w:rFonts w:ascii="Arial" w:hAnsi="Arial" w:cs="Arial"/>
                <w:color w:val="000000"/>
                <w:sz w:val="18"/>
                <w:szCs w:val="18"/>
              </w:rPr>
              <w:t>28.239</w:t>
            </w:r>
          </w:p>
        </w:tc>
      </w:tr>
      <w:tr w:rsidR="0059351E" w:rsidRPr="00A5606A" w14:paraId="628F9794" w14:textId="77777777" w:rsidTr="0059351E">
        <w:trPr>
          <w:trHeight w:val="20"/>
        </w:trPr>
        <w:tc>
          <w:tcPr>
            <w:tcW w:w="7923" w:type="dxa"/>
            <w:shd w:val="clear" w:color="auto" w:fill="FFFFFF"/>
            <w:noWrap/>
            <w:vAlign w:val="bottom"/>
          </w:tcPr>
          <w:p w14:paraId="78B85ADE" w14:textId="77777777" w:rsidR="0059351E" w:rsidRPr="00A5606A" w:rsidRDefault="0059351E" w:rsidP="00901196">
            <w:pPr>
              <w:rPr>
                <w:rFonts w:ascii="Arial" w:hAnsi="Arial" w:cs="Arial"/>
                <w:color w:val="000000"/>
                <w:sz w:val="18"/>
                <w:szCs w:val="18"/>
              </w:rPr>
            </w:pPr>
            <w:r w:rsidRPr="00A5606A">
              <w:rPr>
                <w:rFonts w:ascii="Arial" w:hAnsi="Arial" w:cs="Arial"/>
                <w:color w:val="000000"/>
                <w:sz w:val="18"/>
                <w:szCs w:val="18"/>
              </w:rPr>
              <w:t>Akreditifler</w:t>
            </w:r>
          </w:p>
        </w:tc>
        <w:tc>
          <w:tcPr>
            <w:tcW w:w="1764" w:type="dxa"/>
            <w:shd w:val="clear" w:color="auto" w:fill="FFFFFF"/>
            <w:noWrap/>
          </w:tcPr>
          <w:p w14:paraId="5382F8CC" w14:textId="77777777" w:rsidR="0059351E" w:rsidRPr="00A5606A" w:rsidRDefault="0059351E" w:rsidP="00901196">
            <w:pPr>
              <w:jc w:val="right"/>
              <w:rPr>
                <w:rFonts w:ascii="Arial" w:hAnsi="Arial" w:cs="Arial"/>
                <w:color w:val="000000"/>
                <w:sz w:val="18"/>
                <w:szCs w:val="18"/>
              </w:rPr>
            </w:pPr>
            <w:r w:rsidRPr="00A5606A">
              <w:rPr>
                <w:rFonts w:ascii="Arial" w:hAnsi="Arial" w:cs="Arial"/>
                <w:color w:val="000000"/>
                <w:sz w:val="18"/>
                <w:szCs w:val="18"/>
              </w:rPr>
              <w:t>1.020.214</w:t>
            </w:r>
          </w:p>
        </w:tc>
      </w:tr>
      <w:tr w:rsidR="0059351E" w:rsidRPr="00A5606A" w14:paraId="6773BC78" w14:textId="77777777" w:rsidTr="0059351E">
        <w:trPr>
          <w:trHeight w:val="20"/>
        </w:trPr>
        <w:tc>
          <w:tcPr>
            <w:tcW w:w="7923" w:type="dxa"/>
            <w:tcBorders>
              <w:top w:val="nil"/>
              <w:bottom w:val="nil"/>
            </w:tcBorders>
            <w:shd w:val="clear" w:color="auto" w:fill="FFFFFF"/>
            <w:noWrap/>
            <w:vAlign w:val="bottom"/>
          </w:tcPr>
          <w:p w14:paraId="39B6F111" w14:textId="77777777" w:rsidR="0059351E" w:rsidRPr="00A5606A" w:rsidRDefault="0059351E" w:rsidP="00901196">
            <w:pPr>
              <w:rPr>
                <w:rFonts w:ascii="Arial" w:hAnsi="Arial" w:cs="Arial"/>
                <w:color w:val="000000"/>
                <w:sz w:val="18"/>
                <w:szCs w:val="18"/>
              </w:rPr>
            </w:pPr>
            <w:r w:rsidRPr="00A5606A">
              <w:rPr>
                <w:rFonts w:ascii="Arial" w:hAnsi="Arial" w:cs="Arial"/>
                <w:color w:val="000000"/>
                <w:sz w:val="18"/>
                <w:szCs w:val="18"/>
              </w:rPr>
              <w:t>Diğer Garanti ve Kefaletler</w:t>
            </w:r>
          </w:p>
        </w:tc>
        <w:tc>
          <w:tcPr>
            <w:tcW w:w="1764" w:type="dxa"/>
            <w:tcBorders>
              <w:top w:val="nil"/>
              <w:bottom w:val="nil"/>
            </w:tcBorders>
            <w:shd w:val="clear" w:color="auto" w:fill="FFFFFF"/>
            <w:noWrap/>
          </w:tcPr>
          <w:p w14:paraId="3A4AED05" w14:textId="77777777" w:rsidR="0059351E" w:rsidRPr="00A5606A" w:rsidRDefault="0059351E" w:rsidP="00901196">
            <w:pPr>
              <w:jc w:val="right"/>
              <w:rPr>
                <w:rFonts w:ascii="Arial" w:hAnsi="Arial" w:cs="Arial"/>
                <w:color w:val="000000"/>
                <w:sz w:val="18"/>
                <w:szCs w:val="18"/>
              </w:rPr>
            </w:pPr>
            <w:r w:rsidRPr="00A5606A">
              <w:rPr>
                <w:rFonts w:ascii="Arial" w:hAnsi="Arial" w:cs="Arial"/>
                <w:color w:val="000000"/>
                <w:sz w:val="18"/>
                <w:szCs w:val="18"/>
              </w:rPr>
              <w:t>93.721</w:t>
            </w:r>
          </w:p>
        </w:tc>
      </w:tr>
      <w:tr w:rsidR="0059351E" w:rsidRPr="00A5606A" w14:paraId="0F880372" w14:textId="77777777" w:rsidTr="0059351E">
        <w:trPr>
          <w:trHeight w:val="20"/>
        </w:trPr>
        <w:tc>
          <w:tcPr>
            <w:tcW w:w="7923" w:type="dxa"/>
            <w:tcBorders>
              <w:top w:val="nil"/>
              <w:bottom w:val="single" w:sz="4" w:space="0" w:color="auto"/>
            </w:tcBorders>
            <w:shd w:val="clear" w:color="auto" w:fill="FFFFFF"/>
            <w:noWrap/>
            <w:vAlign w:val="bottom"/>
          </w:tcPr>
          <w:p w14:paraId="5E1237C3" w14:textId="77777777" w:rsidR="0059351E" w:rsidRPr="00A5606A" w:rsidRDefault="0059351E" w:rsidP="00901196">
            <w:pPr>
              <w:ind w:firstLine="61"/>
              <w:jc w:val="right"/>
              <w:rPr>
                <w:rFonts w:ascii="Arial" w:hAnsi="Arial" w:cs="Arial"/>
                <w:sz w:val="18"/>
                <w:szCs w:val="18"/>
              </w:rPr>
            </w:pPr>
          </w:p>
        </w:tc>
        <w:tc>
          <w:tcPr>
            <w:tcW w:w="1764" w:type="dxa"/>
            <w:tcBorders>
              <w:top w:val="nil"/>
              <w:bottom w:val="single" w:sz="4" w:space="0" w:color="auto"/>
            </w:tcBorders>
            <w:shd w:val="clear" w:color="auto" w:fill="FFFFFF"/>
            <w:noWrap/>
            <w:vAlign w:val="bottom"/>
          </w:tcPr>
          <w:p w14:paraId="7BF20A74" w14:textId="77777777" w:rsidR="0059351E" w:rsidRPr="00A5606A" w:rsidRDefault="0059351E" w:rsidP="00901196">
            <w:pPr>
              <w:jc w:val="right"/>
              <w:rPr>
                <w:sz w:val="18"/>
                <w:szCs w:val="18"/>
              </w:rPr>
            </w:pPr>
          </w:p>
        </w:tc>
      </w:tr>
      <w:tr w:rsidR="0059351E" w:rsidRPr="00A5606A" w14:paraId="6274B8ED" w14:textId="77777777" w:rsidTr="0059351E">
        <w:trPr>
          <w:trHeight w:val="20"/>
        </w:trPr>
        <w:tc>
          <w:tcPr>
            <w:tcW w:w="7923" w:type="dxa"/>
            <w:tcBorders>
              <w:top w:val="single" w:sz="4" w:space="0" w:color="auto"/>
              <w:bottom w:val="double" w:sz="4" w:space="0" w:color="auto"/>
            </w:tcBorders>
            <w:shd w:val="clear" w:color="auto" w:fill="FFFFFF"/>
            <w:noWrap/>
            <w:vAlign w:val="bottom"/>
          </w:tcPr>
          <w:p w14:paraId="6FF8F744" w14:textId="77777777" w:rsidR="0059351E" w:rsidRPr="00A5606A" w:rsidRDefault="0059351E" w:rsidP="00901196">
            <w:pPr>
              <w:ind w:firstLine="61"/>
              <w:rPr>
                <w:rFonts w:ascii="Arial" w:hAnsi="Arial" w:cs="Arial"/>
                <w:b/>
                <w:sz w:val="18"/>
                <w:szCs w:val="18"/>
              </w:rPr>
            </w:pPr>
            <w:r w:rsidRPr="00A5606A">
              <w:rPr>
                <w:rFonts w:ascii="Arial" w:hAnsi="Arial" w:cs="Arial"/>
                <w:b/>
                <w:sz w:val="18"/>
                <w:szCs w:val="18"/>
              </w:rPr>
              <w:t>Toplam</w:t>
            </w:r>
          </w:p>
        </w:tc>
        <w:tc>
          <w:tcPr>
            <w:tcW w:w="1764" w:type="dxa"/>
            <w:tcBorders>
              <w:top w:val="single" w:sz="4" w:space="0" w:color="auto"/>
              <w:bottom w:val="double" w:sz="4" w:space="0" w:color="auto"/>
            </w:tcBorders>
            <w:shd w:val="clear" w:color="auto" w:fill="FFFFFF"/>
            <w:noWrap/>
            <w:vAlign w:val="bottom"/>
          </w:tcPr>
          <w:p w14:paraId="3D32D727" w14:textId="77777777" w:rsidR="0059351E" w:rsidRPr="00A5606A" w:rsidRDefault="0059351E" w:rsidP="00901196">
            <w:pPr>
              <w:jc w:val="right"/>
              <w:rPr>
                <w:rFonts w:ascii="Arial" w:hAnsi="Arial" w:cs="Arial"/>
                <w:b/>
                <w:sz w:val="18"/>
                <w:szCs w:val="18"/>
              </w:rPr>
            </w:pPr>
            <w:r w:rsidRPr="00A5606A">
              <w:rPr>
                <w:rFonts w:ascii="Arial" w:hAnsi="Arial" w:cs="Arial"/>
                <w:b/>
                <w:sz w:val="18"/>
                <w:szCs w:val="18"/>
              </w:rPr>
              <w:t>8.529.582</w:t>
            </w:r>
          </w:p>
        </w:tc>
      </w:tr>
    </w:tbl>
    <w:p w14:paraId="32E73A0F" w14:textId="77777777" w:rsidR="0059351E" w:rsidRPr="00A5606A" w:rsidRDefault="0059351E" w:rsidP="0059351E">
      <w:pPr>
        <w:ind w:left="-28" w:hanging="462"/>
        <w:jc w:val="both"/>
        <w:rPr>
          <w:rFonts w:ascii="Arial" w:hAnsi="Arial" w:cs="Arial"/>
          <w:b/>
          <w:sz w:val="20"/>
          <w:szCs w:val="20"/>
        </w:rPr>
      </w:pPr>
    </w:p>
    <w:tbl>
      <w:tblPr>
        <w:tblW w:w="9700" w:type="dxa"/>
        <w:tblBorders>
          <w:top w:val="single" w:sz="4" w:space="0" w:color="auto"/>
        </w:tblBorders>
        <w:tblCellMar>
          <w:left w:w="70" w:type="dxa"/>
          <w:right w:w="70" w:type="dxa"/>
        </w:tblCellMar>
        <w:tblLook w:val="0000" w:firstRow="0" w:lastRow="0" w:firstColumn="0" w:lastColumn="0" w:noHBand="0" w:noVBand="0"/>
      </w:tblPr>
      <w:tblGrid>
        <w:gridCol w:w="7951"/>
        <w:gridCol w:w="1749"/>
      </w:tblGrid>
      <w:tr w:rsidR="0059351E" w:rsidRPr="00A5606A" w14:paraId="610A0470" w14:textId="77777777" w:rsidTr="00901196">
        <w:trPr>
          <w:trHeight w:val="20"/>
        </w:trPr>
        <w:tc>
          <w:tcPr>
            <w:tcW w:w="7951" w:type="dxa"/>
            <w:tcBorders>
              <w:top w:val="single" w:sz="4" w:space="0" w:color="auto"/>
              <w:bottom w:val="single" w:sz="4" w:space="0" w:color="auto"/>
            </w:tcBorders>
            <w:shd w:val="clear" w:color="auto" w:fill="FFFFFF"/>
            <w:noWrap/>
            <w:vAlign w:val="bottom"/>
          </w:tcPr>
          <w:p w14:paraId="6BAB22BE" w14:textId="77777777" w:rsidR="0059351E" w:rsidRPr="00A5606A" w:rsidRDefault="0059351E" w:rsidP="00901196">
            <w:pPr>
              <w:rPr>
                <w:rFonts w:ascii="Arial" w:hAnsi="Arial" w:cs="Arial"/>
                <w:sz w:val="18"/>
                <w:szCs w:val="18"/>
              </w:rPr>
            </w:pPr>
            <w:r w:rsidRPr="00A5606A">
              <w:rPr>
                <w:rFonts w:ascii="Arial" w:hAnsi="Arial" w:cs="Arial"/>
                <w:sz w:val="18"/>
                <w:szCs w:val="18"/>
              </w:rPr>
              <w:t> </w:t>
            </w:r>
          </w:p>
        </w:tc>
        <w:tc>
          <w:tcPr>
            <w:tcW w:w="1749" w:type="dxa"/>
            <w:tcBorders>
              <w:top w:val="single" w:sz="4" w:space="0" w:color="auto"/>
              <w:bottom w:val="single" w:sz="4" w:space="0" w:color="auto"/>
            </w:tcBorders>
            <w:shd w:val="clear" w:color="auto" w:fill="FFFFFF"/>
            <w:noWrap/>
            <w:vAlign w:val="bottom"/>
          </w:tcPr>
          <w:p w14:paraId="1F60D64D" w14:textId="77777777" w:rsidR="0059351E" w:rsidRPr="00A5606A" w:rsidRDefault="0059351E" w:rsidP="00901196">
            <w:pPr>
              <w:jc w:val="right"/>
              <w:rPr>
                <w:rFonts w:ascii="Arial" w:hAnsi="Arial" w:cs="Arial"/>
                <w:b/>
                <w:sz w:val="18"/>
                <w:szCs w:val="18"/>
              </w:rPr>
            </w:pPr>
            <w:r w:rsidRPr="00A5606A">
              <w:rPr>
                <w:rFonts w:ascii="Arial" w:hAnsi="Arial" w:cs="Arial"/>
                <w:b/>
                <w:sz w:val="18"/>
                <w:szCs w:val="18"/>
              </w:rPr>
              <w:t>Önceki Dönem</w:t>
            </w:r>
          </w:p>
        </w:tc>
      </w:tr>
      <w:tr w:rsidR="0059351E" w:rsidRPr="00A5606A" w14:paraId="375F952E" w14:textId="77777777" w:rsidTr="00901196">
        <w:trPr>
          <w:trHeight w:val="20"/>
        </w:trPr>
        <w:tc>
          <w:tcPr>
            <w:tcW w:w="7951" w:type="dxa"/>
            <w:tcBorders>
              <w:top w:val="single" w:sz="4" w:space="0" w:color="auto"/>
              <w:bottom w:val="nil"/>
            </w:tcBorders>
            <w:shd w:val="clear" w:color="auto" w:fill="FFFFFF"/>
            <w:noWrap/>
            <w:vAlign w:val="bottom"/>
          </w:tcPr>
          <w:p w14:paraId="58592CEE" w14:textId="77777777" w:rsidR="0059351E" w:rsidRPr="00A5606A" w:rsidRDefault="0059351E" w:rsidP="00901196">
            <w:pPr>
              <w:rPr>
                <w:rFonts w:ascii="Arial" w:hAnsi="Arial" w:cs="Arial"/>
                <w:sz w:val="18"/>
                <w:szCs w:val="18"/>
              </w:rPr>
            </w:pPr>
          </w:p>
        </w:tc>
        <w:tc>
          <w:tcPr>
            <w:tcW w:w="1749" w:type="dxa"/>
            <w:tcBorders>
              <w:top w:val="single" w:sz="4" w:space="0" w:color="auto"/>
              <w:bottom w:val="nil"/>
            </w:tcBorders>
            <w:shd w:val="clear" w:color="auto" w:fill="FFFFFF"/>
            <w:noWrap/>
            <w:vAlign w:val="bottom"/>
          </w:tcPr>
          <w:p w14:paraId="701D840B" w14:textId="77777777" w:rsidR="0059351E" w:rsidRPr="00A5606A" w:rsidRDefault="0059351E" w:rsidP="00901196">
            <w:pPr>
              <w:jc w:val="right"/>
              <w:rPr>
                <w:rFonts w:ascii="Arial" w:hAnsi="Arial" w:cs="Arial"/>
                <w:b/>
                <w:sz w:val="18"/>
                <w:szCs w:val="18"/>
              </w:rPr>
            </w:pPr>
          </w:p>
        </w:tc>
      </w:tr>
      <w:tr w:rsidR="0059351E" w:rsidRPr="00A5606A" w14:paraId="3A931903" w14:textId="77777777" w:rsidTr="00901196">
        <w:trPr>
          <w:trHeight w:val="20"/>
        </w:trPr>
        <w:tc>
          <w:tcPr>
            <w:tcW w:w="7951" w:type="dxa"/>
            <w:tcBorders>
              <w:top w:val="nil"/>
            </w:tcBorders>
            <w:shd w:val="clear" w:color="auto" w:fill="FFFFFF"/>
            <w:noWrap/>
            <w:vAlign w:val="bottom"/>
          </w:tcPr>
          <w:p w14:paraId="68EAD0DD" w14:textId="77777777" w:rsidR="0059351E" w:rsidRPr="00A5606A" w:rsidRDefault="0059351E" w:rsidP="00901196">
            <w:pPr>
              <w:rPr>
                <w:rFonts w:ascii="Arial" w:hAnsi="Arial" w:cs="Arial"/>
                <w:color w:val="000000"/>
                <w:sz w:val="18"/>
                <w:szCs w:val="18"/>
              </w:rPr>
            </w:pPr>
            <w:r w:rsidRPr="00A5606A">
              <w:rPr>
                <w:rFonts w:ascii="Arial" w:hAnsi="Arial" w:cs="Arial"/>
                <w:color w:val="000000"/>
                <w:sz w:val="18"/>
                <w:szCs w:val="18"/>
              </w:rPr>
              <w:t>Teminat Mektupları</w:t>
            </w:r>
          </w:p>
        </w:tc>
        <w:tc>
          <w:tcPr>
            <w:tcW w:w="1749" w:type="dxa"/>
            <w:tcBorders>
              <w:top w:val="nil"/>
            </w:tcBorders>
            <w:shd w:val="clear" w:color="auto" w:fill="FFFFFF"/>
            <w:noWrap/>
          </w:tcPr>
          <w:p w14:paraId="135B8F3F" w14:textId="77777777" w:rsidR="0059351E" w:rsidRPr="00A5606A" w:rsidRDefault="0059351E" w:rsidP="00901196">
            <w:pPr>
              <w:jc w:val="right"/>
              <w:rPr>
                <w:rFonts w:ascii="Arial" w:hAnsi="Arial" w:cs="Arial"/>
                <w:color w:val="000000"/>
                <w:sz w:val="18"/>
                <w:szCs w:val="18"/>
              </w:rPr>
            </w:pPr>
            <w:r w:rsidRPr="00A5606A">
              <w:rPr>
                <w:rFonts w:ascii="Arial" w:hAnsi="Arial" w:cs="Arial"/>
                <w:color w:val="000000"/>
                <w:sz w:val="18"/>
                <w:szCs w:val="18"/>
              </w:rPr>
              <w:t>7.024.344</w:t>
            </w:r>
          </w:p>
        </w:tc>
      </w:tr>
      <w:tr w:rsidR="0059351E" w:rsidRPr="00A5606A" w14:paraId="4B833CE1" w14:textId="77777777" w:rsidTr="00901196">
        <w:trPr>
          <w:trHeight w:val="20"/>
        </w:trPr>
        <w:tc>
          <w:tcPr>
            <w:tcW w:w="7951" w:type="dxa"/>
            <w:shd w:val="clear" w:color="auto" w:fill="FFFFFF"/>
            <w:noWrap/>
            <w:vAlign w:val="bottom"/>
          </w:tcPr>
          <w:p w14:paraId="3833599D" w14:textId="77777777" w:rsidR="0059351E" w:rsidRPr="00A5606A" w:rsidRDefault="0059351E" w:rsidP="00901196">
            <w:pPr>
              <w:rPr>
                <w:rFonts w:ascii="Arial" w:hAnsi="Arial" w:cs="Arial"/>
                <w:color w:val="000000"/>
                <w:sz w:val="18"/>
                <w:szCs w:val="18"/>
              </w:rPr>
            </w:pPr>
            <w:r w:rsidRPr="00A5606A">
              <w:rPr>
                <w:rFonts w:ascii="Arial" w:hAnsi="Arial" w:cs="Arial"/>
                <w:color w:val="000000"/>
                <w:sz w:val="18"/>
                <w:szCs w:val="18"/>
              </w:rPr>
              <w:t xml:space="preserve">Banka </w:t>
            </w:r>
            <w:proofErr w:type="gramStart"/>
            <w:r w:rsidRPr="00A5606A">
              <w:rPr>
                <w:rFonts w:ascii="Arial" w:hAnsi="Arial" w:cs="Arial"/>
                <w:color w:val="000000"/>
                <w:sz w:val="18"/>
                <w:szCs w:val="18"/>
              </w:rPr>
              <w:t>Aval</w:t>
            </w:r>
            <w:proofErr w:type="gramEnd"/>
            <w:r w:rsidRPr="00A5606A">
              <w:rPr>
                <w:rFonts w:ascii="Arial" w:hAnsi="Arial" w:cs="Arial"/>
                <w:color w:val="000000"/>
                <w:sz w:val="18"/>
                <w:szCs w:val="18"/>
              </w:rPr>
              <w:t xml:space="preserve"> ve Kabulleri</w:t>
            </w:r>
          </w:p>
        </w:tc>
        <w:tc>
          <w:tcPr>
            <w:tcW w:w="1749" w:type="dxa"/>
            <w:shd w:val="clear" w:color="auto" w:fill="FFFFFF"/>
            <w:noWrap/>
          </w:tcPr>
          <w:p w14:paraId="2501A77D" w14:textId="77777777" w:rsidR="0059351E" w:rsidRPr="00A5606A" w:rsidRDefault="0059351E" w:rsidP="00901196">
            <w:pPr>
              <w:jc w:val="right"/>
              <w:rPr>
                <w:rFonts w:ascii="Arial" w:hAnsi="Arial" w:cs="Arial"/>
                <w:color w:val="000000"/>
                <w:sz w:val="18"/>
                <w:szCs w:val="18"/>
              </w:rPr>
            </w:pPr>
            <w:r w:rsidRPr="00A5606A">
              <w:rPr>
                <w:rFonts w:ascii="Arial" w:hAnsi="Arial" w:cs="Arial"/>
                <w:color w:val="000000"/>
                <w:sz w:val="18"/>
                <w:szCs w:val="18"/>
              </w:rPr>
              <w:t>21.824</w:t>
            </w:r>
          </w:p>
        </w:tc>
      </w:tr>
      <w:tr w:rsidR="0059351E" w:rsidRPr="00A5606A" w14:paraId="3A4563BA" w14:textId="77777777" w:rsidTr="00901196">
        <w:trPr>
          <w:trHeight w:val="20"/>
        </w:trPr>
        <w:tc>
          <w:tcPr>
            <w:tcW w:w="7951" w:type="dxa"/>
            <w:shd w:val="clear" w:color="auto" w:fill="FFFFFF"/>
            <w:noWrap/>
            <w:vAlign w:val="bottom"/>
          </w:tcPr>
          <w:p w14:paraId="04C34EBF" w14:textId="77777777" w:rsidR="0059351E" w:rsidRPr="00A5606A" w:rsidRDefault="0059351E" w:rsidP="00901196">
            <w:pPr>
              <w:rPr>
                <w:rFonts w:ascii="Arial" w:hAnsi="Arial" w:cs="Arial"/>
                <w:color w:val="000000"/>
                <w:sz w:val="18"/>
                <w:szCs w:val="18"/>
              </w:rPr>
            </w:pPr>
            <w:r w:rsidRPr="00A5606A">
              <w:rPr>
                <w:rFonts w:ascii="Arial" w:hAnsi="Arial" w:cs="Arial"/>
                <w:color w:val="000000"/>
                <w:sz w:val="18"/>
                <w:szCs w:val="18"/>
              </w:rPr>
              <w:t>Akreditifler</w:t>
            </w:r>
          </w:p>
        </w:tc>
        <w:tc>
          <w:tcPr>
            <w:tcW w:w="1749" w:type="dxa"/>
            <w:shd w:val="clear" w:color="auto" w:fill="FFFFFF"/>
            <w:noWrap/>
          </w:tcPr>
          <w:p w14:paraId="53B0A20B" w14:textId="77777777" w:rsidR="0059351E" w:rsidRPr="00A5606A" w:rsidRDefault="0059351E" w:rsidP="00901196">
            <w:pPr>
              <w:jc w:val="right"/>
              <w:rPr>
                <w:rFonts w:ascii="Arial" w:hAnsi="Arial" w:cs="Arial"/>
                <w:color w:val="000000"/>
                <w:sz w:val="18"/>
                <w:szCs w:val="18"/>
              </w:rPr>
            </w:pPr>
            <w:r w:rsidRPr="00A5606A">
              <w:rPr>
                <w:rFonts w:ascii="Arial" w:hAnsi="Arial" w:cs="Arial"/>
                <w:color w:val="000000"/>
                <w:sz w:val="18"/>
                <w:szCs w:val="18"/>
              </w:rPr>
              <w:t>1.030.808</w:t>
            </w:r>
          </w:p>
        </w:tc>
      </w:tr>
      <w:tr w:rsidR="0059351E" w:rsidRPr="00A5606A" w14:paraId="6E72878B" w14:textId="77777777" w:rsidTr="00901196">
        <w:trPr>
          <w:trHeight w:val="20"/>
        </w:trPr>
        <w:tc>
          <w:tcPr>
            <w:tcW w:w="7951" w:type="dxa"/>
            <w:tcBorders>
              <w:top w:val="nil"/>
              <w:bottom w:val="nil"/>
            </w:tcBorders>
            <w:shd w:val="clear" w:color="auto" w:fill="FFFFFF"/>
            <w:noWrap/>
            <w:vAlign w:val="bottom"/>
          </w:tcPr>
          <w:p w14:paraId="130FA759" w14:textId="77777777" w:rsidR="0059351E" w:rsidRPr="00A5606A" w:rsidRDefault="0059351E" w:rsidP="00901196">
            <w:pPr>
              <w:rPr>
                <w:rFonts w:ascii="Arial" w:hAnsi="Arial" w:cs="Arial"/>
                <w:color w:val="000000"/>
                <w:sz w:val="18"/>
                <w:szCs w:val="18"/>
              </w:rPr>
            </w:pPr>
            <w:r w:rsidRPr="00A5606A">
              <w:rPr>
                <w:rFonts w:ascii="Arial" w:hAnsi="Arial" w:cs="Arial"/>
                <w:color w:val="000000"/>
                <w:sz w:val="18"/>
                <w:szCs w:val="18"/>
              </w:rPr>
              <w:t>Diğer Garanti ve Kefaletler</w:t>
            </w:r>
          </w:p>
        </w:tc>
        <w:tc>
          <w:tcPr>
            <w:tcW w:w="1749" w:type="dxa"/>
            <w:tcBorders>
              <w:top w:val="nil"/>
              <w:bottom w:val="nil"/>
            </w:tcBorders>
            <w:shd w:val="clear" w:color="auto" w:fill="FFFFFF"/>
            <w:noWrap/>
          </w:tcPr>
          <w:p w14:paraId="5A93AD77" w14:textId="77777777" w:rsidR="0059351E" w:rsidRPr="00A5606A" w:rsidRDefault="0059351E" w:rsidP="00901196">
            <w:pPr>
              <w:jc w:val="right"/>
              <w:rPr>
                <w:rFonts w:ascii="Arial" w:hAnsi="Arial" w:cs="Arial"/>
                <w:color w:val="000000"/>
                <w:sz w:val="18"/>
                <w:szCs w:val="18"/>
              </w:rPr>
            </w:pPr>
            <w:r w:rsidRPr="00A5606A">
              <w:rPr>
                <w:rFonts w:ascii="Arial" w:hAnsi="Arial" w:cs="Arial"/>
                <w:color w:val="000000"/>
                <w:sz w:val="18"/>
                <w:szCs w:val="18"/>
              </w:rPr>
              <w:t>55.648</w:t>
            </w:r>
          </w:p>
        </w:tc>
      </w:tr>
      <w:tr w:rsidR="0059351E" w:rsidRPr="00A5606A" w14:paraId="607AA267" w14:textId="77777777" w:rsidTr="00901196">
        <w:trPr>
          <w:trHeight w:val="20"/>
        </w:trPr>
        <w:tc>
          <w:tcPr>
            <w:tcW w:w="7951" w:type="dxa"/>
            <w:tcBorders>
              <w:top w:val="nil"/>
              <w:bottom w:val="single" w:sz="4" w:space="0" w:color="auto"/>
            </w:tcBorders>
            <w:shd w:val="clear" w:color="auto" w:fill="FFFFFF"/>
            <w:noWrap/>
            <w:vAlign w:val="bottom"/>
          </w:tcPr>
          <w:p w14:paraId="3AC6CD1E" w14:textId="77777777" w:rsidR="0059351E" w:rsidRPr="00A5606A" w:rsidRDefault="0059351E" w:rsidP="00901196">
            <w:pPr>
              <w:ind w:firstLine="61"/>
              <w:jc w:val="right"/>
              <w:rPr>
                <w:rFonts w:ascii="Arial" w:hAnsi="Arial" w:cs="Arial"/>
                <w:sz w:val="18"/>
                <w:szCs w:val="18"/>
              </w:rPr>
            </w:pPr>
          </w:p>
        </w:tc>
        <w:tc>
          <w:tcPr>
            <w:tcW w:w="1749" w:type="dxa"/>
            <w:tcBorders>
              <w:top w:val="nil"/>
              <w:bottom w:val="single" w:sz="4" w:space="0" w:color="auto"/>
            </w:tcBorders>
            <w:shd w:val="clear" w:color="auto" w:fill="FFFFFF"/>
            <w:noWrap/>
            <w:vAlign w:val="bottom"/>
          </w:tcPr>
          <w:p w14:paraId="77B7C7D8" w14:textId="77777777" w:rsidR="0059351E" w:rsidRPr="00A5606A" w:rsidRDefault="0059351E" w:rsidP="00901196">
            <w:pPr>
              <w:jc w:val="right"/>
              <w:rPr>
                <w:rFonts w:ascii="Arial" w:hAnsi="Arial" w:cs="Arial"/>
                <w:color w:val="000000"/>
                <w:sz w:val="18"/>
                <w:szCs w:val="18"/>
              </w:rPr>
            </w:pPr>
          </w:p>
        </w:tc>
      </w:tr>
      <w:tr w:rsidR="0059351E" w:rsidRPr="00A5606A" w14:paraId="12875C13" w14:textId="77777777" w:rsidTr="00901196">
        <w:trPr>
          <w:trHeight w:val="20"/>
        </w:trPr>
        <w:tc>
          <w:tcPr>
            <w:tcW w:w="7951" w:type="dxa"/>
            <w:tcBorders>
              <w:top w:val="single" w:sz="4" w:space="0" w:color="auto"/>
              <w:bottom w:val="double" w:sz="4" w:space="0" w:color="auto"/>
            </w:tcBorders>
            <w:shd w:val="clear" w:color="auto" w:fill="FFFFFF"/>
            <w:noWrap/>
            <w:vAlign w:val="bottom"/>
          </w:tcPr>
          <w:p w14:paraId="5BB529D9" w14:textId="77777777" w:rsidR="0059351E" w:rsidRPr="00A5606A" w:rsidRDefault="0059351E" w:rsidP="00901196">
            <w:pPr>
              <w:ind w:firstLine="61"/>
              <w:rPr>
                <w:rFonts w:ascii="Arial" w:hAnsi="Arial" w:cs="Arial"/>
                <w:b/>
                <w:sz w:val="18"/>
                <w:szCs w:val="18"/>
              </w:rPr>
            </w:pPr>
            <w:r w:rsidRPr="00A5606A">
              <w:rPr>
                <w:rFonts w:ascii="Arial" w:hAnsi="Arial" w:cs="Arial"/>
                <w:b/>
                <w:sz w:val="18"/>
                <w:szCs w:val="18"/>
              </w:rPr>
              <w:t>Toplam</w:t>
            </w:r>
          </w:p>
        </w:tc>
        <w:tc>
          <w:tcPr>
            <w:tcW w:w="1749" w:type="dxa"/>
            <w:tcBorders>
              <w:top w:val="single" w:sz="4" w:space="0" w:color="auto"/>
              <w:bottom w:val="double" w:sz="4" w:space="0" w:color="auto"/>
            </w:tcBorders>
            <w:shd w:val="clear" w:color="auto" w:fill="FFFFFF"/>
            <w:noWrap/>
            <w:vAlign w:val="bottom"/>
          </w:tcPr>
          <w:p w14:paraId="50136144" w14:textId="77777777" w:rsidR="0059351E" w:rsidRPr="00A5606A" w:rsidRDefault="0059351E" w:rsidP="00901196">
            <w:pPr>
              <w:jc w:val="right"/>
              <w:rPr>
                <w:rFonts w:ascii="Arial" w:hAnsi="Arial" w:cs="Arial"/>
                <w:b/>
                <w:sz w:val="18"/>
                <w:szCs w:val="18"/>
              </w:rPr>
            </w:pPr>
            <w:r w:rsidRPr="00A5606A">
              <w:rPr>
                <w:rFonts w:ascii="Arial" w:hAnsi="Arial" w:cs="Arial"/>
                <w:b/>
                <w:sz w:val="18"/>
                <w:szCs w:val="18"/>
              </w:rPr>
              <w:t>8.132.624</w:t>
            </w:r>
          </w:p>
        </w:tc>
      </w:tr>
    </w:tbl>
    <w:p w14:paraId="58F8F6C7" w14:textId="4FA9DFF6" w:rsidR="0059351E" w:rsidRDefault="0059351E" w:rsidP="00900783">
      <w:pPr>
        <w:spacing w:before="120" w:after="120"/>
        <w:ind w:left="42" w:hanging="574"/>
        <w:jc w:val="both"/>
        <w:rPr>
          <w:rFonts w:ascii="Arial" w:hAnsi="Arial" w:cs="Arial"/>
          <w:b/>
          <w:color w:val="000000" w:themeColor="text1"/>
          <w:sz w:val="20"/>
          <w:szCs w:val="20"/>
        </w:rPr>
      </w:pPr>
    </w:p>
    <w:p w14:paraId="4301C479" w14:textId="5B3D5DC7" w:rsidR="0059351E" w:rsidRDefault="0059351E">
      <w:pPr>
        <w:rPr>
          <w:rFonts w:ascii="Arial" w:hAnsi="Arial" w:cs="Arial"/>
          <w:b/>
          <w:color w:val="000000" w:themeColor="text1"/>
          <w:sz w:val="20"/>
          <w:szCs w:val="20"/>
        </w:rPr>
      </w:pPr>
      <w:r>
        <w:rPr>
          <w:rFonts w:ascii="Arial" w:hAnsi="Arial" w:cs="Arial"/>
          <w:b/>
          <w:color w:val="000000" w:themeColor="text1"/>
          <w:sz w:val="20"/>
          <w:szCs w:val="20"/>
        </w:rPr>
        <w:br w:type="page"/>
      </w:r>
    </w:p>
    <w:p w14:paraId="24656963" w14:textId="29D62050" w:rsidR="0059351E" w:rsidRPr="009128F0" w:rsidRDefault="0059351E" w:rsidP="0059351E">
      <w:pPr>
        <w:spacing w:before="120" w:after="120"/>
        <w:ind w:left="28" w:hanging="595"/>
        <w:jc w:val="both"/>
        <w:rPr>
          <w:rFonts w:ascii="Arial" w:hAnsi="Arial" w:cs="Arial"/>
          <w:b/>
          <w:color w:val="000000" w:themeColor="text1"/>
          <w:sz w:val="20"/>
          <w:szCs w:val="20"/>
        </w:rPr>
      </w:pPr>
      <w:r w:rsidRPr="009128F0">
        <w:rPr>
          <w:rFonts w:ascii="Arial" w:hAnsi="Arial" w:cs="Arial"/>
          <w:b/>
          <w:color w:val="000000" w:themeColor="text1"/>
          <w:sz w:val="20"/>
          <w:szCs w:val="20"/>
        </w:rPr>
        <w:lastRenderedPageBreak/>
        <w:t>III.</w:t>
      </w:r>
      <w:r w:rsidRPr="009128F0">
        <w:rPr>
          <w:rFonts w:ascii="Arial" w:hAnsi="Arial" w:cs="Arial"/>
          <w:b/>
          <w:color w:val="000000" w:themeColor="text1"/>
          <w:sz w:val="20"/>
          <w:szCs w:val="20"/>
        </w:rPr>
        <w:tab/>
        <w:t>Konsolide nazım hesaplara ilişkin açıklama ve dipnotlar</w:t>
      </w:r>
      <w:r w:rsidR="00685834">
        <w:rPr>
          <w:rFonts w:ascii="Arial" w:hAnsi="Arial" w:cs="Arial"/>
          <w:b/>
          <w:color w:val="000000" w:themeColor="text1"/>
          <w:sz w:val="20"/>
          <w:szCs w:val="20"/>
        </w:rPr>
        <w:t xml:space="preserve"> </w:t>
      </w:r>
      <w:r w:rsidR="00685834" w:rsidRPr="009128F0">
        <w:rPr>
          <w:rFonts w:ascii="Arial" w:hAnsi="Arial" w:cs="Arial"/>
          <w:b/>
          <w:color w:val="000000" w:themeColor="text1"/>
          <w:sz w:val="20"/>
          <w:szCs w:val="20"/>
        </w:rPr>
        <w:t>(devamı)</w:t>
      </w:r>
      <w:r w:rsidRPr="009128F0">
        <w:rPr>
          <w:rFonts w:ascii="Arial" w:hAnsi="Arial" w:cs="Arial"/>
          <w:b/>
          <w:color w:val="000000" w:themeColor="text1"/>
          <w:sz w:val="20"/>
          <w:szCs w:val="20"/>
        </w:rPr>
        <w:t>:</w:t>
      </w:r>
    </w:p>
    <w:p w14:paraId="3722291B" w14:textId="77777777" w:rsidR="00136C29" w:rsidRPr="009128F0" w:rsidRDefault="007F6A52" w:rsidP="00900783">
      <w:pPr>
        <w:spacing w:before="120" w:after="120"/>
        <w:ind w:hanging="532"/>
        <w:jc w:val="both"/>
        <w:rPr>
          <w:rFonts w:ascii="Arial" w:hAnsi="Arial" w:cs="Arial"/>
          <w:b/>
          <w:color w:val="000000" w:themeColor="text1"/>
          <w:sz w:val="16"/>
          <w:szCs w:val="16"/>
        </w:rPr>
      </w:pPr>
      <w:proofErr w:type="gramStart"/>
      <w:r w:rsidRPr="009128F0">
        <w:rPr>
          <w:rFonts w:ascii="Arial" w:hAnsi="Arial" w:cs="Arial"/>
          <w:b/>
          <w:color w:val="000000" w:themeColor="text1"/>
          <w:sz w:val="20"/>
          <w:szCs w:val="20"/>
        </w:rPr>
        <w:t>b</w:t>
      </w:r>
      <w:proofErr w:type="gramEnd"/>
      <w:r w:rsidRPr="009128F0">
        <w:rPr>
          <w:rFonts w:ascii="Arial" w:hAnsi="Arial" w:cs="Arial"/>
          <w:b/>
          <w:color w:val="000000" w:themeColor="text1"/>
          <w:sz w:val="20"/>
          <w:szCs w:val="20"/>
        </w:rPr>
        <w:t>.2.</w:t>
      </w:r>
      <w:r w:rsidR="00136C29" w:rsidRPr="009128F0">
        <w:rPr>
          <w:rFonts w:ascii="Arial" w:hAnsi="Arial" w:cs="Arial"/>
          <w:b/>
          <w:color w:val="000000" w:themeColor="text1"/>
          <w:sz w:val="20"/>
          <w:szCs w:val="20"/>
        </w:rPr>
        <w:tab/>
        <w:t>Kesin teminatlar, geçici teminatlar, kefaletler ve benzeri işlemler:</w:t>
      </w:r>
    </w:p>
    <w:tbl>
      <w:tblPr>
        <w:tblW w:w="9425" w:type="dxa"/>
        <w:tblInd w:w="14" w:type="dxa"/>
        <w:tblCellMar>
          <w:left w:w="70" w:type="dxa"/>
          <w:right w:w="70" w:type="dxa"/>
        </w:tblCellMar>
        <w:tblLook w:val="0000" w:firstRow="0" w:lastRow="0" w:firstColumn="0" w:lastColumn="0" w:noHBand="0" w:noVBand="0"/>
      </w:tblPr>
      <w:tblGrid>
        <w:gridCol w:w="7993"/>
        <w:gridCol w:w="1432"/>
      </w:tblGrid>
      <w:tr w:rsidR="0059351E" w:rsidRPr="00A5606A" w14:paraId="25DD3C09" w14:textId="77777777" w:rsidTr="0059351E">
        <w:trPr>
          <w:trHeight w:val="113"/>
        </w:trPr>
        <w:tc>
          <w:tcPr>
            <w:tcW w:w="7993" w:type="dxa"/>
            <w:tcBorders>
              <w:top w:val="single" w:sz="4" w:space="0" w:color="auto"/>
              <w:bottom w:val="single" w:sz="4" w:space="0" w:color="auto"/>
            </w:tcBorders>
            <w:shd w:val="clear" w:color="auto" w:fill="FFFFFF"/>
            <w:noWrap/>
            <w:vAlign w:val="bottom"/>
          </w:tcPr>
          <w:p w14:paraId="40065C62" w14:textId="77777777" w:rsidR="0059351E" w:rsidRPr="00A5606A" w:rsidRDefault="0059351E" w:rsidP="00901196">
            <w:pPr>
              <w:rPr>
                <w:rFonts w:ascii="Arial" w:hAnsi="Arial" w:cs="Arial"/>
                <w:sz w:val="18"/>
                <w:szCs w:val="18"/>
              </w:rPr>
            </w:pPr>
            <w:r w:rsidRPr="00A5606A">
              <w:rPr>
                <w:rFonts w:ascii="Arial" w:hAnsi="Arial" w:cs="Arial"/>
                <w:sz w:val="18"/>
                <w:szCs w:val="18"/>
              </w:rPr>
              <w:tab/>
              <w:t> </w:t>
            </w:r>
          </w:p>
        </w:tc>
        <w:tc>
          <w:tcPr>
            <w:tcW w:w="1432" w:type="dxa"/>
            <w:tcBorders>
              <w:top w:val="single" w:sz="4" w:space="0" w:color="auto"/>
              <w:bottom w:val="single" w:sz="4" w:space="0" w:color="auto"/>
            </w:tcBorders>
            <w:shd w:val="clear" w:color="auto" w:fill="FFFFFF"/>
            <w:noWrap/>
            <w:vAlign w:val="bottom"/>
          </w:tcPr>
          <w:p w14:paraId="4F12F8BD" w14:textId="77777777" w:rsidR="0059351E" w:rsidRPr="00A5606A" w:rsidRDefault="0059351E" w:rsidP="00901196">
            <w:pPr>
              <w:jc w:val="right"/>
              <w:rPr>
                <w:rFonts w:ascii="Arial" w:hAnsi="Arial" w:cs="Arial"/>
                <w:b/>
                <w:sz w:val="18"/>
                <w:szCs w:val="18"/>
              </w:rPr>
            </w:pPr>
            <w:r w:rsidRPr="00A5606A">
              <w:rPr>
                <w:rFonts w:ascii="Arial" w:hAnsi="Arial" w:cs="Arial"/>
                <w:b/>
                <w:sz w:val="18"/>
                <w:szCs w:val="18"/>
              </w:rPr>
              <w:t>Cari Dönem</w:t>
            </w:r>
          </w:p>
        </w:tc>
      </w:tr>
      <w:tr w:rsidR="0059351E" w:rsidRPr="00A5606A" w14:paraId="71D42B2F" w14:textId="77777777" w:rsidTr="0059351E">
        <w:trPr>
          <w:trHeight w:val="64"/>
        </w:trPr>
        <w:tc>
          <w:tcPr>
            <w:tcW w:w="7993" w:type="dxa"/>
            <w:tcBorders>
              <w:top w:val="single" w:sz="4" w:space="0" w:color="auto"/>
            </w:tcBorders>
            <w:shd w:val="clear" w:color="auto" w:fill="FFFFFF"/>
            <w:noWrap/>
            <w:vAlign w:val="bottom"/>
          </w:tcPr>
          <w:p w14:paraId="3354E2C9" w14:textId="77777777" w:rsidR="0059351E" w:rsidRPr="00A5606A" w:rsidRDefault="0059351E" w:rsidP="00901196">
            <w:pPr>
              <w:rPr>
                <w:rFonts w:ascii="Arial" w:hAnsi="Arial" w:cs="Arial"/>
                <w:sz w:val="18"/>
                <w:szCs w:val="18"/>
              </w:rPr>
            </w:pPr>
          </w:p>
        </w:tc>
        <w:tc>
          <w:tcPr>
            <w:tcW w:w="1432" w:type="dxa"/>
            <w:tcBorders>
              <w:top w:val="single" w:sz="4" w:space="0" w:color="auto"/>
            </w:tcBorders>
            <w:shd w:val="clear" w:color="auto" w:fill="FFFFFF"/>
            <w:noWrap/>
            <w:vAlign w:val="bottom"/>
          </w:tcPr>
          <w:p w14:paraId="5A8D17BA" w14:textId="77777777" w:rsidR="0059351E" w:rsidRPr="00A5606A" w:rsidRDefault="0059351E" w:rsidP="00901196">
            <w:pPr>
              <w:jc w:val="right"/>
              <w:rPr>
                <w:rFonts w:ascii="Arial" w:hAnsi="Arial" w:cs="Arial"/>
                <w:b/>
                <w:sz w:val="18"/>
                <w:szCs w:val="18"/>
              </w:rPr>
            </w:pPr>
          </w:p>
        </w:tc>
      </w:tr>
      <w:tr w:rsidR="0059351E" w:rsidRPr="00A5606A" w14:paraId="6873A71B" w14:textId="77777777" w:rsidTr="0059351E">
        <w:trPr>
          <w:trHeight w:val="113"/>
        </w:trPr>
        <w:tc>
          <w:tcPr>
            <w:tcW w:w="7993" w:type="dxa"/>
            <w:shd w:val="clear" w:color="auto" w:fill="FFFFFF"/>
            <w:noWrap/>
            <w:vAlign w:val="bottom"/>
          </w:tcPr>
          <w:p w14:paraId="7389AA80" w14:textId="77777777" w:rsidR="0059351E" w:rsidRPr="00A5606A" w:rsidRDefault="0059351E" w:rsidP="00901196">
            <w:pPr>
              <w:rPr>
                <w:rFonts w:ascii="Arial" w:hAnsi="Arial" w:cs="Arial"/>
                <w:sz w:val="18"/>
                <w:szCs w:val="18"/>
              </w:rPr>
            </w:pPr>
            <w:r w:rsidRPr="00A5606A">
              <w:rPr>
                <w:rFonts w:ascii="Arial" w:hAnsi="Arial" w:cs="Arial"/>
                <w:sz w:val="18"/>
                <w:szCs w:val="18"/>
              </w:rPr>
              <w:t>Teminat Mektupları</w:t>
            </w:r>
          </w:p>
        </w:tc>
        <w:tc>
          <w:tcPr>
            <w:tcW w:w="1432" w:type="dxa"/>
            <w:shd w:val="clear" w:color="auto" w:fill="FFFFFF"/>
            <w:noWrap/>
          </w:tcPr>
          <w:p w14:paraId="035ED73B" w14:textId="77777777" w:rsidR="0059351E" w:rsidRPr="00A5606A" w:rsidRDefault="0059351E" w:rsidP="00901196">
            <w:pPr>
              <w:jc w:val="right"/>
              <w:rPr>
                <w:rFonts w:ascii="Arial" w:hAnsi="Arial" w:cs="Arial"/>
                <w:color w:val="000000"/>
                <w:sz w:val="18"/>
                <w:szCs w:val="18"/>
              </w:rPr>
            </w:pPr>
            <w:r w:rsidRPr="00A5606A">
              <w:rPr>
                <w:rFonts w:ascii="Arial" w:hAnsi="Arial" w:cs="Arial"/>
                <w:color w:val="000000"/>
                <w:sz w:val="18"/>
                <w:szCs w:val="18"/>
              </w:rPr>
              <w:t>7.387.408</w:t>
            </w:r>
          </w:p>
        </w:tc>
      </w:tr>
      <w:tr w:rsidR="0059351E" w:rsidRPr="00A5606A" w14:paraId="19DD8466" w14:textId="77777777" w:rsidTr="0059351E">
        <w:trPr>
          <w:trHeight w:val="113"/>
        </w:trPr>
        <w:tc>
          <w:tcPr>
            <w:tcW w:w="7993" w:type="dxa"/>
            <w:shd w:val="clear" w:color="auto" w:fill="FFFFFF"/>
            <w:noWrap/>
            <w:vAlign w:val="bottom"/>
          </w:tcPr>
          <w:p w14:paraId="37DEAB3F" w14:textId="77777777" w:rsidR="0059351E" w:rsidRPr="00A5606A" w:rsidRDefault="0059351E" w:rsidP="00901196">
            <w:pPr>
              <w:ind w:left="280"/>
              <w:rPr>
                <w:rFonts w:ascii="Arial" w:hAnsi="Arial" w:cs="Arial"/>
                <w:sz w:val="18"/>
                <w:szCs w:val="18"/>
              </w:rPr>
            </w:pPr>
            <w:r w:rsidRPr="00A5606A">
              <w:rPr>
                <w:rFonts w:ascii="Arial" w:hAnsi="Arial" w:cs="Arial"/>
                <w:sz w:val="18"/>
                <w:szCs w:val="18"/>
              </w:rPr>
              <w:t>Kesin teminat mektupları</w:t>
            </w:r>
          </w:p>
        </w:tc>
        <w:tc>
          <w:tcPr>
            <w:tcW w:w="1432" w:type="dxa"/>
            <w:shd w:val="clear" w:color="auto" w:fill="FFFFFF"/>
            <w:noWrap/>
          </w:tcPr>
          <w:p w14:paraId="745C7410" w14:textId="77777777" w:rsidR="0059351E" w:rsidRPr="00A5606A" w:rsidRDefault="0059351E" w:rsidP="00901196">
            <w:pPr>
              <w:jc w:val="right"/>
              <w:rPr>
                <w:rFonts w:ascii="Arial" w:hAnsi="Arial" w:cs="Arial"/>
                <w:color w:val="000000"/>
                <w:sz w:val="18"/>
                <w:szCs w:val="18"/>
              </w:rPr>
            </w:pPr>
            <w:r w:rsidRPr="00A5606A">
              <w:rPr>
                <w:rFonts w:ascii="Arial" w:hAnsi="Arial" w:cs="Arial"/>
                <w:color w:val="000000"/>
                <w:sz w:val="18"/>
                <w:szCs w:val="18"/>
              </w:rPr>
              <w:t>4.687.050</w:t>
            </w:r>
          </w:p>
        </w:tc>
      </w:tr>
      <w:tr w:rsidR="0059351E" w:rsidRPr="00A5606A" w14:paraId="65448E78" w14:textId="77777777" w:rsidTr="0059351E">
        <w:trPr>
          <w:trHeight w:val="113"/>
        </w:trPr>
        <w:tc>
          <w:tcPr>
            <w:tcW w:w="7993" w:type="dxa"/>
            <w:shd w:val="clear" w:color="auto" w:fill="FFFFFF"/>
            <w:noWrap/>
            <w:vAlign w:val="bottom"/>
          </w:tcPr>
          <w:p w14:paraId="622CF6D3" w14:textId="77777777" w:rsidR="0059351E" w:rsidRPr="00A5606A" w:rsidRDefault="0059351E" w:rsidP="00901196">
            <w:pPr>
              <w:ind w:left="280"/>
              <w:rPr>
                <w:rFonts w:ascii="Arial" w:hAnsi="Arial" w:cs="Arial"/>
                <w:sz w:val="18"/>
                <w:szCs w:val="18"/>
              </w:rPr>
            </w:pPr>
            <w:r w:rsidRPr="00A5606A">
              <w:rPr>
                <w:rFonts w:ascii="Arial" w:hAnsi="Arial" w:cs="Arial"/>
                <w:sz w:val="18"/>
                <w:szCs w:val="18"/>
              </w:rPr>
              <w:t>Geçici teminat mektupları</w:t>
            </w:r>
          </w:p>
        </w:tc>
        <w:tc>
          <w:tcPr>
            <w:tcW w:w="1432" w:type="dxa"/>
            <w:shd w:val="clear" w:color="auto" w:fill="FFFFFF"/>
            <w:noWrap/>
          </w:tcPr>
          <w:p w14:paraId="7205D836" w14:textId="77777777" w:rsidR="0059351E" w:rsidRPr="00A5606A" w:rsidRDefault="0059351E" w:rsidP="00901196">
            <w:pPr>
              <w:jc w:val="right"/>
              <w:rPr>
                <w:rFonts w:ascii="Arial" w:hAnsi="Arial" w:cs="Arial"/>
                <w:color w:val="000000"/>
                <w:sz w:val="18"/>
                <w:szCs w:val="18"/>
              </w:rPr>
            </w:pPr>
            <w:r w:rsidRPr="00A5606A">
              <w:rPr>
                <w:rFonts w:ascii="Arial" w:hAnsi="Arial" w:cs="Arial"/>
                <w:color w:val="000000"/>
                <w:sz w:val="18"/>
                <w:szCs w:val="18"/>
              </w:rPr>
              <w:t>275.311</w:t>
            </w:r>
          </w:p>
        </w:tc>
      </w:tr>
      <w:tr w:rsidR="0059351E" w:rsidRPr="00A5606A" w14:paraId="75DEE0F1" w14:textId="77777777" w:rsidTr="0059351E">
        <w:trPr>
          <w:trHeight w:val="113"/>
        </w:trPr>
        <w:tc>
          <w:tcPr>
            <w:tcW w:w="7993" w:type="dxa"/>
            <w:shd w:val="clear" w:color="auto" w:fill="FFFFFF"/>
            <w:noWrap/>
            <w:vAlign w:val="bottom"/>
          </w:tcPr>
          <w:p w14:paraId="121A7F5E" w14:textId="77777777" w:rsidR="0059351E" w:rsidRPr="00A5606A" w:rsidRDefault="0059351E" w:rsidP="00901196">
            <w:pPr>
              <w:ind w:left="280"/>
              <w:rPr>
                <w:rFonts w:ascii="Arial" w:hAnsi="Arial" w:cs="Arial"/>
                <w:sz w:val="18"/>
                <w:szCs w:val="18"/>
              </w:rPr>
            </w:pPr>
            <w:r w:rsidRPr="00A5606A">
              <w:rPr>
                <w:rFonts w:ascii="Arial" w:hAnsi="Arial" w:cs="Arial"/>
                <w:sz w:val="18"/>
                <w:szCs w:val="18"/>
              </w:rPr>
              <w:t xml:space="preserve">Avans teminat mektupları </w:t>
            </w:r>
          </w:p>
        </w:tc>
        <w:tc>
          <w:tcPr>
            <w:tcW w:w="1432" w:type="dxa"/>
            <w:shd w:val="clear" w:color="auto" w:fill="FFFFFF"/>
            <w:noWrap/>
          </w:tcPr>
          <w:p w14:paraId="1D94F099" w14:textId="77777777" w:rsidR="0059351E" w:rsidRPr="00A5606A" w:rsidRDefault="0059351E" w:rsidP="00901196">
            <w:pPr>
              <w:jc w:val="right"/>
              <w:rPr>
                <w:rFonts w:ascii="Arial" w:hAnsi="Arial" w:cs="Arial"/>
                <w:color w:val="000000"/>
                <w:sz w:val="18"/>
                <w:szCs w:val="18"/>
              </w:rPr>
            </w:pPr>
            <w:r w:rsidRPr="00A5606A">
              <w:rPr>
                <w:rFonts w:ascii="Arial" w:hAnsi="Arial" w:cs="Arial"/>
                <w:color w:val="000000"/>
                <w:sz w:val="18"/>
                <w:szCs w:val="18"/>
              </w:rPr>
              <w:t>259.646</w:t>
            </w:r>
          </w:p>
        </w:tc>
      </w:tr>
      <w:tr w:rsidR="0059351E" w:rsidRPr="00A5606A" w14:paraId="7570339F" w14:textId="77777777" w:rsidTr="0059351E">
        <w:trPr>
          <w:trHeight w:val="113"/>
        </w:trPr>
        <w:tc>
          <w:tcPr>
            <w:tcW w:w="7993" w:type="dxa"/>
            <w:shd w:val="clear" w:color="auto" w:fill="FFFFFF"/>
            <w:noWrap/>
            <w:vAlign w:val="bottom"/>
          </w:tcPr>
          <w:p w14:paraId="026862B5" w14:textId="77777777" w:rsidR="0059351E" w:rsidRPr="00A5606A" w:rsidRDefault="0059351E" w:rsidP="00901196">
            <w:pPr>
              <w:ind w:left="280"/>
              <w:rPr>
                <w:rFonts w:ascii="Arial" w:hAnsi="Arial" w:cs="Arial"/>
                <w:sz w:val="18"/>
                <w:szCs w:val="18"/>
              </w:rPr>
            </w:pPr>
            <w:r w:rsidRPr="00A5606A">
              <w:rPr>
                <w:rFonts w:ascii="Arial" w:hAnsi="Arial" w:cs="Arial"/>
                <w:sz w:val="18"/>
                <w:szCs w:val="18"/>
              </w:rPr>
              <w:t>Gümrüklere verilen teminat mektupları</w:t>
            </w:r>
          </w:p>
        </w:tc>
        <w:tc>
          <w:tcPr>
            <w:tcW w:w="1432" w:type="dxa"/>
            <w:shd w:val="clear" w:color="auto" w:fill="FFFFFF"/>
            <w:noWrap/>
          </w:tcPr>
          <w:p w14:paraId="799F759E" w14:textId="77777777" w:rsidR="0059351E" w:rsidRPr="00A5606A" w:rsidRDefault="0059351E" w:rsidP="00901196">
            <w:pPr>
              <w:jc w:val="right"/>
              <w:rPr>
                <w:rFonts w:ascii="Arial" w:hAnsi="Arial" w:cs="Arial"/>
                <w:color w:val="000000"/>
                <w:sz w:val="18"/>
                <w:szCs w:val="18"/>
              </w:rPr>
            </w:pPr>
            <w:r w:rsidRPr="00A5606A">
              <w:rPr>
                <w:rFonts w:ascii="Arial" w:hAnsi="Arial" w:cs="Arial"/>
                <w:color w:val="000000"/>
                <w:sz w:val="18"/>
                <w:szCs w:val="18"/>
              </w:rPr>
              <w:t>244.345</w:t>
            </w:r>
          </w:p>
        </w:tc>
      </w:tr>
      <w:tr w:rsidR="0059351E" w:rsidRPr="00A5606A" w14:paraId="7067B876" w14:textId="77777777" w:rsidTr="0059351E">
        <w:trPr>
          <w:trHeight w:val="113"/>
        </w:trPr>
        <w:tc>
          <w:tcPr>
            <w:tcW w:w="7993" w:type="dxa"/>
            <w:shd w:val="clear" w:color="auto" w:fill="FFFFFF"/>
            <w:noWrap/>
            <w:vAlign w:val="bottom"/>
          </w:tcPr>
          <w:p w14:paraId="6C794A07" w14:textId="77777777" w:rsidR="0059351E" w:rsidRPr="00A5606A" w:rsidRDefault="0059351E" w:rsidP="00901196">
            <w:pPr>
              <w:ind w:left="280"/>
              <w:rPr>
                <w:rFonts w:ascii="Arial" w:hAnsi="Arial" w:cs="Arial"/>
                <w:sz w:val="18"/>
                <w:szCs w:val="18"/>
              </w:rPr>
            </w:pPr>
            <w:r w:rsidRPr="00A5606A">
              <w:rPr>
                <w:rFonts w:ascii="Arial" w:hAnsi="Arial" w:cs="Arial"/>
                <w:sz w:val="18"/>
                <w:szCs w:val="18"/>
              </w:rPr>
              <w:t>Nakit kredi temini için verilen teminat mektupları</w:t>
            </w:r>
          </w:p>
        </w:tc>
        <w:tc>
          <w:tcPr>
            <w:tcW w:w="1432" w:type="dxa"/>
            <w:shd w:val="clear" w:color="auto" w:fill="FFFFFF"/>
            <w:noWrap/>
          </w:tcPr>
          <w:p w14:paraId="0419E4B5" w14:textId="77777777" w:rsidR="0059351E" w:rsidRPr="00A5606A" w:rsidRDefault="0059351E" w:rsidP="00901196">
            <w:pPr>
              <w:jc w:val="right"/>
              <w:rPr>
                <w:rFonts w:ascii="Arial" w:hAnsi="Arial" w:cs="Arial"/>
                <w:color w:val="000000"/>
                <w:sz w:val="18"/>
                <w:szCs w:val="18"/>
              </w:rPr>
            </w:pPr>
            <w:r w:rsidRPr="00A5606A">
              <w:rPr>
                <w:rFonts w:ascii="Arial" w:hAnsi="Arial" w:cs="Arial"/>
                <w:color w:val="000000"/>
                <w:sz w:val="18"/>
                <w:szCs w:val="18"/>
              </w:rPr>
              <w:t>1.921.056</w:t>
            </w:r>
          </w:p>
        </w:tc>
      </w:tr>
      <w:tr w:rsidR="0059351E" w:rsidRPr="00A5606A" w14:paraId="130AA664" w14:textId="77777777" w:rsidTr="0059351E">
        <w:trPr>
          <w:trHeight w:val="113"/>
        </w:trPr>
        <w:tc>
          <w:tcPr>
            <w:tcW w:w="7993" w:type="dxa"/>
            <w:shd w:val="clear" w:color="auto" w:fill="FFFFFF"/>
            <w:noWrap/>
            <w:vAlign w:val="bottom"/>
          </w:tcPr>
          <w:p w14:paraId="561C765C" w14:textId="77777777" w:rsidR="0059351E" w:rsidRPr="00A5606A" w:rsidRDefault="0059351E" w:rsidP="00901196">
            <w:pPr>
              <w:rPr>
                <w:rFonts w:ascii="Arial" w:hAnsi="Arial" w:cs="Arial"/>
                <w:sz w:val="18"/>
                <w:szCs w:val="18"/>
              </w:rPr>
            </w:pPr>
            <w:r w:rsidRPr="00A5606A">
              <w:rPr>
                <w:rFonts w:ascii="Arial" w:hAnsi="Arial" w:cs="Arial"/>
                <w:sz w:val="18"/>
                <w:szCs w:val="18"/>
              </w:rPr>
              <w:t>Kefalet ve Benzeri İşlemler</w:t>
            </w:r>
          </w:p>
        </w:tc>
        <w:tc>
          <w:tcPr>
            <w:tcW w:w="1432" w:type="dxa"/>
            <w:shd w:val="clear" w:color="auto" w:fill="FFFFFF"/>
            <w:noWrap/>
          </w:tcPr>
          <w:p w14:paraId="1CF58C0E" w14:textId="77777777" w:rsidR="0059351E" w:rsidRPr="00A5606A" w:rsidRDefault="0059351E" w:rsidP="00901196">
            <w:pPr>
              <w:jc w:val="right"/>
              <w:rPr>
                <w:rFonts w:ascii="Arial" w:hAnsi="Arial" w:cs="Arial"/>
                <w:color w:val="000000"/>
                <w:sz w:val="18"/>
                <w:szCs w:val="18"/>
              </w:rPr>
            </w:pPr>
            <w:r w:rsidRPr="00A5606A">
              <w:rPr>
                <w:rFonts w:ascii="Arial" w:hAnsi="Arial" w:cs="Arial"/>
                <w:color w:val="000000"/>
                <w:sz w:val="18"/>
                <w:szCs w:val="18"/>
              </w:rPr>
              <w:t>93.721</w:t>
            </w:r>
          </w:p>
        </w:tc>
      </w:tr>
      <w:tr w:rsidR="0059351E" w:rsidRPr="00A5606A" w14:paraId="581DF088" w14:textId="77777777" w:rsidTr="0059351E">
        <w:trPr>
          <w:trHeight w:val="113"/>
        </w:trPr>
        <w:tc>
          <w:tcPr>
            <w:tcW w:w="7993" w:type="dxa"/>
            <w:tcBorders>
              <w:bottom w:val="single" w:sz="4" w:space="0" w:color="auto"/>
            </w:tcBorders>
            <w:shd w:val="clear" w:color="auto" w:fill="FFFFFF"/>
            <w:noWrap/>
            <w:vAlign w:val="bottom"/>
          </w:tcPr>
          <w:p w14:paraId="1A9E11BD" w14:textId="77777777" w:rsidR="0059351E" w:rsidRPr="00A5606A" w:rsidRDefault="0059351E" w:rsidP="00901196">
            <w:pPr>
              <w:ind w:firstLine="61"/>
              <w:rPr>
                <w:rFonts w:ascii="Arial" w:hAnsi="Arial" w:cs="Arial"/>
                <w:b/>
                <w:sz w:val="18"/>
                <w:szCs w:val="18"/>
              </w:rPr>
            </w:pPr>
          </w:p>
        </w:tc>
        <w:tc>
          <w:tcPr>
            <w:tcW w:w="1432" w:type="dxa"/>
            <w:tcBorders>
              <w:bottom w:val="single" w:sz="4" w:space="0" w:color="auto"/>
            </w:tcBorders>
            <w:shd w:val="clear" w:color="auto" w:fill="FFFFFF"/>
            <w:noWrap/>
            <w:vAlign w:val="bottom"/>
          </w:tcPr>
          <w:p w14:paraId="3D1B371C" w14:textId="77777777" w:rsidR="0059351E" w:rsidRPr="00A5606A" w:rsidRDefault="0059351E" w:rsidP="00901196">
            <w:pPr>
              <w:jc w:val="right"/>
              <w:rPr>
                <w:sz w:val="18"/>
                <w:szCs w:val="18"/>
              </w:rPr>
            </w:pPr>
          </w:p>
        </w:tc>
      </w:tr>
      <w:tr w:rsidR="0059351E" w:rsidRPr="00A5606A" w14:paraId="1248B9D5" w14:textId="77777777" w:rsidTr="0059351E">
        <w:trPr>
          <w:trHeight w:val="113"/>
        </w:trPr>
        <w:tc>
          <w:tcPr>
            <w:tcW w:w="7993" w:type="dxa"/>
            <w:tcBorders>
              <w:top w:val="single" w:sz="4" w:space="0" w:color="auto"/>
              <w:bottom w:val="double" w:sz="4" w:space="0" w:color="auto"/>
            </w:tcBorders>
            <w:shd w:val="clear" w:color="auto" w:fill="FFFFFF"/>
            <w:noWrap/>
          </w:tcPr>
          <w:p w14:paraId="0FA17690" w14:textId="77777777" w:rsidR="0059351E" w:rsidRPr="00A5606A" w:rsidRDefault="0059351E" w:rsidP="00901196">
            <w:pPr>
              <w:rPr>
                <w:rFonts w:ascii="Arial" w:hAnsi="Arial" w:cs="Arial"/>
                <w:sz w:val="18"/>
                <w:szCs w:val="18"/>
              </w:rPr>
            </w:pPr>
            <w:r w:rsidRPr="00A5606A">
              <w:rPr>
                <w:rFonts w:ascii="Arial" w:hAnsi="Arial" w:cs="Arial"/>
                <w:b/>
                <w:sz w:val="18"/>
                <w:szCs w:val="18"/>
              </w:rPr>
              <w:t>Toplam</w:t>
            </w:r>
          </w:p>
        </w:tc>
        <w:tc>
          <w:tcPr>
            <w:tcW w:w="1432" w:type="dxa"/>
            <w:tcBorders>
              <w:top w:val="single" w:sz="4" w:space="0" w:color="auto"/>
              <w:bottom w:val="double" w:sz="4" w:space="0" w:color="auto"/>
            </w:tcBorders>
            <w:shd w:val="clear" w:color="auto" w:fill="FFFFFF"/>
            <w:noWrap/>
            <w:vAlign w:val="bottom"/>
          </w:tcPr>
          <w:p w14:paraId="404E2E08" w14:textId="77777777" w:rsidR="0059351E" w:rsidRPr="00A5606A" w:rsidRDefault="0059351E" w:rsidP="00901196">
            <w:pPr>
              <w:jc w:val="right"/>
              <w:rPr>
                <w:rFonts w:ascii="Arial" w:hAnsi="Arial" w:cs="Arial"/>
                <w:b/>
                <w:color w:val="000000"/>
                <w:sz w:val="18"/>
                <w:szCs w:val="18"/>
              </w:rPr>
            </w:pPr>
            <w:r w:rsidRPr="00A5606A">
              <w:rPr>
                <w:rFonts w:ascii="Arial" w:hAnsi="Arial" w:cs="Arial"/>
                <w:b/>
                <w:color w:val="000000"/>
                <w:sz w:val="18"/>
                <w:szCs w:val="18"/>
              </w:rPr>
              <w:t>7.481.129</w:t>
            </w:r>
          </w:p>
        </w:tc>
      </w:tr>
    </w:tbl>
    <w:p w14:paraId="0B0DDA74" w14:textId="77777777" w:rsidR="0059351E" w:rsidRPr="00A5606A" w:rsidRDefault="0059351E" w:rsidP="0059351E">
      <w:pPr>
        <w:ind w:left="-567" w:hanging="561"/>
        <w:jc w:val="both"/>
        <w:rPr>
          <w:rFonts w:ascii="Arial" w:hAnsi="Arial" w:cs="Arial"/>
          <w:sz w:val="20"/>
          <w:szCs w:val="20"/>
        </w:rPr>
      </w:pPr>
      <w:r w:rsidRPr="00A5606A">
        <w:rPr>
          <w:rFonts w:ascii="Arial" w:hAnsi="Arial" w:cs="Arial"/>
          <w:sz w:val="20"/>
          <w:szCs w:val="20"/>
        </w:rPr>
        <w:t xml:space="preserve"> </w:t>
      </w:r>
    </w:p>
    <w:tbl>
      <w:tblPr>
        <w:tblW w:w="9449" w:type="dxa"/>
        <w:tblInd w:w="14" w:type="dxa"/>
        <w:tblCellMar>
          <w:left w:w="70" w:type="dxa"/>
          <w:right w:w="70" w:type="dxa"/>
        </w:tblCellMar>
        <w:tblLook w:val="0000" w:firstRow="0" w:lastRow="0" w:firstColumn="0" w:lastColumn="0" w:noHBand="0" w:noVBand="0"/>
      </w:tblPr>
      <w:tblGrid>
        <w:gridCol w:w="8021"/>
        <w:gridCol w:w="1428"/>
      </w:tblGrid>
      <w:tr w:rsidR="0059351E" w:rsidRPr="00A5606A" w14:paraId="5EB208B8" w14:textId="77777777" w:rsidTr="0059351E">
        <w:trPr>
          <w:trHeight w:val="113"/>
        </w:trPr>
        <w:tc>
          <w:tcPr>
            <w:tcW w:w="8021" w:type="dxa"/>
            <w:tcBorders>
              <w:top w:val="single" w:sz="4" w:space="0" w:color="auto"/>
              <w:bottom w:val="single" w:sz="4" w:space="0" w:color="auto"/>
            </w:tcBorders>
            <w:shd w:val="clear" w:color="auto" w:fill="FFFFFF"/>
            <w:noWrap/>
            <w:vAlign w:val="bottom"/>
          </w:tcPr>
          <w:p w14:paraId="2D823EDA" w14:textId="77777777" w:rsidR="0059351E" w:rsidRPr="00A5606A" w:rsidRDefault="0059351E" w:rsidP="00901196">
            <w:pPr>
              <w:rPr>
                <w:rFonts w:ascii="Arial" w:hAnsi="Arial" w:cs="Arial"/>
                <w:sz w:val="18"/>
                <w:szCs w:val="18"/>
              </w:rPr>
            </w:pPr>
            <w:r w:rsidRPr="00A5606A">
              <w:rPr>
                <w:rFonts w:ascii="Arial" w:hAnsi="Arial" w:cs="Arial"/>
                <w:sz w:val="18"/>
                <w:szCs w:val="18"/>
              </w:rPr>
              <w:tab/>
              <w:t> </w:t>
            </w:r>
          </w:p>
        </w:tc>
        <w:tc>
          <w:tcPr>
            <w:tcW w:w="1428" w:type="dxa"/>
            <w:tcBorders>
              <w:top w:val="single" w:sz="4" w:space="0" w:color="auto"/>
              <w:bottom w:val="single" w:sz="4" w:space="0" w:color="auto"/>
            </w:tcBorders>
            <w:shd w:val="clear" w:color="auto" w:fill="FFFFFF"/>
            <w:noWrap/>
            <w:vAlign w:val="bottom"/>
          </w:tcPr>
          <w:p w14:paraId="78B1F933" w14:textId="77777777" w:rsidR="0059351E" w:rsidRPr="00A5606A" w:rsidRDefault="0059351E" w:rsidP="00901196">
            <w:pPr>
              <w:jc w:val="right"/>
              <w:rPr>
                <w:rFonts w:ascii="Arial" w:hAnsi="Arial" w:cs="Arial"/>
                <w:b/>
                <w:sz w:val="18"/>
                <w:szCs w:val="18"/>
              </w:rPr>
            </w:pPr>
            <w:r w:rsidRPr="00A5606A">
              <w:rPr>
                <w:rFonts w:ascii="Arial" w:hAnsi="Arial" w:cs="Arial"/>
                <w:b/>
                <w:sz w:val="18"/>
                <w:szCs w:val="18"/>
              </w:rPr>
              <w:t>Önceki Dönem</w:t>
            </w:r>
          </w:p>
        </w:tc>
      </w:tr>
      <w:tr w:rsidR="0059351E" w:rsidRPr="00A5606A" w14:paraId="6037B65F" w14:textId="77777777" w:rsidTr="0059351E">
        <w:trPr>
          <w:trHeight w:val="64"/>
        </w:trPr>
        <w:tc>
          <w:tcPr>
            <w:tcW w:w="8021" w:type="dxa"/>
            <w:tcBorders>
              <w:top w:val="single" w:sz="4" w:space="0" w:color="auto"/>
            </w:tcBorders>
            <w:shd w:val="clear" w:color="auto" w:fill="FFFFFF"/>
            <w:noWrap/>
            <w:vAlign w:val="bottom"/>
          </w:tcPr>
          <w:p w14:paraId="6F0569F6" w14:textId="77777777" w:rsidR="0059351E" w:rsidRPr="00A5606A" w:rsidRDefault="0059351E" w:rsidP="00901196">
            <w:pPr>
              <w:rPr>
                <w:rFonts w:ascii="Arial" w:hAnsi="Arial" w:cs="Arial"/>
                <w:sz w:val="18"/>
                <w:szCs w:val="18"/>
              </w:rPr>
            </w:pPr>
          </w:p>
        </w:tc>
        <w:tc>
          <w:tcPr>
            <w:tcW w:w="1428" w:type="dxa"/>
            <w:tcBorders>
              <w:top w:val="single" w:sz="4" w:space="0" w:color="auto"/>
            </w:tcBorders>
            <w:shd w:val="clear" w:color="auto" w:fill="FFFFFF"/>
            <w:noWrap/>
            <w:vAlign w:val="bottom"/>
          </w:tcPr>
          <w:p w14:paraId="3DBEEA85" w14:textId="77777777" w:rsidR="0059351E" w:rsidRPr="00A5606A" w:rsidRDefault="0059351E" w:rsidP="00901196">
            <w:pPr>
              <w:jc w:val="right"/>
              <w:rPr>
                <w:rFonts w:ascii="Arial" w:hAnsi="Arial" w:cs="Arial"/>
                <w:b/>
                <w:sz w:val="18"/>
                <w:szCs w:val="18"/>
              </w:rPr>
            </w:pPr>
          </w:p>
        </w:tc>
      </w:tr>
      <w:tr w:rsidR="0059351E" w:rsidRPr="00A5606A" w14:paraId="6578B8D9" w14:textId="77777777" w:rsidTr="0059351E">
        <w:trPr>
          <w:trHeight w:val="113"/>
        </w:trPr>
        <w:tc>
          <w:tcPr>
            <w:tcW w:w="8021" w:type="dxa"/>
            <w:shd w:val="clear" w:color="auto" w:fill="FFFFFF"/>
            <w:noWrap/>
            <w:vAlign w:val="bottom"/>
          </w:tcPr>
          <w:p w14:paraId="545C5458" w14:textId="77777777" w:rsidR="0059351E" w:rsidRPr="00A5606A" w:rsidRDefault="0059351E" w:rsidP="00901196">
            <w:pPr>
              <w:rPr>
                <w:rFonts w:ascii="Arial" w:hAnsi="Arial" w:cs="Arial"/>
                <w:sz w:val="18"/>
                <w:szCs w:val="18"/>
              </w:rPr>
            </w:pPr>
            <w:r w:rsidRPr="00A5606A">
              <w:rPr>
                <w:rFonts w:ascii="Arial" w:hAnsi="Arial" w:cs="Arial"/>
                <w:sz w:val="18"/>
                <w:szCs w:val="18"/>
              </w:rPr>
              <w:t>Teminat Mektupları</w:t>
            </w:r>
          </w:p>
        </w:tc>
        <w:tc>
          <w:tcPr>
            <w:tcW w:w="1428" w:type="dxa"/>
            <w:shd w:val="clear" w:color="auto" w:fill="FFFFFF"/>
            <w:noWrap/>
          </w:tcPr>
          <w:p w14:paraId="751C9B24" w14:textId="77777777" w:rsidR="0059351E" w:rsidRPr="00A5606A" w:rsidRDefault="0059351E" w:rsidP="00901196">
            <w:pPr>
              <w:jc w:val="right"/>
              <w:rPr>
                <w:rFonts w:ascii="Arial" w:hAnsi="Arial" w:cs="Arial"/>
                <w:color w:val="000000"/>
                <w:sz w:val="18"/>
                <w:szCs w:val="18"/>
              </w:rPr>
            </w:pPr>
            <w:r w:rsidRPr="00A5606A">
              <w:rPr>
                <w:rFonts w:ascii="Arial" w:hAnsi="Arial" w:cs="Arial"/>
                <w:color w:val="000000"/>
                <w:sz w:val="18"/>
                <w:szCs w:val="18"/>
              </w:rPr>
              <w:t>7.024.344</w:t>
            </w:r>
          </w:p>
        </w:tc>
      </w:tr>
      <w:tr w:rsidR="0059351E" w:rsidRPr="00A5606A" w14:paraId="5EE81D60" w14:textId="77777777" w:rsidTr="0059351E">
        <w:trPr>
          <w:trHeight w:val="113"/>
        </w:trPr>
        <w:tc>
          <w:tcPr>
            <w:tcW w:w="8021" w:type="dxa"/>
            <w:shd w:val="clear" w:color="auto" w:fill="FFFFFF"/>
            <w:noWrap/>
            <w:vAlign w:val="bottom"/>
          </w:tcPr>
          <w:p w14:paraId="635857F0" w14:textId="77777777" w:rsidR="0059351E" w:rsidRPr="00A5606A" w:rsidRDefault="0059351E" w:rsidP="00901196">
            <w:pPr>
              <w:ind w:left="280"/>
              <w:rPr>
                <w:rFonts w:ascii="Arial" w:hAnsi="Arial" w:cs="Arial"/>
                <w:sz w:val="18"/>
                <w:szCs w:val="18"/>
              </w:rPr>
            </w:pPr>
            <w:r w:rsidRPr="00A5606A">
              <w:rPr>
                <w:rFonts w:ascii="Arial" w:hAnsi="Arial" w:cs="Arial"/>
                <w:sz w:val="18"/>
                <w:szCs w:val="18"/>
              </w:rPr>
              <w:t>Kesin teminat mektupları</w:t>
            </w:r>
          </w:p>
        </w:tc>
        <w:tc>
          <w:tcPr>
            <w:tcW w:w="1428" w:type="dxa"/>
            <w:shd w:val="clear" w:color="auto" w:fill="FFFFFF"/>
            <w:noWrap/>
          </w:tcPr>
          <w:p w14:paraId="4F327CBC" w14:textId="77777777" w:rsidR="0059351E" w:rsidRPr="00A5606A" w:rsidRDefault="0059351E" w:rsidP="00901196">
            <w:pPr>
              <w:jc w:val="right"/>
              <w:rPr>
                <w:rFonts w:ascii="Arial" w:hAnsi="Arial" w:cs="Arial"/>
                <w:color w:val="000000"/>
                <w:sz w:val="18"/>
                <w:szCs w:val="18"/>
              </w:rPr>
            </w:pPr>
            <w:r w:rsidRPr="00A5606A">
              <w:rPr>
                <w:rFonts w:ascii="Arial" w:hAnsi="Arial" w:cs="Arial"/>
                <w:color w:val="000000"/>
                <w:sz w:val="18"/>
                <w:szCs w:val="18"/>
              </w:rPr>
              <w:t>4.441.424</w:t>
            </w:r>
          </w:p>
        </w:tc>
      </w:tr>
      <w:tr w:rsidR="0059351E" w:rsidRPr="00A5606A" w14:paraId="0470ECB4" w14:textId="77777777" w:rsidTr="0059351E">
        <w:trPr>
          <w:trHeight w:val="113"/>
        </w:trPr>
        <w:tc>
          <w:tcPr>
            <w:tcW w:w="8021" w:type="dxa"/>
            <w:shd w:val="clear" w:color="auto" w:fill="FFFFFF"/>
            <w:noWrap/>
            <w:vAlign w:val="bottom"/>
          </w:tcPr>
          <w:p w14:paraId="09BBC6FE" w14:textId="77777777" w:rsidR="0059351E" w:rsidRPr="00A5606A" w:rsidRDefault="0059351E" w:rsidP="00901196">
            <w:pPr>
              <w:ind w:left="280"/>
              <w:rPr>
                <w:rFonts w:ascii="Arial" w:hAnsi="Arial" w:cs="Arial"/>
                <w:sz w:val="18"/>
                <w:szCs w:val="18"/>
              </w:rPr>
            </w:pPr>
            <w:r w:rsidRPr="00A5606A">
              <w:rPr>
                <w:rFonts w:ascii="Arial" w:hAnsi="Arial" w:cs="Arial"/>
                <w:sz w:val="18"/>
                <w:szCs w:val="18"/>
              </w:rPr>
              <w:t>Geçici teminat mektupları</w:t>
            </w:r>
          </w:p>
        </w:tc>
        <w:tc>
          <w:tcPr>
            <w:tcW w:w="1428" w:type="dxa"/>
            <w:shd w:val="clear" w:color="auto" w:fill="FFFFFF"/>
            <w:noWrap/>
          </w:tcPr>
          <w:p w14:paraId="03CDACF5" w14:textId="77777777" w:rsidR="0059351E" w:rsidRPr="00A5606A" w:rsidRDefault="0059351E" w:rsidP="00901196">
            <w:pPr>
              <w:jc w:val="right"/>
              <w:rPr>
                <w:rFonts w:ascii="Arial" w:hAnsi="Arial" w:cs="Arial"/>
                <w:color w:val="000000"/>
                <w:sz w:val="18"/>
                <w:szCs w:val="18"/>
              </w:rPr>
            </w:pPr>
            <w:r w:rsidRPr="00A5606A">
              <w:rPr>
                <w:rFonts w:ascii="Arial" w:hAnsi="Arial" w:cs="Arial"/>
                <w:color w:val="000000"/>
                <w:sz w:val="18"/>
                <w:szCs w:val="18"/>
              </w:rPr>
              <w:t>229.023</w:t>
            </w:r>
          </w:p>
        </w:tc>
      </w:tr>
      <w:tr w:rsidR="0059351E" w:rsidRPr="00A5606A" w14:paraId="6D90D4D4" w14:textId="77777777" w:rsidTr="0059351E">
        <w:trPr>
          <w:trHeight w:val="113"/>
        </w:trPr>
        <w:tc>
          <w:tcPr>
            <w:tcW w:w="8021" w:type="dxa"/>
            <w:shd w:val="clear" w:color="auto" w:fill="FFFFFF"/>
            <w:noWrap/>
            <w:vAlign w:val="bottom"/>
          </w:tcPr>
          <w:p w14:paraId="7B35639E" w14:textId="77777777" w:rsidR="0059351E" w:rsidRPr="00A5606A" w:rsidRDefault="0059351E" w:rsidP="00901196">
            <w:pPr>
              <w:ind w:left="280"/>
              <w:rPr>
                <w:rFonts w:ascii="Arial" w:hAnsi="Arial" w:cs="Arial"/>
                <w:sz w:val="18"/>
                <w:szCs w:val="18"/>
              </w:rPr>
            </w:pPr>
            <w:r w:rsidRPr="00A5606A">
              <w:rPr>
                <w:rFonts w:ascii="Arial" w:hAnsi="Arial" w:cs="Arial"/>
                <w:sz w:val="18"/>
                <w:szCs w:val="18"/>
              </w:rPr>
              <w:t xml:space="preserve">Avans teminat mektupları </w:t>
            </w:r>
          </w:p>
        </w:tc>
        <w:tc>
          <w:tcPr>
            <w:tcW w:w="1428" w:type="dxa"/>
            <w:shd w:val="clear" w:color="auto" w:fill="FFFFFF"/>
            <w:noWrap/>
          </w:tcPr>
          <w:p w14:paraId="4A3BA75F" w14:textId="77777777" w:rsidR="0059351E" w:rsidRPr="00A5606A" w:rsidRDefault="0059351E" w:rsidP="00901196">
            <w:pPr>
              <w:jc w:val="right"/>
              <w:rPr>
                <w:rFonts w:ascii="Arial" w:hAnsi="Arial" w:cs="Arial"/>
                <w:color w:val="000000"/>
                <w:sz w:val="18"/>
                <w:szCs w:val="18"/>
              </w:rPr>
            </w:pPr>
            <w:r w:rsidRPr="00A5606A">
              <w:rPr>
                <w:rFonts w:ascii="Arial" w:hAnsi="Arial" w:cs="Arial"/>
                <w:color w:val="000000"/>
                <w:sz w:val="18"/>
                <w:szCs w:val="18"/>
              </w:rPr>
              <w:t>229.973</w:t>
            </w:r>
          </w:p>
        </w:tc>
      </w:tr>
      <w:tr w:rsidR="0059351E" w:rsidRPr="00A5606A" w14:paraId="7FC486D1" w14:textId="77777777" w:rsidTr="0059351E">
        <w:trPr>
          <w:trHeight w:val="113"/>
        </w:trPr>
        <w:tc>
          <w:tcPr>
            <w:tcW w:w="8021" w:type="dxa"/>
            <w:shd w:val="clear" w:color="auto" w:fill="FFFFFF"/>
            <w:noWrap/>
            <w:vAlign w:val="bottom"/>
          </w:tcPr>
          <w:p w14:paraId="6841C9BE" w14:textId="77777777" w:rsidR="0059351E" w:rsidRPr="00A5606A" w:rsidRDefault="0059351E" w:rsidP="00901196">
            <w:pPr>
              <w:ind w:left="280"/>
              <w:rPr>
                <w:rFonts w:ascii="Arial" w:hAnsi="Arial" w:cs="Arial"/>
                <w:sz w:val="18"/>
                <w:szCs w:val="18"/>
              </w:rPr>
            </w:pPr>
            <w:r w:rsidRPr="00A5606A">
              <w:rPr>
                <w:rFonts w:ascii="Arial" w:hAnsi="Arial" w:cs="Arial"/>
                <w:sz w:val="18"/>
                <w:szCs w:val="18"/>
              </w:rPr>
              <w:t>Gümrüklere verilen teminat mektupları</w:t>
            </w:r>
          </w:p>
        </w:tc>
        <w:tc>
          <w:tcPr>
            <w:tcW w:w="1428" w:type="dxa"/>
            <w:shd w:val="clear" w:color="auto" w:fill="FFFFFF"/>
            <w:noWrap/>
          </w:tcPr>
          <w:p w14:paraId="3EE55A43" w14:textId="77777777" w:rsidR="0059351E" w:rsidRPr="00A5606A" w:rsidRDefault="0059351E" w:rsidP="00901196">
            <w:pPr>
              <w:jc w:val="right"/>
              <w:rPr>
                <w:rFonts w:ascii="Arial" w:hAnsi="Arial" w:cs="Arial"/>
                <w:color w:val="000000"/>
                <w:sz w:val="18"/>
                <w:szCs w:val="18"/>
              </w:rPr>
            </w:pPr>
            <w:r w:rsidRPr="00A5606A">
              <w:rPr>
                <w:rFonts w:ascii="Arial" w:hAnsi="Arial" w:cs="Arial"/>
                <w:color w:val="000000"/>
                <w:sz w:val="18"/>
                <w:szCs w:val="18"/>
              </w:rPr>
              <w:t>238.333</w:t>
            </w:r>
          </w:p>
        </w:tc>
      </w:tr>
      <w:tr w:rsidR="0059351E" w:rsidRPr="00A5606A" w14:paraId="3628C0CE" w14:textId="77777777" w:rsidTr="0059351E">
        <w:trPr>
          <w:trHeight w:val="113"/>
        </w:trPr>
        <w:tc>
          <w:tcPr>
            <w:tcW w:w="8021" w:type="dxa"/>
            <w:shd w:val="clear" w:color="auto" w:fill="FFFFFF"/>
            <w:noWrap/>
            <w:vAlign w:val="bottom"/>
          </w:tcPr>
          <w:p w14:paraId="3174EEE5" w14:textId="77777777" w:rsidR="0059351E" w:rsidRPr="00A5606A" w:rsidRDefault="0059351E" w:rsidP="00901196">
            <w:pPr>
              <w:ind w:left="280"/>
              <w:rPr>
                <w:rFonts w:ascii="Arial" w:hAnsi="Arial" w:cs="Arial"/>
                <w:sz w:val="18"/>
                <w:szCs w:val="18"/>
              </w:rPr>
            </w:pPr>
            <w:r w:rsidRPr="00A5606A">
              <w:rPr>
                <w:rFonts w:ascii="Arial" w:hAnsi="Arial" w:cs="Arial"/>
                <w:sz w:val="18"/>
                <w:szCs w:val="18"/>
              </w:rPr>
              <w:t>Nakit kredi temini için verilen teminat mektupları</w:t>
            </w:r>
          </w:p>
        </w:tc>
        <w:tc>
          <w:tcPr>
            <w:tcW w:w="1428" w:type="dxa"/>
            <w:shd w:val="clear" w:color="auto" w:fill="FFFFFF"/>
            <w:noWrap/>
          </w:tcPr>
          <w:p w14:paraId="6DFDA17A" w14:textId="77777777" w:rsidR="0059351E" w:rsidRPr="00A5606A" w:rsidRDefault="0059351E" w:rsidP="00901196">
            <w:pPr>
              <w:jc w:val="right"/>
              <w:rPr>
                <w:rFonts w:ascii="Arial" w:hAnsi="Arial" w:cs="Arial"/>
                <w:color w:val="000000"/>
                <w:sz w:val="18"/>
                <w:szCs w:val="18"/>
              </w:rPr>
            </w:pPr>
            <w:r w:rsidRPr="00A5606A">
              <w:rPr>
                <w:rFonts w:ascii="Arial" w:hAnsi="Arial" w:cs="Arial"/>
                <w:color w:val="000000"/>
                <w:sz w:val="18"/>
                <w:szCs w:val="18"/>
              </w:rPr>
              <w:t>1.885.591</w:t>
            </w:r>
          </w:p>
        </w:tc>
      </w:tr>
      <w:tr w:rsidR="0059351E" w:rsidRPr="00A5606A" w14:paraId="04F40A72" w14:textId="77777777" w:rsidTr="0059351E">
        <w:trPr>
          <w:trHeight w:val="113"/>
        </w:trPr>
        <w:tc>
          <w:tcPr>
            <w:tcW w:w="8021" w:type="dxa"/>
            <w:shd w:val="clear" w:color="auto" w:fill="FFFFFF"/>
            <w:noWrap/>
            <w:vAlign w:val="bottom"/>
          </w:tcPr>
          <w:p w14:paraId="54795F80" w14:textId="77777777" w:rsidR="0059351E" w:rsidRPr="00A5606A" w:rsidRDefault="0059351E" w:rsidP="00901196">
            <w:pPr>
              <w:rPr>
                <w:rFonts w:ascii="Arial" w:hAnsi="Arial" w:cs="Arial"/>
                <w:sz w:val="18"/>
                <w:szCs w:val="18"/>
              </w:rPr>
            </w:pPr>
            <w:r w:rsidRPr="00A5606A">
              <w:rPr>
                <w:rFonts w:ascii="Arial" w:hAnsi="Arial" w:cs="Arial"/>
                <w:sz w:val="18"/>
                <w:szCs w:val="18"/>
              </w:rPr>
              <w:t>Kefalet ve Benzeri İşlemler</w:t>
            </w:r>
          </w:p>
        </w:tc>
        <w:tc>
          <w:tcPr>
            <w:tcW w:w="1428" w:type="dxa"/>
            <w:shd w:val="clear" w:color="auto" w:fill="FFFFFF"/>
            <w:noWrap/>
          </w:tcPr>
          <w:p w14:paraId="4F5181F9" w14:textId="77777777" w:rsidR="0059351E" w:rsidRPr="00A5606A" w:rsidRDefault="0059351E" w:rsidP="00901196">
            <w:pPr>
              <w:jc w:val="right"/>
              <w:rPr>
                <w:rFonts w:ascii="Arial" w:hAnsi="Arial" w:cs="Arial"/>
                <w:color w:val="000000"/>
                <w:sz w:val="18"/>
                <w:szCs w:val="18"/>
              </w:rPr>
            </w:pPr>
            <w:r w:rsidRPr="00A5606A">
              <w:rPr>
                <w:rFonts w:ascii="Arial" w:hAnsi="Arial" w:cs="Arial"/>
                <w:color w:val="000000"/>
                <w:sz w:val="18"/>
                <w:szCs w:val="18"/>
              </w:rPr>
              <w:t>55.648</w:t>
            </w:r>
          </w:p>
        </w:tc>
      </w:tr>
      <w:tr w:rsidR="0059351E" w:rsidRPr="00A5606A" w14:paraId="32CDE89A" w14:textId="77777777" w:rsidTr="0059351E">
        <w:trPr>
          <w:trHeight w:val="113"/>
        </w:trPr>
        <w:tc>
          <w:tcPr>
            <w:tcW w:w="8021" w:type="dxa"/>
            <w:tcBorders>
              <w:bottom w:val="single" w:sz="4" w:space="0" w:color="auto"/>
            </w:tcBorders>
            <w:shd w:val="clear" w:color="auto" w:fill="FFFFFF"/>
            <w:noWrap/>
            <w:vAlign w:val="bottom"/>
          </w:tcPr>
          <w:p w14:paraId="21417ADA" w14:textId="77777777" w:rsidR="0059351E" w:rsidRPr="00A5606A" w:rsidRDefault="0059351E" w:rsidP="00901196">
            <w:pPr>
              <w:ind w:firstLine="61"/>
              <w:rPr>
                <w:rFonts w:ascii="Arial" w:hAnsi="Arial" w:cs="Arial"/>
                <w:b/>
                <w:sz w:val="18"/>
                <w:szCs w:val="18"/>
              </w:rPr>
            </w:pPr>
          </w:p>
        </w:tc>
        <w:tc>
          <w:tcPr>
            <w:tcW w:w="1428" w:type="dxa"/>
            <w:tcBorders>
              <w:bottom w:val="single" w:sz="4" w:space="0" w:color="auto"/>
            </w:tcBorders>
            <w:shd w:val="clear" w:color="auto" w:fill="FFFFFF"/>
            <w:noWrap/>
            <w:vAlign w:val="bottom"/>
          </w:tcPr>
          <w:p w14:paraId="6812C2F4" w14:textId="77777777" w:rsidR="0059351E" w:rsidRPr="00A5606A" w:rsidRDefault="0059351E" w:rsidP="00901196">
            <w:pPr>
              <w:jc w:val="right"/>
              <w:rPr>
                <w:rFonts w:ascii="Arial" w:hAnsi="Arial" w:cs="Arial"/>
                <w:color w:val="000000"/>
                <w:sz w:val="18"/>
                <w:szCs w:val="18"/>
              </w:rPr>
            </w:pPr>
          </w:p>
        </w:tc>
      </w:tr>
      <w:tr w:rsidR="0059351E" w:rsidRPr="00A5606A" w14:paraId="79790527" w14:textId="77777777" w:rsidTr="0059351E">
        <w:trPr>
          <w:trHeight w:val="113"/>
        </w:trPr>
        <w:tc>
          <w:tcPr>
            <w:tcW w:w="8021" w:type="dxa"/>
            <w:tcBorders>
              <w:top w:val="single" w:sz="4" w:space="0" w:color="auto"/>
              <w:bottom w:val="double" w:sz="4" w:space="0" w:color="auto"/>
            </w:tcBorders>
            <w:shd w:val="clear" w:color="auto" w:fill="FFFFFF"/>
            <w:noWrap/>
          </w:tcPr>
          <w:p w14:paraId="20612D3F" w14:textId="77777777" w:rsidR="0059351E" w:rsidRPr="00A5606A" w:rsidRDefault="0059351E" w:rsidP="00901196">
            <w:pPr>
              <w:rPr>
                <w:rFonts w:ascii="Arial" w:hAnsi="Arial" w:cs="Arial"/>
                <w:sz w:val="18"/>
                <w:szCs w:val="18"/>
              </w:rPr>
            </w:pPr>
            <w:r w:rsidRPr="00A5606A">
              <w:rPr>
                <w:rFonts w:ascii="Arial" w:hAnsi="Arial" w:cs="Arial"/>
                <w:b/>
                <w:sz w:val="18"/>
                <w:szCs w:val="18"/>
              </w:rPr>
              <w:t>Toplam</w:t>
            </w:r>
          </w:p>
        </w:tc>
        <w:tc>
          <w:tcPr>
            <w:tcW w:w="1428" w:type="dxa"/>
            <w:tcBorders>
              <w:top w:val="single" w:sz="4" w:space="0" w:color="auto"/>
              <w:bottom w:val="double" w:sz="4" w:space="0" w:color="auto"/>
            </w:tcBorders>
            <w:shd w:val="clear" w:color="auto" w:fill="FFFFFF"/>
            <w:noWrap/>
            <w:vAlign w:val="bottom"/>
          </w:tcPr>
          <w:p w14:paraId="4B11806F" w14:textId="77777777" w:rsidR="0059351E" w:rsidRPr="00A5606A" w:rsidRDefault="0059351E" w:rsidP="00901196">
            <w:pPr>
              <w:jc w:val="right"/>
              <w:rPr>
                <w:rFonts w:ascii="Arial" w:hAnsi="Arial" w:cs="Arial"/>
                <w:b/>
                <w:color w:val="000000"/>
                <w:sz w:val="18"/>
                <w:szCs w:val="18"/>
              </w:rPr>
            </w:pPr>
            <w:r w:rsidRPr="00A5606A">
              <w:rPr>
                <w:rFonts w:ascii="Arial" w:hAnsi="Arial" w:cs="Arial"/>
                <w:b/>
                <w:color w:val="000000"/>
                <w:sz w:val="18"/>
                <w:szCs w:val="18"/>
              </w:rPr>
              <w:t>7.079.992</w:t>
            </w:r>
          </w:p>
        </w:tc>
      </w:tr>
    </w:tbl>
    <w:p w14:paraId="2EFF3623" w14:textId="77777777" w:rsidR="003C75C9" w:rsidRPr="009128F0" w:rsidRDefault="007F6A52" w:rsidP="003720B5">
      <w:pPr>
        <w:spacing w:before="120"/>
        <w:ind w:left="14" w:hanging="581"/>
        <w:jc w:val="both"/>
        <w:rPr>
          <w:rFonts w:ascii="Arial" w:hAnsi="Arial" w:cs="Arial"/>
          <w:b/>
          <w:color w:val="000000" w:themeColor="text1"/>
          <w:sz w:val="20"/>
          <w:szCs w:val="20"/>
        </w:rPr>
      </w:pPr>
      <w:proofErr w:type="gramStart"/>
      <w:r w:rsidRPr="009128F0">
        <w:rPr>
          <w:rFonts w:ascii="Arial" w:hAnsi="Arial" w:cs="Arial"/>
          <w:b/>
          <w:color w:val="000000" w:themeColor="text1"/>
          <w:sz w:val="20"/>
          <w:szCs w:val="20"/>
        </w:rPr>
        <w:t>c</w:t>
      </w:r>
      <w:proofErr w:type="gramEnd"/>
      <w:r w:rsidRPr="009128F0">
        <w:rPr>
          <w:rFonts w:ascii="Arial" w:hAnsi="Arial" w:cs="Arial"/>
          <w:b/>
          <w:color w:val="000000" w:themeColor="text1"/>
          <w:sz w:val="20"/>
          <w:szCs w:val="20"/>
        </w:rPr>
        <w:t>.</w:t>
      </w:r>
      <w:r w:rsidR="003C75C9" w:rsidRPr="009128F0">
        <w:rPr>
          <w:rFonts w:ascii="Arial" w:hAnsi="Arial" w:cs="Arial"/>
          <w:b/>
          <w:color w:val="000000" w:themeColor="text1"/>
          <w:sz w:val="20"/>
          <w:szCs w:val="20"/>
        </w:rPr>
        <w:tab/>
      </w:r>
      <w:proofErr w:type="spellStart"/>
      <w:r w:rsidR="003C75C9" w:rsidRPr="009128F0">
        <w:rPr>
          <w:rFonts w:ascii="Arial" w:hAnsi="Arial" w:cs="Arial"/>
          <w:b/>
          <w:color w:val="000000" w:themeColor="text1"/>
          <w:sz w:val="20"/>
          <w:szCs w:val="20"/>
        </w:rPr>
        <w:t>Gayrinakdi</w:t>
      </w:r>
      <w:proofErr w:type="spellEnd"/>
      <w:r w:rsidR="003C75C9" w:rsidRPr="009128F0">
        <w:rPr>
          <w:rFonts w:ascii="Arial" w:hAnsi="Arial" w:cs="Arial"/>
          <w:b/>
          <w:color w:val="000000" w:themeColor="text1"/>
          <w:sz w:val="20"/>
          <w:szCs w:val="20"/>
        </w:rPr>
        <w:t xml:space="preserve"> </w:t>
      </w:r>
      <w:r w:rsidR="00F14BC9" w:rsidRPr="009128F0">
        <w:rPr>
          <w:rFonts w:ascii="Arial" w:hAnsi="Arial" w:cs="Arial"/>
          <w:b/>
          <w:color w:val="000000" w:themeColor="text1"/>
          <w:sz w:val="20"/>
          <w:szCs w:val="20"/>
        </w:rPr>
        <w:t>k</w:t>
      </w:r>
      <w:r w:rsidR="003C75C9" w:rsidRPr="009128F0">
        <w:rPr>
          <w:rFonts w:ascii="Arial" w:hAnsi="Arial" w:cs="Arial"/>
          <w:b/>
          <w:color w:val="000000" w:themeColor="text1"/>
          <w:sz w:val="20"/>
          <w:szCs w:val="20"/>
        </w:rPr>
        <w:t xml:space="preserve">rediler </w:t>
      </w:r>
      <w:r w:rsidR="00F14BC9" w:rsidRPr="009128F0">
        <w:rPr>
          <w:rFonts w:ascii="Arial" w:hAnsi="Arial" w:cs="Arial"/>
          <w:b/>
          <w:color w:val="000000" w:themeColor="text1"/>
          <w:sz w:val="20"/>
          <w:szCs w:val="20"/>
        </w:rPr>
        <w:t>k</w:t>
      </w:r>
      <w:r w:rsidR="003C75C9" w:rsidRPr="009128F0">
        <w:rPr>
          <w:rFonts w:ascii="Arial" w:hAnsi="Arial" w:cs="Arial"/>
          <w:b/>
          <w:color w:val="000000" w:themeColor="text1"/>
          <w:sz w:val="20"/>
          <w:szCs w:val="20"/>
        </w:rPr>
        <w:t>apsamında:</w:t>
      </w:r>
    </w:p>
    <w:p w14:paraId="0FCCA732" w14:textId="77777777" w:rsidR="00136C29" w:rsidRPr="009128F0" w:rsidRDefault="007F6A52" w:rsidP="003720B5">
      <w:pPr>
        <w:tabs>
          <w:tab w:val="left" w:pos="180"/>
        </w:tabs>
        <w:spacing w:before="120" w:after="120"/>
        <w:ind w:hanging="567"/>
        <w:jc w:val="both"/>
        <w:rPr>
          <w:rFonts w:ascii="Arial" w:hAnsi="Arial" w:cs="Arial"/>
          <w:b/>
          <w:color w:val="000000" w:themeColor="text1"/>
          <w:sz w:val="20"/>
          <w:szCs w:val="20"/>
        </w:rPr>
      </w:pPr>
      <w:proofErr w:type="gramStart"/>
      <w:r w:rsidRPr="009128F0">
        <w:rPr>
          <w:rFonts w:ascii="Arial" w:hAnsi="Arial" w:cs="Arial"/>
          <w:b/>
          <w:color w:val="000000" w:themeColor="text1"/>
          <w:sz w:val="20"/>
          <w:szCs w:val="20"/>
        </w:rPr>
        <w:t>c</w:t>
      </w:r>
      <w:proofErr w:type="gramEnd"/>
      <w:r w:rsidRPr="009128F0">
        <w:rPr>
          <w:rFonts w:ascii="Arial" w:hAnsi="Arial" w:cs="Arial"/>
          <w:b/>
          <w:color w:val="000000" w:themeColor="text1"/>
          <w:sz w:val="20"/>
          <w:szCs w:val="20"/>
        </w:rPr>
        <w:t>.1.</w:t>
      </w:r>
      <w:r w:rsidR="001008F8" w:rsidRPr="009128F0">
        <w:rPr>
          <w:rFonts w:ascii="Arial" w:hAnsi="Arial" w:cs="Arial"/>
          <w:b/>
          <w:color w:val="000000" w:themeColor="text1"/>
          <w:sz w:val="20"/>
          <w:szCs w:val="20"/>
        </w:rPr>
        <w:tab/>
      </w:r>
      <w:proofErr w:type="spellStart"/>
      <w:r w:rsidR="00136C29" w:rsidRPr="009128F0">
        <w:rPr>
          <w:rFonts w:ascii="Arial" w:hAnsi="Arial" w:cs="Arial"/>
          <w:b/>
          <w:color w:val="000000" w:themeColor="text1"/>
          <w:sz w:val="20"/>
          <w:szCs w:val="20"/>
        </w:rPr>
        <w:t>Gayrinakdi</w:t>
      </w:r>
      <w:proofErr w:type="spellEnd"/>
      <w:r w:rsidR="00136C29" w:rsidRPr="009128F0">
        <w:rPr>
          <w:rFonts w:ascii="Arial" w:hAnsi="Arial" w:cs="Arial"/>
          <w:b/>
          <w:color w:val="000000" w:themeColor="text1"/>
          <w:sz w:val="20"/>
          <w:szCs w:val="20"/>
        </w:rPr>
        <w:t xml:space="preserve"> kredilerin toplam tutarı:</w:t>
      </w:r>
    </w:p>
    <w:tbl>
      <w:tblPr>
        <w:tblW w:w="9559" w:type="dxa"/>
        <w:tblInd w:w="42" w:type="dxa"/>
        <w:tblLayout w:type="fixed"/>
        <w:tblCellMar>
          <w:left w:w="0" w:type="dxa"/>
          <w:right w:w="0" w:type="dxa"/>
        </w:tblCellMar>
        <w:tblLook w:val="0000" w:firstRow="0" w:lastRow="0" w:firstColumn="0" w:lastColumn="0" w:noHBand="0" w:noVBand="0"/>
      </w:tblPr>
      <w:tblGrid>
        <w:gridCol w:w="7909"/>
        <w:gridCol w:w="1650"/>
      </w:tblGrid>
      <w:tr w:rsidR="007471EF" w:rsidRPr="00A5606A" w14:paraId="23374A2B" w14:textId="77777777" w:rsidTr="00901196">
        <w:trPr>
          <w:trHeight w:val="136"/>
        </w:trPr>
        <w:tc>
          <w:tcPr>
            <w:tcW w:w="7909" w:type="dxa"/>
            <w:tcBorders>
              <w:top w:val="single" w:sz="4" w:space="0" w:color="auto"/>
              <w:bottom w:val="single" w:sz="4" w:space="0" w:color="auto"/>
            </w:tcBorders>
            <w:shd w:val="clear" w:color="auto" w:fill="auto"/>
          </w:tcPr>
          <w:p w14:paraId="1B916541" w14:textId="77777777" w:rsidR="007471EF" w:rsidRPr="00A5606A" w:rsidRDefault="007471EF" w:rsidP="00901196">
            <w:pPr>
              <w:jc w:val="both"/>
              <w:rPr>
                <w:rFonts w:ascii="Arial" w:eastAsia="Arial Unicode MS" w:hAnsi="Arial" w:cs="Arial"/>
                <w:sz w:val="18"/>
                <w:szCs w:val="18"/>
              </w:rPr>
            </w:pPr>
            <w:r w:rsidRPr="00A5606A">
              <w:rPr>
                <w:rFonts w:ascii="Arial" w:hAnsi="Arial" w:cs="Arial"/>
                <w:sz w:val="18"/>
                <w:szCs w:val="18"/>
              </w:rPr>
              <w:t> </w:t>
            </w:r>
          </w:p>
        </w:tc>
        <w:tc>
          <w:tcPr>
            <w:tcW w:w="1650" w:type="dxa"/>
            <w:tcBorders>
              <w:top w:val="single" w:sz="4" w:space="0" w:color="auto"/>
              <w:bottom w:val="single" w:sz="4" w:space="0" w:color="auto"/>
            </w:tcBorders>
            <w:shd w:val="clear" w:color="auto" w:fill="auto"/>
            <w:vAlign w:val="center"/>
          </w:tcPr>
          <w:p w14:paraId="33E64023" w14:textId="77777777" w:rsidR="007471EF" w:rsidRPr="00A5606A" w:rsidRDefault="007471EF" w:rsidP="00901196">
            <w:pPr>
              <w:ind w:left="180" w:right="104"/>
              <w:jc w:val="right"/>
              <w:rPr>
                <w:rFonts w:ascii="Arial" w:hAnsi="Arial" w:cs="Arial"/>
                <w:b/>
                <w:sz w:val="18"/>
                <w:szCs w:val="18"/>
              </w:rPr>
            </w:pPr>
            <w:r w:rsidRPr="00A5606A">
              <w:rPr>
                <w:rFonts w:ascii="Arial" w:hAnsi="Arial" w:cs="Arial"/>
                <w:b/>
                <w:sz w:val="18"/>
                <w:szCs w:val="18"/>
              </w:rPr>
              <w:t>Cari Dönem</w:t>
            </w:r>
          </w:p>
        </w:tc>
      </w:tr>
      <w:tr w:rsidR="007471EF" w:rsidRPr="00A5606A" w14:paraId="6F3EBF71" w14:textId="77777777" w:rsidTr="00901196">
        <w:trPr>
          <w:trHeight w:val="136"/>
        </w:trPr>
        <w:tc>
          <w:tcPr>
            <w:tcW w:w="7909" w:type="dxa"/>
            <w:tcBorders>
              <w:top w:val="single" w:sz="4" w:space="0" w:color="auto"/>
            </w:tcBorders>
            <w:shd w:val="clear" w:color="auto" w:fill="auto"/>
            <w:vAlign w:val="bottom"/>
          </w:tcPr>
          <w:p w14:paraId="1B252A17" w14:textId="77777777" w:rsidR="007471EF" w:rsidRPr="00A5606A" w:rsidRDefault="007471EF" w:rsidP="00901196">
            <w:pPr>
              <w:jc w:val="both"/>
              <w:rPr>
                <w:rFonts w:ascii="Arial" w:hAnsi="Arial" w:cs="Arial"/>
                <w:sz w:val="18"/>
                <w:szCs w:val="18"/>
              </w:rPr>
            </w:pPr>
          </w:p>
        </w:tc>
        <w:tc>
          <w:tcPr>
            <w:tcW w:w="1650" w:type="dxa"/>
            <w:tcBorders>
              <w:top w:val="single" w:sz="4" w:space="0" w:color="auto"/>
            </w:tcBorders>
            <w:shd w:val="clear" w:color="auto" w:fill="auto"/>
            <w:vAlign w:val="center"/>
          </w:tcPr>
          <w:p w14:paraId="7BCC7F5B" w14:textId="77777777" w:rsidR="007471EF" w:rsidRPr="00A5606A" w:rsidRDefault="007471EF" w:rsidP="00901196">
            <w:pPr>
              <w:ind w:right="104"/>
              <w:jc w:val="right"/>
              <w:rPr>
                <w:rFonts w:ascii="Arial" w:hAnsi="Arial" w:cs="Arial"/>
                <w:sz w:val="18"/>
                <w:szCs w:val="18"/>
              </w:rPr>
            </w:pPr>
          </w:p>
        </w:tc>
      </w:tr>
      <w:tr w:rsidR="007471EF" w:rsidRPr="00A5606A" w14:paraId="6E66D053" w14:textId="77777777" w:rsidTr="00901196">
        <w:trPr>
          <w:trHeight w:val="136"/>
        </w:trPr>
        <w:tc>
          <w:tcPr>
            <w:tcW w:w="7909" w:type="dxa"/>
            <w:shd w:val="clear" w:color="auto" w:fill="auto"/>
            <w:vAlign w:val="bottom"/>
          </w:tcPr>
          <w:p w14:paraId="554335C8" w14:textId="77777777" w:rsidR="007471EF" w:rsidRPr="00A5606A" w:rsidRDefault="007471EF" w:rsidP="00901196">
            <w:pPr>
              <w:jc w:val="both"/>
              <w:rPr>
                <w:rFonts w:ascii="Arial" w:eastAsia="Arial Unicode MS" w:hAnsi="Arial" w:cs="Arial"/>
                <w:sz w:val="18"/>
                <w:szCs w:val="18"/>
              </w:rPr>
            </w:pPr>
            <w:r w:rsidRPr="00A5606A">
              <w:rPr>
                <w:rFonts w:ascii="Arial" w:hAnsi="Arial" w:cs="Arial"/>
                <w:sz w:val="18"/>
                <w:szCs w:val="18"/>
              </w:rPr>
              <w:t xml:space="preserve">Nakit kredi teminine yönelik olarak açılan </w:t>
            </w:r>
            <w:proofErr w:type="spellStart"/>
            <w:r w:rsidRPr="00A5606A">
              <w:rPr>
                <w:rFonts w:ascii="Arial" w:hAnsi="Arial" w:cs="Arial"/>
                <w:sz w:val="18"/>
                <w:szCs w:val="18"/>
              </w:rPr>
              <w:t>gayrinakdi</w:t>
            </w:r>
            <w:proofErr w:type="spellEnd"/>
            <w:r w:rsidRPr="00A5606A">
              <w:rPr>
                <w:rFonts w:ascii="Arial" w:hAnsi="Arial" w:cs="Arial"/>
                <w:sz w:val="18"/>
                <w:szCs w:val="18"/>
              </w:rPr>
              <w:t xml:space="preserve"> krediler</w:t>
            </w:r>
          </w:p>
        </w:tc>
        <w:tc>
          <w:tcPr>
            <w:tcW w:w="1650" w:type="dxa"/>
            <w:shd w:val="clear" w:color="auto" w:fill="auto"/>
          </w:tcPr>
          <w:p w14:paraId="0E730A82" w14:textId="77777777" w:rsidR="007471EF" w:rsidRPr="00A5606A" w:rsidRDefault="007471EF" w:rsidP="00901196">
            <w:pPr>
              <w:ind w:right="104"/>
              <w:jc w:val="right"/>
              <w:rPr>
                <w:rFonts w:ascii="Arial" w:hAnsi="Arial" w:cs="Arial"/>
                <w:color w:val="000000"/>
                <w:sz w:val="18"/>
                <w:szCs w:val="18"/>
              </w:rPr>
            </w:pPr>
            <w:r w:rsidRPr="00A5606A">
              <w:rPr>
                <w:rFonts w:ascii="Arial" w:hAnsi="Arial" w:cs="Arial"/>
                <w:color w:val="000000"/>
                <w:sz w:val="18"/>
                <w:szCs w:val="18"/>
              </w:rPr>
              <w:t>1.921.056</w:t>
            </w:r>
          </w:p>
        </w:tc>
      </w:tr>
      <w:tr w:rsidR="007471EF" w:rsidRPr="00A5606A" w14:paraId="351D3E0C" w14:textId="77777777" w:rsidTr="00901196">
        <w:trPr>
          <w:trHeight w:val="136"/>
        </w:trPr>
        <w:tc>
          <w:tcPr>
            <w:tcW w:w="7909" w:type="dxa"/>
            <w:shd w:val="clear" w:color="auto" w:fill="auto"/>
            <w:vAlign w:val="bottom"/>
          </w:tcPr>
          <w:p w14:paraId="7952FBB5" w14:textId="77777777" w:rsidR="007471EF" w:rsidRPr="00A5606A" w:rsidRDefault="007471EF" w:rsidP="00901196">
            <w:pPr>
              <w:ind w:firstLine="180"/>
              <w:jc w:val="both"/>
              <w:rPr>
                <w:rFonts w:ascii="Arial" w:eastAsia="Arial Unicode MS" w:hAnsi="Arial" w:cs="Arial"/>
                <w:sz w:val="18"/>
                <w:szCs w:val="18"/>
              </w:rPr>
            </w:pPr>
            <w:r w:rsidRPr="00A5606A">
              <w:rPr>
                <w:rFonts w:ascii="Arial" w:hAnsi="Arial" w:cs="Arial"/>
                <w:sz w:val="18"/>
                <w:szCs w:val="18"/>
              </w:rPr>
              <w:t>Bir yıl veya daha az süreli asıl vadeli</w:t>
            </w:r>
          </w:p>
        </w:tc>
        <w:tc>
          <w:tcPr>
            <w:tcW w:w="1650" w:type="dxa"/>
            <w:shd w:val="clear" w:color="auto" w:fill="auto"/>
          </w:tcPr>
          <w:p w14:paraId="7F8F3CD2" w14:textId="77777777" w:rsidR="007471EF" w:rsidRPr="00A5606A" w:rsidRDefault="007471EF" w:rsidP="00901196">
            <w:pPr>
              <w:ind w:right="104"/>
              <w:jc w:val="right"/>
              <w:rPr>
                <w:rFonts w:ascii="Arial" w:hAnsi="Arial" w:cs="Arial"/>
                <w:color w:val="000000"/>
                <w:sz w:val="18"/>
                <w:szCs w:val="18"/>
              </w:rPr>
            </w:pPr>
            <w:r w:rsidRPr="00A5606A">
              <w:rPr>
                <w:rFonts w:ascii="Arial" w:hAnsi="Arial" w:cs="Arial"/>
                <w:color w:val="000000"/>
                <w:sz w:val="18"/>
                <w:szCs w:val="18"/>
              </w:rPr>
              <w:t>379.846</w:t>
            </w:r>
          </w:p>
        </w:tc>
      </w:tr>
      <w:tr w:rsidR="007471EF" w:rsidRPr="00A5606A" w14:paraId="6BBF7A83" w14:textId="77777777" w:rsidTr="00901196">
        <w:trPr>
          <w:trHeight w:val="136"/>
        </w:trPr>
        <w:tc>
          <w:tcPr>
            <w:tcW w:w="7909" w:type="dxa"/>
            <w:shd w:val="clear" w:color="auto" w:fill="auto"/>
            <w:vAlign w:val="bottom"/>
          </w:tcPr>
          <w:p w14:paraId="3DE232A5" w14:textId="77777777" w:rsidR="007471EF" w:rsidRPr="00A5606A" w:rsidRDefault="007471EF" w:rsidP="00901196">
            <w:pPr>
              <w:ind w:firstLine="180"/>
              <w:jc w:val="both"/>
              <w:rPr>
                <w:rFonts w:ascii="Arial" w:eastAsia="Arial Unicode MS" w:hAnsi="Arial" w:cs="Arial"/>
                <w:sz w:val="18"/>
                <w:szCs w:val="18"/>
              </w:rPr>
            </w:pPr>
            <w:r w:rsidRPr="00A5606A">
              <w:rPr>
                <w:rFonts w:ascii="Arial" w:hAnsi="Arial" w:cs="Arial"/>
                <w:sz w:val="18"/>
                <w:szCs w:val="18"/>
              </w:rPr>
              <w:t xml:space="preserve">Bir yıldan daha uzun süreli asıl vadeli </w:t>
            </w:r>
          </w:p>
        </w:tc>
        <w:tc>
          <w:tcPr>
            <w:tcW w:w="1650" w:type="dxa"/>
            <w:shd w:val="clear" w:color="auto" w:fill="auto"/>
          </w:tcPr>
          <w:p w14:paraId="29BDA714" w14:textId="77777777" w:rsidR="007471EF" w:rsidRPr="00A5606A" w:rsidRDefault="007471EF" w:rsidP="00901196">
            <w:pPr>
              <w:ind w:right="104"/>
              <w:jc w:val="right"/>
              <w:rPr>
                <w:rFonts w:ascii="Arial" w:hAnsi="Arial" w:cs="Arial"/>
                <w:color w:val="000000"/>
                <w:sz w:val="18"/>
                <w:szCs w:val="18"/>
              </w:rPr>
            </w:pPr>
            <w:r w:rsidRPr="00A5606A">
              <w:rPr>
                <w:rFonts w:ascii="Arial" w:hAnsi="Arial" w:cs="Arial"/>
                <w:color w:val="000000"/>
                <w:sz w:val="18"/>
                <w:szCs w:val="18"/>
              </w:rPr>
              <w:t>1.541.210</w:t>
            </w:r>
          </w:p>
        </w:tc>
      </w:tr>
      <w:tr w:rsidR="007471EF" w:rsidRPr="00A5606A" w14:paraId="103E8DEB" w14:textId="77777777" w:rsidTr="00901196">
        <w:trPr>
          <w:trHeight w:val="136"/>
        </w:trPr>
        <w:tc>
          <w:tcPr>
            <w:tcW w:w="7909" w:type="dxa"/>
            <w:shd w:val="clear" w:color="auto" w:fill="auto"/>
            <w:vAlign w:val="bottom"/>
          </w:tcPr>
          <w:p w14:paraId="2BCBE209" w14:textId="77777777" w:rsidR="007471EF" w:rsidRPr="00A5606A" w:rsidRDefault="007471EF" w:rsidP="00901196">
            <w:pPr>
              <w:jc w:val="both"/>
              <w:rPr>
                <w:rFonts w:ascii="Arial" w:eastAsia="Arial Unicode MS" w:hAnsi="Arial" w:cs="Arial"/>
                <w:sz w:val="18"/>
                <w:szCs w:val="18"/>
              </w:rPr>
            </w:pPr>
            <w:r w:rsidRPr="00A5606A">
              <w:rPr>
                <w:rFonts w:ascii="Arial" w:hAnsi="Arial" w:cs="Arial"/>
                <w:sz w:val="18"/>
                <w:szCs w:val="18"/>
              </w:rPr>
              <w:t xml:space="preserve">Diğer </w:t>
            </w:r>
            <w:proofErr w:type="spellStart"/>
            <w:r w:rsidRPr="00A5606A">
              <w:rPr>
                <w:rFonts w:ascii="Arial" w:hAnsi="Arial" w:cs="Arial"/>
                <w:sz w:val="18"/>
                <w:szCs w:val="18"/>
              </w:rPr>
              <w:t>gayrinakdi</w:t>
            </w:r>
            <w:proofErr w:type="spellEnd"/>
            <w:r w:rsidRPr="00A5606A">
              <w:rPr>
                <w:rFonts w:ascii="Arial" w:hAnsi="Arial" w:cs="Arial"/>
                <w:sz w:val="18"/>
                <w:szCs w:val="18"/>
              </w:rPr>
              <w:t xml:space="preserve"> krediler</w:t>
            </w:r>
          </w:p>
        </w:tc>
        <w:tc>
          <w:tcPr>
            <w:tcW w:w="1650" w:type="dxa"/>
            <w:shd w:val="clear" w:color="auto" w:fill="auto"/>
          </w:tcPr>
          <w:p w14:paraId="47AB4338" w14:textId="77777777" w:rsidR="007471EF" w:rsidRPr="00A5606A" w:rsidRDefault="007471EF" w:rsidP="00901196">
            <w:pPr>
              <w:ind w:right="104"/>
              <w:jc w:val="right"/>
              <w:rPr>
                <w:rFonts w:ascii="Arial" w:hAnsi="Arial" w:cs="Arial"/>
                <w:color w:val="000000"/>
                <w:sz w:val="18"/>
                <w:szCs w:val="18"/>
              </w:rPr>
            </w:pPr>
            <w:r w:rsidRPr="00A5606A">
              <w:rPr>
                <w:rFonts w:ascii="Arial" w:hAnsi="Arial" w:cs="Arial"/>
                <w:color w:val="000000"/>
                <w:sz w:val="18"/>
                <w:szCs w:val="18"/>
              </w:rPr>
              <w:t>6.608.526</w:t>
            </w:r>
          </w:p>
        </w:tc>
      </w:tr>
      <w:tr w:rsidR="007471EF" w:rsidRPr="00A5606A" w14:paraId="75C579D9" w14:textId="77777777" w:rsidTr="00901196">
        <w:trPr>
          <w:trHeight w:val="136"/>
        </w:trPr>
        <w:tc>
          <w:tcPr>
            <w:tcW w:w="7909" w:type="dxa"/>
            <w:tcBorders>
              <w:bottom w:val="single" w:sz="4" w:space="0" w:color="auto"/>
            </w:tcBorders>
            <w:shd w:val="clear" w:color="auto" w:fill="auto"/>
            <w:vAlign w:val="bottom"/>
          </w:tcPr>
          <w:p w14:paraId="4AD72A4A" w14:textId="77777777" w:rsidR="007471EF" w:rsidRPr="00A5606A" w:rsidRDefault="007471EF" w:rsidP="00901196">
            <w:pPr>
              <w:jc w:val="both"/>
              <w:rPr>
                <w:rFonts w:ascii="Arial" w:hAnsi="Arial" w:cs="Arial"/>
                <w:b/>
                <w:sz w:val="18"/>
                <w:szCs w:val="18"/>
              </w:rPr>
            </w:pPr>
          </w:p>
        </w:tc>
        <w:tc>
          <w:tcPr>
            <w:tcW w:w="1650" w:type="dxa"/>
            <w:tcBorders>
              <w:bottom w:val="single" w:sz="4" w:space="0" w:color="auto"/>
            </w:tcBorders>
            <w:shd w:val="clear" w:color="auto" w:fill="auto"/>
            <w:vAlign w:val="bottom"/>
          </w:tcPr>
          <w:p w14:paraId="3B7E4262" w14:textId="77777777" w:rsidR="007471EF" w:rsidRPr="00A5606A" w:rsidRDefault="007471EF" w:rsidP="00901196">
            <w:pPr>
              <w:ind w:right="104"/>
              <w:jc w:val="right"/>
              <w:rPr>
                <w:rFonts w:ascii="Arial" w:hAnsi="Arial" w:cs="Arial"/>
                <w:color w:val="000000"/>
                <w:sz w:val="18"/>
                <w:szCs w:val="18"/>
              </w:rPr>
            </w:pPr>
          </w:p>
        </w:tc>
      </w:tr>
      <w:tr w:rsidR="007471EF" w:rsidRPr="00A5606A" w14:paraId="6DB9BA98" w14:textId="77777777" w:rsidTr="00901196">
        <w:trPr>
          <w:trHeight w:val="136"/>
        </w:trPr>
        <w:tc>
          <w:tcPr>
            <w:tcW w:w="7909" w:type="dxa"/>
            <w:tcBorders>
              <w:top w:val="single" w:sz="4" w:space="0" w:color="auto"/>
              <w:bottom w:val="double" w:sz="4" w:space="0" w:color="auto"/>
            </w:tcBorders>
            <w:shd w:val="clear" w:color="auto" w:fill="auto"/>
            <w:vAlign w:val="bottom"/>
          </w:tcPr>
          <w:p w14:paraId="33E06847" w14:textId="77777777" w:rsidR="007471EF" w:rsidRPr="00A5606A" w:rsidRDefault="007471EF" w:rsidP="00901196">
            <w:pPr>
              <w:jc w:val="both"/>
              <w:rPr>
                <w:rFonts w:ascii="Arial" w:eastAsia="Arial Unicode MS" w:hAnsi="Arial" w:cs="Arial"/>
                <w:b/>
                <w:sz w:val="18"/>
                <w:szCs w:val="18"/>
              </w:rPr>
            </w:pPr>
            <w:r w:rsidRPr="00A5606A">
              <w:rPr>
                <w:rFonts w:ascii="Arial" w:hAnsi="Arial" w:cs="Arial"/>
                <w:b/>
                <w:sz w:val="18"/>
                <w:szCs w:val="18"/>
              </w:rPr>
              <w:t>Toplam</w:t>
            </w:r>
          </w:p>
        </w:tc>
        <w:tc>
          <w:tcPr>
            <w:tcW w:w="1650" w:type="dxa"/>
            <w:tcBorders>
              <w:top w:val="single" w:sz="4" w:space="0" w:color="auto"/>
              <w:bottom w:val="double" w:sz="4" w:space="0" w:color="auto"/>
            </w:tcBorders>
            <w:shd w:val="clear" w:color="auto" w:fill="auto"/>
            <w:vAlign w:val="bottom"/>
          </w:tcPr>
          <w:p w14:paraId="430D3BBE" w14:textId="77777777" w:rsidR="007471EF" w:rsidRPr="00A5606A" w:rsidRDefault="007471EF" w:rsidP="00901196">
            <w:pPr>
              <w:ind w:right="104"/>
              <w:jc w:val="right"/>
              <w:rPr>
                <w:rFonts w:ascii="Arial" w:hAnsi="Arial" w:cs="Arial"/>
                <w:b/>
                <w:color w:val="000000"/>
                <w:sz w:val="18"/>
                <w:szCs w:val="18"/>
              </w:rPr>
            </w:pPr>
            <w:r w:rsidRPr="00A5606A">
              <w:rPr>
                <w:rFonts w:ascii="Arial" w:hAnsi="Arial" w:cs="Arial"/>
                <w:b/>
                <w:color w:val="000000"/>
                <w:sz w:val="18"/>
                <w:szCs w:val="18"/>
              </w:rPr>
              <w:t>8.529.582</w:t>
            </w:r>
          </w:p>
        </w:tc>
      </w:tr>
    </w:tbl>
    <w:p w14:paraId="09383981" w14:textId="77777777" w:rsidR="007471EF" w:rsidRPr="00A5606A" w:rsidRDefault="007471EF" w:rsidP="007471EF">
      <w:pPr>
        <w:pStyle w:val="GvdeMetniGirintisi"/>
        <w:ind w:left="42" w:hanging="588"/>
        <w:rPr>
          <w:rFonts w:ascii="Arial" w:hAnsi="Arial" w:cs="Arial"/>
          <w:b/>
          <w:iCs/>
          <w:sz w:val="20"/>
          <w:szCs w:val="20"/>
        </w:rPr>
      </w:pPr>
    </w:p>
    <w:tbl>
      <w:tblPr>
        <w:tblW w:w="9597" w:type="dxa"/>
        <w:tblInd w:w="42" w:type="dxa"/>
        <w:tblLayout w:type="fixed"/>
        <w:tblCellMar>
          <w:left w:w="0" w:type="dxa"/>
          <w:right w:w="0" w:type="dxa"/>
        </w:tblCellMar>
        <w:tblLook w:val="0000" w:firstRow="0" w:lastRow="0" w:firstColumn="0" w:lastColumn="0" w:noHBand="0" w:noVBand="0"/>
      </w:tblPr>
      <w:tblGrid>
        <w:gridCol w:w="7895"/>
        <w:gridCol w:w="1702"/>
      </w:tblGrid>
      <w:tr w:rsidR="007471EF" w:rsidRPr="00A5606A" w14:paraId="3F704E39" w14:textId="77777777" w:rsidTr="007471EF">
        <w:trPr>
          <w:trHeight w:val="136"/>
        </w:trPr>
        <w:tc>
          <w:tcPr>
            <w:tcW w:w="7895" w:type="dxa"/>
            <w:tcBorders>
              <w:top w:val="single" w:sz="4" w:space="0" w:color="auto"/>
              <w:bottom w:val="single" w:sz="4" w:space="0" w:color="auto"/>
            </w:tcBorders>
            <w:shd w:val="clear" w:color="auto" w:fill="auto"/>
          </w:tcPr>
          <w:p w14:paraId="4D02CD13" w14:textId="77777777" w:rsidR="007471EF" w:rsidRPr="00A5606A" w:rsidRDefault="007471EF" w:rsidP="00901196">
            <w:pPr>
              <w:jc w:val="both"/>
              <w:rPr>
                <w:rFonts w:ascii="Arial" w:eastAsia="Arial Unicode MS" w:hAnsi="Arial" w:cs="Arial"/>
                <w:sz w:val="18"/>
                <w:szCs w:val="18"/>
              </w:rPr>
            </w:pPr>
            <w:r w:rsidRPr="00A5606A">
              <w:rPr>
                <w:rFonts w:ascii="Arial" w:hAnsi="Arial" w:cs="Arial"/>
                <w:sz w:val="18"/>
                <w:szCs w:val="18"/>
              </w:rPr>
              <w:t> </w:t>
            </w:r>
          </w:p>
        </w:tc>
        <w:tc>
          <w:tcPr>
            <w:tcW w:w="1702" w:type="dxa"/>
            <w:tcBorders>
              <w:top w:val="single" w:sz="4" w:space="0" w:color="auto"/>
              <w:bottom w:val="single" w:sz="4" w:space="0" w:color="auto"/>
            </w:tcBorders>
            <w:shd w:val="clear" w:color="auto" w:fill="auto"/>
          </w:tcPr>
          <w:p w14:paraId="7F82291E" w14:textId="77777777" w:rsidR="007471EF" w:rsidRPr="00A5606A" w:rsidRDefault="007471EF" w:rsidP="00901196">
            <w:pPr>
              <w:ind w:left="-108" w:right="104"/>
              <w:jc w:val="right"/>
              <w:rPr>
                <w:rFonts w:ascii="Arial" w:hAnsi="Arial" w:cs="Arial"/>
                <w:b/>
                <w:sz w:val="18"/>
                <w:szCs w:val="18"/>
              </w:rPr>
            </w:pPr>
            <w:r w:rsidRPr="00A5606A">
              <w:rPr>
                <w:rFonts w:ascii="Arial" w:hAnsi="Arial" w:cs="Arial"/>
                <w:b/>
                <w:sz w:val="18"/>
                <w:szCs w:val="18"/>
              </w:rPr>
              <w:t>Önceki Dönem</w:t>
            </w:r>
          </w:p>
        </w:tc>
      </w:tr>
      <w:tr w:rsidR="007471EF" w:rsidRPr="00A5606A" w14:paraId="463C6ECA" w14:textId="77777777" w:rsidTr="007471EF">
        <w:trPr>
          <w:trHeight w:val="136"/>
        </w:trPr>
        <w:tc>
          <w:tcPr>
            <w:tcW w:w="7895" w:type="dxa"/>
            <w:tcBorders>
              <w:top w:val="single" w:sz="4" w:space="0" w:color="auto"/>
            </w:tcBorders>
            <w:shd w:val="clear" w:color="auto" w:fill="auto"/>
            <w:vAlign w:val="bottom"/>
          </w:tcPr>
          <w:p w14:paraId="5275B0F4" w14:textId="77777777" w:rsidR="007471EF" w:rsidRPr="00A5606A" w:rsidRDefault="007471EF" w:rsidP="00901196">
            <w:pPr>
              <w:jc w:val="both"/>
              <w:rPr>
                <w:rFonts w:ascii="Arial" w:hAnsi="Arial" w:cs="Arial"/>
                <w:sz w:val="18"/>
                <w:szCs w:val="18"/>
              </w:rPr>
            </w:pPr>
          </w:p>
        </w:tc>
        <w:tc>
          <w:tcPr>
            <w:tcW w:w="1702" w:type="dxa"/>
            <w:tcBorders>
              <w:top w:val="single" w:sz="4" w:space="0" w:color="auto"/>
            </w:tcBorders>
            <w:shd w:val="clear" w:color="auto" w:fill="auto"/>
            <w:vAlign w:val="center"/>
          </w:tcPr>
          <w:p w14:paraId="08126F17" w14:textId="77777777" w:rsidR="007471EF" w:rsidRPr="00A5606A" w:rsidRDefault="007471EF" w:rsidP="00901196">
            <w:pPr>
              <w:ind w:right="104"/>
              <w:jc w:val="right"/>
              <w:rPr>
                <w:rFonts w:ascii="Arial" w:hAnsi="Arial" w:cs="Arial"/>
                <w:sz w:val="18"/>
                <w:szCs w:val="18"/>
              </w:rPr>
            </w:pPr>
          </w:p>
        </w:tc>
      </w:tr>
      <w:tr w:rsidR="007471EF" w:rsidRPr="00A5606A" w14:paraId="4D5F0497" w14:textId="77777777" w:rsidTr="007471EF">
        <w:trPr>
          <w:trHeight w:val="136"/>
        </w:trPr>
        <w:tc>
          <w:tcPr>
            <w:tcW w:w="7895" w:type="dxa"/>
            <w:shd w:val="clear" w:color="auto" w:fill="auto"/>
            <w:vAlign w:val="bottom"/>
          </w:tcPr>
          <w:p w14:paraId="17732662" w14:textId="77777777" w:rsidR="007471EF" w:rsidRPr="00A5606A" w:rsidRDefault="007471EF" w:rsidP="00901196">
            <w:pPr>
              <w:jc w:val="both"/>
              <w:rPr>
                <w:rFonts w:ascii="Arial" w:eastAsia="Arial Unicode MS" w:hAnsi="Arial" w:cs="Arial"/>
                <w:sz w:val="18"/>
                <w:szCs w:val="18"/>
              </w:rPr>
            </w:pPr>
            <w:r w:rsidRPr="00A5606A">
              <w:rPr>
                <w:rFonts w:ascii="Arial" w:hAnsi="Arial" w:cs="Arial"/>
                <w:sz w:val="18"/>
                <w:szCs w:val="18"/>
              </w:rPr>
              <w:t xml:space="preserve">Nakit kredi teminine yönelik olarak açılan </w:t>
            </w:r>
            <w:proofErr w:type="spellStart"/>
            <w:r w:rsidRPr="00A5606A">
              <w:rPr>
                <w:rFonts w:ascii="Arial" w:hAnsi="Arial" w:cs="Arial"/>
                <w:sz w:val="18"/>
                <w:szCs w:val="18"/>
              </w:rPr>
              <w:t>gayrinakdi</w:t>
            </w:r>
            <w:proofErr w:type="spellEnd"/>
            <w:r w:rsidRPr="00A5606A">
              <w:rPr>
                <w:rFonts w:ascii="Arial" w:hAnsi="Arial" w:cs="Arial"/>
                <w:sz w:val="18"/>
                <w:szCs w:val="18"/>
              </w:rPr>
              <w:t xml:space="preserve"> krediler</w:t>
            </w:r>
          </w:p>
        </w:tc>
        <w:tc>
          <w:tcPr>
            <w:tcW w:w="1702" w:type="dxa"/>
            <w:shd w:val="clear" w:color="auto" w:fill="auto"/>
          </w:tcPr>
          <w:p w14:paraId="37943FC4" w14:textId="77777777" w:rsidR="007471EF" w:rsidRPr="00A5606A" w:rsidRDefault="007471EF" w:rsidP="00901196">
            <w:pPr>
              <w:ind w:right="104"/>
              <w:jc w:val="right"/>
              <w:rPr>
                <w:rFonts w:ascii="Arial" w:hAnsi="Arial" w:cs="Arial"/>
                <w:color w:val="000000"/>
                <w:sz w:val="18"/>
                <w:szCs w:val="18"/>
              </w:rPr>
            </w:pPr>
            <w:r w:rsidRPr="00A5606A">
              <w:rPr>
                <w:rFonts w:ascii="Arial" w:hAnsi="Arial" w:cs="Arial"/>
                <w:color w:val="000000"/>
                <w:sz w:val="18"/>
                <w:szCs w:val="18"/>
              </w:rPr>
              <w:t>1.885.591</w:t>
            </w:r>
          </w:p>
        </w:tc>
      </w:tr>
      <w:tr w:rsidR="007471EF" w:rsidRPr="00A5606A" w14:paraId="3FB45059" w14:textId="77777777" w:rsidTr="007471EF">
        <w:trPr>
          <w:trHeight w:val="136"/>
        </w:trPr>
        <w:tc>
          <w:tcPr>
            <w:tcW w:w="7895" w:type="dxa"/>
            <w:shd w:val="clear" w:color="auto" w:fill="auto"/>
            <w:vAlign w:val="bottom"/>
          </w:tcPr>
          <w:p w14:paraId="513FEC25" w14:textId="77777777" w:rsidR="007471EF" w:rsidRPr="00A5606A" w:rsidRDefault="007471EF" w:rsidP="00901196">
            <w:pPr>
              <w:ind w:firstLine="180"/>
              <w:jc w:val="both"/>
              <w:rPr>
                <w:rFonts w:ascii="Arial" w:eastAsia="Arial Unicode MS" w:hAnsi="Arial" w:cs="Arial"/>
                <w:sz w:val="18"/>
                <w:szCs w:val="18"/>
              </w:rPr>
            </w:pPr>
            <w:r w:rsidRPr="00A5606A">
              <w:rPr>
                <w:rFonts w:ascii="Arial" w:hAnsi="Arial" w:cs="Arial"/>
                <w:sz w:val="18"/>
                <w:szCs w:val="18"/>
              </w:rPr>
              <w:t>Bir yıl veya daha az süreli asıl vadeli</w:t>
            </w:r>
          </w:p>
        </w:tc>
        <w:tc>
          <w:tcPr>
            <w:tcW w:w="1702" w:type="dxa"/>
            <w:shd w:val="clear" w:color="auto" w:fill="auto"/>
          </w:tcPr>
          <w:p w14:paraId="1C5338BC" w14:textId="77777777" w:rsidR="007471EF" w:rsidRPr="00A5606A" w:rsidRDefault="007471EF" w:rsidP="00901196">
            <w:pPr>
              <w:ind w:right="104"/>
              <w:jc w:val="right"/>
              <w:rPr>
                <w:rFonts w:ascii="Arial" w:hAnsi="Arial" w:cs="Arial"/>
                <w:color w:val="000000"/>
                <w:sz w:val="18"/>
                <w:szCs w:val="18"/>
              </w:rPr>
            </w:pPr>
            <w:r w:rsidRPr="00A5606A">
              <w:rPr>
                <w:rFonts w:ascii="Arial" w:hAnsi="Arial" w:cs="Arial"/>
                <w:color w:val="000000"/>
                <w:sz w:val="18"/>
                <w:szCs w:val="18"/>
              </w:rPr>
              <w:t>346.696</w:t>
            </w:r>
          </w:p>
        </w:tc>
      </w:tr>
      <w:tr w:rsidR="007471EF" w:rsidRPr="00A5606A" w14:paraId="5A3DC4F9" w14:textId="77777777" w:rsidTr="007471EF">
        <w:trPr>
          <w:trHeight w:val="136"/>
        </w:trPr>
        <w:tc>
          <w:tcPr>
            <w:tcW w:w="7895" w:type="dxa"/>
            <w:shd w:val="clear" w:color="auto" w:fill="auto"/>
            <w:vAlign w:val="bottom"/>
          </w:tcPr>
          <w:p w14:paraId="037B4E30" w14:textId="77777777" w:rsidR="007471EF" w:rsidRPr="00A5606A" w:rsidRDefault="007471EF" w:rsidP="00901196">
            <w:pPr>
              <w:ind w:firstLine="180"/>
              <w:jc w:val="both"/>
              <w:rPr>
                <w:rFonts w:ascii="Arial" w:eastAsia="Arial Unicode MS" w:hAnsi="Arial" w:cs="Arial"/>
                <w:sz w:val="18"/>
                <w:szCs w:val="18"/>
              </w:rPr>
            </w:pPr>
            <w:r w:rsidRPr="00A5606A">
              <w:rPr>
                <w:rFonts w:ascii="Arial" w:hAnsi="Arial" w:cs="Arial"/>
                <w:sz w:val="18"/>
                <w:szCs w:val="18"/>
              </w:rPr>
              <w:t xml:space="preserve">Bir yıldan daha uzun süreli asıl vadeli </w:t>
            </w:r>
          </w:p>
        </w:tc>
        <w:tc>
          <w:tcPr>
            <w:tcW w:w="1702" w:type="dxa"/>
            <w:shd w:val="clear" w:color="auto" w:fill="auto"/>
          </w:tcPr>
          <w:p w14:paraId="2C733179" w14:textId="77777777" w:rsidR="007471EF" w:rsidRPr="00A5606A" w:rsidRDefault="007471EF" w:rsidP="00901196">
            <w:pPr>
              <w:ind w:right="104"/>
              <w:jc w:val="right"/>
              <w:rPr>
                <w:rFonts w:ascii="Arial" w:hAnsi="Arial" w:cs="Arial"/>
                <w:color w:val="000000"/>
                <w:sz w:val="18"/>
                <w:szCs w:val="18"/>
              </w:rPr>
            </w:pPr>
            <w:r w:rsidRPr="00A5606A">
              <w:rPr>
                <w:rFonts w:ascii="Arial" w:hAnsi="Arial" w:cs="Arial"/>
                <w:color w:val="000000"/>
                <w:sz w:val="18"/>
                <w:szCs w:val="18"/>
              </w:rPr>
              <w:t>1.538.895</w:t>
            </w:r>
          </w:p>
        </w:tc>
      </w:tr>
      <w:tr w:rsidR="007471EF" w:rsidRPr="00A5606A" w14:paraId="46318D3E" w14:textId="77777777" w:rsidTr="007471EF">
        <w:trPr>
          <w:trHeight w:val="136"/>
        </w:trPr>
        <w:tc>
          <w:tcPr>
            <w:tcW w:w="7895" w:type="dxa"/>
            <w:shd w:val="clear" w:color="auto" w:fill="auto"/>
            <w:vAlign w:val="bottom"/>
          </w:tcPr>
          <w:p w14:paraId="0EBA7261" w14:textId="77777777" w:rsidR="007471EF" w:rsidRPr="00A5606A" w:rsidRDefault="007471EF" w:rsidP="00901196">
            <w:pPr>
              <w:jc w:val="both"/>
              <w:rPr>
                <w:rFonts w:ascii="Arial" w:eastAsia="Arial Unicode MS" w:hAnsi="Arial" w:cs="Arial"/>
                <w:sz w:val="18"/>
                <w:szCs w:val="18"/>
              </w:rPr>
            </w:pPr>
            <w:r w:rsidRPr="00A5606A">
              <w:rPr>
                <w:rFonts w:ascii="Arial" w:hAnsi="Arial" w:cs="Arial"/>
                <w:sz w:val="18"/>
                <w:szCs w:val="18"/>
              </w:rPr>
              <w:t xml:space="preserve">Diğer </w:t>
            </w:r>
            <w:proofErr w:type="spellStart"/>
            <w:r w:rsidRPr="00A5606A">
              <w:rPr>
                <w:rFonts w:ascii="Arial" w:hAnsi="Arial" w:cs="Arial"/>
                <w:sz w:val="18"/>
                <w:szCs w:val="18"/>
              </w:rPr>
              <w:t>gayrinakdi</w:t>
            </w:r>
            <w:proofErr w:type="spellEnd"/>
            <w:r w:rsidRPr="00A5606A">
              <w:rPr>
                <w:rFonts w:ascii="Arial" w:hAnsi="Arial" w:cs="Arial"/>
                <w:sz w:val="18"/>
                <w:szCs w:val="18"/>
              </w:rPr>
              <w:t xml:space="preserve"> krediler</w:t>
            </w:r>
          </w:p>
        </w:tc>
        <w:tc>
          <w:tcPr>
            <w:tcW w:w="1702" w:type="dxa"/>
            <w:shd w:val="clear" w:color="auto" w:fill="auto"/>
          </w:tcPr>
          <w:p w14:paraId="21C2B8A0" w14:textId="77777777" w:rsidR="007471EF" w:rsidRPr="00A5606A" w:rsidRDefault="007471EF" w:rsidP="00901196">
            <w:pPr>
              <w:ind w:right="104"/>
              <w:jc w:val="right"/>
              <w:rPr>
                <w:rFonts w:ascii="Arial" w:hAnsi="Arial" w:cs="Arial"/>
                <w:color w:val="000000"/>
                <w:sz w:val="18"/>
                <w:szCs w:val="18"/>
              </w:rPr>
            </w:pPr>
            <w:r w:rsidRPr="00A5606A">
              <w:rPr>
                <w:rFonts w:ascii="Arial" w:hAnsi="Arial" w:cs="Arial"/>
                <w:color w:val="000000"/>
                <w:sz w:val="18"/>
                <w:szCs w:val="18"/>
              </w:rPr>
              <w:t>6.247.033</w:t>
            </w:r>
          </w:p>
        </w:tc>
      </w:tr>
      <w:tr w:rsidR="007471EF" w:rsidRPr="00A5606A" w14:paraId="0BDB1C5E" w14:textId="77777777" w:rsidTr="007471EF">
        <w:trPr>
          <w:trHeight w:val="136"/>
        </w:trPr>
        <w:tc>
          <w:tcPr>
            <w:tcW w:w="7895" w:type="dxa"/>
            <w:tcBorders>
              <w:bottom w:val="single" w:sz="4" w:space="0" w:color="auto"/>
            </w:tcBorders>
            <w:shd w:val="clear" w:color="auto" w:fill="auto"/>
            <w:vAlign w:val="bottom"/>
          </w:tcPr>
          <w:p w14:paraId="7604696C" w14:textId="77777777" w:rsidR="007471EF" w:rsidRPr="00A5606A" w:rsidRDefault="007471EF" w:rsidP="00901196">
            <w:pPr>
              <w:jc w:val="both"/>
              <w:rPr>
                <w:rFonts w:ascii="Arial" w:hAnsi="Arial" w:cs="Arial"/>
                <w:b/>
                <w:sz w:val="18"/>
                <w:szCs w:val="18"/>
              </w:rPr>
            </w:pPr>
          </w:p>
        </w:tc>
        <w:tc>
          <w:tcPr>
            <w:tcW w:w="1702" w:type="dxa"/>
            <w:tcBorders>
              <w:bottom w:val="single" w:sz="4" w:space="0" w:color="auto"/>
            </w:tcBorders>
            <w:shd w:val="clear" w:color="auto" w:fill="auto"/>
            <w:vAlign w:val="bottom"/>
          </w:tcPr>
          <w:p w14:paraId="224D55A3" w14:textId="77777777" w:rsidR="007471EF" w:rsidRPr="00A5606A" w:rsidRDefault="007471EF" w:rsidP="00901196">
            <w:pPr>
              <w:jc w:val="right"/>
              <w:rPr>
                <w:rFonts w:ascii="Arial" w:hAnsi="Arial" w:cs="Arial"/>
                <w:sz w:val="18"/>
                <w:szCs w:val="18"/>
              </w:rPr>
            </w:pPr>
          </w:p>
        </w:tc>
      </w:tr>
      <w:tr w:rsidR="007471EF" w:rsidRPr="00A5606A" w14:paraId="71C91450" w14:textId="77777777" w:rsidTr="007471EF">
        <w:trPr>
          <w:trHeight w:val="136"/>
        </w:trPr>
        <w:tc>
          <w:tcPr>
            <w:tcW w:w="7895" w:type="dxa"/>
            <w:tcBorders>
              <w:top w:val="single" w:sz="4" w:space="0" w:color="auto"/>
              <w:bottom w:val="double" w:sz="4" w:space="0" w:color="auto"/>
            </w:tcBorders>
            <w:shd w:val="clear" w:color="auto" w:fill="auto"/>
            <w:vAlign w:val="bottom"/>
          </w:tcPr>
          <w:p w14:paraId="6FDC06EE" w14:textId="77777777" w:rsidR="007471EF" w:rsidRPr="00A5606A" w:rsidRDefault="007471EF" w:rsidP="00901196">
            <w:pPr>
              <w:jc w:val="both"/>
              <w:rPr>
                <w:rFonts w:ascii="Arial" w:eastAsia="Arial Unicode MS" w:hAnsi="Arial" w:cs="Arial"/>
                <w:b/>
                <w:sz w:val="18"/>
                <w:szCs w:val="18"/>
              </w:rPr>
            </w:pPr>
            <w:r w:rsidRPr="00A5606A">
              <w:rPr>
                <w:rFonts w:ascii="Arial" w:hAnsi="Arial" w:cs="Arial"/>
                <w:b/>
                <w:sz w:val="18"/>
                <w:szCs w:val="18"/>
              </w:rPr>
              <w:t>Toplam</w:t>
            </w:r>
          </w:p>
        </w:tc>
        <w:tc>
          <w:tcPr>
            <w:tcW w:w="1702" w:type="dxa"/>
            <w:tcBorders>
              <w:top w:val="single" w:sz="4" w:space="0" w:color="auto"/>
              <w:bottom w:val="double" w:sz="4" w:space="0" w:color="auto"/>
            </w:tcBorders>
            <w:shd w:val="clear" w:color="auto" w:fill="auto"/>
            <w:vAlign w:val="bottom"/>
          </w:tcPr>
          <w:p w14:paraId="6702CEEC" w14:textId="77777777" w:rsidR="007471EF" w:rsidRPr="00A5606A" w:rsidRDefault="007471EF" w:rsidP="00901196">
            <w:pPr>
              <w:ind w:right="104"/>
              <w:jc w:val="right"/>
              <w:rPr>
                <w:rFonts w:ascii="Arial" w:hAnsi="Arial" w:cs="Arial"/>
                <w:b/>
                <w:color w:val="000000"/>
                <w:sz w:val="18"/>
                <w:szCs w:val="18"/>
              </w:rPr>
            </w:pPr>
            <w:r w:rsidRPr="00A5606A">
              <w:rPr>
                <w:rFonts w:ascii="Arial" w:hAnsi="Arial" w:cs="Arial"/>
                <w:b/>
                <w:color w:val="000000"/>
                <w:sz w:val="18"/>
                <w:szCs w:val="18"/>
              </w:rPr>
              <w:t>8.132.624</w:t>
            </w:r>
          </w:p>
        </w:tc>
      </w:tr>
    </w:tbl>
    <w:p w14:paraId="2F8F1875" w14:textId="1A82D2CF" w:rsidR="00136C29" w:rsidRPr="009128F0" w:rsidRDefault="007F6A52" w:rsidP="00D24009">
      <w:pPr>
        <w:pStyle w:val="GvdeMetniGirintisi"/>
        <w:tabs>
          <w:tab w:val="left" w:pos="180"/>
        </w:tabs>
        <w:spacing w:before="120" w:after="120"/>
        <w:ind w:left="14" w:right="-615" w:hanging="581"/>
        <w:rPr>
          <w:rFonts w:ascii="Arial" w:hAnsi="Arial" w:cs="Arial"/>
          <w:b/>
          <w:iCs/>
          <w:color w:val="000000" w:themeColor="text1"/>
          <w:sz w:val="20"/>
          <w:szCs w:val="20"/>
        </w:rPr>
      </w:pPr>
      <w:proofErr w:type="gramStart"/>
      <w:r w:rsidRPr="009128F0">
        <w:rPr>
          <w:rFonts w:ascii="Arial" w:hAnsi="Arial" w:cs="Arial"/>
          <w:b/>
          <w:iCs/>
          <w:color w:val="000000" w:themeColor="text1"/>
          <w:sz w:val="20"/>
          <w:szCs w:val="20"/>
        </w:rPr>
        <w:t>c</w:t>
      </w:r>
      <w:proofErr w:type="gramEnd"/>
      <w:r w:rsidRPr="009128F0">
        <w:rPr>
          <w:rFonts w:ascii="Arial" w:hAnsi="Arial" w:cs="Arial"/>
          <w:b/>
          <w:iCs/>
          <w:color w:val="000000" w:themeColor="text1"/>
          <w:sz w:val="20"/>
          <w:szCs w:val="20"/>
        </w:rPr>
        <w:t>.2.</w:t>
      </w:r>
      <w:r w:rsidR="001008F8" w:rsidRPr="009128F0">
        <w:rPr>
          <w:rFonts w:ascii="Arial" w:hAnsi="Arial" w:cs="Arial"/>
          <w:b/>
          <w:iCs/>
          <w:color w:val="000000" w:themeColor="text1"/>
          <w:sz w:val="20"/>
          <w:szCs w:val="20"/>
        </w:rPr>
        <w:tab/>
      </w:r>
      <w:proofErr w:type="spellStart"/>
      <w:r w:rsidR="00136C29" w:rsidRPr="009128F0">
        <w:rPr>
          <w:rFonts w:ascii="Arial" w:hAnsi="Arial" w:cs="Arial"/>
          <w:b/>
          <w:iCs/>
          <w:color w:val="000000" w:themeColor="text1"/>
          <w:sz w:val="20"/>
          <w:szCs w:val="20"/>
        </w:rPr>
        <w:t>Gayrinakdi</w:t>
      </w:r>
      <w:proofErr w:type="spellEnd"/>
      <w:r w:rsidR="00136C29" w:rsidRPr="009128F0">
        <w:rPr>
          <w:rFonts w:ascii="Arial" w:hAnsi="Arial" w:cs="Arial"/>
          <w:b/>
          <w:iCs/>
          <w:color w:val="000000" w:themeColor="text1"/>
          <w:sz w:val="20"/>
          <w:szCs w:val="20"/>
        </w:rPr>
        <w:t xml:space="preserve"> krediler hesabı içinde sektör bazında risk yoğunlaşması hakkında </w:t>
      </w:r>
      <w:r w:rsidR="005C5AA1" w:rsidRPr="009128F0">
        <w:rPr>
          <w:rFonts w:ascii="Arial" w:hAnsi="Arial" w:cs="Arial"/>
          <w:b/>
          <w:iCs/>
          <w:color w:val="000000" w:themeColor="text1"/>
          <w:sz w:val="20"/>
          <w:szCs w:val="20"/>
        </w:rPr>
        <w:t>bilgi:</w:t>
      </w:r>
    </w:p>
    <w:p w14:paraId="08C6DE3A" w14:textId="1F3AC653" w:rsidR="007471EF" w:rsidRDefault="007471EF" w:rsidP="00D24009">
      <w:pPr>
        <w:pStyle w:val="GvdeMetniGirintisi3"/>
        <w:tabs>
          <w:tab w:val="clear" w:pos="8863"/>
          <w:tab w:val="left" w:pos="7560"/>
          <w:tab w:val="right" w:pos="9617"/>
        </w:tabs>
        <w:spacing w:before="120" w:after="120" w:line="240" w:lineRule="auto"/>
        <w:ind w:left="14" w:right="-615" w:firstLine="28"/>
        <w:jc w:val="left"/>
        <w:rPr>
          <w:rFonts w:ascii="Arial" w:hAnsi="Arial" w:cs="Arial"/>
          <w:b/>
          <w:iCs/>
          <w:color w:val="000000" w:themeColor="text1"/>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r>
        <w:rPr>
          <w:rFonts w:ascii="Arial" w:hAnsi="Arial" w:cs="Arial"/>
          <w:sz w:val="20"/>
          <w:szCs w:val="20"/>
        </w:rPr>
        <w:t>.</w:t>
      </w:r>
    </w:p>
    <w:p w14:paraId="02A69858" w14:textId="417035A5" w:rsidR="002E54C0" w:rsidRPr="00C54CB5" w:rsidRDefault="002E54C0" w:rsidP="00D24009">
      <w:pPr>
        <w:pStyle w:val="GvdeMetniGirintisi3"/>
        <w:tabs>
          <w:tab w:val="clear" w:pos="8863"/>
          <w:tab w:val="left" w:pos="7560"/>
          <w:tab w:val="right" w:pos="9617"/>
        </w:tabs>
        <w:spacing w:before="120" w:after="120" w:line="240" w:lineRule="auto"/>
        <w:ind w:left="14" w:right="-615" w:hanging="574"/>
        <w:jc w:val="left"/>
        <w:rPr>
          <w:rFonts w:ascii="Arial" w:hAnsi="Arial" w:cs="Arial"/>
          <w:b/>
          <w:iCs/>
          <w:color w:val="000000" w:themeColor="text1"/>
          <w:sz w:val="20"/>
          <w:szCs w:val="20"/>
        </w:rPr>
      </w:pPr>
      <w:r w:rsidRPr="00C54CB5">
        <w:rPr>
          <w:rFonts w:ascii="Arial" w:hAnsi="Arial" w:cs="Arial"/>
          <w:b/>
          <w:iCs/>
          <w:color w:val="000000" w:themeColor="text1"/>
          <w:sz w:val="20"/>
          <w:szCs w:val="20"/>
        </w:rPr>
        <w:t>c.3)</w:t>
      </w:r>
      <w:r w:rsidRPr="00C54CB5">
        <w:rPr>
          <w:rFonts w:ascii="Arial" w:hAnsi="Arial" w:cs="Arial"/>
          <w:b/>
          <w:iCs/>
          <w:color w:val="000000" w:themeColor="text1"/>
          <w:sz w:val="20"/>
          <w:szCs w:val="20"/>
        </w:rPr>
        <w:tab/>
      </w:r>
      <w:r w:rsidRPr="00C54CB5">
        <w:rPr>
          <w:rFonts w:ascii="Arial" w:hAnsi="Arial" w:cs="Arial"/>
          <w:b/>
          <w:bCs/>
          <w:iCs/>
          <w:color w:val="000000" w:themeColor="text1"/>
          <w:sz w:val="20"/>
          <w:szCs w:val="20"/>
        </w:rPr>
        <w:t xml:space="preserve">I ve </w:t>
      </w:r>
      <w:proofErr w:type="spellStart"/>
      <w:r w:rsidRPr="00C54CB5">
        <w:rPr>
          <w:rFonts w:ascii="Arial" w:hAnsi="Arial" w:cs="Arial"/>
          <w:b/>
          <w:bCs/>
          <w:iCs/>
          <w:color w:val="000000" w:themeColor="text1"/>
          <w:sz w:val="20"/>
          <w:szCs w:val="20"/>
        </w:rPr>
        <w:t>II’nci</w:t>
      </w:r>
      <w:proofErr w:type="spellEnd"/>
      <w:r w:rsidRPr="00C54CB5">
        <w:rPr>
          <w:rFonts w:ascii="Arial" w:hAnsi="Arial" w:cs="Arial"/>
          <w:b/>
          <w:bCs/>
          <w:iCs/>
          <w:color w:val="000000" w:themeColor="text1"/>
          <w:sz w:val="20"/>
          <w:szCs w:val="20"/>
        </w:rPr>
        <w:t xml:space="preserve"> grupta sınıflandırılan </w:t>
      </w:r>
      <w:proofErr w:type="spellStart"/>
      <w:r w:rsidRPr="00C54CB5">
        <w:rPr>
          <w:rFonts w:ascii="Arial" w:hAnsi="Arial" w:cs="Arial"/>
          <w:b/>
          <w:bCs/>
          <w:iCs/>
          <w:color w:val="000000" w:themeColor="text1"/>
          <w:sz w:val="20"/>
          <w:szCs w:val="20"/>
        </w:rPr>
        <w:t>gayrinakdi</w:t>
      </w:r>
      <w:proofErr w:type="spellEnd"/>
      <w:r w:rsidRPr="00C54CB5">
        <w:rPr>
          <w:rFonts w:ascii="Arial" w:hAnsi="Arial" w:cs="Arial"/>
          <w:b/>
          <w:bCs/>
          <w:iCs/>
          <w:color w:val="000000" w:themeColor="text1"/>
          <w:sz w:val="20"/>
          <w:szCs w:val="20"/>
        </w:rPr>
        <w:t xml:space="preserve"> kredilere ilişkin bilgiler:</w:t>
      </w:r>
    </w:p>
    <w:p w14:paraId="30B27298" w14:textId="77777777" w:rsidR="007471EF" w:rsidRDefault="007471EF" w:rsidP="00D24009">
      <w:pPr>
        <w:pStyle w:val="xl81"/>
        <w:pBdr>
          <w:left w:val="none" w:sz="0" w:space="0" w:color="auto"/>
        </w:pBdr>
        <w:tabs>
          <w:tab w:val="num" w:pos="14"/>
          <w:tab w:val="right" w:pos="9617"/>
        </w:tabs>
        <w:spacing w:before="120" w:beforeAutospacing="0" w:after="120" w:afterAutospacing="0"/>
        <w:ind w:left="42" w:right="-615"/>
        <w:textAlignment w:val="auto"/>
        <w:rPr>
          <w:rFonts w:ascii="Arial" w:hAnsi="Arial" w:cs="Arial"/>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r>
        <w:rPr>
          <w:rFonts w:ascii="Arial" w:hAnsi="Arial" w:cs="Arial"/>
          <w:sz w:val="20"/>
          <w:szCs w:val="20"/>
        </w:rPr>
        <w:t>.</w:t>
      </w:r>
    </w:p>
    <w:p w14:paraId="11AC3BCD" w14:textId="77777777" w:rsidR="002E54C0" w:rsidRPr="00C54CB5" w:rsidRDefault="002E54C0" w:rsidP="00D24009">
      <w:pPr>
        <w:pStyle w:val="xl81"/>
        <w:pBdr>
          <w:left w:val="none" w:sz="0" w:space="0" w:color="auto"/>
        </w:pBdr>
        <w:tabs>
          <w:tab w:val="num" w:pos="14"/>
          <w:tab w:val="right" w:pos="9617"/>
        </w:tabs>
        <w:spacing w:before="120" w:beforeAutospacing="0" w:after="120" w:afterAutospacing="0"/>
        <w:ind w:left="-532" w:right="-615"/>
        <w:textAlignment w:val="auto"/>
        <w:rPr>
          <w:rFonts w:ascii="Arial" w:eastAsia="Times New Roman" w:hAnsi="Arial" w:cs="Arial"/>
          <w:b/>
          <w:color w:val="000000" w:themeColor="text1"/>
          <w:sz w:val="20"/>
          <w:szCs w:val="20"/>
        </w:rPr>
      </w:pPr>
      <w:r w:rsidRPr="00C54CB5">
        <w:rPr>
          <w:rFonts w:ascii="Arial" w:eastAsia="Times New Roman" w:hAnsi="Arial" w:cs="Arial"/>
          <w:b/>
          <w:color w:val="000000" w:themeColor="text1"/>
          <w:sz w:val="20"/>
          <w:szCs w:val="20"/>
        </w:rPr>
        <w:t>2.</w:t>
      </w:r>
      <w:r w:rsidRPr="00C54CB5">
        <w:rPr>
          <w:rFonts w:ascii="Arial" w:eastAsia="Times New Roman" w:hAnsi="Arial" w:cs="Arial"/>
          <w:b/>
          <w:color w:val="000000" w:themeColor="text1"/>
          <w:sz w:val="20"/>
          <w:szCs w:val="20"/>
        </w:rPr>
        <w:tab/>
        <w:t xml:space="preserve">Türev işlemlere ilişkin açıklamalar: </w:t>
      </w:r>
    </w:p>
    <w:p w14:paraId="6939021B" w14:textId="56070C35" w:rsidR="007471EF" w:rsidRDefault="007471EF" w:rsidP="00D24009">
      <w:pPr>
        <w:pStyle w:val="xl81"/>
        <w:pBdr>
          <w:left w:val="none" w:sz="0" w:space="0" w:color="auto"/>
        </w:pBdr>
        <w:tabs>
          <w:tab w:val="right" w:pos="9617"/>
        </w:tabs>
        <w:spacing w:before="120" w:beforeAutospacing="0" w:after="120" w:afterAutospacing="0"/>
        <w:ind w:left="56" w:right="-615"/>
        <w:textAlignment w:val="auto"/>
        <w:rPr>
          <w:rFonts w:ascii="Arial" w:eastAsia="Times New Roman" w:hAnsi="Arial" w:cs="Arial"/>
          <w:b/>
          <w:color w:val="000000" w:themeColor="text1"/>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r>
        <w:rPr>
          <w:rFonts w:ascii="Arial" w:hAnsi="Arial" w:cs="Arial"/>
          <w:sz w:val="20"/>
          <w:szCs w:val="20"/>
        </w:rPr>
        <w:t>.</w:t>
      </w:r>
    </w:p>
    <w:p w14:paraId="1F4EF1DD" w14:textId="77777777" w:rsidR="00966FF0" w:rsidRDefault="00966FF0" w:rsidP="00D24009">
      <w:pPr>
        <w:pStyle w:val="xl81"/>
        <w:pBdr>
          <w:left w:val="none" w:sz="0" w:space="0" w:color="auto"/>
        </w:pBdr>
        <w:tabs>
          <w:tab w:val="right" w:pos="9617"/>
        </w:tabs>
        <w:spacing w:before="120" w:beforeAutospacing="0" w:after="120" w:afterAutospacing="0"/>
        <w:ind w:left="-532" w:right="-615"/>
        <w:textAlignment w:val="auto"/>
        <w:rPr>
          <w:rFonts w:ascii="Arial" w:eastAsia="Times New Roman" w:hAnsi="Arial" w:cs="Arial"/>
          <w:b/>
          <w:color w:val="000000" w:themeColor="text1"/>
          <w:sz w:val="20"/>
          <w:szCs w:val="20"/>
        </w:rPr>
      </w:pPr>
    </w:p>
    <w:p w14:paraId="3864D549" w14:textId="771FCB15" w:rsidR="00966FF0" w:rsidRPr="009128F0" w:rsidRDefault="00966FF0" w:rsidP="00164DC2">
      <w:pPr>
        <w:spacing w:before="120" w:after="120"/>
        <w:ind w:left="-14" w:hanging="553"/>
        <w:jc w:val="both"/>
        <w:rPr>
          <w:rFonts w:ascii="Arial" w:hAnsi="Arial" w:cs="Arial"/>
          <w:b/>
          <w:color w:val="000000" w:themeColor="text1"/>
          <w:sz w:val="20"/>
          <w:szCs w:val="20"/>
        </w:rPr>
      </w:pPr>
      <w:r w:rsidRPr="009128F0">
        <w:rPr>
          <w:rFonts w:ascii="Arial" w:hAnsi="Arial" w:cs="Arial"/>
          <w:b/>
          <w:color w:val="000000" w:themeColor="text1"/>
          <w:sz w:val="20"/>
          <w:szCs w:val="20"/>
        </w:rPr>
        <w:lastRenderedPageBreak/>
        <w:t>III.</w:t>
      </w:r>
      <w:r w:rsidRPr="009128F0">
        <w:rPr>
          <w:rFonts w:ascii="Arial" w:hAnsi="Arial" w:cs="Arial"/>
          <w:b/>
          <w:color w:val="000000" w:themeColor="text1"/>
          <w:sz w:val="20"/>
          <w:szCs w:val="20"/>
        </w:rPr>
        <w:tab/>
        <w:t>Konsolide nazım hesaplara ilişkin açıklama ve dipnotlar</w:t>
      </w:r>
      <w:r w:rsidR="00685834">
        <w:rPr>
          <w:rFonts w:ascii="Arial" w:hAnsi="Arial" w:cs="Arial"/>
          <w:b/>
          <w:color w:val="000000" w:themeColor="text1"/>
          <w:sz w:val="20"/>
          <w:szCs w:val="20"/>
        </w:rPr>
        <w:t xml:space="preserve"> </w:t>
      </w:r>
      <w:r w:rsidR="00685834" w:rsidRPr="009128F0">
        <w:rPr>
          <w:rFonts w:ascii="Arial" w:hAnsi="Arial" w:cs="Arial"/>
          <w:b/>
          <w:color w:val="000000" w:themeColor="text1"/>
          <w:sz w:val="20"/>
          <w:szCs w:val="20"/>
        </w:rPr>
        <w:t>(devamı)</w:t>
      </w:r>
      <w:r w:rsidRPr="009128F0">
        <w:rPr>
          <w:rFonts w:ascii="Arial" w:hAnsi="Arial" w:cs="Arial"/>
          <w:b/>
          <w:color w:val="000000" w:themeColor="text1"/>
          <w:sz w:val="20"/>
          <w:szCs w:val="20"/>
        </w:rPr>
        <w:t>:</w:t>
      </w:r>
    </w:p>
    <w:p w14:paraId="10D4E5AD" w14:textId="77EB8256" w:rsidR="002E54C0" w:rsidRPr="00C54CB5" w:rsidRDefault="002E54C0" w:rsidP="005E2AB6">
      <w:pPr>
        <w:pStyle w:val="xl81"/>
        <w:pBdr>
          <w:left w:val="none" w:sz="0" w:space="0" w:color="auto"/>
        </w:pBdr>
        <w:spacing w:before="120" w:beforeAutospacing="0" w:after="120" w:afterAutospacing="0"/>
        <w:ind w:left="-567"/>
        <w:textAlignment w:val="auto"/>
        <w:rPr>
          <w:rFonts w:ascii="Arial" w:eastAsia="Times New Roman" w:hAnsi="Arial" w:cs="Arial"/>
          <w:b/>
          <w:color w:val="000000" w:themeColor="text1"/>
          <w:sz w:val="20"/>
          <w:szCs w:val="20"/>
        </w:rPr>
      </w:pPr>
      <w:r w:rsidRPr="00C54CB5">
        <w:rPr>
          <w:rFonts w:ascii="Arial" w:eastAsia="Times New Roman" w:hAnsi="Arial" w:cs="Arial"/>
          <w:b/>
          <w:color w:val="000000" w:themeColor="text1"/>
          <w:sz w:val="20"/>
          <w:szCs w:val="20"/>
        </w:rPr>
        <w:t>3.</w:t>
      </w:r>
      <w:r w:rsidRPr="00C54CB5">
        <w:rPr>
          <w:rFonts w:ascii="Arial" w:eastAsia="Times New Roman" w:hAnsi="Arial" w:cs="Arial"/>
          <w:b/>
          <w:color w:val="000000" w:themeColor="text1"/>
          <w:sz w:val="20"/>
          <w:szCs w:val="20"/>
        </w:rPr>
        <w:tab/>
        <w:t>Koşullu borçlar ve varlıklara ilişkin açıklamalar:</w:t>
      </w:r>
    </w:p>
    <w:p w14:paraId="527BE734" w14:textId="46D1AA5D" w:rsidR="008A6FE0" w:rsidRPr="00966FF0" w:rsidRDefault="00966FF0" w:rsidP="00966FF0">
      <w:pPr>
        <w:pStyle w:val="xl81"/>
        <w:pBdr>
          <w:left w:val="none" w:sz="0" w:space="0" w:color="auto"/>
        </w:pBdr>
        <w:spacing w:before="120" w:beforeAutospacing="0" w:after="120" w:afterAutospacing="0"/>
        <w:ind w:left="28"/>
        <w:jc w:val="both"/>
        <w:textAlignment w:val="auto"/>
        <w:rPr>
          <w:rFonts w:ascii="Arial" w:eastAsia="Times New Roman" w:hAnsi="Arial" w:cs="Arial"/>
          <w:b/>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r w:rsidR="002E54C0" w:rsidRPr="00C54CB5">
        <w:rPr>
          <w:rFonts w:ascii="Arial" w:hAnsi="Arial" w:cs="Arial"/>
          <w:color w:val="000000" w:themeColor="text1"/>
          <w:sz w:val="20"/>
          <w:szCs w:val="20"/>
          <w:lang w:eastAsia="tr-TR"/>
        </w:rPr>
        <w:t>.</w:t>
      </w:r>
    </w:p>
    <w:p w14:paraId="7661890F" w14:textId="45E1FCBB" w:rsidR="00136C29" w:rsidRPr="009128F0" w:rsidRDefault="00966FF0" w:rsidP="005E2AB6">
      <w:pPr>
        <w:pStyle w:val="xl81"/>
        <w:pBdr>
          <w:left w:val="none" w:sz="0" w:space="0" w:color="auto"/>
        </w:pBdr>
        <w:spacing w:before="120" w:beforeAutospacing="0" w:after="120" w:afterAutospacing="0"/>
        <w:ind w:left="-567" w:right="-13"/>
        <w:jc w:val="both"/>
        <w:textAlignment w:val="auto"/>
        <w:rPr>
          <w:rFonts w:ascii="Arial" w:eastAsia="Times New Roman" w:hAnsi="Arial" w:cs="Arial"/>
          <w:b/>
          <w:color w:val="000000" w:themeColor="text1"/>
          <w:sz w:val="20"/>
          <w:szCs w:val="20"/>
        </w:rPr>
      </w:pPr>
      <w:r>
        <w:rPr>
          <w:rFonts w:ascii="Arial" w:eastAsia="Times New Roman" w:hAnsi="Arial" w:cs="Arial"/>
          <w:b/>
          <w:color w:val="000000" w:themeColor="text1"/>
          <w:sz w:val="20"/>
          <w:szCs w:val="20"/>
        </w:rPr>
        <w:t>4.</w:t>
      </w:r>
      <w:r>
        <w:rPr>
          <w:rFonts w:ascii="Arial" w:eastAsia="Times New Roman" w:hAnsi="Arial" w:cs="Arial"/>
          <w:b/>
          <w:color w:val="000000" w:themeColor="text1"/>
          <w:sz w:val="20"/>
          <w:szCs w:val="20"/>
        </w:rPr>
        <w:tab/>
      </w:r>
      <w:r w:rsidR="00136C29" w:rsidRPr="009128F0">
        <w:rPr>
          <w:rFonts w:ascii="Arial" w:eastAsia="Times New Roman" w:hAnsi="Arial" w:cs="Arial"/>
          <w:b/>
          <w:color w:val="000000" w:themeColor="text1"/>
          <w:sz w:val="20"/>
          <w:szCs w:val="20"/>
        </w:rPr>
        <w:t>Başkaları nam ve hesabına verilen hizmetlere ilişkin açıklamalar:</w:t>
      </w:r>
    </w:p>
    <w:p w14:paraId="7F2D9AAD" w14:textId="77777777" w:rsidR="001F516C" w:rsidRDefault="00D76D4D" w:rsidP="001F516C">
      <w:pPr>
        <w:pStyle w:val="xl81"/>
        <w:pBdr>
          <w:left w:val="none" w:sz="0" w:space="0" w:color="auto"/>
        </w:pBdr>
        <w:spacing w:before="120" w:beforeAutospacing="0" w:after="120" w:afterAutospacing="0"/>
        <w:ind w:right="-13"/>
        <w:jc w:val="both"/>
        <w:textAlignment w:val="auto"/>
        <w:rPr>
          <w:rFonts w:ascii="Arial" w:eastAsia="Times New Roman" w:hAnsi="Arial" w:cs="Arial"/>
          <w:color w:val="000000" w:themeColor="text1"/>
          <w:sz w:val="20"/>
          <w:szCs w:val="20"/>
        </w:rPr>
      </w:pPr>
      <w:r w:rsidRPr="009128F0">
        <w:rPr>
          <w:rFonts w:ascii="Arial" w:eastAsia="Times New Roman" w:hAnsi="Arial" w:cs="Arial"/>
          <w:color w:val="000000" w:themeColor="text1"/>
          <w:sz w:val="20"/>
          <w:szCs w:val="20"/>
        </w:rPr>
        <w:t>Grub</w:t>
      </w:r>
      <w:r w:rsidR="00CB6686" w:rsidRPr="009128F0">
        <w:rPr>
          <w:rFonts w:ascii="Arial" w:eastAsia="Times New Roman" w:hAnsi="Arial" w:cs="Arial"/>
          <w:color w:val="000000" w:themeColor="text1"/>
          <w:sz w:val="20"/>
          <w:szCs w:val="20"/>
        </w:rPr>
        <w:t>un</w:t>
      </w:r>
      <w:r w:rsidR="00136C29" w:rsidRPr="009128F0">
        <w:rPr>
          <w:rFonts w:ascii="Arial" w:eastAsia="Times New Roman" w:hAnsi="Arial" w:cs="Arial"/>
          <w:color w:val="000000" w:themeColor="text1"/>
          <w:sz w:val="20"/>
          <w:szCs w:val="20"/>
        </w:rPr>
        <w:t xml:space="preserve"> gerçek ve tüzel kişiler, vakıflar, emeklilik sigortası fonları ve diğer kurumlar adına plasmanda bulunma gibi faaliyetleri bulunmamaktadır.</w:t>
      </w:r>
    </w:p>
    <w:p w14:paraId="3447CBFD" w14:textId="77777777" w:rsidR="00FA48FD" w:rsidRDefault="00FA48FD">
      <w:pPr>
        <w:rPr>
          <w:rFonts w:ascii="Arial" w:eastAsia="Arial Unicode MS" w:hAnsi="Arial" w:cs="Arial"/>
          <w:b/>
          <w:noProof/>
          <w:color w:val="000000" w:themeColor="text1"/>
          <w:sz w:val="20"/>
          <w:szCs w:val="20"/>
          <w:lang w:eastAsia="en-US"/>
        </w:rPr>
      </w:pPr>
      <w:r>
        <w:rPr>
          <w:rFonts w:ascii="Arial" w:hAnsi="Arial" w:cs="Arial"/>
          <w:b/>
          <w:color w:val="000000" w:themeColor="text1"/>
          <w:sz w:val="20"/>
          <w:szCs w:val="20"/>
        </w:rPr>
        <w:br w:type="page"/>
      </w:r>
    </w:p>
    <w:p w14:paraId="5C95A581" w14:textId="45FDCA54" w:rsidR="00136C29" w:rsidRPr="009128F0" w:rsidRDefault="00A34053" w:rsidP="001F516C">
      <w:pPr>
        <w:pStyle w:val="xl81"/>
        <w:pBdr>
          <w:left w:val="none" w:sz="0" w:space="0" w:color="auto"/>
        </w:pBdr>
        <w:spacing w:before="120" w:beforeAutospacing="0" w:after="120" w:afterAutospacing="0"/>
        <w:ind w:left="-560" w:right="-13"/>
        <w:jc w:val="both"/>
        <w:textAlignment w:val="auto"/>
        <w:rPr>
          <w:rFonts w:ascii="Arial" w:hAnsi="Arial" w:cs="Arial"/>
          <w:b/>
          <w:color w:val="000000" w:themeColor="text1"/>
          <w:sz w:val="20"/>
          <w:szCs w:val="20"/>
        </w:rPr>
      </w:pPr>
      <w:r w:rsidRPr="009128F0">
        <w:rPr>
          <w:rFonts w:ascii="Arial" w:hAnsi="Arial" w:cs="Arial"/>
          <w:b/>
          <w:color w:val="000000" w:themeColor="text1"/>
          <w:sz w:val="20"/>
          <w:szCs w:val="20"/>
        </w:rPr>
        <w:lastRenderedPageBreak/>
        <w:t>IV.</w:t>
      </w:r>
      <w:r w:rsidRPr="009128F0">
        <w:rPr>
          <w:rFonts w:ascii="Arial" w:hAnsi="Arial" w:cs="Arial"/>
          <w:b/>
          <w:color w:val="000000" w:themeColor="text1"/>
          <w:sz w:val="20"/>
          <w:szCs w:val="20"/>
        </w:rPr>
        <w:tab/>
      </w:r>
      <w:r w:rsidR="00DB27DC" w:rsidRPr="009128F0">
        <w:rPr>
          <w:rFonts w:ascii="Arial" w:hAnsi="Arial" w:cs="Arial"/>
          <w:b/>
          <w:color w:val="000000" w:themeColor="text1"/>
          <w:sz w:val="20"/>
          <w:szCs w:val="20"/>
        </w:rPr>
        <w:t>Konsolide g</w:t>
      </w:r>
      <w:r w:rsidR="00136C29" w:rsidRPr="009128F0">
        <w:rPr>
          <w:rFonts w:ascii="Arial" w:hAnsi="Arial" w:cs="Arial"/>
          <w:b/>
          <w:color w:val="000000" w:themeColor="text1"/>
          <w:sz w:val="20"/>
          <w:szCs w:val="20"/>
        </w:rPr>
        <w:t>elir tablosun</w:t>
      </w:r>
      <w:r w:rsidR="007D1040" w:rsidRPr="009128F0">
        <w:rPr>
          <w:rFonts w:ascii="Arial" w:hAnsi="Arial" w:cs="Arial"/>
          <w:b/>
          <w:color w:val="000000" w:themeColor="text1"/>
          <w:sz w:val="20"/>
          <w:szCs w:val="20"/>
        </w:rPr>
        <w:t>a ilişkin açıklama ve dipnotlar</w:t>
      </w:r>
      <w:r w:rsidR="00136C29" w:rsidRPr="009128F0">
        <w:rPr>
          <w:rFonts w:ascii="Arial" w:hAnsi="Arial" w:cs="Arial"/>
          <w:b/>
          <w:color w:val="000000" w:themeColor="text1"/>
          <w:sz w:val="20"/>
          <w:szCs w:val="20"/>
        </w:rPr>
        <w:t>:</w:t>
      </w:r>
    </w:p>
    <w:p w14:paraId="73FB2013" w14:textId="77777777" w:rsidR="00136C29" w:rsidRPr="009128F0" w:rsidRDefault="00014477" w:rsidP="00900783">
      <w:pPr>
        <w:autoSpaceDE w:val="0"/>
        <w:autoSpaceDN w:val="0"/>
        <w:adjustRightInd w:val="0"/>
        <w:spacing w:before="120" w:after="120"/>
        <w:ind w:left="-567"/>
        <w:jc w:val="both"/>
        <w:rPr>
          <w:rFonts w:ascii="Arial" w:eastAsia="Arial Unicode MS" w:hAnsi="Arial" w:cs="Arial"/>
          <w:color w:val="000000" w:themeColor="text1"/>
          <w:sz w:val="20"/>
          <w:szCs w:val="20"/>
        </w:rPr>
      </w:pPr>
      <w:r w:rsidRPr="009128F0">
        <w:rPr>
          <w:rFonts w:ascii="Arial" w:eastAsia="Arial Unicode MS" w:hAnsi="Arial" w:cs="Arial"/>
          <w:b/>
          <w:color w:val="000000" w:themeColor="text1"/>
          <w:sz w:val="20"/>
          <w:szCs w:val="20"/>
        </w:rPr>
        <w:t>1</w:t>
      </w:r>
      <w:r w:rsidR="00136C29" w:rsidRPr="009128F0">
        <w:rPr>
          <w:rFonts w:ascii="Arial" w:eastAsia="Arial Unicode MS" w:hAnsi="Arial" w:cs="Arial"/>
          <w:b/>
          <w:color w:val="000000" w:themeColor="text1"/>
          <w:sz w:val="20"/>
          <w:szCs w:val="20"/>
        </w:rPr>
        <w:t>.</w:t>
      </w:r>
      <w:r w:rsidR="00136C29" w:rsidRPr="009128F0">
        <w:rPr>
          <w:rFonts w:ascii="Arial" w:eastAsia="Arial Unicode MS" w:hAnsi="Arial" w:cs="Arial"/>
          <w:color w:val="000000" w:themeColor="text1"/>
          <w:sz w:val="20"/>
          <w:szCs w:val="20"/>
        </w:rPr>
        <w:tab/>
      </w:r>
      <w:r w:rsidR="00136C29" w:rsidRPr="009128F0">
        <w:rPr>
          <w:rFonts w:ascii="Arial" w:eastAsia="Arial Unicode MS" w:hAnsi="Arial" w:cs="Arial"/>
          <w:b/>
          <w:color w:val="000000" w:themeColor="text1"/>
          <w:sz w:val="20"/>
          <w:szCs w:val="20"/>
        </w:rPr>
        <w:t>Kar payı gelirlerine ilişkin bilgiler:</w:t>
      </w:r>
    </w:p>
    <w:p w14:paraId="040A6D6B" w14:textId="35C539B1" w:rsidR="00136C29" w:rsidRDefault="00136C29" w:rsidP="003F45C2">
      <w:pPr>
        <w:pStyle w:val="ListeParagraf"/>
        <w:numPr>
          <w:ilvl w:val="0"/>
          <w:numId w:val="24"/>
        </w:numPr>
        <w:spacing w:before="120" w:after="120"/>
        <w:ind w:left="0" w:hanging="567"/>
        <w:rPr>
          <w:rFonts w:ascii="Arial" w:eastAsia="Arial Unicode MS" w:hAnsi="Arial" w:cs="Arial"/>
          <w:b/>
          <w:color w:val="000000" w:themeColor="text1"/>
          <w:sz w:val="20"/>
          <w:szCs w:val="20"/>
        </w:rPr>
      </w:pPr>
      <w:r w:rsidRPr="009128F0">
        <w:rPr>
          <w:rFonts w:ascii="Arial" w:eastAsia="Arial Unicode MS" w:hAnsi="Arial" w:cs="Arial"/>
          <w:b/>
          <w:color w:val="000000" w:themeColor="text1"/>
          <w:sz w:val="20"/>
          <w:szCs w:val="20"/>
        </w:rPr>
        <w:t>Kredilerden alınan kar payı gelirlerine ilişkin bilgiler:</w:t>
      </w:r>
    </w:p>
    <w:tbl>
      <w:tblPr>
        <w:tblW w:w="5000" w:type="pct"/>
        <w:tblLook w:val="01E0" w:firstRow="1" w:lastRow="1" w:firstColumn="1" w:lastColumn="1" w:noHBand="0" w:noVBand="0"/>
      </w:tblPr>
      <w:tblGrid>
        <w:gridCol w:w="6744"/>
        <w:gridCol w:w="1256"/>
        <w:gridCol w:w="1072"/>
      </w:tblGrid>
      <w:tr w:rsidR="001F516C" w:rsidRPr="00A5606A" w14:paraId="0EBBCE83" w14:textId="77777777" w:rsidTr="00901196">
        <w:trPr>
          <w:trHeight w:val="261"/>
        </w:trPr>
        <w:tc>
          <w:tcPr>
            <w:tcW w:w="3717" w:type="pct"/>
            <w:tcBorders>
              <w:top w:val="single" w:sz="4" w:space="0" w:color="auto"/>
              <w:bottom w:val="single" w:sz="4" w:space="0" w:color="auto"/>
            </w:tcBorders>
          </w:tcPr>
          <w:p w14:paraId="2F42FDC4" w14:textId="77777777" w:rsidR="001F516C" w:rsidRPr="001F516C" w:rsidRDefault="001F516C" w:rsidP="001F516C">
            <w:pPr>
              <w:jc w:val="both"/>
              <w:rPr>
                <w:rFonts w:ascii="Arial" w:hAnsi="Arial" w:cs="Arial"/>
                <w:b/>
                <w:sz w:val="18"/>
                <w:szCs w:val="18"/>
              </w:rPr>
            </w:pPr>
          </w:p>
        </w:tc>
        <w:tc>
          <w:tcPr>
            <w:tcW w:w="1283" w:type="pct"/>
            <w:gridSpan w:val="2"/>
            <w:tcBorders>
              <w:top w:val="single" w:sz="4" w:space="0" w:color="auto"/>
              <w:bottom w:val="single" w:sz="4" w:space="0" w:color="auto"/>
            </w:tcBorders>
            <w:vAlign w:val="bottom"/>
          </w:tcPr>
          <w:p w14:paraId="380E1155" w14:textId="77777777" w:rsidR="001F516C" w:rsidRPr="00A5606A" w:rsidRDefault="001F516C" w:rsidP="00901196">
            <w:pPr>
              <w:tabs>
                <w:tab w:val="left" w:pos="180"/>
              </w:tabs>
              <w:ind w:left="757"/>
              <w:jc w:val="center"/>
              <w:rPr>
                <w:rFonts w:ascii="Arial" w:hAnsi="Arial" w:cs="Arial"/>
                <w:b/>
                <w:sz w:val="18"/>
                <w:szCs w:val="18"/>
              </w:rPr>
            </w:pPr>
            <w:r w:rsidRPr="00A5606A">
              <w:rPr>
                <w:rFonts w:ascii="Arial" w:hAnsi="Arial" w:cs="Arial"/>
                <w:b/>
                <w:sz w:val="18"/>
                <w:szCs w:val="18"/>
              </w:rPr>
              <w:t>Cari Dönem</w:t>
            </w:r>
          </w:p>
        </w:tc>
      </w:tr>
      <w:tr w:rsidR="001F516C" w:rsidRPr="00A5606A" w14:paraId="00D7450E" w14:textId="77777777" w:rsidTr="00901196">
        <w:trPr>
          <w:trHeight w:val="156"/>
        </w:trPr>
        <w:tc>
          <w:tcPr>
            <w:tcW w:w="3717" w:type="pct"/>
            <w:tcBorders>
              <w:top w:val="single" w:sz="4" w:space="0" w:color="auto"/>
              <w:bottom w:val="single" w:sz="4" w:space="0" w:color="auto"/>
            </w:tcBorders>
          </w:tcPr>
          <w:p w14:paraId="55EE28E4" w14:textId="77777777" w:rsidR="001F516C" w:rsidRPr="00A5606A" w:rsidRDefault="001F516C" w:rsidP="00901196">
            <w:pPr>
              <w:ind w:left="-108"/>
              <w:jc w:val="both"/>
              <w:rPr>
                <w:rFonts w:ascii="Arial" w:hAnsi="Arial" w:cs="Arial"/>
                <w:b/>
                <w:sz w:val="18"/>
                <w:szCs w:val="18"/>
              </w:rPr>
            </w:pPr>
          </w:p>
        </w:tc>
        <w:tc>
          <w:tcPr>
            <w:tcW w:w="692" w:type="pct"/>
            <w:tcBorders>
              <w:top w:val="single" w:sz="4" w:space="0" w:color="auto"/>
              <w:bottom w:val="single" w:sz="4" w:space="0" w:color="auto"/>
            </w:tcBorders>
            <w:vAlign w:val="center"/>
          </w:tcPr>
          <w:p w14:paraId="2CA3A099" w14:textId="77777777" w:rsidR="001F516C" w:rsidRPr="00A5606A" w:rsidRDefault="001F516C" w:rsidP="00901196">
            <w:pPr>
              <w:tabs>
                <w:tab w:val="left" w:pos="180"/>
              </w:tabs>
              <w:ind w:right="-8"/>
              <w:jc w:val="right"/>
              <w:rPr>
                <w:rFonts w:ascii="Arial" w:hAnsi="Arial" w:cs="Arial"/>
                <w:b/>
                <w:sz w:val="18"/>
                <w:szCs w:val="18"/>
              </w:rPr>
            </w:pPr>
            <w:r w:rsidRPr="00A5606A">
              <w:rPr>
                <w:rFonts w:ascii="Arial" w:hAnsi="Arial" w:cs="Arial"/>
                <w:b/>
                <w:sz w:val="18"/>
                <w:szCs w:val="18"/>
              </w:rPr>
              <w:t>TP</w:t>
            </w:r>
          </w:p>
        </w:tc>
        <w:tc>
          <w:tcPr>
            <w:tcW w:w="591" w:type="pct"/>
            <w:tcBorders>
              <w:top w:val="single" w:sz="4" w:space="0" w:color="auto"/>
              <w:bottom w:val="single" w:sz="4" w:space="0" w:color="auto"/>
            </w:tcBorders>
            <w:vAlign w:val="center"/>
          </w:tcPr>
          <w:p w14:paraId="1C54EB65" w14:textId="77777777" w:rsidR="001F516C" w:rsidRPr="00A5606A" w:rsidRDefault="001F516C" w:rsidP="00901196">
            <w:pPr>
              <w:tabs>
                <w:tab w:val="left" w:pos="180"/>
              </w:tabs>
              <w:ind w:right="-8"/>
              <w:jc w:val="right"/>
              <w:rPr>
                <w:rFonts w:ascii="Arial" w:hAnsi="Arial" w:cs="Arial"/>
                <w:b/>
                <w:sz w:val="18"/>
                <w:szCs w:val="18"/>
              </w:rPr>
            </w:pPr>
            <w:r w:rsidRPr="00A5606A">
              <w:rPr>
                <w:rFonts w:ascii="Arial" w:hAnsi="Arial" w:cs="Arial"/>
                <w:b/>
                <w:sz w:val="18"/>
                <w:szCs w:val="18"/>
              </w:rPr>
              <w:t>YP</w:t>
            </w:r>
          </w:p>
        </w:tc>
      </w:tr>
      <w:tr w:rsidR="001F516C" w:rsidRPr="00A5606A" w14:paraId="28352A3F" w14:textId="77777777" w:rsidTr="00901196">
        <w:trPr>
          <w:trHeight w:val="156"/>
        </w:trPr>
        <w:tc>
          <w:tcPr>
            <w:tcW w:w="3717" w:type="pct"/>
            <w:tcBorders>
              <w:top w:val="single" w:sz="4" w:space="0" w:color="auto"/>
            </w:tcBorders>
          </w:tcPr>
          <w:p w14:paraId="5D80E8E0" w14:textId="77777777" w:rsidR="001F516C" w:rsidRPr="00A5606A" w:rsidRDefault="001F516C" w:rsidP="00901196">
            <w:pPr>
              <w:ind w:left="-108"/>
              <w:jc w:val="both"/>
              <w:rPr>
                <w:rFonts w:ascii="Arial" w:hAnsi="Arial" w:cs="Arial"/>
                <w:sz w:val="18"/>
                <w:szCs w:val="18"/>
              </w:rPr>
            </w:pPr>
          </w:p>
        </w:tc>
        <w:tc>
          <w:tcPr>
            <w:tcW w:w="692" w:type="pct"/>
            <w:tcBorders>
              <w:top w:val="single" w:sz="4" w:space="0" w:color="auto"/>
            </w:tcBorders>
          </w:tcPr>
          <w:p w14:paraId="3572BB75" w14:textId="77777777" w:rsidR="001F516C" w:rsidRPr="00A5606A" w:rsidRDefault="001F516C" w:rsidP="00901196">
            <w:pPr>
              <w:tabs>
                <w:tab w:val="left" w:pos="180"/>
              </w:tabs>
              <w:ind w:right="-8"/>
              <w:jc w:val="both"/>
              <w:rPr>
                <w:rFonts w:ascii="Arial" w:hAnsi="Arial" w:cs="Arial"/>
                <w:sz w:val="18"/>
                <w:szCs w:val="18"/>
              </w:rPr>
            </w:pPr>
          </w:p>
        </w:tc>
        <w:tc>
          <w:tcPr>
            <w:tcW w:w="591" w:type="pct"/>
            <w:tcBorders>
              <w:top w:val="single" w:sz="4" w:space="0" w:color="auto"/>
            </w:tcBorders>
          </w:tcPr>
          <w:p w14:paraId="0D8E53E5" w14:textId="77777777" w:rsidR="001F516C" w:rsidRPr="00A5606A" w:rsidRDefault="001F516C" w:rsidP="00901196">
            <w:pPr>
              <w:tabs>
                <w:tab w:val="left" w:pos="180"/>
              </w:tabs>
              <w:ind w:right="-8"/>
              <w:jc w:val="both"/>
              <w:rPr>
                <w:rFonts w:ascii="Arial" w:hAnsi="Arial" w:cs="Arial"/>
                <w:sz w:val="18"/>
                <w:szCs w:val="18"/>
              </w:rPr>
            </w:pPr>
          </w:p>
        </w:tc>
      </w:tr>
      <w:tr w:rsidR="001F516C" w:rsidRPr="00A5606A" w14:paraId="2D3EC64B" w14:textId="77777777" w:rsidTr="00901196">
        <w:trPr>
          <w:trHeight w:val="156"/>
        </w:trPr>
        <w:tc>
          <w:tcPr>
            <w:tcW w:w="3717" w:type="pct"/>
          </w:tcPr>
          <w:p w14:paraId="1AA27341" w14:textId="77777777" w:rsidR="001F516C" w:rsidRPr="00A5606A" w:rsidRDefault="001F516C" w:rsidP="00901196">
            <w:pPr>
              <w:ind w:left="-108"/>
              <w:jc w:val="both"/>
              <w:rPr>
                <w:rFonts w:ascii="Arial" w:hAnsi="Arial" w:cs="Arial"/>
                <w:b/>
                <w:sz w:val="18"/>
                <w:szCs w:val="18"/>
              </w:rPr>
            </w:pPr>
            <w:r w:rsidRPr="00A5606A">
              <w:rPr>
                <w:rFonts w:ascii="Arial" w:hAnsi="Arial" w:cs="Arial"/>
                <w:b/>
                <w:sz w:val="18"/>
                <w:szCs w:val="18"/>
              </w:rPr>
              <w:t>Kredilerden alınan kar payları</w:t>
            </w:r>
            <w:r w:rsidRPr="00A5606A">
              <w:rPr>
                <w:rFonts w:ascii="Arial" w:hAnsi="Arial" w:cs="Arial"/>
                <w:b/>
                <w:sz w:val="18"/>
                <w:szCs w:val="18"/>
                <w:vertAlign w:val="superscript"/>
              </w:rPr>
              <w:t>(*)</w:t>
            </w:r>
          </w:p>
        </w:tc>
        <w:tc>
          <w:tcPr>
            <w:tcW w:w="692" w:type="pct"/>
            <w:tcBorders>
              <w:top w:val="nil"/>
              <w:left w:val="nil"/>
              <w:bottom w:val="nil"/>
              <w:right w:val="nil"/>
            </w:tcBorders>
            <w:shd w:val="clear" w:color="auto" w:fill="FFFFFF" w:themeFill="background1"/>
            <w:vAlign w:val="bottom"/>
          </w:tcPr>
          <w:p w14:paraId="652C3936" w14:textId="77777777" w:rsidR="001F516C" w:rsidRPr="00A5606A" w:rsidRDefault="001F516C" w:rsidP="00901196">
            <w:pPr>
              <w:ind w:right="-8"/>
              <w:jc w:val="right"/>
              <w:rPr>
                <w:rFonts w:ascii="Arial" w:hAnsi="Arial" w:cs="Arial"/>
                <w:b/>
                <w:color w:val="000000"/>
                <w:sz w:val="18"/>
                <w:szCs w:val="18"/>
              </w:rPr>
            </w:pPr>
          </w:p>
        </w:tc>
        <w:tc>
          <w:tcPr>
            <w:tcW w:w="591" w:type="pct"/>
            <w:tcBorders>
              <w:top w:val="nil"/>
              <w:left w:val="nil"/>
              <w:bottom w:val="nil"/>
              <w:right w:val="nil"/>
            </w:tcBorders>
            <w:shd w:val="clear" w:color="auto" w:fill="FFFFFF" w:themeFill="background1"/>
            <w:vAlign w:val="bottom"/>
          </w:tcPr>
          <w:p w14:paraId="6C9BBA16" w14:textId="77777777" w:rsidR="001F516C" w:rsidRPr="00A5606A" w:rsidRDefault="001F516C" w:rsidP="00901196">
            <w:pPr>
              <w:ind w:right="-8"/>
              <w:jc w:val="right"/>
              <w:rPr>
                <w:rFonts w:ascii="Arial" w:hAnsi="Arial" w:cs="Arial"/>
                <w:b/>
                <w:color w:val="000000"/>
                <w:sz w:val="18"/>
                <w:szCs w:val="18"/>
              </w:rPr>
            </w:pPr>
          </w:p>
        </w:tc>
      </w:tr>
      <w:tr w:rsidR="005F0BD5" w:rsidRPr="00A5606A" w14:paraId="28E174CF" w14:textId="77777777" w:rsidTr="00901196">
        <w:trPr>
          <w:trHeight w:val="156"/>
        </w:trPr>
        <w:tc>
          <w:tcPr>
            <w:tcW w:w="3717" w:type="pct"/>
            <w:vAlign w:val="center"/>
          </w:tcPr>
          <w:p w14:paraId="5C49FF17" w14:textId="77777777" w:rsidR="005F0BD5" w:rsidRPr="00A5606A" w:rsidRDefault="005F0BD5" w:rsidP="005F0BD5">
            <w:pPr>
              <w:ind w:firstLine="176"/>
              <w:rPr>
                <w:rFonts w:ascii="Arial" w:eastAsia="Arial Unicode MS" w:hAnsi="Arial" w:cs="Arial"/>
                <w:sz w:val="18"/>
                <w:szCs w:val="18"/>
              </w:rPr>
            </w:pPr>
            <w:r w:rsidRPr="00A5606A">
              <w:rPr>
                <w:rFonts w:ascii="Arial" w:hAnsi="Arial" w:cs="Arial"/>
                <w:sz w:val="18"/>
                <w:szCs w:val="18"/>
              </w:rPr>
              <w:t>Kısa Vadeli Kredilerden</w:t>
            </w:r>
          </w:p>
        </w:tc>
        <w:tc>
          <w:tcPr>
            <w:tcW w:w="692" w:type="pct"/>
            <w:tcBorders>
              <w:top w:val="nil"/>
              <w:left w:val="nil"/>
              <w:bottom w:val="nil"/>
              <w:right w:val="nil"/>
            </w:tcBorders>
            <w:shd w:val="clear" w:color="auto" w:fill="FFFFFF" w:themeFill="background1"/>
            <w:vAlign w:val="bottom"/>
          </w:tcPr>
          <w:p w14:paraId="1DCBF903" w14:textId="609342DD" w:rsidR="005F0BD5" w:rsidRPr="00A5606A" w:rsidRDefault="005F0BD5" w:rsidP="005F0BD5">
            <w:pPr>
              <w:ind w:right="-8"/>
              <w:jc w:val="right"/>
              <w:rPr>
                <w:rFonts w:ascii="Arial" w:hAnsi="Arial" w:cs="Arial"/>
                <w:color w:val="000000"/>
                <w:sz w:val="18"/>
                <w:szCs w:val="18"/>
              </w:rPr>
            </w:pPr>
            <w:r w:rsidRPr="00A5606A">
              <w:rPr>
                <w:rFonts w:ascii="Arial" w:hAnsi="Arial" w:cs="Arial"/>
                <w:sz w:val="18"/>
                <w:szCs w:val="18"/>
              </w:rPr>
              <w:t>93.278</w:t>
            </w:r>
          </w:p>
        </w:tc>
        <w:tc>
          <w:tcPr>
            <w:tcW w:w="591" w:type="pct"/>
            <w:tcBorders>
              <w:top w:val="nil"/>
              <w:left w:val="nil"/>
              <w:bottom w:val="nil"/>
              <w:right w:val="nil"/>
            </w:tcBorders>
            <w:shd w:val="clear" w:color="auto" w:fill="FFFFFF" w:themeFill="background1"/>
            <w:vAlign w:val="bottom"/>
          </w:tcPr>
          <w:p w14:paraId="351CB1E5" w14:textId="0C790B4E" w:rsidR="005F0BD5" w:rsidRPr="00A5606A" w:rsidRDefault="005F0BD5" w:rsidP="005F0BD5">
            <w:pPr>
              <w:ind w:right="-8"/>
              <w:jc w:val="right"/>
              <w:rPr>
                <w:rFonts w:ascii="Arial" w:hAnsi="Arial" w:cs="Arial"/>
                <w:color w:val="000000"/>
                <w:sz w:val="18"/>
                <w:szCs w:val="18"/>
              </w:rPr>
            </w:pPr>
            <w:r w:rsidRPr="00A5606A">
              <w:rPr>
                <w:rFonts w:ascii="Arial" w:hAnsi="Arial" w:cs="Arial"/>
                <w:sz w:val="18"/>
                <w:szCs w:val="18"/>
              </w:rPr>
              <w:t>7.785</w:t>
            </w:r>
          </w:p>
        </w:tc>
      </w:tr>
      <w:tr w:rsidR="005F0BD5" w:rsidRPr="00A5606A" w14:paraId="5FB4181A" w14:textId="77777777" w:rsidTr="00901196">
        <w:trPr>
          <w:trHeight w:val="156"/>
        </w:trPr>
        <w:tc>
          <w:tcPr>
            <w:tcW w:w="3717" w:type="pct"/>
            <w:vAlign w:val="center"/>
          </w:tcPr>
          <w:p w14:paraId="6C4B0223" w14:textId="77777777" w:rsidR="005F0BD5" w:rsidRPr="00A5606A" w:rsidRDefault="005F0BD5" w:rsidP="005F0BD5">
            <w:pPr>
              <w:ind w:firstLine="176"/>
              <w:rPr>
                <w:rFonts w:ascii="Arial" w:eastAsia="Arial Unicode MS" w:hAnsi="Arial" w:cs="Arial"/>
                <w:sz w:val="18"/>
                <w:szCs w:val="18"/>
              </w:rPr>
            </w:pPr>
            <w:r w:rsidRPr="00A5606A">
              <w:rPr>
                <w:rFonts w:ascii="Arial" w:hAnsi="Arial" w:cs="Arial"/>
                <w:sz w:val="18"/>
                <w:szCs w:val="18"/>
              </w:rPr>
              <w:t>Orta ve Uzun Vadeli Kredilerden</w:t>
            </w:r>
          </w:p>
        </w:tc>
        <w:tc>
          <w:tcPr>
            <w:tcW w:w="692" w:type="pct"/>
            <w:tcBorders>
              <w:top w:val="nil"/>
              <w:left w:val="nil"/>
              <w:bottom w:val="nil"/>
              <w:right w:val="nil"/>
            </w:tcBorders>
            <w:shd w:val="clear" w:color="auto" w:fill="FFFFFF" w:themeFill="background1"/>
            <w:vAlign w:val="bottom"/>
          </w:tcPr>
          <w:p w14:paraId="149DE9DC" w14:textId="1AB35BD9" w:rsidR="005F0BD5" w:rsidRPr="00A5606A" w:rsidRDefault="005F0BD5" w:rsidP="005F0BD5">
            <w:pPr>
              <w:ind w:right="-8"/>
              <w:jc w:val="right"/>
              <w:rPr>
                <w:rFonts w:ascii="Arial" w:hAnsi="Arial" w:cs="Arial"/>
                <w:color w:val="000000"/>
                <w:sz w:val="18"/>
                <w:szCs w:val="18"/>
              </w:rPr>
            </w:pPr>
            <w:r w:rsidRPr="00A5606A">
              <w:rPr>
                <w:rFonts w:ascii="Arial" w:hAnsi="Arial" w:cs="Arial"/>
                <w:sz w:val="18"/>
                <w:szCs w:val="18"/>
              </w:rPr>
              <w:t>381.440</w:t>
            </w:r>
          </w:p>
        </w:tc>
        <w:tc>
          <w:tcPr>
            <w:tcW w:w="591" w:type="pct"/>
            <w:tcBorders>
              <w:top w:val="nil"/>
              <w:left w:val="nil"/>
              <w:bottom w:val="nil"/>
              <w:right w:val="nil"/>
            </w:tcBorders>
            <w:shd w:val="clear" w:color="auto" w:fill="FFFFFF" w:themeFill="background1"/>
            <w:vAlign w:val="bottom"/>
          </w:tcPr>
          <w:p w14:paraId="09215B31" w14:textId="6DD74342" w:rsidR="005F0BD5" w:rsidRPr="00A5606A" w:rsidRDefault="005F0BD5" w:rsidP="005F0BD5">
            <w:pPr>
              <w:ind w:right="-8"/>
              <w:jc w:val="right"/>
              <w:rPr>
                <w:rFonts w:ascii="Arial" w:hAnsi="Arial" w:cs="Arial"/>
                <w:color w:val="000000"/>
                <w:sz w:val="18"/>
                <w:szCs w:val="18"/>
              </w:rPr>
            </w:pPr>
            <w:r w:rsidRPr="00A5606A">
              <w:rPr>
                <w:rFonts w:ascii="Arial" w:hAnsi="Arial" w:cs="Arial"/>
                <w:sz w:val="18"/>
                <w:szCs w:val="18"/>
              </w:rPr>
              <w:t>88.738</w:t>
            </w:r>
          </w:p>
        </w:tc>
      </w:tr>
      <w:tr w:rsidR="005F0BD5" w:rsidRPr="00A5606A" w14:paraId="0D17EE0A" w14:textId="77777777" w:rsidTr="00901196">
        <w:trPr>
          <w:trHeight w:val="156"/>
        </w:trPr>
        <w:tc>
          <w:tcPr>
            <w:tcW w:w="3717" w:type="pct"/>
            <w:vAlign w:val="center"/>
          </w:tcPr>
          <w:p w14:paraId="1B0D8B38" w14:textId="77777777" w:rsidR="005F0BD5" w:rsidRPr="00A5606A" w:rsidRDefault="005F0BD5" w:rsidP="005F0BD5">
            <w:pPr>
              <w:ind w:firstLine="176"/>
              <w:rPr>
                <w:rFonts w:ascii="Arial" w:eastAsia="Arial Unicode MS" w:hAnsi="Arial" w:cs="Arial"/>
                <w:sz w:val="18"/>
                <w:szCs w:val="18"/>
              </w:rPr>
            </w:pPr>
            <w:r w:rsidRPr="00A5606A">
              <w:rPr>
                <w:rFonts w:ascii="Arial" w:hAnsi="Arial" w:cs="Arial"/>
                <w:sz w:val="18"/>
                <w:szCs w:val="18"/>
              </w:rPr>
              <w:t>Takipteki Alacaklardan Alınan Kar Payları</w:t>
            </w:r>
          </w:p>
        </w:tc>
        <w:tc>
          <w:tcPr>
            <w:tcW w:w="692" w:type="pct"/>
            <w:tcBorders>
              <w:top w:val="nil"/>
              <w:left w:val="nil"/>
              <w:right w:val="nil"/>
            </w:tcBorders>
            <w:shd w:val="clear" w:color="auto" w:fill="FFFFFF" w:themeFill="background1"/>
            <w:vAlign w:val="bottom"/>
          </w:tcPr>
          <w:p w14:paraId="71A29ACA" w14:textId="763C3A5A" w:rsidR="005F0BD5" w:rsidRPr="00A5606A" w:rsidRDefault="005F0BD5" w:rsidP="005F0BD5">
            <w:pPr>
              <w:ind w:right="-8"/>
              <w:jc w:val="right"/>
              <w:rPr>
                <w:rFonts w:ascii="Arial" w:hAnsi="Arial" w:cs="Arial"/>
                <w:color w:val="000000"/>
                <w:sz w:val="18"/>
                <w:szCs w:val="18"/>
              </w:rPr>
            </w:pPr>
            <w:r w:rsidRPr="00A5606A">
              <w:rPr>
                <w:rFonts w:ascii="Arial" w:hAnsi="Arial" w:cs="Arial"/>
                <w:sz w:val="18"/>
                <w:szCs w:val="18"/>
              </w:rPr>
              <w:t>19.836</w:t>
            </w:r>
          </w:p>
        </w:tc>
        <w:tc>
          <w:tcPr>
            <w:tcW w:w="591" w:type="pct"/>
            <w:tcBorders>
              <w:top w:val="nil"/>
              <w:left w:val="nil"/>
              <w:right w:val="nil"/>
            </w:tcBorders>
            <w:shd w:val="clear" w:color="auto" w:fill="FFFFFF" w:themeFill="background1"/>
            <w:vAlign w:val="bottom"/>
          </w:tcPr>
          <w:p w14:paraId="0619211C" w14:textId="7F9786CD" w:rsidR="005F0BD5" w:rsidRPr="00A5606A" w:rsidRDefault="005F0BD5" w:rsidP="005F0BD5">
            <w:pPr>
              <w:ind w:right="-8"/>
              <w:jc w:val="right"/>
              <w:rPr>
                <w:rFonts w:ascii="Arial" w:hAnsi="Arial" w:cs="Arial"/>
                <w:color w:val="000000"/>
                <w:sz w:val="18"/>
                <w:szCs w:val="18"/>
              </w:rPr>
            </w:pPr>
            <w:r w:rsidRPr="00A5606A">
              <w:rPr>
                <w:rFonts w:ascii="Arial" w:hAnsi="Arial" w:cs="Arial"/>
                <w:sz w:val="18"/>
                <w:szCs w:val="18"/>
              </w:rPr>
              <w:t>2</w:t>
            </w:r>
          </w:p>
        </w:tc>
      </w:tr>
      <w:tr w:rsidR="005F0BD5" w:rsidRPr="00A5606A" w14:paraId="14450250" w14:textId="77777777" w:rsidTr="00901196">
        <w:trPr>
          <w:trHeight w:val="156"/>
        </w:trPr>
        <w:tc>
          <w:tcPr>
            <w:tcW w:w="3717" w:type="pct"/>
            <w:tcBorders>
              <w:bottom w:val="single" w:sz="4" w:space="0" w:color="auto"/>
            </w:tcBorders>
            <w:vAlign w:val="center"/>
          </w:tcPr>
          <w:p w14:paraId="6A13B851" w14:textId="77777777" w:rsidR="005F0BD5" w:rsidRPr="00A5606A" w:rsidRDefault="005F0BD5" w:rsidP="005F0BD5">
            <w:pPr>
              <w:ind w:firstLine="176"/>
              <w:rPr>
                <w:rFonts w:ascii="Arial" w:hAnsi="Arial" w:cs="Arial"/>
                <w:sz w:val="18"/>
                <w:szCs w:val="18"/>
              </w:rPr>
            </w:pPr>
          </w:p>
        </w:tc>
        <w:tc>
          <w:tcPr>
            <w:tcW w:w="692" w:type="pct"/>
            <w:tcBorders>
              <w:top w:val="nil"/>
              <w:left w:val="nil"/>
              <w:bottom w:val="single" w:sz="4" w:space="0" w:color="auto"/>
              <w:right w:val="nil"/>
            </w:tcBorders>
            <w:shd w:val="clear" w:color="auto" w:fill="FFFFFF" w:themeFill="background1"/>
            <w:vAlign w:val="bottom"/>
          </w:tcPr>
          <w:p w14:paraId="1192EE98" w14:textId="77777777" w:rsidR="005F0BD5" w:rsidRPr="00A5606A" w:rsidRDefault="005F0BD5" w:rsidP="005F0BD5">
            <w:pPr>
              <w:ind w:right="-8"/>
              <w:jc w:val="right"/>
              <w:rPr>
                <w:rFonts w:ascii="Arial" w:hAnsi="Arial" w:cs="Arial"/>
                <w:color w:val="000000"/>
                <w:sz w:val="18"/>
                <w:szCs w:val="18"/>
              </w:rPr>
            </w:pPr>
          </w:p>
        </w:tc>
        <w:tc>
          <w:tcPr>
            <w:tcW w:w="591" w:type="pct"/>
            <w:tcBorders>
              <w:top w:val="nil"/>
              <w:left w:val="nil"/>
              <w:bottom w:val="single" w:sz="4" w:space="0" w:color="auto"/>
              <w:right w:val="nil"/>
            </w:tcBorders>
            <w:shd w:val="clear" w:color="auto" w:fill="FFFFFF" w:themeFill="background1"/>
            <w:vAlign w:val="bottom"/>
          </w:tcPr>
          <w:p w14:paraId="4CD7F7AA" w14:textId="77777777" w:rsidR="005F0BD5" w:rsidRPr="00A5606A" w:rsidRDefault="005F0BD5" w:rsidP="005F0BD5">
            <w:pPr>
              <w:ind w:right="-8"/>
              <w:jc w:val="right"/>
              <w:rPr>
                <w:rFonts w:ascii="Arial" w:hAnsi="Arial" w:cs="Arial"/>
                <w:color w:val="000000"/>
                <w:sz w:val="18"/>
                <w:szCs w:val="18"/>
              </w:rPr>
            </w:pPr>
          </w:p>
        </w:tc>
      </w:tr>
      <w:tr w:rsidR="005F0BD5" w:rsidRPr="00A5606A" w14:paraId="2E2AD018" w14:textId="77777777" w:rsidTr="00901196">
        <w:trPr>
          <w:trHeight w:val="156"/>
        </w:trPr>
        <w:tc>
          <w:tcPr>
            <w:tcW w:w="3717" w:type="pct"/>
            <w:tcBorders>
              <w:top w:val="single" w:sz="4" w:space="0" w:color="auto"/>
              <w:bottom w:val="double" w:sz="4" w:space="0" w:color="auto"/>
            </w:tcBorders>
            <w:vAlign w:val="center"/>
          </w:tcPr>
          <w:p w14:paraId="36766A77" w14:textId="77777777" w:rsidR="005F0BD5" w:rsidRPr="00A5606A" w:rsidRDefault="005F0BD5" w:rsidP="005F0BD5">
            <w:pPr>
              <w:ind w:firstLine="176"/>
              <w:rPr>
                <w:rFonts w:ascii="Arial" w:eastAsia="Arial Unicode MS" w:hAnsi="Arial" w:cs="Arial"/>
                <w:b/>
                <w:sz w:val="18"/>
                <w:szCs w:val="18"/>
              </w:rPr>
            </w:pPr>
            <w:r w:rsidRPr="00A5606A">
              <w:rPr>
                <w:rFonts w:ascii="Arial" w:eastAsia="Arial Unicode MS" w:hAnsi="Arial" w:cs="Arial"/>
                <w:b/>
                <w:sz w:val="18"/>
                <w:szCs w:val="18"/>
              </w:rPr>
              <w:t xml:space="preserve">Toplam </w:t>
            </w:r>
          </w:p>
        </w:tc>
        <w:tc>
          <w:tcPr>
            <w:tcW w:w="692" w:type="pct"/>
            <w:tcBorders>
              <w:top w:val="single" w:sz="4" w:space="0" w:color="auto"/>
              <w:bottom w:val="double" w:sz="4" w:space="0" w:color="auto"/>
            </w:tcBorders>
            <w:vAlign w:val="bottom"/>
          </w:tcPr>
          <w:p w14:paraId="77DF21EE" w14:textId="731B6D44" w:rsidR="005F0BD5" w:rsidRPr="00A5606A" w:rsidRDefault="005F0BD5" w:rsidP="005F0BD5">
            <w:pPr>
              <w:ind w:right="-8"/>
              <w:jc w:val="right"/>
              <w:rPr>
                <w:rFonts w:ascii="Arial" w:hAnsi="Arial" w:cs="Arial"/>
                <w:b/>
                <w:color w:val="000000"/>
                <w:sz w:val="18"/>
                <w:szCs w:val="18"/>
              </w:rPr>
            </w:pPr>
            <w:r w:rsidRPr="00A5606A">
              <w:rPr>
                <w:rFonts w:ascii="Arial" w:hAnsi="Arial" w:cs="Arial"/>
                <w:b/>
                <w:bCs/>
                <w:sz w:val="18"/>
                <w:szCs w:val="18"/>
              </w:rPr>
              <w:t>494.554</w:t>
            </w:r>
          </w:p>
        </w:tc>
        <w:tc>
          <w:tcPr>
            <w:tcW w:w="591" w:type="pct"/>
            <w:tcBorders>
              <w:top w:val="single" w:sz="4" w:space="0" w:color="auto"/>
              <w:bottom w:val="double" w:sz="4" w:space="0" w:color="auto"/>
            </w:tcBorders>
            <w:vAlign w:val="bottom"/>
          </w:tcPr>
          <w:p w14:paraId="4625AB56" w14:textId="7E3BC136" w:rsidR="005F0BD5" w:rsidRPr="00A5606A" w:rsidRDefault="005F0BD5" w:rsidP="005F0BD5">
            <w:pPr>
              <w:ind w:right="-8"/>
              <w:jc w:val="right"/>
              <w:rPr>
                <w:rFonts w:ascii="Arial" w:hAnsi="Arial" w:cs="Arial"/>
                <w:b/>
                <w:color w:val="000000"/>
                <w:sz w:val="18"/>
                <w:szCs w:val="18"/>
              </w:rPr>
            </w:pPr>
            <w:r w:rsidRPr="00A5606A">
              <w:rPr>
                <w:rFonts w:ascii="Arial" w:hAnsi="Arial" w:cs="Arial"/>
                <w:b/>
                <w:bCs/>
                <w:sz w:val="18"/>
                <w:szCs w:val="18"/>
              </w:rPr>
              <w:t>96.525</w:t>
            </w:r>
          </w:p>
        </w:tc>
      </w:tr>
    </w:tbl>
    <w:p w14:paraId="3B7DF7FE" w14:textId="77777777" w:rsidR="001F516C" w:rsidRPr="00A5606A" w:rsidRDefault="001F516C" w:rsidP="001F516C">
      <w:pPr>
        <w:spacing w:before="60" w:after="120"/>
        <w:ind w:left="199" w:hanging="227"/>
        <w:jc w:val="both"/>
        <w:rPr>
          <w:rFonts w:ascii="Arial" w:hAnsi="Arial" w:cs="Arial"/>
          <w:sz w:val="16"/>
          <w:szCs w:val="16"/>
        </w:rPr>
      </w:pPr>
      <w:r w:rsidRPr="005E2AB6">
        <w:rPr>
          <w:rFonts w:ascii="Arial" w:hAnsi="Arial" w:cs="Arial"/>
          <w:sz w:val="16"/>
          <w:szCs w:val="16"/>
          <w:vertAlign w:val="superscript"/>
        </w:rPr>
        <w:t>(*)</w:t>
      </w:r>
      <w:r w:rsidRPr="00164DC2">
        <w:rPr>
          <w:rFonts w:ascii="Arial" w:hAnsi="Arial" w:cs="Arial"/>
          <w:sz w:val="16"/>
          <w:szCs w:val="16"/>
        </w:rPr>
        <w:t xml:space="preserve"> </w:t>
      </w:r>
      <w:r w:rsidRPr="00A5606A">
        <w:rPr>
          <w:rFonts w:ascii="Arial" w:hAnsi="Arial" w:cs="Arial"/>
          <w:sz w:val="16"/>
          <w:szCs w:val="16"/>
        </w:rPr>
        <w:t>Nakdi kredilere ilişkin ücret ve komisyon gelirlerini de içermektedir.</w:t>
      </w:r>
    </w:p>
    <w:tbl>
      <w:tblPr>
        <w:tblW w:w="5000" w:type="pct"/>
        <w:tblLook w:val="01E0" w:firstRow="1" w:lastRow="1" w:firstColumn="1" w:lastColumn="1" w:noHBand="0" w:noVBand="0"/>
      </w:tblPr>
      <w:tblGrid>
        <w:gridCol w:w="6706"/>
        <w:gridCol w:w="1277"/>
        <w:gridCol w:w="1089"/>
      </w:tblGrid>
      <w:tr w:rsidR="001F516C" w:rsidRPr="00A5606A" w14:paraId="7077D3CD" w14:textId="77777777" w:rsidTr="001F516C">
        <w:trPr>
          <w:trHeight w:val="156"/>
        </w:trPr>
        <w:tc>
          <w:tcPr>
            <w:tcW w:w="3696" w:type="pct"/>
            <w:tcBorders>
              <w:top w:val="single" w:sz="4" w:space="0" w:color="auto"/>
              <w:bottom w:val="single" w:sz="4" w:space="0" w:color="auto"/>
            </w:tcBorders>
          </w:tcPr>
          <w:p w14:paraId="6A9FABDB" w14:textId="77777777" w:rsidR="001F516C" w:rsidRPr="00A5606A" w:rsidRDefault="001F516C" w:rsidP="00901196">
            <w:pPr>
              <w:ind w:left="-108"/>
              <w:jc w:val="both"/>
              <w:rPr>
                <w:rFonts w:ascii="Arial" w:hAnsi="Arial" w:cs="Arial"/>
                <w:b/>
                <w:sz w:val="18"/>
                <w:szCs w:val="18"/>
              </w:rPr>
            </w:pPr>
          </w:p>
        </w:tc>
        <w:tc>
          <w:tcPr>
            <w:tcW w:w="1304" w:type="pct"/>
            <w:gridSpan w:val="2"/>
            <w:tcBorders>
              <w:top w:val="single" w:sz="4" w:space="0" w:color="auto"/>
              <w:bottom w:val="single" w:sz="4" w:space="0" w:color="auto"/>
            </w:tcBorders>
            <w:vAlign w:val="bottom"/>
          </w:tcPr>
          <w:p w14:paraId="0A90CF92" w14:textId="77777777" w:rsidR="001F516C" w:rsidRPr="00A5606A" w:rsidRDefault="001F516C" w:rsidP="00901196">
            <w:pPr>
              <w:tabs>
                <w:tab w:val="left" w:pos="180"/>
              </w:tabs>
              <w:ind w:left="728"/>
              <w:jc w:val="center"/>
              <w:rPr>
                <w:rFonts w:ascii="Arial" w:hAnsi="Arial" w:cs="Arial"/>
                <w:b/>
                <w:sz w:val="18"/>
                <w:szCs w:val="18"/>
              </w:rPr>
            </w:pPr>
            <w:r w:rsidRPr="00A5606A">
              <w:rPr>
                <w:rFonts w:ascii="Arial" w:hAnsi="Arial" w:cs="Arial"/>
                <w:b/>
                <w:sz w:val="18"/>
                <w:szCs w:val="18"/>
              </w:rPr>
              <w:t>Önceki Dönem</w:t>
            </w:r>
          </w:p>
        </w:tc>
      </w:tr>
      <w:tr w:rsidR="001F516C" w:rsidRPr="00A5606A" w14:paraId="517B19C2" w14:textId="77777777" w:rsidTr="001F516C">
        <w:trPr>
          <w:trHeight w:val="156"/>
        </w:trPr>
        <w:tc>
          <w:tcPr>
            <w:tcW w:w="3696" w:type="pct"/>
            <w:tcBorders>
              <w:top w:val="single" w:sz="4" w:space="0" w:color="auto"/>
              <w:bottom w:val="single" w:sz="4" w:space="0" w:color="auto"/>
            </w:tcBorders>
          </w:tcPr>
          <w:p w14:paraId="40054F6A" w14:textId="77777777" w:rsidR="001F516C" w:rsidRPr="00A5606A" w:rsidRDefault="001F516C" w:rsidP="00901196">
            <w:pPr>
              <w:ind w:left="-108"/>
              <w:jc w:val="both"/>
              <w:rPr>
                <w:rFonts w:ascii="Arial" w:hAnsi="Arial" w:cs="Arial"/>
                <w:b/>
                <w:sz w:val="18"/>
                <w:szCs w:val="18"/>
              </w:rPr>
            </w:pPr>
          </w:p>
        </w:tc>
        <w:tc>
          <w:tcPr>
            <w:tcW w:w="704" w:type="pct"/>
            <w:tcBorders>
              <w:top w:val="single" w:sz="4" w:space="0" w:color="auto"/>
              <w:bottom w:val="single" w:sz="4" w:space="0" w:color="auto"/>
            </w:tcBorders>
            <w:vAlign w:val="center"/>
          </w:tcPr>
          <w:p w14:paraId="26C47DBC" w14:textId="77777777" w:rsidR="001F516C" w:rsidRPr="00A5606A" w:rsidRDefault="001F516C" w:rsidP="00901196">
            <w:pPr>
              <w:tabs>
                <w:tab w:val="left" w:pos="180"/>
              </w:tabs>
              <w:ind w:right="-36"/>
              <w:jc w:val="right"/>
              <w:rPr>
                <w:rFonts w:ascii="Arial" w:hAnsi="Arial" w:cs="Arial"/>
                <w:b/>
                <w:sz w:val="18"/>
                <w:szCs w:val="18"/>
              </w:rPr>
            </w:pPr>
            <w:r w:rsidRPr="00A5606A">
              <w:rPr>
                <w:rFonts w:ascii="Arial" w:hAnsi="Arial" w:cs="Arial"/>
                <w:b/>
                <w:sz w:val="18"/>
                <w:szCs w:val="18"/>
              </w:rPr>
              <w:t>TP</w:t>
            </w:r>
          </w:p>
        </w:tc>
        <w:tc>
          <w:tcPr>
            <w:tcW w:w="600" w:type="pct"/>
            <w:tcBorders>
              <w:top w:val="single" w:sz="4" w:space="0" w:color="auto"/>
              <w:bottom w:val="single" w:sz="4" w:space="0" w:color="auto"/>
            </w:tcBorders>
            <w:vAlign w:val="center"/>
          </w:tcPr>
          <w:p w14:paraId="5B18622C" w14:textId="77777777" w:rsidR="001F516C" w:rsidRPr="00A5606A" w:rsidRDefault="001F516C" w:rsidP="00901196">
            <w:pPr>
              <w:tabs>
                <w:tab w:val="left" w:pos="180"/>
              </w:tabs>
              <w:ind w:right="-36"/>
              <w:jc w:val="right"/>
              <w:rPr>
                <w:rFonts w:ascii="Arial" w:hAnsi="Arial" w:cs="Arial"/>
                <w:b/>
                <w:sz w:val="18"/>
                <w:szCs w:val="18"/>
              </w:rPr>
            </w:pPr>
            <w:r w:rsidRPr="00A5606A">
              <w:rPr>
                <w:rFonts w:ascii="Arial" w:hAnsi="Arial" w:cs="Arial"/>
                <w:b/>
                <w:sz w:val="18"/>
                <w:szCs w:val="18"/>
              </w:rPr>
              <w:t>YP</w:t>
            </w:r>
          </w:p>
        </w:tc>
      </w:tr>
      <w:tr w:rsidR="001F516C" w:rsidRPr="00A5606A" w14:paraId="244A3577" w14:textId="77777777" w:rsidTr="001F516C">
        <w:trPr>
          <w:trHeight w:val="156"/>
        </w:trPr>
        <w:tc>
          <w:tcPr>
            <w:tcW w:w="3696" w:type="pct"/>
            <w:tcBorders>
              <w:top w:val="single" w:sz="4" w:space="0" w:color="auto"/>
            </w:tcBorders>
          </w:tcPr>
          <w:p w14:paraId="7A981744" w14:textId="77777777" w:rsidR="001F516C" w:rsidRPr="00A5606A" w:rsidRDefault="001F516C" w:rsidP="00901196">
            <w:pPr>
              <w:ind w:left="-108"/>
              <w:jc w:val="both"/>
              <w:rPr>
                <w:rFonts w:ascii="Arial" w:hAnsi="Arial" w:cs="Arial"/>
                <w:sz w:val="18"/>
                <w:szCs w:val="18"/>
              </w:rPr>
            </w:pPr>
          </w:p>
        </w:tc>
        <w:tc>
          <w:tcPr>
            <w:tcW w:w="704" w:type="pct"/>
            <w:tcBorders>
              <w:top w:val="single" w:sz="4" w:space="0" w:color="auto"/>
            </w:tcBorders>
          </w:tcPr>
          <w:p w14:paraId="37C18C35" w14:textId="77777777" w:rsidR="001F516C" w:rsidRPr="00A5606A" w:rsidRDefault="001F516C" w:rsidP="00901196">
            <w:pPr>
              <w:tabs>
                <w:tab w:val="left" w:pos="180"/>
              </w:tabs>
              <w:ind w:right="-36"/>
              <w:jc w:val="both"/>
              <w:rPr>
                <w:rFonts w:ascii="Arial" w:hAnsi="Arial" w:cs="Arial"/>
                <w:sz w:val="18"/>
                <w:szCs w:val="18"/>
              </w:rPr>
            </w:pPr>
          </w:p>
        </w:tc>
        <w:tc>
          <w:tcPr>
            <w:tcW w:w="600" w:type="pct"/>
            <w:tcBorders>
              <w:top w:val="single" w:sz="4" w:space="0" w:color="auto"/>
            </w:tcBorders>
          </w:tcPr>
          <w:p w14:paraId="172C9483" w14:textId="77777777" w:rsidR="001F516C" w:rsidRPr="00A5606A" w:rsidRDefault="001F516C" w:rsidP="00901196">
            <w:pPr>
              <w:tabs>
                <w:tab w:val="left" w:pos="180"/>
              </w:tabs>
              <w:ind w:right="-36"/>
              <w:jc w:val="both"/>
              <w:rPr>
                <w:rFonts w:ascii="Arial" w:hAnsi="Arial" w:cs="Arial"/>
                <w:sz w:val="18"/>
                <w:szCs w:val="18"/>
              </w:rPr>
            </w:pPr>
          </w:p>
        </w:tc>
      </w:tr>
      <w:tr w:rsidR="001F516C" w:rsidRPr="00A5606A" w14:paraId="23A7756E" w14:textId="77777777" w:rsidTr="001F516C">
        <w:trPr>
          <w:trHeight w:val="156"/>
        </w:trPr>
        <w:tc>
          <w:tcPr>
            <w:tcW w:w="3696" w:type="pct"/>
          </w:tcPr>
          <w:p w14:paraId="4DF1E1D5" w14:textId="7F41F9E7" w:rsidR="001F516C" w:rsidRPr="00A5606A" w:rsidRDefault="001F516C" w:rsidP="00901196">
            <w:pPr>
              <w:ind w:left="-108"/>
              <w:jc w:val="both"/>
              <w:rPr>
                <w:rFonts w:ascii="Arial" w:hAnsi="Arial" w:cs="Arial"/>
                <w:b/>
                <w:sz w:val="18"/>
                <w:szCs w:val="18"/>
              </w:rPr>
            </w:pPr>
            <w:r w:rsidRPr="00A5606A">
              <w:rPr>
                <w:rFonts w:ascii="Arial" w:hAnsi="Arial" w:cs="Arial"/>
                <w:b/>
                <w:sz w:val="18"/>
                <w:szCs w:val="18"/>
              </w:rPr>
              <w:t>Kredilerden alınan kar payları</w:t>
            </w:r>
            <w:r w:rsidRPr="00A5606A">
              <w:rPr>
                <w:rFonts w:ascii="Arial" w:hAnsi="Arial" w:cs="Arial"/>
                <w:b/>
                <w:sz w:val="18"/>
                <w:szCs w:val="18"/>
                <w:vertAlign w:val="superscript"/>
              </w:rPr>
              <w:t>(*)</w:t>
            </w:r>
          </w:p>
        </w:tc>
        <w:tc>
          <w:tcPr>
            <w:tcW w:w="704" w:type="pct"/>
            <w:tcBorders>
              <w:top w:val="nil"/>
              <w:left w:val="nil"/>
              <w:bottom w:val="nil"/>
              <w:right w:val="nil"/>
            </w:tcBorders>
            <w:shd w:val="clear" w:color="auto" w:fill="FFFFFF" w:themeFill="background1"/>
            <w:vAlign w:val="bottom"/>
          </w:tcPr>
          <w:p w14:paraId="53718CC8" w14:textId="77777777" w:rsidR="001F516C" w:rsidRPr="00A5606A" w:rsidRDefault="001F516C" w:rsidP="00901196">
            <w:pPr>
              <w:ind w:right="-36"/>
              <w:jc w:val="right"/>
              <w:rPr>
                <w:rFonts w:ascii="Arial" w:hAnsi="Arial" w:cs="Arial"/>
                <w:b/>
                <w:color w:val="000000"/>
                <w:sz w:val="18"/>
                <w:szCs w:val="18"/>
              </w:rPr>
            </w:pPr>
          </w:p>
        </w:tc>
        <w:tc>
          <w:tcPr>
            <w:tcW w:w="600" w:type="pct"/>
            <w:tcBorders>
              <w:top w:val="nil"/>
              <w:left w:val="nil"/>
              <w:bottom w:val="nil"/>
              <w:right w:val="nil"/>
            </w:tcBorders>
            <w:shd w:val="clear" w:color="auto" w:fill="FFFFFF" w:themeFill="background1"/>
            <w:vAlign w:val="bottom"/>
          </w:tcPr>
          <w:p w14:paraId="4632BDC8" w14:textId="77777777" w:rsidR="001F516C" w:rsidRPr="00A5606A" w:rsidRDefault="001F516C" w:rsidP="00901196">
            <w:pPr>
              <w:ind w:right="-36"/>
              <w:jc w:val="right"/>
              <w:rPr>
                <w:rFonts w:ascii="Arial" w:hAnsi="Arial" w:cs="Arial"/>
                <w:b/>
                <w:color w:val="000000"/>
                <w:sz w:val="18"/>
                <w:szCs w:val="18"/>
              </w:rPr>
            </w:pPr>
          </w:p>
        </w:tc>
      </w:tr>
      <w:tr w:rsidR="001172BB" w:rsidRPr="00A5606A" w14:paraId="1D3C157F" w14:textId="77777777" w:rsidTr="001172BB">
        <w:trPr>
          <w:trHeight w:val="156"/>
        </w:trPr>
        <w:tc>
          <w:tcPr>
            <w:tcW w:w="3696" w:type="pct"/>
            <w:vAlign w:val="center"/>
          </w:tcPr>
          <w:p w14:paraId="6A50B348" w14:textId="77777777" w:rsidR="001172BB" w:rsidRPr="00A5606A" w:rsidRDefault="001172BB" w:rsidP="001172BB">
            <w:pPr>
              <w:ind w:firstLine="176"/>
              <w:rPr>
                <w:rFonts w:ascii="Arial" w:eastAsia="Arial Unicode MS" w:hAnsi="Arial" w:cs="Arial"/>
                <w:sz w:val="18"/>
                <w:szCs w:val="18"/>
              </w:rPr>
            </w:pPr>
            <w:r w:rsidRPr="00A5606A">
              <w:rPr>
                <w:rFonts w:ascii="Arial" w:hAnsi="Arial" w:cs="Arial"/>
                <w:sz w:val="18"/>
                <w:szCs w:val="18"/>
              </w:rPr>
              <w:t>Kısa Vadeli Kredilerden</w:t>
            </w:r>
          </w:p>
        </w:tc>
        <w:tc>
          <w:tcPr>
            <w:tcW w:w="704" w:type="pct"/>
          </w:tcPr>
          <w:p w14:paraId="34FAC572" w14:textId="4121745F" w:rsidR="001172BB" w:rsidRPr="001F516C" w:rsidRDefault="001172BB" w:rsidP="001172BB">
            <w:pPr>
              <w:ind w:right="-36"/>
              <w:jc w:val="right"/>
              <w:rPr>
                <w:rFonts w:ascii="Arial" w:hAnsi="Arial" w:cs="Arial"/>
                <w:color w:val="000000"/>
                <w:sz w:val="18"/>
                <w:szCs w:val="18"/>
                <w:highlight w:val="yellow"/>
              </w:rPr>
            </w:pPr>
            <w:r w:rsidRPr="00372451">
              <w:rPr>
                <w:rFonts w:ascii="Arial" w:hAnsi="Arial" w:cs="Arial"/>
                <w:color w:val="000000" w:themeColor="text1"/>
                <w:sz w:val="18"/>
                <w:szCs w:val="18"/>
              </w:rPr>
              <w:t>129.301</w:t>
            </w:r>
          </w:p>
        </w:tc>
        <w:tc>
          <w:tcPr>
            <w:tcW w:w="600" w:type="pct"/>
          </w:tcPr>
          <w:p w14:paraId="13757CA9" w14:textId="5879DEC2" w:rsidR="001172BB" w:rsidRPr="001F516C" w:rsidRDefault="001172BB" w:rsidP="001172BB">
            <w:pPr>
              <w:ind w:right="-36"/>
              <w:jc w:val="right"/>
              <w:rPr>
                <w:rFonts w:ascii="Arial" w:hAnsi="Arial" w:cs="Arial"/>
                <w:color w:val="000000"/>
                <w:sz w:val="18"/>
                <w:szCs w:val="18"/>
                <w:highlight w:val="yellow"/>
              </w:rPr>
            </w:pPr>
            <w:r w:rsidRPr="00372451">
              <w:rPr>
                <w:rFonts w:ascii="Arial" w:hAnsi="Arial" w:cs="Arial"/>
                <w:color w:val="000000" w:themeColor="text1"/>
                <w:sz w:val="18"/>
                <w:szCs w:val="18"/>
              </w:rPr>
              <w:t>6.137</w:t>
            </w:r>
          </w:p>
        </w:tc>
      </w:tr>
      <w:tr w:rsidR="001172BB" w:rsidRPr="00A5606A" w14:paraId="4554E1AC" w14:textId="77777777" w:rsidTr="001172BB">
        <w:trPr>
          <w:trHeight w:val="156"/>
        </w:trPr>
        <w:tc>
          <w:tcPr>
            <w:tcW w:w="3696" w:type="pct"/>
            <w:vAlign w:val="center"/>
          </w:tcPr>
          <w:p w14:paraId="25116229" w14:textId="77777777" w:rsidR="001172BB" w:rsidRPr="00A5606A" w:rsidRDefault="001172BB" w:rsidP="001172BB">
            <w:pPr>
              <w:ind w:firstLine="176"/>
              <w:rPr>
                <w:rFonts w:ascii="Arial" w:eastAsia="Arial Unicode MS" w:hAnsi="Arial" w:cs="Arial"/>
                <w:sz w:val="18"/>
                <w:szCs w:val="18"/>
              </w:rPr>
            </w:pPr>
            <w:r w:rsidRPr="00A5606A">
              <w:rPr>
                <w:rFonts w:ascii="Arial" w:hAnsi="Arial" w:cs="Arial"/>
                <w:sz w:val="18"/>
                <w:szCs w:val="18"/>
              </w:rPr>
              <w:t>Orta ve Uzun Vadeli Kredilerden</w:t>
            </w:r>
          </w:p>
        </w:tc>
        <w:tc>
          <w:tcPr>
            <w:tcW w:w="704" w:type="pct"/>
          </w:tcPr>
          <w:p w14:paraId="26EF7B24" w14:textId="46470FB5" w:rsidR="001172BB" w:rsidRPr="001F516C" w:rsidRDefault="001172BB" w:rsidP="001172BB">
            <w:pPr>
              <w:ind w:right="-36"/>
              <w:jc w:val="right"/>
              <w:rPr>
                <w:rFonts w:ascii="Arial" w:hAnsi="Arial" w:cs="Arial"/>
                <w:color w:val="000000"/>
                <w:sz w:val="18"/>
                <w:szCs w:val="18"/>
                <w:highlight w:val="yellow"/>
              </w:rPr>
            </w:pPr>
            <w:r w:rsidRPr="00372451">
              <w:rPr>
                <w:rFonts w:ascii="Arial" w:hAnsi="Arial" w:cs="Arial"/>
                <w:color w:val="000000" w:themeColor="text1"/>
                <w:sz w:val="18"/>
                <w:szCs w:val="18"/>
              </w:rPr>
              <w:t>351.307</w:t>
            </w:r>
          </w:p>
        </w:tc>
        <w:tc>
          <w:tcPr>
            <w:tcW w:w="600" w:type="pct"/>
          </w:tcPr>
          <w:p w14:paraId="4C53C90D" w14:textId="3DAAA750" w:rsidR="001172BB" w:rsidRPr="001F516C" w:rsidRDefault="001172BB" w:rsidP="001172BB">
            <w:pPr>
              <w:ind w:right="-36"/>
              <w:jc w:val="right"/>
              <w:rPr>
                <w:rFonts w:ascii="Arial" w:hAnsi="Arial" w:cs="Arial"/>
                <w:color w:val="000000"/>
                <w:sz w:val="18"/>
                <w:szCs w:val="18"/>
                <w:highlight w:val="yellow"/>
              </w:rPr>
            </w:pPr>
            <w:r w:rsidRPr="00372451">
              <w:rPr>
                <w:rFonts w:ascii="Arial" w:hAnsi="Arial" w:cs="Arial"/>
                <w:color w:val="000000" w:themeColor="text1"/>
                <w:sz w:val="18"/>
                <w:szCs w:val="18"/>
              </w:rPr>
              <w:t>62.047</w:t>
            </w:r>
          </w:p>
        </w:tc>
      </w:tr>
      <w:tr w:rsidR="001172BB" w:rsidRPr="00A5606A" w14:paraId="65F93598" w14:textId="77777777" w:rsidTr="001172BB">
        <w:trPr>
          <w:trHeight w:val="156"/>
        </w:trPr>
        <w:tc>
          <w:tcPr>
            <w:tcW w:w="3696" w:type="pct"/>
            <w:vAlign w:val="center"/>
          </w:tcPr>
          <w:p w14:paraId="6462572D" w14:textId="77777777" w:rsidR="001172BB" w:rsidRPr="00A5606A" w:rsidRDefault="001172BB" w:rsidP="001172BB">
            <w:pPr>
              <w:ind w:firstLine="176"/>
              <w:rPr>
                <w:rFonts w:ascii="Arial" w:eastAsia="Arial Unicode MS" w:hAnsi="Arial" w:cs="Arial"/>
                <w:sz w:val="18"/>
                <w:szCs w:val="18"/>
              </w:rPr>
            </w:pPr>
            <w:r w:rsidRPr="00A5606A">
              <w:rPr>
                <w:rFonts w:ascii="Arial" w:hAnsi="Arial" w:cs="Arial"/>
                <w:sz w:val="18"/>
                <w:szCs w:val="18"/>
              </w:rPr>
              <w:t>Takipteki Alacaklardan Alınan Kar Payları</w:t>
            </w:r>
          </w:p>
        </w:tc>
        <w:tc>
          <w:tcPr>
            <w:tcW w:w="704" w:type="pct"/>
          </w:tcPr>
          <w:p w14:paraId="2BB7556E" w14:textId="2294FFDD" w:rsidR="001172BB" w:rsidRPr="001F516C" w:rsidRDefault="001172BB" w:rsidP="001172BB">
            <w:pPr>
              <w:ind w:right="-36"/>
              <w:jc w:val="right"/>
              <w:rPr>
                <w:rFonts w:ascii="Arial" w:hAnsi="Arial" w:cs="Arial"/>
                <w:color w:val="000000"/>
                <w:sz w:val="18"/>
                <w:szCs w:val="18"/>
                <w:highlight w:val="yellow"/>
              </w:rPr>
            </w:pPr>
            <w:r w:rsidRPr="00372451">
              <w:rPr>
                <w:rFonts w:ascii="Arial" w:hAnsi="Arial" w:cs="Arial"/>
                <w:color w:val="000000" w:themeColor="text1"/>
                <w:sz w:val="18"/>
                <w:szCs w:val="18"/>
              </w:rPr>
              <w:t>6.282</w:t>
            </w:r>
          </w:p>
        </w:tc>
        <w:tc>
          <w:tcPr>
            <w:tcW w:w="600" w:type="pct"/>
          </w:tcPr>
          <w:p w14:paraId="33552F02" w14:textId="300B8EE7" w:rsidR="001172BB" w:rsidRPr="001F516C" w:rsidRDefault="001172BB" w:rsidP="001172BB">
            <w:pPr>
              <w:ind w:right="-36"/>
              <w:jc w:val="right"/>
              <w:rPr>
                <w:rFonts w:ascii="Arial" w:hAnsi="Arial" w:cs="Arial"/>
                <w:color w:val="000000"/>
                <w:sz w:val="18"/>
                <w:szCs w:val="18"/>
                <w:highlight w:val="yellow"/>
              </w:rPr>
            </w:pPr>
            <w:r>
              <w:rPr>
                <w:rFonts w:ascii="Arial" w:hAnsi="Arial" w:cs="Arial"/>
                <w:color w:val="000000" w:themeColor="text1"/>
                <w:sz w:val="18"/>
                <w:szCs w:val="18"/>
              </w:rPr>
              <w:t>-</w:t>
            </w:r>
          </w:p>
        </w:tc>
      </w:tr>
      <w:tr w:rsidR="001172BB" w:rsidRPr="00A5606A" w14:paraId="5A490E85" w14:textId="77777777" w:rsidTr="001172BB">
        <w:trPr>
          <w:trHeight w:val="156"/>
        </w:trPr>
        <w:tc>
          <w:tcPr>
            <w:tcW w:w="3696" w:type="pct"/>
            <w:tcBorders>
              <w:bottom w:val="single" w:sz="4" w:space="0" w:color="auto"/>
            </w:tcBorders>
            <w:vAlign w:val="center"/>
          </w:tcPr>
          <w:p w14:paraId="2489E834" w14:textId="77777777" w:rsidR="001172BB" w:rsidRPr="00A5606A" w:rsidRDefault="001172BB" w:rsidP="001172BB">
            <w:pPr>
              <w:ind w:firstLine="176"/>
              <w:rPr>
                <w:rFonts w:ascii="Arial" w:hAnsi="Arial" w:cs="Arial"/>
                <w:sz w:val="18"/>
                <w:szCs w:val="18"/>
              </w:rPr>
            </w:pPr>
          </w:p>
        </w:tc>
        <w:tc>
          <w:tcPr>
            <w:tcW w:w="704" w:type="pct"/>
            <w:vAlign w:val="bottom"/>
          </w:tcPr>
          <w:p w14:paraId="599DE084" w14:textId="77777777" w:rsidR="001172BB" w:rsidRPr="001F516C" w:rsidRDefault="001172BB" w:rsidP="001172BB">
            <w:pPr>
              <w:ind w:right="-36"/>
              <w:jc w:val="right"/>
              <w:rPr>
                <w:rFonts w:ascii="Arial" w:hAnsi="Arial" w:cs="Arial"/>
                <w:color w:val="000000"/>
                <w:sz w:val="18"/>
                <w:szCs w:val="18"/>
                <w:highlight w:val="yellow"/>
              </w:rPr>
            </w:pPr>
          </w:p>
        </w:tc>
        <w:tc>
          <w:tcPr>
            <w:tcW w:w="600" w:type="pct"/>
            <w:vAlign w:val="bottom"/>
          </w:tcPr>
          <w:p w14:paraId="18BB08B0" w14:textId="77777777" w:rsidR="001172BB" w:rsidRPr="001F516C" w:rsidRDefault="001172BB" w:rsidP="001172BB">
            <w:pPr>
              <w:ind w:right="-36"/>
              <w:jc w:val="right"/>
              <w:rPr>
                <w:rFonts w:ascii="Arial" w:hAnsi="Arial" w:cs="Arial"/>
                <w:color w:val="000000"/>
                <w:sz w:val="18"/>
                <w:szCs w:val="18"/>
                <w:highlight w:val="yellow"/>
              </w:rPr>
            </w:pPr>
          </w:p>
        </w:tc>
      </w:tr>
      <w:tr w:rsidR="001172BB" w:rsidRPr="00A5606A" w14:paraId="5F87BD54" w14:textId="77777777" w:rsidTr="001F516C">
        <w:trPr>
          <w:trHeight w:val="156"/>
        </w:trPr>
        <w:tc>
          <w:tcPr>
            <w:tcW w:w="3696" w:type="pct"/>
            <w:tcBorders>
              <w:top w:val="single" w:sz="4" w:space="0" w:color="auto"/>
              <w:bottom w:val="double" w:sz="4" w:space="0" w:color="auto"/>
            </w:tcBorders>
            <w:vAlign w:val="center"/>
          </w:tcPr>
          <w:p w14:paraId="3FBEE234" w14:textId="77777777" w:rsidR="001172BB" w:rsidRPr="00A5606A" w:rsidRDefault="001172BB" w:rsidP="001172BB">
            <w:pPr>
              <w:ind w:firstLine="176"/>
              <w:rPr>
                <w:rFonts w:ascii="Arial" w:eastAsia="Arial Unicode MS" w:hAnsi="Arial" w:cs="Arial"/>
                <w:b/>
                <w:sz w:val="18"/>
                <w:szCs w:val="18"/>
              </w:rPr>
            </w:pPr>
            <w:r w:rsidRPr="00A5606A">
              <w:rPr>
                <w:rFonts w:ascii="Arial" w:eastAsia="Arial Unicode MS" w:hAnsi="Arial" w:cs="Arial"/>
                <w:b/>
                <w:sz w:val="18"/>
                <w:szCs w:val="18"/>
              </w:rPr>
              <w:t xml:space="preserve">Toplam </w:t>
            </w:r>
          </w:p>
        </w:tc>
        <w:tc>
          <w:tcPr>
            <w:tcW w:w="704" w:type="pct"/>
            <w:tcBorders>
              <w:top w:val="single" w:sz="4" w:space="0" w:color="auto"/>
              <w:bottom w:val="double" w:sz="4" w:space="0" w:color="auto"/>
            </w:tcBorders>
          </w:tcPr>
          <w:p w14:paraId="18F8AF39" w14:textId="3603EACD" w:rsidR="001172BB" w:rsidRPr="001F516C" w:rsidRDefault="001172BB" w:rsidP="001172BB">
            <w:pPr>
              <w:ind w:right="-36"/>
              <w:jc w:val="right"/>
              <w:rPr>
                <w:rFonts w:ascii="Arial" w:hAnsi="Arial" w:cs="Arial"/>
                <w:b/>
                <w:color w:val="000000"/>
                <w:sz w:val="18"/>
                <w:szCs w:val="18"/>
                <w:highlight w:val="yellow"/>
              </w:rPr>
            </w:pPr>
            <w:r w:rsidRPr="00372451">
              <w:rPr>
                <w:rFonts w:ascii="Arial" w:hAnsi="Arial" w:cs="Arial"/>
                <w:b/>
                <w:sz w:val="18"/>
                <w:szCs w:val="18"/>
              </w:rPr>
              <w:t>486.890</w:t>
            </w:r>
          </w:p>
        </w:tc>
        <w:tc>
          <w:tcPr>
            <w:tcW w:w="600" w:type="pct"/>
            <w:tcBorders>
              <w:top w:val="single" w:sz="4" w:space="0" w:color="auto"/>
              <w:bottom w:val="double" w:sz="4" w:space="0" w:color="auto"/>
            </w:tcBorders>
          </w:tcPr>
          <w:p w14:paraId="1766D861" w14:textId="53E678D0" w:rsidR="001172BB" w:rsidRPr="001F516C" w:rsidRDefault="001172BB" w:rsidP="001172BB">
            <w:pPr>
              <w:ind w:right="-36"/>
              <w:jc w:val="right"/>
              <w:rPr>
                <w:rFonts w:ascii="Arial" w:hAnsi="Arial" w:cs="Arial"/>
                <w:b/>
                <w:color w:val="000000"/>
                <w:sz w:val="18"/>
                <w:szCs w:val="18"/>
                <w:highlight w:val="yellow"/>
              </w:rPr>
            </w:pPr>
            <w:r w:rsidRPr="00372451">
              <w:rPr>
                <w:rFonts w:ascii="Arial" w:hAnsi="Arial" w:cs="Arial"/>
                <w:b/>
                <w:sz w:val="18"/>
                <w:szCs w:val="18"/>
              </w:rPr>
              <w:t>68.184</w:t>
            </w:r>
          </w:p>
        </w:tc>
      </w:tr>
    </w:tbl>
    <w:p w14:paraId="4FE6DFE2" w14:textId="77777777" w:rsidR="001F516C" w:rsidRPr="00A5606A" w:rsidRDefault="001F516C" w:rsidP="001F516C">
      <w:pPr>
        <w:spacing w:before="60" w:after="120"/>
        <w:ind w:left="199" w:hanging="227"/>
        <w:jc w:val="both"/>
        <w:rPr>
          <w:rFonts w:ascii="Arial" w:hAnsi="Arial" w:cs="Arial"/>
          <w:sz w:val="16"/>
          <w:szCs w:val="16"/>
        </w:rPr>
      </w:pPr>
      <w:r w:rsidRPr="005E2AB6">
        <w:rPr>
          <w:rFonts w:ascii="Arial" w:hAnsi="Arial" w:cs="Arial"/>
          <w:sz w:val="16"/>
          <w:szCs w:val="16"/>
          <w:vertAlign w:val="superscript"/>
        </w:rPr>
        <w:t>(*)</w:t>
      </w:r>
      <w:r w:rsidRPr="00A5606A">
        <w:rPr>
          <w:rFonts w:ascii="Arial" w:hAnsi="Arial" w:cs="Arial"/>
          <w:sz w:val="16"/>
          <w:szCs w:val="16"/>
        </w:rPr>
        <w:t xml:space="preserve"> Nakdi kredilere ilişkin ücret ve komisyon gelirlerini de içermektedir.</w:t>
      </w:r>
    </w:p>
    <w:p w14:paraId="305B8C79" w14:textId="53FDDBDB" w:rsidR="00136C29" w:rsidRDefault="00CA1EF4" w:rsidP="00C3111F">
      <w:pPr>
        <w:spacing w:before="120" w:after="120"/>
        <w:ind w:left="-14" w:hanging="532"/>
        <w:jc w:val="both"/>
        <w:rPr>
          <w:rFonts w:ascii="Arial" w:hAnsi="Arial" w:cs="Arial"/>
          <w:b/>
          <w:color w:val="000000" w:themeColor="text1"/>
          <w:sz w:val="20"/>
          <w:szCs w:val="20"/>
        </w:rPr>
      </w:pPr>
      <w:proofErr w:type="gramStart"/>
      <w:r w:rsidRPr="009128F0">
        <w:rPr>
          <w:rFonts w:ascii="Arial" w:hAnsi="Arial" w:cs="Arial"/>
          <w:b/>
          <w:color w:val="000000" w:themeColor="text1"/>
          <w:sz w:val="20"/>
          <w:szCs w:val="20"/>
        </w:rPr>
        <w:t>b</w:t>
      </w:r>
      <w:proofErr w:type="gramEnd"/>
      <w:r w:rsidRPr="009128F0">
        <w:rPr>
          <w:rFonts w:ascii="Arial" w:hAnsi="Arial" w:cs="Arial"/>
          <w:b/>
          <w:color w:val="000000" w:themeColor="text1"/>
          <w:sz w:val="20"/>
          <w:szCs w:val="20"/>
        </w:rPr>
        <w:t>.</w:t>
      </w:r>
      <w:r w:rsidR="00136C29" w:rsidRPr="009128F0">
        <w:rPr>
          <w:rFonts w:ascii="Arial" w:hAnsi="Arial" w:cs="Arial"/>
          <w:b/>
          <w:color w:val="000000" w:themeColor="text1"/>
          <w:sz w:val="20"/>
          <w:szCs w:val="20"/>
        </w:rPr>
        <w:tab/>
        <w:t>Bankalardan alınan kar payı gelirlerine ilişkin bilgiler:</w:t>
      </w:r>
    </w:p>
    <w:tbl>
      <w:tblPr>
        <w:tblW w:w="9071" w:type="dxa"/>
        <w:tblLook w:val="01E0" w:firstRow="1" w:lastRow="1" w:firstColumn="1" w:lastColumn="1" w:noHBand="0" w:noVBand="0"/>
      </w:tblPr>
      <w:tblGrid>
        <w:gridCol w:w="6733"/>
        <w:gridCol w:w="1274"/>
        <w:gridCol w:w="1064"/>
      </w:tblGrid>
      <w:tr w:rsidR="000C29BD" w:rsidRPr="00A5606A" w14:paraId="2F508E41" w14:textId="77777777" w:rsidTr="000C29BD">
        <w:tc>
          <w:tcPr>
            <w:tcW w:w="6733" w:type="dxa"/>
            <w:tcBorders>
              <w:top w:val="single" w:sz="4" w:space="0" w:color="auto"/>
              <w:bottom w:val="single" w:sz="4" w:space="0" w:color="auto"/>
            </w:tcBorders>
          </w:tcPr>
          <w:p w14:paraId="342DC1A1" w14:textId="77777777" w:rsidR="000C29BD" w:rsidRPr="00A5606A" w:rsidRDefault="000C29BD" w:rsidP="00901196">
            <w:pPr>
              <w:ind w:left="-108"/>
              <w:jc w:val="both"/>
              <w:rPr>
                <w:rFonts w:ascii="Arial" w:hAnsi="Arial" w:cs="Arial"/>
                <w:sz w:val="18"/>
                <w:szCs w:val="18"/>
              </w:rPr>
            </w:pPr>
          </w:p>
        </w:tc>
        <w:tc>
          <w:tcPr>
            <w:tcW w:w="2338" w:type="dxa"/>
            <w:gridSpan w:val="2"/>
            <w:tcBorders>
              <w:top w:val="single" w:sz="4" w:space="0" w:color="auto"/>
              <w:bottom w:val="single" w:sz="4" w:space="0" w:color="auto"/>
            </w:tcBorders>
            <w:vAlign w:val="bottom"/>
          </w:tcPr>
          <w:p w14:paraId="5A69FE60" w14:textId="77777777" w:rsidR="000C29BD" w:rsidRPr="00A5606A" w:rsidRDefault="000C29BD" w:rsidP="00901196">
            <w:pPr>
              <w:tabs>
                <w:tab w:val="left" w:pos="180"/>
              </w:tabs>
              <w:ind w:left="426"/>
              <w:jc w:val="center"/>
              <w:rPr>
                <w:rFonts w:ascii="Arial" w:hAnsi="Arial" w:cs="Arial"/>
                <w:b/>
                <w:sz w:val="18"/>
                <w:szCs w:val="18"/>
              </w:rPr>
            </w:pPr>
            <w:r w:rsidRPr="00A5606A">
              <w:rPr>
                <w:rFonts w:ascii="Arial" w:hAnsi="Arial" w:cs="Arial"/>
                <w:b/>
                <w:sz w:val="18"/>
                <w:szCs w:val="18"/>
              </w:rPr>
              <w:t>Cari Dönem</w:t>
            </w:r>
          </w:p>
        </w:tc>
      </w:tr>
      <w:tr w:rsidR="000C29BD" w:rsidRPr="00A5606A" w14:paraId="7CC835EC" w14:textId="77777777" w:rsidTr="000C29BD">
        <w:tc>
          <w:tcPr>
            <w:tcW w:w="6733" w:type="dxa"/>
            <w:tcBorders>
              <w:top w:val="single" w:sz="4" w:space="0" w:color="auto"/>
              <w:bottom w:val="single" w:sz="4" w:space="0" w:color="auto"/>
            </w:tcBorders>
          </w:tcPr>
          <w:p w14:paraId="406E243D" w14:textId="77777777" w:rsidR="000C29BD" w:rsidRPr="00A5606A" w:rsidRDefault="000C29BD" w:rsidP="00901196">
            <w:pPr>
              <w:ind w:left="-108"/>
              <w:jc w:val="both"/>
              <w:rPr>
                <w:rFonts w:ascii="Arial" w:hAnsi="Arial" w:cs="Arial"/>
                <w:sz w:val="18"/>
                <w:szCs w:val="18"/>
              </w:rPr>
            </w:pPr>
          </w:p>
        </w:tc>
        <w:tc>
          <w:tcPr>
            <w:tcW w:w="1274" w:type="dxa"/>
            <w:tcBorders>
              <w:top w:val="single" w:sz="4" w:space="0" w:color="auto"/>
              <w:bottom w:val="single" w:sz="4" w:space="0" w:color="auto"/>
            </w:tcBorders>
            <w:vAlign w:val="center"/>
          </w:tcPr>
          <w:p w14:paraId="5C70FCB8" w14:textId="77777777" w:rsidR="000C29BD" w:rsidRPr="00A5606A" w:rsidRDefault="000C29BD" w:rsidP="00901196">
            <w:pPr>
              <w:tabs>
                <w:tab w:val="left" w:pos="180"/>
              </w:tabs>
              <w:ind w:right="-21"/>
              <w:jc w:val="right"/>
              <w:rPr>
                <w:rFonts w:ascii="Arial" w:hAnsi="Arial" w:cs="Arial"/>
                <w:b/>
                <w:sz w:val="18"/>
                <w:szCs w:val="18"/>
              </w:rPr>
            </w:pPr>
            <w:r w:rsidRPr="00A5606A">
              <w:rPr>
                <w:rFonts w:ascii="Arial" w:hAnsi="Arial" w:cs="Arial"/>
                <w:b/>
                <w:sz w:val="18"/>
                <w:szCs w:val="18"/>
              </w:rPr>
              <w:t>TP</w:t>
            </w:r>
          </w:p>
        </w:tc>
        <w:tc>
          <w:tcPr>
            <w:tcW w:w="1064" w:type="dxa"/>
            <w:tcBorders>
              <w:top w:val="single" w:sz="4" w:space="0" w:color="auto"/>
              <w:bottom w:val="single" w:sz="4" w:space="0" w:color="auto"/>
            </w:tcBorders>
            <w:vAlign w:val="center"/>
          </w:tcPr>
          <w:p w14:paraId="759C0066" w14:textId="77777777" w:rsidR="000C29BD" w:rsidRPr="00A5606A" w:rsidRDefault="000C29BD" w:rsidP="00901196">
            <w:pPr>
              <w:tabs>
                <w:tab w:val="left" w:pos="180"/>
              </w:tabs>
              <w:ind w:right="-21"/>
              <w:jc w:val="right"/>
              <w:rPr>
                <w:rFonts w:ascii="Arial" w:hAnsi="Arial" w:cs="Arial"/>
                <w:b/>
                <w:sz w:val="18"/>
                <w:szCs w:val="18"/>
              </w:rPr>
            </w:pPr>
            <w:r w:rsidRPr="00A5606A">
              <w:rPr>
                <w:rFonts w:ascii="Arial" w:hAnsi="Arial" w:cs="Arial"/>
                <w:b/>
                <w:sz w:val="18"/>
                <w:szCs w:val="18"/>
              </w:rPr>
              <w:t>YP</w:t>
            </w:r>
          </w:p>
        </w:tc>
      </w:tr>
      <w:tr w:rsidR="000C29BD" w:rsidRPr="00A5606A" w14:paraId="520B5879" w14:textId="77777777" w:rsidTr="000C29BD">
        <w:tc>
          <w:tcPr>
            <w:tcW w:w="6733" w:type="dxa"/>
            <w:tcBorders>
              <w:top w:val="single" w:sz="4" w:space="0" w:color="auto"/>
            </w:tcBorders>
          </w:tcPr>
          <w:p w14:paraId="27C99C17" w14:textId="77777777" w:rsidR="000C29BD" w:rsidRPr="00A5606A" w:rsidRDefault="000C29BD" w:rsidP="00901196">
            <w:pPr>
              <w:ind w:left="-108"/>
              <w:jc w:val="both"/>
              <w:rPr>
                <w:rFonts w:ascii="Arial" w:hAnsi="Arial" w:cs="Arial"/>
                <w:sz w:val="18"/>
                <w:szCs w:val="18"/>
              </w:rPr>
            </w:pPr>
          </w:p>
        </w:tc>
        <w:tc>
          <w:tcPr>
            <w:tcW w:w="1274" w:type="dxa"/>
            <w:tcBorders>
              <w:top w:val="single" w:sz="4" w:space="0" w:color="auto"/>
            </w:tcBorders>
            <w:vAlign w:val="bottom"/>
          </w:tcPr>
          <w:p w14:paraId="7C75F3D8" w14:textId="77777777" w:rsidR="000C29BD" w:rsidRPr="00A5606A" w:rsidRDefault="000C29BD" w:rsidP="00901196">
            <w:pPr>
              <w:ind w:right="-21"/>
              <w:jc w:val="right"/>
              <w:rPr>
                <w:rFonts w:ascii="Arial" w:hAnsi="Arial" w:cs="Arial"/>
                <w:bCs/>
                <w:sz w:val="18"/>
                <w:szCs w:val="18"/>
              </w:rPr>
            </w:pPr>
          </w:p>
        </w:tc>
        <w:tc>
          <w:tcPr>
            <w:tcW w:w="1064" w:type="dxa"/>
            <w:tcBorders>
              <w:top w:val="single" w:sz="4" w:space="0" w:color="auto"/>
            </w:tcBorders>
          </w:tcPr>
          <w:p w14:paraId="5418AF56" w14:textId="77777777" w:rsidR="000C29BD" w:rsidRPr="00A5606A" w:rsidRDefault="000C29BD" w:rsidP="00901196">
            <w:pPr>
              <w:tabs>
                <w:tab w:val="left" w:pos="180"/>
              </w:tabs>
              <w:ind w:right="-21"/>
              <w:jc w:val="right"/>
              <w:rPr>
                <w:rFonts w:ascii="Arial" w:hAnsi="Arial" w:cs="Arial"/>
                <w:bCs/>
                <w:sz w:val="18"/>
                <w:szCs w:val="18"/>
              </w:rPr>
            </w:pPr>
          </w:p>
        </w:tc>
      </w:tr>
      <w:tr w:rsidR="005F0BD5" w:rsidRPr="00A5606A" w14:paraId="14475C2D" w14:textId="77777777" w:rsidTr="000C29BD">
        <w:tc>
          <w:tcPr>
            <w:tcW w:w="6733" w:type="dxa"/>
            <w:vAlign w:val="center"/>
          </w:tcPr>
          <w:p w14:paraId="184DF8D2" w14:textId="77777777" w:rsidR="005F0BD5" w:rsidRPr="00A5606A" w:rsidRDefault="005F0BD5" w:rsidP="005F0BD5">
            <w:pPr>
              <w:ind w:left="-108"/>
              <w:rPr>
                <w:rFonts w:ascii="Arial" w:eastAsia="Arial Unicode MS" w:hAnsi="Arial" w:cs="Arial"/>
                <w:iCs/>
                <w:sz w:val="18"/>
                <w:szCs w:val="18"/>
              </w:rPr>
            </w:pPr>
            <w:r w:rsidRPr="00A5606A">
              <w:rPr>
                <w:rFonts w:ascii="Arial" w:hAnsi="Arial" w:cs="Arial"/>
                <w:sz w:val="18"/>
                <w:szCs w:val="18"/>
              </w:rPr>
              <w:t>T.C. Merkez Bankasından</w:t>
            </w:r>
          </w:p>
        </w:tc>
        <w:tc>
          <w:tcPr>
            <w:tcW w:w="1274" w:type="dxa"/>
            <w:vAlign w:val="bottom"/>
          </w:tcPr>
          <w:p w14:paraId="024F421F" w14:textId="3D575E7E" w:rsidR="005F0BD5" w:rsidRPr="00A5606A" w:rsidRDefault="005F0BD5" w:rsidP="005F0BD5">
            <w:pPr>
              <w:ind w:right="-21"/>
              <w:jc w:val="right"/>
              <w:rPr>
                <w:rFonts w:ascii="Arial" w:hAnsi="Arial" w:cs="Arial"/>
                <w:color w:val="000000"/>
                <w:sz w:val="18"/>
                <w:szCs w:val="18"/>
              </w:rPr>
            </w:pPr>
            <w:r w:rsidRPr="00A5606A">
              <w:rPr>
                <w:rFonts w:ascii="Arial" w:hAnsi="Arial" w:cs="Arial"/>
                <w:sz w:val="18"/>
                <w:szCs w:val="18"/>
              </w:rPr>
              <w:t>1.374</w:t>
            </w:r>
          </w:p>
        </w:tc>
        <w:tc>
          <w:tcPr>
            <w:tcW w:w="1064" w:type="dxa"/>
            <w:vAlign w:val="bottom"/>
          </w:tcPr>
          <w:p w14:paraId="35A84AB9" w14:textId="5BD0CDD4" w:rsidR="005F0BD5" w:rsidRPr="00A5606A" w:rsidRDefault="005F0BD5" w:rsidP="005F0BD5">
            <w:pPr>
              <w:ind w:right="-21"/>
              <w:jc w:val="right"/>
              <w:rPr>
                <w:rFonts w:ascii="Arial" w:hAnsi="Arial" w:cs="Arial"/>
                <w:color w:val="000000"/>
                <w:sz w:val="18"/>
                <w:szCs w:val="18"/>
              </w:rPr>
            </w:pPr>
            <w:r w:rsidRPr="00A5606A">
              <w:rPr>
                <w:rFonts w:ascii="Arial" w:hAnsi="Arial" w:cs="Arial"/>
                <w:sz w:val="18"/>
                <w:szCs w:val="18"/>
              </w:rPr>
              <w:t>9.917</w:t>
            </w:r>
          </w:p>
        </w:tc>
      </w:tr>
      <w:tr w:rsidR="005F0BD5" w:rsidRPr="00A5606A" w14:paraId="122F913E" w14:textId="77777777" w:rsidTr="000C29BD">
        <w:tc>
          <w:tcPr>
            <w:tcW w:w="6733" w:type="dxa"/>
            <w:vAlign w:val="center"/>
          </w:tcPr>
          <w:p w14:paraId="10A7E0F9" w14:textId="77777777" w:rsidR="005F0BD5" w:rsidRPr="00A5606A" w:rsidRDefault="005F0BD5" w:rsidP="005F0BD5">
            <w:pPr>
              <w:ind w:left="-108"/>
              <w:rPr>
                <w:rFonts w:ascii="Arial" w:hAnsi="Arial" w:cs="Arial"/>
                <w:sz w:val="18"/>
                <w:szCs w:val="18"/>
              </w:rPr>
            </w:pPr>
            <w:r w:rsidRPr="00A5606A">
              <w:rPr>
                <w:rFonts w:ascii="Arial" w:hAnsi="Arial" w:cs="Arial"/>
                <w:sz w:val="18"/>
                <w:szCs w:val="18"/>
              </w:rPr>
              <w:t>Yurtiçi Bankalardan</w:t>
            </w:r>
          </w:p>
        </w:tc>
        <w:tc>
          <w:tcPr>
            <w:tcW w:w="1274" w:type="dxa"/>
            <w:vAlign w:val="bottom"/>
          </w:tcPr>
          <w:p w14:paraId="136E73E5" w14:textId="747537D9" w:rsidR="005F0BD5" w:rsidRPr="00A5606A" w:rsidRDefault="005F0BD5" w:rsidP="005F0BD5">
            <w:pPr>
              <w:ind w:right="-21"/>
              <w:jc w:val="right"/>
              <w:rPr>
                <w:rFonts w:ascii="Arial" w:hAnsi="Arial" w:cs="Arial"/>
                <w:color w:val="000000"/>
                <w:sz w:val="18"/>
                <w:szCs w:val="18"/>
              </w:rPr>
            </w:pPr>
            <w:r w:rsidRPr="00A5606A">
              <w:rPr>
                <w:rFonts w:ascii="Arial" w:hAnsi="Arial" w:cs="Arial"/>
                <w:sz w:val="18"/>
                <w:szCs w:val="18"/>
              </w:rPr>
              <w:t>-</w:t>
            </w:r>
          </w:p>
        </w:tc>
        <w:tc>
          <w:tcPr>
            <w:tcW w:w="1064" w:type="dxa"/>
            <w:vAlign w:val="bottom"/>
          </w:tcPr>
          <w:p w14:paraId="0F60DDF4" w14:textId="4FEC6702" w:rsidR="005F0BD5" w:rsidRPr="00A5606A" w:rsidRDefault="005F0BD5" w:rsidP="005F0BD5">
            <w:pPr>
              <w:ind w:right="-21"/>
              <w:jc w:val="right"/>
              <w:rPr>
                <w:rFonts w:ascii="Arial" w:hAnsi="Arial" w:cs="Arial"/>
                <w:color w:val="000000"/>
                <w:sz w:val="18"/>
                <w:szCs w:val="18"/>
              </w:rPr>
            </w:pPr>
            <w:r w:rsidRPr="00A5606A">
              <w:rPr>
                <w:rFonts w:ascii="Arial" w:hAnsi="Arial" w:cs="Arial"/>
                <w:sz w:val="18"/>
                <w:szCs w:val="18"/>
              </w:rPr>
              <w:t>298</w:t>
            </w:r>
          </w:p>
        </w:tc>
      </w:tr>
      <w:tr w:rsidR="005F0BD5" w:rsidRPr="00A5606A" w14:paraId="0A3BDB7D" w14:textId="77777777" w:rsidTr="000C29BD">
        <w:tc>
          <w:tcPr>
            <w:tcW w:w="6733" w:type="dxa"/>
            <w:vAlign w:val="center"/>
          </w:tcPr>
          <w:p w14:paraId="45E3A275" w14:textId="77777777" w:rsidR="005F0BD5" w:rsidRPr="00A5606A" w:rsidRDefault="005F0BD5" w:rsidP="005F0BD5">
            <w:pPr>
              <w:ind w:left="-108"/>
              <w:rPr>
                <w:rFonts w:ascii="Arial" w:hAnsi="Arial" w:cs="Arial"/>
                <w:sz w:val="18"/>
                <w:szCs w:val="18"/>
              </w:rPr>
            </w:pPr>
            <w:r w:rsidRPr="00A5606A">
              <w:rPr>
                <w:rFonts w:ascii="Arial" w:hAnsi="Arial" w:cs="Arial"/>
                <w:sz w:val="18"/>
                <w:szCs w:val="18"/>
              </w:rPr>
              <w:t>Yurtdışı Bankalardan</w:t>
            </w:r>
          </w:p>
        </w:tc>
        <w:tc>
          <w:tcPr>
            <w:tcW w:w="1274" w:type="dxa"/>
            <w:vAlign w:val="bottom"/>
          </w:tcPr>
          <w:p w14:paraId="48DC3F6A" w14:textId="3B389636" w:rsidR="005F0BD5" w:rsidRPr="00A5606A" w:rsidRDefault="005F0BD5" w:rsidP="005F0BD5">
            <w:pPr>
              <w:ind w:right="-21"/>
              <w:jc w:val="right"/>
              <w:rPr>
                <w:rFonts w:ascii="Arial" w:hAnsi="Arial" w:cs="Arial"/>
                <w:color w:val="000000"/>
                <w:sz w:val="18"/>
                <w:szCs w:val="18"/>
              </w:rPr>
            </w:pPr>
            <w:r w:rsidRPr="00A5606A">
              <w:rPr>
                <w:rFonts w:ascii="Arial" w:hAnsi="Arial" w:cs="Arial"/>
                <w:sz w:val="18"/>
                <w:szCs w:val="18"/>
              </w:rPr>
              <w:t>-</w:t>
            </w:r>
          </w:p>
        </w:tc>
        <w:tc>
          <w:tcPr>
            <w:tcW w:w="1064" w:type="dxa"/>
            <w:vAlign w:val="bottom"/>
          </w:tcPr>
          <w:p w14:paraId="4479A857" w14:textId="04E77155" w:rsidR="005F0BD5" w:rsidRPr="00A5606A" w:rsidRDefault="005F0BD5" w:rsidP="005F0BD5">
            <w:pPr>
              <w:ind w:right="-21"/>
              <w:jc w:val="right"/>
              <w:rPr>
                <w:rFonts w:ascii="Arial" w:hAnsi="Arial" w:cs="Arial"/>
                <w:color w:val="000000"/>
                <w:sz w:val="18"/>
                <w:szCs w:val="18"/>
              </w:rPr>
            </w:pPr>
            <w:r w:rsidRPr="00A5606A">
              <w:rPr>
                <w:rFonts w:ascii="Arial" w:hAnsi="Arial" w:cs="Arial"/>
                <w:sz w:val="18"/>
                <w:szCs w:val="18"/>
              </w:rPr>
              <w:t>-</w:t>
            </w:r>
          </w:p>
        </w:tc>
      </w:tr>
      <w:tr w:rsidR="005F0BD5" w:rsidRPr="00A5606A" w14:paraId="6A67332B" w14:textId="77777777" w:rsidTr="000C29BD">
        <w:trPr>
          <w:trHeight w:val="80"/>
        </w:trPr>
        <w:tc>
          <w:tcPr>
            <w:tcW w:w="6733" w:type="dxa"/>
            <w:vAlign w:val="center"/>
          </w:tcPr>
          <w:p w14:paraId="356001A2" w14:textId="77777777" w:rsidR="005F0BD5" w:rsidRPr="00A5606A" w:rsidRDefault="005F0BD5" w:rsidP="005F0BD5">
            <w:pPr>
              <w:ind w:left="-108"/>
              <w:rPr>
                <w:rFonts w:ascii="Arial" w:hAnsi="Arial" w:cs="Arial"/>
                <w:sz w:val="18"/>
                <w:szCs w:val="18"/>
              </w:rPr>
            </w:pPr>
            <w:r w:rsidRPr="00A5606A">
              <w:rPr>
                <w:rFonts w:ascii="Arial" w:hAnsi="Arial" w:cs="Arial"/>
                <w:sz w:val="18"/>
                <w:szCs w:val="18"/>
              </w:rPr>
              <w:t>Yurtdışı Merkez ve Şubelerden</w:t>
            </w:r>
          </w:p>
        </w:tc>
        <w:tc>
          <w:tcPr>
            <w:tcW w:w="1274" w:type="dxa"/>
            <w:vAlign w:val="bottom"/>
          </w:tcPr>
          <w:p w14:paraId="3F2B78AC" w14:textId="3DF389F1" w:rsidR="005F0BD5" w:rsidRPr="00A5606A" w:rsidRDefault="005F0BD5" w:rsidP="005F0BD5">
            <w:pPr>
              <w:ind w:right="-21"/>
              <w:jc w:val="right"/>
              <w:rPr>
                <w:rFonts w:ascii="Arial" w:hAnsi="Arial" w:cs="Arial"/>
                <w:color w:val="000000"/>
                <w:sz w:val="18"/>
                <w:szCs w:val="18"/>
              </w:rPr>
            </w:pPr>
            <w:r w:rsidRPr="00A5606A">
              <w:rPr>
                <w:rFonts w:ascii="Arial" w:hAnsi="Arial" w:cs="Arial"/>
                <w:sz w:val="18"/>
                <w:szCs w:val="18"/>
              </w:rPr>
              <w:t>-</w:t>
            </w:r>
          </w:p>
        </w:tc>
        <w:tc>
          <w:tcPr>
            <w:tcW w:w="1064" w:type="dxa"/>
            <w:vAlign w:val="bottom"/>
          </w:tcPr>
          <w:p w14:paraId="01C129A4" w14:textId="42FFC801" w:rsidR="005F0BD5" w:rsidRPr="00A5606A" w:rsidRDefault="005F0BD5" w:rsidP="005F0BD5">
            <w:pPr>
              <w:ind w:right="-21"/>
              <w:jc w:val="right"/>
              <w:rPr>
                <w:rFonts w:ascii="Arial" w:hAnsi="Arial" w:cs="Arial"/>
                <w:color w:val="000000"/>
                <w:sz w:val="18"/>
                <w:szCs w:val="18"/>
              </w:rPr>
            </w:pPr>
            <w:r w:rsidRPr="00A5606A">
              <w:rPr>
                <w:rFonts w:ascii="Arial" w:hAnsi="Arial" w:cs="Arial"/>
                <w:sz w:val="18"/>
                <w:szCs w:val="18"/>
              </w:rPr>
              <w:t>-</w:t>
            </w:r>
          </w:p>
        </w:tc>
      </w:tr>
      <w:tr w:rsidR="005F0BD5" w:rsidRPr="00A5606A" w14:paraId="0E29D09E" w14:textId="77777777" w:rsidTr="000C29BD">
        <w:trPr>
          <w:trHeight w:val="80"/>
        </w:trPr>
        <w:tc>
          <w:tcPr>
            <w:tcW w:w="6733" w:type="dxa"/>
            <w:tcBorders>
              <w:bottom w:val="single" w:sz="4" w:space="0" w:color="auto"/>
            </w:tcBorders>
          </w:tcPr>
          <w:p w14:paraId="1422FA7A" w14:textId="77777777" w:rsidR="005F0BD5" w:rsidRPr="00A5606A" w:rsidRDefault="005F0BD5" w:rsidP="005F0BD5">
            <w:pPr>
              <w:ind w:left="-108"/>
              <w:jc w:val="both"/>
              <w:rPr>
                <w:rFonts w:ascii="Arial" w:hAnsi="Arial" w:cs="Arial"/>
                <w:sz w:val="18"/>
                <w:szCs w:val="18"/>
              </w:rPr>
            </w:pPr>
          </w:p>
        </w:tc>
        <w:tc>
          <w:tcPr>
            <w:tcW w:w="1274" w:type="dxa"/>
            <w:tcBorders>
              <w:bottom w:val="single" w:sz="4" w:space="0" w:color="auto"/>
            </w:tcBorders>
            <w:vAlign w:val="bottom"/>
          </w:tcPr>
          <w:p w14:paraId="1CEFDC7C" w14:textId="77777777" w:rsidR="005F0BD5" w:rsidRPr="00A5606A" w:rsidRDefault="005F0BD5" w:rsidP="005F0BD5">
            <w:pPr>
              <w:ind w:right="-21"/>
              <w:jc w:val="right"/>
              <w:rPr>
                <w:rFonts w:ascii="Arial" w:hAnsi="Arial" w:cs="Arial"/>
                <w:color w:val="000000"/>
                <w:sz w:val="18"/>
                <w:szCs w:val="18"/>
              </w:rPr>
            </w:pPr>
          </w:p>
        </w:tc>
        <w:tc>
          <w:tcPr>
            <w:tcW w:w="1064" w:type="dxa"/>
            <w:tcBorders>
              <w:bottom w:val="single" w:sz="4" w:space="0" w:color="auto"/>
            </w:tcBorders>
            <w:vAlign w:val="bottom"/>
          </w:tcPr>
          <w:p w14:paraId="38EA436F" w14:textId="77777777" w:rsidR="005F0BD5" w:rsidRPr="00A5606A" w:rsidRDefault="005F0BD5" w:rsidP="005F0BD5">
            <w:pPr>
              <w:ind w:right="-21"/>
              <w:jc w:val="right"/>
              <w:rPr>
                <w:rFonts w:ascii="Arial" w:hAnsi="Arial" w:cs="Arial"/>
                <w:color w:val="000000"/>
                <w:sz w:val="18"/>
                <w:szCs w:val="18"/>
              </w:rPr>
            </w:pPr>
          </w:p>
        </w:tc>
      </w:tr>
      <w:tr w:rsidR="005F0BD5" w:rsidRPr="00A5606A" w14:paraId="0D55DF51" w14:textId="77777777" w:rsidTr="000C29BD">
        <w:tc>
          <w:tcPr>
            <w:tcW w:w="6733" w:type="dxa"/>
            <w:tcBorders>
              <w:top w:val="single" w:sz="4" w:space="0" w:color="auto"/>
              <w:bottom w:val="double" w:sz="4" w:space="0" w:color="auto"/>
            </w:tcBorders>
          </w:tcPr>
          <w:p w14:paraId="75350853" w14:textId="77777777" w:rsidR="005F0BD5" w:rsidRPr="00A5606A" w:rsidRDefault="005F0BD5" w:rsidP="005F0BD5">
            <w:pPr>
              <w:tabs>
                <w:tab w:val="left" w:pos="0"/>
              </w:tabs>
              <w:ind w:left="-108"/>
              <w:jc w:val="both"/>
              <w:rPr>
                <w:rFonts w:ascii="Arial" w:hAnsi="Arial" w:cs="Arial"/>
                <w:b/>
                <w:sz w:val="18"/>
                <w:szCs w:val="18"/>
              </w:rPr>
            </w:pPr>
            <w:r w:rsidRPr="00A5606A">
              <w:rPr>
                <w:rFonts w:ascii="Arial" w:hAnsi="Arial" w:cs="Arial"/>
                <w:b/>
                <w:sz w:val="18"/>
                <w:szCs w:val="18"/>
              </w:rPr>
              <w:t>Toplam</w:t>
            </w:r>
          </w:p>
        </w:tc>
        <w:tc>
          <w:tcPr>
            <w:tcW w:w="1274" w:type="dxa"/>
            <w:tcBorders>
              <w:top w:val="single" w:sz="4" w:space="0" w:color="auto"/>
              <w:bottom w:val="double" w:sz="4" w:space="0" w:color="auto"/>
            </w:tcBorders>
            <w:vAlign w:val="bottom"/>
          </w:tcPr>
          <w:p w14:paraId="0E8D4A92" w14:textId="69A8A5F4" w:rsidR="005F0BD5" w:rsidRPr="00A5606A" w:rsidRDefault="005F0BD5" w:rsidP="005F0BD5">
            <w:pPr>
              <w:ind w:right="-21"/>
              <w:jc w:val="right"/>
              <w:rPr>
                <w:rFonts w:ascii="Arial" w:hAnsi="Arial" w:cs="Arial"/>
                <w:b/>
                <w:color w:val="000000"/>
                <w:sz w:val="18"/>
                <w:szCs w:val="18"/>
              </w:rPr>
            </w:pPr>
            <w:r w:rsidRPr="00A5606A">
              <w:rPr>
                <w:rFonts w:ascii="Arial" w:hAnsi="Arial" w:cs="Arial"/>
                <w:b/>
                <w:bCs/>
                <w:sz w:val="18"/>
                <w:szCs w:val="18"/>
              </w:rPr>
              <w:t>1.374</w:t>
            </w:r>
          </w:p>
        </w:tc>
        <w:tc>
          <w:tcPr>
            <w:tcW w:w="1064" w:type="dxa"/>
            <w:tcBorders>
              <w:top w:val="single" w:sz="4" w:space="0" w:color="auto"/>
              <w:bottom w:val="double" w:sz="4" w:space="0" w:color="auto"/>
            </w:tcBorders>
            <w:vAlign w:val="bottom"/>
          </w:tcPr>
          <w:p w14:paraId="5D72849A" w14:textId="05F36872" w:rsidR="005F0BD5" w:rsidRPr="00A5606A" w:rsidRDefault="005F0BD5" w:rsidP="005F0BD5">
            <w:pPr>
              <w:ind w:right="-21"/>
              <w:jc w:val="right"/>
              <w:rPr>
                <w:rFonts w:ascii="Arial" w:hAnsi="Arial" w:cs="Arial"/>
                <w:b/>
                <w:color w:val="000000"/>
                <w:sz w:val="18"/>
                <w:szCs w:val="18"/>
              </w:rPr>
            </w:pPr>
            <w:r w:rsidRPr="00A5606A">
              <w:rPr>
                <w:rFonts w:ascii="Arial" w:hAnsi="Arial" w:cs="Arial"/>
                <w:b/>
                <w:bCs/>
                <w:sz w:val="18"/>
                <w:szCs w:val="18"/>
              </w:rPr>
              <w:t>10.215</w:t>
            </w:r>
          </w:p>
        </w:tc>
      </w:tr>
    </w:tbl>
    <w:p w14:paraId="3264D1F6" w14:textId="77777777" w:rsidR="000C29BD" w:rsidRPr="00A5606A" w:rsidRDefault="000C29BD" w:rsidP="000C29BD">
      <w:pPr>
        <w:ind w:left="-14" w:hanging="476"/>
        <w:jc w:val="both"/>
        <w:rPr>
          <w:rFonts w:ascii="Arial" w:hAnsi="Arial" w:cs="Arial"/>
          <w:b/>
          <w:sz w:val="20"/>
          <w:szCs w:val="20"/>
        </w:rPr>
      </w:pPr>
    </w:p>
    <w:tbl>
      <w:tblPr>
        <w:tblW w:w="9057" w:type="dxa"/>
        <w:tblLayout w:type="fixed"/>
        <w:tblLook w:val="01E0" w:firstRow="1" w:lastRow="1" w:firstColumn="1" w:lastColumn="1" w:noHBand="0" w:noVBand="0"/>
      </w:tblPr>
      <w:tblGrid>
        <w:gridCol w:w="6733"/>
        <w:gridCol w:w="1288"/>
        <w:gridCol w:w="1036"/>
      </w:tblGrid>
      <w:tr w:rsidR="000C29BD" w:rsidRPr="00A5606A" w14:paraId="2C2DBF9F" w14:textId="77777777" w:rsidTr="000C29BD">
        <w:tc>
          <w:tcPr>
            <w:tcW w:w="6733" w:type="dxa"/>
            <w:tcBorders>
              <w:top w:val="single" w:sz="4" w:space="0" w:color="auto"/>
              <w:bottom w:val="single" w:sz="4" w:space="0" w:color="auto"/>
            </w:tcBorders>
          </w:tcPr>
          <w:p w14:paraId="60D7924C" w14:textId="77777777" w:rsidR="000C29BD" w:rsidRPr="00A5606A" w:rsidRDefault="000C29BD" w:rsidP="00901196">
            <w:pPr>
              <w:ind w:left="-108"/>
              <w:jc w:val="both"/>
              <w:rPr>
                <w:rFonts w:ascii="Arial" w:hAnsi="Arial" w:cs="Arial"/>
                <w:sz w:val="18"/>
                <w:szCs w:val="18"/>
              </w:rPr>
            </w:pPr>
          </w:p>
        </w:tc>
        <w:tc>
          <w:tcPr>
            <w:tcW w:w="2324" w:type="dxa"/>
            <w:gridSpan w:val="2"/>
            <w:tcBorders>
              <w:top w:val="single" w:sz="4" w:space="0" w:color="auto"/>
              <w:bottom w:val="single" w:sz="4" w:space="0" w:color="auto"/>
            </w:tcBorders>
            <w:shd w:val="clear" w:color="auto" w:fill="auto"/>
            <w:vAlign w:val="bottom"/>
          </w:tcPr>
          <w:p w14:paraId="491455D6" w14:textId="77777777" w:rsidR="000C29BD" w:rsidRPr="00A5606A" w:rsidRDefault="000C29BD" w:rsidP="00901196">
            <w:pPr>
              <w:tabs>
                <w:tab w:val="left" w:pos="180"/>
              </w:tabs>
              <w:ind w:left="1037" w:hanging="436"/>
              <w:jc w:val="center"/>
              <w:rPr>
                <w:rFonts w:ascii="Arial" w:hAnsi="Arial" w:cs="Arial"/>
                <w:b/>
                <w:sz w:val="18"/>
                <w:szCs w:val="18"/>
              </w:rPr>
            </w:pPr>
            <w:r w:rsidRPr="00A5606A">
              <w:rPr>
                <w:rFonts w:ascii="Arial" w:hAnsi="Arial" w:cs="Arial"/>
                <w:b/>
                <w:sz w:val="18"/>
                <w:szCs w:val="18"/>
              </w:rPr>
              <w:t>Önceki Dönem</w:t>
            </w:r>
          </w:p>
        </w:tc>
      </w:tr>
      <w:tr w:rsidR="000C29BD" w:rsidRPr="00A5606A" w14:paraId="7976BC81" w14:textId="77777777" w:rsidTr="000C29BD">
        <w:tc>
          <w:tcPr>
            <w:tcW w:w="6733" w:type="dxa"/>
            <w:tcBorders>
              <w:top w:val="single" w:sz="4" w:space="0" w:color="auto"/>
              <w:bottom w:val="single" w:sz="4" w:space="0" w:color="auto"/>
            </w:tcBorders>
          </w:tcPr>
          <w:p w14:paraId="721CF82C" w14:textId="77777777" w:rsidR="000C29BD" w:rsidRPr="00A5606A" w:rsidRDefault="000C29BD" w:rsidP="00901196">
            <w:pPr>
              <w:ind w:left="-108"/>
              <w:jc w:val="both"/>
              <w:rPr>
                <w:rFonts w:ascii="Arial" w:hAnsi="Arial" w:cs="Arial"/>
                <w:sz w:val="18"/>
                <w:szCs w:val="18"/>
              </w:rPr>
            </w:pPr>
          </w:p>
        </w:tc>
        <w:tc>
          <w:tcPr>
            <w:tcW w:w="1288" w:type="dxa"/>
            <w:tcBorders>
              <w:top w:val="single" w:sz="4" w:space="0" w:color="auto"/>
              <w:bottom w:val="single" w:sz="4" w:space="0" w:color="auto"/>
            </w:tcBorders>
            <w:vAlign w:val="center"/>
          </w:tcPr>
          <w:p w14:paraId="5C699FC7" w14:textId="77777777" w:rsidR="000C29BD" w:rsidRPr="00A5606A" w:rsidRDefault="000C29BD" w:rsidP="00901196">
            <w:pPr>
              <w:tabs>
                <w:tab w:val="left" w:pos="180"/>
              </w:tabs>
              <w:ind w:right="-26"/>
              <w:jc w:val="right"/>
              <w:rPr>
                <w:rFonts w:ascii="Arial" w:hAnsi="Arial" w:cs="Arial"/>
                <w:b/>
                <w:sz w:val="18"/>
                <w:szCs w:val="18"/>
              </w:rPr>
            </w:pPr>
            <w:r w:rsidRPr="00A5606A">
              <w:rPr>
                <w:rFonts w:ascii="Arial" w:hAnsi="Arial" w:cs="Arial"/>
                <w:b/>
                <w:sz w:val="18"/>
                <w:szCs w:val="18"/>
              </w:rPr>
              <w:t>TP</w:t>
            </w:r>
          </w:p>
        </w:tc>
        <w:tc>
          <w:tcPr>
            <w:tcW w:w="1036" w:type="dxa"/>
            <w:tcBorders>
              <w:top w:val="single" w:sz="4" w:space="0" w:color="auto"/>
              <w:bottom w:val="single" w:sz="4" w:space="0" w:color="auto"/>
            </w:tcBorders>
            <w:vAlign w:val="center"/>
          </w:tcPr>
          <w:p w14:paraId="5B236F6E" w14:textId="77777777" w:rsidR="000C29BD" w:rsidRPr="00A5606A" w:rsidRDefault="000C29BD" w:rsidP="00901196">
            <w:pPr>
              <w:tabs>
                <w:tab w:val="left" w:pos="180"/>
              </w:tabs>
              <w:ind w:right="-26"/>
              <w:jc w:val="right"/>
              <w:rPr>
                <w:rFonts w:ascii="Arial" w:hAnsi="Arial" w:cs="Arial"/>
                <w:b/>
                <w:sz w:val="18"/>
                <w:szCs w:val="18"/>
              </w:rPr>
            </w:pPr>
            <w:r w:rsidRPr="00A5606A">
              <w:rPr>
                <w:rFonts w:ascii="Arial" w:hAnsi="Arial" w:cs="Arial"/>
                <w:b/>
                <w:sz w:val="18"/>
                <w:szCs w:val="18"/>
              </w:rPr>
              <w:t>YP</w:t>
            </w:r>
          </w:p>
        </w:tc>
      </w:tr>
      <w:tr w:rsidR="000C29BD" w:rsidRPr="00A5606A" w14:paraId="7DC244FF" w14:textId="77777777" w:rsidTr="000C29BD">
        <w:tc>
          <w:tcPr>
            <w:tcW w:w="6733" w:type="dxa"/>
            <w:tcBorders>
              <w:top w:val="single" w:sz="4" w:space="0" w:color="auto"/>
            </w:tcBorders>
          </w:tcPr>
          <w:p w14:paraId="5B2A9021" w14:textId="77777777" w:rsidR="000C29BD" w:rsidRPr="00A5606A" w:rsidRDefault="000C29BD" w:rsidP="00901196">
            <w:pPr>
              <w:ind w:left="-108"/>
              <w:jc w:val="both"/>
              <w:rPr>
                <w:rFonts w:ascii="Arial" w:hAnsi="Arial" w:cs="Arial"/>
                <w:sz w:val="18"/>
                <w:szCs w:val="18"/>
              </w:rPr>
            </w:pPr>
          </w:p>
        </w:tc>
        <w:tc>
          <w:tcPr>
            <w:tcW w:w="1288" w:type="dxa"/>
            <w:tcBorders>
              <w:top w:val="single" w:sz="4" w:space="0" w:color="auto"/>
            </w:tcBorders>
            <w:vAlign w:val="bottom"/>
          </w:tcPr>
          <w:p w14:paraId="0AE83827" w14:textId="77777777" w:rsidR="000C29BD" w:rsidRPr="00A5606A" w:rsidRDefault="000C29BD" w:rsidP="00901196">
            <w:pPr>
              <w:ind w:right="-26"/>
              <w:jc w:val="right"/>
              <w:rPr>
                <w:rFonts w:ascii="Arial" w:hAnsi="Arial" w:cs="Arial"/>
                <w:bCs/>
                <w:sz w:val="18"/>
                <w:szCs w:val="18"/>
              </w:rPr>
            </w:pPr>
          </w:p>
        </w:tc>
        <w:tc>
          <w:tcPr>
            <w:tcW w:w="1036" w:type="dxa"/>
            <w:tcBorders>
              <w:top w:val="single" w:sz="4" w:space="0" w:color="auto"/>
            </w:tcBorders>
          </w:tcPr>
          <w:p w14:paraId="09BEF4CE" w14:textId="77777777" w:rsidR="000C29BD" w:rsidRPr="00A5606A" w:rsidRDefault="000C29BD" w:rsidP="00901196">
            <w:pPr>
              <w:tabs>
                <w:tab w:val="left" w:pos="180"/>
              </w:tabs>
              <w:ind w:right="-26"/>
              <w:jc w:val="right"/>
              <w:rPr>
                <w:rFonts w:ascii="Arial" w:hAnsi="Arial" w:cs="Arial"/>
                <w:bCs/>
                <w:sz w:val="18"/>
                <w:szCs w:val="18"/>
              </w:rPr>
            </w:pPr>
          </w:p>
        </w:tc>
      </w:tr>
      <w:tr w:rsidR="001172BB" w:rsidRPr="00A5606A" w14:paraId="516E8E44" w14:textId="77777777" w:rsidTr="001172BB">
        <w:tc>
          <w:tcPr>
            <w:tcW w:w="6733" w:type="dxa"/>
            <w:vAlign w:val="center"/>
          </w:tcPr>
          <w:p w14:paraId="20DDD364" w14:textId="77777777" w:rsidR="001172BB" w:rsidRPr="00A5606A" w:rsidRDefault="001172BB" w:rsidP="001172BB">
            <w:pPr>
              <w:ind w:left="-108"/>
              <w:rPr>
                <w:rFonts w:ascii="Arial" w:eastAsia="Arial Unicode MS" w:hAnsi="Arial" w:cs="Arial"/>
                <w:iCs/>
                <w:sz w:val="18"/>
                <w:szCs w:val="18"/>
              </w:rPr>
            </w:pPr>
            <w:r w:rsidRPr="00A5606A">
              <w:rPr>
                <w:rFonts w:ascii="Arial" w:hAnsi="Arial" w:cs="Arial"/>
                <w:sz w:val="18"/>
                <w:szCs w:val="18"/>
              </w:rPr>
              <w:t>T.C. Merkez Bankasından</w:t>
            </w:r>
          </w:p>
        </w:tc>
        <w:tc>
          <w:tcPr>
            <w:tcW w:w="1288" w:type="dxa"/>
            <w:shd w:val="clear" w:color="auto" w:fill="auto"/>
          </w:tcPr>
          <w:p w14:paraId="79035467" w14:textId="1AB59D3E" w:rsidR="001172BB" w:rsidRPr="000C29BD" w:rsidRDefault="001172BB" w:rsidP="001172BB">
            <w:pPr>
              <w:ind w:right="-26"/>
              <w:jc w:val="right"/>
              <w:rPr>
                <w:rFonts w:ascii="Arial" w:hAnsi="Arial" w:cs="Arial"/>
                <w:bCs/>
                <w:sz w:val="18"/>
                <w:szCs w:val="18"/>
                <w:highlight w:val="yellow"/>
              </w:rPr>
            </w:pPr>
            <w:r w:rsidRPr="00372451">
              <w:rPr>
                <w:rFonts w:ascii="Arial" w:hAnsi="Arial" w:cs="Arial"/>
                <w:bCs/>
                <w:color w:val="000000" w:themeColor="text1"/>
                <w:sz w:val="18"/>
                <w:szCs w:val="18"/>
              </w:rPr>
              <w:t>1.175</w:t>
            </w:r>
          </w:p>
        </w:tc>
        <w:tc>
          <w:tcPr>
            <w:tcW w:w="1036" w:type="dxa"/>
            <w:shd w:val="clear" w:color="auto" w:fill="auto"/>
          </w:tcPr>
          <w:p w14:paraId="0FC9F2A6" w14:textId="66143E9C" w:rsidR="001172BB" w:rsidRPr="000C29BD" w:rsidRDefault="001172BB" w:rsidP="001172BB">
            <w:pPr>
              <w:ind w:right="-26"/>
              <w:jc w:val="right"/>
              <w:rPr>
                <w:rFonts w:ascii="Arial" w:hAnsi="Arial" w:cs="Arial"/>
                <w:bCs/>
                <w:sz w:val="18"/>
                <w:szCs w:val="18"/>
                <w:highlight w:val="yellow"/>
              </w:rPr>
            </w:pPr>
            <w:r w:rsidRPr="00372451">
              <w:rPr>
                <w:rFonts w:ascii="Arial" w:hAnsi="Arial" w:cs="Arial"/>
                <w:bCs/>
                <w:color w:val="000000" w:themeColor="text1"/>
                <w:sz w:val="18"/>
                <w:szCs w:val="18"/>
              </w:rPr>
              <w:t>4.432</w:t>
            </w:r>
          </w:p>
        </w:tc>
      </w:tr>
      <w:tr w:rsidR="001172BB" w:rsidRPr="00A5606A" w14:paraId="1F5D8C29" w14:textId="77777777" w:rsidTr="001172BB">
        <w:tc>
          <w:tcPr>
            <w:tcW w:w="6733" w:type="dxa"/>
            <w:vAlign w:val="center"/>
          </w:tcPr>
          <w:p w14:paraId="195496E1" w14:textId="77777777" w:rsidR="001172BB" w:rsidRPr="00A5606A" w:rsidRDefault="001172BB" w:rsidP="001172BB">
            <w:pPr>
              <w:ind w:left="-108"/>
              <w:rPr>
                <w:rFonts w:ascii="Arial" w:hAnsi="Arial" w:cs="Arial"/>
                <w:sz w:val="18"/>
                <w:szCs w:val="18"/>
              </w:rPr>
            </w:pPr>
            <w:r w:rsidRPr="00A5606A">
              <w:rPr>
                <w:rFonts w:ascii="Arial" w:hAnsi="Arial" w:cs="Arial"/>
                <w:sz w:val="18"/>
                <w:szCs w:val="18"/>
              </w:rPr>
              <w:t>Yurtiçi Bankalardan</w:t>
            </w:r>
          </w:p>
        </w:tc>
        <w:tc>
          <w:tcPr>
            <w:tcW w:w="1288" w:type="dxa"/>
            <w:shd w:val="clear" w:color="auto" w:fill="auto"/>
          </w:tcPr>
          <w:p w14:paraId="5D2CF6D9" w14:textId="3502AB8F" w:rsidR="001172BB" w:rsidRPr="000C29BD" w:rsidRDefault="001172BB" w:rsidP="001172BB">
            <w:pPr>
              <w:ind w:right="-26"/>
              <w:jc w:val="right"/>
              <w:rPr>
                <w:rFonts w:ascii="Arial" w:hAnsi="Arial" w:cs="Arial"/>
                <w:bCs/>
                <w:sz w:val="18"/>
                <w:szCs w:val="18"/>
                <w:highlight w:val="yellow"/>
              </w:rPr>
            </w:pPr>
            <w:r>
              <w:rPr>
                <w:rFonts w:ascii="Arial" w:hAnsi="Arial" w:cs="Arial"/>
                <w:bCs/>
                <w:color w:val="000000" w:themeColor="text1"/>
                <w:sz w:val="18"/>
                <w:szCs w:val="18"/>
              </w:rPr>
              <w:t>-</w:t>
            </w:r>
          </w:p>
        </w:tc>
        <w:tc>
          <w:tcPr>
            <w:tcW w:w="1036" w:type="dxa"/>
            <w:shd w:val="clear" w:color="auto" w:fill="auto"/>
          </w:tcPr>
          <w:p w14:paraId="2106DD1E" w14:textId="398E8469" w:rsidR="001172BB" w:rsidRPr="000C29BD" w:rsidRDefault="001172BB" w:rsidP="001172BB">
            <w:pPr>
              <w:ind w:right="-26"/>
              <w:jc w:val="right"/>
              <w:rPr>
                <w:rFonts w:ascii="Arial" w:hAnsi="Arial" w:cs="Arial"/>
                <w:bCs/>
                <w:sz w:val="18"/>
                <w:szCs w:val="18"/>
                <w:highlight w:val="yellow"/>
              </w:rPr>
            </w:pPr>
            <w:r w:rsidRPr="00372451">
              <w:rPr>
                <w:rFonts w:ascii="Arial" w:hAnsi="Arial" w:cs="Arial"/>
                <w:bCs/>
                <w:color w:val="000000" w:themeColor="text1"/>
                <w:sz w:val="18"/>
                <w:szCs w:val="18"/>
              </w:rPr>
              <w:t>566</w:t>
            </w:r>
          </w:p>
        </w:tc>
      </w:tr>
      <w:tr w:rsidR="001172BB" w:rsidRPr="00A5606A" w14:paraId="41061ABA" w14:textId="77777777" w:rsidTr="001172BB">
        <w:tc>
          <w:tcPr>
            <w:tcW w:w="6733" w:type="dxa"/>
            <w:vAlign w:val="center"/>
          </w:tcPr>
          <w:p w14:paraId="62D6C693" w14:textId="77777777" w:rsidR="001172BB" w:rsidRPr="00A5606A" w:rsidRDefault="001172BB" w:rsidP="001172BB">
            <w:pPr>
              <w:ind w:left="-108"/>
              <w:rPr>
                <w:rFonts w:ascii="Arial" w:hAnsi="Arial" w:cs="Arial"/>
                <w:sz w:val="18"/>
                <w:szCs w:val="18"/>
              </w:rPr>
            </w:pPr>
            <w:r w:rsidRPr="00A5606A">
              <w:rPr>
                <w:rFonts w:ascii="Arial" w:hAnsi="Arial" w:cs="Arial"/>
                <w:sz w:val="18"/>
                <w:szCs w:val="18"/>
              </w:rPr>
              <w:t>Yurtdışı Bankalardan</w:t>
            </w:r>
          </w:p>
        </w:tc>
        <w:tc>
          <w:tcPr>
            <w:tcW w:w="1288" w:type="dxa"/>
            <w:shd w:val="clear" w:color="auto" w:fill="auto"/>
          </w:tcPr>
          <w:p w14:paraId="648CF2C1" w14:textId="13E49E90" w:rsidR="001172BB" w:rsidRPr="000C29BD" w:rsidRDefault="001172BB" w:rsidP="001172BB">
            <w:pPr>
              <w:ind w:right="-26"/>
              <w:jc w:val="right"/>
              <w:rPr>
                <w:rFonts w:ascii="Arial" w:hAnsi="Arial" w:cs="Arial"/>
                <w:bCs/>
                <w:sz w:val="18"/>
                <w:szCs w:val="18"/>
                <w:highlight w:val="yellow"/>
              </w:rPr>
            </w:pPr>
            <w:r>
              <w:rPr>
                <w:rFonts w:ascii="Arial" w:hAnsi="Arial" w:cs="Arial"/>
                <w:bCs/>
                <w:color w:val="000000" w:themeColor="text1"/>
                <w:sz w:val="18"/>
                <w:szCs w:val="18"/>
              </w:rPr>
              <w:t>-</w:t>
            </w:r>
          </w:p>
        </w:tc>
        <w:tc>
          <w:tcPr>
            <w:tcW w:w="1036" w:type="dxa"/>
            <w:shd w:val="clear" w:color="auto" w:fill="auto"/>
          </w:tcPr>
          <w:p w14:paraId="0E49D1E6" w14:textId="574EC48B" w:rsidR="001172BB" w:rsidRPr="000C29BD" w:rsidRDefault="001172BB" w:rsidP="001172BB">
            <w:pPr>
              <w:ind w:right="-26"/>
              <w:jc w:val="right"/>
              <w:rPr>
                <w:rFonts w:ascii="Arial" w:hAnsi="Arial" w:cs="Arial"/>
                <w:bCs/>
                <w:sz w:val="18"/>
                <w:szCs w:val="18"/>
                <w:highlight w:val="yellow"/>
              </w:rPr>
            </w:pPr>
            <w:r>
              <w:rPr>
                <w:rFonts w:ascii="Arial" w:hAnsi="Arial" w:cs="Arial"/>
                <w:bCs/>
                <w:color w:val="000000" w:themeColor="text1"/>
                <w:sz w:val="18"/>
                <w:szCs w:val="18"/>
              </w:rPr>
              <w:t>-</w:t>
            </w:r>
          </w:p>
        </w:tc>
      </w:tr>
      <w:tr w:rsidR="001172BB" w:rsidRPr="00A5606A" w14:paraId="5D976E83" w14:textId="77777777" w:rsidTr="001172BB">
        <w:trPr>
          <w:trHeight w:val="80"/>
        </w:trPr>
        <w:tc>
          <w:tcPr>
            <w:tcW w:w="6733" w:type="dxa"/>
            <w:vAlign w:val="center"/>
          </w:tcPr>
          <w:p w14:paraId="223C37ED" w14:textId="77777777" w:rsidR="001172BB" w:rsidRPr="00A5606A" w:rsidRDefault="001172BB" w:rsidP="001172BB">
            <w:pPr>
              <w:ind w:left="-108"/>
              <w:rPr>
                <w:rFonts w:ascii="Arial" w:hAnsi="Arial" w:cs="Arial"/>
                <w:sz w:val="18"/>
                <w:szCs w:val="18"/>
              </w:rPr>
            </w:pPr>
            <w:r w:rsidRPr="00A5606A">
              <w:rPr>
                <w:rFonts w:ascii="Arial" w:hAnsi="Arial" w:cs="Arial"/>
                <w:sz w:val="18"/>
                <w:szCs w:val="18"/>
              </w:rPr>
              <w:t>Yurtdışı Merkez ve Şubelerden</w:t>
            </w:r>
          </w:p>
        </w:tc>
        <w:tc>
          <w:tcPr>
            <w:tcW w:w="1288" w:type="dxa"/>
            <w:shd w:val="clear" w:color="auto" w:fill="auto"/>
          </w:tcPr>
          <w:p w14:paraId="7B3A3737" w14:textId="682B5297" w:rsidR="001172BB" w:rsidRPr="000C29BD" w:rsidRDefault="001172BB" w:rsidP="001172BB">
            <w:pPr>
              <w:ind w:right="-26"/>
              <w:jc w:val="right"/>
              <w:rPr>
                <w:rFonts w:ascii="Arial" w:hAnsi="Arial" w:cs="Arial"/>
                <w:bCs/>
                <w:sz w:val="18"/>
                <w:szCs w:val="18"/>
                <w:highlight w:val="yellow"/>
              </w:rPr>
            </w:pPr>
            <w:r>
              <w:rPr>
                <w:rFonts w:ascii="Arial" w:hAnsi="Arial" w:cs="Arial"/>
                <w:bCs/>
                <w:color w:val="000000" w:themeColor="text1"/>
                <w:sz w:val="18"/>
                <w:szCs w:val="18"/>
              </w:rPr>
              <w:t>-</w:t>
            </w:r>
          </w:p>
        </w:tc>
        <w:tc>
          <w:tcPr>
            <w:tcW w:w="1036" w:type="dxa"/>
            <w:shd w:val="clear" w:color="auto" w:fill="auto"/>
          </w:tcPr>
          <w:p w14:paraId="03653B0F" w14:textId="315D73B0" w:rsidR="001172BB" w:rsidRPr="000C29BD" w:rsidRDefault="001172BB" w:rsidP="001172BB">
            <w:pPr>
              <w:ind w:right="-26"/>
              <w:jc w:val="right"/>
              <w:rPr>
                <w:rFonts w:ascii="Arial" w:hAnsi="Arial" w:cs="Arial"/>
                <w:bCs/>
                <w:sz w:val="18"/>
                <w:szCs w:val="18"/>
                <w:highlight w:val="yellow"/>
              </w:rPr>
            </w:pPr>
            <w:r>
              <w:rPr>
                <w:rFonts w:ascii="Arial" w:hAnsi="Arial" w:cs="Arial"/>
                <w:bCs/>
                <w:color w:val="000000" w:themeColor="text1"/>
                <w:sz w:val="18"/>
                <w:szCs w:val="18"/>
              </w:rPr>
              <w:t>-</w:t>
            </w:r>
          </w:p>
        </w:tc>
      </w:tr>
      <w:tr w:rsidR="001172BB" w:rsidRPr="00A5606A" w14:paraId="36FEF22E" w14:textId="77777777" w:rsidTr="001172BB">
        <w:trPr>
          <w:trHeight w:val="80"/>
        </w:trPr>
        <w:tc>
          <w:tcPr>
            <w:tcW w:w="6733" w:type="dxa"/>
            <w:tcBorders>
              <w:bottom w:val="single" w:sz="4" w:space="0" w:color="auto"/>
            </w:tcBorders>
          </w:tcPr>
          <w:p w14:paraId="15777D0C" w14:textId="77777777" w:rsidR="001172BB" w:rsidRPr="00A5606A" w:rsidRDefault="001172BB" w:rsidP="001172BB">
            <w:pPr>
              <w:ind w:left="-108"/>
              <w:jc w:val="both"/>
              <w:rPr>
                <w:rFonts w:ascii="Arial" w:hAnsi="Arial" w:cs="Arial"/>
                <w:sz w:val="18"/>
                <w:szCs w:val="18"/>
              </w:rPr>
            </w:pPr>
          </w:p>
        </w:tc>
        <w:tc>
          <w:tcPr>
            <w:tcW w:w="1288" w:type="dxa"/>
            <w:tcBorders>
              <w:bottom w:val="single" w:sz="4" w:space="0" w:color="auto"/>
            </w:tcBorders>
            <w:shd w:val="clear" w:color="auto" w:fill="auto"/>
            <w:vAlign w:val="bottom"/>
          </w:tcPr>
          <w:p w14:paraId="2404E697" w14:textId="77777777" w:rsidR="001172BB" w:rsidRPr="000C29BD" w:rsidRDefault="001172BB" w:rsidP="001172BB">
            <w:pPr>
              <w:ind w:right="-26"/>
              <w:jc w:val="right"/>
              <w:rPr>
                <w:rFonts w:ascii="Arial" w:hAnsi="Arial" w:cs="Arial"/>
                <w:color w:val="000000"/>
                <w:sz w:val="18"/>
                <w:szCs w:val="18"/>
                <w:highlight w:val="yellow"/>
              </w:rPr>
            </w:pPr>
          </w:p>
        </w:tc>
        <w:tc>
          <w:tcPr>
            <w:tcW w:w="1036" w:type="dxa"/>
            <w:tcBorders>
              <w:bottom w:val="single" w:sz="4" w:space="0" w:color="auto"/>
            </w:tcBorders>
            <w:shd w:val="clear" w:color="auto" w:fill="auto"/>
            <w:vAlign w:val="bottom"/>
          </w:tcPr>
          <w:p w14:paraId="6B0EEF4B" w14:textId="77777777" w:rsidR="001172BB" w:rsidRPr="000C29BD" w:rsidRDefault="001172BB" w:rsidP="001172BB">
            <w:pPr>
              <w:ind w:right="-26"/>
              <w:jc w:val="right"/>
              <w:rPr>
                <w:rFonts w:ascii="Arial" w:hAnsi="Arial" w:cs="Arial"/>
                <w:color w:val="000000"/>
                <w:sz w:val="18"/>
                <w:szCs w:val="18"/>
                <w:highlight w:val="yellow"/>
              </w:rPr>
            </w:pPr>
          </w:p>
        </w:tc>
      </w:tr>
      <w:tr w:rsidR="001172BB" w:rsidRPr="00A5606A" w14:paraId="438D3074" w14:textId="77777777" w:rsidTr="001172BB">
        <w:tc>
          <w:tcPr>
            <w:tcW w:w="6733" w:type="dxa"/>
            <w:tcBorders>
              <w:top w:val="single" w:sz="4" w:space="0" w:color="auto"/>
              <w:bottom w:val="double" w:sz="4" w:space="0" w:color="auto"/>
            </w:tcBorders>
          </w:tcPr>
          <w:p w14:paraId="6D9D91C5" w14:textId="77777777" w:rsidR="001172BB" w:rsidRPr="00A5606A" w:rsidRDefault="001172BB" w:rsidP="001172BB">
            <w:pPr>
              <w:tabs>
                <w:tab w:val="left" w:pos="0"/>
              </w:tabs>
              <w:ind w:left="-108"/>
              <w:jc w:val="both"/>
              <w:rPr>
                <w:rFonts w:ascii="Arial" w:hAnsi="Arial" w:cs="Arial"/>
                <w:b/>
                <w:sz w:val="18"/>
                <w:szCs w:val="18"/>
              </w:rPr>
            </w:pPr>
            <w:r w:rsidRPr="00A5606A">
              <w:rPr>
                <w:rFonts w:ascii="Arial" w:hAnsi="Arial" w:cs="Arial"/>
                <w:b/>
                <w:sz w:val="18"/>
                <w:szCs w:val="18"/>
              </w:rPr>
              <w:t>Toplam</w:t>
            </w:r>
          </w:p>
        </w:tc>
        <w:tc>
          <w:tcPr>
            <w:tcW w:w="1288" w:type="dxa"/>
            <w:tcBorders>
              <w:top w:val="single" w:sz="4" w:space="0" w:color="auto"/>
              <w:bottom w:val="double" w:sz="4" w:space="0" w:color="auto"/>
            </w:tcBorders>
            <w:shd w:val="clear" w:color="auto" w:fill="auto"/>
          </w:tcPr>
          <w:p w14:paraId="50EE2235" w14:textId="5571E322" w:rsidR="001172BB" w:rsidRPr="000C29BD" w:rsidRDefault="001172BB" w:rsidP="001172BB">
            <w:pPr>
              <w:ind w:right="-26"/>
              <w:jc w:val="right"/>
              <w:rPr>
                <w:rFonts w:ascii="Arial" w:hAnsi="Arial" w:cs="Arial"/>
                <w:b/>
                <w:bCs/>
                <w:sz w:val="18"/>
                <w:szCs w:val="18"/>
                <w:highlight w:val="yellow"/>
              </w:rPr>
            </w:pPr>
            <w:r w:rsidRPr="00051636">
              <w:rPr>
                <w:rFonts w:ascii="Arial" w:hAnsi="Arial" w:cs="Arial"/>
                <w:b/>
                <w:bCs/>
                <w:color w:val="000000" w:themeColor="text1"/>
                <w:sz w:val="18"/>
                <w:szCs w:val="18"/>
              </w:rPr>
              <w:t>1.175</w:t>
            </w:r>
          </w:p>
        </w:tc>
        <w:tc>
          <w:tcPr>
            <w:tcW w:w="1036" w:type="dxa"/>
            <w:tcBorders>
              <w:top w:val="single" w:sz="4" w:space="0" w:color="auto"/>
              <w:bottom w:val="double" w:sz="4" w:space="0" w:color="auto"/>
            </w:tcBorders>
            <w:shd w:val="clear" w:color="auto" w:fill="auto"/>
          </w:tcPr>
          <w:p w14:paraId="5AA33DF8" w14:textId="21D2369F" w:rsidR="001172BB" w:rsidRPr="000C29BD" w:rsidRDefault="001172BB" w:rsidP="001172BB">
            <w:pPr>
              <w:ind w:right="-26"/>
              <w:jc w:val="right"/>
              <w:rPr>
                <w:rFonts w:ascii="Arial" w:hAnsi="Arial" w:cs="Arial"/>
                <w:b/>
                <w:bCs/>
                <w:sz w:val="18"/>
                <w:szCs w:val="18"/>
                <w:highlight w:val="yellow"/>
              </w:rPr>
            </w:pPr>
            <w:r w:rsidRPr="00051636">
              <w:rPr>
                <w:rFonts w:ascii="Arial" w:hAnsi="Arial" w:cs="Arial"/>
                <w:b/>
                <w:bCs/>
                <w:color w:val="000000" w:themeColor="text1"/>
                <w:sz w:val="18"/>
                <w:szCs w:val="18"/>
              </w:rPr>
              <w:t>4.998</w:t>
            </w:r>
          </w:p>
        </w:tc>
      </w:tr>
    </w:tbl>
    <w:p w14:paraId="4CE84796" w14:textId="1276BE01" w:rsidR="000A1EB8" w:rsidRDefault="000A1EB8" w:rsidP="00C3111F">
      <w:pPr>
        <w:spacing w:before="120" w:after="120"/>
        <w:ind w:left="-14" w:hanging="532"/>
        <w:jc w:val="both"/>
        <w:rPr>
          <w:rFonts w:ascii="Arial" w:hAnsi="Arial" w:cs="Arial"/>
          <w:b/>
          <w:color w:val="000000" w:themeColor="text1"/>
          <w:sz w:val="20"/>
          <w:szCs w:val="20"/>
        </w:rPr>
      </w:pPr>
    </w:p>
    <w:p w14:paraId="7063E694" w14:textId="77777777" w:rsidR="000A1EB8" w:rsidRDefault="000A1EB8">
      <w:pPr>
        <w:rPr>
          <w:rFonts w:ascii="Arial" w:hAnsi="Arial" w:cs="Arial"/>
          <w:b/>
          <w:color w:val="000000" w:themeColor="text1"/>
          <w:sz w:val="20"/>
          <w:szCs w:val="20"/>
        </w:rPr>
      </w:pPr>
      <w:r>
        <w:rPr>
          <w:rFonts w:ascii="Arial" w:hAnsi="Arial" w:cs="Arial"/>
          <w:b/>
          <w:color w:val="000000" w:themeColor="text1"/>
          <w:sz w:val="20"/>
          <w:szCs w:val="20"/>
        </w:rPr>
        <w:br w:type="page"/>
      </w:r>
    </w:p>
    <w:p w14:paraId="37D92C6C" w14:textId="44DA6911" w:rsidR="00292D72" w:rsidRPr="009128F0" w:rsidRDefault="00292D72" w:rsidP="00292D72">
      <w:pPr>
        <w:pStyle w:val="xl81"/>
        <w:pBdr>
          <w:left w:val="none" w:sz="0" w:space="0" w:color="auto"/>
        </w:pBdr>
        <w:spacing w:before="120" w:beforeAutospacing="0" w:after="120" w:afterAutospacing="0"/>
        <w:ind w:left="-560" w:right="-13"/>
        <w:jc w:val="both"/>
        <w:textAlignment w:val="auto"/>
        <w:rPr>
          <w:rFonts w:ascii="Arial" w:hAnsi="Arial" w:cs="Arial"/>
          <w:b/>
          <w:color w:val="000000" w:themeColor="text1"/>
          <w:sz w:val="20"/>
          <w:szCs w:val="20"/>
        </w:rPr>
      </w:pPr>
      <w:r w:rsidRPr="009128F0">
        <w:rPr>
          <w:rFonts w:ascii="Arial" w:hAnsi="Arial" w:cs="Arial"/>
          <w:b/>
          <w:color w:val="000000" w:themeColor="text1"/>
          <w:sz w:val="20"/>
          <w:szCs w:val="20"/>
        </w:rPr>
        <w:lastRenderedPageBreak/>
        <w:t>IV.</w:t>
      </w:r>
      <w:r w:rsidRPr="009128F0">
        <w:rPr>
          <w:rFonts w:ascii="Arial" w:hAnsi="Arial" w:cs="Arial"/>
          <w:b/>
          <w:color w:val="000000" w:themeColor="text1"/>
          <w:sz w:val="20"/>
          <w:szCs w:val="20"/>
        </w:rPr>
        <w:tab/>
        <w:t>Konsolide gelir tablosuna ilişkin açıklama ve dipnotlar</w:t>
      </w:r>
      <w:r>
        <w:rPr>
          <w:rFonts w:ascii="Arial" w:hAnsi="Arial" w:cs="Arial"/>
          <w:b/>
          <w:color w:val="000000" w:themeColor="text1"/>
          <w:sz w:val="20"/>
          <w:szCs w:val="20"/>
        </w:rPr>
        <w:t xml:space="preserve"> (devamı)</w:t>
      </w:r>
      <w:r w:rsidRPr="009128F0">
        <w:rPr>
          <w:rFonts w:ascii="Arial" w:hAnsi="Arial" w:cs="Arial"/>
          <w:b/>
          <w:color w:val="000000" w:themeColor="text1"/>
          <w:sz w:val="20"/>
          <w:szCs w:val="20"/>
        </w:rPr>
        <w:t>:</w:t>
      </w:r>
    </w:p>
    <w:p w14:paraId="10E0E0BA" w14:textId="2AE1B603" w:rsidR="00136C29" w:rsidRDefault="00136C29" w:rsidP="00900783">
      <w:pPr>
        <w:spacing w:before="120" w:after="120"/>
        <w:ind w:left="-560"/>
        <w:jc w:val="both"/>
        <w:rPr>
          <w:rFonts w:ascii="Arial" w:hAnsi="Arial" w:cs="Arial"/>
          <w:b/>
          <w:sz w:val="20"/>
          <w:szCs w:val="20"/>
        </w:rPr>
      </w:pPr>
      <w:proofErr w:type="gramStart"/>
      <w:r w:rsidRPr="009128F0">
        <w:rPr>
          <w:rFonts w:ascii="Arial" w:hAnsi="Arial" w:cs="Arial"/>
          <w:b/>
          <w:sz w:val="20"/>
          <w:szCs w:val="20"/>
        </w:rPr>
        <w:t>c</w:t>
      </w:r>
      <w:proofErr w:type="gramEnd"/>
      <w:r w:rsidR="00CA1EF4" w:rsidRPr="009128F0">
        <w:rPr>
          <w:rFonts w:ascii="Arial" w:hAnsi="Arial" w:cs="Arial"/>
          <w:b/>
          <w:sz w:val="20"/>
          <w:szCs w:val="20"/>
        </w:rPr>
        <w:t>.</w:t>
      </w:r>
      <w:r w:rsidR="00F81AC9" w:rsidRPr="009128F0">
        <w:rPr>
          <w:rFonts w:ascii="Arial" w:hAnsi="Arial" w:cs="Arial"/>
          <w:sz w:val="20"/>
          <w:szCs w:val="20"/>
        </w:rPr>
        <w:tab/>
      </w:r>
      <w:r w:rsidRPr="009128F0">
        <w:rPr>
          <w:rFonts w:ascii="Arial" w:hAnsi="Arial" w:cs="Arial"/>
          <w:b/>
          <w:sz w:val="20"/>
          <w:szCs w:val="20"/>
        </w:rPr>
        <w:t>Menkul değerlerden alınan kar paylarına ilişkin bilgiler:</w:t>
      </w:r>
    </w:p>
    <w:tbl>
      <w:tblPr>
        <w:tblW w:w="9718" w:type="dxa"/>
        <w:tblInd w:w="-14" w:type="dxa"/>
        <w:tblLook w:val="01E0" w:firstRow="1" w:lastRow="1" w:firstColumn="1" w:lastColumn="1" w:noHBand="0" w:noVBand="0"/>
      </w:tblPr>
      <w:tblGrid>
        <w:gridCol w:w="6705"/>
        <w:gridCol w:w="1512"/>
        <w:gridCol w:w="1501"/>
      </w:tblGrid>
      <w:tr w:rsidR="00A862E7" w:rsidRPr="00A5606A" w14:paraId="045F69B6" w14:textId="77777777" w:rsidTr="00901196">
        <w:tc>
          <w:tcPr>
            <w:tcW w:w="6705" w:type="dxa"/>
            <w:tcBorders>
              <w:top w:val="single" w:sz="4" w:space="0" w:color="auto"/>
              <w:bottom w:val="single" w:sz="4" w:space="0" w:color="auto"/>
            </w:tcBorders>
          </w:tcPr>
          <w:p w14:paraId="54667758" w14:textId="77777777" w:rsidR="00A862E7" w:rsidRPr="00A5606A" w:rsidRDefault="00A862E7" w:rsidP="00901196">
            <w:pPr>
              <w:ind w:left="-108"/>
              <w:jc w:val="both"/>
              <w:rPr>
                <w:rFonts w:ascii="Arial" w:hAnsi="Arial" w:cs="Arial"/>
                <w:sz w:val="18"/>
                <w:szCs w:val="18"/>
              </w:rPr>
            </w:pPr>
          </w:p>
        </w:tc>
        <w:tc>
          <w:tcPr>
            <w:tcW w:w="3013" w:type="dxa"/>
            <w:gridSpan w:val="2"/>
            <w:tcBorders>
              <w:top w:val="single" w:sz="4" w:space="0" w:color="auto"/>
              <w:bottom w:val="single" w:sz="4" w:space="0" w:color="auto"/>
            </w:tcBorders>
            <w:vAlign w:val="bottom"/>
          </w:tcPr>
          <w:p w14:paraId="79FD457B" w14:textId="77777777" w:rsidR="00A862E7" w:rsidRPr="00A5606A" w:rsidRDefault="00A862E7" w:rsidP="00901196">
            <w:pPr>
              <w:tabs>
                <w:tab w:val="left" w:pos="180"/>
              </w:tabs>
              <w:ind w:left="410"/>
              <w:rPr>
                <w:rFonts w:ascii="Arial" w:hAnsi="Arial" w:cs="Arial"/>
                <w:b/>
                <w:sz w:val="18"/>
                <w:szCs w:val="18"/>
              </w:rPr>
            </w:pPr>
            <w:r w:rsidRPr="00A5606A">
              <w:rPr>
                <w:rFonts w:ascii="Arial" w:hAnsi="Arial" w:cs="Arial"/>
                <w:b/>
                <w:sz w:val="18"/>
                <w:szCs w:val="18"/>
              </w:rPr>
              <w:t xml:space="preserve">            Cari Dönem</w:t>
            </w:r>
          </w:p>
        </w:tc>
      </w:tr>
      <w:tr w:rsidR="00A862E7" w:rsidRPr="00A5606A" w14:paraId="2DF35701" w14:textId="77777777" w:rsidTr="00901196">
        <w:tc>
          <w:tcPr>
            <w:tcW w:w="6705" w:type="dxa"/>
            <w:tcBorders>
              <w:top w:val="single" w:sz="4" w:space="0" w:color="auto"/>
              <w:bottom w:val="single" w:sz="4" w:space="0" w:color="auto"/>
            </w:tcBorders>
          </w:tcPr>
          <w:p w14:paraId="5B671F7E" w14:textId="77777777" w:rsidR="00A862E7" w:rsidRPr="00A5606A" w:rsidRDefault="00A862E7" w:rsidP="00901196">
            <w:pPr>
              <w:ind w:left="-108"/>
              <w:jc w:val="both"/>
              <w:rPr>
                <w:rFonts w:ascii="Arial" w:hAnsi="Arial" w:cs="Arial"/>
                <w:sz w:val="18"/>
                <w:szCs w:val="18"/>
              </w:rPr>
            </w:pPr>
          </w:p>
        </w:tc>
        <w:tc>
          <w:tcPr>
            <w:tcW w:w="1512" w:type="dxa"/>
            <w:tcBorders>
              <w:top w:val="single" w:sz="4" w:space="0" w:color="auto"/>
              <w:bottom w:val="single" w:sz="4" w:space="0" w:color="auto"/>
            </w:tcBorders>
          </w:tcPr>
          <w:p w14:paraId="1E2FFD57" w14:textId="77777777" w:rsidR="00A862E7" w:rsidRPr="00A5606A" w:rsidRDefault="00A862E7" w:rsidP="00901196">
            <w:pPr>
              <w:tabs>
                <w:tab w:val="left" w:pos="180"/>
              </w:tabs>
              <w:ind w:right="21"/>
              <w:jc w:val="right"/>
              <w:rPr>
                <w:rFonts w:ascii="Arial" w:hAnsi="Arial" w:cs="Arial"/>
                <w:b/>
                <w:sz w:val="18"/>
                <w:szCs w:val="18"/>
              </w:rPr>
            </w:pPr>
            <w:r w:rsidRPr="00A5606A">
              <w:rPr>
                <w:rFonts w:ascii="Arial" w:hAnsi="Arial" w:cs="Arial"/>
                <w:b/>
                <w:sz w:val="18"/>
                <w:szCs w:val="18"/>
              </w:rPr>
              <w:t>TP</w:t>
            </w:r>
          </w:p>
        </w:tc>
        <w:tc>
          <w:tcPr>
            <w:tcW w:w="1501" w:type="dxa"/>
            <w:tcBorders>
              <w:top w:val="single" w:sz="4" w:space="0" w:color="auto"/>
              <w:bottom w:val="single" w:sz="4" w:space="0" w:color="auto"/>
            </w:tcBorders>
          </w:tcPr>
          <w:p w14:paraId="3216C0E8" w14:textId="77777777" w:rsidR="00A862E7" w:rsidRPr="00A5606A" w:rsidRDefault="00A862E7" w:rsidP="00901196">
            <w:pPr>
              <w:tabs>
                <w:tab w:val="left" w:pos="180"/>
              </w:tabs>
              <w:ind w:right="21"/>
              <w:jc w:val="right"/>
              <w:rPr>
                <w:rFonts w:ascii="Arial" w:hAnsi="Arial" w:cs="Arial"/>
                <w:b/>
                <w:sz w:val="18"/>
                <w:szCs w:val="18"/>
              </w:rPr>
            </w:pPr>
            <w:r w:rsidRPr="00A5606A">
              <w:rPr>
                <w:rFonts w:ascii="Arial" w:hAnsi="Arial" w:cs="Arial"/>
                <w:b/>
                <w:sz w:val="18"/>
                <w:szCs w:val="18"/>
              </w:rPr>
              <w:t>YP</w:t>
            </w:r>
          </w:p>
        </w:tc>
      </w:tr>
      <w:tr w:rsidR="00A862E7" w:rsidRPr="00A5606A" w14:paraId="549872C4" w14:textId="77777777" w:rsidTr="00901196">
        <w:tc>
          <w:tcPr>
            <w:tcW w:w="6705" w:type="dxa"/>
            <w:tcBorders>
              <w:top w:val="single" w:sz="4" w:space="0" w:color="auto"/>
            </w:tcBorders>
          </w:tcPr>
          <w:p w14:paraId="6B5D8938" w14:textId="77777777" w:rsidR="00A862E7" w:rsidRPr="00A5606A" w:rsidRDefault="00A862E7" w:rsidP="00901196">
            <w:pPr>
              <w:ind w:left="-108"/>
              <w:jc w:val="both"/>
              <w:rPr>
                <w:rFonts w:ascii="Arial" w:hAnsi="Arial" w:cs="Arial"/>
                <w:sz w:val="18"/>
                <w:szCs w:val="18"/>
              </w:rPr>
            </w:pPr>
          </w:p>
        </w:tc>
        <w:tc>
          <w:tcPr>
            <w:tcW w:w="1512" w:type="dxa"/>
            <w:tcBorders>
              <w:top w:val="single" w:sz="4" w:space="0" w:color="auto"/>
            </w:tcBorders>
            <w:vAlign w:val="bottom"/>
          </w:tcPr>
          <w:p w14:paraId="7E660A99" w14:textId="77777777" w:rsidR="00A862E7" w:rsidRPr="00A5606A" w:rsidRDefault="00A862E7" w:rsidP="00901196">
            <w:pPr>
              <w:ind w:right="21"/>
              <w:jc w:val="right"/>
              <w:rPr>
                <w:rFonts w:ascii="Arial" w:hAnsi="Arial" w:cs="Arial"/>
                <w:sz w:val="18"/>
                <w:szCs w:val="18"/>
              </w:rPr>
            </w:pPr>
          </w:p>
        </w:tc>
        <w:tc>
          <w:tcPr>
            <w:tcW w:w="1501" w:type="dxa"/>
            <w:tcBorders>
              <w:top w:val="single" w:sz="4" w:space="0" w:color="auto"/>
            </w:tcBorders>
            <w:vAlign w:val="bottom"/>
          </w:tcPr>
          <w:p w14:paraId="2BB18718" w14:textId="77777777" w:rsidR="00A862E7" w:rsidRPr="00A5606A" w:rsidRDefault="00A862E7" w:rsidP="00901196">
            <w:pPr>
              <w:ind w:right="21"/>
              <w:jc w:val="right"/>
              <w:rPr>
                <w:rFonts w:ascii="Arial" w:hAnsi="Arial" w:cs="Arial"/>
                <w:sz w:val="18"/>
                <w:szCs w:val="18"/>
              </w:rPr>
            </w:pPr>
          </w:p>
        </w:tc>
      </w:tr>
      <w:tr w:rsidR="009E4AA2" w:rsidRPr="00A5606A" w14:paraId="3241142E" w14:textId="77777777" w:rsidTr="00294120">
        <w:tc>
          <w:tcPr>
            <w:tcW w:w="6705" w:type="dxa"/>
            <w:vAlign w:val="center"/>
          </w:tcPr>
          <w:p w14:paraId="7777BB3E" w14:textId="77777777" w:rsidR="009E4AA2" w:rsidRPr="00A5606A" w:rsidRDefault="009E4AA2" w:rsidP="009E4AA2">
            <w:pPr>
              <w:ind w:left="-108"/>
              <w:rPr>
                <w:rFonts w:ascii="Arial" w:hAnsi="Arial" w:cs="Arial"/>
                <w:sz w:val="18"/>
                <w:szCs w:val="18"/>
              </w:rPr>
            </w:pPr>
            <w:r w:rsidRPr="00A5606A">
              <w:rPr>
                <w:rFonts w:ascii="Arial" w:hAnsi="Arial" w:cs="Arial"/>
                <w:sz w:val="18"/>
                <w:szCs w:val="18"/>
              </w:rPr>
              <w:t xml:space="preserve">Gerçeğe uygun değer farkı kar veya zarara yansıtılan finansal varlıklar </w:t>
            </w:r>
          </w:p>
        </w:tc>
        <w:tc>
          <w:tcPr>
            <w:tcW w:w="1512" w:type="dxa"/>
          </w:tcPr>
          <w:p w14:paraId="475724E5" w14:textId="4F911A47" w:rsidR="009E4AA2" w:rsidRPr="009E4AA2" w:rsidRDefault="009E4AA2" w:rsidP="009E4AA2">
            <w:pPr>
              <w:ind w:right="-11"/>
              <w:jc w:val="right"/>
              <w:rPr>
                <w:rFonts w:ascii="Arial" w:hAnsi="Arial" w:cs="Arial"/>
                <w:bCs/>
                <w:color w:val="000000" w:themeColor="text1"/>
                <w:sz w:val="18"/>
                <w:szCs w:val="18"/>
              </w:rPr>
            </w:pPr>
            <w:r w:rsidRPr="009E4AA2">
              <w:rPr>
                <w:rFonts w:ascii="Arial" w:hAnsi="Arial" w:cs="Arial"/>
                <w:bCs/>
                <w:color w:val="000000" w:themeColor="text1"/>
                <w:sz w:val="18"/>
                <w:szCs w:val="18"/>
              </w:rPr>
              <w:t>45</w:t>
            </w:r>
          </w:p>
        </w:tc>
        <w:tc>
          <w:tcPr>
            <w:tcW w:w="1501" w:type="dxa"/>
          </w:tcPr>
          <w:p w14:paraId="752F4A44" w14:textId="4681388B" w:rsidR="009E4AA2" w:rsidRPr="009E4AA2" w:rsidRDefault="009E4AA2" w:rsidP="009E4AA2">
            <w:pPr>
              <w:ind w:right="-11"/>
              <w:jc w:val="right"/>
              <w:rPr>
                <w:rFonts w:ascii="Arial" w:hAnsi="Arial" w:cs="Arial"/>
                <w:bCs/>
                <w:color w:val="000000" w:themeColor="text1"/>
                <w:sz w:val="18"/>
                <w:szCs w:val="18"/>
              </w:rPr>
            </w:pPr>
            <w:r>
              <w:rPr>
                <w:rFonts w:ascii="Arial" w:hAnsi="Arial" w:cs="Arial"/>
                <w:bCs/>
                <w:color w:val="000000" w:themeColor="text1"/>
                <w:sz w:val="18"/>
                <w:szCs w:val="18"/>
              </w:rPr>
              <w:t>-</w:t>
            </w:r>
          </w:p>
        </w:tc>
      </w:tr>
      <w:tr w:rsidR="009E4AA2" w:rsidRPr="00A5606A" w14:paraId="57BE6360" w14:textId="77777777" w:rsidTr="00294120">
        <w:tc>
          <w:tcPr>
            <w:tcW w:w="6705" w:type="dxa"/>
            <w:vAlign w:val="center"/>
          </w:tcPr>
          <w:p w14:paraId="05AFFDC2" w14:textId="77777777" w:rsidR="009E4AA2" w:rsidRPr="00A5606A" w:rsidRDefault="009E4AA2" w:rsidP="009E4AA2">
            <w:pPr>
              <w:ind w:left="-108"/>
              <w:rPr>
                <w:rFonts w:ascii="Arial" w:hAnsi="Arial" w:cs="Arial"/>
                <w:sz w:val="18"/>
                <w:szCs w:val="18"/>
              </w:rPr>
            </w:pPr>
            <w:r w:rsidRPr="00A5606A">
              <w:rPr>
                <w:rFonts w:ascii="Arial" w:hAnsi="Arial" w:cs="Arial"/>
                <w:sz w:val="18"/>
                <w:szCs w:val="18"/>
              </w:rPr>
              <w:t xml:space="preserve">Gerçeğe uygun değer farkı diğer kapsamlı gelire yansıtılan finansal varlıklar </w:t>
            </w:r>
          </w:p>
        </w:tc>
        <w:tc>
          <w:tcPr>
            <w:tcW w:w="1512" w:type="dxa"/>
          </w:tcPr>
          <w:p w14:paraId="4BA6B52C" w14:textId="6F99FD2A" w:rsidR="009E4AA2" w:rsidRPr="009E4AA2" w:rsidRDefault="009E4AA2" w:rsidP="009E4AA2">
            <w:pPr>
              <w:ind w:right="-11"/>
              <w:jc w:val="right"/>
              <w:rPr>
                <w:rFonts w:ascii="Arial" w:hAnsi="Arial" w:cs="Arial"/>
                <w:bCs/>
                <w:color w:val="000000" w:themeColor="text1"/>
                <w:sz w:val="18"/>
                <w:szCs w:val="18"/>
              </w:rPr>
            </w:pPr>
            <w:r w:rsidRPr="009E4AA2">
              <w:rPr>
                <w:rFonts w:ascii="Arial" w:hAnsi="Arial" w:cs="Arial"/>
                <w:bCs/>
                <w:color w:val="000000" w:themeColor="text1"/>
                <w:sz w:val="18"/>
                <w:szCs w:val="18"/>
              </w:rPr>
              <w:t>20.221</w:t>
            </w:r>
          </w:p>
        </w:tc>
        <w:tc>
          <w:tcPr>
            <w:tcW w:w="1501" w:type="dxa"/>
          </w:tcPr>
          <w:p w14:paraId="55812D94" w14:textId="019236F0" w:rsidR="009E4AA2" w:rsidRPr="009E4AA2" w:rsidRDefault="009E4AA2" w:rsidP="009E4AA2">
            <w:pPr>
              <w:ind w:right="-11"/>
              <w:jc w:val="right"/>
              <w:rPr>
                <w:rFonts w:ascii="Arial" w:hAnsi="Arial" w:cs="Arial"/>
                <w:bCs/>
                <w:color w:val="000000" w:themeColor="text1"/>
                <w:sz w:val="18"/>
                <w:szCs w:val="18"/>
              </w:rPr>
            </w:pPr>
            <w:r w:rsidRPr="009E4AA2">
              <w:rPr>
                <w:rFonts w:ascii="Arial" w:hAnsi="Arial" w:cs="Arial"/>
                <w:bCs/>
                <w:color w:val="000000" w:themeColor="text1"/>
                <w:sz w:val="18"/>
                <w:szCs w:val="18"/>
              </w:rPr>
              <w:t>4.177</w:t>
            </w:r>
          </w:p>
        </w:tc>
      </w:tr>
      <w:tr w:rsidR="009E4AA2" w:rsidRPr="00A5606A" w14:paraId="39BEAAE5" w14:textId="77777777" w:rsidTr="00294120">
        <w:tc>
          <w:tcPr>
            <w:tcW w:w="6705" w:type="dxa"/>
            <w:vAlign w:val="center"/>
          </w:tcPr>
          <w:p w14:paraId="3DF74732" w14:textId="77777777" w:rsidR="009E4AA2" w:rsidRPr="00A5606A" w:rsidRDefault="009E4AA2" w:rsidP="009E4AA2">
            <w:pPr>
              <w:ind w:left="-108"/>
              <w:rPr>
                <w:rFonts w:ascii="Arial" w:hAnsi="Arial" w:cs="Arial"/>
                <w:sz w:val="18"/>
                <w:szCs w:val="18"/>
              </w:rPr>
            </w:pPr>
            <w:r w:rsidRPr="00A5606A">
              <w:rPr>
                <w:rFonts w:ascii="Arial" w:hAnsi="Arial" w:cs="Arial"/>
                <w:sz w:val="18"/>
                <w:szCs w:val="18"/>
              </w:rPr>
              <w:t>İtfa edilmiş maliyet üzerinden değerlenen finansal varlıklar</w:t>
            </w:r>
          </w:p>
        </w:tc>
        <w:tc>
          <w:tcPr>
            <w:tcW w:w="1512" w:type="dxa"/>
          </w:tcPr>
          <w:p w14:paraId="52732387" w14:textId="61524045" w:rsidR="009E4AA2" w:rsidRPr="009E4AA2" w:rsidRDefault="009E4AA2" w:rsidP="009E4AA2">
            <w:pPr>
              <w:ind w:right="-11"/>
              <w:jc w:val="right"/>
              <w:rPr>
                <w:rFonts w:ascii="Arial" w:hAnsi="Arial" w:cs="Arial"/>
                <w:bCs/>
                <w:color w:val="000000" w:themeColor="text1"/>
                <w:sz w:val="18"/>
                <w:szCs w:val="18"/>
              </w:rPr>
            </w:pPr>
            <w:r w:rsidRPr="009E4AA2">
              <w:rPr>
                <w:rFonts w:ascii="Arial" w:hAnsi="Arial" w:cs="Arial"/>
                <w:bCs/>
                <w:color w:val="000000" w:themeColor="text1"/>
                <w:sz w:val="18"/>
                <w:szCs w:val="18"/>
              </w:rPr>
              <w:t>18.236</w:t>
            </w:r>
          </w:p>
        </w:tc>
        <w:tc>
          <w:tcPr>
            <w:tcW w:w="1501" w:type="dxa"/>
          </w:tcPr>
          <w:p w14:paraId="2626CE22" w14:textId="0774BA4A" w:rsidR="009E4AA2" w:rsidRPr="009E4AA2" w:rsidRDefault="009E4AA2" w:rsidP="009E4AA2">
            <w:pPr>
              <w:ind w:right="-11"/>
              <w:jc w:val="right"/>
              <w:rPr>
                <w:rFonts w:ascii="Arial" w:hAnsi="Arial" w:cs="Arial"/>
                <w:bCs/>
                <w:color w:val="000000" w:themeColor="text1"/>
                <w:sz w:val="18"/>
                <w:szCs w:val="18"/>
              </w:rPr>
            </w:pPr>
            <w:r>
              <w:rPr>
                <w:rFonts w:ascii="Arial" w:hAnsi="Arial" w:cs="Arial"/>
                <w:bCs/>
                <w:color w:val="000000" w:themeColor="text1"/>
                <w:sz w:val="18"/>
                <w:szCs w:val="18"/>
              </w:rPr>
              <w:t>-</w:t>
            </w:r>
          </w:p>
        </w:tc>
      </w:tr>
      <w:tr w:rsidR="009E4AA2" w:rsidRPr="00A5606A" w14:paraId="1E98846D" w14:textId="77777777" w:rsidTr="00294120">
        <w:trPr>
          <w:trHeight w:val="80"/>
        </w:trPr>
        <w:tc>
          <w:tcPr>
            <w:tcW w:w="6705" w:type="dxa"/>
            <w:tcBorders>
              <w:bottom w:val="single" w:sz="4" w:space="0" w:color="auto"/>
            </w:tcBorders>
          </w:tcPr>
          <w:p w14:paraId="62AEE40A" w14:textId="77777777" w:rsidR="009E4AA2" w:rsidRPr="00A5606A" w:rsidRDefault="009E4AA2" w:rsidP="009E4AA2">
            <w:pPr>
              <w:ind w:left="-108"/>
              <w:jc w:val="both"/>
              <w:rPr>
                <w:rFonts w:ascii="Arial" w:hAnsi="Arial" w:cs="Arial"/>
                <w:sz w:val="18"/>
                <w:szCs w:val="18"/>
              </w:rPr>
            </w:pPr>
          </w:p>
        </w:tc>
        <w:tc>
          <w:tcPr>
            <w:tcW w:w="1512" w:type="dxa"/>
            <w:tcBorders>
              <w:bottom w:val="single" w:sz="4" w:space="0" w:color="auto"/>
            </w:tcBorders>
          </w:tcPr>
          <w:p w14:paraId="6A6F2D18" w14:textId="77777777" w:rsidR="009E4AA2" w:rsidRPr="009E4AA2" w:rsidRDefault="009E4AA2" w:rsidP="009E4AA2">
            <w:pPr>
              <w:ind w:right="-11"/>
              <w:jc w:val="right"/>
              <w:rPr>
                <w:rFonts w:ascii="Arial" w:hAnsi="Arial" w:cs="Arial"/>
                <w:bCs/>
                <w:color w:val="000000" w:themeColor="text1"/>
                <w:sz w:val="18"/>
                <w:szCs w:val="18"/>
              </w:rPr>
            </w:pPr>
          </w:p>
        </w:tc>
        <w:tc>
          <w:tcPr>
            <w:tcW w:w="1501" w:type="dxa"/>
            <w:tcBorders>
              <w:bottom w:val="single" w:sz="4" w:space="0" w:color="auto"/>
            </w:tcBorders>
          </w:tcPr>
          <w:p w14:paraId="4621ED47" w14:textId="77777777" w:rsidR="009E4AA2" w:rsidRPr="009E4AA2" w:rsidRDefault="009E4AA2" w:rsidP="009E4AA2">
            <w:pPr>
              <w:ind w:right="-11"/>
              <w:jc w:val="right"/>
              <w:rPr>
                <w:rFonts w:ascii="Arial" w:hAnsi="Arial" w:cs="Arial"/>
                <w:bCs/>
                <w:color w:val="000000" w:themeColor="text1"/>
                <w:sz w:val="18"/>
                <w:szCs w:val="18"/>
              </w:rPr>
            </w:pPr>
          </w:p>
        </w:tc>
      </w:tr>
      <w:tr w:rsidR="009E4AA2" w:rsidRPr="00A5606A" w14:paraId="0A16084B" w14:textId="77777777" w:rsidTr="00294120">
        <w:tc>
          <w:tcPr>
            <w:tcW w:w="6705" w:type="dxa"/>
            <w:tcBorders>
              <w:top w:val="single" w:sz="4" w:space="0" w:color="auto"/>
              <w:bottom w:val="double" w:sz="4" w:space="0" w:color="auto"/>
            </w:tcBorders>
          </w:tcPr>
          <w:p w14:paraId="5C1D15F3" w14:textId="77777777" w:rsidR="009E4AA2" w:rsidRPr="00A5606A" w:rsidRDefault="009E4AA2" w:rsidP="009E4AA2">
            <w:pPr>
              <w:tabs>
                <w:tab w:val="left" w:pos="0"/>
              </w:tabs>
              <w:ind w:left="-108"/>
              <w:jc w:val="both"/>
              <w:rPr>
                <w:rFonts w:ascii="Arial" w:hAnsi="Arial" w:cs="Arial"/>
                <w:b/>
                <w:sz w:val="18"/>
                <w:szCs w:val="18"/>
              </w:rPr>
            </w:pPr>
            <w:r w:rsidRPr="00A5606A">
              <w:rPr>
                <w:rFonts w:ascii="Arial" w:hAnsi="Arial" w:cs="Arial"/>
                <w:b/>
                <w:sz w:val="18"/>
                <w:szCs w:val="18"/>
              </w:rPr>
              <w:t>Toplam</w:t>
            </w:r>
          </w:p>
        </w:tc>
        <w:tc>
          <w:tcPr>
            <w:tcW w:w="1512" w:type="dxa"/>
            <w:tcBorders>
              <w:top w:val="single" w:sz="4" w:space="0" w:color="auto"/>
              <w:bottom w:val="double" w:sz="4" w:space="0" w:color="auto"/>
            </w:tcBorders>
          </w:tcPr>
          <w:p w14:paraId="62DFE8A3" w14:textId="491CD40F" w:rsidR="009E4AA2" w:rsidRPr="0071660D" w:rsidRDefault="009E4AA2" w:rsidP="009E4AA2">
            <w:pPr>
              <w:ind w:right="-11"/>
              <w:jc w:val="right"/>
              <w:rPr>
                <w:rFonts w:ascii="Arial" w:hAnsi="Arial" w:cs="Arial"/>
                <w:b/>
                <w:bCs/>
                <w:color w:val="000000" w:themeColor="text1"/>
                <w:sz w:val="18"/>
                <w:szCs w:val="18"/>
              </w:rPr>
            </w:pPr>
            <w:r w:rsidRPr="0071660D">
              <w:rPr>
                <w:rFonts w:ascii="Arial" w:hAnsi="Arial" w:cs="Arial"/>
                <w:b/>
                <w:bCs/>
                <w:color w:val="000000" w:themeColor="text1"/>
                <w:sz w:val="18"/>
                <w:szCs w:val="18"/>
              </w:rPr>
              <w:t>38.502</w:t>
            </w:r>
          </w:p>
        </w:tc>
        <w:tc>
          <w:tcPr>
            <w:tcW w:w="1501" w:type="dxa"/>
            <w:tcBorders>
              <w:top w:val="single" w:sz="4" w:space="0" w:color="auto"/>
              <w:bottom w:val="double" w:sz="4" w:space="0" w:color="auto"/>
            </w:tcBorders>
          </w:tcPr>
          <w:p w14:paraId="42EC9B7E" w14:textId="72002C6C" w:rsidR="009E4AA2" w:rsidRPr="0071660D" w:rsidRDefault="009E4AA2" w:rsidP="009E4AA2">
            <w:pPr>
              <w:ind w:right="-11"/>
              <w:jc w:val="right"/>
              <w:rPr>
                <w:rFonts w:ascii="Arial" w:hAnsi="Arial" w:cs="Arial"/>
                <w:b/>
                <w:bCs/>
                <w:color w:val="000000" w:themeColor="text1"/>
                <w:sz w:val="18"/>
                <w:szCs w:val="18"/>
              </w:rPr>
            </w:pPr>
            <w:r w:rsidRPr="0071660D">
              <w:rPr>
                <w:rFonts w:ascii="Arial" w:hAnsi="Arial" w:cs="Arial"/>
                <w:b/>
                <w:bCs/>
                <w:color w:val="000000" w:themeColor="text1"/>
                <w:sz w:val="18"/>
                <w:szCs w:val="18"/>
              </w:rPr>
              <w:t>4.177</w:t>
            </w:r>
          </w:p>
        </w:tc>
      </w:tr>
    </w:tbl>
    <w:p w14:paraId="0A48DEB8" w14:textId="77777777" w:rsidR="00A862E7" w:rsidRPr="00A5606A" w:rsidRDefault="00A862E7" w:rsidP="00A862E7">
      <w:pPr>
        <w:ind w:hanging="490"/>
        <w:jc w:val="both"/>
        <w:rPr>
          <w:rFonts w:ascii="Arial" w:hAnsi="Arial" w:cs="Arial"/>
          <w:b/>
          <w:sz w:val="20"/>
          <w:szCs w:val="20"/>
        </w:rPr>
      </w:pPr>
    </w:p>
    <w:tbl>
      <w:tblPr>
        <w:tblW w:w="9710" w:type="dxa"/>
        <w:tblInd w:w="-14" w:type="dxa"/>
        <w:tblLook w:val="01E0" w:firstRow="1" w:lastRow="1" w:firstColumn="1" w:lastColumn="1" w:noHBand="0" w:noVBand="0"/>
      </w:tblPr>
      <w:tblGrid>
        <w:gridCol w:w="6709"/>
        <w:gridCol w:w="1517"/>
        <w:gridCol w:w="1484"/>
      </w:tblGrid>
      <w:tr w:rsidR="00A862E7" w:rsidRPr="00A5606A" w14:paraId="473E0F6F" w14:textId="77777777" w:rsidTr="00901196">
        <w:tc>
          <w:tcPr>
            <w:tcW w:w="6709" w:type="dxa"/>
            <w:tcBorders>
              <w:top w:val="single" w:sz="4" w:space="0" w:color="auto"/>
              <w:bottom w:val="single" w:sz="4" w:space="0" w:color="auto"/>
            </w:tcBorders>
          </w:tcPr>
          <w:p w14:paraId="2894F889" w14:textId="77777777" w:rsidR="00A862E7" w:rsidRPr="00A5606A" w:rsidRDefault="00A862E7" w:rsidP="00901196">
            <w:pPr>
              <w:ind w:left="-108"/>
              <w:jc w:val="both"/>
              <w:rPr>
                <w:rFonts w:ascii="Arial" w:hAnsi="Arial" w:cs="Arial"/>
                <w:sz w:val="18"/>
                <w:szCs w:val="18"/>
              </w:rPr>
            </w:pPr>
          </w:p>
        </w:tc>
        <w:tc>
          <w:tcPr>
            <w:tcW w:w="3001" w:type="dxa"/>
            <w:gridSpan w:val="2"/>
            <w:tcBorders>
              <w:top w:val="single" w:sz="4" w:space="0" w:color="auto"/>
              <w:bottom w:val="single" w:sz="4" w:space="0" w:color="auto"/>
            </w:tcBorders>
            <w:vAlign w:val="bottom"/>
          </w:tcPr>
          <w:p w14:paraId="760F6261" w14:textId="77777777" w:rsidR="00A862E7" w:rsidRPr="00A5606A" w:rsidRDefault="00A862E7" w:rsidP="00901196">
            <w:pPr>
              <w:tabs>
                <w:tab w:val="left" w:pos="180"/>
              </w:tabs>
              <w:ind w:left="949"/>
              <w:rPr>
                <w:rFonts w:ascii="Arial" w:hAnsi="Arial" w:cs="Arial"/>
                <w:b/>
                <w:sz w:val="18"/>
                <w:szCs w:val="18"/>
              </w:rPr>
            </w:pPr>
            <w:r w:rsidRPr="00A5606A">
              <w:rPr>
                <w:rFonts w:ascii="Arial" w:hAnsi="Arial" w:cs="Arial"/>
                <w:b/>
                <w:sz w:val="18"/>
                <w:szCs w:val="18"/>
              </w:rPr>
              <w:t>Önceki Dönem</w:t>
            </w:r>
          </w:p>
        </w:tc>
      </w:tr>
      <w:tr w:rsidR="00A862E7" w:rsidRPr="00A5606A" w14:paraId="1F31156F" w14:textId="77777777" w:rsidTr="00901196">
        <w:tc>
          <w:tcPr>
            <w:tcW w:w="6709" w:type="dxa"/>
            <w:tcBorders>
              <w:top w:val="single" w:sz="4" w:space="0" w:color="auto"/>
              <w:bottom w:val="single" w:sz="4" w:space="0" w:color="auto"/>
            </w:tcBorders>
          </w:tcPr>
          <w:p w14:paraId="32E2FA41" w14:textId="77777777" w:rsidR="00A862E7" w:rsidRPr="00A5606A" w:rsidRDefault="00A862E7" w:rsidP="00901196">
            <w:pPr>
              <w:ind w:left="-108"/>
              <w:jc w:val="both"/>
              <w:rPr>
                <w:rFonts w:ascii="Arial" w:hAnsi="Arial" w:cs="Arial"/>
                <w:sz w:val="18"/>
                <w:szCs w:val="18"/>
              </w:rPr>
            </w:pPr>
          </w:p>
        </w:tc>
        <w:tc>
          <w:tcPr>
            <w:tcW w:w="1517" w:type="dxa"/>
            <w:tcBorders>
              <w:top w:val="single" w:sz="4" w:space="0" w:color="auto"/>
              <w:bottom w:val="single" w:sz="4" w:space="0" w:color="auto"/>
            </w:tcBorders>
          </w:tcPr>
          <w:p w14:paraId="48A75CCA" w14:textId="77777777" w:rsidR="00A862E7" w:rsidRPr="00A5606A" w:rsidRDefault="00A862E7" w:rsidP="00901196">
            <w:pPr>
              <w:tabs>
                <w:tab w:val="left" w:pos="180"/>
              </w:tabs>
              <w:ind w:right="-11"/>
              <w:jc w:val="right"/>
              <w:rPr>
                <w:rFonts w:ascii="Arial" w:hAnsi="Arial" w:cs="Arial"/>
                <w:b/>
                <w:sz w:val="18"/>
                <w:szCs w:val="18"/>
              </w:rPr>
            </w:pPr>
            <w:r w:rsidRPr="00A5606A">
              <w:rPr>
                <w:rFonts w:ascii="Arial" w:hAnsi="Arial" w:cs="Arial"/>
                <w:b/>
                <w:sz w:val="18"/>
                <w:szCs w:val="18"/>
              </w:rPr>
              <w:t>TP</w:t>
            </w:r>
          </w:p>
        </w:tc>
        <w:tc>
          <w:tcPr>
            <w:tcW w:w="1484" w:type="dxa"/>
            <w:tcBorders>
              <w:top w:val="single" w:sz="4" w:space="0" w:color="auto"/>
              <w:bottom w:val="single" w:sz="4" w:space="0" w:color="auto"/>
            </w:tcBorders>
          </w:tcPr>
          <w:p w14:paraId="579F8EAB" w14:textId="77777777" w:rsidR="00A862E7" w:rsidRPr="00A5606A" w:rsidRDefault="00A862E7" w:rsidP="00901196">
            <w:pPr>
              <w:tabs>
                <w:tab w:val="left" w:pos="180"/>
              </w:tabs>
              <w:ind w:right="-11"/>
              <w:jc w:val="right"/>
              <w:rPr>
                <w:rFonts w:ascii="Arial" w:hAnsi="Arial" w:cs="Arial"/>
                <w:b/>
                <w:sz w:val="18"/>
                <w:szCs w:val="18"/>
              </w:rPr>
            </w:pPr>
            <w:r w:rsidRPr="00A5606A">
              <w:rPr>
                <w:rFonts w:ascii="Arial" w:hAnsi="Arial" w:cs="Arial"/>
                <w:b/>
                <w:sz w:val="18"/>
                <w:szCs w:val="18"/>
              </w:rPr>
              <w:t>YP</w:t>
            </w:r>
          </w:p>
        </w:tc>
      </w:tr>
      <w:tr w:rsidR="00A862E7" w:rsidRPr="00A5606A" w14:paraId="426BBA78" w14:textId="77777777" w:rsidTr="00901196">
        <w:tc>
          <w:tcPr>
            <w:tcW w:w="6709" w:type="dxa"/>
            <w:tcBorders>
              <w:top w:val="single" w:sz="4" w:space="0" w:color="auto"/>
            </w:tcBorders>
          </w:tcPr>
          <w:p w14:paraId="390FF899" w14:textId="77777777" w:rsidR="00A862E7" w:rsidRPr="00A5606A" w:rsidRDefault="00A862E7" w:rsidP="00901196">
            <w:pPr>
              <w:ind w:left="-108"/>
              <w:jc w:val="both"/>
              <w:rPr>
                <w:rFonts w:ascii="Arial" w:hAnsi="Arial" w:cs="Arial"/>
                <w:sz w:val="18"/>
                <w:szCs w:val="18"/>
              </w:rPr>
            </w:pPr>
          </w:p>
        </w:tc>
        <w:tc>
          <w:tcPr>
            <w:tcW w:w="1517" w:type="dxa"/>
            <w:tcBorders>
              <w:top w:val="single" w:sz="4" w:space="0" w:color="auto"/>
            </w:tcBorders>
            <w:vAlign w:val="bottom"/>
          </w:tcPr>
          <w:p w14:paraId="34C0E50B" w14:textId="77777777" w:rsidR="00A862E7" w:rsidRPr="00A5606A" w:rsidRDefault="00A862E7" w:rsidP="00901196">
            <w:pPr>
              <w:ind w:right="-11"/>
              <w:jc w:val="right"/>
              <w:rPr>
                <w:rFonts w:ascii="Arial" w:hAnsi="Arial" w:cs="Arial"/>
                <w:sz w:val="18"/>
                <w:szCs w:val="18"/>
              </w:rPr>
            </w:pPr>
          </w:p>
        </w:tc>
        <w:tc>
          <w:tcPr>
            <w:tcW w:w="1484" w:type="dxa"/>
            <w:tcBorders>
              <w:top w:val="single" w:sz="4" w:space="0" w:color="auto"/>
            </w:tcBorders>
            <w:vAlign w:val="bottom"/>
          </w:tcPr>
          <w:p w14:paraId="671F9A34" w14:textId="77777777" w:rsidR="00A862E7" w:rsidRPr="00A5606A" w:rsidRDefault="00A862E7" w:rsidP="00901196">
            <w:pPr>
              <w:ind w:right="-11"/>
              <w:jc w:val="right"/>
              <w:rPr>
                <w:rFonts w:ascii="Arial" w:hAnsi="Arial" w:cs="Arial"/>
                <w:sz w:val="18"/>
                <w:szCs w:val="18"/>
              </w:rPr>
            </w:pPr>
          </w:p>
        </w:tc>
      </w:tr>
      <w:tr w:rsidR="001172BB" w:rsidRPr="00A5606A" w14:paraId="3A60E561" w14:textId="77777777" w:rsidTr="00901196">
        <w:tc>
          <w:tcPr>
            <w:tcW w:w="6709" w:type="dxa"/>
            <w:vAlign w:val="center"/>
          </w:tcPr>
          <w:p w14:paraId="39DD77EB" w14:textId="77777777" w:rsidR="001172BB" w:rsidRPr="00A5606A" w:rsidRDefault="001172BB" w:rsidP="001172BB">
            <w:pPr>
              <w:ind w:left="-108" w:firstLine="41"/>
              <w:rPr>
                <w:rFonts w:ascii="Arial" w:eastAsia="Arial Unicode MS" w:hAnsi="Arial" w:cs="Arial"/>
                <w:sz w:val="18"/>
                <w:szCs w:val="18"/>
              </w:rPr>
            </w:pPr>
            <w:r w:rsidRPr="00A5606A">
              <w:rPr>
                <w:rFonts w:ascii="Arial" w:hAnsi="Arial" w:cs="Arial"/>
                <w:sz w:val="18"/>
                <w:szCs w:val="18"/>
              </w:rPr>
              <w:t xml:space="preserve">Alım satım amaçlı </w:t>
            </w:r>
            <w:r w:rsidRPr="00A5606A">
              <w:rPr>
                <w:rFonts w:ascii="Arial" w:hAnsi="Arial" w:cs="Arial"/>
                <w:bCs/>
                <w:iCs/>
                <w:sz w:val="18"/>
                <w:szCs w:val="18"/>
              </w:rPr>
              <w:t>finansal varlıklardan</w:t>
            </w:r>
          </w:p>
        </w:tc>
        <w:tc>
          <w:tcPr>
            <w:tcW w:w="1517" w:type="dxa"/>
            <w:vAlign w:val="bottom"/>
          </w:tcPr>
          <w:p w14:paraId="004E428C" w14:textId="05500DD7" w:rsidR="001172BB" w:rsidRPr="00A862E7" w:rsidRDefault="001172BB" w:rsidP="001172BB">
            <w:pPr>
              <w:ind w:right="-11"/>
              <w:jc w:val="right"/>
              <w:rPr>
                <w:rFonts w:ascii="Arial" w:hAnsi="Arial" w:cs="Arial"/>
                <w:color w:val="000000"/>
                <w:sz w:val="18"/>
                <w:szCs w:val="18"/>
                <w:highlight w:val="yellow"/>
              </w:rPr>
            </w:pPr>
            <w:r>
              <w:rPr>
                <w:rFonts w:ascii="Arial" w:hAnsi="Arial" w:cs="Arial"/>
                <w:bCs/>
                <w:sz w:val="18"/>
                <w:szCs w:val="18"/>
              </w:rPr>
              <w:t>-</w:t>
            </w:r>
          </w:p>
        </w:tc>
        <w:tc>
          <w:tcPr>
            <w:tcW w:w="1484" w:type="dxa"/>
            <w:vAlign w:val="bottom"/>
          </w:tcPr>
          <w:p w14:paraId="555BB5F9" w14:textId="1F6D66EC" w:rsidR="001172BB" w:rsidRPr="00A862E7" w:rsidRDefault="001172BB" w:rsidP="001172BB">
            <w:pPr>
              <w:ind w:right="-11"/>
              <w:jc w:val="right"/>
              <w:rPr>
                <w:rFonts w:ascii="Arial" w:hAnsi="Arial" w:cs="Arial"/>
                <w:color w:val="000000"/>
                <w:sz w:val="18"/>
                <w:szCs w:val="18"/>
                <w:highlight w:val="yellow"/>
              </w:rPr>
            </w:pPr>
            <w:r>
              <w:rPr>
                <w:rFonts w:ascii="Arial" w:hAnsi="Arial" w:cs="Arial"/>
                <w:bCs/>
                <w:sz w:val="18"/>
                <w:szCs w:val="18"/>
              </w:rPr>
              <w:t>-</w:t>
            </w:r>
          </w:p>
        </w:tc>
      </w:tr>
      <w:tr w:rsidR="001172BB" w:rsidRPr="00A5606A" w14:paraId="6539AC86" w14:textId="77777777" w:rsidTr="00901196">
        <w:tc>
          <w:tcPr>
            <w:tcW w:w="6709" w:type="dxa"/>
            <w:vAlign w:val="center"/>
          </w:tcPr>
          <w:p w14:paraId="324C8CE3" w14:textId="77777777" w:rsidR="001172BB" w:rsidRPr="00A5606A" w:rsidRDefault="001172BB" w:rsidP="001172BB">
            <w:pPr>
              <w:ind w:hanging="53"/>
              <w:rPr>
                <w:rFonts w:ascii="Arial" w:hAnsi="Arial" w:cs="Arial"/>
                <w:sz w:val="18"/>
                <w:szCs w:val="18"/>
              </w:rPr>
            </w:pPr>
            <w:r w:rsidRPr="00A5606A">
              <w:rPr>
                <w:rFonts w:ascii="Arial" w:hAnsi="Arial" w:cs="Arial"/>
                <w:sz w:val="18"/>
                <w:szCs w:val="18"/>
              </w:rPr>
              <w:t xml:space="preserve">Gerçeğe uygun değer farkı kâr veya zarara yansıtılan </w:t>
            </w:r>
            <w:r w:rsidRPr="00A5606A">
              <w:rPr>
                <w:rFonts w:ascii="Arial" w:hAnsi="Arial" w:cs="Arial"/>
                <w:bCs/>
                <w:iCs/>
                <w:sz w:val="18"/>
                <w:szCs w:val="18"/>
              </w:rPr>
              <w:t>finansal varlıklardan</w:t>
            </w:r>
          </w:p>
        </w:tc>
        <w:tc>
          <w:tcPr>
            <w:tcW w:w="1517" w:type="dxa"/>
            <w:vAlign w:val="bottom"/>
          </w:tcPr>
          <w:p w14:paraId="3DC5A15A" w14:textId="2B04981E" w:rsidR="001172BB" w:rsidRPr="00A862E7" w:rsidRDefault="001172BB" w:rsidP="001172BB">
            <w:pPr>
              <w:ind w:right="-11"/>
              <w:jc w:val="right"/>
              <w:rPr>
                <w:rFonts w:ascii="Arial" w:hAnsi="Arial" w:cs="Arial"/>
                <w:color w:val="000000"/>
                <w:sz w:val="18"/>
                <w:szCs w:val="18"/>
                <w:highlight w:val="yellow"/>
              </w:rPr>
            </w:pPr>
            <w:r>
              <w:rPr>
                <w:rFonts w:ascii="Arial" w:hAnsi="Arial" w:cs="Arial"/>
                <w:bCs/>
                <w:sz w:val="18"/>
                <w:szCs w:val="18"/>
              </w:rPr>
              <w:t>-</w:t>
            </w:r>
          </w:p>
        </w:tc>
        <w:tc>
          <w:tcPr>
            <w:tcW w:w="1484" w:type="dxa"/>
            <w:vAlign w:val="bottom"/>
          </w:tcPr>
          <w:p w14:paraId="61CBDF12" w14:textId="11ECE74A" w:rsidR="001172BB" w:rsidRPr="00A862E7" w:rsidRDefault="001172BB" w:rsidP="001172BB">
            <w:pPr>
              <w:ind w:right="-11"/>
              <w:jc w:val="right"/>
              <w:rPr>
                <w:rFonts w:ascii="Arial" w:hAnsi="Arial" w:cs="Arial"/>
                <w:color w:val="000000"/>
                <w:sz w:val="18"/>
                <w:szCs w:val="18"/>
                <w:highlight w:val="yellow"/>
              </w:rPr>
            </w:pPr>
            <w:r>
              <w:rPr>
                <w:rFonts w:ascii="Arial" w:hAnsi="Arial" w:cs="Arial"/>
                <w:bCs/>
                <w:sz w:val="18"/>
                <w:szCs w:val="18"/>
              </w:rPr>
              <w:t>-</w:t>
            </w:r>
          </w:p>
        </w:tc>
      </w:tr>
      <w:tr w:rsidR="001172BB" w:rsidRPr="00A5606A" w14:paraId="340F662C" w14:textId="77777777" w:rsidTr="00901196">
        <w:tc>
          <w:tcPr>
            <w:tcW w:w="6709" w:type="dxa"/>
            <w:vAlign w:val="center"/>
          </w:tcPr>
          <w:p w14:paraId="709C7B9A" w14:textId="77777777" w:rsidR="001172BB" w:rsidRPr="00A5606A" w:rsidRDefault="001172BB" w:rsidP="001172BB">
            <w:pPr>
              <w:ind w:hanging="53"/>
              <w:rPr>
                <w:rFonts w:ascii="Arial" w:hAnsi="Arial" w:cs="Arial"/>
                <w:sz w:val="18"/>
                <w:szCs w:val="18"/>
              </w:rPr>
            </w:pPr>
            <w:r w:rsidRPr="00A5606A">
              <w:rPr>
                <w:rFonts w:ascii="Arial" w:hAnsi="Arial" w:cs="Arial"/>
                <w:sz w:val="18"/>
                <w:szCs w:val="18"/>
              </w:rPr>
              <w:t xml:space="preserve">Satılmaya hazır </w:t>
            </w:r>
            <w:r w:rsidRPr="00A5606A">
              <w:rPr>
                <w:rFonts w:ascii="Arial" w:hAnsi="Arial" w:cs="Arial"/>
                <w:bCs/>
                <w:iCs/>
                <w:sz w:val="18"/>
                <w:szCs w:val="18"/>
              </w:rPr>
              <w:t>finansal varlıklardan</w:t>
            </w:r>
          </w:p>
        </w:tc>
        <w:tc>
          <w:tcPr>
            <w:tcW w:w="1517" w:type="dxa"/>
          </w:tcPr>
          <w:p w14:paraId="3E3EA481" w14:textId="4F134767" w:rsidR="001172BB" w:rsidRPr="00A862E7" w:rsidRDefault="001172BB" w:rsidP="001172BB">
            <w:pPr>
              <w:ind w:right="-11"/>
              <w:jc w:val="right"/>
              <w:rPr>
                <w:rFonts w:ascii="Arial" w:hAnsi="Arial" w:cs="Arial"/>
                <w:bCs/>
                <w:sz w:val="18"/>
                <w:szCs w:val="18"/>
                <w:highlight w:val="yellow"/>
              </w:rPr>
            </w:pPr>
            <w:r w:rsidRPr="009C45D1">
              <w:rPr>
                <w:rFonts w:ascii="Arial" w:hAnsi="Arial" w:cs="Arial"/>
                <w:bCs/>
                <w:color w:val="000000" w:themeColor="text1"/>
                <w:sz w:val="18"/>
                <w:szCs w:val="18"/>
              </w:rPr>
              <w:t>27.310</w:t>
            </w:r>
          </w:p>
        </w:tc>
        <w:tc>
          <w:tcPr>
            <w:tcW w:w="1484" w:type="dxa"/>
          </w:tcPr>
          <w:p w14:paraId="0439AF86" w14:textId="709BC6D6" w:rsidR="001172BB" w:rsidRPr="00A862E7" w:rsidRDefault="001172BB" w:rsidP="001172BB">
            <w:pPr>
              <w:ind w:right="-11"/>
              <w:jc w:val="right"/>
              <w:rPr>
                <w:rFonts w:ascii="Arial" w:hAnsi="Arial" w:cs="Arial"/>
                <w:bCs/>
                <w:sz w:val="18"/>
                <w:szCs w:val="18"/>
                <w:highlight w:val="yellow"/>
              </w:rPr>
            </w:pPr>
            <w:r w:rsidRPr="009C45D1">
              <w:rPr>
                <w:rFonts w:ascii="Arial" w:hAnsi="Arial" w:cs="Arial"/>
                <w:bCs/>
                <w:color w:val="000000" w:themeColor="text1"/>
                <w:sz w:val="18"/>
                <w:szCs w:val="18"/>
              </w:rPr>
              <w:t>3.441</w:t>
            </w:r>
          </w:p>
        </w:tc>
      </w:tr>
      <w:tr w:rsidR="001172BB" w:rsidRPr="00A5606A" w14:paraId="55E67D98" w14:textId="77777777" w:rsidTr="00901196">
        <w:trPr>
          <w:trHeight w:val="80"/>
        </w:trPr>
        <w:tc>
          <w:tcPr>
            <w:tcW w:w="6709" w:type="dxa"/>
            <w:vAlign w:val="center"/>
          </w:tcPr>
          <w:p w14:paraId="4DCF6C31" w14:textId="77777777" w:rsidR="001172BB" w:rsidRPr="00A5606A" w:rsidRDefault="001172BB" w:rsidP="001172BB">
            <w:pPr>
              <w:ind w:hanging="53"/>
              <w:rPr>
                <w:rFonts w:ascii="Arial" w:hAnsi="Arial" w:cs="Arial"/>
                <w:sz w:val="18"/>
                <w:szCs w:val="18"/>
              </w:rPr>
            </w:pPr>
            <w:r w:rsidRPr="00A5606A">
              <w:rPr>
                <w:rFonts w:ascii="Arial" w:hAnsi="Arial" w:cs="Arial"/>
                <w:sz w:val="18"/>
                <w:szCs w:val="18"/>
              </w:rPr>
              <w:t>Vadeye kadar elde tutulacak yatırımlar</w:t>
            </w:r>
          </w:p>
        </w:tc>
        <w:tc>
          <w:tcPr>
            <w:tcW w:w="1517" w:type="dxa"/>
          </w:tcPr>
          <w:p w14:paraId="29767536" w14:textId="50423C48" w:rsidR="001172BB" w:rsidRPr="00A862E7" w:rsidRDefault="001172BB" w:rsidP="001172BB">
            <w:pPr>
              <w:ind w:right="-11"/>
              <w:jc w:val="right"/>
              <w:rPr>
                <w:rFonts w:ascii="Arial" w:hAnsi="Arial" w:cs="Arial"/>
                <w:bCs/>
                <w:sz w:val="18"/>
                <w:szCs w:val="18"/>
                <w:highlight w:val="yellow"/>
              </w:rPr>
            </w:pPr>
            <w:r w:rsidRPr="009C45D1">
              <w:rPr>
                <w:rFonts w:ascii="Arial" w:hAnsi="Arial" w:cs="Arial"/>
                <w:bCs/>
                <w:color w:val="000000" w:themeColor="text1"/>
                <w:sz w:val="18"/>
                <w:szCs w:val="18"/>
              </w:rPr>
              <w:t>18.191</w:t>
            </w:r>
          </w:p>
        </w:tc>
        <w:tc>
          <w:tcPr>
            <w:tcW w:w="1484" w:type="dxa"/>
          </w:tcPr>
          <w:p w14:paraId="407B5130" w14:textId="244DEF8B" w:rsidR="001172BB" w:rsidRPr="00A862E7" w:rsidRDefault="001172BB" w:rsidP="001172BB">
            <w:pPr>
              <w:ind w:right="-11"/>
              <w:jc w:val="right"/>
              <w:rPr>
                <w:rFonts w:ascii="Arial" w:hAnsi="Arial" w:cs="Arial"/>
                <w:bCs/>
                <w:sz w:val="18"/>
                <w:szCs w:val="18"/>
                <w:highlight w:val="yellow"/>
              </w:rPr>
            </w:pPr>
            <w:r>
              <w:rPr>
                <w:rFonts w:ascii="Arial" w:hAnsi="Arial" w:cs="Arial"/>
                <w:bCs/>
                <w:color w:val="000000" w:themeColor="text1"/>
                <w:sz w:val="18"/>
                <w:szCs w:val="18"/>
              </w:rPr>
              <w:t>-</w:t>
            </w:r>
          </w:p>
        </w:tc>
      </w:tr>
      <w:tr w:rsidR="001172BB" w:rsidRPr="00A5606A" w14:paraId="26DCCCDD" w14:textId="77777777" w:rsidTr="00901196">
        <w:trPr>
          <w:trHeight w:val="80"/>
        </w:trPr>
        <w:tc>
          <w:tcPr>
            <w:tcW w:w="6709" w:type="dxa"/>
            <w:tcBorders>
              <w:bottom w:val="single" w:sz="4" w:space="0" w:color="auto"/>
            </w:tcBorders>
          </w:tcPr>
          <w:p w14:paraId="066D2449" w14:textId="77777777" w:rsidR="001172BB" w:rsidRPr="00A5606A" w:rsidRDefault="001172BB" w:rsidP="001172BB">
            <w:pPr>
              <w:ind w:left="-108" w:firstLine="41"/>
              <w:jc w:val="both"/>
              <w:rPr>
                <w:rFonts w:ascii="Arial" w:hAnsi="Arial" w:cs="Arial"/>
                <w:sz w:val="18"/>
                <w:szCs w:val="18"/>
              </w:rPr>
            </w:pPr>
          </w:p>
        </w:tc>
        <w:tc>
          <w:tcPr>
            <w:tcW w:w="1517" w:type="dxa"/>
            <w:tcBorders>
              <w:bottom w:val="single" w:sz="4" w:space="0" w:color="auto"/>
            </w:tcBorders>
            <w:vAlign w:val="bottom"/>
          </w:tcPr>
          <w:p w14:paraId="2415C5DC" w14:textId="77777777" w:rsidR="001172BB" w:rsidRPr="00A862E7" w:rsidRDefault="001172BB" w:rsidP="001172BB">
            <w:pPr>
              <w:ind w:right="-11"/>
              <w:jc w:val="right"/>
              <w:rPr>
                <w:rFonts w:ascii="Arial" w:hAnsi="Arial" w:cs="Arial"/>
                <w:color w:val="000000"/>
                <w:sz w:val="18"/>
                <w:szCs w:val="18"/>
                <w:highlight w:val="yellow"/>
              </w:rPr>
            </w:pPr>
          </w:p>
        </w:tc>
        <w:tc>
          <w:tcPr>
            <w:tcW w:w="1484" w:type="dxa"/>
            <w:tcBorders>
              <w:bottom w:val="single" w:sz="4" w:space="0" w:color="auto"/>
            </w:tcBorders>
            <w:vAlign w:val="bottom"/>
          </w:tcPr>
          <w:p w14:paraId="72544B61" w14:textId="77777777" w:rsidR="001172BB" w:rsidRPr="00A862E7" w:rsidRDefault="001172BB" w:rsidP="001172BB">
            <w:pPr>
              <w:ind w:right="-11"/>
              <w:jc w:val="right"/>
              <w:rPr>
                <w:rFonts w:ascii="Arial" w:hAnsi="Arial" w:cs="Arial"/>
                <w:color w:val="000000"/>
                <w:sz w:val="18"/>
                <w:szCs w:val="18"/>
                <w:highlight w:val="yellow"/>
              </w:rPr>
            </w:pPr>
          </w:p>
        </w:tc>
      </w:tr>
      <w:tr w:rsidR="001172BB" w:rsidRPr="00A5606A" w14:paraId="1B896CDF" w14:textId="77777777" w:rsidTr="00901196">
        <w:tc>
          <w:tcPr>
            <w:tcW w:w="6709" w:type="dxa"/>
            <w:tcBorders>
              <w:top w:val="single" w:sz="4" w:space="0" w:color="auto"/>
              <w:bottom w:val="double" w:sz="4" w:space="0" w:color="auto"/>
            </w:tcBorders>
          </w:tcPr>
          <w:p w14:paraId="7FAC013D" w14:textId="77777777" w:rsidR="001172BB" w:rsidRPr="00A5606A" w:rsidRDefault="001172BB" w:rsidP="001172BB">
            <w:pPr>
              <w:tabs>
                <w:tab w:val="left" w:pos="0"/>
              </w:tabs>
              <w:ind w:left="-108" w:firstLine="41"/>
              <w:jc w:val="both"/>
              <w:rPr>
                <w:rFonts w:ascii="Arial" w:hAnsi="Arial" w:cs="Arial"/>
                <w:b/>
                <w:sz w:val="18"/>
                <w:szCs w:val="18"/>
              </w:rPr>
            </w:pPr>
            <w:r w:rsidRPr="00A5606A">
              <w:rPr>
                <w:rFonts w:ascii="Arial" w:hAnsi="Arial" w:cs="Arial"/>
                <w:b/>
                <w:sz w:val="18"/>
                <w:szCs w:val="18"/>
              </w:rPr>
              <w:t>Toplam</w:t>
            </w:r>
          </w:p>
        </w:tc>
        <w:tc>
          <w:tcPr>
            <w:tcW w:w="1517" w:type="dxa"/>
            <w:tcBorders>
              <w:top w:val="single" w:sz="4" w:space="0" w:color="auto"/>
              <w:bottom w:val="double" w:sz="4" w:space="0" w:color="auto"/>
            </w:tcBorders>
          </w:tcPr>
          <w:p w14:paraId="04B881E4" w14:textId="4D472608" w:rsidR="001172BB" w:rsidRPr="00A862E7" w:rsidRDefault="001172BB" w:rsidP="001172BB">
            <w:pPr>
              <w:ind w:right="-11"/>
              <w:jc w:val="right"/>
              <w:rPr>
                <w:rFonts w:ascii="Arial" w:hAnsi="Arial" w:cs="Arial"/>
                <w:b/>
                <w:bCs/>
                <w:sz w:val="18"/>
                <w:szCs w:val="18"/>
                <w:highlight w:val="yellow"/>
              </w:rPr>
            </w:pPr>
            <w:r w:rsidRPr="009C45D1">
              <w:rPr>
                <w:rFonts w:ascii="Arial" w:hAnsi="Arial" w:cs="Arial"/>
                <w:b/>
                <w:bCs/>
                <w:color w:val="000000" w:themeColor="text1"/>
                <w:sz w:val="18"/>
                <w:szCs w:val="18"/>
              </w:rPr>
              <w:t>45.501</w:t>
            </w:r>
          </w:p>
        </w:tc>
        <w:tc>
          <w:tcPr>
            <w:tcW w:w="1484" w:type="dxa"/>
            <w:tcBorders>
              <w:top w:val="single" w:sz="4" w:space="0" w:color="auto"/>
              <w:bottom w:val="double" w:sz="4" w:space="0" w:color="auto"/>
            </w:tcBorders>
          </w:tcPr>
          <w:p w14:paraId="355BBDB4" w14:textId="1491B091" w:rsidR="001172BB" w:rsidRPr="00A862E7" w:rsidRDefault="001172BB" w:rsidP="001172BB">
            <w:pPr>
              <w:ind w:right="-11"/>
              <w:jc w:val="right"/>
              <w:rPr>
                <w:rFonts w:ascii="Arial" w:hAnsi="Arial" w:cs="Arial"/>
                <w:b/>
                <w:bCs/>
                <w:sz w:val="18"/>
                <w:szCs w:val="18"/>
                <w:highlight w:val="yellow"/>
              </w:rPr>
            </w:pPr>
            <w:r w:rsidRPr="009C45D1">
              <w:rPr>
                <w:rFonts w:ascii="Arial" w:hAnsi="Arial" w:cs="Arial"/>
                <w:b/>
                <w:bCs/>
                <w:color w:val="000000" w:themeColor="text1"/>
                <w:sz w:val="18"/>
                <w:szCs w:val="18"/>
              </w:rPr>
              <w:t>3.441</w:t>
            </w:r>
          </w:p>
        </w:tc>
      </w:tr>
    </w:tbl>
    <w:p w14:paraId="11BDE712" w14:textId="77777777" w:rsidR="00136C29" w:rsidRPr="009128F0" w:rsidRDefault="00CA1EF4" w:rsidP="00332D3C">
      <w:pPr>
        <w:spacing w:before="120" w:after="120"/>
        <w:ind w:left="-546"/>
        <w:jc w:val="both"/>
        <w:rPr>
          <w:rFonts w:ascii="Arial" w:hAnsi="Arial" w:cs="Arial"/>
          <w:color w:val="000000" w:themeColor="text1"/>
          <w:sz w:val="20"/>
          <w:szCs w:val="20"/>
        </w:rPr>
      </w:pPr>
      <w:proofErr w:type="gramStart"/>
      <w:r w:rsidRPr="009128F0">
        <w:rPr>
          <w:rFonts w:ascii="Arial" w:hAnsi="Arial" w:cs="Arial"/>
          <w:b/>
          <w:color w:val="000000" w:themeColor="text1"/>
          <w:sz w:val="20"/>
          <w:szCs w:val="20"/>
        </w:rPr>
        <w:t>ç</w:t>
      </w:r>
      <w:proofErr w:type="gramEnd"/>
      <w:r w:rsidRPr="009128F0">
        <w:rPr>
          <w:rFonts w:ascii="Arial" w:hAnsi="Arial" w:cs="Arial"/>
          <w:b/>
          <w:color w:val="000000" w:themeColor="text1"/>
          <w:sz w:val="20"/>
          <w:szCs w:val="20"/>
        </w:rPr>
        <w:t>.</w:t>
      </w:r>
      <w:r w:rsidR="00136C29" w:rsidRPr="009128F0">
        <w:rPr>
          <w:rFonts w:ascii="Arial" w:hAnsi="Arial" w:cs="Arial"/>
          <w:b/>
          <w:color w:val="000000" w:themeColor="text1"/>
          <w:sz w:val="20"/>
          <w:szCs w:val="20"/>
        </w:rPr>
        <w:t xml:space="preserve"> </w:t>
      </w:r>
      <w:r w:rsidR="00136C29" w:rsidRPr="009128F0">
        <w:rPr>
          <w:rFonts w:ascii="Arial" w:hAnsi="Arial" w:cs="Arial"/>
          <w:b/>
          <w:color w:val="000000" w:themeColor="text1"/>
          <w:sz w:val="20"/>
          <w:szCs w:val="20"/>
        </w:rPr>
        <w:tab/>
        <w:t>İştirak ve bağlı ortaklıklardan alınan kar payı gelirine ilişkin bilgiler:</w:t>
      </w:r>
    </w:p>
    <w:p w14:paraId="3D5655A9" w14:textId="6AFC02D4" w:rsidR="00136C29" w:rsidRPr="009128F0" w:rsidRDefault="00F06A4B" w:rsidP="00136C29">
      <w:pPr>
        <w:jc w:val="both"/>
        <w:rPr>
          <w:rFonts w:ascii="Arial" w:hAnsi="Arial" w:cs="Arial"/>
          <w:color w:val="000000" w:themeColor="text1"/>
          <w:sz w:val="20"/>
          <w:szCs w:val="20"/>
        </w:rPr>
      </w:pPr>
      <w:r w:rsidRPr="009128F0">
        <w:rPr>
          <w:rFonts w:ascii="Arial" w:hAnsi="Arial" w:cs="Arial"/>
          <w:color w:val="000000" w:themeColor="text1"/>
          <w:sz w:val="20"/>
          <w:szCs w:val="20"/>
        </w:rPr>
        <w:t>Bulunmamaktadır</w:t>
      </w:r>
      <w:r w:rsidR="00E00C84" w:rsidRPr="009128F0">
        <w:rPr>
          <w:rFonts w:ascii="Arial" w:hAnsi="Arial" w:cs="Arial"/>
          <w:color w:val="000000" w:themeColor="text1"/>
          <w:sz w:val="20"/>
          <w:szCs w:val="20"/>
        </w:rPr>
        <w:t xml:space="preserve"> (</w:t>
      </w:r>
      <w:r w:rsidR="00FF6AF8" w:rsidRPr="009128F0">
        <w:rPr>
          <w:rFonts w:ascii="Arial" w:hAnsi="Arial" w:cs="Arial"/>
          <w:color w:val="000000" w:themeColor="text1"/>
          <w:sz w:val="20"/>
          <w:szCs w:val="20"/>
        </w:rPr>
        <w:t>3</w:t>
      </w:r>
      <w:r w:rsidR="00977EC2">
        <w:rPr>
          <w:rFonts w:ascii="Arial" w:hAnsi="Arial" w:cs="Arial"/>
          <w:color w:val="000000" w:themeColor="text1"/>
          <w:sz w:val="20"/>
          <w:szCs w:val="20"/>
        </w:rPr>
        <w:t>1</w:t>
      </w:r>
      <w:r w:rsidR="00FF6AF8" w:rsidRPr="009128F0">
        <w:rPr>
          <w:rFonts w:ascii="Arial" w:hAnsi="Arial" w:cs="Arial"/>
          <w:color w:val="000000" w:themeColor="text1"/>
          <w:sz w:val="20"/>
          <w:szCs w:val="20"/>
        </w:rPr>
        <w:t xml:space="preserve"> </w:t>
      </w:r>
      <w:r w:rsidR="00977EC2">
        <w:rPr>
          <w:rFonts w:ascii="Arial" w:hAnsi="Arial" w:cs="Arial"/>
          <w:color w:val="000000" w:themeColor="text1"/>
          <w:sz w:val="20"/>
          <w:szCs w:val="20"/>
        </w:rPr>
        <w:t>Aralık</w:t>
      </w:r>
      <w:r w:rsidR="00F05B86" w:rsidRPr="009128F0">
        <w:rPr>
          <w:rFonts w:ascii="Arial" w:hAnsi="Arial" w:cs="Arial"/>
          <w:color w:val="000000" w:themeColor="text1"/>
          <w:sz w:val="20"/>
          <w:szCs w:val="20"/>
        </w:rPr>
        <w:t xml:space="preserve"> </w:t>
      </w:r>
      <w:r w:rsidR="007D0123" w:rsidRPr="009128F0">
        <w:rPr>
          <w:rFonts w:ascii="Arial" w:hAnsi="Arial" w:cs="Arial"/>
          <w:color w:val="000000" w:themeColor="text1"/>
          <w:sz w:val="20"/>
          <w:szCs w:val="20"/>
        </w:rPr>
        <w:t>201</w:t>
      </w:r>
      <w:r w:rsidR="00323FAF">
        <w:rPr>
          <w:rFonts w:ascii="Arial" w:hAnsi="Arial" w:cs="Arial"/>
          <w:color w:val="000000" w:themeColor="text1"/>
          <w:sz w:val="20"/>
          <w:szCs w:val="20"/>
        </w:rPr>
        <w:t>7</w:t>
      </w:r>
      <w:r w:rsidRPr="009128F0">
        <w:rPr>
          <w:rFonts w:ascii="Arial" w:hAnsi="Arial" w:cs="Arial"/>
          <w:color w:val="000000" w:themeColor="text1"/>
          <w:sz w:val="20"/>
          <w:szCs w:val="20"/>
        </w:rPr>
        <w:t>: Bulunmamaktadır</w:t>
      </w:r>
      <w:r w:rsidR="00F05B86" w:rsidRPr="009128F0">
        <w:rPr>
          <w:rFonts w:ascii="Arial" w:hAnsi="Arial" w:cs="Arial"/>
          <w:color w:val="000000" w:themeColor="text1"/>
          <w:sz w:val="20"/>
          <w:szCs w:val="20"/>
        </w:rPr>
        <w:t>)</w:t>
      </w:r>
      <w:r w:rsidR="00EB5B84" w:rsidRPr="009128F0">
        <w:rPr>
          <w:rFonts w:ascii="Arial" w:hAnsi="Arial" w:cs="Arial"/>
          <w:color w:val="000000" w:themeColor="text1"/>
          <w:sz w:val="20"/>
          <w:szCs w:val="20"/>
        </w:rPr>
        <w:t>.</w:t>
      </w:r>
      <w:r w:rsidR="00F05B86" w:rsidRPr="009128F0">
        <w:rPr>
          <w:rFonts w:ascii="Arial" w:hAnsi="Arial" w:cs="Arial"/>
          <w:color w:val="000000" w:themeColor="text1"/>
          <w:sz w:val="20"/>
          <w:szCs w:val="20"/>
        </w:rPr>
        <w:t xml:space="preserve"> </w:t>
      </w:r>
    </w:p>
    <w:p w14:paraId="3AEF5D40" w14:textId="77777777" w:rsidR="00136C29" w:rsidRPr="009128F0" w:rsidRDefault="00136C29" w:rsidP="00900783">
      <w:pPr>
        <w:autoSpaceDE w:val="0"/>
        <w:autoSpaceDN w:val="0"/>
        <w:adjustRightInd w:val="0"/>
        <w:spacing w:before="120"/>
        <w:ind w:left="-504"/>
        <w:jc w:val="both"/>
        <w:rPr>
          <w:rFonts w:ascii="Arial" w:hAnsi="Arial" w:cs="Arial"/>
          <w:b/>
          <w:bCs/>
          <w:iCs/>
          <w:color w:val="000000" w:themeColor="text1"/>
          <w:sz w:val="20"/>
          <w:szCs w:val="20"/>
        </w:rPr>
      </w:pPr>
      <w:r w:rsidRPr="009128F0">
        <w:rPr>
          <w:rFonts w:ascii="Arial" w:eastAsia="Arial Unicode MS" w:hAnsi="Arial" w:cs="Arial"/>
          <w:b/>
          <w:color w:val="000000" w:themeColor="text1"/>
          <w:sz w:val="20"/>
          <w:szCs w:val="20"/>
        </w:rPr>
        <w:t>2.</w:t>
      </w:r>
      <w:r w:rsidRPr="009128F0">
        <w:rPr>
          <w:rFonts w:ascii="Arial" w:eastAsia="Arial Unicode MS" w:hAnsi="Arial" w:cs="Arial"/>
          <w:b/>
          <w:color w:val="000000" w:themeColor="text1"/>
          <w:sz w:val="20"/>
          <w:szCs w:val="20"/>
        </w:rPr>
        <w:tab/>
        <w:t>Kar payı giderlerine ilişkin bilgiler:</w:t>
      </w:r>
    </w:p>
    <w:p w14:paraId="0BD937FF" w14:textId="7CD1D1E5" w:rsidR="00136C29" w:rsidRDefault="00C60570" w:rsidP="00900783">
      <w:pPr>
        <w:spacing w:before="120" w:after="120"/>
        <w:ind w:left="14" w:hanging="532"/>
        <w:jc w:val="both"/>
        <w:rPr>
          <w:rFonts w:ascii="Arial" w:hAnsi="Arial" w:cs="Arial"/>
          <w:b/>
          <w:color w:val="000000" w:themeColor="text1"/>
          <w:sz w:val="20"/>
          <w:szCs w:val="20"/>
        </w:rPr>
      </w:pPr>
      <w:proofErr w:type="gramStart"/>
      <w:r w:rsidRPr="009128F0">
        <w:rPr>
          <w:rFonts w:ascii="Arial" w:hAnsi="Arial" w:cs="Arial"/>
          <w:b/>
          <w:color w:val="000000" w:themeColor="text1"/>
          <w:sz w:val="20"/>
          <w:szCs w:val="20"/>
        </w:rPr>
        <w:t>a</w:t>
      </w:r>
      <w:proofErr w:type="gramEnd"/>
      <w:r w:rsidRPr="009128F0">
        <w:rPr>
          <w:rFonts w:ascii="Arial" w:hAnsi="Arial" w:cs="Arial"/>
          <w:b/>
          <w:color w:val="000000" w:themeColor="text1"/>
          <w:sz w:val="20"/>
          <w:szCs w:val="20"/>
        </w:rPr>
        <w:t>.</w:t>
      </w:r>
      <w:r w:rsidR="00136C29" w:rsidRPr="009128F0">
        <w:rPr>
          <w:rFonts w:ascii="Arial" w:hAnsi="Arial" w:cs="Arial"/>
          <w:b/>
          <w:color w:val="000000" w:themeColor="text1"/>
          <w:sz w:val="20"/>
          <w:szCs w:val="20"/>
        </w:rPr>
        <w:tab/>
        <w:t xml:space="preserve">Kullanılan kredilere verilen kar payı giderlerine ilişkin bilgiler: </w:t>
      </w:r>
    </w:p>
    <w:tbl>
      <w:tblPr>
        <w:tblW w:w="9645" w:type="dxa"/>
        <w:tblInd w:w="70" w:type="dxa"/>
        <w:tblLook w:val="01E0" w:firstRow="1" w:lastRow="1" w:firstColumn="1" w:lastColumn="1" w:noHBand="0" w:noVBand="0"/>
      </w:tblPr>
      <w:tblGrid>
        <w:gridCol w:w="6607"/>
        <w:gridCol w:w="1526"/>
        <w:gridCol w:w="1512"/>
      </w:tblGrid>
      <w:tr w:rsidR="00323FAF" w:rsidRPr="000A1EB8" w14:paraId="6CE95FB5" w14:textId="77777777" w:rsidTr="00323FAF">
        <w:tc>
          <w:tcPr>
            <w:tcW w:w="6607" w:type="dxa"/>
            <w:tcBorders>
              <w:top w:val="single" w:sz="4" w:space="0" w:color="auto"/>
              <w:bottom w:val="single" w:sz="4" w:space="0" w:color="auto"/>
            </w:tcBorders>
          </w:tcPr>
          <w:p w14:paraId="6B8E78F1" w14:textId="77777777" w:rsidR="00323FAF" w:rsidRPr="000A1EB8" w:rsidRDefault="00323FAF" w:rsidP="00901196">
            <w:pPr>
              <w:tabs>
                <w:tab w:val="left" w:pos="180"/>
              </w:tabs>
              <w:jc w:val="both"/>
              <w:rPr>
                <w:rFonts w:ascii="Arial" w:hAnsi="Arial" w:cs="Arial"/>
                <w:sz w:val="18"/>
                <w:szCs w:val="18"/>
              </w:rPr>
            </w:pPr>
          </w:p>
        </w:tc>
        <w:tc>
          <w:tcPr>
            <w:tcW w:w="3038" w:type="dxa"/>
            <w:gridSpan w:val="2"/>
            <w:tcBorders>
              <w:top w:val="single" w:sz="4" w:space="0" w:color="auto"/>
              <w:bottom w:val="single" w:sz="4" w:space="0" w:color="auto"/>
            </w:tcBorders>
            <w:vAlign w:val="bottom"/>
          </w:tcPr>
          <w:p w14:paraId="53C2A2B8" w14:textId="77777777" w:rsidR="00323FAF" w:rsidRPr="000A1EB8" w:rsidRDefault="00323FAF" w:rsidP="00901196">
            <w:pPr>
              <w:tabs>
                <w:tab w:val="left" w:pos="180"/>
              </w:tabs>
              <w:ind w:left="415"/>
              <w:jc w:val="center"/>
              <w:rPr>
                <w:rFonts w:ascii="Arial" w:hAnsi="Arial" w:cs="Arial"/>
                <w:b/>
                <w:sz w:val="18"/>
                <w:szCs w:val="18"/>
              </w:rPr>
            </w:pPr>
            <w:r w:rsidRPr="000A1EB8">
              <w:rPr>
                <w:rFonts w:ascii="Arial" w:hAnsi="Arial" w:cs="Arial"/>
                <w:b/>
                <w:sz w:val="18"/>
                <w:szCs w:val="18"/>
              </w:rPr>
              <w:t>Cari Dönem</w:t>
            </w:r>
          </w:p>
        </w:tc>
      </w:tr>
      <w:tr w:rsidR="00323FAF" w:rsidRPr="000A1EB8" w14:paraId="217069D1" w14:textId="77777777" w:rsidTr="00323FAF">
        <w:tc>
          <w:tcPr>
            <w:tcW w:w="6607" w:type="dxa"/>
            <w:tcBorders>
              <w:top w:val="single" w:sz="4" w:space="0" w:color="auto"/>
              <w:bottom w:val="single" w:sz="4" w:space="0" w:color="auto"/>
            </w:tcBorders>
          </w:tcPr>
          <w:p w14:paraId="50098E0D" w14:textId="77777777" w:rsidR="00323FAF" w:rsidRPr="000A1EB8" w:rsidRDefault="00323FAF" w:rsidP="00901196">
            <w:pPr>
              <w:tabs>
                <w:tab w:val="left" w:pos="180"/>
              </w:tabs>
              <w:jc w:val="both"/>
              <w:rPr>
                <w:rFonts w:ascii="Arial" w:hAnsi="Arial" w:cs="Arial"/>
                <w:b/>
                <w:sz w:val="18"/>
                <w:szCs w:val="18"/>
              </w:rPr>
            </w:pPr>
          </w:p>
        </w:tc>
        <w:tc>
          <w:tcPr>
            <w:tcW w:w="1526" w:type="dxa"/>
            <w:tcBorders>
              <w:top w:val="single" w:sz="4" w:space="0" w:color="auto"/>
              <w:bottom w:val="single" w:sz="4" w:space="0" w:color="auto"/>
            </w:tcBorders>
          </w:tcPr>
          <w:p w14:paraId="199B66C3" w14:textId="77777777" w:rsidR="00323FAF" w:rsidRPr="000A1EB8" w:rsidRDefault="00323FAF" w:rsidP="00901196">
            <w:pPr>
              <w:ind w:right="49"/>
              <w:jc w:val="right"/>
              <w:rPr>
                <w:rFonts w:ascii="Arial" w:hAnsi="Arial" w:cs="Arial"/>
                <w:b/>
                <w:color w:val="000000"/>
                <w:sz w:val="18"/>
                <w:szCs w:val="18"/>
              </w:rPr>
            </w:pPr>
            <w:r w:rsidRPr="000A1EB8">
              <w:rPr>
                <w:rFonts w:ascii="Arial" w:hAnsi="Arial" w:cs="Arial"/>
                <w:b/>
                <w:color w:val="000000"/>
                <w:sz w:val="18"/>
                <w:szCs w:val="18"/>
              </w:rPr>
              <w:t>TP</w:t>
            </w:r>
          </w:p>
        </w:tc>
        <w:tc>
          <w:tcPr>
            <w:tcW w:w="1512" w:type="dxa"/>
            <w:tcBorders>
              <w:top w:val="single" w:sz="4" w:space="0" w:color="auto"/>
              <w:bottom w:val="single" w:sz="4" w:space="0" w:color="auto"/>
            </w:tcBorders>
          </w:tcPr>
          <w:p w14:paraId="79C1F8BD" w14:textId="77777777" w:rsidR="00323FAF" w:rsidRPr="000A1EB8" w:rsidRDefault="00323FAF" w:rsidP="00901196">
            <w:pPr>
              <w:ind w:right="49"/>
              <w:jc w:val="right"/>
              <w:rPr>
                <w:rFonts w:ascii="Arial" w:hAnsi="Arial" w:cs="Arial"/>
                <w:b/>
                <w:color w:val="000000"/>
                <w:sz w:val="18"/>
                <w:szCs w:val="18"/>
              </w:rPr>
            </w:pPr>
            <w:r w:rsidRPr="000A1EB8">
              <w:rPr>
                <w:rFonts w:ascii="Arial" w:hAnsi="Arial" w:cs="Arial"/>
                <w:b/>
                <w:color w:val="000000"/>
                <w:sz w:val="18"/>
                <w:szCs w:val="18"/>
              </w:rPr>
              <w:t>YP</w:t>
            </w:r>
          </w:p>
        </w:tc>
      </w:tr>
      <w:tr w:rsidR="00323FAF" w:rsidRPr="000A1EB8" w14:paraId="50BB0129" w14:textId="77777777" w:rsidTr="00323FAF">
        <w:tc>
          <w:tcPr>
            <w:tcW w:w="6607" w:type="dxa"/>
            <w:tcBorders>
              <w:top w:val="single" w:sz="4" w:space="0" w:color="auto"/>
            </w:tcBorders>
          </w:tcPr>
          <w:p w14:paraId="709833D7" w14:textId="77777777" w:rsidR="00323FAF" w:rsidRPr="000A1EB8" w:rsidRDefault="00323FAF" w:rsidP="00901196">
            <w:pPr>
              <w:tabs>
                <w:tab w:val="left" w:pos="180"/>
              </w:tabs>
              <w:jc w:val="both"/>
              <w:rPr>
                <w:rFonts w:ascii="Arial" w:hAnsi="Arial" w:cs="Arial"/>
                <w:sz w:val="18"/>
                <w:szCs w:val="18"/>
              </w:rPr>
            </w:pPr>
          </w:p>
        </w:tc>
        <w:tc>
          <w:tcPr>
            <w:tcW w:w="1526" w:type="dxa"/>
            <w:tcBorders>
              <w:top w:val="single" w:sz="4" w:space="0" w:color="auto"/>
            </w:tcBorders>
          </w:tcPr>
          <w:p w14:paraId="1A09B2CC" w14:textId="77777777" w:rsidR="00323FAF" w:rsidRPr="000A1EB8" w:rsidRDefault="00323FAF" w:rsidP="00901196">
            <w:pPr>
              <w:ind w:right="49"/>
              <w:jc w:val="right"/>
              <w:rPr>
                <w:rFonts w:ascii="Arial" w:hAnsi="Arial" w:cs="Arial"/>
                <w:color w:val="000000"/>
                <w:sz w:val="18"/>
                <w:szCs w:val="18"/>
              </w:rPr>
            </w:pPr>
          </w:p>
        </w:tc>
        <w:tc>
          <w:tcPr>
            <w:tcW w:w="1512" w:type="dxa"/>
            <w:tcBorders>
              <w:top w:val="single" w:sz="4" w:space="0" w:color="auto"/>
            </w:tcBorders>
          </w:tcPr>
          <w:p w14:paraId="011D00F9" w14:textId="77777777" w:rsidR="00323FAF" w:rsidRPr="000A1EB8" w:rsidRDefault="00323FAF" w:rsidP="00901196">
            <w:pPr>
              <w:ind w:right="49"/>
              <w:jc w:val="right"/>
              <w:rPr>
                <w:rFonts w:ascii="Arial" w:hAnsi="Arial" w:cs="Arial"/>
                <w:color w:val="000000"/>
                <w:sz w:val="18"/>
                <w:szCs w:val="18"/>
              </w:rPr>
            </w:pPr>
          </w:p>
        </w:tc>
      </w:tr>
      <w:tr w:rsidR="00337FF1" w:rsidRPr="000A1EB8" w14:paraId="17CDD671" w14:textId="77777777" w:rsidTr="00782E95">
        <w:tc>
          <w:tcPr>
            <w:tcW w:w="6607" w:type="dxa"/>
            <w:vAlign w:val="center"/>
          </w:tcPr>
          <w:p w14:paraId="31285E49" w14:textId="77777777" w:rsidR="00337FF1" w:rsidRPr="000A1EB8" w:rsidRDefault="00337FF1" w:rsidP="00337FF1">
            <w:pPr>
              <w:rPr>
                <w:rFonts w:ascii="Arial" w:hAnsi="Arial" w:cs="Arial"/>
                <w:sz w:val="18"/>
                <w:szCs w:val="18"/>
              </w:rPr>
            </w:pPr>
            <w:r w:rsidRPr="000A1EB8">
              <w:rPr>
                <w:rFonts w:ascii="Arial" w:hAnsi="Arial" w:cs="Arial"/>
                <w:sz w:val="18"/>
                <w:szCs w:val="18"/>
              </w:rPr>
              <w:t>Bankalara</w:t>
            </w:r>
          </w:p>
        </w:tc>
        <w:tc>
          <w:tcPr>
            <w:tcW w:w="1526" w:type="dxa"/>
          </w:tcPr>
          <w:p w14:paraId="74B5D408" w14:textId="536D6909" w:rsidR="00337FF1" w:rsidRPr="000A1EB8" w:rsidRDefault="00337FF1" w:rsidP="00337FF1">
            <w:pPr>
              <w:ind w:right="18"/>
              <w:jc w:val="right"/>
              <w:rPr>
                <w:rFonts w:ascii="Arial" w:hAnsi="Arial" w:cs="Arial"/>
                <w:bCs/>
                <w:color w:val="000000" w:themeColor="text1"/>
                <w:sz w:val="18"/>
                <w:szCs w:val="18"/>
              </w:rPr>
            </w:pPr>
            <w:r w:rsidRPr="000A1EB8">
              <w:rPr>
                <w:rFonts w:ascii="Arial" w:hAnsi="Arial" w:cs="Arial"/>
                <w:bCs/>
                <w:color w:val="000000" w:themeColor="text1"/>
                <w:sz w:val="18"/>
                <w:szCs w:val="18"/>
              </w:rPr>
              <w:t>7.259</w:t>
            </w:r>
          </w:p>
        </w:tc>
        <w:tc>
          <w:tcPr>
            <w:tcW w:w="1512" w:type="dxa"/>
          </w:tcPr>
          <w:p w14:paraId="7E943BFA" w14:textId="27636B38" w:rsidR="00337FF1" w:rsidRPr="000A1EB8" w:rsidRDefault="00337FF1" w:rsidP="00337FF1">
            <w:pPr>
              <w:ind w:right="18"/>
              <w:jc w:val="right"/>
              <w:rPr>
                <w:rFonts w:ascii="Arial" w:hAnsi="Arial" w:cs="Arial"/>
                <w:bCs/>
                <w:color w:val="000000" w:themeColor="text1"/>
                <w:sz w:val="18"/>
                <w:szCs w:val="18"/>
              </w:rPr>
            </w:pPr>
            <w:r w:rsidRPr="000A1EB8">
              <w:rPr>
                <w:rFonts w:ascii="Arial" w:hAnsi="Arial" w:cs="Arial"/>
                <w:bCs/>
                <w:color w:val="000000" w:themeColor="text1"/>
                <w:sz w:val="18"/>
                <w:szCs w:val="18"/>
              </w:rPr>
              <w:t>17.223</w:t>
            </w:r>
          </w:p>
        </w:tc>
      </w:tr>
      <w:tr w:rsidR="00337FF1" w:rsidRPr="000A1EB8" w14:paraId="5B56D70C" w14:textId="77777777" w:rsidTr="00782E95">
        <w:tc>
          <w:tcPr>
            <w:tcW w:w="6607" w:type="dxa"/>
            <w:vAlign w:val="center"/>
          </w:tcPr>
          <w:p w14:paraId="4EA860D3" w14:textId="77777777" w:rsidR="00337FF1" w:rsidRPr="000A1EB8" w:rsidRDefault="00337FF1" w:rsidP="00337FF1">
            <w:pPr>
              <w:ind w:left="360"/>
              <w:rPr>
                <w:rFonts w:ascii="Arial" w:eastAsia="Arial Unicode MS" w:hAnsi="Arial" w:cs="Arial"/>
                <w:iCs/>
                <w:sz w:val="18"/>
                <w:szCs w:val="18"/>
              </w:rPr>
            </w:pPr>
            <w:r w:rsidRPr="000A1EB8">
              <w:rPr>
                <w:rFonts w:ascii="Arial" w:hAnsi="Arial" w:cs="Arial"/>
                <w:sz w:val="18"/>
                <w:szCs w:val="18"/>
              </w:rPr>
              <w:t>T.C. Merkez Bankasına</w:t>
            </w:r>
          </w:p>
        </w:tc>
        <w:tc>
          <w:tcPr>
            <w:tcW w:w="1526" w:type="dxa"/>
          </w:tcPr>
          <w:p w14:paraId="2C976C33" w14:textId="6F2603A1" w:rsidR="00337FF1" w:rsidRPr="000A1EB8" w:rsidRDefault="00337FF1" w:rsidP="00337FF1">
            <w:pPr>
              <w:ind w:right="18"/>
              <w:jc w:val="right"/>
              <w:rPr>
                <w:rFonts w:ascii="Arial" w:hAnsi="Arial" w:cs="Arial"/>
                <w:bCs/>
                <w:color w:val="000000" w:themeColor="text1"/>
                <w:sz w:val="18"/>
                <w:szCs w:val="18"/>
              </w:rPr>
            </w:pPr>
            <w:r w:rsidRPr="000A1EB8">
              <w:rPr>
                <w:rFonts w:ascii="Arial" w:hAnsi="Arial" w:cs="Arial"/>
                <w:bCs/>
                <w:color w:val="000000" w:themeColor="text1"/>
                <w:sz w:val="18"/>
                <w:szCs w:val="18"/>
              </w:rPr>
              <w:t>-</w:t>
            </w:r>
          </w:p>
        </w:tc>
        <w:tc>
          <w:tcPr>
            <w:tcW w:w="1512" w:type="dxa"/>
          </w:tcPr>
          <w:p w14:paraId="481EA96F" w14:textId="580A3524" w:rsidR="00337FF1" w:rsidRPr="000A1EB8" w:rsidRDefault="00337FF1" w:rsidP="00337FF1">
            <w:pPr>
              <w:ind w:right="18"/>
              <w:jc w:val="right"/>
              <w:rPr>
                <w:rFonts w:ascii="Arial" w:hAnsi="Arial" w:cs="Arial"/>
                <w:bCs/>
                <w:color w:val="000000" w:themeColor="text1"/>
                <w:sz w:val="18"/>
                <w:szCs w:val="18"/>
              </w:rPr>
            </w:pPr>
            <w:r w:rsidRPr="000A1EB8">
              <w:rPr>
                <w:rFonts w:ascii="Arial" w:hAnsi="Arial" w:cs="Arial"/>
                <w:bCs/>
                <w:color w:val="000000" w:themeColor="text1"/>
                <w:sz w:val="18"/>
                <w:szCs w:val="18"/>
              </w:rPr>
              <w:t>-</w:t>
            </w:r>
          </w:p>
        </w:tc>
      </w:tr>
      <w:tr w:rsidR="00337FF1" w:rsidRPr="000A1EB8" w14:paraId="5248752C" w14:textId="77777777" w:rsidTr="00782E95">
        <w:tc>
          <w:tcPr>
            <w:tcW w:w="6607" w:type="dxa"/>
            <w:vAlign w:val="center"/>
          </w:tcPr>
          <w:p w14:paraId="2D84CB64" w14:textId="77777777" w:rsidR="00337FF1" w:rsidRPr="000A1EB8" w:rsidRDefault="00337FF1" w:rsidP="00337FF1">
            <w:pPr>
              <w:ind w:left="360"/>
              <w:rPr>
                <w:rFonts w:ascii="Arial" w:eastAsia="Arial Unicode MS" w:hAnsi="Arial" w:cs="Arial"/>
                <w:iCs/>
                <w:sz w:val="18"/>
                <w:szCs w:val="18"/>
              </w:rPr>
            </w:pPr>
            <w:r w:rsidRPr="000A1EB8">
              <w:rPr>
                <w:rFonts w:ascii="Arial" w:hAnsi="Arial" w:cs="Arial"/>
                <w:sz w:val="18"/>
                <w:szCs w:val="18"/>
              </w:rPr>
              <w:t>Yurtiçi Bankalara</w:t>
            </w:r>
          </w:p>
        </w:tc>
        <w:tc>
          <w:tcPr>
            <w:tcW w:w="1526" w:type="dxa"/>
          </w:tcPr>
          <w:p w14:paraId="5A7B819C" w14:textId="7641E99D" w:rsidR="00337FF1" w:rsidRPr="000A1EB8" w:rsidRDefault="00337FF1" w:rsidP="00337FF1">
            <w:pPr>
              <w:ind w:right="18"/>
              <w:jc w:val="right"/>
              <w:rPr>
                <w:rFonts w:ascii="Arial" w:hAnsi="Arial" w:cs="Arial"/>
                <w:bCs/>
                <w:color w:val="000000" w:themeColor="text1"/>
                <w:sz w:val="18"/>
                <w:szCs w:val="18"/>
              </w:rPr>
            </w:pPr>
            <w:r w:rsidRPr="000A1EB8">
              <w:rPr>
                <w:rFonts w:ascii="Arial" w:hAnsi="Arial" w:cs="Arial"/>
                <w:bCs/>
                <w:color w:val="000000" w:themeColor="text1"/>
                <w:sz w:val="18"/>
                <w:szCs w:val="18"/>
              </w:rPr>
              <w:t>-</w:t>
            </w:r>
          </w:p>
        </w:tc>
        <w:tc>
          <w:tcPr>
            <w:tcW w:w="1512" w:type="dxa"/>
          </w:tcPr>
          <w:p w14:paraId="4F28260C" w14:textId="0C9908A8" w:rsidR="00337FF1" w:rsidRPr="000A1EB8" w:rsidRDefault="00337FF1" w:rsidP="00337FF1">
            <w:pPr>
              <w:ind w:right="18"/>
              <w:jc w:val="right"/>
              <w:rPr>
                <w:rFonts w:ascii="Arial" w:hAnsi="Arial" w:cs="Arial"/>
                <w:bCs/>
                <w:color w:val="000000" w:themeColor="text1"/>
                <w:sz w:val="18"/>
                <w:szCs w:val="18"/>
              </w:rPr>
            </w:pPr>
            <w:r w:rsidRPr="000A1EB8">
              <w:rPr>
                <w:rFonts w:ascii="Arial" w:hAnsi="Arial" w:cs="Arial"/>
                <w:bCs/>
                <w:color w:val="000000" w:themeColor="text1"/>
                <w:sz w:val="18"/>
                <w:szCs w:val="18"/>
              </w:rPr>
              <w:t>2.022</w:t>
            </w:r>
          </w:p>
        </w:tc>
      </w:tr>
      <w:tr w:rsidR="00337FF1" w:rsidRPr="000A1EB8" w14:paraId="3246A122" w14:textId="77777777" w:rsidTr="00782E95">
        <w:tc>
          <w:tcPr>
            <w:tcW w:w="6607" w:type="dxa"/>
            <w:vAlign w:val="center"/>
          </w:tcPr>
          <w:p w14:paraId="40C3F885" w14:textId="77777777" w:rsidR="00337FF1" w:rsidRPr="000A1EB8" w:rsidRDefault="00337FF1" w:rsidP="00337FF1">
            <w:pPr>
              <w:ind w:left="360"/>
              <w:rPr>
                <w:rFonts w:ascii="Arial" w:hAnsi="Arial" w:cs="Arial"/>
                <w:sz w:val="18"/>
                <w:szCs w:val="18"/>
              </w:rPr>
            </w:pPr>
            <w:r w:rsidRPr="000A1EB8">
              <w:rPr>
                <w:rFonts w:ascii="Arial" w:hAnsi="Arial" w:cs="Arial"/>
                <w:sz w:val="18"/>
                <w:szCs w:val="18"/>
              </w:rPr>
              <w:t>Yurtdışı Bankalara</w:t>
            </w:r>
          </w:p>
        </w:tc>
        <w:tc>
          <w:tcPr>
            <w:tcW w:w="1526" w:type="dxa"/>
          </w:tcPr>
          <w:p w14:paraId="3921D07F" w14:textId="65EDBC37" w:rsidR="00337FF1" w:rsidRPr="000A1EB8" w:rsidRDefault="00337FF1" w:rsidP="00337FF1">
            <w:pPr>
              <w:ind w:right="18"/>
              <w:jc w:val="right"/>
              <w:rPr>
                <w:rFonts w:ascii="Arial" w:hAnsi="Arial" w:cs="Arial"/>
                <w:bCs/>
                <w:color w:val="000000" w:themeColor="text1"/>
                <w:sz w:val="18"/>
                <w:szCs w:val="18"/>
              </w:rPr>
            </w:pPr>
            <w:r w:rsidRPr="000A1EB8">
              <w:rPr>
                <w:rFonts w:ascii="Arial" w:hAnsi="Arial" w:cs="Arial"/>
                <w:bCs/>
                <w:color w:val="000000" w:themeColor="text1"/>
                <w:sz w:val="18"/>
                <w:szCs w:val="18"/>
              </w:rPr>
              <w:t>7.259</w:t>
            </w:r>
          </w:p>
        </w:tc>
        <w:tc>
          <w:tcPr>
            <w:tcW w:w="1512" w:type="dxa"/>
          </w:tcPr>
          <w:p w14:paraId="61486B3B" w14:textId="6C5A8A1B" w:rsidR="00337FF1" w:rsidRPr="000A1EB8" w:rsidRDefault="00337FF1" w:rsidP="00337FF1">
            <w:pPr>
              <w:ind w:right="18"/>
              <w:jc w:val="right"/>
              <w:rPr>
                <w:rFonts w:ascii="Arial" w:hAnsi="Arial" w:cs="Arial"/>
                <w:bCs/>
                <w:color w:val="000000" w:themeColor="text1"/>
                <w:sz w:val="18"/>
                <w:szCs w:val="18"/>
              </w:rPr>
            </w:pPr>
            <w:r w:rsidRPr="000A1EB8">
              <w:rPr>
                <w:rFonts w:ascii="Arial" w:hAnsi="Arial" w:cs="Arial"/>
                <w:bCs/>
                <w:color w:val="000000" w:themeColor="text1"/>
                <w:sz w:val="18"/>
                <w:szCs w:val="18"/>
              </w:rPr>
              <w:t>15.201</w:t>
            </w:r>
          </w:p>
        </w:tc>
      </w:tr>
      <w:tr w:rsidR="00337FF1" w:rsidRPr="000A1EB8" w14:paraId="1F198BDF" w14:textId="77777777" w:rsidTr="00782E95">
        <w:trPr>
          <w:trHeight w:val="80"/>
        </w:trPr>
        <w:tc>
          <w:tcPr>
            <w:tcW w:w="6607" w:type="dxa"/>
            <w:vAlign w:val="center"/>
          </w:tcPr>
          <w:p w14:paraId="5AA06200" w14:textId="77777777" w:rsidR="00337FF1" w:rsidRPr="000A1EB8" w:rsidRDefault="00337FF1" w:rsidP="00337FF1">
            <w:pPr>
              <w:ind w:left="360"/>
              <w:rPr>
                <w:rFonts w:ascii="Arial" w:hAnsi="Arial" w:cs="Arial"/>
                <w:sz w:val="18"/>
                <w:szCs w:val="18"/>
              </w:rPr>
            </w:pPr>
            <w:r w:rsidRPr="000A1EB8">
              <w:rPr>
                <w:rFonts w:ascii="Arial" w:hAnsi="Arial" w:cs="Arial"/>
                <w:sz w:val="18"/>
                <w:szCs w:val="18"/>
              </w:rPr>
              <w:t>Yurtdışı Merkez ve Şubelere</w:t>
            </w:r>
          </w:p>
        </w:tc>
        <w:tc>
          <w:tcPr>
            <w:tcW w:w="1526" w:type="dxa"/>
          </w:tcPr>
          <w:p w14:paraId="55DC933C" w14:textId="00B88026" w:rsidR="00337FF1" w:rsidRPr="000A1EB8" w:rsidRDefault="00337FF1" w:rsidP="00337FF1">
            <w:pPr>
              <w:ind w:right="18"/>
              <w:jc w:val="right"/>
              <w:rPr>
                <w:rFonts w:ascii="Arial" w:hAnsi="Arial" w:cs="Arial"/>
                <w:bCs/>
                <w:color w:val="000000" w:themeColor="text1"/>
                <w:sz w:val="18"/>
                <w:szCs w:val="18"/>
              </w:rPr>
            </w:pPr>
            <w:r w:rsidRPr="000A1EB8">
              <w:rPr>
                <w:rFonts w:ascii="Arial" w:hAnsi="Arial" w:cs="Arial"/>
                <w:bCs/>
                <w:color w:val="000000" w:themeColor="text1"/>
                <w:sz w:val="18"/>
                <w:szCs w:val="18"/>
              </w:rPr>
              <w:t>-</w:t>
            </w:r>
          </w:p>
        </w:tc>
        <w:tc>
          <w:tcPr>
            <w:tcW w:w="1512" w:type="dxa"/>
          </w:tcPr>
          <w:p w14:paraId="0A093A98" w14:textId="48A52910" w:rsidR="00337FF1" w:rsidRPr="000A1EB8" w:rsidRDefault="00337FF1" w:rsidP="00337FF1">
            <w:pPr>
              <w:ind w:right="18"/>
              <w:jc w:val="right"/>
              <w:rPr>
                <w:rFonts w:ascii="Arial" w:hAnsi="Arial" w:cs="Arial"/>
                <w:bCs/>
                <w:color w:val="000000" w:themeColor="text1"/>
                <w:sz w:val="18"/>
                <w:szCs w:val="18"/>
              </w:rPr>
            </w:pPr>
            <w:r w:rsidRPr="000A1EB8">
              <w:rPr>
                <w:rFonts w:ascii="Arial" w:hAnsi="Arial" w:cs="Arial"/>
                <w:bCs/>
                <w:color w:val="000000" w:themeColor="text1"/>
                <w:sz w:val="18"/>
                <w:szCs w:val="18"/>
              </w:rPr>
              <w:t>-</w:t>
            </w:r>
          </w:p>
        </w:tc>
      </w:tr>
      <w:tr w:rsidR="00337FF1" w:rsidRPr="000A1EB8" w14:paraId="222288F6" w14:textId="77777777" w:rsidTr="00782E95">
        <w:trPr>
          <w:trHeight w:val="80"/>
        </w:trPr>
        <w:tc>
          <w:tcPr>
            <w:tcW w:w="6607" w:type="dxa"/>
          </w:tcPr>
          <w:p w14:paraId="3217BBC2" w14:textId="77777777" w:rsidR="00337FF1" w:rsidRPr="000A1EB8" w:rsidRDefault="00337FF1" w:rsidP="00337FF1">
            <w:pPr>
              <w:tabs>
                <w:tab w:val="left" w:pos="0"/>
              </w:tabs>
              <w:jc w:val="both"/>
              <w:rPr>
                <w:rFonts w:ascii="Arial" w:hAnsi="Arial" w:cs="Arial"/>
                <w:sz w:val="18"/>
                <w:szCs w:val="18"/>
              </w:rPr>
            </w:pPr>
            <w:r w:rsidRPr="000A1EB8">
              <w:rPr>
                <w:rFonts w:ascii="Arial" w:hAnsi="Arial" w:cs="Arial"/>
                <w:sz w:val="18"/>
                <w:szCs w:val="18"/>
              </w:rPr>
              <w:t xml:space="preserve">Diğer kuruluşlara </w:t>
            </w:r>
          </w:p>
        </w:tc>
        <w:tc>
          <w:tcPr>
            <w:tcW w:w="1526" w:type="dxa"/>
          </w:tcPr>
          <w:p w14:paraId="538AE1D5" w14:textId="455A3630" w:rsidR="00337FF1" w:rsidRPr="000A1EB8" w:rsidRDefault="00337FF1" w:rsidP="00337FF1">
            <w:pPr>
              <w:ind w:right="18"/>
              <w:jc w:val="right"/>
              <w:rPr>
                <w:rFonts w:ascii="Arial" w:hAnsi="Arial" w:cs="Arial"/>
                <w:bCs/>
                <w:color w:val="000000" w:themeColor="text1"/>
                <w:sz w:val="18"/>
                <w:szCs w:val="18"/>
              </w:rPr>
            </w:pPr>
            <w:r w:rsidRPr="000A1EB8">
              <w:rPr>
                <w:rFonts w:ascii="Arial" w:hAnsi="Arial" w:cs="Arial"/>
                <w:bCs/>
                <w:color w:val="000000" w:themeColor="text1"/>
                <w:sz w:val="18"/>
                <w:szCs w:val="18"/>
              </w:rPr>
              <w:t>400</w:t>
            </w:r>
          </w:p>
        </w:tc>
        <w:tc>
          <w:tcPr>
            <w:tcW w:w="1512" w:type="dxa"/>
          </w:tcPr>
          <w:p w14:paraId="120698D9" w14:textId="30DD9A98" w:rsidR="00337FF1" w:rsidRPr="000A1EB8" w:rsidRDefault="00337FF1" w:rsidP="00337FF1">
            <w:pPr>
              <w:ind w:right="18"/>
              <w:jc w:val="right"/>
              <w:rPr>
                <w:rFonts w:ascii="Arial" w:hAnsi="Arial" w:cs="Arial"/>
                <w:bCs/>
                <w:color w:val="000000" w:themeColor="text1"/>
                <w:sz w:val="18"/>
                <w:szCs w:val="18"/>
              </w:rPr>
            </w:pPr>
            <w:r w:rsidRPr="000A1EB8">
              <w:rPr>
                <w:rFonts w:ascii="Arial" w:hAnsi="Arial" w:cs="Arial"/>
                <w:bCs/>
                <w:color w:val="000000" w:themeColor="text1"/>
                <w:sz w:val="18"/>
                <w:szCs w:val="18"/>
              </w:rPr>
              <w:t>39.374</w:t>
            </w:r>
          </w:p>
        </w:tc>
      </w:tr>
      <w:tr w:rsidR="00337FF1" w:rsidRPr="000A1EB8" w14:paraId="77B69097" w14:textId="77777777" w:rsidTr="00782E95">
        <w:trPr>
          <w:trHeight w:val="80"/>
        </w:trPr>
        <w:tc>
          <w:tcPr>
            <w:tcW w:w="6607" w:type="dxa"/>
            <w:tcBorders>
              <w:bottom w:val="single" w:sz="4" w:space="0" w:color="auto"/>
            </w:tcBorders>
          </w:tcPr>
          <w:p w14:paraId="21ED0DD3" w14:textId="77777777" w:rsidR="00337FF1" w:rsidRPr="000A1EB8" w:rsidRDefault="00337FF1" w:rsidP="00337FF1">
            <w:pPr>
              <w:tabs>
                <w:tab w:val="left" w:pos="0"/>
              </w:tabs>
              <w:jc w:val="both"/>
              <w:rPr>
                <w:rFonts w:ascii="Arial" w:hAnsi="Arial" w:cs="Arial"/>
                <w:sz w:val="18"/>
                <w:szCs w:val="18"/>
              </w:rPr>
            </w:pPr>
          </w:p>
        </w:tc>
        <w:tc>
          <w:tcPr>
            <w:tcW w:w="1526" w:type="dxa"/>
            <w:tcBorders>
              <w:bottom w:val="single" w:sz="4" w:space="0" w:color="auto"/>
            </w:tcBorders>
          </w:tcPr>
          <w:p w14:paraId="1E3823EF" w14:textId="77777777" w:rsidR="00337FF1" w:rsidRPr="000A1EB8" w:rsidRDefault="00337FF1" w:rsidP="00337FF1">
            <w:pPr>
              <w:ind w:right="18"/>
              <w:jc w:val="right"/>
              <w:rPr>
                <w:rFonts w:ascii="Arial" w:hAnsi="Arial" w:cs="Arial"/>
                <w:bCs/>
                <w:color w:val="000000" w:themeColor="text1"/>
                <w:sz w:val="18"/>
                <w:szCs w:val="18"/>
              </w:rPr>
            </w:pPr>
          </w:p>
        </w:tc>
        <w:tc>
          <w:tcPr>
            <w:tcW w:w="1512" w:type="dxa"/>
            <w:tcBorders>
              <w:bottom w:val="single" w:sz="4" w:space="0" w:color="auto"/>
            </w:tcBorders>
          </w:tcPr>
          <w:p w14:paraId="6AC737DA" w14:textId="77777777" w:rsidR="00337FF1" w:rsidRPr="000A1EB8" w:rsidRDefault="00337FF1" w:rsidP="00337FF1">
            <w:pPr>
              <w:ind w:right="18"/>
              <w:jc w:val="right"/>
              <w:rPr>
                <w:rFonts w:ascii="Arial" w:hAnsi="Arial" w:cs="Arial"/>
                <w:bCs/>
                <w:color w:val="000000" w:themeColor="text1"/>
                <w:sz w:val="18"/>
                <w:szCs w:val="18"/>
              </w:rPr>
            </w:pPr>
          </w:p>
        </w:tc>
      </w:tr>
      <w:tr w:rsidR="00337FF1" w:rsidRPr="000A1EB8" w14:paraId="4E96CBA2" w14:textId="77777777" w:rsidTr="00782E95">
        <w:tc>
          <w:tcPr>
            <w:tcW w:w="6607" w:type="dxa"/>
            <w:tcBorders>
              <w:top w:val="single" w:sz="4" w:space="0" w:color="auto"/>
              <w:bottom w:val="double" w:sz="4" w:space="0" w:color="auto"/>
            </w:tcBorders>
          </w:tcPr>
          <w:p w14:paraId="31D5EE5D" w14:textId="77777777" w:rsidR="00337FF1" w:rsidRPr="000A1EB8" w:rsidRDefault="00337FF1" w:rsidP="00337FF1">
            <w:pPr>
              <w:tabs>
                <w:tab w:val="left" w:pos="0"/>
              </w:tabs>
              <w:jc w:val="both"/>
              <w:rPr>
                <w:rFonts w:ascii="Arial" w:hAnsi="Arial" w:cs="Arial"/>
                <w:b/>
                <w:sz w:val="18"/>
                <w:szCs w:val="18"/>
              </w:rPr>
            </w:pPr>
            <w:r w:rsidRPr="000A1EB8">
              <w:rPr>
                <w:rFonts w:ascii="Arial" w:hAnsi="Arial" w:cs="Arial"/>
                <w:b/>
                <w:sz w:val="18"/>
                <w:szCs w:val="18"/>
              </w:rPr>
              <w:t>Toplam</w:t>
            </w:r>
          </w:p>
        </w:tc>
        <w:tc>
          <w:tcPr>
            <w:tcW w:w="1526" w:type="dxa"/>
            <w:tcBorders>
              <w:top w:val="single" w:sz="4" w:space="0" w:color="auto"/>
              <w:left w:val="nil"/>
              <w:bottom w:val="double" w:sz="4" w:space="0" w:color="auto"/>
              <w:right w:val="nil"/>
            </w:tcBorders>
            <w:shd w:val="clear" w:color="auto" w:fill="auto"/>
          </w:tcPr>
          <w:p w14:paraId="772622D9" w14:textId="408073D0" w:rsidR="00337FF1" w:rsidRPr="000A1EB8" w:rsidRDefault="00337FF1" w:rsidP="00337FF1">
            <w:pPr>
              <w:ind w:right="18"/>
              <w:jc w:val="right"/>
              <w:rPr>
                <w:rFonts w:ascii="Arial" w:hAnsi="Arial" w:cs="Arial"/>
                <w:b/>
                <w:bCs/>
                <w:color w:val="000000" w:themeColor="text1"/>
                <w:sz w:val="18"/>
                <w:szCs w:val="18"/>
              </w:rPr>
            </w:pPr>
            <w:r w:rsidRPr="000A1EB8">
              <w:rPr>
                <w:rFonts w:ascii="Arial" w:hAnsi="Arial" w:cs="Arial"/>
                <w:b/>
                <w:bCs/>
                <w:color w:val="000000" w:themeColor="text1"/>
                <w:sz w:val="18"/>
                <w:szCs w:val="18"/>
              </w:rPr>
              <w:t>7.659</w:t>
            </w:r>
          </w:p>
        </w:tc>
        <w:tc>
          <w:tcPr>
            <w:tcW w:w="1512" w:type="dxa"/>
            <w:tcBorders>
              <w:top w:val="single" w:sz="4" w:space="0" w:color="auto"/>
              <w:left w:val="nil"/>
              <w:bottom w:val="double" w:sz="4" w:space="0" w:color="auto"/>
              <w:right w:val="nil"/>
            </w:tcBorders>
            <w:shd w:val="clear" w:color="auto" w:fill="auto"/>
          </w:tcPr>
          <w:p w14:paraId="0D13E076" w14:textId="1AE7CE0D" w:rsidR="00337FF1" w:rsidRPr="000A1EB8" w:rsidRDefault="00337FF1" w:rsidP="00337FF1">
            <w:pPr>
              <w:ind w:right="18"/>
              <w:jc w:val="right"/>
              <w:rPr>
                <w:rFonts w:ascii="Arial" w:hAnsi="Arial" w:cs="Arial"/>
                <w:b/>
                <w:bCs/>
                <w:color w:val="000000" w:themeColor="text1"/>
                <w:sz w:val="18"/>
                <w:szCs w:val="18"/>
              </w:rPr>
            </w:pPr>
            <w:r w:rsidRPr="000A1EB8">
              <w:rPr>
                <w:rFonts w:ascii="Arial" w:hAnsi="Arial" w:cs="Arial"/>
                <w:b/>
                <w:bCs/>
                <w:color w:val="000000" w:themeColor="text1"/>
                <w:sz w:val="18"/>
                <w:szCs w:val="18"/>
              </w:rPr>
              <w:t>56.597</w:t>
            </w:r>
          </w:p>
        </w:tc>
      </w:tr>
    </w:tbl>
    <w:p w14:paraId="0A0EEB9C" w14:textId="77777777" w:rsidR="00323FAF" w:rsidRPr="000A1EB8" w:rsidRDefault="00323FAF" w:rsidP="00323FAF">
      <w:pPr>
        <w:ind w:left="56" w:hanging="560"/>
        <w:jc w:val="both"/>
        <w:rPr>
          <w:rFonts w:ascii="Arial" w:hAnsi="Arial" w:cs="Arial"/>
          <w:b/>
          <w:sz w:val="18"/>
          <w:szCs w:val="18"/>
        </w:rPr>
      </w:pPr>
    </w:p>
    <w:tbl>
      <w:tblPr>
        <w:tblW w:w="9645" w:type="dxa"/>
        <w:tblInd w:w="70" w:type="dxa"/>
        <w:tblLook w:val="01E0" w:firstRow="1" w:lastRow="1" w:firstColumn="1" w:lastColumn="1" w:noHBand="0" w:noVBand="0"/>
      </w:tblPr>
      <w:tblGrid>
        <w:gridCol w:w="6593"/>
        <w:gridCol w:w="1554"/>
        <w:gridCol w:w="1498"/>
      </w:tblGrid>
      <w:tr w:rsidR="00323FAF" w:rsidRPr="000A1EB8" w14:paraId="5E82B24C" w14:textId="77777777" w:rsidTr="00323FAF">
        <w:tc>
          <w:tcPr>
            <w:tcW w:w="6593" w:type="dxa"/>
            <w:tcBorders>
              <w:top w:val="single" w:sz="4" w:space="0" w:color="auto"/>
              <w:bottom w:val="single" w:sz="4" w:space="0" w:color="auto"/>
            </w:tcBorders>
          </w:tcPr>
          <w:p w14:paraId="79716668" w14:textId="77777777" w:rsidR="00323FAF" w:rsidRPr="000A1EB8" w:rsidRDefault="00323FAF" w:rsidP="00901196">
            <w:pPr>
              <w:tabs>
                <w:tab w:val="left" w:pos="180"/>
              </w:tabs>
              <w:jc w:val="both"/>
              <w:rPr>
                <w:rFonts w:ascii="Arial" w:hAnsi="Arial" w:cs="Arial"/>
                <w:sz w:val="18"/>
                <w:szCs w:val="18"/>
              </w:rPr>
            </w:pPr>
          </w:p>
        </w:tc>
        <w:tc>
          <w:tcPr>
            <w:tcW w:w="3052" w:type="dxa"/>
            <w:gridSpan w:val="2"/>
            <w:tcBorders>
              <w:top w:val="single" w:sz="4" w:space="0" w:color="auto"/>
              <w:bottom w:val="single" w:sz="4" w:space="0" w:color="auto"/>
            </w:tcBorders>
            <w:vAlign w:val="bottom"/>
          </w:tcPr>
          <w:p w14:paraId="0E72A077" w14:textId="77777777" w:rsidR="00323FAF" w:rsidRPr="000A1EB8" w:rsidRDefault="00323FAF" w:rsidP="00901196">
            <w:pPr>
              <w:tabs>
                <w:tab w:val="left" w:pos="180"/>
              </w:tabs>
              <w:ind w:left="1091"/>
              <w:jc w:val="center"/>
              <w:rPr>
                <w:rFonts w:ascii="Arial" w:hAnsi="Arial" w:cs="Arial"/>
                <w:b/>
                <w:sz w:val="18"/>
                <w:szCs w:val="18"/>
              </w:rPr>
            </w:pPr>
            <w:r w:rsidRPr="000A1EB8">
              <w:rPr>
                <w:rFonts w:ascii="Arial" w:hAnsi="Arial" w:cs="Arial"/>
                <w:b/>
                <w:sz w:val="18"/>
                <w:szCs w:val="18"/>
              </w:rPr>
              <w:t>Önceki Dönem</w:t>
            </w:r>
          </w:p>
        </w:tc>
      </w:tr>
      <w:tr w:rsidR="00323FAF" w:rsidRPr="000A1EB8" w14:paraId="146C8CB4" w14:textId="77777777" w:rsidTr="00323FAF">
        <w:tc>
          <w:tcPr>
            <w:tcW w:w="6593" w:type="dxa"/>
            <w:tcBorders>
              <w:top w:val="single" w:sz="4" w:space="0" w:color="auto"/>
              <w:bottom w:val="single" w:sz="4" w:space="0" w:color="auto"/>
            </w:tcBorders>
          </w:tcPr>
          <w:p w14:paraId="56FEE8DF" w14:textId="77777777" w:rsidR="00323FAF" w:rsidRPr="000A1EB8" w:rsidRDefault="00323FAF" w:rsidP="00901196">
            <w:pPr>
              <w:tabs>
                <w:tab w:val="left" w:pos="180"/>
              </w:tabs>
              <w:jc w:val="both"/>
              <w:rPr>
                <w:rFonts w:ascii="Arial" w:hAnsi="Arial" w:cs="Arial"/>
                <w:b/>
                <w:sz w:val="18"/>
                <w:szCs w:val="18"/>
              </w:rPr>
            </w:pPr>
          </w:p>
        </w:tc>
        <w:tc>
          <w:tcPr>
            <w:tcW w:w="1554" w:type="dxa"/>
            <w:tcBorders>
              <w:top w:val="single" w:sz="4" w:space="0" w:color="auto"/>
              <w:bottom w:val="single" w:sz="4" w:space="0" w:color="auto"/>
            </w:tcBorders>
          </w:tcPr>
          <w:p w14:paraId="0C3895FF" w14:textId="77777777" w:rsidR="00323FAF" w:rsidRPr="000A1EB8" w:rsidRDefault="00323FAF" w:rsidP="00901196">
            <w:pPr>
              <w:ind w:right="32"/>
              <w:jc w:val="right"/>
              <w:rPr>
                <w:rFonts w:ascii="Arial" w:hAnsi="Arial" w:cs="Arial"/>
                <w:b/>
                <w:color w:val="000000"/>
                <w:sz w:val="18"/>
                <w:szCs w:val="18"/>
              </w:rPr>
            </w:pPr>
            <w:r w:rsidRPr="000A1EB8">
              <w:rPr>
                <w:rFonts w:ascii="Arial" w:hAnsi="Arial" w:cs="Arial"/>
                <w:b/>
                <w:color w:val="000000"/>
                <w:sz w:val="18"/>
                <w:szCs w:val="18"/>
              </w:rPr>
              <w:t>TP</w:t>
            </w:r>
          </w:p>
        </w:tc>
        <w:tc>
          <w:tcPr>
            <w:tcW w:w="1498" w:type="dxa"/>
            <w:tcBorders>
              <w:top w:val="single" w:sz="4" w:space="0" w:color="auto"/>
              <w:bottom w:val="single" w:sz="4" w:space="0" w:color="auto"/>
            </w:tcBorders>
          </w:tcPr>
          <w:p w14:paraId="71DF0916" w14:textId="77777777" w:rsidR="00323FAF" w:rsidRPr="000A1EB8" w:rsidRDefault="00323FAF" w:rsidP="00901196">
            <w:pPr>
              <w:ind w:right="32"/>
              <w:jc w:val="right"/>
              <w:rPr>
                <w:rFonts w:ascii="Arial" w:hAnsi="Arial" w:cs="Arial"/>
                <w:b/>
                <w:color w:val="000000"/>
                <w:sz w:val="18"/>
                <w:szCs w:val="18"/>
              </w:rPr>
            </w:pPr>
            <w:r w:rsidRPr="000A1EB8">
              <w:rPr>
                <w:rFonts w:ascii="Arial" w:hAnsi="Arial" w:cs="Arial"/>
                <w:b/>
                <w:color w:val="000000"/>
                <w:sz w:val="18"/>
                <w:szCs w:val="18"/>
              </w:rPr>
              <w:t>YP</w:t>
            </w:r>
          </w:p>
        </w:tc>
      </w:tr>
      <w:tr w:rsidR="00323FAF" w:rsidRPr="000A1EB8" w14:paraId="603BCCA8" w14:textId="77777777" w:rsidTr="00323FAF">
        <w:tc>
          <w:tcPr>
            <w:tcW w:w="6593" w:type="dxa"/>
            <w:tcBorders>
              <w:top w:val="single" w:sz="4" w:space="0" w:color="auto"/>
            </w:tcBorders>
          </w:tcPr>
          <w:p w14:paraId="235E84AC" w14:textId="77777777" w:rsidR="00323FAF" w:rsidRPr="000A1EB8" w:rsidRDefault="00323FAF" w:rsidP="00901196">
            <w:pPr>
              <w:tabs>
                <w:tab w:val="left" w:pos="180"/>
              </w:tabs>
              <w:jc w:val="both"/>
              <w:rPr>
                <w:rFonts w:ascii="Arial" w:hAnsi="Arial" w:cs="Arial"/>
                <w:sz w:val="18"/>
                <w:szCs w:val="18"/>
              </w:rPr>
            </w:pPr>
          </w:p>
        </w:tc>
        <w:tc>
          <w:tcPr>
            <w:tcW w:w="1554" w:type="dxa"/>
            <w:tcBorders>
              <w:top w:val="single" w:sz="4" w:space="0" w:color="auto"/>
            </w:tcBorders>
          </w:tcPr>
          <w:p w14:paraId="7C14858F" w14:textId="77777777" w:rsidR="00323FAF" w:rsidRPr="000A1EB8" w:rsidRDefault="00323FAF" w:rsidP="00901196">
            <w:pPr>
              <w:ind w:right="32"/>
              <w:jc w:val="right"/>
              <w:rPr>
                <w:rFonts w:ascii="Arial" w:hAnsi="Arial" w:cs="Arial"/>
                <w:color w:val="000000"/>
                <w:sz w:val="18"/>
                <w:szCs w:val="18"/>
              </w:rPr>
            </w:pPr>
          </w:p>
        </w:tc>
        <w:tc>
          <w:tcPr>
            <w:tcW w:w="1498" w:type="dxa"/>
            <w:tcBorders>
              <w:top w:val="single" w:sz="4" w:space="0" w:color="auto"/>
            </w:tcBorders>
          </w:tcPr>
          <w:p w14:paraId="3A54BF4D" w14:textId="77777777" w:rsidR="00323FAF" w:rsidRPr="000A1EB8" w:rsidRDefault="00323FAF" w:rsidP="00901196">
            <w:pPr>
              <w:ind w:right="32"/>
              <w:jc w:val="right"/>
              <w:rPr>
                <w:rFonts w:ascii="Arial" w:hAnsi="Arial" w:cs="Arial"/>
                <w:color w:val="000000"/>
                <w:sz w:val="18"/>
                <w:szCs w:val="18"/>
              </w:rPr>
            </w:pPr>
          </w:p>
        </w:tc>
      </w:tr>
      <w:tr w:rsidR="001172BB" w:rsidRPr="000A1EB8" w14:paraId="0523CD2B" w14:textId="77777777" w:rsidTr="001172BB">
        <w:tc>
          <w:tcPr>
            <w:tcW w:w="6593" w:type="dxa"/>
            <w:vAlign w:val="center"/>
          </w:tcPr>
          <w:p w14:paraId="71272125" w14:textId="77777777" w:rsidR="001172BB" w:rsidRPr="000A1EB8" w:rsidRDefault="001172BB" w:rsidP="001172BB">
            <w:pPr>
              <w:rPr>
                <w:rFonts w:ascii="Arial" w:hAnsi="Arial" w:cs="Arial"/>
                <w:sz w:val="18"/>
                <w:szCs w:val="18"/>
              </w:rPr>
            </w:pPr>
            <w:r w:rsidRPr="000A1EB8">
              <w:rPr>
                <w:rFonts w:ascii="Arial" w:hAnsi="Arial" w:cs="Arial"/>
                <w:sz w:val="18"/>
                <w:szCs w:val="18"/>
              </w:rPr>
              <w:t>Bankalara</w:t>
            </w:r>
          </w:p>
        </w:tc>
        <w:tc>
          <w:tcPr>
            <w:tcW w:w="1554" w:type="dxa"/>
            <w:vAlign w:val="bottom"/>
          </w:tcPr>
          <w:p w14:paraId="052F79A9" w14:textId="2E61CD64" w:rsidR="001172BB" w:rsidRPr="000A1EB8" w:rsidRDefault="001172BB" w:rsidP="001172BB">
            <w:pPr>
              <w:ind w:right="18"/>
              <w:jc w:val="right"/>
              <w:rPr>
                <w:rFonts w:ascii="Arial" w:hAnsi="Arial" w:cs="Arial"/>
                <w:bCs/>
                <w:sz w:val="18"/>
                <w:szCs w:val="18"/>
                <w:highlight w:val="yellow"/>
              </w:rPr>
            </w:pPr>
            <w:r w:rsidRPr="000A1EB8">
              <w:rPr>
                <w:rFonts w:ascii="Arial" w:hAnsi="Arial" w:cs="Arial"/>
                <w:bCs/>
                <w:color w:val="000000" w:themeColor="text1"/>
                <w:sz w:val="18"/>
                <w:szCs w:val="18"/>
              </w:rPr>
              <w:t>-</w:t>
            </w:r>
          </w:p>
        </w:tc>
        <w:tc>
          <w:tcPr>
            <w:tcW w:w="1498" w:type="dxa"/>
            <w:vAlign w:val="bottom"/>
          </w:tcPr>
          <w:p w14:paraId="095B0D8F" w14:textId="2830D521" w:rsidR="001172BB" w:rsidRPr="000A1EB8" w:rsidRDefault="001172BB" w:rsidP="001172BB">
            <w:pPr>
              <w:ind w:right="18"/>
              <w:jc w:val="right"/>
              <w:rPr>
                <w:rFonts w:ascii="Arial" w:hAnsi="Arial" w:cs="Arial"/>
                <w:bCs/>
                <w:sz w:val="18"/>
                <w:szCs w:val="18"/>
                <w:highlight w:val="yellow"/>
              </w:rPr>
            </w:pPr>
            <w:r w:rsidRPr="000A1EB8">
              <w:rPr>
                <w:rFonts w:ascii="Arial" w:hAnsi="Arial" w:cs="Arial"/>
                <w:bCs/>
                <w:color w:val="000000" w:themeColor="text1"/>
                <w:sz w:val="18"/>
                <w:szCs w:val="18"/>
              </w:rPr>
              <w:t>15.482</w:t>
            </w:r>
          </w:p>
        </w:tc>
      </w:tr>
      <w:tr w:rsidR="001172BB" w:rsidRPr="000A1EB8" w14:paraId="6666945F" w14:textId="77777777" w:rsidTr="001172BB">
        <w:tc>
          <w:tcPr>
            <w:tcW w:w="6593" w:type="dxa"/>
            <w:vAlign w:val="center"/>
          </w:tcPr>
          <w:p w14:paraId="49829029" w14:textId="77777777" w:rsidR="001172BB" w:rsidRPr="000A1EB8" w:rsidRDefault="001172BB" w:rsidP="001172BB">
            <w:pPr>
              <w:ind w:left="360"/>
              <w:rPr>
                <w:rFonts w:ascii="Arial" w:eastAsia="Arial Unicode MS" w:hAnsi="Arial" w:cs="Arial"/>
                <w:iCs/>
                <w:sz w:val="18"/>
                <w:szCs w:val="18"/>
              </w:rPr>
            </w:pPr>
            <w:r w:rsidRPr="000A1EB8">
              <w:rPr>
                <w:rFonts w:ascii="Arial" w:hAnsi="Arial" w:cs="Arial"/>
                <w:sz w:val="18"/>
                <w:szCs w:val="18"/>
              </w:rPr>
              <w:t>T.C. Merkez Bankasına</w:t>
            </w:r>
          </w:p>
        </w:tc>
        <w:tc>
          <w:tcPr>
            <w:tcW w:w="1554" w:type="dxa"/>
            <w:vAlign w:val="bottom"/>
          </w:tcPr>
          <w:p w14:paraId="30E14ECF" w14:textId="1B801123" w:rsidR="001172BB" w:rsidRPr="000A1EB8" w:rsidRDefault="001172BB" w:rsidP="001172BB">
            <w:pPr>
              <w:ind w:right="18"/>
              <w:jc w:val="right"/>
              <w:rPr>
                <w:rFonts w:ascii="Arial" w:hAnsi="Arial" w:cs="Arial"/>
                <w:bCs/>
                <w:sz w:val="18"/>
                <w:szCs w:val="18"/>
                <w:highlight w:val="yellow"/>
              </w:rPr>
            </w:pPr>
            <w:r w:rsidRPr="000A1EB8">
              <w:rPr>
                <w:rFonts w:ascii="Arial" w:hAnsi="Arial" w:cs="Arial"/>
                <w:bCs/>
                <w:color w:val="000000" w:themeColor="text1"/>
                <w:sz w:val="18"/>
                <w:szCs w:val="18"/>
              </w:rPr>
              <w:t>-</w:t>
            </w:r>
          </w:p>
        </w:tc>
        <w:tc>
          <w:tcPr>
            <w:tcW w:w="1498" w:type="dxa"/>
            <w:vAlign w:val="bottom"/>
          </w:tcPr>
          <w:p w14:paraId="4E9933D7" w14:textId="71AA3DEA" w:rsidR="001172BB" w:rsidRPr="000A1EB8" w:rsidRDefault="001172BB" w:rsidP="001172BB">
            <w:pPr>
              <w:ind w:right="18"/>
              <w:jc w:val="right"/>
              <w:rPr>
                <w:rFonts w:ascii="Arial" w:hAnsi="Arial" w:cs="Arial"/>
                <w:bCs/>
                <w:sz w:val="18"/>
                <w:szCs w:val="18"/>
                <w:highlight w:val="yellow"/>
              </w:rPr>
            </w:pPr>
            <w:r w:rsidRPr="000A1EB8">
              <w:rPr>
                <w:rFonts w:ascii="Arial" w:hAnsi="Arial" w:cs="Arial"/>
                <w:bCs/>
                <w:color w:val="000000" w:themeColor="text1"/>
                <w:sz w:val="18"/>
                <w:szCs w:val="18"/>
              </w:rPr>
              <w:t>-</w:t>
            </w:r>
          </w:p>
        </w:tc>
      </w:tr>
      <w:tr w:rsidR="001172BB" w:rsidRPr="000A1EB8" w14:paraId="348D38C3" w14:textId="77777777" w:rsidTr="001172BB">
        <w:tc>
          <w:tcPr>
            <w:tcW w:w="6593" w:type="dxa"/>
            <w:vAlign w:val="center"/>
          </w:tcPr>
          <w:p w14:paraId="0856F57A" w14:textId="77777777" w:rsidR="001172BB" w:rsidRPr="000A1EB8" w:rsidRDefault="001172BB" w:rsidP="001172BB">
            <w:pPr>
              <w:ind w:left="360"/>
              <w:rPr>
                <w:rFonts w:ascii="Arial" w:eastAsia="Arial Unicode MS" w:hAnsi="Arial" w:cs="Arial"/>
                <w:iCs/>
                <w:sz w:val="18"/>
                <w:szCs w:val="18"/>
              </w:rPr>
            </w:pPr>
            <w:r w:rsidRPr="000A1EB8">
              <w:rPr>
                <w:rFonts w:ascii="Arial" w:hAnsi="Arial" w:cs="Arial"/>
                <w:sz w:val="18"/>
                <w:szCs w:val="18"/>
              </w:rPr>
              <w:t>Yurtiçi Bankalara</w:t>
            </w:r>
          </w:p>
        </w:tc>
        <w:tc>
          <w:tcPr>
            <w:tcW w:w="1554" w:type="dxa"/>
            <w:vAlign w:val="bottom"/>
          </w:tcPr>
          <w:p w14:paraId="0B14118E" w14:textId="0AD5E8A2" w:rsidR="001172BB" w:rsidRPr="000A1EB8" w:rsidRDefault="001172BB" w:rsidP="001172BB">
            <w:pPr>
              <w:ind w:right="18"/>
              <w:jc w:val="right"/>
              <w:rPr>
                <w:rFonts w:ascii="Arial" w:hAnsi="Arial" w:cs="Arial"/>
                <w:bCs/>
                <w:sz w:val="18"/>
                <w:szCs w:val="18"/>
                <w:highlight w:val="yellow"/>
              </w:rPr>
            </w:pPr>
            <w:r w:rsidRPr="000A1EB8">
              <w:rPr>
                <w:rFonts w:ascii="Arial" w:hAnsi="Arial" w:cs="Arial"/>
                <w:bCs/>
                <w:color w:val="000000" w:themeColor="text1"/>
                <w:sz w:val="18"/>
                <w:szCs w:val="18"/>
              </w:rPr>
              <w:t>-</w:t>
            </w:r>
          </w:p>
        </w:tc>
        <w:tc>
          <w:tcPr>
            <w:tcW w:w="1498" w:type="dxa"/>
            <w:vAlign w:val="bottom"/>
          </w:tcPr>
          <w:p w14:paraId="1BF22BF6" w14:textId="79895193" w:rsidR="001172BB" w:rsidRPr="000A1EB8" w:rsidRDefault="001172BB" w:rsidP="001172BB">
            <w:pPr>
              <w:ind w:right="18"/>
              <w:jc w:val="right"/>
              <w:rPr>
                <w:rFonts w:ascii="Arial" w:hAnsi="Arial" w:cs="Arial"/>
                <w:bCs/>
                <w:sz w:val="18"/>
                <w:szCs w:val="18"/>
                <w:highlight w:val="yellow"/>
              </w:rPr>
            </w:pPr>
            <w:r w:rsidRPr="000A1EB8">
              <w:rPr>
                <w:rFonts w:ascii="Arial" w:hAnsi="Arial" w:cs="Arial"/>
                <w:bCs/>
                <w:color w:val="000000" w:themeColor="text1"/>
                <w:sz w:val="18"/>
                <w:szCs w:val="18"/>
              </w:rPr>
              <w:t>2.063</w:t>
            </w:r>
          </w:p>
        </w:tc>
      </w:tr>
      <w:tr w:rsidR="001172BB" w:rsidRPr="000A1EB8" w14:paraId="119C62F5" w14:textId="77777777" w:rsidTr="001172BB">
        <w:tc>
          <w:tcPr>
            <w:tcW w:w="6593" w:type="dxa"/>
            <w:vAlign w:val="center"/>
          </w:tcPr>
          <w:p w14:paraId="28C753C1" w14:textId="77777777" w:rsidR="001172BB" w:rsidRPr="000A1EB8" w:rsidRDefault="001172BB" w:rsidP="001172BB">
            <w:pPr>
              <w:ind w:left="360"/>
              <w:rPr>
                <w:rFonts w:ascii="Arial" w:hAnsi="Arial" w:cs="Arial"/>
                <w:sz w:val="18"/>
                <w:szCs w:val="18"/>
              </w:rPr>
            </w:pPr>
            <w:r w:rsidRPr="000A1EB8">
              <w:rPr>
                <w:rFonts w:ascii="Arial" w:hAnsi="Arial" w:cs="Arial"/>
                <w:sz w:val="18"/>
                <w:szCs w:val="18"/>
              </w:rPr>
              <w:t>Yurtdışı Bankalara</w:t>
            </w:r>
          </w:p>
        </w:tc>
        <w:tc>
          <w:tcPr>
            <w:tcW w:w="1554" w:type="dxa"/>
            <w:vAlign w:val="bottom"/>
          </w:tcPr>
          <w:p w14:paraId="01E4CE76" w14:textId="6534DF42" w:rsidR="001172BB" w:rsidRPr="000A1EB8" w:rsidRDefault="001172BB" w:rsidP="001172BB">
            <w:pPr>
              <w:ind w:right="18"/>
              <w:jc w:val="right"/>
              <w:rPr>
                <w:rFonts w:ascii="Arial" w:hAnsi="Arial" w:cs="Arial"/>
                <w:bCs/>
                <w:sz w:val="18"/>
                <w:szCs w:val="18"/>
                <w:highlight w:val="yellow"/>
              </w:rPr>
            </w:pPr>
            <w:r w:rsidRPr="000A1EB8">
              <w:rPr>
                <w:rFonts w:ascii="Arial" w:hAnsi="Arial" w:cs="Arial"/>
                <w:bCs/>
                <w:color w:val="000000" w:themeColor="text1"/>
                <w:sz w:val="18"/>
                <w:szCs w:val="18"/>
              </w:rPr>
              <w:t>-</w:t>
            </w:r>
          </w:p>
        </w:tc>
        <w:tc>
          <w:tcPr>
            <w:tcW w:w="1498" w:type="dxa"/>
            <w:vAlign w:val="bottom"/>
          </w:tcPr>
          <w:p w14:paraId="41D132F3" w14:textId="37ECC6B0" w:rsidR="001172BB" w:rsidRPr="000A1EB8" w:rsidRDefault="001172BB" w:rsidP="001172BB">
            <w:pPr>
              <w:ind w:right="18"/>
              <w:jc w:val="right"/>
              <w:rPr>
                <w:rFonts w:ascii="Arial" w:hAnsi="Arial" w:cs="Arial"/>
                <w:bCs/>
                <w:sz w:val="18"/>
                <w:szCs w:val="18"/>
                <w:highlight w:val="yellow"/>
              </w:rPr>
            </w:pPr>
            <w:r w:rsidRPr="000A1EB8">
              <w:rPr>
                <w:rFonts w:ascii="Arial" w:hAnsi="Arial" w:cs="Arial"/>
                <w:bCs/>
                <w:color w:val="000000" w:themeColor="text1"/>
                <w:sz w:val="18"/>
                <w:szCs w:val="18"/>
              </w:rPr>
              <w:t>13.419</w:t>
            </w:r>
          </w:p>
        </w:tc>
      </w:tr>
      <w:tr w:rsidR="001172BB" w:rsidRPr="000A1EB8" w14:paraId="2CFF1B76" w14:textId="77777777" w:rsidTr="001172BB">
        <w:trPr>
          <w:trHeight w:val="80"/>
        </w:trPr>
        <w:tc>
          <w:tcPr>
            <w:tcW w:w="6593" w:type="dxa"/>
            <w:vAlign w:val="center"/>
          </w:tcPr>
          <w:p w14:paraId="378D10D8" w14:textId="77777777" w:rsidR="001172BB" w:rsidRPr="000A1EB8" w:rsidRDefault="001172BB" w:rsidP="001172BB">
            <w:pPr>
              <w:ind w:left="360"/>
              <w:rPr>
                <w:rFonts w:ascii="Arial" w:hAnsi="Arial" w:cs="Arial"/>
                <w:sz w:val="18"/>
                <w:szCs w:val="18"/>
              </w:rPr>
            </w:pPr>
            <w:r w:rsidRPr="000A1EB8">
              <w:rPr>
                <w:rFonts w:ascii="Arial" w:hAnsi="Arial" w:cs="Arial"/>
                <w:sz w:val="18"/>
                <w:szCs w:val="18"/>
              </w:rPr>
              <w:t>Yurtdışı Merkez ve Şubelere</w:t>
            </w:r>
          </w:p>
        </w:tc>
        <w:tc>
          <w:tcPr>
            <w:tcW w:w="1554" w:type="dxa"/>
            <w:vAlign w:val="bottom"/>
          </w:tcPr>
          <w:p w14:paraId="39CBFF04" w14:textId="3877D730" w:rsidR="001172BB" w:rsidRPr="000A1EB8" w:rsidRDefault="001172BB" w:rsidP="001172BB">
            <w:pPr>
              <w:ind w:right="18"/>
              <w:jc w:val="right"/>
              <w:rPr>
                <w:rFonts w:ascii="Arial" w:hAnsi="Arial" w:cs="Arial"/>
                <w:bCs/>
                <w:sz w:val="18"/>
                <w:szCs w:val="18"/>
                <w:highlight w:val="yellow"/>
              </w:rPr>
            </w:pPr>
            <w:r w:rsidRPr="000A1EB8">
              <w:rPr>
                <w:rFonts w:ascii="Arial" w:hAnsi="Arial" w:cs="Arial"/>
                <w:bCs/>
                <w:color w:val="000000" w:themeColor="text1"/>
                <w:sz w:val="18"/>
                <w:szCs w:val="18"/>
              </w:rPr>
              <w:t>-</w:t>
            </w:r>
          </w:p>
        </w:tc>
        <w:tc>
          <w:tcPr>
            <w:tcW w:w="1498" w:type="dxa"/>
            <w:vAlign w:val="bottom"/>
          </w:tcPr>
          <w:p w14:paraId="62032068" w14:textId="205C0B6E" w:rsidR="001172BB" w:rsidRPr="000A1EB8" w:rsidRDefault="001172BB" w:rsidP="001172BB">
            <w:pPr>
              <w:ind w:right="18"/>
              <w:jc w:val="right"/>
              <w:rPr>
                <w:rFonts w:ascii="Arial" w:hAnsi="Arial" w:cs="Arial"/>
                <w:bCs/>
                <w:sz w:val="18"/>
                <w:szCs w:val="18"/>
                <w:highlight w:val="yellow"/>
              </w:rPr>
            </w:pPr>
            <w:r w:rsidRPr="000A1EB8">
              <w:rPr>
                <w:rFonts w:ascii="Arial" w:hAnsi="Arial" w:cs="Arial"/>
                <w:bCs/>
                <w:color w:val="000000" w:themeColor="text1"/>
                <w:sz w:val="18"/>
                <w:szCs w:val="18"/>
              </w:rPr>
              <w:t>-</w:t>
            </w:r>
          </w:p>
        </w:tc>
      </w:tr>
      <w:tr w:rsidR="001172BB" w:rsidRPr="000A1EB8" w14:paraId="3E7DF4CF" w14:textId="77777777" w:rsidTr="001172BB">
        <w:trPr>
          <w:trHeight w:val="80"/>
        </w:trPr>
        <w:tc>
          <w:tcPr>
            <w:tcW w:w="6593" w:type="dxa"/>
          </w:tcPr>
          <w:p w14:paraId="51CD4400" w14:textId="77777777" w:rsidR="001172BB" w:rsidRPr="000A1EB8" w:rsidRDefault="001172BB" w:rsidP="001172BB">
            <w:pPr>
              <w:tabs>
                <w:tab w:val="left" w:pos="0"/>
              </w:tabs>
              <w:jc w:val="both"/>
              <w:rPr>
                <w:rFonts w:ascii="Arial" w:hAnsi="Arial" w:cs="Arial"/>
                <w:sz w:val="18"/>
                <w:szCs w:val="18"/>
              </w:rPr>
            </w:pPr>
            <w:r w:rsidRPr="000A1EB8">
              <w:rPr>
                <w:rFonts w:ascii="Arial" w:hAnsi="Arial" w:cs="Arial"/>
                <w:sz w:val="18"/>
                <w:szCs w:val="18"/>
              </w:rPr>
              <w:t xml:space="preserve">Diğer kuruluşlara </w:t>
            </w:r>
          </w:p>
        </w:tc>
        <w:tc>
          <w:tcPr>
            <w:tcW w:w="1554" w:type="dxa"/>
            <w:vAlign w:val="bottom"/>
          </w:tcPr>
          <w:p w14:paraId="4AB68E70" w14:textId="5C20A455" w:rsidR="001172BB" w:rsidRPr="000A1EB8" w:rsidRDefault="001172BB" w:rsidP="001172BB">
            <w:pPr>
              <w:ind w:right="18"/>
              <w:jc w:val="right"/>
              <w:rPr>
                <w:rFonts w:ascii="Arial" w:hAnsi="Arial" w:cs="Arial"/>
                <w:bCs/>
                <w:sz w:val="18"/>
                <w:szCs w:val="18"/>
                <w:highlight w:val="yellow"/>
              </w:rPr>
            </w:pPr>
            <w:r w:rsidRPr="000A1EB8">
              <w:rPr>
                <w:rFonts w:ascii="Arial" w:hAnsi="Arial" w:cs="Arial"/>
                <w:bCs/>
                <w:color w:val="000000" w:themeColor="text1"/>
                <w:sz w:val="18"/>
                <w:szCs w:val="18"/>
              </w:rPr>
              <w:t>123</w:t>
            </w:r>
          </w:p>
        </w:tc>
        <w:tc>
          <w:tcPr>
            <w:tcW w:w="1498" w:type="dxa"/>
            <w:vAlign w:val="bottom"/>
          </w:tcPr>
          <w:p w14:paraId="588341BE" w14:textId="0A69C6A6" w:rsidR="001172BB" w:rsidRPr="000A1EB8" w:rsidRDefault="001172BB" w:rsidP="001172BB">
            <w:pPr>
              <w:ind w:right="18"/>
              <w:jc w:val="right"/>
              <w:rPr>
                <w:rFonts w:ascii="Arial" w:hAnsi="Arial" w:cs="Arial"/>
                <w:bCs/>
                <w:sz w:val="18"/>
                <w:szCs w:val="18"/>
                <w:highlight w:val="yellow"/>
              </w:rPr>
            </w:pPr>
            <w:r w:rsidRPr="000A1EB8">
              <w:rPr>
                <w:rFonts w:ascii="Arial" w:hAnsi="Arial" w:cs="Arial"/>
                <w:bCs/>
                <w:color w:val="000000" w:themeColor="text1"/>
                <w:sz w:val="18"/>
                <w:szCs w:val="18"/>
              </w:rPr>
              <w:t>36.087</w:t>
            </w:r>
          </w:p>
        </w:tc>
      </w:tr>
      <w:tr w:rsidR="001172BB" w:rsidRPr="000A1EB8" w14:paraId="283E9EFB" w14:textId="77777777" w:rsidTr="00323FAF">
        <w:trPr>
          <w:trHeight w:val="80"/>
        </w:trPr>
        <w:tc>
          <w:tcPr>
            <w:tcW w:w="6593" w:type="dxa"/>
            <w:tcBorders>
              <w:bottom w:val="single" w:sz="4" w:space="0" w:color="auto"/>
            </w:tcBorders>
          </w:tcPr>
          <w:p w14:paraId="01257A6D" w14:textId="77777777" w:rsidR="001172BB" w:rsidRPr="000A1EB8" w:rsidRDefault="001172BB" w:rsidP="001172BB">
            <w:pPr>
              <w:tabs>
                <w:tab w:val="left" w:pos="0"/>
              </w:tabs>
              <w:jc w:val="both"/>
              <w:rPr>
                <w:rFonts w:ascii="Arial" w:hAnsi="Arial" w:cs="Arial"/>
                <w:sz w:val="18"/>
                <w:szCs w:val="18"/>
              </w:rPr>
            </w:pPr>
          </w:p>
        </w:tc>
        <w:tc>
          <w:tcPr>
            <w:tcW w:w="1554" w:type="dxa"/>
            <w:tcBorders>
              <w:bottom w:val="single" w:sz="4" w:space="0" w:color="auto"/>
            </w:tcBorders>
            <w:vAlign w:val="bottom"/>
          </w:tcPr>
          <w:p w14:paraId="15D6572E" w14:textId="77777777" w:rsidR="001172BB" w:rsidRPr="000A1EB8" w:rsidRDefault="001172BB" w:rsidP="001172BB">
            <w:pPr>
              <w:ind w:right="18"/>
              <w:jc w:val="right"/>
              <w:rPr>
                <w:rFonts w:ascii="Arial" w:hAnsi="Arial" w:cs="Arial"/>
                <w:color w:val="000000"/>
                <w:sz w:val="18"/>
                <w:szCs w:val="18"/>
                <w:highlight w:val="yellow"/>
              </w:rPr>
            </w:pPr>
          </w:p>
        </w:tc>
        <w:tc>
          <w:tcPr>
            <w:tcW w:w="1498" w:type="dxa"/>
            <w:tcBorders>
              <w:bottom w:val="single" w:sz="4" w:space="0" w:color="auto"/>
            </w:tcBorders>
            <w:vAlign w:val="bottom"/>
          </w:tcPr>
          <w:p w14:paraId="5ADB404D" w14:textId="77777777" w:rsidR="001172BB" w:rsidRPr="000A1EB8" w:rsidRDefault="001172BB" w:rsidP="001172BB">
            <w:pPr>
              <w:ind w:right="18"/>
              <w:jc w:val="right"/>
              <w:rPr>
                <w:rFonts w:ascii="Arial" w:hAnsi="Arial" w:cs="Arial"/>
                <w:color w:val="000000"/>
                <w:sz w:val="18"/>
                <w:szCs w:val="18"/>
                <w:highlight w:val="yellow"/>
              </w:rPr>
            </w:pPr>
          </w:p>
        </w:tc>
      </w:tr>
      <w:tr w:rsidR="001172BB" w:rsidRPr="000A1EB8" w14:paraId="2780A050" w14:textId="77777777" w:rsidTr="005E2AB6">
        <w:tc>
          <w:tcPr>
            <w:tcW w:w="6593" w:type="dxa"/>
            <w:tcBorders>
              <w:top w:val="single" w:sz="4" w:space="0" w:color="auto"/>
              <w:bottom w:val="double" w:sz="4" w:space="0" w:color="auto"/>
            </w:tcBorders>
            <w:shd w:val="clear" w:color="auto" w:fill="auto"/>
          </w:tcPr>
          <w:p w14:paraId="0565CC9E" w14:textId="77777777" w:rsidR="001172BB" w:rsidRPr="000A1EB8" w:rsidRDefault="001172BB" w:rsidP="001172BB">
            <w:pPr>
              <w:tabs>
                <w:tab w:val="left" w:pos="0"/>
              </w:tabs>
              <w:jc w:val="both"/>
              <w:rPr>
                <w:rFonts w:ascii="Arial" w:hAnsi="Arial" w:cs="Arial"/>
                <w:b/>
                <w:sz w:val="18"/>
                <w:szCs w:val="18"/>
              </w:rPr>
            </w:pPr>
            <w:r w:rsidRPr="000A1EB8">
              <w:rPr>
                <w:rFonts w:ascii="Arial" w:hAnsi="Arial" w:cs="Arial"/>
                <w:b/>
                <w:sz w:val="18"/>
                <w:szCs w:val="18"/>
              </w:rPr>
              <w:t>Toplam</w:t>
            </w:r>
          </w:p>
        </w:tc>
        <w:tc>
          <w:tcPr>
            <w:tcW w:w="1554" w:type="dxa"/>
            <w:tcBorders>
              <w:top w:val="single" w:sz="4" w:space="0" w:color="auto"/>
              <w:bottom w:val="double" w:sz="4" w:space="0" w:color="auto"/>
            </w:tcBorders>
            <w:shd w:val="clear" w:color="auto" w:fill="auto"/>
            <w:vAlign w:val="bottom"/>
          </w:tcPr>
          <w:p w14:paraId="2D677D2D" w14:textId="0A6D60DE" w:rsidR="001172BB" w:rsidRPr="000A1EB8" w:rsidRDefault="001172BB" w:rsidP="001172BB">
            <w:pPr>
              <w:ind w:right="18"/>
              <w:jc w:val="right"/>
              <w:rPr>
                <w:rFonts w:ascii="Arial" w:hAnsi="Arial" w:cs="Arial"/>
                <w:b/>
                <w:bCs/>
                <w:sz w:val="18"/>
                <w:szCs w:val="18"/>
                <w:highlight w:val="yellow"/>
              </w:rPr>
            </w:pPr>
            <w:r w:rsidRPr="000A1EB8">
              <w:rPr>
                <w:rFonts w:ascii="Arial" w:hAnsi="Arial" w:cs="Arial"/>
                <w:b/>
                <w:bCs/>
                <w:color w:val="000000" w:themeColor="text1"/>
                <w:sz w:val="18"/>
                <w:szCs w:val="18"/>
              </w:rPr>
              <w:t>123</w:t>
            </w:r>
          </w:p>
        </w:tc>
        <w:tc>
          <w:tcPr>
            <w:tcW w:w="1498" w:type="dxa"/>
            <w:tcBorders>
              <w:top w:val="single" w:sz="4" w:space="0" w:color="auto"/>
              <w:bottom w:val="double" w:sz="4" w:space="0" w:color="auto"/>
            </w:tcBorders>
            <w:shd w:val="clear" w:color="auto" w:fill="auto"/>
            <w:vAlign w:val="bottom"/>
          </w:tcPr>
          <w:p w14:paraId="7639EE87" w14:textId="5B21AEA5" w:rsidR="001172BB" w:rsidRPr="000A1EB8" w:rsidRDefault="001172BB" w:rsidP="001172BB">
            <w:pPr>
              <w:ind w:right="18"/>
              <w:jc w:val="right"/>
              <w:rPr>
                <w:rFonts w:ascii="Arial" w:hAnsi="Arial" w:cs="Arial"/>
                <w:b/>
                <w:bCs/>
                <w:sz w:val="18"/>
                <w:szCs w:val="18"/>
                <w:highlight w:val="yellow"/>
              </w:rPr>
            </w:pPr>
            <w:r w:rsidRPr="000A1EB8">
              <w:rPr>
                <w:rFonts w:ascii="Arial" w:hAnsi="Arial" w:cs="Arial"/>
                <w:b/>
                <w:bCs/>
                <w:color w:val="000000" w:themeColor="text1"/>
                <w:sz w:val="18"/>
                <w:szCs w:val="18"/>
              </w:rPr>
              <w:t>51.569</w:t>
            </w:r>
          </w:p>
        </w:tc>
      </w:tr>
    </w:tbl>
    <w:p w14:paraId="186E28BE" w14:textId="364313E6" w:rsidR="00292D72" w:rsidRPr="000A1EB8" w:rsidRDefault="00292D72" w:rsidP="00900783">
      <w:pPr>
        <w:spacing w:before="120" w:after="120"/>
        <w:ind w:left="14" w:hanging="532"/>
        <w:jc w:val="both"/>
        <w:rPr>
          <w:rFonts w:ascii="Arial" w:hAnsi="Arial" w:cs="Arial"/>
          <w:b/>
          <w:color w:val="000000" w:themeColor="text1"/>
          <w:sz w:val="18"/>
          <w:szCs w:val="18"/>
        </w:rPr>
      </w:pPr>
    </w:p>
    <w:p w14:paraId="465F2882" w14:textId="77777777" w:rsidR="00292D72" w:rsidRDefault="00292D72">
      <w:pPr>
        <w:rPr>
          <w:rFonts w:ascii="Arial" w:hAnsi="Arial" w:cs="Arial"/>
          <w:b/>
          <w:color w:val="000000" w:themeColor="text1"/>
          <w:sz w:val="20"/>
          <w:szCs w:val="20"/>
        </w:rPr>
      </w:pPr>
      <w:r>
        <w:rPr>
          <w:rFonts w:ascii="Arial" w:hAnsi="Arial" w:cs="Arial"/>
          <w:b/>
          <w:color w:val="000000" w:themeColor="text1"/>
          <w:sz w:val="20"/>
          <w:szCs w:val="20"/>
        </w:rPr>
        <w:br w:type="page"/>
      </w:r>
    </w:p>
    <w:p w14:paraId="09283101" w14:textId="77777777" w:rsidR="00292D72" w:rsidRPr="009128F0" w:rsidRDefault="00292D72" w:rsidP="00292D72">
      <w:pPr>
        <w:pStyle w:val="xl81"/>
        <w:pBdr>
          <w:left w:val="none" w:sz="0" w:space="0" w:color="auto"/>
        </w:pBdr>
        <w:spacing w:before="120" w:beforeAutospacing="0" w:after="120" w:afterAutospacing="0"/>
        <w:ind w:left="-560" w:right="-13"/>
        <w:jc w:val="both"/>
        <w:textAlignment w:val="auto"/>
        <w:rPr>
          <w:rFonts w:ascii="Arial" w:hAnsi="Arial" w:cs="Arial"/>
          <w:b/>
          <w:color w:val="000000" w:themeColor="text1"/>
          <w:sz w:val="20"/>
          <w:szCs w:val="20"/>
        </w:rPr>
      </w:pPr>
      <w:r w:rsidRPr="009128F0">
        <w:rPr>
          <w:rFonts w:ascii="Arial" w:hAnsi="Arial" w:cs="Arial"/>
          <w:b/>
          <w:color w:val="000000" w:themeColor="text1"/>
          <w:sz w:val="20"/>
          <w:szCs w:val="20"/>
        </w:rPr>
        <w:lastRenderedPageBreak/>
        <w:t>IV.</w:t>
      </w:r>
      <w:r w:rsidRPr="009128F0">
        <w:rPr>
          <w:rFonts w:ascii="Arial" w:hAnsi="Arial" w:cs="Arial"/>
          <w:b/>
          <w:color w:val="000000" w:themeColor="text1"/>
          <w:sz w:val="20"/>
          <w:szCs w:val="20"/>
        </w:rPr>
        <w:tab/>
        <w:t>Konsolide gelir tablosuna ilişkin açıklama ve dipnotlar</w:t>
      </w:r>
      <w:r>
        <w:rPr>
          <w:rFonts w:ascii="Arial" w:hAnsi="Arial" w:cs="Arial"/>
          <w:b/>
          <w:color w:val="000000" w:themeColor="text1"/>
          <w:sz w:val="20"/>
          <w:szCs w:val="20"/>
        </w:rPr>
        <w:t xml:space="preserve"> (devamı)</w:t>
      </w:r>
      <w:r w:rsidRPr="009128F0">
        <w:rPr>
          <w:rFonts w:ascii="Arial" w:hAnsi="Arial" w:cs="Arial"/>
          <w:b/>
          <w:color w:val="000000" w:themeColor="text1"/>
          <w:sz w:val="20"/>
          <w:szCs w:val="20"/>
        </w:rPr>
        <w:t>:</w:t>
      </w:r>
    </w:p>
    <w:p w14:paraId="78456C3E" w14:textId="77777777" w:rsidR="00136C29" w:rsidRPr="009128F0" w:rsidRDefault="00C60570" w:rsidP="00583BDF">
      <w:pPr>
        <w:spacing w:before="240" w:after="120"/>
        <w:ind w:hanging="518"/>
        <w:jc w:val="both"/>
        <w:rPr>
          <w:rFonts w:ascii="Arial" w:hAnsi="Arial" w:cs="Arial"/>
          <w:b/>
          <w:color w:val="000000" w:themeColor="text1"/>
          <w:sz w:val="20"/>
          <w:szCs w:val="20"/>
        </w:rPr>
      </w:pPr>
      <w:proofErr w:type="gramStart"/>
      <w:r w:rsidRPr="009128F0">
        <w:rPr>
          <w:rFonts w:ascii="Arial" w:hAnsi="Arial" w:cs="Arial"/>
          <w:b/>
          <w:color w:val="000000" w:themeColor="text1"/>
          <w:sz w:val="20"/>
          <w:szCs w:val="20"/>
        </w:rPr>
        <w:t>b</w:t>
      </w:r>
      <w:proofErr w:type="gramEnd"/>
      <w:r w:rsidRPr="009128F0">
        <w:rPr>
          <w:rFonts w:ascii="Arial" w:hAnsi="Arial" w:cs="Arial"/>
          <w:b/>
          <w:color w:val="000000" w:themeColor="text1"/>
          <w:sz w:val="20"/>
          <w:szCs w:val="20"/>
        </w:rPr>
        <w:t>.</w:t>
      </w:r>
      <w:r w:rsidR="00136C29" w:rsidRPr="009128F0">
        <w:rPr>
          <w:rFonts w:ascii="Arial" w:hAnsi="Arial" w:cs="Arial"/>
          <w:b/>
          <w:color w:val="000000" w:themeColor="text1"/>
          <w:sz w:val="20"/>
          <w:szCs w:val="20"/>
        </w:rPr>
        <w:tab/>
        <w:t xml:space="preserve">İştirakler ve bağlı ortaklıklara verilen kar payı giderlerine ilişkin bilgiler: </w:t>
      </w:r>
    </w:p>
    <w:tbl>
      <w:tblPr>
        <w:tblW w:w="9337" w:type="dxa"/>
        <w:tblLook w:val="01E0" w:firstRow="1" w:lastRow="1" w:firstColumn="1" w:lastColumn="1" w:noHBand="0" w:noVBand="0"/>
      </w:tblPr>
      <w:tblGrid>
        <w:gridCol w:w="6229"/>
        <w:gridCol w:w="1624"/>
        <w:gridCol w:w="1484"/>
      </w:tblGrid>
      <w:tr w:rsidR="00292D72" w:rsidRPr="00A5606A" w14:paraId="76D0CD39" w14:textId="77777777" w:rsidTr="00292D72">
        <w:tc>
          <w:tcPr>
            <w:tcW w:w="6229" w:type="dxa"/>
            <w:tcBorders>
              <w:top w:val="single" w:sz="4" w:space="0" w:color="auto"/>
              <w:bottom w:val="single" w:sz="4" w:space="0" w:color="auto"/>
            </w:tcBorders>
          </w:tcPr>
          <w:p w14:paraId="40232CB1" w14:textId="77777777" w:rsidR="00292D72" w:rsidRPr="00A5606A" w:rsidRDefault="00292D72" w:rsidP="00901196">
            <w:pPr>
              <w:tabs>
                <w:tab w:val="left" w:pos="180"/>
              </w:tabs>
              <w:jc w:val="both"/>
              <w:rPr>
                <w:rFonts w:ascii="Arial" w:hAnsi="Arial" w:cs="Arial"/>
                <w:sz w:val="18"/>
                <w:szCs w:val="18"/>
              </w:rPr>
            </w:pPr>
          </w:p>
        </w:tc>
        <w:tc>
          <w:tcPr>
            <w:tcW w:w="3108" w:type="dxa"/>
            <w:gridSpan w:val="2"/>
            <w:tcBorders>
              <w:top w:val="single" w:sz="4" w:space="0" w:color="auto"/>
              <w:bottom w:val="single" w:sz="4" w:space="0" w:color="auto"/>
            </w:tcBorders>
            <w:vAlign w:val="bottom"/>
          </w:tcPr>
          <w:p w14:paraId="20765613" w14:textId="77777777" w:rsidR="00292D72" w:rsidRPr="00A5606A" w:rsidRDefault="00292D72" w:rsidP="00901196">
            <w:pPr>
              <w:tabs>
                <w:tab w:val="left" w:pos="180"/>
              </w:tabs>
              <w:ind w:left="387"/>
              <w:jc w:val="center"/>
              <w:rPr>
                <w:rFonts w:ascii="Arial" w:hAnsi="Arial" w:cs="Arial"/>
                <w:b/>
                <w:sz w:val="18"/>
                <w:szCs w:val="18"/>
              </w:rPr>
            </w:pPr>
            <w:r w:rsidRPr="00A5606A">
              <w:rPr>
                <w:rFonts w:ascii="Arial" w:hAnsi="Arial" w:cs="Arial"/>
                <w:b/>
                <w:sz w:val="18"/>
                <w:szCs w:val="18"/>
              </w:rPr>
              <w:t>Cari Dönem</w:t>
            </w:r>
          </w:p>
        </w:tc>
      </w:tr>
      <w:tr w:rsidR="00292D72" w:rsidRPr="00A5606A" w14:paraId="32B686EA" w14:textId="77777777" w:rsidTr="00292D72">
        <w:tc>
          <w:tcPr>
            <w:tcW w:w="6229" w:type="dxa"/>
            <w:tcBorders>
              <w:top w:val="single" w:sz="4" w:space="0" w:color="auto"/>
              <w:bottom w:val="single" w:sz="4" w:space="0" w:color="auto"/>
            </w:tcBorders>
          </w:tcPr>
          <w:p w14:paraId="435DF7FF" w14:textId="77777777" w:rsidR="00292D72" w:rsidRPr="00A5606A" w:rsidRDefault="00292D72" w:rsidP="00901196">
            <w:pPr>
              <w:tabs>
                <w:tab w:val="left" w:pos="180"/>
              </w:tabs>
              <w:jc w:val="both"/>
              <w:rPr>
                <w:rFonts w:ascii="Arial" w:hAnsi="Arial" w:cs="Arial"/>
                <w:b/>
                <w:sz w:val="18"/>
                <w:szCs w:val="18"/>
              </w:rPr>
            </w:pPr>
          </w:p>
        </w:tc>
        <w:tc>
          <w:tcPr>
            <w:tcW w:w="1624" w:type="dxa"/>
            <w:tcBorders>
              <w:top w:val="single" w:sz="4" w:space="0" w:color="auto"/>
              <w:bottom w:val="single" w:sz="4" w:space="0" w:color="auto"/>
            </w:tcBorders>
          </w:tcPr>
          <w:p w14:paraId="06FFC7E2" w14:textId="77777777" w:rsidR="00292D72" w:rsidRPr="00A5606A" w:rsidRDefault="00292D72" w:rsidP="00901196">
            <w:pPr>
              <w:jc w:val="right"/>
              <w:rPr>
                <w:rFonts w:ascii="Arial" w:hAnsi="Arial" w:cs="Arial"/>
                <w:b/>
                <w:color w:val="000000"/>
                <w:sz w:val="18"/>
                <w:szCs w:val="18"/>
              </w:rPr>
            </w:pPr>
            <w:r w:rsidRPr="00A5606A">
              <w:rPr>
                <w:rFonts w:ascii="Arial" w:hAnsi="Arial" w:cs="Arial"/>
                <w:b/>
                <w:color w:val="000000"/>
                <w:sz w:val="18"/>
                <w:szCs w:val="18"/>
              </w:rPr>
              <w:t>TP</w:t>
            </w:r>
          </w:p>
        </w:tc>
        <w:tc>
          <w:tcPr>
            <w:tcW w:w="1484" w:type="dxa"/>
            <w:tcBorders>
              <w:top w:val="single" w:sz="4" w:space="0" w:color="auto"/>
              <w:bottom w:val="single" w:sz="4" w:space="0" w:color="auto"/>
            </w:tcBorders>
          </w:tcPr>
          <w:p w14:paraId="1DA3DF34" w14:textId="77777777" w:rsidR="00292D72" w:rsidRPr="00A5606A" w:rsidRDefault="00292D72" w:rsidP="00901196">
            <w:pPr>
              <w:jc w:val="right"/>
              <w:rPr>
                <w:rFonts w:ascii="Arial" w:hAnsi="Arial" w:cs="Arial"/>
                <w:b/>
                <w:color w:val="000000"/>
                <w:sz w:val="18"/>
                <w:szCs w:val="18"/>
              </w:rPr>
            </w:pPr>
            <w:r w:rsidRPr="00A5606A">
              <w:rPr>
                <w:rFonts w:ascii="Arial" w:hAnsi="Arial" w:cs="Arial"/>
                <w:b/>
                <w:color w:val="000000"/>
                <w:sz w:val="18"/>
                <w:szCs w:val="18"/>
              </w:rPr>
              <w:t>YP</w:t>
            </w:r>
          </w:p>
        </w:tc>
      </w:tr>
      <w:tr w:rsidR="00292D72" w:rsidRPr="00A5606A" w14:paraId="0A9EFFC0" w14:textId="77777777" w:rsidTr="00292D72">
        <w:tc>
          <w:tcPr>
            <w:tcW w:w="6229" w:type="dxa"/>
            <w:tcBorders>
              <w:top w:val="single" w:sz="4" w:space="0" w:color="auto"/>
            </w:tcBorders>
          </w:tcPr>
          <w:p w14:paraId="1F627B41" w14:textId="77777777" w:rsidR="00292D72" w:rsidRPr="00A5606A" w:rsidRDefault="00292D72" w:rsidP="00901196">
            <w:pPr>
              <w:tabs>
                <w:tab w:val="left" w:pos="180"/>
              </w:tabs>
              <w:jc w:val="both"/>
              <w:rPr>
                <w:rFonts w:ascii="Arial" w:hAnsi="Arial" w:cs="Arial"/>
                <w:sz w:val="18"/>
                <w:szCs w:val="18"/>
              </w:rPr>
            </w:pPr>
          </w:p>
        </w:tc>
        <w:tc>
          <w:tcPr>
            <w:tcW w:w="1624" w:type="dxa"/>
            <w:tcBorders>
              <w:top w:val="single" w:sz="4" w:space="0" w:color="auto"/>
            </w:tcBorders>
          </w:tcPr>
          <w:p w14:paraId="201F2197" w14:textId="77777777" w:rsidR="00292D72" w:rsidRPr="00A5606A" w:rsidRDefault="00292D72" w:rsidP="00901196">
            <w:pPr>
              <w:jc w:val="right"/>
              <w:rPr>
                <w:rFonts w:ascii="Arial" w:hAnsi="Arial" w:cs="Arial"/>
                <w:color w:val="000000"/>
                <w:sz w:val="18"/>
                <w:szCs w:val="18"/>
              </w:rPr>
            </w:pPr>
          </w:p>
        </w:tc>
        <w:tc>
          <w:tcPr>
            <w:tcW w:w="1484" w:type="dxa"/>
            <w:tcBorders>
              <w:top w:val="single" w:sz="4" w:space="0" w:color="auto"/>
            </w:tcBorders>
          </w:tcPr>
          <w:p w14:paraId="65586170" w14:textId="77777777" w:rsidR="00292D72" w:rsidRPr="00A5606A" w:rsidRDefault="00292D72" w:rsidP="00901196">
            <w:pPr>
              <w:jc w:val="right"/>
              <w:rPr>
                <w:rFonts w:ascii="Arial" w:hAnsi="Arial" w:cs="Arial"/>
                <w:color w:val="000000"/>
                <w:sz w:val="18"/>
                <w:szCs w:val="18"/>
              </w:rPr>
            </w:pPr>
          </w:p>
        </w:tc>
      </w:tr>
      <w:tr w:rsidR="00A33560" w:rsidRPr="00A5606A" w14:paraId="3681DD95" w14:textId="77777777" w:rsidTr="00782E95">
        <w:tc>
          <w:tcPr>
            <w:tcW w:w="6229" w:type="dxa"/>
            <w:vAlign w:val="center"/>
          </w:tcPr>
          <w:p w14:paraId="10C6181C" w14:textId="2C7895FF" w:rsidR="00A33560" w:rsidRPr="00A5606A" w:rsidRDefault="00A33560" w:rsidP="00A33560">
            <w:pPr>
              <w:rPr>
                <w:rFonts w:ascii="Arial" w:hAnsi="Arial" w:cs="Arial"/>
                <w:sz w:val="18"/>
                <w:szCs w:val="18"/>
              </w:rPr>
            </w:pPr>
            <w:r w:rsidRPr="00A5606A">
              <w:rPr>
                <w:rFonts w:ascii="Arial" w:hAnsi="Arial" w:cs="Arial"/>
                <w:sz w:val="18"/>
                <w:szCs w:val="18"/>
              </w:rPr>
              <w:t xml:space="preserve">İştirak ve </w:t>
            </w:r>
            <w:r w:rsidR="00164DC2" w:rsidRPr="00A5606A">
              <w:rPr>
                <w:rFonts w:ascii="Arial" w:hAnsi="Arial" w:cs="Arial"/>
                <w:sz w:val="18"/>
                <w:szCs w:val="18"/>
              </w:rPr>
              <w:t>bağlı ortaklıklara verilen kar payla</w:t>
            </w:r>
            <w:r w:rsidRPr="00A5606A">
              <w:rPr>
                <w:rFonts w:ascii="Arial" w:hAnsi="Arial" w:cs="Arial"/>
                <w:sz w:val="18"/>
                <w:szCs w:val="18"/>
              </w:rPr>
              <w:t xml:space="preserve">rı </w:t>
            </w:r>
          </w:p>
        </w:tc>
        <w:tc>
          <w:tcPr>
            <w:tcW w:w="1624" w:type="dxa"/>
          </w:tcPr>
          <w:p w14:paraId="1A9795DC" w14:textId="17971C92" w:rsidR="00A33560" w:rsidRPr="00A33560" w:rsidRDefault="00A33560" w:rsidP="00A33560">
            <w:pPr>
              <w:jc w:val="right"/>
              <w:rPr>
                <w:rFonts w:ascii="Arial" w:hAnsi="Arial" w:cs="Arial"/>
                <w:color w:val="000000" w:themeColor="text1"/>
                <w:sz w:val="18"/>
                <w:szCs w:val="18"/>
              </w:rPr>
            </w:pPr>
            <w:r w:rsidRPr="00A33560">
              <w:rPr>
                <w:rFonts w:ascii="Arial" w:hAnsi="Arial" w:cs="Arial"/>
                <w:color w:val="000000" w:themeColor="text1"/>
                <w:sz w:val="18"/>
                <w:szCs w:val="18"/>
              </w:rPr>
              <w:t>44</w:t>
            </w:r>
          </w:p>
        </w:tc>
        <w:tc>
          <w:tcPr>
            <w:tcW w:w="1484" w:type="dxa"/>
          </w:tcPr>
          <w:p w14:paraId="445CC86D" w14:textId="0C9111B2" w:rsidR="00A33560" w:rsidRPr="00A33560" w:rsidRDefault="00A33560" w:rsidP="00A33560">
            <w:pPr>
              <w:jc w:val="right"/>
              <w:rPr>
                <w:rFonts w:ascii="Arial" w:hAnsi="Arial" w:cs="Arial"/>
                <w:color w:val="000000" w:themeColor="text1"/>
                <w:sz w:val="18"/>
                <w:szCs w:val="18"/>
              </w:rPr>
            </w:pPr>
            <w:r>
              <w:rPr>
                <w:rFonts w:ascii="Arial" w:hAnsi="Arial" w:cs="Arial"/>
                <w:color w:val="000000" w:themeColor="text1"/>
                <w:sz w:val="18"/>
                <w:szCs w:val="18"/>
              </w:rPr>
              <w:t>-</w:t>
            </w:r>
          </w:p>
        </w:tc>
      </w:tr>
      <w:tr w:rsidR="00292D72" w:rsidRPr="00A5606A" w14:paraId="23883D65" w14:textId="77777777" w:rsidTr="00292D72">
        <w:tc>
          <w:tcPr>
            <w:tcW w:w="6229" w:type="dxa"/>
            <w:tcBorders>
              <w:bottom w:val="single" w:sz="4" w:space="0" w:color="auto"/>
            </w:tcBorders>
            <w:vAlign w:val="center"/>
          </w:tcPr>
          <w:p w14:paraId="2F1E6AC2" w14:textId="77777777" w:rsidR="00292D72" w:rsidRPr="00A5606A" w:rsidRDefault="00292D72" w:rsidP="00901196">
            <w:pPr>
              <w:rPr>
                <w:rFonts w:ascii="Arial" w:hAnsi="Arial" w:cs="Arial"/>
                <w:sz w:val="18"/>
                <w:szCs w:val="18"/>
              </w:rPr>
            </w:pPr>
          </w:p>
        </w:tc>
        <w:tc>
          <w:tcPr>
            <w:tcW w:w="1624" w:type="dxa"/>
            <w:tcBorders>
              <w:bottom w:val="single" w:sz="4" w:space="0" w:color="auto"/>
            </w:tcBorders>
          </w:tcPr>
          <w:p w14:paraId="3CF24ED9" w14:textId="77777777" w:rsidR="00292D72" w:rsidRPr="00A5606A" w:rsidRDefault="00292D72" w:rsidP="00901196">
            <w:pPr>
              <w:jc w:val="right"/>
              <w:rPr>
                <w:rFonts w:ascii="Arial" w:hAnsi="Arial" w:cs="Arial"/>
                <w:bCs/>
                <w:sz w:val="18"/>
                <w:szCs w:val="18"/>
              </w:rPr>
            </w:pPr>
          </w:p>
        </w:tc>
        <w:tc>
          <w:tcPr>
            <w:tcW w:w="1484" w:type="dxa"/>
            <w:tcBorders>
              <w:bottom w:val="single" w:sz="4" w:space="0" w:color="auto"/>
            </w:tcBorders>
          </w:tcPr>
          <w:p w14:paraId="36C7A16A" w14:textId="77777777" w:rsidR="00292D72" w:rsidRPr="00A5606A" w:rsidRDefault="00292D72" w:rsidP="00901196">
            <w:pPr>
              <w:jc w:val="right"/>
              <w:rPr>
                <w:rFonts w:ascii="Arial" w:hAnsi="Arial" w:cs="Arial"/>
                <w:bCs/>
                <w:sz w:val="18"/>
                <w:szCs w:val="18"/>
              </w:rPr>
            </w:pPr>
          </w:p>
        </w:tc>
      </w:tr>
      <w:tr w:rsidR="00A33560" w:rsidRPr="00A5606A" w14:paraId="072B5D4A" w14:textId="77777777" w:rsidTr="00782E95">
        <w:tc>
          <w:tcPr>
            <w:tcW w:w="6229" w:type="dxa"/>
            <w:tcBorders>
              <w:top w:val="single" w:sz="4" w:space="0" w:color="auto"/>
              <w:bottom w:val="double" w:sz="4" w:space="0" w:color="auto"/>
            </w:tcBorders>
            <w:vAlign w:val="center"/>
          </w:tcPr>
          <w:p w14:paraId="3CA81605" w14:textId="77777777" w:rsidR="00A33560" w:rsidRPr="00A5606A" w:rsidRDefault="00A33560" w:rsidP="00A33560">
            <w:pPr>
              <w:tabs>
                <w:tab w:val="left" w:pos="0"/>
              </w:tabs>
              <w:jc w:val="both"/>
              <w:rPr>
                <w:rFonts w:ascii="Arial" w:hAnsi="Arial" w:cs="Arial"/>
                <w:b/>
                <w:sz w:val="18"/>
                <w:szCs w:val="18"/>
              </w:rPr>
            </w:pPr>
            <w:r w:rsidRPr="00A5606A">
              <w:rPr>
                <w:rFonts w:ascii="Arial" w:hAnsi="Arial" w:cs="Arial"/>
                <w:b/>
                <w:sz w:val="18"/>
                <w:szCs w:val="18"/>
              </w:rPr>
              <w:t>Toplam</w:t>
            </w:r>
          </w:p>
        </w:tc>
        <w:tc>
          <w:tcPr>
            <w:tcW w:w="1624" w:type="dxa"/>
            <w:tcBorders>
              <w:top w:val="single" w:sz="4" w:space="0" w:color="auto"/>
              <w:bottom w:val="double" w:sz="4" w:space="0" w:color="auto"/>
            </w:tcBorders>
          </w:tcPr>
          <w:p w14:paraId="17619EDA" w14:textId="55135CA3" w:rsidR="00A33560" w:rsidRPr="00A33560" w:rsidRDefault="00A33560" w:rsidP="00A33560">
            <w:pPr>
              <w:jc w:val="right"/>
              <w:rPr>
                <w:rFonts w:ascii="Arial" w:hAnsi="Arial" w:cs="Arial"/>
                <w:b/>
                <w:color w:val="000000" w:themeColor="text1"/>
                <w:sz w:val="18"/>
                <w:szCs w:val="18"/>
              </w:rPr>
            </w:pPr>
            <w:r w:rsidRPr="00A33560">
              <w:rPr>
                <w:rFonts w:ascii="Arial" w:hAnsi="Arial" w:cs="Arial"/>
                <w:b/>
                <w:color w:val="000000" w:themeColor="text1"/>
                <w:sz w:val="18"/>
                <w:szCs w:val="18"/>
              </w:rPr>
              <w:t>44</w:t>
            </w:r>
          </w:p>
        </w:tc>
        <w:tc>
          <w:tcPr>
            <w:tcW w:w="1484" w:type="dxa"/>
            <w:tcBorders>
              <w:top w:val="single" w:sz="4" w:space="0" w:color="auto"/>
              <w:bottom w:val="double" w:sz="4" w:space="0" w:color="auto"/>
            </w:tcBorders>
          </w:tcPr>
          <w:p w14:paraId="1717CD4A" w14:textId="7DB439DE" w:rsidR="00A33560" w:rsidRPr="00A33560" w:rsidRDefault="00A33560" w:rsidP="00A33560">
            <w:pPr>
              <w:jc w:val="right"/>
              <w:rPr>
                <w:rFonts w:ascii="Arial" w:hAnsi="Arial" w:cs="Arial"/>
                <w:b/>
                <w:color w:val="000000" w:themeColor="text1"/>
                <w:sz w:val="18"/>
                <w:szCs w:val="18"/>
              </w:rPr>
            </w:pPr>
            <w:r>
              <w:rPr>
                <w:rFonts w:ascii="Arial" w:hAnsi="Arial" w:cs="Arial"/>
                <w:b/>
                <w:color w:val="000000" w:themeColor="text1"/>
                <w:sz w:val="18"/>
                <w:szCs w:val="18"/>
              </w:rPr>
              <w:t>-</w:t>
            </w:r>
          </w:p>
        </w:tc>
      </w:tr>
    </w:tbl>
    <w:p w14:paraId="25A68559" w14:textId="77777777" w:rsidR="00292D72" w:rsidRPr="00A5606A" w:rsidRDefault="00292D72" w:rsidP="00292D72">
      <w:pPr>
        <w:ind w:left="42" w:hanging="468"/>
        <w:jc w:val="both"/>
        <w:rPr>
          <w:rFonts w:ascii="Arial" w:hAnsi="Arial" w:cs="Arial"/>
          <w:b/>
          <w:sz w:val="20"/>
          <w:szCs w:val="20"/>
        </w:rPr>
      </w:pPr>
    </w:p>
    <w:tbl>
      <w:tblPr>
        <w:tblW w:w="9373" w:type="dxa"/>
        <w:tblLook w:val="01E0" w:firstRow="1" w:lastRow="1" w:firstColumn="1" w:lastColumn="1" w:noHBand="0" w:noVBand="0"/>
      </w:tblPr>
      <w:tblGrid>
        <w:gridCol w:w="6243"/>
        <w:gridCol w:w="1616"/>
        <w:gridCol w:w="1514"/>
      </w:tblGrid>
      <w:tr w:rsidR="00292D72" w:rsidRPr="00A5606A" w14:paraId="11A3667C" w14:textId="77777777" w:rsidTr="00292D72">
        <w:tc>
          <w:tcPr>
            <w:tcW w:w="6243" w:type="dxa"/>
            <w:tcBorders>
              <w:top w:val="single" w:sz="4" w:space="0" w:color="auto"/>
              <w:bottom w:val="single" w:sz="4" w:space="0" w:color="auto"/>
            </w:tcBorders>
          </w:tcPr>
          <w:p w14:paraId="00567A48" w14:textId="77777777" w:rsidR="00292D72" w:rsidRPr="00A5606A" w:rsidRDefault="00292D72" w:rsidP="00901196">
            <w:pPr>
              <w:tabs>
                <w:tab w:val="left" w:pos="180"/>
              </w:tabs>
              <w:jc w:val="both"/>
              <w:rPr>
                <w:rFonts w:ascii="Arial" w:hAnsi="Arial" w:cs="Arial"/>
                <w:sz w:val="18"/>
                <w:szCs w:val="18"/>
              </w:rPr>
            </w:pPr>
          </w:p>
        </w:tc>
        <w:tc>
          <w:tcPr>
            <w:tcW w:w="3130" w:type="dxa"/>
            <w:gridSpan w:val="2"/>
            <w:tcBorders>
              <w:top w:val="single" w:sz="4" w:space="0" w:color="auto"/>
              <w:bottom w:val="single" w:sz="4" w:space="0" w:color="auto"/>
            </w:tcBorders>
            <w:vAlign w:val="bottom"/>
          </w:tcPr>
          <w:p w14:paraId="109DD28F" w14:textId="77777777" w:rsidR="00292D72" w:rsidRPr="00A5606A" w:rsidRDefault="00292D72" w:rsidP="00901196">
            <w:pPr>
              <w:tabs>
                <w:tab w:val="left" w:pos="180"/>
              </w:tabs>
              <w:ind w:left="1142"/>
              <w:jc w:val="center"/>
              <w:rPr>
                <w:rFonts w:ascii="Arial" w:hAnsi="Arial" w:cs="Arial"/>
                <w:b/>
                <w:sz w:val="18"/>
                <w:szCs w:val="18"/>
              </w:rPr>
            </w:pPr>
            <w:r w:rsidRPr="00A5606A">
              <w:rPr>
                <w:rFonts w:ascii="Arial" w:hAnsi="Arial" w:cs="Arial"/>
                <w:b/>
                <w:sz w:val="18"/>
                <w:szCs w:val="18"/>
              </w:rPr>
              <w:t>Önceki Dönem</w:t>
            </w:r>
          </w:p>
        </w:tc>
      </w:tr>
      <w:tr w:rsidR="00292D72" w:rsidRPr="00A5606A" w14:paraId="460A222E" w14:textId="77777777" w:rsidTr="00292D72">
        <w:tc>
          <w:tcPr>
            <w:tcW w:w="6243" w:type="dxa"/>
            <w:tcBorders>
              <w:top w:val="single" w:sz="4" w:space="0" w:color="auto"/>
              <w:bottom w:val="single" w:sz="4" w:space="0" w:color="auto"/>
            </w:tcBorders>
          </w:tcPr>
          <w:p w14:paraId="449F5D2C" w14:textId="77777777" w:rsidR="00292D72" w:rsidRPr="00A5606A" w:rsidRDefault="00292D72" w:rsidP="00901196">
            <w:pPr>
              <w:tabs>
                <w:tab w:val="left" w:pos="180"/>
              </w:tabs>
              <w:jc w:val="both"/>
              <w:rPr>
                <w:rFonts w:ascii="Arial" w:hAnsi="Arial" w:cs="Arial"/>
                <w:b/>
                <w:sz w:val="18"/>
                <w:szCs w:val="18"/>
              </w:rPr>
            </w:pPr>
          </w:p>
        </w:tc>
        <w:tc>
          <w:tcPr>
            <w:tcW w:w="1616" w:type="dxa"/>
            <w:tcBorders>
              <w:top w:val="single" w:sz="4" w:space="0" w:color="auto"/>
              <w:bottom w:val="single" w:sz="4" w:space="0" w:color="auto"/>
            </w:tcBorders>
          </w:tcPr>
          <w:p w14:paraId="30C640E0" w14:textId="77777777" w:rsidR="00292D72" w:rsidRPr="00A5606A" w:rsidRDefault="00292D72" w:rsidP="00901196">
            <w:pPr>
              <w:jc w:val="right"/>
              <w:rPr>
                <w:rFonts w:ascii="Arial" w:hAnsi="Arial" w:cs="Arial"/>
                <w:b/>
                <w:color w:val="000000"/>
                <w:sz w:val="18"/>
                <w:szCs w:val="18"/>
              </w:rPr>
            </w:pPr>
            <w:r w:rsidRPr="00A5606A">
              <w:rPr>
                <w:rFonts w:ascii="Arial" w:hAnsi="Arial" w:cs="Arial"/>
                <w:b/>
                <w:color w:val="000000"/>
                <w:sz w:val="18"/>
                <w:szCs w:val="18"/>
              </w:rPr>
              <w:t>TP</w:t>
            </w:r>
          </w:p>
        </w:tc>
        <w:tc>
          <w:tcPr>
            <w:tcW w:w="1514" w:type="dxa"/>
            <w:tcBorders>
              <w:top w:val="single" w:sz="4" w:space="0" w:color="auto"/>
              <w:bottom w:val="single" w:sz="4" w:space="0" w:color="auto"/>
            </w:tcBorders>
          </w:tcPr>
          <w:p w14:paraId="40B39FE6" w14:textId="77777777" w:rsidR="00292D72" w:rsidRPr="00A5606A" w:rsidRDefault="00292D72" w:rsidP="00901196">
            <w:pPr>
              <w:jc w:val="right"/>
              <w:rPr>
                <w:rFonts w:ascii="Arial" w:hAnsi="Arial" w:cs="Arial"/>
                <w:b/>
                <w:color w:val="000000"/>
                <w:sz w:val="18"/>
                <w:szCs w:val="18"/>
              </w:rPr>
            </w:pPr>
            <w:r w:rsidRPr="00A5606A">
              <w:rPr>
                <w:rFonts w:ascii="Arial" w:hAnsi="Arial" w:cs="Arial"/>
                <w:b/>
                <w:color w:val="000000"/>
                <w:sz w:val="18"/>
                <w:szCs w:val="18"/>
              </w:rPr>
              <w:t>YP</w:t>
            </w:r>
          </w:p>
        </w:tc>
      </w:tr>
      <w:tr w:rsidR="00292D72" w:rsidRPr="00A5606A" w14:paraId="577E640D" w14:textId="77777777" w:rsidTr="00292D72">
        <w:tc>
          <w:tcPr>
            <w:tcW w:w="6243" w:type="dxa"/>
            <w:tcBorders>
              <w:top w:val="single" w:sz="4" w:space="0" w:color="auto"/>
            </w:tcBorders>
          </w:tcPr>
          <w:p w14:paraId="0DCE2092" w14:textId="77777777" w:rsidR="00292D72" w:rsidRPr="00A5606A" w:rsidRDefault="00292D72" w:rsidP="00901196">
            <w:pPr>
              <w:tabs>
                <w:tab w:val="left" w:pos="180"/>
              </w:tabs>
              <w:jc w:val="both"/>
              <w:rPr>
                <w:rFonts w:ascii="Arial" w:hAnsi="Arial" w:cs="Arial"/>
                <w:sz w:val="18"/>
                <w:szCs w:val="18"/>
              </w:rPr>
            </w:pPr>
          </w:p>
        </w:tc>
        <w:tc>
          <w:tcPr>
            <w:tcW w:w="1616" w:type="dxa"/>
            <w:tcBorders>
              <w:top w:val="single" w:sz="4" w:space="0" w:color="auto"/>
            </w:tcBorders>
          </w:tcPr>
          <w:p w14:paraId="37C43D0F" w14:textId="77777777" w:rsidR="00292D72" w:rsidRPr="00A5606A" w:rsidRDefault="00292D72" w:rsidP="00901196">
            <w:pPr>
              <w:jc w:val="right"/>
              <w:rPr>
                <w:rFonts w:ascii="Arial" w:hAnsi="Arial" w:cs="Arial"/>
                <w:color w:val="000000"/>
                <w:sz w:val="18"/>
                <w:szCs w:val="18"/>
              </w:rPr>
            </w:pPr>
          </w:p>
        </w:tc>
        <w:tc>
          <w:tcPr>
            <w:tcW w:w="1514" w:type="dxa"/>
            <w:tcBorders>
              <w:top w:val="single" w:sz="4" w:space="0" w:color="auto"/>
            </w:tcBorders>
          </w:tcPr>
          <w:p w14:paraId="7E672EE1" w14:textId="77777777" w:rsidR="00292D72" w:rsidRPr="00A5606A" w:rsidRDefault="00292D72" w:rsidP="00901196">
            <w:pPr>
              <w:jc w:val="right"/>
              <w:rPr>
                <w:rFonts w:ascii="Arial" w:hAnsi="Arial" w:cs="Arial"/>
                <w:color w:val="000000"/>
                <w:sz w:val="18"/>
                <w:szCs w:val="18"/>
              </w:rPr>
            </w:pPr>
          </w:p>
        </w:tc>
      </w:tr>
      <w:tr w:rsidR="001172BB" w:rsidRPr="00A5606A" w14:paraId="53C54AF2" w14:textId="77777777" w:rsidTr="001172BB">
        <w:tc>
          <w:tcPr>
            <w:tcW w:w="6243" w:type="dxa"/>
            <w:vAlign w:val="center"/>
          </w:tcPr>
          <w:p w14:paraId="26D1195F" w14:textId="3AB1B711" w:rsidR="001172BB" w:rsidRPr="00A5606A" w:rsidRDefault="001172BB" w:rsidP="001172BB">
            <w:pPr>
              <w:rPr>
                <w:rFonts w:ascii="Arial" w:hAnsi="Arial" w:cs="Arial"/>
                <w:sz w:val="18"/>
                <w:szCs w:val="18"/>
              </w:rPr>
            </w:pPr>
            <w:r w:rsidRPr="00A5606A">
              <w:rPr>
                <w:rFonts w:ascii="Arial" w:hAnsi="Arial" w:cs="Arial"/>
                <w:sz w:val="18"/>
                <w:szCs w:val="18"/>
              </w:rPr>
              <w:t>İştirak ve</w:t>
            </w:r>
            <w:r w:rsidR="00164DC2" w:rsidRPr="00A5606A">
              <w:rPr>
                <w:rFonts w:ascii="Arial" w:hAnsi="Arial" w:cs="Arial"/>
                <w:sz w:val="18"/>
                <w:szCs w:val="18"/>
              </w:rPr>
              <w:t xml:space="preserve"> bağlı ortaklıklara verilen kar payları </w:t>
            </w:r>
          </w:p>
        </w:tc>
        <w:tc>
          <w:tcPr>
            <w:tcW w:w="1616" w:type="dxa"/>
            <w:shd w:val="clear" w:color="auto" w:fill="auto"/>
          </w:tcPr>
          <w:p w14:paraId="3EC71266" w14:textId="25B812B8" w:rsidR="001172BB" w:rsidRPr="00292D72" w:rsidRDefault="001172BB" w:rsidP="001172BB">
            <w:pPr>
              <w:jc w:val="right"/>
              <w:rPr>
                <w:rFonts w:ascii="Arial" w:hAnsi="Arial" w:cs="Arial"/>
                <w:bCs/>
                <w:sz w:val="18"/>
                <w:szCs w:val="18"/>
                <w:highlight w:val="yellow"/>
              </w:rPr>
            </w:pPr>
            <w:r>
              <w:rPr>
                <w:rFonts w:ascii="Arial" w:hAnsi="Arial" w:cs="Arial"/>
                <w:color w:val="000000" w:themeColor="text1"/>
                <w:sz w:val="18"/>
                <w:szCs w:val="18"/>
              </w:rPr>
              <w:t>9</w:t>
            </w:r>
          </w:p>
        </w:tc>
        <w:tc>
          <w:tcPr>
            <w:tcW w:w="1514" w:type="dxa"/>
            <w:shd w:val="clear" w:color="auto" w:fill="auto"/>
            <w:vAlign w:val="bottom"/>
          </w:tcPr>
          <w:p w14:paraId="7619B86E" w14:textId="66F108CD" w:rsidR="001172BB" w:rsidRPr="00292D72" w:rsidRDefault="001172BB" w:rsidP="001172BB">
            <w:pPr>
              <w:jc w:val="right"/>
              <w:rPr>
                <w:rFonts w:ascii="Arial" w:hAnsi="Arial" w:cs="Arial"/>
                <w:bCs/>
                <w:sz w:val="18"/>
                <w:szCs w:val="18"/>
                <w:highlight w:val="yellow"/>
              </w:rPr>
            </w:pPr>
            <w:r>
              <w:rPr>
                <w:rFonts w:ascii="Arial" w:hAnsi="Arial" w:cs="Arial"/>
                <w:color w:val="000000" w:themeColor="text1"/>
                <w:sz w:val="18"/>
                <w:szCs w:val="18"/>
              </w:rPr>
              <w:t>-</w:t>
            </w:r>
          </w:p>
        </w:tc>
      </w:tr>
      <w:tr w:rsidR="001172BB" w:rsidRPr="00A5606A" w14:paraId="444370AD" w14:textId="77777777" w:rsidTr="001172BB">
        <w:tc>
          <w:tcPr>
            <w:tcW w:w="6243" w:type="dxa"/>
            <w:tcBorders>
              <w:bottom w:val="single" w:sz="4" w:space="0" w:color="auto"/>
            </w:tcBorders>
            <w:vAlign w:val="center"/>
          </w:tcPr>
          <w:p w14:paraId="52D910D6" w14:textId="77777777" w:rsidR="001172BB" w:rsidRPr="00A5606A" w:rsidRDefault="001172BB" w:rsidP="001172BB">
            <w:pPr>
              <w:rPr>
                <w:rFonts w:ascii="Arial" w:hAnsi="Arial" w:cs="Arial"/>
                <w:sz w:val="18"/>
                <w:szCs w:val="18"/>
              </w:rPr>
            </w:pPr>
          </w:p>
        </w:tc>
        <w:tc>
          <w:tcPr>
            <w:tcW w:w="1616" w:type="dxa"/>
            <w:tcBorders>
              <w:bottom w:val="single" w:sz="4" w:space="0" w:color="auto"/>
            </w:tcBorders>
            <w:shd w:val="clear" w:color="auto" w:fill="auto"/>
            <w:vAlign w:val="bottom"/>
          </w:tcPr>
          <w:p w14:paraId="6C67C34C" w14:textId="77777777" w:rsidR="001172BB" w:rsidRPr="00292D72" w:rsidRDefault="001172BB" w:rsidP="001172BB">
            <w:pPr>
              <w:jc w:val="right"/>
              <w:rPr>
                <w:rFonts w:ascii="Arial" w:hAnsi="Arial" w:cs="Arial"/>
                <w:color w:val="000000"/>
                <w:sz w:val="18"/>
                <w:szCs w:val="18"/>
                <w:highlight w:val="yellow"/>
              </w:rPr>
            </w:pPr>
          </w:p>
        </w:tc>
        <w:tc>
          <w:tcPr>
            <w:tcW w:w="1514" w:type="dxa"/>
            <w:tcBorders>
              <w:bottom w:val="single" w:sz="4" w:space="0" w:color="auto"/>
            </w:tcBorders>
            <w:shd w:val="clear" w:color="auto" w:fill="auto"/>
            <w:vAlign w:val="bottom"/>
          </w:tcPr>
          <w:p w14:paraId="63BC277A" w14:textId="77777777" w:rsidR="001172BB" w:rsidRPr="00292D72" w:rsidRDefault="001172BB" w:rsidP="001172BB">
            <w:pPr>
              <w:jc w:val="right"/>
              <w:rPr>
                <w:rFonts w:ascii="Arial" w:hAnsi="Arial" w:cs="Arial"/>
                <w:color w:val="000000"/>
                <w:sz w:val="18"/>
                <w:szCs w:val="18"/>
                <w:highlight w:val="yellow"/>
              </w:rPr>
            </w:pPr>
          </w:p>
        </w:tc>
      </w:tr>
      <w:tr w:rsidR="001172BB" w:rsidRPr="00A5606A" w14:paraId="46C09113" w14:textId="77777777" w:rsidTr="001172BB">
        <w:tc>
          <w:tcPr>
            <w:tcW w:w="6243" w:type="dxa"/>
            <w:tcBorders>
              <w:top w:val="single" w:sz="4" w:space="0" w:color="auto"/>
              <w:bottom w:val="double" w:sz="4" w:space="0" w:color="auto"/>
            </w:tcBorders>
            <w:vAlign w:val="center"/>
          </w:tcPr>
          <w:p w14:paraId="6A467243" w14:textId="77777777" w:rsidR="001172BB" w:rsidRPr="00A5606A" w:rsidRDefault="001172BB" w:rsidP="001172BB">
            <w:pPr>
              <w:tabs>
                <w:tab w:val="left" w:pos="0"/>
              </w:tabs>
              <w:jc w:val="both"/>
              <w:rPr>
                <w:rFonts w:ascii="Arial" w:hAnsi="Arial" w:cs="Arial"/>
                <w:b/>
                <w:sz w:val="18"/>
                <w:szCs w:val="18"/>
              </w:rPr>
            </w:pPr>
            <w:r w:rsidRPr="00A5606A">
              <w:rPr>
                <w:rFonts w:ascii="Arial" w:hAnsi="Arial" w:cs="Arial"/>
                <w:b/>
                <w:sz w:val="18"/>
                <w:szCs w:val="18"/>
              </w:rPr>
              <w:t>Toplam</w:t>
            </w:r>
          </w:p>
        </w:tc>
        <w:tc>
          <w:tcPr>
            <w:tcW w:w="1616" w:type="dxa"/>
            <w:tcBorders>
              <w:top w:val="single" w:sz="4" w:space="0" w:color="auto"/>
              <w:bottom w:val="double" w:sz="4" w:space="0" w:color="auto"/>
            </w:tcBorders>
            <w:shd w:val="clear" w:color="auto" w:fill="auto"/>
            <w:vAlign w:val="bottom"/>
          </w:tcPr>
          <w:p w14:paraId="2B9A773E" w14:textId="30E5538B" w:rsidR="001172BB" w:rsidRPr="00292D72" w:rsidRDefault="001172BB" w:rsidP="001172BB">
            <w:pPr>
              <w:jc w:val="right"/>
              <w:rPr>
                <w:rFonts w:ascii="Arial" w:hAnsi="Arial" w:cs="Arial"/>
                <w:b/>
                <w:sz w:val="18"/>
                <w:szCs w:val="18"/>
                <w:highlight w:val="yellow"/>
              </w:rPr>
            </w:pPr>
            <w:r>
              <w:rPr>
                <w:rFonts w:ascii="Arial" w:hAnsi="Arial" w:cs="Arial"/>
                <w:b/>
                <w:color w:val="000000" w:themeColor="text1"/>
                <w:sz w:val="18"/>
                <w:szCs w:val="18"/>
              </w:rPr>
              <w:t>9</w:t>
            </w:r>
          </w:p>
        </w:tc>
        <w:tc>
          <w:tcPr>
            <w:tcW w:w="1514" w:type="dxa"/>
            <w:tcBorders>
              <w:top w:val="single" w:sz="4" w:space="0" w:color="auto"/>
              <w:bottom w:val="double" w:sz="4" w:space="0" w:color="auto"/>
            </w:tcBorders>
            <w:shd w:val="clear" w:color="auto" w:fill="auto"/>
            <w:vAlign w:val="bottom"/>
          </w:tcPr>
          <w:p w14:paraId="5FDD4583" w14:textId="15AD13D9" w:rsidR="001172BB" w:rsidRPr="00292D72" w:rsidRDefault="001172BB" w:rsidP="001172BB">
            <w:pPr>
              <w:jc w:val="right"/>
              <w:rPr>
                <w:rFonts w:ascii="Arial" w:hAnsi="Arial" w:cs="Arial"/>
                <w:b/>
                <w:sz w:val="18"/>
                <w:szCs w:val="18"/>
                <w:highlight w:val="yellow"/>
              </w:rPr>
            </w:pPr>
            <w:r>
              <w:rPr>
                <w:rFonts w:ascii="Arial" w:hAnsi="Arial" w:cs="Arial"/>
                <w:b/>
                <w:color w:val="000000" w:themeColor="text1"/>
                <w:sz w:val="18"/>
                <w:szCs w:val="18"/>
              </w:rPr>
              <w:t>-</w:t>
            </w:r>
          </w:p>
        </w:tc>
      </w:tr>
    </w:tbl>
    <w:p w14:paraId="4C00705F" w14:textId="4073258C" w:rsidR="00DE2B4E" w:rsidRPr="009128F0" w:rsidRDefault="00C60570" w:rsidP="00583BDF">
      <w:pPr>
        <w:spacing w:before="240" w:after="120"/>
        <w:ind w:hanging="518"/>
        <w:jc w:val="both"/>
        <w:rPr>
          <w:rFonts w:ascii="Arial" w:hAnsi="Arial" w:cs="Arial"/>
          <w:b/>
          <w:color w:val="000000" w:themeColor="text1"/>
          <w:sz w:val="20"/>
          <w:szCs w:val="20"/>
        </w:rPr>
      </w:pPr>
      <w:proofErr w:type="gramStart"/>
      <w:r w:rsidRPr="009128F0">
        <w:rPr>
          <w:rFonts w:ascii="Arial" w:hAnsi="Arial" w:cs="Arial"/>
          <w:b/>
          <w:color w:val="000000" w:themeColor="text1"/>
          <w:sz w:val="20"/>
          <w:szCs w:val="20"/>
        </w:rPr>
        <w:t>c</w:t>
      </w:r>
      <w:proofErr w:type="gramEnd"/>
      <w:r w:rsidRPr="009128F0">
        <w:rPr>
          <w:rFonts w:ascii="Arial" w:hAnsi="Arial" w:cs="Arial"/>
          <w:b/>
          <w:color w:val="000000" w:themeColor="text1"/>
          <w:sz w:val="20"/>
          <w:szCs w:val="20"/>
        </w:rPr>
        <w:t>.</w:t>
      </w:r>
      <w:r w:rsidR="00136C29" w:rsidRPr="009128F0">
        <w:rPr>
          <w:rFonts w:ascii="Arial" w:hAnsi="Arial" w:cs="Arial"/>
          <w:b/>
          <w:color w:val="000000" w:themeColor="text1"/>
          <w:sz w:val="20"/>
          <w:szCs w:val="20"/>
        </w:rPr>
        <w:tab/>
        <w:t>İhraç edilen menkul kıymetlere verilen kar payı giderlerine ilişkin bilgiler:</w:t>
      </w:r>
    </w:p>
    <w:tbl>
      <w:tblPr>
        <w:tblW w:w="9356" w:type="dxa"/>
        <w:tblLook w:val="01E0" w:firstRow="1" w:lastRow="1" w:firstColumn="1" w:lastColumn="1" w:noHBand="0" w:noVBand="0"/>
      </w:tblPr>
      <w:tblGrid>
        <w:gridCol w:w="6229"/>
        <w:gridCol w:w="1652"/>
        <w:gridCol w:w="1475"/>
      </w:tblGrid>
      <w:tr w:rsidR="00292D72" w:rsidRPr="009128F0" w14:paraId="2D7E887C" w14:textId="77777777" w:rsidTr="00292D72">
        <w:trPr>
          <w:cantSplit/>
        </w:trPr>
        <w:tc>
          <w:tcPr>
            <w:tcW w:w="6229" w:type="dxa"/>
            <w:tcBorders>
              <w:top w:val="single" w:sz="4" w:space="0" w:color="auto"/>
              <w:bottom w:val="single" w:sz="4" w:space="0" w:color="auto"/>
            </w:tcBorders>
            <w:shd w:val="clear" w:color="auto" w:fill="auto"/>
          </w:tcPr>
          <w:p w14:paraId="47E3B977" w14:textId="77777777" w:rsidR="00292D72" w:rsidRPr="009128F0" w:rsidRDefault="00292D72" w:rsidP="002013F1">
            <w:pPr>
              <w:tabs>
                <w:tab w:val="left" w:pos="180"/>
              </w:tabs>
              <w:jc w:val="both"/>
              <w:rPr>
                <w:rFonts w:ascii="Arial" w:hAnsi="Arial" w:cs="Arial"/>
                <w:color w:val="000000" w:themeColor="text1"/>
                <w:sz w:val="18"/>
                <w:szCs w:val="18"/>
              </w:rPr>
            </w:pPr>
          </w:p>
        </w:tc>
        <w:tc>
          <w:tcPr>
            <w:tcW w:w="3127" w:type="dxa"/>
            <w:gridSpan w:val="2"/>
            <w:tcBorders>
              <w:top w:val="single" w:sz="4" w:space="0" w:color="auto"/>
              <w:bottom w:val="single" w:sz="4" w:space="0" w:color="auto"/>
            </w:tcBorders>
            <w:shd w:val="clear" w:color="auto" w:fill="auto"/>
            <w:vAlign w:val="bottom"/>
          </w:tcPr>
          <w:p w14:paraId="064ED29D" w14:textId="77777777" w:rsidR="00292D72" w:rsidRPr="009128F0" w:rsidRDefault="00292D72" w:rsidP="00DE2B4E">
            <w:pPr>
              <w:tabs>
                <w:tab w:val="left" w:pos="180"/>
              </w:tabs>
              <w:ind w:right="-764"/>
              <w:jc w:val="center"/>
              <w:rPr>
                <w:rFonts w:ascii="Arial" w:hAnsi="Arial" w:cs="Arial"/>
                <w:b/>
                <w:color w:val="000000" w:themeColor="text1"/>
                <w:sz w:val="18"/>
                <w:szCs w:val="18"/>
              </w:rPr>
            </w:pPr>
            <w:r w:rsidRPr="009128F0">
              <w:rPr>
                <w:rFonts w:ascii="Arial" w:hAnsi="Arial" w:cs="Arial"/>
                <w:b/>
                <w:color w:val="000000" w:themeColor="text1"/>
                <w:sz w:val="18"/>
                <w:szCs w:val="18"/>
              </w:rPr>
              <w:t>Cari Dönem</w:t>
            </w:r>
          </w:p>
        </w:tc>
      </w:tr>
      <w:tr w:rsidR="00292D72" w:rsidRPr="009128F0" w14:paraId="41CC3CDA" w14:textId="77777777" w:rsidTr="00292D72">
        <w:trPr>
          <w:cantSplit/>
        </w:trPr>
        <w:tc>
          <w:tcPr>
            <w:tcW w:w="6229" w:type="dxa"/>
            <w:tcBorders>
              <w:top w:val="single" w:sz="4" w:space="0" w:color="auto"/>
              <w:bottom w:val="single" w:sz="4" w:space="0" w:color="auto"/>
            </w:tcBorders>
            <w:shd w:val="clear" w:color="auto" w:fill="auto"/>
          </w:tcPr>
          <w:p w14:paraId="6A46C0B4" w14:textId="77777777" w:rsidR="00292D72" w:rsidRPr="009128F0" w:rsidRDefault="00292D72" w:rsidP="002013F1">
            <w:pPr>
              <w:tabs>
                <w:tab w:val="left" w:pos="180"/>
              </w:tabs>
              <w:jc w:val="both"/>
              <w:rPr>
                <w:rFonts w:ascii="Arial" w:hAnsi="Arial" w:cs="Arial"/>
                <w:color w:val="000000" w:themeColor="text1"/>
                <w:sz w:val="18"/>
                <w:szCs w:val="18"/>
              </w:rPr>
            </w:pPr>
          </w:p>
        </w:tc>
        <w:tc>
          <w:tcPr>
            <w:tcW w:w="1652" w:type="dxa"/>
            <w:tcBorders>
              <w:top w:val="single" w:sz="4" w:space="0" w:color="auto"/>
              <w:bottom w:val="single" w:sz="4" w:space="0" w:color="auto"/>
            </w:tcBorders>
            <w:shd w:val="clear" w:color="auto" w:fill="auto"/>
            <w:vAlign w:val="bottom"/>
          </w:tcPr>
          <w:p w14:paraId="375BBA6B" w14:textId="77777777" w:rsidR="00292D72" w:rsidRPr="009128F0" w:rsidRDefault="00292D72">
            <w:pPr>
              <w:tabs>
                <w:tab w:val="left" w:pos="180"/>
              </w:tabs>
              <w:ind w:right="26"/>
              <w:jc w:val="right"/>
              <w:rPr>
                <w:rFonts w:ascii="Arial" w:hAnsi="Arial" w:cs="Arial"/>
                <w:b/>
                <w:color w:val="000000" w:themeColor="text1"/>
                <w:sz w:val="18"/>
                <w:szCs w:val="18"/>
              </w:rPr>
            </w:pPr>
            <w:r w:rsidRPr="009128F0">
              <w:rPr>
                <w:rFonts w:ascii="Arial" w:hAnsi="Arial" w:cs="Arial"/>
                <w:b/>
                <w:color w:val="000000" w:themeColor="text1"/>
                <w:sz w:val="18"/>
                <w:szCs w:val="18"/>
              </w:rPr>
              <w:t>TP</w:t>
            </w:r>
          </w:p>
        </w:tc>
        <w:tc>
          <w:tcPr>
            <w:tcW w:w="1475" w:type="dxa"/>
            <w:tcBorders>
              <w:top w:val="single" w:sz="4" w:space="0" w:color="auto"/>
              <w:bottom w:val="single" w:sz="4" w:space="0" w:color="auto"/>
            </w:tcBorders>
            <w:shd w:val="clear" w:color="auto" w:fill="auto"/>
            <w:vAlign w:val="bottom"/>
          </w:tcPr>
          <w:p w14:paraId="550B6C78" w14:textId="77777777" w:rsidR="00292D72" w:rsidRPr="009128F0" w:rsidRDefault="00292D72">
            <w:pPr>
              <w:tabs>
                <w:tab w:val="left" w:pos="180"/>
              </w:tabs>
              <w:ind w:right="26"/>
              <w:jc w:val="right"/>
              <w:rPr>
                <w:rFonts w:ascii="Arial" w:hAnsi="Arial" w:cs="Arial"/>
                <w:b/>
                <w:color w:val="000000" w:themeColor="text1"/>
                <w:sz w:val="18"/>
                <w:szCs w:val="18"/>
              </w:rPr>
            </w:pPr>
            <w:r w:rsidRPr="009128F0">
              <w:rPr>
                <w:rFonts w:ascii="Arial" w:hAnsi="Arial" w:cs="Arial"/>
                <w:b/>
                <w:color w:val="000000" w:themeColor="text1"/>
                <w:sz w:val="18"/>
                <w:szCs w:val="18"/>
              </w:rPr>
              <w:t>YP</w:t>
            </w:r>
          </w:p>
        </w:tc>
      </w:tr>
      <w:tr w:rsidR="00292D72" w:rsidRPr="009128F0" w14:paraId="1A28EF24" w14:textId="77777777" w:rsidTr="00292D72">
        <w:trPr>
          <w:cantSplit/>
        </w:trPr>
        <w:tc>
          <w:tcPr>
            <w:tcW w:w="6229" w:type="dxa"/>
            <w:tcBorders>
              <w:top w:val="single" w:sz="4" w:space="0" w:color="auto"/>
            </w:tcBorders>
            <w:shd w:val="clear" w:color="auto" w:fill="auto"/>
          </w:tcPr>
          <w:p w14:paraId="534746B2" w14:textId="77777777" w:rsidR="00292D72" w:rsidRPr="009128F0" w:rsidRDefault="00292D72" w:rsidP="002013F1">
            <w:pPr>
              <w:tabs>
                <w:tab w:val="left" w:pos="180"/>
              </w:tabs>
              <w:jc w:val="both"/>
              <w:rPr>
                <w:rFonts w:ascii="Arial" w:hAnsi="Arial" w:cs="Arial"/>
                <w:color w:val="000000" w:themeColor="text1"/>
                <w:sz w:val="18"/>
                <w:szCs w:val="18"/>
              </w:rPr>
            </w:pPr>
          </w:p>
        </w:tc>
        <w:tc>
          <w:tcPr>
            <w:tcW w:w="1652" w:type="dxa"/>
            <w:tcBorders>
              <w:top w:val="single" w:sz="4" w:space="0" w:color="auto"/>
            </w:tcBorders>
            <w:shd w:val="clear" w:color="auto" w:fill="auto"/>
            <w:vAlign w:val="bottom"/>
          </w:tcPr>
          <w:p w14:paraId="706FE9C9" w14:textId="77777777" w:rsidR="00292D72" w:rsidRPr="009128F0" w:rsidRDefault="00292D72">
            <w:pPr>
              <w:tabs>
                <w:tab w:val="left" w:pos="180"/>
              </w:tabs>
              <w:ind w:right="26"/>
              <w:jc w:val="right"/>
              <w:rPr>
                <w:rFonts w:ascii="Arial" w:hAnsi="Arial" w:cs="Arial"/>
                <w:color w:val="000000" w:themeColor="text1"/>
                <w:sz w:val="18"/>
                <w:szCs w:val="18"/>
              </w:rPr>
            </w:pPr>
          </w:p>
        </w:tc>
        <w:tc>
          <w:tcPr>
            <w:tcW w:w="1475" w:type="dxa"/>
            <w:tcBorders>
              <w:top w:val="single" w:sz="4" w:space="0" w:color="auto"/>
            </w:tcBorders>
            <w:shd w:val="clear" w:color="auto" w:fill="auto"/>
            <w:vAlign w:val="bottom"/>
          </w:tcPr>
          <w:p w14:paraId="1068BD08" w14:textId="77777777" w:rsidR="00292D72" w:rsidRPr="009128F0" w:rsidRDefault="00292D72">
            <w:pPr>
              <w:tabs>
                <w:tab w:val="left" w:pos="180"/>
              </w:tabs>
              <w:ind w:right="26"/>
              <w:jc w:val="right"/>
              <w:rPr>
                <w:rFonts w:ascii="Arial" w:hAnsi="Arial" w:cs="Arial"/>
                <w:color w:val="000000" w:themeColor="text1"/>
                <w:sz w:val="18"/>
                <w:szCs w:val="18"/>
              </w:rPr>
            </w:pPr>
          </w:p>
        </w:tc>
      </w:tr>
      <w:tr w:rsidR="00A939B2" w:rsidRPr="009128F0" w14:paraId="55EB34AA" w14:textId="77777777" w:rsidTr="00782E95">
        <w:trPr>
          <w:cantSplit/>
        </w:trPr>
        <w:tc>
          <w:tcPr>
            <w:tcW w:w="6229" w:type="dxa"/>
            <w:shd w:val="clear" w:color="auto" w:fill="auto"/>
            <w:vAlign w:val="bottom"/>
          </w:tcPr>
          <w:p w14:paraId="2F6AFD03" w14:textId="77777777" w:rsidR="00A939B2" w:rsidRPr="009128F0" w:rsidRDefault="00A939B2" w:rsidP="00A939B2">
            <w:pPr>
              <w:tabs>
                <w:tab w:val="left" w:pos="180"/>
              </w:tabs>
              <w:rPr>
                <w:rFonts w:ascii="Arial" w:hAnsi="Arial" w:cs="Arial"/>
                <w:color w:val="000000" w:themeColor="text1"/>
                <w:sz w:val="18"/>
                <w:szCs w:val="18"/>
              </w:rPr>
            </w:pPr>
            <w:r w:rsidRPr="009128F0">
              <w:rPr>
                <w:rFonts w:ascii="Arial" w:hAnsi="Arial" w:cs="Arial"/>
                <w:color w:val="000000" w:themeColor="text1"/>
                <w:sz w:val="18"/>
                <w:szCs w:val="18"/>
              </w:rPr>
              <w:t xml:space="preserve">İhraç edilen menkul kıymetlere verilen kar payları </w:t>
            </w:r>
          </w:p>
        </w:tc>
        <w:tc>
          <w:tcPr>
            <w:tcW w:w="1652" w:type="dxa"/>
            <w:shd w:val="clear" w:color="auto" w:fill="auto"/>
          </w:tcPr>
          <w:p w14:paraId="36793A20" w14:textId="1AC7AA78" w:rsidR="00A939B2" w:rsidRPr="009128F0" w:rsidRDefault="00A939B2" w:rsidP="00A939B2">
            <w:pPr>
              <w:tabs>
                <w:tab w:val="left" w:pos="180"/>
              </w:tabs>
              <w:ind w:right="26"/>
              <w:jc w:val="right"/>
              <w:rPr>
                <w:rFonts w:ascii="Arial" w:hAnsi="Arial" w:cs="Arial"/>
                <w:color w:val="000000" w:themeColor="text1"/>
                <w:sz w:val="18"/>
                <w:szCs w:val="18"/>
              </w:rPr>
            </w:pPr>
            <w:r w:rsidRPr="00A939B2">
              <w:rPr>
                <w:rFonts w:ascii="Arial" w:hAnsi="Arial" w:cs="Arial"/>
                <w:color w:val="000000" w:themeColor="text1"/>
                <w:sz w:val="18"/>
                <w:szCs w:val="18"/>
              </w:rPr>
              <w:t>16.378</w:t>
            </w:r>
          </w:p>
        </w:tc>
        <w:tc>
          <w:tcPr>
            <w:tcW w:w="1475" w:type="dxa"/>
            <w:shd w:val="clear" w:color="auto" w:fill="auto"/>
          </w:tcPr>
          <w:p w14:paraId="63B7B5E4" w14:textId="78E374D0" w:rsidR="00A939B2" w:rsidRPr="009128F0" w:rsidRDefault="00A939B2" w:rsidP="00A939B2">
            <w:pPr>
              <w:tabs>
                <w:tab w:val="left" w:pos="180"/>
              </w:tabs>
              <w:ind w:right="26"/>
              <w:jc w:val="right"/>
              <w:rPr>
                <w:rFonts w:ascii="Arial" w:hAnsi="Arial" w:cs="Arial"/>
                <w:color w:val="000000" w:themeColor="text1"/>
                <w:sz w:val="18"/>
                <w:szCs w:val="18"/>
              </w:rPr>
            </w:pPr>
            <w:r w:rsidRPr="00A939B2">
              <w:rPr>
                <w:rFonts w:ascii="Arial" w:hAnsi="Arial" w:cs="Arial"/>
                <w:color w:val="000000" w:themeColor="text1"/>
                <w:sz w:val="18"/>
                <w:szCs w:val="18"/>
              </w:rPr>
              <w:t>21.085</w:t>
            </w:r>
          </w:p>
        </w:tc>
      </w:tr>
      <w:tr w:rsidR="00A939B2" w:rsidRPr="009128F0" w14:paraId="457D0EB4" w14:textId="77777777" w:rsidTr="00782E95">
        <w:trPr>
          <w:cantSplit/>
        </w:trPr>
        <w:tc>
          <w:tcPr>
            <w:tcW w:w="6229" w:type="dxa"/>
            <w:tcBorders>
              <w:bottom w:val="single" w:sz="4" w:space="0" w:color="auto"/>
            </w:tcBorders>
            <w:shd w:val="clear" w:color="auto" w:fill="auto"/>
            <w:vAlign w:val="center"/>
          </w:tcPr>
          <w:p w14:paraId="3B504D2D" w14:textId="77777777" w:rsidR="00A939B2" w:rsidRPr="009128F0" w:rsidRDefault="00A939B2" w:rsidP="00A939B2">
            <w:pPr>
              <w:rPr>
                <w:rFonts w:ascii="Arial" w:hAnsi="Arial" w:cs="Arial"/>
                <w:color w:val="000000" w:themeColor="text1"/>
                <w:sz w:val="18"/>
                <w:szCs w:val="18"/>
              </w:rPr>
            </w:pPr>
          </w:p>
        </w:tc>
        <w:tc>
          <w:tcPr>
            <w:tcW w:w="1652" w:type="dxa"/>
            <w:tcBorders>
              <w:bottom w:val="single" w:sz="4" w:space="0" w:color="auto"/>
            </w:tcBorders>
            <w:shd w:val="clear" w:color="auto" w:fill="auto"/>
          </w:tcPr>
          <w:p w14:paraId="12AD9503" w14:textId="77777777" w:rsidR="00A939B2" w:rsidRPr="009128F0" w:rsidRDefault="00A939B2" w:rsidP="00A939B2">
            <w:pPr>
              <w:tabs>
                <w:tab w:val="left" w:pos="180"/>
              </w:tabs>
              <w:ind w:right="26"/>
              <w:jc w:val="right"/>
              <w:rPr>
                <w:rFonts w:ascii="Arial" w:hAnsi="Arial" w:cs="Arial"/>
                <w:color w:val="000000" w:themeColor="text1"/>
                <w:sz w:val="18"/>
                <w:szCs w:val="18"/>
              </w:rPr>
            </w:pPr>
          </w:p>
        </w:tc>
        <w:tc>
          <w:tcPr>
            <w:tcW w:w="1475" w:type="dxa"/>
            <w:tcBorders>
              <w:bottom w:val="single" w:sz="4" w:space="0" w:color="auto"/>
            </w:tcBorders>
            <w:shd w:val="clear" w:color="auto" w:fill="auto"/>
          </w:tcPr>
          <w:p w14:paraId="283A4984" w14:textId="77777777" w:rsidR="00A939B2" w:rsidRPr="009128F0" w:rsidRDefault="00A939B2" w:rsidP="00A939B2">
            <w:pPr>
              <w:tabs>
                <w:tab w:val="left" w:pos="180"/>
              </w:tabs>
              <w:ind w:right="26"/>
              <w:jc w:val="right"/>
              <w:rPr>
                <w:rFonts w:ascii="Arial" w:hAnsi="Arial" w:cs="Arial"/>
                <w:color w:val="000000" w:themeColor="text1"/>
                <w:sz w:val="18"/>
                <w:szCs w:val="18"/>
              </w:rPr>
            </w:pPr>
          </w:p>
        </w:tc>
      </w:tr>
      <w:tr w:rsidR="00A939B2" w:rsidRPr="009128F0" w14:paraId="1A5F22D7" w14:textId="77777777" w:rsidTr="00782E95">
        <w:trPr>
          <w:cantSplit/>
        </w:trPr>
        <w:tc>
          <w:tcPr>
            <w:tcW w:w="6229" w:type="dxa"/>
            <w:tcBorders>
              <w:top w:val="single" w:sz="4" w:space="0" w:color="auto"/>
              <w:bottom w:val="double" w:sz="4" w:space="0" w:color="auto"/>
            </w:tcBorders>
            <w:shd w:val="clear" w:color="auto" w:fill="auto"/>
            <w:vAlign w:val="center"/>
          </w:tcPr>
          <w:p w14:paraId="69A9F2AB" w14:textId="77777777" w:rsidR="00A939B2" w:rsidRPr="009128F0" w:rsidRDefault="00A939B2" w:rsidP="00A939B2">
            <w:pPr>
              <w:tabs>
                <w:tab w:val="left" w:pos="0"/>
              </w:tabs>
              <w:jc w:val="both"/>
              <w:rPr>
                <w:rFonts w:ascii="Arial" w:hAnsi="Arial" w:cs="Arial"/>
                <w:b/>
                <w:color w:val="000000" w:themeColor="text1"/>
                <w:sz w:val="18"/>
                <w:szCs w:val="18"/>
              </w:rPr>
            </w:pPr>
            <w:r w:rsidRPr="009128F0">
              <w:rPr>
                <w:rFonts w:ascii="Arial" w:hAnsi="Arial" w:cs="Arial"/>
                <w:b/>
                <w:color w:val="000000" w:themeColor="text1"/>
                <w:sz w:val="18"/>
                <w:szCs w:val="18"/>
              </w:rPr>
              <w:t>Toplam</w:t>
            </w:r>
          </w:p>
        </w:tc>
        <w:tc>
          <w:tcPr>
            <w:tcW w:w="1652" w:type="dxa"/>
            <w:tcBorders>
              <w:top w:val="single" w:sz="4" w:space="0" w:color="auto"/>
              <w:bottom w:val="double" w:sz="4" w:space="0" w:color="auto"/>
            </w:tcBorders>
            <w:shd w:val="clear" w:color="auto" w:fill="auto"/>
          </w:tcPr>
          <w:p w14:paraId="37CF7DD0" w14:textId="49054ABF" w:rsidR="00A939B2" w:rsidRPr="00A939B2" w:rsidRDefault="00A939B2" w:rsidP="00A939B2">
            <w:pPr>
              <w:tabs>
                <w:tab w:val="left" w:pos="180"/>
              </w:tabs>
              <w:ind w:right="26"/>
              <w:jc w:val="right"/>
              <w:rPr>
                <w:rFonts w:ascii="Arial" w:hAnsi="Arial" w:cs="Arial"/>
                <w:b/>
                <w:color w:val="000000" w:themeColor="text1"/>
                <w:sz w:val="18"/>
                <w:szCs w:val="18"/>
              </w:rPr>
            </w:pPr>
            <w:r w:rsidRPr="00A939B2">
              <w:rPr>
                <w:rFonts w:ascii="Arial" w:hAnsi="Arial" w:cs="Arial"/>
                <w:b/>
                <w:color w:val="000000" w:themeColor="text1"/>
                <w:sz w:val="18"/>
                <w:szCs w:val="18"/>
              </w:rPr>
              <w:t>16.378</w:t>
            </w:r>
          </w:p>
        </w:tc>
        <w:tc>
          <w:tcPr>
            <w:tcW w:w="1475" w:type="dxa"/>
            <w:tcBorders>
              <w:top w:val="single" w:sz="4" w:space="0" w:color="auto"/>
              <w:bottom w:val="double" w:sz="4" w:space="0" w:color="auto"/>
            </w:tcBorders>
            <w:shd w:val="clear" w:color="auto" w:fill="auto"/>
          </w:tcPr>
          <w:p w14:paraId="2E1A596C" w14:textId="6B114C8A" w:rsidR="00A939B2" w:rsidRPr="00A939B2" w:rsidRDefault="00A939B2" w:rsidP="00A939B2">
            <w:pPr>
              <w:tabs>
                <w:tab w:val="left" w:pos="180"/>
              </w:tabs>
              <w:ind w:right="26"/>
              <w:jc w:val="right"/>
              <w:rPr>
                <w:rFonts w:ascii="Arial" w:hAnsi="Arial" w:cs="Arial"/>
                <w:b/>
                <w:color w:val="000000" w:themeColor="text1"/>
                <w:sz w:val="18"/>
                <w:szCs w:val="18"/>
              </w:rPr>
            </w:pPr>
            <w:r w:rsidRPr="00A939B2">
              <w:rPr>
                <w:rFonts w:ascii="Arial" w:hAnsi="Arial" w:cs="Arial"/>
                <w:b/>
                <w:color w:val="000000" w:themeColor="text1"/>
                <w:sz w:val="18"/>
                <w:szCs w:val="18"/>
              </w:rPr>
              <w:t>21.085</w:t>
            </w:r>
          </w:p>
        </w:tc>
      </w:tr>
    </w:tbl>
    <w:p w14:paraId="4EC85278" w14:textId="2D882455" w:rsidR="001A340F" w:rsidRDefault="001A340F" w:rsidP="001A340F">
      <w:pPr>
        <w:tabs>
          <w:tab w:val="left" w:pos="540"/>
        </w:tabs>
        <w:rPr>
          <w:rFonts w:ascii="Arial" w:hAnsi="Arial" w:cs="Arial"/>
          <w:b/>
          <w:color w:val="000000" w:themeColor="text1"/>
          <w:sz w:val="16"/>
          <w:szCs w:val="16"/>
        </w:rPr>
      </w:pPr>
    </w:p>
    <w:tbl>
      <w:tblPr>
        <w:tblW w:w="9379" w:type="dxa"/>
        <w:tblLook w:val="01E0" w:firstRow="1" w:lastRow="1" w:firstColumn="1" w:lastColumn="1" w:noHBand="0" w:noVBand="0"/>
      </w:tblPr>
      <w:tblGrid>
        <w:gridCol w:w="6215"/>
        <w:gridCol w:w="1680"/>
        <w:gridCol w:w="1484"/>
      </w:tblGrid>
      <w:tr w:rsidR="00292D72" w:rsidRPr="009128F0" w14:paraId="2B05B43C" w14:textId="77777777" w:rsidTr="00A0693F">
        <w:trPr>
          <w:cantSplit/>
        </w:trPr>
        <w:tc>
          <w:tcPr>
            <w:tcW w:w="6215" w:type="dxa"/>
            <w:tcBorders>
              <w:top w:val="single" w:sz="4" w:space="0" w:color="auto"/>
              <w:bottom w:val="single" w:sz="4" w:space="0" w:color="auto"/>
            </w:tcBorders>
            <w:shd w:val="clear" w:color="auto" w:fill="auto"/>
          </w:tcPr>
          <w:p w14:paraId="290A5730" w14:textId="77777777" w:rsidR="00292D72" w:rsidRPr="009128F0" w:rsidRDefault="00292D72" w:rsidP="00901196">
            <w:pPr>
              <w:tabs>
                <w:tab w:val="left" w:pos="180"/>
              </w:tabs>
              <w:jc w:val="both"/>
              <w:rPr>
                <w:rFonts w:ascii="Arial" w:hAnsi="Arial" w:cs="Arial"/>
                <w:color w:val="000000" w:themeColor="text1"/>
                <w:sz w:val="18"/>
                <w:szCs w:val="18"/>
              </w:rPr>
            </w:pPr>
          </w:p>
        </w:tc>
        <w:tc>
          <w:tcPr>
            <w:tcW w:w="3164" w:type="dxa"/>
            <w:gridSpan w:val="2"/>
            <w:tcBorders>
              <w:top w:val="single" w:sz="4" w:space="0" w:color="auto"/>
              <w:bottom w:val="single" w:sz="4" w:space="0" w:color="auto"/>
            </w:tcBorders>
            <w:shd w:val="clear" w:color="auto" w:fill="auto"/>
            <w:vAlign w:val="bottom"/>
          </w:tcPr>
          <w:p w14:paraId="2C35E7AD" w14:textId="77777777" w:rsidR="00292D72" w:rsidRPr="009128F0" w:rsidRDefault="00292D72" w:rsidP="00901196">
            <w:pPr>
              <w:tabs>
                <w:tab w:val="left" w:pos="180"/>
              </w:tabs>
              <w:ind w:right="-423"/>
              <w:jc w:val="center"/>
              <w:rPr>
                <w:rFonts w:ascii="Arial" w:hAnsi="Arial" w:cs="Arial"/>
                <w:b/>
                <w:color w:val="000000" w:themeColor="text1"/>
                <w:sz w:val="18"/>
                <w:szCs w:val="18"/>
              </w:rPr>
            </w:pPr>
            <w:r w:rsidRPr="009128F0">
              <w:rPr>
                <w:rFonts w:ascii="Arial" w:hAnsi="Arial" w:cs="Arial"/>
                <w:b/>
                <w:color w:val="000000" w:themeColor="text1"/>
                <w:sz w:val="18"/>
                <w:szCs w:val="18"/>
              </w:rPr>
              <w:t>Önceki Dönem</w:t>
            </w:r>
          </w:p>
        </w:tc>
      </w:tr>
      <w:tr w:rsidR="00292D72" w:rsidRPr="009128F0" w14:paraId="457EBB9E" w14:textId="77777777" w:rsidTr="00A0693F">
        <w:trPr>
          <w:cantSplit/>
        </w:trPr>
        <w:tc>
          <w:tcPr>
            <w:tcW w:w="6215" w:type="dxa"/>
            <w:tcBorders>
              <w:top w:val="single" w:sz="4" w:space="0" w:color="auto"/>
              <w:bottom w:val="single" w:sz="4" w:space="0" w:color="auto"/>
            </w:tcBorders>
            <w:shd w:val="clear" w:color="auto" w:fill="auto"/>
          </w:tcPr>
          <w:p w14:paraId="14E03A37" w14:textId="77777777" w:rsidR="00292D72" w:rsidRPr="009128F0" w:rsidRDefault="00292D72" w:rsidP="00901196">
            <w:pPr>
              <w:tabs>
                <w:tab w:val="left" w:pos="180"/>
              </w:tabs>
              <w:jc w:val="both"/>
              <w:rPr>
                <w:rFonts w:ascii="Arial" w:hAnsi="Arial" w:cs="Arial"/>
                <w:color w:val="000000" w:themeColor="text1"/>
                <w:sz w:val="18"/>
                <w:szCs w:val="18"/>
              </w:rPr>
            </w:pPr>
          </w:p>
        </w:tc>
        <w:tc>
          <w:tcPr>
            <w:tcW w:w="1680" w:type="dxa"/>
            <w:tcBorders>
              <w:top w:val="single" w:sz="4" w:space="0" w:color="auto"/>
              <w:bottom w:val="single" w:sz="4" w:space="0" w:color="auto"/>
            </w:tcBorders>
            <w:shd w:val="clear" w:color="auto" w:fill="auto"/>
            <w:vAlign w:val="bottom"/>
          </w:tcPr>
          <w:p w14:paraId="79D4CA14" w14:textId="77777777" w:rsidR="00292D72" w:rsidRPr="009128F0" w:rsidRDefault="00292D72" w:rsidP="00901196">
            <w:pPr>
              <w:tabs>
                <w:tab w:val="left" w:pos="180"/>
              </w:tabs>
              <w:ind w:right="26"/>
              <w:jc w:val="right"/>
              <w:rPr>
                <w:rFonts w:ascii="Arial" w:hAnsi="Arial" w:cs="Arial"/>
                <w:b/>
                <w:color w:val="000000" w:themeColor="text1"/>
                <w:sz w:val="18"/>
                <w:szCs w:val="18"/>
              </w:rPr>
            </w:pPr>
            <w:r w:rsidRPr="009128F0">
              <w:rPr>
                <w:rFonts w:ascii="Arial" w:hAnsi="Arial" w:cs="Arial"/>
                <w:b/>
                <w:color w:val="000000" w:themeColor="text1"/>
                <w:sz w:val="18"/>
                <w:szCs w:val="18"/>
              </w:rPr>
              <w:t>TP</w:t>
            </w:r>
          </w:p>
        </w:tc>
        <w:tc>
          <w:tcPr>
            <w:tcW w:w="1484" w:type="dxa"/>
            <w:tcBorders>
              <w:top w:val="single" w:sz="4" w:space="0" w:color="auto"/>
              <w:bottom w:val="single" w:sz="4" w:space="0" w:color="auto"/>
            </w:tcBorders>
            <w:shd w:val="clear" w:color="auto" w:fill="auto"/>
            <w:vAlign w:val="bottom"/>
          </w:tcPr>
          <w:p w14:paraId="73595780" w14:textId="77777777" w:rsidR="00292D72" w:rsidRPr="009128F0" w:rsidRDefault="00292D72" w:rsidP="00901196">
            <w:pPr>
              <w:tabs>
                <w:tab w:val="left" w:pos="180"/>
              </w:tabs>
              <w:ind w:right="26"/>
              <w:jc w:val="right"/>
              <w:rPr>
                <w:rFonts w:ascii="Arial" w:hAnsi="Arial" w:cs="Arial"/>
                <w:b/>
                <w:color w:val="000000" w:themeColor="text1"/>
                <w:sz w:val="18"/>
                <w:szCs w:val="18"/>
              </w:rPr>
            </w:pPr>
            <w:r w:rsidRPr="009128F0">
              <w:rPr>
                <w:rFonts w:ascii="Arial" w:hAnsi="Arial" w:cs="Arial"/>
                <w:b/>
                <w:color w:val="000000" w:themeColor="text1"/>
                <w:sz w:val="18"/>
                <w:szCs w:val="18"/>
              </w:rPr>
              <w:t>YP</w:t>
            </w:r>
          </w:p>
        </w:tc>
      </w:tr>
      <w:tr w:rsidR="00292D72" w:rsidRPr="009128F0" w14:paraId="18C420C5" w14:textId="77777777" w:rsidTr="00A0693F">
        <w:trPr>
          <w:cantSplit/>
        </w:trPr>
        <w:tc>
          <w:tcPr>
            <w:tcW w:w="6215" w:type="dxa"/>
            <w:tcBorders>
              <w:top w:val="single" w:sz="4" w:space="0" w:color="auto"/>
            </w:tcBorders>
            <w:shd w:val="clear" w:color="auto" w:fill="auto"/>
          </w:tcPr>
          <w:p w14:paraId="29F06874" w14:textId="77777777" w:rsidR="00292D72" w:rsidRPr="009128F0" w:rsidRDefault="00292D72" w:rsidP="00901196">
            <w:pPr>
              <w:tabs>
                <w:tab w:val="left" w:pos="180"/>
              </w:tabs>
              <w:jc w:val="both"/>
              <w:rPr>
                <w:rFonts w:ascii="Arial" w:hAnsi="Arial" w:cs="Arial"/>
                <w:color w:val="000000" w:themeColor="text1"/>
                <w:sz w:val="18"/>
                <w:szCs w:val="18"/>
              </w:rPr>
            </w:pPr>
          </w:p>
        </w:tc>
        <w:tc>
          <w:tcPr>
            <w:tcW w:w="1680" w:type="dxa"/>
            <w:tcBorders>
              <w:top w:val="single" w:sz="4" w:space="0" w:color="auto"/>
            </w:tcBorders>
            <w:shd w:val="clear" w:color="auto" w:fill="auto"/>
            <w:vAlign w:val="bottom"/>
          </w:tcPr>
          <w:p w14:paraId="75AC8D7B" w14:textId="77777777" w:rsidR="00292D72" w:rsidRPr="009128F0" w:rsidRDefault="00292D72" w:rsidP="00901196">
            <w:pPr>
              <w:tabs>
                <w:tab w:val="left" w:pos="180"/>
              </w:tabs>
              <w:ind w:right="26"/>
              <w:jc w:val="right"/>
              <w:rPr>
                <w:rFonts w:ascii="Arial" w:hAnsi="Arial" w:cs="Arial"/>
                <w:color w:val="000000" w:themeColor="text1"/>
                <w:sz w:val="18"/>
                <w:szCs w:val="18"/>
              </w:rPr>
            </w:pPr>
          </w:p>
        </w:tc>
        <w:tc>
          <w:tcPr>
            <w:tcW w:w="1484" w:type="dxa"/>
            <w:tcBorders>
              <w:top w:val="single" w:sz="4" w:space="0" w:color="auto"/>
            </w:tcBorders>
            <w:shd w:val="clear" w:color="auto" w:fill="auto"/>
            <w:vAlign w:val="bottom"/>
          </w:tcPr>
          <w:p w14:paraId="77BC959A" w14:textId="77777777" w:rsidR="00292D72" w:rsidRPr="009128F0" w:rsidRDefault="00292D72" w:rsidP="00901196">
            <w:pPr>
              <w:tabs>
                <w:tab w:val="left" w:pos="180"/>
              </w:tabs>
              <w:ind w:right="26"/>
              <w:jc w:val="right"/>
              <w:rPr>
                <w:rFonts w:ascii="Arial" w:hAnsi="Arial" w:cs="Arial"/>
                <w:color w:val="000000" w:themeColor="text1"/>
                <w:sz w:val="18"/>
                <w:szCs w:val="18"/>
              </w:rPr>
            </w:pPr>
          </w:p>
        </w:tc>
      </w:tr>
      <w:tr w:rsidR="001172BB" w:rsidRPr="00583BDF" w14:paraId="694331D9" w14:textId="77777777" w:rsidTr="001172BB">
        <w:trPr>
          <w:cantSplit/>
        </w:trPr>
        <w:tc>
          <w:tcPr>
            <w:tcW w:w="6215" w:type="dxa"/>
            <w:shd w:val="clear" w:color="auto" w:fill="auto"/>
            <w:vAlign w:val="bottom"/>
          </w:tcPr>
          <w:p w14:paraId="3729E7BB" w14:textId="77777777" w:rsidR="001172BB" w:rsidRPr="009128F0" w:rsidRDefault="001172BB" w:rsidP="001172BB">
            <w:pPr>
              <w:tabs>
                <w:tab w:val="left" w:pos="180"/>
              </w:tabs>
              <w:rPr>
                <w:rFonts w:ascii="Arial" w:hAnsi="Arial" w:cs="Arial"/>
                <w:color w:val="000000" w:themeColor="text1"/>
                <w:sz w:val="18"/>
                <w:szCs w:val="18"/>
              </w:rPr>
            </w:pPr>
            <w:r w:rsidRPr="009128F0">
              <w:rPr>
                <w:rFonts w:ascii="Arial" w:hAnsi="Arial" w:cs="Arial"/>
                <w:color w:val="000000" w:themeColor="text1"/>
                <w:sz w:val="18"/>
                <w:szCs w:val="18"/>
              </w:rPr>
              <w:t xml:space="preserve">İhraç edilen menkul kıymetlere verilen kar payları </w:t>
            </w:r>
          </w:p>
        </w:tc>
        <w:tc>
          <w:tcPr>
            <w:tcW w:w="1680" w:type="dxa"/>
            <w:shd w:val="clear" w:color="auto" w:fill="auto"/>
          </w:tcPr>
          <w:p w14:paraId="0A0D7890" w14:textId="61F1C00D" w:rsidR="001172BB" w:rsidRPr="0081127A" w:rsidRDefault="001172BB" w:rsidP="001172BB">
            <w:pPr>
              <w:tabs>
                <w:tab w:val="left" w:pos="180"/>
              </w:tabs>
              <w:ind w:right="26"/>
              <w:jc w:val="right"/>
              <w:rPr>
                <w:rFonts w:ascii="Arial" w:hAnsi="Arial" w:cs="Arial"/>
                <w:color w:val="000000" w:themeColor="text1"/>
                <w:sz w:val="18"/>
                <w:szCs w:val="18"/>
                <w:highlight w:val="yellow"/>
              </w:rPr>
            </w:pPr>
            <w:r w:rsidRPr="00241984">
              <w:rPr>
                <w:rFonts w:ascii="Arial" w:hAnsi="Arial" w:cs="Arial"/>
                <w:color w:val="000000" w:themeColor="text1"/>
                <w:sz w:val="18"/>
                <w:szCs w:val="18"/>
              </w:rPr>
              <w:t>4.413</w:t>
            </w:r>
          </w:p>
        </w:tc>
        <w:tc>
          <w:tcPr>
            <w:tcW w:w="1484" w:type="dxa"/>
            <w:shd w:val="clear" w:color="auto" w:fill="auto"/>
          </w:tcPr>
          <w:p w14:paraId="41D6D200" w14:textId="4670BE6B" w:rsidR="001172BB" w:rsidRPr="0081127A" w:rsidRDefault="001172BB" w:rsidP="001172BB">
            <w:pPr>
              <w:tabs>
                <w:tab w:val="left" w:pos="180"/>
              </w:tabs>
              <w:ind w:right="26"/>
              <w:jc w:val="right"/>
              <w:rPr>
                <w:rFonts w:ascii="Arial" w:hAnsi="Arial" w:cs="Arial"/>
                <w:color w:val="000000" w:themeColor="text1"/>
                <w:sz w:val="18"/>
                <w:szCs w:val="18"/>
                <w:highlight w:val="yellow"/>
              </w:rPr>
            </w:pPr>
            <w:r w:rsidRPr="00241984">
              <w:rPr>
                <w:rFonts w:ascii="Arial" w:hAnsi="Arial" w:cs="Arial"/>
                <w:color w:val="000000" w:themeColor="text1"/>
                <w:sz w:val="18"/>
                <w:szCs w:val="18"/>
              </w:rPr>
              <w:t>18.102</w:t>
            </w:r>
          </w:p>
        </w:tc>
      </w:tr>
      <w:tr w:rsidR="001172BB" w:rsidRPr="00583BDF" w14:paraId="5B5B9533" w14:textId="77777777" w:rsidTr="00A0693F">
        <w:trPr>
          <w:cantSplit/>
        </w:trPr>
        <w:tc>
          <w:tcPr>
            <w:tcW w:w="6215" w:type="dxa"/>
            <w:tcBorders>
              <w:bottom w:val="single" w:sz="4" w:space="0" w:color="auto"/>
            </w:tcBorders>
            <w:shd w:val="clear" w:color="auto" w:fill="auto"/>
            <w:vAlign w:val="center"/>
          </w:tcPr>
          <w:p w14:paraId="51DC4898" w14:textId="77777777" w:rsidR="001172BB" w:rsidRPr="009128F0" w:rsidRDefault="001172BB" w:rsidP="001172BB">
            <w:pPr>
              <w:rPr>
                <w:rFonts w:ascii="Arial" w:hAnsi="Arial" w:cs="Arial"/>
                <w:color w:val="000000" w:themeColor="text1"/>
                <w:sz w:val="18"/>
                <w:szCs w:val="18"/>
              </w:rPr>
            </w:pPr>
          </w:p>
        </w:tc>
        <w:tc>
          <w:tcPr>
            <w:tcW w:w="1680" w:type="dxa"/>
            <w:tcBorders>
              <w:bottom w:val="single" w:sz="4" w:space="0" w:color="auto"/>
            </w:tcBorders>
            <w:shd w:val="clear" w:color="auto" w:fill="auto"/>
            <w:vAlign w:val="bottom"/>
          </w:tcPr>
          <w:p w14:paraId="796D6439" w14:textId="77777777" w:rsidR="001172BB" w:rsidRPr="0081127A" w:rsidRDefault="001172BB" w:rsidP="001172BB">
            <w:pPr>
              <w:ind w:right="26"/>
              <w:jc w:val="right"/>
              <w:rPr>
                <w:rFonts w:ascii="Arial" w:hAnsi="Arial" w:cs="Arial"/>
                <w:bCs/>
                <w:color w:val="000000" w:themeColor="text1"/>
                <w:sz w:val="18"/>
                <w:szCs w:val="18"/>
                <w:highlight w:val="yellow"/>
              </w:rPr>
            </w:pPr>
          </w:p>
        </w:tc>
        <w:tc>
          <w:tcPr>
            <w:tcW w:w="1484" w:type="dxa"/>
            <w:tcBorders>
              <w:bottom w:val="single" w:sz="4" w:space="0" w:color="auto"/>
            </w:tcBorders>
            <w:shd w:val="clear" w:color="auto" w:fill="auto"/>
            <w:vAlign w:val="bottom"/>
          </w:tcPr>
          <w:p w14:paraId="74AAE68D" w14:textId="77777777" w:rsidR="001172BB" w:rsidRPr="0081127A" w:rsidRDefault="001172BB" w:rsidP="001172BB">
            <w:pPr>
              <w:ind w:right="26"/>
              <w:jc w:val="right"/>
              <w:rPr>
                <w:rFonts w:ascii="Arial" w:hAnsi="Arial" w:cs="Arial"/>
                <w:bCs/>
                <w:color w:val="000000" w:themeColor="text1"/>
                <w:sz w:val="18"/>
                <w:szCs w:val="18"/>
                <w:highlight w:val="yellow"/>
              </w:rPr>
            </w:pPr>
          </w:p>
        </w:tc>
      </w:tr>
      <w:tr w:rsidR="001172BB" w:rsidRPr="00583BDF" w14:paraId="1A202DE9" w14:textId="77777777" w:rsidTr="001172BB">
        <w:trPr>
          <w:cantSplit/>
        </w:trPr>
        <w:tc>
          <w:tcPr>
            <w:tcW w:w="6215" w:type="dxa"/>
            <w:tcBorders>
              <w:top w:val="single" w:sz="4" w:space="0" w:color="auto"/>
              <w:bottom w:val="double" w:sz="4" w:space="0" w:color="auto"/>
            </w:tcBorders>
            <w:shd w:val="clear" w:color="auto" w:fill="auto"/>
            <w:vAlign w:val="center"/>
          </w:tcPr>
          <w:p w14:paraId="6377A79B" w14:textId="77777777" w:rsidR="001172BB" w:rsidRPr="009128F0" w:rsidRDefault="001172BB" w:rsidP="001172BB">
            <w:pPr>
              <w:tabs>
                <w:tab w:val="left" w:pos="0"/>
              </w:tabs>
              <w:jc w:val="both"/>
              <w:rPr>
                <w:rFonts w:ascii="Arial" w:hAnsi="Arial" w:cs="Arial"/>
                <w:b/>
                <w:color w:val="000000" w:themeColor="text1"/>
                <w:sz w:val="18"/>
                <w:szCs w:val="18"/>
              </w:rPr>
            </w:pPr>
            <w:r w:rsidRPr="009128F0">
              <w:rPr>
                <w:rFonts w:ascii="Arial" w:hAnsi="Arial" w:cs="Arial"/>
                <w:b/>
                <w:color w:val="000000" w:themeColor="text1"/>
                <w:sz w:val="18"/>
                <w:szCs w:val="18"/>
              </w:rPr>
              <w:t>Toplam</w:t>
            </w:r>
          </w:p>
        </w:tc>
        <w:tc>
          <w:tcPr>
            <w:tcW w:w="1680" w:type="dxa"/>
            <w:tcBorders>
              <w:top w:val="single" w:sz="4" w:space="0" w:color="auto"/>
              <w:bottom w:val="double" w:sz="4" w:space="0" w:color="auto"/>
            </w:tcBorders>
            <w:shd w:val="clear" w:color="auto" w:fill="auto"/>
          </w:tcPr>
          <w:p w14:paraId="69493EBD" w14:textId="0D8FA22D" w:rsidR="001172BB" w:rsidRPr="0081127A" w:rsidRDefault="001172BB" w:rsidP="001172BB">
            <w:pPr>
              <w:ind w:right="26"/>
              <w:jc w:val="right"/>
              <w:rPr>
                <w:rFonts w:ascii="Arial" w:hAnsi="Arial" w:cs="Arial"/>
                <w:b/>
                <w:bCs/>
                <w:color w:val="000000" w:themeColor="text1"/>
                <w:sz w:val="18"/>
                <w:szCs w:val="18"/>
                <w:highlight w:val="yellow"/>
              </w:rPr>
            </w:pPr>
            <w:r w:rsidRPr="00241984">
              <w:rPr>
                <w:rFonts w:ascii="Arial" w:hAnsi="Arial" w:cs="Arial"/>
                <w:b/>
                <w:color w:val="000000" w:themeColor="text1"/>
                <w:sz w:val="18"/>
                <w:szCs w:val="18"/>
              </w:rPr>
              <w:t>4.413</w:t>
            </w:r>
          </w:p>
        </w:tc>
        <w:tc>
          <w:tcPr>
            <w:tcW w:w="1484" w:type="dxa"/>
            <w:tcBorders>
              <w:top w:val="single" w:sz="4" w:space="0" w:color="auto"/>
              <w:bottom w:val="double" w:sz="4" w:space="0" w:color="auto"/>
            </w:tcBorders>
            <w:shd w:val="clear" w:color="auto" w:fill="auto"/>
          </w:tcPr>
          <w:p w14:paraId="39F8D56B" w14:textId="64A19575" w:rsidR="001172BB" w:rsidRPr="0081127A" w:rsidRDefault="001172BB" w:rsidP="001172BB">
            <w:pPr>
              <w:ind w:right="26"/>
              <w:jc w:val="right"/>
              <w:rPr>
                <w:rFonts w:ascii="Arial" w:hAnsi="Arial" w:cs="Arial"/>
                <w:b/>
                <w:bCs/>
                <w:color w:val="000000" w:themeColor="text1"/>
                <w:sz w:val="18"/>
                <w:szCs w:val="18"/>
                <w:highlight w:val="yellow"/>
              </w:rPr>
            </w:pPr>
            <w:r w:rsidRPr="00241984">
              <w:rPr>
                <w:rFonts w:ascii="Arial" w:hAnsi="Arial" w:cs="Arial"/>
                <w:b/>
                <w:color w:val="000000" w:themeColor="text1"/>
                <w:sz w:val="18"/>
                <w:szCs w:val="18"/>
              </w:rPr>
              <w:t>18.102</w:t>
            </w:r>
          </w:p>
        </w:tc>
      </w:tr>
    </w:tbl>
    <w:p w14:paraId="5AE6954A" w14:textId="77777777" w:rsidR="00292D72" w:rsidRPr="009128F0" w:rsidRDefault="00292D72" w:rsidP="001A340F">
      <w:pPr>
        <w:tabs>
          <w:tab w:val="left" w:pos="540"/>
        </w:tabs>
        <w:rPr>
          <w:rFonts w:ascii="Arial" w:hAnsi="Arial" w:cs="Arial"/>
          <w:b/>
          <w:color w:val="000000" w:themeColor="text1"/>
          <w:sz w:val="16"/>
          <w:szCs w:val="16"/>
        </w:rPr>
      </w:pPr>
    </w:p>
    <w:p w14:paraId="7610A08E" w14:textId="77777777" w:rsidR="007905CC" w:rsidRPr="009128F0" w:rsidRDefault="00D052D2" w:rsidP="00AE2E3F">
      <w:pPr>
        <w:ind w:hanging="567"/>
        <w:rPr>
          <w:rFonts w:ascii="Arial" w:hAnsi="Arial" w:cs="Arial"/>
          <w:b/>
          <w:color w:val="000000" w:themeColor="text1"/>
          <w:sz w:val="16"/>
          <w:szCs w:val="16"/>
        </w:rPr>
      </w:pPr>
      <w:r w:rsidRPr="009128F0">
        <w:rPr>
          <w:rFonts w:ascii="Arial" w:hAnsi="Arial" w:cs="Arial"/>
          <w:b/>
          <w:color w:val="000000" w:themeColor="text1"/>
          <w:sz w:val="16"/>
          <w:szCs w:val="16"/>
        </w:rPr>
        <w:br w:type="page"/>
      </w:r>
      <w:r w:rsidR="00AE2E3F" w:rsidRPr="009128F0">
        <w:rPr>
          <w:rFonts w:ascii="Arial" w:hAnsi="Arial" w:cs="Arial"/>
          <w:b/>
          <w:color w:val="000000" w:themeColor="text1"/>
          <w:sz w:val="20"/>
          <w:szCs w:val="20"/>
        </w:rPr>
        <w:lastRenderedPageBreak/>
        <w:t>IV.</w:t>
      </w:r>
      <w:r w:rsidR="00AE2E3F" w:rsidRPr="009128F0">
        <w:rPr>
          <w:rFonts w:ascii="Arial" w:hAnsi="Arial" w:cs="Arial"/>
          <w:b/>
          <w:color w:val="000000" w:themeColor="text1"/>
          <w:sz w:val="16"/>
          <w:szCs w:val="16"/>
        </w:rPr>
        <w:t xml:space="preserve"> </w:t>
      </w:r>
      <w:r w:rsidR="00AE2E3F" w:rsidRPr="009128F0">
        <w:rPr>
          <w:rFonts w:ascii="Arial" w:hAnsi="Arial" w:cs="Arial"/>
          <w:b/>
          <w:color w:val="000000" w:themeColor="text1"/>
          <w:sz w:val="16"/>
          <w:szCs w:val="16"/>
        </w:rPr>
        <w:tab/>
      </w:r>
      <w:r w:rsidR="007905CC" w:rsidRPr="009128F0">
        <w:rPr>
          <w:rFonts w:ascii="Arial" w:hAnsi="Arial" w:cs="Arial"/>
          <w:b/>
          <w:color w:val="000000" w:themeColor="text1"/>
          <w:sz w:val="20"/>
          <w:szCs w:val="20"/>
        </w:rPr>
        <w:t>Konsolide gelir tablosuna ilişkin açıklama ve dipnotlar (devamı):</w:t>
      </w:r>
    </w:p>
    <w:p w14:paraId="76EC550E" w14:textId="77777777" w:rsidR="00136C29" w:rsidRPr="009128F0" w:rsidRDefault="00C60570" w:rsidP="00900783">
      <w:pPr>
        <w:spacing w:before="120" w:after="120"/>
        <w:ind w:hanging="560"/>
        <w:rPr>
          <w:rFonts w:ascii="Arial" w:hAnsi="Arial" w:cs="Arial"/>
          <w:b/>
          <w:color w:val="000000" w:themeColor="text1"/>
          <w:sz w:val="20"/>
          <w:szCs w:val="20"/>
        </w:rPr>
      </w:pPr>
      <w:proofErr w:type="gramStart"/>
      <w:r w:rsidRPr="009128F0">
        <w:rPr>
          <w:rFonts w:ascii="Arial" w:hAnsi="Arial" w:cs="Arial"/>
          <w:b/>
          <w:color w:val="000000" w:themeColor="text1"/>
          <w:sz w:val="20"/>
          <w:szCs w:val="20"/>
        </w:rPr>
        <w:t>ç</w:t>
      </w:r>
      <w:proofErr w:type="gramEnd"/>
      <w:r w:rsidRPr="009128F0">
        <w:rPr>
          <w:rFonts w:ascii="Arial" w:hAnsi="Arial" w:cs="Arial"/>
          <w:b/>
          <w:color w:val="000000" w:themeColor="text1"/>
          <w:sz w:val="20"/>
          <w:szCs w:val="20"/>
        </w:rPr>
        <w:t>.</w:t>
      </w:r>
      <w:r w:rsidR="00136C29" w:rsidRPr="009128F0">
        <w:rPr>
          <w:rFonts w:ascii="Arial" w:hAnsi="Arial" w:cs="Arial"/>
          <w:b/>
          <w:color w:val="000000" w:themeColor="text1"/>
          <w:sz w:val="20"/>
          <w:szCs w:val="20"/>
        </w:rPr>
        <w:tab/>
        <w:t>Katılma hesaplarına ödenen kar paylarının vade yapısına göre gösterimi:</w:t>
      </w:r>
    </w:p>
    <w:tbl>
      <w:tblPr>
        <w:tblW w:w="9484" w:type="dxa"/>
        <w:tblInd w:w="1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4"/>
        <w:gridCol w:w="1159"/>
        <w:gridCol w:w="941"/>
        <w:gridCol w:w="806"/>
        <w:gridCol w:w="701"/>
        <w:gridCol w:w="859"/>
        <w:gridCol w:w="910"/>
        <w:gridCol w:w="896"/>
        <w:gridCol w:w="958"/>
      </w:tblGrid>
      <w:tr w:rsidR="002C76CF" w:rsidRPr="009128F0" w14:paraId="1BD7B875" w14:textId="77777777" w:rsidTr="00BE6D16">
        <w:trPr>
          <w:cantSplit/>
          <w:trHeight w:val="210"/>
        </w:trPr>
        <w:tc>
          <w:tcPr>
            <w:tcW w:w="2254" w:type="dxa"/>
            <w:tcBorders>
              <w:top w:val="single" w:sz="4" w:space="0" w:color="auto"/>
              <w:left w:val="nil"/>
              <w:bottom w:val="single" w:sz="4" w:space="0" w:color="auto"/>
              <w:right w:val="nil"/>
            </w:tcBorders>
            <w:shd w:val="clear" w:color="auto" w:fill="auto"/>
            <w:vAlign w:val="center"/>
          </w:tcPr>
          <w:p w14:paraId="6387E276" w14:textId="77777777" w:rsidR="00D052D2" w:rsidRPr="009128F0" w:rsidRDefault="00D052D2" w:rsidP="00D052D2">
            <w:pPr>
              <w:pStyle w:val="Balk3"/>
              <w:ind w:left="-108"/>
              <w:rPr>
                <w:rFonts w:ascii="Arial" w:hAnsi="Arial" w:cs="Arial"/>
                <w:iCs/>
                <w:color w:val="000000" w:themeColor="text1"/>
                <w:sz w:val="16"/>
                <w:szCs w:val="16"/>
              </w:rPr>
            </w:pPr>
            <w:r w:rsidRPr="009128F0">
              <w:rPr>
                <w:rFonts w:ascii="Arial" w:hAnsi="Arial" w:cs="Arial"/>
                <w:iCs/>
                <w:color w:val="000000" w:themeColor="text1"/>
                <w:sz w:val="16"/>
                <w:szCs w:val="16"/>
              </w:rPr>
              <w:t>Cari Dönem</w:t>
            </w:r>
          </w:p>
        </w:tc>
        <w:tc>
          <w:tcPr>
            <w:tcW w:w="6272" w:type="dxa"/>
            <w:gridSpan w:val="7"/>
            <w:tcBorders>
              <w:top w:val="single" w:sz="4" w:space="0" w:color="auto"/>
              <w:left w:val="nil"/>
              <w:bottom w:val="single" w:sz="4" w:space="0" w:color="auto"/>
              <w:right w:val="nil"/>
            </w:tcBorders>
            <w:shd w:val="clear" w:color="auto" w:fill="auto"/>
            <w:vAlign w:val="center"/>
          </w:tcPr>
          <w:p w14:paraId="6F07A3C1" w14:textId="77777777" w:rsidR="00D052D2" w:rsidRPr="009128F0" w:rsidRDefault="00D052D2" w:rsidP="00D052D2">
            <w:pPr>
              <w:jc w:val="center"/>
              <w:rPr>
                <w:rFonts w:ascii="Arial" w:hAnsi="Arial" w:cs="Arial"/>
                <w:b/>
                <w:bCs/>
                <w:iCs/>
                <w:color w:val="000000" w:themeColor="text1"/>
                <w:sz w:val="16"/>
                <w:szCs w:val="16"/>
              </w:rPr>
            </w:pPr>
            <w:r w:rsidRPr="009128F0">
              <w:rPr>
                <w:rFonts w:ascii="Arial" w:hAnsi="Arial" w:cs="Arial"/>
                <w:b/>
                <w:bCs/>
                <w:iCs/>
                <w:color w:val="000000" w:themeColor="text1"/>
                <w:sz w:val="16"/>
                <w:szCs w:val="16"/>
              </w:rPr>
              <w:t>Katılma hesapları</w:t>
            </w:r>
          </w:p>
        </w:tc>
        <w:tc>
          <w:tcPr>
            <w:tcW w:w="958" w:type="dxa"/>
            <w:tcBorders>
              <w:top w:val="single" w:sz="4" w:space="0" w:color="auto"/>
              <w:left w:val="nil"/>
              <w:bottom w:val="single" w:sz="4" w:space="0" w:color="auto"/>
              <w:right w:val="nil"/>
            </w:tcBorders>
            <w:shd w:val="clear" w:color="auto" w:fill="auto"/>
            <w:vAlign w:val="center"/>
          </w:tcPr>
          <w:p w14:paraId="1322099E" w14:textId="77777777" w:rsidR="00D052D2" w:rsidRPr="009128F0" w:rsidRDefault="00D052D2" w:rsidP="00D052D2">
            <w:pPr>
              <w:jc w:val="right"/>
              <w:rPr>
                <w:rFonts w:ascii="Arial" w:hAnsi="Arial" w:cs="Arial"/>
                <w:b/>
                <w:bCs/>
                <w:iCs/>
                <w:color w:val="000000" w:themeColor="text1"/>
                <w:sz w:val="16"/>
                <w:szCs w:val="16"/>
              </w:rPr>
            </w:pPr>
          </w:p>
        </w:tc>
      </w:tr>
      <w:tr w:rsidR="00D052D2" w:rsidRPr="009128F0" w14:paraId="67172FCE" w14:textId="77777777" w:rsidTr="00BE6D16">
        <w:trPr>
          <w:cantSplit/>
          <w:trHeight w:val="70"/>
        </w:trPr>
        <w:tc>
          <w:tcPr>
            <w:tcW w:w="2254" w:type="dxa"/>
            <w:tcBorders>
              <w:top w:val="single" w:sz="4" w:space="0" w:color="auto"/>
              <w:left w:val="nil"/>
              <w:bottom w:val="single" w:sz="4" w:space="0" w:color="auto"/>
              <w:right w:val="nil"/>
            </w:tcBorders>
            <w:shd w:val="clear" w:color="auto" w:fill="auto"/>
            <w:vAlign w:val="center"/>
          </w:tcPr>
          <w:p w14:paraId="3DCC33F9" w14:textId="77777777" w:rsidR="00D052D2" w:rsidRPr="009128F0" w:rsidRDefault="00D052D2" w:rsidP="00D052D2">
            <w:pPr>
              <w:pStyle w:val="Balk3"/>
              <w:ind w:left="-108"/>
              <w:rPr>
                <w:rFonts w:ascii="Arial" w:hAnsi="Arial" w:cs="Arial"/>
                <w:b w:val="0"/>
                <w:bCs/>
                <w:iCs/>
                <w:color w:val="000000" w:themeColor="text1"/>
                <w:sz w:val="16"/>
                <w:szCs w:val="16"/>
              </w:rPr>
            </w:pPr>
          </w:p>
          <w:p w14:paraId="5DF2BEA2" w14:textId="77777777" w:rsidR="00D052D2" w:rsidRPr="009128F0" w:rsidRDefault="00D052D2" w:rsidP="00D052D2">
            <w:pPr>
              <w:pStyle w:val="Balk3"/>
              <w:ind w:left="-108"/>
              <w:rPr>
                <w:rFonts w:ascii="Arial" w:hAnsi="Arial" w:cs="Arial"/>
                <w:bCs/>
                <w:iCs/>
                <w:color w:val="000000" w:themeColor="text1"/>
                <w:sz w:val="16"/>
                <w:szCs w:val="16"/>
              </w:rPr>
            </w:pPr>
          </w:p>
          <w:p w14:paraId="44882B43" w14:textId="77777777" w:rsidR="00D052D2" w:rsidRPr="009128F0" w:rsidRDefault="00D052D2" w:rsidP="00D052D2">
            <w:pPr>
              <w:pStyle w:val="Balk3"/>
              <w:ind w:left="-108"/>
              <w:rPr>
                <w:rFonts w:ascii="Arial" w:hAnsi="Arial" w:cs="Arial"/>
                <w:b w:val="0"/>
                <w:iCs/>
                <w:color w:val="000000" w:themeColor="text1"/>
                <w:sz w:val="16"/>
                <w:szCs w:val="16"/>
              </w:rPr>
            </w:pPr>
            <w:r w:rsidRPr="009128F0">
              <w:rPr>
                <w:rFonts w:ascii="Arial" w:hAnsi="Arial" w:cs="Arial"/>
                <w:bCs/>
                <w:iCs/>
                <w:color w:val="000000" w:themeColor="text1"/>
                <w:sz w:val="16"/>
                <w:szCs w:val="16"/>
              </w:rPr>
              <w:t>Hesap adı</w:t>
            </w:r>
          </w:p>
        </w:tc>
        <w:tc>
          <w:tcPr>
            <w:tcW w:w="1159" w:type="dxa"/>
            <w:tcBorders>
              <w:top w:val="single" w:sz="4" w:space="0" w:color="auto"/>
              <w:left w:val="nil"/>
              <w:bottom w:val="single" w:sz="4" w:space="0" w:color="auto"/>
              <w:right w:val="nil"/>
            </w:tcBorders>
            <w:shd w:val="clear" w:color="auto" w:fill="auto"/>
            <w:vAlign w:val="bottom"/>
          </w:tcPr>
          <w:p w14:paraId="36F07E16" w14:textId="77777777" w:rsidR="00D052D2" w:rsidRPr="009128F0" w:rsidRDefault="00D052D2" w:rsidP="0091609A">
            <w:pPr>
              <w:jc w:val="right"/>
              <w:rPr>
                <w:rFonts w:ascii="Arial" w:hAnsi="Arial" w:cs="Arial"/>
                <w:b/>
                <w:bCs/>
                <w:iCs/>
                <w:color w:val="000000" w:themeColor="text1"/>
                <w:sz w:val="16"/>
                <w:szCs w:val="16"/>
              </w:rPr>
            </w:pPr>
          </w:p>
          <w:p w14:paraId="4321D62D" w14:textId="77777777" w:rsidR="00D052D2" w:rsidRPr="009128F0" w:rsidRDefault="00D052D2" w:rsidP="0091609A">
            <w:pPr>
              <w:jc w:val="right"/>
              <w:rPr>
                <w:rFonts w:ascii="Arial" w:hAnsi="Arial" w:cs="Arial"/>
                <w:b/>
                <w:bCs/>
                <w:iCs/>
                <w:color w:val="000000" w:themeColor="text1"/>
                <w:sz w:val="16"/>
                <w:szCs w:val="16"/>
              </w:rPr>
            </w:pPr>
            <w:r w:rsidRPr="009128F0">
              <w:rPr>
                <w:rFonts w:ascii="Arial" w:hAnsi="Arial" w:cs="Arial"/>
                <w:b/>
                <w:bCs/>
                <w:iCs/>
                <w:color w:val="000000" w:themeColor="text1"/>
                <w:sz w:val="16"/>
                <w:szCs w:val="16"/>
              </w:rPr>
              <w:t>1 aya</w:t>
            </w:r>
          </w:p>
          <w:p w14:paraId="0422616E" w14:textId="77777777" w:rsidR="00D052D2" w:rsidRPr="009128F0" w:rsidRDefault="00D052D2" w:rsidP="0091609A">
            <w:pPr>
              <w:jc w:val="right"/>
              <w:rPr>
                <w:rFonts w:ascii="Arial" w:hAnsi="Arial" w:cs="Arial"/>
                <w:b/>
                <w:bCs/>
                <w:iCs/>
                <w:color w:val="000000" w:themeColor="text1"/>
                <w:sz w:val="16"/>
                <w:szCs w:val="16"/>
              </w:rPr>
            </w:pPr>
            <w:proofErr w:type="gramStart"/>
            <w:r w:rsidRPr="009128F0">
              <w:rPr>
                <w:rFonts w:ascii="Arial" w:hAnsi="Arial" w:cs="Arial"/>
                <w:b/>
                <w:bCs/>
                <w:iCs/>
                <w:color w:val="000000" w:themeColor="text1"/>
                <w:sz w:val="16"/>
                <w:szCs w:val="16"/>
              </w:rPr>
              <w:t>kadar</w:t>
            </w:r>
            <w:proofErr w:type="gramEnd"/>
          </w:p>
        </w:tc>
        <w:tc>
          <w:tcPr>
            <w:tcW w:w="941" w:type="dxa"/>
            <w:tcBorders>
              <w:top w:val="single" w:sz="4" w:space="0" w:color="auto"/>
              <w:left w:val="nil"/>
              <w:bottom w:val="single" w:sz="4" w:space="0" w:color="auto"/>
              <w:right w:val="nil"/>
            </w:tcBorders>
            <w:shd w:val="clear" w:color="auto" w:fill="auto"/>
            <w:vAlign w:val="bottom"/>
          </w:tcPr>
          <w:p w14:paraId="36006DB6" w14:textId="77777777" w:rsidR="00D052D2" w:rsidRPr="009128F0"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497DB429" w14:textId="77777777" w:rsidR="00D052D2" w:rsidRPr="009128F0"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9128F0">
              <w:rPr>
                <w:rFonts w:ascii="Arial" w:hAnsi="Arial" w:cs="Arial"/>
                <w:b/>
                <w:bCs/>
                <w:iCs/>
                <w:color w:val="000000" w:themeColor="text1"/>
                <w:sz w:val="16"/>
                <w:szCs w:val="16"/>
              </w:rPr>
              <w:t>3 aya</w:t>
            </w:r>
          </w:p>
          <w:p w14:paraId="767568F3" w14:textId="77777777" w:rsidR="00D052D2" w:rsidRPr="009128F0"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9128F0">
              <w:rPr>
                <w:rFonts w:ascii="Arial" w:hAnsi="Arial" w:cs="Arial"/>
                <w:b/>
                <w:bCs/>
                <w:iCs/>
                <w:color w:val="000000" w:themeColor="text1"/>
                <w:sz w:val="16"/>
                <w:szCs w:val="16"/>
              </w:rPr>
              <w:t>kadar</w:t>
            </w:r>
          </w:p>
        </w:tc>
        <w:tc>
          <w:tcPr>
            <w:tcW w:w="806" w:type="dxa"/>
            <w:tcBorders>
              <w:top w:val="single" w:sz="4" w:space="0" w:color="auto"/>
              <w:left w:val="nil"/>
              <w:bottom w:val="single" w:sz="4" w:space="0" w:color="auto"/>
              <w:right w:val="nil"/>
            </w:tcBorders>
            <w:shd w:val="clear" w:color="auto" w:fill="auto"/>
            <w:vAlign w:val="bottom"/>
          </w:tcPr>
          <w:p w14:paraId="11482D3D" w14:textId="77777777" w:rsidR="00D052D2" w:rsidRPr="009128F0"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18FC337C" w14:textId="77777777" w:rsidR="00D052D2" w:rsidRPr="009128F0"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9128F0">
              <w:rPr>
                <w:rFonts w:ascii="Arial" w:hAnsi="Arial" w:cs="Arial"/>
                <w:b/>
                <w:bCs/>
                <w:iCs/>
                <w:color w:val="000000" w:themeColor="text1"/>
                <w:sz w:val="16"/>
                <w:szCs w:val="16"/>
              </w:rPr>
              <w:t>6 aya</w:t>
            </w:r>
          </w:p>
          <w:p w14:paraId="1E4FE9FA" w14:textId="77777777" w:rsidR="00D052D2" w:rsidRPr="009128F0"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color w:val="000000" w:themeColor="text1"/>
                <w:sz w:val="16"/>
                <w:szCs w:val="16"/>
              </w:rPr>
            </w:pPr>
            <w:r w:rsidRPr="009128F0">
              <w:rPr>
                <w:rFonts w:ascii="Arial" w:hAnsi="Arial" w:cs="Arial"/>
                <w:b/>
                <w:bCs/>
                <w:iCs/>
                <w:color w:val="000000" w:themeColor="text1"/>
                <w:sz w:val="16"/>
                <w:szCs w:val="16"/>
              </w:rPr>
              <w:t>kadar</w:t>
            </w:r>
          </w:p>
        </w:tc>
        <w:tc>
          <w:tcPr>
            <w:tcW w:w="701" w:type="dxa"/>
            <w:tcBorders>
              <w:top w:val="single" w:sz="4" w:space="0" w:color="auto"/>
              <w:left w:val="nil"/>
              <w:bottom w:val="single" w:sz="4" w:space="0" w:color="auto"/>
              <w:right w:val="nil"/>
            </w:tcBorders>
            <w:shd w:val="clear" w:color="auto" w:fill="auto"/>
            <w:vAlign w:val="bottom"/>
          </w:tcPr>
          <w:p w14:paraId="7ACFCBB2" w14:textId="77777777" w:rsidR="00D052D2" w:rsidRPr="009128F0" w:rsidRDefault="00D052D2" w:rsidP="0091609A">
            <w:pPr>
              <w:jc w:val="right"/>
              <w:rPr>
                <w:rFonts w:ascii="Arial" w:hAnsi="Arial" w:cs="Arial"/>
                <w:b/>
                <w:bCs/>
                <w:iCs/>
                <w:color w:val="000000" w:themeColor="text1"/>
                <w:sz w:val="16"/>
                <w:szCs w:val="16"/>
              </w:rPr>
            </w:pPr>
          </w:p>
          <w:p w14:paraId="10C66E7E" w14:textId="77777777" w:rsidR="00D052D2" w:rsidRPr="009128F0" w:rsidRDefault="00D052D2" w:rsidP="0091609A">
            <w:pPr>
              <w:jc w:val="right"/>
              <w:rPr>
                <w:rFonts w:ascii="Arial" w:hAnsi="Arial" w:cs="Arial"/>
                <w:b/>
                <w:bCs/>
                <w:iCs/>
                <w:color w:val="000000" w:themeColor="text1"/>
                <w:sz w:val="16"/>
                <w:szCs w:val="16"/>
              </w:rPr>
            </w:pPr>
            <w:r w:rsidRPr="009128F0">
              <w:rPr>
                <w:rFonts w:ascii="Arial" w:hAnsi="Arial" w:cs="Arial"/>
                <w:b/>
                <w:bCs/>
                <w:iCs/>
                <w:color w:val="000000" w:themeColor="text1"/>
                <w:sz w:val="16"/>
                <w:szCs w:val="16"/>
              </w:rPr>
              <w:t>9 aya</w:t>
            </w:r>
          </w:p>
          <w:p w14:paraId="278990F2" w14:textId="77777777" w:rsidR="00D052D2" w:rsidRPr="009128F0" w:rsidRDefault="00D052D2" w:rsidP="0091609A">
            <w:pPr>
              <w:jc w:val="right"/>
              <w:rPr>
                <w:rFonts w:ascii="Arial" w:hAnsi="Arial" w:cs="Arial"/>
                <w:b/>
                <w:bCs/>
                <w:iCs/>
                <w:color w:val="000000" w:themeColor="text1"/>
                <w:sz w:val="16"/>
                <w:szCs w:val="16"/>
              </w:rPr>
            </w:pPr>
            <w:proofErr w:type="gramStart"/>
            <w:r w:rsidRPr="009128F0">
              <w:rPr>
                <w:rFonts w:ascii="Arial" w:hAnsi="Arial" w:cs="Arial"/>
                <w:b/>
                <w:bCs/>
                <w:iCs/>
                <w:color w:val="000000" w:themeColor="text1"/>
                <w:sz w:val="16"/>
                <w:szCs w:val="16"/>
              </w:rPr>
              <w:t>kadar</w:t>
            </w:r>
            <w:proofErr w:type="gramEnd"/>
          </w:p>
        </w:tc>
        <w:tc>
          <w:tcPr>
            <w:tcW w:w="859" w:type="dxa"/>
            <w:tcBorders>
              <w:top w:val="single" w:sz="4" w:space="0" w:color="auto"/>
              <w:left w:val="nil"/>
              <w:bottom w:val="single" w:sz="4" w:space="0" w:color="auto"/>
              <w:right w:val="nil"/>
            </w:tcBorders>
            <w:shd w:val="clear" w:color="auto" w:fill="auto"/>
            <w:vAlign w:val="bottom"/>
          </w:tcPr>
          <w:p w14:paraId="638A5E17" w14:textId="77777777" w:rsidR="00D052D2" w:rsidRPr="009128F0" w:rsidRDefault="00D052D2" w:rsidP="0091609A">
            <w:pPr>
              <w:jc w:val="right"/>
              <w:rPr>
                <w:rFonts w:ascii="Arial" w:hAnsi="Arial" w:cs="Arial"/>
                <w:b/>
                <w:bCs/>
                <w:iCs/>
                <w:color w:val="000000" w:themeColor="text1"/>
                <w:sz w:val="16"/>
                <w:szCs w:val="16"/>
              </w:rPr>
            </w:pPr>
          </w:p>
          <w:p w14:paraId="4E4891D0" w14:textId="77777777" w:rsidR="00D052D2" w:rsidRPr="009128F0" w:rsidRDefault="00D052D2" w:rsidP="0091609A">
            <w:pPr>
              <w:jc w:val="right"/>
              <w:rPr>
                <w:rFonts w:ascii="Arial" w:hAnsi="Arial" w:cs="Arial"/>
                <w:b/>
                <w:bCs/>
                <w:iCs/>
                <w:color w:val="000000" w:themeColor="text1"/>
                <w:sz w:val="16"/>
                <w:szCs w:val="16"/>
              </w:rPr>
            </w:pPr>
            <w:r w:rsidRPr="009128F0">
              <w:rPr>
                <w:rFonts w:ascii="Arial" w:hAnsi="Arial" w:cs="Arial"/>
                <w:b/>
                <w:bCs/>
                <w:iCs/>
                <w:color w:val="000000" w:themeColor="text1"/>
                <w:sz w:val="16"/>
                <w:szCs w:val="16"/>
              </w:rPr>
              <w:t>1 yıla</w:t>
            </w:r>
          </w:p>
          <w:p w14:paraId="510EC342" w14:textId="77777777" w:rsidR="00D052D2" w:rsidRPr="009128F0" w:rsidRDefault="00D052D2" w:rsidP="0091609A">
            <w:pPr>
              <w:jc w:val="right"/>
              <w:rPr>
                <w:rFonts w:ascii="Arial" w:hAnsi="Arial" w:cs="Arial"/>
                <w:b/>
                <w:bCs/>
                <w:iCs/>
                <w:color w:val="000000" w:themeColor="text1"/>
                <w:sz w:val="16"/>
                <w:szCs w:val="16"/>
              </w:rPr>
            </w:pPr>
            <w:proofErr w:type="gramStart"/>
            <w:r w:rsidRPr="009128F0">
              <w:rPr>
                <w:rFonts w:ascii="Arial" w:hAnsi="Arial" w:cs="Arial"/>
                <w:b/>
                <w:bCs/>
                <w:iCs/>
                <w:color w:val="000000" w:themeColor="text1"/>
                <w:sz w:val="16"/>
                <w:szCs w:val="16"/>
              </w:rPr>
              <w:t>kadar</w:t>
            </w:r>
            <w:proofErr w:type="gramEnd"/>
          </w:p>
        </w:tc>
        <w:tc>
          <w:tcPr>
            <w:tcW w:w="910" w:type="dxa"/>
            <w:tcBorders>
              <w:top w:val="single" w:sz="4" w:space="0" w:color="auto"/>
              <w:left w:val="nil"/>
              <w:bottom w:val="single" w:sz="4" w:space="0" w:color="auto"/>
              <w:right w:val="nil"/>
            </w:tcBorders>
            <w:shd w:val="clear" w:color="auto" w:fill="auto"/>
            <w:vAlign w:val="bottom"/>
          </w:tcPr>
          <w:p w14:paraId="3E65ADFE" w14:textId="77777777" w:rsidR="00D052D2" w:rsidRPr="009128F0" w:rsidRDefault="00D052D2" w:rsidP="0091609A">
            <w:pPr>
              <w:jc w:val="right"/>
              <w:rPr>
                <w:rFonts w:ascii="Arial" w:hAnsi="Arial" w:cs="Arial"/>
                <w:b/>
                <w:bCs/>
                <w:iCs/>
                <w:color w:val="000000" w:themeColor="text1"/>
                <w:sz w:val="16"/>
                <w:szCs w:val="16"/>
              </w:rPr>
            </w:pPr>
          </w:p>
          <w:p w14:paraId="5DD0BC25" w14:textId="77777777" w:rsidR="00D052D2" w:rsidRPr="009128F0" w:rsidRDefault="00D052D2" w:rsidP="00D84F46">
            <w:pPr>
              <w:jc w:val="right"/>
              <w:rPr>
                <w:rFonts w:ascii="Arial" w:hAnsi="Arial" w:cs="Arial"/>
                <w:b/>
                <w:bCs/>
                <w:iCs/>
                <w:color w:val="000000" w:themeColor="text1"/>
                <w:sz w:val="16"/>
                <w:szCs w:val="16"/>
              </w:rPr>
            </w:pPr>
            <w:r w:rsidRPr="009128F0">
              <w:rPr>
                <w:rFonts w:ascii="Arial" w:hAnsi="Arial" w:cs="Arial"/>
                <w:b/>
                <w:bCs/>
                <w:iCs/>
                <w:color w:val="000000" w:themeColor="text1"/>
                <w:sz w:val="16"/>
                <w:szCs w:val="16"/>
              </w:rPr>
              <w:t>1</w:t>
            </w:r>
            <w:r w:rsidR="00D84F46" w:rsidRPr="009128F0">
              <w:rPr>
                <w:rFonts w:ascii="Arial" w:hAnsi="Arial" w:cs="Arial"/>
                <w:b/>
                <w:bCs/>
                <w:iCs/>
                <w:color w:val="000000" w:themeColor="text1"/>
                <w:sz w:val="16"/>
                <w:szCs w:val="16"/>
              </w:rPr>
              <w:t xml:space="preserve"> yılda </w:t>
            </w:r>
            <w:r w:rsidRPr="009128F0">
              <w:rPr>
                <w:rFonts w:ascii="Arial" w:hAnsi="Arial" w:cs="Arial"/>
                <w:b/>
                <w:bCs/>
                <w:iCs/>
                <w:color w:val="000000" w:themeColor="text1"/>
                <w:sz w:val="16"/>
                <w:szCs w:val="16"/>
              </w:rPr>
              <w:t>uzun</w:t>
            </w:r>
          </w:p>
        </w:tc>
        <w:tc>
          <w:tcPr>
            <w:tcW w:w="896" w:type="dxa"/>
            <w:tcBorders>
              <w:top w:val="single" w:sz="4" w:space="0" w:color="auto"/>
              <w:left w:val="nil"/>
              <w:bottom w:val="single" w:sz="4" w:space="0" w:color="auto"/>
              <w:right w:val="nil"/>
            </w:tcBorders>
            <w:shd w:val="clear" w:color="auto" w:fill="auto"/>
            <w:vAlign w:val="bottom"/>
          </w:tcPr>
          <w:p w14:paraId="2BCEAD3C" w14:textId="77777777" w:rsidR="00D052D2" w:rsidRPr="009128F0" w:rsidRDefault="00D052D2" w:rsidP="0091609A">
            <w:pPr>
              <w:jc w:val="right"/>
              <w:rPr>
                <w:rFonts w:ascii="Arial" w:hAnsi="Arial" w:cs="Arial"/>
                <w:b/>
                <w:bCs/>
                <w:iCs/>
                <w:color w:val="000000" w:themeColor="text1"/>
                <w:sz w:val="16"/>
                <w:szCs w:val="16"/>
              </w:rPr>
            </w:pPr>
            <w:r w:rsidRPr="009128F0">
              <w:rPr>
                <w:rFonts w:ascii="Arial" w:hAnsi="Arial" w:cs="Arial"/>
                <w:b/>
                <w:bCs/>
                <w:iCs/>
                <w:color w:val="000000" w:themeColor="text1"/>
                <w:sz w:val="16"/>
                <w:szCs w:val="16"/>
              </w:rPr>
              <w:t>Birikimli</w:t>
            </w:r>
          </w:p>
          <w:p w14:paraId="32D8AFD0" w14:textId="77777777" w:rsidR="00D052D2" w:rsidRPr="009128F0" w:rsidRDefault="00D052D2" w:rsidP="0091609A">
            <w:pPr>
              <w:jc w:val="right"/>
              <w:rPr>
                <w:rFonts w:ascii="Arial" w:hAnsi="Arial" w:cs="Arial"/>
                <w:b/>
                <w:bCs/>
                <w:iCs/>
                <w:color w:val="000000" w:themeColor="text1"/>
                <w:sz w:val="16"/>
                <w:szCs w:val="16"/>
              </w:rPr>
            </w:pPr>
            <w:proofErr w:type="gramStart"/>
            <w:r w:rsidRPr="009128F0">
              <w:rPr>
                <w:rFonts w:ascii="Arial" w:hAnsi="Arial" w:cs="Arial"/>
                <w:b/>
                <w:bCs/>
                <w:iCs/>
                <w:color w:val="000000" w:themeColor="text1"/>
                <w:sz w:val="16"/>
                <w:szCs w:val="16"/>
              </w:rPr>
              <w:t>katılma</w:t>
            </w:r>
            <w:proofErr w:type="gramEnd"/>
          </w:p>
          <w:p w14:paraId="3DDD904F" w14:textId="77777777" w:rsidR="00D052D2" w:rsidRPr="009128F0" w:rsidRDefault="00D052D2" w:rsidP="0091609A">
            <w:pPr>
              <w:jc w:val="right"/>
              <w:rPr>
                <w:rFonts w:ascii="Arial" w:hAnsi="Arial" w:cs="Arial"/>
                <w:b/>
                <w:bCs/>
                <w:iCs/>
                <w:color w:val="000000" w:themeColor="text1"/>
                <w:sz w:val="16"/>
                <w:szCs w:val="16"/>
              </w:rPr>
            </w:pPr>
            <w:proofErr w:type="gramStart"/>
            <w:r w:rsidRPr="009128F0">
              <w:rPr>
                <w:rFonts w:ascii="Arial" w:hAnsi="Arial" w:cs="Arial"/>
                <w:b/>
                <w:bCs/>
                <w:iCs/>
                <w:color w:val="000000" w:themeColor="text1"/>
                <w:sz w:val="16"/>
                <w:szCs w:val="16"/>
              </w:rPr>
              <w:t>hesabı</w:t>
            </w:r>
            <w:proofErr w:type="gramEnd"/>
          </w:p>
        </w:tc>
        <w:tc>
          <w:tcPr>
            <w:tcW w:w="958" w:type="dxa"/>
            <w:tcBorders>
              <w:top w:val="single" w:sz="4" w:space="0" w:color="auto"/>
              <w:left w:val="nil"/>
              <w:bottom w:val="single" w:sz="4" w:space="0" w:color="auto"/>
              <w:right w:val="nil"/>
            </w:tcBorders>
            <w:shd w:val="clear" w:color="auto" w:fill="auto"/>
            <w:vAlign w:val="bottom"/>
          </w:tcPr>
          <w:p w14:paraId="77F6070E" w14:textId="77777777" w:rsidR="00D052D2" w:rsidRPr="009128F0" w:rsidRDefault="00D052D2" w:rsidP="0091609A">
            <w:pPr>
              <w:jc w:val="right"/>
              <w:rPr>
                <w:rFonts w:ascii="Arial" w:hAnsi="Arial" w:cs="Arial"/>
                <w:b/>
                <w:bCs/>
                <w:iCs/>
                <w:color w:val="000000" w:themeColor="text1"/>
                <w:sz w:val="16"/>
                <w:szCs w:val="16"/>
              </w:rPr>
            </w:pPr>
          </w:p>
          <w:p w14:paraId="3479948E" w14:textId="77777777" w:rsidR="00D052D2" w:rsidRPr="009128F0" w:rsidRDefault="00D052D2" w:rsidP="0091609A">
            <w:pPr>
              <w:jc w:val="right"/>
              <w:rPr>
                <w:rFonts w:ascii="Arial" w:hAnsi="Arial" w:cs="Arial"/>
                <w:b/>
                <w:bCs/>
                <w:iCs/>
                <w:color w:val="000000" w:themeColor="text1"/>
                <w:sz w:val="16"/>
                <w:szCs w:val="16"/>
              </w:rPr>
            </w:pPr>
          </w:p>
          <w:p w14:paraId="3744D7CA" w14:textId="77777777" w:rsidR="00D052D2" w:rsidRPr="009128F0" w:rsidRDefault="00D052D2" w:rsidP="0091609A">
            <w:pPr>
              <w:jc w:val="right"/>
              <w:rPr>
                <w:rFonts w:ascii="Arial" w:hAnsi="Arial" w:cs="Arial"/>
                <w:b/>
                <w:bCs/>
                <w:iCs/>
                <w:color w:val="000000" w:themeColor="text1"/>
                <w:sz w:val="16"/>
                <w:szCs w:val="16"/>
              </w:rPr>
            </w:pPr>
            <w:r w:rsidRPr="009128F0">
              <w:rPr>
                <w:rFonts w:ascii="Arial" w:hAnsi="Arial" w:cs="Arial"/>
                <w:b/>
                <w:bCs/>
                <w:iCs/>
                <w:color w:val="000000" w:themeColor="text1"/>
                <w:sz w:val="16"/>
                <w:szCs w:val="16"/>
              </w:rPr>
              <w:t>Toplam</w:t>
            </w:r>
          </w:p>
        </w:tc>
      </w:tr>
      <w:tr w:rsidR="00D052D2" w:rsidRPr="009128F0" w14:paraId="3DCACE1A" w14:textId="77777777" w:rsidTr="00BE6D16">
        <w:trPr>
          <w:cantSplit/>
          <w:trHeight w:val="75"/>
        </w:trPr>
        <w:tc>
          <w:tcPr>
            <w:tcW w:w="2254" w:type="dxa"/>
            <w:tcBorders>
              <w:top w:val="single" w:sz="4" w:space="0" w:color="auto"/>
              <w:left w:val="nil"/>
              <w:bottom w:val="nil"/>
              <w:right w:val="nil"/>
            </w:tcBorders>
            <w:shd w:val="clear" w:color="auto" w:fill="auto"/>
            <w:vAlign w:val="center"/>
          </w:tcPr>
          <w:p w14:paraId="7F91E05A" w14:textId="77777777" w:rsidR="00D052D2" w:rsidRPr="009128F0" w:rsidRDefault="00D052D2" w:rsidP="00D052D2">
            <w:pPr>
              <w:pStyle w:val="Balk3"/>
              <w:ind w:left="-108"/>
              <w:rPr>
                <w:rFonts w:ascii="Arial" w:hAnsi="Arial" w:cs="Arial"/>
                <w:bCs/>
                <w:iCs/>
                <w:color w:val="000000" w:themeColor="text1"/>
                <w:sz w:val="16"/>
                <w:szCs w:val="16"/>
              </w:rPr>
            </w:pPr>
          </w:p>
        </w:tc>
        <w:tc>
          <w:tcPr>
            <w:tcW w:w="1159" w:type="dxa"/>
            <w:tcBorders>
              <w:top w:val="single" w:sz="4" w:space="0" w:color="auto"/>
              <w:left w:val="nil"/>
              <w:bottom w:val="nil"/>
              <w:right w:val="nil"/>
            </w:tcBorders>
            <w:shd w:val="clear" w:color="auto" w:fill="auto"/>
          </w:tcPr>
          <w:p w14:paraId="1A58D9D4" w14:textId="77777777" w:rsidR="00D052D2" w:rsidRPr="009128F0" w:rsidRDefault="00D052D2" w:rsidP="00D052D2">
            <w:pPr>
              <w:jc w:val="right"/>
              <w:rPr>
                <w:rFonts w:ascii="Arial" w:hAnsi="Arial" w:cs="Arial"/>
                <w:bCs/>
                <w:iCs/>
                <w:color w:val="000000" w:themeColor="text1"/>
                <w:sz w:val="16"/>
                <w:szCs w:val="16"/>
              </w:rPr>
            </w:pPr>
          </w:p>
        </w:tc>
        <w:tc>
          <w:tcPr>
            <w:tcW w:w="941" w:type="dxa"/>
            <w:tcBorders>
              <w:top w:val="single" w:sz="4" w:space="0" w:color="auto"/>
              <w:left w:val="nil"/>
              <w:bottom w:val="nil"/>
              <w:right w:val="nil"/>
            </w:tcBorders>
            <w:shd w:val="clear" w:color="auto" w:fill="auto"/>
          </w:tcPr>
          <w:p w14:paraId="5DA95AAD" w14:textId="77777777" w:rsidR="00D052D2" w:rsidRPr="009128F0" w:rsidRDefault="00D052D2" w:rsidP="00D052D2">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806" w:type="dxa"/>
            <w:tcBorders>
              <w:top w:val="single" w:sz="4" w:space="0" w:color="auto"/>
              <w:left w:val="nil"/>
              <w:bottom w:val="nil"/>
              <w:right w:val="nil"/>
            </w:tcBorders>
            <w:shd w:val="clear" w:color="auto" w:fill="auto"/>
          </w:tcPr>
          <w:p w14:paraId="450895AF" w14:textId="77777777" w:rsidR="00D052D2" w:rsidRPr="009128F0" w:rsidRDefault="00D052D2" w:rsidP="00D052D2">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701" w:type="dxa"/>
            <w:tcBorders>
              <w:top w:val="single" w:sz="4" w:space="0" w:color="auto"/>
              <w:left w:val="nil"/>
              <w:bottom w:val="nil"/>
              <w:right w:val="nil"/>
            </w:tcBorders>
            <w:shd w:val="clear" w:color="auto" w:fill="auto"/>
          </w:tcPr>
          <w:p w14:paraId="7563378F" w14:textId="77777777" w:rsidR="00D052D2" w:rsidRPr="009128F0" w:rsidRDefault="00D052D2" w:rsidP="00D052D2">
            <w:pPr>
              <w:jc w:val="right"/>
              <w:rPr>
                <w:rFonts w:ascii="Arial" w:hAnsi="Arial" w:cs="Arial"/>
                <w:bCs/>
                <w:iCs/>
                <w:color w:val="000000" w:themeColor="text1"/>
                <w:sz w:val="16"/>
                <w:szCs w:val="16"/>
              </w:rPr>
            </w:pPr>
          </w:p>
        </w:tc>
        <w:tc>
          <w:tcPr>
            <w:tcW w:w="859" w:type="dxa"/>
            <w:tcBorders>
              <w:top w:val="single" w:sz="4" w:space="0" w:color="auto"/>
              <w:left w:val="nil"/>
              <w:bottom w:val="nil"/>
              <w:right w:val="nil"/>
            </w:tcBorders>
            <w:shd w:val="clear" w:color="auto" w:fill="auto"/>
          </w:tcPr>
          <w:p w14:paraId="7A5752BF" w14:textId="77777777" w:rsidR="00D052D2" w:rsidRPr="009128F0" w:rsidRDefault="00D052D2" w:rsidP="00D052D2">
            <w:pPr>
              <w:jc w:val="right"/>
              <w:rPr>
                <w:rFonts w:ascii="Arial" w:hAnsi="Arial" w:cs="Arial"/>
                <w:bCs/>
                <w:iCs/>
                <w:color w:val="000000" w:themeColor="text1"/>
                <w:sz w:val="16"/>
                <w:szCs w:val="16"/>
              </w:rPr>
            </w:pPr>
          </w:p>
        </w:tc>
        <w:tc>
          <w:tcPr>
            <w:tcW w:w="910" w:type="dxa"/>
            <w:tcBorders>
              <w:top w:val="single" w:sz="4" w:space="0" w:color="auto"/>
              <w:left w:val="nil"/>
              <w:bottom w:val="nil"/>
              <w:right w:val="nil"/>
            </w:tcBorders>
            <w:shd w:val="clear" w:color="auto" w:fill="auto"/>
          </w:tcPr>
          <w:p w14:paraId="030E5583" w14:textId="77777777" w:rsidR="00D052D2" w:rsidRPr="009128F0" w:rsidRDefault="00D052D2" w:rsidP="00D052D2">
            <w:pPr>
              <w:jc w:val="right"/>
              <w:rPr>
                <w:rFonts w:ascii="Arial" w:hAnsi="Arial" w:cs="Arial"/>
                <w:bCs/>
                <w:iCs/>
                <w:color w:val="000000" w:themeColor="text1"/>
                <w:sz w:val="16"/>
                <w:szCs w:val="16"/>
              </w:rPr>
            </w:pPr>
          </w:p>
        </w:tc>
        <w:tc>
          <w:tcPr>
            <w:tcW w:w="896" w:type="dxa"/>
            <w:tcBorders>
              <w:top w:val="single" w:sz="4" w:space="0" w:color="auto"/>
              <w:left w:val="nil"/>
              <w:bottom w:val="nil"/>
              <w:right w:val="nil"/>
            </w:tcBorders>
            <w:shd w:val="clear" w:color="auto" w:fill="auto"/>
          </w:tcPr>
          <w:p w14:paraId="57F33A43" w14:textId="77777777" w:rsidR="00D052D2" w:rsidRPr="009128F0" w:rsidRDefault="00D052D2" w:rsidP="00D052D2">
            <w:pPr>
              <w:jc w:val="right"/>
              <w:rPr>
                <w:rFonts w:ascii="Arial" w:hAnsi="Arial" w:cs="Arial"/>
                <w:bCs/>
                <w:iCs/>
                <w:color w:val="000000" w:themeColor="text1"/>
                <w:sz w:val="16"/>
                <w:szCs w:val="16"/>
              </w:rPr>
            </w:pPr>
          </w:p>
        </w:tc>
        <w:tc>
          <w:tcPr>
            <w:tcW w:w="958" w:type="dxa"/>
            <w:tcBorders>
              <w:top w:val="single" w:sz="4" w:space="0" w:color="auto"/>
              <w:left w:val="nil"/>
              <w:bottom w:val="nil"/>
              <w:right w:val="nil"/>
            </w:tcBorders>
            <w:shd w:val="clear" w:color="auto" w:fill="auto"/>
          </w:tcPr>
          <w:p w14:paraId="290EF49C" w14:textId="77777777" w:rsidR="00D052D2" w:rsidRPr="009128F0" w:rsidRDefault="00D052D2" w:rsidP="00D052D2">
            <w:pPr>
              <w:jc w:val="right"/>
              <w:rPr>
                <w:rFonts w:ascii="Arial" w:hAnsi="Arial" w:cs="Arial"/>
                <w:bCs/>
                <w:iCs/>
                <w:color w:val="000000" w:themeColor="text1"/>
                <w:sz w:val="16"/>
                <w:szCs w:val="16"/>
              </w:rPr>
            </w:pPr>
          </w:p>
        </w:tc>
      </w:tr>
      <w:tr w:rsidR="00D052D2" w:rsidRPr="009128F0" w14:paraId="7FE9C338" w14:textId="77777777" w:rsidTr="00BE6D16">
        <w:trPr>
          <w:cantSplit/>
          <w:trHeight w:val="113"/>
        </w:trPr>
        <w:tc>
          <w:tcPr>
            <w:tcW w:w="2254" w:type="dxa"/>
            <w:tcBorders>
              <w:top w:val="nil"/>
              <w:left w:val="nil"/>
              <w:bottom w:val="nil"/>
              <w:right w:val="nil"/>
            </w:tcBorders>
            <w:shd w:val="clear" w:color="auto" w:fill="auto"/>
            <w:vAlign w:val="center"/>
          </w:tcPr>
          <w:p w14:paraId="28519596" w14:textId="77777777" w:rsidR="00D052D2" w:rsidRPr="009128F0" w:rsidRDefault="00D052D2" w:rsidP="00D052D2">
            <w:pPr>
              <w:pStyle w:val="Balk3"/>
              <w:ind w:left="-108"/>
              <w:rPr>
                <w:rFonts w:ascii="Arial" w:hAnsi="Arial" w:cs="Arial"/>
                <w:iCs/>
                <w:color w:val="000000" w:themeColor="text1"/>
                <w:sz w:val="16"/>
                <w:szCs w:val="16"/>
              </w:rPr>
            </w:pPr>
            <w:r w:rsidRPr="009128F0">
              <w:rPr>
                <w:rFonts w:ascii="Arial" w:hAnsi="Arial" w:cs="Arial"/>
                <w:bCs/>
                <w:iCs/>
                <w:color w:val="000000" w:themeColor="text1"/>
                <w:sz w:val="16"/>
                <w:szCs w:val="16"/>
              </w:rPr>
              <w:t>Türk parası</w:t>
            </w:r>
          </w:p>
        </w:tc>
        <w:tc>
          <w:tcPr>
            <w:tcW w:w="1159" w:type="dxa"/>
            <w:tcBorders>
              <w:top w:val="nil"/>
              <w:left w:val="nil"/>
              <w:bottom w:val="nil"/>
              <w:right w:val="nil"/>
            </w:tcBorders>
            <w:shd w:val="clear" w:color="auto" w:fill="auto"/>
            <w:vAlign w:val="bottom"/>
          </w:tcPr>
          <w:p w14:paraId="5CE462AC" w14:textId="77777777" w:rsidR="00D052D2" w:rsidRPr="009128F0" w:rsidRDefault="00D052D2" w:rsidP="00D052D2">
            <w:pPr>
              <w:ind w:left="-108" w:right="-42"/>
              <w:jc w:val="right"/>
              <w:rPr>
                <w:rFonts w:ascii="Arial" w:hAnsi="Arial" w:cs="Arial"/>
                <w:color w:val="000000" w:themeColor="text1"/>
                <w:sz w:val="16"/>
                <w:szCs w:val="16"/>
              </w:rPr>
            </w:pPr>
          </w:p>
        </w:tc>
        <w:tc>
          <w:tcPr>
            <w:tcW w:w="941" w:type="dxa"/>
            <w:tcBorders>
              <w:top w:val="nil"/>
              <w:left w:val="nil"/>
              <w:bottom w:val="nil"/>
              <w:right w:val="nil"/>
            </w:tcBorders>
            <w:shd w:val="clear" w:color="auto" w:fill="auto"/>
            <w:vAlign w:val="bottom"/>
          </w:tcPr>
          <w:p w14:paraId="40AA4FC1" w14:textId="77777777" w:rsidR="00D052D2" w:rsidRPr="009128F0" w:rsidRDefault="00D052D2" w:rsidP="00D052D2">
            <w:pPr>
              <w:ind w:left="-108" w:right="-42"/>
              <w:jc w:val="right"/>
              <w:rPr>
                <w:rFonts w:ascii="Arial" w:hAnsi="Arial" w:cs="Arial"/>
                <w:color w:val="000000" w:themeColor="text1"/>
                <w:sz w:val="16"/>
                <w:szCs w:val="16"/>
              </w:rPr>
            </w:pPr>
          </w:p>
        </w:tc>
        <w:tc>
          <w:tcPr>
            <w:tcW w:w="806" w:type="dxa"/>
            <w:tcBorders>
              <w:top w:val="nil"/>
              <w:left w:val="nil"/>
              <w:bottom w:val="nil"/>
              <w:right w:val="nil"/>
            </w:tcBorders>
            <w:shd w:val="clear" w:color="auto" w:fill="auto"/>
            <w:vAlign w:val="bottom"/>
          </w:tcPr>
          <w:p w14:paraId="60C26ED6" w14:textId="77777777" w:rsidR="00D052D2" w:rsidRPr="009128F0" w:rsidRDefault="00D052D2" w:rsidP="00D052D2">
            <w:pPr>
              <w:ind w:left="-108" w:right="-42"/>
              <w:jc w:val="right"/>
              <w:rPr>
                <w:rFonts w:ascii="Arial" w:hAnsi="Arial" w:cs="Arial"/>
                <w:color w:val="000000" w:themeColor="text1"/>
                <w:sz w:val="16"/>
                <w:szCs w:val="16"/>
              </w:rPr>
            </w:pPr>
          </w:p>
        </w:tc>
        <w:tc>
          <w:tcPr>
            <w:tcW w:w="701" w:type="dxa"/>
            <w:tcBorders>
              <w:top w:val="nil"/>
              <w:left w:val="nil"/>
              <w:bottom w:val="nil"/>
              <w:right w:val="nil"/>
            </w:tcBorders>
            <w:shd w:val="clear" w:color="auto" w:fill="auto"/>
            <w:vAlign w:val="bottom"/>
          </w:tcPr>
          <w:p w14:paraId="1E22EBC6" w14:textId="77777777" w:rsidR="00D052D2" w:rsidRPr="009128F0" w:rsidRDefault="00D052D2" w:rsidP="00D052D2">
            <w:pPr>
              <w:ind w:left="-108" w:right="-42"/>
              <w:jc w:val="right"/>
              <w:rPr>
                <w:rFonts w:ascii="Arial" w:hAnsi="Arial" w:cs="Arial"/>
                <w:color w:val="000000" w:themeColor="text1"/>
                <w:sz w:val="16"/>
                <w:szCs w:val="16"/>
              </w:rPr>
            </w:pPr>
          </w:p>
        </w:tc>
        <w:tc>
          <w:tcPr>
            <w:tcW w:w="859" w:type="dxa"/>
            <w:tcBorders>
              <w:top w:val="nil"/>
              <w:left w:val="nil"/>
              <w:bottom w:val="nil"/>
              <w:right w:val="nil"/>
            </w:tcBorders>
            <w:shd w:val="clear" w:color="auto" w:fill="auto"/>
            <w:vAlign w:val="bottom"/>
          </w:tcPr>
          <w:p w14:paraId="3CBBD137" w14:textId="77777777" w:rsidR="00D052D2" w:rsidRPr="009128F0" w:rsidRDefault="00D052D2" w:rsidP="00D052D2">
            <w:pPr>
              <w:ind w:left="-108" w:right="-42"/>
              <w:jc w:val="right"/>
              <w:rPr>
                <w:rFonts w:ascii="Arial" w:hAnsi="Arial" w:cs="Arial"/>
                <w:color w:val="000000" w:themeColor="text1"/>
                <w:sz w:val="16"/>
                <w:szCs w:val="16"/>
              </w:rPr>
            </w:pPr>
          </w:p>
        </w:tc>
        <w:tc>
          <w:tcPr>
            <w:tcW w:w="910" w:type="dxa"/>
            <w:tcBorders>
              <w:top w:val="nil"/>
              <w:left w:val="nil"/>
              <w:bottom w:val="nil"/>
              <w:right w:val="nil"/>
            </w:tcBorders>
            <w:shd w:val="clear" w:color="auto" w:fill="auto"/>
            <w:vAlign w:val="bottom"/>
          </w:tcPr>
          <w:p w14:paraId="0C55ECFF" w14:textId="77777777" w:rsidR="00D052D2" w:rsidRPr="009128F0" w:rsidRDefault="00D052D2" w:rsidP="00D052D2">
            <w:pPr>
              <w:ind w:left="-108" w:right="-42"/>
              <w:jc w:val="right"/>
              <w:rPr>
                <w:rFonts w:ascii="Arial" w:hAnsi="Arial" w:cs="Arial"/>
                <w:color w:val="000000" w:themeColor="text1"/>
                <w:sz w:val="16"/>
                <w:szCs w:val="16"/>
              </w:rPr>
            </w:pPr>
          </w:p>
        </w:tc>
        <w:tc>
          <w:tcPr>
            <w:tcW w:w="896" w:type="dxa"/>
            <w:tcBorders>
              <w:top w:val="nil"/>
              <w:left w:val="nil"/>
              <w:bottom w:val="nil"/>
              <w:right w:val="nil"/>
            </w:tcBorders>
            <w:shd w:val="clear" w:color="auto" w:fill="auto"/>
            <w:vAlign w:val="bottom"/>
          </w:tcPr>
          <w:p w14:paraId="5771A716" w14:textId="77777777" w:rsidR="00D052D2" w:rsidRPr="009128F0" w:rsidRDefault="00D052D2" w:rsidP="00D052D2">
            <w:pPr>
              <w:ind w:left="-108" w:right="-42"/>
              <w:jc w:val="right"/>
              <w:rPr>
                <w:rFonts w:ascii="Arial" w:hAnsi="Arial" w:cs="Arial"/>
                <w:color w:val="000000" w:themeColor="text1"/>
                <w:sz w:val="16"/>
                <w:szCs w:val="16"/>
              </w:rPr>
            </w:pPr>
          </w:p>
        </w:tc>
        <w:tc>
          <w:tcPr>
            <w:tcW w:w="958" w:type="dxa"/>
            <w:tcBorders>
              <w:top w:val="nil"/>
              <w:left w:val="nil"/>
              <w:bottom w:val="nil"/>
              <w:right w:val="nil"/>
            </w:tcBorders>
            <w:shd w:val="clear" w:color="auto" w:fill="auto"/>
            <w:vAlign w:val="bottom"/>
          </w:tcPr>
          <w:p w14:paraId="3E23D687" w14:textId="77777777" w:rsidR="00D052D2" w:rsidRPr="009128F0" w:rsidRDefault="00D052D2" w:rsidP="00D052D2">
            <w:pPr>
              <w:ind w:left="-108" w:right="-42"/>
              <w:jc w:val="right"/>
              <w:rPr>
                <w:rFonts w:ascii="Arial" w:hAnsi="Arial" w:cs="Arial"/>
                <w:color w:val="000000" w:themeColor="text1"/>
                <w:sz w:val="16"/>
                <w:szCs w:val="16"/>
              </w:rPr>
            </w:pPr>
          </w:p>
        </w:tc>
      </w:tr>
      <w:tr w:rsidR="0071660D" w:rsidRPr="009128F0" w14:paraId="028828D3" w14:textId="77777777" w:rsidTr="0071660D">
        <w:trPr>
          <w:cantSplit/>
          <w:trHeight w:val="113"/>
        </w:trPr>
        <w:tc>
          <w:tcPr>
            <w:tcW w:w="2254" w:type="dxa"/>
            <w:tcBorders>
              <w:top w:val="nil"/>
              <w:left w:val="nil"/>
              <w:bottom w:val="nil"/>
              <w:right w:val="nil"/>
            </w:tcBorders>
            <w:shd w:val="clear" w:color="auto" w:fill="auto"/>
            <w:vAlign w:val="center"/>
          </w:tcPr>
          <w:p w14:paraId="45F334CD" w14:textId="77777777" w:rsidR="0071660D" w:rsidRPr="009128F0" w:rsidRDefault="0071660D" w:rsidP="0071660D">
            <w:pPr>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 xml:space="preserve">Özel cari hesap ve katılma </w:t>
            </w:r>
          </w:p>
          <w:p w14:paraId="1E3D873F" w14:textId="77777777" w:rsidR="0071660D" w:rsidRPr="009128F0" w:rsidRDefault="0071660D" w:rsidP="0071660D">
            <w:pPr>
              <w:ind w:left="-108"/>
              <w:rPr>
                <w:rFonts w:ascii="Arial" w:hAnsi="Arial" w:cs="Arial"/>
                <w:bCs/>
                <w:iCs/>
                <w:color w:val="000000" w:themeColor="text1"/>
                <w:sz w:val="16"/>
                <w:szCs w:val="16"/>
              </w:rPr>
            </w:pPr>
            <w:proofErr w:type="gramStart"/>
            <w:r w:rsidRPr="009128F0">
              <w:rPr>
                <w:rFonts w:ascii="Arial" w:hAnsi="Arial" w:cs="Arial"/>
                <w:bCs/>
                <w:iCs/>
                <w:color w:val="000000" w:themeColor="text1"/>
                <w:sz w:val="16"/>
                <w:szCs w:val="16"/>
              </w:rPr>
              <w:t>hesapları</w:t>
            </w:r>
            <w:proofErr w:type="gramEnd"/>
            <w:r w:rsidRPr="009128F0">
              <w:rPr>
                <w:rFonts w:ascii="Arial" w:hAnsi="Arial" w:cs="Arial"/>
                <w:bCs/>
                <w:iCs/>
                <w:color w:val="000000" w:themeColor="text1"/>
                <w:sz w:val="16"/>
                <w:szCs w:val="16"/>
              </w:rPr>
              <w:t xml:space="preserve"> aracılığı ile </w:t>
            </w:r>
          </w:p>
          <w:p w14:paraId="397A4F82" w14:textId="77777777" w:rsidR="0071660D" w:rsidRPr="009128F0" w:rsidRDefault="0071660D" w:rsidP="0071660D">
            <w:pPr>
              <w:ind w:left="-108"/>
              <w:rPr>
                <w:rFonts w:ascii="Arial" w:hAnsi="Arial" w:cs="Arial"/>
                <w:bCs/>
                <w:iCs/>
                <w:color w:val="000000" w:themeColor="text1"/>
                <w:sz w:val="16"/>
                <w:szCs w:val="16"/>
              </w:rPr>
            </w:pPr>
            <w:proofErr w:type="gramStart"/>
            <w:r w:rsidRPr="009128F0">
              <w:rPr>
                <w:rFonts w:ascii="Arial" w:hAnsi="Arial" w:cs="Arial"/>
                <w:bCs/>
                <w:iCs/>
                <w:color w:val="000000" w:themeColor="text1"/>
                <w:sz w:val="16"/>
                <w:szCs w:val="16"/>
              </w:rPr>
              <w:t>bankalardan</w:t>
            </w:r>
            <w:proofErr w:type="gramEnd"/>
            <w:r w:rsidRPr="009128F0">
              <w:rPr>
                <w:rFonts w:ascii="Arial" w:hAnsi="Arial" w:cs="Arial"/>
                <w:bCs/>
                <w:iCs/>
                <w:color w:val="000000" w:themeColor="text1"/>
                <w:sz w:val="16"/>
                <w:szCs w:val="16"/>
              </w:rPr>
              <w:t xml:space="preserve"> toplanan fonlar</w:t>
            </w:r>
          </w:p>
        </w:tc>
        <w:tc>
          <w:tcPr>
            <w:tcW w:w="1159" w:type="dxa"/>
            <w:tcBorders>
              <w:top w:val="nil"/>
              <w:left w:val="nil"/>
              <w:bottom w:val="nil"/>
              <w:right w:val="nil"/>
            </w:tcBorders>
            <w:shd w:val="clear" w:color="auto" w:fill="auto"/>
            <w:vAlign w:val="bottom"/>
          </w:tcPr>
          <w:p w14:paraId="2448FCFA" w14:textId="692D7CE8"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941" w:type="dxa"/>
            <w:tcBorders>
              <w:top w:val="nil"/>
              <w:left w:val="nil"/>
              <w:bottom w:val="nil"/>
              <w:right w:val="nil"/>
            </w:tcBorders>
            <w:shd w:val="clear" w:color="auto" w:fill="auto"/>
            <w:vAlign w:val="bottom"/>
          </w:tcPr>
          <w:p w14:paraId="1F1DD8FD" w14:textId="4A258BDE"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12</w:t>
            </w:r>
          </w:p>
        </w:tc>
        <w:tc>
          <w:tcPr>
            <w:tcW w:w="806" w:type="dxa"/>
            <w:tcBorders>
              <w:top w:val="nil"/>
              <w:left w:val="nil"/>
              <w:bottom w:val="nil"/>
              <w:right w:val="nil"/>
            </w:tcBorders>
            <w:shd w:val="clear" w:color="auto" w:fill="auto"/>
            <w:vAlign w:val="bottom"/>
          </w:tcPr>
          <w:p w14:paraId="571A3767" w14:textId="3C2AE0E1"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701" w:type="dxa"/>
            <w:tcBorders>
              <w:top w:val="nil"/>
              <w:left w:val="nil"/>
              <w:bottom w:val="nil"/>
              <w:right w:val="nil"/>
            </w:tcBorders>
            <w:shd w:val="clear" w:color="auto" w:fill="auto"/>
            <w:vAlign w:val="bottom"/>
          </w:tcPr>
          <w:p w14:paraId="23CC4DED" w14:textId="69A90BEB"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859" w:type="dxa"/>
            <w:tcBorders>
              <w:top w:val="nil"/>
              <w:left w:val="nil"/>
              <w:bottom w:val="nil"/>
              <w:right w:val="nil"/>
            </w:tcBorders>
            <w:shd w:val="clear" w:color="auto" w:fill="auto"/>
            <w:vAlign w:val="bottom"/>
          </w:tcPr>
          <w:p w14:paraId="6FD638F6" w14:textId="191FD44E"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910" w:type="dxa"/>
            <w:tcBorders>
              <w:top w:val="nil"/>
              <w:left w:val="nil"/>
              <w:bottom w:val="nil"/>
              <w:right w:val="nil"/>
            </w:tcBorders>
            <w:shd w:val="clear" w:color="auto" w:fill="auto"/>
            <w:vAlign w:val="bottom"/>
          </w:tcPr>
          <w:p w14:paraId="08543A98" w14:textId="78C256A5"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896" w:type="dxa"/>
            <w:tcBorders>
              <w:top w:val="nil"/>
              <w:left w:val="nil"/>
              <w:bottom w:val="nil"/>
              <w:right w:val="nil"/>
            </w:tcBorders>
            <w:shd w:val="clear" w:color="auto" w:fill="auto"/>
            <w:vAlign w:val="bottom"/>
          </w:tcPr>
          <w:p w14:paraId="22588B33" w14:textId="01EA1E0F"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958" w:type="dxa"/>
            <w:tcBorders>
              <w:top w:val="nil"/>
              <w:left w:val="nil"/>
              <w:bottom w:val="nil"/>
              <w:right w:val="nil"/>
            </w:tcBorders>
            <w:shd w:val="clear" w:color="auto" w:fill="auto"/>
            <w:vAlign w:val="bottom"/>
          </w:tcPr>
          <w:p w14:paraId="39E0DCEC" w14:textId="312249ED"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12</w:t>
            </w:r>
          </w:p>
        </w:tc>
      </w:tr>
      <w:tr w:rsidR="0071660D" w:rsidRPr="009128F0" w14:paraId="5FC600BD" w14:textId="77777777" w:rsidTr="0071660D">
        <w:trPr>
          <w:cantSplit/>
          <w:trHeight w:val="113"/>
        </w:trPr>
        <w:tc>
          <w:tcPr>
            <w:tcW w:w="2254" w:type="dxa"/>
            <w:tcBorders>
              <w:top w:val="nil"/>
              <w:left w:val="nil"/>
              <w:bottom w:val="nil"/>
              <w:right w:val="nil"/>
            </w:tcBorders>
            <w:shd w:val="clear" w:color="auto" w:fill="auto"/>
            <w:vAlign w:val="center"/>
          </w:tcPr>
          <w:p w14:paraId="3C92C706" w14:textId="77777777" w:rsidR="0071660D" w:rsidRPr="009128F0" w:rsidRDefault="0071660D" w:rsidP="0071660D">
            <w:pPr>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 xml:space="preserve">Gerçek kişilerin ticari olmayan </w:t>
            </w:r>
          </w:p>
          <w:p w14:paraId="65E9F6A3" w14:textId="77777777" w:rsidR="0071660D" w:rsidRPr="009128F0" w:rsidRDefault="0071660D" w:rsidP="0071660D">
            <w:pPr>
              <w:ind w:left="-108"/>
              <w:rPr>
                <w:rFonts w:ascii="Arial" w:hAnsi="Arial" w:cs="Arial"/>
                <w:bCs/>
                <w:iCs/>
                <w:color w:val="000000" w:themeColor="text1"/>
                <w:sz w:val="16"/>
                <w:szCs w:val="16"/>
              </w:rPr>
            </w:pPr>
            <w:proofErr w:type="gramStart"/>
            <w:r w:rsidRPr="009128F0">
              <w:rPr>
                <w:rFonts w:ascii="Arial" w:hAnsi="Arial" w:cs="Arial"/>
                <w:bCs/>
                <w:iCs/>
                <w:color w:val="000000" w:themeColor="text1"/>
                <w:sz w:val="16"/>
                <w:szCs w:val="16"/>
              </w:rPr>
              <w:t>katılma</w:t>
            </w:r>
            <w:proofErr w:type="gramEnd"/>
            <w:r w:rsidRPr="009128F0">
              <w:rPr>
                <w:rFonts w:ascii="Arial" w:hAnsi="Arial" w:cs="Arial"/>
                <w:bCs/>
                <w:iCs/>
                <w:color w:val="000000" w:themeColor="text1"/>
                <w:sz w:val="16"/>
                <w:szCs w:val="16"/>
              </w:rPr>
              <w:t xml:space="preserve"> </w:t>
            </w:r>
            <w:proofErr w:type="spellStart"/>
            <w:r w:rsidRPr="009128F0">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5BA7CAAB" w14:textId="0B7ACE69"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61.501</w:t>
            </w:r>
          </w:p>
        </w:tc>
        <w:tc>
          <w:tcPr>
            <w:tcW w:w="941" w:type="dxa"/>
            <w:tcBorders>
              <w:top w:val="nil"/>
              <w:left w:val="nil"/>
              <w:bottom w:val="nil"/>
              <w:right w:val="nil"/>
            </w:tcBorders>
            <w:shd w:val="clear" w:color="auto" w:fill="auto"/>
            <w:vAlign w:val="bottom"/>
          </w:tcPr>
          <w:p w14:paraId="4F16DAD6" w14:textId="014D464C"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108.142</w:t>
            </w:r>
          </w:p>
        </w:tc>
        <w:tc>
          <w:tcPr>
            <w:tcW w:w="806" w:type="dxa"/>
            <w:tcBorders>
              <w:top w:val="nil"/>
              <w:left w:val="nil"/>
              <w:bottom w:val="nil"/>
              <w:right w:val="nil"/>
            </w:tcBorders>
            <w:shd w:val="clear" w:color="auto" w:fill="auto"/>
            <w:vAlign w:val="bottom"/>
          </w:tcPr>
          <w:p w14:paraId="3AD61FFB" w14:textId="0C8E9546"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5.116</w:t>
            </w:r>
          </w:p>
        </w:tc>
        <w:tc>
          <w:tcPr>
            <w:tcW w:w="701" w:type="dxa"/>
            <w:tcBorders>
              <w:top w:val="nil"/>
              <w:left w:val="nil"/>
              <w:bottom w:val="nil"/>
              <w:right w:val="nil"/>
            </w:tcBorders>
            <w:shd w:val="clear" w:color="auto" w:fill="auto"/>
            <w:vAlign w:val="bottom"/>
          </w:tcPr>
          <w:p w14:paraId="4395AAAA" w14:textId="632B6624"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859" w:type="dxa"/>
            <w:tcBorders>
              <w:top w:val="nil"/>
              <w:left w:val="nil"/>
              <w:bottom w:val="nil"/>
              <w:right w:val="nil"/>
            </w:tcBorders>
            <w:shd w:val="clear" w:color="auto" w:fill="auto"/>
            <w:vAlign w:val="bottom"/>
          </w:tcPr>
          <w:p w14:paraId="5FC1045D" w14:textId="2ECFAD09"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898</w:t>
            </w:r>
          </w:p>
        </w:tc>
        <w:tc>
          <w:tcPr>
            <w:tcW w:w="910" w:type="dxa"/>
            <w:tcBorders>
              <w:top w:val="nil"/>
              <w:left w:val="nil"/>
              <w:bottom w:val="nil"/>
              <w:right w:val="nil"/>
            </w:tcBorders>
            <w:shd w:val="clear" w:color="auto" w:fill="auto"/>
            <w:vAlign w:val="bottom"/>
          </w:tcPr>
          <w:p w14:paraId="0AD13E01" w14:textId="702DED03"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10.735</w:t>
            </w:r>
          </w:p>
        </w:tc>
        <w:tc>
          <w:tcPr>
            <w:tcW w:w="896" w:type="dxa"/>
            <w:tcBorders>
              <w:top w:val="nil"/>
              <w:left w:val="nil"/>
              <w:bottom w:val="nil"/>
              <w:right w:val="nil"/>
            </w:tcBorders>
            <w:shd w:val="clear" w:color="auto" w:fill="auto"/>
            <w:vAlign w:val="bottom"/>
          </w:tcPr>
          <w:p w14:paraId="18445427" w14:textId="2CEA7584"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193</w:t>
            </w:r>
          </w:p>
        </w:tc>
        <w:tc>
          <w:tcPr>
            <w:tcW w:w="958" w:type="dxa"/>
            <w:tcBorders>
              <w:top w:val="nil"/>
              <w:left w:val="nil"/>
              <w:bottom w:val="nil"/>
              <w:right w:val="nil"/>
            </w:tcBorders>
            <w:shd w:val="clear" w:color="auto" w:fill="auto"/>
            <w:vAlign w:val="bottom"/>
          </w:tcPr>
          <w:p w14:paraId="105D20F5" w14:textId="39AB124F"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186.585</w:t>
            </w:r>
          </w:p>
        </w:tc>
      </w:tr>
      <w:tr w:rsidR="0071660D" w:rsidRPr="009128F0" w14:paraId="54EEA5F2" w14:textId="77777777" w:rsidTr="0071660D">
        <w:trPr>
          <w:cantSplit/>
          <w:trHeight w:val="113"/>
        </w:trPr>
        <w:tc>
          <w:tcPr>
            <w:tcW w:w="2254" w:type="dxa"/>
            <w:tcBorders>
              <w:top w:val="nil"/>
              <w:left w:val="nil"/>
              <w:bottom w:val="nil"/>
              <w:right w:val="nil"/>
            </w:tcBorders>
            <w:shd w:val="clear" w:color="auto" w:fill="auto"/>
            <w:vAlign w:val="center"/>
          </w:tcPr>
          <w:p w14:paraId="4A17332B" w14:textId="77777777" w:rsidR="0071660D" w:rsidRPr="009128F0" w:rsidRDefault="0071660D" w:rsidP="0071660D">
            <w:pPr>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 xml:space="preserve">Resmi kuruluş katılma </w:t>
            </w:r>
            <w:proofErr w:type="spellStart"/>
            <w:r w:rsidRPr="009128F0">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7712D0A9" w14:textId="72EA33DE"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4</w:t>
            </w:r>
          </w:p>
        </w:tc>
        <w:tc>
          <w:tcPr>
            <w:tcW w:w="941" w:type="dxa"/>
            <w:tcBorders>
              <w:top w:val="nil"/>
              <w:left w:val="nil"/>
              <w:bottom w:val="nil"/>
              <w:right w:val="nil"/>
            </w:tcBorders>
            <w:shd w:val="clear" w:color="auto" w:fill="auto"/>
            <w:vAlign w:val="bottom"/>
          </w:tcPr>
          <w:p w14:paraId="27DBCDA5" w14:textId="1DD4BD51"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1</w:t>
            </w:r>
          </w:p>
        </w:tc>
        <w:tc>
          <w:tcPr>
            <w:tcW w:w="806" w:type="dxa"/>
            <w:tcBorders>
              <w:top w:val="nil"/>
              <w:left w:val="nil"/>
              <w:bottom w:val="nil"/>
              <w:right w:val="nil"/>
            </w:tcBorders>
            <w:shd w:val="clear" w:color="auto" w:fill="auto"/>
            <w:vAlign w:val="bottom"/>
          </w:tcPr>
          <w:p w14:paraId="366CFC4C" w14:textId="28D5947E"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701" w:type="dxa"/>
            <w:tcBorders>
              <w:top w:val="nil"/>
              <w:left w:val="nil"/>
              <w:bottom w:val="nil"/>
              <w:right w:val="nil"/>
            </w:tcBorders>
            <w:shd w:val="clear" w:color="auto" w:fill="auto"/>
            <w:vAlign w:val="bottom"/>
          </w:tcPr>
          <w:p w14:paraId="0E17C2C8" w14:textId="51016E25"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859" w:type="dxa"/>
            <w:tcBorders>
              <w:top w:val="nil"/>
              <w:left w:val="nil"/>
              <w:bottom w:val="nil"/>
              <w:right w:val="nil"/>
            </w:tcBorders>
            <w:shd w:val="clear" w:color="auto" w:fill="auto"/>
            <w:vAlign w:val="bottom"/>
          </w:tcPr>
          <w:p w14:paraId="40983DF6" w14:textId="656D3296"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910" w:type="dxa"/>
            <w:tcBorders>
              <w:top w:val="nil"/>
              <w:left w:val="nil"/>
              <w:bottom w:val="nil"/>
              <w:right w:val="nil"/>
            </w:tcBorders>
            <w:shd w:val="clear" w:color="auto" w:fill="auto"/>
            <w:vAlign w:val="bottom"/>
          </w:tcPr>
          <w:p w14:paraId="2B8DCEE6" w14:textId="468B77D7"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896" w:type="dxa"/>
            <w:tcBorders>
              <w:top w:val="nil"/>
              <w:left w:val="nil"/>
              <w:bottom w:val="nil"/>
              <w:right w:val="nil"/>
            </w:tcBorders>
            <w:shd w:val="clear" w:color="auto" w:fill="auto"/>
            <w:vAlign w:val="bottom"/>
          </w:tcPr>
          <w:p w14:paraId="7A4720CC" w14:textId="4F40A846"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958" w:type="dxa"/>
            <w:tcBorders>
              <w:top w:val="nil"/>
              <w:left w:val="nil"/>
              <w:bottom w:val="nil"/>
              <w:right w:val="nil"/>
            </w:tcBorders>
            <w:shd w:val="clear" w:color="auto" w:fill="auto"/>
            <w:vAlign w:val="bottom"/>
          </w:tcPr>
          <w:p w14:paraId="15C22ABF" w14:textId="1E2AB58E"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5</w:t>
            </w:r>
          </w:p>
        </w:tc>
      </w:tr>
      <w:tr w:rsidR="0071660D" w:rsidRPr="009128F0" w14:paraId="750BB615" w14:textId="77777777" w:rsidTr="0071660D">
        <w:trPr>
          <w:cantSplit/>
          <w:trHeight w:val="113"/>
        </w:trPr>
        <w:tc>
          <w:tcPr>
            <w:tcW w:w="2254" w:type="dxa"/>
            <w:tcBorders>
              <w:top w:val="nil"/>
              <w:left w:val="nil"/>
              <w:bottom w:val="nil"/>
              <w:right w:val="nil"/>
            </w:tcBorders>
            <w:shd w:val="clear" w:color="auto" w:fill="auto"/>
            <w:vAlign w:val="center"/>
          </w:tcPr>
          <w:p w14:paraId="62611678" w14:textId="77777777" w:rsidR="0071660D" w:rsidRPr="009128F0" w:rsidRDefault="0071660D" w:rsidP="0071660D">
            <w:pPr>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 xml:space="preserve">Ticari kuruluş katılma </w:t>
            </w:r>
            <w:proofErr w:type="spellStart"/>
            <w:r w:rsidRPr="009128F0">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41A7E677" w14:textId="6783C13B"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7.174</w:t>
            </w:r>
          </w:p>
        </w:tc>
        <w:tc>
          <w:tcPr>
            <w:tcW w:w="941" w:type="dxa"/>
            <w:tcBorders>
              <w:top w:val="nil"/>
              <w:left w:val="nil"/>
              <w:bottom w:val="nil"/>
              <w:right w:val="nil"/>
            </w:tcBorders>
            <w:shd w:val="clear" w:color="auto" w:fill="auto"/>
            <w:vAlign w:val="bottom"/>
          </w:tcPr>
          <w:p w14:paraId="61413A25" w14:textId="4498DA90"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43.380</w:t>
            </w:r>
          </w:p>
        </w:tc>
        <w:tc>
          <w:tcPr>
            <w:tcW w:w="806" w:type="dxa"/>
            <w:tcBorders>
              <w:top w:val="nil"/>
              <w:left w:val="nil"/>
              <w:bottom w:val="nil"/>
              <w:right w:val="nil"/>
            </w:tcBorders>
            <w:shd w:val="clear" w:color="auto" w:fill="auto"/>
            <w:vAlign w:val="bottom"/>
          </w:tcPr>
          <w:p w14:paraId="1E609242" w14:textId="37058FE5"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1.731</w:t>
            </w:r>
          </w:p>
        </w:tc>
        <w:tc>
          <w:tcPr>
            <w:tcW w:w="701" w:type="dxa"/>
            <w:tcBorders>
              <w:top w:val="nil"/>
              <w:left w:val="nil"/>
              <w:bottom w:val="nil"/>
              <w:right w:val="nil"/>
            </w:tcBorders>
            <w:shd w:val="clear" w:color="auto" w:fill="auto"/>
            <w:vAlign w:val="bottom"/>
          </w:tcPr>
          <w:p w14:paraId="79D7A844" w14:textId="38C31AAB"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859" w:type="dxa"/>
            <w:tcBorders>
              <w:top w:val="nil"/>
              <w:left w:val="nil"/>
              <w:bottom w:val="nil"/>
              <w:right w:val="nil"/>
            </w:tcBorders>
            <w:shd w:val="clear" w:color="auto" w:fill="auto"/>
            <w:vAlign w:val="bottom"/>
          </w:tcPr>
          <w:p w14:paraId="615F450B" w14:textId="76E55438"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132</w:t>
            </w:r>
          </w:p>
        </w:tc>
        <w:tc>
          <w:tcPr>
            <w:tcW w:w="910" w:type="dxa"/>
            <w:tcBorders>
              <w:top w:val="nil"/>
              <w:left w:val="nil"/>
              <w:bottom w:val="nil"/>
              <w:right w:val="nil"/>
            </w:tcBorders>
            <w:shd w:val="clear" w:color="auto" w:fill="auto"/>
            <w:vAlign w:val="bottom"/>
          </w:tcPr>
          <w:p w14:paraId="1EE89914" w14:textId="56DCD85C"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1.203</w:t>
            </w:r>
          </w:p>
        </w:tc>
        <w:tc>
          <w:tcPr>
            <w:tcW w:w="896" w:type="dxa"/>
            <w:tcBorders>
              <w:top w:val="nil"/>
              <w:left w:val="nil"/>
              <w:bottom w:val="nil"/>
              <w:right w:val="nil"/>
            </w:tcBorders>
            <w:shd w:val="clear" w:color="auto" w:fill="auto"/>
            <w:vAlign w:val="bottom"/>
          </w:tcPr>
          <w:p w14:paraId="5C456530" w14:textId="2E6F1A75"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958" w:type="dxa"/>
            <w:tcBorders>
              <w:top w:val="nil"/>
              <w:left w:val="nil"/>
              <w:bottom w:val="nil"/>
              <w:right w:val="nil"/>
            </w:tcBorders>
            <w:shd w:val="clear" w:color="auto" w:fill="auto"/>
            <w:vAlign w:val="bottom"/>
          </w:tcPr>
          <w:p w14:paraId="6D47C2DE" w14:textId="52040648"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53.620</w:t>
            </w:r>
          </w:p>
        </w:tc>
      </w:tr>
      <w:tr w:rsidR="0071660D" w:rsidRPr="009128F0" w14:paraId="21AA5148" w14:textId="77777777" w:rsidTr="0071660D">
        <w:trPr>
          <w:cantSplit/>
          <w:trHeight w:val="113"/>
        </w:trPr>
        <w:tc>
          <w:tcPr>
            <w:tcW w:w="2254" w:type="dxa"/>
            <w:tcBorders>
              <w:top w:val="nil"/>
              <w:left w:val="nil"/>
              <w:bottom w:val="nil"/>
              <w:right w:val="nil"/>
            </w:tcBorders>
            <w:shd w:val="clear" w:color="auto" w:fill="auto"/>
            <w:vAlign w:val="center"/>
          </w:tcPr>
          <w:p w14:paraId="5D553226" w14:textId="77777777" w:rsidR="0071660D" w:rsidRPr="009128F0" w:rsidRDefault="0071660D" w:rsidP="0071660D">
            <w:pPr>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 xml:space="preserve">Diğer kuruluş katılma </w:t>
            </w:r>
            <w:proofErr w:type="spellStart"/>
            <w:r w:rsidRPr="009128F0">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2871B2A6" w14:textId="7F71E493"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879</w:t>
            </w:r>
          </w:p>
        </w:tc>
        <w:tc>
          <w:tcPr>
            <w:tcW w:w="941" w:type="dxa"/>
            <w:tcBorders>
              <w:top w:val="nil"/>
              <w:left w:val="nil"/>
              <w:bottom w:val="nil"/>
              <w:right w:val="nil"/>
            </w:tcBorders>
            <w:shd w:val="clear" w:color="auto" w:fill="auto"/>
            <w:vAlign w:val="bottom"/>
          </w:tcPr>
          <w:p w14:paraId="2CDF51CA" w14:textId="4F5AD53C"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4.735</w:t>
            </w:r>
          </w:p>
        </w:tc>
        <w:tc>
          <w:tcPr>
            <w:tcW w:w="806" w:type="dxa"/>
            <w:tcBorders>
              <w:top w:val="nil"/>
              <w:left w:val="nil"/>
              <w:bottom w:val="nil"/>
              <w:right w:val="nil"/>
            </w:tcBorders>
            <w:shd w:val="clear" w:color="auto" w:fill="auto"/>
            <w:vAlign w:val="bottom"/>
          </w:tcPr>
          <w:p w14:paraId="0E5170CD" w14:textId="6AB3461F"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109</w:t>
            </w:r>
          </w:p>
        </w:tc>
        <w:tc>
          <w:tcPr>
            <w:tcW w:w="701" w:type="dxa"/>
            <w:tcBorders>
              <w:top w:val="nil"/>
              <w:left w:val="nil"/>
              <w:bottom w:val="nil"/>
              <w:right w:val="nil"/>
            </w:tcBorders>
            <w:shd w:val="clear" w:color="auto" w:fill="auto"/>
            <w:vAlign w:val="bottom"/>
          </w:tcPr>
          <w:p w14:paraId="656127B6" w14:textId="5517F3F0"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859" w:type="dxa"/>
            <w:tcBorders>
              <w:top w:val="nil"/>
              <w:left w:val="nil"/>
              <w:bottom w:val="nil"/>
              <w:right w:val="nil"/>
            </w:tcBorders>
            <w:shd w:val="clear" w:color="auto" w:fill="auto"/>
            <w:vAlign w:val="bottom"/>
          </w:tcPr>
          <w:p w14:paraId="5B3D56A5" w14:textId="677BD02C"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83</w:t>
            </w:r>
          </w:p>
        </w:tc>
        <w:tc>
          <w:tcPr>
            <w:tcW w:w="910" w:type="dxa"/>
            <w:tcBorders>
              <w:top w:val="nil"/>
              <w:left w:val="nil"/>
              <w:bottom w:val="nil"/>
              <w:right w:val="nil"/>
            </w:tcBorders>
            <w:shd w:val="clear" w:color="auto" w:fill="auto"/>
            <w:vAlign w:val="bottom"/>
          </w:tcPr>
          <w:p w14:paraId="5B31D680" w14:textId="13EE135C"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176</w:t>
            </w:r>
          </w:p>
        </w:tc>
        <w:tc>
          <w:tcPr>
            <w:tcW w:w="896" w:type="dxa"/>
            <w:tcBorders>
              <w:top w:val="nil"/>
              <w:left w:val="nil"/>
              <w:bottom w:val="nil"/>
              <w:right w:val="nil"/>
            </w:tcBorders>
            <w:shd w:val="clear" w:color="auto" w:fill="auto"/>
            <w:vAlign w:val="bottom"/>
          </w:tcPr>
          <w:p w14:paraId="21FECF2F" w14:textId="0893F8BB"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958" w:type="dxa"/>
            <w:tcBorders>
              <w:top w:val="nil"/>
              <w:left w:val="nil"/>
              <w:bottom w:val="nil"/>
              <w:right w:val="nil"/>
            </w:tcBorders>
            <w:shd w:val="clear" w:color="auto" w:fill="auto"/>
            <w:vAlign w:val="bottom"/>
          </w:tcPr>
          <w:p w14:paraId="475EFA04" w14:textId="7AD68CF4"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5.982</w:t>
            </w:r>
          </w:p>
        </w:tc>
      </w:tr>
      <w:tr w:rsidR="00F0305E" w:rsidRPr="009128F0" w14:paraId="7E7242AC" w14:textId="77777777" w:rsidTr="0071660D">
        <w:trPr>
          <w:cantSplit/>
          <w:trHeight w:val="101"/>
        </w:trPr>
        <w:tc>
          <w:tcPr>
            <w:tcW w:w="2254" w:type="dxa"/>
            <w:tcBorders>
              <w:top w:val="nil"/>
              <w:left w:val="nil"/>
              <w:bottom w:val="single" w:sz="4" w:space="0" w:color="auto"/>
              <w:right w:val="nil"/>
            </w:tcBorders>
            <w:shd w:val="clear" w:color="auto" w:fill="auto"/>
            <w:vAlign w:val="center"/>
          </w:tcPr>
          <w:p w14:paraId="1DFD0B3A" w14:textId="77777777" w:rsidR="00F0305E" w:rsidRPr="009128F0" w:rsidRDefault="00F0305E" w:rsidP="00F0305E">
            <w:pPr>
              <w:pStyle w:val="Balk3"/>
              <w:ind w:left="-108"/>
              <w:rPr>
                <w:rFonts w:ascii="Arial" w:hAnsi="Arial" w:cs="Arial"/>
                <w:b w:val="0"/>
                <w:bCs/>
                <w:iCs/>
                <w:color w:val="000000" w:themeColor="text1"/>
                <w:sz w:val="16"/>
                <w:szCs w:val="16"/>
              </w:rPr>
            </w:pPr>
          </w:p>
        </w:tc>
        <w:tc>
          <w:tcPr>
            <w:tcW w:w="1159" w:type="dxa"/>
            <w:tcBorders>
              <w:top w:val="nil"/>
              <w:left w:val="nil"/>
              <w:bottom w:val="single" w:sz="4" w:space="0" w:color="auto"/>
              <w:right w:val="nil"/>
            </w:tcBorders>
            <w:shd w:val="clear" w:color="auto" w:fill="auto"/>
            <w:vAlign w:val="bottom"/>
          </w:tcPr>
          <w:p w14:paraId="0FA48245" w14:textId="77777777" w:rsidR="00F0305E" w:rsidRPr="00344258" w:rsidRDefault="00F0305E" w:rsidP="0071660D">
            <w:pPr>
              <w:tabs>
                <w:tab w:val="left" w:pos="180"/>
              </w:tabs>
              <w:ind w:right="26"/>
              <w:jc w:val="right"/>
              <w:rPr>
                <w:rFonts w:ascii="Arial" w:hAnsi="Arial" w:cs="Arial"/>
                <w:color w:val="000000" w:themeColor="text1"/>
                <w:sz w:val="16"/>
                <w:szCs w:val="16"/>
              </w:rPr>
            </w:pPr>
          </w:p>
        </w:tc>
        <w:tc>
          <w:tcPr>
            <w:tcW w:w="941" w:type="dxa"/>
            <w:tcBorders>
              <w:top w:val="nil"/>
              <w:left w:val="nil"/>
              <w:bottom w:val="single" w:sz="4" w:space="0" w:color="auto"/>
              <w:right w:val="nil"/>
            </w:tcBorders>
            <w:shd w:val="clear" w:color="auto" w:fill="auto"/>
            <w:vAlign w:val="bottom"/>
          </w:tcPr>
          <w:p w14:paraId="35264E82" w14:textId="77777777" w:rsidR="00F0305E" w:rsidRPr="00344258" w:rsidRDefault="00F0305E" w:rsidP="0071660D">
            <w:pPr>
              <w:tabs>
                <w:tab w:val="left" w:pos="180"/>
              </w:tabs>
              <w:ind w:right="26"/>
              <w:jc w:val="right"/>
              <w:rPr>
                <w:rFonts w:ascii="Arial" w:hAnsi="Arial" w:cs="Arial"/>
                <w:color w:val="000000" w:themeColor="text1"/>
                <w:sz w:val="16"/>
                <w:szCs w:val="16"/>
              </w:rPr>
            </w:pPr>
          </w:p>
        </w:tc>
        <w:tc>
          <w:tcPr>
            <w:tcW w:w="806" w:type="dxa"/>
            <w:tcBorders>
              <w:top w:val="nil"/>
              <w:left w:val="nil"/>
              <w:bottom w:val="single" w:sz="4" w:space="0" w:color="auto"/>
              <w:right w:val="nil"/>
            </w:tcBorders>
            <w:shd w:val="clear" w:color="auto" w:fill="auto"/>
            <w:vAlign w:val="bottom"/>
          </w:tcPr>
          <w:p w14:paraId="199EA8F8" w14:textId="77777777" w:rsidR="00F0305E" w:rsidRPr="00344258" w:rsidRDefault="00F0305E" w:rsidP="0071660D">
            <w:pPr>
              <w:tabs>
                <w:tab w:val="left" w:pos="180"/>
              </w:tabs>
              <w:ind w:right="26"/>
              <w:jc w:val="right"/>
              <w:rPr>
                <w:rFonts w:ascii="Arial" w:hAnsi="Arial" w:cs="Arial"/>
                <w:color w:val="000000" w:themeColor="text1"/>
                <w:sz w:val="16"/>
                <w:szCs w:val="16"/>
              </w:rPr>
            </w:pPr>
          </w:p>
        </w:tc>
        <w:tc>
          <w:tcPr>
            <w:tcW w:w="701" w:type="dxa"/>
            <w:tcBorders>
              <w:top w:val="nil"/>
              <w:left w:val="nil"/>
              <w:bottom w:val="single" w:sz="4" w:space="0" w:color="auto"/>
              <w:right w:val="nil"/>
            </w:tcBorders>
            <w:shd w:val="clear" w:color="auto" w:fill="auto"/>
            <w:vAlign w:val="bottom"/>
          </w:tcPr>
          <w:p w14:paraId="76C50077" w14:textId="77777777" w:rsidR="00F0305E" w:rsidRPr="00344258" w:rsidRDefault="00F0305E" w:rsidP="0071660D">
            <w:pPr>
              <w:tabs>
                <w:tab w:val="left" w:pos="180"/>
              </w:tabs>
              <w:ind w:right="26"/>
              <w:jc w:val="right"/>
              <w:rPr>
                <w:rFonts w:ascii="Arial" w:hAnsi="Arial" w:cs="Arial"/>
                <w:color w:val="000000" w:themeColor="text1"/>
                <w:sz w:val="16"/>
                <w:szCs w:val="16"/>
              </w:rPr>
            </w:pPr>
          </w:p>
        </w:tc>
        <w:tc>
          <w:tcPr>
            <w:tcW w:w="859" w:type="dxa"/>
            <w:tcBorders>
              <w:top w:val="nil"/>
              <w:left w:val="nil"/>
              <w:bottom w:val="single" w:sz="4" w:space="0" w:color="auto"/>
              <w:right w:val="nil"/>
            </w:tcBorders>
            <w:shd w:val="clear" w:color="auto" w:fill="auto"/>
            <w:vAlign w:val="bottom"/>
          </w:tcPr>
          <w:p w14:paraId="7EAFD548" w14:textId="77777777" w:rsidR="00F0305E" w:rsidRPr="00344258" w:rsidRDefault="00F0305E" w:rsidP="0071660D">
            <w:pPr>
              <w:tabs>
                <w:tab w:val="left" w:pos="180"/>
              </w:tabs>
              <w:ind w:right="26"/>
              <w:jc w:val="right"/>
              <w:rPr>
                <w:rFonts w:ascii="Arial" w:hAnsi="Arial" w:cs="Arial"/>
                <w:color w:val="000000" w:themeColor="text1"/>
                <w:sz w:val="16"/>
                <w:szCs w:val="16"/>
              </w:rPr>
            </w:pPr>
          </w:p>
        </w:tc>
        <w:tc>
          <w:tcPr>
            <w:tcW w:w="910" w:type="dxa"/>
            <w:tcBorders>
              <w:top w:val="nil"/>
              <w:left w:val="nil"/>
              <w:bottom w:val="single" w:sz="4" w:space="0" w:color="auto"/>
              <w:right w:val="nil"/>
            </w:tcBorders>
            <w:shd w:val="clear" w:color="auto" w:fill="auto"/>
            <w:vAlign w:val="bottom"/>
          </w:tcPr>
          <w:p w14:paraId="3A961555" w14:textId="77777777" w:rsidR="00F0305E" w:rsidRPr="00344258" w:rsidRDefault="00F0305E" w:rsidP="0071660D">
            <w:pPr>
              <w:tabs>
                <w:tab w:val="left" w:pos="180"/>
              </w:tabs>
              <w:ind w:right="26"/>
              <w:jc w:val="right"/>
              <w:rPr>
                <w:rFonts w:ascii="Arial" w:hAnsi="Arial" w:cs="Arial"/>
                <w:color w:val="000000" w:themeColor="text1"/>
                <w:sz w:val="16"/>
                <w:szCs w:val="16"/>
              </w:rPr>
            </w:pPr>
          </w:p>
        </w:tc>
        <w:tc>
          <w:tcPr>
            <w:tcW w:w="896" w:type="dxa"/>
            <w:tcBorders>
              <w:top w:val="nil"/>
              <w:left w:val="nil"/>
              <w:bottom w:val="single" w:sz="4" w:space="0" w:color="auto"/>
              <w:right w:val="nil"/>
            </w:tcBorders>
            <w:shd w:val="clear" w:color="auto" w:fill="auto"/>
            <w:vAlign w:val="bottom"/>
          </w:tcPr>
          <w:p w14:paraId="2ABD2031" w14:textId="77777777" w:rsidR="00F0305E" w:rsidRPr="00344258" w:rsidRDefault="00F0305E" w:rsidP="0071660D">
            <w:pPr>
              <w:tabs>
                <w:tab w:val="left" w:pos="180"/>
              </w:tabs>
              <w:ind w:right="26"/>
              <w:jc w:val="right"/>
              <w:rPr>
                <w:rFonts w:ascii="Arial" w:hAnsi="Arial" w:cs="Arial"/>
                <w:color w:val="000000" w:themeColor="text1"/>
                <w:sz w:val="16"/>
                <w:szCs w:val="16"/>
              </w:rPr>
            </w:pPr>
          </w:p>
        </w:tc>
        <w:tc>
          <w:tcPr>
            <w:tcW w:w="958" w:type="dxa"/>
            <w:tcBorders>
              <w:top w:val="nil"/>
              <w:left w:val="nil"/>
              <w:bottom w:val="single" w:sz="4" w:space="0" w:color="auto"/>
              <w:right w:val="nil"/>
            </w:tcBorders>
            <w:shd w:val="clear" w:color="auto" w:fill="auto"/>
            <w:vAlign w:val="bottom"/>
          </w:tcPr>
          <w:p w14:paraId="3488C820" w14:textId="77777777" w:rsidR="00F0305E" w:rsidRPr="00344258" w:rsidRDefault="00F0305E" w:rsidP="0071660D">
            <w:pPr>
              <w:tabs>
                <w:tab w:val="left" w:pos="180"/>
              </w:tabs>
              <w:ind w:right="26"/>
              <w:jc w:val="right"/>
              <w:rPr>
                <w:rFonts w:ascii="Arial" w:hAnsi="Arial" w:cs="Arial"/>
                <w:color w:val="000000" w:themeColor="text1"/>
                <w:sz w:val="16"/>
                <w:szCs w:val="16"/>
              </w:rPr>
            </w:pPr>
          </w:p>
        </w:tc>
      </w:tr>
      <w:tr w:rsidR="0071660D" w:rsidRPr="009128F0" w14:paraId="025AC333" w14:textId="77777777" w:rsidTr="0071660D">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0074B288" w14:textId="77777777" w:rsidR="0071660D" w:rsidRPr="009128F0" w:rsidRDefault="0071660D" w:rsidP="0071660D">
            <w:pPr>
              <w:pStyle w:val="Balk3"/>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Toplam</w:t>
            </w:r>
          </w:p>
        </w:tc>
        <w:tc>
          <w:tcPr>
            <w:tcW w:w="1159" w:type="dxa"/>
            <w:tcBorders>
              <w:top w:val="single" w:sz="4" w:space="0" w:color="auto"/>
              <w:left w:val="nil"/>
              <w:bottom w:val="single" w:sz="4" w:space="0" w:color="auto"/>
              <w:right w:val="nil"/>
            </w:tcBorders>
            <w:shd w:val="clear" w:color="auto" w:fill="auto"/>
            <w:vAlign w:val="bottom"/>
          </w:tcPr>
          <w:p w14:paraId="17F1AA34" w14:textId="04ADA353" w:rsidR="0071660D" w:rsidRPr="00BE6D16" w:rsidRDefault="0071660D" w:rsidP="0071660D">
            <w:pPr>
              <w:tabs>
                <w:tab w:val="left" w:pos="180"/>
              </w:tabs>
              <w:ind w:right="26"/>
              <w:jc w:val="right"/>
              <w:rPr>
                <w:rFonts w:ascii="Arial" w:hAnsi="Arial" w:cs="Arial"/>
                <w:b/>
                <w:color w:val="000000" w:themeColor="text1"/>
                <w:sz w:val="16"/>
                <w:szCs w:val="16"/>
              </w:rPr>
            </w:pPr>
            <w:r w:rsidRPr="0071660D">
              <w:rPr>
                <w:rFonts w:ascii="Arial" w:hAnsi="Arial" w:cs="Arial"/>
                <w:b/>
                <w:color w:val="000000" w:themeColor="text1"/>
                <w:sz w:val="16"/>
                <w:szCs w:val="16"/>
              </w:rPr>
              <w:t>69.558</w:t>
            </w:r>
          </w:p>
        </w:tc>
        <w:tc>
          <w:tcPr>
            <w:tcW w:w="941" w:type="dxa"/>
            <w:tcBorders>
              <w:top w:val="single" w:sz="4" w:space="0" w:color="auto"/>
              <w:left w:val="nil"/>
              <w:bottom w:val="single" w:sz="4" w:space="0" w:color="auto"/>
              <w:right w:val="nil"/>
            </w:tcBorders>
            <w:shd w:val="clear" w:color="auto" w:fill="auto"/>
            <w:vAlign w:val="bottom"/>
          </w:tcPr>
          <w:p w14:paraId="2D1B5978" w14:textId="145F6C77" w:rsidR="0071660D" w:rsidRPr="00BE6D16" w:rsidRDefault="0071660D" w:rsidP="0071660D">
            <w:pPr>
              <w:tabs>
                <w:tab w:val="left" w:pos="180"/>
              </w:tabs>
              <w:ind w:right="26"/>
              <w:jc w:val="right"/>
              <w:rPr>
                <w:rFonts w:ascii="Arial" w:hAnsi="Arial" w:cs="Arial"/>
                <w:b/>
                <w:color w:val="000000" w:themeColor="text1"/>
                <w:sz w:val="16"/>
                <w:szCs w:val="16"/>
              </w:rPr>
            </w:pPr>
            <w:r w:rsidRPr="0071660D">
              <w:rPr>
                <w:rFonts w:ascii="Arial" w:hAnsi="Arial" w:cs="Arial"/>
                <w:b/>
                <w:color w:val="000000" w:themeColor="text1"/>
                <w:sz w:val="16"/>
                <w:szCs w:val="16"/>
              </w:rPr>
              <w:t>156.270</w:t>
            </w:r>
          </w:p>
        </w:tc>
        <w:tc>
          <w:tcPr>
            <w:tcW w:w="806" w:type="dxa"/>
            <w:tcBorders>
              <w:top w:val="single" w:sz="4" w:space="0" w:color="auto"/>
              <w:left w:val="nil"/>
              <w:bottom w:val="single" w:sz="4" w:space="0" w:color="auto"/>
              <w:right w:val="nil"/>
            </w:tcBorders>
            <w:shd w:val="clear" w:color="auto" w:fill="auto"/>
            <w:vAlign w:val="bottom"/>
          </w:tcPr>
          <w:p w14:paraId="0D442800" w14:textId="2BD0C562" w:rsidR="0071660D" w:rsidRPr="00BE6D16" w:rsidRDefault="0071660D" w:rsidP="0071660D">
            <w:pPr>
              <w:tabs>
                <w:tab w:val="left" w:pos="180"/>
              </w:tabs>
              <w:ind w:right="26"/>
              <w:jc w:val="right"/>
              <w:rPr>
                <w:rFonts w:ascii="Arial" w:hAnsi="Arial" w:cs="Arial"/>
                <w:b/>
                <w:color w:val="000000" w:themeColor="text1"/>
                <w:sz w:val="16"/>
                <w:szCs w:val="16"/>
              </w:rPr>
            </w:pPr>
            <w:r w:rsidRPr="0071660D">
              <w:rPr>
                <w:rFonts w:ascii="Arial" w:hAnsi="Arial" w:cs="Arial"/>
                <w:b/>
                <w:color w:val="000000" w:themeColor="text1"/>
                <w:sz w:val="16"/>
                <w:szCs w:val="16"/>
              </w:rPr>
              <w:t>6.956</w:t>
            </w:r>
          </w:p>
        </w:tc>
        <w:tc>
          <w:tcPr>
            <w:tcW w:w="701" w:type="dxa"/>
            <w:tcBorders>
              <w:top w:val="single" w:sz="4" w:space="0" w:color="auto"/>
              <w:left w:val="nil"/>
              <w:bottom w:val="single" w:sz="4" w:space="0" w:color="auto"/>
              <w:right w:val="nil"/>
            </w:tcBorders>
            <w:shd w:val="clear" w:color="auto" w:fill="auto"/>
            <w:vAlign w:val="bottom"/>
          </w:tcPr>
          <w:p w14:paraId="0ABF4A34" w14:textId="097D99F9" w:rsidR="0071660D" w:rsidRPr="00BE6D16" w:rsidRDefault="0071660D" w:rsidP="0071660D">
            <w:pPr>
              <w:tabs>
                <w:tab w:val="left" w:pos="180"/>
              </w:tabs>
              <w:ind w:right="26"/>
              <w:jc w:val="right"/>
              <w:rPr>
                <w:rFonts w:ascii="Arial" w:hAnsi="Arial" w:cs="Arial"/>
                <w:b/>
                <w:color w:val="000000" w:themeColor="text1"/>
                <w:sz w:val="16"/>
                <w:szCs w:val="16"/>
              </w:rPr>
            </w:pPr>
            <w:r>
              <w:rPr>
                <w:rFonts w:ascii="Arial" w:hAnsi="Arial" w:cs="Arial"/>
                <w:b/>
                <w:color w:val="000000" w:themeColor="text1"/>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678E5F94" w14:textId="0A7D5902" w:rsidR="0071660D" w:rsidRPr="00BE6D16" w:rsidRDefault="0071660D" w:rsidP="0071660D">
            <w:pPr>
              <w:tabs>
                <w:tab w:val="left" w:pos="180"/>
              </w:tabs>
              <w:ind w:right="26"/>
              <w:jc w:val="right"/>
              <w:rPr>
                <w:rFonts w:ascii="Arial" w:hAnsi="Arial" w:cs="Arial"/>
                <w:b/>
                <w:color w:val="000000" w:themeColor="text1"/>
                <w:sz w:val="16"/>
                <w:szCs w:val="16"/>
              </w:rPr>
            </w:pPr>
            <w:r w:rsidRPr="0071660D">
              <w:rPr>
                <w:rFonts w:ascii="Arial" w:hAnsi="Arial" w:cs="Arial"/>
                <w:b/>
                <w:color w:val="000000" w:themeColor="text1"/>
                <w:sz w:val="16"/>
                <w:szCs w:val="16"/>
              </w:rPr>
              <w:t>1.113</w:t>
            </w:r>
          </w:p>
        </w:tc>
        <w:tc>
          <w:tcPr>
            <w:tcW w:w="910" w:type="dxa"/>
            <w:tcBorders>
              <w:top w:val="single" w:sz="4" w:space="0" w:color="auto"/>
              <w:left w:val="nil"/>
              <w:bottom w:val="single" w:sz="4" w:space="0" w:color="auto"/>
              <w:right w:val="nil"/>
            </w:tcBorders>
            <w:shd w:val="clear" w:color="auto" w:fill="auto"/>
            <w:vAlign w:val="bottom"/>
          </w:tcPr>
          <w:p w14:paraId="5BF5992D" w14:textId="05CC4CF7" w:rsidR="0071660D" w:rsidRPr="00BE6D16" w:rsidRDefault="0071660D" w:rsidP="0071660D">
            <w:pPr>
              <w:tabs>
                <w:tab w:val="left" w:pos="180"/>
              </w:tabs>
              <w:ind w:right="26"/>
              <w:jc w:val="right"/>
              <w:rPr>
                <w:rFonts w:ascii="Arial" w:hAnsi="Arial" w:cs="Arial"/>
                <w:b/>
                <w:color w:val="000000" w:themeColor="text1"/>
                <w:sz w:val="16"/>
                <w:szCs w:val="16"/>
              </w:rPr>
            </w:pPr>
            <w:r w:rsidRPr="0071660D">
              <w:rPr>
                <w:rFonts w:ascii="Arial" w:hAnsi="Arial" w:cs="Arial"/>
                <w:b/>
                <w:color w:val="000000" w:themeColor="text1"/>
                <w:sz w:val="16"/>
                <w:szCs w:val="16"/>
              </w:rPr>
              <w:t>12.114</w:t>
            </w:r>
          </w:p>
        </w:tc>
        <w:tc>
          <w:tcPr>
            <w:tcW w:w="896" w:type="dxa"/>
            <w:tcBorders>
              <w:top w:val="single" w:sz="4" w:space="0" w:color="auto"/>
              <w:left w:val="nil"/>
              <w:bottom w:val="single" w:sz="4" w:space="0" w:color="auto"/>
              <w:right w:val="nil"/>
            </w:tcBorders>
            <w:shd w:val="clear" w:color="auto" w:fill="auto"/>
            <w:vAlign w:val="bottom"/>
          </w:tcPr>
          <w:p w14:paraId="780244C9" w14:textId="09B162C9" w:rsidR="0071660D" w:rsidRPr="00BE6D16" w:rsidRDefault="0071660D" w:rsidP="0071660D">
            <w:pPr>
              <w:tabs>
                <w:tab w:val="left" w:pos="180"/>
              </w:tabs>
              <w:ind w:right="26"/>
              <w:jc w:val="right"/>
              <w:rPr>
                <w:rFonts w:ascii="Arial" w:hAnsi="Arial" w:cs="Arial"/>
                <w:b/>
                <w:color w:val="000000" w:themeColor="text1"/>
                <w:sz w:val="16"/>
                <w:szCs w:val="16"/>
              </w:rPr>
            </w:pPr>
            <w:r w:rsidRPr="0071660D">
              <w:rPr>
                <w:rFonts w:ascii="Arial" w:hAnsi="Arial" w:cs="Arial"/>
                <w:b/>
                <w:color w:val="000000" w:themeColor="text1"/>
                <w:sz w:val="16"/>
                <w:szCs w:val="16"/>
              </w:rPr>
              <w:t>193</w:t>
            </w:r>
          </w:p>
        </w:tc>
        <w:tc>
          <w:tcPr>
            <w:tcW w:w="958" w:type="dxa"/>
            <w:tcBorders>
              <w:top w:val="single" w:sz="4" w:space="0" w:color="auto"/>
              <w:left w:val="nil"/>
              <w:bottom w:val="single" w:sz="4" w:space="0" w:color="auto"/>
              <w:right w:val="nil"/>
            </w:tcBorders>
            <w:shd w:val="clear" w:color="auto" w:fill="auto"/>
            <w:vAlign w:val="bottom"/>
          </w:tcPr>
          <w:p w14:paraId="0A15D360" w14:textId="7527730A" w:rsidR="0071660D" w:rsidRPr="00BE6D16" w:rsidRDefault="0071660D" w:rsidP="0071660D">
            <w:pPr>
              <w:tabs>
                <w:tab w:val="left" w:pos="180"/>
              </w:tabs>
              <w:ind w:right="26"/>
              <w:jc w:val="right"/>
              <w:rPr>
                <w:rFonts w:ascii="Arial" w:hAnsi="Arial" w:cs="Arial"/>
                <w:b/>
                <w:color w:val="000000" w:themeColor="text1"/>
                <w:sz w:val="16"/>
                <w:szCs w:val="16"/>
              </w:rPr>
            </w:pPr>
            <w:r w:rsidRPr="0071660D">
              <w:rPr>
                <w:rFonts w:ascii="Arial" w:hAnsi="Arial" w:cs="Arial"/>
                <w:b/>
                <w:color w:val="000000" w:themeColor="text1"/>
                <w:sz w:val="16"/>
                <w:szCs w:val="16"/>
              </w:rPr>
              <w:t>246.204</w:t>
            </w:r>
          </w:p>
        </w:tc>
      </w:tr>
      <w:tr w:rsidR="00F0305E" w:rsidRPr="009128F0" w14:paraId="2E78E0B3" w14:textId="77777777" w:rsidTr="0071660D">
        <w:trPr>
          <w:cantSplit/>
          <w:trHeight w:val="113"/>
        </w:trPr>
        <w:tc>
          <w:tcPr>
            <w:tcW w:w="2254" w:type="dxa"/>
            <w:tcBorders>
              <w:top w:val="single" w:sz="4" w:space="0" w:color="auto"/>
              <w:left w:val="nil"/>
              <w:bottom w:val="nil"/>
              <w:right w:val="nil"/>
            </w:tcBorders>
            <w:shd w:val="clear" w:color="auto" w:fill="auto"/>
            <w:vAlign w:val="center"/>
          </w:tcPr>
          <w:p w14:paraId="6EFF2D47" w14:textId="77777777" w:rsidR="00F0305E" w:rsidRPr="009128F0" w:rsidRDefault="00F0305E" w:rsidP="00F0305E">
            <w:pPr>
              <w:pStyle w:val="Balk3"/>
              <w:ind w:left="-108"/>
              <w:rPr>
                <w:rFonts w:ascii="Arial" w:hAnsi="Arial" w:cs="Arial"/>
                <w:bCs/>
                <w:iCs/>
                <w:color w:val="000000" w:themeColor="text1"/>
                <w:sz w:val="16"/>
                <w:szCs w:val="16"/>
              </w:rPr>
            </w:pPr>
          </w:p>
        </w:tc>
        <w:tc>
          <w:tcPr>
            <w:tcW w:w="1159" w:type="dxa"/>
            <w:tcBorders>
              <w:top w:val="single" w:sz="4" w:space="0" w:color="auto"/>
              <w:left w:val="nil"/>
              <w:bottom w:val="nil"/>
              <w:right w:val="nil"/>
            </w:tcBorders>
            <w:shd w:val="clear" w:color="auto" w:fill="auto"/>
            <w:vAlign w:val="bottom"/>
          </w:tcPr>
          <w:p w14:paraId="4E78EE03" w14:textId="77777777" w:rsidR="00F0305E" w:rsidRPr="00344258" w:rsidRDefault="00F0305E" w:rsidP="0071660D">
            <w:pPr>
              <w:ind w:right="104"/>
              <w:jc w:val="right"/>
              <w:rPr>
                <w:rFonts w:ascii="Arial" w:hAnsi="Arial" w:cs="Arial"/>
                <w:color w:val="000000"/>
                <w:sz w:val="16"/>
                <w:szCs w:val="16"/>
              </w:rPr>
            </w:pPr>
          </w:p>
        </w:tc>
        <w:tc>
          <w:tcPr>
            <w:tcW w:w="941" w:type="dxa"/>
            <w:tcBorders>
              <w:top w:val="single" w:sz="4" w:space="0" w:color="auto"/>
              <w:left w:val="nil"/>
              <w:bottom w:val="nil"/>
              <w:right w:val="nil"/>
            </w:tcBorders>
            <w:shd w:val="clear" w:color="auto" w:fill="auto"/>
            <w:vAlign w:val="bottom"/>
          </w:tcPr>
          <w:p w14:paraId="104FC52E" w14:textId="77777777" w:rsidR="00F0305E" w:rsidRPr="00344258" w:rsidRDefault="00F0305E" w:rsidP="0071660D">
            <w:pPr>
              <w:ind w:right="104"/>
              <w:jc w:val="right"/>
              <w:rPr>
                <w:rFonts w:ascii="Arial" w:hAnsi="Arial" w:cs="Arial"/>
                <w:color w:val="000000"/>
                <w:sz w:val="16"/>
                <w:szCs w:val="16"/>
              </w:rPr>
            </w:pPr>
          </w:p>
        </w:tc>
        <w:tc>
          <w:tcPr>
            <w:tcW w:w="806" w:type="dxa"/>
            <w:tcBorders>
              <w:top w:val="single" w:sz="4" w:space="0" w:color="auto"/>
              <w:left w:val="nil"/>
              <w:bottom w:val="nil"/>
              <w:right w:val="nil"/>
            </w:tcBorders>
            <w:shd w:val="clear" w:color="auto" w:fill="auto"/>
            <w:vAlign w:val="bottom"/>
          </w:tcPr>
          <w:p w14:paraId="5F4C3240" w14:textId="77777777" w:rsidR="00F0305E" w:rsidRPr="00344258" w:rsidRDefault="00F0305E" w:rsidP="0071660D">
            <w:pPr>
              <w:ind w:right="104"/>
              <w:jc w:val="right"/>
              <w:rPr>
                <w:rFonts w:ascii="Arial" w:hAnsi="Arial" w:cs="Arial"/>
                <w:color w:val="000000"/>
                <w:sz w:val="16"/>
                <w:szCs w:val="16"/>
              </w:rPr>
            </w:pPr>
          </w:p>
        </w:tc>
        <w:tc>
          <w:tcPr>
            <w:tcW w:w="701" w:type="dxa"/>
            <w:tcBorders>
              <w:top w:val="single" w:sz="4" w:space="0" w:color="auto"/>
              <w:left w:val="nil"/>
              <w:bottom w:val="nil"/>
              <w:right w:val="nil"/>
            </w:tcBorders>
            <w:shd w:val="clear" w:color="auto" w:fill="auto"/>
            <w:vAlign w:val="bottom"/>
          </w:tcPr>
          <w:p w14:paraId="0930B877" w14:textId="77777777" w:rsidR="00F0305E" w:rsidRPr="00344258" w:rsidRDefault="00F0305E" w:rsidP="0071660D">
            <w:pPr>
              <w:ind w:right="104"/>
              <w:jc w:val="right"/>
              <w:rPr>
                <w:rFonts w:ascii="Arial" w:hAnsi="Arial" w:cs="Arial"/>
                <w:color w:val="000000"/>
                <w:sz w:val="16"/>
                <w:szCs w:val="16"/>
              </w:rPr>
            </w:pPr>
          </w:p>
        </w:tc>
        <w:tc>
          <w:tcPr>
            <w:tcW w:w="859" w:type="dxa"/>
            <w:tcBorders>
              <w:top w:val="single" w:sz="4" w:space="0" w:color="auto"/>
              <w:left w:val="nil"/>
              <w:bottom w:val="nil"/>
              <w:right w:val="nil"/>
            </w:tcBorders>
            <w:shd w:val="clear" w:color="auto" w:fill="auto"/>
            <w:vAlign w:val="bottom"/>
          </w:tcPr>
          <w:p w14:paraId="2D216055" w14:textId="77777777" w:rsidR="00F0305E" w:rsidRPr="00344258" w:rsidRDefault="00F0305E" w:rsidP="0071660D">
            <w:pPr>
              <w:ind w:right="104"/>
              <w:jc w:val="right"/>
              <w:rPr>
                <w:rFonts w:ascii="Arial" w:hAnsi="Arial" w:cs="Arial"/>
                <w:color w:val="000000"/>
                <w:sz w:val="16"/>
                <w:szCs w:val="16"/>
              </w:rPr>
            </w:pPr>
          </w:p>
        </w:tc>
        <w:tc>
          <w:tcPr>
            <w:tcW w:w="910" w:type="dxa"/>
            <w:tcBorders>
              <w:top w:val="single" w:sz="4" w:space="0" w:color="auto"/>
              <w:left w:val="nil"/>
              <w:bottom w:val="nil"/>
              <w:right w:val="nil"/>
            </w:tcBorders>
            <w:shd w:val="clear" w:color="auto" w:fill="auto"/>
            <w:vAlign w:val="bottom"/>
          </w:tcPr>
          <w:p w14:paraId="74797212" w14:textId="77777777" w:rsidR="00F0305E" w:rsidRPr="00344258" w:rsidRDefault="00F0305E" w:rsidP="0071660D">
            <w:pPr>
              <w:ind w:right="104"/>
              <w:jc w:val="right"/>
              <w:rPr>
                <w:rFonts w:ascii="Arial" w:hAnsi="Arial" w:cs="Arial"/>
                <w:color w:val="000000"/>
                <w:sz w:val="16"/>
                <w:szCs w:val="16"/>
              </w:rPr>
            </w:pPr>
          </w:p>
        </w:tc>
        <w:tc>
          <w:tcPr>
            <w:tcW w:w="896" w:type="dxa"/>
            <w:tcBorders>
              <w:top w:val="single" w:sz="4" w:space="0" w:color="auto"/>
              <w:left w:val="nil"/>
              <w:bottom w:val="nil"/>
              <w:right w:val="nil"/>
            </w:tcBorders>
            <w:shd w:val="clear" w:color="auto" w:fill="auto"/>
            <w:vAlign w:val="bottom"/>
          </w:tcPr>
          <w:p w14:paraId="721A0A88" w14:textId="77777777" w:rsidR="00F0305E" w:rsidRPr="00344258" w:rsidRDefault="00F0305E" w:rsidP="0071660D">
            <w:pPr>
              <w:ind w:right="104"/>
              <w:jc w:val="right"/>
              <w:rPr>
                <w:rFonts w:ascii="Arial" w:hAnsi="Arial" w:cs="Arial"/>
                <w:color w:val="000000"/>
                <w:sz w:val="16"/>
                <w:szCs w:val="16"/>
              </w:rPr>
            </w:pPr>
          </w:p>
        </w:tc>
        <w:tc>
          <w:tcPr>
            <w:tcW w:w="958" w:type="dxa"/>
            <w:tcBorders>
              <w:top w:val="single" w:sz="4" w:space="0" w:color="auto"/>
              <w:left w:val="nil"/>
              <w:bottom w:val="nil"/>
              <w:right w:val="nil"/>
            </w:tcBorders>
            <w:shd w:val="clear" w:color="auto" w:fill="auto"/>
            <w:vAlign w:val="bottom"/>
          </w:tcPr>
          <w:p w14:paraId="6C12F61E" w14:textId="77777777" w:rsidR="00F0305E" w:rsidRPr="00344258" w:rsidRDefault="00F0305E" w:rsidP="0071660D">
            <w:pPr>
              <w:ind w:right="104"/>
              <w:jc w:val="right"/>
              <w:rPr>
                <w:rFonts w:ascii="Arial" w:hAnsi="Arial" w:cs="Arial"/>
                <w:color w:val="000000"/>
                <w:sz w:val="16"/>
                <w:szCs w:val="16"/>
              </w:rPr>
            </w:pPr>
          </w:p>
        </w:tc>
      </w:tr>
      <w:tr w:rsidR="00F0305E" w:rsidRPr="009128F0" w14:paraId="17217F1F" w14:textId="77777777" w:rsidTr="0071660D">
        <w:trPr>
          <w:cantSplit/>
          <w:trHeight w:val="113"/>
        </w:trPr>
        <w:tc>
          <w:tcPr>
            <w:tcW w:w="2254" w:type="dxa"/>
            <w:tcBorders>
              <w:top w:val="nil"/>
              <w:left w:val="nil"/>
              <w:bottom w:val="nil"/>
              <w:right w:val="nil"/>
            </w:tcBorders>
            <w:shd w:val="clear" w:color="auto" w:fill="auto"/>
            <w:vAlign w:val="center"/>
          </w:tcPr>
          <w:p w14:paraId="6E50F9FB" w14:textId="77777777" w:rsidR="00F0305E" w:rsidRPr="009128F0" w:rsidRDefault="00F0305E" w:rsidP="00F0305E">
            <w:pPr>
              <w:pStyle w:val="Balk3"/>
              <w:ind w:left="-108"/>
              <w:rPr>
                <w:rFonts w:ascii="Arial" w:hAnsi="Arial" w:cs="Arial"/>
                <w:color w:val="000000" w:themeColor="text1"/>
                <w:sz w:val="16"/>
                <w:szCs w:val="16"/>
              </w:rPr>
            </w:pPr>
            <w:r w:rsidRPr="009128F0">
              <w:rPr>
                <w:rFonts w:ascii="Arial" w:hAnsi="Arial" w:cs="Arial"/>
                <w:bCs/>
                <w:iCs/>
                <w:color w:val="000000" w:themeColor="text1"/>
                <w:sz w:val="16"/>
                <w:szCs w:val="16"/>
              </w:rPr>
              <w:t>Yabancı</w:t>
            </w:r>
            <w:r w:rsidRPr="009128F0">
              <w:rPr>
                <w:rFonts w:ascii="Arial" w:hAnsi="Arial" w:cs="Arial"/>
                <w:color w:val="000000" w:themeColor="text1"/>
                <w:sz w:val="16"/>
                <w:szCs w:val="16"/>
              </w:rPr>
              <w:t xml:space="preserve"> para</w:t>
            </w:r>
          </w:p>
        </w:tc>
        <w:tc>
          <w:tcPr>
            <w:tcW w:w="1159" w:type="dxa"/>
            <w:tcBorders>
              <w:top w:val="nil"/>
              <w:left w:val="nil"/>
              <w:bottom w:val="nil"/>
              <w:right w:val="nil"/>
            </w:tcBorders>
            <w:shd w:val="clear" w:color="auto" w:fill="auto"/>
            <w:vAlign w:val="bottom"/>
          </w:tcPr>
          <w:p w14:paraId="339312E9" w14:textId="77777777" w:rsidR="00F0305E" w:rsidRPr="00344258" w:rsidRDefault="00F0305E" w:rsidP="0071660D">
            <w:pPr>
              <w:ind w:right="104"/>
              <w:jc w:val="right"/>
              <w:rPr>
                <w:rFonts w:ascii="Arial" w:hAnsi="Arial" w:cs="Arial"/>
                <w:color w:val="000000"/>
                <w:sz w:val="16"/>
                <w:szCs w:val="16"/>
              </w:rPr>
            </w:pPr>
          </w:p>
        </w:tc>
        <w:tc>
          <w:tcPr>
            <w:tcW w:w="941" w:type="dxa"/>
            <w:tcBorders>
              <w:top w:val="nil"/>
              <w:left w:val="nil"/>
              <w:bottom w:val="nil"/>
              <w:right w:val="nil"/>
            </w:tcBorders>
            <w:shd w:val="clear" w:color="auto" w:fill="auto"/>
            <w:vAlign w:val="bottom"/>
          </w:tcPr>
          <w:p w14:paraId="2C4950E2" w14:textId="77777777" w:rsidR="00F0305E" w:rsidRPr="00344258" w:rsidRDefault="00F0305E" w:rsidP="0071660D">
            <w:pPr>
              <w:ind w:right="104"/>
              <w:jc w:val="right"/>
              <w:rPr>
                <w:rFonts w:ascii="Arial" w:hAnsi="Arial" w:cs="Arial"/>
                <w:color w:val="000000"/>
                <w:sz w:val="16"/>
                <w:szCs w:val="16"/>
              </w:rPr>
            </w:pPr>
          </w:p>
        </w:tc>
        <w:tc>
          <w:tcPr>
            <w:tcW w:w="806" w:type="dxa"/>
            <w:tcBorders>
              <w:top w:val="nil"/>
              <w:left w:val="nil"/>
              <w:bottom w:val="nil"/>
              <w:right w:val="nil"/>
            </w:tcBorders>
            <w:shd w:val="clear" w:color="auto" w:fill="auto"/>
            <w:vAlign w:val="bottom"/>
          </w:tcPr>
          <w:p w14:paraId="13B0B895" w14:textId="77777777" w:rsidR="00F0305E" w:rsidRPr="00344258" w:rsidRDefault="00F0305E" w:rsidP="0071660D">
            <w:pPr>
              <w:ind w:right="104"/>
              <w:jc w:val="right"/>
              <w:rPr>
                <w:rFonts w:ascii="Arial" w:hAnsi="Arial" w:cs="Arial"/>
                <w:color w:val="000000"/>
                <w:sz w:val="16"/>
                <w:szCs w:val="16"/>
              </w:rPr>
            </w:pPr>
          </w:p>
        </w:tc>
        <w:tc>
          <w:tcPr>
            <w:tcW w:w="701" w:type="dxa"/>
            <w:tcBorders>
              <w:top w:val="nil"/>
              <w:left w:val="nil"/>
              <w:bottom w:val="nil"/>
              <w:right w:val="nil"/>
            </w:tcBorders>
            <w:shd w:val="clear" w:color="auto" w:fill="auto"/>
            <w:vAlign w:val="bottom"/>
          </w:tcPr>
          <w:p w14:paraId="7DA5F4BB" w14:textId="77777777" w:rsidR="00F0305E" w:rsidRPr="00344258" w:rsidRDefault="00F0305E" w:rsidP="0071660D">
            <w:pPr>
              <w:ind w:right="104"/>
              <w:jc w:val="right"/>
              <w:rPr>
                <w:rFonts w:ascii="Arial" w:hAnsi="Arial" w:cs="Arial"/>
                <w:color w:val="000000"/>
                <w:sz w:val="16"/>
                <w:szCs w:val="16"/>
              </w:rPr>
            </w:pPr>
          </w:p>
        </w:tc>
        <w:tc>
          <w:tcPr>
            <w:tcW w:w="859" w:type="dxa"/>
            <w:tcBorders>
              <w:top w:val="nil"/>
              <w:left w:val="nil"/>
              <w:bottom w:val="nil"/>
              <w:right w:val="nil"/>
            </w:tcBorders>
            <w:shd w:val="clear" w:color="auto" w:fill="auto"/>
            <w:vAlign w:val="bottom"/>
          </w:tcPr>
          <w:p w14:paraId="62AAAA82" w14:textId="77777777" w:rsidR="00F0305E" w:rsidRPr="00344258" w:rsidRDefault="00F0305E" w:rsidP="0071660D">
            <w:pPr>
              <w:ind w:right="104"/>
              <w:jc w:val="right"/>
              <w:rPr>
                <w:rFonts w:ascii="Arial" w:hAnsi="Arial" w:cs="Arial"/>
                <w:color w:val="000000"/>
                <w:sz w:val="16"/>
                <w:szCs w:val="16"/>
              </w:rPr>
            </w:pPr>
          </w:p>
        </w:tc>
        <w:tc>
          <w:tcPr>
            <w:tcW w:w="910" w:type="dxa"/>
            <w:tcBorders>
              <w:top w:val="nil"/>
              <w:left w:val="nil"/>
              <w:bottom w:val="nil"/>
              <w:right w:val="nil"/>
            </w:tcBorders>
            <w:shd w:val="clear" w:color="auto" w:fill="auto"/>
            <w:vAlign w:val="bottom"/>
          </w:tcPr>
          <w:p w14:paraId="485C31BD" w14:textId="77777777" w:rsidR="00F0305E" w:rsidRPr="00344258" w:rsidRDefault="00F0305E" w:rsidP="0071660D">
            <w:pPr>
              <w:ind w:right="104"/>
              <w:jc w:val="right"/>
              <w:rPr>
                <w:rFonts w:ascii="Arial" w:hAnsi="Arial" w:cs="Arial"/>
                <w:color w:val="000000"/>
                <w:sz w:val="16"/>
                <w:szCs w:val="16"/>
              </w:rPr>
            </w:pPr>
          </w:p>
        </w:tc>
        <w:tc>
          <w:tcPr>
            <w:tcW w:w="896" w:type="dxa"/>
            <w:tcBorders>
              <w:top w:val="nil"/>
              <w:left w:val="nil"/>
              <w:bottom w:val="nil"/>
              <w:right w:val="nil"/>
            </w:tcBorders>
            <w:shd w:val="clear" w:color="auto" w:fill="auto"/>
            <w:vAlign w:val="bottom"/>
          </w:tcPr>
          <w:p w14:paraId="13ED0AD0" w14:textId="77777777" w:rsidR="00F0305E" w:rsidRPr="00344258" w:rsidRDefault="00F0305E" w:rsidP="0071660D">
            <w:pPr>
              <w:ind w:right="104"/>
              <w:jc w:val="right"/>
              <w:rPr>
                <w:rFonts w:ascii="Arial" w:hAnsi="Arial" w:cs="Arial"/>
                <w:color w:val="000000"/>
                <w:sz w:val="16"/>
                <w:szCs w:val="16"/>
              </w:rPr>
            </w:pPr>
          </w:p>
        </w:tc>
        <w:tc>
          <w:tcPr>
            <w:tcW w:w="958" w:type="dxa"/>
            <w:tcBorders>
              <w:top w:val="nil"/>
              <w:left w:val="nil"/>
              <w:bottom w:val="nil"/>
              <w:right w:val="nil"/>
            </w:tcBorders>
            <w:shd w:val="clear" w:color="auto" w:fill="auto"/>
            <w:vAlign w:val="bottom"/>
          </w:tcPr>
          <w:p w14:paraId="07C4774D" w14:textId="77777777" w:rsidR="00F0305E" w:rsidRPr="00344258" w:rsidRDefault="00F0305E" w:rsidP="0071660D">
            <w:pPr>
              <w:ind w:right="104"/>
              <w:jc w:val="right"/>
              <w:rPr>
                <w:rFonts w:ascii="Arial" w:hAnsi="Arial" w:cs="Arial"/>
                <w:color w:val="000000"/>
                <w:sz w:val="16"/>
                <w:szCs w:val="16"/>
              </w:rPr>
            </w:pPr>
          </w:p>
        </w:tc>
      </w:tr>
      <w:tr w:rsidR="0071660D" w:rsidRPr="009128F0" w14:paraId="0EF42667" w14:textId="77777777" w:rsidTr="0071660D">
        <w:trPr>
          <w:cantSplit/>
          <w:trHeight w:val="113"/>
        </w:trPr>
        <w:tc>
          <w:tcPr>
            <w:tcW w:w="2254" w:type="dxa"/>
            <w:tcBorders>
              <w:top w:val="nil"/>
              <w:left w:val="nil"/>
              <w:bottom w:val="nil"/>
              <w:right w:val="nil"/>
            </w:tcBorders>
            <w:shd w:val="clear" w:color="auto" w:fill="auto"/>
            <w:vAlign w:val="center"/>
          </w:tcPr>
          <w:p w14:paraId="7B1679F0" w14:textId="77777777" w:rsidR="0071660D" w:rsidRPr="009128F0" w:rsidRDefault="0071660D" w:rsidP="0071660D">
            <w:pPr>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Bankalar</w:t>
            </w:r>
          </w:p>
        </w:tc>
        <w:tc>
          <w:tcPr>
            <w:tcW w:w="1159" w:type="dxa"/>
            <w:tcBorders>
              <w:top w:val="nil"/>
              <w:left w:val="nil"/>
              <w:bottom w:val="nil"/>
              <w:right w:val="nil"/>
            </w:tcBorders>
            <w:shd w:val="clear" w:color="auto" w:fill="auto"/>
            <w:vAlign w:val="bottom"/>
          </w:tcPr>
          <w:p w14:paraId="2850D670" w14:textId="564D933C"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2.834</w:t>
            </w:r>
          </w:p>
        </w:tc>
        <w:tc>
          <w:tcPr>
            <w:tcW w:w="941" w:type="dxa"/>
            <w:tcBorders>
              <w:top w:val="nil"/>
              <w:left w:val="nil"/>
              <w:bottom w:val="nil"/>
              <w:right w:val="nil"/>
            </w:tcBorders>
            <w:shd w:val="clear" w:color="auto" w:fill="auto"/>
            <w:vAlign w:val="bottom"/>
          </w:tcPr>
          <w:p w14:paraId="403F500B" w14:textId="791651F7"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2.593</w:t>
            </w:r>
          </w:p>
        </w:tc>
        <w:tc>
          <w:tcPr>
            <w:tcW w:w="806" w:type="dxa"/>
            <w:tcBorders>
              <w:top w:val="nil"/>
              <w:left w:val="nil"/>
              <w:bottom w:val="nil"/>
              <w:right w:val="nil"/>
            </w:tcBorders>
            <w:shd w:val="clear" w:color="auto" w:fill="auto"/>
            <w:vAlign w:val="bottom"/>
          </w:tcPr>
          <w:p w14:paraId="57EE892A" w14:textId="68536385"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176</w:t>
            </w:r>
          </w:p>
        </w:tc>
        <w:tc>
          <w:tcPr>
            <w:tcW w:w="701" w:type="dxa"/>
            <w:tcBorders>
              <w:top w:val="nil"/>
              <w:left w:val="nil"/>
              <w:bottom w:val="nil"/>
              <w:right w:val="nil"/>
            </w:tcBorders>
            <w:shd w:val="clear" w:color="auto" w:fill="auto"/>
            <w:vAlign w:val="bottom"/>
          </w:tcPr>
          <w:p w14:paraId="751101EC" w14:textId="3BAAEE27"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859" w:type="dxa"/>
            <w:tcBorders>
              <w:top w:val="nil"/>
              <w:left w:val="nil"/>
              <w:bottom w:val="nil"/>
              <w:right w:val="nil"/>
            </w:tcBorders>
            <w:shd w:val="clear" w:color="auto" w:fill="auto"/>
            <w:vAlign w:val="bottom"/>
          </w:tcPr>
          <w:p w14:paraId="2883A9A1" w14:textId="2BCDA119"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14</w:t>
            </w:r>
          </w:p>
        </w:tc>
        <w:tc>
          <w:tcPr>
            <w:tcW w:w="910" w:type="dxa"/>
            <w:tcBorders>
              <w:top w:val="nil"/>
              <w:left w:val="nil"/>
              <w:bottom w:val="nil"/>
              <w:right w:val="nil"/>
            </w:tcBorders>
            <w:shd w:val="clear" w:color="auto" w:fill="auto"/>
            <w:vAlign w:val="bottom"/>
          </w:tcPr>
          <w:p w14:paraId="5E0F58BB" w14:textId="56005172"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896" w:type="dxa"/>
            <w:tcBorders>
              <w:top w:val="nil"/>
              <w:left w:val="nil"/>
              <w:bottom w:val="nil"/>
              <w:right w:val="nil"/>
            </w:tcBorders>
            <w:shd w:val="clear" w:color="auto" w:fill="auto"/>
            <w:vAlign w:val="bottom"/>
          </w:tcPr>
          <w:p w14:paraId="0DCBF692" w14:textId="1ADB547D"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958" w:type="dxa"/>
            <w:tcBorders>
              <w:top w:val="nil"/>
              <w:left w:val="nil"/>
              <w:bottom w:val="nil"/>
              <w:right w:val="nil"/>
            </w:tcBorders>
            <w:shd w:val="clear" w:color="auto" w:fill="auto"/>
            <w:vAlign w:val="bottom"/>
          </w:tcPr>
          <w:p w14:paraId="64BF0372" w14:textId="0B7C3E04"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5.617</w:t>
            </w:r>
          </w:p>
        </w:tc>
      </w:tr>
      <w:tr w:rsidR="0071660D" w:rsidRPr="009128F0" w14:paraId="01B3B530" w14:textId="77777777" w:rsidTr="0071660D">
        <w:trPr>
          <w:cantSplit/>
          <w:trHeight w:val="113"/>
        </w:trPr>
        <w:tc>
          <w:tcPr>
            <w:tcW w:w="2254" w:type="dxa"/>
            <w:tcBorders>
              <w:top w:val="nil"/>
              <w:left w:val="nil"/>
              <w:bottom w:val="nil"/>
              <w:right w:val="nil"/>
            </w:tcBorders>
            <w:shd w:val="clear" w:color="auto" w:fill="auto"/>
            <w:vAlign w:val="center"/>
          </w:tcPr>
          <w:p w14:paraId="4771E5CE" w14:textId="77777777" w:rsidR="0071660D" w:rsidRPr="009128F0" w:rsidRDefault="0071660D" w:rsidP="0071660D">
            <w:pPr>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 xml:space="preserve">Gerçek kişilerin ticari olmayan </w:t>
            </w:r>
          </w:p>
          <w:p w14:paraId="7789E600" w14:textId="77777777" w:rsidR="0071660D" w:rsidRPr="009128F0" w:rsidRDefault="0071660D" w:rsidP="0071660D">
            <w:pPr>
              <w:ind w:left="-108"/>
              <w:rPr>
                <w:rFonts w:ascii="Arial" w:hAnsi="Arial" w:cs="Arial"/>
                <w:bCs/>
                <w:iCs/>
                <w:color w:val="000000" w:themeColor="text1"/>
                <w:sz w:val="16"/>
                <w:szCs w:val="16"/>
              </w:rPr>
            </w:pPr>
            <w:proofErr w:type="gramStart"/>
            <w:r w:rsidRPr="009128F0">
              <w:rPr>
                <w:rFonts w:ascii="Arial" w:hAnsi="Arial" w:cs="Arial"/>
                <w:bCs/>
                <w:iCs/>
                <w:color w:val="000000" w:themeColor="text1"/>
                <w:sz w:val="16"/>
                <w:szCs w:val="16"/>
              </w:rPr>
              <w:t>katılma</w:t>
            </w:r>
            <w:proofErr w:type="gramEnd"/>
            <w:r w:rsidRPr="009128F0">
              <w:rPr>
                <w:rFonts w:ascii="Arial" w:hAnsi="Arial" w:cs="Arial"/>
                <w:bCs/>
                <w:iCs/>
                <w:color w:val="000000" w:themeColor="text1"/>
                <w:sz w:val="16"/>
                <w:szCs w:val="16"/>
              </w:rPr>
              <w:t xml:space="preserve"> </w:t>
            </w:r>
            <w:proofErr w:type="spellStart"/>
            <w:r w:rsidRPr="009128F0">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004989DC" w14:textId="3863E3F0"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8.067</w:t>
            </w:r>
          </w:p>
        </w:tc>
        <w:tc>
          <w:tcPr>
            <w:tcW w:w="941" w:type="dxa"/>
            <w:tcBorders>
              <w:top w:val="nil"/>
              <w:left w:val="nil"/>
              <w:bottom w:val="nil"/>
              <w:right w:val="nil"/>
            </w:tcBorders>
            <w:shd w:val="clear" w:color="auto" w:fill="auto"/>
            <w:vAlign w:val="bottom"/>
          </w:tcPr>
          <w:p w14:paraId="203A7A24" w14:textId="6B2C48C6"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16.535</w:t>
            </w:r>
          </w:p>
        </w:tc>
        <w:tc>
          <w:tcPr>
            <w:tcW w:w="806" w:type="dxa"/>
            <w:tcBorders>
              <w:top w:val="nil"/>
              <w:left w:val="nil"/>
              <w:bottom w:val="nil"/>
              <w:right w:val="nil"/>
            </w:tcBorders>
            <w:shd w:val="clear" w:color="auto" w:fill="auto"/>
            <w:vAlign w:val="bottom"/>
          </w:tcPr>
          <w:p w14:paraId="7E6C79EA" w14:textId="1CF0C4ED"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1.203</w:t>
            </w:r>
          </w:p>
        </w:tc>
        <w:tc>
          <w:tcPr>
            <w:tcW w:w="701" w:type="dxa"/>
            <w:tcBorders>
              <w:top w:val="nil"/>
              <w:left w:val="nil"/>
              <w:bottom w:val="nil"/>
              <w:right w:val="nil"/>
            </w:tcBorders>
            <w:shd w:val="clear" w:color="auto" w:fill="auto"/>
            <w:vAlign w:val="bottom"/>
          </w:tcPr>
          <w:p w14:paraId="228DEF22" w14:textId="5387CDB3"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859" w:type="dxa"/>
            <w:tcBorders>
              <w:top w:val="nil"/>
              <w:left w:val="nil"/>
              <w:bottom w:val="nil"/>
              <w:right w:val="nil"/>
            </w:tcBorders>
            <w:shd w:val="clear" w:color="auto" w:fill="auto"/>
            <w:vAlign w:val="bottom"/>
          </w:tcPr>
          <w:p w14:paraId="3A1BBF32" w14:textId="59103DC3"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128</w:t>
            </w:r>
          </w:p>
        </w:tc>
        <w:tc>
          <w:tcPr>
            <w:tcW w:w="910" w:type="dxa"/>
            <w:tcBorders>
              <w:top w:val="nil"/>
              <w:left w:val="nil"/>
              <w:bottom w:val="nil"/>
              <w:right w:val="nil"/>
            </w:tcBorders>
            <w:shd w:val="clear" w:color="auto" w:fill="auto"/>
            <w:vAlign w:val="bottom"/>
          </w:tcPr>
          <w:p w14:paraId="5582C4D1" w14:textId="5F1E571A"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3.754</w:t>
            </w:r>
          </w:p>
        </w:tc>
        <w:tc>
          <w:tcPr>
            <w:tcW w:w="896" w:type="dxa"/>
            <w:tcBorders>
              <w:top w:val="nil"/>
              <w:left w:val="nil"/>
              <w:bottom w:val="nil"/>
              <w:right w:val="nil"/>
            </w:tcBorders>
            <w:shd w:val="clear" w:color="auto" w:fill="auto"/>
            <w:vAlign w:val="bottom"/>
          </w:tcPr>
          <w:p w14:paraId="14C57619" w14:textId="27A2811D"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958" w:type="dxa"/>
            <w:tcBorders>
              <w:top w:val="nil"/>
              <w:left w:val="nil"/>
              <w:bottom w:val="nil"/>
              <w:right w:val="nil"/>
            </w:tcBorders>
            <w:shd w:val="clear" w:color="auto" w:fill="auto"/>
            <w:vAlign w:val="bottom"/>
          </w:tcPr>
          <w:p w14:paraId="76504D55" w14:textId="6C1E4279"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29.687</w:t>
            </w:r>
          </w:p>
        </w:tc>
      </w:tr>
      <w:tr w:rsidR="0071660D" w:rsidRPr="009128F0" w14:paraId="15E6E866" w14:textId="77777777" w:rsidTr="0071660D">
        <w:trPr>
          <w:cantSplit/>
          <w:trHeight w:val="113"/>
        </w:trPr>
        <w:tc>
          <w:tcPr>
            <w:tcW w:w="2254" w:type="dxa"/>
            <w:tcBorders>
              <w:top w:val="nil"/>
              <w:left w:val="nil"/>
              <w:bottom w:val="nil"/>
              <w:right w:val="nil"/>
            </w:tcBorders>
            <w:shd w:val="clear" w:color="auto" w:fill="auto"/>
            <w:vAlign w:val="center"/>
          </w:tcPr>
          <w:p w14:paraId="663A96ED" w14:textId="77777777" w:rsidR="0071660D" w:rsidRPr="009128F0" w:rsidRDefault="0071660D" w:rsidP="0071660D">
            <w:pPr>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 xml:space="preserve">Resmi kuruluş katılma </w:t>
            </w:r>
            <w:proofErr w:type="spellStart"/>
            <w:r w:rsidRPr="009128F0">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70BCED8B" w14:textId="53A372AB"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941" w:type="dxa"/>
            <w:tcBorders>
              <w:top w:val="nil"/>
              <w:left w:val="nil"/>
              <w:bottom w:val="nil"/>
              <w:right w:val="nil"/>
            </w:tcBorders>
            <w:shd w:val="clear" w:color="auto" w:fill="auto"/>
            <w:vAlign w:val="bottom"/>
          </w:tcPr>
          <w:p w14:paraId="1AF1F079" w14:textId="13ED970A"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806" w:type="dxa"/>
            <w:tcBorders>
              <w:top w:val="nil"/>
              <w:left w:val="nil"/>
              <w:bottom w:val="nil"/>
              <w:right w:val="nil"/>
            </w:tcBorders>
            <w:shd w:val="clear" w:color="auto" w:fill="auto"/>
            <w:vAlign w:val="bottom"/>
          </w:tcPr>
          <w:p w14:paraId="4EA318EA" w14:textId="44DA36ED"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701" w:type="dxa"/>
            <w:tcBorders>
              <w:top w:val="nil"/>
              <w:left w:val="nil"/>
              <w:bottom w:val="nil"/>
              <w:right w:val="nil"/>
            </w:tcBorders>
            <w:shd w:val="clear" w:color="auto" w:fill="auto"/>
            <w:vAlign w:val="bottom"/>
          </w:tcPr>
          <w:p w14:paraId="61FFA35F" w14:textId="1CABF8E5"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859" w:type="dxa"/>
            <w:tcBorders>
              <w:top w:val="nil"/>
              <w:left w:val="nil"/>
              <w:bottom w:val="nil"/>
              <w:right w:val="nil"/>
            </w:tcBorders>
            <w:shd w:val="clear" w:color="auto" w:fill="auto"/>
            <w:vAlign w:val="bottom"/>
          </w:tcPr>
          <w:p w14:paraId="272B4F9A" w14:textId="7BD03CAA"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910" w:type="dxa"/>
            <w:tcBorders>
              <w:top w:val="nil"/>
              <w:left w:val="nil"/>
              <w:bottom w:val="nil"/>
              <w:right w:val="nil"/>
            </w:tcBorders>
            <w:shd w:val="clear" w:color="auto" w:fill="auto"/>
            <w:vAlign w:val="bottom"/>
          </w:tcPr>
          <w:p w14:paraId="4399837D" w14:textId="65AD5786"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896" w:type="dxa"/>
            <w:tcBorders>
              <w:top w:val="nil"/>
              <w:left w:val="nil"/>
              <w:bottom w:val="nil"/>
              <w:right w:val="nil"/>
            </w:tcBorders>
            <w:shd w:val="clear" w:color="auto" w:fill="auto"/>
            <w:vAlign w:val="bottom"/>
          </w:tcPr>
          <w:p w14:paraId="73562341" w14:textId="11A57AA5"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958" w:type="dxa"/>
            <w:tcBorders>
              <w:top w:val="nil"/>
              <w:left w:val="nil"/>
              <w:bottom w:val="nil"/>
              <w:right w:val="nil"/>
            </w:tcBorders>
            <w:shd w:val="clear" w:color="auto" w:fill="auto"/>
            <w:vAlign w:val="bottom"/>
          </w:tcPr>
          <w:p w14:paraId="4A937471" w14:textId="1426E36C"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r>
      <w:tr w:rsidR="0071660D" w:rsidRPr="009128F0" w14:paraId="7E8E03FB" w14:textId="77777777" w:rsidTr="0071660D">
        <w:trPr>
          <w:cantSplit/>
          <w:trHeight w:val="113"/>
        </w:trPr>
        <w:tc>
          <w:tcPr>
            <w:tcW w:w="2254" w:type="dxa"/>
            <w:tcBorders>
              <w:top w:val="nil"/>
              <w:left w:val="nil"/>
              <w:bottom w:val="nil"/>
              <w:right w:val="nil"/>
            </w:tcBorders>
            <w:shd w:val="clear" w:color="auto" w:fill="auto"/>
            <w:vAlign w:val="center"/>
          </w:tcPr>
          <w:p w14:paraId="566E4042" w14:textId="77777777" w:rsidR="0071660D" w:rsidRPr="009128F0" w:rsidRDefault="0071660D" w:rsidP="0071660D">
            <w:pPr>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 xml:space="preserve">Ticari kuruluş katılma </w:t>
            </w:r>
            <w:proofErr w:type="spellStart"/>
            <w:r w:rsidRPr="009128F0">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5EA40E73" w14:textId="47735948"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1.105</w:t>
            </w:r>
          </w:p>
        </w:tc>
        <w:tc>
          <w:tcPr>
            <w:tcW w:w="941" w:type="dxa"/>
            <w:tcBorders>
              <w:top w:val="nil"/>
              <w:left w:val="nil"/>
              <w:bottom w:val="nil"/>
              <w:right w:val="nil"/>
            </w:tcBorders>
            <w:shd w:val="clear" w:color="auto" w:fill="auto"/>
            <w:vAlign w:val="bottom"/>
          </w:tcPr>
          <w:p w14:paraId="56CB2FE3" w14:textId="2F34FE9E"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6.979</w:t>
            </w:r>
          </w:p>
        </w:tc>
        <w:tc>
          <w:tcPr>
            <w:tcW w:w="806" w:type="dxa"/>
            <w:tcBorders>
              <w:top w:val="nil"/>
              <w:left w:val="nil"/>
              <w:bottom w:val="nil"/>
              <w:right w:val="nil"/>
            </w:tcBorders>
            <w:shd w:val="clear" w:color="auto" w:fill="auto"/>
            <w:vAlign w:val="bottom"/>
          </w:tcPr>
          <w:p w14:paraId="4BF8F6B3" w14:textId="1F18B69D"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28</w:t>
            </w:r>
          </w:p>
        </w:tc>
        <w:tc>
          <w:tcPr>
            <w:tcW w:w="701" w:type="dxa"/>
            <w:tcBorders>
              <w:top w:val="nil"/>
              <w:left w:val="nil"/>
              <w:bottom w:val="nil"/>
              <w:right w:val="nil"/>
            </w:tcBorders>
            <w:shd w:val="clear" w:color="auto" w:fill="auto"/>
            <w:vAlign w:val="bottom"/>
          </w:tcPr>
          <w:p w14:paraId="291D05B3" w14:textId="24FAD9A7"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859" w:type="dxa"/>
            <w:tcBorders>
              <w:top w:val="nil"/>
              <w:left w:val="nil"/>
              <w:bottom w:val="nil"/>
              <w:right w:val="nil"/>
            </w:tcBorders>
            <w:shd w:val="clear" w:color="auto" w:fill="auto"/>
            <w:vAlign w:val="bottom"/>
          </w:tcPr>
          <w:p w14:paraId="5970613E" w14:textId="4A45CFCA"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215</w:t>
            </w:r>
          </w:p>
        </w:tc>
        <w:tc>
          <w:tcPr>
            <w:tcW w:w="910" w:type="dxa"/>
            <w:tcBorders>
              <w:top w:val="nil"/>
              <w:left w:val="nil"/>
              <w:bottom w:val="nil"/>
              <w:right w:val="nil"/>
            </w:tcBorders>
            <w:shd w:val="clear" w:color="auto" w:fill="auto"/>
            <w:vAlign w:val="bottom"/>
          </w:tcPr>
          <w:p w14:paraId="474F70B9" w14:textId="7341488E"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67</w:t>
            </w:r>
          </w:p>
        </w:tc>
        <w:tc>
          <w:tcPr>
            <w:tcW w:w="896" w:type="dxa"/>
            <w:tcBorders>
              <w:top w:val="nil"/>
              <w:left w:val="nil"/>
              <w:bottom w:val="nil"/>
              <w:right w:val="nil"/>
            </w:tcBorders>
            <w:shd w:val="clear" w:color="auto" w:fill="auto"/>
            <w:vAlign w:val="bottom"/>
          </w:tcPr>
          <w:p w14:paraId="4DA443F2" w14:textId="34108A2A"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958" w:type="dxa"/>
            <w:tcBorders>
              <w:top w:val="nil"/>
              <w:left w:val="nil"/>
              <w:bottom w:val="nil"/>
              <w:right w:val="nil"/>
            </w:tcBorders>
            <w:shd w:val="clear" w:color="auto" w:fill="auto"/>
            <w:vAlign w:val="bottom"/>
          </w:tcPr>
          <w:p w14:paraId="31CF737B" w14:textId="71DDD4CE"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8.394</w:t>
            </w:r>
          </w:p>
        </w:tc>
      </w:tr>
      <w:tr w:rsidR="0071660D" w:rsidRPr="009128F0" w14:paraId="0079D02A" w14:textId="77777777" w:rsidTr="0071660D">
        <w:trPr>
          <w:cantSplit/>
          <w:trHeight w:val="113"/>
        </w:trPr>
        <w:tc>
          <w:tcPr>
            <w:tcW w:w="2254" w:type="dxa"/>
            <w:tcBorders>
              <w:top w:val="nil"/>
              <w:left w:val="nil"/>
              <w:bottom w:val="nil"/>
              <w:right w:val="nil"/>
            </w:tcBorders>
            <w:shd w:val="clear" w:color="auto" w:fill="auto"/>
            <w:vAlign w:val="center"/>
          </w:tcPr>
          <w:p w14:paraId="293BAD45" w14:textId="77777777" w:rsidR="0071660D" w:rsidRPr="009128F0" w:rsidRDefault="0071660D" w:rsidP="0071660D">
            <w:pPr>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 xml:space="preserve">Diğer kuruluş katılma </w:t>
            </w:r>
            <w:proofErr w:type="spellStart"/>
            <w:r w:rsidRPr="009128F0">
              <w:rPr>
                <w:rFonts w:ascii="Arial" w:hAnsi="Arial" w:cs="Arial"/>
                <w:bCs/>
                <w:iCs/>
                <w:color w:val="000000" w:themeColor="text1"/>
                <w:sz w:val="16"/>
                <w:szCs w:val="16"/>
              </w:rPr>
              <w:t>hs.</w:t>
            </w:r>
            <w:proofErr w:type="spellEnd"/>
            <w:r w:rsidRPr="009128F0">
              <w:rPr>
                <w:rFonts w:ascii="Arial" w:hAnsi="Arial" w:cs="Arial"/>
                <w:bCs/>
                <w:iCs/>
                <w:color w:val="000000" w:themeColor="text1"/>
                <w:sz w:val="16"/>
                <w:szCs w:val="16"/>
              </w:rPr>
              <w:t xml:space="preserve"> </w:t>
            </w:r>
          </w:p>
        </w:tc>
        <w:tc>
          <w:tcPr>
            <w:tcW w:w="1159" w:type="dxa"/>
            <w:tcBorders>
              <w:top w:val="nil"/>
              <w:left w:val="nil"/>
              <w:bottom w:val="nil"/>
              <w:right w:val="nil"/>
            </w:tcBorders>
            <w:shd w:val="clear" w:color="auto" w:fill="auto"/>
            <w:vAlign w:val="bottom"/>
          </w:tcPr>
          <w:p w14:paraId="7172F7EC" w14:textId="6639D46D"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604</w:t>
            </w:r>
          </w:p>
        </w:tc>
        <w:tc>
          <w:tcPr>
            <w:tcW w:w="941" w:type="dxa"/>
            <w:tcBorders>
              <w:top w:val="nil"/>
              <w:left w:val="nil"/>
              <w:bottom w:val="nil"/>
              <w:right w:val="nil"/>
            </w:tcBorders>
            <w:shd w:val="clear" w:color="auto" w:fill="auto"/>
            <w:vAlign w:val="bottom"/>
          </w:tcPr>
          <w:p w14:paraId="629DF9FD" w14:textId="53974186"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1.080</w:t>
            </w:r>
          </w:p>
        </w:tc>
        <w:tc>
          <w:tcPr>
            <w:tcW w:w="806" w:type="dxa"/>
            <w:tcBorders>
              <w:top w:val="nil"/>
              <w:left w:val="nil"/>
              <w:bottom w:val="nil"/>
              <w:right w:val="nil"/>
            </w:tcBorders>
            <w:shd w:val="clear" w:color="auto" w:fill="auto"/>
            <w:vAlign w:val="bottom"/>
          </w:tcPr>
          <w:p w14:paraId="618C566B" w14:textId="55A658A6"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701" w:type="dxa"/>
            <w:tcBorders>
              <w:top w:val="nil"/>
              <w:left w:val="nil"/>
              <w:bottom w:val="nil"/>
              <w:right w:val="nil"/>
            </w:tcBorders>
            <w:shd w:val="clear" w:color="auto" w:fill="auto"/>
            <w:vAlign w:val="bottom"/>
          </w:tcPr>
          <w:p w14:paraId="5FDC3C35" w14:textId="4A576BB2"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859" w:type="dxa"/>
            <w:tcBorders>
              <w:top w:val="nil"/>
              <w:left w:val="nil"/>
              <w:bottom w:val="nil"/>
              <w:right w:val="nil"/>
            </w:tcBorders>
            <w:shd w:val="clear" w:color="auto" w:fill="auto"/>
            <w:vAlign w:val="bottom"/>
          </w:tcPr>
          <w:p w14:paraId="1EFEA854" w14:textId="153E0950"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910" w:type="dxa"/>
            <w:tcBorders>
              <w:top w:val="nil"/>
              <w:left w:val="nil"/>
              <w:bottom w:val="nil"/>
              <w:right w:val="nil"/>
            </w:tcBorders>
            <w:shd w:val="clear" w:color="auto" w:fill="auto"/>
            <w:vAlign w:val="bottom"/>
          </w:tcPr>
          <w:p w14:paraId="2A8C67A6" w14:textId="4F90756C"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896" w:type="dxa"/>
            <w:tcBorders>
              <w:top w:val="nil"/>
              <w:left w:val="nil"/>
              <w:bottom w:val="nil"/>
              <w:right w:val="nil"/>
            </w:tcBorders>
            <w:shd w:val="clear" w:color="auto" w:fill="auto"/>
            <w:vAlign w:val="bottom"/>
          </w:tcPr>
          <w:p w14:paraId="67710991" w14:textId="30D26924"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958" w:type="dxa"/>
            <w:tcBorders>
              <w:top w:val="nil"/>
              <w:left w:val="nil"/>
              <w:bottom w:val="nil"/>
              <w:right w:val="nil"/>
            </w:tcBorders>
            <w:shd w:val="clear" w:color="auto" w:fill="auto"/>
            <w:vAlign w:val="bottom"/>
          </w:tcPr>
          <w:p w14:paraId="7688FDB4" w14:textId="0F1B7B6D"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1.684</w:t>
            </w:r>
          </w:p>
        </w:tc>
      </w:tr>
      <w:tr w:rsidR="0071660D" w:rsidRPr="009128F0" w14:paraId="47DD0140" w14:textId="77777777" w:rsidTr="0071660D">
        <w:trPr>
          <w:cantSplit/>
          <w:trHeight w:val="113"/>
        </w:trPr>
        <w:tc>
          <w:tcPr>
            <w:tcW w:w="2254" w:type="dxa"/>
            <w:tcBorders>
              <w:top w:val="nil"/>
              <w:left w:val="nil"/>
              <w:bottom w:val="nil"/>
              <w:right w:val="nil"/>
            </w:tcBorders>
            <w:shd w:val="clear" w:color="auto" w:fill="auto"/>
            <w:vAlign w:val="center"/>
          </w:tcPr>
          <w:p w14:paraId="5C3392C7" w14:textId="77777777" w:rsidR="0071660D" w:rsidRPr="009128F0" w:rsidRDefault="0071660D" w:rsidP="0071660D">
            <w:pPr>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 xml:space="preserve">Kıymetli maden depo </w:t>
            </w:r>
            <w:proofErr w:type="spellStart"/>
            <w:r w:rsidRPr="009128F0">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4192CCFD" w14:textId="2C5ACA82"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302</w:t>
            </w:r>
          </w:p>
        </w:tc>
        <w:tc>
          <w:tcPr>
            <w:tcW w:w="941" w:type="dxa"/>
            <w:tcBorders>
              <w:top w:val="nil"/>
              <w:left w:val="nil"/>
              <w:bottom w:val="nil"/>
              <w:right w:val="nil"/>
            </w:tcBorders>
            <w:shd w:val="clear" w:color="auto" w:fill="auto"/>
            <w:vAlign w:val="bottom"/>
          </w:tcPr>
          <w:p w14:paraId="37CECC0B" w14:textId="3217A2C3"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1.530</w:t>
            </w:r>
          </w:p>
        </w:tc>
        <w:tc>
          <w:tcPr>
            <w:tcW w:w="806" w:type="dxa"/>
            <w:tcBorders>
              <w:top w:val="nil"/>
              <w:left w:val="nil"/>
              <w:bottom w:val="nil"/>
              <w:right w:val="nil"/>
            </w:tcBorders>
            <w:shd w:val="clear" w:color="auto" w:fill="auto"/>
            <w:vAlign w:val="bottom"/>
          </w:tcPr>
          <w:p w14:paraId="13769C70" w14:textId="4FCBDBE5"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70</w:t>
            </w:r>
          </w:p>
        </w:tc>
        <w:tc>
          <w:tcPr>
            <w:tcW w:w="701" w:type="dxa"/>
            <w:tcBorders>
              <w:top w:val="nil"/>
              <w:left w:val="nil"/>
              <w:bottom w:val="nil"/>
              <w:right w:val="nil"/>
            </w:tcBorders>
            <w:shd w:val="clear" w:color="auto" w:fill="auto"/>
            <w:vAlign w:val="bottom"/>
          </w:tcPr>
          <w:p w14:paraId="485C3161" w14:textId="272E9D88"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859" w:type="dxa"/>
            <w:tcBorders>
              <w:top w:val="nil"/>
              <w:left w:val="nil"/>
              <w:bottom w:val="nil"/>
              <w:right w:val="nil"/>
            </w:tcBorders>
            <w:shd w:val="clear" w:color="auto" w:fill="auto"/>
            <w:vAlign w:val="bottom"/>
          </w:tcPr>
          <w:p w14:paraId="13DF3507" w14:textId="08E32FFC"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7</w:t>
            </w:r>
          </w:p>
        </w:tc>
        <w:tc>
          <w:tcPr>
            <w:tcW w:w="910" w:type="dxa"/>
            <w:tcBorders>
              <w:top w:val="nil"/>
              <w:left w:val="nil"/>
              <w:bottom w:val="nil"/>
              <w:right w:val="nil"/>
            </w:tcBorders>
            <w:shd w:val="clear" w:color="auto" w:fill="auto"/>
            <w:vAlign w:val="bottom"/>
          </w:tcPr>
          <w:p w14:paraId="7501F866" w14:textId="0EB49D95"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112</w:t>
            </w:r>
          </w:p>
        </w:tc>
        <w:tc>
          <w:tcPr>
            <w:tcW w:w="896" w:type="dxa"/>
            <w:tcBorders>
              <w:top w:val="nil"/>
              <w:left w:val="nil"/>
              <w:bottom w:val="nil"/>
              <w:right w:val="nil"/>
            </w:tcBorders>
            <w:shd w:val="clear" w:color="auto" w:fill="auto"/>
            <w:vAlign w:val="bottom"/>
          </w:tcPr>
          <w:p w14:paraId="67A35D5C" w14:textId="327058F6" w:rsidR="0071660D" w:rsidRPr="00BE6D16" w:rsidRDefault="0071660D" w:rsidP="0071660D">
            <w:pPr>
              <w:tabs>
                <w:tab w:val="left" w:pos="180"/>
              </w:tabs>
              <w:ind w:right="26"/>
              <w:jc w:val="right"/>
              <w:rPr>
                <w:rFonts w:ascii="Arial" w:hAnsi="Arial" w:cs="Arial"/>
                <w:color w:val="000000" w:themeColor="text1"/>
                <w:sz w:val="16"/>
                <w:szCs w:val="16"/>
              </w:rPr>
            </w:pPr>
            <w:r>
              <w:rPr>
                <w:rFonts w:ascii="Arial" w:hAnsi="Arial" w:cs="Arial"/>
                <w:color w:val="000000" w:themeColor="text1"/>
                <w:sz w:val="16"/>
                <w:szCs w:val="16"/>
              </w:rPr>
              <w:t>-</w:t>
            </w:r>
          </w:p>
        </w:tc>
        <w:tc>
          <w:tcPr>
            <w:tcW w:w="958" w:type="dxa"/>
            <w:tcBorders>
              <w:top w:val="nil"/>
              <w:left w:val="nil"/>
              <w:bottom w:val="nil"/>
              <w:right w:val="nil"/>
            </w:tcBorders>
            <w:shd w:val="clear" w:color="auto" w:fill="auto"/>
            <w:vAlign w:val="bottom"/>
          </w:tcPr>
          <w:p w14:paraId="01417974" w14:textId="31BF4F0D" w:rsidR="0071660D" w:rsidRPr="00BE6D16" w:rsidRDefault="0071660D" w:rsidP="0071660D">
            <w:pPr>
              <w:tabs>
                <w:tab w:val="left" w:pos="180"/>
              </w:tabs>
              <w:ind w:right="26"/>
              <w:jc w:val="right"/>
              <w:rPr>
                <w:rFonts w:ascii="Arial" w:hAnsi="Arial" w:cs="Arial"/>
                <w:color w:val="000000" w:themeColor="text1"/>
                <w:sz w:val="16"/>
                <w:szCs w:val="16"/>
              </w:rPr>
            </w:pPr>
            <w:r w:rsidRPr="0071660D">
              <w:rPr>
                <w:rFonts w:ascii="Arial" w:hAnsi="Arial" w:cs="Arial"/>
                <w:color w:val="000000" w:themeColor="text1"/>
                <w:sz w:val="16"/>
                <w:szCs w:val="16"/>
              </w:rPr>
              <w:t>2.021</w:t>
            </w:r>
          </w:p>
        </w:tc>
      </w:tr>
      <w:tr w:rsidR="00F0305E" w:rsidRPr="009128F0" w14:paraId="1B09C3DA" w14:textId="77777777" w:rsidTr="0071660D">
        <w:trPr>
          <w:cantSplit/>
          <w:trHeight w:val="113"/>
        </w:trPr>
        <w:tc>
          <w:tcPr>
            <w:tcW w:w="2254" w:type="dxa"/>
            <w:tcBorders>
              <w:top w:val="nil"/>
              <w:left w:val="nil"/>
              <w:bottom w:val="single" w:sz="4" w:space="0" w:color="auto"/>
              <w:right w:val="nil"/>
            </w:tcBorders>
            <w:shd w:val="clear" w:color="auto" w:fill="auto"/>
            <w:vAlign w:val="center"/>
          </w:tcPr>
          <w:p w14:paraId="0485D13E" w14:textId="77777777" w:rsidR="00F0305E" w:rsidRPr="009128F0" w:rsidRDefault="00F0305E" w:rsidP="00F0305E">
            <w:pPr>
              <w:pStyle w:val="Balk3"/>
              <w:ind w:left="-108"/>
              <w:rPr>
                <w:rFonts w:ascii="Arial" w:hAnsi="Arial" w:cs="Arial"/>
                <w:b w:val="0"/>
                <w:bCs/>
                <w:iCs/>
                <w:color w:val="000000" w:themeColor="text1"/>
                <w:sz w:val="16"/>
                <w:szCs w:val="16"/>
              </w:rPr>
            </w:pPr>
          </w:p>
        </w:tc>
        <w:tc>
          <w:tcPr>
            <w:tcW w:w="1159" w:type="dxa"/>
            <w:tcBorders>
              <w:top w:val="nil"/>
              <w:left w:val="nil"/>
              <w:bottom w:val="single" w:sz="4" w:space="0" w:color="auto"/>
              <w:right w:val="nil"/>
            </w:tcBorders>
            <w:shd w:val="clear" w:color="auto" w:fill="auto"/>
            <w:vAlign w:val="bottom"/>
          </w:tcPr>
          <w:p w14:paraId="1CB8E010" w14:textId="77777777" w:rsidR="00F0305E" w:rsidRPr="00344258" w:rsidRDefault="00F0305E" w:rsidP="0071660D">
            <w:pPr>
              <w:ind w:right="104"/>
              <w:jc w:val="right"/>
              <w:rPr>
                <w:rFonts w:ascii="Arial" w:hAnsi="Arial" w:cs="Arial"/>
                <w:color w:val="000000"/>
                <w:sz w:val="16"/>
                <w:szCs w:val="16"/>
              </w:rPr>
            </w:pPr>
          </w:p>
        </w:tc>
        <w:tc>
          <w:tcPr>
            <w:tcW w:w="941" w:type="dxa"/>
            <w:tcBorders>
              <w:top w:val="nil"/>
              <w:left w:val="nil"/>
              <w:bottom w:val="single" w:sz="4" w:space="0" w:color="auto"/>
              <w:right w:val="nil"/>
            </w:tcBorders>
            <w:shd w:val="clear" w:color="auto" w:fill="auto"/>
            <w:vAlign w:val="bottom"/>
          </w:tcPr>
          <w:p w14:paraId="7B78838D" w14:textId="77777777" w:rsidR="00F0305E" w:rsidRPr="00344258" w:rsidRDefault="00F0305E" w:rsidP="0071660D">
            <w:pPr>
              <w:ind w:right="104"/>
              <w:jc w:val="right"/>
              <w:rPr>
                <w:rFonts w:ascii="Arial" w:hAnsi="Arial" w:cs="Arial"/>
                <w:color w:val="000000"/>
                <w:sz w:val="16"/>
                <w:szCs w:val="16"/>
              </w:rPr>
            </w:pPr>
          </w:p>
        </w:tc>
        <w:tc>
          <w:tcPr>
            <w:tcW w:w="806" w:type="dxa"/>
            <w:tcBorders>
              <w:top w:val="nil"/>
              <w:left w:val="nil"/>
              <w:bottom w:val="single" w:sz="4" w:space="0" w:color="auto"/>
              <w:right w:val="nil"/>
            </w:tcBorders>
            <w:shd w:val="clear" w:color="auto" w:fill="auto"/>
            <w:vAlign w:val="bottom"/>
          </w:tcPr>
          <w:p w14:paraId="595BABD6" w14:textId="77777777" w:rsidR="00F0305E" w:rsidRPr="00344258" w:rsidRDefault="00F0305E" w:rsidP="0071660D">
            <w:pPr>
              <w:ind w:right="104"/>
              <w:jc w:val="right"/>
              <w:rPr>
                <w:rFonts w:ascii="Arial" w:hAnsi="Arial" w:cs="Arial"/>
                <w:color w:val="000000"/>
                <w:sz w:val="16"/>
                <w:szCs w:val="16"/>
              </w:rPr>
            </w:pPr>
          </w:p>
        </w:tc>
        <w:tc>
          <w:tcPr>
            <w:tcW w:w="701" w:type="dxa"/>
            <w:tcBorders>
              <w:top w:val="nil"/>
              <w:left w:val="nil"/>
              <w:bottom w:val="single" w:sz="4" w:space="0" w:color="auto"/>
              <w:right w:val="nil"/>
            </w:tcBorders>
            <w:shd w:val="clear" w:color="auto" w:fill="auto"/>
            <w:vAlign w:val="bottom"/>
          </w:tcPr>
          <w:p w14:paraId="2CDC1513" w14:textId="77777777" w:rsidR="00F0305E" w:rsidRPr="00344258" w:rsidRDefault="00F0305E" w:rsidP="0071660D">
            <w:pPr>
              <w:ind w:right="104"/>
              <w:jc w:val="right"/>
              <w:rPr>
                <w:rFonts w:ascii="Arial" w:hAnsi="Arial" w:cs="Arial"/>
                <w:color w:val="000000"/>
                <w:sz w:val="16"/>
                <w:szCs w:val="16"/>
              </w:rPr>
            </w:pPr>
          </w:p>
        </w:tc>
        <w:tc>
          <w:tcPr>
            <w:tcW w:w="859" w:type="dxa"/>
            <w:tcBorders>
              <w:top w:val="nil"/>
              <w:left w:val="nil"/>
              <w:bottom w:val="single" w:sz="4" w:space="0" w:color="auto"/>
              <w:right w:val="nil"/>
            </w:tcBorders>
            <w:shd w:val="clear" w:color="auto" w:fill="auto"/>
            <w:vAlign w:val="bottom"/>
          </w:tcPr>
          <w:p w14:paraId="122135B3" w14:textId="77777777" w:rsidR="00F0305E" w:rsidRPr="00344258" w:rsidRDefault="00F0305E" w:rsidP="0071660D">
            <w:pPr>
              <w:ind w:right="104"/>
              <w:jc w:val="right"/>
              <w:rPr>
                <w:rFonts w:ascii="Arial" w:hAnsi="Arial" w:cs="Arial"/>
                <w:color w:val="000000"/>
                <w:sz w:val="16"/>
                <w:szCs w:val="16"/>
              </w:rPr>
            </w:pPr>
          </w:p>
        </w:tc>
        <w:tc>
          <w:tcPr>
            <w:tcW w:w="910" w:type="dxa"/>
            <w:tcBorders>
              <w:top w:val="nil"/>
              <w:left w:val="nil"/>
              <w:bottom w:val="single" w:sz="4" w:space="0" w:color="auto"/>
              <w:right w:val="nil"/>
            </w:tcBorders>
            <w:shd w:val="clear" w:color="auto" w:fill="auto"/>
            <w:vAlign w:val="bottom"/>
          </w:tcPr>
          <w:p w14:paraId="1F15C58F" w14:textId="77777777" w:rsidR="00F0305E" w:rsidRPr="00344258" w:rsidRDefault="00F0305E" w:rsidP="0071660D">
            <w:pPr>
              <w:ind w:right="104"/>
              <w:jc w:val="right"/>
              <w:rPr>
                <w:rFonts w:ascii="Arial" w:hAnsi="Arial" w:cs="Arial"/>
                <w:color w:val="000000"/>
                <w:sz w:val="16"/>
                <w:szCs w:val="16"/>
              </w:rPr>
            </w:pPr>
          </w:p>
        </w:tc>
        <w:tc>
          <w:tcPr>
            <w:tcW w:w="896" w:type="dxa"/>
            <w:tcBorders>
              <w:top w:val="nil"/>
              <w:left w:val="nil"/>
              <w:bottom w:val="single" w:sz="4" w:space="0" w:color="auto"/>
              <w:right w:val="nil"/>
            </w:tcBorders>
            <w:shd w:val="clear" w:color="auto" w:fill="auto"/>
            <w:vAlign w:val="bottom"/>
          </w:tcPr>
          <w:p w14:paraId="2148B4E6" w14:textId="77777777" w:rsidR="00F0305E" w:rsidRPr="00344258" w:rsidRDefault="00F0305E" w:rsidP="0071660D">
            <w:pPr>
              <w:ind w:right="104"/>
              <w:jc w:val="right"/>
              <w:rPr>
                <w:rFonts w:ascii="Arial" w:hAnsi="Arial" w:cs="Arial"/>
                <w:color w:val="000000"/>
                <w:sz w:val="16"/>
                <w:szCs w:val="16"/>
              </w:rPr>
            </w:pPr>
          </w:p>
        </w:tc>
        <w:tc>
          <w:tcPr>
            <w:tcW w:w="958" w:type="dxa"/>
            <w:tcBorders>
              <w:top w:val="nil"/>
              <w:left w:val="nil"/>
              <w:bottom w:val="single" w:sz="4" w:space="0" w:color="auto"/>
              <w:right w:val="nil"/>
            </w:tcBorders>
            <w:shd w:val="clear" w:color="auto" w:fill="auto"/>
            <w:vAlign w:val="bottom"/>
          </w:tcPr>
          <w:p w14:paraId="7D50AD00" w14:textId="77777777" w:rsidR="00F0305E" w:rsidRPr="00344258" w:rsidRDefault="00F0305E" w:rsidP="0071660D">
            <w:pPr>
              <w:ind w:right="104"/>
              <w:jc w:val="right"/>
              <w:rPr>
                <w:rFonts w:ascii="Arial" w:hAnsi="Arial" w:cs="Arial"/>
                <w:color w:val="000000"/>
                <w:sz w:val="16"/>
                <w:szCs w:val="16"/>
              </w:rPr>
            </w:pPr>
          </w:p>
        </w:tc>
      </w:tr>
      <w:tr w:rsidR="0071660D" w:rsidRPr="009128F0" w14:paraId="19EAF6AF" w14:textId="77777777" w:rsidTr="0071660D">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60AB3692" w14:textId="77777777" w:rsidR="0071660D" w:rsidRPr="009128F0" w:rsidRDefault="0071660D" w:rsidP="0071660D">
            <w:pPr>
              <w:pStyle w:val="Balk3"/>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Toplam</w:t>
            </w:r>
          </w:p>
        </w:tc>
        <w:tc>
          <w:tcPr>
            <w:tcW w:w="1159" w:type="dxa"/>
            <w:tcBorders>
              <w:top w:val="single" w:sz="4" w:space="0" w:color="auto"/>
              <w:left w:val="nil"/>
              <w:bottom w:val="single" w:sz="4" w:space="0" w:color="auto"/>
              <w:right w:val="nil"/>
            </w:tcBorders>
            <w:shd w:val="clear" w:color="auto" w:fill="auto"/>
            <w:vAlign w:val="bottom"/>
          </w:tcPr>
          <w:p w14:paraId="2359579B" w14:textId="49D6271B" w:rsidR="0071660D" w:rsidRPr="0071660D" w:rsidRDefault="0071660D" w:rsidP="0071660D">
            <w:pPr>
              <w:tabs>
                <w:tab w:val="left" w:pos="180"/>
              </w:tabs>
              <w:ind w:right="26"/>
              <w:jc w:val="right"/>
              <w:rPr>
                <w:rFonts w:ascii="Arial" w:hAnsi="Arial" w:cs="Arial"/>
                <w:b/>
                <w:color w:val="000000" w:themeColor="text1"/>
                <w:sz w:val="16"/>
                <w:szCs w:val="16"/>
              </w:rPr>
            </w:pPr>
            <w:r w:rsidRPr="0071660D">
              <w:rPr>
                <w:rFonts w:ascii="Arial" w:hAnsi="Arial" w:cs="Arial"/>
                <w:b/>
                <w:color w:val="000000" w:themeColor="text1"/>
                <w:sz w:val="16"/>
                <w:szCs w:val="16"/>
              </w:rPr>
              <w:t>12.912</w:t>
            </w:r>
          </w:p>
        </w:tc>
        <w:tc>
          <w:tcPr>
            <w:tcW w:w="941" w:type="dxa"/>
            <w:tcBorders>
              <w:top w:val="single" w:sz="4" w:space="0" w:color="auto"/>
              <w:left w:val="nil"/>
              <w:bottom w:val="single" w:sz="4" w:space="0" w:color="auto"/>
              <w:right w:val="nil"/>
            </w:tcBorders>
            <w:shd w:val="clear" w:color="auto" w:fill="auto"/>
            <w:vAlign w:val="bottom"/>
          </w:tcPr>
          <w:p w14:paraId="3582A39C" w14:textId="37A7075B" w:rsidR="0071660D" w:rsidRPr="0071660D" w:rsidRDefault="0071660D" w:rsidP="0071660D">
            <w:pPr>
              <w:tabs>
                <w:tab w:val="left" w:pos="180"/>
              </w:tabs>
              <w:ind w:right="26"/>
              <w:jc w:val="right"/>
              <w:rPr>
                <w:rFonts w:ascii="Arial" w:hAnsi="Arial" w:cs="Arial"/>
                <w:b/>
                <w:color w:val="000000" w:themeColor="text1"/>
                <w:sz w:val="16"/>
                <w:szCs w:val="16"/>
              </w:rPr>
            </w:pPr>
            <w:r w:rsidRPr="0071660D">
              <w:rPr>
                <w:rFonts w:ascii="Arial" w:hAnsi="Arial" w:cs="Arial"/>
                <w:b/>
                <w:color w:val="000000" w:themeColor="text1"/>
                <w:sz w:val="16"/>
                <w:szCs w:val="16"/>
              </w:rPr>
              <w:t>28.717</w:t>
            </w:r>
          </w:p>
        </w:tc>
        <w:tc>
          <w:tcPr>
            <w:tcW w:w="806" w:type="dxa"/>
            <w:tcBorders>
              <w:top w:val="single" w:sz="4" w:space="0" w:color="auto"/>
              <w:left w:val="nil"/>
              <w:bottom w:val="single" w:sz="4" w:space="0" w:color="auto"/>
              <w:right w:val="nil"/>
            </w:tcBorders>
            <w:shd w:val="clear" w:color="auto" w:fill="auto"/>
            <w:vAlign w:val="bottom"/>
          </w:tcPr>
          <w:p w14:paraId="6FCB6A64" w14:textId="1DD21204" w:rsidR="0071660D" w:rsidRPr="0071660D" w:rsidRDefault="0071660D" w:rsidP="0071660D">
            <w:pPr>
              <w:tabs>
                <w:tab w:val="left" w:pos="180"/>
              </w:tabs>
              <w:ind w:right="26"/>
              <w:jc w:val="right"/>
              <w:rPr>
                <w:rFonts w:ascii="Arial" w:hAnsi="Arial" w:cs="Arial"/>
                <w:b/>
                <w:color w:val="000000" w:themeColor="text1"/>
                <w:sz w:val="16"/>
                <w:szCs w:val="16"/>
              </w:rPr>
            </w:pPr>
            <w:r w:rsidRPr="0071660D">
              <w:rPr>
                <w:rFonts w:ascii="Arial" w:hAnsi="Arial" w:cs="Arial"/>
                <w:b/>
                <w:color w:val="000000" w:themeColor="text1"/>
                <w:sz w:val="16"/>
                <w:szCs w:val="16"/>
              </w:rPr>
              <w:t>1.477</w:t>
            </w:r>
          </w:p>
        </w:tc>
        <w:tc>
          <w:tcPr>
            <w:tcW w:w="701" w:type="dxa"/>
            <w:tcBorders>
              <w:top w:val="single" w:sz="4" w:space="0" w:color="auto"/>
              <w:left w:val="nil"/>
              <w:bottom w:val="single" w:sz="4" w:space="0" w:color="auto"/>
              <w:right w:val="nil"/>
            </w:tcBorders>
            <w:shd w:val="clear" w:color="auto" w:fill="auto"/>
            <w:vAlign w:val="bottom"/>
          </w:tcPr>
          <w:p w14:paraId="69BD6C8C" w14:textId="0DF772E6" w:rsidR="0071660D" w:rsidRPr="0071660D" w:rsidRDefault="0071660D" w:rsidP="0071660D">
            <w:pPr>
              <w:tabs>
                <w:tab w:val="left" w:pos="180"/>
              </w:tabs>
              <w:ind w:right="26"/>
              <w:jc w:val="right"/>
              <w:rPr>
                <w:rFonts w:ascii="Arial" w:hAnsi="Arial" w:cs="Arial"/>
                <w:b/>
                <w:color w:val="000000" w:themeColor="text1"/>
                <w:sz w:val="16"/>
                <w:szCs w:val="16"/>
              </w:rPr>
            </w:pPr>
            <w:r>
              <w:rPr>
                <w:rFonts w:ascii="Arial" w:hAnsi="Arial" w:cs="Arial"/>
                <w:b/>
                <w:color w:val="000000" w:themeColor="text1"/>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22FA1831" w14:textId="594D65B3" w:rsidR="0071660D" w:rsidRPr="0071660D" w:rsidRDefault="0071660D" w:rsidP="0071660D">
            <w:pPr>
              <w:tabs>
                <w:tab w:val="left" w:pos="180"/>
              </w:tabs>
              <w:ind w:right="26"/>
              <w:jc w:val="right"/>
              <w:rPr>
                <w:rFonts w:ascii="Arial" w:hAnsi="Arial" w:cs="Arial"/>
                <w:b/>
                <w:color w:val="000000" w:themeColor="text1"/>
                <w:sz w:val="16"/>
                <w:szCs w:val="16"/>
              </w:rPr>
            </w:pPr>
            <w:r w:rsidRPr="0071660D">
              <w:rPr>
                <w:rFonts w:ascii="Arial" w:hAnsi="Arial" w:cs="Arial"/>
                <w:b/>
                <w:color w:val="000000" w:themeColor="text1"/>
                <w:sz w:val="16"/>
                <w:szCs w:val="16"/>
              </w:rPr>
              <w:t>364</w:t>
            </w:r>
          </w:p>
        </w:tc>
        <w:tc>
          <w:tcPr>
            <w:tcW w:w="910" w:type="dxa"/>
            <w:tcBorders>
              <w:top w:val="single" w:sz="4" w:space="0" w:color="auto"/>
              <w:left w:val="nil"/>
              <w:bottom w:val="single" w:sz="4" w:space="0" w:color="auto"/>
              <w:right w:val="nil"/>
            </w:tcBorders>
            <w:shd w:val="clear" w:color="auto" w:fill="auto"/>
            <w:vAlign w:val="bottom"/>
          </w:tcPr>
          <w:p w14:paraId="6F7EE7C4" w14:textId="09435E78" w:rsidR="0071660D" w:rsidRPr="0071660D" w:rsidRDefault="0071660D" w:rsidP="0071660D">
            <w:pPr>
              <w:tabs>
                <w:tab w:val="left" w:pos="180"/>
              </w:tabs>
              <w:ind w:right="26"/>
              <w:jc w:val="right"/>
              <w:rPr>
                <w:rFonts w:ascii="Arial" w:hAnsi="Arial" w:cs="Arial"/>
                <w:b/>
                <w:color w:val="000000" w:themeColor="text1"/>
                <w:sz w:val="16"/>
                <w:szCs w:val="16"/>
              </w:rPr>
            </w:pPr>
            <w:r w:rsidRPr="0071660D">
              <w:rPr>
                <w:rFonts w:ascii="Arial" w:hAnsi="Arial" w:cs="Arial"/>
                <w:b/>
                <w:color w:val="000000" w:themeColor="text1"/>
                <w:sz w:val="16"/>
                <w:szCs w:val="16"/>
              </w:rPr>
              <w:t>3.933</w:t>
            </w:r>
          </w:p>
        </w:tc>
        <w:tc>
          <w:tcPr>
            <w:tcW w:w="896" w:type="dxa"/>
            <w:tcBorders>
              <w:top w:val="single" w:sz="4" w:space="0" w:color="auto"/>
              <w:left w:val="nil"/>
              <w:bottom w:val="single" w:sz="4" w:space="0" w:color="auto"/>
              <w:right w:val="nil"/>
            </w:tcBorders>
            <w:shd w:val="clear" w:color="auto" w:fill="auto"/>
            <w:vAlign w:val="bottom"/>
          </w:tcPr>
          <w:p w14:paraId="728E2D7B" w14:textId="304FE238" w:rsidR="0071660D" w:rsidRPr="0071660D" w:rsidRDefault="0071660D" w:rsidP="0071660D">
            <w:pPr>
              <w:tabs>
                <w:tab w:val="left" w:pos="180"/>
              </w:tabs>
              <w:ind w:right="26"/>
              <w:jc w:val="right"/>
              <w:rPr>
                <w:rFonts w:ascii="Arial" w:hAnsi="Arial" w:cs="Arial"/>
                <w:b/>
                <w:color w:val="000000" w:themeColor="text1"/>
                <w:sz w:val="16"/>
                <w:szCs w:val="16"/>
              </w:rPr>
            </w:pPr>
            <w:r>
              <w:rPr>
                <w:rFonts w:ascii="Arial" w:hAnsi="Arial" w:cs="Arial"/>
                <w:b/>
                <w:color w:val="000000" w:themeColor="text1"/>
                <w:sz w:val="16"/>
                <w:szCs w:val="16"/>
              </w:rPr>
              <w:t>-</w:t>
            </w:r>
          </w:p>
        </w:tc>
        <w:tc>
          <w:tcPr>
            <w:tcW w:w="958" w:type="dxa"/>
            <w:tcBorders>
              <w:top w:val="single" w:sz="4" w:space="0" w:color="auto"/>
              <w:left w:val="nil"/>
              <w:bottom w:val="single" w:sz="4" w:space="0" w:color="auto"/>
              <w:right w:val="nil"/>
            </w:tcBorders>
            <w:shd w:val="clear" w:color="auto" w:fill="auto"/>
            <w:vAlign w:val="bottom"/>
          </w:tcPr>
          <w:p w14:paraId="5373BB72" w14:textId="28DB754E" w:rsidR="0071660D" w:rsidRPr="0071660D" w:rsidRDefault="0071660D" w:rsidP="0071660D">
            <w:pPr>
              <w:tabs>
                <w:tab w:val="left" w:pos="180"/>
              </w:tabs>
              <w:ind w:right="26"/>
              <w:jc w:val="right"/>
              <w:rPr>
                <w:rFonts w:ascii="Arial" w:hAnsi="Arial" w:cs="Arial"/>
                <w:b/>
                <w:color w:val="000000" w:themeColor="text1"/>
                <w:sz w:val="16"/>
                <w:szCs w:val="16"/>
              </w:rPr>
            </w:pPr>
            <w:r w:rsidRPr="0071660D">
              <w:rPr>
                <w:rFonts w:ascii="Arial" w:hAnsi="Arial" w:cs="Arial"/>
                <w:b/>
                <w:color w:val="000000" w:themeColor="text1"/>
                <w:sz w:val="16"/>
                <w:szCs w:val="16"/>
              </w:rPr>
              <w:t>47.403</w:t>
            </w:r>
          </w:p>
        </w:tc>
      </w:tr>
      <w:tr w:rsidR="00F0305E" w:rsidRPr="009128F0" w14:paraId="47EB7E80" w14:textId="77777777" w:rsidTr="0071660D">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66064B1F" w14:textId="77777777" w:rsidR="00F0305E" w:rsidRPr="009128F0" w:rsidRDefault="00F0305E" w:rsidP="00F0305E">
            <w:pPr>
              <w:pStyle w:val="Balk3"/>
              <w:ind w:left="-108"/>
              <w:rPr>
                <w:rFonts w:ascii="Arial" w:hAnsi="Arial" w:cs="Arial"/>
                <w:b w:val="0"/>
                <w:bCs/>
                <w:iCs/>
                <w:color w:val="000000" w:themeColor="text1"/>
                <w:sz w:val="16"/>
                <w:szCs w:val="16"/>
              </w:rPr>
            </w:pPr>
          </w:p>
        </w:tc>
        <w:tc>
          <w:tcPr>
            <w:tcW w:w="1159" w:type="dxa"/>
            <w:tcBorders>
              <w:top w:val="single" w:sz="4" w:space="0" w:color="auto"/>
              <w:left w:val="nil"/>
              <w:bottom w:val="single" w:sz="4" w:space="0" w:color="auto"/>
              <w:right w:val="nil"/>
            </w:tcBorders>
            <w:shd w:val="clear" w:color="auto" w:fill="auto"/>
            <w:vAlign w:val="bottom"/>
          </w:tcPr>
          <w:p w14:paraId="1A7CE345" w14:textId="77777777" w:rsidR="00F0305E" w:rsidRPr="0071660D" w:rsidRDefault="00F0305E" w:rsidP="0071660D">
            <w:pPr>
              <w:tabs>
                <w:tab w:val="left" w:pos="180"/>
              </w:tabs>
              <w:ind w:right="26"/>
              <w:jc w:val="right"/>
              <w:rPr>
                <w:rFonts w:ascii="Arial" w:hAnsi="Arial" w:cs="Arial"/>
                <w:color w:val="000000" w:themeColor="text1"/>
                <w:sz w:val="16"/>
                <w:szCs w:val="16"/>
              </w:rPr>
            </w:pPr>
          </w:p>
        </w:tc>
        <w:tc>
          <w:tcPr>
            <w:tcW w:w="941" w:type="dxa"/>
            <w:tcBorders>
              <w:top w:val="single" w:sz="4" w:space="0" w:color="auto"/>
              <w:left w:val="nil"/>
              <w:bottom w:val="single" w:sz="4" w:space="0" w:color="auto"/>
              <w:right w:val="nil"/>
            </w:tcBorders>
            <w:shd w:val="clear" w:color="auto" w:fill="auto"/>
            <w:vAlign w:val="bottom"/>
          </w:tcPr>
          <w:p w14:paraId="44277CF9" w14:textId="77777777" w:rsidR="00F0305E" w:rsidRPr="0071660D" w:rsidRDefault="00F0305E" w:rsidP="0071660D">
            <w:pPr>
              <w:tabs>
                <w:tab w:val="left" w:pos="180"/>
              </w:tabs>
              <w:ind w:right="26"/>
              <w:jc w:val="right"/>
              <w:rPr>
                <w:rFonts w:ascii="Arial" w:hAnsi="Arial" w:cs="Arial"/>
                <w:color w:val="000000" w:themeColor="text1"/>
                <w:sz w:val="16"/>
                <w:szCs w:val="16"/>
              </w:rPr>
            </w:pPr>
          </w:p>
        </w:tc>
        <w:tc>
          <w:tcPr>
            <w:tcW w:w="806" w:type="dxa"/>
            <w:tcBorders>
              <w:top w:val="single" w:sz="4" w:space="0" w:color="auto"/>
              <w:left w:val="nil"/>
              <w:bottom w:val="single" w:sz="4" w:space="0" w:color="auto"/>
              <w:right w:val="nil"/>
            </w:tcBorders>
            <w:shd w:val="clear" w:color="auto" w:fill="auto"/>
            <w:vAlign w:val="bottom"/>
          </w:tcPr>
          <w:p w14:paraId="39F22B0F" w14:textId="77777777" w:rsidR="00F0305E" w:rsidRPr="0071660D" w:rsidRDefault="00F0305E" w:rsidP="0071660D">
            <w:pPr>
              <w:tabs>
                <w:tab w:val="left" w:pos="180"/>
              </w:tabs>
              <w:ind w:right="26"/>
              <w:jc w:val="right"/>
              <w:rPr>
                <w:rFonts w:ascii="Arial" w:hAnsi="Arial" w:cs="Arial"/>
                <w:color w:val="000000" w:themeColor="text1"/>
                <w:sz w:val="16"/>
                <w:szCs w:val="16"/>
              </w:rPr>
            </w:pPr>
          </w:p>
        </w:tc>
        <w:tc>
          <w:tcPr>
            <w:tcW w:w="701" w:type="dxa"/>
            <w:tcBorders>
              <w:top w:val="single" w:sz="4" w:space="0" w:color="auto"/>
              <w:left w:val="nil"/>
              <w:bottom w:val="single" w:sz="4" w:space="0" w:color="auto"/>
              <w:right w:val="nil"/>
            </w:tcBorders>
            <w:shd w:val="clear" w:color="auto" w:fill="auto"/>
            <w:vAlign w:val="bottom"/>
          </w:tcPr>
          <w:p w14:paraId="1A6AA6AF" w14:textId="77777777" w:rsidR="00F0305E" w:rsidRPr="0071660D" w:rsidRDefault="00F0305E" w:rsidP="0071660D">
            <w:pPr>
              <w:tabs>
                <w:tab w:val="left" w:pos="180"/>
              </w:tabs>
              <w:ind w:right="26"/>
              <w:jc w:val="right"/>
              <w:rPr>
                <w:rFonts w:ascii="Arial" w:hAnsi="Arial" w:cs="Arial"/>
                <w:color w:val="000000" w:themeColor="text1"/>
                <w:sz w:val="16"/>
                <w:szCs w:val="16"/>
              </w:rPr>
            </w:pPr>
          </w:p>
        </w:tc>
        <w:tc>
          <w:tcPr>
            <w:tcW w:w="859" w:type="dxa"/>
            <w:tcBorders>
              <w:top w:val="single" w:sz="4" w:space="0" w:color="auto"/>
              <w:left w:val="nil"/>
              <w:bottom w:val="single" w:sz="4" w:space="0" w:color="auto"/>
              <w:right w:val="nil"/>
            </w:tcBorders>
            <w:shd w:val="clear" w:color="auto" w:fill="auto"/>
            <w:vAlign w:val="bottom"/>
          </w:tcPr>
          <w:p w14:paraId="08893EF3" w14:textId="77777777" w:rsidR="00F0305E" w:rsidRPr="0071660D" w:rsidRDefault="00F0305E" w:rsidP="0071660D">
            <w:pPr>
              <w:tabs>
                <w:tab w:val="left" w:pos="180"/>
              </w:tabs>
              <w:ind w:right="26"/>
              <w:jc w:val="right"/>
              <w:rPr>
                <w:rFonts w:ascii="Arial" w:hAnsi="Arial" w:cs="Arial"/>
                <w:color w:val="000000" w:themeColor="text1"/>
                <w:sz w:val="16"/>
                <w:szCs w:val="16"/>
              </w:rPr>
            </w:pPr>
          </w:p>
        </w:tc>
        <w:tc>
          <w:tcPr>
            <w:tcW w:w="910" w:type="dxa"/>
            <w:tcBorders>
              <w:top w:val="single" w:sz="4" w:space="0" w:color="auto"/>
              <w:left w:val="nil"/>
              <w:bottom w:val="single" w:sz="4" w:space="0" w:color="auto"/>
              <w:right w:val="nil"/>
            </w:tcBorders>
            <w:shd w:val="clear" w:color="auto" w:fill="auto"/>
            <w:vAlign w:val="bottom"/>
          </w:tcPr>
          <w:p w14:paraId="1440ACAC" w14:textId="77777777" w:rsidR="00F0305E" w:rsidRPr="0071660D" w:rsidRDefault="00F0305E" w:rsidP="0071660D">
            <w:pPr>
              <w:tabs>
                <w:tab w:val="left" w:pos="180"/>
              </w:tabs>
              <w:ind w:right="26"/>
              <w:jc w:val="right"/>
              <w:rPr>
                <w:rFonts w:ascii="Arial" w:hAnsi="Arial" w:cs="Arial"/>
                <w:color w:val="000000" w:themeColor="text1"/>
                <w:sz w:val="16"/>
                <w:szCs w:val="16"/>
              </w:rPr>
            </w:pPr>
          </w:p>
        </w:tc>
        <w:tc>
          <w:tcPr>
            <w:tcW w:w="896" w:type="dxa"/>
            <w:tcBorders>
              <w:top w:val="single" w:sz="4" w:space="0" w:color="auto"/>
              <w:left w:val="nil"/>
              <w:bottom w:val="single" w:sz="4" w:space="0" w:color="auto"/>
              <w:right w:val="nil"/>
            </w:tcBorders>
            <w:shd w:val="clear" w:color="auto" w:fill="auto"/>
            <w:vAlign w:val="bottom"/>
          </w:tcPr>
          <w:p w14:paraId="102D0566" w14:textId="77777777" w:rsidR="00F0305E" w:rsidRPr="0071660D" w:rsidRDefault="00F0305E" w:rsidP="0071660D">
            <w:pPr>
              <w:tabs>
                <w:tab w:val="left" w:pos="180"/>
              </w:tabs>
              <w:ind w:right="26"/>
              <w:jc w:val="right"/>
              <w:rPr>
                <w:rFonts w:ascii="Arial" w:hAnsi="Arial" w:cs="Arial"/>
                <w:color w:val="000000" w:themeColor="text1"/>
                <w:sz w:val="16"/>
                <w:szCs w:val="16"/>
              </w:rPr>
            </w:pPr>
          </w:p>
        </w:tc>
        <w:tc>
          <w:tcPr>
            <w:tcW w:w="958" w:type="dxa"/>
            <w:tcBorders>
              <w:top w:val="single" w:sz="4" w:space="0" w:color="auto"/>
              <w:left w:val="nil"/>
              <w:bottom w:val="single" w:sz="4" w:space="0" w:color="auto"/>
              <w:right w:val="nil"/>
            </w:tcBorders>
            <w:shd w:val="clear" w:color="auto" w:fill="auto"/>
            <w:vAlign w:val="bottom"/>
          </w:tcPr>
          <w:p w14:paraId="2A34D566" w14:textId="77777777" w:rsidR="00F0305E" w:rsidRPr="0071660D" w:rsidRDefault="00F0305E" w:rsidP="0071660D">
            <w:pPr>
              <w:tabs>
                <w:tab w:val="left" w:pos="180"/>
              </w:tabs>
              <w:ind w:right="26"/>
              <w:jc w:val="right"/>
              <w:rPr>
                <w:rFonts w:ascii="Arial" w:hAnsi="Arial" w:cs="Arial"/>
                <w:color w:val="000000" w:themeColor="text1"/>
                <w:sz w:val="16"/>
                <w:szCs w:val="16"/>
              </w:rPr>
            </w:pPr>
          </w:p>
        </w:tc>
      </w:tr>
      <w:tr w:rsidR="0071660D" w:rsidRPr="009128F0" w14:paraId="66F89A30" w14:textId="77777777" w:rsidTr="0071660D">
        <w:trPr>
          <w:cantSplit/>
          <w:trHeight w:val="113"/>
        </w:trPr>
        <w:tc>
          <w:tcPr>
            <w:tcW w:w="2254" w:type="dxa"/>
            <w:tcBorders>
              <w:top w:val="single" w:sz="4" w:space="0" w:color="auto"/>
              <w:left w:val="nil"/>
              <w:bottom w:val="double" w:sz="4" w:space="0" w:color="auto"/>
              <w:right w:val="nil"/>
            </w:tcBorders>
            <w:shd w:val="clear" w:color="auto" w:fill="auto"/>
            <w:vAlign w:val="center"/>
          </w:tcPr>
          <w:p w14:paraId="3060C32D" w14:textId="77777777" w:rsidR="0071660D" w:rsidRPr="009128F0" w:rsidRDefault="0071660D" w:rsidP="0071660D">
            <w:pPr>
              <w:pStyle w:val="Balk3"/>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Genel toplam</w:t>
            </w:r>
          </w:p>
        </w:tc>
        <w:tc>
          <w:tcPr>
            <w:tcW w:w="1159" w:type="dxa"/>
            <w:tcBorders>
              <w:top w:val="single" w:sz="4" w:space="0" w:color="auto"/>
              <w:left w:val="nil"/>
              <w:bottom w:val="double" w:sz="4" w:space="0" w:color="auto"/>
              <w:right w:val="nil"/>
            </w:tcBorders>
            <w:shd w:val="clear" w:color="auto" w:fill="auto"/>
            <w:vAlign w:val="bottom"/>
          </w:tcPr>
          <w:p w14:paraId="0B2C648D" w14:textId="5A37ABA4" w:rsidR="0071660D" w:rsidRPr="0071660D" w:rsidRDefault="0071660D" w:rsidP="0071660D">
            <w:pPr>
              <w:tabs>
                <w:tab w:val="left" w:pos="180"/>
              </w:tabs>
              <w:ind w:right="26"/>
              <w:jc w:val="right"/>
              <w:rPr>
                <w:rFonts w:ascii="Arial" w:hAnsi="Arial" w:cs="Arial"/>
                <w:b/>
                <w:color w:val="000000" w:themeColor="text1"/>
                <w:sz w:val="16"/>
                <w:szCs w:val="16"/>
              </w:rPr>
            </w:pPr>
            <w:r w:rsidRPr="0071660D">
              <w:rPr>
                <w:rFonts w:ascii="Arial" w:hAnsi="Arial" w:cs="Arial"/>
                <w:b/>
                <w:color w:val="000000" w:themeColor="text1"/>
                <w:sz w:val="16"/>
                <w:szCs w:val="16"/>
              </w:rPr>
              <w:t>82.470</w:t>
            </w:r>
          </w:p>
        </w:tc>
        <w:tc>
          <w:tcPr>
            <w:tcW w:w="941" w:type="dxa"/>
            <w:tcBorders>
              <w:top w:val="single" w:sz="4" w:space="0" w:color="auto"/>
              <w:left w:val="nil"/>
              <w:bottom w:val="double" w:sz="4" w:space="0" w:color="auto"/>
              <w:right w:val="nil"/>
            </w:tcBorders>
            <w:shd w:val="clear" w:color="auto" w:fill="auto"/>
            <w:vAlign w:val="bottom"/>
          </w:tcPr>
          <w:p w14:paraId="411A2879" w14:textId="24C0A359" w:rsidR="0071660D" w:rsidRPr="0071660D" w:rsidRDefault="0071660D" w:rsidP="0071660D">
            <w:pPr>
              <w:tabs>
                <w:tab w:val="left" w:pos="180"/>
              </w:tabs>
              <w:ind w:right="26"/>
              <w:jc w:val="right"/>
              <w:rPr>
                <w:rFonts w:ascii="Arial" w:hAnsi="Arial" w:cs="Arial"/>
                <w:b/>
                <w:color w:val="000000" w:themeColor="text1"/>
                <w:sz w:val="16"/>
                <w:szCs w:val="16"/>
              </w:rPr>
            </w:pPr>
            <w:r w:rsidRPr="0071660D">
              <w:rPr>
                <w:rFonts w:ascii="Arial" w:hAnsi="Arial" w:cs="Arial"/>
                <w:b/>
                <w:color w:val="000000" w:themeColor="text1"/>
                <w:sz w:val="16"/>
                <w:szCs w:val="16"/>
              </w:rPr>
              <w:t>184.987</w:t>
            </w:r>
          </w:p>
        </w:tc>
        <w:tc>
          <w:tcPr>
            <w:tcW w:w="806" w:type="dxa"/>
            <w:tcBorders>
              <w:top w:val="single" w:sz="4" w:space="0" w:color="auto"/>
              <w:left w:val="nil"/>
              <w:bottom w:val="double" w:sz="4" w:space="0" w:color="auto"/>
              <w:right w:val="nil"/>
            </w:tcBorders>
            <w:shd w:val="clear" w:color="auto" w:fill="auto"/>
            <w:vAlign w:val="bottom"/>
          </w:tcPr>
          <w:p w14:paraId="238F8D17" w14:textId="0D474EF9" w:rsidR="0071660D" w:rsidRPr="0071660D" w:rsidRDefault="0071660D" w:rsidP="0071660D">
            <w:pPr>
              <w:tabs>
                <w:tab w:val="left" w:pos="180"/>
              </w:tabs>
              <w:ind w:right="26"/>
              <w:jc w:val="right"/>
              <w:rPr>
                <w:rFonts w:ascii="Arial" w:hAnsi="Arial" w:cs="Arial"/>
                <w:b/>
                <w:color w:val="000000" w:themeColor="text1"/>
                <w:sz w:val="16"/>
                <w:szCs w:val="16"/>
              </w:rPr>
            </w:pPr>
            <w:r w:rsidRPr="0071660D">
              <w:rPr>
                <w:rFonts w:ascii="Arial" w:hAnsi="Arial" w:cs="Arial"/>
                <w:b/>
                <w:color w:val="000000" w:themeColor="text1"/>
                <w:sz w:val="16"/>
                <w:szCs w:val="16"/>
              </w:rPr>
              <w:t>8.433</w:t>
            </w:r>
          </w:p>
        </w:tc>
        <w:tc>
          <w:tcPr>
            <w:tcW w:w="701" w:type="dxa"/>
            <w:tcBorders>
              <w:top w:val="single" w:sz="4" w:space="0" w:color="auto"/>
              <w:left w:val="nil"/>
              <w:bottom w:val="double" w:sz="4" w:space="0" w:color="auto"/>
              <w:right w:val="nil"/>
            </w:tcBorders>
            <w:shd w:val="clear" w:color="auto" w:fill="auto"/>
            <w:vAlign w:val="bottom"/>
          </w:tcPr>
          <w:p w14:paraId="55246ABE" w14:textId="1AF18A08" w:rsidR="0071660D" w:rsidRPr="0071660D" w:rsidRDefault="0071660D" w:rsidP="0071660D">
            <w:pPr>
              <w:tabs>
                <w:tab w:val="left" w:pos="180"/>
              </w:tabs>
              <w:ind w:right="26"/>
              <w:jc w:val="right"/>
              <w:rPr>
                <w:rFonts w:ascii="Arial" w:hAnsi="Arial" w:cs="Arial"/>
                <w:b/>
                <w:color w:val="000000" w:themeColor="text1"/>
                <w:sz w:val="16"/>
                <w:szCs w:val="16"/>
              </w:rPr>
            </w:pPr>
            <w:r>
              <w:rPr>
                <w:rFonts w:ascii="Arial" w:hAnsi="Arial" w:cs="Arial"/>
                <w:b/>
                <w:color w:val="000000" w:themeColor="text1"/>
                <w:sz w:val="16"/>
                <w:szCs w:val="16"/>
              </w:rPr>
              <w:t>-</w:t>
            </w:r>
          </w:p>
        </w:tc>
        <w:tc>
          <w:tcPr>
            <w:tcW w:w="859" w:type="dxa"/>
            <w:tcBorders>
              <w:top w:val="single" w:sz="4" w:space="0" w:color="auto"/>
              <w:left w:val="nil"/>
              <w:bottom w:val="double" w:sz="4" w:space="0" w:color="auto"/>
              <w:right w:val="nil"/>
            </w:tcBorders>
            <w:shd w:val="clear" w:color="auto" w:fill="auto"/>
            <w:vAlign w:val="bottom"/>
          </w:tcPr>
          <w:p w14:paraId="711FEE7C" w14:textId="2D0C6FBD" w:rsidR="0071660D" w:rsidRPr="0071660D" w:rsidRDefault="0071660D" w:rsidP="0071660D">
            <w:pPr>
              <w:tabs>
                <w:tab w:val="left" w:pos="180"/>
              </w:tabs>
              <w:ind w:right="26"/>
              <w:jc w:val="right"/>
              <w:rPr>
                <w:rFonts w:ascii="Arial" w:hAnsi="Arial" w:cs="Arial"/>
                <w:b/>
                <w:color w:val="000000" w:themeColor="text1"/>
                <w:sz w:val="16"/>
                <w:szCs w:val="16"/>
              </w:rPr>
            </w:pPr>
            <w:r w:rsidRPr="0071660D">
              <w:rPr>
                <w:rFonts w:ascii="Arial" w:hAnsi="Arial" w:cs="Arial"/>
                <w:b/>
                <w:color w:val="000000" w:themeColor="text1"/>
                <w:sz w:val="16"/>
                <w:szCs w:val="16"/>
              </w:rPr>
              <w:t>1.477</w:t>
            </w:r>
          </w:p>
        </w:tc>
        <w:tc>
          <w:tcPr>
            <w:tcW w:w="910" w:type="dxa"/>
            <w:tcBorders>
              <w:top w:val="single" w:sz="4" w:space="0" w:color="auto"/>
              <w:left w:val="nil"/>
              <w:bottom w:val="double" w:sz="4" w:space="0" w:color="auto"/>
              <w:right w:val="nil"/>
            </w:tcBorders>
            <w:shd w:val="clear" w:color="auto" w:fill="auto"/>
            <w:vAlign w:val="bottom"/>
          </w:tcPr>
          <w:p w14:paraId="710D07BA" w14:textId="51276DF7" w:rsidR="0071660D" w:rsidRPr="0071660D" w:rsidRDefault="0071660D" w:rsidP="0071660D">
            <w:pPr>
              <w:tabs>
                <w:tab w:val="left" w:pos="180"/>
              </w:tabs>
              <w:ind w:right="26"/>
              <w:jc w:val="right"/>
              <w:rPr>
                <w:rFonts w:ascii="Arial" w:hAnsi="Arial" w:cs="Arial"/>
                <w:b/>
                <w:color w:val="000000" w:themeColor="text1"/>
                <w:sz w:val="16"/>
                <w:szCs w:val="16"/>
              </w:rPr>
            </w:pPr>
            <w:r w:rsidRPr="0071660D">
              <w:rPr>
                <w:rFonts w:ascii="Arial" w:hAnsi="Arial" w:cs="Arial"/>
                <w:b/>
                <w:color w:val="000000" w:themeColor="text1"/>
                <w:sz w:val="16"/>
                <w:szCs w:val="16"/>
              </w:rPr>
              <w:t>16.047</w:t>
            </w:r>
          </w:p>
        </w:tc>
        <w:tc>
          <w:tcPr>
            <w:tcW w:w="896" w:type="dxa"/>
            <w:tcBorders>
              <w:top w:val="single" w:sz="4" w:space="0" w:color="auto"/>
              <w:left w:val="nil"/>
              <w:bottom w:val="double" w:sz="4" w:space="0" w:color="auto"/>
              <w:right w:val="nil"/>
            </w:tcBorders>
            <w:shd w:val="clear" w:color="auto" w:fill="auto"/>
            <w:vAlign w:val="bottom"/>
          </w:tcPr>
          <w:p w14:paraId="1BEE4E01" w14:textId="70B2816E" w:rsidR="0071660D" w:rsidRPr="0071660D" w:rsidRDefault="0071660D" w:rsidP="0071660D">
            <w:pPr>
              <w:tabs>
                <w:tab w:val="left" w:pos="180"/>
              </w:tabs>
              <w:ind w:right="26"/>
              <w:jc w:val="right"/>
              <w:rPr>
                <w:rFonts w:ascii="Arial" w:hAnsi="Arial" w:cs="Arial"/>
                <w:b/>
                <w:color w:val="000000" w:themeColor="text1"/>
                <w:sz w:val="16"/>
                <w:szCs w:val="16"/>
              </w:rPr>
            </w:pPr>
            <w:r w:rsidRPr="0071660D">
              <w:rPr>
                <w:rFonts w:ascii="Arial" w:hAnsi="Arial" w:cs="Arial"/>
                <w:b/>
                <w:color w:val="000000" w:themeColor="text1"/>
                <w:sz w:val="16"/>
                <w:szCs w:val="16"/>
              </w:rPr>
              <w:t>193</w:t>
            </w:r>
          </w:p>
        </w:tc>
        <w:tc>
          <w:tcPr>
            <w:tcW w:w="958" w:type="dxa"/>
            <w:tcBorders>
              <w:top w:val="single" w:sz="4" w:space="0" w:color="auto"/>
              <w:left w:val="nil"/>
              <w:bottom w:val="double" w:sz="4" w:space="0" w:color="auto"/>
              <w:right w:val="nil"/>
            </w:tcBorders>
            <w:shd w:val="clear" w:color="auto" w:fill="auto"/>
            <w:vAlign w:val="bottom"/>
          </w:tcPr>
          <w:p w14:paraId="20333157" w14:textId="0B1C5DF6" w:rsidR="0071660D" w:rsidRPr="0071660D" w:rsidRDefault="0071660D" w:rsidP="0071660D">
            <w:pPr>
              <w:tabs>
                <w:tab w:val="left" w:pos="180"/>
              </w:tabs>
              <w:ind w:right="26"/>
              <w:jc w:val="right"/>
              <w:rPr>
                <w:rFonts w:ascii="Arial" w:hAnsi="Arial" w:cs="Arial"/>
                <w:b/>
                <w:color w:val="000000" w:themeColor="text1"/>
                <w:sz w:val="16"/>
                <w:szCs w:val="16"/>
              </w:rPr>
            </w:pPr>
            <w:r w:rsidRPr="0071660D">
              <w:rPr>
                <w:rFonts w:ascii="Arial" w:hAnsi="Arial" w:cs="Arial"/>
                <w:b/>
                <w:color w:val="000000" w:themeColor="text1"/>
                <w:sz w:val="16"/>
                <w:szCs w:val="16"/>
              </w:rPr>
              <w:t>293.607</w:t>
            </w:r>
          </w:p>
        </w:tc>
      </w:tr>
    </w:tbl>
    <w:p w14:paraId="6A401D7E" w14:textId="77777777" w:rsidR="00D052D2" w:rsidRPr="009128F0" w:rsidRDefault="00D052D2" w:rsidP="00136C29">
      <w:pPr>
        <w:autoSpaceDE w:val="0"/>
        <w:autoSpaceDN w:val="0"/>
        <w:adjustRightInd w:val="0"/>
        <w:rPr>
          <w:rFonts w:ascii="Arial" w:hAnsi="Arial" w:cs="Arial"/>
          <w:b/>
          <w:color w:val="000000" w:themeColor="text1"/>
          <w:sz w:val="16"/>
          <w:szCs w:val="16"/>
        </w:rPr>
      </w:pPr>
    </w:p>
    <w:tbl>
      <w:tblPr>
        <w:tblW w:w="949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1162"/>
        <w:gridCol w:w="938"/>
        <w:gridCol w:w="812"/>
        <w:gridCol w:w="699"/>
        <w:gridCol w:w="854"/>
        <w:gridCol w:w="900"/>
        <w:gridCol w:w="892"/>
        <w:gridCol w:w="973"/>
      </w:tblGrid>
      <w:tr w:rsidR="002C76CF" w:rsidRPr="009128F0" w14:paraId="34036755" w14:textId="77777777" w:rsidTr="00BE6D16">
        <w:trPr>
          <w:cantSplit/>
          <w:trHeight w:val="210"/>
        </w:trPr>
        <w:tc>
          <w:tcPr>
            <w:tcW w:w="2268" w:type="dxa"/>
            <w:tcBorders>
              <w:top w:val="single" w:sz="4" w:space="0" w:color="auto"/>
              <w:left w:val="nil"/>
              <w:bottom w:val="single" w:sz="4" w:space="0" w:color="auto"/>
              <w:right w:val="nil"/>
            </w:tcBorders>
            <w:shd w:val="clear" w:color="auto" w:fill="auto"/>
            <w:vAlign w:val="center"/>
          </w:tcPr>
          <w:p w14:paraId="38B866DB" w14:textId="77777777" w:rsidR="00D052D2" w:rsidRPr="009128F0" w:rsidRDefault="00D052D2" w:rsidP="00D052D2">
            <w:pPr>
              <w:pStyle w:val="Balk3"/>
              <w:ind w:left="-108"/>
              <w:rPr>
                <w:rFonts w:ascii="Arial" w:hAnsi="Arial" w:cs="Arial"/>
                <w:iCs/>
                <w:color w:val="000000" w:themeColor="text1"/>
                <w:sz w:val="16"/>
                <w:szCs w:val="16"/>
              </w:rPr>
            </w:pPr>
            <w:r w:rsidRPr="009128F0">
              <w:rPr>
                <w:rFonts w:ascii="Arial" w:hAnsi="Arial" w:cs="Arial"/>
                <w:iCs/>
                <w:color w:val="000000" w:themeColor="text1"/>
                <w:sz w:val="16"/>
                <w:szCs w:val="16"/>
              </w:rPr>
              <w:t>Önceki Dönem</w:t>
            </w:r>
          </w:p>
        </w:tc>
        <w:tc>
          <w:tcPr>
            <w:tcW w:w="6257" w:type="dxa"/>
            <w:gridSpan w:val="7"/>
            <w:tcBorders>
              <w:top w:val="single" w:sz="4" w:space="0" w:color="auto"/>
              <w:left w:val="nil"/>
              <w:bottom w:val="single" w:sz="4" w:space="0" w:color="auto"/>
              <w:right w:val="nil"/>
            </w:tcBorders>
            <w:shd w:val="clear" w:color="auto" w:fill="auto"/>
            <w:vAlign w:val="center"/>
          </w:tcPr>
          <w:p w14:paraId="154EB19C" w14:textId="77777777" w:rsidR="00D052D2" w:rsidRPr="009128F0" w:rsidRDefault="00D052D2" w:rsidP="00D052D2">
            <w:pPr>
              <w:jc w:val="center"/>
              <w:rPr>
                <w:rFonts w:ascii="Arial" w:hAnsi="Arial" w:cs="Arial"/>
                <w:b/>
                <w:bCs/>
                <w:iCs/>
                <w:color w:val="000000" w:themeColor="text1"/>
                <w:sz w:val="16"/>
                <w:szCs w:val="16"/>
              </w:rPr>
            </w:pPr>
            <w:r w:rsidRPr="009128F0">
              <w:rPr>
                <w:rFonts w:ascii="Arial" w:hAnsi="Arial" w:cs="Arial"/>
                <w:b/>
                <w:bCs/>
                <w:iCs/>
                <w:color w:val="000000" w:themeColor="text1"/>
                <w:sz w:val="16"/>
                <w:szCs w:val="16"/>
              </w:rPr>
              <w:t>Katılma hesapları</w:t>
            </w:r>
          </w:p>
        </w:tc>
        <w:tc>
          <w:tcPr>
            <w:tcW w:w="973" w:type="dxa"/>
            <w:tcBorders>
              <w:top w:val="single" w:sz="4" w:space="0" w:color="auto"/>
              <w:left w:val="nil"/>
              <w:bottom w:val="single" w:sz="4" w:space="0" w:color="auto"/>
              <w:right w:val="nil"/>
            </w:tcBorders>
            <w:shd w:val="clear" w:color="auto" w:fill="auto"/>
            <w:vAlign w:val="center"/>
          </w:tcPr>
          <w:p w14:paraId="07005D2E" w14:textId="77777777" w:rsidR="00D052D2" w:rsidRPr="009128F0" w:rsidRDefault="00D052D2" w:rsidP="00D052D2">
            <w:pPr>
              <w:jc w:val="right"/>
              <w:rPr>
                <w:rFonts w:ascii="Arial" w:hAnsi="Arial" w:cs="Arial"/>
                <w:b/>
                <w:bCs/>
                <w:iCs/>
                <w:color w:val="000000" w:themeColor="text1"/>
                <w:sz w:val="16"/>
                <w:szCs w:val="16"/>
              </w:rPr>
            </w:pPr>
          </w:p>
        </w:tc>
      </w:tr>
      <w:tr w:rsidR="00D052D2" w:rsidRPr="009128F0" w14:paraId="2F3D4E24" w14:textId="77777777" w:rsidTr="00BE6D16">
        <w:trPr>
          <w:cantSplit/>
          <w:trHeight w:val="70"/>
        </w:trPr>
        <w:tc>
          <w:tcPr>
            <w:tcW w:w="2268" w:type="dxa"/>
            <w:tcBorders>
              <w:top w:val="single" w:sz="4" w:space="0" w:color="auto"/>
              <w:left w:val="nil"/>
              <w:bottom w:val="single" w:sz="4" w:space="0" w:color="auto"/>
              <w:right w:val="nil"/>
            </w:tcBorders>
            <w:shd w:val="clear" w:color="auto" w:fill="auto"/>
            <w:vAlign w:val="center"/>
          </w:tcPr>
          <w:p w14:paraId="019FF582" w14:textId="77777777" w:rsidR="00D052D2" w:rsidRPr="009128F0" w:rsidRDefault="00D052D2" w:rsidP="00D052D2">
            <w:pPr>
              <w:pStyle w:val="Balk3"/>
              <w:ind w:left="-108"/>
              <w:rPr>
                <w:rFonts w:ascii="Arial" w:hAnsi="Arial" w:cs="Arial"/>
                <w:b w:val="0"/>
                <w:bCs/>
                <w:iCs/>
                <w:color w:val="000000" w:themeColor="text1"/>
                <w:sz w:val="16"/>
                <w:szCs w:val="16"/>
              </w:rPr>
            </w:pPr>
          </w:p>
          <w:p w14:paraId="709A3698" w14:textId="77777777" w:rsidR="00D052D2" w:rsidRPr="009128F0" w:rsidRDefault="00D052D2" w:rsidP="00D052D2">
            <w:pPr>
              <w:pStyle w:val="Balk3"/>
              <w:ind w:left="-108"/>
              <w:rPr>
                <w:rFonts w:ascii="Arial" w:hAnsi="Arial" w:cs="Arial"/>
                <w:bCs/>
                <w:iCs/>
                <w:color w:val="000000" w:themeColor="text1"/>
                <w:sz w:val="16"/>
                <w:szCs w:val="16"/>
              </w:rPr>
            </w:pPr>
          </w:p>
          <w:p w14:paraId="672D522A" w14:textId="77777777" w:rsidR="00D052D2" w:rsidRPr="009128F0" w:rsidRDefault="00D052D2" w:rsidP="00D052D2">
            <w:pPr>
              <w:pStyle w:val="Balk3"/>
              <w:ind w:left="-108"/>
              <w:rPr>
                <w:rFonts w:ascii="Arial" w:hAnsi="Arial" w:cs="Arial"/>
                <w:b w:val="0"/>
                <w:iCs/>
                <w:color w:val="000000" w:themeColor="text1"/>
                <w:sz w:val="16"/>
                <w:szCs w:val="16"/>
              </w:rPr>
            </w:pPr>
            <w:r w:rsidRPr="009128F0">
              <w:rPr>
                <w:rFonts w:ascii="Arial" w:hAnsi="Arial" w:cs="Arial"/>
                <w:bCs/>
                <w:iCs/>
                <w:color w:val="000000" w:themeColor="text1"/>
                <w:sz w:val="16"/>
                <w:szCs w:val="16"/>
              </w:rPr>
              <w:t>Hesap adı</w:t>
            </w:r>
          </w:p>
        </w:tc>
        <w:tc>
          <w:tcPr>
            <w:tcW w:w="1162" w:type="dxa"/>
            <w:tcBorders>
              <w:top w:val="single" w:sz="4" w:space="0" w:color="auto"/>
              <w:left w:val="nil"/>
              <w:bottom w:val="single" w:sz="4" w:space="0" w:color="auto"/>
              <w:right w:val="nil"/>
            </w:tcBorders>
            <w:shd w:val="clear" w:color="auto" w:fill="auto"/>
            <w:vAlign w:val="bottom"/>
          </w:tcPr>
          <w:p w14:paraId="50B5FEAE" w14:textId="77777777" w:rsidR="00D052D2" w:rsidRPr="009128F0" w:rsidRDefault="00D052D2" w:rsidP="0091609A">
            <w:pPr>
              <w:jc w:val="right"/>
              <w:rPr>
                <w:rFonts w:ascii="Arial" w:hAnsi="Arial" w:cs="Arial"/>
                <w:b/>
                <w:bCs/>
                <w:iCs/>
                <w:color w:val="000000" w:themeColor="text1"/>
                <w:sz w:val="16"/>
                <w:szCs w:val="16"/>
              </w:rPr>
            </w:pPr>
          </w:p>
          <w:p w14:paraId="70F848DA" w14:textId="77777777" w:rsidR="00D052D2" w:rsidRPr="009128F0" w:rsidRDefault="00D052D2" w:rsidP="0091609A">
            <w:pPr>
              <w:jc w:val="right"/>
              <w:rPr>
                <w:rFonts w:ascii="Arial" w:hAnsi="Arial" w:cs="Arial"/>
                <w:b/>
                <w:bCs/>
                <w:iCs/>
                <w:color w:val="000000" w:themeColor="text1"/>
                <w:sz w:val="16"/>
                <w:szCs w:val="16"/>
              </w:rPr>
            </w:pPr>
            <w:r w:rsidRPr="009128F0">
              <w:rPr>
                <w:rFonts w:ascii="Arial" w:hAnsi="Arial" w:cs="Arial"/>
                <w:b/>
                <w:bCs/>
                <w:iCs/>
                <w:color w:val="000000" w:themeColor="text1"/>
                <w:sz w:val="16"/>
                <w:szCs w:val="16"/>
              </w:rPr>
              <w:t>1 aya</w:t>
            </w:r>
          </w:p>
          <w:p w14:paraId="000FC5C4" w14:textId="77777777" w:rsidR="00D052D2" w:rsidRPr="009128F0" w:rsidRDefault="00D052D2" w:rsidP="0091609A">
            <w:pPr>
              <w:jc w:val="right"/>
              <w:rPr>
                <w:rFonts w:ascii="Arial" w:hAnsi="Arial" w:cs="Arial"/>
                <w:b/>
                <w:bCs/>
                <w:iCs/>
                <w:color w:val="000000" w:themeColor="text1"/>
                <w:sz w:val="16"/>
                <w:szCs w:val="16"/>
              </w:rPr>
            </w:pPr>
            <w:proofErr w:type="gramStart"/>
            <w:r w:rsidRPr="009128F0">
              <w:rPr>
                <w:rFonts w:ascii="Arial" w:hAnsi="Arial" w:cs="Arial"/>
                <w:b/>
                <w:bCs/>
                <w:iCs/>
                <w:color w:val="000000" w:themeColor="text1"/>
                <w:sz w:val="16"/>
                <w:szCs w:val="16"/>
              </w:rPr>
              <w:t>kadar</w:t>
            </w:r>
            <w:proofErr w:type="gramEnd"/>
          </w:p>
        </w:tc>
        <w:tc>
          <w:tcPr>
            <w:tcW w:w="938" w:type="dxa"/>
            <w:tcBorders>
              <w:top w:val="single" w:sz="4" w:space="0" w:color="auto"/>
              <w:left w:val="nil"/>
              <w:bottom w:val="single" w:sz="4" w:space="0" w:color="auto"/>
              <w:right w:val="nil"/>
            </w:tcBorders>
            <w:shd w:val="clear" w:color="auto" w:fill="auto"/>
            <w:vAlign w:val="bottom"/>
          </w:tcPr>
          <w:p w14:paraId="78229956" w14:textId="77777777" w:rsidR="00D052D2" w:rsidRPr="009128F0"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62616DBB" w14:textId="77777777" w:rsidR="00D052D2" w:rsidRPr="009128F0"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9128F0">
              <w:rPr>
                <w:rFonts w:ascii="Arial" w:hAnsi="Arial" w:cs="Arial"/>
                <w:b/>
                <w:bCs/>
                <w:iCs/>
                <w:color w:val="000000" w:themeColor="text1"/>
                <w:sz w:val="16"/>
                <w:szCs w:val="16"/>
              </w:rPr>
              <w:t>3 aya</w:t>
            </w:r>
          </w:p>
          <w:p w14:paraId="4EBB7F5E" w14:textId="77777777" w:rsidR="00D052D2" w:rsidRPr="009128F0"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9128F0">
              <w:rPr>
                <w:rFonts w:ascii="Arial" w:hAnsi="Arial" w:cs="Arial"/>
                <w:b/>
                <w:bCs/>
                <w:iCs/>
                <w:color w:val="000000" w:themeColor="text1"/>
                <w:sz w:val="16"/>
                <w:szCs w:val="16"/>
              </w:rPr>
              <w:t>kadar</w:t>
            </w:r>
          </w:p>
        </w:tc>
        <w:tc>
          <w:tcPr>
            <w:tcW w:w="812" w:type="dxa"/>
            <w:tcBorders>
              <w:top w:val="single" w:sz="4" w:space="0" w:color="auto"/>
              <w:left w:val="nil"/>
              <w:bottom w:val="single" w:sz="4" w:space="0" w:color="auto"/>
              <w:right w:val="nil"/>
            </w:tcBorders>
            <w:shd w:val="clear" w:color="auto" w:fill="auto"/>
            <w:vAlign w:val="bottom"/>
          </w:tcPr>
          <w:p w14:paraId="0A120A39" w14:textId="77777777" w:rsidR="00D052D2" w:rsidRPr="009128F0"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711EF4B6" w14:textId="77777777" w:rsidR="00D052D2" w:rsidRPr="009128F0"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9128F0">
              <w:rPr>
                <w:rFonts w:ascii="Arial" w:hAnsi="Arial" w:cs="Arial"/>
                <w:b/>
                <w:bCs/>
                <w:iCs/>
                <w:color w:val="000000" w:themeColor="text1"/>
                <w:sz w:val="16"/>
                <w:szCs w:val="16"/>
              </w:rPr>
              <w:t>6 aya</w:t>
            </w:r>
          </w:p>
          <w:p w14:paraId="4B9ED94F" w14:textId="77777777" w:rsidR="00D052D2" w:rsidRPr="009128F0" w:rsidRDefault="00D052D2" w:rsidP="0091609A">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color w:val="000000" w:themeColor="text1"/>
                <w:sz w:val="16"/>
                <w:szCs w:val="16"/>
              </w:rPr>
            </w:pPr>
            <w:r w:rsidRPr="009128F0">
              <w:rPr>
                <w:rFonts w:ascii="Arial" w:hAnsi="Arial" w:cs="Arial"/>
                <w:b/>
                <w:bCs/>
                <w:iCs/>
                <w:color w:val="000000" w:themeColor="text1"/>
                <w:sz w:val="16"/>
                <w:szCs w:val="16"/>
              </w:rPr>
              <w:t>kadar</w:t>
            </w:r>
          </w:p>
        </w:tc>
        <w:tc>
          <w:tcPr>
            <w:tcW w:w="699" w:type="dxa"/>
            <w:tcBorders>
              <w:top w:val="single" w:sz="4" w:space="0" w:color="auto"/>
              <w:left w:val="nil"/>
              <w:bottom w:val="single" w:sz="4" w:space="0" w:color="auto"/>
              <w:right w:val="nil"/>
            </w:tcBorders>
            <w:shd w:val="clear" w:color="auto" w:fill="auto"/>
            <w:vAlign w:val="bottom"/>
          </w:tcPr>
          <w:p w14:paraId="28039AD2" w14:textId="77777777" w:rsidR="00D052D2" w:rsidRPr="009128F0" w:rsidRDefault="00D052D2" w:rsidP="0091609A">
            <w:pPr>
              <w:jc w:val="right"/>
              <w:rPr>
                <w:rFonts w:ascii="Arial" w:hAnsi="Arial" w:cs="Arial"/>
                <w:b/>
                <w:bCs/>
                <w:iCs/>
                <w:color w:val="000000" w:themeColor="text1"/>
                <w:sz w:val="16"/>
                <w:szCs w:val="16"/>
              </w:rPr>
            </w:pPr>
          </w:p>
          <w:p w14:paraId="2D572C14" w14:textId="77777777" w:rsidR="00D052D2" w:rsidRPr="009128F0" w:rsidRDefault="00D052D2" w:rsidP="0091609A">
            <w:pPr>
              <w:jc w:val="right"/>
              <w:rPr>
                <w:rFonts w:ascii="Arial" w:hAnsi="Arial" w:cs="Arial"/>
                <w:b/>
                <w:bCs/>
                <w:iCs/>
                <w:color w:val="000000" w:themeColor="text1"/>
                <w:sz w:val="16"/>
                <w:szCs w:val="16"/>
              </w:rPr>
            </w:pPr>
            <w:r w:rsidRPr="009128F0">
              <w:rPr>
                <w:rFonts w:ascii="Arial" w:hAnsi="Arial" w:cs="Arial"/>
                <w:b/>
                <w:bCs/>
                <w:iCs/>
                <w:color w:val="000000" w:themeColor="text1"/>
                <w:sz w:val="16"/>
                <w:szCs w:val="16"/>
              </w:rPr>
              <w:t>9 aya</w:t>
            </w:r>
          </w:p>
          <w:p w14:paraId="0442C12D" w14:textId="77777777" w:rsidR="00D052D2" w:rsidRPr="009128F0" w:rsidRDefault="00D052D2" w:rsidP="0091609A">
            <w:pPr>
              <w:jc w:val="right"/>
              <w:rPr>
                <w:rFonts w:ascii="Arial" w:hAnsi="Arial" w:cs="Arial"/>
                <w:b/>
                <w:bCs/>
                <w:iCs/>
                <w:color w:val="000000" w:themeColor="text1"/>
                <w:sz w:val="16"/>
                <w:szCs w:val="16"/>
              </w:rPr>
            </w:pPr>
            <w:proofErr w:type="gramStart"/>
            <w:r w:rsidRPr="009128F0">
              <w:rPr>
                <w:rFonts w:ascii="Arial" w:hAnsi="Arial" w:cs="Arial"/>
                <w:b/>
                <w:bCs/>
                <w:iCs/>
                <w:color w:val="000000" w:themeColor="text1"/>
                <w:sz w:val="16"/>
                <w:szCs w:val="16"/>
              </w:rPr>
              <w:t>kadar</w:t>
            </w:r>
            <w:proofErr w:type="gramEnd"/>
          </w:p>
        </w:tc>
        <w:tc>
          <w:tcPr>
            <w:tcW w:w="854" w:type="dxa"/>
            <w:tcBorders>
              <w:top w:val="single" w:sz="4" w:space="0" w:color="auto"/>
              <w:left w:val="nil"/>
              <w:bottom w:val="single" w:sz="4" w:space="0" w:color="auto"/>
              <w:right w:val="nil"/>
            </w:tcBorders>
            <w:shd w:val="clear" w:color="auto" w:fill="auto"/>
            <w:vAlign w:val="bottom"/>
          </w:tcPr>
          <w:p w14:paraId="0FF9A0E2" w14:textId="77777777" w:rsidR="00D052D2" w:rsidRPr="009128F0" w:rsidRDefault="00D052D2" w:rsidP="0091609A">
            <w:pPr>
              <w:jc w:val="right"/>
              <w:rPr>
                <w:rFonts w:ascii="Arial" w:hAnsi="Arial" w:cs="Arial"/>
                <w:b/>
                <w:bCs/>
                <w:iCs/>
                <w:color w:val="000000" w:themeColor="text1"/>
                <w:sz w:val="16"/>
                <w:szCs w:val="16"/>
              </w:rPr>
            </w:pPr>
          </w:p>
          <w:p w14:paraId="769DC727" w14:textId="77777777" w:rsidR="00D052D2" w:rsidRPr="009128F0" w:rsidRDefault="00D052D2" w:rsidP="0091609A">
            <w:pPr>
              <w:jc w:val="right"/>
              <w:rPr>
                <w:rFonts w:ascii="Arial" w:hAnsi="Arial" w:cs="Arial"/>
                <w:b/>
                <w:bCs/>
                <w:iCs/>
                <w:color w:val="000000" w:themeColor="text1"/>
                <w:sz w:val="16"/>
                <w:szCs w:val="16"/>
              </w:rPr>
            </w:pPr>
            <w:r w:rsidRPr="009128F0">
              <w:rPr>
                <w:rFonts w:ascii="Arial" w:hAnsi="Arial" w:cs="Arial"/>
                <w:b/>
                <w:bCs/>
                <w:iCs/>
                <w:color w:val="000000" w:themeColor="text1"/>
                <w:sz w:val="16"/>
                <w:szCs w:val="16"/>
              </w:rPr>
              <w:t>1 yıla</w:t>
            </w:r>
          </w:p>
          <w:p w14:paraId="1DEE2732" w14:textId="77777777" w:rsidR="00D052D2" w:rsidRPr="009128F0" w:rsidRDefault="00D052D2" w:rsidP="0091609A">
            <w:pPr>
              <w:jc w:val="right"/>
              <w:rPr>
                <w:rFonts w:ascii="Arial" w:hAnsi="Arial" w:cs="Arial"/>
                <w:b/>
                <w:bCs/>
                <w:iCs/>
                <w:color w:val="000000" w:themeColor="text1"/>
                <w:sz w:val="16"/>
                <w:szCs w:val="16"/>
              </w:rPr>
            </w:pPr>
            <w:proofErr w:type="gramStart"/>
            <w:r w:rsidRPr="009128F0">
              <w:rPr>
                <w:rFonts w:ascii="Arial" w:hAnsi="Arial" w:cs="Arial"/>
                <w:b/>
                <w:bCs/>
                <w:iCs/>
                <w:color w:val="000000" w:themeColor="text1"/>
                <w:sz w:val="16"/>
                <w:szCs w:val="16"/>
              </w:rPr>
              <w:t>kadar</w:t>
            </w:r>
            <w:proofErr w:type="gramEnd"/>
          </w:p>
        </w:tc>
        <w:tc>
          <w:tcPr>
            <w:tcW w:w="900" w:type="dxa"/>
            <w:tcBorders>
              <w:top w:val="single" w:sz="4" w:space="0" w:color="auto"/>
              <w:left w:val="nil"/>
              <w:bottom w:val="single" w:sz="4" w:space="0" w:color="auto"/>
              <w:right w:val="nil"/>
            </w:tcBorders>
            <w:shd w:val="clear" w:color="auto" w:fill="auto"/>
            <w:vAlign w:val="bottom"/>
          </w:tcPr>
          <w:p w14:paraId="54625EBD" w14:textId="77777777" w:rsidR="00D052D2" w:rsidRPr="009128F0" w:rsidRDefault="00D052D2" w:rsidP="0091609A">
            <w:pPr>
              <w:jc w:val="right"/>
              <w:rPr>
                <w:rFonts w:ascii="Arial" w:hAnsi="Arial" w:cs="Arial"/>
                <w:b/>
                <w:bCs/>
                <w:iCs/>
                <w:color w:val="000000" w:themeColor="text1"/>
                <w:sz w:val="16"/>
                <w:szCs w:val="16"/>
              </w:rPr>
            </w:pPr>
          </w:p>
          <w:p w14:paraId="5CD94DA1" w14:textId="77777777" w:rsidR="00D052D2" w:rsidRPr="009128F0" w:rsidRDefault="00D052D2" w:rsidP="0091609A">
            <w:pPr>
              <w:jc w:val="right"/>
              <w:rPr>
                <w:rFonts w:ascii="Arial" w:hAnsi="Arial" w:cs="Arial"/>
                <w:b/>
                <w:bCs/>
                <w:iCs/>
                <w:color w:val="000000" w:themeColor="text1"/>
                <w:sz w:val="16"/>
                <w:szCs w:val="16"/>
              </w:rPr>
            </w:pPr>
            <w:r w:rsidRPr="009128F0">
              <w:rPr>
                <w:rFonts w:ascii="Arial" w:hAnsi="Arial" w:cs="Arial"/>
                <w:b/>
                <w:bCs/>
                <w:iCs/>
                <w:color w:val="000000" w:themeColor="text1"/>
                <w:sz w:val="16"/>
                <w:szCs w:val="16"/>
              </w:rPr>
              <w:t>1 yıldan</w:t>
            </w:r>
          </w:p>
          <w:p w14:paraId="1783F295" w14:textId="77777777" w:rsidR="00D052D2" w:rsidRPr="009128F0" w:rsidRDefault="00D052D2" w:rsidP="0091609A">
            <w:pPr>
              <w:jc w:val="right"/>
              <w:rPr>
                <w:rFonts w:ascii="Arial" w:hAnsi="Arial" w:cs="Arial"/>
                <w:b/>
                <w:bCs/>
                <w:iCs/>
                <w:color w:val="000000" w:themeColor="text1"/>
                <w:sz w:val="16"/>
                <w:szCs w:val="16"/>
              </w:rPr>
            </w:pPr>
            <w:proofErr w:type="gramStart"/>
            <w:r w:rsidRPr="009128F0">
              <w:rPr>
                <w:rFonts w:ascii="Arial" w:hAnsi="Arial" w:cs="Arial"/>
                <w:b/>
                <w:bCs/>
                <w:iCs/>
                <w:color w:val="000000" w:themeColor="text1"/>
                <w:sz w:val="16"/>
                <w:szCs w:val="16"/>
              </w:rPr>
              <w:t>uzun</w:t>
            </w:r>
            <w:proofErr w:type="gramEnd"/>
          </w:p>
        </w:tc>
        <w:tc>
          <w:tcPr>
            <w:tcW w:w="892" w:type="dxa"/>
            <w:tcBorders>
              <w:top w:val="single" w:sz="4" w:space="0" w:color="auto"/>
              <w:left w:val="nil"/>
              <w:bottom w:val="single" w:sz="4" w:space="0" w:color="auto"/>
              <w:right w:val="nil"/>
            </w:tcBorders>
            <w:shd w:val="clear" w:color="auto" w:fill="auto"/>
            <w:vAlign w:val="bottom"/>
          </w:tcPr>
          <w:p w14:paraId="3BFDF07B" w14:textId="77777777" w:rsidR="00D052D2" w:rsidRPr="009128F0" w:rsidRDefault="00D052D2" w:rsidP="0091609A">
            <w:pPr>
              <w:jc w:val="right"/>
              <w:rPr>
                <w:rFonts w:ascii="Arial" w:hAnsi="Arial" w:cs="Arial"/>
                <w:b/>
                <w:bCs/>
                <w:iCs/>
                <w:color w:val="000000" w:themeColor="text1"/>
                <w:sz w:val="16"/>
                <w:szCs w:val="16"/>
              </w:rPr>
            </w:pPr>
            <w:r w:rsidRPr="009128F0">
              <w:rPr>
                <w:rFonts w:ascii="Arial" w:hAnsi="Arial" w:cs="Arial"/>
                <w:b/>
                <w:bCs/>
                <w:iCs/>
                <w:color w:val="000000" w:themeColor="text1"/>
                <w:sz w:val="16"/>
                <w:szCs w:val="16"/>
              </w:rPr>
              <w:t>Birikimli</w:t>
            </w:r>
          </w:p>
          <w:p w14:paraId="17FF7AEC" w14:textId="77777777" w:rsidR="00D052D2" w:rsidRPr="009128F0" w:rsidRDefault="00D052D2" w:rsidP="0091609A">
            <w:pPr>
              <w:jc w:val="right"/>
              <w:rPr>
                <w:rFonts w:ascii="Arial" w:hAnsi="Arial" w:cs="Arial"/>
                <w:b/>
                <w:bCs/>
                <w:iCs/>
                <w:color w:val="000000" w:themeColor="text1"/>
                <w:sz w:val="16"/>
                <w:szCs w:val="16"/>
              </w:rPr>
            </w:pPr>
            <w:proofErr w:type="gramStart"/>
            <w:r w:rsidRPr="009128F0">
              <w:rPr>
                <w:rFonts w:ascii="Arial" w:hAnsi="Arial" w:cs="Arial"/>
                <w:b/>
                <w:bCs/>
                <w:iCs/>
                <w:color w:val="000000" w:themeColor="text1"/>
                <w:sz w:val="16"/>
                <w:szCs w:val="16"/>
              </w:rPr>
              <w:t>katılma</w:t>
            </w:r>
            <w:proofErr w:type="gramEnd"/>
          </w:p>
          <w:p w14:paraId="3F1B7A37" w14:textId="77777777" w:rsidR="00D052D2" w:rsidRPr="009128F0" w:rsidRDefault="00D052D2" w:rsidP="0091609A">
            <w:pPr>
              <w:jc w:val="right"/>
              <w:rPr>
                <w:rFonts w:ascii="Arial" w:hAnsi="Arial" w:cs="Arial"/>
                <w:b/>
                <w:bCs/>
                <w:iCs/>
                <w:color w:val="000000" w:themeColor="text1"/>
                <w:sz w:val="16"/>
                <w:szCs w:val="16"/>
              </w:rPr>
            </w:pPr>
            <w:proofErr w:type="gramStart"/>
            <w:r w:rsidRPr="009128F0">
              <w:rPr>
                <w:rFonts w:ascii="Arial" w:hAnsi="Arial" w:cs="Arial"/>
                <w:b/>
                <w:bCs/>
                <w:iCs/>
                <w:color w:val="000000" w:themeColor="text1"/>
                <w:sz w:val="16"/>
                <w:szCs w:val="16"/>
              </w:rPr>
              <w:t>hesabı</w:t>
            </w:r>
            <w:proofErr w:type="gramEnd"/>
          </w:p>
        </w:tc>
        <w:tc>
          <w:tcPr>
            <w:tcW w:w="973" w:type="dxa"/>
            <w:tcBorders>
              <w:top w:val="single" w:sz="4" w:space="0" w:color="auto"/>
              <w:left w:val="nil"/>
              <w:bottom w:val="single" w:sz="4" w:space="0" w:color="auto"/>
              <w:right w:val="nil"/>
            </w:tcBorders>
            <w:shd w:val="clear" w:color="auto" w:fill="auto"/>
            <w:vAlign w:val="bottom"/>
          </w:tcPr>
          <w:p w14:paraId="1C2C5897" w14:textId="77777777" w:rsidR="00D052D2" w:rsidRPr="009128F0" w:rsidRDefault="00D052D2" w:rsidP="0091609A">
            <w:pPr>
              <w:jc w:val="right"/>
              <w:rPr>
                <w:rFonts w:ascii="Arial" w:hAnsi="Arial" w:cs="Arial"/>
                <w:b/>
                <w:bCs/>
                <w:iCs/>
                <w:color w:val="000000" w:themeColor="text1"/>
                <w:sz w:val="16"/>
                <w:szCs w:val="16"/>
              </w:rPr>
            </w:pPr>
          </w:p>
          <w:p w14:paraId="6C4F4CB4" w14:textId="77777777" w:rsidR="00D052D2" w:rsidRPr="009128F0" w:rsidRDefault="00D052D2" w:rsidP="0091609A">
            <w:pPr>
              <w:jc w:val="right"/>
              <w:rPr>
                <w:rFonts w:ascii="Arial" w:hAnsi="Arial" w:cs="Arial"/>
                <w:b/>
                <w:bCs/>
                <w:iCs/>
                <w:color w:val="000000" w:themeColor="text1"/>
                <w:sz w:val="16"/>
                <w:szCs w:val="16"/>
              </w:rPr>
            </w:pPr>
          </w:p>
          <w:p w14:paraId="393E89E8" w14:textId="77777777" w:rsidR="00D052D2" w:rsidRPr="009128F0" w:rsidRDefault="00D052D2" w:rsidP="0091609A">
            <w:pPr>
              <w:jc w:val="right"/>
              <w:rPr>
                <w:rFonts w:ascii="Arial" w:hAnsi="Arial" w:cs="Arial"/>
                <w:b/>
                <w:bCs/>
                <w:iCs/>
                <w:color w:val="000000" w:themeColor="text1"/>
                <w:sz w:val="16"/>
                <w:szCs w:val="16"/>
              </w:rPr>
            </w:pPr>
            <w:r w:rsidRPr="009128F0">
              <w:rPr>
                <w:rFonts w:ascii="Arial" w:hAnsi="Arial" w:cs="Arial"/>
                <w:b/>
                <w:bCs/>
                <w:iCs/>
                <w:color w:val="000000" w:themeColor="text1"/>
                <w:sz w:val="16"/>
                <w:szCs w:val="16"/>
              </w:rPr>
              <w:t>Toplam</w:t>
            </w:r>
          </w:p>
        </w:tc>
      </w:tr>
      <w:tr w:rsidR="00D052D2" w:rsidRPr="009128F0" w14:paraId="3267B492" w14:textId="77777777" w:rsidTr="00BE6D16">
        <w:trPr>
          <w:cantSplit/>
          <w:trHeight w:val="75"/>
        </w:trPr>
        <w:tc>
          <w:tcPr>
            <w:tcW w:w="2268" w:type="dxa"/>
            <w:tcBorders>
              <w:top w:val="single" w:sz="4" w:space="0" w:color="auto"/>
              <w:left w:val="nil"/>
              <w:bottom w:val="nil"/>
              <w:right w:val="nil"/>
            </w:tcBorders>
            <w:shd w:val="clear" w:color="auto" w:fill="auto"/>
            <w:vAlign w:val="center"/>
          </w:tcPr>
          <w:p w14:paraId="5DEB9225" w14:textId="77777777" w:rsidR="00D052D2" w:rsidRPr="009128F0" w:rsidRDefault="00D052D2" w:rsidP="00D052D2">
            <w:pPr>
              <w:pStyle w:val="Balk3"/>
              <w:ind w:left="-108"/>
              <w:rPr>
                <w:rFonts w:ascii="Arial" w:hAnsi="Arial" w:cs="Arial"/>
                <w:bCs/>
                <w:iCs/>
                <w:color w:val="000000" w:themeColor="text1"/>
                <w:sz w:val="16"/>
                <w:szCs w:val="16"/>
              </w:rPr>
            </w:pPr>
          </w:p>
        </w:tc>
        <w:tc>
          <w:tcPr>
            <w:tcW w:w="1162" w:type="dxa"/>
            <w:tcBorders>
              <w:top w:val="single" w:sz="4" w:space="0" w:color="auto"/>
              <w:left w:val="nil"/>
              <w:bottom w:val="nil"/>
              <w:right w:val="nil"/>
            </w:tcBorders>
            <w:shd w:val="clear" w:color="auto" w:fill="auto"/>
          </w:tcPr>
          <w:p w14:paraId="315271D4" w14:textId="77777777" w:rsidR="00D052D2" w:rsidRPr="009128F0" w:rsidRDefault="00D052D2" w:rsidP="00D052D2">
            <w:pPr>
              <w:jc w:val="right"/>
              <w:rPr>
                <w:rFonts w:ascii="Arial" w:hAnsi="Arial" w:cs="Arial"/>
                <w:bCs/>
                <w:iCs/>
                <w:color w:val="000000" w:themeColor="text1"/>
                <w:sz w:val="16"/>
                <w:szCs w:val="16"/>
              </w:rPr>
            </w:pPr>
          </w:p>
        </w:tc>
        <w:tc>
          <w:tcPr>
            <w:tcW w:w="938" w:type="dxa"/>
            <w:tcBorders>
              <w:top w:val="single" w:sz="4" w:space="0" w:color="auto"/>
              <w:left w:val="nil"/>
              <w:bottom w:val="nil"/>
              <w:right w:val="nil"/>
            </w:tcBorders>
            <w:shd w:val="clear" w:color="auto" w:fill="auto"/>
          </w:tcPr>
          <w:p w14:paraId="42E5AA6E" w14:textId="77777777" w:rsidR="00D052D2" w:rsidRPr="009128F0" w:rsidRDefault="00D052D2" w:rsidP="00D052D2">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812" w:type="dxa"/>
            <w:tcBorders>
              <w:top w:val="single" w:sz="4" w:space="0" w:color="auto"/>
              <w:left w:val="nil"/>
              <w:bottom w:val="nil"/>
              <w:right w:val="nil"/>
            </w:tcBorders>
            <w:shd w:val="clear" w:color="auto" w:fill="auto"/>
          </w:tcPr>
          <w:p w14:paraId="7FC824AF" w14:textId="77777777" w:rsidR="00D052D2" w:rsidRPr="009128F0" w:rsidRDefault="00D052D2" w:rsidP="00D052D2">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699" w:type="dxa"/>
            <w:tcBorders>
              <w:top w:val="single" w:sz="4" w:space="0" w:color="auto"/>
              <w:left w:val="nil"/>
              <w:bottom w:val="nil"/>
              <w:right w:val="nil"/>
            </w:tcBorders>
            <w:shd w:val="clear" w:color="auto" w:fill="auto"/>
          </w:tcPr>
          <w:p w14:paraId="3C344EE7" w14:textId="77777777" w:rsidR="00D052D2" w:rsidRPr="009128F0" w:rsidRDefault="00D052D2" w:rsidP="00D052D2">
            <w:pPr>
              <w:jc w:val="right"/>
              <w:rPr>
                <w:rFonts w:ascii="Arial" w:hAnsi="Arial" w:cs="Arial"/>
                <w:bCs/>
                <w:iCs/>
                <w:color w:val="000000" w:themeColor="text1"/>
                <w:sz w:val="16"/>
                <w:szCs w:val="16"/>
              </w:rPr>
            </w:pPr>
          </w:p>
        </w:tc>
        <w:tc>
          <w:tcPr>
            <w:tcW w:w="854" w:type="dxa"/>
            <w:tcBorders>
              <w:top w:val="single" w:sz="4" w:space="0" w:color="auto"/>
              <w:left w:val="nil"/>
              <w:bottom w:val="nil"/>
              <w:right w:val="nil"/>
            </w:tcBorders>
            <w:shd w:val="clear" w:color="auto" w:fill="auto"/>
          </w:tcPr>
          <w:p w14:paraId="3DC3BB2D" w14:textId="77777777" w:rsidR="00D052D2" w:rsidRPr="009128F0" w:rsidRDefault="00D052D2" w:rsidP="00D052D2">
            <w:pPr>
              <w:jc w:val="right"/>
              <w:rPr>
                <w:rFonts w:ascii="Arial" w:hAnsi="Arial" w:cs="Arial"/>
                <w:bCs/>
                <w:iCs/>
                <w:color w:val="000000" w:themeColor="text1"/>
                <w:sz w:val="16"/>
                <w:szCs w:val="16"/>
              </w:rPr>
            </w:pPr>
          </w:p>
        </w:tc>
        <w:tc>
          <w:tcPr>
            <w:tcW w:w="900" w:type="dxa"/>
            <w:tcBorders>
              <w:top w:val="single" w:sz="4" w:space="0" w:color="auto"/>
              <w:left w:val="nil"/>
              <w:bottom w:val="nil"/>
              <w:right w:val="nil"/>
            </w:tcBorders>
            <w:shd w:val="clear" w:color="auto" w:fill="auto"/>
          </w:tcPr>
          <w:p w14:paraId="18F07D39" w14:textId="77777777" w:rsidR="00D052D2" w:rsidRPr="009128F0" w:rsidRDefault="00D052D2" w:rsidP="00D052D2">
            <w:pPr>
              <w:jc w:val="right"/>
              <w:rPr>
                <w:rFonts w:ascii="Arial" w:hAnsi="Arial" w:cs="Arial"/>
                <w:bCs/>
                <w:iCs/>
                <w:color w:val="000000" w:themeColor="text1"/>
                <w:sz w:val="16"/>
                <w:szCs w:val="16"/>
              </w:rPr>
            </w:pPr>
          </w:p>
        </w:tc>
        <w:tc>
          <w:tcPr>
            <w:tcW w:w="892" w:type="dxa"/>
            <w:tcBorders>
              <w:top w:val="single" w:sz="4" w:space="0" w:color="auto"/>
              <w:left w:val="nil"/>
              <w:bottom w:val="nil"/>
              <w:right w:val="nil"/>
            </w:tcBorders>
            <w:shd w:val="clear" w:color="auto" w:fill="auto"/>
          </w:tcPr>
          <w:p w14:paraId="5D00BF4F" w14:textId="77777777" w:rsidR="00D052D2" w:rsidRPr="009128F0" w:rsidRDefault="00D052D2" w:rsidP="00D052D2">
            <w:pPr>
              <w:jc w:val="right"/>
              <w:rPr>
                <w:rFonts w:ascii="Arial" w:hAnsi="Arial" w:cs="Arial"/>
                <w:bCs/>
                <w:iCs/>
                <w:color w:val="000000" w:themeColor="text1"/>
                <w:sz w:val="16"/>
                <w:szCs w:val="16"/>
              </w:rPr>
            </w:pPr>
          </w:p>
        </w:tc>
        <w:tc>
          <w:tcPr>
            <w:tcW w:w="973" w:type="dxa"/>
            <w:tcBorders>
              <w:top w:val="single" w:sz="4" w:space="0" w:color="auto"/>
              <w:left w:val="nil"/>
              <w:bottom w:val="nil"/>
              <w:right w:val="nil"/>
            </w:tcBorders>
            <w:shd w:val="clear" w:color="auto" w:fill="auto"/>
          </w:tcPr>
          <w:p w14:paraId="00B81E1B" w14:textId="77777777" w:rsidR="00D052D2" w:rsidRPr="009128F0" w:rsidRDefault="00D052D2" w:rsidP="00D052D2">
            <w:pPr>
              <w:jc w:val="right"/>
              <w:rPr>
                <w:rFonts w:ascii="Arial" w:hAnsi="Arial" w:cs="Arial"/>
                <w:bCs/>
                <w:iCs/>
                <w:color w:val="000000" w:themeColor="text1"/>
                <w:sz w:val="16"/>
                <w:szCs w:val="16"/>
              </w:rPr>
            </w:pPr>
          </w:p>
        </w:tc>
      </w:tr>
      <w:tr w:rsidR="00D052D2" w:rsidRPr="009128F0" w14:paraId="7B88EE75" w14:textId="77777777" w:rsidTr="00BE6D16">
        <w:trPr>
          <w:cantSplit/>
          <w:trHeight w:val="113"/>
        </w:trPr>
        <w:tc>
          <w:tcPr>
            <w:tcW w:w="2268" w:type="dxa"/>
            <w:tcBorders>
              <w:top w:val="nil"/>
              <w:left w:val="nil"/>
              <w:bottom w:val="nil"/>
              <w:right w:val="nil"/>
            </w:tcBorders>
            <w:shd w:val="clear" w:color="auto" w:fill="auto"/>
            <w:vAlign w:val="center"/>
          </w:tcPr>
          <w:p w14:paraId="4F8718CF" w14:textId="77777777" w:rsidR="00D052D2" w:rsidRPr="009128F0" w:rsidRDefault="00D052D2" w:rsidP="00D052D2">
            <w:pPr>
              <w:pStyle w:val="Balk3"/>
              <w:ind w:left="-108"/>
              <w:rPr>
                <w:rFonts w:ascii="Arial" w:hAnsi="Arial" w:cs="Arial"/>
                <w:iCs/>
                <w:color w:val="000000" w:themeColor="text1"/>
                <w:sz w:val="16"/>
                <w:szCs w:val="16"/>
              </w:rPr>
            </w:pPr>
            <w:r w:rsidRPr="009128F0">
              <w:rPr>
                <w:rFonts w:ascii="Arial" w:hAnsi="Arial" w:cs="Arial"/>
                <w:bCs/>
                <w:iCs/>
                <w:color w:val="000000" w:themeColor="text1"/>
                <w:sz w:val="16"/>
                <w:szCs w:val="16"/>
              </w:rPr>
              <w:t>Türk parası</w:t>
            </w:r>
          </w:p>
        </w:tc>
        <w:tc>
          <w:tcPr>
            <w:tcW w:w="1162" w:type="dxa"/>
            <w:tcBorders>
              <w:top w:val="nil"/>
              <w:left w:val="nil"/>
              <w:bottom w:val="nil"/>
              <w:right w:val="nil"/>
            </w:tcBorders>
            <w:shd w:val="clear" w:color="auto" w:fill="auto"/>
            <w:vAlign w:val="bottom"/>
          </w:tcPr>
          <w:p w14:paraId="0CCFA564" w14:textId="77777777" w:rsidR="00D052D2" w:rsidRPr="009128F0" w:rsidRDefault="00D052D2" w:rsidP="00D052D2">
            <w:pPr>
              <w:ind w:left="-108" w:right="-42"/>
              <w:jc w:val="right"/>
              <w:rPr>
                <w:rFonts w:ascii="Arial" w:hAnsi="Arial" w:cs="Arial"/>
                <w:color w:val="000000" w:themeColor="text1"/>
                <w:sz w:val="16"/>
                <w:szCs w:val="16"/>
              </w:rPr>
            </w:pPr>
          </w:p>
        </w:tc>
        <w:tc>
          <w:tcPr>
            <w:tcW w:w="938" w:type="dxa"/>
            <w:tcBorders>
              <w:top w:val="nil"/>
              <w:left w:val="nil"/>
              <w:bottom w:val="nil"/>
              <w:right w:val="nil"/>
            </w:tcBorders>
            <w:shd w:val="clear" w:color="auto" w:fill="auto"/>
            <w:vAlign w:val="bottom"/>
          </w:tcPr>
          <w:p w14:paraId="1508A394" w14:textId="77777777" w:rsidR="00D052D2" w:rsidRPr="009128F0" w:rsidRDefault="00D052D2" w:rsidP="00D052D2">
            <w:pPr>
              <w:ind w:left="-108" w:right="-42"/>
              <w:jc w:val="right"/>
              <w:rPr>
                <w:rFonts w:ascii="Arial" w:hAnsi="Arial" w:cs="Arial"/>
                <w:color w:val="000000" w:themeColor="text1"/>
                <w:sz w:val="16"/>
                <w:szCs w:val="16"/>
              </w:rPr>
            </w:pPr>
          </w:p>
        </w:tc>
        <w:tc>
          <w:tcPr>
            <w:tcW w:w="812" w:type="dxa"/>
            <w:tcBorders>
              <w:top w:val="nil"/>
              <w:left w:val="nil"/>
              <w:bottom w:val="nil"/>
              <w:right w:val="nil"/>
            </w:tcBorders>
            <w:shd w:val="clear" w:color="auto" w:fill="auto"/>
            <w:vAlign w:val="bottom"/>
          </w:tcPr>
          <w:p w14:paraId="07782BBA" w14:textId="77777777" w:rsidR="00D052D2" w:rsidRPr="009128F0" w:rsidRDefault="00D052D2" w:rsidP="00D052D2">
            <w:pPr>
              <w:ind w:left="-108" w:right="-42"/>
              <w:jc w:val="right"/>
              <w:rPr>
                <w:rFonts w:ascii="Arial" w:hAnsi="Arial" w:cs="Arial"/>
                <w:color w:val="000000" w:themeColor="text1"/>
                <w:sz w:val="16"/>
                <w:szCs w:val="16"/>
              </w:rPr>
            </w:pPr>
          </w:p>
        </w:tc>
        <w:tc>
          <w:tcPr>
            <w:tcW w:w="699" w:type="dxa"/>
            <w:tcBorders>
              <w:top w:val="nil"/>
              <w:left w:val="nil"/>
              <w:bottom w:val="nil"/>
              <w:right w:val="nil"/>
            </w:tcBorders>
            <w:shd w:val="clear" w:color="auto" w:fill="auto"/>
            <w:vAlign w:val="bottom"/>
          </w:tcPr>
          <w:p w14:paraId="28323293" w14:textId="77777777" w:rsidR="00D052D2" w:rsidRPr="009128F0" w:rsidRDefault="00D052D2" w:rsidP="00D052D2">
            <w:pPr>
              <w:ind w:left="-108" w:right="-42"/>
              <w:jc w:val="right"/>
              <w:rPr>
                <w:rFonts w:ascii="Arial" w:hAnsi="Arial" w:cs="Arial"/>
                <w:color w:val="000000" w:themeColor="text1"/>
                <w:sz w:val="16"/>
                <w:szCs w:val="16"/>
              </w:rPr>
            </w:pPr>
          </w:p>
        </w:tc>
        <w:tc>
          <w:tcPr>
            <w:tcW w:w="854" w:type="dxa"/>
            <w:tcBorders>
              <w:top w:val="nil"/>
              <w:left w:val="nil"/>
              <w:bottom w:val="nil"/>
              <w:right w:val="nil"/>
            </w:tcBorders>
            <w:shd w:val="clear" w:color="auto" w:fill="auto"/>
            <w:vAlign w:val="bottom"/>
          </w:tcPr>
          <w:p w14:paraId="28CAE721" w14:textId="77777777" w:rsidR="00D052D2" w:rsidRPr="009128F0" w:rsidRDefault="00D052D2" w:rsidP="00D052D2">
            <w:pPr>
              <w:ind w:left="-108" w:right="-42"/>
              <w:jc w:val="right"/>
              <w:rPr>
                <w:rFonts w:ascii="Arial" w:hAnsi="Arial" w:cs="Arial"/>
                <w:color w:val="000000" w:themeColor="text1"/>
                <w:sz w:val="16"/>
                <w:szCs w:val="16"/>
              </w:rPr>
            </w:pPr>
          </w:p>
        </w:tc>
        <w:tc>
          <w:tcPr>
            <w:tcW w:w="900" w:type="dxa"/>
            <w:tcBorders>
              <w:top w:val="nil"/>
              <w:left w:val="nil"/>
              <w:bottom w:val="nil"/>
              <w:right w:val="nil"/>
            </w:tcBorders>
            <w:shd w:val="clear" w:color="auto" w:fill="auto"/>
            <w:vAlign w:val="bottom"/>
          </w:tcPr>
          <w:p w14:paraId="0B119989" w14:textId="77777777" w:rsidR="00D052D2" w:rsidRPr="009128F0" w:rsidRDefault="00D052D2" w:rsidP="00D052D2">
            <w:pPr>
              <w:ind w:left="-108" w:right="-42"/>
              <w:jc w:val="right"/>
              <w:rPr>
                <w:rFonts w:ascii="Arial" w:hAnsi="Arial" w:cs="Arial"/>
                <w:color w:val="000000" w:themeColor="text1"/>
                <w:sz w:val="16"/>
                <w:szCs w:val="16"/>
              </w:rPr>
            </w:pPr>
          </w:p>
        </w:tc>
        <w:tc>
          <w:tcPr>
            <w:tcW w:w="892" w:type="dxa"/>
            <w:tcBorders>
              <w:top w:val="nil"/>
              <w:left w:val="nil"/>
              <w:bottom w:val="nil"/>
              <w:right w:val="nil"/>
            </w:tcBorders>
            <w:shd w:val="clear" w:color="auto" w:fill="auto"/>
            <w:vAlign w:val="bottom"/>
          </w:tcPr>
          <w:p w14:paraId="3D3BC741" w14:textId="77777777" w:rsidR="00D052D2" w:rsidRPr="009128F0" w:rsidRDefault="00D052D2" w:rsidP="00D052D2">
            <w:pPr>
              <w:ind w:left="-108" w:right="-42"/>
              <w:jc w:val="right"/>
              <w:rPr>
                <w:rFonts w:ascii="Arial" w:hAnsi="Arial" w:cs="Arial"/>
                <w:color w:val="000000" w:themeColor="text1"/>
                <w:sz w:val="16"/>
                <w:szCs w:val="16"/>
              </w:rPr>
            </w:pPr>
          </w:p>
        </w:tc>
        <w:tc>
          <w:tcPr>
            <w:tcW w:w="973" w:type="dxa"/>
            <w:tcBorders>
              <w:top w:val="nil"/>
              <w:left w:val="nil"/>
              <w:bottom w:val="nil"/>
              <w:right w:val="nil"/>
            </w:tcBorders>
            <w:shd w:val="clear" w:color="auto" w:fill="auto"/>
            <w:vAlign w:val="bottom"/>
          </w:tcPr>
          <w:p w14:paraId="3957E214" w14:textId="77777777" w:rsidR="00D052D2" w:rsidRPr="009128F0" w:rsidRDefault="00D052D2" w:rsidP="00D052D2">
            <w:pPr>
              <w:ind w:left="-108" w:right="-42"/>
              <w:jc w:val="right"/>
              <w:rPr>
                <w:rFonts w:ascii="Arial" w:hAnsi="Arial" w:cs="Arial"/>
                <w:color w:val="000000" w:themeColor="text1"/>
                <w:sz w:val="16"/>
                <w:szCs w:val="16"/>
              </w:rPr>
            </w:pPr>
          </w:p>
        </w:tc>
      </w:tr>
      <w:tr w:rsidR="001172BB" w:rsidRPr="009128F0" w14:paraId="1961229F" w14:textId="77777777" w:rsidTr="00BE6D16">
        <w:trPr>
          <w:cantSplit/>
          <w:trHeight w:val="113"/>
        </w:trPr>
        <w:tc>
          <w:tcPr>
            <w:tcW w:w="2268" w:type="dxa"/>
            <w:tcBorders>
              <w:top w:val="nil"/>
              <w:left w:val="nil"/>
              <w:bottom w:val="nil"/>
              <w:right w:val="nil"/>
            </w:tcBorders>
            <w:shd w:val="clear" w:color="auto" w:fill="auto"/>
            <w:vAlign w:val="center"/>
          </w:tcPr>
          <w:p w14:paraId="4F30EC7F" w14:textId="77777777" w:rsidR="001172BB" w:rsidRPr="009128F0" w:rsidRDefault="001172BB" w:rsidP="001172BB">
            <w:pPr>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 xml:space="preserve">Özel cari hesap ve katılma </w:t>
            </w:r>
          </w:p>
          <w:p w14:paraId="22EDB6DB" w14:textId="77777777" w:rsidR="001172BB" w:rsidRPr="009128F0" w:rsidRDefault="001172BB" w:rsidP="001172BB">
            <w:pPr>
              <w:ind w:left="-108"/>
              <w:rPr>
                <w:rFonts w:ascii="Arial" w:hAnsi="Arial" w:cs="Arial"/>
                <w:bCs/>
                <w:iCs/>
                <w:color w:val="000000" w:themeColor="text1"/>
                <w:sz w:val="16"/>
                <w:szCs w:val="16"/>
              </w:rPr>
            </w:pPr>
            <w:proofErr w:type="gramStart"/>
            <w:r w:rsidRPr="009128F0">
              <w:rPr>
                <w:rFonts w:ascii="Arial" w:hAnsi="Arial" w:cs="Arial"/>
                <w:bCs/>
                <w:iCs/>
                <w:color w:val="000000" w:themeColor="text1"/>
                <w:sz w:val="16"/>
                <w:szCs w:val="16"/>
              </w:rPr>
              <w:t>hesapları</w:t>
            </w:r>
            <w:proofErr w:type="gramEnd"/>
            <w:r w:rsidRPr="009128F0">
              <w:rPr>
                <w:rFonts w:ascii="Arial" w:hAnsi="Arial" w:cs="Arial"/>
                <w:bCs/>
                <w:iCs/>
                <w:color w:val="000000" w:themeColor="text1"/>
                <w:sz w:val="16"/>
                <w:szCs w:val="16"/>
              </w:rPr>
              <w:t xml:space="preserve"> aracılığı ile </w:t>
            </w:r>
          </w:p>
          <w:p w14:paraId="148CA68F" w14:textId="77777777" w:rsidR="001172BB" w:rsidRPr="009128F0" w:rsidRDefault="001172BB" w:rsidP="001172BB">
            <w:pPr>
              <w:ind w:left="-108"/>
              <w:rPr>
                <w:rFonts w:ascii="Arial" w:hAnsi="Arial" w:cs="Arial"/>
                <w:bCs/>
                <w:iCs/>
                <w:color w:val="000000" w:themeColor="text1"/>
                <w:sz w:val="16"/>
                <w:szCs w:val="16"/>
              </w:rPr>
            </w:pPr>
            <w:proofErr w:type="gramStart"/>
            <w:r w:rsidRPr="009128F0">
              <w:rPr>
                <w:rFonts w:ascii="Arial" w:hAnsi="Arial" w:cs="Arial"/>
                <w:bCs/>
                <w:iCs/>
                <w:color w:val="000000" w:themeColor="text1"/>
                <w:sz w:val="16"/>
                <w:szCs w:val="16"/>
              </w:rPr>
              <w:t>bankalardan</w:t>
            </w:r>
            <w:proofErr w:type="gramEnd"/>
            <w:r w:rsidRPr="009128F0">
              <w:rPr>
                <w:rFonts w:ascii="Arial" w:hAnsi="Arial" w:cs="Arial"/>
                <w:bCs/>
                <w:iCs/>
                <w:color w:val="000000" w:themeColor="text1"/>
                <w:sz w:val="16"/>
                <w:szCs w:val="16"/>
              </w:rPr>
              <w:t xml:space="preserve"> toplanan fonlar</w:t>
            </w:r>
          </w:p>
        </w:tc>
        <w:tc>
          <w:tcPr>
            <w:tcW w:w="1162" w:type="dxa"/>
            <w:tcBorders>
              <w:top w:val="nil"/>
              <w:left w:val="nil"/>
              <w:bottom w:val="nil"/>
              <w:right w:val="nil"/>
            </w:tcBorders>
            <w:shd w:val="clear" w:color="auto" w:fill="auto"/>
            <w:vAlign w:val="bottom"/>
          </w:tcPr>
          <w:p w14:paraId="72DE7BDC" w14:textId="709B37BA"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938" w:type="dxa"/>
            <w:tcBorders>
              <w:top w:val="nil"/>
              <w:left w:val="nil"/>
              <w:bottom w:val="nil"/>
              <w:right w:val="nil"/>
            </w:tcBorders>
            <w:shd w:val="clear" w:color="auto" w:fill="auto"/>
            <w:vAlign w:val="bottom"/>
          </w:tcPr>
          <w:p w14:paraId="5C42A4CD" w14:textId="13BC3982"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9</w:t>
            </w:r>
          </w:p>
        </w:tc>
        <w:tc>
          <w:tcPr>
            <w:tcW w:w="812" w:type="dxa"/>
            <w:tcBorders>
              <w:top w:val="nil"/>
              <w:left w:val="nil"/>
              <w:bottom w:val="nil"/>
              <w:right w:val="nil"/>
            </w:tcBorders>
            <w:shd w:val="clear" w:color="auto" w:fill="auto"/>
            <w:vAlign w:val="bottom"/>
          </w:tcPr>
          <w:p w14:paraId="03B92C4F" w14:textId="3A75CBF3"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699" w:type="dxa"/>
            <w:tcBorders>
              <w:top w:val="nil"/>
              <w:left w:val="nil"/>
              <w:bottom w:val="nil"/>
              <w:right w:val="nil"/>
            </w:tcBorders>
            <w:shd w:val="clear" w:color="auto" w:fill="auto"/>
            <w:vAlign w:val="bottom"/>
          </w:tcPr>
          <w:p w14:paraId="71E59263" w14:textId="1C39E0CB"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854" w:type="dxa"/>
            <w:tcBorders>
              <w:top w:val="nil"/>
              <w:left w:val="nil"/>
              <w:bottom w:val="nil"/>
              <w:right w:val="nil"/>
            </w:tcBorders>
            <w:shd w:val="clear" w:color="auto" w:fill="auto"/>
            <w:vAlign w:val="bottom"/>
          </w:tcPr>
          <w:p w14:paraId="0F2DC8F1" w14:textId="63CBA3A5"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900" w:type="dxa"/>
            <w:tcBorders>
              <w:top w:val="nil"/>
              <w:left w:val="nil"/>
              <w:bottom w:val="nil"/>
              <w:right w:val="nil"/>
            </w:tcBorders>
            <w:shd w:val="clear" w:color="auto" w:fill="auto"/>
            <w:vAlign w:val="bottom"/>
          </w:tcPr>
          <w:p w14:paraId="6A828B75" w14:textId="5DF0C8E4"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892" w:type="dxa"/>
            <w:tcBorders>
              <w:top w:val="nil"/>
              <w:left w:val="nil"/>
              <w:bottom w:val="nil"/>
              <w:right w:val="nil"/>
            </w:tcBorders>
            <w:shd w:val="clear" w:color="auto" w:fill="auto"/>
            <w:vAlign w:val="bottom"/>
          </w:tcPr>
          <w:p w14:paraId="2D2CF367" w14:textId="36B84911"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973" w:type="dxa"/>
            <w:tcBorders>
              <w:top w:val="nil"/>
              <w:left w:val="nil"/>
              <w:bottom w:val="nil"/>
              <w:right w:val="nil"/>
            </w:tcBorders>
            <w:shd w:val="clear" w:color="auto" w:fill="auto"/>
            <w:vAlign w:val="bottom"/>
          </w:tcPr>
          <w:p w14:paraId="30827F79" w14:textId="3168EC45"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9</w:t>
            </w:r>
          </w:p>
        </w:tc>
      </w:tr>
      <w:tr w:rsidR="001172BB" w:rsidRPr="009128F0" w14:paraId="5C6971CC" w14:textId="77777777" w:rsidTr="00BE6D16">
        <w:trPr>
          <w:cantSplit/>
          <w:trHeight w:val="113"/>
        </w:trPr>
        <w:tc>
          <w:tcPr>
            <w:tcW w:w="2268" w:type="dxa"/>
            <w:tcBorders>
              <w:top w:val="nil"/>
              <w:left w:val="nil"/>
              <w:bottom w:val="nil"/>
              <w:right w:val="nil"/>
            </w:tcBorders>
            <w:shd w:val="clear" w:color="auto" w:fill="auto"/>
            <w:vAlign w:val="center"/>
          </w:tcPr>
          <w:p w14:paraId="3E79E330" w14:textId="77777777" w:rsidR="001172BB" w:rsidRPr="009128F0" w:rsidRDefault="001172BB" w:rsidP="001172BB">
            <w:pPr>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 xml:space="preserve">Gerçek kişilerin ticari olmayan </w:t>
            </w:r>
          </w:p>
          <w:p w14:paraId="650D6F78" w14:textId="77777777" w:rsidR="001172BB" w:rsidRPr="009128F0" w:rsidRDefault="001172BB" w:rsidP="001172BB">
            <w:pPr>
              <w:ind w:left="-108"/>
              <w:rPr>
                <w:rFonts w:ascii="Arial" w:hAnsi="Arial" w:cs="Arial"/>
                <w:bCs/>
                <w:iCs/>
                <w:color w:val="000000" w:themeColor="text1"/>
                <w:sz w:val="16"/>
                <w:szCs w:val="16"/>
              </w:rPr>
            </w:pPr>
            <w:proofErr w:type="gramStart"/>
            <w:r w:rsidRPr="009128F0">
              <w:rPr>
                <w:rFonts w:ascii="Arial" w:hAnsi="Arial" w:cs="Arial"/>
                <w:bCs/>
                <w:iCs/>
                <w:color w:val="000000" w:themeColor="text1"/>
                <w:sz w:val="16"/>
                <w:szCs w:val="16"/>
              </w:rPr>
              <w:t>katılma</w:t>
            </w:r>
            <w:proofErr w:type="gramEnd"/>
            <w:r w:rsidRPr="009128F0">
              <w:rPr>
                <w:rFonts w:ascii="Arial" w:hAnsi="Arial" w:cs="Arial"/>
                <w:bCs/>
                <w:iCs/>
                <w:color w:val="000000" w:themeColor="text1"/>
                <w:sz w:val="16"/>
                <w:szCs w:val="16"/>
              </w:rPr>
              <w:t xml:space="preserve"> </w:t>
            </w:r>
            <w:proofErr w:type="spellStart"/>
            <w:r w:rsidRPr="009128F0">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4F7A2FED" w14:textId="35993D26"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39.395</w:t>
            </w:r>
          </w:p>
        </w:tc>
        <w:tc>
          <w:tcPr>
            <w:tcW w:w="938" w:type="dxa"/>
            <w:tcBorders>
              <w:top w:val="nil"/>
              <w:left w:val="nil"/>
              <w:bottom w:val="nil"/>
              <w:right w:val="nil"/>
            </w:tcBorders>
            <w:shd w:val="clear" w:color="auto" w:fill="auto"/>
            <w:vAlign w:val="bottom"/>
          </w:tcPr>
          <w:p w14:paraId="1D8D6F11" w14:textId="6B1A7868"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90.580</w:t>
            </w:r>
          </w:p>
        </w:tc>
        <w:tc>
          <w:tcPr>
            <w:tcW w:w="812" w:type="dxa"/>
            <w:tcBorders>
              <w:top w:val="nil"/>
              <w:left w:val="nil"/>
              <w:bottom w:val="nil"/>
              <w:right w:val="nil"/>
            </w:tcBorders>
            <w:shd w:val="clear" w:color="auto" w:fill="auto"/>
            <w:vAlign w:val="bottom"/>
          </w:tcPr>
          <w:p w14:paraId="55EA9C17" w14:textId="59025D1C"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1.880</w:t>
            </w:r>
          </w:p>
        </w:tc>
        <w:tc>
          <w:tcPr>
            <w:tcW w:w="699" w:type="dxa"/>
            <w:tcBorders>
              <w:top w:val="nil"/>
              <w:left w:val="nil"/>
              <w:bottom w:val="nil"/>
              <w:right w:val="nil"/>
            </w:tcBorders>
            <w:shd w:val="clear" w:color="auto" w:fill="auto"/>
            <w:vAlign w:val="bottom"/>
          </w:tcPr>
          <w:p w14:paraId="2473120C" w14:textId="7CE0E1E1"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854" w:type="dxa"/>
            <w:tcBorders>
              <w:top w:val="nil"/>
              <w:left w:val="nil"/>
              <w:bottom w:val="nil"/>
              <w:right w:val="nil"/>
            </w:tcBorders>
            <w:shd w:val="clear" w:color="auto" w:fill="auto"/>
            <w:vAlign w:val="bottom"/>
          </w:tcPr>
          <w:p w14:paraId="6D881B37" w14:textId="5AA822D1"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1.582</w:t>
            </w:r>
          </w:p>
        </w:tc>
        <w:tc>
          <w:tcPr>
            <w:tcW w:w="900" w:type="dxa"/>
            <w:tcBorders>
              <w:top w:val="nil"/>
              <w:left w:val="nil"/>
              <w:bottom w:val="nil"/>
              <w:right w:val="nil"/>
            </w:tcBorders>
            <w:shd w:val="clear" w:color="auto" w:fill="auto"/>
            <w:vAlign w:val="bottom"/>
          </w:tcPr>
          <w:p w14:paraId="19890A6A" w14:textId="360D9DDE"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11.686</w:t>
            </w:r>
          </w:p>
        </w:tc>
        <w:tc>
          <w:tcPr>
            <w:tcW w:w="892" w:type="dxa"/>
            <w:tcBorders>
              <w:top w:val="nil"/>
              <w:left w:val="nil"/>
              <w:bottom w:val="nil"/>
              <w:right w:val="nil"/>
            </w:tcBorders>
            <w:shd w:val="clear" w:color="auto" w:fill="auto"/>
            <w:vAlign w:val="bottom"/>
          </w:tcPr>
          <w:p w14:paraId="39613AAF" w14:textId="71F98E95"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68</w:t>
            </w:r>
          </w:p>
        </w:tc>
        <w:tc>
          <w:tcPr>
            <w:tcW w:w="973" w:type="dxa"/>
            <w:tcBorders>
              <w:top w:val="nil"/>
              <w:left w:val="nil"/>
              <w:bottom w:val="nil"/>
              <w:right w:val="nil"/>
            </w:tcBorders>
            <w:shd w:val="clear" w:color="auto" w:fill="auto"/>
            <w:vAlign w:val="bottom"/>
          </w:tcPr>
          <w:p w14:paraId="62150B90" w14:textId="605625D5"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145.191</w:t>
            </w:r>
          </w:p>
        </w:tc>
      </w:tr>
      <w:tr w:rsidR="001172BB" w:rsidRPr="009128F0" w14:paraId="76AA3D2D" w14:textId="77777777" w:rsidTr="00BE6D16">
        <w:trPr>
          <w:cantSplit/>
          <w:trHeight w:val="113"/>
        </w:trPr>
        <w:tc>
          <w:tcPr>
            <w:tcW w:w="2268" w:type="dxa"/>
            <w:tcBorders>
              <w:top w:val="nil"/>
              <w:left w:val="nil"/>
              <w:bottom w:val="nil"/>
              <w:right w:val="nil"/>
            </w:tcBorders>
            <w:shd w:val="clear" w:color="auto" w:fill="auto"/>
            <w:vAlign w:val="center"/>
          </w:tcPr>
          <w:p w14:paraId="543F7AD2" w14:textId="77777777" w:rsidR="001172BB" w:rsidRPr="009128F0" w:rsidRDefault="001172BB" w:rsidP="001172BB">
            <w:pPr>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 xml:space="preserve">Resmi kuruluş katılma </w:t>
            </w:r>
            <w:proofErr w:type="spellStart"/>
            <w:r w:rsidRPr="009128F0">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2257B0B8" w14:textId="7C113FE5"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938" w:type="dxa"/>
            <w:tcBorders>
              <w:top w:val="nil"/>
              <w:left w:val="nil"/>
              <w:bottom w:val="nil"/>
              <w:right w:val="nil"/>
            </w:tcBorders>
            <w:shd w:val="clear" w:color="auto" w:fill="auto"/>
            <w:vAlign w:val="bottom"/>
          </w:tcPr>
          <w:p w14:paraId="192341F0" w14:textId="25A24C69"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812" w:type="dxa"/>
            <w:tcBorders>
              <w:top w:val="nil"/>
              <w:left w:val="nil"/>
              <w:bottom w:val="nil"/>
              <w:right w:val="nil"/>
            </w:tcBorders>
            <w:shd w:val="clear" w:color="auto" w:fill="auto"/>
            <w:vAlign w:val="bottom"/>
          </w:tcPr>
          <w:p w14:paraId="78A5456A" w14:textId="43289A25"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699" w:type="dxa"/>
            <w:tcBorders>
              <w:top w:val="nil"/>
              <w:left w:val="nil"/>
              <w:bottom w:val="nil"/>
              <w:right w:val="nil"/>
            </w:tcBorders>
            <w:shd w:val="clear" w:color="auto" w:fill="auto"/>
            <w:vAlign w:val="bottom"/>
          </w:tcPr>
          <w:p w14:paraId="7764DA4E" w14:textId="458B2003"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854" w:type="dxa"/>
            <w:tcBorders>
              <w:top w:val="nil"/>
              <w:left w:val="nil"/>
              <w:bottom w:val="nil"/>
              <w:right w:val="nil"/>
            </w:tcBorders>
            <w:shd w:val="clear" w:color="auto" w:fill="auto"/>
            <w:vAlign w:val="bottom"/>
          </w:tcPr>
          <w:p w14:paraId="7317EAA1" w14:textId="16F2F19D"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900" w:type="dxa"/>
            <w:tcBorders>
              <w:top w:val="nil"/>
              <w:left w:val="nil"/>
              <w:bottom w:val="nil"/>
              <w:right w:val="nil"/>
            </w:tcBorders>
            <w:shd w:val="clear" w:color="auto" w:fill="auto"/>
            <w:vAlign w:val="bottom"/>
          </w:tcPr>
          <w:p w14:paraId="77910BE9" w14:textId="086F144F"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892" w:type="dxa"/>
            <w:tcBorders>
              <w:top w:val="nil"/>
              <w:left w:val="nil"/>
              <w:bottom w:val="nil"/>
              <w:right w:val="nil"/>
            </w:tcBorders>
            <w:shd w:val="clear" w:color="auto" w:fill="auto"/>
            <w:vAlign w:val="bottom"/>
          </w:tcPr>
          <w:p w14:paraId="1282D95E" w14:textId="22D3A446"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973" w:type="dxa"/>
            <w:tcBorders>
              <w:top w:val="nil"/>
              <w:left w:val="nil"/>
              <w:bottom w:val="nil"/>
              <w:right w:val="nil"/>
            </w:tcBorders>
            <w:shd w:val="clear" w:color="auto" w:fill="auto"/>
            <w:vAlign w:val="bottom"/>
          </w:tcPr>
          <w:p w14:paraId="40D99808" w14:textId="5D6C7B4B"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r>
      <w:tr w:rsidR="001172BB" w:rsidRPr="009128F0" w14:paraId="70752672" w14:textId="77777777" w:rsidTr="00BE6D16">
        <w:trPr>
          <w:cantSplit/>
          <w:trHeight w:val="113"/>
        </w:trPr>
        <w:tc>
          <w:tcPr>
            <w:tcW w:w="2268" w:type="dxa"/>
            <w:tcBorders>
              <w:top w:val="nil"/>
              <w:left w:val="nil"/>
              <w:bottom w:val="nil"/>
              <w:right w:val="nil"/>
            </w:tcBorders>
            <w:shd w:val="clear" w:color="auto" w:fill="auto"/>
            <w:vAlign w:val="center"/>
          </w:tcPr>
          <w:p w14:paraId="7BF9D21E" w14:textId="77777777" w:rsidR="001172BB" w:rsidRPr="009128F0" w:rsidRDefault="001172BB" w:rsidP="001172BB">
            <w:pPr>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 xml:space="preserve">Ticari kuruluş katılma </w:t>
            </w:r>
            <w:proofErr w:type="spellStart"/>
            <w:r w:rsidRPr="009128F0">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39FEC2F5" w14:textId="3EC11E56"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7.452</w:t>
            </w:r>
          </w:p>
        </w:tc>
        <w:tc>
          <w:tcPr>
            <w:tcW w:w="938" w:type="dxa"/>
            <w:tcBorders>
              <w:top w:val="nil"/>
              <w:left w:val="nil"/>
              <w:bottom w:val="nil"/>
              <w:right w:val="nil"/>
            </w:tcBorders>
            <w:shd w:val="clear" w:color="auto" w:fill="auto"/>
            <w:vAlign w:val="bottom"/>
          </w:tcPr>
          <w:p w14:paraId="7D8A06CB" w14:textId="7DC00B02"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34.088</w:t>
            </w:r>
          </w:p>
        </w:tc>
        <w:tc>
          <w:tcPr>
            <w:tcW w:w="812" w:type="dxa"/>
            <w:tcBorders>
              <w:top w:val="nil"/>
              <w:left w:val="nil"/>
              <w:bottom w:val="nil"/>
              <w:right w:val="nil"/>
            </w:tcBorders>
            <w:shd w:val="clear" w:color="auto" w:fill="auto"/>
            <w:vAlign w:val="bottom"/>
          </w:tcPr>
          <w:p w14:paraId="33339920" w14:textId="20434613"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1.470</w:t>
            </w:r>
          </w:p>
        </w:tc>
        <w:tc>
          <w:tcPr>
            <w:tcW w:w="699" w:type="dxa"/>
            <w:tcBorders>
              <w:top w:val="nil"/>
              <w:left w:val="nil"/>
              <w:bottom w:val="nil"/>
              <w:right w:val="nil"/>
            </w:tcBorders>
            <w:shd w:val="clear" w:color="auto" w:fill="auto"/>
            <w:vAlign w:val="bottom"/>
          </w:tcPr>
          <w:p w14:paraId="5D86325F" w14:textId="7925C01B"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854" w:type="dxa"/>
            <w:tcBorders>
              <w:top w:val="nil"/>
              <w:left w:val="nil"/>
              <w:bottom w:val="nil"/>
              <w:right w:val="nil"/>
            </w:tcBorders>
            <w:shd w:val="clear" w:color="auto" w:fill="auto"/>
            <w:vAlign w:val="bottom"/>
          </w:tcPr>
          <w:p w14:paraId="004746E0" w14:textId="31B2EB92"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258</w:t>
            </w:r>
          </w:p>
        </w:tc>
        <w:tc>
          <w:tcPr>
            <w:tcW w:w="900" w:type="dxa"/>
            <w:tcBorders>
              <w:top w:val="nil"/>
              <w:left w:val="nil"/>
              <w:bottom w:val="nil"/>
              <w:right w:val="nil"/>
            </w:tcBorders>
            <w:shd w:val="clear" w:color="auto" w:fill="auto"/>
            <w:vAlign w:val="bottom"/>
          </w:tcPr>
          <w:p w14:paraId="4976A31E" w14:textId="0DC3DC8C"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736</w:t>
            </w:r>
          </w:p>
        </w:tc>
        <w:tc>
          <w:tcPr>
            <w:tcW w:w="892" w:type="dxa"/>
            <w:tcBorders>
              <w:top w:val="nil"/>
              <w:left w:val="nil"/>
              <w:bottom w:val="nil"/>
              <w:right w:val="nil"/>
            </w:tcBorders>
            <w:shd w:val="clear" w:color="auto" w:fill="auto"/>
            <w:vAlign w:val="bottom"/>
          </w:tcPr>
          <w:p w14:paraId="675C8206" w14:textId="027785C1"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973" w:type="dxa"/>
            <w:tcBorders>
              <w:top w:val="nil"/>
              <w:left w:val="nil"/>
              <w:bottom w:val="nil"/>
              <w:right w:val="nil"/>
            </w:tcBorders>
            <w:shd w:val="clear" w:color="auto" w:fill="auto"/>
            <w:vAlign w:val="bottom"/>
          </w:tcPr>
          <w:p w14:paraId="62F51D62" w14:textId="0F04411C"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44.004</w:t>
            </w:r>
          </w:p>
        </w:tc>
      </w:tr>
      <w:tr w:rsidR="001172BB" w:rsidRPr="009128F0" w14:paraId="0BF767AD" w14:textId="77777777" w:rsidTr="00BE6D16">
        <w:trPr>
          <w:cantSplit/>
          <w:trHeight w:val="113"/>
        </w:trPr>
        <w:tc>
          <w:tcPr>
            <w:tcW w:w="2268" w:type="dxa"/>
            <w:tcBorders>
              <w:top w:val="nil"/>
              <w:left w:val="nil"/>
              <w:bottom w:val="nil"/>
              <w:right w:val="nil"/>
            </w:tcBorders>
            <w:shd w:val="clear" w:color="auto" w:fill="auto"/>
            <w:vAlign w:val="center"/>
          </w:tcPr>
          <w:p w14:paraId="5950C831" w14:textId="77777777" w:rsidR="001172BB" w:rsidRPr="009128F0" w:rsidRDefault="001172BB" w:rsidP="001172BB">
            <w:pPr>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 xml:space="preserve">Diğer kuruluş katılma </w:t>
            </w:r>
            <w:proofErr w:type="spellStart"/>
            <w:r w:rsidRPr="009128F0">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0B1CE57B" w14:textId="61F0D113"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212</w:t>
            </w:r>
          </w:p>
        </w:tc>
        <w:tc>
          <w:tcPr>
            <w:tcW w:w="938" w:type="dxa"/>
            <w:tcBorders>
              <w:top w:val="nil"/>
              <w:left w:val="nil"/>
              <w:bottom w:val="nil"/>
              <w:right w:val="nil"/>
            </w:tcBorders>
            <w:shd w:val="clear" w:color="auto" w:fill="auto"/>
            <w:vAlign w:val="bottom"/>
          </w:tcPr>
          <w:p w14:paraId="6E9C65D0" w14:textId="675EA304"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3.111</w:t>
            </w:r>
          </w:p>
        </w:tc>
        <w:tc>
          <w:tcPr>
            <w:tcW w:w="812" w:type="dxa"/>
            <w:tcBorders>
              <w:top w:val="nil"/>
              <w:left w:val="nil"/>
              <w:bottom w:val="nil"/>
              <w:right w:val="nil"/>
            </w:tcBorders>
            <w:shd w:val="clear" w:color="auto" w:fill="auto"/>
            <w:vAlign w:val="bottom"/>
          </w:tcPr>
          <w:p w14:paraId="00FADD5E" w14:textId="15CB2D3A"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266</w:t>
            </w:r>
          </w:p>
        </w:tc>
        <w:tc>
          <w:tcPr>
            <w:tcW w:w="699" w:type="dxa"/>
            <w:tcBorders>
              <w:top w:val="nil"/>
              <w:left w:val="nil"/>
              <w:bottom w:val="nil"/>
              <w:right w:val="nil"/>
            </w:tcBorders>
            <w:shd w:val="clear" w:color="auto" w:fill="auto"/>
            <w:vAlign w:val="bottom"/>
          </w:tcPr>
          <w:p w14:paraId="330B1BEB" w14:textId="50729F07"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854" w:type="dxa"/>
            <w:tcBorders>
              <w:top w:val="nil"/>
              <w:left w:val="nil"/>
              <w:bottom w:val="nil"/>
              <w:right w:val="nil"/>
            </w:tcBorders>
            <w:shd w:val="clear" w:color="auto" w:fill="auto"/>
            <w:vAlign w:val="bottom"/>
          </w:tcPr>
          <w:p w14:paraId="4C3AC5C3" w14:textId="6B62D29D"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33</w:t>
            </w:r>
          </w:p>
        </w:tc>
        <w:tc>
          <w:tcPr>
            <w:tcW w:w="900" w:type="dxa"/>
            <w:tcBorders>
              <w:top w:val="nil"/>
              <w:left w:val="nil"/>
              <w:bottom w:val="nil"/>
              <w:right w:val="nil"/>
            </w:tcBorders>
            <w:shd w:val="clear" w:color="auto" w:fill="auto"/>
            <w:vAlign w:val="bottom"/>
          </w:tcPr>
          <w:p w14:paraId="05C1A272" w14:textId="5511B969"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116</w:t>
            </w:r>
          </w:p>
        </w:tc>
        <w:tc>
          <w:tcPr>
            <w:tcW w:w="892" w:type="dxa"/>
            <w:tcBorders>
              <w:top w:val="nil"/>
              <w:left w:val="nil"/>
              <w:bottom w:val="nil"/>
              <w:right w:val="nil"/>
            </w:tcBorders>
            <w:shd w:val="clear" w:color="auto" w:fill="auto"/>
            <w:vAlign w:val="bottom"/>
          </w:tcPr>
          <w:p w14:paraId="7081AE0D" w14:textId="1965E067"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973" w:type="dxa"/>
            <w:tcBorders>
              <w:top w:val="nil"/>
              <w:left w:val="nil"/>
              <w:bottom w:val="nil"/>
              <w:right w:val="nil"/>
            </w:tcBorders>
            <w:shd w:val="clear" w:color="auto" w:fill="auto"/>
            <w:vAlign w:val="bottom"/>
          </w:tcPr>
          <w:p w14:paraId="39FF233B" w14:textId="6C59D420"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3.738</w:t>
            </w:r>
          </w:p>
        </w:tc>
      </w:tr>
      <w:tr w:rsidR="001172BB" w:rsidRPr="009128F0" w14:paraId="02A0A78F" w14:textId="77777777" w:rsidTr="00BE6D16">
        <w:trPr>
          <w:cantSplit/>
          <w:trHeight w:val="101"/>
        </w:trPr>
        <w:tc>
          <w:tcPr>
            <w:tcW w:w="2268" w:type="dxa"/>
            <w:tcBorders>
              <w:top w:val="nil"/>
              <w:left w:val="nil"/>
              <w:bottom w:val="single" w:sz="4" w:space="0" w:color="auto"/>
              <w:right w:val="nil"/>
            </w:tcBorders>
            <w:shd w:val="clear" w:color="auto" w:fill="auto"/>
            <w:vAlign w:val="center"/>
          </w:tcPr>
          <w:p w14:paraId="2D511823" w14:textId="77777777" w:rsidR="001172BB" w:rsidRPr="009128F0" w:rsidRDefault="001172BB" w:rsidP="001172BB">
            <w:pPr>
              <w:pStyle w:val="Balk3"/>
              <w:ind w:left="-108"/>
              <w:rPr>
                <w:rFonts w:ascii="Arial" w:hAnsi="Arial" w:cs="Arial"/>
                <w:b w:val="0"/>
                <w:bCs/>
                <w:iCs/>
                <w:color w:val="000000" w:themeColor="text1"/>
                <w:sz w:val="16"/>
                <w:szCs w:val="16"/>
              </w:rPr>
            </w:pPr>
          </w:p>
        </w:tc>
        <w:tc>
          <w:tcPr>
            <w:tcW w:w="1162" w:type="dxa"/>
            <w:tcBorders>
              <w:top w:val="nil"/>
              <w:left w:val="nil"/>
              <w:bottom w:val="single" w:sz="4" w:space="0" w:color="auto"/>
              <w:right w:val="nil"/>
            </w:tcBorders>
            <w:shd w:val="clear" w:color="auto" w:fill="auto"/>
            <w:vAlign w:val="bottom"/>
          </w:tcPr>
          <w:p w14:paraId="1B17CAB6" w14:textId="77777777" w:rsidR="001172BB" w:rsidRPr="0081127A" w:rsidRDefault="001172BB" w:rsidP="001172BB">
            <w:pPr>
              <w:tabs>
                <w:tab w:val="left" w:pos="180"/>
              </w:tabs>
              <w:ind w:right="26"/>
              <w:jc w:val="right"/>
              <w:rPr>
                <w:rFonts w:ascii="Arial" w:hAnsi="Arial" w:cs="Arial"/>
                <w:bCs/>
                <w:sz w:val="16"/>
                <w:szCs w:val="16"/>
                <w:highlight w:val="yellow"/>
              </w:rPr>
            </w:pPr>
          </w:p>
        </w:tc>
        <w:tc>
          <w:tcPr>
            <w:tcW w:w="938" w:type="dxa"/>
            <w:tcBorders>
              <w:top w:val="nil"/>
              <w:left w:val="nil"/>
              <w:bottom w:val="single" w:sz="4" w:space="0" w:color="auto"/>
              <w:right w:val="nil"/>
            </w:tcBorders>
            <w:shd w:val="clear" w:color="auto" w:fill="auto"/>
            <w:vAlign w:val="bottom"/>
          </w:tcPr>
          <w:p w14:paraId="7AC87358" w14:textId="77777777" w:rsidR="001172BB" w:rsidRPr="0081127A" w:rsidRDefault="001172BB" w:rsidP="001172BB">
            <w:pPr>
              <w:tabs>
                <w:tab w:val="left" w:pos="180"/>
              </w:tabs>
              <w:ind w:right="26"/>
              <w:jc w:val="right"/>
              <w:rPr>
                <w:rFonts w:ascii="Arial" w:hAnsi="Arial" w:cs="Arial"/>
                <w:bCs/>
                <w:sz w:val="16"/>
                <w:szCs w:val="16"/>
                <w:highlight w:val="yellow"/>
              </w:rPr>
            </w:pPr>
          </w:p>
        </w:tc>
        <w:tc>
          <w:tcPr>
            <w:tcW w:w="812" w:type="dxa"/>
            <w:tcBorders>
              <w:top w:val="nil"/>
              <w:left w:val="nil"/>
              <w:bottom w:val="single" w:sz="4" w:space="0" w:color="auto"/>
              <w:right w:val="nil"/>
            </w:tcBorders>
            <w:shd w:val="clear" w:color="auto" w:fill="auto"/>
            <w:vAlign w:val="bottom"/>
          </w:tcPr>
          <w:p w14:paraId="76FDDEE4" w14:textId="77777777" w:rsidR="001172BB" w:rsidRPr="0081127A" w:rsidRDefault="001172BB" w:rsidP="001172BB">
            <w:pPr>
              <w:tabs>
                <w:tab w:val="left" w:pos="180"/>
              </w:tabs>
              <w:ind w:right="26"/>
              <w:jc w:val="right"/>
              <w:rPr>
                <w:rFonts w:ascii="Arial" w:hAnsi="Arial" w:cs="Arial"/>
                <w:bCs/>
                <w:sz w:val="16"/>
                <w:szCs w:val="16"/>
                <w:highlight w:val="yellow"/>
              </w:rPr>
            </w:pPr>
          </w:p>
        </w:tc>
        <w:tc>
          <w:tcPr>
            <w:tcW w:w="699" w:type="dxa"/>
            <w:tcBorders>
              <w:top w:val="nil"/>
              <w:left w:val="nil"/>
              <w:bottom w:val="single" w:sz="4" w:space="0" w:color="auto"/>
              <w:right w:val="nil"/>
            </w:tcBorders>
            <w:shd w:val="clear" w:color="auto" w:fill="auto"/>
            <w:vAlign w:val="bottom"/>
          </w:tcPr>
          <w:p w14:paraId="045CCEA3" w14:textId="77777777" w:rsidR="001172BB" w:rsidRPr="0081127A" w:rsidRDefault="001172BB" w:rsidP="001172BB">
            <w:pPr>
              <w:tabs>
                <w:tab w:val="left" w:pos="180"/>
              </w:tabs>
              <w:ind w:right="26"/>
              <w:jc w:val="right"/>
              <w:rPr>
                <w:rFonts w:ascii="Arial" w:hAnsi="Arial" w:cs="Arial"/>
                <w:bCs/>
                <w:sz w:val="16"/>
                <w:szCs w:val="16"/>
                <w:highlight w:val="yellow"/>
              </w:rPr>
            </w:pPr>
          </w:p>
        </w:tc>
        <w:tc>
          <w:tcPr>
            <w:tcW w:w="854" w:type="dxa"/>
            <w:tcBorders>
              <w:top w:val="nil"/>
              <w:left w:val="nil"/>
              <w:bottom w:val="single" w:sz="4" w:space="0" w:color="auto"/>
              <w:right w:val="nil"/>
            </w:tcBorders>
            <w:shd w:val="clear" w:color="auto" w:fill="auto"/>
            <w:vAlign w:val="bottom"/>
          </w:tcPr>
          <w:p w14:paraId="776FF5CA" w14:textId="77777777" w:rsidR="001172BB" w:rsidRPr="0081127A" w:rsidRDefault="001172BB" w:rsidP="001172BB">
            <w:pPr>
              <w:tabs>
                <w:tab w:val="left" w:pos="180"/>
              </w:tabs>
              <w:ind w:right="26"/>
              <w:jc w:val="right"/>
              <w:rPr>
                <w:rFonts w:ascii="Arial" w:hAnsi="Arial" w:cs="Arial"/>
                <w:bCs/>
                <w:sz w:val="16"/>
                <w:szCs w:val="16"/>
                <w:highlight w:val="yellow"/>
              </w:rPr>
            </w:pPr>
          </w:p>
        </w:tc>
        <w:tc>
          <w:tcPr>
            <w:tcW w:w="900" w:type="dxa"/>
            <w:tcBorders>
              <w:top w:val="nil"/>
              <w:left w:val="nil"/>
              <w:bottom w:val="single" w:sz="4" w:space="0" w:color="auto"/>
              <w:right w:val="nil"/>
            </w:tcBorders>
            <w:shd w:val="clear" w:color="auto" w:fill="auto"/>
            <w:vAlign w:val="bottom"/>
          </w:tcPr>
          <w:p w14:paraId="1D353787" w14:textId="77777777" w:rsidR="001172BB" w:rsidRPr="0081127A" w:rsidRDefault="001172BB" w:rsidP="001172BB">
            <w:pPr>
              <w:tabs>
                <w:tab w:val="left" w:pos="180"/>
              </w:tabs>
              <w:ind w:right="26"/>
              <w:jc w:val="right"/>
              <w:rPr>
                <w:rFonts w:ascii="Arial" w:hAnsi="Arial" w:cs="Arial"/>
                <w:bCs/>
                <w:sz w:val="16"/>
                <w:szCs w:val="16"/>
                <w:highlight w:val="yellow"/>
              </w:rPr>
            </w:pPr>
          </w:p>
        </w:tc>
        <w:tc>
          <w:tcPr>
            <w:tcW w:w="892" w:type="dxa"/>
            <w:tcBorders>
              <w:top w:val="nil"/>
              <w:left w:val="nil"/>
              <w:bottom w:val="single" w:sz="4" w:space="0" w:color="auto"/>
              <w:right w:val="nil"/>
            </w:tcBorders>
            <w:shd w:val="clear" w:color="auto" w:fill="auto"/>
            <w:vAlign w:val="bottom"/>
          </w:tcPr>
          <w:p w14:paraId="1D9FF450" w14:textId="77777777" w:rsidR="001172BB" w:rsidRPr="0081127A" w:rsidRDefault="001172BB" w:rsidP="001172BB">
            <w:pPr>
              <w:tabs>
                <w:tab w:val="left" w:pos="180"/>
              </w:tabs>
              <w:ind w:right="26"/>
              <w:jc w:val="right"/>
              <w:rPr>
                <w:rFonts w:ascii="Arial" w:hAnsi="Arial" w:cs="Arial"/>
                <w:bCs/>
                <w:sz w:val="16"/>
                <w:szCs w:val="16"/>
                <w:highlight w:val="yellow"/>
              </w:rPr>
            </w:pPr>
          </w:p>
        </w:tc>
        <w:tc>
          <w:tcPr>
            <w:tcW w:w="973" w:type="dxa"/>
            <w:tcBorders>
              <w:top w:val="nil"/>
              <w:left w:val="nil"/>
              <w:bottom w:val="single" w:sz="4" w:space="0" w:color="auto"/>
              <w:right w:val="nil"/>
            </w:tcBorders>
            <w:shd w:val="clear" w:color="auto" w:fill="auto"/>
            <w:vAlign w:val="bottom"/>
          </w:tcPr>
          <w:p w14:paraId="1C6C525E" w14:textId="77777777" w:rsidR="001172BB" w:rsidRPr="0081127A" w:rsidRDefault="001172BB" w:rsidP="001172BB">
            <w:pPr>
              <w:tabs>
                <w:tab w:val="left" w:pos="180"/>
              </w:tabs>
              <w:ind w:right="26"/>
              <w:jc w:val="right"/>
              <w:rPr>
                <w:rFonts w:ascii="Arial" w:hAnsi="Arial" w:cs="Arial"/>
                <w:bCs/>
                <w:sz w:val="16"/>
                <w:szCs w:val="16"/>
                <w:highlight w:val="yellow"/>
              </w:rPr>
            </w:pPr>
          </w:p>
        </w:tc>
      </w:tr>
      <w:tr w:rsidR="001172BB" w:rsidRPr="009128F0" w14:paraId="1110DC41" w14:textId="77777777" w:rsidTr="00BE6D16">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6848D065" w14:textId="77777777" w:rsidR="001172BB" w:rsidRPr="009128F0" w:rsidRDefault="001172BB" w:rsidP="001172BB">
            <w:pPr>
              <w:pStyle w:val="Balk3"/>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4C6F9C6B" w14:textId="1FF141E4" w:rsidR="001172BB" w:rsidRPr="0081127A" w:rsidRDefault="001172BB" w:rsidP="001172BB">
            <w:pPr>
              <w:tabs>
                <w:tab w:val="left" w:pos="180"/>
              </w:tabs>
              <w:ind w:right="26"/>
              <w:jc w:val="right"/>
              <w:rPr>
                <w:rFonts w:ascii="Arial" w:hAnsi="Arial" w:cs="Arial"/>
                <w:b/>
                <w:bCs/>
                <w:sz w:val="16"/>
                <w:szCs w:val="16"/>
                <w:highlight w:val="yellow"/>
              </w:rPr>
            </w:pPr>
            <w:r w:rsidRPr="00F25B76">
              <w:rPr>
                <w:rFonts w:ascii="Arial" w:hAnsi="Arial" w:cs="Arial"/>
                <w:b/>
                <w:bCs/>
                <w:sz w:val="16"/>
                <w:szCs w:val="16"/>
              </w:rPr>
              <w:t>47.059</w:t>
            </w:r>
          </w:p>
        </w:tc>
        <w:tc>
          <w:tcPr>
            <w:tcW w:w="938" w:type="dxa"/>
            <w:tcBorders>
              <w:top w:val="single" w:sz="4" w:space="0" w:color="auto"/>
              <w:left w:val="nil"/>
              <w:bottom w:val="single" w:sz="4" w:space="0" w:color="auto"/>
              <w:right w:val="nil"/>
            </w:tcBorders>
            <w:shd w:val="clear" w:color="auto" w:fill="auto"/>
            <w:vAlign w:val="bottom"/>
          </w:tcPr>
          <w:p w14:paraId="70D08AA9" w14:textId="25085CA2" w:rsidR="001172BB" w:rsidRPr="0081127A" w:rsidRDefault="001172BB" w:rsidP="001172BB">
            <w:pPr>
              <w:tabs>
                <w:tab w:val="left" w:pos="180"/>
              </w:tabs>
              <w:ind w:right="26"/>
              <w:jc w:val="right"/>
              <w:rPr>
                <w:rFonts w:ascii="Arial" w:hAnsi="Arial" w:cs="Arial"/>
                <w:b/>
                <w:bCs/>
                <w:sz w:val="16"/>
                <w:szCs w:val="16"/>
                <w:highlight w:val="yellow"/>
              </w:rPr>
            </w:pPr>
            <w:r w:rsidRPr="00F25B76">
              <w:rPr>
                <w:rFonts w:ascii="Arial" w:hAnsi="Arial" w:cs="Arial"/>
                <w:b/>
                <w:bCs/>
                <w:sz w:val="16"/>
                <w:szCs w:val="16"/>
              </w:rPr>
              <w:t>127.788</w:t>
            </w:r>
          </w:p>
        </w:tc>
        <w:tc>
          <w:tcPr>
            <w:tcW w:w="812" w:type="dxa"/>
            <w:tcBorders>
              <w:top w:val="single" w:sz="4" w:space="0" w:color="auto"/>
              <w:left w:val="nil"/>
              <w:bottom w:val="single" w:sz="4" w:space="0" w:color="auto"/>
              <w:right w:val="nil"/>
            </w:tcBorders>
            <w:shd w:val="clear" w:color="auto" w:fill="auto"/>
            <w:vAlign w:val="bottom"/>
          </w:tcPr>
          <w:p w14:paraId="0B6474C7" w14:textId="5AE6763E" w:rsidR="001172BB" w:rsidRPr="0081127A" w:rsidRDefault="001172BB" w:rsidP="001172BB">
            <w:pPr>
              <w:tabs>
                <w:tab w:val="left" w:pos="180"/>
              </w:tabs>
              <w:ind w:right="26"/>
              <w:jc w:val="right"/>
              <w:rPr>
                <w:rFonts w:ascii="Arial" w:hAnsi="Arial" w:cs="Arial"/>
                <w:b/>
                <w:bCs/>
                <w:sz w:val="16"/>
                <w:szCs w:val="16"/>
                <w:highlight w:val="yellow"/>
              </w:rPr>
            </w:pPr>
            <w:r w:rsidRPr="00F25B76">
              <w:rPr>
                <w:rFonts w:ascii="Arial" w:hAnsi="Arial" w:cs="Arial"/>
                <w:b/>
                <w:bCs/>
                <w:sz w:val="16"/>
                <w:szCs w:val="16"/>
              </w:rPr>
              <w:t>3.616</w:t>
            </w:r>
          </w:p>
        </w:tc>
        <w:tc>
          <w:tcPr>
            <w:tcW w:w="699" w:type="dxa"/>
            <w:tcBorders>
              <w:top w:val="single" w:sz="4" w:space="0" w:color="auto"/>
              <w:left w:val="nil"/>
              <w:bottom w:val="single" w:sz="4" w:space="0" w:color="auto"/>
              <w:right w:val="nil"/>
            </w:tcBorders>
            <w:shd w:val="clear" w:color="auto" w:fill="auto"/>
            <w:vAlign w:val="bottom"/>
          </w:tcPr>
          <w:p w14:paraId="27E0A1AE" w14:textId="4C2C3D53" w:rsidR="001172BB" w:rsidRPr="0081127A" w:rsidRDefault="001172BB" w:rsidP="001172BB">
            <w:pPr>
              <w:tabs>
                <w:tab w:val="left" w:pos="180"/>
              </w:tabs>
              <w:ind w:right="26"/>
              <w:jc w:val="right"/>
              <w:rPr>
                <w:rFonts w:ascii="Arial" w:hAnsi="Arial" w:cs="Arial"/>
                <w:b/>
                <w:bCs/>
                <w:sz w:val="16"/>
                <w:szCs w:val="16"/>
                <w:highlight w:val="yellow"/>
              </w:rPr>
            </w:pPr>
            <w:r>
              <w:rPr>
                <w:rFonts w:ascii="Arial" w:hAnsi="Arial" w:cs="Arial"/>
                <w:b/>
                <w:bCs/>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6FA74A34" w14:textId="2EC0EEAA" w:rsidR="001172BB" w:rsidRPr="0081127A" w:rsidRDefault="001172BB" w:rsidP="001172BB">
            <w:pPr>
              <w:tabs>
                <w:tab w:val="left" w:pos="180"/>
              </w:tabs>
              <w:ind w:right="26"/>
              <w:jc w:val="right"/>
              <w:rPr>
                <w:rFonts w:ascii="Arial" w:hAnsi="Arial" w:cs="Arial"/>
                <w:b/>
                <w:bCs/>
                <w:sz w:val="16"/>
                <w:szCs w:val="16"/>
                <w:highlight w:val="yellow"/>
              </w:rPr>
            </w:pPr>
            <w:r w:rsidRPr="00F25B76">
              <w:rPr>
                <w:rFonts w:ascii="Arial" w:hAnsi="Arial" w:cs="Arial"/>
                <w:b/>
                <w:bCs/>
                <w:sz w:val="16"/>
                <w:szCs w:val="16"/>
              </w:rPr>
              <w:t>1.873</w:t>
            </w:r>
          </w:p>
        </w:tc>
        <w:tc>
          <w:tcPr>
            <w:tcW w:w="900" w:type="dxa"/>
            <w:tcBorders>
              <w:top w:val="single" w:sz="4" w:space="0" w:color="auto"/>
              <w:left w:val="nil"/>
              <w:bottom w:val="single" w:sz="4" w:space="0" w:color="auto"/>
              <w:right w:val="nil"/>
            </w:tcBorders>
            <w:shd w:val="clear" w:color="auto" w:fill="auto"/>
            <w:vAlign w:val="bottom"/>
          </w:tcPr>
          <w:p w14:paraId="7FD69D5B" w14:textId="5B3A564D" w:rsidR="001172BB" w:rsidRPr="0081127A" w:rsidRDefault="001172BB" w:rsidP="001172BB">
            <w:pPr>
              <w:tabs>
                <w:tab w:val="left" w:pos="180"/>
              </w:tabs>
              <w:ind w:right="26"/>
              <w:jc w:val="right"/>
              <w:rPr>
                <w:rFonts w:ascii="Arial" w:hAnsi="Arial" w:cs="Arial"/>
                <w:b/>
                <w:bCs/>
                <w:sz w:val="16"/>
                <w:szCs w:val="16"/>
                <w:highlight w:val="yellow"/>
              </w:rPr>
            </w:pPr>
            <w:r w:rsidRPr="00F25B76">
              <w:rPr>
                <w:rFonts w:ascii="Arial" w:hAnsi="Arial" w:cs="Arial"/>
                <w:b/>
                <w:bCs/>
                <w:sz w:val="16"/>
                <w:szCs w:val="16"/>
              </w:rPr>
              <w:t>12.538</w:t>
            </w:r>
          </w:p>
        </w:tc>
        <w:tc>
          <w:tcPr>
            <w:tcW w:w="892" w:type="dxa"/>
            <w:tcBorders>
              <w:top w:val="single" w:sz="4" w:space="0" w:color="auto"/>
              <w:left w:val="nil"/>
              <w:bottom w:val="single" w:sz="4" w:space="0" w:color="auto"/>
              <w:right w:val="nil"/>
            </w:tcBorders>
            <w:shd w:val="clear" w:color="auto" w:fill="auto"/>
            <w:vAlign w:val="bottom"/>
          </w:tcPr>
          <w:p w14:paraId="675F9E9F" w14:textId="713E751D" w:rsidR="001172BB" w:rsidRPr="0081127A" w:rsidRDefault="001172BB" w:rsidP="001172BB">
            <w:pPr>
              <w:tabs>
                <w:tab w:val="left" w:pos="180"/>
              </w:tabs>
              <w:ind w:right="26"/>
              <w:jc w:val="right"/>
              <w:rPr>
                <w:rFonts w:ascii="Arial" w:hAnsi="Arial" w:cs="Arial"/>
                <w:b/>
                <w:bCs/>
                <w:sz w:val="16"/>
                <w:szCs w:val="16"/>
                <w:highlight w:val="yellow"/>
              </w:rPr>
            </w:pPr>
            <w:r w:rsidRPr="00F25B76">
              <w:rPr>
                <w:rFonts w:ascii="Arial" w:hAnsi="Arial" w:cs="Arial"/>
                <w:b/>
                <w:bCs/>
                <w:sz w:val="16"/>
                <w:szCs w:val="16"/>
              </w:rPr>
              <w:t>68</w:t>
            </w:r>
          </w:p>
        </w:tc>
        <w:tc>
          <w:tcPr>
            <w:tcW w:w="973" w:type="dxa"/>
            <w:tcBorders>
              <w:top w:val="single" w:sz="4" w:space="0" w:color="auto"/>
              <w:left w:val="nil"/>
              <w:bottom w:val="single" w:sz="4" w:space="0" w:color="auto"/>
              <w:right w:val="nil"/>
            </w:tcBorders>
            <w:shd w:val="clear" w:color="auto" w:fill="auto"/>
            <w:vAlign w:val="bottom"/>
          </w:tcPr>
          <w:p w14:paraId="5A552F9F" w14:textId="55D9CEDB" w:rsidR="001172BB" w:rsidRPr="0081127A" w:rsidRDefault="001172BB" w:rsidP="001172BB">
            <w:pPr>
              <w:tabs>
                <w:tab w:val="left" w:pos="180"/>
              </w:tabs>
              <w:ind w:right="26"/>
              <w:jc w:val="right"/>
              <w:rPr>
                <w:rFonts w:ascii="Arial" w:hAnsi="Arial" w:cs="Arial"/>
                <w:b/>
                <w:bCs/>
                <w:sz w:val="16"/>
                <w:szCs w:val="16"/>
                <w:highlight w:val="yellow"/>
              </w:rPr>
            </w:pPr>
            <w:r w:rsidRPr="00F25B76">
              <w:rPr>
                <w:rFonts w:ascii="Arial" w:hAnsi="Arial" w:cs="Arial"/>
                <w:b/>
                <w:bCs/>
                <w:sz w:val="16"/>
                <w:szCs w:val="16"/>
              </w:rPr>
              <w:t>192.942</w:t>
            </w:r>
          </w:p>
        </w:tc>
      </w:tr>
      <w:tr w:rsidR="001172BB" w:rsidRPr="009128F0" w14:paraId="35C7C345" w14:textId="77777777" w:rsidTr="00BE6D16">
        <w:trPr>
          <w:cantSplit/>
          <w:trHeight w:val="113"/>
        </w:trPr>
        <w:tc>
          <w:tcPr>
            <w:tcW w:w="2268" w:type="dxa"/>
            <w:tcBorders>
              <w:top w:val="single" w:sz="4" w:space="0" w:color="auto"/>
              <w:left w:val="nil"/>
              <w:bottom w:val="nil"/>
              <w:right w:val="nil"/>
            </w:tcBorders>
            <w:shd w:val="clear" w:color="auto" w:fill="auto"/>
            <w:vAlign w:val="center"/>
          </w:tcPr>
          <w:p w14:paraId="4EDE55E5" w14:textId="77777777" w:rsidR="001172BB" w:rsidRPr="009128F0" w:rsidRDefault="001172BB" w:rsidP="001172BB">
            <w:pPr>
              <w:pStyle w:val="Balk3"/>
              <w:ind w:left="-108"/>
              <w:rPr>
                <w:rFonts w:ascii="Arial" w:hAnsi="Arial" w:cs="Arial"/>
                <w:bCs/>
                <w:iCs/>
                <w:color w:val="000000" w:themeColor="text1"/>
                <w:sz w:val="16"/>
                <w:szCs w:val="16"/>
              </w:rPr>
            </w:pPr>
          </w:p>
        </w:tc>
        <w:tc>
          <w:tcPr>
            <w:tcW w:w="1162" w:type="dxa"/>
            <w:tcBorders>
              <w:top w:val="single" w:sz="4" w:space="0" w:color="auto"/>
              <w:left w:val="nil"/>
              <w:bottom w:val="nil"/>
              <w:right w:val="nil"/>
            </w:tcBorders>
            <w:shd w:val="clear" w:color="auto" w:fill="auto"/>
            <w:vAlign w:val="bottom"/>
          </w:tcPr>
          <w:p w14:paraId="42921971" w14:textId="77777777" w:rsidR="001172BB" w:rsidRPr="0081127A" w:rsidRDefault="001172BB" w:rsidP="001172BB">
            <w:pPr>
              <w:jc w:val="right"/>
              <w:rPr>
                <w:rFonts w:ascii="Arial" w:hAnsi="Arial" w:cs="Arial"/>
                <w:bCs/>
                <w:color w:val="000000" w:themeColor="text1"/>
                <w:sz w:val="16"/>
                <w:szCs w:val="16"/>
                <w:highlight w:val="yellow"/>
              </w:rPr>
            </w:pPr>
          </w:p>
        </w:tc>
        <w:tc>
          <w:tcPr>
            <w:tcW w:w="938" w:type="dxa"/>
            <w:tcBorders>
              <w:top w:val="single" w:sz="4" w:space="0" w:color="auto"/>
              <w:left w:val="nil"/>
              <w:bottom w:val="nil"/>
              <w:right w:val="nil"/>
            </w:tcBorders>
            <w:shd w:val="clear" w:color="auto" w:fill="auto"/>
            <w:vAlign w:val="bottom"/>
          </w:tcPr>
          <w:p w14:paraId="79E6E96D" w14:textId="77777777" w:rsidR="001172BB" w:rsidRPr="0081127A" w:rsidRDefault="001172BB" w:rsidP="001172BB">
            <w:pPr>
              <w:jc w:val="right"/>
              <w:rPr>
                <w:rFonts w:ascii="Arial" w:hAnsi="Arial" w:cs="Arial"/>
                <w:bCs/>
                <w:color w:val="000000" w:themeColor="text1"/>
                <w:sz w:val="16"/>
                <w:szCs w:val="16"/>
                <w:highlight w:val="yellow"/>
              </w:rPr>
            </w:pPr>
          </w:p>
        </w:tc>
        <w:tc>
          <w:tcPr>
            <w:tcW w:w="812" w:type="dxa"/>
            <w:tcBorders>
              <w:top w:val="single" w:sz="4" w:space="0" w:color="auto"/>
              <w:left w:val="nil"/>
              <w:bottom w:val="nil"/>
              <w:right w:val="nil"/>
            </w:tcBorders>
            <w:shd w:val="clear" w:color="auto" w:fill="auto"/>
            <w:vAlign w:val="bottom"/>
          </w:tcPr>
          <w:p w14:paraId="2A95F196" w14:textId="77777777" w:rsidR="001172BB" w:rsidRPr="0081127A" w:rsidRDefault="001172BB" w:rsidP="001172BB">
            <w:pPr>
              <w:jc w:val="right"/>
              <w:rPr>
                <w:rFonts w:ascii="Arial" w:hAnsi="Arial" w:cs="Arial"/>
                <w:bCs/>
                <w:color w:val="000000" w:themeColor="text1"/>
                <w:sz w:val="16"/>
                <w:szCs w:val="16"/>
                <w:highlight w:val="yellow"/>
              </w:rPr>
            </w:pPr>
          </w:p>
        </w:tc>
        <w:tc>
          <w:tcPr>
            <w:tcW w:w="699" w:type="dxa"/>
            <w:tcBorders>
              <w:top w:val="single" w:sz="4" w:space="0" w:color="auto"/>
              <w:left w:val="nil"/>
              <w:bottom w:val="nil"/>
              <w:right w:val="nil"/>
            </w:tcBorders>
            <w:shd w:val="clear" w:color="auto" w:fill="auto"/>
            <w:vAlign w:val="bottom"/>
          </w:tcPr>
          <w:p w14:paraId="5561CC0D" w14:textId="77777777" w:rsidR="001172BB" w:rsidRPr="0081127A" w:rsidRDefault="001172BB" w:rsidP="001172BB">
            <w:pPr>
              <w:jc w:val="right"/>
              <w:rPr>
                <w:rFonts w:ascii="Arial" w:hAnsi="Arial" w:cs="Arial"/>
                <w:bCs/>
                <w:color w:val="000000" w:themeColor="text1"/>
                <w:sz w:val="16"/>
                <w:szCs w:val="16"/>
                <w:highlight w:val="yellow"/>
              </w:rPr>
            </w:pPr>
          </w:p>
        </w:tc>
        <w:tc>
          <w:tcPr>
            <w:tcW w:w="854" w:type="dxa"/>
            <w:tcBorders>
              <w:top w:val="single" w:sz="4" w:space="0" w:color="auto"/>
              <w:left w:val="nil"/>
              <w:bottom w:val="nil"/>
              <w:right w:val="nil"/>
            </w:tcBorders>
            <w:shd w:val="clear" w:color="auto" w:fill="auto"/>
            <w:vAlign w:val="bottom"/>
          </w:tcPr>
          <w:p w14:paraId="23DDF048" w14:textId="77777777" w:rsidR="001172BB" w:rsidRPr="0081127A" w:rsidRDefault="001172BB" w:rsidP="001172BB">
            <w:pPr>
              <w:jc w:val="right"/>
              <w:rPr>
                <w:rFonts w:ascii="Arial" w:hAnsi="Arial" w:cs="Arial"/>
                <w:bCs/>
                <w:color w:val="000000" w:themeColor="text1"/>
                <w:sz w:val="16"/>
                <w:szCs w:val="16"/>
                <w:highlight w:val="yellow"/>
              </w:rPr>
            </w:pPr>
          </w:p>
        </w:tc>
        <w:tc>
          <w:tcPr>
            <w:tcW w:w="900" w:type="dxa"/>
            <w:tcBorders>
              <w:top w:val="single" w:sz="4" w:space="0" w:color="auto"/>
              <w:left w:val="nil"/>
              <w:bottom w:val="nil"/>
              <w:right w:val="nil"/>
            </w:tcBorders>
            <w:shd w:val="clear" w:color="auto" w:fill="auto"/>
            <w:vAlign w:val="bottom"/>
          </w:tcPr>
          <w:p w14:paraId="1457C0AB" w14:textId="77777777" w:rsidR="001172BB" w:rsidRPr="0081127A" w:rsidRDefault="001172BB" w:rsidP="001172BB">
            <w:pPr>
              <w:jc w:val="right"/>
              <w:rPr>
                <w:rFonts w:ascii="Arial" w:hAnsi="Arial" w:cs="Arial"/>
                <w:bCs/>
                <w:color w:val="000000" w:themeColor="text1"/>
                <w:sz w:val="16"/>
                <w:szCs w:val="16"/>
                <w:highlight w:val="yellow"/>
              </w:rPr>
            </w:pPr>
          </w:p>
        </w:tc>
        <w:tc>
          <w:tcPr>
            <w:tcW w:w="892" w:type="dxa"/>
            <w:tcBorders>
              <w:top w:val="single" w:sz="4" w:space="0" w:color="auto"/>
              <w:left w:val="nil"/>
              <w:bottom w:val="nil"/>
              <w:right w:val="nil"/>
            </w:tcBorders>
            <w:shd w:val="clear" w:color="auto" w:fill="auto"/>
            <w:vAlign w:val="bottom"/>
          </w:tcPr>
          <w:p w14:paraId="058710AE" w14:textId="77777777" w:rsidR="001172BB" w:rsidRPr="0081127A" w:rsidRDefault="001172BB" w:rsidP="001172BB">
            <w:pPr>
              <w:jc w:val="right"/>
              <w:rPr>
                <w:rFonts w:ascii="Arial" w:hAnsi="Arial" w:cs="Arial"/>
                <w:bCs/>
                <w:color w:val="000000" w:themeColor="text1"/>
                <w:sz w:val="16"/>
                <w:szCs w:val="16"/>
                <w:highlight w:val="yellow"/>
              </w:rPr>
            </w:pPr>
          </w:p>
        </w:tc>
        <w:tc>
          <w:tcPr>
            <w:tcW w:w="973" w:type="dxa"/>
            <w:tcBorders>
              <w:top w:val="single" w:sz="4" w:space="0" w:color="auto"/>
              <w:left w:val="nil"/>
              <w:bottom w:val="nil"/>
              <w:right w:val="nil"/>
            </w:tcBorders>
            <w:shd w:val="clear" w:color="auto" w:fill="auto"/>
            <w:vAlign w:val="bottom"/>
          </w:tcPr>
          <w:p w14:paraId="29978B4D" w14:textId="77777777" w:rsidR="001172BB" w:rsidRPr="0081127A" w:rsidRDefault="001172BB" w:rsidP="001172BB">
            <w:pPr>
              <w:jc w:val="right"/>
              <w:rPr>
                <w:rFonts w:ascii="Arial" w:hAnsi="Arial" w:cs="Arial"/>
                <w:bCs/>
                <w:color w:val="000000" w:themeColor="text1"/>
                <w:sz w:val="16"/>
                <w:szCs w:val="16"/>
                <w:highlight w:val="yellow"/>
              </w:rPr>
            </w:pPr>
          </w:p>
        </w:tc>
      </w:tr>
      <w:tr w:rsidR="001172BB" w:rsidRPr="009128F0" w14:paraId="0DB12EC8" w14:textId="77777777" w:rsidTr="00BE6D16">
        <w:trPr>
          <w:cantSplit/>
          <w:trHeight w:val="113"/>
        </w:trPr>
        <w:tc>
          <w:tcPr>
            <w:tcW w:w="2268" w:type="dxa"/>
            <w:tcBorders>
              <w:top w:val="nil"/>
              <w:left w:val="nil"/>
              <w:bottom w:val="nil"/>
              <w:right w:val="nil"/>
            </w:tcBorders>
            <w:shd w:val="clear" w:color="auto" w:fill="auto"/>
            <w:vAlign w:val="center"/>
          </w:tcPr>
          <w:p w14:paraId="4B9AEDAE" w14:textId="77777777" w:rsidR="001172BB" w:rsidRPr="009128F0" w:rsidRDefault="001172BB" w:rsidP="001172BB">
            <w:pPr>
              <w:pStyle w:val="Balk3"/>
              <w:ind w:left="-108"/>
              <w:rPr>
                <w:rFonts w:ascii="Arial" w:hAnsi="Arial" w:cs="Arial"/>
                <w:color w:val="000000" w:themeColor="text1"/>
                <w:sz w:val="16"/>
                <w:szCs w:val="16"/>
              </w:rPr>
            </w:pPr>
            <w:r w:rsidRPr="009128F0">
              <w:rPr>
                <w:rFonts w:ascii="Arial" w:hAnsi="Arial" w:cs="Arial"/>
                <w:bCs/>
                <w:iCs/>
                <w:color w:val="000000" w:themeColor="text1"/>
                <w:sz w:val="16"/>
                <w:szCs w:val="16"/>
              </w:rPr>
              <w:t>Yabancı</w:t>
            </w:r>
            <w:r w:rsidRPr="009128F0">
              <w:rPr>
                <w:rFonts w:ascii="Arial" w:hAnsi="Arial" w:cs="Arial"/>
                <w:color w:val="000000" w:themeColor="text1"/>
                <w:sz w:val="16"/>
                <w:szCs w:val="16"/>
              </w:rPr>
              <w:t xml:space="preserve"> para</w:t>
            </w:r>
          </w:p>
        </w:tc>
        <w:tc>
          <w:tcPr>
            <w:tcW w:w="1162" w:type="dxa"/>
            <w:tcBorders>
              <w:top w:val="nil"/>
              <w:left w:val="nil"/>
              <w:bottom w:val="nil"/>
              <w:right w:val="nil"/>
            </w:tcBorders>
            <w:shd w:val="clear" w:color="auto" w:fill="auto"/>
            <w:vAlign w:val="bottom"/>
          </w:tcPr>
          <w:p w14:paraId="119D0E38" w14:textId="77777777" w:rsidR="001172BB" w:rsidRPr="0081127A" w:rsidRDefault="001172BB" w:rsidP="001172BB">
            <w:pPr>
              <w:jc w:val="right"/>
              <w:rPr>
                <w:rFonts w:ascii="Arial" w:hAnsi="Arial" w:cs="Arial"/>
                <w:bCs/>
                <w:color w:val="000000" w:themeColor="text1"/>
                <w:sz w:val="16"/>
                <w:szCs w:val="16"/>
                <w:highlight w:val="yellow"/>
              </w:rPr>
            </w:pPr>
          </w:p>
        </w:tc>
        <w:tc>
          <w:tcPr>
            <w:tcW w:w="938" w:type="dxa"/>
            <w:tcBorders>
              <w:top w:val="nil"/>
              <w:left w:val="nil"/>
              <w:bottom w:val="nil"/>
              <w:right w:val="nil"/>
            </w:tcBorders>
            <w:shd w:val="clear" w:color="auto" w:fill="auto"/>
            <w:vAlign w:val="bottom"/>
          </w:tcPr>
          <w:p w14:paraId="5137444C" w14:textId="77777777" w:rsidR="001172BB" w:rsidRPr="0081127A" w:rsidRDefault="001172BB" w:rsidP="001172BB">
            <w:pPr>
              <w:jc w:val="right"/>
              <w:rPr>
                <w:rFonts w:ascii="Arial" w:hAnsi="Arial" w:cs="Arial"/>
                <w:bCs/>
                <w:color w:val="000000" w:themeColor="text1"/>
                <w:sz w:val="16"/>
                <w:szCs w:val="16"/>
                <w:highlight w:val="yellow"/>
              </w:rPr>
            </w:pPr>
          </w:p>
        </w:tc>
        <w:tc>
          <w:tcPr>
            <w:tcW w:w="812" w:type="dxa"/>
            <w:tcBorders>
              <w:top w:val="nil"/>
              <w:left w:val="nil"/>
              <w:bottom w:val="nil"/>
              <w:right w:val="nil"/>
            </w:tcBorders>
            <w:shd w:val="clear" w:color="auto" w:fill="auto"/>
            <w:vAlign w:val="bottom"/>
          </w:tcPr>
          <w:p w14:paraId="5043FC2A" w14:textId="77777777" w:rsidR="001172BB" w:rsidRPr="0081127A" w:rsidRDefault="001172BB" w:rsidP="001172BB">
            <w:pPr>
              <w:jc w:val="right"/>
              <w:rPr>
                <w:rFonts w:ascii="Arial" w:hAnsi="Arial" w:cs="Arial"/>
                <w:bCs/>
                <w:color w:val="000000" w:themeColor="text1"/>
                <w:sz w:val="16"/>
                <w:szCs w:val="16"/>
                <w:highlight w:val="yellow"/>
              </w:rPr>
            </w:pPr>
          </w:p>
        </w:tc>
        <w:tc>
          <w:tcPr>
            <w:tcW w:w="699" w:type="dxa"/>
            <w:tcBorders>
              <w:top w:val="nil"/>
              <w:left w:val="nil"/>
              <w:bottom w:val="nil"/>
              <w:right w:val="nil"/>
            </w:tcBorders>
            <w:shd w:val="clear" w:color="auto" w:fill="auto"/>
            <w:vAlign w:val="bottom"/>
          </w:tcPr>
          <w:p w14:paraId="5B2DA7F4" w14:textId="77777777" w:rsidR="001172BB" w:rsidRPr="0081127A" w:rsidRDefault="001172BB" w:rsidP="001172BB">
            <w:pPr>
              <w:jc w:val="right"/>
              <w:rPr>
                <w:rFonts w:ascii="Arial" w:hAnsi="Arial" w:cs="Arial"/>
                <w:bCs/>
                <w:color w:val="000000" w:themeColor="text1"/>
                <w:sz w:val="16"/>
                <w:szCs w:val="16"/>
                <w:highlight w:val="yellow"/>
              </w:rPr>
            </w:pPr>
          </w:p>
        </w:tc>
        <w:tc>
          <w:tcPr>
            <w:tcW w:w="854" w:type="dxa"/>
            <w:tcBorders>
              <w:top w:val="nil"/>
              <w:left w:val="nil"/>
              <w:bottom w:val="nil"/>
              <w:right w:val="nil"/>
            </w:tcBorders>
            <w:shd w:val="clear" w:color="auto" w:fill="auto"/>
            <w:vAlign w:val="bottom"/>
          </w:tcPr>
          <w:p w14:paraId="01912D89" w14:textId="77777777" w:rsidR="001172BB" w:rsidRPr="0081127A" w:rsidRDefault="001172BB" w:rsidP="001172BB">
            <w:pPr>
              <w:jc w:val="right"/>
              <w:rPr>
                <w:rFonts w:ascii="Arial" w:hAnsi="Arial" w:cs="Arial"/>
                <w:bCs/>
                <w:color w:val="000000" w:themeColor="text1"/>
                <w:sz w:val="16"/>
                <w:szCs w:val="16"/>
                <w:highlight w:val="yellow"/>
              </w:rPr>
            </w:pPr>
          </w:p>
        </w:tc>
        <w:tc>
          <w:tcPr>
            <w:tcW w:w="900" w:type="dxa"/>
            <w:tcBorders>
              <w:top w:val="nil"/>
              <w:left w:val="nil"/>
              <w:bottom w:val="nil"/>
              <w:right w:val="nil"/>
            </w:tcBorders>
            <w:shd w:val="clear" w:color="auto" w:fill="auto"/>
            <w:vAlign w:val="bottom"/>
          </w:tcPr>
          <w:p w14:paraId="398C97D8" w14:textId="77777777" w:rsidR="001172BB" w:rsidRPr="0081127A" w:rsidRDefault="001172BB" w:rsidP="001172BB">
            <w:pPr>
              <w:jc w:val="right"/>
              <w:rPr>
                <w:rFonts w:ascii="Arial" w:hAnsi="Arial" w:cs="Arial"/>
                <w:bCs/>
                <w:color w:val="000000" w:themeColor="text1"/>
                <w:sz w:val="16"/>
                <w:szCs w:val="16"/>
                <w:highlight w:val="yellow"/>
              </w:rPr>
            </w:pPr>
          </w:p>
        </w:tc>
        <w:tc>
          <w:tcPr>
            <w:tcW w:w="892" w:type="dxa"/>
            <w:tcBorders>
              <w:top w:val="nil"/>
              <w:left w:val="nil"/>
              <w:bottom w:val="nil"/>
              <w:right w:val="nil"/>
            </w:tcBorders>
            <w:shd w:val="clear" w:color="auto" w:fill="auto"/>
            <w:vAlign w:val="bottom"/>
          </w:tcPr>
          <w:p w14:paraId="61AA005A" w14:textId="77777777" w:rsidR="001172BB" w:rsidRPr="0081127A" w:rsidRDefault="001172BB" w:rsidP="001172BB">
            <w:pPr>
              <w:jc w:val="right"/>
              <w:rPr>
                <w:rFonts w:ascii="Arial" w:hAnsi="Arial" w:cs="Arial"/>
                <w:bCs/>
                <w:color w:val="000000" w:themeColor="text1"/>
                <w:sz w:val="16"/>
                <w:szCs w:val="16"/>
                <w:highlight w:val="yellow"/>
              </w:rPr>
            </w:pPr>
          </w:p>
        </w:tc>
        <w:tc>
          <w:tcPr>
            <w:tcW w:w="973" w:type="dxa"/>
            <w:tcBorders>
              <w:top w:val="nil"/>
              <w:left w:val="nil"/>
              <w:bottom w:val="nil"/>
              <w:right w:val="nil"/>
            </w:tcBorders>
            <w:shd w:val="clear" w:color="auto" w:fill="auto"/>
            <w:vAlign w:val="bottom"/>
          </w:tcPr>
          <w:p w14:paraId="51DC5B8E" w14:textId="77777777" w:rsidR="001172BB" w:rsidRPr="0081127A" w:rsidRDefault="001172BB" w:rsidP="001172BB">
            <w:pPr>
              <w:jc w:val="right"/>
              <w:rPr>
                <w:rFonts w:ascii="Arial" w:hAnsi="Arial" w:cs="Arial"/>
                <w:bCs/>
                <w:color w:val="000000" w:themeColor="text1"/>
                <w:sz w:val="16"/>
                <w:szCs w:val="16"/>
                <w:highlight w:val="yellow"/>
              </w:rPr>
            </w:pPr>
          </w:p>
        </w:tc>
      </w:tr>
      <w:tr w:rsidR="001172BB" w:rsidRPr="009128F0" w14:paraId="735634FF" w14:textId="77777777" w:rsidTr="00BE6D16">
        <w:trPr>
          <w:cantSplit/>
          <w:trHeight w:val="113"/>
        </w:trPr>
        <w:tc>
          <w:tcPr>
            <w:tcW w:w="2268" w:type="dxa"/>
            <w:tcBorders>
              <w:top w:val="nil"/>
              <w:left w:val="nil"/>
              <w:bottom w:val="nil"/>
              <w:right w:val="nil"/>
            </w:tcBorders>
            <w:shd w:val="clear" w:color="auto" w:fill="auto"/>
            <w:vAlign w:val="center"/>
          </w:tcPr>
          <w:p w14:paraId="615C5A1D" w14:textId="77777777" w:rsidR="001172BB" w:rsidRPr="009128F0" w:rsidRDefault="001172BB" w:rsidP="001172BB">
            <w:pPr>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Bankalar</w:t>
            </w:r>
          </w:p>
        </w:tc>
        <w:tc>
          <w:tcPr>
            <w:tcW w:w="1162" w:type="dxa"/>
            <w:tcBorders>
              <w:top w:val="nil"/>
              <w:left w:val="nil"/>
              <w:bottom w:val="nil"/>
              <w:right w:val="nil"/>
            </w:tcBorders>
            <w:shd w:val="clear" w:color="auto" w:fill="auto"/>
            <w:vAlign w:val="bottom"/>
          </w:tcPr>
          <w:p w14:paraId="2EF9F1DD" w14:textId="2AD484B8"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1.244</w:t>
            </w:r>
          </w:p>
        </w:tc>
        <w:tc>
          <w:tcPr>
            <w:tcW w:w="938" w:type="dxa"/>
            <w:tcBorders>
              <w:top w:val="nil"/>
              <w:left w:val="nil"/>
              <w:bottom w:val="nil"/>
              <w:right w:val="nil"/>
            </w:tcBorders>
            <w:shd w:val="clear" w:color="auto" w:fill="auto"/>
            <w:vAlign w:val="bottom"/>
          </w:tcPr>
          <w:p w14:paraId="45C07145" w14:textId="76908065"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2.716</w:t>
            </w:r>
          </w:p>
        </w:tc>
        <w:tc>
          <w:tcPr>
            <w:tcW w:w="812" w:type="dxa"/>
            <w:tcBorders>
              <w:top w:val="nil"/>
              <w:left w:val="nil"/>
              <w:bottom w:val="nil"/>
              <w:right w:val="nil"/>
            </w:tcBorders>
            <w:shd w:val="clear" w:color="auto" w:fill="auto"/>
            <w:vAlign w:val="bottom"/>
          </w:tcPr>
          <w:p w14:paraId="02C63092" w14:textId="683413D4"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491</w:t>
            </w:r>
          </w:p>
        </w:tc>
        <w:tc>
          <w:tcPr>
            <w:tcW w:w="699" w:type="dxa"/>
            <w:tcBorders>
              <w:top w:val="nil"/>
              <w:left w:val="nil"/>
              <w:bottom w:val="nil"/>
              <w:right w:val="nil"/>
            </w:tcBorders>
            <w:shd w:val="clear" w:color="auto" w:fill="auto"/>
            <w:vAlign w:val="bottom"/>
          </w:tcPr>
          <w:p w14:paraId="084215FA" w14:textId="0DEB6441"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854" w:type="dxa"/>
            <w:tcBorders>
              <w:top w:val="nil"/>
              <w:left w:val="nil"/>
              <w:bottom w:val="nil"/>
              <w:right w:val="nil"/>
            </w:tcBorders>
            <w:shd w:val="clear" w:color="auto" w:fill="auto"/>
            <w:vAlign w:val="bottom"/>
          </w:tcPr>
          <w:p w14:paraId="6A51CF7E" w14:textId="1A692C1B"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11</w:t>
            </w:r>
          </w:p>
        </w:tc>
        <w:tc>
          <w:tcPr>
            <w:tcW w:w="900" w:type="dxa"/>
            <w:tcBorders>
              <w:top w:val="nil"/>
              <w:left w:val="nil"/>
              <w:bottom w:val="nil"/>
              <w:right w:val="nil"/>
            </w:tcBorders>
            <w:shd w:val="clear" w:color="auto" w:fill="auto"/>
            <w:vAlign w:val="bottom"/>
          </w:tcPr>
          <w:p w14:paraId="5F920408" w14:textId="25E6AB0B"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9</w:t>
            </w:r>
          </w:p>
        </w:tc>
        <w:tc>
          <w:tcPr>
            <w:tcW w:w="892" w:type="dxa"/>
            <w:tcBorders>
              <w:top w:val="nil"/>
              <w:left w:val="nil"/>
              <w:bottom w:val="nil"/>
              <w:right w:val="nil"/>
            </w:tcBorders>
            <w:shd w:val="clear" w:color="auto" w:fill="auto"/>
            <w:vAlign w:val="bottom"/>
          </w:tcPr>
          <w:p w14:paraId="7FB18DB4" w14:textId="359E57D8"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973" w:type="dxa"/>
            <w:tcBorders>
              <w:top w:val="nil"/>
              <w:left w:val="nil"/>
              <w:bottom w:val="nil"/>
              <w:right w:val="nil"/>
            </w:tcBorders>
            <w:shd w:val="clear" w:color="auto" w:fill="auto"/>
            <w:vAlign w:val="bottom"/>
          </w:tcPr>
          <w:p w14:paraId="59963AAF" w14:textId="16D10CFD"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4.471</w:t>
            </w:r>
          </w:p>
        </w:tc>
      </w:tr>
      <w:tr w:rsidR="001172BB" w:rsidRPr="009128F0" w14:paraId="77DE5E2F" w14:textId="77777777" w:rsidTr="00BE6D16">
        <w:trPr>
          <w:cantSplit/>
          <w:trHeight w:val="113"/>
        </w:trPr>
        <w:tc>
          <w:tcPr>
            <w:tcW w:w="2268" w:type="dxa"/>
            <w:tcBorders>
              <w:top w:val="nil"/>
              <w:left w:val="nil"/>
              <w:bottom w:val="nil"/>
              <w:right w:val="nil"/>
            </w:tcBorders>
            <w:shd w:val="clear" w:color="auto" w:fill="auto"/>
            <w:vAlign w:val="center"/>
          </w:tcPr>
          <w:p w14:paraId="4D3C0A48" w14:textId="77777777" w:rsidR="001172BB" w:rsidRPr="009128F0" w:rsidRDefault="001172BB" w:rsidP="001172BB">
            <w:pPr>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 xml:space="preserve">Gerçek kişilerin ticari olmayan katılma </w:t>
            </w:r>
            <w:proofErr w:type="spellStart"/>
            <w:r w:rsidRPr="009128F0">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13633883" w14:textId="372C55B6"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4.885</w:t>
            </w:r>
          </w:p>
        </w:tc>
        <w:tc>
          <w:tcPr>
            <w:tcW w:w="938" w:type="dxa"/>
            <w:tcBorders>
              <w:top w:val="nil"/>
              <w:left w:val="nil"/>
              <w:bottom w:val="nil"/>
              <w:right w:val="nil"/>
            </w:tcBorders>
            <w:shd w:val="clear" w:color="auto" w:fill="auto"/>
            <w:vAlign w:val="bottom"/>
          </w:tcPr>
          <w:p w14:paraId="607BB096" w14:textId="62F49F6F"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11.848</w:t>
            </w:r>
          </w:p>
        </w:tc>
        <w:tc>
          <w:tcPr>
            <w:tcW w:w="812" w:type="dxa"/>
            <w:tcBorders>
              <w:top w:val="nil"/>
              <w:left w:val="nil"/>
              <w:bottom w:val="nil"/>
              <w:right w:val="nil"/>
            </w:tcBorders>
            <w:shd w:val="clear" w:color="auto" w:fill="auto"/>
            <w:vAlign w:val="bottom"/>
          </w:tcPr>
          <w:p w14:paraId="043250C6" w14:textId="46C984B3"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593</w:t>
            </w:r>
          </w:p>
        </w:tc>
        <w:tc>
          <w:tcPr>
            <w:tcW w:w="699" w:type="dxa"/>
            <w:tcBorders>
              <w:top w:val="nil"/>
              <w:left w:val="nil"/>
              <w:bottom w:val="nil"/>
              <w:right w:val="nil"/>
            </w:tcBorders>
            <w:shd w:val="clear" w:color="auto" w:fill="auto"/>
            <w:vAlign w:val="bottom"/>
          </w:tcPr>
          <w:p w14:paraId="19516D16" w14:textId="3195C44A"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854" w:type="dxa"/>
            <w:tcBorders>
              <w:top w:val="nil"/>
              <w:left w:val="nil"/>
              <w:bottom w:val="nil"/>
              <w:right w:val="nil"/>
            </w:tcBorders>
            <w:shd w:val="clear" w:color="auto" w:fill="auto"/>
            <w:vAlign w:val="bottom"/>
          </w:tcPr>
          <w:p w14:paraId="63D29E76" w14:textId="3A69FA0A"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475</w:t>
            </w:r>
          </w:p>
        </w:tc>
        <w:tc>
          <w:tcPr>
            <w:tcW w:w="900" w:type="dxa"/>
            <w:tcBorders>
              <w:top w:val="nil"/>
              <w:left w:val="nil"/>
              <w:bottom w:val="nil"/>
              <w:right w:val="nil"/>
            </w:tcBorders>
            <w:shd w:val="clear" w:color="auto" w:fill="auto"/>
            <w:vAlign w:val="bottom"/>
          </w:tcPr>
          <w:p w14:paraId="2215FAEC" w14:textId="2EB7B0A2"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2.984</w:t>
            </w:r>
          </w:p>
        </w:tc>
        <w:tc>
          <w:tcPr>
            <w:tcW w:w="892" w:type="dxa"/>
            <w:tcBorders>
              <w:top w:val="nil"/>
              <w:left w:val="nil"/>
              <w:bottom w:val="nil"/>
              <w:right w:val="nil"/>
            </w:tcBorders>
            <w:shd w:val="clear" w:color="auto" w:fill="auto"/>
            <w:vAlign w:val="bottom"/>
          </w:tcPr>
          <w:p w14:paraId="4047F259" w14:textId="1508EDED"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973" w:type="dxa"/>
            <w:tcBorders>
              <w:top w:val="nil"/>
              <w:left w:val="nil"/>
              <w:bottom w:val="nil"/>
              <w:right w:val="nil"/>
            </w:tcBorders>
            <w:shd w:val="clear" w:color="auto" w:fill="auto"/>
            <w:vAlign w:val="bottom"/>
          </w:tcPr>
          <w:p w14:paraId="2329062B" w14:textId="11646DBC"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20.785</w:t>
            </w:r>
          </w:p>
        </w:tc>
      </w:tr>
      <w:tr w:rsidR="001172BB" w:rsidRPr="009128F0" w14:paraId="685B9E80" w14:textId="77777777" w:rsidTr="00BE6D16">
        <w:trPr>
          <w:cantSplit/>
          <w:trHeight w:val="113"/>
        </w:trPr>
        <w:tc>
          <w:tcPr>
            <w:tcW w:w="2268" w:type="dxa"/>
            <w:tcBorders>
              <w:top w:val="nil"/>
              <w:left w:val="nil"/>
              <w:bottom w:val="nil"/>
              <w:right w:val="nil"/>
            </w:tcBorders>
            <w:shd w:val="clear" w:color="auto" w:fill="auto"/>
            <w:vAlign w:val="center"/>
          </w:tcPr>
          <w:p w14:paraId="28D0249E" w14:textId="77777777" w:rsidR="001172BB" w:rsidRPr="009128F0" w:rsidRDefault="001172BB" w:rsidP="001172BB">
            <w:pPr>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 xml:space="preserve">Resmi kuruluş katılma </w:t>
            </w:r>
            <w:proofErr w:type="spellStart"/>
            <w:r w:rsidRPr="009128F0">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54197878" w14:textId="289B5F2C"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938" w:type="dxa"/>
            <w:tcBorders>
              <w:top w:val="nil"/>
              <w:left w:val="nil"/>
              <w:bottom w:val="nil"/>
              <w:right w:val="nil"/>
            </w:tcBorders>
            <w:shd w:val="clear" w:color="auto" w:fill="auto"/>
            <w:vAlign w:val="bottom"/>
          </w:tcPr>
          <w:p w14:paraId="702F80D6" w14:textId="4BC71876"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812" w:type="dxa"/>
            <w:tcBorders>
              <w:top w:val="nil"/>
              <w:left w:val="nil"/>
              <w:bottom w:val="nil"/>
              <w:right w:val="nil"/>
            </w:tcBorders>
            <w:shd w:val="clear" w:color="auto" w:fill="auto"/>
            <w:vAlign w:val="bottom"/>
          </w:tcPr>
          <w:p w14:paraId="696E8B80" w14:textId="63F194F9"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699" w:type="dxa"/>
            <w:tcBorders>
              <w:top w:val="nil"/>
              <w:left w:val="nil"/>
              <w:bottom w:val="nil"/>
              <w:right w:val="nil"/>
            </w:tcBorders>
            <w:shd w:val="clear" w:color="auto" w:fill="auto"/>
            <w:vAlign w:val="bottom"/>
          </w:tcPr>
          <w:p w14:paraId="50EA8DC8" w14:textId="2F89D3BF"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854" w:type="dxa"/>
            <w:tcBorders>
              <w:top w:val="nil"/>
              <w:left w:val="nil"/>
              <w:bottom w:val="nil"/>
              <w:right w:val="nil"/>
            </w:tcBorders>
            <w:shd w:val="clear" w:color="auto" w:fill="auto"/>
            <w:vAlign w:val="bottom"/>
          </w:tcPr>
          <w:p w14:paraId="514E1B28" w14:textId="1EDE47FE"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900" w:type="dxa"/>
            <w:tcBorders>
              <w:top w:val="nil"/>
              <w:left w:val="nil"/>
              <w:bottom w:val="nil"/>
              <w:right w:val="nil"/>
            </w:tcBorders>
            <w:shd w:val="clear" w:color="auto" w:fill="auto"/>
            <w:vAlign w:val="bottom"/>
          </w:tcPr>
          <w:p w14:paraId="3C749DC8" w14:textId="550FF256"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892" w:type="dxa"/>
            <w:tcBorders>
              <w:top w:val="nil"/>
              <w:left w:val="nil"/>
              <w:bottom w:val="nil"/>
              <w:right w:val="nil"/>
            </w:tcBorders>
            <w:shd w:val="clear" w:color="auto" w:fill="auto"/>
            <w:vAlign w:val="bottom"/>
          </w:tcPr>
          <w:p w14:paraId="60D5C9BC" w14:textId="630E1DA5"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973" w:type="dxa"/>
            <w:tcBorders>
              <w:top w:val="nil"/>
              <w:left w:val="nil"/>
              <w:bottom w:val="nil"/>
              <w:right w:val="nil"/>
            </w:tcBorders>
            <w:shd w:val="clear" w:color="auto" w:fill="auto"/>
            <w:vAlign w:val="bottom"/>
          </w:tcPr>
          <w:p w14:paraId="04A92776" w14:textId="60D32E4F"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r>
      <w:tr w:rsidR="001172BB" w:rsidRPr="009128F0" w14:paraId="76896A55" w14:textId="77777777" w:rsidTr="00BE6D16">
        <w:trPr>
          <w:cantSplit/>
          <w:trHeight w:val="113"/>
        </w:trPr>
        <w:tc>
          <w:tcPr>
            <w:tcW w:w="2268" w:type="dxa"/>
            <w:tcBorders>
              <w:top w:val="nil"/>
              <w:left w:val="nil"/>
              <w:bottom w:val="nil"/>
              <w:right w:val="nil"/>
            </w:tcBorders>
            <w:shd w:val="clear" w:color="auto" w:fill="auto"/>
            <w:vAlign w:val="center"/>
          </w:tcPr>
          <w:p w14:paraId="1DDC7D07" w14:textId="77777777" w:rsidR="001172BB" w:rsidRPr="009128F0" w:rsidRDefault="001172BB" w:rsidP="001172BB">
            <w:pPr>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 xml:space="preserve">Ticari kuruluş katılma </w:t>
            </w:r>
            <w:proofErr w:type="spellStart"/>
            <w:r w:rsidRPr="009128F0">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2EB537EE" w14:textId="5FE17814"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1.320</w:t>
            </w:r>
          </w:p>
        </w:tc>
        <w:tc>
          <w:tcPr>
            <w:tcW w:w="938" w:type="dxa"/>
            <w:tcBorders>
              <w:top w:val="nil"/>
              <w:left w:val="nil"/>
              <w:bottom w:val="nil"/>
              <w:right w:val="nil"/>
            </w:tcBorders>
            <w:shd w:val="clear" w:color="auto" w:fill="auto"/>
            <w:vAlign w:val="bottom"/>
          </w:tcPr>
          <w:p w14:paraId="792F7CC0" w14:textId="0F51AE5D"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3.701</w:t>
            </w:r>
          </w:p>
        </w:tc>
        <w:tc>
          <w:tcPr>
            <w:tcW w:w="812" w:type="dxa"/>
            <w:tcBorders>
              <w:top w:val="nil"/>
              <w:left w:val="nil"/>
              <w:bottom w:val="nil"/>
              <w:right w:val="nil"/>
            </w:tcBorders>
            <w:shd w:val="clear" w:color="auto" w:fill="auto"/>
            <w:vAlign w:val="bottom"/>
          </w:tcPr>
          <w:p w14:paraId="2DD1C30B" w14:textId="0FC4230C"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874</w:t>
            </w:r>
          </w:p>
        </w:tc>
        <w:tc>
          <w:tcPr>
            <w:tcW w:w="699" w:type="dxa"/>
            <w:tcBorders>
              <w:top w:val="nil"/>
              <w:left w:val="nil"/>
              <w:bottom w:val="nil"/>
              <w:right w:val="nil"/>
            </w:tcBorders>
            <w:shd w:val="clear" w:color="auto" w:fill="auto"/>
            <w:vAlign w:val="bottom"/>
          </w:tcPr>
          <w:p w14:paraId="6334490C" w14:textId="645AA7CE"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854" w:type="dxa"/>
            <w:tcBorders>
              <w:top w:val="nil"/>
              <w:left w:val="nil"/>
              <w:bottom w:val="nil"/>
              <w:right w:val="nil"/>
            </w:tcBorders>
            <w:shd w:val="clear" w:color="auto" w:fill="auto"/>
            <w:vAlign w:val="bottom"/>
          </w:tcPr>
          <w:p w14:paraId="67E33935" w14:textId="4CF285ED"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225</w:t>
            </w:r>
          </w:p>
        </w:tc>
        <w:tc>
          <w:tcPr>
            <w:tcW w:w="900" w:type="dxa"/>
            <w:tcBorders>
              <w:top w:val="nil"/>
              <w:left w:val="nil"/>
              <w:bottom w:val="nil"/>
              <w:right w:val="nil"/>
            </w:tcBorders>
            <w:shd w:val="clear" w:color="auto" w:fill="auto"/>
            <w:vAlign w:val="bottom"/>
          </w:tcPr>
          <w:p w14:paraId="13169D05" w14:textId="5DCCA098"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50</w:t>
            </w:r>
          </w:p>
        </w:tc>
        <w:tc>
          <w:tcPr>
            <w:tcW w:w="892" w:type="dxa"/>
            <w:tcBorders>
              <w:top w:val="nil"/>
              <w:left w:val="nil"/>
              <w:bottom w:val="nil"/>
              <w:right w:val="nil"/>
            </w:tcBorders>
            <w:shd w:val="clear" w:color="auto" w:fill="auto"/>
            <w:vAlign w:val="bottom"/>
          </w:tcPr>
          <w:p w14:paraId="65927878" w14:textId="5D9575BC"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973" w:type="dxa"/>
            <w:tcBorders>
              <w:top w:val="nil"/>
              <w:left w:val="nil"/>
              <w:bottom w:val="nil"/>
              <w:right w:val="nil"/>
            </w:tcBorders>
            <w:shd w:val="clear" w:color="auto" w:fill="auto"/>
            <w:vAlign w:val="bottom"/>
          </w:tcPr>
          <w:p w14:paraId="3F248184" w14:textId="2D77514D"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6.170</w:t>
            </w:r>
          </w:p>
        </w:tc>
      </w:tr>
      <w:tr w:rsidR="001172BB" w:rsidRPr="009128F0" w14:paraId="2E85F839" w14:textId="77777777" w:rsidTr="00BE6D16">
        <w:trPr>
          <w:cantSplit/>
          <w:trHeight w:val="113"/>
        </w:trPr>
        <w:tc>
          <w:tcPr>
            <w:tcW w:w="2268" w:type="dxa"/>
            <w:tcBorders>
              <w:top w:val="nil"/>
              <w:left w:val="nil"/>
              <w:bottom w:val="nil"/>
              <w:right w:val="nil"/>
            </w:tcBorders>
            <w:shd w:val="clear" w:color="auto" w:fill="auto"/>
            <w:vAlign w:val="center"/>
          </w:tcPr>
          <w:p w14:paraId="10C146BA" w14:textId="77777777" w:rsidR="001172BB" w:rsidRPr="009128F0" w:rsidRDefault="001172BB" w:rsidP="001172BB">
            <w:pPr>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 xml:space="preserve">Diğer kuruluş katılma </w:t>
            </w:r>
            <w:proofErr w:type="spellStart"/>
            <w:r w:rsidRPr="009128F0">
              <w:rPr>
                <w:rFonts w:ascii="Arial" w:hAnsi="Arial" w:cs="Arial"/>
                <w:bCs/>
                <w:iCs/>
                <w:color w:val="000000" w:themeColor="text1"/>
                <w:sz w:val="16"/>
                <w:szCs w:val="16"/>
              </w:rPr>
              <w:t>hs.</w:t>
            </w:r>
            <w:proofErr w:type="spellEnd"/>
            <w:r w:rsidRPr="009128F0">
              <w:rPr>
                <w:rFonts w:ascii="Arial" w:hAnsi="Arial" w:cs="Arial"/>
                <w:bCs/>
                <w:iCs/>
                <w:color w:val="000000" w:themeColor="text1"/>
                <w:sz w:val="16"/>
                <w:szCs w:val="16"/>
              </w:rPr>
              <w:t xml:space="preserve"> </w:t>
            </w:r>
          </w:p>
        </w:tc>
        <w:tc>
          <w:tcPr>
            <w:tcW w:w="1162" w:type="dxa"/>
            <w:tcBorders>
              <w:top w:val="nil"/>
              <w:left w:val="nil"/>
              <w:bottom w:val="nil"/>
              <w:right w:val="nil"/>
            </w:tcBorders>
            <w:shd w:val="clear" w:color="auto" w:fill="auto"/>
            <w:vAlign w:val="bottom"/>
          </w:tcPr>
          <w:p w14:paraId="61C30D2F" w14:textId="47F6A719"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153</w:t>
            </w:r>
          </w:p>
        </w:tc>
        <w:tc>
          <w:tcPr>
            <w:tcW w:w="938" w:type="dxa"/>
            <w:tcBorders>
              <w:top w:val="nil"/>
              <w:left w:val="nil"/>
              <w:bottom w:val="nil"/>
              <w:right w:val="nil"/>
            </w:tcBorders>
            <w:shd w:val="clear" w:color="auto" w:fill="auto"/>
            <w:vAlign w:val="bottom"/>
          </w:tcPr>
          <w:p w14:paraId="12DDA615" w14:textId="1C73271D"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1.716</w:t>
            </w:r>
          </w:p>
        </w:tc>
        <w:tc>
          <w:tcPr>
            <w:tcW w:w="812" w:type="dxa"/>
            <w:tcBorders>
              <w:top w:val="nil"/>
              <w:left w:val="nil"/>
              <w:bottom w:val="nil"/>
              <w:right w:val="nil"/>
            </w:tcBorders>
            <w:shd w:val="clear" w:color="auto" w:fill="auto"/>
            <w:vAlign w:val="bottom"/>
          </w:tcPr>
          <w:p w14:paraId="5C393D95" w14:textId="6B2FC047"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699" w:type="dxa"/>
            <w:tcBorders>
              <w:top w:val="nil"/>
              <w:left w:val="nil"/>
              <w:bottom w:val="nil"/>
              <w:right w:val="nil"/>
            </w:tcBorders>
            <w:shd w:val="clear" w:color="auto" w:fill="auto"/>
            <w:vAlign w:val="bottom"/>
          </w:tcPr>
          <w:p w14:paraId="1AFC61AF" w14:textId="1AE065ED"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854" w:type="dxa"/>
            <w:tcBorders>
              <w:top w:val="nil"/>
              <w:left w:val="nil"/>
              <w:bottom w:val="nil"/>
              <w:right w:val="nil"/>
            </w:tcBorders>
            <w:shd w:val="clear" w:color="auto" w:fill="auto"/>
            <w:vAlign w:val="bottom"/>
          </w:tcPr>
          <w:p w14:paraId="5F3C4745" w14:textId="449C750C"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5</w:t>
            </w:r>
          </w:p>
        </w:tc>
        <w:tc>
          <w:tcPr>
            <w:tcW w:w="900" w:type="dxa"/>
            <w:tcBorders>
              <w:top w:val="nil"/>
              <w:left w:val="nil"/>
              <w:bottom w:val="nil"/>
              <w:right w:val="nil"/>
            </w:tcBorders>
            <w:shd w:val="clear" w:color="auto" w:fill="auto"/>
            <w:vAlign w:val="bottom"/>
          </w:tcPr>
          <w:p w14:paraId="268713F6" w14:textId="4840C154"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831</w:t>
            </w:r>
          </w:p>
        </w:tc>
        <w:tc>
          <w:tcPr>
            <w:tcW w:w="892" w:type="dxa"/>
            <w:tcBorders>
              <w:top w:val="nil"/>
              <w:left w:val="nil"/>
              <w:bottom w:val="nil"/>
              <w:right w:val="nil"/>
            </w:tcBorders>
            <w:shd w:val="clear" w:color="auto" w:fill="auto"/>
            <w:vAlign w:val="bottom"/>
          </w:tcPr>
          <w:p w14:paraId="27157B71" w14:textId="42D98765"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973" w:type="dxa"/>
            <w:tcBorders>
              <w:top w:val="nil"/>
              <w:left w:val="nil"/>
              <w:bottom w:val="nil"/>
              <w:right w:val="nil"/>
            </w:tcBorders>
            <w:shd w:val="clear" w:color="auto" w:fill="auto"/>
            <w:vAlign w:val="bottom"/>
          </w:tcPr>
          <w:p w14:paraId="7E2D64EE" w14:textId="6897502E"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2.705</w:t>
            </w:r>
          </w:p>
        </w:tc>
      </w:tr>
      <w:tr w:rsidR="001172BB" w:rsidRPr="009128F0" w14:paraId="55E00296" w14:textId="77777777" w:rsidTr="00BE6D16">
        <w:trPr>
          <w:cantSplit/>
          <w:trHeight w:val="113"/>
        </w:trPr>
        <w:tc>
          <w:tcPr>
            <w:tcW w:w="2268" w:type="dxa"/>
            <w:tcBorders>
              <w:top w:val="nil"/>
              <w:left w:val="nil"/>
              <w:bottom w:val="nil"/>
              <w:right w:val="nil"/>
            </w:tcBorders>
            <w:shd w:val="clear" w:color="auto" w:fill="auto"/>
            <w:vAlign w:val="center"/>
          </w:tcPr>
          <w:p w14:paraId="64905CA0" w14:textId="77777777" w:rsidR="001172BB" w:rsidRPr="009128F0" w:rsidRDefault="001172BB" w:rsidP="001172BB">
            <w:pPr>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 xml:space="preserve">Kıymetli maden depo </w:t>
            </w:r>
            <w:proofErr w:type="spellStart"/>
            <w:r w:rsidRPr="009128F0">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113E4FA1" w14:textId="6A47C4DE"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139</w:t>
            </w:r>
          </w:p>
        </w:tc>
        <w:tc>
          <w:tcPr>
            <w:tcW w:w="938" w:type="dxa"/>
            <w:tcBorders>
              <w:top w:val="nil"/>
              <w:left w:val="nil"/>
              <w:bottom w:val="nil"/>
              <w:right w:val="nil"/>
            </w:tcBorders>
            <w:shd w:val="clear" w:color="auto" w:fill="auto"/>
            <w:vAlign w:val="bottom"/>
          </w:tcPr>
          <w:p w14:paraId="1E817D60" w14:textId="002A3703"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831</w:t>
            </w:r>
          </w:p>
        </w:tc>
        <w:tc>
          <w:tcPr>
            <w:tcW w:w="812" w:type="dxa"/>
            <w:tcBorders>
              <w:top w:val="nil"/>
              <w:left w:val="nil"/>
              <w:bottom w:val="nil"/>
              <w:right w:val="nil"/>
            </w:tcBorders>
            <w:shd w:val="clear" w:color="auto" w:fill="auto"/>
            <w:vAlign w:val="bottom"/>
          </w:tcPr>
          <w:p w14:paraId="68B393F4" w14:textId="394D3254"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15</w:t>
            </w:r>
          </w:p>
        </w:tc>
        <w:tc>
          <w:tcPr>
            <w:tcW w:w="699" w:type="dxa"/>
            <w:tcBorders>
              <w:top w:val="nil"/>
              <w:left w:val="nil"/>
              <w:bottom w:val="nil"/>
              <w:right w:val="nil"/>
            </w:tcBorders>
            <w:shd w:val="clear" w:color="auto" w:fill="auto"/>
            <w:vAlign w:val="bottom"/>
          </w:tcPr>
          <w:p w14:paraId="4C3FEDCD" w14:textId="04E2D6B3"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854" w:type="dxa"/>
            <w:tcBorders>
              <w:top w:val="nil"/>
              <w:left w:val="nil"/>
              <w:bottom w:val="nil"/>
              <w:right w:val="nil"/>
            </w:tcBorders>
            <w:shd w:val="clear" w:color="auto" w:fill="auto"/>
            <w:vAlign w:val="bottom"/>
          </w:tcPr>
          <w:p w14:paraId="4B92BC78" w14:textId="4C8F3085"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9</w:t>
            </w:r>
          </w:p>
        </w:tc>
        <w:tc>
          <w:tcPr>
            <w:tcW w:w="900" w:type="dxa"/>
            <w:tcBorders>
              <w:top w:val="nil"/>
              <w:left w:val="nil"/>
              <w:bottom w:val="nil"/>
              <w:right w:val="nil"/>
            </w:tcBorders>
            <w:shd w:val="clear" w:color="auto" w:fill="auto"/>
            <w:vAlign w:val="bottom"/>
          </w:tcPr>
          <w:p w14:paraId="5755301E" w14:textId="77F817A5"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25</w:t>
            </w:r>
          </w:p>
        </w:tc>
        <w:tc>
          <w:tcPr>
            <w:tcW w:w="892" w:type="dxa"/>
            <w:tcBorders>
              <w:top w:val="nil"/>
              <w:left w:val="nil"/>
              <w:bottom w:val="nil"/>
              <w:right w:val="nil"/>
            </w:tcBorders>
            <w:shd w:val="clear" w:color="auto" w:fill="auto"/>
            <w:vAlign w:val="bottom"/>
          </w:tcPr>
          <w:p w14:paraId="7A23D7A5" w14:textId="1686AE6A" w:rsidR="001172BB" w:rsidRPr="0081127A" w:rsidRDefault="001172BB" w:rsidP="001172BB">
            <w:pPr>
              <w:tabs>
                <w:tab w:val="left" w:pos="180"/>
              </w:tabs>
              <w:ind w:right="26"/>
              <w:jc w:val="right"/>
              <w:rPr>
                <w:rFonts w:ascii="Arial" w:hAnsi="Arial" w:cs="Arial"/>
                <w:bCs/>
                <w:sz w:val="16"/>
                <w:szCs w:val="16"/>
                <w:highlight w:val="yellow"/>
              </w:rPr>
            </w:pPr>
            <w:r>
              <w:rPr>
                <w:rFonts w:ascii="Arial" w:hAnsi="Arial" w:cs="Arial"/>
                <w:bCs/>
                <w:sz w:val="16"/>
                <w:szCs w:val="16"/>
              </w:rPr>
              <w:t>-</w:t>
            </w:r>
          </w:p>
        </w:tc>
        <w:tc>
          <w:tcPr>
            <w:tcW w:w="973" w:type="dxa"/>
            <w:tcBorders>
              <w:top w:val="nil"/>
              <w:left w:val="nil"/>
              <w:bottom w:val="nil"/>
              <w:right w:val="nil"/>
            </w:tcBorders>
            <w:shd w:val="clear" w:color="auto" w:fill="auto"/>
            <w:vAlign w:val="bottom"/>
          </w:tcPr>
          <w:p w14:paraId="4C14D299" w14:textId="23462FF4" w:rsidR="001172BB" w:rsidRPr="0081127A" w:rsidRDefault="001172BB" w:rsidP="001172BB">
            <w:pPr>
              <w:tabs>
                <w:tab w:val="left" w:pos="180"/>
              </w:tabs>
              <w:ind w:right="26"/>
              <w:jc w:val="right"/>
              <w:rPr>
                <w:rFonts w:ascii="Arial" w:hAnsi="Arial" w:cs="Arial"/>
                <w:bCs/>
                <w:sz w:val="16"/>
                <w:szCs w:val="16"/>
                <w:highlight w:val="yellow"/>
              </w:rPr>
            </w:pPr>
            <w:r w:rsidRPr="00F25B76">
              <w:rPr>
                <w:rFonts w:ascii="Arial" w:hAnsi="Arial" w:cs="Arial"/>
                <w:bCs/>
                <w:sz w:val="16"/>
                <w:szCs w:val="16"/>
              </w:rPr>
              <w:t>1.019</w:t>
            </w:r>
          </w:p>
        </w:tc>
      </w:tr>
      <w:tr w:rsidR="001172BB" w:rsidRPr="009128F0" w14:paraId="56679F6A" w14:textId="77777777" w:rsidTr="00BE6D16">
        <w:trPr>
          <w:cantSplit/>
          <w:trHeight w:val="113"/>
        </w:trPr>
        <w:tc>
          <w:tcPr>
            <w:tcW w:w="2268" w:type="dxa"/>
            <w:tcBorders>
              <w:top w:val="nil"/>
              <w:left w:val="nil"/>
              <w:bottom w:val="single" w:sz="4" w:space="0" w:color="auto"/>
              <w:right w:val="nil"/>
            </w:tcBorders>
            <w:shd w:val="clear" w:color="auto" w:fill="auto"/>
            <w:vAlign w:val="center"/>
          </w:tcPr>
          <w:p w14:paraId="0DD00784" w14:textId="77777777" w:rsidR="001172BB" w:rsidRPr="009128F0" w:rsidRDefault="001172BB" w:rsidP="001172BB">
            <w:pPr>
              <w:pStyle w:val="Balk3"/>
              <w:ind w:left="-108"/>
              <w:rPr>
                <w:rFonts w:ascii="Arial" w:hAnsi="Arial" w:cs="Arial"/>
                <w:b w:val="0"/>
                <w:bCs/>
                <w:iCs/>
                <w:color w:val="000000" w:themeColor="text1"/>
                <w:sz w:val="16"/>
                <w:szCs w:val="16"/>
              </w:rPr>
            </w:pPr>
          </w:p>
        </w:tc>
        <w:tc>
          <w:tcPr>
            <w:tcW w:w="1162" w:type="dxa"/>
            <w:tcBorders>
              <w:top w:val="nil"/>
              <w:left w:val="nil"/>
              <w:bottom w:val="single" w:sz="4" w:space="0" w:color="auto"/>
              <w:right w:val="nil"/>
            </w:tcBorders>
            <w:shd w:val="clear" w:color="auto" w:fill="auto"/>
            <w:vAlign w:val="bottom"/>
          </w:tcPr>
          <w:p w14:paraId="00BD1053" w14:textId="77777777" w:rsidR="001172BB" w:rsidRPr="0081127A" w:rsidRDefault="001172BB" w:rsidP="001172BB">
            <w:pPr>
              <w:jc w:val="right"/>
              <w:rPr>
                <w:rFonts w:ascii="Arial" w:hAnsi="Arial" w:cs="Arial"/>
                <w:bCs/>
                <w:color w:val="000000" w:themeColor="text1"/>
                <w:sz w:val="16"/>
                <w:szCs w:val="16"/>
                <w:highlight w:val="yellow"/>
              </w:rPr>
            </w:pPr>
          </w:p>
        </w:tc>
        <w:tc>
          <w:tcPr>
            <w:tcW w:w="938" w:type="dxa"/>
            <w:tcBorders>
              <w:top w:val="nil"/>
              <w:left w:val="nil"/>
              <w:bottom w:val="single" w:sz="4" w:space="0" w:color="auto"/>
              <w:right w:val="nil"/>
            </w:tcBorders>
            <w:shd w:val="clear" w:color="auto" w:fill="auto"/>
            <w:vAlign w:val="bottom"/>
          </w:tcPr>
          <w:p w14:paraId="7027EA8F" w14:textId="77777777" w:rsidR="001172BB" w:rsidRPr="0081127A" w:rsidRDefault="001172BB" w:rsidP="001172BB">
            <w:pPr>
              <w:jc w:val="right"/>
              <w:rPr>
                <w:rFonts w:ascii="Arial" w:hAnsi="Arial" w:cs="Arial"/>
                <w:bCs/>
                <w:color w:val="000000" w:themeColor="text1"/>
                <w:sz w:val="16"/>
                <w:szCs w:val="16"/>
                <w:highlight w:val="yellow"/>
              </w:rPr>
            </w:pPr>
          </w:p>
        </w:tc>
        <w:tc>
          <w:tcPr>
            <w:tcW w:w="812" w:type="dxa"/>
            <w:tcBorders>
              <w:top w:val="nil"/>
              <w:left w:val="nil"/>
              <w:bottom w:val="single" w:sz="4" w:space="0" w:color="auto"/>
              <w:right w:val="nil"/>
            </w:tcBorders>
            <w:shd w:val="clear" w:color="auto" w:fill="auto"/>
            <w:vAlign w:val="bottom"/>
          </w:tcPr>
          <w:p w14:paraId="465E68CF" w14:textId="77777777" w:rsidR="001172BB" w:rsidRPr="0081127A" w:rsidRDefault="001172BB" w:rsidP="001172BB">
            <w:pPr>
              <w:jc w:val="right"/>
              <w:rPr>
                <w:rFonts w:ascii="Arial" w:hAnsi="Arial" w:cs="Arial"/>
                <w:bCs/>
                <w:color w:val="000000" w:themeColor="text1"/>
                <w:sz w:val="16"/>
                <w:szCs w:val="16"/>
                <w:highlight w:val="yellow"/>
              </w:rPr>
            </w:pPr>
          </w:p>
        </w:tc>
        <w:tc>
          <w:tcPr>
            <w:tcW w:w="699" w:type="dxa"/>
            <w:tcBorders>
              <w:top w:val="nil"/>
              <w:left w:val="nil"/>
              <w:bottom w:val="single" w:sz="4" w:space="0" w:color="auto"/>
              <w:right w:val="nil"/>
            </w:tcBorders>
            <w:shd w:val="clear" w:color="auto" w:fill="auto"/>
            <w:vAlign w:val="bottom"/>
          </w:tcPr>
          <w:p w14:paraId="2EE7B221" w14:textId="77777777" w:rsidR="001172BB" w:rsidRPr="0081127A" w:rsidRDefault="001172BB" w:rsidP="001172BB">
            <w:pPr>
              <w:jc w:val="right"/>
              <w:rPr>
                <w:rFonts w:ascii="Arial" w:hAnsi="Arial" w:cs="Arial"/>
                <w:bCs/>
                <w:color w:val="000000" w:themeColor="text1"/>
                <w:sz w:val="16"/>
                <w:szCs w:val="16"/>
                <w:highlight w:val="yellow"/>
              </w:rPr>
            </w:pPr>
          </w:p>
        </w:tc>
        <w:tc>
          <w:tcPr>
            <w:tcW w:w="854" w:type="dxa"/>
            <w:tcBorders>
              <w:top w:val="nil"/>
              <w:left w:val="nil"/>
              <w:bottom w:val="single" w:sz="4" w:space="0" w:color="auto"/>
              <w:right w:val="nil"/>
            </w:tcBorders>
            <w:shd w:val="clear" w:color="auto" w:fill="auto"/>
            <w:vAlign w:val="bottom"/>
          </w:tcPr>
          <w:p w14:paraId="09A9692B" w14:textId="77777777" w:rsidR="001172BB" w:rsidRPr="0081127A" w:rsidRDefault="001172BB" w:rsidP="001172BB">
            <w:pPr>
              <w:jc w:val="right"/>
              <w:rPr>
                <w:rFonts w:ascii="Arial" w:hAnsi="Arial" w:cs="Arial"/>
                <w:bCs/>
                <w:color w:val="000000" w:themeColor="text1"/>
                <w:sz w:val="16"/>
                <w:szCs w:val="16"/>
                <w:highlight w:val="yellow"/>
              </w:rPr>
            </w:pPr>
          </w:p>
        </w:tc>
        <w:tc>
          <w:tcPr>
            <w:tcW w:w="900" w:type="dxa"/>
            <w:tcBorders>
              <w:top w:val="nil"/>
              <w:left w:val="nil"/>
              <w:bottom w:val="single" w:sz="4" w:space="0" w:color="auto"/>
              <w:right w:val="nil"/>
            </w:tcBorders>
            <w:shd w:val="clear" w:color="auto" w:fill="auto"/>
            <w:vAlign w:val="bottom"/>
          </w:tcPr>
          <w:p w14:paraId="43344D8B" w14:textId="77777777" w:rsidR="001172BB" w:rsidRPr="0081127A" w:rsidRDefault="001172BB" w:rsidP="001172BB">
            <w:pPr>
              <w:jc w:val="right"/>
              <w:rPr>
                <w:rFonts w:ascii="Arial" w:hAnsi="Arial" w:cs="Arial"/>
                <w:bCs/>
                <w:color w:val="000000" w:themeColor="text1"/>
                <w:sz w:val="16"/>
                <w:szCs w:val="16"/>
                <w:highlight w:val="yellow"/>
              </w:rPr>
            </w:pPr>
          </w:p>
        </w:tc>
        <w:tc>
          <w:tcPr>
            <w:tcW w:w="892" w:type="dxa"/>
            <w:tcBorders>
              <w:top w:val="nil"/>
              <w:left w:val="nil"/>
              <w:bottom w:val="single" w:sz="4" w:space="0" w:color="auto"/>
              <w:right w:val="nil"/>
            </w:tcBorders>
            <w:shd w:val="clear" w:color="auto" w:fill="auto"/>
            <w:vAlign w:val="bottom"/>
          </w:tcPr>
          <w:p w14:paraId="488FACCE" w14:textId="77777777" w:rsidR="001172BB" w:rsidRPr="0081127A" w:rsidRDefault="001172BB" w:rsidP="001172BB">
            <w:pPr>
              <w:jc w:val="right"/>
              <w:rPr>
                <w:rFonts w:ascii="Arial" w:hAnsi="Arial" w:cs="Arial"/>
                <w:bCs/>
                <w:color w:val="000000" w:themeColor="text1"/>
                <w:sz w:val="16"/>
                <w:szCs w:val="16"/>
                <w:highlight w:val="yellow"/>
              </w:rPr>
            </w:pPr>
          </w:p>
        </w:tc>
        <w:tc>
          <w:tcPr>
            <w:tcW w:w="973" w:type="dxa"/>
            <w:tcBorders>
              <w:top w:val="nil"/>
              <w:left w:val="nil"/>
              <w:bottom w:val="single" w:sz="4" w:space="0" w:color="auto"/>
              <w:right w:val="nil"/>
            </w:tcBorders>
            <w:shd w:val="clear" w:color="auto" w:fill="auto"/>
            <w:vAlign w:val="bottom"/>
          </w:tcPr>
          <w:p w14:paraId="4AE53679" w14:textId="77777777" w:rsidR="001172BB" w:rsidRPr="0081127A" w:rsidRDefault="001172BB" w:rsidP="001172BB">
            <w:pPr>
              <w:jc w:val="right"/>
              <w:rPr>
                <w:rFonts w:ascii="Arial" w:hAnsi="Arial" w:cs="Arial"/>
                <w:bCs/>
                <w:color w:val="000000" w:themeColor="text1"/>
                <w:sz w:val="16"/>
                <w:szCs w:val="16"/>
                <w:highlight w:val="yellow"/>
              </w:rPr>
            </w:pPr>
          </w:p>
        </w:tc>
      </w:tr>
      <w:tr w:rsidR="001172BB" w:rsidRPr="009128F0" w14:paraId="454ED6C9" w14:textId="77777777" w:rsidTr="00BE6D16">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605B8F15" w14:textId="77777777" w:rsidR="001172BB" w:rsidRPr="009128F0" w:rsidRDefault="001172BB" w:rsidP="001172BB">
            <w:pPr>
              <w:pStyle w:val="Balk3"/>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338CEFD9" w14:textId="62696E36" w:rsidR="001172BB" w:rsidRPr="0081127A" w:rsidRDefault="001172BB" w:rsidP="001172BB">
            <w:pPr>
              <w:tabs>
                <w:tab w:val="left" w:pos="180"/>
              </w:tabs>
              <w:ind w:right="26"/>
              <w:jc w:val="right"/>
              <w:rPr>
                <w:rFonts w:ascii="Arial" w:hAnsi="Arial" w:cs="Arial"/>
                <w:b/>
                <w:bCs/>
                <w:sz w:val="16"/>
                <w:szCs w:val="16"/>
                <w:highlight w:val="yellow"/>
              </w:rPr>
            </w:pPr>
            <w:r w:rsidRPr="00F25B76">
              <w:rPr>
                <w:rFonts w:ascii="Arial" w:hAnsi="Arial" w:cs="Arial"/>
                <w:b/>
                <w:bCs/>
                <w:sz w:val="16"/>
                <w:szCs w:val="16"/>
              </w:rPr>
              <w:t>7.741</w:t>
            </w:r>
          </w:p>
        </w:tc>
        <w:tc>
          <w:tcPr>
            <w:tcW w:w="938" w:type="dxa"/>
            <w:tcBorders>
              <w:top w:val="single" w:sz="4" w:space="0" w:color="auto"/>
              <w:left w:val="nil"/>
              <w:bottom w:val="single" w:sz="4" w:space="0" w:color="auto"/>
              <w:right w:val="nil"/>
            </w:tcBorders>
            <w:shd w:val="clear" w:color="auto" w:fill="auto"/>
            <w:vAlign w:val="bottom"/>
          </w:tcPr>
          <w:p w14:paraId="40DA1BCB" w14:textId="3DF57D37" w:rsidR="001172BB" w:rsidRPr="0081127A" w:rsidRDefault="001172BB" w:rsidP="001172BB">
            <w:pPr>
              <w:tabs>
                <w:tab w:val="left" w:pos="180"/>
              </w:tabs>
              <w:ind w:right="26"/>
              <w:jc w:val="right"/>
              <w:rPr>
                <w:rFonts w:ascii="Arial" w:hAnsi="Arial" w:cs="Arial"/>
                <w:b/>
                <w:bCs/>
                <w:sz w:val="16"/>
                <w:szCs w:val="16"/>
                <w:highlight w:val="yellow"/>
              </w:rPr>
            </w:pPr>
            <w:r w:rsidRPr="00F25B76">
              <w:rPr>
                <w:rFonts w:ascii="Arial" w:hAnsi="Arial" w:cs="Arial"/>
                <w:b/>
                <w:bCs/>
                <w:sz w:val="16"/>
                <w:szCs w:val="16"/>
              </w:rPr>
              <w:t>20.812</w:t>
            </w:r>
          </w:p>
        </w:tc>
        <w:tc>
          <w:tcPr>
            <w:tcW w:w="812" w:type="dxa"/>
            <w:tcBorders>
              <w:top w:val="single" w:sz="4" w:space="0" w:color="auto"/>
              <w:left w:val="nil"/>
              <w:bottom w:val="single" w:sz="4" w:space="0" w:color="auto"/>
              <w:right w:val="nil"/>
            </w:tcBorders>
            <w:shd w:val="clear" w:color="auto" w:fill="auto"/>
            <w:vAlign w:val="bottom"/>
          </w:tcPr>
          <w:p w14:paraId="0A690AEC" w14:textId="381A0E8B" w:rsidR="001172BB" w:rsidRPr="0081127A" w:rsidRDefault="001172BB" w:rsidP="001172BB">
            <w:pPr>
              <w:tabs>
                <w:tab w:val="left" w:pos="180"/>
              </w:tabs>
              <w:ind w:right="26"/>
              <w:jc w:val="right"/>
              <w:rPr>
                <w:rFonts w:ascii="Arial" w:hAnsi="Arial" w:cs="Arial"/>
                <w:b/>
                <w:bCs/>
                <w:sz w:val="16"/>
                <w:szCs w:val="16"/>
                <w:highlight w:val="yellow"/>
              </w:rPr>
            </w:pPr>
            <w:r w:rsidRPr="00F25B76">
              <w:rPr>
                <w:rFonts w:ascii="Arial" w:hAnsi="Arial" w:cs="Arial"/>
                <w:b/>
                <w:bCs/>
                <w:sz w:val="16"/>
                <w:szCs w:val="16"/>
              </w:rPr>
              <w:t>1.973</w:t>
            </w:r>
          </w:p>
        </w:tc>
        <w:tc>
          <w:tcPr>
            <w:tcW w:w="699" w:type="dxa"/>
            <w:tcBorders>
              <w:top w:val="single" w:sz="4" w:space="0" w:color="auto"/>
              <w:left w:val="nil"/>
              <w:bottom w:val="single" w:sz="4" w:space="0" w:color="auto"/>
              <w:right w:val="nil"/>
            </w:tcBorders>
            <w:shd w:val="clear" w:color="auto" w:fill="auto"/>
            <w:vAlign w:val="bottom"/>
          </w:tcPr>
          <w:p w14:paraId="7AD4C0D8" w14:textId="3122E6D9" w:rsidR="001172BB" w:rsidRPr="0081127A" w:rsidRDefault="001172BB" w:rsidP="001172BB">
            <w:pPr>
              <w:tabs>
                <w:tab w:val="left" w:pos="180"/>
              </w:tabs>
              <w:ind w:right="26"/>
              <w:jc w:val="right"/>
              <w:rPr>
                <w:rFonts w:ascii="Arial" w:hAnsi="Arial" w:cs="Arial"/>
                <w:b/>
                <w:bCs/>
                <w:sz w:val="16"/>
                <w:szCs w:val="16"/>
                <w:highlight w:val="yellow"/>
              </w:rPr>
            </w:pPr>
            <w:r>
              <w:rPr>
                <w:rFonts w:ascii="Arial" w:hAnsi="Arial" w:cs="Arial"/>
                <w:b/>
                <w:bCs/>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4EF718C0" w14:textId="24974487" w:rsidR="001172BB" w:rsidRPr="0081127A" w:rsidRDefault="001172BB" w:rsidP="001172BB">
            <w:pPr>
              <w:tabs>
                <w:tab w:val="left" w:pos="180"/>
              </w:tabs>
              <w:ind w:right="26"/>
              <w:jc w:val="right"/>
              <w:rPr>
                <w:rFonts w:ascii="Arial" w:hAnsi="Arial" w:cs="Arial"/>
                <w:b/>
                <w:bCs/>
                <w:sz w:val="16"/>
                <w:szCs w:val="16"/>
                <w:highlight w:val="yellow"/>
              </w:rPr>
            </w:pPr>
            <w:r w:rsidRPr="00F25B76">
              <w:rPr>
                <w:rFonts w:ascii="Arial" w:hAnsi="Arial" w:cs="Arial"/>
                <w:b/>
                <w:bCs/>
                <w:sz w:val="16"/>
                <w:szCs w:val="16"/>
              </w:rPr>
              <w:t>725</w:t>
            </w:r>
          </w:p>
        </w:tc>
        <w:tc>
          <w:tcPr>
            <w:tcW w:w="900" w:type="dxa"/>
            <w:tcBorders>
              <w:top w:val="single" w:sz="4" w:space="0" w:color="auto"/>
              <w:left w:val="nil"/>
              <w:bottom w:val="single" w:sz="4" w:space="0" w:color="auto"/>
              <w:right w:val="nil"/>
            </w:tcBorders>
            <w:shd w:val="clear" w:color="auto" w:fill="auto"/>
            <w:vAlign w:val="bottom"/>
          </w:tcPr>
          <w:p w14:paraId="787D685F" w14:textId="7E550F1F" w:rsidR="001172BB" w:rsidRPr="0081127A" w:rsidRDefault="001172BB" w:rsidP="001172BB">
            <w:pPr>
              <w:tabs>
                <w:tab w:val="left" w:pos="180"/>
              </w:tabs>
              <w:ind w:right="26"/>
              <w:jc w:val="right"/>
              <w:rPr>
                <w:rFonts w:ascii="Arial" w:hAnsi="Arial" w:cs="Arial"/>
                <w:b/>
                <w:bCs/>
                <w:sz w:val="16"/>
                <w:szCs w:val="16"/>
                <w:highlight w:val="yellow"/>
              </w:rPr>
            </w:pPr>
            <w:r w:rsidRPr="00F25B76">
              <w:rPr>
                <w:rFonts w:ascii="Arial" w:hAnsi="Arial" w:cs="Arial"/>
                <w:b/>
                <w:bCs/>
                <w:sz w:val="16"/>
                <w:szCs w:val="16"/>
              </w:rPr>
              <w:t>3.899</w:t>
            </w:r>
          </w:p>
        </w:tc>
        <w:tc>
          <w:tcPr>
            <w:tcW w:w="892" w:type="dxa"/>
            <w:tcBorders>
              <w:top w:val="single" w:sz="4" w:space="0" w:color="auto"/>
              <w:left w:val="nil"/>
              <w:bottom w:val="single" w:sz="4" w:space="0" w:color="auto"/>
              <w:right w:val="nil"/>
            </w:tcBorders>
            <w:shd w:val="clear" w:color="auto" w:fill="auto"/>
            <w:vAlign w:val="bottom"/>
          </w:tcPr>
          <w:p w14:paraId="7E19F08E" w14:textId="3CADA14E" w:rsidR="001172BB" w:rsidRPr="0081127A" w:rsidRDefault="001172BB" w:rsidP="001172BB">
            <w:pPr>
              <w:tabs>
                <w:tab w:val="left" w:pos="180"/>
              </w:tabs>
              <w:ind w:right="26"/>
              <w:jc w:val="right"/>
              <w:rPr>
                <w:rFonts w:ascii="Arial" w:hAnsi="Arial" w:cs="Arial"/>
                <w:b/>
                <w:bCs/>
                <w:sz w:val="16"/>
                <w:szCs w:val="16"/>
                <w:highlight w:val="yellow"/>
              </w:rPr>
            </w:pPr>
            <w:r>
              <w:rPr>
                <w:rFonts w:ascii="Arial" w:hAnsi="Arial" w:cs="Arial"/>
                <w:b/>
                <w:bCs/>
                <w:sz w:val="16"/>
                <w:szCs w:val="16"/>
              </w:rPr>
              <w:t>-</w:t>
            </w:r>
          </w:p>
        </w:tc>
        <w:tc>
          <w:tcPr>
            <w:tcW w:w="973" w:type="dxa"/>
            <w:tcBorders>
              <w:top w:val="single" w:sz="4" w:space="0" w:color="auto"/>
              <w:left w:val="nil"/>
              <w:bottom w:val="single" w:sz="4" w:space="0" w:color="auto"/>
              <w:right w:val="nil"/>
            </w:tcBorders>
            <w:shd w:val="clear" w:color="auto" w:fill="auto"/>
            <w:vAlign w:val="bottom"/>
          </w:tcPr>
          <w:p w14:paraId="442E7517" w14:textId="0B42742B" w:rsidR="001172BB" w:rsidRPr="0081127A" w:rsidRDefault="001172BB" w:rsidP="001172BB">
            <w:pPr>
              <w:tabs>
                <w:tab w:val="left" w:pos="180"/>
              </w:tabs>
              <w:ind w:right="26"/>
              <w:jc w:val="right"/>
              <w:rPr>
                <w:rFonts w:ascii="Arial" w:hAnsi="Arial" w:cs="Arial"/>
                <w:b/>
                <w:bCs/>
                <w:sz w:val="16"/>
                <w:szCs w:val="16"/>
                <w:highlight w:val="yellow"/>
              </w:rPr>
            </w:pPr>
            <w:r w:rsidRPr="00F25B76">
              <w:rPr>
                <w:rFonts w:ascii="Arial" w:hAnsi="Arial" w:cs="Arial"/>
                <w:b/>
                <w:bCs/>
                <w:sz w:val="16"/>
                <w:szCs w:val="16"/>
              </w:rPr>
              <w:t>35.150</w:t>
            </w:r>
          </w:p>
        </w:tc>
      </w:tr>
      <w:tr w:rsidR="001172BB" w:rsidRPr="009128F0" w14:paraId="7D6E81F1" w14:textId="77777777" w:rsidTr="00BE6D16">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7C92B847" w14:textId="77777777" w:rsidR="001172BB" w:rsidRPr="009128F0" w:rsidRDefault="001172BB" w:rsidP="001172BB">
            <w:pPr>
              <w:pStyle w:val="Balk3"/>
              <w:ind w:left="-108"/>
              <w:rPr>
                <w:rFonts w:ascii="Arial" w:hAnsi="Arial" w:cs="Arial"/>
                <w:b w:val="0"/>
                <w:bCs/>
                <w:iCs/>
                <w:color w:val="000000" w:themeColor="text1"/>
                <w:sz w:val="16"/>
                <w:szCs w:val="16"/>
              </w:rPr>
            </w:pPr>
          </w:p>
        </w:tc>
        <w:tc>
          <w:tcPr>
            <w:tcW w:w="1162" w:type="dxa"/>
            <w:tcBorders>
              <w:top w:val="single" w:sz="4" w:space="0" w:color="auto"/>
              <w:left w:val="nil"/>
              <w:bottom w:val="single" w:sz="4" w:space="0" w:color="auto"/>
              <w:right w:val="nil"/>
            </w:tcBorders>
            <w:shd w:val="clear" w:color="auto" w:fill="auto"/>
            <w:vAlign w:val="bottom"/>
          </w:tcPr>
          <w:p w14:paraId="23B48523" w14:textId="77777777" w:rsidR="001172BB" w:rsidRPr="0081127A" w:rsidRDefault="001172BB" w:rsidP="001172BB">
            <w:pPr>
              <w:jc w:val="right"/>
              <w:rPr>
                <w:rFonts w:ascii="Arial" w:hAnsi="Arial" w:cs="Arial"/>
                <w:b/>
                <w:bCs/>
                <w:color w:val="000000" w:themeColor="text1"/>
                <w:sz w:val="16"/>
                <w:szCs w:val="16"/>
                <w:highlight w:val="yellow"/>
              </w:rPr>
            </w:pPr>
          </w:p>
        </w:tc>
        <w:tc>
          <w:tcPr>
            <w:tcW w:w="938" w:type="dxa"/>
            <w:tcBorders>
              <w:top w:val="single" w:sz="4" w:space="0" w:color="auto"/>
              <w:left w:val="nil"/>
              <w:bottom w:val="single" w:sz="4" w:space="0" w:color="auto"/>
              <w:right w:val="nil"/>
            </w:tcBorders>
            <w:shd w:val="clear" w:color="auto" w:fill="auto"/>
            <w:vAlign w:val="bottom"/>
          </w:tcPr>
          <w:p w14:paraId="5F64679B" w14:textId="77777777" w:rsidR="001172BB" w:rsidRPr="0081127A" w:rsidRDefault="001172BB" w:rsidP="001172BB">
            <w:pPr>
              <w:jc w:val="right"/>
              <w:rPr>
                <w:rFonts w:ascii="Arial" w:hAnsi="Arial" w:cs="Arial"/>
                <w:b/>
                <w:bCs/>
                <w:color w:val="000000" w:themeColor="text1"/>
                <w:sz w:val="16"/>
                <w:szCs w:val="16"/>
                <w:highlight w:val="yellow"/>
              </w:rPr>
            </w:pPr>
          </w:p>
        </w:tc>
        <w:tc>
          <w:tcPr>
            <w:tcW w:w="812" w:type="dxa"/>
            <w:tcBorders>
              <w:top w:val="single" w:sz="4" w:space="0" w:color="auto"/>
              <w:left w:val="nil"/>
              <w:bottom w:val="single" w:sz="4" w:space="0" w:color="auto"/>
              <w:right w:val="nil"/>
            </w:tcBorders>
            <w:shd w:val="clear" w:color="auto" w:fill="auto"/>
            <w:vAlign w:val="bottom"/>
          </w:tcPr>
          <w:p w14:paraId="29E7819F" w14:textId="77777777" w:rsidR="001172BB" w:rsidRPr="0081127A" w:rsidRDefault="001172BB" w:rsidP="001172BB">
            <w:pPr>
              <w:jc w:val="right"/>
              <w:rPr>
                <w:rFonts w:ascii="Arial" w:hAnsi="Arial" w:cs="Arial"/>
                <w:b/>
                <w:bCs/>
                <w:color w:val="000000" w:themeColor="text1"/>
                <w:sz w:val="16"/>
                <w:szCs w:val="16"/>
                <w:highlight w:val="yellow"/>
              </w:rPr>
            </w:pPr>
          </w:p>
        </w:tc>
        <w:tc>
          <w:tcPr>
            <w:tcW w:w="699" w:type="dxa"/>
            <w:tcBorders>
              <w:top w:val="single" w:sz="4" w:space="0" w:color="auto"/>
              <w:left w:val="nil"/>
              <w:bottom w:val="single" w:sz="4" w:space="0" w:color="auto"/>
              <w:right w:val="nil"/>
            </w:tcBorders>
            <w:shd w:val="clear" w:color="auto" w:fill="auto"/>
            <w:vAlign w:val="bottom"/>
          </w:tcPr>
          <w:p w14:paraId="31648236" w14:textId="77777777" w:rsidR="001172BB" w:rsidRPr="0081127A" w:rsidRDefault="001172BB" w:rsidP="001172BB">
            <w:pPr>
              <w:jc w:val="right"/>
              <w:rPr>
                <w:rFonts w:ascii="Arial" w:hAnsi="Arial" w:cs="Arial"/>
                <w:b/>
                <w:bCs/>
                <w:color w:val="000000" w:themeColor="text1"/>
                <w:sz w:val="16"/>
                <w:szCs w:val="16"/>
                <w:highlight w:val="yellow"/>
              </w:rPr>
            </w:pPr>
          </w:p>
        </w:tc>
        <w:tc>
          <w:tcPr>
            <w:tcW w:w="854" w:type="dxa"/>
            <w:tcBorders>
              <w:top w:val="single" w:sz="4" w:space="0" w:color="auto"/>
              <w:left w:val="nil"/>
              <w:bottom w:val="single" w:sz="4" w:space="0" w:color="auto"/>
              <w:right w:val="nil"/>
            </w:tcBorders>
            <w:shd w:val="clear" w:color="auto" w:fill="auto"/>
            <w:vAlign w:val="bottom"/>
          </w:tcPr>
          <w:p w14:paraId="77E41619" w14:textId="77777777" w:rsidR="001172BB" w:rsidRPr="0081127A" w:rsidRDefault="001172BB" w:rsidP="001172BB">
            <w:pPr>
              <w:jc w:val="right"/>
              <w:rPr>
                <w:rFonts w:ascii="Arial" w:hAnsi="Arial" w:cs="Arial"/>
                <w:b/>
                <w:bCs/>
                <w:color w:val="000000" w:themeColor="text1"/>
                <w:sz w:val="16"/>
                <w:szCs w:val="16"/>
                <w:highlight w:val="yellow"/>
              </w:rPr>
            </w:pPr>
          </w:p>
        </w:tc>
        <w:tc>
          <w:tcPr>
            <w:tcW w:w="900" w:type="dxa"/>
            <w:tcBorders>
              <w:top w:val="single" w:sz="4" w:space="0" w:color="auto"/>
              <w:left w:val="nil"/>
              <w:bottom w:val="single" w:sz="4" w:space="0" w:color="auto"/>
              <w:right w:val="nil"/>
            </w:tcBorders>
            <w:shd w:val="clear" w:color="auto" w:fill="auto"/>
            <w:vAlign w:val="bottom"/>
          </w:tcPr>
          <w:p w14:paraId="0430BE0A" w14:textId="77777777" w:rsidR="001172BB" w:rsidRPr="0081127A" w:rsidRDefault="001172BB" w:rsidP="001172BB">
            <w:pPr>
              <w:jc w:val="right"/>
              <w:rPr>
                <w:rFonts w:ascii="Arial" w:hAnsi="Arial" w:cs="Arial"/>
                <w:b/>
                <w:bCs/>
                <w:color w:val="000000" w:themeColor="text1"/>
                <w:sz w:val="16"/>
                <w:szCs w:val="16"/>
                <w:highlight w:val="yellow"/>
              </w:rPr>
            </w:pPr>
          </w:p>
        </w:tc>
        <w:tc>
          <w:tcPr>
            <w:tcW w:w="892" w:type="dxa"/>
            <w:tcBorders>
              <w:top w:val="single" w:sz="4" w:space="0" w:color="auto"/>
              <w:left w:val="nil"/>
              <w:bottom w:val="single" w:sz="4" w:space="0" w:color="auto"/>
              <w:right w:val="nil"/>
            </w:tcBorders>
            <w:shd w:val="clear" w:color="auto" w:fill="auto"/>
            <w:vAlign w:val="bottom"/>
          </w:tcPr>
          <w:p w14:paraId="5CF729F9" w14:textId="77777777" w:rsidR="001172BB" w:rsidRPr="0081127A" w:rsidRDefault="001172BB" w:rsidP="001172BB">
            <w:pPr>
              <w:jc w:val="right"/>
              <w:rPr>
                <w:rFonts w:ascii="Arial" w:hAnsi="Arial" w:cs="Arial"/>
                <w:b/>
                <w:bCs/>
                <w:color w:val="000000" w:themeColor="text1"/>
                <w:sz w:val="16"/>
                <w:szCs w:val="16"/>
                <w:highlight w:val="yellow"/>
              </w:rPr>
            </w:pPr>
          </w:p>
        </w:tc>
        <w:tc>
          <w:tcPr>
            <w:tcW w:w="973" w:type="dxa"/>
            <w:tcBorders>
              <w:top w:val="single" w:sz="4" w:space="0" w:color="auto"/>
              <w:left w:val="nil"/>
              <w:bottom w:val="single" w:sz="4" w:space="0" w:color="auto"/>
              <w:right w:val="nil"/>
            </w:tcBorders>
            <w:shd w:val="clear" w:color="auto" w:fill="auto"/>
            <w:vAlign w:val="bottom"/>
          </w:tcPr>
          <w:p w14:paraId="111212F9" w14:textId="77777777" w:rsidR="001172BB" w:rsidRPr="0081127A" w:rsidRDefault="001172BB" w:rsidP="001172BB">
            <w:pPr>
              <w:jc w:val="right"/>
              <w:rPr>
                <w:rFonts w:ascii="Arial" w:hAnsi="Arial" w:cs="Arial"/>
                <w:b/>
                <w:bCs/>
                <w:color w:val="000000" w:themeColor="text1"/>
                <w:sz w:val="16"/>
                <w:szCs w:val="16"/>
                <w:highlight w:val="yellow"/>
              </w:rPr>
            </w:pPr>
          </w:p>
        </w:tc>
      </w:tr>
      <w:tr w:rsidR="001172BB" w:rsidRPr="009128F0" w14:paraId="0F3F897B" w14:textId="77777777" w:rsidTr="00BE6D16">
        <w:trPr>
          <w:cantSplit/>
          <w:trHeight w:val="113"/>
        </w:trPr>
        <w:tc>
          <w:tcPr>
            <w:tcW w:w="2268" w:type="dxa"/>
            <w:tcBorders>
              <w:top w:val="single" w:sz="4" w:space="0" w:color="auto"/>
              <w:left w:val="nil"/>
              <w:bottom w:val="double" w:sz="4" w:space="0" w:color="auto"/>
              <w:right w:val="nil"/>
            </w:tcBorders>
            <w:shd w:val="clear" w:color="auto" w:fill="auto"/>
            <w:vAlign w:val="center"/>
          </w:tcPr>
          <w:p w14:paraId="137BF031" w14:textId="77777777" w:rsidR="001172BB" w:rsidRPr="009128F0" w:rsidRDefault="001172BB" w:rsidP="001172BB">
            <w:pPr>
              <w:pStyle w:val="Balk3"/>
              <w:ind w:left="-108"/>
              <w:rPr>
                <w:rFonts w:ascii="Arial" w:hAnsi="Arial" w:cs="Arial"/>
                <w:bCs/>
                <w:iCs/>
                <w:color w:val="000000" w:themeColor="text1"/>
                <w:sz w:val="16"/>
                <w:szCs w:val="16"/>
              </w:rPr>
            </w:pPr>
            <w:r w:rsidRPr="009128F0">
              <w:rPr>
                <w:rFonts w:ascii="Arial" w:hAnsi="Arial" w:cs="Arial"/>
                <w:bCs/>
                <w:iCs/>
                <w:color w:val="000000" w:themeColor="text1"/>
                <w:sz w:val="16"/>
                <w:szCs w:val="16"/>
              </w:rPr>
              <w:t>Genel toplam</w:t>
            </w:r>
          </w:p>
        </w:tc>
        <w:tc>
          <w:tcPr>
            <w:tcW w:w="1162" w:type="dxa"/>
            <w:tcBorders>
              <w:top w:val="single" w:sz="4" w:space="0" w:color="auto"/>
              <w:left w:val="nil"/>
              <w:bottom w:val="double" w:sz="4" w:space="0" w:color="auto"/>
              <w:right w:val="nil"/>
            </w:tcBorders>
            <w:shd w:val="clear" w:color="auto" w:fill="auto"/>
            <w:vAlign w:val="bottom"/>
          </w:tcPr>
          <w:p w14:paraId="14BA422C" w14:textId="3D090219" w:rsidR="001172BB" w:rsidRPr="0081127A" w:rsidRDefault="001172BB" w:rsidP="001172BB">
            <w:pPr>
              <w:tabs>
                <w:tab w:val="left" w:pos="180"/>
              </w:tabs>
              <w:ind w:right="26"/>
              <w:jc w:val="right"/>
              <w:rPr>
                <w:rFonts w:ascii="Arial" w:hAnsi="Arial" w:cs="Arial"/>
                <w:b/>
                <w:bCs/>
                <w:sz w:val="16"/>
                <w:szCs w:val="16"/>
                <w:highlight w:val="yellow"/>
              </w:rPr>
            </w:pPr>
            <w:r w:rsidRPr="00F25B76">
              <w:rPr>
                <w:rFonts w:ascii="Arial" w:hAnsi="Arial" w:cs="Arial"/>
                <w:b/>
                <w:bCs/>
                <w:sz w:val="16"/>
                <w:szCs w:val="16"/>
              </w:rPr>
              <w:t>54.800</w:t>
            </w:r>
          </w:p>
        </w:tc>
        <w:tc>
          <w:tcPr>
            <w:tcW w:w="938" w:type="dxa"/>
            <w:tcBorders>
              <w:top w:val="single" w:sz="4" w:space="0" w:color="auto"/>
              <w:left w:val="nil"/>
              <w:bottom w:val="double" w:sz="4" w:space="0" w:color="auto"/>
              <w:right w:val="nil"/>
            </w:tcBorders>
            <w:shd w:val="clear" w:color="auto" w:fill="auto"/>
            <w:vAlign w:val="bottom"/>
          </w:tcPr>
          <w:p w14:paraId="48895891" w14:textId="755FCFE8" w:rsidR="001172BB" w:rsidRPr="0081127A" w:rsidRDefault="001172BB" w:rsidP="001172BB">
            <w:pPr>
              <w:tabs>
                <w:tab w:val="left" w:pos="180"/>
              </w:tabs>
              <w:ind w:right="26"/>
              <w:jc w:val="right"/>
              <w:rPr>
                <w:rFonts w:ascii="Arial" w:hAnsi="Arial" w:cs="Arial"/>
                <w:b/>
                <w:bCs/>
                <w:sz w:val="16"/>
                <w:szCs w:val="16"/>
                <w:highlight w:val="yellow"/>
              </w:rPr>
            </w:pPr>
            <w:r w:rsidRPr="00F25B76">
              <w:rPr>
                <w:rFonts w:ascii="Arial" w:hAnsi="Arial" w:cs="Arial"/>
                <w:b/>
                <w:bCs/>
                <w:sz w:val="16"/>
                <w:szCs w:val="16"/>
              </w:rPr>
              <w:t>148.600</w:t>
            </w:r>
          </w:p>
        </w:tc>
        <w:tc>
          <w:tcPr>
            <w:tcW w:w="812" w:type="dxa"/>
            <w:tcBorders>
              <w:top w:val="single" w:sz="4" w:space="0" w:color="auto"/>
              <w:left w:val="nil"/>
              <w:bottom w:val="double" w:sz="4" w:space="0" w:color="auto"/>
              <w:right w:val="nil"/>
            </w:tcBorders>
            <w:shd w:val="clear" w:color="auto" w:fill="auto"/>
            <w:vAlign w:val="bottom"/>
          </w:tcPr>
          <w:p w14:paraId="5817908F" w14:textId="65C6B700" w:rsidR="001172BB" w:rsidRPr="0081127A" w:rsidRDefault="001172BB" w:rsidP="001172BB">
            <w:pPr>
              <w:tabs>
                <w:tab w:val="left" w:pos="180"/>
              </w:tabs>
              <w:ind w:right="26"/>
              <w:jc w:val="right"/>
              <w:rPr>
                <w:rFonts w:ascii="Arial" w:hAnsi="Arial" w:cs="Arial"/>
                <w:b/>
                <w:bCs/>
                <w:sz w:val="16"/>
                <w:szCs w:val="16"/>
                <w:highlight w:val="yellow"/>
              </w:rPr>
            </w:pPr>
            <w:r w:rsidRPr="00F25B76">
              <w:rPr>
                <w:rFonts w:ascii="Arial" w:hAnsi="Arial" w:cs="Arial"/>
                <w:b/>
                <w:bCs/>
                <w:sz w:val="16"/>
                <w:szCs w:val="16"/>
              </w:rPr>
              <w:t>5.589</w:t>
            </w:r>
          </w:p>
        </w:tc>
        <w:tc>
          <w:tcPr>
            <w:tcW w:w="699" w:type="dxa"/>
            <w:tcBorders>
              <w:top w:val="single" w:sz="4" w:space="0" w:color="auto"/>
              <w:left w:val="nil"/>
              <w:bottom w:val="double" w:sz="4" w:space="0" w:color="auto"/>
              <w:right w:val="nil"/>
            </w:tcBorders>
            <w:shd w:val="clear" w:color="auto" w:fill="auto"/>
            <w:vAlign w:val="bottom"/>
          </w:tcPr>
          <w:p w14:paraId="1B11AEA5" w14:textId="02B7D989" w:rsidR="001172BB" w:rsidRPr="0081127A" w:rsidRDefault="001172BB" w:rsidP="001172BB">
            <w:pPr>
              <w:tabs>
                <w:tab w:val="left" w:pos="180"/>
              </w:tabs>
              <w:ind w:right="26"/>
              <w:jc w:val="right"/>
              <w:rPr>
                <w:rFonts w:ascii="Arial" w:hAnsi="Arial" w:cs="Arial"/>
                <w:b/>
                <w:bCs/>
                <w:sz w:val="16"/>
                <w:szCs w:val="16"/>
                <w:highlight w:val="yellow"/>
              </w:rPr>
            </w:pPr>
            <w:r>
              <w:rPr>
                <w:rFonts w:ascii="Arial" w:hAnsi="Arial" w:cs="Arial"/>
                <w:b/>
                <w:bCs/>
                <w:sz w:val="16"/>
                <w:szCs w:val="16"/>
              </w:rPr>
              <w:t>-</w:t>
            </w:r>
          </w:p>
        </w:tc>
        <w:tc>
          <w:tcPr>
            <w:tcW w:w="854" w:type="dxa"/>
            <w:tcBorders>
              <w:top w:val="single" w:sz="4" w:space="0" w:color="auto"/>
              <w:left w:val="nil"/>
              <w:bottom w:val="double" w:sz="4" w:space="0" w:color="auto"/>
              <w:right w:val="nil"/>
            </w:tcBorders>
            <w:shd w:val="clear" w:color="auto" w:fill="auto"/>
            <w:vAlign w:val="bottom"/>
          </w:tcPr>
          <w:p w14:paraId="1065AA9D" w14:textId="271D6DB9" w:rsidR="001172BB" w:rsidRPr="0081127A" w:rsidRDefault="001172BB" w:rsidP="001172BB">
            <w:pPr>
              <w:tabs>
                <w:tab w:val="left" w:pos="180"/>
              </w:tabs>
              <w:ind w:right="26"/>
              <w:jc w:val="right"/>
              <w:rPr>
                <w:rFonts w:ascii="Arial" w:hAnsi="Arial" w:cs="Arial"/>
                <w:b/>
                <w:bCs/>
                <w:sz w:val="16"/>
                <w:szCs w:val="16"/>
                <w:highlight w:val="yellow"/>
              </w:rPr>
            </w:pPr>
            <w:r w:rsidRPr="00F25B76">
              <w:rPr>
                <w:rFonts w:ascii="Arial" w:hAnsi="Arial" w:cs="Arial"/>
                <w:b/>
                <w:bCs/>
                <w:sz w:val="16"/>
                <w:szCs w:val="16"/>
              </w:rPr>
              <w:t>2.598</w:t>
            </w:r>
          </w:p>
        </w:tc>
        <w:tc>
          <w:tcPr>
            <w:tcW w:w="900" w:type="dxa"/>
            <w:tcBorders>
              <w:top w:val="single" w:sz="4" w:space="0" w:color="auto"/>
              <w:left w:val="nil"/>
              <w:bottom w:val="double" w:sz="4" w:space="0" w:color="auto"/>
              <w:right w:val="nil"/>
            </w:tcBorders>
            <w:shd w:val="clear" w:color="auto" w:fill="auto"/>
            <w:vAlign w:val="bottom"/>
          </w:tcPr>
          <w:p w14:paraId="274F0521" w14:textId="3C49728C" w:rsidR="001172BB" w:rsidRPr="0081127A" w:rsidRDefault="001172BB" w:rsidP="001172BB">
            <w:pPr>
              <w:tabs>
                <w:tab w:val="left" w:pos="180"/>
              </w:tabs>
              <w:ind w:right="26"/>
              <w:jc w:val="right"/>
              <w:rPr>
                <w:rFonts w:ascii="Arial" w:hAnsi="Arial" w:cs="Arial"/>
                <w:b/>
                <w:bCs/>
                <w:sz w:val="16"/>
                <w:szCs w:val="16"/>
                <w:highlight w:val="yellow"/>
              </w:rPr>
            </w:pPr>
            <w:r w:rsidRPr="00F25B76">
              <w:rPr>
                <w:rFonts w:ascii="Arial" w:hAnsi="Arial" w:cs="Arial"/>
                <w:b/>
                <w:bCs/>
                <w:sz w:val="16"/>
                <w:szCs w:val="16"/>
              </w:rPr>
              <w:t>16.437</w:t>
            </w:r>
          </w:p>
        </w:tc>
        <w:tc>
          <w:tcPr>
            <w:tcW w:w="892" w:type="dxa"/>
            <w:tcBorders>
              <w:top w:val="single" w:sz="4" w:space="0" w:color="auto"/>
              <w:left w:val="nil"/>
              <w:bottom w:val="double" w:sz="4" w:space="0" w:color="auto"/>
              <w:right w:val="nil"/>
            </w:tcBorders>
            <w:shd w:val="clear" w:color="auto" w:fill="auto"/>
            <w:vAlign w:val="bottom"/>
          </w:tcPr>
          <w:p w14:paraId="1D849064" w14:textId="18598F3A" w:rsidR="001172BB" w:rsidRPr="0081127A" w:rsidRDefault="001172BB" w:rsidP="001172BB">
            <w:pPr>
              <w:tabs>
                <w:tab w:val="left" w:pos="180"/>
              </w:tabs>
              <w:ind w:right="26"/>
              <w:jc w:val="right"/>
              <w:rPr>
                <w:rFonts w:ascii="Arial" w:hAnsi="Arial" w:cs="Arial"/>
                <w:b/>
                <w:bCs/>
                <w:sz w:val="16"/>
                <w:szCs w:val="16"/>
                <w:highlight w:val="yellow"/>
              </w:rPr>
            </w:pPr>
            <w:r w:rsidRPr="00F25B76">
              <w:rPr>
                <w:rFonts w:ascii="Arial" w:hAnsi="Arial" w:cs="Arial"/>
                <w:b/>
                <w:bCs/>
                <w:sz w:val="16"/>
                <w:szCs w:val="16"/>
              </w:rPr>
              <w:t>68</w:t>
            </w:r>
          </w:p>
        </w:tc>
        <w:tc>
          <w:tcPr>
            <w:tcW w:w="973" w:type="dxa"/>
            <w:tcBorders>
              <w:top w:val="single" w:sz="4" w:space="0" w:color="auto"/>
              <w:left w:val="nil"/>
              <w:bottom w:val="double" w:sz="4" w:space="0" w:color="auto"/>
              <w:right w:val="nil"/>
            </w:tcBorders>
            <w:shd w:val="clear" w:color="auto" w:fill="auto"/>
            <w:vAlign w:val="bottom"/>
          </w:tcPr>
          <w:p w14:paraId="01A41829" w14:textId="10F05601" w:rsidR="001172BB" w:rsidRPr="0081127A" w:rsidRDefault="001172BB" w:rsidP="001172BB">
            <w:pPr>
              <w:tabs>
                <w:tab w:val="left" w:pos="180"/>
              </w:tabs>
              <w:ind w:right="26"/>
              <w:jc w:val="right"/>
              <w:rPr>
                <w:rFonts w:ascii="Arial" w:hAnsi="Arial" w:cs="Arial"/>
                <w:b/>
                <w:bCs/>
                <w:sz w:val="16"/>
                <w:szCs w:val="16"/>
                <w:highlight w:val="yellow"/>
              </w:rPr>
            </w:pPr>
            <w:r w:rsidRPr="00F25B76">
              <w:rPr>
                <w:rFonts w:ascii="Arial" w:hAnsi="Arial" w:cs="Arial"/>
                <w:b/>
                <w:bCs/>
                <w:sz w:val="16"/>
                <w:szCs w:val="16"/>
              </w:rPr>
              <w:t>228.092</w:t>
            </w:r>
          </w:p>
        </w:tc>
      </w:tr>
    </w:tbl>
    <w:p w14:paraId="1389EA16" w14:textId="77777777" w:rsidR="00D052D2" w:rsidRPr="009128F0" w:rsidRDefault="00D052D2" w:rsidP="00136C29">
      <w:pPr>
        <w:autoSpaceDE w:val="0"/>
        <w:autoSpaceDN w:val="0"/>
        <w:adjustRightInd w:val="0"/>
        <w:rPr>
          <w:rFonts w:ascii="Arial" w:hAnsi="Arial" w:cs="Arial"/>
          <w:b/>
          <w:color w:val="000000" w:themeColor="text1"/>
          <w:sz w:val="16"/>
          <w:szCs w:val="16"/>
        </w:rPr>
      </w:pPr>
    </w:p>
    <w:p w14:paraId="2CE60807" w14:textId="77777777" w:rsidR="00FE0DA0" w:rsidRPr="009128F0" w:rsidRDefault="00FE0DA0" w:rsidP="00136C29">
      <w:pPr>
        <w:autoSpaceDE w:val="0"/>
        <w:autoSpaceDN w:val="0"/>
        <w:adjustRightInd w:val="0"/>
        <w:rPr>
          <w:rFonts w:ascii="Arial" w:hAnsi="Arial" w:cs="Arial"/>
          <w:b/>
          <w:color w:val="000000" w:themeColor="text1"/>
          <w:sz w:val="16"/>
          <w:szCs w:val="16"/>
        </w:rPr>
      </w:pPr>
    </w:p>
    <w:p w14:paraId="0FCEAEF4" w14:textId="77777777" w:rsidR="00FE0DA0" w:rsidRPr="009128F0" w:rsidRDefault="00FE0DA0" w:rsidP="00136C29">
      <w:pPr>
        <w:autoSpaceDE w:val="0"/>
        <w:autoSpaceDN w:val="0"/>
        <w:adjustRightInd w:val="0"/>
        <w:rPr>
          <w:rFonts w:ascii="Arial" w:hAnsi="Arial" w:cs="Arial"/>
          <w:b/>
          <w:color w:val="000000" w:themeColor="text1"/>
          <w:sz w:val="16"/>
          <w:szCs w:val="16"/>
        </w:rPr>
      </w:pPr>
    </w:p>
    <w:p w14:paraId="071A7D88" w14:textId="77777777" w:rsidR="00AE2E3F" w:rsidRPr="009128F0" w:rsidRDefault="00AE2E3F" w:rsidP="00AE2E3F">
      <w:pPr>
        <w:ind w:hanging="567"/>
        <w:rPr>
          <w:rFonts w:ascii="Arial" w:hAnsi="Arial" w:cs="Arial"/>
          <w:b/>
          <w:color w:val="000000" w:themeColor="text1"/>
          <w:sz w:val="16"/>
          <w:szCs w:val="16"/>
        </w:rPr>
      </w:pPr>
      <w:r w:rsidRPr="009128F0">
        <w:rPr>
          <w:rFonts w:ascii="Arial" w:hAnsi="Arial" w:cs="Arial"/>
          <w:b/>
          <w:color w:val="000000" w:themeColor="text1"/>
          <w:sz w:val="16"/>
          <w:szCs w:val="16"/>
        </w:rPr>
        <w:br w:type="page"/>
      </w:r>
      <w:r w:rsidRPr="009128F0">
        <w:rPr>
          <w:rFonts w:ascii="Arial" w:hAnsi="Arial" w:cs="Arial"/>
          <w:b/>
          <w:color w:val="000000" w:themeColor="text1"/>
          <w:sz w:val="20"/>
          <w:szCs w:val="20"/>
        </w:rPr>
        <w:lastRenderedPageBreak/>
        <w:t>IV.</w:t>
      </w:r>
      <w:r w:rsidRPr="009128F0">
        <w:rPr>
          <w:rFonts w:ascii="Arial" w:hAnsi="Arial" w:cs="Arial"/>
          <w:b/>
          <w:color w:val="000000" w:themeColor="text1"/>
          <w:sz w:val="16"/>
          <w:szCs w:val="16"/>
        </w:rPr>
        <w:t xml:space="preserve"> </w:t>
      </w:r>
      <w:r w:rsidRPr="009128F0">
        <w:rPr>
          <w:rFonts w:ascii="Arial" w:hAnsi="Arial" w:cs="Arial"/>
          <w:b/>
          <w:color w:val="000000" w:themeColor="text1"/>
          <w:sz w:val="16"/>
          <w:szCs w:val="16"/>
        </w:rPr>
        <w:tab/>
      </w:r>
      <w:r w:rsidRPr="009128F0">
        <w:rPr>
          <w:rFonts w:ascii="Arial" w:hAnsi="Arial" w:cs="Arial"/>
          <w:b/>
          <w:color w:val="000000" w:themeColor="text1"/>
          <w:sz w:val="20"/>
          <w:szCs w:val="20"/>
        </w:rPr>
        <w:t>Konsolide gelir tablosuna ilişkin açıklama ve dipnotlar (devamı):</w:t>
      </w:r>
    </w:p>
    <w:p w14:paraId="5F2E9340" w14:textId="77777777" w:rsidR="00DA0402" w:rsidRPr="00A5606A" w:rsidRDefault="00DA0402" w:rsidP="00DA0402">
      <w:pPr>
        <w:spacing w:before="120" w:after="120"/>
        <w:ind w:left="14" w:hanging="574"/>
        <w:jc w:val="both"/>
        <w:rPr>
          <w:rFonts w:ascii="Arial" w:hAnsi="Arial" w:cs="Arial"/>
          <w:b/>
          <w:bCs/>
          <w:iCs/>
          <w:sz w:val="20"/>
          <w:szCs w:val="20"/>
        </w:rPr>
      </w:pPr>
      <w:r w:rsidRPr="00A5606A">
        <w:rPr>
          <w:rFonts w:ascii="Arial" w:hAnsi="Arial" w:cs="Arial"/>
          <w:b/>
          <w:bCs/>
          <w:iCs/>
          <w:sz w:val="20"/>
          <w:szCs w:val="20"/>
        </w:rPr>
        <w:t>3.</w:t>
      </w:r>
      <w:r w:rsidRPr="00A5606A">
        <w:rPr>
          <w:rFonts w:ascii="Arial" w:hAnsi="Arial" w:cs="Arial"/>
          <w:b/>
          <w:bCs/>
          <w:iCs/>
          <w:sz w:val="20"/>
          <w:szCs w:val="20"/>
        </w:rPr>
        <w:tab/>
        <w:t xml:space="preserve">Gelir tablosunda yer alan diğer kalemlerin, gelir tablosu toplamının %10’unu aşması halinde bu kalemlerin en az %20’sini oluşturan alt hesaplar gösterilir. </w:t>
      </w:r>
    </w:p>
    <w:tbl>
      <w:tblPr>
        <w:tblW w:w="5000" w:type="pct"/>
        <w:tblCellMar>
          <w:left w:w="70" w:type="dxa"/>
          <w:right w:w="70" w:type="dxa"/>
        </w:tblCellMar>
        <w:tblLook w:val="0000" w:firstRow="0" w:lastRow="0" w:firstColumn="0" w:lastColumn="0" w:noHBand="0" w:noVBand="0"/>
      </w:tblPr>
      <w:tblGrid>
        <w:gridCol w:w="7503"/>
        <w:gridCol w:w="1569"/>
      </w:tblGrid>
      <w:tr w:rsidR="00DA0402" w:rsidRPr="00A5606A" w14:paraId="6477D970" w14:textId="77777777" w:rsidTr="001172BB">
        <w:trPr>
          <w:trHeight w:val="170"/>
        </w:trPr>
        <w:tc>
          <w:tcPr>
            <w:tcW w:w="4135" w:type="pct"/>
            <w:tcBorders>
              <w:top w:val="single" w:sz="4" w:space="0" w:color="auto"/>
              <w:bottom w:val="single" w:sz="4" w:space="0" w:color="auto"/>
            </w:tcBorders>
            <w:shd w:val="clear" w:color="auto" w:fill="FFFFFF"/>
            <w:noWrap/>
            <w:vAlign w:val="bottom"/>
          </w:tcPr>
          <w:p w14:paraId="18D3E8E0" w14:textId="77777777" w:rsidR="00DA0402" w:rsidRPr="00A5606A" w:rsidRDefault="00DA0402" w:rsidP="001172BB">
            <w:pPr>
              <w:rPr>
                <w:rFonts w:ascii="Arial" w:hAnsi="Arial" w:cs="Arial"/>
                <w:b/>
                <w:bCs/>
                <w:sz w:val="18"/>
                <w:szCs w:val="20"/>
              </w:rPr>
            </w:pPr>
            <w:r w:rsidRPr="00A5606A">
              <w:rPr>
                <w:rFonts w:ascii="Arial" w:hAnsi="Arial" w:cs="Arial"/>
                <w:b/>
                <w:bCs/>
                <w:sz w:val="18"/>
                <w:szCs w:val="20"/>
              </w:rPr>
              <w:t xml:space="preserve">Diğer Alınan Ücret ve Komisyonlar </w:t>
            </w:r>
          </w:p>
        </w:tc>
        <w:tc>
          <w:tcPr>
            <w:tcW w:w="865" w:type="pct"/>
            <w:tcBorders>
              <w:top w:val="single" w:sz="4" w:space="0" w:color="auto"/>
              <w:bottom w:val="single" w:sz="4" w:space="0" w:color="auto"/>
            </w:tcBorders>
            <w:shd w:val="clear" w:color="auto" w:fill="FFFFFF"/>
            <w:noWrap/>
            <w:vAlign w:val="bottom"/>
          </w:tcPr>
          <w:p w14:paraId="14999F10" w14:textId="77777777" w:rsidR="00DA0402" w:rsidRPr="00A5606A" w:rsidRDefault="00DA0402" w:rsidP="001172BB">
            <w:pPr>
              <w:ind w:right="37"/>
              <w:jc w:val="right"/>
              <w:rPr>
                <w:rFonts w:ascii="Arial" w:hAnsi="Arial" w:cs="Arial"/>
                <w:b/>
                <w:sz w:val="18"/>
                <w:szCs w:val="20"/>
              </w:rPr>
            </w:pPr>
            <w:r w:rsidRPr="00A5606A">
              <w:rPr>
                <w:rFonts w:ascii="Arial" w:hAnsi="Arial" w:cs="Arial"/>
                <w:b/>
                <w:sz w:val="18"/>
                <w:szCs w:val="20"/>
              </w:rPr>
              <w:t>Cari Dönem</w:t>
            </w:r>
          </w:p>
        </w:tc>
      </w:tr>
      <w:tr w:rsidR="00DA0402" w:rsidRPr="00A5606A" w14:paraId="7C487156" w14:textId="77777777" w:rsidTr="001172BB">
        <w:trPr>
          <w:trHeight w:val="170"/>
        </w:trPr>
        <w:tc>
          <w:tcPr>
            <w:tcW w:w="4135" w:type="pct"/>
            <w:tcBorders>
              <w:top w:val="single" w:sz="4" w:space="0" w:color="auto"/>
            </w:tcBorders>
            <w:shd w:val="clear" w:color="auto" w:fill="FFFFFF"/>
            <w:noWrap/>
            <w:vAlign w:val="bottom"/>
          </w:tcPr>
          <w:p w14:paraId="64DD9978" w14:textId="77777777" w:rsidR="00DA0402" w:rsidRPr="00A5606A" w:rsidRDefault="00DA0402" w:rsidP="001172BB">
            <w:pPr>
              <w:rPr>
                <w:rFonts w:ascii="Arial" w:hAnsi="Arial" w:cs="Arial"/>
                <w:sz w:val="20"/>
                <w:szCs w:val="20"/>
              </w:rPr>
            </w:pPr>
          </w:p>
        </w:tc>
        <w:tc>
          <w:tcPr>
            <w:tcW w:w="865" w:type="pct"/>
            <w:tcBorders>
              <w:top w:val="single" w:sz="4" w:space="0" w:color="auto"/>
            </w:tcBorders>
            <w:shd w:val="clear" w:color="auto" w:fill="FFFFFF"/>
            <w:noWrap/>
            <w:vAlign w:val="bottom"/>
          </w:tcPr>
          <w:p w14:paraId="24556D22" w14:textId="77777777" w:rsidR="00DA0402" w:rsidRPr="00A5606A" w:rsidRDefault="00DA0402" w:rsidP="001172BB">
            <w:pPr>
              <w:ind w:right="37"/>
              <w:jc w:val="right"/>
              <w:rPr>
                <w:rFonts w:ascii="Arial" w:hAnsi="Arial" w:cs="Arial"/>
                <w:sz w:val="20"/>
                <w:szCs w:val="20"/>
              </w:rPr>
            </w:pPr>
          </w:p>
        </w:tc>
      </w:tr>
      <w:tr w:rsidR="00E31D6F" w:rsidRPr="00A5606A" w14:paraId="03E4057B" w14:textId="77777777" w:rsidTr="001172BB">
        <w:trPr>
          <w:trHeight w:val="170"/>
        </w:trPr>
        <w:tc>
          <w:tcPr>
            <w:tcW w:w="4135" w:type="pct"/>
            <w:shd w:val="clear" w:color="auto" w:fill="FFFFFF"/>
            <w:noWrap/>
            <w:vAlign w:val="bottom"/>
          </w:tcPr>
          <w:p w14:paraId="0230F518" w14:textId="77777777" w:rsidR="00E31D6F" w:rsidRPr="00A5606A" w:rsidRDefault="00E31D6F" w:rsidP="00E31D6F">
            <w:pPr>
              <w:rPr>
                <w:rFonts w:ascii="Arial" w:hAnsi="Arial" w:cs="Arial"/>
                <w:sz w:val="18"/>
                <w:szCs w:val="18"/>
              </w:rPr>
            </w:pPr>
            <w:r w:rsidRPr="00A5606A">
              <w:rPr>
                <w:rFonts w:ascii="Arial" w:hAnsi="Arial" w:cs="Arial"/>
                <w:sz w:val="18"/>
                <w:szCs w:val="18"/>
              </w:rPr>
              <w:t xml:space="preserve">Üye işyeri </w:t>
            </w:r>
            <w:proofErr w:type="spellStart"/>
            <w:proofErr w:type="gramStart"/>
            <w:r w:rsidRPr="00A5606A">
              <w:rPr>
                <w:rFonts w:ascii="Arial" w:hAnsi="Arial" w:cs="Arial"/>
                <w:sz w:val="18"/>
                <w:szCs w:val="18"/>
              </w:rPr>
              <w:t>pos.alınan</w:t>
            </w:r>
            <w:proofErr w:type="spellEnd"/>
            <w:proofErr w:type="gramEnd"/>
            <w:r w:rsidRPr="00A5606A">
              <w:rPr>
                <w:rFonts w:ascii="Arial" w:hAnsi="Arial" w:cs="Arial"/>
                <w:sz w:val="18"/>
                <w:szCs w:val="18"/>
              </w:rPr>
              <w:t xml:space="preserve"> ücret ve komisyonlar</w:t>
            </w:r>
          </w:p>
        </w:tc>
        <w:tc>
          <w:tcPr>
            <w:tcW w:w="865" w:type="pct"/>
            <w:shd w:val="clear" w:color="auto" w:fill="FFFFFF"/>
            <w:noWrap/>
            <w:vAlign w:val="bottom"/>
          </w:tcPr>
          <w:p w14:paraId="2B374F25" w14:textId="0297AC43" w:rsidR="00E31D6F" w:rsidRPr="00A5606A" w:rsidRDefault="00E31D6F" w:rsidP="00E31D6F">
            <w:pPr>
              <w:jc w:val="right"/>
              <w:rPr>
                <w:rFonts w:ascii="Arial" w:hAnsi="Arial" w:cs="Arial"/>
                <w:color w:val="000000"/>
                <w:sz w:val="18"/>
                <w:szCs w:val="18"/>
              </w:rPr>
            </w:pPr>
            <w:r w:rsidRPr="00A5606A">
              <w:rPr>
                <w:rFonts w:ascii="Arial" w:hAnsi="Arial" w:cs="Arial"/>
                <w:sz w:val="18"/>
                <w:szCs w:val="18"/>
              </w:rPr>
              <w:t>9.998</w:t>
            </w:r>
          </w:p>
        </w:tc>
      </w:tr>
      <w:tr w:rsidR="00E31D6F" w:rsidRPr="00A5606A" w14:paraId="02904E8D" w14:textId="77777777" w:rsidTr="001172BB">
        <w:trPr>
          <w:trHeight w:val="170"/>
        </w:trPr>
        <w:tc>
          <w:tcPr>
            <w:tcW w:w="4135" w:type="pct"/>
            <w:shd w:val="clear" w:color="auto" w:fill="FFFFFF"/>
            <w:noWrap/>
            <w:vAlign w:val="bottom"/>
          </w:tcPr>
          <w:p w14:paraId="5DB2EB4A" w14:textId="77777777" w:rsidR="00E31D6F" w:rsidRPr="00A5606A" w:rsidRDefault="00E31D6F" w:rsidP="00E31D6F">
            <w:pPr>
              <w:rPr>
                <w:rFonts w:ascii="Arial" w:hAnsi="Arial" w:cs="Arial"/>
                <w:sz w:val="18"/>
                <w:szCs w:val="18"/>
              </w:rPr>
            </w:pPr>
            <w:r w:rsidRPr="00A5606A">
              <w:rPr>
                <w:rFonts w:ascii="Arial" w:hAnsi="Arial" w:cs="Arial"/>
                <w:sz w:val="18"/>
                <w:szCs w:val="18"/>
              </w:rPr>
              <w:t>Takas odasından alınan ücret ve komisyonlar</w:t>
            </w:r>
          </w:p>
        </w:tc>
        <w:tc>
          <w:tcPr>
            <w:tcW w:w="865" w:type="pct"/>
            <w:shd w:val="clear" w:color="auto" w:fill="FFFFFF"/>
            <w:noWrap/>
            <w:vAlign w:val="bottom"/>
          </w:tcPr>
          <w:p w14:paraId="33F96B26" w14:textId="0FB84116" w:rsidR="00E31D6F" w:rsidRPr="00A5606A" w:rsidRDefault="00E31D6F" w:rsidP="00E31D6F">
            <w:pPr>
              <w:jc w:val="right"/>
              <w:rPr>
                <w:rFonts w:ascii="Arial" w:hAnsi="Arial" w:cs="Arial"/>
                <w:color w:val="000000"/>
                <w:sz w:val="18"/>
                <w:szCs w:val="18"/>
              </w:rPr>
            </w:pPr>
            <w:r w:rsidRPr="00A5606A">
              <w:rPr>
                <w:rFonts w:ascii="Arial" w:hAnsi="Arial" w:cs="Arial"/>
                <w:sz w:val="18"/>
                <w:szCs w:val="18"/>
              </w:rPr>
              <w:t>6.582</w:t>
            </w:r>
          </w:p>
        </w:tc>
      </w:tr>
      <w:tr w:rsidR="00E31D6F" w:rsidRPr="00A5606A" w14:paraId="0385D3DE" w14:textId="77777777" w:rsidTr="001172BB">
        <w:trPr>
          <w:trHeight w:val="170"/>
        </w:trPr>
        <w:tc>
          <w:tcPr>
            <w:tcW w:w="4135" w:type="pct"/>
            <w:shd w:val="clear" w:color="auto" w:fill="FFFFFF"/>
            <w:noWrap/>
            <w:vAlign w:val="bottom"/>
          </w:tcPr>
          <w:p w14:paraId="75221E1C" w14:textId="77777777" w:rsidR="00E31D6F" w:rsidRPr="00A5606A" w:rsidRDefault="00E31D6F" w:rsidP="00E31D6F">
            <w:pPr>
              <w:rPr>
                <w:rFonts w:ascii="Arial" w:hAnsi="Arial" w:cs="Arial"/>
                <w:sz w:val="18"/>
                <w:szCs w:val="18"/>
              </w:rPr>
            </w:pPr>
            <w:r w:rsidRPr="00A5606A">
              <w:rPr>
                <w:rFonts w:ascii="Arial" w:hAnsi="Arial" w:cs="Arial"/>
                <w:sz w:val="18"/>
                <w:szCs w:val="18"/>
              </w:rPr>
              <w:t>Havale komisyonları</w:t>
            </w:r>
          </w:p>
        </w:tc>
        <w:tc>
          <w:tcPr>
            <w:tcW w:w="865" w:type="pct"/>
            <w:shd w:val="clear" w:color="auto" w:fill="FFFFFF"/>
            <w:noWrap/>
            <w:vAlign w:val="bottom"/>
          </w:tcPr>
          <w:p w14:paraId="38E9FC6E" w14:textId="2AA5AC0F" w:rsidR="00E31D6F" w:rsidRPr="00A5606A" w:rsidRDefault="00E31D6F" w:rsidP="00E31D6F">
            <w:pPr>
              <w:jc w:val="right"/>
              <w:rPr>
                <w:rFonts w:ascii="Arial" w:hAnsi="Arial" w:cs="Arial"/>
                <w:color w:val="000000"/>
                <w:sz w:val="18"/>
                <w:szCs w:val="18"/>
              </w:rPr>
            </w:pPr>
            <w:r w:rsidRPr="00A5606A">
              <w:rPr>
                <w:rFonts w:ascii="Arial" w:hAnsi="Arial" w:cs="Arial"/>
                <w:sz w:val="18"/>
                <w:szCs w:val="18"/>
              </w:rPr>
              <w:t>2.550</w:t>
            </w:r>
          </w:p>
        </w:tc>
      </w:tr>
      <w:tr w:rsidR="00E31D6F" w:rsidRPr="00A5606A" w14:paraId="52B786E4" w14:textId="77777777" w:rsidTr="001172BB">
        <w:trPr>
          <w:trHeight w:val="170"/>
        </w:trPr>
        <w:tc>
          <w:tcPr>
            <w:tcW w:w="4135" w:type="pct"/>
            <w:shd w:val="clear" w:color="auto" w:fill="FFFFFF"/>
            <w:noWrap/>
            <w:vAlign w:val="bottom"/>
          </w:tcPr>
          <w:p w14:paraId="401D9F33" w14:textId="77777777" w:rsidR="00E31D6F" w:rsidRPr="00A5606A" w:rsidRDefault="00E31D6F" w:rsidP="00E31D6F">
            <w:pPr>
              <w:rPr>
                <w:rFonts w:ascii="Arial" w:hAnsi="Arial" w:cs="Arial"/>
                <w:sz w:val="18"/>
                <w:szCs w:val="18"/>
              </w:rPr>
            </w:pPr>
            <w:r w:rsidRPr="00A5606A">
              <w:rPr>
                <w:rFonts w:ascii="Arial" w:hAnsi="Arial" w:cs="Arial"/>
                <w:sz w:val="18"/>
                <w:szCs w:val="18"/>
              </w:rPr>
              <w:t>Ekspertiz ücretleri</w:t>
            </w:r>
          </w:p>
        </w:tc>
        <w:tc>
          <w:tcPr>
            <w:tcW w:w="865" w:type="pct"/>
            <w:shd w:val="clear" w:color="auto" w:fill="FFFFFF"/>
            <w:noWrap/>
            <w:vAlign w:val="bottom"/>
          </w:tcPr>
          <w:p w14:paraId="4B71402B" w14:textId="30C6755F" w:rsidR="00E31D6F" w:rsidRPr="00A5606A" w:rsidRDefault="00E31D6F" w:rsidP="00E31D6F">
            <w:pPr>
              <w:jc w:val="right"/>
              <w:rPr>
                <w:rFonts w:ascii="Arial" w:hAnsi="Arial" w:cs="Arial"/>
                <w:color w:val="000000"/>
                <w:sz w:val="18"/>
                <w:szCs w:val="18"/>
              </w:rPr>
            </w:pPr>
            <w:r w:rsidRPr="00A5606A">
              <w:rPr>
                <w:rFonts w:ascii="Arial" w:hAnsi="Arial" w:cs="Arial"/>
                <w:sz w:val="18"/>
                <w:szCs w:val="18"/>
              </w:rPr>
              <w:t>2.842</w:t>
            </w:r>
          </w:p>
        </w:tc>
      </w:tr>
      <w:tr w:rsidR="00E31D6F" w:rsidRPr="00A5606A" w14:paraId="09CA088A" w14:textId="77777777" w:rsidTr="001172BB">
        <w:trPr>
          <w:trHeight w:val="170"/>
        </w:trPr>
        <w:tc>
          <w:tcPr>
            <w:tcW w:w="4135" w:type="pct"/>
            <w:shd w:val="clear" w:color="auto" w:fill="FFFFFF"/>
            <w:noWrap/>
            <w:vAlign w:val="bottom"/>
          </w:tcPr>
          <w:p w14:paraId="65BEA76D" w14:textId="77777777" w:rsidR="00E31D6F" w:rsidRPr="00A5606A" w:rsidRDefault="00E31D6F" w:rsidP="00E31D6F">
            <w:pPr>
              <w:rPr>
                <w:rFonts w:ascii="Arial" w:hAnsi="Arial" w:cs="Arial"/>
                <w:sz w:val="18"/>
                <w:szCs w:val="18"/>
              </w:rPr>
            </w:pPr>
            <w:r w:rsidRPr="00A5606A">
              <w:rPr>
                <w:rFonts w:ascii="Arial" w:hAnsi="Arial" w:cs="Arial"/>
                <w:sz w:val="18"/>
                <w:szCs w:val="18"/>
              </w:rPr>
              <w:t>Sigorta ve aracılık komisyonları</w:t>
            </w:r>
          </w:p>
        </w:tc>
        <w:tc>
          <w:tcPr>
            <w:tcW w:w="865" w:type="pct"/>
            <w:shd w:val="clear" w:color="auto" w:fill="FFFFFF"/>
            <w:noWrap/>
            <w:vAlign w:val="bottom"/>
          </w:tcPr>
          <w:p w14:paraId="5E29EF31" w14:textId="489180A6" w:rsidR="00E31D6F" w:rsidRPr="00A5606A" w:rsidRDefault="00E31D6F" w:rsidP="00E31D6F">
            <w:pPr>
              <w:jc w:val="right"/>
              <w:rPr>
                <w:rFonts w:ascii="Arial" w:hAnsi="Arial" w:cs="Arial"/>
                <w:color w:val="000000"/>
                <w:sz w:val="18"/>
                <w:szCs w:val="18"/>
              </w:rPr>
            </w:pPr>
            <w:r w:rsidRPr="00A5606A">
              <w:rPr>
                <w:rFonts w:ascii="Arial" w:hAnsi="Arial" w:cs="Arial"/>
                <w:sz w:val="18"/>
                <w:szCs w:val="18"/>
              </w:rPr>
              <w:t>3.027</w:t>
            </w:r>
          </w:p>
        </w:tc>
      </w:tr>
      <w:tr w:rsidR="00E31D6F" w:rsidRPr="00A5606A" w14:paraId="096BBD5A" w14:textId="77777777" w:rsidTr="001172BB">
        <w:trPr>
          <w:trHeight w:val="170"/>
        </w:trPr>
        <w:tc>
          <w:tcPr>
            <w:tcW w:w="4135" w:type="pct"/>
            <w:shd w:val="clear" w:color="auto" w:fill="FFFFFF"/>
            <w:noWrap/>
            <w:vAlign w:val="bottom"/>
          </w:tcPr>
          <w:p w14:paraId="26B65287" w14:textId="77777777" w:rsidR="00E31D6F" w:rsidRPr="00A5606A" w:rsidRDefault="00E31D6F" w:rsidP="00E31D6F">
            <w:pPr>
              <w:rPr>
                <w:rFonts w:ascii="Arial" w:hAnsi="Arial" w:cs="Arial"/>
                <w:sz w:val="18"/>
                <w:szCs w:val="18"/>
              </w:rPr>
            </w:pPr>
            <w:r w:rsidRPr="00A5606A">
              <w:rPr>
                <w:rFonts w:ascii="Arial" w:hAnsi="Arial" w:cs="Arial"/>
                <w:sz w:val="18"/>
                <w:szCs w:val="18"/>
              </w:rPr>
              <w:t>Diğer</w:t>
            </w:r>
          </w:p>
        </w:tc>
        <w:tc>
          <w:tcPr>
            <w:tcW w:w="865" w:type="pct"/>
            <w:shd w:val="clear" w:color="auto" w:fill="FFFFFF"/>
            <w:noWrap/>
            <w:vAlign w:val="bottom"/>
          </w:tcPr>
          <w:p w14:paraId="3B88C7F4" w14:textId="1101308E" w:rsidR="00E31D6F" w:rsidRPr="00A5606A" w:rsidRDefault="00E31D6F" w:rsidP="00E31D6F">
            <w:pPr>
              <w:jc w:val="right"/>
              <w:rPr>
                <w:rFonts w:ascii="Arial" w:hAnsi="Arial" w:cs="Arial"/>
                <w:color w:val="000000"/>
                <w:sz w:val="18"/>
                <w:szCs w:val="18"/>
              </w:rPr>
            </w:pPr>
            <w:r w:rsidRPr="00A5606A">
              <w:rPr>
                <w:rFonts w:ascii="Arial" w:hAnsi="Arial" w:cs="Arial"/>
                <w:sz w:val="18"/>
                <w:szCs w:val="18"/>
              </w:rPr>
              <w:t>8.714</w:t>
            </w:r>
          </w:p>
        </w:tc>
      </w:tr>
      <w:tr w:rsidR="00E31D6F" w:rsidRPr="00A5606A" w14:paraId="5DBDC44B" w14:textId="77777777" w:rsidTr="001172BB">
        <w:trPr>
          <w:trHeight w:val="170"/>
        </w:trPr>
        <w:tc>
          <w:tcPr>
            <w:tcW w:w="4135" w:type="pct"/>
            <w:tcBorders>
              <w:bottom w:val="single" w:sz="4" w:space="0" w:color="auto"/>
            </w:tcBorders>
            <w:shd w:val="clear" w:color="auto" w:fill="FFFFFF"/>
            <w:noWrap/>
            <w:vAlign w:val="bottom"/>
          </w:tcPr>
          <w:p w14:paraId="054BD3C8" w14:textId="77777777" w:rsidR="00E31D6F" w:rsidRPr="00A5606A" w:rsidRDefault="00E31D6F" w:rsidP="00E31D6F">
            <w:pPr>
              <w:rPr>
                <w:rFonts w:ascii="Arial" w:hAnsi="Arial" w:cs="Arial"/>
                <w:sz w:val="18"/>
                <w:szCs w:val="18"/>
              </w:rPr>
            </w:pPr>
          </w:p>
        </w:tc>
        <w:tc>
          <w:tcPr>
            <w:tcW w:w="865" w:type="pct"/>
            <w:tcBorders>
              <w:bottom w:val="single" w:sz="4" w:space="0" w:color="auto"/>
            </w:tcBorders>
            <w:shd w:val="clear" w:color="auto" w:fill="FFFFFF"/>
            <w:noWrap/>
            <w:vAlign w:val="bottom"/>
          </w:tcPr>
          <w:p w14:paraId="490847F8" w14:textId="77777777" w:rsidR="00E31D6F" w:rsidRPr="00A5606A" w:rsidRDefault="00E31D6F" w:rsidP="00E31D6F">
            <w:pPr>
              <w:ind w:right="37"/>
              <w:jc w:val="right"/>
              <w:rPr>
                <w:rFonts w:ascii="Arial" w:hAnsi="Arial" w:cs="Arial"/>
                <w:sz w:val="18"/>
                <w:szCs w:val="18"/>
              </w:rPr>
            </w:pPr>
          </w:p>
        </w:tc>
      </w:tr>
      <w:tr w:rsidR="00E31D6F" w:rsidRPr="00A5606A" w14:paraId="63358179" w14:textId="77777777" w:rsidTr="001172BB">
        <w:trPr>
          <w:trHeight w:val="170"/>
        </w:trPr>
        <w:tc>
          <w:tcPr>
            <w:tcW w:w="4135" w:type="pct"/>
            <w:tcBorders>
              <w:top w:val="single" w:sz="4" w:space="0" w:color="auto"/>
              <w:bottom w:val="double" w:sz="4" w:space="0" w:color="auto"/>
            </w:tcBorders>
            <w:shd w:val="clear" w:color="auto" w:fill="FFFFFF"/>
            <w:noWrap/>
            <w:vAlign w:val="bottom"/>
          </w:tcPr>
          <w:p w14:paraId="54204ADC" w14:textId="77777777" w:rsidR="00E31D6F" w:rsidRPr="00A5606A" w:rsidRDefault="00E31D6F" w:rsidP="00E31D6F">
            <w:pPr>
              <w:rPr>
                <w:rFonts w:ascii="Arial" w:hAnsi="Arial" w:cs="Arial"/>
                <w:b/>
                <w:sz w:val="18"/>
                <w:szCs w:val="18"/>
              </w:rPr>
            </w:pPr>
            <w:r w:rsidRPr="00A5606A">
              <w:rPr>
                <w:rFonts w:ascii="Arial" w:hAnsi="Arial" w:cs="Arial"/>
                <w:b/>
                <w:sz w:val="18"/>
                <w:szCs w:val="18"/>
              </w:rPr>
              <w:t>Toplam</w:t>
            </w:r>
          </w:p>
        </w:tc>
        <w:tc>
          <w:tcPr>
            <w:tcW w:w="865" w:type="pct"/>
            <w:tcBorders>
              <w:top w:val="single" w:sz="4" w:space="0" w:color="auto"/>
              <w:bottom w:val="double" w:sz="4" w:space="0" w:color="auto"/>
            </w:tcBorders>
            <w:shd w:val="clear" w:color="auto" w:fill="FFFFFF"/>
            <w:noWrap/>
            <w:vAlign w:val="bottom"/>
          </w:tcPr>
          <w:p w14:paraId="75E4BD0D" w14:textId="75B07FAA" w:rsidR="00E31D6F" w:rsidRPr="00A5606A" w:rsidRDefault="00E31D6F" w:rsidP="00E31D6F">
            <w:pPr>
              <w:ind w:right="37"/>
              <w:jc w:val="right"/>
              <w:rPr>
                <w:rFonts w:ascii="Arial" w:hAnsi="Arial" w:cs="Arial"/>
                <w:b/>
                <w:color w:val="000000"/>
                <w:sz w:val="18"/>
                <w:szCs w:val="18"/>
              </w:rPr>
            </w:pPr>
            <w:r w:rsidRPr="00A5606A">
              <w:rPr>
                <w:rFonts w:ascii="Arial" w:hAnsi="Arial" w:cs="Arial"/>
                <w:b/>
                <w:color w:val="000000"/>
                <w:sz w:val="18"/>
                <w:szCs w:val="18"/>
              </w:rPr>
              <w:t>33.713</w:t>
            </w:r>
          </w:p>
        </w:tc>
      </w:tr>
    </w:tbl>
    <w:p w14:paraId="16B4F293" w14:textId="77777777" w:rsidR="00DA0402" w:rsidRPr="00A5606A" w:rsidRDefault="00DA0402" w:rsidP="00DA0402">
      <w:pPr>
        <w:rPr>
          <w:rFonts w:ascii="Arial" w:hAnsi="Arial" w:cs="Arial"/>
          <w:sz w:val="20"/>
          <w:szCs w:val="20"/>
        </w:rPr>
      </w:pPr>
    </w:p>
    <w:tbl>
      <w:tblPr>
        <w:tblW w:w="5015" w:type="pct"/>
        <w:tblCellMar>
          <w:left w:w="70" w:type="dxa"/>
          <w:right w:w="70" w:type="dxa"/>
        </w:tblCellMar>
        <w:tblLook w:val="0000" w:firstRow="0" w:lastRow="0" w:firstColumn="0" w:lastColumn="0" w:noHBand="0" w:noVBand="0"/>
      </w:tblPr>
      <w:tblGrid>
        <w:gridCol w:w="7545"/>
        <w:gridCol w:w="1554"/>
      </w:tblGrid>
      <w:tr w:rsidR="00DA0402" w:rsidRPr="00A5606A" w14:paraId="3FC49D56" w14:textId="77777777" w:rsidTr="00DA0402">
        <w:trPr>
          <w:trHeight w:val="227"/>
        </w:trPr>
        <w:tc>
          <w:tcPr>
            <w:tcW w:w="4146" w:type="pct"/>
            <w:tcBorders>
              <w:top w:val="single" w:sz="4" w:space="0" w:color="auto"/>
              <w:bottom w:val="single" w:sz="4" w:space="0" w:color="auto"/>
            </w:tcBorders>
            <w:shd w:val="clear" w:color="auto" w:fill="FFFFFF"/>
            <w:noWrap/>
            <w:vAlign w:val="bottom"/>
          </w:tcPr>
          <w:p w14:paraId="36CAAF4B" w14:textId="77777777" w:rsidR="00DA0402" w:rsidRPr="00A5606A" w:rsidRDefault="00DA0402" w:rsidP="001172BB">
            <w:pPr>
              <w:rPr>
                <w:rFonts w:ascii="Arial" w:hAnsi="Arial" w:cs="Arial"/>
                <w:b/>
                <w:bCs/>
                <w:sz w:val="18"/>
                <w:szCs w:val="20"/>
              </w:rPr>
            </w:pPr>
            <w:r w:rsidRPr="00A5606A">
              <w:rPr>
                <w:rFonts w:ascii="Arial" w:hAnsi="Arial" w:cs="Arial"/>
                <w:b/>
                <w:bCs/>
                <w:sz w:val="18"/>
                <w:szCs w:val="20"/>
              </w:rPr>
              <w:t xml:space="preserve">Diğer Alınan Ücret ve Komisyonlar </w:t>
            </w:r>
          </w:p>
        </w:tc>
        <w:tc>
          <w:tcPr>
            <w:tcW w:w="854" w:type="pct"/>
            <w:tcBorders>
              <w:top w:val="single" w:sz="4" w:space="0" w:color="auto"/>
              <w:bottom w:val="single" w:sz="4" w:space="0" w:color="auto"/>
            </w:tcBorders>
            <w:shd w:val="clear" w:color="auto" w:fill="FFFFFF"/>
            <w:noWrap/>
            <w:vAlign w:val="bottom"/>
          </w:tcPr>
          <w:p w14:paraId="18B3AB70" w14:textId="77777777" w:rsidR="00DA0402" w:rsidRPr="00A5606A" w:rsidRDefault="00DA0402" w:rsidP="001172BB">
            <w:pPr>
              <w:jc w:val="right"/>
              <w:rPr>
                <w:rFonts w:ascii="Arial" w:hAnsi="Arial" w:cs="Arial"/>
                <w:b/>
                <w:sz w:val="18"/>
                <w:szCs w:val="20"/>
              </w:rPr>
            </w:pPr>
            <w:r w:rsidRPr="00A5606A">
              <w:rPr>
                <w:rFonts w:ascii="Arial" w:hAnsi="Arial" w:cs="Arial"/>
                <w:b/>
                <w:sz w:val="18"/>
                <w:szCs w:val="20"/>
              </w:rPr>
              <w:t>Önceki Dönem</w:t>
            </w:r>
          </w:p>
        </w:tc>
      </w:tr>
      <w:tr w:rsidR="00DA0402" w:rsidRPr="00A5606A" w14:paraId="69802973" w14:textId="77777777" w:rsidTr="00DA0402">
        <w:trPr>
          <w:trHeight w:val="227"/>
        </w:trPr>
        <w:tc>
          <w:tcPr>
            <w:tcW w:w="4146" w:type="pct"/>
            <w:tcBorders>
              <w:top w:val="single" w:sz="4" w:space="0" w:color="auto"/>
            </w:tcBorders>
            <w:shd w:val="clear" w:color="auto" w:fill="FFFFFF"/>
            <w:noWrap/>
            <w:vAlign w:val="bottom"/>
          </w:tcPr>
          <w:p w14:paraId="74D4C82D" w14:textId="77777777" w:rsidR="00DA0402" w:rsidRPr="00A5606A" w:rsidRDefault="00DA0402" w:rsidP="001172BB">
            <w:pPr>
              <w:rPr>
                <w:rFonts w:ascii="Arial" w:hAnsi="Arial" w:cs="Arial"/>
                <w:sz w:val="20"/>
                <w:szCs w:val="20"/>
              </w:rPr>
            </w:pPr>
          </w:p>
        </w:tc>
        <w:tc>
          <w:tcPr>
            <w:tcW w:w="854" w:type="pct"/>
            <w:tcBorders>
              <w:top w:val="single" w:sz="4" w:space="0" w:color="auto"/>
            </w:tcBorders>
            <w:shd w:val="clear" w:color="auto" w:fill="FFFFFF"/>
            <w:noWrap/>
            <w:vAlign w:val="bottom"/>
          </w:tcPr>
          <w:p w14:paraId="221061AF" w14:textId="77777777" w:rsidR="00DA0402" w:rsidRPr="00A5606A" w:rsidRDefault="00DA0402" w:rsidP="001172BB">
            <w:pPr>
              <w:jc w:val="right"/>
              <w:rPr>
                <w:rFonts w:ascii="Arial" w:hAnsi="Arial" w:cs="Arial"/>
                <w:sz w:val="20"/>
                <w:szCs w:val="20"/>
              </w:rPr>
            </w:pPr>
          </w:p>
        </w:tc>
      </w:tr>
      <w:tr w:rsidR="006C73DC" w:rsidRPr="00A5606A" w14:paraId="30DCB44F" w14:textId="77777777" w:rsidTr="00732297">
        <w:trPr>
          <w:trHeight w:val="227"/>
        </w:trPr>
        <w:tc>
          <w:tcPr>
            <w:tcW w:w="4146" w:type="pct"/>
            <w:shd w:val="clear" w:color="auto" w:fill="FFFFFF"/>
            <w:noWrap/>
            <w:vAlign w:val="bottom"/>
          </w:tcPr>
          <w:p w14:paraId="74C3076D" w14:textId="77777777" w:rsidR="006C73DC" w:rsidRPr="00A5606A" w:rsidRDefault="006C73DC" w:rsidP="006C73DC">
            <w:pPr>
              <w:rPr>
                <w:rFonts w:ascii="Arial" w:hAnsi="Arial" w:cs="Arial"/>
                <w:sz w:val="18"/>
                <w:szCs w:val="18"/>
              </w:rPr>
            </w:pPr>
            <w:r w:rsidRPr="00A5606A">
              <w:rPr>
                <w:rFonts w:ascii="Arial" w:hAnsi="Arial" w:cs="Arial"/>
                <w:sz w:val="18"/>
                <w:szCs w:val="18"/>
              </w:rPr>
              <w:t xml:space="preserve">Üye işyeri </w:t>
            </w:r>
            <w:proofErr w:type="spellStart"/>
            <w:proofErr w:type="gramStart"/>
            <w:r w:rsidRPr="00A5606A">
              <w:rPr>
                <w:rFonts w:ascii="Arial" w:hAnsi="Arial" w:cs="Arial"/>
                <w:sz w:val="18"/>
                <w:szCs w:val="18"/>
              </w:rPr>
              <w:t>pos.alınan</w:t>
            </w:r>
            <w:proofErr w:type="spellEnd"/>
            <w:proofErr w:type="gramEnd"/>
            <w:r w:rsidRPr="00A5606A">
              <w:rPr>
                <w:rFonts w:ascii="Arial" w:hAnsi="Arial" w:cs="Arial"/>
                <w:sz w:val="18"/>
                <w:szCs w:val="18"/>
              </w:rPr>
              <w:t xml:space="preserve"> ücret ve komisyonlar</w:t>
            </w:r>
          </w:p>
        </w:tc>
        <w:tc>
          <w:tcPr>
            <w:tcW w:w="854" w:type="pct"/>
            <w:shd w:val="clear" w:color="auto" w:fill="FFFFFF"/>
            <w:noWrap/>
          </w:tcPr>
          <w:p w14:paraId="7900DAF4" w14:textId="71C22E83" w:rsidR="006C73DC" w:rsidRPr="00DA0402" w:rsidRDefault="006C73DC" w:rsidP="006C73DC">
            <w:pPr>
              <w:jc w:val="right"/>
              <w:rPr>
                <w:rFonts w:ascii="Arial" w:hAnsi="Arial" w:cs="Arial"/>
                <w:color w:val="000000"/>
                <w:sz w:val="18"/>
                <w:szCs w:val="18"/>
                <w:highlight w:val="yellow"/>
              </w:rPr>
            </w:pPr>
            <w:r w:rsidRPr="00482C71">
              <w:rPr>
                <w:rFonts w:ascii="Arial" w:hAnsi="Arial" w:cs="Arial"/>
                <w:color w:val="000000" w:themeColor="text1"/>
                <w:sz w:val="18"/>
                <w:szCs w:val="18"/>
              </w:rPr>
              <w:t>7.868</w:t>
            </w:r>
          </w:p>
        </w:tc>
      </w:tr>
      <w:tr w:rsidR="006C73DC" w:rsidRPr="00A5606A" w14:paraId="692F6C5F" w14:textId="77777777" w:rsidTr="00732297">
        <w:trPr>
          <w:trHeight w:val="227"/>
        </w:trPr>
        <w:tc>
          <w:tcPr>
            <w:tcW w:w="4146" w:type="pct"/>
            <w:shd w:val="clear" w:color="auto" w:fill="FFFFFF"/>
            <w:noWrap/>
            <w:vAlign w:val="bottom"/>
          </w:tcPr>
          <w:p w14:paraId="1DFE034F" w14:textId="77777777" w:rsidR="006C73DC" w:rsidRPr="00A5606A" w:rsidRDefault="006C73DC" w:rsidP="006C73DC">
            <w:pPr>
              <w:rPr>
                <w:rFonts w:ascii="Arial" w:hAnsi="Arial" w:cs="Arial"/>
                <w:sz w:val="18"/>
                <w:szCs w:val="18"/>
              </w:rPr>
            </w:pPr>
            <w:r w:rsidRPr="00A5606A">
              <w:rPr>
                <w:rFonts w:ascii="Arial" w:hAnsi="Arial" w:cs="Arial"/>
                <w:sz w:val="18"/>
                <w:szCs w:val="18"/>
              </w:rPr>
              <w:t>Takas odasından alınan ücret ve komisyonlar</w:t>
            </w:r>
          </w:p>
        </w:tc>
        <w:tc>
          <w:tcPr>
            <w:tcW w:w="854" w:type="pct"/>
            <w:shd w:val="clear" w:color="auto" w:fill="FFFFFF"/>
            <w:noWrap/>
          </w:tcPr>
          <w:p w14:paraId="34D1A18D" w14:textId="4AD3F576" w:rsidR="006C73DC" w:rsidRPr="00DA0402" w:rsidRDefault="006C73DC" w:rsidP="006C73DC">
            <w:pPr>
              <w:jc w:val="right"/>
              <w:rPr>
                <w:rFonts w:ascii="Arial" w:hAnsi="Arial" w:cs="Arial"/>
                <w:color w:val="000000"/>
                <w:sz w:val="18"/>
                <w:szCs w:val="18"/>
                <w:highlight w:val="yellow"/>
              </w:rPr>
            </w:pPr>
            <w:r w:rsidRPr="00482C71">
              <w:rPr>
                <w:rFonts w:ascii="Arial" w:hAnsi="Arial" w:cs="Arial"/>
                <w:color w:val="000000" w:themeColor="text1"/>
                <w:sz w:val="18"/>
                <w:szCs w:val="18"/>
              </w:rPr>
              <w:t>4.628</w:t>
            </w:r>
          </w:p>
        </w:tc>
      </w:tr>
      <w:tr w:rsidR="006C73DC" w:rsidRPr="00A5606A" w14:paraId="2C963448" w14:textId="77777777" w:rsidTr="00732297">
        <w:trPr>
          <w:trHeight w:val="227"/>
        </w:trPr>
        <w:tc>
          <w:tcPr>
            <w:tcW w:w="4146" w:type="pct"/>
            <w:shd w:val="clear" w:color="auto" w:fill="FFFFFF"/>
            <w:noWrap/>
            <w:vAlign w:val="bottom"/>
          </w:tcPr>
          <w:p w14:paraId="5B5D63A8" w14:textId="77777777" w:rsidR="006C73DC" w:rsidRPr="00A5606A" w:rsidRDefault="006C73DC" w:rsidP="006C73DC">
            <w:pPr>
              <w:rPr>
                <w:rFonts w:ascii="Arial" w:hAnsi="Arial" w:cs="Arial"/>
                <w:sz w:val="18"/>
                <w:szCs w:val="18"/>
              </w:rPr>
            </w:pPr>
            <w:r w:rsidRPr="00A5606A">
              <w:rPr>
                <w:rFonts w:ascii="Arial" w:hAnsi="Arial" w:cs="Arial"/>
                <w:sz w:val="18"/>
                <w:szCs w:val="18"/>
              </w:rPr>
              <w:t>Havale komisyonları</w:t>
            </w:r>
          </w:p>
        </w:tc>
        <w:tc>
          <w:tcPr>
            <w:tcW w:w="854" w:type="pct"/>
            <w:shd w:val="clear" w:color="auto" w:fill="FFFFFF"/>
            <w:noWrap/>
          </w:tcPr>
          <w:p w14:paraId="28C51A7F" w14:textId="0611C70A" w:rsidR="006C73DC" w:rsidRPr="00DA0402" w:rsidRDefault="006C73DC" w:rsidP="006C73DC">
            <w:pPr>
              <w:jc w:val="right"/>
              <w:rPr>
                <w:rFonts w:ascii="Arial" w:hAnsi="Arial" w:cs="Arial"/>
                <w:color w:val="000000"/>
                <w:sz w:val="18"/>
                <w:szCs w:val="18"/>
                <w:highlight w:val="yellow"/>
              </w:rPr>
            </w:pPr>
            <w:r w:rsidRPr="00482C71">
              <w:rPr>
                <w:rFonts w:ascii="Arial" w:hAnsi="Arial" w:cs="Arial"/>
                <w:color w:val="000000" w:themeColor="text1"/>
                <w:sz w:val="18"/>
                <w:szCs w:val="18"/>
              </w:rPr>
              <w:t>3.697</w:t>
            </w:r>
          </w:p>
        </w:tc>
      </w:tr>
      <w:tr w:rsidR="006C73DC" w:rsidRPr="00A5606A" w14:paraId="22ADA9B7" w14:textId="77777777" w:rsidTr="00732297">
        <w:trPr>
          <w:trHeight w:val="227"/>
        </w:trPr>
        <w:tc>
          <w:tcPr>
            <w:tcW w:w="4146" w:type="pct"/>
            <w:shd w:val="clear" w:color="auto" w:fill="FFFFFF"/>
            <w:noWrap/>
            <w:vAlign w:val="bottom"/>
          </w:tcPr>
          <w:p w14:paraId="19608633" w14:textId="77777777" w:rsidR="006C73DC" w:rsidRPr="00A5606A" w:rsidRDefault="006C73DC" w:rsidP="006C73DC">
            <w:pPr>
              <w:rPr>
                <w:rFonts w:ascii="Arial" w:hAnsi="Arial" w:cs="Arial"/>
                <w:sz w:val="18"/>
                <w:szCs w:val="18"/>
              </w:rPr>
            </w:pPr>
            <w:r w:rsidRPr="00A5606A">
              <w:rPr>
                <w:rFonts w:ascii="Arial" w:hAnsi="Arial" w:cs="Arial"/>
                <w:sz w:val="18"/>
                <w:szCs w:val="18"/>
              </w:rPr>
              <w:t>Ekspertiz ücretleri</w:t>
            </w:r>
          </w:p>
        </w:tc>
        <w:tc>
          <w:tcPr>
            <w:tcW w:w="854" w:type="pct"/>
            <w:shd w:val="clear" w:color="auto" w:fill="FFFFFF"/>
            <w:noWrap/>
          </w:tcPr>
          <w:p w14:paraId="2709166A" w14:textId="68D99C43" w:rsidR="006C73DC" w:rsidRPr="00DA0402" w:rsidRDefault="006C73DC" w:rsidP="006C73DC">
            <w:pPr>
              <w:jc w:val="right"/>
              <w:rPr>
                <w:rFonts w:ascii="Arial" w:hAnsi="Arial" w:cs="Arial"/>
                <w:color w:val="000000"/>
                <w:sz w:val="18"/>
                <w:szCs w:val="18"/>
                <w:highlight w:val="yellow"/>
              </w:rPr>
            </w:pPr>
            <w:r w:rsidRPr="00482C71">
              <w:rPr>
                <w:rFonts w:ascii="Arial" w:hAnsi="Arial" w:cs="Arial"/>
                <w:color w:val="000000" w:themeColor="text1"/>
                <w:sz w:val="18"/>
                <w:szCs w:val="18"/>
              </w:rPr>
              <w:t>2.624</w:t>
            </w:r>
          </w:p>
        </w:tc>
      </w:tr>
      <w:tr w:rsidR="006C73DC" w:rsidRPr="00A5606A" w14:paraId="2454DA67" w14:textId="77777777" w:rsidTr="00732297">
        <w:trPr>
          <w:trHeight w:val="227"/>
        </w:trPr>
        <w:tc>
          <w:tcPr>
            <w:tcW w:w="4146" w:type="pct"/>
            <w:shd w:val="clear" w:color="auto" w:fill="FFFFFF"/>
            <w:noWrap/>
            <w:vAlign w:val="bottom"/>
          </w:tcPr>
          <w:p w14:paraId="7B5496B6" w14:textId="77777777" w:rsidR="006C73DC" w:rsidRPr="00A5606A" w:rsidRDefault="006C73DC" w:rsidP="006C73DC">
            <w:pPr>
              <w:rPr>
                <w:rFonts w:ascii="Arial" w:hAnsi="Arial" w:cs="Arial"/>
                <w:sz w:val="18"/>
                <w:szCs w:val="18"/>
              </w:rPr>
            </w:pPr>
            <w:r w:rsidRPr="00A5606A">
              <w:rPr>
                <w:rFonts w:ascii="Arial" w:hAnsi="Arial" w:cs="Arial"/>
                <w:sz w:val="18"/>
                <w:szCs w:val="18"/>
              </w:rPr>
              <w:t>Sigorta ve aracılık komisyonları</w:t>
            </w:r>
          </w:p>
        </w:tc>
        <w:tc>
          <w:tcPr>
            <w:tcW w:w="854" w:type="pct"/>
            <w:shd w:val="clear" w:color="auto" w:fill="FFFFFF"/>
            <w:noWrap/>
          </w:tcPr>
          <w:p w14:paraId="7726BE06" w14:textId="3B5A574F" w:rsidR="006C73DC" w:rsidRPr="00DA0402" w:rsidRDefault="006C73DC" w:rsidP="006C73DC">
            <w:pPr>
              <w:jc w:val="right"/>
              <w:rPr>
                <w:rFonts w:ascii="Arial" w:hAnsi="Arial" w:cs="Arial"/>
                <w:color w:val="000000"/>
                <w:sz w:val="18"/>
                <w:szCs w:val="18"/>
                <w:highlight w:val="yellow"/>
              </w:rPr>
            </w:pPr>
            <w:r w:rsidRPr="00482C71">
              <w:rPr>
                <w:rFonts w:ascii="Arial" w:hAnsi="Arial" w:cs="Arial"/>
                <w:color w:val="000000" w:themeColor="text1"/>
                <w:sz w:val="18"/>
                <w:szCs w:val="18"/>
              </w:rPr>
              <w:t>2.487</w:t>
            </w:r>
          </w:p>
        </w:tc>
      </w:tr>
      <w:tr w:rsidR="006C73DC" w:rsidRPr="00A5606A" w14:paraId="2803A2BE" w14:textId="77777777" w:rsidTr="00732297">
        <w:trPr>
          <w:trHeight w:val="227"/>
        </w:trPr>
        <w:tc>
          <w:tcPr>
            <w:tcW w:w="4146" w:type="pct"/>
            <w:shd w:val="clear" w:color="auto" w:fill="FFFFFF"/>
            <w:noWrap/>
            <w:vAlign w:val="bottom"/>
          </w:tcPr>
          <w:p w14:paraId="664B5C62" w14:textId="77777777" w:rsidR="006C73DC" w:rsidRPr="00A5606A" w:rsidRDefault="006C73DC" w:rsidP="006C73DC">
            <w:pPr>
              <w:rPr>
                <w:rFonts w:ascii="Arial" w:hAnsi="Arial" w:cs="Arial"/>
                <w:sz w:val="18"/>
                <w:szCs w:val="18"/>
              </w:rPr>
            </w:pPr>
            <w:r w:rsidRPr="00A5606A">
              <w:rPr>
                <w:rFonts w:ascii="Arial" w:hAnsi="Arial" w:cs="Arial"/>
                <w:sz w:val="18"/>
                <w:szCs w:val="18"/>
              </w:rPr>
              <w:t>Diğer</w:t>
            </w:r>
          </w:p>
        </w:tc>
        <w:tc>
          <w:tcPr>
            <w:tcW w:w="854" w:type="pct"/>
            <w:shd w:val="clear" w:color="auto" w:fill="FFFFFF"/>
            <w:noWrap/>
          </w:tcPr>
          <w:p w14:paraId="742419EE" w14:textId="51C1C60C" w:rsidR="006C73DC" w:rsidRPr="00DA0402" w:rsidRDefault="006C73DC" w:rsidP="006C73DC">
            <w:pPr>
              <w:jc w:val="right"/>
              <w:rPr>
                <w:rFonts w:ascii="Arial" w:hAnsi="Arial" w:cs="Arial"/>
                <w:color w:val="000000"/>
                <w:sz w:val="18"/>
                <w:szCs w:val="18"/>
                <w:highlight w:val="yellow"/>
              </w:rPr>
            </w:pPr>
            <w:r w:rsidRPr="00482C71">
              <w:rPr>
                <w:rFonts w:ascii="Arial" w:hAnsi="Arial" w:cs="Arial"/>
                <w:color w:val="000000" w:themeColor="text1"/>
                <w:sz w:val="18"/>
                <w:szCs w:val="18"/>
              </w:rPr>
              <w:t>4.637</w:t>
            </w:r>
          </w:p>
        </w:tc>
      </w:tr>
      <w:tr w:rsidR="006C73DC" w:rsidRPr="00A5606A" w14:paraId="7250458A" w14:textId="77777777" w:rsidTr="00DA0402">
        <w:trPr>
          <w:trHeight w:val="227"/>
        </w:trPr>
        <w:tc>
          <w:tcPr>
            <w:tcW w:w="4146" w:type="pct"/>
            <w:tcBorders>
              <w:bottom w:val="single" w:sz="4" w:space="0" w:color="auto"/>
            </w:tcBorders>
            <w:shd w:val="clear" w:color="auto" w:fill="FFFFFF"/>
            <w:noWrap/>
            <w:vAlign w:val="bottom"/>
          </w:tcPr>
          <w:p w14:paraId="2E87206D" w14:textId="77777777" w:rsidR="006C73DC" w:rsidRPr="00A5606A" w:rsidRDefault="006C73DC" w:rsidP="006C73DC">
            <w:pPr>
              <w:rPr>
                <w:rFonts w:ascii="Arial" w:hAnsi="Arial" w:cs="Arial"/>
                <w:sz w:val="18"/>
                <w:szCs w:val="18"/>
              </w:rPr>
            </w:pPr>
          </w:p>
        </w:tc>
        <w:tc>
          <w:tcPr>
            <w:tcW w:w="854" w:type="pct"/>
            <w:tcBorders>
              <w:bottom w:val="single" w:sz="4" w:space="0" w:color="auto"/>
            </w:tcBorders>
            <w:shd w:val="clear" w:color="auto" w:fill="FFFFFF"/>
            <w:noWrap/>
            <w:vAlign w:val="bottom"/>
          </w:tcPr>
          <w:p w14:paraId="10F3C16E" w14:textId="77777777" w:rsidR="006C73DC" w:rsidRPr="00DA0402" w:rsidRDefault="006C73DC" w:rsidP="006C73DC">
            <w:pPr>
              <w:jc w:val="right"/>
              <w:rPr>
                <w:rFonts w:ascii="Arial" w:hAnsi="Arial" w:cs="Arial"/>
                <w:sz w:val="18"/>
                <w:szCs w:val="18"/>
                <w:highlight w:val="yellow"/>
              </w:rPr>
            </w:pPr>
          </w:p>
        </w:tc>
      </w:tr>
      <w:tr w:rsidR="006C73DC" w:rsidRPr="00A5606A" w14:paraId="5E5F26DF" w14:textId="77777777" w:rsidTr="00DA0402">
        <w:trPr>
          <w:trHeight w:val="227"/>
        </w:trPr>
        <w:tc>
          <w:tcPr>
            <w:tcW w:w="4146" w:type="pct"/>
            <w:tcBorders>
              <w:top w:val="single" w:sz="4" w:space="0" w:color="auto"/>
              <w:bottom w:val="double" w:sz="4" w:space="0" w:color="auto"/>
            </w:tcBorders>
            <w:shd w:val="clear" w:color="auto" w:fill="FFFFFF"/>
            <w:noWrap/>
            <w:vAlign w:val="bottom"/>
          </w:tcPr>
          <w:p w14:paraId="0C88C243" w14:textId="77777777" w:rsidR="006C73DC" w:rsidRPr="00A5606A" w:rsidRDefault="006C73DC" w:rsidP="006C73DC">
            <w:pPr>
              <w:rPr>
                <w:rFonts w:ascii="Arial" w:hAnsi="Arial" w:cs="Arial"/>
                <w:b/>
                <w:sz w:val="18"/>
                <w:szCs w:val="18"/>
              </w:rPr>
            </w:pPr>
            <w:r w:rsidRPr="00A5606A">
              <w:rPr>
                <w:rFonts w:ascii="Arial" w:hAnsi="Arial" w:cs="Arial"/>
                <w:b/>
                <w:sz w:val="18"/>
                <w:szCs w:val="18"/>
              </w:rPr>
              <w:t>Toplam</w:t>
            </w:r>
          </w:p>
        </w:tc>
        <w:tc>
          <w:tcPr>
            <w:tcW w:w="854" w:type="pct"/>
            <w:tcBorders>
              <w:top w:val="single" w:sz="4" w:space="0" w:color="auto"/>
              <w:bottom w:val="double" w:sz="4" w:space="0" w:color="auto"/>
            </w:tcBorders>
            <w:shd w:val="clear" w:color="auto" w:fill="FFFFFF"/>
            <w:noWrap/>
            <w:vAlign w:val="bottom"/>
          </w:tcPr>
          <w:p w14:paraId="75913304" w14:textId="1662F9F2" w:rsidR="006C73DC" w:rsidRPr="00DA0402" w:rsidRDefault="006C73DC" w:rsidP="006C73DC">
            <w:pPr>
              <w:jc w:val="right"/>
              <w:rPr>
                <w:rFonts w:ascii="Arial" w:hAnsi="Arial" w:cs="Arial"/>
                <w:b/>
                <w:color w:val="000000"/>
                <w:sz w:val="18"/>
                <w:szCs w:val="18"/>
                <w:highlight w:val="yellow"/>
              </w:rPr>
            </w:pPr>
            <w:r w:rsidRPr="00482C71">
              <w:rPr>
                <w:rFonts w:ascii="Arial" w:hAnsi="Arial" w:cs="Arial"/>
                <w:b/>
                <w:bCs/>
                <w:color w:val="000000" w:themeColor="text1"/>
                <w:sz w:val="18"/>
                <w:szCs w:val="18"/>
              </w:rPr>
              <w:t>25.941</w:t>
            </w:r>
          </w:p>
        </w:tc>
      </w:tr>
    </w:tbl>
    <w:p w14:paraId="0363341F" w14:textId="77777777" w:rsidR="00DA0402" w:rsidRPr="00A5606A" w:rsidRDefault="00DA0402" w:rsidP="00DA0402">
      <w:pPr>
        <w:rPr>
          <w:rFonts w:ascii="Arial" w:hAnsi="Arial" w:cs="Arial"/>
          <w:sz w:val="20"/>
          <w:szCs w:val="20"/>
        </w:rPr>
      </w:pPr>
    </w:p>
    <w:tbl>
      <w:tblPr>
        <w:tblW w:w="4994" w:type="pct"/>
        <w:tblCellMar>
          <w:left w:w="70" w:type="dxa"/>
          <w:right w:w="70" w:type="dxa"/>
        </w:tblCellMar>
        <w:tblLook w:val="0000" w:firstRow="0" w:lastRow="0" w:firstColumn="0" w:lastColumn="0" w:noHBand="0" w:noVBand="0"/>
      </w:tblPr>
      <w:tblGrid>
        <w:gridCol w:w="7539"/>
        <w:gridCol w:w="1522"/>
      </w:tblGrid>
      <w:tr w:rsidR="00DA0402" w:rsidRPr="00A5606A" w14:paraId="47E003E3" w14:textId="77777777" w:rsidTr="001172BB">
        <w:trPr>
          <w:trHeight w:val="170"/>
        </w:trPr>
        <w:tc>
          <w:tcPr>
            <w:tcW w:w="4160" w:type="pct"/>
            <w:tcBorders>
              <w:top w:val="single" w:sz="4" w:space="0" w:color="auto"/>
              <w:bottom w:val="single" w:sz="4" w:space="0" w:color="auto"/>
            </w:tcBorders>
            <w:shd w:val="clear" w:color="auto" w:fill="FFFFFF"/>
            <w:noWrap/>
            <w:vAlign w:val="bottom"/>
          </w:tcPr>
          <w:p w14:paraId="0FD34D73" w14:textId="77777777" w:rsidR="00DA0402" w:rsidRPr="00A5606A" w:rsidRDefault="00DA0402" w:rsidP="001172BB">
            <w:pPr>
              <w:rPr>
                <w:rFonts w:ascii="Arial" w:hAnsi="Arial" w:cs="Arial"/>
                <w:b/>
                <w:bCs/>
                <w:sz w:val="18"/>
                <w:szCs w:val="18"/>
              </w:rPr>
            </w:pPr>
            <w:r w:rsidRPr="00A5606A">
              <w:rPr>
                <w:rFonts w:ascii="Arial" w:hAnsi="Arial" w:cs="Arial"/>
                <w:b/>
                <w:bCs/>
                <w:sz w:val="18"/>
                <w:szCs w:val="18"/>
              </w:rPr>
              <w:t>Diğer Verilen Ücret ve Komisyonlar</w:t>
            </w:r>
          </w:p>
        </w:tc>
        <w:tc>
          <w:tcPr>
            <w:tcW w:w="840" w:type="pct"/>
            <w:tcBorders>
              <w:top w:val="single" w:sz="4" w:space="0" w:color="auto"/>
              <w:bottom w:val="single" w:sz="4" w:space="0" w:color="auto"/>
            </w:tcBorders>
            <w:shd w:val="clear" w:color="auto" w:fill="FFFFFF"/>
            <w:noWrap/>
            <w:vAlign w:val="bottom"/>
          </w:tcPr>
          <w:p w14:paraId="384EF37E" w14:textId="77777777" w:rsidR="00DA0402" w:rsidRPr="00A5606A" w:rsidRDefault="00DA0402" w:rsidP="001172BB">
            <w:pPr>
              <w:jc w:val="right"/>
              <w:rPr>
                <w:rFonts w:ascii="Arial" w:hAnsi="Arial" w:cs="Arial"/>
                <w:b/>
                <w:sz w:val="18"/>
                <w:szCs w:val="18"/>
              </w:rPr>
            </w:pPr>
            <w:r w:rsidRPr="00A5606A">
              <w:rPr>
                <w:rFonts w:ascii="Arial" w:hAnsi="Arial" w:cs="Arial"/>
                <w:b/>
                <w:sz w:val="18"/>
                <w:szCs w:val="18"/>
              </w:rPr>
              <w:t>Cari Dönem</w:t>
            </w:r>
          </w:p>
        </w:tc>
      </w:tr>
      <w:tr w:rsidR="00DA0402" w:rsidRPr="00A5606A" w14:paraId="7B104443" w14:textId="77777777" w:rsidTr="001172BB">
        <w:trPr>
          <w:trHeight w:val="170"/>
        </w:trPr>
        <w:tc>
          <w:tcPr>
            <w:tcW w:w="4160" w:type="pct"/>
            <w:tcBorders>
              <w:top w:val="single" w:sz="4" w:space="0" w:color="auto"/>
            </w:tcBorders>
            <w:shd w:val="clear" w:color="auto" w:fill="FFFFFF"/>
            <w:noWrap/>
            <w:vAlign w:val="bottom"/>
          </w:tcPr>
          <w:p w14:paraId="7801F081" w14:textId="77777777" w:rsidR="00DA0402" w:rsidRPr="00A5606A" w:rsidRDefault="00DA0402" w:rsidP="001172BB">
            <w:pPr>
              <w:rPr>
                <w:rFonts w:ascii="Arial" w:hAnsi="Arial" w:cs="Arial"/>
                <w:sz w:val="18"/>
                <w:szCs w:val="18"/>
              </w:rPr>
            </w:pPr>
          </w:p>
        </w:tc>
        <w:tc>
          <w:tcPr>
            <w:tcW w:w="840" w:type="pct"/>
            <w:tcBorders>
              <w:top w:val="single" w:sz="4" w:space="0" w:color="auto"/>
            </w:tcBorders>
            <w:shd w:val="clear" w:color="auto" w:fill="FFFFFF"/>
            <w:noWrap/>
            <w:vAlign w:val="bottom"/>
          </w:tcPr>
          <w:p w14:paraId="7D748B48" w14:textId="77777777" w:rsidR="00DA0402" w:rsidRPr="00A5606A" w:rsidRDefault="00DA0402" w:rsidP="001172BB">
            <w:pPr>
              <w:jc w:val="right"/>
              <w:rPr>
                <w:rFonts w:ascii="Arial" w:hAnsi="Arial" w:cs="Arial"/>
                <w:sz w:val="18"/>
                <w:szCs w:val="18"/>
              </w:rPr>
            </w:pPr>
          </w:p>
        </w:tc>
      </w:tr>
      <w:tr w:rsidR="00E31D6F" w:rsidRPr="00A5606A" w14:paraId="4BA6865F" w14:textId="77777777" w:rsidTr="001172BB">
        <w:trPr>
          <w:trHeight w:val="170"/>
        </w:trPr>
        <w:tc>
          <w:tcPr>
            <w:tcW w:w="4160" w:type="pct"/>
            <w:shd w:val="clear" w:color="auto" w:fill="FFFFFF"/>
            <w:noWrap/>
            <w:vAlign w:val="bottom"/>
          </w:tcPr>
          <w:p w14:paraId="3A17A8F7" w14:textId="77777777" w:rsidR="00E31D6F" w:rsidRPr="00A5606A" w:rsidRDefault="00E31D6F" w:rsidP="00E31D6F">
            <w:pPr>
              <w:rPr>
                <w:rFonts w:ascii="Arial" w:hAnsi="Arial" w:cs="Arial"/>
                <w:sz w:val="18"/>
                <w:szCs w:val="18"/>
              </w:rPr>
            </w:pPr>
            <w:r w:rsidRPr="00A5606A">
              <w:rPr>
                <w:rFonts w:ascii="Arial" w:hAnsi="Arial" w:cs="Arial"/>
                <w:sz w:val="18"/>
                <w:szCs w:val="18"/>
              </w:rPr>
              <w:t>Kullanılan kredilere verilen ücret ve komisyonlar</w:t>
            </w:r>
          </w:p>
        </w:tc>
        <w:tc>
          <w:tcPr>
            <w:tcW w:w="840" w:type="pct"/>
            <w:shd w:val="clear" w:color="auto" w:fill="auto"/>
            <w:noWrap/>
            <w:vAlign w:val="bottom"/>
          </w:tcPr>
          <w:p w14:paraId="38B9D17D" w14:textId="7A1099B9" w:rsidR="00E31D6F" w:rsidRPr="00A5606A" w:rsidRDefault="00E31D6F" w:rsidP="00E31D6F">
            <w:pPr>
              <w:jc w:val="right"/>
              <w:rPr>
                <w:rFonts w:ascii="Arial" w:hAnsi="Arial" w:cs="Arial"/>
                <w:color w:val="000000"/>
                <w:sz w:val="18"/>
                <w:szCs w:val="18"/>
              </w:rPr>
            </w:pPr>
            <w:r w:rsidRPr="00A5606A">
              <w:rPr>
                <w:rFonts w:ascii="Arial" w:hAnsi="Arial" w:cs="Arial"/>
                <w:sz w:val="18"/>
                <w:szCs w:val="18"/>
              </w:rPr>
              <w:t>6.261</w:t>
            </w:r>
          </w:p>
        </w:tc>
      </w:tr>
      <w:tr w:rsidR="00E31D6F" w:rsidRPr="00A5606A" w14:paraId="76550200" w14:textId="77777777" w:rsidTr="001172BB">
        <w:trPr>
          <w:trHeight w:val="170"/>
        </w:trPr>
        <w:tc>
          <w:tcPr>
            <w:tcW w:w="4160" w:type="pct"/>
            <w:shd w:val="clear" w:color="auto" w:fill="FFFFFF"/>
            <w:noWrap/>
            <w:vAlign w:val="bottom"/>
          </w:tcPr>
          <w:p w14:paraId="4E7DBBCF" w14:textId="77777777" w:rsidR="00E31D6F" w:rsidRPr="00A5606A" w:rsidRDefault="00E31D6F" w:rsidP="00E31D6F">
            <w:pPr>
              <w:rPr>
                <w:rFonts w:ascii="Arial" w:hAnsi="Arial" w:cs="Arial"/>
                <w:bCs/>
                <w:sz w:val="18"/>
                <w:szCs w:val="18"/>
              </w:rPr>
            </w:pPr>
            <w:r w:rsidRPr="00A5606A">
              <w:rPr>
                <w:rFonts w:ascii="Arial" w:hAnsi="Arial" w:cs="Arial"/>
                <w:sz w:val="18"/>
                <w:szCs w:val="18"/>
              </w:rPr>
              <w:t>Kredi kartları için verilen ücret ve komisyonlar</w:t>
            </w:r>
          </w:p>
        </w:tc>
        <w:tc>
          <w:tcPr>
            <w:tcW w:w="840" w:type="pct"/>
            <w:shd w:val="clear" w:color="auto" w:fill="auto"/>
            <w:noWrap/>
            <w:vAlign w:val="bottom"/>
          </w:tcPr>
          <w:p w14:paraId="489AD11C" w14:textId="69E64D6F" w:rsidR="00E31D6F" w:rsidRPr="00A5606A" w:rsidRDefault="00E31D6F" w:rsidP="00E31D6F">
            <w:pPr>
              <w:jc w:val="right"/>
              <w:rPr>
                <w:rFonts w:ascii="Arial" w:hAnsi="Arial" w:cs="Arial"/>
                <w:color w:val="000000"/>
                <w:sz w:val="18"/>
                <w:szCs w:val="18"/>
              </w:rPr>
            </w:pPr>
            <w:r w:rsidRPr="00A5606A">
              <w:rPr>
                <w:rFonts w:ascii="Arial" w:hAnsi="Arial" w:cs="Arial"/>
                <w:sz w:val="18"/>
                <w:szCs w:val="18"/>
              </w:rPr>
              <w:t>2.498</w:t>
            </w:r>
          </w:p>
        </w:tc>
      </w:tr>
      <w:tr w:rsidR="00E31D6F" w:rsidRPr="00A5606A" w14:paraId="75A4C8BB" w14:textId="77777777" w:rsidTr="001172BB">
        <w:trPr>
          <w:trHeight w:val="170"/>
        </w:trPr>
        <w:tc>
          <w:tcPr>
            <w:tcW w:w="4160" w:type="pct"/>
            <w:shd w:val="clear" w:color="auto" w:fill="FFFFFF"/>
            <w:noWrap/>
            <w:vAlign w:val="bottom"/>
          </w:tcPr>
          <w:p w14:paraId="363AAA3E" w14:textId="77777777" w:rsidR="00E31D6F" w:rsidRPr="00A5606A" w:rsidRDefault="00E31D6F" w:rsidP="00E31D6F">
            <w:pPr>
              <w:rPr>
                <w:rFonts w:ascii="Arial" w:hAnsi="Arial" w:cs="Arial"/>
                <w:sz w:val="18"/>
                <w:szCs w:val="18"/>
              </w:rPr>
            </w:pPr>
            <w:r w:rsidRPr="00A5606A">
              <w:rPr>
                <w:rFonts w:ascii="Arial" w:hAnsi="Arial" w:cs="Arial"/>
                <w:sz w:val="18"/>
                <w:szCs w:val="18"/>
              </w:rPr>
              <w:t>Üye işyeri pos verilen ücret ve komisyonlar</w:t>
            </w:r>
          </w:p>
        </w:tc>
        <w:tc>
          <w:tcPr>
            <w:tcW w:w="840" w:type="pct"/>
            <w:shd w:val="clear" w:color="auto" w:fill="auto"/>
            <w:noWrap/>
            <w:vAlign w:val="bottom"/>
          </w:tcPr>
          <w:p w14:paraId="03A1EA43" w14:textId="433585A6" w:rsidR="00E31D6F" w:rsidRPr="00A5606A" w:rsidRDefault="00E31D6F" w:rsidP="00E31D6F">
            <w:pPr>
              <w:jc w:val="right"/>
              <w:rPr>
                <w:rFonts w:ascii="Arial" w:hAnsi="Arial" w:cs="Arial"/>
                <w:color w:val="000000"/>
                <w:sz w:val="18"/>
                <w:szCs w:val="18"/>
              </w:rPr>
            </w:pPr>
            <w:r w:rsidRPr="00A5606A">
              <w:rPr>
                <w:rFonts w:ascii="Arial" w:hAnsi="Arial" w:cs="Arial"/>
                <w:sz w:val="18"/>
                <w:szCs w:val="18"/>
              </w:rPr>
              <w:t>4.859</w:t>
            </w:r>
          </w:p>
        </w:tc>
      </w:tr>
      <w:tr w:rsidR="00E31D6F" w:rsidRPr="00A5606A" w14:paraId="45FF6AAF" w14:textId="77777777" w:rsidTr="001172BB">
        <w:trPr>
          <w:trHeight w:val="170"/>
        </w:trPr>
        <w:tc>
          <w:tcPr>
            <w:tcW w:w="4160" w:type="pct"/>
            <w:shd w:val="clear" w:color="auto" w:fill="FFFFFF"/>
            <w:noWrap/>
            <w:vAlign w:val="bottom"/>
          </w:tcPr>
          <w:p w14:paraId="4DB59735" w14:textId="77777777" w:rsidR="00E31D6F" w:rsidRPr="00A5606A" w:rsidRDefault="00E31D6F" w:rsidP="00E31D6F">
            <w:pPr>
              <w:rPr>
                <w:rFonts w:ascii="Arial" w:hAnsi="Arial" w:cs="Arial"/>
                <w:sz w:val="18"/>
                <w:szCs w:val="18"/>
              </w:rPr>
            </w:pPr>
            <w:r w:rsidRPr="00A5606A">
              <w:rPr>
                <w:rFonts w:ascii="Arial" w:hAnsi="Arial" w:cs="Arial"/>
                <w:sz w:val="18"/>
                <w:szCs w:val="18"/>
              </w:rPr>
              <w:t>Swift, EFT ve havale için verilen ücret ve komisyonlar</w:t>
            </w:r>
          </w:p>
        </w:tc>
        <w:tc>
          <w:tcPr>
            <w:tcW w:w="840" w:type="pct"/>
            <w:shd w:val="clear" w:color="auto" w:fill="auto"/>
            <w:noWrap/>
            <w:vAlign w:val="bottom"/>
          </w:tcPr>
          <w:p w14:paraId="4A76AE09" w14:textId="7755017A" w:rsidR="00E31D6F" w:rsidRPr="00A5606A" w:rsidRDefault="00E31D6F" w:rsidP="00E31D6F">
            <w:pPr>
              <w:jc w:val="right"/>
              <w:rPr>
                <w:rFonts w:ascii="Arial" w:hAnsi="Arial" w:cs="Arial"/>
                <w:color w:val="000000"/>
                <w:sz w:val="18"/>
                <w:szCs w:val="18"/>
              </w:rPr>
            </w:pPr>
            <w:r w:rsidRPr="00A5606A">
              <w:rPr>
                <w:rFonts w:ascii="Arial" w:hAnsi="Arial" w:cs="Arial"/>
                <w:sz w:val="18"/>
                <w:szCs w:val="18"/>
              </w:rPr>
              <w:t>2.528</w:t>
            </w:r>
          </w:p>
        </w:tc>
      </w:tr>
      <w:tr w:rsidR="00E31D6F" w:rsidRPr="00A5606A" w14:paraId="759EBD8D" w14:textId="77777777" w:rsidTr="001172BB">
        <w:trPr>
          <w:trHeight w:val="170"/>
        </w:trPr>
        <w:tc>
          <w:tcPr>
            <w:tcW w:w="4160" w:type="pct"/>
            <w:shd w:val="clear" w:color="auto" w:fill="FFFFFF"/>
            <w:noWrap/>
            <w:vAlign w:val="bottom"/>
          </w:tcPr>
          <w:p w14:paraId="72AC8620" w14:textId="77777777" w:rsidR="00E31D6F" w:rsidRPr="00A5606A" w:rsidRDefault="00E31D6F" w:rsidP="00E31D6F">
            <w:pPr>
              <w:rPr>
                <w:rFonts w:ascii="Arial" w:hAnsi="Arial" w:cs="Arial"/>
                <w:sz w:val="18"/>
                <w:szCs w:val="18"/>
              </w:rPr>
            </w:pPr>
            <w:r w:rsidRPr="00A5606A">
              <w:rPr>
                <w:rFonts w:ascii="Arial" w:hAnsi="Arial" w:cs="Arial"/>
                <w:sz w:val="18"/>
                <w:szCs w:val="18"/>
              </w:rPr>
              <w:t>Diğer</w:t>
            </w:r>
          </w:p>
        </w:tc>
        <w:tc>
          <w:tcPr>
            <w:tcW w:w="840" w:type="pct"/>
            <w:shd w:val="clear" w:color="auto" w:fill="auto"/>
            <w:noWrap/>
            <w:vAlign w:val="bottom"/>
          </w:tcPr>
          <w:p w14:paraId="5FA26F8F" w14:textId="13268CCD" w:rsidR="00E31D6F" w:rsidRPr="00A5606A" w:rsidRDefault="00E31D6F" w:rsidP="00E31D6F">
            <w:pPr>
              <w:jc w:val="right"/>
              <w:rPr>
                <w:rFonts w:ascii="Arial" w:hAnsi="Arial" w:cs="Arial"/>
                <w:color w:val="000000"/>
                <w:sz w:val="18"/>
                <w:szCs w:val="18"/>
              </w:rPr>
            </w:pPr>
            <w:r w:rsidRPr="00A5606A">
              <w:rPr>
                <w:rFonts w:ascii="Arial" w:hAnsi="Arial" w:cs="Arial"/>
                <w:sz w:val="18"/>
                <w:szCs w:val="18"/>
              </w:rPr>
              <w:t>2.275</w:t>
            </w:r>
          </w:p>
        </w:tc>
      </w:tr>
      <w:tr w:rsidR="00E31D6F" w:rsidRPr="00A5606A" w14:paraId="12092F60" w14:textId="77777777" w:rsidTr="001172BB">
        <w:trPr>
          <w:trHeight w:val="170"/>
        </w:trPr>
        <w:tc>
          <w:tcPr>
            <w:tcW w:w="4160" w:type="pct"/>
            <w:tcBorders>
              <w:bottom w:val="single" w:sz="4" w:space="0" w:color="auto"/>
            </w:tcBorders>
            <w:shd w:val="clear" w:color="auto" w:fill="FFFFFF"/>
            <w:noWrap/>
            <w:vAlign w:val="bottom"/>
          </w:tcPr>
          <w:p w14:paraId="65DACD0C" w14:textId="77777777" w:rsidR="00E31D6F" w:rsidRPr="00A5606A" w:rsidRDefault="00E31D6F" w:rsidP="00E31D6F">
            <w:pPr>
              <w:rPr>
                <w:rFonts w:ascii="Arial" w:hAnsi="Arial" w:cs="Arial"/>
                <w:sz w:val="18"/>
                <w:szCs w:val="18"/>
              </w:rPr>
            </w:pPr>
          </w:p>
        </w:tc>
        <w:tc>
          <w:tcPr>
            <w:tcW w:w="840" w:type="pct"/>
            <w:tcBorders>
              <w:bottom w:val="single" w:sz="4" w:space="0" w:color="auto"/>
            </w:tcBorders>
            <w:shd w:val="clear" w:color="auto" w:fill="auto"/>
            <w:noWrap/>
            <w:vAlign w:val="bottom"/>
          </w:tcPr>
          <w:p w14:paraId="15F924E5" w14:textId="77777777" w:rsidR="00E31D6F" w:rsidRPr="00A5606A" w:rsidRDefault="00E31D6F" w:rsidP="00E31D6F">
            <w:pPr>
              <w:ind w:right="30"/>
              <w:jc w:val="right"/>
              <w:rPr>
                <w:rFonts w:ascii="Arial" w:hAnsi="Arial" w:cs="Arial"/>
                <w:color w:val="000000"/>
                <w:sz w:val="18"/>
                <w:szCs w:val="18"/>
              </w:rPr>
            </w:pPr>
          </w:p>
        </w:tc>
      </w:tr>
      <w:tr w:rsidR="00E31D6F" w:rsidRPr="00A5606A" w14:paraId="0BE43C62" w14:textId="77777777" w:rsidTr="001172BB">
        <w:trPr>
          <w:trHeight w:val="170"/>
        </w:trPr>
        <w:tc>
          <w:tcPr>
            <w:tcW w:w="4160" w:type="pct"/>
            <w:tcBorders>
              <w:top w:val="single" w:sz="4" w:space="0" w:color="auto"/>
              <w:bottom w:val="double" w:sz="4" w:space="0" w:color="auto"/>
            </w:tcBorders>
            <w:shd w:val="clear" w:color="auto" w:fill="FFFFFF"/>
            <w:noWrap/>
            <w:vAlign w:val="bottom"/>
          </w:tcPr>
          <w:p w14:paraId="056B229C" w14:textId="77777777" w:rsidR="00E31D6F" w:rsidRPr="00A5606A" w:rsidRDefault="00E31D6F" w:rsidP="00E31D6F">
            <w:pPr>
              <w:rPr>
                <w:rFonts w:ascii="Arial" w:hAnsi="Arial" w:cs="Arial"/>
                <w:b/>
                <w:sz w:val="18"/>
                <w:szCs w:val="18"/>
              </w:rPr>
            </w:pPr>
            <w:r w:rsidRPr="00A5606A">
              <w:rPr>
                <w:rFonts w:ascii="Arial" w:hAnsi="Arial" w:cs="Arial"/>
                <w:b/>
                <w:sz w:val="18"/>
                <w:szCs w:val="18"/>
              </w:rPr>
              <w:t>Toplam</w:t>
            </w:r>
          </w:p>
        </w:tc>
        <w:tc>
          <w:tcPr>
            <w:tcW w:w="840" w:type="pct"/>
            <w:tcBorders>
              <w:top w:val="single" w:sz="4" w:space="0" w:color="auto"/>
              <w:bottom w:val="double" w:sz="4" w:space="0" w:color="auto"/>
            </w:tcBorders>
            <w:shd w:val="clear" w:color="auto" w:fill="auto"/>
            <w:noWrap/>
            <w:vAlign w:val="bottom"/>
          </w:tcPr>
          <w:p w14:paraId="7A1B7F01" w14:textId="48F4421B" w:rsidR="00E31D6F" w:rsidRPr="00A5606A" w:rsidRDefault="00E31D6F" w:rsidP="00E31D6F">
            <w:pPr>
              <w:ind w:right="30"/>
              <w:jc w:val="right"/>
              <w:rPr>
                <w:rFonts w:ascii="Arial" w:hAnsi="Arial" w:cs="Arial"/>
                <w:b/>
                <w:color w:val="000000"/>
                <w:sz w:val="18"/>
                <w:szCs w:val="18"/>
              </w:rPr>
            </w:pPr>
            <w:r w:rsidRPr="00A5606A">
              <w:rPr>
                <w:rFonts w:ascii="Arial" w:hAnsi="Arial" w:cs="Arial"/>
                <w:b/>
                <w:color w:val="000000"/>
                <w:sz w:val="18"/>
                <w:szCs w:val="18"/>
              </w:rPr>
              <w:t>18.421</w:t>
            </w:r>
          </w:p>
        </w:tc>
      </w:tr>
    </w:tbl>
    <w:p w14:paraId="4DED282F" w14:textId="77777777" w:rsidR="00DA0402" w:rsidRPr="00A5606A" w:rsidRDefault="00DA0402" w:rsidP="00DA0402">
      <w:pPr>
        <w:ind w:left="-567"/>
        <w:rPr>
          <w:rFonts w:ascii="Arial" w:hAnsi="Arial" w:cs="Arial"/>
          <w:b/>
          <w:sz w:val="20"/>
          <w:szCs w:val="20"/>
        </w:rPr>
      </w:pPr>
    </w:p>
    <w:tbl>
      <w:tblPr>
        <w:tblW w:w="5000" w:type="pct"/>
        <w:tblCellMar>
          <w:left w:w="70" w:type="dxa"/>
          <w:right w:w="70" w:type="dxa"/>
        </w:tblCellMar>
        <w:tblLook w:val="0000" w:firstRow="0" w:lastRow="0" w:firstColumn="0" w:lastColumn="0" w:noHBand="0" w:noVBand="0"/>
      </w:tblPr>
      <w:tblGrid>
        <w:gridCol w:w="7571"/>
        <w:gridCol w:w="1501"/>
      </w:tblGrid>
      <w:tr w:rsidR="00DA0402" w:rsidRPr="00A5606A" w14:paraId="36A5F456" w14:textId="77777777" w:rsidTr="00DA0402">
        <w:trPr>
          <w:trHeight w:val="227"/>
        </w:trPr>
        <w:tc>
          <w:tcPr>
            <w:tcW w:w="4173" w:type="pct"/>
            <w:tcBorders>
              <w:top w:val="single" w:sz="4" w:space="0" w:color="auto"/>
              <w:bottom w:val="single" w:sz="4" w:space="0" w:color="auto"/>
            </w:tcBorders>
            <w:shd w:val="clear" w:color="auto" w:fill="FFFFFF"/>
            <w:noWrap/>
            <w:vAlign w:val="bottom"/>
          </w:tcPr>
          <w:p w14:paraId="1E2B6FD6" w14:textId="77777777" w:rsidR="00DA0402" w:rsidRPr="00A5606A" w:rsidRDefault="00DA0402" w:rsidP="001172BB">
            <w:pPr>
              <w:rPr>
                <w:rFonts w:ascii="Arial" w:hAnsi="Arial" w:cs="Arial"/>
                <w:b/>
                <w:bCs/>
                <w:sz w:val="18"/>
                <w:szCs w:val="18"/>
              </w:rPr>
            </w:pPr>
            <w:r w:rsidRPr="00A5606A">
              <w:rPr>
                <w:rFonts w:ascii="Arial" w:hAnsi="Arial" w:cs="Arial"/>
                <w:b/>
                <w:bCs/>
                <w:sz w:val="18"/>
                <w:szCs w:val="18"/>
              </w:rPr>
              <w:t>Diğer Verilen Ücret ve Komisyonlar</w:t>
            </w:r>
          </w:p>
        </w:tc>
        <w:tc>
          <w:tcPr>
            <w:tcW w:w="827" w:type="pct"/>
            <w:tcBorders>
              <w:top w:val="single" w:sz="4" w:space="0" w:color="auto"/>
              <w:bottom w:val="single" w:sz="4" w:space="0" w:color="auto"/>
            </w:tcBorders>
            <w:shd w:val="clear" w:color="auto" w:fill="FFFFFF"/>
            <w:noWrap/>
            <w:vAlign w:val="bottom"/>
          </w:tcPr>
          <w:p w14:paraId="036E39A4" w14:textId="77777777" w:rsidR="00DA0402" w:rsidRPr="00A5606A" w:rsidRDefault="00DA0402" w:rsidP="001172BB">
            <w:pPr>
              <w:jc w:val="right"/>
              <w:rPr>
                <w:rFonts w:ascii="Arial" w:hAnsi="Arial" w:cs="Arial"/>
                <w:b/>
                <w:sz w:val="18"/>
                <w:szCs w:val="18"/>
              </w:rPr>
            </w:pPr>
            <w:r w:rsidRPr="00A5606A">
              <w:rPr>
                <w:rFonts w:ascii="Arial" w:hAnsi="Arial" w:cs="Arial"/>
                <w:b/>
                <w:sz w:val="18"/>
                <w:szCs w:val="18"/>
              </w:rPr>
              <w:t>Önceki Dönem</w:t>
            </w:r>
          </w:p>
        </w:tc>
      </w:tr>
      <w:tr w:rsidR="00DA0402" w:rsidRPr="00A5606A" w14:paraId="282BD2FE" w14:textId="77777777" w:rsidTr="00DA0402">
        <w:trPr>
          <w:trHeight w:val="227"/>
        </w:trPr>
        <w:tc>
          <w:tcPr>
            <w:tcW w:w="4173" w:type="pct"/>
            <w:tcBorders>
              <w:top w:val="single" w:sz="4" w:space="0" w:color="auto"/>
            </w:tcBorders>
            <w:shd w:val="clear" w:color="auto" w:fill="FFFFFF"/>
            <w:noWrap/>
            <w:vAlign w:val="bottom"/>
          </w:tcPr>
          <w:p w14:paraId="179B6415" w14:textId="77777777" w:rsidR="00DA0402" w:rsidRPr="00A5606A" w:rsidRDefault="00DA0402" w:rsidP="001172BB">
            <w:pPr>
              <w:rPr>
                <w:rFonts w:ascii="Arial" w:hAnsi="Arial" w:cs="Arial"/>
                <w:sz w:val="18"/>
                <w:szCs w:val="18"/>
              </w:rPr>
            </w:pPr>
          </w:p>
        </w:tc>
        <w:tc>
          <w:tcPr>
            <w:tcW w:w="827" w:type="pct"/>
            <w:tcBorders>
              <w:top w:val="single" w:sz="4" w:space="0" w:color="auto"/>
            </w:tcBorders>
            <w:shd w:val="clear" w:color="auto" w:fill="FFFFFF"/>
            <w:noWrap/>
            <w:vAlign w:val="bottom"/>
          </w:tcPr>
          <w:p w14:paraId="3F5B2F21" w14:textId="77777777" w:rsidR="00DA0402" w:rsidRPr="00A5606A" w:rsidRDefault="00DA0402" w:rsidP="001172BB">
            <w:pPr>
              <w:jc w:val="right"/>
              <w:rPr>
                <w:rFonts w:ascii="Arial" w:hAnsi="Arial" w:cs="Arial"/>
                <w:sz w:val="18"/>
                <w:szCs w:val="18"/>
              </w:rPr>
            </w:pPr>
          </w:p>
        </w:tc>
      </w:tr>
      <w:tr w:rsidR="006C73DC" w:rsidRPr="00A5606A" w14:paraId="74C0B5B3" w14:textId="77777777" w:rsidTr="00DA0402">
        <w:trPr>
          <w:trHeight w:val="227"/>
        </w:trPr>
        <w:tc>
          <w:tcPr>
            <w:tcW w:w="4173" w:type="pct"/>
            <w:shd w:val="clear" w:color="auto" w:fill="FFFFFF"/>
            <w:noWrap/>
            <w:vAlign w:val="bottom"/>
          </w:tcPr>
          <w:p w14:paraId="344A111F" w14:textId="77777777" w:rsidR="006C73DC" w:rsidRPr="00A5606A" w:rsidRDefault="006C73DC" w:rsidP="006C73DC">
            <w:pPr>
              <w:rPr>
                <w:rFonts w:ascii="Arial" w:hAnsi="Arial" w:cs="Arial"/>
                <w:sz w:val="18"/>
                <w:szCs w:val="18"/>
              </w:rPr>
            </w:pPr>
            <w:r w:rsidRPr="00A5606A">
              <w:rPr>
                <w:rFonts w:ascii="Arial" w:hAnsi="Arial" w:cs="Arial"/>
                <w:sz w:val="18"/>
                <w:szCs w:val="18"/>
              </w:rPr>
              <w:t>Kullanılan kredilere verilen ücret ve komisyonlar</w:t>
            </w:r>
          </w:p>
        </w:tc>
        <w:tc>
          <w:tcPr>
            <w:tcW w:w="827" w:type="pct"/>
            <w:shd w:val="clear" w:color="auto" w:fill="FFFFFF"/>
            <w:noWrap/>
          </w:tcPr>
          <w:p w14:paraId="187FAA9B" w14:textId="064BD841" w:rsidR="006C73DC" w:rsidRPr="00DA0402" w:rsidRDefault="006C73DC" w:rsidP="006C73DC">
            <w:pPr>
              <w:jc w:val="right"/>
              <w:rPr>
                <w:rFonts w:ascii="Arial" w:hAnsi="Arial" w:cs="Arial"/>
                <w:sz w:val="18"/>
                <w:szCs w:val="18"/>
                <w:highlight w:val="yellow"/>
              </w:rPr>
            </w:pPr>
            <w:r w:rsidRPr="00482C71">
              <w:rPr>
                <w:rFonts w:ascii="Arial" w:hAnsi="Arial" w:cs="Arial"/>
                <w:color w:val="000000" w:themeColor="text1"/>
                <w:sz w:val="18"/>
                <w:szCs w:val="18"/>
              </w:rPr>
              <w:t>7.067</w:t>
            </w:r>
          </w:p>
        </w:tc>
      </w:tr>
      <w:tr w:rsidR="006C73DC" w:rsidRPr="00A5606A" w14:paraId="7A805269" w14:textId="77777777" w:rsidTr="00DA0402">
        <w:trPr>
          <w:trHeight w:val="227"/>
        </w:trPr>
        <w:tc>
          <w:tcPr>
            <w:tcW w:w="4173" w:type="pct"/>
            <w:shd w:val="clear" w:color="auto" w:fill="FFFFFF"/>
            <w:noWrap/>
            <w:vAlign w:val="bottom"/>
          </w:tcPr>
          <w:p w14:paraId="2007997A" w14:textId="77777777" w:rsidR="006C73DC" w:rsidRPr="00A5606A" w:rsidRDefault="006C73DC" w:rsidP="006C73DC">
            <w:pPr>
              <w:rPr>
                <w:rFonts w:ascii="Arial" w:hAnsi="Arial" w:cs="Arial"/>
                <w:bCs/>
                <w:sz w:val="18"/>
                <w:szCs w:val="18"/>
              </w:rPr>
            </w:pPr>
            <w:r w:rsidRPr="00A5606A">
              <w:rPr>
                <w:rFonts w:ascii="Arial" w:hAnsi="Arial" w:cs="Arial"/>
                <w:sz w:val="18"/>
                <w:szCs w:val="18"/>
              </w:rPr>
              <w:t>Kredi kartları için verilen ücret ve komisyonlar</w:t>
            </w:r>
          </w:p>
        </w:tc>
        <w:tc>
          <w:tcPr>
            <w:tcW w:w="827" w:type="pct"/>
            <w:shd w:val="clear" w:color="auto" w:fill="FFFFFF"/>
            <w:noWrap/>
          </w:tcPr>
          <w:p w14:paraId="5E97A420" w14:textId="5F44060D" w:rsidR="006C73DC" w:rsidRPr="00DA0402" w:rsidRDefault="006C73DC" w:rsidP="006C73DC">
            <w:pPr>
              <w:jc w:val="right"/>
              <w:rPr>
                <w:rFonts w:ascii="Arial" w:hAnsi="Arial" w:cs="Arial"/>
                <w:sz w:val="18"/>
                <w:szCs w:val="18"/>
                <w:highlight w:val="yellow"/>
              </w:rPr>
            </w:pPr>
            <w:r w:rsidRPr="00482C71">
              <w:rPr>
                <w:rFonts w:ascii="Arial" w:hAnsi="Arial" w:cs="Arial"/>
                <w:color w:val="000000" w:themeColor="text1"/>
                <w:sz w:val="18"/>
                <w:szCs w:val="18"/>
              </w:rPr>
              <w:t>2.146</w:t>
            </w:r>
          </w:p>
        </w:tc>
      </w:tr>
      <w:tr w:rsidR="006C73DC" w:rsidRPr="00A5606A" w14:paraId="22EF8651" w14:textId="77777777" w:rsidTr="00DA0402">
        <w:trPr>
          <w:trHeight w:val="227"/>
        </w:trPr>
        <w:tc>
          <w:tcPr>
            <w:tcW w:w="4173" w:type="pct"/>
            <w:shd w:val="clear" w:color="auto" w:fill="FFFFFF"/>
            <w:noWrap/>
            <w:vAlign w:val="bottom"/>
          </w:tcPr>
          <w:p w14:paraId="27E690D7" w14:textId="77777777" w:rsidR="006C73DC" w:rsidRPr="00A5606A" w:rsidRDefault="006C73DC" w:rsidP="006C73DC">
            <w:pPr>
              <w:rPr>
                <w:rFonts w:ascii="Arial" w:hAnsi="Arial" w:cs="Arial"/>
                <w:sz w:val="18"/>
                <w:szCs w:val="18"/>
              </w:rPr>
            </w:pPr>
            <w:r w:rsidRPr="00A5606A">
              <w:rPr>
                <w:rFonts w:ascii="Arial" w:hAnsi="Arial" w:cs="Arial"/>
                <w:sz w:val="18"/>
                <w:szCs w:val="18"/>
              </w:rPr>
              <w:t>Üye işyeri pos verilen ücret ve komisyonlar</w:t>
            </w:r>
          </w:p>
        </w:tc>
        <w:tc>
          <w:tcPr>
            <w:tcW w:w="827" w:type="pct"/>
            <w:shd w:val="clear" w:color="auto" w:fill="FFFFFF"/>
            <w:noWrap/>
          </w:tcPr>
          <w:p w14:paraId="534F43F9" w14:textId="239AF5B7" w:rsidR="006C73DC" w:rsidRPr="00DA0402" w:rsidRDefault="006C73DC" w:rsidP="006C73DC">
            <w:pPr>
              <w:jc w:val="right"/>
              <w:rPr>
                <w:rFonts w:ascii="Arial" w:hAnsi="Arial" w:cs="Arial"/>
                <w:sz w:val="18"/>
                <w:szCs w:val="18"/>
                <w:highlight w:val="yellow"/>
              </w:rPr>
            </w:pPr>
            <w:r w:rsidRPr="00482C71">
              <w:rPr>
                <w:rFonts w:ascii="Arial" w:hAnsi="Arial" w:cs="Arial"/>
                <w:color w:val="000000" w:themeColor="text1"/>
                <w:sz w:val="18"/>
                <w:szCs w:val="18"/>
              </w:rPr>
              <w:t>2.604</w:t>
            </w:r>
          </w:p>
        </w:tc>
      </w:tr>
      <w:tr w:rsidR="006C73DC" w:rsidRPr="00A5606A" w14:paraId="207B1FAC" w14:textId="77777777" w:rsidTr="00DA0402">
        <w:trPr>
          <w:trHeight w:val="227"/>
        </w:trPr>
        <w:tc>
          <w:tcPr>
            <w:tcW w:w="4173" w:type="pct"/>
            <w:shd w:val="clear" w:color="auto" w:fill="FFFFFF"/>
            <w:noWrap/>
            <w:vAlign w:val="bottom"/>
          </w:tcPr>
          <w:p w14:paraId="5A00A99D" w14:textId="77777777" w:rsidR="006C73DC" w:rsidRPr="00A5606A" w:rsidRDefault="006C73DC" w:rsidP="006C73DC">
            <w:pPr>
              <w:rPr>
                <w:rFonts w:ascii="Arial" w:hAnsi="Arial" w:cs="Arial"/>
                <w:sz w:val="18"/>
                <w:szCs w:val="18"/>
              </w:rPr>
            </w:pPr>
            <w:r w:rsidRPr="00A5606A">
              <w:rPr>
                <w:rFonts w:ascii="Arial" w:hAnsi="Arial" w:cs="Arial"/>
                <w:sz w:val="18"/>
                <w:szCs w:val="18"/>
              </w:rPr>
              <w:t>Swift, EFT ve havale için verilen ücret ve komisyonlar</w:t>
            </w:r>
          </w:p>
        </w:tc>
        <w:tc>
          <w:tcPr>
            <w:tcW w:w="827" w:type="pct"/>
            <w:shd w:val="clear" w:color="auto" w:fill="FFFFFF"/>
            <w:noWrap/>
          </w:tcPr>
          <w:p w14:paraId="6677E438" w14:textId="16E9A626" w:rsidR="006C73DC" w:rsidRPr="00DA0402" w:rsidRDefault="006C73DC" w:rsidP="006C73DC">
            <w:pPr>
              <w:jc w:val="right"/>
              <w:rPr>
                <w:rFonts w:ascii="Arial" w:hAnsi="Arial" w:cs="Arial"/>
                <w:sz w:val="18"/>
                <w:szCs w:val="18"/>
                <w:highlight w:val="yellow"/>
              </w:rPr>
            </w:pPr>
            <w:r w:rsidRPr="00482C71">
              <w:rPr>
                <w:rFonts w:ascii="Arial" w:hAnsi="Arial" w:cs="Arial"/>
                <w:color w:val="000000" w:themeColor="text1"/>
                <w:sz w:val="18"/>
                <w:szCs w:val="18"/>
              </w:rPr>
              <w:t>1.333</w:t>
            </w:r>
          </w:p>
        </w:tc>
      </w:tr>
      <w:tr w:rsidR="006C73DC" w:rsidRPr="00A5606A" w14:paraId="212EB305" w14:textId="77777777" w:rsidTr="00DA0402">
        <w:trPr>
          <w:trHeight w:val="227"/>
        </w:trPr>
        <w:tc>
          <w:tcPr>
            <w:tcW w:w="4173" w:type="pct"/>
            <w:shd w:val="clear" w:color="auto" w:fill="FFFFFF"/>
            <w:noWrap/>
            <w:vAlign w:val="bottom"/>
          </w:tcPr>
          <w:p w14:paraId="2E7ACF78" w14:textId="77777777" w:rsidR="006C73DC" w:rsidRPr="00A5606A" w:rsidRDefault="006C73DC" w:rsidP="006C73DC">
            <w:pPr>
              <w:rPr>
                <w:rFonts w:ascii="Arial" w:hAnsi="Arial" w:cs="Arial"/>
                <w:sz w:val="18"/>
                <w:szCs w:val="18"/>
              </w:rPr>
            </w:pPr>
            <w:r w:rsidRPr="00A5606A">
              <w:rPr>
                <w:rFonts w:ascii="Arial" w:hAnsi="Arial" w:cs="Arial"/>
                <w:sz w:val="18"/>
                <w:szCs w:val="18"/>
              </w:rPr>
              <w:t>Diğer</w:t>
            </w:r>
          </w:p>
        </w:tc>
        <w:tc>
          <w:tcPr>
            <w:tcW w:w="827" w:type="pct"/>
            <w:shd w:val="clear" w:color="auto" w:fill="FFFFFF"/>
            <w:noWrap/>
          </w:tcPr>
          <w:p w14:paraId="3875FB19" w14:textId="0488EE87" w:rsidR="006C73DC" w:rsidRPr="00DA0402" w:rsidRDefault="006C73DC" w:rsidP="006C73DC">
            <w:pPr>
              <w:jc w:val="right"/>
              <w:rPr>
                <w:rFonts w:ascii="Arial" w:hAnsi="Arial" w:cs="Arial"/>
                <w:sz w:val="18"/>
                <w:szCs w:val="18"/>
                <w:highlight w:val="yellow"/>
              </w:rPr>
            </w:pPr>
            <w:r w:rsidRPr="00482C71">
              <w:rPr>
                <w:rFonts w:ascii="Arial" w:hAnsi="Arial" w:cs="Arial"/>
                <w:color w:val="000000" w:themeColor="text1"/>
                <w:sz w:val="18"/>
                <w:szCs w:val="18"/>
              </w:rPr>
              <w:t>2.280</w:t>
            </w:r>
          </w:p>
        </w:tc>
      </w:tr>
      <w:tr w:rsidR="006C73DC" w:rsidRPr="00A5606A" w14:paraId="47A01AA3" w14:textId="77777777" w:rsidTr="00DA0402">
        <w:trPr>
          <w:trHeight w:val="227"/>
        </w:trPr>
        <w:tc>
          <w:tcPr>
            <w:tcW w:w="4173" w:type="pct"/>
            <w:tcBorders>
              <w:bottom w:val="single" w:sz="4" w:space="0" w:color="auto"/>
            </w:tcBorders>
            <w:shd w:val="clear" w:color="auto" w:fill="FFFFFF"/>
            <w:noWrap/>
            <w:vAlign w:val="bottom"/>
          </w:tcPr>
          <w:p w14:paraId="17967E7E" w14:textId="77777777" w:rsidR="006C73DC" w:rsidRPr="00A5606A" w:rsidRDefault="006C73DC" w:rsidP="006C73DC">
            <w:pPr>
              <w:rPr>
                <w:rFonts w:ascii="Arial" w:hAnsi="Arial" w:cs="Arial"/>
                <w:sz w:val="18"/>
                <w:szCs w:val="18"/>
              </w:rPr>
            </w:pPr>
          </w:p>
        </w:tc>
        <w:tc>
          <w:tcPr>
            <w:tcW w:w="827" w:type="pct"/>
            <w:tcBorders>
              <w:bottom w:val="single" w:sz="4" w:space="0" w:color="auto"/>
            </w:tcBorders>
            <w:shd w:val="clear" w:color="auto" w:fill="FFFFFF"/>
            <w:noWrap/>
            <w:vAlign w:val="bottom"/>
          </w:tcPr>
          <w:p w14:paraId="037F59AE" w14:textId="77777777" w:rsidR="006C73DC" w:rsidRPr="00DA0402" w:rsidRDefault="006C73DC" w:rsidP="006C73DC">
            <w:pPr>
              <w:jc w:val="right"/>
              <w:rPr>
                <w:rFonts w:ascii="Arial" w:hAnsi="Arial" w:cs="Arial"/>
                <w:color w:val="000000"/>
                <w:sz w:val="18"/>
                <w:szCs w:val="18"/>
                <w:highlight w:val="yellow"/>
              </w:rPr>
            </w:pPr>
          </w:p>
        </w:tc>
      </w:tr>
      <w:tr w:rsidR="006C73DC" w:rsidRPr="00A5606A" w14:paraId="35D2E333" w14:textId="77777777" w:rsidTr="00DA0402">
        <w:trPr>
          <w:trHeight w:val="227"/>
        </w:trPr>
        <w:tc>
          <w:tcPr>
            <w:tcW w:w="4173" w:type="pct"/>
            <w:tcBorders>
              <w:top w:val="single" w:sz="4" w:space="0" w:color="auto"/>
              <w:bottom w:val="double" w:sz="4" w:space="0" w:color="auto"/>
            </w:tcBorders>
            <w:shd w:val="clear" w:color="auto" w:fill="FFFFFF"/>
            <w:noWrap/>
            <w:vAlign w:val="bottom"/>
          </w:tcPr>
          <w:p w14:paraId="642AC26B" w14:textId="77777777" w:rsidR="006C73DC" w:rsidRPr="00A5606A" w:rsidRDefault="006C73DC" w:rsidP="006C73DC">
            <w:pPr>
              <w:rPr>
                <w:rFonts w:ascii="Arial" w:hAnsi="Arial" w:cs="Arial"/>
                <w:b/>
                <w:sz w:val="18"/>
                <w:szCs w:val="18"/>
              </w:rPr>
            </w:pPr>
            <w:r w:rsidRPr="00A5606A">
              <w:rPr>
                <w:rFonts w:ascii="Arial" w:hAnsi="Arial" w:cs="Arial"/>
                <w:b/>
                <w:sz w:val="18"/>
                <w:szCs w:val="18"/>
              </w:rPr>
              <w:t>Toplam</w:t>
            </w:r>
          </w:p>
        </w:tc>
        <w:tc>
          <w:tcPr>
            <w:tcW w:w="827" w:type="pct"/>
            <w:tcBorders>
              <w:top w:val="single" w:sz="4" w:space="0" w:color="auto"/>
              <w:bottom w:val="double" w:sz="4" w:space="0" w:color="auto"/>
            </w:tcBorders>
            <w:shd w:val="clear" w:color="auto" w:fill="FFFFFF"/>
            <w:noWrap/>
            <w:vAlign w:val="bottom"/>
          </w:tcPr>
          <w:p w14:paraId="57716F97" w14:textId="13592BD8" w:rsidR="006C73DC" w:rsidRPr="00DA0402" w:rsidRDefault="006C73DC" w:rsidP="006C73DC">
            <w:pPr>
              <w:jc w:val="right"/>
              <w:rPr>
                <w:rFonts w:ascii="Arial" w:hAnsi="Arial" w:cs="Arial"/>
                <w:b/>
                <w:color w:val="000000"/>
                <w:sz w:val="18"/>
                <w:szCs w:val="18"/>
                <w:highlight w:val="yellow"/>
              </w:rPr>
            </w:pPr>
            <w:r w:rsidRPr="00482C71">
              <w:rPr>
                <w:rFonts w:ascii="Arial" w:hAnsi="Arial" w:cs="Arial"/>
                <w:b/>
                <w:bCs/>
                <w:color w:val="000000" w:themeColor="text1"/>
                <w:sz w:val="18"/>
                <w:szCs w:val="18"/>
              </w:rPr>
              <w:t>15.430</w:t>
            </w:r>
          </w:p>
        </w:tc>
      </w:tr>
    </w:tbl>
    <w:p w14:paraId="1E4E6CB0" w14:textId="7BA40238" w:rsidR="00136C29" w:rsidRDefault="00E41D02" w:rsidP="00594D83">
      <w:pPr>
        <w:spacing w:before="120" w:after="120"/>
        <w:ind w:left="-588"/>
        <w:jc w:val="both"/>
        <w:rPr>
          <w:rFonts w:ascii="Arial" w:hAnsi="Arial" w:cs="Arial"/>
          <w:b/>
          <w:color w:val="000000" w:themeColor="text1"/>
          <w:sz w:val="20"/>
          <w:szCs w:val="20"/>
        </w:rPr>
      </w:pPr>
      <w:r>
        <w:rPr>
          <w:rFonts w:ascii="Arial" w:hAnsi="Arial" w:cs="Arial"/>
          <w:b/>
          <w:color w:val="000000" w:themeColor="text1"/>
          <w:sz w:val="20"/>
          <w:szCs w:val="20"/>
        </w:rPr>
        <w:t>4</w:t>
      </w:r>
      <w:r w:rsidR="00136C29" w:rsidRPr="009128F0">
        <w:rPr>
          <w:rFonts w:ascii="Arial" w:hAnsi="Arial" w:cs="Arial"/>
          <w:b/>
          <w:color w:val="000000" w:themeColor="text1"/>
          <w:sz w:val="20"/>
          <w:szCs w:val="20"/>
        </w:rPr>
        <w:t>.</w:t>
      </w:r>
      <w:r w:rsidR="00136C29" w:rsidRPr="009128F0">
        <w:rPr>
          <w:rFonts w:ascii="Arial" w:hAnsi="Arial" w:cs="Arial"/>
          <w:b/>
          <w:color w:val="000000" w:themeColor="text1"/>
          <w:sz w:val="20"/>
          <w:szCs w:val="20"/>
        </w:rPr>
        <w:tab/>
        <w:t>Temettü gelirlerine ilişkin açıklamalar:</w:t>
      </w:r>
    </w:p>
    <w:p w14:paraId="41AC6674" w14:textId="1A416E1A" w:rsidR="00E41D02" w:rsidRDefault="00E41D02" w:rsidP="00AF303E">
      <w:pPr>
        <w:pStyle w:val="msobodytextindent"/>
        <w:spacing w:before="120" w:after="120"/>
        <w:ind w:firstLine="0"/>
        <w:rPr>
          <w:rFonts w:ascii="Arial" w:hAnsi="Arial" w:cs="Arial"/>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r w:rsidR="00AF303E">
        <w:rPr>
          <w:rFonts w:ascii="Arial" w:hAnsi="Arial" w:cs="Arial"/>
          <w:sz w:val="20"/>
          <w:szCs w:val="20"/>
        </w:rPr>
        <w:t>.</w:t>
      </w:r>
    </w:p>
    <w:p w14:paraId="5B298D45" w14:textId="77777777" w:rsidR="00E41D02" w:rsidRDefault="00E41D02">
      <w:pPr>
        <w:rPr>
          <w:rFonts w:ascii="Arial" w:eastAsia="Calibri" w:hAnsi="Arial" w:cs="Arial"/>
          <w:sz w:val="20"/>
          <w:szCs w:val="20"/>
          <w:lang w:eastAsia="en-US"/>
        </w:rPr>
      </w:pPr>
      <w:r>
        <w:rPr>
          <w:rFonts w:ascii="Arial" w:hAnsi="Arial" w:cs="Arial"/>
          <w:sz w:val="20"/>
          <w:szCs w:val="20"/>
        </w:rPr>
        <w:br w:type="page"/>
      </w:r>
    </w:p>
    <w:p w14:paraId="0C4F45FC" w14:textId="07F74DD5" w:rsidR="00E41D02" w:rsidRPr="009128F0" w:rsidRDefault="00E41D02" w:rsidP="00E41D02">
      <w:pPr>
        <w:ind w:hanging="567"/>
        <w:rPr>
          <w:rFonts w:ascii="Arial" w:hAnsi="Arial" w:cs="Arial"/>
          <w:b/>
          <w:color w:val="000000" w:themeColor="text1"/>
          <w:sz w:val="16"/>
          <w:szCs w:val="16"/>
        </w:rPr>
      </w:pPr>
      <w:r w:rsidRPr="009128F0">
        <w:rPr>
          <w:rFonts w:ascii="Arial" w:hAnsi="Arial" w:cs="Arial"/>
          <w:b/>
          <w:color w:val="000000" w:themeColor="text1"/>
          <w:sz w:val="20"/>
          <w:szCs w:val="20"/>
        </w:rPr>
        <w:lastRenderedPageBreak/>
        <w:t>IV.</w:t>
      </w:r>
      <w:r w:rsidRPr="009128F0">
        <w:rPr>
          <w:rFonts w:ascii="Arial" w:hAnsi="Arial" w:cs="Arial"/>
          <w:b/>
          <w:color w:val="000000" w:themeColor="text1"/>
          <w:sz w:val="16"/>
          <w:szCs w:val="16"/>
        </w:rPr>
        <w:t xml:space="preserve"> </w:t>
      </w:r>
      <w:r w:rsidRPr="009128F0">
        <w:rPr>
          <w:rFonts w:ascii="Arial" w:hAnsi="Arial" w:cs="Arial"/>
          <w:b/>
          <w:color w:val="000000" w:themeColor="text1"/>
          <w:sz w:val="16"/>
          <w:szCs w:val="16"/>
        </w:rPr>
        <w:tab/>
      </w:r>
      <w:r w:rsidRPr="009128F0">
        <w:rPr>
          <w:rFonts w:ascii="Arial" w:hAnsi="Arial" w:cs="Arial"/>
          <w:b/>
          <w:color w:val="000000" w:themeColor="text1"/>
          <w:sz w:val="20"/>
          <w:szCs w:val="20"/>
        </w:rPr>
        <w:t>Konsolide gelir tablosuna ilişkin açıklama ve dipnotlar (devamı):</w:t>
      </w:r>
    </w:p>
    <w:p w14:paraId="0DE34F6A" w14:textId="5DFDCF21" w:rsidR="00136C29" w:rsidRDefault="00E41D02" w:rsidP="00900783">
      <w:pPr>
        <w:spacing w:before="120" w:after="120"/>
        <w:ind w:left="-588"/>
        <w:jc w:val="both"/>
        <w:rPr>
          <w:rFonts w:ascii="Arial" w:hAnsi="Arial" w:cs="Arial"/>
          <w:b/>
          <w:color w:val="000000" w:themeColor="text1"/>
          <w:sz w:val="20"/>
          <w:szCs w:val="20"/>
        </w:rPr>
      </w:pPr>
      <w:r>
        <w:rPr>
          <w:rFonts w:ascii="Arial" w:hAnsi="Arial" w:cs="Arial"/>
          <w:b/>
          <w:color w:val="000000" w:themeColor="text1"/>
          <w:sz w:val="20"/>
          <w:szCs w:val="20"/>
        </w:rPr>
        <w:t>5</w:t>
      </w:r>
      <w:r w:rsidR="00136C29" w:rsidRPr="009128F0">
        <w:rPr>
          <w:rFonts w:ascii="Arial" w:hAnsi="Arial" w:cs="Arial"/>
          <w:b/>
          <w:color w:val="000000" w:themeColor="text1"/>
          <w:sz w:val="20"/>
          <w:szCs w:val="20"/>
        </w:rPr>
        <w:t>.</w:t>
      </w:r>
      <w:r w:rsidR="00136C29" w:rsidRPr="009128F0">
        <w:rPr>
          <w:rFonts w:ascii="Arial" w:hAnsi="Arial" w:cs="Arial"/>
          <w:b/>
          <w:color w:val="000000" w:themeColor="text1"/>
          <w:sz w:val="20"/>
          <w:szCs w:val="20"/>
        </w:rPr>
        <w:tab/>
        <w:t>Ticari kar/zarara ilişkin açıklamalar (net):</w:t>
      </w:r>
    </w:p>
    <w:tbl>
      <w:tblPr>
        <w:tblW w:w="9379" w:type="dxa"/>
        <w:tblLook w:val="01E0" w:firstRow="1" w:lastRow="1" w:firstColumn="1" w:lastColumn="1" w:noHBand="0" w:noVBand="0"/>
      </w:tblPr>
      <w:tblGrid>
        <w:gridCol w:w="7391"/>
        <w:gridCol w:w="1988"/>
      </w:tblGrid>
      <w:tr w:rsidR="00F44185" w:rsidRPr="00A5606A" w14:paraId="1C8EC803" w14:textId="77777777" w:rsidTr="00F44185">
        <w:tc>
          <w:tcPr>
            <w:tcW w:w="7391" w:type="dxa"/>
            <w:tcBorders>
              <w:top w:val="single" w:sz="4" w:space="0" w:color="auto"/>
              <w:bottom w:val="single" w:sz="4" w:space="0" w:color="auto"/>
            </w:tcBorders>
          </w:tcPr>
          <w:p w14:paraId="1C18453B" w14:textId="77777777" w:rsidR="00F44185" w:rsidRPr="00A5606A" w:rsidRDefault="00F44185" w:rsidP="001172BB">
            <w:pPr>
              <w:ind w:left="-108"/>
              <w:jc w:val="both"/>
              <w:rPr>
                <w:rFonts w:ascii="Arial" w:hAnsi="Arial" w:cs="Arial"/>
                <w:b/>
                <w:sz w:val="18"/>
                <w:szCs w:val="18"/>
              </w:rPr>
            </w:pPr>
          </w:p>
        </w:tc>
        <w:tc>
          <w:tcPr>
            <w:tcW w:w="1988" w:type="dxa"/>
            <w:tcBorders>
              <w:top w:val="single" w:sz="4" w:space="0" w:color="auto"/>
              <w:bottom w:val="single" w:sz="4" w:space="0" w:color="auto"/>
            </w:tcBorders>
            <w:vAlign w:val="bottom"/>
          </w:tcPr>
          <w:p w14:paraId="6A24B05D" w14:textId="77777777" w:rsidR="00F44185" w:rsidRPr="00A5606A" w:rsidRDefault="00F44185" w:rsidP="001172BB">
            <w:pPr>
              <w:tabs>
                <w:tab w:val="left" w:pos="180"/>
              </w:tabs>
              <w:jc w:val="right"/>
              <w:rPr>
                <w:rFonts w:ascii="Arial" w:hAnsi="Arial" w:cs="Arial"/>
                <w:b/>
                <w:sz w:val="18"/>
                <w:szCs w:val="18"/>
              </w:rPr>
            </w:pPr>
            <w:r w:rsidRPr="00A5606A">
              <w:rPr>
                <w:rFonts w:ascii="Arial" w:hAnsi="Arial" w:cs="Arial"/>
                <w:b/>
                <w:sz w:val="18"/>
                <w:szCs w:val="18"/>
              </w:rPr>
              <w:t>Cari Dönem</w:t>
            </w:r>
          </w:p>
        </w:tc>
      </w:tr>
      <w:tr w:rsidR="00F44185" w:rsidRPr="00A5606A" w14:paraId="5E1802A8" w14:textId="77777777" w:rsidTr="00F44185">
        <w:tc>
          <w:tcPr>
            <w:tcW w:w="7391" w:type="dxa"/>
            <w:tcBorders>
              <w:top w:val="single" w:sz="4" w:space="0" w:color="auto"/>
              <w:bottom w:val="single" w:sz="4" w:space="0" w:color="auto"/>
            </w:tcBorders>
          </w:tcPr>
          <w:p w14:paraId="2C9BE7F8" w14:textId="77777777" w:rsidR="00F44185" w:rsidRPr="00A5606A" w:rsidRDefault="00F44185" w:rsidP="001172BB">
            <w:pPr>
              <w:ind w:left="-108"/>
              <w:jc w:val="both"/>
              <w:rPr>
                <w:rFonts w:ascii="Arial" w:hAnsi="Arial" w:cs="Arial"/>
                <w:sz w:val="18"/>
                <w:szCs w:val="18"/>
              </w:rPr>
            </w:pPr>
          </w:p>
        </w:tc>
        <w:tc>
          <w:tcPr>
            <w:tcW w:w="1988" w:type="dxa"/>
            <w:tcBorders>
              <w:top w:val="single" w:sz="4" w:space="0" w:color="auto"/>
              <w:bottom w:val="single" w:sz="4" w:space="0" w:color="auto"/>
            </w:tcBorders>
          </w:tcPr>
          <w:p w14:paraId="741ED681" w14:textId="77777777" w:rsidR="00F44185" w:rsidRPr="00A5606A" w:rsidRDefault="00F44185" w:rsidP="001172BB">
            <w:pPr>
              <w:jc w:val="right"/>
              <w:rPr>
                <w:rFonts w:ascii="Arial" w:hAnsi="Arial" w:cs="Arial"/>
                <w:sz w:val="18"/>
                <w:szCs w:val="18"/>
              </w:rPr>
            </w:pPr>
          </w:p>
        </w:tc>
      </w:tr>
      <w:tr w:rsidR="00F44185" w:rsidRPr="00A5606A" w14:paraId="2C454687" w14:textId="77777777" w:rsidTr="00F44185">
        <w:tc>
          <w:tcPr>
            <w:tcW w:w="7391" w:type="dxa"/>
            <w:tcBorders>
              <w:top w:val="single" w:sz="4" w:space="0" w:color="auto"/>
              <w:bottom w:val="single" w:sz="4" w:space="0" w:color="auto"/>
            </w:tcBorders>
            <w:vAlign w:val="bottom"/>
          </w:tcPr>
          <w:p w14:paraId="5A2AC12B" w14:textId="77777777" w:rsidR="00F44185" w:rsidRPr="00A5606A" w:rsidRDefault="00F44185" w:rsidP="001172BB">
            <w:pPr>
              <w:rPr>
                <w:rFonts w:ascii="Arial" w:eastAsia="Arial Unicode MS" w:hAnsi="Arial" w:cs="Arial"/>
                <w:b/>
                <w:sz w:val="18"/>
                <w:szCs w:val="18"/>
              </w:rPr>
            </w:pPr>
            <w:r w:rsidRPr="00A5606A">
              <w:rPr>
                <w:rFonts w:ascii="Arial" w:eastAsia="Arial Unicode MS" w:hAnsi="Arial" w:cs="Arial"/>
                <w:b/>
                <w:sz w:val="18"/>
                <w:szCs w:val="18"/>
              </w:rPr>
              <w:t>Kar</w:t>
            </w:r>
          </w:p>
        </w:tc>
        <w:tc>
          <w:tcPr>
            <w:tcW w:w="1988" w:type="dxa"/>
            <w:tcBorders>
              <w:top w:val="single" w:sz="4" w:space="0" w:color="auto"/>
              <w:bottom w:val="single" w:sz="4" w:space="0" w:color="auto"/>
            </w:tcBorders>
            <w:vAlign w:val="bottom"/>
          </w:tcPr>
          <w:p w14:paraId="35417C2B" w14:textId="23FAFCA1" w:rsidR="00F44185" w:rsidRPr="00A5606A" w:rsidRDefault="00353B21" w:rsidP="001172BB">
            <w:pPr>
              <w:jc w:val="right"/>
              <w:rPr>
                <w:rFonts w:ascii="Arial" w:hAnsi="Arial" w:cs="Arial"/>
                <w:b/>
                <w:color w:val="000000"/>
                <w:sz w:val="18"/>
                <w:szCs w:val="18"/>
              </w:rPr>
            </w:pPr>
            <w:r w:rsidRPr="00353B21">
              <w:rPr>
                <w:rFonts w:ascii="Arial" w:hAnsi="Arial" w:cs="Arial"/>
                <w:b/>
                <w:color w:val="000000"/>
                <w:sz w:val="18"/>
                <w:szCs w:val="18"/>
              </w:rPr>
              <w:t>1.499.000</w:t>
            </w:r>
          </w:p>
        </w:tc>
      </w:tr>
      <w:tr w:rsidR="00F44185" w:rsidRPr="00A5606A" w14:paraId="14BF5328" w14:textId="77777777" w:rsidTr="00F44185">
        <w:tc>
          <w:tcPr>
            <w:tcW w:w="7391" w:type="dxa"/>
            <w:tcBorders>
              <w:top w:val="single" w:sz="4" w:space="0" w:color="auto"/>
            </w:tcBorders>
            <w:vAlign w:val="bottom"/>
          </w:tcPr>
          <w:p w14:paraId="78AF78C3" w14:textId="77777777" w:rsidR="00F44185" w:rsidRPr="00A5606A" w:rsidRDefault="00F44185" w:rsidP="001172BB">
            <w:pPr>
              <w:rPr>
                <w:rFonts w:ascii="Arial" w:eastAsia="Arial Unicode MS" w:hAnsi="Arial" w:cs="Arial"/>
                <w:sz w:val="18"/>
                <w:szCs w:val="18"/>
              </w:rPr>
            </w:pPr>
            <w:r w:rsidRPr="00A5606A">
              <w:rPr>
                <w:rFonts w:ascii="Arial" w:eastAsia="Arial Unicode MS" w:hAnsi="Arial" w:cs="Arial"/>
                <w:sz w:val="18"/>
                <w:szCs w:val="18"/>
              </w:rPr>
              <w:t>Sermaye Piyasası İşlemleri Karı</w:t>
            </w:r>
          </w:p>
        </w:tc>
        <w:tc>
          <w:tcPr>
            <w:tcW w:w="1988" w:type="dxa"/>
            <w:tcBorders>
              <w:top w:val="single" w:sz="4" w:space="0" w:color="auto"/>
            </w:tcBorders>
            <w:vAlign w:val="bottom"/>
          </w:tcPr>
          <w:p w14:paraId="7EB8DB3B" w14:textId="19B2EE26" w:rsidR="00F44185" w:rsidRPr="00A5606A" w:rsidRDefault="00353B21" w:rsidP="001172BB">
            <w:pPr>
              <w:jc w:val="right"/>
              <w:rPr>
                <w:rFonts w:ascii="Arial" w:hAnsi="Arial" w:cs="Arial"/>
                <w:color w:val="000000"/>
                <w:sz w:val="18"/>
                <w:szCs w:val="18"/>
              </w:rPr>
            </w:pPr>
            <w:r>
              <w:rPr>
                <w:rFonts w:ascii="Arial" w:hAnsi="Arial" w:cs="Arial"/>
                <w:color w:val="000000"/>
                <w:sz w:val="18"/>
                <w:szCs w:val="18"/>
              </w:rPr>
              <w:t>40</w:t>
            </w:r>
          </w:p>
        </w:tc>
      </w:tr>
      <w:tr w:rsidR="00353B21" w:rsidRPr="00A5606A" w14:paraId="173789F5" w14:textId="77777777" w:rsidTr="00F44185">
        <w:tc>
          <w:tcPr>
            <w:tcW w:w="7391" w:type="dxa"/>
            <w:vAlign w:val="bottom"/>
          </w:tcPr>
          <w:p w14:paraId="0AE5EE97" w14:textId="77777777" w:rsidR="00353B21" w:rsidRPr="00A5606A" w:rsidRDefault="00353B21" w:rsidP="00353B21">
            <w:pPr>
              <w:rPr>
                <w:rFonts w:ascii="Arial" w:eastAsia="Arial Unicode MS" w:hAnsi="Arial" w:cs="Arial"/>
                <w:sz w:val="18"/>
                <w:szCs w:val="18"/>
              </w:rPr>
            </w:pPr>
            <w:r w:rsidRPr="00A5606A">
              <w:rPr>
                <w:rFonts w:ascii="Arial" w:eastAsia="Arial Unicode MS" w:hAnsi="Arial" w:cs="Arial"/>
                <w:sz w:val="18"/>
                <w:szCs w:val="18"/>
              </w:rPr>
              <w:t>Türev Finansal İşlemlerden Kar</w:t>
            </w:r>
          </w:p>
        </w:tc>
        <w:tc>
          <w:tcPr>
            <w:tcW w:w="1988" w:type="dxa"/>
            <w:vAlign w:val="bottom"/>
          </w:tcPr>
          <w:p w14:paraId="31FECE27" w14:textId="65702210" w:rsidR="00353B21" w:rsidRPr="00A5606A" w:rsidRDefault="00353B21" w:rsidP="00353B21">
            <w:pPr>
              <w:jc w:val="right"/>
              <w:rPr>
                <w:rFonts w:ascii="Arial" w:hAnsi="Arial" w:cs="Arial"/>
                <w:color w:val="000000"/>
                <w:sz w:val="18"/>
                <w:szCs w:val="18"/>
              </w:rPr>
            </w:pPr>
            <w:r w:rsidRPr="00A5606A">
              <w:rPr>
                <w:rFonts w:ascii="Arial" w:hAnsi="Arial" w:cs="Arial"/>
                <w:sz w:val="18"/>
                <w:szCs w:val="18"/>
              </w:rPr>
              <w:t>20.044</w:t>
            </w:r>
          </w:p>
        </w:tc>
      </w:tr>
      <w:tr w:rsidR="00353B21" w:rsidRPr="00A5606A" w14:paraId="33EA98EA" w14:textId="77777777" w:rsidTr="00F44185">
        <w:tc>
          <w:tcPr>
            <w:tcW w:w="7391" w:type="dxa"/>
            <w:vAlign w:val="bottom"/>
          </w:tcPr>
          <w:p w14:paraId="48B44309" w14:textId="77777777" w:rsidR="00353B21" w:rsidRPr="00A5606A" w:rsidRDefault="00353B21" w:rsidP="00353B21">
            <w:pPr>
              <w:rPr>
                <w:rFonts w:ascii="Arial" w:eastAsia="Arial Unicode MS" w:hAnsi="Arial" w:cs="Arial"/>
                <w:sz w:val="18"/>
                <w:szCs w:val="18"/>
              </w:rPr>
            </w:pPr>
            <w:r w:rsidRPr="00A5606A">
              <w:rPr>
                <w:rFonts w:ascii="Arial" w:eastAsia="Arial Unicode MS" w:hAnsi="Arial" w:cs="Arial"/>
                <w:sz w:val="18"/>
                <w:szCs w:val="18"/>
              </w:rPr>
              <w:t>Kambiyo İşlemlerinden Kar</w:t>
            </w:r>
          </w:p>
        </w:tc>
        <w:tc>
          <w:tcPr>
            <w:tcW w:w="1988" w:type="dxa"/>
            <w:vAlign w:val="bottom"/>
          </w:tcPr>
          <w:p w14:paraId="467C919A" w14:textId="19D7B47B" w:rsidR="00353B21" w:rsidRPr="00A5606A" w:rsidRDefault="00353B21" w:rsidP="00353B21">
            <w:pPr>
              <w:jc w:val="right"/>
              <w:rPr>
                <w:rFonts w:ascii="Arial" w:hAnsi="Arial" w:cs="Arial"/>
                <w:color w:val="000000"/>
                <w:sz w:val="18"/>
                <w:szCs w:val="18"/>
              </w:rPr>
            </w:pPr>
            <w:r w:rsidRPr="00A5606A">
              <w:rPr>
                <w:rFonts w:ascii="Arial" w:hAnsi="Arial" w:cs="Arial"/>
                <w:sz w:val="18"/>
                <w:szCs w:val="18"/>
              </w:rPr>
              <w:t>1.478.916</w:t>
            </w:r>
          </w:p>
        </w:tc>
      </w:tr>
      <w:tr w:rsidR="00F44185" w:rsidRPr="00A5606A" w14:paraId="4FE67475" w14:textId="77777777" w:rsidTr="00F44185">
        <w:tc>
          <w:tcPr>
            <w:tcW w:w="7391" w:type="dxa"/>
            <w:tcBorders>
              <w:bottom w:val="single" w:sz="4" w:space="0" w:color="auto"/>
            </w:tcBorders>
          </w:tcPr>
          <w:p w14:paraId="49F905ED" w14:textId="77777777" w:rsidR="00F44185" w:rsidRPr="00A5606A" w:rsidRDefault="00F44185" w:rsidP="001172BB">
            <w:pPr>
              <w:ind w:left="-108"/>
              <w:jc w:val="both"/>
              <w:rPr>
                <w:rFonts w:ascii="Arial" w:hAnsi="Arial" w:cs="Arial"/>
                <w:sz w:val="18"/>
                <w:szCs w:val="18"/>
              </w:rPr>
            </w:pPr>
          </w:p>
        </w:tc>
        <w:tc>
          <w:tcPr>
            <w:tcW w:w="1988" w:type="dxa"/>
            <w:tcBorders>
              <w:bottom w:val="single" w:sz="4" w:space="0" w:color="auto"/>
            </w:tcBorders>
            <w:vAlign w:val="bottom"/>
          </w:tcPr>
          <w:p w14:paraId="7165226C" w14:textId="77777777" w:rsidR="00F44185" w:rsidRPr="00A5606A" w:rsidRDefault="00F44185" w:rsidP="001172BB">
            <w:pPr>
              <w:jc w:val="right"/>
              <w:rPr>
                <w:rFonts w:ascii="Arial" w:hAnsi="Arial" w:cs="Arial"/>
                <w:color w:val="000000"/>
                <w:sz w:val="18"/>
                <w:szCs w:val="18"/>
              </w:rPr>
            </w:pPr>
          </w:p>
        </w:tc>
      </w:tr>
      <w:tr w:rsidR="00F44185" w:rsidRPr="00A5606A" w14:paraId="5B2C1BE7" w14:textId="77777777" w:rsidTr="00F44185">
        <w:tc>
          <w:tcPr>
            <w:tcW w:w="7391" w:type="dxa"/>
            <w:tcBorders>
              <w:top w:val="single" w:sz="4" w:space="0" w:color="auto"/>
              <w:bottom w:val="single" w:sz="4" w:space="0" w:color="auto"/>
            </w:tcBorders>
            <w:vAlign w:val="bottom"/>
          </w:tcPr>
          <w:p w14:paraId="570E83A5" w14:textId="77777777" w:rsidR="00F44185" w:rsidRPr="00A5606A" w:rsidRDefault="00F44185" w:rsidP="001172BB">
            <w:pPr>
              <w:rPr>
                <w:rFonts w:ascii="Arial" w:eastAsia="Arial Unicode MS" w:hAnsi="Arial" w:cs="Arial"/>
                <w:b/>
                <w:sz w:val="18"/>
                <w:szCs w:val="18"/>
              </w:rPr>
            </w:pPr>
            <w:r w:rsidRPr="00A5606A">
              <w:rPr>
                <w:rFonts w:ascii="Arial" w:eastAsia="Arial Unicode MS" w:hAnsi="Arial" w:cs="Arial"/>
                <w:b/>
                <w:sz w:val="18"/>
                <w:szCs w:val="18"/>
              </w:rPr>
              <w:t>Zarar (-)</w:t>
            </w:r>
          </w:p>
        </w:tc>
        <w:tc>
          <w:tcPr>
            <w:tcW w:w="1988" w:type="dxa"/>
            <w:tcBorders>
              <w:top w:val="single" w:sz="4" w:space="0" w:color="auto"/>
              <w:bottom w:val="single" w:sz="4" w:space="0" w:color="auto"/>
            </w:tcBorders>
            <w:vAlign w:val="bottom"/>
          </w:tcPr>
          <w:p w14:paraId="62DD344B" w14:textId="54823B5D" w:rsidR="00F44185" w:rsidRPr="00A5606A" w:rsidRDefault="00353B21" w:rsidP="001172BB">
            <w:pPr>
              <w:jc w:val="right"/>
              <w:rPr>
                <w:rFonts w:ascii="Arial" w:hAnsi="Arial" w:cs="Arial"/>
                <w:b/>
                <w:color w:val="000000"/>
                <w:sz w:val="18"/>
                <w:szCs w:val="18"/>
              </w:rPr>
            </w:pPr>
            <w:r w:rsidRPr="00353B21">
              <w:rPr>
                <w:rFonts w:ascii="Arial" w:hAnsi="Arial" w:cs="Arial"/>
                <w:b/>
                <w:color w:val="000000"/>
                <w:sz w:val="18"/>
                <w:szCs w:val="18"/>
              </w:rPr>
              <w:t>1.484.166</w:t>
            </w:r>
          </w:p>
        </w:tc>
      </w:tr>
      <w:tr w:rsidR="00F44185" w:rsidRPr="00A5606A" w14:paraId="19E58BD8" w14:textId="77777777" w:rsidTr="00F44185">
        <w:tc>
          <w:tcPr>
            <w:tcW w:w="7391" w:type="dxa"/>
            <w:tcBorders>
              <w:top w:val="single" w:sz="4" w:space="0" w:color="auto"/>
            </w:tcBorders>
            <w:vAlign w:val="bottom"/>
          </w:tcPr>
          <w:p w14:paraId="46375405" w14:textId="77777777" w:rsidR="00F44185" w:rsidRPr="00A5606A" w:rsidRDefault="00F44185" w:rsidP="001172BB">
            <w:pPr>
              <w:rPr>
                <w:rFonts w:ascii="Arial" w:eastAsia="Arial Unicode MS" w:hAnsi="Arial" w:cs="Arial"/>
                <w:sz w:val="18"/>
                <w:szCs w:val="18"/>
              </w:rPr>
            </w:pPr>
            <w:r w:rsidRPr="00A5606A">
              <w:rPr>
                <w:rFonts w:ascii="Arial" w:eastAsia="Arial Unicode MS" w:hAnsi="Arial" w:cs="Arial"/>
                <w:sz w:val="18"/>
                <w:szCs w:val="18"/>
              </w:rPr>
              <w:t>Sermaye Piyasası İşlemleri Zararı</w:t>
            </w:r>
          </w:p>
        </w:tc>
        <w:tc>
          <w:tcPr>
            <w:tcW w:w="1988" w:type="dxa"/>
            <w:tcBorders>
              <w:top w:val="single" w:sz="4" w:space="0" w:color="auto"/>
            </w:tcBorders>
            <w:vAlign w:val="bottom"/>
          </w:tcPr>
          <w:p w14:paraId="539F1B42" w14:textId="4F31B11C" w:rsidR="00F44185" w:rsidRPr="00A5606A" w:rsidRDefault="00353B21" w:rsidP="001172BB">
            <w:pPr>
              <w:jc w:val="right"/>
              <w:rPr>
                <w:rFonts w:ascii="Arial" w:hAnsi="Arial" w:cs="Arial"/>
                <w:color w:val="000000"/>
                <w:sz w:val="18"/>
                <w:szCs w:val="18"/>
              </w:rPr>
            </w:pPr>
            <w:r>
              <w:rPr>
                <w:rFonts w:ascii="Arial" w:hAnsi="Arial" w:cs="Arial"/>
                <w:color w:val="000000"/>
                <w:sz w:val="18"/>
                <w:szCs w:val="18"/>
              </w:rPr>
              <w:t>543</w:t>
            </w:r>
          </w:p>
        </w:tc>
      </w:tr>
      <w:tr w:rsidR="00353B21" w:rsidRPr="00A5606A" w14:paraId="5F0F310B" w14:textId="77777777" w:rsidTr="00F44185">
        <w:tc>
          <w:tcPr>
            <w:tcW w:w="7391" w:type="dxa"/>
            <w:vAlign w:val="bottom"/>
          </w:tcPr>
          <w:p w14:paraId="1632A148" w14:textId="77777777" w:rsidR="00353B21" w:rsidRPr="00A5606A" w:rsidRDefault="00353B21" w:rsidP="00353B21">
            <w:pPr>
              <w:rPr>
                <w:rFonts w:ascii="Arial" w:eastAsia="Arial Unicode MS" w:hAnsi="Arial" w:cs="Arial"/>
                <w:sz w:val="18"/>
                <w:szCs w:val="18"/>
              </w:rPr>
            </w:pPr>
            <w:r w:rsidRPr="00A5606A">
              <w:rPr>
                <w:rFonts w:ascii="Arial" w:eastAsia="Arial Unicode MS" w:hAnsi="Arial" w:cs="Arial"/>
                <w:sz w:val="18"/>
                <w:szCs w:val="18"/>
              </w:rPr>
              <w:t>Türev Finansal İşlemlerden Zarar</w:t>
            </w:r>
          </w:p>
        </w:tc>
        <w:tc>
          <w:tcPr>
            <w:tcW w:w="1988" w:type="dxa"/>
            <w:vAlign w:val="bottom"/>
          </w:tcPr>
          <w:p w14:paraId="2F620965" w14:textId="360493E5" w:rsidR="00353B21" w:rsidRPr="00A5606A" w:rsidRDefault="00353B21" w:rsidP="00353B21">
            <w:pPr>
              <w:jc w:val="right"/>
              <w:rPr>
                <w:rFonts w:ascii="Arial" w:hAnsi="Arial" w:cs="Arial"/>
                <w:color w:val="000000"/>
                <w:sz w:val="18"/>
                <w:szCs w:val="18"/>
              </w:rPr>
            </w:pPr>
            <w:r w:rsidRPr="00A5606A">
              <w:rPr>
                <w:rFonts w:ascii="Arial" w:hAnsi="Arial" w:cs="Arial"/>
                <w:sz w:val="18"/>
                <w:szCs w:val="18"/>
              </w:rPr>
              <w:t>21.758</w:t>
            </w:r>
          </w:p>
        </w:tc>
      </w:tr>
      <w:tr w:rsidR="00353B21" w:rsidRPr="00A5606A" w14:paraId="2A2ED6A6" w14:textId="77777777" w:rsidTr="00F44185">
        <w:tc>
          <w:tcPr>
            <w:tcW w:w="7391" w:type="dxa"/>
            <w:vAlign w:val="bottom"/>
          </w:tcPr>
          <w:p w14:paraId="64D96C87" w14:textId="77777777" w:rsidR="00353B21" w:rsidRPr="00A5606A" w:rsidRDefault="00353B21" w:rsidP="00353B21">
            <w:pPr>
              <w:rPr>
                <w:rFonts w:ascii="Arial" w:eastAsia="Arial Unicode MS" w:hAnsi="Arial" w:cs="Arial"/>
                <w:sz w:val="18"/>
                <w:szCs w:val="18"/>
              </w:rPr>
            </w:pPr>
            <w:r w:rsidRPr="00A5606A">
              <w:rPr>
                <w:rFonts w:ascii="Arial" w:eastAsia="Arial Unicode MS" w:hAnsi="Arial" w:cs="Arial"/>
                <w:sz w:val="18"/>
                <w:szCs w:val="18"/>
              </w:rPr>
              <w:t>Kambiyo İşlemlerinden Zarar</w:t>
            </w:r>
          </w:p>
        </w:tc>
        <w:tc>
          <w:tcPr>
            <w:tcW w:w="1988" w:type="dxa"/>
            <w:vAlign w:val="bottom"/>
          </w:tcPr>
          <w:p w14:paraId="042568B7" w14:textId="68AA8B82" w:rsidR="00353B21" w:rsidRPr="00A5606A" w:rsidRDefault="00353B21" w:rsidP="00353B21">
            <w:pPr>
              <w:jc w:val="right"/>
              <w:rPr>
                <w:rFonts w:ascii="Arial" w:hAnsi="Arial" w:cs="Arial"/>
                <w:color w:val="000000"/>
                <w:sz w:val="18"/>
                <w:szCs w:val="18"/>
              </w:rPr>
            </w:pPr>
            <w:r w:rsidRPr="00A5606A">
              <w:rPr>
                <w:rFonts w:ascii="Arial" w:hAnsi="Arial" w:cs="Arial"/>
                <w:sz w:val="18"/>
                <w:szCs w:val="18"/>
              </w:rPr>
              <w:t>1.461.865</w:t>
            </w:r>
          </w:p>
        </w:tc>
      </w:tr>
      <w:tr w:rsidR="00F44185" w:rsidRPr="00A5606A" w14:paraId="7F61CC8B" w14:textId="77777777" w:rsidTr="00F44185">
        <w:tc>
          <w:tcPr>
            <w:tcW w:w="7391" w:type="dxa"/>
            <w:tcBorders>
              <w:bottom w:val="single" w:sz="4" w:space="0" w:color="auto"/>
            </w:tcBorders>
          </w:tcPr>
          <w:p w14:paraId="61ED718C" w14:textId="77777777" w:rsidR="00F44185" w:rsidRPr="00A5606A" w:rsidRDefault="00F44185" w:rsidP="001172BB">
            <w:pPr>
              <w:ind w:left="-108"/>
              <w:jc w:val="both"/>
              <w:rPr>
                <w:rFonts w:ascii="Arial" w:hAnsi="Arial" w:cs="Arial"/>
                <w:sz w:val="18"/>
                <w:szCs w:val="18"/>
              </w:rPr>
            </w:pPr>
          </w:p>
        </w:tc>
        <w:tc>
          <w:tcPr>
            <w:tcW w:w="1988" w:type="dxa"/>
            <w:tcBorders>
              <w:bottom w:val="single" w:sz="4" w:space="0" w:color="auto"/>
            </w:tcBorders>
            <w:vAlign w:val="bottom"/>
          </w:tcPr>
          <w:p w14:paraId="6D2A007E" w14:textId="77777777" w:rsidR="00F44185" w:rsidRPr="00A5606A" w:rsidRDefault="00F44185" w:rsidP="001172BB">
            <w:pPr>
              <w:jc w:val="right"/>
              <w:rPr>
                <w:rFonts w:ascii="Arial" w:hAnsi="Arial" w:cs="Arial"/>
                <w:color w:val="000000"/>
                <w:sz w:val="18"/>
                <w:szCs w:val="18"/>
              </w:rPr>
            </w:pPr>
          </w:p>
        </w:tc>
      </w:tr>
      <w:tr w:rsidR="00F44185" w:rsidRPr="00A5606A" w14:paraId="03B7A542" w14:textId="77777777" w:rsidTr="00F44185">
        <w:tc>
          <w:tcPr>
            <w:tcW w:w="7391" w:type="dxa"/>
            <w:tcBorders>
              <w:top w:val="single" w:sz="4" w:space="0" w:color="auto"/>
              <w:bottom w:val="double" w:sz="4" w:space="0" w:color="auto"/>
            </w:tcBorders>
          </w:tcPr>
          <w:p w14:paraId="65F0EA8D" w14:textId="36A18079" w:rsidR="00F44185" w:rsidRPr="00A5606A" w:rsidRDefault="00F44185" w:rsidP="001172BB">
            <w:pPr>
              <w:ind w:left="-108"/>
              <w:jc w:val="both"/>
              <w:rPr>
                <w:rFonts w:ascii="Arial" w:hAnsi="Arial" w:cs="Arial"/>
                <w:b/>
                <w:sz w:val="18"/>
                <w:szCs w:val="18"/>
              </w:rPr>
            </w:pPr>
            <w:r w:rsidRPr="00A5606A">
              <w:rPr>
                <w:rFonts w:ascii="Arial" w:hAnsi="Arial" w:cs="Arial"/>
                <w:b/>
                <w:sz w:val="18"/>
                <w:szCs w:val="18"/>
              </w:rPr>
              <w:t>Ticari Kar/Zarar (net)</w:t>
            </w:r>
          </w:p>
        </w:tc>
        <w:tc>
          <w:tcPr>
            <w:tcW w:w="1988" w:type="dxa"/>
            <w:tcBorders>
              <w:top w:val="single" w:sz="4" w:space="0" w:color="auto"/>
              <w:bottom w:val="double" w:sz="4" w:space="0" w:color="auto"/>
            </w:tcBorders>
            <w:vAlign w:val="bottom"/>
          </w:tcPr>
          <w:p w14:paraId="66631F60" w14:textId="698E6C6D" w:rsidR="00F44185" w:rsidRPr="00A5606A" w:rsidRDefault="00353B21" w:rsidP="001172BB">
            <w:pPr>
              <w:jc w:val="right"/>
              <w:rPr>
                <w:rFonts w:ascii="Arial" w:hAnsi="Arial" w:cs="Arial"/>
                <w:b/>
                <w:color w:val="000000"/>
                <w:sz w:val="18"/>
                <w:szCs w:val="18"/>
              </w:rPr>
            </w:pPr>
            <w:r w:rsidRPr="00353B21">
              <w:rPr>
                <w:rFonts w:ascii="Arial" w:hAnsi="Arial" w:cs="Arial"/>
                <w:b/>
                <w:color w:val="000000"/>
                <w:sz w:val="18"/>
                <w:szCs w:val="18"/>
              </w:rPr>
              <w:t>14.834</w:t>
            </w:r>
          </w:p>
        </w:tc>
      </w:tr>
    </w:tbl>
    <w:p w14:paraId="374B805C" w14:textId="77777777" w:rsidR="00F44185" w:rsidRPr="00A5606A" w:rsidRDefault="00F44185" w:rsidP="00F44185">
      <w:pPr>
        <w:ind w:left="14" w:hanging="532"/>
        <w:jc w:val="both"/>
        <w:rPr>
          <w:rFonts w:ascii="Arial" w:hAnsi="Arial" w:cs="Arial"/>
          <w:b/>
          <w:sz w:val="20"/>
          <w:szCs w:val="20"/>
        </w:rPr>
      </w:pPr>
    </w:p>
    <w:tbl>
      <w:tblPr>
        <w:tblW w:w="9379" w:type="dxa"/>
        <w:tblLook w:val="01E0" w:firstRow="1" w:lastRow="1" w:firstColumn="1" w:lastColumn="1" w:noHBand="0" w:noVBand="0"/>
      </w:tblPr>
      <w:tblGrid>
        <w:gridCol w:w="7391"/>
        <w:gridCol w:w="1988"/>
      </w:tblGrid>
      <w:tr w:rsidR="00F44185" w:rsidRPr="00A5606A" w14:paraId="70ABAFF7" w14:textId="77777777" w:rsidTr="00F44185">
        <w:tc>
          <w:tcPr>
            <w:tcW w:w="7391" w:type="dxa"/>
            <w:tcBorders>
              <w:top w:val="single" w:sz="4" w:space="0" w:color="auto"/>
              <w:bottom w:val="single" w:sz="4" w:space="0" w:color="auto"/>
            </w:tcBorders>
          </w:tcPr>
          <w:p w14:paraId="668829C7" w14:textId="77777777" w:rsidR="00F44185" w:rsidRPr="00A5606A" w:rsidRDefault="00F44185" w:rsidP="001172BB">
            <w:pPr>
              <w:ind w:left="-108"/>
              <w:jc w:val="both"/>
              <w:rPr>
                <w:rFonts w:ascii="Arial" w:hAnsi="Arial" w:cs="Arial"/>
                <w:b/>
                <w:sz w:val="18"/>
                <w:szCs w:val="18"/>
              </w:rPr>
            </w:pPr>
          </w:p>
        </w:tc>
        <w:tc>
          <w:tcPr>
            <w:tcW w:w="1988" w:type="dxa"/>
            <w:tcBorders>
              <w:top w:val="single" w:sz="4" w:space="0" w:color="auto"/>
              <w:bottom w:val="single" w:sz="4" w:space="0" w:color="auto"/>
            </w:tcBorders>
            <w:vAlign w:val="bottom"/>
          </w:tcPr>
          <w:p w14:paraId="10B7A7C3" w14:textId="77777777" w:rsidR="00F44185" w:rsidRPr="00A5606A" w:rsidRDefault="00F44185" w:rsidP="001172BB">
            <w:pPr>
              <w:tabs>
                <w:tab w:val="left" w:pos="226"/>
              </w:tabs>
              <w:ind w:left="184" w:right="-57"/>
              <w:jc w:val="right"/>
              <w:rPr>
                <w:rFonts w:ascii="Arial" w:hAnsi="Arial" w:cs="Arial"/>
                <w:b/>
                <w:sz w:val="18"/>
                <w:szCs w:val="18"/>
              </w:rPr>
            </w:pPr>
            <w:r w:rsidRPr="00A5606A">
              <w:rPr>
                <w:rFonts w:ascii="Arial" w:hAnsi="Arial" w:cs="Arial"/>
                <w:b/>
                <w:sz w:val="18"/>
                <w:szCs w:val="18"/>
              </w:rPr>
              <w:t>Önceki Dönem</w:t>
            </w:r>
          </w:p>
        </w:tc>
      </w:tr>
      <w:tr w:rsidR="00F44185" w:rsidRPr="00A5606A" w14:paraId="58976AC3" w14:textId="77777777" w:rsidTr="00F44185">
        <w:tc>
          <w:tcPr>
            <w:tcW w:w="7391" w:type="dxa"/>
            <w:tcBorders>
              <w:top w:val="single" w:sz="4" w:space="0" w:color="auto"/>
              <w:bottom w:val="single" w:sz="4" w:space="0" w:color="auto"/>
            </w:tcBorders>
          </w:tcPr>
          <w:p w14:paraId="058A858E" w14:textId="77777777" w:rsidR="00F44185" w:rsidRPr="00A5606A" w:rsidRDefault="00F44185" w:rsidP="001172BB">
            <w:pPr>
              <w:ind w:left="-108"/>
              <w:jc w:val="both"/>
              <w:rPr>
                <w:rFonts w:ascii="Arial" w:hAnsi="Arial" w:cs="Arial"/>
                <w:sz w:val="18"/>
                <w:szCs w:val="18"/>
              </w:rPr>
            </w:pPr>
          </w:p>
        </w:tc>
        <w:tc>
          <w:tcPr>
            <w:tcW w:w="1988" w:type="dxa"/>
            <w:tcBorders>
              <w:top w:val="single" w:sz="4" w:space="0" w:color="auto"/>
              <w:bottom w:val="single" w:sz="4" w:space="0" w:color="auto"/>
            </w:tcBorders>
          </w:tcPr>
          <w:p w14:paraId="2E323E93" w14:textId="77777777" w:rsidR="00F44185" w:rsidRPr="00A5606A" w:rsidRDefault="00F44185" w:rsidP="001172BB">
            <w:pPr>
              <w:tabs>
                <w:tab w:val="left" w:pos="226"/>
              </w:tabs>
              <w:ind w:left="184" w:right="-57"/>
              <w:jc w:val="right"/>
              <w:rPr>
                <w:rFonts w:ascii="Arial" w:hAnsi="Arial" w:cs="Arial"/>
                <w:sz w:val="18"/>
                <w:szCs w:val="18"/>
              </w:rPr>
            </w:pPr>
          </w:p>
        </w:tc>
      </w:tr>
      <w:tr w:rsidR="001172BB" w:rsidRPr="00A5606A" w14:paraId="74E76957" w14:textId="77777777" w:rsidTr="001172BB">
        <w:tc>
          <w:tcPr>
            <w:tcW w:w="7391" w:type="dxa"/>
            <w:tcBorders>
              <w:top w:val="single" w:sz="4" w:space="0" w:color="auto"/>
              <w:bottom w:val="single" w:sz="4" w:space="0" w:color="auto"/>
            </w:tcBorders>
            <w:vAlign w:val="bottom"/>
          </w:tcPr>
          <w:p w14:paraId="43E7A11E" w14:textId="77777777" w:rsidR="001172BB" w:rsidRPr="00A5606A" w:rsidRDefault="001172BB" w:rsidP="001172BB">
            <w:pPr>
              <w:rPr>
                <w:rFonts w:ascii="Arial" w:eastAsia="Arial Unicode MS" w:hAnsi="Arial" w:cs="Arial"/>
                <w:b/>
                <w:sz w:val="18"/>
                <w:szCs w:val="18"/>
              </w:rPr>
            </w:pPr>
            <w:r w:rsidRPr="00A5606A">
              <w:rPr>
                <w:rFonts w:ascii="Arial" w:eastAsia="Arial Unicode MS" w:hAnsi="Arial" w:cs="Arial"/>
                <w:b/>
                <w:sz w:val="18"/>
                <w:szCs w:val="18"/>
              </w:rPr>
              <w:t>Kar</w:t>
            </w:r>
          </w:p>
        </w:tc>
        <w:tc>
          <w:tcPr>
            <w:tcW w:w="1988" w:type="dxa"/>
            <w:tcBorders>
              <w:bottom w:val="single" w:sz="4" w:space="0" w:color="auto"/>
            </w:tcBorders>
            <w:vAlign w:val="bottom"/>
          </w:tcPr>
          <w:p w14:paraId="281CD36B" w14:textId="0737A37F" w:rsidR="001172BB" w:rsidRPr="00A5606A" w:rsidRDefault="001172BB" w:rsidP="001172BB">
            <w:pPr>
              <w:tabs>
                <w:tab w:val="left" w:pos="226"/>
              </w:tabs>
              <w:ind w:left="184" w:right="-57"/>
              <w:jc w:val="right"/>
              <w:rPr>
                <w:rFonts w:ascii="Arial" w:hAnsi="Arial" w:cs="Arial"/>
                <w:b/>
                <w:color w:val="000000"/>
                <w:sz w:val="18"/>
                <w:szCs w:val="18"/>
              </w:rPr>
            </w:pPr>
            <w:r w:rsidRPr="00E7255E">
              <w:rPr>
                <w:rFonts w:ascii="Arial" w:hAnsi="Arial" w:cs="Arial"/>
                <w:b/>
                <w:bCs/>
                <w:color w:val="000000" w:themeColor="text1"/>
                <w:sz w:val="18"/>
                <w:szCs w:val="18"/>
              </w:rPr>
              <w:t>2.510.147</w:t>
            </w:r>
          </w:p>
        </w:tc>
      </w:tr>
      <w:tr w:rsidR="001172BB" w:rsidRPr="00A5606A" w14:paraId="7A89845F" w14:textId="77777777" w:rsidTr="001172BB">
        <w:tc>
          <w:tcPr>
            <w:tcW w:w="7391" w:type="dxa"/>
            <w:tcBorders>
              <w:top w:val="single" w:sz="4" w:space="0" w:color="auto"/>
            </w:tcBorders>
            <w:vAlign w:val="bottom"/>
          </w:tcPr>
          <w:p w14:paraId="6CC114A8" w14:textId="77777777" w:rsidR="001172BB" w:rsidRPr="00A5606A" w:rsidRDefault="001172BB" w:rsidP="001172BB">
            <w:pPr>
              <w:rPr>
                <w:rFonts w:ascii="Arial" w:eastAsia="Arial Unicode MS" w:hAnsi="Arial" w:cs="Arial"/>
                <w:sz w:val="18"/>
                <w:szCs w:val="18"/>
              </w:rPr>
            </w:pPr>
            <w:r w:rsidRPr="00A5606A">
              <w:rPr>
                <w:rFonts w:ascii="Arial" w:eastAsia="Arial Unicode MS" w:hAnsi="Arial" w:cs="Arial"/>
                <w:sz w:val="18"/>
                <w:szCs w:val="18"/>
              </w:rPr>
              <w:t>Sermaye Piyasası İşlemleri Karı</w:t>
            </w:r>
          </w:p>
        </w:tc>
        <w:tc>
          <w:tcPr>
            <w:tcW w:w="1988" w:type="dxa"/>
            <w:tcBorders>
              <w:top w:val="single" w:sz="4" w:space="0" w:color="auto"/>
            </w:tcBorders>
            <w:vAlign w:val="bottom"/>
          </w:tcPr>
          <w:p w14:paraId="46425A28" w14:textId="07001C60" w:rsidR="001172BB" w:rsidRPr="00A5606A" w:rsidRDefault="001172BB" w:rsidP="001172BB">
            <w:pPr>
              <w:tabs>
                <w:tab w:val="left" w:pos="226"/>
              </w:tabs>
              <w:ind w:left="184" w:right="-57"/>
              <w:jc w:val="right"/>
              <w:rPr>
                <w:rFonts w:ascii="Arial" w:hAnsi="Arial" w:cs="Arial"/>
                <w:color w:val="000000"/>
                <w:sz w:val="18"/>
                <w:szCs w:val="18"/>
              </w:rPr>
            </w:pPr>
            <w:r w:rsidRPr="00E7255E">
              <w:rPr>
                <w:rFonts w:ascii="Arial" w:hAnsi="Arial" w:cs="Arial"/>
                <w:bCs/>
                <w:color w:val="000000" w:themeColor="text1"/>
                <w:sz w:val="18"/>
                <w:szCs w:val="18"/>
              </w:rPr>
              <w:t>330</w:t>
            </w:r>
          </w:p>
        </w:tc>
      </w:tr>
      <w:tr w:rsidR="001172BB" w:rsidRPr="00A5606A" w14:paraId="2770D6FA" w14:textId="77777777" w:rsidTr="001172BB">
        <w:tc>
          <w:tcPr>
            <w:tcW w:w="7391" w:type="dxa"/>
            <w:vAlign w:val="bottom"/>
          </w:tcPr>
          <w:p w14:paraId="08A83A89" w14:textId="77777777" w:rsidR="001172BB" w:rsidRPr="00A5606A" w:rsidRDefault="001172BB" w:rsidP="001172BB">
            <w:pPr>
              <w:rPr>
                <w:rFonts w:ascii="Arial" w:eastAsia="Arial Unicode MS" w:hAnsi="Arial" w:cs="Arial"/>
                <w:sz w:val="18"/>
                <w:szCs w:val="18"/>
              </w:rPr>
            </w:pPr>
            <w:r w:rsidRPr="00A5606A">
              <w:rPr>
                <w:rFonts w:ascii="Arial" w:eastAsia="Arial Unicode MS" w:hAnsi="Arial" w:cs="Arial"/>
                <w:sz w:val="18"/>
                <w:szCs w:val="18"/>
              </w:rPr>
              <w:t>Türev Finansal İşlemlerden Kar</w:t>
            </w:r>
          </w:p>
        </w:tc>
        <w:tc>
          <w:tcPr>
            <w:tcW w:w="1988" w:type="dxa"/>
            <w:vAlign w:val="bottom"/>
          </w:tcPr>
          <w:p w14:paraId="38DA3D5C" w14:textId="6F64DA78" w:rsidR="001172BB" w:rsidRPr="00A5606A" w:rsidRDefault="001172BB" w:rsidP="001172BB">
            <w:pPr>
              <w:tabs>
                <w:tab w:val="left" w:pos="226"/>
              </w:tabs>
              <w:ind w:left="184" w:right="-57"/>
              <w:jc w:val="right"/>
              <w:rPr>
                <w:rFonts w:ascii="Arial" w:hAnsi="Arial" w:cs="Arial"/>
                <w:color w:val="000000"/>
                <w:sz w:val="18"/>
                <w:szCs w:val="18"/>
              </w:rPr>
            </w:pPr>
            <w:r w:rsidRPr="00E7255E">
              <w:rPr>
                <w:rFonts w:ascii="Arial" w:hAnsi="Arial" w:cs="Arial"/>
                <w:bCs/>
                <w:color w:val="000000" w:themeColor="text1"/>
                <w:sz w:val="18"/>
                <w:szCs w:val="18"/>
              </w:rPr>
              <w:t>12.476</w:t>
            </w:r>
          </w:p>
        </w:tc>
      </w:tr>
      <w:tr w:rsidR="001172BB" w:rsidRPr="00A5606A" w14:paraId="11CF5DE8" w14:textId="77777777" w:rsidTr="001172BB">
        <w:tc>
          <w:tcPr>
            <w:tcW w:w="7391" w:type="dxa"/>
            <w:vAlign w:val="bottom"/>
          </w:tcPr>
          <w:p w14:paraId="2EF40585" w14:textId="77777777" w:rsidR="001172BB" w:rsidRPr="00A5606A" w:rsidRDefault="001172BB" w:rsidP="001172BB">
            <w:pPr>
              <w:rPr>
                <w:rFonts w:ascii="Arial" w:eastAsia="Arial Unicode MS" w:hAnsi="Arial" w:cs="Arial"/>
                <w:sz w:val="18"/>
                <w:szCs w:val="18"/>
              </w:rPr>
            </w:pPr>
            <w:r w:rsidRPr="00A5606A">
              <w:rPr>
                <w:rFonts w:ascii="Arial" w:eastAsia="Arial Unicode MS" w:hAnsi="Arial" w:cs="Arial"/>
                <w:sz w:val="18"/>
                <w:szCs w:val="18"/>
              </w:rPr>
              <w:t>Kambiyo İşlemlerinden Kar</w:t>
            </w:r>
          </w:p>
        </w:tc>
        <w:tc>
          <w:tcPr>
            <w:tcW w:w="1988" w:type="dxa"/>
            <w:vAlign w:val="bottom"/>
          </w:tcPr>
          <w:p w14:paraId="62848AD8" w14:textId="1FF7FB0C" w:rsidR="001172BB" w:rsidRPr="00A5606A" w:rsidRDefault="001172BB" w:rsidP="001172BB">
            <w:pPr>
              <w:tabs>
                <w:tab w:val="left" w:pos="226"/>
              </w:tabs>
              <w:ind w:left="184" w:right="-57"/>
              <w:jc w:val="right"/>
              <w:rPr>
                <w:rFonts w:ascii="Arial" w:hAnsi="Arial" w:cs="Arial"/>
                <w:color w:val="000000"/>
                <w:sz w:val="18"/>
                <w:szCs w:val="18"/>
              </w:rPr>
            </w:pPr>
            <w:r w:rsidRPr="00E7255E">
              <w:rPr>
                <w:rFonts w:ascii="Arial" w:hAnsi="Arial" w:cs="Arial"/>
                <w:bCs/>
                <w:color w:val="000000" w:themeColor="text1"/>
                <w:sz w:val="18"/>
                <w:szCs w:val="18"/>
              </w:rPr>
              <w:t>2.497.341</w:t>
            </w:r>
          </w:p>
        </w:tc>
      </w:tr>
      <w:tr w:rsidR="001172BB" w:rsidRPr="00A5606A" w14:paraId="6F33C0E0" w14:textId="77777777" w:rsidTr="00F44185">
        <w:tc>
          <w:tcPr>
            <w:tcW w:w="7391" w:type="dxa"/>
            <w:tcBorders>
              <w:bottom w:val="single" w:sz="4" w:space="0" w:color="auto"/>
            </w:tcBorders>
          </w:tcPr>
          <w:p w14:paraId="5B525429" w14:textId="77777777" w:rsidR="001172BB" w:rsidRPr="00A5606A" w:rsidRDefault="001172BB" w:rsidP="001172BB">
            <w:pPr>
              <w:ind w:left="-108"/>
              <w:jc w:val="both"/>
              <w:rPr>
                <w:rFonts w:ascii="Arial" w:hAnsi="Arial" w:cs="Arial"/>
                <w:sz w:val="18"/>
                <w:szCs w:val="18"/>
              </w:rPr>
            </w:pPr>
          </w:p>
        </w:tc>
        <w:tc>
          <w:tcPr>
            <w:tcW w:w="1988" w:type="dxa"/>
            <w:tcBorders>
              <w:bottom w:val="single" w:sz="4" w:space="0" w:color="auto"/>
            </w:tcBorders>
            <w:vAlign w:val="bottom"/>
          </w:tcPr>
          <w:p w14:paraId="0073A2A8" w14:textId="77777777" w:rsidR="001172BB" w:rsidRPr="00A5606A" w:rsidRDefault="001172BB" w:rsidP="001172BB">
            <w:pPr>
              <w:tabs>
                <w:tab w:val="left" w:pos="226"/>
              </w:tabs>
              <w:ind w:left="184" w:right="-57"/>
              <w:jc w:val="right"/>
              <w:rPr>
                <w:rFonts w:ascii="Arial" w:hAnsi="Arial" w:cs="Arial"/>
                <w:color w:val="000000"/>
                <w:sz w:val="18"/>
                <w:szCs w:val="18"/>
              </w:rPr>
            </w:pPr>
          </w:p>
        </w:tc>
      </w:tr>
      <w:tr w:rsidR="001172BB" w:rsidRPr="00A5606A" w14:paraId="571F9D54" w14:textId="77777777" w:rsidTr="00F44185">
        <w:tc>
          <w:tcPr>
            <w:tcW w:w="7391" w:type="dxa"/>
            <w:tcBorders>
              <w:top w:val="single" w:sz="4" w:space="0" w:color="auto"/>
              <w:bottom w:val="single" w:sz="4" w:space="0" w:color="auto"/>
            </w:tcBorders>
            <w:vAlign w:val="bottom"/>
          </w:tcPr>
          <w:p w14:paraId="2F7B33E9" w14:textId="77777777" w:rsidR="001172BB" w:rsidRPr="00A5606A" w:rsidRDefault="001172BB" w:rsidP="001172BB">
            <w:pPr>
              <w:rPr>
                <w:rFonts w:ascii="Arial" w:eastAsia="Arial Unicode MS" w:hAnsi="Arial" w:cs="Arial"/>
                <w:b/>
                <w:sz w:val="18"/>
                <w:szCs w:val="18"/>
              </w:rPr>
            </w:pPr>
            <w:r w:rsidRPr="00A5606A">
              <w:rPr>
                <w:rFonts w:ascii="Arial" w:eastAsia="Arial Unicode MS" w:hAnsi="Arial" w:cs="Arial"/>
                <w:b/>
                <w:sz w:val="18"/>
                <w:szCs w:val="18"/>
              </w:rPr>
              <w:t>Zarar (-)</w:t>
            </w:r>
          </w:p>
        </w:tc>
        <w:tc>
          <w:tcPr>
            <w:tcW w:w="1988" w:type="dxa"/>
            <w:tcBorders>
              <w:top w:val="single" w:sz="4" w:space="0" w:color="auto"/>
              <w:bottom w:val="single" w:sz="4" w:space="0" w:color="auto"/>
            </w:tcBorders>
            <w:vAlign w:val="bottom"/>
          </w:tcPr>
          <w:p w14:paraId="24832B44" w14:textId="0D224D51" w:rsidR="001172BB" w:rsidRPr="00A5606A" w:rsidRDefault="001172BB" w:rsidP="001172BB">
            <w:pPr>
              <w:tabs>
                <w:tab w:val="left" w:pos="226"/>
              </w:tabs>
              <w:ind w:left="184" w:right="-57"/>
              <w:jc w:val="right"/>
              <w:rPr>
                <w:rFonts w:ascii="Arial" w:hAnsi="Arial" w:cs="Arial"/>
                <w:b/>
                <w:color w:val="000000"/>
                <w:sz w:val="18"/>
                <w:szCs w:val="18"/>
              </w:rPr>
            </w:pPr>
            <w:r w:rsidRPr="00E7255E">
              <w:rPr>
                <w:rFonts w:ascii="Arial" w:hAnsi="Arial" w:cs="Arial"/>
                <w:b/>
                <w:bCs/>
                <w:color w:val="000000" w:themeColor="text1"/>
                <w:sz w:val="18"/>
                <w:szCs w:val="18"/>
              </w:rPr>
              <w:t>2.521.212</w:t>
            </w:r>
          </w:p>
        </w:tc>
      </w:tr>
      <w:tr w:rsidR="001172BB" w:rsidRPr="00A5606A" w14:paraId="6E3A1269" w14:textId="77777777" w:rsidTr="001172BB">
        <w:tc>
          <w:tcPr>
            <w:tcW w:w="7391" w:type="dxa"/>
            <w:tcBorders>
              <w:top w:val="single" w:sz="4" w:space="0" w:color="auto"/>
            </w:tcBorders>
            <w:vAlign w:val="bottom"/>
          </w:tcPr>
          <w:p w14:paraId="72E3803F" w14:textId="77777777" w:rsidR="001172BB" w:rsidRPr="00A5606A" w:rsidRDefault="001172BB" w:rsidP="001172BB">
            <w:pPr>
              <w:rPr>
                <w:rFonts w:ascii="Arial" w:eastAsia="Arial Unicode MS" w:hAnsi="Arial" w:cs="Arial"/>
                <w:sz w:val="18"/>
                <w:szCs w:val="18"/>
              </w:rPr>
            </w:pPr>
            <w:r w:rsidRPr="00A5606A">
              <w:rPr>
                <w:rFonts w:ascii="Arial" w:eastAsia="Arial Unicode MS" w:hAnsi="Arial" w:cs="Arial"/>
                <w:sz w:val="18"/>
                <w:szCs w:val="18"/>
              </w:rPr>
              <w:t>Sermaye Piyasası İşlemleri Zararı</w:t>
            </w:r>
          </w:p>
        </w:tc>
        <w:tc>
          <w:tcPr>
            <w:tcW w:w="1988" w:type="dxa"/>
            <w:tcBorders>
              <w:top w:val="single" w:sz="4" w:space="0" w:color="auto"/>
            </w:tcBorders>
            <w:vAlign w:val="bottom"/>
          </w:tcPr>
          <w:p w14:paraId="1CBBDDD6" w14:textId="3ACEAAEC" w:rsidR="001172BB" w:rsidRPr="00A5606A" w:rsidRDefault="001172BB" w:rsidP="001172BB">
            <w:pPr>
              <w:tabs>
                <w:tab w:val="left" w:pos="226"/>
              </w:tabs>
              <w:ind w:left="184" w:right="-57"/>
              <w:jc w:val="right"/>
              <w:rPr>
                <w:rFonts w:ascii="Arial" w:hAnsi="Arial" w:cs="Arial"/>
                <w:color w:val="000000"/>
                <w:sz w:val="18"/>
                <w:szCs w:val="18"/>
              </w:rPr>
            </w:pPr>
            <w:r w:rsidRPr="00E7255E">
              <w:rPr>
                <w:rFonts w:ascii="Arial" w:hAnsi="Arial" w:cs="Arial"/>
                <w:bCs/>
                <w:color w:val="000000" w:themeColor="text1"/>
                <w:sz w:val="18"/>
                <w:szCs w:val="18"/>
              </w:rPr>
              <w:t>23</w:t>
            </w:r>
          </w:p>
        </w:tc>
      </w:tr>
      <w:tr w:rsidR="001172BB" w:rsidRPr="00A5606A" w14:paraId="694A8DCA" w14:textId="77777777" w:rsidTr="001172BB">
        <w:tc>
          <w:tcPr>
            <w:tcW w:w="7391" w:type="dxa"/>
            <w:vAlign w:val="bottom"/>
          </w:tcPr>
          <w:p w14:paraId="44E144C6" w14:textId="77777777" w:rsidR="001172BB" w:rsidRPr="00A5606A" w:rsidRDefault="001172BB" w:rsidP="001172BB">
            <w:pPr>
              <w:rPr>
                <w:rFonts w:ascii="Arial" w:eastAsia="Arial Unicode MS" w:hAnsi="Arial" w:cs="Arial"/>
                <w:sz w:val="18"/>
                <w:szCs w:val="18"/>
              </w:rPr>
            </w:pPr>
            <w:r w:rsidRPr="00A5606A">
              <w:rPr>
                <w:rFonts w:ascii="Arial" w:eastAsia="Arial Unicode MS" w:hAnsi="Arial" w:cs="Arial"/>
                <w:sz w:val="18"/>
                <w:szCs w:val="18"/>
              </w:rPr>
              <w:t>Türev Finansal İşlemlerden Zarar</w:t>
            </w:r>
          </w:p>
        </w:tc>
        <w:tc>
          <w:tcPr>
            <w:tcW w:w="1988" w:type="dxa"/>
            <w:vAlign w:val="bottom"/>
          </w:tcPr>
          <w:p w14:paraId="111838DF" w14:textId="3B7EF817" w:rsidR="001172BB" w:rsidRPr="00A5606A" w:rsidRDefault="001172BB" w:rsidP="001172BB">
            <w:pPr>
              <w:tabs>
                <w:tab w:val="left" w:pos="226"/>
              </w:tabs>
              <w:ind w:left="184" w:right="-57"/>
              <w:jc w:val="right"/>
              <w:rPr>
                <w:rFonts w:ascii="Arial" w:hAnsi="Arial" w:cs="Arial"/>
                <w:color w:val="000000"/>
                <w:sz w:val="18"/>
                <w:szCs w:val="18"/>
              </w:rPr>
            </w:pPr>
            <w:r w:rsidRPr="00E7255E">
              <w:rPr>
                <w:rFonts w:ascii="Arial" w:hAnsi="Arial" w:cs="Arial"/>
                <w:bCs/>
                <w:color w:val="000000" w:themeColor="text1"/>
                <w:sz w:val="18"/>
                <w:szCs w:val="18"/>
              </w:rPr>
              <w:t>14.987</w:t>
            </w:r>
          </w:p>
        </w:tc>
      </w:tr>
      <w:tr w:rsidR="001172BB" w:rsidRPr="00A5606A" w14:paraId="17EFA31B" w14:textId="77777777" w:rsidTr="001172BB">
        <w:tc>
          <w:tcPr>
            <w:tcW w:w="7391" w:type="dxa"/>
            <w:vAlign w:val="bottom"/>
          </w:tcPr>
          <w:p w14:paraId="6C2E62DC" w14:textId="77777777" w:rsidR="001172BB" w:rsidRPr="00A5606A" w:rsidRDefault="001172BB" w:rsidP="001172BB">
            <w:pPr>
              <w:rPr>
                <w:rFonts w:ascii="Arial" w:eastAsia="Arial Unicode MS" w:hAnsi="Arial" w:cs="Arial"/>
                <w:sz w:val="18"/>
                <w:szCs w:val="18"/>
              </w:rPr>
            </w:pPr>
            <w:r w:rsidRPr="00A5606A">
              <w:rPr>
                <w:rFonts w:ascii="Arial" w:eastAsia="Arial Unicode MS" w:hAnsi="Arial" w:cs="Arial"/>
                <w:sz w:val="18"/>
                <w:szCs w:val="18"/>
              </w:rPr>
              <w:t>Kambiyo İşlemlerinden Zarar</w:t>
            </w:r>
          </w:p>
        </w:tc>
        <w:tc>
          <w:tcPr>
            <w:tcW w:w="1988" w:type="dxa"/>
            <w:vAlign w:val="bottom"/>
          </w:tcPr>
          <w:p w14:paraId="4A938204" w14:textId="557E35F1" w:rsidR="001172BB" w:rsidRPr="00A5606A" w:rsidRDefault="001172BB" w:rsidP="001172BB">
            <w:pPr>
              <w:tabs>
                <w:tab w:val="left" w:pos="226"/>
              </w:tabs>
              <w:ind w:left="184" w:right="-57"/>
              <w:jc w:val="right"/>
              <w:rPr>
                <w:rFonts w:ascii="Arial" w:hAnsi="Arial" w:cs="Arial"/>
                <w:color w:val="000000"/>
                <w:sz w:val="18"/>
                <w:szCs w:val="18"/>
              </w:rPr>
            </w:pPr>
            <w:r w:rsidRPr="00E7255E">
              <w:rPr>
                <w:rFonts w:ascii="Arial" w:hAnsi="Arial" w:cs="Arial"/>
                <w:bCs/>
                <w:color w:val="000000" w:themeColor="text1"/>
                <w:sz w:val="18"/>
                <w:szCs w:val="18"/>
              </w:rPr>
              <w:t>2.506.202</w:t>
            </w:r>
          </w:p>
        </w:tc>
      </w:tr>
      <w:tr w:rsidR="001172BB" w:rsidRPr="00A5606A" w14:paraId="25849A7E" w14:textId="77777777" w:rsidTr="00F44185">
        <w:tc>
          <w:tcPr>
            <w:tcW w:w="7391" w:type="dxa"/>
            <w:tcBorders>
              <w:bottom w:val="single" w:sz="4" w:space="0" w:color="auto"/>
            </w:tcBorders>
          </w:tcPr>
          <w:p w14:paraId="5F50F981" w14:textId="77777777" w:rsidR="001172BB" w:rsidRPr="00A5606A" w:rsidRDefault="001172BB" w:rsidP="001172BB">
            <w:pPr>
              <w:ind w:left="-108"/>
              <w:jc w:val="both"/>
              <w:rPr>
                <w:rFonts w:ascii="Arial" w:hAnsi="Arial" w:cs="Arial"/>
                <w:sz w:val="18"/>
                <w:szCs w:val="18"/>
              </w:rPr>
            </w:pPr>
          </w:p>
        </w:tc>
        <w:tc>
          <w:tcPr>
            <w:tcW w:w="1988" w:type="dxa"/>
            <w:tcBorders>
              <w:bottom w:val="single" w:sz="4" w:space="0" w:color="auto"/>
            </w:tcBorders>
            <w:vAlign w:val="bottom"/>
          </w:tcPr>
          <w:p w14:paraId="4080BAA1" w14:textId="77777777" w:rsidR="001172BB" w:rsidRPr="00A5606A" w:rsidRDefault="001172BB" w:rsidP="001172BB">
            <w:pPr>
              <w:tabs>
                <w:tab w:val="left" w:pos="226"/>
              </w:tabs>
              <w:ind w:left="184" w:right="-57"/>
              <w:jc w:val="right"/>
              <w:rPr>
                <w:rFonts w:ascii="Arial" w:hAnsi="Arial" w:cs="Arial"/>
                <w:color w:val="000000"/>
                <w:sz w:val="18"/>
                <w:szCs w:val="18"/>
              </w:rPr>
            </w:pPr>
          </w:p>
        </w:tc>
      </w:tr>
      <w:tr w:rsidR="001172BB" w:rsidRPr="00A5606A" w14:paraId="27F8CFB7" w14:textId="77777777" w:rsidTr="00F44185">
        <w:tc>
          <w:tcPr>
            <w:tcW w:w="7391" w:type="dxa"/>
            <w:tcBorders>
              <w:top w:val="single" w:sz="4" w:space="0" w:color="auto"/>
              <w:bottom w:val="double" w:sz="4" w:space="0" w:color="auto"/>
            </w:tcBorders>
          </w:tcPr>
          <w:p w14:paraId="6B278BBE" w14:textId="667C6F91" w:rsidR="001172BB" w:rsidRPr="00A5606A" w:rsidRDefault="001172BB" w:rsidP="001172BB">
            <w:pPr>
              <w:ind w:left="-108"/>
              <w:jc w:val="both"/>
              <w:rPr>
                <w:rFonts w:ascii="Arial" w:hAnsi="Arial" w:cs="Arial"/>
                <w:b/>
                <w:sz w:val="18"/>
                <w:szCs w:val="18"/>
              </w:rPr>
            </w:pPr>
            <w:r w:rsidRPr="00A5606A">
              <w:rPr>
                <w:rFonts w:ascii="Arial" w:hAnsi="Arial" w:cs="Arial"/>
                <w:b/>
                <w:sz w:val="18"/>
                <w:szCs w:val="18"/>
              </w:rPr>
              <w:t>Ticari Kar/Zarar (net)</w:t>
            </w:r>
          </w:p>
        </w:tc>
        <w:tc>
          <w:tcPr>
            <w:tcW w:w="1988" w:type="dxa"/>
            <w:tcBorders>
              <w:top w:val="single" w:sz="4" w:space="0" w:color="auto"/>
              <w:bottom w:val="double" w:sz="4" w:space="0" w:color="auto"/>
            </w:tcBorders>
            <w:vAlign w:val="bottom"/>
          </w:tcPr>
          <w:p w14:paraId="6728EC29" w14:textId="18F06431" w:rsidR="001172BB" w:rsidRPr="00A5606A" w:rsidRDefault="001172BB" w:rsidP="001172BB">
            <w:pPr>
              <w:tabs>
                <w:tab w:val="left" w:pos="226"/>
              </w:tabs>
              <w:ind w:left="184" w:right="-57"/>
              <w:jc w:val="right"/>
              <w:rPr>
                <w:rFonts w:ascii="Arial" w:hAnsi="Arial" w:cs="Arial"/>
                <w:b/>
                <w:color w:val="000000"/>
                <w:sz w:val="18"/>
                <w:szCs w:val="18"/>
              </w:rPr>
            </w:pPr>
            <w:r>
              <w:rPr>
                <w:rFonts w:ascii="Arial" w:hAnsi="Arial" w:cs="Arial"/>
                <w:b/>
                <w:bCs/>
                <w:color w:val="000000" w:themeColor="text1"/>
                <w:sz w:val="18"/>
                <w:szCs w:val="18"/>
              </w:rPr>
              <w:t>(</w:t>
            </w:r>
            <w:r w:rsidRPr="00E7255E">
              <w:rPr>
                <w:rFonts w:ascii="Arial" w:hAnsi="Arial" w:cs="Arial"/>
                <w:b/>
                <w:bCs/>
                <w:color w:val="000000" w:themeColor="text1"/>
                <w:sz w:val="18"/>
                <w:szCs w:val="18"/>
              </w:rPr>
              <w:t>11.065</w:t>
            </w:r>
            <w:r>
              <w:rPr>
                <w:rFonts w:ascii="Arial" w:hAnsi="Arial" w:cs="Arial"/>
                <w:b/>
                <w:bCs/>
                <w:color w:val="000000" w:themeColor="text1"/>
                <w:sz w:val="18"/>
                <w:szCs w:val="18"/>
              </w:rPr>
              <w:t>)</w:t>
            </w:r>
          </w:p>
        </w:tc>
      </w:tr>
    </w:tbl>
    <w:p w14:paraId="77DE13F4" w14:textId="3805D3F2" w:rsidR="00F06227" w:rsidRPr="009128F0" w:rsidRDefault="004C2AE4" w:rsidP="00F639D6">
      <w:pPr>
        <w:spacing w:before="120" w:after="120"/>
        <w:ind w:left="-588"/>
        <w:rPr>
          <w:rFonts w:ascii="Arial" w:hAnsi="Arial" w:cs="Arial"/>
          <w:b/>
          <w:color w:val="000000" w:themeColor="text1"/>
          <w:sz w:val="20"/>
          <w:szCs w:val="20"/>
        </w:rPr>
      </w:pPr>
      <w:r>
        <w:rPr>
          <w:rFonts w:ascii="Arial" w:hAnsi="Arial" w:cs="Arial"/>
          <w:b/>
          <w:color w:val="000000" w:themeColor="text1"/>
          <w:sz w:val="20"/>
          <w:szCs w:val="20"/>
        </w:rPr>
        <w:t>6</w:t>
      </w:r>
      <w:r w:rsidR="00F06227" w:rsidRPr="009128F0">
        <w:rPr>
          <w:rFonts w:ascii="Arial" w:hAnsi="Arial" w:cs="Arial"/>
          <w:b/>
          <w:color w:val="000000" w:themeColor="text1"/>
          <w:sz w:val="20"/>
          <w:szCs w:val="20"/>
        </w:rPr>
        <w:t>.</w:t>
      </w:r>
      <w:r w:rsidR="00F06227" w:rsidRPr="009128F0">
        <w:rPr>
          <w:rFonts w:ascii="Arial" w:hAnsi="Arial" w:cs="Arial"/>
          <w:b/>
          <w:color w:val="000000" w:themeColor="text1"/>
          <w:sz w:val="20"/>
          <w:szCs w:val="20"/>
        </w:rPr>
        <w:tab/>
        <w:t xml:space="preserve">Diğer faaliyet gelirlerine ilişkin bilgiler: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9"/>
        <w:gridCol w:w="1932"/>
      </w:tblGrid>
      <w:tr w:rsidR="00F44185" w:rsidRPr="009128F0" w14:paraId="11C4B9A9" w14:textId="77777777" w:rsidTr="00F44185">
        <w:trPr>
          <w:cantSplit/>
        </w:trPr>
        <w:tc>
          <w:tcPr>
            <w:tcW w:w="7419" w:type="dxa"/>
            <w:tcBorders>
              <w:top w:val="single" w:sz="4" w:space="0" w:color="auto"/>
              <w:left w:val="nil"/>
              <w:bottom w:val="single" w:sz="4" w:space="0" w:color="auto"/>
              <w:right w:val="nil"/>
            </w:tcBorders>
            <w:shd w:val="clear" w:color="auto" w:fill="auto"/>
            <w:vAlign w:val="bottom"/>
          </w:tcPr>
          <w:p w14:paraId="1DB068A3" w14:textId="77777777" w:rsidR="00F44185" w:rsidRPr="009128F0" w:rsidRDefault="00F44185" w:rsidP="00125B6E">
            <w:pPr>
              <w:pStyle w:val="GvdeMetniGirintisi2"/>
              <w:ind w:left="-108" w:firstLine="0"/>
              <w:rPr>
                <w:rFonts w:ascii="Arial" w:hAnsi="Arial" w:cs="Arial"/>
                <w:color w:val="000000" w:themeColor="text1"/>
                <w:sz w:val="18"/>
                <w:szCs w:val="18"/>
              </w:rPr>
            </w:pPr>
          </w:p>
        </w:tc>
        <w:tc>
          <w:tcPr>
            <w:tcW w:w="1932" w:type="dxa"/>
            <w:tcBorders>
              <w:top w:val="single" w:sz="4" w:space="0" w:color="auto"/>
              <w:left w:val="nil"/>
              <w:bottom w:val="single" w:sz="4" w:space="0" w:color="auto"/>
              <w:right w:val="nil"/>
            </w:tcBorders>
            <w:shd w:val="clear" w:color="auto" w:fill="auto"/>
            <w:vAlign w:val="bottom"/>
          </w:tcPr>
          <w:p w14:paraId="13AAE566" w14:textId="77777777" w:rsidR="00F44185" w:rsidRPr="009128F0" w:rsidRDefault="00F44185" w:rsidP="00332D3C">
            <w:pPr>
              <w:tabs>
                <w:tab w:val="left" w:pos="180"/>
              </w:tabs>
              <w:ind w:right="-24"/>
              <w:jc w:val="right"/>
              <w:rPr>
                <w:rFonts w:ascii="Arial" w:hAnsi="Arial" w:cs="Arial"/>
                <w:b/>
                <w:color w:val="000000" w:themeColor="text1"/>
                <w:sz w:val="18"/>
                <w:szCs w:val="18"/>
              </w:rPr>
            </w:pPr>
            <w:r w:rsidRPr="009128F0">
              <w:rPr>
                <w:rFonts w:ascii="Arial" w:hAnsi="Arial" w:cs="Arial"/>
                <w:b/>
                <w:color w:val="000000" w:themeColor="text1"/>
                <w:sz w:val="18"/>
                <w:szCs w:val="18"/>
              </w:rPr>
              <w:t>Cari Dönem</w:t>
            </w:r>
          </w:p>
        </w:tc>
      </w:tr>
      <w:tr w:rsidR="00F44185" w:rsidRPr="009128F0" w14:paraId="3CF78ABC" w14:textId="77777777" w:rsidTr="00F44185">
        <w:trPr>
          <w:cantSplit/>
        </w:trPr>
        <w:tc>
          <w:tcPr>
            <w:tcW w:w="7419" w:type="dxa"/>
            <w:tcBorders>
              <w:top w:val="single" w:sz="4" w:space="0" w:color="auto"/>
              <w:left w:val="nil"/>
              <w:bottom w:val="nil"/>
              <w:right w:val="nil"/>
            </w:tcBorders>
            <w:shd w:val="clear" w:color="auto" w:fill="auto"/>
            <w:vAlign w:val="bottom"/>
          </w:tcPr>
          <w:p w14:paraId="43134623" w14:textId="77777777" w:rsidR="00F44185" w:rsidRPr="009128F0" w:rsidRDefault="00F44185" w:rsidP="00125B6E">
            <w:pPr>
              <w:pStyle w:val="GvdeMetniGirintisi2"/>
              <w:ind w:left="-108" w:firstLine="0"/>
              <w:rPr>
                <w:rFonts w:ascii="Arial" w:hAnsi="Arial" w:cs="Arial"/>
                <w:color w:val="000000" w:themeColor="text1"/>
                <w:sz w:val="18"/>
                <w:szCs w:val="18"/>
              </w:rPr>
            </w:pPr>
          </w:p>
        </w:tc>
        <w:tc>
          <w:tcPr>
            <w:tcW w:w="1932" w:type="dxa"/>
            <w:tcBorders>
              <w:top w:val="single" w:sz="4" w:space="0" w:color="auto"/>
              <w:left w:val="nil"/>
              <w:bottom w:val="nil"/>
              <w:right w:val="nil"/>
            </w:tcBorders>
            <w:shd w:val="clear" w:color="auto" w:fill="auto"/>
            <w:vAlign w:val="bottom"/>
          </w:tcPr>
          <w:p w14:paraId="557679F7" w14:textId="77777777" w:rsidR="00F44185" w:rsidRPr="009128F0" w:rsidRDefault="00F44185" w:rsidP="00332D3C">
            <w:pPr>
              <w:tabs>
                <w:tab w:val="left" w:pos="180"/>
              </w:tabs>
              <w:ind w:right="-24"/>
              <w:jc w:val="right"/>
              <w:rPr>
                <w:rFonts w:ascii="Arial" w:hAnsi="Arial" w:cs="Arial"/>
                <w:b/>
                <w:color w:val="000000" w:themeColor="text1"/>
                <w:sz w:val="18"/>
                <w:szCs w:val="18"/>
              </w:rPr>
            </w:pPr>
          </w:p>
        </w:tc>
      </w:tr>
      <w:tr w:rsidR="0088658F" w:rsidRPr="009128F0" w14:paraId="1BE4520A" w14:textId="77777777" w:rsidTr="0088658F">
        <w:trPr>
          <w:cantSplit/>
        </w:trPr>
        <w:tc>
          <w:tcPr>
            <w:tcW w:w="7419" w:type="dxa"/>
            <w:tcBorders>
              <w:top w:val="nil"/>
              <w:left w:val="nil"/>
              <w:bottom w:val="nil"/>
              <w:right w:val="nil"/>
            </w:tcBorders>
            <w:shd w:val="clear" w:color="auto" w:fill="auto"/>
            <w:vAlign w:val="bottom"/>
          </w:tcPr>
          <w:p w14:paraId="7F922A4E" w14:textId="77777777" w:rsidR="0088658F" w:rsidRPr="009128F0" w:rsidRDefault="0088658F" w:rsidP="0088658F">
            <w:pPr>
              <w:ind w:hanging="71"/>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Önceki yıllarda ayrılan karşılıklardan gelirler</w:t>
            </w:r>
          </w:p>
        </w:tc>
        <w:tc>
          <w:tcPr>
            <w:tcW w:w="1932" w:type="dxa"/>
            <w:tcBorders>
              <w:top w:val="nil"/>
              <w:left w:val="nil"/>
              <w:bottom w:val="nil"/>
              <w:right w:val="nil"/>
            </w:tcBorders>
            <w:shd w:val="clear" w:color="auto" w:fill="auto"/>
          </w:tcPr>
          <w:p w14:paraId="256DF4A3" w14:textId="5F85D4DE" w:rsidR="0088658F" w:rsidRPr="0088658F" w:rsidRDefault="0088658F" w:rsidP="0088658F">
            <w:pPr>
              <w:tabs>
                <w:tab w:val="left" w:pos="226"/>
              </w:tabs>
              <w:ind w:left="184" w:right="-57"/>
              <w:jc w:val="right"/>
              <w:rPr>
                <w:rFonts w:ascii="Arial" w:hAnsi="Arial" w:cs="Arial"/>
                <w:bCs/>
                <w:color w:val="000000" w:themeColor="text1"/>
                <w:sz w:val="18"/>
                <w:szCs w:val="18"/>
              </w:rPr>
            </w:pPr>
            <w:r w:rsidRPr="0088658F">
              <w:rPr>
                <w:rFonts w:ascii="Arial" w:hAnsi="Arial" w:cs="Arial"/>
                <w:bCs/>
                <w:color w:val="000000" w:themeColor="text1"/>
                <w:sz w:val="18"/>
                <w:szCs w:val="18"/>
              </w:rPr>
              <w:t>259.878</w:t>
            </w:r>
          </w:p>
        </w:tc>
      </w:tr>
      <w:tr w:rsidR="0088658F" w:rsidRPr="009128F0" w14:paraId="60FD1EF4" w14:textId="77777777" w:rsidTr="0088658F">
        <w:trPr>
          <w:cantSplit/>
        </w:trPr>
        <w:tc>
          <w:tcPr>
            <w:tcW w:w="7419" w:type="dxa"/>
            <w:tcBorders>
              <w:top w:val="nil"/>
              <w:left w:val="nil"/>
              <w:bottom w:val="nil"/>
              <w:right w:val="nil"/>
            </w:tcBorders>
            <w:shd w:val="clear" w:color="auto" w:fill="auto"/>
            <w:vAlign w:val="bottom"/>
          </w:tcPr>
          <w:p w14:paraId="212BF7DE" w14:textId="77777777" w:rsidR="0088658F" w:rsidRPr="009128F0" w:rsidRDefault="0088658F" w:rsidP="0088658F">
            <w:pPr>
              <w:ind w:hanging="71"/>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Aktiflerin satışından elde edilen gelirler</w:t>
            </w:r>
          </w:p>
        </w:tc>
        <w:tc>
          <w:tcPr>
            <w:tcW w:w="1932" w:type="dxa"/>
            <w:tcBorders>
              <w:top w:val="nil"/>
              <w:left w:val="nil"/>
              <w:bottom w:val="nil"/>
              <w:right w:val="nil"/>
            </w:tcBorders>
            <w:shd w:val="clear" w:color="auto" w:fill="auto"/>
          </w:tcPr>
          <w:p w14:paraId="2ED0B5E6" w14:textId="2C442230" w:rsidR="0088658F" w:rsidRPr="0088658F" w:rsidRDefault="0088658F" w:rsidP="0088658F">
            <w:pPr>
              <w:tabs>
                <w:tab w:val="left" w:pos="226"/>
              </w:tabs>
              <w:ind w:left="184" w:right="-57"/>
              <w:jc w:val="right"/>
              <w:rPr>
                <w:rFonts w:ascii="Arial" w:hAnsi="Arial" w:cs="Arial"/>
                <w:bCs/>
                <w:color w:val="000000" w:themeColor="text1"/>
                <w:sz w:val="18"/>
                <w:szCs w:val="18"/>
              </w:rPr>
            </w:pPr>
            <w:r w:rsidRPr="0088658F">
              <w:rPr>
                <w:rFonts w:ascii="Arial" w:hAnsi="Arial" w:cs="Arial"/>
                <w:bCs/>
                <w:color w:val="000000" w:themeColor="text1"/>
                <w:sz w:val="18"/>
                <w:szCs w:val="18"/>
              </w:rPr>
              <w:t>10.856</w:t>
            </w:r>
          </w:p>
        </w:tc>
      </w:tr>
      <w:tr w:rsidR="0088658F" w:rsidRPr="009128F0" w14:paraId="295E4C16" w14:textId="77777777" w:rsidTr="0088658F">
        <w:trPr>
          <w:cantSplit/>
        </w:trPr>
        <w:tc>
          <w:tcPr>
            <w:tcW w:w="7419" w:type="dxa"/>
            <w:tcBorders>
              <w:top w:val="nil"/>
              <w:left w:val="nil"/>
              <w:bottom w:val="nil"/>
              <w:right w:val="nil"/>
            </w:tcBorders>
            <w:shd w:val="clear" w:color="auto" w:fill="auto"/>
            <w:vAlign w:val="bottom"/>
          </w:tcPr>
          <w:p w14:paraId="699952BA" w14:textId="77777777" w:rsidR="0088658F" w:rsidRPr="009128F0" w:rsidRDefault="0088658F" w:rsidP="0088658F">
            <w:pPr>
              <w:ind w:hanging="71"/>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Haberleşme giderleri karşılığı</w:t>
            </w:r>
          </w:p>
        </w:tc>
        <w:tc>
          <w:tcPr>
            <w:tcW w:w="1932" w:type="dxa"/>
            <w:tcBorders>
              <w:top w:val="nil"/>
              <w:left w:val="nil"/>
              <w:bottom w:val="nil"/>
              <w:right w:val="nil"/>
            </w:tcBorders>
            <w:shd w:val="clear" w:color="auto" w:fill="auto"/>
          </w:tcPr>
          <w:p w14:paraId="3A078C7A" w14:textId="4CE06799" w:rsidR="0088658F" w:rsidRPr="0088658F" w:rsidRDefault="0088658F" w:rsidP="0088658F">
            <w:pPr>
              <w:tabs>
                <w:tab w:val="left" w:pos="226"/>
              </w:tabs>
              <w:ind w:left="184" w:right="-57"/>
              <w:jc w:val="right"/>
              <w:rPr>
                <w:rFonts w:ascii="Arial" w:hAnsi="Arial" w:cs="Arial"/>
                <w:bCs/>
                <w:color w:val="000000" w:themeColor="text1"/>
                <w:sz w:val="18"/>
                <w:szCs w:val="18"/>
              </w:rPr>
            </w:pPr>
            <w:r w:rsidRPr="0088658F">
              <w:rPr>
                <w:rFonts w:ascii="Arial" w:hAnsi="Arial" w:cs="Arial"/>
                <w:bCs/>
                <w:color w:val="000000" w:themeColor="text1"/>
                <w:sz w:val="18"/>
                <w:szCs w:val="18"/>
              </w:rPr>
              <w:t>1.513</w:t>
            </w:r>
          </w:p>
        </w:tc>
      </w:tr>
      <w:tr w:rsidR="0088658F" w:rsidRPr="009128F0" w14:paraId="0FB00031" w14:textId="77777777" w:rsidTr="0088658F">
        <w:trPr>
          <w:cantSplit/>
        </w:trPr>
        <w:tc>
          <w:tcPr>
            <w:tcW w:w="7419" w:type="dxa"/>
            <w:tcBorders>
              <w:top w:val="nil"/>
              <w:left w:val="nil"/>
              <w:bottom w:val="nil"/>
              <w:right w:val="nil"/>
            </w:tcBorders>
            <w:shd w:val="clear" w:color="auto" w:fill="auto"/>
            <w:vAlign w:val="bottom"/>
          </w:tcPr>
          <w:p w14:paraId="2199BD30" w14:textId="77777777" w:rsidR="0088658F" w:rsidRPr="009128F0" w:rsidRDefault="0088658F" w:rsidP="0088658F">
            <w:pPr>
              <w:ind w:hanging="71"/>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Ayrılan izin ücretleri gider karşılığı iptali</w:t>
            </w:r>
          </w:p>
        </w:tc>
        <w:tc>
          <w:tcPr>
            <w:tcW w:w="1932" w:type="dxa"/>
            <w:tcBorders>
              <w:top w:val="nil"/>
              <w:left w:val="nil"/>
              <w:bottom w:val="nil"/>
              <w:right w:val="nil"/>
            </w:tcBorders>
            <w:shd w:val="clear" w:color="auto" w:fill="auto"/>
          </w:tcPr>
          <w:p w14:paraId="21FBA212" w14:textId="57F34274" w:rsidR="0088658F" w:rsidRPr="0088658F" w:rsidRDefault="0088658F" w:rsidP="0088658F">
            <w:pPr>
              <w:tabs>
                <w:tab w:val="left" w:pos="226"/>
              </w:tabs>
              <w:ind w:left="184" w:right="-57"/>
              <w:jc w:val="right"/>
              <w:rPr>
                <w:rFonts w:ascii="Arial" w:hAnsi="Arial" w:cs="Arial"/>
                <w:bCs/>
                <w:color w:val="000000" w:themeColor="text1"/>
                <w:sz w:val="18"/>
                <w:szCs w:val="18"/>
              </w:rPr>
            </w:pPr>
            <w:r w:rsidRPr="0088658F">
              <w:rPr>
                <w:rFonts w:ascii="Arial" w:hAnsi="Arial" w:cs="Arial"/>
                <w:bCs/>
                <w:color w:val="000000" w:themeColor="text1"/>
                <w:sz w:val="18"/>
                <w:szCs w:val="18"/>
              </w:rPr>
              <w:t>-</w:t>
            </w:r>
          </w:p>
        </w:tc>
      </w:tr>
      <w:tr w:rsidR="0088658F" w:rsidRPr="009128F0" w14:paraId="6811EDA5" w14:textId="77777777" w:rsidTr="0088658F">
        <w:trPr>
          <w:cantSplit/>
        </w:trPr>
        <w:tc>
          <w:tcPr>
            <w:tcW w:w="7419" w:type="dxa"/>
            <w:tcBorders>
              <w:top w:val="nil"/>
              <w:left w:val="nil"/>
              <w:bottom w:val="nil"/>
              <w:right w:val="nil"/>
            </w:tcBorders>
            <w:shd w:val="clear" w:color="auto" w:fill="auto"/>
            <w:vAlign w:val="bottom"/>
          </w:tcPr>
          <w:p w14:paraId="6E0417B6" w14:textId="77777777" w:rsidR="0088658F" w:rsidRPr="009128F0" w:rsidRDefault="0088658F" w:rsidP="0088658F">
            <w:pPr>
              <w:ind w:hanging="71"/>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Çek karnesi bedelleri</w:t>
            </w:r>
          </w:p>
        </w:tc>
        <w:tc>
          <w:tcPr>
            <w:tcW w:w="1932" w:type="dxa"/>
            <w:tcBorders>
              <w:top w:val="nil"/>
              <w:left w:val="nil"/>
              <w:bottom w:val="nil"/>
              <w:right w:val="nil"/>
            </w:tcBorders>
            <w:shd w:val="clear" w:color="auto" w:fill="auto"/>
          </w:tcPr>
          <w:p w14:paraId="2E0E9F00" w14:textId="2A494F3B" w:rsidR="0088658F" w:rsidRPr="0088658F" w:rsidRDefault="0088658F" w:rsidP="0088658F">
            <w:pPr>
              <w:tabs>
                <w:tab w:val="left" w:pos="226"/>
              </w:tabs>
              <w:ind w:left="184" w:right="-57"/>
              <w:jc w:val="right"/>
              <w:rPr>
                <w:rFonts w:ascii="Arial" w:hAnsi="Arial" w:cs="Arial"/>
                <w:bCs/>
                <w:color w:val="000000" w:themeColor="text1"/>
                <w:sz w:val="18"/>
                <w:szCs w:val="18"/>
              </w:rPr>
            </w:pPr>
            <w:r w:rsidRPr="0088658F">
              <w:rPr>
                <w:rFonts w:ascii="Arial" w:hAnsi="Arial" w:cs="Arial"/>
                <w:bCs/>
                <w:color w:val="000000" w:themeColor="text1"/>
                <w:sz w:val="18"/>
                <w:szCs w:val="18"/>
              </w:rPr>
              <w:t>377</w:t>
            </w:r>
          </w:p>
        </w:tc>
      </w:tr>
      <w:tr w:rsidR="0088658F" w:rsidRPr="009128F0" w14:paraId="0CDB20E7" w14:textId="77777777" w:rsidTr="0088658F">
        <w:trPr>
          <w:cantSplit/>
        </w:trPr>
        <w:tc>
          <w:tcPr>
            <w:tcW w:w="7419" w:type="dxa"/>
            <w:tcBorders>
              <w:top w:val="nil"/>
              <w:left w:val="nil"/>
              <w:bottom w:val="nil"/>
              <w:right w:val="nil"/>
            </w:tcBorders>
            <w:shd w:val="clear" w:color="auto" w:fill="auto"/>
            <w:vAlign w:val="bottom"/>
          </w:tcPr>
          <w:p w14:paraId="12D6BBEC" w14:textId="17491F4C" w:rsidR="0088658F" w:rsidRPr="009128F0" w:rsidRDefault="0088658F" w:rsidP="0088658F">
            <w:pPr>
              <w:ind w:hanging="71"/>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Gayrimenkul değerleme karı</w:t>
            </w:r>
            <w:r w:rsidRPr="009128F0">
              <w:rPr>
                <w:rFonts w:ascii="Arial" w:eastAsia="Arial Unicode MS" w:hAnsi="Arial" w:cs="Arial"/>
                <w:color w:val="000000" w:themeColor="text1"/>
                <w:sz w:val="18"/>
                <w:szCs w:val="18"/>
                <w:vertAlign w:val="superscript"/>
              </w:rPr>
              <w:t>(*)</w:t>
            </w:r>
          </w:p>
        </w:tc>
        <w:tc>
          <w:tcPr>
            <w:tcW w:w="1932" w:type="dxa"/>
            <w:tcBorders>
              <w:top w:val="nil"/>
              <w:left w:val="nil"/>
              <w:bottom w:val="nil"/>
              <w:right w:val="nil"/>
            </w:tcBorders>
            <w:shd w:val="clear" w:color="auto" w:fill="auto"/>
          </w:tcPr>
          <w:p w14:paraId="52F40335" w14:textId="59716445" w:rsidR="0088658F" w:rsidRPr="0088658F" w:rsidRDefault="0088658F" w:rsidP="0088658F">
            <w:pPr>
              <w:tabs>
                <w:tab w:val="left" w:pos="226"/>
              </w:tabs>
              <w:ind w:left="184" w:right="-57"/>
              <w:jc w:val="right"/>
              <w:rPr>
                <w:rFonts w:ascii="Arial" w:hAnsi="Arial" w:cs="Arial"/>
                <w:bCs/>
                <w:color w:val="000000" w:themeColor="text1"/>
                <w:sz w:val="18"/>
                <w:szCs w:val="18"/>
              </w:rPr>
            </w:pPr>
            <w:r w:rsidRPr="0088658F">
              <w:rPr>
                <w:rFonts w:ascii="Arial" w:hAnsi="Arial" w:cs="Arial"/>
                <w:bCs/>
                <w:color w:val="000000" w:themeColor="text1"/>
                <w:sz w:val="18"/>
                <w:szCs w:val="18"/>
              </w:rPr>
              <w:t>19.594</w:t>
            </w:r>
          </w:p>
        </w:tc>
      </w:tr>
      <w:tr w:rsidR="0088658F" w:rsidRPr="009128F0" w14:paraId="686B43E6" w14:textId="77777777" w:rsidTr="0088658F">
        <w:trPr>
          <w:cantSplit/>
        </w:trPr>
        <w:tc>
          <w:tcPr>
            <w:tcW w:w="7419" w:type="dxa"/>
            <w:tcBorders>
              <w:top w:val="nil"/>
              <w:left w:val="nil"/>
              <w:bottom w:val="nil"/>
              <w:right w:val="nil"/>
            </w:tcBorders>
            <w:shd w:val="clear" w:color="auto" w:fill="auto"/>
            <w:vAlign w:val="bottom"/>
          </w:tcPr>
          <w:p w14:paraId="4D89F4D7" w14:textId="01D64DC7" w:rsidR="0088658F" w:rsidRPr="009128F0" w:rsidRDefault="0088658F" w:rsidP="0088658F">
            <w:pPr>
              <w:ind w:hanging="71"/>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Gayrimenkul kira gelirleri</w:t>
            </w:r>
            <w:r w:rsidRPr="009128F0">
              <w:rPr>
                <w:rFonts w:ascii="Arial" w:eastAsia="Arial Unicode MS" w:hAnsi="Arial" w:cs="Arial"/>
                <w:color w:val="000000" w:themeColor="text1"/>
                <w:sz w:val="18"/>
                <w:szCs w:val="18"/>
                <w:vertAlign w:val="superscript"/>
              </w:rPr>
              <w:t>(*)</w:t>
            </w:r>
          </w:p>
        </w:tc>
        <w:tc>
          <w:tcPr>
            <w:tcW w:w="1932" w:type="dxa"/>
            <w:tcBorders>
              <w:top w:val="nil"/>
              <w:left w:val="nil"/>
              <w:bottom w:val="nil"/>
              <w:right w:val="nil"/>
            </w:tcBorders>
            <w:shd w:val="clear" w:color="auto" w:fill="auto"/>
          </w:tcPr>
          <w:p w14:paraId="4082BB6A" w14:textId="6E20A319" w:rsidR="0088658F" w:rsidRPr="0088658F" w:rsidRDefault="0088658F" w:rsidP="0088658F">
            <w:pPr>
              <w:tabs>
                <w:tab w:val="left" w:pos="226"/>
              </w:tabs>
              <w:ind w:left="184" w:right="-57"/>
              <w:jc w:val="right"/>
              <w:rPr>
                <w:rFonts w:ascii="Arial" w:hAnsi="Arial" w:cs="Arial"/>
                <w:bCs/>
                <w:color w:val="000000" w:themeColor="text1"/>
                <w:sz w:val="18"/>
                <w:szCs w:val="18"/>
              </w:rPr>
            </w:pPr>
            <w:r w:rsidRPr="0088658F">
              <w:rPr>
                <w:rFonts w:ascii="Arial" w:hAnsi="Arial" w:cs="Arial"/>
                <w:bCs/>
                <w:color w:val="000000" w:themeColor="text1"/>
                <w:sz w:val="18"/>
                <w:szCs w:val="18"/>
              </w:rPr>
              <w:t>4.329</w:t>
            </w:r>
          </w:p>
        </w:tc>
      </w:tr>
      <w:tr w:rsidR="0088658F" w:rsidRPr="009128F0" w14:paraId="2AAE984D" w14:textId="77777777" w:rsidTr="0088658F">
        <w:trPr>
          <w:cantSplit/>
        </w:trPr>
        <w:tc>
          <w:tcPr>
            <w:tcW w:w="7419" w:type="dxa"/>
            <w:tcBorders>
              <w:top w:val="nil"/>
              <w:left w:val="nil"/>
              <w:bottom w:val="nil"/>
              <w:right w:val="nil"/>
            </w:tcBorders>
            <w:shd w:val="clear" w:color="auto" w:fill="auto"/>
            <w:vAlign w:val="bottom"/>
          </w:tcPr>
          <w:p w14:paraId="7618B847" w14:textId="538196A9" w:rsidR="0088658F" w:rsidRPr="009128F0" w:rsidRDefault="0088658F" w:rsidP="0088658F">
            <w:pPr>
              <w:ind w:hanging="71"/>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Gayrimenkul satış karı</w:t>
            </w:r>
            <w:r w:rsidRPr="009128F0">
              <w:rPr>
                <w:rFonts w:ascii="Arial" w:eastAsia="Arial Unicode MS" w:hAnsi="Arial" w:cs="Arial"/>
                <w:color w:val="000000" w:themeColor="text1"/>
                <w:sz w:val="18"/>
                <w:szCs w:val="18"/>
                <w:vertAlign w:val="superscript"/>
              </w:rPr>
              <w:t>(*)</w:t>
            </w:r>
          </w:p>
        </w:tc>
        <w:tc>
          <w:tcPr>
            <w:tcW w:w="1932" w:type="dxa"/>
            <w:tcBorders>
              <w:top w:val="nil"/>
              <w:left w:val="nil"/>
              <w:bottom w:val="nil"/>
              <w:right w:val="nil"/>
            </w:tcBorders>
            <w:shd w:val="clear" w:color="auto" w:fill="auto"/>
          </w:tcPr>
          <w:p w14:paraId="2D6260F3" w14:textId="751DF5D5" w:rsidR="0088658F" w:rsidRPr="0088658F" w:rsidRDefault="0088658F" w:rsidP="0088658F">
            <w:pPr>
              <w:tabs>
                <w:tab w:val="left" w:pos="226"/>
              </w:tabs>
              <w:ind w:left="184" w:right="-57"/>
              <w:jc w:val="right"/>
              <w:rPr>
                <w:rFonts w:ascii="Arial" w:hAnsi="Arial" w:cs="Arial"/>
                <w:bCs/>
                <w:color w:val="000000" w:themeColor="text1"/>
                <w:sz w:val="18"/>
                <w:szCs w:val="18"/>
              </w:rPr>
            </w:pPr>
            <w:r w:rsidRPr="0088658F">
              <w:rPr>
                <w:rFonts w:ascii="Arial" w:hAnsi="Arial" w:cs="Arial"/>
                <w:bCs/>
                <w:color w:val="000000" w:themeColor="text1"/>
                <w:sz w:val="18"/>
                <w:szCs w:val="18"/>
              </w:rPr>
              <w:t>2.126</w:t>
            </w:r>
          </w:p>
        </w:tc>
      </w:tr>
      <w:tr w:rsidR="0088658F" w:rsidRPr="009128F0" w14:paraId="3F34E234" w14:textId="77777777" w:rsidTr="0088658F">
        <w:trPr>
          <w:cantSplit/>
        </w:trPr>
        <w:tc>
          <w:tcPr>
            <w:tcW w:w="7419" w:type="dxa"/>
            <w:tcBorders>
              <w:top w:val="nil"/>
              <w:left w:val="nil"/>
              <w:bottom w:val="nil"/>
              <w:right w:val="nil"/>
            </w:tcBorders>
            <w:shd w:val="clear" w:color="auto" w:fill="auto"/>
            <w:vAlign w:val="bottom"/>
          </w:tcPr>
          <w:p w14:paraId="07159A2B" w14:textId="77777777" w:rsidR="0088658F" w:rsidRPr="009128F0" w:rsidRDefault="0088658F" w:rsidP="0088658F">
            <w:pPr>
              <w:pStyle w:val="GvdeMetniGirintisi2"/>
              <w:ind w:left="-20" w:hanging="42"/>
              <w:rPr>
                <w:rFonts w:ascii="Arial" w:hAnsi="Arial" w:cs="Arial"/>
                <w:color w:val="000000" w:themeColor="text1"/>
                <w:sz w:val="18"/>
                <w:szCs w:val="18"/>
                <w:vertAlign w:val="superscript"/>
              </w:rPr>
            </w:pPr>
            <w:r w:rsidRPr="009128F0">
              <w:rPr>
                <w:rFonts w:ascii="Arial" w:eastAsia="Arial Unicode MS" w:hAnsi="Arial" w:cs="Arial"/>
                <w:color w:val="000000" w:themeColor="text1"/>
                <w:sz w:val="18"/>
                <w:szCs w:val="18"/>
              </w:rPr>
              <w:t xml:space="preserve">Diğer gelirler </w:t>
            </w:r>
          </w:p>
        </w:tc>
        <w:tc>
          <w:tcPr>
            <w:tcW w:w="1932" w:type="dxa"/>
            <w:tcBorders>
              <w:top w:val="nil"/>
              <w:left w:val="nil"/>
              <w:bottom w:val="nil"/>
              <w:right w:val="nil"/>
            </w:tcBorders>
            <w:shd w:val="clear" w:color="auto" w:fill="auto"/>
          </w:tcPr>
          <w:p w14:paraId="62C80F14" w14:textId="196CE10C" w:rsidR="0088658F" w:rsidRPr="0088658F" w:rsidRDefault="0088658F" w:rsidP="0088658F">
            <w:pPr>
              <w:tabs>
                <w:tab w:val="left" w:pos="226"/>
              </w:tabs>
              <w:ind w:left="184" w:right="-57"/>
              <w:jc w:val="right"/>
              <w:rPr>
                <w:rFonts w:ascii="Arial" w:hAnsi="Arial" w:cs="Arial"/>
                <w:bCs/>
                <w:color w:val="000000" w:themeColor="text1"/>
                <w:sz w:val="18"/>
                <w:szCs w:val="18"/>
              </w:rPr>
            </w:pPr>
            <w:r w:rsidRPr="0088658F">
              <w:rPr>
                <w:rFonts w:ascii="Arial" w:hAnsi="Arial" w:cs="Arial"/>
                <w:bCs/>
                <w:color w:val="000000" w:themeColor="text1"/>
                <w:sz w:val="18"/>
                <w:szCs w:val="18"/>
              </w:rPr>
              <w:t>7.480</w:t>
            </w:r>
          </w:p>
        </w:tc>
      </w:tr>
      <w:tr w:rsidR="0088658F" w:rsidRPr="009128F0" w14:paraId="5E724929" w14:textId="77777777" w:rsidTr="0088658F">
        <w:trPr>
          <w:cantSplit/>
        </w:trPr>
        <w:tc>
          <w:tcPr>
            <w:tcW w:w="7419" w:type="dxa"/>
            <w:tcBorders>
              <w:top w:val="nil"/>
              <w:left w:val="nil"/>
              <w:bottom w:val="nil"/>
              <w:right w:val="nil"/>
            </w:tcBorders>
            <w:shd w:val="clear" w:color="auto" w:fill="auto"/>
            <w:vAlign w:val="bottom"/>
          </w:tcPr>
          <w:p w14:paraId="6AD6B164" w14:textId="77777777" w:rsidR="0088658F" w:rsidRPr="005F79B0" w:rsidRDefault="0088658F" w:rsidP="0088658F">
            <w:pPr>
              <w:ind w:right="78"/>
              <w:jc w:val="right"/>
              <w:rPr>
                <w:rFonts w:ascii="Arial" w:hAnsi="Arial" w:cs="Arial"/>
                <w:bCs/>
                <w:color w:val="000000" w:themeColor="text1"/>
                <w:sz w:val="18"/>
                <w:szCs w:val="18"/>
                <w:highlight w:val="red"/>
              </w:rPr>
            </w:pPr>
          </w:p>
        </w:tc>
        <w:tc>
          <w:tcPr>
            <w:tcW w:w="1932" w:type="dxa"/>
            <w:tcBorders>
              <w:top w:val="nil"/>
              <w:left w:val="nil"/>
              <w:bottom w:val="nil"/>
              <w:right w:val="nil"/>
            </w:tcBorders>
            <w:shd w:val="clear" w:color="auto" w:fill="auto"/>
          </w:tcPr>
          <w:p w14:paraId="496034A0" w14:textId="77777777" w:rsidR="0088658F" w:rsidRPr="0088658F" w:rsidRDefault="0088658F" w:rsidP="0088658F">
            <w:pPr>
              <w:tabs>
                <w:tab w:val="left" w:pos="226"/>
              </w:tabs>
              <w:ind w:left="184" w:right="-57"/>
              <w:jc w:val="right"/>
              <w:rPr>
                <w:rFonts w:ascii="Arial" w:hAnsi="Arial" w:cs="Arial"/>
                <w:bCs/>
                <w:color w:val="000000" w:themeColor="text1"/>
                <w:sz w:val="18"/>
                <w:szCs w:val="18"/>
              </w:rPr>
            </w:pPr>
          </w:p>
        </w:tc>
      </w:tr>
      <w:tr w:rsidR="0088658F" w:rsidRPr="009128F0" w14:paraId="02034B70" w14:textId="77777777" w:rsidTr="0088658F">
        <w:trPr>
          <w:cantSplit/>
        </w:trPr>
        <w:tc>
          <w:tcPr>
            <w:tcW w:w="7419" w:type="dxa"/>
            <w:tcBorders>
              <w:top w:val="single" w:sz="4" w:space="0" w:color="auto"/>
              <w:left w:val="nil"/>
              <w:bottom w:val="double" w:sz="4" w:space="0" w:color="auto"/>
              <w:right w:val="nil"/>
            </w:tcBorders>
            <w:shd w:val="clear" w:color="auto" w:fill="auto"/>
            <w:vAlign w:val="bottom"/>
          </w:tcPr>
          <w:p w14:paraId="616D82AF" w14:textId="77777777" w:rsidR="0088658F" w:rsidRPr="009128F0" w:rsidRDefault="0088658F" w:rsidP="0088658F">
            <w:pPr>
              <w:pStyle w:val="GvdeMetniGirintisi2"/>
              <w:ind w:left="-108" w:firstLine="51"/>
              <w:rPr>
                <w:rFonts w:ascii="Arial" w:hAnsi="Arial" w:cs="Arial"/>
                <w:b/>
                <w:color w:val="000000" w:themeColor="text1"/>
                <w:sz w:val="18"/>
                <w:szCs w:val="18"/>
              </w:rPr>
            </w:pPr>
            <w:r w:rsidRPr="009128F0">
              <w:rPr>
                <w:rFonts w:ascii="Arial" w:hAnsi="Arial" w:cs="Arial"/>
                <w:b/>
                <w:color w:val="000000" w:themeColor="text1"/>
                <w:sz w:val="18"/>
                <w:szCs w:val="18"/>
              </w:rPr>
              <w:t>Toplam</w:t>
            </w:r>
          </w:p>
        </w:tc>
        <w:tc>
          <w:tcPr>
            <w:tcW w:w="1932" w:type="dxa"/>
            <w:tcBorders>
              <w:top w:val="single" w:sz="4" w:space="0" w:color="auto"/>
              <w:left w:val="nil"/>
              <w:bottom w:val="double" w:sz="4" w:space="0" w:color="auto"/>
              <w:right w:val="nil"/>
            </w:tcBorders>
            <w:shd w:val="clear" w:color="auto" w:fill="auto"/>
          </w:tcPr>
          <w:p w14:paraId="413B56C8" w14:textId="010235CC" w:rsidR="0088658F" w:rsidRPr="0088658F" w:rsidRDefault="0088658F" w:rsidP="0088658F">
            <w:pPr>
              <w:tabs>
                <w:tab w:val="left" w:pos="226"/>
              </w:tabs>
              <w:ind w:left="184" w:right="-57"/>
              <w:jc w:val="right"/>
              <w:rPr>
                <w:rFonts w:ascii="Arial" w:hAnsi="Arial" w:cs="Arial"/>
                <w:b/>
                <w:bCs/>
                <w:color w:val="000000" w:themeColor="text1"/>
                <w:sz w:val="18"/>
                <w:szCs w:val="18"/>
              </w:rPr>
            </w:pPr>
            <w:r w:rsidRPr="0088658F">
              <w:rPr>
                <w:rFonts w:ascii="Arial" w:hAnsi="Arial" w:cs="Arial"/>
                <w:b/>
                <w:bCs/>
                <w:color w:val="000000" w:themeColor="text1"/>
                <w:sz w:val="18"/>
                <w:szCs w:val="18"/>
              </w:rPr>
              <w:t>306.153</w:t>
            </w:r>
          </w:p>
        </w:tc>
      </w:tr>
    </w:tbl>
    <w:p w14:paraId="5371B804" w14:textId="77777777" w:rsidR="00FC1273" w:rsidRPr="009128F0" w:rsidRDefault="00FC1273" w:rsidP="00F44185">
      <w:pPr>
        <w:spacing w:before="60"/>
        <w:ind w:left="142" w:right="-279" w:hanging="142"/>
        <w:rPr>
          <w:rFonts w:ascii="Arial" w:hAnsi="Arial" w:cs="Arial"/>
          <w:color w:val="000000" w:themeColor="text1"/>
          <w:sz w:val="14"/>
          <w:szCs w:val="14"/>
        </w:rPr>
      </w:pPr>
      <w:r w:rsidRPr="009128F0">
        <w:rPr>
          <w:rFonts w:ascii="Arial" w:hAnsi="Arial" w:cs="Arial"/>
          <w:color w:val="000000" w:themeColor="text1"/>
          <w:sz w:val="14"/>
          <w:szCs w:val="14"/>
          <w:vertAlign w:val="superscript"/>
        </w:rPr>
        <w:t>(*)</w:t>
      </w:r>
      <w:r w:rsidRPr="009128F0">
        <w:rPr>
          <w:rFonts w:ascii="Arial" w:hAnsi="Arial" w:cs="Arial"/>
          <w:color w:val="000000" w:themeColor="text1"/>
          <w:sz w:val="20"/>
          <w:szCs w:val="20"/>
          <w:vertAlign w:val="superscript"/>
        </w:rPr>
        <w:tab/>
      </w:r>
      <w:r w:rsidRPr="009128F0">
        <w:rPr>
          <w:rFonts w:ascii="Arial" w:hAnsi="Arial" w:cs="Arial"/>
          <w:color w:val="000000" w:themeColor="text1"/>
          <w:sz w:val="14"/>
          <w:szCs w:val="14"/>
        </w:rPr>
        <w:t xml:space="preserve">Gayrimenkul yatırım fonlarının </w:t>
      </w:r>
      <w:proofErr w:type="gramStart"/>
      <w:r w:rsidRPr="009128F0">
        <w:rPr>
          <w:rFonts w:ascii="Arial" w:hAnsi="Arial" w:cs="Arial"/>
          <w:color w:val="000000" w:themeColor="text1"/>
          <w:sz w:val="14"/>
          <w:szCs w:val="14"/>
        </w:rPr>
        <w:t>portföyünde</w:t>
      </w:r>
      <w:proofErr w:type="gramEnd"/>
      <w:r w:rsidRPr="009128F0">
        <w:rPr>
          <w:rFonts w:ascii="Arial" w:hAnsi="Arial" w:cs="Arial"/>
          <w:color w:val="000000" w:themeColor="text1"/>
          <w:sz w:val="14"/>
          <w:szCs w:val="14"/>
        </w:rPr>
        <w:t xml:space="preserve"> bulunan gayrimenkullere ilişkin olarak elde edilen gelir bakiyeleridir.</w:t>
      </w:r>
    </w:p>
    <w:p w14:paraId="14C1DCCE" w14:textId="77777777" w:rsidR="00F44185" w:rsidRDefault="00F44185">
      <w:pPr>
        <w:rPr>
          <w:rFonts w:ascii="Arial" w:hAnsi="Arial" w:cs="Arial"/>
          <w:color w:val="000000" w:themeColor="text1"/>
          <w:sz w:val="14"/>
          <w:szCs w:val="14"/>
        </w:rPr>
      </w:pPr>
      <w:r>
        <w:rPr>
          <w:rFonts w:ascii="Arial" w:hAnsi="Arial" w:cs="Arial"/>
          <w:color w:val="000000" w:themeColor="text1"/>
          <w:sz w:val="14"/>
          <w:szCs w:val="14"/>
        </w:rPr>
        <w:br w:type="page"/>
      </w:r>
    </w:p>
    <w:p w14:paraId="532092CC" w14:textId="1B256A84" w:rsidR="00F44185" w:rsidRDefault="00F44185" w:rsidP="00F44185">
      <w:pPr>
        <w:ind w:hanging="567"/>
        <w:rPr>
          <w:rFonts w:ascii="Arial" w:hAnsi="Arial" w:cs="Arial"/>
          <w:b/>
          <w:color w:val="000000" w:themeColor="text1"/>
          <w:sz w:val="20"/>
          <w:szCs w:val="20"/>
        </w:rPr>
      </w:pPr>
      <w:r w:rsidRPr="009128F0">
        <w:rPr>
          <w:rFonts w:ascii="Arial" w:hAnsi="Arial" w:cs="Arial"/>
          <w:b/>
          <w:color w:val="000000" w:themeColor="text1"/>
          <w:sz w:val="20"/>
          <w:szCs w:val="20"/>
        </w:rPr>
        <w:lastRenderedPageBreak/>
        <w:t>IV.</w:t>
      </w:r>
      <w:r w:rsidRPr="009128F0">
        <w:rPr>
          <w:rFonts w:ascii="Arial" w:hAnsi="Arial" w:cs="Arial"/>
          <w:b/>
          <w:color w:val="000000" w:themeColor="text1"/>
          <w:sz w:val="16"/>
          <w:szCs w:val="16"/>
        </w:rPr>
        <w:t xml:space="preserve"> </w:t>
      </w:r>
      <w:r w:rsidRPr="009128F0">
        <w:rPr>
          <w:rFonts w:ascii="Arial" w:hAnsi="Arial" w:cs="Arial"/>
          <w:b/>
          <w:color w:val="000000" w:themeColor="text1"/>
          <w:sz w:val="16"/>
          <w:szCs w:val="16"/>
        </w:rPr>
        <w:tab/>
      </w:r>
      <w:r w:rsidRPr="009128F0">
        <w:rPr>
          <w:rFonts w:ascii="Arial" w:hAnsi="Arial" w:cs="Arial"/>
          <w:b/>
          <w:color w:val="000000" w:themeColor="text1"/>
          <w:sz w:val="20"/>
          <w:szCs w:val="20"/>
        </w:rPr>
        <w:t>Konsolide gelir tablosuna ilişkin açıklama ve dipnotlar (devamı):</w:t>
      </w:r>
    </w:p>
    <w:p w14:paraId="648D5897" w14:textId="2592A564" w:rsidR="00F44185" w:rsidRPr="009128F0" w:rsidRDefault="004C2AE4" w:rsidP="00F44185">
      <w:pPr>
        <w:spacing w:before="120" w:after="120"/>
        <w:ind w:left="-588"/>
        <w:rPr>
          <w:rFonts w:ascii="Arial" w:hAnsi="Arial" w:cs="Arial"/>
          <w:b/>
          <w:color w:val="000000" w:themeColor="text1"/>
          <w:sz w:val="20"/>
          <w:szCs w:val="20"/>
        </w:rPr>
      </w:pPr>
      <w:r>
        <w:rPr>
          <w:rFonts w:ascii="Arial" w:hAnsi="Arial" w:cs="Arial"/>
          <w:b/>
          <w:color w:val="000000" w:themeColor="text1"/>
          <w:sz w:val="20"/>
          <w:szCs w:val="20"/>
        </w:rPr>
        <w:t>6</w:t>
      </w:r>
      <w:r w:rsidR="00F44185" w:rsidRPr="009128F0">
        <w:rPr>
          <w:rFonts w:ascii="Arial" w:hAnsi="Arial" w:cs="Arial"/>
          <w:b/>
          <w:color w:val="000000" w:themeColor="text1"/>
          <w:sz w:val="20"/>
          <w:szCs w:val="20"/>
        </w:rPr>
        <w:t>.</w:t>
      </w:r>
      <w:r w:rsidR="00F44185" w:rsidRPr="009128F0">
        <w:rPr>
          <w:rFonts w:ascii="Arial" w:hAnsi="Arial" w:cs="Arial"/>
          <w:b/>
          <w:color w:val="000000" w:themeColor="text1"/>
          <w:sz w:val="20"/>
          <w:szCs w:val="20"/>
        </w:rPr>
        <w:tab/>
        <w:t>Diğer faaliyet gelirlerine ilişkin bilgiler</w:t>
      </w:r>
      <w:r w:rsidR="00F44185">
        <w:rPr>
          <w:rFonts w:ascii="Arial" w:hAnsi="Arial" w:cs="Arial"/>
          <w:b/>
          <w:color w:val="000000" w:themeColor="text1"/>
          <w:sz w:val="20"/>
          <w:szCs w:val="20"/>
        </w:rPr>
        <w:t xml:space="preserve"> (devamı)</w:t>
      </w:r>
      <w:r w:rsidR="00F44185" w:rsidRPr="009128F0">
        <w:rPr>
          <w:rFonts w:ascii="Arial" w:hAnsi="Arial" w:cs="Arial"/>
          <w:b/>
          <w:color w:val="000000" w:themeColor="text1"/>
          <w:sz w:val="20"/>
          <w:szCs w:val="20"/>
        </w:rPr>
        <w:t xml:space="preserve">: </w:t>
      </w:r>
    </w:p>
    <w:tbl>
      <w:tblPr>
        <w:tblW w:w="51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3"/>
        <w:gridCol w:w="1811"/>
      </w:tblGrid>
      <w:tr w:rsidR="00F44185" w:rsidRPr="009128F0" w14:paraId="1F62F73A" w14:textId="77777777" w:rsidTr="00695366">
        <w:trPr>
          <w:trHeight w:val="170"/>
        </w:trPr>
        <w:tc>
          <w:tcPr>
            <w:tcW w:w="4035" w:type="pct"/>
            <w:tcBorders>
              <w:top w:val="single" w:sz="4" w:space="0" w:color="auto"/>
              <w:left w:val="nil"/>
              <w:bottom w:val="single" w:sz="4" w:space="0" w:color="auto"/>
              <w:right w:val="nil"/>
            </w:tcBorders>
            <w:shd w:val="clear" w:color="auto" w:fill="auto"/>
            <w:vAlign w:val="bottom"/>
          </w:tcPr>
          <w:p w14:paraId="1A9ED7BF" w14:textId="77777777" w:rsidR="00F44185" w:rsidRPr="009128F0" w:rsidRDefault="00F44185" w:rsidP="001172BB">
            <w:pPr>
              <w:pStyle w:val="GvdeMetniGirintisi2"/>
              <w:ind w:left="-108" w:firstLine="0"/>
              <w:rPr>
                <w:rFonts w:ascii="Arial" w:hAnsi="Arial" w:cs="Arial"/>
                <w:color w:val="000000" w:themeColor="text1"/>
                <w:sz w:val="18"/>
                <w:szCs w:val="18"/>
              </w:rPr>
            </w:pPr>
          </w:p>
        </w:tc>
        <w:tc>
          <w:tcPr>
            <w:tcW w:w="965" w:type="pct"/>
            <w:tcBorders>
              <w:top w:val="single" w:sz="4" w:space="0" w:color="auto"/>
              <w:left w:val="nil"/>
              <w:bottom w:val="single" w:sz="4" w:space="0" w:color="auto"/>
              <w:right w:val="nil"/>
            </w:tcBorders>
            <w:shd w:val="clear" w:color="auto" w:fill="auto"/>
            <w:vAlign w:val="bottom"/>
          </w:tcPr>
          <w:p w14:paraId="3021E535" w14:textId="77777777" w:rsidR="00F44185" w:rsidRPr="009128F0" w:rsidRDefault="00F44185" w:rsidP="001172BB">
            <w:pPr>
              <w:tabs>
                <w:tab w:val="left" w:pos="180"/>
              </w:tabs>
              <w:ind w:right="-24"/>
              <w:jc w:val="right"/>
              <w:rPr>
                <w:rFonts w:ascii="Arial" w:hAnsi="Arial" w:cs="Arial"/>
                <w:b/>
                <w:color w:val="000000" w:themeColor="text1"/>
                <w:sz w:val="18"/>
                <w:szCs w:val="18"/>
              </w:rPr>
            </w:pPr>
            <w:r w:rsidRPr="009128F0">
              <w:rPr>
                <w:rFonts w:ascii="Arial" w:hAnsi="Arial" w:cs="Arial"/>
                <w:b/>
                <w:color w:val="000000" w:themeColor="text1"/>
                <w:sz w:val="18"/>
                <w:szCs w:val="18"/>
              </w:rPr>
              <w:t>Önceki Dönem</w:t>
            </w:r>
          </w:p>
        </w:tc>
      </w:tr>
      <w:tr w:rsidR="00F44185" w:rsidRPr="009128F0" w14:paraId="33BB174F" w14:textId="77777777" w:rsidTr="00695366">
        <w:trPr>
          <w:trHeight w:val="170"/>
        </w:trPr>
        <w:tc>
          <w:tcPr>
            <w:tcW w:w="4035" w:type="pct"/>
            <w:tcBorders>
              <w:top w:val="single" w:sz="4" w:space="0" w:color="auto"/>
              <w:left w:val="nil"/>
              <w:bottom w:val="nil"/>
              <w:right w:val="nil"/>
            </w:tcBorders>
            <w:shd w:val="clear" w:color="auto" w:fill="auto"/>
            <w:vAlign w:val="bottom"/>
          </w:tcPr>
          <w:p w14:paraId="32B31ECC" w14:textId="77777777" w:rsidR="00F44185" w:rsidRPr="009128F0" w:rsidRDefault="00F44185" w:rsidP="001172BB">
            <w:pPr>
              <w:pStyle w:val="GvdeMetniGirintisi2"/>
              <w:ind w:left="-108" w:firstLine="0"/>
              <w:rPr>
                <w:rFonts w:ascii="Arial" w:hAnsi="Arial" w:cs="Arial"/>
                <w:color w:val="000000" w:themeColor="text1"/>
                <w:sz w:val="18"/>
                <w:szCs w:val="18"/>
              </w:rPr>
            </w:pPr>
          </w:p>
        </w:tc>
        <w:tc>
          <w:tcPr>
            <w:tcW w:w="965" w:type="pct"/>
            <w:tcBorders>
              <w:top w:val="single" w:sz="4" w:space="0" w:color="auto"/>
              <w:left w:val="nil"/>
              <w:bottom w:val="nil"/>
              <w:right w:val="nil"/>
            </w:tcBorders>
            <w:shd w:val="clear" w:color="auto" w:fill="auto"/>
            <w:vAlign w:val="bottom"/>
          </w:tcPr>
          <w:p w14:paraId="59768AE3" w14:textId="77777777" w:rsidR="00F44185" w:rsidRPr="009128F0" w:rsidRDefault="00F44185" w:rsidP="001172BB">
            <w:pPr>
              <w:tabs>
                <w:tab w:val="left" w:pos="180"/>
              </w:tabs>
              <w:ind w:right="-24"/>
              <w:jc w:val="right"/>
              <w:rPr>
                <w:rFonts w:ascii="Arial" w:hAnsi="Arial" w:cs="Arial"/>
                <w:b/>
                <w:color w:val="000000" w:themeColor="text1"/>
                <w:sz w:val="18"/>
                <w:szCs w:val="18"/>
              </w:rPr>
            </w:pPr>
          </w:p>
        </w:tc>
      </w:tr>
      <w:tr w:rsidR="007C3024" w:rsidRPr="009128F0" w14:paraId="0CC136AA" w14:textId="77777777" w:rsidTr="00695366">
        <w:trPr>
          <w:trHeight w:val="170"/>
        </w:trPr>
        <w:tc>
          <w:tcPr>
            <w:tcW w:w="4035" w:type="pct"/>
            <w:tcBorders>
              <w:top w:val="nil"/>
              <w:left w:val="nil"/>
              <w:bottom w:val="nil"/>
              <w:right w:val="nil"/>
            </w:tcBorders>
            <w:shd w:val="clear" w:color="auto" w:fill="auto"/>
            <w:vAlign w:val="bottom"/>
          </w:tcPr>
          <w:p w14:paraId="2B79FA4E" w14:textId="77777777" w:rsidR="007C3024" w:rsidRPr="009128F0" w:rsidRDefault="007C3024" w:rsidP="007C3024">
            <w:pPr>
              <w:ind w:hanging="71"/>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Önceki yıllarda ayrılan karşılıklardan gelirler</w:t>
            </w:r>
          </w:p>
        </w:tc>
        <w:tc>
          <w:tcPr>
            <w:tcW w:w="965" w:type="pct"/>
            <w:tcBorders>
              <w:top w:val="nil"/>
              <w:left w:val="nil"/>
              <w:bottom w:val="nil"/>
              <w:right w:val="nil"/>
            </w:tcBorders>
            <w:shd w:val="clear" w:color="auto" w:fill="auto"/>
            <w:vAlign w:val="bottom"/>
          </w:tcPr>
          <w:p w14:paraId="4DDF5B5F" w14:textId="0C1AFDAB" w:rsidR="007C3024" w:rsidRPr="00E335DA" w:rsidRDefault="007C3024" w:rsidP="007C3024">
            <w:pPr>
              <w:tabs>
                <w:tab w:val="left" w:pos="1985"/>
              </w:tabs>
              <w:jc w:val="right"/>
              <w:rPr>
                <w:rFonts w:ascii="Arial" w:hAnsi="Arial" w:cs="Arial"/>
                <w:color w:val="000000"/>
                <w:sz w:val="18"/>
                <w:szCs w:val="18"/>
              </w:rPr>
            </w:pPr>
            <w:r w:rsidRPr="00A12687">
              <w:rPr>
                <w:rFonts w:ascii="Arial" w:hAnsi="Arial" w:cs="Arial"/>
                <w:bCs/>
                <w:color w:val="000000" w:themeColor="text1"/>
                <w:sz w:val="18"/>
                <w:szCs w:val="18"/>
              </w:rPr>
              <w:t>24.397</w:t>
            </w:r>
          </w:p>
        </w:tc>
      </w:tr>
      <w:tr w:rsidR="007C3024" w:rsidRPr="009128F0" w14:paraId="7C0C284E" w14:textId="77777777" w:rsidTr="00695366">
        <w:trPr>
          <w:trHeight w:val="170"/>
        </w:trPr>
        <w:tc>
          <w:tcPr>
            <w:tcW w:w="4035" w:type="pct"/>
            <w:tcBorders>
              <w:top w:val="nil"/>
              <w:left w:val="nil"/>
              <w:bottom w:val="nil"/>
              <w:right w:val="nil"/>
            </w:tcBorders>
            <w:shd w:val="clear" w:color="auto" w:fill="auto"/>
            <w:vAlign w:val="bottom"/>
          </w:tcPr>
          <w:p w14:paraId="6B5ACCF4" w14:textId="77777777" w:rsidR="007C3024" w:rsidRPr="009128F0" w:rsidRDefault="007C3024" w:rsidP="007C3024">
            <w:pPr>
              <w:ind w:hanging="71"/>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Aktiflerin satışından elde edilen gelirler</w:t>
            </w:r>
          </w:p>
        </w:tc>
        <w:tc>
          <w:tcPr>
            <w:tcW w:w="965" w:type="pct"/>
            <w:tcBorders>
              <w:top w:val="nil"/>
              <w:left w:val="nil"/>
              <w:bottom w:val="nil"/>
              <w:right w:val="nil"/>
            </w:tcBorders>
            <w:shd w:val="clear" w:color="auto" w:fill="auto"/>
            <w:vAlign w:val="bottom"/>
          </w:tcPr>
          <w:p w14:paraId="5E40EE8B" w14:textId="575342A9" w:rsidR="007C3024" w:rsidRPr="00E335DA" w:rsidRDefault="007C3024" w:rsidP="007C3024">
            <w:pPr>
              <w:tabs>
                <w:tab w:val="left" w:pos="1985"/>
              </w:tabs>
              <w:jc w:val="right"/>
              <w:rPr>
                <w:rFonts w:ascii="Arial" w:hAnsi="Arial" w:cs="Arial"/>
                <w:color w:val="000000"/>
                <w:sz w:val="18"/>
                <w:szCs w:val="18"/>
              </w:rPr>
            </w:pPr>
            <w:r w:rsidRPr="00A12687">
              <w:rPr>
                <w:rFonts w:ascii="Arial" w:hAnsi="Arial" w:cs="Arial"/>
                <w:bCs/>
                <w:color w:val="000000" w:themeColor="text1"/>
                <w:sz w:val="18"/>
                <w:szCs w:val="18"/>
              </w:rPr>
              <w:t>2.695</w:t>
            </w:r>
          </w:p>
        </w:tc>
      </w:tr>
      <w:tr w:rsidR="007C3024" w:rsidRPr="009128F0" w14:paraId="5C32733A" w14:textId="77777777" w:rsidTr="00695366">
        <w:trPr>
          <w:trHeight w:val="170"/>
        </w:trPr>
        <w:tc>
          <w:tcPr>
            <w:tcW w:w="4035" w:type="pct"/>
            <w:tcBorders>
              <w:top w:val="nil"/>
              <w:left w:val="nil"/>
              <w:bottom w:val="nil"/>
              <w:right w:val="nil"/>
            </w:tcBorders>
            <w:shd w:val="clear" w:color="auto" w:fill="auto"/>
            <w:vAlign w:val="bottom"/>
          </w:tcPr>
          <w:p w14:paraId="7973220E" w14:textId="77777777" w:rsidR="007C3024" w:rsidRPr="009128F0" w:rsidRDefault="007C3024" w:rsidP="007C3024">
            <w:pPr>
              <w:ind w:hanging="71"/>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Haberleşme giderleri karşılığı</w:t>
            </w:r>
          </w:p>
        </w:tc>
        <w:tc>
          <w:tcPr>
            <w:tcW w:w="965" w:type="pct"/>
            <w:tcBorders>
              <w:top w:val="nil"/>
              <w:left w:val="nil"/>
              <w:bottom w:val="nil"/>
              <w:right w:val="nil"/>
            </w:tcBorders>
            <w:shd w:val="clear" w:color="auto" w:fill="auto"/>
            <w:vAlign w:val="bottom"/>
          </w:tcPr>
          <w:p w14:paraId="687E9BF8" w14:textId="6B3654E3" w:rsidR="007C3024" w:rsidRPr="00E335DA" w:rsidRDefault="007C3024" w:rsidP="007C3024">
            <w:pPr>
              <w:tabs>
                <w:tab w:val="left" w:pos="1985"/>
              </w:tabs>
              <w:jc w:val="right"/>
              <w:rPr>
                <w:rFonts w:ascii="Arial" w:hAnsi="Arial" w:cs="Arial"/>
                <w:color w:val="000000"/>
                <w:sz w:val="18"/>
                <w:szCs w:val="18"/>
              </w:rPr>
            </w:pPr>
            <w:r w:rsidRPr="00A12687">
              <w:rPr>
                <w:rFonts w:ascii="Arial" w:hAnsi="Arial" w:cs="Arial"/>
                <w:bCs/>
                <w:color w:val="000000" w:themeColor="text1"/>
                <w:sz w:val="18"/>
                <w:szCs w:val="18"/>
              </w:rPr>
              <w:t>1.309</w:t>
            </w:r>
          </w:p>
        </w:tc>
      </w:tr>
      <w:tr w:rsidR="007C3024" w:rsidRPr="009128F0" w14:paraId="0AF2C4DC" w14:textId="77777777" w:rsidTr="00695366">
        <w:trPr>
          <w:trHeight w:val="170"/>
        </w:trPr>
        <w:tc>
          <w:tcPr>
            <w:tcW w:w="4035" w:type="pct"/>
            <w:tcBorders>
              <w:top w:val="nil"/>
              <w:left w:val="nil"/>
              <w:bottom w:val="nil"/>
              <w:right w:val="nil"/>
            </w:tcBorders>
            <w:shd w:val="clear" w:color="auto" w:fill="auto"/>
            <w:vAlign w:val="bottom"/>
          </w:tcPr>
          <w:p w14:paraId="167B54C2" w14:textId="77777777" w:rsidR="007C3024" w:rsidRPr="009128F0" w:rsidRDefault="007C3024" w:rsidP="007C3024">
            <w:pPr>
              <w:ind w:hanging="71"/>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Ayrılan izin ücretleri gider karşılığı iptali</w:t>
            </w:r>
          </w:p>
        </w:tc>
        <w:tc>
          <w:tcPr>
            <w:tcW w:w="965" w:type="pct"/>
            <w:tcBorders>
              <w:top w:val="nil"/>
              <w:left w:val="nil"/>
              <w:bottom w:val="nil"/>
              <w:right w:val="nil"/>
            </w:tcBorders>
            <w:shd w:val="clear" w:color="auto" w:fill="auto"/>
            <w:vAlign w:val="bottom"/>
          </w:tcPr>
          <w:p w14:paraId="106B99AA" w14:textId="6B901917" w:rsidR="007C3024" w:rsidRPr="00E335DA" w:rsidRDefault="007C3024" w:rsidP="007C3024">
            <w:pPr>
              <w:tabs>
                <w:tab w:val="left" w:pos="1985"/>
              </w:tabs>
              <w:jc w:val="right"/>
              <w:rPr>
                <w:rFonts w:ascii="Arial" w:hAnsi="Arial" w:cs="Arial"/>
                <w:color w:val="000000"/>
                <w:sz w:val="18"/>
                <w:szCs w:val="18"/>
              </w:rPr>
            </w:pPr>
            <w:r>
              <w:rPr>
                <w:rFonts w:ascii="Arial" w:hAnsi="Arial" w:cs="Arial"/>
                <w:bCs/>
                <w:color w:val="000000" w:themeColor="text1"/>
                <w:sz w:val="18"/>
                <w:szCs w:val="18"/>
              </w:rPr>
              <w:t>-</w:t>
            </w:r>
          </w:p>
        </w:tc>
      </w:tr>
      <w:tr w:rsidR="007C3024" w:rsidRPr="009128F0" w14:paraId="2A287799" w14:textId="77777777" w:rsidTr="00695366">
        <w:trPr>
          <w:trHeight w:val="170"/>
        </w:trPr>
        <w:tc>
          <w:tcPr>
            <w:tcW w:w="4035" w:type="pct"/>
            <w:tcBorders>
              <w:top w:val="nil"/>
              <w:left w:val="nil"/>
              <w:bottom w:val="nil"/>
              <w:right w:val="nil"/>
            </w:tcBorders>
            <w:shd w:val="clear" w:color="auto" w:fill="auto"/>
            <w:vAlign w:val="bottom"/>
          </w:tcPr>
          <w:p w14:paraId="1E76E4F2" w14:textId="77777777" w:rsidR="007C3024" w:rsidRPr="009128F0" w:rsidRDefault="007C3024" w:rsidP="007C3024">
            <w:pPr>
              <w:ind w:hanging="71"/>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Çek karnesi bedelleri</w:t>
            </w:r>
          </w:p>
        </w:tc>
        <w:tc>
          <w:tcPr>
            <w:tcW w:w="965" w:type="pct"/>
            <w:tcBorders>
              <w:top w:val="nil"/>
              <w:left w:val="nil"/>
              <w:bottom w:val="nil"/>
              <w:right w:val="nil"/>
            </w:tcBorders>
            <w:shd w:val="clear" w:color="auto" w:fill="auto"/>
            <w:vAlign w:val="bottom"/>
          </w:tcPr>
          <w:p w14:paraId="0F8CDDDF" w14:textId="5BE5CA0C" w:rsidR="007C3024" w:rsidRPr="00E335DA" w:rsidRDefault="007C3024" w:rsidP="007C3024">
            <w:pPr>
              <w:tabs>
                <w:tab w:val="left" w:pos="1985"/>
              </w:tabs>
              <w:jc w:val="right"/>
              <w:rPr>
                <w:rFonts w:ascii="Arial" w:hAnsi="Arial" w:cs="Arial"/>
                <w:color w:val="000000"/>
                <w:sz w:val="18"/>
                <w:szCs w:val="18"/>
              </w:rPr>
            </w:pPr>
            <w:r w:rsidRPr="00A12687">
              <w:rPr>
                <w:rFonts w:ascii="Arial" w:hAnsi="Arial" w:cs="Arial"/>
                <w:bCs/>
                <w:color w:val="000000" w:themeColor="text1"/>
                <w:sz w:val="18"/>
                <w:szCs w:val="18"/>
              </w:rPr>
              <w:t>294</w:t>
            </w:r>
          </w:p>
        </w:tc>
      </w:tr>
      <w:tr w:rsidR="007C3024" w:rsidRPr="009128F0" w14:paraId="4428F715" w14:textId="77777777" w:rsidTr="00695366">
        <w:trPr>
          <w:trHeight w:val="170"/>
        </w:trPr>
        <w:tc>
          <w:tcPr>
            <w:tcW w:w="4035" w:type="pct"/>
            <w:tcBorders>
              <w:top w:val="nil"/>
              <w:left w:val="nil"/>
              <w:bottom w:val="nil"/>
              <w:right w:val="nil"/>
            </w:tcBorders>
            <w:shd w:val="clear" w:color="auto" w:fill="auto"/>
            <w:vAlign w:val="bottom"/>
          </w:tcPr>
          <w:p w14:paraId="6D80FC46" w14:textId="4E0C4BE2" w:rsidR="007C3024" w:rsidRPr="009128F0" w:rsidRDefault="007C3024" w:rsidP="007C3024">
            <w:pPr>
              <w:ind w:hanging="71"/>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Gayrimenkul değerleme karı</w:t>
            </w:r>
            <w:r w:rsidRPr="009128F0">
              <w:rPr>
                <w:rFonts w:ascii="Arial" w:eastAsia="Arial Unicode MS" w:hAnsi="Arial" w:cs="Arial"/>
                <w:color w:val="000000" w:themeColor="text1"/>
                <w:sz w:val="18"/>
                <w:szCs w:val="18"/>
                <w:vertAlign w:val="superscript"/>
              </w:rPr>
              <w:t>(*)</w:t>
            </w:r>
          </w:p>
        </w:tc>
        <w:tc>
          <w:tcPr>
            <w:tcW w:w="965" w:type="pct"/>
            <w:tcBorders>
              <w:top w:val="nil"/>
              <w:left w:val="nil"/>
              <w:bottom w:val="nil"/>
              <w:right w:val="nil"/>
            </w:tcBorders>
            <w:shd w:val="clear" w:color="auto" w:fill="auto"/>
            <w:vAlign w:val="bottom"/>
          </w:tcPr>
          <w:p w14:paraId="26EF44A3" w14:textId="77777777" w:rsidR="007C3024" w:rsidRPr="005B7576" w:rsidRDefault="007C3024" w:rsidP="007C3024">
            <w:pPr>
              <w:ind w:right="-10"/>
              <w:jc w:val="right"/>
              <w:rPr>
                <w:rFonts w:ascii="Arial" w:hAnsi="Arial" w:cs="Arial"/>
                <w:bCs/>
                <w:color w:val="000000" w:themeColor="text1"/>
                <w:sz w:val="18"/>
                <w:szCs w:val="18"/>
              </w:rPr>
            </w:pPr>
            <w:r w:rsidRPr="005B7576">
              <w:rPr>
                <w:rFonts w:ascii="Arial" w:hAnsi="Arial" w:cs="Arial"/>
                <w:bCs/>
                <w:color w:val="000000" w:themeColor="text1"/>
                <w:sz w:val="18"/>
                <w:szCs w:val="18"/>
              </w:rPr>
              <w:t>-</w:t>
            </w:r>
          </w:p>
        </w:tc>
      </w:tr>
      <w:tr w:rsidR="007C3024" w:rsidRPr="009128F0" w14:paraId="1C3F5093" w14:textId="77777777" w:rsidTr="00695366">
        <w:trPr>
          <w:trHeight w:val="170"/>
        </w:trPr>
        <w:tc>
          <w:tcPr>
            <w:tcW w:w="4035" w:type="pct"/>
            <w:tcBorders>
              <w:top w:val="nil"/>
              <w:left w:val="nil"/>
              <w:bottom w:val="nil"/>
              <w:right w:val="nil"/>
            </w:tcBorders>
            <w:shd w:val="clear" w:color="auto" w:fill="auto"/>
            <w:vAlign w:val="bottom"/>
          </w:tcPr>
          <w:p w14:paraId="729BC09C" w14:textId="3C308337" w:rsidR="007C3024" w:rsidRPr="009128F0" w:rsidRDefault="007C3024" w:rsidP="007C3024">
            <w:pPr>
              <w:ind w:hanging="71"/>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Gayrimenkul kira gelirleri</w:t>
            </w:r>
            <w:r w:rsidRPr="009128F0">
              <w:rPr>
                <w:rFonts w:ascii="Arial" w:eastAsia="Arial Unicode MS" w:hAnsi="Arial" w:cs="Arial"/>
                <w:color w:val="000000" w:themeColor="text1"/>
                <w:sz w:val="18"/>
                <w:szCs w:val="18"/>
                <w:vertAlign w:val="superscript"/>
              </w:rPr>
              <w:t>(*)</w:t>
            </w:r>
          </w:p>
        </w:tc>
        <w:tc>
          <w:tcPr>
            <w:tcW w:w="965" w:type="pct"/>
            <w:tcBorders>
              <w:top w:val="nil"/>
              <w:left w:val="nil"/>
              <w:bottom w:val="nil"/>
              <w:right w:val="nil"/>
            </w:tcBorders>
            <w:shd w:val="clear" w:color="auto" w:fill="auto"/>
            <w:vAlign w:val="bottom"/>
          </w:tcPr>
          <w:p w14:paraId="14DA7821" w14:textId="77777777" w:rsidR="007C3024" w:rsidRPr="005B7576" w:rsidRDefault="007C3024" w:rsidP="007C3024">
            <w:pPr>
              <w:ind w:right="-10"/>
              <w:jc w:val="right"/>
              <w:rPr>
                <w:rFonts w:ascii="Arial" w:hAnsi="Arial" w:cs="Arial"/>
                <w:bCs/>
                <w:color w:val="000000" w:themeColor="text1"/>
                <w:sz w:val="18"/>
                <w:szCs w:val="18"/>
              </w:rPr>
            </w:pPr>
            <w:r w:rsidRPr="005B7576">
              <w:rPr>
                <w:rFonts w:ascii="Arial" w:hAnsi="Arial" w:cs="Arial"/>
                <w:bCs/>
                <w:color w:val="000000" w:themeColor="text1"/>
                <w:sz w:val="18"/>
                <w:szCs w:val="18"/>
              </w:rPr>
              <w:t>-</w:t>
            </w:r>
          </w:p>
        </w:tc>
      </w:tr>
      <w:tr w:rsidR="007C3024" w:rsidRPr="009128F0" w14:paraId="4E46E4F2" w14:textId="77777777" w:rsidTr="00695366">
        <w:trPr>
          <w:trHeight w:val="170"/>
        </w:trPr>
        <w:tc>
          <w:tcPr>
            <w:tcW w:w="4035" w:type="pct"/>
            <w:tcBorders>
              <w:top w:val="nil"/>
              <w:left w:val="nil"/>
              <w:bottom w:val="nil"/>
              <w:right w:val="nil"/>
            </w:tcBorders>
            <w:shd w:val="clear" w:color="auto" w:fill="auto"/>
            <w:vAlign w:val="bottom"/>
          </w:tcPr>
          <w:p w14:paraId="4402CEED" w14:textId="34D8D680" w:rsidR="007C3024" w:rsidRPr="009128F0" w:rsidRDefault="007C3024" w:rsidP="007C3024">
            <w:pPr>
              <w:ind w:hanging="71"/>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Gayrimenkul satış karı</w:t>
            </w:r>
            <w:r w:rsidRPr="009128F0">
              <w:rPr>
                <w:rFonts w:ascii="Arial" w:eastAsia="Arial Unicode MS" w:hAnsi="Arial" w:cs="Arial"/>
                <w:color w:val="000000" w:themeColor="text1"/>
                <w:sz w:val="18"/>
                <w:szCs w:val="18"/>
                <w:vertAlign w:val="superscript"/>
              </w:rPr>
              <w:t>(*)</w:t>
            </w:r>
          </w:p>
        </w:tc>
        <w:tc>
          <w:tcPr>
            <w:tcW w:w="965" w:type="pct"/>
            <w:tcBorders>
              <w:top w:val="nil"/>
              <w:left w:val="nil"/>
              <w:bottom w:val="nil"/>
              <w:right w:val="nil"/>
            </w:tcBorders>
            <w:shd w:val="clear" w:color="auto" w:fill="auto"/>
            <w:vAlign w:val="bottom"/>
          </w:tcPr>
          <w:p w14:paraId="51874AA1" w14:textId="77777777" w:rsidR="007C3024" w:rsidRPr="005B7576" w:rsidRDefault="007C3024" w:rsidP="007C3024">
            <w:pPr>
              <w:ind w:right="-10"/>
              <w:jc w:val="right"/>
              <w:rPr>
                <w:rFonts w:ascii="Arial" w:hAnsi="Arial" w:cs="Arial"/>
                <w:bCs/>
                <w:color w:val="000000" w:themeColor="text1"/>
                <w:sz w:val="18"/>
                <w:szCs w:val="18"/>
              </w:rPr>
            </w:pPr>
            <w:r w:rsidRPr="005B7576">
              <w:rPr>
                <w:rFonts w:ascii="Arial" w:hAnsi="Arial" w:cs="Arial"/>
                <w:bCs/>
                <w:color w:val="000000" w:themeColor="text1"/>
                <w:sz w:val="18"/>
                <w:szCs w:val="18"/>
              </w:rPr>
              <w:t>-</w:t>
            </w:r>
          </w:p>
        </w:tc>
      </w:tr>
      <w:tr w:rsidR="007C3024" w:rsidRPr="009128F0" w14:paraId="1994BAB7" w14:textId="77777777" w:rsidTr="00695366">
        <w:trPr>
          <w:trHeight w:val="170"/>
        </w:trPr>
        <w:tc>
          <w:tcPr>
            <w:tcW w:w="4035" w:type="pct"/>
            <w:tcBorders>
              <w:top w:val="nil"/>
              <w:left w:val="nil"/>
              <w:bottom w:val="nil"/>
              <w:right w:val="nil"/>
            </w:tcBorders>
            <w:shd w:val="clear" w:color="auto" w:fill="auto"/>
            <w:vAlign w:val="bottom"/>
          </w:tcPr>
          <w:p w14:paraId="10C9E551" w14:textId="77777777" w:rsidR="007C3024" w:rsidRPr="009128F0" w:rsidRDefault="007C3024" w:rsidP="007C3024">
            <w:pPr>
              <w:pStyle w:val="GvdeMetniGirintisi2"/>
              <w:ind w:left="-20" w:hanging="42"/>
              <w:rPr>
                <w:rFonts w:ascii="Arial" w:hAnsi="Arial" w:cs="Arial"/>
                <w:color w:val="000000" w:themeColor="text1"/>
                <w:sz w:val="18"/>
                <w:szCs w:val="18"/>
                <w:vertAlign w:val="superscript"/>
              </w:rPr>
            </w:pPr>
            <w:r w:rsidRPr="009128F0">
              <w:rPr>
                <w:rFonts w:ascii="Arial" w:eastAsia="Arial Unicode MS" w:hAnsi="Arial" w:cs="Arial"/>
                <w:color w:val="000000" w:themeColor="text1"/>
                <w:sz w:val="18"/>
                <w:szCs w:val="18"/>
              </w:rPr>
              <w:t xml:space="preserve">Diğer gelirler </w:t>
            </w:r>
          </w:p>
        </w:tc>
        <w:tc>
          <w:tcPr>
            <w:tcW w:w="965" w:type="pct"/>
            <w:tcBorders>
              <w:top w:val="nil"/>
              <w:left w:val="nil"/>
              <w:bottom w:val="nil"/>
              <w:right w:val="nil"/>
            </w:tcBorders>
            <w:shd w:val="clear" w:color="auto" w:fill="auto"/>
            <w:vAlign w:val="bottom"/>
          </w:tcPr>
          <w:p w14:paraId="3E35308F" w14:textId="32A6C96E" w:rsidR="007C3024" w:rsidRPr="005B7576" w:rsidRDefault="007C3024" w:rsidP="007C3024">
            <w:pPr>
              <w:ind w:right="-10"/>
              <w:jc w:val="right"/>
              <w:rPr>
                <w:rFonts w:ascii="Arial" w:hAnsi="Arial" w:cs="Arial"/>
                <w:bCs/>
                <w:color w:val="000000" w:themeColor="text1"/>
                <w:sz w:val="18"/>
                <w:szCs w:val="18"/>
              </w:rPr>
            </w:pPr>
            <w:r w:rsidRPr="007C3024">
              <w:rPr>
                <w:rFonts w:ascii="Arial" w:hAnsi="Arial" w:cs="Arial"/>
                <w:bCs/>
                <w:color w:val="000000" w:themeColor="text1"/>
                <w:sz w:val="18"/>
                <w:szCs w:val="18"/>
              </w:rPr>
              <w:t>16.254</w:t>
            </w:r>
          </w:p>
        </w:tc>
      </w:tr>
      <w:tr w:rsidR="007C3024" w:rsidRPr="009128F0" w14:paraId="29717001" w14:textId="77777777" w:rsidTr="00695366">
        <w:trPr>
          <w:trHeight w:val="170"/>
        </w:trPr>
        <w:tc>
          <w:tcPr>
            <w:tcW w:w="4035" w:type="pct"/>
            <w:tcBorders>
              <w:top w:val="nil"/>
              <w:left w:val="nil"/>
              <w:bottom w:val="nil"/>
              <w:right w:val="nil"/>
            </w:tcBorders>
            <w:shd w:val="clear" w:color="auto" w:fill="auto"/>
            <w:vAlign w:val="bottom"/>
          </w:tcPr>
          <w:p w14:paraId="79CBAD02" w14:textId="77777777" w:rsidR="007C3024" w:rsidRPr="005F79B0" w:rsidRDefault="007C3024" w:rsidP="007C3024">
            <w:pPr>
              <w:ind w:right="78"/>
              <w:jc w:val="right"/>
              <w:rPr>
                <w:rFonts w:ascii="Arial" w:hAnsi="Arial" w:cs="Arial"/>
                <w:bCs/>
                <w:color w:val="000000" w:themeColor="text1"/>
                <w:sz w:val="18"/>
                <w:szCs w:val="18"/>
                <w:highlight w:val="red"/>
              </w:rPr>
            </w:pPr>
          </w:p>
        </w:tc>
        <w:tc>
          <w:tcPr>
            <w:tcW w:w="965" w:type="pct"/>
            <w:tcBorders>
              <w:top w:val="nil"/>
              <w:left w:val="nil"/>
              <w:bottom w:val="nil"/>
              <w:right w:val="nil"/>
            </w:tcBorders>
            <w:shd w:val="clear" w:color="auto" w:fill="auto"/>
            <w:vAlign w:val="bottom"/>
          </w:tcPr>
          <w:p w14:paraId="79C8DA73" w14:textId="77777777" w:rsidR="007C3024" w:rsidRPr="00B36E76" w:rsidRDefault="007C3024" w:rsidP="007C3024">
            <w:pPr>
              <w:ind w:right="-10"/>
              <w:jc w:val="right"/>
              <w:rPr>
                <w:rFonts w:ascii="Arial" w:hAnsi="Arial" w:cs="Arial"/>
                <w:bCs/>
                <w:color w:val="000000" w:themeColor="text1"/>
                <w:sz w:val="18"/>
                <w:szCs w:val="18"/>
                <w:highlight w:val="red"/>
              </w:rPr>
            </w:pPr>
          </w:p>
        </w:tc>
      </w:tr>
      <w:tr w:rsidR="007C3024" w:rsidRPr="009128F0" w14:paraId="17A42CBA" w14:textId="77777777" w:rsidTr="00695366">
        <w:trPr>
          <w:trHeight w:val="170"/>
        </w:trPr>
        <w:tc>
          <w:tcPr>
            <w:tcW w:w="4035" w:type="pct"/>
            <w:tcBorders>
              <w:top w:val="single" w:sz="4" w:space="0" w:color="auto"/>
              <w:left w:val="nil"/>
              <w:bottom w:val="double" w:sz="4" w:space="0" w:color="auto"/>
              <w:right w:val="nil"/>
            </w:tcBorders>
            <w:shd w:val="clear" w:color="auto" w:fill="auto"/>
            <w:vAlign w:val="bottom"/>
          </w:tcPr>
          <w:p w14:paraId="7FE2A483" w14:textId="77777777" w:rsidR="007C3024" w:rsidRPr="009128F0" w:rsidRDefault="007C3024" w:rsidP="007C3024">
            <w:pPr>
              <w:pStyle w:val="GvdeMetniGirintisi2"/>
              <w:ind w:left="-108" w:firstLine="51"/>
              <w:rPr>
                <w:rFonts w:ascii="Arial" w:hAnsi="Arial" w:cs="Arial"/>
                <w:b/>
                <w:color w:val="000000" w:themeColor="text1"/>
                <w:sz w:val="18"/>
                <w:szCs w:val="18"/>
              </w:rPr>
            </w:pPr>
            <w:r w:rsidRPr="009128F0">
              <w:rPr>
                <w:rFonts w:ascii="Arial" w:hAnsi="Arial" w:cs="Arial"/>
                <w:b/>
                <w:color w:val="000000" w:themeColor="text1"/>
                <w:sz w:val="18"/>
                <w:szCs w:val="18"/>
              </w:rPr>
              <w:t>Toplam</w:t>
            </w:r>
          </w:p>
        </w:tc>
        <w:tc>
          <w:tcPr>
            <w:tcW w:w="965" w:type="pct"/>
            <w:tcBorders>
              <w:top w:val="single" w:sz="4" w:space="0" w:color="auto"/>
              <w:left w:val="nil"/>
              <w:bottom w:val="double" w:sz="4" w:space="0" w:color="auto"/>
              <w:right w:val="nil"/>
            </w:tcBorders>
            <w:shd w:val="clear" w:color="auto" w:fill="auto"/>
            <w:vAlign w:val="bottom"/>
          </w:tcPr>
          <w:p w14:paraId="62CAC2E8" w14:textId="2C7B7C41" w:rsidR="007C3024" w:rsidRPr="00B36E76" w:rsidRDefault="007C3024" w:rsidP="007C3024">
            <w:pPr>
              <w:ind w:right="-10"/>
              <w:jc w:val="right"/>
              <w:rPr>
                <w:rFonts w:ascii="Arial" w:hAnsi="Arial" w:cs="Arial"/>
                <w:b/>
                <w:bCs/>
                <w:color w:val="000000" w:themeColor="text1"/>
                <w:sz w:val="18"/>
                <w:szCs w:val="18"/>
                <w:highlight w:val="red"/>
              </w:rPr>
            </w:pPr>
            <w:r w:rsidRPr="007C3024">
              <w:rPr>
                <w:rFonts w:ascii="Arial" w:hAnsi="Arial" w:cs="Arial"/>
                <w:b/>
                <w:color w:val="000000"/>
                <w:sz w:val="18"/>
                <w:szCs w:val="18"/>
              </w:rPr>
              <w:t>44.949</w:t>
            </w:r>
          </w:p>
        </w:tc>
      </w:tr>
    </w:tbl>
    <w:p w14:paraId="1054AB5F" w14:textId="77777777" w:rsidR="00F44185" w:rsidRPr="009128F0" w:rsidRDefault="00F44185" w:rsidP="00695366">
      <w:pPr>
        <w:spacing w:before="60"/>
        <w:ind w:left="142" w:right="-321" w:hanging="142"/>
        <w:jc w:val="both"/>
        <w:rPr>
          <w:rFonts w:ascii="Arial" w:hAnsi="Arial" w:cs="Arial"/>
          <w:color w:val="000000" w:themeColor="text1"/>
          <w:sz w:val="14"/>
          <w:szCs w:val="14"/>
        </w:rPr>
      </w:pPr>
      <w:r w:rsidRPr="009128F0">
        <w:rPr>
          <w:rFonts w:ascii="Arial" w:hAnsi="Arial" w:cs="Arial"/>
          <w:color w:val="000000" w:themeColor="text1"/>
          <w:sz w:val="14"/>
          <w:szCs w:val="14"/>
          <w:vertAlign w:val="superscript"/>
        </w:rPr>
        <w:t>(*)</w:t>
      </w:r>
      <w:r w:rsidRPr="009128F0">
        <w:rPr>
          <w:rFonts w:ascii="Arial" w:hAnsi="Arial" w:cs="Arial"/>
          <w:color w:val="000000" w:themeColor="text1"/>
          <w:sz w:val="20"/>
          <w:szCs w:val="20"/>
          <w:vertAlign w:val="superscript"/>
        </w:rPr>
        <w:tab/>
      </w:r>
      <w:r w:rsidRPr="009128F0">
        <w:rPr>
          <w:rFonts w:ascii="Arial" w:hAnsi="Arial" w:cs="Arial"/>
          <w:color w:val="000000" w:themeColor="text1"/>
          <w:sz w:val="14"/>
          <w:szCs w:val="14"/>
        </w:rPr>
        <w:t xml:space="preserve">Gayrimenkul yatırım fonlarının </w:t>
      </w:r>
      <w:proofErr w:type="gramStart"/>
      <w:r w:rsidRPr="009128F0">
        <w:rPr>
          <w:rFonts w:ascii="Arial" w:hAnsi="Arial" w:cs="Arial"/>
          <w:color w:val="000000" w:themeColor="text1"/>
          <w:sz w:val="14"/>
          <w:szCs w:val="14"/>
        </w:rPr>
        <w:t>portföyünde</w:t>
      </w:r>
      <w:proofErr w:type="gramEnd"/>
      <w:r w:rsidRPr="009128F0">
        <w:rPr>
          <w:rFonts w:ascii="Arial" w:hAnsi="Arial" w:cs="Arial"/>
          <w:color w:val="000000" w:themeColor="text1"/>
          <w:sz w:val="14"/>
          <w:szCs w:val="14"/>
        </w:rPr>
        <w:t xml:space="preserve"> bulunan gayrimenkullere ilişkin olarak elde edilen gelir bakiyeleridir.</w:t>
      </w:r>
    </w:p>
    <w:p w14:paraId="3A8F0F5E" w14:textId="77777777" w:rsidR="00695366" w:rsidRPr="00A5606A" w:rsidRDefault="00695366" w:rsidP="00695366">
      <w:pPr>
        <w:spacing w:before="120" w:after="120"/>
        <w:ind w:left="-14" w:hanging="476"/>
        <w:jc w:val="both"/>
        <w:rPr>
          <w:rFonts w:ascii="Arial" w:hAnsi="Arial" w:cs="Arial"/>
          <w:b/>
          <w:sz w:val="20"/>
          <w:szCs w:val="20"/>
        </w:rPr>
      </w:pPr>
      <w:r w:rsidRPr="00A5606A">
        <w:rPr>
          <w:rFonts w:ascii="Arial" w:hAnsi="Arial" w:cs="Arial"/>
          <w:b/>
          <w:sz w:val="20"/>
          <w:szCs w:val="20"/>
        </w:rPr>
        <w:t>7.1.</w:t>
      </w:r>
      <w:r w:rsidRPr="00A5606A">
        <w:rPr>
          <w:rFonts w:ascii="Arial" w:hAnsi="Arial" w:cs="Arial"/>
          <w:b/>
          <w:sz w:val="20"/>
          <w:szCs w:val="20"/>
        </w:rPr>
        <w:tab/>
        <w:t>TFRS 9’a göre beklenen kredi zararı karşılıkları:</w:t>
      </w:r>
    </w:p>
    <w:tbl>
      <w:tblPr>
        <w:tblStyle w:val="TableGrid"/>
        <w:tblW w:w="9333" w:type="dxa"/>
        <w:tblInd w:w="-10" w:type="dxa"/>
        <w:tblCellMar>
          <w:top w:w="12" w:type="dxa"/>
        </w:tblCellMar>
        <w:tblLook w:val="04A0" w:firstRow="1" w:lastRow="0" w:firstColumn="1" w:lastColumn="0" w:noHBand="0" w:noVBand="1"/>
      </w:tblPr>
      <w:tblGrid>
        <w:gridCol w:w="7569"/>
        <w:gridCol w:w="1764"/>
      </w:tblGrid>
      <w:tr w:rsidR="00695366" w:rsidRPr="00A5606A" w14:paraId="0849649E" w14:textId="77777777" w:rsidTr="00695366">
        <w:trPr>
          <w:trHeight w:val="20"/>
        </w:trPr>
        <w:tc>
          <w:tcPr>
            <w:tcW w:w="7569" w:type="dxa"/>
            <w:tcBorders>
              <w:top w:val="single" w:sz="4" w:space="0" w:color="auto"/>
              <w:bottom w:val="single" w:sz="4" w:space="0" w:color="auto"/>
            </w:tcBorders>
          </w:tcPr>
          <w:p w14:paraId="1D4D6709" w14:textId="77777777" w:rsidR="00695366" w:rsidRPr="00A5606A" w:rsidRDefault="00695366" w:rsidP="001172BB">
            <w:pPr>
              <w:spacing w:line="259" w:lineRule="auto"/>
              <w:ind w:left="17"/>
              <w:rPr>
                <w:rFonts w:ascii="Arial" w:hAnsi="Arial" w:cs="Arial"/>
                <w:b/>
                <w:sz w:val="18"/>
                <w:szCs w:val="18"/>
              </w:rPr>
            </w:pPr>
          </w:p>
        </w:tc>
        <w:tc>
          <w:tcPr>
            <w:tcW w:w="1764" w:type="dxa"/>
            <w:tcBorders>
              <w:top w:val="single" w:sz="4" w:space="0" w:color="auto"/>
              <w:bottom w:val="single" w:sz="4" w:space="0" w:color="auto"/>
            </w:tcBorders>
          </w:tcPr>
          <w:p w14:paraId="3D768E99" w14:textId="77777777" w:rsidR="00695366" w:rsidRPr="00A5606A" w:rsidRDefault="00695366" w:rsidP="001172BB">
            <w:pPr>
              <w:spacing w:line="259" w:lineRule="auto"/>
              <w:ind w:left="58"/>
              <w:jc w:val="right"/>
              <w:rPr>
                <w:rFonts w:ascii="Arial" w:hAnsi="Arial" w:cs="Arial"/>
                <w:b/>
                <w:sz w:val="18"/>
                <w:szCs w:val="18"/>
              </w:rPr>
            </w:pPr>
            <w:r w:rsidRPr="00A5606A">
              <w:rPr>
                <w:rFonts w:ascii="Arial" w:hAnsi="Arial" w:cs="Arial"/>
                <w:b/>
                <w:sz w:val="18"/>
                <w:szCs w:val="18"/>
              </w:rPr>
              <w:t xml:space="preserve">Cari Dönem </w:t>
            </w:r>
          </w:p>
        </w:tc>
      </w:tr>
      <w:tr w:rsidR="00405C54" w:rsidRPr="00A5606A" w14:paraId="1D3A822E" w14:textId="77777777" w:rsidTr="00695366">
        <w:trPr>
          <w:trHeight w:val="20"/>
        </w:trPr>
        <w:tc>
          <w:tcPr>
            <w:tcW w:w="7569" w:type="dxa"/>
            <w:tcBorders>
              <w:top w:val="single" w:sz="4" w:space="0" w:color="auto"/>
            </w:tcBorders>
          </w:tcPr>
          <w:p w14:paraId="02A5BD7F" w14:textId="77777777" w:rsidR="00405C54" w:rsidRPr="00A5606A" w:rsidRDefault="00405C54" w:rsidP="00405C54">
            <w:pPr>
              <w:spacing w:line="259" w:lineRule="auto"/>
              <w:ind w:left="17"/>
              <w:rPr>
                <w:rFonts w:ascii="Arial" w:hAnsi="Arial" w:cs="Arial"/>
                <w:b/>
                <w:sz w:val="18"/>
                <w:szCs w:val="18"/>
              </w:rPr>
            </w:pPr>
            <w:r w:rsidRPr="00A5606A">
              <w:rPr>
                <w:rFonts w:ascii="Arial" w:hAnsi="Arial" w:cs="Arial"/>
                <w:b/>
                <w:sz w:val="18"/>
                <w:szCs w:val="18"/>
              </w:rPr>
              <w:t xml:space="preserve">Beklenen Kredi Zararı Karşılıkları </w:t>
            </w:r>
          </w:p>
        </w:tc>
        <w:tc>
          <w:tcPr>
            <w:tcW w:w="1764" w:type="dxa"/>
            <w:tcBorders>
              <w:top w:val="single" w:sz="4" w:space="0" w:color="auto"/>
            </w:tcBorders>
          </w:tcPr>
          <w:p w14:paraId="2B63582D" w14:textId="72A254F0" w:rsidR="00405C54" w:rsidRPr="00A5606A" w:rsidRDefault="00405C54" w:rsidP="00405C54">
            <w:pPr>
              <w:ind w:right="104"/>
              <w:jc w:val="right"/>
              <w:rPr>
                <w:rFonts w:ascii="Arial" w:hAnsi="Arial" w:cs="Arial"/>
                <w:b/>
                <w:bCs/>
                <w:sz w:val="18"/>
                <w:szCs w:val="18"/>
              </w:rPr>
            </w:pPr>
            <w:r w:rsidRPr="00A5606A">
              <w:rPr>
                <w:rFonts w:ascii="Arial" w:hAnsi="Arial" w:cs="Arial"/>
                <w:b/>
                <w:bCs/>
                <w:sz w:val="18"/>
                <w:szCs w:val="18"/>
              </w:rPr>
              <w:t>252.425</w:t>
            </w:r>
          </w:p>
        </w:tc>
      </w:tr>
      <w:tr w:rsidR="00405C54" w:rsidRPr="00A5606A" w14:paraId="1639F30F" w14:textId="77777777" w:rsidTr="00695366">
        <w:trPr>
          <w:trHeight w:val="20"/>
        </w:trPr>
        <w:tc>
          <w:tcPr>
            <w:tcW w:w="7569" w:type="dxa"/>
          </w:tcPr>
          <w:p w14:paraId="68A0E24B" w14:textId="77777777" w:rsidR="00405C54" w:rsidRPr="00A5606A" w:rsidRDefault="00405C54" w:rsidP="00405C54">
            <w:pPr>
              <w:spacing w:line="259" w:lineRule="auto"/>
              <w:ind w:left="284" w:right="48" w:hanging="284"/>
              <w:rPr>
                <w:rFonts w:ascii="Arial" w:hAnsi="Arial" w:cs="Arial"/>
                <w:sz w:val="18"/>
                <w:szCs w:val="18"/>
              </w:rPr>
            </w:pPr>
            <w:r w:rsidRPr="00A5606A">
              <w:rPr>
                <w:rFonts w:ascii="Arial" w:hAnsi="Arial" w:cs="Arial"/>
                <w:sz w:val="18"/>
                <w:szCs w:val="18"/>
              </w:rPr>
              <w:t xml:space="preserve">      12 Aylık Beklenen Zarar Karşılığı (Birinci Aşama) </w:t>
            </w:r>
          </w:p>
        </w:tc>
        <w:tc>
          <w:tcPr>
            <w:tcW w:w="1764" w:type="dxa"/>
          </w:tcPr>
          <w:p w14:paraId="7F16514D" w14:textId="58A16B5B" w:rsidR="00405C54" w:rsidRPr="00A5606A" w:rsidRDefault="00405C54" w:rsidP="00405C54">
            <w:pPr>
              <w:ind w:right="104"/>
              <w:jc w:val="right"/>
              <w:rPr>
                <w:rFonts w:ascii="Arial" w:hAnsi="Arial" w:cs="Arial"/>
                <w:bCs/>
                <w:sz w:val="18"/>
                <w:szCs w:val="18"/>
              </w:rPr>
            </w:pPr>
            <w:r w:rsidRPr="00A5606A">
              <w:rPr>
                <w:rFonts w:ascii="Arial" w:hAnsi="Arial" w:cs="Arial"/>
                <w:bCs/>
                <w:sz w:val="18"/>
                <w:szCs w:val="18"/>
              </w:rPr>
              <w:t>17.020</w:t>
            </w:r>
          </w:p>
        </w:tc>
      </w:tr>
      <w:tr w:rsidR="00405C54" w:rsidRPr="00A5606A" w14:paraId="2F1BFC54" w14:textId="77777777" w:rsidTr="00695366">
        <w:trPr>
          <w:trHeight w:val="20"/>
        </w:trPr>
        <w:tc>
          <w:tcPr>
            <w:tcW w:w="7569" w:type="dxa"/>
          </w:tcPr>
          <w:p w14:paraId="482E3222" w14:textId="77777777" w:rsidR="00405C54" w:rsidRPr="00A5606A" w:rsidRDefault="00405C54" w:rsidP="00405C54">
            <w:pPr>
              <w:spacing w:line="259" w:lineRule="auto"/>
              <w:ind w:left="348"/>
              <w:rPr>
                <w:rFonts w:ascii="Arial" w:hAnsi="Arial" w:cs="Arial"/>
                <w:sz w:val="18"/>
                <w:szCs w:val="18"/>
              </w:rPr>
            </w:pPr>
            <w:r w:rsidRPr="00A5606A">
              <w:rPr>
                <w:rFonts w:ascii="Arial" w:hAnsi="Arial" w:cs="Arial"/>
                <w:sz w:val="18"/>
                <w:szCs w:val="18"/>
              </w:rPr>
              <w:t xml:space="preserve">Kredi Riskinde Önemli Artış (İkinci Aşama) </w:t>
            </w:r>
          </w:p>
        </w:tc>
        <w:tc>
          <w:tcPr>
            <w:tcW w:w="1764" w:type="dxa"/>
          </w:tcPr>
          <w:p w14:paraId="2F461839" w14:textId="43A058C0" w:rsidR="00405C54" w:rsidRPr="00A5606A" w:rsidRDefault="00405C54" w:rsidP="00405C54">
            <w:pPr>
              <w:ind w:right="104"/>
              <w:jc w:val="right"/>
              <w:rPr>
                <w:rFonts w:ascii="Arial" w:hAnsi="Arial" w:cs="Arial"/>
                <w:bCs/>
                <w:sz w:val="18"/>
                <w:szCs w:val="18"/>
              </w:rPr>
            </w:pPr>
            <w:r w:rsidRPr="00A5606A">
              <w:rPr>
                <w:rFonts w:ascii="Arial" w:hAnsi="Arial" w:cs="Arial"/>
                <w:bCs/>
                <w:sz w:val="18"/>
                <w:szCs w:val="18"/>
              </w:rPr>
              <w:t>29.510</w:t>
            </w:r>
          </w:p>
        </w:tc>
      </w:tr>
      <w:tr w:rsidR="00405C54" w:rsidRPr="00A5606A" w14:paraId="453C7325" w14:textId="77777777" w:rsidTr="00695366">
        <w:trPr>
          <w:trHeight w:val="20"/>
        </w:trPr>
        <w:tc>
          <w:tcPr>
            <w:tcW w:w="7569" w:type="dxa"/>
          </w:tcPr>
          <w:p w14:paraId="5FABF024" w14:textId="77777777" w:rsidR="00405C54" w:rsidRPr="00A5606A" w:rsidRDefault="00405C54" w:rsidP="00405C54">
            <w:pPr>
              <w:spacing w:line="259" w:lineRule="auto"/>
              <w:ind w:left="348"/>
              <w:rPr>
                <w:rFonts w:ascii="Arial" w:hAnsi="Arial" w:cs="Arial"/>
                <w:sz w:val="18"/>
                <w:szCs w:val="18"/>
              </w:rPr>
            </w:pPr>
            <w:r w:rsidRPr="00A5606A">
              <w:rPr>
                <w:rFonts w:ascii="Arial" w:hAnsi="Arial" w:cs="Arial"/>
                <w:sz w:val="18"/>
                <w:szCs w:val="18"/>
              </w:rPr>
              <w:t xml:space="preserve">Temerrüt (Üçüncü Aşama) </w:t>
            </w:r>
          </w:p>
        </w:tc>
        <w:tc>
          <w:tcPr>
            <w:tcW w:w="1764" w:type="dxa"/>
          </w:tcPr>
          <w:p w14:paraId="622875CF" w14:textId="79799DA8" w:rsidR="00405C54" w:rsidRPr="00A5606A" w:rsidRDefault="00405C54" w:rsidP="00405C54">
            <w:pPr>
              <w:ind w:right="104"/>
              <w:jc w:val="right"/>
              <w:rPr>
                <w:rFonts w:ascii="Arial" w:hAnsi="Arial" w:cs="Arial"/>
                <w:bCs/>
                <w:sz w:val="18"/>
                <w:szCs w:val="18"/>
              </w:rPr>
            </w:pPr>
            <w:r w:rsidRPr="00A5606A">
              <w:rPr>
                <w:rFonts w:ascii="Arial" w:hAnsi="Arial" w:cs="Arial"/>
                <w:bCs/>
                <w:sz w:val="18"/>
                <w:szCs w:val="18"/>
              </w:rPr>
              <w:t>205.895</w:t>
            </w:r>
          </w:p>
        </w:tc>
      </w:tr>
      <w:tr w:rsidR="00405C54" w:rsidRPr="00A5606A" w14:paraId="44A4CF80" w14:textId="77777777" w:rsidTr="00695366">
        <w:trPr>
          <w:trHeight w:val="20"/>
        </w:trPr>
        <w:tc>
          <w:tcPr>
            <w:tcW w:w="7569" w:type="dxa"/>
          </w:tcPr>
          <w:p w14:paraId="3B1A3054" w14:textId="77777777" w:rsidR="00405C54" w:rsidRPr="00A5606A" w:rsidRDefault="00405C54" w:rsidP="00405C54">
            <w:pPr>
              <w:spacing w:line="259" w:lineRule="auto"/>
              <w:ind w:left="17"/>
              <w:rPr>
                <w:rFonts w:ascii="Arial" w:hAnsi="Arial" w:cs="Arial"/>
                <w:b/>
                <w:sz w:val="18"/>
                <w:szCs w:val="18"/>
              </w:rPr>
            </w:pPr>
            <w:r w:rsidRPr="00A5606A">
              <w:rPr>
                <w:rFonts w:ascii="Arial" w:hAnsi="Arial" w:cs="Arial"/>
                <w:b/>
                <w:sz w:val="18"/>
                <w:szCs w:val="18"/>
              </w:rPr>
              <w:t xml:space="preserve">Menkul Değerler Değer Düşüş Karşılıkları </w:t>
            </w:r>
          </w:p>
        </w:tc>
        <w:tc>
          <w:tcPr>
            <w:tcW w:w="1764" w:type="dxa"/>
          </w:tcPr>
          <w:p w14:paraId="76BCD0D7" w14:textId="49A2230D" w:rsidR="00405C54" w:rsidRPr="00A5606A" w:rsidRDefault="00405C54" w:rsidP="00405C54">
            <w:pPr>
              <w:ind w:right="104"/>
              <w:jc w:val="right"/>
              <w:rPr>
                <w:rFonts w:ascii="Arial" w:hAnsi="Arial" w:cs="Arial"/>
                <w:b/>
                <w:bCs/>
                <w:sz w:val="18"/>
                <w:szCs w:val="18"/>
              </w:rPr>
            </w:pPr>
            <w:r w:rsidRPr="00A5606A">
              <w:rPr>
                <w:rFonts w:ascii="Arial" w:hAnsi="Arial" w:cs="Arial"/>
                <w:b/>
                <w:bCs/>
                <w:sz w:val="18"/>
                <w:szCs w:val="18"/>
              </w:rPr>
              <w:t>156</w:t>
            </w:r>
          </w:p>
        </w:tc>
      </w:tr>
      <w:tr w:rsidR="00405C54" w:rsidRPr="00A5606A" w14:paraId="61E45A80" w14:textId="77777777" w:rsidTr="00695366">
        <w:trPr>
          <w:trHeight w:val="20"/>
        </w:trPr>
        <w:tc>
          <w:tcPr>
            <w:tcW w:w="7569" w:type="dxa"/>
          </w:tcPr>
          <w:p w14:paraId="01B94409" w14:textId="77777777" w:rsidR="00405C54" w:rsidRPr="00A5606A" w:rsidRDefault="00405C54" w:rsidP="00405C54">
            <w:pPr>
              <w:spacing w:line="259" w:lineRule="auto"/>
              <w:ind w:left="17" w:firstLine="331"/>
              <w:rPr>
                <w:rFonts w:ascii="Arial" w:hAnsi="Arial" w:cs="Arial"/>
                <w:sz w:val="18"/>
                <w:szCs w:val="18"/>
              </w:rPr>
            </w:pPr>
            <w:r w:rsidRPr="00A5606A">
              <w:rPr>
                <w:rFonts w:ascii="Arial" w:hAnsi="Arial" w:cs="Arial"/>
                <w:sz w:val="18"/>
                <w:szCs w:val="18"/>
              </w:rPr>
              <w:t xml:space="preserve">Gerçeğe Uygun Değer Farkı Kâr veya Zarara Yansıtılan Finansal Varlıklar </w:t>
            </w:r>
          </w:p>
        </w:tc>
        <w:tc>
          <w:tcPr>
            <w:tcW w:w="1764" w:type="dxa"/>
          </w:tcPr>
          <w:p w14:paraId="3B73BB47" w14:textId="6C278EA6" w:rsidR="00405C54" w:rsidRPr="00A5606A" w:rsidRDefault="00405C54" w:rsidP="00405C54">
            <w:pPr>
              <w:ind w:right="104"/>
              <w:jc w:val="right"/>
              <w:rPr>
                <w:rFonts w:ascii="Arial" w:hAnsi="Arial" w:cs="Arial"/>
                <w:bCs/>
                <w:sz w:val="18"/>
                <w:szCs w:val="18"/>
              </w:rPr>
            </w:pPr>
            <w:r w:rsidRPr="00A5606A">
              <w:rPr>
                <w:rFonts w:ascii="Arial" w:hAnsi="Arial" w:cs="Arial"/>
                <w:bCs/>
                <w:sz w:val="18"/>
                <w:szCs w:val="18"/>
              </w:rPr>
              <w:t>-</w:t>
            </w:r>
          </w:p>
        </w:tc>
      </w:tr>
      <w:tr w:rsidR="00405C54" w:rsidRPr="00A5606A" w14:paraId="76551620" w14:textId="77777777" w:rsidTr="00695366">
        <w:trPr>
          <w:trHeight w:val="20"/>
        </w:trPr>
        <w:tc>
          <w:tcPr>
            <w:tcW w:w="7569" w:type="dxa"/>
          </w:tcPr>
          <w:p w14:paraId="1070CAD4" w14:textId="77777777" w:rsidR="00405C54" w:rsidRPr="00A5606A" w:rsidRDefault="00405C54" w:rsidP="00405C54">
            <w:pPr>
              <w:spacing w:line="259" w:lineRule="auto"/>
              <w:ind w:left="17" w:firstLine="331"/>
              <w:rPr>
                <w:rFonts w:ascii="Arial" w:hAnsi="Arial" w:cs="Arial"/>
                <w:sz w:val="18"/>
                <w:szCs w:val="18"/>
              </w:rPr>
            </w:pPr>
            <w:r w:rsidRPr="00A5606A">
              <w:rPr>
                <w:rFonts w:ascii="Arial" w:hAnsi="Arial" w:cs="Arial"/>
                <w:sz w:val="18"/>
                <w:szCs w:val="18"/>
              </w:rPr>
              <w:t xml:space="preserve">Gerçeğe Uygun Değer Farkı Diğer Kapsamlı Gelire Yansıtılan Varlıklar </w:t>
            </w:r>
          </w:p>
        </w:tc>
        <w:tc>
          <w:tcPr>
            <w:tcW w:w="1764" w:type="dxa"/>
          </w:tcPr>
          <w:p w14:paraId="5221D0D3" w14:textId="449869D8" w:rsidR="00405C54" w:rsidRPr="00A5606A" w:rsidRDefault="00405C54" w:rsidP="00405C54">
            <w:pPr>
              <w:ind w:right="104"/>
              <w:jc w:val="right"/>
              <w:rPr>
                <w:rFonts w:ascii="Arial" w:hAnsi="Arial" w:cs="Arial"/>
                <w:bCs/>
                <w:sz w:val="18"/>
                <w:szCs w:val="18"/>
              </w:rPr>
            </w:pPr>
            <w:r w:rsidRPr="00A5606A">
              <w:rPr>
                <w:rFonts w:ascii="Arial" w:hAnsi="Arial" w:cs="Arial"/>
                <w:bCs/>
                <w:sz w:val="18"/>
                <w:szCs w:val="18"/>
              </w:rPr>
              <w:t>156</w:t>
            </w:r>
          </w:p>
        </w:tc>
      </w:tr>
      <w:tr w:rsidR="00405C54" w:rsidRPr="00A5606A" w14:paraId="5493DAF7" w14:textId="77777777" w:rsidTr="00695366">
        <w:trPr>
          <w:trHeight w:val="20"/>
        </w:trPr>
        <w:tc>
          <w:tcPr>
            <w:tcW w:w="7569" w:type="dxa"/>
          </w:tcPr>
          <w:p w14:paraId="393EC3E9" w14:textId="77777777" w:rsidR="00405C54" w:rsidRPr="00A5606A" w:rsidRDefault="00405C54" w:rsidP="00405C54">
            <w:pPr>
              <w:spacing w:line="259" w:lineRule="auto"/>
              <w:ind w:left="17"/>
              <w:rPr>
                <w:rFonts w:ascii="Arial" w:hAnsi="Arial" w:cs="Arial"/>
                <w:b/>
                <w:sz w:val="18"/>
                <w:szCs w:val="18"/>
              </w:rPr>
            </w:pPr>
            <w:r w:rsidRPr="00A5606A">
              <w:rPr>
                <w:rFonts w:ascii="Arial" w:hAnsi="Arial" w:cs="Arial"/>
                <w:b/>
                <w:sz w:val="18"/>
                <w:szCs w:val="18"/>
              </w:rPr>
              <w:t xml:space="preserve">İştirakler, Bağlı Ortaklıklar ve Birlikte Kontrol Edilen Ortaklıklar Değer Düşüş Karşılıkları </w:t>
            </w:r>
          </w:p>
        </w:tc>
        <w:tc>
          <w:tcPr>
            <w:tcW w:w="1764" w:type="dxa"/>
          </w:tcPr>
          <w:p w14:paraId="37EE85E8" w14:textId="262160E8" w:rsidR="00405C54" w:rsidRPr="00A5606A" w:rsidRDefault="00405C54" w:rsidP="00405C54">
            <w:pPr>
              <w:ind w:right="104"/>
              <w:jc w:val="right"/>
              <w:rPr>
                <w:rFonts w:ascii="Arial" w:hAnsi="Arial" w:cs="Arial"/>
                <w:b/>
                <w:bCs/>
                <w:sz w:val="18"/>
                <w:szCs w:val="18"/>
              </w:rPr>
            </w:pPr>
            <w:r w:rsidRPr="00A5606A">
              <w:rPr>
                <w:rFonts w:ascii="Arial" w:hAnsi="Arial" w:cs="Arial"/>
                <w:b/>
                <w:bCs/>
                <w:sz w:val="18"/>
                <w:szCs w:val="18"/>
              </w:rPr>
              <w:t>-</w:t>
            </w:r>
          </w:p>
        </w:tc>
      </w:tr>
      <w:tr w:rsidR="00405C54" w:rsidRPr="00A5606A" w14:paraId="233DD8AA" w14:textId="77777777" w:rsidTr="00695366">
        <w:trPr>
          <w:trHeight w:val="20"/>
        </w:trPr>
        <w:tc>
          <w:tcPr>
            <w:tcW w:w="7569" w:type="dxa"/>
          </w:tcPr>
          <w:p w14:paraId="47440CB9" w14:textId="77777777" w:rsidR="00405C54" w:rsidRPr="00A5606A" w:rsidRDefault="00405C54" w:rsidP="00405C54">
            <w:pPr>
              <w:spacing w:line="259" w:lineRule="auto"/>
              <w:ind w:left="348"/>
              <w:rPr>
                <w:rFonts w:ascii="Arial" w:hAnsi="Arial" w:cs="Arial"/>
                <w:sz w:val="18"/>
                <w:szCs w:val="18"/>
              </w:rPr>
            </w:pPr>
            <w:r w:rsidRPr="00A5606A">
              <w:rPr>
                <w:rFonts w:ascii="Arial" w:hAnsi="Arial" w:cs="Arial"/>
                <w:sz w:val="18"/>
                <w:szCs w:val="18"/>
              </w:rPr>
              <w:t xml:space="preserve">İştirakler </w:t>
            </w:r>
          </w:p>
        </w:tc>
        <w:tc>
          <w:tcPr>
            <w:tcW w:w="1764" w:type="dxa"/>
          </w:tcPr>
          <w:p w14:paraId="18A8EAA1" w14:textId="698F6B29" w:rsidR="00405C54" w:rsidRPr="00A5606A" w:rsidRDefault="00405C54" w:rsidP="00405C54">
            <w:pPr>
              <w:ind w:right="104"/>
              <w:jc w:val="right"/>
              <w:rPr>
                <w:rFonts w:ascii="Arial" w:hAnsi="Arial" w:cs="Arial"/>
                <w:bCs/>
                <w:sz w:val="18"/>
                <w:szCs w:val="18"/>
              </w:rPr>
            </w:pPr>
            <w:r w:rsidRPr="00A5606A">
              <w:rPr>
                <w:rFonts w:ascii="Arial" w:hAnsi="Arial" w:cs="Arial"/>
                <w:bCs/>
                <w:sz w:val="18"/>
                <w:szCs w:val="18"/>
              </w:rPr>
              <w:t>-</w:t>
            </w:r>
          </w:p>
        </w:tc>
      </w:tr>
      <w:tr w:rsidR="00405C54" w:rsidRPr="00A5606A" w14:paraId="3ADBA8B9" w14:textId="77777777" w:rsidTr="00695366">
        <w:trPr>
          <w:trHeight w:val="20"/>
        </w:trPr>
        <w:tc>
          <w:tcPr>
            <w:tcW w:w="7569" w:type="dxa"/>
          </w:tcPr>
          <w:p w14:paraId="16ADB1C0" w14:textId="77777777" w:rsidR="00405C54" w:rsidRPr="00A5606A" w:rsidRDefault="00405C54" w:rsidP="00405C54">
            <w:pPr>
              <w:spacing w:line="259" w:lineRule="auto"/>
              <w:ind w:left="348"/>
              <w:rPr>
                <w:rFonts w:ascii="Arial" w:hAnsi="Arial" w:cs="Arial"/>
                <w:sz w:val="18"/>
                <w:szCs w:val="18"/>
              </w:rPr>
            </w:pPr>
            <w:r w:rsidRPr="00A5606A">
              <w:rPr>
                <w:rFonts w:ascii="Arial" w:hAnsi="Arial" w:cs="Arial"/>
                <w:sz w:val="18"/>
                <w:szCs w:val="18"/>
              </w:rPr>
              <w:t xml:space="preserve">Bağlı Ortaklıklar </w:t>
            </w:r>
          </w:p>
        </w:tc>
        <w:tc>
          <w:tcPr>
            <w:tcW w:w="1764" w:type="dxa"/>
          </w:tcPr>
          <w:p w14:paraId="2088CAE0" w14:textId="3E0EFDA7" w:rsidR="00405C54" w:rsidRPr="00A5606A" w:rsidRDefault="00405C54" w:rsidP="00405C54">
            <w:pPr>
              <w:ind w:right="104"/>
              <w:jc w:val="right"/>
              <w:rPr>
                <w:rFonts w:ascii="Arial" w:hAnsi="Arial" w:cs="Arial"/>
                <w:bCs/>
                <w:sz w:val="18"/>
                <w:szCs w:val="18"/>
              </w:rPr>
            </w:pPr>
            <w:r w:rsidRPr="00A5606A">
              <w:rPr>
                <w:rFonts w:ascii="Arial" w:hAnsi="Arial" w:cs="Arial"/>
                <w:bCs/>
                <w:sz w:val="18"/>
                <w:szCs w:val="18"/>
              </w:rPr>
              <w:t>-</w:t>
            </w:r>
          </w:p>
        </w:tc>
      </w:tr>
      <w:tr w:rsidR="00405C54" w:rsidRPr="00A5606A" w14:paraId="26F3A2EE" w14:textId="77777777" w:rsidTr="00695366">
        <w:trPr>
          <w:trHeight w:val="20"/>
        </w:trPr>
        <w:tc>
          <w:tcPr>
            <w:tcW w:w="7569" w:type="dxa"/>
          </w:tcPr>
          <w:p w14:paraId="17E4A7A3" w14:textId="77777777" w:rsidR="00405C54" w:rsidRPr="00A5606A" w:rsidRDefault="00405C54" w:rsidP="00405C54">
            <w:pPr>
              <w:spacing w:line="259" w:lineRule="auto"/>
              <w:ind w:left="348"/>
              <w:rPr>
                <w:rFonts w:ascii="Arial" w:hAnsi="Arial" w:cs="Arial"/>
                <w:sz w:val="18"/>
                <w:szCs w:val="18"/>
              </w:rPr>
            </w:pPr>
            <w:r w:rsidRPr="00A5606A">
              <w:rPr>
                <w:rFonts w:ascii="Arial" w:hAnsi="Arial" w:cs="Arial"/>
                <w:sz w:val="18"/>
                <w:szCs w:val="18"/>
              </w:rPr>
              <w:t xml:space="preserve">Birlikte Kontrol Edilen Ortaklıklar  </w:t>
            </w:r>
          </w:p>
        </w:tc>
        <w:tc>
          <w:tcPr>
            <w:tcW w:w="1764" w:type="dxa"/>
          </w:tcPr>
          <w:p w14:paraId="39FFD74E" w14:textId="6025CFE0" w:rsidR="00405C54" w:rsidRPr="00A5606A" w:rsidRDefault="00405C54" w:rsidP="00405C54">
            <w:pPr>
              <w:ind w:right="104"/>
              <w:jc w:val="right"/>
              <w:rPr>
                <w:rFonts w:ascii="Arial" w:hAnsi="Arial" w:cs="Arial"/>
                <w:bCs/>
                <w:sz w:val="18"/>
                <w:szCs w:val="18"/>
              </w:rPr>
            </w:pPr>
            <w:r w:rsidRPr="00A5606A">
              <w:rPr>
                <w:rFonts w:ascii="Arial" w:hAnsi="Arial" w:cs="Arial"/>
                <w:bCs/>
                <w:sz w:val="18"/>
                <w:szCs w:val="18"/>
              </w:rPr>
              <w:t>-</w:t>
            </w:r>
          </w:p>
        </w:tc>
      </w:tr>
      <w:tr w:rsidR="00405C54" w:rsidRPr="00A5606A" w14:paraId="4F203778" w14:textId="77777777" w:rsidTr="00695366">
        <w:trPr>
          <w:trHeight w:val="20"/>
        </w:trPr>
        <w:tc>
          <w:tcPr>
            <w:tcW w:w="7569" w:type="dxa"/>
          </w:tcPr>
          <w:p w14:paraId="6BBE44E6" w14:textId="77777777" w:rsidR="00405C54" w:rsidRPr="00A5606A" w:rsidRDefault="00405C54" w:rsidP="00405C54">
            <w:pPr>
              <w:spacing w:line="259" w:lineRule="auto"/>
              <w:ind w:left="17"/>
              <w:rPr>
                <w:rFonts w:ascii="Arial" w:hAnsi="Arial" w:cs="Arial"/>
                <w:b/>
                <w:sz w:val="18"/>
                <w:szCs w:val="18"/>
              </w:rPr>
            </w:pPr>
            <w:r w:rsidRPr="00A5606A">
              <w:rPr>
                <w:rFonts w:ascii="Arial" w:hAnsi="Arial" w:cs="Arial"/>
                <w:b/>
                <w:sz w:val="18"/>
                <w:szCs w:val="18"/>
              </w:rPr>
              <w:t xml:space="preserve">Diğer </w:t>
            </w:r>
          </w:p>
        </w:tc>
        <w:tc>
          <w:tcPr>
            <w:tcW w:w="1764" w:type="dxa"/>
          </w:tcPr>
          <w:p w14:paraId="7D660D7C" w14:textId="25A4A6E8" w:rsidR="00405C54" w:rsidRPr="00A5606A" w:rsidRDefault="00405C54" w:rsidP="00405C54">
            <w:pPr>
              <w:ind w:right="104"/>
              <w:jc w:val="right"/>
              <w:rPr>
                <w:rFonts w:ascii="Arial" w:hAnsi="Arial" w:cs="Arial"/>
                <w:b/>
                <w:bCs/>
                <w:sz w:val="18"/>
                <w:szCs w:val="18"/>
              </w:rPr>
            </w:pPr>
            <w:r w:rsidRPr="00A5606A">
              <w:rPr>
                <w:rFonts w:ascii="Arial" w:hAnsi="Arial" w:cs="Arial"/>
                <w:b/>
                <w:bCs/>
                <w:sz w:val="18"/>
                <w:szCs w:val="18"/>
              </w:rPr>
              <w:t>4.528</w:t>
            </w:r>
          </w:p>
        </w:tc>
      </w:tr>
      <w:tr w:rsidR="00405C54" w:rsidRPr="00A5606A" w14:paraId="2157EF1A" w14:textId="77777777" w:rsidTr="00695366">
        <w:trPr>
          <w:trHeight w:val="20"/>
        </w:trPr>
        <w:tc>
          <w:tcPr>
            <w:tcW w:w="7569" w:type="dxa"/>
            <w:tcBorders>
              <w:bottom w:val="single" w:sz="4" w:space="0" w:color="auto"/>
            </w:tcBorders>
          </w:tcPr>
          <w:p w14:paraId="21FCE650" w14:textId="77777777" w:rsidR="00405C54" w:rsidRPr="00A5606A" w:rsidRDefault="00405C54" w:rsidP="00405C54">
            <w:pPr>
              <w:spacing w:line="259" w:lineRule="auto"/>
              <w:ind w:left="17"/>
              <w:rPr>
                <w:rFonts w:ascii="Arial" w:hAnsi="Arial" w:cs="Arial"/>
                <w:b/>
                <w:sz w:val="18"/>
                <w:szCs w:val="18"/>
              </w:rPr>
            </w:pPr>
          </w:p>
        </w:tc>
        <w:tc>
          <w:tcPr>
            <w:tcW w:w="1764" w:type="dxa"/>
            <w:tcBorders>
              <w:bottom w:val="single" w:sz="4" w:space="0" w:color="auto"/>
            </w:tcBorders>
            <w:vAlign w:val="bottom"/>
          </w:tcPr>
          <w:p w14:paraId="7E1C5E3B" w14:textId="77777777" w:rsidR="00405C54" w:rsidRPr="00A5606A" w:rsidRDefault="00405C54" w:rsidP="00405C54">
            <w:pPr>
              <w:spacing w:line="259" w:lineRule="auto"/>
              <w:ind w:left="17"/>
              <w:jc w:val="right"/>
              <w:rPr>
                <w:rFonts w:ascii="Arial" w:hAnsi="Arial" w:cs="Arial"/>
                <w:sz w:val="18"/>
                <w:szCs w:val="18"/>
              </w:rPr>
            </w:pPr>
          </w:p>
        </w:tc>
      </w:tr>
      <w:tr w:rsidR="00405C54" w:rsidRPr="00A5606A" w14:paraId="5AD72A56" w14:textId="77777777" w:rsidTr="00695366">
        <w:trPr>
          <w:trHeight w:val="20"/>
        </w:trPr>
        <w:tc>
          <w:tcPr>
            <w:tcW w:w="7569" w:type="dxa"/>
            <w:tcBorders>
              <w:top w:val="single" w:sz="4" w:space="0" w:color="auto"/>
              <w:bottom w:val="double" w:sz="4" w:space="0" w:color="auto"/>
            </w:tcBorders>
          </w:tcPr>
          <w:p w14:paraId="457C810D" w14:textId="77777777" w:rsidR="00405C54" w:rsidRPr="00A5606A" w:rsidRDefault="00405C54" w:rsidP="00405C54">
            <w:pPr>
              <w:spacing w:line="259" w:lineRule="auto"/>
              <w:ind w:left="17"/>
              <w:rPr>
                <w:rFonts w:ascii="Arial" w:hAnsi="Arial" w:cs="Arial"/>
                <w:b/>
                <w:sz w:val="18"/>
                <w:szCs w:val="18"/>
              </w:rPr>
            </w:pPr>
            <w:r w:rsidRPr="00A5606A">
              <w:rPr>
                <w:rFonts w:ascii="Arial" w:hAnsi="Arial" w:cs="Arial"/>
                <w:b/>
                <w:sz w:val="18"/>
                <w:szCs w:val="18"/>
              </w:rPr>
              <w:t xml:space="preserve">Toplam </w:t>
            </w:r>
          </w:p>
        </w:tc>
        <w:tc>
          <w:tcPr>
            <w:tcW w:w="1764" w:type="dxa"/>
            <w:tcBorders>
              <w:top w:val="single" w:sz="4" w:space="0" w:color="auto"/>
              <w:bottom w:val="double" w:sz="4" w:space="0" w:color="auto"/>
            </w:tcBorders>
          </w:tcPr>
          <w:p w14:paraId="546FA9EF" w14:textId="38A3E6A7" w:rsidR="00405C54" w:rsidRPr="00A5606A" w:rsidRDefault="00405C54" w:rsidP="00405C54">
            <w:pPr>
              <w:ind w:right="104"/>
              <w:jc w:val="right"/>
              <w:rPr>
                <w:rFonts w:ascii="Arial" w:hAnsi="Arial" w:cs="Arial"/>
                <w:b/>
                <w:bCs/>
                <w:sz w:val="18"/>
                <w:szCs w:val="18"/>
              </w:rPr>
            </w:pPr>
            <w:r w:rsidRPr="00A5606A">
              <w:rPr>
                <w:rFonts w:ascii="Arial" w:hAnsi="Arial" w:cs="Arial"/>
                <w:b/>
                <w:bCs/>
                <w:sz w:val="18"/>
                <w:szCs w:val="18"/>
              </w:rPr>
              <w:t>257.109</w:t>
            </w:r>
          </w:p>
        </w:tc>
      </w:tr>
    </w:tbl>
    <w:p w14:paraId="0B801065" w14:textId="77777777" w:rsidR="00695366" w:rsidRDefault="00695366" w:rsidP="00D06B6B">
      <w:pPr>
        <w:spacing w:before="120" w:after="120"/>
        <w:ind w:left="-14" w:right="-251" w:hanging="476"/>
        <w:jc w:val="both"/>
        <w:rPr>
          <w:rFonts w:ascii="Arial" w:hAnsi="Arial" w:cs="Arial"/>
          <w:b/>
          <w:sz w:val="20"/>
          <w:szCs w:val="20"/>
        </w:rPr>
      </w:pPr>
      <w:r>
        <w:rPr>
          <w:rFonts w:ascii="Arial" w:hAnsi="Arial" w:cs="Arial"/>
          <w:b/>
          <w:sz w:val="20"/>
          <w:szCs w:val="20"/>
        </w:rPr>
        <w:tab/>
      </w:r>
      <w:r w:rsidRPr="00A5606A">
        <w:rPr>
          <w:rFonts w:ascii="Arial" w:hAnsi="Arial" w:cs="Arial"/>
          <w:sz w:val="20"/>
          <w:szCs w:val="20"/>
        </w:rPr>
        <w:t xml:space="preserve">Beklenen kredi zarar karşılığı olarak </w:t>
      </w:r>
      <w:r w:rsidRPr="00405C54">
        <w:rPr>
          <w:rFonts w:ascii="Arial" w:hAnsi="Arial" w:cs="Arial"/>
          <w:sz w:val="20"/>
          <w:szCs w:val="20"/>
        </w:rPr>
        <w:t>muhasebeleştirilen 252.425 TL’lik bakiyenin 73.379 TL’si</w:t>
      </w:r>
      <w:r w:rsidRPr="00A5606A">
        <w:rPr>
          <w:rFonts w:ascii="Arial" w:hAnsi="Arial" w:cs="Arial"/>
          <w:sz w:val="20"/>
          <w:szCs w:val="20"/>
        </w:rPr>
        <w:t xml:space="preserve"> katılma hesaplarından kullandırılan krediler için ayrılan bekl</w:t>
      </w:r>
      <w:r>
        <w:rPr>
          <w:rFonts w:ascii="Arial" w:hAnsi="Arial" w:cs="Arial"/>
          <w:sz w:val="20"/>
          <w:szCs w:val="20"/>
        </w:rPr>
        <w:t>enen zarar karşılıklarının katılma hesapları payıdır.</w:t>
      </w:r>
    </w:p>
    <w:p w14:paraId="6BDA32F0" w14:textId="77777777" w:rsidR="00514981" w:rsidRDefault="00514981">
      <w:pPr>
        <w:rPr>
          <w:rFonts w:ascii="Arial" w:hAnsi="Arial" w:cs="Arial"/>
          <w:b/>
          <w:sz w:val="20"/>
          <w:szCs w:val="20"/>
        </w:rPr>
      </w:pPr>
      <w:r>
        <w:rPr>
          <w:rFonts w:ascii="Arial" w:hAnsi="Arial" w:cs="Arial"/>
          <w:b/>
          <w:sz w:val="20"/>
          <w:szCs w:val="20"/>
        </w:rPr>
        <w:br w:type="page"/>
      </w:r>
    </w:p>
    <w:p w14:paraId="1912BEFD" w14:textId="77777777" w:rsidR="00514981" w:rsidRPr="009128F0" w:rsidRDefault="00514981" w:rsidP="00514981">
      <w:pPr>
        <w:tabs>
          <w:tab w:val="left" w:pos="14"/>
        </w:tabs>
        <w:ind w:left="-560"/>
        <w:rPr>
          <w:rFonts w:ascii="Arial" w:hAnsi="Arial" w:cs="Arial"/>
          <w:b/>
          <w:color w:val="000000" w:themeColor="text1"/>
          <w:sz w:val="16"/>
          <w:szCs w:val="16"/>
        </w:rPr>
      </w:pPr>
      <w:r w:rsidRPr="009128F0">
        <w:rPr>
          <w:rFonts w:ascii="Arial" w:hAnsi="Arial" w:cs="Arial"/>
          <w:b/>
          <w:color w:val="000000" w:themeColor="text1"/>
          <w:sz w:val="20"/>
          <w:szCs w:val="20"/>
        </w:rPr>
        <w:lastRenderedPageBreak/>
        <w:t>IV.</w:t>
      </w:r>
      <w:r w:rsidRPr="009128F0">
        <w:rPr>
          <w:rFonts w:ascii="Arial" w:hAnsi="Arial" w:cs="Arial"/>
          <w:b/>
          <w:color w:val="000000" w:themeColor="text1"/>
          <w:sz w:val="16"/>
          <w:szCs w:val="16"/>
        </w:rPr>
        <w:t xml:space="preserve"> </w:t>
      </w:r>
      <w:r w:rsidRPr="009128F0">
        <w:rPr>
          <w:rFonts w:ascii="Arial" w:hAnsi="Arial" w:cs="Arial"/>
          <w:b/>
          <w:color w:val="000000" w:themeColor="text1"/>
          <w:sz w:val="16"/>
          <w:szCs w:val="16"/>
        </w:rPr>
        <w:tab/>
      </w:r>
      <w:r w:rsidRPr="009128F0">
        <w:rPr>
          <w:rFonts w:ascii="Arial" w:hAnsi="Arial" w:cs="Arial"/>
          <w:b/>
          <w:color w:val="000000" w:themeColor="text1"/>
          <w:sz w:val="20"/>
          <w:szCs w:val="20"/>
        </w:rPr>
        <w:t>Konsolide gelir tablosuna ilişkin açıklama ve dipnotlar (devamı):</w:t>
      </w:r>
    </w:p>
    <w:p w14:paraId="4B019C6D" w14:textId="1367EB29" w:rsidR="00695366" w:rsidRPr="00A5606A" w:rsidRDefault="00695366" w:rsidP="00514981">
      <w:pPr>
        <w:spacing w:before="120" w:after="120"/>
        <w:ind w:left="-14" w:hanging="532"/>
        <w:jc w:val="both"/>
        <w:rPr>
          <w:rFonts w:ascii="Arial" w:hAnsi="Arial" w:cs="Arial"/>
          <w:b/>
          <w:sz w:val="20"/>
          <w:szCs w:val="20"/>
        </w:rPr>
      </w:pPr>
      <w:r w:rsidRPr="00A5606A">
        <w:rPr>
          <w:rFonts w:ascii="Arial" w:hAnsi="Arial" w:cs="Arial"/>
          <w:b/>
          <w:sz w:val="20"/>
          <w:szCs w:val="20"/>
        </w:rPr>
        <w:t>7.2.</w:t>
      </w:r>
      <w:r w:rsidRPr="00A5606A">
        <w:rPr>
          <w:rFonts w:ascii="Arial" w:hAnsi="Arial" w:cs="Arial"/>
          <w:b/>
          <w:sz w:val="20"/>
          <w:szCs w:val="20"/>
        </w:rPr>
        <w:tab/>
      </w:r>
      <w:r w:rsidR="00D06B6B" w:rsidRPr="009128F0">
        <w:rPr>
          <w:rFonts w:ascii="Arial" w:hAnsi="Arial" w:cs="Arial"/>
          <w:b/>
          <w:color w:val="000000" w:themeColor="text1"/>
          <w:sz w:val="20"/>
          <w:szCs w:val="20"/>
        </w:rPr>
        <w:t xml:space="preserve">Ana Ortaklık </w:t>
      </w:r>
      <w:r w:rsidRPr="00A5606A">
        <w:rPr>
          <w:rFonts w:ascii="Arial" w:hAnsi="Arial" w:cs="Arial"/>
          <w:b/>
          <w:sz w:val="20"/>
          <w:szCs w:val="20"/>
        </w:rPr>
        <w:t>Banka’nın kredi ve diğer alacaklarına ilişkin değer düşüş karşılık giderleri:</w:t>
      </w:r>
    </w:p>
    <w:tbl>
      <w:tblPr>
        <w:tblW w:w="9099" w:type="dxa"/>
        <w:tblLayout w:type="fixed"/>
        <w:tblCellMar>
          <w:left w:w="0" w:type="dxa"/>
          <w:right w:w="0" w:type="dxa"/>
        </w:tblCellMar>
        <w:tblLook w:val="0000" w:firstRow="0" w:lastRow="0" w:firstColumn="0" w:lastColumn="0" w:noHBand="0" w:noVBand="0"/>
      </w:tblPr>
      <w:tblGrid>
        <w:gridCol w:w="7559"/>
        <w:gridCol w:w="1540"/>
      </w:tblGrid>
      <w:tr w:rsidR="00695366" w:rsidRPr="00A5606A" w14:paraId="63B75814" w14:textId="77777777" w:rsidTr="00514981">
        <w:trPr>
          <w:trHeight w:val="113"/>
        </w:trPr>
        <w:tc>
          <w:tcPr>
            <w:tcW w:w="7559" w:type="dxa"/>
            <w:tcBorders>
              <w:top w:val="single" w:sz="4" w:space="0" w:color="auto"/>
              <w:bottom w:val="single" w:sz="4" w:space="0" w:color="auto"/>
            </w:tcBorders>
            <w:shd w:val="clear" w:color="auto" w:fill="FFFFFF"/>
            <w:vAlign w:val="bottom"/>
          </w:tcPr>
          <w:p w14:paraId="17DAE21C" w14:textId="77777777" w:rsidR="00695366" w:rsidRPr="00A5606A" w:rsidRDefault="00695366" w:rsidP="001172BB">
            <w:pPr>
              <w:jc w:val="both"/>
              <w:rPr>
                <w:rFonts w:ascii="Arial" w:eastAsia="Arial Unicode MS" w:hAnsi="Arial" w:cs="Arial"/>
                <w:b/>
                <w:sz w:val="18"/>
                <w:szCs w:val="18"/>
              </w:rPr>
            </w:pPr>
            <w:r w:rsidRPr="00A5606A">
              <w:rPr>
                <w:rFonts w:ascii="Arial" w:hAnsi="Arial" w:cs="Arial"/>
                <w:b/>
                <w:sz w:val="18"/>
                <w:szCs w:val="18"/>
              </w:rPr>
              <w:t> </w:t>
            </w:r>
          </w:p>
        </w:tc>
        <w:tc>
          <w:tcPr>
            <w:tcW w:w="1540" w:type="dxa"/>
            <w:tcBorders>
              <w:top w:val="single" w:sz="4" w:space="0" w:color="auto"/>
              <w:bottom w:val="single" w:sz="4" w:space="0" w:color="auto"/>
            </w:tcBorders>
            <w:shd w:val="clear" w:color="auto" w:fill="FFFFFF"/>
            <w:vAlign w:val="bottom"/>
          </w:tcPr>
          <w:p w14:paraId="4320FDD9" w14:textId="77777777" w:rsidR="00695366" w:rsidRPr="00A5606A" w:rsidRDefault="00695366" w:rsidP="001172BB">
            <w:pPr>
              <w:tabs>
                <w:tab w:val="left" w:pos="180"/>
              </w:tabs>
              <w:ind w:right="46"/>
              <w:jc w:val="right"/>
              <w:rPr>
                <w:rFonts w:ascii="Arial" w:hAnsi="Arial" w:cs="Arial"/>
                <w:b/>
                <w:sz w:val="18"/>
                <w:szCs w:val="18"/>
              </w:rPr>
            </w:pPr>
            <w:r w:rsidRPr="00A5606A">
              <w:rPr>
                <w:rFonts w:ascii="Arial" w:hAnsi="Arial" w:cs="Arial"/>
                <w:b/>
                <w:sz w:val="18"/>
                <w:szCs w:val="18"/>
              </w:rPr>
              <w:t>Önceki Dönem</w:t>
            </w:r>
          </w:p>
        </w:tc>
      </w:tr>
      <w:tr w:rsidR="00695366" w:rsidRPr="00A5606A" w14:paraId="6DCC9E5D" w14:textId="77777777" w:rsidTr="00514981">
        <w:trPr>
          <w:trHeight w:val="113"/>
        </w:trPr>
        <w:tc>
          <w:tcPr>
            <w:tcW w:w="7559" w:type="dxa"/>
            <w:tcBorders>
              <w:top w:val="single" w:sz="4" w:space="0" w:color="auto"/>
            </w:tcBorders>
            <w:shd w:val="clear" w:color="auto" w:fill="FFFFFF"/>
            <w:vAlign w:val="bottom"/>
          </w:tcPr>
          <w:p w14:paraId="0BBAE6D6" w14:textId="77777777" w:rsidR="00695366" w:rsidRPr="00A5606A" w:rsidRDefault="00695366" w:rsidP="001172BB">
            <w:pPr>
              <w:jc w:val="both"/>
              <w:rPr>
                <w:rFonts w:ascii="Arial" w:hAnsi="Arial" w:cs="Arial"/>
                <w:sz w:val="18"/>
                <w:szCs w:val="18"/>
              </w:rPr>
            </w:pPr>
          </w:p>
        </w:tc>
        <w:tc>
          <w:tcPr>
            <w:tcW w:w="1540" w:type="dxa"/>
            <w:tcBorders>
              <w:top w:val="single" w:sz="4" w:space="0" w:color="auto"/>
            </w:tcBorders>
            <w:shd w:val="clear" w:color="auto" w:fill="FFFFFF"/>
            <w:vAlign w:val="bottom"/>
          </w:tcPr>
          <w:p w14:paraId="1C3664FA" w14:textId="77777777" w:rsidR="00695366" w:rsidRPr="00A5606A" w:rsidRDefault="00695366" w:rsidP="001172BB">
            <w:pPr>
              <w:ind w:right="46"/>
              <w:jc w:val="right"/>
              <w:rPr>
                <w:rFonts w:ascii="Arial" w:hAnsi="Arial" w:cs="Arial"/>
                <w:sz w:val="18"/>
                <w:szCs w:val="18"/>
              </w:rPr>
            </w:pPr>
          </w:p>
        </w:tc>
      </w:tr>
      <w:tr w:rsidR="001172BB" w:rsidRPr="00A5606A" w14:paraId="6A16E99C" w14:textId="77777777" w:rsidTr="001172BB">
        <w:trPr>
          <w:trHeight w:val="113"/>
        </w:trPr>
        <w:tc>
          <w:tcPr>
            <w:tcW w:w="7559" w:type="dxa"/>
            <w:shd w:val="clear" w:color="auto" w:fill="FFFFFF"/>
            <w:vAlign w:val="center"/>
          </w:tcPr>
          <w:p w14:paraId="5DE443EE" w14:textId="77777777" w:rsidR="001172BB" w:rsidRPr="00A5606A" w:rsidRDefault="001172BB" w:rsidP="001172BB">
            <w:pPr>
              <w:pStyle w:val="Balk3"/>
              <w:ind w:left="0"/>
              <w:rPr>
                <w:rFonts w:ascii="Arial" w:hAnsi="Arial" w:cs="Arial"/>
                <w:bCs/>
                <w:sz w:val="18"/>
                <w:szCs w:val="18"/>
              </w:rPr>
            </w:pPr>
            <w:r w:rsidRPr="00A5606A">
              <w:rPr>
                <w:rFonts w:ascii="Arial" w:hAnsi="Arial" w:cs="Arial"/>
                <w:bCs/>
                <w:sz w:val="18"/>
                <w:szCs w:val="18"/>
              </w:rPr>
              <w:t>Kredi ve Diğer Alacaklara İlişkin Özel Karşılıklar</w:t>
            </w:r>
          </w:p>
        </w:tc>
        <w:tc>
          <w:tcPr>
            <w:tcW w:w="1540" w:type="dxa"/>
            <w:shd w:val="clear" w:color="auto" w:fill="auto"/>
            <w:vAlign w:val="bottom"/>
          </w:tcPr>
          <w:p w14:paraId="190EDBE7" w14:textId="32915FBF" w:rsidR="001172BB" w:rsidRPr="00A5606A" w:rsidRDefault="001172BB" w:rsidP="001172BB">
            <w:pPr>
              <w:ind w:right="104"/>
              <w:jc w:val="right"/>
              <w:rPr>
                <w:rFonts w:ascii="Arial" w:hAnsi="Arial" w:cs="Arial"/>
                <w:b/>
                <w:bCs/>
                <w:sz w:val="18"/>
                <w:szCs w:val="18"/>
              </w:rPr>
            </w:pPr>
            <w:r w:rsidRPr="00987BF8">
              <w:rPr>
                <w:rFonts w:ascii="Arial" w:hAnsi="Arial" w:cs="Arial"/>
                <w:b/>
                <w:bCs/>
                <w:color w:val="000000" w:themeColor="text1"/>
                <w:sz w:val="18"/>
                <w:szCs w:val="18"/>
              </w:rPr>
              <w:t>110.001</w:t>
            </w:r>
          </w:p>
        </w:tc>
      </w:tr>
      <w:tr w:rsidR="001172BB" w:rsidRPr="00A5606A" w14:paraId="0CD80E84" w14:textId="77777777" w:rsidTr="001172BB">
        <w:trPr>
          <w:trHeight w:val="113"/>
        </w:trPr>
        <w:tc>
          <w:tcPr>
            <w:tcW w:w="7559" w:type="dxa"/>
            <w:shd w:val="clear" w:color="auto" w:fill="FFFFFF"/>
            <w:vAlign w:val="center"/>
          </w:tcPr>
          <w:p w14:paraId="0C0CE476" w14:textId="77777777" w:rsidR="001172BB" w:rsidRPr="00A5606A" w:rsidRDefault="001172BB" w:rsidP="001172BB">
            <w:pPr>
              <w:pStyle w:val="NormalGirinti"/>
              <w:ind w:left="0" w:firstLine="330"/>
              <w:rPr>
                <w:rFonts w:ascii="Arial" w:hAnsi="Arial" w:cs="Arial"/>
                <w:sz w:val="18"/>
                <w:szCs w:val="18"/>
              </w:rPr>
            </w:pPr>
            <w:r w:rsidRPr="00A5606A">
              <w:rPr>
                <w:rFonts w:ascii="Arial" w:hAnsi="Arial" w:cs="Arial"/>
                <w:sz w:val="18"/>
                <w:szCs w:val="18"/>
              </w:rPr>
              <w:t>III. Grup Kredi ve Alacaklardan</w:t>
            </w:r>
          </w:p>
        </w:tc>
        <w:tc>
          <w:tcPr>
            <w:tcW w:w="1540" w:type="dxa"/>
            <w:shd w:val="clear" w:color="auto" w:fill="auto"/>
            <w:vAlign w:val="bottom"/>
          </w:tcPr>
          <w:p w14:paraId="65A52DB9" w14:textId="09B38B20" w:rsidR="001172BB" w:rsidRPr="00A5606A" w:rsidRDefault="001172BB" w:rsidP="001172BB">
            <w:pPr>
              <w:ind w:right="104"/>
              <w:jc w:val="right"/>
              <w:rPr>
                <w:rFonts w:ascii="Arial" w:hAnsi="Arial" w:cs="Arial"/>
                <w:bCs/>
                <w:sz w:val="18"/>
                <w:szCs w:val="18"/>
              </w:rPr>
            </w:pPr>
            <w:r w:rsidRPr="00987BF8">
              <w:rPr>
                <w:rFonts w:ascii="Arial" w:hAnsi="Arial" w:cs="Arial"/>
                <w:bCs/>
                <w:color w:val="000000" w:themeColor="text1"/>
                <w:sz w:val="18"/>
                <w:szCs w:val="18"/>
              </w:rPr>
              <w:t>22.493</w:t>
            </w:r>
          </w:p>
        </w:tc>
      </w:tr>
      <w:tr w:rsidR="001172BB" w:rsidRPr="00A5606A" w14:paraId="51D2551B" w14:textId="77777777" w:rsidTr="001172BB">
        <w:trPr>
          <w:trHeight w:val="113"/>
        </w:trPr>
        <w:tc>
          <w:tcPr>
            <w:tcW w:w="7559" w:type="dxa"/>
            <w:shd w:val="clear" w:color="auto" w:fill="FFFFFF"/>
            <w:vAlign w:val="center"/>
          </w:tcPr>
          <w:p w14:paraId="57B19E8A" w14:textId="77777777" w:rsidR="001172BB" w:rsidRPr="00A5606A" w:rsidRDefault="001172BB" w:rsidP="001172BB">
            <w:pPr>
              <w:pStyle w:val="NormalGirinti"/>
              <w:ind w:left="0" w:firstLine="330"/>
              <w:jc w:val="both"/>
              <w:rPr>
                <w:rFonts w:ascii="Arial" w:hAnsi="Arial" w:cs="Arial"/>
                <w:sz w:val="18"/>
                <w:szCs w:val="18"/>
              </w:rPr>
            </w:pPr>
            <w:r w:rsidRPr="00A5606A">
              <w:rPr>
                <w:rFonts w:ascii="Arial" w:hAnsi="Arial" w:cs="Arial"/>
                <w:sz w:val="18"/>
                <w:szCs w:val="18"/>
              </w:rPr>
              <w:t>IV. Grup Kredi ve Alacaklardan</w:t>
            </w:r>
          </w:p>
        </w:tc>
        <w:tc>
          <w:tcPr>
            <w:tcW w:w="1540" w:type="dxa"/>
            <w:shd w:val="clear" w:color="auto" w:fill="auto"/>
            <w:vAlign w:val="bottom"/>
          </w:tcPr>
          <w:p w14:paraId="541C0400" w14:textId="69C03E68" w:rsidR="001172BB" w:rsidRPr="00A5606A" w:rsidRDefault="001172BB" w:rsidP="001172BB">
            <w:pPr>
              <w:ind w:right="104"/>
              <w:jc w:val="right"/>
              <w:rPr>
                <w:rFonts w:ascii="Arial" w:hAnsi="Arial" w:cs="Arial"/>
                <w:bCs/>
                <w:sz w:val="18"/>
                <w:szCs w:val="18"/>
              </w:rPr>
            </w:pPr>
            <w:r w:rsidRPr="00987BF8">
              <w:rPr>
                <w:rFonts w:ascii="Arial" w:hAnsi="Arial" w:cs="Arial"/>
                <w:bCs/>
                <w:color w:val="000000" w:themeColor="text1"/>
                <w:sz w:val="18"/>
                <w:szCs w:val="18"/>
              </w:rPr>
              <w:t>42.217</w:t>
            </w:r>
          </w:p>
        </w:tc>
      </w:tr>
      <w:tr w:rsidR="001172BB" w:rsidRPr="00A5606A" w14:paraId="38381C78" w14:textId="77777777" w:rsidTr="001172BB">
        <w:trPr>
          <w:trHeight w:val="113"/>
        </w:trPr>
        <w:tc>
          <w:tcPr>
            <w:tcW w:w="7559" w:type="dxa"/>
            <w:shd w:val="clear" w:color="auto" w:fill="FFFFFF"/>
            <w:vAlign w:val="center"/>
          </w:tcPr>
          <w:p w14:paraId="0D17D63C" w14:textId="77777777" w:rsidR="001172BB" w:rsidRPr="00A5606A" w:rsidRDefault="001172BB" w:rsidP="001172BB">
            <w:pPr>
              <w:pStyle w:val="NormalGirinti"/>
              <w:ind w:left="0" w:firstLine="330"/>
              <w:rPr>
                <w:rFonts w:ascii="Arial" w:hAnsi="Arial" w:cs="Arial"/>
                <w:sz w:val="18"/>
                <w:szCs w:val="18"/>
              </w:rPr>
            </w:pPr>
            <w:r w:rsidRPr="00A5606A">
              <w:rPr>
                <w:rFonts w:ascii="Arial" w:hAnsi="Arial" w:cs="Arial"/>
                <w:sz w:val="18"/>
                <w:szCs w:val="18"/>
              </w:rPr>
              <w:t>V. Grup Kredi ve Alacaklardan</w:t>
            </w:r>
          </w:p>
        </w:tc>
        <w:tc>
          <w:tcPr>
            <w:tcW w:w="1540" w:type="dxa"/>
            <w:shd w:val="clear" w:color="auto" w:fill="auto"/>
            <w:vAlign w:val="bottom"/>
          </w:tcPr>
          <w:p w14:paraId="66828513" w14:textId="6AC56014" w:rsidR="001172BB" w:rsidRPr="00A5606A" w:rsidRDefault="001172BB" w:rsidP="001172BB">
            <w:pPr>
              <w:ind w:right="104"/>
              <w:jc w:val="right"/>
              <w:rPr>
                <w:rFonts w:ascii="Arial" w:hAnsi="Arial" w:cs="Arial"/>
                <w:bCs/>
                <w:sz w:val="18"/>
                <w:szCs w:val="18"/>
              </w:rPr>
            </w:pPr>
            <w:r w:rsidRPr="00987BF8">
              <w:rPr>
                <w:rFonts w:ascii="Arial" w:hAnsi="Arial" w:cs="Arial"/>
                <w:bCs/>
                <w:color w:val="000000" w:themeColor="text1"/>
                <w:sz w:val="18"/>
                <w:szCs w:val="18"/>
              </w:rPr>
              <w:t>41.800</w:t>
            </w:r>
          </w:p>
        </w:tc>
      </w:tr>
      <w:tr w:rsidR="001172BB" w:rsidRPr="00A5606A" w14:paraId="702B2139" w14:textId="77777777" w:rsidTr="001172BB">
        <w:trPr>
          <w:trHeight w:val="113"/>
        </w:trPr>
        <w:tc>
          <w:tcPr>
            <w:tcW w:w="7559" w:type="dxa"/>
            <w:shd w:val="clear" w:color="auto" w:fill="FFFFFF"/>
            <w:vAlign w:val="center"/>
          </w:tcPr>
          <w:p w14:paraId="5BA8F704" w14:textId="77777777" w:rsidR="001172BB" w:rsidRPr="00A5606A" w:rsidRDefault="001172BB" w:rsidP="001172BB">
            <w:pPr>
              <w:pStyle w:val="NormalGirinti"/>
              <w:ind w:left="0" w:firstLine="360"/>
              <w:jc w:val="both"/>
              <w:rPr>
                <w:rFonts w:ascii="Arial" w:hAnsi="Arial" w:cs="Arial"/>
                <w:sz w:val="18"/>
                <w:szCs w:val="18"/>
              </w:rPr>
            </w:pPr>
            <w:r w:rsidRPr="00A5606A">
              <w:rPr>
                <w:rFonts w:ascii="Arial" w:hAnsi="Arial" w:cs="Arial"/>
                <w:sz w:val="18"/>
                <w:szCs w:val="18"/>
              </w:rPr>
              <w:t>Tahsili Şüpheli Ücret Komisyon ve Diğer Alacaklar</w:t>
            </w:r>
          </w:p>
        </w:tc>
        <w:tc>
          <w:tcPr>
            <w:tcW w:w="1540" w:type="dxa"/>
            <w:shd w:val="clear" w:color="auto" w:fill="auto"/>
            <w:vAlign w:val="bottom"/>
          </w:tcPr>
          <w:p w14:paraId="7C1942F8" w14:textId="7A0BAE15" w:rsidR="001172BB" w:rsidRPr="00A5606A" w:rsidRDefault="001172BB" w:rsidP="001172BB">
            <w:pPr>
              <w:ind w:right="104"/>
              <w:jc w:val="right"/>
              <w:rPr>
                <w:rFonts w:ascii="Arial" w:hAnsi="Arial" w:cs="Arial"/>
                <w:bCs/>
                <w:sz w:val="18"/>
                <w:szCs w:val="18"/>
              </w:rPr>
            </w:pPr>
            <w:r w:rsidRPr="00987BF8">
              <w:rPr>
                <w:rFonts w:ascii="Arial" w:hAnsi="Arial" w:cs="Arial"/>
                <w:bCs/>
                <w:color w:val="000000" w:themeColor="text1"/>
                <w:sz w:val="18"/>
                <w:szCs w:val="18"/>
              </w:rPr>
              <w:t>3.491</w:t>
            </w:r>
          </w:p>
        </w:tc>
      </w:tr>
      <w:tr w:rsidR="001172BB" w:rsidRPr="00A5606A" w14:paraId="0B5B2C6D" w14:textId="77777777" w:rsidTr="001172BB">
        <w:trPr>
          <w:trHeight w:val="113"/>
        </w:trPr>
        <w:tc>
          <w:tcPr>
            <w:tcW w:w="7559" w:type="dxa"/>
            <w:shd w:val="clear" w:color="auto" w:fill="FFFFFF"/>
            <w:vAlign w:val="center"/>
          </w:tcPr>
          <w:p w14:paraId="41A66EBC" w14:textId="77777777" w:rsidR="001172BB" w:rsidRPr="00A5606A" w:rsidRDefault="001172BB" w:rsidP="001172BB">
            <w:pPr>
              <w:pStyle w:val="NormalGirinti"/>
              <w:ind w:left="0"/>
              <w:jc w:val="both"/>
              <w:rPr>
                <w:rFonts w:ascii="Arial" w:hAnsi="Arial" w:cs="Arial"/>
                <w:b/>
                <w:sz w:val="18"/>
                <w:szCs w:val="18"/>
              </w:rPr>
            </w:pPr>
            <w:r w:rsidRPr="00A5606A">
              <w:rPr>
                <w:rFonts w:ascii="Arial" w:hAnsi="Arial" w:cs="Arial"/>
                <w:b/>
                <w:sz w:val="18"/>
                <w:szCs w:val="18"/>
              </w:rPr>
              <w:t>Genel Karşılık Giderleri</w:t>
            </w:r>
          </w:p>
        </w:tc>
        <w:tc>
          <w:tcPr>
            <w:tcW w:w="1540" w:type="dxa"/>
            <w:shd w:val="clear" w:color="auto" w:fill="auto"/>
            <w:vAlign w:val="bottom"/>
          </w:tcPr>
          <w:p w14:paraId="28F2F2D9" w14:textId="1974B433" w:rsidR="001172BB" w:rsidRPr="00A5606A" w:rsidRDefault="001172BB" w:rsidP="001172BB">
            <w:pPr>
              <w:ind w:right="104"/>
              <w:jc w:val="right"/>
              <w:rPr>
                <w:rFonts w:ascii="Arial" w:hAnsi="Arial" w:cs="Arial"/>
                <w:b/>
                <w:bCs/>
                <w:sz w:val="18"/>
                <w:szCs w:val="18"/>
              </w:rPr>
            </w:pPr>
            <w:r w:rsidRPr="00E0333A">
              <w:rPr>
                <w:rFonts w:ascii="Arial" w:hAnsi="Arial" w:cs="Arial"/>
                <w:b/>
                <w:bCs/>
                <w:color w:val="000000" w:themeColor="text1"/>
                <w:sz w:val="18"/>
                <w:szCs w:val="18"/>
              </w:rPr>
              <w:t>48</w:t>
            </w:r>
          </w:p>
        </w:tc>
      </w:tr>
      <w:tr w:rsidR="001172BB" w:rsidRPr="00A5606A" w14:paraId="7A1DEA83" w14:textId="77777777" w:rsidTr="00514981">
        <w:trPr>
          <w:trHeight w:val="113"/>
        </w:trPr>
        <w:tc>
          <w:tcPr>
            <w:tcW w:w="7559" w:type="dxa"/>
            <w:shd w:val="clear" w:color="auto" w:fill="FFFFFF"/>
            <w:vAlign w:val="center"/>
          </w:tcPr>
          <w:p w14:paraId="43C410EA" w14:textId="77777777" w:rsidR="001172BB" w:rsidRPr="00A5606A" w:rsidRDefault="001172BB" w:rsidP="001172BB">
            <w:pPr>
              <w:pStyle w:val="NormalGirinti"/>
              <w:ind w:left="0"/>
              <w:jc w:val="both"/>
              <w:rPr>
                <w:rFonts w:ascii="Arial" w:hAnsi="Arial" w:cs="Arial"/>
                <w:b/>
                <w:sz w:val="18"/>
                <w:szCs w:val="18"/>
              </w:rPr>
            </w:pPr>
            <w:r w:rsidRPr="00A5606A">
              <w:rPr>
                <w:rFonts w:ascii="Arial" w:hAnsi="Arial" w:cs="Arial"/>
                <w:b/>
                <w:sz w:val="18"/>
                <w:szCs w:val="18"/>
              </w:rPr>
              <w:t>Muhtemel Riskler İçin Ayrılan Serbest Karşılık</w:t>
            </w:r>
            <w:r w:rsidRPr="00A5606A">
              <w:rPr>
                <w:rFonts w:ascii="Arial" w:hAnsi="Arial" w:cs="Arial"/>
                <w:b/>
                <w:bCs/>
                <w:sz w:val="18"/>
                <w:szCs w:val="18"/>
              </w:rPr>
              <w:t xml:space="preserve"> Giderleri</w:t>
            </w:r>
          </w:p>
        </w:tc>
        <w:tc>
          <w:tcPr>
            <w:tcW w:w="1540" w:type="dxa"/>
            <w:shd w:val="clear" w:color="auto" w:fill="auto"/>
            <w:vAlign w:val="bottom"/>
          </w:tcPr>
          <w:p w14:paraId="53C9A724" w14:textId="6C5EB1FC" w:rsidR="001172BB" w:rsidRPr="00A5606A" w:rsidRDefault="001172BB" w:rsidP="001172BB">
            <w:pPr>
              <w:ind w:right="104"/>
              <w:jc w:val="right"/>
              <w:rPr>
                <w:rFonts w:ascii="Arial" w:hAnsi="Arial" w:cs="Arial"/>
                <w:bCs/>
                <w:sz w:val="18"/>
                <w:szCs w:val="18"/>
              </w:rPr>
            </w:pPr>
            <w:r w:rsidRPr="0069657B">
              <w:rPr>
                <w:rFonts w:ascii="Arial" w:hAnsi="Arial" w:cs="Arial"/>
                <w:b/>
                <w:bCs/>
                <w:color w:val="000000" w:themeColor="text1"/>
                <w:sz w:val="18"/>
                <w:szCs w:val="18"/>
              </w:rPr>
              <w:t>-</w:t>
            </w:r>
          </w:p>
        </w:tc>
      </w:tr>
      <w:tr w:rsidR="001172BB" w:rsidRPr="00A5606A" w14:paraId="029BA68F" w14:textId="77777777" w:rsidTr="001172BB">
        <w:trPr>
          <w:trHeight w:val="113"/>
        </w:trPr>
        <w:tc>
          <w:tcPr>
            <w:tcW w:w="7559" w:type="dxa"/>
            <w:shd w:val="clear" w:color="auto" w:fill="FFFFFF"/>
            <w:vAlign w:val="center"/>
          </w:tcPr>
          <w:p w14:paraId="68BAAD02" w14:textId="77777777" w:rsidR="001172BB" w:rsidRPr="00A5606A" w:rsidRDefault="001172BB" w:rsidP="001172BB">
            <w:pPr>
              <w:pStyle w:val="NormalGirinti"/>
              <w:ind w:left="0"/>
              <w:jc w:val="both"/>
              <w:rPr>
                <w:rFonts w:ascii="Arial" w:hAnsi="Arial" w:cs="Arial"/>
                <w:b/>
                <w:sz w:val="18"/>
                <w:szCs w:val="18"/>
              </w:rPr>
            </w:pPr>
            <w:r w:rsidRPr="00A5606A">
              <w:rPr>
                <w:rFonts w:ascii="Arial" w:hAnsi="Arial" w:cs="Arial"/>
                <w:b/>
                <w:sz w:val="18"/>
                <w:szCs w:val="18"/>
              </w:rPr>
              <w:t>Menkul Değerler Değer Düşme Giderleri</w:t>
            </w:r>
          </w:p>
        </w:tc>
        <w:tc>
          <w:tcPr>
            <w:tcW w:w="1540" w:type="dxa"/>
            <w:shd w:val="clear" w:color="auto" w:fill="auto"/>
            <w:vAlign w:val="bottom"/>
          </w:tcPr>
          <w:p w14:paraId="5C8C04A9" w14:textId="1036EE18" w:rsidR="001172BB" w:rsidRPr="00A5606A" w:rsidRDefault="001172BB" w:rsidP="001172BB">
            <w:pPr>
              <w:ind w:right="104"/>
              <w:jc w:val="right"/>
              <w:rPr>
                <w:rFonts w:ascii="Arial" w:hAnsi="Arial" w:cs="Arial"/>
                <w:b/>
                <w:bCs/>
                <w:sz w:val="18"/>
                <w:szCs w:val="18"/>
              </w:rPr>
            </w:pPr>
            <w:r w:rsidRPr="00E0333A">
              <w:rPr>
                <w:rFonts w:ascii="Arial" w:hAnsi="Arial" w:cs="Arial"/>
                <w:b/>
                <w:bCs/>
                <w:color w:val="000000" w:themeColor="text1"/>
                <w:sz w:val="18"/>
                <w:szCs w:val="18"/>
              </w:rPr>
              <w:t>124</w:t>
            </w:r>
          </w:p>
        </w:tc>
      </w:tr>
      <w:tr w:rsidR="001172BB" w:rsidRPr="00A5606A" w14:paraId="17CC972D" w14:textId="77777777" w:rsidTr="001172BB">
        <w:trPr>
          <w:trHeight w:val="113"/>
        </w:trPr>
        <w:tc>
          <w:tcPr>
            <w:tcW w:w="7559" w:type="dxa"/>
            <w:shd w:val="clear" w:color="auto" w:fill="FFFFFF"/>
            <w:vAlign w:val="center"/>
          </w:tcPr>
          <w:p w14:paraId="2851634A" w14:textId="77777777" w:rsidR="001172BB" w:rsidRPr="00A5606A" w:rsidRDefault="001172BB" w:rsidP="001172BB">
            <w:pPr>
              <w:pStyle w:val="NormalGirinti"/>
              <w:ind w:left="0" w:firstLine="330"/>
              <w:rPr>
                <w:rFonts w:ascii="Arial" w:hAnsi="Arial" w:cs="Arial"/>
                <w:sz w:val="18"/>
                <w:szCs w:val="18"/>
              </w:rPr>
            </w:pPr>
            <w:r w:rsidRPr="00A5606A">
              <w:rPr>
                <w:rFonts w:ascii="Arial" w:hAnsi="Arial" w:cs="Arial"/>
                <w:sz w:val="18"/>
                <w:szCs w:val="18"/>
              </w:rPr>
              <w:t xml:space="preserve">Gerçeğe Uygun Değer Farkı Kâr veya Zarara Yansıtılan </w:t>
            </w:r>
            <w:r w:rsidRPr="00A5606A">
              <w:rPr>
                <w:rFonts w:ascii="Arial" w:hAnsi="Arial" w:cs="Arial"/>
                <w:bCs/>
                <w:iCs/>
                <w:sz w:val="18"/>
                <w:szCs w:val="18"/>
              </w:rPr>
              <w:t>FV</w:t>
            </w:r>
          </w:p>
        </w:tc>
        <w:tc>
          <w:tcPr>
            <w:tcW w:w="1540" w:type="dxa"/>
            <w:shd w:val="clear" w:color="auto" w:fill="auto"/>
            <w:vAlign w:val="bottom"/>
          </w:tcPr>
          <w:p w14:paraId="555ACF39" w14:textId="36BCE2B9" w:rsidR="001172BB" w:rsidRPr="00A5606A" w:rsidRDefault="001172BB" w:rsidP="001172BB">
            <w:pPr>
              <w:ind w:right="104"/>
              <w:jc w:val="right"/>
              <w:rPr>
                <w:rFonts w:ascii="Arial" w:hAnsi="Arial" w:cs="Arial"/>
                <w:bCs/>
                <w:sz w:val="18"/>
                <w:szCs w:val="18"/>
              </w:rPr>
            </w:pPr>
            <w:r w:rsidRPr="00987BF8">
              <w:rPr>
                <w:rFonts w:ascii="Arial" w:hAnsi="Arial" w:cs="Arial"/>
                <w:bCs/>
                <w:color w:val="000000" w:themeColor="text1"/>
                <w:sz w:val="18"/>
                <w:szCs w:val="18"/>
              </w:rPr>
              <w:t>124</w:t>
            </w:r>
          </w:p>
        </w:tc>
      </w:tr>
      <w:tr w:rsidR="001172BB" w:rsidRPr="00A5606A" w14:paraId="0B780053" w14:textId="77777777" w:rsidTr="001172BB">
        <w:trPr>
          <w:trHeight w:val="113"/>
        </w:trPr>
        <w:tc>
          <w:tcPr>
            <w:tcW w:w="7559" w:type="dxa"/>
            <w:shd w:val="clear" w:color="auto" w:fill="FFFFFF"/>
            <w:vAlign w:val="center"/>
          </w:tcPr>
          <w:p w14:paraId="1ED0482E" w14:textId="77777777" w:rsidR="001172BB" w:rsidRPr="00A5606A" w:rsidRDefault="001172BB" w:rsidP="001172BB">
            <w:pPr>
              <w:pStyle w:val="NormalGirinti"/>
              <w:ind w:left="0" w:firstLine="330"/>
              <w:rPr>
                <w:rFonts w:ascii="Arial" w:hAnsi="Arial" w:cs="Arial"/>
                <w:sz w:val="18"/>
                <w:szCs w:val="18"/>
              </w:rPr>
            </w:pPr>
            <w:r w:rsidRPr="00A5606A">
              <w:rPr>
                <w:rFonts w:ascii="Arial" w:hAnsi="Arial" w:cs="Arial"/>
                <w:sz w:val="18"/>
                <w:szCs w:val="18"/>
              </w:rPr>
              <w:t xml:space="preserve">Satılmaya Hazır </w:t>
            </w:r>
            <w:r w:rsidRPr="00A5606A">
              <w:rPr>
                <w:rFonts w:ascii="Arial" w:hAnsi="Arial" w:cs="Arial"/>
                <w:bCs/>
                <w:iCs/>
                <w:sz w:val="18"/>
                <w:szCs w:val="18"/>
              </w:rPr>
              <w:t>Finansal Varlıklar</w:t>
            </w:r>
          </w:p>
        </w:tc>
        <w:tc>
          <w:tcPr>
            <w:tcW w:w="1540" w:type="dxa"/>
            <w:shd w:val="clear" w:color="auto" w:fill="auto"/>
            <w:vAlign w:val="bottom"/>
          </w:tcPr>
          <w:p w14:paraId="376DD458" w14:textId="0A3B51BC" w:rsidR="001172BB" w:rsidRPr="00A5606A" w:rsidRDefault="001172BB" w:rsidP="001172BB">
            <w:pPr>
              <w:ind w:right="104"/>
              <w:jc w:val="right"/>
              <w:rPr>
                <w:rFonts w:ascii="Arial" w:hAnsi="Arial" w:cs="Arial"/>
                <w:bCs/>
                <w:sz w:val="18"/>
                <w:szCs w:val="18"/>
              </w:rPr>
            </w:pPr>
            <w:r>
              <w:rPr>
                <w:rFonts w:ascii="Arial" w:hAnsi="Arial" w:cs="Arial"/>
                <w:bCs/>
                <w:color w:val="000000" w:themeColor="text1"/>
                <w:sz w:val="18"/>
                <w:szCs w:val="18"/>
              </w:rPr>
              <w:t>-</w:t>
            </w:r>
          </w:p>
        </w:tc>
      </w:tr>
      <w:tr w:rsidR="001172BB" w:rsidRPr="00A5606A" w14:paraId="1E43D426" w14:textId="77777777" w:rsidTr="001172BB">
        <w:trPr>
          <w:trHeight w:val="113"/>
        </w:trPr>
        <w:tc>
          <w:tcPr>
            <w:tcW w:w="7559" w:type="dxa"/>
            <w:shd w:val="clear" w:color="auto" w:fill="FFFFFF"/>
            <w:vAlign w:val="center"/>
          </w:tcPr>
          <w:p w14:paraId="15B12727" w14:textId="77777777" w:rsidR="001172BB" w:rsidRPr="00A5606A" w:rsidRDefault="001172BB" w:rsidP="001172BB">
            <w:pPr>
              <w:pStyle w:val="NormalGirinti"/>
              <w:ind w:left="0"/>
              <w:jc w:val="both"/>
              <w:rPr>
                <w:rFonts w:ascii="Arial" w:hAnsi="Arial" w:cs="Arial"/>
                <w:b/>
                <w:sz w:val="18"/>
                <w:szCs w:val="18"/>
              </w:rPr>
            </w:pPr>
            <w:r w:rsidRPr="00A5606A">
              <w:rPr>
                <w:rFonts w:ascii="Arial" w:hAnsi="Arial" w:cs="Arial"/>
                <w:b/>
                <w:sz w:val="18"/>
                <w:szCs w:val="18"/>
              </w:rPr>
              <w:t>İştirakler, Bağlı Ortaklıklar ve VKET Men. Değ. Değer Düşüş Giderleri</w:t>
            </w:r>
          </w:p>
        </w:tc>
        <w:tc>
          <w:tcPr>
            <w:tcW w:w="1540" w:type="dxa"/>
            <w:shd w:val="clear" w:color="auto" w:fill="auto"/>
            <w:vAlign w:val="bottom"/>
          </w:tcPr>
          <w:p w14:paraId="4837C315" w14:textId="4A18D526" w:rsidR="001172BB" w:rsidRPr="00A5606A" w:rsidRDefault="001172BB" w:rsidP="001172BB">
            <w:pPr>
              <w:ind w:right="104"/>
              <w:jc w:val="right"/>
              <w:rPr>
                <w:rFonts w:ascii="Arial" w:hAnsi="Arial" w:cs="Arial"/>
                <w:bCs/>
                <w:sz w:val="18"/>
                <w:szCs w:val="18"/>
              </w:rPr>
            </w:pPr>
            <w:r w:rsidRPr="0069657B">
              <w:rPr>
                <w:rFonts w:ascii="Arial" w:hAnsi="Arial" w:cs="Arial"/>
                <w:b/>
                <w:bCs/>
                <w:color w:val="000000" w:themeColor="text1"/>
                <w:sz w:val="18"/>
                <w:szCs w:val="18"/>
              </w:rPr>
              <w:t>-</w:t>
            </w:r>
          </w:p>
        </w:tc>
      </w:tr>
      <w:tr w:rsidR="001172BB" w:rsidRPr="00A5606A" w14:paraId="6BB875A8" w14:textId="77777777" w:rsidTr="001172BB">
        <w:trPr>
          <w:trHeight w:val="113"/>
        </w:trPr>
        <w:tc>
          <w:tcPr>
            <w:tcW w:w="7559" w:type="dxa"/>
            <w:shd w:val="clear" w:color="auto" w:fill="FFFFFF"/>
            <w:vAlign w:val="center"/>
          </w:tcPr>
          <w:p w14:paraId="2B2E6F47" w14:textId="77777777" w:rsidR="001172BB" w:rsidRPr="00A5606A" w:rsidRDefault="001172BB" w:rsidP="001172BB">
            <w:pPr>
              <w:pStyle w:val="NormalGirinti"/>
              <w:ind w:left="0" w:firstLine="330"/>
              <w:rPr>
                <w:rFonts w:ascii="Arial" w:hAnsi="Arial" w:cs="Arial"/>
                <w:sz w:val="18"/>
                <w:szCs w:val="18"/>
              </w:rPr>
            </w:pPr>
            <w:r w:rsidRPr="00A5606A">
              <w:rPr>
                <w:rFonts w:ascii="Arial" w:hAnsi="Arial" w:cs="Arial"/>
                <w:sz w:val="18"/>
                <w:szCs w:val="18"/>
              </w:rPr>
              <w:t>İştirakler</w:t>
            </w:r>
          </w:p>
        </w:tc>
        <w:tc>
          <w:tcPr>
            <w:tcW w:w="1540" w:type="dxa"/>
            <w:shd w:val="clear" w:color="auto" w:fill="auto"/>
            <w:vAlign w:val="bottom"/>
          </w:tcPr>
          <w:p w14:paraId="2F6FB67C" w14:textId="1E83B048" w:rsidR="001172BB" w:rsidRPr="00A5606A" w:rsidRDefault="001172BB" w:rsidP="001172BB">
            <w:pPr>
              <w:ind w:right="104"/>
              <w:jc w:val="right"/>
              <w:rPr>
                <w:rFonts w:ascii="Arial" w:hAnsi="Arial" w:cs="Arial"/>
                <w:bCs/>
                <w:sz w:val="18"/>
                <w:szCs w:val="18"/>
              </w:rPr>
            </w:pPr>
            <w:r>
              <w:rPr>
                <w:rFonts w:ascii="Arial" w:hAnsi="Arial" w:cs="Arial"/>
                <w:bCs/>
                <w:color w:val="000000" w:themeColor="text1"/>
                <w:sz w:val="18"/>
                <w:szCs w:val="18"/>
              </w:rPr>
              <w:t>-</w:t>
            </w:r>
          </w:p>
        </w:tc>
      </w:tr>
      <w:tr w:rsidR="001172BB" w:rsidRPr="00A5606A" w14:paraId="6389352D" w14:textId="77777777" w:rsidTr="001172BB">
        <w:trPr>
          <w:trHeight w:val="113"/>
        </w:trPr>
        <w:tc>
          <w:tcPr>
            <w:tcW w:w="7559" w:type="dxa"/>
            <w:shd w:val="clear" w:color="auto" w:fill="FFFFFF"/>
            <w:vAlign w:val="center"/>
          </w:tcPr>
          <w:p w14:paraId="1E869A3B" w14:textId="77777777" w:rsidR="001172BB" w:rsidRPr="00A5606A" w:rsidRDefault="001172BB" w:rsidP="001172BB">
            <w:pPr>
              <w:pStyle w:val="NormalGirinti"/>
              <w:ind w:left="0" w:firstLine="330"/>
              <w:rPr>
                <w:rFonts w:ascii="Arial" w:hAnsi="Arial" w:cs="Arial"/>
                <w:sz w:val="18"/>
                <w:szCs w:val="18"/>
              </w:rPr>
            </w:pPr>
            <w:r w:rsidRPr="00A5606A">
              <w:rPr>
                <w:rFonts w:ascii="Arial" w:hAnsi="Arial" w:cs="Arial"/>
                <w:sz w:val="18"/>
                <w:szCs w:val="18"/>
              </w:rPr>
              <w:t>Bağlı Ortaklıklar</w:t>
            </w:r>
          </w:p>
        </w:tc>
        <w:tc>
          <w:tcPr>
            <w:tcW w:w="1540" w:type="dxa"/>
            <w:shd w:val="clear" w:color="auto" w:fill="auto"/>
            <w:vAlign w:val="bottom"/>
          </w:tcPr>
          <w:p w14:paraId="2CD78800" w14:textId="6EA1C53C" w:rsidR="001172BB" w:rsidRPr="00A5606A" w:rsidRDefault="001172BB" w:rsidP="001172BB">
            <w:pPr>
              <w:ind w:right="104"/>
              <w:jc w:val="right"/>
              <w:rPr>
                <w:rFonts w:ascii="Arial" w:hAnsi="Arial" w:cs="Arial"/>
                <w:bCs/>
                <w:sz w:val="18"/>
                <w:szCs w:val="18"/>
              </w:rPr>
            </w:pPr>
            <w:r>
              <w:rPr>
                <w:rFonts w:ascii="Arial" w:hAnsi="Arial" w:cs="Arial"/>
                <w:bCs/>
                <w:color w:val="000000" w:themeColor="text1"/>
                <w:sz w:val="18"/>
                <w:szCs w:val="18"/>
              </w:rPr>
              <w:t>-</w:t>
            </w:r>
          </w:p>
        </w:tc>
      </w:tr>
      <w:tr w:rsidR="001172BB" w:rsidRPr="00A5606A" w14:paraId="2E1F8A89" w14:textId="77777777" w:rsidTr="001172BB">
        <w:trPr>
          <w:trHeight w:val="113"/>
        </w:trPr>
        <w:tc>
          <w:tcPr>
            <w:tcW w:w="7559" w:type="dxa"/>
            <w:shd w:val="clear" w:color="auto" w:fill="FFFFFF"/>
            <w:vAlign w:val="center"/>
          </w:tcPr>
          <w:p w14:paraId="21C9DCA3" w14:textId="77777777" w:rsidR="001172BB" w:rsidRPr="00A5606A" w:rsidRDefault="001172BB" w:rsidP="001172BB">
            <w:pPr>
              <w:pStyle w:val="NormalGirinti"/>
              <w:ind w:left="0" w:firstLine="330"/>
              <w:rPr>
                <w:rFonts w:ascii="Arial" w:hAnsi="Arial" w:cs="Arial"/>
                <w:sz w:val="18"/>
                <w:szCs w:val="18"/>
              </w:rPr>
            </w:pPr>
            <w:r w:rsidRPr="00A5606A">
              <w:rPr>
                <w:rFonts w:ascii="Arial" w:hAnsi="Arial" w:cs="Arial"/>
                <w:sz w:val="18"/>
                <w:szCs w:val="18"/>
              </w:rPr>
              <w:t xml:space="preserve">Birlikte Kontrol Edilen Ortaklıklar </w:t>
            </w:r>
            <w:r w:rsidRPr="00A5606A">
              <w:rPr>
                <w:rFonts w:ascii="Arial" w:hAnsi="Arial" w:cs="Arial"/>
                <w:bCs/>
                <w:snapToGrid w:val="0"/>
                <w:sz w:val="18"/>
                <w:szCs w:val="18"/>
              </w:rPr>
              <w:t>(İş Ortaklıkları)</w:t>
            </w:r>
          </w:p>
        </w:tc>
        <w:tc>
          <w:tcPr>
            <w:tcW w:w="1540" w:type="dxa"/>
            <w:shd w:val="clear" w:color="auto" w:fill="auto"/>
            <w:vAlign w:val="bottom"/>
          </w:tcPr>
          <w:p w14:paraId="58221229" w14:textId="7AF3B306" w:rsidR="001172BB" w:rsidRPr="00A5606A" w:rsidRDefault="001172BB" w:rsidP="001172BB">
            <w:pPr>
              <w:ind w:right="104"/>
              <w:jc w:val="right"/>
              <w:rPr>
                <w:rFonts w:ascii="Arial" w:hAnsi="Arial" w:cs="Arial"/>
                <w:bCs/>
                <w:sz w:val="18"/>
                <w:szCs w:val="18"/>
              </w:rPr>
            </w:pPr>
            <w:r>
              <w:rPr>
                <w:rFonts w:ascii="Arial" w:hAnsi="Arial" w:cs="Arial"/>
                <w:bCs/>
                <w:color w:val="000000" w:themeColor="text1"/>
                <w:sz w:val="18"/>
                <w:szCs w:val="18"/>
              </w:rPr>
              <w:t>-</w:t>
            </w:r>
          </w:p>
        </w:tc>
      </w:tr>
      <w:tr w:rsidR="001172BB" w:rsidRPr="00A5606A" w14:paraId="31B94C24" w14:textId="77777777" w:rsidTr="001172BB">
        <w:trPr>
          <w:trHeight w:val="113"/>
        </w:trPr>
        <w:tc>
          <w:tcPr>
            <w:tcW w:w="7559" w:type="dxa"/>
            <w:shd w:val="clear" w:color="auto" w:fill="FFFFFF"/>
            <w:vAlign w:val="center"/>
          </w:tcPr>
          <w:p w14:paraId="0B1262DE" w14:textId="77777777" w:rsidR="001172BB" w:rsidRPr="00A5606A" w:rsidRDefault="001172BB" w:rsidP="001172BB">
            <w:pPr>
              <w:pStyle w:val="NormalGirinti"/>
              <w:ind w:left="0" w:firstLine="330"/>
              <w:rPr>
                <w:rFonts w:ascii="Arial" w:hAnsi="Arial" w:cs="Arial"/>
                <w:sz w:val="18"/>
                <w:szCs w:val="18"/>
              </w:rPr>
            </w:pPr>
            <w:r w:rsidRPr="00A5606A">
              <w:rPr>
                <w:rFonts w:ascii="Arial" w:hAnsi="Arial" w:cs="Arial"/>
                <w:sz w:val="18"/>
                <w:szCs w:val="18"/>
              </w:rPr>
              <w:t xml:space="preserve">Vadeye Kadar Elde Tutulacak </w:t>
            </w:r>
            <w:r w:rsidRPr="00A5606A">
              <w:rPr>
                <w:rFonts w:ascii="Arial" w:hAnsi="Arial" w:cs="Arial"/>
                <w:color w:val="000000"/>
                <w:sz w:val="18"/>
                <w:szCs w:val="18"/>
              </w:rPr>
              <w:t>Yatırımlar</w:t>
            </w:r>
          </w:p>
        </w:tc>
        <w:tc>
          <w:tcPr>
            <w:tcW w:w="1540" w:type="dxa"/>
            <w:shd w:val="clear" w:color="auto" w:fill="auto"/>
            <w:vAlign w:val="bottom"/>
          </w:tcPr>
          <w:p w14:paraId="5B67A1DC" w14:textId="0049403F" w:rsidR="001172BB" w:rsidRPr="00A5606A" w:rsidRDefault="001172BB" w:rsidP="001172BB">
            <w:pPr>
              <w:ind w:right="104"/>
              <w:jc w:val="right"/>
              <w:rPr>
                <w:rFonts w:ascii="Arial" w:hAnsi="Arial" w:cs="Arial"/>
                <w:bCs/>
                <w:sz w:val="18"/>
                <w:szCs w:val="18"/>
              </w:rPr>
            </w:pPr>
            <w:r>
              <w:rPr>
                <w:rFonts w:ascii="Arial" w:hAnsi="Arial" w:cs="Arial"/>
                <w:bCs/>
                <w:color w:val="000000" w:themeColor="text1"/>
                <w:sz w:val="18"/>
                <w:szCs w:val="18"/>
              </w:rPr>
              <w:t>-</w:t>
            </w:r>
          </w:p>
        </w:tc>
      </w:tr>
      <w:tr w:rsidR="001172BB" w:rsidRPr="00A5606A" w14:paraId="2F9E2650" w14:textId="77777777" w:rsidTr="001172BB">
        <w:trPr>
          <w:trHeight w:val="113"/>
        </w:trPr>
        <w:tc>
          <w:tcPr>
            <w:tcW w:w="7559" w:type="dxa"/>
            <w:shd w:val="clear" w:color="auto" w:fill="FFFFFF"/>
            <w:vAlign w:val="center"/>
          </w:tcPr>
          <w:p w14:paraId="2CAAC50A" w14:textId="77777777" w:rsidR="001172BB" w:rsidRPr="00A5606A" w:rsidRDefault="001172BB" w:rsidP="001172BB">
            <w:pPr>
              <w:pStyle w:val="NormalGirinti"/>
              <w:ind w:left="0"/>
              <w:jc w:val="both"/>
              <w:rPr>
                <w:rFonts w:ascii="Arial" w:hAnsi="Arial" w:cs="Arial"/>
                <w:b/>
                <w:sz w:val="18"/>
                <w:szCs w:val="18"/>
              </w:rPr>
            </w:pPr>
            <w:r w:rsidRPr="00A5606A">
              <w:rPr>
                <w:rFonts w:ascii="Arial" w:hAnsi="Arial" w:cs="Arial"/>
                <w:b/>
                <w:sz w:val="18"/>
                <w:szCs w:val="18"/>
              </w:rPr>
              <w:t>Diğer</w:t>
            </w:r>
            <w:r w:rsidRPr="00A5606A">
              <w:rPr>
                <w:rFonts w:ascii="Arial" w:hAnsi="Arial" w:cs="Arial"/>
                <w:b/>
                <w:sz w:val="18"/>
                <w:szCs w:val="18"/>
                <w:vertAlign w:val="superscript"/>
              </w:rPr>
              <w:t>(*)</w:t>
            </w:r>
          </w:p>
        </w:tc>
        <w:tc>
          <w:tcPr>
            <w:tcW w:w="1540" w:type="dxa"/>
            <w:shd w:val="clear" w:color="auto" w:fill="auto"/>
            <w:vAlign w:val="bottom"/>
          </w:tcPr>
          <w:p w14:paraId="2E55E0CF" w14:textId="4A55090B" w:rsidR="001172BB" w:rsidRPr="00A5606A" w:rsidRDefault="001172BB" w:rsidP="001172BB">
            <w:pPr>
              <w:ind w:right="104"/>
              <w:jc w:val="right"/>
              <w:rPr>
                <w:rFonts w:ascii="Arial" w:hAnsi="Arial" w:cs="Arial"/>
                <w:b/>
                <w:bCs/>
                <w:sz w:val="18"/>
                <w:szCs w:val="18"/>
              </w:rPr>
            </w:pPr>
            <w:r w:rsidRPr="00E0333A">
              <w:rPr>
                <w:rFonts w:ascii="Arial" w:hAnsi="Arial" w:cs="Arial"/>
                <w:b/>
                <w:bCs/>
                <w:color w:val="000000" w:themeColor="text1"/>
                <w:sz w:val="18"/>
                <w:szCs w:val="18"/>
              </w:rPr>
              <w:t>26.715</w:t>
            </w:r>
          </w:p>
        </w:tc>
      </w:tr>
      <w:tr w:rsidR="001172BB" w:rsidRPr="00A5606A" w14:paraId="1262E3E3" w14:textId="77777777" w:rsidTr="001172BB">
        <w:trPr>
          <w:trHeight w:val="113"/>
        </w:trPr>
        <w:tc>
          <w:tcPr>
            <w:tcW w:w="7559" w:type="dxa"/>
            <w:tcBorders>
              <w:bottom w:val="single" w:sz="4" w:space="0" w:color="auto"/>
            </w:tcBorders>
            <w:shd w:val="clear" w:color="auto" w:fill="FFFFFF"/>
            <w:vAlign w:val="bottom"/>
          </w:tcPr>
          <w:p w14:paraId="61309EFB" w14:textId="77777777" w:rsidR="001172BB" w:rsidRPr="00A5606A" w:rsidRDefault="001172BB" w:rsidP="001172BB">
            <w:pPr>
              <w:jc w:val="both"/>
              <w:rPr>
                <w:rFonts w:ascii="Arial" w:hAnsi="Arial" w:cs="Arial"/>
                <w:sz w:val="18"/>
                <w:szCs w:val="18"/>
              </w:rPr>
            </w:pPr>
          </w:p>
        </w:tc>
        <w:tc>
          <w:tcPr>
            <w:tcW w:w="1540" w:type="dxa"/>
            <w:tcBorders>
              <w:bottom w:val="single" w:sz="4" w:space="0" w:color="auto"/>
            </w:tcBorders>
            <w:shd w:val="clear" w:color="auto" w:fill="auto"/>
            <w:vAlign w:val="bottom"/>
          </w:tcPr>
          <w:p w14:paraId="214FEDCF" w14:textId="77777777" w:rsidR="001172BB" w:rsidRPr="00A5606A" w:rsidRDefault="001172BB" w:rsidP="001172BB">
            <w:pPr>
              <w:jc w:val="right"/>
              <w:rPr>
                <w:rFonts w:ascii="Arial" w:hAnsi="Arial" w:cs="Arial"/>
                <w:b/>
                <w:bCs/>
                <w:sz w:val="18"/>
                <w:szCs w:val="18"/>
              </w:rPr>
            </w:pPr>
          </w:p>
        </w:tc>
      </w:tr>
      <w:tr w:rsidR="001172BB" w:rsidRPr="00A5606A" w14:paraId="74F19D40" w14:textId="77777777" w:rsidTr="001172BB">
        <w:trPr>
          <w:trHeight w:val="113"/>
        </w:trPr>
        <w:tc>
          <w:tcPr>
            <w:tcW w:w="7559" w:type="dxa"/>
            <w:tcBorders>
              <w:top w:val="single" w:sz="4" w:space="0" w:color="auto"/>
              <w:bottom w:val="double" w:sz="4" w:space="0" w:color="auto"/>
            </w:tcBorders>
            <w:shd w:val="clear" w:color="auto" w:fill="FFFFFF"/>
            <w:vAlign w:val="bottom"/>
          </w:tcPr>
          <w:p w14:paraId="76CD2C17" w14:textId="77777777" w:rsidR="001172BB" w:rsidRPr="00A5606A" w:rsidRDefault="001172BB" w:rsidP="001172BB">
            <w:pPr>
              <w:jc w:val="both"/>
              <w:rPr>
                <w:rFonts w:ascii="Arial" w:hAnsi="Arial" w:cs="Arial"/>
                <w:b/>
                <w:sz w:val="18"/>
                <w:szCs w:val="18"/>
              </w:rPr>
            </w:pPr>
            <w:r w:rsidRPr="00A5606A">
              <w:rPr>
                <w:rFonts w:ascii="Arial" w:hAnsi="Arial" w:cs="Arial"/>
                <w:b/>
                <w:sz w:val="18"/>
                <w:szCs w:val="18"/>
              </w:rPr>
              <w:t>Toplam</w:t>
            </w:r>
          </w:p>
        </w:tc>
        <w:tc>
          <w:tcPr>
            <w:tcW w:w="1540" w:type="dxa"/>
            <w:tcBorders>
              <w:top w:val="single" w:sz="4" w:space="0" w:color="auto"/>
              <w:bottom w:val="double" w:sz="4" w:space="0" w:color="auto"/>
            </w:tcBorders>
            <w:shd w:val="clear" w:color="auto" w:fill="auto"/>
            <w:vAlign w:val="bottom"/>
          </w:tcPr>
          <w:p w14:paraId="38216A23" w14:textId="71FE1C1A" w:rsidR="001172BB" w:rsidRPr="00A5606A" w:rsidRDefault="001172BB" w:rsidP="001172BB">
            <w:pPr>
              <w:ind w:right="104"/>
              <w:jc w:val="right"/>
              <w:rPr>
                <w:rFonts w:ascii="Arial" w:hAnsi="Arial" w:cs="Arial"/>
                <w:b/>
                <w:color w:val="000000"/>
                <w:sz w:val="18"/>
                <w:szCs w:val="18"/>
              </w:rPr>
            </w:pPr>
            <w:r w:rsidRPr="00E0333A">
              <w:rPr>
                <w:rFonts w:ascii="Arial" w:hAnsi="Arial" w:cs="Arial"/>
                <w:b/>
                <w:bCs/>
                <w:color w:val="000000" w:themeColor="text1"/>
                <w:sz w:val="18"/>
                <w:szCs w:val="18"/>
              </w:rPr>
              <w:t>136.888</w:t>
            </w:r>
          </w:p>
        </w:tc>
      </w:tr>
    </w:tbl>
    <w:p w14:paraId="628E795D" w14:textId="19A88335" w:rsidR="005D1938" w:rsidRPr="009128F0" w:rsidRDefault="005D1938" w:rsidP="00900783">
      <w:pPr>
        <w:autoSpaceDE w:val="0"/>
        <w:autoSpaceDN w:val="0"/>
        <w:adjustRightInd w:val="0"/>
        <w:spacing w:before="120" w:after="120"/>
        <w:jc w:val="both"/>
        <w:rPr>
          <w:rFonts w:ascii="Arial" w:hAnsi="Arial" w:cs="Arial"/>
          <w:color w:val="000000" w:themeColor="text1"/>
          <w:sz w:val="20"/>
          <w:szCs w:val="18"/>
        </w:rPr>
      </w:pPr>
      <w:r w:rsidRPr="009128F0">
        <w:rPr>
          <w:rFonts w:ascii="Arial" w:hAnsi="Arial" w:cs="Arial"/>
          <w:color w:val="000000" w:themeColor="text1"/>
          <w:sz w:val="20"/>
          <w:szCs w:val="18"/>
        </w:rPr>
        <w:t xml:space="preserve">Kredi ve diğer alacaklara ilişkin </w:t>
      </w:r>
      <w:r w:rsidR="001172BB" w:rsidRPr="001172BB">
        <w:rPr>
          <w:rFonts w:ascii="Arial" w:hAnsi="Arial" w:cs="Arial"/>
          <w:sz w:val="20"/>
          <w:szCs w:val="20"/>
        </w:rPr>
        <w:t xml:space="preserve">110.001 </w:t>
      </w:r>
      <w:r w:rsidR="009528A9" w:rsidRPr="001172BB">
        <w:rPr>
          <w:rFonts w:ascii="Arial" w:hAnsi="Arial" w:cs="Arial"/>
          <w:sz w:val="20"/>
          <w:szCs w:val="20"/>
        </w:rPr>
        <w:t xml:space="preserve">TL </w:t>
      </w:r>
      <w:r w:rsidRPr="001172BB">
        <w:rPr>
          <w:rFonts w:ascii="Arial" w:hAnsi="Arial" w:cs="Arial"/>
          <w:color w:val="000000" w:themeColor="text1"/>
          <w:sz w:val="20"/>
          <w:szCs w:val="18"/>
        </w:rPr>
        <w:t xml:space="preserve">tutarındaki özel karşılık giderlerinin </w:t>
      </w:r>
      <w:r w:rsidR="001172BB" w:rsidRPr="001172BB">
        <w:rPr>
          <w:rFonts w:ascii="Arial" w:hAnsi="Arial" w:cs="Arial"/>
          <w:sz w:val="20"/>
          <w:szCs w:val="20"/>
        </w:rPr>
        <w:t xml:space="preserve">38.018 </w:t>
      </w:r>
      <w:r w:rsidR="009528A9" w:rsidRPr="001172BB">
        <w:rPr>
          <w:rFonts w:ascii="Arial" w:hAnsi="Arial" w:cs="Arial"/>
          <w:sz w:val="20"/>
          <w:szCs w:val="20"/>
        </w:rPr>
        <w:t>TL</w:t>
      </w:r>
      <w:r w:rsidR="00C20EF8" w:rsidRPr="001172BB">
        <w:rPr>
          <w:rFonts w:ascii="Arial" w:hAnsi="Arial" w:cs="Arial"/>
          <w:color w:val="000000" w:themeColor="text1"/>
          <w:sz w:val="20"/>
          <w:szCs w:val="18"/>
        </w:rPr>
        <w:t xml:space="preserve"> </w:t>
      </w:r>
      <w:r w:rsidRPr="001172BB">
        <w:rPr>
          <w:rFonts w:ascii="Arial" w:hAnsi="Arial" w:cs="Arial"/>
          <w:color w:val="000000" w:themeColor="text1"/>
          <w:sz w:val="20"/>
          <w:szCs w:val="18"/>
        </w:rPr>
        <w:t>tutarındaki</w:t>
      </w:r>
      <w:r w:rsidRPr="009128F0">
        <w:rPr>
          <w:rFonts w:ascii="Arial" w:hAnsi="Arial" w:cs="Arial"/>
          <w:color w:val="000000" w:themeColor="text1"/>
          <w:sz w:val="20"/>
          <w:szCs w:val="18"/>
        </w:rPr>
        <w:t xml:space="preserve"> kısmı katılma hesaplarından kullandırılan krediler için ayrılan özel karşılık giderlerinin katılma hesapları payıdır. </w:t>
      </w:r>
    </w:p>
    <w:p w14:paraId="0ED2CCDD" w14:textId="2C620709" w:rsidR="005D1938" w:rsidRPr="009128F0" w:rsidRDefault="001172BB" w:rsidP="00900783">
      <w:pPr>
        <w:autoSpaceDE w:val="0"/>
        <w:autoSpaceDN w:val="0"/>
        <w:adjustRightInd w:val="0"/>
        <w:spacing w:before="120" w:after="120"/>
        <w:jc w:val="both"/>
        <w:rPr>
          <w:rFonts w:ascii="Arial" w:hAnsi="Arial" w:cs="Arial"/>
          <w:color w:val="000000" w:themeColor="text1"/>
          <w:sz w:val="20"/>
          <w:szCs w:val="18"/>
        </w:rPr>
      </w:pPr>
      <w:r w:rsidRPr="001172BB">
        <w:rPr>
          <w:rFonts w:ascii="Arial" w:hAnsi="Arial" w:cs="Arial"/>
          <w:color w:val="000000" w:themeColor="text1"/>
          <w:sz w:val="20"/>
          <w:szCs w:val="18"/>
        </w:rPr>
        <w:t>Kredi ve</w:t>
      </w:r>
      <w:r>
        <w:rPr>
          <w:rFonts w:ascii="Arial" w:hAnsi="Arial" w:cs="Arial"/>
          <w:color w:val="000000" w:themeColor="text1"/>
          <w:sz w:val="20"/>
          <w:szCs w:val="18"/>
        </w:rPr>
        <w:t xml:space="preserve"> diğer alacaklara ilişkin 48 TL </w:t>
      </w:r>
      <w:r w:rsidRPr="001172BB">
        <w:rPr>
          <w:rFonts w:ascii="Arial" w:hAnsi="Arial" w:cs="Arial"/>
          <w:color w:val="000000" w:themeColor="text1"/>
          <w:sz w:val="20"/>
          <w:szCs w:val="18"/>
        </w:rPr>
        <w:t>tutarındaki genel karşılık giderleri içerisindeki katılma hesaplarından kullandırılan krediler için ayrılan katılma hesapları payı bulunmamaktadır</w:t>
      </w:r>
      <w:r w:rsidR="009528A9" w:rsidRPr="001172BB">
        <w:rPr>
          <w:rFonts w:ascii="Arial" w:hAnsi="Arial" w:cs="Arial"/>
          <w:color w:val="000000" w:themeColor="text1"/>
          <w:sz w:val="20"/>
          <w:szCs w:val="18"/>
        </w:rPr>
        <w:t>.</w:t>
      </w:r>
      <w:r w:rsidR="00492D51" w:rsidRPr="009128F0">
        <w:rPr>
          <w:rFonts w:ascii="Arial" w:hAnsi="Arial" w:cs="Arial"/>
          <w:color w:val="000000" w:themeColor="text1"/>
          <w:sz w:val="20"/>
          <w:szCs w:val="18"/>
        </w:rPr>
        <w:t xml:space="preserve"> </w:t>
      </w:r>
    </w:p>
    <w:p w14:paraId="4809F93A" w14:textId="77777777" w:rsidR="004C5E57" w:rsidRPr="009128F0" w:rsidRDefault="004C5E57" w:rsidP="004C5E57">
      <w:pPr>
        <w:spacing w:after="120"/>
        <w:rPr>
          <w:rFonts w:ascii="Arial" w:hAnsi="Arial" w:cs="Arial"/>
          <w:bCs/>
          <w:iCs/>
          <w:sz w:val="20"/>
          <w:szCs w:val="20"/>
        </w:rPr>
      </w:pPr>
      <w:r w:rsidRPr="009128F0">
        <w:rPr>
          <w:rFonts w:ascii="Arial" w:hAnsi="Arial" w:cs="Arial"/>
          <w:bCs/>
          <w:iCs/>
          <w:sz w:val="20"/>
          <w:szCs w:val="20"/>
          <w:vertAlign w:val="superscript"/>
        </w:rPr>
        <w:t>(*)</w:t>
      </w:r>
      <w:r w:rsidRPr="009128F0">
        <w:rPr>
          <w:rFonts w:ascii="Arial" w:hAnsi="Arial" w:cs="Arial"/>
          <w:bCs/>
          <w:iCs/>
          <w:sz w:val="20"/>
          <w:szCs w:val="20"/>
        </w:rPr>
        <w:t xml:space="preserve"> Diğer bakiyesinin detayları aşağıdaki tablodaki gibidir:</w:t>
      </w:r>
    </w:p>
    <w:tbl>
      <w:tblPr>
        <w:tblW w:w="9113" w:type="dxa"/>
        <w:tblCellMar>
          <w:left w:w="0" w:type="dxa"/>
          <w:right w:w="0" w:type="dxa"/>
        </w:tblCellMar>
        <w:tblLook w:val="0000" w:firstRow="0" w:lastRow="0" w:firstColumn="0" w:lastColumn="0" w:noHBand="0" w:noVBand="0"/>
      </w:tblPr>
      <w:tblGrid>
        <w:gridCol w:w="7559"/>
        <w:gridCol w:w="1554"/>
      </w:tblGrid>
      <w:tr w:rsidR="00514981" w:rsidRPr="009128F0" w14:paraId="4719975A" w14:textId="77777777" w:rsidTr="00514981">
        <w:trPr>
          <w:cantSplit/>
          <w:trHeight w:val="170"/>
        </w:trPr>
        <w:tc>
          <w:tcPr>
            <w:tcW w:w="7559" w:type="dxa"/>
            <w:tcBorders>
              <w:top w:val="single" w:sz="4" w:space="0" w:color="auto"/>
              <w:bottom w:val="single" w:sz="4" w:space="0" w:color="auto"/>
            </w:tcBorders>
            <w:vAlign w:val="center"/>
          </w:tcPr>
          <w:p w14:paraId="41AAEFBA" w14:textId="77777777" w:rsidR="00514981" w:rsidRPr="009128F0" w:rsidRDefault="00514981" w:rsidP="00B36CA3">
            <w:pPr>
              <w:jc w:val="both"/>
              <w:rPr>
                <w:rFonts w:ascii="Arial" w:eastAsia="Arial Unicode MS" w:hAnsi="Arial" w:cs="Arial"/>
                <w:sz w:val="18"/>
                <w:szCs w:val="18"/>
              </w:rPr>
            </w:pPr>
          </w:p>
        </w:tc>
        <w:tc>
          <w:tcPr>
            <w:tcW w:w="1554" w:type="dxa"/>
            <w:tcBorders>
              <w:top w:val="single" w:sz="4" w:space="0" w:color="auto"/>
              <w:bottom w:val="single" w:sz="4" w:space="0" w:color="auto"/>
            </w:tcBorders>
            <w:noWrap/>
            <w:tcMar>
              <w:top w:w="15" w:type="dxa"/>
              <w:left w:w="15" w:type="dxa"/>
              <w:bottom w:w="0" w:type="dxa"/>
              <w:right w:w="15" w:type="dxa"/>
            </w:tcMar>
            <w:vAlign w:val="bottom"/>
          </w:tcPr>
          <w:p w14:paraId="55BB7B40" w14:textId="0BDFDD6A" w:rsidR="00514981" w:rsidRPr="009128F0" w:rsidRDefault="00514981" w:rsidP="00514981">
            <w:pPr>
              <w:tabs>
                <w:tab w:val="left" w:pos="180"/>
              </w:tabs>
              <w:ind w:right="49"/>
              <w:jc w:val="right"/>
              <w:rPr>
                <w:rFonts w:ascii="Arial" w:hAnsi="Arial" w:cs="Arial"/>
                <w:b/>
                <w:sz w:val="18"/>
                <w:szCs w:val="18"/>
              </w:rPr>
            </w:pPr>
            <w:r>
              <w:rPr>
                <w:rFonts w:ascii="Arial" w:hAnsi="Arial" w:cs="Arial"/>
                <w:b/>
                <w:sz w:val="18"/>
                <w:szCs w:val="18"/>
              </w:rPr>
              <w:t>Önceki</w:t>
            </w:r>
            <w:r w:rsidRPr="009128F0">
              <w:rPr>
                <w:rFonts w:ascii="Arial" w:hAnsi="Arial" w:cs="Arial"/>
                <w:b/>
                <w:sz w:val="18"/>
                <w:szCs w:val="18"/>
              </w:rPr>
              <w:t xml:space="preserve"> Dönem</w:t>
            </w:r>
          </w:p>
        </w:tc>
      </w:tr>
      <w:tr w:rsidR="00514981" w:rsidRPr="009128F0" w14:paraId="72362B20" w14:textId="77777777" w:rsidTr="00514981">
        <w:trPr>
          <w:cantSplit/>
          <w:trHeight w:val="170"/>
        </w:trPr>
        <w:tc>
          <w:tcPr>
            <w:tcW w:w="7559" w:type="dxa"/>
            <w:tcBorders>
              <w:top w:val="single" w:sz="4" w:space="0" w:color="auto"/>
            </w:tcBorders>
            <w:vAlign w:val="center"/>
          </w:tcPr>
          <w:p w14:paraId="3BD04338" w14:textId="77777777" w:rsidR="00514981" w:rsidRPr="009128F0" w:rsidRDefault="00514981" w:rsidP="00B36CA3">
            <w:pPr>
              <w:jc w:val="both"/>
              <w:rPr>
                <w:rFonts w:ascii="Arial" w:eastAsia="Arial Unicode MS" w:hAnsi="Arial" w:cs="Arial"/>
                <w:sz w:val="18"/>
                <w:szCs w:val="18"/>
              </w:rPr>
            </w:pPr>
          </w:p>
        </w:tc>
        <w:tc>
          <w:tcPr>
            <w:tcW w:w="1554" w:type="dxa"/>
            <w:tcBorders>
              <w:top w:val="single" w:sz="4" w:space="0" w:color="auto"/>
            </w:tcBorders>
            <w:noWrap/>
            <w:tcMar>
              <w:top w:w="15" w:type="dxa"/>
              <w:left w:w="15" w:type="dxa"/>
              <w:bottom w:w="0" w:type="dxa"/>
              <w:right w:w="15" w:type="dxa"/>
            </w:tcMar>
            <w:vAlign w:val="bottom"/>
          </w:tcPr>
          <w:p w14:paraId="3FAF87EC" w14:textId="77777777" w:rsidR="00514981" w:rsidRPr="009128F0" w:rsidRDefault="00514981" w:rsidP="001B7D1D">
            <w:pPr>
              <w:ind w:right="49"/>
              <w:jc w:val="right"/>
              <w:rPr>
                <w:rFonts w:ascii="Arial" w:hAnsi="Arial" w:cs="Arial"/>
                <w:sz w:val="18"/>
                <w:szCs w:val="18"/>
              </w:rPr>
            </w:pPr>
          </w:p>
        </w:tc>
      </w:tr>
      <w:tr w:rsidR="001172BB" w:rsidRPr="009128F0" w14:paraId="57875863" w14:textId="77777777" w:rsidTr="00514981">
        <w:trPr>
          <w:cantSplit/>
          <w:trHeight w:val="170"/>
        </w:trPr>
        <w:tc>
          <w:tcPr>
            <w:tcW w:w="7559" w:type="dxa"/>
            <w:vAlign w:val="bottom"/>
          </w:tcPr>
          <w:p w14:paraId="232169A1" w14:textId="705D8965" w:rsidR="001172BB" w:rsidRPr="009128F0" w:rsidRDefault="001172BB" w:rsidP="001172BB">
            <w:pPr>
              <w:rPr>
                <w:rFonts w:ascii="Arial" w:hAnsi="Arial" w:cs="Arial"/>
                <w:sz w:val="18"/>
                <w:szCs w:val="18"/>
              </w:rPr>
            </w:pPr>
            <w:r w:rsidRPr="009128F0">
              <w:rPr>
                <w:rFonts w:ascii="Arial" w:hAnsi="Arial" w:cs="Arial"/>
                <w:sz w:val="18"/>
                <w:szCs w:val="18"/>
              </w:rPr>
              <w:t xml:space="preserve">Tazmin Edilmemiş ve Nakde Dönüşmemiş </w:t>
            </w:r>
            <w:proofErr w:type="spellStart"/>
            <w:r w:rsidRPr="009128F0">
              <w:rPr>
                <w:rFonts w:ascii="Arial" w:hAnsi="Arial" w:cs="Arial"/>
                <w:sz w:val="18"/>
                <w:szCs w:val="18"/>
              </w:rPr>
              <w:t>G.Nakdi</w:t>
            </w:r>
            <w:proofErr w:type="spellEnd"/>
            <w:r w:rsidRPr="009128F0">
              <w:rPr>
                <w:rFonts w:ascii="Arial" w:hAnsi="Arial" w:cs="Arial"/>
                <w:sz w:val="18"/>
                <w:szCs w:val="18"/>
              </w:rPr>
              <w:t xml:space="preserve"> Kredi Özel Karşılıkları</w:t>
            </w:r>
          </w:p>
        </w:tc>
        <w:tc>
          <w:tcPr>
            <w:tcW w:w="1554" w:type="dxa"/>
            <w:noWrap/>
            <w:tcMar>
              <w:top w:w="15" w:type="dxa"/>
              <w:left w:w="15" w:type="dxa"/>
              <w:bottom w:w="0" w:type="dxa"/>
              <w:right w:w="15" w:type="dxa"/>
            </w:tcMar>
            <w:vAlign w:val="bottom"/>
          </w:tcPr>
          <w:p w14:paraId="53DE1AD5" w14:textId="261FF9D6" w:rsidR="001172BB" w:rsidRPr="005A1436" w:rsidRDefault="001172BB" w:rsidP="001172BB">
            <w:pPr>
              <w:ind w:right="40"/>
              <w:jc w:val="right"/>
              <w:rPr>
                <w:rFonts w:ascii="Arial" w:hAnsi="Arial" w:cs="Arial"/>
                <w:sz w:val="18"/>
                <w:szCs w:val="18"/>
                <w:highlight w:val="yellow"/>
              </w:rPr>
            </w:pPr>
            <w:r w:rsidRPr="00F711DA">
              <w:rPr>
                <w:rFonts w:ascii="Arial" w:hAnsi="Arial" w:cs="Arial"/>
                <w:bCs/>
                <w:color w:val="000000" w:themeColor="text1"/>
                <w:sz w:val="18"/>
                <w:szCs w:val="18"/>
              </w:rPr>
              <w:t>8.497</w:t>
            </w:r>
          </w:p>
        </w:tc>
      </w:tr>
      <w:tr w:rsidR="001172BB" w:rsidRPr="009128F0" w14:paraId="33C22E0E" w14:textId="77777777" w:rsidTr="00514981">
        <w:trPr>
          <w:cantSplit/>
          <w:trHeight w:val="170"/>
        </w:trPr>
        <w:tc>
          <w:tcPr>
            <w:tcW w:w="7559" w:type="dxa"/>
            <w:vAlign w:val="bottom"/>
          </w:tcPr>
          <w:p w14:paraId="7E56AC12" w14:textId="77777777" w:rsidR="001172BB" w:rsidRPr="009128F0" w:rsidRDefault="001172BB" w:rsidP="001172BB">
            <w:pPr>
              <w:rPr>
                <w:rFonts w:ascii="Arial" w:hAnsi="Arial" w:cs="Arial"/>
                <w:sz w:val="18"/>
                <w:szCs w:val="18"/>
              </w:rPr>
            </w:pPr>
            <w:r w:rsidRPr="009128F0">
              <w:rPr>
                <w:rFonts w:ascii="Arial" w:hAnsi="Arial" w:cs="Arial"/>
                <w:sz w:val="18"/>
                <w:szCs w:val="18"/>
              </w:rPr>
              <w:t xml:space="preserve">Katılma Hesaplarına Dağıtılacak Karlardan Ayrılan Tutarlar </w:t>
            </w:r>
          </w:p>
        </w:tc>
        <w:tc>
          <w:tcPr>
            <w:tcW w:w="1554" w:type="dxa"/>
            <w:noWrap/>
            <w:tcMar>
              <w:top w:w="15" w:type="dxa"/>
              <w:left w:w="15" w:type="dxa"/>
              <w:bottom w:w="0" w:type="dxa"/>
              <w:right w:w="15" w:type="dxa"/>
            </w:tcMar>
            <w:vAlign w:val="bottom"/>
          </w:tcPr>
          <w:p w14:paraId="5E143422" w14:textId="736626E8" w:rsidR="001172BB" w:rsidRPr="005A1436" w:rsidRDefault="001172BB" w:rsidP="001172BB">
            <w:pPr>
              <w:ind w:right="40"/>
              <w:jc w:val="right"/>
              <w:rPr>
                <w:rFonts w:ascii="Arial" w:hAnsi="Arial" w:cs="Arial"/>
                <w:sz w:val="18"/>
                <w:szCs w:val="18"/>
                <w:highlight w:val="yellow"/>
              </w:rPr>
            </w:pPr>
            <w:r w:rsidRPr="00F711DA">
              <w:rPr>
                <w:rFonts w:ascii="Arial" w:hAnsi="Arial" w:cs="Arial"/>
                <w:bCs/>
                <w:color w:val="000000" w:themeColor="text1"/>
                <w:sz w:val="18"/>
                <w:szCs w:val="18"/>
              </w:rPr>
              <w:t>18.182</w:t>
            </w:r>
          </w:p>
        </w:tc>
      </w:tr>
      <w:tr w:rsidR="001172BB" w:rsidRPr="009128F0" w14:paraId="58B846E7" w14:textId="77777777" w:rsidTr="00514981">
        <w:trPr>
          <w:cantSplit/>
          <w:trHeight w:val="170"/>
        </w:trPr>
        <w:tc>
          <w:tcPr>
            <w:tcW w:w="7559" w:type="dxa"/>
            <w:vAlign w:val="bottom"/>
          </w:tcPr>
          <w:p w14:paraId="3B6D8DCD" w14:textId="77777777" w:rsidR="001172BB" w:rsidRPr="009128F0" w:rsidRDefault="001172BB" w:rsidP="001172BB">
            <w:pPr>
              <w:rPr>
                <w:rFonts w:ascii="Arial" w:hAnsi="Arial" w:cs="Arial"/>
                <w:sz w:val="18"/>
                <w:szCs w:val="18"/>
              </w:rPr>
            </w:pPr>
            <w:r>
              <w:rPr>
                <w:rFonts w:ascii="Arial" w:hAnsi="Arial" w:cs="Arial"/>
                <w:sz w:val="18"/>
                <w:szCs w:val="18"/>
              </w:rPr>
              <w:t>Diğer</w:t>
            </w:r>
          </w:p>
        </w:tc>
        <w:tc>
          <w:tcPr>
            <w:tcW w:w="1554" w:type="dxa"/>
            <w:noWrap/>
            <w:tcMar>
              <w:top w:w="15" w:type="dxa"/>
              <w:left w:w="15" w:type="dxa"/>
              <w:bottom w:w="0" w:type="dxa"/>
              <w:right w:w="15" w:type="dxa"/>
            </w:tcMar>
            <w:vAlign w:val="bottom"/>
          </w:tcPr>
          <w:p w14:paraId="74E5CC95" w14:textId="6EE252AD" w:rsidR="001172BB" w:rsidRPr="005A1436" w:rsidRDefault="001172BB" w:rsidP="001172BB">
            <w:pPr>
              <w:ind w:right="40"/>
              <w:jc w:val="right"/>
              <w:rPr>
                <w:rFonts w:ascii="Arial" w:hAnsi="Arial" w:cs="Arial"/>
                <w:bCs/>
                <w:sz w:val="18"/>
                <w:szCs w:val="18"/>
                <w:highlight w:val="yellow"/>
              </w:rPr>
            </w:pPr>
            <w:r w:rsidRPr="00F711DA">
              <w:rPr>
                <w:rFonts w:ascii="Arial" w:hAnsi="Arial" w:cs="Arial"/>
                <w:bCs/>
                <w:color w:val="000000" w:themeColor="text1"/>
                <w:sz w:val="18"/>
                <w:szCs w:val="18"/>
              </w:rPr>
              <w:t>36</w:t>
            </w:r>
          </w:p>
        </w:tc>
      </w:tr>
      <w:tr w:rsidR="001172BB" w:rsidRPr="009128F0" w14:paraId="5F067D0D" w14:textId="77777777" w:rsidTr="00514981">
        <w:trPr>
          <w:cantSplit/>
          <w:trHeight w:val="170"/>
        </w:trPr>
        <w:tc>
          <w:tcPr>
            <w:tcW w:w="7559" w:type="dxa"/>
            <w:tcBorders>
              <w:bottom w:val="single" w:sz="4" w:space="0" w:color="auto"/>
            </w:tcBorders>
            <w:vAlign w:val="bottom"/>
          </w:tcPr>
          <w:p w14:paraId="3084E77B" w14:textId="77777777" w:rsidR="001172BB" w:rsidRPr="009128F0" w:rsidRDefault="001172BB" w:rsidP="001172BB">
            <w:pPr>
              <w:rPr>
                <w:rFonts w:ascii="Arial" w:eastAsia="Arial Unicode MS" w:hAnsi="Arial" w:cs="Arial"/>
                <w:sz w:val="18"/>
                <w:szCs w:val="18"/>
              </w:rPr>
            </w:pPr>
          </w:p>
        </w:tc>
        <w:tc>
          <w:tcPr>
            <w:tcW w:w="1554" w:type="dxa"/>
            <w:tcBorders>
              <w:bottom w:val="single" w:sz="4" w:space="0" w:color="auto"/>
            </w:tcBorders>
            <w:noWrap/>
            <w:tcMar>
              <w:top w:w="15" w:type="dxa"/>
              <w:left w:w="15" w:type="dxa"/>
              <w:bottom w:w="0" w:type="dxa"/>
              <w:right w:w="15" w:type="dxa"/>
            </w:tcMar>
            <w:vAlign w:val="bottom"/>
          </w:tcPr>
          <w:p w14:paraId="75B1322C" w14:textId="77777777" w:rsidR="001172BB" w:rsidRPr="005A1436" w:rsidRDefault="001172BB" w:rsidP="001172BB">
            <w:pPr>
              <w:ind w:right="40"/>
              <w:jc w:val="right"/>
              <w:rPr>
                <w:rFonts w:ascii="Arial" w:hAnsi="Arial" w:cs="Arial"/>
                <w:bCs/>
                <w:sz w:val="18"/>
                <w:szCs w:val="18"/>
                <w:highlight w:val="yellow"/>
              </w:rPr>
            </w:pPr>
          </w:p>
        </w:tc>
      </w:tr>
      <w:tr w:rsidR="001172BB" w:rsidRPr="009128F0" w14:paraId="09266D8E" w14:textId="77777777" w:rsidTr="00514981">
        <w:trPr>
          <w:cantSplit/>
          <w:trHeight w:val="170"/>
        </w:trPr>
        <w:tc>
          <w:tcPr>
            <w:tcW w:w="7559" w:type="dxa"/>
            <w:tcBorders>
              <w:top w:val="single" w:sz="4" w:space="0" w:color="auto"/>
              <w:bottom w:val="double" w:sz="4" w:space="0" w:color="auto"/>
            </w:tcBorders>
            <w:vAlign w:val="bottom"/>
          </w:tcPr>
          <w:p w14:paraId="16F84992" w14:textId="77777777" w:rsidR="001172BB" w:rsidRPr="009128F0" w:rsidRDefault="001172BB" w:rsidP="001172BB">
            <w:pPr>
              <w:rPr>
                <w:rFonts w:ascii="Arial" w:hAnsi="Arial" w:cs="Arial"/>
                <w:b/>
                <w:sz w:val="18"/>
                <w:szCs w:val="18"/>
              </w:rPr>
            </w:pPr>
            <w:r w:rsidRPr="009128F0">
              <w:rPr>
                <w:rFonts w:ascii="Arial" w:hAnsi="Arial" w:cs="Arial"/>
                <w:b/>
                <w:sz w:val="18"/>
                <w:szCs w:val="18"/>
              </w:rPr>
              <w:t>Toplam</w:t>
            </w:r>
          </w:p>
        </w:tc>
        <w:tc>
          <w:tcPr>
            <w:tcW w:w="1554" w:type="dxa"/>
            <w:tcBorders>
              <w:top w:val="single" w:sz="4" w:space="0" w:color="auto"/>
              <w:bottom w:val="double" w:sz="4" w:space="0" w:color="auto"/>
            </w:tcBorders>
            <w:noWrap/>
            <w:tcMar>
              <w:top w:w="15" w:type="dxa"/>
              <w:left w:w="15" w:type="dxa"/>
              <w:bottom w:w="0" w:type="dxa"/>
              <w:right w:w="15" w:type="dxa"/>
            </w:tcMar>
            <w:vAlign w:val="bottom"/>
          </w:tcPr>
          <w:p w14:paraId="4E2B2474" w14:textId="0FAC4CCB" w:rsidR="001172BB" w:rsidRPr="005A1436" w:rsidRDefault="001172BB" w:rsidP="001172BB">
            <w:pPr>
              <w:ind w:right="40"/>
              <w:jc w:val="right"/>
              <w:rPr>
                <w:rFonts w:ascii="Arial" w:hAnsi="Arial" w:cs="Arial"/>
                <w:b/>
                <w:sz w:val="18"/>
                <w:szCs w:val="18"/>
                <w:highlight w:val="yellow"/>
              </w:rPr>
            </w:pPr>
            <w:r w:rsidRPr="006620B6">
              <w:rPr>
                <w:rFonts w:ascii="Arial" w:hAnsi="Arial" w:cs="Arial"/>
                <w:b/>
                <w:bCs/>
                <w:color w:val="000000" w:themeColor="text1"/>
                <w:sz w:val="18"/>
                <w:szCs w:val="18"/>
              </w:rPr>
              <w:t>26.715</w:t>
            </w:r>
          </w:p>
        </w:tc>
      </w:tr>
    </w:tbl>
    <w:p w14:paraId="63031356" w14:textId="77777777" w:rsidR="00E00C84" w:rsidRPr="007E4D11" w:rsidRDefault="00E00C84" w:rsidP="007E4D11">
      <w:pPr>
        <w:autoSpaceDE w:val="0"/>
        <w:autoSpaceDN w:val="0"/>
        <w:adjustRightInd w:val="0"/>
        <w:spacing w:before="120" w:after="120"/>
        <w:ind w:left="14" w:right="-41"/>
        <w:jc w:val="both"/>
        <w:rPr>
          <w:rFonts w:ascii="Arial" w:hAnsi="Arial" w:cs="Arial"/>
          <w:sz w:val="16"/>
          <w:szCs w:val="20"/>
        </w:rPr>
      </w:pPr>
      <w:r w:rsidRPr="009128F0">
        <w:rPr>
          <w:rFonts w:ascii="Arial" w:hAnsi="Arial" w:cs="Arial"/>
          <w:b/>
          <w:color w:val="000000" w:themeColor="text1"/>
          <w:sz w:val="20"/>
          <w:szCs w:val="20"/>
        </w:rPr>
        <w:br w:type="page"/>
      </w:r>
    </w:p>
    <w:p w14:paraId="0809AC8D" w14:textId="77777777" w:rsidR="00451AF4" w:rsidRPr="009128F0" w:rsidRDefault="00451AF4" w:rsidP="00900783">
      <w:pPr>
        <w:pStyle w:val="xl81"/>
        <w:pBdr>
          <w:left w:val="none" w:sz="0" w:space="0" w:color="auto"/>
        </w:pBdr>
        <w:spacing w:before="120" w:beforeAutospacing="0" w:after="120" w:afterAutospacing="0"/>
        <w:ind w:hanging="567"/>
        <w:jc w:val="both"/>
        <w:textAlignment w:val="auto"/>
        <w:rPr>
          <w:rFonts w:ascii="Arial" w:hAnsi="Arial" w:cs="Arial"/>
          <w:b/>
          <w:color w:val="000000" w:themeColor="text1"/>
          <w:sz w:val="20"/>
          <w:szCs w:val="20"/>
        </w:rPr>
      </w:pPr>
      <w:r w:rsidRPr="009128F0">
        <w:rPr>
          <w:rFonts w:ascii="Arial" w:hAnsi="Arial" w:cs="Arial"/>
          <w:b/>
          <w:color w:val="000000" w:themeColor="text1"/>
          <w:sz w:val="20"/>
          <w:szCs w:val="20"/>
        </w:rPr>
        <w:lastRenderedPageBreak/>
        <w:t>IV.</w:t>
      </w:r>
      <w:r w:rsidRPr="009128F0">
        <w:rPr>
          <w:rFonts w:ascii="Arial" w:hAnsi="Arial" w:cs="Arial"/>
          <w:b/>
          <w:color w:val="000000" w:themeColor="text1"/>
          <w:sz w:val="20"/>
          <w:szCs w:val="20"/>
        </w:rPr>
        <w:tab/>
        <w:t>Konsolide gelir tablosuna ilişkin açıklama ve dipnotlar (devamı):</w:t>
      </w:r>
    </w:p>
    <w:p w14:paraId="762D5CAF" w14:textId="3211815B" w:rsidR="00136C29" w:rsidRDefault="004C2AE4" w:rsidP="00900783">
      <w:pPr>
        <w:spacing w:before="120" w:after="120"/>
        <w:ind w:left="-42" w:hanging="532"/>
        <w:rPr>
          <w:rFonts w:ascii="Arial" w:hAnsi="Arial" w:cs="Arial"/>
          <w:b/>
          <w:bCs/>
          <w:iCs/>
          <w:color w:val="000000" w:themeColor="text1"/>
          <w:sz w:val="20"/>
          <w:szCs w:val="20"/>
        </w:rPr>
      </w:pPr>
      <w:r>
        <w:rPr>
          <w:rFonts w:ascii="Arial" w:hAnsi="Arial" w:cs="Arial"/>
          <w:b/>
          <w:bCs/>
          <w:iCs/>
          <w:color w:val="000000" w:themeColor="text1"/>
          <w:sz w:val="20"/>
          <w:szCs w:val="20"/>
        </w:rPr>
        <w:t>8</w:t>
      </w:r>
      <w:r w:rsidR="00136C29" w:rsidRPr="009128F0">
        <w:rPr>
          <w:rFonts w:ascii="Arial" w:hAnsi="Arial" w:cs="Arial"/>
          <w:b/>
          <w:iCs/>
          <w:color w:val="000000" w:themeColor="text1"/>
          <w:sz w:val="20"/>
          <w:szCs w:val="20"/>
        </w:rPr>
        <w:t>.</w:t>
      </w:r>
      <w:r w:rsidR="00136C29" w:rsidRPr="009128F0">
        <w:rPr>
          <w:rFonts w:ascii="Arial" w:hAnsi="Arial" w:cs="Arial"/>
          <w:b/>
          <w:iCs/>
          <w:color w:val="000000" w:themeColor="text1"/>
          <w:sz w:val="20"/>
          <w:szCs w:val="20"/>
        </w:rPr>
        <w:tab/>
      </w:r>
      <w:r w:rsidR="00136C29" w:rsidRPr="009128F0">
        <w:rPr>
          <w:rFonts w:ascii="Arial" w:hAnsi="Arial" w:cs="Arial"/>
          <w:b/>
          <w:bCs/>
          <w:iCs/>
          <w:color w:val="000000" w:themeColor="text1"/>
          <w:sz w:val="20"/>
          <w:szCs w:val="20"/>
        </w:rPr>
        <w:t>Diğer faaliyet giderlerine ilişkin bilgiler:</w:t>
      </w:r>
    </w:p>
    <w:tbl>
      <w:tblPr>
        <w:tblW w:w="9281" w:type="dxa"/>
        <w:tblInd w:w="84" w:type="dxa"/>
        <w:tblCellMar>
          <w:left w:w="0" w:type="dxa"/>
          <w:right w:w="0" w:type="dxa"/>
        </w:tblCellMar>
        <w:tblLook w:val="0000" w:firstRow="0" w:lastRow="0" w:firstColumn="0" w:lastColumn="0" w:noHBand="0" w:noVBand="0"/>
      </w:tblPr>
      <w:tblGrid>
        <w:gridCol w:w="7727"/>
        <w:gridCol w:w="1554"/>
      </w:tblGrid>
      <w:tr w:rsidR="005A1436" w:rsidRPr="004204D1" w14:paraId="2CAC0B31" w14:textId="77777777" w:rsidTr="005A1436">
        <w:trPr>
          <w:cantSplit/>
          <w:trHeight w:val="113"/>
        </w:trPr>
        <w:tc>
          <w:tcPr>
            <w:tcW w:w="7727" w:type="dxa"/>
            <w:tcBorders>
              <w:top w:val="single" w:sz="4" w:space="0" w:color="auto"/>
              <w:bottom w:val="single" w:sz="4" w:space="0" w:color="auto"/>
            </w:tcBorders>
            <w:vAlign w:val="center"/>
          </w:tcPr>
          <w:p w14:paraId="54CE820D" w14:textId="77777777" w:rsidR="005A1436" w:rsidRPr="004204D1" w:rsidRDefault="005A1436" w:rsidP="001172BB">
            <w:pPr>
              <w:jc w:val="both"/>
              <w:rPr>
                <w:rFonts w:ascii="Arial" w:eastAsia="Arial Unicode MS" w:hAnsi="Arial" w:cs="Arial"/>
                <w:sz w:val="17"/>
                <w:szCs w:val="17"/>
              </w:rPr>
            </w:pPr>
          </w:p>
        </w:tc>
        <w:tc>
          <w:tcPr>
            <w:tcW w:w="1554" w:type="dxa"/>
            <w:tcBorders>
              <w:top w:val="single" w:sz="4" w:space="0" w:color="auto"/>
              <w:bottom w:val="single" w:sz="4" w:space="0" w:color="auto"/>
            </w:tcBorders>
            <w:noWrap/>
            <w:tcMar>
              <w:top w:w="15" w:type="dxa"/>
              <w:left w:w="15" w:type="dxa"/>
              <w:bottom w:w="0" w:type="dxa"/>
              <w:right w:w="15" w:type="dxa"/>
            </w:tcMar>
            <w:vAlign w:val="bottom"/>
          </w:tcPr>
          <w:p w14:paraId="11600BA9" w14:textId="77777777" w:rsidR="005A1436" w:rsidRPr="004204D1" w:rsidRDefault="005A1436" w:rsidP="001172BB">
            <w:pPr>
              <w:tabs>
                <w:tab w:val="left" w:pos="180"/>
              </w:tabs>
              <w:ind w:right="57"/>
              <w:jc w:val="right"/>
              <w:rPr>
                <w:rFonts w:ascii="Arial" w:hAnsi="Arial" w:cs="Arial"/>
                <w:b/>
                <w:sz w:val="17"/>
                <w:szCs w:val="17"/>
              </w:rPr>
            </w:pPr>
            <w:r w:rsidRPr="004204D1">
              <w:rPr>
                <w:rFonts w:ascii="Arial" w:hAnsi="Arial" w:cs="Arial"/>
                <w:b/>
                <w:sz w:val="17"/>
                <w:szCs w:val="17"/>
              </w:rPr>
              <w:t>Cari Dönem</w:t>
            </w:r>
          </w:p>
        </w:tc>
      </w:tr>
      <w:tr w:rsidR="005A1436" w:rsidRPr="004204D1" w14:paraId="4F16CF5A" w14:textId="77777777" w:rsidTr="005A1436">
        <w:trPr>
          <w:cantSplit/>
          <w:trHeight w:val="113"/>
        </w:trPr>
        <w:tc>
          <w:tcPr>
            <w:tcW w:w="7727" w:type="dxa"/>
            <w:tcBorders>
              <w:top w:val="single" w:sz="4" w:space="0" w:color="auto"/>
            </w:tcBorders>
            <w:vAlign w:val="center"/>
          </w:tcPr>
          <w:p w14:paraId="5F362480" w14:textId="77777777" w:rsidR="005A1436" w:rsidRPr="004204D1" w:rsidRDefault="005A1436" w:rsidP="001172BB">
            <w:pPr>
              <w:jc w:val="both"/>
              <w:rPr>
                <w:rFonts w:ascii="Arial" w:eastAsia="Arial Unicode MS" w:hAnsi="Arial" w:cs="Arial"/>
                <w:sz w:val="17"/>
                <w:szCs w:val="17"/>
              </w:rPr>
            </w:pPr>
          </w:p>
        </w:tc>
        <w:tc>
          <w:tcPr>
            <w:tcW w:w="1554" w:type="dxa"/>
            <w:tcBorders>
              <w:top w:val="single" w:sz="4" w:space="0" w:color="auto"/>
            </w:tcBorders>
            <w:noWrap/>
            <w:tcMar>
              <w:top w:w="15" w:type="dxa"/>
              <w:left w:w="15" w:type="dxa"/>
              <w:bottom w:w="0" w:type="dxa"/>
              <w:right w:w="15" w:type="dxa"/>
            </w:tcMar>
            <w:vAlign w:val="bottom"/>
          </w:tcPr>
          <w:p w14:paraId="3B232A34" w14:textId="77777777" w:rsidR="005A1436" w:rsidRPr="004204D1" w:rsidRDefault="005A1436" w:rsidP="001172BB">
            <w:pPr>
              <w:ind w:right="57"/>
              <w:jc w:val="right"/>
              <w:rPr>
                <w:rFonts w:ascii="Arial" w:hAnsi="Arial" w:cs="Arial"/>
                <w:sz w:val="17"/>
                <w:szCs w:val="17"/>
              </w:rPr>
            </w:pPr>
          </w:p>
        </w:tc>
      </w:tr>
      <w:tr w:rsidR="005D566C" w:rsidRPr="004204D1" w14:paraId="310115FE" w14:textId="77777777" w:rsidTr="00294120">
        <w:trPr>
          <w:cantSplit/>
          <w:trHeight w:val="113"/>
        </w:trPr>
        <w:tc>
          <w:tcPr>
            <w:tcW w:w="7727" w:type="dxa"/>
            <w:shd w:val="clear" w:color="auto" w:fill="auto"/>
            <w:vAlign w:val="center"/>
          </w:tcPr>
          <w:p w14:paraId="391D8DF5" w14:textId="77777777" w:rsidR="005D566C" w:rsidRPr="004204D1" w:rsidRDefault="005D566C" w:rsidP="005D566C">
            <w:pPr>
              <w:rPr>
                <w:rFonts w:ascii="Arial" w:eastAsia="Arial Unicode MS" w:hAnsi="Arial" w:cs="Arial"/>
                <w:sz w:val="17"/>
                <w:szCs w:val="17"/>
              </w:rPr>
            </w:pPr>
            <w:r w:rsidRPr="004204D1">
              <w:rPr>
                <w:rFonts w:ascii="Arial" w:hAnsi="Arial" w:cs="Arial"/>
                <w:sz w:val="17"/>
                <w:szCs w:val="17"/>
              </w:rPr>
              <w:t>Personel Giderleri</w:t>
            </w:r>
            <w:r w:rsidRPr="004204D1">
              <w:rPr>
                <w:rFonts w:ascii="Arial" w:hAnsi="Arial" w:cs="Arial"/>
                <w:sz w:val="17"/>
                <w:szCs w:val="17"/>
                <w:vertAlign w:val="superscript"/>
              </w:rPr>
              <w:t>(*)</w:t>
            </w:r>
          </w:p>
        </w:tc>
        <w:tc>
          <w:tcPr>
            <w:tcW w:w="1554" w:type="dxa"/>
            <w:shd w:val="clear" w:color="auto" w:fill="auto"/>
            <w:noWrap/>
            <w:tcMar>
              <w:top w:w="15" w:type="dxa"/>
              <w:left w:w="15" w:type="dxa"/>
              <w:bottom w:w="0" w:type="dxa"/>
              <w:right w:w="15" w:type="dxa"/>
            </w:tcMar>
          </w:tcPr>
          <w:p w14:paraId="3DDBB6D0" w14:textId="78988F72" w:rsidR="005D566C" w:rsidRPr="005D566C" w:rsidRDefault="005D566C" w:rsidP="005D566C">
            <w:pPr>
              <w:ind w:right="127"/>
              <w:jc w:val="right"/>
              <w:rPr>
                <w:rFonts w:ascii="Arial" w:hAnsi="Arial" w:cs="Arial"/>
                <w:color w:val="000000" w:themeColor="text1"/>
                <w:sz w:val="18"/>
                <w:szCs w:val="18"/>
              </w:rPr>
            </w:pPr>
            <w:r w:rsidRPr="005D566C">
              <w:rPr>
                <w:rFonts w:ascii="Arial" w:hAnsi="Arial" w:cs="Arial"/>
                <w:color w:val="000000" w:themeColor="text1"/>
                <w:sz w:val="18"/>
                <w:szCs w:val="18"/>
              </w:rPr>
              <w:t>123.179</w:t>
            </w:r>
          </w:p>
        </w:tc>
      </w:tr>
      <w:tr w:rsidR="005D566C" w:rsidRPr="004204D1" w14:paraId="62645051" w14:textId="77777777" w:rsidTr="00294120">
        <w:trPr>
          <w:cantSplit/>
          <w:trHeight w:val="113"/>
        </w:trPr>
        <w:tc>
          <w:tcPr>
            <w:tcW w:w="7727" w:type="dxa"/>
            <w:vAlign w:val="center"/>
          </w:tcPr>
          <w:p w14:paraId="11B56F3E" w14:textId="77777777" w:rsidR="005D566C" w:rsidRPr="004204D1" w:rsidRDefault="005D566C" w:rsidP="005D566C">
            <w:pPr>
              <w:rPr>
                <w:rFonts w:ascii="Arial" w:eastAsia="Arial Unicode MS" w:hAnsi="Arial" w:cs="Arial"/>
                <w:sz w:val="17"/>
                <w:szCs w:val="17"/>
              </w:rPr>
            </w:pPr>
            <w:r w:rsidRPr="004204D1">
              <w:rPr>
                <w:rFonts w:ascii="Arial" w:hAnsi="Arial" w:cs="Arial"/>
                <w:sz w:val="17"/>
                <w:szCs w:val="17"/>
              </w:rPr>
              <w:t>Kıdem Tazminatı Karşılığı</w:t>
            </w:r>
          </w:p>
        </w:tc>
        <w:tc>
          <w:tcPr>
            <w:tcW w:w="1554" w:type="dxa"/>
            <w:noWrap/>
            <w:tcMar>
              <w:top w:w="15" w:type="dxa"/>
              <w:left w:w="15" w:type="dxa"/>
              <w:bottom w:w="0" w:type="dxa"/>
              <w:right w:w="15" w:type="dxa"/>
            </w:tcMar>
          </w:tcPr>
          <w:p w14:paraId="78795950" w14:textId="5AE01E3E" w:rsidR="005D566C" w:rsidRPr="005D566C" w:rsidRDefault="005D566C" w:rsidP="001658CE">
            <w:pPr>
              <w:ind w:right="127"/>
              <w:jc w:val="right"/>
              <w:rPr>
                <w:rFonts w:ascii="Arial" w:hAnsi="Arial" w:cs="Arial"/>
                <w:color w:val="000000" w:themeColor="text1"/>
                <w:sz w:val="18"/>
                <w:szCs w:val="18"/>
              </w:rPr>
            </w:pPr>
            <w:r w:rsidRPr="005D566C">
              <w:rPr>
                <w:rFonts w:ascii="Arial" w:hAnsi="Arial" w:cs="Arial"/>
                <w:color w:val="000000" w:themeColor="text1"/>
                <w:sz w:val="18"/>
                <w:szCs w:val="18"/>
              </w:rPr>
              <w:t>3.00</w:t>
            </w:r>
            <w:r w:rsidR="001658CE">
              <w:rPr>
                <w:rFonts w:ascii="Arial" w:hAnsi="Arial" w:cs="Arial"/>
                <w:color w:val="000000" w:themeColor="text1"/>
                <w:sz w:val="18"/>
                <w:szCs w:val="18"/>
              </w:rPr>
              <w:t>1</w:t>
            </w:r>
          </w:p>
        </w:tc>
      </w:tr>
      <w:tr w:rsidR="005D566C" w:rsidRPr="004204D1" w14:paraId="38FA3B8C" w14:textId="77777777" w:rsidTr="00294120">
        <w:trPr>
          <w:cantSplit/>
          <w:trHeight w:val="113"/>
        </w:trPr>
        <w:tc>
          <w:tcPr>
            <w:tcW w:w="7727" w:type="dxa"/>
            <w:vAlign w:val="center"/>
          </w:tcPr>
          <w:p w14:paraId="3D6A0FD0" w14:textId="77777777" w:rsidR="005D566C" w:rsidRPr="004204D1" w:rsidRDefault="005D566C" w:rsidP="005D566C">
            <w:pPr>
              <w:rPr>
                <w:rFonts w:ascii="Arial" w:hAnsi="Arial" w:cs="Arial"/>
                <w:sz w:val="17"/>
                <w:szCs w:val="17"/>
              </w:rPr>
            </w:pPr>
            <w:r w:rsidRPr="004204D1">
              <w:rPr>
                <w:rFonts w:ascii="Arial" w:hAnsi="Arial" w:cs="Arial"/>
                <w:sz w:val="17"/>
                <w:szCs w:val="17"/>
              </w:rPr>
              <w:t>Banka Sosyal Yardım Sandığı Varlık Açıkları Karşılığı</w:t>
            </w:r>
          </w:p>
        </w:tc>
        <w:tc>
          <w:tcPr>
            <w:tcW w:w="1554" w:type="dxa"/>
            <w:noWrap/>
            <w:tcMar>
              <w:top w:w="15" w:type="dxa"/>
              <w:left w:w="15" w:type="dxa"/>
              <w:bottom w:w="0" w:type="dxa"/>
              <w:right w:w="15" w:type="dxa"/>
            </w:tcMar>
          </w:tcPr>
          <w:p w14:paraId="28ED76FB" w14:textId="6AA5F3F2" w:rsidR="005D566C" w:rsidRPr="005D566C" w:rsidRDefault="005D566C" w:rsidP="005D566C">
            <w:pPr>
              <w:ind w:right="127"/>
              <w:jc w:val="right"/>
              <w:rPr>
                <w:rFonts w:ascii="Arial" w:hAnsi="Arial" w:cs="Arial"/>
                <w:color w:val="000000" w:themeColor="text1"/>
                <w:sz w:val="18"/>
                <w:szCs w:val="18"/>
              </w:rPr>
            </w:pPr>
            <w:r w:rsidRPr="005D566C">
              <w:rPr>
                <w:rFonts w:ascii="Arial" w:hAnsi="Arial" w:cs="Arial"/>
                <w:color w:val="000000" w:themeColor="text1"/>
                <w:sz w:val="18"/>
                <w:szCs w:val="18"/>
              </w:rPr>
              <w:t>-</w:t>
            </w:r>
          </w:p>
        </w:tc>
      </w:tr>
      <w:tr w:rsidR="005D566C" w:rsidRPr="004204D1" w14:paraId="00150FDB" w14:textId="77777777" w:rsidTr="00294120">
        <w:trPr>
          <w:cantSplit/>
          <w:trHeight w:val="113"/>
        </w:trPr>
        <w:tc>
          <w:tcPr>
            <w:tcW w:w="7727" w:type="dxa"/>
            <w:vAlign w:val="center"/>
          </w:tcPr>
          <w:p w14:paraId="72CB44D2" w14:textId="77777777" w:rsidR="005D566C" w:rsidRPr="004204D1" w:rsidRDefault="005D566C" w:rsidP="005D566C">
            <w:pPr>
              <w:rPr>
                <w:rFonts w:ascii="Arial" w:eastAsia="Arial Unicode MS" w:hAnsi="Arial" w:cs="Arial"/>
                <w:sz w:val="17"/>
                <w:szCs w:val="17"/>
              </w:rPr>
            </w:pPr>
            <w:r w:rsidRPr="004204D1">
              <w:rPr>
                <w:rFonts w:ascii="Arial" w:hAnsi="Arial" w:cs="Arial"/>
                <w:sz w:val="17"/>
                <w:szCs w:val="17"/>
              </w:rPr>
              <w:t xml:space="preserve">Maddi Duran Varlık Değer Düşüş Giderleri </w:t>
            </w:r>
          </w:p>
        </w:tc>
        <w:tc>
          <w:tcPr>
            <w:tcW w:w="1554" w:type="dxa"/>
            <w:noWrap/>
            <w:tcMar>
              <w:top w:w="15" w:type="dxa"/>
              <w:left w:w="15" w:type="dxa"/>
              <w:bottom w:w="0" w:type="dxa"/>
              <w:right w:w="15" w:type="dxa"/>
            </w:tcMar>
          </w:tcPr>
          <w:p w14:paraId="7B1C19C2" w14:textId="7B8C6EDD" w:rsidR="005D566C" w:rsidRPr="005D566C" w:rsidRDefault="005D566C" w:rsidP="005D566C">
            <w:pPr>
              <w:ind w:right="127"/>
              <w:jc w:val="right"/>
              <w:rPr>
                <w:rFonts w:ascii="Arial" w:hAnsi="Arial" w:cs="Arial"/>
                <w:color w:val="000000" w:themeColor="text1"/>
                <w:sz w:val="18"/>
                <w:szCs w:val="18"/>
              </w:rPr>
            </w:pPr>
            <w:r w:rsidRPr="005D566C">
              <w:rPr>
                <w:rFonts w:ascii="Arial" w:hAnsi="Arial" w:cs="Arial"/>
                <w:color w:val="000000" w:themeColor="text1"/>
                <w:sz w:val="18"/>
                <w:szCs w:val="18"/>
              </w:rPr>
              <w:t>-</w:t>
            </w:r>
          </w:p>
        </w:tc>
      </w:tr>
      <w:tr w:rsidR="005D566C" w:rsidRPr="004204D1" w14:paraId="0F7BC90D" w14:textId="77777777" w:rsidTr="00294120">
        <w:trPr>
          <w:cantSplit/>
          <w:trHeight w:val="113"/>
        </w:trPr>
        <w:tc>
          <w:tcPr>
            <w:tcW w:w="7727" w:type="dxa"/>
            <w:vAlign w:val="center"/>
          </w:tcPr>
          <w:p w14:paraId="430DF915" w14:textId="77777777" w:rsidR="005D566C" w:rsidRPr="004204D1" w:rsidRDefault="005D566C" w:rsidP="005D566C">
            <w:pPr>
              <w:rPr>
                <w:rFonts w:ascii="Arial" w:hAnsi="Arial" w:cs="Arial"/>
                <w:sz w:val="17"/>
                <w:szCs w:val="17"/>
              </w:rPr>
            </w:pPr>
            <w:r w:rsidRPr="004204D1">
              <w:rPr>
                <w:rFonts w:ascii="Arial" w:hAnsi="Arial" w:cs="Arial"/>
                <w:sz w:val="17"/>
                <w:szCs w:val="17"/>
              </w:rPr>
              <w:t>Maddi Duran Varlık Amortisman Giderleri</w:t>
            </w:r>
          </w:p>
        </w:tc>
        <w:tc>
          <w:tcPr>
            <w:tcW w:w="1554" w:type="dxa"/>
            <w:noWrap/>
            <w:tcMar>
              <w:top w:w="15" w:type="dxa"/>
              <w:left w:w="15" w:type="dxa"/>
              <w:bottom w:w="0" w:type="dxa"/>
              <w:right w:w="15" w:type="dxa"/>
            </w:tcMar>
          </w:tcPr>
          <w:p w14:paraId="0A198123" w14:textId="55862053" w:rsidR="005D566C" w:rsidRPr="005D566C" w:rsidRDefault="005D566C" w:rsidP="005D566C">
            <w:pPr>
              <w:ind w:right="127"/>
              <w:jc w:val="right"/>
              <w:rPr>
                <w:rFonts w:ascii="Arial" w:hAnsi="Arial" w:cs="Arial"/>
                <w:color w:val="000000" w:themeColor="text1"/>
                <w:sz w:val="18"/>
                <w:szCs w:val="18"/>
              </w:rPr>
            </w:pPr>
            <w:r w:rsidRPr="005D566C">
              <w:rPr>
                <w:rFonts w:ascii="Arial" w:hAnsi="Arial" w:cs="Arial"/>
                <w:color w:val="000000" w:themeColor="text1"/>
                <w:sz w:val="18"/>
                <w:szCs w:val="18"/>
              </w:rPr>
              <w:t>9.718</w:t>
            </w:r>
          </w:p>
        </w:tc>
      </w:tr>
      <w:tr w:rsidR="005D566C" w:rsidRPr="004204D1" w14:paraId="6067DEEE" w14:textId="77777777" w:rsidTr="00294120">
        <w:trPr>
          <w:cantSplit/>
          <w:trHeight w:val="113"/>
        </w:trPr>
        <w:tc>
          <w:tcPr>
            <w:tcW w:w="7727" w:type="dxa"/>
            <w:vAlign w:val="center"/>
          </w:tcPr>
          <w:p w14:paraId="1ADCA714" w14:textId="77777777" w:rsidR="005D566C" w:rsidRPr="004204D1" w:rsidRDefault="005D566C" w:rsidP="005D566C">
            <w:pPr>
              <w:rPr>
                <w:rFonts w:ascii="Arial" w:eastAsia="Arial Unicode MS" w:hAnsi="Arial" w:cs="Arial"/>
                <w:sz w:val="17"/>
                <w:szCs w:val="17"/>
              </w:rPr>
            </w:pPr>
            <w:r w:rsidRPr="004204D1">
              <w:rPr>
                <w:rFonts w:ascii="Arial" w:hAnsi="Arial" w:cs="Arial"/>
                <w:sz w:val="17"/>
                <w:szCs w:val="17"/>
              </w:rPr>
              <w:t>Maddi Olmayan Duran Varlık Değer Düşüş Giderleri</w:t>
            </w:r>
          </w:p>
        </w:tc>
        <w:tc>
          <w:tcPr>
            <w:tcW w:w="1554" w:type="dxa"/>
            <w:noWrap/>
            <w:tcMar>
              <w:top w:w="15" w:type="dxa"/>
              <w:left w:w="15" w:type="dxa"/>
              <w:bottom w:w="0" w:type="dxa"/>
              <w:right w:w="15" w:type="dxa"/>
            </w:tcMar>
          </w:tcPr>
          <w:p w14:paraId="1E027C51" w14:textId="1592FCBA" w:rsidR="005D566C" w:rsidRPr="005D566C" w:rsidRDefault="005D566C" w:rsidP="005D566C">
            <w:pPr>
              <w:ind w:right="127"/>
              <w:jc w:val="right"/>
              <w:rPr>
                <w:rFonts w:ascii="Arial" w:hAnsi="Arial" w:cs="Arial"/>
                <w:color w:val="000000" w:themeColor="text1"/>
                <w:sz w:val="18"/>
                <w:szCs w:val="18"/>
              </w:rPr>
            </w:pPr>
            <w:r w:rsidRPr="005D566C">
              <w:rPr>
                <w:rFonts w:ascii="Arial" w:hAnsi="Arial" w:cs="Arial"/>
                <w:color w:val="000000" w:themeColor="text1"/>
                <w:sz w:val="18"/>
                <w:szCs w:val="18"/>
              </w:rPr>
              <w:t>-</w:t>
            </w:r>
          </w:p>
        </w:tc>
      </w:tr>
      <w:tr w:rsidR="005D566C" w:rsidRPr="004204D1" w14:paraId="0B11875E" w14:textId="77777777" w:rsidTr="00294120">
        <w:trPr>
          <w:cantSplit/>
          <w:trHeight w:val="113"/>
        </w:trPr>
        <w:tc>
          <w:tcPr>
            <w:tcW w:w="7727" w:type="dxa"/>
            <w:vAlign w:val="center"/>
          </w:tcPr>
          <w:p w14:paraId="0BE03073" w14:textId="77777777" w:rsidR="005D566C" w:rsidRPr="004204D1" w:rsidRDefault="005D566C" w:rsidP="005D566C">
            <w:pPr>
              <w:rPr>
                <w:rFonts w:ascii="Arial" w:hAnsi="Arial" w:cs="Arial"/>
                <w:sz w:val="17"/>
                <w:szCs w:val="17"/>
              </w:rPr>
            </w:pPr>
            <w:r w:rsidRPr="004204D1">
              <w:rPr>
                <w:rFonts w:ascii="Arial" w:hAnsi="Arial" w:cs="Arial"/>
                <w:sz w:val="17"/>
                <w:szCs w:val="17"/>
              </w:rPr>
              <w:t>Şerefiye Değer Düşüş Gideri</w:t>
            </w:r>
          </w:p>
        </w:tc>
        <w:tc>
          <w:tcPr>
            <w:tcW w:w="1554" w:type="dxa"/>
            <w:noWrap/>
            <w:tcMar>
              <w:top w:w="15" w:type="dxa"/>
              <w:left w:w="15" w:type="dxa"/>
              <w:bottom w:w="0" w:type="dxa"/>
              <w:right w:w="15" w:type="dxa"/>
            </w:tcMar>
          </w:tcPr>
          <w:p w14:paraId="32AF530A" w14:textId="42F6269D" w:rsidR="005D566C" w:rsidRPr="005D566C" w:rsidRDefault="005D566C" w:rsidP="005D566C">
            <w:pPr>
              <w:ind w:right="127"/>
              <w:jc w:val="right"/>
              <w:rPr>
                <w:rFonts w:ascii="Arial" w:hAnsi="Arial" w:cs="Arial"/>
                <w:color w:val="000000" w:themeColor="text1"/>
                <w:sz w:val="18"/>
                <w:szCs w:val="18"/>
              </w:rPr>
            </w:pPr>
            <w:r w:rsidRPr="005D566C">
              <w:rPr>
                <w:rFonts w:ascii="Arial" w:hAnsi="Arial" w:cs="Arial"/>
                <w:color w:val="000000" w:themeColor="text1"/>
                <w:sz w:val="18"/>
                <w:szCs w:val="18"/>
              </w:rPr>
              <w:t>-</w:t>
            </w:r>
          </w:p>
        </w:tc>
      </w:tr>
      <w:tr w:rsidR="005D566C" w:rsidRPr="004204D1" w14:paraId="790B189D" w14:textId="77777777" w:rsidTr="00294120">
        <w:trPr>
          <w:cantSplit/>
          <w:trHeight w:val="113"/>
        </w:trPr>
        <w:tc>
          <w:tcPr>
            <w:tcW w:w="7727" w:type="dxa"/>
            <w:vAlign w:val="center"/>
          </w:tcPr>
          <w:p w14:paraId="3A82E7BB" w14:textId="77777777" w:rsidR="005D566C" w:rsidRPr="004204D1" w:rsidRDefault="005D566C" w:rsidP="005D566C">
            <w:pPr>
              <w:rPr>
                <w:rFonts w:ascii="Arial" w:hAnsi="Arial" w:cs="Arial"/>
                <w:sz w:val="17"/>
                <w:szCs w:val="17"/>
              </w:rPr>
            </w:pPr>
            <w:r w:rsidRPr="004204D1">
              <w:rPr>
                <w:rFonts w:ascii="Arial" w:hAnsi="Arial" w:cs="Arial"/>
                <w:sz w:val="17"/>
                <w:szCs w:val="17"/>
              </w:rPr>
              <w:t>Maddi Olmayan Duran Varlık Amortisman Giderleri</w:t>
            </w:r>
          </w:p>
        </w:tc>
        <w:tc>
          <w:tcPr>
            <w:tcW w:w="1554" w:type="dxa"/>
            <w:noWrap/>
            <w:tcMar>
              <w:top w:w="15" w:type="dxa"/>
              <w:left w:w="15" w:type="dxa"/>
              <w:bottom w:w="0" w:type="dxa"/>
              <w:right w:w="15" w:type="dxa"/>
            </w:tcMar>
          </w:tcPr>
          <w:p w14:paraId="4B00CED2" w14:textId="783433F7" w:rsidR="005D566C" w:rsidRPr="005D566C" w:rsidRDefault="005D566C" w:rsidP="005D566C">
            <w:pPr>
              <w:ind w:right="127"/>
              <w:jc w:val="right"/>
              <w:rPr>
                <w:rFonts w:ascii="Arial" w:hAnsi="Arial" w:cs="Arial"/>
                <w:color w:val="000000" w:themeColor="text1"/>
                <w:sz w:val="18"/>
                <w:szCs w:val="18"/>
              </w:rPr>
            </w:pPr>
            <w:r w:rsidRPr="005D566C">
              <w:rPr>
                <w:rFonts w:ascii="Arial" w:hAnsi="Arial" w:cs="Arial"/>
                <w:color w:val="000000" w:themeColor="text1"/>
                <w:sz w:val="18"/>
                <w:szCs w:val="18"/>
              </w:rPr>
              <w:t>5.587</w:t>
            </w:r>
          </w:p>
        </w:tc>
      </w:tr>
      <w:tr w:rsidR="005D566C" w:rsidRPr="004204D1" w14:paraId="5F3FD224" w14:textId="77777777" w:rsidTr="00294120">
        <w:trPr>
          <w:cantSplit/>
          <w:trHeight w:val="113"/>
        </w:trPr>
        <w:tc>
          <w:tcPr>
            <w:tcW w:w="7727" w:type="dxa"/>
            <w:vAlign w:val="center"/>
          </w:tcPr>
          <w:p w14:paraId="39BC466E" w14:textId="77777777" w:rsidR="005D566C" w:rsidRPr="004204D1" w:rsidRDefault="005D566C" w:rsidP="005D566C">
            <w:pPr>
              <w:rPr>
                <w:rFonts w:ascii="Arial" w:hAnsi="Arial" w:cs="Arial"/>
                <w:sz w:val="17"/>
                <w:szCs w:val="17"/>
              </w:rPr>
            </w:pPr>
            <w:proofErr w:type="spellStart"/>
            <w:r w:rsidRPr="004204D1">
              <w:rPr>
                <w:rFonts w:ascii="Arial" w:hAnsi="Arial" w:cs="Arial"/>
                <w:sz w:val="17"/>
                <w:szCs w:val="17"/>
              </w:rPr>
              <w:t>Özkaynak</w:t>
            </w:r>
            <w:proofErr w:type="spellEnd"/>
            <w:r w:rsidRPr="004204D1">
              <w:rPr>
                <w:rFonts w:ascii="Arial" w:hAnsi="Arial" w:cs="Arial"/>
                <w:sz w:val="17"/>
                <w:szCs w:val="17"/>
              </w:rPr>
              <w:t xml:space="preserve"> Yöntemi Uygulanan Ortaklık Payları Değer Düşüş Gideri</w:t>
            </w:r>
          </w:p>
        </w:tc>
        <w:tc>
          <w:tcPr>
            <w:tcW w:w="1554" w:type="dxa"/>
            <w:noWrap/>
            <w:tcMar>
              <w:top w:w="15" w:type="dxa"/>
              <w:left w:w="15" w:type="dxa"/>
              <w:bottom w:w="0" w:type="dxa"/>
              <w:right w:w="15" w:type="dxa"/>
            </w:tcMar>
          </w:tcPr>
          <w:p w14:paraId="06E6CC7F" w14:textId="05BA9042" w:rsidR="005D566C" w:rsidRPr="005D566C" w:rsidRDefault="005D566C" w:rsidP="005D566C">
            <w:pPr>
              <w:ind w:right="127"/>
              <w:jc w:val="right"/>
              <w:rPr>
                <w:rFonts w:ascii="Arial" w:hAnsi="Arial" w:cs="Arial"/>
                <w:color w:val="000000" w:themeColor="text1"/>
                <w:sz w:val="18"/>
                <w:szCs w:val="18"/>
              </w:rPr>
            </w:pPr>
            <w:r w:rsidRPr="005D566C">
              <w:rPr>
                <w:rFonts w:ascii="Arial" w:hAnsi="Arial" w:cs="Arial"/>
                <w:color w:val="000000" w:themeColor="text1"/>
                <w:sz w:val="18"/>
                <w:szCs w:val="18"/>
              </w:rPr>
              <w:t>- </w:t>
            </w:r>
          </w:p>
        </w:tc>
      </w:tr>
      <w:tr w:rsidR="005D566C" w:rsidRPr="004204D1" w14:paraId="34833ADE" w14:textId="77777777" w:rsidTr="00294120">
        <w:trPr>
          <w:cantSplit/>
          <w:trHeight w:val="113"/>
        </w:trPr>
        <w:tc>
          <w:tcPr>
            <w:tcW w:w="7727" w:type="dxa"/>
            <w:vAlign w:val="center"/>
          </w:tcPr>
          <w:p w14:paraId="2E6D9D26" w14:textId="77777777" w:rsidR="005D566C" w:rsidRPr="004204D1" w:rsidRDefault="005D566C" w:rsidP="005D566C">
            <w:pPr>
              <w:rPr>
                <w:rFonts w:ascii="Arial" w:hAnsi="Arial" w:cs="Arial"/>
                <w:sz w:val="17"/>
                <w:szCs w:val="17"/>
              </w:rPr>
            </w:pPr>
            <w:r w:rsidRPr="004204D1">
              <w:rPr>
                <w:rFonts w:ascii="Arial" w:hAnsi="Arial" w:cs="Arial"/>
                <w:sz w:val="17"/>
                <w:szCs w:val="17"/>
              </w:rPr>
              <w:t>Elden Çıkarılacak Kıymetler Değer Düşüş Giderleri</w:t>
            </w:r>
          </w:p>
        </w:tc>
        <w:tc>
          <w:tcPr>
            <w:tcW w:w="1554" w:type="dxa"/>
            <w:noWrap/>
            <w:tcMar>
              <w:top w:w="15" w:type="dxa"/>
              <w:left w:w="15" w:type="dxa"/>
              <w:bottom w:w="0" w:type="dxa"/>
              <w:right w:w="15" w:type="dxa"/>
            </w:tcMar>
          </w:tcPr>
          <w:p w14:paraId="3E328E20" w14:textId="613CDB76" w:rsidR="005D566C" w:rsidRPr="005D566C" w:rsidRDefault="005D566C" w:rsidP="005D566C">
            <w:pPr>
              <w:ind w:right="127"/>
              <w:jc w:val="right"/>
              <w:rPr>
                <w:rFonts w:ascii="Arial" w:hAnsi="Arial" w:cs="Arial"/>
                <w:color w:val="000000" w:themeColor="text1"/>
                <w:sz w:val="18"/>
                <w:szCs w:val="18"/>
              </w:rPr>
            </w:pPr>
            <w:r w:rsidRPr="005D566C">
              <w:rPr>
                <w:rFonts w:ascii="Arial" w:hAnsi="Arial" w:cs="Arial"/>
                <w:color w:val="000000" w:themeColor="text1"/>
                <w:sz w:val="18"/>
                <w:szCs w:val="18"/>
              </w:rPr>
              <w:t>-</w:t>
            </w:r>
          </w:p>
        </w:tc>
      </w:tr>
      <w:tr w:rsidR="005D566C" w:rsidRPr="004204D1" w14:paraId="5FE4DB4D" w14:textId="77777777" w:rsidTr="00294120">
        <w:trPr>
          <w:cantSplit/>
          <w:trHeight w:val="113"/>
        </w:trPr>
        <w:tc>
          <w:tcPr>
            <w:tcW w:w="7727" w:type="dxa"/>
            <w:vAlign w:val="center"/>
          </w:tcPr>
          <w:p w14:paraId="297616F0" w14:textId="77777777" w:rsidR="005D566C" w:rsidRPr="004204D1" w:rsidRDefault="005D566C" w:rsidP="005D566C">
            <w:pPr>
              <w:rPr>
                <w:rFonts w:ascii="Arial" w:hAnsi="Arial" w:cs="Arial"/>
                <w:sz w:val="17"/>
                <w:szCs w:val="17"/>
              </w:rPr>
            </w:pPr>
            <w:r w:rsidRPr="004204D1">
              <w:rPr>
                <w:rFonts w:ascii="Arial" w:hAnsi="Arial" w:cs="Arial"/>
                <w:sz w:val="17"/>
                <w:szCs w:val="17"/>
              </w:rPr>
              <w:t>Elden Çıkarılacak Kıymetler Amortisman Giderleri</w:t>
            </w:r>
          </w:p>
        </w:tc>
        <w:tc>
          <w:tcPr>
            <w:tcW w:w="1554" w:type="dxa"/>
            <w:noWrap/>
            <w:tcMar>
              <w:top w:w="15" w:type="dxa"/>
              <w:left w:w="15" w:type="dxa"/>
              <w:bottom w:w="0" w:type="dxa"/>
              <w:right w:w="15" w:type="dxa"/>
            </w:tcMar>
          </w:tcPr>
          <w:p w14:paraId="325AC92F" w14:textId="76BC3380" w:rsidR="005D566C" w:rsidRPr="005D566C" w:rsidRDefault="005D566C" w:rsidP="005D566C">
            <w:pPr>
              <w:ind w:right="127"/>
              <w:jc w:val="right"/>
              <w:rPr>
                <w:rFonts w:ascii="Arial" w:hAnsi="Arial" w:cs="Arial"/>
                <w:color w:val="000000" w:themeColor="text1"/>
                <w:sz w:val="18"/>
                <w:szCs w:val="18"/>
              </w:rPr>
            </w:pPr>
            <w:r w:rsidRPr="005D566C">
              <w:rPr>
                <w:rFonts w:ascii="Arial" w:hAnsi="Arial" w:cs="Arial"/>
                <w:color w:val="000000" w:themeColor="text1"/>
                <w:sz w:val="18"/>
                <w:szCs w:val="18"/>
              </w:rPr>
              <w:t>-</w:t>
            </w:r>
          </w:p>
        </w:tc>
      </w:tr>
      <w:tr w:rsidR="005D566C" w:rsidRPr="004204D1" w14:paraId="4D2185A1" w14:textId="77777777" w:rsidTr="00294120">
        <w:trPr>
          <w:cantSplit/>
          <w:trHeight w:val="113"/>
        </w:trPr>
        <w:tc>
          <w:tcPr>
            <w:tcW w:w="7727" w:type="dxa"/>
            <w:vAlign w:val="center"/>
          </w:tcPr>
          <w:p w14:paraId="69BE00E5" w14:textId="77777777" w:rsidR="005D566C" w:rsidRPr="004204D1" w:rsidRDefault="005D566C" w:rsidP="005D566C">
            <w:pPr>
              <w:rPr>
                <w:rFonts w:ascii="Arial" w:hAnsi="Arial" w:cs="Arial"/>
                <w:sz w:val="17"/>
                <w:szCs w:val="17"/>
              </w:rPr>
            </w:pPr>
            <w:r w:rsidRPr="004204D1">
              <w:rPr>
                <w:rFonts w:ascii="Arial" w:hAnsi="Arial" w:cs="Arial"/>
                <w:sz w:val="17"/>
                <w:szCs w:val="17"/>
              </w:rPr>
              <w:t>Satış Amaçlı Elde Tutulan ve Durdurulan Faaliyetlere İlişkin Duran Varlıklar Değer Düşüş Giderleri</w:t>
            </w:r>
          </w:p>
        </w:tc>
        <w:tc>
          <w:tcPr>
            <w:tcW w:w="1554" w:type="dxa"/>
            <w:noWrap/>
            <w:tcMar>
              <w:top w:w="15" w:type="dxa"/>
              <w:left w:w="15" w:type="dxa"/>
              <w:bottom w:w="0" w:type="dxa"/>
              <w:right w:w="15" w:type="dxa"/>
            </w:tcMar>
          </w:tcPr>
          <w:p w14:paraId="39354EEC" w14:textId="2D10BC73" w:rsidR="005D566C" w:rsidRPr="005D566C" w:rsidRDefault="005D566C" w:rsidP="005D566C">
            <w:pPr>
              <w:ind w:right="127"/>
              <w:jc w:val="right"/>
              <w:rPr>
                <w:rFonts w:ascii="Arial" w:hAnsi="Arial" w:cs="Arial"/>
                <w:color w:val="000000" w:themeColor="text1"/>
                <w:sz w:val="18"/>
                <w:szCs w:val="18"/>
              </w:rPr>
            </w:pPr>
            <w:r w:rsidRPr="005D566C">
              <w:rPr>
                <w:rFonts w:ascii="Arial" w:hAnsi="Arial" w:cs="Arial"/>
                <w:color w:val="000000" w:themeColor="text1"/>
                <w:sz w:val="18"/>
                <w:szCs w:val="18"/>
              </w:rPr>
              <w:t>-</w:t>
            </w:r>
          </w:p>
        </w:tc>
      </w:tr>
      <w:tr w:rsidR="005D566C" w:rsidRPr="004204D1" w14:paraId="44FFA1FA" w14:textId="77777777" w:rsidTr="005A1436">
        <w:trPr>
          <w:cantSplit/>
          <w:trHeight w:val="113"/>
        </w:trPr>
        <w:tc>
          <w:tcPr>
            <w:tcW w:w="7727" w:type="dxa"/>
            <w:vAlign w:val="center"/>
          </w:tcPr>
          <w:p w14:paraId="1A105FC9" w14:textId="77777777" w:rsidR="005D566C" w:rsidRPr="004204D1" w:rsidRDefault="005D566C" w:rsidP="005D566C">
            <w:pPr>
              <w:rPr>
                <w:rFonts w:ascii="Arial" w:eastAsia="Arial Unicode MS" w:hAnsi="Arial" w:cs="Arial"/>
                <w:strike/>
                <w:sz w:val="17"/>
                <w:szCs w:val="17"/>
              </w:rPr>
            </w:pPr>
            <w:r w:rsidRPr="004204D1">
              <w:rPr>
                <w:rFonts w:ascii="Arial" w:hAnsi="Arial" w:cs="Arial"/>
                <w:sz w:val="17"/>
                <w:szCs w:val="17"/>
              </w:rPr>
              <w:t>Diğer İşletme Giderleri</w:t>
            </w:r>
          </w:p>
        </w:tc>
        <w:tc>
          <w:tcPr>
            <w:tcW w:w="1554" w:type="dxa"/>
            <w:noWrap/>
            <w:tcMar>
              <w:top w:w="15" w:type="dxa"/>
              <w:left w:w="15" w:type="dxa"/>
              <w:bottom w:w="0" w:type="dxa"/>
              <w:right w:w="15" w:type="dxa"/>
            </w:tcMar>
          </w:tcPr>
          <w:p w14:paraId="013763E3" w14:textId="761A407F" w:rsidR="005D566C" w:rsidRPr="005D566C" w:rsidRDefault="005D566C" w:rsidP="005D566C">
            <w:pPr>
              <w:ind w:right="127"/>
              <w:jc w:val="right"/>
              <w:rPr>
                <w:rFonts w:ascii="Arial" w:hAnsi="Arial" w:cs="Arial"/>
                <w:color w:val="000000" w:themeColor="text1"/>
                <w:sz w:val="18"/>
                <w:szCs w:val="18"/>
              </w:rPr>
            </w:pPr>
            <w:r w:rsidRPr="005D566C">
              <w:rPr>
                <w:rFonts w:ascii="Arial" w:hAnsi="Arial" w:cs="Arial"/>
                <w:color w:val="000000" w:themeColor="text1"/>
                <w:sz w:val="18"/>
                <w:szCs w:val="18"/>
              </w:rPr>
              <w:t>48.945</w:t>
            </w:r>
          </w:p>
        </w:tc>
      </w:tr>
      <w:tr w:rsidR="005D566C" w:rsidRPr="004204D1" w14:paraId="33A08771" w14:textId="77777777" w:rsidTr="005A1436">
        <w:trPr>
          <w:cantSplit/>
          <w:trHeight w:val="113"/>
        </w:trPr>
        <w:tc>
          <w:tcPr>
            <w:tcW w:w="7727" w:type="dxa"/>
            <w:vAlign w:val="center"/>
          </w:tcPr>
          <w:p w14:paraId="1DF5DB99" w14:textId="77777777" w:rsidR="005D566C" w:rsidRPr="004204D1" w:rsidRDefault="005D566C" w:rsidP="005D566C">
            <w:pPr>
              <w:ind w:firstLine="330"/>
              <w:rPr>
                <w:rFonts w:ascii="Arial" w:eastAsia="Arial Unicode MS" w:hAnsi="Arial" w:cs="Arial"/>
                <w:sz w:val="17"/>
                <w:szCs w:val="17"/>
              </w:rPr>
            </w:pPr>
            <w:r w:rsidRPr="004204D1">
              <w:rPr>
                <w:rFonts w:ascii="Arial" w:eastAsia="Arial Unicode MS" w:hAnsi="Arial" w:cs="Arial"/>
                <w:sz w:val="17"/>
                <w:szCs w:val="17"/>
              </w:rPr>
              <w:t>Faaliyet Kiralama Giderleri</w:t>
            </w:r>
          </w:p>
        </w:tc>
        <w:tc>
          <w:tcPr>
            <w:tcW w:w="1554" w:type="dxa"/>
            <w:noWrap/>
            <w:tcMar>
              <w:top w:w="15" w:type="dxa"/>
              <w:left w:w="15" w:type="dxa"/>
              <w:bottom w:w="0" w:type="dxa"/>
              <w:right w:w="15" w:type="dxa"/>
            </w:tcMar>
          </w:tcPr>
          <w:p w14:paraId="7BF65179" w14:textId="6829353B" w:rsidR="005D566C" w:rsidRPr="005D566C" w:rsidRDefault="005D566C" w:rsidP="005D566C">
            <w:pPr>
              <w:ind w:right="127"/>
              <w:jc w:val="right"/>
              <w:rPr>
                <w:rFonts w:ascii="Arial" w:hAnsi="Arial" w:cs="Arial"/>
                <w:color w:val="000000" w:themeColor="text1"/>
                <w:sz w:val="18"/>
                <w:szCs w:val="18"/>
              </w:rPr>
            </w:pPr>
            <w:r w:rsidRPr="005D566C">
              <w:rPr>
                <w:rFonts w:ascii="Arial" w:hAnsi="Arial" w:cs="Arial"/>
                <w:color w:val="000000" w:themeColor="text1"/>
                <w:sz w:val="18"/>
                <w:szCs w:val="18"/>
              </w:rPr>
              <w:t>19.391</w:t>
            </w:r>
          </w:p>
        </w:tc>
      </w:tr>
      <w:tr w:rsidR="005D566C" w:rsidRPr="004204D1" w14:paraId="5F3ECA84" w14:textId="77777777" w:rsidTr="005A1436">
        <w:trPr>
          <w:cantSplit/>
          <w:trHeight w:val="113"/>
        </w:trPr>
        <w:tc>
          <w:tcPr>
            <w:tcW w:w="7727" w:type="dxa"/>
            <w:vAlign w:val="center"/>
          </w:tcPr>
          <w:p w14:paraId="3078D6E3" w14:textId="77777777" w:rsidR="005D566C" w:rsidRPr="004204D1" w:rsidRDefault="005D566C" w:rsidP="005D566C">
            <w:pPr>
              <w:ind w:firstLine="330"/>
              <w:rPr>
                <w:rFonts w:ascii="Arial" w:eastAsia="Arial Unicode MS" w:hAnsi="Arial" w:cs="Arial"/>
                <w:strike/>
                <w:sz w:val="17"/>
                <w:szCs w:val="17"/>
              </w:rPr>
            </w:pPr>
            <w:r w:rsidRPr="004204D1">
              <w:rPr>
                <w:rFonts w:ascii="Arial" w:eastAsia="Arial Unicode MS" w:hAnsi="Arial" w:cs="Arial"/>
                <w:sz w:val="17"/>
                <w:szCs w:val="17"/>
              </w:rPr>
              <w:t>Bakım ve Onarım Giderleri</w:t>
            </w:r>
          </w:p>
        </w:tc>
        <w:tc>
          <w:tcPr>
            <w:tcW w:w="1554" w:type="dxa"/>
            <w:noWrap/>
            <w:tcMar>
              <w:top w:w="15" w:type="dxa"/>
              <w:left w:w="15" w:type="dxa"/>
              <w:bottom w:w="0" w:type="dxa"/>
              <w:right w:w="15" w:type="dxa"/>
            </w:tcMar>
          </w:tcPr>
          <w:p w14:paraId="26D89E54" w14:textId="0FEC0442" w:rsidR="005D566C" w:rsidRPr="005D566C" w:rsidRDefault="005D566C" w:rsidP="005D566C">
            <w:pPr>
              <w:ind w:right="127"/>
              <w:jc w:val="right"/>
              <w:rPr>
                <w:rFonts w:ascii="Arial" w:hAnsi="Arial" w:cs="Arial"/>
                <w:color w:val="000000" w:themeColor="text1"/>
                <w:sz w:val="18"/>
                <w:szCs w:val="18"/>
              </w:rPr>
            </w:pPr>
            <w:r w:rsidRPr="005D566C">
              <w:rPr>
                <w:rFonts w:ascii="Arial" w:hAnsi="Arial" w:cs="Arial"/>
                <w:color w:val="000000" w:themeColor="text1"/>
                <w:sz w:val="18"/>
                <w:szCs w:val="18"/>
              </w:rPr>
              <w:t>3.545</w:t>
            </w:r>
          </w:p>
        </w:tc>
      </w:tr>
      <w:tr w:rsidR="005D566C" w:rsidRPr="004204D1" w14:paraId="31C60357" w14:textId="77777777" w:rsidTr="005A1436">
        <w:trPr>
          <w:cantSplit/>
          <w:trHeight w:val="113"/>
        </w:trPr>
        <w:tc>
          <w:tcPr>
            <w:tcW w:w="7727" w:type="dxa"/>
            <w:vAlign w:val="center"/>
          </w:tcPr>
          <w:p w14:paraId="06EC072B" w14:textId="77777777" w:rsidR="005D566C" w:rsidRPr="004204D1" w:rsidRDefault="005D566C" w:rsidP="005D566C">
            <w:pPr>
              <w:ind w:firstLine="330"/>
              <w:rPr>
                <w:rFonts w:ascii="Arial" w:eastAsia="Arial Unicode MS" w:hAnsi="Arial" w:cs="Arial"/>
                <w:sz w:val="17"/>
                <w:szCs w:val="17"/>
              </w:rPr>
            </w:pPr>
            <w:r w:rsidRPr="004204D1">
              <w:rPr>
                <w:rFonts w:ascii="Arial" w:eastAsia="Arial Unicode MS" w:hAnsi="Arial" w:cs="Arial"/>
                <w:sz w:val="17"/>
                <w:szCs w:val="17"/>
              </w:rPr>
              <w:t>Reklam ve İlan Giderleri</w:t>
            </w:r>
          </w:p>
        </w:tc>
        <w:tc>
          <w:tcPr>
            <w:tcW w:w="1554" w:type="dxa"/>
            <w:noWrap/>
            <w:tcMar>
              <w:top w:w="15" w:type="dxa"/>
              <w:left w:w="15" w:type="dxa"/>
              <w:bottom w:w="0" w:type="dxa"/>
              <w:right w:w="15" w:type="dxa"/>
            </w:tcMar>
          </w:tcPr>
          <w:p w14:paraId="27DBAE9A" w14:textId="6C6C1A10" w:rsidR="005D566C" w:rsidRPr="005D566C" w:rsidRDefault="005D566C" w:rsidP="005D566C">
            <w:pPr>
              <w:ind w:right="127"/>
              <w:jc w:val="right"/>
              <w:rPr>
                <w:rFonts w:ascii="Arial" w:hAnsi="Arial" w:cs="Arial"/>
                <w:color w:val="000000" w:themeColor="text1"/>
                <w:sz w:val="18"/>
                <w:szCs w:val="18"/>
              </w:rPr>
            </w:pPr>
            <w:r w:rsidRPr="005D566C">
              <w:rPr>
                <w:rFonts w:ascii="Arial" w:hAnsi="Arial" w:cs="Arial"/>
                <w:color w:val="000000" w:themeColor="text1"/>
                <w:sz w:val="18"/>
                <w:szCs w:val="18"/>
              </w:rPr>
              <w:t>4.678</w:t>
            </w:r>
          </w:p>
        </w:tc>
      </w:tr>
      <w:tr w:rsidR="005D566C" w:rsidRPr="004204D1" w14:paraId="71984EBA" w14:textId="77777777" w:rsidTr="005A1436">
        <w:trPr>
          <w:cantSplit/>
          <w:trHeight w:val="113"/>
        </w:trPr>
        <w:tc>
          <w:tcPr>
            <w:tcW w:w="7727" w:type="dxa"/>
            <w:vAlign w:val="center"/>
          </w:tcPr>
          <w:p w14:paraId="147AFFB1" w14:textId="77777777" w:rsidR="005D566C" w:rsidRPr="004204D1" w:rsidRDefault="005D566C" w:rsidP="005D566C">
            <w:pPr>
              <w:spacing w:before="100" w:beforeAutospacing="1" w:after="100" w:afterAutospacing="1"/>
              <w:ind w:firstLine="330"/>
              <w:rPr>
                <w:rFonts w:ascii="Arial" w:eastAsia="Arial Unicode MS" w:hAnsi="Arial" w:cs="Arial"/>
                <w:sz w:val="17"/>
                <w:szCs w:val="17"/>
              </w:rPr>
            </w:pPr>
            <w:r w:rsidRPr="004204D1">
              <w:rPr>
                <w:rFonts w:ascii="Arial" w:hAnsi="Arial" w:cs="Arial"/>
                <w:sz w:val="17"/>
                <w:szCs w:val="17"/>
              </w:rPr>
              <w:t>Diğer Giderler</w:t>
            </w:r>
            <w:r w:rsidRPr="004204D1">
              <w:rPr>
                <w:rFonts w:ascii="Arial" w:eastAsia="Arial Unicode MS" w:hAnsi="Arial" w:cs="Arial"/>
                <w:sz w:val="17"/>
                <w:szCs w:val="17"/>
                <w:vertAlign w:val="superscript"/>
              </w:rPr>
              <w:t>(**)</w:t>
            </w:r>
          </w:p>
        </w:tc>
        <w:tc>
          <w:tcPr>
            <w:tcW w:w="1554" w:type="dxa"/>
            <w:noWrap/>
            <w:tcMar>
              <w:top w:w="15" w:type="dxa"/>
              <w:left w:w="15" w:type="dxa"/>
              <w:bottom w:w="0" w:type="dxa"/>
              <w:right w:w="15" w:type="dxa"/>
            </w:tcMar>
          </w:tcPr>
          <w:p w14:paraId="4DAFF008" w14:textId="0A30B999" w:rsidR="005D566C" w:rsidRPr="005D566C" w:rsidRDefault="005D566C" w:rsidP="005D566C">
            <w:pPr>
              <w:ind w:right="127"/>
              <w:jc w:val="right"/>
              <w:rPr>
                <w:rFonts w:ascii="Arial" w:hAnsi="Arial" w:cs="Arial"/>
                <w:color w:val="000000" w:themeColor="text1"/>
                <w:sz w:val="18"/>
                <w:szCs w:val="18"/>
              </w:rPr>
            </w:pPr>
            <w:r w:rsidRPr="005D566C">
              <w:rPr>
                <w:rFonts w:ascii="Arial" w:hAnsi="Arial" w:cs="Arial"/>
                <w:color w:val="000000" w:themeColor="text1"/>
                <w:sz w:val="18"/>
                <w:szCs w:val="18"/>
              </w:rPr>
              <w:t>21.331</w:t>
            </w:r>
          </w:p>
        </w:tc>
      </w:tr>
      <w:tr w:rsidR="005D566C" w:rsidRPr="004204D1" w14:paraId="1A9993D0" w14:textId="77777777" w:rsidTr="005A1436">
        <w:trPr>
          <w:cantSplit/>
          <w:trHeight w:val="113"/>
        </w:trPr>
        <w:tc>
          <w:tcPr>
            <w:tcW w:w="7727" w:type="dxa"/>
            <w:vAlign w:val="center"/>
          </w:tcPr>
          <w:p w14:paraId="7B111E04" w14:textId="77777777" w:rsidR="005D566C" w:rsidRPr="004204D1" w:rsidRDefault="005D566C" w:rsidP="005D566C">
            <w:pPr>
              <w:rPr>
                <w:rFonts w:ascii="Arial" w:eastAsia="Arial Unicode MS" w:hAnsi="Arial" w:cs="Arial"/>
                <w:sz w:val="17"/>
                <w:szCs w:val="17"/>
              </w:rPr>
            </w:pPr>
            <w:r w:rsidRPr="004204D1">
              <w:rPr>
                <w:rFonts w:ascii="Arial" w:hAnsi="Arial" w:cs="Arial"/>
                <w:sz w:val="17"/>
                <w:szCs w:val="17"/>
              </w:rPr>
              <w:t>Aktiflerin Satışından Doğan Zararlar</w:t>
            </w:r>
          </w:p>
        </w:tc>
        <w:tc>
          <w:tcPr>
            <w:tcW w:w="1554" w:type="dxa"/>
            <w:noWrap/>
            <w:tcMar>
              <w:top w:w="15" w:type="dxa"/>
              <w:left w:w="15" w:type="dxa"/>
              <w:bottom w:w="0" w:type="dxa"/>
              <w:right w:w="15" w:type="dxa"/>
            </w:tcMar>
          </w:tcPr>
          <w:p w14:paraId="5AB987BF" w14:textId="0A4CD7B6" w:rsidR="005D566C" w:rsidRPr="005D566C" w:rsidRDefault="005D566C" w:rsidP="005D566C">
            <w:pPr>
              <w:ind w:right="127"/>
              <w:jc w:val="right"/>
              <w:rPr>
                <w:rFonts w:ascii="Arial" w:hAnsi="Arial" w:cs="Arial"/>
                <w:color w:val="000000" w:themeColor="text1"/>
                <w:sz w:val="18"/>
                <w:szCs w:val="18"/>
              </w:rPr>
            </w:pPr>
            <w:r w:rsidRPr="005D566C">
              <w:rPr>
                <w:rFonts w:ascii="Arial" w:hAnsi="Arial" w:cs="Arial"/>
                <w:color w:val="000000" w:themeColor="text1"/>
                <w:sz w:val="18"/>
                <w:szCs w:val="18"/>
              </w:rPr>
              <w:t>143</w:t>
            </w:r>
          </w:p>
        </w:tc>
      </w:tr>
      <w:tr w:rsidR="005D566C" w:rsidRPr="004204D1" w14:paraId="2C494AE9" w14:textId="77777777" w:rsidTr="005A1436">
        <w:trPr>
          <w:cantSplit/>
          <w:trHeight w:val="113"/>
        </w:trPr>
        <w:tc>
          <w:tcPr>
            <w:tcW w:w="7727" w:type="dxa"/>
            <w:vAlign w:val="center"/>
          </w:tcPr>
          <w:p w14:paraId="10C85BD8" w14:textId="77777777" w:rsidR="005D566C" w:rsidRPr="004204D1" w:rsidRDefault="005D566C" w:rsidP="005D566C">
            <w:pPr>
              <w:jc w:val="both"/>
              <w:rPr>
                <w:rFonts w:ascii="Arial" w:eastAsia="Arial Unicode MS" w:hAnsi="Arial" w:cs="Arial"/>
                <w:sz w:val="17"/>
                <w:szCs w:val="17"/>
              </w:rPr>
            </w:pPr>
            <w:r w:rsidRPr="004204D1">
              <w:rPr>
                <w:rFonts w:ascii="Arial" w:eastAsia="Arial Unicode MS" w:hAnsi="Arial" w:cs="Arial"/>
                <w:sz w:val="17"/>
                <w:szCs w:val="17"/>
              </w:rPr>
              <w:t>Diğer</w:t>
            </w:r>
            <w:r w:rsidRPr="004204D1">
              <w:rPr>
                <w:rFonts w:ascii="Arial" w:eastAsia="Arial Unicode MS" w:hAnsi="Arial" w:cs="Arial"/>
                <w:sz w:val="17"/>
                <w:szCs w:val="17"/>
                <w:vertAlign w:val="superscript"/>
              </w:rPr>
              <w:t>(***)</w:t>
            </w:r>
          </w:p>
        </w:tc>
        <w:tc>
          <w:tcPr>
            <w:tcW w:w="1554" w:type="dxa"/>
            <w:noWrap/>
            <w:tcMar>
              <w:top w:w="15" w:type="dxa"/>
              <w:left w:w="15" w:type="dxa"/>
              <w:bottom w:w="0" w:type="dxa"/>
              <w:right w:w="15" w:type="dxa"/>
            </w:tcMar>
          </w:tcPr>
          <w:p w14:paraId="717839AB" w14:textId="1CACD0B5" w:rsidR="005D566C" w:rsidRPr="005D566C" w:rsidRDefault="005D566C" w:rsidP="001658CE">
            <w:pPr>
              <w:ind w:right="127"/>
              <w:jc w:val="right"/>
              <w:rPr>
                <w:rFonts w:ascii="Arial" w:hAnsi="Arial" w:cs="Arial"/>
                <w:color w:val="000000" w:themeColor="text1"/>
                <w:sz w:val="18"/>
                <w:szCs w:val="18"/>
              </w:rPr>
            </w:pPr>
            <w:r w:rsidRPr="005D566C">
              <w:rPr>
                <w:rFonts w:ascii="Arial" w:hAnsi="Arial" w:cs="Arial"/>
                <w:color w:val="000000" w:themeColor="text1"/>
                <w:sz w:val="18"/>
                <w:szCs w:val="18"/>
              </w:rPr>
              <w:t>48.55</w:t>
            </w:r>
            <w:r w:rsidR="001658CE">
              <w:rPr>
                <w:rFonts w:ascii="Arial" w:hAnsi="Arial" w:cs="Arial"/>
                <w:color w:val="000000" w:themeColor="text1"/>
                <w:sz w:val="18"/>
                <w:szCs w:val="18"/>
              </w:rPr>
              <w:t>2</w:t>
            </w:r>
          </w:p>
        </w:tc>
      </w:tr>
      <w:tr w:rsidR="005D566C" w:rsidRPr="004204D1" w14:paraId="6B3E3209" w14:textId="77777777" w:rsidTr="00294120">
        <w:trPr>
          <w:cantSplit/>
          <w:trHeight w:val="113"/>
        </w:trPr>
        <w:tc>
          <w:tcPr>
            <w:tcW w:w="7727" w:type="dxa"/>
            <w:tcBorders>
              <w:bottom w:val="single" w:sz="4" w:space="0" w:color="auto"/>
            </w:tcBorders>
            <w:vAlign w:val="center"/>
          </w:tcPr>
          <w:p w14:paraId="12CB94CE" w14:textId="77777777" w:rsidR="005D566C" w:rsidRPr="004204D1" w:rsidRDefault="005D566C" w:rsidP="005D566C">
            <w:pPr>
              <w:jc w:val="both"/>
              <w:rPr>
                <w:rFonts w:ascii="Arial" w:eastAsia="Arial Unicode MS" w:hAnsi="Arial" w:cs="Arial"/>
                <w:sz w:val="17"/>
                <w:szCs w:val="17"/>
              </w:rPr>
            </w:pPr>
          </w:p>
        </w:tc>
        <w:tc>
          <w:tcPr>
            <w:tcW w:w="1554" w:type="dxa"/>
            <w:tcBorders>
              <w:bottom w:val="single" w:sz="4" w:space="0" w:color="auto"/>
            </w:tcBorders>
            <w:noWrap/>
            <w:tcMar>
              <w:top w:w="15" w:type="dxa"/>
              <w:left w:w="15" w:type="dxa"/>
              <w:bottom w:w="0" w:type="dxa"/>
              <w:right w:w="15" w:type="dxa"/>
            </w:tcMar>
          </w:tcPr>
          <w:p w14:paraId="2718533E" w14:textId="77777777" w:rsidR="005D566C" w:rsidRPr="005D566C" w:rsidRDefault="005D566C" w:rsidP="005D566C">
            <w:pPr>
              <w:ind w:right="127"/>
              <w:jc w:val="right"/>
              <w:rPr>
                <w:rFonts w:ascii="Arial" w:hAnsi="Arial" w:cs="Arial"/>
                <w:color w:val="000000" w:themeColor="text1"/>
                <w:sz w:val="18"/>
                <w:szCs w:val="18"/>
              </w:rPr>
            </w:pPr>
          </w:p>
        </w:tc>
      </w:tr>
      <w:tr w:rsidR="005D566C" w:rsidRPr="004204D1" w14:paraId="382A77E2" w14:textId="77777777" w:rsidTr="00294120">
        <w:trPr>
          <w:cantSplit/>
          <w:trHeight w:val="113"/>
        </w:trPr>
        <w:tc>
          <w:tcPr>
            <w:tcW w:w="7727" w:type="dxa"/>
            <w:tcBorders>
              <w:top w:val="single" w:sz="4" w:space="0" w:color="auto"/>
              <w:bottom w:val="double" w:sz="4" w:space="0" w:color="auto"/>
            </w:tcBorders>
            <w:vAlign w:val="center"/>
          </w:tcPr>
          <w:p w14:paraId="4C126C2B" w14:textId="77777777" w:rsidR="005D566C" w:rsidRPr="004204D1" w:rsidRDefault="005D566C" w:rsidP="005D566C">
            <w:pPr>
              <w:jc w:val="both"/>
              <w:rPr>
                <w:rFonts w:ascii="Arial" w:hAnsi="Arial" w:cs="Arial"/>
                <w:b/>
                <w:sz w:val="17"/>
                <w:szCs w:val="17"/>
              </w:rPr>
            </w:pPr>
            <w:r w:rsidRPr="004204D1">
              <w:rPr>
                <w:rFonts w:ascii="Arial" w:hAnsi="Arial" w:cs="Arial"/>
                <w:b/>
                <w:sz w:val="17"/>
                <w:szCs w:val="17"/>
              </w:rPr>
              <w:t>Toplam</w:t>
            </w:r>
          </w:p>
        </w:tc>
        <w:tc>
          <w:tcPr>
            <w:tcW w:w="1554" w:type="dxa"/>
            <w:tcBorders>
              <w:top w:val="single" w:sz="4" w:space="0" w:color="auto"/>
              <w:bottom w:val="double" w:sz="4" w:space="0" w:color="auto"/>
            </w:tcBorders>
            <w:noWrap/>
            <w:tcMar>
              <w:top w:w="15" w:type="dxa"/>
              <w:left w:w="15" w:type="dxa"/>
              <w:bottom w:w="0" w:type="dxa"/>
              <w:right w:w="15" w:type="dxa"/>
            </w:tcMar>
          </w:tcPr>
          <w:p w14:paraId="79CC92D9" w14:textId="206FCB3F" w:rsidR="005D566C" w:rsidRPr="005D566C" w:rsidRDefault="005D566C" w:rsidP="005D566C">
            <w:pPr>
              <w:ind w:right="127"/>
              <w:jc w:val="right"/>
              <w:rPr>
                <w:rFonts w:ascii="Arial" w:hAnsi="Arial" w:cs="Arial"/>
                <w:b/>
                <w:color w:val="000000" w:themeColor="text1"/>
                <w:sz w:val="18"/>
                <w:szCs w:val="18"/>
              </w:rPr>
            </w:pPr>
            <w:r w:rsidRPr="005D566C">
              <w:rPr>
                <w:rFonts w:ascii="Arial" w:hAnsi="Arial" w:cs="Arial"/>
                <w:b/>
                <w:color w:val="000000" w:themeColor="text1"/>
                <w:sz w:val="18"/>
                <w:szCs w:val="18"/>
              </w:rPr>
              <w:t>239.125</w:t>
            </w:r>
          </w:p>
        </w:tc>
      </w:tr>
    </w:tbl>
    <w:p w14:paraId="5045E60D" w14:textId="77777777" w:rsidR="005A1436" w:rsidRPr="004204D1" w:rsidRDefault="005A1436" w:rsidP="002155C0">
      <w:pPr>
        <w:spacing w:before="60" w:after="60"/>
        <w:ind w:left="70" w:right="-377"/>
        <w:rPr>
          <w:rFonts w:ascii="Arial" w:hAnsi="Arial" w:cs="Arial"/>
          <w:i/>
          <w:sz w:val="17"/>
          <w:szCs w:val="17"/>
        </w:rPr>
      </w:pPr>
      <w:r w:rsidRPr="00A5606A">
        <w:rPr>
          <w:rFonts w:ascii="Arial" w:hAnsi="Arial" w:cs="Arial"/>
          <w:i/>
          <w:sz w:val="18"/>
          <w:szCs w:val="18"/>
          <w:vertAlign w:val="superscript"/>
        </w:rPr>
        <w:t xml:space="preserve">(*) </w:t>
      </w:r>
      <w:r w:rsidRPr="004204D1">
        <w:rPr>
          <w:rFonts w:ascii="Arial" w:hAnsi="Arial" w:cs="Arial"/>
          <w:i/>
          <w:sz w:val="17"/>
          <w:szCs w:val="17"/>
        </w:rPr>
        <w:t>Gelir tablosunda “Diğer Faaliyet Giderleri” içinde olmayan, ayrı bir kalem olarak yer alan “Personel Giderleri” de bu tabloda yer almaktadır.</w:t>
      </w:r>
    </w:p>
    <w:p w14:paraId="24976F78" w14:textId="77777777" w:rsidR="005A1436" w:rsidRPr="004204D1" w:rsidRDefault="005A1436" w:rsidP="004204D1">
      <w:pPr>
        <w:spacing w:after="60"/>
        <w:ind w:left="70"/>
        <w:rPr>
          <w:rFonts w:ascii="Arial" w:hAnsi="Arial" w:cs="Arial"/>
          <w:b/>
          <w:i/>
          <w:sz w:val="17"/>
          <w:szCs w:val="17"/>
        </w:rPr>
      </w:pPr>
      <w:r w:rsidRPr="004204D1">
        <w:rPr>
          <w:rFonts w:ascii="Arial" w:hAnsi="Arial" w:cs="Arial"/>
          <w:i/>
          <w:sz w:val="17"/>
          <w:szCs w:val="17"/>
          <w:vertAlign w:val="superscript"/>
        </w:rPr>
        <w:t>(**)</w:t>
      </w:r>
      <w:r w:rsidRPr="004204D1">
        <w:rPr>
          <w:rFonts w:ascii="Arial" w:hAnsi="Arial" w:cs="Arial"/>
          <w:i/>
          <w:sz w:val="17"/>
          <w:szCs w:val="17"/>
        </w:rPr>
        <w:t>Diğer İşletme Giderleri altındaki “Diğer Giderler” bakiyesinin detayları aşağıdaki tablodaki gibidir:</w:t>
      </w:r>
      <w:r w:rsidRPr="004204D1">
        <w:rPr>
          <w:rFonts w:ascii="Arial" w:hAnsi="Arial" w:cs="Arial"/>
          <w:b/>
          <w:i/>
          <w:sz w:val="17"/>
          <w:szCs w:val="17"/>
        </w:rPr>
        <w:t xml:space="preserve"> </w:t>
      </w:r>
    </w:p>
    <w:tbl>
      <w:tblPr>
        <w:tblW w:w="9281" w:type="dxa"/>
        <w:tblInd w:w="84" w:type="dxa"/>
        <w:tblCellMar>
          <w:left w:w="0" w:type="dxa"/>
          <w:right w:w="0" w:type="dxa"/>
        </w:tblCellMar>
        <w:tblLook w:val="0000" w:firstRow="0" w:lastRow="0" w:firstColumn="0" w:lastColumn="0" w:noHBand="0" w:noVBand="0"/>
      </w:tblPr>
      <w:tblGrid>
        <w:gridCol w:w="7699"/>
        <w:gridCol w:w="1582"/>
      </w:tblGrid>
      <w:tr w:rsidR="005A1436" w:rsidRPr="004204D1" w14:paraId="48BDE8FC" w14:textId="77777777" w:rsidTr="00556D73">
        <w:trPr>
          <w:cantSplit/>
          <w:trHeight w:val="212"/>
        </w:trPr>
        <w:tc>
          <w:tcPr>
            <w:tcW w:w="7699" w:type="dxa"/>
            <w:tcBorders>
              <w:top w:val="single" w:sz="4" w:space="0" w:color="auto"/>
              <w:bottom w:val="single" w:sz="4" w:space="0" w:color="auto"/>
            </w:tcBorders>
            <w:vAlign w:val="center"/>
          </w:tcPr>
          <w:p w14:paraId="609C13E7" w14:textId="77777777" w:rsidR="005A1436" w:rsidRPr="004204D1" w:rsidRDefault="005A1436" w:rsidP="001172BB">
            <w:pPr>
              <w:jc w:val="both"/>
              <w:rPr>
                <w:rFonts w:ascii="Arial" w:eastAsia="Arial Unicode MS" w:hAnsi="Arial" w:cs="Arial"/>
                <w:sz w:val="17"/>
                <w:szCs w:val="17"/>
              </w:rPr>
            </w:pPr>
          </w:p>
        </w:tc>
        <w:tc>
          <w:tcPr>
            <w:tcW w:w="1582" w:type="dxa"/>
            <w:tcBorders>
              <w:top w:val="single" w:sz="4" w:space="0" w:color="auto"/>
              <w:bottom w:val="single" w:sz="4" w:space="0" w:color="auto"/>
            </w:tcBorders>
            <w:noWrap/>
            <w:tcMar>
              <w:top w:w="15" w:type="dxa"/>
              <w:left w:w="15" w:type="dxa"/>
              <w:bottom w:w="0" w:type="dxa"/>
              <w:right w:w="15" w:type="dxa"/>
            </w:tcMar>
            <w:vAlign w:val="bottom"/>
          </w:tcPr>
          <w:p w14:paraId="5EB45F6E" w14:textId="77777777" w:rsidR="005A1436" w:rsidRPr="004204D1" w:rsidRDefault="005A1436" w:rsidP="001172BB">
            <w:pPr>
              <w:tabs>
                <w:tab w:val="left" w:pos="180"/>
              </w:tabs>
              <w:ind w:right="69"/>
              <w:jc w:val="right"/>
              <w:rPr>
                <w:rFonts w:ascii="Arial" w:hAnsi="Arial" w:cs="Arial"/>
                <w:b/>
                <w:sz w:val="17"/>
                <w:szCs w:val="17"/>
              </w:rPr>
            </w:pPr>
            <w:r w:rsidRPr="004204D1">
              <w:rPr>
                <w:rFonts w:ascii="Arial" w:hAnsi="Arial" w:cs="Arial"/>
                <w:b/>
                <w:sz w:val="17"/>
                <w:szCs w:val="17"/>
              </w:rPr>
              <w:t>Cari Dönem</w:t>
            </w:r>
          </w:p>
        </w:tc>
      </w:tr>
      <w:tr w:rsidR="005D566C" w:rsidRPr="004204D1" w14:paraId="289D4B67" w14:textId="77777777" w:rsidTr="00556D73">
        <w:trPr>
          <w:cantSplit/>
          <w:trHeight w:val="212"/>
        </w:trPr>
        <w:tc>
          <w:tcPr>
            <w:tcW w:w="7699" w:type="dxa"/>
          </w:tcPr>
          <w:p w14:paraId="389FE636" w14:textId="77777777" w:rsidR="005D566C" w:rsidRPr="004204D1" w:rsidRDefault="005D566C" w:rsidP="005D566C">
            <w:pPr>
              <w:rPr>
                <w:rFonts w:ascii="Arial" w:eastAsia="Arial Unicode MS" w:hAnsi="Arial" w:cs="Arial"/>
                <w:sz w:val="17"/>
                <w:szCs w:val="17"/>
              </w:rPr>
            </w:pPr>
            <w:r w:rsidRPr="004204D1">
              <w:rPr>
                <w:rFonts w:ascii="Arial" w:eastAsia="Arial Unicode MS" w:hAnsi="Arial" w:cs="Arial"/>
                <w:sz w:val="17"/>
                <w:szCs w:val="17"/>
              </w:rPr>
              <w:t>Haberleşme Giderleri</w:t>
            </w:r>
          </w:p>
        </w:tc>
        <w:tc>
          <w:tcPr>
            <w:tcW w:w="1582" w:type="dxa"/>
            <w:noWrap/>
            <w:tcMar>
              <w:top w:w="15" w:type="dxa"/>
              <w:left w:w="15" w:type="dxa"/>
              <w:bottom w:w="0" w:type="dxa"/>
              <w:right w:w="15" w:type="dxa"/>
            </w:tcMar>
          </w:tcPr>
          <w:p w14:paraId="694F7736" w14:textId="5A1FC9E8" w:rsidR="005D566C" w:rsidRPr="005D566C" w:rsidRDefault="005D566C" w:rsidP="005D566C">
            <w:pPr>
              <w:ind w:right="69"/>
              <w:jc w:val="right"/>
              <w:rPr>
                <w:rFonts w:ascii="Arial" w:hAnsi="Arial" w:cs="Arial"/>
                <w:color w:val="000000" w:themeColor="text1"/>
                <w:sz w:val="18"/>
                <w:szCs w:val="18"/>
              </w:rPr>
            </w:pPr>
            <w:r w:rsidRPr="005D566C">
              <w:rPr>
                <w:rFonts w:ascii="Arial" w:hAnsi="Arial" w:cs="Arial"/>
                <w:color w:val="000000" w:themeColor="text1"/>
                <w:sz w:val="18"/>
                <w:szCs w:val="18"/>
              </w:rPr>
              <w:t>3.883</w:t>
            </w:r>
          </w:p>
        </w:tc>
      </w:tr>
      <w:tr w:rsidR="005D566C" w:rsidRPr="004204D1" w14:paraId="5E86E5A0" w14:textId="77777777" w:rsidTr="00556D73">
        <w:trPr>
          <w:cantSplit/>
          <w:trHeight w:val="212"/>
        </w:trPr>
        <w:tc>
          <w:tcPr>
            <w:tcW w:w="7699" w:type="dxa"/>
          </w:tcPr>
          <w:p w14:paraId="356280C4" w14:textId="77777777" w:rsidR="005D566C" w:rsidRPr="004204D1" w:rsidRDefault="005D566C" w:rsidP="005D566C">
            <w:pPr>
              <w:rPr>
                <w:rFonts w:ascii="Arial" w:eastAsia="Arial Unicode MS" w:hAnsi="Arial" w:cs="Arial"/>
                <w:sz w:val="17"/>
                <w:szCs w:val="17"/>
              </w:rPr>
            </w:pPr>
            <w:r w:rsidRPr="004204D1">
              <w:rPr>
                <w:rFonts w:ascii="Arial" w:eastAsia="Arial Unicode MS" w:hAnsi="Arial" w:cs="Arial"/>
                <w:sz w:val="17"/>
                <w:szCs w:val="17"/>
              </w:rPr>
              <w:t>Yardım ve Bağışlar</w:t>
            </w:r>
          </w:p>
        </w:tc>
        <w:tc>
          <w:tcPr>
            <w:tcW w:w="1582" w:type="dxa"/>
            <w:noWrap/>
            <w:tcMar>
              <w:top w:w="15" w:type="dxa"/>
              <w:left w:w="15" w:type="dxa"/>
              <w:bottom w:w="0" w:type="dxa"/>
              <w:right w:w="15" w:type="dxa"/>
            </w:tcMar>
          </w:tcPr>
          <w:p w14:paraId="1EF2AA95" w14:textId="1091BC26" w:rsidR="005D566C" w:rsidRPr="005D566C" w:rsidRDefault="005D566C" w:rsidP="005D566C">
            <w:pPr>
              <w:ind w:right="69"/>
              <w:jc w:val="right"/>
              <w:rPr>
                <w:rFonts w:ascii="Arial" w:hAnsi="Arial" w:cs="Arial"/>
                <w:color w:val="000000" w:themeColor="text1"/>
                <w:sz w:val="18"/>
                <w:szCs w:val="18"/>
              </w:rPr>
            </w:pPr>
            <w:r w:rsidRPr="005D566C">
              <w:rPr>
                <w:rFonts w:ascii="Arial" w:hAnsi="Arial" w:cs="Arial"/>
                <w:color w:val="000000" w:themeColor="text1"/>
                <w:sz w:val="18"/>
                <w:szCs w:val="18"/>
              </w:rPr>
              <w:t>3.681</w:t>
            </w:r>
          </w:p>
        </w:tc>
      </w:tr>
      <w:tr w:rsidR="005D566C" w:rsidRPr="004204D1" w14:paraId="3C8E6F8A" w14:textId="77777777" w:rsidTr="00556D73">
        <w:trPr>
          <w:cantSplit/>
          <w:trHeight w:val="212"/>
        </w:trPr>
        <w:tc>
          <w:tcPr>
            <w:tcW w:w="7699" w:type="dxa"/>
          </w:tcPr>
          <w:p w14:paraId="7824209C" w14:textId="77777777" w:rsidR="005D566C" w:rsidRPr="004204D1" w:rsidRDefault="005D566C" w:rsidP="005D566C">
            <w:pPr>
              <w:rPr>
                <w:rFonts w:ascii="Arial" w:eastAsia="Arial Unicode MS" w:hAnsi="Arial" w:cs="Arial"/>
                <w:sz w:val="17"/>
                <w:szCs w:val="17"/>
              </w:rPr>
            </w:pPr>
            <w:r w:rsidRPr="004204D1">
              <w:rPr>
                <w:rFonts w:ascii="Arial" w:eastAsia="Arial Unicode MS" w:hAnsi="Arial" w:cs="Arial"/>
                <w:sz w:val="17"/>
                <w:szCs w:val="17"/>
              </w:rPr>
              <w:t>Temizlik Giderleri</w:t>
            </w:r>
          </w:p>
        </w:tc>
        <w:tc>
          <w:tcPr>
            <w:tcW w:w="1582" w:type="dxa"/>
            <w:noWrap/>
            <w:tcMar>
              <w:top w:w="15" w:type="dxa"/>
              <w:left w:w="15" w:type="dxa"/>
              <w:bottom w:w="0" w:type="dxa"/>
              <w:right w:w="15" w:type="dxa"/>
            </w:tcMar>
          </w:tcPr>
          <w:p w14:paraId="1D03F9AF" w14:textId="41EBC2BD" w:rsidR="005D566C" w:rsidRPr="005D566C" w:rsidRDefault="005D566C" w:rsidP="005D566C">
            <w:pPr>
              <w:ind w:right="69"/>
              <w:jc w:val="right"/>
              <w:rPr>
                <w:rFonts w:ascii="Arial" w:hAnsi="Arial" w:cs="Arial"/>
                <w:color w:val="000000" w:themeColor="text1"/>
                <w:sz w:val="18"/>
                <w:szCs w:val="18"/>
              </w:rPr>
            </w:pPr>
            <w:r w:rsidRPr="005D566C">
              <w:rPr>
                <w:rFonts w:ascii="Arial" w:hAnsi="Arial" w:cs="Arial"/>
                <w:color w:val="000000" w:themeColor="text1"/>
                <w:sz w:val="18"/>
                <w:szCs w:val="18"/>
              </w:rPr>
              <w:t>3.494</w:t>
            </w:r>
          </w:p>
        </w:tc>
      </w:tr>
      <w:tr w:rsidR="005D566C" w:rsidRPr="004204D1" w14:paraId="7FEEB259" w14:textId="77777777" w:rsidTr="00556D73">
        <w:trPr>
          <w:cantSplit/>
          <w:trHeight w:val="212"/>
        </w:trPr>
        <w:tc>
          <w:tcPr>
            <w:tcW w:w="7699" w:type="dxa"/>
          </w:tcPr>
          <w:p w14:paraId="3F59C71E" w14:textId="77777777" w:rsidR="005D566C" w:rsidRPr="004204D1" w:rsidRDefault="005D566C" w:rsidP="005D566C">
            <w:pPr>
              <w:rPr>
                <w:rFonts w:ascii="Arial" w:eastAsia="Arial Unicode MS" w:hAnsi="Arial" w:cs="Arial"/>
                <w:sz w:val="17"/>
                <w:szCs w:val="17"/>
              </w:rPr>
            </w:pPr>
            <w:r w:rsidRPr="004204D1">
              <w:rPr>
                <w:rFonts w:ascii="Arial" w:eastAsia="Arial Unicode MS" w:hAnsi="Arial" w:cs="Arial"/>
                <w:sz w:val="17"/>
                <w:szCs w:val="17"/>
              </w:rPr>
              <w:t>Isıtma Aydınlatma Ve Su Giderleri</w:t>
            </w:r>
          </w:p>
        </w:tc>
        <w:tc>
          <w:tcPr>
            <w:tcW w:w="1582" w:type="dxa"/>
            <w:noWrap/>
            <w:tcMar>
              <w:top w:w="15" w:type="dxa"/>
              <w:left w:w="15" w:type="dxa"/>
              <w:bottom w:w="0" w:type="dxa"/>
              <w:right w:w="15" w:type="dxa"/>
            </w:tcMar>
          </w:tcPr>
          <w:p w14:paraId="72389666" w14:textId="0C9AAAB3" w:rsidR="005D566C" w:rsidRPr="005D566C" w:rsidRDefault="005D566C" w:rsidP="005D566C">
            <w:pPr>
              <w:ind w:right="69"/>
              <w:jc w:val="right"/>
              <w:rPr>
                <w:rFonts w:ascii="Arial" w:hAnsi="Arial" w:cs="Arial"/>
                <w:color w:val="000000" w:themeColor="text1"/>
                <w:sz w:val="18"/>
                <w:szCs w:val="18"/>
              </w:rPr>
            </w:pPr>
            <w:r w:rsidRPr="005D566C">
              <w:rPr>
                <w:rFonts w:ascii="Arial" w:hAnsi="Arial" w:cs="Arial"/>
                <w:color w:val="000000" w:themeColor="text1"/>
                <w:sz w:val="18"/>
                <w:szCs w:val="18"/>
              </w:rPr>
              <w:t>2.183</w:t>
            </w:r>
          </w:p>
        </w:tc>
      </w:tr>
      <w:tr w:rsidR="005D566C" w:rsidRPr="004204D1" w14:paraId="1CC02731" w14:textId="77777777" w:rsidTr="00556D73">
        <w:trPr>
          <w:cantSplit/>
          <w:trHeight w:val="212"/>
        </w:trPr>
        <w:tc>
          <w:tcPr>
            <w:tcW w:w="7699" w:type="dxa"/>
          </w:tcPr>
          <w:p w14:paraId="033D04BC" w14:textId="77777777" w:rsidR="005D566C" w:rsidRPr="004204D1" w:rsidRDefault="005D566C" w:rsidP="005D566C">
            <w:pPr>
              <w:rPr>
                <w:rFonts w:ascii="Arial" w:eastAsia="Arial Unicode MS" w:hAnsi="Arial" w:cs="Arial"/>
                <w:sz w:val="17"/>
                <w:szCs w:val="17"/>
              </w:rPr>
            </w:pPr>
            <w:r w:rsidRPr="004204D1">
              <w:rPr>
                <w:rFonts w:ascii="Arial" w:eastAsia="Arial Unicode MS" w:hAnsi="Arial" w:cs="Arial"/>
                <w:sz w:val="17"/>
                <w:szCs w:val="17"/>
              </w:rPr>
              <w:t>Temsil ve Ağırlama Giderleri</w:t>
            </w:r>
          </w:p>
        </w:tc>
        <w:tc>
          <w:tcPr>
            <w:tcW w:w="1582" w:type="dxa"/>
            <w:noWrap/>
            <w:tcMar>
              <w:top w:w="15" w:type="dxa"/>
              <w:left w:w="15" w:type="dxa"/>
              <w:bottom w:w="0" w:type="dxa"/>
              <w:right w:w="15" w:type="dxa"/>
            </w:tcMar>
          </w:tcPr>
          <w:p w14:paraId="56EB5246" w14:textId="249346EE" w:rsidR="005D566C" w:rsidRPr="005D566C" w:rsidRDefault="005D566C" w:rsidP="005D566C">
            <w:pPr>
              <w:ind w:right="69"/>
              <w:jc w:val="right"/>
              <w:rPr>
                <w:rFonts w:ascii="Arial" w:hAnsi="Arial" w:cs="Arial"/>
                <w:color w:val="000000" w:themeColor="text1"/>
                <w:sz w:val="18"/>
                <w:szCs w:val="18"/>
              </w:rPr>
            </w:pPr>
            <w:r w:rsidRPr="005D566C">
              <w:rPr>
                <w:rFonts w:ascii="Arial" w:hAnsi="Arial" w:cs="Arial"/>
                <w:color w:val="000000" w:themeColor="text1"/>
                <w:sz w:val="18"/>
                <w:szCs w:val="18"/>
              </w:rPr>
              <w:t>1.493</w:t>
            </w:r>
          </w:p>
        </w:tc>
      </w:tr>
      <w:tr w:rsidR="005D566C" w:rsidRPr="004204D1" w14:paraId="6AC88666" w14:textId="77777777" w:rsidTr="00556D73">
        <w:trPr>
          <w:cantSplit/>
          <w:trHeight w:val="212"/>
        </w:trPr>
        <w:tc>
          <w:tcPr>
            <w:tcW w:w="7699" w:type="dxa"/>
          </w:tcPr>
          <w:p w14:paraId="12AC5287" w14:textId="77777777" w:rsidR="005D566C" w:rsidRPr="004204D1" w:rsidRDefault="005D566C" w:rsidP="005D566C">
            <w:pPr>
              <w:rPr>
                <w:rFonts w:ascii="Arial" w:eastAsia="Arial Unicode MS" w:hAnsi="Arial" w:cs="Arial"/>
                <w:sz w:val="17"/>
                <w:szCs w:val="17"/>
              </w:rPr>
            </w:pPr>
            <w:r w:rsidRPr="004204D1">
              <w:rPr>
                <w:rFonts w:ascii="Arial" w:eastAsia="Arial Unicode MS" w:hAnsi="Arial" w:cs="Arial"/>
                <w:sz w:val="17"/>
                <w:szCs w:val="17"/>
              </w:rPr>
              <w:t>Taşıt Aracı Giderleri</w:t>
            </w:r>
          </w:p>
        </w:tc>
        <w:tc>
          <w:tcPr>
            <w:tcW w:w="1582" w:type="dxa"/>
            <w:noWrap/>
            <w:tcMar>
              <w:top w:w="15" w:type="dxa"/>
              <w:left w:w="15" w:type="dxa"/>
              <w:bottom w:w="0" w:type="dxa"/>
              <w:right w:w="15" w:type="dxa"/>
            </w:tcMar>
          </w:tcPr>
          <w:p w14:paraId="77E6C2B5" w14:textId="4114F140" w:rsidR="005D566C" w:rsidRPr="005D566C" w:rsidRDefault="005D566C" w:rsidP="005D566C">
            <w:pPr>
              <w:ind w:right="69"/>
              <w:jc w:val="right"/>
              <w:rPr>
                <w:rFonts w:ascii="Arial" w:hAnsi="Arial" w:cs="Arial"/>
                <w:color w:val="000000" w:themeColor="text1"/>
                <w:sz w:val="18"/>
                <w:szCs w:val="18"/>
              </w:rPr>
            </w:pPr>
            <w:r w:rsidRPr="005D566C">
              <w:rPr>
                <w:rFonts w:ascii="Arial" w:hAnsi="Arial" w:cs="Arial"/>
                <w:color w:val="000000" w:themeColor="text1"/>
                <w:sz w:val="18"/>
                <w:szCs w:val="18"/>
              </w:rPr>
              <w:t>1.342</w:t>
            </w:r>
          </w:p>
        </w:tc>
      </w:tr>
      <w:tr w:rsidR="005D566C" w:rsidRPr="004204D1" w14:paraId="0510941F" w14:textId="77777777" w:rsidTr="00556D73">
        <w:trPr>
          <w:cantSplit/>
          <w:trHeight w:val="212"/>
        </w:trPr>
        <w:tc>
          <w:tcPr>
            <w:tcW w:w="7699" w:type="dxa"/>
          </w:tcPr>
          <w:p w14:paraId="29D8DF95" w14:textId="77777777" w:rsidR="005D566C" w:rsidRPr="004204D1" w:rsidRDefault="005D566C" w:rsidP="005D566C">
            <w:pPr>
              <w:rPr>
                <w:rFonts w:ascii="Arial" w:eastAsia="Arial Unicode MS" w:hAnsi="Arial" w:cs="Arial"/>
                <w:sz w:val="17"/>
                <w:szCs w:val="17"/>
              </w:rPr>
            </w:pPr>
            <w:r w:rsidRPr="004204D1">
              <w:rPr>
                <w:rFonts w:ascii="Arial" w:eastAsia="Arial Unicode MS" w:hAnsi="Arial" w:cs="Arial"/>
                <w:sz w:val="17"/>
                <w:szCs w:val="17"/>
              </w:rPr>
              <w:t>Dava ve Mahkeme Giderleri</w:t>
            </w:r>
          </w:p>
        </w:tc>
        <w:tc>
          <w:tcPr>
            <w:tcW w:w="1582" w:type="dxa"/>
            <w:noWrap/>
            <w:tcMar>
              <w:top w:w="15" w:type="dxa"/>
              <w:left w:w="15" w:type="dxa"/>
              <w:bottom w:w="0" w:type="dxa"/>
              <w:right w:w="15" w:type="dxa"/>
            </w:tcMar>
          </w:tcPr>
          <w:p w14:paraId="00061998" w14:textId="5B780774" w:rsidR="005D566C" w:rsidRPr="005D566C" w:rsidRDefault="005D566C" w:rsidP="005D566C">
            <w:pPr>
              <w:ind w:right="69"/>
              <w:jc w:val="right"/>
              <w:rPr>
                <w:rFonts w:ascii="Arial" w:hAnsi="Arial" w:cs="Arial"/>
                <w:color w:val="000000" w:themeColor="text1"/>
                <w:sz w:val="18"/>
                <w:szCs w:val="18"/>
              </w:rPr>
            </w:pPr>
            <w:r w:rsidRPr="005D566C">
              <w:rPr>
                <w:rFonts w:ascii="Arial" w:hAnsi="Arial" w:cs="Arial"/>
                <w:color w:val="000000" w:themeColor="text1"/>
                <w:sz w:val="18"/>
                <w:szCs w:val="18"/>
              </w:rPr>
              <w:t>782</w:t>
            </w:r>
          </w:p>
        </w:tc>
      </w:tr>
      <w:tr w:rsidR="005D566C" w:rsidRPr="004204D1" w14:paraId="6C1B7673" w14:textId="77777777" w:rsidTr="00556D73">
        <w:trPr>
          <w:cantSplit/>
          <w:trHeight w:val="212"/>
        </w:trPr>
        <w:tc>
          <w:tcPr>
            <w:tcW w:w="7699" w:type="dxa"/>
            <w:tcBorders>
              <w:top w:val="nil"/>
              <w:left w:val="nil"/>
              <w:bottom w:val="nil"/>
              <w:right w:val="nil"/>
            </w:tcBorders>
            <w:shd w:val="clear" w:color="auto" w:fill="auto"/>
            <w:vAlign w:val="bottom"/>
          </w:tcPr>
          <w:p w14:paraId="680F09B4" w14:textId="77777777" w:rsidR="005D566C" w:rsidRPr="004204D1" w:rsidRDefault="005D566C" w:rsidP="005D566C">
            <w:pPr>
              <w:rPr>
                <w:rFonts w:ascii="Arial" w:hAnsi="Arial" w:cs="Arial"/>
                <w:sz w:val="17"/>
                <w:szCs w:val="17"/>
              </w:rPr>
            </w:pPr>
            <w:r w:rsidRPr="004204D1">
              <w:rPr>
                <w:rFonts w:ascii="Arial" w:hAnsi="Arial" w:cs="Arial"/>
                <w:sz w:val="17"/>
                <w:szCs w:val="17"/>
              </w:rPr>
              <w:t>Menkuller Sigorta Giderleri</w:t>
            </w:r>
          </w:p>
        </w:tc>
        <w:tc>
          <w:tcPr>
            <w:tcW w:w="1582" w:type="dxa"/>
            <w:noWrap/>
            <w:tcMar>
              <w:top w:w="15" w:type="dxa"/>
              <w:left w:w="15" w:type="dxa"/>
              <w:bottom w:w="0" w:type="dxa"/>
              <w:right w:w="15" w:type="dxa"/>
            </w:tcMar>
          </w:tcPr>
          <w:p w14:paraId="23F43ED7" w14:textId="26C2D9DD" w:rsidR="005D566C" w:rsidRPr="005D566C" w:rsidRDefault="005D566C" w:rsidP="005D566C">
            <w:pPr>
              <w:ind w:right="69"/>
              <w:jc w:val="right"/>
              <w:rPr>
                <w:rFonts w:ascii="Arial" w:hAnsi="Arial" w:cs="Arial"/>
                <w:color w:val="000000" w:themeColor="text1"/>
                <w:sz w:val="18"/>
                <w:szCs w:val="18"/>
              </w:rPr>
            </w:pPr>
            <w:r w:rsidRPr="005D566C">
              <w:rPr>
                <w:rFonts w:ascii="Arial" w:hAnsi="Arial" w:cs="Arial"/>
                <w:color w:val="000000" w:themeColor="text1"/>
                <w:sz w:val="18"/>
                <w:szCs w:val="18"/>
              </w:rPr>
              <w:t>651</w:t>
            </w:r>
          </w:p>
        </w:tc>
      </w:tr>
      <w:tr w:rsidR="005D566C" w:rsidRPr="004204D1" w14:paraId="53A518A3" w14:textId="77777777" w:rsidTr="00556D73">
        <w:trPr>
          <w:cantSplit/>
          <w:trHeight w:val="212"/>
        </w:trPr>
        <w:tc>
          <w:tcPr>
            <w:tcW w:w="7699" w:type="dxa"/>
            <w:tcBorders>
              <w:top w:val="nil"/>
              <w:left w:val="nil"/>
              <w:bottom w:val="nil"/>
              <w:right w:val="nil"/>
            </w:tcBorders>
            <w:shd w:val="clear" w:color="auto" w:fill="auto"/>
            <w:vAlign w:val="bottom"/>
          </w:tcPr>
          <w:p w14:paraId="749C0A64" w14:textId="77777777" w:rsidR="005D566C" w:rsidRPr="004204D1" w:rsidRDefault="005D566C" w:rsidP="005D566C">
            <w:pPr>
              <w:rPr>
                <w:rFonts w:ascii="Arial" w:hAnsi="Arial" w:cs="Arial"/>
                <w:sz w:val="17"/>
                <w:szCs w:val="17"/>
              </w:rPr>
            </w:pPr>
            <w:r w:rsidRPr="004204D1">
              <w:rPr>
                <w:rFonts w:ascii="Arial" w:hAnsi="Arial" w:cs="Arial"/>
                <w:sz w:val="17"/>
                <w:szCs w:val="17"/>
              </w:rPr>
              <w:t xml:space="preserve">Kırtasiye Giderleri </w:t>
            </w:r>
          </w:p>
        </w:tc>
        <w:tc>
          <w:tcPr>
            <w:tcW w:w="1582" w:type="dxa"/>
            <w:noWrap/>
            <w:tcMar>
              <w:top w:w="15" w:type="dxa"/>
              <w:left w:w="15" w:type="dxa"/>
              <w:bottom w:w="0" w:type="dxa"/>
              <w:right w:w="15" w:type="dxa"/>
            </w:tcMar>
          </w:tcPr>
          <w:p w14:paraId="21479ED5" w14:textId="1C2CBC45" w:rsidR="005D566C" w:rsidRPr="005D566C" w:rsidRDefault="005D566C" w:rsidP="005D566C">
            <w:pPr>
              <w:ind w:right="69"/>
              <w:jc w:val="right"/>
              <w:rPr>
                <w:rFonts w:ascii="Arial" w:hAnsi="Arial" w:cs="Arial"/>
                <w:color w:val="000000" w:themeColor="text1"/>
                <w:sz w:val="18"/>
                <w:szCs w:val="18"/>
              </w:rPr>
            </w:pPr>
            <w:r w:rsidRPr="005D566C">
              <w:rPr>
                <w:rFonts w:ascii="Arial" w:hAnsi="Arial" w:cs="Arial"/>
                <w:color w:val="000000" w:themeColor="text1"/>
                <w:sz w:val="18"/>
                <w:szCs w:val="18"/>
              </w:rPr>
              <w:t>695</w:t>
            </w:r>
          </w:p>
        </w:tc>
      </w:tr>
      <w:tr w:rsidR="005D566C" w:rsidRPr="004204D1" w14:paraId="0F65217C" w14:textId="77777777" w:rsidTr="00556D73">
        <w:trPr>
          <w:cantSplit/>
          <w:trHeight w:val="212"/>
        </w:trPr>
        <w:tc>
          <w:tcPr>
            <w:tcW w:w="7699" w:type="dxa"/>
            <w:tcBorders>
              <w:top w:val="nil"/>
              <w:left w:val="nil"/>
              <w:bottom w:val="nil"/>
              <w:right w:val="nil"/>
            </w:tcBorders>
            <w:shd w:val="clear" w:color="auto" w:fill="auto"/>
            <w:vAlign w:val="bottom"/>
          </w:tcPr>
          <w:p w14:paraId="7FAEF516" w14:textId="77777777" w:rsidR="005D566C" w:rsidRPr="004204D1" w:rsidRDefault="005D566C" w:rsidP="005D566C">
            <w:pPr>
              <w:rPr>
                <w:rFonts w:ascii="Arial" w:hAnsi="Arial" w:cs="Arial"/>
                <w:sz w:val="17"/>
                <w:szCs w:val="17"/>
              </w:rPr>
            </w:pPr>
            <w:r w:rsidRPr="004204D1">
              <w:rPr>
                <w:rFonts w:ascii="Arial" w:hAnsi="Arial" w:cs="Arial"/>
                <w:sz w:val="17"/>
                <w:szCs w:val="17"/>
              </w:rPr>
              <w:t xml:space="preserve">Ortak Giderlere Katılma Giderleri </w:t>
            </w:r>
          </w:p>
        </w:tc>
        <w:tc>
          <w:tcPr>
            <w:tcW w:w="1582" w:type="dxa"/>
            <w:noWrap/>
            <w:tcMar>
              <w:top w:w="15" w:type="dxa"/>
              <w:left w:w="15" w:type="dxa"/>
              <w:bottom w:w="0" w:type="dxa"/>
              <w:right w:w="15" w:type="dxa"/>
            </w:tcMar>
          </w:tcPr>
          <w:p w14:paraId="75FD3EF5" w14:textId="7B3F5364" w:rsidR="005D566C" w:rsidRPr="005D566C" w:rsidRDefault="005D566C" w:rsidP="005D566C">
            <w:pPr>
              <w:ind w:right="69"/>
              <w:jc w:val="right"/>
              <w:rPr>
                <w:rFonts w:ascii="Arial" w:hAnsi="Arial" w:cs="Arial"/>
                <w:color w:val="000000" w:themeColor="text1"/>
                <w:sz w:val="18"/>
                <w:szCs w:val="18"/>
              </w:rPr>
            </w:pPr>
            <w:r w:rsidRPr="005D566C">
              <w:rPr>
                <w:rFonts w:ascii="Arial" w:hAnsi="Arial" w:cs="Arial"/>
                <w:color w:val="000000" w:themeColor="text1"/>
                <w:sz w:val="18"/>
                <w:szCs w:val="18"/>
              </w:rPr>
              <w:t>419</w:t>
            </w:r>
          </w:p>
        </w:tc>
      </w:tr>
      <w:tr w:rsidR="005D566C" w:rsidRPr="004204D1" w14:paraId="53A25480" w14:textId="77777777" w:rsidTr="00556D73">
        <w:trPr>
          <w:cantSplit/>
          <w:trHeight w:val="212"/>
        </w:trPr>
        <w:tc>
          <w:tcPr>
            <w:tcW w:w="7699" w:type="dxa"/>
            <w:tcBorders>
              <w:top w:val="nil"/>
              <w:left w:val="nil"/>
              <w:bottom w:val="nil"/>
              <w:right w:val="nil"/>
            </w:tcBorders>
            <w:shd w:val="clear" w:color="auto" w:fill="auto"/>
            <w:vAlign w:val="bottom"/>
          </w:tcPr>
          <w:p w14:paraId="35C25BDA" w14:textId="77777777" w:rsidR="005D566C" w:rsidRPr="004204D1" w:rsidRDefault="005D566C" w:rsidP="005D566C">
            <w:pPr>
              <w:rPr>
                <w:rFonts w:ascii="Arial" w:hAnsi="Arial" w:cs="Arial"/>
                <w:bCs/>
                <w:sz w:val="17"/>
                <w:szCs w:val="17"/>
              </w:rPr>
            </w:pPr>
            <w:r w:rsidRPr="004204D1">
              <w:rPr>
                <w:rFonts w:ascii="Arial" w:hAnsi="Arial" w:cs="Arial"/>
                <w:bCs/>
                <w:sz w:val="17"/>
                <w:szCs w:val="17"/>
              </w:rPr>
              <w:t>Diğer</w:t>
            </w:r>
          </w:p>
        </w:tc>
        <w:tc>
          <w:tcPr>
            <w:tcW w:w="1582" w:type="dxa"/>
            <w:noWrap/>
            <w:tcMar>
              <w:top w:w="15" w:type="dxa"/>
              <w:left w:w="15" w:type="dxa"/>
              <w:bottom w:w="0" w:type="dxa"/>
              <w:right w:w="15" w:type="dxa"/>
            </w:tcMar>
          </w:tcPr>
          <w:p w14:paraId="7C4A90CF" w14:textId="476F2999" w:rsidR="005D566C" w:rsidRPr="005D566C" w:rsidRDefault="005D566C" w:rsidP="005D566C">
            <w:pPr>
              <w:ind w:right="69"/>
              <w:jc w:val="right"/>
              <w:rPr>
                <w:rFonts w:ascii="Arial" w:hAnsi="Arial" w:cs="Arial"/>
                <w:color w:val="000000" w:themeColor="text1"/>
                <w:sz w:val="18"/>
                <w:szCs w:val="18"/>
              </w:rPr>
            </w:pPr>
            <w:r w:rsidRPr="005D566C">
              <w:rPr>
                <w:rFonts w:ascii="Arial" w:hAnsi="Arial" w:cs="Arial"/>
                <w:color w:val="000000" w:themeColor="text1"/>
                <w:sz w:val="18"/>
                <w:szCs w:val="18"/>
              </w:rPr>
              <w:t>2.708</w:t>
            </w:r>
          </w:p>
        </w:tc>
      </w:tr>
      <w:tr w:rsidR="005D566C" w:rsidRPr="004204D1" w14:paraId="49A90612" w14:textId="77777777" w:rsidTr="00556D73">
        <w:trPr>
          <w:cantSplit/>
          <w:trHeight w:val="212"/>
        </w:trPr>
        <w:tc>
          <w:tcPr>
            <w:tcW w:w="7699" w:type="dxa"/>
            <w:tcBorders>
              <w:bottom w:val="single" w:sz="4" w:space="0" w:color="auto"/>
            </w:tcBorders>
          </w:tcPr>
          <w:p w14:paraId="1590A3B8" w14:textId="77777777" w:rsidR="005D566C" w:rsidRPr="004204D1" w:rsidRDefault="005D566C" w:rsidP="005D566C">
            <w:pPr>
              <w:rPr>
                <w:rFonts w:ascii="Arial" w:eastAsia="Arial Unicode MS" w:hAnsi="Arial" w:cs="Arial"/>
                <w:sz w:val="17"/>
                <w:szCs w:val="17"/>
              </w:rPr>
            </w:pPr>
          </w:p>
        </w:tc>
        <w:tc>
          <w:tcPr>
            <w:tcW w:w="1582" w:type="dxa"/>
            <w:tcBorders>
              <w:bottom w:val="single" w:sz="4" w:space="0" w:color="auto"/>
            </w:tcBorders>
            <w:noWrap/>
            <w:tcMar>
              <w:top w:w="15" w:type="dxa"/>
              <w:left w:w="15" w:type="dxa"/>
              <w:bottom w:w="0" w:type="dxa"/>
              <w:right w:w="15" w:type="dxa"/>
            </w:tcMar>
          </w:tcPr>
          <w:p w14:paraId="68E58EED" w14:textId="77777777" w:rsidR="005D566C" w:rsidRPr="005D566C" w:rsidRDefault="005D566C" w:rsidP="005D566C">
            <w:pPr>
              <w:ind w:right="69"/>
              <w:jc w:val="right"/>
              <w:rPr>
                <w:rFonts w:ascii="Arial" w:hAnsi="Arial" w:cs="Arial"/>
                <w:color w:val="000000" w:themeColor="text1"/>
                <w:sz w:val="18"/>
                <w:szCs w:val="18"/>
              </w:rPr>
            </w:pPr>
          </w:p>
        </w:tc>
      </w:tr>
      <w:tr w:rsidR="005D566C" w:rsidRPr="004204D1" w14:paraId="3201506F" w14:textId="77777777" w:rsidTr="00294120">
        <w:trPr>
          <w:cantSplit/>
          <w:trHeight w:val="212"/>
        </w:trPr>
        <w:tc>
          <w:tcPr>
            <w:tcW w:w="7699" w:type="dxa"/>
            <w:tcBorders>
              <w:top w:val="single" w:sz="4" w:space="0" w:color="auto"/>
              <w:bottom w:val="double" w:sz="4" w:space="0" w:color="auto"/>
            </w:tcBorders>
            <w:vAlign w:val="center"/>
          </w:tcPr>
          <w:p w14:paraId="745AB08F" w14:textId="77777777" w:rsidR="005D566C" w:rsidRPr="004204D1" w:rsidRDefault="005D566C" w:rsidP="005D566C">
            <w:pPr>
              <w:jc w:val="both"/>
              <w:rPr>
                <w:rFonts w:ascii="Arial" w:hAnsi="Arial" w:cs="Arial"/>
                <w:b/>
                <w:sz w:val="17"/>
                <w:szCs w:val="17"/>
              </w:rPr>
            </w:pPr>
            <w:r w:rsidRPr="004204D1">
              <w:rPr>
                <w:rFonts w:ascii="Arial" w:hAnsi="Arial" w:cs="Arial"/>
                <w:b/>
                <w:sz w:val="17"/>
                <w:szCs w:val="17"/>
              </w:rPr>
              <w:t>Toplam</w:t>
            </w:r>
          </w:p>
        </w:tc>
        <w:tc>
          <w:tcPr>
            <w:tcW w:w="1582" w:type="dxa"/>
            <w:tcBorders>
              <w:top w:val="single" w:sz="4" w:space="0" w:color="auto"/>
              <w:bottom w:val="double" w:sz="4" w:space="0" w:color="auto"/>
            </w:tcBorders>
            <w:noWrap/>
            <w:tcMar>
              <w:top w:w="15" w:type="dxa"/>
              <w:left w:w="15" w:type="dxa"/>
              <w:bottom w:w="0" w:type="dxa"/>
              <w:right w:w="15" w:type="dxa"/>
            </w:tcMar>
          </w:tcPr>
          <w:p w14:paraId="56345DDA" w14:textId="0E9BBF9B" w:rsidR="005D566C" w:rsidRPr="005D566C" w:rsidRDefault="005D566C" w:rsidP="005D566C">
            <w:pPr>
              <w:ind w:right="69"/>
              <w:jc w:val="right"/>
              <w:rPr>
                <w:rFonts w:ascii="Arial" w:hAnsi="Arial" w:cs="Arial"/>
                <w:b/>
                <w:color w:val="000000" w:themeColor="text1"/>
                <w:sz w:val="18"/>
                <w:szCs w:val="18"/>
              </w:rPr>
            </w:pPr>
            <w:r w:rsidRPr="005D566C">
              <w:rPr>
                <w:rFonts w:ascii="Arial" w:hAnsi="Arial" w:cs="Arial"/>
                <w:b/>
                <w:color w:val="000000" w:themeColor="text1"/>
                <w:sz w:val="18"/>
                <w:szCs w:val="18"/>
              </w:rPr>
              <w:t>21.331</w:t>
            </w:r>
          </w:p>
        </w:tc>
      </w:tr>
    </w:tbl>
    <w:p w14:paraId="77777CCD" w14:textId="77777777" w:rsidR="005A1436" w:rsidRPr="00F84317" w:rsidRDefault="005A1436" w:rsidP="004204D1">
      <w:pPr>
        <w:ind w:left="70"/>
        <w:rPr>
          <w:rFonts w:ascii="Arial" w:hAnsi="Arial" w:cs="Arial"/>
          <w:b/>
          <w:i/>
          <w:sz w:val="17"/>
          <w:szCs w:val="17"/>
        </w:rPr>
      </w:pPr>
      <w:r w:rsidRPr="00F84317">
        <w:rPr>
          <w:rFonts w:ascii="Arial" w:hAnsi="Arial" w:cs="Arial"/>
          <w:i/>
          <w:sz w:val="17"/>
          <w:szCs w:val="17"/>
          <w:vertAlign w:val="superscript"/>
        </w:rPr>
        <w:t>(***)</w:t>
      </w:r>
      <w:r w:rsidRPr="00F84317">
        <w:rPr>
          <w:rFonts w:ascii="Arial" w:hAnsi="Arial" w:cs="Arial"/>
          <w:i/>
          <w:sz w:val="17"/>
          <w:szCs w:val="17"/>
        </w:rPr>
        <w:t xml:space="preserve"> Diğer bakiyesinin detayları aşağıdaki tablodaki gibidir:</w:t>
      </w:r>
      <w:r w:rsidRPr="00F84317">
        <w:rPr>
          <w:rFonts w:ascii="Arial" w:hAnsi="Arial" w:cs="Arial"/>
          <w:b/>
          <w:i/>
          <w:sz w:val="17"/>
          <w:szCs w:val="17"/>
        </w:rPr>
        <w:t xml:space="preserve"> </w:t>
      </w:r>
    </w:p>
    <w:tbl>
      <w:tblPr>
        <w:tblW w:w="9223" w:type="dxa"/>
        <w:tblInd w:w="142" w:type="dxa"/>
        <w:tblCellMar>
          <w:left w:w="0" w:type="dxa"/>
          <w:right w:w="0" w:type="dxa"/>
        </w:tblCellMar>
        <w:tblLook w:val="0000" w:firstRow="0" w:lastRow="0" w:firstColumn="0" w:lastColumn="0" w:noHBand="0" w:noVBand="0"/>
      </w:tblPr>
      <w:tblGrid>
        <w:gridCol w:w="7641"/>
        <w:gridCol w:w="1582"/>
      </w:tblGrid>
      <w:tr w:rsidR="00556D73" w:rsidRPr="009128F0" w14:paraId="7B6F68B4" w14:textId="77777777" w:rsidTr="00556D73">
        <w:trPr>
          <w:cantSplit/>
        </w:trPr>
        <w:tc>
          <w:tcPr>
            <w:tcW w:w="7641" w:type="dxa"/>
            <w:tcBorders>
              <w:top w:val="single" w:sz="4" w:space="0" w:color="auto"/>
              <w:bottom w:val="single" w:sz="4" w:space="0" w:color="auto"/>
            </w:tcBorders>
            <w:shd w:val="clear" w:color="auto" w:fill="auto"/>
            <w:vAlign w:val="bottom"/>
          </w:tcPr>
          <w:p w14:paraId="21841AF0" w14:textId="77777777" w:rsidR="00556D73" w:rsidRPr="009128F0" w:rsidRDefault="00556D73" w:rsidP="001172BB">
            <w:pPr>
              <w:jc w:val="both"/>
              <w:rPr>
                <w:rFonts w:ascii="Arial" w:eastAsia="Arial Unicode MS" w:hAnsi="Arial" w:cs="Arial"/>
                <w:color w:val="000000" w:themeColor="text1"/>
                <w:sz w:val="18"/>
                <w:szCs w:val="18"/>
              </w:rPr>
            </w:pPr>
          </w:p>
        </w:tc>
        <w:tc>
          <w:tcPr>
            <w:tcW w:w="158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40A3517" w14:textId="77777777" w:rsidR="00556D73" w:rsidRPr="009128F0" w:rsidRDefault="00556D73" w:rsidP="001172BB">
            <w:pPr>
              <w:tabs>
                <w:tab w:val="left" w:pos="180"/>
              </w:tabs>
              <w:ind w:right="140"/>
              <w:jc w:val="right"/>
              <w:rPr>
                <w:rFonts w:ascii="Arial" w:hAnsi="Arial" w:cs="Arial"/>
                <w:b/>
                <w:color w:val="000000" w:themeColor="text1"/>
                <w:sz w:val="18"/>
                <w:szCs w:val="18"/>
              </w:rPr>
            </w:pPr>
            <w:r w:rsidRPr="009128F0">
              <w:rPr>
                <w:rFonts w:ascii="Arial" w:hAnsi="Arial" w:cs="Arial"/>
                <w:b/>
                <w:color w:val="000000" w:themeColor="text1"/>
                <w:sz w:val="18"/>
                <w:szCs w:val="18"/>
              </w:rPr>
              <w:t>Cari Dönem</w:t>
            </w:r>
          </w:p>
        </w:tc>
      </w:tr>
      <w:tr w:rsidR="00556D73" w:rsidRPr="009128F0" w14:paraId="326E412A" w14:textId="77777777" w:rsidTr="00556D73">
        <w:trPr>
          <w:cantSplit/>
        </w:trPr>
        <w:tc>
          <w:tcPr>
            <w:tcW w:w="7641" w:type="dxa"/>
            <w:tcBorders>
              <w:top w:val="single" w:sz="4" w:space="0" w:color="auto"/>
            </w:tcBorders>
            <w:shd w:val="clear" w:color="auto" w:fill="auto"/>
            <w:vAlign w:val="bottom"/>
          </w:tcPr>
          <w:p w14:paraId="7C10BD18" w14:textId="77777777" w:rsidR="00556D73" w:rsidRPr="009128F0" w:rsidRDefault="00556D73" w:rsidP="001172BB">
            <w:pPr>
              <w:jc w:val="both"/>
              <w:rPr>
                <w:rFonts w:ascii="Arial" w:eastAsia="Arial Unicode MS" w:hAnsi="Arial" w:cs="Arial"/>
                <w:color w:val="000000" w:themeColor="text1"/>
                <w:sz w:val="18"/>
                <w:szCs w:val="18"/>
              </w:rPr>
            </w:pPr>
          </w:p>
        </w:tc>
        <w:tc>
          <w:tcPr>
            <w:tcW w:w="1582" w:type="dxa"/>
            <w:tcBorders>
              <w:top w:val="single" w:sz="4" w:space="0" w:color="auto"/>
            </w:tcBorders>
            <w:shd w:val="clear" w:color="auto" w:fill="auto"/>
            <w:noWrap/>
            <w:tcMar>
              <w:top w:w="15" w:type="dxa"/>
              <w:left w:w="15" w:type="dxa"/>
              <w:bottom w:w="0" w:type="dxa"/>
              <w:right w:w="15" w:type="dxa"/>
            </w:tcMar>
            <w:vAlign w:val="bottom"/>
          </w:tcPr>
          <w:p w14:paraId="29333DBA" w14:textId="77777777" w:rsidR="00556D73" w:rsidRPr="009128F0" w:rsidRDefault="00556D73" w:rsidP="001172BB">
            <w:pPr>
              <w:ind w:right="140"/>
              <w:jc w:val="right"/>
              <w:rPr>
                <w:rFonts w:ascii="Arial" w:hAnsi="Arial" w:cs="Arial"/>
                <w:color w:val="000000" w:themeColor="text1"/>
                <w:sz w:val="18"/>
                <w:szCs w:val="18"/>
              </w:rPr>
            </w:pPr>
          </w:p>
        </w:tc>
      </w:tr>
      <w:tr w:rsidR="005D566C" w:rsidRPr="009128F0" w14:paraId="02DC728E" w14:textId="77777777" w:rsidTr="00294120">
        <w:trPr>
          <w:cantSplit/>
        </w:trPr>
        <w:tc>
          <w:tcPr>
            <w:tcW w:w="7641" w:type="dxa"/>
            <w:shd w:val="clear" w:color="auto" w:fill="auto"/>
            <w:vAlign w:val="bottom"/>
          </w:tcPr>
          <w:p w14:paraId="4AC6C3BF" w14:textId="77777777" w:rsidR="005D566C" w:rsidRPr="009128F0" w:rsidRDefault="005D566C" w:rsidP="005D566C">
            <w:pPr>
              <w:rPr>
                <w:rFonts w:ascii="Arial" w:hAnsi="Arial" w:cs="Arial"/>
                <w:color w:val="000000" w:themeColor="text1"/>
                <w:sz w:val="18"/>
                <w:szCs w:val="18"/>
              </w:rPr>
            </w:pPr>
            <w:r w:rsidRPr="009128F0">
              <w:rPr>
                <w:rFonts w:ascii="Arial" w:hAnsi="Arial" w:cs="Arial"/>
                <w:color w:val="000000" w:themeColor="text1"/>
                <w:sz w:val="18"/>
                <w:szCs w:val="18"/>
              </w:rPr>
              <w:t>Tasarruf Mevduatı Sigorta Fonu</w:t>
            </w:r>
          </w:p>
        </w:tc>
        <w:tc>
          <w:tcPr>
            <w:tcW w:w="1582" w:type="dxa"/>
            <w:shd w:val="clear" w:color="auto" w:fill="auto"/>
            <w:noWrap/>
            <w:tcMar>
              <w:top w:w="15" w:type="dxa"/>
              <w:left w:w="15" w:type="dxa"/>
              <w:bottom w:w="0" w:type="dxa"/>
              <w:right w:w="15" w:type="dxa"/>
            </w:tcMar>
          </w:tcPr>
          <w:p w14:paraId="465047E9" w14:textId="31EBEA64" w:rsidR="005D566C" w:rsidRPr="009E1339" w:rsidRDefault="005D566C" w:rsidP="005D566C">
            <w:pPr>
              <w:ind w:right="136"/>
              <w:jc w:val="right"/>
              <w:rPr>
                <w:rFonts w:ascii="Arial" w:hAnsi="Arial" w:cs="Arial"/>
                <w:color w:val="000000" w:themeColor="text1"/>
                <w:sz w:val="18"/>
                <w:szCs w:val="18"/>
              </w:rPr>
            </w:pPr>
            <w:r w:rsidRPr="005D566C">
              <w:rPr>
                <w:rFonts w:ascii="Arial" w:hAnsi="Arial" w:cs="Arial"/>
                <w:color w:val="000000" w:themeColor="text1"/>
                <w:sz w:val="18"/>
                <w:szCs w:val="18"/>
              </w:rPr>
              <w:t>10.340</w:t>
            </w:r>
          </w:p>
        </w:tc>
      </w:tr>
      <w:tr w:rsidR="005D566C" w:rsidRPr="009128F0" w14:paraId="566F2510" w14:textId="77777777" w:rsidTr="00294120">
        <w:trPr>
          <w:cantSplit/>
        </w:trPr>
        <w:tc>
          <w:tcPr>
            <w:tcW w:w="7641" w:type="dxa"/>
            <w:shd w:val="clear" w:color="auto" w:fill="auto"/>
            <w:vAlign w:val="bottom"/>
          </w:tcPr>
          <w:p w14:paraId="5E235639" w14:textId="77777777" w:rsidR="005D566C" w:rsidRPr="00BD7EEB" w:rsidRDefault="005D566C" w:rsidP="005D566C">
            <w:pPr>
              <w:rPr>
                <w:rFonts w:ascii="Arial" w:hAnsi="Arial" w:cs="Arial"/>
                <w:color w:val="000000" w:themeColor="text1"/>
                <w:sz w:val="18"/>
                <w:szCs w:val="18"/>
              </w:rPr>
            </w:pPr>
            <w:r w:rsidRPr="00BD7EEB">
              <w:rPr>
                <w:rFonts w:ascii="Arial" w:hAnsi="Arial" w:cs="Arial"/>
                <w:color w:val="000000" w:themeColor="text1"/>
                <w:sz w:val="18"/>
                <w:szCs w:val="18"/>
              </w:rPr>
              <w:t>Vergi, Resim, Harçlar ve Fonlar</w:t>
            </w:r>
          </w:p>
        </w:tc>
        <w:tc>
          <w:tcPr>
            <w:tcW w:w="1582" w:type="dxa"/>
            <w:shd w:val="clear" w:color="auto" w:fill="auto"/>
            <w:noWrap/>
            <w:tcMar>
              <w:top w:w="15" w:type="dxa"/>
              <w:left w:w="15" w:type="dxa"/>
              <w:bottom w:w="0" w:type="dxa"/>
              <w:right w:w="15" w:type="dxa"/>
            </w:tcMar>
          </w:tcPr>
          <w:p w14:paraId="0CAFC219" w14:textId="428BCF7A" w:rsidR="005D566C" w:rsidRPr="00BD7EEB" w:rsidRDefault="005D566C" w:rsidP="005D566C">
            <w:pPr>
              <w:ind w:right="136"/>
              <w:jc w:val="right"/>
              <w:rPr>
                <w:rFonts w:ascii="Arial" w:hAnsi="Arial" w:cs="Arial"/>
                <w:color w:val="000000" w:themeColor="text1"/>
                <w:sz w:val="18"/>
                <w:szCs w:val="18"/>
              </w:rPr>
            </w:pPr>
            <w:r w:rsidRPr="005D566C">
              <w:rPr>
                <w:rFonts w:ascii="Arial" w:hAnsi="Arial" w:cs="Arial"/>
                <w:color w:val="000000" w:themeColor="text1"/>
                <w:sz w:val="18"/>
                <w:szCs w:val="18"/>
              </w:rPr>
              <w:t>8.432</w:t>
            </w:r>
          </w:p>
        </w:tc>
      </w:tr>
      <w:tr w:rsidR="005D566C" w:rsidRPr="009128F0" w14:paraId="5B89F0AF" w14:textId="77777777" w:rsidTr="00294120">
        <w:trPr>
          <w:cantSplit/>
        </w:trPr>
        <w:tc>
          <w:tcPr>
            <w:tcW w:w="7641" w:type="dxa"/>
            <w:shd w:val="clear" w:color="auto" w:fill="auto"/>
            <w:vAlign w:val="bottom"/>
          </w:tcPr>
          <w:p w14:paraId="00EDAA23" w14:textId="77777777" w:rsidR="005D566C" w:rsidRPr="00BD7EEB" w:rsidRDefault="005D566C" w:rsidP="005D566C">
            <w:pPr>
              <w:rPr>
                <w:rFonts w:ascii="Arial" w:hAnsi="Arial" w:cs="Arial"/>
                <w:color w:val="000000" w:themeColor="text1"/>
                <w:sz w:val="18"/>
                <w:szCs w:val="18"/>
              </w:rPr>
            </w:pPr>
            <w:r w:rsidRPr="00BD7EEB">
              <w:rPr>
                <w:rFonts w:ascii="Arial" w:hAnsi="Arial" w:cs="Arial"/>
                <w:color w:val="000000" w:themeColor="text1"/>
                <w:sz w:val="18"/>
                <w:szCs w:val="18"/>
              </w:rPr>
              <w:t>İkramiye Karşılık Giderleri</w:t>
            </w:r>
          </w:p>
        </w:tc>
        <w:tc>
          <w:tcPr>
            <w:tcW w:w="1582" w:type="dxa"/>
            <w:shd w:val="clear" w:color="auto" w:fill="auto"/>
            <w:noWrap/>
            <w:tcMar>
              <w:top w:w="15" w:type="dxa"/>
              <w:left w:w="15" w:type="dxa"/>
              <w:bottom w:w="0" w:type="dxa"/>
              <w:right w:w="15" w:type="dxa"/>
            </w:tcMar>
          </w:tcPr>
          <w:p w14:paraId="38A4B398" w14:textId="08A34A4C" w:rsidR="005D566C" w:rsidRPr="00BD7EEB" w:rsidRDefault="005D566C" w:rsidP="005D566C">
            <w:pPr>
              <w:ind w:right="136"/>
              <w:jc w:val="right"/>
              <w:rPr>
                <w:rFonts w:ascii="Arial" w:hAnsi="Arial" w:cs="Arial"/>
                <w:color w:val="000000" w:themeColor="text1"/>
                <w:sz w:val="18"/>
                <w:szCs w:val="18"/>
              </w:rPr>
            </w:pPr>
            <w:r w:rsidRPr="005D566C">
              <w:rPr>
                <w:rFonts w:ascii="Arial" w:hAnsi="Arial" w:cs="Arial"/>
                <w:color w:val="000000" w:themeColor="text1"/>
                <w:sz w:val="18"/>
                <w:szCs w:val="18"/>
              </w:rPr>
              <w:t>-</w:t>
            </w:r>
          </w:p>
        </w:tc>
      </w:tr>
      <w:tr w:rsidR="005D566C" w:rsidRPr="009128F0" w14:paraId="4D402740" w14:textId="77777777" w:rsidTr="00294120">
        <w:trPr>
          <w:cantSplit/>
        </w:trPr>
        <w:tc>
          <w:tcPr>
            <w:tcW w:w="7641" w:type="dxa"/>
            <w:shd w:val="clear" w:color="auto" w:fill="auto"/>
            <w:vAlign w:val="bottom"/>
          </w:tcPr>
          <w:p w14:paraId="55E35326" w14:textId="77777777" w:rsidR="005D566C" w:rsidRPr="009128F0" w:rsidRDefault="005D566C" w:rsidP="005D566C">
            <w:pPr>
              <w:jc w:val="both"/>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 xml:space="preserve">Ekspertiz ve İstihbarat Giderleri </w:t>
            </w:r>
          </w:p>
        </w:tc>
        <w:tc>
          <w:tcPr>
            <w:tcW w:w="1582" w:type="dxa"/>
            <w:shd w:val="clear" w:color="auto" w:fill="auto"/>
            <w:noWrap/>
            <w:tcMar>
              <w:top w:w="15" w:type="dxa"/>
              <w:left w:w="15" w:type="dxa"/>
              <w:bottom w:w="0" w:type="dxa"/>
              <w:right w:w="15" w:type="dxa"/>
            </w:tcMar>
          </w:tcPr>
          <w:p w14:paraId="0CF9B006" w14:textId="7B660A51" w:rsidR="005D566C" w:rsidRPr="009E1339" w:rsidRDefault="005D566C" w:rsidP="005D566C">
            <w:pPr>
              <w:ind w:right="136"/>
              <w:jc w:val="right"/>
              <w:rPr>
                <w:rFonts w:ascii="Arial" w:hAnsi="Arial" w:cs="Arial"/>
                <w:color w:val="000000" w:themeColor="text1"/>
                <w:sz w:val="18"/>
                <w:szCs w:val="18"/>
              </w:rPr>
            </w:pPr>
            <w:r w:rsidRPr="005D566C">
              <w:rPr>
                <w:rFonts w:ascii="Arial" w:hAnsi="Arial" w:cs="Arial"/>
                <w:color w:val="000000" w:themeColor="text1"/>
                <w:sz w:val="18"/>
                <w:szCs w:val="18"/>
              </w:rPr>
              <w:t>2.678</w:t>
            </w:r>
          </w:p>
        </w:tc>
      </w:tr>
      <w:tr w:rsidR="005D566C" w:rsidRPr="009128F0" w14:paraId="493E44F4" w14:textId="77777777" w:rsidTr="00294120">
        <w:trPr>
          <w:cantSplit/>
        </w:trPr>
        <w:tc>
          <w:tcPr>
            <w:tcW w:w="7641" w:type="dxa"/>
            <w:shd w:val="clear" w:color="auto" w:fill="auto"/>
            <w:vAlign w:val="bottom"/>
          </w:tcPr>
          <w:p w14:paraId="312EA9BA" w14:textId="77777777" w:rsidR="005D566C" w:rsidRPr="009128F0" w:rsidRDefault="005D566C" w:rsidP="005D566C">
            <w:pPr>
              <w:jc w:val="both"/>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Denetim ve Müşavirlik Ücretleri</w:t>
            </w:r>
          </w:p>
        </w:tc>
        <w:tc>
          <w:tcPr>
            <w:tcW w:w="1582" w:type="dxa"/>
            <w:shd w:val="clear" w:color="auto" w:fill="auto"/>
            <w:noWrap/>
            <w:tcMar>
              <w:top w:w="15" w:type="dxa"/>
              <w:left w:w="15" w:type="dxa"/>
              <w:bottom w:w="0" w:type="dxa"/>
              <w:right w:w="15" w:type="dxa"/>
            </w:tcMar>
          </w:tcPr>
          <w:p w14:paraId="6632187D" w14:textId="14A6B4EC" w:rsidR="005D566C" w:rsidRPr="009E1339" w:rsidRDefault="005D566C" w:rsidP="005D566C">
            <w:pPr>
              <w:ind w:right="136"/>
              <w:jc w:val="right"/>
              <w:rPr>
                <w:rFonts w:ascii="Arial" w:hAnsi="Arial" w:cs="Arial"/>
                <w:color w:val="000000" w:themeColor="text1"/>
                <w:sz w:val="18"/>
                <w:szCs w:val="18"/>
              </w:rPr>
            </w:pPr>
            <w:r w:rsidRPr="005D566C">
              <w:rPr>
                <w:rFonts w:ascii="Arial" w:hAnsi="Arial" w:cs="Arial"/>
                <w:color w:val="000000" w:themeColor="text1"/>
                <w:sz w:val="18"/>
                <w:szCs w:val="18"/>
              </w:rPr>
              <w:t>3.453</w:t>
            </w:r>
          </w:p>
        </w:tc>
      </w:tr>
      <w:tr w:rsidR="005D566C" w:rsidRPr="009128F0" w14:paraId="5C93044C" w14:textId="77777777" w:rsidTr="00294120">
        <w:trPr>
          <w:cantSplit/>
        </w:trPr>
        <w:tc>
          <w:tcPr>
            <w:tcW w:w="7641" w:type="dxa"/>
            <w:shd w:val="clear" w:color="auto" w:fill="auto"/>
            <w:vAlign w:val="bottom"/>
          </w:tcPr>
          <w:p w14:paraId="74E81BA1" w14:textId="77777777" w:rsidR="005D566C" w:rsidRPr="009128F0" w:rsidRDefault="005D566C" w:rsidP="005D566C">
            <w:pPr>
              <w:jc w:val="both"/>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İzin Ücretleri Karşılık Giderleri</w:t>
            </w:r>
            <w:r w:rsidRPr="009128F0">
              <w:rPr>
                <w:rFonts w:ascii="Arial" w:eastAsia="Arial Unicode MS" w:hAnsi="Arial" w:cs="Arial"/>
                <w:color w:val="000000" w:themeColor="text1"/>
                <w:sz w:val="18"/>
                <w:szCs w:val="18"/>
              </w:rPr>
              <w:tab/>
            </w:r>
          </w:p>
        </w:tc>
        <w:tc>
          <w:tcPr>
            <w:tcW w:w="1582" w:type="dxa"/>
            <w:shd w:val="clear" w:color="auto" w:fill="auto"/>
            <w:noWrap/>
            <w:tcMar>
              <w:top w:w="15" w:type="dxa"/>
              <w:left w:w="15" w:type="dxa"/>
              <w:bottom w:w="0" w:type="dxa"/>
              <w:right w:w="15" w:type="dxa"/>
            </w:tcMar>
          </w:tcPr>
          <w:p w14:paraId="0778EB46" w14:textId="5A778000" w:rsidR="005D566C" w:rsidRPr="009E1339" w:rsidRDefault="005D566C" w:rsidP="005D566C">
            <w:pPr>
              <w:ind w:right="136"/>
              <w:jc w:val="right"/>
              <w:rPr>
                <w:rFonts w:ascii="Arial" w:hAnsi="Arial" w:cs="Arial"/>
                <w:color w:val="000000" w:themeColor="text1"/>
                <w:sz w:val="18"/>
                <w:szCs w:val="18"/>
              </w:rPr>
            </w:pPr>
            <w:r w:rsidRPr="005D566C">
              <w:rPr>
                <w:rFonts w:ascii="Arial" w:hAnsi="Arial" w:cs="Arial"/>
                <w:color w:val="000000" w:themeColor="text1"/>
                <w:sz w:val="18"/>
                <w:szCs w:val="18"/>
              </w:rPr>
              <w:t>2.474</w:t>
            </w:r>
          </w:p>
        </w:tc>
      </w:tr>
      <w:tr w:rsidR="005D566C" w:rsidRPr="009128F0" w14:paraId="5E8EF76B" w14:textId="77777777" w:rsidTr="00294120">
        <w:trPr>
          <w:cantSplit/>
        </w:trPr>
        <w:tc>
          <w:tcPr>
            <w:tcW w:w="7641" w:type="dxa"/>
            <w:shd w:val="clear" w:color="auto" w:fill="auto"/>
            <w:vAlign w:val="bottom"/>
          </w:tcPr>
          <w:p w14:paraId="0F18B619" w14:textId="77777777" w:rsidR="005D566C" w:rsidRPr="009128F0" w:rsidRDefault="005D566C" w:rsidP="005D566C">
            <w:pPr>
              <w:jc w:val="both"/>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 xml:space="preserve">Tapu Harçları </w:t>
            </w:r>
            <w:r w:rsidRPr="009128F0">
              <w:rPr>
                <w:rFonts w:ascii="Arial" w:eastAsia="Arial Unicode MS" w:hAnsi="Arial" w:cs="Arial"/>
                <w:color w:val="000000" w:themeColor="text1"/>
                <w:sz w:val="18"/>
                <w:szCs w:val="18"/>
                <w:vertAlign w:val="superscript"/>
              </w:rPr>
              <w:t>(*)</w:t>
            </w:r>
          </w:p>
        </w:tc>
        <w:tc>
          <w:tcPr>
            <w:tcW w:w="1582" w:type="dxa"/>
            <w:shd w:val="clear" w:color="auto" w:fill="auto"/>
            <w:noWrap/>
            <w:tcMar>
              <w:top w:w="15" w:type="dxa"/>
              <w:left w:w="15" w:type="dxa"/>
              <w:bottom w:w="0" w:type="dxa"/>
              <w:right w:w="15" w:type="dxa"/>
            </w:tcMar>
          </w:tcPr>
          <w:p w14:paraId="420E926E" w14:textId="357657AB" w:rsidR="005D566C" w:rsidRPr="009128F0" w:rsidRDefault="005D566C" w:rsidP="005D566C">
            <w:pPr>
              <w:ind w:right="136"/>
              <w:jc w:val="right"/>
              <w:rPr>
                <w:rFonts w:ascii="Arial" w:hAnsi="Arial" w:cs="Arial"/>
                <w:color w:val="000000" w:themeColor="text1"/>
                <w:sz w:val="18"/>
                <w:szCs w:val="18"/>
              </w:rPr>
            </w:pPr>
            <w:r w:rsidRPr="005D566C">
              <w:rPr>
                <w:rFonts w:ascii="Arial" w:hAnsi="Arial" w:cs="Arial"/>
                <w:color w:val="000000" w:themeColor="text1"/>
                <w:sz w:val="18"/>
                <w:szCs w:val="18"/>
              </w:rPr>
              <w:t>309</w:t>
            </w:r>
          </w:p>
        </w:tc>
      </w:tr>
      <w:tr w:rsidR="005D566C" w:rsidRPr="009128F0" w14:paraId="08051A13" w14:textId="77777777" w:rsidTr="00294120">
        <w:trPr>
          <w:cantSplit/>
        </w:trPr>
        <w:tc>
          <w:tcPr>
            <w:tcW w:w="7641" w:type="dxa"/>
            <w:shd w:val="clear" w:color="auto" w:fill="auto"/>
            <w:vAlign w:val="bottom"/>
          </w:tcPr>
          <w:p w14:paraId="2DB69B77" w14:textId="77777777" w:rsidR="005D566C" w:rsidRPr="009128F0" w:rsidRDefault="005D566C" w:rsidP="005D566C">
            <w:pPr>
              <w:jc w:val="both"/>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 xml:space="preserve">Fon Yönetim Ücretleri </w:t>
            </w:r>
            <w:r w:rsidRPr="009128F0">
              <w:rPr>
                <w:rFonts w:ascii="Arial" w:eastAsia="Arial Unicode MS" w:hAnsi="Arial" w:cs="Arial"/>
                <w:color w:val="000000" w:themeColor="text1"/>
                <w:sz w:val="18"/>
                <w:szCs w:val="18"/>
                <w:vertAlign w:val="superscript"/>
              </w:rPr>
              <w:t>(*)</w:t>
            </w:r>
          </w:p>
        </w:tc>
        <w:tc>
          <w:tcPr>
            <w:tcW w:w="1582" w:type="dxa"/>
            <w:shd w:val="clear" w:color="auto" w:fill="auto"/>
            <w:noWrap/>
            <w:tcMar>
              <w:top w:w="15" w:type="dxa"/>
              <w:left w:w="15" w:type="dxa"/>
              <w:bottom w:w="0" w:type="dxa"/>
              <w:right w:w="15" w:type="dxa"/>
            </w:tcMar>
          </w:tcPr>
          <w:p w14:paraId="5176E4AB" w14:textId="180E0288" w:rsidR="005D566C" w:rsidRPr="009128F0" w:rsidRDefault="005D566C" w:rsidP="005D566C">
            <w:pPr>
              <w:ind w:right="136"/>
              <w:jc w:val="right"/>
              <w:rPr>
                <w:rFonts w:ascii="Arial" w:hAnsi="Arial" w:cs="Arial"/>
                <w:color w:val="000000" w:themeColor="text1"/>
                <w:sz w:val="18"/>
                <w:szCs w:val="18"/>
              </w:rPr>
            </w:pPr>
            <w:r w:rsidRPr="005D566C">
              <w:rPr>
                <w:rFonts w:ascii="Arial" w:hAnsi="Arial" w:cs="Arial"/>
                <w:color w:val="000000" w:themeColor="text1"/>
                <w:sz w:val="18"/>
                <w:szCs w:val="18"/>
              </w:rPr>
              <w:t>3.205</w:t>
            </w:r>
          </w:p>
        </w:tc>
      </w:tr>
      <w:tr w:rsidR="005D566C" w:rsidRPr="009128F0" w14:paraId="29C003A5" w14:textId="77777777" w:rsidTr="00294120">
        <w:trPr>
          <w:cantSplit/>
        </w:trPr>
        <w:tc>
          <w:tcPr>
            <w:tcW w:w="7641" w:type="dxa"/>
            <w:shd w:val="clear" w:color="auto" w:fill="auto"/>
            <w:vAlign w:val="bottom"/>
          </w:tcPr>
          <w:p w14:paraId="46C60D37" w14:textId="77777777" w:rsidR="005D566C" w:rsidRPr="009128F0" w:rsidRDefault="005D566C" w:rsidP="005D566C">
            <w:pPr>
              <w:jc w:val="both"/>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 xml:space="preserve">AVM Giderleri </w:t>
            </w:r>
            <w:r w:rsidRPr="009128F0">
              <w:rPr>
                <w:rFonts w:ascii="Arial" w:eastAsia="Arial Unicode MS" w:hAnsi="Arial" w:cs="Arial"/>
                <w:color w:val="000000" w:themeColor="text1"/>
                <w:sz w:val="18"/>
                <w:szCs w:val="18"/>
                <w:vertAlign w:val="superscript"/>
              </w:rPr>
              <w:t>(*)</w:t>
            </w:r>
          </w:p>
        </w:tc>
        <w:tc>
          <w:tcPr>
            <w:tcW w:w="1582" w:type="dxa"/>
            <w:shd w:val="clear" w:color="auto" w:fill="auto"/>
            <w:noWrap/>
            <w:tcMar>
              <w:top w:w="15" w:type="dxa"/>
              <w:left w:w="15" w:type="dxa"/>
              <w:bottom w:w="0" w:type="dxa"/>
              <w:right w:w="15" w:type="dxa"/>
            </w:tcMar>
          </w:tcPr>
          <w:p w14:paraId="36F5C74E" w14:textId="6C83D2DA" w:rsidR="005D566C" w:rsidRPr="009128F0" w:rsidRDefault="005D566C" w:rsidP="005D566C">
            <w:pPr>
              <w:ind w:right="136"/>
              <w:jc w:val="right"/>
              <w:rPr>
                <w:rFonts w:ascii="Arial" w:hAnsi="Arial" w:cs="Arial"/>
                <w:color w:val="000000" w:themeColor="text1"/>
                <w:sz w:val="18"/>
                <w:szCs w:val="18"/>
              </w:rPr>
            </w:pPr>
            <w:r w:rsidRPr="005D566C">
              <w:rPr>
                <w:rFonts w:ascii="Arial" w:hAnsi="Arial" w:cs="Arial"/>
                <w:color w:val="000000" w:themeColor="text1"/>
                <w:sz w:val="18"/>
                <w:szCs w:val="18"/>
              </w:rPr>
              <w:t>3.111</w:t>
            </w:r>
          </w:p>
        </w:tc>
      </w:tr>
      <w:tr w:rsidR="005D566C" w:rsidRPr="009128F0" w14:paraId="094DB924" w14:textId="77777777" w:rsidTr="00294120">
        <w:trPr>
          <w:cantSplit/>
        </w:trPr>
        <w:tc>
          <w:tcPr>
            <w:tcW w:w="7641" w:type="dxa"/>
            <w:shd w:val="clear" w:color="auto" w:fill="auto"/>
            <w:vAlign w:val="bottom"/>
          </w:tcPr>
          <w:p w14:paraId="465895F3" w14:textId="77777777" w:rsidR="005D566C" w:rsidRPr="009128F0" w:rsidRDefault="005D566C" w:rsidP="005D566C">
            <w:pPr>
              <w:jc w:val="both"/>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Diğer</w:t>
            </w:r>
          </w:p>
        </w:tc>
        <w:tc>
          <w:tcPr>
            <w:tcW w:w="1582" w:type="dxa"/>
            <w:shd w:val="clear" w:color="auto" w:fill="auto"/>
            <w:noWrap/>
            <w:tcMar>
              <w:top w:w="15" w:type="dxa"/>
              <w:left w:w="15" w:type="dxa"/>
              <w:bottom w:w="0" w:type="dxa"/>
              <w:right w:w="15" w:type="dxa"/>
            </w:tcMar>
          </w:tcPr>
          <w:p w14:paraId="4F7D7048" w14:textId="05032DAB" w:rsidR="005D566C" w:rsidRPr="009128F0" w:rsidRDefault="005D566C" w:rsidP="001658CE">
            <w:pPr>
              <w:ind w:right="136"/>
              <w:jc w:val="right"/>
              <w:rPr>
                <w:rFonts w:ascii="Arial" w:hAnsi="Arial" w:cs="Arial"/>
                <w:color w:val="000000" w:themeColor="text1"/>
                <w:sz w:val="18"/>
                <w:szCs w:val="18"/>
              </w:rPr>
            </w:pPr>
            <w:r w:rsidRPr="005D566C">
              <w:rPr>
                <w:rFonts w:ascii="Arial" w:hAnsi="Arial" w:cs="Arial"/>
                <w:color w:val="000000" w:themeColor="text1"/>
                <w:sz w:val="18"/>
                <w:szCs w:val="18"/>
              </w:rPr>
              <w:t>14.55</w:t>
            </w:r>
            <w:r w:rsidR="001658CE">
              <w:rPr>
                <w:rFonts w:ascii="Arial" w:hAnsi="Arial" w:cs="Arial"/>
                <w:color w:val="000000" w:themeColor="text1"/>
                <w:sz w:val="18"/>
                <w:szCs w:val="18"/>
              </w:rPr>
              <w:t>0</w:t>
            </w:r>
          </w:p>
        </w:tc>
      </w:tr>
      <w:tr w:rsidR="005D566C" w:rsidRPr="009128F0" w14:paraId="64E41F30" w14:textId="77777777" w:rsidTr="00294120">
        <w:trPr>
          <w:cantSplit/>
        </w:trPr>
        <w:tc>
          <w:tcPr>
            <w:tcW w:w="7641" w:type="dxa"/>
            <w:shd w:val="clear" w:color="auto" w:fill="auto"/>
            <w:vAlign w:val="bottom"/>
          </w:tcPr>
          <w:p w14:paraId="05C45367" w14:textId="77777777" w:rsidR="005D566C" w:rsidRPr="009128F0" w:rsidRDefault="005D566C" w:rsidP="005D566C">
            <w:pPr>
              <w:jc w:val="both"/>
              <w:rPr>
                <w:rFonts w:ascii="Arial" w:eastAsia="Arial Unicode MS" w:hAnsi="Arial" w:cs="Arial"/>
                <w:color w:val="000000" w:themeColor="text1"/>
                <w:sz w:val="18"/>
                <w:szCs w:val="18"/>
              </w:rPr>
            </w:pPr>
          </w:p>
        </w:tc>
        <w:tc>
          <w:tcPr>
            <w:tcW w:w="1582" w:type="dxa"/>
            <w:shd w:val="clear" w:color="auto" w:fill="auto"/>
            <w:noWrap/>
            <w:tcMar>
              <w:top w:w="15" w:type="dxa"/>
              <w:left w:w="15" w:type="dxa"/>
              <w:bottom w:w="0" w:type="dxa"/>
              <w:right w:w="15" w:type="dxa"/>
            </w:tcMar>
          </w:tcPr>
          <w:p w14:paraId="57C0482B" w14:textId="77777777" w:rsidR="005D566C" w:rsidRPr="009128F0" w:rsidRDefault="005D566C" w:rsidP="005D566C">
            <w:pPr>
              <w:ind w:right="136"/>
              <w:jc w:val="right"/>
              <w:rPr>
                <w:rFonts w:ascii="Arial" w:hAnsi="Arial" w:cs="Arial"/>
                <w:color w:val="000000" w:themeColor="text1"/>
                <w:sz w:val="18"/>
                <w:szCs w:val="18"/>
              </w:rPr>
            </w:pPr>
          </w:p>
        </w:tc>
      </w:tr>
      <w:tr w:rsidR="005D566C" w:rsidRPr="009128F0" w14:paraId="4AC00C0E" w14:textId="77777777" w:rsidTr="00294120">
        <w:trPr>
          <w:cantSplit/>
        </w:trPr>
        <w:tc>
          <w:tcPr>
            <w:tcW w:w="7641" w:type="dxa"/>
            <w:tcBorders>
              <w:top w:val="single" w:sz="4" w:space="0" w:color="auto"/>
              <w:bottom w:val="double" w:sz="4" w:space="0" w:color="auto"/>
            </w:tcBorders>
            <w:shd w:val="clear" w:color="auto" w:fill="auto"/>
            <w:vAlign w:val="bottom"/>
          </w:tcPr>
          <w:p w14:paraId="1E8D6069" w14:textId="77777777" w:rsidR="005D566C" w:rsidRPr="009128F0" w:rsidRDefault="005D566C" w:rsidP="005D566C">
            <w:pPr>
              <w:jc w:val="both"/>
              <w:rPr>
                <w:rFonts w:ascii="Arial" w:hAnsi="Arial" w:cs="Arial"/>
                <w:b/>
                <w:color w:val="000000" w:themeColor="text1"/>
                <w:sz w:val="18"/>
                <w:szCs w:val="18"/>
              </w:rPr>
            </w:pPr>
            <w:r w:rsidRPr="009128F0">
              <w:rPr>
                <w:rFonts w:ascii="Arial" w:hAnsi="Arial" w:cs="Arial"/>
                <w:b/>
                <w:color w:val="000000" w:themeColor="text1"/>
                <w:sz w:val="18"/>
                <w:szCs w:val="18"/>
              </w:rPr>
              <w:t>Toplam</w:t>
            </w:r>
          </w:p>
        </w:tc>
        <w:tc>
          <w:tcPr>
            <w:tcW w:w="1582" w:type="dxa"/>
            <w:tcBorders>
              <w:top w:val="single" w:sz="4" w:space="0" w:color="auto"/>
              <w:bottom w:val="double" w:sz="4" w:space="0" w:color="auto"/>
            </w:tcBorders>
            <w:shd w:val="clear" w:color="auto" w:fill="auto"/>
            <w:noWrap/>
            <w:tcMar>
              <w:top w:w="15" w:type="dxa"/>
              <w:left w:w="15" w:type="dxa"/>
              <w:bottom w:w="0" w:type="dxa"/>
              <w:right w:w="15" w:type="dxa"/>
            </w:tcMar>
          </w:tcPr>
          <w:p w14:paraId="30B86C2B" w14:textId="0F10DCFC" w:rsidR="005D566C" w:rsidRPr="005D566C" w:rsidRDefault="005D566C" w:rsidP="001658CE">
            <w:pPr>
              <w:ind w:right="136"/>
              <w:jc w:val="right"/>
              <w:rPr>
                <w:rFonts w:ascii="Arial" w:hAnsi="Arial" w:cs="Arial"/>
                <w:b/>
                <w:color w:val="000000" w:themeColor="text1"/>
                <w:sz w:val="18"/>
                <w:szCs w:val="18"/>
              </w:rPr>
            </w:pPr>
            <w:r w:rsidRPr="005D566C">
              <w:rPr>
                <w:rFonts w:ascii="Arial" w:hAnsi="Arial" w:cs="Arial"/>
                <w:b/>
                <w:color w:val="000000" w:themeColor="text1"/>
                <w:sz w:val="18"/>
                <w:szCs w:val="18"/>
              </w:rPr>
              <w:t>48.55</w:t>
            </w:r>
            <w:r w:rsidR="001658CE">
              <w:rPr>
                <w:rFonts w:ascii="Arial" w:hAnsi="Arial" w:cs="Arial"/>
                <w:b/>
                <w:color w:val="000000" w:themeColor="text1"/>
                <w:sz w:val="18"/>
                <w:szCs w:val="18"/>
              </w:rPr>
              <w:t>2</w:t>
            </w:r>
          </w:p>
        </w:tc>
      </w:tr>
    </w:tbl>
    <w:p w14:paraId="449B5EF6" w14:textId="224A3863" w:rsidR="004204D1" w:rsidRPr="009128F0" w:rsidRDefault="004204D1" w:rsidP="00934BBF">
      <w:pPr>
        <w:spacing w:before="60" w:after="120"/>
        <w:ind w:left="392" w:hanging="280"/>
        <w:rPr>
          <w:rFonts w:ascii="Arial" w:hAnsi="Arial" w:cs="Arial"/>
          <w:b/>
          <w:color w:val="000000" w:themeColor="text1"/>
          <w:sz w:val="20"/>
          <w:szCs w:val="20"/>
        </w:rPr>
        <w:sectPr w:rsidR="004204D1" w:rsidRPr="009128F0" w:rsidSect="00377EF3">
          <w:pgSz w:w="11907" w:h="16840" w:code="9"/>
          <w:pgMar w:top="1418" w:right="1134" w:bottom="1418" w:left="1701" w:header="720" w:footer="720" w:gutter="0"/>
          <w:cols w:space="708"/>
          <w:docGrid w:linePitch="360"/>
        </w:sectPr>
      </w:pPr>
      <w:r w:rsidRPr="009128F0">
        <w:rPr>
          <w:rFonts w:ascii="Arial" w:hAnsi="Arial" w:cs="Arial"/>
          <w:color w:val="000000" w:themeColor="text1"/>
          <w:sz w:val="14"/>
          <w:szCs w:val="14"/>
          <w:vertAlign w:val="superscript"/>
        </w:rPr>
        <w:t>(*)</w:t>
      </w:r>
      <w:r w:rsidRPr="009128F0">
        <w:rPr>
          <w:rFonts w:ascii="Arial" w:hAnsi="Arial" w:cs="Arial"/>
          <w:color w:val="000000" w:themeColor="text1"/>
          <w:sz w:val="20"/>
          <w:szCs w:val="20"/>
          <w:vertAlign w:val="superscript"/>
        </w:rPr>
        <w:t xml:space="preserve"> </w:t>
      </w:r>
      <w:r w:rsidRPr="009128F0">
        <w:rPr>
          <w:rFonts w:ascii="Arial" w:hAnsi="Arial" w:cs="Arial"/>
          <w:color w:val="000000" w:themeColor="text1"/>
          <w:sz w:val="14"/>
          <w:szCs w:val="14"/>
        </w:rPr>
        <w:t xml:space="preserve">Gayrimenkul yatırım fonlarının </w:t>
      </w:r>
      <w:proofErr w:type="gramStart"/>
      <w:r w:rsidRPr="009128F0">
        <w:rPr>
          <w:rFonts w:ascii="Arial" w:hAnsi="Arial" w:cs="Arial"/>
          <w:color w:val="000000" w:themeColor="text1"/>
          <w:sz w:val="14"/>
          <w:szCs w:val="14"/>
        </w:rPr>
        <w:t>portföyünde</w:t>
      </w:r>
      <w:proofErr w:type="gramEnd"/>
      <w:r w:rsidRPr="009128F0">
        <w:rPr>
          <w:rFonts w:ascii="Arial" w:hAnsi="Arial" w:cs="Arial"/>
          <w:color w:val="000000" w:themeColor="text1"/>
          <w:sz w:val="14"/>
          <w:szCs w:val="14"/>
        </w:rPr>
        <w:t xml:space="preserve"> bulunan gayrimenkullere ilişkin olarak yapılan gider bakiyeleridir.</w:t>
      </w:r>
    </w:p>
    <w:p w14:paraId="49660EDC" w14:textId="77777777" w:rsidR="007E6B5C" w:rsidRPr="009128F0" w:rsidRDefault="007E6B5C" w:rsidP="007E6B5C">
      <w:pPr>
        <w:pStyle w:val="xl81"/>
        <w:pBdr>
          <w:left w:val="none" w:sz="0" w:space="0" w:color="auto"/>
        </w:pBdr>
        <w:spacing w:before="120" w:beforeAutospacing="0" w:after="120" w:afterAutospacing="0"/>
        <w:ind w:hanging="567"/>
        <w:jc w:val="both"/>
        <w:textAlignment w:val="auto"/>
        <w:rPr>
          <w:rFonts w:ascii="Arial" w:hAnsi="Arial" w:cs="Arial"/>
          <w:b/>
          <w:color w:val="000000" w:themeColor="text1"/>
          <w:sz w:val="20"/>
          <w:szCs w:val="20"/>
        </w:rPr>
      </w:pPr>
      <w:r w:rsidRPr="009128F0">
        <w:rPr>
          <w:rFonts w:ascii="Arial" w:hAnsi="Arial" w:cs="Arial"/>
          <w:b/>
          <w:color w:val="000000" w:themeColor="text1"/>
          <w:sz w:val="20"/>
          <w:szCs w:val="20"/>
        </w:rPr>
        <w:lastRenderedPageBreak/>
        <w:t>IV.</w:t>
      </w:r>
      <w:r w:rsidRPr="009128F0">
        <w:rPr>
          <w:rFonts w:ascii="Arial" w:hAnsi="Arial" w:cs="Arial"/>
          <w:b/>
          <w:color w:val="000000" w:themeColor="text1"/>
          <w:sz w:val="20"/>
          <w:szCs w:val="20"/>
        </w:rPr>
        <w:tab/>
        <w:t>Konsolide gelir tablosuna ilişkin açıklama ve dipnotlar (devamı):</w:t>
      </w:r>
    </w:p>
    <w:p w14:paraId="6B54E74F" w14:textId="161F2C88" w:rsidR="007E6B5C" w:rsidRDefault="004C2AE4" w:rsidP="007E6B5C">
      <w:pPr>
        <w:spacing w:before="120" w:after="120"/>
        <w:ind w:left="-42" w:hanging="532"/>
        <w:rPr>
          <w:rFonts w:ascii="Arial" w:hAnsi="Arial" w:cs="Arial"/>
          <w:b/>
          <w:bCs/>
          <w:iCs/>
          <w:color w:val="000000" w:themeColor="text1"/>
          <w:sz w:val="20"/>
          <w:szCs w:val="20"/>
        </w:rPr>
      </w:pPr>
      <w:r>
        <w:rPr>
          <w:rFonts w:ascii="Arial" w:hAnsi="Arial" w:cs="Arial"/>
          <w:b/>
          <w:bCs/>
          <w:iCs/>
          <w:color w:val="000000" w:themeColor="text1"/>
          <w:sz w:val="20"/>
          <w:szCs w:val="20"/>
        </w:rPr>
        <w:t>8</w:t>
      </w:r>
      <w:r w:rsidR="007E6B5C" w:rsidRPr="009128F0">
        <w:rPr>
          <w:rFonts w:ascii="Arial" w:hAnsi="Arial" w:cs="Arial"/>
          <w:b/>
          <w:iCs/>
          <w:color w:val="000000" w:themeColor="text1"/>
          <w:sz w:val="20"/>
          <w:szCs w:val="20"/>
        </w:rPr>
        <w:t>.</w:t>
      </w:r>
      <w:r w:rsidR="007E6B5C" w:rsidRPr="009128F0">
        <w:rPr>
          <w:rFonts w:ascii="Arial" w:hAnsi="Arial" w:cs="Arial"/>
          <w:b/>
          <w:iCs/>
          <w:color w:val="000000" w:themeColor="text1"/>
          <w:sz w:val="20"/>
          <w:szCs w:val="20"/>
        </w:rPr>
        <w:tab/>
      </w:r>
      <w:r w:rsidR="007E6B5C" w:rsidRPr="009128F0">
        <w:rPr>
          <w:rFonts w:ascii="Arial" w:hAnsi="Arial" w:cs="Arial"/>
          <w:b/>
          <w:bCs/>
          <w:iCs/>
          <w:color w:val="000000" w:themeColor="text1"/>
          <w:sz w:val="20"/>
          <w:szCs w:val="20"/>
        </w:rPr>
        <w:t>Diğer faaliyet giderlerine ilişkin bilgiler</w:t>
      </w:r>
      <w:r w:rsidR="007E6B5C">
        <w:rPr>
          <w:rFonts w:ascii="Arial" w:hAnsi="Arial" w:cs="Arial"/>
          <w:b/>
          <w:bCs/>
          <w:iCs/>
          <w:color w:val="000000" w:themeColor="text1"/>
          <w:sz w:val="20"/>
          <w:szCs w:val="20"/>
        </w:rPr>
        <w:t xml:space="preserve"> </w:t>
      </w:r>
      <w:r w:rsidR="007E6B5C" w:rsidRPr="009128F0">
        <w:rPr>
          <w:rFonts w:ascii="Arial" w:hAnsi="Arial" w:cs="Arial"/>
          <w:b/>
          <w:color w:val="000000" w:themeColor="text1"/>
          <w:sz w:val="20"/>
          <w:szCs w:val="20"/>
        </w:rPr>
        <w:t>(devamı)</w:t>
      </w:r>
      <w:r w:rsidR="007E6B5C" w:rsidRPr="009128F0">
        <w:rPr>
          <w:rFonts w:ascii="Arial" w:hAnsi="Arial" w:cs="Arial"/>
          <w:b/>
          <w:bCs/>
          <w:iCs/>
          <w:color w:val="000000" w:themeColor="text1"/>
          <w:sz w:val="20"/>
          <w:szCs w:val="20"/>
        </w:rPr>
        <w:t>:</w:t>
      </w:r>
    </w:p>
    <w:tbl>
      <w:tblPr>
        <w:tblW w:w="5239" w:type="pct"/>
        <w:tblCellMar>
          <w:left w:w="0" w:type="dxa"/>
          <w:right w:w="0" w:type="dxa"/>
        </w:tblCellMar>
        <w:tblLook w:val="0000" w:firstRow="0" w:lastRow="0" w:firstColumn="0" w:lastColumn="0" w:noHBand="0" w:noVBand="0"/>
      </w:tblPr>
      <w:tblGrid>
        <w:gridCol w:w="7938"/>
        <w:gridCol w:w="1568"/>
      </w:tblGrid>
      <w:tr w:rsidR="007E6B5C" w:rsidRPr="009128F0" w14:paraId="0FBEA4A9" w14:textId="77777777" w:rsidTr="007E6B5C">
        <w:trPr>
          <w:cantSplit/>
          <w:trHeight w:val="57"/>
        </w:trPr>
        <w:tc>
          <w:tcPr>
            <w:tcW w:w="4175" w:type="pct"/>
            <w:tcBorders>
              <w:top w:val="single" w:sz="4" w:space="0" w:color="auto"/>
              <w:bottom w:val="single" w:sz="4" w:space="0" w:color="auto"/>
            </w:tcBorders>
            <w:vAlign w:val="center"/>
          </w:tcPr>
          <w:p w14:paraId="4549A002" w14:textId="77777777" w:rsidR="007E6B5C" w:rsidRPr="009128F0" w:rsidRDefault="007E6B5C" w:rsidP="000C1207">
            <w:pPr>
              <w:jc w:val="both"/>
              <w:rPr>
                <w:rFonts w:ascii="Arial" w:eastAsia="Arial Unicode MS" w:hAnsi="Arial" w:cs="Arial"/>
                <w:color w:val="000000" w:themeColor="text1"/>
                <w:sz w:val="18"/>
                <w:szCs w:val="18"/>
              </w:rPr>
            </w:pPr>
          </w:p>
        </w:tc>
        <w:tc>
          <w:tcPr>
            <w:tcW w:w="825" w:type="pct"/>
            <w:tcBorders>
              <w:top w:val="single" w:sz="4" w:space="0" w:color="auto"/>
              <w:bottom w:val="single" w:sz="4" w:space="0" w:color="auto"/>
            </w:tcBorders>
            <w:vAlign w:val="bottom"/>
          </w:tcPr>
          <w:p w14:paraId="035C8749" w14:textId="77777777" w:rsidR="007E6B5C" w:rsidRPr="009128F0" w:rsidRDefault="007E6B5C" w:rsidP="001B7D1D">
            <w:pPr>
              <w:tabs>
                <w:tab w:val="left" w:pos="180"/>
              </w:tabs>
              <w:ind w:right="101"/>
              <w:jc w:val="right"/>
              <w:rPr>
                <w:rFonts w:ascii="Arial" w:hAnsi="Arial" w:cs="Arial"/>
                <w:b/>
                <w:color w:val="000000" w:themeColor="text1"/>
                <w:sz w:val="18"/>
                <w:szCs w:val="18"/>
              </w:rPr>
            </w:pPr>
            <w:r w:rsidRPr="009128F0">
              <w:rPr>
                <w:rFonts w:ascii="Arial" w:hAnsi="Arial" w:cs="Arial"/>
                <w:b/>
                <w:color w:val="000000" w:themeColor="text1"/>
                <w:sz w:val="18"/>
                <w:szCs w:val="18"/>
              </w:rPr>
              <w:t>Önceki Dönem</w:t>
            </w:r>
          </w:p>
        </w:tc>
      </w:tr>
      <w:tr w:rsidR="007E6B5C" w:rsidRPr="009128F0" w14:paraId="6815ACF5" w14:textId="77777777" w:rsidTr="007E6B5C">
        <w:trPr>
          <w:cantSplit/>
          <w:trHeight w:val="57"/>
        </w:trPr>
        <w:tc>
          <w:tcPr>
            <w:tcW w:w="4175" w:type="pct"/>
            <w:tcBorders>
              <w:top w:val="single" w:sz="4" w:space="0" w:color="auto"/>
            </w:tcBorders>
            <w:vAlign w:val="center"/>
          </w:tcPr>
          <w:p w14:paraId="1FBF9028" w14:textId="77777777" w:rsidR="007E6B5C" w:rsidRPr="009128F0" w:rsidRDefault="007E6B5C" w:rsidP="000C1207">
            <w:pPr>
              <w:jc w:val="both"/>
              <w:rPr>
                <w:rFonts w:ascii="Arial" w:eastAsia="Arial Unicode MS" w:hAnsi="Arial" w:cs="Arial"/>
                <w:color w:val="000000" w:themeColor="text1"/>
                <w:sz w:val="18"/>
                <w:szCs w:val="18"/>
              </w:rPr>
            </w:pPr>
          </w:p>
        </w:tc>
        <w:tc>
          <w:tcPr>
            <w:tcW w:w="825" w:type="pct"/>
            <w:tcBorders>
              <w:top w:val="single" w:sz="4" w:space="0" w:color="auto"/>
            </w:tcBorders>
            <w:vAlign w:val="center"/>
          </w:tcPr>
          <w:p w14:paraId="06A7A29A" w14:textId="77777777" w:rsidR="007E6B5C" w:rsidRPr="009128F0" w:rsidRDefault="007E6B5C" w:rsidP="001B7D1D">
            <w:pPr>
              <w:ind w:right="101"/>
              <w:jc w:val="right"/>
              <w:rPr>
                <w:rFonts w:ascii="Arial" w:eastAsia="Arial Unicode MS" w:hAnsi="Arial" w:cs="Arial"/>
                <w:color w:val="000000" w:themeColor="text1"/>
                <w:sz w:val="18"/>
                <w:szCs w:val="18"/>
              </w:rPr>
            </w:pPr>
          </w:p>
        </w:tc>
      </w:tr>
      <w:tr w:rsidR="001172BB" w:rsidRPr="009128F0" w14:paraId="4E311AB2" w14:textId="77777777" w:rsidTr="007E6B5C">
        <w:trPr>
          <w:cantSplit/>
          <w:trHeight w:val="57"/>
        </w:trPr>
        <w:tc>
          <w:tcPr>
            <w:tcW w:w="4175" w:type="pct"/>
            <w:vAlign w:val="center"/>
          </w:tcPr>
          <w:p w14:paraId="229929FE" w14:textId="77777777" w:rsidR="001172BB" w:rsidRPr="009128F0" w:rsidRDefault="001172BB" w:rsidP="001172BB">
            <w:pPr>
              <w:rPr>
                <w:rFonts w:ascii="Arial" w:eastAsia="Arial Unicode MS" w:hAnsi="Arial" w:cs="Arial"/>
                <w:color w:val="000000" w:themeColor="text1"/>
                <w:sz w:val="18"/>
                <w:szCs w:val="18"/>
              </w:rPr>
            </w:pPr>
            <w:r w:rsidRPr="009128F0">
              <w:rPr>
                <w:rFonts w:ascii="Arial" w:hAnsi="Arial" w:cs="Arial"/>
                <w:color w:val="000000" w:themeColor="text1"/>
                <w:sz w:val="18"/>
                <w:szCs w:val="18"/>
              </w:rPr>
              <w:t>Personel Giderleri</w:t>
            </w:r>
          </w:p>
        </w:tc>
        <w:tc>
          <w:tcPr>
            <w:tcW w:w="825" w:type="pct"/>
            <w:vAlign w:val="bottom"/>
          </w:tcPr>
          <w:p w14:paraId="5CA201EF" w14:textId="74AF0624" w:rsidR="001172BB" w:rsidRPr="007E6B5C" w:rsidRDefault="001172BB" w:rsidP="001172BB">
            <w:pPr>
              <w:ind w:right="127"/>
              <w:jc w:val="right"/>
              <w:rPr>
                <w:rFonts w:ascii="Arial" w:hAnsi="Arial" w:cs="Arial"/>
                <w:color w:val="000000" w:themeColor="text1"/>
                <w:sz w:val="18"/>
                <w:szCs w:val="18"/>
                <w:highlight w:val="yellow"/>
              </w:rPr>
            </w:pPr>
            <w:r w:rsidRPr="00A74AB8">
              <w:rPr>
                <w:rFonts w:ascii="Arial" w:hAnsi="Arial" w:cs="Arial"/>
                <w:color w:val="000000" w:themeColor="text1"/>
                <w:sz w:val="18"/>
                <w:szCs w:val="18"/>
              </w:rPr>
              <w:t>105.770</w:t>
            </w:r>
          </w:p>
        </w:tc>
      </w:tr>
      <w:tr w:rsidR="001172BB" w:rsidRPr="009128F0" w14:paraId="7E46A635" w14:textId="77777777" w:rsidTr="007E6B5C">
        <w:trPr>
          <w:cantSplit/>
          <w:trHeight w:val="57"/>
        </w:trPr>
        <w:tc>
          <w:tcPr>
            <w:tcW w:w="4175" w:type="pct"/>
            <w:vAlign w:val="center"/>
          </w:tcPr>
          <w:p w14:paraId="4CD9F595" w14:textId="77777777" w:rsidR="001172BB" w:rsidRPr="009128F0" w:rsidRDefault="001172BB" w:rsidP="001172BB">
            <w:pPr>
              <w:rPr>
                <w:rFonts w:ascii="Arial" w:eastAsia="Arial Unicode MS" w:hAnsi="Arial" w:cs="Arial"/>
                <w:color w:val="000000" w:themeColor="text1"/>
                <w:sz w:val="18"/>
                <w:szCs w:val="18"/>
              </w:rPr>
            </w:pPr>
            <w:r w:rsidRPr="009128F0">
              <w:rPr>
                <w:rFonts w:ascii="Arial" w:hAnsi="Arial" w:cs="Arial"/>
                <w:color w:val="000000" w:themeColor="text1"/>
                <w:sz w:val="18"/>
                <w:szCs w:val="18"/>
              </w:rPr>
              <w:t>Kıdem Tazminatı Karşılığı</w:t>
            </w:r>
          </w:p>
        </w:tc>
        <w:tc>
          <w:tcPr>
            <w:tcW w:w="825" w:type="pct"/>
            <w:vAlign w:val="bottom"/>
          </w:tcPr>
          <w:p w14:paraId="39F4C56C" w14:textId="78BB18A0" w:rsidR="001172BB" w:rsidRPr="007E6B5C" w:rsidRDefault="001172BB" w:rsidP="001172BB">
            <w:pPr>
              <w:ind w:right="127"/>
              <w:jc w:val="right"/>
              <w:rPr>
                <w:rFonts w:ascii="Arial" w:hAnsi="Arial" w:cs="Arial"/>
                <w:color w:val="000000" w:themeColor="text1"/>
                <w:sz w:val="18"/>
                <w:szCs w:val="18"/>
                <w:highlight w:val="yellow"/>
              </w:rPr>
            </w:pPr>
            <w:r w:rsidRPr="00A74AB8">
              <w:rPr>
                <w:rFonts w:ascii="Arial" w:hAnsi="Arial" w:cs="Arial"/>
                <w:color w:val="000000" w:themeColor="text1"/>
                <w:sz w:val="18"/>
                <w:szCs w:val="18"/>
              </w:rPr>
              <w:t>2.198</w:t>
            </w:r>
          </w:p>
        </w:tc>
      </w:tr>
      <w:tr w:rsidR="001172BB" w:rsidRPr="009128F0" w14:paraId="65A0E6DB" w14:textId="77777777" w:rsidTr="007E6B5C">
        <w:trPr>
          <w:cantSplit/>
          <w:trHeight w:val="57"/>
        </w:trPr>
        <w:tc>
          <w:tcPr>
            <w:tcW w:w="4175" w:type="pct"/>
            <w:vAlign w:val="center"/>
          </w:tcPr>
          <w:p w14:paraId="7763479F" w14:textId="77777777" w:rsidR="001172BB" w:rsidRPr="009128F0" w:rsidRDefault="001172BB" w:rsidP="001172BB">
            <w:pPr>
              <w:rPr>
                <w:rFonts w:ascii="Arial" w:hAnsi="Arial" w:cs="Arial"/>
                <w:color w:val="000000" w:themeColor="text1"/>
                <w:sz w:val="18"/>
                <w:szCs w:val="18"/>
              </w:rPr>
            </w:pPr>
            <w:r w:rsidRPr="009128F0">
              <w:rPr>
                <w:rFonts w:ascii="Arial" w:hAnsi="Arial" w:cs="Arial"/>
                <w:color w:val="000000" w:themeColor="text1"/>
                <w:sz w:val="18"/>
                <w:szCs w:val="18"/>
              </w:rPr>
              <w:t>Banka Sosyal Yardım Sandığı Varlık Açıkları Karşılığı</w:t>
            </w:r>
          </w:p>
        </w:tc>
        <w:tc>
          <w:tcPr>
            <w:tcW w:w="825" w:type="pct"/>
            <w:vAlign w:val="bottom"/>
          </w:tcPr>
          <w:p w14:paraId="6DE0D6E4" w14:textId="498403C7" w:rsidR="001172BB" w:rsidRPr="007E6B5C" w:rsidRDefault="001172BB" w:rsidP="001172BB">
            <w:pPr>
              <w:ind w:right="127"/>
              <w:jc w:val="right"/>
              <w:rPr>
                <w:rFonts w:ascii="Arial" w:hAnsi="Arial" w:cs="Arial"/>
                <w:color w:val="000000" w:themeColor="text1"/>
                <w:sz w:val="18"/>
                <w:szCs w:val="18"/>
                <w:highlight w:val="yellow"/>
              </w:rPr>
            </w:pPr>
            <w:r>
              <w:rPr>
                <w:rFonts w:ascii="Arial" w:hAnsi="Arial" w:cs="Arial"/>
                <w:color w:val="000000" w:themeColor="text1"/>
                <w:sz w:val="18"/>
                <w:szCs w:val="18"/>
              </w:rPr>
              <w:t>-</w:t>
            </w:r>
          </w:p>
        </w:tc>
      </w:tr>
      <w:tr w:rsidR="001172BB" w:rsidRPr="009128F0" w14:paraId="01D50103" w14:textId="77777777" w:rsidTr="007E6B5C">
        <w:trPr>
          <w:cantSplit/>
          <w:trHeight w:val="57"/>
        </w:trPr>
        <w:tc>
          <w:tcPr>
            <w:tcW w:w="4175" w:type="pct"/>
            <w:vAlign w:val="center"/>
          </w:tcPr>
          <w:p w14:paraId="68C54D7A" w14:textId="77777777" w:rsidR="001172BB" w:rsidRPr="009128F0" w:rsidRDefault="001172BB" w:rsidP="001172BB">
            <w:pPr>
              <w:rPr>
                <w:rFonts w:ascii="Arial" w:eastAsia="Arial Unicode MS" w:hAnsi="Arial" w:cs="Arial"/>
                <w:color w:val="000000" w:themeColor="text1"/>
                <w:sz w:val="18"/>
                <w:szCs w:val="18"/>
              </w:rPr>
            </w:pPr>
            <w:r w:rsidRPr="009128F0">
              <w:rPr>
                <w:rFonts w:ascii="Arial" w:hAnsi="Arial" w:cs="Arial"/>
                <w:color w:val="000000" w:themeColor="text1"/>
                <w:sz w:val="18"/>
                <w:szCs w:val="18"/>
              </w:rPr>
              <w:t xml:space="preserve">Maddi Duran Varlık Değer Düşüş Giderleri </w:t>
            </w:r>
          </w:p>
        </w:tc>
        <w:tc>
          <w:tcPr>
            <w:tcW w:w="825" w:type="pct"/>
            <w:vAlign w:val="bottom"/>
          </w:tcPr>
          <w:p w14:paraId="76DFC6A8" w14:textId="3BC3D7D8" w:rsidR="001172BB" w:rsidRPr="007E6B5C" w:rsidRDefault="001172BB" w:rsidP="001172BB">
            <w:pPr>
              <w:ind w:right="127"/>
              <w:jc w:val="right"/>
              <w:rPr>
                <w:rFonts w:ascii="Arial" w:hAnsi="Arial" w:cs="Arial"/>
                <w:color w:val="000000" w:themeColor="text1"/>
                <w:sz w:val="18"/>
                <w:szCs w:val="18"/>
                <w:highlight w:val="yellow"/>
              </w:rPr>
            </w:pPr>
            <w:r>
              <w:rPr>
                <w:rFonts w:ascii="Arial" w:hAnsi="Arial" w:cs="Arial"/>
                <w:color w:val="000000" w:themeColor="text1"/>
                <w:sz w:val="18"/>
                <w:szCs w:val="18"/>
              </w:rPr>
              <w:t>-</w:t>
            </w:r>
          </w:p>
        </w:tc>
      </w:tr>
      <w:tr w:rsidR="001172BB" w:rsidRPr="009128F0" w14:paraId="799D0408" w14:textId="77777777" w:rsidTr="007E6B5C">
        <w:trPr>
          <w:cantSplit/>
          <w:trHeight w:val="57"/>
        </w:trPr>
        <w:tc>
          <w:tcPr>
            <w:tcW w:w="4175" w:type="pct"/>
            <w:vAlign w:val="center"/>
          </w:tcPr>
          <w:p w14:paraId="63948BCE" w14:textId="77777777" w:rsidR="001172BB" w:rsidRPr="009128F0" w:rsidRDefault="001172BB" w:rsidP="001172BB">
            <w:pPr>
              <w:rPr>
                <w:rFonts w:ascii="Arial" w:hAnsi="Arial" w:cs="Arial"/>
                <w:color w:val="000000" w:themeColor="text1"/>
                <w:sz w:val="18"/>
                <w:szCs w:val="18"/>
              </w:rPr>
            </w:pPr>
            <w:r w:rsidRPr="009128F0">
              <w:rPr>
                <w:rFonts w:ascii="Arial" w:hAnsi="Arial" w:cs="Arial"/>
                <w:color w:val="000000" w:themeColor="text1"/>
                <w:sz w:val="18"/>
                <w:szCs w:val="18"/>
              </w:rPr>
              <w:t>Maddi Duran Varlık Amortisman Giderleri</w:t>
            </w:r>
          </w:p>
        </w:tc>
        <w:tc>
          <w:tcPr>
            <w:tcW w:w="825" w:type="pct"/>
            <w:vAlign w:val="bottom"/>
          </w:tcPr>
          <w:p w14:paraId="0B027DB3" w14:textId="18A8D9AA" w:rsidR="001172BB" w:rsidRPr="007E6B5C" w:rsidRDefault="001172BB" w:rsidP="001172BB">
            <w:pPr>
              <w:ind w:right="127"/>
              <w:jc w:val="right"/>
              <w:rPr>
                <w:rFonts w:ascii="Arial" w:hAnsi="Arial" w:cs="Arial"/>
                <w:color w:val="000000" w:themeColor="text1"/>
                <w:sz w:val="18"/>
                <w:szCs w:val="18"/>
                <w:highlight w:val="yellow"/>
              </w:rPr>
            </w:pPr>
            <w:r w:rsidRPr="00A74AB8">
              <w:rPr>
                <w:rFonts w:ascii="Arial" w:hAnsi="Arial" w:cs="Arial"/>
                <w:color w:val="000000" w:themeColor="text1"/>
                <w:sz w:val="18"/>
                <w:szCs w:val="18"/>
              </w:rPr>
              <w:t>9.679</w:t>
            </w:r>
          </w:p>
        </w:tc>
      </w:tr>
      <w:tr w:rsidR="001172BB" w:rsidRPr="009128F0" w14:paraId="6E974144" w14:textId="77777777" w:rsidTr="007E6B5C">
        <w:trPr>
          <w:cantSplit/>
          <w:trHeight w:val="57"/>
        </w:trPr>
        <w:tc>
          <w:tcPr>
            <w:tcW w:w="4175" w:type="pct"/>
            <w:vAlign w:val="center"/>
          </w:tcPr>
          <w:p w14:paraId="17B0961A" w14:textId="77777777" w:rsidR="001172BB" w:rsidRPr="009128F0" w:rsidRDefault="001172BB" w:rsidP="001172BB">
            <w:pPr>
              <w:rPr>
                <w:rFonts w:ascii="Arial" w:eastAsia="Arial Unicode MS" w:hAnsi="Arial" w:cs="Arial"/>
                <w:color w:val="000000" w:themeColor="text1"/>
                <w:sz w:val="18"/>
                <w:szCs w:val="18"/>
              </w:rPr>
            </w:pPr>
            <w:r w:rsidRPr="009128F0">
              <w:rPr>
                <w:rFonts w:ascii="Arial" w:hAnsi="Arial" w:cs="Arial"/>
                <w:color w:val="000000" w:themeColor="text1"/>
                <w:sz w:val="18"/>
                <w:szCs w:val="18"/>
              </w:rPr>
              <w:t>Maddi Olmayan Duran Varlık Değer Düşüş Giderleri</w:t>
            </w:r>
          </w:p>
        </w:tc>
        <w:tc>
          <w:tcPr>
            <w:tcW w:w="825" w:type="pct"/>
            <w:vAlign w:val="bottom"/>
          </w:tcPr>
          <w:p w14:paraId="4C5B88AD" w14:textId="0F1321D8" w:rsidR="001172BB" w:rsidRPr="007E6B5C" w:rsidRDefault="001172BB" w:rsidP="001172BB">
            <w:pPr>
              <w:ind w:right="127"/>
              <w:jc w:val="right"/>
              <w:rPr>
                <w:rFonts w:ascii="Arial" w:hAnsi="Arial" w:cs="Arial"/>
                <w:color w:val="000000" w:themeColor="text1"/>
                <w:sz w:val="18"/>
                <w:szCs w:val="18"/>
                <w:highlight w:val="yellow"/>
              </w:rPr>
            </w:pPr>
            <w:r>
              <w:rPr>
                <w:rFonts w:ascii="Arial" w:hAnsi="Arial" w:cs="Arial"/>
                <w:color w:val="000000" w:themeColor="text1"/>
                <w:sz w:val="18"/>
                <w:szCs w:val="18"/>
              </w:rPr>
              <w:t>-</w:t>
            </w:r>
          </w:p>
        </w:tc>
      </w:tr>
      <w:tr w:rsidR="001172BB" w:rsidRPr="009128F0" w14:paraId="33E7B3AE" w14:textId="77777777" w:rsidTr="007E6B5C">
        <w:trPr>
          <w:cantSplit/>
          <w:trHeight w:val="57"/>
        </w:trPr>
        <w:tc>
          <w:tcPr>
            <w:tcW w:w="4175" w:type="pct"/>
            <w:vAlign w:val="center"/>
          </w:tcPr>
          <w:p w14:paraId="3BAFC78A" w14:textId="77777777" w:rsidR="001172BB" w:rsidRPr="009128F0" w:rsidRDefault="001172BB" w:rsidP="001172BB">
            <w:pPr>
              <w:rPr>
                <w:rFonts w:ascii="Arial" w:hAnsi="Arial" w:cs="Arial"/>
                <w:color w:val="000000" w:themeColor="text1"/>
                <w:sz w:val="18"/>
                <w:szCs w:val="18"/>
              </w:rPr>
            </w:pPr>
            <w:r w:rsidRPr="009128F0">
              <w:rPr>
                <w:rFonts w:ascii="Arial" w:hAnsi="Arial" w:cs="Arial"/>
                <w:color w:val="000000" w:themeColor="text1"/>
                <w:sz w:val="18"/>
                <w:szCs w:val="18"/>
              </w:rPr>
              <w:t>Şerefiye Değer Düşüş Gideri</w:t>
            </w:r>
          </w:p>
        </w:tc>
        <w:tc>
          <w:tcPr>
            <w:tcW w:w="825" w:type="pct"/>
            <w:vAlign w:val="bottom"/>
          </w:tcPr>
          <w:p w14:paraId="089E1712" w14:textId="3D75A2BC" w:rsidR="001172BB" w:rsidRPr="007E6B5C" w:rsidRDefault="001172BB" w:rsidP="001172BB">
            <w:pPr>
              <w:ind w:right="127"/>
              <w:jc w:val="right"/>
              <w:rPr>
                <w:rFonts w:ascii="Arial" w:hAnsi="Arial" w:cs="Arial"/>
                <w:color w:val="000000" w:themeColor="text1"/>
                <w:sz w:val="18"/>
                <w:szCs w:val="18"/>
                <w:highlight w:val="yellow"/>
              </w:rPr>
            </w:pPr>
            <w:r>
              <w:rPr>
                <w:rFonts w:ascii="Arial" w:hAnsi="Arial" w:cs="Arial"/>
                <w:color w:val="000000" w:themeColor="text1"/>
                <w:sz w:val="18"/>
                <w:szCs w:val="18"/>
              </w:rPr>
              <w:t>-</w:t>
            </w:r>
          </w:p>
        </w:tc>
      </w:tr>
      <w:tr w:rsidR="001172BB" w:rsidRPr="009128F0" w14:paraId="25DBBF49" w14:textId="77777777" w:rsidTr="007E6B5C">
        <w:trPr>
          <w:cantSplit/>
          <w:trHeight w:val="57"/>
        </w:trPr>
        <w:tc>
          <w:tcPr>
            <w:tcW w:w="4175" w:type="pct"/>
            <w:vAlign w:val="center"/>
          </w:tcPr>
          <w:p w14:paraId="5AE4DF25" w14:textId="77777777" w:rsidR="001172BB" w:rsidRPr="009128F0" w:rsidRDefault="001172BB" w:rsidP="001172BB">
            <w:pPr>
              <w:rPr>
                <w:rFonts w:ascii="Arial" w:hAnsi="Arial" w:cs="Arial"/>
                <w:color w:val="000000" w:themeColor="text1"/>
                <w:sz w:val="18"/>
                <w:szCs w:val="18"/>
              </w:rPr>
            </w:pPr>
            <w:r w:rsidRPr="009128F0">
              <w:rPr>
                <w:rFonts w:ascii="Arial" w:hAnsi="Arial" w:cs="Arial"/>
                <w:color w:val="000000" w:themeColor="text1"/>
                <w:sz w:val="18"/>
                <w:szCs w:val="18"/>
              </w:rPr>
              <w:t>Maddi Olmayan Duran Varlık Amortisman Giderleri</w:t>
            </w:r>
          </w:p>
        </w:tc>
        <w:tc>
          <w:tcPr>
            <w:tcW w:w="825" w:type="pct"/>
            <w:vAlign w:val="bottom"/>
          </w:tcPr>
          <w:p w14:paraId="63BB5C96" w14:textId="091561E8" w:rsidR="001172BB" w:rsidRPr="007E6B5C" w:rsidRDefault="001172BB" w:rsidP="001172BB">
            <w:pPr>
              <w:ind w:right="127"/>
              <w:jc w:val="right"/>
              <w:rPr>
                <w:rFonts w:ascii="Arial" w:hAnsi="Arial" w:cs="Arial"/>
                <w:color w:val="000000" w:themeColor="text1"/>
                <w:sz w:val="18"/>
                <w:szCs w:val="18"/>
                <w:highlight w:val="yellow"/>
              </w:rPr>
            </w:pPr>
            <w:r w:rsidRPr="00A74AB8">
              <w:rPr>
                <w:rFonts w:ascii="Arial" w:hAnsi="Arial" w:cs="Arial"/>
                <w:color w:val="000000" w:themeColor="text1"/>
                <w:sz w:val="18"/>
                <w:szCs w:val="18"/>
              </w:rPr>
              <w:t>5.755</w:t>
            </w:r>
          </w:p>
        </w:tc>
      </w:tr>
      <w:tr w:rsidR="001172BB" w:rsidRPr="009128F0" w14:paraId="43759FDF" w14:textId="77777777" w:rsidTr="007E6B5C">
        <w:trPr>
          <w:cantSplit/>
          <w:trHeight w:val="57"/>
        </w:trPr>
        <w:tc>
          <w:tcPr>
            <w:tcW w:w="4175" w:type="pct"/>
            <w:vAlign w:val="center"/>
          </w:tcPr>
          <w:p w14:paraId="7A46105C" w14:textId="77777777" w:rsidR="001172BB" w:rsidRPr="009128F0" w:rsidRDefault="001172BB" w:rsidP="001172BB">
            <w:pPr>
              <w:rPr>
                <w:rFonts w:ascii="Arial" w:hAnsi="Arial" w:cs="Arial"/>
                <w:color w:val="000000" w:themeColor="text1"/>
                <w:sz w:val="18"/>
                <w:szCs w:val="18"/>
              </w:rPr>
            </w:pPr>
            <w:proofErr w:type="spellStart"/>
            <w:r w:rsidRPr="009128F0">
              <w:rPr>
                <w:rFonts w:ascii="Arial" w:hAnsi="Arial" w:cs="Arial"/>
                <w:color w:val="000000" w:themeColor="text1"/>
                <w:sz w:val="18"/>
                <w:szCs w:val="18"/>
              </w:rPr>
              <w:t>Özkaynak</w:t>
            </w:r>
            <w:proofErr w:type="spellEnd"/>
            <w:r w:rsidRPr="009128F0">
              <w:rPr>
                <w:rFonts w:ascii="Arial" w:hAnsi="Arial" w:cs="Arial"/>
                <w:color w:val="000000" w:themeColor="text1"/>
                <w:sz w:val="18"/>
                <w:szCs w:val="18"/>
              </w:rPr>
              <w:t xml:space="preserve"> Yöntemi Uygulanan Ortaklık Payları Değer Düşüş Gideri</w:t>
            </w:r>
          </w:p>
        </w:tc>
        <w:tc>
          <w:tcPr>
            <w:tcW w:w="825" w:type="pct"/>
            <w:vAlign w:val="bottom"/>
          </w:tcPr>
          <w:p w14:paraId="159D0280" w14:textId="50390AFE" w:rsidR="001172BB" w:rsidRPr="007E6B5C" w:rsidRDefault="001172BB" w:rsidP="001172BB">
            <w:pPr>
              <w:ind w:right="127"/>
              <w:jc w:val="right"/>
              <w:rPr>
                <w:rFonts w:ascii="Arial" w:hAnsi="Arial" w:cs="Arial"/>
                <w:color w:val="000000" w:themeColor="text1"/>
                <w:sz w:val="18"/>
                <w:szCs w:val="18"/>
                <w:highlight w:val="yellow"/>
              </w:rPr>
            </w:pPr>
            <w:r>
              <w:rPr>
                <w:rFonts w:ascii="Arial" w:hAnsi="Arial" w:cs="Arial"/>
                <w:color w:val="000000" w:themeColor="text1"/>
                <w:sz w:val="18"/>
                <w:szCs w:val="18"/>
              </w:rPr>
              <w:t>-</w:t>
            </w:r>
          </w:p>
        </w:tc>
      </w:tr>
      <w:tr w:rsidR="001172BB" w:rsidRPr="009128F0" w14:paraId="4A05FAFD" w14:textId="77777777" w:rsidTr="007E6B5C">
        <w:trPr>
          <w:cantSplit/>
          <w:trHeight w:val="57"/>
        </w:trPr>
        <w:tc>
          <w:tcPr>
            <w:tcW w:w="4175" w:type="pct"/>
            <w:vAlign w:val="center"/>
          </w:tcPr>
          <w:p w14:paraId="128310C5" w14:textId="77777777" w:rsidR="001172BB" w:rsidRPr="009128F0" w:rsidRDefault="001172BB" w:rsidP="001172BB">
            <w:pPr>
              <w:rPr>
                <w:rFonts w:ascii="Arial" w:hAnsi="Arial" w:cs="Arial"/>
                <w:color w:val="000000" w:themeColor="text1"/>
                <w:sz w:val="18"/>
                <w:szCs w:val="18"/>
              </w:rPr>
            </w:pPr>
            <w:r w:rsidRPr="009128F0">
              <w:rPr>
                <w:rFonts w:ascii="Arial" w:hAnsi="Arial" w:cs="Arial"/>
                <w:color w:val="000000" w:themeColor="text1"/>
                <w:sz w:val="18"/>
                <w:szCs w:val="18"/>
              </w:rPr>
              <w:t>Elden Çıkarılacak Kıymetler Değer Düşüş Giderleri</w:t>
            </w:r>
          </w:p>
        </w:tc>
        <w:tc>
          <w:tcPr>
            <w:tcW w:w="825" w:type="pct"/>
            <w:vAlign w:val="bottom"/>
          </w:tcPr>
          <w:p w14:paraId="7BE2E206" w14:textId="1C7C6EEE" w:rsidR="001172BB" w:rsidRPr="007E6B5C" w:rsidRDefault="001172BB" w:rsidP="001172BB">
            <w:pPr>
              <w:ind w:right="127"/>
              <w:jc w:val="right"/>
              <w:rPr>
                <w:rFonts w:ascii="Arial" w:hAnsi="Arial" w:cs="Arial"/>
                <w:color w:val="000000" w:themeColor="text1"/>
                <w:sz w:val="18"/>
                <w:szCs w:val="18"/>
                <w:highlight w:val="yellow"/>
              </w:rPr>
            </w:pPr>
            <w:r>
              <w:rPr>
                <w:rFonts w:ascii="Arial" w:hAnsi="Arial" w:cs="Arial"/>
                <w:color w:val="000000" w:themeColor="text1"/>
                <w:sz w:val="18"/>
                <w:szCs w:val="18"/>
              </w:rPr>
              <w:t>-</w:t>
            </w:r>
          </w:p>
        </w:tc>
      </w:tr>
      <w:tr w:rsidR="001172BB" w:rsidRPr="009128F0" w14:paraId="0CB1CA58" w14:textId="77777777" w:rsidTr="007E6B5C">
        <w:trPr>
          <w:cantSplit/>
          <w:trHeight w:val="57"/>
        </w:trPr>
        <w:tc>
          <w:tcPr>
            <w:tcW w:w="4175" w:type="pct"/>
            <w:vAlign w:val="center"/>
          </w:tcPr>
          <w:p w14:paraId="627A8AA8" w14:textId="77777777" w:rsidR="001172BB" w:rsidRPr="009128F0" w:rsidRDefault="001172BB" w:rsidP="001172BB">
            <w:pPr>
              <w:rPr>
                <w:rFonts w:ascii="Arial" w:hAnsi="Arial" w:cs="Arial"/>
                <w:color w:val="000000" w:themeColor="text1"/>
                <w:sz w:val="18"/>
                <w:szCs w:val="18"/>
              </w:rPr>
            </w:pPr>
            <w:r w:rsidRPr="009128F0">
              <w:rPr>
                <w:rFonts w:ascii="Arial" w:hAnsi="Arial" w:cs="Arial"/>
                <w:color w:val="000000" w:themeColor="text1"/>
                <w:sz w:val="18"/>
                <w:szCs w:val="18"/>
              </w:rPr>
              <w:t>Elden Çıkarılacak Kıymetler Amortisman Giderleri</w:t>
            </w:r>
          </w:p>
        </w:tc>
        <w:tc>
          <w:tcPr>
            <w:tcW w:w="825" w:type="pct"/>
            <w:vAlign w:val="bottom"/>
          </w:tcPr>
          <w:p w14:paraId="622DA8CE" w14:textId="7A3904A9" w:rsidR="001172BB" w:rsidRPr="007E6B5C" w:rsidRDefault="001172BB" w:rsidP="001172BB">
            <w:pPr>
              <w:ind w:right="127"/>
              <w:jc w:val="right"/>
              <w:rPr>
                <w:rFonts w:ascii="Arial" w:hAnsi="Arial" w:cs="Arial"/>
                <w:color w:val="000000" w:themeColor="text1"/>
                <w:sz w:val="18"/>
                <w:szCs w:val="18"/>
                <w:highlight w:val="yellow"/>
              </w:rPr>
            </w:pPr>
            <w:r w:rsidRPr="00A74AB8">
              <w:rPr>
                <w:rFonts w:ascii="Arial" w:hAnsi="Arial" w:cs="Arial"/>
                <w:color w:val="000000" w:themeColor="text1"/>
                <w:sz w:val="18"/>
                <w:szCs w:val="18"/>
              </w:rPr>
              <w:t>349</w:t>
            </w:r>
          </w:p>
        </w:tc>
      </w:tr>
      <w:tr w:rsidR="001172BB" w:rsidRPr="009128F0" w14:paraId="7D24BD88" w14:textId="77777777" w:rsidTr="007E6B5C">
        <w:trPr>
          <w:cantSplit/>
          <w:trHeight w:val="57"/>
        </w:trPr>
        <w:tc>
          <w:tcPr>
            <w:tcW w:w="4175" w:type="pct"/>
            <w:vAlign w:val="center"/>
          </w:tcPr>
          <w:p w14:paraId="1BAC4DD7" w14:textId="77777777" w:rsidR="001172BB" w:rsidRPr="009128F0" w:rsidRDefault="001172BB" w:rsidP="001172BB">
            <w:pPr>
              <w:rPr>
                <w:rFonts w:ascii="Arial" w:hAnsi="Arial" w:cs="Arial"/>
                <w:color w:val="000000" w:themeColor="text1"/>
                <w:sz w:val="18"/>
                <w:szCs w:val="18"/>
              </w:rPr>
            </w:pPr>
            <w:r w:rsidRPr="009128F0">
              <w:rPr>
                <w:rFonts w:ascii="Arial" w:hAnsi="Arial" w:cs="Arial"/>
                <w:color w:val="000000" w:themeColor="text1"/>
                <w:sz w:val="18"/>
                <w:szCs w:val="18"/>
              </w:rPr>
              <w:t>Satış Amaçlı Elde Tutulan ve Durdurulan Faaliyetlere İlişkin Duran Varlıklar Değer Düşüş Giderleri</w:t>
            </w:r>
          </w:p>
        </w:tc>
        <w:tc>
          <w:tcPr>
            <w:tcW w:w="825" w:type="pct"/>
            <w:vAlign w:val="bottom"/>
          </w:tcPr>
          <w:p w14:paraId="08389124" w14:textId="33BB0316" w:rsidR="001172BB" w:rsidRPr="007E6B5C" w:rsidRDefault="001172BB" w:rsidP="001172BB">
            <w:pPr>
              <w:ind w:right="127"/>
              <w:jc w:val="right"/>
              <w:rPr>
                <w:rFonts w:ascii="Arial" w:hAnsi="Arial" w:cs="Arial"/>
                <w:color w:val="000000" w:themeColor="text1"/>
                <w:sz w:val="18"/>
                <w:szCs w:val="18"/>
                <w:highlight w:val="yellow"/>
              </w:rPr>
            </w:pPr>
            <w:r>
              <w:rPr>
                <w:rFonts w:ascii="Arial" w:hAnsi="Arial" w:cs="Arial"/>
                <w:color w:val="000000" w:themeColor="text1"/>
                <w:sz w:val="18"/>
                <w:szCs w:val="18"/>
              </w:rPr>
              <w:t>-</w:t>
            </w:r>
          </w:p>
        </w:tc>
      </w:tr>
      <w:tr w:rsidR="001172BB" w:rsidRPr="009128F0" w14:paraId="08A21F0A" w14:textId="77777777" w:rsidTr="007E6B5C">
        <w:trPr>
          <w:cantSplit/>
          <w:trHeight w:val="57"/>
        </w:trPr>
        <w:tc>
          <w:tcPr>
            <w:tcW w:w="4175" w:type="pct"/>
            <w:vAlign w:val="center"/>
          </w:tcPr>
          <w:p w14:paraId="05881819" w14:textId="77777777" w:rsidR="001172BB" w:rsidRPr="009128F0" w:rsidRDefault="001172BB" w:rsidP="001172BB">
            <w:pPr>
              <w:rPr>
                <w:rFonts w:ascii="Arial" w:eastAsia="Arial Unicode MS" w:hAnsi="Arial" w:cs="Arial"/>
                <w:strike/>
                <w:color w:val="000000" w:themeColor="text1"/>
                <w:sz w:val="18"/>
                <w:szCs w:val="18"/>
              </w:rPr>
            </w:pPr>
            <w:r w:rsidRPr="009128F0">
              <w:rPr>
                <w:rFonts w:ascii="Arial" w:hAnsi="Arial" w:cs="Arial"/>
                <w:color w:val="000000" w:themeColor="text1"/>
                <w:sz w:val="18"/>
                <w:szCs w:val="18"/>
              </w:rPr>
              <w:t>Diğer İşletme Giderleri</w:t>
            </w:r>
          </w:p>
        </w:tc>
        <w:tc>
          <w:tcPr>
            <w:tcW w:w="825" w:type="pct"/>
            <w:vAlign w:val="bottom"/>
          </w:tcPr>
          <w:p w14:paraId="1D63618D" w14:textId="427A7EB4" w:rsidR="001172BB" w:rsidRPr="007E6B5C" w:rsidRDefault="001172BB" w:rsidP="001172BB">
            <w:pPr>
              <w:ind w:right="127"/>
              <w:jc w:val="right"/>
              <w:rPr>
                <w:rFonts w:ascii="Arial" w:hAnsi="Arial" w:cs="Arial"/>
                <w:color w:val="000000" w:themeColor="text1"/>
                <w:sz w:val="18"/>
                <w:szCs w:val="18"/>
                <w:highlight w:val="yellow"/>
              </w:rPr>
            </w:pPr>
            <w:r w:rsidRPr="00A74AB8">
              <w:rPr>
                <w:rFonts w:ascii="Arial" w:hAnsi="Arial" w:cs="Arial"/>
                <w:color w:val="000000" w:themeColor="text1"/>
                <w:sz w:val="18"/>
                <w:szCs w:val="18"/>
              </w:rPr>
              <w:t>39.555</w:t>
            </w:r>
          </w:p>
        </w:tc>
      </w:tr>
      <w:tr w:rsidR="001172BB" w:rsidRPr="009128F0" w14:paraId="55798684" w14:textId="77777777" w:rsidTr="007E6B5C">
        <w:trPr>
          <w:cantSplit/>
          <w:trHeight w:val="57"/>
        </w:trPr>
        <w:tc>
          <w:tcPr>
            <w:tcW w:w="4175" w:type="pct"/>
            <w:vAlign w:val="center"/>
          </w:tcPr>
          <w:p w14:paraId="4E8D7AAE" w14:textId="77777777" w:rsidR="001172BB" w:rsidRPr="009128F0" w:rsidRDefault="001172BB" w:rsidP="001172BB">
            <w:pPr>
              <w:ind w:firstLine="330"/>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Faaliyet Kiralama Giderleri</w:t>
            </w:r>
          </w:p>
        </w:tc>
        <w:tc>
          <w:tcPr>
            <w:tcW w:w="825" w:type="pct"/>
            <w:vAlign w:val="bottom"/>
          </w:tcPr>
          <w:p w14:paraId="64C43030" w14:textId="0756E3FC" w:rsidR="001172BB" w:rsidRPr="007E6B5C" w:rsidRDefault="001172BB" w:rsidP="001172BB">
            <w:pPr>
              <w:ind w:right="127"/>
              <w:jc w:val="right"/>
              <w:rPr>
                <w:rFonts w:ascii="Arial" w:hAnsi="Arial" w:cs="Arial"/>
                <w:color w:val="000000" w:themeColor="text1"/>
                <w:sz w:val="18"/>
                <w:szCs w:val="18"/>
                <w:highlight w:val="yellow"/>
              </w:rPr>
            </w:pPr>
            <w:r w:rsidRPr="00A74AB8">
              <w:rPr>
                <w:rFonts w:ascii="Arial" w:hAnsi="Arial" w:cs="Arial"/>
                <w:color w:val="000000" w:themeColor="text1"/>
                <w:sz w:val="18"/>
                <w:szCs w:val="18"/>
              </w:rPr>
              <w:t>16.181</w:t>
            </w:r>
          </w:p>
        </w:tc>
      </w:tr>
      <w:tr w:rsidR="001172BB" w:rsidRPr="009128F0" w14:paraId="5FB9B603" w14:textId="77777777" w:rsidTr="007E6B5C">
        <w:trPr>
          <w:cantSplit/>
          <w:trHeight w:val="57"/>
        </w:trPr>
        <w:tc>
          <w:tcPr>
            <w:tcW w:w="4175" w:type="pct"/>
            <w:vAlign w:val="center"/>
          </w:tcPr>
          <w:p w14:paraId="322A5111" w14:textId="77777777" w:rsidR="001172BB" w:rsidRPr="009128F0" w:rsidRDefault="001172BB" w:rsidP="001172BB">
            <w:pPr>
              <w:ind w:firstLine="330"/>
              <w:rPr>
                <w:rFonts w:ascii="Arial" w:eastAsia="Arial Unicode MS" w:hAnsi="Arial" w:cs="Arial"/>
                <w:strike/>
                <w:color w:val="000000" w:themeColor="text1"/>
                <w:sz w:val="18"/>
                <w:szCs w:val="18"/>
              </w:rPr>
            </w:pPr>
            <w:r w:rsidRPr="009128F0">
              <w:rPr>
                <w:rFonts w:ascii="Arial" w:eastAsia="Arial Unicode MS" w:hAnsi="Arial" w:cs="Arial"/>
                <w:color w:val="000000" w:themeColor="text1"/>
                <w:sz w:val="18"/>
                <w:szCs w:val="18"/>
              </w:rPr>
              <w:t>Bakım ve Onarım Giderleri</w:t>
            </w:r>
          </w:p>
        </w:tc>
        <w:tc>
          <w:tcPr>
            <w:tcW w:w="825" w:type="pct"/>
            <w:vAlign w:val="bottom"/>
          </w:tcPr>
          <w:p w14:paraId="48181A67" w14:textId="41859AB6" w:rsidR="001172BB" w:rsidRPr="007E6B5C" w:rsidRDefault="001172BB" w:rsidP="001172BB">
            <w:pPr>
              <w:ind w:right="127"/>
              <w:jc w:val="right"/>
              <w:rPr>
                <w:rFonts w:ascii="Arial" w:hAnsi="Arial" w:cs="Arial"/>
                <w:color w:val="000000" w:themeColor="text1"/>
                <w:sz w:val="18"/>
                <w:szCs w:val="18"/>
                <w:highlight w:val="yellow"/>
              </w:rPr>
            </w:pPr>
            <w:r w:rsidRPr="00A74AB8">
              <w:rPr>
                <w:rFonts w:ascii="Arial" w:hAnsi="Arial" w:cs="Arial"/>
                <w:color w:val="000000" w:themeColor="text1"/>
                <w:sz w:val="18"/>
                <w:szCs w:val="18"/>
              </w:rPr>
              <w:t>2.247</w:t>
            </w:r>
          </w:p>
        </w:tc>
      </w:tr>
      <w:tr w:rsidR="001172BB" w:rsidRPr="009128F0" w14:paraId="6A95B9B2" w14:textId="77777777" w:rsidTr="007E6B5C">
        <w:trPr>
          <w:cantSplit/>
          <w:trHeight w:val="57"/>
        </w:trPr>
        <w:tc>
          <w:tcPr>
            <w:tcW w:w="4175" w:type="pct"/>
            <w:vAlign w:val="center"/>
          </w:tcPr>
          <w:p w14:paraId="72886DB3" w14:textId="77777777" w:rsidR="001172BB" w:rsidRPr="009128F0" w:rsidRDefault="001172BB" w:rsidP="001172BB">
            <w:pPr>
              <w:ind w:firstLine="330"/>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Reklam ve İlan Giderleri</w:t>
            </w:r>
          </w:p>
        </w:tc>
        <w:tc>
          <w:tcPr>
            <w:tcW w:w="825" w:type="pct"/>
            <w:vAlign w:val="bottom"/>
          </w:tcPr>
          <w:p w14:paraId="57A185C5" w14:textId="687AEFBA" w:rsidR="001172BB" w:rsidRPr="007E6B5C" w:rsidRDefault="001172BB" w:rsidP="001172BB">
            <w:pPr>
              <w:ind w:right="127"/>
              <w:jc w:val="right"/>
              <w:rPr>
                <w:rFonts w:ascii="Arial" w:hAnsi="Arial" w:cs="Arial"/>
                <w:color w:val="000000" w:themeColor="text1"/>
                <w:sz w:val="18"/>
                <w:szCs w:val="18"/>
                <w:highlight w:val="yellow"/>
              </w:rPr>
            </w:pPr>
            <w:r w:rsidRPr="00A74AB8">
              <w:rPr>
                <w:rFonts w:ascii="Arial" w:hAnsi="Arial" w:cs="Arial"/>
                <w:color w:val="000000" w:themeColor="text1"/>
                <w:sz w:val="18"/>
                <w:szCs w:val="18"/>
              </w:rPr>
              <w:t>4.402</w:t>
            </w:r>
          </w:p>
        </w:tc>
      </w:tr>
      <w:tr w:rsidR="001172BB" w:rsidRPr="009128F0" w14:paraId="156B7D5D" w14:textId="77777777" w:rsidTr="007E6B5C">
        <w:trPr>
          <w:cantSplit/>
          <w:trHeight w:val="57"/>
        </w:trPr>
        <w:tc>
          <w:tcPr>
            <w:tcW w:w="4175" w:type="pct"/>
            <w:vAlign w:val="center"/>
          </w:tcPr>
          <w:p w14:paraId="0D01C76C" w14:textId="6ED1E6BB" w:rsidR="001172BB" w:rsidRPr="009128F0" w:rsidRDefault="001172BB" w:rsidP="001172BB">
            <w:pPr>
              <w:spacing w:before="100" w:beforeAutospacing="1" w:after="100" w:afterAutospacing="1"/>
              <w:ind w:firstLine="330"/>
              <w:rPr>
                <w:rFonts w:ascii="Arial" w:eastAsia="Arial Unicode MS" w:hAnsi="Arial" w:cs="Arial"/>
                <w:color w:val="000000" w:themeColor="text1"/>
                <w:sz w:val="18"/>
                <w:szCs w:val="18"/>
              </w:rPr>
            </w:pPr>
            <w:r w:rsidRPr="009128F0">
              <w:rPr>
                <w:rFonts w:ascii="Arial" w:hAnsi="Arial" w:cs="Arial"/>
                <w:color w:val="000000" w:themeColor="text1"/>
                <w:sz w:val="18"/>
                <w:szCs w:val="18"/>
              </w:rPr>
              <w:t>Diğer Giderler</w:t>
            </w:r>
            <w:r w:rsidRPr="009128F0">
              <w:rPr>
                <w:rFonts w:ascii="Arial" w:hAnsi="Arial" w:cs="Arial"/>
                <w:color w:val="000000" w:themeColor="text1"/>
                <w:sz w:val="18"/>
                <w:szCs w:val="18"/>
                <w:vertAlign w:val="superscript"/>
              </w:rPr>
              <w:t>(*)</w:t>
            </w:r>
          </w:p>
        </w:tc>
        <w:tc>
          <w:tcPr>
            <w:tcW w:w="825" w:type="pct"/>
            <w:vAlign w:val="bottom"/>
          </w:tcPr>
          <w:p w14:paraId="3B99C6C6" w14:textId="209B66B7" w:rsidR="001172BB" w:rsidRPr="007E6B5C" w:rsidRDefault="001172BB" w:rsidP="001172BB">
            <w:pPr>
              <w:ind w:right="127"/>
              <w:jc w:val="right"/>
              <w:rPr>
                <w:rFonts w:ascii="Arial" w:hAnsi="Arial" w:cs="Arial"/>
                <w:color w:val="000000" w:themeColor="text1"/>
                <w:sz w:val="18"/>
                <w:szCs w:val="18"/>
                <w:highlight w:val="yellow"/>
              </w:rPr>
            </w:pPr>
            <w:r w:rsidRPr="00A74AB8">
              <w:rPr>
                <w:rFonts w:ascii="Arial" w:hAnsi="Arial" w:cs="Arial"/>
                <w:color w:val="000000" w:themeColor="text1"/>
                <w:sz w:val="18"/>
                <w:szCs w:val="18"/>
              </w:rPr>
              <w:t>16.725</w:t>
            </w:r>
          </w:p>
        </w:tc>
      </w:tr>
      <w:tr w:rsidR="001172BB" w:rsidRPr="009128F0" w14:paraId="7C2DC4C2" w14:textId="77777777" w:rsidTr="007E6B5C">
        <w:trPr>
          <w:cantSplit/>
          <w:trHeight w:val="57"/>
        </w:trPr>
        <w:tc>
          <w:tcPr>
            <w:tcW w:w="4175" w:type="pct"/>
            <w:vAlign w:val="center"/>
          </w:tcPr>
          <w:p w14:paraId="57B50DAF" w14:textId="77777777" w:rsidR="001172BB" w:rsidRPr="009128F0" w:rsidRDefault="001172BB" w:rsidP="001172BB">
            <w:pPr>
              <w:rPr>
                <w:rFonts w:ascii="Arial" w:eastAsia="Arial Unicode MS" w:hAnsi="Arial" w:cs="Arial"/>
                <w:color w:val="000000" w:themeColor="text1"/>
                <w:sz w:val="18"/>
                <w:szCs w:val="18"/>
              </w:rPr>
            </w:pPr>
            <w:r w:rsidRPr="009128F0">
              <w:rPr>
                <w:rFonts w:ascii="Arial" w:hAnsi="Arial" w:cs="Arial"/>
                <w:color w:val="000000" w:themeColor="text1"/>
                <w:sz w:val="18"/>
                <w:szCs w:val="18"/>
              </w:rPr>
              <w:t>Aktiflerin Satışından Doğan Zararlar</w:t>
            </w:r>
          </w:p>
        </w:tc>
        <w:tc>
          <w:tcPr>
            <w:tcW w:w="825" w:type="pct"/>
            <w:vAlign w:val="bottom"/>
          </w:tcPr>
          <w:p w14:paraId="013F8068" w14:textId="5E0B8684" w:rsidR="001172BB" w:rsidRPr="007E6B5C" w:rsidRDefault="001172BB" w:rsidP="001172BB">
            <w:pPr>
              <w:ind w:right="127"/>
              <w:jc w:val="right"/>
              <w:rPr>
                <w:rFonts w:ascii="Arial" w:hAnsi="Arial" w:cs="Arial"/>
                <w:color w:val="000000" w:themeColor="text1"/>
                <w:sz w:val="18"/>
                <w:szCs w:val="18"/>
                <w:highlight w:val="yellow"/>
              </w:rPr>
            </w:pPr>
            <w:r w:rsidRPr="00A74AB8">
              <w:rPr>
                <w:rFonts w:ascii="Arial" w:hAnsi="Arial" w:cs="Arial"/>
                <w:color w:val="000000" w:themeColor="text1"/>
                <w:sz w:val="18"/>
                <w:szCs w:val="18"/>
              </w:rPr>
              <w:t>72</w:t>
            </w:r>
          </w:p>
        </w:tc>
      </w:tr>
      <w:tr w:rsidR="001172BB" w:rsidRPr="009128F0" w14:paraId="2F987B9B" w14:textId="77777777" w:rsidTr="007E6B5C">
        <w:trPr>
          <w:cantSplit/>
          <w:trHeight w:val="57"/>
        </w:trPr>
        <w:tc>
          <w:tcPr>
            <w:tcW w:w="4175" w:type="pct"/>
            <w:vAlign w:val="center"/>
          </w:tcPr>
          <w:p w14:paraId="02E2426A" w14:textId="0793BC0A" w:rsidR="001172BB" w:rsidRPr="009128F0" w:rsidRDefault="001172BB" w:rsidP="001172BB">
            <w:pPr>
              <w:jc w:val="both"/>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Diğer</w:t>
            </w:r>
            <w:r w:rsidRPr="009128F0">
              <w:rPr>
                <w:rFonts w:ascii="Arial" w:eastAsia="Arial Unicode MS" w:hAnsi="Arial" w:cs="Arial"/>
                <w:color w:val="000000" w:themeColor="text1"/>
                <w:sz w:val="18"/>
                <w:szCs w:val="18"/>
                <w:vertAlign w:val="superscript"/>
              </w:rPr>
              <w:t>(**)</w:t>
            </w:r>
          </w:p>
        </w:tc>
        <w:tc>
          <w:tcPr>
            <w:tcW w:w="825" w:type="pct"/>
            <w:vAlign w:val="bottom"/>
          </w:tcPr>
          <w:p w14:paraId="3D8B99CF" w14:textId="235E53F8" w:rsidR="001172BB" w:rsidRPr="007E6B5C" w:rsidRDefault="001172BB" w:rsidP="001172BB">
            <w:pPr>
              <w:ind w:right="127"/>
              <w:jc w:val="right"/>
              <w:rPr>
                <w:rFonts w:ascii="Arial" w:hAnsi="Arial" w:cs="Arial"/>
                <w:color w:val="000000" w:themeColor="text1"/>
                <w:sz w:val="18"/>
                <w:szCs w:val="18"/>
                <w:highlight w:val="yellow"/>
              </w:rPr>
            </w:pPr>
            <w:r w:rsidRPr="00A74AB8">
              <w:rPr>
                <w:rFonts w:ascii="Arial" w:hAnsi="Arial" w:cs="Arial"/>
                <w:color w:val="000000" w:themeColor="text1"/>
                <w:sz w:val="18"/>
                <w:szCs w:val="18"/>
              </w:rPr>
              <w:t>40.206</w:t>
            </w:r>
          </w:p>
        </w:tc>
      </w:tr>
      <w:tr w:rsidR="001172BB" w:rsidRPr="009128F0" w14:paraId="66300921" w14:textId="77777777" w:rsidTr="007E6B5C">
        <w:trPr>
          <w:cantSplit/>
          <w:trHeight w:val="57"/>
        </w:trPr>
        <w:tc>
          <w:tcPr>
            <w:tcW w:w="4175" w:type="pct"/>
            <w:tcBorders>
              <w:bottom w:val="single" w:sz="4" w:space="0" w:color="auto"/>
            </w:tcBorders>
            <w:vAlign w:val="center"/>
          </w:tcPr>
          <w:p w14:paraId="07CAC83F" w14:textId="77777777" w:rsidR="001172BB" w:rsidRPr="009128F0" w:rsidRDefault="001172BB" w:rsidP="001172BB">
            <w:pPr>
              <w:jc w:val="both"/>
              <w:rPr>
                <w:rFonts w:ascii="Arial" w:eastAsia="Arial Unicode MS" w:hAnsi="Arial" w:cs="Arial"/>
                <w:color w:val="000000" w:themeColor="text1"/>
                <w:sz w:val="18"/>
                <w:szCs w:val="18"/>
              </w:rPr>
            </w:pPr>
          </w:p>
        </w:tc>
        <w:tc>
          <w:tcPr>
            <w:tcW w:w="825" w:type="pct"/>
            <w:tcBorders>
              <w:bottom w:val="single" w:sz="4" w:space="0" w:color="auto"/>
            </w:tcBorders>
            <w:vAlign w:val="bottom"/>
          </w:tcPr>
          <w:p w14:paraId="4828F446" w14:textId="77777777" w:rsidR="001172BB" w:rsidRPr="007E6B5C" w:rsidRDefault="001172BB" w:rsidP="001172BB">
            <w:pPr>
              <w:ind w:right="127"/>
              <w:jc w:val="right"/>
              <w:rPr>
                <w:rFonts w:ascii="Arial" w:hAnsi="Arial" w:cs="Arial"/>
                <w:color w:val="000000" w:themeColor="text1"/>
                <w:sz w:val="18"/>
                <w:szCs w:val="18"/>
                <w:highlight w:val="yellow"/>
              </w:rPr>
            </w:pPr>
          </w:p>
        </w:tc>
      </w:tr>
      <w:tr w:rsidR="001172BB" w:rsidRPr="009128F0" w14:paraId="28F4D84C" w14:textId="77777777" w:rsidTr="007E6B5C">
        <w:trPr>
          <w:cantSplit/>
          <w:trHeight w:val="57"/>
        </w:trPr>
        <w:tc>
          <w:tcPr>
            <w:tcW w:w="4175" w:type="pct"/>
            <w:tcBorders>
              <w:top w:val="single" w:sz="4" w:space="0" w:color="auto"/>
              <w:bottom w:val="double" w:sz="4" w:space="0" w:color="auto"/>
            </w:tcBorders>
            <w:vAlign w:val="center"/>
          </w:tcPr>
          <w:p w14:paraId="5BDB1FD0" w14:textId="77777777" w:rsidR="001172BB" w:rsidRPr="009128F0" w:rsidRDefault="001172BB" w:rsidP="001172BB">
            <w:pPr>
              <w:jc w:val="both"/>
              <w:rPr>
                <w:rFonts w:ascii="Arial" w:hAnsi="Arial" w:cs="Arial"/>
                <w:b/>
                <w:color w:val="000000" w:themeColor="text1"/>
                <w:sz w:val="18"/>
                <w:szCs w:val="18"/>
              </w:rPr>
            </w:pPr>
            <w:r w:rsidRPr="009128F0">
              <w:rPr>
                <w:rFonts w:ascii="Arial" w:hAnsi="Arial" w:cs="Arial"/>
                <w:b/>
                <w:color w:val="000000" w:themeColor="text1"/>
                <w:sz w:val="18"/>
                <w:szCs w:val="18"/>
              </w:rPr>
              <w:t>Toplam</w:t>
            </w:r>
          </w:p>
        </w:tc>
        <w:tc>
          <w:tcPr>
            <w:tcW w:w="825" w:type="pct"/>
            <w:tcBorders>
              <w:top w:val="single" w:sz="4" w:space="0" w:color="auto"/>
              <w:bottom w:val="double" w:sz="4" w:space="0" w:color="auto"/>
            </w:tcBorders>
            <w:vAlign w:val="bottom"/>
          </w:tcPr>
          <w:p w14:paraId="09700177" w14:textId="3A750EEA" w:rsidR="001172BB" w:rsidRPr="007E6B5C" w:rsidRDefault="001172BB" w:rsidP="001172BB">
            <w:pPr>
              <w:ind w:right="127"/>
              <w:jc w:val="right"/>
              <w:rPr>
                <w:rFonts w:ascii="Arial" w:hAnsi="Arial" w:cs="Arial"/>
                <w:b/>
                <w:color w:val="000000" w:themeColor="text1"/>
                <w:sz w:val="18"/>
                <w:szCs w:val="18"/>
                <w:highlight w:val="yellow"/>
              </w:rPr>
            </w:pPr>
            <w:r w:rsidRPr="00A74AB8">
              <w:rPr>
                <w:rFonts w:ascii="Arial" w:hAnsi="Arial" w:cs="Arial"/>
                <w:b/>
                <w:color w:val="000000" w:themeColor="text1"/>
                <w:sz w:val="18"/>
                <w:szCs w:val="18"/>
              </w:rPr>
              <w:t>203.584</w:t>
            </w:r>
          </w:p>
        </w:tc>
      </w:tr>
    </w:tbl>
    <w:p w14:paraId="541AA7F3" w14:textId="77777777" w:rsidR="004C5E57" w:rsidRPr="00FB4B88" w:rsidRDefault="004C5E57" w:rsidP="004C5E57">
      <w:pPr>
        <w:spacing w:before="120" w:after="120"/>
        <w:ind w:left="70"/>
        <w:rPr>
          <w:rFonts w:ascii="Arial" w:hAnsi="Arial" w:cs="Arial"/>
          <w:b/>
          <w:i/>
          <w:sz w:val="20"/>
          <w:szCs w:val="20"/>
        </w:rPr>
      </w:pPr>
      <w:r w:rsidRPr="00FB4B88">
        <w:rPr>
          <w:rFonts w:ascii="Arial" w:hAnsi="Arial" w:cs="Arial"/>
          <w:i/>
          <w:sz w:val="20"/>
          <w:szCs w:val="20"/>
          <w:vertAlign w:val="superscript"/>
        </w:rPr>
        <w:t xml:space="preserve">(*) </w:t>
      </w:r>
      <w:r w:rsidRPr="00FB4B88">
        <w:rPr>
          <w:rFonts w:ascii="Arial" w:hAnsi="Arial" w:cs="Arial"/>
          <w:i/>
          <w:sz w:val="20"/>
          <w:szCs w:val="20"/>
        </w:rPr>
        <w:t>Diğer İşletme Giderleri altındaki “Diğer Giderler” bakiyesinin detayları aşağıdaki tablodaki gibidir:</w:t>
      </w:r>
      <w:r w:rsidRPr="00FB4B88">
        <w:rPr>
          <w:rFonts w:ascii="Arial" w:hAnsi="Arial" w:cs="Arial"/>
          <w:b/>
          <w:i/>
          <w:sz w:val="20"/>
          <w:szCs w:val="20"/>
        </w:rPr>
        <w:t xml:space="preserve"> </w:t>
      </w:r>
    </w:p>
    <w:tbl>
      <w:tblPr>
        <w:tblW w:w="9421" w:type="dxa"/>
        <w:tblInd w:w="84" w:type="dxa"/>
        <w:tblCellMar>
          <w:left w:w="0" w:type="dxa"/>
          <w:right w:w="0" w:type="dxa"/>
        </w:tblCellMar>
        <w:tblLook w:val="0000" w:firstRow="0" w:lastRow="0" w:firstColumn="0" w:lastColumn="0" w:noHBand="0" w:noVBand="0"/>
      </w:tblPr>
      <w:tblGrid>
        <w:gridCol w:w="7867"/>
        <w:gridCol w:w="1554"/>
      </w:tblGrid>
      <w:tr w:rsidR="007E6B5C" w:rsidRPr="00FB4B88" w14:paraId="36A4EC37" w14:textId="77777777" w:rsidTr="007E6B5C">
        <w:trPr>
          <w:cantSplit/>
          <w:trHeight w:val="113"/>
        </w:trPr>
        <w:tc>
          <w:tcPr>
            <w:tcW w:w="7867" w:type="dxa"/>
            <w:tcBorders>
              <w:top w:val="single" w:sz="4" w:space="0" w:color="auto"/>
              <w:bottom w:val="single" w:sz="4" w:space="0" w:color="auto"/>
            </w:tcBorders>
            <w:vAlign w:val="center"/>
          </w:tcPr>
          <w:p w14:paraId="1DAA09C1" w14:textId="77777777" w:rsidR="007E6B5C" w:rsidRPr="00F84317" w:rsidRDefault="007E6B5C" w:rsidP="00B36CA3">
            <w:pPr>
              <w:jc w:val="both"/>
              <w:rPr>
                <w:rFonts w:ascii="Arial" w:eastAsia="Arial Unicode MS" w:hAnsi="Arial" w:cs="Arial"/>
                <w:sz w:val="18"/>
                <w:szCs w:val="18"/>
              </w:rPr>
            </w:pPr>
          </w:p>
        </w:tc>
        <w:tc>
          <w:tcPr>
            <w:tcW w:w="1554" w:type="dxa"/>
            <w:tcBorders>
              <w:top w:val="single" w:sz="4" w:space="0" w:color="auto"/>
              <w:bottom w:val="single" w:sz="4" w:space="0" w:color="auto"/>
            </w:tcBorders>
            <w:shd w:val="clear" w:color="auto" w:fill="auto"/>
            <w:vAlign w:val="bottom"/>
          </w:tcPr>
          <w:p w14:paraId="35F5ED7F" w14:textId="77777777" w:rsidR="007E6B5C" w:rsidRPr="00F84317" w:rsidRDefault="007E6B5C" w:rsidP="001B7D1D">
            <w:pPr>
              <w:tabs>
                <w:tab w:val="left" w:pos="180"/>
              </w:tabs>
              <w:ind w:right="63"/>
              <w:jc w:val="right"/>
              <w:rPr>
                <w:rFonts w:ascii="Arial" w:hAnsi="Arial" w:cs="Arial"/>
                <w:b/>
                <w:sz w:val="18"/>
                <w:szCs w:val="18"/>
              </w:rPr>
            </w:pPr>
            <w:r w:rsidRPr="00F84317">
              <w:rPr>
                <w:rFonts w:ascii="Arial" w:hAnsi="Arial" w:cs="Arial"/>
                <w:b/>
                <w:sz w:val="18"/>
                <w:szCs w:val="18"/>
              </w:rPr>
              <w:t>Önceki Dönem</w:t>
            </w:r>
          </w:p>
        </w:tc>
      </w:tr>
      <w:tr w:rsidR="007E6B5C" w:rsidRPr="00FB4B88" w14:paraId="507A0F1B" w14:textId="77777777" w:rsidTr="007E6B5C">
        <w:trPr>
          <w:cantSplit/>
          <w:trHeight w:val="113"/>
        </w:trPr>
        <w:tc>
          <w:tcPr>
            <w:tcW w:w="7867" w:type="dxa"/>
            <w:tcBorders>
              <w:top w:val="single" w:sz="4" w:space="0" w:color="auto"/>
            </w:tcBorders>
            <w:vAlign w:val="center"/>
          </w:tcPr>
          <w:p w14:paraId="7006D3F7" w14:textId="77777777" w:rsidR="007E6B5C" w:rsidRPr="00F84317" w:rsidRDefault="007E6B5C" w:rsidP="00B36CA3">
            <w:pPr>
              <w:jc w:val="both"/>
              <w:rPr>
                <w:rFonts w:ascii="Arial" w:eastAsia="Arial Unicode MS" w:hAnsi="Arial" w:cs="Arial"/>
                <w:sz w:val="18"/>
                <w:szCs w:val="18"/>
              </w:rPr>
            </w:pPr>
          </w:p>
        </w:tc>
        <w:tc>
          <w:tcPr>
            <w:tcW w:w="1554" w:type="dxa"/>
            <w:tcBorders>
              <w:top w:val="single" w:sz="4" w:space="0" w:color="auto"/>
            </w:tcBorders>
            <w:vAlign w:val="center"/>
          </w:tcPr>
          <w:p w14:paraId="55CDBA89" w14:textId="77777777" w:rsidR="007E6B5C" w:rsidRPr="00F84317" w:rsidRDefault="007E6B5C" w:rsidP="001B7D1D">
            <w:pPr>
              <w:ind w:right="63"/>
              <w:jc w:val="right"/>
              <w:rPr>
                <w:rFonts w:ascii="Arial" w:eastAsia="Arial Unicode MS" w:hAnsi="Arial" w:cs="Arial"/>
                <w:sz w:val="18"/>
                <w:szCs w:val="18"/>
              </w:rPr>
            </w:pPr>
          </w:p>
        </w:tc>
      </w:tr>
      <w:tr w:rsidR="001172BB" w:rsidRPr="00FB4B88" w14:paraId="46FCB58E" w14:textId="77777777" w:rsidTr="007E6B5C">
        <w:trPr>
          <w:cantSplit/>
          <w:trHeight w:val="113"/>
        </w:trPr>
        <w:tc>
          <w:tcPr>
            <w:tcW w:w="7867" w:type="dxa"/>
            <w:shd w:val="clear" w:color="auto" w:fill="auto"/>
          </w:tcPr>
          <w:p w14:paraId="75A269E1" w14:textId="77777777" w:rsidR="001172BB" w:rsidRPr="00F84317" w:rsidRDefault="001172BB" w:rsidP="001172BB">
            <w:pPr>
              <w:rPr>
                <w:rFonts w:ascii="Arial" w:eastAsia="Arial Unicode MS" w:hAnsi="Arial" w:cs="Arial"/>
                <w:sz w:val="18"/>
                <w:szCs w:val="18"/>
              </w:rPr>
            </w:pPr>
            <w:r w:rsidRPr="00F84317">
              <w:rPr>
                <w:rFonts w:ascii="Arial" w:eastAsia="Arial Unicode MS" w:hAnsi="Arial" w:cs="Arial"/>
                <w:sz w:val="18"/>
                <w:szCs w:val="18"/>
              </w:rPr>
              <w:t>Haberleşme Giderleri</w:t>
            </w:r>
          </w:p>
        </w:tc>
        <w:tc>
          <w:tcPr>
            <w:tcW w:w="1554" w:type="dxa"/>
          </w:tcPr>
          <w:p w14:paraId="02DBD811" w14:textId="14C44691" w:rsidR="001172BB" w:rsidRPr="00F84317" w:rsidRDefault="001172BB" w:rsidP="001172BB">
            <w:pPr>
              <w:ind w:right="104"/>
              <w:jc w:val="right"/>
              <w:rPr>
                <w:rFonts w:ascii="Arial" w:hAnsi="Arial" w:cs="Arial"/>
                <w:bCs/>
                <w:sz w:val="18"/>
                <w:szCs w:val="18"/>
                <w:highlight w:val="yellow"/>
              </w:rPr>
            </w:pPr>
            <w:r w:rsidRPr="00F84317">
              <w:rPr>
                <w:rFonts w:ascii="Arial" w:hAnsi="Arial" w:cs="Arial"/>
                <w:bCs/>
                <w:color w:val="000000" w:themeColor="text1"/>
                <w:sz w:val="18"/>
                <w:szCs w:val="18"/>
              </w:rPr>
              <w:t>3.026</w:t>
            </w:r>
          </w:p>
        </w:tc>
      </w:tr>
      <w:tr w:rsidR="001172BB" w:rsidRPr="00FB4B88" w14:paraId="37C3DD24" w14:textId="77777777" w:rsidTr="007E6B5C">
        <w:trPr>
          <w:cantSplit/>
          <w:trHeight w:val="113"/>
        </w:trPr>
        <w:tc>
          <w:tcPr>
            <w:tcW w:w="7867" w:type="dxa"/>
            <w:shd w:val="clear" w:color="auto" w:fill="auto"/>
          </w:tcPr>
          <w:p w14:paraId="67CDD6F6" w14:textId="77777777" w:rsidR="001172BB" w:rsidRPr="00F84317" w:rsidRDefault="001172BB" w:rsidP="001172BB">
            <w:pPr>
              <w:rPr>
                <w:rFonts w:ascii="Arial" w:eastAsia="Arial Unicode MS" w:hAnsi="Arial" w:cs="Arial"/>
                <w:sz w:val="18"/>
                <w:szCs w:val="18"/>
              </w:rPr>
            </w:pPr>
            <w:r w:rsidRPr="00F84317">
              <w:rPr>
                <w:rFonts w:ascii="Arial" w:eastAsia="Arial Unicode MS" w:hAnsi="Arial" w:cs="Arial"/>
                <w:sz w:val="18"/>
                <w:szCs w:val="18"/>
              </w:rPr>
              <w:t>Yardım ve Bağışlar</w:t>
            </w:r>
          </w:p>
        </w:tc>
        <w:tc>
          <w:tcPr>
            <w:tcW w:w="1554" w:type="dxa"/>
          </w:tcPr>
          <w:p w14:paraId="0255FC7C" w14:textId="044403BD" w:rsidR="001172BB" w:rsidRPr="00F84317" w:rsidRDefault="001172BB" w:rsidP="001172BB">
            <w:pPr>
              <w:ind w:right="104"/>
              <w:jc w:val="right"/>
              <w:rPr>
                <w:rFonts w:ascii="Arial" w:hAnsi="Arial" w:cs="Arial"/>
                <w:bCs/>
                <w:sz w:val="18"/>
                <w:szCs w:val="18"/>
              </w:rPr>
            </w:pPr>
            <w:r w:rsidRPr="00F84317">
              <w:rPr>
                <w:rFonts w:ascii="Arial" w:hAnsi="Arial" w:cs="Arial"/>
                <w:bCs/>
                <w:color w:val="000000" w:themeColor="text1"/>
                <w:sz w:val="18"/>
                <w:szCs w:val="18"/>
              </w:rPr>
              <w:t>2.035</w:t>
            </w:r>
          </w:p>
        </w:tc>
      </w:tr>
      <w:tr w:rsidR="001172BB" w:rsidRPr="00FB4B88" w14:paraId="0E2B55D7" w14:textId="77777777" w:rsidTr="007E6B5C">
        <w:trPr>
          <w:cantSplit/>
          <w:trHeight w:val="113"/>
        </w:trPr>
        <w:tc>
          <w:tcPr>
            <w:tcW w:w="7867" w:type="dxa"/>
            <w:shd w:val="clear" w:color="auto" w:fill="auto"/>
          </w:tcPr>
          <w:p w14:paraId="70077B7B" w14:textId="77777777" w:rsidR="001172BB" w:rsidRPr="00F84317" w:rsidRDefault="001172BB" w:rsidP="001172BB">
            <w:pPr>
              <w:rPr>
                <w:rFonts w:ascii="Arial" w:eastAsia="Arial Unicode MS" w:hAnsi="Arial" w:cs="Arial"/>
                <w:sz w:val="18"/>
                <w:szCs w:val="18"/>
              </w:rPr>
            </w:pPr>
            <w:r w:rsidRPr="00F84317">
              <w:rPr>
                <w:rFonts w:ascii="Arial" w:eastAsia="Arial Unicode MS" w:hAnsi="Arial" w:cs="Arial"/>
                <w:sz w:val="18"/>
                <w:szCs w:val="18"/>
              </w:rPr>
              <w:t>Temizlik Giderleri</w:t>
            </w:r>
          </w:p>
        </w:tc>
        <w:tc>
          <w:tcPr>
            <w:tcW w:w="1554" w:type="dxa"/>
          </w:tcPr>
          <w:p w14:paraId="5C3591E8" w14:textId="5C2FDCBF" w:rsidR="001172BB" w:rsidRPr="00F84317" w:rsidRDefault="001172BB" w:rsidP="001172BB">
            <w:pPr>
              <w:ind w:right="104"/>
              <w:jc w:val="right"/>
              <w:rPr>
                <w:rFonts w:ascii="Arial" w:hAnsi="Arial" w:cs="Arial"/>
                <w:bCs/>
                <w:sz w:val="18"/>
                <w:szCs w:val="18"/>
              </w:rPr>
            </w:pPr>
            <w:r w:rsidRPr="00F84317">
              <w:rPr>
                <w:rFonts w:ascii="Arial" w:hAnsi="Arial" w:cs="Arial"/>
                <w:bCs/>
                <w:color w:val="000000" w:themeColor="text1"/>
                <w:sz w:val="18"/>
                <w:szCs w:val="18"/>
              </w:rPr>
              <w:t>2.992</w:t>
            </w:r>
          </w:p>
        </w:tc>
      </w:tr>
      <w:tr w:rsidR="001172BB" w:rsidRPr="00FB4B88" w14:paraId="2C1E69C6" w14:textId="77777777" w:rsidTr="007E6B5C">
        <w:trPr>
          <w:cantSplit/>
          <w:trHeight w:val="113"/>
        </w:trPr>
        <w:tc>
          <w:tcPr>
            <w:tcW w:w="7867" w:type="dxa"/>
            <w:shd w:val="clear" w:color="auto" w:fill="auto"/>
          </w:tcPr>
          <w:p w14:paraId="2F88C371" w14:textId="77777777" w:rsidR="001172BB" w:rsidRPr="00F84317" w:rsidRDefault="001172BB" w:rsidP="001172BB">
            <w:pPr>
              <w:rPr>
                <w:rFonts w:ascii="Arial" w:eastAsia="Arial Unicode MS" w:hAnsi="Arial" w:cs="Arial"/>
                <w:sz w:val="18"/>
                <w:szCs w:val="18"/>
              </w:rPr>
            </w:pPr>
            <w:r w:rsidRPr="00F84317">
              <w:rPr>
                <w:rFonts w:ascii="Arial" w:eastAsia="Arial Unicode MS" w:hAnsi="Arial" w:cs="Arial"/>
                <w:sz w:val="18"/>
                <w:szCs w:val="18"/>
              </w:rPr>
              <w:t>Isıtma Aydınlatma Ve Su Giderleri</w:t>
            </w:r>
          </w:p>
        </w:tc>
        <w:tc>
          <w:tcPr>
            <w:tcW w:w="1554" w:type="dxa"/>
          </w:tcPr>
          <w:p w14:paraId="25E3B834" w14:textId="009A0004" w:rsidR="001172BB" w:rsidRPr="00F84317" w:rsidRDefault="001172BB" w:rsidP="001172BB">
            <w:pPr>
              <w:ind w:right="104"/>
              <w:jc w:val="right"/>
              <w:rPr>
                <w:rFonts w:ascii="Arial" w:hAnsi="Arial" w:cs="Arial"/>
                <w:bCs/>
                <w:sz w:val="18"/>
                <w:szCs w:val="18"/>
              </w:rPr>
            </w:pPr>
            <w:r w:rsidRPr="00F84317">
              <w:rPr>
                <w:rFonts w:ascii="Arial" w:hAnsi="Arial" w:cs="Arial"/>
                <w:bCs/>
                <w:color w:val="000000" w:themeColor="text1"/>
                <w:sz w:val="18"/>
                <w:szCs w:val="18"/>
              </w:rPr>
              <w:t>2.282</w:t>
            </w:r>
          </w:p>
        </w:tc>
      </w:tr>
      <w:tr w:rsidR="001172BB" w:rsidRPr="00FB4B88" w14:paraId="59528802" w14:textId="77777777" w:rsidTr="007E6B5C">
        <w:trPr>
          <w:cantSplit/>
          <w:trHeight w:val="113"/>
        </w:trPr>
        <w:tc>
          <w:tcPr>
            <w:tcW w:w="7867" w:type="dxa"/>
            <w:shd w:val="clear" w:color="auto" w:fill="auto"/>
          </w:tcPr>
          <w:p w14:paraId="25CCA454" w14:textId="77777777" w:rsidR="001172BB" w:rsidRPr="00F84317" w:rsidRDefault="001172BB" w:rsidP="001172BB">
            <w:pPr>
              <w:rPr>
                <w:rFonts w:ascii="Arial" w:eastAsia="Arial Unicode MS" w:hAnsi="Arial" w:cs="Arial"/>
                <w:sz w:val="18"/>
                <w:szCs w:val="18"/>
              </w:rPr>
            </w:pPr>
            <w:r w:rsidRPr="00F84317">
              <w:rPr>
                <w:rFonts w:ascii="Arial" w:eastAsia="Arial Unicode MS" w:hAnsi="Arial" w:cs="Arial"/>
                <w:sz w:val="18"/>
                <w:szCs w:val="18"/>
              </w:rPr>
              <w:t>Temsil ve Ağırlama Giderleri</w:t>
            </w:r>
          </w:p>
        </w:tc>
        <w:tc>
          <w:tcPr>
            <w:tcW w:w="1554" w:type="dxa"/>
          </w:tcPr>
          <w:p w14:paraId="53ED7FF4" w14:textId="1353D6D8" w:rsidR="001172BB" w:rsidRPr="00F84317" w:rsidRDefault="001172BB" w:rsidP="001172BB">
            <w:pPr>
              <w:ind w:right="104"/>
              <w:jc w:val="right"/>
              <w:rPr>
                <w:rFonts w:ascii="Arial" w:hAnsi="Arial" w:cs="Arial"/>
                <w:bCs/>
                <w:sz w:val="18"/>
                <w:szCs w:val="18"/>
              </w:rPr>
            </w:pPr>
            <w:r w:rsidRPr="00F84317">
              <w:rPr>
                <w:rFonts w:ascii="Arial" w:hAnsi="Arial" w:cs="Arial"/>
                <w:bCs/>
                <w:color w:val="000000" w:themeColor="text1"/>
                <w:sz w:val="18"/>
                <w:szCs w:val="18"/>
              </w:rPr>
              <w:t>900</w:t>
            </w:r>
          </w:p>
        </w:tc>
      </w:tr>
      <w:tr w:rsidR="001172BB" w:rsidRPr="00FB4B88" w14:paraId="54A8E341" w14:textId="77777777" w:rsidTr="007E6B5C">
        <w:trPr>
          <w:cantSplit/>
          <w:trHeight w:val="113"/>
        </w:trPr>
        <w:tc>
          <w:tcPr>
            <w:tcW w:w="7867" w:type="dxa"/>
            <w:shd w:val="clear" w:color="auto" w:fill="auto"/>
          </w:tcPr>
          <w:p w14:paraId="4E38A2CC" w14:textId="77777777" w:rsidR="001172BB" w:rsidRPr="00F84317" w:rsidRDefault="001172BB" w:rsidP="001172BB">
            <w:pPr>
              <w:rPr>
                <w:rFonts w:ascii="Arial" w:eastAsia="Arial Unicode MS" w:hAnsi="Arial" w:cs="Arial"/>
                <w:sz w:val="18"/>
                <w:szCs w:val="18"/>
              </w:rPr>
            </w:pPr>
            <w:r w:rsidRPr="00F84317">
              <w:rPr>
                <w:rFonts w:ascii="Arial" w:eastAsia="Arial Unicode MS" w:hAnsi="Arial" w:cs="Arial"/>
                <w:sz w:val="18"/>
                <w:szCs w:val="18"/>
              </w:rPr>
              <w:t>Taşıt Aracı Giderleri</w:t>
            </w:r>
          </w:p>
        </w:tc>
        <w:tc>
          <w:tcPr>
            <w:tcW w:w="1554" w:type="dxa"/>
          </w:tcPr>
          <w:p w14:paraId="02F03834" w14:textId="68220A6C" w:rsidR="001172BB" w:rsidRPr="00F84317" w:rsidRDefault="001172BB" w:rsidP="001172BB">
            <w:pPr>
              <w:ind w:right="104"/>
              <w:jc w:val="right"/>
              <w:rPr>
                <w:rFonts w:ascii="Arial" w:hAnsi="Arial" w:cs="Arial"/>
                <w:bCs/>
                <w:sz w:val="18"/>
                <w:szCs w:val="18"/>
              </w:rPr>
            </w:pPr>
            <w:r w:rsidRPr="00F84317">
              <w:rPr>
                <w:rFonts w:ascii="Arial" w:hAnsi="Arial" w:cs="Arial"/>
                <w:bCs/>
                <w:color w:val="000000" w:themeColor="text1"/>
                <w:sz w:val="18"/>
                <w:szCs w:val="18"/>
              </w:rPr>
              <w:t>1.031</w:t>
            </w:r>
          </w:p>
        </w:tc>
      </w:tr>
      <w:tr w:rsidR="001172BB" w:rsidRPr="00FB4B88" w14:paraId="29ACD358" w14:textId="77777777" w:rsidTr="007E6B5C">
        <w:trPr>
          <w:cantSplit/>
          <w:trHeight w:val="113"/>
        </w:trPr>
        <w:tc>
          <w:tcPr>
            <w:tcW w:w="7867" w:type="dxa"/>
            <w:shd w:val="clear" w:color="auto" w:fill="auto"/>
          </w:tcPr>
          <w:p w14:paraId="6E230F93" w14:textId="77777777" w:rsidR="001172BB" w:rsidRPr="00F84317" w:rsidRDefault="001172BB" w:rsidP="001172BB">
            <w:pPr>
              <w:rPr>
                <w:rFonts w:ascii="Arial" w:eastAsia="Arial Unicode MS" w:hAnsi="Arial" w:cs="Arial"/>
                <w:sz w:val="18"/>
                <w:szCs w:val="18"/>
              </w:rPr>
            </w:pPr>
            <w:r w:rsidRPr="00F84317">
              <w:rPr>
                <w:rFonts w:ascii="Arial" w:eastAsia="Arial Unicode MS" w:hAnsi="Arial" w:cs="Arial"/>
                <w:sz w:val="18"/>
                <w:szCs w:val="18"/>
              </w:rPr>
              <w:t>Dava ve Mahkeme Giderleri</w:t>
            </w:r>
          </w:p>
        </w:tc>
        <w:tc>
          <w:tcPr>
            <w:tcW w:w="1554" w:type="dxa"/>
          </w:tcPr>
          <w:p w14:paraId="3725369C" w14:textId="2239A992" w:rsidR="001172BB" w:rsidRPr="00F84317" w:rsidRDefault="001172BB" w:rsidP="001172BB">
            <w:pPr>
              <w:ind w:right="104"/>
              <w:jc w:val="right"/>
              <w:rPr>
                <w:rFonts w:ascii="Arial" w:hAnsi="Arial" w:cs="Arial"/>
                <w:bCs/>
                <w:sz w:val="18"/>
                <w:szCs w:val="18"/>
              </w:rPr>
            </w:pPr>
            <w:r w:rsidRPr="00F84317">
              <w:rPr>
                <w:rFonts w:ascii="Arial" w:hAnsi="Arial" w:cs="Arial"/>
                <w:bCs/>
                <w:color w:val="000000" w:themeColor="text1"/>
                <w:sz w:val="18"/>
                <w:szCs w:val="18"/>
              </w:rPr>
              <w:t>857</w:t>
            </w:r>
          </w:p>
        </w:tc>
      </w:tr>
      <w:tr w:rsidR="001172BB" w:rsidRPr="00FB4B88" w14:paraId="0213BA31" w14:textId="77777777" w:rsidTr="007E6B5C">
        <w:trPr>
          <w:cantSplit/>
          <w:trHeight w:val="113"/>
        </w:trPr>
        <w:tc>
          <w:tcPr>
            <w:tcW w:w="7867" w:type="dxa"/>
            <w:shd w:val="clear" w:color="auto" w:fill="auto"/>
            <w:vAlign w:val="bottom"/>
          </w:tcPr>
          <w:p w14:paraId="6634942F" w14:textId="77777777" w:rsidR="001172BB" w:rsidRPr="00F84317" w:rsidRDefault="001172BB" w:rsidP="001172BB">
            <w:pPr>
              <w:rPr>
                <w:rFonts w:ascii="Arial" w:hAnsi="Arial" w:cs="Arial"/>
                <w:sz w:val="18"/>
                <w:szCs w:val="18"/>
                <w:lang w:val="en-US" w:eastAsia="en-US"/>
              </w:rPr>
            </w:pPr>
            <w:proofErr w:type="spellStart"/>
            <w:r w:rsidRPr="00F84317">
              <w:rPr>
                <w:rFonts w:ascii="Arial" w:hAnsi="Arial" w:cs="Arial"/>
                <w:sz w:val="18"/>
                <w:szCs w:val="18"/>
                <w:lang w:val="en-US" w:eastAsia="en-US"/>
              </w:rPr>
              <w:t>Menkuller</w:t>
            </w:r>
            <w:proofErr w:type="spellEnd"/>
            <w:r w:rsidRPr="00F84317">
              <w:rPr>
                <w:rFonts w:ascii="Arial" w:hAnsi="Arial" w:cs="Arial"/>
                <w:sz w:val="18"/>
                <w:szCs w:val="18"/>
                <w:lang w:val="en-US" w:eastAsia="en-US"/>
              </w:rPr>
              <w:t xml:space="preserve"> </w:t>
            </w:r>
            <w:proofErr w:type="spellStart"/>
            <w:r w:rsidRPr="00F84317">
              <w:rPr>
                <w:rFonts w:ascii="Arial" w:hAnsi="Arial" w:cs="Arial"/>
                <w:sz w:val="18"/>
                <w:szCs w:val="18"/>
                <w:lang w:val="en-US" w:eastAsia="en-US"/>
              </w:rPr>
              <w:t>Sigorta</w:t>
            </w:r>
            <w:proofErr w:type="spellEnd"/>
            <w:r w:rsidRPr="00F84317">
              <w:rPr>
                <w:rFonts w:ascii="Arial" w:hAnsi="Arial" w:cs="Arial"/>
                <w:sz w:val="18"/>
                <w:szCs w:val="18"/>
                <w:lang w:val="en-US" w:eastAsia="en-US"/>
              </w:rPr>
              <w:t xml:space="preserve"> </w:t>
            </w:r>
            <w:proofErr w:type="spellStart"/>
            <w:r w:rsidRPr="00F84317">
              <w:rPr>
                <w:rFonts w:ascii="Arial" w:hAnsi="Arial" w:cs="Arial"/>
                <w:sz w:val="18"/>
                <w:szCs w:val="18"/>
                <w:lang w:val="en-US" w:eastAsia="en-US"/>
              </w:rPr>
              <w:t>Giderleri</w:t>
            </w:r>
            <w:proofErr w:type="spellEnd"/>
          </w:p>
        </w:tc>
        <w:tc>
          <w:tcPr>
            <w:tcW w:w="1554" w:type="dxa"/>
            <w:shd w:val="clear" w:color="auto" w:fill="auto"/>
          </w:tcPr>
          <w:p w14:paraId="641B302A" w14:textId="11694A36" w:rsidR="001172BB" w:rsidRPr="00F84317" w:rsidRDefault="001172BB" w:rsidP="001172BB">
            <w:pPr>
              <w:ind w:right="104"/>
              <w:jc w:val="right"/>
              <w:rPr>
                <w:rFonts w:ascii="Arial" w:hAnsi="Arial" w:cs="Arial"/>
                <w:bCs/>
                <w:sz w:val="18"/>
                <w:szCs w:val="18"/>
              </w:rPr>
            </w:pPr>
            <w:r w:rsidRPr="00F84317">
              <w:rPr>
                <w:rFonts w:ascii="Arial" w:hAnsi="Arial" w:cs="Arial"/>
                <w:bCs/>
                <w:sz w:val="18"/>
                <w:szCs w:val="18"/>
              </w:rPr>
              <w:t>-</w:t>
            </w:r>
          </w:p>
        </w:tc>
      </w:tr>
      <w:tr w:rsidR="001172BB" w:rsidRPr="00FB4B88" w14:paraId="0F60FF10" w14:textId="77777777" w:rsidTr="007E6B5C">
        <w:trPr>
          <w:cantSplit/>
          <w:trHeight w:val="113"/>
        </w:trPr>
        <w:tc>
          <w:tcPr>
            <w:tcW w:w="7867" w:type="dxa"/>
            <w:shd w:val="clear" w:color="auto" w:fill="auto"/>
            <w:vAlign w:val="bottom"/>
          </w:tcPr>
          <w:p w14:paraId="49DA91BD" w14:textId="77777777" w:rsidR="001172BB" w:rsidRPr="00F84317" w:rsidRDefault="001172BB" w:rsidP="001172BB">
            <w:pPr>
              <w:rPr>
                <w:rFonts w:ascii="Arial" w:hAnsi="Arial" w:cs="Arial"/>
                <w:sz w:val="18"/>
                <w:szCs w:val="18"/>
                <w:lang w:val="en-US" w:eastAsia="en-US"/>
              </w:rPr>
            </w:pPr>
            <w:proofErr w:type="spellStart"/>
            <w:r w:rsidRPr="00F84317">
              <w:rPr>
                <w:rFonts w:ascii="Arial" w:hAnsi="Arial" w:cs="Arial"/>
                <w:sz w:val="18"/>
                <w:szCs w:val="18"/>
                <w:lang w:val="en-US" w:eastAsia="en-US"/>
              </w:rPr>
              <w:t>Kırtasiye</w:t>
            </w:r>
            <w:proofErr w:type="spellEnd"/>
            <w:r w:rsidRPr="00F84317">
              <w:rPr>
                <w:rFonts w:ascii="Arial" w:hAnsi="Arial" w:cs="Arial"/>
                <w:sz w:val="18"/>
                <w:szCs w:val="18"/>
                <w:lang w:val="en-US" w:eastAsia="en-US"/>
              </w:rPr>
              <w:t xml:space="preserve"> </w:t>
            </w:r>
            <w:proofErr w:type="spellStart"/>
            <w:r w:rsidRPr="00F84317">
              <w:rPr>
                <w:rFonts w:ascii="Arial" w:hAnsi="Arial" w:cs="Arial"/>
                <w:sz w:val="18"/>
                <w:szCs w:val="18"/>
                <w:lang w:val="en-US" w:eastAsia="en-US"/>
              </w:rPr>
              <w:t>Giderleri</w:t>
            </w:r>
            <w:proofErr w:type="spellEnd"/>
            <w:r w:rsidRPr="00F84317">
              <w:rPr>
                <w:rFonts w:ascii="Arial" w:hAnsi="Arial" w:cs="Arial"/>
                <w:sz w:val="18"/>
                <w:szCs w:val="18"/>
                <w:lang w:val="en-US" w:eastAsia="en-US"/>
              </w:rPr>
              <w:t xml:space="preserve"> </w:t>
            </w:r>
          </w:p>
        </w:tc>
        <w:tc>
          <w:tcPr>
            <w:tcW w:w="1554" w:type="dxa"/>
            <w:shd w:val="clear" w:color="auto" w:fill="auto"/>
          </w:tcPr>
          <w:p w14:paraId="1D34D877" w14:textId="5583CA13" w:rsidR="001172BB" w:rsidRPr="00F84317" w:rsidRDefault="001172BB" w:rsidP="001172BB">
            <w:pPr>
              <w:ind w:right="104"/>
              <w:jc w:val="right"/>
              <w:rPr>
                <w:rFonts w:ascii="Arial" w:hAnsi="Arial" w:cs="Arial"/>
                <w:bCs/>
                <w:sz w:val="18"/>
                <w:szCs w:val="18"/>
              </w:rPr>
            </w:pPr>
            <w:r w:rsidRPr="00F84317">
              <w:rPr>
                <w:rFonts w:ascii="Arial" w:hAnsi="Arial" w:cs="Arial"/>
                <w:bCs/>
                <w:sz w:val="18"/>
                <w:szCs w:val="18"/>
              </w:rPr>
              <w:t>-</w:t>
            </w:r>
          </w:p>
        </w:tc>
      </w:tr>
      <w:tr w:rsidR="001172BB" w:rsidRPr="00FB4B88" w14:paraId="0D1C335A" w14:textId="77777777" w:rsidTr="007E6B5C">
        <w:trPr>
          <w:cantSplit/>
          <w:trHeight w:val="59"/>
        </w:trPr>
        <w:tc>
          <w:tcPr>
            <w:tcW w:w="7867" w:type="dxa"/>
            <w:shd w:val="clear" w:color="auto" w:fill="auto"/>
            <w:vAlign w:val="bottom"/>
          </w:tcPr>
          <w:p w14:paraId="1725B446" w14:textId="77777777" w:rsidR="001172BB" w:rsidRPr="00F84317" w:rsidRDefault="001172BB" w:rsidP="001172BB">
            <w:pPr>
              <w:rPr>
                <w:rFonts w:ascii="Arial" w:hAnsi="Arial" w:cs="Arial"/>
                <w:sz w:val="18"/>
                <w:szCs w:val="18"/>
                <w:lang w:val="en-US" w:eastAsia="en-US"/>
              </w:rPr>
            </w:pPr>
            <w:proofErr w:type="spellStart"/>
            <w:r w:rsidRPr="00F84317">
              <w:rPr>
                <w:rFonts w:ascii="Arial" w:hAnsi="Arial" w:cs="Arial"/>
                <w:sz w:val="18"/>
                <w:szCs w:val="18"/>
                <w:lang w:val="en-US" w:eastAsia="en-US"/>
              </w:rPr>
              <w:t>Ortak</w:t>
            </w:r>
            <w:proofErr w:type="spellEnd"/>
            <w:r w:rsidRPr="00F84317">
              <w:rPr>
                <w:rFonts w:ascii="Arial" w:hAnsi="Arial" w:cs="Arial"/>
                <w:sz w:val="18"/>
                <w:szCs w:val="18"/>
                <w:lang w:val="en-US" w:eastAsia="en-US"/>
              </w:rPr>
              <w:t xml:space="preserve"> </w:t>
            </w:r>
            <w:proofErr w:type="spellStart"/>
            <w:r w:rsidRPr="00F84317">
              <w:rPr>
                <w:rFonts w:ascii="Arial" w:hAnsi="Arial" w:cs="Arial"/>
                <w:sz w:val="18"/>
                <w:szCs w:val="18"/>
                <w:lang w:val="en-US" w:eastAsia="en-US"/>
              </w:rPr>
              <w:t>Giderlere</w:t>
            </w:r>
            <w:proofErr w:type="spellEnd"/>
            <w:r w:rsidRPr="00F84317">
              <w:rPr>
                <w:rFonts w:ascii="Arial" w:hAnsi="Arial" w:cs="Arial"/>
                <w:sz w:val="18"/>
                <w:szCs w:val="18"/>
                <w:lang w:val="en-US" w:eastAsia="en-US"/>
              </w:rPr>
              <w:t xml:space="preserve"> </w:t>
            </w:r>
            <w:proofErr w:type="spellStart"/>
            <w:r w:rsidRPr="00F84317">
              <w:rPr>
                <w:rFonts w:ascii="Arial" w:hAnsi="Arial" w:cs="Arial"/>
                <w:sz w:val="18"/>
                <w:szCs w:val="18"/>
                <w:lang w:val="en-US" w:eastAsia="en-US"/>
              </w:rPr>
              <w:t>Katılma</w:t>
            </w:r>
            <w:proofErr w:type="spellEnd"/>
            <w:r w:rsidRPr="00F84317">
              <w:rPr>
                <w:rFonts w:ascii="Arial" w:hAnsi="Arial" w:cs="Arial"/>
                <w:sz w:val="18"/>
                <w:szCs w:val="18"/>
                <w:lang w:val="en-US" w:eastAsia="en-US"/>
              </w:rPr>
              <w:t xml:space="preserve"> </w:t>
            </w:r>
            <w:proofErr w:type="spellStart"/>
            <w:r w:rsidRPr="00F84317">
              <w:rPr>
                <w:rFonts w:ascii="Arial" w:hAnsi="Arial" w:cs="Arial"/>
                <w:sz w:val="18"/>
                <w:szCs w:val="18"/>
                <w:lang w:val="en-US" w:eastAsia="en-US"/>
              </w:rPr>
              <w:t>Giderleri</w:t>
            </w:r>
            <w:proofErr w:type="spellEnd"/>
            <w:r w:rsidRPr="00F84317">
              <w:rPr>
                <w:rFonts w:ascii="Arial" w:hAnsi="Arial" w:cs="Arial"/>
                <w:sz w:val="18"/>
                <w:szCs w:val="18"/>
                <w:lang w:val="en-US" w:eastAsia="en-US"/>
              </w:rPr>
              <w:t xml:space="preserve"> </w:t>
            </w:r>
          </w:p>
        </w:tc>
        <w:tc>
          <w:tcPr>
            <w:tcW w:w="1554" w:type="dxa"/>
            <w:shd w:val="clear" w:color="auto" w:fill="auto"/>
          </w:tcPr>
          <w:p w14:paraId="343FC2AD" w14:textId="267C83F7" w:rsidR="001172BB" w:rsidRPr="00F84317" w:rsidRDefault="001172BB" w:rsidP="001172BB">
            <w:pPr>
              <w:ind w:right="104"/>
              <w:jc w:val="right"/>
              <w:rPr>
                <w:rFonts w:ascii="Arial" w:hAnsi="Arial" w:cs="Arial"/>
                <w:bCs/>
                <w:sz w:val="18"/>
                <w:szCs w:val="18"/>
              </w:rPr>
            </w:pPr>
            <w:r w:rsidRPr="00F84317">
              <w:rPr>
                <w:rFonts w:ascii="Arial" w:hAnsi="Arial" w:cs="Arial"/>
                <w:bCs/>
                <w:sz w:val="18"/>
                <w:szCs w:val="18"/>
              </w:rPr>
              <w:t>-</w:t>
            </w:r>
          </w:p>
        </w:tc>
      </w:tr>
      <w:tr w:rsidR="001172BB" w:rsidRPr="00FB4B88" w14:paraId="04962EB6" w14:textId="77777777" w:rsidTr="001172BB">
        <w:trPr>
          <w:cantSplit/>
          <w:trHeight w:val="113"/>
        </w:trPr>
        <w:tc>
          <w:tcPr>
            <w:tcW w:w="7867" w:type="dxa"/>
            <w:shd w:val="clear" w:color="auto" w:fill="auto"/>
          </w:tcPr>
          <w:p w14:paraId="0DEAC8A2" w14:textId="77777777" w:rsidR="001172BB" w:rsidRPr="00F84317" w:rsidRDefault="001172BB" w:rsidP="001172BB">
            <w:pPr>
              <w:rPr>
                <w:rFonts w:ascii="Arial" w:eastAsia="Arial Unicode MS" w:hAnsi="Arial" w:cs="Arial"/>
                <w:sz w:val="18"/>
                <w:szCs w:val="18"/>
              </w:rPr>
            </w:pPr>
            <w:r w:rsidRPr="00F84317">
              <w:rPr>
                <w:rFonts w:ascii="Arial" w:eastAsia="Arial Unicode MS" w:hAnsi="Arial" w:cs="Arial"/>
                <w:sz w:val="18"/>
                <w:szCs w:val="18"/>
              </w:rPr>
              <w:t>Diğer</w:t>
            </w:r>
          </w:p>
        </w:tc>
        <w:tc>
          <w:tcPr>
            <w:tcW w:w="1554" w:type="dxa"/>
          </w:tcPr>
          <w:p w14:paraId="70443AF1" w14:textId="692A3682" w:rsidR="001172BB" w:rsidRPr="00F84317" w:rsidRDefault="001172BB" w:rsidP="001172BB">
            <w:pPr>
              <w:ind w:right="104"/>
              <w:jc w:val="right"/>
              <w:rPr>
                <w:rFonts w:ascii="Arial" w:hAnsi="Arial" w:cs="Arial"/>
                <w:bCs/>
                <w:sz w:val="18"/>
                <w:szCs w:val="18"/>
              </w:rPr>
            </w:pPr>
            <w:r w:rsidRPr="00F84317">
              <w:rPr>
                <w:rFonts w:ascii="Arial" w:hAnsi="Arial" w:cs="Arial"/>
                <w:bCs/>
                <w:color w:val="000000" w:themeColor="text1"/>
                <w:sz w:val="18"/>
                <w:szCs w:val="18"/>
              </w:rPr>
              <w:t>3.602</w:t>
            </w:r>
          </w:p>
        </w:tc>
      </w:tr>
      <w:tr w:rsidR="001172BB" w:rsidRPr="00FB4B88" w14:paraId="54805959" w14:textId="77777777" w:rsidTr="001172BB">
        <w:trPr>
          <w:cantSplit/>
          <w:trHeight w:val="113"/>
        </w:trPr>
        <w:tc>
          <w:tcPr>
            <w:tcW w:w="7867" w:type="dxa"/>
            <w:tcBorders>
              <w:bottom w:val="single" w:sz="4" w:space="0" w:color="auto"/>
            </w:tcBorders>
            <w:shd w:val="clear" w:color="auto" w:fill="auto"/>
          </w:tcPr>
          <w:p w14:paraId="108AA99A" w14:textId="77777777" w:rsidR="001172BB" w:rsidRPr="00F84317" w:rsidRDefault="001172BB" w:rsidP="001172BB">
            <w:pPr>
              <w:rPr>
                <w:rFonts w:ascii="Arial" w:eastAsia="Arial Unicode MS" w:hAnsi="Arial" w:cs="Arial"/>
                <w:sz w:val="18"/>
                <w:szCs w:val="18"/>
              </w:rPr>
            </w:pPr>
          </w:p>
        </w:tc>
        <w:tc>
          <w:tcPr>
            <w:tcW w:w="1554" w:type="dxa"/>
            <w:tcBorders>
              <w:bottom w:val="single" w:sz="4" w:space="0" w:color="auto"/>
            </w:tcBorders>
          </w:tcPr>
          <w:p w14:paraId="3AC28BF7" w14:textId="77777777" w:rsidR="001172BB" w:rsidRPr="00F84317" w:rsidRDefault="001172BB" w:rsidP="001172BB">
            <w:pPr>
              <w:ind w:right="104"/>
              <w:jc w:val="right"/>
              <w:rPr>
                <w:rFonts w:ascii="Arial" w:hAnsi="Arial" w:cs="Arial"/>
                <w:bCs/>
                <w:sz w:val="18"/>
                <w:szCs w:val="18"/>
              </w:rPr>
            </w:pPr>
          </w:p>
        </w:tc>
      </w:tr>
      <w:tr w:rsidR="001172BB" w:rsidRPr="00FB4B88" w14:paraId="309A7307" w14:textId="77777777" w:rsidTr="001172BB">
        <w:trPr>
          <w:cantSplit/>
          <w:trHeight w:val="113"/>
        </w:trPr>
        <w:tc>
          <w:tcPr>
            <w:tcW w:w="7867" w:type="dxa"/>
            <w:tcBorders>
              <w:top w:val="single" w:sz="4" w:space="0" w:color="auto"/>
              <w:bottom w:val="double" w:sz="4" w:space="0" w:color="auto"/>
            </w:tcBorders>
            <w:shd w:val="clear" w:color="auto" w:fill="auto"/>
            <w:vAlign w:val="center"/>
          </w:tcPr>
          <w:p w14:paraId="5AF08445" w14:textId="77777777" w:rsidR="001172BB" w:rsidRPr="00F84317" w:rsidRDefault="001172BB" w:rsidP="001172BB">
            <w:pPr>
              <w:jc w:val="both"/>
              <w:rPr>
                <w:rFonts w:ascii="Arial" w:hAnsi="Arial" w:cs="Arial"/>
                <w:b/>
                <w:sz w:val="18"/>
                <w:szCs w:val="18"/>
              </w:rPr>
            </w:pPr>
            <w:r w:rsidRPr="00F84317">
              <w:rPr>
                <w:rFonts w:ascii="Arial" w:hAnsi="Arial" w:cs="Arial"/>
                <w:b/>
                <w:sz w:val="18"/>
                <w:szCs w:val="18"/>
              </w:rPr>
              <w:t>Toplam</w:t>
            </w:r>
          </w:p>
        </w:tc>
        <w:tc>
          <w:tcPr>
            <w:tcW w:w="1554" w:type="dxa"/>
            <w:tcBorders>
              <w:top w:val="single" w:sz="4" w:space="0" w:color="auto"/>
              <w:bottom w:val="double" w:sz="4" w:space="0" w:color="auto"/>
            </w:tcBorders>
            <w:vAlign w:val="bottom"/>
          </w:tcPr>
          <w:p w14:paraId="5B85A1BB" w14:textId="4CFAD078" w:rsidR="001172BB" w:rsidRPr="00F84317" w:rsidRDefault="001172BB" w:rsidP="001172BB">
            <w:pPr>
              <w:ind w:right="104"/>
              <w:jc w:val="right"/>
              <w:rPr>
                <w:rFonts w:ascii="Arial" w:hAnsi="Arial" w:cs="Arial"/>
                <w:b/>
                <w:color w:val="000000"/>
                <w:sz w:val="18"/>
                <w:szCs w:val="18"/>
                <w:highlight w:val="yellow"/>
              </w:rPr>
            </w:pPr>
            <w:r w:rsidRPr="00F84317">
              <w:rPr>
                <w:rFonts w:ascii="Arial" w:hAnsi="Arial" w:cs="Arial"/>
                <w:b/>
                <w:color w:val="000000"/>
                <w:sz w:val="18"/>
                <w:szCs w:val="18"/>
              </w:rPr>
              <w:t>16.725</w:t>
            </w:r>
          </w:p>
        </w:tc>
      </w:tr>
    </w:tbl>
    <w:p w14:paraId="303BA331" w14:textId="77777777" w:rsidR="00664F1B" w:rsidRPr="009128F0" w:rsidRDefault="003C76CE" w:rsidP="00E97CCB">
      <w:pPr>
        <w:tabs>
          <w:tab w:val="left" w:pos="540"/>
        </w:tabs>
        <w:spacing w:before="120" w:after="120"/>
        <w:ind w:firstLine="142"/>
        <w:rPr>
          <w:rFonts w:ascii="Arial" w:hAnsi="Arial" w:cs="Arial"/>
          <w:b/>
          <w:i/>
          <w:color w:val="000000" w:themeColor="text1"/>
          <w:sz w:val="20"/>
          <w:szCs w:val="18"/>
        </w:rPr>
      </w:pPr>
      <w:r w:rsidRPr="009128F0">
        <w:rPr>
          <w:rFonts w:ascii="Arial" w:hAnsi="Arial" w:cs="Arial"/>
          <w:i/>
          <w:color w:val="000000" w:themeColor="text1"/>
          <w:sz w:val="20"/>
          <w:szCs w:val="18"/>
          <w:vertAlign w:val="superscript"/>
        </w:rPr>
        <w:t>(</w:t>
      </w:r>
      <w:r w:rsidR="00DC5DC9" w:rsidRPr="009128F0">
        <w:rPr>
          <w:rFonts w:ascii="Arial" w:hAnsi="Arial" w:cs="Arial"/>
          <w:i/>
          <w:color w:val="000000" w:themeColor="text1"/>
          <w:sz w:val="20"/>
          <w:szCs w:val="18"/>
          <w:vertAlign w:val="superscript"/>
        </w:rPr>
        <w:t>*</w:t>
      </w:r>
      <w:r w:rsidR="004C5E57" w:rsidRPr="009128F0">
        <w:rPr>
          <w:rFonts w:ascii="Arial" w:hAnsi="Arial" w:cs="Arial"/>
          <w:i/>
          <w:color w:val="000000" w:themeColor="text1"/>
          <w:sz w:val="20"/>
          <w:szCs w:val="18"/>
          <w:vertAlign w:val="superscript"/>
        </w:rPr>
        <w:t>*</w:t>
      </w:r>
      <w:r w:rsidR="00AB15D9" w:rsidRPr="009128F0">
        <w:rPr>
          <w:rFonts w:ascii="Arial" w:hAnsi="Arial" w:cs="Arial"/>
          <w:i/>
          <w:color w:val="000000" w:themeColor="text1"/>
          <w:sz w:val="20"/>
          <w:szCs w:val="18"/>
          <w:vertAlign w:val="superscript"/>
        </w:rPr>
        <w:t>)</w:t>
      </w:r>
      <w:r w:rsidR="00AB15D9" w:rsidRPr="009128F0">
        <w:rPr>
          <w:rFonts w:ascii="Arial" w:hAnsi="Arial" w:cs="Arial"/>
          <w:i/>
          <w:color w:val="000000" w:themeColor="text1"/>
          <w:sz w:val="20"/>
          <w:szCs w:val="18"/>
        </w:rPr>
        <w:t xml:space="preserve"> Diğer bakiyesinin detayları aşağıdaki tablodaki gibidir</w:t>
      </w:r>
      <w:r w:rsidR="00E42963" w:rsidRPr="009128F0">
        <w:rPr>
          <w:rFonts w:ascii="Arial" w:hAnsi="Arial" w:cs="Arial"/>
          <w:i/>
          <w:color w:val="000000" w:themeColor="text1"/>
          <w:sz w:val="20"/>
          <w:szCs w:val="18"/>
        </w:rPr>
        <w:t>:</w:t>
      </w:r>
      <w:r w:rsidR="00AB15D9" w:rsidRPr="009128F0">
        <w:rPr>
          <w:rFonts w:ascii="Arial" w:hAnsi="Arial" w:cs="Arial"/>
          <w:b/>
          <w:i/>
          <w:color w:val="000000" w:themeColor="text1"/>
          <w:sz w:val="20"/>
          <w:szCs w:val="18"/>
        </w:rPr>
        <w:t xml:space="preserve"> </w:t>
      </w:r>
    </w:p>
    <w:tbl>
      <w:tblPr>
        <w:tblW w:w="9349" w:type="dxa"/>
        <w:tblInd w:w="142" w:type="dxa"/>
        <w:tblCellMar>
          <w:left w:w="0" w:type="dxa"/>
          <w:right w:w="0" w:type="dxa"/>
        </w:tblCellMar>
        <w:tblLook w:val="0000" w:firstRow="0" w:lastRow="0" w:firstColumn="0" w:lastColumn="0" w:noHBand="0" w:noVBand="0"/>
      </w:tblPr>
      <w:tblGrid>
        <w:gridCol w:w="7809"/>
        <w:gridCol w:w="1540"/>
      </w:tblGrid>
      <w:tr w:rsidR="007E6B5C" w:rsidRPr="009128F0" w14:paraId="0B9FBF79" w14:textId="77777777" w:rsidTr="007E6B5C">
        <w:trPr>
          <w:cantSplit/>
        </w:trPr>
        <w:tc>
          <w:tcPr>
            <w:tcW w:w="7809" w:type="dxa"/>
            <w:tcBorders>
              <w:top w:val="single" w:sz="4" w:space="0" w:color="auto"/>
              <w:bottom w:val="single" w:sz="4" w:space="0" w:color="auto"/>
            </w:tcBorders>
            <w:shd w:val="clear" w:color="auto" w:fill="auto"/>
            <w:vAlign w:val="bottom"/>
          </w:tcPr>
          <w:p w14:paraId="7AF06BDC" w14:textId="77777777" w:rsidR="007E6B5C" w:rsidRPr="009128F0" w:rsidRDefault="007E6B5C" w:rsidP="003565C5">
            <w:pPr>
              <w:jc w:val="both"/>
              <w:rPr>
                <w:rFonts w:ascii="Arial" w:eastAsia="Arial Unicode MS" w:hAnsi="Arial" w:cs="Arial"/>
                <w:color w:val="000000" w:themeColor="text1"/>
                <w:sz w:val="18"/>
                <w:szCs w:val="18"/>
              </w:rPr>
            </w:pPr>
          </w:p>
        </w:tc>
        <w:tc>
          <w:tcPr>
            <w:tcW w:w="1540" w:type="dxa"/>
            <w:tcBorders>
              <w:top w:val="single" w:sz="4" w:space="0" w:color="auto"/>
              <w:bottom w:val="single" w:sz="4" w:space="0" w:color="auto"/>
            </w:tcBorders>
            <w:shd w:val="clear" w:color="auto" w:fill="auto"/>
            <w:vAlign w:val="bottom"/>
          </w:tcPr>
          <w:p w14:paraId="26079304" w14:textId="77777777" w:rsidR="007E6B5C" w:rsidRPr="009128F0" w:rsidRDefault="007E6B5C" w:rsidP="001B7D1D">
            <w:pPr>
              <w:tabs>
                <w:tab w:val="left" w:pos="180"/>
              </w:tabs>
              <w:ind w:right="140"/>
              <w:jc w:val="right"/>
              <w:rPr>
                <w:rFonts w:ascii="Arial" w:hAnsi="Arial" w:cs="Arial"/>
                <w:b/>
                <w:color w:val="000000" w:themeColor="text1"/>
                <w:sz w:val="18"/>
                <w:szCs w:val="18"/>
              </w:rPr>
            </w:pPr>
            <w:r w:rsidRPr="009128F0">
              <w:rPr>
                <w:rFonts w:ascii="Arial" w:hAnsi="Arial" w:cs="Arial"/>
                <w:b/>
                <w:color w:val="000000" w:themeColor="text1"/>
                <w:sz w:val="18"/>
                <w:szCs w:val="18"/>
              </w:rPr>
              <w:t>Önceki Dönem</w:t>
            </w:r>
          </w:p>
        </w:tc>
      </w:tr>
      <w:tr w:rsidR="007E6B5C" w:rsidRPr="009128F0" w14:paraId="209C84D5" w14:textId="77777777" w:rsidTr="007E6B5C">
        <w:trPr>
          <w:cantSplit/>
        </w:trPr>
        <w:tc>
          <w:tcPr>
            <w:tcW w:w="7809" w:type="dxa"/>
            <w:tcBorders>
              <w:top w:val="single" w:sz="4" w:space="0" w:color="auto"/>
            </w:tcBorders>
            <w:shd w:val="clear" w:color="auto" w:fill="auto"/>
            <w:vAlign w:val="bottom"/>
          </w:tcPr>
          <w:p w14:paraId="0A812F38" w14:textId="77777777" w:rsidR="007E6B5C" w:rsidRPr="009128F0" w:rsidRDefault="007E6B5C" w:rsidP="003565C5">
            <w:pPr>
              <w:jc w:val="both"/>
              <w:rPr>
                <w:rFonts w:ascii="Arial" w:eastAsia="Arial Unicode MS" w:hAnsi="Arial" w:cs="Arial"/>
                <w:color w:val="000000" w:themeColor="text1"/>
                <w:sz w:val="18"/>
                <w:szCs w:val="18"/>
              </w:rPr>
            </w:pPr>
          </w:p>
        </w:tc>
        <w:tc>
          <w:tcPr>
            <w:tcW w:w="1540" w:type="dxa"/>
            <w:tcBorders>
              <w:top w:val="single" w:sz="4" w:space="0" w:color="auto"/>
            </w:tcBorders>
            <w:shd w:val="clear" w:color="auto" w:fill="auto"/>
            <w:vAlign w:val="bottom"/>
          </w:tcPr>
          <w:p w14:paraId="45EFEE79" w14:textId="77777777" w:rsidR="007E6B5C" w:rsidRPr="009128F0" w:rsidRDefault="007E6B5C" w:rsidP="001B7D1D">
            <w:pPr>
              <w:ind w:right="140"/>
              <w:jc w:val="right"/>
              <w:rPr>
                <w:rFonts w:ascii="Arial" w:eastAsia="Arial Unicode MS" w:hAnsi="Arial" w:cs="Arial"/>
                <w:color w:val="000000" w:themeColor="text1"/>
                <w:sz w:val="18"/>
                <w:szCs w:val="18"/>
              </w:rPr>
            </w:pPr>
          </w:p>
        </w:tc>
      </w:tr>
      <w:tr w:rsidR="001172BB" w:rsidRPr="009128F0" w14:paraId="04EBF9F9" w14:textId="77777777" w:rsidTr="001172BB">
        <w:trPr>
          <w:cantSplit/>
        </w:trPr>
        <w:tc>
          <w:tcPr>
            <w:tcW w:w="7809" w:type="dxa"/>
            <w:shd w:val="clear" w:color="auto" w:fill="auto"/>
            <w:vAlign w:val="bottom"/>
          </w:tcPr>
          <w:p w14:paraId="2FA08FEF" w14:textId="77777777" w:rsidR="001172BB" w:rsidRPr="009128F0" w:rsidRDefault="001172BB" w:rsidP="001172BB">
            <w:pPr>
              <w:rPr>
                <w:rFonts w:ascii="Arial" w:hAnsi="Arial" w:cs="Arial"/>
                <w:color w:val="000000" w:themeColor="text1"/>
                <w:sz w:val="18"/>
                <w:szCs w:val="18"/>
              </w:rPr>
            </w:pPr>
            <w:r w:rsidRPr="009128F0">
              <w:rPr>
                <w:rFonts w:ascii="Arial" w:hAnsi="Arial" w:cs="Arial"/>
                <w:color w:val="000000" w:themeColor="text1"/>
                <w:sz w:val="18"/>
                <w:szCs w:val="18"/>
              </w:rPr>
              <w:t>Tasarruf Mevduatı Sigorta Fonu</w:t>
            </w:r>
          </w:p>
        </w:tc>
        <w:tc>
          <w:tcPr>
            <w:tcW w:w="1540" w:type="dxa"/>
            <w:shd w:val="clear" w:color="auto" w:fill="auto"/>
          </w:tcPr>
          <w:p w14:paraId="52FE6816" w14:textId="1B524B95" w:rsidR="001172BB" w:rsidRPr="007E6B5C" w:rsidRDefault="001172BB" w:rsidP="001172BB">
            <w:pPr>
              <w:ind w:right="136"/>
              <w:jc w:val="right"/>
              <w:rPr>
                <w:rFonts w:ascii="Arial" w:hAnsi="Arial" w:cs="Arial"/>
                <w:color w:val="000000" w:themeColor="text1"/>
                <w:sz w:val="18"/>
                <w:szCs w:val="18"/>
                <w:highlight w:val="yellow"/>
              </w:rPr>
            </w:pPr>
            <w:r w:rsidRPr="00A71228">
              <w:rPr>
                <w:rFonts w:ascii="Arial" w:hAnsi="Arial" w:cs="Arial"/>
                <w:bCs/>
                <w:color w:val="000000" w:themeColor="text1"/>
                <w:sz w:val="18"/>
                <w:szCs w:val="18"/>
              </w:rPr>
              <w:t>9.546</w:t>
            </w:r>
          </w:p>
        </w:tc>
      </w:tr>
      <w:tr w:rsidR="001172BB" w:rsidRPr="009128F0" w14:paraId="608D563D" w14:textId="77777777" w:rsidTr="001172BB">
        <w:trPr>
          <w:cantSplit/>
        </w:trPr>
        <w:tc>
          <w:tcPr>
            <w:tcW w:w="7809" w:type="dxa"/>
            <w:shd w:val="clear" w:color="auto" w:fill="auto"/>
            <w:vAlign w:val="bottom"/>
          </w:tcPr>
          <w:p w14:paraId="6BE18119" w14:textId="77777777" w:rsidR="001172BB" w:rsidRPr="00BD7EEB" w:rsidRDefault="001172BB" w:rsidP="001172BB">
            <w:pPr>
              <w:rPr>
                <w:rFonts w:ascii="Arial" w:hAnsi="Arial" w:cs="Arial"/>
                <w:color w:val="000000" w:themeColor="text1"/>
                <w:sz w:val="18"/>
                <w:szCs w:val="18"/>
              </w:rPr>
            </w:pPr>
            <w:r w:rsidRPr="00BD7EEB">
              <w:rPr>
                <w:rFonts w:ascii="Arial" w:hAnsi="Arial" w:cs="Arial"/>
                <w:color w:val="000000" w:themeColor="text1"/>
                <w:sz w:val="18"/>
                <w:szCs w:val="18"/>
              </w:rPr>
              <w:t>Vergi, Resim, Harçlar ve Fonlar</w:t>
            </w:r>
          </w:p>
        </w:tc>
        <w:tc>
          <w:tcPr>
            <w:tcW w:w="1540" w:type="dxa"/>
            <w:shd w:val="clear" w:color="auto" w:fill="auto"/>
          </w:tcPr>
          <w:p w14:paraId="597109AF" w14:textId="56FCD649" w:rsidR="001172BB" w:rsidRPr="007E6B5C" w:rsidRDefault="001172BB" w:rsidP="001172BB">
            <w:pPr>
              <w:ind w:right="136"/>
              <w:jc w:val="right"/>
              <w:rPr>
                <w:rFonts w:ascii="Arial" w:hAnsi="Arial" w:cs="Arial"/>
                <w:color w:val="000000" w:themeColor="text1"/>
                <w:sz w:val="18"/>
                <w:szCs w:val="18"/>
                <w:highlight w:val="yellow"/>
              </w:rPr>
            </w:pPr>
            <w:r w:rsidRPr="00A71228">
              <w:rPr>
                <w:rFonts w:ascii="Arial" w:hAnsi="Arial" w:cs="Arial"/>
                <w:bCs/>
                <w:color w:val="000000" w:themeColor="text1"/>
                <w:sz w:val="18"/>
                <w:szCs w:val="18"/>
              </w:rPr>
              <w:t>6.916</w:t>
            </w:r>
          </w:p>
        </w:tc>
      </w:tr>
      <w:tr w:rsidR="001172BB" w:rsidRPr="009128F0" w14:paraId="4453BD89" w14:textId="77777777" w:rsidTr="001172BB">
        <w:trPr>
          <w:cantSplit/>
        </w:trPr>
        <w:tc>
          <w:tcPr>
            <w:tcW w:w="7809" w:type="dxa"/>
            <w:shd w:val="clear" w:color="auto" w:fill="auto"/>
            <w:vAlign w:val="bottom"/>
          </w:tcPr>
          <w:p w14:paraId="29324FEF" w14:textId="77777777" w:rsidR="001172BB" w:rsidRPr="00BD7EEB" w:rsidRDefault="001172BB" w:rsidP="001172BB">
            <w:pPr>
              <w:rPr>
                <w:rFonts w:ascii="Arial" w:hAnsi="Arial" w:cs="Arial"/>
                <w:color w:val="000000" w:themeColor="text1"/>
                <w:sz w:val="18"/>
                <w:szCs w:val="18"/>
              </w:rPr>
            </w:pPr>
            <w:r w:rsidRPr="00BD7EEB">
              <w:rPr>
                <w:rFonts w:ascii="Arial" w:hAnsi="Arial" w:cs="Arial"/>
                <w:color w:val="000000" w:themeColor="text1"/>
                <w:sz w:val="18"/>
                <w:szCs w:val="18"/>
              </w:rPr>
              <w:t>İkramiye Karşılık Giderleri</w:t>
            </w:r>
          </w:p>
        </w:tc>
        <w:tc>
          <w:tcPr>
            <w:tcW w:w="1540" w:type="dxa"/>
            <w:shd w:val="clear" w:color="auto" w:fill="auto"/>
          </w:tcPr>
          <w:p w14:paraId="1DBBAFCB" w14:textId="1D312C98" w:rsidR="001172BB" w:rsidRPr="007E6B5C" w:rsidRDefault="001172BB" w:rsidP="001172BB">
            <w:pPr>
              <w:ind w:right="136"/>
              <w:jc w:val="right"/>
              <w:rPr>
                <w:rFonts w:ascii="Arial" w:hAnsi="Arial" w:cs="Arial"/>
                <w:color w:val="000000" w:themeColor="text1"/>
                <w:sz w:val="18"/>
                <w:szCs w:val="18"/>
                <w:highlight w:val="yellow"/>
              </w:rPr>
            </w:pPr>
            <w:r>
              <w:rPr>
                <w:rFonts w:ascii="Arial" w:hAnsi="Arial" w:cs="Arial"/>
                <w:bCs/>
                <w:color w:val="000000" w:themeColor="text1"/>
                <w:sz w:val="18"/>
                <w:szCs w:val="18"/>
              </w:rPr>
              <w:t>-</w:t>
            </w:r>
          </w:p>
        </w:tc>
      </w:tr>
      <w:tr w:rsidR="001172BB" w:rsidRPr="009128F0" w14:paraId="39DCC6F4" w14:textId="77777777" w:rsidTr="001172BB">
        <w:trPr>
          <w:cantSplit/>
        </w:trPr>
        <w:tc>
          <w:tcPr>
            <w:tcW w:w="7809" w:type="dxa"/>
            <w:shd w:val="clear" w:color="auto" w:fill="auto"/>
            <w:vAlign w:val="bottom"/>
          </w:tcPr>
          <w:p w14:paraId="5B9B12D9" w14:textId="77777777" w:rsidR="001172BB" w:rsidRPr="009128F0" w:rsidRDefault="001172BB" w:rsidP="001172BB">
            <w:pPr>
              <w:jc w:val="both"/>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 xml:space="preserve">Ekspertiz ve İstihbarat Giderleri </w:t>
            </w:r>
          </w:p>
        </w:tc>
        <w:tc>
          <w:tcPr>
            <w:tcW w:w="1540" w:type="dxa"/>
            <w:shd w:val="clear" w:color="auto" w:fill="auto"/>
          </w:tcPr>
          <w:p w14:paraId="120A8D56" w14:textId="49F348AE" w:rsidR="001172BB" w:rsidRPr="007E6B5C" w:rsidRDefault="001172BB" w:rsidP="001172BB">
            <w:pPr>
              <w:ind w:right="136"/>
              <w:jc w:val="right"/>
              <w:rPr>
                <w:rFonts w:ascii="Arial" w:hAnsi="Arial" w:cs="Arial"/>
                <w:color w:val="000000" w:themeColor="text1"/>
                <w:sz w:val="18"/>
                <w:szCs w:val="18"/>
                <w:highlight w:val="yellow"/>
              </w:rPr>
            </w:pPr>
            <w:r w:rsidRPr="00A71228">
              <w:rPr>
                <w:rFonts w:ascii="Arial" w:hAnsi="Arial" w:cs="Arial"/>
                <w:bCs/>
                <w:color w:val="000000" w:themeColor="text1"/>
                <w:sz w:val="18"/>
                <w:szCs w:val="18"/>
              </w:rPr>
              <w:t>3.081</w:t>
            </w:r>
          </w:p>
        </w:tc>
      </w:tr>
      <w:tr w:rsidR="001172BB" w:rsidRPr="009128F0" w14:paraId="40AA7DD2" w14:textId="77777777" w:rsidTr="001172BB">
        <w:trPr>
          <w:cantSplit/>
        </w:trPr>
        <w:tc>
          <w:tcPr>
            <w:tcW w:w="7809" w:type="dxa"/>
            <w:shd w:val="clear" w:color="auto" w:fill="auto"/>
            <w:vAlign w:val="bottom"/>
          </w:tcPr>
          <w:p w14:paraId="65C946A5" w14:textId="77777777" w:rsidR="001172BB" w:rsidRPr="009128F0" w:rsidRDefault="001172BB" w:rsidP="001172BB">
            <w:pPr>
              <w:jc w:val="both"/>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Denetim ve Müşavirlik Ücretleri</w:t>
            </w:r>
          </w:p>
        </w:tc>
        <w:tc>
          <w:tcPr>
            <w:tcW w:w="1540" w:type="dxa"/>
            <w:shd w:val="clear" w:color="auto" w:fill="auto"/>
          </w:tcPr>
          <w:p w14:paraId="4C8C6278" w14:textId="219852E7" w:rsidR="001172BB" w:rsidRPr="006C73DC" w:rsidRDefault="001172BB" w:rsidP="001172BB">
            <w:pPr>
              <w:ind w:right="136"/>
              <w:jc w:val="right"/>
              <w:rPr>
                <w:rFonts w:ascii="Arial" w:hAnsi="Arial" w:cs="Arial"/>
                <w:color w:val="000000" w:themeColor="text1"/>
                <w:sz w:val="18"/>
                <w:szCs w:val="18"/>
              </w:rPr>
            </w:pPr>
            <w:r w:rsidRPr="006C73DC">
              <w:rPr>
                <w:rFonts w:ascii="Arial" w:hAnsi="Arial" w:cs="Arial"/>
                <w:bCs/>
                <w:color w:val="000000" w:themeColor="text1"/>
                <w:sz w:val="18"/>
                <w:szCs w:val="18"/>
              </w:rPr>
              <w:t>3.907</w:t>
            </w:r>
          </w:p>
        </w:tc>
      </w:tr>
      <w:tr w:rsidR="001172BB" w:rsidRPr="009128F0" w14:paraId="0450782C" w14:textId="77777777" w:rsidTr="001172BB">
        <w:trPr>
          <w:cantSplit/>
        </w:trPr>
        <w:tc>
          <w:tcPr>
            <w:tcW w:w="7809" w:type="dxa"/>
            <w:shd w:val="clear" w:color="auto" w:fill="auto"/>
            <w:vAlign w:val="bottom"/>
          </w:tcPr>
          <w:p w14:paraId="67A9AE2A" w14:textId="77777777" w:rsidR="001172BB" w:rsidRPr="009128F0" w:rsidRDefault="001172BB" w:rsidP="001172BB">
            <w:pPr>
              <w:jc w:val="both"/>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İzin Ücretleri Karşılık Giderleri</w:t>
            </w:r>
            <w:r w:rsidRPr="009128F0">
              <w:rPr>
                <w:rFonts w:ascii="Arial" w:eastAsia="Arial Unicode MS" w:hAnsi="Arial" w:cs="Arial"/>
                <w:color w:val="000000" w:themeColor="text1"/>
                <w:sz w:val="18"/>
                <w:szCs w:val="18"/>
              </w:rPr>
              <w:tab/>
            </w:r>
          </w:p>
        </w:tc>
        <w:tc>
          <w:tcPr>
            <w:tcW w:w="1540" w:type="dxa"/>
            <w:shd w:val="clear" w:color="auto" w:fill="auto"/>
          </w:tcPr>
          <w:p w14:paraId="464947B3" w14:textId="07014603" w:rsidR="001172BB" w:rsidRPr="006C73DC" w:rsidRDefault="001172BB" w:rsidP="001172BB">
            <w:pPr>
              <w:ind w:right="136"/>
              <w:jc w:val="right"/>
              <w:rPr>
                <w:rFonts w:ascii="Arial" w:hAnsi="Arial" w:cs="Arial"/>
                <w:color w:val="000000" w:themeColor="text1"/>
                <w:sz w:val="18"/>
                <w:szCs w:val="18"/>
              </w:rPr>
            </w:pPr>
            <w:r w:rsidRPr="006C73DC">
              <w:rPr>
                <w:rFonts w:ascii="Arial" w:hAnsi="Arial" w:cs="Arial"/>
                <w:bCs/>
                <w:color w:val="000000" w:themeColor="text1"/>
                <w:sz w:val="18"/>
                <w:szCs w:val="18"/>
              </w:rPr>
              <w:t>2.364</w:t>
            </w:r>
          </w:p>
        </w:tc>
      </w:tr>
      <w:tr w:rsidR="001172BB" w:rsidRPr="009128F0" w14:paraId="5B83DA6A" w14:textId="77777777" w:rsidTr="007E6B5C">
        <w:trPr>
          <w:cantSplit/>
        </w:trPr>
        <w:tc>
          <w:tcPr>
            <w:tcW w:w="7809" w:type="dxa"/>
            <w:shd w:val="clear" w:color="auto" w:fill="auto"/>
            <w:vAlign w:val="bottom"/>
          </w:tcPr>
          <w:p w14:paraId="1E1ED0CE" w14:textId="04165974" w:rsidR="001172BB" w:rsidRPr="009128F0" w:rsidRDefault="001172BB" w:rsidP="001172BB">
            <w:pPr>
              <w:jc w:val="both"/>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Tapu Harçları</w:t>
            </w:r>
            <w:r w:rsidRPr="009128F0">
              <w:rPr>
                <w:rFonts w:ascii="Arial" w:eastAsia="Arial Unicode MS" w:hAnsi="Arial" w:cs="Arial"/>
                <w:color w:val="000000" w:themeColor="text1"/>
                <w:sz w:val="18"/>
                <w:szCs w:val="18"/>
                <w:vertAlign w:val="superscript"/>
              </w:rPr>
              <w:t>(*)</w:t>
            </w:r>
          </w:p>
        </w:tc>
        <w:tc>
          <w:tcPr>
            <w:tcW w:w="1540" w:type="dxa"/>
            <w:shd w:val="clear" w:color="auto" w:fill="auto"/>
            <w:vAlign w:val="bottom"/>
          </w:tcPr>
          <w:p w14:paraId="0A9043C0" w14:textId="77777777" w:rsidR="001172BB" w:rsidRPr="006C73DC" w:rsidRDefault="001172BB" w:rsidP="001172BB">
            <w:pPr>
              <w:ind w:right="136"/>
              <w:jc w:val="right"/>
              <w:rPr>
                <w:rFonts w:ascii="Arial" w:hAnsi="Arial" w:cs="Arial"/>
                <w:color w:val="000000" w:themeColor="text1"/>
                <w:sz w:val="18"/>
                <w:szCs w:val="18"/>
              </w:rPr>
            </w:pPr>
            <w:r w:rsidRPr="006C73DC">
              <w:rPr>
                <w:rFonts w:ascii="Arial" w:hAnsi="Arial" w:cs="Arial"/>
                <w:color w:val="000000" w:themeColor="text1"/>
                <w:sz w:val="18"/>
                <w:szCs w:val="18"/>
              </w:rPr>
              <w:t>-</w:t>
            </w:r>
          </w:p>
        </w:tc>
      </w:tr>
      <w:tr w:rsidR="001172BB" w:rsidRPr="009128F0" w14:paraId="796DEE1A" w14:textId="77777777" w:rsidTr="006C73DC">
        <w:trPr>
          <w:cantSplit/>
        </w:trPr>
        <w:tc>
          <w:tcPr>
            <w:tcW w:w="7809" w:type="dxa"/>
            <w:shd w:val="clear" w:color="auto" w:fill="auto"/>
            <w:vAlign w:val="bottom"/>
          </w:tcPr>
          <w:p w14:paraId="6C5F0127" w14:textId="14137ED2" w:rsidR="001172BB" w:rsidRPr="009128F0" w:rsidRDefault="001172BB" w:rsidP="001172BB">
            <w:pPr>
              <w:jc w:val="both"/>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Fon Yönetim Ücretleri</w:t>
            </w:r>
            <w:r w:rsidRPr="009128F0">
              <w:rPr>
                <w:rFonts w:ascii="Arial" w:eastAsia="Arial Unicode MS" w:hAnsi="Arial" w:cs="Arial"/>
                <w:color w:val="000000" w:themeColor="text1"/>
                <w:sz w:val="18"/>
                <w:szCs w:val="18"/>
                <w:vertAlign w:val="superscript"/>
              </w:rPr>
              <w:t>(*)</w:t>
            </w:r>
          </w:p>
        </w:tc>
        <w:tc>
          <w:tcPr>
            <w:tcW w:w="1540" w:type="dxa"/>
            <w:shd w:val="clear" w:color="auto" w:fill="auto"/>
            <w:vAlign w:val="bottom"/>
          </w:tcPr>
          <w:p w14:paraId="32C63863" w14:textId="77777777" w:rsidR="001172BB" w:rsidRPr="006C73DC" w:rsidRDefault="001172BB" w:rsidP="001172BB">
            <w:pPr>
              <w:ind w:right="136"/>
              <w:jc w:val="right"/>
              <w:rPr>
                <w:rFonts w:ascii="Arial" w:hAnsi="Arial" w:cs="Arial"/>
                <w:color w:val="000000" w:themeColor="text1"/>
                <w:sz w:val="18"/>
                <w:szCs w:val="18"/>
              </w:rPr>
            </w:pPr>
            <w:r w:rsidRPr="006C73DC">
              <w:rPr>
                <w:rFonts w:ascii="Arial" w:hAnsi="Arial" w:cs="Arial"/>
                <w:color w:val="000000" w:themeColor="text1"/>
                <w:sz w:val="18"/>
                <w:szCs w:val="18"/>
              </w:rPr>
              <w:t>-</w:t>
            </w:r>
          </w:p>
        </w:tc>
      </w:tr>
      <w:tr w:rsidR="001172BB" w:rsidRPr="009128F0" w14:paraId="45D26A34" w14:textId="77777777" w:rsidTr="006C73DC">
        <w:trPr>
          <w:cantSplit/>
        </w:trPr>
        <w:tc>
          <w:tcPr>
            <w:tcW w:w="7809" w:type="dxa"/>
            <w:shd w:val="clear" w:color="auto" w:fill="auto"/>
            <w:vAlign w:val="bottom"/>
          </w:tcPr>
          <w:p w14:paraId="095447DF" w14:textId="70942927" w:rsidR="001172BB" w:rsidRPr="009128F0" w:rsidRDefault="001172BB" w:rsidP="001172BB">
            <w:pPr>
              <w:jc w:val="both"/>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AVM Giderleri</w:t>
            </w:r>
            <w:r w:rsidRPr="009128F0">
              <w:rPr>
                <w:rFonts w:ascii="Arial" w:eastAsia="Arial Unicode MS" w:hAnsi="Arial" w:cs="Arial"/>
                <w:color w:val="000000" w:themeColor="text1"/>
                <w:sz w:val="18"/>
                <w:szCs w:val="18"/>
                <w:vertAlign w:val="superscript"/>
              </w:rPr>
              <w:t>(*)</w:t>
            </w:r>
          </w:p>
        </w:tc>
        <w:tc>
          <w:tcPr>
            <w:tcW w:w="1540" w:type="dxa"/>
            <w:shd w:val="clear" w:color="auto" w:fill="auto"/>
            <w:vAlign w:val="bottom"/>
          </w:tcPr>
          <w:p w14:paraId="56F9BCF2" w14:textId="77777777" w:rsidR="001172BB" w:rsidRPr="006C73DC" w:rsidRDefault="001172BB" w:rsidP="001172BB">
            <w:pPr>
              <w:ind w:right="136"/>
              <w:jc w:val="right"/>
              <w:rPr>
                <w:rFonts w:ascii="Arial" w:hAnsi="Arial" w:cs="Arial"/>
                <w:color w:val="000000" w:themeColor="text1"/>
                <w:sz w:val="18"/>
                <w:szCs w:val="18"/>
              </w:rPr>
            </w:pPr>
            <w:r w:rsidRPr="006C73DC">
              <w:rPr>
                <w:rFonts w:ascii="Arial" w:hAnsi="Arial" w:cs="Arial"/>
                <w:color w:val="000000" w:themeColor="text1"/>
                <w:sz w:val="18"/>
                <w:szCs w:val="18"/>
              </w:rPr>
              <w:t>-</w:t>
            </w:r>
          </w:p>
        </w:tc>
      </w:tr>
      <w:tr w:rsidR="001172BB" w:rsidRPr="009128F0" w14:paraId="1AAA4781" w14:textId="77777777" w:rsidTr="001172BB">
        <w:trPr>
          <w:cantSplit/>
        </w:trPr>
        <w:tc>
          <w:tcPr>
            <w:tcW w:w="7809" w:type="dxa"/>
            <w:shd w:val="clear" w:color="auto" w:fill="auto"/>
            <w:vAlign w:val="bottom"/>
          </w:tcPr>
          <w:p w14:paraId="34412D79" w14:textId="77777777" w:rsidR="001172BB" w:rsidRPr="009128F0" w:rsidRDefault="001172BB" w:rsidP="001172BB">
            <w:pPr>
              <w:jc w:val="both"/>
              <w:rPr>
                <w:rFonts w:ascii="Arial" w:eastAsia="Arial Unicode MS" w:hAnsi="Arial" w:cs="Arial"/>
                <w:color w:val="000000" w:themeColor="text1"/>
                <w:sz w:val="18"/>
                <w:szCs w:val="18"/>
              </w:rPr>
            </w:pPr>
            <w:r w:rsidRPr="009128F0">
              <w:rPr>
                <w:rFonts w:ascii="Arial" w:eastAsia="Arial Unicode MS" w:hAnsi="Arial" w:cs="Arial"/>
                <w:color w:val="000000" w:themeColor="text1"/>
                <w:sz w:val="18"/>
                <w:szCs w:val="18"/>
              </w:rPr>
              <w:t>Diğer</w:t>
            </w:r>
          </w:p>
        </w:tc>
        <w:tc>
          <w:tcPr>
            <w:tcW w:w="1540" w:type="dxa"/>
            <w:shd w:val="clear" w:color="auto" w:fill="auto"/>
          </w:tcPr>
          <w:p w14:paraId="47DA3EDC" w14:textId="73216A14" w:rsidR="001172BB" w:rsidRPr="006C73DC" w:rsidRDefault="001172BB" w:rsidP="001172BB">
            <w:pPr>
              <w:ind w:right="136"/>
              <w:jc w:val="right"/>
              <w:rPr>
                <w:rFonts w:ascii="Arial" w:hAnsi="Arial" w:cs="Arial"/>
                <w:color w:val="000000" w:themeColor="text1"/>
                <w:sz w:val="18"/>
                <w:szCs w:val="18"/>
              </w:rPr>
            </w:pPr>
            <w:r w:rsidRPr="006C73DC">
              <w:rPr>
                <w:rFonts w:ascii="Arial" w:hAnsi="Arial" w:cs="Arial"/>
                <w:bCs/>
                <w:color w:val="000000" w:themeColor="text1"/>
                <w:sz w:val="18"/>
                <w:szCs w:val="18"/>
              </w:rPr>
              <w:t>14.392</w:t>
            </w:r>
          </w:p>
        </w:tc>
      </w:tr>
      <w:tr w:rsidR="001172BB" w:rsidRPr="009128F0" w14:paraId="723EDAD2" w14:textId="77777777" w:rsidTr="007E6B5C">
        <w:trPr>
          <w:cantSplit/>
        </w:trPr>
        <w:tc>
          <w:tcPr>
            <w:tcW w:w="7809" w:type="dxa"/>
            <w:shd w:val="clear" w:color="auto" w:fill="auto"/>
            <w:vAlign w:val="bottom"/>
          </w:tcPr>
          <w:p w14:paraId="1185E194" w14:textId="77777777" w:rsidR="001172BB" w:rsidRPr="009128F0" w:rsidRDefault="001172BB" w:rsidP="001172BB">
            <w:pPr>
              <w:jc w:val="both"/>
              <w:rPr>
                <w:rFonts w:ascii="Arial" w:eastAsia="Arial Unicode MS" w:hAnsi="Arial" w:cs="Arial"/>
                <w:color w:val="000000" w:themeColor="text1"/>
                <w:sz w:val="18"/>
                <w:szCs w:val="18"/>
              </w:rPr>
            </w:pPr>
          </w:p>
        </w:tc>
        <w:tc>
          <w:tcPr>
            <w:tcW w:w="1540" w:type="dxa"/>
            <w:shd w:val="clear" w:color="auto" w:fill="auto"/>
            <w:vAlign w:val="bottom"/>
          </w:tcPr>
          <w:p w14:paraId="1E1A4E69" w14:textId="77777777" w:rsidR="001172BB" w:rsidRPr="007E6B5C" w:rsidRDefault="001172BB" w:rsidP="001172BB">
            <w:pPr>
              <w:ind w:right="136"/>
              <w:jc w:val="right"/>
              <w:rPr>
                <w:rFonts w:ascii="Arial" w:hAnsi="Arial" w:cs="Arial"/>
                <w:bCs/>
                <w:color w:val="000000" w:themeColor="text1"/>
                <w:sz w:val="18"/>
                <w:szCs w:val="18"/>
                <w:highlight w:val="yellow"/>
              </w:rPr>
            </w:pPr>
          </w:p>
        </w:tc>
      </w:tr>
      <w:tr w:rsidR="001172BB" w:rsidRPr="009128F0" w14:paraId="548DFDB1" w14:textId="77777777" w:rsidTr="007E6B5C">
        <w:trPr>
          <w:cantSplit/>
        </w:trPr>
        <w:tc>
          <w:tcPr>
            <w:tcW w:w="7809" w:type="dxa"/>
            <w:tcBorders>
              <w:top w:val="single" w:sz="4" w:space="0" w:color="auto"/>
              <w:bottom w:val="double" w:sz="4" w:space="0" w:color="auto"/>
            </w:tcBorders>
            <w:shd w:val="clear" w:color="auto" w:fill="auto"/>
            <w:vAlign w:val="bottom"/>
          </w:tcPr>
          <w:p w14:paraId="705DB1D5" w14:textId="77777777" w:rsidR="001172BB" w:rsidRPr="009128F0" w:rsidRDefault="001172BB" w:rsidP="001172BB">
            <w:pPr>
              <w:jc w:val="both"/>
              <w:rPr>
                <w:rFonts w:ascii="Arial" w:hAnsi="Arial" w:cs="Arial"/>
                <w:b/>
                <w:color w:val="000000" w:themeColor="text1"/>
                <w:sz w:val="18"/>
                <w:szCs w:val="18"/>
              </w:rPr>
            </w:pPr>
            <w:r w:rsidRPr="009128F0">
              <w:rPr>
                <w:rFonts w:ascii="Arial" w:hAnsi="Arial" w:cs="Arial"/>
                <w:b/>
                <w:color w:val="000000" w:themeColor="text1"/>
                <w:sz w:val="18"/>
                <w:szCs w:val="18"/>
              </w:rPr>
              <w:t>Toplam</w:t>
            </w:r>
          </w:p>
        </w:tc>
        <w:tc>
          <w:tcPr>
            <w:tcW w:w="1540" w:type="dxa"/>
            <w:tcBorders>
              <w:top w:val="single" w:sz="4" w:space="0" w:color="auto"/>
              <w:bottom w:val="double" w:sz="4" w:space="0" w:color="auto"/>
            </w:tcBorders>
            <w:shd w:val="clear" w:color="auto" w:fill="auto"/>
            <w:vAlign w:val="bottom"/>
          </w:tcPr>
          <w:p w14:paraId="1737D909" w14:textId="7416237B" w:rsidR="001172BB" w:rsidRPr="007E6B5C" w:rsidRDefault="001172BB" w:rsidP="001172BB">
            <w:pPr>
              <w:ind w:right="136"/>
              <w:jc w:val="right"/>
              <w:rPr>
                <w:rFonts w:ascii="Arial" w:hAnsi="Arial" w:cs="Arial"/>
                <w:b/>
                <w:bCs/>
                <w:color w:val="000000" w:themeColor="text1"/>
                <w:sz w:val="18"/>
                <w:szCs w:val="18"/>
                <w:highlight w:val="yellow"/>
              </w:rPr>
            </w:pPr>
            <w:r w:rsidRPr="00A71228">
              <w:rPr>
                <w:rFonts w:ascii="Arial" w:hAnsi="Arial" w:cs="Arial"/>
                <w:b/>
                <w:bCs/>
                <w:color w:val="000000" w:themeColor="text1"/>
                <w:sz w:val="18"/>
                <w:szCs w:val="18"/>
              </w:rPr>
              <w:t>40.206</w:t>
            </w:r>
          </w:p>
        </w:tc>
      </w:tr>
    </w:tbl>
    <w:p w14:paraId="664A5DD1" w14:textId="77777777" w:rsidR="00987DAE" w:rsidRPr="009128F0" w:rsidRDefault="00404B0E" w:rsidP="00390CA8">
      <w:pPr>
        <w:spacing w:before="60" w:after="120"/>
        <w:ind w:left="392" w:hanging="851"/>
        <w:rPr>
          <w:rFonts w:ascii="Arial" w:hAnsi="Arial" w:cs="Arial"/>
          <w:b/>
          <w:color w:val="000000" w:themeColor="text1"/>
          <w:sz w:val="20"/>
          <w:szCs w:val="20"/>
        </w:rPr>
        <w:sectPr w:rsidR="00987DAE" w:rsidRPr="009128F0" w:rsidSect="00377EF3">
          <w:pgSz w:w="11907" w:h="16840" w:code="9"/>
          <w:pgMar w:top="1418" w:right="1134" w:bottom="1418" w:left="1701" w:header="720" w:footer="720" w:gutter="0"/>
          <w:cols w:space="708"/>
          <w:docGrid w:linePitch="360"/>
        </w:sectPr>
      </w:pPr>
      <w:r w:rsidRPr="009128F0">
        <w:rPr>
          <w:rFonts w:ascii="Arial" w:hAnsi="Arial" w:cs="Arial"/>
          <w:b/>
          <w:color w:val="000000" w:themeColor="text1"/>
          <w:sz w:val="14"/>
          <w:szCs w:val="14"/>
        </w:rPr>
        <w:t xml:space="preserve">              </w:t>
      </w:r>
      <w:r w:rsidRPr="009128F0">
        <w:rPr>
          <w:rFonts w:ascii="Arial" w:hAnsi="Arial" w:cs="Arial"/>
          <w:color w:val="000000" w:themeColor="text1"/>
          <w:sz w:val="14"/>
          <w:szCs w:val="14"/>
          <w:vertAlign w:val="superscript"/>
        </w:rPr>
        <w:t xml:space="preserve"> (*)</w:t>
      </w:r>
      <w:r w:rsidRPr="009128F0">
        <w:rPr>
          <w:rFonts w:ascii="Arial" w:hAnsi="Arial" w:cs="Arial"/>
          <w:color w:val="000000" w:themeColor="text1"/>
          <w:sz w:val="20"/>
          <w:szCs w:val="20"/>
          <w:vertAlign w:val="superscript"/>
        </w:rPr>
        <w:t xml:space="preserve"> </w:t>
      </w:r>
      <w:r w:rsidR="00390CA8" w:rsidRPr="009128F0">
        <w:rPr>
          <w:rFonts w:ascii="Arial" w:hAnsi="Arial" w:cs="Arial"/>
          <w:color w:val="000000" w:themeColor="text1"/>
          <w:sz w:val="14"/>
          <w:szCs w:val="14"/>
        </w:rPr>
        <w:t xml:space="preserve">Gayrimenkul yatırım fonlarının </w:t>
      </w:r>
      <w:proofErr w:type="gramStart"/>
      <w:r w:rsidR="00390CA8" w:rsidRPr="009128F0">
        <w:rPr>
          <w:rFonts w:ascii="Arial" w:hAnsi="Arial" w:cs="Arial"/>
          <w:color w:val="000000" w:themeColor="text1"/>
          <w:sz w:val="14"/>
          <w:szCs w:val="14"/>
        </w:rPr>
        <w:t>portföyünde</w:t>
      </w:r>
      <w:proofErr w:type="gramEnd"/>
      <w:r w:rsidR="00390CA8" w:rsidRPr="009128F0">
        <w:rPr>
          <w:rFonts w:ascii="Arial" w:hAnsi="Arial" w:cs="Arial"/>
          <w:color w:val="000000" w:themeColor="text1"/>
          <w:sz w:val="14"/>
          <w:szCs w:val="14"/>
        </w:rPr>
        <w:t xml:space="preserve"> bulunan gayrimenkullere ilişkin olarak yapılan gider bakiyeleridir</w:t>
      </w:r>
      <w:r w:rsidRPr="009128F0">
        <w:rPr>
          <w:rFonts w:ascii="Arial" w:hAnsi="Arial" w:cs="Arial"/>
          <w:color w:val="000000" w:themeColor="text1"/>
          <w:sz w:val="14"/>
          <w:szCs w:val="14"/>
        </w:rPr>
        <w:t>.</w:t>
      </w:r>
    </w:p>
    <w:p w14:paraId="4DFE180E" w14:textId="77777777" w:rsidR="00E45F45" w:rsidRPr="009128F0" w:rsidRDefault="00E45F45" w:rsidP="00E45F45">
      <w:pPr>
        <w:pStyle w:val="xl81"/>
        <w:pBdr>
          <w:left w:val="none" w:sz="0" w:space="0" w:color="auto"/>
        </w:pBdr>
        <w:spacing w:before="120" w:beforeAutospacing="0" w:after="120" w:afterAutospacing="0"/>
        <w:ind w:hanging="567"/>
        <w:jc w:val="both"/>
        <w:textAlignment w:val="auto"/>
        <w:rPr>
          <w:rFonts w:ascii="Arial" w:hAnsi="Arial" w:cs="Arial"/>
          <w:b/>
          <w:color w:val="000000" w:themeColor="text1"/>
          <w:sz w:val="20"/>
          <w:szCs w:val="20"/>
        </w:rPr>
      </w:pPr>
      <w:r w:rsidRPr="009128F0">
        <w:rPr>
          <w:rFonts w:ascii="Arial" w:hAnsi="Arial" w:cs="Arial"/>
          <w:b/>
          <w:color w:val="000000" w:themeColor="text1"/>
          <w:sz w:val="20"/>
          <w:szCs w:val="20"/>
        </w:rPr>
        <w:lastRenderedPageBreak/>
        <w:t>IV.</w:t>
      </w:r>
      <w:r w:rsidRPr="009128F0">
        <w:rPr>
          <w:rFonts w:ascii="Arial" w:hAnsi="Arial" w:cs="Arial"/>
          <w:b/>
          <w:color w:val="000000" w:themeColor="text1"/>
          <w:sz w:val="20"/>
          <w:szCs w:val="20"/>
        </w:rPr>
        <w:tab/>
        <w:t>Konsolide gelir tablosuna ilişkin açıklama ve dipnotlar (devamı):</w:t>
      </w:r>
    </w:p>
    <w:p w14:paraId="27EDB7F7" w14:textId="7C60A6FC" w:rsidR="00136C29" w:rsidRPr="009128F0" w:rsidRDefault="004C2AE4" w:rsidP="00AB673F">
      <w:pPr>
        <w:spacing w:before="120" w:after="120"/>
        <w:ind w:hanging="567"/>
        <w:rPr>
          <w:rFonts w:ascii="Arial" w:hAnsi="Arial" w:cs="Arial"/>
          <w:b/>
          <w:color w:val="000000" w:themeColor="text1"/>
          <w:sz w:val="20"/>
          <w:szCs w:val="20"/>
        </w:rPr>
      </w:pPr>
      <w:r>
        <w:rPr>
          <w:rFonts w:ascii="Arial" w:hAnsi="Arial" w:cs="Arial"/>
          <w:b/>
          <w:color w:val="000000" w:themeColor="text1"/>
          <w:sz w:val="20"/>
          <w:szCs w:val="20"/>
        </w:rPr>
        <w:t>9</w:t>
      </w:r>
      <w:r w:rsidR="00136C29" w:rsidRPr="009128F0">
        <w:rPr>
          <w:rFonts w:ascii="Arial" w:hAnsi="Arial" w:cs="Arial"/>
          <w:b/>
          <w:color w:val="000000" w:themeColor="text1"/>
          <w:sz w:val="20"/>
          <w:szCs w:val="20"/>
        </w:rPr>
        <w:t xml:space="preserve">. </w:t>
      </w:r>
      <w:r w:rsidR="00136C29" w:rsidRPr="009128F0">
        <w:rPr>
          <w:rFonts w:ascii="Arial" w:hAnsi="Arial" w:cs="Arial"/>
          <w:b/>
          <w:color w:val="000000" w:themeColor="text1"/>
          <w:sz w:val="20"/>
          <w:szCs w:val="20"/>
        </w:rPr>
        <w:tab/>
        <w:t>Sürdürülen faaliyetler ile durdurulan faaliyetler ve</w:t>
      </w:r>
      <w:r w:rsidR="007B5998" w:rsidRPr="009128F0">
        <w:rPr>
          <w:rFonts w:ascii="Arial" w:hAnsi="Arial" w:cs="Arial"/>
          <w:b/>
          <w:color w:val="000000" w:themeColor="text1"/>
          <w:sz w:val="20"/>
          <w:szCs w:val="20"/>
        </w:rPr>
        <w:t xml:space="preserve">rgi öncesi kar/zararına ilişkin </w:t>
      </w:r>
      <w:r w:rsidR="00136C29" w:rsidRPr="009128F0">
        <w:rPr>
          <w:rFonts w:ascii="Arial" w:hAnsi="Arial" w:cs="Arial"/>
          <w:b/>
          <w:color w:val="000000" w:themeColor="text1"/>
          <w:sz w:val="20"/>
          <w:szCs w:val="20"/>
        </w:rPr>
        <w:t>açıklama:</w:t>
      </w:r>
    </w:p>
    <w:p w14:paraId="424FB2EE" w14:textId="5CE8886A" w:rsidR="00E37F77" w:rsidRPr="009128F0" w:rsidRDefault="007E6B5C" w:rsidP="00E758E2">
      <w:pPr>
        <w:spacing w:before="120" w:after="120"/>
        <w:jc w:val="both"/>
        <w:rPr>
          <w:rFonts w:ascii="Arial" w:hAnsi="Arial" w:cs="Arial"/>
          <w:color w:val="000000" w:themeColor="text1"/>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r w:rsidR="00E34E59" w:rsidRPr="009128F0">
        <w:rPr>
          <w:rFonts w:ascii="Arial" w:hAnsi="Arial" w:cs="Arial"/>
          <w:color w:val="000000" w:themeColor="text1"/>
          <w:sz w:val="20"/>
          <w:szCs w:val="20"/>
        </w:rPr>
        <w:t>.</w:t>
      </w:r>
    </w:p>
    <w:p w14:paraId="06903D84" w14:textId="6E1F6519" w:rsidR="00136C29" w:rsidRPr="009128F0" w:rsidRDefault="004C2AE4" w:rsidP="00900783">
      <w:pPr>
        <w:spacing w:before="120" w:after="120"/>
        <w:ind w:left="-532"/>
        <w:rPr>
          <w:rFonts w:ascii="Arial" w:hAnsi="Arial" w:cs="Arial"/>
          <w:b/>
          <w:color w:val="000000" w:themeColor="text1"/>
          <w:sz w:val="20"/>
          <w:szCs w:val="20"/>
        </w:rPr>
      </w:pPr>
      <w:r>
        <w:rPr>
          <w:rFonts w:ascii="Arial" w:hAnsi="Arial" w:cs="Arial"/>
          <w:b/>
          <w:color w:val="000000" w:themeColor="text1"/>
          <w:sz w:val="20"/>
          <w:szCs w:val="20"/>
        </w:rPr>
        <w:t>10</w:t>
      </w:r>
      <w:r w:rsidR="00136C29" w:rsidRPr="009128F0">
        <w:rPr>
          <w:rFonts w:ascii="Arial" w:hAnsi="Arial" w:cs="Arial"/>
          <w:b/>
          <w:color w:val="000000" w:themeColor="text1"/>
          <w:sz w:val="20"/>
          <w:szCs w:val="20"/>
        </w:rPr>
        <w:t>.</w:t>
      </w:r>
      <w:r w:rsidR="00136C29" w:rsidRPr="009128F0">
        <w:rPr>
          <w:rFonts w:ascii="Arial" w:hAnsi="Arial" w:cs="Arial"/>
          <w:b/>
          <w:color w:val="000000" w:themeColor="text1"/>
          <w:sz w:val="20"/>
          <w:szCs w:val="20"/>
        </w:rPr>
        <w:tab/>
        <w:t>Sürdürülen faaliyetler ile durdurulan faaliyetler vergi karşılığına ilişkin açıklama:</w:t>
      </w:r>
    </w:p>
    <w:p w14:paraId="4CAAA6AE" w14:textId="4E16AF76" w:rsidR="007E6B5C" w:rsidRPr="00A5606A" w:rsidRDefault="007E6B5C" w:rsidP="007E6B5C">
      <w:pPr>
        <w:tabs>
          <w:tab w:val="left" w:pos="540"/>
        </w:tabs>
        <w:spacing w:before="120" w:after="120"/>
        <w:ind w:left="-28"/>
        <w:rPr>
          <w:rFonts w:ascii="Arial" w:hAnsi="Arial" w:cs="Arial"/>
          <w:sz w:val="20"/>
          <w:szCs w:val="20"/>
        </w:rPr>
      </w:pPr>
      <w:r w:rsidRPr="009128F0">
        <w:rPr>
          <w:rFonts w:ascii="Arial" w:hAnsi="Arial" w:cs="Arial"/>
          <w:color w:val="000000" w:themeColor="text1"/>
          <w:sz w:val="20"/>
          <w:szCs w:val="20"/>
        </w:rPr>
        <w:t xml:space="preserve">Ana Ortaklık </w:t>
      </w:r>
      <w:r w:rsidRPr="00A5606A">
        <w:rPr>
          <w:rFonts w:ascii="Arial" w:hAnsi="Arial" w:cs="Arial"/>
          <w:sz w:val="20"/>
          <w:szCs w:val="20"/>
        </w:rPr>
        <w:t>Banka’nın sürdürülen faaliyetlerine ilişkin vergi karşılığı:</w:t>
      </w:r>
    </w:p>
    <w:tbl>
      <w:tblPr>
        <w:tblW w:w="5000" w:type="pct"/>
        <w:tblInd w:w="-28" w:type="dxa"/>
        <w:tblCellMar>
          <w:left w:w="70" w:type="dxa"/>
          <w:right w:w="70" w:type="dxa"/>
        </w:tblCellMar>
        <w:tblLook w:val="00A0" w:firstRow="1" w:lastRow="0" w:firstColumn="1" w:lastColumn="0" w:noHBand="0" w:noVBand="0"/>
      </w:tblPr>
      <w:tblGrid>
        <w:gridCol w:w="7741"/>
        <w:gridCol w:w="1615"/>
      </w:tblGrid>
      <w:tr w:rsidR="007E6B5C" w:rsidRPr="00A5606A" w14:paraId="1F6AD6E4" w14:textId="77777777" w:rsidTr="007E6B5C">
        <w:trPr>
          <w:trHeight w:val="170"/>
        </w:trPr>
        <w:tc>
          <w:tcPr>
            <w:tcW w:w="4137" w:type="pct"/>
            <w:tcBorders>
              <w:top w:val="single" w:sz="4" w:space="0" w:color="auto"/>
              <w:bottom w:val="single" w:sz="4" w:space="0" w:color="auto"/>
            </w:tcBorders>
            <w:noWrap/>
            <w:vAlign w:val="bottom"/>
          </w:tcPr>
          <w:p w14:paraId="49C932F5" w14:textId="77777777" w:rsidR="007E6B5C" w:rsidRPr="00A5606A" w:rsidRDefault="007E6B5C" w:rsidP="001172BB">
            <w:pPr>
              <w:rPr>
                <w:rFonts w:ascii="Arial" w:hAnsi="Arial" w:cs="Arial"/>
                <w:b/>
                <w:bCs/>
                <w:sz w:val="18"/>
                <w:szCs w:val="18"/>
              </w:rPr>
            </w:pPr>
            <w:r w:rsidRPr="00A5606A">
              <w:rPr>
                <w:rFonts w:ascii="Arial" w:hAnsi="Arial" w:cs="Arial"/>
                <w:b/>
                <w:bCs/>
                <w:sz w:val="18"/>
                <w:szCs w:val="18"/>
              </w:rPr>
              <w:t> </w:t>
            </w:r>
          </w:p>
        </w:tc>
        <w:tc>
          <w:tcPr>
            <w:tcW w:w="863" w:type="pct"/>
            <w:tcBorders>
              <w:top w:val="single" w:sz="4" w:space="0" w:color="auto"/>
              <w:bottom w:val="single" w:sz="4" w:space="0" w:color="auto"/>
            </w:tcBorders>
            <w:noWrap/>
            <w:vAlign w:val="bottom"/>
          </w:tcPr>
          <w:p w14:paraId="46B4C15D" w14:textId="77777777" w:rsidR="007E6B5C" w:rsidRPr="00A5606A" w:rsidRDefault="007E6B5C" w:rsidP="001172BB">
            <w:pPr>
              <w:jc w:val="right"/>
              <w:rPr>
                <w:rFonts w:ascii="Arial" w:hAnsi="Arial" w:cs="Arial"/>
                <w:b/>
                <w:sz w:val="18"/>
                <w:szCs w:val="18"/>
              </w:rPr>
            </w:pPr>
            <w:r w:rsidRPr="00A5606A">
              <w:rPr>
                <w:rFonts w:ascii="Arial" w:hAnsi="Arial" w:cs="Arial"/>
                <w:b/>
                <w:sz w:val="18"/>
                <w:szCs w:val="18"/>
              </w:rPr>
              <w:t>Cari Dönem</w:t>
            </w:r>
          </w:p>
        </w:tc>
      </w:tr>
      <w:tr w:rsidR="007E6B5C" w:rsidRPr="00A5606A" w14:paraId="58B6F225" w14:textId="77777777" w:rsidTr="007E6B5C">
        <w:trPr>
          <w:trHeight w:val="170"/>
        </w:trPr>
        <w:tc>
          <w:tcPr>
            <w:tcW w:w="4137" w:type="pct"/>
            <w:tcBorders>
              <w:top w:val="single" w:sz="4" w:space="0" w:color="auto"/>
            </w:tcBorders>
            <w:noWrap/>
            <w:vAlign w:val="bottom"/>
          </w:tcPr>
          <w:p w14:paraId="60C2B4F4" w14:textId="77777777" w:rsidR="007E6B5C" w:rsidRPr="00A5606A" w:rsidRDefault="007E6B5C" w:rsidP="001172BB">
            <w:pPr>
              <w:rPr>
                <w:rFonts w:ascii="Arial" w:hAnsi="Arial" w:cs="Arial"/>
                <w:b/>
                <w:bCs/>
                <w:sz w:val="18"/>
                <w:szCs w:val="18"/>
              </w:rPr>
            </w:pPr>
          </w:p>
        </w:tc>
        <w:tc>
          <w:tcPr>
            <w:tcW w:w="863" w:type="pct"/>
            <w:tcBorders>
              <w:top w:val="single" w:sz="4" w:space="0" w:color="auto"/>
            </w:tcBorders>
            <w:noWrap/>
            <w:vAlign w:val="bottom"/>
          </w:tcPr>
          <w:p w14:paraId="28A4E376" w14:textId="77777777" w:rsidR="007E6B5C" w:rsidRPr="00A5606A" w:rsidRDefault="007E6B5C" w:rsidP="001172BB">
            <w:pPr>
              <w:jc w:val="right"/>
              <w:rPr>
                <w:rFonts w:ascii="Arial" w:hAnsi="Arial" w:cs="Arial"/>
                <w:sz w:val="18"/>
                <w:szCs w:val="18"/>
              </w:rPr>
            </w:pPr>
          </w:p>
        </w:tc>
      </w:tr>
      <w:tr w:rsidR="00887682" w:rsidRPr="00A5606A" w14:paraId="72BFED6F" w14:textId="77777777" w:rsidTr="007E6B5C">
        <w:trPr>
          <w:trHeight w:val="170"/>
        </w:trPr>
        <w:tc>
          <w:tcPr>
            <w:tcW w:w="4137" w:type="pct"/>
            <w:vAlign w:val="bottom"/>
          </w:tcPr>
          <w:p w14:paraId="7D744BD5" w14:textId="77777777" w:rsidR="00887682" w:rsidRPr="00A5606A" w:rsidRDefault="00887682" w:rsidP="00887682">
            <w:pPr>
              <w:rPr>
                <w:rFonts w:ascii="Arial" w:hAnsi="Arial" w:cs="Arial"/>
                <w:sz w:val="18"/>
                <w:szCs w:val="18"/>
              </w:rPr>
            </w:pPr>
            <w:r w:rsidRPr="00A5606A">
              <w:rPr>
                <w:rFonts w:ascii="Arial" w:hAnsi="Arial" w:cs="Arial"/>
                <w:sz w:val="18"/>
                <w:szCs w:val="18"/>
              </w:rPr>
              <w:t>Vergi öncesi kar</w:t>
            </w:r>
          </w:p>
        </w:tc>
        <w:tc>
          <w:tcPr>
            <w:tcW w:w="863" w:type="pct"/>
            <w:noWrap/>
            <w:vAlign w:val="bottom"/>
          </w:tcPr>
          <w:p w14:paraId="718E14C6" w14:textId="215D8624" w:rsidR="00887682" w:rsidRPr="00A5606A" w:rsidRDefault="007D10F6" w:rsidP="00887682">
            <w:pPr>
              <w:jc w:val="right"/>
              <w:rPr>
                <w:rFonts w:ascii="Arial" w:hAnsi="Arial" w:cs="Arial"/>
                <w:bCs/>
                <w:sz w:val="18"/>
                <w:szCs w:val="18"/>
              </w:rPr>
            </w:pPr>
            <w:r w:rsidRPr="007D10F6">
              <w:rPr>
                <w:rFonts w:ascii="Arial" w:hAnsi="Arial" w:cs="Arial"/>
                <w:bCs/>
                <w:sz w:val="18"/>
                <w:szCs w:val="18"/>
              </w:rPr>
              <w:t>116.968</w:t>
            </w:r>
          </w:p>
        </w:tc>
      </w:tr>
      <w:tr w:rsidR="00887682" w:rsidRPr="00A5606A" w14:paraId="031B7EBB" w14:textId="77777777" w:rsidTr="007E6B5C">
        <w:trPr>
          <w:trHeight w:val="170"/>
        </w:trPr>
        <w:tc>
          <w:tcPr>
            <w:tcW w:w="4137" w:type="pct"/>
            <w:vAlign w:val="bottom"/>
          </w:tcPr>
          <w:p w14:paraId="48049EC1" w14:textId="77777777" w:rsidR="00887682" w:rsidRPr="00A5606A" w:rsidRDefault="00887682" w:rsidP="00887682">
            <w:pPr>
              <w:rPr>
                <w:rFonts w:ascii="Arial" w:hAnsi="Arial" w:cs="Arial"/>
                <w:sz w:val="18"/>
                <w:szCs w:val="18"/>
              </w:rPr>
            </w:pPr>
            <w:r w:rsidRPr="00A5606A">
              <w:rPr>
                <w:rFonts w:ascii="Arial" w:hAnsi="Arial" w:cs="Arial"/>
                <w:sz w:val="18"/>
                <w:szCs w:val="18"/>
              </w:rPr>
              <w:t>%22 vergi oranı ile hesaplanan vergi</w:t>
            </w:r>
          </w:p>
        </w:tc>
        <w:tc>
          <w:tcPr>
            <w:tcW w:w="863" w:type="pct"/>
            <w:noWrap/>
            <w:vAlign w:val="bottom"/>
          </w:tcPr>
          <w:p w14:paraId="744B2D73" w14:textId="4BC4077F" w:rsidR="00887682" w:rsidRPr="00A5606A" w:rsidRDefault="007D10F6" w:rsidP="00887682">
            <w:pPr>
              <w:jc w:val="right"/>
              <w:rPr>
                <w:rFonts w:ascii="Arial" w:hAnsi="Arial" w:cs="Arial"/>
                <w:bCs/>
                <w:sz w:val="18"/>
                <w:szCs w:val="18"/>
              </w:rPr>
            </w:pPr>
            <w:r w:rsidRPr="007D10F6">
              <w:rPr>
                <w:rFonts w:ascii="Arial" w:hAnsi="Arial" w:cs="Arial"/>
                <w:bCs/>
                <w:sz w:val="18"/>
                <w:szCs w:val="18"/>
              </w:rPr>
              <w:t>25.733</w:t>
            </w:r>
          </w:p>
        </w:tc>
      </w:tr>
      <w:tr w:rsidR="00887682" w:rsidRPr="00A5606A" w14:paraId="0A001B12" w14:textId="77777777" w:rsidTr="007E6B5C">
        <w:trPr>
          <w:trHeight w:val="170"/>
        </w:trPr>
        <w:tc>
          <w:tcPr>
            <w:tcW w:w="4137" w:type="pct"/>
            <w:vAlign w:val="bottom"/>
          </w:tcPr>
          <w:p w14:paraId="50D9796A" w14:textId="77777777" w:rsidR="00887682" w:rsidRPr="00A5606A" w:rsidRDefault="00887682" w:rsidP="00887682">
            <w:pPr>
              <w:rPr>
                <w:rFonts w:ascii="Arial" w:hAnsi="Arial" w:cs="Arial"/>
                <w:sz w:val="18"/>
                <w:szCs w:val="18"/>
              </w:rPr>
            </w:pPr>
            <w:r w:rsidRPr="00A5606A">
              <w:rPr>
                <w:rFonts w:ascii="Arial" w:hAnsi="Arial" w:cs="Arial"/>
                <w:sz w:val="18"/>
                <w:szCs w:val="18"/>
              </w:rPr>
              <w:t>Kanunen kabul edilmeyen giderler ve diğer ilaveler</w:t>
            </w:r>
          </w:p>
        </w:tc>
        <w:tc>
          <w:tcPr>
            <w:tcW w:w="863" w:type="pct"/>
            <w:noWrap/>
            <w:vAlign w:val="bottom"/>
          </w:tcPr>
          <w:p w14:paraId="4213BB2A" w14:textId="1D4E462D" w:rsidR="00887682" w:rsidRPr="00A5606A" w:rsidRDefault="00DA5D17" w:rsidP="00887682">
            <w:pPr>
              <w:jc w:val="right"/>
              <w:rPr>
                <w:rFonts w:ascii="Arial" w:hAnsi="Arial" w:cs="Arial"/>
                <w:bCs/>
                <w:sz w:val="18"/>
                <w:szCs w:val="18"/>
              </w:rPr>
            </w:pPr>
            <w:r>
              <w:rPr>
                <w:rFonts w:ascii="Arial" w:hAnsi="Arial" w:cs="Arial"/>
                <w:bCs/>
                <w:sz w:val="18"/>
                <w:szCs w:val="18"/>
              </w:rPr>
              <w:t>4.688</w:t>
            </w:r>
          </w:p>
        </w:tc>
      </w:tr>
      <w:tr w:rsidR="00887682" w:rsidRPr="00A5606A" w14:paraId="07354AF3" w14:textId="77777777" w:rsidTr="007E6B5C">
        <w:trPr>
          <w:trHeight w:val="170"/>
        </w:trPr>
        <w:tc>
          <w:tcPr>
            <w:tcW w:w="4137" w:type="pct"/>
            <w:vAlign w:val="bottom"/>
          </w:tcPr>
          <w:p w14:paraId="411B28BA" w14:textId="77777777" w:rsidR="00887682" w:rsidRPr="00A5606A" w:rsidRDefault="00887682" w:rsidP="00887682">
            <w:pPr>
              <w:rPr>
                <w:rFonts w:ascii="Arial" w:hAnsi="Arial" w:cs="Arial"/>
                <w:sz w:val="18"/>
                <w:szCs w:val="18"/>
              </w:rPr>
            </w:pPr>
            <w:r w:rsidRPr="00A5606A">
              <w:rPr>
                <w:rFonts w:ascii="Arial" w:hAnsi="Arial" w:cs="Arial"/>
                <w:sz w:val="18"/>
                <w:szCs w:val="18"/>
              </w:rPr>
              <w:t>İndirimler</w:t>
            </w:r>
          </w:p>
        </w:tc>
        <w:tc>
          <w:tcPr>
            <w:tcW w:w="863" w:type="pct"/>
            <w:noWrap/>
            <w:vAlign w:val="bottom"/>
          </w:tcPr>
          <w:p w14:paraId="49F64156" w14:textId="6E41A6F3" w:rsidR="00887682" w:rsidRPr="00A5606A" w:rsidRDefault="00DA5D17" w:rsidP="00FA4CE2">
            <w:pPr>
              <w:jc w:val="right"/>
              <w:rPr>
                <w:rFonts w:ascii="Arial" w:hAnsi="Arial" w:cs="Arial"/>
                <w:bCs/>
                <w:sz w:val="18"/>
                <w:szCs w:val="18"/>
              </w:rPr>
            </w:pPr>
            <w:r>
              <w:rPr>
                <w:rFonts w:ascii="Arial" w:hAnsi="Arial" w:cs="Arial"/>
                <w:bCs/>
                <w:sz w:val="18"/>
                <w:szCs w:val="18"/>
              </w:rPr>
              <w:t>(30.421</w:t>
            </w:r>
            <w:r w:rsidR="00887682" w:rsidRPr="00A5606A">
              <w:rPr>
                <w:rFonts w:ascii="Arial" w:hAnsi="Arial" w:cs="Arial"/>
                <w:bCs/>
                <w:sz w:val="18"/>
                <w:szCs w:val="18"/>
              </w:rPr>
              <w:t>)</w:t>
            </w:r>
          </w:p>
        </w:tc>
      </w:tr>
      <w:tr w:rsidR="00887682" w:rsidRPr="00A5606A" w14:paraId="49B01D0D" w14:textId="77777777" w:rsidTr="007E6B5C">
        <w:trPr>
          <w:trHeight w:val="170"/>
        </w:trPr>
        <w:tc>
          <w:tcPr>
            <w:tcW w:w="4137" w:type="pct"/>
            <w:noWrap/>
            <w:vAlign w:val="bottom"/>
          </w:tcPr>
          <w:p w14:paraId="2289036D" w14:textId="77777777" w:rsidR="00887682" w:rsidRPr="00A5606A" w:rsidRDefault="00887682" w:rsidP="00887682">
            <w:pPr>
              <w:rPr>
                <w:rFonts w:ascii="Arial" w:hAnsi="Arial" w:cs="Arial"/>
                <w:sz w:val="18"/>
                <w:szCs w:val="18"/>
              </w:rPr>
            </w:pPr>
            <w:r w:rsidRPr="00A5606A">
              <w:rPr>
                <w:rFonts w:ascii="Arial" w:hAnsi="Arial" w:cs="Arial"/>
                <w:sz w:val="18"/>
                <w:szCs w:val="18"/>
              </w:rPr>
              <w:t>Cari Vergi Karşılığı</w:t>
            </w:r>
          </w:p>
        </w:tc>
        <w:tc>
          <w:tcPr>
            <w:tcW w:w="863" w:type="pct"/>
            <w:noWrap/>
            <w:vAlign w:val="bottom"/>
          </w:tcPr>
          <w:p w14:paraId="7D553A72" w14:textId="7A586F92" w:rsidR="00887682" w:rsidRPr="00A5606A" w:rsidRDefault="00887682" w:rsidP="00887682">
            <w:pPr>
              <w:jc w:val="right"/>
              <w:rPr>
                <w:rFonts w:ascii="Arial" w:hAnsi="Arial" w:cs="Arial"/>
                <w:bCs/>
                <w:sz w:val="18"/>
                <w:szCs w:val="18"/>
              </w:rPr>
            </w:pPr>
            <w:r w:rsidRPr="00A5606A">
              <w:rPr>
                <w:rFonts w:ascii="Arial" w:hAnsi="Arial" w:cs="Arial"/>
                <w:bCs/>
                <w:sz w:val="18"/>
                <w:szCs w:val="18"/>
              </w:rPr>
              <w:t>-</w:t>
            </w:r>
          </w:p>
        </w:tc>
      </w:tr>
      <w:tr w:rsidR="00887682" w:rsidRPr="00A5606A" w14:paraId="005018E2" w14:textId="77777777" w:rsidTr="007E6B5C">
        <w:trPr>
          <w:trHeight w:val="170"/>
        </w:trPr>
        <w:tc>
          <w:tcPr>
            <w:tcW w:w="4137" w:type="pct"/>
            <w:noWrap/>
            <w:vAlign w:val="bottom"/>
          </w:tcPr>
          <w:p w14:paraId="04575C76" w14:textId="77777777" w:rsidR="00887682" w:rsidRPr="00A5606A" w:rsidRDefault="00887682" w:rsidP="00887682">
            <w:pPr>
              <w:rPr>
                <w:rFonts w:ascii="Arial" w:hAnsi="Arial" w:cs="Arial"/>
                <w:sz w:val="18"/>
                <w:szCs w:val="18"/>
              </w:rPr>
            </w:pPr>
            <w:r w:rsidRPr="00A5606A">
              <w:rPr>
                <w:rFonts w:ascii="Arial" w:hAnsi="Arial" w:cs="Arial"/>
                <w:sz w:val="18"/>
                <w:szCs w:val="18"/>
              </w:rPr>
              <w:t>Ertelenmiş Vergi Karşılığı</w:t>
            </w:r>
          </w:p>
        </w:tc>
        <w:tc>
          <w:tcPr>
            <w:tcW w:w="863" w:type="pct"/>
            <w:noWrap/>
            <w:vAlign w:val="bottom"/>
          </w:tcPr>
          <w:p w14:paraId="2682BB17" w14:textId="2DBD2E2C" w:rsidR="00887682" w:rsidRPr="00A5606A" w:rsidRDefault="00887682" w:rsidP="00887682">
            <w:pPr>
              <w:jc w:val="right"/>
              <w:rPr>
                <w:rFonts w:ascii="Arial" w:hAnsi="Arial" w:cs="Arial"/>
                <w:bCs/>
                <w:sz w:val="18"/>
                <w:szCs w:val="18"/>
              </w:rPr>
            </w:pPr>
            <w:r w:rsidRPr="00A5606A">
              <w:rPr>
                <w:rFonts w:ascii="Arial" w:hAnsi="Arial" w:cs="Arial"/>
                <w:bCs/>
                <w:sz w:val="18"/>
                <w:szCs w:val="18"/>
              </w:rPr>
              <w:t>17.220</w:t>
            </w:r>
          </w:p>
        </w:tc>
      </w:tr>
      <w:tr w:rsidR="00887682" w:rsidRPr="00A5606A" w14:paraId="41AC0519" w14:textId="77777777" w:rsidTr="007E6B5C">
        <w:trPr>
          <w:trHeight w:val="170"/>
        </w:trPr>
        <w:tc>
          <w:tcPr>
            <w:tcW w:w="4137" w:type="pct"/>
            <w:noWrap/>
            <w:vAlign w:val="bottom"/>
          </w:tcPr>
          <w:p w14:paraId="1BD73A12" w14:textId="77777777" w:rsidR="00887682" w:rsidRPr="00A5606A" w:rsidRDefault="00887682" w:rsidP="00887682">
            <w:pPr>
              <w:rPr>
                <w:rFonts w:ascii="Arial" w:hAnsi="Arial" w:cs="Arial"/>
                <w:sz w:val="18"/>
                <w:szCs w:val="18"/>
              </w:rPr>
            </w:pPr>
            <w:r w:rsidRPr="00A5606A">
              <w:rPr>
                <w:rFonts w:ascii="Arial" w:hAnsi="Arial" w:cs="Arial"/>
                <w:sz w:val="18"/>
                <w:szCs w:val="18"/>
              </w:rPr>
              <w:t>Sürdürülen faaliyetler vergi karşılığı</w:t>
            </w:r>
          </w:p>
        </w:tc>
        <w:tc>
          <w:tcPr>
            <w:tcW w:w="863" w:type="pct"/>
            <w:noWrap/>
            <w:vAlign w:val="bottom"/>
          </w:tcPr>
          <w:p w14:paraId="2ADB7F36" w14:textId="4DA12AD2" w:rsidR="00887682" w:rsidRPr="00A5606A" w:rsidRDefault="00887682" w:rsidP="00887682">
            <w:pPr>
              <w:jc w:val="right"/>
              <w:rPr>
                <w:rFonts w:ascii="Arial" w:hAnsi="Arial" w:cs="Arial"/>
                <w:bCs/>
                <w:sz w:val="18"/>
                <w:szCs w:val="18"/>
              </w:rPr>
            </w:pPr>
            <w:r w:rsidRPr="00A5606A">
              <w:rPr>
                <w:rFonts w:ascii="Arial" w:hAnsi="Arial" w:cs="Arial"/>
                <w:bCs/>
                <w:sz w:val="18"/>
                <w:szCs w:val="18"/>
              </w:rPr>
              <w:t>17.220</w:t>
            </w:r>
          </w:p>
        </w:tc>
      </w:tr>
      <w:tr w:rsidR="007E6B5C" w:rsidRPr="00A5606A" w14:paraId="42D7D051" w14:textId="77777777" w:rsidTr="007E6B5C">
        <w:trPr>
          <w:trHeight w:val="170"/>
        </w:trPr>
        <w:tc>
          <w:tcPr>
            <w:tcW w:w="4137" w:type="pct"/>
            <w:tcBorders>
              <w:bottom w:val="single" w:sz="4" w:space="0" w:color="auto"/>
            </w:tcBorders>
            <w:noWrap/>
            <w:vAlign w:val="bottom"/>
          </w:tcPr>
          <w:p w14:paraId="7F4C58AF" w14:textId="77777777" w:rsidR="007E6B5C" w:rsidRPr="00A5606A" w:rsidRDefault="007E6B5C" w:rsidP="001172BB">
            <w:pPr>
              <w:rPr>
                <w:rFonts w:ascii="Arial" w:hAnsi="Arial" w:cs="Arial"/>
                <w:sz w:val="18"/>
                <w:szCs w:val="18"/>
              </w:rPr>
            </w:pPr>
          </w:p>
        </w:tc>
        <w:tc>
          <w:tcPr>
            <w:tcW w:w="863" w:type="pct"/>
            <w:tcBorders>
              <w:bottom w:val="single" w:sz="4" w:space="0" w:color="auto"/>
            </w:tcBorders>
            <w:noWrap/>
            <w:vAlign w:val="bottom"/>
          </w:tcPr>
          <w:p w14:paraId="2EF33227" w14:textId="77777777" w:rsidR="007E6B5C" w:rsidRPr="00A5606A" w:rsidRDefault="007E6B5C" w:rsidP="001172BB">
            <w:pPr>
              <w:jc w:val="right"/>
              <w:rPr>
                <w:rFonts w:ascii="Arial" w:hAnsi="Arial" w:cs="Arial"/>
                <w:bCs/>
                <w:sz w:val="18"/>
                <w:szCs w:val="18"/>
              </w:rPr>
            </w:pPr>
          </w:p>
        </w:tc>
      </w:tr>
    </w:tbl>
    <w:p w14:paraId="66949764" w14:textId="3B751587" w:rsidR="00932E5B" w:rsidRPr="009128F0" w:rsidRDefault="00CB6686" w:rsidP="00900783">
      <w:pPr>
        <w:tabs>
          <w:tab w:val="left" w:pos="540"/>
        </w:tabs>
        <w:spacing w:before="120" w:after="120"/>
        <w:rPr>
          <w:rFonts w:ascii="Arial" w:hAnsi="Arial" w:cs="Arial"/>
          <w:color w:val="000000" w:themeColor="text1"/>
          <w:sz w:val="20"/>
          <w:szCs w:val="20"/>
        </w:rPr>
      </w:pPr>
      <w:r w:rsidRPr="009128F0">
        <w:rPr>
          <w:rFonts w:ascii="Arial" w:hAnsi="Arial" w:cs="Arial"/>
          <w:color w:val="000000" w:themeColor="text1"/>
          <w:sz w:val="20"/>
          <w:szCs w:val="20"/>
        </w:rPr>
        <w:t xml:space="preserve">Ana Ortaklık </w:t>
      </w:r>
      <w:r w:rsidR="00932E5B" w:rsidRPr="009128F0">
        <w:rPr>
          <w:rFonts w:ascii="Arial" w:hAnsi="Arial" w:cs="Arial"/>
          <w:color w:val="000000" w:themeColor="text1"/>
          <w:sz w:val="20"/>
          <w:szCs w:val="20"/>
        </w:rPr>
        <w:t>Banka’nın sürdürülen faaliyetlerine ilişkin vergi karşılığı:</w:t>
      </w:r>
    </w:p>
    <w:tbl>
      <w:tblPr>
        <w:tblW w:w="5000" w:type="pct"/>
        <w:tblCellMar>
          <w:left w:w="70" w:type="dxa"/>
          <w:right w:w="70" w:type="dxa"/>
        </w:tblCellMar>
        <w:tblLook w:val="00A0" w:firstRow="1" w:lastRow="0" w:firstColumn="1" w:lastColumn="0" w:noHBand="0" w:noVBand="0"/>
      </w:tblPr>
      <w:tblGrid>
        <w:gridCol w:w="7747"/>
        <w:gridCol w:w="1609"/>
      </w:tblGrid>
      <w:tr w:rsidR="007E6B5C" w:rsidRPr="009128F0" w14:paraId="41474C3E" w14:textId="77777777" w:rsidTr="007E6B5C">
        <w:trPr>
          <w:trHeight w:val="113"/>
        </w:trPr>
        <w:tc>
          <w:tcPr>
            <w:tcW w:w="4140" w:type="pct"/>
            <w:tcBorders>
              <w:top w:val="single" w:sz="4" w:space="0" w:color="auto"/>
              <w:bottom w:val="single" w:sz="4" w:space="0" w:color="auto"/>
            </w:tcBorders>
            <w:noWrap/>
            <w:vAlign w:val="bottom"/>
          </w:tcPr>
          <w:p w14:paraId="6D80B822" w14:textId="77777777" w:rsidR="007E6B5C" w:rsidRPr="009128F0" w:rsidRDefault="007E6B5C" w:rsidP="0084268A">
            <w:pPr>
              <w:rPr>
                <w:rFonts w:ascii="Arial" w:hAnsi="Arial" w:cs="Arial"/>
                <w:b/>
                <w:bCs/>
                <w:color w:val="000000" w:themeColor="text1"/>
                <w:sz w:val="18"/>
                <w:szCs w:val="18"/>
              </w:rPr>
            </w:pPr>
            <w:r w:rsidRPr="009128F0">
              <w:rPr>
                <w:rFonts w:ascii="Arial" w:hAnsi="Arial" w:cs="Arial"/>
                <w:b/>
                <w:bCs/>
                <w:color w:val="000000" w:themeColor="text1"/>
                <w:sz w:val="18"/>
                <w:szCs w:val="18"/>
              </w:rPr>
              <w:t> </w:t>
            </w:r>
          </w:p>
        </w:tc>
        <w:tc>
          <w:tcPr>
            <w:tcW w:w="860" w:type="pct"/>
            <w:tcBorders>
              <w:top w:val="single" w:sz="4" w:space="0" w:color="auto"/>
              <w:bottom w:val="single" w:sz="4" w:space="0" w:color="auto"/>
            </w:tcBorders>
            <w:noWrap/>
            <w:vAlign w:val="bottom"/>
          </w:tcPr>
          <w:p w14:paraId="6855DE8A" w14:textId="77777777" w:rsidR="007E6B5C" w:rsidRPr="009128F0" w:rsidRDefault="007E6B5C" w:rsidP="0084268A">
            <w:pPr>
              <w:jc w:val="right"/>
              <w:rPr>
                <w:rFonts w:ascii="Arial" w:hAnsi="Arial" w:cs="Arial"/>
                <w:b/>
                <w:color w:val="000000" w:themeColor="text1"/>
                <w:sz w:val="18"/>
                <w:szCs w:val="18"/>
              </w:rPr>
            </w:pPr>
            <w:r w:rsidRPr="009128F0">
              <w:rPr>
                <w:rFonts w:ascii="Arial" w:hAnsi="Arial" w:cs="Arial"/>
                <w:b/>
                <w:color w:val="000000" w:themeColor="text1"/>
                <w:sz w:val="18"/>
                <w:szCs w:val="18"/>
              </w:rPr>
              <w:t>Önceki dönem</w:t>
            </w:r>
          </w:p>
        </w:tc>
      </w:tr>
      <w:tr w:rsidR="007E6B5C" w:rsidRPr="009128F0" w14:paraId="1863E70F" w14:textId="77777777" w:rsidTr="007E6B5C">
        <w:trPr>
          <w:trHeight w:val="113"/>
        </w:trPr>
        <w:tc>
          <w:tcPr>
            <w:tcW w:w="4140" w:type="pct"/>
            <w:tcBorders>
              <w:top w:val="single" w:sz="4" w:space="0" w:color="auto"/>
            </w:tcBorders>
            <w:noWrap/>
            <w:vAlign w:val="bottom"/>
          </w:tcPr>
          <w:p w14:paraId="6744C6E1" w14:textId="77777777" w:rsidR="007E6B5C" w:rsidRPr="009128F0" w:rsidRDefault="007E6B5C" w:rsidP="0084268A">
            <w:pPr>
              <w:rPr>
                <w:rFonts w:ascii="Arial" w:hAnsi="Arial" w:cs="Arial"/>
                <w:b/>
                <w:bCs/>
                <w:color w:val="000000" w:themeColor="text1"/>
                <w:sz w:val="18"/>
                <w:szCs w:val="18"/>
              </w:rPr>
            </w:pPr>
          </w:p>
        </w:tc>
        <w:tc>
          <w:tcPr>
            <w:tcW w:w="860" w:type="pct"/>
            <w:tcBorders>
              <w:top w:val="single" w:sz="4" w:space="0" w:color="auto"/>
            </w:tcBorders>
            <w:noWrap/>
            <w:vAlign w:val="bottom"/>
          </w:tcPr>
          <w:p w14:paraId="7D253B61" w14:textId="77777777" w:rsidR="007E6B5C" w:rsidRPr="009128F0" w:rsidRDefault="007E6B5C" w:rsidP="0084268A">
            <w:pPr>
              <w:jc w:val="right"/>
              <w:rPr>
                <w:rFonts w:ascii="Arial" w:hAnsi="Arial" w:cs="Arial"/>
                <w:color w:val="000000" w:themeColor="text1"/>
                <w:sz w:val="18"/>
                <w:szCs w:val="18"/>
              </w:rPr>
            </w:pPr>
          </w:p>
        </w:tc>
      </w:tr>
      <w:tr w:rsidR="001172BB" w:rsidRPr="009128F0" w14:paraId="2310BCA0" w14:textId="77777777" w:rsidTr="007E6B5C">
        <w:trPr>
          <w:trHeight w:val="113"/>
        </w:trPr>
        <w:tc>
          <w:tcPr>
            <w:tcW w:w="4140" w:type="pct"/>
            <w:shd w:val="clear" w:color="auto" w:fill="auto"/>
            <w:vAlign w:val="bottom"/>
          </w:tcPr>
          <w:p w14:paraId="4BA3F6CD" w14:textId="77777777" w:rsidR="001172BB" w:rsidRPr="009128F0" w:rsidRDefault="001172BB" w:rsidP="001172BB">
            <w:pPr>
              <w:rPr>
                <w:rFonts w:ascii="Arial" w:hAnsi="Arial" w:cs="Arial"/>
                <w:color w:val="000000" w:themeColor="text1"/>
                <w:sz w:val="18"/>
                <w:szCs w:val="18"/>
              </w:rPr>
            </w:pPr>
            <w:r w:rsidRPr="009128F0">
              <w:rPr>
                <w:rFonts w:ascii="Arial" w:hAnsi="Arial" w:cs="Arial"/>
                <w:color w:val="000000" w:themeColor="text1"/>
                <w:sz w:val="18"/>
                <w:szCs w:val="18"/>
              </w:rPr>
              <w:t>Vergi öncesi kar</w:t>
            </w:r>
          </w:p>
        </w:tc>
        <w:tc>
          <w:tcPr>
            <w:tcW w:w="860" w:type="pct"/>
            <w:shd w:val="clear" w:color="auto" w:fill="auto"/>
            <w:noWrap/>
            <w:vAlign w:val="bottom"/>
          </w:tcPr>
          <w:p w14:paraId="6C7A18A7" w14:textId="12FC7591" w:rsidR="001172BB" w:rsidRPr="00CE46B6" w:rsidRDefault="001172BB" w:rsidP="001172BB">
            <w:pPr>
              <w:jc w:val="right"/>
              <w:rPr>
                <w:rFonts w:ascii="Arial" w:hAnsi="Arial" w:cs="Arial"/>
                <w:bCs/>
                <w:color w:val="000000" w:themeColor="text1"/>
                <w:sz w:val="18"/>
                <w:szCs w:val="18"/>
                <w:highlight w:val="yellow"/>
              </w:rPr>
            </w:pPr>
            <w:r>
              <w:rPr>
                <w:rFonts w:ascii="Arial" w:hAnsi="Arial" w:cs="Arial"/>
                <w:bCs/>
                <w:color w:val="000000" w:themeColor="text1"/>
                <w:sz w:val="18"/>
                <w:szCs w:val="18"/>
              </w:rPr>
              <w:t>50.441</w:t>
            </w:r>
          </w:p>
        </w:tc>
      </w:tr>
      <w:tr w:rsidR="001172BB" w:rsidRPr="009128F0" w14:paraId="6D9EEEE3" w14:textId="77777777" w:rsidTr="007E6B5C">
        <w:trPr>
          <w:trHeight w:val="113"/>
        </w:trPr>
        <w:tc>
          <w:tcPr>
            <w:tcW w:w="4140" w:type="pct"/>
            <w:shd w:val="clear" w:color="auto" w:fill="auto"/>
            <w:vAlign w:val="bottom"/>
          </w:tcPr>
          <w:p w14:paraId="542106A3" w14:textId="77777777" w:rsidR="001172BB" w:rsidRPr="009128F0" w:rsidRDefault="001172BB" w:rsidP="001172BB">
            <w:pPr>
              <w:rPr>
                <w:rFonts w:ascii="Arial" w:hAnsi="Arial" w:cs="Arial"/>
                <w:color w:val="000000" w:themeColor="text1"/>
                <w:sz w:val="18"/>
                <w:szCs w:val="18"/>
              </w:rPr>
            </w:pPr>
            <w:r w:rsidRPr="009128F0">
              <w:rPr>
                <w:rFonts w:ascii="Arial" w:hAnsi="Arial" w:cs="Arial"/>
                <w:color w:val="000000" w:themeColor="text1"/>
                <w:sz w:val="18"/>
                <w:szCs w:val="18"/>
              </w:rPr>
              <w:t>%20 vergi oranı ile hesaplanan vergi</w:t>
            </w:r>
          </w:p>
        </w:tc>
        <w:tc>
          <w:tcPr>
            <w:tcW w:w="860" w:type="pct"/>
            <w:shd w:val="clear" w:color="auto" w:fill="auto"/>
            <w:noWrap/>
            <w:vAlign w:val="bottom"/>
          </w:tcPr>
          <w:p w14:paraId="6BC131C3" w14:textId="283F5FD1" w:rsidR="001172BB" w:rsidRPr="00CE46B6" w:rsidRDefault="001172BB" w:rsidP="001172BB">
            <w:pPr>
              <w:jc w:val="right"/>
              <w:rPr>
                <w:rFonts w:ascii="Arial" w:hAnsi="Arial" w:cs="Arial"/>
                <w:bCs/>
                <w:color w:val="000000" w:themeColor="text1"/>
                <w:sz w:val="18"/>
                <w:szCs w:val="18"/>
                <w:highlight w:val="yellow"/>
              </w:rPr>
            </w:pPr>
            <w:r>
              <w:rPr>
                <w:rFonts w:ascii="Arial" w:hAnsi="Arial" w:cs="Arial"/>
                <w:bCs/>
                <w:color w:val="000000" w:themeColor="text1"/>
                <w:sz w:val="18"/>
                <w:szCs w:val="18"/>
              </w:rPr>
              <w:t>10.088</w:t>
            </w:r>
          </w:p>
        </w:tc>
      </w:tr>
      <w:tr w:rsidR="001172BB" w:rsidRPr="009128F0" w14:paraId="5E31C01A" w14:textId="77777777" w:rsidTr="007E6B5C">
        <w:trPr>
          <w:trHeight w:val="113"/>
        </w:trPr>
        <w:tc>
          <w:tcPr>
            <w:tcW w:w="4140" w:type="pct"/>
            <w:shd w:val="clear" w:color="auto" w:fill="auto"/>
            <w:vAlign w:val="bottom"/>
          </w:tcPr>
          <w:p w14:paraId="053F6DC9" w14:textId="77777777" w:rsidR="001172BB" w:rsidRPr="009128F0" w:rsidRDefault="001172BB" w:rsidP="001172BB">
            <w:pPr>
              <w:rPr>
                <w:rFonts w:ascii="Arial" w:hAnsi="Arial" w:cs="Arial"/>
                <w:color w:val="000000" w:themeColor="text1"/>
                <w:sz w:val="18"/>
                <w:szCs w:val="18"/>
              </w:rPr>
            </w:pPr>
            <w:r w:rsidRPr="009128F0">
              <w:rPr>
                <w:rFonts w:ascii="Arial" w:hAnsi="Arial" w:cs="Arial"/>
                <w:color w:val="000000" w:themeColor="text1"/>
                <w:sz w:val="18"/>
                <w:szCs w:val="18"/>
              </w:rPr>
              <w:t>Kanunen kabul edilmeyen giderler ve diğer ilaveler</w:t>
            </w:r>
          </w:p>
        </w:tc>
        <w:tc>
          <w:tcPr>
            <w:tcW w:w="860" w:type="pct"/>
            <w:shd w:val="clear" w:color="auto" w:fill="auto"/>
            <w:noWrap/>
            <w:vAlign w:val="bottom"/>
          </w:tcPr>
          <w:p w14:paraId="1784D6D1" w14:textId="49630A92" w:rsidR="001172BB" w:rsidRPr="00CE46B6" w:rsidRDefault="001172BB" w:rsidP="001172BB">
            <w:pPr>
              <w:jc w:val="right"/>
              <w:rPr>
                <w:rFonts w:ascii="Arial" w:hAnsi="Arial" w:cs="Arial"/>
                <w:bCs/>
                <w:color w:val="000000" w:themeColor="text1"/>
                <w:sz w:val="18"/>
                <w:szCs w:val="18"/>
                <w:highlight w:val="yellow"/>
              </w:rPr>
            </w:pPr>
            <w:r w:rsidRPr="00A05681">
              <w:rPr>
                <w:rFonts w:ascii="Arial" w:hAnsi="Arial" w:cs="Arial"/>
                <w:bCs/>
                <w:color w:val="000000" w:themeColor="text1"/>
                <w:sz w:val="18"/>
                <w:szCs w:val="18"/>
              </w:rPr>
              <w:t>5.463</w:t>
            </w:r>
          </w:p>
        </w:tc>
      </w:tr>
      <w:tr w:rsidR="001172BB" w:rsidRPr="009128F0" w14:paraId="314E428E" w14:textId="77777777" w:rsidTr="007E6B5C">
        <w:trPr>
          <w:trHeight w:val="113"/>
        </w:trPr>
        <w:tc>
          <w:tcPr>
            <w:tcW w:w="4140" w:type="pct"/>
            <w:shd w:val="clear" w:color="auto" w:fill="auto"/>
            <w:vAlign w:val="bottom"/>
          </w:tcPr>
          <w:p w14:paraId="35A39DC8" w14:textId="77777777" w:rsidR="001172BB" w:rsidRPr="009128F0" w:rsidRDefault="001172BB" w:rsidP="001172BB">
            <w:pPr>
              <w:rPr>
                <w:rFonts w:ascii="Arial" w:hAnsi="Arial" w:cs="Arial"/>
                <w:color w:val="000000" w:themeColor="text1"/>
                <w:sz w:val="18"/>
                <w:szCs w:val="18"/>
              </w:rPr>
            </w:pPr>
            <w:r w:rsidRPr="009128F0">
              <w:rPr>
                <w:rFonts w:ascii="Arial" w:hAnsi="Arial" w:cs="Arial"/>
                <w:color w:val="000000" w:themeColor="text1"/>
                <w:sz w:val="18"/>
                <w:szCs w:val="18"/>
              </w:rPr>
              <w:t>İndirimler</w:t>
            </w:r>
          </w:p>
        </w:tc>
        <w:tc>
          <w:tcPr>
            <w:tcW w:w="860" w:type="pct"/>
            <w:shd w:val="clear" w:color="auto" w:fill="auto"/>
            <w:noWrap/>
            <w:vAlign w:val="bottom"/>
          </w:tcPr>
          <w:p w14:paraId="5E95BBB0" w14:textId="7AA7396B" w:rsidR="001172BB" w:rsidRPr="00CE46B6" w:rsidRDefault="001172BB" w:rsidP="00FA4CE2">
            <w:pPr>
              <w:jc w:val="right"/>
              <w:rPr>
                <w:rFonts w:ascii="Arial" w:hAnsi="Arial" w:cs="Arial"/>
                <w:bCs/>
                <w:color w:val="000000" w:themeColor="text1"/>
                <w:sz w:val="18"/>
                <w:szCs w:val="18"/>
                <w:highlight w:val="yellow"/>
              </w:rPr>
            </w:pPr>
            <w:r w:rsidRPr="00A05681">
              <w:rPr>
                <w:rFonts w:ascii="Arial" w:hAnsi="Arial" w:cs="Arial"/>
                <w:bCs/>
                <w:color w:val="000000" w:themeColor="text1"/>
                <w:sz w:val="18"/>
                <w:szCs w:val="18"/>
              </w:rPr>
              <w:t>(</w:t>
            </w:r>
            <w:r w:rsidR="00FA4CE2">
              <w:rPr>
                <w:rFonts w:ascii="Arial" w:hAnsi="Arial" w:cs="Arial"/>
                <w:bCs/>
                <w:color w:val="000000" w:themeColor="text1"/>
                <w:sz w:val="18"/>
                <w:szCs w:val="18"/>
              </w:rPr>
              <w:t>6</w:t>
            </w:r>
            <w:r w:rsidRPr="00A05681">
              <w:rPr>
                <w:rFonts w:ascii="Arial" w:hAnsi="Arial" w:cs="Arial"/>
                <w:bCs/>
                <w:color w:val="000000" w:themeColor="text1"/>
                <w:sz w:val="18"/>
                <w:szCs w:val="18"/>
              </w:rPr>
              <w:t>.</w:t>
            </w:r>
            <w:r w:rsidR="00FA4CE2">
              <w:rPr>
                <w:rFonts w:ascii="Arial" w:hAnsi="Arial" w:cs="Arial"/>
                <w:bCs/>
                <w:color w:val="000000" w:themeColor="text1"/>
                <w:sz w:val="18"/>
                <w:szCs w:val="18"/>
              </w:rPr>
              <w:t>789</w:t>
            </w:r>
            <w:r w:rsidRPr="00A05681">
              <w:rPr>
                <w:rFonts w:ascii="Arial" w:hAnsi="Arial" w:cs="Arial"/>
                <w:bCs/>
                <w:color w:val="000000" w:themeColor="text1"/>
                <w:sz w:val="18"/>
                <w:szCs w:val="18"/>
              </w:rPr>
              <w:t>)</w:t>
            </w:r>
          </w:p>
        </w:tc>
      </w:tr>
      <w:tr w:rsidR="001172BB" w:rsidRPr="009128F0" w14:paraId="65A0FBE6" w14:textId="77777777" w:rsidTr="007E6B5C">
        <w:trPr>
          <w:trHeight w:val="113"/>
        </w:trPr>
        <w:tc>
          <w:tcPr>
            <w:tcW w:w="4140" w:type="pct"/>
            <w:shd w:val="clear" w:color="auto" w:fill="auto"/>
            <w:noWrap/>
            <w:vAlign w:val="bottom"/>
          </w:tcPr>
          <w:p w14:paraId="7055C10C" w14:textId="77777777" w:rsidR="001172BB" w:rsidRPr="009128F0" w:rsidRDefault="001172BB" w:rsidP="001172BB">
            <w:pPr>
              <w:rPr>
                <w:rFonts w:ascii="Arial" w:hAnsi="Arial" w:cs="Arial"/>
                <w:color w:val="000000" w:themeColor="text1"/>
                <w:sz w:val="18"/>
                <w:szCs w:val="18"/>
              </w:rPr>
            </w:pPr>
            <w:r w:rsidRPr="009128F0">
              <w:rPr>
                <w:rFonts w:ascii="Arial" w:hAnsi="Arial" w:cs="Arial"/>
                <w:color w:val="000000" w:themeColor="text1"/>
                <w:sz w:val="18"/>
                <w:szCs w:val="18"/>
              </w:rPr>
              <w:t>Cari vergi karşılığı</w:t>
            </w:r>
          </w:p>
        </w:tc>
        <w:tc>
          <w:tcPr>
            <w:tcW w:w="860" w:type="pct"/>
            <w:shd w:val="clear" w:color="auto" w:fill="auto"/>
            <w:noWrap/>
            <w:vAlign w:val="bottom"/>
          </w:tcPr>
          <w:p w14:paraId="237F4C5B" w14:textId="5E2D90B5" w:rsidR="001172BB" w:rsidRPr="00CE46B6" w:rsidRDefault="001172BB" w:rsidP="001172BB">
            <w:pPr>
              <w:jc w:val="right"/>
              <w:rPr>
                <w:rFonts w:ascii="Arial" w:hAnsi="Arial" w:cs="Arial"/>
                <w:bCs/>
                <w:color w:val="000000" w:themeColor="text1"/>
                <w:sz w:val="18"/>
                <w:szCs w:val="18"/>
                <w:highlight w:val="yellow"/>
              </w:rPr>
            </w:pPr>
            <w:r w:rsidRPr="00A05681">
              <w:rPr>
                <w:rFonts w:ascii="Arial" w:hAnsi="Arial" w:cs="Arial"/>
                <w:bCs/>
                <w:color w:val="000000" w:themeColor="text1"/>
                <w:sz w:val="18"/>
                <w:szCs w:val="18"/>
              </w:rPr>
              <w:t>8.762</w:t>
            </w:r>
          </w:p>
        </w:tc>
      </w:tr>
      <w:tr w:rsidR="001172BB" w:rsidRPr="009128F0" w14:paraId="047E587D" w14:textId="77777777" w:rsidTr="001172BB">
        <w:trPr>
          <w:trHeight w:val="113"/>
        </w:trPr>
        <w:tc>
          <w:tcPr>
            <w:tcW w:w="4140" w:type="pct"/>
            <w:shd w:val="clear" w:color="auto" w:fill="auto"/>
            <w:noWrap/>
            <w:vAlign w:val="bottom"/>
          </w:tcPr>
          <w:p w14:paraId="6BEC9346" w14:textId="77777777" w:rsidR="001172BB" w:rsidRPr="009128F0" w:rsidRDefault="001172BB" w:rsidP="001172BB">
            <w:pPr>
              <w:rPr>
                <w:rFonts w:ascii="Arial" w:hAnsi="Arial" w:cs="Arial"/>
                <w:color w:val="000000" w:themeColor="text1"/>
                <w:sz w:val="18"/>
                <w:szCs w:val="18"/>
              </w:rPr>
            </w:pPr>
            <w:r w:rsidRPr="009128F0">
              <w:rPr>
                <w:rFonts w:ascii="Arial" w:hAnsi="Arial" w:cs="Arial"/>
                <w:color w:val="000000" w:themeColor="text1"/>
                <w:sz w:val="18"/>
                <w:szCs w:val="18"/>
              </w:rPr>
              <w:t>Ertelenmiş vergi karşılığı</w:t>
            </w:r>
          </w:p>
        </w:tc>
        <w:tc>
          <w:tcPr>
            <w:tcW w:w="860" w:type="pct"/>
            <w:shd w:val="clear" w:color="auto" w:fill="auto"/>
            <w:noWrap/>
          </w:tcPr>
          <w:p w14:paraId="7EFB29C5" w14:textId="6D4A972A" w:rsidR="001172BB" w:rsidRPr="00CE46B6" w:rsidRDefault="001172BB" w:rsidP="001172BB">
            <w:pPr>
              <w:jc w:val="right"/>
              <w:rPr>
                <w:rFonts w:ascii="Arial" w:hAnsi="Arial" w:cs="Arial"/>
                <w:bCs/>
                <w:color w:val="000000" w:themeColor="text1"/>
                <w:sz w:val="18"/>
                <w:szCs w:val="18"/>
                <w:highlight w:val="yellow"/>
              </w:rPr>
            </w:pPr>
            <w:r w:rsidRPr="00A05681">
              <w:rPr>
                <w:rFonts w:ascii="Arial" w:hAnsi="Arial" w:cs="Arial"/>
                <w:bCs/>
                <w:color w:val="000000" w:themeColor="text1"/>
                <w:sz w:val="18"/>
                <w:szCs w:val="18"/>
              </w:rPr>
              <w:t>1.665</w:t>
            </w:r>
          </w:p>
        </w:tc>
      </w:tr>
      <w:tr w:rsidR="001172BB" w:rsidRPr="009128F0" w14:paraId="0DA38671" w14:textId="77777777" w:rsidTr="001172BB">
        <w:trPr>
          <w:trHeight w:val="113"/>
        </w:trPr>
        <w:tc>
          <w:tcPr>
            <w:tcW w:w="4140" w:type="pct"/>
            <w:shd w:val="clear" w:color="auto" w:fill="auto"/>
            <w:noWrap/>
            <w:vAlign w:val="bottom"/>
          </w:tcPr>
          <w:p w14:paraId="7E1578DD" w14:textId="77777777" w:rsidR="001172BB" w:rsidRPr="009128F0" w:rsidRDefault="001172BB" w:rsidP="001172BB">
            <w:pPr>
              <w:rPr>
                <w:rFonts w:ascii="Arial" w:hAnsi="Arial" w:cs="Arial"/>
                <w:color w:val="000000" w:themeColor="text1"/>
                <w:sz w:val="18"/>
                <w:szCs w:val="18"/>
              </w:rPr>
            </w:pPr>
            <w:r w:rsidRPr="009128F0">
              <w:rPr>
                <w:rFonts w:ascii="Arial" w:hAnsi="Arial" w:cs="Arial"/>
                <w:color w:val="000000" w:themeColor="text1"/>
                <w:sz w:val="18"/>
                <w:szCs w:val="18"/>
              </w:rPr>
              <w:t>Sürdürülen faaliyetler vergi karşılığı</w:t>
            </w:r>
          </w:p>
        </w:tc>
        <w:tc>
          <w:tcPr>
            <w:tcW w:w="860" w:type="pct"/>
            <w:shd w:val="clear" w:color="auto" w:fill="auto"/>
            <w:noWrap/>
          </w:tcPr>
          <w:p w14:paraId="35F83204" w14:textId="54DEB630" w:rsidR="001172BB" w:rsidRPr="00CE46B6" w:rsidRDefault="001172BB" w:rsidP="001172BB">
            <w:pPr>
              <w:jc w:val="right"/>
              <w:rPr>
                <w:rFonts w:ascii="Arial" w:hAnsi="Arial" w:cs="Arial"/>
                <w:bCs/>
                <w:color w:val="000000" w:themeColor="text1"/>
                <w:sz w:val="18"/>
                <w:szCs w:val="18"/>
                <w:highlight w:val="yellow"/>
              </w:rPr>
            </w:pPr>
            <w:r w:rsidRPr="00A05681">
              <w:rPr>
                <w:rFonts w:ascii="Arial" w:hAnsi="Arial" w:cs="Arial"/>
                <w:bCs/>
                <w:color w:val="000000" w:themeColor="text1"/>
                <w:sz w:val="18"/>
                <w:szCs w:val="18"/>
              </w:rPr>
              <w:t>10.427</w:t>
            </w:r>
          </w:p>
        </w:tc>
      </w:tr>
      <w:tr w:rsidR="001172BB" w:rsidRPr="009128F0" w14:paraId="08704E63" w14:textId="77777777" w:rsidTr="007E6B5C">
        <w:trPr>
          <w:trHeight w:val="113"/>
        </w:trPr>
        <w:tc>
          <w:tcPr>
            <w:tcW w:w="4140" w:type="pct"/>
            <w:tcBorders>
              <w:bottom w:val="single" w:sz="4" w:space="0" w:color="auto"/>
            </w:tcBorders>
            <w:shd w:val="clear" w:color="auto" w:fill="auto"/>
            <w:noWrap/>
            <w:vAlign w:val="bottom"/>
          </w:tcPr>
          <w:p w14:paraId="55695F5D" w14:textId="77777777" w:rsidR="001172BB" w:rsidRPr="009128F0" w:rsidRDefault="001172BB" w:rsidP="001172BB">
            <w:pPr>
              <w:rPr>
                <w:rFonts w:ascii="Arial" w:hAnsi="Arial" w:cs="Arial"/>
                <w:color w:val="000000" w:themeColor="text1"/>
                <w:sz w:val="18"/>
                <w:szCs w:val="18"/>
              </w:rPr>
            </w:pPr>
          </w:p>
        </w:tc>
        <w:tc>
          <w:tcPr>
            <w:tcW w:w="860" w:type="pct"/>
            <w:tcBorders>
              <w:bottom w:val="single" w:sz="4" w:space="0" w:color="auto"/>
            </w:tcBorders>
            <w:noWrap/>
            <w:vAlign w:val="bottom"/>
          </w:tcPr>
          <w:p w14:paraId="28275839" w14:textId="77777777" w:rsidR="001172BB" w:rsidRPr="009128F0" w:rsidRDefault="001172BB" w:rsidP="001172BB">
            <w:pPr>
              <w:jc w:val="right"/>
              <w:rPr>
                <w:rFonts w:ascii="Arial" w:hAnsi="Arial" w:cs="Arial"/>
                <w:bCs/>
                <w:color w:val="000000" w:themeColor="text1"/>
                <w:sz w:val="18"/>
                <w:szCs w:val="18"/>
              </w:rPr>
            </w:pPr>
          </w:p>
        </w:tc>
      </w:tr>
    </w:tbl>
    <w:p w14:paraId="577BF0F9" w14:textId="77777777" w:rsidR="00FD0EC4" w:rsidRPr="009128F0" w:rsidRDefault="00D76D4D" w:rsidP="00770B5E">
      <w:pPr>
        <w:tabs>
          <w:tab w:val="left" w:pos="540"/>
        </w:tabs>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Grub</w:t>
      </w:r>
      <w:r w:rsidR="00994561" w:rsidRPr="009128F0">
        <w:rPr>
          <w:rFonts w:ascii="Arial" w:hAnsi="Arial" w:cs="Arial"/>
          <w:color w:val="000000" w:themeColor="text1"/>
          <w:sz w:val="20"/>
          <w:szCs w:val="20"/>
        </w:rPr>
        <w:t>un</w:t>
      </w:r>
      <w:r w:rsidR="00932E5B" w:rsidRPr="009128F0">
        <w:rPr>
          <w:rFonts w:ascii="Arial" w:hAnsi="Arial" w:cs="Arial"/>
          <w:color w:val="000000" w:themeColor="text1"/>
          <w:sz w:val="20"/>
          <w:szCs w:val="20"/>
        </w:rPr>
        <w:t xml:space="preserve"> durdurulan faaliyeti bulunmadığı için buna ilişkin vergi karşılığı da </w:t>
      </w:r>
      <w:r w:rsidR="00A42DA0" w:rsidRPr="009128F0">
        <w:rPr>
          <w:rFonts w:ascii="Arial" w:hAnsi="Arial" w:cs="Arial"/>
          <w:color w:val="000000" w:themeColor="text1"/>
          <w:sz w:val="20"/>
          <w:szCs w:val="20"/>
        </w:rPr>
        <w:t>bulunmamaktadır</w:t>
      </w:r>
      <w:r w:rsidR="00932E5B" w:rsidRPr="009128F0">
        <w:rPr>
          <w:rFonts w:ascii="Arial" w:hAnsi="Arial" w:cs="Arial"/>
          <w:color w:val="000000" w:themeColor="text1"/>
          <w:sz w:val="20"/>
          <w:szCs w:val="20"/>
        </w:rPr>
        <w:t>.</w:t>
      </w:r>
    </w:p>
    <w:p w14:paraId="48D86576" w14:textId="2C1A878F" w:rsidR="00136C29" w:rsidRPr="009128F0" w:rsidRDefault="004C2AE4" w:rsidP="004C2AE4">
      <w:pPr>
        <w:spacing w:before="120" w:after="120"/>
        <w:ind w:left="-574"/>
        <w:jc w:val="both"/>
        <w:rPr>
          <w:rFonts w:ascii="Arial" w:hAnsi="Arial" w:cs="Arial"/>
          <w:b/>
          <w:color w:val="000000" w:themeColor="text1"/>
          <w:sz w:val="20"/>
          <w:szCs w:val="20"/>
        </w:rPr>
      </w:pPr>
      <w:r>
        <w:rPr>
          <w:rFonts w:ascii="Arial" w:hAnsi="Arial" w:cs="Arial"/>
          <w:b/>
          <w:color w:val="000000" w:themeColor="text1"/>
          <w:sz w:val="20"/>
          <w:szCs w:val="20"/>
        </w:rPr>
        <w:t xml:space="preserve">11. </w:t>
      </w:r>
      <w:r>
        <w:rPr>
          <w:rFonts w:ascii="Arial" w:hAnsi="Arial" w:cs="Arial"/>
          <w:b/>
          <w:color w:val="000000" w:themeColor="text1"/>
          <w:sz w:val="20"/>
          <w:szCs w:val="20"/>
        </w:rPr>
        <w:tab/>
      </w:r>
      <w:r w:rsidR="00136C29" w:rsidRPr="009128F0">
        <w:rPr>
          <w:rFonts w:ascii="Arial" w:hAnsi="Arial" w:cs="Arial"/>
          <w:b/>
          <w:color w:val="000000" w:themeColor="text1"/>
          <w:sz w:val="20"/>
          <w:szCs w:val="20"/>
        </w:rPr>
        <w:t>Sürdürülen faaliyetler ile durdurulan faaliyetler dönem net kar/zararına ilişkin açıklama:</w:t>
      </w:r>
    </w:p>
    <w:p w14:paraId="30B93403" w14:textId="7032345A" w:rsidR="00E37F77" w:rsidRPr="009128F0" w:rsidRDefault="00CE46B6" w:rsidP="00770B5E">
      <w:pPr>
        <w:spacing w:before="120" w:after="120"/>
        <w:jc w:val="both"/>
        <w:rPr>
          <w:rFonts w:ascii="Arial" w:hAnsi="Arial" w:cs="Arial"/>
          <w:color w:val="000000" w:themeColor="text1"/>
          <w:sz w:val="20"/>
          <w:szCs w:val="20"/>
        </w:rPr>
      </w:pPr>
      <w:r w:rsidRPr="00A5606A">
        <w:rPr>
          <w:rFonts w:ascii="Arial" w:hAnsi="Arial" w:cs="Arial"/>
          <w:sz w:val="20"/>
        </w:rPr>
        <w:t>Bankalarca Kamuya Açıklanacak Finansal Tablolar ile Bunlara İlişkin Açıklama ve Dipnotlar Hakkında Tebliğ’in 25’inci maddesi uyarınca ara dönemde hazırlanmamıştır</w:t>
      </w:r>
      <w:r w:rsidR="004C5277" w:rsidRPr="002456B2">
        <w:rPr>
          <w:rFonts w:ascii="Arial" w:hAnsi="Arial" w:cs="Arial"/>
          <w:color w:val="000000" w:themeColor="text1"/>
          <w:sz w:val="20"/>
          <w:szCs w:val="20"/>
        </w:rPr>
        <w:t>.</w:t>
      </w:r>
    </w:p>
    <w:p w14:paraId="4C0D3041" w14:textId="7AF6FDE8" w:rsidR="00136C29" w:rsidRPr="009128F0" w:rsidRDefault="00136C29" w:rsidP="00900783">
      <w:pPr>
        <w:spacing w:before="120" w:after="120"/>
        <w:ind w:left="-560"/>
        <w:jc w:val="both"/>
        <w:rPr>
          <w:rFonts w:ascii="Arial" w:hAnsi="Arial" w:cs="Arial"/>
          <w:b/>
          <w:color w:val="000000" w:themeColor="text1"/>
          <w:sz w:val="20"/>
          <w:szCs w:val="20"/>
        </w:rPr>
      </w:pPr>
      <w:r w:rsidRPr="009128F0">
        <w:rPr>
          <w:rFonts w:ascii="Arial" w:hAnsi="Arial" w:cs="Arial"/>
          <w:b/>
          <w:color w:val="000000" w:themeColor="text1"/>
          <w:sz w:val="20"/>
          <w:szCs w:val="20"/>
        </w:rPr>
        <w:t>1</w:t>
      </w:r>
      <w:r w:rsidR="004C2AE4">
        <w:rPr>
          <w:rFonts w:ascii="Arial" w:hAnsi="Arial" w:cs="Arial"/>
          <w:b/>
          <w:color w:val="000000" w:themeColor="text1"/>
          <w:sz w:val="20"/>
          <w:szCs w:val="20"/>
        </w:rPr>
        <w:t>2</w:t>
      </w:r>
      <w:r w:rsidRPr="009128F0">
        <w:rPr>
          <w:rFonts w:ascii="Arial" w:hAnsi="Arial" w:cs="Arial"/>
          <w:b/>
          <w:color w:val="000000" w:themeColor="text1"/>
          <w:sz w:val="20"/>
          <w:szCs w:val="20"/>
        </w:rPr>
        <w:t>.</w:t>
      </w:r>
      <w:r w:rsidRPr="009128F0">
        <w:rPr>
          <w:rFonts w:ascii="Arial" w:hAnsi="Arial" w:cs="Arial"/>
          <w:b/>
          <w:color w:val="000000" w:themeColor="text1"/>
          <w:sz w:val="20"/>
          <w:szCs w:val="20"/>
        </w:rPr>
        <w:tab/>
        <w:t xml:space="preserve">Net dönem kar/zararına ilişkin açıklamalar: </w:t>
      </w:r>
    </w:p>
    <w:p w14:paraId="31010D4C" w14:textId="77777777" w:rsidR="00136C29" w:rsidRPr="009128F0" w:rsidRDefault="00C60570" w:rsidP="00C82B69">
      <w:pPr>
        <w:spacing w:before="120" w:after="120"/>
        <w:ind w:left="-35" w:hanging="532"/>
        <w:jc w:val="both"/>
        <w:rPr>
          <w:rFonts w:ascii="Arial" w:hAnsi="Arial" w:cs="Arial"/>
          <w:b/>
          <w:color w:val="000000" w:themeColor="text1"/>
          <w:sz w:val="20"/>
          <w:szCs w:val="20"/>
        </w:rPr>
      </w:pPr>
      <w:proofErr w:type="gramStart"/>
      <w:r w:rsidRPr="009128F0">
        <w:rPr>
          <w:rFonts w:ascii="Arial" w:hAnsi="Arial" w:cs="Arial"/>
          <w:b/>
          <w:color w:val="000000" w:themeColor="text1"/>
          <w:sz w:val="20"/>
          <w:szCs w:val="20"/>
        </w:rPr>
        <w:t>a</w:t>
      </w:r>
      <w:proofErr w:type="gramEnd"/>
      <w:r w:rsidRPr="009128F0">
        <w:rPr>
          <w:rFonts w:ascii="Arial" w:hAnsi="Arial" w:cs="Arial"/>
          <w:b/>
          <w:color w:val="000000" w:themeColor="text1"/>
          <w:sz w:val="20"/>
          <w:szCs w:val="20"/>
        </w:rPr>
        <w:t>.</w:t>
      </w:r>
      <w:r w:rsidR="00136C29" w:rsidRPr="009128F0">
        <w:rPr>
          <w:rFonts w:ascii="Arial" w:hAnsi="Arial" w:cs="Arial"/>
          <w:b/>
          <w:color w:val="000000" w:themeColor="text1"/>
          <w:sz w:val="20"/>
          <w:szCs w:val="20"/>
        </w:rPr>
        <w:tab/>
        <w:t>Olağan bankacılık işlemlerinden kaynaklanan gelir ve gider kalemlerinin niteliği, boyutu ve tekrarlanma oranının açıklanması</w:t>
      </w:r>
      <w:r w:rsidR="00FB6F39" w:rsidRPr="009128F0">
        <w:rPr>
          <w:rFonts w:ascii="Arial" w:hAnsi="Arial" w:cs="Arial"/>
          <w:b/>
          <w:color w:val="000000" w:themeColor="text1"/>
          <w:sz w:val="20"/>
          <w:szCs w:val="20"/>
        </w:rPr>
        <w:t xml:space="preserve"> Ana Ortaklık </w:t>
      </w:r>
      <w:r w:rsidR="00136C29" w:rsidRPr="009128F0">
        <w:rPr>
          <w:rFonts w:ascii="Arial" w:hAnsi="Arial" w:cs="Arial"/>
          <w:b/>
          <w:color w:val="000000" w:themeColor="text1"/>
          <w:sz w:val="20"/>
          <w:szCs w:val="20"/>
        </w:rPr>
        <w:t xml:space="preserve">Banka’nın dönem içindeki performansının anlaşılması için gerekli ise, bu kalemlerin niteliği ve tutarı: </w:t>
      </w:r>
    </w:p>
    <w:p w14:paraId="1067F4BA" w14:textId="77777777" w:rsidR="00136C29" w:rsidRPr="009128F0" w:rsidRDefault="00136C29" w:rsidP="00900783">
      <w:pPr>
        <w:spacing w:before="120" w:after="120"/>
        <w:ind w:left="14"/>
        <w:jc w:val="both"/>
        <w:rPr>
          <w:rFonts w:ascii="Arial" w:hAnsi="Arial" w:cs="Arial"/>
          <w:color w:val="000000" w:themeColor="text1"/>
          <w:sz w:val="20"/>
          <w:szCs w:val="20"/>
        </w:rPr>
      </w:pPr>
      <w:r w:rsidRPr="009128F0">
        <w:rPr>
          <w:rFonts w:ascii="Arial" w:hAnsi="Arial" w:cs="Arial"/>
          <w:color w:val="000000" w:themeColor="text1"/>
          <w:sz w:val="20"/>
          <w:szCs w:val="20"/>
        </w:rPr>
        <w:t>Bulunmamaktadır.</w:t>
      </w:r>
    </w:p>
    <w:p w14:paraId="7F244E6C" w14:textId="77777777" w:rsidR="00136C29" w:rsidRPr="009128F0" w:rsidRDefault="00C60570" w:rsidP="00C82B69">
      <w:pPr>
        <w:spacing w:before="120" w:after="120"/>
        <w:ind w:left="-7" w:hanging="560"/>
        <w:jc w:val="both"/>
        <w:rPr>
          <w:rFonts w:ascii="Arial" w:hAnsi="Arial" w:cs="Arial"/>
          <w:b/>
          <w:color w:val="000000" w:themeColor="text1"/>
          <w:sz w:val="20"/>
          <w:szCs w:val="20"/>
        </w:rPr>
      </w:pPr>
      <w:proofErr w:type="gramStart"/>
      <w:r w:rsidRPr="009128F0">
        <w:rPr>
          <w:rFonts w:ascii="Arial" w:hAnsi="Arial" w:cs="Arial"/>
          <w:b/>
          <w:color w:val="000000" w:themeColor="text1"/>
          <w:sz w:val="20"/>
          <w:szCs w:val="20"/>
        </w:rPr>
        <w:t>b</w:t>
      </w:r>
      <w:proofErr w:type="gramEnd"/>
      <w:r w:rsidRPr="009128F0">
        <w:rPr>
          <w:rFonts w:ascii="Arial" w:hAnsi="Arial" w:cs="Arial"/>
          <w:b/>
          <w:color w:val="000000" w:themeColor="text1"/>
          <w:sz w:val="20"/>
          <w:szCs w:val="20"/>
        </w:rPr>
        <w:t>.</w:t>
      </w:r>
      <w:r w:rsidR="00136C29" w:rsidRPr="009128F0">
        <w:rPr>
          <w:rFonts w:ascii="Arial" w:hAnsi="Arial" w:cs="Arial"/>
          <w:b/>
          <w:color w:val="000000" w:themeColor="text1"/>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2EE170AF" w14:textId="77777777" w:rsidR="00136C29" w:rsidRPr="009128F0" w:rsidRDefault="00136C29" w:rsidP="00172DF7">
      <w:pPr>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Bulunmamaktadır.</w:t>
      </w:r>
    </w:p>
    <w:p w14:paraId="19ACAF56" w14:textId="77777777" w:rsidR="00136C29" w:rsidRPr="009128F0" w:rsidRDefault="00C60570" w:rsidP="00C82B69">
      <w:pPr>
        <w:spacing w:before="120" w:after="120"/>
        <w:ind w:left="7" w:hanging="574"/>
        <w:jc w:val="both"/>
        <w:rPr>
          <w:rFonts w:ascii="Arial" w:hAnsi="Arial" w:cs="Arial"/>
          <w:b/>
          <w:bCs/>
          <w:iCs/>
          <w:color w:val="000000" w:themeColor="text1"/>
          <w:sz w:val="20"/>
          <w:szCs w:val="20"/>
        </w:rPr>
      </w:pPr>
      <w:proofErr w:type="gramStart"/>
      <w:r w:rsidRPr="009128F0">
        <w:rPr>
          <w:rFonts w:ascii="Arial" w:hAnsi="Arial" w:cs="Arial"/>
          <w:b/>
          <w:bCs/>
          <w:iCs/>
          <w:color w:val="000000" w:themeColor="text1"/>
          <w:sz w:val="20"/>
          <w:szCs w:val="20"/>
        </w:rPr>
        <w:t>c</w:t>
      </w:r>
      <w:proofErr w:type="gramEnd"/>
      <w:r w:rsidRPr="009128F0">
        <w:rPr>
          <w:rFonts w:ascii="Arial" w:hAnsi="Arial" w:cs="Arial"/>
          <w:b/>
          <w:bCs/>
          <w:iCs/>
          <w:color w:val="000000" w:themeColor="text1"/>
          <w:sz w:val="20"/>
          <w:szCs w:val="20"/>
        </w:rPr>
        <w:t>.</w:t>
      </w:r>
      <w:r w:rsidR="00136C29" w:rsidRPr="009128F0">
        <w:rPr>
          <w:rFonts w:ascii="Arial" w:hAnsi="Arial" w:cs="Arial"/>
          <w:b/>
          <w:bCs/>
          <w:iCs/>
          <w:color w:val="000000" w:themeColor="text1"/>
          <w:sz w:val="20"/>
          <w:szCs w:val="20"/>
        </w:rPr>
        <w:tab/>
        <w:t xml:space="preserve">Azınlık haklarına ait kâr/zarar: </w:t>
      </w:r>
    </w:p>
    <w:tbl>
      <w:tblPr>
        <w:tblStyle w:val="TabloKlavuzu"/>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2336"/>
        <w:gridCol w:w="1980"/>
      </w:tblGrid>
      <w:tr w:rsidR="00565F68" w:rsidRPr="009128F0" w14:paraId="3ADE0759" w14:textId="77777777" w:rsidTr="00F84317">
        <w:trPr>
          <w:trHeight w:val="227"/>
        </w:trPr>
        <w:tc>
          <w:tcPr>
            <w:tcW w:w="5035" w:type="dxa"/>
            <w:tcBorders>
              <w:top w:val="single" w:sz="4" w:space="0" w:color="auto"/>
              <w:bottom w:val="single" w:sz="4" w:space="0" w:color="auto"/>
            </w:tcBorders>
            <w:vAlign w:val="bottom"/>
          </w:tcPr>
          <w:p w14:paraId="10CF2DD8" w14:textId="77777777" w:rsidR="00565F68" w:rsidRPr="009128F0" w:rsidRDefault="00565F68" w:rsidP="00665764">
            <w:pPr>
              <w:rPr>
                <w:rFonts w:ascii="Arial" w:hAnsi="Arial" w:cs="Arial"/>
                <w:bCs/>
                <w:iCs/>
                <w:color w:val="000000" w:themeColor="text1"/>
                <w:sz w:val="18"/>
                <w:szCs w:val="18"/>
              </w:rPr>
            </w:pPr>
          </w:p>
        </w:tc>
        <w:tc>
          <w:tcPr>
            <w:tcW w:w="2336" w:type="dxa"/>
            <w:tcBorders>
              <w:top w:val="single" w:sz="4" w:space="0" w:color="auto"/>
              <w:bottom w:val="single" w:sz="4" w:space="0" w:color="auto"/>
            </w:tcBorders>
            <w:vAlign w:val="bottom"/>
          </w:tcPr>
          <w:p w14:paraId="771E6266" w14:textId="77777777" w:rsidR="00565F68" w:rsidRPr="009128F0" w:rsidRDefault="00565F68" w:rsidP="00F84317">
            <w:pPr>
              <w:ind w:right="-58"/>
              <w:jc w:val="right"/>
              <w:rPr>
                <w:rFonts w:ascii="Arial" w:hAnsi="Arial" w:cs="Arial"/>
                <w:b/>
                <w:bCs/>
                <w:iCs/>
                <w:color w:val="000000" w:themeColor="text1"/>
                <w:sz w:val="18"/>
                <w:szCs w:val="18"/>
              </w:rPr>
            </w:pPr>
            <w:r w:rsidRPr="009128F0">
              <w:rPr>
                <w:rFonts w:ascii="Arial" w:hAnsi="Arial" w:cs="Arial"/>
                <w:b/>
                <w:bCs/>
                <w:iCs/>
                <w:color w:val="000000" w:themeColor="text1"/>
                <w:sz w:val="18"/>
                <w:szCs w:val="18"/>
              </w:rPr>
              <w:t>Cari Dönem</w:t>
            </w:r>
          </w:p>
        </w:tc>
        <w:tc>
          <w:tcPr>
            <w:tcW w:w="1980" w:type="dxa"/>
            <w:tcBorders>
              <w:top w:val="single" w:sz="4" w:space="0" w:color="auto"/>
              <w:bottom w:val="single" w:sz="4" w:space="0" w:color="auto"/>
            </w:tcBorders>
            <w:vAlign w:val="bottom"/>
          </w:tcPr>
          <w:p w14:paraId="63B1E654" w14:textId="77777777" w:rsidR="00565F68" w:rsidRPr="009128F0" w:rsidRDefault="00565F68" w:rsidP="00F84317">
            <w:pPr>
              <w:ind w:right="-58"/>
              <w:jc w:val="right"/>
              <w:rPr>
                <w:rFonts w:ascii="Arial" w:hAnsi="Arial" w:cs="Arial"/>
                <w:b/>
                <w:bCs/>
                <w:iCs/>
                <w:color w:val="000000" w:themeColor="text1"/>
                <w:sz w:val="18"/>
                <w:szCs w:val="18"/>
              </w:rPr>
            </w:pPr>
            <w:r w:rsidRPr="009128F0">
              <w:rPr>
                <w:rFonts w:ascii="Arial" w:hAnsi="Arial" w:cs="Arial"/>
                <w:b/>
                <w:bCs/>
                <w:iCs/>
                <w:color w:val="000000" w:themeColor="text1"/>
                <w:sz w:val="18"/>
                <w:szCs w:val="18"/>
              </w:rPr>
              <w:t>Önceki Dönem</w:t>
            </w:r>
          </w:p>
        </w:tc>
      </w:tr>
      <w:tr w:rsidR="00693DF5" w:rsidRPr="009128F0" w14:paraId="1D2F6825" w14:textId="77777777" w:rsidTr="00F84317">
        <w:trPr>
          <w:trHeight w:val="227"/>
        </w:trPr>
        <w:tc>
          <w:tcPr>
            <w:tcW w:w="5035" w:type="dxa"/>
            <w:tcBorders>
              <w:top w:val="single" w:sz="4" w:space="0" w:color="auto"/>
            </w:tcBorders>
            <w:vAlign w:val="bottom"/>
          </w:tcPr>
          <w:p w14:paraId="72CCAB35" w14:textId="77777777" w:rsidR="00693DF5" w:rsidRPr="009128F0" w:rsidRDefault="00693DF5" w:rsidP="00665764">
            <w:pPr>
              <w:rPr>
                <w:rFonts w:ascii="Arial" w:hAnsi="Arial" w:cs="Arial"/>
                <w:bCs/>
                <w:iCs/>
                <w:color w:val="000000" w:themeColor="text1"/>
                <w:sz w:val="18"/>
                <w:szCs w:val="18"/>
              </w:rPr>
            </w:pPr>
          </w:p>
        </w:tc>
        <w:tc>
          <w:tcPr>
            <w:tcW w:w="2336" w:type="dxa"/>
            <w:tcBorders>
              <w:top w:val="single" w:sz="4" w:space="0" w:color="auto"/>
            </w:tcBorders>
            <w:vAlign w:val="bottom"/>
          </w:tcPr>
          <w:p w14:paraId="30D11434" w14:textId="77777777" w:rsidR="00693DF5" w:rsidRPr="009128F0" w:rsidRDefault="00693DF5" w:rsidP="00F84317">
            <w:pPr>
              <w:ind w:right="-58"/>
              <w:jc w:val="right"/>
              <w:rPr>
                <w:rFonts w:ascii="Arial" w:hAnsi="Arial" w:cs="Arial"/>
                <w:b/>
                <w:bCs/>
                <w:iCs/>
                <w:color w:val="000000" w:themeColor="text1"/>
                <w:sz w:val="18"/>
                <w:szCs w:val="18"/>
              </w:rPr>
            </w:pPr>
          </w:p>
        </w:tc>
        <w:tc>
          <w:tcPr>
            <w:tcW w:w="1980" w:type="dxa"/>
            <w:tcBorders>
              <w:top w:val="single" w:sz="4" w:space="0" w:color="auto"/>
            </w:tcBorders>
            <w:vAlign w:val="bottom"/>
          </w:tcPr>
          <w:p w14:paraId="6000E3C8" w14:textId="77777777" w:rsidR="00693DF5" w:rsidRPr="009128F0" w:rsidRDefault="00693DF5" w:rsidP="00F84317">
            <w:pPr>
              <w:ind w:right="-58"/>
              <w:jc w:val="right"/>
              <w:rPr>
                <w:rFonts w:ascii="Arial" w:hAnsi="Arial" w:cs="Arial"/>
                <w:b/>
                <w:bCs/>
                <w:iCs/>
                <w:color w:val="000000" w:themeColor="text1"/>
                <w:sz w:val="18"/>
                <w:szCs w:val="18"/>
              </w:rPr>
            </w:pPr>
          </w:p>
        </w:tc>
      </w:tr>
      <w:tr w:rsidR="00565F68" w:rsidRPr="009128F0" w14:paraId="68D97E4C" w14:textId="77777777" w:rsidTr="00F84317">
        <w:trPr>
          <w:trHeight w:val="227"/>
        </w:trPr>
        <w:tc>
          <w:tcPr>
            <w:tcW w:w="5035" w:type="dxa"/>
            <w:vAlign w:val="bottom"/>
          </w:tcPr>
          <w:p w14:paraId="3EBB09EA" w14:textId="77777777" w:rsidR="00565F68" w:rsidRPr="009128F0" w:rsidRDefault="00565F68" w:rsidP="00665764">
            <w:pPr>
              <w:rPr>
                <w:rFonts w:ascii="Arial" w:hAnsi="Arial" w:cs="Arial"/>
                <w:color w:val="000000" w:themeColor="text1"/>
                <w:sz w:val="18"/>
                <w:szCs w:val="18"/>
              </w:rPr>
            </w:pPr>
            <w:r w:rsidRPr="009128F0">
              <w:rPr>
                <w:rFonts w:ascii="Arial" w:hAnsi="Arial" w:cs="Arial"/>
                <w:color w:val="000000" w:themeColor="text1"/>
                <w:sz w:val="18"/>
                <w:szCs w:val="18"/>
              </w:rPr>
              <w:t>Azınlık Paylarına Ait Kâr/(Zarar)</w:t>
            </w:r>
          </w:p>
        </w:tc>
        <w:tc>
          <w:tcPr>
            <w:tcW w:w="2336" w:type="dxa"/>
            <w:vAlign w:val="bottom"/>
          </w:tcPr>
          <w:p w14:paraId="287831DF" w14:textId="6F9CEAD5" w:rsidR="00565F68" w:rsidRPr="009128F0" w:rsidRDefault="002348D4" w:rsidP="00F84317">
            <w:pPr>
              <w:ind w:right="-58"/>
              <w:jc w:val="right"/>
              <w:rPr>
                <w:rFonts w:ascii="Arial" w:hAnsi="Arial" w:cs="Arial"/>
                <w:bCs/>
                <w:iCs/>
                <w:color w:val="000000" w:themeColor="text1"/>
                <w:sz w:val="18"/>
                <w:szCs w:val="18"/>
              </w:rPr>
            </w:pPr>
            <w:r w:rsidRPr="002348D4">
              <w:rPr>
                <w:rFonts w:ascii="Arial" w:hAnsi="Arial" w:cs="Arial"/>
                <w:bCs/>
                <w:iCs/>
                <w:color w:val="000000" w:themeColor="text1"/>
                <w:sz w:val="18"/>
                <w:szCs w:val="18"/>
              </w:rPr>
              <w:t>2.501</w:t>
            </w:r>
          </w:p>
        </w:tc>
        <w:tc>
          <w:tcPr>
            <w:tcW w:w="1980" w:type="dxa"/>
            <w:vAlign w:val="bottom"/>
          </w:tcPr>
          <w:p w14:paraId="261E0604" w14:textId="351CA365" w:rsidR="00565F68" w:rsidRPr="009128F0" w:rsidRDefault="001172BB" w:rsidP="00F84317">
            <w:pPr>
              <w:ind w:right="-58"/>
              <w:jc w:val="right"/>
              <w:rPr>
                <w:rFonts w:ascii="Arial" w:hAnsi="Arial" w:cs="Arial"/>
                <w:bCs/>
                <w:iCs/>
                <w:color w:val="000000" w:themeColor="text1"/>
                <w:sz w:val="18"/>
                <w:szCs w:val="18"/>
              </w:rPr>
            </w:pPr>
            <w:r w:rsidRPr="001172BB">
              <w:rPr>
                <w:rFonts w:ascii="Arial" w:hAnsi="Arial" w:cs="Arial"/>
                <w:bCs/>
                <w:iCs/>
                <w:color w:val="000000" w:themeColor="text1"/>
                <w:sz w:val="18"/>
                <w:szCs w:val="18"/>
              </w:rPr>
              <w:t>3.577</w:t>
            </w:r>
          </w:p>
        </w:tc>
      </w:tr>
      <w:tr w:rsidR="00693DF5" w:rsidRPr="009128F0" w14:paraId="0963086D" w14:textId="77777777" w:rsidTr="00F84317">
        <w:trPr>
          <w:trHeight w:val="70"/>
        </w:trPr>
        <w:tc>
          <w:tcPr>
            <w:tcW w:w="5035" w:type="dxa"/>
            <w:tcBorders>
              <w:bottom w:val="single" w:sz="4" w:space="0" w:color="auto"/>
            </w:tcBorders>
            <w:vAlign w:val="bottom"/>
          </w:tcPr>
          <w:p w14:paraId="7ACF284F" w14:textId="77777777" w:rsidR="00693DF5" w:rsidRPr="009128F0" w:rsidRDefault="00693DF5" w:rsidP="00665764">
            <w:pPr>
              <w:rPr>
                <w:rFonts w:ascii="Arial" w:hAnsi="Arial" w:cs="Arial"/>
                <w:color w:val="000000" w:themeColor="text1"/>
                <w:sz w:val="18"/>
                <w:szCs w:val="18"/>
              </w:rPr>
            </w:pPr>
          </w:p>
        </w:tc>
        <w:tc>
          <w:tcPr>
            <w:tcW w:w="2336" w:type="dxa"/>
            <w:tcBorders>
              <w:bottom w:val="single" w:sz="4" w:space="0" w:color="auto"/>
            </w:tcBorders>
            <w:vAlign w:val="bottom"/>
          </w:tcPr>
          <w:p w14:paraId="784A64D1" w14:textId="77777777" w:rsidR="00693DF5" w:rsidRPr="009128F0" w:rsidRDefault="00693DF5" w:rsidP="00255B1E">
            <w:pPr>
              <w:jc w:val="right"/>
              <w:rPr>
                <w:rFonts w:ascii="Arial" w:hAnsi="Arial" w:cs="Arial"/>
                <w:bCs/>
                <w:iCs/>
                <w:color w:val="000000" w:themeColor="text1"/>
                <w:sz w:val="18"/>
                <w:szCs w:val="18"/>
              </w:rPr>
            </w:pPr>
          </w:p>
        </w:tc>
        <w:tc>
          <w:tcPr>
            <w:tcW w:w="1980" w:type="dxa"/>
            <w:tcBorders>
              <w:bottom w:val="single" w:sz="4" w:space="0" w:color="auto"/>
            </w:tcBorders>
            <w:vAlign w:val="bottom"/>
          </w:tcPr>
          <w:p w14:paraId="590AAB86" w14:textId="77777777" w:rsidR="00693DF5" w:rsidRPr="009128F0" w:rsidRDefault="00693DF5" w:rsidP="00255B1E">
            <w:pPr>
              <w:jc w:val="right"/>
              <w:rPr>
                <w:rFonts w:ascii="Arial" w:hAnsi="Arial" w:cs="Arial"/>
                <w:bCs/>
                <w:iCs/>
                <w:color w:val="000000" w:themeColor="text1"/>
                <w:sz w:val="18"/>
                <w:szCs w:val="18"/>
              </w:rPr>
            </w:pPr>
          </w:p>
        </w:tc>
      </w:tr>
    </w:tbl>
    <w:p w14:paraId="374701C9" w14:textId="77777777" w:rsidR="00E00C84" w:rsidRPr="009128F0" w:rsidRDefault="00E00C84">
      <w:pPr>
        <w:rPr>
          <w:rFonts w:ascii="Arial" w:hAnsi="Arial" w:cs="Arial"/>
          <w:bCs/>
          <w:iCs/>
          <w:color w:val="000000" w:themeColor="text1"/>
          <w:sz w:val="20"/>
          <w:szCs w:val="20"/>
        </w:rPr>
      </w:pPr>
      <w:r w:rsidRPr="009128F0">
        <w:rPr>
          <w:rFonts w:ascii="Arial" w:hAnsi="Arial" w:cs="Arial"/>
          <w:bCs/>
          <w:iCs/>
          <w:color w:val="000000" w:themeColor="text1"/>
          <w:sz w:val="20"/>
          <w:szCs w:val="20"/>
        </w:rPr>
        <w:br w:type="page"/>
      </w:r>
    </w:p>
    <w:p w14:paraId="68386B58" w14:textId="77777777" w:rsidR="00451AF4" w:rsidRPr="009128F0" w:rsidRDefault="00451AF4" w:rsidP="005551CC">
      <w:pPr>
        <w:spacing w:before="120" w:after="120"/>
        <w:ind w:hanging="567"/>
        <w:rPr>
          <w:rFonts w:ascii="Arial" w:hAnsi="Arial" w:cs="Arial"/>
          <w:b/>
          <w:color w:val="000000" w:themeColor="text1"/>
          <w:sz w:val="20"/>
          <w:szCs w:val="20"/>
        </w:rPr>
      </w:pPr>
      <w:r w:rsidRPr="009128F0">
        <w:rPr>
          <w:rFonts w:ascii="Arial" w:hAnsi="Arial" w:cs="Arial"/>
          <w:b/>
          <w:color w:val="000000" w:themeColor="text1"/>
          <w:sz w:val="20"/>
          <w:szCs w:val="20"/>
        </w:rPr>
        <w:lastRenderedPageBreak/>
        <w:t>V.</w:t>
      </w:r>
      <w:r w:rsidRPr="009128F0">
        <w:rPr>
          <w:rFonts w:ascii="Arial" w:hAnsi="Arial" w:cs="Arial"/>
          <w:b/>
          <w:color w:val="000000" w:themeColor="text1"/>
          <w:sz w:val="20"/>
          <w:szCs w:val="20"/>
        </w:rPr>
        <w:tab/>
        <w:t xml:space="preserve">Konsolide </w:t>
      </w:r>
      <w:proofErr w:type="spellStart"/>
      <w:r w:rsidRPr="009128F0">
        <w:rPr>
          <w:rFonts w:ascii="Arial" w:hAnsi="Arial" w:cs="Arial"/>
          <w:b/>
          <w:color w:val="000000" w:themeColor="text1"/>
          <w:sz w:val="20"/>
          <w:szCs w:val="20"/>
        </w:rPr>
        <w:t>özkaynak</w:t>
      </w:r>
      <w:proofErr w:type="spellEnd"/>
      <w:r w:rsidRPr="009128F0">
        <w:rPr>
          <w:rFonts w:ascii="Arial" w:hAnsi="Arial" w:cs="Arial"/>
          <w:b/>
          <w:color w:val="000000" w:themeColor="text1"/>
          <w:sz w:val="20"/>
          <w:szCs w:val="20"/>
        </w:rPr>
        <w:t xml:space="preserve"> değişim tablosuna ilişkin açıklama ve dipnotlar:</w:t>
      </w:r>
      <w:r w:rsidR="005E4074" w:rsidRPr="009128F0">
        <w:rPr>
          <w:rFonts w:ascii="Arial" w:hAnsi="Arial" w:cs="Arial"/>
          <w:b/>
          <w:color w:val="000000" w:themeColor="text1"/>
          <w:sz w:val="20"/>
          <w:szCs w:val="20"/>
        </w:rPr>
        <w:t xml:space="preserve"> </w:t>
      </w:r>
    </w:p>
    <w:p w14:paraId="2E308611" w14:textId="77777777" w:rsidR="004C2AE4" w:rsidRDefault="004C2AE4" w:rsidP="004C2AE4">
      <w:pPr>
        <w:pStyle w:val="ListeParagraf"/>
        <w:spacing w:before="120"/>
        <w:ind w:left="14"/>
        <w:jc w:val="both"/>
        <w:rPr>
          <w:rFonts w:ascii="Arial" w:hAnsi="Arial" w:cs="Arial"/>
          <w:sz w:val="20"/>
        </w:rPr>
      </w:pPr>
      <w:r w:rsidRPr="00A5606A">
        <w:rPr>
          <w:rFonts w:ascii="Arial" w:hAnsi="Arial" w:cs="Arial"/>
          <w:sz w:val="20"/>
        </w:rPr>
        <w:t>Bankalarca Kamuya Açıklanacak Finansal Tablolar ile Bunlara İlişkin Açıklama ve Dipnotlar Hakkında Tebliğ’in 25’inci maddesi uyarınca ara dönemde hazırlanmamıştır</w:t>
      </w:r>
      <w:r>
        <w:rPr>
          <w:rFonts w:ascii="Arial" w:hAnsi="Arial" w:cs="Arial"/>
          <w:sz w:val="20"/>
        </w:rPr>
        <w:t>.</w:t>
      </w:r>
    </w:p>
    <w:p w14:paraId="7C631496" w14:textId="65D16C31" w:rsidR="00E758E2" w:rsidRPr="00C54CB5" w:rsidRDefault="00E758E2" w:rsidP="004C2AE4">
      <w:pPr>
        <w:pStyle w:val="ListeParagraf"/>
        <w:spacing w:before="120"/>
        <w:ind w:left="-560"/>
        <w:jc w:val="both"/>
        <w:rPr>
          <w:rFonts w:ascii="Arial" w:hAnsi="Arial" w:cs="Arial"/>
          <w:bCs/>
          <w:color w:val="000000" w:themeColor="text1"/>
          <w:sz w:val="20"/>
        </w:rPr>
      </w:pPr>
      <w:r>
        <w:rPr>
          <w:rFonts w:ascii="Arial" w:hAnsi="Arial" w:cs="Arial"/>
          <w:b/>
          <w:color w:val="000000" w:themeColor="text1"/>
          <w:sz w:val="20"/>
          <w:szCs w:val="20"/>
        </w:rPr>
        <w:t>VI</w:t>
      </w:r>
      <w:r w:rsidRPr="00C54CB5">
        <w:rPr>
          <w:rFonts w:ascii="Arial" w:hAnsi="Arial" w:cs="Arial"/>
          <w:b/>
          <w:color w:val="000000" w:themeColor="text1"/>
          <w:sz w:val="20"/>
          <w:szCs w:val="20"/>
        </w:rPr>
        <w:t>.</w:t>
      </w:r>
      <w:r w:rsidRPr="00C54CB5">
        <w:rPr>
          <w:rFonts w:ascii="Arial" w:hAnsi="Arial" w:cs="Arial"/>
          <w:b/>
          <w:color w:val="000000" w:themeColor="text1"/>
          <w:sz w:val="20"/>
          <w:szCs w:val="20"/>
        </w:rPr>
        <w:tab/>
        <w:t>Konsolide nakit akış tablosuna ilişkin açıklama ve dipnotlar:</w:t>
      </w:r>
    </w:p>
    <w:p w14:paraId="401B4895" w14:textId="77777777" w:rsidR="004C2AE4" w:rsidRDefault="004C2AE4" w:rsidP="004C2AE4">
      <w:pPr>
        <w:spacing w:before="120" w:after="120"/>
        <w:ind w:right="49"/>
        <w:jc w:val="both"/>
        <w:rPr>
          <w:rFonts w:ascii="Arial" w:hAnsi="Arial" w:cs="Arial"/>
          <w:sz w:val="20"/>
        </w:rPr>
      </w:pPr>
      <w:r w:rsidRPr="00A5606A">
        <w:rPr>
          <w:rFonts w:ascii="Arial" w:hAnsi="Arial" w:cs="Arial"/>
          <w:sz w:val="20"/>
        </w:rPr>
        <w:t>Bankalarca Kamuya Açıklanacak Finansal Tablolar ile Bunlara İlişkin Açıklama ve Dipnotlar Hakkında Tebliğ’in 25’inci maddesi uyarınca ara dönemde hazırlanmamıştır</w:t>
      </w:r>
      <w:r>
        <w:rPr>
          <w:rFonts w:ascii="Arial" w:hAnsi="Arial" w:cs="Arial"/>
          <w:sz w:val="20"/>
        </w:rPr>
        <w:t>.</w:t>
      </w:r>
    </w:p>
    <w:p w14:paraId="3D726149" w14:textId="1BDB1E04" w:rsidR="00136C29" w:rsidRPr="009128F0" w:rsidRDefault="004556EB" w:rsidP="004C2AE4">
      <w:pPr>
        <w:spacing w:before="120" w:after="120"/>
        <w:ind w:left="-567" w:right="49"/>
        <w:jc w:val="both"/>
        <w:rPr>
          <w:rFonts w:ascii="Arial" w:hAnsi="Arial" w:cs="Arial"/>
          <w:color w:val="000000" w:themeColor="text1"/>
          <w:sz w:val="20"/>
          <w:szCs w:val="20"/>
        </w:rPr>
      </w:pPr>
      <w:r w:rsidRPr="009128F0">
        <w:rPr>
          <w:rFonts w:ascii="Arial" w:hAnsi="Arial" w:cs="Arial"/>
          <w:b/>
          <w:color w:val="000000" w:themeColor="text1"/>
          <w:sz w:val="20"/>
          <w:szCs w:val="20"/>
        </w:rPr>
        <w:t>VI</w:t>
      </w:r>
      <w:r w:rsidR="001A7445" w:rsidRPr="009128F0">
        <w:rPr>
          <w:rFonts w:ascii="Arial" w:hAnsi="Arial" w:cs="Arial"/>
          <w:b/>
          <w:color w:val="000000" w:themeColor="text1"/>
          <w:sz w:val="20"/>
          <w:szCs w:val="20"/>
        </w:rPr>
        <w:t>I</w:t>
      </w:r>
      <w:r w:rsidR="00136C29" w:rsidRPr="009128F0">
        <w:rPr>
          <w:rFonts w:ascii="Arial" w:hAnsi="Arial" w:cs="Arial"/>
          <w:b/>
          <w:color w:val="000000" w:themeColor="text1"/>
          <w:sz w:val="20"/>
          <w:szCs w:val="20"/>
        </w:rPr>
        <w:t>.</w:t>
      </w:r>
      <w:r w:rsidR="00136C29" w:rsidRPr="009128F0">
        <w:rPr>
          <w:rFonts w:ascii="Arial" w:hAnsi="Arial" w:cs="Arial"/>
          <w:b/>
          <w:color w:val="000000" w:themeColor="text1"/>
          <w:sz w:val="20"/>
          <w:szCs w:val="20"/>
        </w:rPr>
        <w:tab/>
      </w:r>
      <w:r w:rsidR="00B93062" w:rsidRPr="009128F0">
        <w:rPr>
          <w:rFonts w:ascii="Arial" w:hAnsi="Arial" w:cs="Arial"/>
          <w:b/>
          <w:color w:val="000000" w:themeColor="text1"/>
          <w:sz w:val="20"/>
        </w:rPr>
        <w:t xml:space="preserve">Ana Ortaklık Banka’nın </w:t>
      </w:r>
      <w:proofErr w:type="gramStart"/>
      <w:r w:rsidR="00136C29" w:rsidRPr="009128F0">
        <w:rPr>
          <w:rFonts w:ascii="Arial" w:hAnsi="Arial" w:cs="Arial"/>
          <w:b/>
          <w:color w:val="000000" w:themeColor="text1"/>
          <w:sz w:val="20"/>
          <w:szCs w:val="20"/>
        </w:rPr>
        <w:t>dahil</w:t>
      </w:r>
      <w:proofErr w:type="gramEnd"/>
      <w:r w:rsidR="00136C29" w:rsidRPr="009128F0">
        <w:rPr>
          <w:rFonts w:ascii="Arial" w:hAnsi="Arial" w:cs="Arial"/>
          <w:b/>
          <w:color w:val="000000" w:themeColor="text1"/>
          <w:sz w:val="20"/>
          <w:szCs w:val="20"/>
        </w:rPr>
        <w:t xml:space="preserve"> olduğu risk grubuna ilişkin açıklama</w:t>
      </w:r>
      <w:r w:rsidR="007E1C99" w:rsidRPr="009128F0">
        <w:rPr>
          <w:rFonts w:ascii="Arial" w:hAnsi="Arial" w:cs="Arial"/>
          <w:b/>
          <w:color w:val="000000" w:themeColor="text1"/>
          <w:sz w:val="20"/>
          <w:szCs w:val="20"/>
        </w:rPr>
        <w:t>lar</w:t>
      </w:r>
      <w:r w:rsidR="00136C29" w:rsidRPr="009128F0">
        <w:rPr>
          <w:rFonts w:ascii="Arial" w:hAnsi="Arial" w:cs="Arial"/>
          <w:b/>
          <w:color w:val="000000" w:themeColor="text1"/>
          <w:sz w:val="20"/>
          <w:szCs w:val="20"/>
        </w:rPr>
        <w:t>:</w:t>
      </w:r>
    </w:p>
    <w:p w14:paraId="680B0E2D" w14:textId="77777777" w:rsidR="00136C29" w:rsidRPr="009128F0" w:rsidRDefault="00136C29" w:rsidP="00900783">
      <w:pPr>
        <w:spacing w:before="120" w:after="120"/>
        <w:ind w:hanging="560"/>
        <w:jc w:val="both"/>
        <w:rPr>
          <w:rFonts w:ascii="Arial" w:hAnsi="Arial" w:cs="Arial"/>
          <w:b/>
          <w:color w:val="000000" w:themeColor="text1"/>
          <w:sz w:val="20"/>
          <w:szCs w:val="20"/>
        </w:rPr>
      </w:pPr>
      <w:r w:rsidRPr="009128F0">
        <w:rPr>
          <w:rFonts w:ascii="Arial" w:hAnsi="Arial" w:cs="Arial"/>
          <w:b/>
          <w:color w:val="000000" w:themeColor="text1"/>
          <w:sz w:val="20"/>
          <w:szCs w:val="20"/>
        </w:rPr>
        <w:t>1.</w:t>
      </w:r>
      <w:r w:rsidRPr="009128F0">
        <w:rPr>
          <w:rFonts w:ascii="Arial" w:hAnsi="Arial" w:cs="Arial"/>
          <w:b/>
          <w:color w:val="000000" w:themeColor="text1"/>
          <w:sz w:val="20"/>
          <w:szCs w:val="20"/>
        </w:rPr>
        <w:tab/>
      </w:r>
      <w:r w:rsidR="009C0F4E" w:rsidRPr="009128F0">
        <w:rPr>
          <w:rFonts w:ascii="Arial" w:hAnsi="Arial" w:cs="Arial"/>
          <w:b/>
          <w:color w:val="000000" w:themeColor="text1"/>
          <w:sz w:val="20"/>
          <w:szCs w:val="20"/>
        </w:rPr>
        <w:t>Ana Ortaklık Banka’nın</w:t>
      </w:r>
      <w:r w:rsidRPr="009128F0">
        <w:rPr>
          <w:rFonts w:ascii="Arial" w:hAnsi="Arial" w:cs="Arial"/>
          <w:b/>
          <w:color w:val="000000" w:themeColor="text1"/>
          <w:sz w:val="20"/>
          <w:szCs w:val="20"/>
        </w:rPr>
        <w:t xml:space="preserve"> </w:t>
      </w:r>
      <w:proofErr w:type="gramStart"/>
      <w:r w:rsidRPr="009128F0">
        <w:rPr>
          <w:rFonts w:ascii="Arial" w:hAnsi="Arial" w:cs="Arial"/>
          <w:b/>
          <w:color w:val="000000" w:themeColor="text1"/>
          <w:sz w:val="20"/>
          <w:szCs w:val="20"/>
        </w:rPr>
        <w:t>dahil</w:t>
      </w:r>
      <w:proofErr w:type="gramEnd"/>
      <w:r w:rsidRPr="009128F0">
        <w:rPr>
          <w:rFonts w:ascii="Arial" w:hAnsi="Arial" w:cs="Arial"/>
          <w:b/>
          <w:color w:val="000000" w:themeColor="text1"/>
          <w:sz w:val="20"/>
          <w:szCs w:val="20"/>
        </w:rPr>
        <w:t xml:space="preserve"> olduğu risk grubuna ilişkin işlemlerin hacmi, dönem sonunda sonuçlanmamış kredi ve toplanan fon işlemleri, döneme ilişkin gelir ve giderler:</w:t>
      </w:r>
    </w:p>
    <w:p w14:paraId="0B2BBA54" w14:textId="77777777" w:rsidR="00136C29" w:rsidRPr="009128F0" w:rsidRDefault="0023584C" w:rsidP="00900783">
      <w:pPr>
        <w:spacing w:before="120" w:after="120"/>
        <w:ind w:left="-28" w:hanging="518"/>
        <w:jc w:val="both"/>
        <w:rPr>
          <w:rFonts w:ascii="Arial" w:hAnsi="Arial" w:cs="Arial"/>
          <w:color w:val="000000" w:themeColor="text1"/>
          <w:sz w:val="20"/>
          <w:szCs w:val="20"/>
        </w:rPr>
      </w:pPr>
      <w:proofErr w:type="gramStart"/>
      <w:r w:rsidRPr="009128F0">
        <w:rPr>
          <w:rFonts w:ascii="Arial" w:hAnsi="Arial" w:cs="Arial"/>
          <w:b/>
          <w:color w:val="000000" w:themeColor="text1"/>
          <w:sz w:val="20"/>
          <w:szCs w:val="20"/>
        </w:rPr>
        <w:t>a</w:t>
      </w:r>
      <w:proofErr w:type="gramEnd"/>
      <w:r w:rsidRPr="009128F0">
        <w:rPr>
          <w:rFonts w:ascii="Arial" w:hAnsi="Arial" w:cs="Arial"/>
          <w:b/>
          <w:color w:val="000000" w:themeColor="text1"/>
          <w:sz w:val="20"/>
          <w:szCs w:val="20"/>
        </w:rPr>
        <w:t>.</w:t>
      </w:r>
      <w:r w:rsidR="00136C29" w:rsidRPr="009128F0">
        <w:rPr>
          <w:rFonts w:ascii="Arial" w:hAnsi="Arial" w:cs="Arial"/>
          <w:b/>
          <w:color w:val="000000" w:themeColor="text1"/>
          <w:sz w:val="20"/>
          <w:szCs w:val="20"/>
        </w:rPr>
        <w:tab/>
        <w:t>Cari Dönem</w:t>
      </w:r>
      <w:r w:rsidR="00136C29" w:rsidRPr="009128F0">
        <w:rPr>
          <w:rFonts w:ascii="Arial" w:hAnsi="Arial" w:cs="Arial"/>
          <w:color w:val="000000" w:themeColor="text1"/>
          <w:sz w:val="20"/>
          <w:szCs w:val="20"/>
        </w:rPr>
        <w:t>:</w:t>
      </w:r>
    </w:p>
    <w:tbl>
      <w:tblPr>
        <w:tblW w:w="9547" w:type="dxa"/>
        <w:tblLayout w:type="fixed"/>
        <w:tblCellMar>
          <w:left w:w="0" w:type="dxa"/>
          <w:right w:w="0" w:type="dxa"/>
        </w:tblCellMar>
        <w:tblLook w:val="0000" w:firstRow="0" w:lastRow="0" w:firstColumn="0" w:lastColumn="0" w:noHBand="0" w:noVBand="0"/>
      </w:tblPr>
      <w:tblGrid>
        <w:gridCol w:w="2702"/>
        <w:gridCol w:w="1246"/>
        <w:gridCol w:w="1136"/>
        <w:gridCol w:w="963"/>
        <w:gridCol w:w="1022"/>
        <w:gridCol w:w="1288"/>
        <w:gridCol w:w="1190"/>
      </w:tblGrid>
      <w:tr w:rsidR="002C76CF" w:rsidRPr="009128F0" w14:paraId="62AFA3F4" w14:textId="77777777" w:rsidTr="00390CA8">
        <w:trPr>
          <w:trHeight w:val="113"/>
        </w:trPr>
        <w:tc>
          <w:tcPr>
            <w:tcW w:w="2702" w:type="dxa"/>
            <w:tcBorders>
              <w:top w:val="single" w:sz="4" w:space="0" w:color="auto"/>
              <w:bottom w:val="single" w:sz="4" w:space="0" w:color="auto"/>
            </w:tcBorders>
            <w:shd w:val="clear" w:color="auto" w:fill="FFFFFF"/>
            <w:vAlign w:val="bottom"/>
          </w:tcPr>
          <w:p w14:paraId="2797E429" w14:textId="77777777" w:rsidR="00707228" w:rsidRPr="009128F0"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9128F0">
              <w:rPr>
                <w:rFonts w:ascii="Arial" w:eastAsia="Times New Roman" w:hAnsi="Arial" w:cs="Arial"/>
                <w:b/>
                <w:bCs/>
                <w:iCs/>
                <w:color w:val="000000" w:themeColor="text1"/>
              </w:rPr>
              <w:t>Ana Ortaklık Banka’nın</w:t>
            </w:r>
            <w:r w:rsidR="00136C29" w:rsidRPr="009128F0">
              <w:rPr>
                <w:rFonts w:ascii="Arial" w:eastAsia="Times New Roman" w:hAnsi="Arial" w:cs="Arial"/>
                <w:b/>
                <w:bCs/>
                <w:iCs/>
                <w:color w:val="000000" w:themeColor="text1"/>
              </w:rPr>
              <w:t xml:space="preserve"> </w:t>
            </w:r>
          </w:p>
          <w:p w14:paraId="0918C2DA" w14:textId="7732E0BD" w:rsidR="00136C29" w:rsidRPr="009128F0"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9128F0">
              <w:rPr>
                <w:rFonts w:ascii="Arial" w:eastAsia="Times New Roman" w:hAnsi="Arial" w:cs="Arial"/>
                <w:b/>
                <w:bCs/>
                <w:iCs/>
                <w:color w:val="000000" w:themeColor="text1"/>
              </w:rPr>
              <w:t>Dahil Olduğu Risk Grubu</w:t>
            </w:r>
            <w:r w:rsidR="00D96B17" w:rsidRPr="009128F0">
              <w:rPr>
                <w:rFonts w:ascii="Arial" w:eastAsia="Times New Roman" w:hAnsi="Arial" w:cs="Arial"/>
                <w:b/>
                <w:bCs/>
                <w:iCs/>
                <w:color w:val="000000" w:themeColor="text1"/>
                <w:vertAlign w:val="superscript"/>
              </w:rPr>
              <w:t>(*)</w:t>
            </w:r>
          </w:p>
        </w:tc>
        <w:tc>
          <w:tcPr>
            <w:tcW w:w="2382" w:type="dxa"/>
            <w:gridSpan w:val="2"/>
            <w:tcBorders>
              <w:top w:val="single" w:sz="4" w:space="0" w:color="auto"/>
              <w:bottom w:val="single" w:sz="4" w:space="0" w:color="auto"/>
            </w:tcBorders>
            <w:shd w:val="clear" w:color="auto" w:fill="FFFFFF"/>
            <w:vAlign w:val="bottom"/>
          </w:tcPr>
          <w:p w14:paraId="15F7E364" w14:textId="77777777" w:rsidR="00136C29" w:rsidRPr="009128F0" w:rsidRDefault="00136C29" w:rsidP="000C1207">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İştirak, Bağlı Ortaklık ve Birlikte Kontrol Edilen Ortaklıklar (İş Ortaklıkları)</w:t>
            </w:r>
          </w:p>
        </w:tc>
        <w:tc>
          <w:tcPr>
            <w:tcW w:w="1985" w:type="dxa"/>
            <w:gridSpan w:val="2"/>
            <w:tcBorders>
              <w:top w:val="single" w:sz="4" w:space="0" w:color="auto"/>
              <w:bottom w:val="single" w:sz="4" w:space="0" w:color="auto"/>
            </w:tcBorders>
            <w:shd w:val="clear" w:color="auto" w:fill="FFFFFF"/>
            <w:vAlign w:val="bottom"/>
          </w:tcPr>
          <w:p w14:paraId="61DB1DA9" w14:textId="77777777" w:rsidR="00136C29" w:rsidRPr="009128F0" w:rsidRDefault="009C0F4E" w:rsidP="000C1207">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 xml:space="preserve">Ana Ortaklık </w:t>
            </w:r>
            <w:r w:rsidR="00136C29" w:rsidRPr="009128F0">
              <w:rPr>
                <w:rFonts w:ascii="Arial" w:hAnsi="Arial" w:cs="Arial"/>
                <w:b/>
                <w:bCs/>
                <w:iCs/>
                <w:color w:val="000000" w:themeColor="text1"/>
                <w:sz w:val="18"/>
                <w:szCs w:val="18"/>
              </w:rPr>
              <w:t>Banka</w:t>
            </w:r>
            <w:r w:rsidRPr="009128F0">
              <w:rPr>
                <w:rFonts w:ascii="Arial" w:hAnsi="Arial" w:cs="Arial"/>
                <w:b/>
                <w:bCs/>
                <w:iCs/>
                <w:color w:val="000000" w:themeColor="text1"/>
                <w:sz w:val="18"/>
                <w:szCs w:val="18"/>
              </w:rPr>
              <w:t>’</w:t>
            </w:r>
            <w:r w:rsidR="00136C29" w:rsidRPr="009128F0">
              <w:rPr>
                <w:rFonts w:ascii="Arial" w:hAnsi="Arial" w:cs="Arial"/>
                <w:b/>
                <w:bCs/>
                <w:iCs/>
                <w:color w:val="000000" w:themeColor="text1"/>
                <w:sz w:val="18"/>
                <w:szCs w:val="18"/>
              </w:rPr>
              <w:t>nın Doğrudan ve Dolaylı Ortakları</w:t>
            </w:r>
          </w:p>
        </w:tc>
        <w:tc>
          <w:tcPr>
            <w:tcW w:w="2478" w:type="dxa"/>
            <w:gridSpan w:val="2"/>
            <w:tcBorders>
              <w:top w:val="single" w:sz="4" w:space="0" w:color="auto"/>
              <w:bottom w:val="single" w:sz="4" w:space="0" w:color="auto"/>
            </w:tcBorders>
            <w:shd w:val="clear" w:color="auto" w:fill="FFFFFF"/>
            <w:vAlign w:val="bottom"/>
          </w:tcPr>
          <w:p w14:paraId="2E0DCE49" w14:textId="77777777" w:rsidR="00136C29" w:rsidRPr="009128F0" w:rsidRDefault="00136C29" w:rsidP="000C1207">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 xml:space="preserve">Risk Grubuna </w:t>
            </w:r>
            <w:proofErr w:type="gramStart"/>
            <w:r w:rsidRPr="009128F0">
              <w:rPr>
                <w:rFonts w:ascii="Arial" w:hAnsi="Arial" w:cs="Arial"/>
                <w:b/>
                <w:bCs/>
                <w:iCs/>
                <w:color w:val="000000" w:themeColor="text1"/>
                <w:sz w:val="18"/>
                <w:szCs w:val="18"/>
              </w:rPr>
              <w:t>Dahil</w:t>
            </w:r>
            <w:proofErr w:type="gramEnd"/>
            <w:r w:rsidRPr="009128F0">
              <w:rPr>
                <w:rFonts w:ascii="Arial" w:hAnsi="Arial" w:cs="Arial"/>
                <w:b/>
                <w:bCs/>
                <w:iCs/>
                <w:color w:val="000000" w:themeColor="text1"/>
                <w:sz w:val="18"/>
                <w:szCs w:val="18"/>
              </w:rPr>
              <w:t xml:space="preserve"> Olan Diğer Gerçek ve Tüzel Kişiler</w:t>
            </w:r>
          </w:p>
        </w:tc>
      </w:tr>
      <w:tr w:rsidR="00B86B47" w:rsidRPr="009128F0" w14:paraId="7FC0285B" w14:textId="77777777" w:rsidTr="00390CA8">
        <w:trPr>
          <w:trHeight w:val="113"/>
        </w:trPr>
        <w:tc>
          <w:tcPr>
            <w:tcW w:w="2702" w:type="dxa"/>
            <w:tcBorders>
              <w:top w:val="single" w:sz="4" w:space="0" w:color="auto"/>
              <w:bottom w:val="single" w:sz="4" w:space="0" w:color="auto"/>
            </w:tcBorders>
            <w:shd w:val="clear" w:color="auto" w:fill="FFFFFF"/>
            <w:vAlign w:val="center"/>
          </w:tcPr>
          <w:p w14:paraId="0731B4E4" w14:textId="77777777" w:rsidR="00136C29" w:rsidRPr="009128F0"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46" w:type="dxa"/>
            <w:tcBorders>
              <w:top w:val="single" w:sz="4" w:space="0" w:color="auto"/>
              <w:bottom w:val="single" w:sz="4" w:space="0" w:color="auto"/>
            </w:tcBorders>
            <w:shd w:val="clear" w:color="auto" w:fill="FFFFFF"/>
            <w:vAlign w:val="bottom"/>
          </w:tcPr>
          <w:p w14:paraId="18F53BDD" w14:textId="77777777" w:rsidR="00136C29" w:rsidRPr="009128F0" w:rsidRDefault="00136C29" w:rsidP="000C1207">
            <w:pPr>
              <w:ind w:right="68"/>
              <w:jc w:val="right"/>
              <w:rPr>
                <w:rFonts w:ascii="Arial" w:eastAsia="Arial Unicode MS" w:hAnsi="Arial" w:cs="Arial"/>
                <w:b/>
                <w:color w:val="000000" w:themeColor="text1"/>
                <w:sz w:val="18"/>
                <w:szCs w:val="18"/>
              </w:rPr>
            </w:pPr>
            <w:r w:rsidRPr="009128F0">
              <w:rPr>
                <w:rFonts w:ascii="Arial" w:hAnsi="Arial" w:cs="Arial"/>
                <w:b/>
                <w:color w:val="000000" w:themeColor="text1"/>
                <w:sz w:val="18"/>
                <w:szCs w:val="18"/>
              </w:rPr>
              <w:t>Nakdi</w:t>
            </w:r>
          </w:p>
        </w:tc>
        <w:tc>
          <w:tcPr>
            <w:tcW w:w="1136" w:type="dxa"/>
            <w:tcBorders>
              <w:top w:val="single" w:sz="4" w:space="0" w:color="auto"/>
              <w:bottom w:val="single" w:sz="4" w:space="0" w:color="auto"/>
            </w:tcBorders>
            <w:shd w:val="clear" w:color="auto" w:fill="FFFFFF"/>
            <w:vAlign w:val="bottom"/>
          </w:tcPr>
          <w:p w14:paraId="13064722" w14:textId="77777777" w:rsidR="00136C29" w:rsidRPr="009128F0" w:rsidRDefault="00136C29" w:rsidP="000C1207">
            <w:pPr>
              <w:ind w:right="68"/>
              <w:jc w:val="right"/>
              <w:rPr>
                <w:rFonts w:ascii="Arial" w:eastAsia="Arial Unicode MS" w:hAnsi="Arial" w:cs="Arial"/>
                <w:b/>
                <w:color w:val="000000" w:themeColor="text1"/>
                <w:sz w:val="18"/>
                <w:szCs w:val="18"/>
              </w:rPr>
            </w:pPr>
            <w:proofErr w:type="spellStart"/>
            <w:r w:rsidRPr="009128F0">
              <w:rPr>
                <w:rFonts w:ascii="Arial" w:hAnsi="Arial" w:cs="Arial"/>
                <w:b/>
                <w:color w:val="000000" w:themeColor="text1"/>
                <w:sz w:val="18"/>
                <w:szCs w:val="18"/>
              </w:rPr>
              <w:t>G.Nakdi</w:t>
            </w:r>
            <w:proofErr w:type="spellEnd"/>
          </w:p>
        </w:tc>
        <w:tc>
          <w:tcPr>
            <w:tcW w:w="963" w:type="dxa"/>
            <w:tcBorders>
              <w:top w:val="single" w:sz="4" w:space="0" w:color="auto"/>
              <w:bottom w:val="single" w:sz="4" w:space="0" w:color="auto"/>
            </w:tcBorders>
            <w:shd w:val="clear" w:color="auto" w:fill="FFFFFF"/>
            <w:vAlign w:val="bottom"/>
          </w:tcPr>
          <w:p w14:paraId="72E39F84" w14:textId="77777777" w:rsidR="00136C29" w:rsidRPr="009128F0" w:rsidRDefault="00136C29" w:rsidP="000C1207">
            <w:pPr>
              <w:ind w:right="68"/>
              <w:jc w:val="right"/>
              <w:rPr>
                <w:rFonts w:ascii="Arial" w:eastAsia="Arial Unicode MS" w:hAnsi="Arial" w:cs="Arial"/>
                <w:b/>
                <w:color w:val="000000" w:themeColor="text1"/>
                <w:sz w:val="18"/>
                <w:szCs w:val="18"/>
              </w:rPr>
            </w:pPr>
            <w:r w:rsidRPr="009128F0">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216B85B0" w14:textId="77777777" w:rsidR="00136C29" w:rsidRPr="009128F0" w:rsidRDefault="00136C29" w:rsidP="000C1207">
            <w:pPr>
              <w:ind w:right="68"/>
              <w:jc w:val="right"/>
              <w:rPr>
                <w:rFonts w:ascii="Arial" w:eastAsia="Arial Unicode MS" w:hAnsi="Arial" w:cs="Arial"/>
                <w:b/>
                <w:color w:val="000000" w:themeColor="text1"/>
                <w:sz w:val="18"/>
                <w:szCs w:val="18"/>
              </w:rPr>
            </w:pPr>
            <w:proofErr w:type="spellStart"/>
            <w:r w:rsidRPr="009128F0">
              <w:rPr>
                <w:rFonts w:ascii="Arial" w:hAnsi="Arial" w:cs="Arial"/>
                <w:b/>
                <w:color w:val="000000" w:themeColor="text1"/>
                <w:sz w:val="18"/>
                <w:szCs w:val="18"/>
              </w:rPr>
              <w:t>G.Nakdi</w:t>
            </w:r>
            <w:proofErr w:type="spellEnd"/>
          </w:p>
        </w:tc>
        <w:tc>
          <w:tcPr>
            <w:tcW w:w="1288" w:type="dxa"/>
            <w:tcBorders>
              <w:top w:val="single" w:sz="4" w:space="0" w:color="auto"/>
              <w:bottom w:val="single" w:sz="4" w:space="0" w:color="auto"/>
            </w:tcBorders>
            <w:shd w:val="clear" w:color="auto" w:fill="FFFFFF"/>
            <w:vAlign w:val="bottom"/>
          </w:tcPr>
          <w:p w14:paraId="34F478CB" w14:textId="77777777" w:rsidR="00136C29" w:rsidRPr="009128F0" w:rsidRDefault="00136C29" w:rsidP="000C1207">
            <w:pPr>
              <w:ind w:right="68"/>
              <w:jc w:val="right"/>
              <w:rPr>
                <w:rFonts w:ascii="Arial" w:eastAsia="Arial Unicode MS" w:hAnsi="Arial" w:cs="Arial"/>
                <w:b/>
                <w:color w:val="000000" w:themeColor="text1"/>
                <w:sz w:val="18"/>
                <w:szCs w:val="18"/>
              </w:rPr>
            </w:pPr>
            <w:r w:rsidRPr="009128F0">
              <w:rPr>
                <w:rFonts w:ascii="Arial" w:hAnsi="Arial" w:cs="Arial"/>
                <w:b/>
                <w:color w:val="000000" w:themeColor="text1"/>
                <w:sz w:val="18"/>
                <w:szCs w:val="18"/>
              </w:rPr>
              <w:t>Nakdi</w:t>
            </w:r>
          </w:p>
        </w:tc>
        <w:tc>
          <w:tcPr>
            <w:tcW w:w="1190" w:type="dxa"/>
            <w:tcBorders>
              <w:top w:val="single" w:sz="4" w:space="0" w:color="auto"/>
              <w:bottom w:val="single" w:sz="4" w:space="0" w:color="auto"/>
            </w:tcBorders>
            <w:shd w:val="clear" w:color="auto" w:fill="FFFFFF"/>
            <w:vAlign w:val="bottom"/>
          </w:tcPr>
          <w:p w14:paraId="21CAE501" w14:textId="77777777" w:rsidR="00136C29" w:rsidRPr="009128F0" w:rsidRDefault="00136C29" w:rsidP="000C1207">
            <w:pPr>
              <w:ind w:right="68"/>
              <w:jc w:val="right"/>
              <w:rPr>
                <w:rFonts w:ascii="Arial" w:eastAsia="Arial Unicode MS" w:hAnsi="Arial" w:cs="Arial"/>
                <w:b/>
                <w:color w:val="000000" w:themeColor="text1"/>
                <w:sz w:val="18"/>
                <w:szCs w:val="18"/>
              </w:rPr>
            </w:pPr>
            <w:proofErr w:type="spellStart"/>
            <w:r w:rsidRPr="009128F0">
              <w:rPr>
                <w:rFonts w:ascii="Arial" w:hAnsi="Arial" w:cs="Arial"/>
                <w:b/>
                <w:color w:val="000000" w:themeColor="text1"/>
                <w:sz w:val="18"/>
                <w:szCs w:val="18"/>
              </w:rPr>
              <w:t>G.Nakdi</w:t>
            </w:r>
            <w:proofErr w:type="spellEnd"/>
          </w:p>
        </w:tc>
      </w:tr>
      <w:tr w:rsidR="0065517E" w:rsidRPr="009128F0" w14:paraId="2C3DA900" w14:textId="77777777" w:rsidTr="00390CA8">
        <w:trPr>
          <w:trHeight w:hRule="exact" w:val="227"/>
        </w:trPr>
        <w:tc>
          <w:tcPr>
            <w:tcW w:w="2702" w:type="dxa"/>
            <w:tcBorders>
              <w:top w:val="single" w:sz="4" w:space="0" w:color="auto"/>
            </w:tcBorders>
            <w:shd w:val="clear" w:color="auto" w:fill="FFFFFF"/>
            <w:vAlign w:val="bottom"/>
          </w:tcPr>
          <w:p w14:paraId="09D938D4" w14:textId="77777777" w:rsidR="0065517E" w:rsidRPr="009128F0" w:rsidRDefault="0065517E" w:rsidP="000C1207">
            <w:pPr>
              <w:rPr>
                <w:rFonts w:ascii="Arial" w:hAnsi="Arial" w:cs="Arial"/>
                <w:b/>
                <w:bCs/>
                <w:iCs/>
                <w:color w:val="000000" w:themeColor="text1"/>
                <w:sz w:val="18"/>
                <w:szCs w:val="18"/>
              </w:rPr>
            </w:pPr>
          </w:p>
        </w:tc>
        <w:tc>
          <w:tcPr>
            <w:tcW w:w="1246" w:type="dxa"/>
            <w:tcBorders>
              <w:top w:val="single" w:sz="4" w:space="0" w:color="auto"/>
            </w:tcBorders>
            <w:shd w:val="clear" w:color="auto" w:fill="FFFFFF"/>
            <w:vAlign w:val="bottom"/>
          </w:tcPr>
          <w:p w14:paraId="6D65C39A" w14:textId="77777777" w:rsidR="0065517E" w:rsidRPr="009128F0" w:rsidRDefault="0065517E" w:rsidP="00770B5E">
            <w:pPr>
              <w:ind w:right="138"/>
              <w:jc w:val="right"/>
              <w:rPr>
                <w:rFonts w:ascii="Arial" w:hAnsi="Arial" w:cs="Arial"/>
                <w:b/>
                <w:color w:val="000000" w:themeColor="text1"/>
                <w:sz w:val="18"/>
                <w:szCs w:val="18"/>
              </w:rPr>
            </w:pPr>
          </w:p>
        </w:tc>
        <w:tc>
          <w:tcPr>
            <w:tcW w:w="1136" w:type="dxa"/>
            <w:tcBorders>
              <w:top w:val="single" w:sz="4" w:space="0" w:color="auto"/>
            </w:tcBorders>
            <w:shd w:val="clear" w:color="auto" w:fill="FFFFFF"/>
            <w:vAlign w:val="bottom"/>
          </w:tcPr>
          <w:p w14:paraId="740DD9B0" w14:textId="77777777" w:rsidR="0065517E" w:rsidRPr="009128F0" w:rsidRDefault="0065517E" w:rsidP="00770B5E">
            <w:pPr>
              <w:ind w:right="138"/>
              <w:jc w:val="right"/>
              <w:rPr>
                <w:rFonts w:ascii="Arial" w:hAnsi="Arial" w:cs="Arial"/>
                <w:b/>
                <w:color w:val="000000" w:themeColor="text1"/>
                <w:sz w:val="18"/>
                <w:szCs w:val="18"/>
              </w:rPr>
            </w:pPr>
          </w:p>
        </w:tc>
        <w:tc>
          <w:tcPr>
            <w:tcW w:w="963" w:type="dxa"/>
            <w:tcBorders>
              <w:top w:val="single" w:sz="4" w:space="0" w:color="auto"/>
            </w:tcBorders>
            <w:shd w:val="clear" w:color="auto" w:fill="FFFFFF"/>
            <w:vAlign w:val="bottom"/>
          </w:tcPr>
          <w:p w14:paraId="526520C2" w14:textId="77777777" w:rsidR="0065517E" w:rsidRPr="009128F0" w:rsidRDefault="0065517E" w:rsidP="00770B5E">
            <w:pPr>
              <w:ind w:right="138"/>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0CA69B01" w14:textId="77777777" w:rsidR="0065517E" w:rsidRPr="009128F0" w:rsidRDefault="0065517E" w:rsidP="00770B5E">
            <w:pPr>
              <w:ind w:right="138"/>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6E9537BF" w14:textId="77777777" w:rsidR="0065517E" w:rsidRPr="009128F0" w:rsidRDefault="0065517E" w:rsidP="00770B5E">
            <w:pPr>
              <w:ind w:right="138"/>
              <w:jc w:val="right"/>
              <w:rPr>
                <w:rFonts w:ascii="Arial" w:hAnsi="Arial" w:cs="Arial"/>
                <w:b/>
                <w:color w:val="000000" w:themeColor="text1"/>
                <w:sz w:val="18"/>
                <w:szCs w:val="18"/>
              </w:rPr>
            </w:pPr>
          </w:p>
        </w:tc>
        <w:tc>
          <w:tcPr>
            <w:tcW w:w="1190" w:type="dxa"/>
            <w:tcBorders>
              <w:top w:val="single" w:sz="4" w:space="0" w:color="auto"/>
            </w:tcBorders>
            <w:shd w:val="clear" w:color="auto" w:fill="FFFFFF"/>
            <w:vAlign w:val="bottom"/>
          </w:tcPr>
          <w:p w14:paraId="6D88980A" w14:textId="77777777" w:rsidR="0065517E" w:rsidRPr="009128F0" w:rsidRDefault="0065517E" w:rsidP="00770B5E">
            <w:pPr>
              <w:ind w:right="138"/>
              <w:jc w:val="right"/>
              <w:rPr>
                <w:rFonts w:ascii="Arial" w:hAnsi="Arial" w:cs="Arial"/>
                <w:b/>
                <w:color w:val="000000" w:themeColor="text1"/>
                <w:sz w:val="18"/>
                <w:szCs w:val="18"/>
              </w:rPr>
            </w:pPr>
          </w:p>
        </w:tc>
      </w:tr>
      <w:tr w:rsidR="00712E8B" w:rsidRPr="009128F0" w14:paraId="08DD2CBA" w14:textId="77777777" w:rsidTr="00712E8B">
        <w:trPr>
          <w:trHeight w:hRule="exact" w:val="227"/>
        </w:trPr>
        <w:tc>
          <w:tcPr>
            <w:tcW w:w="2702" w:type="dxa"/>
            <w:shd w:val="clear" w:color="auto" w:fill="FFFFFF"/>
            <w:vAlign w:val="bottom"/>
          </w:tcPr>
          <w:p w14:paraId="54893818" w14:textId="77777777" w:rsidR="00712E8B" w:rsidRPr="009128F0" w:rsidRDefault="00712E8B" w:rsidP="00712E8B">
            <w:pPr>
              <w:rPr>
                <w:rFonts w:ascii="Arial" w:hAnsi="Arial" w:cs="Arial"/>
                <w:b/>
                <w:bCs/>
                <w:iCs/>
                <w:color w:val="000000" w:themeColor="text1"/>
                <w:sz w:val="18"/>
                <w:szCs w:val="18"/>
              </w:rPr>
            </w:pPr>
            <w:r w:rsidRPr="009128F0">
              <w:rPr>
                <w:rFonts w:ascii="Arial" w:hAnsi="Arial" w:cs="Arial"/>
                <w:b/>
                <w:bCs/>
                <w:iCs/>
                <w:color w:val="000000" w:themeColor="text1"/>
                <w:sz w:val="18"/>
                <w:szCs w:val="18"/>
              </w:rPr>
              <w:t>Krediler ve Diğer Alacaklar</w:t>
            </w:r>
          </w:p>
        </w:tc>
        <w:tc>
          <w:tcPr>
            <w:tcW w:w="1246" w:type="dxa"/>
            <w:shd w:val="clear" w:color="auto" w:fill="FFFFFF"/>
            <w:vAlign w:val="bottom"/>
          </w:tcPr>
          <w:p w14:paraId="2F39DB6B" w14:textId="1B9C1D59" w:rsidR="00712E8B" w:rsidRPr="00712E8B" w:rsidRDefault="00712E8B" w:rsidP="00712E8B">
            <w:pPr>
              <w:ind w:right="87"/>
              <w:jc w:val="right"/>
              <w:rPr>
                <w:rFonts w:ascii="Arial" w:hAnsi="Arial" w:cs="Arial"/>
                <w:sz w:val="18"/>
                <w:szCs w:val="18"/>
              </w:rPr>
            </w:pPr>
          </w:p>
        </w:tc>
        <w:tc>
          <w:tcPr>
            <w:tcW w:w="1136" w:type="dxa"/>
            <w:shd w:val="clear" w:color="auto" w:fill="FFFFFF"/>
            <w:vAlign w:val="bottom"/>
          </w:tcPr>
          <w:p w14:paraId="59A36486" w14:textId="5230222E" w:rsidR="00712E8B" w:rsidRPr="00712E8B" w:rsidRDefault="00712E8B" w:rsidP="00712E8B">
            <w:pPr>
              <w:ind w:right="87"/>
              <w:jc w:val="right"/>
              <w:rPr>
                <w:rFonts w:ascii="Arial" w:hAnsi="Arial" w:cs="Arial"/>
                <w:sz w:val="18"/>
                <w:szCs w:val="18"/>
              </w:rPr>
            </w:pPr>
          </w:p>
        </w:tc>
        <w:tc>
          <w:tcPr>
            <w:tcW w:w="963" w:type="dxa"/>
            <w:shd w:val="clear" w:color="auto" w:fill="FFFFFF"/>
            <w:vAlign w:val="bottom"/>
          </w:tcPr>
          <w:p w14:paraId="6C543B8C" w14:textId="470627C2" w:rsidR="00712E8B" w:rsidRPr="00712E8B" w:rsidRDefault="00712E8B" w:rsidP="00712E8B">
            <w:pPr>
              <w:ind w:right="87"/>
              <w:jc w:val="right"/>
              <w:rPr>
                <w:rFonts w:ascii="Arial" w:hAnsi="Arial" w:cs="Arial"/>
                <w:sz w:val="18"/>
                <w:szCs w:val="18"/>
              </w:rPr>
            </w:pPr>
          </w:p>
        </w:tc>
        <w:tc>
          <w:tcPr>
            <w:tcW w:w="1022" w:type="dxa"/>
            <w:shd w:val="clear" w:color="auto" w:fill="FFFFFF"/>
            <w:vAlign w:val="bottom"/>
          </w:tcPr>
          <w:p w14:paraId="767D6603" w14:textId="5E037E03" w:rsidR="00712E8B" w:rsidRPr="00712E8B" w:rsidRDefault="00712E8B" w:rsidP="00712E8B">
            <w:pPr>
              <w:ind w:right="87"/>
              <w:jc w:val="right"/>
              <w:rPr>
                <w:rFonts w:ascii="Arial" w:hAnsi="Arial" w:cs="Arial"/>
                <w:sz w:val="18"/>
                <w:szCs w:val="18"/>
              </w:rPr>
            </w:pPr>
          </w:p>
        </w:tc>
        <w:tc>
          <w:tcPr>
            <w:tcW w:w="1288" w:type="dxa"/>
            <w:shd w:val="clear" w:color="auto" w:fill="FFFFFF"/>
            <w:vAlign w:val="bottom"/>
          </w:tcPr>
          <w:p w14:paraId="43BF808B" w14:textId="38D85361" w:rsidR="00712E8B" w:rsidRPr="00712E8B" w:rsidRDefault="00712E8B" w:rsidP="00712E8B">
            <w:pPr>
              <w:ind w:right="87"/>
              <w:jc w:val="right"/>
              <w:rPr>
                <w:rFonts w:ascii="Arial" w:hAnsi="Arial" w:cs="Arial"/>
                <w:sz w:val="18"/>
                <w:szCs w:val="18"/>
              </w:rPr>
            </w:pPr>
          </w:p>
        </w:tc>
        <w:tc>
          <w:tcPr>
            <w:tcW w:w="1190" w:type="dxa"/>
            <w:shd w:val="clear" w:color="auto" w:fill="FFFFFF"/>
            <w:vAlign w:val="bottom"/>
          </w:tcPr>
          <w:p w14:paraId="24B32D4A" w14:textId="176C8288" w:rsidR="00712E8B" w:rsidRPr="00712E8B" w:rsidRDefault="00712E8B" w:rsidP="00712E8B">
            <w:pPr>
              <w:ind w:right="87"/>
              <w:jc w:val="right"/>
              <w:rPr>
                <w:rFonts w:ascii="Arial" w:hAnsi="Arial" w:cs="Arial"/>
                <w:sz w:val="18"/>
                <w:szCs w:val="18"/>
              </w:rPr>
            </w:pPr>
          </w:p>
        </w:tc>
      </w:tr>
      <w:tr w:rsidR="00B67850" w:rsidRPr="009128F0" w14:paraId="6B4BD616" w14:textId="77777777" w:rsidTr="00712E8B">
        <w:trPr>
          <w:trHeight w:hRule="exact" w:val="227"/>
        </w:trPr>
        <w:tc>
          <w:tcPr>
            <w:tcW w:w="2702" w:type="dxa"/>
            <w:shd w:val="clear" w:color="auto" w:fill="FFFFFF"/>
            <w:vAlign w:val="bottom"/>
          </w:tcPr>
          <w:p w14:paraId="2809A1EE" w14:textId="77777777" w:rsidR="00B67850" w:rsidRPr="009128F0" w:rsidRDefault="00B67850" w:rsidP="00B67850">
            <w:pPr>
              <w:ind w:left="235"/>
              <w:rPr>
                <w:rFonts w:ascii="Arial" w:hAnsi="Arial" w:cs="Arial"/>
                <w:bCs/>
                <w:iCs/>
                <w:color w:val="000000" w:themeColor="text1"/>
                <w:sz w:val="18"/>
                <w:szCs w:val="18"/>
              </w:rPr>
            </w:pPr>
            <w:r w:rsidRPr="009128F0">
              <w:rPr>
                <w:rFonts w:ascii="Arial" w:hAnsi="Arial" w:cs="Arial"/>
                <w:bCs/>
                <w:iCs/>
                <w:color w:val="000000" w:themeColor="text1"/>
                <w:sz w:val="18"/>
                <w:szCs w:val="18"/>
              </w:rPr>
              <w:t xml:space="preserve">Dönem Başı Bakiyesi </w:t>
            </w:r>
          </w:p>
        </w:tc>
        <w:tc>
          <w:tcPr>
            <w:tcW w:w="1246" w:type="dxa"/>
            <w:vAlign w:val="bottom"/>
          </w:tcPr>
          <w:p w14:paraId="1495F072" w14:textId="7C01456E" w:rsidR="00B67850" w:rsidRPr="009128F0" w:rsidRDefault="00B67850" w:rsidP="00B67850">
            <w:pPr>
              <w:ind w:right="87"/>
              <w:jc w:val="right"/>
              <w:rPr>
                <w:rFonts w:ascii="Arial" w:hAnsi="Arial" w:cs="Arial"/>
                <w:sz w:val="18"/>
                <w:szCs w:val="18"/>
              </w:rPr>
            </w:pPr>
            <w:r>
              <w:rPr>
                <w:rFonts w:ascii="Arial" w:hAnsi="Arial" w:cs="Arial"/>
                <w:sz w:val="18"/>
                <w:szCs w:val="18"/>
              </w:rPr>
              <w:t>-</w:t>
            </w:r>
          </w:p>
        </w:tc>
        <w:tc>
          <w:tcPr>
            <w:tcW w:w="1136" w:type="dxa"/>
            <w:vAlign w:val="bottom"/>
          </w:tcPr>
          <w:p w14:paraId="5735F5BE" w14:textId="1B38ABFE" w:rsidR="00B67850" w:rsidRPr="009128F0" w:rsidRDefault="00B67850" w:rsidP="00B67850">
            <w:pPr>
              <w:ind w:right="87"/>
              <w:jc w:val="right"/>
              <w:rPr>
                <w:rFonts w:ascii="Arial" w:hAnsi="Arial" w:cs="Arial"/>
                <w:sz w:val="18"/>
                <w:szCs w:val="18"/>
              </w:rPr>
            </w:pPr>
            <w:r>
              <w:rPr>
                <w:rFonts w:ascii="Arial" w:hAnsi="Arial" w:cs="Arial"/>
                <w:sz w:val="18"/>
                <w:szCs w:val="18"/>
              </w:rPr>
              <w:t>-</w:t>
            </w:r>
          </w:p>
        </w:tc>
        <w:tc>
          <w:tcPr>
            <w:tcW w:w="963" w:type="dxa"/>
            <w:vAlign w:val="bottom"/>
          </w:tcPr>
          <w:p w14:paraId="4C2159EE" w14:textId="52C4F4D7" w:rsidR="00B67850" w:rsidRPr="00E335DA" w:rsidRDefault="00B67850" w:rsidP="00B67850">
            <w:pPr>
              <w:ind w:right="87"/>
              <w:jc w:val="right"/>
              <w:rPr>
                <w:rFonts w:ascii="Arial" w:hAnsi="Arial" w:cs="Arial"/>
                <w:sz w:val="18"/>
                <w:szCs w:val="18"/>
              </w:rPr>
            </w:pPr>
            <w:r w:rsidRPr="00712E8B">
              <w:rPr>
                <w:rFonts w:ascii="Arial" w:hAnsi="Arial" w:cs="Arial"/>
                <w:sz w:val="18"/>
                <w:szCs w:val="18"/>
              </w:rPr>
              <w:t>118.658</w:t>
            </w:r>
          </w:p>
        </w:tc>
        <w:tc>
          <w:tcPr>
            <w:tcW w:w="1022" w:type="dxa"/>
            <w:vAlign w:val="bottom"/>
          </w:tcPr>
          <w:p w14:paraId="3683EC7C" w14:textId="1D4AE62A" w:rsidR="00B67850" w:rsidRPr="00E335DA" w:rsidRDefault="00B67850" w:rsidP="00B67850">
            <w:pPr>
              <w:ind w:right="87"/>
              <w:jc w:val="right"/>
              <w:rPr>
                <w:rFonts w:ascii="Arial" w:hAnsi="Arial" w:cs="Arial"/>
                <w:sz w:val="18"/>
                <w:szCs w:val="18"/>
              </w:rPr>
            </w:pPr>
            <w:r w:rsidRPr="00712E8B">
              <w:rPr>
                <w:rFonts w:ascii="Arial" w:hAnsi="Arial" w:cs="Arial"/>
                <w:sz w:val="18"/>
                <w:szCs w:val="18"/>
              </w:rPr>
              <w:t>22.039</w:t>
            </w:r>
          </w:p>
        </w:tc>
        <w:tc>
          <w:tcPr>
            <w:tcW w:w="1288" w:type="dxa"/>
            <w:vAlign w:val="bottom"/>
          </w:tcPr>
          <w:p w14:paraId="7E140F89" w14:textId="2A5CA314" w:rsidR="00B67850" w:rsidRPr="00E335DA" w:rsidRDefault="00B67850" w:rsidP="00B67850">
            <w:pPr>
              <w:ind w:right="87"/>
              <w:jc w:val="right"/>
              <w:rPr>
                <w:rFonts w:ascii="Arial" w:hAnsi="Arial" w:cs="Arial"/>
                <w:sz w:val="18"/>
                <w:szCs w:val="18"/>
              </w:rPr>
            </w:pPr>
            <w:r w:rsidRPr="00712E8B">
              <w:rPr>
                <w:rFonts w:ascii="Arial" w:hAnsi="Arial" w:cs="Arial"/>
                <w:sz w:val="18"/>
                <w:szCs w:val="18"/>
              </w:rPr>
              <w:t>106</w:t>
            </w:r>
          </w:p>
        </w:tc>
        <w:tc>
          <w:tcPr>
            <w:tcW w:w="1190" w:type="dxa"/>
            <w:vAlign w:val="bottom"/>
          </w:tcPr>
          <w:p w14:paraId="62A4E757" w14:textId="0DF64F2A" w:rsidR="00B67850" w:rsidRPr="00E335DA" w:rsidRDefault="00B67850" w:rsidP="00B67850">
            <w:pPr>
              <w:ind w:right="87"/>
              <w:jc w:val="right"/>
              <w:rPr>
                <w:rFonts w:ascii="Arial" w:hAnsi="Arial" w:cs="Arial"/>
                <w:sz w:val="18"/>
                <w:szCs w:val="18"/>
              </w:rPr>
            </w:pPr>
            <w:r>
              <w:rPr>
                <w:rFonts w:ascii="Arial" w:hAnsi="Arial" w:cs="Arial"/>
                <w:sz w:val="18"/>
                <w:szCs w:val="18"/>
              </w:rPr>
              <w:t>-</w:t>
            </w:r>
          </w:p>
        </w:tc>
      </w:tr>
      <w:tr w:rsidR="00B67850" w:rsidRPr="009128F0" w14:paraId="2AD9A9B4" w14:textId="77777777" w:rsidTr="00712E8B">
        <w:trPr>
          <w:trHeight w:hRule="exact" w:val="227"/>
        </w:trPr>
        <w:tc>
          <w:tcPr>
            <w:tcW w:w="2702" w:type="dxa"/>
            <w:shd w:val="clear" w:color="auto" w:fill="FFFFFF"/>
            <w:vAlign w:val="bottom"/>
          </w:tcPr>
          <w:p w14:paraId="5760EFE5" w14:textId="77777777" w:rsidR="00B67850" w:rsidRPr="009128F0" w:rsidRDefault="00B67850" w:rsidP="00B67850">
            <w:pPr>
              <w:ind w:left="235"/>
              <w:rPr>
                <w:rFonts w:ascii="Arial" w:hAnsi="Arial" w:cs="Arial"/>
                <w:bCs/>
                <w:iCs/>
                <w:color w:val="000000" w:themeColor="text1"/>
                <w:sz w:val="18"/>
                <w:szCs w:val="18"/>
              </w:rPr>
            </w:pPr>
            <w:r w:rsidRPr="009128F0">
              <w:rPr>
                <w:rFonts w:ascii="Arial" w:hAnsi="Arial" w:cs="Arial"/>
                <w:bCs/>
                <w:iCs/>
                <w:color w:val="000000" w:themeColor="text1"/>
                <w:sz w:val="18"/>
                <w:szCs w:val="18"/>
              </w:rPr>
              <w:t>Dönem Sonu Bakiyesi</w:t>
            </w:r>
          </w:p>
        </w:tc>
        <w:tc>
          <w:tcPr>
            <w:tcW w:w="1246" w:type="dxa"/>
            <w:vAlign w:val="bottom"/>
          </w:tcPr>
          <w:p w14:paraId="3CDFFF3B" w14:textId="04B0917F" w:rsidR="00B67850" w:rsidRPr="009128F0" w:rsidRDefault="00B67850" w:rsidP="00B67850">
            <w:pPr>
              <w:ind w:right="87"/>
              <w:jc w:val="right"/>
              <w:rPr>
                <w:rFonts w:ascii="Arial" w:hAnsi="Arial" w:cs="Arial"/>
                <w:sz w:val="18"/>
                <w:szCs w:val="18"/>
              </w:rPr>
            </w:pPr>
            <w:r>
              <w:rPr>
                <w:rFonts w:ascii="Arial" w:hAnsi="Arial" w:cs="Arial"/>
                <w:sz w:val="18"/>
                <w:szCs w:val="18"/>
              </w:rPr>
              <w:t>-</w:t>
            </w:r>
          </w:p>
        </w:tc>
        <w:tc>
          <w:tcPr>
            <w:tcW w:w="1136" w:type="dxa"/>
            <w:vAlign w:val="bottom"/>
          </w:tcPr>
          <w:p w14:paraId="784F4881" w14:textId="631C4C37" w:rsidR="00B67850" w:rsidRPr="009128F0" w:rsidRDefault="00B67850" w:rsidP="00B67850">
            <w:pPr>
              <w:ind w:right="87"/>
              <w:jc w:val="right"/>
              <w:rPr>
                <w:rFonts w:ascii="Arial" w:hAnsi="Arial" w:cs="Arial"/>
                <w:sz w:val="18"/>
                <w:szCs w:val="18"/>
              </w:rPr>
            </w:pPr>
            <w:r>
              <w:rPr>
                <w:rFonts w:ascii="Arial" w:hAnsi="Arial" w:cs="Arial"/>
                <w:sz w:val="18"/>
                <w:szCs w:val="18"/>
              </w:rPr>
              <w:t>-</w:t>
            </w:r>
          </w:p>
        </w:tc>
        <w:tc>
          <w:tcPr>
            <w:tcW w:w="963" w:type="dxa"/>
            <w:vAlign w:val="bottom"/>
          </w:tcPr>
          <w:p w14:paraId="149D8769" w14:textId="7FBB0C9E" w:rsidR="00B67850" w:rsidRPr="00E335DA" w:rsidRDefault="00B67850" w:rsidP="00B67850">
            <w:pPr>
              <w:ind w:right="87"/>
              <w:jc w:val="right"/>
              <w:rPr>
                <w:rFonts w:ascii="Arial" w:hAnsi="Arial" w:cs="Arial"/>
                <w:sz w:val="18"/>
                <w:szCs w:val="18"/>
              </w:rPr>
            </w:pPr>
            <w:r w:rsidRPr="00712E8B">
              <w:rPr>
                <w:rFonts w:ascii="Arial" w:hAnsi="Arial" w:cs="Arial"/>
                <w:sz w:val="18"/>
                <w:szCs w:val="18"/>
              </w:rPr>
              <w:t>105.926</w:t>
            </w:r>
          </w:p>
        </w:tc>
        <w:tc>
          <w:tcPr>
            <w:tcW w:w="1022" w:type="dxa"/>
            <w:vAlign w:val="bottom"/>
          </w:tcPr>
          <w:p w14:paraId="7A607513" w14:textId="3DBAD7D4" w:rsidR="00B67850" w:rsidRPr="00E335DA" w:rsidRDefault="00B67850" w:rsidP="00B67850">
            <w:pPr>
              <w:ind w:right="87"/>
              <w:jc w:val="right"/>
              <w:rPr>
                <w:rFonts w:ascii="Arial" w:hAnsi="Arial" w:cs="Arial"/>
                <w:sz w:val="18"/>
                <w:szCs w:val="18"/>
              </w:rPr>
            </w:pPr>
            <w:r w:rsidRPr="00712E8B">
              <w:rPr>
                <w:rFonts w:ascii="Arial" w:hAnsi="Arial" w:cs="Arial"/>
                <w:sz w:val="18"/>
                <w:szCs w:val="18"/>
              </w:rPr>
              <w:t>35.829</w:t>
            </w:r>
          </w:p>
        </w:tc>
        <w:tc>
          <w:tcPr>
            <w:tcW w:w="1288" w:type="dxa"/>
            <w:vAlign w:val="bottom"/>
          </w:tcPr>
          <w:p w14:paraId="61784101" w14:textId="6C6CEAE8" w:rsidR="00B67850" w:rsidRPr="00E335DA" w:rsidRDefault="00B67850" w:rsidP="00B67850">
            <w:pPr>
              <w:ind w:right="87"/>
              <w:jc w:val="right"/>
              <w:rPr>
                <w:rFonts w:ascii="Arial" w:hAnsi="Arial" w:cs="Arial"/>
                <w:sz w:val="18"/>
                <w:szCs w:val="18"/>
              </w:rPr>
            </w:pPr>
            <w:r w:rsidRPr="00712E8B">
              <w:rPr>
                <w:rFonts w:ascii="Arial" w:hAnsi="Arial" w:cs="Arial"/>
                <w:sz w:val="18"/>
                <w:szCs w:val="18"/>
              </w:rPr>
              <w:t>64</w:t>
            </w:r>
          </w:p>
        </w:tc>
        <w:tc>
          <w:tcPr>
            <w:tcW w:w="1190" w:type="dxa"/>
            <w:vAlign w:val="bottom"/>
          </w:tcPr>
          <w:p w14:paraId="5D629ACE" w14:textId="326739C3" w:rsidR="00B67850" w:rsidRPr="00E335DA" w:rsidRDefault="00B67850" w:rsidP="00B67850">
            <w:pPr>
              <w:ind w:right="87"/>
              <w:jc w:val="right"/>
              <w:rPr>
                <w:rFonts w:ascii="Arial" w:hAnsi="Arial" w:cs="Arial"/>
                <w:sz w:val="18"/>
                <w:szCs w:val="18"/>
              </w:rPr>
            </w:pPr>
            <w:r>
              <w:rPr>
                <w:rFonts w:ascii="Arial" w:hAnsi="Arial" w:cs="Arial"/>
                <w:sz w:val="18"/>
                <w:szCs w:val="18"/>
              </w:rPr>
              <w:t>-</w:t>
            </w:r>
          </w:p>
        </w:tc>
      </w:tr>
      <w:tr w:rsidR="00B67850" w:rsidRPr="009128F0" w14:paraId="155E67EE" w14:textId="77777777" w:rsidTr="00712E8B">
        <w:trPr>
          <w:trHeight w:hRule="exact" w:val="398"/>
        </w:trPr>
        <w:tc>
          <w:tcPr>
            <w:tcW w:w="2702" w:type="dxa"/>
            <w:shd w:val="clear" w:color="auto" w:fill="FFFFFF"/>
            <w:vAlign w:val="bottom"/>
          </w:tcPr>
          <w:p w14:paraId="7B502233" w14:textId="77777777" w:rsidR="00B67850" w:rsidRPr="009128F0" w:rsidRDefault="00B67850" w:rsidP="00B67850">
            <w:pPr>
              <w:rPr>
                <w:rFonts w:ascii="Arial" w:hAnsi="Arial" w:cs="Arial"/>
                <w:b/>
                <w:bCs/>
                <w:iCs/>
                <w:color w:val="000000" w:themeColor="text1"/>
                <w:sz w:val="18"/>
                <w:szCs w:val="18"/>
              </w:rPr>
            </w:pPr>
            <w:r w:rsidRPr="009128F0">
              <w:rPr>
                <w:rFonts w:ascii="Arial" w:hAnsi="Arial" w:cs="Arial"/>
                <w:b/>
                <w:bCs/>
                <w:iCs/>
                <w:color w:val="000000" w:themeColor="text1"/>
                <w:sz w:val="18"/>
                <w:szCs w:val="18"/>
              </w:rPr>
              <w:t>Alınan Kar Payı ve Komisyon Gelirleri</w:t>
            </w:r>
          </w:p>
        </w:tc>
        <w:tc>
          <w:tcPr>
            <w:tcW w:w="1246" w:type="dxa"/>
            <w:vAlign w:val="bottom"/>
          </w:tcPr>
          <w:p w14:paraId="4C3CE720" w14:textId="0841C41E" w:rsidR="00B67850" w:rsidRPr="00B67850" w:rsidRDefault="00B67850" w:rsidP="00B67850">
            <w:pPr>
              <w:ind w:right="87"/>
              <w:jc w:val="right"/>
              <w:rPr>
                <w:rFonts w:ascii="Arial" w:hAnsi="Arial" w:cs="Arial"/>
                <w:b/>
                <w:sz w:val="18"/>
                <w:szCs w:val="18"/>
              </w:rPr>
            </w:pPr>
            <w:r w:rsidRPr="00B67850">
              <w:rPr>
                <w:rFonts w:ascii="Arial" w:hAnsi="Arial" w:cs="Arial"/>
                <w:b/>
                <w:sz w:val="18"/>
                <w:szCs w:val="18"/>
              </w:rPr>
              <w:t>-</w:t>
            </w:r>
          </w:p>
        </w:tc>
        <w:tc>
          <w:tcPr>
            <w:tcW w:w="1136" w:type="dxa"/>
            <w:vAlign w:val="bottom"/>
          </w:tcPr>
          <w:p w14:paraId="577BA658" w14:textId="44569473" w:rsidR="00B67850" w:rsidRPr="00B67850" w:rsidRDefault="00B67850" w:rsidP="00B67850">
            <w:pPr>
              <w:ind w:right="87"/>
              <w:jc w:val="right"/>
              <w:rPr>
                <w:rFonts w:ascii="Arial" w:hAnsi="Arial" w:cs="Arial"/>
                <w:b/>
                <w:sz w:val="18"/>
                <w:szCs w:val="18"/>
              </w:rPr>
            </w:pPr>
            <w:r w:rsidRPr="00B67850">
              <w:rPr>
                <w:rFonts w:ascii="Arial" w:hAnsi="Arial" w:cs="Arial"/>
                <w:b/>
                <w:sz w:val="18"/>
                <w:szCs w:val="18"/>
              </w:rPr>
              <w:t>-</w:t>
            </w:r>
          </w:p>
        </w:tc>
        <w:tc>
          <w:tcPr>
            <w:tcW w:w="963" w:type="dxa"/>
            <w:vAlign w:val="bottom"/>
          </w:tcPr>
          <w:p w14:paraId="3DA95124" w14:textId="6D096193" w:rsidR="00B67850" w:rsidRPr="00B67850" w:rsidRDefault="00B67850" w:rsidP="00B67850">
            <w:pPr>
              <w:ind w:right="87"/>
              <w:jc w:val="right"/>
              <w:rPr>
                <w:rFonts w:ascii="Arial" w:hAnsi="Arial" w:cs="Arial"/>
                <w:b/>
                <w:sz w:val="18"/>
                <w:szCs w:val="18"/>
              </w:rPr>
            </w:pPr>
            <w:r w:rsidRPr="00B67850">
              <w:rPr>
                <w:rFonts w:ascii="Arial" w:hAnsi="Arial" w:cs="Arial"/>
                <w:b/>
                <w:sz w:val="18"/>
                <w:szCs w:val="18"/>
              </w:rPr>
              <w:t>1.562</w:t>
            </w:r>
          </w:p>
        </w:tc>
        <w:tc>
          <w:tcPr>
            <w:tcW w:w="1022" w:type="dxa"/>
            <w:vAlign w:val="bottom"/>
          </w:tcPr>
          <w:p w14:paraId="239A9D62" w14:textId="0FBCB8AF" w:rsidR="00B67850" w:rsidRPr="00B67850" w:rsidRDefault="00B67850" w:rsidP="00B67850">
            <w:pPr>
              <w:ind w:right="87"/>
              <w:jc w:val="right"/>
              <w:rPr>
                <w:rFonts w:ascii="Arial" w:hAnsi="Arial" w:cs="Arial"/>
                <w:b/>
                <w:sz w:val="18"/>
                <w:szCs w:val="18"/>
              </w:rPr>
            </w:pPr>
            <w:r w:rsidRPr="00B67850">
              <w:rPr>
                <w:rFonts w:ascii="Arial" w:hAnsi="Arial" w:cs="Arial"/>
                <w:b/>
                <w:sz w:val="18"/>
                <w:szCs w:val="18"/>
              </w:rPr>
              <w:t>17</w:t>
            </w:r>
          </w:p>
        </w:tc>
        <w:tc>
          <w:tcPr>
            <w:tcW w:w="1288" w:type="dxa"/>
            <w:vAlign w:val="bottom"/>
          </w:tcPr>
          <w:p w14:paraId="7D948121" w14:textId="394DD3E6" w:rsidR="00B67850" w:rsidRPr="00B67850" w:rsidRDefault="00B67850" w:rsidP="00B67850">
            <w:pPr>
              <w:ind w:right="87"/>
              <w:jc w:val="right"/>
              <w:rPr>
                <w:rFonts w:ascii="Arial" w:hAnsi="Arial" w:cs="Arial"/>
                <w:b/>
                <w:sz w:val="18"/>
                <w:szCs w:val="18"/>
              </w:rPr>
            </w:pPr>
            <w:r w:rsidRPr="00B67850">
              <w:rPr>
                <w:rFonts w:ascii="Arial" w:hAnsi="Arial" w:cs="Arial"/>
                <w:b/>
                <w:sz w:val="18"/>
                <w:szCs w:val="18"/>
              </w:rPr>
              <w:t>-</w:t>
            </w:r>
          </w:p>
        </w:tc>
        <w:tc>
          <w:tcPr>
            <w:tcW w:w="1190" w:type="dxa"/>
            <w:vAlign w:val="bottom"/>
          </w:tcPr>
          <w:p w14:paraId="452AC899" w14:textId="6228615E" w:rsidR="00B67850" w:rsidRPr="00B67850" w:rsidRDefault="00B67850" w:rsidP="00B67850">
            <w:pPr>
              <w:ind w:right="87"/>
              <w:jc w:val="right"/>
              <w:rPr>
                <w:rFonts w:ascii="Arial" w:hAnsi="Arial" w:cs="Arial"/>
                <w:b/>
                <w:sz w:val="18"/>
                <w:szCs w:val="18"/>
              </w:rPr>
            </w:pPr>
            <w:r w:rsidRPr="00B67850">
              <w:rPr>
                <w:rFonts w:ascii="Arial" w:hAnsi="Arial" w:cs="Arial"/>
                <w:b/>
                <w:sz w:val="18"/>
                <w:szCs w:val="18"/>
              </w:rPr>
              <w:t>-</w:t>
            </w:r>
          </w:p>
        </w:tc>
      </w:tr>
      <w:tr w:rsidR="0065517E" w:rsidRPr="009128F0" w14:paraId="58B43390" w14:textId="77777777" w:rsidTr="00390CA8">
        <w:trPr>
          <w:trHeight w:hRule="exact" w:val="227"/>
        </w:trPr>
        <w:tc>
          <w:tcPr>
            <w:tcW w:w="2702" w:type="dxa"/>
            <w:tcBorders>
              <w:bottom w:val="single" w:sz="4" w:space="0" w:color="auto"/>
            </w:tcBorders>
            <w:shd w:val="clear" w:color="auto" w:fill="FFFFFF"/>
            <w:vAlign w:val="bottom"/>
          </w:tcPr>
          <w:p w14:paraId="61C5E0D6" w14:textId="77777777" w:rsidR="0065517E" w:rsidRPr="009128F0" w:rsidRDefault="0065517E" w:rsidP="00305434">
            <w:pPr>
              <w:rPr>
                <w:rFonts w:ascii="Arial" w:hAnsi="Arial" w:cs="Arial"/>
                <w:b/>
                <w:bCs/>
                <w:iCs/>
                <w:color w:val="000000" w:themeColor="text1"/>
                <w:sz w:val="18"/>
                <w:szCs w:val="18"/>
              </w:rPr>
            </w:pPr>
          </w:p>
        </w:tc>
        <w:tc>
          <w:tcPr>
            <w:tcW w:w="1246" w:type="dxa"/>
            <w:tcBorders>
              <w:bottom w:val="single" w:sz="4" w:space="0" w:color="auto"/>
            </w:tcBorders>
          </w:tcPr>
          <w:p w14:paraId="7F4F679A" w14:textId="77777777" w:rsidR="0065517E" w:rsidRPr="009128F0" w:rsidRDefault="0065517E" w:rsidP="00770B5E">
            <w:pPr>
              <w:ind w:right="138"/>
              <w:jc w:val="right"/>
              <w:rPr>
                <w:rFonts w:ascii="Arial" w:hAnsi="Arial" w:cs="Arial"/>
                <w:b/>
                <w:color w:val="000000" w:themeColor="text1"/>
                <w:sz w:val="18"/>
                <w:szCs w:val="18"/>
              </w:rPr>
            </w:pPr>
          </w:p>
        </w:tc>
        <w:tc>
          <w:tcPr>
            <w:tcW w:w="1136" w:type="dxa"/>
            <w:tcBorders>
              <w:bottom w:val="single" w:sz="4" w:space="0" w:color="auto"/>
            </w:tcBorders>
          </w:tcPr>
          <w:p w14:paraId="2446746F" w14:textId="77777777" w:rsidR="0065517E" w:rsidRPr="009128F0" w:rsidRDefault="0065517E" w:rsidP="00770B5E">
            <w:pPr>
              <w:ind w:right="138"/>
              <w:jc w:val="right"/>
              <w:rPr>
                <w:rFonts w:ascii="Arial" w:hAnsi="Arial" w:cs="Arial"/>
                <w:b/>
                <w:color w:val="000000" w:themeColor="text1"/>
                <w:sz w:val="18"/>
                <w:szCs w:val="18"/>
              </w:rPr>
            </w:pPr>
          </w:p>
        </w:tc>
        <w:tc>
          <w:tcPr>
            <w:tcW w:w="963" w:type="dxa"/>
            <w:tcBorders>
              <w:bottom w:val="single" w:sz="4" w:space="0" w:color="auto"/>
            </w:tcBorders>
          </w:tcPr>
          <w:p w14:paraId="3DED98F8" w14:textId="77777777" w:rsidR="0065517E" w:rsidRPr="009128F0" w:rsidRDefault="0065517E" w:rsidP="00770B5E">
            <w:pPr>
              <w:ind w:right="138"/>
              <w:jc w:val="right"/>
              <w:rPr>
                <w:rFonts w:ascii="Arial" w:hAnsi="Arial" w:cs="Arial"/>
                <w:b/>
                <w:color w:val="000000" w:themeColor="text1"/>
                <w:sz w:val="18"/>
                <w:szCs w:val="18"/>
              </w:rPr>
            </w:pPr>
          </w:p>
        </w:tc>
        <w:tc>
          <w:tcPr>
            <w:tcW w:w="1022" w:type="dxa"/>
            <w:tcBorders>
              <w:bottom w:val="single" w:sz="4" w:space="0" w:color="auto"/>
            </w:tcBorders>
          </w:tcPr>
          <w:p w14:paraId="5F124958" w14:textId="77777777" w:rsidR="0065517E" w:rsidRPr="009128F0" w:rsidRDefault="0065517E" w:rsidP="00770B5E">
            <w:pPr>
              <w:ind w:right="138"/>
              <w:jc w:val="right"/>
              <w:rPr>
                <w:rFonts w:ascii="Arial" w:hAnsi="Arial" w:cs="Arial"/>
                <w:b/>
                <w:color w:val="000000" w:themeColor="text1"/>
                <w:sz w:val="18"/>
                <w:szCs w:val="18"/>
              </w:rPr>
            </w:pPr>
          </w:p>
        </w:tc>
        <w:tc>
          <w:tcPr>
            <w:tcW w:w="1288" w:type="dxa"/>
            <w:tcBorders>
              <w:bottom w:val="single" w:sz="4" w:space="0" w:color="auto"/>
            </w:tcBorders>
          </w:tcPr>
          <w:p w14:paraId="5B949A58" w14:textId="77777777" w:rsidR="0065517E" w:rsidRPr="009128F0" w:rsidRDefault="0065517E" w:rsidP="00770B5E">
            <w:pPr>
              <w:ind w:right="138"/>
              <w:jc w:val="right"/>
              <w:rPr>
                <w:rFonts w:ascii="Arial" w:hAnsi="Arial" w:cs="Arial"/>
                <w:b/>
                <w:color w:val="000000" w:themeColor="text1"/>
                <w:sz w:val="18"/>
                <w:szCs w:val="18"/>
              </w:rPr>
            </w:pPr>
          </w:p>
        </w:tc>
        <w:tc>
          <w:tcPr>
            <w:tcW w:w="1190" w:type="dxa"/>
            <w:tcBorders>
              <w:bottom w:val="single" w:sz="4" w:space="0" w:color="auto"/>
            </w:tcBorders>
          </w:tcPr>
          <w:p w14:paraId="6EF218F4" w14:textId="77777777" w:rsidR="0065517E" w:rsidRPr="009128F0" w:rsidRDefault="0065517E" w:rsidP="00770B5E">
            <w:pPr>
              <w:ind w:right="138"/>
              <w:jc w:val="right"/>
              <w:rPr>
                <w:rFonts w:ascii="Arial" w:hAnsi="Arial" w:cs="Arial"/>
                <w:b/>
                <w:color w:val="000000" w:themeColor="text1"/>
                <w:sz w:val="18"/>
                <w:szCs w:val="18"/>
              </w:rPr>
            </w:pPr>
          </w:p>
        </w:tc>
      </w:tr>
    </w:tbl>
    <w:p w14:paraId="142AFCF2" w14:textId="77777777" w:rsidR="00136C29" w:rsidRPr="009128F0" w:rsidRDefault="0023584C" w:rsidP="00900783">
      <w:pPr>
        <w:pStyle w:val="xl79"/>
        <w:pBdr>
          <w:left w:val="none" w:sz="0" w:space="0" w:color="auto"/>
          <w:bottom w:val="none" w:sz="0" w:space="0" w:color="auto"/>
          <w:right w:val="none" w:sz="0" w:space="0" w:color="auto"/>
        </w:pBdr>
        <w:spacing w:before="120" w:beforeAutospacing="0" w:after="120" w:afterAutospacing="0"/>
        <w:ind w:left="-560"/>
        <w:jc w:val="both"/>
        <w:rPr>
          <w:rFonts w:ascii="Arial" w:hAnsi="Arial" w:cs="Arial"/>
          <w:b/>
          <w:color w:val="000000" w:themeColor="text1"/>
          <w:sz w:val="20"/>
          <w:szCs w:val="20"/>
        </w:rPr>
      </w:pPr>
      <w:r w:rsidRPr="009128F0">
        <w:rPr>
          <w:rFonts w:ascii="Arial" w:hAnsi="Arial" w:cs="Arial"/>
          <w:b/>
          <w:color w:val="000000" w:themeColor="text1"/>
          <w:sz w:val="20"/>
          <w:szCs w:val="20"/>
        </w:rPr>
        <w:t>b.</w:t>
      </w:r>
      <w:r w:rsidR="00136C29" w:rsidRPr="009128F0">
        <w:rPr>
          <w:rFonts w:ascii="Arial" w:hAnsi="Arial" w:cs="Arial"/>
          <w:b/>
          <w:color w:val="000000" w:themeColor="text1"/>
          <w:sz w:val="20"/>
          <w:szCs w:val="20"/>
        </w:rPr>
        <w:tab/>
        <w:t>Önceki Dönem</w:t>
      </w:r>
      <w:r w:rsidR="00136C29" w:rsidRPr="009128F0">
        <w:rPr>
          <w:rFonts w:ascii="Arial" w:hAnsi="Arial" w:cs="Arial"/>
          <w:color w:val="000000" w:themeColor="text1"/>
          <w:sz w:val="20"/>
          <w:szCs w:val="20"/>
        </w:rPr>
        <w:t>:</w:t>
      </w:r>
    </w:p>
    <w:tbl>
      <w:tblPr>
        <w:tblW w:w="9553" w:type="dxa"/>
        <w:tblLayout w:type="fixed"/>
        <w:tblCellMar>
          <w:left w:w="0" w:type="dxa"/>
          <w:right w:w="0" w:type="dxa"/>
        </w:tblCellMar>
        <w:tblLook w:val="0000" w:firstRow="0" w:lastRow="0" w:firstColumn="0" w:lastColumn="0" w:noHBand="0" w:noVBand="0"/>
      </w:tblPr>
      <w:tblGrid>
        <w:gridCol w:w="2674"/>
        <w:gridCol w:w="1263"/>
        <w:gridCol w:w="1159"/>
        <w:gridCol w:w="965"/>
        <w:gridCol w:w="1022"/>
        <w:gridCol w:w="1288"/>
        <w:gridCol w:w="1182"/>
      </w:tblGrid>
      <w:tr w:rsidR="002C76CF" w:rsidRPr="009128F0" w14:paraId="7CE5B944" w14:textId="77777777" w:rsidTr="00A85F4B">
        <w:trPr>
          <w:trHeight w:val="20"/>
        </w:trPr>
        <w:tc>
          <w:tcPr>
            <w:tcW w:w="2674" w:type="dxa"/>
            <w:tcBorders>
              <w:top w:val="single" w:sz="4" w:space="0" w:color="auto"/>
              <w:bottom w:val="single" w:sz="4" w:space="0" w:color="auto"/>
            </w:tcBorders>
            <w:shd w:val="clear" w:color="auto" w:fill="FFFFFF"/>
            <w:vAlign w:val="bottom"/>
          </w:tcPr>
          <w:p w14:paraId="50369D64" w14:textId="77777777" w:rsidR="00707228" w:rsidRPr="009128F0"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9128F0">
              <w:rPr>
                <w:rFonts w:ascii="Arial" w:eastAsia="Times New Roman" w:hAnsi="Arial" w:cs="Arial"/>
                <w:b/>
                <w:bCs/>
                <w:iCs/>
                <w:color w:val="000000" w:themeColor="text1"/>
              </w:rPr>
              <w:t xml:space="preserve">Ana Ortaklık Banka’nın </w:t>
            </w:r>
          </w:p>
          <w:p w14:paraId="5A40D81F" w14:textId="17F8695D" w:rsidR="00136C29" w:rsidRPr="009128F0"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vertAlign w:val="superscript"/>
              </w:rPr>
            </w:pPr>
            <w:r w:rsidRPr="009128F0">
              <w:rPr>
                <w:rFonts w:ascii="Arial" w:eastAsia="Times New Roman" w:hAnsi="Arial" w:cs="Arial"/>
                <w:b/>
                <w:bCs/>
                <w:iCs/>
                <w:color w:val="000000" w:themeColor="text1"/>
              </w:rPr>
              <w:t>Dahil Olduğu Risk Grubu</w:t>
            </w:r>
            <w:r w:rsidR="00CA7736" w:rsidRPr="009128F0">
              <w:rPr>
                <w:rFonts w:ascii="Arial" w:eastAsia="Times New Roman" w:hAnsi="Arial" w:cs="Arial"/>
                <w:b/>
                <w:bCs/>
                <w:iCs/>
                <w:color w:val="000000" w:themeColor="text1"/>
                <w:vertAlign w:val="superscript"/>
              </w:rPr>
              <w:t>(*)</w:t>
            </w:r>
          </w:p>
        </w:tc>
        <w:tc>
          <w:tcPr>
            <w:tcW w:w="2422" w:type="dxa"/>
            <w:gridSpan w:val="2"/>
            <w:tcBorders>
              <w:top w:val="single" w:sz="4" w:space="0" w:color="auto"/>
              <w:bottom w:val="single" w:sz="4" w:space="0" w:color="auto"/>
            </w:tcBorders>
            <w:shd w:val="clear" w:color="auto" w:fill="FFFFFF"/>
            <w:vAlign w:val="bottom"/>
          </w:tcPr>
          <w:p w14:paraId="04B01274" w14:textId="77777777" w:rsidR="00136C29" w:rsidRPr="009128F0" w:rsidRDefault="00136C29" w:rsidP="00F43163">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İştirak, Bağlı Ortaklık ve Birlikte Kontrol Edilen Ortaklıklar (İş Ortaklıkları)</w:t>
            </w:r>
          </w:p>
        </w:tc>
        <w:tc>
          <w:tcPr>
            <w:tcW w:w="1987" w:type="dxa"/>
            <w:gridSpan w:val="2"/>
            <w:tcBorders>
              <w:top w:val="single" w:sz="4" w:space="0" w:color="auto"/>
              <w:bottom w:val="single" w:sz="4" w:space="0" w:color="auto"/>
            </w:tcBorders>
            <w:shd w:val="clear" w:color="auto" w:fill="FFFFFF"/>
            <w:vAlign w:val="bottom"/>
          </w:tcPr>
          <w:p w14:paraId="71C0A2E9" w14:textId="77777777" w:rsidR="00136C29" w:rsidRPr="009128F0" w:rsidRDefault="009C0F4E" w:rsidP="00F43163">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Ana Ortaklık Banka’nın Doğrudan ve Dolaylı Ortakları</w:t>
            </w:r>
          </w:p>
        </w:tc>
        <w:tc>
          <w:tcPr>
            <w:tcW w:w="2470" w:type="dxa"/>
            <w:gridSpan w:val="2"/>
            <w:tcBorders>
              <w:top w:val="single" w:sz="4" w:space="0" w:color="auto"/>
              <w:bottom w:val="single" w:sz="4" w:space="0" w:color="auto"/>
            </w:tcBorders>
            <w:shd w:val="clear" w:color="auto" w:fill="FFFFFF"/>
            <w:vAlign w:val="bottom"/>
          </w:tcPr>
          <w:p w14:paraId="0636BC62" w14:textId="77777777" w:rsidR="00136C29" w:rsidRPr="009128F0" w:rsidRDefault="00136C29" w:rsidP="00F43163">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 xml:space="preserve">Risk Grubuna </w:t>
            </w:r>
            <w:proofErr w:type="gramStart"/>
            <w:r w:rsidRPr="009128F0">
              <w:rPr>
                <w:rFonts w:ascii="Arial" w:hAnsi="Arial" w:cs="Arial"/>
                <w:b/>
                <w:bCs/>
                <w:iCs/>
                <w:color w:val="000000" w:themeColor="text1"/>
                <w:sz w:val="18"/>
                <w:szCs w:val="18"/>
              </w:rPr>
              <w:t>Dahil</w:t>
            </w:r>
            <w:proofErr w:type="gramEnd"/>
            <w:r w:rsidRPr="009128F0">
              <w:rPr>
                <w:rFonts w:ascii="Arial" w:hAnsi="Arial" w:cs="Arial"/>
                <w:b/>
                <w:bCs/>
                <w:iCs/>
                <w:color w:val="000000" w:themeColor="text1"/>
                <w:sz w:val="18"/>
                <w:szCs w:val="18"/>
              </w:rPr>
              <w:t xml:space="preserve"> Olan Diğer Gerçek ve Tüzel Kişiler</w:t>
            </w:r>
          </w:p>
        </w:tc>
      </w:tr>
      <w:tr w:rsidR="00B86B47" w:rsidRPr="009128F0" w14:paraId="77AE54D0" w14:textId="77777777" w:rsidTr="00A85F4B">
        <w:trPr>
          <w:trHeight w:val="20"/>
        </w:trPr>
        <w:tc>
          <w:tcPr>
            <w:tcW w:w="2674" w:type="dxa"/>
            <w:tcBorders>
              <w:top w:val="single" w:sz="4" w:space="0" w:color="auto"/>
              <w:bottom w:val="single" w:sz="4" w:space="0" w:color="auto"/>
            </w:tcBorders>
            <w:shd w:val="clear" w:color="auto" w:fill="FFFFFF"/>
            <w:vAlign w:val="center"/>
          </w:tcPr>
          <w:p w14:paraId="1401525A" w14:textId="77777777" w:rsidR="00136C29" w:rsidRPr="009128F0"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63" w:type="dxa"/>
            <w:tcBorders>
              <w:top w:val="single" w:sz="4" w:space="0" w:color="auto"/>
              <w:bottom w:val="single" w:sz="4" w:space="0" w:color="auto"/>
            </w:tcBorders>
            <w:shd w:val="clear" w:color="auto" w:fill="FFFFFF"/>
            <w:vAlign w:val="bottom"/>
          </w:tcPr>
          <w:p w14:paraId="11C108DC" w14:textId="77777777" w:rsidR="00136C29" w:rsidRPr="009128F0" w:rsidRDefault="00136C29" w:rsidP="00F43163">
            <w:pPr>
              <w:ind w:right="68"/>
              <w:jc w:val="right"/>
              <w:rPr>
                <w:rFonts w:ascii="Arial" w:eastAsia="Arial Unicode MS" w:hAnsi="Arial" w:cs="Arial"/>
                <w:b/>
                <w:color w:val="000000" w:themeColor="text1"/>
                <w:sz w:val="18"/>
                <w:szCs w:val="18"/>
              </w:rPr>
            </w:pPr>
            <w:r w:rsidRPr="009128F0">
              <w:rPr>
                <w:rFonts w:ascii="Arial" w:hAnsi="Arial" w:cs="Arial"/>
                <w:b/>
                <w:color w:val="000000" w:themeColor="text1"/>
                <w:sz w:val="18"/>
                <w:szCs w:val="18"/>
              </w:rPr>
              <w:t>Nakdi</w:t>
            </w:r>
          </w:p>
        </w:tc>
        <w:tc>
          <w:tcPr>
            <w:tcW w:w="1159" w:type="dxa"/>
            <w:tcBorders>
              <w:top w:val="single" w:sz="4" w:space="0" w:color="auto"/>
              <w:bottom w:val="single" w:sz="4" w:space="0" w:color="auto"/>
            </w:tcBorders>
            <w:shd w:val="clear" w:color="auto" w:fill="FFFFFF"/>
            <w:vAlign w:val="bottom"/>
          </w:tcPr>
          <w:p w14:paraId="357DA24F" w14:textId="77777777" w:rsidR="00136C29" w:rsidRPr="009128F0" w:rsidRDefault="00136C29" w:rsidP="00F43163">
            <w:pPr>
              <w:ind w:right="68"/>
              <w:jc w:val="right"/>
              <w:rPr>
                <w:rFonts w:ascii="Arial" w:eastAsia="Arial Unicode MS" w:hAnsi="Arial" w:cs="Arial"/>
                <w:b/>
                <w:color w:val="000000" w:themeColor="text1"/>
                <w:sz w:val="18"/>
                <w:szCs w:val="18"/>
              </w:rPr>
            </w:pPr>
            <w:proofErr w:type="spellStart"/>
            <w:r w:rsidRPr="009128F0">
              <w:rPr>
                <w:rFonts w:ascii="Arial" w:hAnsi="Arial" w:cs="Arial"/>
                <w:b/>
                <w:color w:val="000000" w:themeColor="text1"/>
                <w:sz w:val="18"/>
                <w:szCs w:val="18"/>
              </w:rPr>
              <w:t>G.Nakdi</w:t>
            </w:r>
            <w:proofErr w:type="spellEnd"/>
          </w:p>
        </w:tc>
        <w:tc>
          <w:tcPr>
            <w:tcW w:w="965" w:type="dxa"/>
            <w:tcBorders>
              <w:top w:val="single" w:sz="4" w:space="0" w:color="auto"/>
              <w:bottom w:val="single" w:sz="4" w:space="0" w:color="auto"/>
            </w:tcBorders>
            <w:shd w:val="clear" w:color="auto" w:fill="FFFFFF"/>
            <w:vAlign w:val="bottom"/>
          </w:tcPr>
          <w:p w14:paraId="2FC887FE" w14:textId="77777777" w:rsidR="00136C29" w:rsidRPr="009128F0" w:rsidRDefault="00136C29" w:rsidP="00F43163">
            <w:pPr>
              <w:ind w:right="68"/>
              <w:jc w:val="right"/>
              <w:rPr>
                <w:rFonts w:ascii="Arial" w:eastAsia="Arial Unicode MS" w:hAnsi="Arial" w:cs="Arial"/>
                <w:b/>
                <w:color w:val="000000" w:themeColor="text1"/>
                <w:sz w:val="18"/>
                <w:szCs w:val="18"/>
              </w:rPr>
            </w:pPr>
            <w:r w:rsidRPr="009128F0">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3B15E634" w14:textId="77777777" w:rsidR="00136C29" w:rsidRPr="009128F0" w:rsidRDefault="00136C29" w:rsidP="00F43163">
            <w:pPr>
              <w:ind w:right="68"/>
              <w:jc w:val="right"/>
              <w:rPr>
                <w:rFonts w:ascii="Arial" w:eastAsia="Arial Unicode MS" w:hAnsi="Arial" w:cs="Arial"/>
                <w:b/>
                <w:color w:val="000000" w:themeColor="text1"/>
                <w:sz w:val="18"/>
                <w:szCs w:val="18"/>
              </w:rPr>
            </w:pPr>
            <w:proofErr w:type="spellStart"/>
            <w:r w:rsidRPr="009128F0">
              <w:rPr>
                <w:rFonts w:ascii="Arial" w:hAnsi="Arial" w:cs="Arial"/>
                <w:b/>
                <w:color w:val="000000" w:themeColor="text1"/>
                <w:sz w:val="18"/>
                <w:szCs w:val="18"/>
              </w:rPr>
              <w:t>G.Nakdi</w:t>
            </w:r>
            <w:proofErr w:type="spellEnd"/>
          </w:p>
        </w:tc>
        <w:tc>
          <w:tcPr>
            <w:tcW w:w="1288" w:type="dxa"/>
            <w:tcBorders>
              <w:top w:val="single" w:sz="4" w:space="0" w:color="auto"/>
              <w:bottom w:val="single" w:sz="4" w:space="0" w:color="auto"/>
            </w:tcBorders>
            <w:shd w:val="clear" w:color="auto" w:fill="FFFFFF"/>
            <w:vAlign w:val="bottom"/>
          </w:tcPr>
          <w:p w14:paraId="522D24F1" w14:textId="77777777" w:rsidR="00136C29" w:rsidRPr="009128F0" w:rsidRDefault="00136C29" w:rsidP="00F43163">
            <w:pPr>
              <w:ind w:right="68"/>
              <w:jc w:val="right"/>
              <w:rPr>
                <w:rFonts w:ascii="Arial" w:eastAsia="Arial Unicode MS" w:hAnsi="Arial" w:cs="Arial"/>
                <w:b/>
                <w:color w:val="000000" w:themeColor="text1"/>
                <w:sz w:val="18"/>
                <w:szCs w:val="18"/>
              </w:rPr>
            </w:pPr>
            <w:r w:rsidRPr="009128F0">
              <w:rPr>
                <w:rFonts w:ascii="Arial" w:hAnsi="Arial" w:cs="Arial"/>
                <w:b/>
                <w:color w:val="000000" w:themeColor="text1"/>
                <w:sz w:val="18"/>
                <w:szCs w:val="18"/>
              </w:rPr>
              <w:t>Nakdi</w:t>
            </w:r>
          </w:p>
        </w:tc>
        <w:tc>
          <w:tcPr>
            <w:tcW w:w="1182" w:type="dxa"/>
            <w:tcBorders>
              <w:top w:val="single" w:sz="4" w:space="0" w:color="auto"/>
              <w:bottom w:val="single" w:sz="4" w:space="0" w:color="auto"/>
            </w:tcBorders>
            <w:shd w:val="clear" w:color="auto" w:fill="FFFFFF"/>
            <w:vAlign w:val="bottom"/>
          </w:tcPr>
          <w:p w14:paraId="28EF1967" w14:textId="77777777" w:rsidR="00136C29" w:rsidRPr="009128F0" w:rsidRDefault="00136C29" w:rsidP="00F43163">
            <w:pPr>
              <w:ind w:right="68"/>
              <w:jc w:val="right"/>
              <w:rPr>
                <w:rFonts w:ascii="Arial" w:eastAsia="Arial Unicode MS" w:hAnsi="Arial" w:cs="Arial"/>
                <w:b/>
                <w:color w:val="000000" w:themeColor="text1"/>
                <w:sz w:val="18"/>
                <w:szCs w:val="18"/>
              </w:rPr>
            </w:pPr>
            <w:proofErr w:type="spellStart"/>
            <w:r w:rsidRPr="009128F0">
              <w:rPr>
                <w:rFonts w:ascii="Arial" w:hAnsi="Arial" w:cs="Arial"/>
                <w:b/>
                <w:color w:val="000000" w:themeColor="text1"/>
                <w:sz w:val="18"/>
                <w:szCs w:val="18"/>
              </w:rPr>
              <w:t>G.Nakdi</w:t>
            </w:r>
            <w:proofErr w:type="spellEnd"/>
          </w:p>
        </w:tc>
      </w:tr>
      <w:tr w:rsidR="0065517E" w:rsidRPr="009128F0" w14:paraId="5FDAE44F" w14:textId="77777777" w:rsidTr="00A85F4B">
        <w:trPr>
          <w:trHeight w:val="20"/>
        </w:trPr>
        <w:tc>
          <w:tcPr>
            <w:tcW w:w="2674" w:type="dxa"/>
            <w:tcBorders>
              <w:top w:val="single" w:sz="4" w:space="0" w:color="auto"/>
            </w:tcBorders>
            <w:shd w:val="clear" w:color="auto" w:fill="FFFFFF"/>
            <w:vAlign w:val="bottom"/>
          </w:tcPr>
          <w:p w14:paraId="75F8ABF1" w14:textId="77777777" w:rsidR="0065517E" w:rsidRPr="009128F0" w:rsidRDefault="0065517E" w:rsidP="000C1207">
            <w:pPr>
              <w:jc w:val="both"/>
              <w:rPr>
                <w:rFonts w:ascii="Arial" w:hAnsi="Arial" w:cs="Arial"/>
                <w:b/>
                <w:bCs/>
                <w:iCs/>
                <w:color w:val="000000" w:themeColor="text1"/>
                <w:sz w:val="18"/>
                <w:szCs w:val="18"/>
              </w:rPr>
            </w:pPr>
          </w:p>
        </w:tc>
        <w:tc>
          <w:tcPr>
            <w:tcW w:w="1263" w:type="dxa"/>
            <w:tcBorders>
              <w:top w:val="single" w:sz="4" w:space="0" w:color="auto"/>
            </w:tcBorders>
            <w:shd w:val="clear" w:color="auto" w:fill="FFFFFF"/>
            <w:vAlign w:val="bottom"/>
          </w:tcPr>
          <w:p w14:paraId="5FE92A78" w14:textId="77777777" w:rsidR="0065517E" w:rsidRPr="009128F0" w:rsidRDefault="0065517E" w:rsidP="00F43163">
            <w:pPr>
              <w:jc w:val="right"/>
              <w:rPr>
                <w:rFonts w:ascii="Arial" w:hAnsi="Arial" w:cs="Arial"/>
                <w:b/>
                <w:color w:val="000000" w:themeColor="text1"/>
                <w:sz w:val="18"/>
                <w:szCs w:val="18"/>
              </w:rPr>
            </w:pPr>
          </w:p>
        </w:tc>
        <w:tc>
          <w:tcPr>
            <w:tcW w:w="1159" w:type="dxa"/>
            <w:tcBorders>
              <w:top w:val="single" w:sz="4" w:space="0" w:color="auto"/>
            </w:tcBorders>
            <w:shd w:val="clear" w:color="auto" w:fill="FFFFFF"/>
            <w:vAlign w:val="bottom"/>
          </w:tcPr>
          <w:p w14:paraId="0F0F296B" w14:textId="77777777" w:rsidR="0065517E" w:rsidRPr="009128F0" w:rsidRDefault="0065517E" w:rsidP="00F43163">
            <w:pPr>
              <w:jc w:val="right"/>
              <w:rPr>
                <w:rFonts w:ascii="Arial" w:hAnsi="Arial" w:cs="Arial"/>
                <w:b/>
                <w:color w:val="000000" w:themeColor="text1"/>
                <w:sz w:val="18"/>
                <w:szCs w:val="18"/>
              </w:rPr>
            </w:pPr>
          </w:p>
        </w:tc>
        <w:tc>
          <w:tcPr>
            <w:tcW w:w="965" w:type="dxa"/>
            <w:tcBorders>
              <w:top w:val="single" w:sz="4" w:space="0" w:color="auto"/>
            </w:tcBorders>
            <w:shd w:val="clear" w:color="auto" w:fill="FFFFFF"/>
            <w:vAlign w:val="bottom"/>
          </w:tcPr>
          <w:p w14:paraId="53B4AFF5" w14:textId="77777777" w:rsidR="0065517E" w:rsidRPr="009128F0" w:rsidRDefault="0065517E" w:rsidP="00F43163">
            <w:pPr>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55CF2BC9" w14:textId="77777777" w:rsidR="0065517E" w:rsidRPr="009128F0" w:rsidRDefault="0065517E" w:rsidP="00F43163">
            <w:pPr>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07CF9970" w14:textId="77777777" w:rsidR="0065517E" w:rsidRPr="009128F0" w:rsidRDefault="0065517E" w:rsidP="00F43163">
            <w:pPr>
              <w:jc w:val="right"/>
              <w:rPr>
                <w:rFonts w:ascii="Arial" w:hAnsi="Arial" w:cs="Arial"/>
                <w:b/>
                <w:color w:val="000000" w:themeColor="text1"/>
                <w:sz w:val="18"/>
                <w:szCs w:val="18"/>
              </w:rPr>
            </w:pPr>
          </w:p>
        </w:tc>
        <w:tc>
          <w:tcPr>
            <w:tcW w:w="1182" w:type="dxa"/>
            <w:tcBorders>
              <w:top w:val="single" w:sz="4" w:space="0" w:color="auto"/>
            </w:tcBorders>
            <w:shd w:val="clear" w:color="auto" w:fill="FFFFFF"/>
            <w:vAlign w:val="bottom"/>
          </w:tcPr>
          <w:p w14:paraId="423E01E1" w14:textId="77777777" w:rsidR="0065517E" w:rsidRPr="009128F0" w:rsidRDefault="0065517E" w:rsidP="00F43163">
            <w:pPr>
              <w:jc w:val="right"/>
              <w:rPr>
                <w:rFonts w:ascii="Arial" w:hAnsi="Arial" w:cs="Arial"/>
                <w:b/>
                <w:color w:val="000000" w:themeColor="text1"/>
                <w:sz w:val="18"/>
                <w:szCs w:val="18"/>
              </w:rPr>
            </w:pPr>
          </w:p>
        </w:tc>
      </w:tr>
      <w:tr w:rsidR="00136C29" w:rsidRPr="009128F0" w14:paraId="43C4B546" w14:textId="77777777" w:rsidTr="00A85F4B">
        <w:trPr>
          <w:trHeight w:val="20"/>
        </w:trPr>
        <w:tc>
          <w:tcPr>
            <w:tcW w:w="2674" w:type="dxa"/>
            <w:shd w:val="clear" w:color="auto" w:fill="FFFFFF"/>
            <w:vAlign w:val="bottom"/>
          </w:tcPr>
          <w:p w14:paraId="6B75A727" w14:textId="77777777" w:rsidR="00136C29" w:rsidRPr="009128F0" w:rsidRDefault="00136C29" w:rsidP="000C1207">
            <w:pPr>
              <w:jc w:val="both"/>
              <w:rPr>
                <w:rFonts w:ascii="Arial" w:hAnsi="Arial" w:cs="Arial"/>
                <w:b/>
                <w:color w:val="000000" w:themeColor="text1"/>
                <w:sz w:val="18"/>
                <w:szCs w:val="18"/>
              </w:rPr>
            </w:pPr>
            <w:r w:rsidRPr="009128F0">
              <w:rPr>
                <w:rFonts w:ascii="Arial" w:hAnsi="Arial" w:cs="Arial"/>
                <w:b/>
                <w:bCs/>
                <w:iCs/>
                <w:color w:val="000000" w:themeColor="text1"/>
                <w:sz w:val="18"/>
                <w:szCs w:val="18"/>
              </w:rPr>
              <w:t>Krediler ve Diğer Alacaklar</w:t>
            </w:r>
          </w:p>
        </w:tc>
        <w:tc>
          <w:tcPr>
            <w:tcW w:w="1263" w:type="dxa"/>
            <w:shd w:val="clear" w:color="auto" w:fill="FFFFFF"/>
            <w:vAlign w:val="bottom"/>
          </w:tcPr>
          <w:p w14:paraId="1B9A780F" w14:textId="77777777" w:rsidR="00136C29" w:rsidRPr="009128F0" w:rsidRDefault="00136C29" w:rsidP="00F43163">
            <w:pPr>
              <w:jc w:val="right"/>
              <w:rPr>
                <w:rFonts w:ascii="Arial" w:hAnsi="Arial" w:cs="Arial"/>
                <w:b/>
                <w:color w:val="000000" w:themeColor="text1"/>
                <w:sz w:val="18"/>
                <w:szCs w:val="18"/>
              </w:rPr>
            </w:pPr>
          </w:p>
        </w:tc>
        <w:tc>
          <w:tcPr>
            <w:tcW w:w="1159" w:type="dxa"/>
            <w:shd w:val="clear" w:color="auto" w:fill="FFFFFF"/>
            <w:vAlign w:val="bottom"/>
          </w:tcPr>
          <w:p w14:paraId="0FFC98B7" w14:textId="77777777" w:rsidR="00136C29" w:rsidRPr="009128F0" w:rsidRDefault="00136C29" w:rsidP="00F43163">
            <w:pPr>
              <w:jc w:val="right"/>
              <w:rPr>
                <w:rFonts w:ascii="Arial" w:hAnsi="Arial" w:cs="Arial"/>
                <w:b/>
                <w:color w:val="000000" w:themeColor="text1"/>
                <w:sz w:val="18"/>
                <w:szCs w:val="18"/>
              </w:rPr>
            </w:pPr>
          </w:p>
        </w:tc>
        <w:tc>
          <w:tcPr>
            <w:tcW w:w="965" w:type="dxa"/>
            <w:shd w:val="clear" w:color="auto" w:fill="FFFFFF"/>
            <w:vAlign w:val="bottom"/>
          </w:tcPr>
          <w:p w14:paraId="687B5FF9" w14:textId="77777777" w:rsidR="00136C29" w:rsidRPr="009128F0" w:rsidRDefault="00136C29" w:rsidP="00F43163">
            <w:pPr>
              <w:jc w:val="right"/>
              <w:rPr>
                <w:rFonts w:ascii="Arial" w:hAnsi="Arial" w:cs="Arial"/>
                <w:b/>
                <w:color w:val="000000" w:themeColor="text1"/>
                <w:sz w:val="18"/>
                <w:szCs w:val="18"/>
              </w:rPr>
            </w:pPr>
          </w:p>
        </w:tc>
        <w:tc>
          <w:tcPr>
            <w:tcW w:w="1022" w:type="dxa"/>
            <w:shd w:val="clear" w:color="auto" w:fill="FFFFFF"/>
            <w:vAlign w:val="bottom"/>
          </w:tcPr>
          <w:p w14:paraId="601DB5D6" w14:textId="77777777" w:rsidR="00136C29" w:rsidRPr="009128F0" w:rsidRDefault="00136C29" w:rsidP="00F43163">
            <w:pPr>
              <w:jc w:val="right"/>
              <w:rPr>
                <w:rFonts w:ascii="Arial" w:hAnsi="Arial" w:cs="Arial"/>
                <w:b/>
                <w:color w:val="000000" w:themeColor="text1"/>
                <w:sz w:val="18"/>
                <w:szCs w:val="18"/>
              </w:rPr>
            </w:pPr>
          </w:p>
        </w:tc>
        <w:tc>
          <w:tcPr>
            <w:tcW w:w="1288" w:type="dxa"/>
            <w:shd w:val="clear" w:color="auto" w:fill="FFFFFF"/>
            <w:vAlign w:val="bottom"/>
          </w:tcPr>
          <w:p w14:paraId="6ED5BF89" w14:textId="77777777" w:rsidR="00136C29" w:rsidRPr="009128F0" w:rsidRDefault="00136C29" w:rsidP="00F43163">
            <w:pPr>
              <w:jc w:val="right"/>
              <w:rPr>
                <w:rFonts w:ascii="Arial" w:hAnsi="Arial" w:cs="Arial"/>
                <w:b/>
                <w:color w:val="000000" w:themeColor="text1"/>
                <w:sz w:val="18"/>
                <w:szCs w:val="18"/>
              </w:rPr>
            </w:pPr>
          </w:p>
        </w:tc>
        <w:tc>
          <w:tcPr>
            <w:tcW w:w="1182" w:type="dxa"/>
            <w:shd w:val="clear" w:color="auto" w:fill="FFFFFF"/>
            <w:vAlign w:val="bottom"/>
          </w:tcPr>
          <w:p w14:paraId="1921E116" w14:textId="77777777" w:rsidR="00136C29" w:rsidRPr="009128F0" w:rsidRDefault="00136C29" w:rsidP="00F43163">
            <w:pPr>
              <w:jc w:val="right"/>
              <w:rPr>
                <w:rFonts w:ascii="Arial" w:hAnsi="Arial" w:cs="Arial"/>
                <w:b/>
                <w:color w:val="000000" w:themeColor="text1"/>
                <w:sz w:val="18"/>
                <w:szCs w:val="18"/>
              </w:rPr>
            </w:pPr>
          </w:p>
        </w:tc>
      </w:tr>
      <w:tr w:rsidR="004C2AE4" w:rsidRPr="009128F0" w14:paraId="3F1861F3" w14:textId="77777777" w:rsidTr="006C73DC">
        <w:trPr>
          <w:trHeight w:val="20"/>
        </w:trPr>
        <w:tc>
          <w:tcPr>
            <w:tcW w:w="2674" w:type="dxa"/>
            <w:shd w:val="clear" w:color="auto" w:fill="FFFFFF"/>
            <w:vAlign w:val="bottom"/>
          </w:tcPr>
          <w:p w14:paraId="6C6B25AE" w14:textId="77777777" w:rsidR="004C2AE4" w:rsidRPr="009128F0" w:rsidRDefault="004C2AE4" w:rsidP="004C2AE4">
            <w:pPr>
              <w:ind w:left="235"/>
              <w:rPr>
                <w:rFonts w:ascii="Arial" w:hAnsi="Arial" w:cs="Arial"/>
                <w:bCs/>
                <w:iCs/>
                <w:color w:val="000000" w:themeColor="text1"/>
                <w:sz w:val="18"/>
                <w:szCs w:val="18"/>
              </w:rPr>
            </w:pPr>
            <w:r w:rsidRPr="009128F0">
              <w:rPr>
                <w:rFonts w:ascii="Arial" w:hAnsi="Arial" w:cs="Arial"/>
                <w:bCs/>
                <w:iCs/>
                <w:color w:val="000000" w:themeColor="text1"/>
                <w:sz w:val="18"/>
                <w:szCs w:val="18"/>
              </w:rPr>
              <w:t xml:space="preserve">Dönem Başı Bakiyesi </w:t>
            </w:r>
          </w:p>
        </w:tc>
        <w:tc>
          <w:tcPr>
            <w:tcW w:w="1263" w:type="dxa"/>
            <w:vAlign w:val="bottom"/>
          </w:tcPr>
          <w:p w14:paraId="65916996" w14:textId="7FF41D88" w:rsidR="004C2AE4" w:rsidRPr="009128F0" w:rsidRDefault="004C2AE4" w:rsidP="006C73DC">
            <w:pPr>
              <w:ind w:right="87"/>
              <w:jc w:val="right"/>
              <w:rPr>
                <w:rFonts w:ascii="Arial" w:hAnsi="Arial" w:cs="Arial"/>
                <w:color w:val="000000" w:themeColor="text1"/>
                <w:sz w:val="18"/>
                <w:szCs w:val="18"/>
              </w:rPr>
            </w:pPr>
            <w:r>
              <w:rPr>
                <w:rFonts w:ascii="Arial" w:hAnsi="Arial" w:cs="Arial"/>
                <w:sz w:val="18"/>
                <w:szCs w:val="18"/>
              </w:rPr>
              <w:t>-</w:t>
            </w:r>
          </w:p>
        </w:tc>
        <w:tc>
          <w:tcPr>
            <w:tcW w:w="1159" w:type="dxa"/>
            <w:vAlign w:val="bottom"/>
          </w:tcPr>
          <w:p w14:paraId="168C968E" w14:textId="3FA11EB1" w:rsidR="004C2AE4" w:rsidRPr="009128F0" w:rsidRDefault="004C2AE4" w:rsidP="006C73DC">
            <w:pPr>
              <w:ind w:right="87"/>
              <w:jc w:val="right"/>
              <w:rPr>
                <w:rFonts w:ascii="Arial" w:hAnsi="Arial" w:cs="Arial"/>
                <w:color w:val="000000" w:themeColor="text1"/>
                <w:sz w:val="18"/>
                <w:szCs w:val="18"/>
              </w:rPr>
            </w:pPr>
            <w:r>
              <w:rPr>
                <w:rFonts w:ascii="Arial" w:hAnsi="Arial" w:cs="Arial"/>
                <w:sz w:val="18"/>
                <w:szCs w:val="18"/>
              </w:rPr>
              <w:t>-</w:t>
            </w:r>
          </w:p>
        </w:tc>
        <w:tc>
          <w:tcPr>
            <w:tcW w:w="965" w:type="dxa"/>
            <w:vAlign w:val="bottom"/>
          </w:tcPr>
          <w:p w14:paraId="2A78911E" w14:textId="1BFBBC9B" w:rsidR="004C2AE4" w:rsidRPr="009128F0" w:rsidRDefault="004C2AE4" w:rsidP="006C73DC">
            <w:pPr>
              <w:ind w:right="87"/>
              <w:jc w:val="right"/>
              <w:rPr>
                <w:rFonts w:ascii="Arial" w:hAnsi="Arial" w:cs="Arial"/>
                <w:color w:val="000000" w:themeColor="text1"/>
                <w:sz w:val="18"/>
                <w:szCs w:val="18"/>
              </w:rPr>
            </w:pPr>
            <w:r w:rsidRPr="00E335DA">
              <w:rPr>
                <w:rFonts w:ascii="Arial" w:hAnsi="Arial" w:cs="Arial"/>
                <w:sz w:val="18"/>
                <w:szCs w:val="18"/>
              </w:rPr>
              <w:t>35.550</w:t>
            </w:r>
          </w:p>
        </w:tc>
        <w:tc>
          <w:tcPr>
            <w:tcW w:w="1022" w:type="dxa"/>
            <w:vAlign w:val="bottom"/>
          </w:tcPr>
          <w:p w14:paraId="6E63E2F8" w14:textId="641D7713" w:rsidR="004C2AE4" w:rsidRPr="009128F0" w:rsidRDefault="004C2AE4" w:rsidP="006C73DC">
            <w:pPr>
              <w:ind w:right="87"/>
              <w:jc w:val="right"/>
              <w:rPr>
                <w:rFonts w:ascii="Arial" w:hAnsi="Arial" w:cs="Arial"/>
                <w:color w:val="000000" w:themeColor="text1"/>
                <w:sz w:val="18"/>
                <w:szCs w:val="18"/>
              </w:rPr>
            </w:pPr>
            <w:r w:rsidRPr="00E335DA">
              <w:rPr>
                <w:rFonts w:ascii="Arial" w:hAnsi="Arial" w:cs="Arial"/>
                <w:sz w:val="18"/>
                <w:szCs w:val="18"/>
              </w:rPr>
              <w:t>24.249</w:t>
            </w:r>
          </w:p>
        </w:tc>
        <w:tc>
          <w:tcPr>
            <w:tcW w:w="1288" w:type="dxa"/>
            <w:vAlign w:val="bottom"/>
          </w:tcPr>
          <w:p w14:paraId="09073158" w14:textId="6E28CB70" w:rsidR="004C2AE4" w:rsidRPr="009128F0" w:rsidRDefault="004C2AE4" w:rsidP="006C73DC">
            <w:pPr>
              <w:ind w:right="87"/>
              <w:jc w:val="right"/>
              <w:rPr>
                <w:rFonts w:ascii="Arial" w:hAnsi="Arial" w:cs="Arial"/>
                <w:color w:val="000000" w:themeColor="text1"/>
                <w:sz w:val="18"/>
                <w:szCs w:val="18"/>
              </w:rPr>
            </w:pPr>
            <w:r w:rsidRPr="00E335DA">
              <w:rPr>
                <w:rFonts w:ascii="Arial" w:hAnsi="Arial" w:cs="Arial"/>
                <w:sz w:val="18"/>
                <w:szCs w:val="18"/>
              </w:rPr>
              <w:t>714</w:t>
            </w:r>
          </w:p>
        </w:tc>
        <w:tc>
          <w:tcPr>
            <w:tcW w:w="1182" w:type="dxa"/>
            <w:vAlign w:val="bottom"/>
          </w:tcPr>
          <w:p w14:paraId="73FCAA26" w14:textId="6D559883" w:rsidR="004C2AE4" w:rsidRPr="009128F0" w:rsidRDefault="004C2AE4" w:rsidP="006C73DC">
            <w:pPr>
              <w:ind w:right="87"/>
              <w:jc w:val="right"/>
              <w:rPr>
                <w:rFonts w:ascii="Arial" w:hAnsi="Arial" w:cs="Arial"/>
                <w:color w:val="000000" w:themeColor="text1"/>
                <w:sz w:val="18"/>
                <w:szCs w:val="18"/>
              </w:rPr>
            </w:pPr>
            <w:r w:rsidRPr="00E335DA">
              <w:rPr>
                <w:rFonts w:ascii="Arial" w:hAnsi="Arial" w:cs="Arial"/>
                <w:sz w:val="18"/>
                <w:szCs w:val="18"/>
              </w:rPr>
              <w:t>28</w:t>
            </w:r>
          </w:p>
        </w:tc>
      </w:tr>
      <w:tr w:rsidR="004C2AE4" w:rsidRPr="009128F0" w14:paraId="65F3B803" w14:textId="77777777" w:rsidTr="006C73DC">
        <w:trPr>
          <w:trHeight w:val="20"/>
        </w:trPr>
        <w:tc>
          <w:tcPr>
            <w:tcW w:w="2674" w:type="dxa"/>
            <w:shd w:val="clear" w:color="auto" w:fill="FFFFFF"/>
            <w:vAlign w:val="bottom"/>
          </w:tcPr>
          <w:p w14:paraId="257281B8" w14:textId="77777777" w:rsidR="004C2AE4" w:rsidRPr="009128F0" w:rsidRDefault="004C2AE4" w:rsidP="004C2AE4">
            <w:pPr>
              <w:ind w:left="235"/>
              <w:rPr>
                <w:rFonts w:ascii="Arial" w:hAnsi="Arial" w:cs="Arial"/>
                <w:bCs/>
                <w:iCs/>
                <w:color w:val="000000" w:themeColor="text1"/>
                <w:sz w:val="18"/>
                <w:szCs w:val="18"/>
              </w:rPr>
            </w:pPr>
            <w:r w:rsidRPr="009128F0">
              <w:rPr>
                <w:rFonts w:ascii="Arial" w:hAnsi="Arial" w:cs="Arial"/>
                <w:bCs/>
                <w:iCs/>
                <w:color w:val="000000" w:themeColor="text1"/>
                <w:sz w:val="18"/>
                <w:szCs w:val="18"/>
              </w:rPr>
              <w:t>Dönem Sonu Bakiyesi</w:t>
            </w:r>
          </w:p>
        </w:tc>
        <w:tc>
          <w:tcPr>
            <w:tcW w:w="1263" w:type="dxa"/>
            <w:vAlign w:val="bottom"/>
          </w:tcPr>
          <w:p w14:paraId="34E72C89" w14:textId="3DA0465B" w:rsidR="004C2AE4" w:rsidRPr="009128F0" w:rsidRDefault="004C2AE4" w:rsidP="006C73DC">
            <w:pPr>
              <w:ind w:right="87"/>
              <w:jc w:val="right"/>
              <w:rPr>
                <w:rFonts w:ascii="Arial" w:hAnsi="Arial" w:cs="Arial"/>
                <w:color w:val="000000" w:themeColor="text1"/>
                <w:sz w:val="18"/>
                <w:szCs w:val="18"/>
              </w:rPr>
            </w:pPr>
            <w:r>
              <w:rPr>
                <w:rFonts w:ascii="Arial" w:hAnsi="Arial" w:cs="Arial"/>
                <w:sz w:val="18"/>
                <w:szCs w:val="18"/>
              </w:rPr>
              <w:t>-</w:t>
            </w:r>
          </w:p>
        </w:tc>
        <w:tc>
          <w:tcPr>
            <w:tcW w:w="1159" w:type="dxa"/>
            <w:vAlign w:val="bottom"/>
          </w:tcPr>
          <w:p w14:paraId="23A4628E" w14:textId="5181F953" w:rsidR="004C2AE4" w:rsidRPr="009128F0" w:rsidRDefault="004C2AE4" w:rsidP="006C73DC">
            <w:pPr>
              <w:ind w:right="87"/>
              <w:jc w:val="right"/>
              <w:rPr>
                <w:rFonts w:ascii="Arial" w:hAnsi="Arial" w:cs="Arial"/>
                <w:color w:val="000000" w:themeColor="text1"/>
                <w:sz w:val="18"/>
                <w:szCs w:val="18"/>
              </w:rPr>
            </w:pPr>
            <w:r>
              <w:rPr>
                <w:rFonts w:ascii="Arial" w:hAnsi="Arial" w:cs="Arial"/>
                <w:sz w:val="18"/>
                <w:szCs w:val="18"/>
              </w:rPr>
              <w:t>-</w:t>
            </w:r>
          </w:p>
        </w:tc>
        <w:tc>
          <w:tcPr>
            <w:tcW w:w="965" w:type="dxa"/>
            <w:vAlign w:val="bottom"/>
          </w:tcPr>
          <w:p w14:paraId="7465B2CE" w14:textId="6D5C5BFD" w:rsidR="004C2AE4" w:rsidRPr="009128F0" w:rsidRDefault="004C2AE4" w:rsidP="006C73DC">
            <w:pPr>
              <w:ind w:right="87"/>
              <w:jc w:val="right"/>
              <w:rPr>
                <w:rFonts w:ascii="Arial" w:hAnsi="Arial" w:cs="Arial"/>
                <w:color w:val="000000" w:themeColor="text1"/>
                <w:sz w:val="18"/>
                <w:szCs w:val="18"/>
              </w:rPr>
            </w:pPr>
            <w:r w:rsidRPr="00E335DA">
              <w:rPr>
                <w:rFonts w:ascii="Arial" w:hAnsi="Arial" w:cs="Arial"/>
                <w:sz w:val="18"/>
                <w:szCs w:val="18"/>
              </w:rPr>
              <w:t>118.658</w:t>
            </w:r>
          </w:p>
        </w:tc>
        <w:tc>
          <w:tcPr>
            <w:tcW w:w="1022" w:type="dxa"/>
            <w:vAlign w:val="bottom"/>
          </w:tcPr>
          <w:p w14:paraId="7C898523" w14:textId="7AEAEE35" w:rsidR="004C2AE4" w:rsidRPr="009128F0" w:rsidRDefault="004C2AE4" w:rsidP="006C73DC">
            <w:pPr>
              <w:ind w:right="87"/>
              <w:jc w:val="right"/>
              <w:rPr>
                <w:rFonts w:ascii="Arial" w:hAnsi="Arial" w:cs="Arial"/>
                <w:color w:val="000000" w:themeColor="text1"/>
                <w:sz w:val="18"/>
                <w:szCs w:val="18"/>
              </w:rPr>
            </w:pPr>
            <w:r w:rsidRPr="00E335DA">
              <w:rPr>
                <w:rFonts w:ascii="Arial" w:hAnsi="Arial" w:cs="Arial"/>
                <w:sz w:val="18"/>
                <w:szCs w:val="18"/>
              </w:rPr>
              <w:t>22.039</w:t>
            </w:r>
          </w:p>
        </w:tc>
        <w:tc>
          <w:tcPr>
            <w:tcW w:w="1288" w:type="dxa"/>
            <w:vAlign w:val="bottom"/>
          </w:tcPr>
          <w:p w14:paraId="42C59D1B" w14:textId="128E31FB" w:rsidR="004C2AE4" w:rsidRPr="009128F0" w:rsidRDefault="004C2AE4" w:rsidP="006C73DC">
            <w:pPr>
              <w:ind w:right="87"/>
              <w:jc w:val="right"/>
              <w:rPr>
                <w:rFonts w:ascii="Arial" w:hAnsi="Arial" w:cs="Arial"/>
                <w:color w:val="000000" w:themeColor="text1"/>
                <w:sz w:val="18"/>
                <w:szCs w:val="18"/>
              </w:rPr>
            </w:pPr>
            <w:r w:rsidRPr="00E335DA">
              <w:rPr>
                <w:rFonts w:ascii="Arial" w:hAnsi="Arial" w:cs="Arial"/>
                <w:sz w:val="18"/>
                <w:szCs w:val="18"/>
              </w:rPr>
              <w:t>106</w:t>
            </w:r>
          </w:p>
        </w:tc>
        <w:tc>
          <w:tcPr>
            <w:tcW w:w="1182" w:type="dxa"/>
            <w:vAlign w:val="bottom"/>
          </w:tcPr>
          <w:p w14:paraId="3228E55C" w14:textId="12B3A4D1" w:rsidR="004C2AE4" w:rsidRPr="009128F0" w:rsidRDefault="004C2AE4" w:rsidP="006C73DC">
            <w:pPr>
              <w:ind w:right="87"/>
              <w:jc w:val="right"/>
              <w:rPr>
                <w:rFonts w:ascii="Arial" w:hAnsi="Arial" w:cs="Arial"/>
                <w:color w:val="000000" w:themeColor="text1"/>
                <w:sz w:val="18"/>
                <w:szCs w:val="18"/>
              </w:rPr>
            </w:pPr>
            <w:r w:rsidRPr="00E335DA">
              <w:rPr>
                <w:rFonts w:ascii="Arial" w:hAnsi="Arial" w:cs="Arial"/>
                <w:sz w:val="18"/>
                <w:szCs w:val="18"/>
              </w:rPr>
              <w:t>-</w:t>
            </w:r>
          </w:p>
        </w:tc>
      </w:tr>
      <w:tr w:rsidR="006C73DC" w:rsidRPr="009128F0" w14:paraId="4EF860C7" w14:textId="77777777" w:rsidTr="006C73DC">
        <w:trPr>
          <w:trHeight w:val="20"/>
        </w:trPr>
        <w:tc>
          <w:tcPr>
            <w:tcW w:w="2674" w:type="dxa"/>
            <w:shd w:val="clear" w:color="auto" w:fill="FFFFFF"/>
            <w:vAlign w:val="bottom"/>
          </w:tcPr>
          <w:p w14:paraId="51E730C4" w14:textId="77777777" w:rsidR="006C73DC" w:rsidRPr="009128F0" w:rsidRDefault="006C73DC" w:rsidP="006C73DC">
            <w:pPr>
              <w:rPr>
                <w:rFonts w:ascii="Arial" w:hAnsi="Arial" w:cs="Arial"/>
                <w:b/>
                <w:bCs/>
                <w:iCs/>
                <w:color w:val="000000" w:themeColor="text1"/>
                <w:sz w:val="18"/>
                <w:szCs w:val="18"/>
              </w:rPr>
            </w:pPr>
            <w:r w:rsidRPr="009128F0">
              <w:rPr>
                <w:rFonts w:ascii="Arial" w:hAnsi="Arial" w:cs="Arial"/>
                <w:b/>
                <w:bCs/>
                <w:iCs/>
                <w:color w:val="000000" w:themeColor="text1"/>
                <w:sz w:val="18"/>
                <w:szCs w:val="18"/>
              </w:rPr>
              <w:t>Alınan Kar Payı ve Komisyon Gelirleri</w:t>
            </w:r>
          </w:p>
        </w:tc>
        <w:tc>
          <w:tcPr>
            <w:tcW w:w="1263" w:type="dxa"/>
            <w:vAlign w:val="bottom"/>
          </w:tcPr>
          <w:p w14:paraId="2D46BBB3" w14:textId="5D3B9910" w:rsidR="006C73DC" w:rsidRPr="004C2AE4" w:rsidRDefault="006C73DC" w:rsidP="006C73DC">
            <w:pPr>
              <w:ind w:right="138"/>
              <w:jc w:val="right"/>
              <w:rPr>
                <w:rFonts w:ascii="Arial" w:hAnsi="Arial" w:cs="Arial"/>
                <w:b/>
                <w:color w:val="000000" w:themeColor="text1"/>
                <w:sz w:val="18"/>
                <w:szCs w:val="18"/>
                <w:highlight w:val="yellow"/>
              </w:rPr>
            </w:pPr>
            <w:r>
              <w:rPr>
                <w:rFonts w:ascii="Arial" w:hAnsi="Arial" w:cs="Arial"/>
                <w:b/>
                <w:sz w:val="18"/>
                <w:szCs w:val="18"/>
              </w:rPr>
              <w:t>-</w:t>
            </w:r>
          </w:p>
        </w:tc>
        <w:tc>
          <w:tcPr>
            <w:tcW w:w="1159" w:type="dxa"/>
            <w:vAlign w:val="bottom"/>
          </w:tcPr>
          <w:p w14:paraId="0D9B9C78" w14:textId="0F64E9D9" w:rsidR="006C73DC" w:rsidRPr="004C2AE4" w:rsidRDefault="006C73DC" w:rsidP="006C73DC">
            <w:pPr>
              <w:ind w:right="138"/>
              <w:jc w:val="right"/>
              <w:rPr>
                <w:rFonts w:ascii="Arial" w:hAnsi="Arial" w:cs="Arial"/>
                <w:b/>
                <w:color w:val="000000" w:themeColor="text1"/>
                <w:sz w:val="18"/>
                <w:szCs w:val="18"/>
                <w:highlight w:val="yellow"/>
              </w:rPr>
            </w:pPr>
            <w:r w:rsidRPr="00683E1F">
              <w:rPr>
                <w:rFonts w:ascii="Arial" w:hAnsi="Arial" w:cs="Arial"/>
                <w:b/>
                <w:sz w:val="18"/>
                <w:szCs w:val="18"/>
              </w:rPr>
              <w:t>-</w:t>
            </w:r>
          </w:p>
        </w:tc>
        <w:tc>
          <w:tcPr>
            <w:tcW w:w="965" w:type="dxa"/>
            <w:vAlign w:val="bottom"/>
          </w:tcPr>
          <w:p w14:paraId="25CE644A" w14:textId="21B0A7DC" w:rsidR="006C73DC" w:rsidRPr="004C2AE4" w:rsidRDefault="006C73DC" w:rsidP="006C73DC">
            <w:pPr>
              <w:ind w:right="138"/>
              <w:jc w:val="right"/>
              <w:rPr>
                <w:rFonts w:ascii="Arial" w:hAnsi="Arial" w:cs="Arial"/>
                <w:b/>
                <w:color w:val="000000" w:themeColor="text1"/>
                <w:sz w:val="18"/>
                <w:szCs w:val="18"/>
                <w:highlight w:val="yellow"/>
              </w:rPr>
            </w:pPr>
            <w:r w:rsidRPr="00683E1F">
              <w:rPr>
                <w:rFonts w:ascii="Arial" w:hAnsi="Arial" w:cs="Arial"/>
                <w:b/>
                <w:sz w:val="18"/>
                <w:szCs w:val="18"/>
              </w:rPr>
              <w:t>409</w:t>
            </w:r>
          </w:p>
        </w:tc>
        <w:tc>
          <w:tcPr>
            <w:tcW w:w="1022" w:type="dxa"/>
            <w:vAlign w:val="bottom"/>
          </w:tcPr>
          <w:p w14:paraId="79EA234D" w14:textId="3CFBD73B" w:rsidR="006C73DC" w:rsidRPr="004C2AE4" w:rsidRDefault="006C73DC" w:rsidP="006C73DC">
            <w:pPr>
              <w:ind w:right="138"/>
              <w:jc w:val="right"/>
              <w:rPr>
                <w:rFonts w:ascii="Arial" w:hAnsi="Arial" w:cs="Arial"/>
                <w:b/>
                <w:color w:val="000000" w:themeColor="text1"/>
                <w:sz w:val="18"/>
                <w:szCs w:val="18"/>
                <w:highlight w:val="yellow"/>
              </w:rPr>
            </w:pPr>
            <w:r w:rsidRPr="00683E1F">
              <w:rPr>
                <w:rFonts w:ascii="Arial" w:hAnsi="Arial" w:cs="Arial"/>
                <w:b/>
                <w:sz w:val="18"/>
                <w:szCs w:val="18"/>
              </w:rPr>
              <w:t>31</w:t>
            </w:r>
          </w:p>
        </w:tc>
        <w:tc>
          <w:tcPr>
            <w:tcW w:w="1288" w:type="dxa"/>
            <w:vAlign w:val="bottom"/>
          </w:tcPr>
          <w:p w14:paraId="2659388F" w14:textId="63A9C01B" w:rsidR="006C73DC" w:rsidRPr="004C2AE4" w:rsidRDefault="006C73DC" w:rsidP="006C73DC">
            <w:pPr>
              <w:ind w:right="138"/>
              <w:jc w:val="right"/>
              <w:rPr>
                <w:rFonts w:ascii="Arial" w:hAnsi="Arial" w:cs="Arial"/>
                <w:b/>
                <w:color w:val="000000" w:themeColor="text1"/>
                <w:sz w:val="18"/>
                <w:szCs w:val="18"/>
                <w:highlight w:val="yellow"/>
              </w:rPr>
            </w:pPr>
            <w:r w:rsidRPr="00683E1F">
              <w:rPr>
                <w:rFonts w:ascii="Arial" w:hAnsi="Arial" w:cs="Arial"/>
                <w:b/>
                <w:sz w:val="18"/>
                <w:szCs w:val="18"/>
              </w:rPr>
              <w:t>13</w:t>
            </w:r>
          </w:p>
        </w:tc>
        <w:tc>
          <w:tcPr>
            <w:tcW w:w="1182" w:type="dxa"/>
            <w:vAlign w:val="bottom"/>
          </w:tcPr>
          <w:p w14:paraId="47DB9BE4" w14:textId="4A3C8A34" w:rsidR="006C73DC" w:rsidRPr="004C2AE4" w:rsidRDefault="006C73DC" w:rsidP="006C73DC">
            <w:pPr>
              <w:ind w:right="138"/>
              <w:jc w:val="right"/>
              <w:rPr>
                <w:rFonts w:ascii="Arial" w:hAnsi="Arial" w:cs="Arial"/>
                <w:b/>
                <w:color w:val="000000" w:themeColor="text1"/>
                <w:sz w:val="18"/>
                <w:szCs w:val="18"/>
                <w:highlight w:val="yellow"/>
              </w:rPr>
            </w:pPr>
            <w:r w:rsidRPr="00683E1F">
              <w:rPr>
                <w:rFonts w:ascii="Arial" w:hAnsi="Arial" w:cs="Arial"/>
                <w:b/>
                <w:sz w:val="18"/>
                <w:szCs w:val="18"/>
              </w:rPr>
              <w:t>-</w:t>
            </w:r>
          </w:p>
        </w:tc>
      </w:tr>
      <w:tr w:rsidR="006C73DC" w:rsidRPr="009128F0" w14:paraId="11C3C197" w14:textId="77777777" w:rsidTr="00A85F4B">
        <w:trPr>
          <w:trHeight w:val="20"/>
        </w:trPr>
        <w:tc>
          <w:tcPr>
            <w:tcW w:w="2674" w:type="dxa"/>
            <w:tcBorders>
              <w:bottom w:val="single" w:sz="4" w:space="0" w:color="auto"/>
            </w:tcBorders>
            <w:shd w:val="clear" w:color="auto" w:fill="FFFFFF"/>
            <w:vAlign w:val="bottom"/>
          </w:tcPr>
          <w:p w14:paraId="29A5A22A" w14:textId="77777777" w:rsidR="006C73DC" w:rsidRPr="009128F0" w:rsidRDefault="006C73DC" w:rsidP="006C73DC">
            <w:pPr>
              <w:rPr>
                <w:rFonts w:ascii="Arial" w:hAnsi="Arial" w:cs="Arial"/>
                <w:b/>
                <w:bCs/>
                <w:iCs/>
                <w:color w:val="000000" w:themeColor="text1"/>
                <w:sz w:val="18"/>
                <w:szCs w:val="18"/>
              </w:rPr>
            </w:pPr>
          </w:p>
        </w:tc>
        <w:tc>
          <w:tcPr>
            <w:tcW w:w="1263" w:type="dxa"/>
            <w:tcBorders>
              <w:bottom w:val="single" w:sz="4" w:space="0" w:color="auto"/>
            </w:tcBorders>
            <w:vAlign w:val="bottom"/>
          </w:tcPr>
          <w:p w14:paraId="524AE000" w14:textId="77777777" w:rsidR="006C73DC" w:rsidRPr="009128F0" w:rsidRDefault="006C73DC" w:rsidP="006C73DC">
            <w:pPr>
              <w:ind w:right="138"/>
              <w:jc w:val="right"/>
              <w:rPr>
                <w:rFonts w:ascii="Arial" w:hAnsi="Arial" w:cs="Arial"/>
                <w:b/>
                <w:color w:val="000000" w:themeColor="text1"/>
                <w:sz w:val="18"/>
                <w:szCs w:val="18"/>
              </w:rPr>
            </w:pPr>
          </w:p>
        </w:tc>
        <w:tc>
          <w:tcPr>
            <w:tcW w:w="1159" w:type="dxa"/>
            <w:tcBorders>
              <w:bottom w:val="single" w:sz="4" w:space="0" w:color="auto"/>
            </w:tcBorders>
            <w:vAlign w:val="bottom"/>
          </w:tcPr>
          <w:p w14:paraId="1D80496D" w14:textId="77777777" w:rsidR="006C73DC" w:rsidRPr="009128F0" w:rsidRDefault="006C73DC" w:rsidP="006C73DC">
            <w:pPr>
              <w:ind w:right="138"/>
              <w:jc w:val="right"/>
              <w:rPr>
                <w:rFonts w:ascii="Arial" w:hAnsi="Arial" w:cs="Arial"/>
                <w:b/>
                <w:color w:val="000000" w:themeColor="text1"/>
                <w:sz w:val="18"/>
                <w:szCs w:val="18"/>
              </w:rPr>
            </w:pPr>
          </w:p>
        </w:tc>
        <w:tc>
          <w:tcPr>
            <w:tcW w:w="965" w:type="dxa"/>
            <w:tcBorders>
              <w:bottom w:val="single" w:sz="4" w:space="0" w:color="auto"/>
            </w:tcBorders>
            <w:vAlign w:val="bottom"/>
          </w:tcPr>
          <w:p w14:paraId="5D8DA3E0" w14:textId="77777777" w:rsidR="006C73DC" w:rsidRPr="009128F0" w:rsidRDefault="006C73DC" w:rsidP="006C73DC">
            <w:pPr>
              <w:ind w:right="138"/>
              <w:jc w:val="right"/>
              <w:rPr>
                <w:rFonts w:ascii="Arial" w:hAnsi="Arial" w:cs="Arial"/>
                <w:b/>
                <w:color w:val="000000" w:themeColor="text1"/>
                <w:sz w:val="18"/>
                <w:szCs w:val="18"/>
              </w:rPr>
            </w:pPr>
          </w:p>
        </w:tc>
        <w:tc>
          <w:tcPr>
            <w:tcW w:w="1022" w:type="dxa"/>
            <w:tcBorders>
              <w:bottom w:val="single" w:sz="4" w:space="0" w:color="auto"/>
            </w:tcBorders>
            <w:vAlign w:val="bottom"/>
          </w:tcPr>
          <w:p w14:paraId="1DD4BAF1" w14:textId="77777777" w:rsidR="006C73DC" w:rsidRPr="009128F0" w:rsidRDefault="006C73DC" w:rsidP="006C73DC">
            <w:pPr>
              <w:ind w:right="138"/>
              <w:jc w:val="right"/>
              <w:rPr>
                <w:rFonts w:ascii="Arial" w:hAnsi="Arial" w:cs="Arial"/>
                <w:b/>
                <w:color w:val="000000" w:themeColor="text1"/>
                <w:sz w:val="18"/>
                <w:szCs w:val="18"/>
              </w:rPr>
            </w:pPr>
          </w:p>
        </w:tc>
        <w:tc>
          <w:tcPr>
            <w:tcW w:w="1288" w:type="dxa"/>
            <w:tcBorders>
              <w:bottom w:val="single" w:sz="4" w:space="0" w:color="auto"/>
            </w:tcBorders>
            <w:vAlign w:val="bottom"/>
          </w:tcPr>
          <w:p w14:paraId="05147EFB" w14:textId="77777777" w:rsidR="006C73DC" w:rsidRPr="009128F0" w:rsidRDefault="006C73DC" w:rsidP="006C73DC">
            <w:pPr>
              <w:ind w:right="138"/>
              <w:jc w:val="right"/>
              <w:rPr>
                <w:rFonts w:ascii="Arial" w:hAnsi="Arial" w:cs="Arial"/>
                <w:b/>
                <w:color w:val="000000" w:themeColor="text1"/>
                <w:sz w:val="18"/>
                <w:szCs w:val="18"/>
              </w:rPr>
            </w:pPr>
          </w:p>
        </w:tc>
        <w:tc>
          <w:tcPr>
            <w:tcW w:w="1182" w:type="dxa"/>
            <w:tcBorders>
              <w:bottom w:val="single" w:sz="4" w:space="0" w:color="auto"/>
            </w:tcBorders>
            <w:vAlign w:val="bottom"/>
          </w:tcPr>
          <w:p w14:paraId="7E5804F9" w14:textId="77777777" w:rsidR="006C73DC" w:rsidRPr="009128F0" w:rsidRDefault="006C73DC" w:rsidP="006C73DC">
            <w:pPr>
              <w:ind w:right="138"/>
              <w:jc w:val="right"/>
              <w:rPr>
                <w:rFonts w:ascii="Arial" w:hAnsi="Arial" w:cs="Arial"/>
                <w:b/>
                <w:color w:val="000000" w:themeColor="text1"/>
                <w:sz w:val="18"/>
                <w:szCs w:val="18"/>
              </w:rPr>
            </w:pPr>
          </w:p>
        </w:tc>
      </w:tr>
    </w:tbl>
    <w:p w14:paraId="1DE67E85" w14:textId="77777777" w:rsidR="00D96B17" w:rsidRPr="009128F0" w:rsidRDefault="00D96B17" w:rsidP="007F3AFD">
      <w:pPr>
        <w:spacing w:before="60"/>
        <w:ind w:left="182" w:right="-191" w:hanging="224"/>
        <w:jc w:val="both"/>
        <w:rPr>
          <w:rFonts w:ascii="Arial" w:hAnsi="Arial" w:cs="Arial"/>
          <w:color w:val="000000" w:themeColor="text1"/>
          <w:sz w:val="16"/>
          <w:szCs w:val="16"/>
        </w:rPr>
      </w:pPr>
      <w:r w:rsidRPr="009128F0">
        <w:rPr>
          <w:rFonts w:ascii="Arial" w:hAnsi="Arial" w:cs="Arial"/>
          <w:color w:val="000000" w:themeColor="text1"/>
          <w:sz w:val="16"/>
          <w:szCs w:val="16"/>
          <w:vertAlign w:val="superscript"/>
        </w:rPr>
        <w:t>(*)</w:t>
      </w:r>
      <w:r w:rsidRPr="009128F0">
        <w:rPr>
          <w:rFonts w:ascii="Arial" w:hAnsi="Arial" w:cs="Arial"/>
          <w:color w:val="000000" w:themeColor="text1"/>
          <w:sz w:val="16"/>
          <w:szCs w:val="16"/>
        </w:rPr>
        <w:t xml:space="preserve"> 5411 Sayılı Bankacılık Kanunu </w:t>
      </w:r>
      <w:r w:rsidR="00D125A9" w:rsidRPr="009128F0">
        <w:rPr>
          <w:rFonts w:ascii="Arial" w:hAnsi="Arial" w:cs="Arial"/>
          <w:color w:val="000000" w:themeColor="text1"/>
          <w:sz w:val="16"/>
          <w:szCs w:val="16"/>
        </w:rPr>
        <w:t>49</w:t>
      </w:r>
      <w:r w:rsidR="00B73644" w:rsidRPr="009128F0">
        <w:rPr>
          <w:rFonts w:ascii="Arial" w:hAnsi="Arial" w:cs="Arial"/>
          <w:color w:val="000000" w:themeColor="text1"/>
          <w:sz w:val="16"/>
          <w:szCs w:val="16"/>
        </w:rPr>
        <w:t>’uncu</w:t>
      </w:r>
      <w:r w:rsidRPr="009128F0">
        <w:rPr>
          <w:rFonts w:ascii="Arial" w:hAnsi="Arial" w:cs="Arial"/>
          <w:color w:val="000000" w:themeColor="text1"/>
          <w:sz w:val="16"/>
          <w:szCs w:val="16"/>
        </w:rPr>
        <w:t xml:space="preserve"> Maddesi ve 1 Kasım 2006 tarihinde yayımlanan “Bankaların Kredi İşlemlerine İlişkin </w:t>
      </w:r>
      <w:proofErr w:type="spellStart"/>
      <w:r w:rsidRPr="009128F0">
        <w:rPr>
          <w:rFonts w:ascii="Arial" w:hAnsi="Arial" w:cs="Arial"/>
          <w:color w:val="000000" w:themeColor="text1"/>
          <w:sz w:val="16"/>
          <w:szCs w:val="16"/>
        </w:rPr>
        <w:t>Yönetmelik”in</w:t>
      </w:r>
      <w:proofErr w:type="spellEnd"/>
      <w:r w:rsidRPr="009128F0">
        <w:rPr>
          <w:rFonts w:ascii="Arial" w:hAnsi="Arial" w:cs="Arial"/>
          <w:color w:val="000000" w:themeColor="text1"/>
          <w:sz w:val="16"/>
          <w:szCs w:val="16"/>
        </w:rPr>
        <w:t xml:space="preserve"> 4</w:t>
      </w:r>
      <w:r w:rsidR="00B73644" w:rsidRPr="009128F0">
        <w:rPr>
          <w:rFonts w:ascii="Arial" w:hAnsi="Arial" w:cs="Arial"/>
          <w:color w:val="000000" w:themeColor="text1"/>
          <w:sz w:val="16"/>
          <w:szCs w:val="16"/>
        </w:rPr>
        <w:t>’üncü</w:t>
      </w:r>
      <w:r w:rsidRPr="009128F0">
        <w:rPr>
          <w:rFonts w:ascii="Arial" w:hAnsi="Arial" w:cs="Arial"/>
          <w:color w:val="000000" w:themeColor="text1"/>
          <w:sz w:val="16"/>
          <w:szCs w:val="16"/>
        </w:rPr>
        <w:t xml:space="preserve"> Maddesinde tanımlanmıştır. </w:t>
      </w:r>
    </w:p>
    <w:p w14:paraId="2E9084CA" w14:textId="77777777" w:rsidR="00136C29" w:rsidRPr="009128F0" w:rsidRDefault="0023584C" w:rsidP="00900783">
      <w:pPr>
        <w:spacing w:before="120" w:after="120"/>
        <w:ind w:hanging="567"/>
        <w:jc w:val="both"/>
        <w:rPr>
          <w:rFonts w:ascii="Arial" w:hAnsi="Arial" w:cs="Arial"/>
          <w:b/>
          <w:color w:val="000000" w:themeColor="text1"/>
          <w:sz w:val="20"/>
          <w:szCs w:val="20"/>
        </w:rPr>
      </w:pPr>
      <w:proofErr w:type="gramStart"/>
      <w:r w:rsidRPr="009128F0">
        <w:rPr>
          <w:rFonts w:ascii="Arial" w:hAnsi="Arial" w:cs="Arial"/>
          <w:b/>
          <w:color w:val="000000" w:themeColor="text1"/>
          <w:sz w:val="20"/>
          <w:szCs w:val="20"/>
        </w:rPr>
        <w:t>c</w:t>
      </w:r>
      <w:proofErr w:type="gramEnd"/>
      <w:r w:rsidRPr="009128F0">
        <w:rPr>
          <w:rFonts w:ascii="Arial" w:hAnsi="Arial" w:cs="Arial"/>
          <w:b/>
          <w:color w:val="000000" w:themeColor="text1"/>
          <w:sz w:val="20"/>
          <w:szCs w:val="20"/>
        </w:rPr>
        <w:t>.1.</w:t>
      </w:r>
      <w:r w:rsidR="00A9726D" w:rsidRPr="009128F0">
        <w:rPr>
          <w:rFonts w:ascii="Arial" w:hAnsi="Arial" w:cs="Arial"/>
          <w:b/>
          <w:color w:val="000000" w:themeColor="text1"/>
          <w:sz w:val="20"/>
          <w:szCs w:val="20"/>
        </w:rPr>
        <w:tab/>
      </w:r>
      <w:r w:rsidR="009C0F4E" w:rsidRPr="009128F0">
        <w:rPr>
          <w:rFonts w:ascii="Arial" w:hAnsi="Arial" w:cs="Arial"/>
          <w:b/>
          <w:color w:val="000000" w:themeColor="text1"/>
          <w:sz w:val="20"/>
          <w:szCs w:val="20"/>
        </w:rPr>
        <w:t>Ana Ortaklık Banka’nın</w:t>
      </w:r>
      <w:r w:rsidR="00136C29" w:rsidRPr="009128F0">
        <w:rPr>
          <w:rFonts w:ascii="Arial" w:hAnsi="Arial" w:cs="Arial"/>
          <w:b/>
          <w:color w:val="000000" w:themeColor="text1"/>
          <w:sz w:val="20"/>
          <w:szCs w:val="20"/>
        </w:rPr>
        <w:t xml:space="preserve"> dahil olduğu risk grubuna ait özel cari ve katılma hesaplarına ilişkin bilgiler:</w:t>
      </w:r>
    </w:p>
    <w:tbl>
      <w:tblPr>
        <w:tblW w:w="9521" w:type="dxa"/>
        <w:tblInd w:w="15" w:type="dxa"/>
        <w:tblLayout w:type="fixed"/>
        <w:tblCellMar>
          <w:left w:w="0" w:type="dxa"/>
          <w:right w:w="0" w:type="dxa"/>
        </w:tblCellMar>
        <w:tblLook w:val="0000" w:firstRow="0" w:lastRow="0" w:firstColumn="0" w:lastColumn="0" w:noHBand="0" w:noVBand="0"/>
      </w:tblPr>
      <w:tblGrid>
        <w:gridCol w:w="2743"/>
        <w:gridCol w:w="1251"/>
        <w:gridCol w:w="1096"/>
        <w:gridCol w:w="984"/>
        <w:gridCol w:w="1008"/>
        <w:gridCol w:w="1290"/>
        <w:gridCol w:w="1149"/>
      </w:tblGrid>
      <w:tr w:rsidR="002C76CF" w:rsidRPr="009128F0" w14:paraId="4D1796D8"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7943165E" w14:textId="77777777" w:rsidR="00707228" w:rsidRPr="009128F0"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9128F0">
              <w:rPr>
                <w:rFonts w:ascii="Arial" w:eastAsia="Times New Roman" w:hAnsi="Arial" w:cs="Arial"/>
                <w:b/>
                <w:bCs/>
                <w:iCs/>
                <w:color w:val="000000" w:themeColor="text1"/>
              </w:rPr>
              <w:t xml:space="preserve">Ana Ortaklık Banka’nın </w:t>
            </w:r>
          </w:p>
          <w:p w14:paraId="1DBDFDF3" w14:textId="40F691AC" w:rsidR="00136C29" w:rsidRPr="009128F0"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9128F0">
              <w:rPr>
                <w:rFonts w:ascii="Arial" w:eastAsia="Times New Roman" w:hAnsi="Arial" w:cs="Arial"/>
                <w:b/>
                <w:bCs/>
                <w:iCs/>
                <w:color w:val="000000" w:themeColor="text1"/>
              </w:rPr>
              <w:t>Dahil Olduğu Risk Grubu</w:t>
            </w:r>
            <w:r w:rsidR="00F06227" w:rsidRPr="009128F0">
              <w:rPr>
                <w:rFonts w:ascii="Arial" w:eastAsia="Times New Roman" w:hAnsi="Arial" w:cs="Arial"/>
                <w:b/>
                <w:bCs/>
                <w:iCs/>
                <w:color w:val="000000" w:themeColor="text1"/>
                <w:vertAlign w:val="superscript"/>
              </w:rPr>
              <w:t>(*)</w:t>
            </w:r>
          </w:p>
        </w:tc>
        <w:tc>
          <w:tcPr>
            <w:tcW w:w="2347" w:type="dxa"/>
            <w:gridSpan w:val="2"/>
            <w:tcBorders>
              <w:top w:val="single" w:sz="4" w:space="0" w:color="auto"/>
              <w:bottom w:val="single" w:sz="4" w:space="0" w:color="auto"/>
            </w:tcBorders>
            <w:vAlign w:val="bottom"/>
          </w:tcPr>
          <w:p w14:paraId="1CC4190A" w14:textId="77777777" w:rsidR="00136C29" w:rsidRPr="009128F0" w:rsidRDefault="00136C29" w:rsidP="000C1207">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İştirak, Bağlı Ortaklık ve Birlikte Kontrol Edilen Ortaklıklar (İş Ortaklıkları)</w:t>
            </w:r>
          </w:p>
        </w:tc>
        <w:tc>
          <w:tcPr>
            <w:tcW w:w="1992" w:type="dxa"/>
            <w:gridSpan w:val="2"/>
            <w:tcBorders>
              <w:top w:val="single" w:sz="4" w:space="0" w:color="auto"/>
              <w:bottom w:val="single" w:sz="4" w:space="0" w:color="auto"/>
            </w:tcBorders>
            <w:vAlign w:val="bottom"/>
          </w:tcPr>
          <w:p w14:paraId="2A014C3B" w14:textId="77777777" w:rsidR="00136C29" w:rsidRPr="009128F0" w:rsidRDefault="009C0F4E" w:rsidP="000C1207">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Ana Ortaklık Banka’nın Doğrudan ve Dolaylı Ortakları</w:t>
            </w:r>
          </w:p>
        </w:tc>
        <w:tc>
          <w:tcPr>
            <w:tcW w:w="2439" w:type="dxa"/>
            <w:gridSpan w:val="2"/>
            <w:tcBorders>
              <w:top w:val="single" w:sz="4" w:space="0" w:color="auto"/>
              <w:bottom w:val="single" w:sz="4" w:space="0" w:color="auto"/>
            </w:tcBorders>
            <w:vAlign w:val="bottom"/>
          </w:tcPr>
          <w:p w14:paraId="0ED644BC" w14:textId="77777777" w:rsidR="00136C29" w:rsidRPr="009128F0" w:rsidRDefault="00136C29" w:rsidP="000C1207">
            <w:pPr>
              <w:jc w:val="center"/>
              <w:rPr>
                <w:rFonts w:ascii="Arial" w:hAnsi="Arial" w:cs="Arial"/>
                <w:b/>
                <w:bCs/>
                <w:iCs/>
                <w:color w:val="000000" w:themeColor="text1"/>
                <w:sz w:val="18"/>
                <w:szCs w:val="18"/>
              </w:rPr>
            </w:pPr>
            <w:r w:rsidRPr="009128F0">
              <w:rPr>
                <w:rFonts w:ascii="Arial" w:hAnsi="Arial" w:cs="Arial"/>
                <w:b/>
                <w:bCs/>
                <w:iCs/>
                <w:color w:val="000000" w:themeColor="text1"/>
                <w:sz w:val="18"/>
                <w:szCs w:val="18"/>
              </w:rPr>
              <w:t xml:space="preserve">Risk Grubuna </w:t>
            </w:r>
            <w:proofErr w:type="gramStart"/>
            <w:r w:rsidRPr="009128F0">
              <w:rPr>
                <w:rFonts w:ascii="Arial" w:hAnsi="Arial" w:cs="Arial"/>
                <w:b/>
                <w:bCs/>
                <w:iCs/>
                <w:color w:val="000000" w:themeColor="text1"/>
                <w:sz w:val="18"/>
                <w:szCs w:val="18"/>
              </w:rPr>
              <w:t>Dahil</w:t>
            </w:r>
            <w:proofErr w:type="gramEnd"/>
            <w:r w:rsidRPr="009128F0">
              <w:rPr>
                <w:rFonts w:ascii="Arial" w:hAnsi="Arial" w:cs="Arial"/>
                <w:b/>
                <w:bCs/>
                <w:iCs/>
                <w:color w:val="000000" w:themeColor="text1"/>
                <w:sz w:val="18"/>
                <w:szCs w:val="18"/>
              </w:rPr>
              <w:t xml:space="preserve"> Olan Diğer Gerçek ve Tüzel Kişiler</w:t>
            </w:r>
          </w:p>
        </w:tc>
      </w:tr>
      <w:tr w:rsidR="00B86B47" w:rsidRPr="009128F0" w14:paraId="7DCC37EA"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1D02BF4D" w14:textId="77777777" w:rsidR="00136C29" w:rsidRPr="009128F0" w:rsidRDefault="00136C29" w:rsidP="000C1207">
            <w:pPr>
              <w:jc w:val="both"/>
              <w:rPr>
                <w:rFonts w:ascii="Arial" w:eastAsia="Arial Unicode MS" w:hAnsi="Arial" w:cs="Arial"/>
                <w:b/>
                <w:color w:val="000000" w:themeColor="text1"/>
                <w:sz w:val="18"/>
                <w:szCs w:val="18"/>
              </w:rPr>
            </w:pPr>
          </w:p>
        </w:tc>
        <w:tc>
          <w:tcPr>
            <w:tcW w:w="1251" w:type="dxa"/>
            <w:tcBorders>
              <w:top w:val="single" w:sz="4" w:space="0" w:color="auto"/>
              <w:bottom w:val="single" w:sz="4" w:space="0" w:color="auto"/>
            </w:tcBorders>
            <w:vAlign w:val="center"/>
          </w:tcPr>
          <w:p w14:paraId="0D71B6DB" w14:textId="77777777" w:rsidR="00F43163" w:rsidRPr="009128F0" w:rsidRDefault="00136C29" w:rsidP="00F43163">
            <w:pPr>
              <w:ind w:right="70"/>
              <w:jc w:val="right"/>
              <w:rPr>
                <w:rFonts w:ascii="Arial" w:hAnsi="Arial" w:cs="Arial"/>
                <w:b/>
                <w:bCs/>
                <w:iCs/>
                <w:color w:val="000000" w:themeColor="text1"/>
                <w:sz w:val="18"/>
                <w:szCs w:val="18"/>
              </w:rPr>
            </w:pPr>
            <w:r w:rsidRPr="009128F0">
              <w:rPr>
                <w:rFonts w:ascii="Arial" w:hAnsi="Arial" w:cs="Arial"/>
                <w:b/>
                <w:bCs/>
                <w:iCs/>
                <w:color w:val="000000" w:themeColor="text1"/>
                <w:sz w:val="18"/>
                <w:szCs w:val="18"/>
              </w:rPr>
              <w:t>Cari</w:t>
            </w:r>
          </w:p>
          <w:p w14:paraId="5E80A6C7" w14:textId="77777777" w:rsidR="00136C29" w:rsidRPr="009128F0" w:rsidRDefault="00136C29" w:rsidP="00F43163">
            <w:pPr>
              <w:ind w:right="70"/>
              <w:jc w:val="right"/>
              <w:rPr>
                <w:rFonts w:ascii="Arial" w:hAnsi="Arial" w:cs="Arial"/>
                <w:b/>
                <w:bCs/>
                <w:iCs/>
                <w:color w:val="000000" w:themeColor="text1"/>
                <w:sz w:val="18"/>
                <w:szCs w:val="18"/>
              </w:rPr>
            </w:pPr>
            <w:r w:rsidRPr="009128F0">
              <w:rPr>
                <w:rFonts w:ascii="Arial" w:hAnsi="Arial" w:cs="Arial"/>
                <w:b/>
                <w:bCs/>
                <w:iCs/>
                <w:color w:val="000000" w:themeColor="text1"/>
                <w:sz w:val="18"/>
                <w:szCs w:val="18"/>
              </w:rPr>
              <w:t>Dönem</w:t>
            </w:r>
          </w:p>
        </w:tc>
        <w:tc>
          <w:tcPr>
            <w:tcW w:w="1096" w:type="dxa"/>
            <w:tcBorders>
              <w:top w:val="single" w:sz="4" w:space="0" w:color="auto"/>
              <w:bottom w:val="single" w:sz="4" w:space="0" w:color="auto"/>
            </w:tcBorders>
            <w:vAlign w:val="center"/>
          </w:tcPr>
          <w:p w14:paraId="088B1B7B" w14:textId="77777777" w:rsidR="009516D3" w:rsidRPr="009128F0" w:rsidRDefault="00136C29" w:rsidP="00F43163">
            <w:pPr>
              <w:ind w:right="70"/>
              <w:jc w:val="right"/>
              <w:rPr>
                <w:rFonts w:ascii="Arial" w:hAnsi="Arial" w:cs="Arial"/>
                <w:b/>
                <w:bCs/>
                <w:iCs/>
                <w:color w:val="000000" w:themeColor="text1"/>
                <w:sz w:val="18"/>
                <w:szCs w:val="18"/>
              </w:rPr>
            </w:pPr>
            <w:r w:rsidRPr="009128F0">
              <w:rPr>
                <w:rFonts w:ascii="Arial" w:hAnsi="Arial" w:cs="Arial"/>
                <w:b/>
                <w:bCs/>
                <w:iCs/>
                <w:color w:val="000000" w:themeColor="text1"/>
                <w:sz w:val="18"/>
                <w:szCs w:val="18"/>
              </w:rPr>
              <w:t>Önceki</w:t>
            </w:r>
          </w:p>
          <w:p w14:paraId="5BA9E279" w14:textId="77777777" w:rsidR="00136C29" w:rsidRPr="009128F0" w:rsidRDefault="00136C29" w:rsidP="00F43163">
            <w:pPr>
              <w:ind w:right="70"/>
              <w:jc w:val="right"/>
              <w:rPr>
                <w:rFonts w:ascii="Arial" w:hAnsi="Arial" w:cs="Arial"/>
                <w:b/>
                <w:color w:val="000000" w:themeColor="text1"/>
                <w:sz w:val="18"/>
                <w:szCs w:val="18"/>
              </w:rPr>
            </w:pPr>
            <w:r w:rsidRPr="009128F0">
              <w:rPr>
                <w:rFonts w:ascii="Arial" w:hAnsi="Arial" w:cs="Arial"/>
                <w:b/>
                <w:bCs/>
                <w:iCs/>
                <w:color w:val="000000" w:themeColor="text1"/>
                <w:sz w:val="18"/>
                <w:szCs w:val="18"/>
              </w:rPr>
              <w:t>Dönem</w:t>
            </w:r>
          </w:p>
        </w:tc>
        <w:tc>
          <w:tcPr>
            <w:tcW w:w="984" w:type="dxa"/>
            <w:tcBorders>
              <w:top w:val="single" w:sz="4" w:space="0" w:color="auto"/>
              <w:bottom w:val="single" w:sz="4" w:space="0" w:color="auto"/>
            </w:tcBorders>
            <w:vAlign w:val="center"/>
          </w:tcPr>
          <w:p w14:paraId="1F621CEB" w14:textId="77777777" w:rsidR="00136C29" w:rsidRPr="009128F0" w:rsidRDefault="00136C29" w:rsidP="00F43163">
            <w:pPr>
              <w:ind w:right="70"/>
              <w:jc w:val="right"/>
              <w:rPr>
                <w:rFonts w:ascii="Arial" w:hAnsi="Arial" w:cs="Arial"/>
                <w:b/>
                <w:bCs/>
                <w:iCs/>
                <w:color w:val="000000" w:themeColor="text1"/>
                <w:sz w:val="18"/>
                <w:szCs w:val="18"/>
              </w:rPr>
            </w:pPr>
            <w:r w:rsidRPr="009128F0">
              <w:rPr>
                <w:rFonts w:ascii="Arial" w:hAnsi="Arial" w:cs="Arial"/>
                <w:b/>
                <w:bCs/>
                <w:iCs/>
                <w:color w:val="000000" w:themeColor="text1"/>
                <w:sz w:val="18"/>
                <w:szCs w:val="18"/>
              </w:rPr>
              <w:t>Cari Dönem</w:t>
            </w:r>
          </w:p>
        </w:tc>
        <w:tc>
          <w:tcPr>
            <w:tcW w:w="1008" w:type="dxa"/>
            <w:tcBorders>
              <w:top w:val="single" w:sz="4" w:space="0" w:color="auto"/>
              <w:bottom w:val="single" w:sz="4" w:space="0" w:color="auto"/>
            </w:tcBorders>
            <w:vAlign w:val="center"/>
          </w:tcPr>
          <w:p w14:paraId="11FC1880" w14:textId="77777777" w:rsidR="00136C29" w:rsidRPr="009128F0" w:rsidRDefault="00136C29" w:rsidP="00F43163">
            <w:pPr>
              <w:ind w:right="70"/>
              <w:jc w:val="right"/>
              <w:rPr>
                <w:rFonts w:ascii="Arial" w:hAnsi="Arial" w:cs="Arial"/>
                <w:b/>
                <w:bCs/>
                <w:iCs/>
                <w:color w:val="000000" w:themeColor="text1"/>
                <w:sz w:val="18"/>
                <w:szCs w:val="18"/>
              </w:rPr>
            </w:pPr>
            <w:r w:rsidRPr="009128F0">
              <w:rPr>
                <w:rFonts w:ascii="Arial" w:hAnsi="Arial" w:cs="Arial"/>
                <w:b/>
                <w:bCs/>
                <w:iCs/>
                <w:color w:val="000000" w:themeColor="text1"/>
                <w:sz w:val="18"/>
                <w:szCs w:val="18"/>
              </w:rPr>
              <w:t>Önceki Dönem</w:t>
            </w:r>
          </w:p>
        </w:tc>
        <w:tc>
          <w:tcPr>
            <w:tcW w:w="1290" w:type="dxa"/>
            <w:tcBorders>
              <w:top w:val="single" w:sz="4" w:space="0" w:color="auto"/>
              <w:bottom w:val="single" w:sz="4" w:space="0" w:color="auto"/>
            </w:tcBorders>
            <w:vAlign w:val="center"/>
          </w:tcPr>
          <w:p w14:paraId="0F4491A9" w14:textId="77777777" w:rsidR="00136C29" w:rsidRPr="009128F0" w:rsidRDefault="00136C29" w:rsidP="00F43163">
            <w:pPr>
              <w:ind w:right="70"/>
              <w:jc w:val="right"/>
              <w:rPr>
                <w:rFonts w:ascii="Arial" w:hAnsi="Arial" w:cs="Arial"/>
                <w:b/>
                <w:bCs/>
                <w:iCs/>
                <w:color w:val="000000" w:themeColor="text1"/>
                <w:sz w:val="18"/>
                <w:szCs w:val="18"/>
              </w:rPr>
            </w:pPr>
            <w:r w:rsidRPr="009128F0">
              <w:rPr>
                <w:rFonts w:ascii="Arial" w:hAnsi="Arial" w:cs="Arial"/>
                <w:b/>
                <w:bCs/>
                <w:iCs/>
                <w:color w:val="000000" w:themeColor="text1"/>
                <w:sz w:val="18"/>
                <w:szCs w:val="18"/>
              </w:rPr>
              <w:t>Cari</w:t>
            </w:r>
          </w:p>
          <w:p w14:paraId="5494CBD9" w14:textId="77777777" w:rsidR="00136C29" w:rsidRPr="009128F0" w:rsidRDefault="00136C29" w:rsidP="00F43163">
            <w:pPr>
              <w:ind w:right="70"/>
              <w:jc w:val="right"/>
              <w:rPr>
                <w:rFonts w:ascii="Arial" w:hAnsi="Arial" w:cs="Arial"/>
                <w:b/>
                <w:bCs/>
                <w:iCs/>
                <w:color w:val="000000" w:themeColor="text1"/>
                <w:sz w:val="18"/>
                <w:szCs w:val="18"/>
              </w:rPr>
            </w:pPr>
            <w:r w:rsidRPr="009128F0">
              <w:rPr>
                <w:rFonts w:ascii="Arial" w:hAnsi="Arial" w:cs="Arial"/>
                <w:b/>
                <w:bCs/>
                <w:iCs/>
                <w:color w:val="000000" w:themeColor="text1"/>
                <w:sz w:val="18"/>
                <w:szCs w:val="18"/>
              </w:rPr>
              <w:t>Dönem</w:t>
            </w:r>
          </w:p>
        </w:tc>
        <w:tc>
          <w:tcPr>
            <w:tcW w:w="1149" w:type="dxa"/>
            <w:tcBorders>
              <w:top w:val="single" w:sz="4" w:space="0" w:color="auto"/>
              <w:bottom w:val="single" w:sz="4" w:space="0" w:color="auto"/>
            </w:tcBorders>
            <w:vAlign w:val="center"/>
          </w:tcPr>
          <w:p w14:paraId="6B5D1A4C" w14:textId="77777777" w:rsidR="009516D3" w:rsidRPr="009128F0" w:rsidRDefault="00136C29" w:rsidP="00F43163">
            <w:pPr>
              <w:ind w:right="70"/>
              <w:jc w:val="right"/>
              <w:rPr>
                <w:rFonts w:ascii="Arial" w:hAnsi="Arial" w:cs="Arial"/>
                <w:b/>
                <w:bCs/>
                <w:iCs/>
                <w:color w:val="000000" w:themeColor="text1"/>
                <w:sz w:val="18"/>
                <w:szCs w:val="18"/>
              </w:rPr>
            </w:pPr>
            <w:r w:rsidRPr="009128F0">
              <w:rPr>
                <w:rFonts w:ascii="Arial" w:hAnsi="Arial" w:cs="Arial"/>
                <w:b/>
                <w:bCs/>
                <w:iCs/>
                <w:color w:val="000000" w:themeColor="text1"/>
                <w:sz w:val="18"/>
                <w:szCs w:val="18"/>
              </w:rPr>
              <w:t>Önceki</w:t>
            </w:r>
          </w:p>
          <w:p w14:paraId="6DC6C6F9" w14:textId="77777777" w:rsidR="00136C29" w:rsidRPr="009128F0" w:rsidRDefault="00136C29" w:rsidP="00F43163">
            <w:pPr>
              <w:ind w:right="70"/>
              <w:jc w:val="right"/>
              <w:rPr>
                <w:rFonts w:ascii="Arial" w:hAnsi="Arial" w:cs="Arial"/>
                <w:b/>
                <w:bCs/>
                <w:iCs/>
                <w:color w:val="000000" w:themeColor="text1"/>
                <w:sz w:val="18"/>
                <w:szCs w:val="18"/>
              </w:rPr>
            </w:pPr>
            <w:r w:rsidRPr="009128F0">
              <w:rPr>
                <w:rFonts w:ascii="Arial" w:hAnsi="Arial" w:cs="Arial"/>
                <w:b/>
                <w:bCs/>
                <w:iCs/>
                <w:color w:val="000000" w:themeColor="text1"/>
                <w:sz w:val="18"/>
                <w:szCs w:val="18"/>
              </w:rPr>
              <w:t>Dönem</w:t>
            </w:r>
          </w:p>
        </w:tc>
      </w:tr>
      <w:tr w:rsidR="0065517E" w:rsidRPr="009128F0" w14:paraId="559967FB" w14:textId="77777777" w:rsidTr="0065517E">
        <w:trPr>
          <w:trHeight w:hRule="exact" w:val="220"/>
        </w:trPr>
        <w:tc>
          <w:tcPr>
            <w:tcW w:w="2743" w:type="dxa"/>
            <w:tcBorders>
              <w:top w:val="single" w:sz="4" w:space="0" w:color="auto"/>
            </w:tcBorders>
            <w:noWrap/>
            <w:tcMar>
              <w:top w:w="15" w:type="dxa"/>
              <w:left w:w="15" w:type="dxa"/>
              <w:bottom w:w="0" w:type="dxa"/>
              <w:right w:w="15" w:type="dxa"/>
            </w:tcMar>
            <w:vAlign w:val="bottom"/>
          </w:tcPr>
          <w:p w14:paraId="1E89F6C8" w14:textId="77777777" w:rsidR="0065517E" w:rsidRPr="009128F0" w:rsidRDefault="0065517E" w:rsidP="000C1207">
            <w:pPr>
              <w:jc w:val="both"/>
              <w:rPr>
                <w:rFonts w:ascii="Arial" w:hAnsi="Arial" w:cs="Arial"/>
                <w:b/>
                <w:color w:val="000000" w:themeColor="text1"/>
                <w:sz w:val="18"/>
                <w:szCs w:val="18"/>
              </w:rPr>
            </w:pPr>
          </w:p>
        </w:tc>
        <w:tc>
          <w:tcPr>
            <w:tcW w:w="1251" w:type="dxa"/>
            <w:tcBorders>
              <w:top w:val="single" w:sz="4" w:space="0" w:color="auto"/>
            </w:tcBorders>
            <w:vAlign w:val="bottom"/>
          </w:tcPr>
          <w:p w14:paraId="2DCD2A5A" w14:textId="77777777" w:rsidR="0065517E" w:rsidRPr="009128F0" w:rsidRDefault="0065517E" w:rsidP="00F43163">
            <w:pPr>
              <w:ind w:right="70"/>
              <w:jc w:val="right"/>
              <w:rPr>
                <w:rFonts w:ascii="Arial" w:hAnsi="Arial" w:cs="Arial"/>
                <w:b/>
                <w:bCs/>
                <w:iCs/>
                <w:color w:val="000000" w:themeColor="text1"/>
                <w:sz w:val="18"/>
                <w:szCs w:val="18"/>
              </w:rPr>
            </w:pPr>
          </w:p>
        </w:tc>
        <w:tc>
          <w:tcPr>
            <w:tcW w:w="1096" w:type="dxa"/>
            <w:tcBorders>
              <w:top w:val="single" w:sz="4" w:space="0" w:color="auto"/>
            </w:tcBorders>
            <w:vAlign w:val="bottom"/>
          </w:tcPr>
          <w:p w14:paraId="32DE946A" w14:textId="77777777" w:rsidR="0065517E" w:rsidRPr="009128F0" w:rsidRDefault="0065517E" w:rsidP="00F43163">
            <w:pPr>
              <w:ind w:right="70"/>
              <w:jc w:val="right"/>
              <w:rPr>
                <w:rFonts w:ascii="Arial" w:hAnsi="Arial" w:cs="Arial"/>
                <w:b/>
                <w:bCs/>
                <w:iCs/>
                <w:color w:val="000000" w:themeColor="text1"/>
                <w:sz w:val="18"/>
                <w:szCs w:val="18"/>
              </w:rPr>
            </w:pPr>
          </w:p>
        </w:tc>
        <w:tc>
          <w:tcPr>
            <w:tcW w:w="984" w:type="dxa"/>
            <w:tcBorders>
              <w:top w:val="single" w:sz="4" w:space="0" w:color="auto"/>
            </w:tcBorders>
            <w:vAlign w:val="bottom"/>
          </w:tcPr>
          <w:p w14:paraId="1FF0788E" w14:textId="77777777" w:rsidR="0065517E" w:rsidRPr="009128F0" w:rsidRDefault="0065517E" w:rsidP="00F43163">
            <w:pPr>
              <w:ind w:right="70"/>
              <w:jc w:val="right"/>
              <w:rPr>
                <w:rFonts w:ascii="Arial" w:hAnsi="Arial" w:cs="Arial"/>
                <w:b/>
                <w:bCs/>
                <w:iCs/>
                <w:color w:val="000000" w:themeColor="text1"/>
                <w:sz w:val="18"/>
                <w:szCs w:val="18"/>
              </w:rPr>
            </w:pPr>
          </w:p>
        </w:tc>
        <w:tc>
          <w:tcPr>
            <w:tcW w:w="1008" w:type="dxa"/>
            <w:tcBorders>
              <w:top w:val="single" w:sz="4" w:space="0" w:color="auto"/>
            </w:tcBorders>
            <w:vAlign w:val="bottom"/>
          </w:tcPr>
          <w:p w14:paraId="674DB574" w14:textId="77777777" w:rsidR="0065517E" w:rsidRPr="009128F0" w:rsidRDefault="0065517E" w:rsidP="00F43163">
            <w:pPr>
              <w:ind w:right="70"/>
              <w:jc w:val="right"/>
              <w:rPr>
                <w:rFonts w:ascii="Arial" w:hAnsi="Arial" w:cs="Arial"/>
                <w:b/>
                <w:bCs/>
                <w:iCs/>
                <w:color w:val="000000" w:themeColor="text1"/>
                <w:sz w:val="18"/>
                <w:szCs w:val="18"/>
              </w:rPr>
            </w:pPr>
          </w:p>
        </w:tc>
        <w:tc>
          <w:tcPr>
            <w:tcW w:w="1290" w:type="dxa"/>
            <w:tcBorders>
              <w:top w:val="single" w:sz="4" w:space="0" w:color="auto"/>
            </w:tcBorders>
            <w:vAlign w:val="bottom"/>
          </w:tcPr>
          <w:p w14:paraId="2B370320" w14:textId="77777777" w:rsidR="0065517E" w:rsidRPr="009128F0" w:rsidRDefault="0065517E" w:rsidP="00F43163">
            <w:pPr>
              <w:ind w:right="70"/>
              <w:jc w:val="right"/>
              <w:rPr>
                <w:rFonts w:ascii="Arial" w:hAnsi="Arial" w:cs="Arial"/>
                <w:b/>
                <w:bCs/>
                <w:iCs/>
                <w:color w:val="000000" w:themeColor="text1"/>
                <w:sz w:val="18"/>
                <w:szCs w:val="18"/>
              </w:rPr>
            </w:pPr>
          </w:p>
        </w:tc>
        <w:tc>
          <w:tcPr>
            <w:tcW w:w="1149" w:type="dxa"/>
            <w:tcBorders>
              <w:top w:val="single" w:sz="4" w:space="0" w:color="auto"/>
            </w:tcBorders>
            <w:vAlign w:val="bottom"/>
          </w:tcPr>
          <w:p w14:paraId="787FB03F" w14:textId="77777777" w:rsidR="0065517E" w:rsidRPr="009128F0" w:rsidRDefault="0065517E" w:rsidP="00F43163">
            <w:pPr>
              <w:ind w:right="70"/>
              <w:jc w:val="right"/>
              <w:rPr>
                <w:rFonts w:ascii="Arial" w:hAnsi="Arial" w:cs="Arial"/>
                <w:b/>
                <w:bCs/>
                <w:iCs/>
                <w:color w:val="000000" w:themeColor="text1"/>
                <w:sz w:val="18"/>
                <w:szCs w:val="18"/>
              </w:rPr>
            </w:pPr>
          </w:p>
        </w:tc>
      </w:tr>
      <w:tr w:rsidR="00136C29" w:rsidRPr="009128F0" w14:paraId="42F34DDD" w14:textId="77777777" w:rsidTr="0065517E">
        <w:trPr>
          <w:trHeight w:hRule="exact" w:val="220"/>
        </w:trPr>
        <w:tc>
          <w:tcPr>
            <w:tcW w:w="2743" w:type="dxa"/>
            <w:noWrap/>
            <w:tcMar>
              <w:top w:w="15" w:type="dxa"/>
              <w:left w:w="15" w:type="dxa"/>
              <w:bottom w:w="0" w:type="dxa"/>
              <w:right w:w="15" w:type="dxa"/>
            </w:tcMar>
            <w:vAlign w:val="bottom"/>
          </w:tcPr>
          <w:p w14:paraId="7936F533" w14:textId="77777777" w:rsidR="00136C29" w:rsidRPr="009128F0" w:rsidRDefault="00136C29" w:rsidP="000C1207">
            <w:pPr>
              <w:jc w:val="both"/>
              <w:rPr>
                <w:rFonts w:ascii="Arial" w:hAnsi="Arial" w:cs="Arial"/>
                <w:b/>
                <w:color w:val="000000" w:themeColor="text1"/>
                <w:sz w:val="18"/>
                <w:szCs w:val="18"/>
              </w:rPr>
            </w:pPr>
            <w:r w:rsidRPr="009128F0">
              <w:rPr>
                <w:rFonts w:ascii="Arial" w:hAnsi="Arial" w:cs="Arial"/>
                <w:b/>
                <w:color w:val="000000" w:themeColor="text1"/>
                <w:sz w:val="18"/>
                <w:szCs w:val="18"/>
              </w:rPr>
              <w:t>Özel Cari ve Katılma Hesapları</w:t>
            </w:r>
          </w:p>
        </w:tc>
        <w:tc>
          <w:tcPr>
            <w:tcW w:w="1251" w:type="dxa"/>
            <w:vAlign w:val="bottom"/>
          </w:tcPr>
          <w:p w14:paraId="4C69B0BE" w14:textId="77777777" w:rsidR="00136C29" w:rsidRPr="006C73DC" w:rsidRDefault="00136C29" w:rsidP="00F43163">
            <w:pPr>
              <w:ind w:right="70"/>
              <w:jc w:val="right"/>
              <w:rPr>
                <w:rFonts w:ascii="Arial" w:hAnsi="Arial" w:cs="Arial"/>
                <w:b/>
                <w:bCs/>
                <w:iCs/>
                <w:color w:val="000000" w:themeColor="text1"/>
                <w:sz w:val="18"/>
                <w:szCs w:val="18"/>
              </w:rPr>
            </w:pPr>
          </w:p>
        </w:tc>
        <w:tc>
          <w:tcPr>
            <w:tcW w:w="1096" w:type="dxa"/>
            <w:vAlign w:val="bottom"/>
          </w:tcPr>
          <w:p w14:paraId="0DAE55BF" w14:textId="77777777" w:rsidR="00136C29" w:rsidRPr="006C73DC" w:rsidRDefault="00136C29" w:rsidP="00F43163">
            <w:pPr>
              <w:ind w:right="70"/>
              <w:jc w:val="right"/>
              <w:rPr>
                <w:rFonts w:ascii="Arial" w:hAnsi="Arial" w:cs="Arial"/>
                <w:b/>
                <w:bCs/>
                <w:iCs/>
                <w:color w:val="000000" w:themeColor="text1"/>
                <w:sz w:val="18"/>
                <w:szCs w:val="18"/>
              </w:rPr>
            </w:pPr>
          </w:p>
        </w:tc>
        <w:tc>
          <w:tcPr>
            <w:tcW w:w="984" w:type="dxa"/>
            <w:vAlign w:val="bottom"/>
          </w:tcPr>
          <w:p w14:paraId="741C495D" w14:textId="77777777" w:rsidR="00136C29" w:rsidRPr="006C73DC" w:rsidRDefault="00136C29" w:rsidP="00F43163">
            <w:pPr>
              <w:ind w:right="70"/>
              <w:jc w:val="right"/>
              <w:rPr>
                <w:rFonts w:ascii="Arial" w:hAnsi="Arial" w:cs="Arial"/>
                <w:b/>
                <w:bCs/>
                <w:iCs/>
                <w:color w:val="000000" w:themeColor="text1"/>
                <w:sz w:val="18"/>
                <w:szCs w:val="18"/>
              </w:rPr>
            </w:pPr>
          </w:p>
        </w:tc>
        <w:tc>
          <w:tcPr>
            <w:tcW w:w="1008" w:type="dxa"/>
            <w:vAlign w:val="bottom"/>
          </w:tcPr>
          <w:p w14:paraId="7C3771D6" w14:textId="77777777" w:rsidR="00136C29" w:rsidRPr="006C73DC" w:rsidRDefault="00136C29" w:rsidP="00F43163">
            <w:pPr>
              <w:ind w:right="70"/>
              <w:jc w:val="right"/>
              <w:rPr>
                <w:rFonts w:ascii="Arial" w:hAnsi="Arial" w:cs="Arial"/>
                <w:b/>
                <w:bCs/>
                <w:iCs/>
                <w:color w:val="000000" w:themeColor="text1"/>
                <w:sz w:val="18"/>
                <w:szCs w:val="18"/>
              </w:rPr>
            </w:pPr>
          </w:p>
        </w:tc>
        <w:tc>
          <w:tcPr>
            <w:tcW w:w="1290" w:type="dxa"/>
            <w:vAlign w:val="bottom"/>
          </w:tcPr>
          <w:p w14:paraId="76172516" w14:textId="77777777" w:rsidR="00136C29" w:rsidRPr="006C73DC" w:rsidRDefault="00136C29" w:rsidP="00F43163">
            <w:pPr>
              <w:ind w:right="70"/>
              <w:jc w:val="right"/>
              <w:rPr>
                <w:rFonts w:ascii="Arial" w:hAnsi="Arial" w:cs="Arial"/>
                <w:b/>
                <w:bCs/>
                <w:iCs/>
                <w:color w:val="000000" w:themeColor="text1"/>
                <w:sz w:val="18"/>
                <w:szCs w:val="18"/>
              </w:rPr>
            </w:pPr>
          </w:p>
        </w:tc>
        <w:tc>
          <w:tcPr>
            <w:tcW w:w="1149" w:type="dxa"/>
            <w:vAlign w:val="bottom"/>
          </w:tcPr>
          <w:p w14:paraId="70F6B10E" w14:textId="77777777" w:rsidR="00136C29" w:rsidRPr="006C73DC" w:rsidRDefault="00136C29" w:rsidP="00F43163">
            <w:pPr>
              <w:ind w:right="70"/>
              <w:jc w:val="right"/>
              <w:rPr>
                <w:rFonts w:ascii="Arial" w:hAnsi="Arial" w:cs="Arial"/>
                <w:b/>
                <w:bCs/>
                <w:iCs/>
                <w:color w:val="000000" w:themeColor="text1"/>
                <w:sz w:val="18"/>
                <w:szCs w:val="18"/>
              </w:rPr>
            </w:pPr>
          </w:p>
        </w:tc>
      </w:tr>
      <w:tr w:rsidR="00A474AC" w:rsidRPr="009128F0" w14:paraId="388A6B2A" w14:textId="77777777" w:rsidTr="00625AC0">
        <w:trPr>
          <w:trHeight w:hRule="exact" w:val="227"/>
        </w:trPr>
        <w:tc>
          <w:tcPr>
            <w:tcW w:w="2743" w:type="dxa"/>
            <w:noWrap/>
            <w:tcMar>
              <w:top w:w="15" w:type="dxa"/>
              <w:left w:w="15" w:type="dxa"/>
              <w:bottom w:w="0" w:type="dxa"/>
              <w:right w:w="15" w:type="dxa"/>
            </w:tcMar>
            <w:vAlign w:val="bottom"/>
          </w:tcPr>
          <w:p w14:paraId="0AFEE0CB" w14:textId="77777777" w:rsidR="00A474AC" w:rsidRPr="009128F0" w:rsidRDefault="00A474AC" w:rsidP="00A474AC">
            <w:pPr>
              <w:ind w:left="194"/>
              <w:jc w:val="both"/>
              <w:rPr>
                <w:rFonts w:ascii="Arial" w:hAnsi="Arial" w:cs="Arial"/>
                <w:color w:val="000000" w:themeColor="text1"/>
                <w:sz w:val="18"/>
                <w:szCs w:val="18"/>
              </w:rPr>
            </w:pPr>
            <w:r w:rsidRPr="009128F0">
              <w:rPr>
                <w:rFonts w:ascii="Arial" w:hAnsi="Arial" w:cs="Arial"/>
                <w:color w:val="000000" w:themeColor="text1"/>
                <w:sz w:val="18"/>
                <w:szCs w:val="18"/>
              </w:rPr>
              <w:t>Dönem Başı Bakiyesi</w:t>
            </w:r>
          </w:p>
        </w:tc>
        <w:tc>
          <w:tcPr>
            <w:tcW w:w="1251" w:type="dxa"/>
          </w:tcPr>
          <w:p w14:paraId="6F02867D" w14:textId="3B259710" w:rsidR="00A474AC" w:rsidRPr="006C73DC" w:rsidRDefault="00154E8D" w:rsidP="00A474AC">
            <w:pPr>
              <w:ind w:right="138"/>
              <w:jc w:val="right"/>
              <w:rPr>
                <w:rFonts w:ascii="Arial" w:hAnsi="Arial" w:cs="Arial"/>
                <w:sz w:val="18"/>
                <w:szCs w:val="18"/>
              </w:rPr>
            </w:pPr>
            <w:r w:rsidRPr="00154E8D">
              <w:rPr>
                <w:rFonts w:ascii="Arial" w:hAnsi="Arial" w:cs="Arial"/>
                <w:sz w:val="18"/>
                <w:szCs w:val="18"/>
              </w:rPr>
              <w:t>7.677</w:t>
            </w:r>
          </w:p>
        </w:tc>
        <w:tc>
          <w:tcPr>
            <w:tcW w:w="1096" w:type="dxa"/>
          </w:tcPr>
          <w:p w14:paraId="4EEE52D5" w14:textId="78F7213A" w:rsidR="00A474AC" w:rsidRPr="006C73DC" w:rsidRDefault="00A474AC" w:rsidP="00A474AC">
            <w:pPr>
              <w:ind w:right="138"/>
              <w:jc w:val="right"/>
              <w:rPr>
                <w:rFonts w:ascii="Arial" w:hAnsi="Arial" w:cs="Arial"/>
                <w:sz w:val="18"/>
                <w:szCs w:val="18"/>
              </w:rPr>
            </w:pPr>
            <w:r w:rsidRPr="006C73DC">
              <w:rPr>
                <w:rFonts w:ascii="Arial" w:hAnsi="Arial" w:cs="Arial"/>
                <w:sz w:val="18"/>
                <w:szCs w:val="18"/>
              </w:rPr>
              <w:t>6.210</w:t>
            </w:r>
          </w:p>
        </w:tc>
        <w:tc>
          <w:tcPr>
            <w:tcW w:w="984" w:type="dxa"/>
          </w:tcPr>
          <w:p w14:paraId="27ECA519" w14:textId="0D81BD12" w:rsidR="00A474AC" w:rsidRPr="006C73DC" w:rsidRDefault="00A474AC" w:rsidP="00A474AC">
            <w:pPr>
              <w:ind w:right="138"/>
              <w:jc w:val="right"/>
              <w:rPr>
                <w:rFonts w:ascii="Arial" w:hAnsi="Arial" w:cs="Arial"/>
                <w:sz w:val="18"/>
                <w:szCs w:val="18"/>
              </w:rPr>
            </w:pPr>
            <w:r w:rsidRPr="00A474AC">
              <w:rPr>
                <w:rFonts w:ascii="Arial" w:hAnsi="Arial" w:cs="Arial"/>
                <w:sz w:val="18"/>
                <w:szCs w:val="18"/>
              </w:rPr>
              <w:t>602.289</w:t>
            </w:r>
          </w:p>
        </w:tc>
        <w:tc>
          <w:tcPr>
            <w:tcW w:w="1008" w:type="dxa"/>
          </w:tcPr>
          <w:p w14:paraId="3C868341" w14:textId="6497B5B6" w:rsidR="00A474AC" w:rsidRPr="006C73DC" w:rsidRDefault="00A474AC" w:rsidP="00A474AC">
            <w:pPr>
              <w:ind w:right="138"/>
              <w:jc w:val="right"/>
              <w:rPr>
                <w:rFonts w:ascii="Arial" w:hAnsi="Arial" w:cs="Arial"/>
                <w:sz w:val="18"/>
                <w:szCs w:val="18"/>
              </w:rPr>
            </w:pPr>
            <w:r w:rsidRPr="006C73DC">
              <w:rPr>
                <w:rFonts w:ascii="Arial" w:hAnsi="Arial" w:cs="Arial"/>
                <w:sz w:val="18"/>
                <w:szCs w:val="18"/>
              </w:rPr>
              <w:t>470.674</w:t>
            </w:r>
          </w:p>
        </w:tc>
        <w:tc>
          <w:tcPr>
            <w:tcW w:w="1290" w:type="dxa"/>
          </w:tcPr>
          <w:p w14:paraId="0F661FEB" w14:textId="698205B0" w:rsidR="00A474AC" w:rsidRPr="006C73DC" w:rsidRDefault="00A474AC" w:rsidP="00A474AC">
            <w:pPr>
              <w:ind w:right="138"/>
              <w:jc w:val="right"/>
              <w:rPr>
                <w:rFonts w:ascii="Arial" w:hAnsi="Arial" w:cs="Arial"/>
                <w:sz w:val="18"/>
                <w:szCs w:val="18"/>
              </w:rPr>
            </w:pPr>
            <w:r w:rsidRPr="00A474AC">
              <w:rPr>
                <w:rFonts w:ascii="Arial" w:hAnsi="Arial" w:cs="Arial"/>
                <w:sz w:val="18"/>
                <w:szCs w:val="18"/>
              </w:rPr>
              <w:t>4.801</w:t>
            </w:r>
          </w:p>
        </w:tc>
        <w:tc>
          <w:tcPr>
            <w:tcW w:w="1149" w:type="dxa"/>
          </w:tcPr>
          <w:p w14:paraId="5BE342E6" w14:textId="12ADB8BD" w:rsidR="00A474AC" w:rsidRPr="006C73DC" w:rsidRDefault="00A474AC" w:rsidP="00A474AC">
            <w:pPr>
              <w:ind w:right="138"/>
              <w:jc w:val="right"/>
              <w:rPr>
                <w:rFonts w:ascii="Arial" w:hAnsi="Arial" w:cs="Arial"/>
                <w:sz w:val="18"/>
                <w:szCs w:val="18"/>
              </w:rPr>
            </w:pPr>
            <w:r w:rsidRPr="006C73DC">
              <w:rPr>
                <w:rFonts w:ascii="Arial" w:hAnsi="Arial" w:cs="Arial"/>
                <w:sz w:val="18"/>
                <w:szCs w:val="18"/>
              </w:rPr>
              <w:t>5.476</w:t>
            </w:r>
          </w:p>
        </w:tc>
      </w:tr>
      <w:tr w:rsidR="00A474AC" w:rsidRPr="009128F0" w14:paraId="5427D501" w14:textId="77777777" w:rsidTr="001058A6">
        <w:trPr>
          <w:trHeight w:hRule="exact" w:val="227"/>
        </w:trPr>
        <w:tc>
          <w:tcPr>
            <w:tcW w:w="2743" w:type="dxa"/>
            <w:noWrap/>
            <w:tcMar>
              <w:top w:w="15" w:type="dxa"/>
              <w:left w:w="15" w:type="dxa"/>
              <w:bottom w:w="0" w:type="dxa"/>
              <w:right w:w="15" w:type="dxa"/>
            </w:tcMar>
            <w:vAlign w:val="bottom"/>
          </w:tcPr>
          <w:p w14:paraId="313DFC88" w14:textId="77777777" w:rsidR="00A474AC" w:rsidRPr="009128F0" w:rsidRDefault="00A474AC" w:rsidP="00A474AC">
            <w:pPr>
              <w:ind w:left="194" w:firstLine="15"/>
              <w:jc w:val="both"/>
              <w:rPr>
                <w:rFonts w:ascii="Arial" w:eastAsia="Arial Unicode MS" w:hAnsi="Arial" w:cs="Arial"/>
                <w:color w:val="000000" w:themeColor="text1"/>
                <w:sz w:val="18"/>
                <w:szCs w:val="18"/>
              </w:rPr>
            </w:pPr>
            <w:r w:rsidRPr="009128F0">
              <w:rPr>
                <w:rFonts w:ascii="Arial" w:hAnsi="Arial" w:cs="Arial"/>
                <w:color w:val="000000" w:themeColor="text1"/>
                <w:sz w:val="18"/>
                <w:szCs w:val="18"/>
              </w:rPr>
              <w:t>Dönem Sonu Bakiyesi</w:t>
            </w:r>
          </w:p>
        </w:tc>
        <w:tc>
          <w:tcPr>
            <w:tcW w:w="1251" w:type="dxa"/>
          </w:tcPr>
          <w:p w14:paraId="320DB1D1" w14:textId="7C73267B" w:rsidR="00A474AC" w:rsidRPr="006C73DC" w:rsidRDefault="00A474AC" w:rsidP="00A474AC">
            <w:pPr>
              <w:ind w:right="138"/>
              <w:jc w:val="right"/>
              <w:rPr>
                <w:rFonts w:ascii="Arial" w:hAnsi="Arial" w:cs="Arial"/>
                <w:sz w:val="18"/>
                <w:szCs w:val="18"/>
              </w:rPr>
            </w:pPr>
            <w:r w:rsidRPr="00A474AC">
              <w:rPr>
                <w:rFonts w:ascii="Arial" w:hAnsi="Arial" w:cs="Arial"/>
                <w:sz w:val="18"/>
                <w:szCs w:val="18"/>
              </w:rPr>
              <w:t>6.574</w:t>
            </w:r>
          </w:p>
        </w:tc>
        <w:tc>
          <w:tcPr>
            <w:tcW w:w="1096" w:type="dxa"/>
          </w:tcPr>
          <w:p w14:paraId="526B728C" w14:textId="37E676B1" w:rsidR="00A474AC" w:rsidRPr="006C73DC" w:rsidRDefault="00A474AC" w:rsidP="00A474AC">
            <w:pPr>
              <w:ind w:right="138"/>
              <w:jc w:val="right"/>
              <w:rPr>
                <w:rFonts w:ascii="Arial" w:hAnsi="Arial" w:cs="Arial"/>
                <w:sz w:val="18"/>
                <w:szCs w:val="18"/>
              </w:rPr>
            </w:pPr>
            <w:r w:rsidRPr="006C73DC">
              <w:rPr>
                <w:rFonts w:ascii="Arial" w:hAnsi="Arial" w:cs="Arial"/>
                <w:sz w:val="18"/>
                <w:szCs w:val="18"/>
              </w:rPr>
              <w:t>7.677</w:t>
            </w:r>
          </w:p>
        </w:tc>
        <w:tc>
          <w:tcPr>
            <w:tcW w:w="984" w:type="dxa"/>
          </w:tcPr>
          <w:p w14:paraId="7F16339B" w14:textId="453F0AD2" w:rsidR="00A474AC" w:rsidRPr="006C73DC" w:rsidRDefault="00A474AC" w:rsidP="00A474AC">
            <w:pPr>
              <w:ind w:right="138"/>
              <w:jc w:val="right"/>
              <w:rPr>
                <w:rFonts w:ascii="Arial" w:hAnsi="Arial" w:cs="Arial"/>
                <w:sz w:val="18"/>
                <w:szCs w:val="18"/>
              </w:rPr>
            </w:pPr>
            <w:r w:rsidRPr="00A474AC">
              <w:rPr>
                <w:rFonts w:ascii="Arial" w:hAnsi="Arial" w:cs="Arial"/>
                <w:sz w:val="18"/>
                <w:szCs w:val="18"/>
              </w:rPr>
              <w:t>664.409</w:t>
            </w:r>
          </w:p>
        </w:tc>
        <w:tc>
          <w:tcPr>
            <w:tcW w:w="1008" w:type="dxa"/>
          </w:tcPr>
          <w:p w14:paraId="11C6BDD8" w14:textId="77AC1FAD" w:rsidR="00A474AC" w:rsidRPr="006C73DC" w:rsidRDefault="00A474AC" w:rsidP="00A474AC">
            <w:pPr>
              <w:ind w:right="138"/>
              <w:jc w:val="right"/>
              <w:rPr>
                <w:rFonts w:ascii="Arial" w:hAnsi="Arial" w:cs="Arial"/>
                <w:sz w:val="18"/>
                <w:szCs w:val="18"/>
              </w:rPr>
            </w:pPr>
            <w:r w:rsidRPr="006C73DC">
              <w:rPr>
                <w:rFonts w:ascii="Arial" w:hAnsi="Arial" w:cs="Arial"/>
                <w:sz w:val="18"/>
                <w:szCs w:val="18"/>
              </w:rPr>
              <w:t>602.289</w:t>
            </w:r>
          </w:p>
        </w:tc>
        <w:tc>
          <w:tcPr>
            <w:tcW w:w="1290" w:type="dxa"/>
          </w:tcPr>
          <w:p w14:paraId="106DB6C0" w14:textId="3C21242E" w:rsidR="00A474AC" w:rsidRPr="006C73DC" w:rsidRDefault="00A474AC" w:rsidP="00A474AC">
            <w:pPr>
              <w:ind w:right="138"/>
              <w:jc w:val="right"/>
              <w:rPr>
                <w:rFonts w:ascii="Arial" w:hAnsi="Arial" w:cs="Arial"/>
                <w:sz w:val="18"/>
                <w:szCs w:val="18"/>
              </w:rPr>
            </w:pPr>
            <w:r w:rsidRPr="00A474AC">
              <w:rPr>
                <w:rFonts w:ascii="Arial" w:hAnsi="Arial" w:cs="Arial"/>
                <w:sz w:val="18"/>
                <w:szCs w:val="18"/>
              </w:rPr>
              <w:t>5.560</w:t>
            </w:r>
          </w:p>
        </w:tc>
        <w:tc>
          <w:tcPr>
            <w:tcW w:w="1149" w:type="dxa"/>
          </w:tcPr>
          <w:p w14:paraId="5C08AED4" w14:textId="41F86373" w:rsidR="00A474AC" w:rsidRPr="006C73DC" w:rsidRDefault="00A474AC" w:rsidP="00A474AC">
            <w:pPr>
              <w:ind w:right="138"/>
              <w:jc w:val="right"/>
              <w:rPr>
                <w:rFonts w:ascii="Arial" w:hAnsi="Arial" w:cs="Arial"/>
                <w:sz w:val="18"/>
                <w:szCs w:val="18"/>
              </w:rPr>
            </w:pPr>
            <w:r w:rsidRPr="006C73DC">
              <w:rPr>
                <w:rFonts w:ascii="Arial" w:hAnsi="Arial" w:cs="Arial"/>
                <w:sz w:val="18"/>
                <w:szCs w:val="18"/>
              </w:rPr>
              <w:t>4.801</w:t>
            </w:r>
          </w:p>
        </w:tc>
      </w:tr>
      <w:tr w:rsidR="00A474AC" w:rsidRPr="009128F0" w14:paraId="2C8D35C0" w14:textId="77777777" w:rsidTr="001172BB">
        <w:trPr>
          <w:trHeight w:hRule="exact" w:val="227"/>
        </w:trPr>
        <w:tc>
          <w:tcPr>
            <w:tcW w:w="2743" w:type="dxa"/>
            <w:noWrap/>
            <w:tcMar>
              <w:top w:w="15" w:type="dxa"/>
              <w:left w:w="15" w:type="dxa"/>
              <w:bottom w:w="0" w:type="dxa"/>
              <w:right w:w="15" w:type="dxa"/>
            </w:tcMar>
            <w:vAlign w:val="bottom"/>
          </w:tcPr>
          <w:p w14:paraId="172366F9" w14:textId="77777777" w:rsidR="00A474AC" w:rsidRPr="009128F0" w:rsidRDefault="00A474AC" w:rsidP="00A474AC">
            <w:pPr>
              <w:ind w:firstLine="15"/>
              <w:jc w:val="both"/>
              <w:rPr>
                <w:rFonts w:ascii="Arial" w:hAnsi="Arial" w:cs="Arial"/>
                <w:b/>
                <w:color w:val="000000" w:themeColor="text1"/>
                <w:sz w:val="18"/>
                <w:szCs w:val="18"/>
              </w:rPr>
            </w:pPr>
            <w:r w:rsidRPr="009128F0">
              <w:rPr>
                <w:rFonts w:ascii="Arial" w:hAnsi="Arial" w:cs="Arial"/>
                <w:b/>
                <w:color w:val="000000" w:themeColor="text1"/>
                <w:sz w:val="18"/>
                <w:szCs w:val="18"/>
              </w:rPr>
              <w:t xml:space="preserve">Katılma Hesabı Kar Payı Gideri </w:t>
            </w:r>
          </w:p>
        </w:tc>
        <w:tc>
          <w:tcPr>
            <w:tcW w:w="1251" w:type="dxa"/>
          </w:tcPr>
          <w:p w14:paraId="44322F9B" w14:textId="68982FEC" w:rsidR="00A474AC" w:rsidRPr="00F84317" w:rsidRDefault="00A474AC" w:rsidP="00A474AC">
            <w:pPr>
              <w:ind w:right="138"/>
              <w:jc w:val="right"/>
              <w:rPr>
                <w:rFonts w:ascii="Arial" w:hAnsi="Arial" w:cs="Arial"/>
                <w:b/>
                <w:sz w:val="18"/>
                <w:szCs w:val="18"/>
              </w:rPr>
            </w:pPr>
            <w:r w:rsidRPr="00F84317">
              <w:rPr>
                <w:rFonts w:ascii="Arial" w:hAnsi="Arial" w:cs="Arial"/>
                <w:b/>
                <w:sz w:val="18"/>
                <w:szCs w:val="18"/>
              </w:rPr>
              <w:t>98</w:t>
            </w:r>
          </w:p>
        </w:tc>
        <w:tc>
          <w:tcPr>
            <w:tcW w:w="1096" w:type="dxa"/>
          </w:tcPr>
          <w:p w14:paraId="54591C48" w14:textId="152C0615" w:rsidR="00A474AC" w:rsidRPr="00B743A6" w:rsidRDefault="00A474AC" w:rsidP="00A474AC">
            <w:pPr>
              <w:ind w:right="147"/>
              <w:jc w:val="right"/>
              <w:rPr>
                <w:rFonts w:ascii="Arial" w:hAnsi="Arial" w:cs="Arial"/>
                <w:b/>
                <w:color w:val="000000" w:themeColor="text1"/>
                <w:sz w:val="18"/>
                <w:szCs w:val="18"/>
              </w:rPr>
            </w:pPr>
            <w:r w:rsidRPr="00B743A6">
              <w:rPr>
                <w:rFonts w:ascii="Arial" w:hAnsi="Arial" w:cs="Arial"/>
                <w:b/>
                <w:sz w:val="18"/>
                <w:szCs w:val="18"/>
              </w:rPr>
              <w:t>58</w:t>
            </w:r>
          </w:p>
        </w:tc>
        <w:tc>
          <w:tcPr>
            <w:tcW w:w="984" w:type="dxa"/>
          </w:tcPr>
          <w:p w14:paraId="799EE13A" w14:textId="1E8EE55F" w:rsidR="00A474AC" w:rsidRPr="00F84317" w:rsidRDefault="00A474AC" w:rsidP="00A474AC">
            <w:pPr>
              <w:ind w:right="138"/>
              <w:jc w:val="right"/>
              <w:rPr>
                <w:rFonts w:ascii="Arial" w:hAnsi="Arial" w:cs="Arial"/>
                <w:b/>
                <w:sz w:val="18"/>
                <w:szCs w:val="18"/>
              </w:rPr>
            </w:pPr>
            <w:r w:rsidRPr="00F84317">
              <w:rPr>
                <w:rFonts w:ascii="Arial" w:hAnsi="Arial" w:cs="Arial"/>
                <w:b/>
                <w:sz w:val="18"/>
                <w:szCs w:val="18"/>
              </w:rPr>
              <w:t>1.863</w:t>
            </w:r>
          </w:p>
        </w:tc>
        <w:tc>
          <w:tcPr>
            <w:tcW w:w="1008" w:type="dxa"/>
          </w:tcPr>
          <w:p w14:paraId="5F335D90" w14:textId="7DD94095" w:rsidR="00A474AC" w:rsidRPr="00B743A6" w:rsidRDefault="00A474AC" w:rsidP="00A474AC">
            <w:pPr>
              <w:ind w:right="138"/>
              <w:jc w:val="right"/>
              <w:rPr>
                <w:rFonts w:ascii="Arial" w:hAnsi="Arial" w:cs="Arial"/>
                <w:b/>
                <w:sz w:val="18"/>
                <w:szCs w:val="18"/>
              </w:rPr>
            </w:pPr>
            <w:r w:rsidRPr="00B743A6">
              <w:rPr>
                <w:rFonts w:ascii="Arial" w:hAnsi="Arial" w:cs="Arial"/>
                <w:b/>
                <w:sz w:val="18"/>
                <w:szCs w:val="18"/>
              </w:rPr>
              <w:t>1.855</w:t>
            </w:r>
          </w:p>
        </w:tc>
        <w:tc>
          <w:tcPr>
            <w:tcW w:w="1290" w:type="dxa"/>
          </w:tcPr>
          <w:p w14:paraId="509941F1" w14:textId="5E75BA1F" w:rsidR="00A474AC" w:rsidRPr="00F84317" w:rsidRDefault="00A474AC" w:rsidP="00A474AC">
            <w:pPr>
              <w:ind w:right="138"/>
              <w:jc w:val="right"/>
              <w:rPr>
                <w:rFonts w:ascii="Arial" w:hAnsi="Arial" w:cs="Arial"/>
                <w:b/>
                <w:sz w:val="18"/>
                <w:szCs w:val="18"/>
              </w:rPr>
            </w:pPr>
            <w:r w:rsidRPr="00F84317">
              <w:rPr>
                <w:rFonts w:ascii="Arial" w:hAnsi="Arial" w:cs="Arial"/>
                <w:b/>
                <w:sz w:val="18"/>
                <w:szCs w:val="18"/>
              </w:rPr>
              <w:t>41</w:t>
            </w:r>
          </w:p>
        </w:tc>
        <w:tc>
          <w:tcPr>
            <w:tcW w:w="1149" w:type="dxa"/>
          </w:tcPr>
          <w:p w14:paraId="22839238" w14:textId="71A23D24" w:rsidR="00A474AC" w:rsidRPr="00B743A6" w:rsidRDefault="00A474AC" w:rsidP="00A474AC">
            <w:pPr>
              <w:ind w:right="138"/>
              <w:jc w:val="right"/>
              <w:rPr>
                <w:rFonts w:ascii="Arial" w:hAnsi="Arial" w:cs="Arial"/>
                <w:b/>
                <w:sz w:val="18"/>
                <w:szCs w:val="18"/>
              </w:rPr>
            </w:pPr>
            <w:r w:rsidRPr="00B743A6">
              <w:rPr>
                <w:rFonts w:ascii="Arial" w:hAnsi="Arial" w:cs="Arial"/>
                <w:b/>
                <w:sz w:val="18"/>
                <w:szCs w:val="18"/>
              </w:rPr>
              <w:t>22</w:t>
            </w:r>
          </w:p>
        </w:tc>
      </w:tr>
      <w:tr w:rsidR="004C2AE4" w:rsidRPr="009128F0" w14:paraId="71AD823C" w14:textId="77777777" w:rsidTr="001058A6">
        <w:trPr>
          <w:trHeight w:hRule="exact" w:val="227"/>
        </w:trPr>
        <w:tc>
          <w:tcPr>
            <w:tcW w:w="2743" w:type="dxa"/>
            <w:tcBorders>
              <w:bottom w:val="single" w:sz="4" w:space="0" w:color="auto"/>
            </w:tcBorders>
            <w:noWrap/>
            <w:tcMar>
              <w:top w:w="15" w:type="dxa"/>
              <w:left w:w="15" w:type="dxa"/>
              <w:bottom w:w="0" w:type="dxa"/>
              <w:right w:w="15" w:type="dxa"/>
            </w:tcMar>
            <w:vAlign w:val="bottom"/>
          </w:tcPr>
          <w:p w14:paraId="4053E48F" w14:textId="77777777" w:rsidR="004C2AE4" w:rsidRPr="009128F0" w:rsidRDefault="004C2AE4" w:rsidP="004C2AE4">
            <w:pPr>
              <w:ind w:firstLine="15"/>
              <w:jc w:val="both"/>
              <w:rPr>
                <w:rFonts w:ascii="Arial" w:hAnsi="Arial" w:cs="Arial"/>
                <w:b/>
                <w:color w:val="000000" w:themeColor="text1"/>
                <w:sz w:val="18"/>
                <w:szCs w:val="18"/>
              </w:rPr>
            </w:pPr>
          </w:p>
        </w:tc>
        <w:tc>
          <w:tcPr>
            <w:tcW w:w="1251" w:type="dxa"/>
            <w:tcBorders>
              <w:bottom w:val="single" w:sz="4" w:space="0" w:color="auto"/>
            </w:tcBorders>
          </w:tcPr>
          <w:p w14:paraId="6D742BAC" w14:textId="77777777" w:rsidR="004C2AE4" w:rsidRPr="009128F0" w:rsidRDefault="004C2AE4" w:rsidP="004C2AE4">
            <w:pPr>
              <w:ind w:right="85"/>
              <w:jc w:val="right"/>
              <w:rPr>
                <w:rFonts w:ascii="Arial" w:hAnsi="Arial" w:cs="Arial"/>
                <w:b/>
                <w:color w:val="000000" w:themeColor="text1"/>
                <w:sz w:val="18"/>
                <w:szCs w:val="18"/>
              </w:rPr>
            </w:pPr>
          </w:p>
        </w:tc>
        <w:tc>
          <w:tcPr>
            <w:tcW w:w="1096" w:type="dxa"/>
            <w:tcBorders>
              <w:bottom w:val="single" w:sz="4" w:space="0" w:color="auto"/>
            </w:tcBorders>
          </w:tcPr>
          <w:p w14:paraId="1CBC4AA4" w14:textId="77777777" w:rsidR="004C2AE4" w:rsidRPr="009128F0" w:rsidRDefault="004C2AE4" w:rsidP="004C2AE4">
            <w:pPr>
              <w:ind w:right="85"/>
              <w:jc w:val="right"/>
              <w:rPr>
                <w:rFonts w:ascii="Arial" w:hAnsi="Arial" w:cs="Arial"/>
                <w:b/>
                <w:color w:val="000000" w:themeColor="text1"/>
                <w:sz w:val="18"/>
                <w:szCs w:val="18"/>
              </w:rPr>
            </w:pPr>
          </w:p>
        </w:tc>
        <w:tc>
          <w:tcPr>
            <w:tcW w:w="984" w:type="dxa"/>
            <w:tcBorders>
              <w:bottom w:val="single" w:sz="4" w:space="0" w:color="auto"/>
            </w:tcBorders>
          </w:tcPr>
          <w:p w14:paraId="7E883171" w14:textId="77777777" w:rsidR="004C2AE4" w:rsidRPr="009128F0" w:rsidRDefault="004C2AE4" w:rsidP="004C2AE4">
            <w:pPr>
              <w:ind w:right="85"/>
              <w:jc w:val="right"/>
              <w:rPr>
                <w:rFonts w:ascii="Arial" w:hAnsi="Arial" w:cs="Arial"/>
                <w:b/>
                <w:color w:val="000000" w:themeColor="text1"/>
                <w:sz w:val="18"/>
                <w:szCs w:val="18"/>
              </w:rPr>
            </w:pPr>
          </w:p>
        </w:tc>
        <w:tc>
          <w:tcPr>
            <w:tcW w:w="1008" w:type="dxa"/>
            <w:tcBorders>
              <w:bottom w:val="single" w:sz="4" w:space="0" w:color="auto"/>
            </w:tcBorders>
          </w:tcPr>
          <w:p w14:paraId="49DDC146" w14:textId="77777777" w:rsidR="004C2AE4" w:rsidRPr="009128F0" w:rsidRDefault="004C2AE4" w:rsidP="004C2AE4">
            <w:pPr>
              <w:ind w:right="85"/>
              <w:jc w:val="right"/>
              <w:rPr>
                <w:rFonts w:ascii="Arial" w:hAnsi="Arial" w:cs="Arial"/>
                <w:b/>
                <w:color w:val="000000" w:themeColor="text1"/>
                <w:sz w:val="18"/>
                <w:szCs w:val="18"/>
              </w:rPr>
            </w:pPr>
          </w:p>
        </w:tc>
        <w:tc>
          <w:tcPr>
            <w:tcW w:w="1290" w:type="dxa"/>
            <w:tcBorders>
              <w:bottom w:val="single" w:sz="4" w:space="0" w:color="auto"/>
            </w:tcBorders>
          </w:tcPr>
          <w:p w14:paraId="5B4C72C5" w14:textId="77777777" w:rsidR="004C2AE4" w:rsidRPr="009128F0" w:rsidRDefault="004C2AE4" w:rsidP="004C2AE4">
            <w:pPr>
              <w:ind w:right="85"/>
              <w:jc w:val="right"/>
              <w:rPr>
                <w:rFonts w:ascii="Arial" w:hAnsi="Arial" w:cs="Arial"/>
                <w:b/>
                <w:color w:val="000000" w:themeColor="text1"/>
                <w:sz w:val="18"/>
                <w:szCs w:val="18"/>
              </w:rPr>
            </w:pPr>
          </w:p>
        </w:tc>
        <w:tc>
          <w:tcPr>
            <w:tcW w:w="1149" w:type="dxa"/>
            <w:tcBorders>
              <w:bottom w:val="single" w:sz="4" w:space="0" w:color="auto"/>
            </w:tcBorders>
            <w:vAlign w:val="bottom"/>
          </w:tcPr>
          <w:p w14:paraId="1EDBCF54" w14:textId="77777777" w:rsidR="004C2AE4" w:rsidRPr="009128F0" w:rsidRDefault="004C2AE4" w:rsidP="004C2AE4">
            <w:pPr>
              <w:ind w:right="85"/>
              <w:jc w:val="right"/>
              <w:rPr>
                <w:rFonts w:ascii="Arial" w:hAnsi="Arial" w:cs="Arial"/>
                <w:b/>
                <w:color w:val="000000" w:themeColor="text1"/>
                <w:sz w:val="18"/>
                <w:szCs w:val="18"/>
              </w:rPr>
            </w:pPr>
          </w:p>
        </w:tc>
      </w:tr>
    </w:tbl>
    <w:p w14:paraId="286A24E5" w14:textId="3B9BACB5" w:rsidR="00F47372" w:rsidRPr="009128F0" w:rsidRDefault="007F3430" w:rsidP="007F3AFD">
      <w:pPr>
        <w:spacing w:before="60"/>
        <w:ind w:left="126" w:right="-177" w:hanging="126"/>
        <w:jc w:val="both"/>
        <w:rPr>
          <w:rFonts w:ascii="Arial" w:hAnsi="Arial" w:cs="Arial"/>
          <w:color w:val="000000" w:themeColor="text1"/>
          <w:sz w:val="16"/>
          <w:szCs w:val="16"/>
        </w:rPr>
      </w:pPr>
      <w:r w:rsidRPr="00D93BED">
        <w:rPr>
          <w:rFonts w:ascii="Arial" w:hAnsi="Arial" w:cs="Arial"/>
          <w:color w:val="000000" w:themeColor="text1"/>
          <w:sz w:val="16"/>
          <w:szCs w:val="16"/>
          <w:vertAlign w:val="superscript"/>
        </w:rPr>
        <w:t xml:space="preserve">(*) </w:t>
      </w:r>
      <w:r w:rsidR="008547A9" w:rsidRPr="00D93BED">
        <w:rPr>
          <w:rFonts w:ascii="Arial" w:hAnsi="Arial" w:cs="Arial"/>
          <w:color w:val="000000" w:themeColor="text1"/>
          <w:sz w:val="16"/>
          <w:szCs w:val="16"/>
        </w:rPr>
        <w:t>3</w:t>
      </w:r>
      <w:r w:rsidR="00886064" w:rsidRPr="00D93BED">
        <w:rPr>
          <w:rFonts w:ascii="Arial" w:hAnsi="Arial" w:cs="Arial"/>
          <w:color w:val="000000" w:themeColor="text1"/>
          <w:sz w:val="16"/>
          <w:szCs w:val="16"/>
        </w:rPr>
        <w:t>1</w:t>
      </w:r>
      <w:r w:rsidRPr="00D93BED">
        <w:rPr>
          <w:rFonts w:ascii="Arial" w:hAnsi="Arial" w:cs="Arial"/>
          <w:color w:val="000000" w:themeColor="text1"/>
          <w:sz w:val="16"/>
          <w:szCs w:val="16"/>
        </w:rPr>
        <w:t xml:space="preserve"> </w:t>
      </w:r>
      <w:r w:rsidR="004C2AE4">
        <w:rPr>
          <w:rFonts w:ascii="Arial" w:hAnsi="Arial" w:cs="Arial"/>
          <w:color w:val="000000" w:themeColor="text1"/>
          <w:sz w:val="16"/>
          <w:szCs w:val="16"/>
        </w:rPr>
        <w:t>Mart</w:t>
      </w:r>
      <w:r w:rsidR="001058A6" w:rsidRPr="00D93BED">
        <w:rPr>
          <w:rFonts w:ascii="Arial" w:hAnsi="Arial" w:cs="Arial"/>
          <w:color w:val="000000" w:themeColor="text1"/>
          <w:sz w:val="16"/>
          <w:szCs w:val="16"/>
        </w:rPr>
        <w:t xml:space="preserve"> 201</w:t>
      </w:r>
      <w:r w:rsidR="004C2AE4">
        <w:rPr>
          <w:rFonts w:ascii="Arial" w:hAnsi="Arial" w:cs="Arial"/>
          <w:color w:val="000000" w:themeColor="text1"/>
          <w:sz w:val="16"/>
          <w:szCs w:val="16"/>
        </w:rPr>
        <w:t>8</w:t>
      </w:r>
      <w:r w:rsidRPr="00D93BED">
        <w:rPr>
          <w:rFonts w:ascii="Arial" w:hAnsi="Arial" w:cs="Arial"/>
          <w:color w:val="000000" w:themeColor="text1"/>
          <w:sz w:val="16"/>
          <w:szCs w:val="16"/>
        </w:rPr>
        <w:t xml:space="preserve"> tarihi itibarıyla Ana Ortaklık Banka’nın </w:t>
      </w:r>
      <w:proofErr w:type="gramStart"/>
      <w:r w:rsidRPr="00D93BED">
        <w:rPr>
          <w:rFonts w:ascii="Arial" w:hAnsi="Arial" w:cs="Arial"/>
          <w:color w:val="000000" w:themeColor="text1"/>
          <w:sz w:val="16"/>
          <w:szCs w:val="16"/>
        </w:rPr>
        <w:t>dahil</w:t>
      </w:r>
      <w:proofErr w:type="gramEnd"/>
      <w:r w:rsidRPr="00D93BED">
        <w:rPr>
          <w:rFonts w:ascii="Arial" w:hAnsi="Arial" w:cs="Arial"/>
          <w:color w:val="000000" w:themeColor="text1"/>
          <w:sz w:val="16"/>
          <w:szCs w:val="16"/>
        </w:rPr>
        <w:t xml:space="preserve"> olduğu risk grubu ile yaptığı yatırıma esas </w:t>
      </w:r>
      <w:proofErr w:type="spellStart"/>
      <w:r w:rsidRPr="00D93BED">
        <w:rPr>
          <w:rFonts w:ascii="Arial" w:hAnsi="Arial" w:cs="Arial"/>
          <w:color w:val="000000" w:themeColor="text1"/>
          <w:sz w:val="16"/>
          <w:szCs w:val="16"/>
        </w:rPr>
        <w:t>vekale</w:t>
      </w:r>
      <w:proofErr w:type="spellEnd"/>
      <w:r w:rsidRPr="00D93BED">
        <w:rPr>
          <w:rFonts w:ascii="Arial" w:hAnsi="Arial" w:cs="Arial"/>
          <w:color w:val="000000" w:themeColor="text1"/>
          <w:sz w:val="16"/>
          <w:szCs w:val="16"/>
        </w:rPr>
        <w:t xml:space="preserve"> sözleşmeleri çerçevesinde sağladığı </w:t>
      </w:r>
      <w:r w:rsidR="004C2AE4" w:rsidRPr="004C2AE4">
        <w:rPr>
          <w:rFonts w:ascii="Arial" w:hAnsi="Arial" w:cs="Arial"/>
          <w:sz w:val="16"/>
          <w:szCs w:val="18"/>
        </w:rPr>
        <w:t>30.167.648 ABD Doları ve 161.530.945 EURO</w:t>
      </w:r>
      <w:r w:rsidR="004C2AE4">
        <w:rPr>
          <w:rFonts w:ascii="Arial" w:hAnsi="Arial" w:cs="Arial"/>
          <w:sz w:val="16"/>
          <w:szCs w:val="18"/>
        </w:rPr>
        <w:t xml:space="preserve"> </w:t>
      </w:r>
      <w:r w:rsidRPr="00D93BED">
        <w:rPr>
          <w:rFonts w:ascii="Arial" w:hAnsi="Arial" w:cs="Arial"/>
          <w:color w:val="000000" w:themeColor="text1"/>
          <w:sz w:val="16"/>
          <w:szCs w:val="16"/>
        </w:rPr>
        <w:t>tutarınd</w:t>
      </w:r>
      <w:r w:rsidR="001058A6" w:rsidRPr="00D93BED">
        <w:rPr>
          <w:rFonts w:ascii="Arial" w:hAnsi="Arial" w:cs="Arial"/>
          <w:color w:val="000000" w:themeColor="text1"/>
          <w:sz w:val="16"/>
          <w:szCs w:val="16"/>
        </w:rPr>
        <w:t xml:space="preserve">a </w:t>
      </w:r>
      <w:proofErr w:type="spellStart"/>
      <w:r w:rsidR="001058A6" w:rsidRPr="00D93BED">
        <w:rPr>
          <w:rFonts w:ascii="Arial" w:hAnsi="Arial" w:cs="Arial"/>
          <w:color w:val="000000" w:themeColor="text1"/>
          <w:sz w:val="16"/>
          <w:szCs w:val="16"/>
        </w:rPr>
        <w:t>vekale</w:t>
      </w:r>
      <w:proofErr w:type="spellEnd"/>
      <w:r w:rsidR="001058A6" w:rsidRPr="00D93BED">
        <w:rPr>
          <w:rFonts w:ascii="Arial" w:hAnsi="Arial" w:cs="Arial"/>
          <w:color w:val="000000" w:themeColor="text1"/>
          <w:sz w:val="16"/>
          <w:szCs w:val="16"/>
        </w:rPr>
        <w:t xml:space="preserve"> kredisi (31 Aralık 201</w:t>
      </w:r>
      <w:r w:rsidR="004C2AE4">
        <w:rPr>
          <w:rFonts w:ascii="Arial" w:hAnsi="Arial" w:cs="Arial"/>
          <w:color w:val="000000" w:themeColor="text1"/>
          <w:sz w:val="16"/>
          <w:szCs w:val="16"/>
        </w:rPr>
        <w:t>7</w:t>
      </w:r>
      <w:r w:rsidRPr="00D93BED">
        <w:rPr>
          <w:rFonts w:ascii="Arial" w:hAnsi="Arial" w:cs="Arial"/>
          <w:color w:val="000000" w:themeColor="text1"/>
          <w:sz w:val="16"/>
          <w:szCs w:val="16"/>
        </w:rPr>
        <w:t xml:space="preserve">: </w:t>
      </w:r>
      <w:r w:rsidR="004C2AE4" w:rsidRPr="004C2AE4">
        <w:rPr>
          <w:rFonts w:ascii="Arial" w:hAnsi="Arial" w:cs="Arial"/>
          <w:color w:val="000000" w:themeColor="text1"/>
          <w:sz w:val="16"/>
          <w:szCs w:val="16"/>
        </w:rPr>
        <w:t>190.095.236 ABD Doları ve 153.550.880 EURO</w:t>
      </w:r>
      <w:r w:rsidRPr="004C2AE4">
        <w:rPr>
          <w:rFonts w:ascii="Arial" w:hAnsi="Arial" w:cs="Arial"/>
          <w:color w:val="000000" w:themeColor="text1"/>
          <w:sz w:val="16"/>
          <w:szCs w:val="16"/>
        </w:rPr>
        <w:t>)</w:t>
      </w:r>
      <w:r w:rsidRPr="00D93BED">
        <w:rPr>
          <w:rFonts w:ascii="Arial" w:hAnsi="Arial" w:cs="Arial"/>
          <w:color w:val="000000" w:themeColor="text1"/>
          <w:sz w:val="16"/>
          <w:szCs w:val="16"/>
        </w:rPr>
        <w:t xml:space="preserve"> bulunmaktadır. Söz konusu </w:t>
      </w:r>
      <w:proofErr w:type="spellStart"/>
      <w:r w:rsidRPr="00D93BED">
        <w:rPr>
          <w:rFonts w:ascii="Arial" w:hAnsi="Arial" w:cs="Arial"/>
          <w:color w:val="000000" w:themeColor="text1"/>
          <w:sz w:val="16"/>
          <w:szCs w:val="16"/>
        </w:rPr>
        <w:t>vekale</w:t>
      </w:r>
      <w:proofErr w:type="spellEnd"/>
      <w:r w:rsidRPr="00D93BED">
        <w:rPr>
          <w:rFonts w:ascii="Arial" w:hAnsi="Arial" w:cs="Arial"/>
          <w:color w:val="000000" w:themeColor="text1"/>
          <w:sz w:val="16"/>
          <w:szCs w:val="16"/>
        </w:rPr>
        <w:t xml:space="preserve"> kredil</w:t>
      </w:r>
      <w:r w:rsidR="00945008" w:rsidRPr="00D93BED">
        <w:rPr>
          <w:rFonts w:ascii="Arial" w:hAnsi="Arial" w:cs="Arial"/>
          <w:color w:val="000000" w:themeColor="text1"/>
          <w:sz w:val="16"/>
          <w:szCs w:val="16"/>
        </w:rPr>
        <w:t>erine iliş</w:t>
      </w:r>
      <w:r w:rsidR="008547A9" w:rsidRPr="00D93BED">
        <w:rPr>
          <w:rFonts w:ascii="Arial" w:hAnsi="Arial" w:cs="Arial"/>
          <w:color w:val="000000" w:themeColor="text1"/>
          <w:sz w:val="16"/>
          <w:szCs w:val="16"/>
        </w:rPr>
        <w:t>kin olarak 1 Ocak 201</w:t>
      </w:r>
      <w:r w:rsidR="004C2AE4">
        <w:rPr>
          <w:rFonts w:ascii="Arial" w:hAnsi="Arial" w:cs="Arial"/>
          <w:color w:val="000000" w:themeColor="text1"/>
          <w:sz w:val="16"/>
          <w:szCs w:val="16"/>
        </w:rPr>
        <w:t>8</w:t>
      </w:r>
      <w:r w:rsidR="008547A9" w:rsidRPr="00D93BED">
        <w:rPr>
          <w:rFonts w:ascii="Arial" w:hAnsi="Arial" w:cs="Arial"/>
          <w:color w:val="000000" w:themeColor="text1"/>
          <w:sz w:val="16"/>
          <w:szCs w:val="16"/>
        </w:rPr>
        <w:t xml:space="preserve"> – </w:t>
      </w:r>
      <w:r w:rsidR="00886064" w:rsidRPr="00D93BED">
        <w:rPr>
          <w:rFonts w:ascii="Arial" w:hAnsi="Arial" w:cs="Arial"/>
          <w:color w:val="000000" w:themeColor="text1"/>
          <w:sz w:val="16"/>
          <w:szCs w:val="16"/>
        </w:rPr>
        <w:t>31</w:t>
      </w:r>
      <w:r w:rsidR="00A85F4B" w:rsidRPr="00D93BED">
        <w:rPr>
          <w:rFonts w:ascii="Arial" w:hAnsi="Arial" w:cs="Arial"/>
          <w:color w:val="000000" w:themeColor="text1"/>
          <w:sz w:val="16"/>
          <w:szCs w:val="16"/>
        </w:rPr>
        <w:t xml:space="preserve"> </w:t>
      </w:r>
      <w:r w:rsidR="004C2AE4">
        <w:rPr>
          <w:rFonts w:ascii="Arial" w:hAnsi="Arial" w:cs="Arial"/>
          <w:color w:val="000000" w:themeColor="text1"/>
          <w:sz w:val="16"/>
          <w:szCs w:val="16"/>
        </w:rPr>
        <w:t>Mart</w:t>
      </w:r>
      <w:r w:rsidR="00931C87" w:rsidRPr="00D93BED">
        <w:rPr>
          <w:rFonts w:ascii="Arial" w:hAnsi="Arial" w:cs="Arial"/>
          <w:color w:val="000000" w:themeColor="text1"/>
          <w:sz w:val="16"/>
          <w:szCs w:val="16"/>
        </w:rPr>
        <w:t xml:space="preserve"> </w:t>
      </w:r>
      <w:r w:rsidR="004C2AE4">
        <w:rPr>
          <w:rFonts w:ascii="Arial" w:hAnsi="Arial" w:cs="Arial"/>
          <w:color w:val="000000" w:themeColor="text1"/>
          <w:sz w:val="16"/>
          <w:szCs w:val="16"/>
        </w:rPr>
        <w:t>2018</w:t>
      </w:r>
      <w:r w:rsidRPr="00D93BED">
        <w:rPr>
          <w:rFonts w:ascii="Arial" w:hAnsi="Arial" w:cs="Arial"/>
          <w:color w:val="000000" w:themeColor="text1"/>
          <w:sz w:val="16"/>
          <w:szCs w:val="16"/>
        </w:rPr>
        <w:t xml:space="preserve"> tarihleri arasında oluşan kar payı gideri </w:t>
      </w:r>
      <w:r w:rsidR="00A171CB" w:rsidRPr="00A171CB">
        <w:rPr>
          <w:rFonts w:ascii="Arial" w:hAnsi="Arial" w:cs="Arial"/>
          <w:sz w:val="16"/>
          <w:szCs w:val="18"/>
        </w:rPr>
        <w:t>4.215</w:t>
      </w:r>
      <w:r w:rsidR="00D93BED" w:rsidRPr="00A171CB">
        <w:rPr>
          <w:rFonts w:ascii="Arial" w:hAnsi="Arial" w:cs="Arial"/>
          <w:sz w:val="16"/>
          <w:szCs w:val="18"/>
        </w:rPr>
        <w:t xml:space="preserve"> </w:t>
      </w:r>
      <w:r w:rsidRPr="00A171CB">
        <w:rPr>
          <w:rFonts w:ascii="Arial" w:hAnsi="Arial" w:cs="Arial"/>
          <w:color w:val="000000" w:themeColor="text1"/>
          <w:sz w:val="16"/>
          <w:szCs w:val="16"/>
        </w:rPr>
        <w:t>TL’dir</w:t>
      </w:r>
      <w:r w:rsidRPr="00D93BED">
        <w:rPr>
          <w:rFonts w:ascii="Arial" w:hAnsi="Arial" w:cs="Arial"/>
          <w:color w:val="000000" w:themeColor="text1"/>
          <w:sz w:val="16"/>
          <w:szCs w:val="16"/>
        </w:rPr>
        <w:t xml:space="preserve"> (</w:t>
      </w:r>
      <w:r w:rsidR="00886064" w:rsidRPr="00D93BED">
        <w:rPr>
          <w:rFonts w:ascii="Arial" w:hAnsi="Arial" w:cs="Arial"/>
          <w:color w:val="000000" w:themeColor="text1"/>
          <w:sz w:val="16"/>
          <w:szCs w:val="16"/>
        </w:rPr>
        <w:t xml:space="preserve">31 </w:t>
      </w:r>
      <w:r w:rsidR="004C2AE4">
        <w:rPr>
          <w:rFonts w:ascii="Arial" w:hAnsi="Arial" w:cs="Arial"/>
          <w:color w:val="000000" w:themeColor="text1"/>
          <w:sz w:val="16"/>
          <w:szCs w:val="16"/>
        </w:rPr>
        <w:t>Mart</w:t>
      </w:r>
      <w:r w:rsidR="00886064" w:rsidRPr="00D93BED">
        <w:rPr>
          <w:rFonts w:ascii="Arial" w:hAnsi="Arial" w:cs="Arial"/>
          <w:color w:val="000000" w:themeColor="text1"/>
          <w:sz w:val="16"/>
          <w:szCs w:val="16"/>
        </w:rPr>
        <w:t xml:space="preserve"> </w:t>
      </w:r>
      <w:r w:rsidR="004C2AE4">
        <w:rPr>
          <w:rFonts w:ascii="Arial" w:hAnsi="Arial" w:cs="Arial"/>
          <w:color w:val="000000" w:themeColor="text1"/>
          <w:sz w:val="16"/>
          <w:szCs w:val="16"/>
        </w:rPr>
        <w:t>2017</w:t>
      </w:r>
      <w:r w:rsidRPr="00D93BED">
        <w:rPr>
          <w:rFonts w:ascii="Arial" w:hAnsi="Arial" w:cs="Arial"/>
          <w:color w:val="000000" w:themeColor="text1"/>
          <w:sz w:val="16"/>
          <w:szCs w:val="16"/>
        </w:rPr>
        <w:t xml:space="preserve">: </w:t>
      </w:r>
      <w:r w:rsidR="004A5AD5" w:rsidRPr="004A5AD5">
        <w:rPr>
          <w:rFonts w:ascii="Arial" w:hAnsi="Arial" w:cs="Arial"/>
          <w:color w:val="000000" w:themeColor="text1"/>
          <w:sz w:val="16"/>
          <w:szCs w:val="16"/>
        </w:rPr>
        <w:t xml:space="preserve">2.377 </w:t>
      </w:r>
      <w:r w:rsidRPr="004A5AD5">
        <w:rPr>
          <w:rFonts w:ascii="Arial" w:hAnsi="Arial" w:cs="Arial"/>
          <w:color w:val="000000" w:themeColor="text1"/>
          <w:sz w:val="16"/>
          <w:szCs w:val="16"/>
        </w:rPr>
        <w:t>TL).</w:t>
      </w:r>
      <w:r w:rsidR="00251F2E" w:rsidRPr="00D93BED">
        <w:rPr>
          <w:rFonts w:ascii="Arial" w:hAnsi="Arial" w:cs="Arial"/>
          <w:color w:val="000000" w:themeColor="text1"/>
          <w:sz w:val="16"/>
          <w:szCs w:val="16"/>
        </w:rPr>
        <w:t xml:space="preserve"> </w:t>
      </w:r>
      <w:r w:rsidR="00C17336" w:rsidRPr="00D93BED">
        <w:rPr>
          <w:rFonts w:ascii="Arial" w:hAnsi="Arial" w:cs="Arial"/>
          <w:color w:val="000000" w:themeColor="text1"/>
          <w:sz w:val="16"/>
          <w:szCs w:val="16"/>
        </w:rPr>
        <w:t xml:space="preserve">Ana Ortaklık </w:t>
      </w:r>
      <w:r w:rsidR="00251F2E" w:rsidRPr="00D93BED">
        <w:rPr>
          <w:rFonts w:ascii="Arial" w:hAnsi="Arial" w:cs="Arial"/>
          <w:color w:val="000000" w:themeColor="text1"/>
          <w:sz w:val="16"/>
          <w:szCs w:val="16"/>
        </w:rPr>
        <w:t xml:space="preserve">Banka, Ana Ortaklık Bankanın </w:t>
      </w:r>
      <w:proofErr w:type="gramStart"/>
      <w:r w:rsidR="00251F2E" w:rsidRPr="00D93BED">
        <w:rPr>
          <w:rFonts w:ascii="Arial" w:hAnsi="Arial" w:cs="Arial"/>
          <w:color w:val="000000" w:themeColor="text1"/>
          <w:sz w:val="16"/>
          <w:szCs w:val="16"/>
        </w:rPr>
        <w:t>dahil</w:t>
      </w:r>
      <w:proofErr w:type="gramEnd"/>
      <w:r w:rsidR="00251F2E" w:rsidRPr="00D93BED">
        <w:rPr>
          <w:rFonts w:ascii="Arial" w:hAnsi="Arial" w:cs="Arial"/>
          <w:color w:val="000000" w:themeColor="text1"/>
          <w:sz w:val="16"/>
          <w:szCs w:val="16"/>
        </w:rPr>
        <w:t xml:space="preserve"> olduğu risk grubu içerisinde yer alan </w:t>
      </w:r>
      <w:r w:rsidR="00F47372" w:rsidRPr="00D93BED">
        <w:rPr>
          <w:rFonts w:ascii="Arial" w:hAnsi="Arial" w:cs="Arial"/>
          <w:color w:val="000000" w:themeColor="text1"/>
          <w:sz w:val="16"/>
          <w:szCs w:val="16"/>
        </w:rPr>
        <w:t xml:space="preserve">Bereket Varlık Kiralama Şirketi aracılığıyla 350.000.000 </w:t>
      </w:r>
      <w:r w:rsidR="00B73644" w:rsidRPr="00D93BED">
        <w:rPr>
          <w:rFonts w:ascii="Arial" w:hAnsi="Arial" w:cs="Arial"/>
          <w:color w:val="000000" w:themeColor="text1"/>
          <w:sz w:val="16"/>
          <w:szCs w:val="16"/>
        </w:rPr>
        <w:t>ABD Doları</w:t>
      </w:r>
      <w:r w:rsidR="00F47372" w:rsidRPr="00D93BED">
        <w:rPr>
          <w:rFonts w:ascii="Arial" w:hAnsi="Arial" w:cs="Arial"/>
          <w:color w:val="000000" w:themeColor="text1"/>
          <w:sz w:val="16"/>
          <w:szCs w:val="16"/>
        </w:rPr>
        <w:t xml:space="preserve"> ve </w:t>
      </w:r>
      <w:r w:rsidR="004C2AE4">
        <w:rPr>
          <w:rFonts w:ascii="Arial" w:hAnsi="Arial" w:cs="Arial"/>
          <w:color w:val="000000" w:themeColor="text1"/>
          <w:sz w:val="16"/>
          <w:szCs w:val="16"/>
        </w:rPr>
        <w:t>660</w:t>
      </w:r>
      <w:r w:rsidR="00F47372" w:rsidRPr="00D93BED">
        <w:rPr>
          <w:rFonts w:ascii="Arial" w:hAnsi="Arial" w:cs="Arial"/>
          <w:color w:val="000000" w:themeColor="text1"/>
          <w:sz w:val="16"/>
          <w:szCs w:val="16"/>
        </w:rPr>
        <w:t>.000.000 TL tutarında kira sertifika</w:t>
      </w:r>
      <w:r w:rsidR="008547A9" w:rsidRPr="00D93BED">
        <w:rPr>
          <w:rFonts w:ascii="Arial" w:hAnsi="Arial" w:cs="Arial"/>
          <w:color w:val="000000" w:themeColor="text1"/>
          <w:sz w:val="16"/>
          <w:szCs w:val="16"/>
        </w:rPr>
        <w:t xml:space="preserve">sı ihracı </w:t>
      </w:r>
      <w:r w:rsidR="008547A9" w:rsidRPr="004A5AD5">
        <w:rPr>
          <w:rFonts w:ascii="Arial" w:hAnsi="Arial" w:cs="Arial"/>
          <w:color w:val="000000" w:themeColor="text1"/>
          <w:sz w:val="16"/>
          <w:szCs w:val="16"/>
        </w:rPr>
        <w:t xml:space="preserve">gerçekleştirmiştir. </w:t>
      </w:r>
      <w:r w:rsidR="00886064" w:rsidRPr="004A5AD5">
        <w:rPr>
          <w:rFonts w:ascii="Arial" w:hAnsi="Arial" w:cs="Arial"/>
          <w:color w:val="000000" w:themeColor="text1"/>
          <w:sz w:val="16"/>
          <w:szCs w:val="16"/>
        </w:rPr>
        <w:t xml:space="preserve">31 </w:t>
      </w:r>
      <w:r w:rsidR="004C2AE4" w:rsidRPr="004A5AD5">
        <w:rPr>
          <w:rFonts w:ascii="Arial" w:hAnsi="Arial" w:cs="Arial"/>
          <w:color w:val="000000" w:themeColor="text1"/>
          <w:sz w:val="16"/>
          <w:szCs w:val="16"/>
        </w:rPr>
        <w:t>Mart</w:t>
      </w:r>
      <w:r w:rsidR="00886064" w:rsidRPr="004A5AD5">
        <w:rPr>
          <w:rFonts w:ascii="Arial" w:hAnsi="Arial" w:cs="Arial"/>
          <w:color w:val="000000" w:themeColor="text1"/>
          <w:sz w:val="16"/>
          <w:szCs w:val="16"/>
        </w:rPr>
        <w:t xml:space="preserve"> </w:t>
      </w:r>
      <w:r w:rsidR="004C2AE4" w:rsidRPr="004A5AD5">
        <w:rPr>
          <w:rFonts w:ascii="Arial" w:hAnsi="Arial" w:cs="Arial"/>
          <w:color w:val="000000" w:themeColor="text1"/>
          <w:sz w:val="16"/>
          <w:szCs w:val="16"/>
        </w:rPr>
        <w:t>2018</w:t>
      </w:r>
      <w:r w:rsidR="00F47372" w:rsidRPr="004A5AD5">
        <w:rPr>
          <w:rFonts w:ascii="Arial" w:hAnsi="Arial" w:cs="Arial"/>
          <w:color w:val="000000" w:themeColor="text1"/>
          <w:sz w:val="16"/>
          <w:szCs w:val="16"/>
        </w:rPr>
        <w:t xml:space="preserve"> tarihinde sona eren hesap dönemine ait söz konusu toplam </w:t>
      </w:r>
      <w:proofErr w:type="spellStart"/>
      <w:r w:rsidR="00F47372" w:rsidRPr="004A5AD5">
        <w:rPr>
          <w:rFonts w:ascii="Arial" w:hAnsi="Arial" w:cs="Arial"/>
          <w:color w:val="000000" w:themeColor="text1"/>
          <w:sz w:val="16"/>
          <w:szCs w:val="16"/>
        </w:rPr>
        <w:t>sukuk</w:t>
      </w:r>
      <w:proofErr w:type="spellEnd"/>
      <w:r w:rsidR="00F47372" w:rsidRPr="004A5AD5">
        <w:rPr>
          <w:rFonts w:ascii="Arial" w:hAnsi="Arial" w:cs="Arial"/>
          <w:color w:val="000000" w:themeColor="text1"/>
          <w:sz w:val="16"/>
          <w:szCs w:val="16"/>
        </w:rPr>
        <w:t xml:space="preserve"> </w:t>
      </w:r>
      <w:r w:rsidR="00B46319" w:rsidRPr="004A5AD5">
        <w:rPr>
          <w:rFonts w:ascii="Arial" w:hAnsi="Arial" w:cs="Arial"/>
          <w:color w:val="000000" w:themeColor="text1"/>
          <w:sz w:val="16"/>
          <w:szCs w:val="16"/>
        </w:rPr>
        <w:t xml:space="preserve">ihraç gideri </w:t>
      </w:r>
      <w:r w:rsidR="00DA08B9">
        <w:rPr>
          <w:rFonts w:ascii="Arial" w:hAnsi="Arial" w:cs="Arial"/>
          <w:color w:val="000000" w:themeColor="text1"/>
          <w:sz w:val="16"/>
          <w:szCs w:val="16"/>
        </w:rPr>
        <w:t>37</w:t>
      </w:r>
      <w:r w:rsidR="00D93BED" w:rsidRPr="004A5AD5">
        <w:rPr>
          <w:rFonts w:ascii="Arial" w:hAnsi="Arial" w:cs="Arial"/>
          <w:color w:val="000000" w:themeColor="text1"/>
          <w:sz w:val="16"/>
          <w:szCs w:val="16"/>
        </w:rPr>
        <w:t>.</w:t>
      </w:r>
      <w:r w:rsidR="00D81354">
        <w:rPr>
          <w:rFonts w:ascii="Arial" w:hAnsi="Arial" w:cs="Arial"/>
          <w:color w:val="000000" w:themeColor="text1"/>
          <w:sz w:val="16"/>
          <w:szCs w:val="16"/>
        </w:rPr>
        <w:t>463</w:t>
      </w:r>
      <w:r w:rsidR="00D93BED" w:rsidRPr="004A5AD5">
        <w:rPr>
          <w:rFonts w:ascii="Arial" w:hAnsi="Arial" w:cs="Arial"/>
          <w:color w:val="000000" w:themeColor="text1"/>
          <w:sz w:val="16"/>
          <w:szCs w:val="16"/>
        </w:rPr>
        <w:t xml:space="preserve"> </w:t>
      </w:r>
      <w:r w:rsidR="00B73644" w:rsidRPr="004A5AD5">
        <w:rPr>
          <w:rFonts w:ascii="Arial" w:hAnsi="Arial" w:cs="Arial"/>
          <w:color w:val="000000" w:themeColor="text1"/>
          <w:sz w:val="16"/>
          <w:szCs w:val="16"/>
        </w:rPr>
        <w:t>TL’dir</w:t>
      </w:r>
      <w:r w:rsidR="007414CB" w:rsidRPr="004A5AD5">
        <w:rPr>
          <w:rFonts w:ascii="Arial" w:hAnsi="Arial" w:cs="Arial"/>
          <w:color w:val="000000" w:themeColor="text1"/>
          <w:sz w:val="16"/>
          <w:szCs w:val="16"/>
        </w:rPr>
        <w:t xml:space="preserve"> </w:t>
      </w:r>
      <w:r w:rsidR="00F05CC3" w:rsidRPr="004A5AD5">
        <w:rPr>
          <w:rFonts w:ascii="Arial" w:hAnsi="Arial" w:cs="Arial"/>
          <w:color w:val="000000" w:themeColor="text1"/>
          <w:sz w:val="16"/>
          <w:szCs w:val="16"/>
        </w:rPr>
        <w:t>(</w:t>
      </w:r>
      <w:r w:rsidR="00886064" w:rsidRPr="004A5AD5">
        <w:rPr>
          <w:rFonts w:ascii="Arial" w:hAnsi="Arial" w:cs="Arial"/>
          <w:color w:val="000000" w:themeColor="text1"/>
          <w:sz w:val="16"/>
          <w:szCs w:val="16"/>
        </w:rPr>
        <w:t xml:space="preserve">31 </w:t>
      </w:r>
      <w:r w:rsidR="004C2AE4" w:rsidRPr="004A5AD5">
        <w:rPr>
          <w:rFonts w:ascii="Arial" w:hAnsi="Arial" w:cs="Arial"/>
          <w:color w:val="000000" w:themeColor="text1"/>
          <w:sz w:val="16"/>
          <w:szCs w:val="16"/>
        </w:rPr>
        <w:t>Mart</w:t>
      </w:r>
      <w:r w:rsidR="00886064" w:rsidRPr="004A5AD5">
        <w:rPr>
          <w:rFonts w:ascii="Arial" w:hAnsi="Arial" w:cs="Arial"/>
          <w:color w:val="000000" w:themeColor="text1"/>
          <w:sz w:val="16"/>
          <w:szCs w:val="16"/>
        </w:rPr>
        <w:t xml:space="preserve"> </w:t>
      </w:r>
      <w:r w:rsidR="004C2AE4" w:rsidRPr="004A5AD5">
        <w:rPr>
          <w:rFonts w:ascii="Arial" w:hAnsi="Arial" w:cs="Arial"/>
          <w:color w:val="000000" w:themeColor="text1"/>
          <w:sz w:val="16"/>
          <w:szCs w:val="16"/>
        </w:rPr>
        <w:t>2017</w:t>
      </w:r>
      <w:r w:rsidR="000C47EA" w:rsidRPr="004A5AD5">
        <w:rPr>
          <w:rFonts w:ascii="Arial" w:hAnsi="Arial" w:cs="Arial"/>
          <w:color w:val="000000" w:themeColor="text1"/>
          <w:sz w:val="16"/>
          <w:szCs w:val="16"/>
        </w:rPr>
        <w:t xml:space="preserve">: </w:t>
      </w:r>
      <w:r w:rsidR="004A5AD5" w:rsidRPr="004A5AD5">
        <w:rPr>
          <w:rFonts w:ascii="Arial" w:hAnsi="Arial" w:cs="Arial"/>
          <w:color w:val="000000" w:themeColor="text1"/>
          <w:sz w:val="16"/>
          <w:szCs w:val="16"/>
        </w:rPr>
        <w:t xml:space="preserve">22.515 </w:t>
      </w:r>
      <w:r w:rsidR="007414CB" w:rsidRPr="004A5AD5">
        <w:rPr>
          <w:rFonts w:ascii="Arial" w:hAnsi="Arial" w:cs="Arial"/>
          <w:color w:val="000000" w:themeColor="text1"/>
          <w:sz w:val="16"/>
          <w:szCs w:val="16"/>
        </w:rPr>
        <w:t>TL).</w:t>
      </w:r>
    </w:p>
    <w:p w14:paraId="6C6F0AC1" w14:textId="77777777" w:rsidR="0071790F" w:rsidRPr="009128F0" w:rsidRDefault="0071790F">
      <w:pPr>
        <w:rPr>
          <w:rFonts w:ascii="Arial" w:hAnsi="Arial" w:cs="Arial"/>
          <w:b/>
          <w:color w:val="000000" w:themeColor="text1"/>
          <w:sz w:val="20"/>
          <w:szCs w:val="20"/>
        </w:rPr>
      </w:pPr>
      <w:r w:rsidRPr="009128F0">
        <w:rPr>
          <w:rFonts w:ascii="Arial" w:hAnsi="Arial" w:cs="Arial"/>
          <w:b/>
          <w:color w:val="000000" w:themeColor="text1"/>
          <w:sz w:val="20"/>
          <w:szCs w:val="20"/>
        </w:rPr>
        <w:br w:type="page"/>
      </w:r>
    </w:p>
    <w:p w14:paraId="7AFC6FE4" w14:textId="77777777" w:rsidR="00994561" w:rsidRPr="009128F0" w:rsidRDefault="004556EB" w:rsidP="007257B7">
      <w:pPr>
        <w:spacing w:before="120" w:after="120"/>
        <w:ind w:left="-567"/>
        <w:rPr>
          <w:rFonts w:ascii="Arial" w:hAnsi="Arial" w:cs="Arial"/>
          <w:color w:val="000000" w:themeColor="text1"/>
          <w:sz w:val="20"/>
          <w:szCs w:val="20"/>
        </w:rPr>
      </w:pPr>
      <w:r w:rsidRPr="009128F0">
        <w:rPr>
          <w:rFonts w:ascii="Arial" w:hAnsi="Arial" w:cs="Arial"/>
          <w:b/>
          <w:color w:val="000000" w:themeColor="text1"/>
          <w:sz w:val="20"/>
          <w:szCs w:val="20"/>
        </w:rPr>
        <w:lastRenderedPageBreak/>
        <w:t>V</w:t>
      </w:r>
      <w:r w:rsidR="00994561" w:rsidRPr="009128F0">
        <w:rPr>
          <w:rFonts w:ascii="Arial" w:hAnsi="Arial" w:cs="Arial"/>
          <w:b/>
          <w:color w:val="000000" w:themeColor="text1"/>
          <w:sz w:val="20"/>
          <w:szCs w:val="20"/>
        </w:rPr>
        <w:t>I</w:t>
      </w:r>
      <w:r w:rsidR="00A40B4B" w:rsidRPr="009128F0">
        <w:rPr>
          <w:rFonts w:ascii="Arial" w:hAnsi="Arial" w:cs="Arial"/>
          <w:b/>
          <w:color w:val="000000" w:themeColor="text1"/>
          <w:sz w:val="20"/>
          <w:szCs w:val="20"/>
        </w:rPr>
        <w:t>I</w:t>
      </w:r>
      <w:r w:rsidR="00994561" w:rsidRPr="009128F0">
        <w:rPr>
          <w:rFonts w:ascii="Arial" w:hAnsi="Arial" w:cs="Arial"/>
          <w:b/>
          <w:color w:val="000000" w:themeColor="text1"/>
          <w:sz w:val="20"/>
          <w:szCs w:val="20"/>
        </w:rPr>
        <w:t>.</w:t>
      </w:r>
      <w:r w:rsidR="00994561" w:rsidRPr="009128F0">
        <w:rPr>
          <w:rFonts w:ascii="Arial" w:hAnsi="Arial" w:cs="Arial"/>
          <w:b/>
          <w:color w:val="000000" w:themeColor="text1"/>
          <w:sz w:val="20"/>
          <w:szCs w:val="20"/>
        </w:rPr>
        <w:tab/>
      </w:r>
      <w:r w:rsidR="00994561" w:rsidRPr="009128F0">
        <w:rPr>
          <w:rFonts w:ascii="Arial" w:hAnsi="Arial" w:cs="Arial"/>
          <w:b/>
          <w:color w:val="000000" w:themeColor="text1"/>
          <w:sz w:val="20"/>
        </w:rPr>
        <w:t xml:space="preserve">Ana Ortaklık Banka’nın </w:t>
      </w:r>
      <w:proofErr w:type="gramStart"/>
      <w:r w:rsidR="00994561" w:rsidRPr="009128F0">
        <w:rPr>
          <w:rFonts w:ascii="Arial" w:hAnsi="Arial" w:cs="Arial"/>
          <w:b/>
          <w:color w:val="000000" w:themeColor="text1"/>
          <w:sz w:val="20"/>
          <w:szCs w:val="20"/>
        </w:rPr>
        <w:t>dahil</w:t>
      </w:r>
      <w:proofErr w:type="gramEnd"/>
      <w:r w:rsidR="00994561" w:rsidRPr="009128F0">
        <w:rPr>
          <w:rFonts w:ascii="Arial" w:hAnsi="Arial" w:cs="Arial"/>
          <w:b/>
          <w:color w:val="000000" w:themeColor="text1"/>
          <w:sz w:val="20"/>
          <w:szCs w:val="20"/>
        </w:rPr>
        <w:t xml:space="preserve"> olduğu risk grubuna ilişkin açıklamalar (devamı) :</w:t>
      </w:r>
    </w:p>
    <w:p w14:paraId="415D7FAE" w14:textId="77777777" w:rsidR="00136C29" w:rsidRPr="009128F0" w:rsidRDefault="00B3274F" w:rsidP="00900783">
      <w:pPr>
        <w:spacing w:before="120" w:after="120"/>
        <w:ind w:hanging="574"/>
        <w:jc w:val="both"/>
        <w:rPr>
          <w:rFonts w:ascii="Arial" w:hAnsi="Arial" w:cs="Arial"/>
          <w:b/>
          <w:color w:val="000000" w:themeColor="text1"/>
          <w:sz w:val="20"/>
          <w:szCs w:val="20"/>
        </w:rPr>
      </w:pPr>
      <w:r w:rsidRPr="009128F0">
        <w:rPr>
          <w:rFonts w:ascii="Arial" w:hAnsi="Arial" w:cs="Arial"/>
          <w:b/>
          <w:color w:val="000000" w:themeColor="text1"/>
          <w:sz w:val="20"/>
          <w:szCs w:val="20"/>
        </w:rPr>
        <w:t>c.2.</w:t>
      </w:r>
      <w:r w:rsidR="00A9726D" w:rsidRPr="009128F0">
        <w:rPr>
          <w:rFonts w:ascii="Arial" w:hAnsi="Arial" w:cs="Arial"/>
          <w:b/>
          <w:color w:val="000000" w:themeColor="text1"/>
          <w:sz w:val="20"/>
          <w:szCs w:val="20"/>
        </w:rPr>
        <w:tab/>
      </w:r>
      <w:r w:rsidR="00D76D4D" w:rsidRPr="009128F0">
        <w:rPr>
          <w:rFonts w:ascii="Arial" w:hAnsi="Arial" w:cs="Arial"/>
          <w:b/>
          <w:color w:val="000000" w:themeColor="text1"/>
          <w:sz w:val="20"/>
          <w:szCs w:val="20"/>
        </w:rPr>
        <w:t>Grub</w:t>
      </w:r>
      <w:r w:rsidR="00EE0366" w:rsidRPr="009128F0">
        <w:rPr>
          <w:rFonts w:ascii="Arial" w:hAnsi="Arial" w:cs="Arial"/>
          <w:b/>
          <w:color w:val="000000" w:themeColor="text1"/>
          <w:sz w:val="20"/>
          <w:szCs w:val="20"/>
        </w:rPr>
        <w:t>un</w:t>
      </w:r>
      <w:r w:rsidR="00136C29" w:rsidRPr="009128F0">
        <w:rPr>
          <w:rFonts w:ascii="Arial" w:hAnsi="Arial" w:cs="Arial"/>
          <w:b/>
          <w:color w:val="000000" w:themeColor="text1"/>
          <w:sz w:val="20"/>
          <w:szCs w:val="20"/>
        </w:rPr>
        <w:t xml:space="preserve"> dahil olduğu risk grubu ile yaptığı vadeli işlemler ile </w:t>
      </w:r>
      <w:proofErr w:type="gramStart"/>
      <w:r w:rsidR="00136C29" w:rsidRPr="009128F0">
        <w:rPr>
          <w:rFonts w:ascii="Arial" w:hAnsi="Arial" w:cs="Arial"/>
          <w:b/>
          <w:color w:val="000000" w:themeColor="text1"/>
          <w:sz w:val="20"/>
          <w:szCs w:val="20"/>
        </w:rPr>
        <w:t>opsiyon</w:t>
      </w:r>
      <w:proofErr w:type="gramEnd"/>
      <w:r w:rsidR="00136C29" w:rsidRPr="009128F0">
        <w:rPr>
          <w:rFonts w:ascii="Arial" w:hAnsi="Arial" w:cs="Arial"/>
          <w:b/>
          <w:color w:val="000000" w:themeColor="text1"/>
          <w:sz w:val="20"/>
          <w:szCs w:val="20"/>
        </w:rPr>
        <w:t xml:space="preserve"> sözleşmeleri ile</w:t>
      </w:r>
      <w:r w:rsidR="004A6635" w:rsidRPr="009128F0">
        <w:rPr>
          <w:rFonts w:ascii="Arial" w:hAnsi="Arial" w:cs="Arial"/>
          <w:b/>
          <w:color w:val="000000" w:themeColor="text1"/>
          <w:sz w:val="20"/>
          <w:szCs w:val="20"/>
        </w:rPr>
        <w:t xml:space="preserve"> </w:t>
      </w:r>
      <w:r w:rsidR="00136C29" w:rsidRPr="009128F0">
        <w:rPr>
          <w:rFonts w:ascii="Arial" w:hAnsi="Arial" w:cs="Arial"/>
          <w:b/>
          <w:color w:val="000000" w:themeColor="text1"/>
          <w:sz w:val="20"/>
          <w:szCs w:val="20"/>
        </w:rPr>
        <w:t>benzeri diğer sözleşmelere ilişkin bilgiler:</w:t>
      </w:r>
    </w:p>
    <w:p w14:paraId="3AF807CF" w14:textId="77777777" w:rsidR="00136C29" w:rsidRPr="009128F0" w:rsidRDefault="00D76D4D" w:rsidP="00900783">
      <w:pPr>
        <w:pStyle w:val="GvdeMetniGirintisi"/>
        <w:spacing w:before="120" w:after="120"/>
        <w:ind w:firstLine="0"/>
        <w:rPr>
          <w:rFonts w:ascii="Arial" w:hAnsi="Arial" w:cs="Arial"/>
          <w:bCs/>
          <w:iCs/>
          <w:color w:val="000000" w:themeColor="text1"/>
          <w:sz w:val="20"/>
          <w:szCs w:val="20"/>
        </w:rPr>
      </w:pPr>
      <w:r w:rsidRPr="009128F0">
        <w:rPr>
          <w:rFonts w:ascii="Arial" w:hAnsi="Arial" w:cs="Arial"/>
          <w:bCs/>
          <w:iCs/>
          <w:color w:val="000000" w:themeColor="text1"/>
          <w:sz w:val="20"/>
          <w:szCs w:val="20"/>
        </w:rPr>
        <w:t>Grub</w:t>
      </w:r>
      <w:r w:rsidR="00E5227D" w:rsidRPr="009128F0">
        <w:rPr>
          <w:rFonts w:ascii="Arial" w:hAnsi="Arial" w:cs="Arial"/>
          <w:bCs/>
          <w:iCs/>
          <w:color w:val="000000" w:themeColor="text1"/>
          <w:sz w:val="20"/>
          <w:szCs w:val="20"/>
        </w:rPr>
        <w:t>un</w:t>
      </w:r>
      <w:r w:rsidR="00136C29" w:rsidRPr="009128F0">
        <w:rPr>
          <w:rFonts w:ascii="Arial" w:hAnsi="Arial" w:cs="Arial"/>
          <w:bCs/>
          <w:iCs/>
          <w:color w:val="000000" w:themeColor="text1"/>
          <w:sz w:val="20"/>
          <w:szCs w:val="20"/>
        </w:rPr>
        <w:t xml:space="preserve"> </w:t>
      </w:r>
      <w:proofErr w:type="gramStart"/>
      <w:r w:rsidR="00136C29" w:rsidRPr="009128F0">
        <w:rPr>
          <w:rFonts w:ascii="Arial" w:hAnsi="Arial" w:cs="Arial"/>
          <w:bCs/>
          <w:iCs/>
          <w:color w:val="000000" w:themeColor="text1"/>
          <w:sz w:val="20"/>
          <w:szCs w:val="20"/>
        </w:rPr>
        <w:t>dahil</w:t>
      </w:r>
      <w:proofErr w:type="gramEnd"/>
      <w:r w:rsidR="00136C29" w:rsidRPr="009128F0">
        <w:rPr>
          <w:rFonts w:ascii="Arial" w:hAnsi="Arial" w:cs="Arial"/>
          <w:bCs/>
          <w:iCs/>
          <w:color w:val="000000" w:themeColor="text1"/>
          <w:sz w:val="20"/>
          <w:szCs w:val="20"/>
        </w:rPr>
        <w:t xml:space="preserve"> olduğu risk grubu ile yaptığı vadeli döviz alım/satım sözleşmesi bulunmamaktadır.</w:t>
      </w:r>
    </w:p>
    <w:p w14:paraId="5850629F" w14:textId="3A23906D" w:rsidR="00136C29" w:rsidRDefault="00886064" w:rsidP="00B743A6">
      <w:pPr>
        <w:pStyle w:val="GvdeMetniGirintisi"/>
        <w:spacing w:before="120" w:after="120"/>
        <w:ind w:right="5" w:firstLine="0"/>
        <w:rPr>
          <w:rFonts w:ascii="Arial" w:hAnsi="Arial" w:cs="Arial"/>
          <w:bCs/>
          <w:iCs/>
          <w:color w:val="000000" w:themeColor="text1"/>
          <w:sz w:val="20"/>
          <w:szCs w:val="20"/>
        </w:rPr>
      </w:pPr>
      <w:r w:rsidRPr="00886064">
        <w:rPr>
          <w:rFonts w:ascii="Arial" w:hAnsi="Arial" w:cs="Arial"/>
          <w:bCs/>
          <w:iCs/>
          <w:color w:val="000000" w:themeColor="text1"/>
          <w:sz w:val="20"/>
          <w:szCs w:val="20"/>
        </w:rPr>
        <w:t xml:space="preserve">31 </w:t>
      </w:r>
      <w:r w:rsidR="004C2AE4">
        <w:rPr>
          <w:rFonts w:ascii="Arial" w:hAnsi="Arial" w:cs="Arial"/>
          <w:bCs/>
          <w:iCs/>
          <w:color w:val="000000" w:themeColor="text1"/>
          <w:sz w:val="20"/>
          <w:szCs w:val="20"/>
        </w:rPr>
        <w:t>Mart</w:t>
      </w:r>
      <w:r w:rsidRPr="00886064">
        <w:rPr>
          <w:rFonts w:ascii="Arial" w:hAnsi="Arial" w:cs="Arial"/>
          <w:bCs/>
          <w:iCs/>
          <w:color w:val="000000" w:themeColor="text1"/>
          <w:sz w:val="20"/>
          <w:szCs w:val="20"/>
        </w:rPr>
        <w:t xml:space="preserve"> </w:t>
      </w:r>
      <w:r w:rsidR="00136C29" w:rsidRPr="009128F0">
        <w:rPr>
          <w:rFonts w:ascii="Arial" w:hAnsi="Arial" w:cs="Arial"/>
          <w:bCs/>
          <w:iCs/>
          <w:color w:val="000000" w:themeColor="text1"/>
          <w:sz w:val="20"/>
          <w:szCs w:val="20"/>
        </w:rPr>
        <w:t>201</w:t>
      </w:r>
      <w:r w:rsidR="004C2AE4">
        <w:rPr>
          <w:rFonts w:ascii="Arial" w:hAnsi="Arial" w:cs="Arial"/>
          <w:bCs/>
          <w:iCs/>
          <w:color w:val="000000" w:themeColor="text1"/>
          <w:sz w:val="20"/>
          <w:szCs w:val="20"/>
        </w:rPr>
        <w:t>8</w:t>
      </w:r>
      <w:r w:rsidR="00136C29" w:rsidRPr="009128F0">
        <w:rPr>
          <w:rFonts w:ascii="Arial" w:hAnsi="Arial" w:cs="Arial"/>
          <w:bCs/>
          <w:iCs/>
          <w:color w:val="000000" w:themeColor="text1"/>
          <w:sz w:val="20"/>
          <w:szCs w:val="20"/>
        </w:rPr>
        <w:t xml:space="preserve"> tarihi</w:t>
      </w:r>
      <w:r w:rsidR="002F1679" w:rsidRPr="009128F0">
        <w:rPr>
          <w:rFonts w:ascii="Arial" w:hAnsi="Arial" w:cs="Arial"/>
          <w:bCs/>
          <w:iCs/>
          <w:color w:val="000000" w:themeColor="text1"/>
          <w:sz w:val="20"/>
          <w:szCs w:val="20"/>
        </w:rPr>
        <w:t>nde sona eren hesap dönemine ait</w:t>
      </w:r>
      <w:r w:rsidR="00136C29" w:rsidRPr="009128F0">
        <w:rPr>
          <w:rFonts w:ascii="Arial" w:hAnsi="Arial" w:cs="Arial"/>
          <w:bCs/>
          <w:iCs/>
          <w:color w:val="000000" w:themeColor="text1"/>
          <w:sz w:val="20"/>
          <w:szCs w:val="20"/>
        </w:rPr>
        <w:t xml:space="preserve"> </w:t>
      </w:r>
      <w:r w:rsidR="00D76D4D" w:rsidRPr="009128F0">
        <w:rPr>
          <w:rFonts w:ascii="Arial" w:hAnsi="Arial" w:cs="Arial"/>
          <w:bCs/>
          <w:iCs/>
          <w:color w:val="000000" w:themeColor="text1"/>
          <w:sz w:val="20"/>
          <w:szCs w:val="20"/>
        </w:rPr>
        <w:t>Grubu</w:t>
      </w:r>
      <w:r w:rsidR="00E27244" w:rsidRPr="009128F0">
        <w:rPr>
          <w:rFonts w:ascii="Arial" w:hAnsi="Arial" w:cs="Arial"/>
          <w:bCs/>
          <w:iCs/>
          <w:color w:val="000000" w:themeColor="text1"/>
          <w:sz w:val="20"/>
          <w:szCs w:val="20"/>
        </w:rPr>
        <w:t>n</w:t>
      </w:r>
      <w:r w:rsidR="00E169AF" w:rsidRPr="009128F0">
        <w:rPr>
          <w:rFonts w:ascii="Arial" w:hAnsi="Arial" w:cs="Arial"/>
          <w:bCs/>
          <w:iCs/>
          <w:color w:val="000000" w:themeColor="text1"/>
          <w:sz w:val="20"/>
          <w:szCs w:val="20"/>
        </w:rPr>
        <w:t xml:space="preserve"> üst düzey yöneticiler</w:t>
      </w:r>
      <w:r w:rsidR="00DD497C" w:rsidRPr="009128F0">
        <w:rPr>
          <w:rFonts w:ascii="Arial" w:hAnsi="Arial" w:cs="Arial"/>
          <w:bCs/>
          <w:iCs/>
          <w:color w:val="000000" w:themeColor="text1"/>
          <w:sz w:val="20"/>
          <w:szCs w:val="20"/>
        </w:rPr>
        <w:t>i</w:t>
      </w:r>
      <w:r w:rsidR="00E169AF" w:rsidRPr="009128F0">
        <w:rPr>
          <w:rFonts w:ascii="Arial" w:hAnsi="Arial" w:cs="Arial"/>
          <w:bCs/>
          <w:iCs/>
          <w:color w:val="000000" w:themeColor="text1"/>
          <w:sz w:val="20"/>
          <w:szCs w:val="20"/>
        </w:rPr>
        <w:t xml:space="preserve">ne sağlanan ücret ve menfaatlerinin toplam </w:t>
      </w:r>
      <w:r w:rsidR="00E169AF" w:rsidRPr="001A041E">
        <w:rPr>
          <w:rFonts w:ascii="Arial" w:hAnsi="Arial" w:cs="Arial"/>
          <w:bCs/>
          <w:iCs/>
          <w:color w:val="000000" w:themeColor="text1"/>
          <w:sz w:val="20"/>
          <w:szCs w:val="20"/>
        </w:rPr>
        <w:t>tutarı</w:t>
      </w:r>
      <w:r w:rsidR="00136C29" w:rsidRPr="001A041E">
        <w:rPr>
          <w:rFonts w:ascii="Arial" w:hAnsi="Arial" w:cs="Arial"/>
          <w:bCs/>
          <w:iCs/>
          <w:color w:val="000000" w:themeColor="text1"/>
          <w:sz w:val="20"/>
          <w:szCs w:val="20"/>
        </w:rPr>
        <w:t xml:space="preserve"> </w:t>
      </w:r>
      <w:r w:rsidR="001A041E" w:rsidRPr="001A041E">
        <w:rPr>
          <w:rFonts w:ascii="Arial" w:hAnsi="Arial" w:cs="Arial"/>
          <w:bCs/>
          <w:iCs/>
          <w:sz w:val="20"/>
          <w:szCs w:val="20"/>
        </w:rPr>
        <w:t>6.451</w:t>
      </w:r>
      <w:r w:rsidR="0048405B" w:rsidRPr="001A041E">
        <w:rPr>
          <w:rFonts w:ascii="Arial" w:hAnsi="Arial" w:cs="Arial"/>
          <w:bCs/>
          <w:iCs/>
          <w:color w:val="000000" w:themeColor="text1"/>
          <w:sz w:val="20"/>
          <w:szCs w:val="20"/>
        </w:rPr>
        <w:t xml:space="preserve"> TL’dir (</w:t>
      </w:r>
      <w:r w:rsidRPr="001A041E">
        <w:rPr>
          <w:rFonts w:ascii="Arial" w:hAnsi="Arial" w:cs="Arial"/>
          <w:bCs/>
          <w:iCs/>
          <w:color w:val="000000" w:themeColor="text1"/>
          <w:sz w:val="20"/>
          <w:szCs w:val="20"/>
        </w:rPr>
        <w:t>31</w:t>
      </w:r>
      <w:r w:rsidRPr="00886064">
        <w:rPr>
          <w:rFonts w:ascii="Arial" w:hAnsi="Arial" w:cs="Arial"/>
          <w:bCs/>
          <w:iCs/>
          <w:color w:val="000000" w:themeColor="text1"/>
          <w:sz w:val="20"/>
          <w:szCs w:val="20"/>
        </w:rPr>
        <w:t xml:space="preserve"> </w:t>
      </w:r>
      <w:r w:rsidR="004C2AE4">
        <w:rPr>
          <w:rFonts w:ascii="Arial" w:hAnsi="Arial" w:cs="Arial"/>
          <w:bCs/>
          <w:iCs/>
          <w:color w:val="000000" w:themeColor="text1"/>
          <w:sz w:val="20"/>
          <w:szCs w:val="20"/>
        </w:rPr>
        <w:t>Mart</w:t>
      </w:r>
      <w:r w:rsidRPr="00886064">
        <w:rPr>
          <w:rFonts w:ascii="Arial" w:hAnsi="Arial" w:cs="Arial"/>
          <w:bCs/>
          <w:iCs/>
          <w:color w:val="000000" w:themeColor="text1"/>
          <w:sz w:val="20"/>
          <w:szCs w:val="20"/>
        </w:rPr>
        <w:t xml:space="preserve"> </w:t>
      </w:r>
      <w:r w:rsidR="004C2AE4">
        <w:rPr>
          <w:rFonts w:ascii="Arial" w:hAnsi="Arial" w:cs="Arial"/>
          <w:bCs/>
          <w:iCs/>
          <w:color w:val="000000" w:themeColor="text1"/>
          <w:sz w:val="20"/>
          <w:szCs w:val="20"/>
        </w:rPr>
        <w:t>2017</w:t>
      </w:r>
      <w:r w:rsidR="0048405B" w:rsidRPr="009128F0">
        <w:rPr>
          <w:rFonts w:ascii="Arial" w:hAnsi="Arial" w:cs="Arial"/>
          <w:bCs/>
          <w:iCs/>
          <w:color w:val="000000" w:themeColor="text1"/>
          <w:sz w:val="20"/>
          <w:szCs w:val="20"/>
        </w:rPr>
        <w:t xml:space="preserve">: </w:t>
      </w:r>
      <w:r w:rsidR="001A041E" w:rsidRPr="001A041E">
        <w:rPr>
          <w:rFonts w:ascii="Arial" w:hAnsi="Arial" w:cs="Arial"/>
          <w:bCs/>
          <w:iCs/>
          <w:color w:val="000000" w:themeColor="text1"/>
          <w:sz w:val="20"/>
          <w:szCs w:val="20"/>
        </w:rPr>
        <w:t>2.</w:t>
      </w:r>
      <w:r w:rsidR="001A041E">
        <w:rPr>
          <w:rFonts w:ascii="Arial" w:hAnsi="Arial" w:cs="Arial"/>
          <w:bCs/>
          <w:iCs/>
          <w:color w:val="000000" w:themeColor="text1"/>
          <w:sz w:val="20"/>
          <w:szCs w:val="20"/>
        </w:rPr>
        <w:t>390</w:t>
      </w:r>
      <w:r w:rsidRPr="001A041E">
        <w:rPr>
          <w:rFonts w:ascii="Arial" w:hAnsi="Arial" w:cs="Arial"/>
          <w:bCs/>
          <w:iCs/>
          <w:color w:val="000000" w:themeColor="text1"/>
          <w:sz w:val="20"/>
          <w:szCs w:val="20"/>
        </w:rPr>
        <w:t xml:space="preserve"> </w:t>
      </w:r>
      <w:r w:rsidR="0048405B" w:rsidRPr="001A041E">
        <w:rPr>
          <w:rFonts w:ascii="Arial" w:hAnsi="Arial" w:cs="Arial"/>
          <w:bCs/>
          <w:iCs/>
          <w:color w:val="000000" w:themeColor="text1"/>
          <w:sz w:val="20"/>
          <w:szCs w:val="20"/>
        </w:rPr>
        <w:t>TL</w:t>
      </w:r>
      <w:r w:rsidR="00F34EB0" w:rsidRPr="001A041E">
        <w:rPr>
          <w:rFonts w:ascii="Arial" w:hAnsi="Arial" w:cs="Arial"/>
          <w:bCs/>
          <w:iCs/>
          <w:color w:val="000000" w:themeColor="text1"/>
          <w:sz w:val="20"/>
          <w:szCs w:val="20"/>
        </w:rPr>
        <w:t>)</w:t>
      </w:r>
      <w:r w:rsidR="005C39AD" w:rsidRPr="001A041E">
        <w:rPr>
          <w:rFonts w:ascii="Arial" w:hAnsi="Arial" w:cs="Arial"/>
          <w:bCs/>
          <w:iCs/>
          <w:color w:val="000000" w:themeColor="text1"/>
          <w:sz w:val="20"/>
          <w:szCs w:val="20"/>
        </w:rPr>
        <w:t>.</w:t>
      </w:r>
    </w:p>
    <w:p w14:paraId="1EE4401C" w14:textId="77777777" w:rsidR="00FF560B" w:rsidRDefault="004556EB" w:rsidP="008F66D5">
      <w:pPr>
        <w:pStyle w:val="GvdeMetniGirintisi"/>
        <w:spacing w:before="120" w:after="120"/>
        <w:ind w:hanging="567"/>
        <w:rPr>
          <w:rFonts w:ascii="Arial" w:hAnsi="Arial" w:cs="Arial"/>
          <w:b/>
          <w:color w:val="000000" w:themeColor="text1"/>
          <w:sz w:val="20"/>
        </w:rPr>
      </w:pPr>
      <w:r w:rsidRPr="009128F0">
        <w:rPr>
          <w:rFonts w:ascii="Arial" w:hAnsi="Arial" w:cs="Arial"/>
          <w:b/>
          <w:color w:val="000000" w:themeColor="text1"/>
          <w:sz w:val="20"/>
        </w:rPr>
        <w:t>VI</w:t>
      </w:r>
      <w:r w:rsidR="00136C29" w:rsidRPr="009128F0">
        <w:rPr>
          <w:rFonts w:ascii="Arial" w:hAnsi="Arial" w:cs="Arial"/>
          <w:b/>
          <w:color w:val="000000" w:themeColor="text1"/>
          <w:sz w:val="20"/>
        </w:rPr>
        <w:t>I</w:t>
      </w:r>
      <w:r w:rsidR="001A7445" w:rsidRPr="009128F0">
        <w:rPr>
          <w:rFonts w:ascii="Arial" w:hAnsi="Arial" w:cs="Arial"/>
          <w:b/>
          <w:color w:val="000000" w:themeColor="text1"/>
          <w:sz w:val="20"/>
        </w:rPr>
        <w:t>I</w:t>
      </w:r>
      <w:r w:rsidR="00136C29" w:rsidRPr="009128F0">
        <w:rPr>
          <w:rFonts w:ascii="Arial" w:hAnsi="Arial" w:cs="Arial"/>
          <w:b/>
          <w:color w:val="000000" w:themeColor="text1"/>
          <w:sz w:val="20"/>
        </w:rPr>
        <w:t>.</w:t>
      </w:r>
      <w:r w:rsidR="00136C29" w:rsidRPr="009128F0">
        <w:rPr>
          <w:rFonts w:ascii="Arial" w:hAnsi="Arial" w:cs="Arial"/>
          <w:b/>
          <w:color w:val="000000" w:themeColor="text1"/>
          <w:sz w:val="20"/>
        </w:rPr>
        <w:tab/>
      </w:r>
      <w:r w:rsidR="00EE0366" w:rsidRPr="009128F0">
        <w:rPr>
          <w:rFonts w:ascii="Arial" w:hAnsi="Arial" w:cs="Arial"/>
          <w:b/>
          <w:color w:val="000000" w:themeColor="text1"/>
          <w:sz w:val="20"/>
        </w:rPr>
        <w:t xml:space="preserve">Ana Ortaklık </w:t>
      </w:r>
      <w:r w:rsidR="00136C29" w:rsidRPr="009128F0">
        <w:rPr>
          <w:rFonts w:ascii="Arial" w:hAnsi="Arial" w:cs="Arial"/>
          <w:b/>
          <w:color w:val="000000" w:themeColor="text1"/>
          <w:sz w:val="20"/>
        </w:rPr>
        <w:t xml:space="preserve">Banka’nın yurtiçi, yurtdışı, kıyı bankacılığı bölgelerindeki şube veya iştirakler ile yurtdışı temsilciliklerine ilişkin açıklamalar: </w:t>
      </w:r>
    </w:p>
    <w:p w14:paraId="2282D580" w14:textId="16934FB5" w:rsidR="00886064" w:rsidRPr="00E40F3F" w:rsidRDefault="004C2AE4" w:rsidP="00886064">
      <w:pPr>
        <w:pStyle w:val="SonnotMetni"/>
        <w:tabs>
          <w:tab w:val="left" w:pos="2409"/>
        </w:tabs>
        <w:autoSpaceDE w:val="0"/>
        <w:autoSpaceDN w:val="0"/>
        <w:adjustRightInd w:val="0"/>
        <w:spacing w:before="120"/>
        <w:jc w:val="both"/>
        <w:rPr>
          <w:rFonts w:ascii="Arial" w:hAnsi="Arial" w:cs="Arial"/>
        </w:rPr>
      </w:pPr>
      <w:r w:rsidRPr="00A5606A">
        <w:rPr>
          <w:rFonts w:ascii="Arial" w:hAnsi="Arial" w:cs="Arial"/>
        </w:rPr>
        <w:t>Bankalarca Kamuya Açıklanacak Finansal Tablolar ile Bunlara İlişkin Açıklama ve Dipnotlar Hakkında Tebliğ’in 25’inci maddesi uyarınca ara dönemde hazırlanmamıştır</w:t>
      </w:r>
      <w:r w:rsidR="00886064" w:rsidRPr="00E40F3F">
        <w:rPr>
          <w:rFonts w:ascii="Arial" w:hAnsi="Arial" w:cs="Arial"/>
        </w:rPr>
        <w:t>.</w:t>
      </w:r>
    </w:p>
    <w:p w14:paraId="10454C7F" w14:textId="77777777" w:rsidR="00136C29" w:rsidRPr="009128F0" w:rsidRDefault="001A7445" w:rsidP="00E6672C">
      <w:pPr>
        <w:pStyle w:val="GvdeMetniGirintisi"/>
        <w:spacing w:before="120" w:after="120"/>
        <w:ind w:hanging="532"/>
        <w:rPr>
          <w:rFonts w:ascii="Arial" w:hAnsi="Arial" w:cs="Arial"/>
          <w:b/>
          <w:color w:val="000000" w:themeColor="text1"/>
          <w:sz w:val="20"/>
        </w:rPr>
      </w:pPr>
      <w:r w:rsidRPr="009128F0">
        <w:rPr>
          <w:rFonts w:ascii="Arial" w:hAnsi="Arial" w:cs="Arial"/>
          <w:b/>
          <w:color w:val="000000" w:themeColor="text1"/>
          <w:sz w:val="20"/>
        </w:rPr>
        <w:t>IX</w:t>
      </w:r>
      <w:r w:rsidR="00136C29" w:rsidRPr="009128F0">
        <w:rPr>
          <w:rFonts w:ascii="Arial" w:hAnsi="Arial" w:cs="Arial"/>
          <w:b/>
          <w:color w:val="000000" w:themeColor="text1"/>
          <w:sz w:val="20"/>
        </w:rPr>
        <w:t>.</w:t>
      </w:r>
      <w:r w:rsidR="00136C29" w:rsidRPr="009128F0">
        <w:rPr>
          <w:rFonts w:ascii="Arial" w:hAnsi="Arial" w:cs="Arial"/>
          <w:b/>
          <w:color w:val="000000" w:themeColor="text1"/>
          <w:sz w:val="20"/>
        </w:rPr>
        <w:tab/>
      </w:r>
      <w:r w:rsidR="001D425C" w:rsidRPr="009128F0">
        <w:rPr>
          <w:rFonts w:ascii="Arial" w:hAnsi="Arial" w:cs="Arial"/>
          <w:b/>
          <w:color w:val="000000" w:themeColor="text1"/>
          <w:sz w:val="20"/>
        </w:rPr>
        <w:t>Bilanço sonrası hususlara ilişkin açıklama ve dipnotlar:</w:t>
      </w:r>
    </w:p>
    <w:p w14:paraId="39682831" w14:textId="7190110E" w:rsidR="004C2AE4" w:rsidRPr="00A5606A" w:rsidRDefault="004C2AE4" w:rsidP="004C2AE4">
      <w:pPr>
        <w:pStyle w:val="SonnotMetni"/>
        <w:autoSpaceDE w:val="0"/>
        <w:autoSpaceDN w:val="0"/>
        <w:adjustRightInd w:val="0"/>
        <w:spacing w:before="120" w:after="120"/>
        <w:ind w:left="14" w:hanging="14"/>
        <w:jc w:val="both"/>
        <w:rPr>
          <w:rFonts w:ascii="Arial" w:hAnsi="Arial" w:cs="Arial"/>
        </w:rPr>
      </w:pPr>
      <w:r>
        <w:rPr>
          <w:rFonts w:ascii="Arial" w:hAnsi="Arial" w:cs="Arial"/>
        </w:rPr>
        <w:t xml:space="preserve">Ana Ortaklık </w:t>
      </w:r>
      <w:r w:rsidRPr="00A5606A">
        <w:rPr>
          <w:rFonts w:ascii="Arial" w:hAnsi="Arial" w:cs="Arial"/>
        </w:rPr>
        <w:t xml:space="preserve">Banka 7 Mayıs 2013 tarihinde kullandığı ilk 5 yılı anapara ödemesiz toplam 10 yıllık 200.000.000 </w:t>
      </w:r>
      <w:r>
        <w:rPr>
          <w:rFonts w:ascii="Arial" w:hAnsi="Arial" w:cs="Arial"/>
        </w:rPr>
        <w:t>ABD Doları</w:t>
      </w:r>
      <w:r w:rsidRPr="00A5606A">
        <w:rPr>
          <w:rFonts w:ascii="Arial" w:hAnsi="Arial" w:cs="Arial"/>
        </w:rPr>
        <w:t xml:space="preserve"> meblağlı sermaye benzeri kredisini erken itfa </w:t>
      </w:r>
      <w:proofErr w:type="gramStart"/>
      <w:r w:rsidRPr="00A5606A">
        <w:rPr>
          <w:rFonts w:ascii="Arial" w:hAnsi="Arial" w:cs="Arial"/>
        </w:rPr>
        <w:t>opsiyonu</w:t>
      </w:r>
      <w:proofErr w:type="gramEnd"/>
      <w:r w:rsidRPr="00A5606A">
        <w:rPr>
          <w:rFonts w:ascii="Arial" w:hAnsi="Arial" w:cs="Arial"/>
        </w:rPr>
        <w:t xml:space="preserve"> kullanmak suretiyle 7 Mayıs 2018 tarihinde kapatmıştır.</w:t>
      </w:r>
    </w:p>
    <w:p w14:paraId="129BE4D5" w14:textId="131A32B7" w:rsidR="00E6672C" w:rsidRPr="002833C3" w:rsidRDefault="004C2AE4" w:rsidP="004C2AE4">
      <w:pPr>
        <w:pStyle w:val="SonnotMetni"/>
        <w:autoSpaceDE w:val="0"/>
        <w:autoSpaceDN w:val="0"/>
        <w:adjustRightInd w:val="0"/>
        <w:spacing w:before="120" w:after="120"/>
        <w:ind w:left="14" w:hanging="14"/>
        <w:jc w:val="both"/>
        <w:rPr>
          <w:rFonts w:ascii="Arial" w:hAnsi="Arial" w:cs="Arial"/>
        </w:rPr>
      </w:pPr>
      <w:r w:rsidRPr="00A5606A">
        <w:rPr>
          <w:rFonts w:ascii="Arial" w:hAnsi="Arial" w:cs="Arial"/>
        </w:rPr>
        <w:t>Avrupa Dijital Bankacılık Projesi “</w:t>
      </w:r>
      <w:proofErr w:type="spellStart"/>
      <w:r w:rsidRPr="00A5606A">
        <w:rPr>
          <w:rFonts w:ascii="Arial" w:hAnsi="Arial" w:cs="Arial"/>
        </w:rPr>
        <w:t>insha”nın</w:t>
      </w:r>
      <w:proofErr w:type="spellEnd"/>
      <w:r w:rsidRPr="00A5606A">
        <w:rPr>
          <w:rFonts w:ascii="Arial" w:hAnsi="Arial" w:cs="Arial"/>
        </w:rPr>
        <w:t xml:space="preserve"> Almanya’da resmi olarak faaliyete geçebilmesi amacıyla </w:t>
      </w:r>
      <w:r>
        <w:rPr>
          <w:rFonts w:ascii="Arial" w:hAnsi="Arial" w:cs="Arial"/>
        </w:rPr>
        <w:t xml:space="preserve">Ana Ortaklık </w:t>
      </w:r>
      <w:r w:rsidRPr="00A5606A">
        <w:rPr>
          <w:rFonts w:ascii="Arial" w:hAnsi="Arial" w:cs="Arial"/>
        </w:rPr>
        <w:t>Banka’nın %100 iştirakiyle 100.000 EUR</w:t>
      </w:r>
      <w:r>
        <w:rPr>
          <w:rFonts w:ascii="Arial" w:hAnsi="Arial" w:cs="Arial"/>
        </w:rPr>
        <w:t>O</w:t>
      </w:r>
      <w:r w:rsidRPr="00A5606A">
        <w:rPr>
          <w:rFonts w:ascii="Arial" w:hAnsi="Arial" w:cs="Arial"/>
        </w:rPr>
        <w:t xml:space="preserve"> sermayeli (Türkiye’deki karşılığı ile bir </w:t>
      </w:r>
      <w:proofErr w:type="spellStart"/>
      <w:r w:rsidRPr="00A5606A">
        <w:rPr>
          <w:rFonts w:ascii="Arial" w:hAnsi="Arial" w:cs="Arial"/>
        </w:rPr>
        <w:t>limited</w:t>
      </w:r>
      <w:proofErr w:type="spellEnd"/>
      <w:r w:rsidRPr="00A5606A">
        <w:rPr>
          <w:rFonts w:ascii="Arial" w:hAnsi="Arial" w:cs="Arial"/>
        </w:rPr>
        <w:t xml:space="preserve"> şi</w:t>
      </w:r>
      <w:r>
        <w:rPr>
          <w:rFonts w:ascii="Arial" w:hAnsi="Arial" w:cs="Arial"/>
        </w:rPr>
        <w:t xml:space="preserve">rket) </w:t>
      </w:r>
      <w:proofErr w:type="spellStart"/>
      <w:r>
        <w:rPr>
          <w:rFonts w:ascii="Arial" w:hAnsi="Arial" w:cs="Arial"/>
        </w:rPr>
        <w:t>GmbH</w:t>
      </w:r>
      <w:proofErr w:type="spellEnd"/>
      <w:r>
        <w:rPr>
          <w:rFonts w:ascii="Arial" w:hAnsi="Arial" w:cs="Arial"/>
        </w:rPr>
        <w:t xml:space="preserve"> kurulması için 8</w:t>
      </w:r>
      <w:r w:rsidR="00B743A6">
        <w:rPr>
          <w:rFonts w:ascii="Arial" w:hAnsi="Arial" w:cs="Arial"/>
        </w:rPr>
        <w:t xml:space="preserve"> Mayıs </w:t>
      </w:r>
      <w:r w:rsidRPr="00A5606A">
        <w:rPr>
          <w:rFonts w:ascii="Arial" w:hAnsi="Arial" w:cs="Arial"/>
        </w:rPr>
        <w:t>2018 tarihinde Berlin’de noter üzerinden resmi başvuru yapılmıştır.</w:t>
      </w:r>
      <w:r w:rsidRPr="00A5606A">
        <w:rPr>
          <w:rFonts w:eastAsiaTheme="minorHAnsi"/>
          <w:color w:val="000000"/>
        </w:rPr>
        <w:t xml:space="preserve"> </w:t>
      </w:r>
      <w:r w:rsidRPr="00A5606A">
        <w:rPr>
          <w:rFonts w:ascii="Arial" w:hAnsi="Arial" w:cs="Arial"/>
        </w:rPr>
        <w:t>Notere şirket kurulumuna ilişkin gerekli evraklar sunulduktan ve imzalar atıldıktan sonra kurulum işlemleri tamamıyla bitinceye kadar bu süreç içerisinde “</w:t>
      </w:r>
      <w:proofErr w:type="spellStart"/>
      <w:r w:rsidR="00B743A6">
        <w:rPr>
          <w:rFonts w:ascii="Arial" w:hAnsi="Arial" w:cs="Arial"/>
        </w:rPr>
        <w:t>I</w:t>
      </w:r>
      <w:r w:rsidRPr="00A5606A">
        <w:rPr>
          <w:rFonts w:ascii="Arial" w:hAnsi="Arial" w:cs="Arial"/>
        </w:rPr>
        <w:t>nsha</w:t>
      </w:r>
      <w:proofErr w:type="spellEnd"/>
      <w:r w:rsidRPr="00A5606A">
        <w:rPr>
          <w:rFonts w:ascii="Arial" w:hAnsi="Arial" w:cs="Arial"/>
        </w:rPr>
        <w:t xml:space="preserve"> </w:t>
      </w:r>
      <w:proofErr w:type="spellStart"/>
      <w:r w:rsidRPr="00A5606A">
        <w:rPr>
          <w:rFonts w:ascii="Arial" w:hAnsi="Arial" w:cs="Arial"/>
        </w:rPr>
        <w:t>GmbH</w:t>
      </w:r>
      <w:proofErr w:type="spellEnd"/>
      <w:r w:rsidRPr="00A5606A">
        <w:rPr>
          <w:rFonts w:ascii="Arial" w:hAnsi="Arial" w:cs="Arial"/>
        </w:rPr>
        <w:t>” şirketi Almanya hukukuna göre “</w:t>
      </w:r>
      <w:proofErr w:type="spellStart"/>
      <w:r w:rsidRPr="00A5606A">
        <w:rPr>
          <w:rFonts w:ascii="Arial" w:hAnsi="Arial" w:cs="Arial"/>
        </w:rPr>
        <w:t>Vor-GmbH</w:t>
      </w:r>
      <w:proofErr w:type="spellEnd"/>
      <w:r w:rsidRPr="00A5606A">
        <w:rPr>
          <w:rFonts w:ascii="Arial" w:hAnsi="Arial" w:cs="Arial"/>
        </w:rPr>
        <w:t>” denilen “ön-şirket” aşamasında olacaktır. Bu süreci takiben ilgili sermaye bir Alman bankasına aktarılacak, ticaret dairesine kayıt yapılacak, vergi numarası ve tescil mahkemesine kaydolma talebi gerçekleştirilecektir. Bu işlemlerin tamamlanması ve Almanya resmi gazetesinde ilan edilmesi yaklaşık 1 ay sürmektedir</w:t>
      </w:r>
      <w:r w:rsidR="00E6672C" w:rsidRPr="002833C3">
        <w:rPr>
          <w:rFonts w:ascii="Arial" w:hAnsi="Arial" w:cs="Arial"/>
        </w:rPr>
        <w:t>.</w:t>
      </w:r>
    </w:p>
    <w:p w14:paraId="58C8EA3C" w14:textId="77777777" w:rsidR="00DF52F4" w:rsidRDefault="00DF52F4">
      <w:pPr>
        <w:rPr>
          <w:rFonts w:ascii="Arial" w:eastAsia="Arial Unicode MS" w:hAnsi="Arial" w:cs="Arial"/>
          <w:b/>
          <w:color w:val="000000" w:themeColor="text1"/>
          <w:sz w:val="20"/>
          <w:szCs w:val="20"/>
        </w:rPr>
      </w:pPr>
      <w:r>
        <w:rPr>
          <w:rFonts w:ascii="Arial" w:eastAsia="Arial Unicode MS" w:hAnsi="Arial" w:cs="Arial"/>
          <w:b/>
          <w:color w:val="000000" w:themeColor="text1"/>
          <w:sz w:val="20"/>
          <w:szCs w:val="20"/>
        </w:rPr>
        <w:br w:type="page"/>
      </w:r>
    </w:p>
    <w:p w14:paraId="52C4A43C" w14:textId="58874758" w:rsidR="00861C67" w:rsidRPr="009128F0" w:rsidRDefault="00A9726D" w:rsidP="00B26774">
      <w:pPr>
        <w:spacing w:before="120" w:after="120"/>
        <w:jc w:val="both"/>
        <w:rPr>
          <w:rFonts w:ascii="Arial" w:eastAsia="Arial Unicode MS" w:hAnsi="Arial" w:cs="Arial"/>
          <w:b/>
          <w:color w:val="000000" w:themeColor="text1"/>
          <w:sz w:val="20"/>
          <w:szCs w:val="20"/>
        </w:rPr>
      </w:pPr>
      <w:r w:rsidRPr="009128F0">
        <w:rPr>
          <w:rFonts w:ascii="Arial" w:eastAsia="Arial Unicode MS" w:hAnsi="Arial" w:cs="Arial"/>
          <w:b/>
          <w:color w:val="000000" w:themeColor="text1"/>
          <w:sz w:val="20"/>
          <w:szCs w:val="20"/>
        </w:rPr>
        <w:lastRenderedPageBreak/>
        <w:t>ALTINCI BÖLÜM</w:t>
      </w:r>
    </w:p>
    <w:p w14:paraId="5CDD6AA9" w14:textId="77777777" w:rsidR="00550F62" w:rsidRPr="009128F0" w:rsidRDefault="00550F62" w:rsidP="00234107">
      <w:pPr>
        <w:spacing w:before="120" w:after="120"/>
        <w:jc w:val="both"/>
        <w:rPr>
          <w:rFonts w:ascii="Arial" w:eastAsia="Arial Unicode MS" w:hAnsi="Arial" w:cs="Arial"/>
          <w:b/>
          <w:color w:val="000000" w:themeColor="text1"/>
          <w:sz w:val="20"/>
          <w:szCs w:val="20"/>
          <w:lang w:eastAsia="en-US"/>
        </w:rPr>
      </w:pPr>
      <w:r w:rsidRPr="009128F0">
        <w:rPr>
          <w:rFonts w:ascii="Arial" w:eastAsia="Arial Unicode MS" w:hAnsi="Arial" w:cs="Arial"/>
          <w:b/>
          <w:color w:val="000000" w:themeColor="text1"/>
          <w:sz w:val="20"/>
          <w:szCs w:val="20"/>
        </w:rPr>
        <w:t>Diğer açıklamalar</w:t>
      </w:r>
    </w:p>
    <w:p w14:paraId="3551BF92" w14:textId="77777777" w:rsidR="00136C29" w:rsidRPr="009128F0" w:rsidRDefault="00136C29" w:rsidP="003F45C2">
      <w:pPr>
        <w:numPr>
          <w:ilvl w:val="0"/>
          <w:numId w:val="3"/>
        </w:numPr>
        <w:tabs>
          <w:tab w:val="clear" w:pos="720"/>
        </w:tabs>
        <w:spacing w:before="120" w:after="120"/>
        <w:ind w:left="0" w:hanging="567"/>
        <w:jc w:val="both"/>
        <w:rPr>
          <w:rFonts w:ascii="Arial" w:hAnsi="Arial" w:cs="Arial"/>
          <w:b/>
          <w:color w:val="000000" w:themeColor="text1"/>
          <w:sz w:val="20"/>
          <w:szCs w:val="20"/>
        </w:rPr>
      </w:pPr>
      <w:r w:rsidRPr="009128F0">
        <w:rPr>
          <w:rFonts w:ascii="Arial" w:hAnsi="Arial" w:cs="Arial"/>
          <w:b/>
          <w:color w:val="000000" w:themeColor="text1"/>
          <w:sz w:val="20"/>
          <w:szCs w:val="20"/>
        </w:rPr>
        <w:t>Bilançoyu önemli ölçüde etkileyen ya da bilançonun açık, yorumlanabilir ve anlaşılabilir olması açısından açıklanması gerekli olan diğer hususlar:</w:t>
      </w:r>
    </w:p>
    <w:p w14:paraId="1C2F0647" w14:textId="77777777" w:rsidR="00136C29" w:rsidRPr="009128F0" w:rsidRDefault="000A7DFB" w:rsidP="00900783">
      <w:pPr>
        <w:spacing w:before="120" w:after="120"/>
        <w:jc w:val="both"/>
        <w:rPr>
          <w:rFonts w:ascii="Arial" w:hAnsi="Arial" w:cs="Arial"/>
          <w:color w:val="000000" w:themeColor="text1"/>
          <w:sz w:val="20"/>
          <w:szCs w:val="20"/>
        </w:rPr>
      </w:pPr>
      <w:r w:rsidRPr="009128F0">
        <w:rPr>
          <w:rFonts w:ascii="Arial" w:hAnsi="Arial" w:cs="Arial"/>
          <w:color w:val="000000" w:themeColor="text1"/>
          <w:sz w:val="20"/>
          <w:szCs w:val="20"/>
        </w:rPr>
        <w:t>Bulunmamaktadır</w:t>
      </w:r>
      <w:r w:rsidR="00136C29" w:rsidRPr="009128F0">
        <w:rPr>
          <w:rFonts w:ascii="Arial" w:hAnsi="Arial" w:cs="Arial"/>
          <w:color w:val="000000" w:themeColor="text1"/>
          <w:sz w:val="20"/>
          <w:szCs w:val="20"/>
        </w:rPr>
        <w:t>.</w:t>
      </w:r>
    </w:p>
    <w:p w14:paraId="53109B26" w14:textId="77777777" w:rsidR="00136C29" w:rsidRPr="009128F0" w:rsidRDefault="00A9726D" w:rsidP="00255B1E">
      <w:pPr>
        <w:autoSpaceDE w:val="0"/>
        <w:autoSpaceDN w:val="0"/>
        <w:adjustRightInd w:val="0"/>
        <w:spacing w:before="240" w:after="120"/>
        <w:jc w:val="both"/>
        <w:rPr>
          <w:rFonts w:ascii="Arial" w:eastAsia="Arial Unicode MS" w:hAnsi="Arial" w:cs="Arial"/>
          <w:b/>
          <w:color w:val="000000" w:themeColor="text1"/>
          <w:sz w:val="20"/>
          <w:szCs w:val="20"/>
        </w:rPr>
      </w:pPr>
      <w:r w:rsidRPr="009128F0">
        <w:rPr>
          <w:rFonts w:ascii="Arial" w:eastAsia="Arial Unicode MS" w:hAnsi="Arial" w:cs="Arial"/>
          <w:b/>
          <w:color w:val="000000" w:themeColor="text1"/>
          <w:sz w:val="20"/>
          <w:szCs w:val="20"/>
        </w:rPr>
        <w:t>YEDİNCİ BÖLÜM</w:t>
      </w:r>
    </w:p>
    <w:p w14:paraId="3F1CD3FA" w14:textId="0D0CE807" w:rsidR="00373CDA" w:rsidRPr="00C54CB5" w:rsidRDefault="0054099C" w:rsidP="00373CDA">
      <w:pPr>
        <w:pStyle w:val="DipnotMetni"/>
        <w:tabs>
          <w:tab w:val="left" w:pos="720"/>
          <w:tab w:val="left" w:pos="1620"/>
          <w:tab w:val="right" w:leader="dot" w:pos="8505"/>
          <w:tab w:val="right" w:pos="9356"/>
        </w:tabs>
        <w:spacing w:before="120" w:after="120"/>
        <w:ind w:left="720" w:hanging="720"/>
        <w:jc w:val="both"/>
        <w:rPr>
          <w:rFonts w:ascii="Arial" w:hAnsi="Arial" w:cs="Arial"/>
          <w:b/>
          <w:color w:val="000000" w:themeColor="text1"/>
          <w:sz w:val="20"/>
          <w:lang w:val="tr-TR"/>
        </w:rPr>
      </w:pPr>
      <w:r w:rsidRPr="0054099C">
        <w:rPr>
          <w:rFonts w:ascii="Arial" w:hAnsi="Arial" w:cs="Arial"/>
          <w:b/>
          <w:sz w:val="20"/>
          <w:lang w:val="tr-TR"/>
        </w:rPr>
        <w:t>Sınırlı denetim raporu</w:t>
      </w:r>
    </w:p>
    <w:p w14:paraId="4FFCE91F" w14:textId="5C473FF5" w:rsidR="00373CDA" w:rsidRPr="00D93BED" w:rsidRDefault="0054099C" w:rsidP="003F45C2">
      <w:pPr>
        <w:numPr>
          <w:ilvl w:val="0"/>
          <w:numId w:val="5"/>
        </w:numPr>
        <w:tabs>
          <w:tab w:val="clear" w:pos="720"/>
          <w:tab w:val="left" w:pos="0"/>
        </w:tabs>
        <w:spacing w:before="120" w:after="120"/>
        <w:ind w:left="0" w:hanging="448"/>
        <w:jc w:val="both"/>
        <w:rPr>
          <w:rFonts w:ascii="Arial" w:hAnsi="Arial" w:cs="Arial"/>
          <w:b/>
          <w:color w:val="000000" w:themeColor="text1"/>
          <w:sz w:val="20"/>
          <w:szCs w:val="20"/>
        </w:rPr>
      </w:pPr>
      <w:r w:rsidRPr="0054099C">
        <w:rPr>
          <w:rFonts w:ascii="Arial" w:hAnsi="Arial" w:cs="Arial"/>
          <w:b/>
          <w:sz w:val="20"/>
        </w:rPr>
        <w:t xml:space="preserve">Sınırlı denetim </w:t>
      </w:r>
      <w:r w:rsidR="00373CDA" w:rsidRPr="00D93BED">
        <w:rPr>
          <w:rFonts w:ascii="Arial" w:hAnsi="Arial" w:cs="Arial"/>
          <w:b/>
          <w:color w:val="000000" w:themeColor="text1"/>
          <w:sz w:val="20"/>
          <w:szCs w:val="20"/>
        </w:rPr>
        <w:t>raporuna ilişkin olarak açıklanması gereken hususlar:</w:t>
      </w:r>
    </w:p>
    <w:p w14:paraId="34883928" w14:textId="6BCDDA00" w:rsidR="00373CDA" w:rsidRPr="00C54CB5" w:rsidRDefault="00373CDA" w:rsidP="00373CDA">
      <w:pPr>
        <w:spacing w:before="120" w:after="120"/>
        <w:jc w:val="both"/>
        <w:rPr>
          <w:rFonts w:ascii="Arial" w:hAnsi="Arial" w:cs="Arial"/>
          <w:color w:val="000000" w:themeColor="text1"/>
          <w:sz w:val="20"/>
          <w:szCs w:val="20"/>
        </w:rPr>
      </w:pPr>
      <w:r w:rsidRPr="00D93BED">
        <w:rPr>
          <w:rFonts w:ascii="Arial" w:hAnsi="Arial" w:cs="Arial"/>
          <w:color w:val="000000" w:themeColor="text1"/>
          <w:sz w:val="20"/>
          <w:szCs w:val="20"/>
        </w:rPr>
        <w:t xml:space="preserve">Grubun kamuya açıklanan 31 </w:t>
      </w:r>
      <w:r w:rsidR="0054099C">
        <w:rPr>
          <w:rFonts w:ascii="Arial" w:hAnsi="Arial" w:cs="Arial"/>
          <w:color w:val="000000" w:themeColor="text1"/>
          <w:sz w:val="20"/>
          <w:szCs w:val="20"/>
        </w:rPr>
        <w:t>Mart 2018</w:t>
      </w:r>
      <w:r w:rsidRPr="00D93BED">
        <w:rPr>
          <w:rFonts w:ascii="Arial" w:hAnsi="Arial" w:cs="Arial"/>
          <w:color w:val="000000" w:themeColor="text1"/>
          <w:sz w:val="20"/>
          <w:szCs w:val="20"/>
        </w:rPr>
        <w:t xml:space="preserve"> tarihi itibarıyla ve aynı tarihte sona eren döneme ilişkin </w:t>
      </w:r>
      <w:proofErr w:type="gramStart"/>
      <w:r w:rsidRPr="00D93BED">
        <w:rPr>
          <w:rFonts w:ascii="Arial" w:hAnsi="Arial" w:cs="Arial"/>
          <w:color w:val="000000" w:themeColor="text1"/>
          <w:sz w:val="20"/>
          <w:szCs w:val="20"/>
        </w:rPr>
        <w:t>konsolide</w:t>
      </w:r>
      <w:proofErr w:type="gramEnd"/>
      <w:r w:rsidRPr="00D93BED">
        <w:rPr>
          <w:rFonts w:ascii="Arial" w:hAnsi="Arial" w:cs="Arial"/>
          <w:color w:val="000000" w:themeColor="text1"/>
          <w:sz w:val="20"/>
          <w:szCs w:val="20"/>
        </w:rPr>
        <w:t xml:space="preserve"> finansal tablo ve dipnotları KPMG Bağımsız Denetim ve Serbest Muhasebeci Mali Müşavirlik A.Ş. </w:t>
      </w:r>
      <w:r w:rsidRPr="00D93BED">
        <w:rPr>
          <w:rFonts w:ascii="Arial" w:hAnsi="Arial" w:cs="Arial"/>
          <w:i/>
          <w:color w:val="000000" w:themeColor="text1"/>
          <w:sz w:val="20"/>
          <w:szCs w:val="20"/>
        </w:rPr>
        <w:t>(</w:t>
      </w:r>
      <w:proofErr w:type="spellStart"/>
      <w:r w:rsidRPr="00D93BED">
        <w:rPr>
          <w:rFonts w:ascii="Arial" w:hAnsi="Arial" w:cs="Arial"/>
          <w:i/>
          <w:color w:val="000000" w:themeColor="text1"/>
          <w:sz w:val="20"/>
          <w:szCs w:val="20"/>
        </w:rPr>
        <w:t>the</w:t>
      </w:r>
      <w:proofErr w:type="spellEnd"/>
      <w:r w:rsidRPr="00D93BED">
        <w:rPr>
          <w:rFonts w:ascii="Arial" w:hAnsi="Arial" w:cs="Arial"/>
          <w:i/>
          <w:color w:val="000000" w:themeColor="text1"/>
          <w:sz w:val="20"/>
          <w:szCs w:val="20"/>
        </w:rPr>
        <w:t xml:space="preserve"> </w:t>
      </w:r>
      <w:proofErr w:type="spellStart"/>
      <w:r w:rsidRPr="00D93BED">
        <w:rPr>
          <w:rFonts w:ascii="Arial" w:hAnsi="Arial" w:cs="Arial"/>
          <w:i/>
          <w:color w:val="000000" w:themeColor="text1"/>
          <w:sz w:val="20"/>
          <w:szCs w:val="20"/>
        </w:rPr>
        <w:t>Turkish</w:t>
      </w:r>
      <w:proofErr w:type="spellEnd"/>
      <w:r w:rsidRPr="00D93BED">
        <w:rPr>
          <w:rFonts w:ascii="Arial" w:hAnsi="Arial" w:cs="Arial"/>
          <w:i/>
          <w:color w:val="000000" w:themeColor="text1"/>
          <w:sz w:val="20"/>
          <w:szCs w:val="20"/>
        </w:rPr>
        <w:t xml:space="preserve"> </w:t>
      </w:r>
      <w:proofErr w:type="spellStart"/>
      <w:r w:rsidRPr="00D93BED">
        <w:rPr>
          <w:rFonts w:ascii="Arial" w:hAnsi="Arial" w:cs="Arial"/>
          <w:i/>
          <w:color w:val="000000" w:themeColor="text1"/>
          <w:sz w:val="20"/>
          <w:szCs w:val="20"/>
        </w:rPr>
        <w:t>member</w:t>
      </w:r>
      <w:proofErr w:type="spellEnd"/>
      <w:r w:rsidRPr="00D93BED">
        <w:rPr>
          <w:rFonts w:ascii="Arial" w:hAnsi="Arial" w:cs="Arial"/>
          <w:i/>
          <w:color w:val="000000" w:themeColor="text1"/>
          <w:sz w:val="20"/>
          <w:szCs w:val="20"/>
        </w:rPr>
        <w:t xml:space="preserve"> </w:t>
      </w:r>
      <w:proofErr w:type="spellStart"/>
      <w:r w:rsidRPr="00D93BED">
        <w:rPr>
          <w:rFonts w:ascii="Arial" w:hAnsi="Arial" w:cs="Arial"/>
          <w:i/>
          <w:color w:val="000000" w:themeColor="text1"/>
          <w:sz w:val="20"/>
          <w:szCs w:val="20"/>
        </w:rPr>
        <w:t>firm</w:t>
      </w:r>
      <w:proofErr w:type="spellEnd"/>
      <w:r w:rsidRPr="00D93BED">
        <w:rPr>
          <w:rFonts w:ascii="Arial" w:hAnsi="Arial" w:cs="Arial"/>
          <w:i/>
          <w:color w:val="000000" w:themeColor="text1"/>
          <w:sz w:val="20"/>
          <w:szCs w:val="20"/>
        </w:rPr>
        <w:t xml:space="preserve"> of </w:t>
      </w:r>
      <w:proofErr w:type="spellStart"/>
      <w:r w:rsidRPr="00D93BED">
        <w:rPr>
          <w:rFonts w:ascii="Arial" w:hAnsi="Arial" w:cs="Arial"/>
          <w:i/>
          <w:color w:val="000000" w:themeColor="text1"/>
          <w:sz w:val="20"/>
          <w:szCs w:val="20"/>
        </w:rPr>
        <w:t>the</w:t>
      </w:r>
      <w:proofErr w:type="spellEnd"/>
      <w:r w:rsidRPr="00D93BED">
        <w:rPr>
          <w:rFonts w:ascii="Arial" w:hAnsi="Arial" w:cs="Arial"/>
          <w:i/>
          <w:color w:val="000000" w:themeColor="text1"/>
          <w:sz w:val="20"/>
          <w:szCs w:val="20"/>
        </w:rPr>
        <w:t xml:space="preserve"> KPMG International </w:t>
      </w:r>
      <w:proofErr w:type="spellStart"/>
      <w:r w:rsidRPr="00D93BED">
        <w:rPr>
          <w:rFonts w:ascii="Arial" w:hAnsi="Arial" w:cs="Arial"/>
          <w:i/>
          <w:color w:val="000000" w:themeColor="text1"/>
          <w:sz w:val="20"/>
          <w:szCs w:val="20"/>
        </w:rPr>
        <w:t>Cooperative</w:t>
      </w:r>
      <w:proofErr w:type="spellEnd"/>
      <w:r w:rsidRPr="00D93BED">
        <w:rPr>
          <w:rFonts w:ascii="Arial" w:hAnsi="Arial" w:cs="Arial"/>
          <w:i/>
          <w:color w:val="000000" w:themeColor="text1"/>
          <w:sz w:val="20"/>
          <w:szCs w:val="20"/>
        </w:rPr>
        <w:t>)</w:t>
      </w:r>
      <w:r w:rsidRPr="00D93BED">
        <w:rPr>
          <w:rFonts w:ascii="Arial" w:hAnsi="Arial" w:cs="Arial"/>
          <w:color w:val="000000" w:themeColor="text1"/>
          <w:sz w:val="20"/>
          <w:szCs w:val="20"/>
        </w:rPr>
        <w:t xml:space="preserve"> tarafından </w:t>
      </w:r>
      <w:r w:rsidR="0054099C" w:rsidRPr="0054099C">
        <w:rPr>
          <w:rFonts w:ascii="Arial" w:hAnsi="Arial" w:cs="Arial"/>
          <w:color w:val="000000" w:themeColor="text1"/>
          <w:sz w:val="20"/>
          <w:szCs w:val="20"/>
        </w:rPr>
        <w:t>sınırlı denetime tabi tutulmuş olup</w:t>
      </w:r>
      <w:r w:rsidRPr="00D93BED">
        <w:rPr>
          <w:rFonts w:ascii="Arial" w:hAnsi="Arial" w:cs="Arial"/>
          <w:color w:val="000000" w:themeColor="text1"/>
          <w:sz w:val="20"/>
          <w:szCs w:val="20"/>
        </w:rPr>
        <w:t xml:space="preserve">, </w:t>
      </w:r>
      <w:r w:rsidR="00B60B6F" w:rsidRPr="00B82A4F">
        <w:rPr>
          <w:rFonts w:ascii="Arial" w:hAnsi="Arial" w:cs="Arial"/>
          <w:color w:val="000000" w:themeColor="text1"/>
          <w:sz w:val="20"/>
          <w:szCs w:val="20"/>
        </w:rPr>
        <w:t>21</w:t>
      </w:r>
      <w:r w:rsidRPr="00B82A4F">
        <w:rPr>
          <w:rFonts w:ascii="Arial" w:hAnsi="Arial" w:cs="Arial"/>
          <w:color w:val="000000" w:themeColor="text1"/>
          <w:sz w:val="20"/>
          <w:szCs w:val="20"/>
        </w:rPr>
        <w:t xml:space="preserve"> </w:t>
      </w:r>
      <w:r w:rsidR="0054099C" w:rsidRPr="00B82A4F">
        <w:rPr>
          <w:rFonts w:ascii="Arial" w:hAnsi="Arial" w:cs="Arial"/>
          <w:color w:val="000000" w:themeColor="text1"/>
          <w:sz w:val="20"/>
          <w:szCs w:val="20"/>
        </w:rPr>
        <w:t>Mayıs</w:t>
      </w:r>
      <w:r w:rsidRPr="00B82A4F">
        <w:rPr>
          <w:rFonts w:ascii="Arial" w:hAnsi="Arial" w:cs="Arial"/>
          <w:color w:val="000000" w:themeColor="text1"/>
          <w:sz w:val="20"/>
          <w:szCs w:val="20"/>
        </w:rPr>
        <w:t xml:space="preserve"> 2018 tarihli</w:t>
      </w:r>
      <w:r w:rsidRPr="00D93BED">
        <w:rPr>
          <w:rFonts w:ascii="Arial" w:hAnsi="Arial" w:cs="Arial"/>
          <w:color w:val="000000" w:themeColor="text1"/>
          <w:sz w:val="20"/>
          <w:szCs w:val="20"/>
        </w:rPr>
        <w:t xml:space="preserve"> </w:t>
      </w:r>
      <w:r w:rsidR="00C96DDF">
        <w:rPr>
          <w:rFonts w:ascii="Arial" w:hAnsi="Arial" w:cs="Arial"/>
          <w:color w:val="000000" w:themeColor="text1"/>
          <w:sz w:val="20"/>
          <w:szCs w:val="20"/>
        </w:rPr>
        <w:t>sınırlı</w:t>
      </w:r>
      <w:r w:rsidRPr="00D93BED">
        <w:rPr>
          <w:rFonts w:ascii="Arial" w:hAnsi="Arial" w:cs="Arial"/>
          <w:color w:val="000000" w:themeColor="text1"/>
          <w:sz w:val="20"/>
          <w:szCs w:val="20"/>
        </w:rPr>
        <w:t xml:space="preserve"> denetim raporu</w:t>
      </w:r>
      <w:r w:rsidRPr="00442D26">
        <w:rPr>
          <w:rFonts w:ascii="Arial" w:hAnsi="Arial" w:cs="Arial"/>
          <w:color w:val="000000" w:themeColor="text1"/>
          <w:sz w:val="20"/>
          <w:szCs w:val="20"/>
        </w:rPr>
        <w:t xml:space="preserve"> finansal tabloların önünde sunulmuştur</w:t>
      </w:r>
      <w:r w:rsidRPr="00C54CB5">
        <w:rPr>
          <w:rFonts w:ascii="Arial" w:hAnsi="Arial" w:cs="Arial"/>
          <w:color w:val="000000" w:themeColor="text1"/>
          <w:sz w:val="20"/>
          <w:szCs w:val="20"/>
        </w:rPr>
        <w:t>.</w:t>
      </w:r>
    </w:p>
    <w:p w14:paraId="690586C6" w14:textId="77777777" w:rsidR="00373CDA" w:rsidRPr="00C54CB5" w:rsidRDefault="00373CDA" w:rsidP="003F45C2">
      <w:pPr>
        <w:numPr>
          <w:ilvl w:val="0"/>
          <w:numId w:val="5"/>
        </w:numPr>
        <w:tabs>
          <w:tab w:val="clear" w:pos="720"/>
          <w:tab w:val="left" w:pos="0"/>
        </w:tabs>
        <w:spacing w:before="120" w:after="120"/>
        <w:ind w:left="0" w:hanging="420"/>
        <w:jc w:val="both"/>
        <w:rPr>
          <w:rFonts w:ascii="Arial" w:hAnsi="Arial" w:cs="Arial"/>
          <w:b/>
          <w:color w:val="000000" w:themeColor="text1"/>
          <w:sz w:val="20"/>
          <w:szCs w:val="20"/>
        </w:rPr>
      </w:pPr>
      <w:r w:rsidRPr="00C54CB5">
        <w:rPr>
          <w:rFonts w:ascii="Arial" w:hAnsi="Arial" w:cs="Arial"/>
          <w:b/>
          <w:color w:val="000000" w:themeColor="text1"/>
          <w:sz w:val="20"/>
          <w:szCs w:val="20"/>
        </w:rPr>
        <w:t>Bağımsız denetçi tarafından hazırlanan açıklama ve dipnotlar:</w:t>
      </w:r>
    </w:p>
    <w:p w14:paraId="14105291" w14:textId="3EF264D2" w:rsidR="0054099C" w:rsidRDefault="00373CDA" w:rsidP="003A152A">
      <w:pPr>
        <w:spacing w:before="120" w:after="120"/>
        <w:jc w:val="both"/>
        <w:rPr>
          <w:rFonts w:ascii="Arial" w:hAnsi="Arial" w:cs="Arial"/>
          <w:color w:val="000000" w:themeColor="text1"/>
          <w:sz w:val="20"/>
          <w:szCs w:val="20"/>
        </w:rPr>
      </w:pPr>
      <w:r w:rsidRPr="00C54CB5">
        <w:rPr>
          <w:rFonts w:ascii="Arial" w:hAnsi="Arial" w:cs="Arial"/>
          <w:color w:val="000000" w:themeColor="text1"/>
          <w:sz w:val="20"/>
          <w:szCs w:val="20"/>
        </w:rPr>
        <w:t>Bulunmamaktadır.</w:t>
      </w:r>
    </w:p>
    <w:p w14:paraId="7412A022" w14:textId="77777777" w:rsidR="0054099C" w:rsidRDefault="0054099C">
      <w:pPr>
        <w:rPr>
          <w:rFonts w:ascii="Arial" w:hAnsi="Arial" w:cs="Arial"/>
          <w:color w:val="000000" w:themeColor="text1"/>
          <w:sz w:val="20"/>
          <w:szCs w:val="20"/>
        </w:rPr>
      </w:pPr>
      <w:r>
        <w:rPr>
          <w:rFonts w:ascii="Arial" w:hAnsi="Arial" w:cs="Arial"/>
          <w:color w:val="000000" w:themeColor="text1"/>
          <w:sz w:val="20"/>
          <w:szCs w:val="20"/>
        </w:rPr>
        <w:br w:type="page"/>
      </w:r>
    </w:p>
    <w:p w14:paraId="40F8FBFC" w14:textId="77777777" w:rsidR="0054099C" w:rsidRPr="00A5606A" w:rsidRDefault="0054099C" w:rsidP="0054099C">
      <w:pPr>
        <w:pageBreakBefore/>
        <w:autoSpaceDE w:val="0"/>
        <w:autoSpaceDN w:val="0"/>
        <w:adjustRightInd w:val="0"/>
        <w:spacing w:before="120"/>
        <w:jc w:val="both"/>
        <w:rPr>
          <w:rFonts w:ascii="Arial" w:eastAsia="Arial Unicode MS" w:hAnsi="Arial" w:cs="Arial"/>
          <w:b/>
          <w:sz w:val="20"/>
          <w:szCs w:val="18"/>
        </w:rPr>
      </w:pPr>
      <w:r w:rsidRPr="00A5606A">
        <w:rPr>
          <w:rFonts w:ascii="Arial" w:eastAsia="Arial Unicode MS" w:hAnsi="Arial" w:cs="Arial"/>
          <w:b/>
          <w:sz w:val="20"/>
          <w:szCs w:val="18"/>
        </w:rPr>
        <w:lastRenderedPageBreak/>
        <w:t>SEKİZİNCİ BÖLÜM</w:t>
      </w:r>
    </w:p>
    <w:p w14:paraId="2AE7DB00" w14:textId="77777777" w:rsidR="0054099C" w:rsidRPr="00A5606A" w:rsidRDefault="0054099C" w:rsidP="0054099C">
      <w:pPr>
        <w:spacing w:before="120"/>
        <w:jc w:val="both"/>
        <w:rPr>
          <w:rFonts w:ascii="Arial" w:hAnsi="Arial" w:cs="Arial"/>
          <w:b/>
          <w:sz w:val="20"/>
          <w:szCs w:val="20"/>
        </w:rPr>
      </w:pPr>
      <w:r w:rsidRPr="00A5606A">
        <w:rPr>
          <w:rFonts w:ascii="Arial" w:hAnsi="Arial" w:cs="Arial"/>
          <w:b/>
          <w:sz w:val="20"/>
          <w:szCs w:val="20"/>
        </w:rPr>
        <w:t>Ara dönem faaliyet raporuna ilişkin açıklamalar</w:t>
      </w:r>
    </w:p>
    <w:p w14:paraId="1BC94A6C" w14:textId="477AE028" w:rsidR="0054099C" w:rsidRPr="00C82B69" w:rsidRDefault="0054099C" w:rsidP="00C82B69">
      <w:pPr>
        <w:pStyle w:val="ListeParagraf"/>
        <w:numPr>
          <w:ilvl w:val="0"/>
          <w:numId w:val="42"/>
        </w:numPr>
        <w:tabs>
          <w:tab w:val="left" w:pos="-2160"/>
        </w:tabs>
        <w:spacing w:before="120" w:after="120"/>
        <w:ind w:left="-28" w:hanging="398"/>
        <w:jc w:val="both"/>
        <w:rPr>
          <w:rFonts w:ascii="Arial" w:hAnsi="Arial" w:cs="Arial"/>
          <w:sz w:val="20"/>
          <w:szCs w:val="20"/>
        </w:rPr>
      </w:pPr>
      <w:r w:rsidRPr="00C82B69">
        <w:rPr>
          <w:rFonts w:ascii="Arial" w:hAnsi="Arial" w:cs="Arial"/>
          <w:b/>
          <w:sz w:val="20"/>
          <w:szCs w:val="20"/>
        </w:rPr>
        <w:t xml:space="preserve">Genel Bilgiler </w:t>
      </w:r>
    </w:p>
    <w:p w14:paraId="46E4E986" w14:textId="77777777" w:rsidR="003F45C2" w:rsidRPr="00C83E99" w:rsidRDefault="003F45C2" w:rsidP="003F45C2">
      <w:pPr>
        <w:numPr>
          <w:ilvl w:val="0"/>
          <w:numId w:val="31"/>
        </w:numPr>
        <w:tabs>
          <w:tab w:val="left" w:pos="-2160"/>
        </w:tabs>
        <w:spacing w:before="120" w:after="120"/>
        <w:ind w:left="-28" w:hanging="364"/>
        <w:jc w:val="both"/>
        <w:rPr>
          <w:rFonts w:ascii="Arial" w:hAnsi="Arial" w:cs="Arial"/>
          <w:sz w:val="20"/>
          <w:szCs w:val="20"/>
        </w:rPr>
      </w:pPr>
      <w:r w:rsidRPr="00C83E99">
        <w:rPr>
          <w:rFonts w:ascii="Arial" w:hAnsi="Arial" w:cs="Arial"/>
          <w:b/>
          <w:sz w:val="20"/>
          <w:szCs w:val="20"/>
        </w:rPr>
        <w:t>Albaraka Türk Katılım Bankası A.Ş. Hakkında Özet Bilgi:</w:t>
      </w:r>
    </w:p>
    <w:p w14:paraId="56DF8AC0" w14:textId="77777777" w:rsidR="003F45C2" w:rsidRPr="0008742B" w:rsidRDefault="003F45C2" w:rsidP="003F45C2">
      <w:pPr>
        <w:tabs>
          <w:tab w:val="left" w:pos="567"/>
          <w:tab w:val="left" w:pos="720"/>
        </w:tabs>
        <w:spacing w:before="120"/>
        <w:jc w:val="both"/>
        <w:rPr>
          <w:rFonts w:ascii="Arial" w:hAnsi="Arial" w:cs="Arial"/>
          <w:iCs/>
          <w:kern w:val="1"/>
          <w:sz w:val="20"/>
          <w:szCs w:val="20"/>
        </w:rPr>
      </w:pPr>
      <w:r w:rsidRPr="0008742B">
        <w:rPr>
          <w:rFonts w:ascii="Arial" w:hAnsi="Arial" w:cs="Arial"/>
          <w:iCs/>
          <w:kern w:val="1"/>
          <w:sz w:val="20"/>
          <w:szCs w:val="20"/>
        </w:rPr>
        <w:t>Türkiye’de faizsiz bankacılık alanındaki finansal kuruluşların ilki ve öncüsü olan Albaraka Türk Katılım Bankası, 1984 senesinde kuruluşunu tamamlayarak 1985 yılının başından itibaren faaliyete geçmiştir. Albaraka Türk faaliyetlerini 5411 sayılı Bankacılık Kanunu’na tâbi olarak sürdürmektedir. Ortadoğu’nun ileri gelen gruplarından Albaraka Bankacılık Grubu (</w:t>
      </w:r>
      <w:r w:rsidRPr="0008742B">
        <w:rPr>
          <w:rFonts w:ascii="Arial" w:hAnsi="Arial" w:cs="Arial"/>
          <w:sz w:val="20"/>
          <w:szCs w:val="20"/>
          <w:lang w:eastAsia="en-US"/>
        </w:rPr>
        <w:t>“</w:t>
      </w:r>
      <w:r w:rsidRPr="0008742B">
        <w:rPr>
          <w:rFonts w:ascii="Arial" w:hAnsi="Arial" w:cs="Arial"/>
          <w:iCs/>
          <w:kern w:val="1"/>
          <w:sz w:val="20"/>
          <w:szCs w:val="20"/>
        </w:rPr>
        <w:t>ABG</w:t>
      </w:r>
      <w:r w:rsidRPr="0008742B">
        <w:rPr>
          <w:rFonts w:ascii="Arial" w:hAnsi="Arial" w:cs="Arial"/>
          <w:sz w:val="20"/>
          <w:szCs w:val="20"/>
          <w:lang w:eastAsia="en-US"/>
        </w:rPr>
        <w:t>”</w:t>
      </w:r>
      <w:r w:rsidRPr="0008742B">
        <w:rPr>
          <w:rFonts w:ascii="Arial" w:hAnsi="Arial" w:cs="Arial"/>
          <w:iCs/>
          <w:kern w:val="1"/>
          <w:sz w:val="20"/>
          <w:szCs w:val="20"/>
        </w:rPr>
        <w:t>), İslam Kalkınma Bankası (</w:t>
      </w:r>
      <w:r>
        <w:rPr>
          <w:rFonts w:ascii="Arial" w:hAnsi="Arial" w:cs="Arial"/>
          <w:iCs/>
          <w:kern w:val="1"/>
          <w:sz w:val="20"/>
          <w:szCs w:val="20"/>
        </w:rPr>
        <w:t>“</w:t>
      </w:r>
      <w:r w:rsidRPr="0008742B">
        <w:rPr>
          <w:rFonts w:ascii="Arial" w:hAnsi="Arial" w:cs="Arial"/>
          <w:iCs/>
          <w:kern w:val="1"/>
          <w:sz w:val="20"/>
          <w:szCs w:val="20"/>
        </w:rPr>
        <w:t>IDB</w:t>
      </w:r>
      <w:r>
        <w:rPr>
          <w:rFonts w:ascii="Arial" w:hAnsi="Arial" w:cs="Arial"/>
          <w:iCs/>
          <w:kern w:val="1"/>
          <w:sz w:val="20"/>
          <w:szCs w:val="20"/>
        </w:rPr>
        <w:t>”</w:t>
      </w:r>
      <w:r w:rsidRPr="0008742B">
        <w:rPr>
          <w:rFonts w:ascii="Arial" w:hAnsi="Arial" w:cs="Arial"/>
          <w:iCs/>
          <w:kern w:val="1"/>
          <w:sz w:val="20"/>
          <w:szCs w:val="20"/>
        </w:rPr>
        <w:t>) ve Türk ekonomisine yarım yüzyıldan fazla hizmet veren yerli bir sanayi grubunun öncülüğünde kurulan Albaraka Türk’ün ortaklık yapısının içinde; yabancı ortakların payı %6</w:t>
      </w:r>
      <w:r>
        <w:rPr>
          <w:rFonts w:ascii="Arial" w:hAnsi="Arial" w:cs="Arial"/>
          <w:iCs/>
          <w:kern w:val="1"/>
          <w:sz w:val="20"/>
          <w:szCs w:val="20"/>
        </w:rPr>
        <w:t>6 yerli ortakların payı %8,78 halka açık kısım ise %25,22</w:t>
      </w:r>
      <w:r w:rsidRPr="0008742B">
        <w:rPr>
          <w:rFonts w:ascii="Arial" w:hAnsi="Arial" w:cs="Arial"/>
          <w:iCs/>
          <w:kern w:val="1"/>
          <w:sz w:val="20"/>
          <w:szCs w:val="20"/>
        </w:rPr>
        <w:t>’tür. Albaraka Türk´ün ortaklık yapısı, itibarımızın garantisidir.</w:t>
      </w:r>
    </w:p>
    <w:p w14:paraId="58DAD61E" w14:textId="77777777" w:rsidR="003F45C2" w:rsidRPr="0008742B" w:rsidRDefault="003F45C2" w:rsidP="003F45C2">
      <w:pPr>
        <w:tabs>
          <w:tab w:val="left" w:pos="567"/>
          <w:tab w:val="left" w:pos="720"/>
        </w:tabs>
        <w:spacing w:before="120" w:after="120"/>
        <w:ind w:left="-42"/>
        <w:jc w:val="both"/>
        <w:rPr>
          <w:rFonts w:ascii="Arial" w:hAnsi="Arial" w:cs="Arial"/>
          <w:iCs/>
          <w:kern w:val="1"/>
          <w:sz w:val="20"/>
          <w:szCs w:val="20"/>
        </w:rPr>
      </w:pPr>
      <w:r w:rsidRPr="0008742B">
        <w:rPr>
          <w:rFonts w:ascii="Arial" w:hAnsi="Arial" w:cs="Arial"/>
          <w:iCs/>
          <w:kern w:val="1"/>
          <w:sz w:val="20"/>
          <w:szCs w:val="20"/>
        </w:rPr>
        <w:t xml:space="preserve">Cari hesaplar ve katılım hesapları aracılığıyla fon toplayan ve topladığı fonları, bireysel finansman, kurumsal finansman, finansal kiralama ve proje bazında kâr-zarar ortaklığı gibi ürünlerle tekrar ülke ekonomisine kazandıran Albaraka Türk, faizsiz bankacılık uygulamasıyla çeşitli finansman ve bankacılık hizmetlerini sunmaya yetkilidir. </w:t>
      </w:r>
    </w:p>
    <w:p w14:paraId="5E552C17" w14:textId="77777777" w:rsidR="003F45C2" w:rsidRPr="0008742B" w:rsidRDefault="003F45C2" w:rsidP="003F45C2">
      <w:pPr>
        <w:tabs>
          <w:tab w:val="left" w:pos="567"/>
          <w:tab w:val="left" w:pos="720"/>
        </w:tabs>
        <w:spacing w:before="120" w:after="120"/>
        <w:ind w:left="-42"/>
        <w:jc w:val="both"/>
        <w:rPr>
          <w:rFonts w:ascii="Arial" w:hAnsi="Arial" w:cs="Arial"/>
          <w:iCs/>
          <w:kern w:val="1"/>
          <w:sz w:val="20"/>
          <w:szCs w:val="20"/>
        </w:rPr>
      </w:pPr>
      <w:r w:rsidRPr="0008742B">
        <w:rPr>
          <w:rFonts w:ascii="Arial" w:hAnsi="Arial" w:cs="Arial"/>
          <w:iCs/>
          <w:kern w:val="1"/>
          <w:sz w:val="20"/>
          <w:szCs w:val="20"/>
        </w:rPr>
        <w:t xml:space="preserve">Tüm paydaşları için “Değerlerinize değer katıyoruz” stratejisiyle sürdürülebilir büyüme sağlamak hedefiyle ilerleyen Albaraka Türk, bireysel, kurumsal, </w:t>
      </w:r>
      <w:proofErr w:type="spellStart"/>
      <w:r w:rsidRPr="0008742B">
        <w:rPr>
          <w:rFonts w:ascii="Arial" w:hAnsi="Arial" w:cs="Arial"/>
          <w:iCs/>
          <w:kern w:val="1"/>
          <w:sz w:val="20"/>
          <w:szCs w:val="20"/>
        </w:rPr>
        <w:t>kobi</w:t>
      </w:r>
      <w:proofErr w:type="spellEnd"/>
      <w:r w:rsidRPr="0008742B">
        <w:rPr>
          <w:rFonts w:ascii="Arial" w:hAnsi="Arial" w:cs="Arial"/>
          <w:iCs/>
          <w:kern w:val="1"/>
          <w:sz w:val="20"/>
          <w:szCs w:val="20"/>
        </w:rPr>
        <w:t xml:space="preserve"> </w:t>
      </w:r>
      <w:proofErr w:type="spellStart"/>
      <w:r w:rsidRPr="0008742B">
        <w:rPr>
          <w:rFonts w:ascii="Arial" w:hAnsi="Arial" w:cs="Arial"/>
          <w:iCs/>
          <w:kern w:val="1"/>
          <w:sz w:val="20"/>
          <w:szCs w:val="20"/>
        </w:rPr>
        <w:t>segmentleri</w:t>
      </w:r>
      <w:proofErr w:type="spellEnd"/>
      <w:r w:rsidRPr="0008742B">
        <w:rPr>
          <w:rFonts w:ascii="Arial" w:hAnsi="Arial" w:cs="Arial"/>
          <w:iCs/>
          <w:kern w:val="1"/>
          <w:sz w:val="20"/>
          <w:szCs w:val="20"/>
        </w:rPr>
        <w:t xml:space="preserve"> </w:t>
      </w:r>
      <w:proofErr w:type="gramStart"/>
      <w:r w:rsidRPr="0008742B">
        <w:rPr>
          <w:rFonts w:ascii="Arial" w:hAnsi="Arial" w:cs="Arial"/>
          <w:iCs/>
          <w:kern w:val="1"/>
          <w:sz w:val="20"/>
          <w:szCs w:val="20"/>
        </w:rPr>
        <w:t>dahil</w:t>
      </w:r>
      <w:proofErr w:type="gramEnd"/>
      <w:r w:rsidRPr="0008742B">
        <w:rPr>
          <w:rFonts w:ascii="Arial" w:hAnsi="Arial" w:cs="Arial"/>
          <w:iCs/>
          <w:kern w:val="1"/>
          <w:sz w:val="20"/>
          <w:szCs w:val="20"/>
        </w:rPr>
        <w:t xml:space="preserve"> tüm müşterilerine karşı her zaman “güvenilir”, “anlaşılır”, “sorumlu” ve “şeffaf” bir yaklaşımla, ihtiyaçlarına uygun ürün ve hizmetler sunmak ve müşteri deneyimini iyileştirmek için tüm kollardan katılım bankacılığı sistemini yapılandırıyor. Sahip olduğu yetkin ve dinamik insan kaynağı ve faizsiz bankacılık altyapısıyla kaliteden ve değerlerinden ödün vermeden sunduğu ürün ve hizmetleri, Albaraka Türk’ü sektöründe lider bir konuma taşıyor.</w:t>
      </w:r>
    </w:p>
    <w:p w14:paraId="04895D7A" w14:textId="77777777" w:rsidR="003F45C2" w:rsidRPr="0008742B" w:rsidRDefault="003F45C2" w:rsidP="003F45C2">
      <w:pPr>
        <w:tabs>
          <w:tab w:val="left" w:pos="567"/>
          <w:tab w:val="left" w:pos="720"/>
        </w:tabs>
        <w:spacing w:before="120" w:after="120"/>
        <w:ind w:left="-42"/>
        <w:jc w:val="both"/>
        <w:rPr>
          <w:rFonts w:ascii="Arial" w:hAnsi="Arial" w:cs="Arial"/>
          <w:iCs/>
          <w:kern w:val="1"/>
          <w:sz w:val="20"/>
          <w:szCs w:val="20"/>
        </w:rPr>
      </w:pPr>
      <w:proofErr w:type="gramStart"/>
      <w:r w:rsidRPr="0008742B">
        <w:rPr>
          <w:rFonts w:ascii="Arial" w:hAnsi="Arial" w:cs="Arial"/>
          <w:iCs/>
          <w:kern w:val="1"/>
          <w:sz w:val="20"/>
          <w:szCs w:val="20"/>
        </w:rPr>
        <w:t>Ana ortağı Albaraka Bankacılık Grubu (ABG)’</w:t>
      </w:r>
      <w:proofErr w:type="spellStart"/>
      <w:r w:rsidRPr="0008742B">
        <w:rPr>
          <w:rFonts w:ascii="Arial" w:hAnsi="Arial" w:cs="Arial"/>
          <w:iCs/>
          <w:kern w:val="1"/>
          <w:sz w:val="20"/>
          <w:szCs w:val="20"/>
        </w:rPr>
        <w:t>nun</w:t>
      </w:r>
      <w:proofErr w:type="spellEnd"/>
      <w:r w:rsidRPr="0008742B">
        <w:rPr>
          <w:rFonts w:ascii="Arial" w:hAnsi="Arial" w:cs="Arial"/>
          <w:iCs/>
          <w:kern w:val="1"/>
          <w:sz w:val="20"/>
          <w:szCs w:val="20"/>
        </w:rPr>
        <w:t xml:space="preserve"> faaliyet gösterdiği Körfez, Ortadoğu ve Kuzey Afrika coğrafyalarında da finansal ürün ve hizmeti sunmada en iyi bölgesel banka olma yolunda ilerleyen Albaraka Türk, Singapur’dan İngiltere’ye, Güney Afrika’dan Fas’a, Avustralya’dan Kazakistan’a kadar 80 ülkede 1000’e yakın banka ile kurduğu geniş muhabirlik ağı sayesinde müşterilerine hızlı, kaliteli ve emniyetli dış ticaret (ithalat, ihracat ve kambiyo) hizmetlerini vermektedir. </w:t>
      </w:r>
      <w:proofErr w:type="gramEnd"/>
      <w:r w:rsidRPr="0008742B">
        <w:rPr>
          <w:rFonts w:ascii="Arial" w:hAnsi="Arial" w:cs="Arial"/>
          <w:iCs/>
          <w:kern w:val="1"/>
          <w:sz w:val="20"/>
          <w:szCs w:val="20"/>
        </w:rPr>
        <w:t xml:space="preserve">Albaraka Türk, müşterilerine, ortaklarına, çalışanlarına ve Türkiye’ye değer katma </w:t>
      </w:r>
      <w:proofErr w:type="gramStart"/>
      <w:r w:rsidRPr="0008742B">
        <w:rPr>
          <w:rFonts w:ascii="Arial" w:hAnsi="Arial" w:cs="Arial"/>
          <w:iCs/>
          <w:kern w:val="1"/>
          <w:sz w:val="20"/>
          <w:szCs w:val="20"/>
        </w:rPr>
        <w:t>misyonunu</w:t>
      </w:r>
      <w:proofErr w:type="gramEnd"/>
      <w:r w:rsidRPr="0008742B">
        <w:rPr>
          <w:rFonts w:ascii="Arial" w:hAnsi="Arial" w:cs="Arial"/>
          <w:iCs/>
          <w:kern w:val="1"/>
          <w:sz w:val="20"/>
          <w:szCs w:val="20"/>
        </w:rPr>
        <w:t xml:space="preserve"> benimsemiş;</w:t>
      </w:r>
      <w:r w:rsidRPr="0008742B">
        <w:rPr>
          <w:rFonts w:ascii="Arial" w:hAnsi="Arial" w:cs="Arial"/>
          <w:color w:val="800000"/>
          <w:sz w:val="20"/>
          <w:szCs w:val="20"/>
          <w:lang w:eastAsia="en-US"/>
        </w:rPr>
        <w:t xml:space="preserve"> </w:t>
      </w:r>
      <w:r w:rsidRPr="0008742B">
        <w:rPr>
          <w:rFonts w:ascii="Arial" w:hAnsi="Arial" w:cs="Arial"/>
          <w:iCs/>
          <w:kern w:val="1"/>
          <w:sz w:val="20"/>
          <w:szCs w:val="20"/>
        </w:rPr>
        <w:t>dünyanın en iyi katılım bankası olma vizyonuna sahip uluslararası bir bankadır.</w:t>
      </w:r>
    </w:p>
    <w:p w14:paraId="24D3D31C" w14:textId="77777777" w:rsidR="003F45C2" w:rsidRPr="00C83E99" w:rsidRDefault="003F45C2" w:rsidP="003F45C2">
      <w:pPr>
        <w:numPr>
          <w:ilvl w:val="0"/>
          <w:numId w:val="31"/>
        </w:numPr>
        <w:spacing w:line="360" w:lineRule="auto"/>
        <w:ind w:left="-142" w:hanging="322"/>
        <w:jc w:val="both"/>
        <w:rPr>
          <w:rFonts w:ascii="Arial" w:hAnsi="Arial" w:cs="Arial"/>
          <w:b/>
          <w:iCs/>
          <w:kern w:val="1"/>
          <w:sz w:val="20"/>
          <w:szCs w:val="20"/>
        </w:rPr>
      </w:pPr>
      <w:r w:rsidRPr="00C83E99">
        <w:rPr>
          <w:rFonts w:ascii="Arial" w:hAnsi="Arial" w:cs="Arial"/>
          <w:b/>
          <w:iCs/>
          <w:kern w:val="1"/>
          <w:sz w:val="20"/>
          <w:szCs w:val="20"/>
        </w:rPr>
        <w:t>Sermaye ve Ortaklık Yapısı:</w:t>
      </w:r>
    </w:p>
    <w:tbl>
      <w:tblPr>
        <w:tblpPr w:leftFromText="180" w:rightFromText="180" w:vertAnchor="text" w:horzAnchor="margin" w:tblpY="349"/>
        <w:tblW w:w="9533" w:type="dxa"/>
        <w:shd w:val="clear" w:color="auto" w:fill="FFFFFF"/>
        <w:tblLook w:val="04A0" w:firstRow="1" w:lastRow="0" w:firstColumn="1" w:lastColumn="0" w:noHBand="0" w:noVBand="1"/>
      </w:tblPr>
      <w:tblGrid>
        <w:gridCol w:w="3109"/>
        <w:gridCol w:w="3233"/>
        <w:gridCol w:w="3191"/>
      </w:tblGrid>
      <w:tr w:rsidR="003F45C2" w:rsidRPr="0008742B" w14:paraId="2F21AE2A" w14:textId="77777777" w:rsidTr="00540D37">
        <w:trPr>
          <w:trHeight w:val="20"/>
        </w:trPr>
        <w:tc>
          <w:tcPr>
            <w:tcW w:w="9533" w:type="dxa"/>
            <w:gridSpan w:val="3"/>
            <w:tcBorders>
              <w:top w:val="single" w:sz="4" w:space="0" w:color="auto"/>
              <w:bottom w:val="single" w:sz="4" w:space="0" w:color="auto"/>
            </w:tcBorders>
            <w:shd w:val="clear" w:color="auto" w:fill="FFFFFF"/>
            <w:noWrap/>
            <w:hideMark/>
          </w:tcPr>
          <w:p w14:paraId="6D569F14" w14:textId="77777777" w:rsidR="003F45C2" w:rsidRPr="0008742B" w:rsidRDefault="003F45C2" w:rsidP="00540D37">
            <w:pPr>
              <w:jc w:val="both"/>
              <w:rPr>
                <w:rFonts w:ascii="Arial" w:hAnsi="Arial" w:cs="Arial"/>
                <w:b/>
                <w:bCs/>
                <w:color w:val="000000"/>
                <w:sz w:val="18"/>
                <w:szCs w:val="18"/>
                <w:lang w:eastAsia="en-US"/>
              </w:rPr>
            </w:pPr>
            <w:bookmarkStart w:id="16" w:name="RANGE!G2:I11"/>
            <w:r w:rsidRPr="0008742B">
              <w:rPr>
                <w:rFonts w:ascii="Arial" w:hAnsi="Arial" w:cs="Arial"/>
                <w:b/>
                <w:bCs/>
                <w:color w:val="000000"/>
                <w:sz w:val="18"/>
                <w:szCs w:val="18"/>
                <w:lang w:eastAsia="en-US"/>
              </w:rPr>
              <w:t>31 Mart 201</w:t>
            </w:r>
            <w:r>
              <w:rPr>
                <w:rFonts w:ascii="Arial" w:hAnsi="Arial" w:cs="Arial"/>
                <w:b/>
                <w:bCs/>
                <w:color w:val="000000"/>
                <w:sz w:val="18"/>
                <w:szCs w:val="18"/>
                <w:lang w:eastAsia="en-US"/>
              </w:rPr>
              <w:t>8 Tarihi İtibarıyla</w:t>
            </w:r>
            <w:r w:rsidRPr="0008742B">
              <w:rPr>
                <w:rFonts w:ascii="Arial" w:hAnsi="Arial" w:cs="Arial"/>
                <w:b/>
                <w:bCs/>
                <w:color w:val="000000"/>
                <w:sz w:val="18"/>
                <w:szCs w:val="18"/>
                <w:lang w:eastAsia="en-US"/>
              </w:rPr>
              <w:t xml:space="preserve"> Banka Sermaye Dağılımı</w:t>
            </w:r>
            <w:bookmarkEnd w:id="16"/>
          </w:p>
        </w:tc>
      </w:tr>
      <w:tr w:rsidR="003F45C2" w:rsidRPr="0008742B" w14:paraId="76DE5DBE" w14:textId="77777777" w:rsidTr="00540D37">
        <w:trPr>
          <w:trHeight w:val="20"/>
        </w:trPr>
        <w:tc>
          <w:tcPr>
            <w:tcW w:w="3109" w:type="dxa"/>
            <w:tcBorders>
              <w:top w:val="single" w:sz="4" w:space="0" w:color="auto"/>
              <w:bottom w:val="single" w:sz="4" w:space="0" w:color="auto"/>
            </w:tcBorders>
            <w:shd w:val="clear" w:color="auto" w:fill="FFFFFF"/>
            <w:hideMark/>
          </w:tcPr>
          <w:p w14:paraId="3A234A50" w14:textId="77777777" w:rsidR="003F45C2" w:rsidRPr="0008742B" w:rsidRDefault="003F45C2" w:rsidP="00540D37">
            <w:pPr>
              <w:jc w:val="both"/>
              <w:rPr>
                <w:rFonts w:ascii="Arial" w:hAnsi="Arial" w:cs="Arial"/>
                <w:b/>
                <w:bCs/>
                <w:color w:val="000000"/>
                <w:sz w:val="18"/>
                <w:szCs w:val="18"/>
                <w:lang w:eastAsia="en-US"/>
              </w:rPr>
            </w:pPr>
            <w:r w:rsidRPr="0008742B">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76E6BCB8" w14:textId="77777777" w:rsidR="003F45C2" w:rsidRPr="0008742B" w:rsidRDefault="003F45C2" w:rsidP="00540D37">
            <w:pPr>
              <w:jc w:val="right"/>
              <w:rPr>
                <w:rFonts w:ascii="Arial" w:hAnsi="Arial" w:cs="Arial"/>
                <w:b/>
                <w:bCs/>
                <w:color w:val="000000"/>
                <w:sz w:val="18"/>
                <w:szCs w:val="18"/>
                <w:lang w:eastAsia="en-US"/>
              </w:rPr>
            </w:pPr>
            <w:r w:rsidRPr="0008742B">
              <w:rPr>
                <w:rFonts w:ascii="Arial" w:hAnsi="Arial" w:cs="Arial"/>
                <w:b/>
                <w:bCs/>
                <w:color w:val="000000"/>
                <w:sz w:val="18"/>
                <w:szCs w:val="18"/>
                <w:lang w:eastAsia="en-US"/>
              </w:rPr>
              <w:t>Pay Tutarı (TL)</w:t>
            </w:r>
          </w:p>
        </w:tc>
        <w:tc>
          <w:tcPr>
            <w:tcW w:w="3191" w:type="dxa"/>
            <w:tcBorders>
              <w:top w:val="single" w:sz="4" w:space="0" w:color="auto"/>
              <w:bottom w:val="single" w:sz="4" w:space="0" w:color="auto"/>
            </w:tcBorders>
            <w:shd w:val="clear" w:color="auto" w:fill="FFFFFF"/>
            <w:vAlign w:val="bottom"/>
            <w:hideMark/>
          </w:tcPr>
          <w:p w14:paraId="0CE2E0FF" w14:textId="77777777" w:rsidR="003F45C2" w:rsidRPr="0008742B" w:rsidRDefault="003F45C2" w:rsidP="00540D37">
            <w:pPr>
              <w:jc w:val="right"/>
              <w:rPr>
                <w:rFonts w:ascii="Arial" w:hAnsi="Arial" w:cs="Arial"/>
                <w:b/>
                <w:bCs/>
                <w:color w:val="000000"/>
                <w:sz w:val="18"/>
                <w:szCs w:val="18"/>
                <w:lang w:eastAsia="en-US"/>
              </w:rPr>
            </w:pPr>
            <w:r w:rsidRPr="0008742B">
              <w:rPr>
                <w:rFonts w:ascii="Arial" w:hAnsi="Arial" w:cs="Arial"/>
                <w:b/>
                <w:bCs/>
                <w:color w:val="000000"/>
                <w:sz w:val="18"/>
                <w:szCs w:val="18"/>
                <w:lang w:eastAsia="en-US"/>
              </w:rPr>
              <w:t>Oranı (%)</w:t>
            </w:r>
          </w:p>
        </w:tc>
      </w:tr>
      <w:tr w:rsidR="003F45C2" w:rsidRPr="0008742B" w14:paraId="6E5CE633" w14:textId="77777777" w:rsidTr="00540D37">
        <w:trPr>
          <w:trHeight w:val="20"/>
        </w:trPr>
        <w:tc>
          <w:tcPr>
            <w:tcW w:w="3109" w:type="dxa"/>
            <w:tcBorders>
              <w:top w:val="single" w:sz="4" w:space="0" w:color="auto"/>
            </w:tcBorders>
            <w:shd w:val="clear" w:color="auto" w:fill="FFFFFF"/>
          </w:tcPr>
          <w:p w14:paraId="4BBF2A53" w14:textId="77777777" w:rsidR="003F45C2" w:rsidRPr="0008742B" w:rsidRDefault="003F45C2" w:rsidP="00540D37">
            <w:pPr>
              <w:jc w:val="both"/>
              <w:rPr>
                <w:rFonts w:ascii="Arial" w:hAnsi="Arial" w:cs="Arial"/>
                <w:b/>
                <w:bCs/>
                <w:color w:val="000000"/>
                <w:sz w:val="18"/>
                <w:szCs w:val="18"/>
                <w:lang w:eastAsia="en-US"/>
              </w:rPr>
            </w:pPr>
          </w:p>
        </w:tc>
        <w:tc>
          <w:tcPr>
            <w:tcW w:w="3233" w:type="dxa"/>
            <w:tcBorders>
              <w:top w:val="single" w:sz="4" w:space="0" w:color="auto"/>
            </w:tcBorders>
            <w:shd w:val="clear" w:color="auto" w:fill="FFFFFF"/>
            <w:vAlign w:val="bottom"/>
          </w:tcPr>
          <w:p w14:paraId="7FC785FE" w14:textId="77777777" w:rsidR="003F45C2" w:rsidRPr="0008742B" w:rsidRDefault="003F45C2" w:rsidP="00540D37">
            <w:pPr>
              <w:jc w:val="right"/>
              <w:rPr>
                <w:rFonts w:ascii="Arial" w:hAnsi="Arial" w:cs="Arial"/>
                <w:b/>
                <w:bCs/>
                <w:color w:val="000000"/>
                <w:sz w:val="18"/>
                <w:szCs w:val="18"/>
                <w:lang w:eastAsia="en-US"/>
              </w:rPr>
            </w:pPr>
          </w:p>
        </w:tc>
        <w:tc>
          <w:tcPr>
            <w:tcW w:w="3191" w:type="dxa"/>
            <w:tcBorders>
              <w:top w:val="single" w:sz="4" w:space="0" w:color="auto"/>
            </w:tcBorders>
            <w:shd w:val="clear" w:color="auto" w:fill="FFFFFF"/>
            <w:vAlign w:val="bottom"/>
          </w:tcPr>
          <w:p w14:paraId="246C6B4B" w14:textId="77777777" w:rsidR="003F45C2" w:rsidRPr="0008742B" w:rsidRDefault="003F45C2" w:rsidP="00540D37">
            <w:pPr>
              <w:jc w:val="right"/>
              <w:rPr>
                <w:rFonts w:ascii="Arial" w:hAnsi="Arial" w:cs="Arial"/>
                <w:b/>
                <w:bCs/>
                <w:color w:val="000000"/>
                <w:sz w:val="18"/>
                <w:szCs w:val="18"/>
                <w:lang w:eastAsia="en-US"/>
              </w:rPr>
            </w:pPr>
          </w:p>
        </w:tc>
      </w:tr>
      <w:tr w:rsidR="003F45C2" w:rsidRPr="0008742B" w14:paraId="5E596A15" w14:textId="77777777" w:rsidTr="00540D37">
        <w:trPr>
          <w:trHeight w:val="20"/>
        </w:trPr>
        <w:tc>
          <w:tcPr>
            <w:tcW w:w="3109" w:type="dxa"/>
            <w:shd w:val="clear" w:color="auto" w:fill="FFFFFF"/>
            <w:hideMark/>
          </w:tcPr>
          <w:p w14:paraId="7CF81714" w14:textId="77777777" w:rsidR="003F45C2" w:rsidRPr="0008742B" w:rsidRDefault="003F45C2" w:rsidP="00540D37">
            <w:pPr>
              <w:jc w:val="both"/>
              <w:rPr>
                <w:rFonts w:ascii="Arial" w:hAnsi="Arial" w:cs="Arial"/>
                <w:b/>
                <w:bCs/>
                <w:color w:val="000000"/>
                <w:sz w:val="18"/>
                <w:szCs w:val="18"/>
                <w:lang w:eastAsia="en-US"/>
              </w:rPr>
            </w:pPr>
            <w:r w:rsidRPr="0008742B">
              <w:rPr>
                <w:rFonts w:ascii="Arial" w:hAnsi="Arial" w:cs="Arial"/>
                <w:b/>
                <w:bCs/>
                <w:color w:val="000000"/>
                <w:sz w:val="18"/>
                <w:szCs w:val="18"/>
                <w:lang w:eastAsia="en-US"/>
              </w:rPr>
              <w:t> Yabancı Ortaklık</w:t>
            </w:r>
          </w:p>
        </w:tc>
        <w:tc>
          <w:tcPr>
            <w:tcW w:w="3233" w:type="dxa"/>
            <w:shd w:val="clear" w:color="auto" w:fill="FFFFFF"/>
            <w:vAlign w:val="bottom"/>
          </w:tcPr>
          <w:p w14:paraId="549A517A" w14:textId="77777777" w:rsidR="003F45C2" w:rsidRPr="0008742B" w:rsidRDefault="003F45C2" w:rsidP="00540D37">
            <w:pPr>
              <w:jc w:val="right"/>
              <w:rPr>
                <w:rFonts w:ascii="Arial" w:hAnsi="Arial" w:cs="Arial"/>
                <w:b/>
                <w:bCs/>
                <w:sz w:val="18"/>
                <w:szCs w:val="18"/>
                <w:lang w:eastAsia="en-US"/>
              </w:rPr>
            </w:pPr>
            <w:r w:rsidRPr="0008742B">
              <w:rPr>
                <w:rFonts w:ascii="Arial" w:hAnsi="Arial" w:cs="Arial"/>
                <w:b/>
                <w:bCs/>
                <w:sz w:val="18"/>
                <w:szCs w:val="18"/>
                <w:lang w:eastAsia="en-US"/>
              </w:rPr>
              <w:t>593.953</w:t>
            </w:r>
          </w:p>
        </w:tc>
        <w:tc>
          <w:tcPr>
            <w:tcW w:w="3191" w:type="dxa"/>
            <w:shd w:val="clear" w:color="auto" w:fill="FFFFFF"/>
            <w:noWrap/>
            <w:vAlign w:val="bottom"/>
          </w:tcPr>
          <w:p w14:paraId="3F348EDC" w14:textId="77777777" w:rsidR="003F45C2" w:rsidRPr="0008742B" w:rsidRDefault="003F45C2" w:rsidP="00540D37">
            <w:pPr>
              <w:jc w:val="right"/>
              <w:rPr>
                <w:rFonts w:ascii="Arial" w:hAnsi="Arial" w:cs="Arial"/>
                <w:b/>
                <w:bCs/>
                <w:color w:val="000000"/>
                <w:sz w:val="18"/>
                <w:szCs w:val="18"/>
                <w:lang w:eastAsia="en-US"/>
              </w:rPr>
            </w:pPr>
            <w:r w:rsidRPr="0008742B">
              <w:rPr>
                <w:rFonts w:ascii="Arial" w:hAnsi="Arial" w:cs="Arial"/>
                <w:b/>
                <w:bCs/>
                <w:color w:val="000000"/>
                <w:sz w:val="18"/>
                <w:szCs w:val="18"/>
                <w:lang w:eastAsia="en-US"/>
              </w:rPr>
              <w:t>66,00</w:t>
            </w:r>
          </w:p>
        </w:tc>
      </w:tr>
      <w:tr w:rsidR="003F45C2" w:rsidRPr="0008742B" w14:paraId="0F6B8E6A" w14:textId="77777777" w:rsidTr="00540D37">
        <w:trPr>
          <w:trHeight w:val="20"/>
        </w:trPr>
        <w:tc>
          <w:tcPr>
            <w:tcW w:w="3109" w:type="dxa"/>
            <w:shd w:val="clear" w:color="auto" w:fill="FFFFFF"/>
            <w:hideMark/>
          </w:tcPr>
          <w:p w14:paraId="27479181" w14:textId="77777777" w:rsidR="003F45C2" w:rsidRPr="0008742B" w:rsidRDefault="003F45C2" w:rsidP="00540D37">
            <w:pPr>
              <w:jc w:val="both"/>
              <w:rPr>
                <w:rFonts w:ascii="Arial" w:hAnsi="Arial" w:cs="Arial"/>
                <w:color w:val="000000"/>
                <w:sz w:val="18"/>
                <w:szCs w:val="18"/>
                <w:lang w:eastAsia="en-US"/>
              </w:rPr>
            </w:pPr>
            <w:r w:rsidRPr="0008742B">
              <w:rPr>
                <w:rFonts w:ascii="Arial" w:hAnsi="Arial" w:cs="Arial"/>
                <w:color w:val="000000"/>
                <w:sz w:val="18"/>
                <w:szCs w:val="18"/>
                <w:lang w:eastAsia="en-US"/>
              </w:rPr>
              <w:t> Albaraka Bankacılık Grubu</w:t>
            </w:r>
          </w:p>
        </w:tc>
        <w:tc>
          <w:tcPr>
            <w:tcW w:w="3233" w:type="dxa"/>
            <w:shd w:val="clear" w:color="auto" w:fill="FFFFFF"/>
            <w:vAlign w:val="bottom"/>
          </w:tcPr>
          <w:p w14:paraId="7FA5CE96" w14:textId="77777777" w:rsidR="003F45C2" w:rsidRPr="0008742B" w:rsidRDefault="003F45C2" w:rsidP="00540D37">
            <w:pPr>
              <w:jc w:val="right"/>
              <w:rPr>
                <w:rFonts w:ascii="Arial" w:hAnsi="Arial" w:cs="Arial"/>
                <w:sz w:val="18"/>
                <w:szCs w:val="18"/>
                <w:lang w:eastAsia="en-US"/>
              </w:rPr>
            </w:pPr>
            <w:r w:rsidRPr="0008742B">
              <w:rPr>
                <w:rFonts w:ascii="Arial" w:hAnsi="Arial" w:cs="Arial"/>
                <w:sz w:val="18"/>
                <w:szCs w:val="18"/>
                <w:lang w:eastAsia="en-US"/>
              </w:rPr>
              <w:t>486.523</w:t>
            </w:r>
          </w:p>
        </w:tc>
        <w:tc>
          <w:tcPr>
            <w:tcW w:w="3191" w:type="dxa"/>
            <w:shd w:val="clear" w:color="auto" w:fill="FFFFFF"/>
            <w:noWrap/>
            <w:vAlign w:val="bottom"/>
          </w:tcPr>
          <w:p w14:paraId="16F350B3" w14:textId="77777777" w:rsidR="003F45C2" w:rsidRPr="0008742B" w:rsidRDefault="003F45C2" w:rsidP="00540D37">
            <w:pPr>
              <w:jc w:val="right"/>
              <w:rPr>
                <w:rFonts w:ascii="Arial" w:hAnsi="Arial" w:cs="Arial"/>
                <w:bCs/>
                <w:color w:val="000000"/>
                <w:sz w:val="18"/>
                <w:szCs w:val="18"/>
                <w:lang w:eastAsia="en-US"/>
              </w:rPr>
            </w:pPr>
            <w:r w:rsidRPr="0008742B">
              <w:rPr>
                <w:rFonts w:ascii="Arial" w:hAnsi="Arial" w:cs="Arial"/>
                <w:bCs/>
                <w:color w:val="000000"/>
                <w:sz w:val="18"/>
                <w:szCs w:val="18"/>
                <w:lang w:eastAsia="en-US"/>
              </w:rPr>
              <w:t>54,06</w:t>
            </w:r>
          </w:p>
        </w:tc>
      </w:tr>
      <w:tr w:rsidR="003F45C2" w:rsidRPr="0008742B" w14:paraId="5D7D3929" w14:textId="77777777" w:rsidTr="00540D37">
        <w:trPr>
          <w:trHeight w:val="20"/>
        </w:trPr>
        <w:tc>
          <w:tcPr>
            <w:tcW w:w="3109" w:type="dxa"/>
            <w:shd w:val="clear" w:color="auto" w:fill="FFFFFF"/>
            <w:hideMark/>
          </w:tcPr>
          <w:p w14:paraId="2C433281" w14:textId="77777777" w:rsidR="003F45C2" w:rsidRPr="0008742B" w:rsidRDefault="003F45C2" w:rsidP="00540D37">
            <w:pPr>
              <w:jc w:val="both"/>
              <w:rPr>
                <w:rFonts w:ascii="Arial" w:hAnsi="Arial" w:cs="Arial"/>
                <w:color w:val="000000"/>
                <w:sz w:val="18"/>
                <w:szCs w:val="18"/>
                <w:lang w:eastAsia="en-US"/>
              </w:rPr>
            </w:pPr>
            <w:r w:rsidRPr="0008742B">
              <w:rPr>
                <w:rFonts w:ascii="Arial" w:hAnsi="Arial" w:cs="Arial"/>
                <w:color w:val="000000"/>
                <w:sz w:val="18"/>
                <w:szCs w:val="18"/>
                <w:lang w:eastAsia="en-US"/>
              </w:rPr>
              <w:t> İslam Kalkınma Bankası</w:t>
            </w:r>
          </w:p>
        </w:tc>
        <w:tc>
          <w:tcPr>
            <w:tcW w:w="3233" w:type="dxa"/>
            <w:shd w:val="clear" w:color="auto" w:fill="FFFFFF"/>
            <w:vAlign w:val="bottom"/>
          </w:tcPr>
          <w:p w14:paraId="28F548F8" w14:textId="77777777" w:rsidR="003F45C2" w:rsidRPr="0008742B" w:rsidRDefault="003F45C2" w:rsidP="00540D37">
            <w:pPr>
              <w:jc w:val="right"/>
              <w:rPr>
                <w:rFonts w:ascii="Arial" w:hAnsi="Arial" w:cs="Arial"/>
                <w:sz w:val="18"/>
                <w:szCs w:val="18"/>
                <w:lang w:eastAsia="en-US"/>
              </w:rPr>
            </w:pPr>
            <w:r w:rsidRPr="0008742B">
              <w:rPr>
                <w:rFonts w:ascii="Arial" w:hAnsi="Arial" w:cs="Arial"/>
                <w:sz w:val="18"/>
                <w:szCs w:val="18"/>
                <w:lang w:eastAsia="en-US"/>
              </w:rPr>
              <w:t>70.574</w:t>
            </w:r>
          </w:p>
        </w:tc>
        <w:tc>
          <w:tcPr>
            <w:tcW w:w="3191" w:type="dxa"/>
            <w:shd w:val="clear" w:color="auto" w:fill="FFFFFF"/>
            <w:noWrap/>
            <w:vAlign w:val="bottom"/>
          </w:tcPr>
          <w:p w14:paraId="64FD1E38" w14:textId="77777777" w:rsidR="003F45C2" w:rsidRPr="0008742B" w:rsidRDefault="003F45C2" w:rsidP="00540D37">
            <w:pPr>
              <w:jc w:val="right"/>
              <w:rPr>
                <w:rFonts w:ascii="Arial" w:hAnsi="Arial" w:cs="Arial"/>
                <w:bCs/>
                <w:color w:val="000000"/>
                <w:sz w:val="18"/>
                <w:szCs w:val="18"/>
                <w:lang w:eastAsia="en-US"/>
              </w:rPr>
            </w:pPr>
            <w:r w:rsidRPr="0008742B">
              <w:rPr>
                <w:rFonts w:ascii="Arial" w:hAnsi="Arial" w:cs="Arial"/>
                <w:bCs/>
                <w:color w:val="000000"/>
                <w:sz w:val="18"/>
                <w:szCs w:val="18"/>
                <w:lang w:eastAsia="en-US"/>
              </w:rPr>
              <w:t>7,84</w:t>
            </w:r>
          </w:p>
        </w:tc>
      </w:tr>
      <w:tr w:rsidR="003F45C2" w:rsidRPr="0008742B" w14:paraId="12595164" w14:textId="77777777" w:rsidTr="00540D37">
        <w:trPr>
          <w:trHeight w:val="20"/>
        </w:trPr>
        <w:tc>
          <w:tcPr>
            <w:tcW w:w="3109" w:type="dxa"/>
            <w:shd w:val="clear" w:color="auto" w:fill="FFFFFF"/>
            <w:hideMark/>
          </w:tcPr>
          <w:p w14:paraId="2806CC89" w14:textId="77777777" w:rsidR="003F45C2" w:rsidRPr="0008742B" w:rsidRDefault="003F45C2" w:rsidP="00540D37">
            <w:pPr>
              <w:jc w:val="both"/>
              <w:rPr>
                <w:rFonts w:ascii="Arial" w:hAnsi="Arial" w:cs="Arial"/>
                <w:color w:val="000000"/>
                <w:sz w:val="18"/>
                <w:szCs w:val="18"/>
                <w:lang w:eastAsia="en-US"/>
              </w:rPr>
            </w:pPr>
            <w:r w:rsidRPr="0008742B">
              <w:rPr>
                <w:rFonts w:ascii="Arial" w:hAnsi="Arial" w:cs="Arial"/>
                <w:color w:val="000000"/>
                <w:sz w:val="18"/>
                <w:szCs w:val="18"/>
                <w:lang w:eastAsia="en-US"/>
              </w:rPr>
              <w:t> </w:t>
            </w:r>
            <w:proofErr w:type="spellStart"/>
            <w:r w:rsidRPr="0008742B">
              <w:rPr>
                <w:rFonts w:ascii="Arial" w:hAnsi="Arial" w:cs="Arial"/>
                <w:color w:val="000000"/>
                <w:sz w:val="18"/>
                <w:szCs w:val="18"/>
                <w:lang w:eastAsia="en-US"/>
              </w:rPr>
              <w:t>Alharthy</w:t>
            </w:r>
            <w:proofErr w:type="spellEnd"/>
            <w:r w:rsidRPr="0008742B">
              <w:rPr>
                <w:rFonts w:ascii="Arial" w:hAnsi="Arial" w:cs="Arial"/>
                <w:color w:val="000000"/>
                <w:sz w:val="18"/>
                <w:szCs w:val="18"/>
                <w:lang w:eastAsia="en-US"/>
              </w:rPr>
              <w:t xml:space="preserve"> Ailesi</w:t>
            </w:r>
          </w:p>
        </w:tc>
        <w:tc>
          <w:tcPr>
            <w:tcW w:w="3233" w:type="dxa"/>
            <w:shd w:val="clear" w:color="auto" w:fill="FFFFFF"/>
            <w:vAlign w:val="bottom"/>
          </w:tcPr>
          <w:p w14:paraId="27E17A2A" w14:textId="77777777" w:rsidR="003F45C2" w:rsidRPr="0008742B" w:rsidRDefault="003F45C2" w:rsidP="00540D37">
            <w:pPr>
              <w:jc w:val="right"/>
              <w:rPr>
                <w:rFonts w:ascii="Arial" w:hAnsi="Arial" w:cs="Arial"/>
                <w:sz w:val="18"/>
                <w:szCs w:val="18"/>
                <w:lang w:eastAsia="en-US"/>
              </w:rPr>
            </w:pPr>
            <w:r w:rsidRPr="0008742B">
              <w:rPr>
                <w:rFonts w:ascii="Arial" w:hAnsi="Arial" w:cs="Arial"/>
                <w:sz w:val="18"/>
                <w:szCs w:val="18"/>
                <w:lang w:eastAsia="en-US"/>
              </w:rPr>
              <w:t>31.106</w:t>
            </w:r>
          </w:p>
        </w:tc>
        <w:tc>
          <w:tcPr>
            <w:tcW w:w="3191" w:type="dxa"/>
            <w:shd w:val="clear" w:color="auto" w:fill="FFFFFF"/>
            <w:noWrap/>
            <w:vAlign w:val="bottom"/>
          </w:tcPr>
          <w:p w14:paraId="1018614C" w14:textId="77777777" w:rsidR="003F45C2" w:rsidRPr="0008742B" w:rsidRDefault="003F45C2" w:rsidP="00540D37">
            <w:pPr>
              <w:jc w:val="right"/>
              <w:rPr>
                <w:rFonts w:ascii="Arial" w:hAnsi="Arial" w:cs="Arial"/>
                <w:bCs/>
                <w:color w:val="000000"/>
                <w:sz w:val="18"/>
                <w:szCs w:val="18"/>
                <w:lang w:eastAsia="en-US"/>
              </w:rPr>
            </w:pPr>
            <w:r w:rsidRPr="0008742B">
              <w:rPr>
                <w:rFonts w:ascii="Arial" w:hAnsi="Arial" w:cs="Arial"/>
                <w:bCs/>
                <w:color w:val="000000"/>
                <w:sz w:val="18"/>
                <w:szCs w:val="18"/>
                <w:lang w:eastAsia="en-US"/>
              </w:rPr>
              <w:t>3,46</w:t>
            </w:r>
          </w:p>
        </w:tc>
      </w:tr>
      <w:tr w:rsidR="003F45C2" w:rsidRPr="0008742B" w14:paraId="3B388560" w14:textId="77777777" w:rsidTr="00540D37">
        <w:trPr>
          <w:trHeight w:val="20"/>
        </w:trPr>
        <w:tc>
          <w:tcPr>
            <w:tcW w:w="3109" w:type="dxa"/>
            <w:shd w:val="clear" w:color="auto" w:fill="FFFFFF"/>
            <w:hideMark/>
          </w:tcPr>
          <w:p w14:paraId="07942653" w14:textId="77777777" w:rsidR="003F45C2" w:rsidRPr="0008742B" w:rsidRDefault="003F45C2" w:rsidP="00540D37">
            <w:pPr>
              <w:jc w:val="both"/>
              <w:rPr>
                <w:rFonts w:ascii="Arial" w:hAnsi="Arial" w:cs="Arial"/>
                <w:color w:val="000000"/>
                <w:sz w:val="18"/>
                <w:szCs w:val="18"/>
                <w:lang w:eastAsia="en-US"/>
              </w:rPr>
            </w:pPr>
            <w:r w:rsidRPr="0008742B">
              <w:rPr>
                <w:rFonts w:ascii="Arial" w:hAnsi="Arial" w:cs="Arial"/>
                <w:color w:val="000000"/>
                <w:sz w:val="18"/>
                <w:szCs w:val="18"/>
                <w:lang w:eastAsia="en-US"/>
              </w:rPr>
              <w:t> Diğer</w:t>
            </w:r>
          </w:p>
        </w:tc>
        <w:tc>
          <w:tcPr>
            <w:tcW w:w="3233" w:type="dxa"/>
            <w:shd w:val="clear" w:color="auto" w:fill="FFFFFF"/>
            <w:vAlign w:val="center"/>
          </w:tcPr>
          <w:p w14:paraId="598EEC15" w14:textId="77777777" w:rsidR="003F45C2" w:rsidRPr="0008742B" w:rsidRDefault="003F45C2" w:rsidP="00540D37">
            <w:pPr>
              <w:jc w:val="right"/>
              <w:rPr>
                <w:rFonts w:ascii="Arial" w:hAnsi="Arial" w:cs="Arial"/>
                <w:sz w:val="18"/>
                <w:szCs w:val="18"/>
                <w:lang w:eastAsia="en-US"/>
              </w:rPr>
            </w:pPr>
            <w:r w:rsidRPr="0008742B">
              <w:rPr>
                <w:rFonts w:ascii="Arial" w:hAnsi="Arial" w:cs="Arial"/>
                <w:sz w:val="18"/>
                <w:szCs w:val="18"/>
                <w:lang w:eastAsia="en-US"/>
              </w:rPr>
              <w:t>5.750</w:t>
            </w:r>
          </w:p>
        </w:tc>
        <w:tc>
          <w:tcPr>
            <w:tcW w:w="3191" w:type="dxa"/>
            <w:shd w:val="clear" w:color="auto" w:fill="FFFFFF"/>
            <w:noWrap/>
            <w:vAlign w:val="bottom"/>
          </w:tcPr>
          <w:p w14:paraId="5B03C8BB" w14:textId="77777777" w:rsidR="003F45C2" w:rsidRPr="0008742B" w:rsidRDefault="003F45C2" w:rsidP="00540D37">
            <w:pPr>
              <w:jc w:val="right"/>
              <w:rPr>
                <w:rFonts w:ascii="Arial" w:hAnsi="Arial" w:cs="Arial"/>
                <w:bCs/>
                <w:color w:val="000000"/>
                <w:sz w:val="18"/>
                <w:szCs w:val="18"/>
                <w:lang w:eastAsia="en-US"/>
              </w:rPr>
            </w:pPr>
            <w:r w:rsidRPr="0008742B">
              <w:rPr>
                <w:rFonts w:ascii="Arial" w:hAnsi="Arial" w:cs="Arial"/>
                <w:bCs/>
                <w:color w:val="000000"/>
                <w:sz w:val="18"/>
                <w:szCs w:val="18"/>
                <w:lang w:eastAsia="en-US"/>
              </w:rPr>
              <w:t>0,64</w:t>
            </w:r>
          </w:p>
        </w:tc>
      </w:tr>
      <w:tr w:rsidR="003F45C2" w:rsidRPr="0008742B" w14:paraId="4FC0FC9E" w14:textId="77777777" w:rsidTr="00540D37">
        <w:trPr>
          <w:trHeight w:val="20"/>
        </w:trPr>
        <w:tc>
          <w:tcPr>
            <w:tcW w:w="3109" w:type="dxa"/>
            <w:shd w:val="clear" w:color="auto" w:fill="FFFFFF"/>
            <w:hideMark/>
          </w:tcPr>
          <w:p w14:paraId="02618CBE" w14:textId="77777777" w:rsidR="003F45C2" w:rsidRPr="0008742B" w:rsidRDefault="003F45C2" w:rsidP="00540D37">
            <w:pPr>
              <w:jc w:val="both"/>
              <w:rPr>
                <w:rFonts w:ascii="Arial" w:hAnsi="Arial" w:cs="Arial"/>
                <w:b/>
                <w:bCs/>
                <w:color w:val="000000"/>
                <w:sz w:val="18"/>
                <w:szCs w:val="18"/>
                <w:lang w:eastAsia="en-US"/>
              </w:rPr>
            </w:pPr>
            <w:r w:rsidRPr="0008742B">
              <w:rPr>
                <w:rFonts w:ascii="Arial" w:hAnsi="Arial" w:cs="Arial"/>
                <w:b/>
                <w:bCs/>
                <w:color w:val="000000"/>
                <w:sz w:val="18"/>
                <w:szCs w:val="18"/>
                <w:lang w:eastAsia="en-US"/>
              </w:rPr>
              <w:t> Yerli Ortaklar</w:t>
            </w:r>
          </w:p>
        </w:tc>
        <w:tc>
          <w:tcPr>
            <w:tcW w:w="3233" w:type="dxa"/>
            <w:shd w:val="clear" w:color="auto" w:fill="FFFFFF"/>
          </w:tcPr>
          <w:p w14:paraId="736118D5" w14:textId="77777777" w:rsidR="003F45C2" w:rsidRPr="0008742B" w:rsidRDefault="003F45C2" w:rsidP="00540D37">
            <w:pPr>
              <w:jc w:val="right"/>
              <w:rPr>
                <w:rFonts w:ascii="Arial" w:hAnsi="Arial" w:cs="Arial"/>
                <w:b/>
                <w:bCs/>
                <w:sz w:val="18"/>
                <w:szCs w:val="18"/>
                <w:lang w:eastAsia="en-US"/>
              </w:rPr>
            </w:pPr>
            <w:r>
              <w:rPr>
                <w:rFonts w:ascii="Arial" w:hAnsi="Arial" w:cs="Arial"/>
                <w:b/>
                <w:bCs/>
                <w:sz w:val="18"/>
                <w:szCs w:val="18"/>
                <w:lang w:eastAsia="en-US"/>
              </w:rPr>
              <w:t>79.057</w:t>
            </w:r>
          </w:p>
        </w:tc>
        <w:tc>
          <w:tcPr>
            <w:tcW w:w="3191" w:type="dxa"/>
            <w:shd w:val="clear" w:color="auto" w:fill="FFFFFF"/>
            <w:noWrap/>
            <w:vAlign w:val="bottom"/>
          </w:tcPr>
          <w:p w14:paraId="6F028BFB" w14:textId="77777777" w:rsidR="003F45C2" w:rsidRPr="0008742B" w:rsidRDefault="003F45C2" w:rsidP="00540D37">
            <w:pPr>
              <w:jc w:val="right"/>
              <w:rPr>
                <w:rFonts w:ascii="Arial" w:hAnsi="Arial" w:cs="Arial"/>
                <w:b/>
                <w:bCs/>
                <w:color w:val="000000"/>
                <w:sz w:val="18"/>
                <w:szCs w:val="18"/>
                <w:lang w:eastAsia="en-US"/>
              </w:rPr>
            </w:pPr>
            <w:r>
              <w:rPr>
                <w:rFonts w:ascii="Arial" w:hAnsi="Arial" w:cs="Arial"/>
                <w:b/>
                <w:bCs/>
                <w:color w:val="000000"/>
                <w:sz w:val="18"/>
                <w:szCs w:val="18"/>
                <w:lang w:eastAsia="en-US"/>
              </w:rPr>
              <w:t>8</w:t>
            </w:r>
            <w:r w:rsidRPr="0008742B">
              <w:rPr>
                <w:rFonts w:ascii="Arial" w:hAnsi="Arial" w:cs="Arial"/>
                <w:b/>
                <w:bCs/>
                <w:color w:val="000000"/>
                <w:sz w:val="18"/>
                <w:szCs w:val="18"/>
                <w:lang w:eastAsia="en-US"/>
              </w:rPr>
              <w:t>,7</w:t>
            </w:r>
            <w:r>
              <w:rPr>
                <w:rFonts w:ascii="Arial" w:hAnsi="Arial" w:cs="Arial"/>
                <w:b/>
                <w:bCs/>
                <w:color w:val="000000"/>
                <w:sz w:val="18"/>
                <w:szCs w:val="18"/>
                <w:lang w:eastAsia="en-US"/>
              </w:rPr>
              <w:t>8</w:t>
            </w:r>
          </w:p>
        </w:tc>
      </w:tr>
      <w:tr w:rsidR="003F45C2" w:rsidRPr="0008742B" w14:paraId="7E2FEC58" w14:textId="77777777" w:rsidTr="00540D37">
        <w:trPr>
          <w:trHeight w:val="20"/>
        </w:trPr>
        <w:tc>
          <w:tcPr>
            <w:tcW w:w="3109" w:type="dxa"/>
            <w:shd w:val="clear" w:color="auto" w:fill="FFFFFF"/>
            <w:hideMark/>
          </w:tcPr>
          <w:p w14:paraId="39A80A8C" w14:textId="77777777" w:rsidR="003F45C2" w:rsidRPr="0008742B" w:rsidRDefault="003F45C2" w:rsidP="00540D37">
            <w:pPr>
              <w:jc w:val="both"/>
              <w:rPr>
                <w:rFonts w:ascii="Arial" w:hAnsi="Arial" w:cs="Arial"/>
                <w:b/>
                <w:bCs/>
                <w:color w:val="000000"/>
                <w:sz w:val="18"/>
                <w:szCs w:val="18"/>
                <w:lang w:eastAsia="en-US"/>
              </w:rPr>
            </w:pPr>
            <w:r w:rsidRPr="0008742B">
              <w:rPr>
                <w:rFonts w:ascii="Arial" w:hAnsi="Arial" w:cs="Arial"/>
                <w:b/>
                <w:bCs/>
                <w:color w:val="000000"/>
                <w:sz w:val="18"/>
                <w:szCs w:val="18"/>
                <w:lang w:eastAsia="en-US"/>
              </w:rPr>
              <w:t> Halka Açık</w:t>
            </w:r>
          </w:p>
        </w:tc>
        <w:tc>
          <w:tcPr>
            <w:tcW w:w="3233" w:type="dxa"/>
            <w:shd w:val="clear" w:color="auto" w:fill="FFFFFF"/>
          </w:tcPr>
          <w:p w14:paraId="7EA96BD5" w14:textId="423989DF" w:rsidR="003F45C2" w:rsidRPr="0008742B" w:rsidRDefault="003F45C2" w:rsidP="000B19E9">
            <w:pPr>
              <w:jc w:val="right"/>
              <w:rPr>
                <w:rFonts w:ascii="Arial" w:hAnsi="Arial" w:cs="Arial"/>
                <w:b/>
                <w:bCs/>
                <w:sz w:val="18"/>
                <w:szCs w:val="18"/>
                <w:lang w:eastAsia="en-US"/>
              </w:rPr>
            </w:pPr>
            <w:r>
              <w:rPr>
                <w:rFonts w:ascii="Arial" w:hAnsi="Arial" w:cs="Arial"/>
                <w:b/>
                <w:bCs/>
                <w:sz w:val="18"/>
                <w:szCs w:val="18"/>
                <w:lang w:eastAsia="en-US"/>
              </w:rPr>
              <w:t>226.99</w:t>
            </w:r>
            <w:r w:rsidR="000B19E9">
              <w:rPr>
                <w:rFonts w:ascii="Arial" w:hAnsi="Arial" w:cs="Arial"/>
                <w:b/>
                <w:bCs/>
                <w:sz w:val="18"/>
                <w:szCs w:val="18"/>
                <w:lang w:eastAsia="en-US"/>
              </w:rPr>
              <w:t>0</w:t>
            </w:r>
          </w:p>
        </w:tc>
        <w:tc>
          <w:tcPr>
            <w:tcW w:w="3191" w:type="dxa"/>
            <w:shd w:val="clear" w:color="auto" w:fill="FFFFFF"/>
            <w:noWrap/>
            <w:vAlign w:val="bottom"/>
          </w:tcPr>
          <w:p w14:paraId="449AB574" w14:textId="77777777" w:rsidR="003F45C2" w:rsidRPr="0008742B" w:rsidRDefault="003F45C2" w:rsidP="00540D37">
            <w:pPr>
              <w:jc w:val="right"/>
              <w:rPr>
                <w:rFonts w:ascii="Arial" w:hAnsi="Arial" w:cs="Arial"/>
                <w:b/>
                <w:bCs/>
                <w:color w:val="000000"/>
                <w:sz w:val="18"/>
                <w:szCs w:val="18"/>
                <w:lang w:eastAsia="en-US"/>
              </w:rPr>
            </w:pPr>
            <w:r w:rsidRPr="0008742B">
              <w:rPr>
                <w:rFonts w:ascii="Arial" w:hAnsi="Arial" w:cs="Arial"/>
                <w:b/>
                <w:bCs/>
                <w:color w:val="000000"/>
                <w:sz w:val="18"/>
                <w:szCs w:val="18"/>
                <w:lang w:eastAsia="en-US"/>
              </w:rPr>
              <w:t>2</w:t>
            </w:r>
            <w:r>
              <w:rPr>
                <w:rFonts w:ascii="Arial" w:hAnsi="Arial" w:cs="Arial"/>
                <w:b/>
                <w:bCs/>
                <w:color w:val="000000"/>
                <w:sz w:val="18"/>
                <w:szCs w:val="18"/>
                <w:lang w:eastAsia="en-US"/>
              </w:rPr>
              <w:t>5</w:t>
            </w:r>
            <w:r w:rsidRPr="0008742B">
              <w:rPr>
                <w:rFonts w:ascii="Arial" w:hAnsi="Arial" w:cs="Arial"/>
                <w:b/>
                <w:bCs/>
                <w:color w:val="000000"/>
                <w:sz w:val="18"/>
                <w:szCs w:val="18"/>
                <w:lang w:eastAsia="en-US"/>
              </w:rPr>
              <w:t>,</w:t>
            </w:r>
            <w:r>
              <w:rPr>
                <w:rFonts w:ascii="Arial" w:hAnsi="Arial" w:cs="Arial"/>
                <w:b/>
                <w:bCs/>
                <w:color w:val="000000"/>
                <w:sz w:val="18"/>
                <w:szCs w:val="18"/>
                <w:lang w:eastAsia="en-US"/>
              </w:rPr>
              <w:t>22</w:t>
            </w:r>
          </w:p>
        </w:tc>
      </w:tr>
      <w:tr w:rsidR="003F45C2" w:rsidRPr="0008742B" w14:paraId="59B010B3" w14:textId="77777777" w:rsidTr="00540D37">
        <w:trPr>
          <w:trHeight w:val="20"/>
        </w:trPr>
        <w:tc>
          <w:tcPr>
            <w:tcW w:w="3109" w:type="dxa"/>
            <w:tcBorders>
              <w:bottom w:val="single" w:sz="4" w:space="0" w:color="auto"/>
            </w:tcBorders>
            <w:shd w:val="clear" w:color="auto" w:fill="FFFFFF"/>
          </w:tcPr>
          <w:p w14:paraId="0F8AD792" w14:textId="77777777" w:rsidR="003F45C2" w:rsidRPr="0008742B" w:rsidRDefault="003F45C2" w:rsidP="00540D37">
            <w:pPr>
              <w:jc w:val="both"/>
              <w:rPr>
                <w:rFonts w:ascii="Arial" w:hAnsi="Arial" w:cs="Arial"/>
                <w:b/>
                <w:bCs/>
                <w:color w:val="000000"/>
                <w:sz w:val="18"/>
                <w:szCs w:val="18"/>
                <w:lang w:eastAsia="en-US"/>
              </w:rPr>
            </w:pPr>
          </w:p>
        </w:tc>
        <w:tc>
          <w:tcPr>
            <w:tcW w:w="3233" w:type="dxa"/>
            <w:tcBorders>
              <w:bottom w:val="single" w:sz="4" w:space="0" w:color="auto"/>
            </w:tcBorders>
            <w:shd w:val="clear" w:color="auto" w:fill="FFFFFF"/>
            <w:vAlign w:val="bottom"/>
          </w:tcPr>
          <w:p w14:paraId="5C7CA938" w14:textId="77777777" w:rsidR="003F45C2" w:rsidRPr="0008742B" w:rsidRDefault="003F45C2" w:rsidP="00540D37">
            <w:pPr>
              <w:jc w:val="right"/>
              <w:rPr>
                <w:rFonts w:ascii="Arial" w:hAnsi="Arial" w:cs="Arial"/>
                <w:b/>
                <w:bCs/>
                <w:sz w:val="18"/>
                <w:szCs w:val="18"/>
                <w:lang w:eastAsia="en-US"/>
              </w:rPr>
            </w:pPr>
          </w:p>
        </w:tc>
        <w:tc>
          <w:tcPr>
            <w:tcW w:w="3191" w:type="dxa"/>
            <w:tcBorders>
              <w:bottom w:val="single" w:sz="4" w:space="0" w:color="auto"/>
            </w:tcBorders>
            <w:shd w:val="clear" w:color="auto" w:fill="FFFFFF"/>
            <w:noWrap/>
            <w:vAlign w:val="bottom"/>
          </w:tcPr>
          <w:p w14:paraId="3574B77D" w14:textId="77777777" w:rsidR="003F45C2" w:rsidRPr="0008742B" w:rsidRDefault="003F45C2" w:rsidP="00540D37">
            <w:pPr>
              <w:jc w:val="right"/>
              <w:rPr>
                <w:rFonts w:ascii="Arial" w:hAnsi="Arial" w:cs="Arial"/>
                <w:b/>
                <w:bCs/>
                <w:color w:val="000000"/>
                <w:sz w:val="18"/>
                <w:szCs w:val="18"/>
                <w:lang w:eastAsia="en-US"/>
              </w:rPr>
            </w:pPr>
          </w:p>
        </w:tc>
      </w:tr>
      <w:tr w:rsidR="003F45C2" w:rsidRPr="0008742B" w14:paraId="7F605F29" w14:textId="77777777" w:rsidTr="00540D37">
        <w:trPr>
          <w:trHeight w:val="20"/>
        </w:trPr>
        <w:tc>
          <w:tcPr>
            <w:tcW w:w="3109" w:type="dxa"/>
            <w:tcBorders>
              <w:top w:val="single" w:sz="4" w:space="0" w:color="auto"/>
              <w:bottom w:val="double" w:sz="4" w:space="0" w:color="auto"/>
            </w:tcBorders>
            <w:shd w:val="clear" w:color="auto" w:fill="FFFFFF"/>
            <w:hideMark/>
          </w:tcPr>
          <w:p w14:paraId="527D7825" w14:textId="77777777" w:rsidR="003F45C2" w:rsidRPr="0008742B" w:rsidRDefault="003F45C2" w:rsidP="00540D37">
            <w:pPr>
              <w:jc w:val="both"/>
              <w:rPr>
                <w:rFonts w:ascii="Arial" w:hAnsi="Arial" w:cs="Arial"/>
                <w:b/>
                <w:bCs/>
                <w:color w:val="000000"/>
                <w:sz w:val="18"/>
                <w:szCs w:val="18"/>
                <w:lang w:eastAsia="en-US"/>
              </w:rPr>
            </w:pPr>
            <w:r w:rsidRPr="0008742B">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14:paraId="32770A78" w14:textId="77777777" w:rsidR="003F45C2" w:rsidRPr="0008742B" w:rsidRDefault="003F45C2" w:rsidP="00540D37">
            <w:pPr>
              <w:jc w:val="right"/>
              <w:rPr>
                <w:rFonts w:ascii="Arial" w:hAnsi="Arial" w:cs="Arial"/>
                <w:b/>
                <w:bCs/>
                <w:sz w:val="18"/>
                <w:szCs w:val="18"/>
                <w:lang w:eastAsia="en-US"/>
              </w:rPr>
            </w:pPr>
            <w:r w:rsidRPr="0008742B">
              <w:rPr>
                <w:rFonts w:ascii="Arial" w:hAnsi="Arial" w:cs="Arial"/>
                <w:b/>
                <w:bCs/>
                <w:sz w:val="18"/>
                <w:szCs w:val="18"/>
                <w:lang w:eastAsia="en-US"/>
              </w:rPr>
              <w:t>900.000</w:t>
            </w:r>
          </w:p>
        </w:tc>
        <w:tc>
          <w:tcPr>
            <w:tcW w:w="3191" w:type="dxa"/>
            <w:tcBorders>
              <w:top w:val="single" w:sz="4" w:space="0" w:color="auto"/>
              <w:bottom w:val="double" w:sz="4" w:space="0" w:color="auto"/>
            </w:tcBorders>
            <w:shd w:val="clear" w:color="auto" w:fill="FFFFFF"/>
            <w:noWrap/>
            <w:vAlign w:val="bottom"/>
          </w:tcPr>
          <w:p w14:paraId="1BD96E12" w14:textId="77777777" w:rsidR="003F45C2" w:rsidRPr="0008742B" w:rsidRDefault="003F45C2" w:rsidP="00540D37">
            <w:pPr>
              <w:jc w:val="right"/>
              <w:rPr>
                <w:rFonts w:ascii="Arial" w:hAnsi="Arial" w:cs="Arial"/>
                <w:b/>
                <w:bCs/>
                <w:sz w:val="18"/>
                <w:szCs w:val="18"/>
                <w:lang w:eastAsia="en-US"/>
              </w:rPr>
            </w:pPr>
            <w:r w:rsidRPr="0008742B">
              <w:rPr>
                <w:rFonts w:ascii="Arial" w:hAnsi="Arial" w:cs="Arial"/>
                <w:b/>
                <w:bCs/>
                <w:sz w:val="18"/>
                <w:szCs w:val="18"/>
                <w:lang w:eastAsia="en-US"/>
              </w:rPr>
              <w:t>100</w:t>
            </w:r>
            <w:r>
              <w:rPr>
                <w:rFonts w:ascii="Arial" w:hAnsi="Arial" w:cs="Arial"/>
                <w:b/>
                <w:bCs/>
                <w:sz w:val="18"/>
                <w:szCs w:val="18"/>
                <w:lang w:eastAsia="en-US"/>
              </w:rPr>
              <w:t>,00</w:t>
            </w:r>
          </w:p>
        </w:tc>
      </w:tr>
    </w:tbl>
    <w:p w14:paraId="2F2F91B2" w14:textId="77777777" w:rsidR="003F45C2" w:rsidRPr="0008742B" w:rsidRDefault="003F45C2" w:rsidP="003F45C2">
      <w:pPr>
        <w:tabs>
          <w:tab w:val="left" w:pos="567"/>
          <w:tab w:val="left" w:pos="720"/>
        </w:tabs>
        <w:spacing w:line="360" w:lineRule="auto"/>
        <w:ind w:left="-56"/>
        <w:jc w:val="both"/>
        <w:rPr>
          <w:rFonts w:ascii="Arial" w:hAnsi="Arial" w:cs="Arial"/>
          <w:iCs/>
          <w:kern w:val="1"/>
          <w:sz w:val="20"/>
          <w:szCs w:val="20"/>
        </w:rPr>
      </w:pPr>
      <w:r w:rsidRPr="0008742B">
        <w:rPr>
          <w:rFonts w:ascii="Arial" w:hAnsi="Arial" w:cs="Arial"/>
          <w:iCs/>
          <w:kern w:val="1"/>
          <w:sz w:val="20"/>
          <w:szCs w:val="20"/>
        </w:rPr>
        <w:t>Albaraka Türk’ün ödenmiş sermayesi 31 Mart 201</w:t>
      </w:r>
      <w:r>
        <w:rPr>
          <w:rFonts w:ascii="Arial" w:hAnsi="Arial" w:cs="Arial"/>
          <w:iCs/>
          <w:kern w:val="1"/>
          <w:sz w:val="20"/>
          <w:szCs w:val="20"/>
        </w:rPr>
        <w:t>8</w:t>
      </w:r>
      <w:r w:rsidRPr="0008742B">
        <w:rPr>
          <w:rFonts w:ascii="Arial" w:hAnsi="Arial" w:cs="Arial"/>
          <w:iCs/>
          <w:kern w:val="1"/>
          <w:sz w:val="20"/>
          <w:szCs w:val="20"/>
        </w:rPr>
        <w:t xml:space="preserve"> tarihi itibarıyla 900.000 TL’dir.</w:t>
      </w:r>
    </w:p>
    <w:p w14:paraId="4E80C4BA" w14:textId="19E4A40E" w:rsidR="005D3800" w:rsidRPr="00740CAF" w:rsidRDefault="003F45C2" w:rsidP="00F84317">
      <w:pPr>
        <w:pStyle w:val="ListeParagraf"/>
        <w:numPr>
          <w:ilvl w:val="0"/>
          <w:numId w:val="31"/>
        </w:numPr>
        <w:tabs>
          <w:tab w:val="left" w:pos="0"/>
          <w:tab w:val="left" w:pos="567"/>
          <w:tab w:val="left" w:pos="720"/>
        </w:tabs>
        <w:spacing w:before="120" w:after="120" w:line="360" w:lineRule="auto"/>
        <w:ind w:left="0" w:hanging="426"/>
        <w:jc w:val="both"/>
        <w:rPr>
          <w:rFonts w:ascii="Arial" w:hAnsi="Arial" w:cs="Arial"/>
          <w:b/>
          <w:iCs/>
          <w:kern w:val="1"/>
          <w:sz w:val="20"/>
          <w:szCs w:val="18"/>
        </w:rPr>
      </w:pPr>
      <w:r w:rsidRPr="00740CAF">
        <w:rPr>
          <w:rFonts w:ascii="Arial" w:hAnsi="Arial" w:cs="Arial"/>
          <w:b/>
          <w:iCs/>
          <w:kern w:val="1"/>
          <w:sz w:val="20"/>
          <w:szCs w:val="18"/>
        </w:rPr>
        <w:t>1 Ocak 201</w:t>
      </w:r>
      <w:r>
        <w:rPr>
          <w:rFonts w:ascii="Arial" w:hAnsi="Arial" w:cs="Arial"/>
          <w:b/>
          <w:iCs/>
          <w:kern w:val="1"/>
          <w:sz w:val="20"/>
          <w:szCs w:val="18"/>
        </w:rPr>
        <w:t>8</w:t>
      </w:r>
      <w:r w:rsidRPr="00740CAF">
        <w:rPr>
          <w:rFonts w:ascii="Arial" w:hAnsi="Arial" w:cs="Arial"/>
          <w:b/>
          <w:iCs/>
          <w:kern w:val="1"/>
          <w:sz w:val="20"/>
          <w:szCs w:val="18"/>
        </w:rPr>
        <w:t xml:space="preserve"> – 31 Mart 201</w:t>
      </w:r>
      <w:r>
        <w:rPr>
          <w:rFonts w:ascii="Arial" w:hAnsi="Arial" w:cs="Arial"/>
          <w:b/>
          <w:iCs/>
          <w:kern w:val="1"/>
          <w:sz w:val="20"/>
          <w:szCs w:val="18"/>
        </w:rPr>
        <w:t>8</w:t>
      </w:r>
      <w:r w:rsidRPr="00740CAF">
        <w:rPr>
          <w:rFonts w:ascii="Arial" w:hAnsi="Arial" w:cs="Arial"/>
          <w:b/>
          <w:iCs/>
          <w:kern w:val="1"/>
          <w:sz w:val="20"/>
          <w:szCs w:val="18"/>
        </w:rPr>
        <w:t xml:space="preserve"> dönemindeki ana sözleşme değişiklikleri:</w:t>
      </w:r>
    </w:p>
    <w:p w14:paraId="424F98A3" w14:textId="77777777" w:rsidR="003F45C2" w:rsidRPr="00F84317" w:rsidRDefault="003F45C2" w:rsidP="00F84317">
      <w:pPr>
        <w:pStyle w:val="ListeParagraf"/>
        <w:tabs>
          <w:tab w:val="left" w:pos="0"/>
          <w:tab w:val="left" w:pos="567"/>
          <w:tab w:val="left" w:pos="720"/>
        </w:tabs>
        <w:spacing w:before="120" w:after="120" w:line="360" w:lineRule="auto"/>
        <w:ind w:left="0"/>
        <w:jc w:val="both"/>
        <w:rPr>
          <w:rFonts w:ascii="Arial" w:hAnsi="Arial" w:cs="Arial"/>
          <w:iCs/>
          <w:kern w:val="1"/>
          <w:sz w:val="20"/>
          <w:szCs w:val="20"/>
        </w:rPr>
      </w:pPr>
      <w:r w:rsidRPr="00F84317">
        <w:rPr>
          <w:rFonts w:ascii="Arial" w:hAnsi="Arial" w:cs="Arial"/>
          <w:iCs/>
          <w:kern w:val="1"/>
          <w:sz w:val="20"/>
          <w:szCs w:val="20"/>
        </w:rPr>
        <w:t>İlgili dönemde Bankamız ana sözleşmesinde bir değişiklik olmamıştır.</w:t>
      </w:r>
    </w:p>
    <w:p w14:paraId="029F7EAF" w14:textId="77777777" w:rsidR="003F45C2" w:rsidRPr="00740CAF" w:rsidRDefault="003F45C2" w:rsidP="003F45C2">
      <w:pPr>
        <w:pageBreakBefore/>
        <w:tabs>
          <w:tab w:val="left" w:pos="0"/>
          <w:tab w:val="left" w:pos="567"/>
          <w:tab w:val="left" w:pos="720"/>
        </w:tabs>
        <w:spacing w:before="120" w:line="360" w:lineRule="auto"/>
        <w:jc w:val="both"/>
        <w:rPr>
          <w:rFonts w:ascii="Arial" w:hAnsi="Arial" w:cs="Arial"/>
          <w:b/>
          <w:sz w:val="20"/>
          <w:szCs w:val="20"/>
        </w:rPr>
      </w:pPr>
      <w:r w:rsidRPr="00740CAF">
        <w:rPr>
          <w:rFonts w:ascii="Arial" w:hAnsi="Arial" w:cs="Arial"/>
          <w:b/>
          <w:sz w:val="20"/>
          <w:szCs w:val="20"/>
        </w:rPr>
        <w:lastRenderedPageBreak/>
        <w:t>Ara dönem faaliyet raporuna ilişkin açıklamalar (devamı):</w:t>
      </w:r>
    </w:p>
    <w:p w14:paraId="3BCBAE68" w14:textId="77777777" w:rsidR="003F45C2" w:rsidRPr="00740CAF" w:rsidRDefault="003F45C2" w:rsidP="003F45C2">
      <w:pPr>
        <w:numPr>
          <w:ilvl w:val="0"/>
          <w:numId w:val="31"/>
        </w:numPr>
        <w:ind w:left="-42" w:hanging="350"/>
        <w:jc w:val="both"/>
        <w:rPr>
          <w:rFonts w:ascii="Arial" w:hAnsi="Arial" w:cs="Arial"/>
          <w:b/>
          <w:sz w:val="20"/>
          <w:szCs w:val="20"/>
        </w:rPr>
      </w:pPr>
      <w:r w:rsidRPr="00740CAF">
        <w:rPr>
          <w:rFonts w:ascii="Arial" w:hAnsi="Arial" w:cs="Arial"/>
          <w:b/>
          <w:sz w:val="20"/>
          <w:szCs w:val="20"/>
        </w:rPr>
        <w:t>Şube ve Personel Bilgileri:</w:t>
      </w:r>
    </w:p>
    <w:p w14:paraId="0FEE936B" w14:textId="77777777" w:rsidR="003F45C2" w:rsidRPr="00740CAF" w:rsidRDefault="003F45C2" w:rsidP="003F45C2">
      <w:pPr>
        <w:spacing w:before="120" w:after="120"/>
        <w:ind w:left="-42"/>
        <w:jc w:val="both"/>
        <w:rPr>
          <w:rFonts w:ascii="Arial" w:hAnsi="Arial" w:cs="Arial"/>
          <w:iCs/>
          <w:color w:val="000000"/>
          <w:kern w:val="1"/>
          <w:sz w:val="20"/>
          <w:szCs w:val="20"/>
        </w:rPr>
      </w:pPr>
      <w:r w:rsidRPr="00740CAF">
        <w:rPr>
          <w:rFonts w:ascii="Arial" w:hAnsi="Arial" w:cs="Arial"/>
          <w:iCs/>
          <w:kern w:val="1"/>
          <w:sz w:val="20"/>
          <w:szCs w:val="20"/>
        </w:rPr>
        <w:t>31 Mart 201</w:t>
      </w:r>
      <w:r>
        <w:rPr>
          <w:rFonts w:ascii="Arial" w:hAnsi="Arial" w:cs="Arial"/>
          <w:iCs/>
          <w:kern w:val="1"/>
          <w:sz w:val="20"/>
          <w:szCs w:val="20"/>
        </w:rPr>
        <w:t>8</w:t>
      </w:r>
      <w:r w:rsidRPr="00740CAF">
        <w:rPr>
          <w:rFonts w:ascii="Arial" w:hAnsi="Arial" w:cs="Arial"/>
          <w:iCs/>
          <w:kern w:val="1"/>
          <w:sz w:val="20"/>
          <w:szCs w:val="20"/>
        </w:rPr>
        <w:t xml:space="preserve"> itibarıyla Banka’nın toplam şube sayısı 2</w:t>
      </w:r>
      <w:r>
        <w:rPr>
          <w:rFonts w:ascii="Arial" w:hAnsi="Arial" w:cs="Arial"/>
          <w:iCs/>
          <w:kern w:val="1"/>
          <w:sz w:val="20"/>
          <w:szCs w:val="20"/>
        </w:rPr>
        <w:t>20</w:t>
      </w:r>
      <w:r w:rsidRPr="00740CAF">
        <w:rPr>
          <w:rFonts w:ascii="Arial" w:hAnsi="Arial" w:cs="Arial"/>
          <w:iCs/>
          <w:kern w:val="1"/>
          <w:sz w:val="20"/>
          <w:szCs w:val="20"/>
        </w:rPr>
        <w:t>, toplam personel sayısı ise 3.</w:t>
      </w:r>
      <w:r>
        <w:rPr>
          <w:rFonts w:ascii="Arial" w:hAnsi="Arial" w:cs="Arial"/>
          <w:iCs/>
          <w:kern w:val="1"/>
          <w:sz w:val="20"/>
          <w:szCs w:val="20"/>
        </w:rPr>
        <w:t>919</w:t>
      </w:r>
      <w:r w:rsidRPr="00740CAF">
        <w:rPr>
          <w:rFonts w:ascii="Arial" w:hAnsi="Arial" w:cs="Arial"/>
          <w:iCs/>
          <w:kern w:val="1"/>
          <w:sz w:val="20"/>
          <w:szCs w:val="20"/>
        </w:rPr>
        <w:t>’</w:t>
      </w:r>
      <w:r>
        <w:rPr>
          <w:rFonts w:ascii="Arial" w:hAnsi="Arial" w:cs="Arial"/>
          <w:iCs/>
          <w:kern w:val="1"/>
          <w:sz w:val="20"/>
          <w:szCs w:val="20"/>
        </w:rPr>
        <w:t>dur.</w:t>
      </w:r>
      <w:r w:rsidRPr="00740CAF">
        <w:rPr>
          <w:rFonts w:ascii="Arial" w:hAnsi="Arial" w:cs="Arial"/>
          <w:iCs/>
          <w:kern w:val="1"/>
          <w:sz w:val="20"/>
          <w:szCs w:val="20"/>
        </w:rPr>
        <w:t xml:space="preserve"> Ülke geneline yayılmış yurt içi 21</w:t>
      </w:r>
      <w:r>
        <w:rPr>
          <w:rFonts w:ascii="Arial" w:hAnsi="Arial" w:cs="Arial"/>
          <w:iCs/>
          <w:kern w:val="1"/>
          <w:sz w:val="20"/>
          <w:szCs w:val="20"/>
        </w:rPr>
        <w:t>9</w:t>
      </w:r>
      <w:r w:rsidRPr="00740CAF">
        <w:rPr>
          <w:rFonts w:ascii="Arial" w:hAnsi="Arial" w:cs="Arial"/>
          <w:iCs/>
          <w:kern w:val="1"/>
          <w:sz w:val="20"/>
          <w:szCs w:val="20"/>
        </w:rPr>
        <w:t xml:space="preserve"> şube, Erbil de bulunan 1 yurt dışı şube </w:t>
      </w:r>
      <w:r w:rsidRPr="00740CAF">
        <w:rPr>
          <w:rFonts w:ascii="Arial" w:hAnsi="Arial" w:cs="Arial"/>
          <w:iCs/>
          <w:color w:val="000000"/>
          <w:kern w:val="1"/>
          <w:sz w:val="20"/>
          <w:szCs w:val="20"/>
        </w:rPr>
        <w:t xml:space="preserve">ile faaliyetlerini sürdürmektedir. </w:t>
      </w:r>
    </w:p>
    <w:tbl>
      <w:tblPr>
        <w:tblpPr w:leftFromText="180" w:rightFromText="180" w:vertAnchor="text" w:horzAnchor="margin" w:tblpY="369"/>
        <w:tblW w:w="9356" w:type="dxa"/>
        <w:tblLayout w:type="fixed"/>
        <w:tblLook w:val="0000" w:firstRow="0" w:lastRow="0" w:firstColumn="0" w:lastColumn="0" w:noHBand="0" w:noVBand="0"/>
      </w:tblPr>
      <w:tblGrid>
        <w:gridCol w:w="2835"/>
        <w:gridCol w:w="2835"/>
        <w:gridCol w:w="1418"/>
        <w:gridCol w:w="1134"/>
        <w:gridCol w:w="1134"/>
      </w:tblGrid>
      <w:tr w:rsidR="003F45C2" w:rsidRPr="00370397" w14:paraId="6E211F8D" w14:textId="77777777" w:rsidTr="00540D37">
        <w:trPr>
          <w:trHeight w:val="191"/>
        </w:trPr>
        <w:tc>
          <w:tcPr>
            <w:tcW w:w="2835" w:type="dxa"/>
            <w:tcBorders>
              <w:top w:val="single" w:sz="4" w:space="0" w:color="auto"/>
              <w:bottom w:val="single" w:sz="4" w:space="0" w:color="auto"/>
            </w:tcBorders>
            <w:shd w:val="clear" w:color="auto" w:fill="FFFFFF"/>
            <w:vAlign w:val="bottom"/>
          </w:tcPr>
          <w:p w14:paraId="4E9A2CDD" w14:textId="77777777" w:rsidR="003F45C2" w:rsidRPr="00370397" w:rsidRDefault="003F45C2" w:rsidP="00540D37">
            <w:pPr>
              <w:ind w:left="470"/>
              <w:rPr>
                <w:rFonts w:ascii="Arial" w:hAnsi="Arial" w:cs="Arial"/>
                <w:b/>
                <w:bCs/>
                <w:color w:val="000000"/>
                <w:sz w:val="18"/>
                <w:szCs w:val="18"/>
              </w:rPr>
            </w:pPr>
            <w:r w:rsidRPr="00370397">
              <w:rPr>
                <w:rFonts w:ascii="Arial" w:hAnsi="Arial" w:cs="Arial"/>
                <w:b/>
                <w:bCs/>
                <w:color w:val="000000"/>
                <w:sz w:val="18"/>
                <w:szCs w:val="18"/>
              </w:rPr>
              <w:t xml:space="preserve">Ad </w:t>
            </w:r>
            <w:proofErr w:type="spellStart"/>
            <w:r w:rsidRPr="00370397">
              <w:rPr>
                <w:rFonts w:ascii="Arial" w:hAnsi="Arial" w:cs="Arial"/>
                <w:b/>
                <w:bCs/>
                <w:color w:val="000000"/>
                <w:sz w:val="18"/>
                <w:szCs w:val="18"/>
              </w:rPr>
              <w:t>Soyad</w:t>
            </w:r>
            <w:proofErr w:type="spellEnd"/>
          </w:p>
        </w:tc>
        <w:tc>
          <w:tcPr>
            <w:tcW w:w="2835" w:type="dxa"/>
            <w:tcBorders>
              <w:top w:val="single" w:sz="4" w:space="0" w:color="auto"/>
              <w:bottom w:val="single" w:sz="4" w:space="0" w:color="auto"/>
            </w:tcBorders>
            <w:shd w:val="clear" w:color="auto" w:fill="FFFFFF"/>
            <w:vAlign w:val="bottom"/>
          </w:tcPr>
          <w:p w14:paraId="0BB7EE95" w14:textId="77777777" w:rsidR="003F45C2" w:rsidRPr="00370397" w:rsidRDefault="003F45C2" w:rsidP="00540D37">
            <w:pPr>
              <w:ind w:left="305"/>
              <w:rPr>
                <w:rFonts w:ascii="Arial" w:hAnsi="Arial" w:cs="Arial"/>
                <w:b/>
                <w:bCs/>
                <w:color w:val="000000"/>
                <w:sz w:val="18"/>
                <w:szCs w:val="18"/>
              </w:rPr>
            </w:pPr>
            <w:r w:rsidRPr="00370397">
              <w:rPr>
                <w:rFonts w:ascii="Arial" w:hAnsi="Arial" w:cs="Arial"/>
                <w:b/>
                <w:bCs/>
                <w:color w:val="000000"/>
                <w:sz w:val="18"/>
                <w:szCs w:val="18"/>
              </w:rPr>
              <w:t>Görevi</w:t>
            </w:r>
          </w:p>
        </w:tc>
        <w:tc>
          <w:tcPr>
            <w:tcW w:w="1418" w:type="dxa"/>
            <w:tcBorders>
              <w:top w:val="single" w:sz="4" w:space="0" w:color="auto"/>
              <w:bottom w:val="single" w:sz="4" w:space="0" w:color="auto"/>
            </w:tcBorders>
            <w:shd w:val="clear" w:color="auto" w:fill="FFFFFF"/>
            <w:vAlign w:val="bottom"/>
          </w:tcPr>
          <w:p w14:paraId="2A488ADE" w14:textId="77777777" w:rsidR="003F45C2" w:rsidRPr="00370397" w:rsidRDefault="003F45C2" w:rsidP="00540D37">
            <w:pPr>
              <w:rPr>
                <w:rFonts w:ascii="Arial" w:hAnsi="Arial" w:cs="Arial"/>
                <w:b/>
                <w:bCs/>
                <w:color w:val="000000"/>
                <w:sz w:val="18"/>
                <w:szCs w:val="18"/>
              </w:rPr>
            </w:pPr>
            <w:r w:rsidRPr="00370397">
              <w:rPr>
                <w:rFonts w:ascii="Arial" w:hAnsi="Arial" w:cs="Arial"/>
                <w:b/>
                <w:bCs/>
                <w:color w:val="000000"/>
                <w:sz w:val="18"/>
                <w:szCs w:val="18"/>
              </w:rPr>
              <w:t>Öğrenim</w:t>
            </w:r>
          </w:p>
          <w:p w14:paraId="3C043E17" w14:textId="77777777" w:rsidR="003F45C2" w:rsidRPr="00370397" w:rsidRDefault="003F45C2" w:rsidP="00540D37">
            <w:pPr>
              <w:rPr>
                <w:rFonts w:ascii="Arial" w:hAnsi="Arial" w:cs="Arial"/>
                <w:b/>
                <w:bCs/>
                <w:color w:val="000000"/>
                <w:sz w:val="18"/>
                <w:szCs w:val="18"/>
              </w:rPr>
            </w:pPr>
            <w:r w:rsidRPr="00370397">
              <w:rPr>
                <w:rFonts w:ascii="Arial" w:hAnsi="Arial" w:cs="Arial"/>
                <w:b/>
                <w:bCs/>
                <w:color w:val="000000"/>
                <w:sz w:val="18"/>
                <w:szCs w:val="18"/>
              </w:rPr>
              <w:t>Durumu</w:t>
            </w:r>
          </w:p>
        </w:tc>
        <w:tc>
          <w:tcPr>
            <w:tcW w:w="1134" w:type="dxa"/>
            <w:tcBorders>
              <w:top w:val="single" w:sz="4" w:space="0" w:color="auto"/>
              <w:bottom w:val="single" w:sz="4" w:space="0" w:color="auto"/>
            </w:tcBorders>
            <w:shd w:val="clear" w:color="auto" w:fill="FFFFFF"/>
            <w:vAlign w:val="bottom"/>
          </w:tcPr>
          <w:p w14:paraId="09CED139" w14:textId="77777777" w:rsidR="003F45C2" w:rsidRPr="00370397" w:rsidRDefault="003F45C2" w:rsidP="00540D37">
            <w:pPr>
              <w:jc w:val="center"/>
              <w:rPr>
                <w:rFonts w:ascii="Arial" w:hAnsi="Arial" w:cs="Arial"/>
                <w:b/>
                <w:bCs/>
                <w:color w:val="000000"/>
                <w:sz w:val="18"/>
                <w:szCs w:val="18"/>
              </w:rPr>
            </w:pPr>
            <w:r w:rsidRPr="00370397">
              <w:rPr>
                <w:rFonts w:ascii="Arial" w:hAnsi="Arial" w:cs="Arial"/>
                <w:b/>
                <w:bCs/>
                <w:color w:val="000000"/>
                <w:sz w:val="18"/>
                <w:szCs w:val="18"/>
              </w:rPr>
              <w:t>Göreve Başlangıç Tarih</w:t>
            </w:r>
          </w:p>
        </w:tc>
        <w:tc>
          <w:tcPr>
            <w:tcW w:w="1134" w:type="dxa"/>
            <w:tcBorders>
              <w:top w:val="single" w:sz="4" w:space="0" w:color="auto"/>
              <w:bottom w:val="single" w:sz="4" w:space="0" w:color="auto"/>
            </w:tcBorders>
            <w:shd w:val="clear" w:color="auto" w:fill="FFFFFF"/>
            <w:vAlign w:val="bottom"/>
          </w:tcPr>
          <w:p w14:paraId="5E3D3B84" w14:textId="77777777" w:rsidR="003F45C2" w:rsidRPr="00370397" w:rsidRDefault="003F45C2" w:rsidP="00540D37">
            <w:pPr>
              <w:jc w:val="center"/>
              <w:rPr>
                <w:rFonts w:ascii="Arial" w:hAnsi="Arial" w:cs="Arial"/>
                <w:b/>
                <w:bCs/>
                <w:color w:val="000000"/>
                <w:sz w:val="18"/>
                <w:szCs w:val="18"/>
              </w:rPr>
            </w:pPr>
            <w:r w:rsidRPr="0018446A">
              <w:rPr>
                <w:rFonts w:ascii="Arial" w:hAnsi="Arial" w:cs="Arial"/>
                <w:b/>
                <w:bCs/>
                <w:color w:val="000000"/>
                <w:sz w:val="18"/>
                <w:szCs w:val="18"/>
              </w:rPr>
              <w:t>Bankacılık Tecrübesi</w:t>
            </w:r>
          </w:p>
        </w:tc>
      </w:tr>
      <w:tr w:rsidR="003F45C2" w:rsidRPr="00370397" w14:paraId="05C251DF" w14:textId="77777777" w:rsidTr="00540D37">
        <w:trPr>
          <w:trHeight w:val="159"/>
        </w:trPr>
        <w:tc>
          <w:tcPr>
            <w:tcW w:w="2835" w:type="dxa"/>
            <w:tcBorders>
              <w:top w:val="single" w:sz="4" w:space="0" w:color="auto"/>
            </w:tcBorders>
            <w:vAlign w:val="bottom"/>
          </w:tcPr>
          <w:p w14:paraId="07C453F2" w14:textId="77777777" w:rsidR="003F45C2" w:rsidRPr="00370397" w:rsidRDefault="003F45C2" w:rsidP="00540D37">
            <w:pPr>
              <w:rPr>
                <w:rFonts w:ascii="Arial" w:hAnsi="Arial" w:cs="Arial"/>
                <w:sz w:val="18"/>
                <w:szCs w:val="18"/>
              </w:rPr>
            </w:pPr>
          </w:p>
        </w:tc>
        <w:tc>
          <w:tcPr>
            <w:tcW w:w="2835" w:type="dxa"/>
            <w:tcBorders>
              <w:top w:val="single" w:sz="4" w:space="0" w:color="auto"/>
            </w:tcBorders>
            <w:shd w:val="clear" w:color="auto" w:fill="auto"/>
            <w:vAlign w:val="bottom"/>
          </w:tcPr>
          <w:p w14:paraId="11D517CD" w14:textId="77777777" w:rsidR="003F45C2" w:rsidRPr="00370397" w:rsidRDefault="003F45C2" w:rsidP="00540D37">
            <w:pPr>
              <w:rPr>
                <w:rFonts w:ascii="Arial" w:hAnsi="Arial" w:cs="Arial"/>
                <w:sz w:val="18"/>
                <w:szCs w:val="18"/>
              </w:rPr>
            </w:pPr>
          </w:p>
        </w:tc>
        <w:tc>
          <w:tcPr>
            <w:tcW w:w="1418" w:type="dxa"/>
            <w:tcBorders>
              <w:top w:val="single" w:sz="4" w:space="0" w:color="auto"/>
            </w:tcBorders>
            <w:shd w:val="clear" w:color="auto" w:fill="auto"/>
            <w:vAlign w:val="bottom"/>
          </w:tcPr>
          <w:p w14:paraId="36FEBF62" w14:textId="77777777" w:rsidR="003F45C2" w:rsidRPr="00370397" w:rsidRDefault="003F45C2" w:rsidP="00540D37">
            <w:pPr>
              <w:rPr>
                <w:rFonts w:ascii="Arial" w:hAnsi="Arial" w:cs="Arial"/>
                <w:sz w:val="18"/>
                <w:szCs w:val="18"/>
              </w:rPr>
            </w:pPr>
          </w:p>
        </w:tc>
        <w:tc>
          <w:tcPr>
            <w:tcW w:w="1134" w:type="dxa"/>
            <w:tcBorders>
              <w:top w:val="single" w:sz="4" w:space="0" w:color="auto"/>
            </w:tcBorders>
            <w:shd w:val="clear" w:color="auto" w:fill="auto"/>
            <w:vAlign w:val="bottom"/>
          </w:tcPr>
          <w:p w14:paraId="6600D702" w14:textId="77777777" w:rsidR="003F45C2" w:rsidRPr="00370397" w:rsidRDefault="003F45C2" w:rsidP="00540D37">
            <w:pPr>
              <w:jc w:val="center"/>
              <w:rPr>
                <w:rFonts w:ascii="Arial" w:hAnsi="Arial" w:cs="Arial"/>
                <w:sz w:val="18"/>
                <w:szCs w:val="18"/>
              </w:rPr>
            </w:pPr>
          </w:p>
        </w:tc>
        <w:tc>
          <w:tcPr>
            <w:tcW w:w="1134" w:type="dxa"/>
            <w:tcBorders>
              <w:top w:val="single" w:sz="4" w:space="0" w:color="auto"/>
            </w:tcBorders>
            <w:vAlign w:val="bottom"/>
          </w:tcPr>
          <w:p w14:paraId="494561B6" w14:textId="77777777" w:rsidR="003F45C2" w:rsidRPr="00370397" w:rsidRDefault="003F45C2" w:rsidP="00540D37">
            <w:pPr>
              <w:jc w:val="center"/>
              <w:rPr>
                <w:rFonts w:ascii="Arial" w:hAnsi="Arial" w:cs="Arial"/>
                <w:sz w:val="18"/>
                <w:szCs w:val="18"/>
              </w:rPr>
            </w:pPr>
          </w:p>
        </w:tc>
      </w:tr>
      <w:tr w:rsidR="003F45C2" w:rsidRPr="00370397" w14:paraId="06A1F530" w14:textId="77777777" w:rsidTr="00540D37">
        <w:trPr>
          <w:trHeight w:val="159"/>
        </w:trPr>
        <w:tc>
          <w:tcPr>
            <w:tcW w:w="2835" w:type="dxa"/>
            <w:vAlign w:val="bottom"/>
          </w:tcPr>
          <w:p w14:paraId="0ACB87D2" w14:textId="77777777" w:rsidR="003F45C2" w:rsidRPr="00370397" w:rsidRDefault="003F45C2" w:rsidP="00540D37">
            <w:pPr>
              <w:rPr>
                <w:rFonts w:ascii="Arial" w:hAnsi="Arial" w:cs="Arial"/>
                <w:sz w:val="18"/>
                <w:szCs w:val="18"/>
              </w:rPr>
            </w:pPr>
            <w:r w:rsidRPr="00370397">
              <w:rPr>
                <w:rFonts w:ascii="Arial" w:hAnsi="Arial" w:cs="Arial"/>
                <w:sz w:val="18"/>
                <w:szCs w:val="18"/>
              </w:rPr>
              <w:t>Adnan Ahmed Yusuf ABDULMALEK</w:t>
            </w:r>
          </w:p>
        </w:tc>
        <w:tc>
          <w:tcPr>
            <w:tcW w:w="2835" w:type="dxa"/>
            <w:shd w:val="clear" w:color="auto" w:fill="auto"/>
            <w:vAlign w:val="bottom"/>
          </w:tcPr>
          <w:p w14:paraId="3D26326B" w14:textId="77777777" w:rsidR="003F45C2" w:rsidRPr="00370397" w:rsidRDefault="003F45C2" w:rsidP="00540D37">
            <w:pPr>
              <w:rPr>
                <w:rFonts w:ascii="Arial" w:hAnsi="Arial" w:cs="Arial"/>
                <w:sz w:val="18"/>
                <w:szCs w:val="18"/>
              </w:rPr>
            </w:pPr>
            <w:r w:rsidRPr="00370397">
              <w:rPr>
                <w:rFonts w:ascii="Arial" w:hAnsi="Arial" w:cs="Arial"/>
                <w:sz w:val="18"/>
                <w:szCs w:val="18"/>
              </w:rPr>
              <w:t>Yönetim Kurulu Başkanı</w:t>
            </w:r>
          </w:p>
        </w:tc>
        <w:tc>
          <w:tcPr>
            <w:tcW w:w="1418" w:type="dxa"/>
            <w:shd w:val="clear" w:color="auto" w:fill="auto"/>
            <w:vAlign w:val="bottom"/>
          </w:tcPr>
          <w:p w14:paraId="7D69165F" w14:textId="77777777" w:rsidR="003F45C2" w:rsidRPr="00370397" w:rsidRDefault="003F45C2" w:rsidP="00540D37">
            <w:pPr>
              <w:rPr>
                <w:rFonts w:ascii="Arial" w:hAnsi="Arial" w:cs="Arial"/>
                <w:sz w:val="18"/>
                <w:szCs w:val="18"/>
              </w:rPr>
            </w:pPr>
            <w:r w:rsidRPr="00370397">
              <w:rPr>
                <w:rFonts w:ascii="Arial" w:hAnsi="Arial" w:cs="Arial"/>
                <w:sz w:val="18"/>
                <w:szCs w:val="18"/>
              </w:rPr>
              <w:t>Yüksek Lisans</w:t>
            </w:r>
          </w:p>
        </w:tc>
        <w:tc>
          <w:tcPr>
            <w:tcW w:w="1134" w:type="dxa"/>
            <w:shd w:val="clear" w:color="auto" w:fill="auto"/>
            <w:vAlign w:val="bottom"/>
          </w:tcPr>
          <w:p w14:paraId="438C431B" w14:textId="77777777" w:rsidR="003F45C2" w:rsidRPr="00370397" w:rsidRDefault="003F45C2" w:rsidP="00540D37">
            <w:pPr>
              <w:jc w:val="center"/>
              <w:rPr>
                <w:rFonts w:ascii="Arial" w:hAnsi="Arial" w:cs="Arial"/>
                <w:sz w:val="18"/>
                <w:szCs w:val="18"/>
              </w:rPr>
            </w:pPr>
            <w:r w:rsidRPr="00370397">
              <w:rPr>
                <w:rFonts w:ascii="Arial" w:hAnsi="Arial" w:cs="Arial"/>
                <w:sz w:val="18"/>
                <w:szCs w:val="18"/>
              </w:rPr>
              <w:t>2005</w:t>
            </w:r>
          </w:p>
        </w:tc>
        <w:tc>
          <w:tcPr>
            <w:tcW w:w="1134" w:type="dxa"/>
            <w:vAlign w:val="bottom"/>
          </w:tcPr>
          <w:p w14:paraId="76F741BD" w14:textId="77777777" w:rsidR="003F45C2" w:rsidRPr="0018446A" w:rsidRDefault="003F45C2" w:rsidP="00540D37">
            <w:pPr>
              <w:jc w:val="center"/>
              <w:rPr>
                <w:rFonts w:ascii="Arial" w:hAnsi="Arial" w:cs="Arial"/>
                <w:sz w:val="18"/>
                <w:szCs w:val="18"/>
              </w:rPr>
            </w:pPr>
            <w:r w:rsidRPr="0018446A">
              <w:rPr>
                <w:rFonts w:ascii="Arial" w:hAnsi="Arial"/>
                <w:color w:val="000000" w:themeColor="text1"/>
                <w:kern w:val="24"/>
                <w:sz w:val="18"/>
              </w:rPr>
              <w:t>4</w:t>
            </w:r>
            <w:r>
              <w:rPr>
                <w:rFonts w:ascii="Arial" w:hAnsi="Arial"/>
                <w:color w:val="000000" w:themeColor="text1"/>
                <w:kern w:val="24"/>
                <w:sz w:val="18"/>
              </w:rPr>
              <w:t>5</w:t>
            </w:r>
          </w:p>
        </w:tc>
      </w:tr>
      <w:tr w:rsidR="003F45C2" w:rsidRPr="00370397" w14:paraId="402C3F7F" w14:textId="77777777" w:rsidTr="00540D37">
        <w:trPr>
          <w:trHeight w:val="159"/>
        </w:trPr>
        <w:tc>
          <w:tcPr>
            <w:tcW w:w="2835" w:type="dxa"/>
            <w:vAlign w:val="bottom"/>
          </w:tcPr>
          <w:p w14:paraId="0E47D9EE" w14:textId="77777777" w:rsidR="003F45C2" w:rsidRPr="00370397" w:rsidRDefault="003F45C2" w:rsidP="00540D37">
            <w:pPr>
              <w:rPr>
                <w:rFonts w:ascii="Arial" w:hAnsi="Arial" w:cs="Arial"/>
                <w:sz w:val="18"/>
                <w:szCs w:val="18"/>
              </w:rPr>
            </w:pPr>
            <w:r w:rsidRPr="00370397">
              <w:rPr>
                <w:rFonts w:ascii="Arial" w:hAnsi="Arial" w:cs="Arial"/>
                <w:sz w:val="18"/>
                <w:szCs w:val="18"/>
              </w:rPr>
              <w:t>Yalçın ÖNER</w:t>
            </w:r>
          </w:p>
        </w:tc>
        <w:tc>
          <w:tcPr>
            <w:tcW w:w="2835" w:type="dxa"/>
            <w:shd w:val="clear" w:color="auto" w:fill="auto"/>
            <w:vAlign w:val="bottom"/>
          </w:tcPr>
          <w:p w14:paraId="7580285E" w14:textId="77777777" w:rsidR="003F45C2" w:rsidRPr="00370397" w:rsidRDefault="003F45C2" w:rsidP="00540D37">
            <w:pPr>
              <w:rPr>
                <w:rFonts w:ascii="Arial" w:hAnsi="Arial" w:cs="Arial"/>
                <w:sz w:val="18"/>
                <w:szCs w:val="18"/>
              </w:rPr>
            </w:pPr>
            <w:r w:rsidRPr="00370397">
              <w:rPr>
                <w:rFonts w:ascii="Arial" w:hAnsi="Arial" w:cs="Arial"/>
                <w:sz w:val="18"/>
                <w:szCs w:val="18"/>
              </w:rPr>
              <w:t xml:space="preserve">Yönetim Kurulu </w:t>
            </w:r>
            <w:proofErr w:type="spellStart"/>
            <w:proofErr w:type="gramStart"/>
            <w:r w:rsidRPr="00370397">
              <w:rPr>
                <w:rFonts w:ascii="Arial" w:hAnsi="Arial" w:cs="Arial"/>
                <w:sz w:val="18"/>
                <w:szCs w:val="18"/>
              </w:rPr>
              <w:t>II.Başkanı</w:t>
            </w:r>
            <w:proofErr w:type="spellEnd"/>
            <w:proofErr w:type="gramEnd"/>
          </w:p>
        </w:tc>
        <w:tc>
          <w:tcPr>
            <w:tcW w:w="1418" w:type="dxa"/>
            <w:shd w:val="clear" w:color="auto" w:fill="auto"/>
            <w:vAlign w:val="bottom"/>
          </w:tcPr>
          <w:p w14:paraId="5099A518" w14:textId="77777777" w:rsidR="003F45C2" w:rsidRPr="00370397" w:rsidRDefault="003F45C2" w:rsidP="00540D37">
            <w:pPr>
              <w:rPr>
                <w:rFonts w:ascii="Arial" w:hAnsi="Arial" w:cs="Arial"/>
                <w:sz w:val="18"/>
                <w:szCs w:val="18"/>
              </w:rPr>
            </w:pPr>
            <w:r w:rsidRPr="00370397">
              <w:rPr>
                <w:rFonts w:ascii="Arial" w:hAnsi="Arial" w:cs="Arial"/>
                <w:sz w:val="18"/>
                <w:szCs w:val="18"/>
              </w:rPr>
              <w:t>Yüksek Lisans</w:t>
            </w:r>
          </w:p>
        </w:tc>
        <w:tc>
          <w:tcPr>
            <w:tcW w:w="1134" w:type="dxa"/>
            <w:shd w:val="clear" w:color="auto" w:fill="auto"/>
            <w:vAlign w:val="bottom"/>
          </w:tcPr>
          <w:p w14:paraId="315F68CE" w14:textId="77777777" w:rsidR="003F45C2" w:rsidRPr="00370397" w:rsidRDefault="003F45C2" w:rsidP="00540D37">
            <w:pPr>
              <w:jc w:val="center"/>
              <w:rPr>
                <w:rFonts w:ascii="Arial" w:hAnsi="Arial" w:cs="Arial"/>
                <w:sz w:val="18"/>
                <w:szCs w:val="18"/>
              </w:rPr>
            </w:pPr>
            <w:r w:rsidRPr="00370397">
              <w:rPr>
                <w:rFonts w:ascii="Arial" w:hAnsi="Arial" w:cs="Arial"/>
                <w:sz w:val="18"/>
                <w:szCs w:val="18"/>
              </w:rPr>
              <w:t>1985</w:t>
            </w:r>
          </w:p>
        </w:tc>
        <w:tc>
          <w:tcPr>
            <w:tcW w:w="1134" w:type="dxa"/>
            <w:vAlign w:val="bottom"/>
          </w:tcPr>
          <w:p w14:paraId="34446D92" w14:textId="77777777" w:rsidR="003F45C2" w:rsidRPr="0018446A" w:rsidRDefault="003F45C2" w:rsidP="00540D37">
            <w:pPr>
              <w:jc w:val="center"/>
              <w:rPr>
                <w:rFonts w:ascii="Arial" w:hAnsi="Arial" w:cs="Arial"/>
                <w:sz w:val="18"/>
                <w:szCs w:val="18"/>
              </w:rPr>
            </w:pPr>
            <w:r w:rsidRPr="0018446A">
              <w:rPr>
                <w:rFonts w:ascii="Arial" w:hAnsi="Arial"/>
                <w:color w:val="000000" w:themeColor="text1"/>
                <w:kern w:val="24"/>
                <w:sz w:val="18"/>
              </w:rPr>
              <w:t>4</w:t>
            </w:r>
            <w:r>
              <w:rPr>
                <w:rFonts w:ascii="Arial" w:hAnsi="Arial"/>
                <w:color w:val="000000" w:themeColor="text1"/>
                <w:kern w:val="24"/>
                <w:sz w:val="18"/>
              </w:rPr>
              <w:t>6</w:t>
            </w:r>
          </w:p>
        </w:tc>
      </w:tr>
      <w:tr w:rsidR="003F45C2" w:rsidRPr="00370397" w14:paraId="11732F69" w14:textId="77777777" w:rsidTr="00540D37">
        <w:trPr>
          <w:trHeight w:val="159"/>
        </w:trPr>
        <w:tc>
          <w:tcPr>
            <w:tcW w:w="2835" w:type="dxa"/>
            <w:vAlign w:val="bottom"/>
          </w:tcPr>
          <w:p w14:paraId="7C8CD395" w14:textId="77777777" w:rsidR="003F45C2" w:rsidRPr="00370397" w:rsidRDefault="003F45C2" w:rsidP="00540D37">
            <w:pPr>
              <w:rPr>
                <w:rFonts w:ascii="Arial" w:hAnsi="Arial" w:cs="Arial"/>
                <w:sz w:val="18"/>
                <w:szCs w:val="18"/>
              </w:rPr>
            </w:pPr>
            <w:r w:rsidRPr="00370397">
              <w:rPr>
                <w:rFonts w:ascii="Arial" w:hAnsi="Arial" w:cs="Arial"/>
                <w:sz w:val="18"/>
                <w:szCs w:val="18"/>
              </w:rPr>
              <w:t>Osman AKYÜZ</w:t>
            </w:r>
          </w:p>
        </w:tc>
        <w:tc>
          <w:tcPr>
            <w:tcW w:w="2835" w:type="dxa"/>
            <w:shd w:val="clear" w:color="auto" w:fill="auto"/>
            <w:vAlign w:val="bottom"/>
          </w:tcPr>
          <w:p w14:paraId="419E0346" w14:textId="77777777" w:rsidR="003F45C2" w:rsidRPr="00370397" w:rsidRDefault="003F45C2" w:rsidP="00540D37">
            <w:pPr>
              <w:rPr>
                <w:rFonts w:ascii="Arial" w:hAnsi="Arial" w:cs="Arial"/>
                <w:sz w:val="18"/>
                <w:szCs w:val="18"/>
              </w:rPr>
            </w:pPr>
            <w:r w:rsidRPr="00370397">
              <w:rPr>
                <w:rFonts w:ascii="Arial" w:hAnsi="Arial" w:cs="Arial"/>
                <w:sz w:val="18"/>
                <w:szCs w:val="18"/>
              </w:rPr>
              <w:t xml:space="preserve">Yönetim Kurulu </w:t>
            </w:r>
            <w:r>
              <w:rPr>
                <w:rFonts w:ascii="Arial" w:hAnsi="Arial" w:cs="Arial"/>
                <w:sz w:val="18"/>
                <w:szCs w:val="18"/>
              </w:rPr>
              <w:t>Üyesi</w:t>
            </w:r>
          </w:p>
        </w:tc>
        <w:tc>
          <w:tcPr>
            <w:tcW w:w="1418" w:type="dxa"/>
            <w:shd w:val="clear" w:color="auto" w:fill="auto"/>
            <w:vAlign w:val="bottom"/>
          </w:tcPr>
          <w:p w14:paraId="65F06FEA" w14:textId="77777777" w:rsidR="003F45C2" w:rsidRPr="00370397" w:rsidRDefault="003F45C2" w:rsidP="00540D37">
            <w:pPr>
              <w:rPr>
                <w:rFonts w:ascii="Arial" w:hAnsi="Arial" w:cs="Arial"/>
                <w:sz w:val="18"/>
                <w:szCs w:val="18"/>
              </w:rPr>
            </w:pPr>
            <w:r w:rsidRPr="00370397">
              <w:rPr>
                <w:rFonts w:ascii="Arial" w:hAnsi="Arial" w:cs="Arial"/>
                <w:sz w:val="18"/>
                <w:szCs w:val="18"/>
              </w:rPr>
              <w:t>Lisans</w:t>
            </w:r>
          </w:p>
        </w:tc>
        <w:tc>
          <w:tcPr>
            <w:tcW w:w="1134" w:type="dxa"/>
            <w:shd w:val="clear" w:color="auto" w:fill="auto"/>
            <w:vAlign w:val="bottom"/>
          </w:tcPr>
          <w:p w14:paraId="54025BE4" w14:textId="77777777" w:rsidR="003F45C2" w:rsidRPr="00370397" w:rsidRDefault="003F45C2" w:rsidP="00540D37">
            <w:pPr>
              <w:jc w:val="center"/>
              <w:rPr>
                <w:rFonts w:ascii="Arial" w:hAnsi="Arial" w:cs="Arial"/>
                <w:sz w:val="18"/>
                <w:szCs w:val="18"/>
              </w:rPr>
            </w:pPr>
            <w:r w:rsidRPr="00370397">
              <w:rPr>
                <w:rFonts w:ascii="Arial" w:hAnsi="Arial" w:cs="Arial"/>
                <w:sz w:val="18"/>
                <w:szCs w:val="18"/>
              </w:rPr>
              <w:t>1996</w:t>
            </w:r>
          </w:p>
        </w:tc>
        <w:tc>
          <w:tcPr>
            <w:tcW w:w="1134" w:type="dxa"/>
            <w:vAlign w:val="bottom"/>
          </w:tcPr>
          <w:p w14:paraId="798C2BA4" w14:textId="77777777" w:rsidR="003F45C2" w:rsidRPr="0018446A" w:rsidRDefault="003F45C2" w:rsidP="00540D37">
            <w:pPr>
              <w:jc w:val="center"/>
              <w:rPr>
                <w:rFonts w:ascii="Arial" w:hAnsi="Arial" w:cs="Arial"/>
                <w:sz w:val="18"/>
                <w:szCs w:val="18"/>
              </w:rPr>
            </w:pPr>
            <w:r w:rsidRPr="0018446A">
              <w:rPr>
                <w:rFonts w:ascii="Arial" w:hAnsi="Arial"/>
                <w:color w:val="000000" w:themeColor="text1"/>
                <w:kern w:val="24"/>
                <w:sz w:val="18"/>
              </w:rPr>
              <w:t>3</w:t>
            </w:r>
            <w:r>
              <w:rPr>
                <w:rFonts w:ascii="Arial" w:hAnsi="Arial"/>
                <w:color w:val="000000" w:themeColor="text1"/>
                <w:kern w:val="24"/>
                <w:sz w:val="18"/>
              </w:rPr>
              <w:t>3</w:t>
            </w:r>
          </w:p>
        </w:tc>
      </w:tr>
      <w:tr w:rsidR="003F45C2" w:rsidRPr="00370397" w14:paraId="17AAA688" w14:textId="77777777" w:rsidTr="00540D37">
        <w:trPr>
          <w:trHeight w:val="159"/>
        </w:trPr>
        <w:tc>
          <w:tcPr>
            <w:tcW w:w="2835" w:type="dxa"/>
            <w:vAlign w:val="bottom"/>
          </w:tcPr>
          <w:p w14:paraId="0AEE9A4D" w14:textId="77777777" w:rsidR="003F45C2" w:rsidRPr="00370397" w:rsidRDefault="003F45C2" w:rsidP="00540D37">
            <w:pPr>
              <w:rPr>
                <w:rFonts w:ascii="Arial" w:hAnsi="Arial" w:cs="Arial"/>
                <w:sz w:val="18"/>
                <w:szCs w:val="18"/>
              </w:rPr>
            </w:pPr>
            <w:r w:rsidRPr="00370397">
              <w:rPr>
                <w:rFonts w:ascii="Arial" w:hAnsi="Arial" w:cs="Arial"/>
                <w:sz w:val="18"/>
                <w:szCs w:val="18"/>
              </w:rPr>
              <w:t xml:space="preserve">İbrahim </w:t>
            </w:r>
            <w:proofErr w:type="spellStart"/>
            <w:r w:rsidRPr="00370397">
              <w:rPr>
                <w:rFonts w:ascii="Arial" w:hAnsi="Arial" w:cs="Arial"/>
                <w:sz w:val="18"/>
                <w:szCs w:val="18"/>
              </w:rPr>
              <w:t>Fayez</w:t>
            </w:r>
            <w:proofErr w:type="spellEnd"/>
            <w:r w:rsidRPr="00370397">
              <w:rPr>
                <w:rFonts w:ascii="Arial" w:hAnsi="Arial" w:cs="Arial"/>
                <w:sz w:val="18"/>
                <w:szCs w:val="18"/>
              </w:rPr>
              <w:t xml:space="preserve"> </w:t>
            </w:r>
            <w:proofErr w:type="spellStart"/>
            <w:r w:rsidRPr="00370397">
              <w:rPr>
                <w:rFonts w:ascii="Arial" w:hAnsi="Arial" w:cs="Arial"/>
                <w:sz w:val="18"/>
                <w:szCs w:val="18"/>
              </w:rPr>
              <w:t>Humaid</w:t>
            </w:r>
            <w:proofErr w:type="spellEnd"/>
            <w:r w:rsidRPr="00370397">
              <w:rPr>
                <w:rFonts w:ascii="Arial" w:hAnsi="Arial" w:cs="Arial"/>
                <w:sz w:val="18"/>
                <w:szCs w:val="18"/>
              </w:rPr>
              <w:t xml:space="preserve"> ALSHAMSI</w:t>
            </w:r>
          </w:p>
        </w:tc>
        <w:tc>
          <w:tcPr>
            <w:tcW w:w="2835" w:type="dxa"/>
            <w:shd w:val="clear" w:color="auto" w:fill="auto"/>
            <w:vAlign w:val="bottom"/>
          </w:tcPr>
          <w:p w14:paraId="7EA23690" w14:textId="77777777" w:rsidR="003F45C2" w:rsidRPr="00370397" w:rsidRDefault="003F45C2" w:rsidP="00540D37">
            <w:pPr>
              <w:rPr>
                <w:rFonts w:ascii="Arial" w:hAnsi="Arial" w:cs="Arial"/>
                <w:sz w:val="18"/>
                <w:szCs w:val="18"/>
              </w:rPr>
            </w:pPr>
            <w:r w:rsidRPr="00370397">
              <w:rPr>
                <w:rFonts w:ascii="Arial" w:hAnsi="Arial" w:cs="Arial"/>
                <w:sz w:val="18"/>
                <w:szCs w:val="18"/>
              </w:rPr>
              <w:t xml:space="preserve">Yönetim Kurulu Üyesi </w:t>
            </w:r>
          </w:p>
        </w:tc>
        <w:tc>
          <w:tcPr>
            <w:tcW w:w="1418" w:type="dxa"/>
            <w:shd w:val="clear" w:color="auto" w:fill="auto"/>
            <w:vAlign w:val="bottom"/>
          </w:tcPr>
          <w:p w14:paraId="3014342A" w14:textId="77777777" w:rsidR="003F45C2" w:rsidRPr="00370397" w:rsidRDefault="003F45C2" w:rsidP="00540D37">
            <w:pPr>
              <w:rPr>
                <w:rFonts w:ascii="Arial" w:hAnsi="Arial" w:cs="Arial"/>
                <w:sz w:val="18"/>
                <w:szCs w:val="18"/>
              </w:rPr>
            </w:pPr>
            <w:r w:rsidRPr="00370397">
              <w:rPr>
                <w:rFonts w:ascii="Arial" w:hAnsi="Arial" w:cs="Arial"/>
                <w:sz w:val="18"/>
                <w:szCs w:val="18"/>
              </w:rPr>
              <w:t>Lisans</w:t>
            </w:r>
          </w:p>
        </w:tc>
        <w:tc>
          <w:tcPr>
            <w:tcW w:w="1134" w:type="dxa"/>
            <w:shd w:val="clear" w:color="auto" w:fill="auto"/>
            <w:vAlign w:val="bottom"/>
          </w:tcPr>
          <w:p w14:paraId="122200DC" w14:textId="77777777" w:rsidR="003F45C2" w:rsidRPr="00370397" w:rsidRDefault="003F45C2" w:rsidP="00540D37">
            <w:pPr>
              <w:jc w:val="center"/>
              <w:rPr>
                <w:rFonts w:ascii="Arial" w:hAnsi="Arial" w:cs="Arial"/>
                <w:sz w:val="18"/>
                <w:szCs w:val="18"/>
              </w:rPr>
            </w:pPr>
            <w:r w:rsidRPr="00370397">
              <w:rPr>
                <w:rFonts w:ascii="Arial" w:hAnsi="Arial" w:cs="Arial"/>
                <w:sz w:val="18"/>
                <w:szCs w:val="18"/>
              </w:rPr>
              <w:t>2005</w:t>
            </w:r>
          </w:p>
        </w:tc>
        <w:tc>
          <w:tcPr>
            <w:tcW w:w="1134" w:type="dxa"/>
            <w:vAlign w:val="bottom"/>
          </w:tcPr>
          <w:p w14:paraId="3D87A3FB" w14:textId="77777777" w:rsidR="003F45C2" w:rsidRPr="0018446A" w:rsidRDefault="003F45C2" w:rsidP="00540D37">
            <w:pPr>
              <w:jc w:val="center"/>
              <w:rPr>
                <w:rFonts w:ascii="Arial" w:hAnsi="Arial" w:cs="Arial"/>
                <w:sz w:val="18"/>
                <w:szCs w:val="18"/>
              </w:rPr>
            </w:pPr>
            <w:r w:rsidRPr="0018446A">
              <w:rPr>
                <w:rFonts w:ascii="Arial" w:hAnsi="Arial"/>
                <w:color w:val="000000" w:themeColor="text1"/>
                <w:kern w:val="24"/>
                <w:sz w:val="18"/>
              </w:rPr>
              <w:t>4</w:t>
            </w:r>
            <w:r>
              <w:rPr>
                <w:rFonts w:ascii="Arial" w:hAnsi="Arial"/>
                <w:color w:val="000000" w:themeColor="text1"/>
                <w:kern w:val="24"/>
                <w:sz w:val="18"/>
              </w:rPr>
              <w:t>7</w:t>
            </w:r>
          </w:p>
        </w:tc>
      </w:tr>
      <w:tr w:rsidR="003F45C2" w:rsidRPr="00370397" w14:paraId="45E5D763" w14:textId="77777777" w:rsidTr="00540D37">
        <w:trPr>
          <w:trHeight w:val="159"/>
        </w:trPr>
        <w:tc>
          <w:tcPr>
            <w:tcW w:w="2835" w:type="dxa"/>
            <w:vAlign w:val="bottom"/>
          </w:tcPr>
          <w:p w14:paraId="08C37ACA" w14:textId="6D648B46" w:rsidR="003F45C2" w:rsidRPr="00370397" w:rsidRDefault="003F45C2" w:rsidP="000B19E9">
            <w:pPr>
              <w:rPr>
                <w:rFonts w:ascii="Arial" w:hAnsi="Arial" w:cs="Arial"/>
                <w:sz w:val="18"/>
                <w:szCs w:val="18"/>
              </w:rPr>
            </w:pPr>
            <w:r w:rsidRPr="00370397">
              <w:rPr>
                <w:rFonts w:ascii="Arial" w:hAnsi="Arial" w:cs="Arial"/>
                <w:sz w:val="18"/>
                <w:szCs w:val="18"/>
              </w:rPr>
              <w:t xml:space="preserve">Hamad Abdulla A. </w:t>
            </w:r>
            <w:r w:rsidR="000B19E9">
              <w:rPr>
                <w:rFonts w:ascii="Arial" w:hAnsi="Arial" w:cs="Arial"/>
                <w:sz w:val="18"/>
                <w:szCs w:val="18"/>
              </w:rPr>
              <w:t>ALO</w:t>
            </w:r>
            <w:r w:rsidRPr="00370397">
              <w:rPr>
                <w:rFonts w:ascii="Arial" w:hAnsi="Arial" w:cs="Arial"/>
                <w:sz w:val="18"/>
                <w:szCs w:val="18"/>
              </w:rPr>
              <w:t>QAB</w:t>
            </w:r>
          </w:p>
        </w:tc>
        <w:tc>
          <w:tcPr>
            <w:tcW w:w="2835" w:type="dxa"/>
            <w:shd w:val="clear" w:color="auto" w:fill="auto"/>
            <w:vAlign w:val="bottom"/>
          </w:tcPr>
          <w:p w14:paraId="4E4A4085" w14:textId="77777777" w:rsidR="003F45C2" w:rsidRPr="00370397" w:rsidRDefault="003F45C2" w:rsidP="00540D37">
            <w:pPr>
              <w:rPr>
                <w:rFonts w:ascii="Arial" w:hAnsi="Arial" w:cs="Arial"/>
                <w:sz w:val="18"/>
                <w:szCs w:val="18"/>
              </w:rPr>
            </w:pPr>
            <w:r w:rsidRPr="00370397">
              <w:rPr>
                <w:rFonts w:ascii="Arial" w:hAnsi="Arial" w:cs="Arial"/>
                <w:sz w:val="18"/>
                <w:szCs w:val="18"/>
              </w:rPr>
              <w:t xml:space="preserve">Yönetim Kurulu Üyesi </w:t>
            </w:r>
          </w:p>
        </w:tc>
        <w:tc>
          <w:tcPr>
            <w:tcW w:w="1418" w:type="dxa"/>
            <w:shd w:val="clear" w:color="auto" w:fill="auto"/>
            <w:vAlign w:val="bottom"/>
          </w:tcPr>
          <w:p w14:paraId="1199FD72" w14:textId="77777777" w:rsidR="003F45C2" w:rsidRPr="00370397" w:rsidRDefault="003F45C2" w:rsidP="00540D37">
            <w:pPr>
              <w:rPr>
                <w:rFonts w:ascii="Arial" w:hAnsi="Arial" w:cs="Arial"/>
                <w:sz w:val="18"/>
                <w:szCs w:val="18"/>
              </w:rPr>
            </w:pPr>
            <w:r w:rsidRPr="00370397">
              <w:rPr>
                <w:rFonts w:ascii="Arial" w:hAnsi="Arial" w:cs="Arial"/>
                <w:sz w:val="18"/>
                <w:szCs w:val="18"/>
              </w:rPr>
              <w:t>Lisans</w:t>
            </w:r>
          </w:p>
        </w:tc>
        <w:tc>
          <w:tcPr>
            <w:tcW w:w="1134" w:type="dxa"/>
            <w:shd w:val="clear" w:color="auto" w:fill="auto"/>
            <w:vAlign w:val="bottom"/>
          </w:tcPr>
          <w:p w14:paraId="5B9CAAB2" w14:textId="77777777" w:rsidR="003F45C2" w:rsidRPr="00370397" w:rsidRDefault="003F45C2" w:rsidP="00540D37">
            <w:pPr>
              <w:jc w:val="center"/>
              <w:rPr>
                <w:rFonts w:ascii="Arial" w:hAnsi="Arial" w:cs="Arial"/>
                <w:sz w:val="18"/>
                <w:szCs w:val="18"/>
              </w:rPr>
            </w:pPr>
            <w:r w:rsidRPr="00370397">
              <w:rPr>
                <w:rFonts w:ascii="Arial" w:hAnsi="Arial" w:cs="Arial"/>
                <w:sz w:val="18"/>
                <w:szCs w:val="18"/>
              </w:rPr>
              <w:t>2008</w:t>
            </w:r>
          </w:p>
        </w:tc>
        <w:tc>
          <w:tcPr>
            <w:tcW w:w="1134" w:type="dxa"/>
            <w:vAlign w:val="bottom"/>
          </w:tcPr>
          <w:p w14:paraId="244D55EB" w14:textId="77777777" w:rsidR="003F45C2" w:rsidRPr="0018446A" w:rsidRDefault="003F45C2" w:rsidP="00540D37">
            <w:pPr>
              <w:jc w:val="center"/>
              <w:rPr>
                <w:rFonts w:ascii="Arial" w:hAnsi="Arial" w:cs="Arial"/>
                <w:sz w:val="18"/>
                <w:szCs w:val="18"/>
              </w:rPr>
            </w:pPr>
            <w:r w:rsidRPr="0018446A">
              <w:rPr>
                <w:rFonts w:ascii="Arial" w:hAnsi="Arial"/>
                <w:color w:val="000000" w:themeColor="text1"/>
                <w:kern w:val="24"/>
                <w:sz w:val="18"/>
              </w:rPr>
              <w:t>2</w:t>
            </w:r>
            <w:r>
              <w:rPr>
                <w:rFonts w:ascii="Arial" w:hAnsi="Arial"/>
                <w:color w:val="000000" w:themeColor="text1"/>
                <w:kern w:val="24"/>
                <w:sz w:val="18"/>
              </w:rPr>
              <w:t>4</w:t>
            </w:r>
          </w:p>
        </w:tc>
      </w:tr>
      <w:tr w:rsidR="003F45C2" w:rsidRPr="00370397" w14:paraId="131CD83A" w14:textId="77777777" w:rsidTr="00540D37">
        <w:trPr>
          <w:trHeight w:val="159"/>
        </w:trPr>
        <w:tc>
          <w:tcPr>
            <w:tcW w:w="2835" w:type="dxa"/>
            <w:vAlign w:val="bottom"/>
          </w:tcPr>
          <w:p w14:paraId="1D84C197" w14:textId="77777777" w:rsidR="003F45C2" w:rsidRPr="00370397" w:rsidRDefault="003F45C2" w:rsidP="00540D37">
            <w:pPr>
              <w:rPr>
                <w:rFonts w:ascii="Arial" w:hAnsi="Arial" w:cs="Arial"/>
                <w:sz w:val="18"/>
                <w:szCs w:val="18"/>
              </w:rPr>
            </w:pPr>
            <w:proofErr w:type="spellStart"/>
            <w:r w:rsidRPr="00370397">
              <w:rPr>
                <w:rFonts w:ascii="Arial" w:hAnsi="Arial" w:cs="Arial"/>
                <w:sz w:val="18"/>
                <w:szCs w:val="18"/>
              </w:rPr>
              <w:t>Fahad</w:t>
            </w:r>
            <w:proofErr w:type="spellEnd"/>
            <w:r w:rsidRPr="00370397">
              <w:rPr>
                <w:rFonts w:ascii="Arial" w:hAnsi="Arial" w:cs="Arial"/>
                <w:sz w:val="18"/>
                <w:szCs w:val="18"/>
              </w:rPr>
              <w:t xml:space="preserve"> Abdullah A. ALRAJHI</w:t>
            </w:r>
          </w:p>
        </w:tc>
        <w:tc>
          <w:tcPr>
            <w:tcW w:w="2835" w:type="dxa"/>
            <w:shd w:val="clear" w:color="auto" w:fill="auto"/>
            <w:vAlign w:val="bottom"/>
          </w:tcPr>
          <w:p w14:paraId="0903826B" w14:textId="77777777" w:rsidR="003F45C2" w:rsidRPr="00370397" w:rsidRDefault="003F45C2" w:rsidP="00540D37">
            <w:pPr>
              <w:rPr>
                <w:rFonts w:ascii="Arial" w:hAnsi="Arial" w:cs="Arial"/>
                <w:sz w:val="18"/>
                <w:szCs w:val="18"/>
              </w:rPr>
            </w:pPr>
            <w:r w:rsidRPr="00370397">
              <w:rPr>
                <w:rFonts w:ascii="Arial" w:hAnsi="Arial" w:cs="Arial"/>
                <w:sz w:val="18"/>
                <w:szCs w:val="18"/>
              </w:rPr>
              <w:t xml:space="preserve">Yönetim Kurulu Üyesi </w:t>
            </w:r>
          </w:p>
        </w:tc>
        <w:tc>
          <w:tcPr>
            <w:tcW w:w="1418" w:type="dxa"/>
            <w:shd w:val="clear" w:color="auto" w:fill="auto"/>
            <w:vAlign w:val="bottom"/>
          </w:tcPr>
          <w:p w14:paraId="66AEFE10" w14:textId="77777777" w:rsidR="003F45C2" w:rsidRPr="00370397" w:rsidRDefault="003F45C2" w:rsidP="00540D37">
            <w:pPr>
              <w:rPr>
                <w:rFonts w:ascii="Arial" w:hAnsi="Arial" w:cs="Arial"/>
                <w:sz w:val="18"/>
                <w:szCs w:val="18"/>
              </w:rPr>
            </w:pPr>
            <w:r w:rsidRPr="00370397">
              <w:rPr>
                <w:rFonts w:ascii="Arial" w:hAnsi="Arial" w:cs="Arial"/>
                <w:sz w:val="18"/>
                <w:szCs w:val="18"/>
              </w:rPr>
              <w:t>Lisans</w:t>
            </w:r>
          </w:p>
        </w:tc>
        <w:tc>
          <w:tcPr>
            <w:tcW w:w="1134" w:type="dxa"/>
            <w:shd w:val="clear" w:color="auto" w:fill="auto"/>
            <w:vAlign w:val="bottom"/>
          </w:tcPr>
          <w:p w14:paraId="625598AE" w14:textId="77777777" w:rsidR="003F45C2" w:rsidRPr="00370397" w:rsidRDefault="003F45C2" w:rsidP="00540D37">
            <w:pPr>
              <w:jc w:val="center"/>
              <w:rPr>
                <w:rFonts w:ascii="Arial" w:hAnsi="Arial" w:cs="Arial"/>
                <w:sz w:val="18"/>
                <w:szCs w:val="18"/>
              </w:rPr>
            </w:pPr>
            <w:r w:rsidRPr="00370397">
              <w:rPr>
                <w:rFonts w:ascii="Arial" w:hAnsi="Arial" w:cs="Arial"/>
                <w:sz w:val="18"/>
                <w:szCs w:val="18"/>
              </w:rPr>
              <w:t>2008</w:t>
            </w:r>
          </w:p>
        </w:tc>
        <w:tc>
          <w:tcPr>
            <w:tcW w:w="1134" w:type="dxa"/>
            <w:vAlign w:val="bottom"/>
          </w:tcPr>
          <w:p w14:paraId="08CF487F" w14:textId="77777777" w:rsidR="003F45C2" w:rsidRPr="0018446A" w:rsidRDefault="003F45C2" w:rsidP="00540D37">
            <w:pPr>
              <w:jc w:val="center"/>
              <w:rPr>
                <w:rFonts w:ascii="Arial" w:hAnsi="Arial" w:cs="Arial"/>
                <w:sz w:val="18"/>
                <w:szCs w:val="18"/>
              </w:rPr>
            </w:pPr>
            <w:r>
              <w:rPr>
                <w:rFonts w:ascii="Arial" w:hAnsi="Arial" w:cs="Arial"/>
                <w:sz w:val="18"/>
                <w:szCs w:val="18"/>
              </w:rPr>
              <w:t>30</w:t>
            </w:r>
          </w:p>
        </w:tc>
      </w:tr>
      <w:tr w:rsidR="003F45C2" w:rsidRPr="00370397" w14:paraId="4AD3BB1A" w14:textId="77777777" w:rsidTr="00540D37">
        <w:trPr>
          <w:trHeight w:val="159"/>
        </w:trPr>
        <w:tc>
          <w:tcPr>
            <w:tcW w:w="2835" w:type="dxa"/>
            <w:vAlign w:val="bottom"/>
          </w:tcPr>
          <w:p w14:paraId="549FE35D" w14:textId="77777777" w:rsidR="003F45C2" w:rsidRPr="00370397" w:rsidRDefault="003F45C2" w:rsidP="00540D37">
            <w:pPr>
              <w:rPr>
                <w:rFonts w:ascii="Arial" w:hAnsi="Arial" w:cs="Arial"/>
                <w:sz w:val="18"/>
                <w:szCs w:val="18"/>
              </w:rPr>
            </w:pPr>
            <w:proofErr w:type="spellStart"/>
            <w:r w:rsidRPr="00370397">
              <w:rPr>
                <w:rFonts w:ascii="Arial" w:hAnsi="Arial" w:cs="Arial"/>
                <w:sz w:val="18"/>
                <w:szCs w:val="18"/>
              </w:rPr>
              <w:t>Hood</w:t>
            </w:r>
            <w:proofErr w:type="spellEnd"/>
            <w:r w:rsidRPr="00370397">
              <w:rPr>
                <w:rFonts w:ascii="Arial" w:hAnsi="Arial" w:cs="Arial"/>
                <w:sz w:val="18"/>
                <w:szCs w:val="18"/>
              </w:rPr>
              <w:t xml:space="preserve"> </w:t>
            </w:r>
            <w:proofErr w:type="spellStart"/>
            <w:r w:rsidRPr="00370397">
              <w:rPr>
                <w:rFonts w:ascii="Arial" w:hAnsi="Arial" w:cs="Arial"/>
                <w:sz w:val="18"/>
                <w:szCs w:val="18"/>
              </w:rPr>
              <w:t>Hashem</w:t>
            </w:r>
            <w:proofErr w:type="spellEnd"/>
            <w:r w:rsidRPr="00370397">
              <w:rPr>
                <w:rFonts w:ascii="Arial" w:hAnsi="Arial" w:cs="Arial"/>
                <w:sz w:val="18"/>
                <w:szCs w:val="18"/>
              </w:rPr>
              <w:t xml:space="preserve"> Ahmed HASHEM</w:t>
            </w:r>
          </w:p>
        </w:tc>
        <w:tc>
          <w:tcPr>
            <w:tcW w:w="2835" w:type="dxa"/>
            <w:shd w:val="clear" w:color="auto" w:fill="auto"/>
            <w:vAlign w:val="bottom"/>
          </w:tcPr>
          <w:p w14:paraId="14E24CC4" w14:textId="77777777" w:rsidR="003F45C2" w:rsidRPr="00370397" w:rsidRDefault="003F45C2" w:rsidP="00540D37">
            <w:pPr>
              <w:rPr>
                <w:rFonts w:ascii="Arial" w:hAnsi="Arial" w:cs="Arial"/>
                <w:sz w:val="18"/>
                <w:szCs w:val="18"/>
              </w:rPr>
            </w:pPr>
            <w:r w:rsidRPr="00370397">
              <w:rPr>
                <w:rFonts w:ascii="Arial" w:hAnsi="Arial" w:cs="Arial"/>
                <w:sz w:val="18"/>
                <w:szCs w:val="18"/>
              </w:rPr>
              <w:t xml:space="preserve">Yönetim Kurulu Üyesi </w:t>
            </w:r>
          </w:p>
        </w:tc>
        <w:tc>
          <w:tcPr>
            <w:tcW w:w="1418" w:type="dxa"/>
            <w:shd w:val="clear" w:color="auto" w:fill="auto"/>
            <w:vAlign w:val="bottom"/>
          </w:tcPr>
          <w:p w14:paraId="48A7B6D9" w14:textId="77777777" w:rsidR="003F45C2" w:rsidRPr="00370397" w:rsidRDefault="003F45C2" w:rsidP="00540D37">
            <w:pPr>
              <w:rPr>
                <w:rFonts w:ascii="Arial" w:hAnsi="Arial" w:cs="Arial"/>
                <w:sz w:val="18"/>
                <w:szCs w:val="18"/>
              </w:rPr>
            </w:pPr>
            <w:r w:rsidRPr="00370397">
              <w:rPr>
                <w:rFonts w:ascii="Arial" w:hAnsi="Arial" w:cs="Arial"/>
                <w:sz w:val="18"/>
                <w:szCs w:val="18"/>
              </w:rPr>
              <w:t>Yüksek Lisans</w:t>
            </w:r>
          </w:p>
        </w:tc>
        <w:tc>
          <w:tcPr>
            <w:tcW w:w="1134" w:type="dxa"/>
            <w:shd w:val="clear" w:color="auto" w:fill="auto"/>
            <w:vAlign w:val="bottom"/>
          </w:tcPr>
          <w:p w14:paraId="651E6CC9" w14:textId="77777777" w:rsidR="003F45C2" w:rsidRPr="00370397" w:rsidRDefault="003F45C2" w:rsidP="00540D37">
            <w:pPr>
              <w:jc w:val="center"/>
              <w:rPr>
                <w:rFonts w:ascii="Arial" w:hAnsi="Arial" w:cs="Arial"/>
                <w:sz w:val="18"/>
                <w:szCs w:val="18"/>
              </w:rPr>
            </w:pPr>
            <w:r w:rsidRPr="00370397">
              <w:rPr>
                <w:rFonts w:ascii="Arial" w:hAnsi="Arial" w:cs="Arial"/>
                <w:sz w:val="18"/>
                <w:szCs w:val="18"/>
              </w:rPr>
              <w:t>2011</w:t>
            </w:r>
          </w:p>
        </w:tc>
        <w:tc>
          <w:tcPr>
            <w:tcW w:w="1134" w:type="dxa"/>
            <w:vAlign w:val="bottom"/>
          </w:tcPr>
          <w:p w14:paraId="5B403F92" w14:textId="77777777" w:rsidR="003F45C2" w:rsidRPr="0018446A" w:rsidRDefault="003F45C2" w:rsidP="00540D37">
            <w:pPr>
              <w:jc w:val="center"/>
              <w:rPr>
                <w:rFonts w:ascii="Arial" w:hAnsi="Arial" w:cs="Arial"/>
                <w:sz w:val="18"/>
                <w:szCs w:val="18"/>
              </w:rPr>
            </w:pPr>
            <w:r w:rsidRPr="0018446A">
              <w:rPr>
                <w:rFonts w:ascii="Arial" w:eastAsiaTheme="minorEastAsia" w:hAnsi="Arial"/>
                <w:color w:val="000000" w:themeColor="text1"/>
                <w:kern w:val="24"/>
                <w:sz w:val="18"/>
              </w:rPr>
              <w:t>1</w:t>
            </w:r>
            <w:r>
              <w:rPr>
                <w:rFonts w:ascii="Arial" w:eastAsiaTheme="minorEastAsia" w:hAnsi="Arial"/>
                <w:color w:val="000000" w:themeColor="text1"/>
                <w:kern w:val="24"/>
                <w:sz w:val="18"/>
              </w:rPr>
              <w:t>7</w:t>
            </w:r>
          </w:p>
        </w:tc>
      </w:tr>
      <w:tr w:rsidR="003F45C2" w:rsidRPr="00370397" w14:paraId="3FFDCBAC" w14:textId="77777777" w:rsidTr="00540D37">
        <w:trPr>
          <w:trHeight w:val="159"/>
        </w:trPr>
        <w:tc>
          <w:tcPr>
            <w:tcW w:w="2835" w:type="dxa"/>
          </w:tcPr>
          <w:p w14:paraId="37BD9FF9" w14:textId="77777777" w:rsidR="003F45C2" w:rsidRPr="00370397" w:rsidRDefault="003F45C2" w:rsidP="00540D37">
            <w:pPr>
              <w:rPr>
                <w:rFonts w:ascii="Arial" w:hAnsi="Arial" w:cs="Arial"/>
                <w:sz w:val="18"/>
                <w:szCs w:val="18"/>
              </w:rPr>
            </w:pPr>
            <w:proofErr w:type="spellStart"/>
            <w:proofErr w:type="gramStart"/>
            <w:r w:rsidRPr="00370397">
              <w:rPr>
                <w:rFonts w:ascii="Arial" w:hAnsi="Arial" w:cs="Arial"/>
                <w:sz w:val="18"/>
                <w:szCs w:val="18"/>
              </w:rPr>
              <w:t>Prof.Dr.Kemal</w:t>
            </w:r>
            <w:proofErr w:type="spellEnd"/>
            <w:proofErr w:type="gramEnd"/>
            <w:r w:rsidRPr="00370397">
              <w:rPr>
                <w:rFonts w:ascii="Arial" w:hAnsi="Arial" w:cs="Arial"/>
                <w:sz w:val="18"/>
                <w:szCs w:val="18"/>
              </w:rPr>
              <w:t xml:space="preserve"> Varol</w:t>
            </w:r>
          </w:p>
        </w:tc>
        <w:tc>
          <w:tcPr>
            <w:tcW w:w="2835" w:type="dxa"/>
            <w:shd w:val="clear" w:color="auto" w:fill="auto"/>
          </w:tcPr>
          <w:p w14:paraId="00AEF0E6" w14:textId="77777777" w:rsidR="003F45C2" w:rsidRPr="00370397" w:rsidRDefault="003F45C2" w:rsidP="00540D37">
            <w:pPr>
              <w:rPr>
                <w:rFonts w:ascii="Arial" w:hAnsi="Arial" w:cs="Arial"/>
                <w:sz w:val="18"/>
                <w:szCs w:val="18"/>
              </w:rPr>
            </w:pPr>
            <w:r>
              <w:rPr>
                <w:rFonts w:ascii="Arial" w:hAnsi="Arial" w:cs="Arial"/>
                <w:sz w:val="18"/>
                <w:szCs w:val="18"/>
              </w:rPr>
              <w:t xml:space="preserve">Bağımsız </w:t>
            </w:r>
            <w:r w:rsidRPr="00370397">
              <w:rPr>
                <w:rFonts w:ascii="Arial" w:hAnsi="Arial" w:cs="Arial"/>
                <w:sz w:val="18"/>
                <w:szCs w:val="18"/>
              </w:rPr>
              <w:t>Yönetim Kurulu Üyesi</w:t>
            </w:r>
          </w:p>
        </w:tc>
        <w:tc>
          <w:tcPr>
            <w:tcW w:w="1418" w:type="dxa"/>
            <w:shd w:val="clear" w:color="auto" w:fill="auto"/>
          </w:tcPr>
          <w:p w14:paraId="525C4813" w14:textId="77777777" w:rsidR="003F45C2" w:rsidRPr="00370397" w:rsidRDefault="003F45C2" w:rsidP="00540D37">
            <w:pPr>
              <w:rPr>
                <w:rFonts w:ascii="Arial" w:hAnsi="Arial" w:cs="Arial"/>
                <w:sz w:val="18"/>
                <w:szCs w:val="18"/>
              </w:rPr>
            </w:pPr>
            <w:r w:rsidRPr="00370397">
              <w:rPr>
                <w:rFonts w:ascii="Arial" w:hAnsi="Arial" w:cs="Arial"/>
                <w:sz w:val="18"/>
                <w:szCs w:val="18"/>
              </w:rPr>
              <w:t>Doktora</w:t>
            </w:r>
          </w:p>
        </w:tc>
        <w:tc>
          <w:tcPr>
            <w:tcW w:w="1134" w:type="dxa"/>
            <w:shd w:val="clear" w:color="auto" w:fill="auto"/>
          </w:tcPr>
          <w:p w14:paraId="3945D44D" w14:textId="77777777" w:rsidR="003F45C2" w:rsidRPr="00370397" w:rsidRDefault="003F45C2" w:rsidP="00540D37">
            <w:pPr>
              <w:jc w:val="center"/>
              <w:rPr>
                <w:rFonts w:ascii="Arial" w:hAnsi="Arial" w:cs="Arial"/>
                <w:sz w:val="18"/>
                <w:szCs w:val="18"/>
              </w:rPr>
            </w:pPr>
            <w:r w:rsidRPr="00370397">
              <w:rPr>
                <w:rFonts w:ascii="Arial" w:hAnsi="Arial" w:cs="Arial"/>
                <w:sz w:val="18"/>
                <w:szCs w:val="18"/>
              </w:rPr>
              <w:t>2013</w:t>
            </w:r>
          </w:p>
        </w:tc>
        <w:tc>
          <w:tcPr>
            <w:tcW w:w="1134" w:type="dxa"/>
          </w:tcPr>
          <w:p w14:paraId="46EE5348" w14:textId="77777777" w:rsidR="003F45C2" w:rsidRPr="0018446A" w:rsidRDefault="003F45C2" w:rsidP="00540D37">
            <w:pPr>
              <w:jc w:val="center"/>
              <w:rPr>
                <w:rFonts w:ascii="Arial" w:hAnsi="Arial" w:cs="Arial"/>
                <w:sz w:val="18"/>
                <w:szCs w:val="18"/>
              </w:rPr>
            </w:pPr>
            <w:r>
              <w:rPr>
                <w:rFonts w:ascii="Arial" w:hAnsi="Arial" w:cs="Arial"/>
                <w:sz w:val="18"/>
                <w:szCs w:val="18"/>
              </w:rPr>
              <w:t>9</w:t>
            </w:r>
          </w:p>
        </w:tc>
      </w:tr>
      <w:tr w:rsidR="003F45C2" w:rsidRPr="00370397" w14:paraId="1EC0CC9E" w14:textId="77777777" w:rsidTr="00540D37">
        <w:trPr>
          <w:trHeight w:val="159"/>
        </w:trPr>
        <w:tc>
          <w:tcPr>
            <w:tcW w:w="2835" w:type="dxa"/>
          </w:tcPr>
          <w:p w14:paraId="067B4926" w14:textId="77777777" w:rsidR="003F45C2" w:rsidRPr="00370397" w:rsidRDefault="003F45C2" w:rsidP="00540D37">
            <w:pPr>
              <w:rPr>
                <w:rFonts w:ascii="Arial" w:hAnsi="Arial" w:cs="Arial"/>
                <w:sz w:val="18"/>
                <w:szCs w:val="18"/>
              </w:rPr>
            </w:pPr>
            <w:proofErr w:type="spellStart"/>
            <w:r w:rsidRPr="00370397">
              <w:rPr>
                <w:rFonts w:ascii="Arial" w:hAnsi="Arial" w:cs="Arial"/>
                <w:sz w:val="18"/>
                <w:szCs w:val="18"/>
              </w:rPr>
              <w:t>Muhammad</w:t>
            </w:r>
            <w:proofErr w:type="spellEnd"/>
            <w:r w:rsidRPr="00370397">
              <w:rPr>
                <w:rFonts w:ascii="Arial" w:hAnsi="Arial" w:cs="Arial"/>
                <w:sz w:val="18"/>
                <w:szCs w:val="18"/>
              </w:rPr>
              <w:t xml:space="preserve"> </w:t>
            </w:r>
            <w:proofErr w:type="spellStart"/>
            <w:r w:rsidRPr="00370397">
              <w:rPr>
                <w:rFonts w:ascii="Arial" w:hAnsi="Arial" w:cs="Arial"/>
                <w:sz w:val="18"/>
                <w:szCs w:val="18"/>
              </w:rPr>
              <w:t>Zarrug</w:t>
            </w:r>
            <w:proofErr w:type="spellEnd"/>
            <w:r w:rsidRPr="00370397">
              <w:rPr>
                <w:rFonts w:ascii="Arial" w:hAnsi="Arial" w:cs="Arial"/>
                <w:sz w:val="18"/>
                <w:szCs w:val="18"/>
              </w:rPr>
              <w:t xml:space="preserve"> M. RAJAB</w:t>
            </w:r>
          </w:p>
        </w:tc>
        <w:tc>
          <w:tcPr>
            <w:tcW w:w="2835" w:type="dxa"/>
            <w:shd w:val="clear" w:color="auto" w:fill="auto"/>
          </w:tcPr>
          <w:p w14:paraId="42B1EB1B" w14:textId="77777777" w:rsidR="003F45C2" w:rsidRPr="00370397" w:rsidRDefault="003F45C2" w:rsidP="00540D37">
            <w:pPr>
              <w:rPr>
                <w:rFonts w:ascii="Arial" w:hAnsi="Arial" w:cs="Arial"/>
                <w:sz w:val="18"/>
                <w:szCs w:val="18"/>
              </w:rPr>
            </w:pPr>
            <w:r>
              <w:rPr>
                <w:rFonts w:ascii="Arial" w:hAnsi="Arial" w:cs="Arial"/>
                <w:sz w:val="18"/>
                <w:szCs w:val="18"/>
              </w:rPr>
              <w:t xml:space="preserve">Bağımsız </w:t>
            </w:r>
            <w:r w:rsidRPr="00370397">
              <w:rPr>
                <w:rFonts w:ascii="Arial" w:hAnsi="Arial" w:cs="Arial"/>
                <w:sz w:val="18"/>
                <w:szCs w:val="18"/>
              </w:rPr>
              <w:t>Yönetim Kurulu Üyesi</w:t>
            </w:r>
          </w:p>
        </w:tc>
        <w:tc>
          <w:tcPr>
            <w:tcW w:w="1418" w:type="dxa"/>
            <w:shd w:val="clear" w:color="auto" w:fill="auto"/>
          </w:tcPr>
          <w:p w14:paraId="3E953C68" w14:textId="77777777" w:rsidR="003F45C2" w:rsidRPr="00370397" w:rsidRDefault="003F45C2" w:rsidP="00540D37">
            <w:pPr>
              <w:rPr>
                <w:rFonts w:ascii="Arial" w:hAnsi="Arial" w:cs="Arial"/>
                <w:sz w:val="18"/>
                <w:szCs w:val="18"/>
              </w:rPr>
            </w:pPr>
            <w:r w:rsidRPr="00370397">
              <w:rPr>
                <w:rFonts w:ascii="Arial" w:hAnsi="Arial" w:cs="Arial"/>
                <w:sz w:val="18"/>
                <w:szCs w:val="18"/>
              </w:rPr>
              <w:t>Lisans</w:t>
            </w:r>
          </w:p>
        </w:tc>
        <w:tc>
          <w:tcPr>
            <w:tcW w:w="1134" w:type="dxa"/>
            <w:shd w:val="clear" w:color="auto" w:fill="auto"/>
          </w:tcPr>
          <w:p w14:paraId="7E3B3433" w14:textId="77777777" w:rsidR="003F45C2" w:rsidRPr="00370397" w:rsidRDefault="003F45C2" w:rsidP="00540D37">
            <w:pPr>
              <w:jc w:val="center"/>
              <w:rPr>
                <w:rFonts w:ascii="Arial" w:hAnsi="Arial" w:cs="Arial"/>
                <w:sz w:val="18"/>
                <w:szCs w:val="18"/>
              </w:rPr>
            </w:pPr>
            <w:r w:rsidRPr="00370397">
              <w:rPr>
                <w:rFonts w:ascii="Arial" w:hAnsi="Arial" w:cs="Arial"/>
                <w:sz w:val="18"/>
                <w:szCs w:val="18"/>
              </w:rPr>
              <w:t>2016</w:t>
            </w:r>
          </w:p>
        </w:tc>
        <w:tc>
          <w:tcPr>
            <w:tcW w:w="1134" w:type="dxa"/>
          </w:tcPr>
          <w:p w14:paraId="404E813D" w14:textId="77777777" w:rsidR="003F45C2" w:rsidRPr="0018446A" w:rsidRDefault="003F45C2" w:rsidP="00540D37">
            <w:pPr>
              <w:jc w:val="center"/>
              <w:rPr>
                <w:rFonts w:ascii="Arial" w:hAnsi="Arial" w:cs="Arial"/>
                <w:sz w:val="18"/>
                <w:szCs w:val="18"/>
              </w:rPr>
            </w:pPr>
            <w:r w:rsidRPr="0018446A">
              <w:rPr>
                <w:rFonts w:ascii="Arial" w:hAnsi="Arial"/>
                <w:color w:val="000000" w:themeColor="text1"/>
                <w:kern w:val="24"/>
                <w:sz w:val="18"/>
              </w:rPr>
              <w:t>3</w:t>
            </w:r>
            <w:r>
              <w:rPr>
                <w:rFonts w:ascii="Arial" w:hAnsi="Arial"/>
                <w:color w:val="000000" w:themeColor="text1"/>
                <w:kern w:val="24"/>
                <w:sz w:val="18"/>
              </w:rPr>
              <w:t>2</w:t>
            </w:r>
          </w:p>
        </w:tc>
      </w:tr>
      <w:tr w:rsidR="003F45C2" w:rsidRPr="00370397" w14:paraId="56084D97" w14:textId="77777777" w:rsidTr="00540D37">
        <w:trPr>
          <w:trHeight w:val="159"/>
        </w:trPr>
        <w:tc>
          <w:tcPr>
            <w:tcW w:w="2835" w:type="dxa"/>
            <w:vAlign w:val="bottom"/>
          </w:tcPr>
          <w:p w14:paraId="65767980" w14:textId="77777777" w:rsidR="003F45C2" w:rsidRPr="00370397" w:rsidRDefault="003F45C2" w:rsidP="00540D37">
            <w:pPr>
              <w:rPr>
                <w:rFonts w:ascii="Arial" w:hAnsi="Arial" w:cs="Arial"/>
                <w:sz w:val="18"/>
                <w:szCs w:val="18"/>
              </w:rPr>
            </w:pPr>
            <w:proofErr w:type="spellStart"/>
            <w:r>
              <w:rPr>
                <w:rFonts w:ascii="Arial" w:hAnsi="Arial" w:cs="Arial"/>
                <w:sz w:val="18"/>
                <w:szCs w:val="18"/>
              </w:rPr>
              <w:t>Dr.</w:t>
            </w:r>
            <w:r w:rsidRPr="00370397">
              <w:rPr>
                <w:rFonts w:ascii="Arial" w:hAnsi="Arial" w:cs="Arial"/>
                <w:sz w:val="18"/>
                <w:szCs w:val="18"/>
              </w:rPr>
              <w:t>Bekir</w:t>
            </w:r>
            <w:proofErr w:type="spellEnd"/>
            <w:r w:rsidRPr="00370397">
              <w:rPr>
                <w:rFonts w:ascii="Arial" w:hAnsi="Arial" w:cs="Arial"/>
                <w:sz w:val="18"/>
                <w:szCs w:val="18"/>
              </w:rPr>
              <w:t xml:space="preserve"> PAKDEMİRLİ</w:t>
            </w:r>
          </w:p>
        </w:tc>
        <w:tc>
          <w:tcPr>
            <w:tcW w:w="2835" w:type="dxa"/>
            <w:shd w:val="clear" w:color="auto" w:fill="auto"/>
            <w:vAlign w:val="bottom"/>
          </w:tcPr>
          <w:p w14:paraId="0D2014DF" w14:textId="77777777" w:rsidR="003F45C2" w:rsidRPr="00370397" w:rsidRDefault="003F45C2" w:rsidP="00540D37">
            <w:pPr>
              <w:rPr>
                <w:rFonts w:ascii="Arial" w:hAnsi="Arial" w:cs="Arial"/>
                <w:sz w:val="18"/>
                <w:szCs w:val="18"/>
              </w:rPr>
            </w:pPr>
            <w:r w:rsidRPr="00370397">
              <w:rPr>
                <w:rFonts w:ascii="Arial" w:hAnsi="Arial" w:cs="Arial"/>
                <w:sz w:val="18"/>
                <w:szCs w:val="18"/>
              </w:rPr>
              <w:t>Yönetim Kurulu Üyesi</w:t>
            </w:r>
          </w:p>
        </w:tc>
        <w:tc>
          <w:tcPr>
            <w:tcW w:w="1418" w:type="dxa"/>
            <w:shd w:val="clear" w:color="auto" w:fill="auto"/>
            <w:vAlign w:val="bottom"/>
          </w:tcPr>
          <w:p w14:paraId="22CD5BAC" w14:textId="77777777" w:rsidR="003F45C2" w:rsidRPr="00370397" w:rsidRDefault="003F45C2" w:rsidP="00540D37">
            <w:pPr>
              <w:rPr>
                <w:rFonts w:ascii="Arial" w:hAnsi="Arial" w:cs="Arial"/>
                <w:sz w:val="18"/>
                <w:szCs w:val="18"/>
              </w:rPr>
            </w:pPr>
            <w:r>
              <w:rPr>
                <w:rFonts w:ascii="Arial" w:hAnsi="Arial" w:cs="Arial"/>
                <w:sz w:val="18"/>
                <w:szCs w:val="18"/>
              </w:rPr>
              <w:t>Doktora</w:t>
            </w:r>
          </w:p>
        </w:tc>
        <w:tc>
          <w:tcPr>
            <w:tcW w:w="1134" w:type="dxa"/>
            <w:shd w:val="clear" w:color="auto" w:fill="auto"/>
            <w:vAlign w:val="bottom"/>
          </w:tcPr>
          <w:p w14:paraId="3B4292DA" w14:textId="77777777" w:rsidR="003F45C2" w:rsidRPr="00370397" w:rsidRDefault="003F45C2" w:rsidP="00540D37">
            <w:pPr>
              <w:jc w:val="center"/>
              <w:rPr>
                <w:rFonts w:ascii="Arial" w:hAnsi="Arial" w:cs="Arial"/>
                <w:sz w:val="18"/>
                <w:szCs w:val="18"/>
              </w:rPr>
            </w:pPr>
            <w:r w:rsidRPr="00370397">
              <w:rPr>
                <w:rFonts w:ascii="Arial" w:hAnsi="Arial" w:cs="Arial"/>
                <w:sz w:val="18"/>
                <w:szCs w:val="18"/>
              </w:rPr>
              <w:t>2016</w:t>
            </w:r>
          </w:p>
        </w:tc>
        <w:tc>
          <w:tcPr>
            <w:tcW w:w="1134" w:type="dxa"/>
            <w:vAlign w:val="bottom"/>
          </w:tcPr>
          <w:p w14:paraId="040885F9" w14:textId="77777777" w:rsidR="003F45C2" w:rsidRPr="0018446A" w:rsidRDefault="003F45C2" w:rsidP="00540D37">
            <w:pPr>
              <w:jc w:val="center"/>
              <w:rPr>
                <w:rFonts w:ascii="Arial" w:hAnsi="Arial" w:cs="Arial"/>
                <w:sz w:val="18"/>
                <w:szCs w:val="18"/>
              </w:rPr>
            </w:pPr>
            <w:r>
              <w:rPr>
                <w:rFonts w:ascii="Arial" w:hAnsi="Arial" w:cs="Arial"/>
                <w:sz w:val="18"/>
                <w:szCs w:val="18"/>
              </w:rPr>
              <w:t>2</w:t>
            </w:r>
          </w:p>
        </w:tc>
      </w:tr>
      <w:tr w:rsidR="003F45C2" w:rsidRPr="00370397" w14:paraId="4DE1D452" w14:textId="77777777" w:rsidTr="00540D37">
        <w:trPr>
          <w:trHeight w:val="159"/>
        </w:trPr>
        <w:tc>
          <w:tcPr>
            <w:tcW w:w="2835" w:type="dxa"/>
            <w:vAlign w:val="bottom"/>
          </w:tcPr>
          <w:p w14:paraId="1795732C" w14:textId="77777777" w:rsidR="003F45C2" w:rsidRDefault="003F45C2" w:rsidP="00540D37">
            <w:pPr>
              <w:rPr>
                <w:rFonts w:ascii="Arial" w:hAnsi="Arial" w:cs="Arial"/>
                <w:sz w:val="18"/>
                <w:szCs w:val="18"/>
              </w:rPr>
            </w:pPr>
            <w:r>
              <w:rPr>
                <w:rFonts w:ascii="Arial" w:hAnsi="Arial" w:cs="Arial"/>
                <w:sz w:val="18"/>
                <w:szCs w:val="18"/>
              </w:rPr>
              <w:t xml:space="preserve">Dr. </w:t>
            </w:r>
            <w:proofErr w:type="spellStart"/>
            <w:r>
              <w:rPr>
                <w:rFonts w:ascii="Arial" w:hAnsi="Arial" w:cs="Arial"/>
                <w:sz w:val="18"/>
                <w:szCs w:val="18"/>
              </w:rPr>
              <w:t>Khaled</w:t>
            </w:r>
            <w:proofErr w:type="spellEnd"/>
            <w:r>
              <w:rPr>
                <w:rFonts w:ascii="Arial" w:hAnsi="Arial" w:cs="Arial"/>
                <w:sz w:val="18"/>
                <w:szCs w:val="18"/>
              </w:rPr>
              <w:t xml:space="preserve"> Abdulla Mohamed ATEEQ</w:t>
            </w:r>
          </w:p>
        </w:tc>
        <w:tc>
          <w:tcPr>
            <w:tcW w:w="2835" w:type="dxa"/>
            <w:shd w:val="clear" w:color="auto" w:fill="auto"/>
            <w:vAlign w:val="bottom"/>
          </w:tcPr>
          <w:p w14:paraId="5B70263D" w14:textId="77777777" w:rsidR="003F45C2" w:rsidRPr="00370397" w:rsidRDefault="003F45C2" w:rsidP="00540D37">
            <w:pPr>
              <w:rPr>
                <w:rFonts w:ascii="Arial" w:hAnsi="Arial" w:cs="Arial"/>
                <w:sz w:val="18"/>
                <w:szCs w:val="18"/>
              </w:rPr>
            </w:pPr>
            <w:r w:rsidRPr="00370397">
              <w:rPr>
                <w:rFonts w:ascii="Arial" w:hAnsi="Arial" w:cs="Arial"/>
                <w:sz w:val="18"/>
                <w:szCs w:val="18"/>
              </w:rPr>
              <w:t xml:space="preserve">Yönetim Kurulu Üyesi </w:t>
            </w:r>
          </w:p>
        </w:tc>
        <w:tc>
          <w:tcPr>
            <w:tcW w:w="1418" w:type="dxa"/>
            <w:shd w:val="clear" w:color="auto" w:fill="auto"/>
            <w:vAlign w:val="bottom"/>
          </w:tcPr>
          <w:p w14:paraId="7877E865" w14:textId="77777777" w:rsidR="003F45C2" w:rsidRPr="00370397" w:rsidRDefault="003F45C2" w:rsidP="00540D37">
            <w:pPr>
              <w:rPr>
                <w:rFonts w:ascii="Arial" w:hAnsi="Arial" w:cs="Arial"/>
                <w:sz w:val="18"/>
                <w:szCs w:val="18"/>
              </w:rPr>
            </w:pPr>
            <w:r>
              <w:rPr>
                <w:rFonts w:ascii="Arial" w:hAnsi="Arial" w:cs="Arial"/>
                <w:sz w:val="18"/>
                <w:szCs w:val="18"/>
              </w:rPr>
              <w:t>Doktora</w:t>
            </w:r>
          </w:p>
        </w:tc>
        <w:tc>
          <w:tcPr>
            <w:tcW w:w="1134" w:type="dxa"/>
            <w:shd w:val="clear" w:color="auto" w:fill="auto"/>
            <w:vAlign w:val="bottom"/>
          </w:tcPr>
          <w:p w14:paraId="2B1B5CA9" w14:textId="77777777" w:rsidR="003F45C2" w:rsidRPr="00370397" w:rsidRDefault="003F45C2" w:rsidP="00540D37">
            <w:pPr>
              <w:jc w:val="center"/>
              <w:rPr>
                <w:rFonts w:ascii="Arial" w:hAnsi="Arial" w:cs="Arial"/>
                <w:sz w:val="18"/>
                <w:szCs w:val="18"/>
              </w:rPr>
            </w:pPr>
            <w:r>
              <w:rPr>
                <w:rFonts w:ascii="Arial" w:hAnsi="Arial" w:cs="Arial"/>
                <w:sz w:val="18"/>
                <w:szCs w:val="18"/>
              </w:rPr>
              <w:t>2017</w:t>
            </w:r>
          </w:p>
        </w:tc>
        <w:tc>
          <w:tcPr>
            <w:tcW w:w="1134" w:type="dxa"/>
            <w:vAlign w:val="bottom"/>
          </w:tcPr>
          <w:p w14:paraId="53BE7D82" w14:textId="77777777" w:rsidR="003F45C2" w:rsidRPr="0018446A" w:rsidRDefault="003F45C2" w:rsidP="00540D37">
            <w:pPr>
              <w:jc w:val="center"/>
              <w:rPr>
                <w:rFonts w:ascii="Arial" w:hAnsi="Arial" w:cs="Arial"/>
                <w:sz w:val="18"/>
                <w:szCs w:val="18"/>
              </w:rPr>
            </w:pPr>
            <w:r>
              <w:rPr>
                <w:rFonts w:ascii="Arial" w:hAnsi="Arial" w:cs="Arial"/>
                <w:sz w:val="18"/>
                <w:szCs w:val="18"/>
              </w:rPr>
              <w:t>1</w:t>
            </w:r>
          </w:p>
        </w:tc>
      </w:tr>
      <w:tr w:rsidR="003F45C2" w:rsidRPr="00370397" w14:paraId="4DD2B5ED" w14:textId="77777777" w:rsidTr="00540D37">
        <w:trPr>
          <w:trHeight w:val="159"/>
        </w:trPr>
        <w:tc>
          <w:tcPr>
            <w:tcW w:w="2835" w:type="dxa"/>
            <w:vAlign w:val="bottom"/>
          </w:tcPr>
          <w:p w14:paraId="6B9B1D6F" w14:textId="77777777" w:rsidR="003F45C2" w:rsidRPr="00370397" w:rsidRDefault="003F45C2" w:rsidP="00540D37">
            <w:pPr>
              <w:rPr>
                <w:rFonts w:ascii="Arial" w:hAnsi="Arial" w:cs="Arial"/>
                <w:sz w:val="18"/>
                <w:szCs w:val="18"/>
              </w:rPr>
            </w:pPr>
            <w:r>
              <w:rPr>
                <w:rFonts w:ascii="Arial" w:hAnsi="Arial" w:cs="Arial"/>
                <w:sz w:val="18"/>
                <w:szCs w:val="18"/>
              </w:rPr>
              <w:t>Mustafa BÜYÜKABACI</w:t>
            </w:r>
          </w:p>
        </w:tc>
        <w:tc>
          <w:tcPr>
            <w:tcW w:w="2835" w:type="dxa"/>
            <w:shd w:val="clear" w:color="auto" w:fill="auto"/>
            <w:vAlign w:val="bottom"/>
          </w:tcPr>
          <w:p w14:paraId="38C52EC0" w14:textId="77777777" w:rsidR="003F45C2" w:rsidRPr="00370397" w:rsidRDefault="003F45C2" w:rsidP="00540D37">
            <w:pPr>
              <w:rPr>
                <w:rFonts w:ascii="Arial" w:hAnsi="Arial" w:cs="Arial"/>
                <w:sz w:val="18"/>
                <w:szCs w:val="18"/>
              </w:rPr>
            </w:pPr>
            <w:r w:rsidRPr="00370397">
              <w:rPr>
                <w:rFonts w:ascii="Arial" w:hAnsi="Arial" w:cs="Arial"/>
                <w:sz w:val="18"/>
                <w:szCs w:val="18"/>
              </w:rPr>
              <w:t>Yönetim Kurulu Üyesi</w:t>
            </w:r>
          </w:p>
        </w:tc>
        <w:tc>
          <w:tcPr>
            <w:tcW w:w="1418" w:type="dxa"/>
            <w:shd w:val="clear" w:color="auto" w:fill="auto"/>
            <w:vAlign w:val="bottom"/>
          </w:tcPr>
          <w:p w14:paraId="7F9F464D" w14:textId="77777777" w:rsidR="003F45C2" w:rsidRPr="00370397" w:rsidRDefault="003F45C2" w:rsidP="00540D37">
            <w:pPr>
              <w:rPr>
                <w:rFonts w:ascii="Arial" w:hAnsi="Arial" w:cs="Arial"/>
                <w:sz w:val="18"/>
                <w:szCs w:val="18"/>
              </w:rPr>
            </w:pPr>
            <w:r>
              <w:rPr>
                <w:rFonts w:ascii="Arial" w:hAnsi="Arial" w:cs="Arial"/>
                <w:sz w:val="18"/>
                <w:szCs w:val="18"/>
              </w:rPr>
              <w:t>Yüksek Lisans</w:t>
            </w:r>
          </w:p>
        </w:tc>
        <w:tc>
          <w:tcPr>
            <w:tcW w:w="1134" w:type="dxa"/>
            <w:shd w:val="clear" w:color="auto" w:fill="auto"/>
            <w:vAlign w:val="bottom"/>
          </w:tcPr>
          <w:p w14:paraId="1C58EDEA" w14:textId="77777777" w:rsidR="003F45C2" w:rsidRPr="00370397" w:rsidRDefault="003F45C2" w:rsidP="00540D37">
            <w:pPr>
              <w:jc w:val="center"/>
              <w:rPr>
                <w:rFonts w:ascii="Arial" w:hAnsi="Arial" w:cs="Arial"/>
                <w:sz w:val="18"/>
                <w:szCs w:val="18"/>
              </w:rPr>
            </w:pPr>
            <w:r>
              <w:rPr>
                <w:rFonts w:ascii="Arial" w:hAnsi="Arial" w:cs="Arial"/>
                <w:sz w:val="18"/>
                <w:szCs w:val="18"/>
              </w:rPr>
              <w:t>2017</w:t>
            </w:r>
          </w:p>
        </w:tc>
        <w:tc>
          <w:tcPr>
            <w:tcW w:w="1134" w:type="dxa"/>
            <w:vAlign w:val="bottom"/>
          </w:tcPr>
          <w:p w14:paraId="1AABD9E4" w14:textId="77777777" w:rsidR="003F45C2" w:rsidRPr="0018446A" w:rsidRDefault="003F45C2" w:rsidP="00540D37">
            <w:pPr>
              <w:jc w:val="center"/>
              <w:rPr>
                <w:rFonts w:ascii="Arial" w:hAnsi="Arial" w:cs="Arial"/>
                <w:sz w:val="18"/>
                <w:szCs w:val="18"/>
              </w:rPr>
            </w:pPr>
            <w:r w:rsidRPr="0018446A">
              <w:rPr>
                <w:rFonts w:ascii="Arial" w:hAnsi="Arial"/>
                <w:color w:val="000000" w:themeColor="text1"/>
                <w:kern w:val="24"/>
                <w:sz w:val="18"/>
              </w:rPr>
              <w:t>2</w:t>
            </w:r>
            <w:r>
              <w:rPr>
                <w:rFonts w:ascii="Arial" w:hAnsi="Arial"/>
                <w:color w:val="000000" w:themeColor="text1"/>
                <w:kern w:val="24"/>
                <w:sz w:val="18"/>
              </w:rPr>
              <w:t>6</w:t>
            </w:r>
          </w:p>
        </w:tc>
      </w:tr>
      <w:tr w:rsidR="003F45C2" w:rsidRPr="00370397" w14:paraId="1A723045" w14:textId="77777777" w:rsidTr="00540D37">
        <w:trPr>
          <w:trHeight w:val="159"/>
        </w:trPr>
        <w:tc>
          <w:tcPr>
            <w:tcW w:w="2835" w:type="dxa"/>
            <w:tcBorders>
              <w:bottom w:val="single" w:sz="4" w:space="0" w:color="auto"/>
            </w:tcBorders>
            <w:vAlign w:val="bottom"/>
          </w:tcPr>
          <w:p w14:paraId="279A247C" w14:textId="77777777" w:rsidR="003F45C2" w:rsidRPr="00370397" w:rsidRDefault="003F45C2" w:rsidP="00540D37">
            <w:pPr>
              <w:rPr>
                <w:rFonts w:ascii="Arial" w:hAnsi="Arial" w:cs="Arial"/>
                <w:sz w:val="18"/>
                <w:szCs w:val="18"/>
              </w:rPr>
            </w:pPr>
            <w:r w:rsidRPr="00370397">
              <w:rPr>
                <w:rFonts w:ascii="Arial" w:hAnsi="Arial" w:cs="Arial"/>
                <w:sz w:val="18"/>
                <w:szCs w:val="18"/>
              </w:rPr>
              <w:t>Melikşah UTKU</w:t>
            </w:r>
          </w:p>
        </w:tc>
        <w:tc>
          <w:tcPr>
            <w:tcW w:w="2835" w:type="dxa"/>
            <w:tcBorders>
              <w:bottom w:val="single" w:sz="4" w:space="0" w:color="auto"/>
            </w:tcBorders>
            <w:shd w:val="clear" w:color="auto" w:fill="auto"/>
            <w:vAlign w:val="bottom"/>
          </w:tcPr>
          <w:p w14:paraId="5F76654A" w14:textId="77777777" w:rsidR="003F45C2" w:rsidRPr="00370397" w:rsidRDefault="003F45C2" w:rsidP="00540D37">
            <w:pPr>
              <w:rPr>
                <w:rFonts w:ascii="Arial" w:hAnsi="Arial" w:cs="Arial"/>
                <w:sz w:val="18"/>
                <w:szCs w:val="18"/>
              </w:rPr>
            </w:pPr>
            <w:r w:rsidRPr="00370397">
              <w:rPr>
                <w:rFonts w:ascii="Arial" w:hAnsi="Arial" w:cs="Arial"/>
                <w:sz w:val="18"/>
                <w:szCs w:val="18"/>
              </w:rPr>
              <w:t>Yönetim Kurulu Üyesi</w:t>
            </w:r>
            <w:r>
              <w:rPr>
                <w:rFonts w:ascii="Arial" w:hAnsi="Arial" w:cs="Arial"/>
                <w:sz w:val="18"/>
                <w:szCs w:val="18"/>
              </w:rPr>
              <w:t xml:space="preserve"> ve Genel Müdür</w:t>
            </w:r>
          </w:p>
        </w:tc>
        <w:tc>
          <w:tcPr>
            <w:tcW w:w="1418" w:type="dxa"/>
            <w:tcBorders>
              <w:bottom w:val="single" w:sz="4" w:space="0" w:color="auto"/>
            </w:tcBorders>
            <w:shd w:val="clear" w:color="auto" w:fill="auto"/>
            <w:vAlign w:val="bottom"/>
          </w:tcPr>
          <w:p w14:paraId="5C18A338" w14:textId="77777777" w:rsidR="003F45C2" w:rsidRPr="00370397" w:rsidRDefault="003F45C2" w:rsidP="00540D37">
            <w:pPr>
              <w:rPr>
                <w:rFonts w:ascii="Arial" w:hAnsi="Arial" w:cs="Arial"/>
                <w:sz w:val="18"/>
                <w:szCs w:val="18"/>
              </w:rPr>
            </w:pPr>
            <w:r w:rsidRPr="00370397">
              <w:rPr>
                <w:rFonts w:ascii="Arial" w:hAnsi="Arial" w:cs="Arial"/>
                <w:sz w:val="18"/>
                <w:szCs w:val="18"/>
              </w:rPr>
              <w:t>Yüksek Lisans</w:t>
            </w:r>
          </w:p>
        </w:tc>
        <w:tc>
          <w:tcPr>
            <w:tcW w:w="1134" w:type="dxa"/>
            <w:tcBorders>
              <w:bottom w:val="single" w:sz="4" w:space="0" w:color="auto"/>
            </w:tcBorders>
            <w:shd w:val="clear" w:color="auto" w:fill="auto"/>
            <w:vAlign w:val="bottom"/>
          </w:tcPr>
          <w:p w14:paraId="383A854B" w14:textId="77777777" w:rsidR="003F45C2" w:rsidRPr="00370397" w:rsidRDefault="003F45C2" w:rsidP="00540D37">
            <w:pPr>
              <w:ind w:left="109"/>
              <w:jc w:val="center"/>
              <w:rPr>
                <w:rFonts w:ascii="Arial" w:hAnsi="Arial" w:cs="Arial"/>
                <w:sz w:val="18"/>
                <w:szCs w:val="18"/>
              </w:rPr>
            </w:pPr>
            <w:r w:rsidRPr="00370397">
              <w:rPr>
                <w:rFonts w:ascii="Arial" w:hAnsi="Arial" w:cs="Arial"/>
                <w:sz w:val="18"/>
                <w:szCs w:val="18"/>
              </w:rPr>
              <w:t>2016</w:t>
            </w:r>
          </w:p>
        </w:tc>
        <w:tc>
          <w:tcPr>
            <w:tcW w:w="1134" w:type="dxa"/>
            <w:tcBorders>
              <w:bottom w:val="single" w:sz="4" w:space="0" w:color="auto"/>
            </w:tcBorders>
            <w:vAlign w:val="bottom"/>
          </w:tcPr>
          <w:p w14:paraId="381861F1" w14:textId="77777777" w:rsidR="003F45C2" w:rsidRPr="0018446A" w:rsidRDefault="003F45C2" w:rsidP="00540D37">
            <w:pPr>
              <w:ind w:left="109" w:right="148"/>
              <w:jc w:val="center"/>
              <w:rPr>
                <w:rFonts w:ascii="Arial" w:hAnsi="Arial" w:cs="Arial"/>
                <w:sz w:val="18"/>
                <w:szCs w:val="18"/>
              </w:rPr>
            </w:pPr>
            <w:r w:rsidRPr="0018446A">
              <w:rPr>
                <w:rFonts w:ascii="Arial" w:hAnsi="Arial"/>
                <w:color w:val="000000" w:themeColor="text1"/>
                <w:kern w:val="24"/>
                <w:sz w:val="18"/>
              </w:rPr>
              <w:t>1</w:t>
            </w:r>
            <w:r>
              <w:rPr>
                <w:rFonts w:ascii="Arial" w:hAnsi="Arial"/>
                <w:color w:val="000000" w:themeColor="text1"/>
                <w:kern w:val="24"/>
                <w:sz w:val="18"/>
              </w:rPr>
              <w:t>4</w:t>
            </w:r>
          </w:p>
        </w:tc>
      </w:tr>
    </w:tbl>
    <w:p w14:paraId="29B2991D" w14:textId="77777777" w:rsidR="003F45C2" w:rsidRPr="00740CAF" w:rsidRDefault="003F45C2" w:rsidP="003F45C2">
      <w:pPr>
        <w:numPr>
          <w:ilvl w:val="0"/>
          <w:numId w:val="31"/>
        </w:numPr>
        <w:spacing w:line="360" w:lineRule="auto"/>
        <w:ind w:left="-56" w:hanging="350"/>
        <w:jc w:val="both"/>
        <w:rPr>
          <w:rFonts w:ascii="Arial" w:hAnsi="Arial" w:cs="Arial"/>
          <w:b/>
          <w:iCs/>
          <w:color w:val="000000"/>
          <w:kern w:val="1"/>
          <w:sz w:val="20"/>
          <w:szCs w:val="18"/>
        </w:rPr>
      </w:pPr>
      <w:r w:rsidRPr="00740CAF">
        <w:rPr>
          <w:rFonts w:ascii="Arial" w:hAnsi="Arial" w:cs="Arial"/>
          <w:b/>
          <w:iCs/>
          <w:color w:val="000000"/>
          <w:kern w:val="1"/>
          <w:sz w:val="20"/>
          <w:szCs w:val="18"/>
        </w:rPr>
        <w:t>Yönetim Kurulu Başkan ve Üyeleri</w:t>
      </w:r>
      <w:r w:rsidRPr="00740CAF">
        <w:rPr>
          <w:rFonts w:ascii="Arial" w:hAnsi="Arial" w:cs="Arial"/>
          <w:b/>
          <w:sz w:val="20"/>
          <w:szCs w:val="18"/>
          <w:vertAlign w:val="superscript"/>
        </w:rPr>
        <w:t>(*)</w:t>
      </w:r>
      <w:r w:rsidRPr="00740CAF">
        <w:rPr>
          <w:rFonts w:ascii="Arial" w:hAnsi="Arial" w:cs="Arial"/>
          <w:b/>
          <w:iCs/>
          <w:color w:val="000000"/>
          <w:kern w:val="1"/>
          <w:sz w:val="20"/>
          <w:szCs w:val="18"/>
        </w:rPr>
        <w:t>:</w:t>
      </w:r>
    </w:p>
    <w:p w14:paraId="3C5D2667" w14:textId="19CE77FF" w:rsidR="003F45C2" w:rsidRPr="00370397" w:rsidRDefault="003F45C2" w:rsidP="00F84317">
      <w:pPr>
        <w:spacing w:before="60"/>
        <w:ind w:left="-56"/>
        <w:jc w:val="both"/>
        <w:rPr>
          <w:rFonts w:ascii="Arial" w:hAnsi="Arial" w:cs="Arial"/>
          <w:b/>
          <w:iCs/>
          <w:color w:val="000000"/>
          <w:kern w:val="1"/>
          <w:sz w:val="18"/>
          <w:szCs w:val="18"/>
        </w:rPr>
      </w:pPr>
      <w:r w:rsidRPr="001130CB">
        <w:rPr>
          <w:rFonts w:ascii="Arial" w:hAnsi="Arial" w:cs="Arial"/>
          <w:sz w:val="16"/>
          <w:szCs w:val="16"/>
          <w:vertAlign w:val="superscript"/>
        </w:rPr>
        <w:t>(*)</w:t>
      </w:r>
      <w:r>
        <w:rPr>
          <w:rFonts w:ascii="Arial" w:hAnsi="Arial" w:cs="Arial"/>
          <w:sz w:val="16"/>
          <w:szCs w:val="16"/>
          <w:vertAlign w:val="superscript"/>
        </w:rPr>
        <w:t xml:space="preserve"> </w:t>
      </w:r>
      <w:r w:rsidRPr="00523BF3">
        <w:rPr>
          <w:rFonts w:ascii="Arial" w:hAnsi="Arial" w:cs="Arial"/>
          <w:iCs/>
          <w:kern w:val="1"/>
          <w:sz w:val="16"/>
          <w:szCs w:val="16"/>
        </w:rPr>
        <w:t xml:space="preserve">Bankamız Yönetim Kurulu üyelerinden </w:t>
      </w:r>
      <w:proofErr w:type="spellStart"/>
      <w:r w:rsidRPr="00523BF3">
        <w:rPr>
          <w:rFonts w:ascii="Arial" w:hAnsi="Arial" w:cs="Arial"/>
          <w:iCs/>
          <w:kern w:val="1"/>
          <w:sz w:val="16"/>
          <w:szCs w:val="16"/>
        </w:rPr>
        <w:t>S</w:t>
      </w:r>
      <w:r>
        <w:rPr>
          <w:rFonts w:ascii="Arial" w:hAnsi="Arial" w:cs="Arial"/>
          <w:iCs/>
          <w:kern w:val="1"/>
          <w:sz w:val="16"/>
          <w:szCs w:val="16"/>
        </w:rPr>
        <w:t>n.</w:t>
      </w:r>
      <w:r w:rsidRPr="00523BF3">
        <w:rPr>
          <w:rFonts w:ascii="Arial" w:hAnsi="Arial" w:cs="Arial"/>
          <w:iCs/>
          <w:kern w:val="1"/>
          <w:sz w:val="16"/>
          <w:szCs w:val="16"/>
        </w:rPr>
        <w:t>Hood</w:t>
      </w:r>
      <w:proofErr w:type="spellEnd"/>
      <w:r w:rsidRPr="00523BF3">
        <w:rPr>
          <w:rFonts w:ascii="Arial" w:hAnsi="Arial" w:cs="Arial"/>
          <w:iCs/>
          <w:kern w:val="1"/>
          <w:sz w:val="16"/>
          <w:szCs w:val="16"/>
        </w:rPr>
        <w:t xml:space="preserve"> </w:t>
      </w:r>
      <w:proofErr w:type="spellStart"/>
      <w:r w:rsidRPr="00523BF3">
        <w:rPr>
          <w:rFonts w:ascii="Arial" w:hAnsi="Arial" w:cs="Arial"/>
          <w:iCs/>
          <w:kern w:val="1"/>
          <w:sz w:val="16"/>
          <w:szCs w:val="16"/>
        </w:rPr>
        <w:t>Hashem</w:t>
      </w:r>
      <w:proofErr w:type="spellEnd"/>
      <w:r w:rsidRPr="00523BF3">
        <w:rPr>
          <w:rFonts w:ascii="Arial" w:hAnsi="Arial" w:cs="Arial"/>
          <w:iCs/>
          <w:kern w:val="1"/>
          <w:sz w:val="16"/>
          <w:szCs w:val="16"/>
        </w:rPr>
        <w:t xml:space="preserve"> Ahmed </w:t>
      </w:r>
      <w:proofErr w:type="spellStart"/>
      <w:r w:rsidRPr="00523BF3">
        <w:rPr>
          <w:rFonts w:ascii="Arial" w:hAnsi="Arial" w:cs="Arial"/>
          <w:iCs/>
          <w:kern w:val="1"/>
          <w:sz w:val="16"/>
          <w:szCs w:val="16"/>
        </w:rPr>
        <w:t>Hashem'in</w:t>
      </w:r>
      <w:proofErr w:type="spellEnd"/>
      <w:r w:rsidRPr="00523BF3">
        <w:rPr>
          <w:rFonts w:ascii="Arial" w:hAnsi="Arial" w:cs="Arial"/>
          <w:iCs/>
          <w:kern w:val="1"/>
          <w:sz w:val="16"/>
          <w:szCs w:val="16"/>
        </w:rPr>
        <w:t xml:space="preserve"> Yönetim Kurulu Üyeliği görevinden 30</w:t>
      </w:r>
      <w:r w:rsidR="000B19E9">
        <w:rPr>
          <w:rFonts w:ascii="Arial" w:hAnsi="Arial" w:cs="Arial"/>
          <w:iCs/>
          <w:kern w:val="1"/>
          <w:sz w:val="16"/>
          <w:szCs w:val="16"/>
        </w:rPr>
        <w:t xml:space="preserve"> Mayıs </w:t>
      </w:r>
      <w:r w:rsidRPr="00523BF3">
        <w:rPr>
          <w:rFonts w:ascii="Arial" w:hAnsi="Arial" w:cs="Arial"/>
          <w:iCs/>
          <w:kern w:val="1"/>
          <w:sz w:val="16"/>
          <w:szCs w:val="16"/>
        </w:rPr>
        <w:t>20</w:t>
      </w:r>
      <w:r>
        <w:rPr>
          <w:rFonts w:ascii="Arial" w:hAnsi="Arial" w:cs="Arial"/>
          <w:iCs/>
          <w:kern w:val="1"/>
          <w:sz w:val="16"/>
          <w:szCs w:val="16"/>
        </w:rPr>
        <w:t xml:space="preserve">18 tarihi itibariyle istifa etmiş, yerine </w:t>
      </w:r>
      <w:proofErr w:type="spellStart"/>
      <w:r>
        <w:rPr>
          <w:rFonts w:ascii="Arial" w:hAnsi="Arial" w:cs="Arial"/>
          <w:iCs/>
          <w:kern w:val="1"/>
          <w:sz w:val="16"/>
          <w:szCs w:val="16"/>
        </w:rPr>
        <w:t>Sn.</w:t>
      </w:r>
      <w:r w:rsidRPr="00523BF3">
        <w:rPr>
          <w:rFonts w:ascii="Arial" w:hAnsi="Arial" w:cs="Arial"/>
          <w:iCs/>
          <w:kern w:val="1"/>
          <w:sz w:val="16"/>
          <w:szCs w:val="16"/>
        </w:rPr>
        <w:t>Süleyman</w:t>
      </w:r>
      <w:proofErr w:type="spellEnd"/>
      <w:r w:rsidRPr="00523BF3">
        <w:rPr>
          <w:rFonts w:ascii="Arial" w:hAnsi="Arial" w:cs="Arial"/>
          <w:iCs/>
          <w:kern w:val="1"/>
          <w:sz w:val="16"/>
          <w:szCs w:val="16"/>
        </w:rPr>
        <w:t xml:space="preserve"> KALKAN</w:t>
      </w:r>
      <w:r>
        <w:rPr>
          <w:rFonts w:ascii="Arial" w:hAnsi="Arial" w:cs="Arial"/>
          <w:iCs/>
          <w:kern w:val="1"/>
          <w:sz w:val="16"/>
          <w:szCs w:val="16"/>
        </w:rPr>
        <w:t xml:space="preserve"> seçilmiştir. </w:t>
      </w:r>
      <w:r w:rsidRPr="00523BF3">
        <w:rPr>
          <w:rFonts w:ascii="Arial" w:hAnsi="Arial" w:cs="Arial"/>
          <w:iCs/>
          <w:kern w:val="1"/>
          <w:sz w:val="16"/>
          <w:szCs w:val="16"/>
        </w:rPr>
        <w:t>Bankamız Yönetim Kurulu II. Başkanlığı görevini yürütmekte olan S</w:t>
      </w:r>
      <w:r>
        <w:rPr>
          <w:rFonts w:ascii="Arial" w:hAnsi="Arial" w:cs="Arial"/>
          <w:iCs/>
          <w:kern w:val="1"/>
          <w:sz w:val="16"/>
          <w:szCs w:val="16"/>
        </w:rPr>
        <w:t>n.</w:t>
      </w:r>
      <w:r w:rsidRPr="00523BF3">
        <w:rPr>
          <w:rFonts w:ascii="Arial" w:hAnsi="Arial" w:cs="Arial"/>
          <w:iCs/>
          <w:kern w:val="1"/>
          <w:sz w:val="16"/>
          <w:szCs w:val="16"/>
        </w:rPr>
        <w:t xml:space="preserve"> Yalçın ÖNER 30</w:t>
      </w:r>
      <w:r w:rsidR="000B19E9">
        <w:rPr>
          <w:rFonts w:ascii="Arial" w:hAnsi="Arial" w:cs="Arial"/>
          <w:iCs/>
          <w:kern w:val="1"/>
          <w:sz w:val="16"/>
          <w:szCs w:val="16"/>
        </w:rPr>
        <w:t xml:space="preserve"> Haziran </w:t>
      </w:r>
      <w:r w:rsidRPr="00523BF3">
        <w:rPr>
          <w:rFonts w:ascii="Arial" w:hAnsi="Arial" w:cs="Arial"/>
          <w:iCs/>
          <w:kern w:val="1"/>
          <w:sz w:val="16"/>
          <w:szCs w:val="16"/>
        </w:rPr>
        <w:t>2018 tarihi itibariyle</w:t>
      </w:r>
      <w:r>
        <w:rPr>
          <w:rFonts w:ascii="Arial" w:hAnsi="Arial" w:cs="Arial"/>
          <w:iCs/>
          <w:kern w:val="1"/>
          <w:sz w:val="16"/>
          <w:szCs w:val="16"/>
        </w:rPr>
        <w:t xml:space="preserve"> görevinden ayrılmış, yerine Sn.</w:t>
      </w:r>
      <w:r w:rsidRPr="00523BF3">
        <w:t xml:space="preserve"> </w:t>
      </w:r>
      <w:r w:rsidRPr="00523BF3">
        <w:rPr>
          <w:rFonts w:ascii="Arial" w:hAnsi="Arial" w:cs="Arial"/>
          <w:iCs/>
          <w:kern w:val="1"/>
          <w:sz w:val="16"/>
          <w:szCs w:val="16"/>
        </w:rPr>
        <w:t>Mehmet ASUTAY</w:t>
      </w:r>
      <w:r>
        <w:rPr>
          <w:rFonts w:ascii="Arial" w:hAnsi="Arial" w:cs="Arial"/>
          <w:iCs/>
          <w:kern w:val="1"/>
          <w:sz w:val="16"/>
          <w:szCs w:val="16"/>
        </w:rPr>
        <w:t xml:space="preserve"> seçilmiştir.</w:t>
      </w:r>
    </w:p>
    <w:tbl>
      <w:tblPr>
        <w:tblpPr w:leftFromText="180" w:rightFromText="180" w:vertAnchor="text" w:horzAnchor="margin" w:tblpY="479"/>
        <w:tblW w:w="9291" w:type="dxa"/>
        <w:tblLook w:val="0000" w:firstRow="0" w:lastRow="0" w:firstColumn="0" w:lastColumn="0" w:noHBand="0" w:noVBand="0"/>
      </w:tblPr>
      <w:tblGrid>
        <w:gridCol w:w="2498"/>
        <w:gridCol w:w="2362"/>
        <w:gridCol w:w="1396"/>
        <w:gridCol w:w="1537"/>
        <w:gridCol w:w="1498"/>
      </w:tblGrid>
      <w:tr w:rsidR="003F45C2" w:rsidRPr="0027051D" w14:paraId="0210725D" w14:textId="77777777" w:rsidTr="00540D37">
        <w:trPr>
          <w:trHeight w:val="21"/>
        </w:trPr>
        <w:tc>
          <w:tcPr>
            <w:tcW w:w="2498" w:type="dxa"/>
            <w:tcBorders>
              <w:top w:val="single" w:sz="4" w:space="0" w:color="auto"/>
              <w:bottom w:val="single" w:sz="4" w:space="0" w:color="auto"/>
            </w:tcBorders>
            <w:shd w:val="clear" w:color="auto" w:fill="FFFFFF"/>
            <w:vAlign w:val="bottom"/>
          </w:tcPr>
          <w:p w14:paraId="5C970B0B" w14:textId="77777777" w:rsidR="003F45C2" w:rsidRPr="0027051D" w:rsidRDefault="003F45C2" w:rsidP="00540D37">
            <w:pPr>
              <w:rPr>
                <w:rFonts w:ascii="Arial" w:hAnsi="Arial" w:cs="Arial"/>
                <w:b/>
                <w:bCs/>
                <w:color w:val="000000"/>
                <w:sz w:val="18"/>
                <w:szCs w:val="18"/>
              </w:rPr>
            </w:pPr>
            <w:r w:rsidRPr="0027051D">
              <w:rPr>
                <w:rFonts w:ascii="Arial" w:hAnsi="Arial" w:cs="Arial"/>
                <w:b/>
                <w:bCs/>
                <w:color w:val="000000"/>
                <w:sz w:val="18"/>
                <w:szCs w:val="18"/>
              </w:rPr>
              <w:t xml:space="preserve">Ad </w:t>
            </w:r>
            <w:proofErr w:type="spellStart"/>
            <w:r w:rsidRPr="0027051D">
              <w:rPr>
                <w:rFonts w:ascii="Arial" w:hAnsi="Arial" w:cs="Arial"/>
                <w:b/>
                <w:bCs/>
                <w:color w:val="000000"/>
                <w:sz w:val="18"/>
                <w:szCs w:val="18"/>
              </w:rPr>
              <w:t>Soyad</w:t>
            </w:r>
            <w:proofErr w:type="spellEnd"/>
          </w:p>
        </w:tc>
        <w:tc>
          <w:tcPr>
            <w:tcW w:w="2362" w:type="dxa"/>
            <w:tcBorders>
              <w:top w:val="single" w:sz="4" w:space="0" w:color="auto"/>
              <w:bottom w:val="single" w:sz="4" w:space="0" w:color="auto"/>
            </w:tcBorders>
            <w:shd w:val="clear" w:color="auto" w:fill="FFFFFF"/>
            <w:vAlign w:val="bottom"/>
          </w:tcPr>
          <w:p w14:paraId="298F85BB" w14:textId="77777777" w:rsidR="003F45C2" w:rsidRPr="0027051D" w:rsidRDefault="003F45C2" w:rsidP="00540D37">
            <w:pPr>
              <w:rPr>
                <w:rFonts w:ascii="Arial" w:hAnsi="Arial" w:cs="Arial"/>
                <w:b/>
                <w:bCs/>
                <w:color w:val="000000"/>
                <w:sz w:val="18"/>
                <w:szCs w:val="18"/>
              </w:rPr>
            </w:pPr>
            <w:r w:rsidRPr="0027051D">
              <w:rPr>
                <w:rFonts w:ascii="Arial" w:hAnsi="Arial" w:cs="Arial"/>
                <w:b/>
                <w:bCs/>
                <w:color w:val="000000"/>
                <w:sz w:val="18"/>
                <w:szCs w:val="18"/>
              </w:rPr>
              <w:t>Görevi</w:t>
            </w:r>
          </w:p>
        </w:tc>
        <w:tc>
          <w:tcPr>
            <w:tcW w:w="1396" w:type="dxa"/>
            <w:tcBorders>
              <w:top w:val="single" w:sz="4" w:space="0" w:color="auto"/>
              <w:bottom w:val="single" w:sz="4" w:space="0" w:color="auto"/>
            </w:tcBorders>
            <w:shd w:val="clear" w:color="auto" w:fill="FFFFFF"/>
            <w:vAlign w:val="bottom"/>
          </w:tcPr>
          <w:p w14:paraId="020A1D85" w14:textId="77777777" w:rsidR="003F45C2" w:rsidRPr="0027051D" w:rsidRDefault="003F45C2" w:rsidP="00540D37">
            <w:pPr>
              <w:rPr>
                <w:rFonts w:ascii="Arial" w:hAnsi="Arial" w:cs="Arial"/>
                <w:b/>
                <w:bCs/>
                <w:color w:val="000000"/>
                <w:sz w:val="18"/>
                <w:szCs w:val="18"/>
              </w:rPr>
            </w:pPr>
            <w:r w:rsidRPr="0027051D">
              <w:rPr>
                <w:rFonts w:ascii="Arial" w:hAnsi="Arial" w:cs="Arial"/>
                <w:b/>
                <w:bCs/>
                <w:color w:val="000000"/>
                <w:sz w:val="18"/>
                <w:szCs w:val="18"/>
              </w:rPr>
              <w:t>Öğrenim Durumu</w:t>
            </w:r>
          </w:p>
        </w:tc>
        <w:tc>
          <w:tcPr>
            <w:tcW w:w="1537" w:type="dxa"/>
            <w:tcBorders>
              <w:top w:val="single" w:sz="4" w:space="0" w:color="auto"/>
              <w:bottom w:val="single" w:sz="4" w:space="0" w:color="auto"/>
            </w:tcBorders>
            <w:shd w:val="clear" w:color="auto" w:fill="FFFFFF"/>
            <w:vAlign w:val="bottom"/>
          </w:tcPr>
          <w:p w14:paraId="591B2ED6" w14:textId="77777777" w:rsidR="003F45C2" w:rsidRPr="0027051D" w:rsidRDefault="003F45C2" w:rsidP="00540D37">
            <w:pPr>
              <w:jc w:val="center"/>
              <w:rPr>
                <w:rFonts w:ascii="Arial" w:hAnsi="Arial" w:cs="Arial"/>
                <w:b/>
                <w:bCs/>
                <w:color w:val="000000"/>
                <w:sz w:val="18"/>
                <w:szCs w:val="18"/>
              </w:rPr>
            </w:pPr>
            <w:r w:rsidRPr="0027051D">
              <w:rPr>
                <w:rFonts w:ascii="Arial" w:hAnsi="Arial" w:cs="Arial"/>
                <w:b/>
                <w:bCs/>
                <w:color w:val="000000"/>
                <w:sz w:val="18"/>
                <w:szCs w:val="18"/>
              </w:rPr>
              <w:t>Göreve Başlangıç Tarih</w:t>
            </w:r>
          </w:p>
        </w:tc>
        <w:tc>
          <w:tcPr>
            <w:tcW w:w="1498" w:type="dxa"/>
            <w:tcBorders>
              <w:top w:val="single" w:sz="4" w:space="0" w:color="auto"/>
              <w:bottom w:val="single" w:sz="4" w:space="0" w:color="auto"/>
            </w:tcBorders>
            <w:shd w:val="clear" w:color="auto" w:fill="FFFFFF"/>
            <w:vAlign w:val="bottom"/>
          </w:tcPr>
          <w:p w14:paraId="02E0B871" w14:textId="77777777" w:rsidR="003F45C2" w:rsidRPr="0027051D" w:rsidRDefault="003F45C2" w:rsidP="00540D37">
            <w:pPr>
              <w:jc w:val="center"/>
              <w:rPr>
                <w:rFonts w:ascii="Arial" w:hAnsi="Arial" w:cs="Arial"/>
                <w:b/>
                <w:bCs/>
                <w:color w:val="000000"/>
                <w:sz w:val="18"/>
                <w:szCs w:val="18"/>
              </w:rPr>
            </w:pPr>
            <w:r w:rsidRPr="0018446A">
              <w:rPr>
                <w:rFonts w:ascii="Arial" w:hAnsi="Arial" w:cs="Arial"/>
                <w:b/>
                <w:bCs/>
                <w:color w:val="000000"/>
                <w:sz w:val="18"/>
                <w:szCs w:val="18"/>
              </w:rPr>
              <w:t>Bankacılık Tecrübesi</w:t>
            </w:r>
          </w:p>
        </w:tc>
      </w:tr>
      <w:tr w:rsidR="003F45C2" w:rsidRPr="0027051D" w14:paraId="2123C861" w14:textId="77777777" w:rsidTr="00540D37">
        <w:trPr>
          <w:trHeight w:val="21"/>
        </w:trPr>
        <w:tc>
          <w:tcPr>
            <w:tcW w:w="2498" w:type="dxa"/>
            <w:tcBorders>
              <w:top w:val="single" w:sz="4" w:space="0" w:color="auto"/>
            </w:tcBorders>
            <w:vAlign w:val="bottom"/>
          </w:tcPr>
          <w:p w14:paraId="4C000CD0"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Melikşah UTKU</w:t>
            </w:r>
          </w:p>
        </w:tc>
        <w:tc>
          <w:tcPr>
            <w:tcW w:w="2362" w:type="dxa"/>
            <w:tcBorders>
              <w:top w:val="single" w:sz="4" w:space="0" w:color="auto"/>
            </w:tcBorders>
            <w:shd w:val="clear" w:color="auto" w:fill="auto"/>
            <w:vAlign w:val="bottom"/>
          </w:tcPr>
          <w:p w14:paraId="38F86CC9"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Yönetim Kurulu Üyesi ve Genel Müdür</w:t>
            </w:r>
          </w:p>
        </w:tc>
        <w:tc>
          <w:tcPr>
            <w:tcW w:w="1396" w:type="dxa"/>
            <w:tcBorders>
              <w:top w:val="single" w:sz="4" w:space="0" w:color="auto"/>
            </w:tcBorders>
            <w:shd w:val="clear" w:color="auto" w:fill="auto"/>
            <w:vAlign w:val="bottom"/>
          </w:tcPr>
          <w:p w14:paraId="2D723C6E"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Yüksek Lisans</w:t>
            </w:r>
          </w:p>
        </w:tc>
        <w:tc>
          <w:tcPr>
            <w:tcW w:w="1537" w:type="dxa"/>
            <w:tcBorders>
              <w:top w:val="single" w:sz="4" w:space="0" w:color="auto"/>
            </w:tcBorders>
            <w:shd w:val="clear" w:color="auto" w:fill="auto"/>
            <w:vAlign w:val="bottom"/>
          </w:tcPr>
          <w:p w14:paraId="12850089" w14:textId="77777777" w:rsidR="003F45C2" w:rsidRPr="002650A1" w:rsidRDefault="003F45C2" w:rsidP="00540D37">
            <w:pPr>
              <w:jc w:val="center"/>
              <w:rPr>
                <w:rFonts w:ascii="Arial" w:hAnsi="Arial" w:cs="Arial"/>
                <w:sz w:val="18"/>
                <w:szCs w:val="18"/>
                <w:highlight w:val="yellow"/>
              </w:rPr>
            </w:pPr>
            <w:r w:rsidRPr="002650A1">
              <w:rPr>
                <w:rFonts w:ascii="Arial" w:hAnsi="Arial" w:cs="Arial"/>
                <w:sz w:val="18"/>
                <w:szCs w:val="18"/>
              </w:rPr>
              <w:t>2016</w:t>
            </w:r>
          </w:p>
        </w:tc>
        <w:tc>
          <w:tcPr>
            <w:tcW w:w="1498" w:type="dxa"/>
            <w:tcBorders>
              <w:top w:val="single" w:sz="4" w:space="0" w:color="auto"/>
            </w:tcBorders>
            <w:vAlign w:val="bottom"/>
          </w:tcPr>
          <w:p w14:paraId="13724091" w14:textId="77777777" w:rsidR="003F45C2" w:rsidRPr="0018446A" w:rsidRDefault="003F45C2" w:rsidP="00540D37">
            <w:pPr>
              <w:jc w:val="center"/>
              <w:rPr>
                <w:rFonts w:ascii="Arial" w:hAnsi="Arial" w:cs="Arial"/>
                <w:sz w:val="18"/>
                <w:szCs w:val="18"/>
              </w:rPr>
            </w:pPr>
            <w:r w:rsidRPr="0018446A">
              <w:rPr>
                <w:rFonts w:ascii="Arial" w:eastAsiaTheme="minorEastAsia" w:hAnsi="Arial"/>
                <w:color w:val="000000" w:themeColor="text1"/>
                <w:kern w:val="24"/>
                <w:sz w:val="18"/>
              </w:rPr>
              <w:t>1</w:t>
            </w:r>
            <w:r>
              <w:rPr>
                <w:rFonts w:ascii="Arial" w:eastAsiaTheme="minorEastAsia" w:hAnsi="Arial"/>
                <w:color w:val="000000" w:themeColor="text1"/>
                <w:kern w:val="24"/>
                <w:sz w:val="18"/>
              </w:rPr>
              <w:t>4</w:t>
            </w:r>
          </w:p>
        </w:tc>
      </w:tr>
      <w:tr w:rsidR="003F45C2" w:rsidRPr="0027051D" w14:paraId="3DBCC051" w14:textId="77777777" w:rsidTr="00540D37">
        <w:trPr>
          <w:trHeight w:val="21"/>
        </w:trPr>
        <w:tc>
          <w:tcPr>
            <w:tcW w:w="2498" w:type="dxa"/>
            <w:vAlign w:val="bottom"/>
          </w:tcPr>
          <w:p w14:paraId="74CAF293"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Turgut SİMİTCİOĞLU</w:t>
            </w:r>
          </w:p>
        </w:tc>
        <w:tc>
          <w:tcPr>
            <w:tcW w:w="2362" w:type="dxa"/>
            <w:shd w:val="clear" w:color="auto" w:fill="auto"/>
            <w:vAlign w:val="bottom"/>
          </w:tcPr>
          <w:p w14:paraId="28C8DA3B"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Genel Müdür Başyardımcısı</w:t>
            </w:r>
          </w:p>
        </w:tc>
        <w:tc>
          <w:tcPr>
            <w:tcW w:w="1396" w:type="dxa"/>
            <w:shd w:val="clear" w:color="auto" w:fill="auto"/>
            <w:vAlign w:val="bottom"/>
          </w:tcPr>
          <w:p w14:paraId="3C68C168"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Yüksek Lisans</w:t>
            </w:r>
          </w:p>
        </w:tc>
        <w:tc>
          <w:tcPr>
            <w:tcW w:w="1537" w:type="dxa"/>
            <w:shd w:val="clear" w:color="auto" w:fill="auto"/>
            <w:vAlign w:val="bottom"/>
          </w:tcPr>
          <w:p w14:paraId="19D0808F" w14:textId="77777777" w:rsidR="003F45C2" w:rsidRPr="002650A1" w:rsidRDefault="003F45C2" w:rsidP="00540D37">
            <w:pPr>
              <w:jc w:val="center"/>
              <w:rPr>
                <w:rFonts w:ascii="Arial" w:hAnsi="Arial" w:cs="Arial"/>
                <w:sz w:val="18"/>
                <w:szCs w:val="18"/>
                <w:highlight w:val="yellow"/>
              </w:rPr>
            </w:pPr>
            <w:r w:rsidRPr="002650A1">
              <w:rPr>
                <w:rFonts w:ascii="Arial" w:hAnsi="Arial" w:cs="Arial"/>
                <w:sz w:val="18"/>
                <w:szCs w:val="18"/>
              </w:rPr>
              <w:t>2017</w:t>
            </w:r>
          </w:p>
        </w:tc>
        <w:tc>
          <w:tcPr>
            <w:tcW w:w="1498" w:type="dxa"/>
            <w:vAlign w:val="bottom"/>
          </w:tcPr>
          <w:p w14:paraId="6EE0B641" w14:textId="77777777" w:rsidR="003F45C2" w:rsidRPr="0018446A" w:rsidRDefault="003F45C2" w:rsidP="00540D37">
            <w:pPr>
              <w:jc w:val="center"/>
              <w:rPr>
                <w:rFonts w:ascii="Arial" w:hAnsi="Arial" w:cs="Arial"/>
                <w:sz w:val="18"/>
                <w:szCs w:val="18"/>
              </w:rPr>
            </w:pPr>
            <w:r w:rsidRPr="0018446A">
              <w:rPr>
                <w:rFonts w:ascii="Arial" w:eastAsiaTheme="minorEastAsia" w:hAnsi="Arial"/>
                <w:color w:val="000000" w:themeColor="text1"/>
                <w:kern w:val="24"/>
                <w:sz w:val="18"/>
              </w:rPr>
              <w:t>2</w:t>
            </w:r>
            <w:r>
              <w:rPr>
                <w:rFonts w:ascii="Arial" w:eastAsiaTheme="minorEastAsia" w:hAnsi="Arial"/>
                <w:color w:val="000000" w:themeColor="text1"/>
                <w:kern w:val="24"/>
                <w:sz w:val="18"/>
              </w:rPr>
              <w:t>8</w:t>
            </w:r>
          </w:p>
        </w:tc>
      </w:tr>
      <w:tr w:rsidR="003F45C2" w:rsidRPr="0027051D" w14:paraId="72B3D70B" w14:textId="77777777" w:rsidTr="000B19E9">
        <w:trPr>
          <w:trHeight w:val="21"/>
        </w:trPr>
        <w:tc>
          <w:tcPr>
            <w:tcW w:w="2498" w:type="dxa"/>
            <w:shd w:val="clear" w:color="auto" w:fill="auto"/>
            <w:vAlign w:val="bottom"/>
          </w:tcPr>
          <w:p w14:paraId="0D2AC210" w14:textId="77777777" w:rsidR="003F45C2" w:rsidRPr="000B19E9" w:rsidRDefault="003F45C2" w:rsidP="00540D37">
            <w:pPr>
              <w:rPr>
                <w:rFonts w:ascii="Arial" w:hAnsi="Arial" w:cs="Arial"/>
                <w:sz w:val="18"/>
                <w:szCs w:val="18"/>
              </w:rPr>
            </w:pPr>
            <w:r w:rsidRPr="000B19E9">
              <w:rPr>
                <w:rFonts w:ascii="Arial" w:hAnsi="Arial" w:cs="Arial"/>
                <w:sz w:val="18"/>
                <w:szCs w:val="18"/>
              </w:rPr>
              <w:t>Mustafa ÇETİN</w:t>
            </w:r>
          </w:p>
        </w:tc>
        <w:tc>
          <w:tcPr>
            <w:tcW w:w="2362" w:type="dxa"/>
            <w:shd w:val="clear" w:color="auto" w:fill="auto"/>
            <w:vAlign w:val="bottom"/>
          </w:tcPr>
          <w:p w14:paraId="3C63A319" w14:textId="77777777" w:rsidR="003F45C2" w:rsidRPr="000B19E9" w:rsidRDefault="003F45C2" w:rsidP="00540D37">
            <w:pPr>
              <w:rPr>
                <w:rFonts w:ascii="Arial" w:hAnsi="Arial" w:cs="Arial"/>
                <w:sz w:val="18"/>
                <w:szCs w:val="18"/>
              </w:rPr>
            </w:pPr>
            <w:r w:rsidRPr="000B19E9">
              <w:rPr>
                <w:rFonts w:ascii="Arial" w:hAnsi="Arial" w:cs="Arial"/>
                <w:sz w:val="18"/>
                <w:szCs w:val="18"/>
              </w:rPr>
              <w:t>Genel Müdür Yardımcısı</w:t>
            </w:r>
          </w:p>
        </w:tc>
        <w:tc>
          <w:tcPr>
            <w:tcW w:w="1396" w:type="dxa"/>
            <w:shd w:val="clear" w:color="auto" w:fill="auto"/>
            <w:vAlign w:val="bottom"/>
          </w:tcPr>
          <w:p w14:paraId="5574D444" w14:textId="77777777" w:rsidR="003F45C2" w:rsidRPr="000B19E9" w:rsidRDefault="003F45C2" w:rsidP="00540D37">
            <w:pPr>
              <w:rPr>
                <w:rFonts w:ascii="Arial" w:hAnsi="Arial" w:cs="Arial"/>
                <w:sz w:val="18"/>
                <w:szCs w:val="18"/>
              </w:rPr>
            </w:pPr>
            <w:r w:rsidRPr="000B19E9">
              <w:rPr>
                <w:rFonts w:ascii="Arial" w:hAnsi="Arial" w:cs="Arial"/>
                <w:sz w:val="18"/>
                <w:szCs w:val="18"/>
              </w:rPr>
              <w:t>Lisans</w:t>
            </w:r>
          </w:p>
        </w:tc>
        <w:tc>
          <w:tcPr>
            <w:tcW w:w="1537" w:type="dxa"/>
            <w:shd w:val="clear" w:color="auto" w:fill="auto"/>
            <w:vAlign w:val="bottom"/>
          </w:tcPr>
          <w:p w14:paraId="7E001AE7" w14:textId="77777777" w:rsidR="003F45C2" w:rsidRPr="000B19E9" w:rsidRDefault="003F45C2" w:rsidP="00540D37">
            <w:pPr>
              <w:jc w:val="center"/>
              <w:rPr>
                <w:rFonts w:ascii="Arial" w:hAnsi="Arial" w:cs="Arial"/>
                <w:sz w:val="18"/>
                <w:szCs w:val="18"/>
              </w:rPr>
            </w:pPr>
            <w:r w:rsidRPr="000B19E9">
              <w:rPr>
                <w:rFonts w:ascii="Arial" w:hAnsi="Arial" w:cs="Arial"/>
                <w:sz w:val="18"/>
                <w:szCs w:val="18"/>
              </w:rPr>
              <w:t>2018</w:t>
            </w:r>
          </w:p>
        </w:tc>
        <w:tc>
          <w:tcPr>
            <w:tcW w:w="1498" w:type="dxa"/>
            <w:shd w:val="clear" w:color="auto" w:fill="auto"/>
            <w:vAlign w:val="bottom"/>
          </w:tcPr>
          <w:p w14:paraId="651506D4" w14:textId="67EA20BE" w:rsidR="003F45C2" w:rsidRPr="000B19E9" w:rsidRDefault="000B19E9" w:rsidP="00540D37">
            <w:pPr>
              <w:jc w:val="center"/>
              <w:rPr>
                <w:rFonts w:ascii="Arial" w:hAnsi="Arial" w:cs="Arial"/>
                <w:sz w:val="18"/>
                <w:szCs w:val="18"/>
              </w:rPr>
            </w:pPr>
            <w:r>
              <w:rPr>
                <w:rFonts w:ascii="Arial" w:hAnsi="Arial" w:cs="Arial"/>
                <w:sz w:val="18"/>
                <w:szCs w:val="18"/>
              </w:rPr>
              <w:t>22</w:t>
            </w:r>
          </w:p>
        </w:tc>
      </w:tr>
      <w:tr w:rsidR="003F45C2" w:rsidRPr="0027051D" w14:paraId="5B2F0D94" w14:textId="77777777" w:rsidTr="00540D37">
        <w:trPr>
          <w:trHeight w:val="21"/>
        </w:trPr>
        <w:tc>
          <w:tcPr>
            <w:tcW w:w="2498" w:type="dxa"/>
            <w:vAlign w:val="bottom"/>
          </w:tcPr>
          <w:p w14:paraId="784DADA4"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 xml:space="preserve">Ali TUĞLU </w:t>
            </w:r>
          </w:p>
        </w:tc>
        <w:tc>
          <w:tcPr>
            <w:tcW w:w="2362" w:type="dxa"/>
            <w:shd w:val="clear" w:color="auto" w:fill="auto"/>
            <w:vAlign w:val="bottom"/>
          </w:tcPr>
          <w:p w14:paraId="570B551A"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Genel Müdür Yardımcısı</w:t>
            </w:r>
          </w:p>
        </w:tc>
        <w:tc>
          <w:tcPr>
            <w:tcW w:w="1396" w:type="dxa"/>
            <w:shd w:val="clear" w:color="auto" w:fill="auto"/>
            <w:vAlign w:val="bottom"/>
          </w:tcPr>
          <w:p w14:paraId="68CCAF45"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Yüksek Lisans</w:t>
            </w:r>
          </w:p>
        </w:tc>
        <w:tc>
          <w:tcPr>
            <w:tcW w:w="1537" w:type="dxa"/>
            <w:shd w:val="clear" w:color="auto" w:fill="auto"/>
            <w:vAlign w:val="bottom"/>
          </w:tcPr>
          <w:p w14:paraId="0F6CC854" w14:textId="77777777" w:rsidR="003F45C2" w:rsidRPr="002650A1" w:rsidRDefault="003F45C2" w:rsidP="00540D37">
            <w:pPr>
              <w:jc w:val="center"/>
              <w:rPr>
                <w:rFonts w:ascii="Arial" w:hAnsi="Arial" w:cs="Arial"/>
                <w:sz w:val="18"/>
                <w:szCs w:val="18"/>
                <w:highlight w:val="yellow"/>
              </w:rPr>
            </w:pPr>
            <w:r w:rsidRPr="002650A1">
              <w:rPr>
                <w:rFonts w:ascii="Arial" w:hAnsi="Arial" w:cs="Arial"/>
                <w:sz w:val="18"/>
                <w:szCs w:val="18"/>
              </w:rPr>
              <w:t>2014</w:t>
            </w:r>
          </w:p>
        </w:tc>
        <w:tc>
          <w:tcPr>
            <w:tcW w:w="1498" w:type="dxa"/>
            <w:vAlign w:val="bottom"/>
          </w:tcPr>
          <w:p w14:paraId="5B4E0552" w14:textId="77777777" w:rsidR="003F45C2" w:rsidRPr="0018446A" w:rsidRDefault="003F45C2" w:rsidP="00540D37">
            <w:pPr>
              <w:jc w:val="center"/>
              <w:rPr>
                <w:rFonts w:ascii="Arial" w:hAnsi="Arial" w:cs="Arial"/>
                <w:sz w:val="18"/>
                <w:szCs w:val="18"/>
              </w:rPr>
            </w:pPr>
            <w:r>
              <w:rPr>
                <w:rFonts w:ascii="Arial" w:hAnsi="Arial" w:cs="Arial"/>
                <w:sz w:val="18"/>
                <w:szCs w:val="18"/>
              </w:rPr>
              <w:t>10</w:t>
            </w:r>
          </w:p>
        </w:tc>
      </w:tr>
      <w:tr w:rsidR="003F45C2" w:rsidRPr="0027051D" w14:paraId="37CEAF67" w14:textId="77777777" w:rsidTr="00540D37">
        <w:trPr>
          <w:trHeight w:val="21"/>
        </w:trPr>
        <w:tc>
          <w:tcPr>
            <w:tcW w:w="2498" w:type="dxa"/>
            <w:vAlign w:val="bottom"/>
          </w:tcPr>
          <w:p w14:paraId="3728CB18"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Nihat BOZ</w:t>
            </w:r>
          </w:p>
        </w:tc>
        <w:tc>
          <w:tcPr>
            <w:tcW w:w="2362" w:type="dxa"/>
            <w:shd w:val="clear" w:color="auto" w:fill="auto"/>
            <w:vAlign w:val="bottom"/>
          </w:tcPr>
          <w:p w14:paraId="330439E0"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Genel Müdür Yardımcısı</w:t>
            </w:r>
          </w:p>
        </w:tc>
        <w:tc>
          <w:tcPr>
            <w:tcW w:w="1396" w:type="dxa"/>
            <w:shd w:val="clear" w:color="auto" w:fill="auto"/>
            <w:vAlign w:val="bottom"/>
          </w:tcPr>
          <w:p w14:paraId="442D1E44"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Lisans</w:t>
            </w:r>
          </w:p>
        </w:tc>
        <w:tc>
          <w:tcPr>
            <w:tcW w:w="1537" w:type="dxa"/>
            <w:shd w:val="clear" w:color="auto" w:fill="auto"/>
            <w:vAlign w:val="bottom"/>
          </w:tcPr>
          <w:p w14:paraId="11EEF305" w14:textId="77777777" w:rsidR="003F45C2" w:rsidRPr="002650A1" w:rsidRDefault="003F45C2" w:rsidP="00540D37">
            <w:pPr>
              <w:jc w:val="center"/>
              <w:rPr>
                <w:rFonts w:ascii="Arial" w:hAnsi="Arial" w:cs="Arial"/>
                <w:sz w:val="18"/>
                <w:szCs w:val="18"/>
                <w:highlight w:val="yellow"/>
              </w:rPr>
            </w:pPr>
            <w:r w:rsidRPr="002650A1">
              <w:rPr>
                <w:rFonts w:ascii="Arial" w:hAnsi="Arial" w:cs="Arial"/>
                <w:sz w:val="18"/>
                <w:szCs w:val="18"/>
              </w:rPr>
              <w:t>2009</w:t>
            </w:r>
          </w:p>
        </w:tc>
        <w:tc>
          <w:tcPr>
            <w:tcW w:w="1498" w:type="dxa"/>
            <w:vAlign w:val="bottom"/>
          </w:tcPr>
          <w:p w14:paraId="16EDB1E7" w14:textId="77777777" w:rsidR="003F45C2" w:rsidRPr="0018446A" w:rsidRDefault="003F45C2" w:rsidP="00540D37">
            <w:pPr>
              <w:jc w:val="center"/>
              <w:rPr>
                <w:rFonts w:ascii="Arial" w:hAnsi="Arial" w:cs="Arial"/>
                <w:sz w:val="18"/>
                <w:szCs w:val="18"/>
              </w:rPr>
            </w:pPr>
            <w:r w:rsidRPr="0018446A">
              <w:rPr>
                <w:rFonts w:ascii="Arial" w:eastAsiaTheme="minorEastAsia" w:hAnsi="Arial"/>
                <w:color w:val="000000" w:themeColor="text1"/>
                <w:kern w:val="24"/>
                <w:sz w:val="18"/>
              </w:rPr>
              <w:t>3</w:t>
            </w:r>
            <w:r>
              <w:rPr>
                <w:rFonts w:ascii="Arial" w:eastAsiaTheme="minorEastAsia" w:hAnsi="Arial"/>
                <w:color w:val="000000" w:themeColor="text1"/>
                <w:kern w:val="24"/>
                <w:sz w:val="18"/>
              </w:rPr>
              <w:t>1</w:t>
            </w:r>
          </w:p>
        </w:tc>
      </w:tr>
      <w:tr w:rsidR="003F45C2" w:rsidRPr="0027051D" w14:paraId="6991F32B" w14:textId="77777777" w:rsidTr="00540D37">
        <w:trPr>
          <w:trHeight w:val="21"/>
        </w:trPr>
        <w:tc>
          <w:tcPr>
            <w:tcW w:w="2498" w:type="dxa"/>
            <w:vAlign w:val="bottom"/>
          </w:tcPr>
          <w:p w14:paraId="0F2BDD02"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Süleyman ÇELİK</w:t>
            </w:r>
          </w:p>
        </w:tc>
        <w:tc>
          <w:tcPr>
            <w:tcW w:w="2362" w:type="dxa"/>
            <w:shd w:val="clear" w:color="auto" w:fill="auto"/>
            <w:vAlign w:val="bottom"/>
          </w:tcPr>
          <w:p w14:paraId="20CA605B"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Genel Müdür Yardımcısı</w:t>
            </w:r>
          </w:p>
        </w:tc>
        <w:tc>
          <w:tcPr>
            <w:tcW w:w="1396" w:type="dxa"/>
            <w:shd w:val="clear" w:color="auto" w:fill="auto"/>
            <w:vAlign w:val="bottom"/>
          </w:tcPr>
          <w:p w14:paraId="0EDF599B"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Lisans</w:t>
            </w:r>
          </w:p>
        </w:tc>
        <w:tc>
          <w:tcPr>
            <w:tcW w:w="1537" w:type="dxa"/>
            <w:shd w:val="clear" w:color="auto" w:fill="auto"/>
            <w:vAlign w:val="bottom"/>
          </w:tcPr>
          <w:p w14:paraId="297D3AEB" w14:textId="77777777" w:rsidR="003F45C2" w:rsidRPr="002650A1" w:rsidRDefault="003F45C2" w:rsidP="00540D37">
            <w:pPr>
              <w:jc w:val="center"/>
              <w:rPr>
                <w:rFonts w:ascii="Arial" w:hAnsi="Arial" w:cs="Arial"/>
                <w:sz w:val="18"/>
                <w:szCs w:val="18"/>
                <w:highlight w:val="yellow"/>
              </w:rPr>
            </w:pPr>
            <w:r w:rsidRPr="002650A1">
              <w:rPr>
                <w:rFonts w:ascii="Arial" w:hAnsi="Arial" w:cs="Arial"/>
                <w:sz w:val="18"/>
                <w:szCs w:val="18"/>
              </w:rPr>
              <w:t>2017</w:t>
            </w:r>
          </w:p>
        </w:tc>
        <w:tc>
          <w:tcPr>
            <w:tcW w:w="1498" w:type="dxa"/>
            <w:vAlign w:val="bottom"/>
          </w:tcPr>
          <w:p w14:paraId="444A1845" w14:textId="77777777" w:rsidR="003F45C2" w:rsidRPr="0018446A" w:rsidRDefault="003F45C2" w:rsidP="00540D37">
            <w:pPr>
              <w:jc w:val="center"/>
              <w:rPr>
                <w:rFonts w:ascii="Arial" w:hAnsi="Arial" w:cs="Arial"/>
                <w:sz w:val="18"/>
                <w:szCs w:val="18"/>
              </w:rPr>
            </w:pPr>
            <w:r w:rsidRPr="0018446A">
              <w:rPr>
                <w:rFonts w:ascii="Arial" w:eastAsiaTheme="minorEastAsia" w:hAnsi="Arial"/>
                <w:color w:val="000000" w:themeColor="text1"/>
                <w:kern w:val="24"/>
                <w:sz w:val="18"/>
              </w:rPr>
              <w:t>2</w:t>
            </w:r>
            <w:r>
              <w:rPr>
                <w:rFonts w:ascii="Arial" w:eastAsiaTheme="minorEastAsia" w:hAnsi="Arial"/>
                <w:color w:val="000000" w:themeColor="text1"/>
                <w:kern w:val="24"/>
                <w:sz w:val="18"/>
              </w:rPr>
              <w:t>9</w:t>
            </w:r>
          </w:p>
        </w:tc>
      </w:tr>
      <w:tr w:rsidR="003F45C2" w:rsidRPr="0027051D" w14:paraId="46F21C10" w14:textId="77777777" w:rsidTr="00540D37">
        <w:trPr>
          <w:trHeight w:val="80"/>
        </w:trPr>
        <w:tc>
          <w:tcPr>
            <w:tcW w:w="2498" w:type="dxa"/>
            <w:vAlign w:val="bottom"/>
          </w:tcPr>
          <w:p w14:paraId="1F2AAC3D"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Nevzat BAYRAKTAR</w:t>
            </w:r>
          </w:p>
        </w:tc>
        <w:tc>
          <w:tcPr>
            <w:tcW w:w="2362" w:type="dxa"/>
            <w:shd w:val="clear" w:color="auto" w:fill="auto"/>
            <w:vAlign w:val="bottom"/>
          </w:tcPr>
          <w:p w14:paraId="431E5E0D"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Genel Müdür Yardımcısı</w:t>
            </w:r>
          </w:p>
        </w:tc>
        <w:tc>
          <w:tcPr>
            <w:tcW w:w="1396" w:type="dxa"/>
            <w:shd w:val="clear" w:color="auto" w:fill="auto"/>
            <w:vAlign w:val="bottom"/>
          </w:tcPr>
          <w:p w14:paraId="7F0AF3E8"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Lisans</w:t>
            </w:r>
          </w:p>
        </w:tc>
        <w:tc>
          <w:tcPr>
            <w:tcW w:w="1537" w:type="dxa"/>
            <w:shd w:val="clear" w:color="auto" w:fill="auto"/>
            <w:vAlign w:val="bottom"/>
          </w:tcPr>
          <w:p w14:paraId="623C0DA8" w14:textId="77777777" w:rsidR="003F45C2" w:rsidRPr="002650A1" w:rsidRDefault="003F45C2" w:rsidP="00540D37">
            <w:pPr>
              <w:jc w:val="center"/>
              <w:rPr>
                <w:rFonts w:ascii="Arial" w:hAnsi="Arial" w:cs="Arial"/>
                <w:sz w:val="18"/>
                <w:szCs w:val="18"/>
                <w:highlight w:val="yellow"/>
              </w:rPr>
            </w:pPr>
            <w:r w:rsidRPr="002650A1">
              <w:rPr>
                <w:rFonts w:ascii="Arial" w:hAnsi="Arial" w:cs="Arial"/>
                <w:sz w:val="18"/>
                <w:szCs w:val="18"/>
              </w:rPr>
              <w:t>2017</w:t>
            </w:r>
          </w:p>
        </w:tc>
        <w:tc>
          <w:tcPr>
            <w:tcW w:w="1498" w:type="dxa"/>
            <w:vAlign w:val="bottom"/>
          </w:tcPr>
          <w:p w14:paraId="34E4C1F8" w14:textId="77777777" w:rsidR="003F45C2" w:rsidRPr="0018446A" w:rsidRDefault="003F45C2" w:rsidP="00540D37">
            <w:pPr>
              <w:jc w:val="center"/>
              <w:rPr>
                <w:rFonts w:ascii="Arial" w:hAnsi="Arial" w:cs="Arial"/>
                <w:sz w:val="18"/>
                <w:szCs w:val="18"/>
              </w:rPr>
            </w:pPr>
            <w:r w:rsidRPr="0018446A">
              <w:rPr>
                <w:rFonts w:ascii="Arial" w:eastAsiaTheme="minorEastAsia" w:hAnsi="Arial"/>
                <w:color w:val="000000" w:themeColor="text1"/>
                <w:kern w:val="24"/>
                <w:sz w:val="18"/>
              </w:rPr>
              <w:t>2</w:t>
            </w:r>
            <w:r>
              <w:rPr>
                <w:rFonts w:ascii="Arial" w:eastAsiaTheme="minorEastAsia" w:hAnsi="Arial"/>
                <w:color w:val="000000" w:themeColor="text1"/>
                <w:kern w:val="24"/>
                <w:sz w:val="18"/>
              </w:rPr>
              <w:t>2</w:t>
            </w:r>
          </w:p>
        </w:tc>
      </w:tr>
      <w:tr w:rsidR="003F45C2" w:rsidRPr="00370397" w14:paraId="2420A58C" w14:textId="77777777" w:rsidTr="00540D37">
        <w:trPr>
          <w:trHeight w:val="21"/>
        </w:trPr>
        <w:tc>
          <w:tcPr>
            <w:tcW w:w="2498" w:type="dxa"/>
            <w:vAlign w:val="bottom"/>
          </w:tcPr>
          <w:p w14:paraId="512B6AE7"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Fatih BOZ</w:t>
            </w:r>
          </w:p>
        </w:tc>
        <w:tc>
          <w:tcPr>
            <w:tcW w:w="2362" w:type="dxa"/>
            <w:shd w:val="clear" w:color="auto" w:fill="auto"/>
            <w:vAlign w:val="bottom"/>
          </w:tcPr>
          <w:p w14:paraId="09B0F8A3"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Genel Müdür Yardımcısı</w:t>
            </w:r>
          </w:p>
        </w:tc>
        <w:tc>
          <w:tcPr>
            <w:tcW w:w="1396" w:type="dxa"/>
            <w:shd w:val="clear" w:color="auto" w:fill="auto"/>
            <w:vAlign w:val="bottom"/>
          </w:tcPr>
          <w:p w14:paraId="653F3B16"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Yüksek Lisans</w:t>
            </w:r>
          </w:p>
        </w:tc>
        <w:tc>
          <w:tcPr>
            <w:tcW w:w="1537" w:type="dxa"/>
            <w:shd w:val="clear" w:color="auto" w:fill="auto"/>
            <w:vAlign w:val="bottom"/>
          </w:tcPr>
          <w:p w14:paraId="45CAABD6" w14:textId="77777777" w:rsidR="003F45C2" w:rsidRPr="002650A1" w:rsidRDefault="003F45C2" w:rsidP="00540D37">
            <w:pPr>
              <w:jc w:val="center"/>
              <w:rPr>
                <w:rFonts w:ascii="Arial" w:hAnsi="Arial" w:cs="Arial"/>
                <w:sz w:val="18"/>
                <w:szCs w:val="18"/>
              </w:rPr>
            </w:pPr>
            <w:r w:rsidRPr="002650A1">
              <w:rPr>
                <w:rFonts w:ascii="Arial" w:hAnsi="Arial" w:cs="Arial"/>
                <w:sz w:val="18"/>
                <w:szCs w:val="18"/>
              </w:rPr>
              <w:t>2017</w:t>
            </w:r>
          </w:p>
        </w:tc>
        <w:tc>
          <w:tcPr>
            <w:tcW w:w="1498" w:type="dxa"/>
            <w:vAlign w:val="bottom"/>
          </w:tcPr>
          <w:p w14:paraId="0B2EF95A" w14:textId="77777777" w:rsidR="003F45C2" w:rsidRPr="0018446A" w:rsidRDefault="003F45C2" w:rsidP="00540D37">
            <w:pPr>
              <w:jc w:val="center"/>
              <w:rPr>
                <w:rFonts w:ascii="Arial" w:hAnsi="Arial" w:cs="Arial"/>
                <w:sz w:val="18"/>
                <w:szCs w:val="18"/>
              </w:rPr>
            </w:pPr>
            <w:r>
              <w:rPr>
                <w:rFonts w:ascii="Arial" w:hAnsi="Arial" w:cs="Arial"/>
                <w:sz w:val="18"/>
                <w:szCs w:val="18"/>
              </w:rPr>
              <w:t>20</w:t>
            </w:r>
          </w:p>
        </w:tc>
      </w:tr>
      <w:tr w:rsidR="003F45C2" w:rsidRPr="00370397" w14:paraId="007AAA52" w14:textId="77777777" w:rsidTr="00540D37">
        <w:trPr>
          <w:trHeight w:val="21"/>
        </w:trPr>
        <w:tc>
          <w:tcPr>
            <w:tcW w:w="2498" w:type="dxa"/>
            <w:vAlign w:val="bottom"/>
          </w:tcPr>
          <w:p w14:paraId="137BBA03"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Hasan ALTUNDAĞ</w:t>
            </w:r>
          </w:p>
        </w:tc>
        <w:tc>
          <w:tcPr>
            <w:tcW w:w="2362" w:type="dxa"/>
            <w:shd w:val="clear" w:color="auto" w:fill="auto"/>
            <w:vAlign w:val="bottom"/>
          </w:tcPr>
          <w:p w14:paraId="0C9BC9E1"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Genel Müdür Yardımcısı</w:t>
            </w:r>
          </w:p>
        </w:tc>
        <w:tc>
          <w:tcPr>
            <w:tcW w:w="1396" w:type="dxa"/>
            <w:shd w:val="clear" w:color="auto" w:fill="auto"/>
            <w:vAlign w:val="bottom"/>
          </w:tcPr>
          <w:p w14:paraId="4F9C6679"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Lisans</w:t>
            </w:r>
          </w:p>
        </w:tc>
        <w:tc>
          <w:tcPr>
            <w:tcW w:w="1537" w:type="dxa"/>
            <w:shd w:val="clear" w:color="auto" w:fill="auto"/>
            <w:vAlign w:val="bottom"/>
          </w:tcPr>
          <w:p w14:paraId="3E141077" w14:textId="77777777" w:rsidR="003F45C2" w:rsidRPr="002650A1" w:rsidRDefault="003F45C2" w:rsidP="00540D37">
            <w:pPr>
              <w:jc w:val="center"/>
              <w:rPr>
                <w:rFonts w:ascii="Arial" w:hAnsi="Arial" w:cs="Arial"/>
                <w:sz w:val="18"/>
                <w:szCs w:val="18"/>
                <w:highlight w:val="yellow"/>
              </w:rPr>
            </w:pPr>
            <w:r w:rsidRPr="002650A1">
              <w:rPr>
                <w:rFonts w:ascii="Arial" w:hAnsi="Arial" w:cs="Arial"/>
                <w:sz w:val="18"/>
                <w:szCs w:val="18"/>
              </w:rPr>
              <w:t>2017</w:t>
            </w:r>
          </w:p>
        </w:tc>
        <w:tc>
          <w:tcPr>
            <w:tcW w:w="1498" w:type="dxa"/>
            <w:vAlign w:val="bottom"/>
          </w:tcPr>
          <w:p w14:paraId="22C87D46" w14:textId="77777777" w:rsidR="003F45C2" w:rsidRPr="0018446A" w:rsidRDefault="003F45C2" w:rsidP="00540D37">
            <w:pPr>
              <w:jc w:val="center"/>
              <w:rPr>
                <w:rFonts w:ascii="Arial" w:hAnsi="Arial" w:cs="Arial"/>
                <w:sz w:val="18"/>
                <w:szCs w:val="18"/>
              </w:rPr>
            </w:pPr>
            <w:r w:rsidRPr="0018446A">
              <w:rPr>
                <w:rFonts w:ascii="Arial" w:eastAsiaTheme="minorEastAsia" w:hAnsi="Arial"/>
                <w:color w:val="000000" w:themeColor="text1"/>
                <w:kern w:val="24"/>
                <w:sz w:val="18"/>
              </w:rPr>
              <w:t>3</w:t>
            </w:r>
            <w:r>
              <w:rPr>
                <w:rFonts w:ascii="Arial" w:eastAsiaTheme="minorEastAsia" w:hAnsi="Arial"/>
                <w:color w:val="000000" w:themeColor="text1"/>
                <w:kern w:val="24"/>
                <w:sz w:val="18"/>
              </w:rPr>
              <w:t>1</w:t>
            </w:r>
          </w:p>
        </w:tc>
      </w:tr>
      <w:tr w:rsidR="003F45C2" w:rsidRPr="00370397" w14:paraId="5F4F9AD8" w14:textId="77777777" w:rsidTr="00540D37">
        <w:trPr>
          <w:trHeight w:val="21"/>
        </w:trPr>
        <w:tc>
          <w:tcPr>
            <w:tcW w:w="2498" w:type="dxa"/>
            <w:vAlign w:val="bottom"/>
          </w:tcPr>
          <w:p w14:paraId="7CE4AEA1"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Deniz AKSU</w:t>
            </w:r>
          </w:p>
        </w:tc>
        <w:tc>
          <w:tcPr>
            <w:tcW w:w="2362" w:type="dxa"/>
            <w:shd w:val="clear" w:color="auto" w:fill="auto"/>
            <w:vAlign w:val="bottom"/>
          </w:tcPr>
          <w:p w14:paraId="6C0C4216"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Genel Müdür Yardımcısı</w:t>
            </w:r>
          </w:p>
        </w:tc>
        <w:tc>
          <w:tcPr>
            <w:tcW w:w="1396" w:type="dxa"/>
            <w:shd w:val="clear" w:color="auto" w:fill="auto"/>
            <w:vAlign w:val="bottom"/>
          </w:tcPr>
          <w:p w14:paraId="2D502514"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Lisans</w:t>
            </w:r>
          </w:p>
        </w:tc>
        <w:tc>
          <w:tcPr>
            <w:tcW w:w="1537" w:type="dxa"/>
            <w:shd w:val="clear" w:color="auto" w:fill="auto"/>
            <w:vAlign w:val="bottom"/>
          </w:tcPr>
          <w:p w14:paraId="76AB3712" w14:textId="77777777" w:rsidR="003F45C2" w:rsidRPr="002650A1" w:rsidRDefault="003F45C2" w:rsidP="00540D37">
            <w:pPr>
              <w:jc w:val="center"/>
              <w:rPr>
                <w:rFonts w:ascii="Arial" w:hAnsi="Arial" w:cs="Arial"/>
                <w:sz w:val="18"/>
                <w:szCs w:val="18"/>
                <w:highlight w:val="yellow"/>
              </w:rPr>
            </w:pPr>
            <w:r w:rsidRPr="002650A1">
              <w:rPr>
                <w:rFonts w:ascii="Arial" w:hAnsi="Arial" w:cs="Arial"/>
                <w:sz w:val="18"/>
                <w:szCs w:val="18"/>
              </w:rPr>
              <w:t>2017</w:t>
            </w:r>
          </w:p>
        </w:tc>
        <w:tc>
          <w:tcPr>
            <w:tcW w:w="1498" w:type="dxa"/>
            <w:vAlign w:val="bottom"/>
          </w:tcPr>
          <w:p w14:paraId="216CA055" w14:textId="77777777" w:rsidR="003F45C2" w:rsidRPr="0018446A" w:rsidRDefault="003F45C2" w:rsidP="00540D37">
            <w:pPr>
              <w:jc w:val="center"/>
              <w:rPr>
                <w:rFonts w:ascii="Arial" w:hAnsi="Arial" w:cs="Arial"/>
                <w:sz w:val="18"/>
                <w:szCs w:val="18"/>
              </w:rPr>
            </w:pPr>
            <w:r w:rsidRPr="0018446A">
              <w:rPr>
                <w:rFonts w:ascii="Arial" w:eastAsiaTheme="minorEastAsia" w:hAnsi="Arial"/>
                <w:color w:val="000000" w:themeColor="text1"/>
                <w:kern w:val="24"/>
                <w:sz w:val="18"/>
              </w:rPr>
              <w:t>2</w:t>
            </w:r>
            <w:r>
              <w:rPr>
                <w:rFonts w:ascii="Arial" w:eastAsiaTheme="minorEastAsia" w:hAnsi="Arial"/>
                <w:color w:val="000000" w:themeColor="text1"/>
                <w:kern w:val="24"/>
                <w:sz w:val="18"/>
              </w:rPr>
              <w:t>2</w:t>
            </w:r>
          </w:p>
        </w:tc>
      </w:tr>
      <w:tr w:rsidR="003F45C2" w:rsidRPr="00370397" w14:paraId="728226C1" w14:textId="77777777" w:rsidTr="00540D37">
        <w:trPr>
          <w:trHeight w:val="21"/>
        </w:trPr>
        <w:tc>
          <w:tcPr>
            <w:tcW w:w="2498" w:type="dxa"/>
            <w:vAlign w:val="bottom"/>
          </w:tcPr>
          <w:p w14:paraId="0BF432A1" w14:textId="77777777" w:rsidR="003F45C2" w:rsidRPr="002650A1" w:rsidRDefault="003F45C2" w:rsidP="00540D37">
            <w:pPr>
              <w:rPr>
                <w:rFonts w:ascii="Arial" w:hAnsi="Arial" w:cs="Arial"/>
                <w:sz w:val="18"/>
                <w:szCs w:val="18"/>
                <w:highlight w:val="yellow"/>
              </w:rPr>
            </w:pPr>
            <w:proofErr w:type="spellStart"/>
            <w:r w:rsidRPr="002650A1">
              <w:rPr>
                <w:rFonts w:ascii="Arial" w:hAnsi="Arial" w:cs="Arial"/>
                <w:sz w:val="18"/>
                <w:szCs w:val="18"/>
              </w:rPr>
              <w:t>Malek</w:t>
            </w:r>
            <w:proofErr w:type="spellEnd"/>
            <w:r w:rsidRPr="002650A1">
              <w:rPr>
                <w:rFonts w:ascii="Arial" w:hAnsi="Arial" w:cs="Arial"/>
                <w:sz w:val="18"/>
                <w:szCs w:val="18"/>
              </w:rPr>
              <w:t xml:space="preserve"> </w:t>
            </w:r>
            <w:proofErr w:type="spellStart"/>
            <w:r w:rsidRPr="002650A1">
              <w:rPr>
                <w:rFonts w:ascii="Arial" w:hAnsi="Arial" w:cs="Arial"/>
                <w:sz w:val="18"/>
                <w:szCs w:val="18"/>
              </w:rPr>
              <w:t>Khodr</w:t>
            </w:r>
            <w:proofErr w:type="spellEnd"/>
            <w:r w:rsidRPr="002650A1">
              <w:rPr>
                <w:rFonts w:ascii="Arial" w:hAnsi="Arial" w:cs="Arial"/>
                <w:sz w:val="18"/>
                <w:szCs w:val="18"/>
              </w:rPr>
              <w:t xml:space="preserve"> TEMSAH</w:t>
            </w:r>
          </w:p>
        </w:tc>
        <w:tc>
          <w:tcPr>
            <w:tcW w:w="2362" w:type="dxa"/>
            <w:shd w:val="clear" w:color="auto" w:fill="auto"/>
            <w:vAlign w:val="bottom"/>
          </w:tcPr>
          <w:p w14:paraId="3246FC04"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Genel Müdür Yardımcısı</w:t>
            </w:r>
          </w:p>
        </w:tc>
        <w:tc>
          <w:tcPr>
            <w:tcW w:w="1396" w:type="dxa"/>
            <w:shd w:val="clear" w:color="auto" w:fill="auto"/>
            <w:vAlign w:val="bottom"/>
          </w:tcPr>
          <w:p w14:paraId="683F01C3"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Yüksek Lisans</w:t>
            </w:r>
          </w:p>
        </w:tc>
        <w:tc>
          <w:tcPr>
            <w:tcW w:w="1537" w:type="dxa"/>
            <w:shd w:val="clear" w:color="auto" w:fill="auto"/>
            <w:vAlign w:val="bottom"/>
          </w:tcPr>
          <w:p w14:paraId="54338DA6" w14:textId="77777777" w:rsidR="003F45C2" w:rsidRPr="002650A1" w:rsidRDefault="003F45C2" w:rsidP="00540D37">
            <w:pPr>
              <w:jc w:val="center"/>
              <w:rPr>
                <w:rFonts w:ascii="Arial" w:hAnsi="Arial" w:cs="Arial"/>
                <w:sz w:val="18"/>
                <w:szCs w:val="18"/>
                <w:highlight w:val="yellow"/>
              </w:rPr>
            </w:pPr>
            <w:r w:rsidRPr="002650A1">
              <w:rPr>
                <w:rFonts w:ascii="Arial" w:hAnsi="Arial" w:cs="Arial"/>
                <w:sz w:val="18"/>
                <w:szCs w:val="18"/>
              </w:rPr>
              <w:t>2017</w:t>
            </w:r>
          </w:p>
        </w:tc>
        <w:tc>
          <w:tcPr>
            <w:tcW w:w="1498" w:type="dxa"/>
            <w:vAlign w:val="bottom"/>
          </w:tcPr>
          <w:p w14:paraId="58CE0427" w14:textId="77777777" w:rsidR="003F45C2" w:rsidRPr="0018446A" w:rsidRDefault="003F45C2" w:rsidP="00540D37">
            <w:pPr>
              <w:jc w:val="center"/>
              <w:rPr>
                <w:rFonts w:ascii="Arial" w:hAnsi="Arial" w:cs="Arial"/>
                <w:sz w:val="18"/>
                <w:szCs w:val="18"/>
              </w:rPr>
            </w:pPr>
            <w:r w:rsidRPr="0018446A">
              <w:rPr>
                <w:rFonts w:ascii="Arial" w:eastAsiaTheme="minorEastAsia" w:hAnsi="Arial"/>
                <w:color w:val="000000" w:themeColor="text1"/>
                <w:kern w:val="24"/>
                <w:sz w:val="18"/>
              </w:rPr>
              <w:t>1</w:t>
            </w:r>
            <w:r>
              <w:rPr>
                <w:rFonts w:ascii="Arial" w:eastAsiaTheme="minorEastAsia" w:hAnsi="Arial"/>
                <w:color w:val="000000" w:themeColor="text1"/>
                <w:kern w:val="24"/>
                <w:sz w:val="18"/>
              </w:rPr>
              <w:t>5</w:t>
            </w:r>
          </w:p>
        </w:tc>
      </w:tr>
      <w:tr w:rsidR="003F45C2" w:rsidRPr="00370397" w14:paraId="3F43DFFC" w14:textId="77777777" w:rsidTr="00540D37">
        <w:trPr>
          <w:trHeight w:val="80"/>
        </w:trPr>
        <w:tc>
          <w:tcPr>
            <w:tcW w:w="2498" w:type="dxa"/>
            <w:tcBorders>
              <w:bottom w:val="single" w:sz="4" w:space="0" w:color="auto"/>
            </w:tcBorders>
            <w:vAlign w:val="bottom"/>
          </w:tcPr>
          <w:p w14:paraId="0615AB1C"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Cenk DEMİRÖZ</w:t>
            </w:r>
          </w:p>
        </w:tc>
        <w:tc>
          <w:tcPr>
            <w:tcW w:w="2362" w:type="dxa"/>
            <w:tcBorders>
              <w:bottom w:val="single" w:sz="4" w:space="0" w:color="auto"/>
            </w:tcBorders>
            <w:shd w:val="clear" w:color="auto" w:fill="auto"/>
            <w:vAlign w:val="bottom"/>
          </w:tcPr>
          <w:p w14:paraId="0852015B"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Genel Müdür Yardımcısı</w:t>
            </w:r>
          </w:p>
        </w:tc>
        <w:tc>
          <w:tcPr>
            <w:tcW w:w="1396" w:type="dxa"/>
            <w:tcBorders>
              <w:bottom w:val="single" w:sz="4" w:space="0" w:color="auto"/>
            </w:tcBorders>
            <w:shd w:val="clear" w:color="auto" w:fill="auto"/>
            <w:vAlign w:val="bottom"/>
          </w:tcPr>
          <w:p w14:paraId="4D0AABAB" w14:textId="77777777" w:rsidR="003F45C2" w:rsidRPr="002650A1" w:rsidRDefault="003F45C2" w:rsidP="00540D37">
            <w:pPr>
              <w:rPr>
                <w:rFonts w:ascii="Arial" w:hAnsi="Arial" w:cs="Arial"/>
                <w:sz w:val="18"/>
                <w:szCs w:val="18"/>
                <w:highlight w:val="yellow"/>
              </w:rPr>
            </w:pPr>
            <w:r w:rsidRPr="002650A1">
              <w:rPr>
                <w:rFonts w:ascii="Arial" w:hAnsi="Arial" w:cs="Arial"/>
                <w:sz w:val="18"/>
                <w:szCs w:val="18"/>
              </w:rPr>
              <w:t>Yüksek Lisans</w:t>
            </w:r>
          </w:p>
        </w:tc>
        <w:tc>
          <w:tcPr>
            <w:tcW w:w="1537" w:type="dxa"/>
            <w:tcBorders>
              <w:bottom w:val="single" w:sz="4" w:space="0" w:color="auto"/>
            </w:tcBorders>
            <w:shd w:val="clear" w:color="auto" w:fill="auto"/>
            <w:vAlign w:val="bottom"/>
          </w:tcPr>
          <w:p w14:paraId="2D688E06" w14:textId="77777777" w:rsidR="003F45C2" w:rsidRPr="002650A1" w:rsidRDefault="003F45C2" w:rsidP="00540D37">
            <w:pPr>
              <w:jc w:val="center"/>
              <w:rPr>
                <w:rFonts w:ascii="Arial" w:hAnsi="Arial" w:cs="Arial"/>
                <w:sz w:val="18"/>
                <w:szCs w:val="18"/>
                <w:highlight w:val="yellow"/>
              </w:rPr>
            </w:pPr>
            <w:r w:rsidRPr="002650A1">
              <w:rPr>
                <w:rFonts w:ascii="Arial" w:hAnsi="Arial" w:cs="Arial"/>
                <w:sz w:val="18"/>
                <w:szCs w:val="18"/>
              </w:rPr>
              <w:t>2017</w:t>
            </w:r>
          </w:p>
        </w:tc>
        <w:tc>
          <w:tcPr>
            <w:tcW w:w="1498" w:type="dxa"/>
            <w:tcBorders>
              <w:bottom w:val="single" w:sz="4" w:space="0" w:color="auto"/>
            </w:tcBorders>
            <w:vAlign w:val="bottom"/>
          </w:tcPr>
          <w:p w14:paraId="1F1D39EC" w14:textId="77777777" w:rsidR="003F45C2" w:rsidRPr="0018446A" w:rsidRDefault="003F45C2" w:rsidP="00540D37">
            <w:pPr>
              <w:jc w:val="center"/>
              <w:rPr>
                <w:rFonts w:ascii="Arial" w:hAnsi="Arial" w:cs="Arial"/>
                <w:sz w:val="18"/>
                <w:szCs w:val="18"/>
              </w:rPr>
            </w:pPr>
            <w:r w:rsidRPr="0018446A">
              <w:rPr>
                <w:rFonts w:ascii="Arial" w:eastAsiaTheme="minorEastAsia" w:hAnsi="Arial"/>
                <w:color w:val="000000" w:themeColor="text1"/>
                <w:kern w:val="24"/>
                <w:sz w:val="18"/>
              </w:rPr>
              <w:t>1</w:t>
            </w:r>
            <w:r>
              <w:rPr>
                <w:rFonts w:ascii="Arial" w:eastAsiaTheme="minorEastAsia" w:hAnsi="Arial"/>
                <w:color w:val="000000" w:themeColor="text1"/>
                <w:kern w:val="24"/>
                <w:sz w:val="18"/>
              </w:rPr>
              <w:t>8</w:t>
            </w:r>
          </w:p>
        </w:tc>
      </w:tr>
      <w:tr w:rsidR="003F45C2" w:rsidRPr="00370397" w14:paraId="506D78A7" w14:textId="77777777" w:rsidTr="00540D37">
        <w:trPr>
          <w:trHeight w:val="21"/>
        </w:trPr>
        <w:tc>
          <w:tcPr>
            <w:tcW w:w="2498" w:type="dxa"/>
            <w:tcBorders>
              <w:bottom w:val="single" w:sz="4" w:space="0" w:color="auto"/>
            </w:tcBorders>
            <w:vAlign w:val="bottom"/>
          </w:tcPr>
          <w:p w14:paraId="29F4AACD" w14:textId="77777777" w:rsidR="003F45C2" w:rsidRPr="002650A1" w:rsidRDefault="003F45C2" w:rsidP="00540D37">
            <w:pPr>
              <w:rPr>
                <w:rFonts w:ascii="Arial" w:hAnsi="Arial" w:cs="Arial"/>
                <w:sz w:val="18"/>
                <w:szCs w:val="18"/>
                <w:highlight w:val="yellow"/>
              </w:rPr>
            </w:pPr>
          </w:p>
        </w:tc>
        <w:tc>
          <w:tcPr>
            <w:tcW w:w="2362" w:type="dxa"/>
            <w:tcBorders>
              <w:bottom w:val="single" w:sz="4" w:space="0" w:color="auto"/>
            </w:tcBorders>
            <w:shd w:val="clear" w:color="auto" w:fill="auto"/>
            <w:vAlign w:val="bottom"/>
          </w:tcPr>
          <w:p w14:paraId="2A4955A9" w14:textId="77777777" w:rsidR="003F45C2" w:rsidRPr="002650A1" w:rsidRDefault="003F45C2" w:rsidP="00540D37">
            <w:pPr>
              <w:rPr>
                <w:rFonts w:ascii="Arial" w:hAnsi="Arial" w:cs="Arial"/>
                <w:sz w:val="18"/>
                <w:szCs w:val="18"/>
                <w:highlight w:val="yellow"/>
              </w:rPr>
            </w:pPr>
          </w:p>
        </w:tc>
        <w:tc>
          <w:tcPr>
            <w:tcW w:w="1396" w:type="dxa"/>
            <w:tcBorders>
              <w:bottom w:val="single" w:sz="4" w:space="0" w:color="auto"/>
            </w:tcBorders>
            <w:shd w:val="clear" w:color="auto" w:fill="auto"/>
            <w:vAlign w:val="bottom"/>
          </w:tcPr>
          <w:p w14:paraId="5A681068" w14:textId="77777777" w:rsidR="003F45C2" w:rsidRPr="002650A1" w:rsidRDefault="003F45C2" w:rsidP="00540D37">
            <w:pPr>
              <w:rPr>
                <w:rFonts w:ascii="Arial" w:hAnsi="Arial" w:cs="Arial"/>
                <w:sz w:val="18"/>
                <w:szCs w:val="18"/>
                <w:highlight w:val="yellow"/>
              </w:rPr>
            </w:pPr>
          </w:p>
        </w:tc>
        <w:tc>
          <w:tcPr>
            <w:tcW w:w="1537" w:type="dxa"/>
            <w:tcBorders>
              <w:bottom w:val="single" w:sz="4" w:space="0" w:color="auto"/>
            </w:tcBorders>
            <w:shd w:val="clear" w:color="auto" w:fill="auto"/>
            <w:vAlign w:val="bottom"/>
          </w:tcPr>
          <w:p w14:paraId="654A41B7" w14:textId="77777777" w:rsidR="003F45C2" w:rsidRPr="002650A1" w:rsidRDefault="003F45C2" w:rsidP="00540D37">
            <w:pPr>
              <w:jc w:val="center"/>
              <w:rPr>
                <w:rFonts w:ascii="Arial" w:hAnsi="Arial" w:cs="Arial"/>
                <w:sz w:val="18"/>
                <w:szCs w:val="18"/>
                <w:highlight w:val="yellow"/>
              </w:rPr>
            </w:pPr>
          </w:p>
        </w:tc>
        <w:tc>
          <w:tcPr>
            <w:tcW w:w="1498" w:type="dxa"/>
            <w:tcBorders>
              <w:bottom w:val="single" w:sz="4" w:space="0" w:color="auto"/>
            </w:tcBorders>
            <w:vAlign w:val="bottom"/>
          </w:tcPr>
          <w:p w14:paraId="6CC804CF" w14:textId="77777777" w:rsidR="003F45C2" w:rsidRPr="0018446A" w:rsidRDefault="003F45C2" w:rsidP="00540D37">
            <w:pPr>
              <w:jc w:val="center"/>
              <w:rPr>
                <w:rFonts w:ascii="Arial" w:hAnsi="Arial" w:cs="Arial"/>
                <w:sz w:val="18"/>
                <w:szCs w:val="18"/>
              </w:rPr>
            </w:pPr>
          </w:p>
        </w:tc>
      </w:tr>
    </w:tbl>
    <w:p w14:paraId="12BA7776" w14:textId="77777777" w:rsidR="003F45C2" w:rsidRPr="00740CAF" w:rsidRDefault="003F45C2" w:rsidP="00F84317">
      <w:pPr>
        <w:numPr>
          <w:ilvl w:val="0"/>
          <w:numId w:val="31"/>
        </w:numPr>
        <w:spacing w:before="120" w:line="360" w:lineRule="auto"/>
        <w:ind w:left="-56" w:hanging="350"/>
        <w:jc w:val="both"/>
        <w:rPr>
          <w:rFonts w:ascii="Arial" w:hAnsi="Arial" w:cs="Arial"/>
          <w:sz w:val="20"/>
          <w:szCs w:val="18"/>
        </w:rPr>
      </w:pPr>
      <w:r w:rsidRPr="00740CAF">
        <w:rPr>
          <w:rFonts w:ascii="Arial" w:hAnsi="Arial" w:cs="Arial"/>
          <w:b/>
          <w:sz w:val="20"/>
          <w:szCs w:val="18"/>
        </w:rPr>
        <w:t>Üst Yönetim</w:t>
      </w:r>
      <w:r w:rsidRPr="00740CAF">
        <w:rPr>
          <w:rFonts w:ascii="Arial" w:hAnsi="Arial" w:cs="Arial"/>
          <w:b/>
          <w:sz w:val="20"/>
          <w:szCs w:val="18"/>
          <w:vertAlign w:val="superscript"/>
        </w:rPr>
        <w:t>(*)</w:t>
      </w:r>
      <w:r w:rsidRPr="00740CAF">
        <w:rPr>
          <w:rFonts w:ascii="Arial" w:hAnsi="Arial" w:cs="Arial"/>
          <w:b/>
          <w:sz w:val="20"/>
          <w:szCs w:val="18"/>
        </w:rPr>
        <w:t>:</w:t>
      </w:r>
    </w:p>
    <w:p w14:paraId="1685A6B6" w14:textId="5AEA63AA" w:rsidR="003F45C2" w:rsidRPr="009541A0" w:rsidRDefault="003F45C2" w:rsidP="003F45C2">
      <w:pPr>
        <w:tabs>
          <w:tab w:val="left" w:pos="0"/>
          <w:tab w:val="left" w:pos="567"/>
          <w:tab w:val="left" w:pos="720"/>
        </w:tabs>
        <w:spacing w:before="60"/>
        <w:jc w:val="both"/>
        <w:rPr>
          <w:rFonts w:ascii="Arial" w:hAnsi="Arial" w:cs="Arial"/>
          <w:sz w:val="16"/>
          <w:szCs w:val="16"/>
        </w:rPr>
      </w:pPr>
      <w:r w:rsidRPr="009541A0">
        <w:rPr>
          <w:rFonts w:ascii="Arial" w:hAnsi="Arial" w:cs="Arial"/>
          <w:sz w:val="16"/>
          <w:szCs w:val="16"/>
          <w:vertAlign w:val="superscript"/>
        </w:rPr>
        <w:t>(*)</w:t>
      </w:r>
      <w:r>
        <w:rPr>
          <w:rFonts w:ascii="Arial" w:hAnsi="Arial" w:cs="Arial"/>
          <w:sz w:val="16"/>
          <w:szCs w:val="16"/>
          <w:vertAlign w:val="superscript"/>
        </w:rPr>
        <w:t xml:space="preserve"> </w:t>
      </w:r>
      <w:r>
        <w:rPr>
          <w:rFonts w:ascii="Arial" w:hAnsi="Arial" w:cs="Arial"/>
          <w:sz w:val="16"/>
          <w:szCs w:val="16"/>
        </w:rPr>
        <w:t xml:space="preserve">Bankamızın 27 Nisan 2018 tarihinde yapılan Yönetim Kurulu Toplantısında </w:t>
      </w:r>
      <w:r w:rsidRPr="00E006F9">
        <w:rPr>
          <w:rFonts w:ascii="Arial" w:hAnsi="Arial" w:cs="Arial"/>
          <w:sz w:val="16"/>
          <w:szCs w:val="16"/>
        </w:rPr>
        <w:t xml:space="preserve">Bankamız Dış Ticaret Operasyon Müdürü Sn. Mustafa </w:t>
      </w:r>
      <w:proofErr w:type="spellStart"/>
      <w:r w:rsidRPr="00E006F9">
        <w:rPr>
          <w:rFonts w:ascii="Arial" w:hAnsi="Arial" w:cs="Arial"/>
          <w:sz w:val="16"/>
          <w:szCs w:val="16"/>
        </w:rPr>
        <w:t>ÇETİN'in</w:t>
      </w:r>
      <w:proofErr w:type="spellEnd"/>
      <w:r w:rsidRPr="00E006F9">
        <w:rPr>
          <w:rFonts w:ascii="Arial" w:hAnsi="Arial" w:cs="Arial"/>
          <w:sz w:val="16"/>
          <w:szCs w:val="16"/>
        </w:rPr>
        <w:t xml:space="preserve"> Finans ve Stratejiden sorumlu Genel Müdür Yardımcılığı görevine atanmasına</w:t>
      </w:r>
      <w:r>
        <w:rPr>
          <w:rFonts w:ascii="Arial" w:hAnsi="Arial" w:cs="Arial"/>
          <w:sz w:val="16"/>
          <w:szCs w:val="16"/>
        </w:rPr>
        <w:t xml:space="preserve"> karar verilmiştir. </w:t>
      </w:r>
      <w:r w:rsidRPr="006E07D2">
        <w:rPr>
          <w:rFonts w:ascii="Arial" w:hAnsi="Arial" w:cs="Arial"/>
          <w:sz w:val="16"/>
          <w:szCs w:val="16"/>
        </w:rPr>
        <w:t xml:space="preserve">Bilgi Teknolojileri İş Ailesi, Operasyon İş Ailesi ve İnsan Kıymetleri İş Ailesinden sorumlu Genel Müdür Başyardımcılığı görevlerini sürdüren Sayın Mehmet Ali </w:t>
      </w:r>
      <w:proofErr w:type="spellStart"/>
      <w:r w:rsidRPr="006E07D2">
        <w:rPr>
          <w:rFonts w:ascii="Arial" w:hAnsi="Arial" w:cs="Arial"/>
          <w:sz w:val="16"/>
          <w:szCs w:val="16"/>
        </w:rPr>
        <w:t>Verçin</w:t>
      </w:r>
      <w:proofErr w:type="spellEnd"/>
      <w:r w:rsidRPr="006E07D2">
        <w:rPr>
          <w:rFonts w:ascii="Arial" w:hAnsi="Arial" w:cs="Arial"/>
          <w:sz w:val="16"/>
          <w:szCs w:val="16"/>
        </w:rPr>
        <w:t xml:space="preserve"> 30</w:t>
      </w:r>
      <w:r w:rsidR="000B19E9">
        <w:rPr>
          <w:rFonts w:ascii="Arial" w:hAnsi="Arial" w:cs="Arial"/>
          <w:sz w:val="16"/>
          <w:szCs w:val="16"/>
        </w:rPr>
        <w:t xml:space="preserve"> </w:t>
      </w:r>
      <w:r w:rsidR="00406AE4">
        <w:rPr>
          <w:rFonts w:ascii="Arial" w:hAnsi="Arial" w:cs="Arial"/>
          <w:sz w:val="16"/>
          <w:szCs w:val="16"/>
        </w:rPr>
        <w:t>Nisan</w:t>
      </w:r>
      <w:r w:rsidR="000B19E9">
        <w:rPr>
          <w:rFonts w:ascii="Arial" w:hAnsi="Arial" w:cs="Arial"/>
          <w:sz w:val="16"/>
          <w:szCs w:val="16"/>
        </w:rPr>
        <w:t xml:space="preserve"> </w:t>
      </w:r>
      <w:r w:rsidRPr="006E07D2">
        <w:rPr>
          <w:rFonts w:ascii="Arial" w:hAnsi="Arial" w:cs="Arial"/>
          <w:sz w:val="16"/>
          <w:szCs w:val="16"/>
        </w:rPr>
        <w:t xml:space="preserve">2018 tarihi itibariyle Genel Müdür Başyardımcılığı görevinden ayrılmıştır. Kendisi Bankamızda danışman olarak yarı zamanlı çalışmaya devam edecektir. Mali İşler Müdürlüğü Finansal Raporlama Müdürlüğü, Stratejik Planlama Müdürlüğü ile Süreç Yönetimi ve Organizasyon Müdürlüğü birimlerinden sorumlu Genel Müdür Yardımcılığı görevlerini sürdüren Sayın Temel </w:t>
      </w:r>
      <w:proofErr w:type="spellStart"/>
      <w:r w:rsidRPr="006E07D2">
        <w:rPr>
          <w:rFonts w:ascii="Arial" w:hAnsi="Arial" w:cs="Arial"/>
          <w:sz w:val="16"/>
          <w:szCs w:val="16"/>
        </w:rPr>
        <w:t>Hazıroğlu</w:t>
      </w:r>
      <w:proofErr w:type="spellEnd"/>
      <w:r w:rsidRPr="006E07D2">
        <w:rPr>
          <w:rFonts w:ascii="Arial" w:hAnsi="Arial" w:cs="Arial"/>
          <w:sz w:val="16"/>
          <w:szCs w:val="16"/>
        </w:rPr>
        <w:t xml:space="preserve"> 31</w:t>
      </w:r>
      <w:r w:rsidR="000B19E9">
        <w:rPr>
          <w:rFonts w:ascii="Arial" w:hAnsi="Arial" w:cs="Arial"/>
          <w:sz w:val="16"/>
          <w:szCs w:val="16"/>
        </w:rPr>
        <w:t xml:space="preserve"> Mart </w:t>
      </w:r>
      <w:r w:rsidRPr="006E07D2">
        <w:rPr>
          <w:rFonts w:ascii="Arial" w:hAnsi="Arial" w:cs="Arial"/>
          <w:sz w:val="16"/>
          <w:szCs w:val="16"/>
        </w:rPr>
        <w:t>2018 tarihi itibariyle Genel Müdür Yardımcılığı görevinden ayrılmıştır.  Kendisi Bankamızda danışman olarak yarı zamanlı çalışmaya devam edecektir.</w:t>
      </w:r>
    </w:p>
    <w:p w14:paraId="20595A7A" w14:textId="77777777" w:rsidR="003F45C2" w:rsidRDefault="003F45C2" w:rsidP="003F45C2">
      <w:pPr>
        <w:tabs>
          <w:tab w:val="left" w:pos="0"/>
          <w:tab w:val="left" w:pos="567"/>
          <w:tab w:val="left" w:pos="720"/>
        </w:tabs>
        <w:spacing w:before="60"/>
        <w:jc w:val="both"/>
        <w:rPr>
          <w:rFonts w:ascii="Arial" w:hAnsi="Arial" w:cs="Arial"/>
          <w:i/>
          <w:sz w:val="18"/>
          <w:szCs w:val="18"/>
        </w:rPr>
      </w:pPr>
    </w:p>
    <w:p w14:paraId="1EF0C34E" w14:textId="77777777" w:rsidR="003F45C2" w:rsidRDefault="003F45C2" w:rsidP="003F45C2">
      <w:pPr>
        <w:tabs>
          <w:tab w:val="left" w:pos="0"/>
          <w:tab w:val="left" w:pos="567"/>
          <w:tab w:val="left" w:pos="720"/>
        </w:tabs>
        <w:spacing w:before="60"/>
        <w:jc w:val="both"/>
        <w:rPr>
          <w:rFonts w:ascii="Arial" w:hAnsi="Arial" w:cs="Arial"/>
          <w:i/>
          <w:sz w:val="18"/>
          <w:szCs w:val="18"/>
        </w:rPr>
      </w:pPr>
    </w:p>
    <w:p w14:paraId="158137AB" w14:textId="77777777" w:rsidR="003F45C2" w:rsidRPr="00740CAF" w:rsidRDefault="003F45C2" w:rsidP="003F45C2">
      <w:pPr>
        <w:pageBreakBefore/>
        <w:tabs>
          <w:tab w:val="left" w:pos="0"/>
          <w:tab w:val="left" w:pos="567"/>
          <w:tab w:val="left" w:pos="720"/>
        </w:tabs>
        <w:spacing w:before="120" w:line="360" w:lineRule="auto"/>
        <w:jc w:val="both"/>
        <w:rPr>
          <w:rFonts w:ascii="Arial" w:hAnsi="Arial" w:cs="Arial"/>
          <w:b/>
          <w:sz w:val="20"/>
          <w:szCs w:val="18"/>
        </w:rPr>
      </w:pPr>
      <w:r w:rsidRPr="00740CAF">
        <w:rPr>
          <w:rFonts w:ascii="Arial" w:hAnsi="Arial" w:cs="Arial"/>
          <w:b/>
          <w:sz w:val="20"/>
          <w:szCs w:val="18"/>
        </w:rPr>
        <w:lastRenderedPageBreak/>
        <w:t>Ara dönem faaliyet raporuna ilişkin açıklamalar (devamı):</w:t>
      </w:r>
    </w:p>
    <w:p w14:paraId="194154AB" w14:textId="77777777" w:rsidR="003F45C2" w:rsidRPr="00740CAF" w:rsidRDefault="003F45C2" w:rsidP="00F84317">
      <w:pPr>
        <w:numPr>
          <w:ilvl w:val="0"/>
          <w:numId w:val="31"/>
        </w:numPr>
        <w:spacing w:before="120" w:line="360" w:lineRule="auto"/>
        <w:ind w:left="-56" w:hanging="350"/>
        <w:jc w:val="both"/>
        <w:rPr>
          <w:rFonts w:ascii="Arial" w:hAnsi="Arial" w:cs="Arial"/>
          <w:b/>
          <w:sz w:val="20"/>
          <w:szCs w:val="18"/>
        </w:rPr>
      </w:pPr>
      <w:r w:rsidRPr="00740CAF">
        <w:rPr>
          <w:rFonts w:ascii="Arial" w:hAnsi="Arial" w:cs="Arial"/>
          <w:b/>
          <w:sz w:val="20"/>
          <w:szCs w:val="18"/>
        </w:rPr>
        <w:t xml:space="preserve">İç Sistemler Kapsamındaki Birimlerin Yöneticileri </w:t>
      </w:r>
      <w:r w:rsidRPr="00740CAF">
        <w:rPr>
          <w:rFonts w:ascii="Arial" w:hAnsi="Arial" w:cs="Arial"/>
          <w:b/>
          <w:sz w:val="20"/>
          <w:szCs w:val="18"/>
          <w:vertAlign w:val="superscript"/>
        </w:rPr>
        <w:t>(*)</w:t>
      </w:r>
      <w:r w:rsidRPr="00740CAF">
        <w:rPr>
          <w:rFonts w:ascii="Arial" w:hAnsi="Arial" w:cs="Arial"/>
          <w:b/>
          <w:sz w:val="20"/>
          <w:szCs w:val="18"/>
        </w:rPr>
        <w:t>:</w:t>
      </w:r>
    </w:p>
    <w:tbl>
      <w:tblPr>
        <w:tblpPr w:leftFromText="180" w:rightFromText="180" w:vertAnchor="text" w:horzAnchor="margin" w:tblpY="168"/>
        <w:tblW w:w="9393" w:type="dxa"/>
        <w:tblLook w:val="0000" w:firstRow="0" w:lastRow="0" w:firstColumn="0" w:lastColumn="0" w:noHBand="0" w:noVBand="0"/>
      </w:tblPr>
      <w:tblGrid>
        <w:gridCol w:w="1863"/>
        <w:gridCol w:w="1434"/>
        <w:gridCol w:w="1289"/>
        <w:gridCol w:w="1651"/>
        <w:gridCol w:w="1418"/>
        <w:gridCol w:w="1738"/>
      </w:tblGrid>
      <w:tr w:rsidR="003F45C2" w:rsidRPr="0027051D" w14:paraId="2E443C78" w14:textId="77777777" w:rsidTr="00540D37">
        <w:trPr>
          <w:trHeight w:val="227"/>
        </w:trPr>
        <w:tc>
          <w:tcPr>
            <w:tcW w:w="1863" w:type="dxa"/>
            <w:tcBorders>
              <w:top w:val="single" w:sz="4" w:space="0" w:color="auto"/>
              <w:bottom w:val="single" w:sz="4" w:space="0" w:color="auto"/>
            </w:tcBorders>
            <w:shd w:val="clear" w:color="auto" w:fill="FFFFFF"/>
            <w:vAlign w:val="bottom"/>
          </w:tcPr>
          <w:p w14:paraId="7A59EAC6" w14:textId="77777777" w:rsidR="003F45C2" w:rsidRPr="0027051D" w:rsidRDefault="003F45C2" w:rsidP="00540D37">
            <w:pPr>
              <w:rPr>
                <w:rFonts w:ascii="Arial" w:hAnsi="Arial" w:cs="Arial"/>
                <w:b/>
                <w:bCs/>
                <w:color w:val="000000"/>
                <w:sz w:val="18"/>
                <w:szCs w:val="18"/>
              </w:rPr>
            </w:pPr>
            <w:r w:rsidRPr="0027051D">
              <w:rPr>
                <w:rFonts w:ascii="Arial" w:hAnsi="Arial" w:cs="Arial"/>
                <w:b/>
                <w:bCs/>
                <w:color w:val="000000"/>
                <w:sz w:val="18"/>
                <w:szCs w:val="18"/>
              </w:rPr>
              <w:t xml:space="preserve">Ad </w:t>
            </w:r>
            <w:proofErr w:type="spellStart"/>
            <w:r w:rsidRPr="0027051D">
              <w:rPr>
                <w:rFonts w:ascii="Arial" w:hAnsi="Arial" w:cs="Arial"/>
                <w:b/>
                <w:bCs/>
                <w:color w:val="000000"/>
                <w:sz w:val="18"/>
                <w:szCs w:val="18"/>
              </w:rPr>
              <w:t>Soyad</w:t>
            </w:r>
            <w:proofErr w:type="spellEnd"/>
          </w:p>
        </w:tc>
        <w:tc>
          <w:tcPr>
            <w:tcW w:w="1434" w:type="dxa"/>
            <w:tcBorders>
              <w:top w:val="single" w:sz="4" w:space="0" w:color="auto"/>
              <w:bottom w:val="single" w:sz="4" w:space="0" w:color="auto"/>
            </w:tcBorders>
            <w:shd w:val="clear" w:color="auto" w:fill="FFFFFF"/>
            <w:vAlign w:val="bottom"/>
          </w:tcPr>
          <w:p w14:paraId="6690B925" w14:textId="77777777" w:rsidR="003F45C2" w:rsidRPr="00BD604D" w:rsidRDefault="003F45C2" w:rsidP="00CE148C">
            <w:pPr>
              <w:jc w:val="center"/>
              <w:rPr>
                <w:rFonts w:ascii="Arial" w:hAnsi="Arial" w:cs="Arial"/>
                <w:b/>
                <w:bCs/>
                <w:color w:val="000000"/>
                <w:sz w:val="18"/>
                <w:szCs w:val="18"/>
              </w:rPr>
            </w:pPr>
            <w:r w:rsidRPr="00BD604D">
              <w:rPr>
                <w:rFonts w:ascii="Arial" w:hAnsi="Arial" w:cs="Arial"/>
                <w:b/>
                <w:bCs/>
                <w:sz w:val="18"/>
                <w:szCs w:val="18"/>
              </w:rPr>
              <w:t>Mesleki Tecrübesi (Yıl)</w:t>
            </w:r>
          </w:p>
        </w:tc>
        <w:tc>
          <w:tcPr>
            <w:tcW w:w="1289" w:type="dxa"/>
            <w:tcBorders>
              <w:top w:val="single" w:sz="4" w:space="0" w:color="auto"/>
              <w:bottom w:val="single" w:sz="4" w:space="0" w:color="auto"/>
            </w:tcBorders>
            <w:shd w:val="clear" w:color="auto" w:fill="FFFFFF"/>
            <w:vAlign w:val="bottom"/>
          </w:tcPr>
          <w:p w14:paraId="591BAD29" w14:textId="77777777" w:rsidR="003F45C2" w:rsidRPr="00BD604D" w:rsidRDefault="003F45C2" w:rsidP="00CE148C">
            <w:pPr>
              <w:jc w:val="center"/>
              <w:rPr>
                <w:rFonts w:ascii="Arial" w:hAnsi="Arial" w:cs="Arial"/>
                <w:b/>
                <w:bCs/>
                <w:color w:val="000000"/>
                <w:sz w:val="18"/>
                <w:szCs w:val="18"/>
              </w:rPr>
            </w:pPr>
            <w:r w:rsidRPr="00BD604D">
              <w:rPr>
                <w:rFonts w:ascii="Arial" w:hAnsi="Arial" w:cs="Arial"/>
                <w:b/>
                <w:bCs/>
                <w:sz w:val="18"/>
                <w:szCs w:val="18"/>
              </w:rPr>
              <w:t>Albaraka Türk'teki Kıdemi</w:t>
            </w:r>
          </w:p>
        </w:tc>
        <w:tc>
          <w:tcPr>
            <w:tcW w:w="1651" w:type="dxa"/>
            <w:tcBorders>
              <w:top w:val="single" w:sz="4" w:space="0" w:color="auto"/>
              <w:bottom w:val="single" w:sz="4" w:space="0" w:color="auto"/>
            </w:tcBorders>
            <w:shd w:val="clear" w:color="auto" w:fill="FFFFFF"/>
            <w:vAlign w:val="bottom"/>
          </w:tcPr>
          <w:p w14:paraId="15CEED3E" w14:textId="77777777" w:rsidR="003F45C2" w:rsidRPr="00BD604D" w:rsidRDefault="003F45C2" w:rsidP="00CE148C">
            <w:pPr>
              <w:jc w:val="center"/>
              <w:rPr>
                <w:rFonts w:ascii="Arial" w:hAnsi="Arial" w:cs="Arial"/>
                <w:b/>
                <w:bCs/>
                <w:color w:val="000000"/>
                <w:sz w:val="18"/>
                <w:szCs w:val="18"/>
              </w:rPr>
            </w:pPr>
            <w:r w:rsidRPr="00BD604D">
              <w:rPr>
                <w:rFonts w:ascii="Arial" w:hAnsi="Arial" w:cs="Arial"/>
                <w:b/>
                <w:bCs/>
                <w:sz w:val="18"/>
                <w:szCs w:val="18"/>
              </w:rPr>
              <w:t>Sorumlu Olduğu Alandaki Kıdemi</w:t>
            </w:r>
          </w:p>
        </w:tc>
        <w:tc>
          <w:tcPr>
            <w:tcW w:w="1418" w:type="dxa"/>
            <w:tcBorders>
              <w:top w:val="single" w:sz="4" w:space="0" w:color="auto"/>
              <w:bottom w:val="single" w:sz="4" w:space="0" w:color="auto"/>
            </w:tcBorders>
            <w:shd w:val="clear" w:color="auto" w:fill="FFFFFF"/>
            <w:vAlign w:val="bottom"/>
          </w:tcPr>
          <w:p w14:paraId="3E7013DA" w14:textId="77777777" w:rsidR="003F45C2" w:rsidRPr="00BD604D" w:rsidRDefault="003F45C2" w:rsidP="00CE148C">
            <w:pPr>
              <w:jc w:val="center"/>
              <w:rPr>
                <w:rFonts w:ascii="Arial" w:hAnsi="Arial" w:cs="Arial"/>
                <w:b/>
                <w:bCs/>
                <w:color w:val="000000"/>
                <w:sz w:val="18"/>
                <w:szCs w:val="18"/>
              </w:rPr>
            </w:pPr>
            <w:r w:rsidRPr="00BD604D">
              <w:rPr>
                <w:rFonts w:ascii="Arial" w:hAnsi="Arial" w:cs="Arial"/>
                <w:b/>
                <w:bCs/>
                <w:sz w:val="18"/>
                <w:szCs w:val="18"/>
              </w:rPr>
              <w:t>Öğrenim Durumu</w:t>
            </w:r>
          </w:p>
        </w:tc>
        <w:tc>
          <w:tcPr>
            <w:tcW w:w="1738" w:type="dxa"/>
            <w:tcBorders>
              <w:top w:val="single" w:sz="4" w:space="0" w:color="auto"/>
              <w:bottom w:val="single" w:sz="4" w:space="0" w:color="auto"/>
            </w:tcBorders>
            <w:shd w:val="clear" w:color="auto" w:fill="FFFFFF"/>
            <w:vAlign w:val="bottom"/>
          </w:tcPr>
          <w:p w14:paraId="6CB6721A" w14:textId="77777777" w:rsidR="003F45C2" w:rsidRPr="00BD604D" w:rsidRDefault="003F45C2" w:rsidP="00CE148C">
            <w:pPr>
              <w:jc w:val="center"/>
              <w:rPr>
                <w:rFonts w:ascii="Arial" w:hAnsi="Arial" w:cs="Arial"/>
                <w:b/>
                <w:bCs/>
                <w:color w:val="000000"/>
                <w:sz w:val="18"/>
                <w:szCs w:val="18"/>
              </w:rPr>
            </w:pPr>
            <w:r w:rsidRPr="00BD604D">
              <w:rPr>
                <w:rFonts w:ascii="Arial" w:hAnsi="Arial" w:cs="Arial"/>
                <w:b/>
                <w:bCs/>
                <w:sz w:val="18"/>
                <w:szCs w:val="18"/>
              </w:rPr>
              <w:t>Sorumlu Olduğu Alan</w:t>
            </w:r>
          </w:p>
        </w:tc>
      </w:tr>
      <w:tr w:rsidR="003F45C2" w:rsidRPr="0027051D" w14:paraId="11D31412" w14:textId="77777777" w:rsidTr="00540D37">
        <w:trPr>
          <w:trHeight w:val="227"/>
        </w:trPr>
        <w:tc>
          <w:tcPr>
            <w:tcW w:w="1863" w:type="dxa"/>
            <w:tcBorders>
              <w:top w:val="single" w:sz="4" w:space="0" w:color="auto"/>
            </w:tcBorders>
            <w:vAlign w:val="bottom"/>
          </w:tcPr>
          <w:p w14:paraId="0AD0862A" w14:textId="77777777" w:rsidR="003F45C2" w:rsidRPr="00BD604D" w:rsidRDefault="003F45C2" w:rsidP="00540D37">
            <w:pPr>
              <w:jc w:val="center"/>
              <w:rPr>
                <w:rFonts w:ascii="Arial" w:hAnsi="Arial" w:cs="Arial"/>
                <w:sz w:val="18"/>
                <w:szCs w:val="18"/>
                <w:highlight w:val="yellow"/>
              </w:rPr>
            </w:pPr>
            <w:r w:rsidRPr="00BD604D">
              <w:rPr>
                <w:rFonts w:ascii="Arial" w:hAnsi="Arial" w:cs="Arial"/>
                <w:sz w:val="18"/>
                <w:szCs w:val="18"/>
              </w:rPr>
              <w:t>Volkan EVCİL</w:t>
            </w:r>
          </w:p>
        </w:tc>
        <w:tc>
          <w:tcPr>
            <w:tcW w:w="1434" w:type="dxa"/>
            <w:tcBorders>
              <w:top w:val="single" w:sz="4" w:space="0" w:color="auto"/>
            </w:tcBorders>
            <w:shd w:val="clear" w:color="auto" w:fill="auto"/>
            <w:vAlign w:val="bottom"/>
          </w:tcPr>
          <w:p w14:paraId="7CB7A011" w14:textId="77777777" w:rsidR="003F45C2" w:rsidRPr="00BD604D" w:rsidRDefault="003F45C2" w:rsidP="00540D37">
            <w:pPr>
              <w:jc w:val="center"/>
              <w:rPr>
                <w:rFonts w:ascii="Arial" w:hAnsi="Arial" w:cs="Arial"/>
                <w:sz w:val="18"/>
                <w:szCs w:val="18"/>
                <w:highlight w:val="yellow"/>
              </w:rPr>
            </w:pPr>
            <w:r w:rsidRPr="00BD604D">
              <w:rPr>
                <w:rFonts w:ascii="Arial" w:hAnsi="Arial" w:cs="Arial"/>
                <w:sz w:val="18"/>
                <w:szCs w:val="18"/>
              </w:rPr>
              <w:t>2</w:t>
            </w:r>
            <w:r>
              <w:rPr>
                <w:rFonts w:ascii="Arial" w:hAnsi="Arial" w:cs="Arial"/>
                <w:sz w:val="18"/>
                <w:szCs w:val="18"/>
              </w:rPr>
              <w:t>6</w:t>
            </w:r>
          </w:p>
        </w:tc>
        <w:tc>
          <w:tcPr>
            <w:tcW w:w="1289" w:type="dxa"/>
            <w:tcBorders>
              <w:top w:val="single" w:sz="4" w:space="0" w:color="auto"/>
            </w:tcBorders>
            <w:shd w:val="clear" w:color="auto" w:fill="auto"/>
            <w:vAlign w:val="bottom"/>
          </w:tcPr>
          <w:p w14:paraId="2B84AFD4" w14:textId="77777777" w:rsidR="003F45C2" w:rsidRPr="00BD604D" w:rsidRDefault="003F45C2" w:rsidP="00540D37">
            <w:pPr>
              <w:jc w:val="center"/>
              <w:rPr>
                <w:rFonts w:ascii="Arial" w:hAnsi="Arial" w:cs="Arial"/>
                <w:sz w:val="18"/>
                <w:szCs w:val="18"/>
                <w:highlight w:val="yellow"/>
              </w:rPr>
            </w:pPr>
            <w:r w:rsidRPr="00BD604D">
              <w:rPr>
                <w:rFonts w:ascii="Arial" w:hAnsi="Arial" w:cs="Arial"/>
                <w:sz w:val="18"/>
                <w:szCs w:val="18"/>
              </w:rPr>
              <w:t>2</w:t>
            </w:r>
            <w:r>
              <w:rPr>
                <w:rFonts w:ascii="Arial" w:hAnsi="Arial" w:cs="Arial"/>
                <w:sz w:val="18"/>
                <w:szCs w:val="18"/>
              </w:rPr>
              <w:t>4</w:t>
            </w:r>
          </w:p>
        </w:tc>
        <w:tc>
          <w:tcPr>
            <w:tcW w:w="1651" w:type="dxa"/>
            <w:tcBorders>
              <w:top w:val="single" w:sz="4" w:space="0" w:color="auto"/>
            </w:tcBorders>
            <w:shd w:val="clear" w:color="auto" w:fill="auto"/>
            <w:vAlign w:val="bottom"/>
          </w:tcPr>
          <w:p w14:paraId="1C5A110A" w14:textId="77777777" w:rsidR="003F45C2" w:rsidRPr="00BD604D" w:rsidRDefault="003F45C2" w:rsidP="00540D37">
            <w:pPr>
              <w:jc w:val="center"/>
              <w:rPr>
                <w:rFonts w:ascii="Arial" w:hAnsi="Arial" w:cs="Arial"/>
                <w:sz w:val="18"/>
                <w:szCs w:val="18"/>
                <w:highlight w:val="yellow"/>
              </w:rPr>
            </w:pPr>
            <w:r w:rsidRPr="00BD604D">
              <w:rPr>
                <w:rFonts w:ascii="Arial" w:hAnsi="Arial" w:cs="Arial"/>
                <w:sz w:val="18"/>
                <w:szCs w:val="18"/>
              </w:rPr>
              <w:t>1</w:t>
            </w:r>
            <w:r>
              <w:rPr>
                <w:rFonts w:ascii="Arial" w:hAnsi="Arial" w:cs="Arial"/>
                <w:sz w:val="18"/>
                <w:szCs w:val="18"/>
              </w:rPr>
              <w:t>5</w:t>
            </w:r>
          </w:p>
        </w:tc>
        <w:tc>
          <w:tcPr>
            <w:tcW w:w="1418" w:type="dxa"/>
            <w:tcBorders>
              <w:top w:val="single" w:sz="4" w:space="0" w:color="auto"/>
            </w:tcBorders>
            <w:vAlign w:val="bottom"/>
          </w:tcPr>
          <w:p w14:paraId="464C68E0" w14:textId="77777777" w:rsidR="003F45C2" w:rsidRPr="00BD604D" w:rsidRDefault="003F45C2" w:rsidP="00540D37">
            <w:pPr>
              <w:jc w:val="center"/>
              <w:rPr>
                <w:rFonts w:ascii="Arial" w:hAnsi="Arial" w:cs="Arial"/>
                <w:sz w:val="18"/>
                <w:szCs w:val="18"/>
              </w:rPr>
            </w:pPr>
            <w:r w:rsidRPr="00BD604D">
              <w:rPr>
                <w:rFonts w:ascii="Arial" w:hAnsi="Arial" w:cs="Arial"/>
                <w:sz w:val="18"/>
                <w:szCs w:val="18"/>
              </w:rPr>
              <w:t>Lisans</w:t>
            </w:r>
          </w:p>
        </w:tc>
        <w:tc>
          <w:tcPr>
            <w:tcW w:w="1738" w:type="dxa"/>
            <w:tcBorders>
              <w:top w:val="single" w:sz="4" w:space="0" w:color="auto"/>
            </w:tcBorders>
            <w:vAlign w:val="bottom"/>
          </w:tcPr>
          <w:p w14:paraId="7C6034B6" w14:textId="77777777" w:rsidR="003F45C2" w:rsidRPr="00BD604D" w:rsidRDefault="003F45C2" w:rsidP="00540D37">
            <w:pPr>
              <w:jc w:val="center"/>
              <w:rPr>
                <w:rFonts w:ascii="Arial" w:eastAsiaTheme="minorEastAsia" w:hAnsi="Arial" w:cs="Arial"/>
                <w:color w:val="000000" w:themeColor="text1"/>
                <w:kern w:val="24"/>
                <w:sz w:val="18"/>
              </w:rPr>
            </w:pPr>
            <w:r w:rsidRPr="00BD604D">
              <w:rPr>
                <w:rFonts w:ascii="Arial" w:hAnsi="Arial" w:cs="Arial"/>
                <w:sz w:val="18"/>
                <w:szCs w:val="18"/>
              </w:rPr>
              <w:t xml:space="preserve">İç Sistemler </w:t>
            </w:r>
            <w:r>
              <w:rPr>
                <w:rFonts w:ascii="Arial" w:hAnsi="Arial" w:cs="Arial"/>
                <w:sz w:val="18"/>
                <w:szCs w:val="18"/>
              </w:rPr>
              <w:t xml:space="preserve">Üst Düzey </w:t>
            </w:r>
            <w:r w:rsidRPr="00BD604D">
              <w:rPr>
                <w:rFonts w:ascii="Arial" w:hAnsi="Arial" w:cs="Arial"/>
                <w:sz w:val="18"/>
                <w:szCs w:val="18"/>
              </w:rPr>
              <w:t>Yöneticisi</w:t>
            </w:r>
          </w:p>
        </w:tc>
      </w:tr>
      <w:tr w:rsidR="003F45C2" w:rsidRPr="0027051D" w14:paraId="17DE9060" w14:textId="77777777" w:rsidTr="00540D37">
        <w:trPr>
          <w:trHeight w:val="227"/>
        </w:trPr>
        <w:tc>
          <w:tcPr>
            <w:tcW w:w="1863" w:type="dxa"/>
            <w:vAlign w:val="bottom"/>
          </w:tcPr>
          <w:p w14:paraId="69B5A405" w14:textId="77777777" w:rsidR="003F45C2" w:rsidRPr="00BD604D" w:rsidRDefault="003F45C2" w:rsidP="00540D37">
            <w:pPr>
              <w:jc w:val="center"/>
              <w:rPr>
                <w:rFonts w:ascii="Arial" w:hAnsi="Arial" w:cs="Arial"/>
                <w:sz w:val="18"/>
                <w:szCs w:val="18"/>
                <w:highlight w:val="yellow"/>
              </w:rPr>
            </w:pPr>
            <w:r w:rsidRPr="00BD604D">
              <w:rPr>
                <w:rFonts w:ascii="Arial" w:hAnsi="Arial" w:cs="Arial"/>
                <w:sz w:val="18"/>
                <w:szCs w:val="18"/>
              </w:rPr>
              <w:t>Ahmet UYSAL</w:t>
            </w:r>
          </w:p>
        </w:tc>
        <w:tc>
          <w:tcPr>
            <w:tcW w:w="1434" w:type="dxa"/>
            <w:shd w:val="clear" w:color="auto" w:fill="auto"/>
            <w:vAlign w:val="bottom"/>
          </w:tcPr>
          <w:p w14:paraId="78623778" w14:textId="77777777" w:rsidR="003F45C2" w:rsidRPr="00BD604D" w:rsidRDefault="003F45C2" w:rsidP="00540D37">
            <w:pPr>
              <w:jc w:val="center"/>
              <w:rPr>
                <w:rFonts w:ascii="Arial" w:hAnsi="Arial" w:cs="Arial"/>
                <w:sz w:val="18"/>
                <w:szCs w:val="18"/>
                <w:highlight w:val="yellow"/>
              </w:rPr>
            </w:pPr>
            <w:r w:rsidRPr="00BD604D">
              <w:rPr>
                <w:rFonts w:ascii="Arial" w:hAnsi="Arial" w:cs="Arial"/>
                <w:sz w:val="18"/>
                <w:szCs w:val="18"/>
              </w:rPr>
              <w:t>1</w:t>
            </w:r>
            <w:r>
              <w:rPr>
                <w:rFonts w:ascii="Arial" w:hAnsi="Arial" w:cs="Arial"/>
                <w:sz w:val="18"/>
                <w:szCs w:val="18"/>
              </w:rPr>
              <w:t>2</w:t>
            </w:r>
            <w:r w:rsidRPr="00BD604D">
              <w:rPr>
                <w:rFonts w:ascii="Arial" w:hAnsi="Arial" w:cs="Arial"/>
                <w:sz w:val="18"/>
                <w:szCs w:val="18"/>
              </w:rPr>
              <w:t xml:space="preserve"> yıl 8 ay</w:t>
            </w:r>
          </w:p>
        </w:tc>
        <w:tc>
          <w:tcPr>
            <w:tcW w:w="1289" w:type="dxa"/>
            <w:shd w:val="clear" w:color="auto" w:fill="auto"/>
            <w:vAlign w:val="bottom"/>
          </w:tcPr>
          <w:p w14:paraId="6AF6E6C2" w14:textId="77777777" w:rsidR="003F45C2" w:rsidRPr="00BD604D" w:rsidRDefault="003F45C2" w:rsidP="00540D37">
            <w:pPr>
              <w:jc w:val="center"/>
              <w:rPr>
                <w:rFonts w:ascii="Arial" w:hAnsi="Arial" w:cs="Arial"/>
                <w:sz w:val="18"/>
                <w:szCs w:val="18"/>
                <w:highlight w:val="yellow"/>
              </w:rPr>
            </w:pPr>
            <w:r w:rsidRPr="00BD604D">
              <w:rPr>
                <w:rFonts w:ascii="Arial" w:hAnsi="Arial" w:cs="Arial"/>
                <w:sz w:val="18"/>
                <w:szCs w:val="18"/>
              </w:rPr>
              <w:t>1</w:t>
            </w:r>
            <w:r>
              <w:rPr>
                <w:rFonts w:ascii="Arial" w:hAnsi="Arial" w:cs="Arial"/>
                <w:sz w:val="18"/>
                <w:szCs w:val="18"/>
              </w:rPr>
              <w:t>2</w:t>
            </w:r>
            <w:r w:rsidRPr="00BD604D">
              <w:rPr>
                <w:rFonts w:ascii="Arial" w:hAnsi="Arial" w:cs="Arial"/>
                <w:sz w:val="18"/>
                <w:szCs w:val="18"/>
              </w:rPr>
              <w:t xml:space="preserve"> yıl 8 ay</w:t>
            </w:r>
          </w:p>
        </w:tc>
        <w:tc>
          <w:tcPr>
            <w:tcW w:w="1651" w:type="dxa"/>
            <w:shd w:val="clear" w:color="auto" w:fill="auto"/>
            <w:vAlign w:val="bottom"/>
          </w:tcPr>
          <w:p w14:paraId="1CFF9D89" w14:textId="77777777" w:rsidR="003F45C2" w:rsidRPr="00BD604D" w:rsidRDefault="003F45C2" w:rsidP="00540D37">
            <w:pPr>
              <w:jc w:val="center"/>
              <w:rPr>
                <w:rFonts w:ascii="Arial" w:hAnsi="Arial" w:cs="Arial"/>
                <w:sz w:val="18"/>
                <w:szCs w:val="18"/>
                <w:highlight w:val="yellow"/>
              </w:rPr>
            </w:pPr>
            <w:r>
              <w:rPr>
                <w:rFonts w:ascii="Arial" w:hAnsi="Arial" w:cs="Arial"/>
                <w:sz w:val="18"/>
                <w:szCs w:val="18"/>
              </w:rPr>
              <w:t>10</w:t>
            </w:r>
            <w:r w:rsidRPr="00BD604D">
              <w:rPr>
                <w:rFonts w:ascii="Arial" w:hAnsi="Arial" w:cs="Arial"/>
                <w:sz w:val="18"/>
                <w:szCs w:val="18"/>
              </w:rPr>
              <w:t xml:space="preserve"> yıl 6 ay</w:t>
            </w:r>
          </w:p>
        </w:tc>
        <w:tc>
          <w:tcPr>
            <w:tcW w:w="1418" w:type="dxa"/>
            <w:vAlign w:val="bottom"/>
          </w:tcPr>
          <w:p w14:paraId="154B4A64" w14:textId="77777777" w:rsidR="003F45C2" w:rsidRPr="00BD604D" w:rsidRDefault="003F45C2" w:rsidP="00540D37">
            <w:pPr>
              <w:jc w:val="center"/>
              <w:rPr>
                <w:rFonts w:ascii="Arial" w:hAnsi="Arial" w:cs="Arial"/>
                <w:sz w:val="18"/>
                <w:szCs w:val="18"/>
              </w:rPr>
            </w:pPr>
            <w:r w:rsidRPr="00BD604D">
              <w:rPr>
                <w:rFonts w:ascii="Arial" w:hAnsi="Arial" w:cs="Arial"/>
                <w:sz w:val="18"/>
                <w:szCs w:val="18"/>
              </w:rPr>
              <w:t>Yüksek Lisans</w:t>
            </w:r>
          </w:p>
        </w:tc>
        <w:tc>
          <w:tcPr>
            <w:tcW w:w="1738" w:type="dxa"/>
            <w:vAlign w:val="bottom"/>
          </w:tcPr>
          <w:p w14:paraId="0471ABF5" w14:textId="77777777" w:rsidR="003F45C2" w:rsidRPr="00BD604D" w:rsidRDefault="003F45C2" w:rsidP="00540D37">
            <w:pPr>
              <w:jc w:val="center"/>
              <w:rPr>
                <w:rFonts w:ascii="Arial" w:eastAsiaTheme="minorEastAsia" w:hAnsi="Arial" w:cs="Arial"/>
                <w:color w:val="000000" w:themeColor="text1"/>
                <w:kern w:val="24"/>
                <w:sz w:val="18"/>
              </w:rPr>
            </w:pPr>
            <w:r w:rsidRPr="00BD604D">
              <w:rPr>
                <w:rFonts w:ascii="Arial" w:hAnsi="Arial" w:cs="Arial"/>
                <w:sz w:val="18"/>
                <w:szCs w:val="18"/>
              </w:rPr>
              <w:t>Teftiş</w:t>
            </w:r>
          </w:p>
        </w:tc>
      </w:tr>
      <w:tr w:rsidR="003F45C2" w:rsidRPr="0027051D" w14:paraId="5409D82E" w14:textId="77777777" w:rsidTr="00540D37">
        <w:trPr>
          <w:trHeight w:val="227"/>
        </w:trPr>
        <w:tc>
          <w:tcPr>
            <w:tcW w:w="1863" w:type="dxa"/>
            <w:vAlign w:val="bottom"/>
          </w:tcPr>
          <w:p w14:paraId="50557975" w14:textId="77777777" w:rsidR="003F45C2" w:rsidRPr="00BD604D" w:rsidRDefault="003F45C2" w:rsidP="00540D37">
            <w:pPr>
              <w:jc w:val="center"/>
              <w:rPr>
                <w:rFonts w:ascii="Arial" w:hAnsi="Arial" w:cs="Arial"/>
                <w:sz w:val="18"/>
                <w:szCs w:val="18"/>
                <w:highlight w:val="yellow"/>
              </w:rPr>
            </w:pPr>
            <w:r w:rsidRPr="00BD604D">
              <w:rPr>
                <w:rFonts w:ascii="Arial" w:hAnsi="Arial" w:cs="Arial"/>
                <w:sz w:val="18"/>
                <w:szCs w:val="18"/>
              </w:rPr>
              <w:t>Umut ÇAKMAK</w:t>
            </w:r>
          </w:p>
        </w:tc>
        <w:tc>
          <w:tcPr>
            <w:tcW w:w="1434" w:type="dxa"/>
            <w:shd w:val="clear" w:color="auto" w:fill="auto"/>
            <w:vAlign w:val="bottom"/>
          </w:tcPr>
          <w:p w14:paraId="7A215B63" w14:textId="77777777" w:rsidR="003F45C2" w:rsidRPr="00F84317" w:rsidRDefault="003F45C2" w:rsidP="00540D37">
            <w:pPr>
              <w:jc w:val="center"/>
              <w:rPr>
                <w:rFonts w:ascii="Arial" w:hAnsi="Arial" w:cs="Arial"/>
                <w:sz w:val="18"/>
                <w:szCs w:val="18"/>
              </w:rPr>
            </w:pPr>
            <w:r w:rsidRPr="005D3800">
              <w:rPr>
                <w:rFonts w:ascii="Arial" w:hAnsi="Arial" w:cs="Arial"/>
                <w:sz w:val="18"/>
                <w:szCs w:val="18"/>
              </w:rPr>
              <w:t>13</w:t>
            </w:r>
          </w:p>
        </w:tc>
        <w:tc>
          <w:tcPr>
            <w:tcW w:w="1289" w:type="dxa"/>
            <w:shd w:val="clear" w:color="auto" w:fill="auto"/>
            <w:vAlign w:val="bottom"/>
          </w:tcPr>
          <w:p w14:paraId="6CBBD5A8" w14:textId="77777777" w:rsidR="003F45C2" w:rsidRPr="00F84317" w:rsidRDefault="003F45C2" w:rsidP="00540D37">
            <w:pPr>
              <w:jc w:val="center"/>
              <w:rPr>
                <w:rFonts w:ascii="Arial" w:hAnsi="Arial" w:cs="Arial"/>
                <w:sz w:val="18"/>
                <w:szCs w:val="18"/>
              </w:rPr>
            </w:pPr>
            <w:r w:rsidRPr="005D3800">
              <w:rPr>
                <w:rFonts w:ascii="Arial" w:hAnsi="Arial" w:cs="Arial"/>
                <w:sz w:val="18"/>
                <w:szCs w:val="18"/>
              </w:rPr>
              <w:t>13</w:t>
            </w:r>
          </w:p>
        </w:tc>
        <w:tc>
          <w:tcPr>
            <w:tcW w:w="1651" w:type="dxa"/>
            <w:shd w:val="clear" w:color="auto" w:fill="auto"/>
            <w:vAlign w:val="bottom"/>
          </w:tcPr>
          <w:p w14:paraId="7D006F0F" w14:textId="77777777" w:rsidR="003F45C2" w:rsidRPr="00F84317" w:rsidRDefault="003F45C2" w:rsidP="00540D37">
            <w:pPr>
              <w:jc w:val="center"/>
              <w:rPr>
                <w:rFonts w:ascii="Arial" w:hAnsi="Arial" w:cs="Arial"/>
                <w:sz w:val="18"/>
                <w:szCs w:val="18"/>
              </w:rPr>
            </w:pPr>
            <w:r w:rsidRPr="005D3800">
              <w:rPr>
                <w:rFonts w:ascii="Arial" w:hAnsi="Arial" w:cs="Arial"/>
                <w:sz w:val="18"/>
                <w:szCs w:val="18"/>
              </w:rPr>
              <w:t>13</w:t>
            </w:r>
          </w:p>
        </w:tc>
        <w:tc>
          <w:tcPr>
            <w:tcW w:w="1418" w:type="dxa"/>
            <w:vAlign w:val="bottom"/>
          </w:tcPr>
          <w:p w14:paraId="14B19B59" w14:textId="77777777" w:rsidR="003F45C2" w:rsidRPr="005D3800" w:rsidRDefault="003F45C2" w:rsidP="00540D37">
            <w:pPr>
              <w:jc w:val="center"/>
              <w:rPr>
                <w:rFonts w:ascii="Arial" w:hAnsi="Arial" w:cs="Arial"/>
                <w:sz w:val="18"/>
                <w:szCs w:val="18"/>
              </w:rPr>
            </w:pPr>
            <w:r w:rsidRPr="005D3800">
              <w:rPr>
                <w:rFonts w:ascii="Arial" w:hAnsi="Arial" w:cs="Arial"/>
                <w:sz w:val="18"/>
                <w:szCs w:val="18"/>
              </w:rPr>
              <w:t>Lisans</w:t>
            </w:r>
          </w:p>
        </w:tc>
        <w:tc>
          <w:tcPr>
            <w:tcW w:w="1738" w:type="dxa"/>
            <w:vAlign w:val="bottom"/>
          </w:tcPr>
          <w:p w14:paraId="7CA15369" w14:textId="77777777" w:rsidR="003F45C2" w:rsidRPr="005D3800" w:rsidRDefault="003F45C2" w:rsidP="00540D37">
            <w:pPr>
              <w:jc w:val="center"/>
              <w:rPr>
                <w:rFonts w:ascii="Arial" w:eastAsiaTheme="minorEastAsia" w:hAnsi="Arial" w:cs="Arial"/>
                <w:color w:val="000000" w:themeColor="text1"/>
                <w:kern w:val="24"/>
                <w:sz w:val="18"/>
              </w:rPr>
            </w:pPr>
            <w:r w:rsidRPr="005D3800">
              <w:rPr>
                <w:rFonts w:ascii="Arial" w:hAnsi="Arial" w:cs="Arial"/>
                <w:sz w:val="18"/>
                <w:szCs w:val="18"/>
              </w:rPr>
              <w:t>Risk yönetim</w:t>
            </w:r>
          </w:p>
        </w:tc>
      </w:tr>
      <w:tr w:rsidR="003F45C2" w:rsidRPr="0027051D" w14:paraId="7F72259F" w14:textId="77777777" w:rsidTr="00540D37">
        <w:trPr>
          <w:trHeight w:val="227"/>
        </w:trPr>
        <w:tc>
          <w:tcPr>
            <w:tcW w:w="1863" w:type="dxa"/>
            <w:vAlign w:val="bottom"/>
          </w:tcPr>
          <w:p w14:paraId="18B7526D" w14:textId="77777777" w:rsidR="003F45C2" w:rsidRPr="00BD604D" w:rsidRDefault="003F45C2" w:rsidP="00540D37">
            <w:pPr>
              <w:jc w:val="center"/>
              <w:rPr>
                <w:rFonts w:ascii="Arial" w:hAnsi="Arial" w:cs="Arial"/>
                <w:sz w:val="18"/>
                <w:szCs w:val="18"/>
                <w:highlight w:val="yellow"/>
              </w:rPr>
            </w:pPr>
            <w:r w:rsidRPr="00BD604D">
              <w:rPr>
                <w:rFonts w:ascii="Arial" w:hAnsi="Arial" w:cs="Arial"/>
                <w:sz w:val="18"/>
                <w:szCs w:val="18"/>
              </w:rPr>
              <w:t>Ahmet Faruk DEĞİRMENCİ</w:t>
            </w:r>
          </w:p>
        </w:tc>
        <w:tc>
          <w:tcPr>
            <w:tcW w:w="1434" w:type="dxa"/>
            <w:shd w:val="clear" w:color="auto" w:fill="auto"/>
            <w:vAlign w:val="bottom"/>
          </w:tcPr>
          <w:p w14:paraId="4BE1E0C9" w14:textId="77777777" w:rsidR="003F45C2" w:rsidRPr="00F84317" w:rsidRDefault="003F45C2" w:rsidP="00540D37">
            <w:pPr>
              <w:jc w:val="center"/>
              <w:rPr>
                <w:rFonts w:ascii="Arial" w:hAnsi="Arial" w:cs="Arial"/>
                <w:sz w:val="18"/>
                <w:szCs w:val="18"/>
              </w:rPr>
            </w:pPr>
            <w:r w:rsidRPr="00F84317">
              <w:rPr>
                <w:rFonts w:ascii="Arial" w:hAnsi="Arial" w:cs="Arial"/>
                <w:sz w:val="18"/>
                <w:szCs w:val="18"/>
              </w:rPr>
              <w:t>10</w:t>
            </w:r>
          </w:p>
        </w:tc>
        <w:tc>
          <w:tcPr>
            <w:tcW w:w="1289" w:type="dxa"/>
            <w:shd w:val="clear" w:color="auto" w:fill="auto"/>
            <w:vAlign w:val="bottom"/>
          </w:tcPr>
          <w:p w14:paraId="337959E9" w14:textId="77777777" w:rsidR="003F45C2" w:rsidRPr="00F84317" w:rsidRDefault="003F45C2" w:rsidP="00540D37">
            <w:pPr>
              <w:jc w:val="center"/>
              <w:rPr>
                <w:rFonts w:ascii="Arial" w:hAnsi="Arial" w:cs="Arial"/>
                <w:sz w:val="18"/>
                <w:szCs w:val="18"/>
              </w:rPr>
            </w:pPr>
            <w:r w:rsidRPr="00F84317">
              <w:rPr>
                <w:rFonts w:ascii="Arial" w:hAnsi="Arial" w:cs="Arial"/>
                <w:sz w:val="18"/>
                <w:szCs w:val="18"/>
              </w:rPr>
              <w:t>10</w:t>
            </w:r>
          </w:p>
        </w:tc>
        <w:tc>
          <w:tcPr>
            <w:tcW w:w="1651" w:type="dxa"/>
            <w:shd w:val="clear" w:color="auto" w:fill="auto"/>
            <w:vAlign w:val="bottom"/>
          </w:tcPr>
          <w:p w14:paraId="517AFFC8" w14:textId="77777777" w:rsidR="003F45C2" w:rsidRPr="00F84317" w:rsidRDefault="003F45C2" w:rsidP="00540D37">
            <w:pPr>
              <w:jc w:val="center"/>
              <w:rPr>
                <w:rFonts w:ascii="Arial" w:hAnsi="Arial" w:cs="Arial"/>
                <w:sz w:val="18"/>
                <w:szCs w:val="18"/>
              </w:rPr>
            </w:pPr>
            <w:r w:rsidRPr="00F84317">
              <w:rPr>
                <w:rFonts w:ascii="Arial" w:hAnsi="Arial" w:cs="Arial"/>
                <w:sz w:val="18"/>
                <w:szCs w:val="18"/>
              </w:rPr>
              <w:t>10</w:t>
            </w:r>
          </w:p>
        </w:tc>
        <w:tc>
          <w:tcPr>
            <w:tcW w:w="1418" w:type="dxa"/>
            <w:vAlign w:val="bottom"/>
          </w:tcPr>
          <w:p w14:paraId="76B38813" w14:textId="77777777" w:rsidR="003F45C2" w:rsidRPr="005D3800" w:rsidRDefault="003F45C2" w:rsidP="00540D37">
            <w:pPr>
              <w:jc w:val="center"/>
              <w:rPr>
                <w:rFonts w:ascii="Arial" w:hAnsi="Arial" w:cs="Arial"/>
                <w:sz w:val="18"/>
                <w:szCs w:val="18"/>
              </w:rPr>
            </w:pPr>
            <w:r w:rsidRPr="005D3800">
              <w:rPr>
                <w:rFonts w:ascii="Arial" w:hAnsi="Arial" w:cs="Arial"/>
                <w:sz w:val="18"/>
                <w:szCs w:val="18"/>
              </w:rPr>
              <w:t>Lisans</w:t>
            </w:r>
          </w:p>
        </w:tc>
        <w:tc>
          <w:tcPr>
            <w:tcW w:w="1738" w:type="dxa"/>
            <w:vAlign w:val="bottom"/>
          </w:tcPr>
          <w:p w14:paraId="60783ABC" w14:textId="77777777" w:rsidR="003F45C2" w:rsidRPr="005D3800" w:rsidRDefault="003F45C2" w:rsidP="00540D37">
            <w:pPr>
              <w:jc w:val="center"/>
              <w:rPr>
                <w:rFonts w:ascii="Arial" w:eastAsiaTheme="minorEastAsia" w:hAnsi="Arial" w:cs="Arial"/>
                <w:color w:val="000000" w:themeColor="text1"/>
                <w:kern w:val="24"/>
                <w:sz w:val="18"/>
              </w:rPr>
            </w:pPr>
            <w:r w:rsidRPr="005D3800">
              <w:rPr>
                <w:rFonts w:ascii="Arial" w:hAnsi="Arial" w:cs="Arial"/>
                <w:sz w:val="18"/>
                <w:szCs w:val="18"/>
              </w:rPr>
              <w:t>İç Kontrol</w:t>
            </w:r>
          </w:p>
        </w:tc>
      </w:tr>
      <w:tr w:rsidR="003F45C2" w:rsidRPr="00370397" w14:paraId="08111141" w14:textId="77777777" w:rsidTr="00540D37">
        <w:trPr>
          <w:trHeight w:val="227"/>
        </w:trPr>
        <w:tc>
          <w:tcPr>
            <w:tcW w:w="1863" w:type="dxa"/>
            <w:tcBorders>
              <w:bottom w:val="single" w:sz="4" w:space="0" w:color="auto"/>
            </w:tcBorders>
            <w:vAlign w:val="bottom"/>
          </w:tcPr>
          <w:p w14:paraId="591A311B" w14:textId="77777777" w:rsidR="003F45C2" w:rsidRPr="00BD604D" w:rsidRDefault="003F45C2" w:rsidP="00540D37">
            <w:pPr>
              <w:jc w:val="center"/>
              <w:rPr>
                <w:rFonts w:ascii="Arial" w:hAnsi="Arial" w:cs="Arial"/>
                <w:sz w:val="18"/>
                <w:szCs w:val="18"/>
                <w:highlight w:val="yellow"/>
              </w:rPr>
            </w:pPr>
            <w:r w:rsidRPr="00BD604D">
              <w:rPr>
                <w:rFonts w:ascii="Arial" w:hAnsi="Arial" w:cs="Arial"/>
                <w:sz w:val="18"/>
                <w:szCs w:val="18"/>
              </w:rPr>
              <w:t>Hakan KURBETCİ</w:t>
            </w:r>
          </w:p>
        </w:tc>
        <w:tc>
          <w:tcPr>
            <w:tcW w:w="1434" w:type="dxa"/>
            <w:tcBorders>
              <w:bottom w:val="single" w:sz="4" w:space="0" w:color="auto"/>
            </w:tcBorders>
            <w:shd w:val="clear" w:color="auto" w:fill="auto"/>
            <w:vAlign w:val="bottom"/>
          </w:tcPr>
          <w:p w14:paraId="5CDACBD2" w14:textId="77777777" w:rsidR="003F45C2" w:rsidRPr="00F84317" w:rsidRDefault="003F45C2" w:rsidP="00540D37">
            <w:pPr>
              <w:jc w:val="center"/>
              <w:rPr>
                <w:rFonts w:ascii="Arial" w:hAnsi="Arial" w:cs="Arial"/>
                <w:sz w:val="18"/>
                <w:szCs w:val="18"/>
              </w:rPr>
            </w:pPr>
            <w:r w:rsidRPr="005D3800">
              <w:rPr>
                <w:rFonts w:ascii="Arial" w:hAnsi="Arial" w:cs="Arial"/>
                <w:sz w:val="18"/>
                <w:szCs w:val="18"/>
              </w:rPr>
              <w:t>26</w:t>
            </w:r>
          </w:p>
        </w:tc>
        <w:tc>
          <w:tcPr>
            <w:tcW w:w="1289" w:type="dxa"/>
            <w:tcBorders>
              <w:bottom w:val="single" w:sz="4" w:space="0" w:color="auto"/>
            </w:tcBorders>
            <w:shd w:val="clear" w:color="auto" w:fill="auto"/>
            <w:vAlign w:val="bottom"/>
          </w:tcPr>
          <w:p w14:paraId="50CA3086" w14:textId="77777777" w:rsidR="003F45C2" w:rsidRPr="00F84317" w:rsidRDefault="003F45C2" w:rsidP="00540D37">
            <w:pPr>
              <w:jc w:val="center"/>
              <w:rPr>
                <w:rFonts w:ascii="Arial" w:hAnsi="Arial" w:cs="Arial"/>
                <w:sz w:val="18"/>
                <w:szCs w:val="18"/>
              </w:rPr>
            </w:pPr>
            <w:r w:rsidRPr="005D3800">
              <w:rPr>
                <w:rFonts w:ascii="Arial" w:hAnsi="Arial" w:cs="Arial"/>
                <w:sz w:val="18"/>
                <w:szCs w:val="18"/>
              </w:rPr>
              <w:t>22</w:t>
            </w:r>
          </w:p>
        </w:tc>
        <w:tc>
          <w:tcPr>
            <w:tcW w:w="1651" w:type="dxa"/>
            <w:tcBorders>
              <w:bottom w:val="single" w:sz="4" w:space="0" w:color="auto"/>
            </w:tcBorders>
            <w:shd w:val="clear" w:color="auto" w:fill="auto"/>
            <w:vAlign w:val="bottom"/>
          </w:tcPr>
          <w:p w14:paraId="77B45A78" w14:textId="77777777" w:rsidR="003F45C2" w:rsidRPr="00F84317" w:rsidRDefault="003F45C2" w:rsidP="00540D37">
            <w:pPr>
              <w:jc w:val="center"/>
              <w:rPr>
                <w:rFonts w:ascii="Arial" w:hAnsi="Arial" w:cs="Arial"/>
                <w:sz w:val="18"/>
                <w:szCs w:val="18"/>
              </w:rPr>
            </w:pPr>
            <w:r w:rsidRPr="005D3800">
              <w:rPr>
                <w:rFonts w:ascii="Arial" w:hAnsi="Arial" w:cs="Arial"/>
                <w:sz w:val="18"/>
                <w:szCs w:val="18"/>
              </w:rPr>
              <w:t>5 yıl 3 ay</w:t>
            </w:r>
          </w:p>
        </w:tc>
        <w:tc>
          <w:tcPr>
            <w:tcW w:w="1418" w:type="dxa"/>
            <w:tcBorders>
              <w:bottom w:val="single" w:sz="4" w:space="0" w:color="auto"/>
            </w:tcBorders>
            <w:vAlign w:val="bottom"/>
          </w:tcPr>
          <w:p w14:paraId="5CFFACF8" w14:textId="77777777" w:rsidR="003F45C2" w:rsidRPr="005D3800" w:rsidRDefault="003F45C2" w:rsidP="00540D37">
            <w:pPr>
              <w:jc w:val="center"/>
              <w:rPr>
                <w:rFonts w:ascii="Arial" w:hAnsi="Arial" w:cs="Arial"/>
                <w:sz w:val="18"/>
                <w:szCs w:val="18"/>
              </w:rPr>
            </w:pPr>
            <w:r w:rsidRPr="005D3800">
              <w:rPr>
                <w:rFonts w:ascii="Arial" w:hAnsi="Arial" w:cs="Arial"/>
                <w:sz w:val="18"/>
                <w:szCs w:val="18"/>
              </w:rPr>
              <w:t>Lisans</w:t>
            </w:r>
          </w:p>
        </w:tc>
        <w:tc>
          <w:tcPr>
            <w:tcW w:w="1738" w:type="dxa"/>
            <w:tcBorders>
              <w:bottom w:val="single" w:sz="4" w:space="0" w:color="auto"/>
            </w:tcBorders>
            <w:vAlign w:val="bottom"/>
          </w:tcPr>
          <w:p w14:paraId="579B9E34" w14:textId="77777777" w:rsidR="003F45C2" w:rsidRPr="005D3800" w:rsidRDefault="003F45C2" w:rsidP="00540D37">
            <w:pPr>
              <w:jc w:val="center"/>
              <w:rPr>
                <w:rFonts w:ascii="Arial" w:eastAsiaTheme="minorEastAsia" w:hAnsi="Arial" w:cs="Arial"/>
                <w:color w:val="000000" w:themeColor="text1"/>
                <w:kern w:val="24"/>
                <w:sz w:val="18"/>
              </w:rPr>
            </w:pPr>
            <w:r w:rsidRPr="005D3800">
              <w:rPr>
                <w:rFonts w:ascii="Arial" w:hAnsi="Arial" w:cs="Arial"/>
                <w:sz w:val="18"/>
                <w:szCs w:val="18"/>
              </w:rPr>
              <w:t>Mevzuat ve Uyum</w:t>
            </w:r>
          </w:p>
        </w:tc>
      </w:tr>
    </w:tbl>
    <w:p w14:paraId="11CF8E5B" w14:textId="77777777" w:rsidR="003F45C2" w:rsidRPr="001130CB" w:rsidRDefault="003F45C2" w:rsidP="003F45C2">
      <w:pPr>
        <w:spacing w:before="60"/>
        <w:ind w:left="-56"/>
        <w:jc w:val="both"/>
        <w:rPr>
          <w:rFonts w:ascii="Arial" w:hAnsi="Arial" w:cs="Arial"/>
          <w:sz w:val="16"/>
          <w:szCs w:val="16"/>
        </w:rPr>
      </w:pPr>
      <w:r w:rsidRPr="009541A0">
        <w:rPr>
          <w:rFonts w:ascii="Arial" w:hAnsi="Arial" w:cs="Arial"/>
          <w:sz w:val="16"/>
          <w:szCs w:val="16"/>
          <w:vertAlign w:val="superscript"/>
        </w:rPr>
        <w:t>(*)</w:t>
      </w:r>
      <w:r>
        <w:rPr>
          <w:rFonts w:ascii="Arial" w:hAnsi="Arial" w:cs="Arial"/>
          <w:sz w:val="16"/>
          <w:szCs w:val="16"/>
          <w:vertAlign w:val="superscript"/>
        </w:rPr>
        <w:t xml:space="preserve"> </w:t>
      </w:r>
      <w:r>
        <w:rPr>
          <w:rFonts w:ascii="Arial" w:hAnsi="Arial" w:cs="Arial"/>
          <w:sz w:val="16"/>
          <w:szCs w:val="16"/>
        </w:rPr>
        <w:t xml:space="preserve">Bankamızın 27 Nisan 2018 tarihli Yönetim Kurulu Toplantısında 20 </w:t>
      </w:r>
      <w:r w:rsidRPr="0042468D">
        <w:rPr>
          <w:rFonts w:ascii="Arial" w:hAnsi="Arial" w:cs="Arial"/>
          <w:sz w:val="16"/>
          <w:szCs w:val="16"/>
        </w:rPr>
        <w:t xml:space="preserve">Ocak 2017 tarihli özel durum açıklamasında  "İç Sistemler Yöneticisi/Kıdemli Başkan" olarak atandığı duyurulan Sn. Volkan </w:t>
      </w:r>
      <w:proofErr w:type="spellStart"/>
      <w:r w:rsidRPr="0042468D">
        <w:rPr>
          <w:rFonts w:ascii="Arial" w:hAnsi="Arial" w:cs="Arial"/>
          <w:sz w:val="16"/>
          <w:szCs w:val="16"/>
        </w:rPr>
        <w:t>EVCİL'in</w:t>
      </w:r>
      <w:proofErr w:type="spellEnd"/>
      <w:r w:rsidRPr="0042468D">
        <w:rPr>
          <w:rFonts w:ascii="Arial" w:hAnsi="Arial" w:cs="Arial"/>
          <w:sz w:val="16"/>
          <w:szCs w:val="16"/>
        </w:rPr>
        <w:t xml:space="preserve"> unvanının,  "İç Sistemler Üst Düzey Yöneticisi" olarak </w:t>
      </w:r>
      <w:r w:rsidRPr="001130CB">
        <w:rPr>
          <w:rFonts w:ascii="Arial" w:hAnsi="Arial" w:cs="Arial"/>
          <w:sz w:val="16"/>
          <w:szCs w:val="16"/>
        </w:rPr>
        <w:t>atanm</w:t>
      </w:r>
      <w:r>
        <w:rPr>
          <w:rFonts w:ascii="Arial" w:hAnsi="Arial" w:cs="Arial"/>
          <w:sz w:val="16"/>
          <w:szCs w:val="16"/>
        </w:rPr>
        <w:t>asına karar verilmiştir.</w:t>
      </w:r>
    </w:p>
    <w:p w14:paraId="6295052F" w14:textId="77777777" w:rsidR="003F45C2" w:rsidRPr="00BE31C8" w:rsidRDefault="003F45C2" w:rsidP="003F45C2">
      <w:pPr>
        <w:pageBreakBefore/>
        <w:tabs>
          <w:tab w:val="left" w:pos="0"/>
          <w:tab w:val="left" w:pos="567"/>
          <w:tab w:val="left" w:pos="720"/>
        </w:tabs>
        <w:spacing w:line="360" w:lineRule="auto"/>
        <w:jc w:val="both"/>
        <w:rPr>
          <w:rFonts w:ascii="Arial" w:hAnsi="Arial" w:cs="Arial"/>
          <w:b/>
          <w:sz w:val="20"/>
          <w:szCs w:val="20"/>
        </w:rPr>
      </w:pPr>
      <w:r w:rsidRPr="00BE31C8">
        <w:rPr>
          <w:rFonts w:ascii="Arial" w:hAnsi="Arial" w:cs="Arial"/>
          <w:b/>
          <w:sz w:val="20"/>
          <w:szCs w:val="20"/>
        </w:rPr>
        <w:lastRenderedPageBreak/>
        <w:t xml:space="preserve">Ara dönem faaliyet raporuna ilişkin açıklamalar (devamı): </w:t>
      </w:r>
    </w:p>
    <w:p w14:paraId="09F4CAE6" w14:textId="77777777" w:rsidR="003F45C2" w:rsidRPr="00BE31C8" w:rsidRDefault="003F45C2" w:rsidP="00F84317">
      <w:pPr>
        <w:numPr>
          <w:ilvl w:val="0"/>
          <w:numId w:val="31"/>
        </w:numPr>
        <w:spacing w:after="120"/>
        <w:ind w:left="-14" w:hanging="238"/>
        <w:rPr>
          <w:rFonts w:ascii="Arial" w:hAnsi="Arial" w:cs="Arial"/>
          <w:b/>
          <w:sz w:val="20"/>
          <w:szCs w:val="20"/>
        </w:rPr>
      </w:pPr>
      <w:r w:rsidRPr="00BE31C8">
        <w:rPr>
          <w:rFonts w:ascii="Arial" w:hAnsi="Arial" w:cs="Arial"/>
          <w:b/>
          <w:sz w:val="20"/>
          <w:szCs w:val="20"/>
        </w:rPr>
        <w:t>Yönetim Kurulu Üyeleri Arasında Yapılan Görev Dağılımı Sonrası Oluşturulan Komite ve Komite Üyeleri</w:t>
      </w:r>
      <w:r w:rsidRPr="00904571">
        <w:rPr>
          <w:rFonts w:ascii="Arial" w:hAnsi="Arial" w:cs="Arial"/>
          <w:b/>
          <w:sz w:val="20"/>
          <w:szCs w:val="20"/>
          <w:vertAlign w:val="superscript"/>
        </w:rPr>
        <w:t>(*)</w:t>
      </w:r>
      <w:r w:rsidRPr="00BE31C8">
        <w:rPr>
          <w:rFonts w:ascii="Arial" w:hAnsi="Arial" w:cs="Arial"/>
          <w:b/>
          <w:sz w:val="20"/>
          <w:szCs w:val="20"/>
        </w:rPr>
        <w:t>:</w:t>
      </w:r>
    </w:p>
    <w:tbl>
      <w:tblPr>
        <w:tblW w:w="5000" w:type="pct"/>
        <w:tblLook w:val="04A0" w:firstRow="1" w:lastRow="0" w:firstColumn="1" w:lastColumn="0" w:noHBand="0" w:noVBand="1"/>
      </w:tblPr>
      <w:tblGrid>
        <w:gridCol w:w="9356"/>
      </w:tblGrid>
      <w:tr w:rsidR="003F45C2" w:rsidRPr="00BE31C8" w14:paraId="396951F2" w14:textId="77777777" w:rsidTr="00540D37">
        <w:trPr>
          <w:trHeight w:val="315"/>
        </w:trPr>
        <w:tc>
          <w:tcPr>
            <w:tcW w:w="5000" w:type="pct"/>
            <w:tcBorders>
              <w:top w:val="single" w:sz="4" w:space="0" w:color="auto"/>
              <w:left w:val="nil"/>
              <w:bottom w:val="single" w:sz="4" w:space="0" w:color="auto"/>
              <w:right w:val="nil"/>
            </w:tcBorders>
            <w:shd w:val="clear" w:color="000000" w:fill="FFFFFF"/>
            <w:noWrap/>
            <w:vAlign w:val="center"/>
            <w:hideMark/>
          </w:tcPr>
          <w:p w14:paraId="39DEF4FD"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DENETİM KOMİTESİ:</w:t>
            </w:r>
          </w:p>
        </w:tc>
      </w:tr>
      <w:tr w:rsidR="003F45C2" w:rsidRPr="00BE31C8" w14:paraId="09656472" w14:textId="77777777" w:rsidTr="00540D37">
        <w:trPr>
          <w:trHeight w:val="300"/>
        </w:trPr>
        <w:tc>
          <w:tcPr>
            <w:tcW w:w="5000" w:type="pct"/>
            <w:tcBorders>
              <w:top w:val="single" w:sz="4" w:space="0" w:color="auto"/>
              <w:left w:val="nil"/>
              <w:bottom w:val="nil"/>
              <w:right w:val="nil"/>
            </w:tcBorders>
            <w:shd w:val="clear" w:color="auto" w:fill="auto"/>
            <w:noWrap/>
            <w:vAlign w:val="center"/>
            <w:hideMark/>
          </w:tcPr>
          <w:p w14:paraId="1879880F" w14:textId="77777777" w:rsidR="003F45C2" w:rsidRPr="00BE31C8" w:rsidRDefault="003F45C2" w:rsidP="00540D37">
            <w:pPr>
              <w:rPr>
                <w:rFonts w:ascii="Arial" w:hAnsi="Arial" w:cs="Arial"/>
                <w:b/>
                <w:bCs/>
                <w:color w:val="000000"/>
                <w:sz w:val="18"/>
                <w:szCs w:val="18"/>
              </w:rPr>
            </w:pPr>
          </w:p>
        </w:tc>
      </w:tr>
      <w:tr w:rsidR="003F45C2" w:rsidRPr="00BE31C8" w14:paraId="374B7212" w14:textId="77777777" w:rsidTr="00540D37">
        <w:trPr>
          <w:trHeight w:val="300"/>
        </w:trPr>
        <w:tc>
          <w:tcPr>
            <w:tcW w:w="5000" w:type="pct"/>
            <w:tcBorders>
              <w:top w:val="nil"/>
              <w:left w:val="nil"/>
              <w:bottom w:val="nil"/>
              <w:right w:val="nil"/>
            </w:tcBorders>
            <w:shd w:val="clear" w:color="auto" w:fill="auto"/>
            <w:noWrap/>
            <w:vAlign w:val="center"/>
            <w:hideMark/>
          </w:tcPr>
          <w:p w14:paraId="11CB1759"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Başkan</w:t>
            </w:r>
            <w:r w:rsidRPr="00BE31C8">
              <w:rPr>
                <w:rFonts w:ascii="Arial" w:hAnsi="Arial" w:cs="Arial"/>
                <w:b/>
                <w:color w:val="000000"/>
                <w:sz w:val="18"/>
                <w:szCs w:val="18"/>
              </w:rPr>
              <w:t xml:space="preserve">: </w:t>
            </w:r>
            <w:r>
              <w:rPr>
                <w:rFonts w:ascii="Arial" w:hAnsi="Arial" w:cs="Arial"/>
                <w:b/>
                <w:color w:val="000000"/>
                <w:sz w:val="18"/>
                <w:szCs w:val="18"/>
              </w:rPr>
              <w:t xml:space="preserve">   </w:t>
            </w:r>
            <w:r w:rsidRPr="00BE31C8">
              <w:rPr>
                <w:rFonts w:ascii="Arial" w:hAnsi="Arial" w:cs="Arial"/>
                <w:sz w:val="18"/>
                <w:szCs w:val="18"/>
              </w:rPr>
              <w:t>Mustafa BÜYÜKABACI</w:t>
            </w:r>
          </w:p>
        </w:tc>
      </w:tr>
      <w:tr w:rsidR="003F45C2" w:rsidRPr="00BE31C8" w14:paraId="6993BD0C" w14:textId="77777777" w:rsidTr="00540D37">
        <w:trPr>
          <w:trHeight w:val="300"/>
        </w:trPr>
        <w:tc>
          <w:tcPr>
            <w:tcW w:w="5000" w:type="pct"/>
            <w:tcBorders>
              <w:top w:val="nil"/>
              <w:left w:val="nil"/>
              <w:bottom w:val="nil"/>
              <w:right w:val="nil"/>
            </w:tcBorders>
            <w:shd w:val="clear" w:color="auto" w:fill="auto"/>
            <w:noWrap/>
            <w:vAlign w:val="center"/>
            <w:hideMark/>
          </w:tcPr>
          <w:p w14:paraId="6463F3FA"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Üye</w:t>
            </w:r>
            <w:r w:rsidRPr="00BE31C8">
              <w:rPr>
                <w:rFonts w:ascii="Arial" w:hAnsi="Arial" w:cs="Arial"/>
                <w:b/>
                <w:color w:val="000000"/>
                <w:sz w:val="18"/>
                <w:szCs w:val="18"/>
              </w:rPr>
              <w:t>:</w:t>
            </w:r>
            <w:r w:rsidRPr="00BE31C8">
              <w:rPr>
                <w:rFonts w:ascii="Arial" w:hAnsi="Arial" w:cs="Arial"/>
                <w:color w:val="000000"/>
                <w:sz w:val="18"/>
                <w:szCs w:val="18"/>
              </w:rPr>
              <w:t xml:space="preserve"> </w:t>
            </w:r>
            <w:r>
              <w:rPr>
                <w:rFonts w:ascii="Arial" w:hAnsi="Arial" w:cs="Arial"/>
                <w:color w:val="000000"/>
                <w:sz w:val="18"/>
                <w:szCs w:val="18"/>
              </w:rPr>
              <w:t xml:space="preserve">         </w:t>
            </w:r>
            <w:proofErr w:type="spellStart"/>
            <w:r w:rsidRPr="00BE31C8">
              <w:rPr>
                <w:rFonts w:ascii="Arial" w:hAnsi="Arial" w:cs="Arial"/>
                <w:color w:val="000000"/>
                <w:sz w:val="18"/>
                <w:szCs w:val="18"/>
              </w:rPr>
              <w:t>Hood</w:t>
            </w:r>
            <w:proofErr w:type="spellEnd"/>
            <w:r w:rsidRPr="00BE31C8">
              <w:rPr>
                <w:rFonts w:ascii="Arial" w:hAnsi="Arial" w:cs="Arial"/>
                <w:color w:val="000000"/>
                <w:sz w:val="18"/>
                <w:szCs w:val="18"/>
              </w:rPr>
              <w:t xml:space="preserve"> </w:t>
            </w:r>
            <w:proofErr w:type="spellStart"/>
            <w:r w:rsidRPr="00BE31C8">
              <w:rPr>
                <w:rFonts w:ascii="Arial" w:hAnsi="Arial" w:cs="Arial"/>
                <w:color w:val="000000"/>
                <w:sz w:val="18"/>
                <w:szCs w:val="18"/>
              </w:rPr>
              <w:t>Hashem</w:t>
            </w:r>
            <w:proofErr w:type="spellEnd"/>
            <w:r w:rsidRPr="00BE31C8">
              <w:rPr>
                <w:rFonts w:ascii="Arial" w:hAnsi="Arial" w:cs="Arial"/>
                <w:color w:val="000000"/>
                <w:sz w:val="18"/>
                <w:szCs w:val="18"/>
              </w:rPr>
              <w:t xml:space="preserve"> Ahmed HASHEM</w:t>
            </w:r>
          </w:p>
        </w:tc>
      </w:tr>
      <w:tr w:rsidR="003F45C2" w:rsidRPr="00BE31C8" w14:paraId="1905CD02" w14:textId="77777777" w:rsidTr="00540D37">
        <w:trPr>
          <w:trHeight w:val="240"/>
        </w:trPr>
        <w:tc>
          <w:tcPr>
            <w:tcW w:w="5000" w:type="pct"/>
            <w:tcBorders>
              <w:top w:val="nil"/>
              <w:left w:val="nil"/>
              <w:right w:val="nil"/>
            </w:tcBorders>
            <w:shd w:val="clear" w:color="auto" w:fill="auto"/>
            <w:noWrap/>
            <w:vAlign w:val="center"/>
            <w:hideMark/>
          </w:tcPr>
          <w:p w14:paraId="63C85F88" w14:textId="647D4106" w:rsidR="003F45C2" w:rsidRPr="00BE31C8" w:rsidRDefault="003F45C2" w:rsidP="000B19E9">
            <w:pPr>
              <w:rPr>
                <w:rFonts w:ascii="Arial" w:hAnsi="Arial" w:cs="Arial"/>
                <w:b/>
                <w:bCs/>
                <w:color w:val="000000"/>
                <w:sz w:val="18"/>
                <w:szCs w:val="18"/>
              </w:rPr>
            </w:pPr>
            <w:r w:rsidRPr="00BE31C8">
              <w:rPr>
                <w:rFonts w:ascii="Arial" w:hAnsi="Arial" w:cs="Arial"/>
                <w:b/>
                <w:bCs/>
                <w:color w:val="000000"/>
                <w:sz w:val="18"/>
                <w:szCs w:val="18"/>
              </w:rPr>
              <w:t>Gözlemci</w:t>
            </w:r>
            <w:r w:rsidRPr="00BE31C8">
              <w:rPr>
                <w:rFonts w:ascii="Arial" w:hAnsi="Arial" w:cs="Arial"/>
                <w:b/>
                <w:color w:val="000000"/>
                <w:sz w:val="18"/>
                <w:szCs w:val="18"/>
              </w:rPr>
              <w:t xml:space="preserve">: </w:t>
            </w:r>
            <w:r w:rsidRPr="00BE31C8">
              <w:rPr>
                <w:rFonts w:ascii="Arial" w:hAnsi="Arial" w:cs="Arial"/>
                <w:color w:val="000000"/>
                <w:sz w:val="18"/>
                <w:szCs w:val="18"/>
              </w:rPr>
              <w:t>Hamad Abdulla A.</w:t>
            </w:r>
            <w:r w:rsidR="000B19E9">
              <w:rPr>
                <w:rFonts w:ascii="Arial" w:hAnsi="Arial" w:cs="Arial"/>
                <w:color w:val="000000"/>
                <w:sz w:val="18"/>
                <w:szCs w:val="18"/>
              </w:rPr>
              <w:t>ALO</w:t>
            </w:r>
            <w:r w:rsidRPr="00BE31C8">
              <w:rPr>
                <w:rFonts w:ascii="Arial" w:hAnsi="Arial" w:cs="Arial"/>
                <w:color w:val="000000"/>
                <w:sz w:val="18"/>
                <w:szCs w:val="18"/>
              </w:rPr>
              <w:t xml:space="preserve">QAB, Ibrahim </w:t>
            </w:r>
            <w:proofErr w:type="spellStart"/>
            <w:r w:rsidRPr="00BE31C8">
              <w:rPr>
                <w:rFonts w:ascii="Arial" w:hAnsi="Arial" w:cs="Arial"/>
                <w:color w:val="000000"/>
                <w:sz w:val="18"/>
                <w:szCs w:val="18"/>
              </w:rPr>
              <w:t>Fayez</w:t>
            </w:r>
            <w:proofErr w:type="spellEnd"/>
            <w:r w:rsidRPr="00BE31C8">
              <w:rPr>
                <w:rFonts w:ascii="Arial" w:hAnsi="Arial" w:cs="Arial"/>
                <w:color w:val="000000"/>
                <w:sz w:val="18"/>
                <w:szCs w:val="18"/>
              </w:rPr>
              <w:t xml:space="preserve"> </w:t>
            </w:r>
            <w:proofErr w:type="spellStart"/>
            <w:r w:rsidRPr="00BE31C8">
              <w:rPr>
                <w:rFonts w:ascii="Arial" w:hAnsi="Arial" w:cs="Arial"/>
                <w:color w:val="000000"/>
                <w:sz w:val="18"/>
                <w:szCs w:val="18"/>
              </w:rPr>
              <w:t>Humaid</w:t>
            </w:r>
            <w:proofErr w:type="spellEnd"/>
            <w:r w:rsidRPr="00BE31C8">
              <w:rPr>
                <w:rFonts w:ascii="Arial" w:hAnsi="Arial" w:cs="Arial"/>
                <w:color w:val="000000"/>
                <w:sz w:val="18"/>
                <w:szCs w:val="18"/>
              </w:rPr>
              <w:t xml:space="preserve"> ALSHAMSI, </w:t>
            </w:r>
            <w:proofErr w:type="spellStart"/>
            <w:r w:rsidRPr="00BE31C8">
              <w:rPr>
                <w:rFonts w:ascii="Arial" w:hAnsi="Arial" w:cs="Arial"/>
                <w:sz w:val="18"/>
                <w:szCs w:val="18"/>
              </w:rPr>
              <w:t>Khaled</w:t>
            </w:r>
            <w:proofErr w:type="spellEnd"/>
            <w:r w:rsidRPr="00BE31C8">
              <w:rPr>
                <w:rFonts w:ascii="Arial" w:hAnsi="Arial" w:cs="Arial"/>
                <w:sz w:val="18"/>
                <w:szCs w:val="18"/>
              </w:rPr>
              <w:t xml:space="preserve"> Abdulla Mohamed ATEEQ</w:t>
            </w:r>
          </w:p>
        </w:tc>
      </w:tr>
      <w:tr w:rsidR="003F45C2" w:rsidRPr="00BE31C8" w14:paraId="40FBEBCD" w14:textId="77777777" w:rsidTr="00540D37">
        <w:trPr>
          <w:trHeight w:val="315"/>
        </w:trPr>
        <w:tc>
          <w:tcPr>
            <w:tcW w:w="5000" w:type="pct"/>
            <w:tcBorders>
              <w:left w:val="nil"/>
              <w:bottom w:val="single" w:sz="4" w:space="0" w:color="auto"/>
              <w:right w:val="nil"/>
            </w:tcBorders>
            <w:shd w:val="clear" w:color="auto" w:fill="auto"/>
            <w:vAlign w:val="center"/>
            <w:hideMark/>
          </w:tcPr>
          <w:p w14:paraId="0E968F16" w14:textId="77777777" w:rsidR="003F45C2" w:rsidRPr="00BE31C8" w:rsidRDefault="003F45C2" w:rsidP="00540D37">
            <w:pPr>
              <w:rPr>
                <w:rFonts w:ascii="Arial" w:hAnsi="Arial" w:cs="Arial"/>
                <w:b/>
                <w:bCs/>
                <w:color w:val="000000"/>
                <w:sz w:val="18"/>
                <w:szCs w:val="18"/>
              </w:rPr>
            </w:pPr>
          </w:p>
        </w:tc>
      </w:tr>
      <w:tr w:rsidR="003F45C2" w:rsidRPr="00BE31C8" w14:paraId="46B5B4D3" w14:textId="77777777" w:rsidTr="00540D37">
        <w:trPr>
          <w:trHeight w:val="315"/>
        </w:trPr>
        <w:tc>
          <w:tcPr>
            <w:tcW w:w="5000" w:type="pct"/>
            <w:tcBorders>
              <w:top w:val="single" w:sz="4" w:space="0" w:color="auto"/>
              <w:left w:val="nil"/>
              <w:bottom w:val="single" w:sz="4" w:space="0" w:color="auto"/>
              <w:right w:val="nil"/>
            </w:tcBorders>
            <w:shd w:val="clear" w:color="000000" w:fill="FFFFFF"/>
            <w:noWrap/>
            <w:vAlign w:val="center"/>
            <w:hideMark/>
          </w:tcPr>
          <w:p w14:paraId="1B91E2C7"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KREDİ KOMİTESİ:</w:t>
            </w:r>
          </w:p>
        </w:tc>
      </w:tr>
      <w:tr w:rsidR="003F45C2" w:rsidRPr="00BE31C8" w14:paraId="09A8AAD4" w14:textId="77777777" w:rsidTr="00540D37">
        <w:trPr>
          <w:trHeight w:val="300"/>
        </w:trPr>
        <w:tc>
          <w:tcPr>
            <w:tcW w:w="5000" w:type="pct"/>
            <w:tcBorders>
              <w:top w:val="single" w:sz="4" w:space="0" w:color="auto"/>
              <w:left w:val="nil"/>
              <w:bottom w:val="nil"/>
              <w:right w:val="nil"/>
            </w:tcBorders>
            <w:shd w:val="clear" w:color="000000" w:fill="FFFFFF"/>
            <w:noWrap/>
            <w:vAlign w:val="center"/>
            <w:hideMark/>
          </w:tcPr>
          <w:p w14:paraId="43E6D5E6" w14:textId="77777777" w:rsidR="003F45C2" w:rsidRPr="00BE31C8" w:rsidRDefault="003F45C2" w:rsidP="00540D37">
            <w:pPr>
              <w:rPr>
                <w:rFonts w:ascii="Arial" w:hAnsi="Arial" w:cs="Arial"/>
                <w:color w:val="000000"/>
                <w:sz w:val="18"/>
                <w:szCs w:val="18"/>
              </w:rPr>
            </w:pPr>
            <w:r w:rsidRPr="00BE31C8">
              <w:rPr>
                <w:rFonts w:ascii="Arial" w:hAnsi="Arial" w:cs="Arial"/>
                <w:color w:val="000000"/>
                <w:sz w:val="18"/>
                <w:szCs w:val="18"/>
              </w:rPr>
              <w:t> </w:t>
            </w:r>
          </w:p>
        </w:tc>
      </w:tr>
      <w:tr w:rsidR="003F45C2" w:rsidRPr="00BE31C8" w14:paraId="07906839" w14:textId="77777777" w:rsidTr="00540D37">
        <w:trPr>
          <w:trHeight w:val="300"/>
        </w:trPr>
        <w:tc>
          <w:tcPr>
            <w:tcW w:w="5000" w:type="pct"/>
            <w:tcBorders>
              <w:top w:val="nil"/>
              <w:left w:val="nil"/>
              <w:bottom w:val="nil"/>
              <w:right w:val="nil"/>
            </w:tcBorders>
            <w:shd w:val="clear" w:color="auto" w:fill="auto"/>
            <w:noWrap/>
            <w:vAlign w:val="center"/>
            <w:hideMark/>
          </w:tcPr>
          <w:p w14:paraId="26AE4B6D"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Başkan</w:t>
            </w:r>
            <w:r w:rsidRPr="00BE31C8">
              <w:rPr>
                <w:rFonts w:ascii="Arial" w:hAnsi="Arial" w:cs="Arial"/>
                <w:b/>
                <w:color w:val="000000"/>
                <w:sz w:val="18"/>
                <w:szCs w:val="18"/>
              </w:rPr>
              <w:t>:</w:t>
            </w:r>
            <w:r w:rsidRPr="00BE31C8">
              <w:rPr>
                <w:rFonts w:ascii="Arial" w:hAnsi="Arial" w:cs="Arial"/>
                <w:color w:val="000000"/>
                <w:sz w:val="18"/>
                <w:szCs w:val="18"/>
              </w:rPr>
              <w:t xml:space="preserve"> </w:t>
            </w:r>
            <w:r>
              <w:rPr>
                <w:rFonts w:ascii="Arial" w:hAnsi="Arial" w:cs="Arial"/>
                <w:color w:val="000000"/>
                <w:sz w:val="18"/>
                <w:szCs w:val="18"/>
              </w:rPr>
              <w:t xml:space="preserve">      </w:t>
            </w:r>
            <w:r w:rsidRPr="00BE31C8">
              <w:rPr>
                <w:rFonts w:ascii="Arial" w:hAnsi="Arial" w:cs="Arial"/>
                <w:color w:val="000000"/>
                <w:sz w:val="18"/>
                <w:szCs w:val="18"/>
              </w:rPr>
              <w:t>Adnan Ahmed Yusuf ABDULMALEK</w:t>
            </w:r>
          </w:p>
        </w:tc>
      </w:tr>
      <w:tr w:rsidR="003F45C2" w:rsidRPr="00BE31C8" w14:paraId="3C7F9DE3" w14:textId="77777777" w:rsidTr="00540D37">
        <w:trPr>
          <w:trHeight w:val="300"/>
        </w:trPr>
        <w:tc>
          <w:tcPr>
            <w:tcW w:w="5000" w:type="pct"/>
            <w:tcBorders>
              <w:top w:val="nil"/>
              <w:left w:val="nil"/>
              <w:bottom w:val="nil"/>
              <w:right w:val="nil"/>
            </w:tcBorders>
            <w:shd w:val="clear" w:color="auto" w:fill="auto"/>
            <w:noWrap/>
            <w:vAlign w:val="center"/>
            <w:hideMark/>
          </w:tcPr>
          <w:p w14:paraId="49FAFB18"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Üye</w:t>
            </w:r>
            <w:r w:rsidRPr="00BE31C8">
              <w:rPr>
                <w:rFonts w:ascii="Arial" w:hAnsi="Arial" w:cs="Arial"/>
                <w:b/>
                <w:color w:val="000000"/>
                <w:sz w:val="18"/>
                <w:szCs w:val="18"/>
              </w:rPr>
              <w:t xml:space="preserve">: </w:t>
            </w:r>
            <w:r>
              <w:rPr>
                <w:rFonts w:ascii="Arial" w:hAnsi="Arial" w:cs="Arial"/>
                <w:b/>
                <w:color w:val="000000"/>
                <w:sz w:val="18"/>
                <w:szCs w:val="18"/>
              </w:rPr>
              <w:t xml:space="preserve">            </w:t>
            </w:r>
            <w:r w:rsidRPr="00BE31C8">
              <w:rPr>
                <w:rFonts w:ascii="Arial" w:hAnsi="Arial" w:cs="Arial"/>
                <w:color w:val="000000"/>
                <w:sz w:val="18"/>
                <w:szCs w:val="18"/>
              </w:rPr>
              <w:t>Osman AKYÜZ</w:t>
            </w:r>
          </w:p>
        </w:tc>
      </w:tr>
      <w:tr w:rsidR="003F45C2" w:rsidRPr="00BE31C8" w14:paraId="4987B482" w14:textId="77777777" w:rsidTr="00540D37">
        <w:trPr>
          <w:trHeight w:val="300"/>
        </w:trPr>
        <w:tc>
          <w:tcPr>
            <w:tcW w:w="5000" w:type="pct"/>
            <w:tcBorders>
              <w:top w:val="nil"/>
              <w:left w:val="nil"/>
              <w:bottom w:val="nil"/>
              <w:right w:val="nil"/>
            </w:tcBorders>
            <w:shd w:val="clear" w:color="auto" w:fill="auto"/>
            <w:noWrap/>
            <w:vAlign w:val="center"/>
            <w:hideMark/>
          </w:tcPr>
          <w:p w14:paraId="06D8E2F6"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Üye</w:t>
            </w:r>
            <w:r w:rsidRPr="00BE31C8">
              <w:rPr>
                <w:rFonts w:ascii="Arial" w:hAnsi="Arial" w:cs="Arial"/>
                <w:b/>
                <w:color w:val="000000"/>
                <w:sz w:val="18"/>
                <w:szCs w:val="18"/>
              </w:rPr>
              <w:t xml:space="preserve">: </w:t>
            </w:r>
            <w:r>
              <w:rPr>
                <w:rFonts w:ascii="Arial" w:hAnsi="Arial" w:cs="Arial"/>
                <w:b/>
                <w:color w:val="000000"/>
                <w:sz w:val="18"/>
                <w:szCs w:val="18"/>
              </w:rPr>
              <w:t xml:space="preserve">            </w:t>
            </w:r>
            <w:proofErr w:type="spellStart"/>
            <w:proofErr w:type="gramStart"/>
            <w:r w:rsidRPr="00BE31C8">
              <w:rPr>
                <w:rFonts w:ascii="Arial" w:hAnsi="Arial" w:cs="Arial"/>
                <w:color w:val="000000"/>
                <w:sz w:val="18"/>
                <w:szCs w:val="18"/>
              </w:rPr>
              <w:t>Prof.Dr.Kemal</w:t>
            </w:r>
            <w:proofErr w:type="spellEnd"/>
            <w:proofErr w:type="gramEnd"/>
            <w:r w:rsidRPr="00BE31C8">
              <w:rPr>
                <w:rFonts w:ascii="Arial" w:hAnsi="Arial" w:cs="Arial"/>
                <w:color w:val="000000"/>
                <w:sz w:val="18"/>
                <w:szCs w:val="18"/>
              </w:rPr>
              <w:t xml:space="preserve"> VAROL</w:t>
            </w:r>
          </w:p>
        </w:tc>
      </w:tr>
      <w:tr w:rsidR="003F45C2" w:rsidRPr="00BE31C8" w14:paraId="7B1E845C" w14:textId="77777777" w:rsidTr="00540D37">
        <w:trPr>
          <w:trHeight w:val="300"/>
        </w:trPr>
        <w:tc>
          <w:tcPr>
            <w:tcW w:w="5000" w:type="pct"/>
            <w:tcBorders>
              <w:top w:val="nil"/>
              <w:left w:val="nil"/>
              <w:right w:val="nil"/>
            </w:tcBorders>
            <w:shd w:val="clear" w:color="auto" w:fill="auto"/>
            <w:noWrap/>
            <w:vAlign w:val="center"/>
            <w:hideMark/>
          </w:tcPr>
          <w:p w14:paraId="7624C174"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Üye</w:t>
            </w:r>
            <w:r w:rsidRPr="00BE31C8">
              <w:rPr>
                <w:rFonts w:ascii="Arial" w:hAnsi="Arial" w:cs="Arial"/>
                <w:b/>
                <w:color w:val="000000"/>
                <w:sz w:val="18"/>
                <w:szCs w:val="18"/>
              </w:rPr>
              <w:t xml:space="preserve">: </w:t>
            </w:r>
            <w:r>
              <w:rPr>
                <w:rFonts w:ascii="Arial" w:hAnsi="Arial" w:cs="Arial"/>
                <w:b/>
                <w:color w:val="000000"/>
                <w:sz w:val="18"/>
                <w:szCs w:val="18"/>
              </w:rPr>
              <w:t xml:space="preserve">         </w:t>
            </w:r>
            <w:r>
              <w:rPr>
                <w:rFonts w:ascii="Arial" w:hAnsi="Arial" w:cs="Arial"/>
                <w:color w:val="000000"/>
                <w:sz w:val="18"/>
                <w:szCs w:val="18"/>
              </w:rPr>
              <w:t xml:space="preserve">   </w:t>
            </w:r>
            <w:r w:rsidRPr="00BE31C8">
              <w:rPr>
                <w:rFonts w:ascii="Arial" w:hAnsi="Arial" w:cs="Arial"/>
                <w:color w:val="000000"/>
                <w:sz w:val="18"/>
                <w:szCs w:val="18"/>
              </w:rPr>
              <w:t>Melikşah UTKU</w:t>
            </w:r>
          </w:p>
        </w:tc>
      </w:tr>
      <w:tr w:rsidR="003F45C2" w:rsidRPr="00BE31C8" w14:paraId="1BE5F776" w14:textId="77777777" w:rsidTr="00540D37">
        <w:trPr>
          <w:trHeight w:val="315"/>
        </w:trPr>
        <w:tc>
          <w:tcPr>
            <w:tcW w:w="5000" w:type="pct"/>
            <w:tcBorders>
              <w:top w:val="nil"/>
              <w:left w:val="nil"/>
              <w:right w:val="nil"/>
            </w:tcBorders>
            <w:shd w:val="clear" w:color="auto" w:fill="auto"/>
            <w:noWrap/>
            <w:vAlign w:val="center"/>
            <w:hideMark/>
          </w:tcPr>
          <w:p w14:paraId="5CC8BC20"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Yedek Üye</w:t>
            </w:r>
            <w:r w:rsidRPr="00BE31C8">
              <w:rPr>
                <w:rFonts w:ascii="Arial" w:hAnsi="Arial" w:cs="Arial"/>
                <w:b/>
                <w:color w:val="000000"/>
                <w:sz w:val="18"/>
                <w:szCs w:val="18"/>
              </w:rPr>
              <w:t>:</w:t>
            </w:r>
            <w:r w:rsidRPr="00BE31C8">
              <w:rPr>
                <w:rFonts w:ascii="Arial" w:hAnsi="Arial" w:cs="Arial"/>
                <w:color w:val="000000"/>
                <w:sz w:val="18"/>
                <w:szCs w:val="18"/>
              </w:rPr>
              <w:t xml:space="preserve"> Yalçın ÖNER, Bekir PAKDEMİRLİ</w:t>
            </w:r>
          </w:p>
        </w:tc>
      </w:tr>
      <w:tr w:rsidR="003F45C2" w:rsidRPr="00BE31C8" w14:paraId="716E158F" w14:textId="77777777" w:rsidTr="00540D37">
        <w:trPr>
          <w:trHeight w:val="315"/>
        </w:trPr>
        <w:tc>
          <w:tcPr>
            <w:tcW w:w="5000" w:type="pct"/>
            <w:tcBorders>
              <w:left w:val="nil"/>
              <w:bottom w:val="single" w:sz="4" w:space="0" w:color="auto"/>
              <w:right w:val="nil"/>
            </w:tcBorders>
            <w:shd w:val="clear" w:color="auto" w:fill="auto"/>
            <w:noWrap/>
            <w:vAlign w:val="center"/>
            <w:hideMark/>
          </w:tcPr>
          <w:p w14:paraId="6053298E"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 </w:t>
            </w:r>
          </w:p>
        </w:tc>
      </w:tr>
      <w:tr w:rsidR="003F45C2" w:rsidRPr="00BE31C8" w14:paraId="0FD89F60" w14:textId="77777777" w:rsidTr="00540D37">
        <w:trPr>
          <w:trHeight w:val="315"/>
        </w:trPr>
        <w:tc>
          <w:tcPr>
            <w:tcW w:w="5000" w:type="pct"/>
            <w:tcBorders>
              <w:top w:val="single" w:sz="4" w:space="0" w:color="auto"/>
              <w:left w:val="nil"/>
              <w:bottom w:val="single" w:sz="4" w:space="0" w:color="auto"/>
              <w:right w:val="nil"/>
            </w:tcBorders>
            <w:shd w:val="clear" w:color="000000" w:fill="FFFFFF"/>
            <w:noWrap/>
            <w:vAlign w:val="center"/>
            <w:hideMark/>
          </w:tcPr>
          <w:p w14:paraId="273DFB26"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 xml:space="preserve">KURUMSAL YÖNETİM KOMİTESİ: </w:t>
            </w:r>
          </w:p>
        </w:tc>
      </w:tr>
      <w:tr w:rsidR="003F45C2" w:rsidRPr="00BE31C8" w14:paraId="76C75938" w14:textId="77777777" w:rsidTr="00540D37">
        <w:trPr>
          <w:trHeight w:val="300"/>
        </w:trPr>
        <w:tc>
          <w:tcPr>
            <w:tcW w:w="5000" w:type="pct"/>
            <w:tcBorders>
              <w:top w:val="single" w:sz="4" w:space="0" w:color="auto"/>
              <w:left w:val="nil"/>
              <w:bottom w:val="nil"/>
              <w:right w:val="nil"/>
            </w:tcBorders>
            <w:shd w:val="clear" w:color="000000" w:fill="FFFFFF"/>
            <w:noWrap/>
            <w:vAlign w:val="center"/>
            <w:hideMark/>
          </w:tcPr>
          <w:p w14:paraId="0466CCB1" w14:textId="77777777" w:rsidR="003F45C2" w:rsidRPr="00BE31C8" w:rsidRDefault="003F45C2" w:rsidP="00540D37">
            <w:pPr>
              <w:rPr>
                <w:rFonts w:ascii="Arial" w:hAnsi="Arial" w:cs="Arial"/>
                <w:color w:val="000000"/>
                <w:sz w:val="18"/>
                <w:szCs w:val="18"/>
              </w:rPr>
            </w:pPr>
            <w:r w:rsidRPr="00BE31C8">
              <w:rPr>
                <w:rFonts w:ascii="Arial" w:hAnsi="Arial" w:cs="Arial"/>
                <w:color w:val="000000"/>
                <w:sz w:val="18"/>
                <w:szCs w:val="18"/>
              </w:rPr>
              <w:t> </w:t>
            </w:r>
          </w:p>
        </w:tc>
      </w:tr>
      <w:tr w:rsidR="003F45C2" w:rsidRPr="00BE31C8" w14:paraId="75CAD816" w14:textId="77777777" w:rsidTr="00540D37">
        <w:trPr>
          <w:trHeight w:val="300"/>
        </w:trPr>
        <w:tc>
          <w:tcPr>
            <w:tcW w:w="5000" w:type="pct"/>
            <w:tcBorders>
              <w:top w:val="nil"/>
              <w:left w:val="nil"/>
              <w:bottom w:val="nil"/>
              <w:right w:val="nil"/>
            </w:tcBorders>
            <w:shd w:val="clear" w:color="auto" w:fill="auto"/>
            <w:noWrap/>
            <w:vAlign w:val="center"/>
            <w:hideMark/>
          </w:tcPr>
          <w:p w14:paraId="58B6BF04"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Başkan</w:t>
            </w:r>
            <w:r w:rsidRPr="00BE31C8">
              <w:rPr>
                <w:rFonts w:ascii="Arial" w:hAnsi="Arial" w:cs="Arial"/>
                <w:b/>
                <w:color w:val="000000"/>
                <w:sz w:val="18"/>
                <w:szCs w:val="18"/>
              </w:rPr>
              <w:t>:</w:t>
            </w:r>
            <w:r w:rsidRPr="00BE31C8">
              <w:rPr>
                <w:rFonts w:ascii="Arial" w:hAnsi="Arial" w:cs="Arial"/>
                <w:color w:val="000000"/>
                <w:sz w:val="18"/>
                <w:szCs w:val="18"/>
              </w:rPr>
              <w:t xml:space="preserve"> </w:t>
            </w:r>
            <w:r>
              <w:rPr>
                <w:rFonts w:ascii="Arial" w:hAnsi="Arial" w:cs="Arial"/>
                <w:color w:val="000000"/>
                <w:sz w:val="18"/>
                <w:szCs w:val="18"/>
              </w:rPr>
              <w:t xml:space="preserve">   </w:t>
            </w:r>
            <w:proofErr w:type="spellStart"/>
            <w:r w:rsidRPr="00BE31C8">
              <w:rPr>
                <w:rFonts w:ascii="Arial" w:hAnsi="Arial" w:cs="Arial"/>
                <w:color w:val="000000"/>
                <w:sz w:val="18"/>
                <w:szCs w:val="18"/>
              </w:rPr>
              <w:t>Muhammad</w:t>
            </w:r>
            <w:proofErr w:type="spellEnd"/>
            <w:r w:rsidRPr="00BE31C8">
              <w:rPr>
                <w:rFonts w:ascii="Arial" w:hAnsi="Arial" w:cs="Arial"/>
                <w:color w:val="000000"/>
                <w:sz w:val="18"/>
                <w:szCs w:val="18"/>
              </w:rPr>
              <w:t xml:space="preserve"> </w:t>
            </w:r>
            <w:proofErr w:type="spellStart"/>
            <w:r w:rsidRPr="00BE31C8">
              <w:rPr>
                <w:rFonts w:ascii="Arial" w:hAnsi="Arial" w:cs="Arial"/>
                <w:color w:val="000000"/>
                <w:sz w:val="18"/>
                <w:szCs w:val="18"/>
              </w:rPr>
              <w:t>Zarrug</w:t>
            </w:r>
            <w:proofErr w:type="spellEnd"/>
            <w:r w:rsidRPr="00BE31C8">
              <w:rPr>
                <w:rFonts w:ascii="Arial" w:hAnsi="Arial" w:cs="Arial"/>
                <w:color w:val="000000"/>
                <w:sz w:val="18"/>
                <w:szCs w:val="18"/>
              </w:rPr>
              <w:t xml:space="preserve"> M. RAJAB</w:t>
            </w:r>
          </w:p>
        </w:tc>
      </w:tr>
      <w:tr w:rsidR="003F45C2" w:rsidRPr="00BE31C8" w14:paraId="41DB1A49" w14:textId="77777777" w:rsidTr="00540D37">
        <w:trPr>
          <w:trHeight w:val="300"/>
        </w:trPr>
        <w:tc>
          <w:tcPr>
            <w:tcW w:w="5000" w:type="pct"/>
            <w:tcBorders>
              <w:top w:val="nil"/>
              <w:left w:val="nil"/>
              <w:bottom w:val="nil"/>
              <w:right w:val="nil"/>
            </w:tcBorders>
            <w:shd w:val="clear" w:color="auto" w:fill="auto"/>
            <w:noWrap/>
            <w:vAlign w:val="center"/>
            <w:hideMark/>
          </w:tcPr>
          <w:p w14:paraId="01D0C9D1"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Üye</w:t>
            </w:r>
            <w:r w:rsidRPr="00BE31C8">
              <w:rPr>
                <w:rFonts w:ascii="Arial" w:hAnsi="Arial" w:cs="Arial"/>
                <w:b/>
                <w:color w:val="000000"/>
                <w:sz w:val="18"/>
                <w:szCs w:val="18"/>
              </w:rPr>
              <w:t xml:space="preserve">: </w:t>
            </w:r>
            <w:r>
              <w:rPr>
                <w:rFonts w:ascii="Arial" w:hAnsi="Arial" w:cs="Arial"/>
                <w:b/>
                <w:color w:val="000000"/>
                <w:sz w:val="18"/>
                <w:szCs w:val="18"/>
              </w:rPr>
              <w:t xml:space="preserve">         </w:t>
            </w:r>
            <w:r w:rsidRPr="00BE31C8">
              <w:rPr>
                <w:rFonts w:ascii="Arial" w:hAnsi="Arial" w:cs="Arial"/>
                <w:color w:val="000000"/>
                <w:sz w:val="18"/>
                <w:szCs w:val="18"/>
              </w:rPr>
              <w:t xml:space="preserve">Ibrahim </w:t>
            </w:r>
            <w:proofErr w:type="spellStart"/>
            <w:r w:rsidRPr="00BE31C8">
              <w:rPr>
                <w:rFonts w:ascii="Arial" w:hAnsi="Arial" w:cs="Arial"/>
                <w:color w:val="000000"/>
                <w:sz w:val="18"/>
                <w:szCs w:val="18"/>
              </w:rPr>
              <w:t>Fayez</w:t>
            </w:r>
            <w:proofErr w:type="spellEnd"/>
            <w:r w:rsidRPr="00BE31C8">
              <w:rPr>
                <w:rFonts w:ascii="Arial" w:hAnsi="Arial" w:cs="Arial"/>
                <w:color w:val="000000"/>
                <w:sz w:val="18"/>
                <w:szCs w:val="18"/>
              </w:rPr>
              <w:t xml:space="preserve"> </w:t>
            </w:r>
            <w:proofErr w:type="spellStart"/>
            <w:r w:rsidRPr="00BE31C8">
              <w:rPr>
                <w:rFonts w:ascii="Arial" w:hAnsi="Arial" w:cs="Arial"/>
                <w:color w:val="000000"/>
                <w:sz w:val="18"/>
                <w:szCs w:val="18"/>
              </w:rPr>
              <w:t>Humaid</w:t>
            </w:r>
            <w:proofErr w:type="spellEnd"/>
            <w:r w:rsidRPr="00BE31C8">
              <w:rPr>
                <w:rFonts w:ascii="Arial" w:hAnsi="Arial" w:cs="Arial"/>
                <w:color w:val="000000"/>
                <w:sz w:val="18"/>
                <w:szCs w:val="18"/>
              </w:rPr>
              <w:t xml:space="preserve"> ALSHAMSI</w:t>
            </w:r>
          </w:p>
        </w:tc>
      </w:tr>
      <w:tr w:rsidR="003F45C2" w:rsidRPr="00BE31C8" w14:paraId="59A68A91" w14:textId="77777777" w:rsidTr="00540D37">
        <w:trPr>
          <w:trHeight w:val="300"/>
        </w:trPr>
        <w:tc>
          <w:tcPr>
            <w:tcW w:w="5000" w:type="pct"/>
            <w:tcBorders>
              <w:top w:val="nil"/>
              <w:left w:val="nil"/>
              <w:bottom w:val="nil"/>
              <w:right w:val="nil"/>
            </w:tcBorders>
            <w:shd w:val="clear" w:color="auto" w:fill="auto"/>
            <w:noWrap/>
            <w:vAlign w:val="center"/>
            <w:hideMark/>
          </w:tcPr>
          <w:p w14:paraId="0D8C47AE"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Üye</w:t>
            </w:r>
            <w:r w:rsidRPr="00BE31C8">
              <w:rPr>
                <w:rFonts w:ascii="Arial" w:hAnsi="Arial" w:cs="Arial"/>
                <w:b/>
                <w:color w:val="000000"/>
                <w:sz w:val="18"/>
                <w:szCs w:val="18"/>
              </w:rPr>
              <w:t xml:space="preserve">: </w:t>
            </w:r>
            <w:r>
              <w:rPr>
                <w:rFonts w:ascii="Arial" w:hAnsi="Arial" w:cs="Arial"/>
                <w:b/>
                <w:color w:val="000000"/>
                <w:sz w:val="18"/>
                <w:szCs w:val="18"/>
              </w:rPr>
              <w:t xml:space="preserve">         </w:t>
            </w:r>
            <w:r w:rsidRPr="00BE31C8">
              <w:rPr>
                <w:rFonts w:ascii="Arial" w:hAnsi="Arial" w:cs="Arial"/>
                <w:color w:val="000000"/>
                <w:sz w:val="18"/>
                <w:szCs w:val="18"/>
              </w:rPr>
              <w:t>Mustafa KARAMEHMETOĞLU</w:t>
            </w:r>
          </w:p>
        </w:tc>
      </w:tr>
      <w:tr w:rsidR="003F45C2" w:rsidRPr="00BE31C8" w14:paraId="695A9472" w14:textId="77777777" w:rsidTr="00540D37">
        <w:trPr>
          <w:trHeight w:val="300"/>
        </w:trPr>
        <w:tc>
          <w:tcPr>
            <w:tcW w:w="5000" w:type="pct"/>
            <w:tcBorders>
              <w:top w:val="nil"/>
              <w:left w:val="nil"/>
              <w:bottom w:val="nil"/>
              <w:right w:val="nil"/>
            </w:tcBorders>
            <w:shd w:val="clear" w:color="auto" w:fill="auto"/>
            <w:noWrap/>
            <w:vAlign w:val="center"/>
            <w:hideMark/>
          </w:tcPr>
          <w:p w14:paraId="651ECAE5"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Gözlemci</w:t>
            </w:r>
            <w:r w:rsidRPr="00BE31C8">
              <w:rPr>
                <w:rFonts w:ascii="Arial" w:hAnsi="Arial" w:cs="Arial"/>
                <w:b/>
                <w:color w:val="000000"/>
                <w:sz w:val="18"/>
                <w:szCs w:val="18"/>
              </w:rPr>
              <w:t xml:space="preserve">: </w:t>
            </w:r>
            <w:proofErr w:type="spellStart"/>
            <w:r w:rsidRPr="00BE31C8">
              <w:rPr>
                <w:rFonts w:ascii="Arial" w:hAnsi="Arial" w:cs="Arial"/>
                <w:sz w:val="18"/>
                <w:szCs w:val="18"/>
              </w:rPr>
              <w:t>Khaled</w:t>
            </w:r>
            <w:proofErr w:type="spellEnd"/>
            <w:r w:rsidRPr="00BE31C8">
              <w:rPr>
                <w:rFonts w:ascii="Arial" w:hAnsi="Arial" w:cs="Arial"/>
                <w:sz w:val="18"/>
                <w:szCs w:val="18"/>
              </w:rPr>
              <w:t xml:space="preserve"> Abdulla Mohamed ATEEQ</w:t>
            </w:r>
          </w:p>
        </w:tc>
      </w:tr>
      <w:tr w:rsidR="003F45C2" w:rsidRPr="00BE31C8" w14:paraId="6E3F2354" w14:textId="77777777" w:rsidTr="00540D37">
        <w:trPr>
          <w:trHeight w:val="315"/>
        </w:trPr>
        <w:tc>
          <w:tcPr>
            <w:tcW w:w="5000" w:type="pct"/>
            <w:tcBorders>
              <w:top w:val="nil"/>
              <w:left w:val="nil"/>
              <w:bottom w:val="single" w:sz="4" w:space="0" w:color="auto"/>
              <w:right w:val="nil"/>
            </w:tcBorders>
            <w:shd w:val="clear" w:color="auto" w:fill="auto"/>
            <w:noWrap/>
            <w:vAlign w:val="center"/>
            <w:hideMark/>
          </w:tcPr>
          <w:p w14:paraId="52FDD0C6" w14:textId="77777777" w:rsidR="003F45C2" w:rsidRPr="00BE31C8" w:rsidRDefault="003F45C2" w:rsidP="00540D37">
            <w:pPr>
              <w:rPr>
                <w:rFonts w:ascii="Arial" w:hAnsi="Arial" w:cs="Arial"/>
                <w:color w:val="000000"/>
                <w:sz w:val="18"/>
                <w:szCs w:val="18"/>
              </w:rPr>
            </w:pPr>
            <w:r w:rsidRPr="00BE31C8">
              <w:rPr>
                <w:rFonts w:ascii="Arial" w:hAnsi="Arial" w:cs="Arial"/>
                <w:color w:val="000000"/>
                <w:sz w:val="18"/>
                <w:szCs w:val="18"/>
              </w:rPr>
              <w:t> </w:t>
            </w:r>
          </w:p>
        </w:tc>
      </w:tr>
      <w:tr w:rsidR="003F45C2" w:rsidRPr="00BE31C8" w14:paraId="0732F3D7" w14:textId="77777777" w:rsidTr="00540D37">
        <w:trPr>
          <w:trHeight w:val="315"/>
        </w:trPr>
        <w:tc>
          <w:tcPr>
            <w:tcW w:w="5000" w:type="pct"/>
            <w:tcBorders>
              <w:top w:val="single" w:sz="4" w:space="0" w:color="auto"/>
              <w:left w:val="nil"/>
              <w:bottom w:val="single" w:sz="4" w:space="0" w:color="auto"/>
              <w:right w:val="nil"/>
            </w:tcBorders>
            <w:shd w:val="clear" w:color="000000" w:fill="FFFFFF"/>
            <w:noWrap/>
            <w:vAlign w:val="center"/>
            <w:hideMark/>
          </w:tcPr>
          <w:p w14:paraId="073B40D6"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 xml:space="preserve">ÜCRETLENDİRME KOMİTESİ: </w:t>
            </w:r>
          </w:p>
        </w:tc>
      </w:tr>
      <w:tr w:rsidR="003F45C2" w:rsidRPr="00BE31C8" w14:paraId="34B60736" w14:textId="77777777" w:rsidTr="00540D37">
        <w:trPr>
          <w:trHeight w:val="300"/>
        </w:trPr>
        <w:tc>
          <w:tcPr>
            <w:tcW w:w="5000" w:type="pct"/>
            <w:tcBorders>
              <w:top w:val="single" w:sz="4" w:space="0" w:color="auto"/>
              <w:left w:val="nil"/>
              <w:bottom w:val="nil"/>
              <w:right w:val="nil"/>
            </w:tcBorders>
            <w:shd w:val="clear" w:color="000000" w:fill="FFFFFF"/>
            <w:noWrap/>
            <w:vAlign w:val="center"/>
            <w:hideMark/>
          </w:tcPr>
          <w:p w14:paraId="48C12505" w14:textId="77777777" w:rsidR="003F45C2" w:rsidRPr="00BE31C8" w:rsidRDefault="003F45C2" w:rsidP="00540D37">
            <w:pPr>
              <w:rPr>
                <w:rFonts w:ascii="Arial" w:hAnsi="Arial" w:cs="Arial"/>
                <w:color w:val="000000"/>
                <w:sz w:val="18"/>
                <w:szCs w:val="18"/>
              </w:rPr>
            </w:pPr>
            <w:r w:rsidRPr="00BE31C8">
              <w:rPr>
                <w:rFonts w:ascii="Arial" w:hAnsi="Arial" w:cs="Arial"/>
                <w:color w:val="000000"/>
                <w:sz w:val="18"/>
                <w:szCs w:val="18"/>
              </w:rPr>
              <w:t> </w:t>
            </w:r>
          </w:p>
        </w:tc>
      </w:tr>
      <w:tr w:rsidR="003F45C2" w:rsidRPr="00BE31C8" w14:paraId="0951EBD0" w14:textId="77777777" w:rsidTr="00540D37">
        <w:trPr>
          <w:trHeight w:val="300"/>
        </w:trPr>
        <w:tc>
          <w:tcPr>
            <w:tcW w:w="5000" w:type="pct"/>
            <w:tcBorders>
              <w:top w:val="nil"/>
              <w:left w:val="nil"/>
              <w:bottom w:val="nil"/>
              <w:right w:val="nil"/>
            </w:tcBorders>
            <w:shd w:val="clear" w:color="auto" w:fill="auto"/>
            <w:noWrap/>
            <w:vAlign w:val="center"/>
            <w:hideMark/>
          </w:tcPr>
          <w:p w14:paraId="463F66A7"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Başkan</w:t>
            </w:r>
            <w:r w:rsidRPr="00BE31C8">
              <w:rPr>
                <w:rFonts w:ascii="Arial" w:hAnsi="Arial" w:cs="Arial"/>
                <w:b/>
                <w:color w:val="000000"/>
                <w:sz w:val="18"/>
                <w:szCs w:val="18"/>
              </w:rPr>
              <w:t xml:space="preserve">: </w:t>
            </w:r>
            <w:r w:rsidRPr="00BE31C8">
              <w:rPr>
                <w:rFonts w:ascii="Arial" w:hAnsi="Arial" w:cs="Arial"/>
                <w:color w:val="000000"/>
                <w:sz w:val="18"/>
                <w:szCs w:val="18"/>
              </w:rPr>
              <w:t>Adnan Ahmed Yusuf ABDULMALEK</w:t>
            </w:r>
          </w:p>
        </w:tc>
      </w:tr>
      <w:tr w:rsidR="003F45C2" w:rsidRPr="00BE31C8" w14:paraId="1F55E6E2" w14:textId="77777777" w:rsidTr="00540D37">
        <w:trPr>
          <w:trHeight w:val="300"/>
        </w:trPr>
        <w:tc>
          <w:tcPr>
            <w:tcW w:w="5000" w:type="pct"/>
            <w:tcBorders>
              <w:top w:val="nil"/>
              <w:left w:val="nil"/>
              <w:bottom w:val="nil"/>
              <w:right w:val="nil"/>
            </w:tcBorders>
            <w:shd w:val="clear" w:color="auto" w:fill="auto"/>
            <w:noWrap/>
            <w:vAlign w:val="center"/>
            <w:hideMark/>
          </w:tcPr>
          <w:p w14:paraId="26D0478E"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Üye</w:t>
            </w:r>
            <w:r w:rsidRPr="00BE31C8">
              <w:rPr>
                <w:rFonts w:ascii="Arial" w:hAnsi="Arial" w:cs="Arial"/>
                <w:b/>
                <w:color w:val="000000"/>
                <w:sz w:val="18"/>
                <w:szCs w:val="18"/>
              </w:rPr>
              <w:t>:</w:t>
            </w:r>
            <w:r w:rsidRPr="00BE31C8">
              <w:rPr>
                <w:rFonts w:ascii="Arial" w:hAnsi="Arial" w:cs="Arial"/>
                <w:color w:val="000000"/>
                <w:sz w:val="18"/>
                <w:szCs w:val="18"/>
              </w:rPr>
              <w:t xml:space="preserve"> </w:t>
            </w:r>
            <w:r>
              <w:rPr>
                <w:rFonts w:ascii="Arial" w:hAnsi="Arial" w:cs="Arial"/>
                <w:color w:val="000000"/>
                <w:sz w:val="18"/>
                <w:szCs w:val="18"/>
              </w:rPr>
              <w:t xml:space="preserve">      </w:t>
            </w:r>
            <w:r w:rsidRPr="00BE31C8">
              <w:rPr>
                <w:rFonts w:ascii="Arial" w:hAnsi="Arial" w:cs="Arial"/>
                <w:color w:val="000000"/>
                <w:sz w:val="18"/>
                <w:szCs w:val="18"/>
              </w:rPr>
              <w:t>Osman AKYÜZ</w:t>
            </w:r>
          </w:p>
        </w:tc>
      </w:tr>
      <w:tr w:rsidR="003F45C2" w:rsidRPr="00BE31C8" w14:paraId="05D00B8D" w14:textId="77777777" w:rsidTr="00540D37">
        <w:trPr>
          <w:trHeight w:val="300"/>
        </w:trPr>
        <w:tc>
          <w:tcPr>
            <w:tcW w:w="5000" w:type="pct"/>
            <w:tcBorders>
              <w:top w:val="nil"/>
              <w:left w:val="nil"/>
              <w:bottom w:val="nil"/>
              <w:right w:val="nil"/>
            </w:tcBorders>
            <w:shd w:val="clear" w:color="auto" w:fill="auto"/>
            <w:noWrap/>
            <w:vAlign w:val="center"/>
            <w:hideMark/>
          </w:tcPr>
          <w:p w14:paraId="3D872CD7"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Üye</w:t>
            </w:r>
            <w:r w:rsidRPr="00BE31C8">
              <w:rPr>
                <w:rFonts w:ascii="Arial" w:hAnsi="Arial" w:cs="Arial"/>
                <w:b/>
                <w:color w:val="000000"/>
                <w:sz w:val="18"/>
                <w:szCs w:val="18"/>
              </w:rPr>
              <w:t>:</w:t>
            </w:r>
            <w:r w:rsidRPr="00BE31C8">
              <w:rPr>
                <w:rFonts w:ascii="Arial" w:hAnsi="Arial" w:cs="Arial"/>
                <w:color w:val="000000"/>
                <w:sz w:val="18"/>
                <w:szCs w:val="18"/>
              </w:rPr>
              <w:t xml:space="preserve"> </w:t>
            </w:r>
            <w:r>
              <w:rPr>
                <w:rFonts w:ascii="Arial" w:hAnsi="Arial" w:cs="Arial"/>
                <w:color w:val="000000"/>
                <w:sz w:val="18"/>
                <w:szCs w:val="18"/>
              </w:rPr>
              <w:t xml:space="preserve">      </w:t>
            </w:r>
            <w:r w:rsidRPr="00BE31C8">
              <w:rPr>
                <w:rFonts w:ascii="Arial" w:hAnsi="Arial" w:cs="Arial"/>
                <w:color w:val="000000"/>
                <w:sz w:val="18"/>
                <w:szCs w:val="18"/>
              </w:rPr>
              <w:t>Melikşah UTKU</w:t>
            </w:r>
          </w:p>
        </w:tc>
      </w:tr>
      <w:tr w:rsidR="003F45C2" w:rsidRPr="00BE31C8" w14:paraId="593BED61" w14:textId="77777777" w:rsidTr="00540D37">
        <w:trPr>
          <w:trHeight w:val="315"/>
        </w:trPr>
        <w:tc>
          <w:tcPr>
            <w:tcW w:w="5000" w:type="pct"/>
            <w:tcBorders>
              <w:top w:val="nil"/>
              <w:left w:val="nil"/>
              <w:bottom w:val="single" w:sz="4" w:space="0" w:color="auto"/>
              <w:right w:val="nil"/>
            </w:tcBorders>
            <w:shd w:val="clear" w:color="auto" w:fill="auto"/>
            <w:noWrap/>
            <w:vAlign w:val="center"/>
            <w:hideMark/>
          </w:tcPr>
          <w:p w14:paraId="1957D2BA" w14:textId="77777777" w:rsidR="003F45C2" w:rsidRPr="00BE31C8" w:rsidRDefault="003F45C2" w:rsidP="00540D37">
            <w:pPr>
              <w:rPr>
                <w:rFonts w:ascii="Arial" w:hAnsi="Arial" w:cs="Arial"/>
                <w:color w:val="000000"/>
                <w:sz w:val="18"/>
                <w:szCs w:val="18"/>
              </w:rPr>
            </w:pPr>
            <w:r w:rsidRPr="00BE31C8">
              <w:rPr>
                <w:rFonts w:ascii="Arial" w:hAnsi="Arial" w:cs="Arial"/>
                <w:color w:val="000000"/>
                <w:sz w:val="18"/>
                <w:szCs w:val="18"/>
              </w:rPr>
              <w:t> </w:t>
            </w:r>
          </w:p>
        </w:tc>
      </w:tr>
      <w:tr w:rsidR="003F45C2" w:rsidRPr="00BE31C8" w14:paraId="27F12376" w14:textId="77777777" w:rsidTr="00540D37">
        <w:trPr>
          <w:trHeight w:val="315"/>
        </w:trPr>
        <w:tc>
          <w:tcPr>
            <w:tcW w:w="5000" w:type="pct"/>
            <w:tcBorders>
              <w:top w:val="single" w:sz="4" w:space="0" w:color="auto"/>
              <w:left w:val="nil"/>
              <w:bottom w:val="single" w:sz="4" w:space="0" w:color="auto"/>
              <w:right w:val="nil"/>
            </w:tcBorders>
            <w:shd w:val="clear" w:color="000000" w:fill="FFFFFF"/>
            <w:noWrap/>
            <w:vAlign w:val="center"/>
            <w:hideMark/>
          </w:tcPr>
          <w:p w14:paraId="6B0E8AD6"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 xml:space="preserve">SOSYAL SORUMLULUK KOMİTESİ: </w:t>
            </w:r>
          </w:p>
        </w:tc>
      </w:tr>
      <w:tr w:rsidR="003F45C2" w:rsidRPr="00BE31C8" w14:paraId="7C9DDFCE" w14:textId="77777777" w:rsidTr="00540D37">
        <w:trPr>
          <w:trHeight w:val="315"/>
        </w:trPr>
        <w:tc>
          <w:tcPr>
            <w:tcW w:w="5000" w:type="pct"/>
            <w:tcBorders>
              <w:top w:val="single" w:sz="4" w:space="0" w:color="auto"/>
              <w:left w:val="nil"/>
              <w:right w:val="nil"/>
            </w:tcBorders>
            <w:shd w:val="clear" w:color="000000" w:fill="FFFFFF"/>
            <w:noWrap/>
            <w:vAlign w:val="center"/>
          </w:tcPr>
          <w:p w14:paraId="68EA391C" w14:textId="77777777" w:rsidR="003F45C2" w:rsidRPr="00BE31C8" w:rsidRDefault="003F45C2" w:rsidP="00540D37">
            <w:pPr>
              <w:rPr>
                <w:rFonts w:ascii="Arial" w:hAnsi="Arial" w:cs="Arial"/>
                <w:b/>
                <w:bCs/>
                <w:color w:val="000000"/>
                <w:sz w:val="18"/>
                <w:szCs w:val="18"/>
              </w:rPr>
            </w:pPr>
          </w:p>
        </w:tc>
      </w:tr>
      <w:tr w:rsidR="003F45C2" w:rsidRPr="00BE31C8" w14:paraId="4079505E" w14:textId="77777777" w:rsidTr="00540D37">
        <w:trPr>
          <w:trHeight w:val="300"/>
        </w:trPr>
        <w:tc>
          <w:tcPr>
            <w:tcW w:w="5000" w:type="pct"/>
            <w:tcBorders>
              <w:left w:val="nil"/>
              <w:bottom w:val="nil"/>
              <w:right w:val="nil"/>
            </w:tcBorders>
            <w:shd w:val="clear" w:color="auto" w:fill="auto"/>
            <w:noWrap/>
            <w:vAlign w:val="center"/>
            <w:hideMark/>
          </w:tcPr>
          <w:p w14:paraId="4F9FCC9C"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Başkan:</w:t>
            </w:r>
            <w:r w:rsidRPr="00BE31C8">
              <w:rPr>
                <w:rFonts w:ascii="Arial" w:hAnsi="Arial" w:cs="Arial"/>
                <w:color w:val="000000"/>
                <w:sz w:val="18"/>
                <w:szCs w:val="18"/>
              </w:rPr>
              <w:t xml:space="preserve"> Bekir PAKDEMİRLİ</w:t>
            </w:r>
          </w:p>
        </w:tc>
      </w:tr>
      <w:tr w:rsidR="003F45C2" w:rsidRPr="00BE31C8" w14:paraId="522745B2" w14:textId="77777777" w:rsidTr="00540D37">
        <w:trPr>
          <w:trHeight w:val="300"/>
        </w:trPr>
        <w:tc>
          <w:tcPr>
            <w:tcW w:w="5000" w:type="pct"/>
            <w:tcBorders>
              <w:top w:val="nil"/>
              <w:left w:val="nil"/>
              <w:right w:val="nil"/>
            </w:tcBorders>
            <w:shd w:val="clear" w:color="auto" w:fill="auto"/>
            <w:noWrap/>
            <w:vAlign w:val="center"/>
            <w:hideMark/>
          </w:tcPr>
          <w:p w14:paraId="090CFBDF"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Üye</w:t>
            </w:r>
            <w:r w:rsidRPr="00BE31C8">
              <w:rPr>
                <w:rFonts w:ascii="Arial" w:hAnsi="Arial" w:cs="Arial"/>
                <w:b/>
                <w:color w:val="000000"/>
                <w:sz w:val="18"/>
                <w:szCs w:val="18"/>
              </w:rPr>
              <w:t>:</w:t>
            </w:r>
            <w:r w:rsidRPr="00BE31C8">
              <w:rPr>
                <w:rFonts w:ascii="Arial" w:hAnsi="Arial" w:cs="Arial"/>
                <w:color w:val="000000"/>
                <w:sz w:val="18"/>
                <w:szCs w:val="18"/>
              </w:rPr>
              <w:t xml:space="preserve"> </w:t>
            </w:r>
            <w:r>
              <w:rPr>
                <w:rFonts w:ascii="Arial" w:hAnsi="Arial" w:cs="Arial"/>
                <w:color w:val="000000"/>
                <w:sz w:val="18"/>
                <w:szCs w:val="18"/>
              </w:rPr>
              <w:t xml:space="preserve">      </w:t>
            </w:r>
            <w:r w:rsidRPr="00BE31C8">
              <w:rPr>
                <w:rFonts w:ascii="Arial" w:hAnsi="Arial" w:cs="Arial"/>
                <w:color w:val="000000"/>
                <w:sz w:val="18"/>
                <w:szCs w:val="18"/>
              </w:rPr>
              <w:t xml:space="preserve">Ibrahim </w:t>
            </w:r>
            <w:proofErr w:type="spellStart"/>
            <w:r w:rsidRPr="00BE31C8">
              <w:rPr>
                <w:rFonts w:ascii="Arial" w:hAnsi="Arial" w:cs="Arial"/>
                <w:color w:val="000000"/>
                <w:sz w:val="18"/>
                <w:szCs w:val="18"/>
              </w:rPr>
              <w:t>Fayez</w:t>
            </w:r>
            <w:proofErr w:type="spellEnd"/>
            <w:r w:rsidRPr="00BE31C8">
              <w:rPr>
                <w:rFonts w:ascii="Arial" w:hAnsi="Arial" w:cs="Arial"/>
                <w:color w:val="000000"/>
                <w:sz w:val="18"/>
                <w:szCs w:val="18"/>
              </w:rPr>
              <w:t xml:space="preserve"> </w:t>
            </w:r>
            <w:proofErr w:type="spellStart"/>
            <w:r w:rsidRPr="00BE31C8">
              <w:rPr>
                <w:rFonts w:ascii="Arial" w:hAnsi="Arial" w:cs="Arial"/>
                <w:color w:val="000000"/>
                <w:sz w:val="18"/>
                <w:szCs w:val="18"/>
              </w:rPr>
              <w:t>Humaid</w:t>
            </w:r>
            <w:proofErr w:type="spellEnd"/>
            <w:r w:rsidRPr="00BE31C8">
              <w:rPr>
                <w:rFonts w:ascii="Arial" w:hAnsi="Arial" w:cs="Arial"/>
                <w:color w:val="000000"/>
                <w:sz w:val="18"/>
                <w:szCs w:val="18"/>
              </w:rPr>
              <w:t xml:space="preserve"> ALSHAMSI</w:t>
            </w:r>
          </w:p>
        </w:tc>
      </w:tr>
      <w:tr w:rsidR="003F45C2" w:rsidRPr="00BE31C8" w14:paraId="4F8DA864" w14:textId="77777777" w:rsidTr="00540D37">
        <w:trPr>
          <w:trHeight w:val="300"/>
        </w:trPr>
        <w:tc>
          <w:tcPr>
            <w:tcW w:w="5000" w:type="pct"/>
            <w:shd w:val="clear" w:color="auto" w:fill="auto"/>
            <w:noWrap/>
            <w:vAlign w:val="center"/>
            <w:hideMark/>
          </w:tcPr>
          <w:p w14:paraId="47A99388"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Üye</w:t>
            </w:r>
            <w:r w:rsidRPr="00BE31C8">
              <w:rPr>
                <w:rFonts w:ascii="Arial" w:hAnsi="Arial" w:cs="Arial"/>
                <w:b/>
                <w:color w:val="000000"/>
                <w:sz w:val="18"/>
                <w:szCs w:val="18"/>
              </w:rPr>
              <w:t>:</w:t>
            </w:r>
            <w:r w:rsidRPr="00BE31C8">
              <w:rPr>
                <w:rFonts w:ascii="Arial" w:hAnsi="Arial" w:cs="Arial"/>
                <w:color w:val="000000"/>
                <w:sz w:val="18"/>
                <w:szCs w:val="18"/>
              </w:rPr>
              <w:t xml:space="preserve"> </w:t>
            </w:r>
            <w:r>
              <w:rPr>
                <w:rFonts w:ascii="Arial" w:hAnsi="Arial" w:cs="Arial"/>
                <w:color w:val="000000"/>
                <w:sz w:val="18"/>
                <w:szCs w:val="18"/>
              </w:rPr>
              <w:t xml:space="preserve">      </w:t>
            </w:r>
            <w:r w:rsidRPr="00BE31C8">
              <w:rPr>
                <w:rFonts w:ascii="Arial" w:hAnsi="Arial" w:cs="Arial"/>
                <w:sz w:val="18"/>
                <w:szCs w:val="18"/>
              </w:rPr>
              <w:t>Mustafa BÜYÜKABACI</w:t>
            </w:r>
          </w:p>
        </w:tc>
      </w:tr>
      <w:tr w:rsidR="003F45C2" w:rsidRPr="00BE31C8" w14:paraId="77605E5F" w14:textId="77777777" w:rsidTr="00540D37">
        <w:trPr>
          <w:trHeight w:val="300"/>
        </w:trPr>
        <w:tc>
          <w:tcPr>
            <w:tcW w:w="5000" w:type="pct"/>
            <w:tcBorders>
              <w:bottom w:val="single" w:sz="4" w:space="0" w:color="auto"/>
            </w:tcBorders>
            <w:shd w:val="clear" w:color="auto" w:fill="auto"/>
            <w:noWrap/>
            <w:vAlign w:val="center"/>
          </w:tcPr>
          <w:p w14:paraId="0881D1F5" w14:textId="77777777" w:rsidR="003F45C2" w:rsidRPr="00BE31C8" w:rsidRDefault="003F45C2" w:rsidP="00540D37">
            <w:pPr>
              <w:rPr>
                <w:rFonts w:ascii="Arial" w:hAnsi="Arial" w:cs="Arial"/>
                <w:b/>
                <w:bCs/>
                <w:color w:val="000000"/>
                <w:sz w:val="18"/>
                <w:szCs w:val="18"/>
              </w:rPr>
            </w:pPr>
          </w:p>
        </w:tc>
      </w:tr>
      <w:tr w:rsidR="003F45C2" w:rsidRPr="00BE31C8" w14:paraId="7E221989" w14:textId="77777777" w:rsidTr="00540D37">
        <w:trPr>
          <w:trHeight w:val="300"/>
        </w:trPr>
        <w:tc>
          <w:tcPr>
            <w:tcW w:w="5000" w:type="pct"/>
            <w:tcBorders>
              <w:top w:val="single" w:sz="4" w:space="0" w:color="auto"/>
              <w:bottom w:val="single" w:sz="4" w:space="0" w:color="auto"/>
            </w:tcBorders>
            <w:shd w:val="clear" w:color="auto" w:fill="auto"/>
            <w:noWrap/>
            <w:vAlign w:val="center"/>
          </w:tcPr>
          <w:p w14:paraId="47114F75"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İCRA KOMİTESİ:</w:t>
            </w:r>
          </w:p>
        </w:tc>
      </w:tr>
      <w:tr w:rsidR="003F45C2" w:rsidRPr="00BE31C8" w14:paraId="4C6870FF" w14:textId="77777777" w:rsidTr="00540D37">
        <w:trPr>
          <w:trHeight w:val="300"/>
        </w:trPr>
        <w:tc>
          <w:tcPr>
            <w:tcW w:w="5000" w:type="pct"/>
            <w:tcBorders>
              <w:top w:val="single" w:sz="4" w:space="0" w:color="auto"/>
            </w:tcBorders>
            <w:shd w:val="clear" w:color="auto" w:fill="auto"/>
            <w:noWrap/>
            <w:vAlign w:val="center"/>
          </w:tcPr>
          <w:p w14:paraId="7D3A9B65" w14:textId="77777777" w:rsidR="003F45C2" w:rsidRPr="00BE31C8" w:rsidRDefault="003F45C2" w:rsidP="00540D37">
            <w:pPr>
              <w:rPr>
                <w:rFonts w:ascii="Arial" w:hAnsi="Arial" w:cs="Arial"/>
                <w:b/>
                <w:bCs/>
                <w:color w:val="000000"/>
                <w:sz w:val="18"/>
                <w:szCs w:val="18"/>
              </w:rPr>
            </w:pPr>
          </w:p>
        </w:tc>
      </w:tr>
      <w:tr w:rsidR="003F45C2" w:rsidRPr="00BE31C8" w14:paraId="377CF3DC" w14:textId="77777777" w:rsidTr="00540D37">
        <w:trPr>
          <w:trHeight w:val="300"/>
        </w:trPr>
        <w:tc>
          <w:tcPr>
            <w:tcW w:w="5000" w:type="pct"/>
            <w:shd w:val="clear" w:color="auto" w:fill="auto"/>
            <w:noWrap/>
            <w:vAlign w:val="center"/>
          </w:tcPr>
          <w:p w14:paraId="5DC3B17D"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Başkan</w:t>
            </w:r>
            <w:r w:rsidRPr="00BE31C8">
              <w:rPr>
                <w:rFonts w:ascii="Arial" w:hAnsi="Arial" w:cs="Arial"/>
                <w:b/>
                <w:color w:val="000000"/>
                <w:sz w:val="18"/>
                <w:szCs w:val="18"/>
              </w:rPr>
              <w:t>:</w:t>
            </w:r>
            <w:r w:rsidRPr="00BE31C8">
              <w:rPr>
                <w:rFonts w:ascii="Arial" w:hAnsi="Arial" w:cs="Arial"/>
                <w:color w:val="000000"/>
                <w:sz w:val="18"/>
                <w:szCs w:val="18"/>
              </w:rPr>
              <w:t xml:space="preserve">    Adnan Ahmed Yusuf ABDULMALEK</w:t>
            </w:r>
          </w:p>
        </w:tc>
      </w:tr>
      <w:tr w:rsidR="003F45C2" w:rsidRPr="00BE31C8" w14:paraId="624EA56E" w14:textId="77777777" w:rsidTr="00540D37">
        <w:trPr>
          <w:trHeight w:val="300"/>
        </w:trPr>
        <w:tc>
          <w:tcPr>
            <w:tcW w:w="5000" w:type="pct"/>
            <w:shd w:val="clear" w:color="auto" w:fill="auto"/>
            <w:noWrap/>
            <w:vAlign w:val="center"/>
          </w:tcPr>
          <w:p w14:paraId="4FA40488" w14:textId="77777777" w:rsidR="003F45C2" w:rsidRPr="00BE31C8" w:rsidRDefault="003F45C2" w:rsidP="00540D37">
            <w:pPr>
              <w:pStyle w:val="ListeParagraf"/>
              <w:ind w:left="34" w:hanging="34"/>
              <w:rPr>
                <w:rFonts w:ascii="Arial" w:hAnsi="Arial" w:cs="Arial"/>
                <w:b/>
                <w:bCs/>
                <w:color w:val="000000"/>
                <w:sz w:val="18"/>
                <w:szCs w:val="18"/>
              </w:rPr>
            </w:pPr>
            <w:proofErr w:type="spellStart"/>
            <w:proofErr w:type="gramStart"/>
            <w:r w:rsidRPr="00BE31C8">
              <w:rPr>
                <w:rFonts w:ascii="Arial" w:hAnsi="Arial" w:cs="Arial"/>
                <w:b/>
                <w:color w:val="000000"/>
                <w:sz w:val="18"/>
                <w:szCs w:val="18"/>
              </w:rPr>
              <w:t>II.Başkan</w:t>
            </w:r>
            <w:proofErr w:type="spellEnd"/>
            <w:proofErr w:type="gramEnd"/>
            <w:r w:rsidRPr="00BE31C8">
              <w:rPr>
                <w:rFonts w:ascii="Arial" w:hAnsi="Arial" w:cs="Arial"/>
                <w:b/>
                <w:color w:val="000000"/>
                <w:sz w:val="18"/>
                <w:szCs w:val="18"/>
              </w:rPr>
              <w:t>:</w:t>
            </w:r>
            <w:r w:rsidRPr="00BE31C8">
              <w:rPr>
                <w:rFonts w:ascii="Arial" w:hAnsi="Arial" w:cs="Arial"/>
                <w:color w:val="000000"/>
                <w:sz w:val="18"/>
                <w:szCs w:val="18"/>
              </w:rPr>
              <w:t xml:space="preserve"> Yalçın ÖNER</w:t>
            </w:r>
          </w:p>
        </w:tc>
      </w:tr>
      <w:tr w:rsidR="003F45C2" w:rsidRPr="00BE31C8" w14:paraId="29F678AA" w14:textId="77777777" w:rsidTr="00540D37">
        <w:trPr>
          <w:trHeight w:val="300"/>
        </w:trPr>
        <w:tc>
          <w:tcPr>
            <w:tcW w:w="5000" w:type="pct"/>
            <w:shd w:val="clear" w:color="auto" w:fill="auto"/>
            <w:noWrap/>
            <w:vAlign w:val="center"/>
          </w:tcPr>
          <w:p w14:paraId="7E2D467F"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Üye</w:t>
            </w:r>
            <w:r w:rsidRPr="00BE31C8">
              <w:rPr>
                <w:rFonts w:ascii="Arial" w:hAnsi="Arial" w:cs="Arial"/>
                <w:b/>
                <w:color w:val="000000"/>
                <w:sz w:val="18"/>
                <w:szCs w:val="18"/>
              </w:rPr>
              <w:t xml:space="preserve">: </w:t>
            </w:r>
            <w:r>
              <w:rPr>
                <w:rFonts w:ascii="Arial" w:hAnsi="Arial" w:cs="Arial"/>
                <w:b/>
                <w:color w:val="000000"/>
                <w:sz w:val="18"/>
                <w:szCs w:val="18"/>
              </w:rPr>
              <w:t xml:space="preserve">         </w:t>
            </w:r>
            <w:r w:rsidRPr="00BE31C8">
              <w:rPr>
                <w:rFonts w:ascii="Arial" w:hAnsi="Arial" w:cs="Arial"/>
                <w:color w:val="000000"/>
                <w:sz w:val="18"/>
                <w:szCs w:val="18"/>
              </w:rPr>
              <w:t>Osman AKYÜZ</w:t>
            </w:r>
          </w:p>
        </w:tc>
      </w:tr>
      <w:tr w:rsidR="003F45C2" w:rsidRPr="00BE31C8" w14:paraId="162B448A" w14:textId="77777777" w:rsidTr="00540D37">
        <w:trPr>
          <w:trHeight w:val="300"/>
        </w:trPr>
        <w:tc>
          <w:tcPr>
            <w:tcW w:w="5000" w:type="pct"/>
            <w:shd w:val="clear" w:color="auto" w:fill="auto"/>
            <w:noWrap/>
            <w:vAlign w:val="center"/>
          </w:tcPr>
          <w:p w14:paraId="6F7FD56A" w14:textId="5BAD028B" w:rsidR="003F45C2" w:rsidRPr="00BE31C8" w:rsidRDefault="003F45C2" w:rsidP="000B19E9">
            <w:pPr>
              <w:rPr>
                <w:rFonts w:ascii="Arial" w:hAnsi="Arial" w:cs="Arial"/>
                <w:b/>
                <w:bCs/>
                <w:color w:val="000000"/>
                <w:sz w:val="18"/>
                <w:szCs w:val="18"/>
              </w:rPr>
            </w:pPr>
            <w:r w:rsidRPr="00BE31C8">
              <w:rPr>
                <w:rFonts w:ascii="Arial" w:hAnsi="Arial" w:cs="Arial"/>
                <w:b/>
                <w:bCs/>
                <w:color w:val="000000"/>
                <w:sz w:val="18"/>
                <w:szCs w:val="18"/>
              </w:rPr>
              <w:t>Üye</w:t>
            </w:r>
            <w:r w:rsidRPr="00BE31C8">
              <w:rPr>
                <w:rFonts w:ascii="Arial" w:hAnsi="Arial" w:cs="Arial"/>
                <w:b/>
                <w:color w:val="000000"/>
                <w:sz w:val="18"/>
                <w:szCs w:val="18"/>
              </w:rPr>
              <w:t xml:space="preserve">: </w:t>
            </w:r>
            <w:r>
              <w:rPr>
                <w:rFonts w:ascii="Arial" w:hAnsi="Arial" w:cs="Arial"/>
                <w:b/>
                <w:color w:val="000000"/>
                <w:sz w:val="18"/>
                <w:szCs w:val="18"/>
              </w:rPr>
              <w:t xml:space="preserve">         </w:t>
            </w:r>
            <w:r w:rsidRPr="00BE31C8">
              <w:rPr>
                <w:rFonts w:ascii="Arial" w:hAnsi="Arial" w:cs="Arial"/>
                <w:color w:val="000000"/>
                <w:sz w:val="18"/>
                <w:szCs w:val="18"/>
              </w:rPr>
              <w:t xml:space="preserve">Hamad Abdulla Ali </w:t>
            </w:r>
            <w:r w:rsidR="000B19E9">
              <w:rPr>
                <w:rFonts w:ascii="Arial" w:hAnsi="Arial" w:cs="Arial"/>
                <w:color w:val="000000"/>
                <w:sz w:val="18"/>
                <w:szCs w:val="18"/>
              </w:rPr>
              <w:t>ALO</w:t>
            </w:r>
            <w:r w:rsidRPr="00BE31C8">
              <w:rPr>
                <w:rFonts w:ascii="Arial" w:hAnsi="Arial" w:cs="Arial"/>
                <w:color w:val="000000"/>
                <w:sz w:val="18"/>
                <w:szCs w:val="18"/>
              </w:rPr>
              <w:t>QAB</w:t>
            </w:r>
          </w:p>
        </w:tc>
      </w:tr>
      <w:tr w:rsidR="003F45C2" w:rsidRPr="00BE31C8" w14:paraId="7EA0614F" w14:textId="77777777" w:rsidTr="00540D37">
        <w:trPr>
          <w:trHeight w:val="300"/>
        </w:trPr>
        <w:tc>
          <w:tcPr>
            <w:tcW w:w="5000" w:type="pct"/>
            <w:tcBorders>
              <w:bottom w:val="single" w:sz="4" w:space="0" w:color="auto"/>
            </w:tcBorders>
            <w:shd w:val="clear" w:color="auto" w:fill="auto"/>
            <w:noWrap/>
            <w:vAlign w:val="center"/>
          </w:tcPr>
          <w:p w14:paraId="14F10D85" w14:textId="77777777" w:rsidR="003F45C2" w:rsidRPr="00BE31C8" w:rsidRDefault="003F45C2" w:rsidP="00540D37">
            <w:pPr>
              <w:rPr>
                <w:rFonts w:ascii="Arial" w:hAnsi="Arial" w:cs="Arial"/>
                <w:b/>
                <w:bCs/>
                <w:color w:val="000000"/>
                <w:sz w:val="18"/>
                <w:szCs w:val="18"/>
              </w:rPr>
            </w:pPr>
            <w:r w:rsidRPr="00BE31C8">
              <w:rPr>
                <w:rFonts w:ascii="Arial" w:hAnsi="Arial" w:cs="Arial"/>
                <w:b/>
                <w:bCs/>
                <w:color w:val="000000"/>
                <w:sz w:val="18"/>
                <w:szCs w:val="18"/>
              </w:rPr>
              <w:t>Üye</w:t>
            </w:r>
            <w:r w:rsidRPr="00BE31C8">
              <w:rPr>
                <w:rFonts w:ascii="Arial" w:hAnsi="Arial" w:cs="Arial"/>
                <w:b/>
                <w:color w:val="000000"/>
                <w:sz w:val="18"/>
                <w:szCs w:val="18"/>
              </w:rPr>
              <w:t>:</w:t>
            </w:r>
            <w:r w:rsidRPr="00BE31C8">
              <w:rPr>
                <w:rFonts w:ascii="Arial" w:hAnsi="Arial" w:cs="Arial"/>
                <w:color w:val="000000"/>
                <w:sz w:val="18"/>
                <w:szCs w:val="18"/>
              </w:rPr>
              <w:t xml:space="preserve"> </w:t>
            </w:r>
            <w:r>
              <w:rPr>
                <w:rFonts w:ascii="Arial" w:hAnsi="Arial" w:cs="Arial"/>
                <w:color w:val="000000"/>
                <w:sz w:val="18"/>
                <w:szCs w:val="18"/>
              </w:rPr>
              <w:t xml:space="preserve">         </w:t>
            </w:r>
            <w:r w:rsidRPr="00BE31C8">
              <w:rPr>
                <w:rFonts w:ascii="Arial" w:hAnsi="Arial" w:cs="Arial"/>
                <w:color w:val="000000"/>
                <w:sz w:val="18"/>
                <w:szCs w:val="18"/>
              </w:rPr>
              <w:t>Melikşah UTKU</w:t>
            </w:r>
          </w:p>
        </w:tc>
      </w:tr>
    </w:tbl>
    <w:p w14:paraId="69C2042A" w14:textId="60524816" w:rsidR="003F45C2" w:rsidRPr="00BE31C8" w:rsidRDefault="003F45C2" w:rsidP="003F45C2">
      <w:pPr>
        <w:tabs>
          <w:tab w:val="left" w:pos="0"/>
          <w:tab w:val="left" w:pos="567"/>
          <w:tab w:val="left" w:pos="720"/>
        </w:tabs>
        <w:jc w:val="both"/>
        <w:rPr>
          <w:rFonts w:ascii="Arial" w:hAnsi="Arial" w:cs="Arial"/>
          <w:sz w:val="14"/>
          <w:szCs w:val="14"/>
        </w:rPr>
      </w:pPr>
      <w:r w:rsidRPr="00BE31C8">
        <w:rPr>
          <w:rFonts w:ascii="Arial" w:hAnsi="Arial" w:cs="Arial"/>
          <w:sz w:val="14"/>
          <w:szCs w:val="14"/>
          <w:vertAlign w:val="superscript"/>
        </w:rPr>
        <w:t>(*)</w:t>
      </w:r>
      <w:r w:rsidRPr="00BE31C8">
        <w:rPr>
          <w:rFonts w:ascii="Arial" w:hAnsi="Arial" w:cs="Arial"/>
          <w:sz w:val="14"/>
          <w:szCs w:val="14"/>
        </w:rPr>
        <w:t>30</w:t>
      </w:r>
      <w:r w:rsidR="000B19E9">
        <w:rPr>
          <w:rFonts w:ascii="Arial" w:hAnsi="Arial" w:cs="Arial"/>
          <w:sz w:val="14"/>
          <w:szCs w:val="14"/>
        </w:rPr>
        <w:t xml:space="preserve"> Mart </w:t>
      </w:r>
      <w:r w:rsidRPr="00BE31C8">
        <w:rPr>
          <w:rFonts w:ascii="Arial" w:hAnsi="Arial" w:cs="Arial"/>
          <w:sz w:val="14"/>
          <w:szCs w:val="14"/>
        </w:rPr>
        <w:t>2017 tarihli Yönetim Kurulu Toplantısında görev dağılımı yapılmıştır.</w:t>
      </w:r>
    </w:p>
    <w:p w14:paraId="5326B1D3" w14:textId="77777777" w:rsidR="003F45C2" w:rsidRPr="00065C70" w:rsidRDefault="003F45C2" w:rsidP="003F45C2">
      <w:pPr>
        <w:pageBreakBefore/>
        <w:tabs>
          <w:tab w:val="left" w:pos="0"/>
          <w:tab w:val="left" w:pos="567"/>
          <w:tab w:val="left" w:pos="720"/>
        </w:tabs>
        <w:spacing w:before="120" w:line="360" w:lineRule="auto"/>
        <w:jc w:val="both"/>
        <w:rPr>
          <w:rFonts w:ascii="Arial" w:hAnsi="Arial" w:cs="Arial"/>
          <w:sz w:val="20"/>
          <w:szCs w:val="20"/>
        </w:rPr>
      </w:pPr>
      <w:r w:rsidRPr="00065C70">
        <w:rPr>
          <w:rFonts w:ascii="Arial" w:hAnsi="Arial" w:cs="Arial"/>
          <w:b/>
          <w:sz w:val="20"/>
          <w:szCs w:val="20"/>
        </w:rPr>
        <w:lastRenderedPageBreak/>
        <w:t>Ara dönem faaliyet raporuna ilişkin açıklamalar (devamı):</w:t>
      </w:r>
    </w:p>
    <w:p w14:paraId="0E80BB14" w14:textId="72D3DADF" w:rsidR="003F45C2" w:rsidRPr="00C82B69" w:rsidRDefault="003F45C2" w:rsidP="00C82B69">
      <w:pPr>
        <w:pStyle w:val="ListeParagraf"/>
        <w:numPr>
          <w:ilvl w:val="0"/>
          <w:numId w:val="42"/>
        </w:numPr>
        <w:ind w:left="0" w:hanging="462"/>
        <w:jc w:val="both"/>
        <w:rPr>
          <w:rFonts w:ascii="Arial" w:hAnsi="Arial" w:cs="Arial"/>
          <w:b/>
          <w:sz w:val="20"/>
          <w:szCs w:val="20"/>
        </w:rPr>
      </w:pPr>
      <w:r w:rsidRPr="00C82B69">
        <w:rPr>
          <w:rFonts w:ascii="Arial" w:hAnsi="Arial" w:cs="Arial"/>
          <w:b/>
          <w:sz w:val="20"/>
          <w:szCs w:val="20"/>
        </w:rPr>
        <w:t>Banka Hakkında Finansal Bilgiler ve Değerlendirmeler:</w:t>
      </w:r>
    </w:p>
    <w:p w14:paraId="7B95B66B" w14:textId="77777777" w:rsidR="003F45C2" w:rsidRDefault="003F45C2" w:rsidP="003F45C2">
      <w:pPr>
        <w:numPr>
          <w:ilvl w:val="0"/>
          <w:numId w:val="33"/>
        </w:numPr>
        <w:spacing w:before="120" w:after="120"/>
        <w:ind w:left="0" w:hanging="426"/>
        <w:rPr>
          <w:rFonts w:ascii="Arial" w:hAnsi="Arial" w:cs="Arial"/>
          <w:b/>
          <w:sz w:val="20"/>
          <w:szCs w:val="20"/>
        </w:rPr>
      </w:pPr>
      <w:r w:rsidRPr="00065C70">
        <w:rPr>
          <w:rFonts w:ascii="Arial" w:hAnsi="Arial" w:cs="Arial"/>
          <w:b/>
          <w:sz w:val="20"/>
          <w:szCs w:val="20"/>
        </w:rPr>
        <w:t>Başlıca Finansal Göstergeler:</w:t>
      </w:r>
    </w:p>
    <w:tbl>
      <w:tblPr>
        <w:tblW w:w="9500" w:type="dxa"/>
        <w:tblLayout w:type="fixed"/>
        <w:tblLook w:val="0000" w:firstRow="0" w:lastRow="0" w:firstColumn="0" w:lastColumn="0" w:noHBand="0" w:noVBand="0"/>
      </w:tblPr>
      <w:tblGrid>
        <w:gridCol w:w="4090"/>
        <w:gridCol w:w="2929"/>
        <w:gridCol w:w="2481"/>
      </w:tblGrid>
      <w:tr w:rsidR="003F45C2" w:rsidRPr="00A5606A" w14:paraId="6BA6FC8F" w14:textId="77777777" w:rsidTr="000B19E9">
        <w:trPr>
          <w:trHeight w:val="20"/>
        </w:trPr>
        <w:tc>
          <w:tcPr>
            <w:tcW w:w="4090" w:type="dxa"/>
            <w:tcBorders>
              <w:top w:val="single" w:sz="4" w:space="0" w:color="auto"/>
              <w:bottom w:val="single" w:sz="4" w:space="0" w:color="auto"/>
            </w:tcBorders>
            <w:shd w:val="clear" w:color="auto" w:fill="FFFFFF"/>
            <w:vAlign w:val="bottom"/>
          </w:tcPr>
          <w:p w14:paraId="1D65FB07" w14:textId="77777777" w:rsidR="003F45C2" w:rsidRPr="00A5606A" w:rsidRDefault="003F45C2" w:rsidP="000B19E9">
            <w:pPr>
              <w:autoSpaceDE w:val="0"/>
              <w:autoSpaceDN w:val="0"/>
              <w:adjustRightInd w:val="0"/>
              <w:spacing w:before="100" w:beforeAutospacing="1"/>
              <w:ind w:left="-66"/>
              <w:rPr>
                <w:rFonts w:ascii="Arial" w:hAnsi="Arial" w:cs="Arial"/>
                <w:sz w:val="18"/>
                <w:szCs w:val="18"/>
              </w:rPr>
            </w:pPr>
            <w:r w:rsidRPr="00A5606A">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6C5C0C03" w14:textId="77777777" w:rsidR="003F45C2" w:rsidRPr="00A5606A" w:rsidRDefault="003F45C2" w:rsidP="000B19E9">
            <w:pPr>
              <w:autoSpaceDE w:val="0"/>
              <w:autoSpaceDN w:val="0"/>
              <w:adjustRightInd w:val="0"/>
              <w:spacing w:before="100" w:beforeAutospacing="1"/>
              <w:ind w:left="-66"/>
              <w:jc w:val="right"/>
              <w:rPr>
                <w:rFonts w:ascii="Arial" w:hAnsi="Arial" w:cs="Arial"/>
                <w:b/>
                <w:sz w:val="18"/>
                <w:szCs w:val="18"/>
              </w:rPr>
            </w:pPr>
            <w:r w:rsidRPr="00A5606A">
              <w:rPr>
                <w:rFonts w:ascii="Arial" w:hAnsi="Arial" w:cs="Arial"/>
                <w:b/>
                <w:sz w:val="18"/>
                <w:szCs w:val="18"/>
              </w:rPr>
              <w:t>Cari Dönem</w:t>
            </w:r>
          </w:p>
        </w:tc>
        <w:tc>
          <w:tcPr>
            <w:tcW w:w="2481" w:type="dxa"/>
            <w:tcBorders>
              <w:top w:val="single" w:sz="4" w:space="0" w:color="auto"/>
              <w:bottom w:val="single" w:sz="4" w:space="0" w:color="auto"/>
            </w:tcBorders>
            <w:shd w:val="clear" w:color="auto" w:fill="FFFFFF"/>
            <w:vAlign w:val="bottom"/>
          </w:tcPr>
          <w:p w14:paraId="2245D271" w14:textId="77777777" w:rsidR="003F45C2" w:rsidRPr="00A5606A" w:rsidRDefault="003F45C2" w:rsidP="000B19E9">
            <w:pPr>
              <w:autoSpaceDE w:val="0"/>
              <w:autoSpaceDN w:val="0"/>
              <w:adjustRightInd w:val="0"/>
              <w:spacing w:before="100" w:beforeAutospacing="1"/>
              <w:ind w:left="-66"/>
              <w:jc w:val="right"/>
              <w:rPr>
                <w:rFonts w:ascii="Arial" w:hAnsi="Arial" w:cs="Arial"/>
                <w:b/>
                <w:sz w:val="18"/>
                <w:szCs w:val="18"/>
              </w:rPr>
            </w:pPr>
            <w:r w:rsidRPr="00A5606A">
              <w:rPr>
                <w:rFonts w:ascii="Arial" w:hAnsi="Arial" w:cs="Arial"/>
                <w:b/>
                <w:sz w:val="18"/>
                <w:szCs w:val="18"/>
              </w:rPr>
              <w:t>Önceki Dönem</w:t>
            </w:r>
          </w:p>
        </w:tc>
      </w:tr>
      <w:tr w:rsidR="003F45C2" w:rsidRPr="00A5606A" w14:paraId="3399D144" w14:textId="77777777" w:rsidTr="000B19E9">
        <w:trPr>
          <w:trHeight w:val="20"/>
        </w:trPr>
        <w:tc>
          <w:tcPr>
            <w:tcW w:w="4090" w:type="dxa"/>
            <w:tcBorders>
              <w:top w:val="single" w:sz="4" w:space="0" w:color="auto"/>
            </w:tcBorders>
            <w:shd w:val="clear" w:color="auto" w:fill="FFFFFF"/>
            <w:vAlign w:val="bottom"/>
          </w:tcPr>
          <w:p w14:paraId="0033ED0B" w14:textId="77777777" w:rsidR="003F45C2" w:rsidRPr="00A5606A" w:rsidRDefault="003F45C2" w:rsidP="000B19E9">
            <w:pPr>
              <w:autoSpaceDE w:val="0"/>
              <w:autoSpaceDN w:val="0"/>
              <w:adjustRightInd w:val="0"/>
              <w:spacing w:before="100" w:beforeAutospacing="1"/>
              <w:ind w:left="-66"/>
              <w:rPr>
                <w:rFonts w:ascii="Arial" w:hAnsi="Arial" w:cs="Arial"/>
                <w:b/>
                <w:sz w:val="18"/>
                <w:szCs w:val="18"/>
              </w:rPr>
            </w:pPr>
          </w:p>
        </w:tc>
        <w:tc>
          <w:tcPr>
            <w:tcW w:w="2929" w:type="dxa"/>
            <w:tcBorders>
              <w:top w:val="single" w:sz="4" w:space="0" w:color="auto"/>
            </w:tcBorders>
            <w:shd w:val="clear" w:color="auto" w:fill="FFFFFF"/>
            <w:vAlign w:val="bottom"/>
          </w:tcPr>
          <w:p w14:paraId="63197278" w14:textId="77777777" w:rsidR="003F45C2" w:rsidRPr="00A5606A" w:rsidRDefault="003F45C2" w:rsidP="000B19E9">
            <w:pPr>
              <w:autoSpaceDE w:val="0"/>
              <w:autoSpaceDN w:val="0"/>
              <w:adjustRightInd w:val="0"/>
              <w:spacing w:before="100" w:beforeAutospacing="1"/>
              <w:ind w:left="-66"/>
              <w:jc w:val="right"/>
              <w:rPr>
                <w:rFonts w:ascii="Arial" w:hAnsi="Arial" w:cs="Arial"/>
                <w:b/>
                <w:sz w:val="18"/>
                <w:szCs w:val="18"/>
              </w:rPr>
            </w:pPr>
          </w:p>
        </w:tc>
        <w:tc>
          <w:tcPr>
            <w:tcW w:w="2481" w:type="dxa"/>
            <w:tcBorders>
              <w:top w:val="single" w:sz="4" w:space="0" w:color="auto"/>
            </w:tcBorders>
            <w:shd w:val="clear" w:color="auto" w:fill="FFFFFF"/>
            <w:vAlign w:val="bottom"/>
          </w:tcPr>
          <w:p w14:paraId="62495DA1" w14:textId="77777777" w:rsidR="003F45C2" w:rsidRPr="00A5606A" w:rsidRDefault="003F45C2" w:rsidP="000B19E9">
            <w:pPr>
              <w:autoSpaceDE w:val="0"/>
              <w:autoSpaceDN w:val="0"/>
              <w:adjustRightInd w:val="0"/>
              <w:spacing w:before="100" w:beforeAutospacing="1"/>
              <w:ind w:left="-66"/>
              <w:jc w:val="right"/>
              <w:rPr>
                <w:rFonts w:ascii="Arial" w:hAnsi="Arial" w:cs="Arial"/>
                <w:b/>
                <w:sz w:val="18"/>
                <w:szCs w:val="18"/>
              </w:rPr>
            </w:pPr>
          </w:p>
        </w:tc>
      </w:tr>
      <w:tr w:rsidR="000B19E9" w:rsidRPr="00A5606A" w14:paraId="63D00CE8" w14:textId="77777777" w:rsidTr="000B19E9">
        <w:trPr>
          <w:trHeight w:val="20"/>
        </w:trPr>
        <w:tc>
          <w:tcPr>
            <w:tcW w:w="4090" w:type="dxa"/>
            <w:shd w:val="clear" w:color="auto" w:fill="auto"/>
            <w:vAlign w:val="bottom"/>
          </w:tcPr>
          <w:p w14:paraId="2EFDE722" w14:textId="77777777" w:rsidR="000B19E9" w:rsidRPr="00A5606A" w:rsidRDefault="000B19E9" w:rsidP="000B19E9">
            <w:pPr>
              <w:autoSpaceDE w:val="0"/>
              <w:autoSpaceDN w:val="0"/>
              <w:adjustRightInd w:val="0"/>
              <w:spacing w:before="100" w:beforeAutospacing="1"/>
              <w:ind w:left="-66"/>
              <w:rPr>
                <w:rFonts w:ascii="Arial" w:hAnsi="Arial" w:cs="Arial"/>
                <w:sz w:val="18"/>
                <w:szCs w:val="18"/>
              </w:rPr>
            </w:pPr>
            <w:r w:rsidRPr="00A5606A">
              <w:rPr>
                <w:rFonts w:ascii="Arial" w:hAnsi="Arial" w:cs="Arial"/>
                <w:sz w:val="18"/>
                <w:szCs w:val="18"/>
              </w:rPr>
              <w:t>Nakit Değerler ve Merkez Bankası</w:t>
            </w:r>
          </w:p>
        </w:tc>
        <w:tc>
          <w:tcPr>
            <w:tcW w:w="2929" w:type="dxa"/>
            <w:shd w:val="clear" w:color="auto" w:fill="auto"/>
          </w:tcPr>
          <w:p w14:paraId="5D98DD7D" w14:textId="77777777" w:rsidR="000B19E9" w:rsidRPr="00A5606A" w:rsidRDefault="000B19E9" w:rsidP="000B19E9">
            <w:pPr>
              <w:spacing w:before="100" w:beforeAutospacing="1"/>
              <w:jc w:val="right"/>
              <w:rPr>
                <w:rFonts w:ascii="Arial" w:hAnsi="Arial" w:cs="Arial"/>
                <w:bCs/>
                <w:color w:val="000000"/>
                <w:sz w:val="18"/>
                <w:szCs w:val="18"/>
              </w:rPr>
            </w:pPr>
            <w:r w:rsidRPr="00A5606A">
              <w:rPr>
                <w:rFonts w:ascii="Arial" w:hAnsi="Arial" w:cs="Arial"/>
                <w:bCs/>
                <w:color w:val="000000"/>
                <w:sz w:val="18"/>
                <w:szCs w:val="18"/>
              </w:rPr>
              <w:t>5.552.762</w:t>
            </w:r>
          </w:p>
        </w:tc>
        <w:tc>
          <w:tcPr>
            <w:tcW w:w="2481" w:type="dxa"/>
            <w:shd w:val="clear" w:color="auto" w:fill="auto"/>
          </w:tcPr>
          <w:p w14:paraId="4C75F1F4" w14:textId="0D5EFBC9" w:rsidR="000B19E9" w:rsidRPr="00A5606A" w:rsidRDefault="000B19E9" w:rsidP="000B19E9">
            <w:pPr>
              <w:spacing w:before="100" w:beforeAutospacing="1"/>
              <w:jc w:val="right"/>
              <w:rPr>
                <w:rFonts w:ascii="Arial" w:hAnsi="Arial" w:cs="Arial"/>
                <w:bCs/>
                <w:color w:val="000000"/>
                <w:sz w:val="18"/>
                <w:szCs w:val="18"/>
              </w:rPr>
            </w:pPr>
            <w:r w:rsidRPr="000B19E9">
              <w:rPr>
                <w:rFonts w:ascii="Arial" w:hAnsi="Arial" w:cs="Arial"/>
                <w:bCs/>
                <w:color w:val="000000"/>
                <w:sz w:val="18"/>
                <w:szCs w:val="18"/>
              </w:rPr>
              <w:t>5.756.995</w:t>
            </w:r>
          </w:p>
        </w:tc>
      </w:tr>
      <w:tr w:rsidR="000B19E9" w:rsidRPr="00A5606A" w14:paraId="664072CC" w14:textId="77777777" w:rsidTr="000B19E9">
        <w:trPr>
          <w:trHeight w:val="20"/>
        </w:trPr>
        <w:tc>
          <w:tcPr>
            <w:tcW w:w="4090" w:type="dxa"/>
            <w:shd w:val="clear" w:color="auto" w:fill="auto"/>
            <w:vAlign w:val="bottom"/>
          </w:tcPr>
          <w:p w14:paraId="3F8C165E" w14:textId="77777777" w:rsidR="000B19E9" w:rsidRPr="00A5606A" w:rsidRDefault="000B19E9" w:rsidP="000B19E9">
            <w:pPr>
              <w:autoSpaceDE w:val="0"/>
              <w:autoSpaceDN w:val="0"/>
              <w:adjustRightInd w:val="0"/>
              <w:spacing w:before="100" w:beforeAutospacing="1"/>
              <w:ind w:left="-66"/>
              <w:rPr>
                <w:rFonts w:ascii="Arial" w:hAnsi="Arial" w:cs="Arial"/>
                <w:sz w:val="18"/>
                <w:szCs w:val="18"/>
              </w:rPr>
            </w:pPr>
            <w:r w:rsidRPr="00A5606A">
              <w:rPr>
                <w:rFonts w:ascii="Arial" w:hAnsi="Arial" w:cs="Arial"/>
                <w:sz w:val="18"/>
                <w:szCs w:val="18"/>
              </w:rPr>
              <w:t>Bankalar</w:t>
            </w:r>
          </w:p>
        </w:tc>
        <w:tc>
          <w:tcPr>
            <w:tcW w:w="2929" w:type="dxa"/>
            <w:shd w:val="clear" w:color="auto" w:fill="auto"/>
          </w:tcPr>
          <w:p w14:paraId="7C42F82D" w14:textId="77777777" w:rsidR="000B19E9" w:rsidRPr="00A5606A" w:rsidRDefault="000B19E9" w:rsidP="000B19E9">
            <w:pPr>
              <w:spacing w:before="100" w:beforeAutospacing="1"/>
              <w:jc w:val="right"/>
              <w:rPr>
                <w:rFonts w:ascii="Arial" w:hAnsi="Arial" w:cs="Arial"/>
                <w:bCs/>
                <w:color w:val="000000"/>
                <w:sz w:val="18"/>
                <w:szCs w:val="18"/>
              </w:rPr>
            </w:pPr>
            <w:r w:rsidRPr="00A5606A">
              <w:rPr>
                <w:rFonts w:ascii="Arial" w:hAnsi="Arial" w:cs="Arial"/>
                <w:bCs/>
                <w:color w:val="000000"/>
                <w:sz w:val="18"/>
                <w:szCs w:val="18"/>
              </w:rPr>
              <w:t>1.758.280</w:t>
            </w:r>
          </w:p>
        </w:tc>
        <w:tc>
          <w:tcPr>
            <w:tcW w:w="2481" w:type="dxa"/>
            <w:shd w:val="clear" w:color="auto" w:fill="auto"/>
          </w:tcPr>
          <w:p w14:paraId="3037C2FF" w14:textId="3757C6D9" w:rsidR="000B19E9" w:rsidRPr="00A5606A" w:rsidRDefault="000B19E9" w:rsidP="000B19E9">
            <w:pPr>
              <w:spacing w:before="100" w:beforeAutospacing="1"/>
              <w:jc w:val="right"/>
              <w:rPr>
                <w:rFonts w:ascii="Arial" w:hAnsi="Arial" w:cs="Arial"/>
                <w:bCs/>
                <w:color w:val="000000"/>
                <w:sz w:val="18"/>
                <w:szCs w:val="18"/>
              </w:rPr>
            </w:pPr>
            <w:r w:rsidRPr="000B19E9">
              <w:rPr>
                <w:rFonts w:ascii="Arial" w:hAnsi="Arial" w:cs="Arial"/>
                <w:bCs/>
                <w:color w:val="000000"/>
                <w:sz w:val="18"/>
                <w:szCs w:val="18"/>
              </w:rPr>
              <w:t>1.511.407</w:t>
            </w:r>
          </w:p>
        </w:tc>
      </w:tr>
      <w:tr w:rsidR="000B19E9" w:rsidRPr="00A5606A" w14:paraId="607299B2" w14:textId="77777777" w:rsidTr="000B19E9">
        <w:trPr>
          <w:trHeight w:val="20"/>
        </w:trPr>
        <w:tc>
          <w:tcPr>
            <w:tcW w:w="4090" w:type="dxa"/>
            <w:shd w:val="clear" w:color="auto" w:fill="auto"/>
            <w:vAlign w:val="bottom"/>
          </w:tcPr>
          <w:p w14:paraId="5180E4DC" w14:textId="77777777" w:rsidR="000B19E9" w:rsidRPr="00A5606A" w:rsidRDefault="000B19E9" w:rsidP="000B19E9">
            <w:pPr>
              <w:autoSpaceDE w:val="0"/>
              <w:autoSpaceDN w:val="0"/>
              <w:adjustRightInd w:val="0"/>
              <w:spacing w:before="100" w:beforeAutospacing="1"/>
              <w:ind w:left="-66"/>
              <w:rPr>
                <w:rFonts w:ascii="Arial" w:hAnsi="Arial" w:cs="Arial"/>
                <w:sz w:val="18"/>
                <w:szCs w:val="18"/>
              </w:rPr>
            </w:pPr>
            <w:r w:rsidRPr="00A5606A">
              <w:rPr>
                <w:rFonts w:ascii="Arial" w:hAnsi="Arial" w:cs="Arial"/>
                <w:sz w:val="18"/>
                <w:szCs w:val="18"/>
              </w:rPr>
              <w:t>Devlet Borçlanma Senetleri</w:t>
            </w:r>
          </w:p>
        </w:tc>
        <w:tc>
          <w:tcPr>
            <w:tcW w:w="2929" w:type="dxa"/>
            <w:shd w:val="clear" w:color="auto" w:fill="auto"/>
          </w:tcPr>
          <w:p w14:paraId="58D8A336" w14:textId="77777777" w:rsidR="000B19E9" w:rsidRPr="00A5606A" w:rsidRDefault="000B19E9" w:rsidP="000B19E9">
            <w:pPr>
              <w:spacing w:before="100" w:beforeAutospacing="1"/>
              <w:jc w:val="right"/>
              <w:rPr>
                <w:rFonts w:ascii="Arial" w:hAnsi="Arial" w:cs="Arial"/>
                <w:bCs/>
                <w:color w:val="000000"/>
                <w:sz w:val="18"/>
                <w:szCs w:val="18"/>
              </w:rPr>
            </w:pPr>
            <w:r w:rsidRPr="00A5606A">
              <w:rPr>
                <w:rFonts w:ascii="Arial" w:hAnsi="Arial" w:cs="Arial"/>
                <w:bCs/>
                <w:color w:val="000000"/>
                <w:sz w:val="18"/>
                <w:szCs w:val="18"/>
              </w:rPr>
              <w:t>1.546.711</w:t>
            </w:r>
          </w:p>
        </w:tc>
        <w:tc>
          <w:tcPr>
            <w:tcW w:w="2481" w:type="dxa"/>
            <w:shd w:val="clear" w:color="auto" w:fill="auto"/>
          </w:tcPr>
          <w:p w14:paraId="09FA3FEA" w14:textId="2DB4A1F0" w:rsidR="000B19E9" w:rsidRPr="00A5606A" w:rsidRDefault="000B19E9" w:rsidP="000B19E9">
            <w:pPr>
              <w:spacing w:before="100" w:beforeAutospacing="1"/>
              <w:jc w:val="right"/>
              <w:rPr>
                <w:rFonts w:ascii="Arial" w:hAnsi="Arial" w:cs="Arial"/>
                <w:bCs/>
                <w:color w:val="000000"/>
                <w:sz w:val="18"/>
                <w:szCs w:val="18"/>
              </w:rPr>
            </w:pPr>
            <w:r w:rsidRPr="000B19E9">
              <w:rPr>
                <w:rFonts w:ascii="Arial" w:hAnsi="Arial" w:cs="Arial"/>
                <w:bCs/>
                <w:color w:val="000000"/>
                <w:sz w:val="18"/>
                <w:szCs w:val="18"/>
              </w:rPr>
              <w:t>1.277.991</w:t>
            </w:r>
          </w:p>
        </w:tc>
      </w:tr>
      <w:tr w:rsidR="000B19E9" w:rsidRPr="00A5606A" w14:paraId="0937230A" w14:textId="77777777" w:rsidTr="000B19E9">
        <w:trPr>
          <w:trHeight w:val="20"/>
        </w:trPr>
        <w:tc>
          <w:tcPr>
            <w:tcW w:w="4090" w:type="dxa"/>
            <w:shd w:val="clear" w:color="auto" w:fill="auto"/>
            <w:vAlign w:val="bottom"/>
          </w:tcPr>
          <w:p w14:paraId="277F2984" w14:textId="77777777" w:rsidR="000B19E9" w:rsidRPr="00A5606A" w:rsidRDefault="000B19E9" w:rsidP="000B19E9">
            <w:pPr>
              <w:autoSpaceDE w:val="0"/>
              <w:autoSpaceDN w:val="0"/>
              <w:adjustRightInd w:val="0"/>
              <w:spacing w:before="100" w:beforeAutospacing="1"/>
              <w:ind w:left="-66"/>
              <w:rPr>
                <w:rFonts w:ascii="Arial" w:hAnsi="Arial" w:cs="Arial"/>
                <w:sz w:val="18"/>
                <w:szCs w:val="18"/>
              </w:rPr>
            </w:pPr>
            <w:r w:rsidRPr="00A5606A">
              <w:rPr>
                <w:rFonts w:ascii="Arial" w:hAnsi="Arial" w:cs="Arial"/>
                <w:sz w:val="18"/>
                <w:szCs w:val="18"/>
              </w:rPr>
              <w:t>Krediler ve alacaklar</w:t>
            </w:r>
          </w:p>
        </w:tc>
        <w:tc>
          <w:tcPr>
            <w:tcW w:w="2929" w:type="dxa"/>
            <w:shd w:val="clear" w:color="auto" w:fill="auto"/>
          </w:tcPr>
          <w:p w14:paraId="54687D5A" w14:textId="77777777" w:rsidR="000B19E9" w:rsidRPr="00A5606A" w:rsidRDefault="000B19E9" w:rsidP="000B19E9">
            <w:pPr>
              <w:spacing w:before="100" w:beforeAutospacing="1"/>
              <w:jc w:val="right"/>
              <w:rPr>
                <w:rFonts w:ascii="Arial" w:hAnsi="Arial" w:cs="Arial"/>
                <w:bCs/>
                <w:color w:val="000000"/>
                <w:sz w:val="18"/>
                <w:szCs w:val="18"/>
              </w:rPr>
            </w:pPr>
            <w:r w:rsidRPr="00A5606A">
              <w:rPr>
                <w:rFonts w:ascii="Arial" w:hAnsi="Arial" w:cs="Arial"/>
                <w:bCs/>
                <w:color w:val="000000"/>
                <w:sz w:val="18"/>
                <w:szCs w:val="18"/>
              </w:rPr>
              <w:t>24.879.578</w:t>
            </w:r>
          </w:p>
        </w:tc>
        <w:tc>
          <w:tcPr>
            <w:tcW w:w="2481" w:type="dxa"/>
            <w:shd w:val="clear" w:color="auto" w:fill="auto"/>
          </w:tcPr>
          <w:p w14:paraId="479DBBB6" w14:textId="1796332F" w:rsidR="000B19E9" w:rsidRPr="00A5606A" w:rsidRDefault="000B19E9" w:rsidP="000B19E9">
            <w:pPr>
              <w:spacing w:before="100" w:beforeAutospacing="1"/>
              <w:jc w:val="right"/>
              <w:rPr>
                <w:rFonts w:ascii="Arial" w:hAnsi="Arial" w:cs="Arial"/>
                <w:bCs/>
                <w:color w:val="000000"/>
                <w:sz w:val="18"/>
                <w:szCs w:val="18"/>
              </w:rPr>
            </w:pPr>
            <w:r w:rsidRPr="000B19E9">
              <w:rPr>
                <w:rFonts w:ascii="Arial" w:hAnsi="Arial" w:cs="Arial"/>
                <w:bCs/>
                <w:color w:val="000000"/>
                <w:sz w:val="18"/>
                <w:szCs w:val="18"/>
              </w:rPr>
              <w:t>23.943.209</w:t>
            </w:r>
          </w:p>
        </w:tc>
      </w:tr>
      <w:tr w:rsidR="000B19E9" w:rsidRPr="00A5606A" w14:paraId="0ECD8E9D" w14:textId="77777777" w:rsidTr="000B19E9">
        <w:trPr>
          <w:trHeight w:val="20"/>
        </w:trPr>
        <w:tc>
          <w:tcPr>
            <w:tcW w:w="4090" w:type="dxa"/>
            <w:shd w:val="clear" w:color="auto" w:fill="auto"/>
            <w:vAlign w:val="center"/>
          </w:tcPr>
          <w:p w14:paraId="2347FC05" w14:textId="77777777" w:rsidR="000B19E9" w:rsidRPr="00A5606A" w:rsidRDefault="000B19E9" w:rsidP="000B19E9">
            <w:pPr>
              <w:autoSpaceDE w:val="0"/>
              <w:autoSpaceDN w:val="0"/>
              <w:adjustRightInd w:val="0"/>
              <w:spacing w:before="100" w:beforeAutospacing="1"/>
              <w:ind w:left="-66"/>
              <w:rPr>
                <w:rFonts w:ascii="Arial" w:hAnsi="Arial" w:cs="Arial"/>
                <w:sz w:val="18"/>
                <w:szCs w:val="18"/>
              </w:rPr>
            </w:pPr>
            <w:r w:rsidRPr="00A5606A">
              <w:rPr>
                <w:rFonts w:ascii="Arial" w:hAnsi="Arial" w:cs="Arial"/>
                <w:sz w:val="18"/>
                <w:szCs w:val="18"/>
              </w:rPr>
              <w:t>Finansal Kiralama alacakları</w:t>
            </w:r>
          </w:p>
        </w:tc>
        <w:tc>
          <w:tcPr>
            <w:tcW w:w="2929" w:type="dxa"/>
            <w:shd w:val="clear" w:color="auto" w:fill="auto"/>
          </w:tcPr>
          <w:p w14:paraId="1B9C06F0" w14:textId="77777777" w:rsidR="000B19E9" w:rsidRPr="00A5606A" w:rsidRDefault="000B19E9" w:rsidP="000B19E9">
            <w:pPr>
              <w:spacing w:before="100" w:beforeAutospacing="1"/>
              <w:jc w:val="right"/>
              <w:rPr>
                <w:rFonts w:ascii="Arial" w:hAnsi="Arial" w:cs="Arial"/>
                <w:bCs/>
                <w:color w:val="000000"/>
                <w:sz w:val="18"/>
                <w:szCs w:val="18"/>
              </w:rPr>
            </w:pPr>
            <w:r w:rsidRPr="00A5606A">
              <w:rPr>
                <w:rFonts w:ascii="Arial" w:hAnsi="Arial" w:cs="Arial"/>
                <w:bCs/>
                <w:color w:val="000000"/>
                <w:sz w:val="18"/>
                <w:szCs w:val="18"/>
              </w:rPr>
              <w:t>724.906</w:t>
            </w:r>
          </w:p>
        </w:tc>
        <w:tc>
          <w:tcPr>
            <w:tcW w:w="2481" w:type="dxa"/>
            <w:shd w:val="clear" w:color="auto" w:fill="auto"/>
          </w:tcPr>
          <w:p w14:paraId="4BC2E4BA" w14:textId="55D4BB5C" w:rsidR="000B19E9" w:rsidRPr="00A5606A" w:rsidRDefault="000B19E9" w:rsidP="000B19E9">
            <w:pPr>
              <w:spacing w:before="100" w:beforeAutospacing="1"/>
              <w:jc w:val="right"/>
              <w:rPr>
                <w:rFonts w:ascii="Arial" w:hAnsi="Arial" w:cs="Arial"/>
                <w:bCs/>
                <w:color w:val="000000"/>
                <w:sz w:val="18"/>
                <w:szCs w:val="18"/>
              </w:rPr>
            </w:pPr>
            <w:r w:rsidRPr="000B19E9">
              <w:rPr>
                <w:rFonts w:ascii="Arial" w:hAnsi="Arial" w:cs="Arial"/>
                <w:bCs/>
                <w:color w:val="000000"/>
                <w:sz w:val="18"/>
                <w:szCs w:val="18"/>
              </w:rPr>
              <w:t>737.081</w:t>
            </w:r>
          </w:p>
        </w:tc>
      </w:tr>
      <w:tr w:rsidR="000B19E9" w:rsidRPr="00A5606A" w14:paraId="0DBA5633" w14:textId="77777777" w:rsidTr="000B19E9">
        <w:trPr>
          <w:trHeight w:val="20"/>
        </w:trPr>
        <w:tc>
          <w:tcPr>
            <w:tcW w:w="4090" w:type="dxa"/>
            <w:shd w:val="clear" w:color="auto" w:fill="auto"/>
            <w:vAlign w:val="center"/>
          </w:tcPr>
          <w:p w14:paraId="7EE4C4BE" w14:textId="77777777" w:rsidR="000B19E9" w:rsidRPr="00A5606A" w:rsidRDefault="000B19E9" w:rsidP="000B19E9">
            <w:pPr>
              <w:autoSpaceDE w:val="0"/>
              <w:autoSpaceDN w:val="0"/>
              <w:adjustRightInd w:val="0"/>
              <w:spacing w:before="100" w:beforeAutospacing="1"/>
              <w:ind w:left="-66"/>
              <w:rPr>
                <w:rFonts w:ascii="Arial" w:hAnsi="Arial" w:cs="Arial"/>
                <w:sz w:val="18"/>
                <w:szCs w:val="18"/>
              </w:rPr>
            </w:pPr>
            <w:r w:rsidRPr="00A5606A">
              <w:rPr>
                <w:rFonts w:ascii="Arial" w:hAnsi="Arial" w:cs="Arial"/>
                <w:sz w:val="18"/>
                <w:szCs w:val="18"/>
              </w:rPr>
              <w:t>Diğer</w:t>
            </w:r>
          </w:p>
        </w:tc>
        <w:tc>
          <w:tcPr>
            <w:tcW w:w="2929" w:type="dxa"/>
            <w:shd w:val="clear" w:color="auto" w:fill="auto"/>
          </w:tcPr>
          <w:p w14:paraId="295CB791" w14:textId="77777777" w:rsidR="000B19E9" w:rsidRPr="00A5606A" w:rsidRDefault="000B19E9" w:rsidP="000B19E9">
            <w:pPr>
              <w:spacing w:before="100" w:beforeAutospacing="1"/>
              <w:jc w:val="right"/>
              <w:rPr>
                <w:rFonts w:ascii="Arial" w:hAnsi="Arial" w:cs="Arial"/>
                <w:bCs/>
                <w:color w:val="000000"/>
                <w:sz w:val="18"/>
                <w:szCs w:val="18"/>
              </w:rPr>
            </w:pPr>
            <w:r w:rsidRPr="00A5606A">
              <w:rPr>
                <w:rFonts w:ascii="Arial" w:hAnsi="Arial" w:cs="Arial"/>
                <w:bCs/>
                <w:color w:val="000000"/>
                <w:sz w:val="18"/>
                <w:szCs w:val="18"/>
              </w:rPr>
              <w:t>2.</w:t>
            </w:r>
            <w:r>
              <w:rPr>
                <w:rFonts w:ascii="Arial" w:hAnsi="Arial" w:cs="Arial"/>
                <w:bCs/>
                <w:color w:val="000000"/>
                <w:sz w:val="18"/>
                <w:szCs w:val="18"/>
              </w:rPr>
              <w:t>707</w:t>
            </w:r>
            <w:r w:rsidRPr="00A5606A">
              <w:rPr>
                <w:rFonts w:ascii="Arial" w:hAnsi="Arial" w:cs="Arial"/>
                <w:bCs/>
                <w:color w:val="000000"/>
                <w:sz w:val="18"/>
                <w:szCs w:val="18"/>
              </w:rPr>
              <w:t>.5</w:t>
            </w:r>
            <w:r>
              <w:rPr>
                <w:rFonts w:ascii="Arial" w:hAnsi="Arial" w:cs="Arial"/>
                <w:bCs/>
                <w:color w:val="000000"/>
                <w:sz w:val="18"/>
                <w:szCs w:val="18"/>
              </w:rPr>
              <w:t>96</w:t>
            </w:r>
          </w:p>
        </w:tc>
        <w:tc>
          <w:tcPr>
            <w:tcW w:w="2481" w:type="dxa"/>
            <w:shd w:val="clear" w:color="auto" w:fill="auto"/>
          </w:tcPr>
          <w:p w14:paraId="64FB09F8" w14:textId="5E766CBC" w:rsidR="000B19E9" w:rsidRPr="00A5606A" w:rsidRDefault="000B19E9" w:rsidP="000B19E9">
            <w:pPr>
              <w:spacing w:before="100" w:beforeAutospacing="1"/>
              <w:jc w:val="right"/>
              <w:rPr>
                <w:rFonts w:ascii="Arial" w:hAnsi="Arial" w:cs="Arial"/>
                <w:bCs/>
                <w:color w:val="000000"/>
                <w:sz w:val="18"/>
                <w:szCs w:val="18"/>
              </w:rPr>
            </w:pPr>
            <w:r w:rsidRPr="000B19E9">
              <w:rPr>
                <w:rFonts w:ascii="Arial" w:hAnsi="Arial" w:cs="Arial"/>
                <w:bCs/>
                <w:color w:val="000000"/>
                <w:sz w:val="18"/>
                <w:szCs w:val="18"/>
              </w:rPr>
              <w:t>3.105.024</w:t>
            </w:r>
          </w:p>
        </w:tc>
      </w:tr>
      <w:tr w:rsidR="003F45C2" w:rsidRPr="00A5606A" w14:paraId="5B56EB34" w14:textId="77777777" w:rsidTr="000B19E9">
        <w:trPr>
          <w:trHeight w:val="20"/>
        </w:trPr>
        <w:tc>
          <w:tcPr>
            <w:tcW w:w="4090" w:type="dxa"/>
            <w:tcBorders>
              <w:bottom w:val="single" w:sz="4" w:space="0" w:color="auto"/>
            </w:tcBorders>
            <w:shd w:val="clear" w:color="auto" w:fill="auto"/>
            <w:vAlign w:val="center"/>
          </w:tcPr>
          <w:p w14:paraId="4089939B" w14:textId="77777777" w:rsidR="003F45C2" w:rsidRPr="00A5606A" w:rsidRDefault="003F45C2" w:rsidP="000B19E9">
            <w:pPr>
              <w:autoSpaceDE w:val="0"/>
              <w:autoSpaceDN w:val="0"/>
              <w:adjustRightInd w:val="0"/>
              <w:spacing w:before="100" w:beforeAutospacing="1"/>
              <w:ind w:left="-66"/>
              <w:rPr>
                <w:rFonts w:ascii="Arial" w:hAnsi="Arial" w:cs="Arial"/>
                <w:sz w:val="18"/>
                <w:szCs w:val="18"/>
              </w:rPr>
            </w:pPr>
          </w:p>
        </w:tc>
        <w:tc>
          <w:tcPr>
            <w:tcW w:w="2929" w:type="dxa"/>
            <w:tcBorders>
              <w:bottom w:val="single" w:sz="4" w:space="0" w:color="auto"/>
            </w:tcBorders>
            <w:shd w:val="clear" w:color="auto" w:fill="auto"/>
            <w:vAlign w:val="center"/>
          </w:tcPr>
          <w:p w14:paraId="78F07A2C" w14:textId="77777777" w:rsidR="003F45C2" w:rsidRPr="00A5606A" w:rsidRDefault="003F45C2" w:rsidP="000B19E9">
            <w:pPr>
              <w:autoSpaceDE w:val="0"/>
              <w:autoSpaceDN w:val="0"/>
              <w:adjustRightInd w:val="0"/>
              <w:spacing w:before="100" w:beforeAutospacing="1"/>
              <w:ind w:left="-66"/>
              <w:jc w:val="right"/>
              <w:rPr>
                <w:rFonts w:ascii="Arial" w:hAnsi="Arial" w:cs="Arial"/>
                <w:bCs/>
                <w:color w:val="000000"/>
                <w:sz w:val="18"/>
                <w:szCs w:val="18"/>
              </w:rPr>
            </w:pPr>
          </w:p>
        </w:tc>
        <w:tc>
          <w:tcPr>
            <w:tcW w:w="2481" w:type="dxa"/>
            <w:tcBorders>
              <w:bottom w:val="single" w:sz="4" w:space="0" w:color="auto"/>
            </w:tcBorders>
            <w:shd w:val="clear" w:color="auto" w:fill="auto"/>
            <w:vAlign w:val="center"/>
          </w:tcPr>
          <w:p w14:paraId="3C8BD429" w14:textId="77777777" w:rsidR="003F45C2" w:rsidRPr="00A5606A" w:rsidRDefault="003F45C2" w:rsidP="000B19E9">
            <w:pPr>
              <w:spacing w:before="100" w:beforeAutospacing="1"/>
              <w:jc w:val="right"/>
              <w:rPr>
                <w:rFonts w:ascii="Arial" w:hAnsi="Arial" w:cs="Arial"/>
                <w:bCs/>
                <w:color w:val="000000"/>
                <w:sz w:val="18"/>
                <w:szCs w:val="18"/>
              </w:rPr>
            </w:pPr>
          </w:p>
        </w:tc>
      </w:tr>
      <w:tr w:rsidR="003F45C2" w:rsidRPr="00A5606A" w14:paraId="68AF0451" w14:textId="77777777" w:rsidTr="000B19E9">
        <w:trPr>
          <w:trHeight w:val="20"/>
        </w:trPr>
        <w:tc>
          <w:tcPr>
            <w:tcW w:w="4090" w:type="dxa"/>
            <w:tcBorders>
              <w:top w:val="single" w:sz="4" w:space="0" w:color="auto"/>
              <w:bottom w:val="double" w:sz="4" w:space="0" w:color="auto"/>
            </w:tcBorders>
            <w:shd w:val="clear" w:color="auto" w:fill="FFFFFF"/>
            <w:vAlign w:val="bottom"/>
          </w:tcPr>
          <w:p w14:paraId="308A2094" w14:textId="77777777" w:rsidR="003F45C2" w:rsidRPr="00A5606A" w:rsidRDefault="003F45C2" w:rsidP="000B19E9">
            <w:pPr>
              <w:autoSpaceDE w:val="0"/>
              <w:autoSpaceDN w:val="0"/>
              <w:adjustRightInd w:val="0"/>
              <w:spacing w:before="100" w:beforeAutospacing="1"/>
              <w:ind w:left="-66"/>
              <w:rPr>
                <w:rFonts w:ascii="Arial" w:hAnsi="Arial" w:cs="Arial"/>
                <w:b/>
                <w:bCs/>
                <w:sz w:val="18"/>
                <w:szCs w:val="18"/>
              </w:rPr>
            </w:pPr>
            <w:r w:rsidRPr="00A5606A">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bottom"/>
          </w:tcPr>
          <w:p w14:paraId="3E109CD1" w14:textId="77777777" w:rsidR="003F45C2" w:rsidRPr="00A5606A" w:rsidRDefault="003F45C2" w:rsidP="000B19E9">
            <w:pPr>
              <w:spacing w:before="100" w:beforeAutospacing="1"/>
              <w:jc w:val="right"/>
              <w:rPr>
                <w:rFonts w:ascii="Arial" w:hAnsi="Arial" w:cs="Arial"/>
                <w:b/>
                <w:bCs/>
                <w:sz w:val="18"/>
                <w:szCs w:val="18"/>
              </w:rPr>
            </w:pPr>
            <w:r w:rsidRPr="00B85E00">
              <w:rPr>
                <w:rFonts w:ascii="Arial" w:hAnsi="Arial" w:cs="Arial"/>
                <w:b/>
                <w:bCs/>
                <w:sz w:val="18"/>
                <w:szCs w:val="18"/>
              </w:rPr>
              <w:t>37.169.833</w:t>
            </w:r>
          </w:p>
        </w:tc>
        <w:tc>
          <w:tcPr>
            <w:tcW w:w="2481" w:type="dxa"/>
            <w:tcBorders>
              <w:top w:val="single" w:sz="4" w:space="0" w:color="auto"/>
              <w:bottom w:val="double" w:sz="4" w:space="0" w:color="auto"/>
            </w:tcBorders>
            <w:shd w:val="clear" w:color="auto" w:fill="FFFFFF"/>
            <w:vAlign w:val="bottom"/>
          </w:tcPr>
          <w:p w14:paraId="1E5CC99B" w14:textId="77777777" w:rsidR="003F45C2" w:rsidRPr="00A5606A" w:rsidRDefault="003F45C2" w:rsidP="000B19E9">
            <w:pPr>
              <w:spacing w:before="100" w:beforeAutospacing="1"/>
              <w:jc w:val="right"/>
              <w:rPr>
                <w:rFonts w:ascii="Arial" w:hAnsi="Arial" w:cs="Arial"/>
                <w:b/>
                <w:bCs/>
                <w:sz w:val="18"/>
                <w:szCs w:val="18"/>
              </w:rPr>
            </w:pPr>
            <w:r w:rsidRPr="00004DE8">
              <w:rPr>
                <w:rFonts w:ascii="Arial" w:hAnsi="Arial" w:cs="Arial"/>
                <w:b/>
                <w:bCs/>
                <w:sz w:val="18"/>
                <w:szCs w:val="18"/>
              </w:rPr>
              <w:t>36.331.707</w:t>
            </w:r>
          </w:p>
        </w:tc>
      </w:tr>
      <w:tr w:rsidR="003F45C2" w:rsidRPr="00A5606A" w14:paraId="1F7C4025" w14:textId="77777777" w:rsidTr="000B19E9">
        <w:trPr>
          <w:trHeight w:val="20"/>
        </w:trPr>
        <w:tc>
          <w:tcPr>
            <w:tcW w:w="4090" w:type="dxa"/>
            <w:tcBorders>
              <w:top w:val="double" w:sz="4" w:space="0" w:color="auto"/>
              <w:bottom w:val="single" w:sz="4" w:space="0" w:color="auto"/>
            </w:tcBorders>
            <w:shd w:val="clear" w:color="auto" w:fill="auto"/>
            <w:vAlign w:val="bottom"/>
          </w:tcPr>
          <w:p w14:paraId="1D457C6E" w14:textId="77777777" w:rsidR="003F45C2" w:rsidRPr="00A5606A" w:rsidRDefault="003F45C2" w:rsidP="000B19E9">
            <w:pPr>
              <w:autoSpaceDE w:val="0"/>
              <w:autoSpaceDN w:val="0"/>
              <w:adjustRightInd w:val="0"/>
              <w:spacing w:before="100" w:beforeAutospacing="1"/>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0DC35C1C" w14:textId="77777777" w:rsidR="003F45C2" w:rsidRPr="00A5606A" w:rsidRDefault="003F45C2" w:rsidP="000B19E9">
            <w:pPr>
              <w:spacing w:before="100" w:beforeAutospacing="1"/>
              <w:jc w:val="right"/>
              <w:rPr>
                <w:rFonts w:ascii="Arial" w:hAnsi="Arial" w:cs="Arial"/>
                <w:b/>
                <w:bCs/>
                <w:sz w:val="18"/>
                <w:szCs w:val="18"/>
              </w:rPr>
            </w:pPr>
          </w:p>
        </w:tc>
        <w:tc>
          <w:tcPr>
            <w:tcW w:w="2481" w:type="dxa"/>
            <w:tcBorders>
              <w:top w:val="double" w:sz="4" w:space="0" w:color="auto"/>
              <w:bottom w:val="single" w:sz="4" w:space="0" w:color="auto"/>
            </w:tcBorders>
            <w:shd w:val="clear" w:color="auto" w:fill="auto"/>
            <w:vAlign w:val="bottom"/>
          </w:tcPr>
          <w:p w14:paraId="1AB150FA" w14:textId="77777777" w:rsidR="003F45C2" w:rsidRPr="00A5606A" w:rsidRDefault="003F45C2" w:rsidP="000B19E9">
            <w:pPr>
              <w:spacing w:before="100" w:beforeAutospacing="1"/>
              <w:jc w:val="center"/>
              <w:rPr>
                <w:rFonts w:ascii="Arial" w:hAnsi="Arial" w:cs="Arial"/>
                <w:b/>
                <w:bCs/>
                <w:sz w:val="18"/>
                <w:szCs w:val="18"/>
              </w:rPr>
            </w:pPr>
          </w:p>
        </w:tc>
      </w:tr>
      <w:tr w:rsidR="003F45C2" w:rsidRPr="00A5606A" w14:paraId="64B8F965" w14:textId="77777777" w:rsidTr="000B19E9">
        <w:trPr>
          <w:trHeight w:val="20"/>
        </w:trPr>
        <w:tc>
          <w:tcPr>
            <w:tcW w:w="4090" w:type="dxa"/>
            <w:tcBorders>
              <w:top w:val="single" w:sz="4" w:space="0" w:color="auto"/>
              <w:bottom w:val="single" w:sz="4" w:space="0" w:color="auto"/>
            </w:tcBorders>
            <w:shd w:val="clear" w:color="auto" w:fill="FFFFFF"/>
            <w:vAlign w:val="bottom"/>
          </w:tcPr>
          <w:p w14:paraId="7CB57D31" w14:textId="77777777" w:rsidR="003F45C2" w:rsidRPr="00A5606A" w:rsidRDefault="003F45C2" w:rsidP="000B19E9">
            <w:pPr>
              <w:autoSpaceDE w:val="0"/>
              <w:autoSpaceDN w:val="0"/>
              <w:adjustRightInd w:val="0"/>
              <w:spacing w:before="100" w:beforeAutospacing="1"/>
              <w:ind w:left="-66"/>
              <w:rPr>
                <w:rFonts w:ascii="Arial" w:hAnsi="Arial" w:cs="Arial"/>
                <w:b/>
                <w:sz w:val="18"/>
                <w:szCs w:val="18"/>
              </w:rPr>
            </w:pPr>
            <w:r w:rsidRPr="00A5606A">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5990B204" w14:textId="77777777" w:rsidR="003F45C2" w:rsidRPr="00A5606A" w:rsidRDefault="003F45C2" w:rsidP="000B19E9">
            <w:pPr>
              <w:autoSpaceDE w:val="0"/>
              <w:autoSpaceDN w:val="0"/>
              <w:adjustRightInd w:val="0"/>
              <w:spacing w:before="100" w:beforeAutospacing="1"/>
              <w:ind w:left="-30"/>
              <w:jc w:val="right"/>
              <w:rPr>
                <w:rFonts w:ascii="Arial" w:hAnsi="Arial" w:cs="Arial"/>
                <w:sz w:val="18"/>
                <w:szCs w:val="18"/>
              </w:rPr>
            </w:pPr>
            <w:r w:rsidRPr="00A5606A">
              <w:rPr>
                <w:rFonts w:ascii="Arial" w:hAnsi="Arial" w:cs="Arial"/>
                <w:b/>
                <w:sz w:val="18"/>
                <w:szCs w:val="18"/>
              </w:rPr>
              <w:t>Cari Dönem</w:t>
            </w:r>
          </w:p>
        </w:tc>
        <w:tc>
          <w:tcPr>
            <w:tcW w:w="2481" w:type="dxa"/>
            <w:tcBorders>
              <w:top w:val="single" w:sz="4" w:space="0" w:color="auto"/>
              <w:bottom w:val="single" w:sz="4" w:space="0" w:color="auto"/>
            </w:tcBorders>
            <w:shd w:val="clear" w:color="auto" w:fill="FFFFFF"/>
            <w:vAlign w:val="bottom"/>
          </w:tcPr>
          <w:p w14:paraId="1F0A2EFA" w14:textId="77777777" w:rsidR="003F45C2" w:rsidRPr="00A5606A" w:rsidRDefault="003F45C2" w:rsidP="000B19E9">
            <w:pPr>
              <w:autoSpaceDE w:val="0"/>
              <w:autoSpaceDN w:val="0"/>
              <w:adjustRightInd w:val="0"/>
              <w:spacing w:before="100" w:beforeAutospacing="1"/>
              <w:ind w:left="-30"/>
              <w:jc w:val="right"/>
              <w:rPr>
                <w:rFonts w:ascii="Arial" w:hAnsi="Arial" w:cs="Arial"/>
                <w:sz w:val="18"/>
                <w:szCs w:val="18"/>
              </w:rPr>
            </w:pPr>
            <w:r w:rsidRPr="00A5606A">
              <w:rPr>
                <w:rFonts w:ascii="Arial" w:hAnsi="Arial" w:cs="Arial"/>
                <w:b/>
                <w:sz w:val="18"/>
                <w:szCs w:val="18"/>
              </w:rPr>
              <w:t>Önceki Dönem</w:t>
            </w:r>
          </w:p>
        </w:tc>
      </w:tr>
      <w:tr w:rsidR="003F45C2" w:rsidRPr="00A5606A" w14:paraId="397BD55C" w14:textId="77777777" w:rsidTr="000B19E9">
        <w:trPr>
          <w:trHeight w:val="20"/>
        </w:trPr>
        <w:tc>
          <w:tcPr>
            <w:tcW w:w="4090" w:type="dxa"/>
            <w:tcBorders>
              <w:top w:val="single" w:sz="4" w:space="0" w:color="auto"/>
            </w:tcBorders>
            <w:shd w:val="clear" w:color="auto" w:fill="FFFFFF"/>
            <w:vAlign w:val="bottom"/>
          </w:tcPr>
          <w:p w14:paraId="274489F5" w14:textId="77777777" w:rsidR="003F45C2" w:rsidRPr="00A5606A" w:rsidRDefault="003F45C2" w:rsidP="000B19E9">
            <w:pPr>
              <w:autoSpaceDE w:val="0"/>
              <w:autoSpaceDN w:val="0"/>
              <w:adjustRightInd w:val="0"/>
              <w:spacing w:before="100" w:beforeAutospacing="1"/>
              <w:ind w:left="-66"/>
              <w:rPr>
                <w:rFonts w:ascii="Arial" w:hAnsi="Arial" w:cs="Arial"/>
                <w:b/>
                <w:sz w:val="18"/>
                <w:szCs w:val="18"/>
              </w:rPr>
            </w:pPr>
          </w:p>
        </w:tc>
        <w:tc>
          <w:tcPr>
            <w:tcW w:w="2929" w:type="dxa"/>
            <w:tcBorders>
              <w:top w:val="single" w:sz="4" w:space="0" w:color="auto"/>
            </w:tcBorders>
            <w:shd w:val="clear" w:color="auto" w:fill="FFFFFF"/>
            <w:vAlign w:val="bottom"/>
          </w:tcPr>
          <w:p w14:paraId="0B6D55EC" w14:textId="77777777" w:rsidR="003F45C2" w:rsidRPr="00A5606A" w:rsidRDefault="003F45C2" w:rsidP="000B19E9">
            <w:pPr>
              <w:autoSpaceDE w:val="0"/>
              <w:autoSpaceDN w:val="0"/>
              <w:adjustRightInd w:val="0"/>
              <w:spacing w:before="100" w:beforeAutospacing="1"/>
              <w:ind w:left="-30"/>
              <w:jc w:val="right"/>
              <w:rPr>
                <w:rFonts w:ascii="Arial" w:hAnsi="Arial" w:cs="Arial"/>
                <w:b/>
                <w:sz w:val="18"/>
                <w:szCs w:val="18"/>
              </w:rPr>
            </w:pPr>
          </w:p>
        </w:tc>
        <w:tc>
          <w:tcPr>
            <w:tcW w:w="2481" w:type="dxa"/>
            <w:tcBorders>
              <w:top w:val="single" w:sz="4" w:space="0" w:color="auto"/>
            </w:tcBorders>
            <w:shd w:val="clear" w:color="auto" w:fill="FFFFFF"/>
            <w:vAlign w:val="bottom"/>
          </w:tcPr>
          <w:p w14:paraId="7C85F102" w14:textId="77777777" w:rsidR="003F45C2" w:rsidRPr="00A5606A" w:rsidRDefault="003F45C2" w:rsidP="000B19E9">
            <w:pPr>
              <w:autoSpaceDE w:val="0"/>
              <w:autoSpaceDN w:val="0"/>
              <w:adjustRightInd w:val="0"/>
              <w:spacing w:before="100" w:beforeAutospacing="1"/>
              <w:ind w:left="-30"/>
              <w:jc w:val="right"/>
              <w:rPr>
                <w:rFonts w:ascii="Arial" w:hAnsi="Arial" w:cs="Arial"/>
                <w:b/>
                <w:sz w:val="18"/>
                <w:szCs w:val="18"/>
              </w:rPr>
            </w:pPr>
          </w:p>
        </w:tc>
      </w:tr>
      <w:tr w:rsidR="003F45C2" w:rsidRPr="00A5606A" w14:paraId="5A254AE6" w14:textId="77777777" w:rsidTr="000B19E9">
        <w:trPr>
          <w:trHeight w:val="20"/>
        </w:trPr>
        <w:tc>
          <w:tcPr>
            <w:tcW w:w="4090" w:type="dxa"/>
            <w:shd w:val="clear" w:color="auto" w:fill="auto"/>
            <w:vAlign w:val="bottom"/>
          </w:tcPr>
          <w:p w14:paraId="5EB4F92C" w14:textId="77777777" w:rsidR="003F45C2" w:rsidRPr="00A5606A" w:rsidRDefault="003F45C2" w:rsidP="000B19E9">
            <w:pPr>
              <w:autoSpaceDE w:val="0"/>
              <w:autoSpaceDN w:val="0"/>
              <w:adjustRightInd w:val="0"/>
              <w:spacing w:before="100" w:beforeAutospacing="1"/>
              <w:ind w:left="-66"/>
              <w:rPr>
                <w:rFonts w:ascii="Arial" w:hAnsi="Arial" w:cs="Arial"/>
                <w:sz w:val="18"/>
                <w:szCs w:val="18"/>
              </w:rPr>
            </w:pPr>
            <w:r w:rsidRPr="00A5606A">
              <w:rPr>
                <w:rFonts w:ascii="Arial" w:hAnsi="Arial" w:cs="Arial"/>
                <w:sz w:val="18"/>
                <w:szCs w:val="18"/>
              </w:rPr>
              <w:t>Toplanan Fonlar</w:t>
            </w:r>
          </w:p>
        </w:tc>
        <w:tc>
          <w:tcPr>
            <w:tcW w:w="2929" w:type="dxa"/>
            <w:shd w:val="clear" w:color="auto" w:fill="auto"/>
            <w:vAlign w:val="bottom"/>
          </w:tcPr>
          <w:p w14:paraId="5FC7E326" w14:textId="77777777" w:rsidR="003F45C2" w:rsidRPr="00A5606A" w:rsidRDefault="003F45C2" w:rsidP="000B19E9">
            <w:pPr>
              <w:spacing w:before="100" w:beforeAutospacing="1"/>
              <w:jc w:val="right"/>
              <w:rPr>
                <w:rFonts w:ascii="Arial" w:hAnsi="Arial" w:cs="Arial"/>
                <w:bCs/>
                <w:color w:val="000000"/>
                <w:sz w:val="18"/>
                <w:szCs w:val="18"/>
              </w:rPr>
            </w:pPr>
            <w:r w:rsidRPr="00A5606A">
              <w:rPr>
                <w:rFonts w:ascii="Arial" w:hAnsi="Arial" w:cs="Arial"/>
                <w:bCs/>
                <w:color w:val="000000"/>
                <w:sz w:val="18"/>
                <w:szCs w:val="18"/>
              </w:rPr>
              <w:t>26.0</w:t>
            </w:r>
            <w:r>
              <w:rPr>
                <w:rFonts w:ascii="Arial" w:hAnsi="Arial" w:cs="Arial"/>
                <w:bCs/>
                <w:color w:val="000000"/>
                <w:sz w:val="18"/>
                <w:szCs w:val="18"/>
              </w:rPr>
              <w:t>84</w:t>
            </w:r>
            <w:r w:rsidRPr="00A5606A">
              <w:rPr>
                <w:rFonts w:ascii="Arial" w:hAnsi="Arial" w:cs="Arial"/>
                <w:bCs/>
                <w:color w:val="000000"/>
                <w:sz w:val="18"/>
                <w:szCs w:val="18"/>
              </w:rPr>
              <w:t>.</w:t>
            </w:r>
            <w:r>
              <w:rPr>
                <w:rFonts w:ascii="Arial" w:hAnsi="Arial" w:cs="Arial"/>
                <w:bCs/>
                <w:color w:val="000000"/>
                <w:sz w:val="18"/>
                <w:szCs w:val="18"/>
              </w:rPr>
              <w:t>554</w:t>
            </w:r>
          </w:p>
        </w:tc>
        <w:tc>
          <w:tcPr>
            <w:tcW w:w="2481" w:type="dxa"/>
            <w:shd w:val="clear" w:color="auto" w:fill="auto"/>
            <w:vAlign w:val="bottom"/>
          </w:tcPr>
          <w:p w14:paraId="126224AA" w14:textId="77777777" w:rsidR="003F45C2" w:rsidRPr="00A5606A" w:rsidRDefault="003F45C2" w:rsidP="000B19E9">
            <w:pPr>
              <w:spacing w:before="100" w:beforeAutospacing="1"/>
              <w:jc w:val="right"/>
              <w:rPr>
                <w:rFonts w:ascii="Arial" w:hAnsi="Arial" w:cs="Arial"/>
                <w:bCs/>
                <w:color w:val="000000"/>
                <w:sz w:val="18"/>
                <w:szCs w:val="18"/>
              </w:rPr>
            </w:pPr>
            <w:r w:rsidRPr="00B65A2B">
              <w:rPr>
                <w:rFonts w:ascii="Arial" w:hAnsi="Arial" w:cs="Arial"/>
                <w:bCs/>
                <w:color w:val="000000"/>
                <w:sz w:val="18"/>
                <w:szCs w:val="18"/>
              </w:rPr>
              <w:t>25.243.844</w:t>
            </w:r>
          </w:p>
        </w:tc>
      </w:tr>
      <w:tr w:rsidR="003F45C2" w:rsidRPr="00A5606A" w14:paraId="728A3B48" w14:textId="77777777" w:rsidTr="000B19E9">
        <w:trPr>
          <w:trHeight w:val="20"/>
        </w:trPr>
        <w:tc>
          <w:tcPr>
            <w:tcW w:w="4090" w:type="dxa"/>
            <w:shd w:val="clear" w:color="auto" w:fill="auto"/>
            <w:vAlign w:val="bottom"/>
          </w:tcPr>
          <w:p w14:paraId="63B73BC9" w14:textId="77777777" w:rsidR="003F45C2" w:rsidRPr="00A5606A" w:rsidRDefault="003F45C2" w:rsidP="000B19E9">
            <w:pPr>
              <w:autoSpaceDE w:val="0"/>
              <w:autoSpaceDN w:val="0"/>
              <w:adjustRightInd w:val="0"/>
              <w:spacing w:before="100" w:beforeAutospacing="1"/>
              <w:ind w:left="-66"/>
              <w:rPr>
                <w:rFonts w:ascii="Arial" w:hAnsi="Arial" w:cs="Arial"/>
                <w:sz w:val="18"/>
                <w:szCs w:val="18"/>
              </w:rPr>
            </w:pPr>
            <w:r w:rsidRPr="00A5606A">
              <w:rPr>
                <w:rFonts w:ascii="Arial" w:hAnsi="Arial" w:cs="Arial"/>
                <w:sz w:val="18"/>
                <w:szCs w:val="18"/>
              </w:rPr>
              <w:t>Alınan Krediler</w:t>
            </w:r>
          </w:p>
        </w:tc>
        <w:tc>
          <w:tcPr>
            <w:tcW w:w="2929" w:type="dxa"/>
            <w:shd w:val="clear" w:color="auto" w:fill="auto"/>
            <w:vAlign w:val="bottom"/>
          </w:tcPr>
          <w:p w14:paraId="077D6CE2" w14:textId="77777777" w:rsidR="003F45C2" w:rsidRPr="00A5606A" w:rsidRDefault="003F45C2" w:rsidP="000B19E9">
            <w:pPr>
              <w:spacing w:before="100" w:beforeAutospacing="1"/>
              <w:jc w:val="right"/>
              <w:rPr>
                <w:rFonts w:ascii="Arial" w:hAnsi="Arial" w:cs="Arial"/>
                <w:bCs/>
                <w:color w:val="000000"/>
                <w:sz w:val="18"/>
                <w:szCs w:val="18"/>
              </w:rPr>
            </w:pPr>
            <w:r w:rsidRPr="00175E0C">
              <w:rPr>
                <w:rFonts w:ascii="Arial" w:hAnsi="Arial" w:cs="Arial"/>
                <w:bCs/>
                <w:color w:val="000000"/>
                <w:sz w:val="18"/>
                <w:szCs w:val="18"/>
              </w:rPr>
              <w:t>2.798.116</w:t>
            </w:r>
          </w:p>
        </w:tc>
        <w:tc>
          <w:tcPr>
            <w:tcW w:w="2481" w:type="dxa"/>
            <w:shd w:val="clear" w:color="auto" w:fill="auto"/>
            <w:vAlign w:val="bottom"/>
          </w:tcPr>
          <w:p w14:paraId="71C6CBED" w14:textId="77777777" w:rsidR="003F45C2" w:rsidRPr="00A5606A" w:rsidRDefault="003F45C2" w:rsidP="000B19E9">
            <w:pPr>
              <w:spacing w:before="100" w:beforeAutospacing="1"/>
              <w:jc w:val="right"/>
              <w:rPr>
                <w:rFonts w:ascii="Arial" w:hAnsi="Arial" w:cs="Arial"/>
                <w:bCs/>
                <w:color w:val="000000"/>
                <w:sz w:val="18"/>
                <w:szCs w:val="18"/>
              </w:rPr>
            </w:pPr>
            <w:r w:rsidRPr="00B65A2B">
              <w:rPr>
                <w:rFonts w:ascii="Arial" w:hAnsi="Arial" w:cs="Arial"/>
                <w:bCs/>
                <w:color w:val="000000"/>
                <w:sz w:val="18"/>
                <w:szCs w:val="18"/>
              </w:rPr>
              <w:t>3.630.608</w:t>
            </w:r>
          </w:p>
        </w:tc>
      </w:tr>
      <w:tr w:rsidR="003F45C2" w:rsidRPr="00A5606A" w14:paraId="3575A11F" w14:textId="77777777" w:rsidTr="000B19E9">
        <w:trPr>
          <w:trHeight w:val="20"/>
        </w:trPr>
        <w:tc>
          <w:tcPr>
            <w:tcW w:w="4090" w:type="dxa"/>
            <w:shd w:val="clear" w:color="auto" w:fill="auto"/>
            <w:vAlign w:val="bottom"/>
          </w:tcPr>
          <w:p w14:paraId="3C11207C" w14:textId="77777777" w:rsidR="003F45C2" w:rsidRPr="00A5606A" w:rsidRDefault="003F45C2" w:rsidP="000B19E9">
            <w:pPr>
              <w:autoSpaceDE w:val="0"/>
              <w:autoSpaceDN w:val="0"/>
              <w:adjustRightInd w:val="0"/>
              <w:spacing w:before="100" w:beforeAutospacing="1"/>
              <w:ind w:left="-66"/>
              <w:rPr>
                <w:rFonts w:ascii="Arial" w:hAnsi="Arial" w:cs="Arial"/>
                <w:sz w:val="18"/>
                <w:szCs w:val="18"/>
              </w:rPr>
            </w:pPr>
            <w:r w:rsidRPr="00A5606A">
              <w:rPr>
                <w:rFonts w:ascii="Arial" w:hAnsi="Arial" w:cs="Arial"/>
                <w:sz w:val="18"/>
                <w:szCs w:val="18"/>
              </w:rPr>
              <w:t>Sermaye Benzeri Borçlanma Araçları</w:t>
            </w:r>
          </w:p>
        </w:tc>
        <w:tc>
          <w:tcPr>
            <w:tcW w:w="2929" w:type="dxa"/>
            <w:shd w:val="clear" w:color="auto" w:fill="auto"/>
            <w:vAlign w:val="bottom"/>
          </w:tcPr>
          <w:p w14:paraId="7817FB1A" w14:textId="77777777" w:rsidR="003F45C2" w:rsidRPr="00A5606A" w:rsidRDefault="003F45C2" w:rsidP="000B19E9">
            <w:pPr>
              <w:spacing w:before="100" w:beforeAutospacing="1"/>
              <w:jc w:val="right"/>
              <w:rPr>
                <w:rFonts w:ascii="Arial" w:hAnsi="Arial" w:cs="Arial"/>
                <w:bCs/>
                <w:color w:val="000000"/>
                <w:sz w:val="18"/>
                <w:szCs w:val="18"/>
              </w:rPr>
            </w:pPr>
            <w:r w:rsidRPr="00A5606A">
              <w:rPr>
                <w:rFonts w:ascii="Arial" w:hAnsi="Arial" w:cs="Arial"/>
                <w:bCs/>
                <w:color w:val="000000"/>
                <w:sz w:val="18"/>
                <w:szCs w:val="18"/>
              </w:rPr>
              <w:t>1.736.826</w:t>
            </w:r>
          </w:p>
        </w:tc>
        <w:tc>
          <w:tcPr>
            <w:tcW w:w="2481" w:type="dxa"/>
            <w:shd w:val="clear" w:color="auto" w:fill="auto"/>
            <w:vAlign w:val="bottom"/>
          </w:tcPr>
          <w:p w14:paraId="4B090E47" w14:textId="77777777" w:rsidR="003F45C2" w:rsidRPr="00A5606A" w:rsidRDefault="003F45C2" w:rsidP="000B19E9">
            <w:pPr>
              <w:spacing w:before="100" w:beforeAutospacing="1"/>
              <w:jc w:val="right"/>
              <w:rPr>
                <w:rFonts w:ascii="Arial" w:hAnsi="Arial" w:cs="Arial"/>
                <w:bCs/>
                <w:color w:val="000000"/>
                <w:sz w:val="18"/>
                <w:szCs w:val="18"/>
              </w:rPr>
            </w:pPr>
            <w:r w:rsidRPr="00A5606A">
              <w:rPr>
                <w:rFonts w:ascii="Arial" w:hAnsi="Arial" w:cs="Arial"/>
                <w:bCs/>
                <w:color w:val="000000"/>
                <w:sz w:val="18"/>
                <w:szCs w:val="18"/>
              </w:rPr>
              <w:t>1.627.163</w:t>
            </w:r>
          </w:p>
        </w:tc>
      </w:tr>
      <w:tr w:rsidR="003F45C2" w:rsidRPr="00A5606A" w14:paraId="32125252" w14:textId="77777777" w:rsidTr="000B19E9">
        <w:trPr>
          <w:trHeight w:val="20"/>
        </w:trPr>
        <w:tc>
          <w:tcPr>
            <w:tcW w:w="4090" w:type="dxa"/>
            <w:shd w:val="clear" w:color="auto" w:fill="auto"/>
            <w:vAlign w:val="bottom"/>
          </w:tcPr>
          <w:p w14:paraId="7CB2E83E" w14:textId="77777777" w:rsidR="003F45C2" w:rsidRPr="00A5606A" w:rsidRDefault="003F45C2" w:rsidP="000B19E9">
            <w:pPr>
              <w:autoSpaceDE w:val="0"/>
              <w:autoSpaceDN w:val="0"/>
              <w:adjustRightInd w:val="0"/>
              <w:spacing w:before="100" w:beforeAutospacing="1"/>
              <w:ind w:left="-66"/>
              <w:rPr>
                <w:rFonts w:ascii="Arial" w:hAnsi="Arial" w:cs="Arial"/>
                <w:sz w:val="18"/>
                <w:szCs w:val="18"/>
              </w:rPr>
            </w:pPr>
            <w:proofErr w:type="spellStart"/>
            <w:r w:rsidRPr="00A5606A">
              <w:rPr>
                <w:rFonts w:ascii="Arial" w:hAnsi="Arial" w:cs="Arial"/>
                <w:sz w:val="18"/>
                <w:szCs w:val="18"/>
              </w:rPr>
              <w:t>Özkaynaklar</w:t>
            </w:r>
            <w:proofErr w:type="spellEnd"/>
          </w:p>
        </w:tc>
        <w:tc>
          <w:tcPr>
            <w:tcW w:w="2929" w:type="dxa"/>
            <w:shd w:val="clear" w:color="auto" w:fill="auto"/>
            <w:vAlign w:val="bottom"/>
          </w:tcPr>
          <w:p w14:paraId="76848563" w14:textId="77777777" w:rsidR="003F45C2" w:rsidRPr="00A5606A" w:rsidRDefault="003F45C2" w:rsidP="000B19E9">
            <w:pPr>
              <w:spacing w:before="100" w:beforeAutospacing="1"/>
              <w:jc w:val="right"/>
              <w:rPr>
                <w:rFonts w:ascii="Arial" w:hAnsi="Arial" w:cs="Arial"/>
                <w:bCs/>
                <w:color w:val="000000"/>
                <w:sz w:val="18"/>
                <w:szCs w:val="18"/>
              </w:rPr>
            </w:pPr>
            <w:r w:rsidRPr="00A5606A">
              <w:rPr>
                <w:rFonts w:ascii="Arial" w:hAnsi="Arial" w:cs="Arial"/>
                <w:bCs/>
                <w:color w:val="000000"/>
                <w:sz w:val="18"/>
                <w:szCs w:val="18"/>
              </w:rPr>
              <w:t>3.</w:t>
            </w:r>
            <w:r>
              <w:rPr>
                <w:rFonts w:ascii="Arial" w:hAnsi="Arial" w:cs="Arial"/>
                <w:bCs/>
                <w:color w:val="000000"/>
                <w:sz w:val="18"/>
                <w:szCs w:val="18"/>
              </w:rPr>
              <w:t>322.168</w:t>
            </w:r>
          </w:p>
        </w:tc>
        <w:tc>
          <w:tcPr>
            <w:tcW w:w="2481" w:type="dxa"/>
            <w:shd w:val="clear" w:color="auto" w:fill="auto"/>
            <w:vAlign w:val="bottom"/>
          </w:tcPr>
          <w:p w14:paraId="54FE1256" w14:textId="77777777" w:rsidR="003F45C2" w:rsidRPr="00A5606A" w:rsidRDefault="003F45C2" w:rsidP="000B19E9">
            <w:pPr>
              <w:spacing w:before="100" w:beforeAutospacing="1"/>
              <w:jc w:val="right"/>
              <w:rPr>
                <w:rFonts w:ascii="Arial" w:hAnsi="Arial" w:cs="Arial"/>
                <w:bCs/>
                <w:color w:val="000000"/>
                <w:sz w:val="18"/>
                <w:szCs w:val="18"/>
              </w:rPr>
            </w:pPr>
            <w:r w:rsidRPr="00B65A2B">
              <w:rPr>
                <w:rFonts w:ascii="Arial" w:hAnsi="Arial" w:cs="Arial"/>
                <w:bCs/>
                <w:color w:val="000000"/>
                <w:sz w:val="18"/>
                <w:szCs w:val="18"/>
              </w:rPr>
              <w:t>2.645.215</w:t>
            </w:r>
          </w:p>
        </w:tc>
      </w:tr>
      <w:tr w:rsidR="003F45C2" w:rsidRPr="00A5606A" w14:paraId="2337FB32" w14:textId="77777777" w:rsidTr="000B19E9">
        <w:trPr>
          <w:trHeight w:val="20"/>
        </w:trPr>
        <w:tc>
          <w:tcPr>
            <w:tcW w:w="4090" w:type="dxa"/>
            <w:shd w:val="clear" w:color="auto" w:fill="auto"/>
            <w:vAlign w:val="bottom"/>
          </w:tcPr>
          <w:p w14:paraId="03ECEEE8" w14:textId="77777777" w:rsidR="003F45C2" w:rsidRPr="00A5606A" w:rsidRDefault="003F45C2" w:rsidP="000B19E9">
            <w:pPr>
              <w:autoSpaceDE w:val="0"/>
              <w:autoSpaceDN w:val="0"/>
              <w:adjustRightInd w:val="0"/>
              <w:spacing w:before="100" w:beforeAutospacing="1"/>
              <w:ind w:left="-66"/>
              <w:rPr>
                <w:rFonts w:ascii="Arial" w:hAnsi="Arial" w:cs="Arial"/>
                <w:sz w:val="18"/>
                <w:szCs w:val="18"/>
              </w:rPr>
            </w:pPr>
            <w:r w:rsidRPr="00A5606A">
              <w:rPr>
                <w:rFonts w:ascii="Arial" w:hAnsi="Arial" w:cs="Arial"/>
                <w:sz w:val="18"/>
                <w:szCs w:val="18"/>
              </w:rPr>
              <w:t>Diğer</w:t>
            </w:r>
          </w:p>
        </w:tc>
        <w:tc>
          <w:tcPr>
            <w:tcW w:w="2929" w:type="dxa"/>
            <w:shd w:val="clear" w:color="auto" w:fill="auto"/>
            <w:vAlign w:val="center"/>
          </w:tcPr>
          <w:p w14:paraId="3395E8F6" w14:textId="77777777" w:rsidR="003F45C2" w:rsidRPr="00A5606A" w:rsidRDefault="003F45C2" w:rsidP="000B19E9">
            <w:pPr>
              <w:spacing w:before="100" w:beforeAutospacing="1"/>
              <w:jc w:val="right"/>
              <w:rPr>
                <w:rFonts w:ascii="Arial" w:hAnsi="Arial" w:cs="Arial"/>
                <w:bCs/>
                <w:sz w:val="18"/>
                <w:szCs w:val="18"/>
              </w:rPr>
            </w:pPr>
            <w:r>
              <w:rPr>
                <w:rFonts w:ascii="Arial" w:hAnsi="Arial" w:cs="Arial"/>
                <w:bCs/>
                <w:sz w:val="18"/>
                <w:szCs w:val="18"/>
              </w:rPr>
              <w:t>3.228.169</w:t>
            </w:r>
          </w:p>
        </w:tc>
        <w:tc>
          <w:tcPr>
            <w:tcW w:w="2481" w:type="dxa"/>
            <w:shd w:val="clear" w:color="auto" w:fill="auto"/>
            <w:vAlign w:val="center"/>
          </w:tcPr>
          <w:p w14:paraId="1917056E" w14:textId="77777777" w:rsidR="003F45C2" w:rsidRPr="00A5606A" w:rsidRDefault="003F45C2" w:rsidP="000B19E9">
            <w:pPr>
              <w:spacing w:before="100" w:beforeAutospacing="1"/>
              <w:jc w:val="right"/>
              <w:rPr>
                <w:rFonts w:ascii="Arial" w:hAnsi="Arial" w:cs="Arial"/>
                <w:bCs/>
                <w:sz w:val="18"/>
                <w:szCs w:val="18"/>
              </w:rPr>
            </w:pPr>
            <w:r>
              <w:rPr>
                <w:rFonts w:ascii="Arial" w:hAnsi="Arial" w:cs="Arial"/>
                <w:bCs/>
                <w:sz w:val="18"/>
                <w:szCs w:val="18"/>
              </w:rPr>
              <w:t>3.184.877</w:t>
            </w:r>
          </w:p>
        </w:tc>
      </w:tr>
      <w:tr w:rsidR="003F45C2" w:rsidRPr="00A5606A" w14:paraId="5F3ED64E" w14:textId="77777777" w:rsidTr="000B19E9">
        <w:trPr>
          <w:trHeight w:val="20"/>
        </w:trPr>
        <w:tc>
          <w:tcPr>
            <w:tcW w:w="4090" w:type="dxa"/>
            <w:tcBorders>
              <w:bottom w:val="single" w:sz="4" w:space="0" w:color="auto"/>
            </w:tcBorders>
            <w:shd w:val="clear" w:color="auto" w:fill="auto"/>
            <w:vAlign w:val="bottom"/>
          </w:tcPr>
          <w:p w14:paraId="35AC636A" w14:textId="77777777" w:rsidR="003F45C2" w:rsidRPr="00A5606A" w:rsidRDefault="003F45C2" w:rsidP="000B19E9">
            <w:pPr>
              <w:autoSpaceDE w:val="0"/>
              <w:autoSpaceDN w:val="0"/>
              <w:adjustRightInd w:val="0"/>
              <w:spacing w:before="100" w:beforeAutospacing="1"/>
              <w:ind w:left="-66"/>
              <w:rPr>
                <w:rFonts w:ascii="Arial" w:hAnsi="Arial" w:cs="Arial"/>
                <w:sz w:val="18"/>
                <w:szCs w:val="18"/>
              </w:rPr>
            </w:pPr>
          </w:p>
        </w:tc>
        <w:tc>
          <w:tcPr>
            <w:tcW w:w="2929" w:type="dxa"/>
            <w:tcBorders>
              <w:bottom w:val="single" w:sz="4" w:space="0" w:color="auto"/>
            </w:tcBorders>
            <w:shd w:val="clear" w:color="auto" w:fill="auto"/>
            <w:vAlign w:val="center"/>
          </w:tcPr>
          <w:p w14:paraId="316EA077" w14:textId="77777777" w:rsidR="003F45C2" w:rsidRPr="00A5606A" w:rsidRDefault="003F45C2" w:rsidP="000B19E9">
            <w:pPr>
              <w:spacing w:before="100" w:beforeAutospacing="1"/>
              <w:jc w:val="right"/>
              <w:rPr>
                <w:rFonts w:ascii="Arial" w:hAnsi="Arial" w:cs="Arial"/>
                <w:bCs/>
                <w:color w:val="000000"/>
                <w:sz w:val="18"/>
                <w:szCs w:val="18"/>
              </w:rPr>
            </w:pPr>
          </w:p>
        </w:tc>
        <w:tc>
          <w:tcPr>
            <w:tcW w:w="2481" w:type="dxa"/>
            <w:tcBorders>
              <w:bottom w:val="single" w:sz="4" w:space="0" w:color="auto"/>
            </w:tcBorders>
            <w:shd w:val="clear" w:color="auto" w:fill="auto"/>
            <w:vAlign w:val="center"/>
          </w:tcPr>
          <w:p w14:paraId="7C0ECF97" w14:textId="77777777" w:rsidR="003F45C2" w:rsidRPr="00A5606A" w:rsidRDefault="003F45C2" w:rsidP="000B19E9">
            <w:pPr>
              <w:spacing w:before="100" w:beforeAutospacing="1"/>
              <w:jc w:val="right"/>
              <w:rPr>
                <w:rFonts w:ascii="Arial" w:hAnsi="Arial" w:cs="Arial"/>
                <w:bCs/>
                <w:color w:val="000000"/>
                <w:sz w:val="18"/>
                <w:szCs w:val="18"/>
              </w:rPr>
            </w:pPr>
          </w:p>
        </w:tc>
      </w:tr>
      <w:tr w:rsidR="003F45C2" w:rsidRPr="00A5606A" w14:paraId="6577054A" w14:textId="77777777" w:rsidTr="000B19E9">
        <w:trPr>
          <w:trHeight w:val="20"/>
        </w:trPr>
        <w:tc>
          <w:tcPr>
            <w:tcW w:w="4090" w:type="dxa"/>
            <w:tcBorders>
              <w:top w:val="single" w:sz="4" w:space="0" w:color="auto"/>
              <w:bottom w:val="double" w:sz="4" w:space="0" w:color="auto"/>
            </w:tcBorders>
            <w:shd w:val="clear" w:color="auto" w:fill="FFFFFF"/>
            <w:vAlign w:val="bottom"/>
          </w:tcPr>
          <w:p w14:paraId="08B05152" w14:textId="77777777" w:rsidR="003F45C2" w:rsidRPr="00A5606A" w:rsidRDefault="003F45C2" w:rsidP="000B19E9">
            <w:pPr>
              <w:autoSpaceDE w:val="0"/>
              <w:autoSpaceDN w:val="0"/>
              <w:adjustRightInd w:val="0"/>
              <w:spacing w:before="100" w:beforeAutospacing="1"/>
              <w:ind w:left="-66"/>
              <w:rPr>
                <w:rFonts w:ascii="Arial" w:hAnsi="Arial" w:cs="Arial"/>
                <w:b/>
                <w:sz w:val="18"/>
                <w:szCs w:val="18"/>
              </w:rPr>
            </w:pPr>
            <w:r w:rsidRPr="00A5606A">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bottom"/>
          </w:tcPr>
          <w:p w14:paraId="6F2C683D" w14:textId="77777777" w:rsidR="003F45C2" w:rsidRPr="00A5606A" w:rsidRDefault="003F45C2" w:rsidP="000B19E9">
            <w:pPr>
              <w:spacing w:before="100" w:beforeAutospacing="1"/>
              <w:jc w:val="right"/>
              <w:rPr>
                <w:rFonts w:ascii="Arial" w:hAnsi="Arial" w:cs="Arial"/>
                <w:b/>
                <w:bCs/>
                <w:sz w:val="18"/>
                <w:szCs w:val="18"/>
              </w:rPr>
            </w:pPr>
            <w:r w:rsidRPr="00A902CF">
              <w:rPr>
                <w:rFonts w:ascii="Arial" w:hAnsi="Arial" w:cs="Arial"/>
                <w:b/>
                <w:bCs/>
                <w:sz w:val="18"/>
                <w:szCs w:val="18"/>
              </w:rPr>
              <w:t>37.169.833</w:t>
            </w:r>
          </w:p>
        </w:tc>
        <w:tc>
          <w:tcPr>
            <w:tcW w:w="2481" w:type="dxa"/>
            <w:tcBorders>
              <w:top w:val="single" w:sz="4" w:space="0" w:color="auto"/>
              <w:bottom w:val="double" w:sz="4" w:space="0" w:color="auto"/>
            </w:tcBorders>
            <w:shd w:val="clear" w:color="auto" w:fill="FFFFFF"/>
            <w:vAlign w:val="bottom"/>
          </w:tcPr>
          <w:p w14:paraId="15A7E7DF" w14:textId="77777777" w:rsidR="003F45C2" w:rsidRPr="00A5606A" w:rsidRDefault="003F45C2" w:rsidP="000B19E9">
            <w:pPr>
              <w:spacing w:before="100" w:beforeAutospacing="1"/>
              <w:jc w:val="right"/>
              <w:rPr>
                <w:rFonts w:ascii="Arial" w:hAnsi="Arial" w:cs="Arial"/>
                <w:b/>
                <w:bCs/>
                <w:sz w:val="18"/>
                <w:szCs w:val="18"/>
              </w:rPr>
            </w:pPr>
            <w:r w:rsidRPr="00B65A2B">
              <w:rPr>
                <w:rFonts w:ascii="Arial" w:hAnsi="Arial" w:cs="Arial"/>
                <w:b/>
                <w:bCs/>
                <w:sz w:val="18"/>
                <w:szCs w:val="18"/>
              </w:rPr>
              <w:t>36.331.707</w:t>
            </w:r>
          </w:p>
        </w:tc>
      </w:tr>
    </w:tbl>
    <w:tbl>
      <w:tblPr>
        <w:tblpPr w:leftFromText="141" w:rightFromText="141" w:vertAnchor="text" w:horzAnchor="margin" w:tblpY="392"/>
        <w:tblW w:w="9575" w:type="dxa"/>
        <w:tblLayout w:type="fixed"/>
        <w:tblLook w:val="0000" w:firstRow="0" w:lastRow="0" w:firstColumn="0" w:lastColumn="0" w:noHBand="0" w:noVBand="0"/>
      </w:tblPr>
      <w:tblGrid>
        <w:gridCol w:w="4093"/>
        <w:gridCol w:w="2964"/>
        <w:gridCol w:w="2518"/>
      </w:tblGrid>
      <w:tr w:rsidR="003F45C2" w:rsidRPr="00A5606A" w14:paraId="0E453C17" w14:textId="77777777" w:rsidTr="00540D37">
        <w:trPr>
          <w:trHeight w:val="227"/>
        </w:trPr>
        <w:tc>
          <w:tcPr>
            <w:tcW w:w="4093" w:type="dxa"/>
            <w:tcBorders>
              <w:top w:val="single" w:sz="4" w:space="0" w:color="auto"/>
              <w:bottom w:val="single" w:sz="4" w:space="0" w:color="auto"/>
            </w:tcBorders>
            <w:shd w:val="clear" w:color="auto" w:fill="FFFFFF"/>
            <w:vAlign w:val="bottom"/>
          </w:tcPr>
          <w:p w14:paraId="2212D954" w14:textId="159E1B0B" w:rsidR="003F45C2" w:rsidRPr="00A5606A" w:rsidRDefault="003F45C2" w:rsidP="00AA3A61">
            <w:pPr>
              <w:autoSpaceDE w:val="0"/>
              <w:autoSpaceDN w:val="0"/>
              <w:adjustRightInd w:val="0"/>
              <w:spacing w:after="100" w:afterAutospacing="1"/>
              <w:ind w:left="-94"/>
              <w:rPr>
                <w:rFonts w:ascii="Arial" w:hAnsi="Arial" w:cs="Arial"/>
                <w:b/>
                <w:sz w:val="18"/>
                <w:szCs w:val="18"/>
              </w:rPr>
            </w:pPr>
            <w:r w:rsidRPr="00A5606A">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48281F24" w14:textId="77777777" w:rsidR="003F45C2" w:rsidRPr="00A5606A" w:rsidRDefault="003F45C2" w:rsidP="00540D37">
            <w:pPr>
              <w:autoSpaceDE w:val="0"/>
              <w:autoSpaceDN w:val="0"/>
              <w:adjustRightInd w:val="0"/>
              <w:spacing w:after="100" w:afterAutospacing="1"/>
              <w:ind w:left="-30"/>
              <w:jc w:val="right"/>
              <w:rPr>
                <w:rFonts w:ascii="Arial" w:hAnsi="Arial" w:cs="Arial"/>
                <w:sz w:val="18"/>
                <w:szCs w:val="18"/>
              </w:rPr>
            </w:pPr>
            <w:r w:rsidRPr="00A5606A">
              <w:rPr>
                <w:rFonts w:ascii="Arial" w:hAnsi="Arial" w:cs="Arial"/>
                <w:b/>
                <w:sz w:val="18"/>
                <w:szCs w:val="18"/>
              </w:rPr>
              <w:t>Cari Dönem</w:t>
            </w:r>
          </w:p>
        </w:tc>
        <w:tc>
          <w:tcPr>
            <w:tcW w:w="2518" w:type="dxa"/>
            <w:tcBorders>
              <w:top w:val="single" w:sz="4" w:space="0" w:color="auto"/>
              <w:bottom w:val="single" w:sz="4" w:space="0" w:color="auto"/>
            </w:tcBorders>
            <w:shd w:val="clear" w:color="auto" w:fill="FFFFFF"/>
            <w:vAlign w:val="bottom"/>
          </w:tcPr>
          <w:p w14:paraId="463F87B0" w14:textId="77777777" w:rsidR="003F45C2" w:rsidRPr="00A5606A" w:rsidRDefault="003F45C2" w:rsidP="00540D37">
            <w:pPr>
              <w:autoSpaceDE w:val="0"/>
              <w:autoSpaceDN w:val="0"/>
              <w:adjustRightInd w:val="0"/>
              <w:spacing w:after="100" w:afterAutospacing="1"/>
              <w:ind w:left="-30"/>
              <w:jc w:val="right"/>
              <w:rPr>
                <w:rFonts w:ascii="Arial" w:hAnsi="Arial" w:cs="Arial"/>
                <w:sz w:val="18"/>
                <w:szCs w:val="18"/>
              </w:rPr>
            </w:pPr>
            <w:r w:rsidRPr="00A5606A">
              <w:rPr>
                <w:rFonts w:ascii="Arial" w:hAnsi="Arial" w:cs="Arial"/>
                <w:b/>
                <w:sz w:val="18"/>
                <w:szCs w:val="18"/>
              </w:rPr>
              <w:t>Önceki Dönem</w:t>
            </w:r>
          </w:p>
        </w:tc>
      </w:tr>
      <w:tr w:rsidR="003F45C2" w:rsidRPr="00A5606A" w14:paraId="490BEF5C" w14:textId="77777777" w:rsidTr="00540D37">
        <w:trPr>
          <w:trHeight w:val="227"/>
        </w:trPr>
        <w:tc>
          <w:tcPr>
            <w:tcW w:w="4093" w:type="dxa"/>
            <w:tcBorders>
              <w:top w:val="single" w:sz="4" w:space="0" w:color="auto"/>
            </w:tcBorders>
            <w:shd w:val="clear" w:color="auto" w:fill="FFFFFF"/>
            <w:vAlign w:val="bottom"/>
          </w:tcPr>
          <w:p w14:paraId="111EE6F8" w14:textId="77777777" w:rsidR="003F45C2" w:rsidRPr="00A5606A" w:rsidRDefault="003F45C2" w:rsidP="00540D37">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698F7CCD" w14:textId="77777777" w:rsidR="003F45C2" w:rsidRPr="00A5606A" w:rsidRDefault="003F45C2" w:rsidP="00540D37">
            <w:pPr>
              <w:autoSpaceDE w:val="0"/>
              <w:autoSpaceDN w:val="0"/>
              <w:adjustRightInd w:val="0"/>
              <w:spacing w:after="100" w:afterAutospacing="1"/>
              <w:ind w:left="-30"/>
              <w:jc w:val="right"/>
              <w:rPr>
                <w:rFonts w:ascii="Arial" w:hAnsi="Arial" w:cs="Arial"/>
                <w:b/>
                <w:sz w:val="18"/>
                <w:szCs w:val="18"/>
              </w:rPr>
            </w:pPr>
          </w:p>
        </w:tc>
        <w:tc>
          <w:tcPr>
            <w:tcW w:w="2518" w:type="dxa"/>
            <w:tcBorders>
              <w:top w:val="single" w:sz="4" w:space="0" w:color="auto"/>
            </w:tcBorders>
            <w:shd w:val="clear" w:color="auto" w:fill="FFFFFF"/>
            <w:vAlign w:val="bottom"/>
          </w:tcPr>
          <w:p w14:paraId="40B3B3F7" w14:textId="77777777" w:rsidR="003F45C2" w:rsidRPr="00A5606A" w:rsidRDefault="003F45C2" w:rsidP="00540D37">
            <w:pPr>
              <w:autoSpaceDE w:val="0"/>
              <w:autoSpaceDN w:val="0"/>
              <w:adjustRightInd w:val="0"/>
              <w:spacing w:after="100" w:afterAutospacing="1"/>
              <w:ind w:left="-30"/>
              <w:jc w:val="right"/>
              <w:rPr>
                <w:rFonts w:ascii="Arial" w:hAnsi="Arial" w:cs="Arial"/>
                <w:b/>
                <w:sz w:val="18"/>
                <w:szCs w:val="18"/>
              </w:rPr>
            </w:pPr>
          </w:p>
        </w:tc>
      </w:tr>
      <w:tr w:rsidR="003F45C2" w:rsidRPr="00A5606A" w14:paraId="51B9CD07" w14:textId="77777777" w:rsidTr="00540D37">
        <w:trPr>
          <w:trHeight w:val="227"/>
        </w:trPr>
        <w:tc>
          <w:tcPr>
            <w:tcW w:w="4093" w:type="dxa"/>
            <w:shd w:val="clear" w:color="auto" w:fill="auto"/>
            <w:vAlign w:val="bottom"/>
          </w:tcPr>
          <w:p w14:paraId="69EA7416" w14:textId="77777777" w:rsidR="003F45C2" w:rsidRPr="00A5606A" w:rsidRDefault="003F45C2" w:rsidP="00540D37">
            <w:pPr>
              <w:autoSpaceDE w:val="0"/>
              <w:autoSpaceDN w:val="0"/>
              <w:adjustRightInd w:val="0"/>
              <w:ind w:left="-24" w:right="-102" w:hanging="114"/>
              <w:rPr>
                <w:rFonts w:ascii="Arial" w:hAnsi="Arial" w:cs="Arial"/>
                <w:sz w:val="18"/>
                <w:szCs w:val="18"/>
              </w:rPr>
            </w:pPr>
            <w:r w:rsidRPr="00A5606A">
              <w:rPr>
                <w:rFonts w:ascii="Arial" w:hAnsi="Arial" w:cs="Arial"/>
                <w:sz w:val="18"/>
                <w:szCs w:val="18"/>
              </w:rPr>
              <w:t xml:space="preserve"> Kar Payı Gelirleri</w:t>
            </w:r>
          </w:p>
        </w:tc>
        <w:tc>
          <w:tcPr>
            <w:tcW w:w="2964" w:type="dxa"/>
            <w:shd w:val="clear" w:color="auto" w:fill="auto"/>
            <w:vAlign w:val="bottom"/>
          </w:tcPr>
          <w:p w14:paraId="62745DC3" w14:textId="77777777" w:rsidR="003F45C2" w:rsidRPr="00A5606A" w:rsidRDefault="003F45C2" w:rsidP="00540D37">
            <w:pPr>
              <w:jc w:val="right"/>
              <w:rPr>
                <w:rFonts w:ascii="Arial" w:hAnsi="Arial" w:cs="Arial"/>
                <w:bCs/>
                <w:color w:val="000000"/>
                <w:sz w:val="18"/>
                <w:szCs w:val="18"/>
              </w:rPr>
            </w:pPr>
            <w:r w:rsidRPr="00A5606A">
              <w:rPr>
                <w:rFonts w:ascii="Arial" w:hAnsi="Arial" w:cs="Arial"/>
                <w:bCs/>
                <w:color w:val="000000"/>
                <w:sz w:val="18"/>
                <w:szCs w:val="18"/>
              </w:rPr>
              <w:t>66</w:t>
            </w:r>
            <w:r>
              <w:rPr>
                <w:rFonts w:ascii="Arial" w:hAnsi="Arial" w:cs="Arial"/>
                <w:bCs/>
                <w:color w:val="000000"/>
                <w:sz w:val="18"/>
                <w:szCs w:val="18"/>
              </w:rPr>
              <w:t>0</w:t>
            </w:r>
            <w:r w:rsidRPr="00A5606A">
              <w:rPr>
                <w:rFonts w:ascii="Arial" w:hAnsi="Arial" w:cs="Arial"/>
                <w:bCs/>
                <w:color w:val="000000"/>
                <w:sz w:val="18"/>
                <w:szCs w:val="18"/>
              </w:rPr>
              <w:t>.</w:t>
            </w:r>
            <w:r>
              <w:rPr>
                <w:rFonts w:ascii="Arial" w:hAnsi="Arial" w:cs="Arial"/>
                <w:bCs/>
                <w:color w:val="000000"/>
                <w:sz w:val="18"/>
                <w:szCs w:val="18"/>
              </w:rPr>
              <w:t>940</w:t>
            </w:r>
          </w:p>
        </w:tc>
        <w:tc>
          <w:tcPr>
            <w:tcW w:w="2518" w:type="dxa"/>
            <w:shd w:val="clear" w:color="auto" w:fill="auto"/>
            <w:vAlign w:val="bottom"/>
          </w:tcPr>
          <w:p w14:paraId="253DDFA7" w14:textId="77777777" w:rsidR="003F45C2" w:rsidRPr="00A5606A" w:rsidRDefault="003F45C2" w:rsidP="00540D37">
            <w:pPr>
              <w:jc w:val="right"/>
              <w:rPr>
                <w:rFonts w:ascii="Arial" w:hAnsi="Arial" w:cs="Arial"/>
                <w:bCs/>
                <w:color w:val="000000"/>
                <w:sz w:val="18"/>
                <w:szCs w:val="18"/>
              </w:rPr>
            </w:pPr>
            <w:r w:rsidRPr="00B65A2B">
              <w:rPr>
                <w:rFonts w:ascii="Arial" w:hAnsi="Arial" w:cs="Arial"/>
                <w:bCs/>
                <w:color w:val="000000"/>
                <w:sz w:val="18"/>
                <w:szCs w:val="18"/>
              </w:rPr>
              <w:t>630.998</w:t>
            </w:r>
          </w:p>
        </w:tc>
      </w:tr>
      <w:tr w:rsidR="003F45C2" w:rsidRPr="00A5606A" w14:paraId="4063F722" w14:textId="77777777" w:rsidTr="00540D37">
        <w:trPr>
          <w:trHeight w:val="227"/>
        </w:trPr>
        <w:tc>
          <w:tcPr>
            <w:tcW w:w="4093" w:type="dxa"/>
            <w:shd w:val="clear" w:color="auto" w:fill="auto"/>
            <w:vAlign w:val="bottom"/>
          </w:tcPr>
          <w:p w14:paraId="5FFB6AB2" w14:textId="77777777" w:rsidR="003F45C2" w:rsidRPr="00A5606A" w:rsidRDefault="003F45C2" w:rsidP="00540D37">
            <w:pPr>
              <w:autoSpaceDE w:val="0"/>
              <w:autoSpaceDN w:val="0"/>
              <w:adjustRightInd w:val="0"/>
              <w:ind w:left="-24" w:right="-102" w:hanging="114"/>
              <w:rPr>
                <w:rFonts w:ascii="Arial" w:hAnsi="Arial" w:cs="Arial"/>
                <w:sz w:val="18"/>
                <w:szCs w:val="18"/>
              </w:rPr>
            </w:pPr>
            <w:r w:rsidRPr="00A5606A">
              <w:rPr>
                <w:rFonts w:ascii="Arial" w:hAnsi="Arial" w:cs="Arial"/>
                <w:sz w:val="18"/>
                <w:szCs w:val="18"/>
              </w:rPr>
              <w:t xml:space="preserve"> Kar Payı Giderleri</w:t>
            </w:r>
          </w:p>
        </w:tc>
        <w:tc>
          <w:tcPr>
            <w:tcW w:w="2964" w:type="dxa"/>
            <w:shd w:val="clear" w:color="auto" w:fill="auto"/>
            <w:vAlign w:val="center"/>
          </w:tcPr>
          <w:p w14:paraId="4B3910BF" w14:textId="77777777" w:rsidR="003F45C2" w:rsidRPr="00A5606A" w:rsidRDefault="003F45C2" w:rsidP="00540D37">
            <w:pPr>
              <w:jc w:val="right"/>
              <w:rPr>
                <w:rFonts w:ascii="Arial" w:hAnsi="Arial" w:cs="Arial"/>
                <w:bCs/>
                <w:color w:val="000000"/>
                <w:sz w:val="18"/>
                <w:szCs w:val="18"/>
              </w:rPr>
            </w:pPr>
            <w:r w:rsidRPr="00A5606A">
              <w:rPr>
                <w:rFonts w:ascii="Arial" w:hAnsi="Arial" w:cs="Arial"/>
                <w:bCs/>
                <w:color w:val="000000"/>
                <w:sz w:val="18"/>
                <w:szCs w:val="18"/>
              </w:rPr>
              <w:t>41</w:t>
            </w:r>
            <w:r>
              <w:rPr>
                <w:rFonts w:ascii="Arial" w:hAnsi="Arial" w:cs="Arial"/>
                <w:bCs/>
                <w:color w:val="000000"/>
                <w:sz w:val="18"/>
                <w:szCs w:val="18"/>
              </w:rPr>
              <w:t>0</w:t>
            </w:r>
            <w:r w:rsidRPr="00A5606A">
              <w:rPr>
                <w:rFonts w:ascii="Arial" w:hAnsi="Arial" w:cs="Arial"/>
                <w:bCs/>
                <w:color w:val="000000"/>
                <w:sz w:val="18"/>
                <w:szCs w:val="18"/>
              </w:rPr>
              <w:t>.</w:t>
            </w:r>
            <w:r>
              <w:rPr>
                <w:rFonts w:ascii="Arial" w:hAnsi="Arial" w:cs="Arial"/>
                <w:bCs/>
                <w:color w:val="000000"/>
                <w:sz w:val="18"/>
                <w:szCs w:val="18"/>
              </w:rPr>
              <w:t>471</w:t>
            </w:r>
          </w:p>
        </w:tc>
        <w:tc>
          <w:tcPr>
            <w:tcW w:w="2518" w:type="dxa"/>
            <w:shd w:val="clear" w:color="auto" w:fill="auto"/>
            <w:vAlign w:val="center"/>
          </w:tcPr>
          <w:p w14:paraId="6744404F" w14:textId="77777777" w:rsidR="003F45C2" w:rsidRPr="00A5606A" w:rsidRDefault="003F45C2" w:rsidP="00540D37">
            <w:pPr>
              <w:jc w:val="right"/>
              <w:rPr>
                <w:rFonts w:ascii="Arial" w:hAnsi="Arial" w:cs="Arial"/>
                <w:bCs/>
                <w:color w:val="000000"/>
                <w:sz w:val="18"/>
                <w:szCs w:val="18"/>
              </w:rPr>
            </w:pPr>
            <w:r w:rsidRPr="00B65A2B">
              <w:rPr>
                <w:rFonts w:ascii="Arial" w:hAnsi="Arial" w:cs="Arial"/>
                <w:bCs/>
                <w:color w:val="000000"/>
                <w:sz w:val="18"/>
                <w:szCs w:val="18"/>
              </w:rPr>
              <w:t>312.433</w:t>
            </w:r>
          </w:p>
        </w:tc>
      </w:tr>
      <w:tr w:rsidR="003F45C2" w:rsidRPr="00A5606A" w14:paraId="753D3DD5" w14:textId="77777777" w:rsidTr="00540D37">
        <w:trPr>
          <w:trHeight w:val="227"/>
        </w:trPr>
        <w:tc>
          <w:tcPr>
            <w:tcW w:w="4093" w:type="dxa"/>
            <w:shd w:val="clear" w:color="auto" w:fill="auto"/>
            <w:vAlign w:val="bottom"/>
          </w:tcPr>
          <w:p w14:paraId="560CA46C" w14:textId="77777777" w:rsidR="003F45C2" w:rsidRPr="00A5606A" w:rsidRDefault="003F45C2" w:rsidP="00540D37">
            <w:pPr>
              <w:autoSpaceDE w:val="0"/>
              <w:autoSpaceDN w:val="0"/>
              <w:adjustRightInd w:val="0"/>
              <w:ind w:left="-24" w:right="-102" w:hanging="114"/>
              <w:rPr>
                <w:rFonts w:ascii="Arial" w:hAnsi="Arial" w:cs="Arial"/>
                <w:sz w:val="18"/>
                <w:szCs w:val="18"/>
              </w:rPr>
            </w:pPr>
            <w:r w:rsidRPr="00A5606A">
              <w:rPr>
                <w:rFonts w:ascii="Arial" w:hAnsi="Arial" w:cs="Arial"/>
                <w:sz w:val="18"/>
                <w:szCs w:val="18"/>
              </w:rPr>
              <w:t xml:space="preserve"> Net Kar Payı Geliri / Gideri </w:t>
            </w:r>
          </w:p>
        </w:tc>
        <w:tc>
          <w:tcPr>
            <w:tcW w:w="2964" w:type="dxa"/>
            <w:shd w:val="clear" w:color="auto" w:fill="auto"/>
            <w:vAlign w:val="center"/>
          </w:tcPr>
          <w:p w14:paraId="3E0CB19B" w14:textId="77777777" w:rsidR="003F45C2" w:rsidRPr="00A5606A" w:rsidRDefault="003F45C2" w:rsidP="00540D37">
            <w:pPr>
              <w:jc w:val="right"/>
              <w:rPr>
                <w:rFonts w:ascii="Arial" w:hAnsi="Arial" w:cs="Arial"/>
                <w:bCs/>
                <w:color w:val="000000"/>
                <w:sz w:val="18"/>
                <w:szCs w:val="18"/>
              </w:rPr>
            </w:pPr>
            <w:r w:rsidRPr="00A5606A">
              <w:rPr>
                <w:rFonts w:ascii="Arial" w:hAnsi="Arial" w:cs="Arial"/>
                <w:bCs/>
                <w:color w:val="000000"/>
                <w:sz w:val="18"/>
                <w:szCs w:val="18"/>
              </w:rPr>
              <w:t>2</w:t>
            </w:r>
            <w:r>
              <w:rPr>
                <w:rFonts w:ascii="Arial" w:hAnsi="Arial" w:cs="Arial"/>
                <w:bCs/>
                <w:color w:val="000000"/>
                <w:sz w:val="18"/>
                <w:szCs w:val="18"/>
              </w:rPr>
              <w:t>50</w:t>
            </w:r>
            <w:r w:rsidRPr="00A5606A">
              <w:rPr>
                <w:rFonts w:ascii="Arial" w:hAnsi="Arial" w:cs="Arial"/>
                <w:bCs/>
                <w:color w:val="000000"/>
                <w:sz w:val="18"/>
                <w:szCs w:val="18"/>
              </w:rPr>
              <w:t>.</w:t>
            </w:r>
            <w:r>
              <w:rPr>
                <w:rFonts w:ascii="Arial" w:hAnsi="Arial" w:cs="Arial"/>
                <w:bCs/>
                <w:color w:val="000000"/>
                <w:sz w:val="18"/>
                <w:szCs w:val="18"/>
              </w:rPr>
              <w:t>469</w:t>
            </w:r>
          </w:p>
        </w:tc>
        <w:tc>
          <w:tcPr>
            <w:tcW w:w="2518" w:type="dxa"/>
            <w:shd w:val="clear" w:color="auto" w:fill="auto"/>
            <w:vAlign w:val="center"/>
          </w:tcPr>
          <w:p w14:paraId="08065025" w14:textId="77777777" w:rsidR="003F45C2" w:rsidRPr="00A5606A" w:rsidRDefault="003F45C2" w:rsidP="00540D37">
            <w:pPr>
              <w:jc w:val="right"/>
              <w:rPr>
                <w:rFonts w:ascii="Arial" w:hAnsi="Arial" w:cs="Arial"/>
                <w:bCs/>
                <w:color w:val="000000"/>
                <w:sz w:val="18"/>
                <w:szCs w:val="18"/>
              </w:rPr>
            </w:pPr>
            <w:r w:rsidRPr="00A5606A">
              <w:rPr>
                <w:rFonts w:ascii="Arial" w:hAnsi="Arial" w:cs="Arial"/>
                <w:bCs/>
                <w:color w:val="000000"/>
                <w:sz w:val="18"/>
                <w:szCs w:val="18"/>
              </w:rPr>
              <w:t>318.</w:t>
            </w:r>
            <w:r>
              <w:rPr>
                <w:rFonts w:ascii="Arial" w:hAnsi="Arial" w:cs="Arial"/>
                <w:bCs/>
                <w:color w:val="000000"/>
                <w:sz w:val="18"/>
                <w:szCs w:val="18"/>
              </w:rPr>
              <w:t>565</w:t>
            </w:r>
          </w:p>
        </w:tc>
      </w:tr>
      <w:tr w:rsidR="003F45C2" w:rsidRPr="00A5606A" w14:paraId="524F4D34" w14:textId="77777777" w:rsidTr="00540D37">
        <w:trPr>
          <w:trHeight w:val="227"/>
        </w:trPr>
        <w:tc>
          <w:tcPr>
            <w:tcW w:w="4093" w:type="dxa"/>
            <w:shd w:val="clear" w:color="auto" w:fill="auto"/>
            <w:vAlign w:val="bottom"/>
          </w:tcPr>
          <w:p w14:paraId="4979FC87" w14:textId="77777777" w:rsidR="003F45C2" w:rsidRPr="00A5606A" w:rsidRDefault="003F45C2" w:rsidP="00540D37">
            <w:pPr>
              <w:autoSpaceDE w:val="0"/>
              <w:autoSpaceDN w:val="0"/>
              <w:adjustRightInd w:val="0"/>
              <w:ind w:left="-24" w:right="-102" w:hanging="114"/>
              <w:rPr>
                <w:rFonts w:ascii="Arial" w:hAnsi="Arial" w:cs="Arial"/>
                <w:sz w:val="18"/>
                <w:szCs w:val="18"/>
              </w:rPr>
            </w:pPr>
            <w:r w:rsidRPr="00A5606A">
              <w:rPr>
                <w:rFonts w:ascii="Arial" w:hAnsi="Arial" w:cs="Arial"/>
                <w:sz w:val="18"/>
                <w:szCs w:val="18"/>
              </w:rPr>
              <w:t xml:space="preserve"> Net Ücret ve Komisyon Gelirleri / Giderleri</w:t>
            </w:r>
          </w:p>
        </w:tc>
        <w:tc>
          <w:tcPr>
            <w:tcW w:w="2964" w:type="dxa"/>
            <w:shd w:val="clear" w:color="auto" w:fill="auto"/>
            <w:vAlign w:val="center"/>
          </w:tcPr>
          <w:p w14:paraId="67D9B376" w14:textId="77777777" w:rsidR="003F45C2" w:rsidRPr="00A5606A" w:rsidRDefault="003F45C2" w:rsidP="00540D37">
            <w:pPr>
              <w:jc w:val="right"/>
              <w:rPr>
                <w:rFonts w:ascii="Arial" w:hAnsi="Arial" w:cs="Arial"/>
                <w:bCs/>
                <w:color w:val="000000"/>
                <w:sz w:val="18"/>
                <w:szCs w:val="18"/>
              </w:rPr>
            </w:pPr>
            <w:r w:rsidRPr="00A5606A">
              <w:rPr>
                <w:rFonts w:ascii="Arial" w:hAnsi="Arial" w:cs="Arial"/>
                <w:bCs/>
                <w:color w:val="000000"/>
                <w:sz w:val="18"/>
                <w:szCs w:val="18"/>
              </w:rPr>
              <w:t>40.036</w:t>
            </w:r>
          </w:p>
        </w:tc>
        <w:tc>
          <w:tcPr>
            <w:tcW w:w="2518" w:type="dxa"/>
            <w:shd w:val="clear" w:color="auto" w:fill="auto"/>
            <w:vAlign w:val="center"/>
          </w:tcPr>
          <w:p w14:paraId="25C6AFB4" w14:textId="77777777" w:rsidR="003F45C2" w:rsidRPr="00A5606A" w:rsidRDefault="003F45C2" w:rsidP="00540D37">
            <w:pPr>
              <w:jc w:val="right"/>
              <w:rPr>
                <w:rFonts w:ascii="Arial" w:hAnsi="Arial" w:cs="Arial"/>
                <w:bCs/>
                <w:color w:val="000000"/>
                <w:sz w:val="18"/>
                <w:szCs w:val="18"/>
              </w:rPr>
            </w:pPr>
            <w:r w:rsidRPr="00A5606A">
              <w:rPr>
                <w:rFonts w:ascii="Arial" w:hAnsi="Arial" w:cs="Arial"/>
                <w:bCs/>
                <w:color w:val="000000"/>
                <w:sz w:val="18"/>
                <w:szCs w:val="18"/>
              </w:rPr>
              <w:t>37.798</w:t>
            </w:r>
          </w:p>
        </w:tc>
      </w:tr>
      <w:tr w:rsidR="003F45C2" w:rsidRPr="00A5606A" w14:paraId="0C4F84A0" w14:textId="77777777" w:rsidTr="00540D37">
        <w:trPr>
          <w:trHeight w:val="227"/>
        </w:trPr>
        <w:tc>
          <w:tcPr>
            <w:tcW w:w="4093" w:type="dxa"/>
            <w:shd w:val="clear" w:color="auto" w:fill="auto"/>
            <w:vAlign w:val="bottom"/>
          </w:tcPr>
          <w:p w14:paraId="4751A24D" w14:textId="77777777" w:rsidR="003F45C2" w:rsidRPr="00A5606A" w:rsidRDefault="003F45C2" w:rsidP="00540D37">
            <w:pPr>
              <w:autoSpaceDE w:val="0"/>
              <w:autoSpaceDN w:val="0"/>
              <w:adjustRightInd w:val="0"/>
              <w:ind w:left="-24" w:right="-102" w:hanging="114"/>
              <w:rPr>
                <w:rFonts w:ascii="Arial" w:hAnsi="Arial" w:cs="Arial"/>
                <w:sz w:val="18"/>
                <w:szCs w:val="18"/>
              </w:rPr>
            </w:pPr>
            <w:r w:rsidRPr="00A5606A">
              <w:rPr>
                <w:rFonts w:ascii="Arial" w:hAnsi="Arial" w:cs="Arial"/>
                <w:sz w:val="18"/>
                <w:szCs w:val="18"/>
              </w:rPr>
              <w:t xml:space="preserve"> Ticari Kar/ Zarar (Net)</w:t>
            </w:r>
          </w:p>
        </w:tc>
        <w:tc>
          <w:tcPr>
            <w:tcW w:w="2964" w:type="dxa"/>
            <w:shd w:val="clear" w:color="auto" w:fill="auto"/>
            <w:vAlign w:val="center"/>
          </w:tcPr>
          <w:p w14:paraId="21CC38B8" w14:textId="77777777" w:rsidR="003F45C2" w:rsidRPr="00A5606A" w:rsidRDefault="003F45C2" w:rsidP="00540D37">
            <w:pPr>
              <w:jc w:val="right"/>
              <w:rPr>
                <w:rFonts w:ascii="Arial" w:hAnsi="Arial" w:cs="Arial"/>
                <w:bCs/>
                <w:color w:val="000000"/>
                <w:sz w:val="18"/>
                <w:szCs w:val="18"/>
              </w:rPr>
            </w:pPr>
            <w:r>
              <w:rPr>
                <w:rFonts w:ascii="Arial" w:hAnsi="Arial" w:cs="Arial"/>
                <w:bCs/>
                <w:color w:val="000000"/>
                <w:sz w:val="18"/>
                <w:szCs w:val="18"/>
              </w:rPr>
              <w:t>14.834</w:t>
            </w:r>
          </w:p>
        </w:tc>
        <w:tc>
          <w:tcPr>
            <w:tcW w:w="2518" w:type="dxa"/>
            <w:shd w:val="clear" w:color="auto" w:fill="auto"/>
            <w:vAlign w:val="center"/>
          </w:tcPr>
          <w:p w14:paraId="32A8AF08" w14:textId="77777777" w:rsidR="003F45C2" w:rsidRPr="00A5606A" w:rsidRDefault="003F45C2" w:rsidP="00540D37">
            <w:pPr>
              <w:jc w:val="right"/>
              <w:rPr>
                <w:rFonts w:ascii="Arial" w:hAnsi="Arial" w:cs="Arial"/>
                <w:bCs/>
                <w:color w:val="000000"/>
                <w:sz w:val="18"/>
                <w:szCs w:val="18"/>
              </w:rPr>
            </w:pPr>
            <w:r w:rsidRPr="00A5606A">
              <w:rPr>
                <w:rFonts w:ascii="Arial" w:hAnsi="Arial" w:cs="Arial"/>
                <w:bCs/>
                <w:color w:val="000000"/>
                <w:sz w:val="18"/>
                <w:szCs w:val="18"/>
              </w:rPr>
              <w:t>(</w:t>
            </w:r>
            <w:r>
              <w:rPr>
                <w:rFonts w:ascii="Arial" w:hAnsi="Arial" w:cs="Arial"/>
                <w:bCs/>
                <w:color w:val="000000"/>
                <w:sz w:val="18"/>
                <w:szCs w:val="18"/>
              </w:rPr>
              <w:t>11</w:t>
            </w:r>
            <w:r w:rsidRPr="00A5606A">
              <w:rPr>
                <w:rFonts w:ascii="Arial" w:hAnsi="Arial" w:cs="Arial"/>
                <w:bCs/>
                <w:color w:val="000000"/>
                <w:sz w:val="18"/>
                <w:szCs w:val="18"/>
              </w:rPr>
              <w:t>.</w:t>
            </w:r>
            <w:r>
              <w:rPr>
                <w:rFonts w:ascii="Arial" w:hAnsi="Arial" w:cs="Arial"/>
                <w:bCs/>
                <w:color w:val="000000"/>
                <w:sz w:val="18"/>
                <w:szCs w:val="18"/>
              </w:rPr>
              <w:t>065</w:t>
            </w:r>
            <w:r w:rsidRPr="00A5606A">
              <w:rPr>
                <w:rFonts w:ascii="Arial" w:hAnsi="Arial" w:cs="Arial"/>
                <w:bCs/>
                <w:color w:val="000000"/>
                <w:sz w:val="18"/>
                <w:szCs w:val="18"/>
              </w:rPr>
              <w:t>)</w:t>
            </w:r>
          </w:p>
        </w:tc>
      </w:tr>
      <w:tr w:rsidR="003F45C2" w:rsidRPr="00A5606A" w14:paraId="168B070F" w14:textId="77777777" w:rsidTr="00540D37">
        <w:trPr>
          <w:trHeight w:val="227"/>
        </w:trPr>
        <w:tc>
          <w:tcPr>
            <w:tcW w:w="4093" w:type="dxa"/>
            <w:shd w:val="clear" w:color="auto" w:fill="auto"/>
            <w:vAlign w:val="bottom"/>
          </w:tcPr>
          <w:p w14:paraId="619FA2DF" w14:textId="77777777" w:rsidR="003F45C2" w:rsidRPr="00A5606A" w:rsidRDefault="003F45C2" w:rsidP="00540D37">
            <w:pPr>
              <w:autoSpaceDE w:val="0"/>
              <w:autoSpaceDN w:val="0"/>
              <w:adjustRightInd w:val="0"/>
              <w:ind w:left="-24" w:right="-102" w:hanging="114"/>
              <w:rPr>
                <w:rFonts w:ascii="Arial" w:hAnsi="Arial" w:cs="Arial"/>
                <w:sz w:val="18"/>
                <w:szCs w:val="18"/>
              </w:rPr>
            </w:pPr>
            <w:r w:rsidRPr="00A5606A">
              <w:rPr>
                <w:rFonts w:ascii="Arial" w:hAnsi="Arial" w:cs="Arial"/>
                <w:sz w:val="18"/>
                <w:szCs w:val="18"/>
              </w:rPr>
              <w:t xml:space="preserve"> Diğer Faaliyet Gelirleri</w:t>
            </w:r>
          </w:p>
        </w:tc>
        <w:tc>
          <w:tcPr>
            <w:tcW w:w="2964" w:type="dxa"/>
            <w:shd w:val="clear" w:color="auto" w:fill="auto"/>
            <w:vAlign w:val="center"/>
          </w:tcPr>
          <w:p w14:paraId="4438406B" w14:textId="77777777" w:rsidR="003F45C2" w:rsidRPr="00A5606A" w:rsidRDefault="003F45C2" w:rsidP="00540D37">
            <w:pPr>
              <w:jc w:val="right"/>
              <w:rPr>
                <w:rFonts w:ascii="Arial" w:hAnsi="Arial" w:cs="Arial"/>
                <w:bCs/>
                <w:color w:val="000000"/>
                <w:sz w:val="18"/>
                <w:szCs w:val="18"/>
              </w:rPr>
            </w:pPr>
            <w:r>
              <w:rPr>
                <w:rFonts w:ascii="Arial" w:hAnsi="Arial" w:cs="Arial"/>
                <w:bCs/>
                <w:color w:val="000000"/>
                <w:sz w:val="18"/>
                <w:szCs w:val="18"/>
              </w:rPr>
              <w:t>306.153</w:t>
            </w:r>
          </w:p>
        </w:tc>
        <w:tc>
          <w:tcPr>
            <w:tcW w:w="2518" w:type="dxa"/>
            <w:shd w:val="clear" w:color="auto" w:fill="auto"/>
            <w:vAlign w:val="center"/>
          </w:tcPr>
          <w:p w14:paraId="3D0C28EE" w14:textId="77777777" w:rsidR="003F45C2" w:rsidRPr="00A5606A" w:rsidRDefault="003F45C2" w:rsidP="00540D37">
            <w:pPr>
              <w:jc w:val="right"/>
              <w:rPr>
                <w:rFonts w:ascii="Arial" w:hAnsi="Arial" w:cs="Arial"/>
                <w:bCs/>
                <w:color w:val="000000"/>
                <w:sz w:val="18"/>
                <w:szCs w:val="18"/>
              </w:rPr>
            </w:pPr>
            <w:r>
              <w:rPr>
                <w:rFonts w:ascii="Arial" w:hAnsi="Arial" w:cs="Arial"/>
                <w:bCs/>
                <w:color w:val="000000"/>
                <w:sz w:val="18"/>
                <w:szCs w:val="18"/>
              </w:rPr>
              <w:t>44.949</w:t>
            </w:r>
          </w:p>
        </w:tc>
      </w:tr>
      <w:tr w:rsidR="000B19E9" w:rsidRPr="00A5606A" w14:paraId="11F4509B" w14:textId="77777777" w:rsidTr="00CE148C">
        <w:trPr>
          <w:trHeight w:val="227"/>
        </w:trPr>
        <w:tc>
          <w:tcPr>
            <w:tcW w:w="4093" w:type="dxa"/>
            <w:shd w:val="clear" w:color="auto" w:fill="auto"/>
            <w:vAlign w:val="bottom"/>
          </w:tcPr>
          <w:p w14:paraId="6E9A80B2" w14:textId="77777777" w:rsidR="000B19E9" w:rsidRPr="00A5606A" w:rsidRDefault="000B19E9" w:rsidP="000B19E9">
            <w:pPr>
              <w:autoSpaceDE w:val="0"/>
              <w:autoSpaceDN w:val="0"/>
              <w:adjustRightInd w:val="0"/>
              <w:ind w:left="-24" w:right="-102" w:hanging="114"/>
              <w:rPr>
                <w:rFonts w:ascii="Arial" w:hAnsi="Arial" w:cs="Arial"/>
                <w:sz w:val="18"/>
                <w:szCs w:val="18"/>
              </w:rPr>
            </w:pPr>
            <w:r w:rsidRPr="00A5606A">
              <w:rPr>
                <w:rFonts w:ascii="Arial" w:hAnsi="Arial" w:cs="Arial"/>
                <w:sz w:val="18"/>
                <w:szCs w:val="18"/>
              </w:rPr>
              <w:t xml:space="preserve"> Net Faaliyet Karı / Zararı</w:t>
            </w:r>
          </w:p>
        </w:tc>
        <w:tc>
          <w:tcPr>
            <w:tcW w:w="2964" w:type="dxa"/>
            <w:shd w:val="clear" w:color="auto" w:fill="auto"/>
          </w:tcPr>
          <w:p w14:paraId="384819FC" w14:textId="50411DBA" w:rsidR="000B19E9" w:rsidRPr="00A5606A" w:rsidRDefault="000B19E9" w:rsidP="000B19E9">
            <w:pPr>
              <w:jc w:val="right"/>
              <w:rPr>
                <w:rFonts w:ascii="Arial" w:hAnsi="Arial" w:cs="Arial"/>
                <w:bCs/>
                <w:color w:val="000000"/>
                <w:sz w:val="18"/>
                <w:szCs w:val="18"/>
              </w:rPr>
            </w:pPr>
            <w:r w:rsidRPr="000B19E9">
              <w:rPr>
                <w:rFonts w:ascii="Arial" w:hAnsi="Arial" w:cs="Arial"/>
                <w:bCs/>
                <w:color w:val="000000"/>
                <w:sz w:val="18"/>
                <w:szCs w:val="18"/>
              </w:rPr>
              <w:t>115.258</w:t>
            </w:r>
          </w:p>
        </w:tc>
        <w:tc>
          <w:tcPr>
            <w:tcW w:w="2518" w:type="dxa"/>
            <w:shd w:val="clear" w:color="auto" w:fill="auto"/>
          </w:tcPr>
          <w:p w14:paraId="4119B2FC" w14:textId="3E3C986D" w:rsidR="000B19E9" w:rsidRPr="00A5606A" w:rsidRDefault="000B19E9" w:rsidP="000B19E9">
            <w:pPr>
              <w:jc w:val="right"/>
              <w:rPr>
                <w:rFonts w:ascii="Arial" w:hAnsi="Arial" w:cs="Arial"/>
                <w:bCs/>
                <w:color w:val="000000"/>
                <w:sz w:val="18"/>
                <w:szCs w:val="18"/>
              </w:rPr>
            </w:pPr>
            <w:r w:rsidRPr="000B19E9">
              <w:rPr>
                <w:rFonts w:ascii="Arial" w:hAnsi="Arial" w:cs="Arial"/>
                <w:bCs/>
                <w:color w:val="000000"/>
                <w:sz w:val="18"/>
                <w:szCs w:val="18"/>
              </w:rPr>
              <w:t>49.775</w:t>
            </w:r>
          </w:p>
        </w:tc>
      </w:tr>
      <w:tr w:rsidR="003F45C2" w:rsidRPr="00A5606A" w14:paraId="26A2E5FC" w14:textId="77777777" w:rsidTr="00540D37">
        <w:trPr>
          <w:trHeight w:val="227"/>
        </w:trPr>
        <w:tc>
          <w:tcPr>
            <w:tcW w:w="4093" w:type="dxa"/>
            <w:shd w:val="clear" w:color="auto" w:fill="auto"/>
            <w:vAlign w:val="bottom"/>
          </w:tcPr>
          <w:p w14:paraId="64C502BA" w14:textId="77777777" w:rsidR="003F45C2" w:rsidRPr="00A5606A" w:rsidRDefault="003F45C2" w:rsidP="00540D37">
            <w:pPr>
              <w:autoSpaceDE w:val="0"/>
              <w:autoSpaceDN w:val="0"/>
              <w:adjustRightInd w:val="0"/>
              <w:ind w:left="-24" w:right="-102" w:hanging="114"/>
              <w:rPr>
                <w:rFonts w:ascii="Arial" w:hAnsi="Arial" w:cs="Arial"/>
                <w:sz w:val="18"/>
                <w:szCs w:val="18"/>
              </w:rPr>
            </w:pPr>
            <w:r w:rsidRPr="00A5606A">
              <w:rPr>
                <w:rFonts w:ascii="Arial" w:hAnsi="Arial" w:cs="Arial"/>
                <w:sz w:val="18"/>
                <w:szCs w:val="18"/>
              </w:rPr>
              <w:t xml:space="preserve"> Sürdürülen Faaliyetler Vergi Karşılığı (-+)</w:t>
            </w:r>
          </w:p>
        </w:tc>
        <w:tc>
          <w:tcPr>
            <w:tcW w:w="2964" w:type="dxa"/>
            <w:shd w:val="clear" w:color="auto" w:fill="auto"/>
            <w:vAlign w:val="center"/>
          </w:tcPr>
          <w:p w14:paraId="75069127" w14:textId="77777777" w:rsidR="003F45C2" w:rsidRPr="00A5606A" w:rsidRDefault="003F45C2" w:rsidP="00540D37">
            <w:pPr>
              <w:jc w:val="right"/>
              <w:rPr>
                <w:rFonts w:ascii="Arial" w:hAnsi="Arial" w:cs="Arial"/>
                <w:bCs/>
                <w:color w:val="000000"/>
                <w:sz w:val="18"/>
                <w:szCs w:val="18"/>
              </w:rPr>
            </w:pPr>
            <w:r w:rsidRPr="00A5606A">
              <w:rPr>
                <w:rFonts w:ascii="Arial" w:hAnsi="Arial" w:cs="Arial"/>
                <w:bCs/>
                <w:color w:val="000000"/>
                <w:sz w:val="18"/>
                <w:szCs w:val="18"/>
              </w:rPr>
              <w:t>17.220</w:t>
            </w:r>
          </w:p>
        </w:tc>
        <w:tc>
          <w:tcPr>
            <w:tcW w:w="2518" w:type="dxa"/>
            <w:shd w:val="clear" w:color="auto" w:fill="auto"/>
            <w:vAlign w:val="center"/>
          </w:tcPr>
          <w:p w14:paraId="17FB817A" w14:textId="77777777" w:rsidR="003F45C2" w:rsidRPr="00A5606A" w:rsidRDefault="003F45C2" w:rsidP="00540D37">
            <w:pPr>
              <w:jc w:val="right"/>
              <w:rPr>
                <w:rFonts w:ascii="Arial" w:hAnsi="Arial" w:cs="Arial"/>
                <w:bCs/>
                <w:color w:val="000000"/>
                <w:sz w:val="18"/>
                <w:szCs w:val="18"/>
              </w:rPr>
            </w:pPr>
            <w:r w:rsidRPr="00A5606A">
              <w:rPr>
                <w:rFonts w:ascii="Arial" w:hAnsi="Arial" w:cs="Arial"/>
                <w:bCs/>
                <w:color w:val="000000"/>
                <w:sz w:val="18"/>
                <w:szCs w:val="18"/>
              </w:rPr>
              <w:t>10.427</w:t>
            </w:r>
          </w:p>
        </w:tc>
      </w:tr>
      <w:tr w:rsidR="003F45C2" w:rsidRPr="00A5606A" w14:paraId="5E957230" w14:textId="77777777" w:rsidTr="00540D37">
        <w:trPr>
          <w:trHeight w:val="227"/>
        </w:trPr>
        <w:tc>
          <w:tcPr>
            <w:tcW w:w="4093" w:type="dxa"/>
            <w:tcBorders>
              <w:bottom w:val="single" w:sz="4" w:space="0" w:color="auto"/>
            </w:tcBorders>
            <w:shd w:val="clear" w:color="auto" w:fill="auto"/>
            <w:vAlign w:val="bottom"/>
          </w:tcPr>
          <w:p w14:paraId="525DC505" w14:textId="77777777" w:rsidR="003F45C2" w:rsidRPr="00A5606A" w:rsidRDefault="003F45C2" w:rsidP="00540D37">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center"/>
          </w:tcPr>
          <w:p w14:paraId="725C2DCD" w14:textId="77777777" w:rsidR="003F45C2" w:rsidRPr="00A5606A" w:rsidRDefault="003F45C2" w:rsidP="00540D37">
            <w:pPr>
              <w:jc w:val="right"/>
              <w:rPr>
                <w:rFonts w:ascii="Arial" w:hAnsi="Arial" w:cs="Arial"/>
                <w:bCs/>
                <w:color w:val="000000"/>
                <w:sz w:val="18"/>
                <w:szCs w:val="18"/>
              </w:rPr>
            </w:pPr>
          </w:p>
        </w:tc>
        <w:tc>
          <w:tcPr>
            <w:tcW w:w="2518" w:type="dxa"/>
            <w:tcBorders>
              <w:bottom w:val="single" w:sz="4" w:space="0" w:color="auto"/>
            </w:tcBorders>
            <w:shd w:val="clear" w:color="auto" w:fill="auto"/>
            <w:vAlign w:val="center"/>
          </w:tcPr>
          <w:p w14:paraId="5555FB45" w14:textId="77777777" w:rsidR="003F45C2" w:rsidRPr="00A5606A" w:rsidRDefault="003F45C2" w:rsidP="00540D37">
            <w:pPr>
              <w:jc w:val="right"/>
              <w:rPr>
                <w:rFonts w:ascii="Arial" w:hAnsi="Arial" w:cs="Arial"/>
                <w:bCs/>
                <w:color w:val="000000"/>
                <w:sz w:val="18"/>
                <w:szCs w:val="18"/>
              </w:rPr>
            </w:pPr>
          </w:p>
        </w:tc>
      </w:tr>
      <w:tr w:rsidR="003F45C2" w:rsidRPr="00A5606A" w14:paraId="742B3923" w14:textId="77777777" w:rsidTr="00540D37">
        <w:trPr>
          <w:trHeight w:val="227"/>
        </w:trPr>
        <w:tc>
          <w:tcPr>
            <w:tcW w:w="4093" w:type="dxa"/>
            <w:tcBorders>
              <w:top w:val="single" w:sz="4" w:space="0" w:color="auto"/>
              <w:bottom w:val="double" w:sz="4" w:space="0" w:color="auto"/>
            </w:tcBorders>
            <w:shd w:val="clear" w:color="auto" w:fill="FFFFFF"/>
            <w:vAlign w:val="bottom"/>
          </w:tcPr>
          <w:p w14:paraId="264A7966" w14:textId="77777777" w:rsidR="003F45C2" w:rsidRPr="00A5606A" w:rsidRDefault="003F45C2" w:rsidP="00540D37">
            <w:pPr>
              <w:autoSpaceDE w:val="0"/>
              <w:autoSpaceDN w:val="0"/>
              <w:adjustRightInd w:val="0"/>
              <w:spacing w:after="100" w:afterAutospacing="1"/>
              <w:ind w:left="-24" w:right="-102" w:hanging="114"/>
              <w:rPr>
                <w:rFonts w:ascii="Arial" w:hAnsi="Arial" w:cs="Arial"/>
                <w:b/>
                <w:sz w:val="18"/>
                <w:szCs w:val="18"/>
              </w:rPr>
            </w:pPr>
            <w:r w:rsidRPr="00A5606A">
              <w:rPr>
                <w:rFonts w:ascii="Arial" w:hAnsi="Arial" w:cs="Arial"/>
                <w:sz w:val="18"/>
                <w:szCs w:val="18"/>
              </w:rPr>
              <w:t xml:space="preserve"> </w:t>
            </w:r>
            <w:r w:rsidRPr="00A5606A">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center"/>
          </w:tcPr>
          <w:p w14:paraId="12200F5B" w14:textId="77777777" w:rsidR="003F45C2" w:rsidRPr="00A5606A" w:rsidRDefault="003F45C2" w:rsidP="00540D37">
            <w:pPr>
              <w:jc w:val="right"/>
              <w:rPr>
                <w:rFonts w:ascii="Arial" w:hAnsi="Arial" w:cs="Arial"/>
                <w:b/>
                <w:bCs/>
                <w:color w:val="000000"/>
                <w:sz w:val="18"/>
                <w:szCs w:val="18"/>
              </w:rPr>
            </w:pPr>
            <w:r w:rsidRPr="00A5606A">
              <w:rPr>
                <w:rFonts w:ascii="Arial" w:hAnsi="Arial" w:cs="Arial"/>
                <w:b/>
                <w:bCs/>
                <w:color w:val="000000"/>
                <w:sz w:val="18"/>
                <w:szCs w:val="18"/>
              </w:rPr>
              <w:t>9</w:t>
            </w:r>
            <w:r>
              <w:rPr>
                <w:rFonts w:ascii="Arial" w:hAnsi="Arial" w:cs="Arial"/>
                <w:b/>
                <w:bCs/>
                <w:color w:val="000000"/>
                <w:sz w:val="18"/>
                <w:szCs w:val="18"/>
              </w:rPr>
              <w:t>9.748</w:t>
            </w:r>
          </w:p>
        </w:tc>
        <w:tc>
          <w:tcPr>
            <w:tcW w:w="2518" w:type="dxa"/>
            <w:tcBorders>
              <w:top w:val="single" w:sz="4" w:space="0" w:color="auto"/>
              <w:bottom w:val="double" w:sz="4" w:space="0" w:color="auto"/>
            </w:tcBorders>
            <w:shd w:val="clear" w:color="auto" w:fill="FFFFFF"/>
            <w:vAlign w:val="center"/>
          </w:tcPr>
          <w:p w14:paraId="72F9CC9B" w14:textId="77777777" w:rsidR="003F45C2" w:rsidRPr="00A5606A" w:rsidRDefault="003F45C2" w:rsidP="00540D37">
            <w:pPr>
              <w:jc w:val="right"/>
              <w:rPr>
                <w:rFonts w:ascii="Arial" w:hAnsi="Arial" w:cs="Arial"/>
                <w:b/>
                <w:bCs/>
                <w:color w:val="000000"/>
                <w:sz w:val="18"/>
                <w:szCs w:val="18"/>
              </w:rPr>
            </w:pPr>
            <w:r>
              <w:rPr>
                <w:rFonts w:ascii="Arial" w:hAnsi="Arial" w:cs="Arial"/>
                <w:b/>
                <w:bCs/>
                <w:color w:val="000000"/>
                <w:sz w:val="18"/>
                <w:szCs w:val="18"/>
              </w:rPr>
              <w:t>40.014</w:t>
            </w:r>
          </w:p>
        </w:tc>
      </w:tr>
      <w:tr w:rsidR="003F45C2" w:rsidRPr="00A5606A" w14:paraId="0CAD9619" w14:textId="77777777" w:rsidTr="00540D37">
        <w:trPr>
          <w:trHeight w:val="227"/>
        </w:trPr>
        <w:tc>
          <w:tcPr>
            <w:tcW w:w="4093" w:type="dxa"/>
            <w:tcBorders>
              <w:top w:val="double" w:sz="4" w:space="0" w:color="auto"/>
              <w:bottom w:val="single" w:sz="4" w:space="0" w:color="auto"/>
            </w:tcBorders>
            <w:shd w:val="clear" w:color="auto" w:fill="auto"/>
            <w:vAlign w:val="bottom"/>
          </w:tcPr>
          <w:p w14:paraId="393BE408" w14:textId="77777777" w:rsidR="003F45C2" w:rsidRPr="00A5606A" w:rsidRDefault="003F45C2" w:rsidP="00540D37">
            <w:pPr>
              <w:autoSpaceDE w:val="0"/>
              <w:autoSpaceDN w:val="0"/>
              <w:adjustRightInd w:val="0"/>
              <w:spacing w:after="100" w:afterAutospacing="1"/>
              <w:ind w:left="-24" w:right="-102" w:hanging="114"/>
              <w:rPr>
                <w:rFonts w:ascii="Arial" w:hAnsi="Arial" w:cs="Arial"/>
                <w:bCs/>
                <w:sz w:val="18"/>
                <w:szCs w:val="18"/>
              </w:rPr>
            </w:pPr>
            <w:r w:rsidRPr="00A5606A">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vAlign w:val="center"/>
          </w:tcPr>
          <w:p w14:paraId="49A7EB89" w14:textId="77777777" w:rsidR="003F45C2" w:rsidRPr="00A5606A" w:rsidRDefault="003F45C2" w:rsidP="00540D37">
            <w:pPr>
              <w:jc w:val="right"/>
              <w:rPr>
                <w:rFonts w:ascii="Arial" w:hAnsi="Arial" w:cs="Arial"/>
                <w:bCs/>
                <w:sz w:val="18"/>
                <w:szCs w:val="18"/>
              </w:rPr>
            </w:pPr>
            <w:r w:rsidRPr="00A5606A">
              <w:rPr>
                <w:rFonts w:ascii="Arial" w:hAnsi="Arial" w:cs="Arial"/>
                <w:bCs/>
                <w:color w:val="000000"/>
                <w:sz w:val="18"/>
                <w:szCs w:val="18"/>
              </w:rPr>
              <w:t>0,10</w:t>
            </w:r>
            <w:r>
              <w:rPr>
                <w:rFonts w:ascii="Arial" w:hAnsi="Arial" w:cs="Arial"/>
                <w:bCs/>
                <w:color w:val="000000"/>
                <w:sz w:val="18"/>
                <w:szCs w:val="18"/>
              </w:rPr>
              <w:t>8</w:t>
            </w:r>
          </w:p>
        </w:tc>
        <w:tc>
          <w:tcPr>
            <w:tcW w:w="2518" w:type="dxa"/>
            <w:tcBorders>
              <w:top w:val="double" w:sz="4" w:space="0" w:color="auto"/>
              <w:bottom w:val="single" w:sz="4" w:space="0" w:color="auto"/>
            </w:tcBorders>
            <w:shd w:val="clear" w:color="auto" w:fill="auto"/>
            <w:vAlign w:val="center"/>
          </w:tcPr>
          <w:p w14:paraId="4A03BE6F" w14:textId="77777777" w:rsidR="003F45C2" w:rsidRPr="00A5606A" w:rsidRDefault="003F45C2" w:rsidP="00540D37">
            <w:pPr>
              <w:jc w:val="right"/>
              <w:rPr>
                <w:rFonts w:ascii="Arial" w:hAnsi="Arial" w:cs="Arial"/>
                <w:bCs/>
                <w:sz w:val="18"/>
                <w:szCs w:val="18"/>
              </w:rPr>
            </w:pPr>
            <w:r w:rsidRPr="00A5606A">
              <w:rPr>
                <w:rFonts w:ascii="Arial" w:hAnsi="Arial" w:cs="Arial"/>
                <w:bCs/>
                <w:color w:val="000000"/>
                <w:sz w:val="18"/>
                <w:szCs w:val="18"/>
              </w:rPr>
              <w:t>0,040</w:t>
            </w:r>
          </w:p>
        </w:tc>
      </w:tr>
    </w:tbl>
    <w:p w14:paraId="7A63F487" w14:textId="77777777" w:rsidR="003F45C2" w:rsidRPr="00740CAF" w:rsidRDefault="003F45C2" w:rsidP="003F45C2">
      <w:pPr>
        <w:pageBreakBefore/>
        <w:tabs>
          <w:tab w:val="left" w:pos="0"/>
          <w:tab w:val="left" w:pos="567"/>
          <w:tab w:val="left" w:pos="720"/>
        </w:tabs>
        <w:spacing w:before="120" w:line="360" w:lineRule="auto"/>
        <w:jc w:val="both"/>
        <w:rPr>
          <w:rFonts w:ascii="Arial" w:hAnsi="Arial" w:cs="Arial"/>
          <w:b/>
          <w:sz w:val="20"/>
          <w:szCs w:val="18"/>
        </w:rPr>
      </w:pPr>
      <w:r w:rsidRPr="00740CAF">
        <w:rPr>
          <w:rFonts w:ascii="Arial" w:hAnsi="Arial" w:cs="Arial"/>
          <w:b/>
          <w:sz w:val="20"/>
          <w:szCs w:val="18"/>
        </w:rPr>
        <w:lastRenderedPageBreak/>
        <w:t>Ara dönem faaliyet raporuna ilişkin açıklamalar (devamı):</w:t>
      </w:r>
    </w:p>
    <w:p w14:paraId="67A8C8C4" w14:textId="77777777" w:rsidR="003F45C2" w:rsidRPr="00F84317" w:rsidRDefault="003F45C2" w:rsidP="003F45C2">
      <w:pPr>
        <w:numPr>
          <w:ilvl w:val="0"/>
          <w:numId w:val="33"/>
        </w:numPr>
        <w:ind w:left="0" w:hanging="284"/>
        <w:rPr>
          <w:rFonts w:ascii="Arial" w:hAnsi="Arial" w:cs="Arial"/>
          <w:b/>
          <w:sz w:val="20"/>
          <w:szCs w:val="18"/>
        </w:rPr>
      </w:pPr>
      <w:r w:rsidRPr="00F84317">
        <w:rPr>
          <w:rFonts w:ascii="Arial" w:hAnsi="Arial" w:cs="Arial"/>
          <w:b/>
          <w:sz w:val="20"/>
          <w:szCs w:val="18"/>
        </w:rPr>
        <w:t>Yönetim Kurulu Başkanı’nın Mesajı:</w:t>
      </w:r>
    </w:p>
    <w:p w14:paraId="512AEC6E" w14:textId="77777777" w:rsidR="003F45C2" w:rsidRPr="00370397" w:rsidRDefault="003F45C2" w:rsidP="003F45C2">
      <w:pPr>
        <w:spacing w:before="120" w:after="60"/>
        <w:rPr>
          <w:rFonts w:ascii="Arial" w:hAnsi="Arial" w:cs="Arial"/>
          <w:sz w:val="18"/>
          <w:szCs w:val="18"/>
        </w:rPr>
      </w:pPr>
      <w:r w:rsidRPr="00370397">
        <w:rPr>
          <w:rFonts w:ascii="Arial" w:hAnsi="Arial" w:cs="Arial"/>
          <w:sz w:val="18"/>
          <w:szCs w:val="18"/>
        </w:rPr>
        <w:t>Değerli Paydaşlarımız,</w:t>
      </w:r>
    </w:p>
    <w:p w14:paraId="76BD2102" w14:textId="77777777" w:rsidR="003F45C2" w:rsidRDefault="003F45C2" w:rsidP="003F45C2">
      <w:pPr>
        <w:spacing w:after="120"/>
        <w:jc w:val="both"/>
        <w:rPr>
          <w:rFonts w:ascii="Arial" w:hAnsi="Arial" w:cs="Arial"/>
          <w:color w:val="000000"/>
          <w:sz w:val="18"/>
          <w:szCs w:val="18"/>
        </w:rPr>
      </w:pPr>
      <w:r>
        <w:rPr>
          <w:rFonts w:ascii="Arial" w:hAnsi="Arial" w:cs="Arial"/>
          <w:color w:val="000000"/>
          <w:sz w:val="18"/>
          <w:szCs w:val="18"/>
        </w:rPr>
        <w:t>2018 yılının ilk çeyreğinde küresel ekonominin gündeminde, 2017 yılında olduğu gibi politik gelişmeler ve bu gelişmelerle ilintili olarak yön bulan ekonomik aktiviteler ön plana çıkmıştır.</w:t>
      </w:r>
      <w:r w:rsidRPr="002E4A75">
        <w:rPr>
          <w:rFonts w:ascii="Arial" w:hAnsi="Arial" w:cs="Arial"/>
          <w:color w:val="000000"/>
          <w:sz w:val="18"/>
          <w:szCs w:val="18"/>
        </w:rPr>
        <w:t xml:space="preserve"> </w:t>
      </w:r>
      <w:r w:rsidRPr="00C465CC">
        <w:rPr>
          <w:rFonts w:ascii="Arial" w:hAnsi="Arial" w:cs="Arial"/>
          <w:color w:val="000000"/>
          <w:sz w:val="18"/>
          <w:szCs w:val="18"/>
        </w:rPr>
        <w:t xml:space="preserve">Küresel büyümeye ilişkin ilk çeyrek verileri, gelişmiş ve gelişmekte olan ülkelerde büyümenin eşanlı olarak devam ettiğini göstermektedir. Her iki ülke grubunda da önümüzdeki döneme ilişkin büyüme tahminlerinin yukarı yönlü güncellenmesi küresel ekonomik büyümenin istikrarlı seyrinin devamına işaret etmektedir. </w:t>
      </w:r>
    </w:p>
    <w:p w14:paraId="50A83CE4" w14:textId="77777777" w:rsidR="003F45C2" w:rsidRPr="002E4A75" w:rsidRDefault="003F45C2" w:rsidP="003F45C2">
      <w:pPr>
        <w:spacing w:after="120"/>
        <w:jc w:val="both"/>
        <w:rPr>
          <w:rFonts w:ascii="Arial" w:hAnsi="Arial" w:cs="Arial"/>
          <w:color w:val="000000"/>
          <w:sz w:val="18"/>
          <w:szCs w:val="18"/>
        </w:rPr>
      </w:pPr>
      <w:r w:rsidRPr="00164DDA">
        <w:rPr>
          <w:rFonts w:ascii="Arial" w:hAnsi="Arial" w:cs="Arial"/>
          <w:color w:val="000000"/>
          <w:sz w:val="18"/>
          <w:szCs w:val="18"/>
        </w:rPr>
        <w:t>Olumlu küresel büyüme görünümüne karşın küresel enflasyon oranları ılımlı seyretmeye devam</w:t>
      </w:r>
      <w:r>
        <w:rPr>
          <w:rFonts w:ascii="Arial" w:hAnsi="Arial" w:cs="Arial"/>
          <w:color w:val="000000"/>
          <w:sz w:val="18"/>
          <w:szCs w:val="18"/>
        </w:rPr>
        <w:t xml:space="preserve"> </w:t>
      </w:r>
      <w:r w:rsidRPr="00164DDA">
        <w:rPr>
          <w:rFonts w:ascii="Arial" w:hAnsi="Arial" w:cs="Arial"/>
          <w:color w:val="000000"/>
          <w:sz w:val="18"/>
          <w:szCs w:val="18"/>
        </w:rPr>
        <w:t>etmektedir. Petrol fiyatlarının seyri ve gelişmiş ülkelerde düşen işsizlik oranlarına paralel olarak ücretlerin</w:t>
      </w:r>
      <w:r>
        <w:rPr>
          <w:rFonts w:ascii="Arial" w:hAnsi="Arial" w:cs="Arial"/>
          <w:color w:val="000000"/>
          <w:sz w:val="18"/>
          <w:szCs w:val="18"/>
        </w:rPr>
        <w:t xml:space="preserve"> </w:t>
      </w:r>
      <w:r w:rsidRPr="00164DDA">
        <w:rPr>
          <w:rFonts w:ascii="Arial" w:hAnsi="Arial" w:cs="Arial"/>
          <w:color w:val="000000"/>
          <w:sz w:val="18"/>
          <w:szCs w:val="18"/>
        </w:rPr>
        <w:t xml:space="preserve">hızlı bir şekilde artma olasılığı, küresel enflasyonu artırabilecek en önemli risk unsurlarıdır. Amerika Merkez Bankası </w:t>
      </w:r>
      <w:r>
        <w:rPr>
          <w:rFonts w:ascii="Arial" w:hAnsi="Arial" w:cs="Arial"/>
          <w:color w:val="000000"/>
          <w:sz w:val="18"/>
          <w:szCs w:val="18"/>
        </w:rPr>
        <w:t>(FED)</w:t>
      </w:r>
      <w:r w:rsidRPr="00164DDA">
        <w:rPr>
          <w:rFonts w:ascii="Arial" w:hAnsi="Arial" w:cs="Arial"/>
          <w:color w:val="000000"/>
          <w:sz w:val="18"/>
          <w:szCs w:val="18"/>
        </w:rPr>
        <w:t xml:space="preserve"> ve ECB</w:t>
      </w:r>
      <w:r>
        <w:rPr>
          <w:rFonts w:ascii="Arial" w:hAnsi="Arial" w:cs="Arial"/>
          <w:color w:val="000000"/>
          <w:sz w:val="18"/>
          <w:szCs w:val="18"/>
        </w:rPr>
        <w:t xml:space="preserve"> </w:t>
      </w:r>
      <w:r w:rsidRPr="00164DDA">
        <w:rPr>
          <w:rFonts w:ascii="Arial" w:hAnsi="Arial" w:cs="Arial"/>
          <w:color w:val="000000"/>
          <w:sz w:val="18"/>
          <w:szCs w:val="18"/>
        </w:rPr>
        <w:t>başta olmak üzere gelişmiş ülke merkez bankaları para politikasında normalleşme adımlarını beklentiler</w:t>
      </w:r>
      <w:r>
        <w:rPr>
          <w:rFonts w:ascii="Arial" w:hAnsi="Arial" w:cs="Arial"/>
          <w:color w:val="000000"/>
          <w:sz w:val="18"/>
          <w:szCs w:val="18"/>
        </w:rPr>
        <w:t xml:space="preserve"> </w:t>
      </w:r>
      <w:r w:rsidRPr="00164DDA">
        <w:rPr>
          <w:rFonts w:ascii="Arial" w:hAnsi="Arial" w:cs="Arial"/>
          <w:color w:val="000000"/>
          <w:sz w:val="18"/>
          <w:szCs w:val="18"/>
        </w:rPr>
        <w:t>dâhilinde gerçekleştirmeye devam etmektedi</w:t>
      </w:r>
      <w:r>
        <w:rPr>
          <w:rFonts w:ascii="Arial" w:hAnsi="Arial" w:cs="Arial"/>
          <w:color w:val="000000"/>
          <w:sz w:val="18"/>
          <w:szCs w:val="18"/>
        </w:rPr>
        <w:t>r. Amerika Merkez Bankası (</w:t>
      </w:r>
      <w:r w:rsidRPr="000B17FD">
        <w:rPr>
          <w:rFonts w:ascii="Arial" w:hAnsi="Arial" w:cs="Arial"/>
          <w:color w:val="000000"/>
          <w:sz w:val="18"/>
          <w:szCs w:val="18"/>
        </w:rPr>
        <w:t>FED</w:t>
      </w:r>
      <w:r>
        <w:rPr>
          <w:rFonts w:ascii="Arial" w:hAnsi="Arial" w:cs="Arial"/>
          <w:color w:val="000000"/>
          <w:sz w:val="18"/>
          <w:szCs w:val="18"/>
        </w:rPr>
        <w:t xml:space="preserve">) Mart ayında faiz artırımına giderek piyasa beklentilerine paralel olarak </w:t>
      </w:r>
      <w:r w:rsidRPr="00201884">
        <w:rPr>
          <w:rFonts w:ascii="Arial" w:hAnsi="Arial" w:cs="Arial"/>
          <w:color w:val="000000"/>
          <w:sz w:val="18"/>
          <w:szCs w:val="18"/>
        </w:rPr>
        <w:t>politika</w:t>
      </w:r>
      <w:r>
        <w:rPr>
          <w:rFonts w:ascii="Arial" w:hAnsi="Arial" w:cs="Arial"/>
          <w:color w:val="000000"/>
          <w:sz w:val="18"/>
          <w:szCs w:val="18"/>
        </w:rPr>
        <w:t xml:space="preserve"> </w:t>
      </w:r>
      <w:r w:rsidRPr="00201884">
        <w:rPr>
          <w:rFonts w:ascii="Arial" w:hAnsi="Arial" w:cs="Arial"/>
          <w:color w:val="000000"/>
          <w:sz w:val="18"/>
          <w:szCs w:val="18"/>
        </w:rPr>
        <w:t xml:space="preserve">faizini 25 </w:t>
      </w:r>
      <w:proofErr w:type="gramStart"/>
      <w:r w:rsidRPr="00201884">
        <w:rPr>
          <w:rFonts w:ascii="Arial" w:hAnsi="Arial" w:cs="Arial"/>
          <w:color w:val="000000"/>
          <w:sz w:val="18"/>
          <w:szCs w:val="18"/>
        </w:rPr>
        <w:t>baz</w:t>
      </w:r>
      <w:proofErr w:type="gramEnd"/>
      <w:r w:rsidRPr="00201884">
        <w:rPr>
          <w:rFonts w:ascii="Arial" w:hAnsi="Arial" w:cs="Arial"/>
          <w:color w:val="000000"/>
          <w:sz w:val="18"/>
          <w:szCs w:val="18"/>
        </w:rPr>
        <w:t xml:space="preserve"> puanlık artışla %1,50-1,75 bandına yüksel</w:t>
      </w:r>
      <w:r>
        <w:rPr>
          <w:rFonts w:ascii="Arial" w:hAnsi="Arial" w:cs="Arial"/>
          <w:color w:val="000000"/>
          <w:sz w:val="18"/>
          <w:szCs w:val="18"/>
        </w:rPr>
        <w:t xml:space="preserve">tti. </w:t>
      </w:r>
      <w:r w:rsidRPr="00201884">
        <w:rPr>
          <w:rFonts w:ascii="Arial" w:hAnsi="Arial" w:cs="Arial"/>
          <w:color w:val="000000"/>
          <w:sz w:val="18"/>
          <w:szCs w:val="18"/>
        </w:rPr>
        <w:t xml:space="preserve">Fed üyelerinin 2018 </w:t>
      </w:r>
      <w:r>
        <w:rPr>
          <w:rFonts w:ascii="Arial" w:hAnsi="Arial" w:cs="Arial"/>
          <w:color w:val="000000"/>
          <w:sz w:val="18"/>
          <w:szCs w:val="18"/>
        </w:rPr>
        <w:t>yıl</w:t>
      </w:r>
      <w:r w:rsidRPr="00201884">
        <w:rPr>
          <w:rFonts w:ascii="Arial" w:hAnsi="Arial" w:cs="Arial"/>
          <w:color w:val="000000"/>
          <w:sz w:val="18"/>
          <w:szCs w:val="18"/>
        </w:rPr>
        <w:t xml:space="preserve">sonu için </w:t>
      </w:r>
      <w:r>
        <w:rPr>
          <w:rFonts w:ascii="Arial" w:hAnsi="Arial" w:cs="Arial"/>
          <w:color w:val="000000"/>
          <w:sz w:val="18"/>
          <w:szCs w:val="18"/>
        </w:rPr>
        <w:t xml:space="preserve">medyan </w:t>
      </w:r>
      <w:r w:rsidRPr="00201884">
        <w:rPr>
          <w:rFonts w:ascii="Arial" w:hAnsi="Arial" w:cs="Arial"/>
          <w:color w:val="000000"/>
          <w:sz w:val="18"/>
          <w:szCs w:val="18"/>
        </w:rPr>
        <w:t>faiz seviyesi</w:t>
      </w:r>
      <w:r>
        <w:rPr>
          <w:rFonts w:ascii="Arial" w:hAnsi="Arial" w:cs="Arial"/>
          <w:color w:val="000000"/>
          <w:sz w:val="18"/>
          <w:szCs w:val="18"/>
        </w:rPr>
        <w:t xml:space="preserve"> </w:t>
      </w:r>
      <w:r w:rsidRPr="00201884">
        <w:rPr>
          <w:rFonts w:ascii="Arial" w:hAnsi="Arial" w:cs="Arial"/>
          <w:color w:val="000000"/>
          <w:sz w:val="18"/>
          <w:szCs w:val="18"/>
        </w:rPr>
        <w:t>tahmini ise yükseliş</w:t>
      </w:r>
      <w:r>
        <w:rPr>
          <w:rFonts w:ascii="Arial" w:hAnsi="Arial" w:cs="Arial"/>
          <w:color w:val="000000"/>
          <w:sz w:val="18"/>
          <w:szCs w:val="18"/>
        </w:rPr>
        <w:t xml:space="preserve"> beklentisine rağmen aynı kaldığı görülürken FED </w:t>
      </w:r>
      <w:r w:rsidRPr="00201884">
        <w:rPr>
          <w:rFonts w:ascii="Arial" w:hAnsi="Arial" w:cs="Arial"/>
          <w:color w:val="000000"/>
          <w:sz w:val="18"/>
          <w:szCs w:val="18"/>
        </w:rPr>
        <w:t>üyeleri 2018’de 21 Mart’taki artırımla birlikte toplam üç</w:t>
      </w:r>
      <w:r>
        <w:rPr>
          <w:rFonts w:ascii="Arial" w:hAnsi="Arial" w:cs="Arial"/>
          <w:color w:val="000000"/>
          <w:sz w:val="18"/>
          <w:szCs w:val="18"/>
        </w:rPr>
        <w:t xml:space="preserve"> </w:t>
      </w:r>
      <w:r w:rsidRPr="00201884">
        <w:rPr>
          <w:rFonts w:ascii="Arial" w:hAnsi="Arial" w:cs="Arial"/>
          <w:color w:val="000000"/>
          <w:sz w:val="18"/>
          <w:szCs w:val="18"/>
        </w:rPr>
        <w:t>faiz ar</w:t>
      </w:r>
      <w:r>
        <w:rPr>
          <w:rFonts w:ascii="Arial" w:hAnsi="Arial" w:cs="Arial"/>
          <w:color w:val="000000"/>
          <w:sz w:val="18"/>
          <w:szCs w:val="18"/>
        </w:rPr>
        <w:t xml:space="preserve">tırımı öngörmeye devam ediyor. </w:t>
      </w:r>
      <w:r w:rsidRPr="002E4A75">
        <w:rPr>
          <w:rFonts w:ascii="Arial" w:hAnsi="Arial" w:cs="Arial"/>
          <w:color w:val="000000"/>
          <w:sz w:val="18"/>
          <w:szCs w:val="18"/>
        </w:rPr>
        <w:t>Mayıs ayı toplantısı</w:t>
      </w:r>
      <w:r>
        <w:rPr>
          <w:rFonts w:ascii="Arial" w:hAnsi="Arial" w:cs="Arial"/>
          <w:color w:val="000000"/>
          <w:sz w:val="18"/>
          <w:szCs w:val="18"/>
        </w:rPr>
        <w:t xml:space="preserve">nda </w:t>
      </w:r>
      <w:r w:rsidRPr="002E4A75">
        <w:rPr>
          <w:rFonts w:ascii="Arial" w:hAnsi="Arial" w:cs="Arial"/>
          <w:color w:val="000000"/>
          <w:sz w:val="18"/>
          <w:szCs w:val="18"/>
        </w:rPr>
        <w:t>Beklentilere paralel olarak para</w:t>
      </w:r>
      <w:r>
        <w:rPr>
          <w:rFonts w:ascii="Arial" w:hAnsi="Arial" w:cs="Arial"/>
          <w:color w:val="000000"/>
          <w:sz w:val="18"/>
          <w:szCs w:val="18"/>
        </w:rPr>
        <w:t xml:space="preserve"> </w:t>
      </w:r>
      <w:r w:rsidRPr="002E4A75">
        <w:rPr>
          <w:rFonts w:ascii="Arial" w:hAnsi="Arial" w:cs="Arial"/>
          <w:color w:val="000000"/>
          <w:sz w:val="18"/>
          <w:szCs w:val="18"/>
        </w:rPr>
        <w:t>politikasında bir değişiklik yapmayan Fed toplantı</w:t>
      </w:r>
      <w:r>
        <w:rPr>
          <w:rFonts w:ascii="Arial" w:hAnsi="Arial" w:cs="Arial"/>
          <w:color w:val="000000"/>
          <w:sz w:val="18"/>
          <w:szCs w:val="18"/>
        </w:rPr>
        <w:t xml:space="preserve"> notlarında</w:t>
      </w:r>
      <w:r w:rsidRPr="002E4A75">
        <w:rPr>
          <w:rFonts w:ascii="Arial" w:hAnsi="Arial" w:cs="Arial"/>
          <w:color w:val="000000"/>
          <w:sz w:val="18"/>
          <w:szCs w:val="18"/>
        </w:rPr>
        <w:t xml:space="preserve"> enflasyon hedefinin %2’nin</w:t>
      </w:r>
      <w:r>
        <w:rPr>
          <w:rFonts w:ascii="Arial" w:hAnsi="Arial" w:cs="Arial"/>
          <w:color w:val="000000"/>
          <w:sz w:val="18"/>
          <w:szCs w:val="18"/>
        </w:rPr>
        <w:t xml:space="preserve"> </w:t>
      </w:r>
      <w:r w:rsidRPr="002E4A75">
        <w:rPr>
          <w:rFonts w:ascii="Arial" w:hAnsi="Arial" w:cs="Arial"/>
          <w:color w:val="000000"/>
          <w:sz w:val="18"/>
          <w:szCs w:val="18"/>
        </w:rPr>
        <w:t>çevresinde simetrik bir aralık olduğuna vurgu yaparak</w:t>
      </w:r>
      <w:r w:rsidRPr="00C465CC">
        <w:t xml:space="preserve"> </w:t>
      </w:r>
      <w:r>
        <w:rPr>
          <w:rFonts w:ascii="Arial" w:hAnsi="Arial" w:cs="Arial"/>
          <w:color w:val="000000"/>
          <w:sz w:val="18"/>
          <w:szCs w:val="18"/>
        </w:rPr>
        <w:t>güvercin ton taşıyan ifadelerle</w:t>
      </w:r>
      <w:r w:rsidRPr="00C465CC">
        <w:rPr>
          <w:rFonts w:ascii="Arial" w:hAnsi="Arial" w:cs="Arial"/>
          <w:color w:val="000000"/>
          <w:sz w:val="18"/>
          <w:szCs w:val="18"/>
        </w:rPr>
        <w:t xml:space="preserve"> faiz artırım beklentilerini bir miktar hafifletti.</w:t>
      </w:r>
    </w:p>
    <w:p w14:paraId="6134D7B5" w14:textId="77777777" w:rsidR="003F45C2" w:rsidRDefault="003F45C2" w:rsidP="003F45C2">
      <w:pPr>
        <w:spacing w:after="120"/>
        <w:jc w:val="both"/>
        <w:rPr>
          <w:rFonts w:ascii="Arial" w:hAnsi="Arial" w:cs="Arial"/>
          <w:color w:val="000000"/>
          <w:sz w:val="18"/>
          <w:szCs w:val="18"/>
        </w:rPr>
      </w:pPr>
      <w:r w:rsidRPr="002E4A75">
        <w:rPr>
          <w:rFonts w:ascii="Arial" w:hAnsi="Arial" w:cs="Arial"/>
          <w:color w:val="000000"/>
          <w:sz w:val="18"/>
          <w:szCs w:val="18"/>
        </w:rPr>
        <w:t xml:space="preserve">Avrupa Merkez Bankası (ECB) Mart </w:t>
      </w:r>
      <w:r>
        <w:rPr>
          <w:rFonts w:ascii="Arial" w:hAnsi="Arial" w:cs="Arial"/>
          <w:color w:val="000000"/>
          <w:sz w:val="18"/>
          <w:szCs w:val="18"/>
        </w:rPr>
        <w:t xml:space="preserve">ve Nisan </w:t>
      </w:r>
      <w:r w:rsidRPr="002E4A75">
        <w:rPr>
          <w:rFonts w:ascii="Arial" w:hAnsi="Arial" w:cs="Arial"/>
          <w:color w:val="000000"/>
          <w:sz w:val="18"/>
          <w:szCs w:val="18"/>
        </w:rPr>
        <w:t>ayı para politikası</w:t>
      </w:r>
      <w:r>
        <w:rPr>
          <w:rFonts w:ascii="Arial" w:hAnsi="Arial" w:cs="Arial"/>
          <w:color w:val="000000"/>
          <w:sz w:val="18"/>
          <w:szCs w:val="18"/>
        </w:rPr>
        <w:t xml:space="preserve"> toplantıları</w:t>
      </w:r>
      <w:r w:rsidRPr="002E4A75">
        <w:rPr>
          <w:rFonts w:ascii="Arial" w:hAnsi="Arial" w:cs="Arial"/>
          <w:color w:val="000000"/>
          <w:sz w:val="18"/>
          <w:szCs w:val="18"/>
        </w:rPr>
        <w:t xml:space="preserve">nda faiz oranlarında </w:t>
      </w:r>
      <w:r>
        <w:rPr>
          <w:rFonts w:ascii="Arial" w:hAnsi="Arial" w:cs="Arial"/>
          <w:color w:val="000000"/>
          <w:sz w:val="18"/>
          <w:szCs w:val="18"/>
        </w:rPr>
        <w:t xml:space="preserve">beklendiği gibi değişiklik yapmazken </w:t>
      </w:r>
      <w:r w:rsidRPr="0029131F">
        <w:rPr>
          <w:rFonts w:ascii="Arial" w:hAnsi="Arial" w:cs="Arial"/>
          <w:color w:val="000000"/>
          <w:sz w:val="18"/>
          <w:szCs w:val="18"/>
        </w:rPr>
        <w:t>artan korumacı</w:t>
      </w:r>
      <w:r>
        <w:rPr>
          <w:rFonts w:ascii="Arial" w:hAnsi="Arial" w:cs="Arial"/>
          <w:color w:val="000000"/>
          <w:sz w:val="18"/>
          <w:szCs w:val="18"/>
        </w:rPr>
        <w:t xml:space="preserve"> politikalar dolayısıyla </w:t>
      </w:r>
      <w:proofErr w:type="spellStart"/>
      <w:r>
        <w:rPr>
          <w:rFonts w:ascii="Arial" w:hAnsi="Arial" w:cs="Arial"/>
          <w:color w:val="000000"/>
          <w:sz w:val="18"/>
          <w:szCs w:val="18"/>
        </w:rPr>
        <w:t>Euronun</w:t>
      </w:r>
      <w:proofErr w:type="spellEnd"/>
      <w:r>
        <w:rPr>
          <w:rFonts w:ascii="Arial" w:hAnsi="Arial" w:cs="Arial"/>
          <w:color w:val="000000"/>
          <w:sz w:val="18"/>
          <w:szCs w:val="18"/>
        </w:rPr>
        <w:t xml:space="preserve"> D</w:t>
      </w:r>
      <w:r w:rsidRPr="0029131F">
        <w:rPr>
          <w:rFonts w:ascii="Arial" w:hAnsi="Arial" w:cs="Arial"/>
          <w:color w:val="000000"/>
          <w:sz w:val="18"/>
          <w:szCs w:val="18"/>
        </w:rPr>
        <w:t>olar karşısında d</w:t>
      </w:r>
      <w:r>
        <w:rPr>
          <w:rFonts w:ascii="Arial" w:hAnsi="Arial" w:cs="Arial"/>
          <w:color w:val="000000"/>
          <w:sz w:val="18"/>
          <w:szCs w:val="18"/>
        </w:rPr>
        <w:t xml:space="preserve">eğer kazanmasıyla </w:t>
      </w:r>
      <w:proofErr w:type="gramStart"/>
      <w:r>
        <w:rPr>
          <w:rFonts w:ascii="Arial" w:hAnsi="Arial" w:cs="Arial"/>
          <w:color w:val="000000"/>
          <w:sz w:val="18"/>
          <w:szCs w:val="18"/>
        </w:rPr>
        <w:t xml:space="preserve">birlikte  </w:t>
      </w:r>
      <w:proofErr w:type="spellStart"/>
      <w:r>
        <w:rPr>
          <w:rFonts w:ascii="Arial" w:hAnsi="Arial" w:cs="Arial"/>
          <w:color w:val="000000"/>
          <w:sz w:val="18"/>
          <w:szCs w:val="18"/>
        </w:rPr>
        <w:t>ECB’nin</w:t>
      </w:r>
      <w:proofErr w:type="spellEnd"/>
      <w:proofErr w:type="gramEnd"/>
      <w:r>
        <w:rPr>
          <w:rFonts w:ascii="Arial" w:hAnsi="Arial" w:cs="Arial"/>
          <w:color w:val="000000"/>
          <w:sz w:val="18"/>
          <w:szCs w:val="18"/>
        </w:rPr>
        <w:t xml:space="preserve"> genişleti</w:t>
      </w:r>
      <w:r w:rsidRPr="0029131F">
        <w:rPr>
          <w:rFonts w:ascii="Arial" w:hAnsi="Arial" w:cs="Arial"/>
          <w:color w:val="000000"/>
          <w:sz w:val="18"/>
          <w:szCs w:val="18"/>
        </w:rPr>
        <w:t>ci para politikasından çıkış strate</w:t>
      </w:r>
      <w:r>
        <w:rPr>
          <w:rFonts w:ascii="Arial" w:hAnsi="Arial" w:cs="Arial"/>
          <w:color w:val="000000"/>
          <w:sz w:val="18"/>
          <w:szCs w:val="18"/>
        </w:rPr>
        <w:t xml:space="preserve">jisine ilişkin belirsizlikler devam etmektedir. Diğer yandan, </w:t>
      </w:r>
      <w:proofErr w:type="spellStart"/>
      <w:r>
        <w:rPr>
          <w:rFonts w:ascii="Arial" w:hAnsi="Arial" w:cs="Arial"/>
          <w:color w:val="000000"/>
          <w:sz w:val="18"/>
          <w:szCs w:val="18"/>
        </w:rPr>
        <w:t>Brexit</w:t>
      </w:r>
      <w:proofErr w:type="spellEnd"/>
      <w:r>
        <w:rPr>
          <w:rFonts w:ascii="Arial" w:hAnsi="Arial" w:cs="Arial"/>
          <w:color w:val="000000"/>
          <w:sz w:val="18"/>
          <w:szCs w:val="18"/>
        </w:rPr>
        <w:t xml:space="preserve"> süreci Mart sonu itibariyle resmi olarak başlarken İngiltere Merkez Bankası (BOE) para politikasında yılın ilk çeyreğinde değişikliğe gitmemiştir. </w:t>
      </w:r>
    </w:p>
    <w:p w14:paraId="434435A3" w14:textId="458DEB81" w:rsidR="003F45C2" w:rsidRPr="00607DB7" w:rsidRDefault="003F45C2" w:rsidP="003F45C2">
      <w:pPr>
        <w:spacing w:after="120"/>
        <w:jc w:val="both"/>
        <w:rPr>
          <w:rFonts w:ascii="Arial" w:hAnsi="Arial" w:cs="Arial"/>
          <w:color w:val="000000"/>
          <w:sz w:val="18"/>
          <w:szCs w:val="18"/>
        </w:rPr>
      </w:pPr>
      <w:r w:rsidRPr="00182E36">
        <w:rPr>
          <w:rFonts w:ascii="Arial" w:hAnsi="Arial" w:cs="Arial"/>
          <w:color w:val="000000"/>
          <w:sz w:val="18"/>
          <w:szCs w:val="18"/>
        </w:rPr>
        <w:t>Yurtiçi</w:t>
      </w:r>
      <w:r>
        <w:rPr>
          <w:rFonts w:ascii="Arial" w:hAnsi="Arial" w:cs="Arial"/>
          <w:color w:val="000000"/>
          <w:sz w:val="18"/>
          <w:szCs w:val="18"/>
        </w:rPr>
        <w:t xml:space="preserve"> gelişmelere bakıldığında ise</w:t>
      </w:r>
      <w:r w:rsidRPr="00152384">
        <w:rPr>
          <w:rFonts w:ascii="Arial" w:hAnsi="Arial" w:cs="Arial"/>
          <w:color w:val="000000"/>
          <w:sz w:val="18"/>
          <w:szCs w:val="18"/>
        </w:rPr>
        <w:t xml:space="preserve"> Temmuz 2016'daki başarısız darbe girişimine rağmen, ekonomi teşvik paketleri ve ekonominin dayanıklılığı, Türkiye ekonomisini güçlü bir büyümeye itti. Güçlü genişlemeci politika ve güçlü ihracatı sayesinde Türk ekonomisinin dünyadaki payı sürekli artarken Türkiye ekonomisi, 2017 yılında % 7,4 ile Çin </w:t>
      </w:r>
      <w:proofErr w:type="gramStart"/>
      <w:r w:rsidRPr="00152384">
        <w:rPr>
          <w:rFonts w:ascii="Arial" w:hAnsi="Arial" w:cs="Arial"/>
          <w:color w:val="000000"/>
          <w:sz w:val="18"/>
          <w:szCs w:val="18"/>
        </w:rPr>
        <w:t>dahil</w:t>
      </w:r>
      <w:proofErr w:type="gramEnd"/>
      <w:r w:rsidRPr="00152384">
        <w:rPr>
          <w:rFonts w:ascii="Arial" w:hAnsi="Arial" w:cs="Arial"/>
          <w:color w:val="000000"/>
          <w:sz w:val="18"/>
          <w:szCs w:val="18"/>
        </w:rPr>
        <w:t xml:space="preserve"> G20 ülkeleri arasında en hızlı büyümeyi kaydetmiştir.</w:t>
      </w:r>
      <w:r>
        <w:rPr>
          <w:rFonts w:ascii="Arial" w:hAnsi="Arial" w:cs="Arial"/>
          <w:color w:val="000000"/>
          <w:sz w:val="18"/>
          <w:szCs w:val="18"/>
        </w:rPr>
        <w:t xml:space="preserve">  Bununla birlikte işsizlik oranı 2008 yılından bu yana en zayıf performansı sergileyerek %12,7 olarak gerçekleşmiştir. </w:t>
      </w:r>
      <w:proofErr w:type="gramStart"/>
      <w:r>
        <w:rPr>
          <w:rFonts w:ascii="Arial" w:hAnsi="Arial" w:cs="Arial"/>
          <w:color w:val="000000"/>
          <w:sz w:val="18"/>
          <w:szCs w:val="18"/>
        </w:rPr>
        <w:t xml:space="preserve">Dış ticaret açığı genişlemeye devam ederken; cari açık beklentiler paralelinde 2,8 milyar ABD dolarına genişlemiştir, Tüketici enflasyonu yılın başından bu yana piyasa beklentilerin üzerinde gerçekleşme eğilimini sürdürmüştür ve Mart ayında </w:t>
      </w:r>
      <w:r w:rsidRPr="00607DB7">
        <w:rPr>
          <w:rFonts w:ascii="Arial" w:hAnsi="Arial" w:cs="Arial"/>
          <w:color w:val="000000"/>
          <w:sz w:val="18"/>
          <w:szCs w:val="18"/>
        </w:rPr>
        <w:t>Tüketici enflasyonunun yılın ilk çeyreğinde önceki çeyrek sonuna kıyasla 1,69 puan gerileyerek yüzde</w:t>
      </w:r>
      <w:r>
        <w:rPr>
          <w:rFonts w:ascii="Arial" w:hAnsi="Arial" w:cs="Arial"/>
          <w:color w:val="000000"/>
          <w:sz w:val="18"/>
          <w:szCs w:val="18"/>
        </w:rPr>
        <w:t xml:space="preserve"> </w:t>
      </w:r>
      <w:r w:rsidRPr="00607DB7">
        <w:rPr>
          <w:rFonts w:ascii="Arial" w:hAnsi="Arial" w:cs="Arial"/>
          <w:color w:val="000000"/>
          <w:sz w:val="18"/>
          <w:szCs w:val="18"/>
        </w:rPr>
        <w:t xml:space="preserve">10,23 seviyesine düşmüş olmasına karşın, çekirdek enflasyon göstergelerinde </w:t>
      </w:r>
      <w:r>
        <w:rPr>
          <w:rFonts w:ascii="Arial" w:hAnsi="Arial" w:cs="Arial"/>
          <w:color w:val="000000"/>
          <w:sz w:val="18"/>
          <w:szCs w:val="18"/>
        </w:rPr>
        <w:t xml:space="preserve">düşüş sınırlı olurken </w:t>
      </w:r>
      <w:r w:rsidRPr="00607DB7">
        <w:rPr>
          <w:rFonts w:ascii="Arial" w:hAnsi="Arial" w:cs="Arial"/>
          <w:color w:val="000000"/>
          <w:sz w:val="18"/>
          <w:szCs w:val="18"/>
        </w:rPr>
        <w:t>özellikle Mart ayının ikinci yarısından itibaren döviz kuru ve petrol fiyatlarında</w:t>
      </w:r>
      <w:r>
        <w:rPr>
          <w:rFonts w:ascii="Arial" w:hAnsi="Arial" w:cs="Arial"/>
          <w:color w:val="000000"/>
          <w:sz w:val="18"/>
          <w:szCs w:val="18"/>
        </w:rPr>
        <w:t xml:space="preserve"> </w:t>
      </w:r>
      <w:r w:rsidRPr="00607DB7">
        <w:rPr>
          <w:rFonts w:ascii="Arial" w:hAnsi="Arial" w:cs="Arial"/>
          <w:color w:val="000000"/>
          <w:sz w:val="18"/>
          <w:szCs w:val="18"/>
        </w:rPr>
        <w:t>yaşanan gelişmeler yakın dönem enflasyon görünümü üzerindeki riskleri artırmıştır</w:t>
      </w:r>
      <w:r w:rsidR="000851CC">
        <w:rPr>
          <w:rFonts w:ascii="Arial" w:hAnsi="Arial" w:cs="Arial"/>
          <w:color w:val="000000"/>
          <w:sz w:val="18"/>
          <w:szCs w:val="18"/>
        </w:rPr>
        <w:t>.</w:t>
      </w:r>
      <w:proofErr w:type="gramEnd"/>
    </w:p>
    <w:p w14:paraId="2ACA83DC" w14:textId="77777777" w:rsidR="003F45C2" w:rsidRDefault="003F45C2" w:rsidP="003F45C2">
      <w:pPr>
        <w:spacing w:after="120"/>
        <w:jc w:val="both"/>
        <w:rPr>
          <w:rFonts w:ascii="Arial" w:hAnsi="Arial" w:cs="Arial"/>
          <w:color w:val="000000"/>
          <w:sz w:val="18"/>
          <w:szCs w:val="18"/>
        </w:rPr>
      </w:pPr>
      <w:r>
        <w:rPr>
          <w:rFonts w:ascii="Arial" w:hAnsi="Arial" w:cs="Arial"/>
          <w:color w:val="000000"/>
          <w:sz w:val="18"/>
          <w:szCs w:val="18"/>
        </w:rPr>
        <w:t>Enflasyona ilişkin</w:t>
      </w:r>
      <w:r w:rsidRPr="00607DB7">
        <w:rPr>
          <w:rFonts w:ascii="Arial" w:hAnsi="Arial" w:cs="Arial"/>
          <w:color w:val="000000"/>
          <w:sz w:val="18"/>
          <w:szCs w:val="18"/>
        </w:rPr>
        <w:t xml:space="preserve"> risklerin devam etmesi nedeniyle para politikası duruşunu 2017 yılının</w:t>
      </w:r>
      <w:r>
        <w:rPr>
          <w:rFonts w:ascii="Arial" w:hAnsi="Arial" w:cs="Arial"/>
          <w:color w:val="000000"/>
          <w:sz w:val="18"/>
          <w:szCs w:val="18"/>
        </w:rPr>
        <w:t xml:space="preserve"> </w:t>
      </w:r>
      <w:r w:rsidRPr="00607DB7">
        <w:rPr>
          <w:rFonts w:ascii="Arial" w:hAnsi="Arial" w:cs="Arial"/>
          <w:color w:val="000000"/>
          <w:sz w:val="18"/>
          <w:szCs w:val="18"/>
        </w:rPr>
        <w:t>son çeyreğinde kademeli olarak sıkılaştır</w:t>
      </w:r>
      <w:r>
        <w:rPr>
          <w:rFonts w:ascii="Arial" w:hAnsi="Arial" w:cs="Arial"/>
          <w:color w:val="000000"/>
          <w:sz w:val="18"/>
          <w:szCs w:val="18"/>
        </w:rPr>
        <w:t xml:space="preserve">an TCMB, </w:t>
      </w:r>
      <w:r w:rsidRPr="00607DB7">
        <w:rPr>
          <w:rFonts w:ascii="Arial" w:hAnsi="Arial" w:cs="Arial"/>
          <w:color w:val="000000"/>
          <w:sz w:val="18"/>
          <w:szCs w:val="18"/>
        </w:rPr>
        <w:t>Ocak ve Mart aylarındaki PPK toplantılarında enflasyon görünümde kalıcı bir iyileşme</w:t>
      </w:r>
      <w:r>
        <w:rPr>
          <w:rFonts w:ascii="Arial" w:hAnsi="Arial" w:cs="Arial"/>
          <w:color w:val="000000"/>
          <w:sz w:val="18"/>
          <w:szCs w:val="18"/>
        </w:rPr>
        <w:t xml:space="preserve"> </w:t>
      </w:r>
      <w:r w:rsidRPr="00607DB7">
        <w:rPr>
          <w:rFonts w:ascii="Arial" w:hAnsi="Arial" w:cs="Arial"/>
          <w:color w:val="000000"/>
          <w:sz w:val="18"/>
          <w:szCs w:val="18"/>
        </w:rPr>
        <w:t>oluncaya kadar sıkı para politikası duruşunu koruyacağını ve gerekli görülmesi halinde ilave sıkılaşmaya</w:t>
      </w:r>
      <w:r>
        <w:rPr>
          <w:rFonts w:ascii="Arial" w:hAnsi="Arial" w:cs="Arial"/>
          <w:color w:val="000000"/>
          <w:sz w:val="18"/>
          <w:szCs w:val="18"/>
        </w:rPr>
        <w:t xml:space="preserve"> </w:t>
      </w:r>
      <w:r w:rsidRPr="00607DB7">
        <w:rPr>
          <w:rFonts w:ascii="Arial" w:hAnsi="Arial" w:cs="Arial"/>
          <w:color w:val="000000"/>
          <w:sz w:val="18"/>
          <w:szCs w:val="18"/>
        </w:rPr>
        <w:t>gidebileceğini duyurmuştur. Nisan ayındaki toplantıda ise, enflasyona ilişkin riskleri sınırlamak amacıyla</w:t>
      </w:r>
      <w:r>
        <w:rPr>
          <w:rFonts w:ascii="Arial" w:hAnsi="Arial" w:cs="Arial"/>
          <w:color w:val="000000"/>
          <w:sz w:val="18"/>
          <w:szCs w:val="18"/>
        </w:rPr>
        <w:t xml:space="preserve"> </w:t>
      </w:r>
      <w:r w:rsidRPr="00607DB7">
        <w:rPr>
          <w:rFonts w:ascii="Arial" w:hAnsi="Arial" w:cs="Arial"/>
          <w:color w:val="000000"/>
          <w:sz w:val="18"/>
          <w:szCs w:val="18"/>
        </w:rPr>
        <w:t>ölçülü bir parasal sıkılaştırma yapılmasına karar verilmiştir. Bu doğrultuda, GLP borç verme oranı yüzde</w:t>
      </w:r>
      <w:r>
        <w:rPr>
          <w:rFonts w:ascii="Arial" w:hAnsi="Arial" w:cs="Arial"/>
          <w:color w:val="000000"/>
          <w:sz w:val="18"/>
          <w:szCs w:val="18"/>
        </w:rPr>
        <w:t xml:space="preserve"> </w:t>
      </w:r>
      <w:r w:rsidRPr="00607DB7">
        <w:rPr>
          <w:rFonts w:ascii="Arial" w:hAnsi="Arial" w:cs="Arial"/>
          <w:color w:val="000000"/>
          <w:sz w:val="18"/>
          <w:szCs w:val="18"/>
        </w:rPr>
        <w:t xml:space="preserve">12,75’ten </w:t>
      </w:r>
      <w:r>
        <w:rPr>
          <w:rFonts w:ascii="Arial" w:hAnsi="Arial" w:cs="Arial"/>
          <w:color w:val="000000"/>
          <w:sz w:val="18"/>
          <w:szCs w:val="18"/>
        </w:rPr>
        <w:t xml:space="preserve">yüzde 13,50’ye yükseltilmiş, olup </w:t>
      </w:r>
      <w:r w:rsidRPr="00607DB7">
        <w:rPr>
          <w:rFonts w:ascii="Arial" w:hAnsi="Arial" w:cs="Arial"/>
          <w:color w:val="000000"/>
          <w:sz w:val="18"/>
          <w:szCs w:val="18"/>
        </w:rPr>
        <w:t>Sistemin fonlama ihtiyacı Kasım ayından itibaren tamamen</w:t>
      </w:r>
      <w:r>
        <w:rPr>
          <w:rFonts w:ascii="Arial" w:hAnsi="Arial" w:cs="Arial"/>
          <w:color w:val="000000"/>
          <w:sz w:val="18"/>
          <w:szCs w:val="18"/>
        </w:rPr>
        <w:t xml:space="preserve"> </w:t>
      </w:r>
      <w:proofErr w:type="spellStart"/>
      <w:r w:rsidRPr="00607DB7">
        <w:rPr>
          <w:rFonts w:ascii="Arial" w:hAnsi="Arial" w:cs="Arial"/>
          <w:color w:val="000000"/>
          <w:sz w:val="18"/>
          <w:szCs w:val="18"/>
        </w:rPr>
        <w:t>GLP’den</w:t>
      </w:r>
      <w:proofErr w:type="spellEnd"/>
      <w:r w:rsidRPr="00607DB7">
        <w:rPr>
          <w:rFonts w:ascii="Arial" w:hAnsi="Arial" w:cs="Arial"/>
          <w:color w:val="000000"/>
          <w:sz w:val="18"/>
          <w:szCs w:val="18"/>
        </w:rPr>
        <w:t xml:space="preserve"> s</w:t>
      </w:r>
      <w:r>
        <w:rPr>
          <w:rFonts w:ascii="Arial" w:hAnsi="Arial" w:cs="Arial"/>
          <w:color w:val="000000"/>
          <w:sz w:val="18"/>
          <w:szCs w:val="18"/>
        </w:rPr>
        <w:t>ağlanmaktadır.</w:t>
      </w:r>
    </w:p>
    <w:p w14:paraId="36315A00" w14:textId="77777777" w:rsidR="003F45C2" w:rsidRDefault="003F45C2" w:rsidP="003F45C2">
      <w:pPr>
        <w:spacing w:after="120"/>
        <w:jc w:val="both"/>
        <w:rPr>
          <w:rFonts w:ascii="Arial" w:hAnsi="Arial" w:cs="Arial"/>
          <w:color w:val="000000"/>
          <w:sz w:val="18"/>
          <w:szCs w:val="18"/>
        </w:rPr>
      </w:pPr>
      <w:r w:rsidRPr="00982A55">
        <w:rPr>
          <w:rFonts w:ascii="Arial" w:hAnsi="Arial" w:cs="Arial"/>
          <w:color w:val="000000"/>
          <w:sz w:val="18"/>
          <w:szCs w:val="18"/>
        </w:rPr>
        <w:t>Albaraka Türk, tüm bu küresel ve yerel piyasalar gelişmelerin ışığında katılım bankacı</w:t>
      </w:r>
      <w:r>
        <w:rPr>
          <w:rFonts w:ascii="Arial" w:hAnsi="Arial" w:cs="Arial"/>
          <w:color w:val="000000"/>
          <w:sz w:val="18"/>
          <w:szCs w:val="18"/>
        </w:rPr>
        <w:t xml:space="preserve">lığının </w:t>
      </w:r>
      <w:r w:rsidRPr="00204CCD">
        <w:rPr>
          <w:rFonts w:ascii="Arial" w:hAnsi="Arial" w:cs="Arial"/>
          <w:color w:val="000000"/>
          <w:sz w:val="18"/>
          <w:szCs w:val="18"/>
        </w:rPr>
        <w:t>çalışma prensiplerinin ve akti</w:t>
      </w:r>
      <w:r>
        <w:rPr>
          <w:rFonts w:ascii="Arial" w:hAnsi="Arial" w:cs="Arial"/>
          <w:color w:val="000000"/>
          <w:sz w:val="18"/>
          <w:szCs w:val="18"/>
        </w:rPr>
        <w:t xml:space="preserve">f yapılarının geleneksel bankacılığa göre daha </w:t>
      </w:r>
      <w:r w:rsidRPr="00204CCD">
        <w:rPr>
          <w:rFonts w:ascii="Arial" w:hAnsi="Arial" w:cs="Arial"/>
          <w:color w:val="000000"/>
          <w:sz w:val="18"/>
          <w:szCs w:val="18"/>
        </w:rPr>
        <w:t>dayanıklı olduğu</w:t>
      </w:r>
      <w:r>
        <w:rPr>
          <w:rFonts w:ascii="Arial" w:hAnsi="Arial" w:cs="Arial"/>
          <w:color w:val="000000"/>
          <w:sz w:val="18"/>
          <w:szCs w:val="18"/>
        </w:rPr>
        <w:t xml:space="preserve">nu göstermiş; yılın ilk çeyreğinde de Türkiye ekonomisine ve reel sektöre katkısını sürdürmüştür. </w:t>
      </w:r>
      <w:r w:rsidRPr="00204CCD">
        <w:rPr>
          <w:rFonts w:ascii="Arial" w:hAnsi="Arial" w:cs="Arial"/>
          <w:color w:val="000000"/>
          <w:sz w:val="18"/>
          <w:szCs w:val="18"/>
        </w:rPr>
        <w:t>Albaraka Türk olarak biz, Türkiye’nin ilk ve öncü Katılım Bankası olmanın bilincinde ve sorumluluğunda her gün profesyonelleşen yönetim ekibimiz, genç ve dinamik insan kaynağımız ve sahip olduğumuz teşkilatla büyümemiz iç</w:t>
      </w:r>
      <w:r>
        <w:rPr>
          <w:rFonts w:ascii="Arial" w:hAnsi="Arial" w:cs="Arial"/>
          <w:color w:val="000000"/>
          <w:sz w:val="18"/>
          <w:szCs w:val="18"/>
        </w:rPr>
        <w:t>in gereken enerjiyi artırarak 33</w:t>
      </w:r>
      <w:r w:rsidRPr="00204CCD">
        <w:rPr>
          <w:rFonts w:ascii="Arial" w:hAnsi="Arial" w:cs="Arial"/>
          <w:color w:val="000000"/>
          <w:sz w:val="18"/>
          <w:szCs w:val="18"/>
        </w:rPr>
        <w:t xml:space="preserve"> yıldır olduğu gibi müşterilerimizin finansal ihtiyaçlarına cevap vermeyi sürdüreceğiz. Dün olduğu gibi Bankamız “Dünyanın en iyi Katılım Bankası olmak” </w:t>
      </w:r>
      <w:proofErr w:type="gramStart"/>
      <w:r w:rsidRPr="00204CCD">
        <w:rPr>
          <w:rFonts w:ascii="Arial" w:hAnsi="Arial" w:cs="Arial"/>
          <w:color w:val="000000"/>
          <w:sz w:val="18"/>
          <w:szCs w:val="18"/>
        </w:rPr>
        <w:t>vizyonu</w:t>
      </w:r>
      <w:proofErr w:type="gramEnd"/>
      <w:r w:rsidRPr="00204CCD">
        <w:rPr>
          <w:rFonts w:ascii="Arial" w:hAnsi="Arial" w:cs="Arial"/>
          <w:color w:val="000000"/>
          <w:sz w:val="18"/>
          <w:szCs w:val="18"/>
        </w:rPr>
        <w:t xml:space="preserve"> doğrultusunda </w:t>
      </w:r>
      <w:r>
        <w:rPr>
          <w:rFonts w:ascii="Arial" w:hAnsi="Arial" w:cs="Arial"/>
          <w:color w:val="000000"/>
          <w:sz w:val="18"/>
          <w:szCs w:val="18"/>
        </w:rPr>
        <w:t xml:space="preserve">tüm paydaşlarının “Değerlerine değer katarak” </w:t>
      </w:r>
      <w:r w:rsidRPr="00204CCD">
        <w:rPr>
          <w:rFonts w:ascii="Arial" w:hAnsi="Arial" w:cs="Arial"/>
          <w:color w:val="000000"/>
          <w:sz w:val="18"/>
          <w:szCs w:val="18"/>
        </w:rPr>
        <w:t>bugün ve yarın da sa</w:t>
      </w:r>
      <w:r>
        <w:rPr>
          <w:rFonts w:ascii="Arial" w:hAnsi="Arial" w:cs="Arial"/>
          <w:color w:val="000000"/>
          <w:sz w:val="18"/>
          <w:szCs w:val="18"/>
        </w:rPr>
        <w:t>ğlam adımlar atmaya devam edecektir.</w:t>
      </w:r>
    </w:p>
    <w:p w14:paraId="1E568BFE" w14:textId="77777777" w:rsidR="003F45C2" w:rsidRPr="00F07564" w:rsidRDefault="003F45C2" w:rsidP="003F45C2">
      <w:pPr>
        <w:spacing w:after="120"/>
        <w:jc w:val="both"/>
        <w:rPr>
          <w:rFonts w:ascii="Arial" w:hAnsi="Arial" w:cs="Arial"/>
          <w:color w:val="000000"/>
          <w:sz w:val="18"/>
          <w:szCs w:val="18"/>
        </w:rPr>
      </w:pPr>
      <w:r>
        <w:rPr>
          <w:rFonts w:ascii="Arial" w:hAnsi="Arial" w:cs="Arial"/>
          <w:sz w:val="18"/>
          <w:szCs w:val="18"/>
        </w:rPr>
        <w:t xml:space="preserve">Bankamız </w:t>
      </w:r>
      <w:r w:rsidRPr="00CA0799">
        <w:rPr>
          <w:rFonts w:ascii="Arial" w:hAnsi="Arial" w:cs="Arial"/>
          <w:sz w:val="18"/>
          <w:szCs w:val="18"/>
        </w:rPr>
        <w:t>çalışanlarıyla, paydaşlarıyla sektörde öncü olmaya; sürdürülebilir büyüme ve kalkınmaya hizmet etmeye önümüzdeki dönemlerde de</w:t>
      </w:r>
      <w:r>
        <w:rPr>
          <w:rFonts w:ascii="Arial" w:hAnsi="Arial" w:cs="Arial"/>
          <w:sz w:val="18"/>
          <w:szCs w:val="18"/>
        </w:rPr>
        <w:t xml:space="preserve"> sürdürecektir</w:t>
      </w:r>
      <w:r w:rsidRPr="00CA0799">
        <w:rPr>
          <w:rFonts w:ascii="Arial" w:hAnsi="Arial" w:cs="Arial"/>
          <w:sz w:val="18"/>
          <w:szCs w:val="18"/>
        </w:rPr>
        <w:t>.</w:t>
      </w:r>
      <w:r>
        <w:rPr>
          <w:rFonts w:ascii="TimesNewRomanPSMT" w:hAnsi="TimesNewRomanPSMT" w:cs="TimesNewRomanPSMT"/>
          <w:sz w:val="22"/>
          <w:szCs w:val="22"/>
          <w:lang w:val="en-US" w:eastAsia="en-US"/>
        </w:rPr>
        <w:t xml:space="preserve"> </w:t>
      </w:r>
      <w:r w:rsidRPr="00F07564">
        <w:rPr>
          <w:rFonts w:ascii="Arial" w:hAnsi="Arial" w:cs="Arial"/>
          <w:sz w:val="18"/>
          <w:szCs w:val="18"/>
        </w:rPr>
        <w:t>Bu vesileyle</w:t>
      </w:r>
      <w:r>
        <w:rPr>
          <w:rFonts w:ascii="Arial" w:hAnsi="Arial" w:cs="Arial"/>
          <w:sz w:val="18"/>
          <w:szCs w:val="18"/>
        </w:rPr>
        <w:t xml:space="preserve"> </w:t>
      </w:r>
      <w:r w:rsidRPr="00F07564">
        <w:rPr>
          <w:rFonts w:ascii="Arial" w:hAnsi="Arial" w:cs="Arial"/>
          <w:sz w:val="18"/>
          <w:szCs w:val="18"/>
        </w:rPr>
        <w:t>çalışma arkadaşlarıma, müşterilerimize, hissedarlarımıza ve tüm diğer paydaşlarımıza başarımıza olan katkılarından dolayı gönülden teşekkür ederim.</w:t>
      </w:r>
    </w:p>
    <w:p w14:paraId="79454884" w14:textId="77777777" w:rsidR="003F45C2" w:rsidRPr="00370397" w:rsidRDefault="003F45C2" w:rsidP="003F45C2">
      <w:pPr>
        <w:spacing w:before="240"/>
        <w:rPr>
          <w:rFonts w:ascii="Arial" w:hAnsi="Arial" w:cs="Arial"/>
          <w:sz w:val="18"/>
          <w:szCs w:val="18"/>
        </w:rPr>
      </w:pPr>
      <w:r w:rsidRPr="00370397">
        <w:rPr>
          <w:rFonts w:ascii="Arial" w:hAnsi="Arial" w:cs="Arial"/>
          <w:sz w:val="18"/>
          <w:szCs w:val="18"/>
        </w:rPr>
        <w:t>Saygılarımla,</w:t>
      </w:r>
    </w:p>
    <w:p w14:paraId="71FBE776" w14:textId="77777777" w:rsidR="003F45C2" w:rsidRPr="00370397" w:rsidRDefault="003F45C2" w:rsidP="003F45C2">
      <w:pPr>
        <w:spacing w:before="120"/>
        <w:rPr>
          <w:rFonts w:ascii="Arial" w:hAnsi="Arial" w:cs="Arial"/>
          <w:b/>
          <w:sz w:val="18"/>
          <w:szCs w:val="18"/>
        </w:rPr>
      </w:pPr>
      <w:r w:rsidRPr="00370397">
        <w:rPr>
          <w:rFonts w:ascii="Arial" w:hAnsi="Arial" w:cs="Arial"/>
          <w:b/>
          <w:sz w:val="18"/>
          <w:szCs w:val="18"/>
        </w:rPr>
        <w:t>Adnan Ahmed Yusuf ABDULMALEK</w:t>
      </w:r>
    </w:p>
    <w:p w14:paraId="67EB8F47" w14:textId="77777777" w:rsidR="003F45C2" w:rsidRPr="00370397" w:rsidRDefault="003F45C2" w:rsidP="003F45C2">
      <w:pPr>
        <w:spacing w:before="60"/>
        <w:rPr>
          <w:rFonts w:ascii="Arial" w:hAnsi="Arial" w:cs="Arial"/>
          <w:b/>
          <w:sz w:val="18"/>
          <w:szCs w:val="18"/>
        </w:rPr>
      </w:pPr>
      <w:r w:rsidRPr="00370397">
        <w:rPr>
          <w:rFonts w:ascii="Arial" w:hAnsi="Arial" w:cs="Arial"/>
          <w:b/>
          <w:sz w:val="18"/>
          <w:szCs w:val="18"/>
        </w:rPr>
        <w:t xml:space="preserve">Yönetim Kurulu Başkanı </w:t>
      </w:r>
    </w:p>
    <w:p w14:paraId="52E488E8" w14:textId="77777777" w:rsidR="003F45C2" w:rsidRPr="00EF6DE5" w:rsidRDefault="003F45C2" w:rsidP="003F45C2">
      <w:pPr>
        <w:pageBreakBefore/>
        <w:tabs>
          <w:tab w:val="left" w:pos="0"/>
          <w:tab w:val="left" w:pos="567"/>
          <w:tab w:val="left" w:pos="720"/>
        </w:tabs>
        <w:spacing w:before="120" w:line="360" w:lineRule="auto"/>
        <w:jc w:val="both"/>
        <w:rPr>
          <w:rFonts w:ascii="Arial" w:hAnsi="Arial" w:cs="Arial"/>
          <w:b/>
          <w:sz w:val="20"/>
          <w:szCs w:val="18"/>
        </w:rPr>
      </w:pPr>
      <w:r w:rsidRPr="00EF6DE5">
        <w:rPr>
          <w:rFonts w:ascii="Arial" w:hAnsi="Arial" w:cs="Arial"/>
          <w:b/>
          <w:sz w:val="20"/>
          <w:szCs w:val="18"/>
        </w:rPr>
        <w:lastRenderedPageBreak/>
        <w:t>Ara dönem faaliyet raporuna ilişkin açıklamalar (devamı):</w:t>
      </w:r>
    </w:p>
    <w:p w14:paraId="24651EA0" w14:textId="77777777" w:rsidR="003F45C2" w:rsidRPr="00EF6DE5" w:rsidRDefault="003F45C2" w:rsidP="003F45C2">
      <w:pPr>
        <w:numPr>
          <w:ilvl w:val="0"/>
          <w:numId w:val="33"/>
        </w:numPr>
        <w:spacing w:after="120"/>
        <w:ind w:left="-28" w:hanging="266"/>
        <w:rPr>
          <w:rFonts w:ascii="Arial" w:hAnsi="Arial" w:cs="Arial"/>
          <w:b/>
          <w:sz w:val="20"/>
          <w:szCs w:val="18"/>
        </w:rPr>
      </w:pPr>
      <w:r w:rsidRPr="00EF6DE5">
        <w:rPr>
          <w:rFonts w:ascii="Arial" w:hAnsi="Arial" w:cs="Arial"/>
          <w:b/>
          <w:sz w:val="20"/>
          <w:szCs w:val="18"/>
        </w:rPr>
        <w:t>Genel Müdür’ün Mesajı</w:t>
      </w:r>
    </w:p>
    <w:p w14:paraId="56549AA5" w14:textId="77777777" w:rsidR="003F45C2" w:rsidRPr="00370397" w:rsidRDefault="003F45C2" w:rsidP="003F45C2">
      <w:pPr>
        <w:rPr>
          <w:rFonts w:ascii="Arial" w:hAnsi="Arial" w:cs="Arial"/>
          <w:sz w:val="18"/>
          <w:szCs w:val="18"/>
        </w:rPr>
      </w:pPr>
      <w:r w:rsidRPr="00370397">
        <w:rPr>
          <w:rFonts w:ascii="Arial" w:hAnsi="Arial" w:cs="Arial"/>
          <w:sz w:val="18"/>
          <w:szCs w:val="18"/>
        </w:rPr>
        <w:t>Değerli Paydaşlarımız,</w:t>
      </w:r>
    </w:p>
    <w:p w14:paraId="06BD8077" w14:textId="7192CB74" w:rsidR="003F45C2" w:rsidRPr="009A151D" w:rsidRDefault="003F45C2" w:rsidP="003F45C2">
      <w:pPr>
        <w:spacing w:before="120" w:after="120"/>
        <w:jc w:val="both"/>
        <w:rPr>
          <w:rFonts w:ascii="Arial" w:hAnsi="Arial" w:cs="Arial"/>
          <w:sz w:val="18"/>
          <w:szCs w:val="18"/>
          <w:highlight w:val="yellow"/>
        </w:rPr>
      </w:pPr>
      <w:r>
        <w:rPr>
          <w:rFonts w:ascii="Arial" w:hAnsi="Arial" w:cs="Arial"/>
          <w:sz w:val="18"/>
          <w:szCs w:val="18"/>
        </w:rPr>
        <w:t>Albaraka Türk, 201</w:t>
      </w:r>
      <w:r w:rsidR="00C02D20">
        <w:rPr>
          <w:rFonts w:ascii="Arial" w:hAnsi="Arial" w:cs="Arial"/>
          <w:sz w:val="18"/>
          <w:szCs w:val="18"/>
        </w:rPr>
        <w:t>8</w:t>
      </w:r>
      <w:r>
        <w:rPr>
          <w:rFonts w:ascii="Arial" w:hAnsi="Arial" w:cs="Arial"/>
          <w:sz w:val="18"/>
          <w:szCs w:val="18"/>
        </w:rPr>
        <w:t xml:space="preserve"> yılının tamamladığımız ilk çeyreği ve sonrasında da etkisini gösterecek </w:t>
      </w:r>
      <w:r w:rsidRPr="00982A55">
        <w:rPr>
          <w:rFonts w:ascii="Arial" w:hAnsi="Arial" w:cs="Arial"/>
          <w:color w:val="000000"/>
          <w:sz w:val="18"/>
          <w:szCs w:val="18"/>
        </w:rPr>
        <w:t>küresel ve yerel piyasalar</w:t>
      </w:r>
      <w:r>
        <w:rPr>
          <w:rFonts w:ascii="Arial" w:hAnsi="Arial" w:cs="Arial"/>
          <w:color w:val="000000"/>
          <w:sz w:val="18"/>
          <w:szCs w:val="18"/>
        </w:rPr>
        <w:t>daki</w:t>
      </w:r>
      <w:r w:rsidRPr="00982A55">
        <w:rPr>
          <w:rFonts w:ascii="Arial" w:hAnsi="Arial" w:cs="Arial"/>
          <w:color w:val="000000"/>
          <w:sz w:val="18"/>
          <w:szCs w:val="18"/>
        </w:rPr>
        <w:t xml:space="preserve"> gelişmelerin </w:t>
      </w:r>
      <w:r>
        <w:rPr>
          <w:rFonts w:ascii="Arial" w:hAnsi="Arial" w:cs="Arial"/>
          <w:color w:val="000000"/>
          <w:sz w:val="18"/>
          <w:szCs w:val="18"/>
        </w:rPr>
        <w:t xml:space="preserve">etkisine rağmen Türkiye ekonomisine ve reel sektöre katkısını sürdürmüştür. </w:t>
      </w:r>
    </w:p>
    <w:p w14:paraId="2EF60483" w14:textId="5DD66F48" w:rsidR="003F45C2" w:rsidRDefault="003F45C2" w:rsidP="003F45C2">
      <w:pPr>
        <w:spacing w:before="120" w:after="120"/>
        <w:jc w:val="both"/>
        <w:rPr>
          <w:rFonts w:ascii="Arial" w:hAnsi="Arial" w:cs="Arial"/>
          <w:sz w:val="18"/>
          <w:szCs w:val="18"/>
        </w:rPr>
      </w:pPr>
      <w:r w:rsidRPr="000242C3">
        <w:rPr>
          <w:rFonts w:ascii="Arial" w:hAnsi="Arial" w:cs="Arial"/>
          <w:sz w:val="18"/>
          <w:szCs w:val="18"/>
        </w:rPr>
        <w:t>Birinci çeyrek finansal sonuçlarımıza göre,</w:t>
      </w:r>
      <w:r>
        <w:rPr>
          <w:rFonts w:ascii="Arial" w:hAnsi="Arial" w:cs="Arial"/>
          <w:sz w:val="18"/>
          <w:szCs w:val="18"/>
        </w:rPr>
        <w:t xml:space="preserve"> Bankamızın </w:t>
      </w:r>
      <w:r w:rsidRPr="00BB156C">
        <w:rPr>
          <w:rFonts w:ascii="Arial" w:hAnsi="Arial" w:cs="Arial"/>
          <w:sz w:val="18"/>
          <w:szCs w:val="18"/>
        </w:rPr>
        <w:t>Konsolide</w:t>
      </w:r>
      <w:r>
        <w:rPr>
          <w:rFonts w:ascii="Arial" w:hAnsi="Arial" w:cs="Arial"/>
          <w:sz w:val="18"/>
          <w:szCs w:val="18"/>
        </w:rPr>
        <w:t xml:space="preserve"> toplam aktifleri </w:t>
      </w:r>
      <w:r w:rsidRPr="00BB156C">
        <w:rPr>
          <w:rFonts w:ascii="Arial" w:hAnsi="Arial" w:cs="Arial"/>
          <w:sz w:val="18"/>
          <w:szCs w:val="18"/>
        </w:rPr>
        <w:t>37.169.833</w:t>
      </w:r>
      <w:r>
        <w:rPr>
          <w:rFonts w:ascii="Arial" w:hAnsi="Arial" w:cs="Arial"/>
          <w:sz w:val="18"/>
          <w:szCs w:val="18"/>
        </w:rPr>
        <w:t xml:space="preserve"> </w:t>
      </w:r>
      <w:r w:rsidRPr="000242C3">
        <w:rPr>
          <w:rFonts w:ascii="Arial" w:hAnsi="Arial" w:cs="Arial"/>
          <w:sz w:val="18"/>
          <w:szCs w:val="18"/>
        </w:rPr>
        <w:t xml:space="preserve">TL olarak gerçekleşmiştir. Aynı dönemde toplam kredi </w:t>
      </w:r>
      <w:proofErr w:type="gramStart"/>
      <w:r w:rsidRPr="000242C3">
        <w:rPr>
          <w:rFonts w:ascii="Arial" w:hAnsi="Arial" w:cs="Arial"/>
          <w:sz w:val="18"/>
          <w:szCs w:val="18"/>
        </w:rPr>
        <w:t>portföyümüz</w:t>
      </w:r>
      <w:proofErr w:type="gramEnd"/>
      <w:r w:rsidRPr="000242C3">
        <w:rPr>
          <w:rFonts w:ascii="Arial" w:hAnsi="Arial" w:cs="Arial"/>
          <w:sz w:val="18"/>
          <w:szCs w:val="18"/>
        </w:rPr>
        <w:t xml:space="preserve"> </w:t>
      </w:r>
      <w:r>
        <w:rPr>
          <w:rFonts w:ascii="Arial" w:hAnsi="Arial" w:cs="Arial"/>
          <w:sz w:val="18"/>
          <w:szCs w:val="18"/>
        </w:rPr>
        <w:t xml:space="preserve">25.938.395 </w:t>
      </w:r>
      <w:r w:rsidRPr="000242C3">
        <w:rPr>
          <w:rFonts w:ascii="Arial" w:hAnsi="Arial" w:cs="Arial"/>
          <w:sz w:val="18"/>
          <w:szCs w:val="18"/>
        </w:rPr>
        <w:t xml:space="preserve">TL’ye ulaşmıştır. </w:t>
      </w:r>
      <w:r w:rsidRPr="00905D28">
        <w:rPr>
          <w:rFonts w:ascii="Arial" w:hAnsi="Arial" w:cs="Arial"/>
          <w:sz w:val="18"/>
          <w:szCs w:val="18"/>
        </w:rPr>
        <w:t>Kâr ve zarara katılım hesapları ile özel cari hesaplar</w:t>
      </w:r>
      <w:r>
        <w:rPr>
          <w:rFonts w:ascii="Arial" w:hAnsi="Arial" w:cs="Arial"/>
          <w:sz w:val="18"/>
          <w:szCs w:val="18"/>
        </w:rPr>
        <w:t xml:space="preserve"> aracılığıyla toplanan fonlar önceki döneme göre %3,</w:t>
      </w:r>
      <w:r w:rsidR="00C02D20">
        <w:rPr>
          <w:rFonts w:ascii="Arial" w:hAnsi="Arial" w:cs="Arial"/>
          <w:sz w:val="18"/>
          <w:szCs w:val="18"/>
        </w:rPr>
        <w:t>33</w:t>
      </w:r>
      <w:r>
        <w:rPr>
          <w:rFonts w:ascii="Arial" w:hAnsi="Arial" w:cs="Arial"/>
          <w:sz w:val="18"/>
          <w:szCs w:val="18"/>
        </w:rPr>
        <w:t xml:space="preserve"> artarak </w:t>
      </w:r>
      <w:r w:rsidR="00C02D20" w:rsidRPr="00C02D20">
        <w:rPr>
          <w:rFonts w:ascii="Arial" w:hAnsi="Arial" w:cs="Arial"/>
          <w:sz w:val="18"/>
          <w:szCs w:val="18"/>
        </w:rPr>
        <w:t>26.084.554</w:t>
      </w:r>
      <w:r w:rsidR="00C02D20">
        <w:rPr>
          <w:rFonts w:ascii="Arial" w:hAnsi="Arial" w:cs="Arial"/>
          <w:sz w:val="18"/>
          <w:szCs w:val="18"/>
        </w:rPr>
        <w:t xml:space="preserve"> </w:t>
      </w:r>
      <w:r w:rsidRPr="00905D28">
        <w:rPr>
          <w:rFonts w:ascii="Arial" w:hAnsi="Arial" w:cs="Arial"/>
          <w:sz w:val="18"/>
          <w:szCs w:val="18"/>
        </w:rPr>
        <w:t>TL olarak gerçekleşmiştir. Bu fonların yaklaşık %4</w:t>
      </w:r>
      <w:r>
        <w:rPr>
          <w:rFonts w:ascii="Arial" w:hAnsi="Arial" w:cs="Arial"/>
          <w:sz w:val="18"/>
          <w:szCs w:val="18"/>
        </w:rPr>
        <w:t>9,6</w:t>
      </w:r>
      <w:r w:rsidR="00C02D20">
        <w:rPr>
          <w:rFonts w:ascii="Arial" w:hAnsi="Arial" w:cs="Arial"/>
          <w:sz w:val="18"/>
          <w:szCs w:val="18"/>
        </w:rPr>
        <w:t>5</w:t>
      </w:r>
      <w:r w:rsidRPr="00905D28">
        <w:rPr>
          <w:rFonts w:ascii="Arial" w:hAnsi="Arial" w:cs="Arial"/>
          <w:sz w:val="18"/>
          <w:szCs w:val="18"/>
        </w:rPr>
        <w:t>’</w:t>
      </w:r>
      <w:r>
        <w:rPr>
          <w:rFonts w:ascii="Arial" w:hAnsi="Arial" w:cs="Arial"/>
          <w:sz w:val="18"/>
          <w:szCs w:val="18"/>
        </w:rPr>
        <w:t>u</w:t>
      </w:r>
      <w:r w:rsidRPr="00905D28">
        <w:rPr>
          <w:rFonts w:ascii="Arial" w:hAnsi="Arial" w:cs="Arial"/>
          <w:sz w:val="18"/>
          <w:szCs w:val="18"/>
        </w:rPr>
        <w:t xml:space="preserve"> döviz cinsi fonlardan oluşmaktadır. 31 Mart 201</w:t>
      </w:r>
      <w:r>
        <w:rPr>
          <w:rFonts w:ascii="Arial" w:hAnsi="Arial" w:cs="Arial"/>
          <w:sz w:val="18"/>
          <w:szCs w:val="18"/>
        </w:rPr>
        <w:t>8</w:t>
      </w:r>
      <w:r w:rsidRPr="00905D28">
        <w:rPr>
          <w:rFonts w:ascii="Arial" w:hAnsi="Arial" w:cs="Arial"/>
          <w:sz w:val="18"/>
          <w:szCs w:val="18"/>
        </w:rPr>
        <w:t xml:space="preserve"> tarihi itibarıyla Banka</w:t>
      </w:r>
      <w:r>
        <w:rPr>
          <w:rFonts w:ascii="Arial" w:hAnsi="Arial" w:cs="Arial"/>
          <w:sz w:val="18"/>
          <w:szCs w:val="18"/>
        </w:rPr>
        <w:t xml:space="preserve">mız </w:t>
      </w:r>
      <w:proofErr w:type="gramStart"/>
      <w:r w:rsidRPr="00BB156C">
        <w:rPr>
          <w:rFonts w:ascii="Arial" w:hAnsi="Arial" w:cs="Arial"/>
          <w:sz w:val="18"/>
          <w:szCs w:val="18"/>
        </w:rPr>
        <w:t>konsolide</w:t>
      </w:r>
      <w:proofErr w:type="gramEnd"/>
      <w:r w:rsidRPr="00BB156C">
        <w:rPr>
          <w:rFonts w:ascii="Arial" w:hAnsi="Arial" w:cs="Arial"/>
          <w:sz w:val="18"/>
          <w:szCs w:val="18"/>
        </w:rPr>
        <w:t xml:space="preserve"> n</w:t>
      </w:r>
      <w:r>
        <w:rPr>
          <w:rFonts w:ascii="Arial" w:hAnsi="Arial" w:cs="Arial"/>
          <w:sz w:val="18"/>
          <w:szCs w:val="18"/>
        </w:rPr>
        <w:t xml:space="preserve">et kârı ise </w:t>
      </w:r>
      <w:r w:rsidRPr="00BB156C">
        <w:rPr>
          <w:rFonts w:ascii="Arial" w:hAnsi="Arial" w:cs="Arial"/>
          <w:sz w:val="18"/>
          <w:szCs w:val="18"/>
        </w:rPr>
        <w:t>99.748 TL</w:t>
      </w:r>
      <w:r w:rsidRPr="00905D28">
        <w:rPr>
          <w:rFonts w:ascii="Arial" w:hAnsi="Arial" w:cs="Arial"/>
          <w:sz w:val="18"/>
          <w:szCs w:val="18"/>
        </w:rPr>
        <w:t xml:space="preserve"> olarak gerçekleşmiştir. </w:t>
      </w:r>
    </w:p>
    <w:p w14:paraId="2F17E0AB" w14:textId="77777777" w:rsidR="003F45C2" w:rsidRDefault="003F45C2" w:rsidP="003F45C2">
      <w:pPr>
        <w:spacing w:before="120" w:after="120"/>
        <w:jc w:val="both"/>
        <w:rPr>
          <w:rFonts w:ascii="Arial" w:hAnsi="Arial" w:cs="Arial"/>
          <w:sz w:val="18"/>
          <w:szCs w:val="18"/>
        </w:rPr>
      </w:pPr>
      <w:r w:rsidRPr="00517543">
        <w:rPr>
          <w:rFonts w:ascii="Arial" w:hAnsi="Arial" w:cs="Arial"/>
          <w:sz w:val="18"/>
          <w:szCs w:val="18"/>
        </w:rPr>
        <w:t>Tecrübesi ve hizmet kalitesi ile her geçen</w:t>
      </w:r>
      <w:r>
        <w:rPr>
          <w:rFonts w:ascii="Arial" w:hAnsi="Arial" w:cs="Arial"/>
          <w:sz w:val="18"/>
          <w:szCs w:val="18"/>
        </w:rPr>
        <w:t xml:space="preserve"> </w:t>
      </w:r>
      <w:r w:rsidRPr="00517543">
        <w:rPr>
          <w:rFonts w:ascii="Arial" w:hAnsi="Arial" w:cs="Arial"/>
          <w:sz w:val="18"/>
          <w:szCs w:val="18"/>
        </w:rPr>
        <w:t>gün müşteri kitlesini büyüten Albaraka Türk,</w:t>
      </w:r>
      <w:r>
        <w:rPr>
          <w:rFonts w:ascii="Arial" w:hAnsi="Arial" w:cs="Arial"/>
          <w:sz w:val="18"/>
          <w:szCs w:val="18"/>
        </w:rPr>
        <w:t xml:space="preserve"> </w:t>
      </w:r>
      <w:r w:rsidRPr="00517543">
        <w:rPr>
          <w:rFonts w:ascii="Arial" w:hAnsi="Arial" w:cs="Arial"/>
          <w:sz w:val="18"/>
          <w:szCs w:val="18"/>
        </w:rPr>
        <w:t>girişimcilik projeleri ile Türkiye’nin kalkınmasına</w:t>
      </w:r>
      <w:r>
        <w:rPr>
          <w:rFonts w:ascii="Arial" w:hAnsi="Arial" w:cs="Arial"/>
          <w:sz w:val="18"/>
          <w:szCs w:val="18"/>
        </w:rPr>
        <w:t xml:space="preserve"> </w:t>
      </w:r>
      <w:r w:rsidRPr="00517543">
        <w:rPr>
          <w:rFonts w:ascii="Arial" w:hAnsi="Arial" w:cs="Arial"/>
          <w:sz w:val="18"/>
          <w:szCs w:val="18"/>
        </w:rPr>
        <w:t>desteğini sürdürmektedir.</w:t>
      </w:r>
      <w:r>
        <w:rPr>
          <w:rFonts w:ascii="Arial" w:hAnsi="Arial" w:cs="Arial"/>
          <w:sz w:val="18"/>
          <w:szCs w:val="18"/>
        </w:rPr>
        <w:t xml:space="preserve"> </w:t>
      </w:r>
      <w:r w:rsidRPr="00517543">
        <w:rPr>
          <w:rFonts w:ascii="Arial" w:hAnsi="Arial" w:cs="Arial"/>
          <w:sz w:val="18"/>
          <w:szCs w:val="18"/>
        </w:rPr>
        <w:t xml:space="preserve">Katılım </w:t>
      </w:r>
      <w:proofErr w:type="spellStart"/>
      <w:r w:rsidRPr="00517543">
        <w:rPr>
          <w:rFonts w:ascii="Arial" w:hAnsi="Arial" w:cs="Arial"/>
          <w:sz w:val="18"/>
          <w:szCs w:val="18"/>
        </w:rPr>
        <w:t>Bankacılığı’nın</w:t>
      </w:r>
      <w:proofErr w:type="spellEnd"/>
      <w:r w:rsidRPr="00517543">
        <w:rPr>
          <w:rFonts w:ascii="Arial" w:hAnsi="Arial" w:cs="Arial"/>
          <w:sz w:val="18"/>
          <w:szCs w:val="18"/>
        </w:rPr>
        <w:t xml:space="preserve"> ilklerini gerçekleştiren</w:t>
      </w:r>
      <w:r>
        <w:rPr>
          <w:rFonts w:ascii="Arial" w:hAnsi="Arial" w:cs="Arial"/>
          <w:sz w:val="18"/>
          <w:szCs w:val="18"/>
        </w:rPr>
        <w:t xml:space="preserve"> </w:t>
      </w:r>
      <w:r w:rsidRPr="00517543">
        <w:rPr>
          <w:rFonts w:ascii="Arial" w:hAnsi="Arial" w:cs="Arial"/>
          <w:sz w:val="18"/>
          <w:szCs w:val="18"/>
        </w:rPr>
        <w:t xml:space="preserve">Albaraka Türk, </w:t>
      </w:r>
      <w:proofErr w:type="spellStart"/>
      <w:r w:rsidRPr="00517543">
        <w:rPr>
          <w:rFonts w:ascii="Arial" w:hAnsi="Arial" w:cs="Arial"/>
          <w:sz w:val="18"/>
          <w:szCs w:val="18"/>
        </w:rPr>
        <w:t>inovasyon</w:t>
      </w:r>
      <w:proofErr w:type="spellEnd"/>
      <w:r w:rsidRPr="00517543">
        <w:rPr>
          <w:rFonts w:ascii="Arial" w:hAnsi="Arial" w:cs="Arial"/>
          <w:sz w:val="18"/>
          <w:szCs w:val="18"/>
        </w:rPr>
        <w:t xml:space="preserve"> ve girişimcilikte</w:t>
      </w:r>
      <w:r>
        <w:rPr>
          <w:rFonts w:ascii="Arial" w:hAnsi="Arial" w:cs="Arial"/>
          <w:sz w:val="18"/>
          <w:szCs w:val="18"/>
        </w:rPr>
        <w:t xml:space="preserve"> </w:t>
      </w:r>
      <w:r w:rsidRPr="00517543">
        <w:rPr>
          <w:rFonts w:ascii="Arial" w:hAnsi="Arial" w:cs="Arial"/>
          <w:sz w:val="18"/>
          <w:szCs w:val="18"/>
        </w:rPr>
        <w:t>sadece katılım bankacılığı sektörünün değil tüm</w:t>
      </w:r>
      <w:r>
        <w:rPr>
          <w:rFonts w:ascii="Arial" w:hAnsi="Arial" w:cs="Arial"/>
          <w:sz w:val="18"/>
          <w:szCs w:val="18"/>
        </w:rPr>
        <w:t xml:space="preserve"> </w:t>
      </w:r>
      <w:r w:rsidRPr="00517543">
        <w:rPr>
          <w:rFonts w:ascii="Arial" w:hAnsi="Arial" w:cs="Arial"/>
          <w:sz w:val="18"/>
          <w:szCs w:val="18"/>
        </w:rPr>
        <w:t>finans sektörünün lideri olma konusunda emin</w:t>
      </w:r>
      <w:r>
        <w:rPr>
          <w:rFonts w:ascii="Arial" w:hAnsi="Arial" w:cs="Arial"/>
          <w:sz w:val="18"/>
          <w:szCs w:val="18"/>
        </w:rPr>
        <w:t xml:space="preserve"> </w:t>
      </w:r>
      <w:r w:rsidRPr="00517543">
        <w:rPr>
          <w:rFonts w:ascii="Arial" w:hAnsi="Arial" w:cs="Arial"/>
          <w:sz w:val="18"/>
          <w:szCs w:val="18"/>
        </w:rPr>
        <w:t>adımlarla ilerlemektedir.</w:t>
      </w:r>
      <w:r>
        <w:rPr>
          <w:rFonts w:ascii="Arial" w:hAnsi="Arial" w:cs="Arial"/>
          <w:sz w:val="18"/>
          <w:szCs w:val="18"/>
        </w:rPr>
        <w:t xml:space="preserve"> </w:t>
      </w:r>
    </w:p>
    <w:p w14:paraId="4212DA1C" w14:textId="77777777" w:rsidR="003F45C2" w:rsidRDefault="003F45C2" w:rsidP="003F45C2">
      <w:pPr>
        <w:spacing w:before="120" w:after="120"/>
        <w:jc w:val="both"/>
        <w:rPr>
          <w:rFonts w:ascii="Arial" w:hAnsi="Arial" w:cs="Arial"/>
          <w:sz w:val="18"/>
          <w:szCs w:val="18"/>
        </w:rPr>
      </w:pPr>
      <w:r w:rsidRPr="004803A0">
        <w:rPr>
          <w:rFonts w:ascii="Arial" w:hAnsi="Arial" w:cs="Arial"/>
          <w:sz w:val="18"/>
          <w:szCs w:val="18"/>
        </w:rPr>
        <w:t>“Dünyanın En İyi Katılım Bankası Olma”</w:t>
      </w:r>
      <w:r>
        <w:rPr>
          <w:rFonts w:ascii="Arial" w:hAnsi="Arial" w:cs="Arial"/>
          <w:sz w:val="18"/>
          <w:szCs w:val="18"/>
        </w:rPr>
        <w:t xml:space="preserve"> </w:t>
      </w:r>
      <w:proofErr w:type="gramStart"/>
      <w:r w:rsidRPr="004803A0">
        <w:rPr>
          <w:rFonts w:ascii="Arial" w:hAnsi="Arial" w:cs="Arial"/>
          <w:sz w:val="18"/>
          <w:szCs w:val="18"/>
        </w:rPr>
        <w:t>vizyonunun</w:t>
      </w:r>
      <w:proofErr w:type="gramEnd"/>
      <w:r w:rsidRPr="004803A0">
        <w:rPr>
          <w:rFonts w:ascii="Arial" w:hAnsi="Arial" w:cs="Arial"/>
          <w:sz w:val="18"/>
          <w:szCs w:val="18"/>
        </w:rPr>
        <w:t xml:space="preserve"> bir gereği olarak hızla değişen</w:t>
      </w:r>
      <w:r>
        <w:rPr>
          <w:rFonts w:ascii="Arial" w:hAnsi="Arial" w:cs="Arial"/>
          <w:sz w:val="18"/>
          <w:szCs w:val="18"/>
        </w:rPr>
        <w:t xml:space="preserve"> </w:t>
      </w:r>
      <w:r w:rsidRPr="004803A0">
        <w:rPr>
          <w:rFonts w:ascii="Arial" w:hAnsi="Arial" w:cs="Arial"/>
          <w:sz w:val="18"/>
          <w:szCs w:val="18"/>
        </w:rPr>
        <w:t>ve yenilenen finans dünyasındaki gelişmeleri</w:t>
      </w:r>
      <w:r>
        <w:rPr>
          <w:rFonts w:ascii="Arial" w:hAnsi="Arial" w:cs="Arial"/>
          <w:sz w:val="18"/>
          <w:szCs w:val="18"/>
        </w:rPr>
        <w:t xml:space="preserve"> </w:t>
      </w:r>
      <w:r w:rsidRPr="004803A0">
        <w:rPr>
          <w:rFonts w:ascii="Arial" w:hAnsi="Arial" w:cs="Arial"/>
          <w:sz w:val="18"/>
          <w:szCs w:val="18"/>
        </w:rPr>
        <w:t>yakalayarak geleceğin bankacılığına yatırım</w:t>
      </w:r>
      <w:r>
        <w:rPr>
          <w:rFonts w:ascii="Arial" w:hAnsi="Arial" w:cs="Arial"/>
          <w:sz w:val="18"/>
          <w:szCs w:val="18"/>
        </w:rPr>
        <w:t xml:space="preserve"> </w:t>
      </w:r>
      <w:r w:rsidRPr="004803A0">
        <w:rPr>
          <w:rFonts w:ascii="Arial" w:hAnsi="Arial" w:cs="Arial"/>
          <w:sz w:val="18"/>
          <w:szCs w:val="18"/>
        </w:rPr>
        <w:t>yapa</w:t>
      </w:r>
      <w:r>
        <w:rPr>
          <w:rFonts w:ascii="Arial" w:hAnsi="Arial" w:cs="Arial"/>
          <w:sz w:val="18"/>
          <w:szCs w:val="18"/>
        </w:rPr>
        <w:t>rak</w:t>
      </w:r>
      <w:r w:rsidRPr="004803A0">
        <w:rPr>
          <w:rFonts w:ascii="Arial" w:hAnsi="Arial" w:cs="Arial"/>
          <w:sz w:val="18"/>
          <w:szCs w:val="18"/>
        </w:rPr>
        <w:t>, fiziksel şube hizmetlerinin</w:t>
      </w:r>
      <w:r>
        <w:rPr>
          <w:rFonts w:ascii="Arial" w:hAnsi="Arial" w:cs="Arial"/>
          <w:sz w:val="18"/>
          <w:szCs w:val="18"/>
        </w:rPr>
        <w:t xml:space="preserve"> </w:t>
      </w:r>
      <w:r w:rsidRPr="004803A0">
        <w:rPr>
          <w:rFonts w:ascii="Arial" w:hAnsi="Arial" w:cs="Arial"/>
          <w:sz w:val="18"/>
          <w:szCs w:val="18"/>
        </w:rPr>
        <w:t>tamamının uçtan uca dijital ortamlarda</w:t>
      </w:r>
      <w:r>
        <w:rPr>
          <w:rFonts w:ascii="Arial" w:hAnsi="Arial" w:cs="Arial"/>
          <w:sz w:val="18"/>
          <w:szCs w:val="18"/>
        </w:rPr>
        <w:t xml:space="preserve"> </w:t>
      </w:r>
      <w:r w:rsidRPr="004803A0">
        <w:rPr>
          <w:rFonts w:ascii="Arial" w:hAnsi="Arial" w:cs="Arial"/>
          <w:sz w:val="18"/>
          <w:szCs w:val="18"/>
        </w:rPr>
        <w:t>da sunulması hedefiyle çalışmaları</w:t>
      </w:r>
      <w:r>
        <w:rPr>
          <w:rFonts w:ascii="Arial" w:hAnsi="Arial" w:cs="Arial"/>
          <w:sz w:val="18"/>
          <w:szCs w:val="18"/>
        </w:rPr>
        <w:t>mızı sürdürmekte, K</w:t>
      </w:r>
      <w:r w:rsidRPr="004803A0">
        <w:rPr>
          <w:rFonts w:ascii="Arial" w:hAnsi="Arial" w:cs="Arial"/>
          <w:sz w:val="18"/>
          <w:szCs w:val="18"/>
        </w:rPr>
        <w:t>atılım bankaları açısından bir ilk niteliği</w:t>
      </w:r>
      <w:r>
        <w:rPr>
          <w:rFonts w:ascii="Arial" w:hAnsi="Arial" w:cs="Arial"/>
          <w:sz w:val="18"/>
          <w:szCs w:val="18"/>
        </w:rPr>
        <w:t xml:space="preserve"> </w:t>
      </w:r>
      <w:r w:rsidRPr="004803A0">
        <w:rPr>
          <w:rFonts w:ascii="Arial" w:hAnsi="Arial" w:cs="Arial"/>
          <w:sz w:val="18"/>
          <w:szCs w:val="18"/>
        </w:rPr>
        <w:t xml:space="preserve">taşıyan Albaraka </w:t>
      </w:r>
      <w:proofErr w:type="spellStart"/>
      <w:r w:rsidRPr="004803A0">
        <w:rPr>
          <w:rFonts w:ascii="Arial" w:hAnsi="Arial" w:cs="Arial"/>
          <w:sz w:val="18"/>
          <w:szCs w:val="18"/>
        </w:rPr>
        <w:t>Garaj’la</w:t>
      </w:r>
      <w:proofErr w:type="spellEnd"/>
      <w:r w:rsidRPr="004803A0">
        <w:rPr>
          <w:rFonts w:ascii="Arial" w:hAnsi="Arial" w:cs="Arial"/>
          <w:sz w:val="18"/>
          <w:szCs w:val="18"/>
        </w:rPr>
        <w:t xml:space="preserve"> finans teknolojisi</w:t>
      </w:r>
      <w:r>
        <w:rPr>
          <w:rFonts w:ascii="Arial" w:hAnsi="Arial" w:cs="Arial"/>
          <w:sz w:val="18"/>
          <w:szCs w:val="18"/>
        </w:rPr>
        <w:t xml:space="preserve"> </w:t>
      </w:r>
      <w:r w:rsidRPr="004803A0">
        <w:rPr>
          <w:rFonts w:ascii="Arial" w:hAnsi="Arial" w:cs="Arial"/>
          <w:sz w:val="18"/>
          <w:szCs w:val="18"/>
        </w:rPr>
        <w:t>tabanlı iş fikirlerine ve projelere sahip</w:t>
      </w:r>
      <w:r>
        <w:rPr>
          <w:rFonts w:ascii="Arial" w:hAnsi="Arial" w:cs="Arial"/>
          <w:sz w:val="18"/>
          <w:szCs w:val="18"/>
        </w:rPr>
        <w:t xml:space="preserve"> </w:t>
      </w:r>
      <w:r w:rsidRPr="004803A0">
        <w:rPr>
          <w:rFonts w:ascii="Arial" w:hAnsi="Arial" w:cs="Arial"/>
          <w:sz w:val="18"/>
          <w:szCs w:val="18"/>
        </w:rPr>
        <w:t>girişimcilere kuluçka ve hızlandırma olanakları</w:t>
      </w:r>
      <w:r>
        <w:rPr>
          <w:rFonts w:ascii="Arial" w:hAnsi="Arial" w:cs="Arial"/>
          <w:sz w:val="18"/>
          <w:szCs w:val="18"/>
        </w:rPr>
        <w:t xml:space="preserve"> </w:t>
      </w:r>
      <w:r w:rsidRPr="004803A0">
        <w:rPr>
          <w:rFonts w:ascii="Arial" w:hAnsi="Arial" w:cs="Arial"/>
          <w:sz w:val="18"/>
          <w:szCs w:val="18"/>
        </w:rPr>
        <w:t>sunarak destek olmakta</w:t>
      </w:r>
      <w:r>
        <w:rPr>
          <w:rFonts w:ascii="Arial" w:hAnsi="Arial" w:cs="Arial"/>
          <w:sz w:val="18"/>
          <w:szCs w:val="18"/>
        </w:rPr>
        <w:t>yız.</w:t>
      </w:r>
    </w:p>
    <w:p w14:paraId="684643C7" w14:textId="77777777" w:rsidR="003F45C2" w:rsidRDefault="003F45C2" w:rsidP="003F45C2">
      <w:pPr>
        <w:spacing w:before="120" w:after="120"/>
        <w:jc w:val="both"/>
        <w:rPr>
          <w:rFonts w:ascii="Arial" w:hAnsi="Arial" w:cs="Arial"/>
          <w:sz w:val="18"/>
          <w:szCs w:val="18"/>
        </w:rPr>
      </w:pPr>
      <w:r>
        <w:rPr>
          <w:rFonts w:ascii="Arial" w:hAnsi="Arial" w:cs="Arial"/>
          <w:sz w:val="18"/>
          <w:szCs w:val="18"/>
        </w:rPr>
        <w:t>A</w:t>
      </w:r>
      <w:r w:rsidRPr="00517543">
        <w:rPr>
          <w:rFonts w:ascii="Arial" w:hAnsi="Arial" w:cs="Arial"/>
          <w:sz w:val="18"/>
          <w:szCs w:val="18"/>
        </w:rPr>
        <w:t xml:space="preserve">lbaraka </w:t>
      </w:r>
      <w:proofErr w:type="spellStart"/>
      <w:r w:rsidRPr="00517543">
        <w:rPr>
          <w:rFonts w:ascii="Arial" w:hAnsi="Arial" w:cs="Arial"/>
          <w:sz w:val="18"/>
          <w:szCs w:val="18"/>
        </w:rPr>
        <w:t>Garaj’ın</w:t>
      </w:r>
      <w:proofErr w:type="spellEnd"/>
      <w:r w:rsidRPr="00517543">
        <w:rPr>
          <w:rFonts w:ascii="Arial" w:hAnsi="Arial" w:cs="Arial"/>
          <w:sz w:val="18"/>
          <w:szCs w:val="18"/>
        </w:rPr>
        <w:t xml:space="preserve"> yanı sıra Kurum içi girişimciliği destekleyen “Keşfet” programıyla da Kurum içindeki </w:t>
      </w:r>
      <w:proofErr w:type="spellStart"/>
      <w:r w:rsidRPr="00517543">
        <w:rPr>
          <w:rFonts w:ascii="Arial" w:hAnsi="Arial" w:cs="Arial"/>
          <w:sz w:val="18"/>
          <w:szCs w:val="18"/>
        </w:rPr>
        <w:t>inovasyon</w:t>
      </w:r>
      <w:proofErr w:type="spellEnd"/>
      <w:r w:rsidRPr="00517543">
        <w:rPr>
          <w:rFonts w:ascii="Arial" w:hAnsi="Arial" w:cs="Arial"/>
          <w:sz w:val="18"/>
          <w:szCs w:val="18"/>
        </w:rPr>
        <w:t xml:space="preserve"> ve girişimcilik ruhunun üst yönetimle etkileşimi artırılmış, müşteri odaklı </w:t>
      </w:r>
      <w:proofErr w:type="spellStart"/>
      <w:r w:rsidRPr="00517543">
        <w:rPr>
          <w:rFonts w:ascii="Arial" w:hAnsi="Arial" w:cs="Arial"/>
          <w:sz w:val="18"/>
          <w:szCs w:val="18"/>
        </w:rPr>
        <w:t>inovatif</w:t>
      </w:r>
      <w:proofErr w:type="spellEnd"/>
      <w:r w:rsidRPr="00517543">
        <w:rPr>
          <w:rFonts w:ascii="Arial" w:hAnsi="Arial" w:cs="Arial"/>
          <w:sz w:val="18"/>
          <w:szCs w:val="18"/>
        </w:rPr>
        <w:t xml:space="preserve"> çözümler üretilmeye başlanmıştır.</w:t>
      </w:r>
    </w:p>
    <w:p w14:paraId="6AA320CD" w14:textId="77777777" w:rsidR="003F45C2" w:rsidRPr="00E27A3D" w:rsidRDefault="003F45C2" w:rsidP="003F45C2">
      <w:pPr>
        <w:spacing w:before="120" w:after="120"/>
        <w:jc w:val="both"/>
        <w:rPr>
          <w:rFonts w:ascii="Arial" w:hAnsi="Arial" w:cs="Arial"/>
          <w:sz w:val="18"/>
          <w:szCs w:val="18"/>
          <w:lang w:val="en-US"/>
        </w:rPr>
      </w:pPr>
      <w:r>
        <w:rPr>
          <w:rFonts w:ascii="Arial" w:hAnsi="Arial" w:cs="Arial"/>
          <w:sz w:val="18"/>
          <w:szCs w:val="18"/>
        </w:rPr>
        <w:t>2018 yılının ilk çeyreğinde, 205</w:t>
      </w:r>
      <w:r w:rsidRPr="00404996">
        <w:rPr>
          <w:rFonts w:ascii="Arial" w:hAnsi="Arial" w:cs="Arial"/>
          <w:sz w:val="18"/>
          <w:szCs w:val="18"/>
        </w:rPr>
        <w:t xml:space="preserve"> milyon ABD Doları tutarında</w:t>
      </w:r>
      <w:r>
        <w:rPr>
          <w:rFonts w:ascii="Arial" w:hAnsi="Arial" w:cs="Arial"/>
          <w:sz w:val="18"/>
          <w:szCs w:val="18"/>
        </w:rPr>
        <w:t xml:space="preserve"> Türkiye’nin ilk </w:t>
      </w:r>
      <w:proofErr w:type="spellStart"/>
      <w:r>
        <w:rPr>
          <w:rFonts w:ascii="Arial" w:hAnsi="Arial" w:cs="Arial"/>
          <w:sz w:val="18"/>
          <w:szCs w:val="18"/>
        </w:rPr>
        <w:t>Tier</w:t>
      </w:r>
      <w:proofErr w:type="spellEnd"/>
      <w:r>
        <w:rPr>
          <w:rFonts w:ascii="Arial" w:hAnsi="Arial" w:cs="Arial"/>
          <w:sz w:val="18"/>
          <w:szCs w:val="18"/>
        </w:rPr>
        <w:t xml:space="preserve"> 1 vadesiz ilave ana sermaye </w:t>
      </w:r>
      <w:proofErr w:type="spellStart"/>
      <w:r>
        <w:rPr>
          <w:rFonts w:ascii="Arial" w:hAnsi="Arial" w:cs="Arial"/>
          <w:sz w:val="18"/>
          <w:szCs w:val="18"/>
        </w:rPr>
        <w:t>sukuk</w:t>
      </w:r>
      <w:proofErr w:type="spellEnd"/>
      <w:r>
        <w:rPr>
          <w:rFonts w:ascii="Arial" w:hAnsi="Arial" w:cs="Arial"/>
          <w:sz w:val="18"/>
          <w:szCs w:val="18"/>
        </w:rPr>
        <w:t xml:space="preserve"> ihracını başarıyla tamamlamış bulunmaktayız. Katılım Bankacılığı sektöründe bir ilk olan bu ihraç Albaraka Türk’ün </w:t>
      </w:r>
      <w:r w:rsidRPr="00CD7245">
        <w:rPr>
          <w:rFonts w:ascii="Arial" w:hAnsi="Arial" w:cs="Arial"/>
          <w:sz w:val="18"/>
          <w:szCs w:val="18"/>
        </w:rPr>
        <w:t xml:space="preserve">öngörü gücü ve </w:t>
      </w:r>
      <w:proofErr w:type="gramStart"/>
      <w:r w:rsidRPr="00CD7245">
        <w:rPr>
          <w:rFonts w:ascii="Arial" w:hAnsi="Arial" w:cs="Arial"/>
          <w:sz w:val="18"/>
          <w:szCs w:val="18"/>
        </w:rPr>
        <w:t>vizyonu</w:t>
      </w:r>
      <w:proofErr w:type="gramEnd"/>
      <w:r w:rsidRPr="00CD7245">
        <w:rPr>
          <w:rFonts w:ascii="Arial" w:hAnsi="Arial" w:cs="Arial"/>
          <w:sz w:val="18"/>
          <w:szCs w:val="18"/>
        </w:rPr>
        <w:t xml:space="preserve">, geleceğe odaklı stratejileri ve katılım bankacılığı felsefesini en iyi şekilde yansıtan hizmet modeliyle istikrarlı büyüme yolculuğuna devam </w:t>
      </w:r>
      <w:r>
        <w:rPr>
          <w:rFonts w:ascii="Arial" w:hAnsi="Arial" w:cs="Arial"/>
          <w:sz w:val="18"/>
          <w:szCs w:val="18"/>
        </w:rPr>
        <w:t>ederken y</w:t>
      </w:r>
      <w:r w:rsidRPr="000E0589">
        <w:rPr>
          <w:rFonts w:ascii="Arial" w:hAnsi="Arial" w:cs="Arial"/>
          <w:sz w:val="18"/>
          <w:szCs w:val="18"/>
        </w:rPr>
        <w:t>eni yatırım bankacılığı uygulam</w:t>
      </w:r>
      <w:r>
        <w:rPr>
          <w:rFonts w:ascii="Arial" w:hAnsi="Arial" w:cs="Arial"/>
          <w:sz w:val="18"/>
          <w:szCs w:val="18"/>
        </w:rPr>
        <w:t>alarını başarıyla hayata geçirdiğinin göstergesidir.</w:t>
      </w:r>
    </w:p>
    <w:p w14:paraId="0F2E4DD0" w14:textId="77777777" w:rsidR="003F45C2" w:rsidRDefault="003F45C2" w:rsidP="003F45C2">
      <w:pPr>
        <w:spacing w:before="120" w:after="120"/>
        <w:jc w:val="both"/>
        <w:rPr>
          <w:rFonts w:ascii="Arial" w:hAnsi="Arial" w:cs="Arial"/>
          <w:sz w:val="18"/>
          <w:szCs w:val="18"/>
        </w:rPr>
      </w:pPr>
      <w:r w:rsidRPr="00AE633B">
        <w:rPr>
          <w:rFonts w:ascii="Arial" w:hAnsi="Arial" w:cs="Arial"/>
          <w:sz w:val="18"/>
          <w:szCs w:val="18"/>
        </w:rPr>
        <w:t xml:space="preserve">Albaraka Türk </w:t>
      </w:r>
      <w:r>
        <w:rPr>
          <w:rFonts w:ascii="Arial" w:hAnsi="Arial" w:cs="Arial"/>
          <w:sz w:val="18"/>
          <w:szCs w:val="18"/>
        </w:rPr>
        <w:t xml:space="preserve">olarak </w:t>
      </w:r>
      <w:r w:rsidRPr="00AE633B">
        <w:rPr>
          <w:rFonts w:ascii="Arial" w:hAnsi="Arial" w:cs="Arial"/>
          <w:sz w:val="18"/>
          <w:szCs w:val="18"/>
        </w:rPr>
        <w:t xml:space="preserve">yeni yatırım bankacılığı uygulamalarını başarıyla hayata geçirirken; aynı zamanda yatırımcı tabanını genişletmeye devam </w:t>
      </w:r>
      <w:r>
        <w:rPr>
          <w:rFonts w:ascii="Arial" w:hAnsi="Arial" w:cs="Arial"/>
          <w:sz w:val="18"/>
          <w:szCs w:val="18"/>
        </w:rPr>
        <w:t>ediyoruz. Stratejik planlarımıza</w:t>
      </w:r>
      <w:r w:rsidRPr="00AE633B">
        <w:rPr>
          <w:rFonts w:ascii="Arial" w:hAnsi="Arial" w:cs="Arial"/>
          <w:sz w:val="18"/>
          <w:szCs w:val="18"/>
        </w:rPr>
        <w:t xml:space="preserve"> uygun olarak yatırım bankacılığı uygulamalarıyla çok çeşitli yatırımcı kitlesine </w:t>
      </w:r>
      <w:r>
        <w:rPr>
          <w:rFonts w:ascii="Arial" w:hAnsi="Arial" w:cs="Arial"/>
          <w:sz w:val="18"/>
          <w:szCs w:val="18"/>
        </w:rPr>
        <w:t>ulaşıyoruz.</w:t>
      </w:r>
      <w:r w:rsidRPr="00AE633B">
        <w:rPr>
          <w:rFonts w:ascii="Arial" w:hAnsi="Arial" w:cs="Arial"/>
          <w:sz w:val="18"/>
          <w:szCs w:val="18"/>
        </w:rPr>
        <w:t xml:space="preserve"> </w:t>
      </w:r>
      <w:r>
        <w:rPr>
          <w:rFonts w:ascii="Arial" w:hAnsi="Arial" w:cs="Arial"/>
          <w:sz w:val="18"/>
          <w:szCs w:val="18"/>
        </w:rPr>
        <w:t xml:space="preserve">2016 yılında bankamız nitelikli yatırımcılarına yönelik başlanan </w:t>
      </w:r>
      <w:r w:rsidRPr="00AE633B">
        <w:rPr>
          <w:rFonts w:ascii="Arial" w:hAnsi="Arial" w:cs="Arial"/>
          <w:sz w:val="18"/>
          <w:szCs w:val="18"/>
        </w:rPr>
        <w:t xml:space="preserve">yurt içi Kira Sertifikası ihraçlarına </w:t>
      </w:r>
      <w:r>
        <w:rPr>
          <w:rFonts w:ascii="Arial" w:hAnsi="Arial" w:cs="Arial"/>
          <w:sz w:val="18"/>
          <w:szCs w:val="18"/>
        </w:rPr>
        <w:t>2018 yılında da devam ederek beklenenin üstünde bir taleple ilk 3 ayda; 5</w:t>
      </w:r>
      <w:r w:rsidRPr="00AE633B">
        <w:rPr>
          <w:rFonts w:ascii="Arial" w:hAnsi="Arial" w:cs="Arial"/>
          <w:sz w:val="18"/>
          <w:szCs w:val="18"/>
        </w:rPr>
        <w:t>10</w:t>
      </w:r>
      <w:r>
        <w:rPr>
          <w:rFonts w:ascii="Arial" w:hAnsi="Arial" w:cs="Arial"/>
          <w:sz w:val="18"/>
          <w:szCs w:val="18"/>
        </w:rPr>
        <w:t>.000</w:t>
      </w:r>
      <w:r w:rsidRPr="00AE633B">
        <w:rPr>
          <w:rFonts w:ascii="Arial" w:hAnsi="Arial" w:cs="Arial"/>
          <w:sz w:val="18"/>
          <w:szCs w:val="18"/>
        </w:rPr>
        <w:t xml:space="preserve"> TL tutarında Kira Sertifikas</w:t>
      </w:r>
      <w:r>
        <w:rPr>
          <w:rFonts w:ascii="Arial" w:hAnsi="Arial" w:cs="Arial"/>
          <w:sz w:val="18"/>
          <w:szCs w:val="18"/>
        </w:rPr>
        <w:t>ı (</w:t>
      </w:r>
      <w:proofErr w:type="spellStart"/>
      <w:r>
        <w:rPr>
          <w:rFonts w:ascii="Arial" w:hAnsi="Arial" w:cs="Arial"/>
          <w:sz w:val="18"/>
          <w:szCs w:val="18"/>
        </w:rPr>
        <w:t>Sukuk</w:t>
      </w:r>
      <w:proofErr w:type="spellEnd"/>
      <w:r>
        <w:rPr>
          <w:rFonts w:ascii="Arial" w:hAnsi="Arial" w:cs="Arial"/>
          <w:sz w:val="18"/>
          <w:szCs w:val="18"/>
        </w:rPr>
        <w:t xml:space="preserve">) ihracı gerçekleştirdik. </w:t>
      </w:r>
    </w:p>
    <w:p w14:paraId="7E6BE945" w14:textId="77777777" w:rsidR="003F45C2" w:rsidRPr="00EE7C69" w:rsidRDefault="003F45C2" w:rsidP="003F45C2">
      <w:pPr>
        <w:spacing w:before="120" w:after="120"/>
        <w:jc w:val="both"/>
        <w:rPr>
          <w:rFonts w:ascii="Arial" w:hAnsi="Arial" w:cs="Arial"/>
          <w:sz w:val="18"/>
          <w:szCs w:val="18"/>
        </w:rPr>
      </w:pPr>
      <w:r w:rsidRPr="00EE7C69">
        <w:rPr>
          <w:rFonts w:ascii="Arial" w:hAnsi="Arial" w:cs="Arial"/>
          <w:sz w:val="18"/>
          <w:szCs w:val="18"/>
        </w:rPr>
        <w:t xml:space="preserve">Türkiye’nin ilk katılım bankası olan ve dünyanın en iyi katılım bankası olma hedefini sürdüren </w:t>
      </w:r>
      <w:r>
        <w:rPr>
          <w:rFonts w:ascii="Arial" w:hAnsi="Arial" w:cs="Arial"/>
          <w:sz w:val="18"/>
          <w:szCs w:val="18"/>
        </w:rPr>
        <w:t>Bankamız</w:t>
      </w:r>
      <w:proofErr w:type="gramStart"/>
      <w:r w:rsidRPr="00EE7C69">
        <w:rPr>
          <w:rFonts w:ascii="Arial" w:hAnsi="Arial" w:cs="Arial"/>
          <w:sz w:val="18"/>
          <w:szCs w:val="18"/>
        </w:rPr>
        <w:t>,.</w:t>
      </w:r>
      <w:proofErr w:type="gramEnd"/>
      <w:r w:rsidRPr="00EE7C69">
        <w:rPr>
          <w:rFonts w:ascii="Arial" w:hAnsi="Arial" w:cs="Arial"/>
          <w:sz w:val="18"/>
          <w:szCs w:val="18"/>
        </w:rPr>
        <w:t xml:space="preserve"> Banka, Uluslararası Finans Dergisi World Finance tarafından sekizincisi düzenlenen ‘İslam Finans Ödülleri 2018’de, “Türkiye’nin En İyi Katılım Bankası” ve “En İyi </w:t>
      </w:r>
      <w:proofErr w:type="spellStart"/>
      <w:r w:rsidRPr="00EE7C69">
        <w:rPr>
          <w:rFonts w:ascii="Arial" w:hAnsi="Arial" w:cs="Arial"/>
          <w:sz w:val="18"/>
          <w:szCs w:val="18"/>
        </w:rPr>
        <w:t>Su</w:t>
      </w:r>
      <w:r>
        <w:rPr>
          <w:rFonts w:ascii="Arial" w:hAnsi="Arial" w:cs="Arial"/>
          <w:sz w:val="18"/>
          <w:szCs w:val="18"/>
        </w:rPr>
        <w:t>kuk</w:t>
      </w:r>
      <w:proofErr w:type="spellEnd"/>
      <w:r>
        <w:rPr>
          <w:rFonts w:ascii="Arial" w:hAnsi="Arial" w:cs="Arial"/>
          <w:sz w:val="18"/>
          <w:szCs w:val="18"/>
        </w:rPr>
        <w:t xml:space="preserve"> İşlemi”  ödüllerini alarak </w:t>
      </w:r>
      <w:r w:rsidRPr="00EE7C69">
        <w:rPr>
          <w:rFonts w:ascii="Arial" w:hAnsi="Arial" w:cs="Arial"/>
          <w:sz w:val="18"/>
          <w:szCs w:val="18"/>
        </w:rPr>
        <w:t>uluslararası alanda kazandığı ödüllere yenilerini ekledi</w:t>
      </w:r>
      <w:r>
        <w:rPr>
          <w:rFonts w:ascii="Arial" w:hAnsi="Arial" w:cs="Arial"/>
          <w:sz w:val="18"/>
          <w:szCs w:val="18"/>
        </w:rPr>
        <w:t>.</w:t>
      </w:r>
    </w:p>
    <w:p w14:paraId="0CE0EB90" w14:textId="77777777" w:rsidR="003F45C2" w:rsidRDefault="003F45C2" w:rsidP="003F45C2">
      <w:pPr>
        <w:spacing w:before="120" w:after="120"/>
        <w:jc w:val="both"/>
        <w:rPr>
          <w:rFonts w:ascii="Arial" w:hAnsi="Arial" w:cs="Arial"/>
          <w:sz w:val="18"/>
          <w:szCs w:val="18"/>
        </w:rPr>
      </w:pPr>
      <w:r>
        <w:rPr>
          <w:rFonts w:ascii="Arial" w:hAnsi="Arial" w:cs="Arial"/>
          <w:sz w:val="18"/>
          <w:szCs w:val="18"/>
        </w:rPr>
        <w:t xml:space="preserve">Alınan bu ödüller </w:t>
      </w:r>
      <w:r w:rsidRPr="000165E7">
        <w:rPr>
          <w:rFonts w:ascii="Arial" w:hAnsi="Arial" w:cs="Arial"/>
          <w:sz w:val="18"/>
          <w:szCs w:val="18"/>
        </w:rPr>
        <w:t>"Türkiye'nin En İyi Katılım Bankası"</w:t>
      </w:r>
      <w:r>
        <w:rPr>
          <w:rFonts w:ascii="Arial" w:hAnsi="Arial" w:cs="Arial"/>
          <w:sz w:val="18"/>
          <w:szCs w:val="18"/>
        </w:rPr>
        <w:t xml:space="preserve"> seçilen bankamızın </w:t>
      </w:r>
      <w:proofErr w:type="gramStart"/>
      <w:r>
        <w:rPr>
          <w:rFonts w:ascii="Arial" w:hAnsi="Arial" w:cs="Arial"/>
          <w:sz w:val="18"/>
          <w:szCs w:val="18"/>
        </w:rPr>
        <w:t>global</w:t>
      </w:r>
      <w:proofErr w:type="gramEnd"/>
      <w:r>
        <w:rPr>
          <w:rFonts w:ascii="Arial" w:hAnsi="Arial" w:cs="Arial"/>
          <w:sz w:val="18"/>
          <w:szCs w:val="18"/>
        </w:rPr>
        <w:t xml:space="preserve"> piyasalardaki itibarının ve </w:t>
      </w:r>
      <w:r w:rsidRPr="00517B26">
        <w:rPr>
          <w:rFonts w:ascii="Arial" w:hAnsi="Arial" w:cs="Arial"/>
          <w:sz w:val="18"/>
          <w:szCs w:val="18"/>
        </w:rPr>
        <w:t>bizim Türkiye’de katılım bankacılığına öncülük eden birçok yenilikçi yatırımımızın ne kadar doğru olduğunun bir göstergesi</w:t>
      </w:r>
      <w:r>
        <w:rPr>
          <w:rFonts w:ascii="Arial" w:hAnsi="Arial" w:cs="Arial"/>
          <w:sz w:val="18"/>
          <w:szCs w:val="18"/>
        </w:rPr>
        <w:t xml:space="preserve"> olmuştur.</w:t>
      </w:r>
      <w:r w:rsidRPr="00517B26">
        <w:rPr>
          <w:rFonts w:ascii="Arial" w:hAnsi="Arial" w:cs="Arial"/>
          <w:sz w:val="18"/>
          <w:szCs w:val="18"/>
        </w:rPr>
        <w:t xml:space="preserve"> Bu aynı zamanda yaptığımız yatırım ve projelerin müşterilerimiz nezdinde de karşılık bulduğuna işaret etmektedir. </w:t>
      </w:r>
      <w:r>
        <w:rPr>
          <w:rFonts w:ascii="Arial" w:hAnsi="Arial" w:cs="Arial"/>
          <w:sz w:val="18"/>
          <w:szCs w:val="18"/>
        </w:rPr>
        <w:t xml:space="preserve"> </w:t>
      </w:r>
      <w:r w:rsidRPr="00F07564">
        <w:rPr>
          <w:rFonts w:ascii="Arial" w:hAnsi="Arial" w:cs="Arial"/>
          <w:sz w:val="18"/>
          <w:szCs w:val="18"/>
        </w:rPr>
        <w:t xml:space="preserve">Dünyanın En İyi Katılım Bankası Olma” hedefi doğrultusunda gerçekleştirdiğimiz projeler ve atılımlar, aynı zamanda müşterilerimize en iyi bankacılık deneyimini sunmak için gösterdiğimiz çabaları ortaya koymaktadır. </w:t>
      </w:r>
      <w:r w:rsidRPr="00CA0799">
        <w:rPr>
          <w:rFonts w:ascii="Arial" w:hAnsi="Arial" w:cs="Arial"/>
          <w:sz w:val="18"/>
          <w:szCs w:val="18"/>
        </w:rPr>
        <w:t>Her alanda geliştirerek artırdığımız faaliyetlerimizle Albaraka Türk olarak, ülkem</w:t>
      </w:r>
      <w:r>
        <w:rPr>
          <w:rFonts w:ascii="Arial" w:hAnsi="Arial" w:cs="Arial"/>
          <w:sz w:val="18"/>
          <w:szCs w:val="18"/>
        </w:rPr>
        <w:t>izde katılım bankacılığının 2023</w:t>
      </w:r>
      <w:r w:rsidRPr="00CA0799">
        <w:rPr>
          <w:rFonts w:ascii="Arial" w:hAnsi="Arial" w:cs="Arial"/>
          <w:sz w:val="18"/>
          <w:szCs w:val="18"/>
        </w:rPr>
        <w:t xml:space="preserve"> yılında ulaşmayı hedeflediği yüzde 15’lik pazar payı için, çalışmalarımızı özenle</w:t>
      </w:r>
      <w:r>
        <w:rPr>
          <w:rFonts w:ascii="Arial" w:hAnsi="Arial" w:cs="Arial"/>
          <w:sz w:val="18"/>
          <w:szCs w:val="18"/>
        </w:rPr>
        <w:t xml:space="preserve"> ve özveriyle devam ettireceğiz. </w:t>
      </w:r>
    </w:p>
    <w:p w14:paraId="2BB9B194" w14:textId="77777777" w:rsidR="003F45C2" w:rsidRPr="00370397" w:rsidRDefault="003F45C2" w:rsidP="003F45C2">
      <w:pPr>
        <w:spacing w:before="120" w:after="120"/>
        <w:jc w:val="both"/>
        <w:rPr>
          <w:rFonts w:ascii="Arial" w:hAnsi="Arial" w:cs="Arial"/>
          <w:sz w:val="18"/>
          <w:szCs w:val="18"/>
        </w:rPr>
      </w:pPr>
      <w:r w:rsidRPr="00F07564">
        <w:rPr>
          <w:rFonts w:ascii="Arial" w:hAnsi="Arial" w:cs="Arial"/>
          <w:sz w:val="18"/>
          <w:szCs w:val="18"/>
        </w:rPr>
        <w:t>Müşterilerimizin güveni ve desteğiyle ödüllenen bu çabalarımızda, katkı ve desteklerini esirgemeyen tüm paydaşlarımıza en içten teşekkürlerimi sunarım</w:t>
      </w:r>
      <w:r>
        <w:rPr>
          <w:rFonts w:ascii="Arial" w:hAnsi="Arial" w:cs="Arial"/>
          <w:sz w:val="18"/>
          <w:szCs w:val="18"/>
        </w:rPr>
        <w:t>.</w:t>
      </w:r>
    </w:p>
    <w:p w14:paraId="0DDE526F" w14:textId="77777777" w:rsidR="003F45C2" w:rsidRPr="00370397" w:rsidRDefault="003F45C2" w:rsidP="003F45C2">
      <w:pPr>
        <w:tabs>
          <w:tab w:val="left" w:pos="1920"/>
        </w:tabs>
        <w:spacing w:before="120" w:after="120"/>
        <w:rPr>
          <w:rFonts w:ascii="Arial" w:hAnsi="Arial" w:cs="Arial"/>
          <w:b/>
          <w:sz w:val="18"/>
          <w:szCs w:val="18"/>
        </w:rPr>
      </w:pPr>
      <w:r w:rsidRPr="00370397">
        <w:rPr>
          <w:rFonts w:ascii="Arial" w:hAnsi="Arial" w:cs="Arial"/>
          <w:sz w:val="18"/>
          <w:szCs w:val="18"/>
        </w:rPr>
        <w:t>Saygılarımla,</w:t>
      </w:r>
    </w:p>
    <w:p w14:paraId="250D33BC" w14:textId="77777777" w:rsidR="003F45C2" w:rsidRPr="00370397" w:rsidRDefault="003F45C2" w:rsidP="003F45C2">
      <w:pPr>
        <w:rPr>
          <w:rFonts w:ascii="Arial" w:hAnsi="Arial" w:cs="Arial"/>
          <w:b/>
          <w:sz w:val="18"/>
          <w:szCs w:val="18"/>
        </w:rPr>
      </w:pPr>
      <w:r w:rsidRPr="00370397">
        <w:rPr>
          <w:rFonts w:ascii="Arial" w:hAnsi="Arial" w:cs="Arial"/>
          <w:b/>
          <w:sz w:val="18"/>
          <w:szCs w:val="18"/>
        </w:rPr>
        <w:t>Melikşah UTKU</w:t>
      </w:r>
    </w:p>
    <w:p w14:paraId="06866ABF" w14:textId="77777777" w:rsidR="003F45C2" w:rsidRDefault="003F45C2" w:rsidP="003F45C2">
      <w:pPr>
        <w:rPr>
          <w:rFonts w:ascii="Arial" w:hAnsi="Arial" w:cs="Arial"/>
          <w:b/>
          <w:sz w:val="18"/>
          <w:szCs w:val="18"/>
        </w:rPr>
      </w:pPr>
      <w:r>
        <w:rPr>
          <w:rFonts w:ascii="Arial" w:hAnsi="Arial" w:cs="Arial"/>
          <w:b/>
          <w:sz w:val="18"/>
          <w:szCs w:val="18"/>
        </w:rPr>
        <w:t>Genel Müdür ve Yönetim Kurulu Üyesi</w:t>
      </w:r>
    </w:p>
    <w:p w14:paraId="6DB9E4BF" w14:textId="77777777" w:rsidR="003F45C2" w:rsidRDefault="003F45C2" w:rsidP="003F45C2">
      <w:pPr>
        <w:rPr>
          <w:rFonts w:ascii="Arial" w:hAnsi="Arial" w:cs="Arial"/>
          <w:b/>
          <w:sz w:val="18"/>
          <w:szCs w:val="18"/>
        </w:rPr>
      </w:pPr>
    </w:p>
    <w:p w14:paraId="0F89588B" w14:textId="77777777" w:rsidR="003F45C2" w:rsidRDefault="003F45C2" w:rsidP="003F45C2">
      <w:pPr>
        <w:rPr>
          <w:rFonts w:ascii="Arial" w:hAnsi="Arial" w:cs="Arial"/>
          <w:b/>
          <w:sz w:val="18"/>
          <w:szCs w:val="18"/>
        </w:rPr>
      </w:pPr>
    </w:p>
    <w:p w14:paraId="2316885E" w14:textId="77777777" w:rsidR="003F45C2" w:rsidRDefault="003F45C2" w:rsidP="003F45C2">
      <w:pPr>
        <w:rPr>
          <w:rFonts w:ascii="Arial" w:hAnsi="Arial" w:cs="Arial"/>
          <w:b/>
          <w:sz w:val="18"/>
          <w:szCs w:val="18"/>
        </w:rPr>
      </w:pPr>
    </w:p>
    <w:p w14:paraId="327A36A5" w14:textId="77777777" w:rsidR="003F45C2" w:rsidRDefault="003F45C2" w:rsidP="003F45C2">
      <w:pPr>
        <w:rPr>
          <w:rFonts w:ascii="Arial" w:hAnsi="Arial" w:cs="Arial"/>
          <w:b/>
          <w:sz w:val="18"/>
          <w:szCs w:val="18"/>
        </w:rPr>
      </w:pPr>
    </w:p>
    <w:p w14:paraId="158F3023" w14:textId="77777777" w:rsidR="003F45C2" w:rsidRDefault="003F45C2" w:rsidP="003F45C2">
      <w:pPr>
        <w:rPr>
          <w:rFonts w:ascii="Arial" w:hAnsi="Arial" w:cs="Arial"/>
          <w:b/>
          <w:sz w:val="18"/>
          <w:szCs w:val="18"/>
        </w:rPr>
      </w:pPr>
    </w:p>
    <w:p w14:paraId="31365A2D" w14:textId="77777777" w:rsidR="003F45C2" w:rsidRDefault="003F45C2" w:rsidP="003F45C2">
      <w:pPr>
        <w:rPr>
          <w:rFonts w:ascii="Arial" w:hAnsi="Arial" w:cs="Arial"/>
          <w:b/>
          <w:sz w:val="18"/>
          <w:szCs w:val="18"/>
        </w:rPr>
      </w:pPr>
    </w:p>
    <w:p w14:paraId="0D2E3150" w14:textId="77777777" w:rsidR="003F45C2" w:rsidRDefault="003F45C2" w:rsidP="003F45C2">
      <w:pPr>
        <w:rPr>
          <w:rFonts w:ascii="Arial" w:hAnsi="Arial" w:cs="Arial"/>
          <w:b/>
          <w:sz w:val="18"/>
          <w:szCs w:val="18"/>
        </w:rPr>
      </w:pPr>
    </w:p>
    <w:p w14:paraId="4026900C" w14:textId="77777777" w:rsidR="003F45C2" w:rsidRDefault="003F45C2" w:rsidP="003F45C2">
      <w:pPr>
        <w:rPr>
          <w:rFonts w:ascii="Arial" w:hAnsi="Arial" w:cs="Arial"/>
          <w:b/>
          <w:sz w:val="18"/>
          <w:szCs w:val="18"/>
        </w:rPr>
      </w:pPr>
    </w:p>
    <w:p w14:paraId="2270E8DD" w14:textId="77777777" w:rsidR="003F45C2" w:rsidRDefault="003F45C2" w:rsidP="003F45C2">
      <w:pPr>
        <w:rPr>
          <w:rFonts w:ascii="Arial" w:hAnsi="Arial" w:cs="Arial"/>
          <w:b/>
          <w:sz w:val="18"/>
          <w:szCs w:val="18"/>
        </w:rPr>
      </w:pPr>
    </w:p>
    <w:p w14:paraId="47B31E81" w14:textId="77777777" w:rsidR="003F45C2" w:rsidRPr="00946632" w:rsidRDefault="003F45C2" w:rsidP="003F45C2">
      <w:pPr>
        <w:spacing w:before="120"/>
        <w:rPr>
          <w:rFonts w:ascii="Arial" w:hAnsi="Arial" w:cs="Arial"/>
          <w:b/>
          <w:sz w:val="20"/>
          <w:szCs w:val="20"/>
        </w:rPr>
      </w:pPr>
      <w:r w:rsidRPr="00946632">
        <w:rPr>
          <w:rFonts w:ascii="Arial" w:hAnsi="Arial" w:cs="Arial"/>
          <w:b/>
          <w:sz w:val="20"/>
          <w:szCs w:val="20"/>
        </w:rPr>
        <w:lastRenderedPageBreak/>
        <w:t>Ara dönem faaliyet raporuna ilişkin açıklamalar (devamı):</w:t>
      </w:r>
    </w:p>
    <w:p w14:paraId="3DA613A7" w14:textId="77777777" w:rsidR="003F45C2" w:rsidRPr="00117E01" w:rsidRDefault="003F45C2" w:rsidP="003F45C2">
      <w:pPr>
        <w:numPr>
          <w:ilvl w:val="0"/>
          <w:numId w:val="33"/>
        </w:numPr>
        <w:spacing w:before="120"/>
        <w:ind w:left="-28" w:hanging="462"/>
        <w:rPr>
          <w:rFonts w:ascii="Arial" w:hAnsi="Arial" w:cs="Arial"/>
          <w:b/>
          <w:sz w:val="20"/>
          <w:szCs w:val="20"/>
        </w:rPr>
      </w:pPr>
      <w:r w:rsidRPr="00117E01">
        <w:rPr>
          <w:rFonts w:ascii="Arial" w:hAnsi="Arial" w:cs="Arial"/>
          <w:b/>
          <w:sz w:val="20"/>
          <w:szCs w:val="20"/>
        </w:rPr>
        <w:t>2018 Yılı Birinci Çeyrek Faaliyetleri:</w:t>
      </w:r>
    </w:p>
    <w:p w14:paraId="274CD0E0" w14:textId="77777777" w:rsidR="003F45C2" w:rsidRPr="00117E01" w:rsidRDefault="003F45C2" w:rsidP="003F45C2">
      <w:pPr>
        <w:numPr>
          <w:ilvl w:val="0"/>
          <w:numId w:val="32"/>
        </w:numPr>
        <w:spacing w:before="120" w:after="120"/>
        <w:jc w:val="both"/>
        <w:rPr>
          <w:rFonts w:ascii="Arial" w:hAnsi="Arial" w:cs="Arial"/>
          <w:sz w:val="20"/>
          <w:szCs w:val="20"/>
        </w:rPr>
      </w:pPr>
      <w:r w:rsidRPr="00117E01">
        <w:rPr>
          <w:rFonts w:ascii="Arial" w:hAnsi="Arial" w:cs="Arial"/>
          <w:sz w:val="20"/>
          <w:szCs w:val="20"/>
        </w:rPr>
        <w:t xml:space="preserve">2018 yılının birinci çeyreğinde </w:t>
      </w:r>
      <w:proofErr w:type="gramStart"/>
      <w:r w:rsidRPr="005B0E24">
        <w:rPr>
          <w:rFonts w:ascii="Arial" w:hAnsi="Arial" w:cs="Arial"/>
          <w:sz w:val="20"/>
          <w:szCs w:val="20"/>
        </w:rPr>
        <w:t>konsolide</w:t>
      </w:r>
      <w:proofErr w:type="gramEnd"/>
      <w:r>
        <w:rPr>
          <w:rFonts w:ascii="Arial" w:hAnsi="Arial" w:cs="Arial"/>
          <w:sz w:val="20"/>
          <w:szCs w:val="20"/>
        </w:rPr>
        <w:t xml:space="preserve"> </w:t>
      </w:r>
      <w:r w:rsidRPr="00117E01">
        <w:rPr>
          <w:rFonts w:ascii="Arial" w:hAnsi="Arial" w:cs="Arial"/>
          <w:sz w:val="20"/>
          <w:szCs w:val="20"/>
        </w:rPr>
        <w:t xml:space="preserve">Toplam Aktiflerimiz </w:t>
      </w:r>
      <w:r w:rsidRPr="005B0E24">
        <w:rPr>
          <w:rFonts w:ascii="Arial" w:hAnsi="Arial" w:cs="Arial"/>
          <w:sz w:val="20"/>
          <w:szCs w:val="20"/>
        </w:rPr>
        <w:t>37.169.833</w:t>
      </w:r>
      <w:r>
        <w:rPr>
          <w:rFonts w:ascii="Arial" w:hAnsi="Arial" w:cs="Arial"/>
          <w:sz w:val="20"/>
          <w:szCs w:val="20"/>
        </w:rPr>
        <w:t xml:space="preserve"> TL </w:t>
      </w:r>
      <w:r w:rsidRPr="00117E01">
        <w:rPr>
          <w:rFonts w:ascii="Arial" w:hAnsi="Arial" w:cs="Arial"/>
          <w:sz w:val="20"/>
          <w:szCs w:val="20"/>
        </w:rPr>
        <w:t>olarak gerçekleşmiştir.</w:t>
      </w:r>
    </w:p>
    <w:p w14:paraId="48F5E7BC" w14:textId="77777777" w:rsidR="003F45C2" w:rsidRPr="00117E01" w:rsidRDefault="003F45C2" w:rsidP="003F45C2">
      <w:pPr>
        <w:numPr>
          <w:ilvl w:val="0"/>
          <w:numId w:val="32"/>
        </w:numPr>
        <w:spacing w:before="120" w:after="120"/>
        <w:jc w:val="both"/>
        <w:rPr>
          <w:rFonts w:ascii="Arial" w:hAnsi="Arial" w:cs="Arial"/>
          <w:sz w:val="20"/>
          <w:szCs w:val="20"/>
        </w:rPr>
      </w:pPr>
      <w:r w:rsidRPr="00117E01">
        <w:rPr>
          <w:rFonts w:ascii="Arial" w:hAnsi="Arial" w:cs="Arial"/>
          <w:sz w:val="20"/>
          <w:szCs w:val="20"/>
        </w:rPr>
        <w:t xml:space="preserve">Bankamız 2018 yılının birinci çeyreğinde “Özel Cari Hesaplar” ve “Kâr ve Zarara Katılma Hesapları” yoluyla </w:t>
      </w:r>
      <w:r w:rsidRPr="005B0E24">
        <w:rPr>
          <w:rFonts w:ascii="Arial" w:hAnsi="Arial" w:cs="Arial"/>
          <w:sz w:val="20"/>
          <w:szCs w:val="20"/>
        </w:rPr>
        <w:t xml:space="preserve">topladığı </w:t>
      </w:r>
      <w:proofErr w:type="gramStart"/>
      <w:r w:rsidRPr="005B0E24">
        <w:rPr>
          <w:rFonts w:ascii="Arial" w:hAnsi="Arial" w:cs="Arial"/>
          <w:sz w:val="20"/>
          <w:szCs w:val="20"/>
        </w:rPr>
        <w:t>konsolide</w:t>
      </w:r>
      <w:proofErr w:type="gramEnd"/>
      <w:r>
        <w:rPr>
          <w:rFonts w:ascii="Arial" w:hAnsi="Arial" w:cs="Arial"/>
          <w:sz w:val="20"/>
          <w:szCs w:val="20"/>
        </w:rPr>
        <w:t xml:space="preserve"> </w:t>
      </w:r>
      <w:r w:rsidRPr="00117E01">
        <w:rPr>
          <w:rFonts w:ascii="Arial" w:hAnsi="Arial" w:cs="Arial"/>
          <w:sz w:val="20"/>
          <w:szCs w:val="20"/>
        </w:rPr>
        <w:t>fonları 31 Mart 2018 itibarıyla</w:t>
      </w:r>
      <w:r w:rsidRPr="005B0E24">
        <w:rPr>
          <w:rFonts w:ascii="Arial" w:hAnsi="Arial" w:cs="Arial"/>
          <w:sz w:val="20"/>
          <w:szCs w:val="20"/>
        </w:rPr>
        <w:t xml:space="preserve"> 26.084.554 </w:t>
      </w:r>
      <w:r w:rsidRPr="00117E01">
        <w:rPr>
          <w:rFonts w:ascii="Arial" w:hAnsi="Arial" w:cs="Arial"/>
          <w:sz w:val="20"/>
          <w:szCs w:val="20"/>
        </w:rPr>
        <w:t xml:space="preserve">TL olarak gerçekleşmiştir. Bu fonların yaklaşık </w:t>
      </w:r>
      <w:r w:rsidRPr="00923485">
        <w:rPr>
          <w:rFonts w:ascii="Arial" w:hAnsi="Arial" w:cs="Arial"/>
          <w:sz w:val="20"/>
          <w:szCs w:val="20"/>
        </w:rPr>
        <w:t>%49,</w:t>
      </w:r>
      <w:r>
        <w:rPr>
          <w:rFonts w:ascii="Arial" w:hAnsi="Arial" w:cs="Arial"/>
          <w:sz w:val="20"/>
          <w:szCs w:val="20"/>
        </w:rPr>
        <w:t>65</w:t>
      </w:r>
      <w:r w:rsidRPr="00923485">
        <w:rPr>
          <w:rFonts w:ascii="Arial" w:hAnsi="Arial" w:cs="Arial"/>
          <w:sz w:val="20"/>
          <w:szCs w:val="20"/>
        </w:rPr>
        <w:t>’ü</w:t>
      </w:r>
      <w:r w:rsidRPr="00117E01">
        <w:rPr>
          <w:rFonts w:ascii="Arial" w:hAnsi="Arial" w:cs="Arial"/>
          <w:sz w:val="20"/>
          <w:szCs w:val="20"/>
        </w:rPr>
        <w:t xml:space="preserve"> döviz cinsi fonlardan oluşmaktadır.</w:t>
      </w:r>
    </w:p>
    <w:p w14:paraId="1CC7E048" w14:textId="77777777" w:rsidR="003F45C2" w:rsidRDefault="003F45C2" w:rsidP="003F45C2">
      <w:pPr>
        <w:numPr>
          <w:ilvl w:val="0"/>
          <w:numId w:val="32"/>
        </w:numPr>
        <w:spacing w:before="120" w:after="120"/>
        <w:jc w:val="both"/>
        <w:rPr>
          <w:rFonts w:ascii="Arial" w:hAnsi="Arial" w:cs="Arial"/>
          <w:sz w:val="20"/>
          <w:szCs w:val="20"/>
        </w:rPr>
      </w:pPr>
      <w:r w:rsidRPr="00117E01">
        <w:rPr>
          <w:rFonts w:ascii="Arial" w:hAnsi="Arial" w:cs="Arial"/>
          <w:sz w:val="20"/>
          <w:szCs w:val="20"/>
        </w:rPr>
        <w:t xml:space="preserve">Katılma hesapları 2018 yılının birinci çeyreğinde </w:t>
      </w:r>
      <w:r w:rsidRPr="005B0E24">
        <w:rPr>
          <w:rFonts w:ascii="Arial" w:hAnsi="Arial" w:cs="Arial"/>
          <w:sz w:val="20"/>
          <w:szCs w:val="20"/>
        </w:rPr>
        <w:t>19.6</w:t>
      </w:r>
      <w:r>
        <w:rPr>
          <w:rFonts w:ascii="Arial" w:hAnsi="Arial" w:cs="Arial"/>
          <w:sz w:val="20"/>
          <w:szCs w:val="20"/>
        </w:rPr>
        <w:t>76</w:t>
      </w:r>
      <w:r w:rsidRPr="005B0E24">
        <w:rPr>
          <w:rFonts w:ascii="Arial" w:hAnsi="Arial" w:cs="Arial"/>
          <w:sz w:val="20"/>
          <w:szCs w:val="20"/>
        </w:rPr>
        <w:t>.</w:t>
      </w:r>
      <w:r>
        <w:rPr>
          <w:rFonts w:ascii="Arial" w:hAnsi="Arial" w:cs="Arial"/>
          <w:sz w:val="20"/>
          <w:szCs w:val="20"/>
        </w:rPr>
        <w:t>662</w:t>
      </w:r>
      <w:r w:rsidRPr="00117E01">
        <w:rPr>
          <w:rFonts w:ascii="Arial" w:hAnsi="Arial" w:cs="Arial"/>
          <w:sz w:val="20"/>
          <w:szCs w:val="20"/>
        </w:rPr>
        <w:t xml:space="preserve"> TL olarak gerçekleşmiştir. Bankamızın Fon Toplama Faaliyetleri; bankamızın yurt genelinde şubeleri ve yurtdışındaki muhabir bankalar aracılığıyla yürütülmektedir.</w:t>
      </w:r>
    </w:p>
    <w:tbl>
      <w:tblPr>
        <w:tblW w:w="5000" w:type="pct"/>
        <w:tblLayout w:type="fixed"/>
        <w:tblCellMar>
          <w:left w:w="70" w:type="dxa"/>
          <w:right w:w="70" w:type="dxa"/>
        </w:tblCellMar>
        <w:tblLook w:val="04A0" w:firstRow="1" w:lastRow="0" w:firstColumn="1" w:lastColumn="0" w:noHBand="0" w:noVBand="1"/>
      </w:tblPr>
      <w:tblGrid>
        <w:gridCol w:w="1911"/>
        <w:gridCol w:w="1055"/>
        <w:gridCol w:w="1480"/>
        <w:gridCol w:w="1620"/>
        <w:gridCol w:w="1538"/>
        <w:gridCol w:w="902"/>
        <w:gridCol w:w="850"/>
      </w:tblGrid>
      <w:tr w:rsidR="00C02D20" w:rsidRPr="00A5606A" w14:paraId="6D3821E9" w14:textId="77777777" w:rsidTr="00C02D20">
        <w:trPr>
          <w:trHeight w:val="20"/>
        </w:trPr>
        <w:tc>
          <w:tcPr>
            <w:tcW w:w="1021" w:type="pct"/>
            <w:vMerge w:val="restart"/>
            <w:tcBorders>
              <w:top w:val="single" w:sz="4" w:space="0" w:color="auto"/>
            </w:tcBorders>
            <w:shd w:val="clear" w:color="auto" w:fill="FFFFFF"/>
            <w:vAlign w:val="center"/>
            <w:hideMark/>
          </w:tcPr>
          <w:p w14:paraId="3811A6F5" w14:textId="5DEDBE62" w:rsidR="00C02D20" w:rsidRDefault="00C02D20" w:rsidP="00C02D20">
            <w:pPr>
              <w:autoSpaceDE w:val="0"/>
              <w:autoSpaceDN w:val="0"/>
              <w:adjustRightInd w:val="0"/>
              <w:jc w:val="center"/>
              <w:rPr>
                <w:rFonts w:ascii="Arial" w:hAnsi="Arial" w:cs="Arial"/>
                <w:b/>
                <w:bCs/>
                <w:color w:val="000000"/>
                <w:sz w:val="18"/>
                <w:szCs w:val="18"/>
                <w:lang w:eastAsia="en-US"/>
              </w:rPr>
            </w:pPr>
            <w:r>
              <w:rPr>
                <w:rFonts w:ascii="Arial" w:hAnsi="Arial" w:cs="Arial"/>
                <w:b/>
                <w:bCs/>
                <w:color w:val="000000"/>
                <w:sz w:val="18"/>
                <w:szCs w:val="18"/>
                <w:lang w:eastAsia="en-US"/>
              </w:rPr>
              <w:t>TL ve ABD Doları Karşılığı</w:t>
            </w:r>
          </w:p>
        </w:tc>
        <w:tc>
          <w:tcPr>
            <w:tcW w:w="1355" w:type="pct"/>
            <w:gridSpan w:val="2"/>
            <w:tcBorders>
              <w:top w:val="single" w:sz="4" w:space="0" w:color="auto"/>
              <w:bottom w:val="single" w:sz="4" w:space="0" w:color="auto"/>
            </w:tcBorders>
            <w:shd w:val="clear" w:color="auto" w:fill="FFFFFF"/>
            <w:noWrap/>
            <w:vAlign w:val="bottom"/>
            <w:hideMark/>
          </w:tcPr>
          <w:p w14:paraId="183ECBAA" w14:textId="77777777" w:rsidR="00C02D20" w:rsidRDefault="00C02D20" w:rsidP="00C02D20">
            <w:pPr>
              <w:autoSpaceDE w:val="0"/>
              <w:autoSpaceDN w:val="0"/>
              <w:adjustRightInd w:val="0"/>
              <w:jc w:val="center"/>
              <w:rPr>
                <w:rFonts w:ascii="Arial" w:hAnsi="Arial" w:cs="Arial"/>
                <w:b/>
                <w:bCs/>
                <w:color w:val="000000"/>
                <w:sz w:val="18"/>
                <w:szCs w:val="18"/>
                <w:lang w:eastAsia="en-US"/>
              </w:rPr>
            </w:pPr>
            <w:r>
              <w:rPr>
                <w:rFonts w:ascii="Arial" w:hAnsi="Arial" w:cs="Arial"/>
                <w:b/>
                <w:bCs/>
                <w:color w:val="000000"/>
                <w:sz w:val="18"/>
                <w:szCs w:val="18"/>
                <w:lang w:eastAsia="en-US"/>
              </w:rPr>
              <w:t>Cari Dönem</w:t>
            </w:r>
          </w:p>
        </w:tc>
        <w:tc>
          <w:tcPr>
            <w:tcW w:w="1688" w:type="pct"/>
            <w:gridSpan w:val="2"/>
            <w:tcBorders>
              <w:top w:val="single" w:sz="4" w:space="0" w:color="auto"/>
              <w:bottom w:val="single" w:sz="4" w:space="0" w:color="auto"/>
            </w:tcBorders>
            <w:shd w:val="clear" w:color="auto" w:fill="FFFFFF"/>
            <w:noWrap/>
            <w:vAlign w:val="bottom"/>
            <w:hideMark/>
          </w:tcPr>
          <w:p w14:paraId="3C17F740" w14:textId="2FF34A38" w:rsidR="00C02D20" w:rsidRDefault="00C02D20" w:rsidP="00C02D20">
            <w:pPr>
              <w:autoSpaceDE w:val="0"/>
              <w:autoSpaceDN w:val="0"/>
              <w:adjustRightInd w:val="0"/>
              <w:jc w:val="center"/>
              <w:rPr>
                <w:rFonts w:ascii="Arial" w:hAnsi="Arial" w:cs="Arial"/>
                <w:b/>
                <w:bCs/>
                <w:color w:val="000000"/>
                <w:sz w:val="18"/>
                <w:szCs w:val="18"/>
                <w:lang w:eastAsia="en-US"/>
              </w:rPr>
            </w:pPr>
            <w:r>
              <w:rPr>
                <w:rFonts w:ascii="Arial" w:hAnsi="Arial" w:cs="Arial"/>
                <w:b/>
                <w:bCs/>
                <w:color w:val="000000"/>
                <w:sz w:val="18"/>
                <w:szCs w:val="18"/>
                <w:lang w:eastAsia="en-US"/>
              </w:rPr>
              <w:t>Önceki Dönem</w:t>
            </w:r>
          </w:p>
        </w:tc>
        <w:tc>
          <w:tcPr>
            <w:tcW w:w="936" w:type="pct"/>
            <w:gridSpan w:val="2"/>
            <w:tcBorders>
              <w:top w:val="single" w:sz="4" w:space="0" w:color="auto"/>
              <w:bottom w:val="single" w:sz="4" w:space="0" w:color="auto"/>
            </w:tcBorders>
            <w:shd w:val="clear" w:color="auto" w:fill="FFFFFF"/>
            <w:vAlign w:val="bottom"/>
            <w:hideMark/>
          </w:tcPr>
          <w:p w14:paraId="7E751874" w14:textId="27CFF29D" w:rsidR="00C02D20" w:rsidRDefault="00C02D20" w:rsidP="00C02D20">
            <w:pPr>
              <w:autoSpaceDE w:val="0"/>
              <w:autoSpaceDN w:val="0"/>
              <w:adjustRightInd w:val="0"/>
              <w:jc w:val="center"/>
              <w:rPr>
                <w:rFonts w:ascii="Arial" w:hAnsi="Arial" w:cs="Arial"/>
                <w:b/>
                <w:bCs/>
                <w:color w:val="000000"/>
                <w:sz w:val="18"/>
                <w:szCs w:val="18"/>
                <w:lang w:eastAsia="en-US"/>
              </w:rPr>
            </w:pPr>
            <w:r w:rsidRPr="00C02D20">
              <w:rPr>
                <w:rFonts w:ascii="Arial" w:hAnsi="Arial" w:cs="Arial"/>
                <w:b/>
                <w:bCs/>
                <w:color w:val="000000"/>
                <w:sz w:val="18"/>
                <w:szCs w:val="18"/>
                <w:lang w:eastAsia="en-US"/>
              </w:rPr>
              <w:t>Değişim(%</w:t>
            </w:r>
            <w:r>
              <w:rPr>
                <w:rFonts w:ascii="Arial" w:hAnsi="Arial" w:cs="Arial"/>
                <w:b/>
                <w:bCs/>
                <w:color w:val="000000"/>
                <w:sz w:val="18"/>
                <w:szCs w:val="18"/>
                <w:lang w:eastAsia="en-US"/>
              </w:rPr>
              <w:t>)</w:t>
            </w:r>
          </w:p>
        </w:tc>
      </w:tr>
      <w:tr w:rsidR="00C02D20" w:rsidRPr="00A5606A" w14:paraId="602D5B2B" w14:textId="77777777" w:rsidTr="00C02D20">
        <w:trPr>
          <w:trHeight w:val="20"/>
        </w:trPr>
        <w:tc>
          <w:tcPr>
            <w:tcW w:w="1021" w:type="pct"/>
            <w:vMerge/>
            <w:shd w:val="clear" w:color="auto" w:fill="FFFFFF"/>
            <w:vAlign w:val="bottom"/>
            <w:hideMark/>
          </w:tcPr>
          <w:p w14:paraId="1D79C695" w14:textId="77777777" w:rsidR="00C02D20" w:rsidRPr="00A5606A" w:rsidRDefault="00C02D20" w:rsidP="00C02D20">
            <w:pPr>
              <w:rPr>
                <w:rFonts w:ascii="Arial" w:hAnsi="Arial" w:cs="Arial"/>
                <w:b/>
                <w:bCs/>
                <w:color w:val="000000"/>
                <w:sz w:val="18"/>
                <w:szCs w:val="18"/>
              </w:rPr>
            </w:pPr>
          </w:p>
        </w:tc>
        <w:tc>
          <w:tcPr>
            <w:tcW w:w="564" w:type="pct"/>
            <w:tcBorders>
              <w:top w:val="single" w:sz="4" w:space="0" w:color="auto"/>
            </w:tcBorders>
            <w:shd w:val="clear" w:color="auto" w:fill="FFFFFF"/>
            <w:vAlign w:val="bottom"/>
            <w:hideMark/>
          </w:tcPr>
          <w:p w14:paraId="63C3FAFF" w14:textId="4F71B785" w:rsidR="00C02D20" w:rsidRPr="00A5606A" w:rsidRDefault="00C02D20" w:rsidP="00C02D20">
            <w:pPr>
              <w:jc w:val="right"/>
              <w:rPr>
                <w:rFonts w:ascii="Arial" w:hAnsi="Arial" w:cs="Arial"/>
                <w:b/>
                <w:bCs/>
                <w:color w:val="000000"/>
                <w:sz w:val="18"/>
                <w:szCs w:val="18"/>
              </w:rPr>
            </w:pPr>
            <w:r>
              <w:rPr>
                <w:rFonts w:ascii="Arial" w:hAnsi="Arial" w:cs="Arial"/>
                <w:b/>
                <w:bCs/>
                <w:color w:val="000000"/>
                <w:sz w:val="18"/>
                <w:szCs w:val="18"/>
                <w:lang w:eastAsia="en-US"/>
              </w:rPr>
              <w:t>TL Karşılığı</w:t>
            </w:r>
          </w:p>
        </w:tc>
        <w:tc>
          <w:tcPr>
            <w:tcW w:w="791" w:type="pct"/>
            <w:tcBorders>
              <w:top w:val="single" w:sz="4" w:space="0" w:color="auto"/>
            </w:tcBorders>
            <w:shd w:val="clear" w:color="auto" w:fill="FFFFFF"/>
            <w:vAlign w:val="bottom"/>
            <w:hideMark/>
          </w:tcPr>
          <w:p w14:paraId="708103AB" w14:textId="5982EE75" w:rsidR="00C02D20" w:rsidRPr="00A5606A" w:rsidRDefault="00C02D20" w:rsidP="00C02D20">
            <w:pPr>
              <w:jc w:val="right"/>
              <w:rPr>
                <w:rFonts w:ascii="Arial" w:hAnsi="Arial" w:cs="Arial"/>
                <w:b/>
                <w:bCs/>
                <w:color w:val="000000"/>
                <w:sz w:val="18"/>
                <w:szCs w:val="18"/>
              </w:rPr>
            </w:pPr>
            <w:r>
              <w:rPr>
                <w:rFonts w:ascii="Arial" w:hAnsi="Arial" w:cs="Arial"/>
                <w:b/>
                <w:bCs/>
                <w:color w:val="000000"/>
                <w:sz w:val="18"/>
                <w:szCs w:val="18"/>
                <w:lang w:eastAsia="en-US"/>
              </w:rPr>
              <w:t>ABD Doları Karşılığı</w:t>
            </w:r>
          </w:p>
        </w:tc>
        <w:tc>
          <w:tcPr>
            <w:tcW w:w="866" w:type="pct"/>
            <w:tcBorders>
              <w:top w:val="single" w:sz="4" w:space="0" w:color="auto"/>
            </w:tcBorders>
            <w:shd w:val="clear" w:color="auto" w:fill="FFFFFF"/>
            <w:vAlign w:val="bottom"/>
            <w:hideMark/>
          </w:tcPr>
          <w:p w14:paraId="20769AB4" w14:textId="413F32D1" w:rsidR="00C02D20" w:rsidRPr="00A5606A" w:rsidRDefault="00C02D20" w:rsidP="00C02D20">
            <w:pPr>
              <w:jc w:val="right"/>
              <w:rPr>
                <w:rFonts w:ascii="Arial" w:hAnsi="Arial" w:cs="Arial"/>
                <w:b/>
                <w:bCs/>
                <w:color w:val="000000"/>
                <w:sz w:val="18"/>
                <w:szCs w:val="18"/>
              </w:rPr>
            </w:pPr>
            <w:r>
              <w:rPr>
                <w:rFonts w:ascii="Arial" w:hAnsi="Arial" w:cs="Arial"/>
                <w:b/>
                <w:bCs/>
                <w:color w:val="000000"/>
                <w:sz w:val="18"/>
                <w:szCs w:val="18"/>
                <w:lang w:eastAsia="en-US"/>
              </w:rPr>
              <w:t>TL Karşılığı</w:t>
            </w:r>
          </w:p>
        </w:tc>
        <w:tc>
          <w:tcPr>
            <w:tcW w:w="822" w:type="pct"/>
            <w:tcBorders>
              <w:top w:val="single" w:sz="4" w:space="0" w:color="auto"/>
            </w:tcBorders>
            <w:shd w:val="clear" w:color="auto" w:fill="FFFFFF"/>
            <w:vAlign w:val="bottom"/>
            <w:hideMark/>
          </w:tcPr>
          <w:p w14:paraId="0119AE4E" w14:textId="1FC1BB19" w:rsidR="00C02D20" w:rsidRPr="00A5606A" w:rsidRDefault="00C02D20" w:rsidP="00C02D20">
            <w:pPr>
              <w:jc w:val="right"/>
              <w:rPr>
                <w:rFonts w:ascii="Arial" w:hAnsi="Arial" w:cs="Arial"/>
                <w:b/>
                <w:bCs/>
                <w:color w:val="000000"/>
                <w:sz w:val="18"/>
                <w:szCs w:val="18"/>
              </w:rPr>
            </w:pPr>
            <w:r>
              <w:rPr>
                <w:rFonts w:ascii="Arial" w:hAnsi="Arial" w:cs="Arial"/>
                <w:b/>
                <w:bCs/>
                <w:color w:val="000000"/>
                <w:sz w:val="18"/>
                <w:szCs w:val="18"/>
                <w:lang w:eastAsia="en-US"/>
              </w:rPr>
              <w:t>ABD Doları Karşılığı</w:t>
            </w:r>
          </w:p>
        </w:tc>
        <w:tc>
          <w:tcPr>
            <w:tcW w:w="482" w:type="pct"/>
            <w:tcBorders>
              <w:top w:val="single" w:sz="4" w:space="0" w:color="auto"/>
            </w:tcBorders>
            <w:shd w:val="clear" w:color="auto" w:fill="FFFFFF"/>
            <w:noWrap/>
            <w:vAlign w:val="bottom"/>
            <w:hideMark/>
          </w:tcPr>
          <w:p w14:paraId="5140A1AE" w14:textId="77777777" w:rsidR="00C02D20" w:rsidRPr="00A5606A" w:rsidRDefault="00C02D20" w:rsidP="00C02D20">
            <w:pPr>
              <w:jc w:val="right"/>
              <w:rPr>
                <w:rFonts w:ascii="Arial" w:hAnsi="Arial" w:cs="Arial"/>
                <w:b/>
                <w:bCs/>
                <w:color w:val="000000"/>
                <w:sz w:val="18"/>
                <w:szCs w:val="18"/>
              </w:rPr>
            </w:pPr>
            <w:r>
              <w:rPr>
                <w:rFonts w:ascii="Arial" w:hAnsi="Arial" w:cs="Arial"/>
                <w:b/>
                <w:bCs/>
                <w:color w:val="000000"/>
                <w:sz w:val="18"/>
                <w:szCs w:val="18"/>
                <w:lang w:eastAsia="en-US"/>
              </w:rPr>
              <w:t>TL</w:t>
            </w:r>
          </w:p>
        </w:tc>
        <w:tc>
          <w:tcPr>
            <w:tcW w:w="454" w:type="pct"/>
            <w:tcBorders>
              <w:top w:val="single" w:sz="4" w:space="0" w:color="auto"/>
            </w:tcBorders>
            <w:shd w:val="clear" w:color="auto" w:fill="FFFFFF"/>
            <w:noWrap/>
            <w:vAlign w:val="bottom"/>
            <w:hideMark/>
          </w:tcPr>
          <w:p w14:paraId="378764A8" w14:textId="56CF3D6E" w:rsidR="00C02D20" w:rsidRPr="00A5606A" w:rsidRDefault="00C02D20" w:rsidP="00C02D20">
            <w:pPr>
              <w:jc w:val="right"/>
              <w:rPr>
                <w:rFonts w:ascii="Arial" w:hAnsi="Arial" w:cs="Arial"/>
                <w:b/>
                <w:bCs/>
                <w:color w:val="000000"/>
                <w:sz w:val="18"/>
                <w:szCs w:val="18"/>
              </w:rPr>
            </w:pPr>
            <w:r>
              <w:rPr>
                <w:rFonts w:ascii="Arial" w:hAnsi="Arial" w:cs="Arial"/>
                <w:b/>
                <w:bCs/>
                <w:color w:val="000000"/>
                <w:sz w:val="18"/>
                <w:szCs w:val="18"/>
                <w:lang w:eastAsia="en-US"/>
              </w:rPr>
              <w:t xml:space="preserve">ABD Doları </w:t>
            </w:r>
          </w:p>
        </w:tc>
      </w:tr>
      <w:tr w:rsidR="00C02D20" w:rsidRPr="00A5606A" w14:paraId="5014841A" w14:textId="77777777" w:rsidTr="00C02D20">
        <w:trPr>
          <w:trHeight w:val="20"/>
        </w:trPr>
        <w:tc>
          <w:tcPr>
            <w:tcW w:w="1021" w:type="pct"/>
            <w:tcBorders>
              <w:top w:val="single" w:sz="4" w:space="0" w:color="auto"/>
            </w:tcBorders>
            <w:shd w:val="clear" w:color="auto" w:fill="auto"/>
            <w:vAlign w:val="bottom"/>
            <w:hideMark/>
          </w:tcPr>
          <w:p w14:paraId="577C4D77" w14:textId="77777777" w:rsidR="00C02D20" w:rsidRDefault="00C02D20" w:rsidP="00C02D20">
            <w:pPr>
              <w:autoSpaceDE w:val="0"/>
              <w:autoSpaceDN w:val="0"/>
              <w:adjustRightInd w:val="0"/>
              <w:jc w:val="right"/>
              <w:rPr>
                <w:rFonts w:ascii="Arial" w:hAnsi="Arial" w:cs="Arial"/>
                <w:b/>
                <w:bCs/>
                <w:color w:val="000000"/>
                <w:sz w:val="18"/>
                <w:szCs w:val="18"/>
                <w:lang w:eastAsia="en-US"/>
              </w:rPr>
            </w:pPr>
          </w:p>
        </w:tc>
        <w:tc>
          <w:tcPr>
            <w:tcW w:w="564" w:type="pct"/>
            <w:tcBorders>
              <w:top w:val="single" w:sz="4" w:space="0" w:color="auto"/>
            </w:tcBorders>
            <w:shd w:val="clear" w:color="auto" w:fill="auto"/>
            <w:vAlign w:val="bottom"/>
          </w:tcPr>
          <w:p w14:paraId="56B4A153" w14:textId="77777777" w:rsidR="00C02D20" w:rsidRDefault="00C02D20" w:rsidP="00C02D20">
            <w:pPr>
              <w:autoSpaceDE w:val="0"/>
              <w:autoSpaceDN w:val="0"/>
              <w:adjustRightInd w:val="0"/>
              <w:jc w:val="right"/>
              <w:rPr>
                <w:rFonts w:ascii="Arial" w:hAnsi="Arial" w:cs="Arial"/>
                <w:b/>
                <w:bCs/>
                <w:color w:val="000000"/>
                <w:sz w:val="18"/>
                <w:szCs w:val="18"/>
                <w:lang w:eastAsia="en-US"/>
              </w:rPr>
            </w:pPr>
          </w:p>
        </w:tc>
        <w:tc>
          <w:tcPr>
            <w:tcW w:w="791" w:type="pct"/>
            <w:tcBorders>
              <w:top w:val="single" w:sz="4" w:space="0" w:color="auto"/>
            </w:tcBorders>
            <w:shd w:val="clear" w:color="auto" w:fill="auto"/>
            <w:vAlign w:val="bottom"/>
          </w:tcPr>
          <w:p w14:paraId="6A9DD7D9" w14:textId="77777777" w:rsidR="00C02D20" w:rsidRDefault="00C02D20" w:rsidP="00C02D20">
            <w:pPr>
              <w:autoSpaceDE w:val="0"/>
              <w:autoSpaceDN w:val="0"/>
              <w:adjustRightInd w:val="0"/>
              <w:jc w:val="right"/>
              <w:rPr>
                <w:rFonts w:ascii="Arial" w:hAnsi="Arial" w:cs="Arial"/>
                <w:b/>
                <w:bCs/>
                <w:color w:val="000000"/>
                <w:sz w:val="18"/>
                <w:szCs w:val="18"/>
                <w:lang w:eastAsia="en-US"/>
              </w:rPr>
            </w:pPr>
          </w:p>
        </w:tc>
        <w:tc>
          <w:tcPr>
            <w:tcW w:w="866" w:type="pct"/>
            <w:tcBorders>
              <w:top w:val="single" w:sz="4" w:space="0" w:color="auto"/>
            </w:tcBorders>
            <w:shd w:val="clear" w:color="auto" w:fill="auto"/>
            <w:vAlign w:val="bottom"/>
          </w:tcPr>
          <w:p w14:paraId="446E92D9" w14:textId="77777777" w:rsidR="00C02D20" w:rsidRDefault="00C02D20" w:rsidP="00C02D20">
            <w:pPr>
              <w:autoSpaceDE w:val="0"/>
              <w:autoSpaceDN w:val="0"/>
              <w:adjustRightInd w:val="0"/>
              <w:jc w:val="right"/>
              <w:rPr>
                <w:rFonts w:ascii="Arial" w:hAnsi="Arial" w:cs="Arial"/>
                <w:b/>
                <w:bCs/>
                <w:color w:val="000000"/>
                <w:sz w:val="18"/>
                <w:szCs w:val="18"/>
                <w:lang w:eastAsia="en-US"/>
              </w:rPr>
            </w:pPr>
          </w:p>
        </w:tc>
        <w:tc>
          <w:tcPr>
            <w:tcW w:w="822" w:type="pct"/>
            <w:tcBorders>
              <w:top w:val="single" w:sz="4" w:space="0" w:color="auto"/>
            </w:tcBorders>
            <w:shd w:val="clear" w:color="auto" w:fill="auto"/>
            <w:vAlign w:val="bottom"/>
          </w:tcPr>
          <w:p w14:paraId="610461B3" w14:textId="77777777" w:rsidR="00C02D20" w:rsidRDefault="00C02D20" w:rsidP="00C02D20">
            <w:pPr>
              <w:autoSpaceDE w:val="0"/>
              <w:autoSpaceDN w:val="0"/>
              <w:adjustRightInd w:val="0"/>
              <w:jc w:val="right"/>
              <w:rPr>
                <w:rFonts w:ascii="Arial" w:hAnsi="Arial" w:cs="Arial"/>
                <w:b/>
                <w:bCs/>
                <w:color w:val="000000"/>
                <w:sz w:val="18"/>
                <w:szCs w:val="18"/>
                <w:lang w:eastAsia="en-US"/>
              </w:rPr>
            </w:pPr>
          </w:p>
        </w:tc>
        <w:tc>
          <w:tcPr>
            <w:tcW w:w="482" w:type="pct"/>
            <w:tcBorders>
              <w:top w:val="single" w:sz="4" w:space="0" w:color="auto"/>
            </w:tcBorders>
            <w:shd w:val="clear" w:color="auto" w:fill="auto"/>
            <w:noWrap/>
            <w:vAlign w:val="bottom"/>
          </w:tcPr>
          <w:p w14:paraId="00250C30" w14:textId="77777777" w:rsidR="00C02D20" w:rsidRDefault="00C02D20" w:rsidP="00C02D20">
            <w:pPr>
              <w:autoSpaceDE w:val="0"/>
              <w:autoSpaceDN w:val="0"/>
              <w:adjustRightInd w:val="0"/>
              <w:jc w:val="right"/>
              <w:rPr>
                <w:rFonts w:ascii="Arial" w:hAnsi="Arial" w:cs="Arial"/>
                <w:b/>
                <w:bCs/>
                <w:color w:val="000000"/>
                <w:sz w:val="18"/>
                <w:szCs w:val="18"/>
                <w:lang w:eastAsia="en-US"/>
              </w:rPr>
            </w:pPr>
          </w:p>
        </w:tc>
        <w:tc>
          <w:tcPr>
            <w:tcW w:w="454" w:type="pct"/>
            <w:tcBorders>
              <w:top w:val="single" w:sz="4" w:space="0" w:color="auto"/>
            </w:tcBorders>
            <w:shd w:val="clear" w:color="auto" w:fill="auto"/>
            <w:noWrap/>
            <w:vAlign w:val="bottom"/>
          </w:tcPr>
          <w:p w14:paraId="28514017" w14:textId="77777777" w:rsidR="00C02D20" w:rsidRDefault="00C02D20" w:rsidP="00C02D20">
            <w:pPr>
              <w:autoSpaceDE w:val="0"/>
              <w:autoSpaceDN w:val="0"/>
              <w:adjustRightInd w:val="0"/>
              <w:jc w:val="right"/>
              <w:rPr>
                <w:rFonts w:ascii="Arial" w:hAnsi="Arial" w:cs="Arial"/>
                <w:b/>
                <w:bCs/>
                <w:color w:val="000000"/>
                <w:sz w:val="18"/>
                <w:szCs w:val="18"/>
                <w:lang w:eastAsia="en-US"/>
              </w:rPr>
            </w:pPr>
          </w:p>
        </w:tc>
      </w:tr>
      <w:tr w:rsidR="00C02D20" w:rsidRPr="00A5606A" w14:paraId="7133EA67" w14:textId="77777777" w:rsidTr="00C02D20">
        <w:trPr>
          <w:trHeight w:val="20"/>
        </w:trPr>
        <w:tc>
          <w:tcPr>
            <w:tcW w:w="1021" w:type="pct"/>
            <w:shd w:val="clear" w:color="auto" w:fill="auto"/>
            <w:vAlign w:val="bottom"/>
            <w:hideMark/>
          </w:tcPr>
          <w:p w14:paraId="3E1CC831" w14:textId="77777777" w:rsidR="00C02D20" w:rsidRDefault="00C02D20" w:rsidP="00C02D20">
            <w:pPr>
              <w:autoSpaceDE w:val="0"/>
              <w:autoSpaceDN w:val="0"/>
              <w:adjustRightInd w:val="0"/>
              <w:rPr>
                <w:rFonts w:ascii="Arial" w:hAnsi="Arial" w:cs="Arial"/>
                <w:b/>
                <w:bCs/>
                <w:color w:val="000000"/>
                <w:sz w:val="18"/>
                <w:szCs w:val="18"/>
                <w:lang w:eastAsia="en-US"/>
              </w:rPr>
            </w:pPr>
            <w:r>
              <w:rPr>
                <w:rFonts w:ascii="Arial" w:hAnsi="Arial" w:cs="Arial"/>
                <w:b/>
                <w:bCs/>
                <w:color w:val="000000"/>
                <w:sz w:val="18"/>
                <w:szCs w:val="18"/>
                <w:lang w:eastAsia="en-US"/>
              </w:rPr>
              <w:t>Türk Lirası Fonlar</w:t>
            </w:r>
          </w:p>
        </w:tc>
        <w:tc>
          <w:tcPr>
            <w:tcW w:w="564" w:type="pct"/>
            <w:shd w:val="clear" w:color="auto" w:fill="auto"/>
            <w:vAlign w:val="bottom"/>
          </w:tcPr>
          <w:p w14:paraId="7138C51B" w14:textId="4C2E8FD3" w:rsidR="00C02D20" w:rsidRDefault="00C02D20" w:rsidP="00C02D20">
            <w:pPr>
              <w:autoSpaceDE w:val="0"/>
              <w:autoSpaceDN w:val="0"/>
              <w:adjustRightInd w:val="0"/>
              <w:jc w:val="right"/>
              <w:rPr>
                <w:rFonts w:ascii="Arial" w:hAnsi="Arial" w:cs="Arial"/>
                <w:b/>
                <w:bCs/>
                <w:color w:val="000000"/>
                <w:sz w:val="18"/>
                <w:szCs w:val="18"/>
                <w:lang w:eastAsia="en-US"/>
              </w:rPr>
            </w:pPr>
            <w:r w:rsidRPr="008A2BEE">
              <w:rPr>
                <w:rFonts w:ascii="Arial" w:hAnsi="Arial" w:cs="Arial"/>
                <w:b/>
                <w:color w:val="000000"/>
                <w:sz w:val="18"/>
                <w:szCs w:val="18"/>
              </w:rPr>
              <w:t>13.132.418</w:t>
            </w:r>
          </w:p>
        </w:tc>
        <w:tc>
          <w:tcPr>
            <w:tcW w:w="791" w:type="pct"/>
            <w:shd w:val="clear" w:color="auto" w:fill="auto"/>
            <w:vAlign w:val="bottom"/>
          </w:tcPr>
          <w:p w14:paraId="29EE9DB0" w14:textId="76F8FE44" w:rsidR="00C02D20" w:rsidRDefault="00C02D20" w:rsidP="00C02D20">
            <w:pPr>
              <w:autoSpaceDE w:val="0"/>
              <w:autoSpaceDN w:val="0"/>
              <w:adjustRightInd w:val="0"/>
              <w:jc w:val="right"/>
              <w:rPr>
                <w:rFonts w:ascii="Arial" w:hAnsi="Arial" w:cs="Arial"/>
                <w:b/>
                <w:bCs/>
                <w:color w:val="000000"/>
                <w:sz w:val="18"/>
                <w:szCs w:val="18"/>
                <w:lang w:eastAsia="en-US"/>
              </w:rPr>
            </w:pPr>
            <w:r w:rsidRPr="008A2BEE">
              <w:rPr>
                <w:rFonts w:ascii="Arial" w:hAnsi="Arial" w:cs="Arial"/>
                <w:b/>
                <w:color w:val="000000"/>
                <w:sz w:val="18"/>
                <w:szCs w:val="18"/>
              </w:rPr>
              <w:t>3.328.877</w:t>
            </w:r>
          </w:p>
        </w:tc>
        <w:tc>
          <w:tcPr>
            <w:tcW w:w="866" w:type="pct"/>
            <w:shd w:val="clear" w:color="auto" w:fill="auto"/>
            <w:noWrap/>
            <w:vAlign w:val="bottom"/>
          </w:tcPr>
          <w:p w14:paraId="42242C99" w14:textId="2414A4C5" w:rsidR="00C02D20" w:rsidRDefault="00C02D20" w:rsidP="00C02D20">
            <w:pPr>
              <w:autoSpaceDE w:val="0"/>
              <w:autoSpaceDN w:val="0"/>
              <w:adjustRightInd w:val="0"/>
              <w:jc w:val="right"/>
              <w:rPr>
                <w:rFonts w:ascii="Arial" w:hAnsi="Arial" w:cs="Arial"/>
                <w:b/>
                <w:bCs/>
                <w:color w:val="000000"/>
                <w:sz w:val="18"/>
                <w:szCs w:val="18"/>
                <w:lang w:eastAsia="en-US"/>
              </w:rPr>
            </w:pPr>
            <w:r w:rsidRPr="008A2BEE">
              <w:rPr>
                <w:rFonts w:ascii="Arial" w:hAnsi="Arial" w:cs="Arial"/>
                <w:b/>
                <w:color w:val="000000"/>
                <w:sz w:val="18"/>
                <w:szCs w:val="18"/>
              </w:rPr>
              <w:t>13.181.719</w:t>
            </w:r>
          </w:p>
        </w:tc>
        <w:tc>
          <w:tcPr>
            <w:tcW w:w="822" w:type="pct"/>
            <w:shd w:val="clear" w:color="auto" w:fill="auto"/>
            <w:vAlign w:val="bottom"/>
          </w:tcPr>
          <w:p w14:paraId="00CFC440" w14:textId="2DFB2FF3" w:rsidR="00C02D20" w:rsidRDefault="00C02D20" w:rsidP="00C02D20">
            <w:pPr>
              <w:autoSpaceDE w:val="0"/>
              <w:autoSpaceDN w:val="0"/>
              <w:adjustRightInd w:val="0"/>
              <w:jc w:val="right"/>
              <w:rPr>
                <w:rFonts w:ascii="Arial" w:hAnsi="Arial" w:cs="Arial"/>
                <w:b/>
                <w:bCs/>
                <w:color w:val="000000"/>
                <w:sz w:val="18"/>
                <w:szCs w:val="18"/>
                <w:lang w:eastAsia="en-US"/>
              </w:rPr>
            </w:pPr>
            <w:r w:rsidRPr="008A2BEE">
              <w:rPr>
                <w:rFonts w:ascii="Arial" w:hAnsi="Arial" w:cs="Arial"/>
                <w:b/>
                <w:color w:val="000000"/>
                <w:sz w:val="18"/>
                <w:szCs w:val="18"/>
              </w:rPr>
              <w:t>3.487.227</w:t>
            </w:r>
          </w:p>
        </w:tc>
        <w:tc>
          <w:tcPr>
            <w:tcW w:w="482" w:type="pct"/>
            <w:shd w:val="clear" w:color="auto" w:fill="auto"/>
            <w:noWrap/>
            <w:vAlign w:val="bottom"/>
          </w:tcPr>
          <w:p w14:paraId="3DA8767C" w14:textId="67E3181D" w:rsidR="00C02D20" w:rsidRDefault="00C02D20" w:rsidP="00C02D20">
            <w:pPr>
              <w:autoSpaceDE w:val="0"/>
              <w:autoSpaceDN w:val="0"/>
              <w:adjustRightInd w:val="0"/>
              <w:jc w:val="right"/>
              <w:rPr>
                <w:rFonts w:ascii="Arial" w:hAnsi="Arial" w:cs="Arial"/>
                <w:b/>
                <w:bCs/>
                <w:color w:val="000000"/>
                <w:sz w:val="18"/>
                <w:szCs w:val="18"/>
                <w:lang w:eastAsia="en-US"/>
              </w:rPr>
            </w:pPr>
            <w:r w:rsidRPr="00AC562D">
              <w:rPr>
                <w:rFonts w:ascii="Arial" w:hAnsi="Arial" w:cs="Arial"/>
                <w:b/>
                <w:color w:val="000000"/>
                <w:sz w:val="18"/>
                <w:szCs w:val="18"/>
              </w:rPr>
              <w:t>(0,37)</w:t>
            </w:r>
          </w:p>
        </w:tc>
        <w:tc>
          <w:tcPr>
            <w:tcW w:w="454" w:type="pct"/>
            <w:shd w:val="clear" w:color="auto" w:fill="auto"/>
            <w:noWrap/>
            <w:vAlign w:val="bottom"/>
          </w:tcPr>
          <w:p w14:paraId="02D64579" w14:textId="2224FB85" w:rsidR="00C02D20" w:rsidRDefault="00C02D20" w:rsidP="00C02D20">
            <w:pPr>
              <w:autoSpaceDE w:val="0"/>
              <w:autoSpaceDN w:val="0"/>
              <w:adjustRightInd w:val="0"/>
              <w:jc w:val="right"/>
              <w:rPr>
                <w:rFonts w:ascii="Arial" w:hAnsi="Arial" w:cs="Arial"/>
                <w:b/>
                <w:bCs/>
                <w:color w:val="000000"/>
                <w:sz w:val="18"/>
                <w:szCs w:val="18"/>
                <w:lang w:eastAsia="en-US"/>
              </w:rPr>
            </w:pPr>
            <w:r w:rsidRPr="00AC562D">
              <w:rPr>
                <w:rFonts w:ascii="Arial" w:hAnsi="Arial" w:cs="Arial"/>
                <w:b/>
                <w:color w:val="000000"/>
                <w:sz w:val="18"/>
                <w:szCs w:val="18"/>
              </w:rPr>
              <w:t>(4,54)</w:t>
            </w:r>
          </w:p>
        </w:tc>
      </w:tr>
      <w:tr w:rsidR="00C02D20" w:rsidRPr="00A5606A" w14:paraId="5D6E0F40" w14:textId="77777777" w:rsidTr="00C02D20">
        <w:trPr>
          <w:trHeight w:val="20"/>
        </w:trPr>
        <w:tc>
          <w:tcPr>
            <w:tcW w:w="1021" w:type="pct"/>
            <w:shd w:val="clear" w:color="auto" w:fill="auto"/>
            <w:vAlign w:val="bottom"/>
            <w:hideMark/>
          </w:tcPr>
          <w:p w14:paraId="6FB45B24" w14:textId="77777777" w:rsidR="00C02D20" w:rsidRDefault="00C02D20" w:rsidP="00C02D20">
            <w:pPr>
              <w:autoSpaceDE w:val="0"/>
              <w:autoSpaceDN w:val="0"/>
              <w:adjustRightInd w:val="0"/>
              <w:rPr>
                <w:rFonts w:ascii="Arial" w:hAnsi="Arial" w:cs="Arial"/>
                <w:color w:val="000000"/>
                <w:sz w:val="18"/>
                <w:szCs w:val="18"/>
                <w:lang w:eastAsia="en-US"/>
              </w:rPr>
            </w:pPr>
            <w:r>
              <w:rPr>
                <w:rFonts w:ascii="Arial" w:hAnsi="Arial" w:cs="Arial"/>
                <w:color w:val="000000"/>
                <w:sz w:val="18"/>
                <w:szCs w:val="18"/>
                <w:lang w:eastAsia="en-US"/>
              </w:rPr>
              <w:t>Cari Hesaplar</w:t>
            </w:r>
          </w:p>
        </w:tc>
        <w:tc>
          <w:tcPr>
            <w:tcW w:w="564" w:type="pct"/>
            <w:shd w:val="clear" w:color="auto" w:fill="auto"/>
            <w:vAlign w:val="bottom"/>
          </w:tcPr>
          <w:p w14:paraId="7519703B" w14:textId="325A49DB" w:rsidR="00C02D20" w:rsidRDefault="00C02D20" w:rsidP="00C02D20">
            <w:pPr>
              <w:autoSpaceDE w:val="0"/>
              <w:autoSpaceDN w:val="0"/>
              <w:adjustRightInd w:val="0"/>
              <w:jc w:val="right"/>
              <w:rPr>
                <w:rFonts w:ascii="Arial" w:hAnsi="Arial" w:cs="Arial"/>
                <w:color w:val="000000"/>
                <w:sz w:val="18"/>
                <w:szCs w:val="18"/>
                <w:lang w:eastAsia="en-US"/>
              </w:rPr>
            </w:pPr>
            <w:r w:rsidRPr="008A2BEE">
              <w:rPr>
                <w:rFonts w:ascii="Arial" w:hAnsi="Arial" w:cs="Arial"/>
                <w:color w:val="000000"/>
                <w:sz w:val="18"/>
                <w:szCs w:val="18"/>
              </w:rPr>
              <w:t>2.805.151</w:t>
            </w:r>
          </w:p>
        </w:tc>
        <w:tc>
          <w:tcPr>
            <w:tcW w:w="791" w:type="pct"/>
            <w:shd w:val="clear" w:color="auto" w:fill="auto"/>
            <w:vAlign w:val="bottom"/>
          </w:tcPr>
          <w:p w14:paraId="6BF386E2" w14:textId="66B2EF32" w:rsidR="00C02D20" w:rsidRDefault="00C02D20" w:rsidP="00C02D20">
            <w:pPr>
              <w:autoSpaceDE w:val="0"/>
              <w:autoSpaceDN w:val="0"/>
              <w:adjustRightInd w:val="0"/>
              <w:jc w:val="right"/>
              <w:rPr>
                <w:rFonts w:ascii="Arial" w:hAnsi="Arial" w:cs="Arial"/>
                <w:color w:val="000000"/>
                <w:sz w:val="18"/>
                <w:szCs w:val="18"/>
                <w:lang w:eastAsia="en-US"/>
              </w:rPr>
            </w:pPr>
            <w:r w:rsidRPr="008A2BEE">
              <w:rPr>
                <w:rFonts w:ascii="Arial" w:hAnsi="Arial" w:cs="Arial"/>
                <w:color w:val="000000"/>
                <w:sz w:val="18"/>
                <w:szCs w:val="18"/>
              </w:rPr>
              <w:t>711.065</w:t>
            </w:r>
          </w:p>
        </w:tc>
        <w:tc>
          <w:tcPr>
            <w:tcW w:w="866" w:type="pct"/>
            <w:shd w:val="clear" w:color="auto" w:fill="auto"/>
            <w:noWrap/>
            <w:vAlign w:val="bottom"/>
          </w:tcPr>
          <w:p w14:paraId="788A8B40" w14:textId="060F846B" w:rsidR="00C02D20" w:rsidRDefault="00C02D20" w:rsidP="00C02D20">
            <w:pPr>
              <w:autoSpaceDE w:val="0"/>
              <w:autoSpaceDN w:val="0"/>
              <w:adjustRightInd w:val="0"/>
              <w:jc w:val="right"/>
              <w:rPr>
                <w:rFonts w:ascii="Arial" w:hAnsi="Arial" w:cs="Arial"/>
                <w:color w:val="000000"/>
                <w:sz w:val="18"/>
                <w:szCs w:val="18"/>
                <w:lang w:eastAsia="en-US"/>
              </w:rPr>
            </w:pPr>
            <w:r w:rsidRPr="008A2BEE">
              <w:rPr>
                <w:rFonts w:ascii="Arial" w:hAnsi="Arial" w:cs="Arial"/>
                <w:color w:val="000000"/>
                <w:sz w:val="18"/>
                <w:szCs w:val="18"/>
              </w:rPr>
              <w:t>3.195.234</w:t>
            </w:r>
          </w:p>
        </w:tc>
        <w:tc>
          <w:tcPr>
            <w:tcW w:w="822" w:type="pct"/>
            <w:shd w:val="clear" w:color="auto" w:fill="auto"/>
            <w:vAlign w:val="bottom"/>
          </w:tcPr>
          <w:p w14:paraId="760D1FE4" w14:textId="6857B78F" w:rsidR="00C02D20" w:rsidRDefault="00C02D20" w:rsidP="00C02D20">
            <w:pPr>
              <w:autoSpaceDE w:val="0"/>
              <w:autoSpaceDN w:val="0"/>
              <w:adjustRightInd w:val="0"/>
              <w:jc w:val="right"/>
              <w:rPr>
                <w:rFonts w:ascii="Arial" w:hAnsi="Arial" w:cs="Arial"/>
                <w:color w:val="000000"/>
                <w:sz w:val="18"/>
                <w:szCs w:val="18"/>
                <w:lang w:eastAsia="en-US"/>
              </w:rPr>
            </w:pPr>
            <w:r w:rsidRPr="008A2BEE">
              <w:rPr>
                <w:rFonts w:ascii="Arial" w:hAnsi="Arial" w:cs="Arial"/>
                <w:color w:val="000000"/>
                <w:sz w:val="18"/>
                <w:szCs w:val="18"/>
              </w:rPr>
              <w:t>845.300</w:t>
            </w:r>
          </w:p>
        </w:tc>
        <w:tc>
          <w:tcPr>
            <w:tcW w:w="482" w:type="pct"/>
            <w:shd w:val="clear" w:color="auto" w:fill="auto"/>
            <w:noWrap/>
            <w:vAlign w:val="bottom"/>
          </w:tcPr>
          <w:p w14:paraId="708D6197" w14:textId="4647C3DD" w:rsidR="00C02D20" w:rsidRDefault="00C02D20" w:rsidP="00C02D20">
            <w:pPr>
              <w:autoSpaceDE w:val="0"/>
              <w:autoSpaceDN w:val="0"/>
              <w:adjustRightInd w:val="0"/>
              <w:jc w:val="right"/>
              <w:rPr>
                <w:rFonts w:ascii="Arial" w:hAnsi="Arial" w:cs="Arial"/>
                <w:color w:val="000000"/>
                <w:sz w:val="18"/>
                <w:szCs w:val="18"/>
                <w:lang w:eastAsia="en-US"/>
              </w:rPr>
            </w:pPr>
            <w:r>
              <w:rPr>
                <w:rFonts w:ascii="Arial" w:hAnsi="Arial" w:cs="Arial"/>
                <w:color w:val="000000"/>
                <w:sz w:val="18"/>
                <w:szCs w:val="18"/>
              </w:rPr>
              <w:t>(12,21)</w:t>
            </w:r>
          </w:p>
        </w:tc>
        <w:tc>
          <w:tcPr>
            <w:tcW w:w="454" w:type="pct"/>
            <w:shd w:val="clear" w:color="auto" w:fill="auto"/>
            <w:noWrap/>
            <w:vAlign w:val="bottom"/>
          </w:tcPr>
          <w:p w14:paraId="7AE5D01E" w14:textId="7411CE3A" w:rsidR="00C02D20" w:rsidRDefault="00C02D20" w:rsidP="00C02D20">
            <w:pPr>
              <w:autoSpaceDE w:val="0"/>
              <w:autoSpaceDN w:val="0"/>
              <w:adjustRightInd w:val="0"/>
              <w:jc w:val="right"/>
              <w:rPr>
                <w:rFonts w:ascii="Arial" w:hAnsi="Arial" w:cs="Arial"/>
                <w:color w:val="000000"/>
                <w:sz w:val="18"/>
                <w:szCs w:val="18"/>
                <w:lang w:eastAsia="en-US"/>
              </w:rPr>
            </w:pPr>
            <w:r>
              <w:rPr>
                <w:rFonts w:ascii="Arial" w:hAnsi="Arial" w:cs="Arial"/>
                <w:color w:val="000000"/>
                <w:sz w:val="18"/>
                <w:szCs w:val="18"/>
              </w:rPr>
              <w:t>(15,88)</w:t>
            </w:r>
          </w:p>
        </w:tc>
      </w:tr>
      <w:tr w:rsidR="00C02D20" w:rsidRPr="00A5606A" w14:paraId="6ED3AC4B" w14:textId="77777777" w:rsidTr="00C02D20">
        <w:trPr>
          <w:trHeight w:val="20"/>
        </w:trPr>
        <w:tc>
          <w:tcPr>
            <w:tcW w:w="1021" w:type="pct"/>
            <w:shd w:val="clear" w:color="auto" w:fill="auto"/>
            <w:vAlign w:val="bottom"/>
            <w:hideMark/>
          </w:tcPr>
          <w:p w14:paraId="624BE9EF" w14:textId="77777777" w:rsidR="00C02D20" w:rsidRDefault="00C02D20" w:rsidP="00C02D20">
            <w:pPr>
              <w:autoSpaceDE w:val="0"/>
              <w:autoSpaceDN w:val="0"/>
              <w:adjustRightInd w:val="0"/>
              <w:rPr>
                <w:rFonts w:ascii="Arial" w:hAnsi="Arial" w:cs="Arial"/>
                <w:color w:val="000000"/>
                <w:sz w:val="18"/>
                <w:szCs w:val="18"/>
                <w:lang w:eastAsia="en-US"/>
              </w:rPr>
            </w:pPr>
            <w:r>
              <w:rPr>
                <w:rFonts w:ascii="Arial" w:hAnsi="Arial" w:cs="Arial"/>
                <w:color w:val="000000"/>
                <w:sz w:val="18"/>
                <w:szCs w:val="18"/>
                <w:lang w:eastAsia="en-US"/>
              </w:rPr>
              <w:t>Katılma Hesapları</w:t>
            </w:r>
          </w:p>
        </w:tc>
        <w:tc>
          <w:tcPr>
            <w:tcW w:w="564" w:type="pct"/>
            <w:shd w:val="clear" w:color="auto" w:fill="auto"/>
            <w:vAlign w:val="bottom"/>
          </w:tcPr>
          <w:p w14:paraId="155A4DF1" w14:textId="1F1C4A8C" w:rsidR="00C02D20" w:rsidRDefault="00C02D20" w:rsidP="00C02D20">
            <w:pPr>
              <w:autoSpaceDE w:val="0"/>
              <w:autoSpaceDN w:val="0"/>
              <w:adjustRightInd w:val="0"/>
              <w:jc w:val="right"/>
              <w:rPr>
                <w:rFonts w:ascii="Arial" w:hAnsi="Arial" w:cs="Arial"/>
                <w:color w:val="000000"/>
                <w:sz w:val="18"/>
                <w:szCs w:val="18"/>
                <w:lang w:eastAsia="en-US"/>
              </w:rPr>
            </w:pPr>
            <w:r w:rsidRPr="008A2BEE">
              <w:rPr>
                <w:rFonts w:ascii="Arial" w:hAnsi="Arial" w:cs="Arial"/>
                <w:color w:val="000000"/>
                <w:sz w:val="18"/>
                <w:szCs w:val="18"/>
              </w:rPr>
              <w:t>10.327.267</w:t>
            </w:r>
          </w:p>
        </w:tc>
        <w:tc>
          <w:tcPr>
            <w:tcW w:w="791" w:type="pct"/>
            <w:shd w:val="clear" w:color="auto" w:fill="auto"/>
            <w:vAlign w:val="bottom"/>
          </w:tcPr>
          <w:p w14:paraId="446CE167" w14:textId="7DFECE05" w:rsidR="00C02D20" w:rsidRDefault="00C02D20" w:rsidP="00C02D20">
            <w:pPr>
              <w:autoSpaceDE w:val="0"/>
              <w:autoSpaceDN w:val="0"/>
              <w:adjustRightInd w:val="0"/>
              <w:jc w:val="right"/>
              <w:rPr>
                <w:rFonts w:ascii="Arial" w:hAnsi="Arial" w:cs="Arial"/>
                <w:color w:val="000000"/>
                <w:sz w:val="18"/>
                <w:szCs w:val="18"/>
                <w:lang w:eastAsia="en-US"/>
              </w:rPr>
            </w:pPr>
            <w:r w:rsidRPr="008A2BEE">
              <w:rPr>
                <w:rFonts w:ascii="Arial" w:hAnsi="Arial" w:cs="Arial"/>
                <w:color w:val="000000"/>
                <w:sz w:val="18"/>
                <w:szCs w:val="18"/>
              </w:rPr>
              <w:t>2.617.812</w:t>
            </w:r>
          </w:p>
        </w:tc>
        <w:tc>
          <w:tcPr>
            <w:tcW w:w="866" w:type="pct"/>
            <w:shd w:val="clear" w:color="auto" w:fill="auto"/>
            <w:vAlign w:val="bottom"/>
          </w:tcPr>
          <w:p w14:paraId="201017DE" w14:textId="368CB152" w:rsidR="00C02D20" w:rsidRDefault="00C02D20" w:rsidP="00C02D20">
            <w:pPr>
              <w:autoSpaceDE w:val="0"/>
              <w:autoSpaceDN w:val="0"/>
              <w:adjustRightInd w:val="0"/>
              <w:jc w:val="right"/>
              <w:rPr>
                <w:rFonts w:ascii="Arial" w:hAnsi="Arial" w:cs="Arial"/>
                <w:color w:val="000000"/>
                <w:sz w:val="18"/>
                <w:szCs w:val="18"/>
                <w:lang w:eastAsia="en-US"/>
              </w:rPr>
            </w:pPr>
            <w:r w:rsidRPr="008A2BEE">
              <w:rPr>
                <w:rFonts w:ascii="Arial" w:hAnsi="Arial" w:cs="Arial"/>
                <w:color w:val="000000"/>
                <w:sz w:val="18"/>
                <w:szCs w:val="18"/>
              </w:rPr>
              <w:t>9.986.485</w:t>
            </w:r>
          </w:p>
        </w:tc>
        <w:tc>
          <w:tcPr>
            <w:tcW w:w="822" w:type="pct"/>
            <w:shd w:val="clear" w:color="auto" w:fill="auto"/>
            <w:vAlign w:val="bottom"/>
          </w:tcPr>
          <w:p w14:paraId="24706542" w14:textId="6F29D2D7" w:rsidR="00C02D20" w:rsidRDefault="00C02D20" w:rsidP="00C02D20">
            <w:pPr>
              <w:autoSpaceDE w:val="0"/>
              <w:autoSpaceDN w:val="0"/>
              <w:adjustRightInd w:val="0"/>
              <w:jc w:val="right"/>
              <w:rPr>
                <w:rFonts w:ascii="Arial" w:hAnsi="Arial" w:cs="Arial"/>
                <w:color w:val="000000"/>
                <w:sz w:val="18"/>
                <w:szCs w:val="18"/>
                <w:lang w:eastAsia="en-US"/>
              </w:rPr>
            </w:pPr>
            <w:r w:rsidRPr="008A2BEE">
              <w:rPr>
                <w:rFonts w:ascii="Arial" w:hAnsi="Arial" w:cs="Arial"/>
                <w:color w:val="000000"/>
                <w:sz w:val="18"/>
                <w:szCs w:val="18"/>
              </w:rPr>
              <w:t>2.641.927</w:t>
            </w:r>
          </w:p>
        </w:tc>
        <w:tc>
          <w:tcPr>
            <w:tcW w:w="482" w:type="pct"/>
            <w:shd w:val="clear" w:color="auto" w:fill="auto"/>
            <w:noWrap/>
            <w:vAlign w:val="bottom"/>
          </w:tcPr>
          <w:p w14:paraId="06E96501" w14:textId="05D2CC97" w:rsidR="00C02D20" w:rsidRDefault="00C02D20" w:rsidP="00C02D20">
            <w:pPr>
              <w:autoSpaceDE w:val="0"/>
              <w:autoSpaceDN w:val="0"/>
              <w:adjustRightInd w:val="0"/>
              <w:jc w:val="right"/>
              <w:rPr>
                <w:rFonts w:ascii="Arial" w:hAnsi="Arial" w:cs="Arial"/>
                <w:color w:val="000000"/>
                <w:sz w:val="18"/>
                <w:szCs w:val="18"/>
                <w:lang w:eastAsia="en-US"/>
              </w:rPr>
            </w:pPr>
            <w:r>
              <w:rPr>
                <w:rFonts w:ascii="Arial" w:hAnsi="Arial" w:cs="Arial"/>
                <w:color w:val="000000"/>
                <w:sz w:val="18"/>
                <w:szCs w:val="18"/>
              </w:rPr>
              <w:t>3,41</w:t>
            </w:r>
          </w:p>
        </w:tc>
        <w:tc>
          <w:tcPr>
            <w:tcW w:w="454" w:type="pct"/>
            <w:shd w:val="clear" w:color="auto" w:fill="auto"/>
            <w:noWrap/>
            <w:vAlign w:val="bottom"/>
          </w:tcPr>
          <w:p w14:paraId="42D48A8A" w14:textId="1F3FBF20" w:rsidR="00C02D20" w:rsidRDefault="00C02D20" w:rsidP="00C02D20">
            <w:pPr>
              <w:autoSpaceDE w:val="0"/>
              <w:autoSpaceDN w:val="0"/>
              <w:adjustRightInd w:val="0"/>
              <w:jc w:val="right"/>
              <w:rPr>
                <w:rFonts w:ascii="Arial" w:hAnsi="Arial" w:cs="Arial"/>
                <w:color w:val="000000"/>
                <w:sz w:val="18"/>
                <w:szCs w:val="18"/>
                <w:lang w:eastAsia="en-US"/>
              </w:rPr>
            </w:pPr>
            <w:r>
              <w:rPr>
                <w:rFonts w:ascii="Arial" w:hAnsi="Arial" w:cs="Arial"/>
                <w:color w:val="000000"/>
                <w:sz w:val="18"/>
                <w:szCs w:val="18"/>
              </w:rPr>
              <w:t>(0,91)</w:t>
            </w:r>
          </w:p>
        </w:tc>
      </w:tr>
      <w:tr w:rsidR="00C02D20" w:rsidRPr="00A5606A" w14:paraId="657B35C7" w14:textId="77777777" w:rsidTr="00C02D20">
        <w:trPr>
          <w:trHeight w:val="20"/>
        </w:trPr>
        <w:tc>
          <w:tcPr>
            <w:tcW w:w="1021" w:type="pct"/>
            <w:shd w:val="clear" w:color="auto" w:fill="auto"/>
            <w:vAlign w:val="bottom"/>
            <w:hideMark/>
          </w:tcPr>
          <w:p w14:paraId="4985A31F" w14:textId="77777777" w:rsidR="00C02D20" w:rsidRDefault="00C02D20" w:rsidP="00C02D20">
            <w:pPr>
              <w:autoSpaceDE w:val="0"/>
              <w:autoSpaceDN w:val="0"/>
              <w:adjustRightInd w:val="0"/>
              <w:rPr>
                <w:rFonts w:ascii="Arial" w:hAnsi="Arial" w:cs="Arial"/>
                <w:b/>
                <w:bCs/>
                <w:color w:val="000000"/>
                <w:sz w:val="18"/>
                <w:szCs w:val="18"/>
                <w:lang w:eastAsia="en-US"/>
              </w:rPr>
            </w:pPr>
            <w:r>
              <w:rPr>
                <w:rFonts w:ascii="Arial" w:hAnsi="Arial" w:cs="Arial"/>
                <w:b/>
                <w:bCs/>
                <w:color w:val="000000"/>
                <w:sz w:val="18"/>
                <w:szCs w:val="18"/>
                <w:lang w:eastAsia="en-US"/>
              </w:rPr>
              <w:t>Yabancı Para Fonlar</w:t>
            </w:r>
          </w:p>
        </w:tc>
        <w:tc>
          <w:tcPr>
            <w:tcW w:w="564" w:type="pct"/>
            <w:shd w:val="clear" w:color="auto" w:fill="auto"/>
            <w:vAlign w:val="bottom"/>
          </w:tcPr>
          <w:p w14:paraId="26CFA911" w14:textId="286C0D8A" w:rsidR="00C02D20" w:rsidRDefault="00C02D20" w:rsidP="00C02D20">
            <w:pPr>
              <w:autoSpaceDE w:val="0"/>
              <w:autoSpaceDN w:val="0"/>
              <w:adjustRightInd w:val="0"/>
              <w:jc w:val="right"/>
              <w:rPr>
                <w:rFonts w:ascii="Arial" w:hAnsi="Arial" w:cs="Arial"/>
                <w:b/>
                <w:bCs/>
                <w:color w:val="000000"/>
                <w:sz w:val="18"/>
                <w:szCs w:val="18"/>
                <w:lang w:eastAsia="en-US"/>
              </w:rPr>
            </w:pPr>
            <w:r w:rsidRPr="008A2BEE">
              <w:rPr>
                <w:rFonts w:ascii="Arial" w:hAnsi="Arial" w:cs="Arial"/>
                <w:b/>
                <w:color w:val="000000"/>
                <w:sz w:val="18"/>
                <w:szCs w:val="18"/>
              </w:rPr>
              <w:t>12.952.136</w:t>
            </w:r>
          </w:p>
        </w:tc>
        <w:tc>
          <w:tcPr>
            <w:tcW w:w="791" w:type="pct"/>
            <w:shd w:val="clear" w:color="auto" w:fill="auto"/>
            <w:vAlign w:val="bottom"/>
          </w:tcPr>
          <w:p w14:paraId="0795ABA0" w14:textId="20A39E23" w:rsidR="00C02D20" w:rsidRDefault="00C02D20" w:rsidP="00C02D20">
            <w:pPr>
              <w:autoSpaceDE w:val="0"/>
              <w:autoSpaceDN w:val="0"/>
              <w:adjustRightInd w:val="0"/>
              <w:jc w:val="right"/>
              <w:rPr>
                <w:rFonts w:ascii="Arial" w:hAnsi="Arial" w:cs="Arial"/>
                <w:b/>
                <w:bCs/>
                <w:color w:val="000000"/>
                <w:sz w:val="18"/>
                <w:szCs w:val="18"/>
                <w:lang w:eastAsia="en-US"/>
              </w:rPr>
            </w:pPr>
            <w:r w:rsidRPr="008A2BEE">
              <w:rPr>
                <w:rFonts w:ascii="Arial" w:hAnsi="Arial" w:cs="Arial"/>
                <w:b/>
                <w:color w:val="000000"/>
                <w:sz w:val="18"/>
                <w:szCs w:val="18"/>
              </w:rPr>
              <w:t>3.283.177</w:t>
            </w:r>
          </w:p>
        </w:tc>
        <w:tc>
          <w:tcPr>
            <w:tcW w:w="866" w:type="pct"/>
            <w:shd w:val="clear" w:color="auto" w:fill="auto"/>
            <w:vAlign w:val="bottom"/>
          </w:tcPr>
          <w:p w14:paraId="13E5C051" w14:textId="6D6AAA61" w:rsidR="00C02D20" w:rsidRDefault="00C02D20" w:rsidP="00C02D20">
            <w:pPr>
              <w:autoSpaceDE w:val="0"/>
              <w:autoSpaceDN w:val="0"/>
              <w:adjustRightInd w:val="0"/>
              <w:jc w:val="right"/>
              <w:rPr>
                <w:rFonts w:ascii="Arial" w:hAnsi="Arial" w:cs="Arial"/>
                <w:b/>
                <w:bCs/>
                <w:color w:val="000000"/>
                <w:sz w:val="18"/>
                <w:szCs w:val="18"/>
                <w:lang w:eastAsia="en-US"/>
              </w:rPr>
            </w:pPr>
            <w:r w:rsidRPr="008A2BEE">
              <w:rPr>
                <w:rFonts w:ascii="Arial" w:hAnsi="Arial" w:cs="Arial"/>
                <w:b/>
                <w:color w:val="000000"/>
                <w:sz w:val="18"/>
                <w:szCs w:val="18"/>
              </w:rPr>
              <w:t>12.062.125</w:t>
            </w:r>
          </w:p>
        </w:tc>
        <w:tc>
          <w:tcPr>
            <w:tcW w:w="822" w:type="pct"/>
            <w:shd w:val="clear" w:color="auto" w:fill="auto"/>
            <w:vAlign w:val="bottom"/>
          </w:tcPr>
          <w:p w14:paraId="700F96D3" w14:textId="0443B304" w:rsidR="00C02D20" w:rsidRDefault="00C02D20" w:rsidP="00C02D20">
            <w:pPr>
              <w:autoSpaceDE w:val="0"/>
              <w:autoSpaceDN w:val="0"/>
              <w:adjustRightInd w:val="0"/>
              <w:jc w:val="right"/>
              <w:rPr>
                <w:rFonts w:ascii="Arial" w:hAnsi="Arial" w:cs="Arial"/>
                <w:b/>
                <w:bCs/>
                <w:color w:val="000000"/>
                <w:sz w:val="18"/>
                <w:szCs w:val="18"/>
                <w:lang w:eastAsia="en-US"/>
              </w:rPr>
            </w:pPr>
            <w:r w:rsidRPr="008A2BEE">
              <w:rPr>
                <w:rFonts w:ascii="Arial" w:hAnsi="Arial" w:cs="Arial"/>
                <w:b/>
                <w:color w:val="000000"/>
                <w:sz w:val="18"/>
                <w:szCs w:val="18"/>
              </w:rPr>
              <w:t>3.191.038</w:t>
            </w:r>
          </w:p>
        </w:tc>
        <w:tc>
          <w:tcPr>
            <w:tcW w:w="482" w:type="pct"/>
            <w:shd w:val="clear" w:color="auto" w:fill="auto"/>
            <w:noWrap/>
            <w:vAlign w:val="bottom"/>
          </w:tcPr>
          <w:p w14:paraId="211A0DB9" w14:textId="47EF5667" w:rsidR="00C02D20" w:rsidRDefault="00C02D20" w:rsidP="00C02D20">
            <w:pPr>
              <w:autoSpaceDE w:val="0"/>
              <w:autoSpaceDN w:val="0"/>
              <w:adjustRightInd w:val="0"/>
              <w:jc w:val="right"/>
              <w:rPr>
                <w:rFonts w:ascii="Arial" w:hAnsi="Arial" w:cs="Arial"/>
                <w:b/>
                <w:bCs/>
                <w:color w:val="000000"/>
                <w:sz w:val="18"/>
                <w:szCs w:val="18"/>
                <w:lang w:eastAsia="en-US"/>
              </w:rPr>
            </w:pPr>
            <w:r w:rsidRPr="00AC562D">
              <w:rPr>
                <w:rFonts w:ascii="Arial" w:hAnsi="Arial" w:cs="Arial"/>
                <w:b/>
                <w:color w:val="000000"/>
                <w:sz w:val="18"/>
                <w:szCs w:val="18"/>
              </w:rPr>
              <w:t>7,38</w:t>
            </w:r>
          </w:p>
        </w:tc>
        <w:tc>
          <w:tcPr>
            <w:tcW w:w="454" w:type="pct"/>
            <w:shd w:val="clear" w:color="auto" w:fill="auto"/>
            <w:noWrap/>
            <w:vAlign w:val="bottom"/>
          </w:tcPr>
          <w:p w14:paraId="7F8D296D" w14:textId="7E932108" w:rsidR="00C02D20" w:rsidRDefault="00C02D20" w:rsidP="00C02D20">
            <w:pPr>
              <w:autoSpaceDE w:val="0"/>
              <w:autoSpaceDN w:val="0"/>
              <w:adjustRightInd w:val="0"/>
              <w:jc w:val="right"/>
              <w:rPr>
                <w:rFonts w:ascii="Arial" w:hAnsi="Arial" w:cs="Arial"/>
                <w:b/>
                <w:bCs/>
                <w:color w:val="000000"/>
                <w:sz w:val="18"/>
                <w:szCs w:val="18"/>
                <w:lang w:eastAsia="en-US"/>
              </w:rPr>
            </w:pPr>
            <w:r w:rsidRPr="00AC562D">
              <w:rPr>
                <w:rFonts w:ascii="Arial" w:hAnsi="Arial" w:cs="Arial"/>
                <w:b/>
                <w:color w:val="000000"/>
                <w:sz w:val="18"/>
                <w:szCs w:val="18"/>
              </w:rPr>
              <w:t>2,89</w:t>
            </w:r>
          </w:p>
        </w:tc>
      </w:tr>
      <w:tr w:rsidR="00C02D20" w:rsidRPr="00A5606A" w14:paraId="16B881EC" w14:textId="77777777" w:rsidTr="00C02D20">
        <w:trPr>
          <w:trHeight w:val="20"/>
        </w:trPr>
        <w:tc>
          <w:tcPr>
            <w:tcW w:w="1021" w:type="pct"/>
            <w:shd w:val="clear" w:color="auto" w:fill="auto"/>
            <w:vAlign w:val="bottom"/>
            <w:hideMark/>
          </w:tcPr>
          <w:p w14:paraId="42CB04CF" w14:textId="77777777" w:rsidR="00C02D20" w:rsidRDefault="00C02D20" w:rsidP="00C02D20">
            <w:pPr>
              <w:autoSpaceDE w:val="0"/>
              <w:autoSpaceDN w:val="0"/>
              <w:adjustRightInd w:val="0"/>
              <w:rPr>
                <w:rFonts w:ascii="Arial" w:hAnsi="Arial" w:cs="Arial"/>
                <w:color w:val="000000"/>
                <w:sz w:val="18"/>
                <w:szCs w:val="18"/>
                <w:lang w:eastAsia="en-US"/>
              </w:rPr>
            </w:pPr>
            <w:r>
              <w:rPr>
                <w:rFonts w:ascii="Arial" w:hAnsi="Arial" w:cs="Arial"/>
                <w:color w:val="000000"/>
                <w:sz w:val="18"/>
                <w:szCs w:val="18"/>
                <w:lang w:eastAsia="en-US"/>
              </w:rPr>
              <w:t>Cari Hesaplar</w:t>
            </w:r>
          </w:p>
        </w:tc>
        <w:tc>
          <w:tcPr>
            <w:tcW w:w="564" w:type="pct"/>
            <w:shd w:val="clear" w:color="auto" w:fill="auto"/>
            <w:vAlign w:val="bottom"/>
          </w:tcPr>
          <w:p w14:paraId="01845A29" w14:textId="2C767F6F" w:rsidR="00C02D20" w:rsidRDefault="00C02D20" w:rsidP="00C02D20">
            <w:pPr>
              <w:autoSpaceDE w:val="0"/>
              <w:autoSpaceDN w:val="0"/>
              <w:adjustRightInd w:val="0"/>
              <w:jc w:val="right"/>
              <w:rPr>
                <w:rFonts w:ascii="Arial" w:hAnsi="Arial" w:cs="Arial"/>
                <w:color w:val="000000"/>
                <w:sz w:val="18"/>
                <w:szCs w:val="18"/>
                <w:lang w:eastAsia="en-US"/>
              </w:rPr>
            </w:pPr>
            <w:r w:rsidRPr="008A2BEE">
              <w:rPr>
                <w:rFonts w:ascii="Arial" w:hAnsi="Arial" w:cs="Arial"/>
                <w:color w:val="000000"/>
                <w:sz w:val="18"/>
                <w:szCs w:val="18"/>
              </w:rPr>
              <w:t>3.602.741</w:t>
            </w:r>
          </w:p>
        </w:tc>
        <w:tc>
          <w:tcPr>
            <w:tcW w:w="791" w:type="pct"/>
            <w:shd w:val="clear" w:color="auto" w:fill="auto"/>
            <w:vAlign w:val="bottom"/>
          </w:tcPr>
          <w:p w14:paraId="4D838C05" w14:textId="76D09009" w:rsidR="00C02D20" w:rsidRDefault="00C02D20" w:rsidP="00C02D20">
            <w:pPr>
              <w:autoSpaceDE w:val="0"/>
              <w:autoSpaceDN w:val="0"/>
              <w:adjustRightInd w:val="0"/>
              <w:jc w:val="right"/>
              <w:rPr>
                <w:rFonts w:ascii="Arial" w:hAnsi="Arial" w:cs="Arial"/>
                <w:color w:val="000000"/>
                <w:sz w:val="18"/>
                <w:szCs w:val="18"/>
                <w:lang w:eastAsia="en-US"/>
              </w:rPr>
            </w:pPr>
            <w:r w:rsidRPr="008A2BEE">
              <w:rPr>
                <w:rFonts w:ascii="Arial" w:hAnsi="Arial" w:cs="Arial"/>
                <w:color w:val="000000"/>
                <w:sz w:val="18"/>
                <w:szCs w:val="18"/>
              </w:rPr>
              <w:t>913.242</w:t>
            </w:r>
          </w:p>
        </w:tc>
        <w:tc>
          <w:tcPr>
            <w:tcW w:w="866" w:type="pct"/>
            <w:shd w:val="clear" w:color="auto" w:fill="auto"/>
            <w:vAlign w:val="bottom"/>
          </w:tcPr>
          <w:p w14:paraId="4A9F6D57" w14:textId="44519C11" w:rsidR="00C02D20" w:rsidRDefault="00C02D20" w:rsidP="00C02D20">
            <w:pPr>
              <w:autoSpaceDE w:val="0"/>
              <w:autoSpaceDN w:val="0"/>
              <w:adjustRightInd w:val="0"/>
              <w:jc w:val="right"/>
              <w:rPr>
                <w:rFonts w:ascii="Arial" w:hAnsi="Arial" w:cs="Arial"/>
                <w:color w:val="000000"/>
                <w:sz w:val="18"/>
                <w:szCs w:val="18"/>
                <w:lang w:eastAsia="en-US"/>
              </w:rPr>
            </w:pPr>
            <w:r w:rsidRPr="008A2BEE">
              <w:rPr>
                <w:rFonts w:ascii="Arial" w:hAnsi="Arial" w:cs="Arial"/>
                <w:color w:val="000000"/>
                <w:sz w:val="18"/>
                <w:szCs w:val="18"/>
              </w:rPr>
              <w:t>3.957.483</w:t>
            </w:r>
          </w:p>
        </w:tc>
        <w:tc>
          <w:tcPr>
            <w:tcW w:w="822" w:type="pct"/>
            <w:shd w:val="clear" w:color="auto" w:fill="auto"/>
            <w:vAlign w:val="bottom"/>
          </w:tcPr>
          <w:p w14:paraId="61327985" w14:textId="00D25796" w:rsidR="00C02D20" w:rsidRDefault="00C02D20" w:rsidP="00C02D20">
            <w:pPr>
              <w:autoSpaceDE w:val="0"/>
              <w:autoSpaceDN w:val="0"/>
              <w:adjustRightInd w:val="0"/>
              <w:jc w:val="right"/>
              <w:rPr>
                <w:rFonts w:ascii="Arial" w:hAnsi="Arial" w:cs="Arial"/>
                <w:color w:val="000000"/>
                <w:sz w:val="18"/>
                <w:szCs w:val="18"/>
                <w:lang w:eastAsia="en-US"/>
              </w:rPr>
            </w:pPr>
            <w:r w:rsidRPr="008A2BEE">
              <w:rPr>
                <w:rFonts w:ascii="Arial" w:hAnsi="Arial" w:cs="Arial"/>
                <w:color w:val="000000"/>
                <w:sz w:val="18"/>
                <w:szCs w:val="18"/>
              </w:rPr>
              <w:t>1.046.953</w:t>
            </w:r>
          </w:p>
        </w:tc>
        <w:tc>
          <w:tcPr>
            <w:tcW w:w="482" w:type="pct"/>
            <w:shd w:val="clear" w:color="auto" w:fill="auto"/>
            <w:noWrap/>
            <w:vAlign w:val="bottom"/>
          </w:tcPr>
          <w:p w14:paraId="686CD821" w14:textId="0833C1D5" w:rsidR="00C02D20" w:rsidRDefault="00C02D20" w:rsidP="00C02D20">
            <w:pPr>
              <w:autoSpaceDE w:val="0"/>
              <w:autoSpaceDN w:val="0"/>
              <w:adjustRightInd w:val="0"/>
              <w:jc w:val="right"/>
              <w:rPr>
                <w:rFonts w:ascii="Arial" w:hAnsi="Arial" w:cs="Arial"/>
                <w:color w:val="000000"/>
                <w:sz w:val="18"/>
                <w:szCs w:val="18"/>
                <w:lang w:eastAsia="en-US"/>
              </w:rPr>
            </w:pPr>
            <w:r>
              <w:rPr>
                <w:rFonts w:ascii="Arial" w:hAnsi="Arial" w:cs="Arial"/>
                <w:color w:val="000000"/>
                <w:sz w:val="18"/>
                <w:szCs w:val="18"/>
              </w:rPr>
              <w:t>(8,96)</w:t>
            </w:r>
          </w:p>
        </w:tc>
        <w:tc>
          <w:tcPr>
            <w:tcW w:w="454" w:type="pct"/>
            <w:shd w:val="clear" w:color="auto" w:fill="auto"/>
            <w:noWrap/>
            <w:vAlign w:val="bottom"/>
          </w:tcPr>
          <w:p w14:paraId="32AC4AA6" w14:textId="3D1AD7A2" w:rsidR="00C02D20" w:rsidRDefault="00C02D20" w:rsidP="00C02D20">
            <w:pPr>
              <w:autoSpaceDE w:val="0"/>
              <w:autoSpaceDN w:val="0"/>
              <w:adjustRightInd w:val="0"/>
              <w:jc w:val="right"/>
              <w:rPr>
                <w:rFonts w:ascii="Arial" w:hAnsi="Arial" w:cs="Arial"/>
                <w:color w:val="000000"/>
                <w:sz w:val="18"/>
                <w:szCs w:val="18"/>
                <w:lang w:eastAsia="en-US"/>
              </w:rPr>
            </w:pPr>
            <w:r>
              <w:rPr>
                <w:rFonts w:ascii="Arial" w:hAnsi="Arial" w:cs="Arial"/>
                <w:color w:val="000000"/>
                <w:sz w:val="18"/>
                <w:szCs w:val="18"/>
              </w:rPr>
              <w:t>(12,77)</w:t>
            </w:r>
          </w:p>
        </w:tc>
      </w:tr>
      <w:tr w:rsidR="00C02D20" w:rsidRPr="00A5606A" w14:paraId="6F938249" w14:textId="77777777" w:rsidTr="00C02D20">
        <w:trPr>
          <w:trHeight w:val="20"/>
        </w:trPr>
        <w:tc>
          <w:tcPr>
            <w:tcW w:w="1021" w:type="pct"/>
            <w:shd w:val="clear" w:color="auto" w:fill="auto"/>
            <w:vAlign w:val="bottom"/>
          </w:tcPr>
          <w:p w14:paraId="3F5CF661" w14:textId="77777777" w:rsidR="00C02D20" w:rsidRDefault="00C02D20" w:rsidP="00C02D20">
            <w:pPr>
              <w:autoSpaceDE w:val="0"/>
              <w:autoSpaceDN w:val="0"/>
              <w:adjustRightInd w:val="0"/>
              <w:rPr>
                <w:rFonts w:ascii="Arial" w:hAnsi="Arial" w:cs="Arial"/>
                <w:color w:val="000000"/>
                <w:sz w:val="18"/>
                <w:szCs w:val="18"/>
                <w:lang w:eastAsia="en-US"/>
              </w:rPr>
            </w:pPr>
            <w:r>
              <w:rPr>
                <w:rFonts w:ascii="Arial" w:hAnsi="Arial" w:cs="Arial"/>
                <w:color w:val="000000"/>
                <w:sz w:val="18"/>
                <w:szCs w:val="18"/>
                <w:lang w:eastAsia="en-US"/>
              </w:rPr>
              <w:t>Katılma Hesapları</w:t>
            </w:r>
          </w:p>
        </w:tc>
        <w:tc>
          <w:tcPr>
            <w:tcW w:w="564" w:type="pct"/>
            <w:shd w:val="clear" w:color="auto" w:fill="auto"/>
            <w:vAlign w:val="bottom"/>
          </w:tcPr>
          <w:p w14:paraId="6C64B131" w14:textId="2FBB9542" w:rsidR="00C02D20" w:rsidRDefault="00C02D20" w:rsidP="00C02D20">
            <w:pPr>
              <w:autoSpaceDE w:val="0"/>
              <w:autoSpaceDN w:val="0"/>
              <w:adjustRightInd w:val="0"/>
              <w:jc w:val="right"/>
              <w:rPr>
                <w:rFonts w:ascii="Arial" w:hAnsi="Arial" w:cs="Arial"/>
                <w:color w:val="000000"/>
                <w:sz w:val="18"/>
                <w:szCs w:val="18"/>
                <w:lang w:eastAsia="en-US"/>
              </w:rPr>
            </w:pPr>
            <w:r w:rsidRPr="008A2BEE">
              <w:rPr>
                <w:rFonts w:ascii="Arial" w:hAnsi="Arial" w:cs="Arial"/>
                <w:color w:val="000000"/>
                <w:sz w:val="18"/>
                <w:szCs w:val="18"/>
              </w:rPr>
              <w:t>9.349.395</w:t>
            </w:r>
          </w:p>
        </w:tc>
        <w:tc>
          <w:tcPr>
            <w:tcW w:w="791" w:type="pct"/>
            <w:shd w:val="clear" w:color="auto" w:fill="auto"/>
            <w:vAlign w:val="bottom"/>
          </w:tcPr>
          <w:p w14:paraId="6DEE895A" w14:textId="709599D5" w:rsidR="00C02D20" w:rsidRDefault="00C02D20" w:rsidP="00C02D20">
            <w:pPr>
              <w:autoSpaceDE w:val="0"/>
              <w:autoSpaceDN w:val="0"/>
              <w:adjustRightInd w:val="0"/>
              <w:jc w:val="right"/>
              <w:rPr>
                <w:rFonts w:ascii="Arial" w:hAnsi="Arial" w:cs="Arial"/>
                <w:color w:val="000000"/>
                <w:sz w:val="18"/>
                <w:szCs w:val="18"/>
                <w:lang w:eastAsia="en-US"/>
              </w:rPr>
            </w:pPr>
            <w:r w:rsidRPr="008A2BEE">
              <w:rPr>
                <w:rFonts w:ascii="Arial" w:hAnsi="Arial" w:cs="Arial"/>
                <w:color w:val="000000"/>
                <w:sz w:val="18"/>
                <w:szCs w:val="18"/>
              </w:rPr>
              <w:t>2.369.935</w:t>
            </w:r>
          </w:p>
        </w:tc>
        <w:tc>
          <w:tcPr>
            <w:tcW w:w="866" w:type="pct"/>
            <w:shd w:val="clear" w:color="auto" w:fill="auto"/>
            <w:vAlign w:val="bottom"/>
          </w:tcPr>
          <w:p w14:paraId="731838E7" w14:textId="2414020D" w:rsidR="00C02D20" w:rsidRDefault="00C02D20" w:rsidP="00C02D20">
            <w:pPr>
              <w:autoSpaceDE w:val="0"/>
              <w:autoSpaceDN w:val="0"/>
              <w:adjustRightInd w:val="0"/>
              <w:jc w:val="right"/>
              <w:rPr>
                <w:rFonts w:ascii="Arial" w:hAnsi="Arial" w:cs="Arial"/>
                <w:color w:val="000000"/>
                <w:sz w:val="18"/>
                <w:szCs w:val="18"/>
                <w:lang w:eastAsia="en-US"/>
              </w:rPr>
            </w:pPr>
            <w:r w:rsidRPr="008A2BEE">
              <w:rPr>
                <w:rFonts w:ascii="Arial" w:hAnsi="Arial" w:cs="Arial"/>
                <w:color w:val="000000"/>
                <w:sz w:val="18"/>
                <w:szCs w:val="18"/>
              </w:rPr>
              <w:t>8.104.642</w:t>
            </w:r>
          </w:p>
        </w:tc>
        <w:tc>
          <w:tcPr>
            <w:tcW w:w="822" w:type="pct"/>
            <w:shd w:val="clear" w:color="auto" w:fill="auto"/>
            <w:vAlign w:val="bottom"/>
          </w:tcPr>
          <w:p w14:paraId="034BF5D3" w14:textId="383F3C64" w:rsidR="00C02D20" w:rsidRDefault="00C02D20" w:rsidP="00C02D20">
            <w:pPr>
              <w:autoSpaceDE w:val="0"/>
              <w:autoSpaceDN w:val="0"/>
              <w:adjustRightInd w:val="0"/>
              <w:jc w:val="right"/>
              <w:rPr>
                <w:rFonts w:ascii="Arial" w:hAnsi="Arial" w:cs="Arial"/>
                <w:color w:val="000000"/>
                <w:sz w:val="18"/>
                <w:szCs w:val="18"/>
                <w:lang w:eastAsia="en-US"/>
              </w:rPr>
            </w:pPr>
            <w:r w:rsidRPr="008A2BEE">
              <w:rPr>
                <w:rFonts w:ascii="Arial" w:hAnsi="Arial" w:cs="Arial"/>
                <w:color w:val="000000"/>
                <w:sz w:val="18"/>
                <w:szCs w:val="18"/>
              </w:rPr>
              <w:t>2.144.085</w:t>
            </w:r>
          </w:p>
        </w:tc>
        <w:tc>
          <w:tcPr>
            <w:tcW w:w="482" w:type="pct"/>
            <w:shd w:val="clear" w:color="auto" w:fill="auto"/>
            <w:noWrap/>
            <w:vAlign w:val="bottom"/>
          </w:tcPr>
          <w:p w14:paraId="14225587" w14:textId="32BAFF3C" w:rsidR="00C02D20" w:rsidRDefault="00C02D20" w:rsidP="00C02D20">
            <w:pPr>
              <w:autoSpaceDE w:val="0"/>
              <w:autoSpaceDN w:val="0"/>
              <w:adjustRightInd w:val="0"/>
              <w:jc w:val="right"/>
              <w:rPr>
                <w:rFonts w:ascii="Arial" w:hAnsi="Arial" w:cs="Arial"/>
                <w:color w:val="000000"/>
                <w:sz w:val="18"/>
                <w:szCs w:val="18"/>
                <w:lang w:eastAsia="en-US"/>
              </w:rPr>
            </w:pPr>
            <w:r>
              <w:rPr>
                <w:rFonts w:ascii="Arial" w:hAnsi="Arial" w:cs="Arial"/>
                <w:color w:val="000000"/>
                <w:sz w:val="18"/>
                <w:szCs w:val="18"/>
              </w:rPr>
              <w:t>15,36</w:t>
            </w:r>
          </w:p>
        </w:tc>
        <w:tc>
          <w:tcPr>
            <w:tcW w:w="454" w:type="pct"/>
            <w:shd w:val="clear" w:color="auto" w:fill="auto"/>
            <w:noWrap/>
            <w:vAlign w:val="bottom"/>
          </w:tcPr>
          <w:p w14:paraId="0437E687" w14:textId="51C92B45" w:rsidR="00C02D20" w:rsidRDefault="00C02D20" w:rsidP="00C02D20">
            <w:pPr>
              <w:autoSpaceDE w:val="0"/>
              <w:autoSpaceDN w:val="0"/>
              <w:adjustRightInd w:val="0"/>
              <w:jc w:val="right"/>
              <w:rPr>
                <w:rFonts w:ascii="Arial" w:hAnsi="Arial" w:cs="Arial"/>
                <w:color w:val="000000"/>
                <w:sz w:val="18"/>
                <w:szCs w:val="18"/>
                <w:lang w:eastAsia="en-US"/>
              </w:rPr>
            </w:pPr>
            <w:r>
              <w:rPr>
                <w:rFonts w:ascii="Arial" w:hAnsi="Arial" w:cs="Arial"/>
                <w:color w:val="000000"/>
                <w:sz w:val="18"/>
                <w:szCs w:val="18"/>
              </w:rPr>
              <w:t>10,53</w:t>
            </w:r>
          </w:p>
        </w:tc>
      </w:tr>
      <w:tr w:rsidR="00C02D20" w:rsidRPr="00A5606A" w14:paraId="6BBF43C9" w14:textId="77777777" w:rsidTr="00C02D20">
        <w:trPr>
          <w:trHeight w:val="20"/>
        </w:trPr>
        <w:tc>
          <w:tcPr>
            <w:tcW w:w="1021" w:type="pct"/>
            <w:tcBorders>
              <w:bottom w:val="single" w:sz="4" w:space="0" w:color="auto"/>
            </w:tcBorders>
            <w:shd w:val="clear" w:color="auto" w:fill="auto"/>
            <w:vAlign w:val="bottom"/>
          </w:tcPr>
          <w:p w14:paraId="72A41516" w14:textId="77777777" w:rsidR="00C02D20" w:rsidRDefault="00C02D20" w:rsidP="00C02D20">
            <w:pPr>
              <w:autoSpaceDE w:val="0"/>
              <w:autoSpaceDN w:val="0"/>
              <w:adjustRightInd w:val="0"/>
              <w:rPr>
                <w:rFonts w:ascii="Arial" w:hAnsi="Arial" w:cs="Arial"/>
                <w:color w:val="000000"/>
                <w:sz w:val="18"/>
                <w:szCs w:val="18"/>
                <w:lang w:eastAsia="en-US"/>
              </w:rPr>
            </w:pPr>
          </w:p>
        </w:tc>
        <w:tc>
          <w:tcPr>
            <w:tcW w:w="564" w:type="pct"/>
            <w:tcBorders>
              <w:bottom w:val="single" w:sz="4" w:space="0" w:color="auto"/>
            </w:tcBorders>
            <w:shd w:val="clear" w:color="auto" w:fill="auto"/>
            <w:vAlign w:val="bottom"/>
          </w:tcPr>
          <w:p w14:paraId="1BC9E4F4" w14:textId="77777777" w:rsidR="00C02D20" w:rsidRDefault="00C02D20" w:rsidP="00C02D20">
            <w:pPr>
              <w:autoSpaceDE w:val="0"/>
              <w:autoSpaceDN w:val="0"/>
              <w:adjustRightInd w:val="0"/>
              <w:jc w:val="right"/>
              <w:rPr>
                <w:rFonts w:ascii="Arial" w:hAnsi="Arial" w:cs="Arial"/>
                <w:color w:val="000000"/>
                <w:sz w:val="18"/>
                <w:szCs w:val="18"/>
                <w:lang w:eastAsia="en-US"/>
              </w:rPr>
            </w:pPr>
          </w:p>
        </w:tc>
        <w:tc>
          <w:tcPr>
            <w:tcW w:w="791" w:type="pct"/>
            <w:tcBorders>
              <w:bottom w:val="single" w:sz="4" w:space="0" w:color="auto"/>
            </w:tcBorders>
            <w:shd w:val="clear" w:color="auto" w:fill="auto"/>
            <w:vAlign w:val="bottom"/>
          </w:tcPr>
          <w:p w14:paraId="2B613723" w14:textId="77777777" w:rsidR="00C02D20" w:rsidRDefault="00C02D20" w:rsidP="00C02D20">
            <w:pPr>
              <w:autoSpaceDE w:val="0"/>
              <w:autoSpaceDN w:val="0"/>
              <w:adjustRightInd w:val="0"/>
              <w:jc w:val="right"/>
              <w:rPr>
                <w:rFonts w:ascii="Arial" w:hAnsi="Arial" w:cs="Arial"/>
                <w:color w:val="000000"/>
                <w:sz w:val="18"/>
                <w:szCs w:val="18"/>
                <w:lang w:eastAsia="en-US"/>
              </w:rPr>
            </w:pPr>
          </w:p>
        </w:tc>
        <w:tc>
          <w:tcPr>
            <w:tcW w:w="866" w:type="pct"/>
            <w:tcBorders>
              <w:bottom w:val="single" w:sz="4" w:space="0" w:color="auto"/>
            </w:tcBorders>
            <w:shd w:val="clear" w:color="auto" w:fill="auto"/>
            <w:vAlign w:val="bottom"/>
          </w:tcPr>
          <w:p w14:paraId="4B8D1307" w14:textId="77777777" w:rsidR="00C02D20" w:rsidRDefault="00C02D20" w:rsidP="00C02D20">
            <w:pPr>
              <w:autoSpaceDE w:val="0"/>
              <w:autoSpaceDN w:val="0"/>
              <w:adjustRightInd w:val="0"/>
              <w:jc w:val="right"/>
              <w:rPr>
                <w:rFonts w:ascii="Arial" w:hAnsi="Arial" w:cs="Arial"/>
                <w:color w:val="000000"/>
                <w:sz w:val="18"/>
                <w:szCs w:val="18"/>
                <w:lang w:eastAsia="en-US"/>
              </w:rPr>
            </w:pPr>
          </w:p>
        </w:tc>
        <w:tc>
          <w:tcPr>
            <w:tcW w:w="822" w:type="pct"/>
            <w:tcBorders>
              <w:bottom w:val="single" w:sz="4" w:space="0" w:color="auto"/>
            </w:tcBorders>
            <w:shd w:val="clear" w:color="auto" w:fill="auto"/>
            <w:vAlign w:val="bottom"/>
          </w:tcPr>
          <w:p w14:paraId="7E1FE129" w14:textId="77777777" w:rsidR="00C02D20" w:rsidRDefault="00C02D20" w:rsidP="00C02D20">
            <w:pPr>
              <w:autoSpaceDE w:val="0"/>
              <w:autoSpaceDN w:val="0"/>
              <w:adjustRightInd w:val="0"/>
              <w:jc w:val="right"/>
              <w:rPr>
                <w:rFonts w:ascii="Arial" w:hAnsi="Arial" w:cs="Arial"/>
                <w:color w:val="000000"/>
                <w:sz w:val="18"/>
                <w:szCs w:val="18"/>
                <w:lang w:eastAsia="en-US"/>
              </w:rPr>
            </w:pPr>
          </w:p>
        </w:tc>
        <w:tc>
          <w:tcPr>
            <w:tcW w:w="482" w:type="pct"/>
            <w:tcBorders>
              <w:bottom w:val="single" w:sz="4" w:space="0" w:color="auto"/>
            </w:tcBorders>
            <w:shd w:val="clear" w:color="auto" w:fill="auto"/>
            <w:noWrap/>
            <w:vAlign w:val="bottom"/>
          </w:tcPr>
          <w:p w14:paraId="280DD822" w14:textId="77777777" w:rsidR="00C02D20" w:rsidRDefault="00C02D20" w:rsidP="00C02D20">
            <w:pPr>
              <w:autoSpaceDE w:val="0"/>
              <w:autoSpaceDN w:val="0"/>
              <w:adjustRightInd w:val="0"/>
              <w:jc w:val="right"/>
              <w:rPr>
                <w:rFonts w:ascii="Arial" w:hAnsi="Arial" w:cs="Arial"/>
                <w:color w:val="000000"/>
                <w:sz w:val="18"/>
                <w:szCs w:val="18"/>
                <w:lang w:eastAsia="en-US"/>
              </w:rPr>
            </w:pPr>
          </w:p>
        </w:tc>
        <w:tc>
          <w:tcPr>
            <w:tcW w:w="454" w:type="pct"/>
            <w:tcBorders>
              <w:bottom w:val="single" w:sz="4" w:space="0" w:color="auto"/>
            </w:tcBorders>
            <w:shd w:val="clear" w:color="auto" w:fill="auto"/>
            <w:noWrap/>
            <w:vAlign w:val="bottom"/>
          </w:tcPr>
          <w:p w14:paraId="36295C1B" w14:textId="77777777" w:rsidR="00C02D20" w:rsidRDefault="00C02D20" w:rsidP="00C02D20">
            <w:pPr>
              <w:autoSpaceDE w:val="0"/>
              <w:autoSpaceDN w:val="0"/>
              <w:adjustRightInd w:val="0"/>
              <w:jc w:val="right"/>
              <w:rPr>
                <w:rFonts w:ascii="Arial" w:hAnsi="Arial" w:cs="Arial"/>
                <w:color w:val="000000"/>
                <w:sz w:val="18"/>
                <w:szCs w:val="18"/>
                <w:lang w:eastAsia="en-US"/>
              </w:rPr>
            </w:pPr>
          </w:p>
        </w:tc>
      </w:tr>
      <w:tr w:rsidR="00C02D20" w:rsidRPr="00A5606A" w14:paraId="4C60D965" w14:textId="77777777" w:rsidTr="00C02D20">
        <w:trPr>
          <w:trHeight w:val="20"/>
        </w:trPr>
        <w:tc>
          <w:tcPr>
            <w:tcW w:w="1021" w:type="pct"/>
            <w:tcBorders>
              <w:top w:val="single" w:sz="4" w:space="0" w:color="auto"/>
              <w:bottom w:val="double" w:sz="4" w:space="0" w:color="auto"/>
            </w:tcBorders>
            <w:shd w:val="clear" w:color="auto" w:fill="FFFFFF"/>
            <w:vAlign w:val="bottom"/>
            <w:hideMark/>
          </w:tcPr>
          <w:p w14:paraId="08FA2209" w14:textId="334B9784" w:rsidR="00C02D20" w:rsidRDefault="00C02D20" w:rsidP="00C02D20">
            <w:pPr>
              <w:autoSpaceDE w:val="0"/>
              <w:autoSpaceDN w:val="0"/>
              <w:adjustRightInd w:val="0"/>
              <w:rPr>
                <w:rFonts w:ascii="Arial" w:hAnsi="Arial" w:cs="Arial"/>
                <w:color w:val="000000"/>
                <w:sz w:val="18"/>
                <w:szCs w:val="18"/>
                <w:lang w:eastAsia="en-US"/>
              </w:rPr>
            </w:pPr>
            <w:r w:rsidRPr="00A5606A">
              <w:rPr>
                <w:rFonts w:ascii="Arial" w:hAnsi="Arial" w:cs="Arial"/>
                <w:b/>
                <w:bCs/>
                <w:color w:val="000000"/>
                <w:sz w:val="18"/>
                <w:szCs w:val="18"/>
              </w:rPr>
              <w:t>TOPLAM</w:t>
            </w:r>
          </w:p>
        </w:tc>
        <w:tc>
          <w:tcPr>
            <w:tcW w:w="564" w:type="pct"/>
            <w:tcBorders>
              <w:top w:val="single" w:sz="4" w:space="0" w:color="auto"/>
              <w:bottom w:val="double" w:sz="4" w:space="0" w:color="auto"/>
            </w:tcBorders>
            <w:shd w:val="clear" w:color="auto" w:fill="FFFFFF"/>
            <w:vAlign w:val="bottom"/>
          </w:tcPr>
          <w:p w14:paraId="7EF85BF4" w14:textId="33DE0F6C" w:rsidR="00C02D20" w:rsidRPr="00A06974" w:rsidRDefault="00C02D20" w:rsidP="00C02D20">
            <w:pPr>
              <w:jc w:val="right"/>
              <w:rPr>
                <w:rFonts w:ascii="Arial" w:hAnsi="Arial" w:cs="Arial"/>
                <w:b/>
                <w:bCs/>
                <w:color w:val="000000"/>
                <w:sz w:val="18"/>
                <w:szCs w:val="18"/>
              </w:rPr>
            </w:pPr>
            <w:r w:rsidRPr="008A2BEE">
              <w:rPr>
                <w:rFonts w:ascii="Arial" w:hAnsi="Arial" w:cs="Arial"/>
                <w:b/>
                <w:color w:val="000000"/>
                <w:sz w:val="18"/>
                <w:szCs w:val="18"/>
              </w:rPr>
              <w:t>26.084.554</w:t>
            </w:r>
          </w:p>
        </w:tc>
        <w:tc>
          <w:tcPr>
            <w:tcW w:w="791" w:type="pct"/>
            <w:tcBorders>
              <w:top w:val="single" w:sz="4" w:space="0" w:color="auto"/>
              <w:bottom w:val="double" w:sz="4" w:space="0" w:color="auto"/>
            </w:tcBorders>
            <w:shd w:val="clear" w:color="auto" w:fill="FFFFFF"/>
            <w:vAlign w:val="bottom"/>
          </w:tcPr>
          <w:p w14:paraId="18EC91AF" w14:textId="1BAFE0FF" w:rsidR="00C02D20" w:rsidRPr="00A06974" w:rsidRDefault="00C02D20" w:rsidP="00C02D20">
            <w:pPr>
              <w:jc w:val="right"/>
              <w:rPr>
                <w:rFonts w:ascii="Arial" w:hAnsi="Arial" w:cs="Arial"/>
                <w:b/>
                <w:bCs/>
                <w:color w:val="000000"/>
                <w:sz w:val="18"/>
                <w:szCs w:val="18"/>
              </w:rPr>
            </w:pPr>
            <w:r w:rsidRPr="008A2BEE">
              <w:rPr>
                <w:rFonts w:ascii="Arial" w:hAnsi="Arial" w:cs="Arial"/>
                <w:b/>
                <w:color w:val="000000"/>
                <w:sz w:val="18"/>
                <w:szCs w:val="18"/>
              </w:rPr>
              <w:t>6.612.054</w:t>
            </w:r>
          </w:p>
        </w:tc>
        <w:tc>
          <w:tcPr>
            <w:tcW w:w="866" w:type="pct"/>
            <w:tcBorders>
              <w:top w:val="single" w:sz="4" w:space="0" w:color="auto"/>
              <w:bottom w:val="double" w:sz="4" w:space="0" w:color="auto"/>
            </w:tcBorders>
            <w:shd w:val="clear" w:color="auto" w:fill="FFFFFF"/>
            <w:vAlign w:val="bottom"/>
          </w:tcPr>
          <w:p w14:paraId="469DABBC" w14:textId="420ABD77" w:rsidR="00C02D20" w:rsidRPr="00A06974" w:rsidRDefault="00C02D20" w:rsidP="00C02D20">
            <w:pPr>
              <w:jc w:val="right"/>
              <w:rPr>
                <w:rFonts w:ascii="Arial" w:hAnsi="Arial" w:cs="Arial"/>
                <w:b/>
                <w:bCs/>
                <w:color w:val="000000"/>
                <w:sz w:val="18"/>
                <w:szCs w:val="18"/>
              </w:rPr>
            </w:pPr>
            <w:r w:rsidRPr="008A2BEE">
              <w:rPr>
                <w:rFonts w:ascii="Arial" w:hAnsi="Arial" w:cs="Arial"/>
                <w:b/>
                <w:color w:val="000000"/>
                <w:sz w:val="18"/>
                <w:szCs w:val="18"/>
              </w:rPr>
              <w:t>25.243.844</w:t>
            </w:r>
          </w:p>
        </w:tc>
        <w:tc>
          <w:tcPr>
            <w:tcW w:w="822" w:type="pct"/>
            <w:tcBorders>
              <w:top w:val="single" w:sz="4" w:space="0" w:color="auto"/>
              <w:bottom w:val="double" w:sz="4" w:space="0" w:color="auto"/>
            </w:tcBorders>
            <w:shd w:val="clear" w:color="auto" w:fill="FFFFFF"/>
            <w:vAlign w:val="bottom"/>
          </w:tcPr>
          <w:p w14:paraId="29D217E0" w14:textId="4CAB0D48" w:rsidR="00C02D20" w:rsidRPr="00A06974" w:rsidRDefault="00C02D20" w:rsidP="00C02D20">
            <w:pPr>
              <w:jc w:val="right"/>
              <w:rPr>
                <w:rFonts w:ascii="Arial" w:hAnsi="Arial" w:cs="Arial"/>
                <w:b/>
                <w:bCs/>
                <w:color w:val="000000"/>
                <w:sz w:val="18"/>
                <w:szCs w:val="18"/>
              </w:rPr>
            </w:pPr>
            <w:r w:rsidRPr="008A2BEE">
              <w:rPr>
                <w:rFonts w:ascii="Arial" w:hAnsi="Arial" w:cs="Arial"/>
                <w:b/>
                <w:color w:val="000000"/>
                <w:sz w:val="18"/>
                <w:szCs w:val="18"/>
              </w:rPr>
              <w:t>6.678.26</w:t>
            </w:r>
            <w:r>
              <w:rPr>
                <w:rFonts w:ascii="Arial" w:hAnsi="Arial" w:cs="Arial"/>
                <w:b/>
                <w:color w:val="000000"/>
                <w:sz w:val="18"/>
                <w:szCs w:val="18"/>
              </w:rPr>
              <w:t>5</w:t>
            </w:r>
          </w:p>
        </w:tc>
        <w:tc>
          <w:tcPr>
            <w:tcW w:w="482" w:type="pct"/>
            <w:tcBorders>
              <w:top w:val="single" w:sz="4" w:space="0" w:color="auto"/>
              <w:bottom w:val="double" w:sz="4" w:space="0" w:color="auto"/>
            </w:tcBorders>
            <w:shd w:val="clear" w:color="auto" w:fill="FFFFFF"/>
            <w:noWrap/>
            <w:vAlign w:val="bottom"/>
          </w:tcPr>
          <w:p w14:paraId="7BEAB846" w14:textId="23D8A930" w:rsidR="00C02D20" w:rsidRPr="00A06974" w:rsidRDefault="00C02D20" w:rsidP="00C02D20">
            <w:pPr>
              <w:jc w:val="right"/>
              <w:rPr>
                <w:rFonts w:ascii="Arial" w:hAnsi="Arial" w:cs="Arial"/>
                <w:b/>
                <w:bCs/>
                <w:color w:val="000000"/>
                <w:sz w:val="18"/>
                <w:szCs w:val="18"/>
              </w:rPr>
            </w:pPr>
            <w:r w:rsidRPr="00AC562D">
              <w:rPr>
                <w:rFonts w:ascii="Arial" w:hAnsi="Arial" w:cs="Arial"/>
                <w:b/>
                <w:color w:val="000000"/>
                <w:sz w:val="18"/>
                <w:szCs w:val="18"/>
              </w:rPr>
              <w:t>3,33</w:t>
            </w:r>
          </w:p>
        </w:tc>
        <w:tc>
          <w:tcPr>
            <w:tcW w:w="454" w:type="pct"/>
            <w:tcBorders>
              <w:top w:val="single" w:sz="4" w:space="0" w:color="auto"/>
              <w:bottom w:val="double" w:sz="4" w:space="0" w:color="auto"/>
            </w:tcBorders>
            <w:shd w:val="clear" w:color="auto" w:fill="FFFFFF"/>
            <w:noWrap/>
            <w:vAlign w:val="bottom"/>
          </w:tcPr>
          <w:p w14:paraId="76AC55B4" w14:textId="1A733605" w:rsidR="00C02D20" w:rsidRPr="00A06974" w:rsidRDefault="00C02D20" w:rsidP="00C02D20">
            <w:pPr>
              <w:jc w:val="right"/>
              <w:rPr>
                <w:rFonts w:ascii="Arial" w:hAnsi="Arial" w:cs="Arial"/>
                <w:b/>
                <w:bCs/>
                <w:color w:val="000000"/>
                <w:sz w:val="18"/>
                <w:szCs w:val="18"/>
              </w:rPr>
            </w:pPr>
            <w:r w:rsidRPr="00AC562D">
              <w:rPr>
                <w:rFonts w:ascii="Arial" w:hAnsi="Arial" w:cs="Arial"/>
                <w:b/>
                <w:color w:val="000000"/>
                <w:sz w:val="18"/>
                <w:szCs w:val="18"/>
              </w:rPr>
              <w:t>(0,99)</w:t>
            </w:r>
          </w:p>
        </w:tc>
      </w:tr>
    </w:tbl>
    <w:p w14:paraId="3A80CD09" w14:textId="77777777" w:rsidR="003F45C2" w:rsidRPr="00A5606A" w:rsidRDefault="003F45C2" w:rsidP="003F45C2">
      <w:pPr>
        <w:ind w:left="360"/>
        <w:jc w:val="both"/>
        <w:rPr>
          <w:rFonts w:ascii="Arial" w:hAnsi="Arial" w:cs="Arial"/>
          <w:iCs/>
          <w:kern w:val="1"/>
          <w:sz w:val="18"/>
          <w:szCs w:val="18"/>
        </w:rPr>
      </w:pPr>
    </w:p>
    <w:tbl>
      <w:tblPr>
        <w:tblW w:w="5000" w:type="pct"/>
        <w:tblLayout w:type="fixed"/>
        <w:tblCellMar>
          <w:left w:w="70" w:type="dxa"/>
          <w:right w:w="70" w:type="dxa"/>
        </w:tblCellMar>
        <w:tblLook w:val="04A0" w:firstRow="1" w:lastRow="0" w:firstColumn="1" w:lastColumn="0" w:noHBand="0" w:noVBand="1"/>
      </w:tblPr>
      <w:tblGrid>
        <w:gridCol w:w="1593"/>
        <w:gridCol w:w="1360"/>
        <w:gridCol w:w="1484"/>
        <w:gridCol w:w="1622"/>
        <w:gridCol w:w="1553"/>
        <w:gridCol w:w="872"/>
        <w:gridCol w:w="872"/>
      </w:tblGrid>
      <w:tr w:rsidR="003F45C2" w:rsidRPr="00A5606A" w14:paraId="093C8B6B" w14:textId="77777777" w:rsidTr="00C02D20">
        <w:trPr>
          <w:trHeight w:val="20"/>
        </w:trPr>
        <w:tc>
          <w:tcPr>
            <w:tcW w:w="851" w:type="pct"/>
            <w:vMerge w:val="restart"/>
            <w:tcBorders>
              <w:top w:val="single" w:sz="4" w:space="0" w:color="auto"/>
            </w:tcBorders>
            <w:shd w:val="clear" w:color="auto" w:fill="FFFFFF"/>
            <w:vAlign w:val="center"/>
            <w:hideMark/>
          </w:tcPr>
          <w:p w14:paraId="7A46A7D6" w14:textId="77777777" w:rsidR="003F45C2" w:rsidRPr="00A5606A" w:rsidRDefault="003F45C2" w:rsidP="00C02D20">
            <w:pPr>
              <w:jc w:val="center"/>
              <w:rPr>
                <w:rFonts w:ascii="Arial" w:hAnsi="Arial" w:cs="Arial"/>
                <w:b/>
                <w:bCs/>
                <w:color w:val="000000"/>
                <w:sz w:val="18"/>
                <w:szCs w:val="18"/>
              </w:rPr>
            </w:pPr>
            <w:r w:rsidRPr="00A5606A">
              <w:rPr>
                <w:rFonts w:ascii="Arial" w:hAnsi="Arial" w:cs="Arial"/>
                <w:b/>
                <w:bCs/>
                <w:color w:val="000000"/>
                <w:sz w:val="18"/>
                <w:szCs w:val="18"/>
              </w:rPr>
              <w:t>TL ve ABD Doları Karşılığı</w:t>
            </w:r>
          </w:p>
        </w:tc>
        <w:tc>
          <w:tcPr>
            <w:tcW w:w="1520" w:type="pct"/>
            <w:gridSpan w:val="2"/>
            <w:tcBorders>
              <w:top w:val="single" w:sz="4" w:space="0" w:color="auto"/>
              <w:bottom w:val="single" w:sz="4" w:space="0" w:color="auto"/>
            </w:tcBorders>
            <w:shd w:val="clear" w:color="auto" w:fill="FFFFFF"/>
            <w:noWrap/>
            <w:vAlign w:val="bottom"/>
            <w:hideMark/>
          </w:tcPr>
          <w:p w14:paraId="03A1A738" w14:textId="77777777" w:rsidR="003F45C2" w:rsidRPr="00A5606A" w:rsidRDefault="003F45C2" w:rsidP="00540D37">
            <w:pPr>
              <w:jc w:val="center"/>
              <w:rPr>
                <w:rFonts w:ascii="Arial" w:hAnsi="Arial" w:cs="Arial"/>
                <w:b/>
                <w:bCs/>
                <w:color w:val="000000"/>
                <w:sz w:val="18"/>
                <w:szCs w:val="18"/>
              </w:rPr>
            </w:pPr>
            <w:r w:rsidRPr="00A5606A">
              <w:rPr>
                <w:rFonts w:ascii="Arial" w:hAnsi="Arial" w:cs="Arial"/>
                <w:b/>
                <w:sz w:val="18"/>
                <w:szCs w:val="18"/>
              </w:rPr>
              <w:t>Cari Dönem</w:t>
            </w:r>
          </w:p>
        </w:tc>
        <w:tc>
          <w:tcPr>
            <w:tcW w:w="1697" w:type="pct"/>
            <w:gridSpan w:val="2"/>
            <w:tcBorders>
              <w:top w:val="single" w:sz="4" w:space="0" w:color="auto"/>
              <w:bottom w:val="single" w:sz="4" w:space="0" w:color="auto"/>
            </w:tcBorders>
            <w:shd w:val="clear" w:color="auto" w:fill="FFFFFF"/>
            <w:noWrap/>
            <w:vAlign w:val="bottom"/>
            <w:hideMark/>
          </w:tcPr>
          <w:p w14:paraId="6B98C72A" w14:textId="77777777" w:rsidR="003F45C2" w:rsidRPr="00A5606A" w:rsidRDefault="003F45C2" w:rsidP="00540D37">
            <w:pPr>
              <w:jc w:val="center"/>
              <w:rPr>
                <w:rFonts w:ascii="Arial" w:hAnsi="Arial" w:cs="Arial"/>
                <w:b/>
                <w:bCs/>
                <w:color w:val="000000"/>
                <w:sz w:val="18"/>
                <w:szCs w:val="18"/>
              </w:rPr>
            </w:pPr>
            <w:r w:rsidRPr="00A5606A">
              <w:rPr>
                <w:rFonts w:ascii="Arial" w:hAnsi="Arial" w:cs="Arial"/>
                <w:b/>
                <w:sz w:val="18"/>
                <w:szCs w:val="18"/>
              </w:rPr>
              <w:t>Önceki Dönem</w:t>
            </w:r>
          </w:p>
        </w:tc>
        <w:tc>
          <w:tcPr>
            <w:tcW w:w="932" w:type="pct"/>
            <w:gridSpan w:val="2"/>
            <w:tcBorders>
              <w:top w:val="single" w:sz="4" w:space="0" w:color="auto"/>
              <w:bottom w:val="single" w:sz="4" w:space="0" w:color="auto"/>
            </w:tcBorders>
            <w:shd w:val="clear" w:color="auto" w:fill="FFFFFF"/>
            <w:noWrap/>
            <w:vAlign w:val="center"/>
            <w:hideMark/>
          </w:tcPr>
          <w:p w14:paraId="5F1D7C75" w14:textId="77777777" w:rsidR="003F45C2" w:rsidRPr="00A5606A" w:rsidRDefault="003F45C2" w:rsidP="00540D37">
            <w:pPr>
              <w:jc w:val="center"/>
              <w:rPr>
                <w:rFonts w:ascii="Arial" w:hAnsi="Arial" w:cs="Arial"/>
                <w:b/>
                <w:bCs/>
                <w:color w:val="000000"/>
                <w:sz w:val="18"/>
                <w:szCs w:val="18"/>
              </w:rPr>
            </w:pPr>
            <w:r w:rsidRPr="00A5606A">
              <w:rPr>
                <w:rFonts w:ascii="Arial" w:hAnsi="Arial" w:cs="Arial"/>
                <w:b/>
                <w:bCs/>
                <w:color w:val="000000"/>
                <w:sz w:val="18"/>
                <w:szCs w:val="18"/>
              </w:rPr>
              <w:t>Değişim (%)</w:t>
            </w:r>
          </w:p>
        </w:tc>
      </w:tr>
      <w:tr w:rsidR="003F45C2" w:rsidRPr="00A5606A" w14:paraId="7E231E41" w14:textId="77777777" w:rsidTr="00540D37">
        <w:trPr>
          <w:trHeight w:val="20"/>
        </w:trPr>
        <w:tc>
          <w:tcPr>
            <w:tcW w:w="851" w:type="pct"/>
            <w:vMerge/>
            <w:tcBorders>
              <w:bottom w:val="single" w:sz="4" w:space="0" w:color="auto"/>
            </w:tcBorders>
            <w:shd w:val="clear" w:color="auto" w:fill="FFFFFF"/>
            <w:vAlign w:val="center"/>
            <w:hideMark/>
          </w:tcPr>
          <w:p w14:paraId="72BD4576" w14:textId="77777777" w:rsidR="003F45C2" w:rsidRPr="00A5606A" w:rsidRDefault="003F45C2" w:rsidP="00540D37">
            <w:pPr>
              <w:rPr>
                <w:rFonts w:ascii="Arial" w:hAnsi="Arial" w:cs="Arial"/>
                <w:b/>
                <w:bCs/>
                <w:color w:val="000000"/>
                <w:sz w:val="18"/>
                <w:szCs w:val="18"/>
              </w:rPr>
            </w:pPr>
          </w:p>
        </w:tc>
        <w:tc>
          <w:tcPr>
            <w:tcW w:w="727" w:type="pct"/>
            <w:tcBorders>
              <w:top w:val="single" w:sz="4" w:space="0" w:color="auto"/>
              <w:bottom w:val="single" w:sz="4" w:space="0" w:color="auto"/>
            </w:tcBorders>
            <w:shd w:val="clear" w:color="auto" w:fill="FFFFFF"/>
            <w:vAlign w:val="bottom"/>
            <w:hideMark/>
          </w:tcPr>
          <w:p w14:paraId="621EA58B" w14:textId="77777777" w:rsidR="003F45C2" w:rsidRPr="00A5606A" w:rsidRDefault="003F45C2" w:rsidP="00540D37">
            <w:pPr>
              <w:jc w:val="right"/>
              <w:rPr>
                <w:rFonts w:ascii="Arial" w:hAnsi="Arial" w:cs="Arial"/>
                <w:b/>
                <w:bCs/>
                <w:color w:val="000000"/>
                <w:sz w:val="18"/>
                <w:szCs w:val="18"/>
              </w:rPr>
            </w:pPr>
            <w:r w:rsidRPr="00A5606A">
              <w:rPr>
                <w:rFonts w:ascii="Arial" w:hAnsi="Arial" w:cs="Arial"/>
                <w:b/>
                <w:bCs/>
                <w:color w:val="000000"/>
                <w:sz w:val="18"/>
                <w:szCs w:val="18"/>
              </w:rPr>
              <w:t>TL</w:t>
            </w:r>
            <w:r w:rsidRPr="00A5606A">
              <w:rPr>
                <w:rFonts w:ascii="Arial" w:hAnsi="Arial" w:cs="Arial"/>
                <w:b/>
                <w:bCs/>
                <w:color w:val="000000"/>
                <w:sz w:val="18"/>
                <w:szCs w:val="18"/>
              </w:rPr>
              <w:br/>
              <w:t>Karşılığı</w:t>
            </w:r>
          </w:p>
        </w:tc>
        <w:tc>
          <w:tcPr>
            <w:tcW w:w="793" w:type="pct"/>
            <w:tcBorders>
              <w:top w:val="single" w:sz="4" w:space="0" w:color="auto"/>
              <w:bottom w:val="single" w:sz="4" w:space="0" w:color="auto"/>
            </w:tcBorders>
            <w:shd w:val="clear" w:color="auto" w:fill="FFFFFF"/>
            <w:vAlign w:val="bottom"/>
            <w:hideMark/>
          </w:tcPr>
          <w:p w14:paraId="4CC1B211" w14:textId="77777777" w:rsidR="003F45C2" w:rsidRPr="00A5606A" w:rsidRDefault="003F45C2" w:rsidP="00540D37">
            <w:pPr>
              <w:jc w:val="right"/>
              <w:rPr>
                <w:rFonts w:ascii="Arial" w:hAnsi="Arial" w:cs="Arial"/>
                <w:b/>
                <w:bCs/>
                <w:color w:val="000000"/>
                <w:sz w:val="18"/>
                <w:szCs w:val="18"/>
              </w:rPr>
            </w:pPr>
            <w:r w:rsidRPr="00A5606A">
              <w:rPr>
                <w:rFonts w:ascii="Arial" w:hAnsi="Arial" w:cs="Arial"/>
                <w:b/>
                <w:bCs/>
                <w:color w:val="000000"/>
                <w:sz w:val="18"/>
                <w:szCs w:val="18"/>
              </w:rPr>
              <w:t>ABD Doları</w:t>
            </w:r>
            <w:r w:rsidRPr="00A5606A">
              <w:rPr>
                <w:rFonts w:ascii="Arial" w:hAnsi="Arial" w:cs="Arial"/>
                <w:b/>
                <w:bCs/>
                <w:color w:val="000000"/>
                <w:sz w:val="18"/>
                <w:szCs w:val="18"/>
              </w:rPr>
              <w:br/>
              <w:t>Karşılığı</w:t>
            </w:r>
          </w:p>
        </w:tc>
        <w:tc>
          <w:tcPr>
            <w:tcW w:w="867" w:type="pct"/>
            <w:tcBorders>
              <w:top w:val="single" w:sz="4" w:space="0" w:color="auto"/>
              <w:bottom w:val="single" w:sz="4" w:space="0" w:color="auto"/>
            </w:tcBorders>
            <w:shd w:val="clear" w:color="auto" w:fill="FFFFFF"/>
            <w:vAlign w:val="bottom"/>
            <w:hideMark/>
          </w:tcPr>
          <w:p w14:paraId="3DD91795" w14:textId="77777777" w:rsidR="003F45C2" w:rsidRPr="00A5606A" w:rsidRDefault="003F45C2" w:rsidP="00540D37">
            <w:pPr>
              <w:jc w:val="right"/>
              <w:rPr>
                <w:rFonts w:ascii="Arial" w:hAnsi="Arial" w:cs="Arial"/>
                <w:b/>
                <w:bCs/>
                <w:color w:val="000000"/>
                <w:sz w:val="18"/>
                <w:szCs w:val="18"/>
              </w:rPr>
            </w:pPr>
            <w:r w:rsidRPr="00A5606A">
              <w:rPr>
                <w:rFonts w:ascii="Arial" w:hAnsi="Arial" w:cs="Arial"/>
                <w:b/>
                <w:bCs/>
                <w:color w:val="000000"/>
                <w:sz w:val="18"/>
                <w:szCs w:val="18"/>
              </w:rPr>
              <w:t>TL</w:t>
            </w:r>
            <w:r w:rsidRPr="00A5606A">
              <w:rPr>
                <w:rFonts w:ascii="Arial" w:hAnsi="Arial" w:cs="Arial"/>
                <w:b/>
                <w:bCs/>
                <w:color w:val="000000"/>
                <w:sz w:val="18"/>
                <w:szCs w:val="18"/>
              </w:rPr>
              <w:br/>
              <w:t>Karşılığı</w:t>
            </w:r>
          </w:p>
        </w:tc>
        <w:tc>
          <w:tcPr>
            <w:tcW w:w="830" w:type="pct"/>
            <w:tcBorders>
              <w:top w:val="single" w:sz="4" w:space="0" w:color="auto"/>
              <w:bottom w:val="single" w:sz="4" w:space="0" w:color="auto"/>
            </w:tcBorders>
            <w:shd w:val="clear" w:color="auto" w:fill="FFFFFF"/>
            <w:vAlign w:val="bottom"/>
            <w:hideMark/>
          </w:tcPr>
          <w:p w14:paraId="4C6A8E10" w14:textId="77777777" w:rsidR="003F45C2" w:rsidRPr="00A5606A" w:rsidRDefault="003F45C2" w:rsidP="00540D37">
            <w:pPr>
              <w:jc w:val="right"/>
              <w:rPr>
                <w:rFonts w:ascii="Arial" w:hAnsi="Arial" w:cs="Arial"/>
                <w:b/>
                <w:bCs/>
                <w:color w:val="000000"/>
                <w:sz w:val="18"/>
                <w:szCs w:val="18"/>
              </w:rPr>
            </w:pPr>
            <w:r w:rsidRPr="00A5606A">
              <w:rPr>
                <w:rFonts w:ascii="Arial" w:hAnsi="Arial" w:cs="Arial"/>
                <w:b/>
                <w:bCs/>
                <w:color w:val="000000"/>
                <w:sz w:val="18"/>
                <w:szCs w:val="18"/>
              </w:rPr>
              <w:t>ABD Doları</w:t>
            </w:r>
            <w:r w:rsidRPr="00A5606A">
              <w:rPr>
                <w:rFonts w:ascii="Arial" w:hAnsi="Arial" w:cs="Arial"/>
                <w:b/>
                <w:bCs/>
                <w:color w:val="000000"/>
                <w:sz w:val="18"/>
                <w:szCs w:val="18"/>
              </w:rPr>
              <w:br/>
              <w:t>Karşılığı</w:t>
            </w:r>
          </w:p>
        </w:tc>
        <w:tc>
          <w:tcPr>
            <w:tcW w:w="466" w:type="pct"/>
            <w:tcBorders>
              <w:top w:val="single" w:sz="4" w:space="0" w:color="auto"/>
              <w:bottom w:val="single" w:sz="4" w:space="0" w:color="auto"/>
            </w:tcBorders>
            <w:shd w:val="clear" w:color="auto" w:fill="FFFFFF"/>
            <w:noWrap/>
            <w:vAlign w:val="bottom"/>
            <w:hideMark/>
          </w:tcPr>
          <w:p w14:paraId="2ED8DAF9" w14:textId="77777777" w:rsidR="003F45C2" w:rsidRPr="00A5606A" w:rsidRDefault="003F45C2" w:rsidP="00540D37">
            <w:pPr>
              <w:jc w:val="right"/>
              <w:rPr>
                <w:rFonts w:ascii="Arial" w:hAnsi="Arial" w:cs="Arial"/>
                <w:b/>
                <w:bCs/>
                <w:color w:val="000000"/>
                <w:sz w:val="18"/>
                <w:szCs w:val="18"/>
              </w:rPr>
            </w:pPr>
            <w:r w:rsidRPr="00A5606A">
              <w:rPr>
                <w:rFonts w:ascii="Arial" w:hAnsi="Arial" w:cs="Arial"/>
                <w:b/>
                <w:bCs/>
                <w:color w:val="000000"/>
                <w:sz w:val="18"/>
                <w:szCs w:val="18"/>
              </w:rPr>
              <w:t>TL</w:t>
            </w:r>
          </w:p>
        </w:tc>
        <w:tc>
          <w:tcPr>
            <w:tcW w:w="466" w:type="pct"/>
            <w:tcBorders>
              <w:top w:val="single" w:sz="4" w:space="0" w:color="auto"/>
              <w:bottom w:val="single" w:sz="4" w:space="0" w:color="auto"/>
            </w:tcBorders>
            <w:shd w:val="clear" w:color="auto" w:fill="FFFFFF"/>
            <w:noWrap/>
            <w:vAlign w:val="bottom"/>
            <w:hideMark/>
          </w:tcPr>
          <w:p w14:paraId="50555028" w14:textId="77777777" w:rsidR="003F45C2" w:rsidRPr="00A5606A" w:rsidRDefault="003F45C2" w:rsidP="00540D37">
            <w:pPr>
              <w:jc w:val="right"/>
              <w:rPr>
                <w:rFonts w:ascii="Arial" w:hAnsi="Arial" w:cs="Arial"/>
                <w:b/>
                <w:bCs/>
                <w:color w:val="000000"/>
                <w:sz w:val="18"/>
                <w:szCs w:val="18"/>
              </w:rPr>
            </w:pPr>
            <w:r w:rsidRPr="00A5606A">
              <w:rPr>
                <w:rFonts w:ascii="Arial" w:hAnsi="Arial" w:cs="Arial"/>
                <w:b/>
                <w:bCs/>
                <w:color w:val="000000"/>
                <w:sz w:val="18"/>
                <w:szCs w:val="18"/>
              </w:rPr>
              <w:t xml:space="preserve">ABD </w:t>
            </w:r>
          </w:p>
          <w:p w14:paraId="73F0F63B" w14:textId="77777777" w:rsidR="003F45C2" w:rsidRPr="00A5606A" w:rsidRDefault="003F45C2" w:rsidP="00540D37">
            <w:pPr>
              <w:jc w:val="right"/>
              <w:rPr>
                <w:rFonts w:ascii="Arial" w:hAnsi="Arial" w:cs="Arial"/>
                <w:b/>
                <w:bCs/>
                <w:color w:val="000000"/>
                <w:sz w:val="18"/>
                <w:szCs w:val="18"/>
              </w:rPr>
            </w:pPr>
            <w:r w:rsidRPr="00A5606A">
              <w:rPr>
                <w:rFonts w:ascii="Arial" w:hAnsi="Arial" w:cs="Arial"/>
                <w:b/>
                <w:bCs/>
                <w:color w:val="000000"/>
                <w:sz w:val="18"/>
                <w:szCs w:val="18"/>
              </w:rPr>
              <w:t>Doları</w:t>
            </w:r>
          </w:p>
        </w:tc>
      </w:tr>
      <w:tr w:rsidR="003F45C2" w:rsidRPr="00A5606A" w14:paraId="6F086417" w14:textId="77777777" w:rsidTr="00540D37">
        <w:trPr>
          <w:trHeight w:val="20"/>
        </w:trPr>
        <w:tc>
          <w:tcPr>
            <w:tcW w:w="851" w:type="pct"/>
            <w:tcBorders>
              <w:top w:val="single" w:sz="4" w:space="0" w:color="auto"/>
            </w:tcBorders>
            <w:shd w:val="clear" w:color="auto" w:fill="auto"/>
            <w:noWrap/>
            <w:vAlign w:val="bottom"/>
          </w:tcPr>
          <w:p w14:paraId="244CA850" w14:textId="77777777" w:rsidR="003F45C2" w:rsidRPr="00A5606A" w:rsidRDefault="003F45C2" w:rsidP="00540D37">
            <w:pPr>
              <w:ind w:leftChars="-5" w:left="1" w:hangingChars="7" w:hanging="13"/>
              <w:rPr>
                <w:rFonts w:ascii="Arial" w:hAnsi="Arial" w:cs="Arial"/>
                <w:color w:val="000000"/>
                <w:sz w:val="18"/>
                <w:szCs w:val="18"/>
              </w:rPr>
            </w:pPr>
          </w:p>
        </w:tc>
        <w:tc>
          <w:tcPr>
            <w:tcW w:w="727" w:type="pct"/>
            <w:tcBorders>
              <w:top w:val="single" w:sz="4" w:space="0" w:color="auto"/>
            </w:tcBorders>
            <w:shd w:val="clear" w:color="auto" w:fill="auto"/>
            <w:vAlign w:val="center"/>
          </w:tcPr>
          <w:p w14:paraId="2BE1D2EA" w14:textId="77777777" w:rsidR="003F45C2" w:rsidRPr="00A5606A" w:rsidRDefault="003F45C2" w:rsidP="00540D37">
            <w:pPr>
              <w:jc w:val="right"/>
              <w:rPr>
                <w:rFonts w:ascii="Arial" w:hAnsi="Arial" w:cs="Arial"/>
                <w:color w:val="000000"/>
                <w:sz w:val="18"/>
                <w:szCs w:val="18"/>
              </w:rPr>
            </w:pPr>
          </w:p>
        </w:tc>
        <w:tc>
          <w:tcPr>
            <w:tcW w:w="793" w:type="pct"/>
            <w:tcBorders>
              <w:top w:val="single" w:sz="4" w:space="0" w:color="auto"/>
            </w:tcBorders>
            <w:shd w:val="clear" w:color="auto" w:fill="auto"/>
            <w:noWrap/>
            <w:vAlign w:val="center"/>
          </w:tcPr>
          <w:p w14:paraId="11652A49" w14:textId="77777777" w:rsidR="003F45C2" w:rsidRPr="00A5606A" w:rsidRDefault="003F45C2" w:rsidP="00540D37">
            <w:pPr>
              <w:jc w:val="right"/>
              <w:rPr>
                <w:rFonts w:ascii="Arial" w:hAnsi="Arial" w:cs="Arial"/>
                <w:color w:val="000000"/>
                <w:sz w:val="18"/>
                <w:szCs w:val="18"/>
              </w:rPr>
            </w:pPr>
          </w:p>
        </w:tc>
        <w:tc>
          <w:tcPr>
            <w:tcW w:w="867" w:type="pct"/>
            <w:tcBorders>
              <w:top w:val="single" w:sz="4" w:space="0" w:color="auto"/>
            </w:tcBorders>
            <w:shd w:val="clear" w:color="auto" w:fill="auto"/>
            <w:noWrap/>
            <w:vAlign w:val="center"/>
          </w:tcPr>
          <w:p w14:paraId="7113ECBC" w14:textId="77777777" w:rsidR="003F45C2" w:rsidRPr="00A5606A" w:rsidRDefault="003F45C2" w:rsidP="00540D37">
            <w:pPr>
              <w:jc w:val="right"/>
              <w:rPr>
                <w:rFonts w:ascii="Arial" w:hAnsi="Arial" w:cs="Arial"/>
                <w:color w:val="000000"/>
                <w:sz w:val="18"/>
                <w:szCs w:val="18"/>
              </w:rPr>
            </w:pPr>
          </w:p>
        </w:tc>
        <w:tc>
          <w:tcPr>
            <w:tcW w:w="830" w:type="pct"/>
            <w:tcBorders>
              <w:top w:val="single" w:sz="4" w:space="0" w:color="auto"/>
            </w:tcBorders>
            <w:shd w:val="clear" w:color="auto" w:fill="auto"/>
            <w:noWrap/>
            <w:vAlign w:val="center"/>
          </w:tcPr>
          <w:p w14:paraId="246DEDAC" w14:textId="77777777" w:rsidR="003F45C2" w:rsidRPr="00A5606A" w:rsidRDefault="003F45C2" w:rsidP="00540D37">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14:paraId="28439F40" w14:textId="77777777" w:rsidR="003F45C2" w:rsidRPr="00A5606A" w:rsidRDefault="003F45C2" w:rsidP="00540D37">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14:paraId="454123D4" w14:textId="77777777" w:rsidR="003F45C2" w:rsidRPr="00A5606A" w:rsidRDefault="003F45C2" w:rsidP="00540D37">
            <w:pPr>
              <w:jc w:val="right"/>
              <w:rPr>
                <w:rFonts w:ascii="Arial" w:hAnsi="Arial" w:cs="Arial"/>
                <w:color w:val="000000"/>
                <w:sz w:val="18"/>
                <w:szCs w:val="18"/>
              </w:rPr>
            </w:pPr>
          </w:p>
        </w:tc>
      </w:tr>
      <w:tr w:rsidR="00302E8F" w:rsidRPr="00A5606A" w14:paraId="411B68F2" w14:textId="77777777" w:rsidTr="00540D37">
        <w:trPr>
          <w:trHeight w:val="105"/>
        </w:trPr>
        <w:tc>
          <w:tcPr>
            <w:tcW w:w="851" w:type="pct"/>
            <w:shd w:val="clear" w:color="auto" w:fill="auto"/>
            <w:noWrap/>
            <w:vAlign w:val="bottom"/>
            <w:hideMark/>
          </w:tcPr>
          <w:p w14:paraId="2FF4ABA9" w14:textId="77777777" w:rsidR="00302E8F" w:rsidRPr="00A5606A" w:rsidRDefault="00302E8F" w:rsidP="00302E8F">
            <w:pPr>
              <w:ind w:leftChars="-5" w:left="1" w:hangingChars="7" w:hanging="13"/>
              <w:rPr>
                <w:rFonts w:ascii="Arial" w:hAnsi="Arial" w:cs="Arial"/>
                <w:color w:val="000000"/>
                <w:sz w:val="18"/>
                <w:szCs w:val="18"/>
              </w:rPr>
            </w:pPr>
            <w:r w:rsidRPr="00A5606A">
              <w:rPr>
                <w:rFonts w:ascii="Arial" w:hAnsi="Arial" w:cs="Arial"/>
                <w:color w:val="000000"/>
                <w:sz w:val="18"/>
                <w:szCs w:val="18"/>
              </w:rPr>
              <w:t xml:space="preserve">Krediler </w:t>
            </w:r>
            <w:r w:rsidRPr="00A5606A">
              <w:rPr>
                <w:rFonts w:ascii="Arial" w:hAnsi="Arial" w:cs="Arial"/>
                <w:color w:val="000000"/>
                <w:sz w:val="18"/>
                <w:szCs w:val="18"/>
                <w:vertAlign w:val="superscript"/>
              </w:rPr>
              <w:t>(*)</w:t>
            </w:r>
          </w:p>
        </w:tc>
        <w:tc>
          <w:tcPr>
            <w:tcW w:w="727" w:type="pct"/>
            <w:tcBorders>
              <w:top w:val="nil"/>
              <w:left w:val="nil"/>
              <w:bottom w:val="nil"/>
              <w:right w:val="nil"/>
            </w:tcBorders>
            <w:shd w:val="clear" w:color="auto" w:fill="auto"/>
            <w:vAlign w:val="bottom"/>
          </w:tcPr>
          <w:p w14:paraId="586A3C0C" w14:textId="3C1CC54F" w:rsidR="00302E8F" w:rsidRPr="00A5606A" w:rsidRDefault="00302E8F" w:rsidP="00302E8F">
            <w:pPr>
              <w:jc w:val="right"/>
              <w:rPr>
                <w:rFonts w:ascii="Arial" w:hAnsi="Arial" w:cs="Arial"/>
                <w:color w:val="000000"/>
                <w:sz w:val="18"/>
                <w:szCs w:val="18"/>
              </w:rPr>
            </w:pPr>
            <w:r w:rsidRPr="008A2BEE">
              <w:rPr>
                <w:rFonts w:ascii="Arial" w:hAnsi="Arial" w:cs="Arial"/>
                <w:color w:val="000000"/>
                <w:sz w:val="18"/>
                <w:szCs w:val="18"/>
              </w:rPr>
              <w:t>25.604.484</w:t>
            </w:r>
          </w:p>
        </w:tc>
        <w:tc>
          <w:tcPr>
            <w:tcW w:w="793" w:type="pct"/>
            <w:tcBorders>
              <w:top w:val="nil"/>
              <w:left w:val="nil"/>
              <w:bottom w:val="nil"/>
              <w:right w:val="nil"/>
            </w:tcBorders>
            <w:shd w:val="clear" w:color="auto" w:fill="auto"/>
            <w:noWrap/>
            <w:vAlign w:val="bottom"/>
          </w:tcPr>
          <w:p w14:paraId="7E8E8766" w14:textId="09916DAD" w:rsidR="00302E8F" w:rsidRPr="00A5606A" w:rsidRDefault="00302E8F" w:rsidP="00302E8F">
            <w:pPr>
              <w:jc w:val="right"/>
              <w:rPr>
                <w:rFonts w:ascii="Arial" w:hAnsi="Arial" w:cs="Arial"/>
                <w:color w:val="000000"/>
                <w:sz w:val="18"/>
                <w:szCs w:val="18"/>
              </w:rPr>
            </w:pPr>
            <w:r w:rsidRPr="008A2BEE">
              <w:rPr>
                <w:rFonts w:ascii="Arial" w:hAnsi="Arial" w:cs="Arial"/>
                <w:color w:val="000000"/>
                <w:sz w:val="18"/>
                <w:szCs w:val="18"/>
              </w:rPr>
              <w:t>6.490.363</w:t>
            </w:r>
          </w:p>
        </w:tc>
        <w:tc>
          <w:tcPr>
            <w:tcW w:w="867" w:type="pct"/>
            <w:tcBorders>
              <w:top w:val="nil"/>
              <w:left w:val="nil"/>
              <w:bottom w:val="nil"/>
              <w:right w:val="nil"/>
            </w:tcBorders>
            <w:shd w:val="clear" w:color="auto" w:fill="auto"/>
            <w:noWrap/>
            <w:vAlign w:val="bottom"/>
          </w:tcPr>
          <w:p w14:paraId="3CED5B9A" w14:textId="69F2FB04" w:rsidR="00302E8F" w:rsidRPr="00A5606A" w:rsidRDefault="00302E8F" w:rsidP="00302E8F">
            <w:pPr>
              <w:jc w:val="right"/>
              <w:rPr>
                <w:rFonts w:ascii="Arial" w:hAnsi="Arial" w:cs="Arial"/>
                <w:color w:val="000000"/>
                <w:sz w:val="18"/>
                <w:szCs w:val="18"/>
              </w:rPr>
            </w:pPr>
            <w:r w:rsidRPr="008A2BEE">
              <w:rPr>
                <w:rFonts w:ascii="Arial" w:hAnsi="Arial" w:cs="Arial"/>
                <w:color w:val="000000"/>
                <w:sz w:val="18"/>
                <w:szCs w:val="18"/>
              </w:rPr>
              <w:t>24.680.290</w:t>
            </w:r>
          </w:p>
        </w:tc>
        <w:tc>
          <w:tcPr>
            <w:tcW w:w="830" w:type="pct"/>
            <w:tcBorders>
              <w:top w:val="nil"/>
              <w:left w:val="nil"/>
              <w:bottom w:val="nil"/>
              <w:right w:val="nil"/>
            </w:tcBorders>
            <w:shd w:val="clear" w:color="auto" w:fill="auto"/>
            <w:noWrap/>
            <w:vAlign w:val="bottom"/>
          </w:tcPr>
          <w:p w14:paraId="78DFED0C" w14:textId="4B448DD1" w:rsidR="00302E8F" w:rsidRPr="00A5606A" w:rsidRDefault="00302E8F" w:rsidP="00302E8F">
            <w:pPr>
              <w:jc w:val="right"/>
              <w:rPr>
                <w:rFonts w:ascii="Arial" w:hAnsi="Arial" w:cs="Arial"/>
                <w:color w:val="000000"/>
                <w:sz w:val="18"/>
                <w:szCs w:val="18"/>
              </w:rPr>
            </w:pPr>
            <w:r w:rsidRPr="008A2BEE">
              <w:rPr>
                <w:rFonts w:ascii="Arial" w:hAnsi="Arial" w:cs="Arial"/>
                <w:color w:val="000000"/>
                <w:sz w:val="18"/>
                <w:szCs w:val="18"/>
              </w:rPr>
              <w:t>6.529.177</w:t>
            </w:r>
          </w:p>
        </w:tc>
        <w:tc>
          <w:tcPr>
            <w:tcW w:w="466" w:type="pct"/>
            <w:tcBorders>
              <w:top w:val="nil"/>
              <w:left w:val="nil"/>
              <w:bottom w:val="nil"/>
              <w:right w:val="nil"/>
            </w:tcBorders>
            <w:shd w:val="clear" w:color="auto" w:fill="auto"/>
            <w:noWrap/>
            <w:vAlign w:val="bottom"/>
          </w:tcPr>
          <w:p w14:paraId="4195D7DA" w14:textId="6FEB2BBA" w:rsidR="00302E8F" w:rsidRPr="00A5606A" w:rsidRDefault="00302E8F" w:rsidP="00302E8F">
            <w:pPr>
              <w:jc w:val="right"/>
              <w:rPr>
                <w:rFonts w:ascii="Arial" w:hAnsi="Arial" w:cs="Arial"/>
                <w:color w:val="000000"/>
                <w:sz w:val="18"/>
                <w:szCs w:val="18"/>
              </w:rPr>
            </w:pPr>
            <w:r w:rsidRPr="00A5606A">
              <w:rPr>
                <w:rFonts w:ascii="Arial" w:hAnsi="Arial" w:cs="Arial"/>
                <w:color w:val="000000"/>
                <w:sz w:val="18"/>
                <w:szCs w:val="18"/>
              </w:rPr>
              <w:t>3,74</w:t>
            </w:r>
          </w:p>
        </w:tc>
        <w:tc>
          <w:tcPr>
            <w:tcW w:w="466" w:type="pct"/>
            <w:tcBorders>
              <w:top w:val="nil"/>
              <w:left w:val="nil"/>
              <w:bottom w:val="nil"/>
              <w:right w:val="nil"/>
            </w:tcBorders>
            <w:shd w:val="clear" w:color="auto" w:fill="auto"/>
            <w:noWrap/>
            <w:vAlign w:val="bottom"/>
          </w:tcPr>
          <w:p w14:paraId="2C868EA7" w14:textId="1BACB8AF" w:rsidR="00302E8F" w:rsidRPr="00A5606A" w:rsidRDefault="00302E8F" w:rsidP="00302E8F">
            <w:pPr>
              <w:jc w:val="right"/>
              <w:rPr>
                <w:rFonts w:ascii="Arial" w:hAnsi="Arial" w:cs="Arial"/>
                <w:color w:val="000000"/>
                <w:sz w:val="18"/>
                <w:szCs w:val="18"/>
              </w:rPr>
            </w:pPr>
            <w:r w:rsidRPr="00A5606A">
              <w:rPr>
                <w:rFonts w:ascii="Arial" w:hAnsi="Arial" w:cs="Arial"/>
                <w:color w:val="000000"/>
                <w:sz w:val="18"/>
                <w:szCs w:val="18"/>
              </w:rPr>
              <w:t>(0,59)</w:t>
            </w:r>
          </w:p>
        </w:tc>
      </w:tr>
      <w:tr w:rsidR="00302E8F" w:rsidRPr="00A5606A" w14:paraId="2BE6CC0C" w14:textId="77777777" w:rsidTr="00540D37">
        <w:trPr>
          <w:trHeight w:val="20"/>
        </w:trPr>
        <w:tc>
          <w:tcPr>
            <w:tcW w:w="851" w:type="pct"/>
            <w:shd w:val="clear" w:color="auto" w:fill="auto"/>
            <w:noWrap/>
            <w:hideMark/>
          </w:tcPr>
          <w:p w14:paraId="5395E24E" w14:textId="77777777" w:rsidR="00302E8F" w:rsidRPr="00A5606A" w:rsidRDefault="00302E8F" w:rsidP="00302E8F">
            <w:pPr>
              <w:ind w:leftChars="-5" w:left="1" w:hangingChars="7" w:hanging="13"/>
              <w:rPr>
                <w:rFonts w:ascii="Arial" w:hAnsi="Arial" w:cs="Arial"/>
                <w:color w:val="000000"/>
                <w:sz w:val="18"/>
                <w:szCs w:val="18"/>
              </w:rPr>
            </w:pPr>
            <w:r w:rsidRPr="00A5606A">
              <w:rPr>
                <w:rFonts w:ascii="Arial" w:hAnsi="Arial" w:cs="Arial"/>
                <w:color w:val="000000"/>
                <w:sz w:val="18"/>
                <w:szCs w:val="18"/>
              </w:rPr>
              <w:t>Donuk Alacaklar</w:t>
            </w:r>
          </w:p>
        </w:tc>
        <w:tc>
          <w:tcPr>
            <w:tcW w:w="727" w:type="pct"/>
            <w:tcBorders>
              <w:top w:val="nil"/>
              <w:left w:val="nil"/>
              <w:bottom w:val="nil"/>
              <w:right w:val="nil"/>
            </w:tcBorders>
            <w:shd w:val="clear" w:color="auto" w:fill="auto"/>
            <w:vAlign w:val="bottom"/>
          </w:tcPr>
          <w:p w14:paraId="3817B4BC" w14:textId="48B2546B" w:rsidR="00302E8F" w:rsidRPr="00A5606A" w:rsidRDefault="00302E8F" w:rsidP="00302E8F">
            <w:pPr>
              <w:jc w:val="right"/>
              <w:rPr>
                <w:rFonts w:ascii="Arial" w:hAnsi="Arial" w:cs="Arial"/>
                <w:color w:val="000000"/>
                <w:sz w:val="18"/>
                <w:szCs w:val="18"/>
              </w:rPr>
            </w:pPr>
            <w:r w:rsidRPr="008A2BEE">
              <w:rPr>
                <w:rFonts w:ascii="Arial" w:hAnsi="Arial" w:cs="Arial"/>
                <w:color w:val="000000"/>
                <w:sz w:val="18"/>
                <w:szCs w:val="18"/>
              </w:rPr>
              <w:t>1.443.205</w:t>
            </w:r>
          </w:p>
        </w:tc>
        <w:tc>
          <w:tcPr>
            <w:tcW w:w="793" w:type="pct"/>
            <w:tcBorders>
              <w:top w:val="nil"/>
              <w:left w:val="nil"/>
              <w:bottom w:val="nil"/>
              <w:right w:val="nil"/>
            </w:tcBorders>
            <w:shd w:val="clear" w:color="auto" w:fill="auto"/>
            <w:noWrap/>
            <w:vAlign w:val="bottom"/>
          </w:tcPr>
          <w:p w14:paraId="007D6771" w14:textId="23E72090" w:rsidR="00302E8F" w:rsidRPr="00A5606A" w:rsidRDefault="00302E8F" w:rsidP="00302E8F">
            <w:pPr>
              <w:jc w:val="right"/>
              <w:rPr>
                <w:rFonts w:ascii="Arial" w:hAnsi="Arial" w:cs="Arial"/>
                <w:color w:val="000000"/>
                <w:sz w:val="18"/>
                <w:szCs w:val="18"/>
              </w:rPr>
            </w:pPr>
            <w:r w:rsidRPr="008A2BEE">
              <w:rPr>
                <w:rFonts w:ascii="Arial" w:hAnsi="Arial" w:cs="Arial"/>
                <w:color w:val="000000"/>
                <w:sz w:val="18"/>
                <w:szCs w:val="18"/>
              </w:rPr>
              <w:t>365.831</w:t>
            </w:r>
          </w:p>
        </w:tc>
        <w:tc>
          <w:tcPr>
            <w:tcW w:w="867" w:type="pct"/>
            <w:tcBorders>
              <w:top w:val="nil"/>
              <w:left w:val="nil"/>
              <w:bottom w:val="nil"/>
              <w:right w:val="nil"/>
            </w:tcBorders>
            <w:shd w:val="clear" w:color="auto" w:fill="auto"/>
            <w:noWrap/>
            <w:vAlign w:val="bottom"/>
          </w:tcPr>
          <w:p w14:paraId="65F6170A" w14:textId="418E730E" w:rsidR="00302E8F" w:rsidRPr="00A5606A" w:rsidRDefault="00302E8F" w:rsidP="00302E8F">
            <w:pPr>
              <w:jc w:val="right"/>
              <w:rPr>
                <w:rFonts w:ascii="Arial" w:hAnsi="Arial" w:cs="Arial"/>
                <w:color w:val="000000"/>
                <w:sz w:val="18"/>
                <w:szCs w:val="18"/>
              </w:rPr>
            </w:pPr>
            <w:r w:rsidRPr="008A2BEE">
              <w:rPr>
                <w:rFonts w:ascii="Arial" w:hAnsi="Arial" w:cs="Arial"/>
                <w:color w:val="000000"/>
                <w:sz w:val="18"/>
                <w:szCs w:val="18"/>
              </w:rPr>
              <w:t>1.212.610</w:t>
            </w:r>
          </w:p>
        </w:tc>
        <w:tc>
          <w:tcPr>
            <w:tcW w:w="830" w:type="pct"/>
            <w:tcBorders>
              <w:top w:val="nil"/>
              <w:left w:val="nil"/>
              <w:bottom w:val="nil"/>
              <w:right w:val="nil"/>
            </w:tcBorders>
            <w:shd w:val="clear" w:color="auto" w:fill="auto"/>
            <w:noWrap/>
            <w:vAlign w:val="bottom"/>
          </w:tcPr>
          <w:p w14:paraId="2CDED54B" w14:textId="1597A9D0" w:rsidR="00302E8F" w:rsidRPr="00A5606A" w:rsidRDefault="00302E8F" w:rsidP="00302E8F">
            <w:pPr>
              <w:jc w:val="right"/>
              <w:rPr>
                <w:rFonts w:ascii="Arial" w:hAnsi="Arial" w:cs="Arial"/>
                <w:color w:val="000000"/>
                <w:sz w:val="18"/>
                <w:szCs w:val="18"/>
              </w:rPr>
            </w:pPr>
            <w:r w:rsidRPr="008A2BEE">
              <w:rPr>
                <w:rFonts w:ascii="Arial" w:hAnsi="Arial" w:cs="Arial"/>
                <w:color w:val="000000"/>
                <w:sz w:val="18"/>
                <w:szCs w:val="18"/>
              </w:rPr>
              <w:t>320.796</w:t>
            </w:r>
          </w:p>
        </w:tc>
        <w:tc>
          <w:tcPr>
            <w:tcW w:w="466" w:type="pct"/>
            <w:tcBorders>
              <w:top w:val="nil"/>
              <w:left w:val="nil"/>
              <w:bottom w:val="nil"/>
              <w:right w:val="nil"/>
            </w:tcBorders>
            <w:shd w:val="clear" w:color="auto" w:fill="auto"/>
            <w:noWrap/>
            <w:vAlign w:val="bottom"/>
          </w:tcPr>
          <w:p w14:paraId="7BA96A72" w14:textId="7E9DD490" w:rsidR="00302E8F" w:rsidRPr="00A5606A" w:rsidRDefault="00302E8F" w:rsidP="00302E8F">
            <w:pPr>
              <w:jc w:val="right"/>
              <w:rPr>
                <w:rFonts w:ascii="Arial" w:hAnsi="Arial" w:cs="Arial"/>
                <w:color w:val="000000"/>
                <w:sz w:val="18"/>
                <w:szCs w:val="18"/>
              </w:rPr>
            </w:pPr>
            <w:r w:rsidRPr="00A5606A">
              <w:rPr>
                <w:rFonts w:ascii="Arial" w:hAnsi="Arial" w:cs="Arial"/>
                <w:color w:val="000000"/>
                <w:sz w:val="18"/>
                <w:szCs w:val="18"/>
              </w:rPr>
              <w:t>19,02</w:t>
            </w:r>
          </w:p>
        </w:tc>
        <w:tc>
          <w:tcPr>
            <w:tcW w:w="466" w:type="pct"/>
            <w:tcBorders>
              <w:top w:val="nil"/>
              <w:left w:val="nil"/>
              <w:bottom w:val="nil"/>
              <w:right w:val="nil"/>
            </w:tcBorders>
            <w:shd w:val="clear" w:color="auto" w:fill="auto"/>
            <w:noWrap/>
            <w:vAlign w:val="bottom"/>
          </w:tcPr>
          <w:p w14:paraId="2D658D34" w14:textId="322967F2" w:rsidR="00302E8F" w:rsidRPr="00A5606A" w:rsidRDefault="00302E8F" w:rsidP="00302E8F">
            <w:pPr>
              <w:jc w:val="right"/>
              <w:rPr>
                <w:rFonts w:ascii="Arial" w:hAnsi="Arial" w:cs="Arial"/>
                <w:color w:val="000000"/>
                <w:sz w:val="18"/>
                <w:szCs w:val="18"/>
              </w:rPr>
            </w:pPr>
            <w:r w:rsidRPr="00A5606A">
              <w:rPr>
                <w:rFonts w:ascii="Arial" w:hAnsi="Arial" w:cs="Arial"/>
                <w:color w:val="000000"/>
                <w:sz w:val="18"/>
                <w:szCs w:val="18"/>
              </w:rPr>
              <w:t>14,04</w:t>
            </w:r>
          </w:p>
        </w:tc>
      </w:tr>
      <w:tr w:rsidR="00302E8F" w:rsidRPr="00A5606A" w14:paraId="1AB4069E" w14:textId="77777777" w:rsidTr="00540D37">
        <w:trPr>
          <w:trHeight w:val="20"/>
        </w:trPr>
        <w:tc>
          <w:tcPr>
            <w:tcW w:w="851" w:type="pct"/>
            <w:shd w:val="clear" w:color="auto" w:fill="auto"/>
            <w:noWrap/>
            <w:hideMark/>
          </w:tcPr>
          <w:p w14:paraId="502EBF20" w14:textId="77777777" w:rsidR="00302E8F" w:rsidRPr="00A5606A" w:rsidRDefault="00302E8F" w:rsidP="00302E8F">
            <w:pPr>
              <w:ind w:leftChars="-5" w:left="1" w:hangingChars="7" w:hanging="13"/>
              <w:rPr>
                <w:rFonts w:ascii="Arial" w:hAnsi="Arial" w:cs="Arial"/>
                <w:color w:val="000000"/>
                <w:sz w:val="18"/>
                <w:szCs w:val="18"/>
              </w:rPr>
            </w:pPr>
            <w:r w:rsidRPr="00A5606A">
              <w:rPr>
                <w:rFonts w:ascii="Arial" w:hAnsi="Arial" w:cs="Arial"/>
                <w:color w:val="000000"/>
                <w:sz w:val="18"/>
                <w:szCs w:val="18"/>
              </w:rPr>
              <w:t>Temerrüt (Üçüncü Aşama/Özel Karşılık)</w:t>
            </w:r>
          </w:p>
        </w:tc>
        <w:tc>
          <w:tcPr>
            <w:tcW w:w="727" w:type="pct"/>
            <w:tcBorders>
              <w:top w:val="nil"/>
              <w:left w:val="nil"/>
              <w:bottom w:val="nil"/>
              <w:right w:val="nil"/>
            </w:tcBorders>
            <w:shd w:val="clear" w:color="auto" w:fill="auto"/>
            <w:vAlign w:val="bottom"/>
          </w:tcPr>
          <w:p w14:paraId="2C671581" w14:textId="10D3DD32" w:rsidR="00302E8F" w:rsidRPr="00A5606A" w:rsidRDefault="00302E8F" w:rsidP="00302E8F">
            <w:pPr>
              <w:jc w:val="right"/>
              <w:rPr>
                <w:rFonts w:ascii="Arial" w:hAnsi="Arial" w:cs="Arial"/>
                <w:color w:val="000000"/>
                <w:sz w:val="18"/>
                <w:szCs w:val="18"/>
              </w:rPr>
            </w:pPr>
            <w:r w:rsidRPr="008A2BEE">
              <w:rPr>
                <w:rFonts w:ascii="Arial" w:hAnsi="Arial" w:cs="Arial"/>
                <w:color w:val="000000"/>
                <w:sz w:val="18"/>
                <w:szCs w:val="18"/>
              </w:rPr>
              <w:t>(847.785)</w:t>
            </w:r>
          </w:p>
        </w:tc>
        <w:tc>
          <w:tcPr>
            <w:tcW w:w="793" w:type="pct"/>
            <w:tcBorders>
              <w:top w:val="nil"/>
              <w:left w:val="nil"/>
              <w:bottom w:val="nil"/>
              <w:right w:val="nil"/>
            </w:tcBorders>
            <w:shd w:val="clear" w:color="auto" w:fill="auto"/>
            <w:noWrap/>
            <w:vAlign w:val="bottom"/>
          </w:tcPr>
          <w:p w14:paraId="09B0B867" w14:textId="76C0DA89" w:rsidR="00302E8F" w:rsidRPr="00A5606A" w:rsidRDefault="00302E8F" w:rsidP="00302E8F">
            <w:pPr>
              <w:jc w:val="right"/>
              <w:rPr>
                <w:rFonts w:ascii="Arial" w:hAnsi="Arial" w:cs="Arial"/>
                <w:color w:val="000000"/>
                <w:sz w:val="18"/>
                <w:szCs w:val="18"/>
              </w:rPr>
            </w:pPr>
            <w:r w:rsidRPr="008A2BEE">
              <w:rPr>
                <w:rFonts w:ascii="Arial" w:hAnsi="Arial" w:cs="Arial"/>
                <w:color w:val="000000"/>
                <w:sz w:val="18"/>
                <w:szCs w:val="18"/>
              </w:rPr>
              <w:t>(214.901)</w:t>
            </w:r>
          </w:p>
        </w:tc>
        <w:tc>
          <w:tcPr>
            <w:tcW w:w="867" w:type="pct"/>
            <w:tcBorders>
              <w:top w:val="nil"/>
              <w:left w:val="nil"/>
              <w:bottom w:val="nil"/>
              <w:right w:val="nil"/>
            </w:tcBorders>
            <w:shd w:val="clear" w:color="auto" w:fill="auto"/>
            <w:noWrap/>
            <w:vAlign w:val="bottom"/>
          </w:tcPr>
          <w:p w14:paraId="5B9F0648" w14:textId="35964DE5" w:rsidR="00302E8F" w:rsidRPr="00A5606A" w:rsidRDefault="00302E8F" w:rsidP="00302E8F">
            <w:pPr>
              <w:jc w:val="right"/>
              <w:rPr>
                <w:rFonts w:ascii="Arial" w:hAnsi="Arial" w:cs="Arial"/>
                <w:color w:val="000000"/>
                <w:sz w:val="18"/>
                <w:szCs w:val="18"/>
              </w:rPr>
            </w:pPr>
            <w:r w:rsidRPr="008A2BEE">
              <w:rPr>
                <w:rFonts w:ascii="Arial" w:hAnsi="Arial" w:cs="Arial"/>
                <w:color w:val="000000"/>
                <w:sz w:val="18"/>
                <w:szCs w:val="18"/>
              </w:rPr>
              <w:t>(699.437)</w:t>
            </w:r>
          </w:p>
        </w:tc>
        <w:tc>
          <w:tcPr>
            <w:tcW w:w="830" w:type="pct"/>
            <w:tcBorders>
              <w:top w:val="nil"/>
              <w:left w:val="nil"/>
              <w:bottom w:val="nil"/>
              <w:right w:val="nil"/>
            </w:tcBorders>
            <w:shd w:val="clear" w:color="auto" w:fill="auto"/>
            <w:noWrap/>
            <w:vAlign w:val="bottom"/>
          </w:tcPr>
          <w:p w14:paraId="7EC0E134" w14:textId="752F5DF3" w:rsidR="00302E8F" w:rsidRPr="00A5606A" w:rsidRDefault="00302E8F" w:rsidP="00302E8F">
            <w:pPr>
              <w:jc w:val="right"/>
              <w:rPr>
                <w:rFonts w:ascii="Arial" w:hAnsi="Arial" w:cs="Arial"/>
                <w:color w:val="000000"/>
                <w:sz w:val="18"/>
                <w:szCs w:val="18"/>
              </w:rPr>
            </w:pPr>
            <w:r w:rsidRPr="008A2BEE">
              <w:rPr>
                <w:rFonts w:ascii="Arial" w:hAnsi="Arial" w:cs="Arial"/>
                <w:color w:val="000000"/>
                <w:sz w:val="18"/>
                <w:szCs w:val="18"/>
              </w:rPr>
              <w:t>(185.036)</w:t>
            </w:r>
          </w:p>
        </w:tc>
        <w:tc>
          <w:tcPr>
            <w:tcW w:w="466" w:type="pct"/>
            <w:tcBorders>
              <w:top w:val="nil"/>
              <w:left w:val="nil"/>
              <w:bottom w:val="nil"/>
              <w:right w:val="nil"/>
            </w:tcBorders>
            <w:shd w:val="clear" w:color="auto" w:fill="auto"/>
            <w:noWrap/>
            <w:vAlign w:val="bottom"/>
          </w:tcPr>
          <w:p w14:paraId="488C7B0E" w14:textId="2ED8A529" w:rsidR="00302E8F" w:rsidRPr="00A5606A" w:rsidRDefault="00302E8F" w:rsidP="00302E8F">
            <w:pPr>
              <w:jc w:val="right"/>
              <w:rPr>
                <w:rFonts w:ascii="Arial" w:hAnsi="Arial" w:cs="Arial"/>
                <w:color w:val="000000"/>
                <w:sz w:val="18"/>
                <w:szCs w:val="18"/>
              </w:rPr>
            </w:pPr>
            <w:r w:rsidRPr="00A5606A">
              <w:rPr>
                <w:rFonts w:ascii="Arial" w:hAnsi="Arial" w:cs="Arial"/>
                <w:color w:val="000000"/>
                <w:sz w:val="18"/>
                <w:szCs w:val="18"/>
              </w:rPr>
              <w:t>21,21</w:t>
            </w:r>
          </w:p>
        </w:tc>
        <w:tc>
          <w:tcPr>
            <w:tcW w:w="466" w:type="pct"/>
            <w:tcBorders>
              <w:top w:val="nil"/>
              <w:left w:val="nil"/>
              <w:bottom w:val="nil"/>
              <w:right w:val="nil"/>
            </w:tcBorders>
            <w:shd w:val="clear" w:color="auto" w:fill="auto"/>
            <w:noWrap/>
            <w:vAlign w:val="bottom"/>
          </w:tcPr>
          <w:p w14:paraId="5059A8F8" w14:textId="12DCA874" w:rsidR="00302E8F" w:rsidRPr="00A5606A" w:rsidRDefault="00302E8F" w:rsidP="00302E8F">
            <w:pPr>
              <w:jc w:val="right"/>
              <w:rPr>
                <w:rFonts w:ascii="Arial" w:hAnsi="Arial" w:cs="Arial"/>
                <w:color w:val="000000"/>
                <w:sz w:val="18"/>
                <w:szCs w:val="18"/>
              </w:rPr>
            </w:pPr>
            <w:r w:rsidRPr="00A5606A">
              <w:rPr>
                <w:rFonts w:ascii="Arial" w:hAnsi="Arial" w:cs="Arial"/>
                <w:color w:val="000000"/>
                <w:sz w:val="18"/>
                <w:szCs w:val="18"/>
              </w:rPr>
              <w:t>16,14</w:t>
            </w:r>
          </w:p>
        </w:tc>
      </w:tr>
      <w:tr w:rsidR="00302E8F" w:rsidRPr="00A5606A" w14:paraId="78AB3215" w14:textId="77777777" w:rsidTr="00540D37">
        <w:trPr>
          <w:trHeight w:val="20"/>
        </w:trPr>
        <w:tc>
          <w:tcPr>
            <w:tcW w:w="851" w:type="pct"/>
            <w:tcBorders>
              <w:bottom w:val="single" w:sz="4" w:space="0" w:color="auto"/>
            </w:tcBorders>
            <w:shd w:val="clear" w:color="auto" w:fill="auto"/>
            <w:noWrap/>
            <w:vAlign w:val="bottom"/>
          </w:tcPr>
          <w:p w14:paraId="076E8AAF" w14:textId="77777777" w:rsidR="00302E8F" w:rsidRPr="00A5606A" w:rsidRDefault="00302E8F" w:rsidP="00302E8F">
            <w:pPr>
              <w:ind w:leftChars="-5" w:left="1" w:hangingChars="7" w:hanging="13"/>
              <w:rPr>
                <w:rFonts w:ascii="Arial" w:hAnsi="Arial" w:cs="Arial"/>
                <w:color w:val="000000"/>
                <w:sz w:val="18"/>
                <w:szCs w:val="18"/>
              </w:rPr>
            </w:pPr>
          </w:p>
        </w:tc>
        <w:tc>
          <w:tcPr>
            <w:tcW w:w="727" w:type="pct"/>
            <w:tcBorders>
              <w:top w:val="nil"/>
              <w:left w:val="nil"/>
              <w:bottom w:val="single" w:sz="4" w:space="0" w:color="auto"/>
              <w:right w:val="nil"/>
            </w:tcBorders>
            <w:shd w:val="clear" w:color="auto" w:fill="auto"/>
            <w:vAlign w:val="bottom"/>
          </w:tcPr>
          <w:p w14:paraId="36CB004A" w14:textId="77777777" w:rsidR="00302E8F" w:rsidRPr="00A5606A" w:rsidRDefault="00302E8F" w:rsidP="00302E8F">
            <w:pPr>
              <w:jc w:val="right"/>
              <w:rPr>
                <w:rFonts w:ascii="Arial" w:hAnsi="Arial" w:cs="Arial"/>
                <w:color w:val="000000"/>
                <w:sz w:val="18"/>
                <w:szCs w:val="18"/>
              </w:rPr>
            </w:pPr>
          </w:p>
        </w:tc>
        <w:tc>
          <w:tcPr>
            <w:tcW w:w="793" w:type="pct"/>
            <w:tcBorders>
              <w:top w:val="nil"/>
              <w:left w:val="nil"/>
              <w:bottom w:val="single" w:sz="4" w:space="0" w:color="auto"/>
              <w:right w:val="nil"/>
            </w:tcBorders>
            <w:shd w:val="clear" w:color="auto" w:fill="auto"/>
            <w:noWrap/>
            <w:vAlign w:val="bottom"/>
          </w:tcPr>
          <w:p w14:paraId="24D6F0E0" w14:textId="77777777" w:rsidR="00302E8F" w:rsidRPr="00A5606A" w:rsidRDefault="00302E8F" w:rsidP="00302E8F">
            <w:pPr>
              <w:jc w:val="right"/>
              <w:rPr>
                <w:rFonts w:ascii="Arial" w:hAnsi="Arial" w:cs="Arial"/>
                <w:color w:val="000000"/>
                <w:sz w:val="18"/>
                <w:szCs w:val="18"/>
              </w:rPr>
            </w:pPr>
          </w:p>
        </w:tc>
        <w:tc>
          <w:tcPr>
            <w:tcW w:w="867" w:type="pct"/>
            <w:tcBorders>
              <w:top w:val="nil"/>
              <w:left w:val="nil"/>
              <w:bottom w:val="single" w:sz="4" w:space="0" w:color="auto"/>
              <w:right w:val="nil"/>
            </w:tcBorders>
            <w:shd w:val="clear" w:color="auto" w:fill="auto"/>
            <w:noWrap/>
            <w:vAlign w:val="bottom"/>
          </w:tcPr>
          <w:p w14:paraId="64E37A9E" w14:textId="77777777" w:rsidR="00302E8F" w:rsidRPr="00A5606A" w:rsidRDefault="00302E8F" w:rsidP="00302E8F">
            <w:pPr>
              <w:jc w:val="right"/>
              <w:rPr>
                <w:rFonts w:ascii="Arial" w:hAnsi="Arial" w:cs="Arial"/>
                <w:color w:val="000000"/>
                <w:sz w:val="18"/>
                <w:szCs w:val="18"/>
              </w:rPr>
            </w:pPr>
          </w:p>
        </w:tc>
        <w:tc>
          <w:tcPr>
            <w:tcW w:w="830" w:type="pct"/>
            <w:tcBorders>
              <w:top w:val="nil"/>
              <w:left w:val="nil"/>
              <w:bottom w:val="single" w:sz="4" w:space="0" w:color="auto"/>
              <w:right w:val="nil"/>
            </w:tcBorders>
            <w:shd w:val="clear" w:color="auto" w:fill="auto"/>
            <w:noWrap/>
            <w:vAlign w:val="bottom"/>
          </w:tcPr>
          <w:p w14:paraId="05E3F6EA" w14:textId="77777777" w:rsidR="00302E8F" w:rsidRPr="00A5606A" w:rsidRDefault="00302E8F" w:rsidP="00302E8F">
            <w:pPr>
              <w:jc w:val="right"/>
              <w:rPr>
                <w:rFonts w:ascii="Arial" w:hAnsi="Arial" w:cs="Arial"/>
                <w:color w:val="000000"/>
                <w:sz w:val="18"/>
                <w:szCs w:val="18"/>
              </w:rPr>
            </w:pPr>
          </w:p>
        </w:tc>
        <w:tc>
          <w:tcPr>
            <w:tcW w:w="466" w:type="pct"/>
            <w:tcBorders>
              <w:top w:val="nil"/>
              <w:left w:val="nil"/>
              <w:bottom w:val="single" w:sz="4" w:space="0" w:color="auto"/>
              <w:right w:val="nil"/>
            </w:tcBorders>
            <w:shd w:val="clear" w:color="auto" w:fill="auto"/>
            <w:noWrap/>
            <w:vAlign w:val="bottom"/>
          </w:tcPr>
          <w:p w14:paraId="1584179F" w14:textId="77777777" w:rsidR="00302E8F" w:rsidRPr="00A5606A" w:rsidRDefault="00302E8F" w:rsidP="00302E8F">
            <w:pPr>
              <w:jc w:val="right"/>
              <w:rPr>
                <w:rFonts w:ascii="Arial" w:hAnsi="Arial" w:cs="Arial"/>
                <w:color w:val="000000"/>
                <w:sz w:val="18"/>
                <w:szCs w:val="18"/>
              </w:rPr>
            </w:pPr>
          </w:p>
        </w:tc>
        <w:tc>
          <w:tcPr>
            <w:tcW w:w="466" w:type="pct"/>
            <w:tcBorders>
              <w:top w:val="nil"/>
              <w:left w:val="nil"/>
              <w:bottom w:val="single" w:sz="4" w:space="0" w:color="auto"/>
              <w:right w:val="nil"/>
            </w:tcBorders>
            <w:shd w:val="clear" w:color="auto" w:fill="auto"/>
            <w:noWrap/>
            <w:vAlign w:val="bottom"/>
          </w:tcPr>
          <w:p w14:paraId="078AF37A" w14:textId="77777777" w:rsidR="00302E8F" w:rsidRPr="00A5606A" w:rsidRDefault="00302E8F" w:rsidP="00302E8F">
            <w:pPr>
              <w:jc w:val="right"/>
              <w:rPr>
                <w:rFonts w:ascii="Arial" w:hAnsi="Arial" w:cs="Arial"/>
                <w:color w:val="000000"/>
                <w:sz w:val="18"/>
                <w:szCs w:val="18"/>
              </w:rPr>
            </w:pPr>
          </w:p>
        </w:tc>
      </w:tr>
      <w:tr w:rsidR="00302E8F" w:rsidRPr="00A5606A" w14:paraId="013359D6" w14:textId="77777777" w:rsidTr="00540D37">
        <w:trPr>
          <w:trHeight w:val="67"/>
        </w:trPr>
        <w:tc>
          <w:tcPr>
            <w:tcW w:w="851" w:type="pct"/>
            <w:tcBorders>
              <w:top w:val="single" w:sz="4" w:space="0" w:color="auto"/>
              <w:bottom w:val="double" w:sz="4" w:space="0" w:color="auto"/>
            </w:tcBorders>
            <w:shd w:val="clear" w:color="auto" w:fill="FFFFFF"/>
            <w:noWrap/>
            <w:vAlign w:val="bottom"/>
            <w:hideMark/>
          </w:tcPr>
          <w:p w14:paraId="5AAD5A9F" w14:textId="77777777" w:rsidR="00302E8F" w:rsidRPr="00A5606A" w:rsidRDefault="00302E8F" w:rsidP="00302E8F">
            <w:pPr>
              <w:rPr>
                <w:rFonts w:ascii="Arial" w:hAnsi="Arial" w:cs="Arial"/>
                <w:b/>
                <w:bCs/>
                <w:color w:val="000000"/>
                <w:sz w:val="18"/>
                <w:szCs w:val="18"/>
              </w:rPr>
            </w:pPr>
            <w:r w:rsidRPr="00A5606A">
              <w:rPr>
                <w:rFonts w:ascii="Arial" w:hAnsi="Arial" w:cs="Arial"/>
                <w:b/>
                <w:bCs/>
                <w:color w:val="000000"/>
                <w:sz w:val="18"/>
                <w:szCs w:val="18"/>
              </w:rPr>
              <w:t>TOPLAM</w:t>
            </w:r>
          </w:p>
        </w:tc>
        <w:tc>
          <w:tcPr>
            <w:tcW w:w="727" w:type="pct"/>
            <w:tcBorders>
              <w:top w:val="single" w:sz="4" w:space="0" w:color="auto"/>
              <w:left w:val="nil"/>
              <w:bottom w:val="double" w:sz="4" w:space="0" w:color="auto"/>
              <w:right w:val="nil"/>
            </w:tcBorders>
            <w:shd w:val="clear" w:color="auto" w:fill="auto"/>
            <w:noWrap/>
            <w:vAlign w:val="bottom"/>
          </w:tcPr>
          <w:p w14:paraId="477A5D81" w14:textId="7BE26348" w:rsidR="00302E8F" w:rsidRPr="00302E8F" w:rsidRDefault="00302E8F" w:rsidP="00302E8F">
            <w:pPr>
              <w:jc w:val="right"/>
              <w:rPr>
                <w:rFonts w:ascii="Arial" w:hAnsi="Arial" w:cs="Arial"/>
                <w:b/>
                <w:bCs/>
                <w:color w:val="000000"/>
                <w:sz w:val="18"/>
                <w:szCs w:val="18"/>
              </w:rPr>
            </w:pPr>
            <w:r w:rsidRPr="00302E8F">
              <w:rPr>
                <w:rFonts w:ascii="Arial" w:hAnsi="Arial" w:cs="Arial"/>
                <w:b/>
                <w:color w:val="000000"/>
                <w:sz w:val="18"/>
                <w:szCs w:val="18"/>
              </w:rPr>
              <w:t>26.199.904</w:t>
            </w:r>
          </w:p>
        </w:tc>
        <w:tc>
          <w:tcPr>
            <w:tcW w:w="793" w:type="pct"/>
            <w:tcBorders>
              <w:top w:val="single" w:sz="4" w:space="0" w:color="auto"/>
              <w:left w:val="nil"/>
              <w:bottom w:val="double" w:sz="4" w:space="0" w:color="auto"/>
              <w:right w:val="nil"/>
            </w:tcBorders>
            <w:shd w:val="clear" w:color="auto" w:fill="auto"/>
            <w:noWrap/>
            <w:vAlign w:val="bottom"/>
          </w:tcPr>
          <w:p w14:paraId="3C61EC3D" w14:textId="3FA5D757" w:rsidR="00302E8F" w:rsidRPr="00302E8F" w:rsidRDefault="00302E8F" w:rsidP="00302E8F">
            <w:pPr>
              <w:jc w:val="right"/>
              <w:rPr>
                <w:rFonts w:ascii="Arial" w:hAnsi="Arial" w:cs="Arial"/>
                <w:b/>
                <w:bCs/>
                <w:color w:val="000000"/>
                <w:sz w:val="18"/>
                <w:szCs w:val="18"/>
              </w:rPr>
            </w:pPr>
            <w:r w:rsidRPr="00302E8F">
              <w:rPr>
                <w:rFonts w:ascii="Arial" w:hAnsi="Arial" w:cs="Arial"/>
                <w:b/>
                <w:color w:val="000000"/>
                <w:sz w:val="18"/>
                <w:szCs w:val="18"/>
              </w:rPr>
              <w:t>6.641.293</w:t>
            </w:r>
          </w:p>
        </w:tc>
        <w:tc>
          <w:tcPr>
            <w:tcW w:w="867" w:type="pct"/>
            <w:tcBorders>
              <w:top w:val="single" w:sz="4" w:space="0" w:color="auto"/>
              <w:left w:val="nil"/>
              <w:bottom w:val="double" w:sz="4" w:space="0" w:color="auto"/>
              <w:right w:val="nil"/>
            </w:tcBorders>
            <w:shd w:val="clear" w:color="auto" w:fill="auto"/>
            <w:noWrap/>
            <w:vAlign w:val="bottom"/>
          </w:tcPr>
          <w:p w14:paraId="13B0B9DA" w14:textId="1ADAE79A" w:rsidR="00302E8F" w:rsidRPr="00302E8F" w:rsidRDefault="00302E8F" w:rsidP="00302E8F">
            <w:pPr>
              <w:jc w:val="right"/>
              <w:rPr>
                <w:rFonts w:ascii="Arial" w:hAnsi="Arial" w:cs="Arial"/>
                <w:b/>
                <w:bCs/>
                <w:color w:val="000000"/>
                <w:sz w:val="18"/>
                <w:szCs w:val="18"/>
              </w:rPr>
            </w:pPr>
            <w:r w:rsidRPr="00302E8F">
              <w:rPr>
                <w:rFonts w:ascii="Arial" w:hAnsi="Arial" w:cs="Arial"/>
                <w:b/>
                <w:color w:val="000000"/>
                <w:sz w:val="18"/>
                <w:szCs w:val="18"/>
              </w:rPr>
              <w:t>25.193.463</w:t>
            </w:r>
          </w:p>
        </w:tc>
        <w:tc>
          <w:tcPr>
            <w:tcW w:w="830" w:type="pct"/>
            <w:tcBorders>
              <w:top w:val="single" w:sz="4" w:space="0" w:color="auto"/>
              <w:left w:val="nil"/>
              <w:bottom w:val="double" w:sz="4" w:space="0" w:color="auto"/>
              <w:right w:val="nil"/>
            </w:tcBorders>
            <w:shd w:val="clear" w:color="auto" w:fill="auto"/>
            <w:noWrap/>
            <w:vAlign w:val="bottom"/>
          </w:tcPr>
          <w:p w14:paraId="7DD6A3ED" w14:textId="521F0A42" w:rsidR="00302E8F" w:rsidRPr="00302E8F" w:rsidRDefault="00302E8F" w:rsidP="00302E8F">
            <w:pPr>
              <w:jc w:val="right"/>
              <w:rPr>
                <w:rFonts w:ascii="Arial" w:hAnsi="Arial" w:cs="Arial"/>
                <w:b/>
                <w:bCs/>
                <w:color w:val="000000"/>
                <w:sz w:val="18"/>
                <w:szCs w:val="18"/>
              </w:rPr>
            </w:pPr>
            <w:r w:rsidRPr="00302E8F">
              <w:rPr>
                <w:rFonts w:ascii="Arial" w:hAnsi="Arial" w:cs="Arial"/>
                <w:b/>
                <w:color w:val="000000"/>
                <w:sz w:val="18"/>
                <w:szCs w:val="18"/>
              </w:rPr>
              <w:t>6.664.937</w:t>
            </w:r>
          </w:p>
        </w:tc>
        <w:tc>
          <w:tcPr>
            <w:tcW w:w="466" w:type="pct"/>
            <w:tcBorders>
              <w:top w:val="single" w:sz="4" w:space="0" w:color="auto"/>
              <w:left w:val="nil"/>
            </w:tcBorders>
            <w:shd w:val="clear" w:color="auto" w:fill="auto"/>
            <w:noWrap/>
            <w:vAlign w:val="bottom"/>
          </w:tcPr>
          <w:p w14:paraId="2E5BC318" w14:textId="2FD5A8BA" w:rsidR="00302E8F" w:rsidRPr="00302E8F" w:rsidRDefault="00302E8F" w:rsidP="00302E8F">
            <w:pPr>
              <w:jc w:val="right"/>
              <w:rPr>
                <w:rFonts w:ascii="Arial" w:hAnsi="Arial" w:cs="Arial"/>
                <w:b/>
                <w:bCs/>
                <w:color w:val="000000"/>
                <w:sz w:val="18"/>
                <w:szCs w:val="18"/>
              </w:rPr>
            </w:pPr>
            <w:r w:rsidRPr="00302E8F">
              <w:rPr>
                <w:rFonts w:ascii="Arial" w:hAnsi="Arial" w:cs="Arial"/>
                <w:b/>
                <w:bCs/>
                <w:color w:val="000000"/>
                <w:sz w:val="18"/>
                <w:szCs w:val="18"/>
              </w:rPr>
              <w:t>3,99</w:t>
            </w:r>
          </w:p>
        </w:tc>
        <w:tc>
          <w:tcPr>
            <w:tcW w:w="466" w:type="pct"/>
            <w:tcBorders>
              <w:top w:val="single" w:sz="4" w:space="0" w:color="auto"/>
              <w:right w:val="nil"/>
            </w:tcBorders>
            <w:shd w:val="clear" w:color="auto" w:fill="auto"/>
            <w:noWrap/>
            <w:vAlign w:val="bottom"/>
          </w:tcPr>
          <w:p w14:paraId="11583D46" w14:textId="2366C186" w:rsidR="00302E8F" w:rsidRPr="00302E8F" w:rsidRDefault="00302E8F" w:rsidP="00302E8F">
            <w:pPr>
              <w:jc w:val="right"/>
              <w:rPr>
                <w:rFonts w:ascii="Arial" w:hAnsi="Arial" w:cs="Arial"/>
                <w:b/>
                <w:bCs/>
                <w:color w:val="000000"/>
                <w:sz w:val="18"/>
                <w:szCs w:val="18"/>
              </w:rPr>
            </w:pPr>
            <w:r w:rsidRPr="00302E8F">
              <w:rPr>
                <w:rFonts w:ascii="Arial" w:hAnsi="Arial" w:cs="Arial"/>
                <w:b/>
                <w:bCs/>
                <w:color w:val="000000"/>
                <w:sz w:val="18"/>
                <w:szCs w:val="18"/>
              </w:rPr>
              <w:t>(0,35)</w:t>
            </w:r>
          </w:p>
        </w:tc>
      </w:tr>
      <w:tr w:rsidR="00302E8F" w:rsidRPr="00A5606A" w14:paraId="5E580224" w14:textId="77777777" w:rsidTr="00540D37">
        <w:trPr>
          <w:trHeight w:val="20"/>
        </w:trPr>
        <w:tc>
          <w:tcPr>
            <w:tcW w:w="5000" w:type="pct"/>
            <w:gridSpan w:val="7"/>
            <w:tcBorders>
              <w:top w:val="double" w:sz="4" w:space="0" w:color="auto"/>
            </w:tcBorders>
            <w:shd w:val="clear" w:color="auto" w:fill="auto"/>
            <w:noWrap/>
            <w:hideMark/>
          </w:tcPr>
          <w:p w14:paraId="2A0A0B16" w14:textId="77777777" w:rsidR="00302E8F" w:rsidRPr="00A5606A" w:rsidRDefault="00302E8F" w:rsidP="00302E8F">
            <w:pPr>
              <w:spacing w:before="60"/>
              <w:rPr>
                <w:rFonts w:ascii="Arial" w:hAnsi="Arial" w:cs="Arial"/>
                <w:color w:val="000000"/>
                <w:sz w:val="18"/>
                <w:szCs w:val="18"/>
              </w:rPr>
            </w:pPr>
            <w:r w:rsidRPr="00A5606A">
              <w:rPr>
                <w:rFonts w:ascii="Arial" w:hAnsi="Arial" w:cs="Arial"/>
                <w:color w:val="000000"/>
                <w:sz w:val="18"/>
                <w:szCs w:val="18"/>
                <w:vertAlign w:val="superscript"/>
              </w:rPr>
              <w:t xml:space="preserve">(*) </w:t>
            </w:r>
            <w:r w:rsidRPr="00A5606A">
              <w:rPr>
                <w:rFonts w:ascii="Arial" w:hAnsi="Arial" w:cs="Arial"/>
                <w:bCs/>
                <w:color w:val="000000"/>
                <w:sz w:val="18"/>
                <w:szCs w:val="18"/>
              </w:rPr>
              <w:t>Finansal kiralama dâhil.</w:t>
            </w:r>
          </w:p>
        </w:tc>
      </w:tr>
    </w:tbl>
    <w:p w14:paraId="7156F86D" w14:textId="77777777" w:rsidR="003F45C2" w:rsidRPr="00117E01" w:rsidRDefault="003F45C2" w:rsidP="003F45C2">
      <w:pPr>
        <w:spacing w:before="120" w:after="120"/>
        <w:rPr>
          <w:rFonts w:ascii="Arial" w:hAnsi="Arial" w:cs="Arial"/>
          <w:sz w:val="20"/>
          <w:szCs w:val="20"/>
        </w:rPr>
      </w:pPr>
      <w:r w:rsidRPr="00117E01">
        <w:rPr>
          <w:rFonts w:ascii="Arial" w:hAnsi="Arial" w:cs="Arial"/>
          <w:sz w:val="20"/>
          <w:szCs w:val="20"/>
        </w:rPr>
        <w:t>Tabloların hazırlanmasında kurlar aşağıdaki şekildedir:</w:t>
      </w:r>
    </w:p>
    <w:tbl>
      <w:tblPr>
        <w:tblStyle w:val="TabloKlavuzu1"/>
        <w:tblW w:w="9332" w:type="dxa"/>
        <w:tblLook w:val="04A0" w:firstRow="1" w:lastRow="0" w:firstColumn="1" w:lastColumn="0" w:noHBand="0" w:noVBand="1"/>
      </w:tblPr>
      <w:tblGrid>
        <w:gridCol w:w="6393"/>
        <w:gridCol w:w="2939"/>
      </w:tblGrid>
      <w:tr w:rsidR="003F45C2" w:rsidRPr="00117E01" w14:paraId="0EC19B90" w14:textId="77777777" w:rsidTr="00540D37">
        <w:trPr>
          <w:trHeight w:val="251"/>
        </w:trPr>
        <w:tc>
          <w:tcPr>
            <w:tcW w:w="0" w:type="auto"/>
            <w:tcBorders>
              <w:top w:val="single" w:sz="4" w:space="0" w:color="auto"/>
              <w:left w:val="nil"/>
              <w:bottom w:val="single" w:sz="4" w:space="0" w:color="auto"/>
              <w:right w:val="nil"/>
            </w:tcBorders>
            <w:vAlign w:val="bottom"/>
          </w:tcPr>
          <w:p w14:paraId="308571EC" w14:textId="77777777" w:rsidR="003F45C2" w:rsidRPr="00117E01" w:rsidRDefault="003F45C2" w:rsidP="00540D37">
            <w:pPr>
              <w:rPr>
                <w:rFonts w:ascii="Arial" w:hAnsi="Arial" w:cs="Arial"/>
                <w:b/>
                <w:sz w:val="18"/>
                <w:szCs w:val="18"/>
              </w:rPr>
            </w:pPr>
            <w:r w:rsidRPr="00117E01">
              <w:rPr>
                <w:rFonts w:ascii="Arial" w:hAnsi="Arial" w:cs="Arial"/>
                <w:b/>
                <w:sz w:val="18"/>
                <w:szCs w:val="18"/>
              </w:rPr>
              <w:t>Bilanço Dönemi</w:t>
            </w:r>
          </w:p>
        </w:tc>
        <w:tc>
          <w:tcPr>
            <w:tcW w:w="0" w:type="auto"/>
            <w:tcBorders>
              <w:top w:val="single" w:sz="4" w:space="0" w:color="auto"/>
              <w:left w:val="nil"/>
              <w:bottom w:val="single" w:sz="4" w:space="0" w:color="auto"/>
              <w:right w:val="nil"/>
            </w:tcBorders>
            <w:vAlign w:val="bottom"/>
          </w:tcPr>
          <w:p w14:paraId="0A703C2F" w14:textId="77777777" w:rsidR="003F45C2" w:rsidRPr="00117E01" w:rsidRDefault="003F45C2" w:rsidP="00540D37">
            <w:pPr>
              <w:jc w:val="right"/>
              <w:rPr>
                <w:rFonts w:ascii="Arial" w:hAnsi="Arial" w:cs="Arial"/>
                <w:b/>
                <w:sz w:val="18"/>
                <w:szCs w:val="18"/>
              </w:rPr>
            </w:pPr>
            <w:r w:rsidRPr="00117E01">
              <w:rPr>
                <w:rFonts w:ascii="Arial" w:hAnsi="Arial" w:cs="Arial"/>
                <w:b/>
                <w:sz w:val="18"/>
                <w:szCs w:val="18"/>
              </w:rPr>
              <w:t>ABD Doları</w:t>
            </w:r>
          </w:p>
        </w:tc>
      </w:tr>
      <w:tr w:rsidR="003F45C2" w:rsidRPr="00117E01" w14:paraId="0F153663" w14:textId="77777777" w:rsidTr="00540D37">
        <w:trPr>
          <w:trHeight w:val="251"/>
        </w:trPr>
        <w:tc>
          <w:tcPr>
            <w:tcW w:w="0" w:type="auto"/>
            <w:tcBorders>
              <w:top w:val="single" w:sz="4" w:space="0" w:color="auto"/>
              <w:left w:val="nil"/>
              <w:bottom w:val="nil"/>
              <w:right w:val="nil"/>
            </w:tcBorders>
            <w:vAlign w:val="bottom"/>
          </w:tcPr>
          <w:p w14:paraId="3479978A" w14:textId="77777777" w:rsidR="003F45C2" w:rsidRPr="00117E01" w:rsidRDefault="003F45C2" w:rsidP="00540D37">
            <w:pPr>
              <w:rPr>
                <w:rFonts w:ascii="Arial" w:hAnsi="Arial" w:cs="Arial"/>
                <w:b/>
                <w:sz w:val="18"/>
                <w:szCs w:val="18"/>
              </w:rPr>
            </w:pPr>
          </w:p>
        </w:tc>
        <w:tc>
          <w:tcPr>
            <w:tcW w:w="0" w:type="auto"/>
            <w:tcBorders>
              <w:top w:val="single" w:sz="4" w:space="0" w:color="auto"/>
              <w:left w:val="nil"/>
              <w:bottom w:val="nil"/>
              <w:right w:val="nil"/>
            </w:tcBorders>
            <w:vAlign w:val="bottom"/>
          </w:tcPr>
          <w:p w14:paraId="37B753C3" w14:textId="77777777" w:rsidR="003F45C2" w:rsidRPr="00117E01" w:rsidRDefault="003F45C2" w:rsidP="00540D37">
            <w:pPr>
              <w:jc w:val="right"/>
              <w:rPr>
                <w:rFonts w:ascii="Arial" w:hAnsi="Arial" w:cs="Arial"/>
                <w:b/>
                <w:sz w:val="18"/>
                <w:szCs w:val="18"/>
              </w:rPr>
            </w:pPr>
          </w:p>
        </w:tc>
      </w:tr>
      <w:tr w:rsidR="003F45C2" w:rsidRPr="00117E01" w14:paraId="57F38313" w14:textId="77777777" w:rsidTr="00540D37">
        <w:trPr>
          <w:trHeight w:val="251"/>
        </w:trPr>
        <w:tc>
          <w:tcPr>
            <w:tcW w:w="0" w:type="auto"/>
            <w:tcBorders>
              <w:top w:val="nil"/>
              <w:left w:val="nil"/>
              <w:bottom w:val="nil"/>
              <w:right w:val="nil"/>
            </w:tcBorders>
            <w:vAlign w:val="bottom"/>
          </w:tcPr>
          <w:p w14:paraId="3BD41F93" w14:textId="77777777" w:rsidR="003F45C2" w:rsidRPr="00A5606A" w:rsidRDefault="003F45C2" w:rsidP="00540D37">
            <w:pPr>
              <w:rPr>
                <w:rFonts w:ascii="Arial" w:hAnsi="Arial" w:cs="Arial"/>
                <w:sz w:val="18"/>
                <w:szCs w:val="18"/>
              </w:rPr>
            </w:pPr>
            <w:r w:rsidRPr="00A5606A">
              <w:rPr>
                <w:rFonts w:ascii="Arial" w:hAnsi="Arial" w:cs="Arial"/>
                <w:sz w:val="18"/>
                <w:szCs w:val="18"/>
              </w:rPr>
              <w:t>31 Mart 2018 tarihi itibarıyla</w:t>
            </w:r>
          </w:p>
        </w:tc>
        <w:tc>
          <w:tcPr>
            <w:tcW w:w="0" w:type="auto"/>
            <w:tcBorders>
              <w:top w:val="nil"/>
              <w:left w:val="nil"/>
              <w:bottom w:val="nil"/>
              <w:right w:val="nil"/>
            </w:tcBorders>
            <w:vAlign w:val="bottom"/>
          </w:tcPr>
          <w:p w14:paraId="53CC194D" w14:textId="77777777" w:rsidR="003F45C2" w:rsidRPr="00A5606A" w:rsidRDefault="003F45C2" w:rsidP="00540D37">
            <w:pPr>
              <w:jc w:val="right"/>
              <w:rPr>
                <w:rFonts w:ascii="Arial" w:hAnsi="Arial" w:cs="Arial"/>
                <w:sz w:val="18"/>
                <w:szCs w:val="18"/>
              </w:rPr>
            </w:pPr>
            <w:r w:rsidRPr="00A5606A">
              <w:rPr>
                <w:rFonts w:ascii="Arial" w:hAnsi="Arial" w:cs="Arial"/>
                <w:sz w:val="18"/>
                <w:szCs w:val="18"/>
              </w:rPr>
              <w:t>3,945</w:t>
            </w:r>
          </w:p>
        </w:tc>
      </w:tr>
      <w:tr w:rsidR="003F45C2" w:rsidRPr="00190082" w14:paraId="5B980371" w14:textId="77777777" w:rsidTr="00540D37">
        <w:trPr>
          <w:trHeight w:val="251"/>
        </w:trPr>
        <w:tc>
          <w:tcPr>
            <w:tcW w:w="0" w:type="auto"/>
            <w:tcBorders>
              <w:top w:val="nil"/>
              <w:left w:val="nil"/>
              <w:bottom w:val="nil"/>
              <w:right w:val="nil"/>
            </w:tcBorders>
            <w:vAlign w:val="bottom"/>
          </w:tcPr>
          <w:p w14:paraId="33F86385" w14:textId="77777777" w:rsidR="003F45C2" w:rsidRPr="00A5606A" w:rsidRDefault="003F45C2" w:rsidP="00540D37">
            <w:pPr>
              <w:rPr>
                <w:rFonts w:ascii="Arial" w:hAnsi="Arial" w:cs="Arial"/>
                <w:sz w:val="18"/>
                <w:szCs w:val="18"/>
              </w:rPr>
            </w:pPr>
            <w:r w:rsidRPr="00A5606A">
              <w:rPr>
                <w:rFonts w:ascii="Arial" w:hAnsi="Arial" w:cs="Arial"/>
                <w:sz w:val="18"/>
                <w:szCs w:val="18"/>
              </w:rPr>
              <w:t>31 Aralık 2017 tarihi itibarıyla</w:t>
            </w:r>
          </w:p>
        </w:tc>
        <w:tc>
          <w:tcPr>
            <w:tcW w:w="0" w:type="auto"/>
            <w:tcBorders>
              <w:top w:val="nil"/>
              <w:left w:val="nil"/>
              <w:bottom w:val="nil"/>
              <w:right w:val="nil"/>
            </w:tcBorders>
            <w:vAlign w:val="bottom"/>
          </w:tcPr>
          <w:p w14:paraId="5B0EA335" w14:textId="77777777" w:rsidR="003F45C2" w:rsidRPr="00A5606A" w:rsidRDefault="003F45C2" w:rsidP="00540D37">
            <w:pPr>
              <w:jc w:val="right"/>
              <w:rPr>
                <w:rFonts w:ascii="Arial" w:hAnsi="Arial" w:cs="Arial"/>
                <w:sz w:val="18"/>
                <w:szCs w:val="18"/>
              </w:rPr>
            </w:pPr>
            <w:r w:rsidRPr="00A5606A">
              <w:rPr>
                <w:rFonts w:ascii="Arial" w:hAnsi="Arial" w:cs="Arial"/>
                <w:sz w:val="18"/>
                <w:szCs w:val="18"/>
              </w:rPr>
              <w:t>3,780</w:t>
            </w:r>
          </w:p>
        </w:tc>
      </w:tr>
      <w:tr w:rsidR="003F45C2" w:rsidRPr="00190082" w14:paraId="76EDA9CA" w14:textId="77777777" w:rsidTr="00540D37">
        <w:trPr>
          <w:trHeight w:val="251"/>
        </w:trPr>
        <w:tc>
          <w:tcPr>
            <w:tcW w:w="0" w:type="auto"/>
            <w:tcBorders>
              <w:top w:val="nil"/>
              <w:left w:val="nil"/>
              <w:bottom w:val="single" w:sz="4" w:space="0" w:color="auto"/>
              <w:right w:val="nil"/>
            </w:tcBorders>
            <w:vAlign w:val="bottom"/>
          </w:tcPr>
          <w:p w14:paraId="71C8E20F" w14:textId="77777777" w:rsidR="003F45C2" w:rsidRPr="00190082" w:rsidRDefault="003F45C2" w:rsidP="00540D37">
            <w:pPr>
              <w:rPr>
                <w:rFonts w:ascii="Arial" w:hAnsi="Arial" w:cs="Arial"/>
                <w:sz w:val="18"/>
                <w:szCs w:val="18"/>
                <w:highlight w:val="yellow"/>
              </w:rPr>
            </w:pPr>
          </w:p>
        </w:tc>
        <w:tc>
          <w:tcPr>
            <w:tcW w:w="0" w:type="auto"/>
            <w:tcBorders>
              <w:top w:val="nil"/>
              <w:left w:val="nil"/>
              <w:bottom w:val="single" w:sz="4" w:space="0" w:color="auto"/>
              <w:right w:val="nil"/>
            </w:tcBorders>
            <w:vAlign w:val="bottom"/>
          </w:tcPr>
          <w:p w14:paraId="42955BC0" w14:textId="77777777" w:rsidR="003F45C2" w:rsidRPr="00190082" w:rsidRDefault="003F45C2" w:rsidP="00540D37">
            <w:pPr>
              <w:jc w:val="right"/>
              <w:rPr>
                <w:rFonts w:ascii="Arial" w:hAnsi="Arial" w:cs="Arial"/>
                <w:sz w:val="18"/>
                <w:szCs w:val="18"/>
                <w:highlight w:val="yellow"/>
              </w:rPr>
            </w:pPr>
          </w:p>
        </w:tc>
      </w:tr>
    </w:tbl>
    <w:p w14:paraId="5466A394" w14:textId="77777777" w:rsidR="003F45C2" w:rsidRPr="00025A83" w:rsidRDefault="003F45C2" w:rsidP="003F45C2">
      <w:pPr>
        <w:numPr>
          <w:ilvl w:val="0"/>
          <w:numId w:val="33"/>
        </w:numPr>
        <w:spacing w:before="120" w:after="120"/>
        <w:ind w:left="-28" w:hanging="462"/>
        <w:rPr>
          <w:rFonts w:ascii="Arial" w:hAnsi="Arial" w:cs="Arial"/>
          <w:b/>
          <w:sz w:val="20"/>
          <w:szCs w:val="20"/>
        </w:rPr>
      </w:pPr>
      <w:r w:rsidRPr="00025A83">
        <w:rPr>
          <w:rFonts w:ascii="Arial" w:hAnsi="Arial" w:cs="Arial"/>
          <w:b/>
          <w:sz w:val="20"/>
          <w:szCs w:val="20"/>
        </w:rPr>
        <w:t>Mali Durum Karlılık ve Borç Ödeme Gücüne İlişkin Değerlendirme:</w:t>
      </w:r>
    </w:p>
    <w:p w14:paraId="009E4F51" w14:textId="77777777" w:rsidR="003F45C2" w:rsidRPr="0071754D" w:rsidRDefault="003F45C2" w:rsidP="0071754D">
      <w:pPr>
        <w:pStyle w:val="ListeParagraf"/>
        <w:numPr>
          <w:ilvl w:val="0"/>
          <w:numId w:val="36"/>
        </w:numPr>
        <w:spacing w:before="120" w:after="120"/>
        <w:ind w:left="322"/>
        <w:jc w:val="both"/>
        <w:rPr>
          <w:rFonts w:ascii="Arial" w:hAnsi="Arial" w:cs="Arial"/>
          <w:sz w:val="20"/>
          <w:szCs w:val="20"/>
        </w:rPr>
      </w:pPr>
      <w:r w:rsidRPr="0071754D">
        <w:rPr>
          <w:rFonts w:ascii="Arial" w:hAnsi="Arial" w:cs="Arial"/>
          <w:sz w:val="20"/>
          <w:szCs w:val="20"/>
        </w:rPr>
        <w:t xml:space="preserve">Faaliyet Gelirlerimiz geçen yılın aynı dönemine göre %25,13 artarak 488.313 TL’ye yükselmiştir. </w:t>
      </w:r>
    </w:p>
    <w:p w14:paraId="54559524" w14:textId="77777777" w:rsidR="003F45C2" w:rsidRPr="0071754D" w:rsidRDefault="003F45C2" w:rsidP="0071754D">
      <w:pPr>
        <w:pStyle w:val="ListeParagraf"/>
        <w:numPr>
          <w:ilvl w:val="0"/>
          <w:numId w:val="36"/>
        </w:numPr>
        <w:spacing w:before="120" w:after="120"/>
        <w:ind w:left="322"/>
        <w:jc w:val="both"/>
        <w:rPr>
          <w:rFonts w:ascii="Arial" w:hAnsi="Arial" w:cs="Arial"/>
          <w:sz w:val="20"/>
          <w:szCs w:val="20"/>
        </w:rPr>
      </w:pPr>
      <w:r w:rsidRPr="0071754D">
        <w:rPr>
          <w:rFonts w:ascii="Arial" w:hAnsi="Arial" w:cs="Arial"/>
          <w:sz w:val="20"/>
          <w:szCs w:val="20"/>
        </w:rPr>
        <w:t>Net Ücret ve Komisyon Gelirleri %5,92 artarak 40.036 TL’ye yükselmiş, Net Kar payı gelirlerimiz 250.469 TL olarak gerçekleşmiştir.</w:t>
      </w:r>
    </w:p>
    <w:p w14:paraId="72476130" w14:textId="77777777" w:rsidR="003F45C2" w:rsidRPr="0071754D" w:rsidRDefault="003F45C2" w:rsidP="0071754D">
      <w:pPr>
        <w:pStyle w:val="ListeParagraf"/>
        <w:numPr>
          <w:ilvl w:val="0"/>
          <w:numId w:val="36"/>
        </w:numPr>
        <w:spacing w:before="120" w:after="120"/>
        <w:ind w:left="322"/>
        <w:jc w:val="both"/>
        <w:rPr>
          <w:rFonts w:ascii="Arial" w:hAnsi="Arial" w:cs="Arial"/>
          <w:sz w:val="20"/>
          <w:szCs w:val="20"/>
        </w:rPr>
      </w:pPr>
      <w:r w:rsidRPr="0071754D">
        <w:rPr>
          <w:rFonts w:ascii="Arial" w:hAnsi="Arial" w:cs="Arial"/>
          <w:sz w:val="20"/>
          <w:szCs w:val="20"/>
        </w:rPr>
        <w:t xml:space="preserve">Net kârımız yılın ilk 3 ayında 99.748 TL olarak gerçekleşmiştir. </w:t>
      </w:r>
    </w:p>
    <w:p w14:paraId="3768754F" w14:textId="3FC7FEE1" w:rsidR="003F45C2" w:rsidRPr="0071754D" w:rsidRDefault="003F45C2" w:rsidP="0071754D">
      <w:pPr>
        <w:pStyle w:val="ListeParagraf"/>
        <w:numPr>
          <w:ilvl w:val="0"/>
          <w:numId w:val="36"/>
        </w:numPr>
        <w:spacing w:before="120" w:after="120"/>
        <w:ind w:left="322"/>
        <w:jc w:val="both"/>
        <w:rPr>
          <w:rFonts w:ascii="Arial" w:hAnsi="Arial" w:cs="Arial"/>
          <w:sz w:val="20"/>
          <w:szCs w:val="20"/>
        </w:rPr>
      </w:pPr>
      <w:r w:rsidRPr="0071754D">
        <w:rPr>
          <w:rFonts w:ascii="Arial" w:hAnsi="Arial" w:cs="Arial"/>
          <w:sz w:val="20"/>
          <w:szCs w:val="20"/>
        </w:rPr>
        <w:t>31 Mart 2018 itibarıyla sermaye yeterlilik oranımız yasal yükümlülük seviyesinin üzerinde %19,</w:t>
      </w:r>
      <w:r w:rsidR="00282F48" w:rsidRPr="0071754D">
        <w:rPr>
          <w:rFonts w:ascii="Arial" w:hAnsi="Arial" w:cs="Arial"/>
          <w:sz w:val="20"/>
          <w:szCs w:val="20"/>
        </w:rPr>
        <w:t>83</w:t>
      </w:r>
      <w:r w:rsidRPr="0071754D">
        <w:rPr>
          <w:rFonts w:ascii="Arial" w:hAnsi="Arial" w:cs="Arial"/>
          <w:sz w:val="20"/>
          <w:szCs w:val="20"/>
        </w:rPr>
        <w:t xml:space="preserve"> olarak gerçekleşmiştir.</w:t>
      </w:r>
    </w:p>
    <w:p w14:paraId="3D692FBE" w14:textId="31D0F1F9" w:rsidR="003F45C2" w:rsidRPr="00A5606A" w:rsidRDefault="003F45C2" w:rsidP="003F45C2">
      <w:pPr>
        <w:spacing w:before="120"/>
        <w:ind w:left="-28"/>
        <w:jc w:val="both"/>
        <w:rPr>
          <w:rFonts w:ascii="Arial" w:hAnsi="Arial" w:cs="Arial"/>
          <w:sz w:val="20"/>
          <w:szCs w:val="20"/>
        </w:rPr>
      </w:pPr>
      <w:r w:rsidRPr="00A5606A">
        <w:rPr>
          <w:rFonts w:ascii="Arial" w:hAnsi="Arial" w:cs="Arial"/>
          <w:sz w:val="20"/>
          <w:szCs w:val="20"/>
        </w:rPr>
        <w:t xml:space="preserve">Bankamız 2018 yılı ilk 3 ayına ait </w:t>
      </w:r>
      <w:proofErr w:type="gramStart"/>
      <w:r w:rsidRPr="00A5606A">
        <w:rPr>
          <w:rFonts w:ascii="Arial" w:hAnsi="Arial" w:cs="Arial"/>
          <w:sz w:val="20"/>
          <w:szCs w:val="20"/>
        </w:rPr>
        <w:t>konsolide</w:t>
      </w:r>
      <w:proofErr w:type="gramEnd"/>
      <w:r w:rsidRPr="00A5606A">
        <w:rPr>
          <w:rFonts w:ascii="Arial" w:hAnsi="Arial" w:cs="Arial"/>
          <w:sz w:val="20"/>
          <w:szCs w:val="20"/>
        </w:rPr>
        <w:t xml:space="preserve"> finansal sonuçlarına ilişkin sunuma “</w:t>
      </w:r>
      <w:r w:rsidRPr="00A5606A">
        <w:rPr>
          <w:rFonts w:ascii="Arial" w:hAnsi="Arial" w:cs="Arial"/>
          <w:b/>
          <w:sz w:val="20"/>
          <w:szCs w:val="20"/>
        </w:rPr>
        <w:t>www.albaraka.com.tr</w:t>
      </w:r>
      <w:r w:rsidRPr="00A5606A">
        <w:rPr>
          <w:rFonts w:ascii="Arial" w:hAnsi="Arial" w:cs="Arial"/>
          <w:sz w:val="20"/>
          <w:szCs w:val="20"/>
        </w:rPr>
        <w:t>” adresindeki “</w:t>
      </w:r>
      <w:r w:rsidRPr="00A5606A">
        <w:rPr>
          <w:rFonts w:ascii="Arial" w:hAnsi="Arial" w:cs="Arial"/>
          <w:b/>
          <w:sz w:val="20"/>
          <w:szCs w:val="20"/>
        </w:rPr>
        <w:t>Yatırımcı İlişkileri</w:t>
      </w:r>
      <w:r w:rsidRPr="00A5606A">
        <w:rPr>
          <w:rFonts w:ascii="Arial" w:hAnsi="Arial" w:cs="Arial"/>
          <w:sz w:val="20"/>
          <w:szCs w:val="20"/>
        </w:rPr>
        <w:t>” sekmesinden ulaşabilirsiniz.</w:t>
      </w:r>
    </w:p>
    <w:p w14:paraId="35857E6E" w14:textId="77777777" w:rsidR="003F45C2" w:rsidRPr="00C471C5" w:rsidRDefault="003F45C2" w:rsidP="00AA3A61">
      <w:pPr>
        <w:pageBreakBefore/>
        <w:rPr>
          <w:rFonts w:ascii="Arial" w:hAnsi="Arial" w:cs="Arial"/>
          <w:sz w:val="20"/>
          <w:szCs w:val="20"/>
        </w:rPr>
      </w:pPr>
      <w:r w:rsidRPr="00C471C5">
        <w:rPr>
          <w:rFonts w:ascii="Arial" w:hAnsi="Arial" w:cs="Arial"/>
          <w:b/>
          <w:sz w:val="20"/>
          <w:szCs w:val="20"/>
        </w:rPr>
        <w:lastRenderedPageBreak/>
        <w:t>Ara dönem faaliyet raporuna ilişkin açıklamalar (devamı):</w:t>
      </w:r>
    </w:p>
    <w:p w14:paraId="5D501581" w14:textId="77777777" w:rsidR="003F45C2" w:rsidRDefault="003F45C2" w:rsidP="003F45C2">
      <w:pPr>
        <w:pStyle w:val="ListeParagraf"/>
        <w:numPr>
          <w:ilvl w:val="0"/>
          <w:numId w:val="33"/>
        </w:numPr>
        <w:spacing w:before="120" w:after="120"/>
        <w:ind w:left="-28" w:hanging="462"/>
        <w:rPr>
          <w:rFonts w:ascii="Arial" w:hAnsi="Arial" w:cs="Arial"/>
          <w:b/>
          <w:sz w:val="20"/>
          <w:szCs w:val="20"/>
        </w:rPr>
      </w:pPr>
      <w:r w:rsidRPr="00C471C5">
        <w:rPr>
          <w:rFonts w:ascii="Arial" w:hAnsi="Arial" w:cs="Arial"/>
          <w:b/>
          <w:sz w:val="20"/>
          <w:szCs w:val="20"/>
        </w:rPr>
        <w:t>1 Ocak 201</w:t>
      </w:r>
      <w:r>
        <w:rPr>
          <w:rFonts w:ascii="Arial" w:hAnsi="Arial" w:cs="Arial"/>
          <w:b/>
          <w:sz w:val="20"/>
          <w:szCs w:val="20"/>
        </w:rPr>
        <w:t>8</w:t>
      </w:r>
      <w:r w:rsidRPr="00C471C5">
        <w:rPr>
          <w:rFonts w:ascii="Arial" w:hAnsi="Arial" w:cs="Arial"/>
          <w:b/>
          <w:sz w:val="20"/>
          <w:szCs w:val="20"/>
        </w:rPr>
        <w:t>-31 Mart 201</w:t>
      </w:r>
      <w:r>
        <w:rPr>
          <w:rFonts w:ascii="Arial" w:hAnsi="Arial" w:cs="Arial"/>
          <w:b/>
          <w:sz w:val="20"/>
          <w:szCs w:val="20"/>
        </w:rPr>
        <w:t>8</w:t>
      </w:r>
      <w:r w:rsidRPr="00C471C5">
        <w:rPr>
          <w:rFonts w:ascii="Arial" w:hAnsi="Arial" w:cs="Arial"/>
          <w:b/>
          <w:sz w:val="20"/>
          <w:szCs w:val="20"/>
        </w:rPr>
        <w:t xml:space="preserve"> Dönemindeki Önemli Gelişmelere Ait Açıklamalar:</w:t>
      </w:r>
    </w:p>
    <w:p w14:paraId="6455E402"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r w:rsidRPr="00A5606A">
        <w:rPr>
          <w:rFonts w:ascii="Arial" w:hAnsi="Arial" w:cs="Arial"/>
          <w:sz w:val="20"/>
          <w:szCs w:val="20"/>
        </w:rPr>
        <w:t>Sermaye Piyasası Kurulu'nun 29 Aralık 2017 tarih ve 48/1570 sayılı toplantısında onaylanan ihraç tavanı kapsamında, Albaraka Türk Katılım Bankası A.Ş.'</w:t>
      </w:r>
      <w:proofErr w:type="spellStart"/>
      <w:r w:rsidRPr="00A5606A">
        <w:rPr>
          <w:rFonts w:ascii="Arial" w:hAnsi="Arial" w:cs="Arial"/>
          <w:sz w:val="20"/>
          <w:szCs w:val="20"/>
        </w:rPr>
        <w:t>nin</w:t>
      </w:r>
      <w:proofErr w:type="spellEnd"/>
      <w:r w:rsidRPr="00A5606A">
        <w:rPr>
          <w:rFonts w:ascii="Arial" w:hAnsi="Arial" w:cs="Arial"/>
          <w:sz w:val="20"/>
          <w:szCs w:val="20"/>
        </w:rPr>
        <w:t xml:space="preserve"> fon kullanıcısı olarak yer alacağı, yurtiçinde halka arz edilmeksizin nitelikli yatırımcılara satılmak üzere, </w:t>
      </w:r>
      <w:proofErr w:type="gramStart"/>
      <w:r w:rsidRPr="00A5606A">
        <w:rPr>
          <w:rFonts w:ascii="Arial" w:hAnsi="Arial" w:cs="Arial"/>
          <w:sz w:val="20"/>
          <w:szCs w:val="20"/>
        </w:rPr>
        <w:t>vekaleten</w:t>
      </w:r>
      <w:proofErr w:type="gramEnd"/>
      <w:r w:rsidRPr="00A5606A">
        <w:rPr>
          <w:rFonts w:ascii="Arial" w:hAnsi="Arial" w:cs="Arial"/>
          <w:sz w:val="20"/>
          <w:szCs w:val="20"/>
        </w:rPr>
        <w:t xml:space="preserve"> yönetim sözleşmesine dayalı, 95 gün vadeli planlanan tutar 125.000.000 Türk Lirası olmak üzere, yatırımcılardan gelebilecek yatırım taleplerinin azami oranda karşılanması maksadıyla 150.000.000 Türk Lirası tutarındaki kira sertifikası ihracı için Sermaye Piyasası Kurulu'na tertip ihraç belgesi onayı başvurusu Kurul tarafından onaylanmıştır. Sermaye Piyasası Kurulu'ndan aldığımız onaylar doğrultusunda yurtiçinde nitelikli yatırımcıya yönelik 95 gün vadeli 135.000.000 TL tutarındaki kira sertifikalarının satış işlemleri tamamlanmıştır.</w:t>
      </w:r>
      <w:r w:rsidRPr="00A5606A">
        <w:rPr>
          <w:rFonts w:ascii="Arial" w:hAnsi="Arial" w:cs="Arial"/>
          <w:b/>
          <w:bCs/>
          <w:sz w:val="20"/>
          <w:szCs w:val="20"/>
          <w:lang w:eastAsia="en-US"/>
        </w:rPr>
        <w:t xml:space="preserve"> </w:t>
      </w:r>
    </w:p>
    <w:p w14:paraId="4E18FB04"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r w:rsidRPr="00A5606A">
        <w:rPr>
          <w:rFonts w:ascii="Arial" w:hAnsi="Arial" w:cs="Arial"/>
          <w:sz w:val="20"/>
          <w:szCs w:val="20"/>
        </w:rPr>
        <w:t>Sermaye Piyasası Kurulu'nun 29 Aralık 2017 tarih ve 48/1570 sayılı toplantısında onaylanan ihraç tavanı kapsamında, Albaraka Türk Katılım Bankası A.Ş.'</w:t>
      </w:r>
      <w:proofErr w:type="spellStart"/>
      <w:r w:rsidRPr="00A5606A">
        <w:rPr>
          <w:rFonts w:ascii="Arial" w:hAnsi="Arial" w:cs="Arial"/>
          <w:sz w:val="20"/>
          <w:szCs w:val="20"/>
        </w:rPr>
        <w:t>nin</w:t>
      </w:r>
      <w:proofErr w:type="spellEnd"/>
      <w:r w:rsidRPr="00A5606A">
        <w:rPr>
          <w:rFonts w:ascii="Arial" w:hAnsi="Arial" w:cs="Arial"/>
          <w:sz w:val="20"/>
          <w:szCs w:val="20"/>
        </w:rPr>
        <w:t xml:space="preserve"> fon kullanıcısı olarak yer alacağı, yurtiçinde halka arz edilmeksizin nitelikli yatırımcılara satılmak üzere, </w:t>
      </w:r>
      <w:proofErr w:type="gramStart"/>
      <w:r w:rsidRPr="00A5606A">
        <w:rPr>
          <w:rFonts w:ascii="Arial" w:hAnsi="Arial" w:cs="Arial"/>
          <w:sz w:val="20"/>
          <w:szCs w:val="20"/>
        </w:rPr>
        <w:t>vekaleten</w:t>
      </w:r>
      <w:proofErr w:type="gramEnd"/>
      <w:r w:rsidRPr="00A5606A">
        <w:rPr>
          <w:rFonts w:ascii="Arial" w:hAnsi="Arial" w:cs="Arial"/>
          <w:sz w:val="20"/>
          <w:szCs w:val="20"/>
        </w:rPr>
        <w:t xml:space="preserve"> yönetim sözleşmesine dayalı, 95 gün vadeli planlanan tutar 150.000.000 Türk Lirası olmak üzere, yatırımcılardan gelebilecek yatırım taleplerinin azami oranda karşılanması maksadıyla 175.000.000 Türk Lirası tutarındaki kira sertifikası ihracı için Sermaye Piyasası Kurulu'na tertip ihraç belgesi onayı başvurusu Kurul tarafından onaylanmıştır.</w:t>
      </w:r>
    </w:p>
    <w:p w14:paraId="2F629D93"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r w:rsidRPr="00A5606A">
        <w:rPr>
          <w:rFonts w:ascii="Arial" w:hAnsi="Arial" w:cs="Arial"/>
          <w:sz w:val="20"/>
          <w:szCs w:val="20"/>
        </w:rPr>
        <w:t xml:space="preserve">Albaraka Türk Katılım Bankası, Bereket </w:t>
      </w:r>
      <w:proofErr w:type="spellStart"/>
      <w:r w:rsidRPr="00A5606A">
        <w:rPr>
          <w:rFonts w:ascii="Arial" w:hAnsi="Arial" w:cs="Arial"/>
          <w:sz w:val="20"/>
          <w:szCs w:val="20"/>
        </w:rPr>
        <w:t>One</w:t>
      </w:r>
      <w:proofErr w:type="spellEnd"/>
      <w:r w:rsidRPr="00A5606A">
        <w:rPr>
          <w:rFonts w:ascii="Arial" w:hAnsi="Arial" w:cs="Arial"/>
          <w:sz w:val="20"/>
          <w:szCs w:val="20"/>
        </w:rPr>
        <w:t xml:space="preserve"> Ltd</w:t>
      </w:r>
      <w:proofErr w:type="gramStart"/>
      <w:r w:rsidRPr="00A5606A">
        <w:rPr>
          <w:rFonts w:ascii="Arial" w:hAnsi="Arial" w:cs="Arial"/>
          <w:sz w:val="20"/>
          <w:szCs w:val="20"/>
        </w:rPr>
        <w:t>.,</w:t>
      </w:r>
      <w:proofErr w:type="gramEnd"/>
      <w:r w:rsidRPr="00A5606A">
        <w:rPr>
          <w:rFonts w:ascii="Arial" w:hAnsi="Arial" w:cs="Arial"/>
          <w:sz w:val="20"/>
          <w:szCs w:val="20"/>
        </w:rPr>
        <w:t xml:space="preserve"> Cayman Adaları aracılığıyla Standard </w:t>
      </w:r>
      <w:proofErr w:type="spellStart"/>
      <w:r w:rsidRPr="00A5606A">
        <w:rPr>
          <w:rFonts w:ascii="Arial" w:hAnsi="Arial" w:cs="Arial"/>
          <w:sz w:val="20"/>
          <w:szCs w:val="20"/>
        </w:rPr>
        <w:t>Chartered</w:t>
      </w:r>
      <w:proofErr w:type="spellEnd"/>
      <w:r w:rsidRPr="00A5606A">
        <w:rPr>
          <w:rFonts w:ascii="Arial" w:hAnsi="Arial" w:cs="Arial"/>
          <w:sz w:val="20"/>
          <w:szCs w:val="20"/>
        </w:rPr>
        <w:t xml:space="preserve"> Bank'ın global koordinatörlüğünde, </w:t>
      </w:r>
      <w:proofErr w:type="spellStart"/>
      <w:r w:rsidRPr="00A5606A">
        <w:rPr>
          <w:rFonts w:ascii="Arial" w:hAnsi="Arial" w:cs="Arial"/>
          <w:sz w:val="20"/>
          <w:szCs w:val="20"/>
        </w:rPr>
        <w:t>Arab</w:t>
      </w:r>
      <w:proofErr w:type="spellEnd"/>
      <w:r w:rsidRPr="00A5606A">
        <w:rPr>
          <w:rFonts w:ascii="Arial" w:hAnsi="Arial" w:cs="Arial"/>
          <w:sz w:val="20"/>
          <w:szCs w:val="20"/>
        </w:rPr>
        <w:t xml:space="preserve"> </w:t>
      </w:r>
      <w:proofErr w:type="spellStart"/>
      <w:r w:rsidRPr="00A5606A">
        <w:rPr>
          <w:rFonts w:ascii="Arial" w:hAnsi="Arial" w:cs="Arial"/>
          <w:sz w:val="20"/>
          <w:szCs w:val="20"/>
        </w:rPr>
        <w:t>Banking</w:t>
      </w:r>
      <w:proofErr w:type="spellEnd"/>
      <w:r w:rsidRPr="00A5606A">
        <w:rPr>
          <w:rFonts w:ascii="Arial" w:hAnsi="Arial" w:cs="Arial"/>
          <w:sz w:val="20"/>
          <w:szCs w:val="20"/>
        </w:rPr>
        <w:t xml:space="preserve"> Corporation (B.S.C.), </w:t>
      </w:r>
      <w:proofErr w:type="spellStart"/>
      <w:r w:rsidRPr="00A5606A">
        <w:rPr>
          <w:rFonts w:ascii="Arial" w:hAnsi="Arial" w:cs="Arial"/>
          <w:sz w:val="20"/>
          <w:szCs w:val="20"/>
        </w:rPr>
        <w:t>Emirates</w:t>
      </w:r>
      <w:proofErr w:type="spellEnd"/>
      <w:r w:rsidRPr="00A5606A">
        <w:rPr>
          <w:rFonts w:ascii="Arial" w:hAnsi="Arial" w:cs="Arial"/>
          <w:sz w:val="20"/>
          <w:szCs w:val="20"/>
        </w:rPr>
        <w:t xml:space="preserve"> NBD </w:t>
      </w:r>
      <w:proofErr w:type="spellStart"/>
      <w:r w:rsidRPr="00A5606A">
        <w:rPr>
          <w:rFonts w:ascii="Arial" w:hAnsi="Arial" w:cs="Arial"/>
          <w:sz w:val="20"/>
          <w:szCs w:val="20"/>
        </w:rPr>
        <w:t>Capital</w:t>
      </w:r>
      <w:proofErr w:type="spellEnd"/>
      <w:r w:rsidRPr="00A5606A">
        <w:rPr>
          <w:rFonts w:ascii="Arial" w:hAnsi="Arial" w:cs="Arial"/>
          <w:sz w:val="20"/>
          <w:szCs w:val="20"/>
        </w:rPr>
        <w:t xml:space="preserve"> Limited, </w:t>
      </w:r>
      <w:proofErr w:type="spellStart"/>
      <w:r w:rsidRPr="00A5606A">
        <w:rPr>
          <w:rFonts w:ascii="Arial" w:hAnsi="Arial" w:cs="Arial"/>
          <w:sz w:val="20"/>
          <w:szCs w:val="20"/>
        </w:rPr>
        <w:t>Noorbank</w:t>
      </w:r>
      <w:proofErr w:type="spellEnd"/>
      <w:r w:rsidRPr="00A5606A">
        <w:rPr>
          <w:rFonts w:ascii="Arial" w:hAnsi="Arial" w:cs="Arial"/>
          <w:sz w:val="20"/>
          <w:szCs w:val="20"/>
        </w:rPr>
        <w:t xml:space="preserve"> PJSC ve </w:t>
      </w:r>
      <w:proofErr w:type="spellStart"/>
      <w:r w:rsidRPr="00A5606A">
        <w:rPr>
          <w:rFonts w:ascii="Arial" w:hAnsi="Arial" w:cs="Arial"/>
          <w:sz w:val="20"/>
          <w:szCs w:val="20"/>
        </w:rPr>
        <w:t>QInvest</w:t>
      </w:r>
      <w:proofErr w:type="spellEnd"/>
      <w:r w:rsidRPr="00A5606A">
        <w:rPr>
          <w:rFonts w:ascii="Arial" w:hAnsi="Arial" w:cs="Arial"/>
          <w:sz w:val="20"/>
          <w:szCs w:val="20"/>
        </w:rPr>
        <w:t xml:space="preserve"> </w:t>
      </w:r>
      <w:proofErr w:type="spellStart"/>
      <w:r w:rsidRPr="00A5606A">
        <w:rPr>
          <w:rFonts w:ascii="Arial" w:hAnsi="Arial" w:cs="Arial"/>
          <w:sz w:val="20"/>
          <w:szCs w:val="20"/>
        </w:rPr>
        <w:t>LLC'nin</w:t>
      </w:r>
      <w:proofErr w:type="spellEnd"/>
      <w:r w:rsidRPr="00A5606A">
        <w:rPr>
          <w:rFonts w:ascii="Arial" w:hAnsi="Arial" w:cs="Arial"/>
          <w:sz w:val="20"/>
          <w:szCs w:val="20"/>
        </w:rPr>
        <w:t xml:space="preserve"> lider bankalar olarak görev aldığı ve İrlanda Borsası'na </w:t>
      </w:r>
      <w:proofErr w:type="spellStart"/>
      <w:r w:rsidRPr="00A5606A">
        <w:rPr>
          <w:rFonts w:ascii="Arial" w:hAnsi="Arial" w:cs="Arial"/>
          <w:sz w:val="20"/>
          <w:szCs w:val="20"/>
        </w:rPr>
        <w:t>kote</w:t>
      </w:r>
      <w:proofErr w:type="spellEnd"/>
      <w:r w:rsidRPr="00A5606A">
        <w:rPr>
          <w:rFonts w:ascii="Arial" w:hAnsi="Arial" w:cs="Arial"/>
          <w:sz w:val="20"/>
          <w:szCs w:val="20"/>
        </w:rPr>
        <w:t xml:space="preserve"> edilen, Basel III kriterlerine uyumlu 205 milyon </w:t>
      </w:r>
      <w:r>
        <w:rPr>
          <w:rFonts w:ascii="Arial" w:hAnsi="Arial" w:cs="Arial"/>
          <w:sz w:val="20"/>
          <w:szCs w:val="20"/>
        </w:rPr>
        <w:t xml:space="preserve">ABD Doları </w:t>
      </w:r>
      <w:r w:rsidRPr="00A5606A">
        <w:rPr>
          <w:rFonts w:ascii="Arial" w:hAnsi="Arial" w:cs="Arial"/>
          <w:sz w:val="20"/>
          <w:szCs w:val="20"/>
        </w:rPr>
        <w:t xml:space="preserve">meblağlı ve vadesiz ilave ana sermaye </w:t>
      </w:r>
      <w:proofErr w:type="spellStart"/>
      <w:r w:rsidRPr="00A5606A">
        <w:rPr>
          <w:rFonts w:ascii="Arial" w:hAnsi="Arial" w:cs="Arial"/>
          <w:sz w:val="20"/>
          <w:szCs w:val="20"/>
        </w:rPr>
        <w:t>Tier</w:t>
      </w:r>
      <w:proofErr w:type="spellEnd"/>
      <w:r w:rsidRPr="00A5606A">
        <w:rPr>
          <w:rFonts w:ascii="Arial" w:hAnsi="Arial" w:cs="Arial"/>
          <w:sz w:val="20"/>
          <w:szCs w:val="20"/>
        </w:rPr>
        <w:t xml:space="preserve"> 1 </w:t>
      </w:r>
      <w:proofErr w:type="spellStart"/>
      <w:r w:rsidRPr="00A5606A">
        <w:rPr>
          <w:rFonts w:ascii="Arial" w:hAnsi="Arial" w:cs="Arial"/>
          <w:sz w:val="20"/>
          <w:szCs w:val="20"/>
        </w:rPr>
        <w:t>sukuk</w:t>
      </w:r>
      <w:proofErr w:type="spellEnd"/>
      <w:r w:rsidRPr="00A5606A">
        <w:rPr>
          <w:rFonts w:ascii="Arial" w:hAnsi="Arial" w:cs="Arial"/>
          <w:sz w:val="20"/>
          <w:szCs w:val="20"/>
        </w:rPr>
        <w:t xml:space="preserve"> işlemini başarıyla tamamlamış ve kar payı oranı %10 olarak belirlenmiştir.</w:t>
      </w:r>
    </w:p>
    <w:p w14:paraId="7543D110" w14:textId="77777777" w:rsidR="003F45C2" w:rsidRDefault="003F45C2" w:rsidP="003F45C2">
      <w:pPr>
        <w:pStyle w:val="ListeParagraf"/>
        <w:numPr>
          <w:ilvl w:val="0"/>
          <w:numId w:val="34"/>
        </w:numPr>
        <w:spacing w:before="120" w:after="120"/>
        <w:jc w:val="both"/>
        <w:rPr>
          <w:rFonts w:ascii="Arial" w:hAnsi="Arial" w:cs="Arial"/>
          <w:sz w:val="20"/>
          <w:szCs w:val="20"/>
        </w:rPr>
      </w:pPr>
      <w:r w:rsidRPr="00A5606A">
        <w:rPr>
          <w:rFonts w:ascii="Arial" w:hAnsi="Arial" w:cs="Arial"/>
          <w:sz w:val="20"/>
          <w:szCs w:val="20"/>
        </w:rPr>
        <w:t>Sermaye Piyasası Kurulu'nun 29 Aralık 2017 tarih ve 48/1570 sayılı toplantısında onaylanan ihraç tavanı kapsamında, Albaraka Türk Katılım Bankası A.Ş.'</w:t>
      </w:r>
      <w:proofErr w:type="spellStart"/>
      <w:r w:rsidRPr="00A5606A">
        <w:rPr>
          <w:rFonts w:ascii="Arial" w:hAnsi="Arial" w:cs="Arial"/>
          <w:sz w:val="20"/>
          <w:szCs w:val="20"/>
        </w:rPr>
        <w:t>nin</w:t>
      </w:r>
      <w:proofErr w:type="spellEnd"/>
      <w:r w:rsidRPr="00A5606A">
        <w:rPr>
          <w:rFonts w:ascii="Arial" w:hAnsi="Arial" w:cs="Arial"/>
          <w:sz w:val="20"/>
          <w:szCs w:val="20"/>
        </w:rPr>
        <w:t xml:space="preserve"> fon kullanıcısı olarak yer alacağı, yurtiçinde halka arz edilmeksizin nitelikli yatırımcılara satılmak üzere, </w:t>
      </w:r>
      <w:proofErr w:type="gramStart"/>
      <w:r w:rsidRPr="00A5606A">
        <w:rPr>
          <w:rFonts w:ascii="Arial" w:hAnsi="Arial" w:cs="Arial"/>
          <w:sz w:val="20"/>
          <w:szCs w:val="20"/>
        </w:rPr>
        <w:t>vekaleten</w:t>
      </w:r>
      <w:proofErr w:type="gramEnd"/>
      <w:r w:rsidRPr="00A5606A">
        <w:rPr>
          <w:rFonts w:ascii="Arial" w:hAnsi="Arial" w:cs="Arial"/>
          <w:sz w:val="20"/>
          <w:szCs w:val="20"/>
        </w:rPr>
        <w:t xml:space="preserve"> yönetim sözleşmesine dayalı, 179 gün vadeli planlanan tutar 175.000.000 Türk Lirası olmak üzere, yatırımcılardan gelebilecek yatırım taleplerinin azami oranda karşılanması maksadıyla 200.000.000 Türk Lirası tutarındaki kira sertifikası ihracı için Sermaye Piyasası Kurulu'na tertip ihraç belgesi onayı başvurusu Kurul tarafından onaylanmıştır.</w:t>
      </w:r>
    </w:p>
    <w:p w14:paraId="45B849A6" w14:textId="77777777" w:rsidR="003F45C2" w:rsidRPr="00336052" w:rsidRDefault="003F45C2" w:rsidP="003F45C2">
      <w:pPr>
        <w:pStyle w:val="ListeParagraf"/>
        <w:numPr>
          <w:ilvl w:val="0"/>
          <w:numId w:val="34"/>
        </w:numPr>
        <w:spacing w:before="120" w:after="120"/>
        <w:jc w:val="both"/>
        <w:rPr>
          <w:rFonts w:ascii="Arial" w:hAnsi="Arial" w:cs="Arial"/>
          <w:sz w:val="20"/>
          <w:szCs w:val="20"/>
        </w:rPr>
      </w:pPr>
      <w:r w:rsidRPr="00336052">
        <w:rPr>
          <w:rFonts w:ascii="Arial" w:hAnsi="Arial" w:cs="Arial"/>
          <w:sz w:val="20"/>
          <w:szCs w:val="20"/>
        </w:rPr>
        <w:t>28 Mart 2018 tarihinde gerçekleştirilen Olağan Genel Kurul Toplantısı kararlarının İstanbul Ticaret Odası tarafından tescil işlemleri tamamlanmıştır.</w:t>
      </w:r>
    </w:p>
    <w:p w14:paraId="49EE4271" w14:textId="77777777" w:rsidR="003F45C2" w:rsidRPr="00A5606A" w:rsidRDefault="003F45C2" w:rsidP="003F45C2">
      <w:pPr>
        <w:pStyle w:val="ListeParagraf"/>
        <w:spacing w:before="120" w:after="120"/>
        <w:ind w:left="360"/>
        <w:jc w:val="both"/>
        <w:rPr>
          <w:rFonts w:ascii="Arial" w:hAnsi="Arial" w:cs="Arial"/>
          <w:sz w:val="20"/>
          <w:szCs w:val="20"/>
        </w:rPr>
      </w:pPr>
    </w:p>
    <w:p w14:paraId="5477BA6C" w14:textId="77777777" w:rsidR="003F45C2" w:rsidRDefault="003F45C2" w:rsidP="003F45C2">
      <w:pPr>
        <w:spacing w:before="120" w:after="120"/>
        <w:jc w:val="both"/>
        <w:rPr>
          <w:rFonts w:ascii="Arial" w:hAnsi="Arial" w:cs="Arial"/>
          <w:sz w:val="20"/>
          <w:szCs w:val="20"/>
        </w:rPr>
      </w:pPr>
    </w:p>
    <w:p w14:paraId="1037A51E" w14:textId="77777777" w:rsidR="003F45C2" w:rsidRPr="00C471C5" w:rsidRDefault="003F45C2" w:rsidP="003F45C2">
      <w:pPr>
        <w:pageBreakBefore/>
        <w:spacing w:before="120" w:after="120"/>
        <w:ind w:left="425" w:hanging="567"/>
        <w:jc w:val="both"/>
        <w:rPr>
          <w:rFonts w:ascii="Arial" w:hAnsi="Arial" w:cs="Arial"/>
          <w:sz w:val="20"/>
          <w:szCs w:val="20"/>
        </w:rPr>
      </w:pPr>
      <w:r w:rsidRPr="00C471C5">
        <w:rPr>
          <w:rFonts w:ascii="Arial" w:hAnsi="Arial" w:cs="Arial"/>
          <w:b/>
          <w:sz w:val="20"/>
          <w:szCs w:val="20"/>
        </w:rPr>
        <w:lastRenderedPageBreak/>
        <w:t>Ara dönem faaliyet raporuna ilişkin açıklamalar (devamı):</w:t>
      </w:r>
    </w:p>
    <w:p w14:paraId="41C6283F" w14:textId="77777777" w:rsidR="003F45C2" w:rsidRPr="00C471C5" w:rsidRDefault="003F45C2" w:rsidP="003F45C2">
      <w:pPr>
        <w:pStyle w:val="ListeParagraf"/>
        <w:numPr>
          <w:ilvl w:val="0"/>
          <w:numId w:val="34"/>
        </w:numPr>
        <w:spacing w:before="120" w:after="120"/>
        <w:jc w:val="both"/>
        <w:rPr>
          <w:rFonts w:ascii="Arial" w:hAnsi="Arial" w:cs="Arial"/>
          <w:sz w:val="20"/>
          <w:szCs w:val="20"/>
        </w:rPr>
      </w:pPr>
      <w:r w:rsidRPr="00C471C5">
        <w:rPr>
          <w:rFonts w:ascii="Arial" w:hAnsi="Arial" w:cs="Arial"/>
          <w:sz w:val="20"/>
          <w:szCs w:val="20"/>
        </w:rPr>
        <w:t>Bankamız Olağan Genel Kurul Toplantısı 2</w:t>
      </w:r>
      <w:r>
        <w:rPr>
          <w:rFonts w:ascii="Arial" w:hAnsi="Arial" w:cs="Arial"/>
          <w:sz w:val="20"/>
          <w:szCs w:val="20"/>
        </w:rPr>
        <w:t>8</w:t>
      </w:r>
      <w:r w:rsidRPr="00C471C5">
        <w:rPr>
          <w:rFonts w:ascii="Arial" w:hAnsi="Arial" w:cs="Arial"/>
          <w:sz w:val="20"/>
          <w:szCs w:val="20"/>
        </w:rPr>
        <w:t xml:space="preserve"> Mart 201</w:t>
      </w:r>
      <w:r>
        <w:rPr>
          <w:rFonts w:ascii="Arial" w:hAnsi="Arial" w:cs="Arial"/>
          <w:sz w:val="20"/>
          <w:szCs w:val="20"/>
        </w:rPr>
        <w:t>8</w:t>
      </w:r>
      <w:r w:rsidRPr="00C471C5">
        <w:rPr>
          <w:rFonts w:ascii="Arial" w:hAnsi="Arial" w:cs="Arial"/>
          <w:sz w:val="20"/>
          <w:szCs w:val="20"/>
        </w:rPr>
        <w:t xml:space="preserve"> tarihinde, </w:t>
      </w:r>
      <w:r>
        <w:rPr>
          <w:rFonts w:ascii="Arial" w:hAnsi="Arial" w:cs="Arial"/>
          <w:sz w:val="20"/>
          <w:szCs w:val="20"/>
        </w:rPr>
        <w:t>23</w:t>
      </w:r>
      <w:r w:rsidRPr="00C471C5">
        <w:rPr>
          <w:rFonts w:ascii="Arial" w:hAnsi="Arial" w:cs="Arial"/>
          <w:sz w:val="20"/>
          <w:szCs w:val="20"/>
        </w:rPr>
        <w:t xml:space="preserve"> Şubat 201</w:t>
      </w:r>
      <w:r>
        <w:rPr>
          <w:rFonts w:ascii="Arial" w:hAnsi="Arial" w:cs="Arial"/>
          <w:sz w:val="20"/>
          <w:szCs w:val="20"/>
        </w:rPr>
        <w:t>8</w:t>
      </w:r>
      <w:r w:rsidRPr="00C471C5">
        <w:rPr>
          <w:rFonts w:ascii="Arial" w:hAnsi="Arial" w:cs="Arial"/>
          <w:sz w:val="20"/>
          <w:szCs w:val="20"/>
        </w:rPr>
        <w:t xml:space="preserve"> tarihli KAP açıklamasında hissedarlarımıza duyurulduğu üzere aşağıdaki gündem maddeleriyle toplanmıştır: </w:t>
      </w:r>
    </w:p>
    <w:p w14:paraId="6A02C323" w14:textId="77777777" w:rsidR="003F45C2" w:rsidRPr="00C471C5" w:rsidRDefault="003F45C2" w:rsidP="003F45C2">
      <w:pPr>
        <w:spacing w:before="120" w:after="120"/>
        <w:ind w:left="851"/>
        <w:jc w:val="both"/>
        <w:rPr>
          <w:rFonts w:ascii="Arial" w:hAnsi="Arial" w:cs="Arial"/>
          <w:sz w:val="20"/>
          <w:szCs w:val="20"/>
          <w:u w:val="single"/>
        </w:rPr>
      </w:pPr>
      <w:r w:rsidRPr="00C471C5">
        <w:rPr>
          <w:rFonts w:ascii="Arial" w:hAnsi="Arial" w:cs="Arial"/>
          <w:sz w:val="20"/>
          <w:szCs w:val="20"/>
          <w:u w:val="single"/>
        </w:rPr>
        <w:t xml:space="preserve">GÜNDEM: </w:t>
      </w:r>
    </w:p>
    <w:p w14:paraId="07051625" w14:textId="77777777" w:rsidR="003F45C2" w:rsidRPr="00B5595D" w:rsidRDefault="003F45C2" w:rsidP="003F45C2">
      <w:pPr>
        <w:spacing w:before="120" w:after="120"/>
        <w:ind w:left="851"/>
        <w:jc w:val="both"/>
        <w:rPr>
          <w:rFonts w:ascii="Arial" w:hAnsi="Arial" w:cs="Arial"/>
          <w:sz w:val="20"/>
          <w:szCs w:val="20"/>
        </w:rPr>
      </w:pPr>
      <w:r w:rsidRPr="00B5595D">
        <w:rPr>
          <w:rFonts w:ascii="Arial" w:hAnsi="Arial" w:cs="Arial"/>
          <w:sz w:val="20"/>
          <w:szCs w:val="20"/>
        </w:rPr>
        <w:t>1 - Açılış ve toplantı başkanlığının oluşturulması.</w:t>
      </w:r>
    </w:p>
    <w:p w14:paraId="692F49A7" w14:textId="5C2D3D71" w:rsidR="003F45C2" w:rsidRPr="00B5595D" w:rsidRDefault="00C02D20" w:rsidP="003F45C2">
      <w:pPr>
        <w:spacing w:before="120" w:after="120"/>
        <w:ind w:left="851"/>
        <w:jc w:val="both"/>
        <w:rPr>
          <w:rFonts w:ascii="Arial" w:hAnsi="Arial" w:cs="Arial"/>
          <w:sz w:val="20"/>
          <w:szCs w:val="20"/>
        </w:rPr>
      </w:pPr>
      <w:r>
        <w:rPr>
          <w:rFonts w:ascii="Arial" w:hAnsi="Arial" w:cs="Arial"/>
          <w:sz w:val="20"/>
          <w:szCs w:val="20"/>
        </w:rPr>
        <w:t>2 -</w:t>
      </w:r>
      <w:r w:rsidR="003F45C2" w:rsidRPr="00B5595D">
        <w:rPr>
          <w:rFonts w:ascii="Arial" w:hAnsi="Arial" w:cs="Arial"/>
          <w:sz w:val="20"/>
          <w:szCs w:val="20"/>
        </w:rPr>
        <w:t>Genel Kurul toplantı tutanağının imzalanması hususunda Toplantı Başkanlığı'na yetki verilmesi.</w:t>
      </w:r>
    </w:p>
    <w:p w14:paraId="56297F0E" w14:textId="77777777" w:rsidR="003F45C2" w:rsidRPr="00B5595D" w:rsidRDefault="003F45C2" w:rsidP="003F45C2">
      <w:pPr>
        <w:spacing w:before="120" w:after="120"/>
        <w:ind w:left="851"/>
        <w:jc w:val="both"/>
        <w:rPr>
          <w:rFonts w:ascii="Arial" w:hAnsi="Arial" w:cs="Arial"/>
          <w:sz w:val="20"/>
          <w:szCs w:val="20"/>
        </w:rPr>
      </w:pPr>
      <w:r w:rsidRPr="00B5595D">
        <w:rPr>
          <w:rFonts w:ascii="Arial" w:hAnsi="Arial" w:cs="Arial"/>
          <w:sz w:val="20"/>
          <w:szCs w:val="20"/>
        </w:rPr>
        <w:t>3 - Yönetim Kurulunca hazırlanan 2017 yılı hesap dönemine ait yıllık faaliyet raporunun okunması ve müzakeresi.</w:t>
      </w:r>
    </w:p>
    <w:p w14:paraId="10FC31CD" w14:textId="77777777" w:rsidR="003F45C2" w:rsidRPr="00B5595D" w:rsidRDefault="003F45C2" w:rsidP="003F45C2">
      <w:pPr>
        <w:spacing w:before="120" w:after="120"/>
        <w:ind w:left="851"/>
        <w:jc w:val="both"/>
        <w:rPr>
          <w:rFonts w:ascii="Arial" w:hAnsi="Arial" w:cs="Arial"/>
          <w:sz w:val="20"/>
          <w:szCs w:val="20"/>
        </w:rPr>
      </w:pPr>
      <w:r w:rsidRPr="00B5595D">
        <w:rPr>
          <w:rFonts w:ascii="Arial" w:hAnsi="Arial" w:cs="Arial"/>
          <w:sz w:val="20"/>
          <w:szCs w:val="20"/>
        </w:rPr>
        <w:t>4 - Denetçi raporlarının okunması/görüşülmesi.</w:t>
      </w:r>
    </w:p>
    <w:p w14:paraId="360F46A9" w14:textId="77777777" w:rsidR="003F45C2" w:rsidRPr="00B5595D" w:rsidRDefault="003F45C2" w:rsidP="003F45C2">
      <w:pPr>
        <w:spacing w:before="120" w:after="120"/>
        <w:ind w:left="851"/>
        <w:jc w:val="both"/>
        <w:rPr>
          <w:rFonts w:ascii="Arial" w:hAnsi="Arial" w:cs="Arial"/>
          <w:sz w:val="20"/>
          <w:szCs w:val="20"/>
        </w:rPr>
      </w:pPr>
      <w:r w:rsidRPr="00B5595D">
        <w:rPr>
          <w:rFonts w:ascii="Arial" w:hAnsi="Arial" w:cs="Arial"/>
          <w:sz w:val="20"/>
          <w:szCs w:val="20"/>
        </w:rPr>
        <w:t>5 - Finansal tabloların okunması, müzakeresi ve tasdiki.</w:t>
      </w:r>
    </w:p>
    <w:p w14:paraId="03169C49" w14:textId="77777777" w:rsidR="003F45C2" w:rsidRPr="00B5595D" w:rsidRDefault="003F45C2" w:rsidP="003F45C2">
      <w:pPr>
        <w:spacing w:before="120" w:after="120"/>
        <w:ind w:left="851"/>
        <w:jc w:val="both"/>
        <w:rPr>
          <w:rFonts w:ascii="Arial" w:hAnsi="Arial" w:cs="Arial"/>
          <w:sz w:val="20"/>
          <w:szCs w:val="20"/>
        </w:rPr>
      </w:pPr>
      <w:r w:rsidRPr="00B5595D">
        <w:rPr>
          <w:rFonts w:ascii="Arial" w:hAnsi="Arial" w:cs="Arial"/>
          <w:sz w:val="20"/>
          <w:szCs w:val="20"/>
        </w:rPr>
        <w:t>6 - Yönetim Kurulu üyelerinin ibrası.</w:t>
      </w:r>
    </w:p>
    <w:p w14:paraId="15765CA9" w14:textId="77777777" w:rsidR="003F45C2" w:rsidRPr="00B5595D" w:rsidRDefault="003F45C2" w:rsidP="003F45C2">
      <w:pPr>
        <w:spacing w:before="120" w:after="120"/>
        <w:ind w:left="851"/>
        <w:jc w:val="both"/>
        <w:rPr>
          <w:rFonts w:ascii="Arial" w:hAnsi="Arial" w:cs="Arial"/>
          <w:sz w:val="20"/>
          <w:szCs w:val="20"/>
        </w:rPr>
      </w:pPr>
      <w:r w:rsidRPr="00B5595D">
        <w:rPr>
          <w:rFonts w:ascii="Arial" w:hAnsi="Arial" w:cs="Arial"/>
          <w:sz w:val="20"/>
          <w:szCs w:val="20"/>
        </w:rPr>
        <w:t>7 - Denetçinin ibrası.</w:t>
      </w:r>
    </w:p>
    <w:p w14:paraId="78CD8574" w14:textId="77777777" w:rsidR="003F45C2" w:rsidRPr="00B5595D" w:rsidRDefault="003F45C2" w:rsidP="003F45C2">
      <w:pPr>
        <w:spacing w:before="120" w:after="120"/>
        <w:ind w:left="851"/>
        <w:jc w:val="both"/>
        <w:rPr>
          <w:rFonts w:ascii="Arial" w:hAnsi="Arial" w:cs="Arial"/>
          <w:sz w:val="20"/>
          <w:szCs w:val="20"/>
        </w:rPr>
      </w:pPr>
      <w:r w:rsidRPr="00B5595D">
        <w:rPr>
          <w:rFonts w:ascii="Arial" w:hAnsi="Arial" w:cs="Arial"/>
          <w:sz w:val="20"/>
          <w:szCs w:val="20"/>
        </w:rPr>
        <w:t>8 - Kâr paylarının kullanımına ve dağıtımına ilişkin Yönetim Kurulu teklifinin görüşülerek kârın kullanım şekli, dağıtımı ve kazanç payları oranlarının belirlenmesi.</w:t>
      </w:r>
    </w:p>
    <w:p w14:paraId="7F859D9C" w14:textId="7E2DBD1E" w:rsidR="003F45C2" w:rsidRPr="00B5595D" w:rsidRDefault="003F45C2" w:rsidP="003F45C2">
      <w:pPr>
        <w:spacing w:before="120" w:after="120"/>
        <w:ind w:left="851"/>
        <w:jc w:val="both"/>
        <w:rPr>
          <w:rFonts w:ascii="Arial" w:hAnsi="Arial" w:cs="Arial"/>
          <w:sz w:val="20"/>
          <w:szCs w:val="20"/>
        </w:rPr>
      </w:pPr>
      <w:r w:rsidRPr="00B5595D">
        <w:rPr>
          <w:rFonts w:ascii="Arial" w:hAnsi="Arial" w:cs="Arial"/>
          <w:sz w:val="20"/>
          <w:szCs w:val="20"/>
        </w:rPr>
        <w:t xml:space="preserve">9 - </w:t>
      </w:r>
      <w:r w:rsidR="00C02D20" w:rsidRPr="00B5595D">
        <w:rPr>
          <w:rFonts w:ascii="Arial" w:hAnsi="Arial" w:cs="Arial"/>
          <w:sz w:val="20"/>
          <w:szCs w:val="20"/>
        </w:rPr>
        <w:t>Yönetim Kurulu</w:t>
      </w:r>
      <w:r w:rsidRPr="00B5595D">
        <w:rPr>
          <w:rFonts w:ascii="Arial" w:hAnsi="Arial" w:cs="Arial"/>
          <w:sz w:val="20"/>
          <w:szCs w:val="20"/>
        </w:rPr>
        <w:t xml:space="preserve"> üyelerinin ücretleri ile huzur hakkı, ikramiye ve prim gibi hakların belirlenmesi.</w:t>
      </w:r>
    </w:p>
    <w:p w14:paraId="43FC6E38" w14:textId="77777777" w:rsidR="003F45C2" w:rsidRPr="00B5595D" w:rsidRDefault="003F45C2" w:rsidP="003F45C2">
      <w:pPr>
        <w:spacing w:before="120" w:after="120"/>
        <w:ind w:left="851"/>
        <w:jc w:val="both"/>
        <w:rPr>
          <w:rFonts w:ascii="Arial" w:hAnsi="Arial" w:cs="Arial"/>
          <w:sz w:val="20"/>
          <w:szCs w:val="20"/>
        </w:rPr>
      </w:pPr>
      <w:r w:rsidRPr="00B5595D">
        <w:rPr>
          <w:rFonts w:ascii="Arial" w:hAnsi="Arial" w:cs="Arial"/>
          <w:sz w:val="20"/>
          <w:szCs w:val="20"/>
        </w:rPr>
        <w:t>10 - Denetçinin seçimi.</w:t>
      </w:r>
    </w:p>
    <w:p w14:paraId="461D409F" w14:textId="77777777" w:rsidR="003F45C2" w:rsidRPr="00B5595D" w:rsidRDefault="003F45C2" w:rsidP="003F45C2">
      <w:pPr>
        <w:spacing w:before="120" w:after="120"/>
        <w:ind w:left="851"/>
        <w:jc w:val="both"/>
        <w:rPr>
          <w:rFonts w:ascii="Arial" w:hAnsi="Arial" w:cs="Arial"/>
          <w:sz w:val="20"/>
          <w:szCs w:val="20"/>
        </w:rPr>
      </w:pPr>
      <w:r w:rsidRPr="00B5595D">
        <w:rPr>
          <w:rFonts w:ascii="Arial" w:hAnsi="Arial" w:cs="Arial"/>
          <w:sz w:val="20"/>
          <w:szCs w:val="20"/>
        </w:rPr>
        <w:t>11 - Türk Ticaret Kanunu'nun 395'nci ve 396'ncı maddeleri çerçevesinde Yönetim Kurulu Üyelerine izin verilmesi.</w:t>
      </w:r>
    </w:p>
    <w:p w14:paraId="6B44EB47" w14:textId="77777777" w:rsidR="003F45C2" w:rsidRPr="00B5595D" w:rsidRDefault="003F45C2" w:rsidP="003F45C2">
      <w:pPr>
        <w:spacing w:before="120" w:after="120"/>
        <w:ind w:left="851"/>
        <w:jc w:val="both"/>
        <w:rPr>
          <w:rFonts w:ascii="Arial" w:hAnsi="Arial" w:cs="Arial"/>
          <w:sz w:val="20"/>
          <w:szCs w:val="20"/>
        </w:rPr>
      </w:pPr>
      <w:r w:rsidRPr="00B5595D">
        <w:rPr>
          <w:rFonts w:ascii="Arial" w:hAnsi="Arial" w:cs="Arial"/>
          <w:sz w:val="20"/>
          <w:szCs w:val="20"/>
        </w:rPr>
        <w:t>12 - Şirket paylarının geri alım programı kapsamında payların geri alımına ilişkin 2017 yılında gerçekleştirilen işlemler hakkında Genel Kurula bilgi verilmesi.</w:t>
      </w:r>
    </w:p>
    <w:p w14:paraId="4E02E2A0" w14:textId="77777777" w:rsidR="003F45C2" w:rsidRPr="00B5595D" w:rsidRDefault="003F45C2" w:rsidP="003F45C2">
      <w:pPr>
        <w:spacing w:before="120" w:after="120"/>
        <w:ind w:left="851"/>
        <w:jc w:val="both"/>
        <w:rPr>
          <w:rFonts w:ascii="Arial" w:hAnsi="Arial" w:cs="Arial"/>
          <w:sz w:val="20"/>
          <w:szCs w:val="20"/>
        </w:rPr>
      </w:pPr>
      <w:r w:rsidRPr="00B5595D">
        <w:rPr>
          <w:rFonts w:ascii="Arial" w:hAnsi="Arial" w:cs="Arial"/>
          <w:sz w:val="20"/>
          <w:szCs w:val="20"/>
        </w:rPr>
        <w:t>13 - Bankamızın kendi paylarını iktisap ve/veya rehin olarak kabul edebilmesi hususunda Yönetim Kurulu'nun yetkilendirilmesine ilişkin Yönetim Kurulu tarafından hazırlanan yeni geri alım programının onaylanması.</w:t>
      </w:r>
    </w:p>
    <w:p w14:paraId="5FBCFA40" w14:textId="77777777" w:rsidR="003F45C2" w:rsidRPr="00B5595D" w:rsidRDefault="003F45C2" w:rsidP="003F45C2">
      <w:pPr>
        <w:spacing w:before="120" w:after="120"/>
        <w:ind w:left="851"/>
        <w:jc w:val="both"/>
        <w:rPr>
          <w:rFonts w:ascii="Arial" w:hAnsi="Arial" w:cs="Arial"/>
          <w:sz w:val="20"/>
          <w:szCs w:val="20"/>
        </w:rPr>
      </w:pPr>
      <w:r w:rsidRPr="00B5595D">
        <w:rPr>
          <w:rFonts w:ascii="Arial" w:hAnsi="Arial" w:cs="Arial"/>
          <w:sz w:val="20"/>
          <w:szCs w:val="20"/>
        </w:rPr>
        <w:t xml:space="preserve">14 - SPK Kurumsal Yönetim İlkelerine göre Bankamız Bağış ve Yardım </w:t>
      </w:r>
      <w:proofErr w:type="spellStart"/>
      <w:r w:rsidRPr="00B5595D">
        <w:rPr>
          <w:rFonts w:ascii="Arial" w:hAnsi="Arial" w:cs="Arial"/>
          <w:sz w:val="20"/>
          <w:szCs w:val="20"/>
        </w:rPr>
        <w:t>Politikası'nın</w:t>
      </w:r>
      <w:proofErr w:type="spellEnd"/>
      <w:r w:rsidRPr="00B5595D">
        <w:rPr>
          <w:rFonts w:ascii="Arial" w:hAnsi="Arial" w:cs="Arial"/>
          <w:sz w:val="20"/>
          <w:szCs w:val="20"/>
        </w:rPr>
        <w:t xml:space="preserve"> Genel Kurul'un bilgisi ve onayına sunulması ve Banka tarafından 2017 yılında yapılan bağışlarla ilgili olarak Genel Kurula bilgi verilmesi.</w:t>
      </w:r>
    </w:p>
    <w:p w14:paraId="6FD95931" w14:textId="77777777" w:rsidR="003F45C2" w:rsidRPr="00B5595D" w:rsidRDefault="003F45C2" w:rsidP="003F45C2">
      <w:pPr>
        <w:spacing w:before="120" w:after="120"/>
        <w:ind w:left="851"/>
        <w:jc w:val="both"/>
        <w:rPr>
          <w:rFonts w:ascii="Arial" w:hAnsi="Arial" w:cs="Arial"/>
          <w:sz w:val="20"/>
          <w:szCs w:val="20"/>
        </w:rPr>
      </w:pPr>
      <w:r w:rsidRPr="00B5595D">
        <w:rPr>
          <w:rFonts w:ascii="Arial" w:hAnsi="Arial" w:cs="Arial"/>
          <w:sz w:val="20"/>
          <w:szCs w:val="20"/>
        </w:rPr>
        <w:t xml:space="preserve">15 - SPK Kurumsal Yönetim İlkelerine göre Bankamız Etik İlkeler Politikası ile Rüşvet ve Yolsuzlukla Mücadele </w:t>
      </w:r>
      <w:proofErr w:type="spellStart"/>
      <w:r w:rsidRPr="00B5595D">
        <w:rPr>
          <w:rFonts w:ascii="Arial" w:hAnsi="Arial" w:cs="Arial"/>
          <w:sz w:val="20"/>
          <w:szCs w:val="20"/>
        </w:rPr>
        <w:t>Politikası'nın</w:t>
      </w:r>
      <w:proofErr w:type="spellEnd"/>
      <w:r w:rsidRPr="00B5595D">
        <w:rPr>
          <w:rFonts w:ascii="Arial" w:hAnsi="Arial" w:cs="Arial"/>
          <w:sz w:val="20"/>
          <w:szCs w:val="20"/>
        </w:rPr>
        <w:t xml:space="preserve"> Genel Kurul'un bilgisine sunulması.</w:t>
      </w:r>
    </w:p>
    <w:p w14:paraId="003F94E1" w14:textId="77777777" w:rsidR="003F45C2" w:rsidRDefault="003F45C2" w:rsidP="003F45C2">
      <w:pPr>
        <w:spacing w:before="120" w:after="120"/>
        <w:ind w:left="851"/>
        <w:jc w:val="both"/>
        <w:rPr>
          <w:rFonts w:ascii="Arial" w:hAnsi="Arial" w:cs="Arial"/>
          <w:sz w:val="20"/>
          <w:szCs w:val="20"/>
        </w:rPr>
      </w:pPr>
      <w:r w:rsidRPr="00B5595D">
        <w:rPr>
          <w:rFonts w:ascii="Arial" w:hAnsi="Arial" w:cs="Arial"/>
          <w:sz w:val="20"/>
          <w:szCs w:val="20"/>
        </w:rPr>
        <w:t>16 - Dilek ve temenniler.</w:t>
      </w:r>
    </w:p>
    <w:p w14:paraId="223F3AC1" w14:textId="77777777" w:rsidR="003F45C2" w:rsidRPr="00C471C5" w:rsidRDefault="003F45C2" w:rsidP="003F45C2">
      <w:pPr>
        <w:spacing w:before="120" w:after="120"/>
        <w:ind w:left="851"/>
        <w:jc w:val="both"/>
        <w:rPr>
          <w:rFonts w:ascii="Arial" w:hAnsi="Arial" w:cs="Arial"/>
          <w:sz w:val="20"/>
          <w:szCs w:val="20"/>
        </w:rPr>
      </w:pPr>
      <w:r w:rsidRPr="00C471C5">
        <w:rPr>
          <w:rFonts w:ascii="Arial" w:hAnsi="Arial" w:cs="Arial"/>
          <w:sz w:val="20"/>
          <w:szCs w:val="20"/>
        </w:rPr>
        <w:t>2</w:t>
      </w:r>
      <w:r>
        <w:rPr>
          <w:rFonts w:ascii="Arial" w:hAnsi="Arial" w:cs="Arial"/>
          <w:sz w:val="20"/>
          <w:szCs w:val="20"/>
        </w:rPr>
        <w:t>8</w:t>
      </w:r>
      <w:r w:rsidRPr="00C471C5">
        <w:rPr>
          <w:rFonts w:ascii="Arial" w:hAnsi="Arial" w:cs="Arial"/>
          <w:sz w:val="20"/>
          <w:szCs w:val="20"/>
        </w:rPr>
        <w:t xml:space="preserve"> Mart 201</w:t>
      </w:r>
      <w:r>
        <w:rPr>
          <w:rFonts w:ascii="Arial" w:hAnsi="Arial" w:cs="Arial"/>
          <w:sz w:val="20"/>
          <w:szCs w:val="20"/>
        </w:rPr>
        <w:t>8</w:t>
      </w:r>
      <w:r w:rsidRPr="00C471C5">
        <w:rPr>
          <w:rFonts w:ascii="Arial" w:hAnsi="Arial" w:cs="Arial"/>
          <w:sz w:val="20"/>
          <w:szCs w:val="20"/>
        </w:rPr>
        <w:t xml:space="preserve"> tarihli Olağan Genel Kurul Toplantısı’na ilişkin Olağan Genel Kurul Toplantısı Bilgilendirme Dokümanı, Kâr Payı Dağıtım Tablosu, Toplantı Tu</w:t>
      </w:r>
      <w:r>
        <w:rPr>
          <w:rFonts w:ascii="Arial" w:hAnsi="Arial" w:cs="Arial"/>
          <w:sz w:val="20"/>
          <w:szCs w:val="20"/>
        </w:rPr>
        <w:t>tanakları ve Toplantı Kararları</w:t>
      </w:r>
      <w:r w:rsidRPr="00C471C5">
        <w:rPr>
          <w:rFonts w:ascii="Arial" w:hAnsi="Arial" w:cs="Arial"/>
          <w:sz w:val="20"/>
          <w:szCs w:val="20"/>
        </w:rPr>
        <w:t>na aşağıdaki linkten Albaraka Türk web sitesinde Yatırımcı İlişkileri sekmesinden ulaşabilirsiniz.</w:t>
      </w:r>
    </w:p>
    <w:p w14:paraId="6EBDCEBC" w14:textId="77777777" w:rsidR="003F45C2" w:rsidRPr="00C471C5" w:rsidRDefault="00040C98" w:rsidP="003F45C2">
      <w:pPr>
        <w:pStyle w:val="ListeParagraf"/>
        <w:spacing w:before="120" w:after="120"/>
        <w:ind w:left="360"/>
        <w:jc w:val="both"/>
        <w:rPr>
          <w:rFonts w:ascii="Arial" w:hAnsi="Arial" w:cs="Arial"/>
          <w:sz w:val="20"/>
          <w:szCs w:val="20"/>
        </w:rPr>
      </w:pPr>
      <w:hyperlink r:id="rId46" w:history="1">
        <w:r w:rsidR="003F45C2" w:rsidRPr="00C471C5">
          <w:rPr>
            <w:rStyle w:val="Kpr"/>
            <w:rFonts w:ascii="Arial" w:hAnsi="Arial" w:cs="Arial"/>
            <w:sz w:val="20"/>
            <w:szCs w:val="20"/>
          </w:rPr>
          <w:t>https://www.albaraka.com.tr/genel-kurul-bilgilendirme-dokumani.aspx</w:t>
        </w:r>
      </w:hyperlink>
      <w:r w:rsidR="003F45C2" w:rsidRPr="00C471C5">
        <w:rPr>
          <w:rFonts w:ascii="Arial" w:hAnsi="Arial" w:cs="Arial"/>
          <w:sz w:val="20"/>
          <w:szCs w:val="20"/>
        </w:rPr>
        <w:t xml:space="preserve"> </w:t>
      </w:r>
    </w:p>
    <w:p w14:paraId="02B0FB9C" w14:textId="77777777" w:rsidR="003F45C2" w:rsidRDefault="003F45C2" w:rsidP="003F45C2">
      <w:pPr>
        <w:pStyle w:val="ListeParagraf"/>
        <w:shd w:val="clear" w:color="auto" w:fill="FFFFFF"/>
        <w:ind w:left="360"/>
        <w:jc w:val="both"/>
        <w:rPr>
          <w:rFonts w:ascii="Arial" w:hAnsi="Arial" w:cs="Arial"/>
          <w:color w:val="333333"/>
          <w:sz w:val="20"/>
          <w:szCs w:val="20"/>
        </w:rPr>
      </w:pPr>
    </w:p>
    <w:p w14:paraId="5AB14625" w14:textId="77777777" w:rsidR="003F45C2" w:rsidRDefault="003F45C2" w:rsidP="003F45C2">
      <w:pPr>
        <w:pStyle w:val="ListeParagraf"/>
        <w:shd w:val="clear" w:color="auto" w:fill="FFFFFF"/>
        <w:ind w:left="360"/>
        <w:jc w:val="both"/>
        <w:rPr>
          <w:rFonts w:ascii="Arial" w:hAnsi="Arial" w:cs="Arial"/>
          <w:color w:val="333333"/>
          <w:sz w:val="20"/>
          <w:szCs w:val="20"/>
        </w:rPr>
      </w:pPr>
    </w:p>
    <w:p w14:paraId="5DDCD54E" w14:textId="77777777" w:rsidR="003F45C2" w:rsidRDefault="003F45C2" w:rsidP="003F45C2">
      <w:pPr>
        <w:pStyle w:val="ListeParagraf"/>
        <w:shd w:val="clear" w:color="auto" w:fill="FFFFFF"/>
        <w:ind w:left="360"/>
        <w:jc w:val="both"/>
        <w:rPr>
          <w:rFonts w:ascii="Arial" w:hAnsi="Arial" w:cs="Arial"/>
          <w:color w:val="333333"/>
          <w:sz w:val="20"/>
          <w:szCs w:val="20"/>
        </w:rPr>
      </w:pPr>
    </w:p>
    <w:p w14:paraId="7BEFF656" w14:textId="77777777" w:rsidR="003F45C2" w:rsidRDefault="003F45C2" w:rsidP="003F45C2">
      <w:pPr>
        <w:pStyle w:val="ListeParagraf"/>
        <w:shd w:val="clear" w:color="auto" w:fill="FFFFFF"/>
        <w:ind w:left="360"/>
        <w:jc w:val="both"/>
        <w:rPr>
          <w:rFonts w:ascii="Arial" w:hAnsi="Arial" w:cs="Arial"/>
          <w:color w:val="333333"/>
          <w:sz w:val="20"/>
          <w:szCs w:val="20"/>
        </w:rPr>
      </w:pPr>
    </w:p>
    <w:p w14:paraId="3FCA3BC0" w14:textId="77777777" w:rsidR="003F45C2" w:rsidRDefault="003F45C2" w:rsidP="003F45C2">
      <w:pPr>
        <w:pStyle w:val="ListeParagraf"/>
        <w:shd w:val="clear" w:color="auto" w:fill="FFFFFF"/>
        <w:ind w:left="360"/>
        <w:jc w:val="both"/>
        <w:rPr>
          <w:rFonts w:ascii="Arial" w:hAnsi="Arial" w:cs="Arial"/>
          <w:color w:val="333333"/>
          <w:sz w:val="20"/>
          <w:szCs w:val="20"/>
        </w:rPr>
      </w:pPr>
    </w:p>
    <w:p w14:paraId="4C630DFD" w14:textId="77777777" w:rsidR="003F45C2" w:rsidRDefault="003F45C2" w:rsidP="003F45C2">
      <w:pPr>
        <w:pStyle w:val="ListeParagraf"/>
        <w:shd w:val="clear" w:color="auto" w:fill="FFFFFF"/>
        <w:ind w:left="360"/>
        <w:jc w:val="both"/>
        <w:rPr>
          <w:rFonts w:ascii="Arial" w:hAnsi="Arial" w:cs="Arial"/>
          <w:color w:val="333333"/>
          <w:sz w:val="20"/>
          <w:szCs w:val="20"/>
        </w:rPr>
      </w:pPr>
    </w:p>
    <w:p w14:paraId="0F1C8991" w14:textId="77777777" w:rsidR="003F45C2" w:rsidRDefault="003F45C2" w:rsidP="003F45C2">
      <w:pPr>
        <w:pStyle w:val="ListeParagraf"/>
        <w:shd w:val="clear" w:color="auto" w:fill="FFFFFF"/>
        <w:ind w:left="360"/>
        <w:jc w:val="both"/>
        <w:rPr>
          <w:rFonts w:ascii="Arial" w:hAnsi="Arial" w:cs="Arial"/>
          <w:color w:val="333333"/>
          <w:sz w:val="20"/>
          <w:szCs w:val="20"/>
        </w:rPr>
      </w:pPr>
    </w:p>
    <w:p w14:paraId="54D62D4E" w14:textId="77777777" w:rsidR="003F45C2" w:rsidRDefault="003F45C2" w:rsidP="003F45C2">
      <w:pPr>
        <w:pStyle w:val="ListeParagraf"/>
        <w:shd w:val="clear" w:color="auto" w:fill="FFFFFF"/>
        <w:ind w:left="360"/>
        <w:jc w:val="both"/>
        <w:rPr>
          <w:rFonts w:ascii="Arial" w:hAnsi="Arial" w:cs="Arial"/>
          <w:color w:val="333333"/>
          <w:sz w:val="20"/>
          <w:szCs w:val="20"/>
        </w:rPr>
      </w:pPr>
    </w:p>
    <w:p w14:paraId="3794FAEE" w14:textId="77777777" w:rsidR="003F45C2" w:rsidRDefault="003F45C2" w:rsidP="003F45C2">
      <w:pPr>
        <w:pStyle w:val="ListeParagraf"/>
        <w:shd w:val="clear" w:color="auto" w:fill="FFFFFF"/>
        <w:ind w:left="360"/>
        <w:jc w:val="both"/>
        <w:rPr>
          <w:rFonts w:ascii="Arial" w:hAnsi="Arial" w:cs="Arial"/>
          <w:color w:val="333333"/>
          <w:sz w:val="20"/>
          <w:szCs w:val="20"/>
        </w:rPr>
      </w:pPr>
    </w:p>
    <w:p w14:paraId="696B3E05" w14:textId="77777777" w:rsidR="003F45C2" w:rsidRDefault="003F45C2" w:rsidP="003F45C2">
      <w:pPr>
        <w:pStyle w:val="ListeParagraf"/>
        <w:shd w:val="clear" w:color="auto" w:fill="FFFFFF"/>
        <w:ind w:left="360"/>
        <w:jc w:val="both"/>
        <w:rPr>
          <w:rFonts w:ascii="Arial" w:hAnsi="Arial" w:cs="Arial"/>
          <w:color w:val="333333"/>
          <w:sz w:val="20"/>
          <w:szCs w:val="20"/>
        </w:rPr>
      </w:pPr>
    </w:p>
    <w:p w14:paraId="5237438C" w14:textId="77777777" w:rsidR="003F45C2" w:rsidRDefault="003F45C2" w:rsidP="003F45C2">
      <w:pPr>
        <w:pStyle w:val="ListeParagraf"/>
        <w:shd w:val="clear" w:color="auto" w:fill="FFFFFF"/>
        <w:ind w:left="360"/>
        <w:jc w:val="both"/>
        <w:rPr>
          <w:rFonts w:ascii="Arial" w:hAnsi="Arial" w:cs="Arial"/>
          <w:color w:val="333333"/>
          <w:sz w:val="20"/>
          <w:szCs w:val="20"/>
        </w:rPr>
      </w:pPr>
    </w:p>
    <w:p w14:paraId="2D2723C2" w14:textId="77777777" w:rsidR="003F45C2" w:rsidRDefault="003F45C2" w:rsidP="003F45C2">
      <w:pPr>
        <w:pStyle w:val="ListeParagraf"/>
        <w:shd w:val="clear" w:color="auto" w:fill="FFFFFF"/>
        <w:ind w:left="360"/>
        <w:jc w:val="both"/>
        <w:rPr>
          <w:rFonts w:ascii="Arial" w:hAnsi="Arial" w:cs="Arial"/>
          <w:color w:val="333333"/>
          <w:sz w:val="20"/>
          <w:szCs w:val="20"/>
        </w:rPr>
      </w:pPr>
    </w:p>
    <w:p w14:paraId="51939168" w14:textId="77777777" w:rsidR="003F45C2" w:rsidRDefault="003F45C2" w:rsidP="003F45C2">
      <w:pPr>
        <w:pStyle w:val="ListeParagraf"/>
        <w:shd w:val="clear" w:color="auto" w:fill="FFFFFF"/>
        <w:ind w:left="360"/>
        <w:jc w:val="both"/>
        <w:rPr>
          <w:rFonts w:ascii="Arial" w:hAnsi="Arial" w:cs="Arial"/>
          <w:color w:val="333333"/>
          <w:sz w:val="20"/>
          <w:szCs w:val="20"/>
        </w:rPr>
      </w:pPr>
    </w:p>
    <w:p w14:paraId="253E2B02" w14:textId="77777777" w:rsidR="003F45C2" w:rsidRPr="00C471C5" w:rsidRDefault="003F45C2" w:rsidP="003F45C2">
      <w:pPr>
        <w:pStyle w:val="ListeParagraf"/>
        <w:shd w:val="clear" w:color="auto" w:fill="FFFFFF"/>
        <w:ind w:left="-284" w:firstLine="284"/>
        <w:jc w:val="both"/>
        <w:rPr>
          <w:rFonts w:ascii="Arial" w:hAnsi="Arial" w:cs="Arial"/>
          <w:color w:val="333333"/>
          <w:sz w:val="20"/>
          <w:szCs w:val="20"/>
        </w:rPr>
      </w:pPr>
      <w:r w:rsidRPr="00C471C5">
        <w:rPr>
          <w:rFonts w:ascii="Arial" w:hAnsi="Arial" w:cs="Arial"/>
          <w:b/>
          <w:sz w:val="20"/>
          <w:szCs w:val="20"/>
        </w:rPr>
        <w:lastRenderedPageBreak/>
        <w:t>Ara dönem faaliyet raporuna ilişkin açıklamalar (devamı):</w:t>
      </w:r>
    </w:p>
    <w:p w14:paraId="5D04B89A"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r w:rsidRPr="00A5606A">
        <w:rPr>
          <w:rFonts w:ascii="Arial" w:hAnsi="Arial" w:cs="Arial"/>
          <w:sz w:val="20"/>
          <w:szCs w:val="20"/>
        </w:rPr>
        <w:t>28 Mart 2018 tarihinde yapılan Genel Kurul toplantısında Kâr Paylarının kullanımına ve dağıtımına ilişkin gündemin 8. maddesi görüşülmüş ve brüt toplam 45.000.000 TL kârın 13 Nisan 2018 tarihinden itibaren dağıtılması oy birliğiyle kabul edilmiştir.</w:t>
      </w:r>
    </w:p>
    <w:p w14:paraId="192AD3B9"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r w:rsidRPr="00A5606A">
        <w:rPr>
          <w:rFonts w:ascii="Arial" w:hAnsi="Arial" w:cs="Arial"/>
          <w:sz w:val="20"/>
          <w:szCs w:val="20"/>
        </w:rPr>
        <w:t xml:space="preserve">Mali İşler Müdürlüğü, Finansal Raporlama Müdürlüğü, Stratejik Planlama Müdürlüğü ile Süreç Yönetimi ve Organizasyon Müdürlüğü birimlerinden sorumlu Genel Müdür Yardımcılığı görevlerini sürdüren Sayın Temel </w:t>
      </w:r>
      <w:proofErr w:type="spellStart"/>
      <w:r w:rsidRPr="00A5606A">
        <w:rPr>
          <w:rFonts w:ascii="Arial" w:hAnsi="Arial" w:cs="Arial"/>
          <w:sz w:val="20"/>
          <w:szCs w:val="20"/>
        </w:rPr>
        <w:t>Hazıroğlu</w:t>
      </w:r>
      <w:proofErr w:type="spellEnd"/>
      <w:r w:rsidRPr="00A5606A">
        <w:rPr>
          <w:rFonts w:ascii="Arial" w:hAnsi="Arial" w:cs="Arial"/>
          <w:sz w:val="20"/>
          <w:szCs w:val="20"/>
        </w:rPr>
        <w:t xml:space="preserve"> 31 Mart 2018 tarihi itibarıyla Genel Müdür Yardımcılığı görevinden ayrılmıştır. Kendisi Bankamızda danışman olarak yarı zamanlı çalışmaya devam edecektir.</w:t>
      </w:r>
    </w:p>
    <w:p w14:paraId="1B0929A4"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r w:rsidRPr="00A5606A">
        <w:rPr>
          <w:rFonts w:ascii="Arial" w:hAnsi="Arial" w:cs="Arial"/>
          <w:sz w:val="20"/>
          <w:szCs w:val="20"/>
        </w:rPr>
        <w:t>Sermaye Piyasası Kurulu'nun 29 Aralık 2017 tarih ve 48/1570 sayılı toplantısında onaylanan ihraç tavanı kapsamında, Albaraka Türk Katılım Bankası A.Ş.’</w:t>
      </w:r>
      <w:proofErr w:type="spellStart"/>
      <w:r w:rsidRPr="00A5606A">
        <w:rPr>
          <w:rFonts w:ascii="Arial" w:hAnsi="Arial" w:cs="Arial"/>
          <w:sz w:val="20"/>
          <w:szCs w:val="20"/>
        </w:rPr>
        <w:t>nin</w:t>
      </w:r>
      <w:proofErr w:type="spellEnd"/>
      <w:r w:rsidRPr="00A5606A">
        <w:rPr>
          <w:rFonts w:ascii="Arial" w:hAnsi="Arial" w:cs="Arial"/>
          <w:sz w:val="20"/>
          <w:szCs w:val="20"/>
        </w:rPr>
        <w:t xml:space="preserve"> fon kullanıcısı olarak yer alacağı, yurtiçinde halka arz edilmeksizin nitelikli yatırımcılara satılmak üzere, </w:t>
      </w:r>
      <w:proofErr w:type="gramStart"/>
      <w:r w:rsidRPr="00A5606A">
        <w:rPr>
          <w:rFonts w:ascii="Arial" w:hAnsi="Arial" w:cs="Arial"/>
          <w:sz w:val="20"/>
          <w:szCs w:val="20"/>
        </w:rPr>
        <w:t>vekaleten</w:t>
      </w:r>
      <w:proofErr w:type="gramEnd"/>
      <w:r w:rsidRPr="00A5606A">
        <w:rPr>
          <w:rFonts w:ascii="Arial" w:hAnsi="Arial" w:cs="Arial"/>
          <w:sz w:val="20"/>
          <w:szCs w:val="20"/>
        </w:rPr>
        <w:t xml:space="preserve"> yönetim sözleşmesine dayalı, 92 gün vadeli planlanan tutar 150.000.000 Türk Lirası olmak üzere, yatırımcılardan gelebilecek yatırım taleplerinin azami oranda karşılanması maksadıyla 175.000.000 Türk Lirası tutarındaki kira sertifikası ihracına ilişkin tertip ihraç belgesi SPK tarafından onaylanmıştır.</w:t>
      </w:r>
    </w:p>
    <w:p w14:paraId="498F2C5A" w14:textId="23D6D388" w:rsidR="003F45C2" w:rsidRPr="00A5606A" w:rsidRDefault="003F45C2" w:rsidP="003F45C2">
      <w:pPr>
        <w:pStyle w:val="ListeParagraf"/>
        <w:numPr>
          <w:ilvl w:val="0"/>
          <w:numId w:val="34"/>
        </w:numPr>
        <w:spacing w:before="120" w:after="120"/>
        <w:jc w:val="both"/>
        <w:rPr>
          <w:rFonts w:ascii="Arial" w:hAnsi="Arial" w:cs="Arial"/>
          <w:sz w:val="20"/>
          <w:szCs w:val="20"/>
        </w:rPr>
      </w:pPr>
      <w:r w:rsidRPr="00A5606A">
        <w:rPr>
          <w:rFonts w:ascii="Arial" w:hAnsi="Arial" w:cs="Arial"/>
          <w:sz w:val="20"/>
          <w:szCs w:val="20"/>
        </w:rPr>
        <w:t>Sermaye Piyasası Kurulu’nun 7 Haziran 2013 tarihli 28670 sayılı Resmi Gazetede yayınlanan III-</w:t>
      </w:r>
      <w:proofErr w:type="gramStart"/>
      <w:r w:rsidRPr="00A5606A">
        <w:rPr>
          <w:rFonts w:ascii="Arial" w:hAnsi="Arial" w:cs="Arial"/>
          <w:sz w:val="20"/>
          <w:szCs w:val="20"/>
        </w:rPr>
        <w:t>61.1</w:t>
      </w:r>
      <w:proofErr w:type="gramEnd"/>
      <w:r w:rsidRPr="00A5606A">
        <w:rPr>
          <w:rFonts w:ascii="Arial" w:hAnsi="Arial" w:cs="Arial"/>
          <w:sz w:val="20"/>
          <w:szCs w:val="20"/>
        </w:rPr>
        <w:t xml:space="preserve"> numaralı Kira Sertifikaları Tebliği çerçevesinde, Albaraka Türk Katılım Bankası A.Ş.’</w:t>
      </w:r>
      <w:proofErr w:type="spellStart"/>
      <w:r w:rsidRPr="00A5606A">
        <w:rPr>
          <w:rFonts w:ascii="Arial" w:hAnsi="Arial" w:cs="Arial"/>
          <w:sz w:val="20"/>
          <w:szCs w:val="20"/>
        </w:rPr>
        <w:t>nin</w:t>
      </w:r>
      <w:proofErr w:type="spellEnd"/>
      <w:r w:rsidRPr="00A5606A">
        <w:rPr>
          <w:rFonts w:ascii="Arial" w:hAnsi="Arial" w:cs="Arial"/>
          <w:sz w:val="20"/>
          <w:szCs w:val="20"/>
        </w:rPr>
        <w:t xml:space="preserve"> fon kullanıcısı olarak yer alacağı, Bereket Varlık Kiralama A.Ş. tarafından yurtdışında 200 Milyon ABD Doları’na kadar azami 9 ay vadeli, borsaya </w:t>
      </w:r>
      <w:proofErr w:type="spellStart"/>
      <w:r w:rsidRPr="00A5606A">
        <w:rPr>
          <w:rFonts w:ascii="Arial" w:hAnsi="Arial" w:cs="Arial"/>
          <w:sz w:val="20"/>
          <w:szCs w:val="20"/>
        </w:rPr>
        <w:t>kote</w:t>
      </w:r>
      <w:proofErr w:type="spellEnd"/>
      <w:r w:rsidRPr="00A5606A">
        <w:rPr>
          <w:rFonts w:ascii="Arial" w:hAnsi="Arial" w:cs="Arial"/>
          <w:sz w:val="20"/>
          <w:szCs w:val="20"/>
        </w:rPr>
        <w:t xml:space="preserve"> olmayan, tahsisli </w:t>
      </w:r>
      <w:proofErr w:type="spellStart"/>
      <w:r w:rsidRPr="00A5606A">
        <w:rPr>
          <w:rFonts w:ascii="Arial" w:hAnsi="Arial" w:cs="Arial"/>
          <w:sz w:val="20"/>
          <w:szCs w:val="20"/>
        </w:rPr>
        <w:t>sukuk</w:t>
      </w:r>
      <w:proofErr w:type="spellEnd"/>
      <w:r w:rsidRPr="00A5606A">
        <w:rPr>
          <w:rFonts w:ascii="Arial" w:hAnsi="Arial" w:cs="Arial"/>
          <w:sz w:val="20"/>
          <w:szCs w:val="20"/>
        </w:rPr>
        <w:t xml:space="preserve"> ihraç edilmesine ilişkin gerekli iznin alınması için Sermaye Piyasası Kurulu'na başvurusu onaylanmıştır.</w:t>
      </w:r>
    </w:p>
    <w:p w14:paraId="14A5663E"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r w:rsidRPr="00A5606A">
        <w:rPr>
          <w:rFonts w:ascii="Arial" w:hAnsi="Arial" w:cs="Arial"/>
          <w:sz w:val="20"/>
          <w:szCs w:val="20"/>
        </w:rPr>
        <w:t xml:space="preserve">Bankamız 25 Nisan 2018 tarihinde 8 ülkeden 17 bankanın katılımı ile 245 milyon ABD Doları ve 60 milyon EUR tutarında Murabaha </w:t>
      </w:r>
      <w:proofErr w:type="spellStart"/>
      <w:r w:rsidRPr="00A5606A">
        <w:rPr>
          <w:rFonts w:ascii="Arial" w:hAnsi="Arial" w:cs="Arial"/>
          <w:sz w:val="20"/>
          <w:szCs w:val="20"/>
        </w:rPr>
        <w:t>Sendikasyon</w:t>
      </w:r>
      <w:proofErr w:type="spellEnd"/>
      <w:r w:rsidRPr="00A5606A">
        <w:rPr>
          <w:rFonts w:ascii="Arial" w:hAnsi="Arial" w:cs="Arial"/>
          <w:sz w:val="20"/>
          <w:szCs w:val="20"/>
        </w:rPr>
        <w:t xml:space="preserve"> Kredisi temin etmiştir. 370 gün vadeli olarak temin edilen murabaha </w:t>
      </w:r>
      <w:proofErr w:type="spellStart"/>
      <w:r w:rsidRPr="00A5606A">
        <w:rPr>
          <w:rFonts w:ascii="Arial" w:hAnsi="Arial" w:cs="Arial"/>
          <w:sz w:val="20"/>
          <w:szCs w:val="20"/>
        </w:rPr>
        <w:t>sendikasyon</w:t>
      </w:r>
      <w:proofErr w:type="spellEnd"/>
      <w:r w:rsidRPr="00A5606A">
        <w:rPr>
          <w:rFonts w:ascii="Arial" w:hAnsi="Arial" w:cs="Arial"/>
          <w:sz w:val="20"/>
          <w:szCs w:val="20"/>
        </w:rPr>
        <w:t xml:space="preserve"> kredisinin maliyeti Amerikan Doları katılım için LIBOR+125 </w:t>
      </w:r>
      <w:proofErr w:type="spellStart"/>
      <w:r w:rsidRPr="00A5606A">
        <w:rPr>
          <w:rFonts w:ascii="Arial" w:hAnsi="Arial" w:cs="Arial"/>
          <w:sz w:val="20"/>
          <w:szCs w:val="20"/>
        </w:rPr>
        <w:t>bps</w:t>
      </w:r>
      <w:proofErr w:type="spellEnd"/>
      <w:r w:rsidRPr="00A5606A">
        <w:rPr>
          <w:rFonts w:ascii="Arial" w:hAnsi="Arial" w:cs="Arial"/>
          <w:sz w:val="20"/>
          <w:szCs w:val="20"/>
        </w:rPr>
        <w:t xml:space="preserve"> ve EUR katılım için EURIBOR+115 </w:t>
      </w:r>
      <w:proofErr w:type="spellStart"/>
      <w:r w:rsidRPr="00A5606A">
        <w:rPr>
          <w:rFonts w:ascii="Arial" w:hAnsi="Arial" w:cs="Arial"/>
          <w:sz w:val="20"/>
          <w:szCs w:val="20"/>
        </w:rPr>
        <w:t>bps</w:t>
      </w:r>
      <w:proofErr w:type="spellEnd"/>
      <w:r w:rsidRPr="00A5606A">
        <w:rPr>
          <w:rFonts w:ascii="Arial" w:hAnsi="Arial" w:cs="Arial"/>
          <w:sz w:val="20"/>
          <w:szCs w:val="20"/>
        </w:rPr>
        <w:t xml:space="preserve"> olarak gerçekleşmiştir.</w:t>
      </w:r>
    </w:p>
    <w:p w14:paraId="2850216E"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proofErr w:type="gramStart"/>
      <w:r w:rsidRPr="00A5606A">
        <w:rPr>
          <w:rFonts w:ascii="Arial" w:hAnsi="Arial" w:cs="Arial"/>
          <w:sz w:val="20"/>
          <w:szCs w:val="20"/>
        </w:rPr>
        <w:t xml:space="preserve">Bankamız 27 Nisan 2018 tarihli Yönetim Kurulu Toplantısında Sn. Volkan </w:t>
      </w:r>
      <w:proofErr w:type="spellStart"/>
      <w:r w:rsidRPr="00A5606A">
        <w:rPr>
          <w:rFonts w:ascii="Arial" w:hAnsi="Arial" w:cs="Arial"/>
          <w:sz w:val="20"/>
          <w:szCs w:val="20"/>
        </w:rPr>
        <w:t>EVCİL’in</w:t>
      </w:r>
      <w:proofErr w:type="spellEnd"/>
      <w:r w:rsidRPr="00A5606A">
        <w:rPr>
          <w:rFonts w:ascii="Arial" w:hAnsi="Arial" w:cs="Arial"/>
          <w:sz w:val="20"/>
          <w:szCs w:val="20"/>
        </w:rPr>
        <w:t xml:space="preserve"> unvanının, “İç Sistemler Üst Düzey Yöneticisi” olarak değiştirilmesine, Sn. Mustafa </w:t>
      </w:r>
      <w:proofErr w:type="spellStart"/>
      <w:r w:rsidRPr="00A5606A">
        <w:rPr>
          <w:rFonts w:ascii="Arial" w:hAnsi="Arial" w:cs="Arial"/>
          <w:sz w:val="20"/>
          <w:szCs w:val="20"/>
        </w:rPr>
        <w:t>ÇETİN’in</w:t>
      </w:r>
      <w:proofErr w:type="spellEnd"/>
      <w:r w:rsidRPr="00A5606A">
        <w:rPr>
          <w:rFonts w:ascii="Arial" w:hAnsi="Arial" w:cs="Arial"/>
          <w:sz w:val="20"/>
          <w:szCs w:val="20"/>
        </w:rPr>
        <w:t xml:space="preserve"> Finans ve Stratejiden sorumlu Genel Müdür Yardımcılığı görevine atanmasına, Sn. Mustafa Cengiz’in Dış Ticaret Operasyon Müdürlüğü’ne Müdür olarak atanmasına, “Hazine ve Yatırım Bankacılığı Müdürlüğü” bünyesinde faaliyet göstermekte olan ‘Yatırım Bankacılığı Servisi’nin, “Yatırım Bankacılığı Müdürlüğü” adı altında farklı bir birim olarak ihdasına, Hazine ve Yatırım Bankacılığı Müdürlüğü’nün isminin “Hazine Müdürlüğü” olarak değiştirilmesine, “Yatırım Bankacılığı Müdürlüğü” ve “Hazine </w:t>
      </w:r>
      <w:proofErr w:type="spellStart"/>
      <w:r w:rsidRPr="00A5606A">
        <w:rPr>
          <w:rFonts w:ascii="Arial" w:hAnsi="Arial" w:cs="Arial"/>
          <w:sz w:val="20"/>
          <w:szCs w:val="20"/>
        </w:rPr>
        <w:t>Müdürlüğü”nün</w:t>
      </w:r>
      <w:proofErr w:type="spellEnd"/>
      <w:r w:rsidRPr="00A5606A">
        <w:rPr>
          <w:rFonts w:ascii="Arial" w:hAnsi="Arial" w:cs="Arial"/>
          <w:sz w:val="20"/>
          <w:szCs w:val="20"/>
        </w:rPr>
        <w:t xml:space="preserve">, Hazine ve Finansal Kurumlardan sorumlu Genel Müdür Yardımcısı Sn. </w:t>
      </w:r>
      <w:proofErr w:type="spellStart"/>
      <w:r w:rsidRPr="00A5606A">
        <w:rPr>
          <w:rFonts w:ascii="Arial" w:hAnsi="Arial" w:cs="Arial"/>
          <w:sz w:val="20"/>
          <w:szCs w:val="20"/>
        </w:rPr>
        <w:t>Malek</w:t>
      </w:r>
      <w:proofErr w:type="spellEnd"/>
      <w:r w:rsidRPr="00A5606A">
        <w:rPr>
          <w:rFonts w:ascii="Arial" w:hAnsi="Arial" w:cs="Arial"/>
          <w:sz w:val="20"/>
          <w:szCs w:val="20"/>
        </w:rPr>
        <w:t xml:space="preserve"> </w:t>
      </w:r>
      <w:proofErr w:type="spellStart"/>
      <w:r w:rsidRPr="00A5606A">
        <w:rPr>
          <w:rFonts w:ascii="Arial" w:hAnsi="Arial" w:cs="Arial"/>
          <w:sz w:val="20"/>
          <w:szCs w:val="20"/>
        </w:rPr>
        <w:t>Khodr</w:t>
      </w:r>
      <w:proofErr w:type="spellEnd"/>
      <w:r w:rsidRPr="00A5606A">
        <w:rPr>
          <w:rFonts w:ascii="Arial" w:hAnsi="Arial" w:cs="Arial"/>
          <w:sz w:val="20"/>
          <w:szCs w:val="20"/>
        </w:rPr>
        <w:t xml:space="preserve"> </w:t>
      </w:r>
      <w:proofErr w:type="spellStart"/>
      <w:r w:rsidRPr="00A5606A">
        <w:rPr>
          <w:rFonts w:ascii="Arial" w:hAnsi="Arial" w:cs="Arial"/>
          <w:sz w:val="20"/>
          <w:szCs w:val="20"/>
        </w:rPr>
        <w:t>TEMSAH’a</w:t>
      </w:r>
      <w:proofErr w:type="spellEnd"/>
      <w:r w:rsidRPr="00A5606A">
        <w:rPr>
          <w:rFonts w:ascii="Arial" w:hAnsi="Arial" w:cs="Arial"/>
          <w:sz w:val="20"/>
          <w:szCs w:val="20"/>
        </w:rPr>
        <w:t xml:space="preserve"> bağlanmasına, kurulacak olan “Yatırım Bankacılığı </w:t>
      </w:r>
      <w:proofErr w:type="spellStart"/>
      <w:r w:rsidRPr="00A5606A">
        <w:rPr>
          <w:rFonts w:ascii="Arial" w:hAnsi="Arial" w:cs="Arial"/>
          <w:sz w:val="20"/>
          <w:szCs w:val="20"/>
        </w:rPr>
        <w:t>Müdürlüğü”ne</w:t>
      </w:r>
      <w:proofErr w:type="spellEnd"/>
      <w:r w:rsidRPr="00A5606A">
        <w:rPr>
          <w:rFonts w:ascii="Arial" w:hAnsi="Arial" w:cs="Arial"/>
          <w:sz w:val="20"/>
          <w:szCs w:val="20"/>
        </w:rPr>
        <w:t xml:space="preserve"> Sn. Tülay </w:t>
      </w:r>
      <w:proofErr w:type="spellStart"/>
      <w:r w:rsidRPr="00A5606A">
        <w:rPr>
          <w:rFonts w:ascii="Arial" w:hAnsi="Arial" w:cs="Arial"/>
          <w:sz w:val="20"/>
          <w:szCs w:val="20"/>
        </w:rPr>
        <w:t>ŞALVA'nın</w:t>
      </w:r>
      <w:proofErr w:type="spellEnd"/>
      <w:r w:rsidRPr="00A5606A">
        <w:rPr>
          <w:rFonts w:ascii="Arial" w:hAnsi="Arial" w:cs="Arial"/>
          <w:sz w:val="20"/>
          <w:szCs w:val="20"/>
        </w:rPr>
        <w:t xml:space="preserve"> Müdür olarak atanmasına karar verilmiştir.</w:t>
      </w:r>
      <w:proofErr w:type="gramEnd"/>
    </w:p>
    <w:p w14:paraId="251F48B0"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proofErr w:type="gramStart"/>
      <w:r w:rsidRPr="00A5606A">
        <w:rPr>
          <w:rFonts w:ascii="Arial" w:hAnsi="Arial" w:cs="Arial"/>
          <w:sz w:val="20"/>
          <w:szCs w:val="20"/>
        </w:rPr>
        <w:t>Sermaye Piyasası Kurulu’nun 16 Nisan 2018 tarih ve 18/512 sayılı toplantısında onaylanan ihraç tavanı kapsamında, Albaraka Türk Katılım Bankası A.Ş.’</w:t>
      </w:r>
      <w:proofErr w:type="spellStart"/>
      <w:r w:rsidRPr="00A5606A">
        <w:rPr>
          <w:rFonts w:ascii="Arial" w:hAnsi="Arial" w:cs="Arial"/>
          <w:sz w:val="20"/>
          <w:szCs w:val="20"/>
        </w:rPr>
        <w:t>nin</w:t>
      </w:r>
      <w:proofErr w:type="spellEnd"/>
      <w:r w:rsidRPr="00A5606A">
        <w:rPr>
          <w:rFonts w:ascii="Arial" w:hAnsi="Arial" w:cs="Arial"/>
          <w:sz w:val="20"/>
          <w:szCs w:val="20"/>
        </w:rPr>
        <w:t xml:space="preserve"> fon kullanıcısı olarak yer alacağı, yurt dışında halka arz edilmeksizin tahsisli olarak satılmak üzere, yönetim sözleşmesine dayalı, 184 gün vadeli planlanan tutar 100.000.000 ABD Doları olmak üzere, yatırımcılardan gelebilecek yatırım taleplerinin azami oranda karşılanması maksadıyla 115.000.000 ABD Doları tutarındaki kira sertifikası ihracı için Sermaye Piyasası Kurulu'na tertip ihraç belgesi başvurusu onaylanmıştır.</w:t>
      </w:r>
      <w:proofErr w:type="gramEnd"/>
    </w:p>
    <w:p w14:paraId="3C34459B"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r w:rsidRPr="00A5606A">
        <w:rPr>
          <w:rFonts w:ascii="Arial" w:hAnsi="Arial" w:cs="Arial"/>
          <w:sz w:val="20"/>
          <w:szCs w:val="20"/>
        </w:rPr>
        <w:t xml:space="preserve">Bilgi Teknolojileri İş Ailesi, Operasyon İş Ailesi ve İnsan Kıymetleri İş Ailesinden sorumlu Genel Müdür Başyardımcılığı görevlerini sürdüren Sayın Mehmet Ali </w:t>
      </w:r>
      <w:proofErr w:type="spellStart"/>
      <w:r w:rsidRPr="00A5606A">
        <w:rPr>
          <w:rFonts w:ascii="Arial" w:hAnsi="Arial" w:cs="Arial"/>
          <w:sz w:val="20"/>
          <w:szCs w:val="20"/>
        </w:rPr>
        <w:t>Verçin</w:t>
      </w:r>
      <w:proofErr w:type="spellEnd"/>
      <w:r w:rsidRPr="00A5606A">
        <w:rPr>
          <w:rFonts w:ascii="Arial" w:hAnsi="Arial" w:cs="Arial"/>
          <w:sz w:val="20"/>
          <w:szCs w:val="20"/>
        </w:rPr>
        <w:t xml:space="preserve"> 30 Nisan 2018 tarihi itibarıyla Genel Müdür Başyardımcılığı görevinden ayrılmıştır. Kendisi Bankamızda danışman olarak yarı zamanlı çalışmaya devam edecektir.</w:t>
      </w:r>
    </w:p>
    <w:p w14:paraId="3C5F1198"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r w:rsidRPr="00A5606A">
        <w:rPr>
          <w:rFonts w:ascii="Arial" w:hAnsi="Arial" w:cs="Arial"/>
          <w:sz w:val="20"/>
          <w:szCs w:val="20"/>
        </w:rPr>
        <w:t xml:space="preserve">Bankamız yönetim kurulu tarafından; Bankamız Yönetim Kurulu üyelerinden Sayın </w:t>
      </w:r>
      <w:proofErr w:type="spellStart"/>
      <w:r w:rsidRPr="00A5606A">
        <w:rPr>
          <w:rFonts w:ascii="Arial" w:hAnsi="Arial" w:cs="Arial"/>
          <w:sz w:val="20"/>
          <w:szCs w:val="20"/>
        </w:rPr>
        <w:t>Hood</w:t>
      </w:r>
      <w:proofErr w:type="spellEnd"/>
      <w:r w:rsidRPr="00A5606A">
        <w:rPr>
          <w:rFonts w:ascii="Arial" w:hAnsi="Arial" w:cs="Arial"/>
          <w:sz w:val="20"/>
          <w:szCs w:val="20"/>
        </w:rPr>
        <w:t xml:space="preserve"> </w:t>
      </w:r>
      <w:proofErr w:type="spellStart"/>
      <w:r w:rsidRPr="00A5606A">
        <w:rPr>
          <w:rFonts w:ascii="Arial" w:hAnsi="Arial" w:cs="Arial"/>
          <w:sz w:val="20"/>
          <w:szCs w:val="20"/>
        </w:rPr>
        <w:t>Hashem</w:t>
      </w:r>
      <w:proofErr w:type="spellEnd"/>
      <w:r w:rsidRPr="00A5606A">
        <w:rPr>
          <w:rFonts w:ascii="Arial" w:hAnsi="Arial" w:cs="Arial"/>
          <w:sz w:val="20"/>
          <w:szCs w:val="20"/>
        </w:rPr>
        <w:t xml:space="preserve"> Ahmed </w:t>
      </w:r>
      <w:proofErr w:type="spellStart"/>
      <w:r w:rsidRPr="00A5606A">
        <w:rPr>
          <w:rFonts w:ascii="Arial" w:hAnsi="Arial" w:cs="Arial"/>
          <w:sz w:val="20"/>
          <w:szCs w:val="20"/>
        </w:rPr>
        <w:t>Hashem’in</w:t>
      </w:r>
      <w:proofErr w:type="spellEnd"/>
      <w:r w:rsidRPr="00A5606A">
        <w:rPr>
          <w:rFonts w:ascii="Arial" w:hAnsi="Arial" w:cs="Arial"/>
          <w:sz w:val="20"/>
          <w:szCs w:val="20"/>
        </w:rPr>
        <w:t xml:space="preserve"> Yönetim Kurulu Üyeliği görevinden 30 Mayıs 2018 tarihi itibarıyla istifalarına ilişkin sundukları dilekçenin kabulüne; </w:t>
      </w:r>
    </w:p>
    <w:p w14:paraId="2632B63C" w14:textId="77777777" w:rsidR="003F45C2" w:rsidRPr="00A5606A" w:rsidRDefault="003F45C2" w:rsidP="003F45C2">
      <w:pPr>
        <w:pStyle w:val="ListeParagraf"/>
        <w:spacing w:before="120" w:after="120"/>
        <w:ind w:left="360"/>
        <w:jc w:val="both"/>
        <w:rPr>
          <w:rFonts w:ascii="Arial" w:hAnsi="Arial" w:cs="Arial"/>
          <w:sz w:val="20"/>
          <w:szCs w:val="20"/>
        </w:rPr>
      </w:pPr>
      <w:r w:rsidRPr="00A5606A">
        <w:rPr>
          <w:rFonts w:ascii="Arial" w:hAnsi="Arial" w:cs="Arial"/>
          <w:sz w:val="20"/>
          <w:szCs w:val="20"/>
        </w:rPr>
        <w:br w:type="page"/>
      </w:r>
    </w:p>
    <w:p w14:paraId="0285D040" w14:textId="77777777" w:rsidR="003F45C2" w:rsidRPr="00A5606A" w:rsidRDefault="003F45C2" w:rsidP="003F45C2">
      <w:pPr>
        <w:pStyle w:val="ListeParagraf"/>
        <w:spacing w:before="120" w:after="120"/>
        <w:ind w:left="360"/>
        <w:jc w:val="both"/>
        <w:rPr>
          <w:rFonts w:ascii="Arial" w:hAnsi="Arial" w:cs="Arial"/>
          <w:sz w:val="20"/>
          <w:szCs w:val="20"/>
        </w:rPr>
      </w:pPr>
      <w:r w:rsidRPr="00A5606A">
        <w:rPr>
          <w:rFonts w:ascii="Arial" w:hAnsi="Arial" w:cs="Arial"/>
          <w:b/>
          <w:sz w:val="20"/>
          <w:szCs w:val="20"/>
        </w:rPr>
        <w:lastRenderedPageBreak/>
        <w:t>Ara dönem faaliyet raporuna ilişkin açıklamalar (devamı):</w:t>
      </w:r>
    </w:p>
    <w:p w14:paraId="6292E06B"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proofErr w:type="gramStart"/>
      <w:r w:rsidRPr="00A5606A">
        <w:rPr>
          <w:rFonts w:ascii="Arial" w:hAnsi="Arial" w:cs="Arial"/>
          <w:sz w:val="20"/>
          <w:szCs w:val="20"/>
        </w:rPr>
        <w:t xml:space="preserve">Sayın </w:t>
      </w:r>
      <w:proofErr w:type="spellStart"/>
      <w:r w:rsidRPr="00A5606A">
        <w:rPr>
          <w:rFonts w:ascii="Arial" w:hAnsi="Arial" w:cs="Arial"/>
          <w:sz w:val="20"/>
          <w:szCs w:val="20"/>
        </w:rPr>
        <w:t>Hood</w:t>
      </w:r>
      <w:proofErr w:type="spellEnd"/>
      <w:r w:rsidRPr="00A5606A">
        <w:rPr>
          <w:rFonts w:ascii="Arial" w:hAnsi="Arial" w:cs="Arial"/>
          <w:sz w:val="20"/>
          <w:szCs w:val="20"/>
        </w:rPr>
        <w:t xml:space="preserve"> </w:t>
      </w:r>
      <w:proofErr w:type="spellStart"/>
      <w:r w:rsidRPr="00A5606A">
        <w:rPr>
          <w:rFonts w:ascii="Arial" w:hAnsi="Arial" w:cs="Arial"/>
          <w:sz w:val="20"/>
          <w:szCs w:val="20"/>
        </w:rPr>
        <w:t>Hashem</w:t>
      </w:r>
      <w:proofErr w:type="spellEnd"/>
      <w:r w:rsidRPr="00A5606A">
        <w:rPr>
          <w:rFonts w:ascii="Arial" w:hAnsi="Arial" w:cs="Arial"/>
          <w:sz w:val="20"/>
          <w:szCs w:val="20"/>
        </w:rPr>
        <w:t xml:space="preserve"> Ahmed </w:t>
      </w:r>
      <w:proofErr w:type="spellStart"/>
      <w:r w:rsidRPr="00A5606A">
        <w:rPr>
          <w:rFonts w:ascii="Arial" w:hAnsi="Arial" w:cs="Arial"/>
          <w:sz w:val="20"/>
          <w:szCs w:val="20"/>
        </w:rPr>
        <w:t>Hashem’in</w:t>
      </w:r>
      <w:proofErr w:type="spellEnd"/>
      <w:r w:rsidRPr="00A5606A">
        <w:rPr>
          <w:rFonts w:ascii="Arial" w:hAnsi="Arial" w:cs="Arial"/>
          <w:sz w:val="20"/>
          <w:szCs w:val="20"/>
        </w:rPr>
        <w:t xml:space="preserve"> istifası sonrası 30 Mayıs 2018 tarihi itibarıyla boşalacak olan Yönetim Kurulu Üyeliği’ne, Türk Ticaret Kanunu'nun 363/(1)inci ve Bankamız Ana Sözleşmesi'nin 22/(1)’inci maddeleri uyarınca geçici olarak Sayın Süleyman </w:t>
      </w:r>
      <w:proofErr w:type="spellStart"/>
      <w:r w:rsidRPr="00A5606A">
        <w:rPr>
          <w:rFonts w:ascii="Arial" w:hAnsi="Arial" w:cs="Arial"/>
          <w:sz w:val="20"/>
          <w:szCs w:val="20"/>
        </w:rPr>
        <w:t>KALKAN’ın</w:t>
      </w:r>
      <w:proofErr w:type="spellEnd"/>
      <w:r w:rsidRPr="00A5606A">
        <w:rPr>
          <w:rFonts w:ascii="Arial" w:hAnsi="Arial" w:cs="Arial"/>
          <w:sz w:val="20"/>
          <w:szCs w:val="20"/>
        </w:rPr>
        <w:t xml:space="preserve"> seçilmesine; ilk genel kurulun onayına sunulmasına; onaya sunulduğu genel kurul toplantısına kadar görev yapmasına ve genel kurulda onaylanması hâlinde ise selefinin süresini tamamlamasına;</w:t>
      </w:r>
      <w:proofErr w:type="gramEnd"/>
    </w:p>
    <w:p w14:paraId="37B8596B"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r w:rsidRPr="00A5606A">
        <w:rPr>
          <w:rFonts w:ascii="Arial" w:hAnsi="Arial" w:cs="Arial"/>
          <w:sz w:val="20"/>
          <w:szCs w:val="20"/>
        </w:rPr>
        <w:t xml:space="preserve">Sayın Süleyman </w:t>
      </w:r>
      <w:proofErr w:type="spellStart"/>
      <w:r w:rsidRPr="00A5606A">
        <w:rPr>
          <w:rFonts w:ascii="Arial" w:hAnsi="Arial" w:cs="Arial"/>
          <w:sz w:val="20"/>
          <w:szCs w:val="20"/>
        </w:rPr>
        <w:t>KALKAN’ın</w:t>
      </w:r>
      <w:proofErr w:type="spellEnd"/>
      <w:r w:rsidRPr="00A5606A">
        <w:rPr>
          <w:rFonts w:ascii="Arial" w:hAnsi="Arial" w:cs="Arial"/>
          <w:sz w:val="20"/>
          <w:szCs w:val="20"/>
        </w:rPr>
        <w:t xml:space="preserve"> 30 Mayıs 2018 tarihi itibarıyla Denetim Komitesi üyeliğine atanmasına,</w:t>
      </w:r>
    </w:p>
    <w:p w14:paraId="364B219B"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r w:rsidRPr="00A5606A">
        <w:rPr>
          <w:rFonts w:ascii="Arial" w:hAnsi="Arial" w:cs="Arial"/>
          <w:sz w:val="20"/>
          <w:szCs w:val="20"/>
        </w:rPr>
        <w:t xml:space="preserve">Bankamız Yönetim Kurulu II. Başkanlığı görevini yürütmekte olan Sayın Yalçın </w:t>
      </w:r>
      <w:proofErr w:type="spellStart"/>
      <w:r w:rsidRPr="00A5606A">
        <w:rPr>
          <w:rFonts w:ascii="Arial" w:hAnsi="Arial" w:cs="Arial"/>
          <w:sz w:val="20"/>
          <w:szCs w:val="20"/>
        </w:rPr>
        <w:t>ÖNER’in</w:t>
      </w:r>
      <w:proofErr w:type="spellEnd"/>
      <w:r w:rsidRPr="00A5606A">
        <w:rPr>
          <w:rFonts w:ascii="Arial" w:hAnsi="Arial" w:cs="Arial"/>
          <w:sz w:val="20"/>
          <w:szCs w:val="20"/>
        </w:rPr>
        <w:t xml:space="preserve"> 30 Haziran 2018 tarihi itibarıyla istifalarına ilişkin sundukları dilekçenin kabulüne,</w:t>
      </w:r>
    </w:p>
    <w:p w14:paraId="7B5518F0"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proofErr w:type="gramStart"/>
      <w:r w:rsidRPr="00A5606A">
        <w:rPr>
          <w:rFonts w:ascii="Arial" w:hAnsi="Arial" w:cs="Arial"/>
          <w:sz w:val="20"/>
          <w:szCs w:val="20"/>
        </w:rPr>
        <w:t xml:space="preserve">Sayın Yalçın </w:t>
      </w:r>
      <w:proofErr w:type="spellStart"/>
      <w:r w:rsidRPr="00A5606A">
        <w:rPr>
          <w:rFonts w:ascii="Arial" w:hAnsi="Arial" w:cs="Arial"/>
          <w:sz w:val="20"/>
          <w:szCs w:val="20"/>
        </w:rPr>
        <w:t>ÖNER’in</w:t>
      </w:r>
      <w:proofErr w:type="spellEnd"/>
      <w:r w:rsidRPr="00A5606A">
        <w:rPr>
          <w:rFonts w:ascii="Arial" w:hAnsi="Arial" w:cs="Arial"/>
          <w:sz w:val="20"/>
          <w:szCs w:val="20"/>
        </w:rPr>
        <w:t xml:space="preserve"> istifası sonrası 30 Haziran 2018 tarihi itibarıyla boşalacak olan Yönetim Kurulu Üyeliği’ne, Türk Ticaret Kanunu'nun 363/(1)’inci ve Bankamız Ana Sözleşmesi'nin 22/(1)inci maddeleri uyarınca geçici olarak Sayın Mehmet </w:t>
      </w:r>
      <w:proofErr w:type="spellStart"/>
      <w:r w:rsidRPr="00A5606A">
        <w:rPr>
          <w:rFonts w:ascii="Arial" w:hAnsi="Arial" w:cs="Arial"/>
          <w:sz w:val="20"/>
          <w:szCs w:val="20"/>
        </w:rPr>
        <w:t>ASUTAY’ın</w:t>
      </w:r>
      <w:proofErr w:type="spellEnd"/>
      <w:r w:rsidRPr="00A5606A">
        <w:rPr>
          <w:rFonts w:ascii="Arial" w:hAnsi="Arial" w:cs="Arial"/>
          <w:sz w:val="20"/>
          <w:szCs w:val="20"/>
        </w:rPr>
        <w:t xml:space="preserve"> seçilmesine; ilk genel kurulun onayına sunulmasına; onaya sunulduğu genel kurul toplantısına kadar görev yapmasına ve genel kurulda onaylanması hâlinde ise selefinin süresini tamamlamasına, </w:t>
      </w:r>
      <w:proofErr w:type="gramEnd"/>
    </w:p>
    <w:p w14:paraId="0AAAA308"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r w:rsidRPr="00A5606A">
        <w:rPr>
          <w:rFonts w:ascii="Arial" w:hAnsi="Arial" w:cs="Arial"/>
          <w:sz w:val="20"/>
          <w:szCs w:val="20"/>
        </w:rPr>
        <w:t xml:space="preserve">Sayın Mehmet </w:t>
      </w:r>
      <w:proofErr w:type="spellStart"/>
      <w:r w:rsidRPr="00A5606A">
        <w:rPr>
          <w:rFonts w:ascii="Arial" w:hAnsi="Arial" w:cs="Arial"/>
          <w:sz w:val="20"/>
          <w:szCs w:val="20"/>
        </w:rPr>
        <w:t>ASUTAY’ın</w:t>
      </w:r>
      <w:proofErr w:type="spellEnd"/>
      <w:r w:rsidRPr="00A5606A">
        <w:rPr>
          <w:rFonts w:ascii="Arial" w:hAnsi="Arial" w:cs="Arial"/>
          <w:sz w:val="20"/>
          <w:szCs w:val="20"/>
        </w:rPr>
        <w:t xml:space="preserve"> 30 Haziran 2018 tarihi itibarıyla Denetim Komitesi üyeliğine atanmasına,</w:t>
      </w:r>
    </w:p>
    <w:p w14:paraId="4F3D167D"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r w:rsidRPr="00A5606A">
        <w:rPr>
          <w:rFonts w:ascii="Arial" w:hAnsi="Arial" w:cs="Arial"/>
          <w:sz w:val="20"/>
          <w:szCs w:val="20"/>
        </w:rPr>
        <w:t xml:space="preserve">Sayın Mehmet </w:t>
      </w:r>
      <w:proofErr w:type="spellStart"/>
      <w:r w:rsidRPr="00A5606A">
        <w:rPr>
          <w:rFonts w:ascii="Arial" w:hAnsi="Arial" w:cs="Arial"/>
          <w:sz w:val="20"/>
          <w:szCs w:val="20"/>
        </w:rPr>
        <w:t>ASUTAY’ın</w:t>
      </w:r>
      <w:proofErr w:type="spellEnd"/>
      <w:r w:rsidRPr="00A5606A">
        <w:rPr>
          <w:rFonts w:ascii="Arial" w:hAnsi="Arial" w:cs="Arial"/>
          <w:sz w:val="20"/>
          <w:szCs w:val="20"/>
        </w:rPr>
        <w:t xml:space="preserve"> 30 Haziran 2018 tarihi itibarıyla Kurumsal Yönetim Komitesi üyeliğine atanmasına,</w:t>
      </w:r>
    </w:p>
    <w:p w14:paraId="7594962B"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r w:rsidRPr="00A5606A">
        <w:rPr>
          <w:rFonts w:ascii="Arial" w:hAnsi="Arial" w:cs="Arial"/>
          <w:sz w:val="20"/>
          <w:szCs w:val="20"/>
        </w:rPr>
        <w:t xml:space="preserve">30 Haziran 2018 tarihi itibarıyla boşalacak olan Yönetim Kurulu İkinci Başkanlığı görevine Sayın Osman </w:t>
      </w:r>
      <w:proofErr w:type="spellStart"/>
      <w:r w:rsidRPr="00A5606A">
        <w:rPr>
          <w:rFonts w:ascii="Arial" w:hAnsi="Arial" w:cs="Arial"/>
          <w:sz w:val="20"/>
          <w:szCs w:val="20"/>
        </w:rPr>
        <w:t>AKYÜZ’ün</w:t>
      </w:r>
      <w:proofErr w:type="spellEnd"/>
      <w:r w:rsidRPr="00A5606A">
        <w:rPr>
          <w:rFonts w:ascii="Arial" w:hAnsi="Arial" w:cs="Arial"/>
          <w:sz w:val="20"/>
          <w:szCs w:val="20"/>
        </w:rPr>
        <w:t xml:space="preserve"> getirilmesine,</w:t>
      </w:r>
    </w:p>
    <w:p w14:paraId="6051EAE0"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r w:rsidRPr="00A5606A">
        <w:rPr>
          <w:rFonts w:ascii="Arial" w:hAnsi="Arial" w:cs="Arial"/>
          <w:sz w:val="20"/>
          <w:szCs w:val="20"/>
        </w:rPr>
        <w:t xml:space="preserve">30 Haziran 2018 tarihi itibarıyla boşalacak olan Kredi Komitesi Yedek Üyeliği’ne ise Sayın Hamad Abdulla Ali </w:t>
      </w:r>
      <w:proofErr w:type="spellStart"/>
      <w:r w:rsidRPr="00A5606A">
        <w:rPr>
          <w:rFonts w:ascii="Arial" w:hAnsi="Arial" w:cs="Arial"/>
          <w:sz w:val="20"/>
          <w:szCs w:val="20"/>
        </w:rPr>
        <w:t>ALOQAB’ın</w:t>
      </w:r>
      <w:proofErr w:type="spellEnd"/>
      <w:r w:rsidRPr="00A5606A">
        <w:rPr>
          <w:rFonts w:ascii="Arial" w:hAnsi="Arial" w:cs="Arial"/>
          <w:sz w:val="20"/>
          <w:szCs w:val="20"/>
        </w:rPr>
        <w:t xml:space="preserve"> getirilmesine karar verilmiştir.</w:t>
      </w:r>
    </w:p>
    <w:p w14:paraId="41AC8BEF"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proofErr w:type="gramStart"/>
      <w:r w:rsidRPr="00A5606A">
        <w:rPr>
          <w:rFonts w:ascii="Arial" w:hAnsi="Arial" w:cs="Arial"/>
          <w:sz w:val="20"/>
          <w:szCs w:val="20"/>
        </w:rPr>
        <w:t>Sermaye Piyasası Kurulunun 30 Nisan 2018 tarihinde onaylamış olduğu Tertip İhraç belgesi kapsamında Albaraka Türk Katılım Bankası A.Ş.’</w:t>
      </w:r>
      <w:proofErr w:type="spellStart"/>
      <w:r w:rsidRPr="00A5606A">
        <w:rPr>
          <w:rFonts w:ascii="Arial" w:hAnsi="Arial" w:cs="Arial"/>
          <w:sz w:val="20"/>
          <w:szCs w:val="20"/>
        </w:rPr>
        <w:t>nin</w:t>
      </w:r>
      <w:proofErr w:type="spellEnd"/>
      <w:r w:rsidRPr="00A5606A">
        <w:rPr>
          <w:rFonts w:ascii="Arial" w:hAnsi="Arial" w:cs="Arial"/>
          <w:sz w:val="20"/>
          <w:szCs w:val="20"/>
        </w:rPr>
        <w:t xml:space="preserve"> fon kullanıcısı olarak yer aldığı, yurt dışında halka arz edilmeksizin tahsisli olarak satılan, yönetim sözleşmesine dayalı, 184 gün vadeli 90.000.000 ABD Doları tutarındaki kira sertifikası ihracı başarılı bir şekilde tamamlanmıştır.</w:t>
      </w:r>
      <w:proofErr w:type="gramEnd"/>
    </w:p>
    <w:p w14:paraId="138133A2"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r w:rsidRPr="00A5606A">
        <w:rPr>
          <w:rFonts w:ascii="Arial" w:hAnsi="Arial" w:cs="Arial"/>
          <w:sz w:val="20"/>
          <w:szCs w:val="20"/>
        </w:rPr>
        <w:t xml:space="preserve">Uluslararası derecelendirme kuruluşu Standard &amp; </w:t>
      </w:r>
      <w:proofErr w:type="spellStart"/>
      <w:r w:rsidRPr="00A5606A">
        <w:rPr>
          <w:rFonts w:ascii="Arial" w:hAnsi="Arial" w:cs="Arial"/>
          <w:sz w:val="20"/>
          <w:szCs w:val="20"/>
        </w:rPr>
        <w:t>Poor’s</w:t>
      </w:r>
      <w:proofErr w:type="spellEnd"/>
      <w:r w:rsidRPr="00A5606A">
        <w:rPr>
          <w:rFonts w:ascii="Arial" w:hAnsi="Arial" w:cs="Arial"/>
          <w:sz w:val="20"/>
          <w:szCs w:val="20"/>
        </w:rPr>
        <w:t xml:space="preserve">, 1 Mayıs 2018 tarihinde Türkiye'nin borçlanma notunu “BB-” olarak açıklamasının ardından, bankamıza vermiş olduğu derecelendirme notunu Uzun Vadeli Kredi Notu: B+, Kredi Notu Görünümü: Durağan, Kısa Vadeli Kredi Notu: B olarak güncellemiştir. </w:t>
      </w:r>
    </w:p>
    <w:p w14:paraId="5EA67F3A"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r w:rsidRPr="00A5606A">
        <w:rPr>
          <w:rFonts w:ascii="Arial" w:hAnsi="Arial" w:cs="Arial"/>
          <w:sz w:val="20"/>
          <w:szCs w:val="20"/>
        </w:rPr>
        <w:t xml:space="preserve">Bankaların </w:t>
      </w:r>
      <w:proofErr w:type="spellStart"/>
      <w:r w:rsidRPr="00A5606A">
        <w:rPr>
          <w:rFonts w:ascii="Arial" w:hAnsi="Arial" w:cs="Arial"/>
          <w:sz w:val="20"/>
          <w:szCs w:val="20"/>
        </w:rPr>
        <w:t>Özkaynaklarına</w:t>
      </w:r>
      <w:proofErr w:type="spellEnd"/>
      <w:r w:rsidRPr="00A5606A">
        <w:rPr>
          <w:rFonts w:ascii="Arial" w:hAnsi="Arial" w:cs="Arial"/>
          <w:sz w:val="20"/>
          <w:szCs w:val="20"/>
        </w:rPr>
        <w:t xml:space="preserve"> İlişkin Yönetmeliğin 8’inci maddesinin (2) numaralı fıkrasının (d) bendi uyarınca, 2013 yılı Mayıs ayında temin edilen ve katkı sermaye hesaplamasında dikkate alınan 200 milyon ABD Doları tutarındaki Sermaye Benzeri </w:t>
      </w:r>
      <w:proofErr w:type="spellStart"/>
      <w:r w:rsidRPr="00A5606A">
        <w:rPr>
          <w:rFonts w:ascii="Arial" w:hAnsi="Arial" w:cs="Arial"/>
          <w:sz w:val="20"/>
          <w:szCs w:val="20"/>
        </w:rPr>
        <w:t>Sukuk</w:t>
      </w:r>
      <w:proofErr w:type="spellEnd"/>
      <w:r w:rsidRPr="00A5606A">
        <w:rPr>
          <w:rFonts w:ascii="Arial" w:hAnsi="Arial" w:cs="Arial"/>
          <w:sz w:val="20"/>
          <w:szCs w:val="20"/>
        </w:rPr>
        <w:t xml:space="preserve"> işleminin erken itfa </w:t>
      </w:r>
      <w:proofErr w:type="gramStart"/>
      <w:r w:rsidRPr="00A5606A">
        <w:rPr>
          <w:rFonts w:ascii="Arial" w:hAnsi="Arial" w:cs="Arial"/>
          <w:sz w:val="20"/>
          <w:szCs w:val="20"/>
        </w:rPr>
        <w:t>opsiyonunun</w:t>
      </w:r>
      <w:proofErr w:type="gramEnd"/>
      <w:r w:rsidRPr="00A5606A">
        <w:rPr>
          <w:rFonts w:ascii="Arial" w:hAnsi="Arial" w:cs="Arial"/>
          <w:sz w:val="20"/>
          <w:szCs w:val="20"/>
        </w:rPr>
        <w:t xml:space="preserve"> kullanılması suretiyle yatırımcı hesaplarına geri ödemesi 8 Mayıs 2018 tarihinde gerçekleştirilmiştir.</w:t>
      </w:r>
    </w:p>
    <w:p w14:paraId="346BC8CF" w14:textId="77777777" w:rsidR="003F45C2" w:rsidRPr="00A5606A" w:rsidRDefault="003F45C2" w:rsidP="003F45C2">
      <w:pPr>
        <w:pStyle w:val="ListeParagraf"/>
        <w:numPr>
          <w:ilvl w:val="0"/>
          <w:numId w:val="34"/>
        </w:numPr>
        <w:spacing w:before="120" w:after="120"/>
        <w:jc w:val="both"/>
        <w:rPr>
          <w:rFonts w:ascii="Arial" w:hAnsi="Arial" w:cs="Arial"/>
          <w:sz w:val="20"/>
          <w:szCs w:val="20"/>
        </w:rPr>
      </w:pPr>
      <w:r w:rsidRPr="00A5606A">
        <w:rPr>
          <w:rFonts w:ascii="Arial" w:hAnsi="Arial" w:cs="Arial"/>
          <w:b/>
          <w:sz w:val="20"/>
          <w:szCs w:val="20"/>
        </w:rPr>
        <w:t>1 Ocak 2018-31 Mart 2018</w:t>
      </w:r>
      <w:r w:rsidRPr="00A5606A">
        <w:rPr>
          <w:rFonts w:ascii="Arial" w:hAnsi="Arial" w:cs="Arial"/>
          <w:sz w:val="20"/>
          <w:szCs w:val="20"/>
        </w:rPr>
        <w:t xml:space="preserve"> döneminde meydana gelen hususlar kamuya duyurulmuş ve Kamuyu Aydınlatma Platformu’na bildirim olarak yüklenmiştir. Bu duyuruların tümü Albaraka Türk web sitesinde Yatırımcı İlişkileri sekmesinde paylaşılmaktadır.</w:t>
      </w:r>
    </w:p>
    <w:p w14:paraId="260386E4" w14:textId="77777777" w:rsidR="003F45C2" w:rsidRPr="00C471C5" w:rsidRDefault="00040C98" w:rsidP="003F45C2">
      <w:pPr>
        <w:pStyle w:val="ListeParagraf"/>
        <w:spacing w:before="120" w:after="120"/>
        <w:ind w:left="360"/>
        <w:jc w:val="both"/>
        <w:rPr>
          <w:rFonts w:ascii="Arial" w:hAnsi="Arial" w:cs="Arial"/>
          <w:sz w:val="20"/>
          <w:szCs w:val="20"/>
        </w:rPr>
      </w:pPr>
      <w:hyperlink r:id="rId47" w:history="1">
        <w:r w:rsidR="003F45C2" w:rsidRPr="00A5606A">
          <w:rPr>
            <w:rStyle w:val="Kpr"/>
            <w:rFonts w:ascii="Arial" w:hAnsi="Arial" w:cs="Arial"/>
            <w:sz w:val="20"/>
            <w:szCs w:val="20"/>
          </w:rPr>
          <w:t>https://www.albaraka.com.tr/ozel-durum-aciklamalari.aspx</w:t>
        </w:r>
      </w:hyperlink>
      <w:r w:rsidR="003F45C2" w:rsidRPr="00C471C5">
        <w:rPr>
          <w:rFonts w:ascii="Arial" w:hAnsi="Arial" w:cs="Arial"/>
          <w:sz w:val="20"/>
          <w:szCs w:val="20"/>
        </w:rPr>
        <w:t xml:space="preserve"> </w:t>
      </w:r>
    </w:p>
    <w:p w14:paraId="705A9C90" w14:textId="77777777" w:rsidR="003F45C2" w:rsidRPr="00C471C5" w:rsidRDefault="003F45C2" w:rsidP="003F45C2">
      <w:pPr>
        <w:pStyle w:val="ListeParagraf"/>
        <w:spacing w:before="120" w:after="120"/>
        <w:ind w:left="360"/>
        <w:jc w:val="both"/>
        <w:rPr>
          <w:rFonts w:ascii="Arial" w:hAnsi="Arial" w:cs="Arial"/>
          <w:sz w:val="20"/>
          <w:szCs w:val="20"/>
        </w:rPr>
      </w:pPr>
    </w:p>
    <w:p w14:paraId="5F3521F1" w14:textId="77777777" w:rsidR="003F45C2" w:rsidRPr="00C471C5" w:rsidRDefault="003F45C2" w:rsidP="003F45C2">
      <w:pPr>
        <w:spacing w:before="120"/>
        <w:jc w:val="both"/>
        <w:rPr>
          <w:rFonts w:ascii="Arial" w:hAnsi="Arial" w:cs="Arial"/>
          <w:sz w:val="20"/>
          <w:szCs w:val="20"/>
        </w:rPr>
      </w:pPr>
    </w:p>
    <w:p w14:paraId="0703FC4A" w14:textId="77777777" w:rsidR="00411422" w:rsidRPr="00975443" w:rsidRDefault="00411422" w:rsidP="003A152A">
      <w:pPr>
        <w:spacing w:before="120" w:after="120"/>
        <w:jc w:val="both"/>
        <w:rPr>
          <w:rFonts w:ascii="Arial" w:hAnsi="Arial" w:cs="Arial"/>
          <w:b/>
          <w:color w:val="000000" w:themeColor="text1"/>
          <w:sz w:val="20"/>
          <w:szCs w:val="20"/>
        </w:rPr>
      </w:pPr>
    </w:p>
    <w:sectPr w:rsidR="00411422" w:rsidRPr="00975443" w:rsidSect="00564DC5">
      <w:pgSz w:w="11907" w:h="16840" w:code="9"/>
      <w:pgMar w:top="1418" w:right="850" w:bottom="1418"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FEEA96" w14:textId="77777777" w:rsidR="002F1A5E" w:rsidRDefault="002F1A5E">
      <w:r>
        <w:separator/>
      </w:r>
    </w:p>
  </w:endnote>
  <w:endnote w:type="continuationSeparator" w:id="0">
    <w:p w14:paraId="1A5AA30E" w14:textId="77777777" w:rsidR="002F1A5E" w:rsidRDefault="002F1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0002AFF" w:usb1="C000247B" w:usb2="00000009" w:usb3="00000000" w:csb0="000001FF" w:csb1="00000000"/>
  </w:font>
  <w:font w:name="Cambria">
    <w:panose1 w:val="02040503050406030204"/>
    <w:charset w:val="A2"/>
    <w:family w:val="roman"/>
    <w:pitch w:val="variable"/>
    <w:sig w:usb0="E00002FF" w:usb1="400004FF" w:usb2="00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Univers for KPMG Light">
    <w:altName w:val="Corbel"/>
    <w:charset w:val="A2"/>
    <w:family w:val="swiss"/>
    <w:pitch w:val="variable"/>
    <w:sig w:usb0="800002AF" w:usb1="5000204A" w:usb2="00000000" w:usb3="00000000" w:csb0="0000009F" w:csb1="00000000"/>
  </w:font>
  <w:font w:name="DINPro-Light">
    <w:altName w:val="Century"/>
    <w:panose1 w:val="00000000000000000000"/>
    <w:charset w:val="00"/>
    <w:family w:val="modern"/>
    <w:notTrueType/>
    <w:pitch w:val="variable"/>
    <w:sig w:usb0="800002AF" w:usb1="4000206A" w:usb2="00000000" w:usb3="00000000" w:csb0="0000009F" w:csb1="00000000"/>
  </w:font>
  <w:font w:name="ArialMT">
    <w:altName w:val="Times New Roman"/>
    <w:panose1 w:val="00000000000000000000"/>
    <w:charset w:val="A2"/>
    <w:family w:val="auto"/>
    <w:notTrueType/>
    <w:pitch w:val="default"/>
    <w:sig w:usb0="00000005" w:usb1="00000000" w:usb2="00000000" w:usb3="00000000" w:csb0="00000010" w:csb1="00000000"/>
  </w:font>
  <w:font w:name="Cambria Math">
    <w:panose1 w:val="02040503050406030204"/>
    <w:charset w:val="A2"/>
    <w:family w:val="roman"/>
    <w:pitch w:val="variable"/>
    <w:sig w:usb0="E00002FF" w:usb1="420024FF" w:usb2="00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Arial TUR">
    <w:panose1 w:val="020B0604020202020204"/>
    <w:charset w:val="00"/>
    <w:family w:val="roman"/>
    <w:pitch w:val="default"/>
  </w:font>
  <w:font w:name="TimesNewRomanPSMT">
    <w:altName w:val="Times New Roman"/>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E2CC3" w14:textId="77777777" w:rsidR="002F1A5E" w:rsidRPr="00244C03" w:rsidRDefault="002F1A5E" w:rsidP="001231C6">
    <w:pPr>
      <w:pStyle w:val="AltBilgi"/>
      <w:jc w:val="center"/>
      <w:rPr>
        <w:color w:val="FFFFFF"/>
      </w:rPr>
    </w:pPr>
    <w:r w:rsidRPr="00244C03">
      <w:rPr>
        <w:color w:val="FFFFFF"/>
      </w:rPr>
      <w:t>4</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67BAE" w14:textId="7629A2E7" w:rsidR="002F1A5E" w:rsidRPr="00F554FD" w:rsidRDefault="002F1A5E" w:rsidP="002C6E36">
    <w:pPr>
      <w:pStyle w:val="AltBilgi"/>
      <w:framePr w:wrap="around" w:vAnchor="text" w:hAnchor="margin" w:xAlign="center" w:y="1"/>
      <w:rPr>
        <w:rStyle w:val="SayfaNumaras"/>
        <w:rFonts w:ascii="Arial" w:hAnsi="Arial" w:cs="Arial"/>
        <w:sz w:val="20"/>
      </w:rPr>
    </w:pPr>
    <w:r w:rsidRPr="00F554FD">
      <w:rPr>
        <w:rStyle w:val="SayfaNumaras"/>
        <w:rFonts w:ascii="Arial" w:hAnsi="Arial" w:cs="Arial"/>
        <w:sz w:val="20"/>
      </w:rPr>
      <w:fldChar w:fldCharType="begin"/>
    </w:r>
    <w:r w:rsidRPr="00F554FD">
      <w:rPr>
        <w:rStyle w:val="SayfaNumaras"/>
        <w:rFonts w:ascii="Arial" w:hAnsi="Arial" w:cs="Arial"/>
        <w:sz w:val="20"/>
      </w:rPr>
      <w:instrText xml:space="preserve">PAGE  </w:instrText>
    </w:r>
    <w:r w:rsidRPr="00F554FD">
      <w:rPr>
        <w:rStyle w:val="SayfaNumaras"/>
        <w:rFonts w:ascii="Arial" w:hAnsi="Arial" w:cs="Arial"/>
        <w:sz w:val="20"/>
      </w:rPr>
      <w:fldChar w:fldCharType="separate"/>
    </w:r>
    <w:r w:rsidR="00040C98">
      <w:rPr>
        <w:rStyle w:val="SayfaNumaras"/>
        <w:rFonts w:ascii="Arial" w:hAnsi="Arial" w:cs="Arial"/>
        <w:sz w:val="20"/>
      </w:rPr>
      <w:t>122</w:t>
    </w:r>
    <w:r w:rsidRPr="00F554FD">
      <w:rPr>
        <w:rStyle w:val="SayfaNumaras"/>
        <w:rFonts w:ascii="Arial" w:hAnsi="Arial" w:cs="Arial"/>
        <w:sz w:val="20"/>
      </w:rPr>
      <w:fldChar w:fldCharType="end"/>
    </w:r>
  </w:p>
  <w:p w14:paraId="7AE3A9D5" w14:textId="77777777" w:rsidR="002F1A5E" w:rsidRPr="00F554FD" w:rsidRDefault="002F1A5E" w:rsidP="002C6E36">
    <w:pPr>
      <w:pStyle w:val="AltBilgi"/>
      <w:rPr>
        <w:rFonts w:ascii="Arial" w:hAnsi="Arial" w:cs="Arial"/>
      </w:rPr>
    </w:pPr>
  </w:p>
  <w:p w14:paraId="0AF7589A" w14:textId="77777777" w:rsidR="002F1A5E" w:rsidRPr="00F554FD" w:rsidRDefault="002F1A5E">
    <w:pP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98F8D" w14:textId="462BDDE5" w:rsidR="002F1A5E" w:rsidRPr="00F554FD" w:rsidRDefault="002F1A5E" w:rsidP="006F6098">
    <w:pPr>
      <w:pStyle w:val="AltBilgi"/>
      <w:framePr w:wrap="around" w:vAnchor="text" w:hAnchor="margin" w:xAlign="center" w:y="1"/>
      <w:rPr>
        <w:rStyle w:val="SayfaNumaras"/>
        <w:rFonts w:ascii="Arial" w:hAnsi="Arial" w:cs="Arial"/>
        <w:sz w:val="20"/>
      </w:rPr>
    </w:pPr>
    <w:r w:rsidRPr="00F554FD">
      <w:rPr>
        <w:rStyle w:val="SayfaNumaras"/>
        <w:rFonts w:ascii="Arial" w:hAnsi="Arial" w:cs="Arial"/>
        <w:sz w:val="20"/>
      </w:rPr>
      <w:fldChar w:fldCharType="begin"/>
    </w:r>
    <w:r w:rsidRPr="00F554FD">
      <w:rPr>
        <w:rStyle w:val="SayfaNumaras"/>
        <w:rFonts w:ascii="Arial" w:hAnsi="Arial" w:cs="Arial"/>
        <w:sz w:val="20"/>
      </w:rPr>
      <w:instrText xml:space="preserve">PAGE  </w:instrText>
    </w:r>
    <w:r w:rsidRPr="00F554FD">
      <w:rPr>
        <w:rStyle w:val="SayfaNumaras"/>
        <w:rFonts w:ascii="Arial" w:hAnsi="Arial" w:cs="Arial"/>
        <w:sz w:val="20"/>
      </w:rPr>
      <w:fldChar w:fldCharType="separate"/>
    </w:r>
    <w:r w:rsidR="00040C98">
      <w:rPr>
        <w:rStyle w:val="SayfaNumaras"/>
        <w:rFonts w:ascii="Arial" w:hAnsi="Arial" w:cs="Arial"/>
        <w:sz w:val="20"/>
      </w:rPr>
      <w:t>1</w:t>
    </w:r>
    <w:r w:rsidRPr="00F554FD">
      <w:rPr>
        <w:rStyle w:val="SayfaNumaras"/>
        <w:rFonts w:ascii="Arial" w:hAnsi="Arial" w:cs="Arial"/>
        <w:sz w:val="20"/>
      </w:rPr>
      <w:fldChar w:fldCharType="end"/>
    </w:r>
  </w:p>
  <w:p w14:paraId="7814DE79" w14:textId="77777777" w:rsidR="002F1A5E" w:rsidRPr="00F554FD" w:rsidRDefault="002F1A5E" w:rsidP="00E17B23">
    <w:pPr>
      <w:pStyle w:val="AltBilgi"/>
      <w:jc w:val="center"/>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1623001303"/>
      <w:docPartObj>
        <w:docPartGallery w:val="Page Numbers (Bottom of Page)"/>
        <w:docPartUnique/>
      </w:docPartObj>
    </w:sdtPr>
    <w:sdtEndPr/>
    <w:sdtContent>
      <w:p w14:paraId="795DD7C1" w14:textId="3B33720F" w:rsidR="002F1A5E" w:rsidRPr="00F554FD" w:rsidRDefault="002F1A5E" w:rsidP="00737582">
        <w:pPr>
          <w:pStyle w:val="AltBilgi"/>
          <w:jc w:val="center"/>
          <w:rPr>
            <w:rFonts w:ascii="Arial" w:hAnsi="Arial" w:cs="Arial"/>
            <w:sz w:val="20"/>
          </w:rPr>
        </w:pPr>
        <w:r w:rsidRPr="00F554FD">
          <w:rPr>
            <w:rFonts w:ascii="Arial" w:hAnsi="Arial" w:cs="Arial"/>
            <w:sz w:val="20"/>
          </w:rPr>
          <w:fldChar w:fldCharType="begin"/>
        </w:r>
        <w:r w:rsidRPr="00F554FD">
          <w:rPr>
            <w:rFonts w:ascii="Arial" w:hAnsi="Arial" w:cs="Arial"/>
            <w:sz w:val="20"/>
          </w:rPr>
          <w:instrText xml:space="preserve"> PAGE   \* MERGEFORMAT </w:instrText>
        </w:r>
        <w:r w:rsidRPr="00F554FD">
          <w:rPr>
            <w:rFonts w:ascii="Arial" w:hAnsi="Arial" w:cs="Arial"/>
            <w:sz w:val="20"/>
          </w:rPr>
          <w:fldChar w:fldCharType="separate"/>
        </w:r>
        <w:r w:rsidR="00040C98">
          <w:rPr>
            <w:rFonts w:ascii="Arial" w:hAnsi="Arial" w:cs="Arial"/>
            <w:sz w:val="20"/>
          </w:rPr>
          <w:t>3</w:t>
        </w:r>
        <w:r w:rsidRPr="00F554FD">
          <w:rPr>
            <w:rFonts w:ascii="Arial" w:hAnsi="Arial" w:cs="Arial"/>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1556464418"/>
      <w:docPartObj>
        <w:docPartGallery w:val="Page Numbers (Bottom of Page)"/>
        <w:docPartUnique/>
      </w:docPartObj>
    </w:sdtPr>
    <w:sdtEndPr/>
    <w:sdtContent>
      <w:p w14:paraId="19AAEF89" w14:textId="721A4FD7" w:rsidR="002F1A5E" w:rsidRPr="009C104C" w:rsidRDefault="002F1A5E">
        <w:pPr>
          <w:pStyle w:val="AltBilgi"/>
          <w:jc w:val="center"/>
          <w:rPr>
            <w:rFonts w:ascii="Arial" w:hAnsi="Arial" w:cs="Arial"/>
            <w:sz w:val="20"/>
          </w:rPr>
        </w:pPr>
        <w:r w:rsidRPr="009C104C">
          <w:rPr>
            <w:rFonts w:ascii="Arial" w:hAnsi="Arial" w:cs="Arial"/>
            <w:sz w:val="20"/>
          </w:rPr>
          <w:fldChar w:fldCharType="begin"/>
        </w:r>
        <w:r w:rsidRPr="009C104C">
          <w:rPr>
            <w:rFonts w:ascii="Arial" w:hAnsi="Arial" w:cs="Arial"/>
            <w:sz w:val="20"/>
          </w:rPr>
          <w:instrText>PAGE   \* MERGEFORMAT</w:instrText>
        </w:r>
        <w:r w:rsidRPr="009C104C">
          <w:rPr>
            <w:rFonts w:ascii="Arial" w:hAnsi="Arial" w:cs="Arial"/>
            <w:sz w:val="20"/>
          </w:rPr>
          <w:fldChar w:fldCharType="separate"/>
        </w:r>
        <w:r w:rsidR="00040C98">
          <w:rPr>
            <w:rFonts w:ascii="Arial" w:hAnsi="Arial" w:cs="Arial"/>
            <w:sz w:val="20"/>
          </w:rPr>
          <w:t>4</w:t>
        </w:r>
        <w:r w:rsidRPr="009C104C">
          <w:rPr>
            <w:rFonts w:ascii="Arial" w:hAnsi="Arial" w:cs="Arial"/>
            <w:sz w:val="20"/>
          </w:rPr>
          <w:fldChar w:fldCharType="end"/>
        </w:r>
      </w:p>
    </w:sdtContent>
  </w:sdt>
  <w:p w14:paraId="51981A25" w14:textId="77777777" w:rsidR="002F1A5E" w:rsidRPr="00F554FD" w:rsidRDefault="002F1A5E">
    <w:pPr>
      <w:pStyle w:val="AltBilgi"/>
      <w:rPr>
        <w:rFonts w:ascii="Arial" w:hAnsi="Arial" w:cs="Aria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4D147" w14:textId="77777777" w:rsidR="002F1A5E" w:rsidRPr="00F554FD" w:rsidRDefault="002F1A5E">
    <w:pPr>
      <w:pStyle w:val="AltBilgi"/>
      <w:rPr>
        <w:rFonts w:ascii="Arial" w:hAnsi="Arial" w:cs="Arial"/>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104428823"/>
      <w:docPartObj>
        <w:docPartGallery w:val="Page Numbers (Bottom of Page)"/>
        <w:docPartUnique/>
      </w:docPartObj>
    </w:sdtPr>
    <w:sdtEndPr/>
    <w:sdtContent>
      <w:p w14:paraId="606D75C5" w14:textId="090E7169" w:rsidR="002F1A5E" w:rsidRPr="009C104C" w:rsidRDefault="002F1A5E">
        <w:pPr>
          <w:pStyle w:val="AltBilgi"/>
          <w:jc w:val="center"/>
          <w:rPr>
            <w:rFonts w:ascii="Arial" w:hAnsi="Arial" w:cs="Arial"/>
            <w:sz w:val="20"/>
          </w:rPr>
        </w:pPr>
        <w:r w:rsidRPr="009C104C">
          <w:rPr>
            <w:rFonts w:ascii="Arial" w:hAnsi="Arial" w:cs="Arial"/>
            <w:sz w:val="20"/>
          </w:rPr>
          <w:fldChar w:fldCharType="begin"/>
        </w:r>
        <w:r w:rsidRPr="009C104C">
          <w:rPr>
            <w:rFonts w:ascii="Arial" w:hAnsi="Arial" w:cs="Arial"/>
            <w:sz w:val="20"/>
          </w:rPr>
          <w:instrText>PAGE   \* MERGEFORMAT</w:instrText>
        </w:r>
        <w:r w:rsidRPr="009C104C">
          <w:rPr>
            <w:rFonts w:ascii="Arial" w:hAnsi="Arial" w:cs="Arial"/>
            <w:sz w:val="20"/>
          </w:rPr>
          <w:fldChar w:fldCharType="separate"/>
        </w:r>
        <w:r w:rsidR="00040C98">
          <w:rPr>
            <w:rFonts w:ascii="Arial" w:hAnsi="Arial" w:cs="Arial"/>
            <w:sz w:val="20"/>
          </w:rPr>
          <w:t>6</w:t>
        </w:r>
        <w:r w:rsidRPr="009C104C">
          <w:rPr>
            <w:rFonts w:ascii="Arial" w:hAnsi="Arial" w:cs="Arial"/>
            <w:sz w:val="20"/>
          </w:rPr>
          <w:fldChar w:fldCharType="end"/>
        </w:r>
      </w:p>
    </w:sdtContent>
  </w:sdt>
  <w:p w14:paraId="63D54945" w14:textId="77777777" w:rsidR="002F1A5E" w:rsidRPr="00297D55" w:rsidRDefault="002F1A5E" w:rsidP="00AE44C5">
    <w:pPr>
      <w:pStyle w:val="AltBilgi"/>
      <w:rPr>
        <w:rFonts w:ascii="Arial" w:hAnsi="Arial" w:cs="Arial"/>
        <w:iCs w:val="0"/>
        <w:sz w:val="20"/>
        <w:szCs w:val="22"/>
        <w:lang w:eastAsia="tr-TR"/>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1487939"/>
      <w:docPartObj>
        <w:docPartGallery w:val="Page Numbers (Bottom of Page)"/>
        <w:docPartUnique/>
      </w:docPartObj>
    </w:sdtPr>
    <w:sdtEndPr>
      <w:rPr>
        <w:rFonts w:ascii="Arial" w:hAnsi="Arial" w:cs="Arial"/>
        <w:sz w:val="20"/>
      </w:rPr>
    </w:sdtEndPr>
    <w:sdtContent>
      <w:p w14:paraId="7FDDBC72" w14:textId="0E753AAB" w:rsidR="002F1A5E" w:rsidRPr="003F23DA" w:rsidRDefault="002F1A5E">
        <w:pPr>
          <w:pStyle w:val="AltBilgi"/>
          <w:jc w:val="center"/>
        </w:pPr>
        <w:r w:rsidRPr="003F23DA">
          <w:fldChar w:fldCharType="begin"/>
        </w:r>
        <w:r w:rsidRPr="003F23DA">
          <w:instrText>PAGE   \* MERGEFORMAT</w:instrText>
        </w:r>
        <w:r w:rsidRPr="003F23DA">
          <w:fldChar w:fldCharType="separate"/>
        </w:r>
        <w:r w:rsidR="00040C98" w:rsidRPr="00040C98">
          <w:rPr>
            <w:rFonts w:ascii="Arial" w:hAnsi="Arial" w:cs="Arial"/>
            <w:sz w:val="20"/>
          </w:rPr>
          <w:t>9</w:t>
        </w:r>
        <w:r w:rsidRPr="003F23DA">
          <w:fldChar w:fldCharType="end"/>
        </w:r>
      </w:p>
    </w:sdtContent>
  </w:sdt>
  <w:p w14:paraId="78935BEB" w14:textId="77777777" w:rsidR="002F1A5E" w:rsidRPr="00297D55" w:rsidRDefault="002F1A5E" w:rsidP="00AE44C5">
    <w:pPr>
      <w:pStyle w:val="AltBilgi"/>
      <w:rPr>
        <w:rFonts w:ascii="Arial" w:hAnsi="Arial" w:cs="Arial"/>
        <w:iCs w:val="0"/>
        <w:sz w:val="20"/>
        <w:szCs w:val="22"/>
        <w:lang w:eastAsia="tr-TR"/>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283197599"/>
      <w:docPartObj>
        <w:docPartGallery w:val="Page Numbers (Bottom of Page)"/>
        <w:docPartUnique/>
      </w:docPartObj>
    </w:sdtPr>
    <w:sdtEndPr/>
    <w:sdtContent>
      <w:p w14:paraId="3BE8D11D" w14:textId="4BA408E4" w:rsidR="002F1A5E" w:rsidRPr="00AE0A53" w:rsidRDefault="002F1A5E">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sidR="00040C98">
          <w:rPr>
            <w:rFonts w:ascii="Arial" w:hAnsi="Arial" w:cs="Arial"/>
            <w:sz w:val="20"/>
          </w:rPr>
          <w:t>32</w:t>
        </w:r>
        <w:r w:rsidRPr="00AE0A53">
          <w:rPr>
            <w:rFonts w:ascii="Arial" w:hAnsi="Arial" w:cs="Arial"/>
            <w:sz w:val="20"/>
          </w:rPr>
          <w:fldChar w:fldCharType="end"/>
        </w:r>
      </w:p>
    </w:sdtContent>
  </w:sdt>
  <w:p w14:paraId="6DAB1016" w14:textId="77777777" w:rsidR="002F1A5E" w:rsidRPr="00297D55" w:rsidRDefault="002F1A5E" w:rsidP="00AE44C5">
    <w:pPr>
      <w:pStyle w:val="AltBilgi"/>
      <w:rPr>
        <w:rFonts w:ascii="Arial" w:hAnsi="Arial" w:cs="Arial"/>
        <w:iCs w:val="0"/>
        <w:sz w:val="20"/>
        <w:szCs w:val="22"/>
        <w:lang w:eastAsia="tr-TR"/>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iCs w:val="0"/>
        <w:sz w:val="22"/>
        <w:szCs w:val="22"/>
        <w:lang w:eastAsia="tr-TR"/>
      </w:rPr>
      <w:id w:val="-2084833790"/>
      <w:docPartObj>
        <w:docPartGallery w:val="Page Numbers (Bottom of Page)"/>
        <w:docPartUnique/>
      </w:docPartObj>
    </w:sdtPr>
    <w:sdtEndPr>
      <w:rPr>
        <w:sz w:val="20"/>
        <w:szCs w:val="20"/>
      </w:rPr>
    </w:sdtEndPr>
    <w:sdtContent>
      <w:p w14:paraId="19EFCF90" w14:textId="1AD75E5D" w:rsidR="002F1A5E" w:rsidRPr="00234107" w:rsidRDefault="002F1A5E">
        <w:pPr>
          <w:pStyle w:val="AltBilgi"/>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sidR="00040C98">
          <w:rPr>
            <w:rFonts w:ascii="Arial" w:hAnsi="Arial" w:cs="Arial"/>
            <w:iCs w:val="0"/>
            <w:sz w:val="20"/>
            <w:lang w:eastAsia="tr-TR"/>
          </w:rPr>
          <w:t>56</w:t>
        </w:r>
        <w:r w:rsidRPr="00234107">
          <w:rPr>
            <w:rFonts w:ascii="Arial" w:hAnsi="Arial" w:cs="Arial"/>
            <w:iCs w:val="0"/>
            <w:sz w:val="20"/>
            <w:lang w:eastAsia="tr-T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5AE3C" w14:textId="77777777" w:rsidR="002F1A5E" w:rsidRDefault="002F1A5E">
      <w:r>
        <w:separator/>
      </w:r>
    </w:p>
  </w:footnote>
  <w:footnote w:type="continuationSeparator" w:id="0">
    <w:p w14:paraId="1A829340" w14:textId="77777777" w:rsidR="002F1A5E" w:rsidRDefault="002F1A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A99B4" w14:textId="77777777" w:rsidR="002F1A5E" w:rsidRPr="00663EAD" w:rsidRDefault="002F1A5E" w:rsidP="001231C6">
    <w:pPr>
      <w:pStyle w:val="stBilgi"/>
      <w:jc w:val="center"/>
      <w:rPr>
        <w:szCs w:val="24"/>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7D355" w14:textId="77777777" w:rsidR="002F1A5E" w:rsidRPr="003C0478" w:rsidRDefault="002F1A5E" w:rsidP="00AE44C5">
    <w:pPr>
      <w:ind w:right="-1"/>
      <w:jc w:val="both"/>
      <w:rPr>
        <w:rFonts w:ascii="Arial" w:hAnsi="Arial" w:cs="Arial"/>
        <w:b/>
        <w:bCs/>
        <w:sz w:val="20"/>
        <w:szCs w:val="20"/>
      </w:rPr>
    </w:pPr>
  </w:p>
  <w:p w14:paraId="0E233CF9" w14:textId="77777777" w:rsidR="002F1A5E" w:rsidRPr="00002396" w:rsidRDefault="002F1A5E" w:rsidP="002C6E36">
    <w:pPr>
      <w:pStyle w:val="stBilgi"/>
      <w:rPr>
        <w:sz w:val="20"/>
      </w:rPr>
    </w:pPr>
  </w:p>
  <w:p w14:paraId="78E6CECE" w14:textId="77777777" w:rsidR="002F1A5E" w:rsidRPr="00002396" w:rsidRDefault="002F1A5E" w:rsidP="002C6E36">
    <w:pPr>
      <w:pStyle w:val="stBilgi"/>
      <w:rPr>
        <w:sz w:val="20"/>
      </w:rPr>
    </w:pPr>
  </w:p>
  <w:p w14:paraId="4998B770" w14:textId="77777777" w:rsidR="002F1A5E" w:rsidRPr="00002396" w:rsidRDefault="002F1A5E" w:rsidP="002C6E36">
    <w:pPr>
      <w:pStyle w:val="stBilgi"/>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93018" w14:textId="77777777" w:rsidR="002F1A5E" w:rsidRPr="004905DD" w:rsidRDefault="002F1A5E" w:rsidP="00AE44C5">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1AA7052E" w14:textId="77777777" w:rsidR="002F1A5E" w:rsidRPr="004905DD" w:rsidRDefault="002F1A5E" w:rsidP="00AE44C5">
    <w:pPr>
      <w:ind w:left="-266" w:right="-1" w:hanging="112"/>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ARALIK</w:t>
    </w:r>
    <w:r w:rsidRPr="00696674">
      <w:rPr>
        <w:rFonts w:ascii="Arial" w:hAnsi="Arial" w:cs="Arial"/>
        <w:b/>
        <w:bCs/>
        <w:sz w:val="20"/>
        <w:szCs w:val="20"/>
      </w:rPr>
      <w:t xml:space="preserve"> 201</w:t>
    </w:r>
    <w:r>
      <w:rPr>
        <w:rFonts w:ascii="Arial" w:hAnsi="Arial" w:cs="Arial"/>
        <w:b/>
        <w:bCs/>
        <w:sz w:val="20"/>
        <w:szCs w:val="20"/>
      </w:rPr>
      <w:t>7</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147E74E1" w14:textId="7030F71A" w:rsidR="002F1A5E" w:rsidRPr="004905DD" w:rsidRDefault="002F1A5E" w:rsidP="00AE44C5">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525693EF" w14:textId="77777777" w:rsidR="002F1A5E" w:rsidRDefault="002F1A5E" w:rsidP="00AE44C5">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5E761A81" w14:textId="77777777" w:rsidR="002F1A5E" w:rsidRPr="004905DD" w:rsidRDefault="002F1A5E" w:rsidP="00AE44C5">
    <w:pPr>
      <w:autoSpaceDE w:val="0"/>
      <w:autoSpaceDN w:val="0"/>
      <w:adjustRightInd w:val="0"/>
      <w:ind w:left="-266" w:hanging="112"/>
      <w:rPr>
        <w:rFonts w:ascii="Arial" w:hAnsi="Arial" w:cs="Arial"/>
        <w:i/>
        <w:sz w:val="20"/>
        <w:szCs w:val="20"/>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B482E" w14:textId="77777777" w:rsidR="002F1A5E" w:rsidRPr="004905DD" w:rsidRDefault="002F1A5E" w:rsidP="00AE44C5">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262D0E0A" w14:textId="77777777" w:rsidR="002F1A5E" w:rsidRPr="004905DD" w:rsidRDefault="002F1A5E" w:rsidP="00AE44C5">
    <w:pPr>
      <w:ind w:left="-266" w:right="-1" w:hanging="112"/>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MART</w:t>
    </w:r>
    <w:r w:rsidRPr="00696674">
      <w:rPr>
        <w:rFonts w:ascii="Arial" w:hAnsi="Arial" w:cs="Arial"/>
        <w:b/>
        <w:bCs/>
        <w:sz w:val="20"/>
        <w:szCs w:val="20"/>
      </w:rPr>
      <w:t xml:space="preserve"> 201</w:t>
    </w:r>
    <w:r>
      <w:rPr>
        <w:rFonts w:ascii="Arial" w:hAnsi="Arial" w:cs="Arial"/>
        <w:b/>
        <w:bCs/>
        <w:sz w:val="20"/>
        <w:szCs w:val="20"/>
      </w:rPr>
      <w:t>8</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29805CE4" w14:textId="1FA9B6A9" w:rsidR="002F1A5E" w:rsidRPr="004905DD" w:rsidRDefault="002F1A5E" w:rsidP="00AE44C5">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3C7866B4" w14:textId="77777777" w:rsidR="002F1A5E" w:rsidRDefault="002F1A5E" w:rsidP="00AE44C5">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7208D2FE" w14:textId="77777777" w:rsidR="002F1A5E" w:rsidRPr="004905DD" w:rsidRDefault="002F1A5E" w:rsidP="00AE44C5">
    <w:pPr>
      <w:autoSpaceDE w:val="0"/>
      <w:autoSpaceDN w:val="0"/>
      <w:adjustRightInd w:val="0"/>
      <w:ind w:left="-266" w:hanging="112"/>
      <w:rPr>
        <w:rFonts w:ascii="Arial" w:hAnsi="Arial" w:cs="Arial"/>
        <w:i/>
        <w:sz w:val="20"/>
        <w:szCs w:val="20"/>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85BF9" w14:textId="77777777" w:rsidR="002F1A5E" w:rsidRPr="004905DD" w:rsidRDefault="002F1A5E" w:rsidP="00AE44C5">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754D3339" w14:textId="77777777" w:rsidR="002F1A5E" w:rsidRPr="004905DD" w:rsidRDefault="002F1A5E" w:rsidP="00AE44C5">
    <w:pPr>
      <w:ind w:left="-266" w:right="-1" w:hanging="112"/>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ARALIK</w:t>
    </w:r>
    <w:r w:rsidRPr="00696674">
      <w:rPr>
        <w:rFonts w:ascii="Arial" w:hAnsi="Arial" w:cs="Arial"/>
        <w:b/>
        <w:bCs/>
        <w:sz w:val="20"/>
        <w:szCs w:val="20"/>
      </w:rPr>
      <w:t xml:space="preserve"> 201</w:t>
    </w:r>
    <w:r>
      <w:rPr>
        <w:rFonts w:ascii="Arial" w:hAnsi="Arial" w:cs="Arial"/>
        <w:b/>
        <w:bCs/>
        <w:sz w:val="20"/>
        <w:szCs w:val="20"/>
      </w:rPr>
      <w:t>7</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2DB314C2" w14:textId="4F3BB9C5" w:rsidR="002F1A5E" w:rsidRPr="004905DD" w:rsidRDefault="002F1A5E" w:rsidP="00AE44C5">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4A30247A" w14:textId="77777777" w:rsidR="002F1A5E" w:rsidRDefault="002F1A5E" w:rsidP="00AE44C5">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3F43988" w14:textId="77777777" w:rsidR="002F1A5E" w:rsidRPr="004905DD" w:rsidRDefault="002F1A5E" w:rsidP="00AE44C5">
    <w:pPr>
      <w:autoSpaceDE w:val="0"/>
      <w:autoSpaceDN w:val="0"/>
      <w:adjustRightInd w:val="0"/>
      <w:ind w:left="-266" w:hanging="112"/>
      <w:rPr>
        <w:rFonts w:ascii="Arial" w:hAnsi="Arial" w:cs="Arial"/>
        <w:i/>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6F526" w14:textId="77777777" w:rsidR="002F1A5E" w:rsidRPr="004905DD" w:rsidRDefault="002F1A5E" w:rsidP="00AE44C5">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48776B86" w14:textId="77777777" w:rsidR="002F1A5E" w:rsidRPr="004905DD" w:rsidRDefault="002F1A5E" w:rsidP="00AE44C5">
    <w:pPr>
      <w:ind w:left="-709" w:right="-1"/>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MART</w:t>
    </w:r>
    <w:r w:rsidRPr="00696674">
      <w:rPr>
        <w:rFonts w:ascii="Arial" w:hAnsi="Arial" w:cs="Arial"/>
        <w:b/>
        <w:bCs/>
        <w:sz w:val="20"/>
        <w:szCs w:val="20"/>
      </w:rPr>
      <w:t xml:space="preserve"> 201</w:t>
    </w:r>
    <w:r>
      <w:rPr>
        <w:rFonts w:ascii="Arial" w:hAnsi="Arial" w:cs="Arial"/>
        <w:b/>
        <w:bCs/>
        <w:sz w:val="20"/>
        <w:szCs w:val="20"/>
      </w:rPr>
      <w:t>8</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2864E0C7" w14:textId="59AE89A8" w:rsidR="002F1A5E" w:rsidRPr="004905DD" w:rsidRDefault="002F1A5E" w:rsidP="00AE44C5">
    <w:pPr>
      <w:ind w:left="-709" w:right="-1"/>
      <w:jc w:val="both"/>
      <w:rPr>
        <w:rFonts w:ascii="Arial" w:hAnsi="Arial" w:cs="Arial"/>
        <w:b/>
        <w:bCs/>
        <w:sz w:val="20"/>
        <w:szCs w:val="20"/>
      </w:rPr>
    </w:pPr>
    <w:r w:rsidRPr="004905DD">
      <w:rPr>
        <w:rFonts w:ascii="Arial" w:hAnsi="Arial" w:cs="Arial"/>
        <w:b/>
        <w:bCs/>
        <w:sz w:val="20"/>
        <w:szCs w:val="20"/>
      </w:rPr>
      <w:t>KONSOLİDE NAZIM HESAPLAR TABLOSU</w:t>
    </w:r>
  </w:p>
  <w:p w14:paraId="410FF7C0" w14:textId="77777777" w:rsidR="002F1A5E" w:rsidRPr="004905DD" w:rsidRDefault="002F1A5E" w:rsidP="00AE44C5">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1CA06934" w14:textId="77777777" w:rsidR="002F1A5E" w:rsidRPr="004905DD" w:rsidRDefault="002F1A5E">
    <w:pPr>
      <w:pStyle w:val="stBilgi"/>
      <w:rPr>
        <w:rFonts w:ascii="Arial" w:hAnsi="Arial" w:cs="Arial"/>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DADB4" w14:textId="77777777" w:rsidR="002F1A5E" w:rsidRPr="004905DD" w:rsidRDefault="002F1A5E" w:rsidP="00AE44C5">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665DAEDA" w14:textId="77777777" w:rsidR="002F1A5E" w:rsidRPr="004905DD" w:rsidRDefault="002F1A5E" w:rsidP="00AE44C5">
    <w:pPr>
      <w:ind w:left="-709" w:right="-1"/>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ARALIK</w:t>
    </w:r>
    <w:r w:rsidRPr="00696674">
      <w:rPr>
        <w:rFonts w:ascii="Arial" w:hAnsi="Arial" w:cs="Arial"/>
        <w:b/>
        <w:bCs/>
        <w:sz w:val="20"/>
        <w:szCs w:val="20"/>
      </w:rPr>
      <w:t xml:space="preserve"> 201</w:t>
    </w:r>
    <w:r>
      <w:rPr>
        <w:rFonts w:ascii="Arial" w:hAnsi="Arial" w:cs="Arial"/>
        <w:b/>
        <w:bCs/>
        <w:sz w:val="20"/>
        <w:szCs w:val="20"/>
      </w:rPr>
      <w:t>7</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3309C095" w14:textId="5AD05885" w:rsidR="002F1A5E" w:rsidRPr="004905DD" w:rsidRDefault="002F1A5E" w:rsidP="00AE44C5">
    <w:pPr>
      <w:ind w:left="-709" w:right="-1"/>
      <w:jc w:val="both"/>
      <w:rPr>
        <w:rFonts w:ascii="Arial" w:hAnsi="Arial" w:cs="Arial"/>
        <w:b/>
        <w:bCs/>
        <w:sz w:val="20"/>
        <w:szCs w:val="20"/>
      </w:rPr>
    </w:pPr>
    <w:r w:rsidRPr="004905DD">
      <w:rPr>
        <w:rFonts w:ascii="Arial" w:hAnsi="Arial" w:cs="Arial"/>
        <w:b/>
        <w:bCs/>
        <w:sz w:val="20"/>
        <w:szCs w:val="20"/>
      </w:rPr>
      <w:t>KONSOLİDE NAZIM HESAPLAR TABLOSU</w:t>
    </w:r>
  </w:p>
  <w:p w14:paraId="182DD060" w14:textId="77777777" w:rsidR="002F1A5E" w:rsidRPr="004905DD" w:rsidRDefault="002F1A5E" w:rsidP="00AE44C5">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09FA7DA" w14:textId="77777777" w:rsidR="002F1A5E" w:rsidRPr="004905DD" w:rsidRDefault="002F1A5E">
    <w:pPr>
      <w:pStyle w:val="stBilgi"/>
      <w:rPr>
        <w:rFonts w:ascii="Arial" w:hAnsi="Arial" w:cs="Arial"/>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4E15A" w14:textId="77777777" w:rsidR="002F1A5E" w:rsidRPr="004905DD" w:rsidRDefault="002F1A5E" w:rsidP="00AE44C5">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19660F7E" w14:textId="77777777" w:rsidR="002F1A5E" w:rsidRDefault="002F1A5E" w:rsidP="00AE44C5">
    <w:pPr>
      <w:ind w:left="-284" w:right="-1"/>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MART</w:t>
    </w:r>
    <w:r w:rsidRPr="00696674">
      <w:rPr>
        <w:rFonts w:ascii="Arial" w:hAnsi="Arial" w:cs="Arial"/>
        <w:b/>
        <w:bCs/>
        <w:sz w:val="20"/>
        <w:szCs w:val="20"/>
      </w:rPr>
      <w:t xml:space="preserve"> 201</w:t>
    </w:r>
    <w:r>
      <w:rPr>
        <w:rFonts w:ascii="Arial" w:hAnsi="Arial" w:cs="Arial"/>
        <w:b/>
        <w:bCs/>
        <w:sz w:val="20"/>
        <w:szCs w:val="20"/>
      </w:rPr>
      <w:t>8</w:t>
    </w:r>
    <w:r w:rsidRPr="00696674">
      <w:rPr>
        <w:rFonts w:ascii="Arial" w:hAnsi="Arial" w:cs="Arial"/>
        <w:b/>
        <w:bCs/>
        <w:sz w:val="20"/>
        <w:szCs w:val="20"/>
      </w:rPr>
      <w:t xml:space="preserve"> </w:t>
    </w:r>
    <w:r w:rsidRPr="004905DD">
      <w:rPr>
        <w:rFonts w:ascii="Arial" w:hAnsi="Arial" w:cs="Arial"/>
        <w:b/>
        <w:bCs/>
        <w:sz w:val="20"/>
        <w:szCs w:val="20"/>
      </w:rPr>
      <w:t xml:space="preserve">TARİHİNDE SONA EREN HESAP DÖNEMİNE AİT </w:t>
    </w:r>
  </w:p>
  <w:p w14:paraId="7B6D076C" w14:textId="06B06A70" w:rsidR="002F1A5E" w:rsidRPr="004905DD" w:rsidRDefault="002F1A5E" w:rsidP="00AE44C5">
    <w:pPr>
      <w:ind w:left="-284" w:right="-1"/>
      <w:jc w:val="both"/>
      <w:rPr>
        <w:rFonts w:ascii="Arial" w:hAnsi="Arial" w:cs="Arial"/>
        <w:b/>
        <w:bCs/>
        <w:sz w:val="20"/>
        <w:szCs w:val="20"/>
      </w:rPr>
    </w:pPr>
    <w:r w:rsidRPr="004905DD">
      <w:rPr>
        <w:rFonts w:ascii="Arial" w:hAnsi="Arial" w:cs="Arial"/>
        <w:b/>
        <w:bCs/>
        <w:sz w:val="20"/>
        <w:szCs w:val="20"/>
      </w:rPr>
      <w:t xml:space="preserve">KONSOLİDE </w:t>
    </w:r>
    <w:r>
      <w:rPr>
        <w:rFonts w:ascii="Arial" w:hAnsi="Arial" w:cs="Arial"/>
        <w:b/>
        <w:bCs/>
        <w:sz w:val="20"/>
        <w:szCs w:val="20"/>
      </w:rPr>
      <w:t>KAR VEYA</w:t>
    </w:r>
    <w:r w:rsidRPr="005E231D">
      <w:rPr>
        <w:rFonts w:ascii="Arial" w:hAnsi="Arial" w:cs="Arial"/>
        <w:b/>
        <w:bCs/>
        <w:sz w:val="20"/>
        <w:szCs w:val="20"/>
      </w:rPr>
      <w:t xml:space="preserve"> ZARAR TABLOSU</w:t>
    </w:r>
  </w:p>
  <w:p w14:paraId="20C2B259" w14:textId="77777777" w:rsidR="002F1A5E" w:rsidRPr="004905DD" w:rsidRDefault="002F1A5E" w:rsidP="00AE44C5">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6840BA66" w14:textId="77777777" w:rsidR="002F1A5E" w:rsidRPr="004905DD" w:rsidRDefault="002F1A5E" w:rsidP="00AE44C5">
    <w:pPr>
      <w:autoSpaceDE w:val="0"/>
      <w:autoSpaceDN w:val="0"/>
      <w:adjustRightInd w:val="0"/>
      <w:rPr>
        <w:rFonts w:ascii="Arial" w:hAnsi="Arial" w:cs="Arial"/>
        <w:i/>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6F3C8" w14:textId="77777777" w:rsidR="002F1A5E" w:rsidRPr="004905DD" w:rsidRDefault="002F1A5E" w:rsidP="00AE44C5">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75C3087C" w14:textId="77777777" w:rsidR="002F1A5E" w:rsidRDefault="002F1A5E" w:rsidP="00AE44C5">
    <w:pPr>
      <w:ind w:left="-284" w:right="-1"/>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MART</w:t>
    </w:r>
    <w:r w:rsidRPr="00696674">
      <w:rPr>
        <w:rFonts w:ascii="Arial" w:hAnsi="Arial" w:cs="Arial"/>
        <w:b/>
        <w:bCs/>
        <w:sz w:val="20"/>
        <w:szCs w:val="20"/>
      </w:rPr>
      <w:t xml:space="preserve"> 201</w:t>
    </w:r>
    <w:r>
      <w:rPr>
        <w:rFonts w:ascii="Arial" w:hAnsi="Arial" w:cs="Arial"/>
        <w:b/>
        <w:bCs/>
        <w:sz w:val="20"/>
        <w:szCs w:val="20"/>
      </w:rPr>
      <w:t>7</w:t>
    </w:r>
    <w:r w:rsidRPr="00696674">
      <w:rPr>
        <w:rFonts w:ascii="Arial" w:hAnsi="Arial" w:cs="Arial"/>
        <w:b/>
        <w:bCs/>
        <w:sz w:val="20"/>
        <w:szCs w:val="20"/>
      </w:rPr>
      <w:t xml:space="preserve"> </w:t>
    </w:r>
    <w:r w:rsidRPr="004905DD">
      <w:rPr>
        <w:rFonts w:ascii="Arial" w:hAnsi="Arial" w:cs="Arial"/>
        <w:b/>
        <w:bCs/>
        <w:sz w:val="20"/>
        <w:szCs w:val="20"/>
      </w:rPr>
      <w:t xml:space="preserve">TARİHİNDE SONA EREN HESAP DÖNEMİNE AİT </w:t>
    </w:r>
  </w:p>
  <w:p w14:paraId="56296C2A" w14:textId="5BA33080" w:rsidR="002F1A5E" w:rsidRPr="004905DD" w:rsidRDefault="002F1A5E" w:rsidP="00AE44C5">
    <w:pPr>
      <w:ind w:left="-284" w:right="-1"/>
      <w:jc w:val="both"/>
      <w:rPr>
        <w:rFonts w:ascii="Arial" w:hAnsi="Arial" w:cs="Arial"/>
        <w:b/>
        <w:bCs/>
        <w:sz w:val="20"/>
        <w:szCs w:val="20"/>
      </w:rPr>
    </w:pPr>
    <w:r w:rsidRPr="004905DD">
      <w:rPr>
        <w:rFonts w:ascii="Arial" w:hAnsi="Arial" w:cs="Arial"/>
        <w:b/>
        <w:bCs/>
        <w:sz w:val="20"/>
        <w:szCs w:val="20"/>
      </w:rPr>
      <w:t xml:space="preserve">KONSOLİDE </w:t>
    </w:r>
    <w:r w:rsidRPr="005E231D">
      <w:rPr>
        <w:rFonts w:ascii="Arial" w:hAnsi="Arial" w:cs="Arial"/>
        <w:b/>
        <w:bCs/>
        <w:sz w:val="20"/>
        <w:szCs w:val="20"/>
      </w:rPr>
      <w:t>GELİR TABLOSU</w:t>
    </w:r>
  </w:p>
  <w:p w14:paraId="0E276F7D" w14:textId="77777777" w:rsidR="002F1A5E" w:rsidRPr="004905DD" w:rsidRDefault="002F1A5E" w:rsidP="00AE44C5">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19ECB4ED" w14:textId="77777777" w:rsidR="002F1A5E" w:rsidRPr="004905DD" w:rsidRDefault="002F1A5E" w:rsidP="00AE44C5">
    <w:pPr>
      <w:autoSpaceDE w:val="0"/>
      <w:autoSpaceDN w:val="0"/>
      <w:adjustRightInd w:val="0"/>
      <w:rPr>
        <w:rFonts w:ascii="Arial" w:hAnsi="Arial" w:cs="Arial"/>
        <w:i/>
        <w:sz w:val="20"/>
        <w:szCs w:val="20"/>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4D006" w14:textId="77777777" w:rsidR="002F1A5E" w:rsidRPr="004905DD" w:rsidRDefault="002F1A5E" w:rsidP="00AE44C5">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06CD29F5" w14:textId="77777777" w:rsidR="002F1A5E" w:rsidRDefault="002F1A5E" w:rsidP="00AE44C5">
    <w:pPr>
      <w:ind w:left="-284" w:right="-1"/>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MART</w:t>
    </w:r>
    <w:r w:rsidRPr="00696674">
      <w:rPr>
        <w:rFonts w:ascii="Arial" w:hAnsi="Arial" w:cs="Arial"/>
        <w:b/>
        <w:bCs/>
        <w:sz w:val="20"/>
        <w:szCs w:val="20"/>
      </w:rPr>
      <w:t xml:space="preserve"> 201</w:t>
    </w:r>
    <w:r>
      <w:rPr>
        <w:rFonts w:ascii="Arial" w:hAnsi="Arial" w:cs="Arial"/>
        <w:b/>
        <w:bCs/>
        <w:sz w:val="20"/>
        <w:szCs w:val="20"/>
      </w:rPr>
      <w:t>8</w:t>
    </w:r>
    <w:r w:rsidRPr="00696674">
      <w:rPr>
        <w:rFonts w:ascii="Arial" w:hAnsi="Arial" w:cs="Arial"/>
        <w:b/>
        <w:bCs/>
        <w:sz w:val="20"/>
        <w:szCs w:val="20"/>
      </w:rPr>
      <w:t xml:space="preserve"> </w:t>
    </w:r>
    <w:r w:rsidRPr="004905DD">
      <w:rPr>
        <w:rFonts w:ascii="Arial" w:hAnsi="Arial" w:cs="Arial"/>
        <w:b/>
        <w:bCs/>
        <w:sz w:val="20"/>
        <w:szCs w:val="20"/>
      </w:rPr>
      <w:t xml:space="preserve">TARİHİNDE SONA EREN HESAP DÖNEMİNE AİT </w:t>
    </w:r>
  </w:p>
  <w:p w14:paraId="07CF6331" w14:textId="18D75B77" w:rsidR="002F1A5E" w:rsidRPr="004905DD" w:rsidRDefault="002F1A5E" w:rsidP="00AE44C5">
    <w:pPr>
      <w:ind w:left="-284" w:right="-1"/>
      <w:jc w:val="both"/>
      <w:rPr>
        <w:rFonts w:ascii="Arial" w:hAnsi="Arial" w:cs="Arial"/>
        <w:b/>
        <w:bCs/>
        <w:sz w:val="20"/>
        <w:szCs w:val="20"/>
      </w:rPr>
    </w:pPr>
    <w:r w:rsidRPr="004905DD">
      <w:rPr>
        <w:rFonts w:ascii="Arial" w:hAnsi="Arial" w:cs="Arial"/>
        <w:b/>
        <w:bCs/>
        <w:sz w:val="20"/>
        <w:szCs w:val="20"/>
      </w:rPr>
      <w:t xml:space="preserve">KONSOLİDE </w:t>
    </w:r>
    <w:r>
      <w:rPr>
        <w:rFonts w:ascii="Arial" w:hAnsi="Arial" w:cs="Arial"/>
        <w:b/>
        <w:bCs/>
        <w:sz w:val="20"/>
        <w:szCs w:val="20"/>
      </w:rPr>
      <w:t>KAR VEYA</w:t>
    </w:r>
    <w:r w:rsidRPr="005E231D">
      <w:rPr>
        <w:rFonts w:ascii="Arial" w:hAnsi="Arial" w:cs="Arial"/>
        <w:b/>
        <w:bCs/>
        <w:sz w:val="20"/>
        <w:szCs w:val="20"/>
      </w:rPr>
      <w:t xml:space="preserve"> ZARAR VE DİĞER KAPSAMLI GELİR TABLOSU</w:t>
    </w:r>
  </w:p>
  <w:p w14:paraId="3A1CF158" w14:textId="77777777" w:rsidR="002F1A5E" w:rsidRPr="004905DD" w:rsidRDefault="002F1A5E" w:rsidP="00AE44C5">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3638CB2" w14:textId="77777777" w:rsidR="002F1A5E" w:rsidRPr="004905DD" w:rsidRDefault="002F1A5E" w:rsidP="00AE44C5">
    <w:pPr>
      <w:autoSpaceDE w:val="0"/>
      <w:autoSpaceDN w:val="0"/>
      <w:adjustRightInd w:val="0"/>
      <w:rPr>
        <w:rFonts w:ascii="Arial" w:hAnsi="Arial" w:cs="Arial"/>
        <w:i/>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BF129" w14:textId="77777777" w:rsidR="002F1A5E" w:rsidRPr="004905DD" w:rsidRDefault="002F1A5E" w:rsidP="00AE44C5">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784F9A44" w14:textId="77777777" w:rsidR="002F1A5E" w:rsidRDefault="002F1A5E" w:rsidP="00AE44C5">
    <w:pPr>
      <w:ind w:left="-284" w:right="-1"/>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MART</w:t>
    </w:r>
    <w:r w:rsidRPr="00696674">
      <w:rPr>
        <w:rFonts w:ascii="Arial" w:hAnsi="Arial" w:cs="Arial"/>
        <w:b/>
        <w:bCs/>
        <w:sz w:val="20"/>
        <w:szCs w:val="20"/>
      </w:rPr>
      <w:t xml:space="preserve"> 201</w:t>
    </w:r>
    <w:r>
      <w:rPr>
        <w:rFonts w:ascii="Arial" w:hAnsi="Arial" w:cs="Arial"/>
        <w:b/>
        <w:bCs/>
        <w:sz w:val="20"/>
        <w:szCs w:val="20"/>
      </w:rPr>
      <w:t>7</w:t>
    </w:r>
    <w:r w:rsidRPr="00696674">
      <w:rPr>
        <w:rFonts w:ascii="Arial" w:hAnsi="Arial" w:cs="Arial"/>
        <w:b/>
        <w:bCs/>
        <w:sz w:val="20"/>
        <w:szCs w:val="20"/>
      </w:rPr>
      <w:t xml:space="preserve"> </w:t>
    </w:r>
    <w:r w:rsidRPr="004905DD">
      <w:rPr>
        <w:rFonts w:ascii="Arial" w:hAnsi="Arial" w:cs="Arial"/>
        <w:b/>
        <w:bCs/>
        <w:sz w:val="20"/>
        <w:szCs w:val="20"/>
      </w:rPr>
      <w:t xml:space="preserve">TARİHİNDE SONA EREN HESAP DÖNEMİNE AİT </w:t>
    </w:r>
  </w:p>
  <w:p w14:paraId="20DE23F5" w14:textId="73602C35" w:rsidR="002F1A5E" w:rsidRPr="004905DD" w:rsidRDefault="002F1A5E" w:rsidP="00AE44C5">
    <w:pPr>
      <w:ind w:left="-284" w:right="-1"/>
      <w:jc w:val="both"/>
      <w:rPr>
        <w:rFonts w:ascii="Arial" w:hAnsi="Arial" w:cs="Arial"/>
        <w:b/>
        <w:bCs/>
        <w:sz w:val="20"/>
        <w:szCs w:val="20"/>
      </w:rPr>
    </w:pPr>
    <w:r w:rsidRPr="004905DD">
      <w:rPr>
        <w:rFonts w:ascii="Arial" w:hAnsi="Arial" w:cs="Arial"/>
        <w:b/>
        <w:bCs/>
        <w:sz w:val="20"/>
        <w:szCs w:val="20"/>
      </w:rPr>
      <w:t xml:space="preserve">KONSOLİDE </w:t>
    </w:r>
    <w:r w:rsidRPr="00D76DB7">
      <w:rPr>
        <w:rFonts w:ascii="Arial" w:hAnsi="Arial" w:cs="Arial"/>
        <w:b/>
        <w:bCs/>
        <w:sz w:val="20"/>
        <w:szCs w:val="20"/>
      </w:rPr>
      <w:t>ÖZKAYNAKLARDA MUHASEBELEŞTİRİLEN GELİR GİDER KALEMLERİ</w:t>
    </w:r>
  </w:p>
  <w:p w14:paraId="05162E39" w14:textId="77777777" w:rsidR="002F1A5E" w:rsidRPr="004905DD" w:rsidRDefault="002F1A5E" w:rsidP="00AE44C5">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EF7E75F" w14:textId="77777777" w:rsidR="002F1A5E" w:rsidRPr="004905DD" w:rsidRDefault="002F1A5E" w:rsidP="00AE44C5">
    <w:pPr>
      <w:autoSpaceDE w:val="0"/>
      <w:autoSpaceDN w:val="0"/>
      <w:adjustRightInd w:val="0"/>
      <w:rPr>
        <w:rFonts w:ascii="Arial" w:hAnsi="Arial" w:cs="Arial"/>
        <w: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565E2" w14:textId="77777777" w:rsidR="002F1A5E" w:rsidRDefault="002F1A5E">
    <w:pPr>
      <w:pStyle w:val="stBilgi"/>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23D79" w14:textId="77777777" w:rsidR="002F1A5E" w:rsidRDefault="002F1A5E">
    <w:pPr>
      <w:pStyle w:val="stBilgi"/>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1B5F8" w14:textId="77777777" w:rsidR="002F1A5E" w:rsidRPr="004905DD" w:rsidRDefault="002F1A5E" w:rsidP="00AE44C5">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4ADED784" w14:textId="77777777" w:rsidR="002F1A5E" w:rsidRPr="004905DD" w:rsidRDefault="002F1A5E" w:rsidP="00AE44C5">
    <w:pPr>
      <w:ind w:right="-1"/>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MART</w:t>
    </w:r>
    <w:r w:rsidRPr="00696674">
      <w:rPr>
        <w:rFonts w:ascii="Arial" w:hAnsi="Arial" w:cs="Arial"/>
        <w:b/>
        <w:bCs/>
        <w:sz w:val="20"/>
        <w:szCs w:val="20"/>
      </w:rPr>
      <w:t xml:space="preserve"> 201</w:t>
    </w:r>
    <w:r>
      <w:rPr>
        <w:rFonts w:ascii="Arial" w:hAnsi="Arial" w:cs="Arial"/>
        <w:b/>
        <w:bCs/>
        <w:sz w:val="20"/>
        <w:szCs w:val="20"/>
      </w:rPr>
      <w:t>8</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1FEB66C" w14:textId="4A6600A4" w:rsidR="002F1A5E" w:rsidRPr="004905DD" w:rsidRDefault="002F1A5E" w:rsidP="00AE44C5">
    <w:pPr>
      <w:ind w:right="-1"/>
      <w:jc w:val="both"/>
      <w:rPr>
        <w:rFonts w:ascii="Arial" w:hAnsi="Arial" w:cs="Arial"/>
        <w:b/>
        <w:bCs/>
        <w:sz w:val="20"/>
        <w:szCs w:val="20"/>
      </w:rPr>
    </w:pPr>
    <w:r w:rsidRPr="004905DD">
      <w:rPr>
        <w:rFonts w:ascii="Arial" w:hAnsi="Arial" w:cs="Arial"/>
        <w:b/>
        <w:bCs/>
        <w:sz w:val="20"/>
        <w:szCs w:val="20"/>
      </w:rPr>
      <w:t>KONSOLİDE ÖZKAYNAK DEĞİŞİM TABLOSU</w:t>
    </w:r>
  </w:p>
  <w:p w14:paraId="03A9346A" w14:textId="77777777" w:rsidR="002F1A5E" w:rsidRPr="004905DD" w:rsidRDefault="002F1A5E" w:rsidP="00AE44C5">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D4C7E8F" w14:textId="77777777" w:rsidR="002F1A5E" w:rsidRPr="004905DD" w:rsidRDefault="002F1A5E" w:rsidP="002C6E36">
    <w:pPr>
      <w:ind w:right="-1"/>
      <w:jc w:val="both"/>
      <w:rPr>
        <w:rFonts w:ascii="Arial" w:hAnsi="Arial" w:cs="Arial"/>
        <w:b/>
        <w:bCs/>
        <w:sz w:val="20"/>
        <w:szCs w:val="20"/>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A9B10" w14:textId="77777777" w:rsidR="002F1A5E" w:rsidRPr="00002396" w:rsidRDefault="002F1A5E" w:rsidP="002C6E36">
    <w:pPr>
      <w:pStyle w:val="stBilgi"/>
      <w:rPr>
        <w:sz w:val="20"/>
      </w:rPr>
    </w:pPr>
  </w:p>
  <w:p w14:paraId="7BDB99E3" w14:textId="77777777" w:rsidR="002F1A5E" w:rsidRPr="00002396" w:rsidRDefault="002F1A5E" w:rsidP="002C6E36">
    <w:pPr>
      <w:pStyle w:val="stBilgi"/>
      <w:rPr>
        <w:sz w:val="20"/>
      </w:rPr>
    </w:pPr>
  </w:p>
  <w:p w14:paraId="32AB9B04" w14:textId="77777777" w:rsidR="002F1A5E" w:rsidRPr="00002396" w:rsidRDefault="002F1A5E" w:rsidP="002C6E36">
    <w:pPr>
      <w:pStyle w:val="stBilgi"/>
      <w:rPr>
        <w:sz w:val="20"/>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EC50B" w14:textId="77777777" w:rsidR="002F1A5E" w:rsidRPr="004905DD" w:rsidRDefault="002F1A5E" w:rsidP="00AE44C5">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3929E17B" w14:textId="77777777" w:rsidR="002F1A5E" w:rsidRPr="004905DD" w:rsidRDefault="002F1A5E" w:rsidP="00AE44C5">
    <w:pPr>
      <w:ind w:right="-1"/>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MART</w:t>
    </w:r>
    <w:r w:rsidRPr="00696674">
      <w:rPr>
        <w:rFonts w:ascii="Arial" w:hAnsi="Arial" w:cs="Arial"/>
        <w:b/>
        <w:bCs/>
        <w:sz w:val="20"/>
        <w:szCs w:val="20"/>
      </w:rPr>
      <w:t xml:space="preserve"> 201</w:t>
    </w:r>
    <w:r>
      <w:rPr>
        <w:rFonts w:ascii="Arial" w:hAnsi="Arial" w:cs="Arial"/>
        <w:b/>
        <w:bCs/>
        <w:sz w:val="20"/>
        <w:szCs w:val="20"/>
      </w:rPr>
      <w:t>7</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16BC0527" w14:textId="0195F345" w:rsidR="002F1A5E" w:rsidRPr="004905DD" w:rsidRDefault="002F1A5E" w:rsidP="00AE44C5">
    <w:pPr>
      <w:ind w:right="-1"/>
      <w:jc w:val="both"/>
      <w:rPr>
        <w:rFonts w:ascii="Arial" w:hAnsi="Arial" w:cs="Arial"/>
        <w:b/>
        <w:bCs/>
        <w:sz w:val="20"/>
        <w:szCs w:val="20"/>
      </w:rPr>
    </w:pPr>
    <w:r w:rsidRPr="004905DD">
      <w:rPr>
        <w:rFonts w:ascii="Arial" w:hAnsi="Arial" w:cs="Arial"/>
        <w:b/>
        <w:bCs/>
        <w:sz w:val="20"/>
        <w:szCs w:val="20"/>
      </w:rPr>
      <w:t>KONSOLİDE ÖZKAYNAK DEĞİŞİM TABLOSU</w:t>
    </w:r>
  </w:p>
  <w:p w14:paraId="461E5800" w14:textId="77777777" w:rsidR="002F1A5E" w:rsidRPr="004905DD" w:rsidRDefault="002F1A5E" w:rsidP="00AE44C5">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1522BFA2" w14:textId="77777777" w:rsidR="002F1A5E" w:rsidRPr="004905DD" w:rsidRDefault="002F1A5E" w:rsidP="002C6E36">
    <w:pPr>
      <w:ind w:right="-1"/>
      <w:jc w:val="both"/>
      <w:rPr>
        <w:rFonts w:ascii="Arial" w:hAnsi="Arial" w:cs="Arial"/>
        <w:b/>
        <w:bCs/>
        <w:sz w:val="20"/>
        <w:szCs w:val="20"/>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98641" w14:textId="77777777" w:rsidR="002F1A5E" w:rsidRPr="00374A7A" w:rsidRDefault="002F1A5E" w:rsidP="00AE44C5">
    <w:pPr>
      <w:ind w:right="-1"/>
      <w:jc w:val="both"/>
      <w:rPr>
        <w:rFonts w:ascii="Arial" w:hAnsi="Arial" w:cs="Arial"/>
        <w:b/>
        <w:bCs/>
        <w:sz w:val="22"/>
        <w:szCs w:val="22"/>
      </w:rPr>
    </w:pPr>
    <w:r w:rsidRPr="00374A7A">
      <w:rPr>
        <w:rFonts w:ascii="Arial" w:hAnsi="Arial" w:cs="Arial"/>
        <w:b/>
        <w:bCs/>
        <w:sz w:val="22"/>
        <w:szCs w:val="22"/>
      </w:rPr>
      <w:t>ALBARAKA TÜRK KATILIM BANKASI A.Ş.</w:t>
    </w:r>
  </w:p>
  <w:p w14:paraId="5A902BAD" w14:textId="77777777" w:rsidR="002F1A5E" w:rsidRDefault="002F1A5E" w:rsidP="00AE44C5">
    <w:pPr>
      <w:autoSpaceDE w:val="0"/>
      <w:autoSpaceDN w:val="0"/>
      <w:adjustRightInd w:val="0"/>
      <w:rPr>
        <w:rFonts w:ascii="Arial" w:hAnsi="Arial" w:cs="Arial"/>
        <w:b/>
        <w:sz w:val="22"/>
        <w:szCs w:val="22"/>
      </w:rPr>
    </w:pPr>
    <w:r w:rsidRPr="00374A7A">
      <w:rPr>
        <w:rFonts w:ascii="Arial" w:hAnsi="Arial" w:cs="Arial"/>
        <w:b/>
        <w:sz w:val="22"/>
        <w:szCs w:val="22"/>
      </w:rPr>
      <w:t xml:space="preserve">31 </w:t>
    </w:r>
    <w:r>
      <w:rPr>
        <w:rFonts w:ascii="Arial" w:hAnsi="Arial" w:cs="Arial"/>
        <w:b/>
        <w:sz w:val="22"/>
        <w:szCs w:val="22"/>
      </w:rPr>
      <w:t xml:space="preserve">MART 2018 </w:t>
    </w:r>
    <w:r w:rsidRPr="00374A7A">
      <w:rPr>
        <w:rFonts w:ascii="Arial" w:hAnsi="Arial" w:cs="Arial"/>
        <w:b/>
        <w:sz w:val="22"/>
        <w:szCs w:val="22"/>
      </w:rPr>
      <w:t xml:space="preserve">TARİHİNDE SONA EREN HESAP DÖNEMİNE AİT </w:t>
    </w:r>
  </w:p>
  <w:p w14:paraId="67E8714C" w14:textId="0FB08768" w:rsidR="002F1A5E" w:rsidRPr="00374A7A" w:rsidRDefault="002F1A5E" w:rsidP="00AE44C5">
    <w:pPr>
      <w:autoSpaceDE w:val="0"/>
      <w:autoSpaceDN w:val="0"/>
      <w:adjustRightInd w:val="0"/>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NAKİT AKIŞ TABLOSU</w:t>
    </w:r>
  </w:p>
  <w:p w14:paraId="5B4F6E90" w14:textId="77777777" w:rsidR="002F1A5E" w:rsidRPr="00374A7A" w:rsidRDefault="002F1A5E" w:rsidP="00AE44C5">
    <w:pPr>
      <w:autoSpaceDE w:val="0"/>
      <w:autoSpaceDN w:val="0"/>
      <w:adjustRightInd w:val="0"/>
      <w:rPr>
        <w:rFonts w:ascii="Arial" w:hAnsi="Arial" w:cs="Arial"/>
        <w:i/>
        <w:sz w:val="20"/>
        <w:szCs w:val="20"/>
      </w:rPr>
    </w:pPr>
    <w:r w:rsidRPr="00374A7A">
      <w:rPr>
        <w:rFonts w:ascii="Arial" w:hAnsi="Arial" w:cs="Arial"/>
        <w:i/>
        <w:sz w:val="20"/>
        <w:szCs w:val="20"/>
      </w:rPr>
      <w:t>(Tutarlar aksi belirtilmedikçe Bin Türk Lirası (TL) olarak ifade edilmiştir.)</w:t>
    </w:r>
  </w:p>
  <w:p w14:paraId="1151711E" w14:textId="77777777" w:rsidR="002F1A5E" w:rsidRPr="00374A7A" w:rsidRDefault="002F1A5E" w:rsidP="00AE44C5">
    <w:pPr>
      <w:autoSpaceDE w:val="0"/>
      <w:autoSpaceDN w:val="0"/>
      <w:adjustRightInd w:val="0"/>
      <w:rPr>
        <w:rFonts w:ascii="Arial" w:hAnsi="Arial" w:cs="Arial"/>
        <w:i/>
        <w:sz w:val="20"/>
        <w:szCs w:val="20"/>
      </w:rP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33DEF" w14:textId="77777777" w:rsidR="002F1A5E" w:rsidRPr="00563823" w:rsidRDefault="002F1A5E" w:rsidP="00D366DA">
    <w:pPr>
      <w:ind w:left="-224" w:right="-1"/>
      <w:jc w:val="both"/>
      <w:rPr>
        <w:rFonts w:ascii="Arial" w:hAnsi="Arial" w:cs="Arial"/>
        <w:b/>
        <w:bCs/>
        <w:sz w:val="20"/>
        <w:szCs w:val="20"/>
      </w:rPr>
    </w:pPr>
    <w:r w:rsidRPr="00563823">
      <w:rPr>
        <w:rFonts w:ascii="Arial" w:hAnsi="Arial" w:cs="Arial"/>
        <w:b/>
        <w:bCs/>
        <w:sz w:val="20"/>
        <w:szCs w:val="20"/>
      </w:rPr>
      <w:t>ALBARAKA TÜRK KATILIM BANKASI A.Ş.</w:t>
    </w:r>
  </w:p>
  <w:p w14:paraId="00EBEFD7" w14:textId="6BA4036A" w:rsidR="002F1A5E" w:rsidRPr="00563823" w:rsidRDefault="002F1A5E" w:rsidP="00D366DA">
    <w:pPr>
      <w:autoSpaceDE w:val="0"/>
      <w:autoSpaceDN w:val="0"/>
      <w:adjustRightInd w:val="0"/>
      <w:ind w:left="-224"/>
      <w:rPr>
        <w:rFonts w:ascii="Arial" w:hAnsi="Arial" w:cs="Arial"/>
        <w:b/>
        <w:sz w:val="20"/>
        <w:szCs w:val="20"/>
      </w:rPr>
    </w:pPr>
    <w:r w:rsidRPr="00563823">
      <w:rPr>
        <w:rFonts w:ascii="Arial" w:hAnsi="Arial" w:cs="Arial"/>
        <w:b/>
        <w:sz w:val="20"/>
        <w:szCs w:val="20"/>
      </w:rPr>
      <w:t>3</w:t>
    </w:r>
    <w:r>
      <w:rPr>
        <w:rFonts w:ascii="Arial" w:hAnsi="Arial" w:cs="Arial"/>
        <w:b/>
        <w:sz w:val="20"/>
        <w:szCs w:val="20"/>
      </w:rPr>
      <w:t>1</w:t>
    </w:r>
    <w:r w:rsidRPr="00563823">
      <w:rPr>
        <w:rFonts w:ascii="Arial" w:hAnsi="Arial" w:cs="Arial"/>
        <w:b/>
        <w:sz w:val="20"/>
        <w:szCs w:val="20"/>
      </w:rPr>
      <w:t xml:space="preserve"> </w:t>
    </w:r>
    <w:r>
      <w:rPr>
        <w:rFonts w:ascii="Arial" w:hAnsi="Arial" w:cs="Arial"/>
        <w:b/>
        <w:sz w:val="20"/>
        <w:szCs w:val="20"/>
      </w:rPr>
      <w:t>MART 2017</w:t>
    </w:r>
    <w:r w:rsidRPr="00563823">
      <w:rPr>
        <w:rFonts w:ascii="Arial" w:hAnsi="Arial" w:cs="Arial"/>
        <w:b/>
        <w:sz w:val="20"/>
        <w:szCs w:val="20"/>
      </w:rPr>
      <w:t xml:space="preserve"> TARİHİNDE SONA EREN HESAP DÖNEMİNE AİT </w:t>
    </w:r>
  </w:p>
  <w:p w14:paraId="765CC1E0" w14:textId="11FE4F03" w:rsidR="002F1A5E" w:rsidRPr="00563823" w:rsidRDefault="002F1A5E" w:rsidP="00D366DA">
    <w:pPr>
      <w:autoSpaceDE w:val="0"/>
      <w:autoSpaceDN w:val="0"/>
      <w:adjustRightInd w:val="0"/>
      <w:ind w:left="-224"/>
      <w:rPr>
        <w:rFonts w:ascii="Arial" w:hAnsi="Arial" w:cs="Arial"/>
        <w:b/>
        <w:sz w:val="20"/>
        <w:szCs w:val="20"/>
      </w:rPr>
    </w:pPr>
    <w:r w:rsidRPr="00563823">
      <w:rPr>
        <w:rFonts w:ascii="Arial" w:hAnsi="Arial" w:cs="Arial"/>
        <w:b/>
        <w:sz w:val="20"/>
        <w:szCs w:val="20"/>
      </w:rPr>
      <w:t xml:space="preserve">KONSOLİDE </w:t>
    </w:r>
    <w:r>
      <w:rPr>
        <w:rFonts w:ascii="Arial" w:hAnsi="Arial" w:cs="Arial"/>
        <w:b/>
        <w:sz w:val="20"/>
        <w:szCs w:val="20"/>
      </w:rPr>
      <w:t>NAKİT AKIŞ TABLOSU</w:t>
    </w:r>
  </w:p>
  <w:p w14:paraId="5F86A61C" w14:textId="77777777" w:rsidR="002F1A5E" w:rsidRPr="00563823" w:rsidRDefault="002F1A5E" w:rsidP="00D366DA">
    <w:pPr>
      <w:autoSpaceDE w:val="0"/>
      <w:autoSpaceDN w:val="0"/>
      <w:adjustRightInd w:val="0"/>
      <w:ind w:left="-224"/>
      <w:rPr>
        <w:rFonts w:ascii="Arial" w:hAnsi="Arial" w:cs="Arial"/>
        <w:i/>
        <w:sz w:val="20"/>
        <w:szCs w:val="20"/>
      </w:rPr>
    </w:pPr>
    <w:r w:rsidRPr="00563823">
      <w:rPr>
        <w:rFonts w:ascii="Arial" w:hAnsi="Arial" w:cs="Arial"/>
        <w:i/>
        <w:sz w:val="20"/>
        <w:szCs w:val="20"/>
      </w:rPr>
      <w:t>(Tutarlar aksi belirtilmedikçe Bin Türk Lirası (TL) olarak ifade edilmiştir.)</w:t>
    </w:r>
  </w:p>
  <w:p w14:paraId="4B9F6F97" w14:textId="77777777" w:rsidR="002F1A5E" w:rsidRPr="004905DD" w:rsidRDefault="002F1A5E" w:rsidP="00FB2828">
    <w:pPr>
      <w:autoSpaceDE w:val="0"/>
      <w:autoSpaceDN w:val="0"/>
      <w:adjustRightInd w:val="0"/>
      <w:ind w:left="14"/>
      <w:rPr>
        <w:rFonts w:ascii="Arial" w:hAnsi="Arial" w:cs="Arial"/>
        <w:sz w:val="20"/>
        <w:szCs w:val="20"/>
      </w:rP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AC9C9" w14:textId="77777777" w:rsidR="002F1A5E" w:rsidRPr="00563823" w:rsidRDefault="002F1A5E" w:rsidP="00FB2828">
    <w:pPr>
      <w:ind w:left="14" w:right="-1"/>
      <w:jc w:val="both"/>
      <w:rPr>
        <w:rFonts w:ascii="Arial" w:hAnsi="Arial" w:cs="Arial"/>
        <w:b/>
        <w:bCs/>
        <w:sz w:val="20"/>
        <w:szCs w:val="20"/>
      </w:rPr>
    </w:pPr>
    <w:r w:rsidRPr="00563823">
      <w:rPr>
        <w:rFonts w:ascii="Arial" w:hAnsi="Arial" w:cs="Arial"/>
        <w:b/>
        <w:bCs/>
        <w:sz w:val="20"/>
        <w:szCs w:val="20"/>
      </w:rPr>
      <w:t>ALBARAKA TÜRK KATILIM BANKASI A.Ş.</w:t>
    </w:r>
  </w:p>
  <w:p w14:paraId="763BF949" w14:textId="6D95155C" w:rsidR="002F1A5E" w:rsidRPr="00563823" w:rsidRDefault="002F1A5E" w:rsidP="00FB2828">
    <w:pPr>
      <w:autoSpaceDE w:val="0"/>
      <w:autoSpaceDN w:val="0"/>
      <w:adjustRightInd w:val="0"/>
      <w:ind w:left="14"/>
      <w:rPr>
        <w:rFonts w:ascii="Arial" w:hAnsi="Arial" w:cs="Arial"/>
        <w:b/>
        <w:sz w:val="20"/>
        <w:szCs w:val="20"/>
      </w:rPr>
    </w:pPr>
    <w:r w:rsidRPr="00563823">
      <w:rPr>
        <w:rFonts w:ascii="Arial" w:hAnsi="Arial" w:cs="Arial"/>
        <w:b/>
        <w:sz w:val="20"/>
        <w:szCs w:val="20"/>
      </w:rPr>
      <w:t>3</w:t>
    </w:r>
    <w:r>
      <w:rPr>
        <w:rFonts w:ascii="Arial" w:hAnsi="Arial" w:cs="Arial"/>
        <w:b/>
        <w:sz w:val="20"/>
        <w:szCs w:val="20"/>
      </w:rPr>
      <w:t>1</w:t>
    </w:r>
    <w:r w:rsidRPr="00563823">
      <w:rPr>
        <w:rFonts w:ascii="Arial" w:hAnsi="Arial" w:cs="Arial"/>
        <w:b/>
        <w:sz w:val="20"/>
        <w:szCs w:val="20"/>
      </w:rPr>
      <w:t xml:space="preserve"> </w:t>
    </w:r>
    <w:r>
      <w:rPr>
        <w:rFonts w:ascii="Arial" w:hAnsi="Arial" w:cs="Arial"/>
        <w:b/>
        <w:sz w:val="20"/>
        <w:szCs w:val="20"/>
      </w:rPr>
      <w:t>MART 2018</w:t>
    </w:r>
    <w:r w:rsidRPr="00563823">
      <w:rPr>
        <w:rFonts w:ascii="Arial" w:hAnsi="Arial" w:cs="Arial"/>
        <w:b/>
        <w:sz w:val="20"/>
        <w:szCs w:val="20"/>
      </w:rPr>
      <w:t xml:space="preserve"> TARİHİNDE SONA EREN HESAP DÖNEMİNE AİT </w:t>
    </w:r>
  </w:p>
  <w:p w14:paraId="75D75A7B" w14:textId="77777777" w:rsidR="002F1A5E" w:rsidRPr="00563823" w:rsidRDefault="002F1A5E" w:rsidP="00FB2828">
    <w:pPr>
      <w:autoSpaceDE w:val="0"/>
      <w:autoSpaceDN w:val="0"/>
      <w:adjustRightInd w:val="0"/>
      <w:ind w:left="14"/>
      <w:rPr>
        <w:rFonts w:ascii="Arial" w:hAnsi="Arial" w:cs="Arial"/>
        <w:b/>
        <w:sz w:val="20"/>
        <w:szCs w:val="20"/>
      </w:rPr>
    </w:pPr>
    <w:r w:rsidRPr="00563823">
      <w:rPr>
        <w:rFonts w:ascii="Arial" w:hAnsi="Arial" w:cs="Arial"/>
        <w:b/>
        <w:sz w:val="20"/>
        <w:szCs w:val="20"/>
      </w:rPr>
      <w:t>KONSOLİDE FİNANSAL TABLOLARA İLİŞKİN AÇIKLAMA VE DİPNOTLAR</w:t>
    </w:r>
  </w:p>
  <w:p w14:paraId="61B70F5A" w14:textId="77777777" w:rsidR="002F1A5E" w:rsidRPr="00563823" w:rsidRDefault="002F1A5E" w:rsidP="00FB2828">
    <w:pPr>
      <w:autoSpaceDE w:val="0"/>
      <w:autoSpaceDN w:val="0"/>
      <w:adjustRightInd w:val="0"/>
      <w:ind w:left="14"/>
      <w:rPr>
        <w:rFonts w:ascii="Arial" w:hAnsi="Arial" w:cs="Arial"/>
        <w:i/>
        <w:sz w:val="20"/>
        <w:szCs w:val="20"/>
      </w:rPr>
    </w:pPr>
    <w:r w:rsidRPr="00563823">
      <w:rPr>
        <w:rFonts w:ascii="Arial" w:hAnsi="Arial" w:cs="Arial"/>
        <w:i/>
        <w:sz w:val="20"/>
        <w:szCs w:val="20"/>
      </w:rPr>
      <w:t>(Tutarlar aksi belirtilmedikçe Bin Türk Lirası (TL) olarak ifade edilmiştir.)</w:t>
    </w:r>
  </w:p>
  <w:p w14:paraId="6BDA8FE6" w14:textId="77777777" w:rsidR="002F1A5E" w:rsidRDefault="002F1A5E"/>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40231" w14:textId="77777777" w:rsidR="002F1A5E" w:rsidRPr="00410A2A" w:rsidRDefault="002F1A5E" w:rsidP="00040FEB">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6DF500EB" w14:textId="1C30D1C4" w:rsidR="002F1A5E" w:rsidRPr="00410A2A" w:rsidRDefault="002F1A5E" w:rsidP="00040FEB">
    <w:pPr>
      <w:autoSpaceDE w:val="0"/>
      <w:autoSpaceDN w:val="0"/>
      <w:adjustRightInd w:val="0"/>
      <w:rPr>
        <w:rFonts w:ascii="Arial" w:hAnsi="Arial" w:cs="Arial"/>
        <w:b/>
        <w:sz w:val="22"/>
        <w:szCs w:val="22"/>
      </w:rPr>
    </w:pPr>
    <w:r w:rsidRPr="00410A2A">
      <w:rPr>
        <w:rFonts w:ascii="Arial" w:hAnsi="Arial" w:cs="Arial"/>
        <w:b/>
        <w:sz w:val="22"/>
        <w:szCs w:val="22"/>
      </w:rPr>
      <w:t>3</w:t>
    </w:r>
    <w:r>
      <w:rPr>
        <w:rFonts w:ascii="Arial" w:hAnsi="Arial" w:cs="Arial"/>
        <w:b/>
        <w:sz w:val="22"/>
        <w:szCs w:val="22"/>
      </w:rPr>
      <w:t>1</w:t>
    </w:r>
    <w:r w:rsidRPr="00410A2A">
      <w:rPr>
        <w:rFonts w:ascii="Arial" w:hAnsi="Arial" w:cs="Arial"/>
        <w:b/>
        <w:sz w:val="22"/>
        <w:szCs w:val="22"/>
      </w:rPr>
      <w:t xml:space="preserve"> </w:t>
    </w:r>
    <w:r>
      <w:rPr>
        <w:rFonts w:ascii="Arial" w:hAnsi="Arial" w:cs="Arial"/>
        <w:b/>
        <w:sz w:val="22"/>
        <w:szCs w:val="22"/>
      </w:rPr>
      <w:t>MART 2018</w:t>
    </w:r>
    <w:r w:rsidRPr="00410A2A">
      <w:rPr>
        <w:rFonts w:ascii="Arial" w:hAnsi="Arial" w:cs="Arial"/>
        <w:b/>
        <w:sz w:val="22"/>
        <w:szCs w:val="22"/>
      </w:rPr>
      <w:t xml:space="preserve"> TARİHİNDE SONA EREN HESAP DÖNEMİNE AİT KONSOLİDE</w:t>
    </w:r>
  </w:p>
  <w:p w14:paraId="6B311F85" w14:textId="77777777" w:rsidR="002F1A5E" w:rsidRPr="00410A2A" w:rsidRDefault="002F1A5E" w:rsidP="00040FEB">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56931DBD" w14:textId="77777777" w:rsidR="002F1A5E" w:rsidRPr="00410A2A" w:rsidRDefault="002F1A5E" w:rsidP="00040FEB">
    <w:pPr>
      <w:autoSpaceDE w:val="0"/>
      <w:autoSpaceDN w:val="0"/>
      <w:adjustRightInd w:val="0"/>
      <w:rPr>
        <w:rFonts w:ascii="Arial" w:hAnsi="Arial" w:cs="Arial"/>
        <w:i/>
        <w:sz w:val="20"/>
        <w:szCs w:val="20"/>
      </w:rPr>
    </w:pPr>
    <w:r w:rsidRPr="00410A2A">
      <w:rPr>
        <w:rFonts w:ascii="Arial" w:hAnsi="Arial" w:cs="Arial"/>
        <w:i/>
        <w:sz w:val="20"/>
        <w:szCs w:val="20"/>
      </w:rPr>
      <w:t>(Tutarlar aksi belirtilmedikçe Bin Türk Lirası (TL) olarak ifade edilmiştir.)</w:t>
    </w:r>
  </w:p>
  <w:p w14:paraId="64E8AF34" w14:textId="77777777" w:rsidR="002F1A5E" w:rsidRPr="00410A2A" w:rsidRDefault="002F1A5E" w:rsidP="00F0689B">
    <w:pPr>
      <w:autoSpaceDE w:val="0"/>
      <w:autoSpaceDN w:val="0"/>
      <w:adjustRightInd w:val="0"/>
      <w:rPr>
        <w:rFonts w:ascii="Arial" w:hAnsi="Arial" w:cs="Arial"/>
        <w:sz w:val="20"/>
        <w:szCs w:val="20"/>
      </w:rPr>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CC495" w14:textId="77777777" w:rsidR="002F1A5E" w:rsidRPr="00410A2A" w:rsidRDefault="002F1A5E" w:rsidP="000B07ED">
    <w:pPr>
      <w:autoSpaceDE w:val="0"/>
      <w:autoSpaceDN w:val="0"/>
      <w:adjustRightInd w:val="0"/>
      <w:rPr>
        <w:rFonts w:ascii="Arial" w:hAnsi="Arial" w:cs="Arial"/>
        <w:b/>
        <w:sz w:val="22"/>
        <w:szCs w:val="22"/>
        <w:lang w:eastAsia="en-US"/>
      </w:rPr>
    </w:pPr>
    <w:r w:rsidRPr="00410A2A">
      <w:rPr>
        <w:rFonts w:ascii="Arial" w:hAnsi="Arial" w:cs="Arial"/>
        <w:b/>
        <w:sz w:val="22"/>
        <w:szCs w:val="22"/>
        <w:lang w:eastAsia="en-US"/>
      </w:rPr>
      <w:t>ALBARAKA TÜRK KATILIM BANKASI A.Ş.</w:t>
    </w:r>
  </w:p>
  <w:p w14:paraId="62AE69E9" w14:textId="6A2E8ED7" w:rsidR="002F1A5E" w:rsidRPr="00410A2A" w:rsidRDefault="002F1A5E" w:rsidP="000B07ED">
    <w:pPr>
      <w:autoSpaceDE w:val="0"/>
      <w:autoSpaceDN w:val="0"/>
      <w:adjustRightInd w:val="0"/>
      <w:rPr>
        <w:rFonts w:ascii="Arial" w:hAnsi="Arial" w:cs="Arial"/>
        <w:b/>
        <w:sz w:val="22"/>
        <w:szCs w:val="22"/>
        <w:lang w:eastAsia="en-US"/>
      </w:rPr>
    </w:pPr>
    <w:r w:rsidRPr="00410A2A">
      <w:rPr>
        <w:rFonts w:ascii="Arial" w:hAnsi="Arial" w:cs="Arial"/>
        <w:b/>
        <w:sz w:val="22"/>
        <w:szCs w:val="22"/>
        <w:lang w:eastAsia="en-US"/>
      </w:rPr>
      <w:t>3</w:t>
    </w:r>
    <w:r>
      <w:rPr>
        <w:rFonts w:ascii="Arial" w:hAnsi="Arial" w:cs="Arial"/>
        <w:b/>
        <w:sz w:val="22"/>
        <w:szCs w:val="22"/>
        <w:lang w:eastAsia="en-US"/>
      </w:rPr>
      <w:t>1</w:t>
    </w:r>
    <w:r w:rsidRPr="00410A2A">
      <w:rPr>
        <w:rFonts w:ascii="Arial" w:hAnsi="Arial" w:cs="Arial"/>
        <w:b/>
        <w:sz w:val="22"/>
        <w:szCs w:val="22"/>
        <w:lang w:eastAsia="en-US"/>
      </w:rPr>
      <w:t xml:space="preserve"> </w:t>
    </w:r>
    <w:r>
      <w:rPr>
        <w:rFonts w:ascii="Arial" w:hAnsi="Arial" w:cs="Arial"/>
        <w:b/>
        <w:sz w:val="22"/>
        <w:szCs w:val="22"/>
        <w:lang w:eastAsia="en-US"/>
      </w:rPr>
      <w:t>MART 2018</w:t>
    </w:r>
    <w:r w:rsidRPr="00410A2A">
      <w:rPr>
        <w:rFonts w:ascii="Arial" w:hAnsi="Arial" w:cs="Arial"/>
        <w:b/>
        <w:sz w:val="22"/>
        <w:szCs w:val="22"/>
        <w:lang w:eastAsia="en-US"/>
      </w:rPr>
      <w:t xml:space="preserve"> TARİHİNDE SONA EREN HESAP DÖNEMİNE AİT</w:t>
    </w:r>
  </w:p>
  <w:p w14:paraId="5821EB0E" w14:textId="77777777" w:rsidR="002F1A5E" w:rsidRPr="00410A2A" w:rsidRDefault="002F1A5E" w:rsidP="000B07ED">
    <w:pPr>
      <w:autoSpaceDE w:val="0"/>
      <w:autoSpaceDN w:val="0"/>
      <w:adjustRightInd w:val="0"/>
      <w:rPr>
        <w:rFonts w:ascii="Arial" w:hAnsi="Arial" w:cs="Arial"/>
        <w:b/>
        <w:sz w:val="22"/>
        <w:szCs w:val="22"/>
        <w:lang w:eastAsia="en-US"/>
      </w:rPr>
    </w:pPr>
    <w:r w:rsidRPr="00410A2A">
      <w:rPr>
        <w:rFonts w:ascii="Arial" w:hAnsi="Arial" w:cs="Arial"/>
        <w:b/>
        <w:sz w:val="22"/>
        <w:szCs w:val="22"/>
        <w:lang w:eastAsia="en-US"/>
      </w:rPr>
      <w:t>KONSOLİDE FİNANSAL TABLOLARA İLİŞKİN AÇIKLAMA VE DİPNOTLAR</w:t>
    </w:r>
  </w:p>
  <w:p w14:paraId="28436901" w14:textId="77777777" w:rsidR="002F1A5E" w:rsidRPr="00410A2A" w:rsidRDefault="002F1A5E" w:rsidP="000B07ED">
    <w:pPr>
      <w:autoSpaceDE w:val="0"/>
      <w:autoSpaceDN w:val="0"/>
      <w:adjustRightInd w:val="0"/>
      <w:rPr>
        <w:rFonts w:ascii="Arial" w:hAnsi="Arial" w:cs="Arial"/>
        <w:b/>
        <w:sz w:val="22"/>
        <w:szCs w:val="22"/>
        <w:lang w:eastAsia="en-US"/>
      </w:rPr>
    </w:pPr>
    <w:r w:rsidRPr="00410A2A">
      <w:rPr>
        <w:rFonts w:ascii="Arial" w:hAnsi="Arial" w:cs="Arial"/>
        <w:i/>
        <w:iCs/>
        <w:sz w:val="22"/>
        <w:szCs w:val="22"/>
        <w:lang w:eastAsia="en-US"/>
      </w:rPr>
      <w:t>(Tutarlar aksi belirtilmedikçe Bin Türk Lirası (TL) olarak ifade edilmiştir.)</w:t>
    </w:r>
  </w:p>
  <w:p w14:paraId="3D201AF0" w14:textId="77777777" w:rsidR="002F1A5E" w:rsidRPr="002A4D3F" w:rsidRDefault="002F1A5E">
    <w:pPr>
      <w:rPr>
        <w:rFonts w:ascii="Arial" w:hAnsi="Arial" w:cs="Arial"/>
        <w:sz w:val="18"/>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BEBFD" w14:textId="77777777" w:rsidR="002F1A5E" w:rsidRPr="00B22404" w:rsidRDefault="002F1A5E" w:rsidP="00911595">
    <w:pPr>
      <w:autoSpaceDE w:val="0"/>
      <w:autoSpaceDN w:val="0"/>
      <w:adjustRightInd w:val="0"/>
      <w:rPr>
        <w:rFonts w:ascii="Arial" w:hAnsi="Arial" w:cs="Arial"/>
        <w:b/>
        <w:sz w:val="20"/>
        <w:szCs w:val="22"/>
        <w:lang w:val="en-US" w:eastAsia="en-US"/>
      </w:rPr>
    </w:pPr>
    <w:bookmarkStart w:id="4" w:name="OLE_LINK16"/>
    <w:bookmarkStart w:id="5" w:name="OLE_LINK17"/>
    <w:bookmarkStart w:id="6" w:name="_Hlk260656705"/>
    <w:r w:rsidRPr="00B22404">
      <w:rPr>
        <w:rFonts w:ascii="Arial" w:hAnsi="Arial" w:cs="Arial"/>
        <w:b/>
        <w:sz w:val="20"/>
        <w:szCs w:val="22"/>
        <w:lang w:val="en-US" w:eastAsia="en-US"/>
      </w:rPr>
      <w:t>ALBARAKA TÜRK KATILIM BANKASI A.Ş.</w:t>
    </w:r>
  </w:p>
  <w:p w14:paraId="7B091BB4" w14:textId="65C1DAC3" w:rsidR="002F1A5E" w:rsidRPr="00B22404" w:rsidRDefault="002F1A5E" w:rsidP="00911595">
    <w:pPr>
      <w:autoSpaceDE w:val="0"/>
      <w:autoSpaceDN w:val="0"/>
      <w:adjustRightInd w:val="0"/>
      <w:rPr>
        <w:rFonts w:ascii="Arial" w:hAnsi="Arial" w:cs="Arial"/>
        <w:b/>
        <w:sz w:val="20"/>
        <w:szCs w:val="22"/>
        <w:lang w:val="en-US" w:eastAsia="en-US"/>
      </w:rPr>
    </w:pPr>
    <w:r w:rsidRPr="00B22404">
      <w:rPr>
        <w:rFonts w:ascii="Arial" w:hAnsi="Arial" w:cs="Arial"/>
        <w:b/>
        <w:sz w:val="20"/>
        <w:szCs w:val="22"/>
        <w:lang w:val="en-US" w:eastAsia="en-US"/>
      </w:rPr>
      <w:t xml:space="preserve">31 MART 2018 TARİHİNDE SONA EREN HESAP DÖNEMİNE AİT </w:t>
    </w:r>
  </w:p>
  <w:p w14:paraId="2778BD95" w14:textId="77777777" w:rsidR="002F1A5E" w:rsidRPr="00B22404" w:rsidRDefault="002F1A5E" w:rsidP="00911595">
    <w:pPr>
      <w:autoSpaceDE w:val="0"/>
      <w:autoSpaceDN w:val="0"/>
      <w:adjustRightInd w:val="0"/>
      <w:rPr>
        <w:rFonts w:ascii="Arial" w:hAnsi="Arial" w:cs="Arial"/>
        <w:b/>
        <w:sz w:val="20"/>
        <w:szCs w:val="22"/>
        <w:lang w:val="en-US" w:eastAsia="en-US"/>
      </w:rPr>
    </w:pPr>
    <w:r w:rsidRPr="00B22404">
      <w:rPr>
        <w:rFonts w:ascii="Arial" w:hAnsi="Arial" w:cs="Arial"/>
        <w:b/>
        <w:sz w:val="20"/>
        <w:szCs w:val="22"/>
        <w:lang w:val="en-US" w:eastAsia="en-US"/>
      </w:rPr>
      <w:t>KONSOLİDE FİNANSAL TABLOLARA İLİŞKİN AÇIKLAMA VE DİPNOTLAR</w:t>
    </w:r>
  </w:p>
  <w:p w14:paraId="5E0DB3E6" w14:textId="77777777" w:rsidR="002F1A5E" w:rsidRPr="00B22404" w:rsidRDefault="002F1A5E" w:rsidP="008F02BB">
    <w:pPr>
      <w:autoSpaceDE w:val="0"/>
      <w:autoSpaceDN w:val="0"/>
      <w:adjustRightInd w:val="0"/>
      <w:rPr>
        <w:rFonts w:ascii="Arial" w:hAnsi="Arial" w:cs="Arial"/>
        <w:sz w:val="18"/>
        <w:szCs w:val="20"/>
      </w:rPr>
    </w:pPr>
    <w:r w:rsidRPr="00B22404">
      <w:rPr>
        <w:rFonts w:ascii="Arial" w:hAnsi="Arial" w:cs="Arial"/>
        <w:i/>
        <w:iCs/>
        <w:sz w:val="20"/>
        <w:szCs w:val="22"/>
        <w:lang w:val="en-US" w:eastAsia="en-US"/>
      </w:rPr>
      <w:t>(</w:t>
    </w:r>
    <w:proofErr w:type="spellStart"/>
    <w:r w:rsidRPr="00B22404">
      <w:rPr>
        <w:rFonts w:ascii="Arial" w:hAnsi="Arial" w:cs="Arial"/>
        <w:i/>
        <w:iCs/>
        <w:sz w:val="20"/>
        <w:szCs w:val="22"/>
        <w:lang w:val="en-US" w:eastAsia="en-US"/>
      </w:rPr>
      <w:t>Tutarlar</w:t>
    </w:r>
    <w:proofErr w:type="spellEnd"/>
    <w:r w:rsidRPr="00B22404">
      <w:rPr>
        <w:rFonts w:ascii="Arial" w:hAnsi="Arial" w:cs="Arial"/>
        <w:i/>
        <w:iCs/>
        <w:sz w:val="20"/>
        <w:szCs w:val="22"/>
        <w:lang w:val="en-US" w:eastAsia="en-US"/>
      </w:rPr>
      <w:t xml:space="preserve"> </w:t>
    </w:r>
    <w:proofErr w:type="spellStart"/>
    <w:r w:rsidRPr="00B22404">
      <w:rPr>
        <w:rFonts w:ascii="Arial" w:hAnsi="Arial" w:cs="Arial"/>
        <w:i/>
        <w:iCs/>
        <w:sz w:val="20"/>
        <w:szCs w:val="22"/>
        <w:lang w:val="en-US" w:eastAsia="en-US"/>
      </w:rPr>
      <w:t>aksi</w:t>
    </w:r>
    <w:proofErr w:type="spellEnd"/>
    <w:r w:rsidRPr="00B22404">
      <w:rPr>
        <w:rFonts w:ascii="Arial" w:hAnsi="Arial" w:cs="Arial"/>
        <w:i/>
        <w:iCs/>
        <w:sz w:val="20"/>
        <w:szCs w:val="22"/>
        <w:lang w:val="en-US" w:eastAsia="en-US"/>
      </w:rPr>
      <w:t xml:space="preserve"> </w:t>
    </w:r>
    <w:proofErr w:type="spellStart"/>
    <w:r w:rsidRPr="00B22404">
      <w:rPr>
        <w:rFonts w:ascii="Arial" w:hAnsi="Arial" w:cs="Arial"/>
        <w:i/>
        <w:iCs/>
        <w:sz w:val="20"/>
        <w:szCs w:val="22"/>
        <w:lang w:val="en-US" w:eastAsia="en-US"/>
      </w:rPr>
      <w:t>belirtilmedikçe</w:t>
    </w:r>
    <w:proofErr w:type="spellEnd"/>
    <w:r w:rsidRPr="00B22404">
      <w:rPr>
        <w:rFonts w:ascii="Arial" w:hAnsi="Arial" w:cs="Arial"/>
        <w:i/>
        <w:iCs/>
        <w:sz w:val="20"/>
        <w:szCs w:val="22"/>
        <w:lang w:val="en-US" w:eastAsia="en-US"/>
      </w:rPr>
      <w:t xml:space="preserve"> Bin </w:t>
    </w:r>
    <w:proofErr w:type="spellStart"/>
    <w:r w:rsidRPr="00B22404">
      <w:rPr>
        <w:rFonts w:ascii="Arial" w:hAnsi="Arial" w:cs="Arial"/>
        <w:i/>
        <w:iCs/>
        <w:sz w:val="20"/>
        <w:szCs w:val="22"/>
        <w:lang w:val="en-US" w:eastAsia="en-US"/>
      </w:rPr>
      <w:t>Türk</w:t>
    </w:r>
    <w:proofErr w:type="spellEnd"/>
    <w:r w:rsidRPr="00B22404">
      <w:rPr>
        <w:rFonts w:ascii="Arial" w:hAnsi="Arial" w:cs="Arial"/>
        <w:i/>
        <w:iCs/>
        <w:sz w:val="20"/>
        <w:szCs w:val="22"/>
        <w:lang w:val="en-US" w:eastAsia="en-US"/>
      </w:rPr>
      <w:t xml:space="preserve"> </w:t>
    </w:r>
    <w:proofErr w:type="spellStart"/>
    <w:r w:rsidRPr="00B22404">
      <w:rPr>
        <w:rFonts w:ascii="Arial" w:hAnsi="Arial" w:cs="Arial"/>
        <w:i/>
        <w:iCs/>
        <w:sz w:val="20"/>
        <w:szCs w:val="22"/>
        <w:lang w:val="en-US" w:eastAsia="en-US"/>
      </w:rPr>
      <w:t>Lirası</w:t>
    </w:r>
    <w:proofErr w:type="spellEnd"/>
    <w:r w:rsidRPr="00B22404">
      <w:rPr>
        <w:rFonts w:ascii="Arial" w:hAnsi="Arial" w:cs="Arial"/>
        <w:i/>
        <w:iCs/>
        <w:sz w:val="20"/>
        <w:szCs w:val="22"/>
        <w:lang w:val="en-US" w:eastAsia="en-US"/>
      </w:rPr>
      <w:t xml:space="preserve"> (TL) </w:t>
    </w:r>
    <w:proofErr w:type="spellStart"/>
    <w:r w:rsidRPr="00B22404">
      <w:rPr>
        <w:rFonts w:ascii="Arial" w:hAnsi="Arial" w:cs="Arial"/>
        <w:i/>
        <w:iCs/>
        <w:sz w:val="20"/>
        <w:szCs w:val="22"/>
        <w:lang w:val="en-US" w:eastAsia="en-US"/>
      </w:rPr>
      <w:t>olarak</w:t>
    </w:r>
    <w:proofErr w:type="spellEnd"/>
    <w:r w:rsidRPr="00B22404">
      <w:rPr>
        <w:rFonts w:ascii="Arial" w:hAnsi="Arial" w:cs="Arial"/>
        <w:i/>
        <w:iCs/>
        <w:sz w:val="20"/>
        <w:szCs w:val="22"/>
        <w:lang w:val="en-US" w:eastAsia="en-US"/>
      </w:rPr>
      <w:t xml:space="preserve"> </w:t>
    </w:r>
    <w:proofErr w:type="spellStart"/>
    <w:r w:rsidRPr="00B22404">
      <w:rPr>
        <w:rFonts w:ascii="Arial" w:hAnsi="Arial" w:cs="Arial"/>
        <w:i/>
        <w:iCs/>
        <w:sz w:val="20"/>
        <w:szCs w:val="22"/>
        <w:lang w:val="en-US" w:eastAsia="en-US"/>
      </w:rPr>
      <w:t>ifade</w:t>
    </w:r>
    <w:proofErr w:type="spellEnd"/>
    <w:r w:rsidRPr="00B22404">
      <w:rPr>
        <w:rFonts w:ascii="Arial" w:hAnsi="Arial" w:cs="Arial"/>
        <w:i/>
        <w:iCs/>
        <w:sz w:val="20"/>
        <w:szCs w:val="22"/>
        <w:lang w:val="en-US" w:eastAsia="en-US"/>
      </w:rPr>
      <w:t xml:space="preserve"> </w:t>
    </w:r>
    <w:proofErr w:type="spellStart"/>
    <w:r w:rsidRPr="00B22404">
      <w:rPr>
        <w:rFonts w:ascii="Arial" w:hAnsi="Arial" w:cs="Arial"/>
        <w:i/>
        <w:iCs/>
        <w:sz w:val="20"/>
        <w:szCs w:val="22"/>
        <w:lang w:val="en-US" w:eastAsia="en-US"/>
      </w:rPr>
      <w:t>edilmiştir</w:t>
    </w:r>
    <w:proofErr w:type="spellEnd"/>
    <w:r w:rsidRPr="00B22404">
      <w:rPr>
        <w:rFonts w:ascii="Arial" w:hAnsi="Arial" w:cs="Arial"/>
        <w:i/>
        <w:iCs/>
        <w:sz w:val="20"/>
        <w:szCs w:val="22"/>
        <w:lang w:val="en-US" w:eastAsia="en-US"/>
      </w:rPr>
      <w:t>.)</w:t>
    </w:r>
  </w:p>
  <w:bookmarkEnd w:id="4"/>
  <w:bookmarkEnd w:id="5"/>
  <w:bookmarkEnd w:id="6"/>
  <w:p w14:paraId="4EBB764A" w14:textId="77777777" w:rsidR="002F1A5E" w:rsidRPr="00B22404" w:rsidRDefault="002F1A5E" w:rsidP="008F02BB">
    <w:pPr>
      <w:autoSpaceDE w:val="0"/>
      <w:autoSpaceDN w:val="0"/>
      <w:adjustRightInd w:val="0"/>
      <w:rPr>
        <w:rFonts w:ascii="Arial" w:hAnsi="Arial" w:cs="Arial"/>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F3E54" w14:textId="77777777" w:rsidR="002F1A5E" w:rsidRPr="00563823" w:rsidRDefault="002F1A5E" w:rsidP="000B07ED">
    <w:pPr>
      <w:autoSpaceDE w:val="0"/>
      <w:autoSpaceDN w:val="0"/>
      <w:adjustRightInd w:val="0"/>
      <w:rPr>
        <w:rFonts w:ascii="Arial" w:hAnsi="Arial" w:cs="Arial"/>
        <w:b/>
        <w:sz w:val="20"/>
        <w:szCs w:val="22"/>
        <w:lang w:val="en-US" w:eastAsia="en-US"/>
      </w:rPr>
    </w:pPr>
    <w:r w:rsidRPr="00563823">
      <w:rPr>
        <w:rFonts w:ascii="Arial" w:hAnsi="Arial" w:cs="Arial"/>
        <w:b/>
        <w:sz w:val="20"/>
        <w:szCs w:val="22"/>
        <w:lang w:val="en-US" w:eastAsia="en-US"/>
      </w:rPr>
      <w:t>ALBARAKA TÜRK KATILIM BANKASI A.Ş.</w:t>
    </w:r>
  </w:p>
  <w:p w14:paraId="51C6F77A" w14:textId="7C64F18A" w:rsidR="002F1A5E" w:rsidRPr="00563823" w:rsidRDefault="002F1A5E" w:rsidP="000B07ED">
    <w:pPr>
      <w:autoSpaceDE w:val="0"/>
      <w:autoSpaceDN w:val="0"/>
      <w:adjustRightInd w:val="0"/>
      <w:rPr>
        <w:rFonts w:ascii="Arial" w:hAnsi="Arial" w:cs="Arial"/>
        <w:b/>
        <w:sz w:val="20"/>
        <w:szCs w:val="22"/>
        <w:lang w:val="en-US" w:eastAsia="en-US"/>
      </w:rPr>
    </w:pPr>
    <w:r>
      <w:rPr>
        <w:rFonts w:ascii="Arial" w:hAnsi="Arial" w:cs="Arial"/>
        <w:b/>
        <w:sz w:val="20"/>
        <w:szCs w:val="22"/>
        <w:lang w:val="en-US" w:eastAsia="en-US"/>
      </w:rPr>
      <w:t>31</w:t>
    </w:r>
    <w:r w:rsidRPr="00D76ED3">
      <w:rPr>
        <w:rFonts w:ascii="Arial" w:hAnsi="Arial" w:cs="Arial"/>
        <w:b/>
        <w:sz w:val="20"/>
        <w:szCs w:val="22"/>
        <w:lang w:val="en-US" w:eastAsia="en-US"/>
      </w:rPr>
      <w:t xml:space="preserve"> </w:t>
    </w:r>
    <w:r>
      <w:rPr>
        <w:rFonts w:ascii="Arial" w:hAnsi="Arial" w:cs="Arial"/>
        <w:b/>
        <w:sz w:val="20"/>
        <w:szCs w:val="22"/>
        <w:lang w:val="en-US" w:eastAsia="en-US"/>
      </w:rPr>
      <w:t>MART</w:t>
    </w:r>
    <w:r w:rsidRPr="00D76ED3">
      <w:rPr>
        <w:rFonts w:ascii="Arial" w:hAnsi="Arial" w:cs="Arial"/>
        <w:b/>
        <w:sz w:val="20"/>
        <w:szCs w:val="22"/>
        <w:lang w:val="en-US" w:eastAsia="en-US"/>
      </w:rPr>
      <w:t xml:space="preserve"> </w:t>
    </w:r>
    <w:r>
      <w:rPr>
        <w:rFonts w:ascii="Arial" w:hAnsi="Arial" w:cs="Arial"/>
        <w:b/>
        <w:sz w:val="20"/>
        <w:szCs w:val="22"/>
        <w:lang w:val="en-US" w:eastAsia="en-US"/>
      </w:rPr>
      <w:t>2018</w:t>
    </w:r>
    <w:r w:rsidRPr="00563823">
      <w:rPr>
        <w:rFonts w:ascii="Arial" w:hAnsi="Arial" w:cs="Arial"/>
        <w:b/>
        <w:sz w:val="20"/>
        <w:szCs w:val="22"/>
        <w:lang w:val="en-US" w:eastAsia="en-US"/>
      </w:rPr>
      <w:t xml:space="preserve"> TARİHİNDE SONA EREN HESAP DÖNEMİNE AİT </w:t>
    </w:r>
  </w:p>
  <w:p w14:paraId="5910F0CA" w14:textId="77777777" w:rsidR="002F1A5E" w:rsidRPr="00563823" w:rsidRDefault="002F1A5E" w:rsidP="000B07ED">
    <w:pPr>
      <w:autoSpaceDE w:val="0"/>
      <w:autoSpaceDN w:val="0"/>
      <w:adjustRightInd w:val="0"/>
      <w:rPr>
        <w:rFonts w:ascii="Arial" w:hAnsi="Arial" w:cs="Arial"/>
        <w:b/>
        <w:sz w:val="20"/>
        <w:szCs w:val="22"/>
        <w:lang w:val="en-US" w:eastAsia="en-US"/>
      </w:rPr>
    </w:pPr>
    <w:r w:rsidRPr="00563823">
      <w:rPr>
        <w:rFonts w:ascii="Arial" w:hAnsi="Arial" w:cs="Arial"/>
        <w:b/>
        <w:sz w:val="20"/>
        <w:szCs w:val="22"/>
        <w:lang w:val="en-US" w:eastAsia="en-US"/>
      </w:rPr>
      <w:t>KONSOLİDE FİNANSAL TABLOLARA İLİŞKİN AÇIKLAMA VE DİPNOTLAR</w:t>
    </w:r>
  </w:p>
  <w:p w14:paraId="79F25DAE" w14:textId="77777777" w:rsidR="002F1A5E" w:rsidRPr="00563823" w:rsidRDefault="002F1A5E" w:rsidP="002C6E36">
    <w:pPr>
      <w:pStyle w:val="stBilgi"/>
      <w:rPr>
        <w:rFonts w:ascii="Arial" w:hAnsi="Arial" w:cs="Arial"/>
        <w:b/>
        <w:sz w:val="18"/>
      </w:rPr>
    </w:pPr>
    <w:r w:rsidRPr="00563823">
      <w:rPr>
        <w:rFonts w:ascii="Arial" w:hAnsi="Arial" w:cs="Arial"/>
        <w:i/>
        <w:sz w:val="20"/>
        <w:szCs w:val="22"/>
        <w:lang w:val="en-US"/>
      </w:rPr>
      <w:t>(Tutarlar aksi belirtilmedikçe Bin Türk Lirası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EAA9A" w14:textId="77777777" w:rsidR="002F1A5E" w:rsidRDefault="002F1A5E">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FB356" w14:textId="77777777" w:rsidR="002F1A5E" w:rsidRPr="00563823" w:rsidRDefault="002F1A5E" w:rsidP="000B07ED">
    <w:pPr>
      <w:autoSpaceDE w:val="0"/>
      <w:autoSpaceDN w:val="0"/>
      <w:adjustRightInd w:val="0"/>
      <w:rPr>
        <w:rFonts w:ascii="Arial" w:hAnsi="Arial" w:cs="Arial"/>
        <w:b/>
        <w:sz w:val="20"/>
        <w:szCs w:val="22"/>
        <w:lang w:val="en-US" w:eastAsia="en-US"/>
      </w:rPr>
    </w:pPr>
    <w:r w:rsidRPr="00563823">
      <w:rPr>
        <w:rFonts w:ascii="Arial" w:hAnsi="Arial" w:cs="Arial"/>
        <w:b/>
        <w:sz w:val="20"/>
        <w:szCs w:val="22"/>
        <w:lang w:val="en-US" w:eastAsia="en-US"/>
      </w:rPr>
      <w:t>ALBARAKA TÜRK KATILIM BANKASI A.Ş.</w:t>
    </w:r>
  </w:p>
  <w:p w14:paraId="1EFFE9FF" w14:textId="479948B7" w:rsidR="002F1A5E" w:rsidRPr="00563823" w:rsidRDefault="002F1A5E" w:rsidP="000B07ED">
    <w:pPr>
      <w:autoSpaceDE w:val="0"/>
      <w:autoSpaceDN w:val="0"/>
      <w:adjustRightInd w:val="0"/>
      <w:rPr>
        <w:rFonts w:ascii="Arial" w:hAnsi="Arial" w:cs="Arial"/>
        <w:b/>
        <w:sz w:val="20"/>
        <w:szCs w:val="22"/>
        <w:lang w:val="en-US" w:eastAsia="en-US"/>
      </w:rPr>
    </w:pPr>
    <w:r w:rsidRPr="00563823">
      <w:rPr>
        <w:rFonts w:ascii="Arial" w:hAnsi="Arial" w:cs="Arial"/>
        <w:b/>
        <w:sz w:val="20"/>
        <w:szCs w:val="22"/>
        <w:lang w:val="en-US" w:eastAsia="en-US"/>
      </w:rPr>
      <w:t xml:space="preserve">31 </w:t>
    </w:r>
    <w:r>
      <w:rPr>
        <w:rFonts w:ascii="Arial" w:hAnsi="Arial" w:cs="Arial"/>
        <w:b/>
        <w:sz w:val="20"/>
        <w:szCs w:val="22"/>
        <w:lang w:val="en-US" w:eastAsia="en-US"/>
      </w:rPr>
      <w:t>MART 2018</w:t>
    </w:r>
    <w:r w:rsidRPr="00563823">
      <w:rPr>
        <w:rFonts w:ascii="Arial" w:hAnsi="Arial" w:cs="Arial"/>
        <w:b/>
        <w:sz w:val="20"/>
        <w:szCs w:val="22"/>
        <w:lang w:val="en-US" w:eastAsia="en-US"/>
      </w:rPr>
      <w:t xml:space="preserve"> TARİHİNDE SONA EREN HESAP DÖNEMİNE AİT </w:t>
    </w:r>
  </w:p>
  <w:p w14:paraId="5AC0A9EF" w14:textId="77777777" w:rsidR="002F1A5E" w:rsidRPr="00563823" w:rsidRDefault="002F1A5E" w:rsidP="00900783">
    <w:pPr>
      <w:autoSpaceDE w:val="0"/>
      <w:autoSpaceDN w:val="0"/>
      <w:adjustRightInd w:val="0"/>
      <w:rPr>
        <w:rFonts w:ascii="Arial" w:hAnsi="Arial" w:cs="Arial"/>
        <w:b/>
        <w:sz w:val="20"/>
        <w:szCs w:val="22"/>
        <w:lang w:val="en-US" w:eastAsia="en-US"/>
      </w:rPr>
    </w:pPr>
    <w:r w:rsidRPr="00563823">
      <w:rPr>
        <w:rFonts w:ascii="Arial" w:hAnsi="Arial" w:cs="Arial"/>
        <w:b/>
        <w:sz w:val="20"/>
        <w:szCs w:val="22"/>
        <w:lang w:val="en-US" w:eastAsia="en-US"/>
      </w:rPr>
      <w:t>KONSOLİDE FİNANSAL TABLOLARA İLİŞKİN AÇIKLAMA VE DİPNOTLAR</w:t>
    </w:r>
  </w:p>
  <w:p w14:paraId="2C442EE9" w14:textId="77777777" w:rsidR="002F1A5E" w:rsidRPr="00563823" w:rsidRDefault="002F1A5E" w:rsidP="00900783">
    <w:pPr>
      <w:autoSpaceDE w:val="0"/>
      <w:autoSpaceDN w:val="0"/>
      <w:adjustRightInd w:val="0"/>
      <w:rPr>
        <w:rFonts w:ascii="Arial" w:hAnsi="Arial" w:cs="Arial"/>
        <w:b/>
        <w:sz w:val="20"/>
        <w:szCs w:val="22"/>
        <w:lang w:val="en-US" w:eastAsia="en-US"/>
      </w:rPr>
    </w:pPr>
    <w:r w:rsidRPr="00563823">
      <w:rPr>
        <w:rFonts w:ascii="Arial" w:hAnsi="Arial" w:cs="Arial"/>
        <w:i/>
        <w:iCs/>
        <w:sz w:val="20"/>
        <w:szCs w:val="22"/>
        <w:lang w:val="en-US" w:eastAsia="en-US"/>
      </w:rPr>
      <w:t>(</w:t>
    </w:r>
    <w:proofErr w:type="spellStart"/>
    <w:r w:rsidRPr="00563823">
      <w:rPr>
        <w:rFonts w:ascii="Arial" w:hAnsi="Arial" w:cs="Arial"/>
        <w:i/>
        <w:iCs/>
        <w:sz w:val="20"/>
        <w:szCs w:val="22"/>
        <w:lang w:val="en-US" w:eastAsia="en-US"/>
      </w:rPr>
      <w:t>Tutarlar</w:t>
    </w:r>
    <w:proofErr w:type="spellEnd"/>
    <w:r w:rsidRPr="00563823">
      <w:rPr>
        <w:rFonts w:ascii="Arial" w:hAnsi="Arial" w:cs="Arial"/>
        <w:i/>
        <w:iCs/>
        <w:sz w:val="20"/>
        <w:szCs w:val="22"/>
        <w:lang w:val="en-US" w:eastAsia="en-US"/>
      </w:rPr>
      <w:t xml:space="preserve"> </w:t>
    </w:r>
    <w:proofErr w:type="spellStart"/>
    <w:r w:rsidRPr="00563823">
      <w:rPr>
        <w:rFonts w:ascii="Arial" w:hAnsi="Arial" w:cs="Arial"/>
        <w:i/>
        <w:iCs/>
        <w:sz w:val="20"/>
        <w:szCs w:val="22"/>
        <w:lang w:val="en-US" w:eastAsia="en-US"/>
      </w:rPr>
      <w:t>aksi</w:t>
    </w:r>
    <w:proofErr w:type="spellEnd"/>
    <w:r w:rsidRPr="00563823">
      <w:rPr>
        <w:rFonts w:ascii="Arial" w:hAnsi="Arial" w:cs="Arial"/>
        <w:i/>
        <w:iCs/>
        <w:sz w:val="20"/>
        <w:szCs w:val="22"/>
        <w:lang w:val="en-US" w:eastAsia="en-US"/>
      </w:rPr>
      <w:t xml:space="preserve"> </w:t>
    </w:r>
    <w:proofErr w:type="spellStart"/>
    <w:r w:rsidRPr="00563823">
      <w:rPr>
        <w:rFonts w:ascii="Arial" w:hAnsi="Arial" w:cs="Arial"/>
        <w:i/>
        <w:iCs/>
        <w:sz w:val="20"/>
        <w:szCs w:val="22"/>
        <w:lang w:val="en-US" w:eastAsia="en-US"/>
      </w:rPr>
      <w:t>belirtilmedikçe</w:t>
    </w:r>
    <w:proofErr w:type="spellEnd"/>
    <w:r w:rsidRPr="00563823">
      <w:rPr>
        <w:rFonts w:ascii="Arial" w:hAnsi="Arial" w:cs="Arial"/>
        <w:i/>
        <w:iCs/>
        <w:sz w:val="20"/>
        <w:szCs w:val="22"/>
        <w:lang w:val="en-US" w:eastAsia="en-US"/>
      </w:rPr>
      <w:t xml:space="preserve"> Bin </w:t>
    </w:r>
    <w:proofErr w:type="spellStart"/>
    <w:r w:rsidRPr="00563823">
      <w:rPr>
        <w:rFonts w:ascii="Arial" w:hAnsi="Arial" w:cs="Arial"/>
        <w:i/>
        <w:iCs/>
        <w:sz w:val="20"/>
        <w:szCs w:val="22"/>
        <w:lang w:val="en-US" w:eastAsia="en-US"/>
      </w:rPr>
      <w:t>Türk</w:t>
    </w:r>
    <w:proofErr w:type="spellEnd"/>
    <w:r w:rsidRPr="00563823">
      <w:rPr>
        <w:rFonts w:ascii="Arial" w:hAnsi="Arial" w:cs="Arial"/>
        <w:i/>
        <w:iCs/>
        <w:sz w:val="20"/>
        <w:szCs w:val="22"/>
        <w:lang w:val="en-US" w:eastAsia="en-US"/>
      </w:rPr>
      <w:t xml:space="preserve"> </w:t>
    </w:r>
    <w:proofErr w:type="spellStart"/>
    <w:r w:rsidRPr="00563823">
      <w:rPr>
        <w:rFonts w:ascii="Arial" w:hAnsi="Arial" w:cs="Arial"/>
        <w:i/>
        <w:iCs/>
        <w:sz w:val="20"/>
        <w:szCs w:val="22"/>
        <w:lang w:val="en-US" w:eastAsia="en-US"/>
      </w:rPr>
      <w:t>Lirası</w:t>
    </w:r>
    <w:proofErr w:type="spellEnd"/>
    <w:r w:rsidRPr="00563823">
      <w:rPr>
        <w:rFonts w:ascii="Arial" w:hAnsi="Arial" w:cs="Arial"/>
        <w:i/>
        <w:iCs/>
        <w:sz w:val="20"/>
        <w:szCs w:val="22"/>
        <w:lang w:val="en-US" w:eastAsia="en-US"/>
      </w:rPr>
      <w:t xml:space="preserve"> (TL) </w:t>
    </w:r>
    <w:proofErr w:type="spellStart"/>
    <w:r w:rsidRPr="00563823">
      <w:rPr>
        <w:rFonts w:ascii="Arial" w:hAnsi="Arial" w:cs="Arial"/>
        <w:i/>
        <w:iCs/>
        <w:sz w:val="20"/>
        <w:szCs w:val="22"/>
        <w:lang w:val="en-US" w:eastAsia="en-US"/>
      </w:rPr>
      <w:t>olarak</w:t>
    </w:r>
    <w:proofErr w:type="spellEnd"/>
    <w:r w:rsidRPr="00563823">
      <w:rPr>
        <w:rFonts w:ascii="Arial" w:hAnsi="Arial" w:cs="Arial"/>
        <w:i/>
        <w:iCs/>
        <w:sz w:val="20"/>
        <w:szCs w:val="22"/>
        <w:lang w:val="en-US" w:eastAsia="en-US"/>
      </w:rPr>
      <w:t xml:space="preserve"> </w:t>
    </w:r>
    <w:proofErr w:type="spellStart"/>
    <w:r w:rsidRPr="00563823">
      <w:rPr>
        <w:rFonts w:ascii="Arial" w:hAnsi="Arial" w:cs="Arial"/>
        <w:i/>
        <w:iCs/>
        <w:sz w:val="20"/>
        <w:szCs w:val="22"/>
        <w:lang w:val="en-US" w:eastAsia="en-US"/>
      </w:rPr>
      <w:t>ifade</w:t>
    </w:r>
    <w:proofErr w:type="spellEnd"/>
    <w:r w:rsidRPr="00563823">
      <w:rPr>
        <w:rFonts w:ascii="Arial" w:hAnsi="Arial" w:cs="Arial"/>
        <w:i/>
        <w:iCs/>
        <w:sz w:val="20"/>
        <w:szCs w:val="22"/>
        <w:lang w:val="en-US" w:eastAsia="en-US"/>
      </w:rPr>
      <w:t xml:space="preserve"> </w:t>
    </w:r>
    <w:proofErr w:type="spellStart"/>
    <w:r w:rsidRPr="00563823">
      <w:rPr>
        <w:rFonts w:ascii="Arial" w:hAnsi="Arial" w:cs="Arial"/>
        <w:i/>
        <w:iCs/>
        <w:sz w:val="20"/>
        <w:szCs w:val="22"/>
        <w:lang w:val="en-US" w:eastAsia="en-US"/>
      </w:rPr>
      <w:t>edilmiştir</w:t>
    </w:r>
    <w:proofErr w:type="spellEnd"/>
    <w:r w:rsidRPr="00563823">
      <w:rPr>
        <w:rFonts w:ascii="Arial" w:hAnsi="Arial" w:cs="Arial"/>
        <w:i/>
        <w:iCs/>
        <w:sz w:val="20"/>
        <w:szCs w:val="22"/>
        <w:lang w:val="en-US" w:eastAsia="en-US"/>
      </w:rPr>
      <w:t>.)</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D3766" w14:textId="77777777" w:rsidR="002F1A5E" w:rsidRPr="00F554FD" w:rsidRDefault="002F1A5E" w:rsidP="00493C94">
    <w:pPr>
      <w:pStyle w:val="stBilgi"/>
      <w:rPr>
        <w:rFonts w:ascii="Arial" w:hAnsi="Arial" w:cs="Arial"/>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C6ADD" w14:textId="77777777" w:rsidR="002F1A5E" w:rsidRDefault="002F1A5E">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E54BF" w14:textId="77777777" w:rsidR="002F1A5E" w:rsidRPr="004905DD" w:rsidRDefault="002F1A5E" w:rsidP="00AE44C5">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3205F0CA" w14:textId="77777777" w:rsidR="002F1A5E" w:rsidRPr="004905DD" w:rsidRDefault="002F1A5E" w:rsidP="00AE44C5">
    <w:pPr>
      <w:ind w:left="-266" w:right="-1" w:hanging="112"/>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MART</w:t>
    </w:r>
    <w:r w:rsidRPr="00696674">
      <w:rPr>
        <w:rFonts w:ascii="Arial" w:hAnsi="Arial" w:cs="Arial"/>
        <w:b/>
        <w:bCs/>
        <w:sz w:val="20"/>
        <w:szCs w:val="20"/>
      </w:rPr>
      <w:t xml:space="preserve"> 201</w:t>
    </w:r>
    <w:r>
      <w:rPr>
        <w:rFonts w:ascii="Arial" w:hAnsi="Arial" w:cs="Arial"/>
        <w:b/>
        <w:bCs/>
        <w:sz w:val="20"/>
        <w:szCs w:val="20"/>
      </w:rPr>
      <w:t>8</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28F34136" w14:textId="38964BC7" w:rsidR="002F1A5E" w:rsidRPr="004905DD" w:rsidRDefault="002F1A5E" w:rsidP="00AE44C5">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17198791" w14:textId="77777777" w:rsidR="002F1A5E" w:rsidRDefault="002F1A5E" w:rsidP="00AE44C5">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49727C13" w14:textId="77777777" w:rsidR="002F1A5E" w:rsidRPr="004905DD" w:rsidRDefault="002F1A5E" w:rsidP="00AE44C5">
    <w:pPr>
      <w:autoSpaceDE w:val="0"/>
      <w:autoSpaceDN w:val="0"/>
      <w:adjustRightInd w:val="0"/>
      <w:ind w:left="-266" w:hanging="112"/>
      <w:rPr>
        <w:rFonts w:ascii="Arial" w:hAnsi="Arial" w:cs="Arial"/>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4734C"/>
    <w:multiLevelType w:val="hybridMultilevel"/>
    <w:tmpl w:val="5894AF72"/>
    <w:lvl w:ilvl="0" w:tplc="21FE64BE">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15:restartNumberingAfterBreak="0">
    <w:nsid w:val="11CA21E6"/>
    <w:multiLevelType w:val="hybridMultilevel"/>
    <w:tmpl w:val="B024E4DE"/>
    <w:lvl w:ilvl="0" w:tplc="52E6D70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 w15:restartNumberingAfterBreak="0">
    <w:nsid w:val="12230EC5"/>
    <w:multiLevelType w:val="hybridMultilevel"/>
    <w:tmpl w:val="D7DA5B86"/>
    <w:lvl w:ilvl="0" w:tplc="1A1E573A">
      <w:start w:val="1"/>
      <w:numFmt w:val="decimal"/>
      <w:lvlText w:val="%1."/>
      <w:lvlJc w:val="left"/>
      <w:pPr>
        <w:ind w:left="-207" w:hanging="36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 w15:restartNumberingAfterBreak="0">
    <w:nsid w:val="12626773"/>
    <w:multiLevelType w:val="hybridMultilevel"/>
    <w:tmpl w:val="A3520914"/>
    <w:lvl w:ilvl="0" w:tplc="FC7E1DFC">
      <w:start w:val="1"/>
      <w:numFmt w:val="upperRoman"/>
      <w:lvlText w:val="%1."/>
      <w:lvlJc w:val="left"/>
      <w:pPr>
        <w:ind w:left="559" w:hanging="720"/>
      </w:pPr>
      <w:rPr>
        <w:rFonts w:hint="default"/>
      </w:rPr>
    </w:lvl>
    <w:lvl w:ilvl="1" w:tplc="041F0019" w:tentative="1">
      <w:start w:val="1"/>
      <w:numFmt w:val="lowerLetter"/>
      <w:lvlText w:val="%2."/>
      <w:lvlJc w:val="left"/>
      <w:pPr>
        <w:ind w:left="919" w:hanging="360"/>
      </w:pPr>
    </w:lvl>
    <w:lvl w:ilvl="2" w:tplc="041F001B" w:tentative="1">
      <w:start w:val="1"/>
      <w:numFmt w:val="lowerRoman"/>
      <w:lvlText w:val="%3."/>
      <w:lvlJc w:val="right"/>
      <w:pPr>
        <w:ind w:left="1639" w:hanging="180"/>
      </w:pPr>
    </w:lvl>
    <w:lvl w:ilvl="3" w:tplc="041F000F" w:tentative="1">
      <w:start w:val="1"/>
      <w:numFmt w:val="decimal"/>
      <w:lvlText w:val="%4."/>
      <w:lvlJc w:val="left"/>
      <w:pPr>
        <w:ind w:left="2359" w:hanging="360"/>
      </w:pPr>
    </w:lvl>
    <w:lvl w:ilvl="4" w:tplc="041F0019" w:tentative="1">
      <w:start w:val="1"/>
      <w:numFmt w:val="lowerLetter"/>
      <w:lvlText w:val="%5."/>
      <w:lvlJc w:val="left"/>
      <w:pPr>
        <w:ind w:left="3079" w:hanging="360"/>
      </w:pPr>
    </w:lvl>
    <w:lvl w:ilvl="5" w:tplc="041F001B" w:tentative="1">
      <w:start w:val="1"/>
      <w:numFmt w:val="lowerRoman"/>
      <w:lvlText w:val="%6."/>
      <w:lvlJc w:val="right"/>
      <w:pPr>
        <w:ind w:left="3799" w:hanging="180"/>
      </w:pPr>
    </w:lvl>
    <w:lvl w:ilvl="6" w:tplc="041F000F" w:tentative="1">
      <w:start w:val="1"/>
      <w:numFmt w:val="decimal"/>
      <w:lvlText w:val="%7."/>
      <w:lvlJc w:val="left"/>
      <w:pPr>
        <w:ind w:left="4519" w:hanging="360"/>
      </w:pPr>
    </w:lvl>
    <w:lvl w:ilvl="7" w:tplc="041F0019" w:tentative="1">
      <w:start w:val="1"/>
      <w:numFmt w:val="lowerLetter"/>
      <w:lvlText w:val="%8."/>
      <w:lvlJc w:val="left"/>
      <w:pPr>
        <w:ind w:left="5239" w:hanging="360"/>
      </w:pPr>
    </w:lvl>
    <w:lvl w:ilvl="8" w:tplc="041F001B" w:tentative="1">
      <w:start w:val="1"/>
      <w:numFmt w:val="lowerRoman"/>
      <w:lvlText w:val="%9."/>
      <w:lvlJc w:val="right"/>
      <w:pPr>
        <w:ind w:left="5959" w:hanging="180"/>
      </w:pPr>
    </w:lvl>
  </w:abstractNum>
  <w:abstractNum w:abstractNumId="5"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 w15:restartNumberingAfterBreak="0">
    <w:nsid w:val="137C319B"/>
    <w:multiLevelType w:val="hybridMultilevel"/>
    <w:tmpl w:val="21066B68"/>
    <w:lvl w:ilvl="0" w:tplc="CCBCBD78">
      <w:start w:val="1"/>
      <w:numFmt w:val="upperRoman"/>
      <w:lvlText w:val="%1."/>
      <w:lvlJc w:val="left"/>
      <w:pPr>
        <w:ind w:left="436" w:hanging="720"/>
      </w:pPr>
      <w:rPr>
        <w:rFonts w:hint="default"/>
      </w:rPr>
    </w:lvl>
    <w:lvl w:ilvl="1" w:tplc="041F0019" w:tentative="1">
      <w:start w:val="1"/>
      <w:numFmt w:val="lowerLetter"/>
      <w:lvlText w:val="%2."/>
      <w:lvlJc w:val="left"/>
      <w:pPr>
        <w:ind w:left="796" w:hanging="360"/>
      </w:pPr>
    </w:lvl>
    <w:lvl w:ilvl="2" w:tplc="041F001B" w:tentative="1">
      <w:start w:val="1"/>
      <w:numFmt w:val="lowerRoman"/>
      <w:lvlText w:val="%3."/>
      <w:lvlJc w:val="right"/>
      <w:pPr>
        <w:ind w:left="1516" w:hanging="180"/>
      </w:pPr>
    </w:lvl>
    <w:lvl w:ilvl="3" w:tplc="041F000F" w:tentative="1">
      <w:start w:val="1"/>
      <w:numFmt w:val="decimal"/>
      <w:lvlText w:val="%4."/>
      <w:lvlJc w:val="left"/>
      <w:pPr>
        <w:ind w:left="2236" w:hanging="360"/>
      </w:pPr>
    </w:lvl>
    <w:lvl w:ilvl="4" w:tplc="041F0019" w:tentative="1">
      <w:start w:val="1"/>
      <w:numFmt w:val="lowerLetter"/>
      <w:lvlText w:val="%5."/>
      <w:lvlJc w:val="left"/>
      <w:pPr>
        <w:ind w:left="2956" w:hanging="360"/>
      </w:pPr>
    </w:lvl>
    <w:lvl w:ilvl="5" w:tplc="041F001B" w:tentative="1">
      <w:start w:val="1"/>
      <w:numFmt w:val="lowerRoman"/>
      <w:lvlText w:val="%6."/>
      <w:lvlJc w:val="right"/>
      <w:pPr>
        <w:ind w:left="3676" w:hanging="180"/>
      </w:pPr>
    </w:lvl>
    <w:lvl w:ilvl="6" w:tplc="041F000F" w:tentative="1">
      <w:start w:val="1"/>
      <w:numFmt w:val="decimal"/>
      <w:lvlText w:val="%7."/>
      <w:lvlJc w:val="left"/>
      <w:pPr>
        <w:ind w:left="4396" w:hanging="360"/>
      </w:pPr>
    </w:lvl>
    <w:lvl w:ilvl="7" w:tplc="041F0019" w:tentative="1">
      <w:start w:val="1"/>
      <w:numFmt w:val="lowerLetter"/>
      <w:lvlText w:val="%8."/>
      <w:lvlJc w:val="left"/>
      <w:pPr>
        <w:ind w:left="5116" w:hanging="360"/>
      </w:pPr>
    </w:lvl>
    <w:lvl w:ilvl="8" w:tplc="041F001B" w:tentative="1">
      <w:start w:val="1"/>
      <w:numFmt w:val="lowerRoman"/>
      <w:lvlText w:val="%9."/>
      <w:lvlJc w:val="right"/>
      <w:pPr>
        <w:ind w:left="5836" w:hanging="180"/>
      </w:pPr>
    </w:lvl>
  </w:abstractNum>
  <w:abstractNum w:abstractNumId="7" w15:restartNumberingAfterBreak="0">
    <w:nsid w:val="14B76E39"/>
    <w:multiLevelType w:val="hybridMultilevel"/>
    <w:tmpl w:val="0EB495F0"/>
    <w:lvl w:ilvl="0" w:tplc="63EE3094">
      <w:start w:val="1"/>
      <w:numFmt w:val="lowerLetter"/>
      <w:lvlText w:val="%1."/>
      <w:lvlJc w:val="left"/>
      <w:pPr>
        <w:ind w:left="374" w:hanging="360"/>
      </w:pPr>
      <w:rPr>
        <w:rFonts w:hint="default"/>
      </w:rPr>
    </w:lvl>
    <w:lvl w:ilvl="1" w:tplc="041F0019" w:tentative="1">
      <w:start w:val="1"/>
      <w:numFmt w:val="lowerLetter"/>
      <w:lvlText w:val="%2."/>
      <w:lvlJc w:val="left"/>
      <w:pPr>
        <w:ind w:left="1094" w:hanging="360"/>
      </w:pPr>
    </w:lvl>
    <w:lvl w:ilvl="2" w:tplc="041F001B" w:tentative="1">
      <w:start w:val="1"/>
      <w:numFmt w:val="lowerRoman"/>
      <w:lvlText w:val="%3."/>
      <w:lvlJc w:val="right"/>
      <w:pPr>
        <w:ind w:left="1814" w:hanging="180"/>
      </w:pPr>
    </w:lvl>
    <w:lvl w:ilvl="3" w:tplc="041F000F" w:tentative="1">
      <w:start w:val="1"/>
      <w:numFmt w:val="decimal"/>
      <w:lvlText w:val="%4."/>
      <w:lvlJc w:val="left"/>
      <w:pPr>
        <w:ind w:left="2534" w:hanging="360"/>
      </w:pPr>
    </w:lvl>
    <w:lvl w:ilvl="4" w:tplc="041F0019" w:tentative="1">
      <w:start w:val="1"/>
      <w:numFmt w:val="lowerLetter"/>
      <w:lvlText w:val="%5."/>
      <w:lvlJc w:val="left"/>
      <w:pPr>
        <w:ind w:left="3254" w:hanging="360"/>
      </w:pPr>
    </w:lvl>
    <w:lvl w:ilvl="5" w:tplc="041F001B" w:tentative="1">
      <w:start w:val="1"/>
      <w:numFmt w:val="lowerRoman"/>
      <w:lvlText w:val="%6."/>
      <w:lvlJc w:val="right"/>
      <w:pPr>
        <w:ind w:left="3974" w:hanging="180"/>
      </w:pPr>
    </w:lvl>
    <w:lvl w:ilvl="6" w:tplc="041F000F" w:tentative="1">
      <w:start w:val="1"/>
      <w:numFmt w:val="decimal"/>
      <w:lvlText w:val="%7."/>
      <w:lvlJc w:val="left"/>
      <w:pPr>
        <w:ind w:left="4694" w:hanging="360"/>
      </w:pPr>
    </w:lvl>
    <w:lvl w:ilvl="7" w:tplc="041F0019" w:tentative="1">
      <w:start w:val="1"/>
      <w:numFmt w:val="lowerLetter"/>
      <w:lvlText w:val="%8."/>
      <w:lvlJc w:val="left"/>
      <w:pPr>
        <w:ind w:left="5414" w:hanging="360"/>
      </w:pPr>
    </w:lvl>
    <w:lvl w:ilvl="8" w:tplc="041F001B" w:tentative="1">
      <w:start w:val="1"/>
      <w:numFmt w:val="lowerRoman"/>
      <w:lvlText w:val="%9."/>
      <w:lvlJc w:val="right"/>
      <w:pPr>
        <w:ind w:left="6134" w:hanging="180"/>
      </w:pPr>
    </w:lvl>
  </w:abstractNum>
  <w:abstractNum w:abstractNumId="8" w15:restartNumberingAfterBreak="0">
    <w:nsid w:val="19CE2FA2"/>
    <w:multiLevelType w:val="hybridMultilevel"/>
    <w:tmpl w:val="D88893EE"/>
    <w:lvl w:ilvl="0" w:tplc="68B0856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D5B295D"/>
    <w:multiLevelType w:val="hybridMultilevel"/>
    <w:tmpl w:val="2C6EED20"/>
    <w:lvl w:ilvl="0" w:tplc="21C61536">
      <w:start w:val="7"/>
      <w:numFmt w:val="lowerLetter"/>
      <w:lvlText w:val="%1."/>
      <w:lvlJc w:val="left"/>
      <w:pPr>
        <w:ind w:left="332" w:hanging="360"/>
      </w:pPr>
      <w:rPr>
        <w:rFonts w:hint="default"/>
      </w:rPr>
    </w:lvl>
    <w:lvl w:ilvl="1" w:tplc="041F0019" w:tentative="1">
      <w:start w:val="1"/>
      <w:numFmt w:val="lowerLetter"/>
      <w:lvlText w:val="%2."/>
      <w:lvlJc w:val="left"/>
      <w:pPr>
        <w:ind w:left="1052" w:hanging="360"/>
      </w:pPr>
    </w:lvl>
    <w:lvl w:ilvl="2" w:tplc="041F001B" w:tentative="1">
      <w:start w:val="1"/>
      <w:numFmt w:val="lowerRoman"/>
      <w:lvlText w:val="%3."/>
      <w:lvlJc w:val="right"/>
      <w:pPr>
        <w:ind w:left="1772" w:hanging="180"/>
      </w:pPr>
    </w:lvl>
    <w:lvl w:ilvl="3" w:tplc="041F000F" w:tentative="1">
      <w:start w:val="1"/>
      <w:numFmt w:val="decimal"/>
      <w:lvlText w:val="%4."/>
      <w:lvlJc w:val="left"/>
      <w:pPr>
        <w:ind w:left="2492" w:hanging="360"/>
      </w:pPr>
    </w:lvl>
    <w:lvl w:ilvl="4" w:tplc="041F0019" w:tentative="1">
      <w:start w:val="1"/>
      <w:numFmt w:val="lowerLetter"/>
      <w:lvlText w:val="%5."/>
      <w:lvlJc w:val="left"/>
      <w:pPr>
        <w:ind w:left="3212" w:hanging="360"/>
      </w:pPr>
    </w:lvl>
    <w:lvl w:ilvl="5" w:tplc="041F001B" w:tentative="1">
      <w:start w:val="1"/>
      <w:numFmt w:val="lowerRoman"/>
      <w:lvlText w:val="%6."/>
      <w:lvlJc w:val="right"/>
      <w:pPr>
        <w:ind w:left="3932" w:hanging="180"/>
      </w:pPr>
    </w:lvl>
    <w:lvl w:ilvl="6" w:tplc="041F000F" w:tentative="1">
      <w:start w:val="1"/>
      <w:numFmt w:val="decimal"/>
      <w:lvlText w:val="%7."/>
      <w:lvlJc w:val="left"/>
      <w:pPr>
        <w:ind w:left="4652" w:hanging="360"/>
      </w:pPr>
    </w:lvl>
    <w:lvl w:ilvl="7" w:tplc="041F0019" w:tentative="1">
      <w:start w:val="1"/>
      <w:numFmt w:val="lowerLetter"/>
      <w:lvlText w:val="%8."/>
      <w:lvlJc w:val="left"/>
      <w:pPr>
        <w:ind w:left="5372" w:hanging="360"/>
      </w:pPr>
    </w:lvl>
    <w:lvl w:ilvl="8" w:tplc="041F001B" w:tentative="1">
      <w:start w:val="1"/>
      <w:numFmt w:val="lowerRoman"/>
      <w:lvlText w:val="%9."/>
      <w:lvlJc w:val="right"/>
      <w:pPr>
        <w:ind w:left="6092" w:hanging="180"/>
      </w:pPr>
    </w:lvl>
  </w:abstractNum>
  <w:abstractNum w:abstractNumId="11"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3" w15:restartNumberingAfterBreak="0">
    <w:nsid w:val="36F051AB"/>
    <w:multiLevelType w:val="hybridMultilevel"/>
    <w:tmpl w:val="44281DD6"/>
    <w:lvl w:ilvl="0" w:tplc="2CDC49CA">
      <w:start w:val="1"/>
      <w:numFmt w:val="lowerLetter"/>
      <w:lvlText w:val="%1)"/>
      <w:lvlJc w:val="left"/>
      <w:pPr>
        <w:ind w:left="644" w:hanging="360"/>
      </w:pPr>
      <w:rPr>
        <w:rFonts w:hint="default"/>
      </w:rPr>
    </w:lvl>
    <w:lvl w:ilvl="1" w:tplc="041F0019" w:tentative="1">
      <w:start w:val="1"/>
      <w:numFmt w:val="lowerLetter"/>
      <w:lvlText w:val="%2."/>
      <w:lvlJc w:val="left"/>
      <w:pPr>
        <w:ind w:left="1294" w:hanging="360"/>
      </w:pPr>
    </w:lvl>
    <w:lvl w:ilvl="2" w:tplc="041F001B" w:tentative="1">
      <w:start w:val="1"/>
      <w:numFmt w:val="lowerRoman"/>
      <w:lvlText w:val="%3."/>
      <w:lvlJc w:val="right"/>
      <w:pPr>
        <w:ind w:left="2014" w:hanging="180"/>
      </w:pPr>
    </w:lvl>
    <w:lvl w:ilvl="3" w:tplc="041F000F" w:tentative="1">
      <w:start w:val="1"/>
      <w:numFmt w:val="decimal"/>
      <w:lvlText w:val="%4."/>
      <w:lvlJc w:val="left"/>
      <w:pPr>
        <w:ind w:left="2734" w:hanging="360"/>
      </w:pPr>
    </w:lvl>
    <w:lvl w:ilvl="4" w:tplc="041F0019" w:tentative="1">
      <w:start w:val="1"/>
      <w:numFmt w:val="lowerLetter"/>
      <w:lvlText w:val="%5."/>
      <w:lvlJc w:val="left"/>
      <w:pPr>
        <w:ind w:left="3454" w:hanging="360"/>
      </w:pPr>
    </w:lvl>
    <w:lvl w:ilvl="5" w:tplc="041F001B" w:tentative="1">
      <w:start w:val="1"/>
      <w:numFmt w:val="lowerRoman"/>
      <w:lvlText w:val="%6."/>
      <w:lvlJc w:val="right"/>
      <w:pPr>
        <w:ind w:left="4174" w:hanging="180"/>
      </w:pPr>
    </w:lvl>
    <w:lvl w:ilvl="6" w:tplc="041F000F" w:tentative="1">
      <w:start w:val="1"/>
      <w:numFmt w:val="decimal"/>
      <w:lvlText w:val="%7."/>
      <w:lvlJc w:val="left"/>
      <w:pPr>
        <w:ind w:left="4894" w:hanging="360"/>
      </w:pPr>
    </w:lvl>
    <w:lvl w:ilvl="7" w:tplc="041F0019" w:tentative="1">
      <w:start w:val="1"/>
      <w:numFmt w:val="lowerLetter"/>
      <w:lvlText w:val="%8."/>
      <w:lvlJc w:val="left"/>
      <w:pPr>
        <w:ind w:left="5614" w:hanging="360"/>
      </w:pPr>
    </w:lvl>
    <w:lvl w:ilvl="8" w:tplc="041F001B" w:tentative="1">
      <w:start w:val="1"/>
      <w:numFmt w:val="lowerRoman"/>
      <w:lvlText w:val="%9."/>
      <w:lvlJc w:val="right"/>
      <w:pPr>
        <w:ind w:left="6334" w:hanging="180"/>
      </w:pPr>
    </w:lvl>
  </w:abstractNum>
  <w:abstractNum w:abstractNumId="14" w15:restartNumberingAfterBreak="0">
    <w:nsid w:val="37C11808"/>
    <w:multiLevelType w:val="hybridMultilevel"/>
    <w:tmpl w:val="AC1E841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8393030"/>
    <w:multiLevelType w:val="hybridMultilevel"/>
    <w:tmpl w:val="E0EA1EDC"/>
    <w:lvl w:ilvl="0" w:tplc="041F0019">
      <w:start w:val="1"/>
      <w:numFmt w:val="lowerLetter"/>
      <w:lvlText w:val="%1."/>
      <w:lvlJc w:val="left"/>
      <w:pPr>
        <w:ind w:left="960" w:hanging="360"/>
      </w:pPr>
      <w:rPr>
        <w:rFonts w:hint="default"/>
        <w:b/>
      </w:rPr>
    </w:lvl>
    <w:lvl w:ilvl="1" w:tplc="041F0019" w:tentative="1">
      <w:start w:val="1"/>
      <w:numFmt w:val="lowerLetter"/>
      <w:lvlText w:val="%2."/>
      <w:lvlJc w:val="left"/>
      <w:pPr>
        <w:ind w:left="1680" w:hanging="360"/>
      </w:pPr>
    </w:lvl>
    <w:lvl w:ilvl="2" w:tplc="041F001B" w:tentative="1">
      <w:start w:val="1"/>
      <w:numFmt w:val="lowerRoman"/>
      <w:lvlText w:val="%3."/>
      <w:lvlJc w:val="right"/>
      <w:pPr>
        <w:ind w:left="2400" w:hanging="180"/>
      </w:pPr>
    </w:lvl>
    <w:lvl w:ilvl="3" w:tplc="041F000F" w:tentative="1">
      <w:start w:val="1"/>
      <w:numFmt w:val="decimal"/>
      <w:lvlText w:val="%4."/>
      <w:lvlJc w:val="left"/>
      <w:pPr>
        <w:ind w:left="3120" w:hanging="360"/>
      </w:pPr>
    </w:lvl>
    <w:lvl w:ilvl="4" w:tplc="041F0019" w:tentative="1">
      <w:start w:val="1"/>
      <w:numFmt w:val="lowerLetter"/>
      <w:lvlText w:val="%5."/>
      <w:lvlJc w:val="left"/>
      <w:pPr>
        <w:ind w:left="3840" w:hanging="360"/>
      </w:pPr>
    </w:lvl>
    <w:lvl w:ilvl="5" w:tplc="041F001B" w:tentative="1">
      <w:start w:val="1"/>
      <w:numFmt w:val="lowerRoman"/>
      <w:lvlText w:val="%6."/>
      <w:lvlJc w:val="right"/>
      <w:pPr>
        <w:ind w:left="4560" w:hanging="180"/>
      </w:pPr>
    </w:lvl>
    <w:lvl w:ilvl="6" w:tplc="041F000F" w:tentative="1">
      <w:start w:val="1"/>
      <w:numFmt w:val="decimal"/>
      <w:lvlText w:val="%7."/>
      <w:lvlJc w:val="left"/>
      <w:pPr>
        <w:ind w:left="5280" w:hanging="360"/>
      </w:pPr>
    </w:lvl>
    <w:lvl w:ilvl="7" w:tplc="041F0019" w:tentative="1">
      <w:start w:val="1"/>
      <w:numFmt w:val="lowerLetter"/>
      <w:lvlText w:val="%8."/>
      <w:lvlJc w:val="left"/>
      <w:pPr>
        <w:ind w:left="6000" w:hanging="360"/>
      </w:pPr>
    </w:lvl>
    <w:lvl w:ilvl="8" w:tplc="041F001B" w:tentative="1">
      <w:start w:val="1"/>
      <w:numFmt w:val="lowerRoman"/>
      <w:lvlText w:val="%9."/>
      <w:lvlJc w:val="right"/>
      <w:pPr>
        <w:ind w:left="6720" w:hanging="180"/>
      </w:pPr>
    </w:lvl>
  </w:abstractNum>
  <w:abstractNum w:abstractNumId="16" w15:restartNumberingAfterBreak="0">
    <w:nsid w:val="391F11AF"/>
    <w:multiLevelType w:val="hybridMultilevel"/>
    <w:tmpl w:val="B7688F22"/>
    <w:lvl w:ilvl="0" w:tplc="77DA602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8" w15:restartNumberingAfterBreak="0">
    <w:nsid w:val="3CE61433"/>
    <w:multiLevelType w:val="multilevel"/>
    <w:tmpl w:val="3E361E06"/>
    <w:lvl w:ilvl="0">
      <w:start w:val="3"/>
      <w:numFmt w:val="decimal"/>
      <w:lvlText w:val="%1"/>
      <w:lvlJc w:val="left"/>
      <w:pPr>
        <w:ind w:left="800" w:hanging="800"/>
      </w:pPr>
      <w:rPr>
        <w:rFonts w:hint="default"/>
      </w:rPr>
    </w:lvl>
    <w:lvl w:ilvl="1">
      <w:start w:val="214"/>
      <w:numFmt w:val="decimal"/>
      <w:lvlText w:val="%1.%2"/>
      <w:lvlJc w:val="left"/>
      <w:pPr>
        <w:ind w:left="800" w:hanging="800"/>
      </w:pPr>
      <w:rPr>
        <w:rFonts w:hint="default"/>
      </w:rPr>
    </w:lvl>
    <w:lvl w:ilvl="2">
      <w:start w:val="989"/>
      <w:numFmt w:val="decimal"/>
      <w:lvlText w:val="%1.%2.%3"/>
      <w:lvlJc w:val="left"/>
      <w:pPr>
        <w:ind w:left="800" w:hanging="800"/>
      </w:pPr>
      <w:rPr>
        <w:rFonts w:hint="default"/>
      </w:rPr>
    </w:lvl>
    <w:lvl w:ilvl="3">
      <w:start w:val="1"/>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CF72030"/>
    <w:multiLevelType w:val="hybridMultilevel"/>
    <w:tmpl w:val="B072A2E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3EB90690"/>
    <w:multiLevelType w:val="hybridMultilevel"/>
    <w:tmpl w:val="FD9CEA10"/>
    <w:lvl w:ilvl="0" w:tplc="0C902E3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EE05DA3"/>
    <w:multiLevelType w:val="hybridMultilevel"/>
    <w:tmpl w:val="E12E2220"/>
    <w:lvl w:ilvl="0" w:tplc="AB04514E">
      <w:start w:val="1"/>
      <w:numFmt w:val="decimal"/>
      <w:lvlText w:val="%1."/>
      <w:lvlJc w:val="left"/>
      <w:pPr>
        <w:ind w:left="360" w:hanging="360"/>
      </w:pPr>
      <w:rPr>
        <w:rFonts w:ascii="Arial" w:hAnsi="Arial" w:cs="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F70602C"/>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3" w15:restartNumberingAfterBreak="0">
    <w:nsid w:val="40071D50"/>
    <w:multiLevelType w:val="hybridMultilevel"/>
    <w:tmpl w:val="06148282"/>
    <w:lvl w:ilvl="0" w:tplc="722A309A">
      <w:start w:val="1"/>
      <w:numFmt w:val="upperRoman"/>
      <w:lvlText w:val="%1."/>
      <w:lvlJc w:val="left"/>
      <w:pPr>
        <w:ind w:left="294" w:hanging="720"/>
      </w:pPr>
      <w:rPr>
        <w:rFonts w:hint="default"/>
        <w:b/>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24"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4CF358B8"/>
    <w:multiLevelType w:val="hybridMultilevel"/>
    <w:tmpl w:val="9350CBCA"/>
    <w:lvl w:ilvl="0" w:tplc="FFFFFFFF">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6" w15:restartNumberingAfterBreak="0">
    <w:nsid w:val="4F5D6D43"/>
    <w:multiLevelType w:val="hybridMultilevel"/>
    <w:tmpl w:val="7E10D26C"/>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8C129B1"/>
    <w:multiLevelType w:val="hybridMultilevel"/>
    <w:tmpl w:val="F614E040"/>
    <w:lvl w:ilvl="0" w:tplc="81003BC2">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8" w15:restartNumberingAfterBreak="0">
    <w:nsid w:val="59EB62A1"/>
    <w:multiLevelType w:val="hybridMultilevel"/>
    <w:tmpl w:val="A21CB6B6"/>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9" w15:restartNumberingAfterBreak="0">
    <w:nsid w:val="5AAD5FB2"/>
    <w:multiLevelType w:val="hybridMultilevel"/>
    <w:tmpl w:val="D514FC08"/>
    <w:lvl w:ilvl="0" w:tplc="6C9E5830">
      <w:start w:val="2"/>
      <w:numFmt w:val="upperRoman"/>
      <w:lvlText w:val="%1."/>
      <w:lvlJc w:val="left"/>
      <w:pPr>
        <w:ind w:left="153"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620696"/>
    <w:multiLevelType w:val="hybridMultilevel"/>
    <w:tmpl w:val="FE9C4ACE"/>
    <w:lvl w:ilvl="0" w:tplc="9128408E">
      <w:start w:val="6"/>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1" w15:restartNumberingAfterBreak="0">
    <w:nsid w:val="61693D58"/>
    <w:multiLevelType w:val="hybridMultilevel"/>
    <w:tmpl w:val="7DE2AAE6"/>
    <w:lvl w:ilvl="0" w:tplc="7264C2FA">
      <w:start w:val="1"/>
      <w:numFmt w:val="upperRoman"/>
      <w:lvlText w:val="%1."/>
      <w:lvlJc w:val="left"/>
      <w:pPr>
        <w:ind w:left="153" w:hanging="720"/>
      </w:pPr>
      <w:rPr>
        <w:rFonts w:hint="default"/>
        <w:b/>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32" w15:restartNumberingAfterBreak="0">
    <w:nsid w:val="618F7109"/>
    <w:multiLevelType w:val="hybridMultilevel"/>
    <w:tmpl w:val="B79A04B8"/>
    <w:lvl w:ilvl="0" w:tplc="70FE22E2">
      <w:start w:val="1"/>
      <w:numFmt w:val="upperRoman"/>
      <w:lvlText w:val="%1."/>
      <w:lvlJc w:val="left"/>
      <w:pPr>
        <w:ind w:left="153" w:hanging="720"/>
      </w:pPr>
      <w:rPr>
        <w:rFonts w:hint="default"/>
        <w:b/>
        <w:sz w:val="20"/>
        <w:szCs w:val="20"/>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3"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BE333E5"/>
    <w:multiLevelType w:val="hybridMultilevel"/>
    <w:tmpl w:val="7F1E0200"/>
    <w:lvl w:ilvl="0" w:tplc="3036E7DC">
      <w:start w:val="1"/>
      <w:numFmt w:val="decimal"/>
      <w:lvlText w:val="%1."/>
      <w:lvlJc w:val="left"/>
      <w:pPr>
        <w:ind w:left="-540" w:hanging="48"/>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35"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1593C95"/>
    <w:multiLevelType w:val="hybridMultilevel"/>
    <w:tmpl w:val="AD504DA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7" w15:restartNumberingAfterBreak="0">
    <w:nsid w:val="76822EE0"/>
    <w:multiLevelType w:val="hybridMultilevel"/>
    <w:tmpl w:val="D388A59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8" w15:restartNumberingAfterBreak="0">
    <w:nsid w:val="7762457D"/>
    <w:multiLevelType w:val="hybridMultilevel"/>
    <w:tmpl w:val="F01280B0"/>
    <w:lvl w:ilvl="0" w:tplc="7B421BE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7635C6E"/>
    <w:multiLevelType w:val="hybridMultilevel"/>
    <w:tmpl w:val="B9D491B0"/>
    <w:lvl w:ilvl="0" w:tplc="D01E9528">
      <w:start w:val="1"/>
      <w:numFmt w:val="upperRoman"/>
      <w:lvlText w:val="%1."/>
      <w:lvlJc w:val="left"/>
      <w:pPr>
        <w:ind w:left="-273" w:hanging="153"/>
      </w:pPr>
      <w:rPr>
        <w:rFonts w:hint="default"/>
        <w:b/>
        <w:sz w:val="20"/>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40" w15:restartNumberingAfterBreak="0">
    <w:nsid w:val="7B79190E"/>
    <w:multiLevelType w:val="hybridMultilevel"/>
    <w:tmpl w:val="EFBA6354"/>
    <w:lvl w:ilvl="0" w:tplc="1CFC6FFE">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num w:numId="1">
    <w:abstractNumId w:val="33"/>
  </w:num>
  <w:num w:numId="2">
    <w:abstractNumId w:val="1"/>
  </w:num>
  <w:num w:numId="3">
    <w:abstractNumId w:val="25"/>
  </w:num>
  <w:num w:numId="4">
    <w:abstractNumId w:val="12"/>
  </w:num>
  <w:num w:numId="5">
    <w:abstractNumId w:val="5"/>
  </w:num>
  <w:num w:numId="6">
    <w:abstractNumId w:val="32"/>
  </w:num>
  <w:num w:numId="7">
    <w:abstractNumId w:val="6"/>
  </w:num>
  <w:num w:numId="8">
    <w:abstractNumId w:val="8"/>
  </w:num>
  <w:num w:numId="9">
    <w:abstractNumId w:val="20"/>
  </w:num>
  <w:num w:numId="10">
    <w:abstractNumId w:val="38"/>
  </w:num>
  <w:num w:numId="11">
    <w:abstractNumId w:val="27"/>
  </w:num>
  <w:num w:numId="12">
    <w:abstractNumId w:val="39"/>
  </w:num>
  <w:num w:numId="13">
    <w:abstractNumId w:val="34"/>
  </w:num>
  <w:num w:numId="14">
    <w:abstractNumId w:val="0"/>
  </w:num>
  <w:num w:numId="15">
    <w:abstractNumId w:val="31"/>
  </w:num>
  <w:num w:numId="16">
    <w:abstractNumId w:val="29"/>
  </w:num>
  <w:num w:numId="17">
    <w:abstractNumId w:val="22"/>
  </w:num>
  <w:num w:numId="18">
    <w:abstractNumId w:val="19"/>
  </w:num>
  <w:num w:numId="19">
    <w:abstractNumId w:val="16"/>
  </w:num>
  <w:num w:numId="20">
    <w:abstractNumId w:val="10"/>
  </w:num>
  <w:num w:numId="21">
    <w:abstractNumId w:val="26"/>
  </w:num>
  <w:num w:numId="22">
    <w:abstractNumId w:val="7"/>
  </w:num>
  <w:num w:numId="23">
    <w:abstractNumId w:val="30"/>
  </w:num>
  <w:num w:numId="24">
    <w:abstractNumId w:val="14"/>
  </w:num>
  <w:num w:numId="25">
    <w:abstractNumId w:val="13"/>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17"/>
  </w:num>
  <w:num w:numId="29">
    <w:abstractNumId w:val="15"/>
  </w:num>
  <w:num w:numId="30">
    <w:abstractNumId w:val="28"/>
  </w:num>
  <w:num w:numId="31">
    <w:abstractNumId w:val="21"/>
  </w:num>
  <w:num w:numId="32">
    <w:abstractNumId w:val="11"/>
  </w:num>
  <w:num w:numId="33">
    <w:abstractNumId w:val="9"/>
  </w:num>
  <w:num w:numId="34">
    <w:abstractNumId w:val="35"/>
  </w:num>
  <w:num w:numId="35">
    <w:abstractNumId w:val="37"/>
  </w:num>
  <w:num w:numId="36">
    <w:abstractNumId w:val="36"/>
  </w:num>
  <w:num w:numId="37">
    <w:abstractNumId w:val="2"/>
  </w:num>
  <w:num w:numId="38">
    <w:abstractNumId w:val="4"/>
  </w:num>
  <w:num w:numId="39">
    <w:abstractNumId w:val="40"/>
  </w:num>
  <w:num w:numId="40">
    <w:abstractNumId w:val="18"/>
  </w:num>
  <w:num w:numId="41">
    <w:abstractNumId w:val="3"/>
  </w:num>
  <w:num w:numId="42">
    <w:abstractNumId w:val="23"/>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ra SIMSEK">
    <w15:presenceInfo w15:providerId="None" w15:userId="Bora SIMS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US" w:vendorID="64" w:dllVersion="131078"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cumentProtection w:edit="readOnly" w:enforcement="0"/>
  <w:defaultTabStop w:val="567"/>
  <w:hyphenationZone w:val="425"/>
  <w:drawingGridHorizontalSpacing w:val="120"/>
  <w:displayHorizontalDrawingGridEvery w:val="2"/>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3F"/>
    <w:rsid w:val="00000097"/>
    <w:rsid w:val="000001EE"/>
    <w:rsid w:val="00000565"/>
    <w:rsid w:val="00000655"/>
    <w:rsid w:val="00000737"/>
    <w:rsid w:val="000007B0"/>
    <w:rsid w:val="00000A1E"/>
    <w:rsid w:val="00000BBB"/>
    <w:rsid w:val="00000C0D"/>
    <w:rsid w:val="00000C32"/>
    <w:rsid w:val="0000149C"/>
    <w:rsid w:val="0000153B"/>
    <w:rsid w:val="00001C5A"/>
    <w:rsid w:val="000025A1"/>
    <w:rsid w:val="0000261E"/>
    <w:rsid w:val="000026CC"/>
    <w:rsid w:val="00002AEE"/>
    <w:rsid w:val="00002D4F"/>
    <w:rsid w:val="00002E5F"/>
    <w:rsid w:val="000031A5"/>
    <w:rsid w:val="00003706"/>
    <w:rsid w:val="000039E8"/>
    <w:rsid w:val="00003B35"/>
    <w:rsid w:val="00003CF3"/>
    <w:rsid w:val="00004426"/>
    <w:rsid w:val="000046D7"/>
    <w:rsid w:val="000047E3"/>
    <w:rsid w:val="00004809"/>
    <w:rsid w:val="000049B5"/>
    <w:rsid w:val="00004C42"/>
    <w:rsid w:val="00004D47"/>
    <w:rsid w:val="00004E95"/>
    <w:rsid w:val="00004ECA"/>
    <w:rsid w:val="0000510C"/>
    <w:rsid w:val="00005317"/>
    <w:rsid w:val="00005449"/>
    <w:rsid w:val="00005586"/>
    <w:rsid w:val="00005B0B"/>
    <w:rsid w:val="00005BC6"/>
    <w:rsid w:val="00005FD1"/>
    <w:rsid w:val="00006320"/>
    <w:rsid w:val="000063C9"/>
    <w:rsid w:val="000063DA"/>
    <w:rsid w:val="0000640D"/>
    <w:rsid w:val="000065E5"/>
    <w:rsid w:val="00006991"/>
    <w:rsid w:val="00006ED7"/>
    <w:rsid w:val="00006ED9"/>
    <w:rsid w:val="00006FE3"/>
    <w:rsid w:val="000070CB"/>
    <w:rsid w:val="0000730A"/>
    <w:rsid w:val="0000779F"/>
    <w:rsid w:val="000077C1"/>
    <w:rsid w:val="00007C1D"/>
    <w:rsid w:val="000101B8"/>
    <w:rsid w:val="000105E4"/>
    <w:rsid w:val="00010AC9"/>
    <w:rsid w:val="0001198F"/>
    <w:rsid w:val="00011BC1"/>
    <w:rsid w:val="00011CB6"/>
    <w:rsid w:val="00011CFA"/>
    <w:rsid w:val="000120F3"/>
    <w:rsid w:val="000122D9"/>
    <w:rsid w:val="00012420"/>
    <w:rsid w:val="00012643"/>
    <w:rsid w:val="000128E1"/>
    <w:rsid w:val="00012CFF"/>
    <w:rsid w:val="00012E2A"/>
    <w:rsid w:val="00012EAA"/>
    <w:rsid w:val="00012FBA"/>
    <w:rsid w:val="00013105"/>
    <w:rsid w:val="00013495"/>
    <w:rsid w:val="00013980"/>
    <w:rsid w:val="00013BC6"/>
    <w:rsid w:val="00013C76"/>
    <w:rsid w:val="00013C9D"/>
    <w:rsid w:val="00013D56"/>
    <w:rsid w:val="00014477"/>
    <w:rsid w:val="00014DE7"/>
    <w:rsid w:val="00014EE6"/>
    <w:rsid w:val="00014F4F"/>
    <w:rsid w:val="00014F9C"/>
    <w:rsid w:val="00014FD8"/>
    <w:rsid w:val="00015090"/>
    <w:rsid w:val="00015577"/>
    <w:rsid w:val="000155FC"/>
    <w:rsid w:val="000157C1"/>
    <w:rsid w:val="00015845"/>
    <w:rsid w:val="00015951"/>
    <w:rsid w:val="00015D6E"/>
    <w:rsid w:val="00015FCE"/>
    <w:rsid w:val="000160A2"/>
    <w:rsid w:val="00016161"/>
    <w:rsid w:val="000165AA"/>
    <w:rsid w:val="000169BB"/>
    <w:rsid w:val="00017179"/>
    <w:rsid w:val="000175CB"/>
    <w:rsid w:val="000178FC"/>
    <w:rsid w:val="000179E2"/>
    <w:rsid w:val="00017AFE"/>
    <w:rsid w:val="00017E2D"/>
    <w:rsid w:val="00017ECC"/>
    <w:rsid w:val="000203E0"/>
    <w:rsid w:val="000206C7"/>
    <w:rsid w:val="00020A53"/>
    <w:rsid w:val="00020BC8"/>
    <w:rsid w:val="00021207"/>
    <w:rsid w:val="000217C5"/>
    <w:rsid w:val="00021910"/>
    <w:rsid w:val="00021AC9"/>
    <w:rsid w:val="00021EE9"/>
    <w:rsid w:val="00021EEA"/>
    <w:rsid w:val="0002222A"/>
    <w:rsid w:val="00022417"/>
    <w:rsid w:val="0002268F"/>
    <w:rsid w:val="00022C9A"/>
    <w:rsid w:val="00023108"/>
    <w:rsid w:val="000233E8"/>
    <w:rsid w:val="000236D5"/>
    <w:rsid w:val="000237ED"/>
    <w:rsid w:val="00023855"/>
    <w:rsid w:val="00023B4C"/>
    <w:rsid w:val="00023CCB"/>
    <w:rsid w:val="0002404A"/>
    <w:rsid w:val="000242CC"/>
    <w:rsid w:val="0002475F"/>
    <w:rsid w:val="0002488C"/>
    <w:rsid w:val="00024C66"/>
    <w:rsid w:val="00024D31"/>
    <w:rsid w:val="000255BE"/>
    <w:rsid w:val="00025727"/>
    <w:rsid w:val="000257EB"/>
    <w:rsid w:val="0002588F"/>
    <w:rsid w:val="00025FAD"/>
    <w:rsid w:val="00026066"/>
    <w:rsid w:val="00026702"/>
    <w:rsid w:val="000267B7"/>
    <w:rsid w:val="00026EB4"/>
    <w:rsid w:val="00026FC1"/>
    <w:rsid w:val="00026FE1"/>
    <w:rsid w:val="00027171"/>
    <w:rsid w:val="000272B9"/>
    <w:rsid w:val="00027421"/>
    <w:rsid w:val="0002753D"/>
    <w:rsid w:val="000279A3"/>
    <w:rsid w:val="00027CD6"/>
    <w:rsid w:val="00027F01"/>
    <w:rsid w:val="000307DF"/>
    <w:rsid w:val="000307F5"/>
    <w:rsid w:val="0003087D"/>
    <w:rsid w:val="0003091A"/>
    <w:rsid w:val="00030938"/>
    <w:rsid w:val="000309A9"/>
    <w:rsid w:val="00030D40"/>
    <w:rsid w:val="00030EF1"/>
    <w:rsid w:val="00030F1E"/>
    <w:rsid w:val="0003102F"/>
    <w:rsid w:val="00031305"/>
    <w:rsid w:val="0003137D"/>
    <w:rsid w:val="0003140E"/>
    <w:rsid w:val="000314E6"/>
    <w:rsid w:val="0003155D"/>
    <w:rsid w:val="00031596"/>
    <w:rsid w:val="00031890"/>
    <w:rsid w:val="000319A8"/>
    <w:rsid w:val="00032380"/>
    <w:rsid w:val="00032584"/>
    <w:rsid w:val="00032798"/>
    <w:rsid w:val="00032BDE"/>
    <w:rsid w:val="000330DB"/>
    <w:rsid w:val="00033576"/>
    <w:rsid w:val="0003357E"/>
    <w:rsid w:val="00033B8B"/>
    <w:rsid w:val="00033D4A"/>
    <w:rsid w:val="00033FCE"/>
    <w:rsid w:val="00034153"/>
    <w:rsid w:val="0003422D"/>
    <w:rsid w:val="00034546"/>
    <w:rsid w:val="00034B90"/>
    <w:rsid w:val="00034EE9"/>
    <w:rsid w:val="00035114"/>
    <w:rsid w:val="000351BD"/>
    <w:rsid w:val="000352B3"/>
    <w:rsid w:val="00035453"/>
    <w:rsid w:val="00035615"/>
    <w:rsid w:val="0003561B"/>
    <w:rsid w:val="000356EE"/>
    <w:rsid w:val="00035778"/>
    <w:rsid w:val="0003582F"/>
    <w:rsid w:val="0003586F"/>
    <w:rsid w:val="00035994"/>
    <w:rsid w:val="000359A0"/>
    <w:rsid w:val="000359DA"/>
    <w:rsid w:val="000362BF"/>
    <w:rsid w:val="00036360"/>
    <w:rsid w:val="000365EE"/>
    <w:rsid w:val="0003696B"/>
    <w:rsid w:val="00036DFD"/>
    <w:rsid w:val="00037105"/>
    <w:rsid w:val="000372C7"/>
    <w:rsid w:val="00037480"/>
    <w:rsid w:val="0003749C"/>
    <w:rsid w:val="000376CF"/>
    <w:rsid w:val="00037D07"/>
    <w:rsid w:val="00037F35"/>
    <w:rsid w:val="0004063A"/>
    <w:rsid w:val="0004077B"/>
    <w:rsid w:val="00040B3B"/>
    <w:rsid w:val="00040C98"/>
    <w:rsid w:val="00040FEB"/>
    <w:rsid w:val="00041307"/>
    <w:rsid w:val="00041387"/>
    <w:rsid w:val="000415D3"/>
    <w:rsid w:val="00041885"/>
    <w:rsid w:val="00041990"/>
    <w:rsid w:val="00041C0E"/>
    <w:rsid w:val="00041CFB"/>
    <w:rsid w:val="00041E53"/>
    <w:rsid w:val="00041F46"/>
    <w:rsid w:val="00042348"/>
    <w:rsid w:val="00042506"/>
    <w:rsid w:val="000426B8"/>
    <w:rsid w:val="000426BC"/>
    <w:rsid w:val="000426FB"/>
    <w:rsid w:val="00042814"/>
    <w:rsid w:val="0004298C"/>
    <w:rsid w:val="00042F03"/>
    <w:rsid w:val="00043620"/>
    <w:rsid w:val="00043779"/>
    <w:rsid w:val="00043A26"/>
    <w:rsid w:val="00043A29"/>
    <w:rsid w:val="00043EB7"/>
    <w:rsid w:val="0004426A"/>
    <w:rsid w:val="000443F4"/>
    <w:rsid w:val="00044442"/>
    <w:rsid w:val="0004486B"/>
    <w:rsid w:val="00044CD4"/>
    <w:rsid w:val="00044EA2"/>
    <w:rsid w:val="000450A2"/>
    <w:rsid w:val="0004511B"/>
    <w:rsid w:val="00045147"/>
    <w:rsid w:val="00045265"/>
    <w:rsid w:val="000452B5"/>
    <w:rsid w:val="000454B3"/>
    <w:rsid w:val="000457B7"/>
    <w:rsid w:val="00045A50"/>
    <w:rsid w:val="000460CD"/>
    <w:rsid w:val="000460FE"/>
    <w:rsid w:val="00046118"/>
    <w:rsid w:val="000461BF"/>
    <w:rsid w:val="0004626A"/>
    <w:rsid w:val="00046464"/>
    <w:rsid w:val="000464C9"/>
    <w:rsid w:val="00046841"/>
    <w:rsid w:val="00046C19"/>
    <w:rsid w:val="00047620"/>
    <w:rsid w:val="000476A5"/>
    <w:rsid w:val="000477A2"/>
    <w:rsid w:val="00047CF9"/>
    <w:rsid w:val="00047F49"/>
    <w:rsid w:val="000501B7"/>
    <w:rsid w:val="000501EC"/>
    <w:rsid w:val="0005055F"/>
    <w:rsid w:val="0005084A"/>
    <w:rsid w:val="0005089E"/>
    <w:rsid w:val="000508FE"/>
    <w:rsid w:val="00050A8C"/>
    <w:rsid w:val="00050CB1"/>
    <w:rsid w:val="000511DF"/>
    <w:rsid w:val="00051636"/>
    <w:rsid w:val="000518F2"/>
    <w:rsid w:val="00051EC2"/>
    <w:rsid w:val="00051FCD"/>
    <w:rsid w:val="00052245"/>
    <w:rsid w:val="000522EF"/>
    <w:rsid w:val="000524EA"/>
    <w:rsid w:val="000524FE"/>
    <w:rsid w:val="0005268E"/>
    <w:rsid w:val="000529DA"/>
    <w:rsid w:val="00052B3D"/>
    <w:rsid w:val="0005307B"/>
    <w:rsid w:val="0005310E"/>
    <w:rsid w:val="000532F4"/>
    <w:rsid w:val="000546DB"/>
    <w:rsid w:val="000547C4"/>
    <w:rsid w:val="00054D53"/>
    <w:rsid w:val="00054F8B"/>
    <w:rsid w:val="00054FF6"/>
    <w:rsid w:val="00055344"/>
    <w:rsid w:val="000554FA"/>
    <w:rsid w:val="000556A9"/>
    <w:rsid w:val="00055C8E"/>
    <w:rsid w:val="000566FF"/>
    <w:rsid w:val="00056B03"/>
    <w:rsid w:val="00056CAC"/>
    <w:rsid w:val="00057683"/>
    <w:rsid w:val="000578FF"/>
    <w:rsid w:val="00057B18"/>
    <w:rsid w:val="00057CA2"/>
    <w:rsid w:val="00057DCD"/>
    <w:rsid w:val="00060213"/>
    <w:rsid w:val="00060248"/>
    <w:rsid w:val="00060318"/>
    <w:rsid w:val="000604D1"/>
    <w:rsid w:val="000609E0"/>
    <w:rsid w:val="00060CF4"/>
    <w:rsid w:val="00060E0C"/>
    <w:rsid w:val="00061066"/>
    <w:rsid w:val="000610D3"/>
    <w:rsid w:val="0006113E"/>
    <w:rsid w:val="0006133B"/>
    <w:rsid w:val="0006136E"/>
    <w:rsid w:val="00061558"/>
    <w:rsid w:val="000617E6"/>
    <w:rsid w:val="00061877"/>
    <w:rsid w:val="000619AE"/>
    <w:rsid w:val="00061A4E"/>
    <w:rsid w:val="000627BA"/>
    <w:rsid w:val="00062AE5"/>
    <w:rsid w:val="00062B01"/>
    <w:rsid w:val="00063225"/>
    <w:rsid w:val="00063459"/>
    <w:rsid w:val="00063530"/>
    <w:rsid w:val="0006382A"/>
    <w:rsid w:val="0006382B"/>
    <w:rsid w:val="000638BA"/>
    <w:rsid w:val="000638DE"/>
    <w:rsid w:val="00063AE3"/>
    <w:rsid w:val="00063FFD"/>
    <w:rsid w:val="0006432D"/>
    <w:rsid w:val="000644FA"/>
    <w:rsid w:val="00064709"/>
    <w:rsid w:val="0006485B"/>
    <w:rsid w:val="00064A0D"/>
    <w:rsid w:val="00064C82"/>
    <w:rsid w:val="00064D85"/>
    <w:rsid w:val="00064E69"/>
    <w:rsid w:val="00065568"/>
    <w:rsid w:val="00065888"/>
    <w:rsid w:val="00065EAF"/>
    <w:rsid w:val="0006614F"/>
    <w:rsid w:val="00066833"/>
    <w:rsid w:val="00066B06"/>
    <w:rsid w:val="000671FF"/>
    <w:rsid w:val="0006736A"/>
    <w:rsid w:val="0006771B"/>
    <w:rsid w:val="00067A78"/>
    <w:rsid w:val="00067B4A"/>
    <w:rsid w:val="00067C5D"/>
    <w:rsid w:val="00067D3B"/>
    <w:rsid w:val="000702F1"/>
    <w:rsid w:val="000704BD"/>
    <w:rsid w:val="000704F3"/>
    <w:rsid w:val="0007050D"/>
    <w:rsid w:val="0007062D"/>
    <w:rsid w:val="00070741"/>
    <w:rsid w:val="00070814"/>
    <w:rsid w:val="000708D2"/>
    <w:rsid w:val="00070B9B"/>
    <w:rsid w:val="00070D74"/>
    <w:rsid w:val="00070DAD"/>
    <w:rsid w:val="00070DF0"/>
    <w:rsid w:val="000710AA"/>
    <w:rsid w:val="000713B9"/>
    <w:rsid w:val="00071587"/>
    <w:rsid w:val="00071C3E"/>
    <w:rsid w:val="00072368"/>
    <w:rsid w:val="000726AA"/>
    <w:rsid w:val="000728FD"/>
    <w:rsid w:val="000729D8"/>
    <w:rsid w:val="00072BA4"/>
    <w:rsid w:val="000731F6"/>
    <w:rsid w:val="00073229"/>
    <w:rsid w:val="0007323F"/>
    <w:rsid w:val="00073478"/>
    <w:rsid w:val="0007359A"/>
    <w:rsid w:val="00073684"/>
    <w:rsid w:val="00073839"/>
    <w:rsid w:val="000738B1"/>
    <w:rsid w:val="0007391E"/>
    <w:rsid w:val="0007395E"/>
    <w:rsid w:val="00073C4D"/>
    <w:rsid w:val="00073C6C"/>
    <w:rsid w:val="00073CAC"/>
    <w:rsid w:val="00073DDA"/>
    <w:rsid w:val="0007402A"/>
    <w:rsid w:val="0007410F"/>
    <w:rsid w:val="00074259"/>
    <w:rsid w:val="000744BB"/>
    <w:rsid w:val="000746DA"/>
    <w:rsid w:val="00074928"/>
    <w:rsid w:val="00074A39"/>
    <w:rsid w:val="00074E31"/>
    <w:rsid w:val="0007520C"/>
    <w:rsid w:val="00075545"/>
    <w:rsid w:val="00075599"/>
    <w:rsid w:val="000755A7"/>
    <w:rsid w:val="000755CC"/>
    <w:rsid w:val="00075708"/>
    <w:rsid w:val="0007572D"/>
    <w:rsid w:val="00075839"/>
    <w:rsid w:val="0007586D"/>
    <w:rsid w:val="00075B5B"/>
    <w:rsid w:val="00075CD3"/>
    <w:rsid w:val="00075EDA"/>
    <w:rsid w:val="00076197"/>
    <w:rsid w:val="000762E0"/>
    <w:rsid w:val="00076DF4"/>
    <w:rsid w:val="0007718C"/>
    <w:rsid w:val="00077497"/>
    <w:rsid w:val="0007769C"/>
    <w:rsid w:val="00077713"/>
    <w:rsid w:val="0007783B"/>
    <w:rsid w:val="00077B3E"/>
    <w:rsid w:val="00080113"/>
    <w:rsid w:val="000806DA"/>
    <w:rsid w:val="000810C6"/>
    <w:rsid w:val="000811BC"/>
    <w:rsid w:val="00081401"/>
    <w:rsid w:val="000815C6"/>
    <w:rsid w:val="00081738"/>
    <w:rsid w:val="00081831"/>
    <w:rsid w:val="00081BDA"/>
    <w:rsid w:val="00081E5D"/>
    <w:rsid w:val="00081EE0"/>
    <w:rsid w:val="00081F00"/>
    <w:rsid w:val="00081F5A"/>
    <w:rsid w:val="000820A9"/>
    <w:rsid w:val="000821C5"/>
    <w:rsid w:val="000821EE"/>
    <w:rsid w:val="00082497"/>
    <w:rsid w:val="00082863"/>
    <w:rsid w:val="00082A54"/>
    <w:rsid w:val="00082B70"/>
    <w:rsid w:val="00082E35"/>
    <w:rsid w:val="000831B9"/>
    <w:rsid w:val="000832E1"/>
    <w:rsid w:val="0008330C"/>
    <w:rsid w:val="000838BB"/>
    <w:rsid w:val="00083976"/>
    <w:rsid w:val="00083A5B"/>
    <w:rsid w:val="00083AD7"/>
    <w:rsid w:val="00084235"/>
    <w:rsid w:val="00084337"/>
    <w:rsid w:val="000843A2"/>
    <w:rsid w:val="0008475D"/>
    <w:rsid w:val="000848B0"/>
    <w:rsid w:val="00084C42"/>
    <w:rsid w:val="00084CCB"/>
    <w:rsid w:val="00084E26"/>
    <w:rsid w:val="00084F7D"/>
    <w:rsid w:val="00085119"/>
    <w:rsid w:val="000851A4"/>
    <w:rsid w:val="000851CC"/>
    <w:rsid w:val="00085209"/>
    <w:rsid w:val="0008535E"/>
    <w:rsid w:val="0008591A"/>
    <w:rsid w:val="00085A58"/>
    <w:rsid w:val="00085E7A"/>
    <w:rsid w:val="00085F5E"/>
    <w:rsid w:val="00086098"/>
    <w:rsid w:val="00086277"/>
    <w:rsid w:val="00086378"/>
    <w:rsid w:val="00086741"/>
    <w:rsid w:val="0008676D"/>
    <w:rsid w:val="00086AC0"/>
    <w:rsid w:val="00086C04"/>
    <w:rsid w:val="000872C9"/>
    <w:rsid w:val="000878F6"/>
    <w:rsid w:val="00087B73"/>
    <w:rsid w:val="00087BBC"/>
    <w:rsid w:val="00087C9D"/>
    <w:rsid w:val="00087CCA"/>
    <w:rsid w:val="00087D81"/>
    <w:rsid w:val="00090191"/>
    <w:rsid w:val="0009023F"/>
    <w:rsid w:val="000902A1"/>
    <w:rsid w:val="00090309"/>
    <w:rsid w:val="000904AF"/>
    <w:rsid w:val="000905AD"/>
    <w:rsid w:val="00090645"/>
    <w:rsid w:val="000907BB"/>
    <w:rsid w:val="0009086F"/>
    <w:rsid w:val="00090AA9"/>
    <w:rsid w:val="00090D9E"/>
    <w:rsid w:val="00091567"/>
    <w:rsid w:val="000918A1"/>
    <w:rsid w:val="00091B02"/>
    <w:rsid w:val="00091C0F"/>
    <w:rsid w:val="00091E36"/>
    <w:rsid w:val="00092141"/>
    <w:rsid w:val="00092637"/>
    <w:rsid w:val="00092945"/>
    <w:rsid w:val="00092A54"/>
    <w:rsid w:val="00092DB3"/>
    <w:rsid w:val="00092F67"/>
    <w:rsid w:val="00092FBF"/>
    <w:rsid w:val="00092FD9"/>
    <w:rsid w:val="00093318"/>
    <w:rsid w:val="0009357B"/>
    <w:rsid w:val="000936DE"/>
    <w:rsid w:val="00093730"/>
    <w:rsid w:val="00094167"/>
    <w:rsid w:val="00094403"/>
    <w:rsid w:val="000948EC"/>
    <w:rsid w:val="00094B95"/>
    <w:rsid w:val="00094D5E"/>
    <w:rsid w:val="0009511F"/>
    <w:rsid w:val="0009553E"/>
    <w:rsid w:val="00095801"/>
    <w:rsid w:val="00095DDD"/>
    <w:rsid w:val="0009613D"/>
    <w:rsid w:val="00096216"/>
    <w:rsid w:val="000963C5"/>
    <w:rsid w:val="00096662"/>
    <w:rsid w:val="000967F6"/>
    <w:rsid w:val="00096B26"/>
    <w:rsid w:val="00096F6D"/>
    <w:rsid w:val="000971B2"/>
    <w:rsid w:val="0009736E"/>
    <w:rsid w:val="0009745D"/>
    <w:rsid w:val="000974D2"/>
    <w:rsid w:val="000975B9"/>
    <w:rsid w:val="00097717"/>
    <w:rsid w:val="00097803"/>
    <w:rsid w:val="00097B27"/>
    <w:rsid w:val="00097EFF"/>
    <w:rsid w:val="000A03FB"/>
    <w:rsid w:val="000A0530"/>
    <w:rsid w:val="000A0583"/>
    <w:rsid w:val="000A0E8A"/>
    <w:rsid w:val="000A0F37"/>
    <w:rsid w:val="000A12DB"/>
    <w:rsid w:val="000A1CBB"/>
    <w:rsid w:val="000A1D11"/>
    <w:rsid w:val="000A1E8B"/>
    <w:rsid w:val="000A1EB8"/>
    <w:rsid w:val="000A1FC8"/>
    <w:rsid w:val="000A2092"/>
    <w:rsid w:val="000A20C5"/>
    <w:rsid w:val="000A21CA"/>
    <w:rsid w:val="000A21FB"/>
    <w:rsid w:val="000A261A"/>
    <w:rsid w:val="000A265F"/>
    <w:rsid w:val="000A26C8"/>
    <w:rsid w:val="000A2A7D"/>
    <w:rsid w:val="000A2CE5"/>
    <w:rsid w:val="000A2F74"/>
    <w:rsid w:val="000A3129"/>
    <w:rsid w:val="000A37B5"/>
    <w:rsid w:val="000A39FE"/>
    <w:rsid w:val="000A3BF1"/>
    <w:rsid w:val="000A3DE1"/>
    <w:rsid w:val="000A404C"/>
    <w:rsid w:val="000A4354"/>
    <w:rsid w:val="000A4406"/>
    <w:rsid w:val="000A4442"/>
    <w:rsid w:val="000A45CE"/>
    <w:rsid w:val="000A47B2"/>
    <w:rsid w:val="000A47B6"/>
    <w:rsid w:val="000A48BF"/>
    <w:rsid w:val="000A4E65"/>
    <w:rsid w:val="000A4FF6"/>
    <w:rsid w:val="000A5066"/>
    <w:rsid w:val="000A50B3"/>
    <w:rsid w:val="000A63F9"/>
    <w:rsid w:val="000A64A5"/>
    <w:rsid w:val="000A65C9"/>
    <w:rsid w:val="000A65D6"/>
    <w:rsid w:val="000A6A2E"/>
    <w:rsid w:val="000A6A46"/>
    <w:rsid w:val="000A6B74"/>
    <w:rsid w:val="000A6F08"/>
    <w:rsid w:val="000A72B0"/>
    <w:rsid w:val="000A7B2E"/>
    <w:rsid w:val="000A7DFB"/>
    <w:rsid w:val="000B01B7"/>
    <w:rsid w:val="000B01D7"/>
    <w:rsid w:val="000B0759"/>
    <w:rsid w:val="000B07A4"/>
    <w:rsid w:val="000B07ED"/>
    <w:rsid w:val="000B0A0F"/>
    <w:rsid w:val="000B0E3A"/>
    <w:rsid w:val="000B0E84"/>
    <w:rsid w:val="000B1508"/>
    <w:rsid w:val="000B1918"/>
    <w:rsid w:val="000B191A"/>
    <w:rsid w:val="000B199B"/>
    <w:rsid w:val="000B19E9"/>
    <w:rsid w:val="000B1AE1"/>
    <w:rsid w:val="000B1CA1"/>
    <w:rsid w:val="000B1D5F"/>
    <w:rsid w:val="000B1E25"/>
    <w:rsid w:val="000B2365"/>
    <w:rsid w:val="000B27B4"/>
    <w:rsid w:val="000B28DC"/>
    <w:rsid w:val="000B2A07"/>
    <w:rsid w:val="000B37CD"/>
    <w:rsid w:val="000B399D"/>
    <w:rsid w:val="000B39F4"/>
    <w:rsid w:val="000B3A55"/>
    <w:rsid w:val="000B3AC7"/>
    <w:rsid w:val="000B3F17"/>
    <w:rsid w:val="000B3FB6"/>
    <w:rsid w:val="000B3FE7"/>
    <w:rsid w:val="000B40DE"/>
    <w:rsid w:val="000B418E"/>
    <w:rsid w:val="000B4A80"/>
    <w:rsid w:val="000B4E0E"/>
    <w:rsid w:val="000B53B3"/>
    <w:rsid w:val="000B58F6"/>
    <w:rsid w:val="000B5CEE"/>
    <w:rsid w:val="000B5DDC"/>
    <w:rsid w:val="000B637C"/>
    <w:rsid w:val="000B655E"/>
    <w:rsid w:val="000B655F"/>
    <w:rsid w:val="000B6670"/>
    <w:rsid w:val="000B66EC"/>
    <w:rsid w:val="000B67FD"/>
    <w:rsid w:val="000B6908"/>
    <w:rsid w:val="000B6A3F"/>
    <w:rsid w:val="000B6CF9"/>
    <w:rsid w:val="000B6E60"/>
    <w:rsid w:val="000B731A"/>
    <w:rsid w:val="000B7323"/>
    <w:rsid w:val="000B752B"/>
    <w:rsid w:val="000B793F"/>
    <w:rsid w:val="000B7960"/>
    <w:rsid w:val="000B7E12"/>
    <w:rsid w:val="000B7FAC"/>
    <w:rsid w:val="000B7FBB"/>
    <w:rsid w:val="000C058B"/>
    <w:rsid w:val="000C05FC"/>
    <w:rsid w:val="000C06B5"/>
    <w:rsid w:val="000C0743"/>
    <w:rsid w:val="000C082C"/>
    <w:rsid w:val="000C094B"/>
    <w:rsid w:val="000C0D75"/>
    <w:rsid w:val="000C0D9F"/>
    <w:rsid w:val="000C0DF6"/>
    <w:rsid w:val="000C1207"/>
    <w:rsid w:val="000C1312"/>
    <w:rsid w:val="000C13A6"/>
    <w:rsid w:val="000C153C"/>
    <w:rsid w:val="000C1540"/>
    <w:rsid w:val="000C1546"/>
    <w:rsid w:val="000C195A"/>
    <w:rsid w:val="000C1F9D"/>
    <w:rsid w:val="000C2073"/>
    <w:rsid w:val="000C211C"/>
    <w:rsid w:val="000C24F6"/>
    <w:rsid w:val="000C29BD"/>
    <w:rsid w:val="000C306B"/>
    <w:rsid w:val="000C30A8"/>
    <w:rsid w:val="000C30F2"/>
    <w:rsid w:val="000C31F2"/>
    <w:rsid w:val="000C3B39"/>
    <w:rsid w:val="000C3D33"/>
    <w:rsid w:val="000C3F23"/>
    <w:rsid w:val="000C4018"/>
    <w:rsid w:val="000C40F3"/>
    <w:rsid w:val="000C4408"/>
    <w:rsid w:val="000C44E8"/>
    <w:rsid w:val="000C46C2"/>
    <w:rsid w:val="000C4765"/>
    <w:rsid w:val="000C47EA"/>
    <w:rsid w:val="000C49AB"/>
    <w:rsid w:val="000C4D52"/>
    <w:rsid w:val="000C4F51"/>
    <w:rsid w:val="000C53A7"/>
    <w:rsid w:val="000C53AE"/>
    <w:rsid w:val="000C53ED"/>
    <w:rsid w:val="000C56A1"/>
    <w:rsid w:val="000C5762"/>
    <w:rsid w:val="000C5817"/>
    <w:rsid w:val="000C5B70"/>
    <w:rsid w:val="000C5DA4"/>
    <w:rsid w:val="000C6797"/>
    <w:rsid w:val="000C67D3"/>
    <w:rsid w:val="000C68AB"/>
    <w:rsid w:val="000C6969"/>
    <w:rsid w:val="000C6C05"/>
    <w:rsid w:val="000C6E8B"/>
    <w:rsid w:val="000C6EC0"/>
    <w:rsid w:val="000C74ED"/>
    <w:rsid w:val="000C7520"/>
    <w:rsid w:val="000C7A69"/>
    <w:rsid w:val="000C7C3E"/>
    <w:rsid w:val="000C7E72"/>
    <w:rsid w:val="000C7EF5"/>
    <w:rsid w:val="000D00B1"/>
    <w:rsid w:val="000D016E"/>
    <w:rsid w:val="000D05CE"/>
    <w:rsid w:val="000D07E9"/>
    <w:rsid w:val="000D08C6"/>
    <w:rsid w:val="000D092C"/>
    <w:rsid w:val="000D0E73"/>
    <w:rsid w:val="000D105A"/>
    <w:rsid w:val="000D110B"/>
    <w:rsid w:val="000D1446"/>
    <w:rsid w:val="000D1478"/>
    <w:rsid w:val="000D1542"/>
    <w:rsid w:val="000D15AC"/>
    <w:rsid w:val="000D19CC"/>
    <w:rsid w:val="000D1B15"/>
    <w:rsid w:val="000D1B57"/>
    <w:rsid w:val="000D1BDC"/>
    <w:rsid w:val="000D1EA6"/>
    <w:rsid w:val="000D1F05"/>
    <w:rsid w:val="000D1F43"/>
    <w:rsid w:val="000D1FE0"/>
    <w:rsid w:val="000D2181"/>
    <w:rsid w:val="000D226A"/>
    <w:rsid w:val="000D2431"/>
    <w:rsid w:val="000D25A0"/>
    <w:rsid w:val="000D2654"/>
    <w:rsid w:val="000D2763"/>
    <w:rsid w:val="000D2ACA"/>
    <w:rsid w:val="000D2ACE"/>
    <w:rsid w:val="000D2B47"/>
    <w:rsid w:val="000D2C0A"/>
    <w:rsid w:val="000D2D78"/>
    <w:rsid w:val="000D325A"/>
    <w:rsid w:val="000D334B"/>
    <w:rsid w:val="000D36CB"/>
    <w:rsid w:val="000D3A81"/>
    <w:rsid w:val="000D3D43"/>
    <w:rsid w:val="000D3D7A"/>
    <w:rsid w:val="000D3DE9"/>
    <w:rsid w:val="000D430D"/>
    <w:rsid w:val="000D44F0"/>
    <w:rsid w:val="000D4627"/>
    <w:rsid w:val="000D46BB"/>
    <w:rsid w:val="000D48ED"/>
    <w:rsid w:val="000D4E2D"/>
    <w:rsid w:val="000D4E8A"/>
    <w:rsid w:val="000D5212"/>
    <w:rsid w:val="000D565B"/>
    <w:rsid w:val="000D5789"/>
    <w:rsid w:val="000D5A4D"/>
    <w:rsid w:val="000D5DC9"/>
    <w:rsid w:val="000D5E57"/>
    <w:rsid w:val="000D6116"/>
    <w:rsid w:val="000D6489"/>
    <w:rsid w:val="000D6659"/>
    <w:rsid w:val="000D675C"/>
    <w:rsid w:val="000D6AEC"/>
    <w:rsid w:val="000D6AEE"/>
    <w:rsid w:val="000D6B65"/>
    <w:rsid w:val="000D6DA3"/>
    <w:rsid w:val="000D6E06"/>
    <w:rsid w:val="000D6E5B"/>
    <w:rsid w:val="000D745C"/>
    <w:rsid w:val="000D75A0"/>
    <w:rsid w:val="000D7687"/>
    <w:rsid w:val="000D79E8"/>
    <w:rsid w:val="000D7B80"/>
    <w:rsid w:val="000D7CBA"/>
    <w:rsid w:val="000E0132"/>
    <w:rsid w:val="000E01AF"/>
    <w:rsid w:val="000E0253"/>
    <w:rsid w:val="000E02BF"/>
    <w:rsid w:val="000E0386"/>
    <w:rsid w:val="000E080D"/>
    <w:rsid w:val="000E0822"/>
    <w:rsid w:val="000E09F2"/>
    <w:rsid w:val="000E0DDF"/>
    <w:rsid w:val="000E0FBF"/>
    <w:rsid w:val="000E0FF3"/>
    <w:rsid w:val="000E0FFE"/>
    <w:rsid w:val="000E10DF"/>
    <w:rsid w:val="000E1392"/>
    <w:rsid w:val="000E13E4"/>
    <w:rsid w:val="000E1823"/>
    <w:rsid w:val="000E1B07"/>
    <w:rsid w:val="000E1C9F"/>
    <w:rsid w:val="000E1D61"/>
    <w:rsid w:val="000E21E1"/>
    <w:rsid w:val="000E225E"/>
    <w:rsid w:val="000E232C"/>
    <w:rsid w:val="000E24AE"/>
    <w:rsid w:val="000E27FD"/>
    <w:rsid w:val="000E2B48"/>
    <w:rsid w:val="000E2EBE"/>
    <w:rsid w:val="000E2EF5"/>
    <w:rsid w:val="000E3152"/>
    <w:rsid w:val="000E334F"/>
    <w:rsid w:val="000E33D4"/>
    <w:rsid w:val="000E3495"/>
    <w:rsid w:val="000E3662"/>
    <w:rsid w:val="000E3773"/>
    <w:rsid w:val="000E3864"/>
    <w:rsid w:val="000E3D06"/>
    <w:rsid w:val="000E3DDB"/>
    <w:rsid w:val="000E4307"/>
    <w:rsid w:val="000E44D3"/>
    <w:rsid w:val="000E4593"/>
    <w:rsid w:val="000E4698"/>
    <w:rsid w:val="000E49FC"/>
    <w:rsid w:val="000E4B6C"/>
    <w:rsid w:val="000E4EB0"/>
    <w:rsid w:val="000E4F51"/>
    <w:rsid w:val="000E5435"/>
    <w:rsid w:val="000E5700"/>
    <w:rsid w:val="000E5725"/>
    <w:rsid w:val="000E57AD"/>
    <w:rsid w:val="000E59B7"/>
    <w:rsid w:val="000E5BF0"/>
    <w:rsid w:val="000E5CD0"/>
    <w:rsid w:val="000E5CE2"/>
    <w:rsid w:val="000E5DF4"/>
    <w:rsid w:val="000E604F"/>
    <w:rsid w:val="000E60A3"/>
    <w:rsid w:val="000E60D3"/>
    <w:rsid w:val="000E6111"/>
    <w:rsid w:val="000E61C0"/>
    <w:rsid w:val="000E62CC"/>
    <w:rsid w:val="000E6835"/>
    <w:rsid w:val="000E6C71"/>
    <w:rsid w:val="000E6D0C"/>
    <w:rsid w:val="000E6FC3"/>
    <w:rsid w:val="000E75E7"/>
    <w:rsid w:val="000E7725"/>
    <w:rsid w:val="000E773F"/>
    <w:rsid w:val="000E79FE"/>
    <w:rsid w:val="000E7D97"/>
    <w:rsid w:val="000E7E5F"/>
    <w:rsid w:val="000E7FCB"/>
    <w:rsid w:val="000F0141"/>
    <w:rsid w:val="000F0216"/>
    <w:rsid w:val="000F0BC6"/>
    <w:rsid w:val="000F12A9"/>
    <w:rsid w:val="000F12DB"/>
    <w:rsid w:val="000F1968"/>
    <w:rsid w:val="000F1CB7"/>
    <w:rsid w:val="000F1DE9"/>
    <w:rsid w:val="000F2016"/>
    <w:rsid w:val="000F21C0"/>
    <w:rsid w:val="000F265D"/>
    <w:rsid w:val="000F26B1"/>
    <w:rsid w:val="000F30D2"/>
    <w:rsid w:val="000F3101"/>
    <w:rsid w:val="000F3270"/>
    <w:rsid w:val="000F327D"/>
    <w:rsid w:val="000F32E1"/>
    <w:rsid w:val="000F342C"/>
    <w:rsid w:val="000F3A63"/>
    <w:rsid w:val="000F3C8D"/>
    <w:rsid w:val="000F3D13"/>
    <w:rsid w:val="000F4008"/>
    <w:rsid w:val="000F4054"/>
    <w:rsid w:val="000F41F4"/>
    <w:rsid w:val="000F4309"/>
    <w:rsid w:val="000F44A9"/>
    <w:rsid w:val="000F44F4"/>
    <w:rsid w:val="000F45D6"/>
    <w:rsid w:val="000F469F"/>
    <w:rsid w:val="000F46E8"/>
    <w:rsid w:val="000F481A"/>
    <w:rsid w:val="000F489D"/>
    <w:rsid w:val="000F4AF0"/>
    <w:rsid w:val="000F4B01"/>
    <w:rsid w:val="000F4C6D"/>
    <w:rsid w:val="000F4C82"/>
    <w:rsid w:val="000F4DC8"/>
    <w:rsid w:val="000F506C"/>
    <w:rsid w:val="000F5447"/>
    <w:rsid w:val="000F572A"/>
    <w:rsid w:val="000F5961"/>
    <w:rsid w:val="000F5B3F"/>
    <w:rsid w:val="000F5E8F"/>
    <w:rsid w:val="000F5FE3"/>
    <w:rsid w:val="000F63E3"/>
    <w:rsid w:val="000F65D3"/>
    <w:rsid w:val="000F681E"/>
    <w:rsid w:val="000F6C25"/>
    <w:rsid w:val="000F6D59"/>
    <w:rsid w:val="000F6D72"/>
    <w:rsid w:val="000F6E2B"/>
    <w:rsid w:val="000F7497"/>
    <w:rsid w:val="000F76FC"/>
    <w:rsid w:val="000F7FC4"/>
    <w:rsid w:val="0010012A"/>
    <w:rsid w:val="00100167"/>
    <w:rsid w:val="001003C9"/>
    <w:rsid w:val="00100530"/>
    <w:rsid w:val="0010059D"/>
    <w:rsid w:val="001005F0"/>
    <w:rsid w:val="00100728"/>
    <w:rsid w:val="001008F8"/>
    <w:rsid w:val="00100D61"/>
    <w:rsid w:val="00101003"/>
    <w:rsid w:val="0010101C"/>
    <w:rsid w:val="00101261"/>
    <w:rsid w:val="00101308"/>
    <w:rsid w:val="0010175C"/>
    <w:rsid w:val="001017E0"/>
    <w:rsid w:val="001018AF"/>
    <w:rsid w:val="00101B2E"/>
    <w:rsid w:val="00101CB1"/>
    <w:rsid w:val="00101D08"/>
    <w:rsid w:val="00102097"/>
    <w:rsid w:val="001020BC"/>
    <w:rsid w:val="001020F9"/>
    <w:rsid w:val="00102616"/>
    <w:rsid w:val="001029FE"/>
    <w:rsid w:val="00102BAC"/>
    <w:rsid w:val="00103524"/>
    <w:rsid w:val="00103562"/>
    <w:rsid w:val="001038AB"/>
    <w:rsid w:val="0010392C"/>
    <w:rsid w:val="00103BF6"/>
    <w:rsid w:val="00103E94"/>
    <w:rsid w:val="00104025"/>
    <w:rsid w:val="001043A7"/>
    <w:rsid w:val="001043C4"/>
    <w:rsid w:val="00104517"/>
    <w:rsid w:val="001045E6"/>
    <w:rsid w:val="00104774"/>
    <w:rsid w:val="00105508"/>
    <w:rsid w:val="00105580"/>
    <w:rsid w:val="00105678"/>
    <w:rsid w:val="001056BA"/>
    <w:rsid w:val="001058A6"/>
    <w:rsid w:val="0010598E"/>
    <w:rsid w:val="00105A8A"/>
    <w:rsid w:val="00105BC4"/>
    <w:rsid w:val="00105EFB"/>
    <w:rsid w:val="00105FF2"/>
    <w:rsid w:val="001061B5"/>
    <w:rsid w:val="0010667D"/>
    <w:rsid w:val="0010671D"/>
    <w:rsid w:val="0010692D"/>
    <w:rsid w:val="00106ECA"/>
    <w:rsid w:val="00106F8C"/>
    <w:rsid w:val="00106FAA"/>
    <w:rsid w:val="00107124"/>
    <w:rsid w:val="0010749C"/>
    <w:rsid w:val="00107D5B"/>
    <w:rsid w:val="00107D94"/>
    <w:rsid w:val="0011007D"/>
    <w:rsid w:val="0011028E"/>
    <w:rsid w:val="00110343"/>
    <w:rsid w:val="00110422"/>
    <w:rsid w:val="0011044D"/>
    <w:rsid w:val="001107AE"/>
    <w:rsid w:val="00110924"/>
    <w:rsid w:val="0011095C"/>
    <w:rsid w:val="001109A2"/>
    <w:rsid w:val="00110A4A"/>
    <w:rsid w:val="00111053"/>
    <w:rsid w:val="00111097"/>
    <w:rsid w:val="001110BE"/>
    <w:rsid w:val="0011162E"/>
    <w:rsid w:val="001116E3"/>
    <w:rsid w:val="00111977"/>
    <w:rsid w:val="001119ED"/>
    <w:rsid w:val="00111BFF"/>
    <w:rsid w:val="00111FF4"/>
    <w:rsid w:val="00112364"/>
    <w:rsid w:val="00112A81"/>
    <w:rsid w:val="00112AF0"/>
    <w:rsid w:val="00112E8B"/>
    <w:rsid w:val="00112EA5"/>
    <w:rsid w:val="0011308D"/>
    <w:rsid w:val="00113270"/>
    <w:rsid w:val="00113338"/>
    <w:rsid w:val="00113501"/>
    <w:rsid w:val="00113659"/>
    <w:rsid w:val="00113790"/>
    <w:rsid w:val="00113C0F"/>
    <w:rsid w:val="001146DC"/>
    <w:rsid w:val="00114971"/>
    <w:rsid w:val="00114C2D"/>
    <w:rsid w:val="001150C1"/>
    <w:rsid w:val="001158A0"/>
    <w:rsid w:val="00115A03"/>
    <w:rsid w:val="00115BB3"/>
    <w:rsid w:val="00115CA7"/>
    <w:rsid w:val="00115FF0"/>
    <w:rsid w:val="001160F2"/>
    <w:rsid w:val="00116255"/>
    <w:rsid w:val="00116499"/>
    <w:rsid w:val="0011654C"/>
    <w:rsid w:val="001168A1"/>
    <w:rsid w:val="00116A05"/>
    <w:rsid w:val="00116C3B"/>
    <w:rsid w:val="00116CE0"/>
    <w:rsid w:val="00116E2C"/>
    <w:rsid w:val="00117299"/>
    <w:rsid w:val="001172BB"/>
    <w:rsid w:val="0011750D"/>
    <w:rsid w:val="00117AD8"/>
    <w:rsid w:val="00117B37"/>
    <w:rsid w:val="00117BD6"/>
    <w:rsid w:val="00117BF1"/>
    <w:rsid w:val="00117D93"/>
    <w:rsid w:val="00117EFA"/>
    <w:rsid w:val="00117FF0"/>
    <w:rsid w:val="001202A9"/>
    <w:rsid w:val="00120359"/>
    <w:rsid w:val="00120379"/>
    <w:rsid w:val="00120A46"/>
    <w:rsid w:val="00120BFB"/>
    <w:rsid w:val="00121046"/>
    <w:rsid w:val="001215BC"/>
    <w:rsid w:val="00121875"/>
    <w:rsid w:val="00122215"/>
    <w:rsid w:val="00122398"/>
    <w:rsid w:val="00122856"/>
    <w:rsid w:val="00122984"/>
    <w:rsid w:val="00122D92"/>
    <w:rsid w:val="00122EF4"/>
    <w:rsid w:val="00122EF7"/>
    <w:rsid w:val="00122F10"/>
    <w:rsid w:val="001231C6"/>
    <w:rsid w:val="001234FC"/>
    <w:rsid w:val="00123532"/>
    <w:rsid w:val="001235DD"/>
    <w:rsid w:val="0012365A"/>
    <w:rsid w:val="001236D2"/>
    <w:rsid w:val="00123CC5"/>
    <w:rsid w:val="00123FA0"/>
    <w:rsid w:val="00124291"/>
    <w:rsid w:val="0012454E"/>
    <w:rsid w:val="001247F1"/>
    <w:rsid w:val="00124A8F"/>
    <w:rsid w:val="00124AF8"/>
    <w:rsid w:val="00124B0F"/>
    <w:rsid w:val="00124F1F"/>
    <w:rsid w:val="00125334"/>
    <w:rsid w:val="0012549C"/>
    <w:rsid w:val="0012562A"/>
    <w:rsid w:val="00125809"/>
    <w:rsid w:val="00125B6E"/>
    <w:rsid w:val="0012617B"/>
    <w:rsid w:val="00126BA3"/>
    <w:rsid w:val="00126E18"/>
    <w:rsid w:val="00127063"/>
    <w:rsid w:val="001272D6"/>
    <w:rsid w:val="00127418"/>
    <w:rsid w:val="00127449"/>
    <w:rsid w:val="0012758E"/>
    <w:rsid w:val="001276C1"/>
    <w:rsid w:val="001278D4"/>
    <w:rsid w:val="00127A17"/>
    <w:rsid w:val="00127AB5"/>
    <w:rsid w:val="00127DF5"/>
    <w:rsid w:val="00130301"/>
    <w:rsid w:val="001305DE"/>
    <w:rsid w:val="00130CEF"/>
    <w:rsid w:val="00130DD5"/>
    <w:rsid w:val="00130DE9"/>
    <w:rsid w:val="0013103C"/>
    <w:rsid w:val="001310AD"/>
    <w:rsid w:val="001312ED"/>
    <w:rsid w:val="00131515"/>
    <w:rsid w:val="00131662"/>
    <w:rsid w:val="00131977"/>
    <w:rsid w:val="00131C3A"/>
    <w:rsid w:val="001322E3"/>
    <w:rsid w:val="00132569"/>
    <w:rsid w:val="00132E83"/>
    <w:rsid w:val="00132E91"/>
    <w:rsid w:val="00132F7A"/>
    <w:rsid w:val="001331FD"/>
    <w:rsid w:val="0013329E"/>
    <w:rsid w:val="001334BF"/>
    <w:rsid w:val="00133D57"/>
    <w:rsid w:val="00133FDE"/>
    <w:rsid w:val="00133FEB"/>
    <w:rsid w:val="001341E4"/>
    <w:rsid w:val="00134258"/>
    <w:rsid w:val="001342E7"/>
    <w:rsid w:val="001343EA"/>
    <w:rsid w:val="00134541"/>
    <w:rsid w:val="001345D2"/>
    <w:rsid w:val="001345D5"/>
    <w:rsid w:val="0013499C"/>
    <w:rsid w:val="00134C43"/>
    <w:rsid w:val="00134D84"/>
    <w:rsid w:val="00135154"/>
    <w:rsid w:val="001351BA"/>
    <w:rsid w:val="001351F8"/>
    <w:rsid w:val="001354CA"/>
    <w:rsid w:val="0013555D"/>
    <w:rsid w:val="0013579F"/>
    <w:rsid w:val="0013588E"/>
    <w:rsid w:val="001359EF"/>
    <w:rsid w:val="00135A2C"/>
    <w:rsid w:val="00135A4A"/>
    <w:rsid w:val="00135B1D"/>
    <w:rsid w:val="00135DA6"/>
    <w:rsid w:val="00135F2C"/>
    <w:rsid w:val="00135F42"/>
    <w:rsid w:val="00136092"/>
    <w:rsid w:val="00136333"/>
    <w:rsid w:val="00136341"/>
    <w:rsid w:val="00136560"/>
    <w:rsid w:val="00136676"/>
    <w:rsid w:val="00136833"/>
    <w:rsid w:val="001369A3"/>
    <w:rsid w:val="00136A88"/>
    <w:rsid w:val="00136C29"/>
    <w:rsid w:val="00136C2D"/>
    <w:rsid w:val="00136D7B"/>
    <w:rsid w:val="00136F5B"/>
    <w:rsid w:val="0013706B"/>
    <w:rsid w:val="00137346"/>
    <w:rsid w:val="001374BC"/>
    <w:rsid w:val="001376E0"/>
    <w:rsid w:val="00137883"/>
    <w:rsid w:val="00137965"/>
    <w:rsid w:val="00137BB8"/>
    <w:rsid w:val="00137C15"/>
    <w:rsid w:val="00137F90"/>
    <w:rsid w:val="00137F9E"/>
    <w:rsid w:val="00140064"/>
    <w:rsid w:val="0014068F"/>
    <w:rsid w:val="001406D3"/>
    <w:rsid w:val="001406D9"/>
    <w:rsid w:val="0014085A"/>
    <w:rsid w:val="00140C7F"/>
    <w:rsid w:val="00140CAE"/>
    <w:rsid w:val="00140E70"/>
    <w:rsid w:val="00141181"/>
    <w:rsid w:val="0014127F"/>
    <w:rsid w:val="001412FC"/>
    <w:rsid w:val="00141492"/>
    <w:rsid w:val="001414D3"/>
    <w:rsid w:val="00141521"/>
    <w:rsid w:val="00141525"/>
    <w:rsid w:val="001415E4"/>
    <w:rsid w:val="00141708"/>
    <w:rsid w:val="00141836"/>
    <w:rsid w:val="00141962"/>
    <w:rsid w:val="00141BE3"/>
    <w:rsid w:val="00142190"/>
    <w:rsid w:val="001424CC"/>
    <w:rsid w:val="001426C5"/>
    <w:rsid w:val="0014278F"/>
    <w:rsid w:val="001427E9"/>
    <w:rsid w:val="00143042"/>
    <w:rsid w:val="00143547"/>
    <w:rsid w:val="0014357F"/>
    <w:rsid w:val="00143763"/>
    <w:rsid w:val="00143934"/>
    <w:rsid w:val="00143B70"/>
    <w:rsid w:val="00143F56"/>
    <w:rsid w:val="00143FB4"/>
    <w:rsid w:val="001441D3"/>
    <w:rsid w:val="00144239"/>
    <w:rsid w:val="00144679"/>
    <w:rsid w:val="00144898"/>
    <w:rsid w:val="00144970"/>
    <w:rsid w:val="00144EF1"/>
    <w:rsid w:val="00144FB0"/>
    <w:rsid w:val="001454F8"/>
    <w:rsid w:val="00145637"/>
    <w:rsid w:val="0014579D"/>
    <w:rsid w:val="00145878"/>
    <w:rsid w:val="001458BD"/>
    <w:rsid w:val="00145A0F"/>
    <w:rsid w:val="00145AFA"/>
    <w:rsid w:val="00145C5F"/>
    <w:rsid w:val="00145EDB"/>
    <w:rsid w:val="00146028"/>
    <w:rsid w:val="0014653F"/>
    <w:rsid w:val="00146C90"/>
    <w:rsid w:val="00146E59"/>
    <w:rsid w:val="0014703B"/>
    <w:rsid w:val="001474CA"/>
    <w:rsid w:val="00147925"/>
    <w:rsid w:val="0014799B"/>
    <w:rsid w:val="00147C26"/>
    <w:rsid w:val="00147C9A"/>
    <w:rsid w:val="0015008D"/>
    <w:rsid w:val="001501BB"/>
    <w:rsid w:val="0015038F"/>
    <w:rsid w:val="001503EA"/>
    <w:rsid w:val="001505AA"/>
    <w:rsid w:val="00150698"/>
    <w:rsid w:val="00150867"/>
    <w:rsid w:val="00150917"/>
    <w:rsid w:val="00150B55"/>
    <w:rsid w:val="00150B8D"/>
    <w:rsid w:val="00151055"/>
    <w:rsid w:val="0015106D"/>
    <w:rsid w:val="00151523"/>
    <w:rsid w:val="0015179F"/>
    <w:rsid w:val="00151DD9"/>
    <w:rsid w:val="00151F72"/>
    <w:rsid w:val="00152886"/>
    <w:rsid w:val="001528AC"/>
    <w:rsid w:val="00152A6E"/>
    <w:rsid w:val="00152B89"/>
    <w:rsid w:val="00152DBC"/>
    <w:rsid w:val="00152E14"/>
    <w:rsid w:val="001533D5"/>
    <w:rsid w:val="00153AED"/>
    <w:rsid w:val="00153C2E"/>
    <w:rsid w:val="00153C97"/>
    <w:rsid w:val="00153DE4"/>
    <w:rsid w:val="00153E10"/>
    <w:rsid w:val="00153FE5"/>
    <w:rsid w:val="00154002"/>
    <w:rsid w:val="001540D5"/>
    <w:rsid w:val="0015418F"/>
    <w:rsid w:val="0015426F"/>
    <w:rsid w:val="001542E5"/>
    <w:rsid w:val="00154361"/>
    <w:rsid w:val="001546AA"/>
    <w:rsid w:val="00154790"/>
    <w:rsid w:val="00154961"/>
    <w:rsid w:val="00154E8D"/>
    <w:rsid w:val="00154FF3"/>
    <w:rsid w:val="001551D4"/>
    <w:rsid w:val="00155253"/>
    <w:rsid w:val="0015526E"/>
    <w:rsid w:val="0015558B"/>
    <w:rsid w:val="001555A1"/>
    <w:rsid w:val="00155687"/>
    <w:rsid w:val="00155A09"/>
    <w:rsid w:val="00155AF7"/>
    <w:rsid w:val="00155C2A"/>
    <w:rsid w:val="00155C4D"/>
    <w:rsid w:val="00155E19"/>
    <w:rsid w:val="00156094"/>
    <w:rsid w:val="00156375"/>
    <w:rsid w:val="00156432"/>
    <w:rsid w:val="001564BA"/>
    <w:rsid w:val="001565CB"/>
    <w:rsid w:val="00156653"/>
    <w:rsid w:val="001567E5"/>
    <w:rsid w:val="00156E3B"/>
    <w:rsid w:val="0015703A"/>
    <w:rsid w:val="001573E7"/>
    <w:rsid w:val="00157634"/>
    <w:rsid w:val="00157665"/>
    <w:rsid w:val="001577E5"/>
    <w:rsid w:val="00157AA8"/>
    <w:rsid w:val="00157BC7"/>
    <w:rsid w:val="00157C46"/>
    <w:rsid w:val="0016022E"/>
    <w:rsid w:val="00160485"/>
    <w:rsid w:val="00160585"/>
    <w:rsid w:val="00160C16"/>
    <w:rsid w:val="0016116D"/>
    <w:rsid w:val="00161968"/>
    <w:rsid w:val="00161EC4"/>
    <w:rsid w:val="00162493"/>
    <w:rsid w:val="0016264B"/>
    <w:rsid w:val="00162946"/>
    <w:rsid w:val="00162BCA"/>
    <w:rsid w:val="00162CC0"/>
    <w:rsid w:val="00162E9D"/>
    <w:rsid w:val="00163043"/>
    <w:rsid w:val="001633A8"/>
    <w:rsid w:val="0016357D"/>
    <w:rsid w:val="00163A96"/>
    <w:rsid w:val="00163D45"/>
    <w:rsid w:val="00163F4D"/>
    <w:rsid w:val="00164307"/>
    <w:rsid w:val="001649EB"/>
    <w:rsid w:val="00164C28"/>
    <w:rsid w:val="00164DC2"/>
    <w:rsid w:val="00164EFC"/>
    <w:rsid w:val="00164F77"/>
    <w:rsid w:val="00164FDC"/>
    <w:rsid w:val="001650C4"/>
    <w:rsid w:val="001653AD"/>
    <w:rsid w:val="0016544D"/>
    <w:rsid w:val="00165603"/>
    <w:rsid w:val="001656D8"/>
    <w:rsid w:val="001658CE"/>
    <w:rsid w:val="00165AC0"/>
    <w:rsid w:val="00165CB7"/>
    <w:rsid w:val="001662E1"/>
    <w:rsid w:val="001665FC"/>
    <w:rsid w:val="00166808"/>
    <w:rsid w:val="00166A4B"/>
    <w:rsid w:val="00166A9A"/>
    <w:rsid w:val="00166E76"/>
    <w:rsid w:val="001677AB"/>
    <w:rsid w:val="00167858"/>
    <w:rsid w:val="0016785A"/>
    <w:rsid w:val="00167A5A"/>
    <w:rsid w:val="00167FC8"/>
    <w:rsid w:val="00170C83"/>
    <w:rsid w:val="0017111D"/>
    <w:rsid w:val="001711CC"/>
    <w:rsid w:val="0017125C"/>
    <w:rsid w:val="00171490"/>
    <w:rsid w:val="001718F0"/>
    <w:rsid w:val="00171D06"/>
    <w:rsid w:val="00171F35"/>
    <w:rsid w:val="00171FF2"/>
    <w:rsid w:val="00172072"/>
    <w:rsid w:val="00172077"/>
    <w:rsid w:val="001722FE"/>
    <w:rsid w:val="001723D2"/>
    <w:rsid w:val="0017242B"/>
    <w:rsid w:val="0017261D"/>
    <w:rsid w:val="001728D5"/>
    <w:rsid w:val="00172D75"/>
    <w:rsid w:val="00172DF7"/>
    <w:rsid w:val="001730A8"/>
    <w:rsid w:val="001732AF"/>
    <w:rsid w:val="0017356A"/>
    <w:rsid w:val="001735FD"/>
    <w:rsid w:val="00173865"/>
    <w:rsid w:val="001739ED"/>
    <w:rsid w:val="00173D3C"/>
    <w:rsid w:val="001741A5"/>
    <w:rsid w:val="0017433F"/>
    <w:rsid w:val="0017454A"/>
    <w:rsid w:val="00174674"/>
    <w:rsid w:val="00174965"/>
    <w:rsid w:val="00174AB3"/>
    <w:rsid w:val="00174DF5"/>
    <w:rsid w:val="00174F03"/>
    <w:rsid w:val="00174FFA"/>
    <w:rsid w:val="001750D1"/>
    <w:rsid w:val="0017541D"/>
    <w:rsid w:val="0017548C"/>
    <w:rsid w:val="00175626"/>
    <w:rsid w:val="0017571C"/>
    <w:rsid w:val="00175766"/>
    <w:rsid w:val="001759F1"/>
    <w:rsid w:val="00175DAF"/>
    <w:rsid w:val="0017612A"/>
    <w:rsid w:val="0017624D"/>
    <w:rsid w:val="001763CC"/>
    <w:rsid w:val="00176659"/>
    <w:rsid w:val="00176869"/>
    <w:rsid w:val="00176979"/>
    <w:rsid w:val="00176C03"/>
    <w:rsid w:val="00176C30"/>
    <w:rsid w:val="00176D3B"/>
    <w:rsid w:val="00177374"/>
    <w:rsid w:val="00177530"/>
    <w:rsid w:val="001779F0"/>
    <w:rsid w:val="00177AC7"/>
    <w:rsid w:val="00177C95"/>
    <w:rsid w:val="001801AF"/>
    <w:rsid w:val="001801E3"/>
    <w:rsid w:val="00180321"/>
    <w:rsid w:val="001803CD"/>
    <w:rsid w:val="001805DE"/>
    <w:rsid w:val="00180805"/>
    <w:rsid w:val="00180CDB"/>
    <w:rsid w:val="00181041"/>
    <w:rsid w:val="00181235"/>
    <w:rsid w:val="001812B0"/>
    <w:rsid w:val="001819EC"/>
    <w:rsid w:val="00181BAC"/>
    <w:rsid w:val="00181D3B"/>
    <w:rsid w:val="00181D78"/>
    <w:rsid w:val="00181E21"/>
    <w:rsid w:val="001825D4"/>
    <w:rsid w:val="001826E4"/>
    <w:rsid w:val="00182763"/>
    <w:rsid w:val="0018281D"/>
    <w:rsid w:val="00182D1D"/>
    <w:rsid w:val="00182EBC"/>
    <w:rsid w:val="00182EC8"/>
    <w:rsid w:val="001834A0"/>
    <w:rsid w:val="0018366A"/>
    <w:rsid w:val="00183723"/>
    <w:rsid w:val="0018393F"/>
    <w:rsid w:val="00183A10"/>
    <w:rsid w:val="00183C0E"/>
    <w:rsid w:val="00183D99"/>
    <w:rsid w:val="00183EE7"/>
    <w:rsid w:val="00184060"/>
    <w:rsid w:val="0018406C"/>
    <w:rsid w:val="001840BE"/>
    <w:rsid w:val="0018435B"/>
    <w:rsid w:val="0018485E"/>
    <w:rsid w:val="00184E21"/>
    <w:rsid w:val="00184F33"/>
    <w:rsid w:val="00184F38"/>
    <w:rsid w:val="0018509E"/>
    <w:rsid w:val="0018522F"/>
    <w:rsid w:val="00185426"/>
    <w:rsid w:val="0018569E"/>
    <w:rsid w:val="00185A0F"/>
    <w:rsid w:val="00185D41"/>
    <w:rsid w:val="00185EBD"/>
    <w:rsid w:val="00186089"/>
    <w:rsid w:val="00186593"/>
    <w:rsid w:val="00186948"/>
    <w:rsid w:val="0018756F"/>
    <w:rsid w:val="00187643"/>
    <w:rsid w:val="00187AE5"/>
    <w:rsid w:val="00187BBF"/>
    <w:rsid w:val="00187F02"/>
    <w:rsid w:val="00187F42"/>
    <w:rsid w:val="00190161"/>
    <w:rsid w:val="001903C6"/>
    <w:rsid w:val="00190550"/>
    <w:rsid w:val="001907A3"/>
    <w:rsid w:val="00190860"/>
    <w:rsid w:val="001909CD"/>
    <w:rsid w:val="001909ED"/>
    <w:rsid w:val="00190A5F"/>
    <w:rsid w:val="00190C1D"/>
    <w:rsid w:val="00190C38"/>
    <w:rsid w:val="00190D24"/>
    <w:rsid w:val="0019110E"/>
    <w:rsid w:val="001911BF"/>
    <w:rsid w:val="0019139B"/>
    <w:rsid w:val="00191447"/>
    <w:rsid w:val="00191670"/>
    <w:rsid w:val="001916C9"/>
    <w:rsid w:val="001919F4"/>
    <w:rsid w:val="00192691"/>
    <w:rsid w:val="001927C5"/>
    <w:rsid w:val="00192914"/>
    <w:rsid w:val="00192934"/>
    <w:rsid w:val="00192BEC"/>
    <w:rsid w:val="00192DFF"/>
    <w:rsid w:val="00192E07"/>
    <w:rsid w:val="00192EB0"/>
    <w:rsid w:val="001930C6"/>
    <w:rsid w:val="00193148"/>
    <w:rsid w:val="001932CA"/>
    <w:rsid w:val="001934FF"/>
    <w:rsid w:val="0019366F"/>
    <w:rsid w:val="00193899"/>
    <w:rsid w:val="00193915"/>
    <w:rsid w:val="00193D36"/>
    <w:rsid w:val="00194034"/>
    <w:rsid w:val="001940F4"/>
    <w:rsid w:val="001940FE"/>
    <w:rsid w:val="001941C8"/>
    <w:rsid w:val="00194353"/>
    <w:rsid w:val="00194429"/>
    <w:rsid w:val="00194CCF"/>
    <w:rsid w:val="00194D55"/>
    <w:rsid w:val="00194E87"/>
    <w:rsid w:val="00194F67"/>
    <w:rsid w:val="001951BF"/>
    <w:rsid w:val="00195406"/>
    <w:rsid w:val="00195808"/>
    <w:rsid w:val="001958C6"/>
    <w:rsid w:val="00195B8C"/>
    <w:rsid w:val="00196374"/>
    <w:rsid w:val="001963AD"/>
    <w:rsid w:val="001963EE"/>
    <w:rsid w:val="001964AA"/>
    <w:rsid w:val="00196651"/>
    <w:rsid w:val="00196B7D"/>
    <w:rsid w:val="00196E1F"/>
    <w:rsid w:val="00197076"/>
    <w:rsid w:val="00197081"/>
    <w:rsid w:val="001970A7"/>
    <w:rsid w:val="00197153"/>
    <w:rsid w:val="0019715E"/>
    <w:rsid w:val="00197BCA"/>
    <w:rsid w:val="00197C85"/>
    <w:rsid w:val="00197DD4"/>
    <w:rsid w:val="00197E7A"/>
    <w:rsid w:val="00197EB3"/>
    <w:rsid w:val="00197EE5"/>
    <w:rsid w:val="00197F78"/>
    <w:rsid w:val="001A00C0"/>
    <w:rsid w:val="001A015A"/>
    <w:rsid w:val="001A041E"/>
    <w:rsid w:val="001A0668"/>
    <w:rsid w:val="001A07B7"/>
    <w:rsid w:val="001A0DD5"/>
    <w:rsid w:val="001A0E5E"/>
    <w:rsid w:val="001A0E8B"/>
    <w:rsid w:val="001A1226"/>
    <w:rsid w:val="001A1280"/>
    <w:rsid w:val="001A12A0"/>
    <w:rsid w:val="001A12FE"/>
    <w:rsid w:val="001A173D"/>
    <w:rsid w:val="001A1AA9"/>
    <w:rsid w:val="001A1C37"/>
    <w:rsid w:val="001A1C7F"/>
    <w:rsid w:val="001A1FBF"/>
    <w:rsid w:val="001A2003"/>
    <w:rsid w:val="001A22D2"/>
    <w:rsid w:val="001A2B6F"/>
    <w:rsid w:val="001A2EAB"/>
    <w:rsid w:val="001A2F74"/>
    <w:rsid w:val="001A2FE9"/>
    <w:rsid w:val="001A33B6"/>
    <w:rsid w:val="001A340F"/>
    <w:rsid w:val="001A3632"/>
    <w:rsid w:val="001A36B1"/>
    <w:rsid w:val="001A3D11"/>
    <w:rsid w:val="001A402D"/>
    <w:rsid w:val="001A4056"/>
    <w:rsid w:val="001A44BA"/>
    <w:rsid w:val="001A47B1"/>
    <w:rsid w:val="001A4BE0"/>
    <w:rsid w:val="001A51A4"/>
    <w:rsid w:val="001A5367"/>
    <w:rsid w:val="001A567A"/>
    <w:rsid w:val="001A56CF"/>
    <w:rsid w:val="001A57E6"/>
    <w:rsid w:val="001A5A93"/>
    <w:rsid w:val="001A5B4B"/>
    <w:rsid w:val="001A5BC4"/>
    <w:rsid w:val="001A5E53"/>
    <w:rsid w:val="001A633B"/>
    <w:rsid w:val="001A64D1"/>
    <w:rsid w:val="001A6507"/>
    <w:rsid w:val="001A692B"/>
    <w:rsid w:val="001A69C4"/>
    <w:rsid w:val="001A6AFE"/>
    <w:rsid w:val="001A6C54"/>
    <w:rsid w:val="001A708B"/>
    <w:rsid w:val="001A7236"/>
    <w:rsid w:val="001A7445"/>
    <w:rsid w:val="001A7461"/>
    <w:rsid w:val="001A74D1"/>
    <w:rsid w:val="001A7880"/>
    <w:rsid w:val="001A78A7"/>
    <w:rsid w:val="001A79A3"/>
    <w:rsid w:val="001A7C14"/>
    <w:rsid w:val="001A7C30"/>
    <w:rsid w:val="001A7C62"/>
    <w:rsid w:val="001A7CD7"/>
    <w:rsid w:val="001A7CF4"/>
    <w:rsid w:val="001A7E5A"/>
    <w:rsid w:val="001B0092"/>
    <w:rsid w:val="001B009F"/>
    <w:rsid w:val="001B0235"/>
    <w:rsid w:val="001B064F"/>
    <w:rsid w:val="001B0876"/>
    <w:rsid w:val="001B0AD2"/>
    <w:rsid w:val="001B0C72"/>
    <w:rsid w:val="001B1049"/>
    <w:rsid w:val="001B16C0"/>
    <w:rsid w:val="001B171B"/>
    <w:rsid w:val="001B1902"/>
    <w:rsid w:val="001B1A97"/>
    <w:rsid w:val="001B1D21"/>
    <w:rsid w:val="001B1D28"/>
    <w:rsid w:val="001B1D4A"/>
    <w:rsid w:val="001B21F2"/>
    <w:rsid w:val="001B227A"/>
    <w:rsid w:val="001B2281"/>
    <w:rsid w:val="001B25DA"/>
    <w:rsid w:val="001B27D0"/>
    <w:rsid w:val="001B28A1"/>
    <w:rsid w:val="001B28E8"/>
    <w:rsid w:val="001B29DC"/>
    <w:rsid w:val="001B2C0A"/>
    <w:rsid w:val="001B2DFC"/>
    <w:rsid w:val="001B3293"/>
    <w:rsid w:val="001B391E"/>
    <w:rsid w:val="001B3B59"/>
    <w:rsid w:val="001B3B60"/>
    <w:rsid w:val="001B3C16"/>
    <w:rsid w:val="001B3E7D"/>
    <w:rsid w:val="001B3ECE"/>
    <w:rsid w:val="001B4184"/>
    <w:rsid w:val="001B4339"/>
    <w:rsid w:val="001B436A"/>
    <w:rsid w:val="001B45AF"/>
    <w:rsid w:val="001B464F"/>
    <w:rsid w:val="001B468A"/>
    <w:rsid w:val="001B47C4"/>
    <w:rsid w:val="001B49B6"/>
    <w:rsid w:val="001B4B67"/>
    <w:rsid w:val="001B4DB3"/>
    <w:rsid w:val="001B512E"/>
    <w:rsid w:val="001B5446"/>
    <w:rsid w:val="001B55E5"/>
    <w:rsid w:val="001B5DB3"/>
    <w:rsid w:val="001B606E"/>
    <w:rsid w:val="001B609E"/>
    <w:rsid w:val="001B61C8"/>
    <w:rsid w:val="001B6209"/>
    <w:rsid w:val="001B628C"/>
    <w:rsid w:val="001B685B"/>
    <w:rsid w:val="001B6F1E"/>
    <w:rsid w:val="001B701F"/>
    <w:rsid w:val="001B7183"/>
    <w:rsid w:val="001B7225"/>
    <w:rsid w:val="001B75B3"/>
    <w:rsid w:val="001B75C3"/>
    <w:rsid w:val="001B7937"/>
    <w:rsid w:val="001B79CD"/>
    <w:rsid w:val="001B7D1D"/>
    <w:rsid w:val="001B7E3F"/>
    <w:rsid w:val="001C0253"/>
    <w:rsid w:val="001C042C"/>
    <w:rsid w:val="001C0445"/>
    <w:rsid w:val="001C04DA"/>
    <w:rsid w:val="001C070D"/>
    <w:rsid w:val="001C074F"/>
    <w:rsid w:val="001C0797"/>
    <w:rsid w:val="001C08F7"/>
    <w:rsid w:val="001C0970"/>
    <w:rsid w:val="001C0B32"/>
    <w:rsid w:val="001C0D4A"/>
    <w:rsid w:val="001C0F17"/>
    <w:rsid w:val="001C1449"/>
    <w:rsid w:val="001C19CD"/>
    <w:rsid w:val="001C1D4A"/>
    <w:rsid w:val="001C1E3F"/>
    <w:rsid w:val="001C1E42"/>
    <w:rsid w:val="001C203A"/>
    <w:rsid w:val="001C24CE"/>
    <w:rsid w:val="001C27B5"/>
    <w:rsid w:val="001C28BF"/>
    <w:rsid w:val="001C2C24"/>
    <w:rsid w:val="001C315D"/>
    <w:rsid w:val="001C37F4"/>
    <w:rsid w:val="001C37FF"/>
    <w:rsid w:val="001C386F"/>
    <w:rsid w:val="001C3B07"/>
    <w:rsid w:val="001C3D0C"/>
    <w:rsid w:val="001C3DBF"/>
    <w:rsid w:val="001C3EBD"/>
    <w:rsid w:val="001C404D"/>
    <w:rsid w:val="001C4319"/>
    <w:rsid w:val="001C43E8"/>
    <w:rsid w:val="001C4675"/>
    <w:rsid w:val="001C4F8F"/>
    <w:rsid w:val="001C5083"/>
    <w:rsid w:val="001C5732"/>
    <w:rsid w:val="001C584A"/>
    <w:rsid w:val="001C59C0"/>
    <w:rsid w:val="001C5C98"/>
    <w:rsid w:val="001C5DCB"/>
    <w:rsid w:val="001C5E62"/>
    <w:rsid w:val="001C5FF4"/>
    <w:rsid w:val="001C6421"/>
    <w:rsid w:val="001C6895"/>
    <w:rsid w:val="001C69CD"/>
    <w:rsid w:val="001C6AA9"/>
    <w:rsid w:val="001C6B37"/>
    <w:rsid w:val="001C7178"/>
    <w:rsid w:val="001C7192"/>
    <w:rsid w:val="001C742F"/>
    <w:rsid w:val="001C7481"/>
    <w:rsid w:val="001C79A7"/>
    <w:rsid w:val="001C7A12"/>
    <w:rsid w:val="001C7BA0"/>
    <w:rsid w:val="001C7D5F"/>
    <w:rsid w:val="001C7DF0"/>
    <w:rsid w:val="001D010E"/>
    <w:rsid w:val="001D0289"/>
    <w:rsid w:val="001D02B1"/>
    <w:rsid w:val="001D05FD"/>
    <w:rsid w:val="001D0638"/>
    <w:rsid w:val="001D0641"/>
    <w:rsid w:val="001D07AD"/>
    <w:rsid w:val="001D07C3"/>
    <w:rsid w:val="001D0BAB"/>
    <w:rsid w:val="001D10EC"/>
    <w:rsid w:val="001D1568"/>
    <w:rsid w:val="001D18AB"/>
    <w:rsid w:val="001D1AAD"/>
    <w:rsid w:val="001D1C65"/>
    <w:rsid w:val="001D1EE9"/>
    <w:rsid w:val="001D1EF6"/>
    <w:rsid w:val="001D1F23"/>
    <w:rsid w:val="001D20A1"/>
    <w:rsid w:val="001D2161"/>
    <w:rsid w:val="001D22FE"/>
    <w:rsid w:val="001D2501"/>
    <w:rsid w:val="001D2929"/>
    <w:rsid w:val="001D29A0"/>
    <w:rsid w:val="001D2B50"/>
    <w:rsid w:val="001D2B76"/>
    <w:rsid w:val="001D2F50"/>
    <w:rsid w:val="001D365C"/>
    <w:rsid w:val="001D396E"/>
    <w:rsid w:val="001D3C4E"/>
    <w:rsid w:val="001D3E27"/>
    <w:rsid w:val="001D403D"/>
    <w:rsid w:val="001D40BD"/>
    <w:rsid w:val="001D414F"/>
    <w:rsid w:val="001D425C"/>
    <w:rsid w:val="001D42F6"/>
    <w:rsid w:val="001D4920"/>
    <w:rsid w:val="001D4C29"/>
    <w:rsid w:val="001D4D34"/>
    <w:rsid w:val="001D50A7"/>
    <w:rsid w:val="001D51C7"/>
    <w:rsid w:val="001D54DD"/>
    <w:rsid w:val="001D5CF5"/>
    <w:rsid w:val="001D5D42"/>
    <w:rsid w:val="001D5ECE"/>
    <w:rsid w:val="001D6019"/>
    <w:rsid w:val="001D609F"/>
    <w:rsid w:val="001D6256"/>
    <w:rsid w:val="001D64F1"/>
    <w:rsid w:val="001D6610"/>
    <w:rsid w:val="001D6F0E"/>
    <w:rsid w:val="001D74C8"/>
    <w:rsid w:val="001D7660"/>
    <w:rsid w:val="001D77B1"/>
    <w:rsid w:val="001E0075"/>
    <w:rsid w:val="001E0425"/>
    <w:rsid w:val="001E08BB"/>
    <w:rsid w:val="001E09E8"/>
    <w:rsid w:val="001E0CA6"/>
    <w:rsid w:val="001E0CDB"/>
    <w:rsid w:val="001E1090"/>
    <w:rsid w:val="001E1223"/>
    <w:rsid w:val="001E1286"/>
    <w:rsid w:val="001E1446"/>
    <w:rsid w:val="001E1794"/>
    <w:rsid w:val="001E1813"/>
    <w:rsid w:val="001E1831"/>
    <w:rsid w:val="001E1EAE"/>
    <w:rsid w:val="001E1F73"/>
    <w:rsid w:val="001E1FC8"/>
    <w:rsid w:val="001E21F3"/>
    <w:rsid w:val="001E2365"/>
    <w:rsid w:val="001E2617"/>
    <w:rsid w:val="001E27A0"/>
    <w:rsid w:val="001E2E11"/>
    <w:rsid w:val="001E2E29"/>
    <w:rsid w:val="001E3043"/>
    <w:rsid w:val="001E3246"/>
    <w:rsid w:val="001E34AF"/>
    <w:rsid w:val="001E3955"/>
    <w:rsid w:val="001E3B02"/>
    <w:rsid w:val="001E3B5D"/>
    <w:rsid w:val="001E3BA3"/>
    <w:rsid w:val="001E3EC9"/>
    <w:rsid w:val="001E4A1F"/>
    <w:rsid w:val="001E4D8D"/>
    <w:rsid w:val="001E4E6E"/>
    <w:rsid w:val="001E54BD"/>
    <w:rsid w:val="001E56F3"/>
    <w:rsid w:val="001E5709"/>
    <w:rsid w:val="001E5B56"/>
    <w:rsid w:val="001E5B9C"/>
    <w:rsid w:val="001E5E10"/>
    <w:rsid w:val="001E5F8D"/>
    <w:rsid w:val="001E6147"/>
    <w:rsid w:val="001E64B7"/>
    <w:rsid w:val="001E69E7"/>
    <w:rsid w:val="001E6BEF"/>
    <w:rsid w:val="001E6E51"/>
    <w:rsid w:val="001E739B"/>
    <w:rsid w:val="001E7A33"/>
    <w:rsid w:val="001E7C0C"/>
    <w:rsid w:val="001E7D32"/>
    <w:rsid w:val="001E7FE1"/>
    <w:rsid w:val="001F00B7"/>
    <w:rsid w:val="001F0392"/>
    <w:rsid w:val="001F06FD"/>
    <w:rsid w:val="001F0920"/>
    <w:rsid w:val="001F0B64"/>
    <w:rsid w:val="001F0DA9"/>
    <w:rsid w:val="001F0DD6"/>
    <w:rsid w:val="001F0F7A"/>
    <w:rsid w:val="001F0F9F"/>
    <w:rsid w:val="001F1512"/>
    <w:rsid w:val="001F1570"/>
    <w:rsid w:val="001F1ED5"/>
    <w:rsid w:val="001F1F33"/>
    <w:rsid w:val="001F206D"/>
    <w:rsid w:val="001F2127"/>
    <w:rsid w:val="001F2531"/>
    <w:rsid w:val="001F2666"/>
    <w:rsid w:val="001F26D9"/>
    <w:rsid w:val="001F2766"/>
    <w:rsid w:val="001F29DF"/>
    <w:rsid w:val="001F2B54"/>
    <w:rsid w:val="001F30FC"/>
    <w:rsid w:val="001F32ED"/>
    <w:rsid w:val="001F3400"/>
    <w:rsid w:val="001F350A"/>
    <w:rsid w:val="001F3A5B"/>
    <w:rsid w:val="001F4098"/>
    <w:rsid w:val="001F4479"/>
    <w:rsid w:val="001F4572"/>
    <w:rsid w:val="001F467F"/>
    <w:rsid w:val="001F49AB"/>
    <w:rsid w:val="001F4EE1"/>
    <w:rsid w:val="001F4F86"/>
    <w:rsid w:val="001F509D"/>
    <w:rsid w:val="001F50FD"/>
    <w:rsid w:val="001F516C"/>
    <w:rsid w:val="001F5207"/>
    <w:rsid w:val="001F5237"/>
    <w:rsid w:val="001F5246"/>
    <w:rsid w:val="001F57CE"/>
    <w:rsid w:val="001F5821"/>
    <w:rsid w:val="001F5823"/>
    <w:rsid w:val="001F59F4"/>
    <w:rsid w:val="001F5A0E"/>
    <w:rsid w:val="001F5A65"/>
    <w:rsid w:val="001F5B0A"/>
    <w:rsid w:val="001F5BBF"/>
    <w:rsid w:val="001F642E"/>
    <w:rsid w:val="001F68E2"/>
    <w:rsid w:val="001F6B5C"/>
    <w:rsid w:val="001F6D7C"/>
    <w:rsid w:val="001F7470"/>
    <w:rsid w:val="001F74E4"/>
    <w:rsid w:val="001F7562"/>
    <w:rsid w:val="001F756C"/>
    <w:rsid w:val="001F76FF"/>
    <w:rsid w:val="001F77A6"/>
    <w:rsid w:val="001F7DE3"/>
    <w:rsid w:val="001F7EBA"/>
    <w:rsid w:val="0020019A"/>
    <w:rsid w:val="00200220"/>
    <w:rsid w:val="00200229"/>
    <w:rsid w:val="002005E8"/>
    <w:rsid w:val="0020085E"/>
    <w:rsid w:val="00200D36"/>
    <w:rsid w:val="00200DFF"/>
    <w:rsid w:val="00201338"/>
    <w:rsid w:val="0020137A"/>
    <w:rsid w:val="002013F1"/>
    <w:rsid w:val="00201AB0"/>
    <w:rsid w:val="00201F0B"/>
    <w:rsid w:val="002020C1"/>
    <w:rsid w:val="00202122"/>
    <w:rsid w:val="002024F2"/>
    <w:rsid w:val="0020252A"/>
    <w:rsid w:val="002027E5"/>
    <w:rsid w:val="00202CB8"/>
    <w:rsid w:val="00202EF6"/>
    <w:rsid w:val="00203118"/>
    <w:rsid w:val="00203667"/>
    <w:rsid w:val="00203D83"/>
    <w:rsid w:val="00203DDB"/>
    <w:rsid w:val="00204271"/>
    <w:rsid w:val="00204287"/>
    <w:rsid w:val="002042CC"/>
    <w:rsid w:val="002044D4"/>
    <w:rsid w:val="00204894"/>
    <w:rsid w:val="00204908"/>
    <w:rsid w:val="00204952"/>
    <w:rsid w:val="00204BFD"/>
    <w:rsid w:val="00205389"/>
    <w:rsid w:val="00205A59"/>
    <w:rsid w:val="00205E49"/>
    <w:rsid w:val="00205F95"/>
    <w:rsid w:val="002061DB"/>
    <w:rsid w:val="00206320"/>
    <w:rsid w:val="002066C3"/>
    <w:rsid w:val="0020683B"/>
    <w:rsid w:val="002069CE"/>
    <w:rsid w:val="00206CB2"/>
    <w:rsid w:val="00206D26"/>
    <w:rsid w:val="00206EB6"/>
    <w:rsid w:val="00207139"/>
    <w:rsid w:val="002072F9"/>
    <w:rsid w:val="0020749A"/>
    <w:rsid w:val="002075BB"/>
    <w:rsid w:val="00207B77"/>
    <w:rsid w:val="00207D51"/>
    <w:rsid w:val="00207F45"/>
    <w:rsid w:val="00207FD6"/>
    <w:rsid w:val="0021000E"/>
    <w:rsid w:val="00210469"/>
    <w:rsid w:val="0021088D"/>
    <w:rsid w:val="0021090F"/>
    <w:rsid w:val="00210C61"/>
    <w:rsid w:val="00210F5A"/>
    <w:rsid w:val="00210F5D"/>
    <w:rsid w:val="00210F93"/>
    <w:rsid w:val="00210FC2"/>
    <w:rsid w:val="0021100F"/>
    <w:rsid w:val="002112B2"/>
    <w:rsid w:val="0021138E"/>
    <w:rsid w:val="00211A93"/>
    <w:rsid w:val="00211BA7"/>
    <w:rsid w:val="00211C13"/>
    <w:rsid w:val="00211DCE"/>
    <w:rsid w:val="002124F3"/>
    <w:rsid w:val="00212694"/>
    <w:rsid w:val="00212816"/>
    <w:rsid w:val="00212D6C"/>
    <w:rsid w:val="00213022"/>
    <w:rsid w:val="00213368"/>
    <w:rsid w:val="00213378"/>
    <w:rsid w:val="00213564"/>
    <w:rsid w:val="002135F2"/>
    <w:rsid w:val="00213694"/>
    <w:rsid w:val="00213777"/>
    <w:rsid w:val="00213C18"/>
    <w:rsid w:val="00213CE8"/>
    <w:rsid w:val="0021428C"/>
    <w:rsid w:val="00214373"/>
    <w:rsid w:val="0021488C"/>
    <w:rsid w:val="00214BC6"/>
    <w:rsid w:val="002153A4"/>
    <w:rsid w:val="002153C7"/>
    <w:rsid w:val="002153EE"/>
    <w:rsid w:val="002155C0"/>
    <w:rsid w:val="0021566C"/>
    <w:rsid w:val="002159F6"/>
    <w:rsid w:val="00215AED"/>
    <w:rsid w:val="00215F07"/>
    <w:rsid w:val="00215F2D"/>
    <w:rsid w:val="00216255"/>
    <w:rsid w:val="0021650A"/>
    <w:rsid w:val="002167AD"/>
    <w:rsid w:val="0021699D"/>
    <w:rsid w:val="00216A3A"/>
    <w:rsid w:val="00216A5A"/>
    <w:rsid w:val="00216BF8"/>
    <w:rsid w:val="00216C30"/>
    <w:rsid w:val="00216CAF"/>
    <w:rsid w:val="00217051"/>
    <w:rsid w:val="002173B0"/>
    <w:rsid w:val="00217418"/>
    <w:rsid w:val="002178ED"/>
    <w:rsid w:val="002179FD"/>
    <w:rsid w:val="00217B6C"/>
    <w:rsid w:val="00217C1A"/>
    <w:rsid w:val="00220082"/>
    <w:rsid w:val="002201B5"/>
    <w:rsid w:val="00220460"/>
    <w:rsid w:val="00220635"/>
    <w:rsid w:val="0022068D"/>
    <w:rsid w:val="00220931"/>
    <w:rsid w:val="00220EA1"/>
    <w:rsid w:val="00220F3C"/>
    <w:rsid w:val="00221019"/>
    <w:rsid w:val="002213B8"/>
    <w:rsid w:val="0022151B"/>
    <w:rsid w:val="002215FE"/>
    <w:rsid w:val="00221DF5"/>
    <w:rsid w:val="00221E3E"/>
    <w:rsid w:val="00221F26"/>
    <w:rsid w:val="002220B9"/>
    <w:rsid w:val="002221C1"/>
    <w:rsid w:val="00222423"/>
    <w:rsid w:val="002224FA"/>
    <w:rsid w:val="00222B5E"/>
    <w:rsid w:val="00222F5B"/>
    <w:rsid w:val="00223157"/>
    <w:rsid w:val="00223287"/>
    <w:rsid w:val="00223B75"/>
    <w:rsid w:val="00224318"/>
    <w:rsid w:val="0022432A"/>
    <w:rsid w:val="00224898"/>
    <w:rsid w:val="00224CD4"/>
    <w:rsid w:val="00224D24"/>
    <w:rsid w:val="00224F07"/>
    <w:rsid w:val="0022563A"/>
    <w:rsid w:val="00225844"/>
    <w:rsid w:val="00225981"/>
    <w:rsid w:val="00225AB9"/>
    <w:rsid w:val="00225B36"/>
    <w:rsid w:val="00225BE7"/>
    <w:rsid w:val="00225C50"/>
    <w:rsid w:val="00226155"/>
    <w:rsid w:val="00226156"/>
    <w:rsid w:val="002261E7"/>
    <w:rsid w:val="0022652E"/>
    <w:rsid w:val="0022653E"/>
    <w:rsid w:val="00226755"/>
    <w:rsid w:val="00226843"/>
    <w:rsid w:val="002268DC"/>
    <w:rsid w:val="00226F5F"/>
    <w:rsid w:val="00226F6F"/>
    <w:rsid w:val="0022708E"/>
    <w:rsid w:val="002271C5"/>
    <w:rsid w:val="002276E2"/>
    <w:rsid w:val="00227844"/>
    <w:rsid w:val="00227853"/>
    <w:rsid w:val="00227BF5"/>
    <w:rsid w:val="00227F28"/>
    <w:rsid w:val="0023003B"/>
    <w:rsid w:val="00230562"/>
    <w:rsid w:val="0023060B"/>
    <w:rsid w:val="00230736"/>
    <w:rsid w:val="0023093A"/>
    <w:rsid w:val="00230A00"/>
    <w:rsid w:val="00230DE2"/>
    <w:rsid w:val="00230FDB"/>
    <w:rsid w:val="00231146"/>
    <w:rsid w:val="002311F2"/>
    <w:rsid w:val="002316BA"/>
    <w:rsid w:val="002318C9"/>
    <w:rsid w:val="00231C5A"/>
    <w:rsid w:val="00231D3A"/>
    <w:rsid w:val="00231EF0"/>
    <w:rsid w:val="00232120"/>
    <w:rsid w:val="0023252E"/>
    <w:rsid w:val="00232667"/>
    <w:rsid w:val="00232A79"/>
    <w:rsid w:val="00232B63"/>
    <w:rsid w:val="00232C98"/>
    <w:rsid w:val="00232F56"/>
    <w:rsid w:val="00232F95"/>
    <w:rsid w:val="00233092"/>
    <w:rsid w:val="00233133"/>
    <w:rsid w:val="00233226"/>
    <w:rsid w:val="002332C9"/>
    <w:rsid w:val="00233330"/>
    <w:rsid w:val="00233482"/>
    <w:rsid w:val="0023371E"/>
    <w:rsid w:val="00233745"/>
    <w:rsid w:val="0023396B"/>
    <w:rsid w:val="00233A7B"/>
    <w:rsid w:val="00234107"/>
    <w:rsid w:val="00234233"/>
    <w:rsid w:val="002346C9"/>
    <w:rsid w:val="002348D4"/>
    <w:rsid w:val="0023497E"/>
    <w:rsid w:val="0023498C"/>
    <w:rsid w:val="00234DFA"/>
    <w:rsid w:val="00234FFF"/>
    <w:rsid w:val="0023519A"/>
    <w:rsid w:val="002355E3"/>
    <w:rsid w:val="002356A0"/>
    <w:rsid w:val="0023584C"/>
    <w:rsid w:val="00235CE4"/>
    <w:rsid w:val="00235E72"/>
    <w:rsid w:val="00235F24"/>
    <w:rsid w:val="00235FD3"/>
    <w:rsid w:val="002360C3"/>
    <w:rsid w:val="00236275"/>
    <w:rsid w:val="00236286"/>
    <w:rsid w:val="00236E3B"/>
    <w:rsid w:val="00236F71"/>
    <w:rsid w:val="002373A2"/>
    <w:rsid w:val="002375F7"/>
    <w:rsid w:val="00237776"/>
    <w:rsid w:val="002377A3"/>
    <w:rsid w:val="00237A63"/>
    <w:rsid w:val="00237A6D"/>
    <w:rsid w:val="00237F54"/>
    <w:rsid w:val="00237F70"/>
    <w:rsid w:val="00240275"/>
    <w:rsid w:val="00240A66"/>
    <w:rsid w:val="00240D2B"/>
    <w:rsid w:val="00240DC1"/>
    <w:rsid w:val="00240F8B"/>
    <w:rsid w:val="00241143"/>
    <w:rsid w:val="002418D5"/>
    <w:rsid w:val="00241984"/>
    <w:rsid w:val="002419C5"/>
    <w:rsid w:val="00241BC7"/>
    <w:rsid w:val="00241E9E"/>
    <w:rsid w:val="002420B0"/>
    <w:rsid w:val="00242170"/>
    <w:rsid w:val="00242910"/>
    <w:rsid w:val="00242A20"/>
    <w:rsid w:val="00242AF2"/>
    <w:rsid w:val="00242E3D"/>
    <w:rsid w:val="00243002"/>
    <w:rsid w:val="0024300B"/>
    <w:rsid w:val="002431A0"/>
    <w:rsid w:val="00243291"/>
    <w:rsid w:val="002432EB"/>
    <w:rsid w:val="002438B5"/>
    <w:rsid w:val="002438E4"/>
    <w:rsid w:val="002438FD"/>
    <w:rsid w:val="00243969"/>
    <w:rsid w:val="00243D88"/>
    <w:rsid w:val="00243E4C"/>
    <w:rsid w:val="00243F29"/>
    <w:rsid w:val="00244067"/>
    <w:rsid w:val="002443F4"/>
    <w:rsid w:val="00244818"/>
    <w:rsid w:val="00244963"/>
    <w:rsid w:val="00244E24"/>
    <w:rsid w:val="00244F5C"/>
    <w:rsid w:val="00245060"/>
    <w:rsid w:val="00245696"/>
    <w:rsid w:val="002456B2"/>
    <w:rsid w:val="00246022"/>
    <w:rsid w:val="00246190"/>
    <w:rsid w:val="00246244"/>
    <w:rsid w:val="00246653"/>
    <w:rsid w:val="00246B50"/>
    <w:rsid w:val="00246D0F"/>
    <w:rsid w:val="00247303"/>
    <w:rsid w:val="0024737E"/>
    <w:rsid w:val="002473B3"/>
    <w:rsid w:val="0024745C"/>
    <w:rsid w:val="00247482"/>
    <w:rsid w:val="00247877"/>
    <w:rsid w:val="00247A28"/>
    <w:rsid w:val="00247A64"/>
    <w:rsid w:val="00247ABC"/>
    <w:rsid w:val="00247E3E"/>
    <w:rsid w:val="00250441"/>
    <w:rsid w:val="002505CD"/>
    <w:rsid w:val="00250679"/>
    <w:rsid w:val="0025076E"/>
    <w:rsid w:val="00250990"/>
    <w:rsid w:val="00251030"/>
    <w:rsid w:val="002510B1"/>
    <w:rsid w:val="002511C9"/>
    <w:rsid w:val="00251221"/>
    <w:rsid w:val="002513E6"/>
    <w:rsid w:val="002513F8"/>
    <w:rsid w:val="002514DF"/>
    <w:rsid w:val="002517C0"/>
    <w:rsid w:val="002517C7"/>
    <w:rsid w:val="00251C78"/>
    <w:rsid w:val="00251D41"/>
    <w:rsid w:val="00251F2E"/>
    <w:rsid w:val="00252021"/>
    <w:rsid w:val="00252264"/>
    <w:rsid w:val="002524CD"/>
    <w:rsid w:val="0025280A"/>
    <w:rsid w:val="00252AA7"/>
    <w:rsid w:val="00252BED"/>
    <w:rsid w:val="00252E6D"/>
    <w:rsid w:val="0025348F"/>
    <w:rsid w:val="00253B89"/>
    <w:rsid w:val="00253FD4"/>
    <w:rsid w:val="00254700"/>
    <w:rsid w:val="00254D59"/>
    <w:rsid w:val="00254E78"/>
    <w:rsid w:val="00254F4A"/>
    <w:rsid w:val="002552A1"/>
    <w:rsid w:val="00255420"/>
    <w:rsid w:val="002555B5"/>
    <w:rsid w:val="0025564A"/>
    <w:rsid w:val="002557A8"/>
    <w:rsid w:val="00255853"/>
    <w:rsid w:val="00255912"/>
    <w:rsid w:val="00255B1E"/>
    <w:rsid w:val="00255B91"/>
    <w:rsid w:val="0025617E"/>
    <w:rsid w:val="002561EC"/>
    <w:rsid w:val="002563A3"/>
    <w:rsid w:val="00256677"/>
    <w:rsid w:val="0025675B"/>
    <w:rsid w:val="00256B14"/>
    <w:rsid w:val="00256CCD"/>
    <w:rsid w:val="00256F99"/>
    <w:rsid w:val="0025716E"/>
    <w:rsid w:val="002571D2"/>
    <w:rsid w:val="00257533"/>
    <w:rsid w:val="0025757D"/>
    <w:rsid w:val="0025772A"/>
    <w:rsid w:val="00257B3B"/>
    <w:rsid w:val="00257B74"/>
    <w:rsid w:val="00257CB8"/>
    <w:rsid w:val="00257CE2"/>
    <w:rsid w:val="00260172"/>
    <w:rsid w:val="002602FF"/>
    <w:rsid w:val="00260582"/>
    <w:rsid w:val="00260B19"/>
    <w:rsid w:val="00260F86"/>
    <w:rsid w:val="002610DD"/>
    <w:rsid w:val="00261569"/>
    <w:rsid w:val="002618FB"/>
    <w:rsid w:val="00261A7F"/>
    <w:rsid w:val="00261D2D"/>
    <w:rsid w:val="0026202A"/>
    <w:rsid w:val="00262290"/>
    <w:rsid w:val="002622E1"/>
    <w:rsid w:val="0026265B"/>
    <w:rsid w:val="00262A6A"/>
    <w:rsid w:val="00262B11"/>
    <w:rsid w:val="00262C4E"/>
    <w:rsid w:val="00262D22"/>
    <w:rsid w:val="00262DE6"/>
    <w:rsid w:val="00262E1F"/>
    <w:rsid w:val="002630D1"/>
    <w:rsid w:val="002631F8"/>
    <w:rsid w:val="00263808"/>
    <w:rsid w:val="0026382B"/>
    <w:rsid w:val="002638F7"/>
    <w:rsid w:val="00263A49"/>
    <w:rsid w:val="00263A80"/>
    <w:rsid w:val="00263AA8"/>
    <w:rsid w:val="00263CC9"/>
    <w:rsid w:val="00263CEC"/>
    <w:rsid w:val="00263D7F"/>
    <w:rsid w:val="00263EC2"/>
    <w:rsid w:val="002643A2"/>
    <w:rsid w:val="00264762"/>
    <w:rsid w:val="00265352"/>
    <w:rsid w:val="002654FF"/>
    <w:rsid w:val="00265C6C"/>
    <w:rsid w:val="00265F0C"/>
    <w:rsid w:val="00266363"/>
    <w:rsid w:val="002665CF"/>
    <w:rsid w:val="00266DCE"/>
    <w:rsid w:val="002673C0"/>
    <w:rsid w:val="002673D7"/>
    <w:rsid w:val="002673FF"/>
    <w:rsid w:val="00267567"/>
    <w:rsid w:val="002677E8"/>
    <w:rsid w:val="0026789B"/>
    <w:rsid w:val="00267A77"/>
    <w:rsid w:val="00267AD7"/>
    <w:rsid w:val="00267C75"/>
    <w:rsid w:val="00267CCD"/>
    <w:rsid w:val="002706B0"/>
    <w:rsid w:val="002708A7"/>
    <w:rsid w:val="00271003"/>
    <w:rsid w:val="00271075"/>
    <w:rsid w:val="002710DF"/>
    <w:rsid w:val="00271328"/>
    <w:rsid w:val="00271427"/>
    <w:rsid w:val="002718AD"/>
    <w:rsid w:val="00271A74"/>
    <w:rsid w:val="00271B59"/>
    <w:rsid w:val="00271CA0"/>
    <w:rsid w:val="00271EF1"/>
    <w:rsid w:val="00272132"/>
    <w:rsid w:val="0027217B"/>
    <w:rsid w:val="0027219C"/>
    <w:rsid w:val="00272203"/>
    <w:rsid w:val="00272231"/>
    <w:rsid w:val="002723A3"/>
    <w:rsid w:val="002723B0"/>
    <w:rsid w:val="002724C8"/>
    <w:rsid w:val="00272536"/>
    <w:rsid w:val="00272644"/>
    <w:rsid w:val="00272B02"/>
    <w:rsid w:val="00272BED"/>
    <w:rsid w:val="00272E62"/>
    <w:rsid w:val="00272F1F"/>
    <w:rsid w:val="0027304A"/>
    <w:rsid w:val="002731F3"/>
    <w:rsid w:val="00273F34"/>
    <w:rsid w:val="00274181"/>
    <w:rsid w:val="00274445"/>
    <w:rsid w:val="002744FD"/>
    <w:rsid w:val="0027472C"/>
    <w:rsid w:val="00274ACA"/>
    <w:rsid w:val="00275546"/>
    <w:rsid w:val="00275558"/>
    <w:rsid w:val="002757C5"/>
    <w:rsid w:val="00275A92"/>
    <w:rsid w:val="00275AC2"/>
    <w:rsid w:val="00275D1D"/>
    <w:rsid w:val="00275D6C"/>
    <w:rsid w:val="00275DE3"/>
    <w:rsid w:val="00275E47"/>
    <w:rsid w:val="00276122"/>
    <w:rsid w:val="002763BE"/>
    <w:rsid w:val="002763CD"/>
    <w:rsid w:val="0027667D"/>
    <w:rsid w:val="002766F8"/>
    <w:rsid w:val="00276997"/>
    <w:rsid w:val="00276E55"/>
    <w:rsid w:val="00277074"/>
    <w:rsid w:val="00277075"/>
    <w:rsid w:val="002772CC"/>
    <w:rsid w:val="0027735E"/>
    <w:rsid w:val="0027769C"/>
    <w:rsid w:val="00277B1E"/>
    <w:rsid w:val="00277C29"/>
    <w:rsid w:val="00277C59"/>
    <w:rsid w:val="0028005D"/>
    <w:rsid w:val="0028007A"/>
    <w:rsid w:val="00280229"/>
    <w:rsid w:val="00280352"/>
    <w:rsid w:val="00280671"/>
    <w:rsid w:val="002808F4"/>
    <w:rsid w:val="00280BE2"/>
    <w:rsid w:val="00280F39"/>
    <w:rsid w:val="00280FF0"/>
    <w:rsid w:val="00281034"/>
    <w:rsid w:val="0028161F"/>
    <w:rsid w:val="00282101"/>
    <w:rsid w:val="00282575"/>
    <w:rsid w:val="0028263F"/>
    <w:rsid w:val="00282672"/>
    <w:rsid w:val="00282F48"/>
    <w:rsid w:val="002834B6"/>
    <w:rsid w:val="00283591"/>
    <w:rsid w:val="00283897"/>
    <w:rsid w:val="002839A6"/>
    <w:rsid w:val="002839B2"/>
    <w:rsid w:val="00283AC4"/>
    <w:rsid w:val="00283ECB"/>
    <w:rsid w:val="00284341"/>
    <w:rsid w:val="00284428"/>
    <w:rsid w:val="00284448"/>
    <w:rsid w:val="00284817"/>
    <w:rsid w:val="00284894"/>
    <w:rsid w:val="0028491B"/>
    <w:rsid w:val="00284989"/>
    <w:rsid w:val="00284D0D"/>
    <w:rsid w:val="00284D2C"/>
    <w:rsid w:val="00284D3E"/>
    <w:rsid w:val="00284E45"/>
    <w:rsid w:val="00285628"/>
    <w:rsid w:val="00285820"/>
    <w:rsid w:val="00285984"/>
    <w:rsid w:val="00286531"/>
    <w:rsid w:val="00286663"/>
    <w:rsid w:val="002868B9"/>
    <w:rsid w:val="00286D83"/>
    <w:rsid w:val="00286F06"/>
    <w:rsid w:val="002870D5"/>
    <w:rsid w:val="00287448"/>
    <w:rsid w:val="0028782B"/>
    <w:rsid w:val="00287925"/>
    <w:rsid w:val="0028794C"/>
    <w:rsid w:val="002879BA"/>
    <w:rsid w:val="00287CAE"/>
    <w:rsid w:val="00287CFB"/>
    <w:rsid w:val="00287D07"/>
    <w:rsid w:val="00287F24"/>
    <w:rsid w:val="00287F94"/>
    <w:rsid w:val="002901A5"/>
    <w:rsid w:val="0029057A"/>
    <w:rsid w:val="00290FAD"/>
    <w:rsid w:val="002911B0"/>
    <w:rsid w:val="00291268"/>
    <w:rsid w:val="00291279"/>
    <w:rsid w:val="00291A2C"/>
    <w:rsid w:val="00292062"/>
    <w:rsid w:val="00292089"/>
    <w:rsid w:val="002920D6"/>
    <w:rsid w:val="0029219A"/>
    <w:rsid w:val="0029230C"/>
    <w:rsid w:val="00292889"/>
    <w:rsid w:val="00292923"/>
    <w:rsid w:val="00292D72"/>
    <w:rsid w:val="00292E6E"/>
    <w:rsid w:val="00292E80"/>
    <w:rsid w:val="0029305E"/>
    <w:rsid w:val="00293107"/>
    <w:rsid w:val="00293690"/>
    <w:rsid w:val="0029376C"/>
    <w:rsid w:val="0029380D"/>
    <w:rsid w:val="0029397C"/>
    <w:rsid w:val="00293A3A"/>
    <w:rsid w:val="00293A83"/>
    <w:rsid w:val="00293BDA"/>
    <w:rsid w:val="00293ECD"/>
    <w:rsid w:val="00294120"/>
    <w:rsid w:val="00294175"/>
    <w:rsid w:val="00294183"/>
    <w:rsid w:val="00294289"/>
    <w:rsid w:val="002943B1"/>
    <w:rsid w:val="002943E7"/>
    <w:rsid w:val="00294C79"/>
    <w:rsid w:val="00294D27"/>
    <w:rsid w:val="00295075"/>
    <w:rsid w:val="0029508A"/>
    <w:rsid w:val="00295273"/>
    <w:rsid w:val="002956A9"/>
    <w:rsid w:val="00295768"/>
    <w:rsid w:val="002959E4"/>
    <w:rsid w:val="00295D02"/>
    <w:rsid w:val="00295D7D"/>
    <w:rsid w:val="00295E37"/>
    <w:rsid w:val="00295EF1"/>
    <w:rsid w:val="0029638A"/>
    <w:rsid w:val="0029652B"/>
    <w:rsid w:val="002965A6"/>
    <w:rsid w:val="00296757"/>
    <w:rsid w:val="00296860"/>
    <w:rsid w:val="00296A85"/>
    <w:rsid w:val="00296B1A"/>
    <w:rsid w:val="00296F9F"/>
    <w:rsid w:val="0029751D"/>
    <w:rsid w:val="0029785F"/>
    <w:rsid w:val="00297E15"/>
    <w:rsid w:val="002A0159"/>
    <w:rsid w:val="002A0292"/>
    <w:rsid w:val="002A0634"/>
    <w:rsid w:val="002A0963"/>
    <w:rsid w:val="002A0C06"/>
    <w:rsid w:val="002A0D6D"/>
    <w:rsid w:val="002A12FF"/>
    <w:rsid w:val="002A14CA"/>
    <w:rsid w:val="002A1723"/>
    <w:rsid w:val="002A1804"/>
    <w:rsid w:val="002A190E"/>
    <w:rsid w:val="002A1BC2"/>
    <w:rsid w:val="002A1CFE"/>
    <w:rsid w:val="002A229C"/>
    <w:rsid w:val="002A2437"/>
    <w:rsid w:val="002A2574"/>
    <w:rsid w:val="002A25F0"/>
    <w:rsid w:val="002A26D4"/>
    <w:rsid w:val="002A276F"/>
    <w:rsid w:val="002A2D53"/>
    <w:rsid w:val="002A31BB"/>
    <w:rsid w:val="002A31FA"/>
    <w:rsid w:val="002A33EC"/>
    <w:rsid w:val="002A347B"/>
    <w:rsid w:val="002A347C"/>
    <w:rsid w:val="002A35AF"/>
    <w:rsid w:val="002A3C56"/>
    <w:rsid w:val="002A3D27"/>
    <w:rsid w:val="002A4029"/>
    <w:rsid w:val="002A4178"/>
    <w:rsid w:val="002A41AD"/>
    <w:rsid w:val="002A462D"/>
    <w:rsid w:val="002A49B3"/>
    <w:rsid w:val="002A4AC7"/>
    <w:rsid w:val="002A4B90"/>
    <w:rsid w:val="002A4D3F"/>
    <w:rsid w:val="002A4E08"/>
    <w:rsid w:val="002A4ED7"/>
    <w:rsid w:val="002A4F59"/>
    <w:rsid w:val="002A5301"/>
    <w:rsid w:val="002A5424"/>
    <w:rsid w:val="002A55F0"/>
    <w:rsid w:val="002A581E"/>
    <w:rsid w:val="002A5D1B"/>
    <w:rsid w:val="002A5D2D"/>
    <w:rsid w:val="002A6990"/>
    <w:rsid w:val="002A6A45"/>
    <w:rsid w:val="002A6CDB"/>
    <w:rsid w:val="002A7156"/>
    <w:rsid w:val="002A736D"/>
    <w:rsid w:val="002A7515"/>
    <w:rsid w:val="002A79FB"/>
    <w:rsid w:val="002A7E99"/>
    <w:rsid w:val="002B001F"/>
    <w:rsid w:val="002B0429"/>
    <w:rsid w:val="002B05A8"/>
    <w:rsid w:val="002B06AD"/>
    <w:rsid w:val="002B077B"/>
    <w:rsid w:val="002B0837"/>
    <w:rsid w:val="002B0A72"/>
    <w:rsid w:val="002B0B3E"/>
    <w:rsid w:val="002B0E7A"/>
    <w:rsid w:val="002B0F1B"/>
    <w:rsid w:val="002B0FD2"/>
    <w:rsid w:val="002B1065"/>
    <w:rsid w:val="002B145B"/>
    <w:rsid w:val="002B16F3"/>
    <w:rsid w:val="002B172C"/>
    <w:rsid w:val="002B1841"/>
    <w:rsid w:val="002B1BD8"/>
    <w:rsid w:val="002B207B"/>
    <w:rsid w:val="002B23C6"/>
    <w:rsid w:val="002B2669"/>
    <w:rsid w:val="002B2887"/>
    <w:rsid w:val="002B2A84"/>
    <w:rsid w:val="002B2AE2"/>
    <w:rsid w:val="002B2BCF"/>
    <w:rsid w:val="002B2C3B"/>
    <w:rsid w:val="002B2DD6"/>
    <w:rsid w:val="002B2E6A"/>
    <w:rsid w:val="002B2FBE"/>
    <w:rsid w:val="002B3110"/>
    <w:rsid w:val="002B3338"/>
    <w:rsid w:val="002B335D"/>
    <w:rsid w:val="002B3446"/>
    <w:rsid w:val="002B35EB"/>
    <w:rsid w:val="002B37F8"/>
    <w:rsid w:val="002B3906"/>
    <w:rsid w:val="002B3CB3"/>
    <w:rsid w:val="002B3D76"/>
    <w:rsid w:val="002B3E71"/>
    <w:rsid w:val="002B3EBC"/>
    <w:rsid w:val="002B42C1"/>
    <w:rsid w:val="002B4488"/>
    <w:rsid w:val="002B47A4"/>
    <w:rsid w:val="002B4937"/>
    <w:rsid w:val="002B49AF"/>
    <w:rsid w:val="002B5054"/>
    <w:rsid w:val="002B508D"/>
    <w:rsid w:val="002B5472"/>
    <w:rsid w:val="002B5497"/>
    <w:rsid w:val="002B5A9A"/>
    <w:rsid w:val="002B5AB7"/>
    <w:rsid w:val="002B5ABE"/>
    <w:rsid w:val="002B628D"/>
    <w:rsid w:val="002B64C0"/>
    <w:rsid w:val="002B6697"/>
    <w:rsid w:val="002B66E5"/>
    <w:rsid w:val="002B67BB"/>
    <w:rsid w:val="002B6BD7"/>
    <w:rsid w:val="002B6C52"/>
    <w:rsid w:val="002B6EC5"/>
    <w:rsid w:val="002B6EEA"/>
    <w:rsid w:val="002B6F31"/>
    <w:rsid w:val="002B74AF"/>
    <w:rsid w:val="002B7A2D"/>
    <w:rsid w:val="002B7CF2"/>
    <w:rsid w:val="002B7EF1"/>
    <w:rsid w:val="002C001D"/>
    <w:rsid w:val="002C02AA"/>
    <w:rsid w:val="002C03D8"/>
    <w:rsid w:val="002C03DB"/>
    <w:rsid w:val="002C083A"/>
    <w:rsid w:val="002C0A2D"/>
    <w:rsid w:val="002C0A51"/>
    <w:rsid w:val="002C0AA1"/>
    <w:rsid w:val="002C0B42"/>
    <w:rsid w:val="002C0C3A"/>
    <w:rsid w:val="002C0D68"/>
    <w:rsid w:val="002C0F70"/>
    <w:rsid w:val="002C12F7"/>
    <w:rsid w:val="002C1452"/>
    <w:rsid w:val="002C15D3"/>
    <w:rsid w:val="002C1720"/>
    <w:rsid w:val="002C1960"/>
    <w:rsid w:val="002C1A2F"/>
    <w:rsid w:val="002C1B09"/>
    <w:rsid w:val="002C1D7F"/>
    <w:rsid w:val="002C2295"/>
    <w:rsid w:val="002C2AB5"/>
    <w:rsid w:val="002C2D15"/>
    <w:rsid w:val="002C309F"/>
    <w:rsid w:val="002C30CA"/>
    <w:rsid w:val="002C3643"/>
    <w:rsid w:val="002C3913"/>
    <w:rsid w:val="002C4070"/>
    <w:rsid w:val="002C43E7"/>
    <w:rsid w:val="002C4462"/>
    <w:rsid w:val="002C4946"/>
    <w:rsid w:val="002C4B45"/>
    <w:rsid w:val="002C4BEA"/>
    <w:rsid w:val="002C4C52"/>
    <w:rsid w:val="002C4C8A"/>
    <w:rsid w:val="002C506C"/>
    <w:rsid w:val="002C52B9"/>
    <w:rsid w:val="002C550D"/>
    <w:rsid w:val="002C5862"/>
    <w:rsid w:val="002C5C94"/>
    <w:rsid w:val="002C5E9D"/>
    <w:rsid w:val="002C6E36"/>
    <w:rsid w:val="002C7142"/>
    <w:rsid w:val="002C760B"/>
    <w:rsid w:val="002C76CF"/>
    <w:rsid w:val="002C773B"/>
    <w:rsid w:val="002C79C5"/>
    <w:rsid w:val="002C7B39"/>
    <w:rsid w:val="002C7BB5"/>
    <w:rsid w:val="002C7BBC"/>
    <w:rsid w:val="002C7C15"/>
    <w:rsid w:val="002C7C4E"/>
    <w:rsid w:val="002D0355"/>
    <w:rsid w:val="002D04A4"/>
    <w:rsid w:val="002D0898"/>
    <w:rsid w:val="002D0F5F"/>
    <w:rsid w:val="002D108E"/>
    <w:rsid w:val="002D142A"/>
    <w:rsid w:val="002D1536"/>
    <w:rsid w:val="002D219A"/>
    <w:rsid w:val="002D21C2"/>
    <w:rsid w:val="002D23B1"/>
    <w:rsid w:val="002D24B1"/>
    <w:rsid w:val="002D26A9"/>
    <w:rsid w:val="002D2DB3"/>
    <w:rsid w:val="002D336E"/>
    <w:rsid w:val="002D36EC"/>
    <w:rsid w:val="002D3865"/>
    <w:rsid w:val="002D38AC"/>
    <w:rsid w:val="002D3DF5"/>
    <w:rsid w:val="002D409E"/>
    <w:rsid w:val="002D40A2"/>
    <w:rsid w:val="002D41D9"/>
    <w:rsid w:val="002D43AD"/>
    <w:rsid w:val="002D453B"/>
    <w:rsid w:val="002D463C"/>
    <w:rsid w:val="002D48A7"/>
    <w:rsid w:val="002D48D2"/>
    <w:rsid w:val="002D4CA9"/>
    <w:rsid w:val="002D4CCB"/>
    <w:rsid w:val="002D4E9A"/>
    <w:rsid w:val="002D4F91"/>
    <w:rsid w:val="002D5791"/>
    <w:rsid w:val="002D583B"/>
    <w:rsid w:val="002D591F"/>
    <w:rsid w:val="002D5976"/>
    <w:rsid w:val="002D5ED7"/>
    <w:rsid w:val="002D5F05"/>
    <w:rsid w:val="002D6125"/>
    <w:rsid w:val="002D68A0"/>
    <w:rsid w:val="002D699A"/>
    <w:rsid w:val="002D6A42"/>
    <w:rsid w:val="002D6D33"/>
    <w:rsid w:val="002D6DB5"/>
    <w:rsid w:val="002D6E1A"/>
    <w:rsid w:val="002D703E"/>
    <w:rsid w:val="002D70DA"/>
    <w:rsid w:val="002D728F"/>
    <w:rsid w:val="002D734C"/>
    <w:rsid w:val="002D7431"/>
    <w:rsid w:val="002D7557"/>
    <w:rsid w:val="002D7612"/>
    <w:rsid w:val="002D7795"/>
    <w:rsid w:val="002D78BD"/>
    <w:rsid w:val="002D7933"/>
    <w:rsid w:val="002D796A"/>
    <w:rsid w:val="002D7B98"/>
    <w:rsid w:val="002D7DE8"/>
    <w:rsid w:val="002E07CA"/>
    <w:rsid w:val="002E13A6"/>
    <w:rsid w:val="002E165B"/>
    <w:rsid w:val="002E16C5"/>
    <w:rsid w:val="002E1821"/>
    <w:rsid w:val="002E1C33"/>
    <w:rsid w:val="002E1FEF"/>
    <w:rsid w:val="002E202F"/>
    <w:rsid w:val="002E2473"/>
    <w:rsid w:val="002E2678"/>
    <w:rsid w:val="002E282E"/>
    <w:rsid w:val="002E2947"/>
    <w:rsid w:val="002E2ADA"/>
    <w:rsid w:val="002E2B0F"/>
    <w:rsid w:val="002E2B47"/>
    <w:rsid w:val="002E2C1E"/>
    <w:rsid w:val="002E2C89"/>
    <w:rsid w:val="002E2CB0"/>
    <w:rsid w:val="002E2CD6"/>
    <w:rsid w:val="002E2F31"/>
    <w:rsid w:val="002E2FCE"/>
    <w:rsid w:val="002E32E6"/>
    <w:rsid w:val="002E3372"/>
    <w:rsid w:val="002E3835"/>
    <w:rsid w:val="002E3878"/>
    <w:rsid w:val="002E397B"/>
    <w:rsid w:val="002E3F06"/>
    <w:rsid w:val="002E44A6"/>
    <w:rsid w:val="002E4749"/>
    <w:rsid w:val="002E4CCD"/>
    <w:rsid w:val="002E5178"/>
    <w:rsid w:val="002E54C0"/>
    <w:rsid w:val="002E5907"/>
    <w:rsid w:val="002E5A2F"/>
    <w:rsid w:val="002E5CE5"/>
    <w:rsid w:val="002E5E3E"/>
    <w:rsid w:val="002E643F"/>
    <w:rsid w:val="002E64BD"/>
    <w:rsid w:val="002E6579"/>
    <w:rsid w:val="002E6B4D"/>
    <w:rsid w:val="002E6EFC"/>
    <w:rsid w:val="002E70BF"/>
    <w:rsid w:val="002E7214"/>
    <w:rsid w:val="002E72EF"/>
    <w:rsid w:val="002E73FF"/>
    <w:rsid w:val="002E78F5"/>
    <w:rsid w:val="002E7972"/>
    <w:rsid w:val="002E7EEA"/>
    <w:rsid w:val="002E7F81"/>
    <w:rsid w:val="002F0079"/>
    <w:rsid w:val="002F00B0"/>
    <w:rsid w:val="002F0125"/>
    <w:rsid w:val="002F025C"/>
    <w:rsid w:val="002F02AD"/>
    <w:rsid w:val="002F0813"/>
    <w:rsid w:val="002F0925"/>
    <w:rsid w:val="002F0E9A"/>
    <w:rsid w:val="002F1014"/>
    <w:rsid w:val="002F10CB"/>
    <w:rsid w:val="002F10F9"/>
    <w:rsid w:val="002F1679"/>
    <w:rsid w:val="002F16FB"/>
    <w:rsid w:val="002F17BA"/>
    <w:rsid w:val="002F187C"/>
    <w:rsid w:val="002F1934"/>
    <w:rsid w:val="002F1A5E"/>
    <w:rsid w:val="002F1DA2"/>
    <w:rsid w:val="002F2135"/>
    <w:rsid w:val="002F2230"/>
    <w:rsid w:val="002F230E"/>
    <w:rsid w:val="002F2392"/>
    <w:rsid w:val="002F257A"/>
    <w:rsid w:val="002F25D7"/>
    <w:rsid w:val="002F2914"/>
    <w:rsid w:val="002F29ED"/>
    <w:rsid w:val="002F2AE4"/>
    <w:rsid w:val="002F2B69"/>
    <w:rsid w:val="002F2E93"/>
    <w:rsid w:val="002F2EF0"/>
    <w:rsid w:val="002F3119"/>
    <w:rsid w:val="002F3289"/>
    <w:rsid w:val="002F33D9"/>
    <w:rsid w:val="002F33DF"/>
    <w:rsid w:val="002F35A5"/>
    <w:rsid w:val="002F39DC"/>
    <w:rsid w:val="002F3A47"/>
    <w:rsid w:val="002F3D28"/>
    <w:rsid w:val="002F3F7D"/>
    <w:rsid w:val="002F40DC"/>
    <w:rsid w:val="002F4205"/>
    <w:rsid w:val="002F4261"/>
    <w:rsid w:val="002F457F"/>
    <w:rsid w:val="002F472E"/>
    <w:rsid w:val="002F4A57"/>
    <w:rsid w:val="002F4BA5"/>
    <w:rsid w:val="002F4C78"/>
    <w:rsid w:val="002F4F74"/>
    <w:rsid w:val="002F5644"/>
    <w:rsid w:val="002F56F7"/>
    <w:rsid w:val="002F5750"/>
    <w:rsid w:val="002F5A19"/>
    <w:rsid w:val="002F5B1B"/>
    <w:rsid w:val="002F61ED"/>
    <w:rsid w:val="002F6808"/>
    <w:rsid w:val="002F6AE7"/>
    <w:rsid w:val="002F6D43"/>
    <w:rsid w:val="002F6EC9"/>
    <w:rsid w:val="002F6F9A"/>
    <w:rsid w:val="002F716F"/>
    <w:rsid w:val="002F7187"/>
    <w:rsid w:val="002F7535"/>
    <w:rsid w:val="002F7CED"/>
    <w:rsid w:val="002F7DE3"/>
    <w:rsid w:val="003002BE"/>
    <w:rsid w:val="00300796"/>
    <w:rsid w:val="003007C5"/>
    <w:rsid w:val="0030085E"/>
    <w:rsid w:val="003013A5"/>
    <w:rsid w:val="003013E2"/>
    <w:rsid w:val="003013FE"/>
    <w:rsid w:val="003014A6"/>
    <w:rsid w:val="003014BE"/>
    <w:rsid w:val="00301618"/>
    <w:rsid w:val="003019C9"/>
    <w:rsid w:val="00301B8E"/>
    <w:rsid w:val="00301D58"/>
    <w:rsid w:val="00301E4B"/>
    <w:rsid w:val="0030216F"/>
    <w:rsid w:val="003024B9"/>
    <w:rsid w:val="00302714"/>
    <w:rsid w:val="00302E8F"/>
    <w:rsid w:val="003036F2"/>
    <w:rsid w:val="00303846"/>
    <w:rsid w:val="00303A4F"/>
    <w:rsid w:val="00303B23"/>
    <w:rsid w:val="00303E35"/>
    <w:rsid w:val="00304262"/>
    <w:rsid w:val="003044E8"/>
    <w:rsid w:val="00304556"/>
    <w:rsid w:val="00304748"/>
    <w:rsid w:val="0030478C"/>
    <w:rsid w:val="00304ABE"/>
    <w:rsid w:val="00304DB3"/>
    <w:rsid w:val="00304F55"/>
    <w:rsid w:val="003052D9"/>
    <w:rsid w:val="0030538B"/>
    <w:rsid w:val="00305434"/>
    <w:rsid w:val="0030555B"/>
    <w:rsid w:val="00305640"/>
    <w:rsid w:val="003057C8"/>
    <w:rsid w:val="00305912"/>
    <w:rsid w:val="00305A48"/>
    <w:rsid w:val="00305DA4"/>
    <w:rsid w:val="00306036"/>
    <w:rsid w:val="00306043"/>
    <w:rsid w:val="00306074"/>
    <w:rsid w:val="003060FF"/>
    <w:rsid w:val="00306214"/>
    <w:rsid w:val="00306360"/>
    <w:rsid w:val="00306642"/>
    <w:rsid w:val="00306A68"/>
    <w:rsid w:val="00306CC1"/>
    <w:rsid w:val="00306EBE"/>
    <w:rsid w:val="0030738B"/>
    <w:rsid w:val="003073D7"/>
    <w:rsid w:val="00307849"/>
    <w:rsid w:val="003078B9"/>
    <w:rsid w:val="00310045"/>
    <w:rsid w:val="003103F4"/>
    <w:rsid w:val="003106A1"/>
    <w:rsid w:val="00310971"/>
    <w:rsid w:val="003109F5"/>
    <w:rsid w:val="00310B74"/>
    <w:rsid w:val="00310D86"/>
    <w:rsid w:val="00310E62"/>
    <w:rsid w:val="00310F57"/>
    <w:rsid w:val="003111C0"/>
    <w:rsid w:val="003112F8"/>
    <w:rsid w:val="00311570"/>
    <w:rsid w:val="0031157B"/>
    <w:rsid w:val="003115C0"/>
    <w:rsid w:val="003116F0"/>
    <w:rsid w:val="00311710"/>
    <w:rsid w:val="0031184F"/>
    <w:rsid w:val="00311D6D"/>
    <w:rsid w:val="003121A6"/>
    <w:rsid w:val="00312437"/>
    <w:rsid w:val="003124C1"/>
    <w:rsid w:val="00312B0A"/>
    <w:rsid w:val="00312D33"/>
    <w:rsid w:val="00312F5C"/>
    <w:rsid w:val="00313134"/>
    <w:rsid w:val="0031339B"/>
    <w:rsid w:val="00313584"/>
    <w:rsid w:val="00313609"/>
    <w:rsid w:val="003136F7"/>
    <w:rsid w:val="003137CC"/>
    <w:rsid w:val="00313819"/>
    <w:rsid w:val="00313F63"/>
    <w:rsid w:val="0031432C"/>
    <w:rsid w:val="00314642"/>
    <w:rsid w:val="00314DE7"/>
    <w:rsid w:val="00314F88"/>
    <w:rsid w:val="00314F89"/>
    <w:rsid w:val="00315217"/>
    <w:rsid w:val="003152CD"/>
    <w:rsid w:val="0031542E"/>
    <w:rsid w:val="00315728"/>
    <w:rsid w:val="00315A2A"/>
    <w:rsid w:val="00315DAC"/>
    <w:rsid w:val="00315FAB"/>
    <w:rsid w:val="0031624D"/>
    <w:rsid w:val="003165DC"/>
    <w:rsid w:val="00316775"/>
    <w:rsid w:val="003168B3"/>
    <w:rsid w:val="00316E5B"/>
    <w:rsid w:val="003171E3"/>
    <w:rsid w:val="00317316"/>
    <w:rsid w:val="00317369"/>
    <w:rsid w:val="00317605"/>
    <w:rsid w:val="00317608"/>
    <w:rsid w:val="00317B58"/>
    <w:rsid w:val="00317D77"/>
    <w:rsid w:val="00317D9A"/>
    <w:rsid w:val="003202BE"/>
    <w:rsid w:val="00320327"/>
    <w:rsid w:val="00320477"/>
    <w:rsid w:val="00320575"/>
    <w:rsid w:val="00320BC9"/>
    <w:rsid w:val="00320DFB"/>
    <w:rsid w:val="00320E85"/>
    <w:rsid w:val="00321147"/>
    <w:rsid w:val="00321207"/>
    <w:rsid w:val="0032132C"/>
    <w:rsid w:val="00321340"/>
    <w:rsid w:val="00321403"/>
    <w:rsid w:val="003216FD"/>
    <w:rsid w:val="00321A4C"/>
    <w:rsid w:val="00321E51"/>
    <w:rsid w:val="00321E91"/>
    <w:rsid w:val="0032219B"/>
    <w:rsid w:val="003222D9"/>
    <w:rsid w:val="0032248D"/>
    <w:rsid w:val="003226AD"/>
    <w:rsid w:val="003228BC"/>
    <w:rsid w:val="00322A77"/>
    <w:rsid w:val="00322A80"/>
    <w:rsid w:val="00322B63"/>
    <w:rsid w:val="00322C17"/>
    <w:rsid w:val="00322DB2"/>
    <w:rsid w:val="00323054"/>
    <w:rsid w:val="003233CA"/>
    <w:rsid w:val="003235AC"/>
    <w:rsid w:val="00323AAB"/>
    <w:rsid w:val="00323C1F"/>
    <w:rsid w:val="00323FAF"/>
    <w:rsid w:val="003243AC"/>
    <w:rsid w:val="0032443D"/>
    <w:rsid w:val="003244AB"/>
    <w:rsid w:val="00324787"/>
    <w:rsid w:val="0032483D"/>
    <w:rsid w:val="00324878"/>
    <w:rsid w:val="00324923"/>
    <w:rsid w:val="00324CBC"/>
    <w:rsid w:val="00324E1D"/>
    <w:rsid w:val="00325097"/>
    <w:rsid w:val="003251BB"/>
    <w:rsid w:val="0032550E"/>
    <w:rsid w:val="00325C62"/>
    <w:rsid w:val="00325CAE"/>
    <w:rsid w:val="00325E50"/>
    <w:rsid w:val="003260DA"/>
    <w:rsid w:val="0032616E"/>
    <w:rsid w:val="00326250"/>
    <w:rsid w:val="003262E5"/>
    <w:rsid w:val="00326498"/>
    <w:rsid w:val="0032652D"/>
    <w:rsid w:val="00326795"/>
    <w:rsid w:val="00326B6D"/>
    <w:rsid w:val="00326D4D"/>
    <w:rsid w:val="00326DCB"/>
    <w:rsid w:val="00327019"/>
    <w:rsid w:val="00327051"/>
    <w:rsid w:val="0032717E"/>
    <w:rsid w:val="00327400"/>
    <w:rsid w:val="0032775E"/>
    <w:rsid w:val="003278BC"/>
    <w:rsid w:val="00327C7A"/>
    <w:rsid w:val="00330247"/>
    <w:rsid w:val="0033089A"/>
    <w:rsid w:val="00330BAE"/>
    <w:rsid w:val="00330E7F"/>
    <w:rsid w:val="00330F88"/>
    <w:rsid w:val="003310B3"/>
    <w:rsid w:val="00331200"/>
    <w:rsid w:val="003312A7"/>
    <w:rsid w:val="00331588"/>
    <w:rsid w:val="00331718"/>
    <w:rsid w:val="00331896"/>
    <w:rsid w:val="00331A9A"/>
    <w:rsid w:val="00331B92"/>
    <w:rsid w:val="0033213D"/>
    <w:rsid w:val="003322F3"/>
    <w:rsid w:val="003323AE"/>
    <w:rsid w:val="00332B62"/>
    <w:rsid w:val="00332C02"/>
    <w:rsid w:val="00332C6D"/>
    <w:rsid w:val="00332D3C"/>
    <w:rsid w:val="00332F60"/>
    <w:rsid w:val="00332F98"/>
    <w:rsid w:val="003330EA"/>
    <w:rsid w:val="003331C8"/>
    <w:rsid w:val="003331CE"/>
    <w:rsid w:val="003334EE"/>
    <w:rsid w:val="003339A6"/>
    <w:rsid w:val="0033421F"/>
    <w:rsid w:val="003343C7"/>
    <w:rsid w:val="00334981"/>
    <w:rsid w:val="00334C12"/>
    <w:rsid w:val="00334E94"/>
    <w:rsid w:val="00335978"/>
    <w:rsid w:val="003359C8"/>
    <w:rsid w:val="00335A76"/>
    <w:rsid w:val="00335D9B"/>
    <w:rsid w:val="003361E9"/>
    <w:rsid w:val="00336475"/>
    <w:rsid w:val="003367AC"/>
    <w:rsid w:val="00336D37"/>
    <w:rsid w:val="00336F92"/>
    <w:rsid w:val="003371E7"/>
    <w:rsid w:val="00337277"/>
    <w:rsid w:val="00337349"/>
    <w:rsid w:val="003378C8"/>
    <w:rsid w:val="003379FE"/>
    <w:rsid w:val="00337EDF"/>
    <w:rsid w:val="00337F49"/>
    <w:rsid w:val="00337FB8"/>
    <w:rsid w:val="00337FF1"/>
    <w:rsid w:val="0034009C"/>
    <w:rsid w:val="003401F9"/>
    <w:rsid w:val="003403A0"/>
    <w:rsid w:val="003405A0"/>
    <w:rsid w:val="00340725"/>
    <w:rsid w:val="0034088D"/>
    <w:rsid w:val="00340C72"/>
    <w:rsid w:val="003410B4"/>
    <w:rsid w:val="0034142E"/>
    <w:rsid w:val="00341457"/>
    <w:rsid w:val="00341784"/>
    <w:rsid w:val="00341874"/>
    <w:rsid w:val="003419C8"/>
    <w:rsid w:val="00341A53"/>
    <w:rsid w:val="00341E89"/>
    <w:rsid w:val="00342029"/>
    <w:rsid w:val="0034211C"/>
    <w:rsid w:val="00342188"/>
    <w:rsid w:val="003424E0"/>
    <w:rsid w:val="003426C1"/>
    <w:rsid w:val="00342766"/>
    <w:rsid w:val="003428A0"/>
    <w:rsid w:val="0034290E"/>
    <w:rsid w:val="00342D73"/>
    <w:rsid w:val="00342D8F"/>
    <w:rsid w:val="00342DC4"/>
    <w:rsid w:val="0034340F"/>
    <w:rsid w:val="003434ED"/>
    <w:rsid w:val="003437C0"/>
    <w:rsid w:val="0034391A"/>
    <w:rsid w:val="00343ADE"/>
    <w:rsid w:val="00343AF7"/>
    <w:rsid w:val="00343C26"/>
    <w:rsid w:val="00343EA9"/>
    <w:rsid w:val="003440F5"/>
    <w:rsid w:val="0034415D"/>
    <w:rsid w:val="00344184"/>
    <w:rsid w:val="003441C4"/>
    <w:rsid w:val="00344258"/>
    <w:rsid w:val="003443D9"/>
    <w:rsid w:val="0034474B"/>
    <w:rsid w:val="0034486D"/>
    <w:rsid w:val="003449E7"/>
    <w:rsid w:val="00344B19"/>
    <w:rsid w:val="00344BA9"/>
    <w:rsid w:val="00344D88"/>
    <w:rsid w:val="00344DC0"/>
    <w:rsid w:val="00345052"/>
    <w:rsid w:val="0034565F"/>
    <w:rsid w:val="00345F42"/>
    <w:rsid w:val="003462E5"/>
    <w:rsid w:val="003463C0"/>
    <w:rsid w:val="00346881"/>
    <w:rsid w:val="00346DBC"/>
    <w:rsid w:val="00347016"/>
    <w:rsid w:val="003470A3"/>
    <w:rsid w:val="003470BA"/>
    <w:rsid w:val="0034719E"/>
    <w:rsid w:val="00347521"/>
    <w:rsid w:val="003476D3"/>
    <w:rsid w:val="00347929"/>
    <w:rsid w:val="00347A03"/>
    <w:rsid w:val="00347B26"/>
    <w:rsid w:val="00347B66"/>
    <w:rsid w:val="00347E1B"/>
    <w:rsid w:val="003500B0"/>
    <w:rsid w:val="00350271"/>
    <w:rsid w:val="003504BD"/>
    <w:rsid w:val="003508CC"/>
    <w:rsid w:val="00350A19"/>
    <w:rsid w:val="00350CB0"/>
    <w:rsid w:val="00350FD9"/>
    <w:rsid w:val="00351084"/>
    <w:rsid w:val="00351E57"/>
    <w:rsid w:val="00351F8A"/>
    <w:rsid w:val="003523EC"/>
    <w:rsid w:val="003524AF"/>
    <w:rsid w:val="0035268F"/>
    <w:rsid w:val="003527C2"/>
    <w:rsid w:val="00352816"/>
    <w:rsid w:val="00352CD7"/>
    <w:rsid w:val="0035322C"/>
    <w:rsid w:val="0035362F"/>
    <w:rsid w:val="003536B8"/>
    <w:rsid w:val="00353791"/>
    <w:rsid w:val="0035381F"/>
    <w:rsid w:val="00353B21"/>
    <w:rsid w:val="00353DA3"/>
    <w:rsid w:val="00354070"/>
    <w:rsid w:val="00354332"/>
    <w:rsid w:val="003543C3"/>
    <w:rsid w:val="00354625"/>
    <w:rsid w:val="003549C3"/>
    <w:rsid w:val="00354C25"/>
    <w:rsid w:val="003554CF"/>
    <w:rsid w:val="0035562C"/>
    <w:rsid w:val="00356030"/>
    <w:rsid w:val="0035616F"/>
    <w:rsid w:val="00356569"/>
    <w:rsid w:val="003565C5"/>
    <w:rsid w:val="00356686"/>
    <w:rsid w:val="00356A17"/>
    <w:rsid w:val="00356AE4"/>
    <w:rsid w:val="00356C01"/>
    <w:rsid w:val="00356D66"/>
    <w:rsid w:val="00357049"/>
    <w:rsid w:val="00357312"/>
    <w:rsid w:val="00357548"/>
    <w:rsid w:val="003577E9"/>
    <w:rsid w:val="003578C0"/>
    <w:rsid w:val="00357FAF"/>
    <w:rsid w:val="00360733"/>
    <w:rsid w:val="003609E4"/>
    <w:rsid w:val="00360C2C"/>
    <w:rsid w:val="00360FA5"/>
    <w:rsid w:val="0036111E"/>
    <w:rsid w:val="0036116A"/>
    <w:rsid w:val="0036143E"/>
    <w:rsid w:val="0036154D"/>
    <w:rsid w:val="00361716"/>
    <w:rsid w:val="0036196B"/>
    <w:rsid w:val="003619E6"/>
    <w:rsid w:val="00361A27"/>
    <w:rsid w:val="00361AE2"/>
    <w:rsid w:val="00361BA7"/>
    <w:rsid w:val="00361D5E"/>
    <w:rsid w:val="00361EA0"/>
    <w:rsid w:val="00362075"/>
    <w:rsid w:val="003620B0"/>
    <w:rsid w:val="003621F8"/>
    <w:rsid w:val="00362784"/>
    <w:rsid w:val="0036294C"/>
    <w:rsid w:val="00362B1C"/>
    <w:rsid w:val="00363659"/>
    <w:rsid w:val="0036368C"/>
    <w:rsid w:val="00363D7B"/>
    <w:rsid w:val="00364127"/>
    <w:rsid w:val="003641C1"/>
    <w:rsid w:val="003641DD"/>
    <w:rsid w:val="00364544"/>
    <w:rsid w:val="00364A0F"/>
    <w:rsid w:val="00364A21"/>
    <w:rsid w:val="00364A8C"/>
    <w:rsid w:val="00364AF4"/>
    <w:rsid w:val="00364CA3"/>
    <w:rsid w:val="00364DB3"/>
    <w:rsid w:val="003655FE"/>
    <w:rsid w:val="00365AD5"/>
    <w:rsid w:val="00365FD9"/>
    <w:rsid w:val="003664D3"/>
    <w:rsid w:val="00366726"/>
    <w:rsid w:val="00366827"/>
    <w:rsid w:val="003668EB"/>
    <w:rsid w:val="00366B89"/>
    <w:rsid w:val="00366D64"/>
    <w:rsid w:val="00366D7F"/>
    <w:rsid w:val="00366E9A"/>
    <w:rsid w:val="0036707E"/>
    <w:rsid w:val="003672F4"/>
    <w:rsid w:val="00367421"/>
    <w:rsid w:val="003677FB"/>
    <w:rsid w:val="00367CF7"/>
    <w:rsid w:val="00367EF8"/>
    <w:rsid w:val="0037010B"/>
    <w:rsid w:val="00370851"/>
    <w:rsid w:val="003709CB"/>
    <w:rsid w:val="00370B95"/>
    <w:rsid w:val="00370D28"/>
    <w:rsid w:val="00371097"/>
    <w:rsid w:val="003713F9"/>
    <w:rsid w:val="003714D6"/>
    <w:rsid w:val="003717C7"/>
    <w:rsid w:val="00371E47"/>
    <w:rsid w:val="00371EEE"/>
    <w:rsid w:val="00371F83"/>
    <w:rsid w:val="003720A2"/>
    <w:rsid w:val="003720B5"/>
    <w:rsid w:val="003720D3"/>
    <w:rsid w:val="00372451"/>
    <w:rsid w:val="003725A5"/>
    <w:rsid w:val="003726C2"/>
    <w:rsid w:val="00372712"/>
    <w:rsid w:val="00372796"/>
    <w:rsid w:val="003728BA"/>
    <w:rsid w:val="003729AC"/>
    <w:rsid w:val="00372C0E"/>
    <w:rsid w:val="00372CB4"/>
    <w:rsid w:val="00372FF5"/>
    <w:rsid w:val="00373036"/>
    <w:rsid w:val="003737CC"/>
    <w:rsid w:val="00373C5B"/>
    <w:rsid w:val="00373CDA"/>
    <w:rsid w:val="00373EA0"/>
    <w:rsid w:val="00373EA3"/>
    <w:rsid w:val="00374797"/>
    <w:rsid w:val="00374891"/>
    <w:rsid w:val="003748C4"/>
    <w:rsid w:val="00374974"/>
    <w:rsid w:val="00374AE7"/>
    <w:rsid w:val="00374C02"/>
    <w:rsid w:val="00375105"/>
    <w:rsid w:val="00375681"/>
    <w:rsid w:val="00375861"/>
    <w:rsid w:val="00375AB7"/>
    <w:rsid w:val="00375B73"/>
    <w:rsid w:val="00375D31"/>
    <w:rsid w:val="003762D1"/>
    <w:rsid w:val="0037639B"/>
    <w:rsid w:val="003763C3"/>
    <w:rsid w:val="00376766"/>
    <w:rsid w:val="00376815"/>
    <w:rsid w:val="00376BA4"/>
    <w:rsid w:val="00376D9A"/>
    <w:rsid w:val="00377006"/>
    <w:rsid w:val="00377124"/>
    <w:rsid w:val="003775FB"/>
    <w:rsid w:val="0037762A"/>
    <w:rsid w:val="003778C8"/>
    <w:rsid w:val="00377EF3"/>
    <w:rsid w:val="00377FA4"/>
    <w:rsid w:val="00377FE7"/>
    <w:rsid w:val="0038076F"/>
    <w:rsid w:val="00380A9F"/>
    <w:rsid w:val="00380AFD"/>
    <w:rsid w:val="00380B9F"/>
    <w:rsid w:val="00380BDB"/>
    <w:rsid w:val="00380E7E"/>
    <w:rsid w:val="003814C7"/>
    <w:rsid w:val="003815F2"/>
    <w:rsid w:val="003818BA"/>
    <w:rsid w:val="00381BA4"/>
    <w:rsid w:val="00381BC0"/>
    <w:rsid w:val="00381C61"/>
    <w:rsid w:val="00381C7F"/>
    <w:rsid w:val="00381CEA"/>
    <w:rsid w:val="00381E76"/>
    <w:rsid w:val="00382073"/>
    <w:rsid w:val="00382155"/>
    <w:rsid w:val="003821CA"/>
    <w:rsid w:val="003822D6"/>
    <w:rsid w:val="003823FB"/>
    <w:rsid w:val="00382422"/>
    <w:rsid w:val="00382470"/>
    <w:rsid w:val="003825E9"/>
    <w:rsid w:val="00382720"/>
    <w:rsid w:val="00382820"/>
    <w:rsid w:val="00382B5E"/>
    <w:rsid w:val="00382F57"/>
    <w:rsid w:val="0038323F"/>
    <w:rsid w:val="00383487"/>
    <w:rsid w:val="0038352D"/>
    <w:rsid w:val="00383679"/>
    <w:rsid w:val="003837FA"/>
    <w:rsid w:val="00383A07"/>
    <w:rsid w:val="00383A7D"/>
    <w:rsid w:val="00383C69"/>
    <w:rsid w:val="003840F3"/>
    <w:rsid w:val="0038490A"/>
    <w:rsid w:val="00384B59"/>
    <w:rsid w:val="0038524C"/>
    <w:rsid w:val="00385312"/>
    <w:rsid w:val="00385348"/>
    <w:rsid w:val="00385F7E"/>
    <w:rsid w:val="00386226"/>
    <w:rsid w:val="003863BD"/>
    <w:rsid w:val="00386681"/>
    <w:rsid w:val="00386731"/>
    <w:rsid w:val="003867BA"/>
    <w:rsid w:val="003869A1"/>
    <w:rsid w:val="00386A21"/>
    <w:rsid w:val="00386E96"/>
    <w:rsid w:val="00386F93"/>
    <w:rsid w:val="003872EB"/>
    <w:rsid w:val="00387391"/>
    <w:rsid w:val="00387538"/>
    <w:rsid w:val="00387833"/>
    <w:rsid w:val="0039006A"/>
    <w:rsid w:val="003906C4"/>
    <w:rsid w:val="00390793"/>
    <w:rsid w:val="003907B9"/>
    <w:rsid w:val="003908D8"/>
    <w:rsid w:val="00390B47"/>
    <w:rsid w:val="00390CA8"/>
    <w:rsid w:val="00390D00"/>
    <w:rsid w:val="0039104F"/>
    <w:rsid w:val="0039149F"/>
    <w:rsid w:val="00391736"/>
    <w:rsid w:val="003917AF"/>
    <w:rsid w:val="003917C6"/>
    <w:rsid w:val="00391BC0"/>
    <w:rsid w:val="00391D38"/>
    <w:rsid w:val="00392153"/>
    <w:rsid w:val="003923AB"/>
    <w:rsid w:val="00392976"/>
    <w:rsid w:val="003929CC"/>
    <w:rsid w:val="003929D0"/>
    <w:rsid w:val="00392B14"/>
    <w:rsid w:val="00392C45"/>
    <w:rsid w:val="00392D69"/>
    <w:rsid w:val="00392F23"/>
    <w:rsid w:val="00392FE3"/>
    <w:rsid w:val="003932C3"/>
    <w:rsid w:val="00393BF7"/>
    <w:rsid w:val="00393C12"/>
    <w:rsid w:val="00393D0D"/>
    <w:rsid w:val="00394056"/>
    <w:rsid w:val="003940D8"/>
    <w:rsid w:val="003941FC"/>
    <w:rsid w:val="003944DD"/>
    <w:rsid w:val="00394699"/>
    <w:rsid w:val="003946F8"/>
    <w:rsid w:val="00394B9B"/>
    <w:rsid w:val="00394C14"/>
    <w:rsid w:val="00395A16"/>
    <w:rsid w:val="00395C63"/>
    <w:rsid w:val="00395C88"/>
    <w:rsid w:val="00395D29"/>
    <w:rsid w:val="00395DCD"/>
    <w:rsid w:val="00395F13"/>
    <w:rsid w:val="00396059"/>
    <w:rsid w:val="003962CD"/>
    <w:rsid w:val="003963F8"/>
    <w:rsid w:val="00396678"/>
    <w:rsid w:val="00396883"/>
    <w:rsid w:val="00396BA6"/>
    <w:rsid w:val="0039735F"/>
    <w:rsid w:val="00397534"/>
    <w:rsid w:val="00397A71"/>
    <w:rsid w:val="003A00EB"/>
    <w:rsid w:val="003A041D"/>
    <w:rsid w:val="003A0D4E"/>
    <w:rsid w:val="003A140D"/>
    <w:rsid w:val="003A152A"/>
    <w:rsid w:val="003A1640"/>
    <w:rsid w:val="003A18FA"/>
    <w:rsid w:val="003A1D6A"/>
    <w:rsid w:val="003A1DE5"/>
    <w:rsid w:val="003A1E47"/>
    <w:rsid w:val="003A22A4"/>
    <w:rsid w:val="003A22E6"/>
    <w:rsid w:val="003A2554"/>
    <w:rsid w:val="003A279A"/>
    <w:rsid w:val="003A27CD"/>
    <w:rsid w:val="003A2AA7"/>
    <w:rsid w:val="003A2BB4"/>
    <w:rsid w:val="003A2BDE"/>
    <w:rsid w:val="003A2E4C"/>
    <w:rsid w:val="003A3020"/>
    <w:rsid w:val="003A3062"/>
    <w:rsid w:val="003A3089"/>
    <w:rsid w:val="003A314A"/>
    <w:rsid w:val="003A33F9"/>
    <w:rsid w:val="003A34B6"/>
    <w:rsid w:val="003A376D"/>
    <w:rsid w:val="003A4407"/>
    <w:rsid w:val="003A471B"/>
    <w:rsid w:val="003A477E"/>
    <w:rsid w:val="003A4781"/>
    <w:rsid w:val="003A47D7"/>
    <w:rsid w:val="003A4962"/>
    <w:rsid w:val="003A49A3"/>
    <w:rsid w:val="003A49A5"/>
    <w:rsid w:val="003A49AA"/>
    <w:rsid w:val="003A4BE8"/>
    <w:rsid w:val="003A518B"/>
    <w:rsid w:val="003A5841"/>
    <w:rsid w:val="003A593C"/>
    <w:rsid w:val="003A5985"/>
    <w:rsid w:val="003A59B4"/>
    <w:rsid w:val="003A5C19"/>
    <w:rsid w:val="003A5C5B"/>
    <w:rsid w:val="003A5F73"/>
    <w:rsid w:val="003A613B"/>
    <w:rsid w:val="003A6DE3"/>
    <w:rsid w:val="003A705E"/>
    <w:rsid w:val="003A74E8"/>
    <w:rsid w:val="003A7649"/>
    <w:rsid w:val="003A76EE"/>
    <w:rsid w:val="003A7A8C"/>
    <w:rsid w:val="003A7E27"/>
    <w:rsid w:val="003A7E60"/>
    <w:rsid w:val="003A7ED0"/>
    <w:rsid w:val="003B0184"/>
    <w:rsid w:val="003B01D2"/>
    <w:rsid w:val="003B054F"/>
    <w:rsid w:val="003B097B"/>
    <w:rsid w:val="003B0D13"/>
    <w:rsid w:val="003B0ED0"/>
    <w:rsid w:val="003B0FB1"/>
    <w:rsid w:val="003B0FCC"/>
    <w:rsid w:val="003B1022"/>
    <w:rsid w:val="003B1061"/>
    <w:rsid w:val="003B1144"/>
    <w:rsid w:val="003B1266"/>
    <w:rsid w:val="003B1A86"/>
    <w:rsid w:val="003B1ABE"/>
    <w:rsid w:val="003B1D40"/>
    <w:rsid w:val="003B1F03"/>
    <w:rsid w:val="003B202C"/>
    <w:rsid w:val="003B204F"/>
    <w:rsid w:val="003B20B3"/>
    <w:rsid w:val="003B22EF"/>
    <w:rsid w:val="003B22FF"/>
    <w:rsid w:val="003B24C8"/>
    <w:rsid w:val="003B262E"/>
    <w:rsid w:val="003B29BD"/>
    <w:rsid w:val="003B2ACF"/>
    <w:rsid w:val="003B2C4D"/>
    <w:rsid w:val="003B2DC1"/>
    <w:rsid w:val="003B2ED4"/>
    <w:rsid w:val="003B2F56"/>
    <w:rsid w:val="003B3A2C"/>
    <w:rsid w:val="003B3F00"/>
    <w:rsid w:val="003B4217"/>
    <w:rsid w:val="003B4225"/>
    <w:rsid w:val="003B42CF"/>
    <w:rsid w:val="003B4635"/>
    <w:rsid w:val="003B4A62"/>
    <w:rsid w:val="003B4CB8"/>
    <w:rsid w:val="003B4D49"/>
    <w:rsid w:val="003B4F2C"/>
    <w:rsid w:val="003B50B3"/>
    <w:rsid w:val="003B512E"/>
    <w:rsid w:val="003B56C3"/>
    <w:rsid w:val="003B5950"/>
    <w:rsid w:val="003B59B9"/>
    <w:rsid w:val="003B5E63"/>
    <w:rsid w:val="003B5F9A"/>
    <w:rsid w:val="003B606A"/>
    <w:rsid w:val="003B669C"/>
    <w:rsid w:val="003B69D6"/>
    <w:rsid w:val="003B7026"/>
    <w:rsid w:val="003B7A3D"/>
    <w:rsid w:val="003B7C51"/>
    <w:rsid w:val="003B7D2A"/>
    <w:rsid w:val="003C010E"/>
    <w:rsid w:val="003C02A0"/>
    <w:rsid w:val="003C02F2"/>
    <w:rsid w:val="003C0376"/>
    <w:rsid w:val="003C062E"/>
    <w:rsid w:val="003C0630"/>
    <w:rsid w:val="003C06C7"/>
    <w:rsid w:val="003C08E7"/>
    <w:rsid w:val="003C0BC0"/>
    <w:rsid w:val="003C0C06"/>
    <w:rsid w:val="003C0C6E"/>
    <w:rsid w:val="003C0E43"/>
    <w:rsid w:val="003C0FC7"/>
    <w:rsid w:val="003C1454"/>
    <w:rsid w:val="003C174D"/>
    <w:rsid w:val="003C19EB"/>
    <w:rsid w:val="003C1A11"/>
    <w:rsid w:val="003C1A71"/>
    <w:rsid w:val="003C1D50"/>
    <w:rsid w:val="003C1F39"/>
    <w:rsid w:val="003C21B3"/>
    <w:rsid w:val="003C21D0"/>
    <w:rsid w:val="003C22F4"/>
    <w:rsid w:val="003C249A"/>
    <w:rsid w:val="003C2636"/>
    <w:rsid w:val="003C3181"/>
    <w:rsid w:val="003C3BEB"/>
    <w:rsid w:val="003C3C19"/>
    <w:rsid w:val="003C3D13"/>
    <w:rsid w:val="003C3DFB"/>
    <w:rsid w:val="003C3DFD"/>
    <w:rsid w:val="003C3E02"/>
    <w:rsid w:val="003C3EF5"/>
    <w:rsid w:val="003C4BAF"/>
    <w:rsid w:val="003C4CB8"/>
    <w:rsid w:val="003C4F3C"/>
    <w:rsid w:val="003C4F78"/>
    <w:rsid w:val="003C501C"/>
    <w:rsid w:val="003C5070"/>
    <w:rsid w:val="003C53D1"/>
    <w:rsid w:val="003C55B0"/>
    <w:rsid w:val="003C567C"/>
    <w:rsid w:val="003C586F"/>
    <w:rsid w:val="003C58F8"/>
    <w:rsid w:val="003C5AFD"/>
    <w:rsid w:val="003C5ECD"/>
    <w:rsid w:val="003C5F18"/>
    <w:rsid w:val="003C6406"/>
    <w:rsid w:val="003C6AA0"/>
    <w:rsid w:val="003C6B76"/>
    <w:rsid w:val="003C6C99"/>
    <w:rsid w:val="003C6CC1"/>
    <w:rsid w:val="003C70E4"/>
    <w:rsid w:val="003C7104"/>
    <w:rsid w:val="003C7114"/>
    <w:rsid w:val="003C72AA"/>
    <w:rsid w:val="003C746B"/>
    <w:rsid w:val="003C748A"/>
    <w:rsid w:val="003C74F0"/>
    <w:rsid w:val="003C758E"/>
    <w:rsid w:val="003C75C9"/>
    <w:rsid w:val="003C76CE"/>
    <w:rsid w:val="003C7B5F"/>
    <w:rsid w:val="003C7E38"/>
    <w:rsid w:val="003D00AB"/>
    <w:rsid w:val="003D05CE"/>
    <w:rsid w:val="003D0ACC"/>
    <w:rsid w:val="003D0BAD"/>
    <w:rsid w:val="003D0CAB"/>
    <w:rsid w:val="003D0CCF"/>
    <w:rsid w:val="003D10B4"/>
    <w:rsid w:val="003D11C7"/>
    <w:rsid w:val="003D14DC"/>
    <w:rsid w:val="003D15EB"/>
    <w:rsid w:val="003D198C"/>
    <w:rsid w:val="003D1A02"/>
    <w:rsid w:val="003D1B03"/>
    <w:rsid w:val="003D2038"/>
    <w:rsid w:val="003D22FE"/>
    <w:rsid w:val="003D2401"/>
    <w:rsid w:val="003D2A41"/>
    <w:rsid w:val="003D2B1A"/>
    <w:rsid w:val="003D31A6"/>
    <w:rsid w:val="003D33FC"/>
    <w:rsid w:val="003D377A"/>
    <w:rsid w:val="003D38EE"/>
    <w:rsid w:val="003D3B58"/>
    <w:rsid w:val="003D3D7F"/>
    <w:rsid w:val="003D3FA0"/>
    <w:rsid w:val="003D430F"/>
    <w:rsid w:val="003D4768"/>
    <w:rsid w:val="003D4DA1"/>
    <w:rsid w:val="003D5118"/>
    <w:rsid w:val="003D5340"/>
    <w:rsid w:val="003D56FE"/>
    <w:rsid w:val="003D576D"/>
    <w:rsid w:val="003D57D7"/>
    <w:rsid w:val="003D585E"/>
    <w:rsid w:val="003D5B7A"/>
    <w:rsid w:val="003D5DAF"/>
    <w:rsid w:val="003D5E74"/>
    <w:rsid w:val="003D6031"/>
    <w:rsid w:val="003D6120"/>
    <w:rsid w:val="003D64F4"/>
    <w:rsid w:val="003D65EA"/>
    <w:rsid w:val="003D6CC3"/>
    <w:rsid w:val="003D7064"/>
    <w:rsid w:val="003D707A"/>
    <w:rsid w:val="003D7A95"/>
    <w:rsid w:val="003D7C09"/>
    <w:rsid w:val="003D7D8B"/>
    <w:rsid w:val="003E0133"/>
    <w:rsid w:val="003E0215"/>
    <w:rsid w:val="003E02CB"/>
    <w:rsid w:val="003E034C"/>
    <w:rsid w:val="003E0635"/>
    <w:rsid w:val="003E07BE"/>
    <w:rsid w:val="003E0904"/>
    <w:rsid w:val="003E0BC2"/>
    <w:rsid w:val="003E0FCA"/>
    <w:rsid w:val="003E0FF3"/>
    <w:rsid w:val="003E1416"/>
    <w:rsid w:val="003E15D3"/>
    <w:rsid w:val="003E1BAE"/>
    <w:rsid w:val="003E1E35"/>
    <w:rsid w:val="003E229E"/>
    <w:rsid w:val="003E2425"/>
    <w:rsid w:val="003E291E"/>
    <w:rsid w:val="003E29E0"/>
    <w:rsid w:val="003E2D5C"/>
    <w:rsid w:val="003E2ED8"/>
    <w:rsid w:val="003E2EFD"/>
    <w:rsid w:val="003E309F"/>
    <w:rsid w:val="003E34BA"/>
    <w:rsid w:val="003E35CA"/>
    <w:rsid w:val="003E37EA"/>
    <w:rsid w:val="003E3BFF"/>
    <w:rsid w:val="003E3CA0"/>
    <w:rsid w:val="003E3E3B"/>
    <w:rsid w:val="003E4087"/>
    <w:rsid w:val="003E418C"/>
    <w:rsid w:val="003E49A1"/>
    <w:rsid w:val="003E4B8F"/>
    <w:rsid w:val="003E5003"/>
    <w:rsid w:val="003E536F"/>
    <w:rsid w:val="003E58B6"/>
    <w:rsid w:val="003E5A1D"/>
    <w:rsid w:val="003E5E83"/>
    <w:rsid w:val="003E5FF9"/>
    <w:rsid w:val="003E632A"/>
    <w:rsid w:val="003E6368"/>
    <w:rsid w:val="003E63F0"/>
    <w:rsid w:val="003E6488"/>
    <w:rsid w:val="003E6572"/>
    <w:rsid w:val="003E6801"/>
    <w:rsid w:val="003E68E9"/>
    <w:rsid w:val="003E6A56"/>
    <w:rsid w:val="003E6D15"/>
    <w:rsid w:val="003E70DD"/>
    <w:rsid w:val="003F0061"/>
    <w:rsid w:val="003F007C"/>
    <w:rsid w:val="003F0418"/>
    <w:rsid w:val="003F0BD2"/>
    <w:rsid w:val="003F10BA"/>
    <w:rsid w:val="003F1594"/>
    <w:rsid w:val="003F15DE"/>
    <w:rsid w:val="003F1909"/>
    <w:rsid w:val="003F1C76"/>
    <w:rsid w:val="003F1EED"/>
    <w:rsid w:val="003F2413"/>
    <w:rsid w:val="003F2713"/>
    <w:rsid w:val="003F2BCB"/>
    <w:rsid w:val="003F3335"/>
    <w:rsid w:val="003F34B5"/>
    <w:rsid w:val="003F38CF"/>
    <w:rsid w:val="003F3AA3"/>
    <w:rsid w:val="003F3C6D"/>
    <w:rsid w:val="003F3D66"/>
    <w:rsid w:val="003F3DAC"/>
    <w:rsid w:val="003F3EF1"/>
    <w:rsid w:val="003F4012"/>
    <w:rsid w:val="003F410A"/>
    <w:rsid w:val="003F42E0"/>
    <w:rsid w:val="003F442E"/>
    <w:rsid w:val="003F44D6"/>
    <w:rsid w:val="003F4529"/>
    <w:rsid w:val="003F45C2"/>
    <w:rsid w:val="003F4842"/>
    <w:rsid w:val="003F48AF"/>
    <w:rsid w:val="003F49D1"/>
    <w:rsid w:val="003F4A6F"/>
    <w:rsid w:val="003F4DE5"/>
    <w:rsid w:val="003F4EBB"/>
    <w:rsid w:val="003F4ECC"/>
    <w:rsid w:val="003F4F12"/>
    <w:rsid w:val="003F50D6"/>
    <w:rsid w:val="003F5537"/>
    <w:rsid w:val="003F57E3"/>
    <w:rsid w:val="003F5BEE"/>
    <w:rsid w:val="003F5F47"/>
    <w:rsid w:val="003F60CB"/>
    <w:rsid w:val="003F6174"/>
    <w:rsid w:val="003F65C9"/>
    <w:rsid w:val="003F67B7"/>
    <w:rsid w:val="003F69CA"/>
    <w:rsid w:val="003F6E7C"/>
    <w:rsid w:val="003F713E"/>
    <w:rsid w:val="003F7355"/>
    <w:rsid w:val="003F738A"/>
    <w:rsid w:val="003F75C4"/>
    <w:rsid w:val="003F766C"/>
    <w:rsid w:val="003F7698"/>
    <w:rsid w:val="003F7C76"/>
    <w:rsid w:val="003F7D18"/>
    <w:rsid w:val="00400048"/>
    <w:rsid w:val="00400094"/>
    <w:rsid w:val="0040012C"/>
    <w:rsid w:val="00400162"/>
    <w:rsid w:val="0040034A"/>
    <w:rsid w:val="004003CC"/>
    <w:rsid w:val="004004B5"/>
    <w:rsid w:val="004005A1"/>
    <w:rsid w:val="004005F0"/>
    <w:rsid w:val="00400709"/>
    <w:rsid w:val="0040073D"/>
    <w:rsid w:val="00400956"/>
    <w:rsid w:val="00400D07"/>
    <w:rsid w:val="004010EC"/>
    <w:rsid w:val="0040123C"/>
    <w:rsid w:val="0040133C"/>
    <w:rsid w:val="00401342"/>
    <w:rsid w:val="004014AC"/>
    <w:rsid w:val="00401856"/>
    <w:rsid w:val="00401953"/>
    <w:rsid w:val="00401D3C"/>
    <w:rsid w:val="00402241"/>
    <w:rsid w:val="0040227D"/>
    <w:rsid w:val="004022B2"/>
    <w:rsid w:val="00402383"/>
    <w:rsid w:val="004023C7"/>
    <w:rsid w:val="004023F5"/>
    <w:rsid w:val="00402DB4"/>
    <w:rsid w:val="00402EE1"/>
    <w:rsid w:val="00402F4F"/>
    <w:rsid w:val="0040309B"/>
    <w:rsid w:val="004030E5"/>
    <w:rsid w:val="00403A97"/>
    <w:rsid w:val="00404265"/>
    <w:rsid w:val="00404613"/>
    <w:rsid w:val="00404798"/>
    <w:rsid w:val="00404B0E"/>
    <w:rsid w:val="0040500E"/>
    <w:rsid w:val="0040504E"/>
    <w:rsid w:val="00405299"/>
    <w:rsid w:val="0040547D"/>
    <w:rsid w:val="004054B8"/>
    <w:rsid w:val="004054F2"/>
    <w:rsid w:val="0040581A"/>
    <w:rsid w:val="00405AE5"/>
    <w:rsid w:val="00405C3A"/>
    <w:rsid w:val="00405C54"/>
    <w:rsid w:val="00405CE6"/>
    <w:rsid w:val="00405D04"/>
    <w:rsid w:val="00405F0B"/>
    <w:rsid w:val="004063C8"/>
    <w:rsid w:val="004064B3"/>
    <w:rsid w:val="004065B7"/>
    <w:rsid w:val="00406743"/>
    <w:rsid w:val="00406800"/>
    <w:rsid w:val="00406AE4"/>
    <w:rsid w:val="0040724C"/>
    <w:rsid w:val="0040729C"/>
    <w:rsid w:val="0040743E"/>
    <w:rsid w:val="00407488"/>
    <w:rsid w:val="00407715"/>
    <w:rsid w:val="00407AAB"/>
    <w:rsid w:val="00407E64"/>
    <w:rsid w:val="00407E74"/>
    <w:rsid w:val="00407F18"/>
    <w:rsid w:val="00407F39"/>
    <w:rsid w:val="0041052D"/>
    <w:rsid w:val="00410760"/>
    <w:rsid w:val="00410869"/>
    <w:rsid w:val="0041089E"/>
    <w:rsid w:val="00410A2A"/>
    <w:rsid w:val="00410A3B"/>
    <w:rsid w:val="00410F30"/>
    <w:rsid w:val="00410FAD"/>
    <w:rsid w:val="00411422"/>
    <w:rsid w:val="004115E2"/>
    <w:rsid w:val="004116FF"/>
    <w:rsid w:val="00411B8F"/>
    <w:rsid w:val="00411D71"/>
    <w:rsid w:val="00411EDF"/>
    <w:rsid w:val="00411F70"/>
    <w:rsid w:val="00412009"/>
    <w:rsid w:val="0041206A"/>
    <w:rsid w:val="00412186"/>
    <w:rsid w:val="0041220C"/>
    <w:rsid w:val="00412601"/>
    <w:rsid w:val="004126D3"/>
    <w:rsid w:val="00412B60"/>
    <w:rsid w:val="00412DD9"/>
    <w:rsid w:val="00412E06"/>
    <w:rsid w:val="00413099"/>
    <w:rsid w:val="00413495"/>
    <w:rsid w:val="00413617"/>
    <w:rsid w:val="004136B0"/>
    <w:rsid w:val="004138B0"/>
    <w:rsid w:val="00413984"/>
    <w:rsid w:val="00413B9F"/>
    <w:rsid w:val="00413DE7"/>
    <w:rsid w:val="004144D4"/>
    <w:rsid w:val="004144EC"/>
    <w:rsid w:val="00414655"/>
    <w:rsid w:val="004146AF"/>
    <w:rsid w:val="004147E2"/>
    <w:rsid w:val="00414CE6"/>
    <w:rsid w:val="00415116"/>
    <w:rsid w:val="004151E6"/>
    <w:rsid w:val="00415533"/>
    <w:rsid w:val="00415915"/>
    <w:rsid w:val="00415E66"/>
    <w:rsid w:val="00415F32"/>
    <w:rsid w:val="00416132"/>
    <w:rsid w:val="0041620E"/>
    <w:rsid w:val="004162DF"/>
    <w:rsid w:val="004164DB"/>
    <w:rsid w:val="00416654"/>
    <w:rsid w:val="0041677A"/>
    <w:rsid w:val="0041677F"/>
    <w:rsid w:val="0041687C"/>
    <w:rsid w:val="0041688D"/>
    <w:rsid w:val="00416A82"/>
    <w:rsid w:val="00416CF1"/>
    <w:rsid w:val="00416EED"/>
    <w:rsid w:val="00417006"/>
    <w:rsid w:val="004171B4"/>
    <w:rsid w:val="004173C7"/>
    <w:rsid w:val="004174B8"/>
    <w:rsid w:val="0041774C"/>
    <w:rsid w:val="00417875"/>
    <w:rsid w:val="004179FD"/>
    <w:rsid w:val="00417AFF"/>
    <w:rsid w:val="00417D23"/>
    <w:rsid w:val="004204D1"/>
    <w:rsid w:val="00420680"/>
    <w:rsid w:val="00420848"/>
    <w:rsid w:val="00420930"/>
    <w:rsid w:val="00420B41"/>
    <w:rsid w:val="00420BC0"/>
    <w:rsid w:val="00420C22"/>
    <w:rsid w:val="00420CC0"/>
    <w:rsid w:val="00421505"/>
    <w:rsid w:val="004215A4"/>
    <w:rsid w:val="004217C0"/>
    <w:rsid w:val="00421A01"/>
    <w:rsid w:val="00421A1A"/>
    <w:rsid w:val="00421B35"/>
    <w:rsid w:val="0042214D"/>
    <w:rsid w:val="004226D0"/>
    <w:rsid w:val="004227A3"/>
    <w:rsid w:val="00422A2E"/>
    <w:rsid w:val="00422BD1"/>
    <w:rsid w:val="00422C34"/>
    <w:rsid w:val="0042304D"/>
    <w:rsid w:val="004232DF"/>
    <w:rsid w:val="00423386"/>
    <w:rsid w:val="00423647"/>
    <w:rsid w:val="004236FB"/>
    <w:rsid w:val="00423891"/>
    <w:rsid w:val="0042400D"/>
    <w:rsid w:val="00424172"/>
    <w:rsid w:val="00424748"/>
    <w:rsid w:val="004248D4"/>
    <w:rsid w:val="0042499C"/>
    <w:rsid w:val="00424AEE"/>
    <w:rsid w:val="00424C4C"/>
    <w:rsid w:val="00424D1A"/>
    <w:rsid w:val="0042504D"/>
    <w:rsid w:val="004256F4"/>
    <w:rsid w:val="0042608D"/>
    <w:rsid w:val="004261C7"/>
    <w:rsid w:val="00426EBB"/>
    <w:rsid w:val="00426FC4"/>
    <w:rsid w:val="004275FE"/>
    <w:rsid w:val="00430020"/>
    <w:rsid w:val="0043029D"/>
    <w:rsid w:val="004302EF"/>
    <w:rsid w:val="00430328"/>
    <w:rsid w:val="004305BC"/>
    <w:rsid w:val="00430652"/>
    <w:rsid w:val="004309F9"/>
    <w:rsid w:val="00430AD4"/>
    <w:rsid w:val="00430D06"/>
    <w:rsid w:val="0043121C"/>
    <w:rsid w:val="004312EA"/>
    <w:rsid w:val="004315FD"/>
    <w:rsid w:val="00431607"/>
    <w:rsid w:val="00431655"/>
    <w:rsid w:val="00431712"/>
    <w:rsid w:val="004317E5"/>
    <w:rsid w:val="00431831"/>
    <w:rsid w:val="0043189A"/>
    <w:rsid w:val="00431A8F"/>
    <w:rsid w:val="00431CF8"/>
    <w:rsid w:val="00431D59"/>
    <w:rsid w:val="00431F63"/>
    <w:rsid w:val="004322E2"/>
    <w:rsid w:val="004328CB"/>
    <w:rsid w:val="0043294F"/>
    <w:rsid w:val="00432D3F"/>
    <w:rsid w:val="00432E01"/>
    <w:rsid w:val="004330C5"/>
    <w:rsid w:val="0043313B"/>
    <w:rsid w:val="004332C2"/>
    <w:rsid w:val="00433324"/>
    <w:rsid w:val="00433A15"/>
    <w:rsid w:val="00433C90"/>
    <w:rsid w:val="00434155"/>
    <w:rsid w:val="004344D5"/>
    <w:rsid w:val="00434539"/>
    <w:rsid w:val="004347C6"/>
    <w:rsid w:val="00434BFD"/>
    <w:rsid w:val="00434D7D"/>
    <w:rsid w:val="00434DE2"/>
    <w:rsid w:val="0043505A"/>
    <w:rsid w:val="0043506D"/>
    <w:rsid w:val="004354B7"/>
    <w:rsid w:val="004356FB"/>
    <w:rsid w:val="00435860"/>
    <w:rsid w:val="00436004"/>
    <w:rsid w:val="0043613D"/>
    <w:rsid w:val="0043629B"/>
    <w:rsid w:val="004367E2"/>
    <w:rsid w:val="004367F6"/>
    <w:rsid w:val="00436A1F"/>
    <w:rsid w:val="00436B59"/>
    <w:rsid w:val="00436CF2"/>
    <w:rsid w:val="00436E47"/>
    <w:rsid w:val="00436FCF"/>
    <w:rsid w:val="00436FD8"/>
    <w:rsid w:val="0043718E"/>
    <w:rsid w:val="00437599"/>
    <w:rsid w:val="00437E53"/>
    <w:rsid w:val="00437E70"/>
    <w:rsid w:val="00437F0E"/>
    <w:rsid w:val="00440374"/>
    <w:rsid w:val="00440457"/>
    <w:rsid w:val="00440570"/>
    <w:rsid w:val="00440672"/>
    <w:rsid w:val="004408B1"/>
    <w:rsid w:val="00440A12"/>
    <w:rsid w:val="00440D27"/>
    <w:rsid w:val="00440DD1"/>
    <w:rsid w:val="0044136A"/>
    <w:rsid w:val="004413B9"/>
    <w:rsid w:val="0044144B"/>
    <w:rsid w:val="004414C5"/>
    <w:rsid w:val="00441510"/>
    <w:rsid w:val="00441620"/>
    <w:rsid w:val="004419DE"/>
    <w:rsid w:val="00441CA2"/>
    <w:rsid w:val="00442179"/>
    <w:rsid w:val="0044226C"/>
    <w:rsid w:val="00442356"/>
    <w:rsid w:val="00442AD6"/>
    <w:rsid w:val="00442D26"/>
    <w:rsid w:val="00442EBE"/>
    <w:rsid w:val="0044318B"/>
    <w:rsid w:val="004433B5"/>
    <w:rsid w:val="0044360E"/>
    <w:rsid w:val="00443AF6"/>
    <w:rsid w:val="00443B0F"/>
    <w:rsid w:val="00443B22"/>
    <w:rsid w:val="00443C61"/>
    <w:rsid w:val="00443CB2"/>
    <w:rsid w:val="00443DE7"/>
    <w:rsid w:val="00444004"/>
    <w:rsid w:val="004440B4"/>
    <w:rsid w:val="004440E1"/>
    <w:rsid w:val="0044413A"/>
    <w:rsid w:val="00444176"/>
    <w:rsid w:val="00444754"/>
    <w:rsid w:val="004449DA"/>
    <w:rsid w:val="00444D06"/>
    <w:rsid w:val="00444D0F"/>
    <w:rsid w:val="00444D1F"/>
    <w:rsid w:val="00445245"/>
    <w:rsid w:val="0044571D"/>
    <w:rsid w:val="00445B4E"/>
    <w:rsid w:val="00445C90"/>
    <w:rsid w:val="00445D4A"/>
    <w:rsid w:val="00446023"/>
    <w:rsid w:val="00446078"/>
    <w:rsid w:val="00446302"/>
    <w:rsid w:val="00446353"/>
    <w:rsid w:val="004463C3"/>
    <w:rsid w:val="00446613"/>
    <w:rsid w:val="004467EE"/>
    <w:rsid w:val="004468FC"/>
    <w:rsid w:val="00446A13"/>
    <w:rsid w:val="00446A27"/>
    <w:rsid w:val="00446AC3"/>
    <w:rsid w:val="00446D51"/>
    <w:rsid w:val="00446D5F"/>
    <w:rsid w:val="00446E99"/>
    <w:rsid w:val="00446F0B"/>
    <w:rsid w:val="00446F55"/>
    <w:rsid w:val="00447219"/>
    <w:rsid w:val="0044760D"/>
    <w:rsid w:val="00447688"/>
    <w:rsid w:val="00447C67"/>
    <w:rsid w:val="00447CB6"/>
    <w:rsid w:val="00450EC3"/>
    <w:rsid w:val="00450F79"/>
    <w:rsid w:val="00451489"/>
    <w:rsid w:val="00451820"/>
    <w:rsid w:val="00451AF4"/>
    <w:rsid w:val="00451C69"/>
    <w:rsid w:val="00451E12"/>
    <w:rsid w:val="0045207F"/>
    <w:rsid w:val="004522EB"/>
    <w:rsid w:val="004523BE"/>
    <w:rsid w:val="00452455"/>
    <w:rsid w:val="00452497"/>
    <w:rsid w:val="00452502"/>
    <w:rsid w:val="00452586"/>
    <w:rsid w:val="004525D5"/>
    <w:rsid w:val="00452655"/>
    <w:rsid w:val="00452BC6"/>
    <w:rsid w:val="00452DC6"/>
    <w:rsid w:val="00452E90"/>
    <w:rsid w:val="00452F10"/>
    <w:rsid w:val="00452FEB"/>
    <w:rsid w:val="00453501"/>
    <w:rsid w:val="00453A18"/>
    <w:rsid w:val="00453C72"/>
    <w:rsid w:val="00453E8A"/>
    <w:rsid w:val="0045403E"/>
    <w:rsid w:val="004542E7"/>
    <w:rsid w:val="004546BC"/>
    <w:rsid w:val="00454747"/>
    <w:rsid w:val="00454886"/>
    <w:rsid w:val="00454B9B"/>
    <w:rsid w:val="00454F4C"/>
    <w:rsid w:val="004556EB"/>
    <w:rsid w:val="00455712"/>
    <w:rsid w:val="00455A73"/>
    <w:rsid w:val="00455BB4"/>
    <w:rsid w:val="00455DFB"/>
    <w:rsid w:val="00455F58"/>
    <w:rsid w:val="00456027"/>
    <w:rsid w:val="00456317"/>
    <w:rsid w:val="004564CA"/>
    <w:rsid w:val="0045662C"/>
    <w:rsid w:val="004567B4"/>
    <w:rsid w:val="004568CE"/>
    <w:rsid w:val="00456AD3"/>
    <w:rsid w:val="00456C36"/>
    <w:rsid w:val="0045738B"/>
    <w:rsid w:val="00457879"/>
    <w:rsid w:val="0045790F"/>
    <w:rsid w:val="00457EC1"/>
    <w:rsid w:val="004605B6"/>
    <w:rsid w:val="004606B3"/>
    <w:rsid w:val="00460C5E"/>
    <w:rsid w:val="00460C61"/>
    <w:rsid w:val="00460F68"/>
    <w:rsid w:val="00460FE5"/>
    <w:rsid w:val="004610F4"/>
    <w:rsid w:val="004614CE"/>
    <w:rsid w:val="00461F32"/>
    <w:rsid w:val="00461F6C"/>
    <w:rsid w:val="00462017"/>
    <w:rsid w:val="00462551"/>
    <w:rsid w:val="004625EB"/>
    <w:rsid w:val="00462702"/>
    <w:rsid w:val="00462727"/>
    <w:rsid w:val="0046277D"/>
    <w:rsid w:val="00462796"/>
    <w:rsid w:val="004627CC"/>
    <w:rsid w:val="004627E4"/>
    <w:rsid w:val="004628B4"/>
    <w:rsid w:val="004628E3"/>
    <w:rsid w:val="0046298D"/>
    <w:rsid w:val="00462BB4"/>
    <w:rsid w:val="00462C39"/>
    <w:rsid w:val="00462E47"/>
    <w:rsid w:val="00462F01"/>
    <w:rsid w:val="0046353A"/>
    <w:rsid w:val="004637C7"/>
    <w:rsid w:val="004637DA"/>
    <w:rsid w:val="0046395D"/>
    <w:rsid w:val="004639CB"/>
    <w:rsid w:val="00464129"/>
    <w:rsid w:val="004641F8"/>
    <w:rsid w:val="00464200"/>
    <w:rsid w:val="004642B5"/>
    <w:rsid w:val="00464455"/>
    <w:rsid w:val="0046478C"/>
    <w:rsid w:val="00464A6D"/>
    <w:rsid w:val="00464C65"/>
    <w:rsid w:val="00464DF3"/>
    <w:rsid w:val="00465104"/>
    <w:rsid w:val="00465228"/>
    <w:rsid w:val="00465279"/>
    <w:rsid w:val="004654F0"/>
    <w:rsid w:val="00465555"/>
    <w:rsid w:val="004656CB"/>
    <w:rsid w:val="00465788"/>
    <w:rsid w:val="00465B80"/>
    <w:rsid w:val="00465F52"/>
    <w:rsid w:val="00465FCC"/>
    <w:rsid w:val="00466174"/>
    <w:rsid w:val="0046620E"/>
    <w:rsid w:val="0046630B"/>
    <w:rsid w:val="0046631A"/>
    <w:rsid w:val="004665C3"/>
    <w:rsid w:val="0046687F"/>
    <w:rsid w:val="00466A46"/>
    <w:rsid w:val="00466B8D"/>
    <w:rsid w:val="00466B96"/>
    <w:rsid w:val="00466EB3"/>
    <w:rsid w:val="00467087"/>
    <w:rsid w:val="00467A0C"/>
    <w:rsid w:val="00467C95"/>
    <w:rsid w:val="00467DA7"/>
    <w:rsid w:val="00470130"/>
    <w:rsid w:val="004706CD"/>
    <w:rsid w:val="00470B82"/>
    <w:rsid w:val="00470C04"/>
    <w:rsid w:val="00470D60"/>
    <w:rsid w:val="00470E9F"/>
    <w:rsid w:val="0047110E"/>
    <w:rsid w:val="0047121B"/>
    <w:rsid w:val="004716EB"/>
    <w:rsid w:val="0047195C"/>
    <w:rsid w:val="00471B37"/>
    <w:rsid w:val="00471B7E"/>
    <w:rsid w:val="00471C58"/>
    <w:rsid w:val="00471FA8"/>
    <w:rsid w:val="004725AE"/>
    <w:rsid w:val="0047278D"/>
    <w:rsid w:val="00472C9D"/>
    <w:rsid w:val="00472D1F"/>
    <w:rsid w:val="00472FD8"/>
    <w:rsid w:val="0047335D"/>
    <w:rsid w:val="00473662"/>
    <w:rsid w:val="00473810"/>
    <w:rsid w:val="00474204"/>
    <w:rsid w:val="00474472"/>
    <w:rsid w:val="004745B5"/>
    <w:rsid w:val="004749EE"/>
    <w:rsid w:val="00474C2E"/>
    <w:rsid w:val="00474FBC"/>
    <w:rsid w:val="00475113"/>
    <w:rsid w:val="0047570C"/>
    <w:rsid w:val="00475F4A"/>
    <w:rsid w:val="00476109"/>
    <w:rsid w:val="0047677F"/>
    <w:rsid w:val="00476966"/>
    <w:rsid w:val="00476C5C"/>
    <w:rsid w:val="00476C79"/>
    <w:rsid w:val="0047739A"/>
    <w:rsid w:val="0048011A"/>
    <w:rsid w:val="004803B8"/>
    <w:rsid w:val="00480645"/>
    <w:rsid w:val="00480A94"/>
    <w:rsid w:val="00480B3F"/>
    <w:rsid w:val="0048123E"/>
    <w:rsid w:val="004813DE"/>
    <w:rsid w:val="004815CB"/>
    <w:rsid w:val="00481BEB"/>
    <w:rsid w:val="00481E89"/>
    <w:rsid w:val="00482075"/>
    <w:rsid w:val="00482125"/>
    <w:rsid w:val="00482500"/>
    <w:rsid w:val="0048291A"/>
    <w:rsid w:val="00482C71"/>
    <w:rsid w:val="00482E3E"/>
    <w:rsid w:val="00482E91"/>
    <w:rsid w:val="00483025"/>
    <w:rsid w:val="00483034"/>
    <w:rsid w:val="00483840"/>
    <w:rsid w:val="0048390E"/>
    <w:rsid w:val="00483C84"/>
    <w:rsid w:val="00483D62"/>
    <w:rsid w:val="00483DD1"/>
    <w:rsid w:val="0048405B"/>
    <w:rsid w:val="00484706"/>
    <w:rsid w:val="004848E8"/>
    <w:rsid w:val="00484920"/>
    <w:rsid w:val="00484A2C"/>
    <w:rsid w:val="00484B2B"/>
    <w:rsid w:val="00484DD8"/>
    <w:rsid w:val="00484F12"/>
    <w:rsid w:val="00485148"/>
    <w:rsid w:val="00485257"/>
    <w:rsid w:val="004855AE"/>
    <w:rsid w:val="004858ED"/>
    <w:rsid w:val="004859D7"/>
    <w:rsid w:val="00485D04"/>
    <w:rsid w:val="00485E0E"/>
    <w:rsid w:val="00485E93"/>
    <w:rsid w:val="004860B5"/>
    <w:rsid w:val="00486461"/>
    <w:rsid w:val="004864AF"/>
    <w:rsid w:val="004867A6"/>
    <w:rsid w:val="00486B3F"/>
    <w:rsid w:val="00486B4D"/>
    <w:rsid w:val="00486B65"/>
    <w:rsid w:val="00486E68"/>
    <w:rsid w:val="00487788"/>
    <w:rsid w:val="00487AAB"/>
    <w:rsid w:val="00487C15"/>
    <w:rsid w:val="00487E70"/>
    <w:rsid w:val="0049003A"/>
    <w:rsid w:val="00490254"/>
    <w:rsid w:val="0049029E"/>
    <w:rsid w:val="004902B0"/>
    <w:rsid w:val="004904C2"/>
    <w:rsid w:val="00490870"/>
    <w:rsid w:val="0049089A"/>
    <w:rsid w:val="004909A3"/>
    <w:rsid w:val="00490DF4"/>
    <w:rsid w:val="00491376"/>
    <w:rsid w:val="00491510"/>
    <w:rsid w:val="00492087"/>
    <w:rsid w:val="0049212E"/>
    <w:rsid w:val="00492184"/>
    <w:rsid w:val="004921E8"/>
    <w:rsid w:val="004922DB"/>
    <w:rsid w:val="0049279A"/>
    <w:rsid w:val="00492D51"/>
    <w:rsid w:val="004932EB"/>
    <w:rsid w:val="00493559"/>
    <w:rsid w:val="00493AD4"/>
    <w:rsid w:val="00493ADC"/>
    <w:rsid w:val="00493C94"/>
    <w:rsid w:val="00493F06"/>
    <w:rsid w:val="0049417A"/>
    <w:rsid w:val="00494707"/>
    <w:rsid w:val="0049481E"/>
    <w:rsid w:val="004951AC"/>
    <w:rsid w:val="00495335"/>
    <w:rsid w:val="0049578D"/>
    <w:rsid w:val="004957CF"/>
    <w:rsid w:val="004958B4"/>
    <w:rsid w:val="00495BC0"/>
    <w:rsid w:val="00495DDE"/>
    <w:rsid w:val="00495EF5"/>
    <w:rsid w:val="00495F81"/>
    <w:rsid w:val="00496144"/>
    <w:rsid w:val="004963CE"/>
    <w:rsid w:val="00496820"/>
    <w:rsid w:val="00496D6D"/>
    <w:rsid w:val="00496D74"/>
    <w:rsid w:val="0049710B"/>
    <w:rsid w:val="0049714F"/>
    <w:rsid w:val="00497330"/>
    <w:rsid w:val="00497758"/>
    <w:rsid w:val="00497D04"/>
    <w:rsid w:val="00497D45"/>
    <w:rsid w:val="00497D8B"/>
    <w:rsid w:val="004A0296"/>
    <w:rsid w:val="004A02DD"/>
    <w:rsid w:val="004A03E5"/>
    <w:rsid w:val="004A0437"/>
    <w:rsid w:val="004A06A4"/>
    <w:rsid w:val="004A0CF5"/>
    <w:rsid w:val="004A0D26"/>
    <w:rsid w:val="004A0DBA"/>
    <w:rsid w:val="004A0EC6"/>
    <w:rsid w:val="004A0FA3"/>
    <w:rsid w:val="004A0FDB"/>
    <w:rsid w:val="004A0FF6"/>
    <w:rsid w:val="004A188B"/>
    <w:rsid w:val="004A19DB"/>
    <w:rsid w:val="004A2151"/>
    <w:rsid w:val="004A217C"/>
    <w:rsid w:val="004A21D9"/>
    <w:rsid w:val="004A21FC"/>
    <w:rsid w:val="004A2336"/>
    <w:rsid w:val="004A2729"/>
    <w:rsid w:val="004A2813"/>
    <w:rsid w:val="004A2A87"/>
    <w:rsid w:val="004A2AF5"/>
    <w:rsid w:val="004A2B5A"/>
    <w:rsid w:val="004A2B8C"/>
    <w:rsid w:val="004A2CA8"/>
    <w:rsid w:val="004A2CF6"/>
    <w:rsid w:val="004A321C"/>
    <w:rsid w:val="004A35C3"/>
    <w:rsid w:val="004A36BB"/>
    <w:rsid w:val="004A3B77"/>
    <w:rsid w:val="004A3BFD"/>
    <w:rsid w:val="004A4092"/>
    <w:rsid w:val="004A40DB"/>
    <w:rsid w:val="004A4317"/>
    <w:rsid w:val="004A4520"/>
    <w:rsid w:val="004A46B6"/>
    <w:rsid w:val="004A47C6"/>
    <w:rsid w:val="004A4A5C"/>
    <w:rsid w:val="004A4EB2"/>
    <w:rsid w:val="004A545C"/>
    <w:rsid w:val="004A5568"/>
    <w:rsid w:val="004A55A5"/>
    <w:rsid w:val="004A575B"/>
    <w:rsid w:val="004A5AD5"/>
    <w:rsid w:val="004A6089"/>
    <w:rsid w:val="004A62FB"/>
    <w:rsid w:val="004A6369"/>
    <w:rsid w:val="004A63F6"/>
    <w:rsid w:val="004A6534"/>
    <w:rsid w:val="004A6635"/>
    <w:rsid w:val="004A6A06"/>
    <w:rsid w:val="004A6ABE"/>
    <w:rsid w:val="004A6B43"/>
    <w:rsid w:val="004A6E06"/>
    <w:rsid w:val="004A7060"/>
    <w:rsid w:val="004A71E3"/>
    <w:rsid w:val="004A7310"/>
    <w:rsid w:val="004A7488"/>
    <w:rsid w:val="004A7549"/>
    <w:rsid w:val="004A7649"/>
    <w:rsid w:val="004A7822"/>
    <w:rsid w:val="004A7B0D"/>
    <w:rsid w:val="004A7D26"/>
    <w:rsid w:val="004A7D69"/>
    <w:rsid w:val="004B034A"/>
    <w:rsid w:val="004B07B1"/>
    <w:rsid w:val="004B0BD4"/>
    <w:rsid w:val="004B0C55"/>
    <w:rsid w:val="004B106A"/>
    <w:rsid w:val="004B1268"/>
    <w:rsid w:val="004B12C3"/>
    <w:rsid w:val="004B1624"/>
    <w:rsid w:val="004B1AC9"/>
    <w:rsid w:val="004B1B97"/>
    <w:rsid w:val="004B1D6E"/>
    <w:rsid w:val="004B1E80"/>
    <w:rsid w:val="004B2025"/>
    <w:rsid w:val="004B2054"/>
    <w:rsid w:val="004B232E"/>
    <w:rsid w:val="004B2357"/>
    <w:rsid w:val="004B2510"/>
    <w:rsid w:val="004B2630"/>
    <w:rsid w:val="004B272B"/>
    <w:rsid w:val="004B2887"/>
    <w:rsid w:val="004B29AC"/>
    <w:rsid w:val="004B29DD"/>
    <w:rsid w:val="004B33B4"/>
    <w:rsid w:val="004B38A0"/>
    <w:rsid w:val="004B3B61"/>
    <w:rsid w:val="004B3B9A"/>
    <w:rsid w:val="004B3FBA"/>
    <w:rsid w:val="004B4592"/>
    <w:rsid w:val="004B4A30"/>
    <w:rsid w:val="004B4CD3"/>
    <w:rsid w:val="004B4D22"/>
    <w:rsid w:val="004B506B"/>
    <w:rsid w:val="004B517D"/>
    <w:rsid w:val="004B52CA"/>
    <w:rsid w:val="004B5528"/>
    <w:rsid w:val="004B5586"/>
    <w:rsid w:val="004B578A"/>
    <w:rsid w:val="004B5ACD"/>
    <w:rsid w:val="004B5D89"/>
    <w:rsid w:val="004B619F"/>
    <w:rsid w:val="004B6309"/>
    <w:rsid w:val="004B645D"/>
    <w:rsid w:val="004B64E4"/>
    <w:rsid w:val="004B653C"/>
    <w:rsid w:val="004B66A7"/>
    <w:rsid w:val="004B67FE"/>
    <w:rsid w:val="004B6B1F"/>
    <w:rsid w:val="004B6D47"/>
    <w:rsid w:val="004B6F25"/>
    <w:rsid w:val="004B77E7"/>
    <w:rsid w:val="004B7E67"/>
    <w:rsid w:val="004C02DD"/>
    <w:rsid w:val="004C03A9"/>
    <w:rsid w:val="004C0742"/>
    <w:rsid w:val="004C0871"/>
    <w:rsid w:val="004C0915"/>
    <w:rsid w:val="004C0EFD"/>
    <w:rsid w:val="004C1282"/>
    <w:rsid w:val="004C158A"/>
    <w:rsid w:val="004C15DA"/>
    <w:rsid w:val="004C1891"/>
    <w:rsid w:val="004C1EF6"/>
    <w:rsid w:val="004C2368"/>
    <w:rsid w:val="004C242C"/>
    <w:rsid w:val="004C2A14"/>
    <w:rsid w:val="004C2A30"/>
    <w:rsid w:val="004C2AE4"/>
    <w:rsid w:val="004C2C98"/>
    <w:rsid w:val="004C2CD3"/>
    <w:rsid w:val="004C319F"/>
    <w:rsid w:val="004C357E"/>
    <w:rsid w:val="004C358E"/>
    <w:rsid w:val="004C35F8"/>
    <w:rsid w:val="004C36F1"/>
    <w:rsid w:val="004C3A4F"/>
    <w:rsid w:val="004C3CA4"/>
    <w:rsid w:val="004C41D6"/>
    <w:rsid w:val="004C4213"/>
    <w:rsid w:val="004C4354"/>
    <w:rsid w:val="004C4469"/>
    <w:rsid w:val="004C46DB"/>
    <w:rsid w:val="004C46FF"/>
    <w:rsid w:val="004C4983"/>
    <w:rsid w:val="004C4DD1"/>
    <w:rsid w:val="004C513E"/>
    <w:rsid w:val="004C5277"/>
    <w:rsid w:val="004C58E3"/>
    <w:rsid w:val="004C5986"/>
    <w:rsid w:val="004C5E57"/>
    <w:rsid w:val="004C60EF"/>
    <w:rsid w:val="004C634A"/>
    <w:rsid w:val="004C65E8"/>
    <w:rsid w:val="004C66BB"/>
    <w:rsid w:val="004C66DA"/>
    <w:rsid w:val="004C679D"/>
    <w:rsid w:val="004C6D22"/>
    <w:rsid w:val="004C6F26"/>
    <w:rsid w:val="004C70C1"/>
    <w:rsid w:val="004C73B4"/>
    <w:rsid w:val="004C76C9"/>
    <w:rsid w:val="004C78FE"/>
    <w:rsid w:val="004C7919"/>
    <w:rsid w:val="004D05BB"/>
    <w:rsid w:val="004D0606"/>
    <w:rsid w:val="004D0908"/>
    <w:rsid w:val="004D09B9"/>
    <w:rsid w:val="004D0A1B"/>
    <w:rsid w:val="004D0B30"/>
    <w:rsid w:val="004D1290"/>
    <w:rsid w:val="004D13F0"/>
    <w:rsid w:val="004D156B"/>
    <w:rsid w:val="004D15D8"/>
    <w:rsid w:val="004D194E"/>
    <w:rsid w:val="004D1A20"/>
    <w:rsid w:val="004D257E"/>
    <w:rsid w:val="004D26E3"/>
    <w:rsid w:val="004D2995"/>
    <w:rsid w:val="004D2F22"/>
    <w:rsid w:val="004D2F8A"/>
    <w:rsid w:val="004D3457"/>
    <w:rsid w:val="004D3499"/>
    <w:rsid w:val="004D3809"/>
    <w:rsid w:val="004D3828"/>
    <w:rsid w:val="004D3E8D"/>
    <w:rsid w:val="004D45B1"/>
    <w:rsid w:val="004D45F5"/>
    <w:rsid w:val="004D462D"/>
    <w:rsid w:val="004D46BA"/>
    <w:rsid w:val="004D4E59"/>
    <w:rsid w:val="004D506E"/>
    <w:rsid w:val="004D5070"/>
    <w:rsid w:val="004D549A"/>
    <w:rsid w:val="004D590C"/>
    <w:rsid w:val="004D5CE0"/>
    <w:rsid w:val="004D658B"/>
    <w:rsid w:val="004D69E9"/>
    <w:rsid w:val="004D6BB8"/>
    <w:rsid w:val="004D7155"/>
    <w:rsid w:val="004D7171"/>
    <w:rsid w:val="004D743E"/>
    <w:rsid w:val="004D74AD"/>
    <w:rsid w:val="004D7619"/>
    <w:rsid w:val="004D779D"/>
    <w:rsid w:val="004D7934"/>
    <w:rsid w:val="004D7AC0"/>
    <w:rsid w:val="004E07A6"/>
    <w:rsid w:val="004E08FC"/>
    <w:rsid w:val="004E0DA0"/>
    <w:rsid w:val="004E13B9"/>
    <w:rsid w:val="004E1697"/>
    <w:rsid w:val="004E1827"/>
    <w:rsid w:val="004E18FE"/>
    <w:rsid w:val="004E1F73"/>
    <w:rsid w:val="004E204C"/>
    <w:rsid w:val="004E23A1"/>
    <w:rsid w:val="004E240F"/>
    <w:rsid w:val="004E2415"/>
    <w:rsid w:val="004E25A3"/>
    <w:rsid w:val="004E267E"/>
    <w:rsid w:val="004E2733"/>
    <w:rsid w:val="004E27FA"/>
    <w:rsid w:val="004E285B"/>
    <w:rsid w:val="004E28C7"/>
    <w:rsid w:val="004E2B6D"/>
    <w:rsid w:val="004E2C97"/>
    <w:rsid w:val="004E2D8C"/>
    <w:rsid w:val="004E3029"/>
    <w:rsid w:val="004E3202"/>
    <w:rsid w:val="004E32CC"/>
    <w:rsid w:val="004E348A"/>
    <w:rsid w:val="004E3522"/>
    <w:rsid w:val="004E3595"/>
    <w:rsid w:val="004E377A"/>
    <w:rsid w:val="004E3A1B"/>
    <w:rsid w:val="004E40FA"/>
    <w:rsid w:val="004E41B7"/>
    <w:rsid w:val="004E428A"/>
    <w:rsid w:val="004E476A"/>
    <w:rsid w:val="004E47C3"/>
    <w:rsid w:val="004E4B15"/>
    <w:rsid w:val="004E4EE4"/>
    <w:rsid w:val="004E4EE7"/>
    <w:rsid w:val="004E4F5C"/>
    <w:rsid w:val="004E52E2"/>
    <w:rsid w:val="004E52F3"/>
    <w:rsid w:val="004E59CD"/>
    <w:rsid w:val="004E5D3B"/>
    <w:rsid w:val="004E5E9E"/>
    <w:rsid w:val="004E5EF7"/>
    <w:rsid w:val="004E5F6E"/>
    <w:rsid w:val="004E62C9"/>
    <w:rsid w:val="004E6449"/>
    <w:rsid w:val="004E6463"/>
    <w:rsid w:val="004E666F"/>
    <w:rsid w:val="004E6682"/>
    <w:rsid w:val="004E6ED6"/>
    <w:rsid w:val="004E6F59"/>
    <w:rsid w:val="004E74ED"/>
    <w:rsid w:val="004E75EC"/>
    <w:rsid w:val="004E76C2"/>
    <w:rsid w:val="004E77A3"/>
    <w:rsid w:val="004E7D02"/>
    <w:rsid w:val="004E7D07"/>
    <w:rsid w:val="004F01B9"/>
    <w:rsid w:val="004F0652"/>
    <w:rsid w:val="004F0832"/>
    <w:rsid w:val="004F0BAC"/>
    <w:rsid w:val="004F0D26"/>
    <w:rsid w:val="004F0D73"/>
    <w:rsid w:val="004F0E16"/>
    <w:rsid w:val="004F0EDB"/>
    <w:rsid w:val="004F0F45"/>
    <w:rsid w:val="004F102D"/>
    <w:rsid w:val="004F181D"/>
    <w:rsid w:val="004F1F15"/>
    <w:rsid w:val="004F2015"/>
    <w:rsid w:val="004F2033"/>
    <w:rsid w:val="004F22D8"/>
    <w:rsid w:val="004F252C"/>
    <w:rsid w:val="004F2960"/>
    <w:rsid w:val="004F3008"/>
    <w:rsid w:val="004F314C"/>
    <w:rsid w:val="004F3240"/>
    <w:rsid w:val="004F34A8"/>
    <w:rsid w:val="004F356F"/>
    <w:rsid w:val="004F3664"/>
    <w:rsid w:val="004F3803"/>
    <w:rsid w:val="004F3B28"/>
    <w:rsid w:val="004F3BEE"/>
    <w:rsid w:val="004F3C48"/>
    <w:rsid w:val="004F3C69"/>
    <w:rsid w:val="004F3EC2"/>
    <w:rsid w:val="004F4188"/>
    <w:rsid w:val="004F46E8"/>
    <w:rsid w:val="004F470E"/>
    <w:rsid w:val="004F474C"/>
    <w:rsid w:val="004F4835"/>
    <w:rsid w:val="004F4C3D"/>
    <w:rsid w:val="004F5353"/>
    <w:rsid w:val="004F53B2"/>
    <w:rsid w:val="004F53D4"/>
    <w:rsid w:val="004F5452"/>
    <w:rsid w:val="004F57F9"/>
    <w:rsid w:val="004F5CCB"/>
    <w:rsid w:val="004F62EC"/>
    <w:rsid w:val="004F66BB"/>
    <w:rsid w:val="004F6A38"/>
    <w:rsid w:val="004F72ED"/>
    <w:rsid w:val="004F7355"/>
    <w:rsid w:val="004F76FF"/>
    <w:rsid w:val="004F7701"/>
    <w:rsid w:val="004F7745"/>
    <w:rsid w:val="0050036C"/>
    <w:rsid w:val="005003F1"/>
    <w:rsid w:val="00500642"/>
    <w:rsid w:val="005008E3"/>
    <w:rsid w:val="00500955"/>
    <w:rsid w:val="00500C17"/>
    <w:rsid w:val="00500DCD"/>
    <w:rsid w:val="005010DF"/>
    <w:rsid w:val="00501371"/>
    <w:rsid w:val="00501396"/>
    <w:rsid w:val="00501683"/>
    <w:rsid w:val="00501919"/>
    <w:rsid w:val="00501CEA"/>
    <w:rsid w:val="00501E0B"/>
    <w:rsid w:val="005021A0"/>
    <w:rsid w:val="00502302"/>
    <w:rsid w:val="0050256C"/>
    <w:rsid w:val="005025EC"/>
    <w:rsid w:val="00502AA4"/>
    <w:rsid w:val="00502CD6"/>
    <w:rsid w:val="00502D4A"/>
    <w:rsid w:val="00503043"/>
    <w:rsid w:val="005031D1"/>
    <w:rsid w:val="0050322F"/>
    <w:rsid w:val="0050329A"/>
    <w:rsid w:val="005036A3"/>
    <w:rsid w:val="0050389C"/>
    <w:rsid w:val="00503BE0"/>
    <w:rsid w:val="00503C8B"/>
    <w:rsid w:val="00503C9F"/>
    <w:rsid w:val="00503EC8"/>
    <w:rsid w:val="00503FEF"/>
    <w:rsid w:val="00504908"/>
    <w:rsid w:val="00504F3B"/>
    <w:rsid w:val="00504FB5"/>
    <w:rsid w:val="00505444"/>
    <w:rsid w:val="0050548F"/>
    <w:rsid w:val="00505761"/>
    <w:rsid w:val="005057E7"/>
    <w:rsid w:val="00505814"/>
    <w:rsid w:val="00505A8D"/>
    <w:rsid w:val="00505D31"/>
    <w:rsid w:val="00505D36"/>
    <w:rsid w:val="00505DD5"/>
    <w:rsid w:val="00505F16"/>
    <w:rsid w:val="005061AF"/>
    <w:rsid w:val="005061CC"/>
    <w:rsid w:val="0050657A"/>
    <w:rsid w:val="005069D1"/>
    <w:rsid w:val="00506FB5"/>
    <w:rsid w:val="005076C0"/>
    <w:rsid w:val="00507898"/>
    <w:rsid w:val="00507E09"/>
    <w:rsid w:val="00510247"/>
    <w:rsid w:val="005102FF"/>
    <w:rsid w:val="00510577"/>
    <w:rsid w:val="00510751"/>
    <w:rsid w:val="00510858"/>
    <w:rsid w:val="005109E0"/>
    <w:rsid w:val="00510CE7"/>
    <w:rsid w:val="00510F38"/>
    <w:rsid w:val="005111B0"/>
    <w:rsid w:val="0051147D"/>
    <w:rsid w:val="005119F5"/>
    <w:rsid w:val="00511A08"/>
    <w:rsid w:val="00511EBD"/>
    <w:rsid w:val="00512314"/>
    <w:rsid w:val="00512542"/>
    <w:rsid w:val="005125C3"/>
    <w:rsid w:val="00512683"/>
    <w:rsid w:val="005129AE"/>
    <w:rsid w:val="00512A45"/>
    <w:rsid w:val="00512BF3"/>
    <w:rsid w:val="00512C0E"/>
    <w:rsid w:val="00512DA6"/>
    <w:rsid w:val="00513763"/>
    <w:rsid w:val="00513D97"/>
    <w:rsid w:val="00513DDE"/>
    <w:rsid w:val="00514191"/>
    <w:rsid w:val="0051420D"/>
    <w:rsid w:val="00514981"/>
    <w:rsid w:val="00514A65"/>
    <w:rsid w:val="005151FF"/>
    <w:rsid w:val="005152C1"/>
    <w:rsid w:val="005158A3"/>
    <w:rsid w:val="005159A7"/>
    <w:rsid w:val="00515A94"/>
    <w:rsid w:val="00515C51"/>
    <w:rsid w:val="005160C7"/>
    <w:rsid w:val="00516320"/>
    <w:rsid w:val="005169DB"/>
    <w:rsid w:val="00516C44"/>
    <w:rsid w:val="0051708D"/>
    <w:rsid w:val="00517122"/>
    <w:rsid w:val="00517208"/>
    <w:rsid w:val="00517586"/>
    <w:rsid w:val="00517652"/>
    <w:rsid w:val="0051775F"/>
    <w:rsid w:val="0051786C"/>
    <w:rsid w:val="00517945"/>
    <w:rsid w:val="00517A0A"/>
    <w:rsid w:val="0052003B"/>
    <w:rsid w:val="0052024E"/>
    <w:rsid w:val="005208E8"/>
    <w:rsid w:val="00520F3A"/>
    <w:rsid w:val="0052124F"/>
    <w:rsid w:val="005213B2"/>
    <w:rsid w:val="00521ADD"/>
    <w:rsid w:val="00521D1F"/>
    <w:rsid w:val="00521F68"/>
    <w:rsid w:val="00522095"/>
    <w:rsid w:val="00522491"/>
    <w:rsid w:val="00522617"/>
    <w:rsid w:val="0052296F"/>
    <w:rsid w:val="0052299F"/>
    <w:rsid w:val="00522BAE"/>
    <w:rsid w:val="00522DE0"/>
    <w:rsid w:val="00522E46"/>
    <w:rsid w:val="0052311A"/>
    <w:rsid w:val="005232AA"/>
    <w:rsid w:val="005236DD"/>
    <w:rsid w:val="00523702"/>
    <w:rsid w:val="0052371D"/>
    <w:rsid w:val="0052375D"/>
    <w:rsid w:val="00523A8E"/>
    <w:rsid w:val="00523D34"/>
    <w:rsid w:val="0052429F"/>
    <w:rsid w:val="005242E8"/>
    <w:rsid w:val="005242FA"/>
    <w:rsid w:val="0052432C"/>
    <w:rsid w:val="00524339"/>
    <w:rsid w:val="0052494D"/>
    <w:rsid w:val="00525445"/>
    <w:rsid w:val="00525466"/>
    <w:rsid w:val="00525612"/>
    <w:rsid w:val="00525AD1"/>
    <w:rsid w:val="00525BAF"/>
    <w:rsid w:val="00525EA4"/>
    <w:rsid w:val="005261B4"/>
    <w:rsid w:val="005264DD"/>
    <w:rsid w:val="005267B5"/>
    <w:rsid w:val="00526BF9"/>
    <w:rsid w:val="00526C15"/>
    <w:rsid w:val="0052710B"/>
    <w:rsid w:val="00527158"/>
    <w:rsid w:val="005271CE"/>
    <w:rsid w:val="00527269"/>
    <w:rsid w:val="00527364"/>
    <w:rsid w:val="00527596"/>
    <w:rsid w:val="00527658"/>
    <w:rsid w:val="005276C3"/>
    <w:rsid w:val="005276CA"/>
    <w:rsid w:val="00527B0C"/>
    <w:rsid w:val="00527B74"/>
    <w:rsid w:val="00527EFC"/>
    <w:rsid w:val="00530401"/>
    <w:rsid w:val="00530482"/>
    <w:rsid w:val="00530A00"/>
    <w:rsid w:val="00530A79"/>
    <w:rsid w:val="00530C91"/>
    <w:rsid w:val="00530F25"/>
    <w:rsid w:val="005311BE"/>
    <w:rsid w:val="0053130A"/>
    <w:rsid w:val="0053154D"/>
    <w:rsid w:val="00531551"/>
    <w:rsid w:val="005315CD"/>
    <w:rsid w:val="0053172F"/>
    <w:rsid w:val="00531817"/>
    <w:rsid w:val="0053186C"/>
    <w:rsid w:val="00531E97"/>
    <w:rsid w:val="00531F5D"/>
    <w:rsid w:val="005323D6"/>
    <w:rsid w:val="005325CD"/>
    <w:rsid w:val="00532C6B"/>
    <w:rsid w:val="00533A36"/>
    <w:rsid w:val="00533ADA"/>
    <w:rsid w:val="00534078"/>
    <w:rsid w:val="005346FF"/>
    <w:rsid w:val="00534974"/>
    <w:rsid w:val="00535204"/>
    <w:rsid w:val="00535207"/>
    <w:rsid w:val="005354D1"/>
    <w:rsid w:val="005355C5"/>
    <w:rsid w:val="005358E2"/>
    <w:rsid w:val="005358EB"/>
    <w:rsid w:val="00535ABA"/>
    <w:rsid w:val="00535BBB"/>
    <w:rsid w:val="00535DB4"/>
    <w:rsid w:val="00536252"/>
    <w:rsid w:val="005365F3"/>
    <w:rsid w:val="00537377"/>
    <w:rsid w:val="00537487"/>
    <w:rsid w:val="005374CE"/>
    <w:rsid w:val="005376B3"/>
    <w:rsid w:val="00537886"/>
    <w:rsid w:val="00537977"/>
    <w:rsid w:val="00537D28"/>
    <w:rsid w:val="00537DB3"/>
    <w:rsid w:val="00537F0D"/>
    <w:rsid w:val="0054004C"/>
    <w:rsid w:val="00540064"/>
    <w:rsid w:val="0054015A"/>
    <w:rsid w:val="00540197"/>
    <w:rsid w:val="005401EB"/>
    <w:rsid w:val="005402C6"/>
    <w:rsid w:val="005406A0"/>
    <w:rsid w:val="005407D3"/>
    <w:rsid w:val="0054099C"/>
    <w:rsid w:val="00540B71"/>
    <w:rsid w:val="00540D37"/>
    <w:rsid w:val="00540E28"/>
    <w:rsid w:val="00540E42"/>
    <w:rsid w:val="0054162C"/>
    <w:rsid w:val="005416C4"/>
    <w:rsid w:val="00541EEA"/>
    <w:rsid w:val="0054204E"/>
    <w:rsid w:val="005420C4"/>
    <w:rsid w:val="005422F2"/>
    <w:rsid w:val="0054259D"/>
    <w:rsid w:val="005427CB"/>
    <w:rsid w:val="00542F34"/>
    <w:rsid w:val="00543004"/>
    <w:rsid w:val="005431A5"/>
    <w:rsid w:val="005435D6"/>
    <w:rsid w:val="00543956"/>
    <w:rsid w:val="00543AA8"/>
    <w:rsid w:val="00544293"/>
    <w:rsid w:val="0054430B"/>
    <w:rsid w:val="005445C2"/>
    <w:rsid w:val="005447C4"/>
    <w:rsid w:val="00544BB7"/>
    <w:rsid w:val="00544C57"/>
    <w:rsid w:val="00544E35"/>
    <w:rsid w:val="00545115"/>
    <w:rsid w:val="00545379"/>
    <w:rsid w:val="005459B9"/>
    <w:rsid w:val="00545A64"/>
    <w:rsid w:val="00545ACF"/>
    <w:rsid w:val="00545C81"/>
    <w:rsid w:val="00545D89"/>
    <w:rsid w:val="0054606D"/>
    <w:rsid w:val="0054620F"/>
    <w:rsid w:val="00546919"/>
    <w:rsid w:val="00546A56"/>
    <w:rsid w:val="00546A72"/>
    <w:rsid w:val="00546AC5"/>
    <w:rsid w:val="00546EC6"/>
    <w:rsid w:val="00547043"/>
    <w:rsid w:val="0054723B"/>
    <w:rsid w:val="005475EB"/>
    <w:rsid w:val="005477E3"/>
    <w:rsid w:val="00547874"/>
    <w:rsid w:val="005479B8"/>
    <w:rsid w:val="00547ED4"/>
    <w:rsid w:val="00547FE0"/>
    <w:rsid w:val="00550248"/>
    <w:rsid w:val="00550264"/>
    <w:rsid w:val="005503B7"/>
    <w:rsid w:val="005503EF"/>
    <w:rsid w:val="00550454"/>
    <w:rsid w:val="005505E1"/>
    <w:rsid w:val="00550982"/>
    <w:rsid w:val="00550A97"/>
    <w:rsid w:val="00550AE5"/>
    <w:rsid w:val="00550F62"/>
    <w:rsid w:val="00550FF5"/>
    <w:rsid w:val="0055106A"/>
    <w:rsid w:val="005510DE"/>
    <w:rsid w:val="00551184"/>
    <w:rsid w:val="00551251"/>
    <w:rsid w:val="00551516"/>
    <w:rsid w:val="005519DB"/>
    <w:rsid w:val="00551AA5"/>
    <w:rsid w:val="00551CE1"/>
    <w:rsid w:val="00552179"/>
    <w:rsid w:val="00552300"/>
    <w:rsid w:val="00552360"/>
    <w:rsid w:val="005523B6"/>
    <w:rsid w:val="00552403"/>
    <w:rsid w:val="005529B6"/>
    <w:rsid w:val="00552C23"/>
    <w:rsid w:val="00552D83"/>
    <w:rsid w:val="00552DD6"/>
    <w:rsid w:val="00552F22"/>
    <w:rsid w:val="00553086"/>
    <w:rsid w:val="00553118"/>
    <w:rsid w:val="0055312B"/>
    <w:rsid w:val="0055319B"/>
    <w:rsid w:val="00553676"/>
    <w:rsid w:val="005536E4"/>
    <w:rsid w:val="00553734"/>
    <w:rsid w:val="0055373B"/>
    <w:rsid w:val="00553824"/>
    <w:rsid w:val="00553984"/>
    <w:rsid w:val="00553A9C"/>
    <w:rsid w:val="00553D5B"/>
    <w:rsid w:val="00553E2C"/>
    <w:rsid w:val="00553FCA"/>
    <w:rsid w:val="0055408E"/>
    <w:rsid w:val="00554536"/>
    <w:rsid w:val="005546F2"/>
    <w:rsid w:val="00554832"/>
    <w:rsid w:val="00554A6D"/>
    <w:rsid w:val="00554A93"/>
    <w:rsid w:val="00554BDF"/>
    <w:rsid w:val="00554E32"/>
    <w:rsid w:val="005551CC"/>
    <w:rsid w:val="00555262"/>
    <w:rsid w:val="0055554D"/>
    <w:rsid w:val="00555A49"/>
    <w:rsid w:val="00555D0D"/>
    <w:rsid w:val="00555EC0"/>
    <w:rsid w:val="00556184"/>
    <w:rsid w:val="0055636A"/>
    <w:rsid w:val="0055636E"/>
    <w:rsid w:val="005564C8"/>
    <w:rsid w:val="0055694D"/>
    <w:rsid w:val="00556987"/>
    <w:rsid w:val="005569AF"/>
    <w:rsid w:val="00556CB6"/>
    <w:rsid w:val="00556D73"/>
    <w:rsid w:val="00556D9A"/>
    <w:rsid w:val="005571AE"/>
    <w:rsid w:val="00557350"/>
    <w:rsid w:val="005573D9"/>
    <w:rsid w:val="005575E8"/>
    <w:rsid w:val="00557600"/>
    <w:rsid w:val="00557618"/>
    <w:rsid w:val="005577B2"/>
    <w:rsid w:val="00557F3D"/>
    <w:rsid w:val="00560A24"/>
    <w:rsid w:val="00560C56"/>
    <w:rsid w:val="00560F16"/>
    <w:rsid w:val="00561071"/>
    <w:rsid w:val="005611DB"/>
    <w:rsid w:val="005613FF"/>
    <w:rsid w:val="00561924"/>
    <w:rsid w:val="005619A6"/>
    <w:rsid w:val="0056206A"/>
    <w:rsid w:val="005620BC"/>
    <w:rsid w:val="005623B0"/>
    <w:rsid w:val="0056257E"/>
    <w:rsid w:val="005629B0"/>
    <w:rsid w:val="0056302C"/>
    <w:rsid w:val="00563061"/>
    <w:rsid w:val="005630F3"/>
    <w:rsid w:val="005634CB"/>
    <w:rsid w:val="005634DE"/>
    <w:rsid w:val="005636A7"/>
    <w:rsid w:val="0056375A"/>
    <w:rsid w:val="0056379A"/>
    <w:rsid w:val="00563823"/>
    <w:rsid w:val="00563AD9"/>
    <w:rsid w:val="00563B0B"/>
    <w:rsid w:val="005640F4"/>
    <w:rsid w:val="00564160"/>
    <w:rsid w:val="00564161"/>
    <w:rsid w:val="005648F3"/>
    <w:rsid w:val="0056490C"/>
    <w:rsid w:val="00564BFC"/>
    <w:rsid w:val="00564C0B"/>
    <w:rsid w:val="00564DC5"/>
    <w:rsid w:val="005651E7"/>
    <w:rsid w:val="0056543C"/>
    <w:rsid w:val="005654CF"/>
    <w:rsid w:val="0056559E"/>
    <w:rsid w:val="005656A5"/>
    <w:rsid w:val="005656FA"/>
    <w:rsid w:val="005659BF"/>
    <w:rsid w:val="00565CA4"/>
    <w:rsid w:val="00565ED0"/>
    <w:rsid w:val="00565F68"/>
    <w:rsid w:val="005660FF"/>
    <w:rsid w:val="00566254"/>
    <w:rsid w:val="005662F4"/>
    <w:rsid w:val="0056641B"/>
    <w:rsid w:val="00566577"/>
    <w:rsid w:val="005665AD"/>
    <w:rsid w:val="00566647"/>
    <w:rsid w:val="00566CAE"/>
    <w:rsid w:val="005671AC"/>
    <w:rsid w:val="005673BC"/>
    <w:rsid w:val="005674EF"/>
    <w:rsid w:val="005676F1"/>
    <w:rsid w:val="00567786"/>
    <w:rsid w:val="00567AA2"/>
    <w:rsid w:val="00567F75"/>
    <w:rsid w:val="005700EF"/>
    <w:rsid w:val="00570516"/>
    <w:rsid w:val="0057075F"/>
    <w:rsid w:val="00570781"/>
    <w:rsid w:val="00570B6F"/>
    <w:rsid w:val="00570DEA"/>
    <w:rsid w:val="00570E07"/>
    <w:rsid w:val="005711C3"/>
    <w:rsid w:val="005712AC"/>
    <w:rsid w:val="00571351"/>
    <w:rsid w:val="00571352"/>
    <w:rsid w:val="0057152F"/>
    <w:rsid w:val="0057155E"/>
    <w:rsid w:val="00571696"/>
    <w:rsid w:val="00571708"/>
    <w:rsid w:val="0057184D"/>
    <w:rsid w:val="0057196B"/>
    <w:rsid w:val="00571EAD"/>
    <w:rsid w:val="0057221B"/>
    <w:rsid w:val="00572763"/>
    <w:rsid w:val="0057278F"/>
    <w:rsid w:val="00572ACB"/>
    <w:rsid w:val="00572EBF"/>
    <w:rsid w:val="00572F17"/>
    <w:rsid w:val="00572F5C"/>
    <w:rsid w:val="00573723"/>
    <w:rsid w:val="0057376C"/>
    <w:rsid w:val="00573CD7"/>
    <w:rsid w:val="00573DF7"/>
    <w:rsid w:val="00573EF6"/>
    <w:rsid w:val="00573F69"/>
    <w:rsid w:val="00574045"/>
    <w:rsid w:val="00574169"/>
    <w:rsid w:val="005743A5"/>
    <w:rsid w:val="005747D3"/>
    <w:rsid w:val="005749EC"/>
    <w:rsid w:val="00574DF7"/>
    <w:rsid w:val="00574F1D"/>
    <w:rsid w:val="00574FFB"/>
    <w:rsid w:val="00575075"/>
    <w:rsid w:val="00575212"/>
    <w:rsid w:val="00575337"/>
    <w:rsid w:val="0057534A"/>
    <w:rsid w:val="005756E4"/>
    <w:rsid w:val="005758B1"/>
    <w:rsid w:val="005758DC"/>
    <w:rsid w:val="0057610D"/>
    <w:rsid w:val="00576591"/>
    <w:rsid w:val="00576703"/>
    <w:rsid w:val="00576887"/>
    <w:rsid w:val="005768A8"/>
    <w:rsid w:val="00576A6D"/>
    <w:rsid w:val="0057705D"/>
    <w:rsid w:val="00577206"/>
    <w:rsid w:val="00577DEE"/>
    <w:rsid w:val="0058025E"/>
    <w:rsid w:val="005803CA"/>
    <w:rsid w:val="0058067D"/>
    <w:rsid w:val="00580821"/>
    <w:rsid w:val="00580A5C"/>
    <w:rsid w:val="00580A5F"/>
    <w:rsid w:val="00580AC5"/>
    <w:rsid w:val="00580C4A"/>
    <w:rsid w:val="00580D68"/>
    <w:rsid w:val="00580FB9"/>
    <w:rsid w:val="00581285"/>
    <w:rsid w:val="005812C6"/>
    <w:rsid w:val="00581323"/>
    <w:rsid w:val="0058132C"/>
    <w:rsid w:val="0058160B"/>
    <w:rsid w:val="00581737"/>
    <w:rsid w:val="00581AA9"/>
    <w:rsid w:val="00581E0B"/>
    <w:rsid w:val="005820F0"/>
    <w:rsid w:val="0058268E"/>
    <w:rsid w:val="00582AD8"/>
    <w:rsid w:val="00582B69"/>
    <w:rsid w:val="00582F72"/>
    <w:rsid w:val="0058302D"/>
    <w:rsid w:val="005830A1"/>
    <w:rsid w:val="0058312C"/>
    <w:rsid w:val="005831B6"/>
    <w:rsid w:val="00583328"/>
    <w:rsid w:val="00583433"/>
    <w:rsid w:val="005835EE"/>
    <w:rsid w:val="00583B2C"/>
    <w:rsid w:val="00583BDF"/>
    <w:rsid w:val="00583DFC"/>
    <w:rsid w:val="00583E67"/>
    <w:rsid w:val="005840FE"/>
    <w:rsid w:val="00584691"/>
    <w:rsid w:val="0058472A"/>
    <w:rsid w:val="0058498A"/>
    <w:rsid w:val="00584C35"/>
    <w:rsid w:val="00584D4B"/>
    <w:rsid w:val="00584D69"/>
    <w:rsid w:val="0058507B"/>
    <w:rsid w:val="005852C3"/>
    <w:rsid w:val="0058538E"/>
    <w:rsid w:val="005857C4"/>
    <w:rsid w:val="00585894"/>
    <w:rsid w:val="00586245"/>
    <w:rsid w:val="005862FD"/>
    <w:rsid w:val="005867D2"/>
    <w:rsid w:val="0058683B"/>
    <w:rsid w:val="0058696E"/>
    <w:rsid w:val="00586E07"/>
    <w:rsid w:val="00586E8C"/>
    <w:rsid w:val="005871D8"/>
    <w:rsid w:val="00587513"/>
    <w:rsid w:val="0058781B"/>
    <w:rsid w:val="005879E9"/>
    <w:rsid w:val="00587A3C"/>
    <w:rsid w:val="00587C11"/>
    <w:rsid w:val="00587D9C"/>
    <w:rsid w:val="00590B37"/>
    <w:rsid w:val="00590B6C"/>
    <w:rsid w:val="00590BFD"/>
    <w:rsid w:val="00590CFF"/>
    <w:rsid w:val="005911AB"/>
    <w:rsid w:val="00591238"/>
    <w:rsid w:val="00591274"/>
    <w:rsid w:val="005914CF"/>
    <w:rsid w:val="005914EC"/>
    <w:rsid w:val="00591693"/>
    <w:rsid w:val="0059185E"/>
    <w:rsid w:val="0059195B"/>
    <w:rsid w:val="0059239C"/>
    <w:rsid w:val="00592620"/>
    <w:rsid w:val="00592A20"/>
    <w:rsid w:val="00592B78"/>
    <w:rsid w:val="00592D05"/>
    <w:rsid w:val="00592E8A"/>
    <w:rsid w:val="0059351E"/>
    <w:rsid w:val="005937C0"/>
    <w:rsid w:val="00593977"/>
    <w:rsid w:val="00593AEB"/>
    <w:rsid w:val="00593D5D"/>
    <w:rsid w:val="00593D7A"/>
    <w:rsid w:val="00593F68"/>
    <w:rsid w:val="00593FCF"/>
    <w:rsid w:val="005940D9"/>
    <w:rsid w:val="005943E3"/>
    <w:rsid w:val="00594D83"/>
    <w:rsid w:val="00594F06"/>
    <w:rsid w:val="00595208"/>
    <w:rsid w:val="00595275"/>
    <w:rsid w:val="005952F6"/>
    <w:rsid w:val="00595A14"/>
    <w:rsid w:val="00595D77"/>
    <w:rsid w:val="00595F55"/>
    <w:rsid w:val="005960AA"/>
    <w:rsid w:val="005964C8"/>
    <w:rsid w:val="00596721"/>
    <w:rsid w:val="00596769"/>
    <w:rsid w:val="0059679E"/>
    <w:rsid w:val="00596811"/>
    <w:rsid w:val="005968D2"/>
    <w:rsid w:val="005969FF"/>
    <w:rsid w:val="00596A51"/>
    <w:rsid w:val="005973E8"/>
    <w:rsid w:val="00597594"/>
    <w:rsid w:val="00597889"/>
    <w:rsid w:val="005979BB"/>
    <w:rsid w:val="00597DA6"/>
    <w:rsid w:val="00597F6C"/>
    <w:rsid w:val="005A0191"/>
    <w:rsid w:val="005A037A"/>
    <w:rsid w:val="005A05CC"/>
    <w:rsid w:val="005A05D3"/>
    <w:rsid w:val="005A0994"/>
    <w:rsid w:val="005A0A26"/>
    <w:rsid w:val="005A0D98"/>
    <w:rsid w:val="005A10A6"/>
    <w:rsid w:val="005A1212"/>
    <w:rsid w:val="005A1436"/>
    <w:rsid w:val="005A14D7"/>
    <w:rsid w:val="005A1554"/>
    <w:rsid w:val="005A16DD"/>
    <w:rsid w:val="005A17D4"/>
    <w:rsid w:val="005A1A24"/>
    <w:rsid w:val="005A1B02"/>
    <w:rsid w:val="005A1B0B"/>
    <w:rsid w:val="005A1E0B"/>
    <w:rsid w:val="005A1E29"/>
    <w:rsid w:val="005A1E52"/>
    <w:rsid w:val="005A1E91"/>
    <w:rsid w:val="005A216B"/>
    <w:rsid w:val="005A23EA"/>
    <w:rsid w:val="005A245A"/>
    <w:rsid w:val="005A287B"/>
    <w:rsid w:val="005A2ABC"/>
    <w:rsid w:val="005A2B18"/>
    <w:rsid w:val="005A2C55"/>
    <w:rsid w:val="005A2D04"/>
    <w:rsid w:val="005A2E6A"/>
    <w:rsid w:val="005A2F3A"/>
    <w:rsid w:val="005A2FC9"/>
    <w:rsid w:val="005A3457"/>
    <w:rsid w:val="005A3C33"/>
    <w:rsid w:val="005A3DB5"/>
    <w:rsid w:val="005A3F66"/>
    <w:rsid w:val="005A4024"/>
    <w:rsid w:val="005A4146"/>
    <w:rsid w:val="005A431C"/>
    <w:rsid w:val="005A43BA"/>
    <w:rsid w:val="005A4673"/>
    <w:rsid w:val="005A486A"/>
    <w:rsid w:val="005A4C15"/>
    <w:rsid w:val="005A4F83"/>
    <w:rsid w:val="005A5476"/>
    <w:rsid w:val="005A5722"/>
    <w:rsid w:val="005A5EE0"/>
    <w:rsid w:val="005A5EE7"/>
    <w:rsid w:val="005A61DC"/>
    <w:rsid w:val="005A64B2"/>
    <w:rsid w:val="005A6580"/>
    <w:rsid w:val="005A6D61"/>
    <w:rsid w:val="005A6E58"/>
    <w:rsid w:val="005A6ED6"/>
    <w:rsid w:val="005A6EDB"/>
    <w:rsid w:val="005A709A"/>
    <w:rsid w:val="005A7195"/>
    <w:rsid w:val="005A73B4"/>
    <w:rsid w:val="005A7441"/>
    <w:rsid w:val="005A760F"/>
    <w:rsid w:val="005A7802"/>
    <w:rsid w:val="005A7C5F"/>
    <w:rsid w:val="005B016B"/>
    <w:rsid w:val="005B0322"/>
    <w:rsid w:val="005B038C"/>
    <w:rsid w:val="005B0696"/>
    <w:rsid w:val="005B096B"/>
    <w:rsid w:val="005B0E18"/>
    <w:rsid w:val="005B140E"/>
    <w:rsid w:val="005B172C"/>
    <w:rsid w:val="005B17BB"/>
    <w:rsid w:val="005B1811"/>
    <w:rsid w:val="005B1A1C"/>
    <w:rsid w:val="005B1AD3"/>
    <w:rsid w:val="005B1B0C"/>
    <w:rsid w:val="005B1F1D"/>
    <w:rsid w:val="005B20DF"/>
    <w:rsid w:val="005B24E9"/>
    <w:rsid w:val="005B24EE"/>
    <w:rsid w:val="005B260A"/>
    <w:rsid w:val="005B27F4"/>
    <w:rsid w:val="005B2925"/>
    <w:rsid w:val="005B2AA1"/>
    <w:rsid w:val="005B2C9F"/>
    <w:rsid w:val="005B2D98"/>
    <w:rsid w:val="005B2FD0"/>
    <w:rsid w:val="005B32B7"/>
    <w:rsid w:val="005B35EF"/>
    <w:rsid w:val="005B3707"/>
    <w:rsid w:val="005B39B3"/>
    <w:rsid w:val="005B3B11"/>
    <w:rsid w:val="005B3DC8"/>
    <w:rsid w:val="005B3ED5"/>
    <w:rsid w:val="005B3F34"/>
    <w:rsid w:val="005B40DA"/>
    <w:rsid w:val="005B430A"/>
    <w:rsid w:val="005B43BD"/>
    <w:rsid w:val="005B442A"/>
    <w:rsid w:val="005B449C"/>
    <w:rsid w:val="005B4531"/>
    <w:rsid w:val="005B457D"/>
    <w:rsid w:val="005B4594"/>
    <w:rsid w:val="005B4899"/>
    <w:rsid w:val="005B4C7A"/>
    <w:rsid w:val="005B52FB"/>
    <w:rsid w:val="005B5309"/>
    <w:rsid w:val="005B56E4"/>
    <w:rsid w:val="005B59C8"/>
    <w:rsid w:val="005B5B73"/>
    <w:rsid w:val="005B5D84"/>
    <w:rsid w:val="005B6023"/>
    <w:rsid w:val="005B63D9"/>
    <w:rsid w:val="005B640D"/>
    <w:rsid w:val="005B66F0"/>
    <w:rsid w:val="005B6ABA"/>
    <w:rsid w:val="005B6AF6"/>
    <w:rsid w:val="005B6C01"/>
    <w:rsid w:val="005B6D24"/>
    <w:rsid w:val="005B6E0A"/>
    <w:rsid w:val="005B6F4A"/>
    <w:rsid w:val="005B6FAE"/>
    <w:rsid w:val="005B7038"/>
    <w:rsid w:val="005B7417"/>
    <w:rsid w:val="005B7576"/>
    <w:rsid w:val="005B77CE"/>
    <w:rsid w:val="005B7979"/>
    <w:rsid w:val="005B79B7"/>
    <w:rsid w:val="005B7C37"/>
    <w:rsid w:val="005B7CC5"/>
    <w:rsid w:val="005B7DF0"/>
    <w:rsid w:val="005B7E42"/>
    <w:rsid w:val="005B7FF1"/>
    <w:rsid w:val="005C0132"/>
    <w:rsid w:val="005C01B5"/>
    <w:rsid w:val="005C07BA"/>
    <w:rsid w:val="005C09C5"/>
    <w:rsid w:val="005C0CAC"/>
    <w:rsid w:val="005C1633"/>
    <w:rsid w:val="005C17CA"/>
    <w:rsid w:val="005C1800"/>
    <w:rsid w:val="005C18D7"/>
    <w:rsid w:val="005C1ABA"/>
    <w:rsid w:val="005C1EAF"/>
    <w:rsid w:val="005C211C"/>
    <w:rsid w:val="005C2175"/>
    <w:rsid w:val="005C2866"/>
    <w:rsid w:val="005C2B19"/>
    <w:rsid w:val="005C2BF1"/>
    <w:rsid w:val="005C2DF6"/>
    <w:rsid w:val="005C2FF5"/>
    <w:rsid w:val="005C3443"/>
    <w:rsid w:val="005C3824"/>
    <w:rsid w:val="005C39AD"/>
    <w:rsid w:val="005C3A68"/>
    <w:rsid w:val="005C3B65"/>
    <w:rsid w:val="005C3DD3"/>
    <w:rsid w:val="005C3E80"/>
    <w:rsid w:val="005C4280"/>
    <w:rsid w:val="005C437F"/>
    <w:rsid w:val="005C45FD"/>
    <w:rsid w:val="005C462B"/>
    <w:rsid w:val="005C4D84"/>
    <w:rsid w:val="005C508B"/>
    <w:rsid w:val="005C50D9"/>
    <w:rsid w:val="005C5252"/>
    <w:rsid w:val="005C52FD"/>
    <w:rsid w:val="005C5353"/>
    <w:rsid w:val="005C55BB"/>
    <w:rsid w:val="005C57D2"/>
    <w:rsid w:val="005C5871"/>
    <w:rsid w:val="005C5A4F"/>
    <w:rsid w:val="005C5AA1"/>
    <w:rsid w:val="005C64AF"/>
    <w:rsid w:val="005C65D6"/>
    <w:rsid w:val="005C69B7"/>
    <w:rsid w:val="005C69EA"/>
    <w:rsid w:val="005C6B41"/>
    <w:rsid w:val="005C6BDA"/>
    <w:rsid w:val="005C6CB9"/>
    <w:rsid w:val="005C6D07"/>
    <w:rsid w:val="005C7165"/>
    <w:rsid w:val="005C73CE"/>
    <w:rsid w:val="005C74BE"/>
    <w:rsid w:val="005C74C5"/>
    <w:rsid w:val="005C7D55"/>
    <w:rsid w:val="005C7DE1"/>
    <w:rsid w:val="005C7E6F"/>
    <w:rsid w:val="005D0420"/>
    <w:rsid w:val="005D052A"/>
    <w:rsid w:val="005D08E5"/>
    <w:rsid w:val="005D0A3E"/>
    <w:rsid w:val="005D0A5D"/>
    <w:rsid w:val="005D0AEB"/>
    <w:rsid w:val="005D0BA9"/>
    <w:rsid w:val="005D0BC4"/>
    <w:rsid w:val="005D0E78"/>
    <w:rsid w:val="005D13D0"/>
    <w:rsid w:val="005D1938"/>
    <w:rsid w:val="005D2017"/>
    <w:rsid w:val="005D211F"/>
    <w:rsid w:val="005D2253"/>
    <w:rsid w:val="005D2399"/>
    <w:rsid w:val="005D23D8"/>
    <w:rsid w:val="005D24FE"/>
    <w:rsid w:val="005D2867"/>
    <w:rsid w:val="005D2B1B"/>
    <w:rsid w:val="005D2DC2"/>
    <w:rsid w:val="005D3008"/>
    <w:rsid w:val="005D305D"/>
    <w:rsid w:val="005D3087"/>
    <w:rsid w:val="005D313B"/>
    <w:rsid w:val="005D3313"/>
    <w:rsid w:val="005D35C9"/>
    <w:rsid w:val="005D3783"/>
    <w:rsid w:val="005D3800"/>
    <w:rsid w:val="005D3891"/>
    <w:rsid w:val="005D3B17"/>
    <w:rsid w:val="005D3B9C"/>
    <w:rsid w:val="005D3F9B"/>
    <w:rsid w:val="005D3FC5"/>
    <w:rsid w:val="005D420E"/>
    <w:rsid w:val="005D4283"/>
    <w:rsid w:val="005D4435"/>
    <w:rsid w:val="005D4930"/>
    <w:rsid w:val="005D4CE4"/>
    <w:rsid w:val="005D4D88"/>
    <w:rsid w:val="005D4E40"/>
    <w:rsid w:val="005D5028"/>
    <w:rsid w:val="005D5224"/>
    <w:rsid w:val="005D54D3"/>
    <w:rsid w:val="005D55A9"/>
    <w:rsid w:val="005D566C"/>
    <w:rsid w:val="005D590B"/>
    <w:rsid w:val="005D5A35"/>
    <w:rsid w:val="005D60E5"/>
    <w:rsid w:val="005D6CAC"/>
    <w:rsid w:val="005D6E17"/>
    <w:rsid w:val="005D6E3C"/>
    <w:rsid w:val="005D7289"/>
    <w:rsid w:val="005D72C3"/>
    <w:rsid w:val="005D7835"/>
    <w:rsid w:val="005D7DCF"/>
    <w:rsid w:val="005D7FAB"/>
    <w:rsid w:val="005E0015"/>
    <w:rsid w:val="005E034F"/>
    <w:rsid w:val="005E07D9"/>
    <w:rsid w:val="005E08DD"/>
    <w:rsid w:val="005E09D9"/>
    <w:rsid w:val="005E0C83"/>
    <w:rsid w:val="005E0CEB"/>
    <w:rsid w:val="005E0D8A"/>
    <w:rsid w:val="005E100A"/>
    <w:rsid w:val="005E1062"/>
    <w:rsid w:val="005E1169"/>
    <w:rsid w:val="005E12EC"/>
    <w:rsid w:val="005E12F6"/>
    <w:rsid w:val="005E137A"/>
    <w:rsid w:val="005E1432"/>
    <w:rsid w:val="005E1580"/>
    <w:rsid w:val="005E1813"/>
    <w:rsid w:val="005E1E84"/>
    <w:rsid w:val="005E1ECB"/>
    <w:rsid w:val="005E1F67"/>
    <w:rsid w:val="005E22E8"/>
    <w:rsid w:val="005E25EA"/>
    <w:rsid w:val="005E2AB6"/>
    <w:rsid w:val="005E2CB3"/>
    <w:rsid w:val="005E2D43"/>
    <w:rsid w:val="005E2E0C"/>
    <w:rsid w:val="005E3049"/>
    <w:rsid w:val="005E3634"/>
    <w:rsid w:val="005E3C01"/>
    <w:rsid w:val="005E3FF0"/>
    <w:rsid w:val="005E4074"/>
    <w:rsid w:val="005E4197"/>
    <w:rsid w:val="005E42AC"/>
    <w:rsid w:val="005E42D2"/>
    <w:rsid w:val="005E433A"/>
    <w:rsid w:val="005E44E3"/>
    <w:rsid w:val="005E466C"/>
    <w:rsid w:val="005E508A"/>
    <w:rsid w:val="005E50E5"/>
    <w:rsid w:val="005E514F"/>
    <w:rsid w:val="005E52E9"/>
    <w:rsid w:val="005E5413"/>
    <w:rsid w:val="005E543A"/>
    <w:rsid w:val="005E5780"/>
    <w:rsid w:val="005E5962"/>
    <w:rsid w:val="005E5D5E"/>
    <w:rsid w:val="005E6666"/>
    <w:rsid w:val="005E6B48"/>
    <w:rsid w:val="005E6F34"/>
    <w:rsid w:val="005E6F95"/>
    <w:rsid w:val="005E715D"/>
    <w:rsid w:val="005F0377"/>
    <w:rsid w:val="005F08EA"/>
    <w:rsid w:val="005F09C3"/>
    <w:rsid w:val="005F0ACC"/>
    <w:rsid w:val="005F0BD5"/>
    <w:rsid w:val="005F0C57"/>
    <w:rsid w:val="005F0CD1"/>
    <w:rsid w:val="005F10BE"/>
    <w:rsid w:val="005F120E"/>
    <w:rsid w:val="005F158E"/>
    <w:rsid w:val="005F161B"/>
    <w:rsid w:val="005F1BA4"/>
    <w:rsid w:val="005F1BFA"/>
    <w:rsid w:val="005F1D0A"/>
    <w:rsid w:val="005F21AC"/>
    <w:rsid w:val="005F2783"/>
    <w:rsid w:val="005F28BA"/>
    <w:rsid w:val="005F3464"/>
    <w:rsid w:val="005F357E"/>
    <w:rsid w:val="005F36BC"/>
    <w:rsid w:val="005F3A06"/>
    <w:rsid w:val="005F3A2D"/>
    <w:rsid w:val="005F3AC9"/>
    <w:rsid w:val="005F3C33"/>
    <w:rsid w:val="005F42C2"/>
    <w:rsid w:val="005F43C3"/>
    <w:rsid w:val="005F4485"/>
    <w:rsid w:val="005F466F"/>
    <w:rsid w:val="005F479E"/>
    <w:rsid w:val="005F482D"/>
    <w:rsid w:val="005F4859"/>
    <w:rsid w:val="005F4A91"/>
    <w:rsid w:val="005F4CA7"/>
    <w:rsid w:val="005F4D36"/>
    <w:rsid w:val="005F4D53"/>
    <w:rsid w:val="005F4F19"/>
    <w:rsid w:val="005F4F24"/>
    <w:rsid w:val="005F57C1"/>
    <w:rsid w:val="005F593F"/>
    <w:rsid w:val="005F596B"/>
    <w:rsid w:val="005F5EAC"/>
    <w:rsid w:val="005F5EE1"/>
    <w:rsid w:val="005F60DD"/>
    <w:rsid w:val="005F61F4"/>
    <w:rsid w:val="005F6209"/>
    <w:rsid w:val="005F62CD"/>
    <w:rsid w:val="005F632C"/>
    <w:rsid w:val="005F6C5A"/>
    <w:rsid w:val="005F7370"/>
    <w:rsid w:val="005F7396"/>
    <w:rsid w:val="005F75A7"/>
    <w:rsid w:val="005F7665"/>
    <w:rsid w:val="005F78A3"/>
    <w:rsid w:val="005F793C"/>
    <w:rsid w:val="005F79B0"/>
    <w:rsid w:val="005F7A1B"/>
    <w:rsid w:val="005F7A9E"/>
    <w:rsid w:val="0060023D"/>
    <w:rsid w:val="00600296"/>
    <w:rsid w:val="00600664"/>
    <w:rsid w:val="00600902"/>
    <w:rsid w:val="006010E7"/>
    <w:rsid w:val="0060112E"/>
    <w:rsid w:val="006012B7"/>
    <w:rsid w:val="00601852"/>
    <w:rsid w:val="006019B9"/>
    <w:rsid w:val="00601E76"/>
    <w:rsid w:val="0060257D"/>
    <w:rsid w:val="0060258D"/>
    <w:rsid w:val="00603106"/>
    <w:rsid w:val="006031B9"/>
    <w:rsid w:val="0060331E"/>
    <w:rsid w:val="0060348F"/>
    <w:rsid w:val="00603571"/>
    <w:rsid w:val="006036F2"/>
    <w:rsid w:val="00603AC1"/>
    <w:rsid w:val="00603AF3"/>
    <w:rsid w:val="00603D5D"/>
    <w:rsid w:val="006041D4"/>
    <w:rsid w:val="0060427D"/>
    <w:rsid w:val="00604507"/>
    <w:rsid w:val="00604538"/>
    <w:rsid w:val="00604996"/>
    <w:rsid w:val="00604AA0"/>
    <w:rsid w:val="00604AC9"/>
    <w:rsid w:val="00604B49"/>
    <w:rsid w:val="00604C86"/>
    <w:rsid w:val="00604E3A"/>
    <w:rsid w:val="00604FC7"/>
    <w:rsid w:val="00605401"/>
    <w:rsid w:val="00605579"/>
    <w:rsid w:val="00605BEB"/>
    <w:rsid w:val="0060608A"/>
    <w:rsid w:val="006060B8"/>
    <w:rsid w:val="006060E3"/>
    <w:rsid w:val="00606586"/>
    <w:rsid w:val="006065A1"/>
    <w:rsid w:val="00606850"/>
    <w:rsid w:val="00606F80"/>
    <w:rsid w:val="006078A7"/>
    <w:rsid w:val="00607C89"/>
    <w:rsid w:val="00607D26"/>
    <w:rsid w:val="006100EF"/>
    <w:rsid w:val="00610794"/>
    <w:rsid w:val="00610D3C"/>
    <w:rsid w:val="00611153"/>
    <w:rsid w:val="00611301"/>
    <w:rsid w:val="00611427"/>
    <w:rsid w:val="0061150D"/>
    <w:rsid w:val="00611533"/>
    <w:rsid w:val="00611DCC"/>
    <w:rsid w:val="00611F2E"/>
    <w:rsid w:val="006124EB"/>
    <w:rsid w:val="0061257C"/>
    <w:rsid w:val="00612647"/>
    <w:rsid w:val="006128E0"/>
    <w:rsid w:val="00612916"/>
    <w:rsid w:val="00612CEC"/>
    <w:rsid w:val="00612D58"/>
    <w:rsid w:val="00612F56"/>
    <w:rsid w:val="00613612"/>
    <w:rsid w:val="00613C6C"/>
    <w:rsid w:val="00613F05"/>
    <w:rsid w:val="00613FF1"/>
    <w:rsid w:val="00614309"/>
    <w:rsid w:val="00614928"/>
    <w:rsid w:val="00614C9E"/>
    <w:rsid w:val="00615273"/>
    <w:rsid w:val="00615B58"/>
    <w:rsid w:val="00615D95"/>
    <w:rsid w:val="00615E04"/>
    <w:rsid w:val="0061607B"/>
    <w:rsid w:val="006160E7"/>
    <w:rsid w:val="00616162"/>
    <w:rsid w:val="00616725"/>
    <w:rsid w:val="006168CB"/>
    <w:rsid w:val="00616B97"/>
    <w:rsid w:val="00616CD8"/>
    <w:rsid w:val="00616D0A"/>
    <w:rsid w:val="00616D50"/>
    <w:rsid w:val="006171C5"/>
    <w:rsid w:val="0061740F"/>
    <w:rsid w:val="006178C5"/>
    <w:rsid w:val="00617A69"/>
    <w:rsid w:val="00617A96"/>
    <w:rsid w:val="00617E4A"/>
    <w:rsid w:val="00617EA2"/>
    <w:rsid w:val="00620089"/>
    <w:rsid w:val="006200CD"/>
    <w:rsid w:val="00620161"/>
    <w:rsid w:val="006202E7"/>
    <w:rsid w:val="00620372"/>
    <w:rsid w:val="0062045F"/>
    <w:rsid w:val="0062069C"/>
    <w:rsid w:val="00620A21"/>
    <w:rsid w:val="00620ADE"/>
    <w:rsid w:val="00620E1D"/>
    <w:rsid w:val="006213A0"/>
    <w:rsid w:val="0062178B"/>
    <w:rsid w:val="006219FB"/>
    <w:rsid w:val="00621B74"/>
    <w:rsid w:val="00621B9F"/>
    <w:rsid w:val="00621C7D"/>
    <w:rsid w:val="00622230"/>
    <w:rsid w:val="006228BD"/>
    <w:rsid w:val="006228D8"/>
    <w:rsid w:val="006232FC"/>
    <w:rsid w:val="006233DE"/>
    <w:rsid w:val="0062376F"/>
    <w:rsid w:val="006238E2"/>
    <w:rsid w:val="006239F2"/>
    <w:rsid w:val="00623BE1"/>
    <w:rsid w:val="00624026"/>
    <w:rsid w:val="00624164"/>
    <w:rsid w:val="00624297"/>
    <w:rsid w:val="00624CFD"/>
    <w:rsid w:val="00624D3B"/>
    <w:rsid w:val="0062518F"/>
    <w:rsid w:val="0062524F"/>
    <w:rsid w:val="00625287"/>
    <w:rsid w:val="00625441"/>
    <w:rsid w:val="00625A27"/>
    <w:rsid w:val="00625AC0"/>
    <w:rsid w:val="00625CAA"/>
    <w:rsid w:val="00625DC9"/>
    <w:rsid w:val="0062609D"/>
    <w:rsid w:val="006264F8"/>
    <w:rsid w:val="0062697B"/>
    <w:rsid w:val="0062697C"/>
    <w:rsid w:val="006269BA"/>
    <w:rsid w:val="00626D4E"/>
    <w:rsid w:val="00626FBC"/>
    <w:rsid w:val="00627237"/>
    <w:rsid w:val="00627566"/>
    <w:rsid w:val="00627956"/>
    <w:rsid w:val="00627A6D"/>
    <w:rsid w:val="00627AF0"/>
    <w:rsid w:val="00627B32"/>
    <w:rsid w:val="00627EEE"/>
    <w:rsid w:val="00630334"/>
    <w:rsid w:val="0063087A"/>
    <w:rsid w:val="006308BA"/>
    <w:rsid w:val="006309CA"/>
    <w:rsid w:val="00630AA5"/>
    <w:rsid w:val="00630C7B"/>
    <w:rsid w:val="00630C86"/>
    <w:rsid w:val="00630D32"/>
    <w:rsid w:val="00630D4C"/>
    <w:rsid w:val="00630E1E"/>
    <w:rsid w:val="00630F94"/>
    <w:rsid w:val="006311F7"/>
    <w:rsid w:val="00631269"/>
    <w:rsid w:val="00631A6B"/>
    <w:rsid w:val="00631BF6"/>
    <w:rsid w:val="006321B4"/>
    <w:rsid w:val="0063237D"/>
    <w:rsid w:val="00632663"/>
    <w:rsid w:val="00632CC9"/>
    <w:rsid w:val="00632D27"/>
    <w:rsid w:val="00632DD2"/>
    <w:rsid w:val="0063319E"/>
    <w:rsid w:val="0063324F"/>
    <w:rsid w:val="00633506"/>
    <w:rsid w:val="00633531"/>
    <w:rsid w:val="00633997"/>
    <w:rsid w:val="00633B40"/>
    <w:rsid w:val="00633DD3"/>
    <w:rsid w:val="00633F3D"/>
    <w:rsid w:val="0063415A"/>
    <w:rsid w:val="00634197"/>
    <w:rsid w:val="00634828"/>
    <w:rsid w:val="006348C2"/>
    <w:rsid w:val="00634966"/>
    <w:rsid w:val="00634A5C"/>
    <w:rsid w:val="00634B39"/>
    <w:rsid w:val="00634B42"/>
    <w:rsid w:val="00635058"/>
    <w:rsid w:val="006353D9"/>
    <w:rsid w:val="0063565B"/>
    <w:rsid w:val="00635AFE"/>
    <w:rsid w:val="00635D32"/>
    <w:rsid w:val="00635FBE"/>
    <w:rsid w:val="00636297"/>
    <w:rsid w:val="0063630E"/>
    <w:rsid w:val="0063665D"/>
    <w:rsid w:val="006367EE"/>
    <w:rsid w:val="006370CC"/>
    <w:rsid w:val="006371E7"/>
    <w:rsid w:val="00637444"/>
    <w:rsid w:val="0063753B"/>
    <w:rsid w:val="00637CA8"/>
    <w:rsid w:val="006401E6"/>
    <w:rsid w:val="006402D0"/>
    <w:rsid w:val="006404B8"/>
    <w:rsid w:val="00640AB4"/>
    <w:rsid w:val="00640E92"/>
    <w:rsid w:val="006410CB"/>
    <w:rsid w:val="00641587"/>
    <w:rsid w:val="0064178D"/>
    <w:rsid w:val="00641AA7"/>
    <w:rsid w:val="00641CDA"/>
    <w:rsid w:val="006420E9"/>
    <w:rsid w:val="0064212B"/>
    <w:rsid w:val="00642705"/>
    <w:rsid w:val="0064275C"/>
    <w:rsid w:val="006428E7"/>
    <w:rsid w:val="00642A70"/>
    <w:rsid w:val="00642B26"/>
    <w:rsid w:val="00642BA6"/>
    <w:rsid w:val="00642CD9"/>
    <w:rsid w:val="00642E33"/>
    <w:rsid w:val="00643050"/>
    <w:rsid w:val="006431FC"/>
    <w:rsid w:val="00643281"/>
    <w:rsid w:val="00643336"/>
    <w:rsid w:val="0064368B"/>
    <w:rsid w:val="006436A7"/>
    <w:rsid w:val="006437F3"/>
    <w:rsid w:val="006439B6"/>
    <w:rsid w:val="00643A57"/>
    <w:rsid w:val="00643A6F"/>
    <w:rsid w:val="00643DA5"/>
    <w:rsid w:val="0064422F"/>
    <w:rsid w:val="0064442A"/>
    <w:rsid w:val="00644434"/>
    <w:rsid w:val="006446A6"/>
    <w:rsid w:val="00644735"/>
    <w:rsid w:val="006447AE"/>
    <w:rsid w:val="00644EC3"/>
    <w:rsid w:val="00644F25"/>
    <w:rsid w:val="0064500B"/>
    <w:rsid w:val="00645071"/>
    <w:rsid w:val="00645123"/>
    <w:rsid w:val="00645132"/>
    <w:rsid w:val="006452CA"/>
    <w:rsid w:val="00645524"/>
    <w:rsid w:val="00645BC8"/>
    <w:rsid w:val="00645C7B"/>
    <w:rsid w:val="00645EB7"/>
    <w:rsid w:val="00645F09"/>
    <w:rsid w:val="00645F70"/>
    <w:rsid w:val="0064625F"/>
    <w:rsid w:val="00646436"/>
    <w:rsid w:val="0064674A"/>
    <w:rsid w:val="00646829"/>
    <w:rsid w:val="006468CE"/>
    <w:rsid w:val="00646B12"/>
    <w:rsid w:val="00646E30"/>
    <w:rsid w:val="006472EA"/>
    <w:rsid w:val="006473B5"/>
    <w:rsid w:val="00647A1E"/>
    <w:rsid w:val="00647E7F"/>
    <w:rsid w:val="0065027C"/>
    <w:rsid w:val="00650754"/>
    <w:rsid w:val="00650A6F"/>
    <w:rsid w:val="00650AAA"/>
    <w:rsid w:val="00650C63"/>
    <w:rsid w:val="00650F99"/>
    <w:rsid w:val="0065100D"/>
    <w:rsid w:val="00651045"/>
    <w:rsid w:val="00651116"/>
    <w:rsid w:val="00651257"/>
    <w:rsid w:val="0065127D"/>
    <w:rsid w:val="006513EB"/>
    <w:rsid w:val="006514CD"/>
    <w:rsid w:val="00651518"/>
    <w:rsid w:val="006515C4"/>
    <w:rsid w:val="0065173F"/>
    <w:rsid w:val="0065186D"/>
    <w:rsid w:val="006518BC"/>
    <w:rsid w:val="00651B70"/>
    <w:rsid w:val="00651C6D"/>
    <w:rsid w:val="00651C76"/>
    <w:rsid w:val="00651F5C"/>
    <w:rsid w:val="00652090"/>
    <w:rsid w:val="006521DB"/>
    <w:rsid w:val="00652365"/>
    <w:rsid w:val="00652460"/>
    <w:rsid w:val="00652612"/>
    <w:rsid w:val="006526C9"/>
    <w:rsid w:val="00652850"/>
    <w:rsid w:val="006528D9"/>
    <w:rsid w:val="00652994"/>
    <w:rsid w:val="006529F0"/>
    <w:rsid w:val="00652A08"/>
    <w:rsid w:val="00652D06"/>
    <w:rsid w:val="00652E2F"/>
    <w:rsid w:val="006534A9"/>
    <w:rsid w:val="006535BC"/>
    <w:rsid w:val="006536C6"/>
    <w:rsid w:val="00653722"/>
    <w:rsid w:val="00653BAD"/>
    <w:rsid w:val="00653CE5"/>
    <w:rsid w:val="00653EF0"/>
    <w:rsid w:val="00653F60"/>
    <w:rsid w:val="00653F94"/>
    <w:rsid w:val="00653FBA"/>
    <w:rsid w:val="00653FC2"/>
    <w:rsid w:val="006540FF"/>
    <w:rsid w:val="006545ED"/>
    <w:rsid w:val="00654BA5"/>
    <w:rsid w:val="00654C90"/>
    <w:rsid w:val="00654DCC"/>
    <w:rsid w:val="00654E99"/>
    <w:rsid w:val="006550A3"/>
    <w:rsid w:val="00655115"/>
    <w:rsid w:val="0065517E"/>
    <w:rsid w:val="006555EE"/>
    <w:rsid w:val="00655633"/>
    <w:rsid w:val="00655684"/>
    <w:rsid w:val="00655735"/>
    <w:rsid w:val="00655940"/>
    <w:rsid w:val="00655966"/>
    <w:rsid w:val="00655BD0"/>
    <w:rsid w:val="00655F98"/>
    <w:rsid w:val="00656402"/>
    <w:rsid w:val="00656408"/>
    <w:rsid w:val="006567B0"/>
    <w:rsid w:val="00656899"/>
    <w:rsid w:val="006569AF"/>
    <w:rsid w:val="00656A11"/>
    <w:rsid w:val="00656A52"/>
    <w:rsid w:val="00656AC7"/>
    <w:rsid w:val="00656C98"/>
    <w:rsid w:val="00657323"/>
    <w:rsid w:val="00657990"/>
    <w:rsid w:val="00657B21"/>
    <w:rsid w:val="00657BC5"/>
    <w:rsid w:val="006602AD"/>
    <w:rsid w:val="006606F0"/>
    <w:rsid w:val="00660A43"/>
    <w:rsid w:val="00660A89"/>
    <w:rsid w:val="00661C12"/>
    <w:rsid w:val="00661C7F"/>
    <w:rsid w:val="00661E19"/>
    <w:rsid w:val="006620B6"/>
    <w:rsid w:val="00662137"/>
    <w:rsid w:val="006629B2"/>
    <w:rsid w:val="00662B52"/>
    <w:rsid w:val="00662BB3"/>
    <w:rsid w:val="00662F37"/>
    <w:rsid w:val="006633F6"/>
    <w:rsid w:val="00663532"/>
    <w:rsid w:val="0066381D"/>
    <w:rsid w:val="00663C86"/>
    <w:rsid w:val="00663D4B"/>
    <w:rsid w:val="00663F2A"/>
    <w:rsid w:val="006640D1"/>
    <w:rsid w:val="0066467E"/>
    <w:rsid w:val="0066495F"/>
    <w:rsid w:val="006649EF"/>
    <w:rsid w:val="00664A2A"/>
    <w:rsid w:val="00664ACE"/>
    <w:rsid w:val="00664F1B"/>
    <w:rsid w:val="00664FF5"/>
    <w:rsid w:val="00665354"/>
    <w:rsid w:val="0066541B"/>
    <w:rsid w:val="006655D2"/>
    <w:rsid w:val="0066569F"/>
    <w:rsid w:val="00665764"/>
    <w:rsid w:val="00665D68"/>
    <w:rsid w:val="00665E27"/>
    <w:rsid w:val="00665F9D"/>
    <w:rsid w:val="006661E2"/>
    <w:rsid w:val="006662B2"/>
    <w:rsid w:val="006662F0"/>
    <w:rsid w:val="00666636"/>
    <w:rsid w:val="00666808"/>
    <w:rsid w:val="006668E5"/>
    <w:rsid w:val="006675CF"/>
    <w:rsid w:val="006677BB"/>
    <w:rsid w:val="006677F5"/>
    <w:rsid w:val="006700EC"/>
    <w:rsid w:val="0067010D"/>
    <w:rsid w:val="006701CB"/>
    <w:rsid w:val="00670273"/>
    <w:rsid w:val="00670380"/>
    <w:rsid w:val="00670420"/>
    <w:rsid w:val="00670A32"/>
    <w:rsid w:val="00670A8B"/>
    <w:rsid w:val="00670FAA"/>
    <w:rsid w:val="00671897"/>
    <w:rsid w:val="00671B3C"/>
    <w:rsid w:val="00671CB0"/>
    <w:rsid w:val="00671EE2"/>
    <w:rsid w:val="0067209F"/>
    <w:rsid w:val="00672113"/>
    <w:rsid w:val="006722A7"/>
    <w:rsid w:val="00672559"/>
    <w:rsid w:val="00672688"/>
    <w:rsid w:val="00672901"/>
    <w:rsid w:val="00672C67"/>
    <w:rsid w:val="00672D3A"/>
    <w:rsid w:val="00672DA4"/>
    <w:rsid w:val="00672EA2"/>
    <w:rsid w:val="0067310F"/>
    <w:rsid w:val="006732F4"/>
    <w:rsid w:val="0067335B"/>
    <w:rsid w:val="006733C2"/>
    <w:rsid w:val="006736F8"/>
    <w:rsid w:val="006738C3"/>
    <w:rsid w:val="006738DB"/>
    <w:rsid w:val="00673CD5"/>
    <w:rsid w:val="00674032"/>
    <w:rsid w:val="006741A9"/>
    <w:rsid w:val="00674222"/>
    <w:rsid w:val="00674308"/>
    <w:rsid w:val="006747A8"/>
    <w:rsid w:val="00674EA6"/>
    <w:rsid w:val="00675002"/>
    <w:rsid w:val="006752AA"/>
    <w:rsid w:val="0067548D"/>
    <w:rsid w:val="00675982"/>
    <w:rsid w:val="00675D66"/>
    <w:rsid w:val="00675DA7"/>
    <w:rsid w:val="00675F78"/>
    <w:rsid w:val="00676249"/>
    <w:rsid w:val="006762B1"/>
    <w:rsid w:val="006762D2"/>
    <w:rsid w:val="006765A8"/>
    <w:rsid w:val="00676635"/>
    <w:rsid w:val="006768C2"/>
    <w:rsid w:val="006768EE"/>
    <w:rsid w:val="00676D7D"/>
    <w:rsid w:val="00676E72"/>
    <w:rsid w:val="00676EBB"/>
    <w:rsid w:val="0068016B"/>
    <w:rsid w:val="006801A4"/>
    <w:rsid w:val="00680A8E"/>
    <w:rsid w:val="00680E90"/>
    <w:rsid w:val="0068118C"/>
    <w:rsid w:val="0068147F"/>
    <w:rsid w:val="0068151D"/>
    <w:rsid w:val="006816EE"/>
    <w:rsid w:val="00681891"/>
    <w:rsid w:val="006818FC"/>
    <w:rsid w:val="006819BA"/>
    <w:rsid w:val="0068247C"/>
    <w:rsid w:val="00682626"/>
    <w:rsid w:val="006828EE"/>
    <w:rsid w:val="00682916"/>
    <w:rsid w:val="00683235"/>
    <w:rsid w:val="006837FF"/>
    <w:rsid w:val="0068382B"/>
    <w:rsid w:val="0068389F"/>
    <w:rsid w:val="0068423D"/>
    <w:rsid w:val="0068436D"/>
    <w:rsid w:val="006844EF"/>
    <w:rsid w:val="006848A2"/>
    <w:rsid w:val="00684C27"/>
    <w:rsid w:val="00684D37"/>
    <w:rsid w:val="00684F00"/>
    <w:rsid w:val="00684FEC"/>
    <w:rsid w:val="006851D3"/>
    <w:rsid w:val="006853CC"/>
    <w:rsid w:val="0068552A"/>
    <w:rsid w:val="0068559F"/>
    <w:rsid w:val="006855CB"/>
    <w:rsid w:val="00685834"/>
    <w:rsid w:val="00685AED"/>
    <w:rsid w:val="00685BEA"/>
    <w:rsid w:val="00686009"/>
    <w:rsid w:val="00686186"/>
    <w:rsid w:val="0068618F"/>
    <w:rsid w:val="00686889"/>
    <w:rsid w:val="00686A4A"/>
    <w:rsid w:val="00686F64"/>
    <w:rsid w:val="00686FB7"/>
    <w:rsid w:val="006871B5"/>
    <w:rsid w:val="00687287"/>
    <w:rsid w:val="0068731F"/>
    <w:rsid w:val="006877D6"/>
    <w:rsid w:val="00687B79"/>
    <w:rsid w:val="00687D79"/>
    <w:rsid w:val="00687E92"/>
    <w:rsid w:val="00690446"/>
    <w:rsid w:val="006907F0"/>
    <w:rsid w:val="006910F6"/>
    <w:rsid w:val="006912AD"/>
    <w:rsid w:val="00691354"/>
    <w:rsid w:val="0069135A"/>
    <w:rsid w:val="00691444"/>
    <w:rsid w:val="006915C6"/>
    <w:rsid w:val="00691656"/>
    <w:rsid w:val="00691914"/>
    <w:rsid w:val="00691A5B"/>
    <w:rsid w:val="00691B57"/>
    <w:rsid w:val="00691C60"/>
    <w:rsid w:val="00691E44"/>
    <w:rsid w:val="00691F1E"/>
    <w:rsid w:val="0069237D"/>
    <w:rsid w:val="0069244A"/>
    <w:rsid w:val="00692532"/>
    <w:rsid w:val="006925F9"/>
    <w:rsid w:val="006927A5"/>
    <w:rsid w:val="006928F5"/>
    <w:rsid w:val="00692D9B"/>
    <w:rsid w:val="006930AE"/>
    <w:rsid w:val="006932BE"/>
    <w:rsid w:val="00693402"/>
    <w:rsid w:val="00693493"/>
    <w:rsid w:val="0069396C"/>
    <w:rsid w:val="0069398D"/>
    <w:rsid w:val="006939CE"/>
    <w:rsid w:val="006939E8"/>
    <w:rsid w:val="00693A01"/>
    <w:rsid w:val="00693BBA"/>
    <w:rsid w:val="00693DF5"/>
    <w:rsid w:val="00693E65"/>
    <w:rsid w:val="006941BC"/>
    <w:rsid w:val="0069436A"/>
    <w:rsid w:val="00694579"/>
    <w:rsid w:val="00694834"/>
    <w:rsid w:val="00694D17"/>
    <w:rsid w:val="00694EBE"/>
    <w:rsid w:val="00694FE0"/>
    <w:rsid w:val="00695366"/>
    <w:rsid w:val="006959B5"/>
    <w:rsid w:val="00695EEF"/>
    <w:rsid w:val="00696438"/>
    <w:rsid w:val="0069657B"/>
    <w:rsid w:val="006965DB"/>
    <w:rsid w:val="0069681D"/>
    <w:rsid w:val="006969A1"/>
    <w:rsid w:val="00696D56"/>
    <w:rsid w:val="00696E34"/>
    <w:rsid w:val="00696EE2"/>
    <w:rsid w:val="00697235"/>
    <w:rsid w:val="00697333"/>
    <w:rsid w:val="0069773A"/>
    <w:rsid w:val="0069792D"/>
    <w:rsid w:val="00697A55"/>
    <w:rsid w:val="00697A81"/>
    <w:rsid w:val="00697C7F"/>
    <w:rsid w:val="00697E55"/>
    <w:rsid w:val="006A01DB"/>
    <w:rsid w:val="006A032D"/>
    <w:rsid w:val="006A0455"/>
    <w:rsid w:val="006A068C"/>
    <w:rsid w:val="006A0A7F"/>
    <w:rsid w:val="006A0EEE"/>
    <w:rsid w:val="006A1134"/>
    <w:rsid w:val="006A13D4"/>
    <w:rsid w:val="006A150D"/>
    <w:rsid w:val="006A17E2"/>
    <w:rsid w:val="006A18EE"/>
    <w:rsid w:val="006A1CE1"/>
    <w:rsid w:val="006A1EAD"/>
    <w:rsid w:val="006A1F65"/>
    <w:rsid w:val="006A1F6C"/>
    <w:rsid w:val="006A28B7"/>
    <w:rsid w:val="006A28EC"/>
    <w:rsid w:val="006A296C"/>
    <w:rsid w:val="006A2990"/>
    <w:rsid w:val="006A2AF5"/>
    <w:rsid w:val="006A31F3"/>
    <w:rsid w:val="006A3448"/>
    <w:rsid w:val="006A345C"/>
    <w:rsid w:val="006A346A"/>
    <w:rsid w:val="006A35E3"/>
    <w:rsid w:val="006A3745"/>
    <w:rsid w:val="006A3BBD"/>
    <w:rsid w:val="006A3C48"/>
    <w:rsid w:val="006A3CC0"/>
    <w:rsid w:val="006A3E3E"/>
    <w:rsid w:val="006A3F79"/>
    <w:rsid w:val="006A3F91"/>
    <w:rsid w:val="006A3FB7"/>
    <w:rsid w:val="006A463F"/>
    <w:rsid w:val="006A46DC"/>
    <w:rsid w:val="006A4BED"/>
    <w:rsid w:val="006A4CE3"/>
    <w:rsid w:val="006A4EC1"/>
    <w:rsid w:val="006A52A3"/>
    <w:rsid w:val="006A60E8"/>
    <w:rsid w:val="006A6176"/>
    <w:rsid w:val="006A64B6"/>
    <w:rsid w:val="006A6CF6"/>
    <w:rsid w:val="006A6D62"/>
    <w:rsid w:val="006A6E84"/>
    <w:rsid w:val="006A6F19"/>
    <w:rsid w:val="006A7025"/>
    <w:rsid w:val="006A7036"/>
    <w:rsid w:val="006A70C0"/>
    <w:rsid w:val="006A70F1"/>
    <w:rsid w:val="006A747C"/>
    <w:rsid w:val="006A74AE"/>
    <w:rsid w:val="006A770C"/>
    <w:rsid w:val="006A78A2"/>
    <w:rsid w:val="006A7ABA"/>
    <w:rsid w:val="006A7C0F"/>
    <w:rsid w:val="006A7F58"/>
    <w:rsid w:val="006A7F66"/>
    <w:rsid w:val="006B0047"/>
    <w:rsid w:val="006B01E1"/>
    <w:rsid w:val="006B0273"/>
    <w:rsid w:val="006B088E"/>
    <w:rsid w:val="006B0A92"/>
    <w:rsid w:val="006B0CD5"/>
    <w:rsid w:val="006B0F40"/>
    <w:rsid w:val="006B0F56"/>
    <w:rsid w:val="006B0FA0"/>
    <w:rsid w:val="006B12A2"/>
    <w:rsid w:val="006B1625"/>
    <w:rsid w:val="006B21E8"/>
    <w:rsid w:val="006B22C3"/>
    <w:rsid w:val="006B25EA"/>
    <w:rsid w:val="006B2D01"/>
    <w:rsid w:val="006B2EFD"/>
    <w:rsid w:val="006B3003"/>
    <w:rsid w:val="006B319D"/>
    <w:rsid w:val="006B3E10"/>
    <w:rsid w:val="006B3E85"/>
    <w:rsid w:val="006B3E8E"/>
    <w:rsid w:val="006B40ED"/>
    <w:rsid w:val="006B4103"/>
    <w:rsid w:val="006B4680"/>
    <w:rsid w:val="006B48F3"/>
    <w:rsid w:val="006B4BFE"/>
    <w:rsid w:val="006B4ECF"/>
    <w:rsid w:val="006B5261"/>
    <w:rsid w:val="006B53C3"/>
    <w:rsid w:val="006B5463"/>
    <w:rsid w:val="006B5680"/>
    <w:rsid w:val="006B57EA"/>
    <w:rsid w:val="006B59A4"/>
    <w:rsid w:val="006B59D3"/>
    <w:rsid w:val="006B5ACC"/>
    <w:rsid w:val="006B5C0D"/>
    <w:rsid w:val="006B5FAD"/>
    <w:rsid w:val="006B6000"/>
    <w:rsid w:val="006B6031"/>
    <w:rsid w:val="006B6189"/>
    <w:rsid w:val="006B64A6"/>
    <w:rsid w:val="006B64C1"/>
    <w:rsid w:val="006B64DE"/>
    <w:rsid w:val="006B64FD"/>
    <w:rsid w:val="006B6A88"/>
    <w:rsid w:val="006B6AEC"/>
    <w:rsid w:val="006B6BF8"/>
    <w:rsid w:val="006B6F0A"/>
    <w:rsid w:val="006B7108"/>
    <w:rsid w:val="006B7236"/>
    <w:rsid w:val="006B7358"/>
    <w:rsid w:val="006B77A5"/>
    <w:rsid w:val="006B7A7B"/>
    <w:rsid w:val="006C0000"/>
    <w:rsid w:val="006C041A"/>
    <w:rsid w:val="006C0446"/>
    <w:rsid w:val="006C04D2"/>
    <w:rsid w:val="006C06BC"/>
    <w:rsid w:val="006C0AD6"/>
    <w:rsid w:val="006C0B4C"/>
    <w:rsid w:val="006C0B8A"/>
    <w:rsid w:val="006C0C5C"/>
    <w:rsid w:val="006C0D9F"/>
    <w:rsid w:val="006C0E72"/>
    <w:rsid w:val="006C1215"/>
    <w:rsid w:val="006C1764"/>
    <w:rsid w:val="006C1B37"/>
    <w:rsid w:val="006C1B8D"/>
    <w:rsid w:val="006C1BB4"/>
    <w:rsid w:val="006C1EF5"/>
    <w:rsid w:val="006C1F73"/>
    <w:rsid w:val="006C2001"/>
    <w:rsid w:val="006C206C"/>
    <w:rsid w:val="006C270F"/>
    <w:rsid w:val="006C29EC"/>
    <w:rsid w:val="006C2A64"/>
    <w:rsid w:val="006C2DC5"/>
    <w:rsid w:val="006C2EF1"/>
    <w:rsid w:val="006C300E"/>
    <w:rsid w:val="006C3305"/>
    <w:rsid w:val="006C37DC"/>
    <w:rsid w:val="006C3999"/>
    <w:rsid w:val="006C3E24"/>
    <w:rsid w:val="006C3E9F"/>
    <w:rsid w:val="006C4063"/>
    <w:rsid w:val="006C4921"/>
    <w:rsid w:val="006C4C40"/>
    <w:rsid w:val="006C4C4E"/>
    <w:rsid w:val="006C52D1"/>
    <w:rsid w:val="006C5770"/>
    <w:rsid w:val="006C5AE3"/>
    <w:rsid w:val="006C5B1C"/>
    <w:rsid w:val="006C5C7C"/>
    <w:rsid w:val="006C5FFD"/>
    <w:rsid w:val="006C601A"/>
    <w:rsid w:val="006C61BF"/>
    <w:rsid w:val="006C64E0"/>
    <w:rsid w:val="006C6505"/>
    <w:rsid w:val="006C6687"/>
    <w:rsid w:val="006C67BA"/>
    <w:rsid w:val="006C69A3"/>
    <w:rsid w:val="006C6B0D"/>
    <w:rsid w:val="006C6C39"/>
    <w:rsid w:val="006C70B7"/>
    <w:rsid w:val="006C738E"/>
    <w:rsid w:val="006C73DC"/>
    <w:rsid w:val="006C7601"/>
    <w:rsid w:val="006C7737"/>
    <w:rsid w:val="006C77E7"/>
    <w:rsid w:val="006C7A4A"/>
    <w:rsid w:val="006C7D61"/>
    <w:rsid w:val="006D0129"/>
    <w:rsid w:val="006D062D"/>
    <w:rsid w:val="006D084E"/>
    <w:rsid w:val="006D0E59"/>
    <w:rsid w:val="006D0F61"/>
    <w:rsid w:val="006D111C"/>
    <w:rsid w:val="006D1332"/>
    <w:rsid w:val="006D17FB"/>
    <w:rsid w:val="006D180F"/>
    <w:rsid w:val="006D1951"/>
    <w:rsid w:val="006D1C73"/>
    <w:rsid w:val="006D1D5F"/>
    <w:rsid w:val="006D22F5"/>
    <w:rsid w:val="006D2525"/>
    <w:rsid w:val="006D2924"/>
    <w:rsid w:val="006D2A1E"/>
    <w:rsid w:val="006D3171"/>
    <w:rsid w:val="006D3238"/>
    <w:rsid w:val="006D3404"/>
    <w:rsid w:val="006D353B"/>
    <w:rsid w:val="006D38AB"/>
    <w:rsid w:val="006D3A75"/>
    <w:rsid w:val="006D3F3D"/>
    <w:rsid w:val="006D3F66"/>
    <w:rsid w:val="006D40EB"/>
    <w:rsid w:val="006D4285"/>
    <w:rsid w:val="006D4A04"/>
    <w:rsid w:val="006D4D16"/>
    <w:rsid w:val="006D4E1F"/>
    <w:rsid w:val="006D5333"/>
    <w:rsid w:val="006D5402"/>
    <w:rsid w:val="006D6058"/>
    <w:rsid w:val="006D616F"/>
    <w:rsid w:val="006D6335"/>
    <w:rsid w:val="006D6438"/>
    <w:rsid w:val="006D64F1"/>
    <w:rsid w:val="006D6885"/>
    <w:rsid w:val="006D689E"/>
    <w:rsid w:val="006D69CA"/>
    <w:rsid w:val="006D6A28"/>
    <w:rsid w:val="006D6B7B"/>
    <w:rsid w:val="006D7203"/>
    <w:rsid w:val="006D7512"/>
    <w:rsid w:val="006D7623"/>
    <w:rsid w:val="006D762B"/>
    <w:rsid w:val="006D76D4"/>
    <w:rsid w:val="006D78E7"/>
    <w:rsid w:val="006D7E80"/>
    <w:rsid w:val="006E00E2"/>
    <w:rsid w:val="006E01B1"/>
    <w:rsid w:val="006E01E4"/>
    <w:rsid w:val="006E0480"/>
    <w:rsid w:val="006E05E5"/>
    <w:rsid w:val="006E0627"/>
    <w:rsid w:val="006E0732"/>
    <w:rsid w:val="006E087F"/>
    <w:rsid w:val="006E097C"/>
    <w:rsid w:val="006E0AA4"/>
    <w:rsid w:val="006E0BCF"/>
    <w:rsid w:val="006E0BD0"/>
    <w:rsid w:val="006E0CBC"/>
    <w:rsid w:val="006E0D6E"/>
    <w:rsid w:val="006E0EF5"/>
    <w:rsid w:val="006E1734"/>
    <w:rsid w:val="006E190D"/>
    <w:rsid w:val="006E1B0F"/>
    <w:rsid w:val="006E1C02"/>
    <w:rsid w:val="006E1C81"/>
    <w:rsid w:val="006E1DAE"/>
    <w:rsid w:val="006E2353"/>
    <w:rsid w:val="006E250B"/>
    <w:rsid w:val="006E252C"/>
    <w:rsid w:val="006E25B2"/>
    <w:rsid w:val="006E25C8"/>
    <w:rsid w:val="006E261F"/>
    <w:rsid w:val="006E29A7"/>
    <w:rsid w:val="006E2B53"/>
    <w:rsid w:val="006E2EC9"/>
    <w:rsid w:val="006E30F8"/>
    <w:rsid w:val="006E325B"/>
    <w:rsid w:val="006E39D9"/>
    <w:rsid w:val="006E4487"/>
    <w:rsid w:val="006E4813"/>
    <w:rsid w:val="006E4AE0"/>
    <w:rsid w:val="006E4B94"/>
    <w:rsid w:val="006E4BC6"/>
    <w:rsid w:val="006E505B"/>
    <w:rsid w:val="006E5154"/>
    <w:rsid w:val="006E51FC"/>
    <w:rsid w:val="006E5339"/>
    <w:rsid w:val="006E5576"/>
    <w:rsid w:val="006E5AD9"/>
    <w:rsid w:val="006E5E00"/>
    <w:rsid w:val="006E5F42"/>
    <w:rsid w:val="006E6069"/>
    <w:rsid w:val="006E6079"/>
    <w:rsid w:val="006E609D"/>
    <w:rsid w:val="006E610B"/>
    <w:rsid w:val="006E63DA"/>
    <w:rsid w:val="006E669B"/>
    <w:rsid w:val="006E6B32"/>
    <w:rsid w:val="006E6BB6"/>
    <w:rsid w:val="006E6D6B"/>
    <w:rsid w:val="006E6EC8"/>
    <w:rsid w:val="006E6F24"/>
    <w:rsid w:val="006E70E2"/>
    <w:rsid w:val="006E716C"/>
    <w:rsid w:val="006E72A5"/>
    <w:rsid w:val="006E739F"/>
    <w:rsid w:val="006E7492"/>
    <w:rsid w:val="006E74BF"/>
    <w:rsid w:val="006E75FE"/>
    <w:rsid w:val="006E76D2"/>
    <w:rsid w:val="006E78AC"/>
    <w:rsid w:val="006E7A50"/>
    <w:rsid w:val="006E7CDD"/>
    <w:rsid w:val="006E7FA0"/>
    <w:rsid w:val="006F0010"/>
    <w:rsid w:val="006F0230"/>
    <w:rsid w:val="006F0542"/>
    <w:rsid w:val="006F087A"/>
    <w:rsid w:val="006F0975"/>
    <w:rsid w:val="006F0B55"/>
    <w:rsid w:val="006F0CD1"/>
    <w:rsid w:val="006F0D25"/>
    <w:rsid w:val="006F1476"/>
    <w:rsid w:val="006F15AB"/>
    <w:rsid w:val="006F1623"/>
    <w:rsid w:val="006F1A51"/>
    <w:rsid w:val="006F1B44"/>
    <w:rsid w:val="006F1C72"/>
    <w:rsid w:val="006F2282"/>
    <w:rsid w:val="006F23DF"/>
    <w:rsid w:val="006F246B"/>
    <w:rsid w:val="006F26AB"/>
    <w:rsid w:val="006F2710"/>
    <w:rsid w:val="006F2774"/>
    <w:rsid w:val="006F2A32"/>
    <w:rsid w:val="006F2B90"/>
    <w:rsid w:val="006F2FEB"/>
    <w:rsid w:val="006F3341"/>
    <w:rsid w:val="006F3723"/>
    <w:rsid w:val="006F374F"/>
    <w:rsid w:val="006F465A"/>
    <w:rsid w:val="006F4706"/>
    <w:rsid w:val="006F4E10"/>
    <w:rsid w:val="006F51C4"/>
    <w:rsid w:val="006F5384"/>
    <w:rsid w:val="006F5398"/>
    <w:rsid w:val="006F59EB"/>
    <w:rsid w:val="006F59F9"/>
    <w:rsid w:val="006F6098"/>
    <w:rsid w:val="006F621D"/>
    <w:rsid w:val="006F6773"/>
    <w:rsid w:val="006F6A0A"/>
    <w:rsid w:val="006F6A22"/>
    <w:rsid w:val="006F6A39"/>
    <w:rsid w:val="006F6FB6"/>
    <w:rsid w:val="006F75A7"/>
    <w:rsid w:val="006F779B"/>
    <w:rsid w:val="006F7B8E"/>
    <w:rsid w:val="006F7E00"/>
    <w:rsid w:val="007002B4"/>
    <w:rsid w:val="007002C3"/>
    <w:rsid w:val="007005CD"/>
    <w:rsid w:val="0070068C"/>
    <w:rsid w:val="0070089D"/>
    <w:rsid w:val="00700C21"/>
    <w:rsid w:val="00701013"/>
    <w:rsid w:val="007012C8"/>
    <w:rsid w:val="007015EB"/>
    <w:rsid w:val="00701616"/>
    <w:rsid w:val="0070168B"/>
    <w:rsid w:val="00701997"/>
    <w:rsid w:val="00701BDF"/>
    <w:rsid w:val="00701D49"/>
    <w:rsid w:val="00701EB8"/>
    <w:rsid w:val="007021F6"/>
    <w:rsid w:val="0070226E"/>
    <w:rsid w:val="00702275"/>
    <w:rsid w:val="007022A4"/>
    <w:rsid w:val="00702AF4"/>
    <w:rsid w:val="00702BC7"/>
    <w:rsid w:val="00702E85"/>
    <w:rsid w:val="00703382"/>
    <w:rsid w:val="007035E6"/>
    <w:rsid w:val="00703C1C"/>
    <w:rsid w:val="00703C47"/>
    <w:rsid w:val="00703F3C"/>
    <w:rsid w:val="00703F93"/>
    <w:rsid w:val="00704524"/>
    <w:rsid w:val="007048D2"/>
    <w:rsid w:val="00704A25"/>
    <w:rsid w:val="00705963"/>
    <w:rsid w:val="00705DD0"/>
    <w:rsid w:val="00705E7B"/>
    <w:rsid w:val="00705FA8"/>
    <w:rsid w:val="0070610D"/>
    <w:rsid w:val="00706430"/>
    <w:rsid w:val="00706750"/>
    <w:rsid w:val="0070675A"/>
    <w:rsid w:val="00706864"/>
    <w:rsid w:val="00706ACC"/>
    <w:rsid w:val="00706D69"/>
    <w:rsid w:val="00706DBA"/>
    <w:rsid w:val="00706DBF"/>
    <w:rsid w:val="00706F62"/>
    <w:rsid w:val="00707228"/>
    <w:rsid w:val="0070731B"/>
    <w:rsid w:val="007073D4"/>
    <w:rsid w:val="0070745A"/>
    <w:rsid w:val="007074F4"/>
    <w:rsid w:val="007076C9"/>
    <w:rsid w:val="007076DF"/>
    <w:rsid w:val="007077AF"/>
    <w:rsid w:val="007077FC"/>
    <w:rsid w:val="00707BEC"/>
    <w:rsid w:val="00707CE8"/>
    <w:rsid w:val="00710325"/>
    <w:rsid w:val="00710628"/>
    <w:rsid w:val="00710698"/>
    <w:rsid w:val="0071079B"/>
    <w:rsid w:val="00710C23"/>
    <w:rsid w:val="007111E7"/>
    <w:rsid w:val="00711733"/>
    <w:rsid w:val="00711F94"/>
    <w:rsid w:val="00712424"/>
    <w:rsid w:val="0071254F"/>
    <w:rsid w:val="00712791"/>
    <w:rsid w:val="007127BD"/>
    <w:rsid w:val="007128FE"/>
    <w:rsid w:val="00712ABD"/>
    <w:rsid w:val="00712E8B"/>
    <w:rsid w:val="00712F5A"/>
    <w:rsid w:val="00713187"/>
    <w:rsid w:val="007131AB"/>
    <w:rsid w:val="00713609"/>
    <w:rsid w:val="00713622"/>
    <w:rsid w:val="007136A2"/>
    <w:rsid w:val="00713753"/>
    <w:rsid w:val="00713CD6"/>
    <w:rsid w:val="00713D87"/>
    <w:rsid w:val="00713E38"/>
    <w:rsid w:val="00713FC9"/>
    <w:rsid w:val="00714426"/>
    <w:rsid w:val="007144FB"/>
    <w:rsid w:val="0071458A"/>
    <w:rsid w:val="00714606"/>
    <w:rsid w:val="00714D18"/>
    <w:rsid w:val="00714E2E"/>
    <w:rsid w:val="0071563F"/>
    <w:rsid w:val="0071580F"/>
    <w:rsid w:val="00715CC8"/>
    <w:rsid w:val="00715D0C"/>
    <w:rsid w:val="0071635D"/>
    <w:rsid w:val="0071660D"/>
    <w:rsid w:val="00716832"/>
    <w:rsid w:val="00716855"/>
    <w:rsid w:val="0071697D"/>
    <w:rsid w:val="00716A49"/>
    <w:rsid w:val="00716D06"/>
    <w:rsid w:val="0071724F"/>
    <w:rsid w:val="0071754D"/>
    <w:rsid w:val="007177D5"/>
    <w:rsid w:val="0071790F"/>
    <w:rsid w:val="00717938"/>
    <w:rsid w:val="00717D1A"/>
    <w:rsid w:val="00717F86"/>
    <w:rsid w:val="007205B6"/>
    <w:rsid w:val="00720737"/>
    <w:rsid w:val="00720980"/>
    <w:rsid w:val="00720A51"/>
    <w:rsid w:val="00720BB1"/>
    <w:rsid w:val="00721097"/>
    <w:rsid w:val="00721496"/>
    <w:rsid w:val="00721553"/>
    <w:rsid w:val="007215D4"/>
    <w:rsid w:val="00721800"/>
    <w:rsid w:val="007218D6"/>
    <w:rsid w:val="0072191C"/>
    <w:rsid w:val="00721C98"/>
    <w:rsid w:val="00721F45"/>
    <w:rsid w:val="0072227B"/>
    <w:rsid w:val="007222F7"/>
    <w:rsid w:val="007224D4"/>
    <w:rsid w:val="0072255C"/>
    <w:rsid w:val="0072255E"/>
    <w:rsid w:val="00722903"/>
    <w:rsid w:val="00722BEC"/>
    <w:rsid w:val="00722D9A"/>
    <w:rsid w:val="00722ECD"/>
    <w:rsid w:val="00723007"/>
    <w:rsid w:val="0072308D"/>
    <w:rsid w:val="007230F8"/>
    <w:rsid w:val="00723272"/>
    <w:rsid w:val="00723531"/>
    <w:rsid w:val="00723D91"/>
    <w:rsid w:val="00723FBE"/>
    <w:rsid w:val="00724342"/>
    <w:rsid w:val="007243BE"/>
    <w:rsid w:val="0072492D"/>
    <w:rsid w:val="00724BE1"/>
    <w:rsid w:val="00724E23"/>
    <w:rsid w:val="007250DF"/>
    <w:rsid w:val="007257B7"/>
    <w:rsid w:val="0072583E"/>
    <w:rsid w:val="00725C44"/>
    <w:rsid w:val="00726404"/>
    <w:rsid w:val="00726760"/>
    <w:rsid w:val="00726798"/>
    <w:rsid w:val="00726A15"/>
    <w:rsid w:val="00726DBA"/>
    <w:rsid w:val="00726EA5"/>
    <w:rsid w:val="007273D2"/>
    <w:rsid w:val="00727850"/>
    <w:rsid w:val="007278FA"/>
    <w:rsid w:val="00727FD7"/>
    <w:rsid w:val="00730392"/>
    <w:rsid w:val="00730612"/>
    <w:rsid w:val="00730771"/>
    <w:rsid w:val="00730BB2"/>
    <w:rsid w:val="00730EF2"/>
    <w:rsid w:val="00731838"/>
    <w:rsid w:val="0073195B"/>
    <w:rsid w:val="00731E22"/>
    <w:rsid w:val="00731F2F"/>
    <w:rsid w:val="00731F43"/>
    <w:rsid w:val="00732297"/>
    <w:rsid w:val="00732617"/>
    <w:rsid w:val="007326B0"/>
    <w:rsid w:val="0073288E"/>
    <w:rsid w:val="00732B2B"/>
    <w:rsid w:val="00732E29"/>
    <w:rsid w:val="00732EE1"/>
    <w:rsid w:val="00732F7B"/>
    <w:rsid w:val="007334E0"/>
    <w:rsid w:val="00733568"/>
    <w:rsid w:val="00733AF3"/>
    <w:rsid w:val="00733B1F"/>
    <w:rsid w:val="00733EAB"/>
    <w:rsid w:val="00734379"/>
    <w:rsid w:val="00734788"/>
    <w:rsid w:val="00734798"/>
    <w:rsid w:val="007349C7"/>
    <w:rsid w:val="00734D73"/>
    <w:rsid w:val="007350AF"/>
    <w:rsid w:val="007356FA"/>
    <w:rsid w:val="0073599C"/>
    <w:rsid w:val="00735A2E"/>
    <w:rsid w:val="00735CE0"/>
    <w:rsid w:val="00735DCB"/>
    <w:rsid w:val="00735F12"/>
    <w:rsid w:val="0073630A"/>
    <w:rsid w:val="00736444"/>
    <w:rsid w:val="007364A6"/>
    <w:rsid w:val="007368B2"/>
    <w:rsid w:val="00736B2A"/>
    <w:rsid w:val="00736D89"/>
    <w:rsid w:val="00736EC0"/>
    <w:rsid w:val="00736EEF"/>
    <w:rsid w:val="00736F41"/>
    <w:rsid w:val="00736F97"/>
    <w:rsid w:val="00737126"/>
    <w:rsid w:val="007372CF"/>
    <w:rsid w:val="00737411"/>
    <w:rsid w:val="0073743D"/>
    <w:rsid w:val="00737561"/>
    <w:rsid w:val="00737582"/>
    <w:rsid w:val="00737921"/>
    <w:rsid w:val="00737B4E"/>
    <w:rsid w:val="00737DE2"/>
    <w:rsid w:val="00740693"/>
    <w:rsid w:val="007408EF"/>
    <w:rsid w:val="00741318"/>
    <w:rsid w:val="007413F5"/>
    <w:rsid w:val="007414CB"/>
    <w:rsid w:val="00741B83"/>
    <w:rsid w:val="00741C27"/>
    <w:rsid w:val="00741D75"/>
    <w:rsid w:val="00741F23"/>
    <w:rsid w:val="00741FD6"/>
    <w:rsid w:val="00741FE5"/>
    <w:rsid w:val="0074216C"/>
    <w:rsid w:val="0074221F"/>
    <w:rsid w:val="007422F2"/>
    <w:rsid w:val="00742A3B"/>
    <w:rsid w:val="007430A8"/>
    <w:rsid w:val="007436BC"/>
    <w:rsid w:val="0074381F"/>
    <w:rsid w:val="00743B17"/>
    <w:rsid w:val="00743B4F"/>
    <w:rsid w:val="00743BFB"/>
    <w:rsid w:val="00743C82"/>
    <w:rsid w:val="0074410C"/>
    <w:rsid w:val="00744228"/>
    <w:rsid w:val="007444AF"/>
    <w:rsid w:val="0074476E"/>
    <w:rsid w:val="00744EA3"/>
    <w:rsid w:val="0074503E"/>
    <w:rsid w:val="0074521F"/>
    <w:rsid w:val="00745667"/>
    <w:rsid w:val="00745727"/>
    <w:rsid w:val="00745CF5"/>
    <w:rsid w:val="00745CFD"/>
    <w:rsid w:val="00745D5A"/>
    <w:rsid w:val="00745EEE"/>
    <w:rsid w:val="0074611A"/>
    <w:rsid w:val="0074620C"/>
    <w:rsid w:val="00746384"/>
    <w:rsid w:val="0074668E"/>
    <w:rsid w:val="007466FF"/>
    <w:rsid w:val="0074673C"/>
    <w:rsid w:val="007469E3"/>
    <w:rsid w:val="00746A89"/>
    <w:rsid w:val="00746C03"/>
    <w:rsid w:val="00746E58"/>
    <w:rsid w:val="00746F14"/>
    <w:rsid w:val="007470DF"/>
    <w:rsid w:val="007471EF"/>
    <w:rsid w:val="00747620"/>
    <w:rsid w:val="00747721"/>
    <w:rsid w:val="007479DF"/>
    <w:rsid w:val="007479EE"/>
    <w:rsid w:val="00747A9B"/>
    <w:rsid w:val="00747D69"/>
    <w:rsid w:val="00747DD8"/>
    <w:rsid w:val="00747E6E"/>
    <w:rsid w:val="0075004C"/>
    <w:rsid w:val="007502DD"/>
    <w:rsid w:val="00750563"/>
    <w:rsid w:val="00750BAB"/>
    <w:rsid w:val="00750DAC"/>
    <w:rsid w:val="00750E6E"/>
    <w:rsid w:val="00751062"/>
    <w:rsid w:val="00751417"/>
    <w:rsid w:val="00751469"/>
    <w:rsid w:val="00751479"/>
    <w:rsid w:val="00751BCF"/>
    <w:rsid w:val="00751C91"/>
    <w:rsid w:val="00751D88"/>
    <w:rsid w:val="00751E26"/>
    <w:rsid w:val="00751E9C"/>
    <w:rsid w:val="0075249C"/>
    <w:rsid w:val="00752687"/>
    <w:rsid w:val="0075269A"/>
    <w:rsid w:val="00752885"/>
    <w:rsid w:val="00752AB1"/>
    <w:rsid w:val="00752CDA"/>
    <w:rsid w:val="00753498"/>
    <w:rsid w:val="007535B0"/>
    <w:rsid w:val="00753855"/>
    <w:rsid w:val="00753859"/>
    <w:rsid w:val="00753C52"/>
    <w:rsid w:val="00753D9F"/>
    <w:rsid w:val="00753FFD"/>
    <w:rsid w:val="0075408F"/>
    <w:rsid w:val="007540B5"/>
    <w:rsid w:val="0075429F"/>
    <w:rsid w:val="00754386"/>
    <w:rsid w:val="007543BD"/>
    <w:rsid w:val="00754A98"/>
    <w:rsid w:val="00754E5E"/>
    <w:rsid w:val="0075528A"/>
    <w:rsid w:val="007552E4"/>
    <w:rsid w:val="0075533A"/>
    <w:rsid w:val="007554B4"/>
    <w:rsid w:val="007557A9"/>
    <w:rsid w:val="007558ED"/>
    <w:rsid w:val="0075590A"/>
    <w:rsid w:val="007565B1"/>
    <w:rsid w:val="007565F9"/>
    <w:rsid w:val="007566EE"/>
    <w:rsid w:val="007567B9"/>
    <w:rsid w:val="00756804"/>
    <w:rsid w:val="00756A11"/>
    <w:rsid w:val="00756CE3"/>
    <w:rsid w:val="00756E86"/>
    <w:rsid w:val="00756EA0"/>
    <w:rsid w:val="0075775C"/>
    <w:rsid w:val="0075777A"/>
    <w:rsid w:val="0075792B"/>
    <w:rsid w:val="00757DAD"/>
    <w:rsid w:val="00760136"/>
    <w:rsid w:val="0076060F"/>
    <w:rsid w:val="007607E3"/>
    <w:rsid w:val="00760854"/>
    <w:rsid w:val="00760BF6"/>
    <w:rsid w:val="00760C32"/>
    <w:rsid w:val="00760EE5"/>
    <w:rsid w:val="00760F71"/>
    <w:rsid w:val="00761141"/>
    <w:rsid w:val="00761205"/>
    <w:rsid w:val="00761350"/>
    <w:rsid w:val="0076137C"/>
    <w:rsid w:val="00761627"/>
    <w:rsid w:val="00761684"/>
    <w:rsid w:val="007616A5"/>
    <w:rsid w:val="007617A3"/>
    <w:rsid w:val="007618D1"/>
    <w:rsid w:val="00761958"/>
    <w:rsid w:val="00762099"/>
    <w:rsid w:val="00762321"/>
    <w:rsid w:val="0076242D"/>
    <w:rsid w:val="00762478"/>
    <w:rsid w:val="0076275A"/>
    <w:rsid w:val="00762819"/>
    <w:rsid w:val="0076285D"/>
    <w:rsid w:val="007628A4"/>
    <w:rsid w:val="00762AC1"/>
    <w:rsid w:val="00762BEF"/>
    <w:rsid w:val="00762C26"/>
    <w:rsid w:val="00762D71"/>
    <w:rsid w:val="00762FA9"/>
    <w:rsid w:val="0076322A"/>
    <w:rsid w:val="00763330"/>
    <w:rsid w:val="007633E3"/>
    <w:rsid w:val="007636A7"/>
    <w:rsid w:val="00763E4F"/>
    <w:rsid w:val="00764077"/>
    <w:rsid w:val="007642A6"/>
    <w:rsid w:val="0076433D"/>
    <w:rsid w:val="00764616"/>
    <w:rsid w:val="00764943"/>
    <w:rsid w:val="00764AC5"/>
    <w:rsid w:val="0076504E"/>
    <w:rsid w:val="0076505F"/>
    <w:rsid w:val="00765158"/>
    <w:rsid w:val="007657A0"/>
    <w:rsid w:val="00765885"/>
    <w:rsid w:val="00765D09"/>
    <w:rsid w:val="00765FBA"/>
    <w:rsid w:val="0076650B"/>
    <w:rsid w:val="00766B3F"/>
    <w:rsid w:val="00766D67"/>
    <w:rsid w:val="00766DFE"/>
    <w:rsid w:val="007672D0"/>
    <w:rsid w:val="007676B3"/>
    <w:rsid w:val="00767839"/>
    <w:rsid w:val="007678C9"/>
    <w:rsid w:val="00767A04"/>
    <w:rsid w:val="00767CFE"/>
    <w:rsid w:val="00767D75"/>
    <w:rsid w:val="00767DD9"/>
    <w:rsid w:val="00767EBF"/>
    <w:rsid w:val="00767F06"/>
    <w:rsid w:val="00767FEE"/>
    <w:rsid w:val="00770158"/>
    <w:rsid w:val="007701A5"/>
    <w:rsid w:val="0077078B"/>
    <w:rsid w:val="0077080F"/>
    <w:rsid w:val="00770B5E"/>
    <w:rsid w:val="00770B75"/>
    <w:rsid w:val="007710AA"/>
    <w:rsid w:val="007712B4"/>
    <w:rsid w:val="007718CE"/>
    <w:rsid w:val="00771919"/>
    <w:rsid w:val="0077197A"/>
    <w:rsid w:val="00771A01"/>
    <w:rsid w:val="00771C32"/>
    <w:rsid w:val="00771E41"/>
    <w:rsid w:val="00771E75"/>
    <w:rsid w:val="007723FF"/>
    <w:rsid w:val="007724E0"/>
    <w:rsid w:val="00772697"/>
    <w:rsid w:val="00772943"/>
    <w:rsid w:val="00772A1C"/>
    <w:rsid w:val="00772ABC"/>
    <w:rsid w:val="00772B5B"/>
    <w:rsid w:val="00772CCF"/>
    <w:rsid w:val="00772EA6"/>
    <w:rsid w:val="00773374"/>
    <w:rsid w:val="0077351A"/>
    <w:rsid w:val="00773F5E"/>
    <w:rsid w:val="00773F63"/>
    <w:rsid w:val="00774104"/>
    <w:rsid w:val="007741C4"/>
    <w:rsid w:val="00774576"/>
    <w:rsid w:val="007746C4"/>
    <w:rsid w:val="007746FA"/>
    <w:rsid w:val="00774763"/>
    <w:rsid w:val="00774C9C"/>
    <w:rsid w:val="00774D13"/>
    <w:rsid w:val="00774DD3"/>
    <w:rsid w:val="0077572E"/>
    <w:rsid w:val="00775C3D"/>
    <w:rsid w:val="00775C74"/>
    <w:rsid w:val="00775D24"/>
    <w:rsid w:val="00775D34"/>
    <w:rsid w:val="0077642D"/>
    <w:rsid w:val="00776537"/>
    <w:rsid w:val="007766BF"/>
    <w:rsid w:val="0077690E"/>
    <w:rsid w:val="007769D5"/>
    <w:rsid w:val="00776AAD"/>
    <w:rsid w:val="00776BCD"/>
    <w:rsid w:val="00776C50"/>
    <w:rsid w:val="00776CF6"/>
    <w:rsid w:val="00776F59"/>
    <w:rsid w:val="00777826"/>
    <w:rsid w:val="00777852"/>
    <w:rsid w:val="007779AA"/>
    <w:rsid w:val="00777BAC"/>
    <w:rsid w:val="00777CED"/>
    <w:rsid w:val="00777DA8"/>
    <w:rsid w:val="00777F78"/>
    <w:rsid w:val="00780075"/>
    <w:rsid w:val="00780337"/>
    <w:rsid w:val="007804A4"/>
    <w:rsid w:val="0078068A"/>
    <w:rsid w:val="00780B3D"/>
    <w:rsid w:val="00780E9B"/>
    <w:rsid w:val="0078127D"/>
    <w:rsid w:val="007818AA"/>
    <w:rsid w:val="007818E2"/>
    <w:rsid w:val="00781989"/>
    <w:rsid w:val="00781C15"/>
    <w:rsid w:val="007820D3"/>
    <w:rsid w:val="007822F8"/>
    <w:rsid w:val="0078251A"/>
    <w:rsid w:val="00782E95"/>
    <w:rsid w:val="00782F5D"/>
    <w:rsid w:val="00782FFD"/>
    <w:rsid w:val="00783206"/>
    <w:rsid w:val="007833B9"/>
    <w:rsid w:val="00783531"/>
    <w:rsid w:val="00783785"/>
    <w:rsid w:val="007837AD"/>
    <w:rsid w:val="007838C9"/>
    <w:rsid w:val="00783918"/>
    <w:rsid w:val="00783F52"/>
    <w:rsid w:val="007840FB"/>
    <w:rsid w:val="00784136"/>
    <w:rsid w:val="00784183"/>
    <w:rsid w:val="00784474"/>
    <w:rsid w:val="0078449E"/>
    <w:rsid w:val="00784778"/>
    <w:rsid w:val="00784AE2"/>
    <w:rsid w:val="00785826"/>
    <w:rsid w:val="00785E1E"/>
    <w:rsid w:val="00785F81"/>
    <w:rsid w:val="00786656"/>
    <w:rsid w:val="007867AC"/>
    <w:rsid w:val="007869A4"/>
    <w:rsid w:val="00786C54"/>
    <w:rsid w:val="007875E1"/>
    <w:rsid w:val="0078787C"/>
    <w:rsid w:val="0078788A"/>
    <w:rsid w:val="00787B0C"/>
    <w:rsid w:val="00787DD5"/>
    <w:rsid w:val="00787F1F"/>
    <w:rsid w:val="00787F89"/>
    <w:rsid w:val="007902A1"/>
    <w:rsid w:val="007905CC"/>
    <w:rsid w:val="00790689"/>
    <w:rsid w:val="00790A7A"/>
    <w:rsid w:val="00790CC0"/>
    <w:rsid w:val="00790D99"/>
    <w:rsid w:val="00790E44"/>
    <w:rsid w:val="00790EDE"/>
    <w:rsid w:val="00790F8C"/>
    <w:rsid w:val="007913A4"/>
    <w:rsid w:val="00791652"/>
    <w:rsid w:val="007917F5"/>
    <w:rsid w:val="0079195A"/>
    <w:rsid w:val="00791BDE"/>
    <w:rsid w:val="00791C8E"/>
    <w:rsid w:val="00791D4C"/>
    <w:rsid w:val="00791DC9"/>
    <w:rsid w:val="00792242"/>
    <w:rsid w:val="00792264"/>
    <w:rsid w:val="00792696"/>
    <w:rsid w:val="00792C63"/>
    <w:rsid w:val="00792C7A"/>
    <w:rsid w:val="00792D24"/>
    <w:rsid w:val="00792F79"/>
    <w:rsid w:val="00793218"/>
    <w:rsid w:val="0079382E"/>
    <w:rsid w:val="0079383B"/>
    <w:rsid w:val="00793971"/>
    <w:rsid w:val="007939FE"/>
    <w:rsid w:val="00793C3B"/>
    <w:rsid w:val="00793D94"/>
    <w:rsid w:val="00793F5D"/>
    <w:rsid w:val="007940C7"/>
    <w:rsid w:val="00794280"/>
    <w:rsid w:val="007942CB"/>
    <w:rsid w:val="00794D09"/>
    <w:rsid w:val="00794EFD"/>
    <w:rsid w:val="0079535C"/>
    <w:rsid w:val="0079576A"/>
    <w:rsid w:val="00795780"/>
    <w:rsid w:val="00795AEC"/>
    <w:rsid w:val="00796259"/>
    <w:rsid w:val="0079643D"/>
    <w:rsid w:val="00796662"/>
    <w:rsid w:val="00796743"/>
    <w:rsid w:val="007967FE"/>
    <w:rsid w:val="00796871"/>
    <w:rsid w:val="00796BB8"/>
    <w:rsid w:val="00796E6D"/>
    <w:rsid w:val="00796F05"/>
    <w:rsid w:val="0079743A"/>
    <w:rsid w:val="00797D2A"/>
    <w:rsid w:val="00797DCC"/>
    <w:rsid w:val="00797E4B"/>
    <w:rsid w:val="00797E6A"/>
    <w:rsid w:val="007A01ED"/>
    <w:rsid w:val="007A0290"/>
    <w:rsid w:val="007A02FF"/>
    <w:rsid w:val="007A067B"/>
    <w:rsid w:val="007A0CDF"/>
    <w:rsid w:val="007A0CEA"/>
    <w:rsid w:val="007A0D34"/>
    <w:rsid w:val="007A0E11"/>
    <w:rsid w:val="007A0F49"/>
    <w:rsid w:val="007A0F7B"/>
    <w:rsid w:val="007A1221"/>
    <w:rsid w:val="007A1628"/>
    <w:rsid w:val="007A16DB"/>
    <w:rsid w:val="007A2077"/>
    <w:rsid w:val="007A20EB"/>
    <w:rsid w:val="007A2750"/>
    <w:rsid w:val="007A27FE"/>
    <w:rsid w:val="007A291D"/>
    <w:rsid w:val="007A29E9"/>
    <w:rsid w:val="007A2A6D"/>
    <w:rsid w:val="007A2DA5"/>
    <w:rsid w:val="007A2E2C"/>
    <w:rsid w:val="007A3221"/>
    <w:rsid w:val="007A348A"/>
    <w:rsid w:val="007A387B"/>
    <w:rsid w:val="007A3902"/>
    <w:rsid w:val="007A3942"/>
    <w:rsid w:val="007A398F"/>
    <w:rsid w:val="007A3EE4"/>
    <w:rsid w:val="007A401C"/>
    <w:rsid w:val="007A4037"/>
    <w:rsid w:val="007A4215"/>
    <w:rsid w:val="007A429A"/>
    <w:rsid w:val="007A42D5"/>
    <w:rsid w:val="007A42D8"/>
    <w:rsid w:val="007A434E"/>
    <w:rsid w:val="007A4371"/>
    <w:rsid w:val="007A4647"/>
    <w:rsid w:val="007A46A1"/>
    <w:rsid w:val="007A48E2"/>
    <w:rsid w:val="007A4A1B"/>
    <w:rsid w:val="007A4ADC"/>
    <w:rsid w:val="007A4BBB"/>
    <w:rsid w:val="007A4C7C"/>
    <w:rsid w:val="007A5516"/>
    <w:rsid w:val="007A59F9"/>
    <w:rsid w:val="007A5B24"/>
    <w:rsid w:val="007A5C62"/>
    <w:rsid w:val="007A5DB1"/>
    <w:rsid w:val="007A63B6"/>
    <w:rsid w:val="007A64DD"/>
    <w:rsid w:val="007A65D3"/>
    <w:rsid w:val="007A6715"/>
    <w:rsid w:val="007A6734"/>
    <w:rsid w:val="007A68DF"/>
    <w:rsid w:val="007A69AF"/>
    <w:rsid w:val="007A69CF"/>
    <w:rsid w:val="007A6C4B"/>
    <w:rsid w:val="007A706D"/>
    <w:rsid w:val="007A726E"/>
    <w:rsid w:val="007A7313"/>
    <w:rsid w:val="007A73B3"/>
    <w:rsid w:val="007A7480"/>
    <w:rsid w:val="007A7535"/>
    <w:rsid w:val="007A7591"/>
    <w:rsid w:val="007A7852"/>
    <w:rsid w:val="007A7C49"/>
    <w:rsid w:val="007A7CA7"/>
    <w:rsid w:val="007A7D6C"/>
    <w:rsid w:val="007B0246"/>
    <w:rsid w:val="007B063E"/>
    <w:rsid w:val="007B0A26"/>
    <w:rsid w:val="007B0B81"/>
    <w:rsid w:val="007B0C7A"/>
    <w:rsid w:val="007B1109"/>
    <w:rsid w:val="007B1164"/>
    <w:rsid w:val="007B14ED"/>
    <w:rsid w:val="007B1527"/>
    <w:rsid w:val="007B1D0D"/>
    <w:rsid w:val="007B1FD2"/>
    <w:rsid w:val="007B21E1"/>
    <w:rsid w:val="007B22FF"/>
    <w:rsid w:val="007B2426"/>
    <w:rsid w:val="007B2429"/>
    <w:rsid w:val="007B252F"/>
    <w:rsid w:val="007B258E"/>
    <w:rsid w:val="007B26BB"/>
    <w:rsid w:val="007B2740"/>
    <w:rsid w:val="007B2C78"/>
    <w:rsid w:val="007B2D68"/>
    <w:rsid w:val="007B2E89"/>
    <w:rsid w:val="007B2EB1"/>
    <w:rsid w:val="007B2EB3"/>
    <w:rsid w:val="007B3023"/>
    <w:rsid w:val="007B34C1"/>
    <w:rsid w:val="007B3689"/>
    <w:rsid w:val="007B3939"/>
    <w:rsid w:val="007B3EB7"/>
    <w:rsid w:val="007B3F1F"/>
    <w:rsid w:val="007B4019"/>
    <w:rsid w:val="007B4089"/>
    <w:rsid w:val="007B49E5"/>
    <w:rsid w:val="007B4A35"/>
    <w:rsid w:val="007B4B83"/>
    <w:rsid w:val="007B4BAA"/>
    <w:rsid w:val="007B4D2D"/>
    <w:rsid w:val="007B4F3A"/>
    <w:rsid w:val="007B4F61"/>
    <w:rsid w:val="007B51D6"/>
    <w:rsid w:val="007B56A0"/>
    <w:rsid w:val="007B5998"/>
    <w:rsid w:val="007B59F4"/>
    <w:rsid w:val="007B5D49"/>
    <w:rsid w:val="007B6202"/>
    <w:rsid w:val="007B6319"/>
    <w:rsid w:val="007B6898"/>
    <w:rsid w:val="007B6A1F"/>
    <w:rsid w:val="007B70F0"/>
    <w:rsid w:val="007B716A"/>
    <w:rsid w:val="007B72C9"/>
    <w:rsid w:val="007B74AD"/>
    <w:rsid w:val="007B761E"/>
    <w:rsid w:val="007B7B2E"/>
    <w:rsid w:val="007B7B3F"/>
    <w:rsid w:val="007C08C0"/>
    <w:rsid w:val="007C0ADE"/>
    <w:rsid w:val="007C0F3D"/>
    <w:rsid w:val="007C101E"/>
    <w:rsid w:val="007C10F7"/>
    <w:rsid w:val="007C115A"/>
    <w:rsid w:val="007C1181"/>
    <w:rsid w:val="007C140F"/>
    <w:rsid w:val="007C17C4"/>
    <w:rsid w:val="007C19A9"/>
    <w:rsid w:val="007C1A08"/>
    <w:rsid w:val="007C2347"/>
    <w:rsid w:val="007C2581"/>
    <w:rsid w:val="007C2604"/>
    <w:rsid w:val="007C2BB5"/>
    <w:rsid w:val="007C2CD6"/>
    <w:rsid w:val="007C2F41"/>
    <w:rsid w:val="007C3024"/>
    <w:rsid w:val="007C338A"/>
    <w:rsid w:val="007C33B3"/>
    <w:rsid w:val="007C35A6"/>
    <w:rsid w:val="007C38F9"/>
    <w:rsid w:val="007C3DDE"/>
    <w:rsid w:val="007C3FE3"/>
    <w:rsid w:val="007C40F7"/>
    <w:rsid w:val="007C4241"/>
    <w:rsid w:val="007C426B"/>
    <w:rsid w:val="007C42F3"/>
    <w:rsid w:val="007C43A6"/>
    <w:rsid w:val="007C43F0"/>
    <w:rsid w:val="007C4689"/>
    <w:rsid w:val="007C4D2E"/>
    <w:rsid w:val="007C4F11"/>
    <w:rsid w:val="007C51A5"/>
    <w:rsid w:val="007C54B5"/>
    <w:rsid w:val="007C58E4"/>
    <w:rsid w:val="007C593C"/>
    <w:rsid w:val="007C5974"/>
    <w:rsid w:val="007C5A0D"/>
    <w:rsid w:val="007C5B9B"/>
    <w:rsid w:val="007C6044"/>
    <w:rsid w:val="007C62EB"/>
    <w:rsid w:val="007C65F1"/>
    <w:rsid w:val="007C6680"/>
    <w:rsid w:val="007C69A4"/>
    <w:rsid w:val="007C6A02"/>
    <w:rsid w:val="007C6A8B"/>
    <w:rsid w:val="007C6B24"/>
    <w:rsid w:val="007C6BF9"/>
    <w:rsid w:val="007C6E08"/>
    <w:rsid w:val="007C705F"/>
    <w:rsid w:val="007C7077"/>
    <w:rsid w:val="007C7263"/>
    <w:rsid w:val="007C755C"/>
    <w:rsid w:val="007C77DF"/>
    <w:rsid w:val="007C7A10"/>
    <w:rsid w:val="007C7A48"/>
    <w:rsid w:val="007C7A88"/>
    <w:rsid w:val="007C7C5B"/>
    <w:rsid w:val="007C7C84"/>
    <w:rsid w:val="007C7D16"/>
    <w:rsid w:val="007D001E"/>
    <w:rsid w:val="007D0123"/>
    <w:rsid w:val="007D03B4"/>
    <w:rsid w:val="007D045E"/>
    <w:rsid w:val="007D05C7"/>
    <w:rsid w:val="007D06B3"/>
    <w:rsid w:val="007D0741"/>
    <w:rsid w:val="007D0742"/>
    <w:rsid w:val="007D085D"/>
    <w:rsid w:val="007D0887"/>
    <w:rsid w:val="007D0AD3"/>
    <w:rsid w:val="007D0BE3"/>
    <w:rsid w:val="007D0C16"/>
    <w:rsid w:val="007D0E5F"/>
    <w:rsid w:val="007D0E86"/>
    <w:rsid w:val="007D0FAE"/>
    <w:rsid w:val="007D0FD5"/>
    <w:rsid w:val="007D1040"/>
    <w:rsid w:val="007D10F6"/>
    <w:rsid w:val="007D1292"/>
    <w:rsid w:val="007D12F7"/>
    <w:rsid w:val="007D12FD"/>
    <w:rsid w:val="007D135B"/>
    <w:rsid w:val="007D16AC"/>
    <w:rsid w:val="007D1792"/>
    <w:rsid w:val="007D1ADE"/>
    <w:rsid w:val="007D1E14"/>
    <w:rsid w:val="007D20B8"/>
    <w:rsid w:val="007D2131"/>
    <w:rsid w:val="007D2730"/>
    <w:rsid w:val="007D2735"/>
    <w:rsid w:val="007D27BC"/>
    <w:rsid w:val="007D2BCF"/>
    <w:rsid w:val="007D2C76"/>
    <w:rsid w:val="007D2D78"/>
    <w:rsid w:val="007D2D81"/>
    <w:rsid w:val="007D2DAD"/>
    <w:rsid w:val="007D2DB1"/>
    <w:rsid w:val="007D2F82"/>
    <w:rsid w:val="007D31AA"/>
    <w:rsid w:val="007D3348"/>
    <w:rsid w:val="007D360E"/>
    <w:rsid w:val="007D3835"/>
    <w:rsid w:val="007D3914"/>
    <w:rsid w:val="007D393E"/>
    <w:rsid w:val="007D3CC4"/>
    <w:rsid w:val="007D3E71"/>
    <w:rsid w:val="007D3F3A"/>
    <w:rsid w:val="007D3F99"/>
    <w:rsid w:val="007D411F"/>
    <w:rsid w:val="007D418F"/>
    <w:rsid w:val="007D43FE"/>
    <w:rsid w:val="007D45AB"/>
    <w:rsid w:val="007D4DA4"/>
    <w:rsid w:val="007D4F50"/>
    <w:rsid w:val="007D51DE"/>
    <w:rsid w:val="007D5445"/>
    <w:rsid w:val="007D54DB"/>
    <w:rsid w:val="007D56F7"/>
    <w:rsid w:val="007D5945"/>
    <w:rsid w:val="007D5C5A"/>
    <w:rsid w:val="007D5E69"/>
    <w:rsid w:val="007D6075"/>
    <w:rsid w:val="007D618F"/>
    <w:rsid w:val="007D633A"/>
    <w:rsid w:val="007D6564"/>
    <w:rsid w:val="007D66DA"/>
    <w:rsid w:val="007D671D"/>
    <w:rsid w:val="007D6937"/>
    <w:rsid w:val="007D6945"/>
    <w:rsid w:val="007D6A56"/>
    <w:rsid w:val="007D6AA3"/>
    <w:rsid w:val="007D6CDA"/>
    <w:rsid w:val="007D7101"/>
    <w:rsid w:val="007D73BF"/>
    <w:rsid w:val="007D745C"/>
    <w:rsid w:val="007D754A"/>
    <w:rsid w:val="007D755E"/>
    <w:rsid w:val="007D76C3"/>
    <w:rsid w:val="007D78EF"/>
    <w:rsid w:val="007D79C7"/>
    <w:rsid w:val="007D7DBC"/>
    <w:rsid w:val="007E0218"/>
    <w:rsid w:val="007E0341"/>
    <w:rsid w:val="007E05B9"/>
    <w:rsid w:val="007E0606"/>
    <w:rsid w:val="007E0984"/>
    <w:rsid w:val="007E0ACA"/>
    <w:rsid w:val="007E0B23"/>
    <w:rsid w:val="007E0E12"/>
    <w:rsid w:val="007E14E5"/>
    <w:rsid w:val="007E151D"/>
    <w:rsid w:val="007E1734"/>
    <w:rsid w:val="007E179D"/>
    <w:rsid w:val="007E19F2"/>
    <w:rsid w:val="007E1A85"/>
    <w:rsid w:val="007E1A97"/>
    <w:rsid w:val="007E1C99"/>
    <w:rsid w:val="007E1F90"/>
    <w:rsid w:val="007E23F3"/>
    <w:rsid w:val="007E249D"/>
    <w:rsid w:val="007E270C"/>
    <w:rsid w:val="007E29DC"/>
    <w:rsid w:val="007E2BA2"/>
    <w:rsid w:val="007E2F19"/>
    <w:rsid w:val="007E3465"/>
    <w:rsid w:val="007E34AA"/>
    <w:rsid w:val="007E38CA"/>
    <w:rsid w:val="007E39E9"/>
    <w:rsid w:val="007E3CB3"/>
    <w:rsid w:val="007E400F"/>
    <w:rsid w:val="007E4D11"/>
    <w:rsid w:val="007E4D21"/>
    <w:rsid w:val="007E4D68"/>
    <w:rsid w:val="007E4F1C"/>
    <w:rsid w:val="007E519B"/>
    <w:rsid w:val="007E52BF"/>
    <w:rsid w:val="007E543B"/>
    <w:rsid w:val="007E576D"/>
    <w:rsid w:val="007E580C"/>
    <w:rsid w:val="007E5B32"/>
    <w:rsid w:val="007E6007"/>
    <w:rsid w:val="007E607F"/>
    <w:rsid w:val="007E635A"/>
    <w:rsid w:val="007E6408"/>
    <w:rsid w:val="007E656D"/>
    <w:rsid w:val="007E65B9"/>
    <w:rsid w:val="007E65C3"/>
    <w:rsid w:val="007E6724"/>
    <w:rsid w:val="007E67A2"/>
    <w:rsid w:val="007E6845"/>
    <w:rsid w:val="007E69BD"/>
    <w:rsid w:val="007E6B5C"/>
    <w:rsid w:val="007E71F3"/>
    <w:rsid w:val="007E73B1"/>
    <w:rsid w:val="007E761F"/>
    <w:rsid w:val="007E7675"/>
    <w:rsid w:val="007E7743"/>
    <w:rsid w:val="007E77EF"/>
    <w:rsid w:val="007E792F"/>
    <w:rsid w:val="007E7A70"/>
    <w:rsid w:val="007E7C36"/>
    <w:rsid w:val="007E7F39"/>
    <w:rsid w:val="007F00E6"/>
    <w:rsid w:val="007F0128"/>
    <w:rsid w:val="007F056D"/>
    <w:rsid w:val="007F079B"/>
    <w:rsid w:val="007F0E6B"/>
    <w:rsid w:val="007F0E8E"/>
    <w:rsid w:val="007F0E95"/>
    <w:rsid w:val="007F0ED1"/>
    <w:rsid w:val="007F0F85"/>
    <w:rsid w:val="007F11F4"/>
    <w:rsid w:val="007F1465"/>
    <w:rsid w:val="007F1532"/>
    <w:rsid w:val="007F2621"/>
    <w:rsid w:val="007F2639"/>
    <w:rsid w:val="007F2897"/>
    <w:rsid w:val="007F29D2"/>
    <w:rsid w:val="007F2A2F"/>
    <w:rsid w:val="007F2B12"/>
    <w:rsid w:val="007F2C98"/>
    <w:rsid w:val="007F2D10"/>
    <w:rsid w:val="007F30FB"/>
    <w:rsid w:val="007F317C"/>
    <w:rsid w:val="007F31BB"/>
    <w:rsid w:val="007F3430"/>
    <w:rsid w:val="007F34E6"/>
    <w:rsid w:val="007F34F3"/>
    <w:rsid w:val="007F3738"/>
    <w:rsid w:val="007F3846"/>
    <w:rsid w:val="007F3967"/>
    <w:rsid w:val="007F3AFD"/>
    <w:rsid w:val="007F3D97"/>
    <w:rsid w:val="007F3F75"/>
    <w:rsid w:val="007F3F9F"/>
    <w:rsid w:val="007F43DA"/>
    <w:rsid w:val="007F4501"/>
    <w:rsid w:val="007F467D"/>
    <w:rsid w:val="007F49B1"/>
    <w:rsid w:val="007F4FC5"/>
    <w:rsid w:val="007F5723"/>
    <w:rsid w:val="007F57D1"/>
    <w:rsid w:val="007F5B22"/>
    <w:rsid w:val="007F5F8E"/>
    <w:rsid w:val="007F6A52"/>
    <w:rsid w:val="007F6AEB"/>
    <w:rsid w:val="007F6B55"/>
    <w:rsid w:val="007F714A"/>
    <w:rsid w:val="007F7158"/>
    <w:rsid w:val="007F7188"/>
    <w:rsid w:val="007F79A2"/>
    <w:rsid w:val="007F7B9A"/>
    <w:rsid w:val="007F7BFB"/>
    <w:rsid w:val="00800168"/>
    <w:rsid w:val="008004D6"/>
    <w:rsid w:val="008005DB"/>
    <w:rsid w:val="008008CD"/>
    <w:rsid w:val="00800C39"/>
    <w:rsid w:val="00801173"/>
    <w:rsid w:val="00801351"/>
    <w:rsid w:val="008013AC"/>
    <w:rsid w:val="008014A1"/>
    <w:rsid w:val="008014EF"/>
    <w:rsid w:val="0080196F"/>
    <w:rsid w:val="00801EEB"/>
    <w:rsid w:val="0080247B"/>
    <w:rsid w:val="00802504"/>
    <w:rsid w:val="00802657"/>
    <w:rsid w:val="0080275A"/>
    <w:rsid w:val="008027DB"/>
    <w:rsid w:val="008027E8"/>
    <w:rsid w:val="00802AD5"/>
    <w:rsid w:val="00802AF0"/>
    <w:rsid w:val="00802AFC"/>
    <w:rsid w:val="00803291"/>
    <w:rsid w:val="00803C27"/>
    <w:rsid w:val="00803D4B"/>
    <w:rsid w:val="00803E43"/>
    <w:rsid w:val="00804022"/>
    <w:rsid w:val="008040B6"/>
    <w:rsid w:val="008044E7"/>
    <w:rsid w:val="008048AA"/>
    <w:rsid w:val="008049CD"/>
    <w:rsid w:val="00804BC7"/>
    <w:rsid w:val="0080510F"/>
    <w:rsid w:val="008052DA"/>
    <w:rsid w:val="00805368"/>
    <w:rsid w:val="00805507"/>
    <w:rsid w:val="00805698"/>
    <w:rsid w:val="008058BC"/>
    <w:rsid w:val="008058EA"/>
    <w:rsid w:val="00805B7E"/>
    <w:rsid w:val="00805C11"/>
    <w:rsid w:val="00805C1D"/>
    <w:rsid w:val="00805C9B"/>
    <w:rsid w:val="008060A8"/>
    <w:rsid w:val="008061C5"/>
    <w:rsid w:val="00806335"/>
    <w:rsid w:val="00806875"/>
    <w:rsid w:val="00806886"/>
    <w:rsid w:val="00806994"/>
    <w:rsid w:val="00806B5B"/>
    <w:rsid w:val="0080702C"/>
    <w:rsid w:val="0080710F"/>
    <w:rsid w:val="008074D4"/>
    <w:rsid w:val="0080761B"/>
    <w:rsid w:val="00807665"/>
    <w:rsid w:val="00807BF0"/>
    <w:rsid w:val="00807E28"/>
    <w:rsid w:val="008101F8"/>
    <w:rsid w:val="00810393"/>
    <w:rsid w:val="00810A19"/>
    <w:rsid w:val="00810AF7"/>
    <w:rsid w:val="00810BC5"/>
    <w:rsid w:val="00810F3E"/>
    <w:rsid w:val="0081127A"/>
    <w:rsid w:val="00811515"/>
    <w:rsid w:val="008117F9"/>
    <w:rsid w:val="00811843"/>
    <w:rsid w:val="00811AC1"/>
    <w:rsid w:val="00812219"/>
    <w:rsid w:val="00812618"/>
    <w:rsid w:val="008126C4"/>
    <w:rsid w:val="008126F2"/>
    <w:rsid w:val="00812777"/>
    <w:rsid w:val="00812908"/>
    <w:rsid w:val="00812C62"/>
    <w:rsid w:val="00812FCD"/>
    <w:rsid w:val="0081314F"/>
    <w:rsid w:val="008132DA"/>
    <w:rsid w:val="00813380"/>
    <w:rsid w:val="008137C4"/>
    <w:rsid w:val="0081388E"/>
    <w:rsid w:val="008138A8"/>
    <w:rsid w:val="008139D5"/>
    <w:rsid w:val="00813BEF"/>
    <w:rsid w:val="00813D9F"/>
    <w:rsid w:val="00813E9D"/>
    <w:rsid w:val="0081412A"/>
    <w:rsid w:val="008141CB"/>
    <w:rsid w:val="0081421A"/>
    <w:rsid w:val="00814434"/>
    <w:rsid w:val="008148BB"/>
    <w:rsid w:val="00814B9B"/>
    <w:rsid w:val="00814DDC"/>
    <w:rsid w:val="00814ECD"/>
    <w:rsid w:val="008150D7"/>
    <w:rsid w:val="0081512D"/>
    <w:rsid w:val="0081521C"/>
    <w:rsid w:val="008152AB"/>
    <w:rsid w:val="008153D2"/>
    <w:rsid w:val="00815771"/>
    <w:rsid w:val="00815928"/>
    <w:rsid w:val="00815ABF"/>
    <w:rsid w:val="00815D62"/>
    <w:rsid w:val="00816018"/>
    <w:rsid w:val="00816888"/>
    <w:rsid w:val="00816B86"/>
    <w:rsid w:val="00816E0A"/>
    <w:rsid w:val="00816F7A"/>
    <w:rsid w:val="0081700A"/>
    <w:rsid w:val="00817359"/>
    <w:rsid w:val="008174A7"/>
    <w:rsid w:val="0081754E"/>
    <w:rsid w:val="00817974"/>
    <w:rsid w:val="00817A5E"/>
    <w:rsid w:val="0082024C"/>
    <w:rsid w:val="008203F2"/>
    <w:rsid w:val="008205E7"/>
    <w:rsid w:val="0082070A"/>
    <w:rsid w:val="00820855"/>
    <w:rsid w:val="00820AE6"/>
    <w:rsid w:val="00821555"/>
    <w:rsid w:val="00821933"/>
    <w:rsid w:val="00821BD2"/>
    <w:rsid w:val="00821DE7"/>
    <w:rsid w:val="0082203D"/>
    <w:rsid w:val="00822381"/>
    <w:rsid w:val="0082276E"/>
    <w:rsid w:val="008228AA"/>
    <w:rsid w:val="00822AE3"/>
    <w:rsid w:val="00822FB0"/>
    <w:rsid w:val="0082306D"/>
    <w:rsid w:val="00823108"/>
    <w:rsid w:val="008232C8"/>
    <w:rsid w:val="008232F3"/>
    <w:rsid w:val="00823689"/>
    <w:rsid w:val="00823734"/>
    <w:rsid w:val="00823A7E"/>
    <w:rsid w:val="00823B4E"/>
    <w:rsid w:val="00824056"/>
    <w:rsid w:val="00824431"/>
    <w:rsid w:val="008247DF"/>
    <w:rsid w:val="008247E4"/>
    <w:rsid w:val="00824FAC"/>
    <w:rsid w:val="00825855"/>
    <w:rsid w:val="00825B5F"/>
    <w:rsid w:val="008262C0"/>
    <w:rsid w:val="008262DF"/>
    <w:rsid w:val="008263FB"/>
    <w:rsid w:val="00826429"/>
    <w:rsid w:val="00826605"/>
    <w:rsid w:val="008266C0"/>
    <w:rsid w:val="008268FF"/>
    <w:rsid w:val="008269FF"/>
    <w:rsid w:val="00826DDA"/>
    <w:rsid w:val="0082711E"/>
    <w:rsid w:val="008274C5"/>
    <w:rsid w:val="00827782"/>
    <w:rsid w:val="00827A6F"/>
    <w:rsid w:val="008300AA"/>
    <w:rsid w:val="008302D9"/>
    <w:rsid w:val="008302E2"/>
    <w:rsid w:val="00830413"/>
    <w:rsid w:val="00830628"/>
    <w:rsid w:val="008307E9"/>
    <w:rsid w:val="00830CBC"/>
    <w:rsid w:val="00831014"/>
    <w:rsid w:val="00831098"/>
    <w:rsid w:val="008314D3"/>
    <w:rsid w:val="00831611"/>
    <w:rsid w:val="00831666"/>
    <w:rsid w:val="00831693"/>
    <w:rsid w:val="008316B0"/>
    <w:rsid w:val="008318C8"/>
    <w:rsid w:val="00831A83"/>
    <w:rsid w:val="00831CB2"/>
    <w:rsid w:val="00831D44"/>
    <w:rsid w:val="00832057"/>
    <w:rsid w:val="00832289"/>
    <w:rsid w:val="0083237E"/>
    <w:rsid w:val="008326A3"/>
    <w:rsid w:val="00832867"/>
    <w:rsid w:val="00832874"/>
    <w:rsid w:val="008328EA"/>
    <w:rsid w:val="00832925"/>
    <w:rsid w:val="00832A60"/>
    <w:rsid w:val="00832B34"/>
    <w:rsid w:val="00832B72"/>
    <w:rsid w:val="008331CE"/>
    <w:rsid w:val="00833297"/>
    <w:rsid w:val="00833415"/>
    <w:rsid w:val="0083381F"/>
    <w:rsid w:val="0083384E"/>
    <w:rsid w:val="00833940"/>
    <w:rsid w:val="008339B9"/>
    <w:rsid w:val="00833A99"/>
    <w:rsid w:val="00833BF8"/>
    <w:rsid w:val="00833D29"/>
    <w:rsid w:val="00833D40"/>
    <w:rsid w:val="00833D4A"/>
    <w:rsid w:val="00833EC8"/>
    <w:rsid w:val="00834730"/>
    <w:rsid w:val="0083483F"/>
    <w:rsid w:val="00834BE8"/>
    <w:rsid w:val="00835022"/>
    <w:rsid w:val="008356D2"/>
    <w:rsid w:val="008357B8"/>
    <w:rsid w:val="008358C5"/>
    <w:rsid w:val="008358D0"/>
    <w:rsid w:val="00835A4F"/>
    <w:rsid w:val="00835B0E"/>
    <w:rsid w:val="00835B2B"/>
    <w:rsid w:val="00835F29"/>
    <w:rsid w:val="008366E0"/>
    <w:rsid w:val="00836C45"/>
    <w:rsid w:val="00836C7D"/>
    <w:rsid w:val="00836D0C"/>
    <w:rsid w:val="00836EBC"/>
    <w:rsid w:val="00836F32"/>
    <w:rsid w:val="008371D8"/>
    <w:rsid w:val="00837273"/>
    <w:rsid w:val="00837407"/>
    <w:rsid w:val="0083760B"/>
    <w:rsid w:val="00837808"/>
    <w:rsid w:val="00837AC8"/>
    <w:rsid w:val="00837D26"/>
    <w:rsid w:val="00837EEB"/>
    <w:rsid w:val="00837F64"/>
    <w:rsid w:val="0084010F"/>
    <w:rsid w:val="00840251"/>
    <w:rsid w:val="00840804"/>
    <w:rsid w:val="0084082D"/>
    <w:rsid w:val="00840835"/>
    <w:rsid w:val="00840B9A"/>
    <w:rsid w:val="00841693"/>
    <w:rsid w:val="00841799"/>
    <w:rsid w:val="00841807"/>
    <w:rsid w:val="00841AC3"/>
    <w:rsid w:val="00841AE6"/>
    <w:rsid w:val="00841AFE"/>
    <w:rsid w:val="00841B5F"/>
    <w:rsid w:val="00841F55"/>
    <w:rsid w:val="00842329"/>
    <w:rsid w:val="00842408"/>
    <w:rsid w:val="0084247D"/>
    <w:rsid w:val="0084268A"/>
    <w:rsid w:val="008426DD"/>
    <w:rsid w:val="00842885"/>
    <w:rsid w:val="00842A07"/>
    <w:rsid w:val="00843138"/>
    <w:rsid w:val="0084366E"/>
    <w:rsid w:val="0084382C"/>
    <w:rsid w:val="00843937"/>
    <w:rsid w:val="00843DA6"/>
    <w:rsid w:val="008441EB"/>
    <w:rsid w:val="0084473B"/>
    <w:rsid w:val="00844E18"/>
    <w:rsid w:val="00844F8F"/>
    <w:rsid w:val="0084537B"/>
    <w:rsid w:val="008459EC"/>
    <w:rsid w:val="00845A18"/>
    <w:rsid w:val="00845BCB"/>
    <w:rsid w:val="00845C5C"/>
    <w:rsid w:val="00845E6D"/>
    <w:rsid w:val="00845EB2"/>
    <w:rsid w:val="00845F19"/>
    <w:rsid w:val="00846081"/>
    <w:rsid w:val="008460AA"/>
    <w:rsid w:val="0084653D"/>
    <w:rsid w:val="00846881"/>
    <w:rsid w:val="00846D4C"/>
    <w:rsid w:val="00846E7F"/>
    <w:rsid w:val="00846F97"/>
    <w:rsid w:val="008470E7"/>
    <w:rsid w:val="0084716F"/>
    <w:rsid w:val="00847400"/>
    <w:rsid w:val="008479A8"/>
    <w:rsid w:val="00847B4A"/>
    <w:rsid w:val="00847CE3"/>
    <w:rsid w:val="00850149"/>
    <w:rsid w:val="008501BF"/>
    <w:rsid w:val="00850961"/>
    <w:rsid w:val="00850F43"/>
    <w:rsid w:val="0085109F"/>
    <w:rsid w:val="00851127"/>
    <w:rsid w:val="008512F0"/>
    <w:rsid w:val="008516DB"/>
    <w:rsid w:val="00851830"/>
    <w:rsid w:val="00851BDE"/>
    <w:rsid w:val="00851CE2"/>
    <w:rsid w:val="00851FA2"/>
    <w:rsid w:val="0085207F"/>
    <w:rsid w:val="00852187"/>
    <w:rsid w:val="00852441"/>
    <w:rsid w:val="008525BF"/>
    <w:rsid w:val="00852610"/>
    <w:rsid w:val="0085272D"/>
    <w:rsid w:val="00852D6C"/>
    <w:rsid w:val="00852DF1"/>
    <w:rsid w:val="00852F6D"/>
    <w:rsid w:val="00852F90"/>
    <w:rsid w:val="00853131"/>
    <w:rsid w:val="008531F0"/>
    <w:rsid w:val="00853944"/>
    <w:rsid w:val="00853C46"/>
    <w:rsid w:val="00853CDB"/>
    <w:rsid w:val="00853D56"/>
    <w:rsid w:val="00853E82"/>
    <w:rsid w:val="00853F16"/>
    <w:rsid w:val="00853FB9"/>
    <w:rsid w:val="00854516"/>
    <w:rsid w:val="008547A9"/>
    <w:rsid w:val="00854927"/>
    <w:rsid w:val="00854D38"/>
    <w:rsid w:val="00854E3E"/>
    <w:rsid w:val="00854EA8"/>
    <w:rsid w:val="008553C6"/>
    <w:rsid w:val="0085578C"/>
    <w:rsid w:val="008558A8"/>
    <w:rsid w:val="00855940"/>
    <w:rsid w:val="00855994"/>
    <w:rsid w:val="00855BBB"/>
    <w:rsid w:val="00855E1A"/>
    <w:rsid w:val="00856048"/>
    <w:rsid w:val="00856078"/>
    <w:rsid w:val="00856660"/>
    <w:rsid w:val="0085693F"/>
    <w:rsid w:val="008569BA"/>
    <w:rsid w:val="008569F6"/>
    <w:rsid w:val="00856A08"/>
    <w:rsid w:val="00856AA4"/>
    <w:rsid w:val="00856E29"/>
    <w:rsid w:val="00856F4B"/>
    <w:rsid w:val="008570E1"/>
    <w:rsid w:val="008577C8"/>
    <w:rsid w:val="00857B10"/>
    <w:rsid w:val="00857BEA"/>
    <w:rsid w:val="00860072"/>
    <w:rsid w:val="00860779"/>
    <w:rsid w:val="008607C1"/>
    <w:rsid w:val="008607EA"/>
    <w:rsid w:val="00860AB2"/>
    <w:rsid w:val="00860E7D"/>
    <w:rsid w:val="00860F8E"/>
    <w:rsid w:val="00861008"/>
    <w:rsid w:val="008614C8"/>
    <w:rsid w:val="0086168D"/>
    <w:rsid w:val="00861C67"/>
    <w:rsid w:val="00861CC9"/>
    <w:rsid w:val="00861D1D"/>
    <w:rsid w:val="00861F0B"/>
    <w:rsid w:val="00861FAB"/>
    <w:rsid w:val="008620C2"/>
    <w:rsid w:val="008625B9"/>
    <w:rsid w:val="008626BC"/>
    <w:rsid w:val="00862944"/>
    <w:rsid w:val="00862DEC"/>
    <w:rsid w:val="00863134"/>
    <w:rsid w:val="00863199"/>
    <w:rsid w:val="008635C7"/>
    <w:rsid w:val="00863E09"/>
    <w:rsid w:val="00863E27"/>
    <w:rsid w:val="00864375"/>
    <w:rsid w:val="0086443E"/>
    <w:rsid w:val="00864481"/>
    <w:rsid w:val="00864553"/>
    <w:rsid w:val="008648F8"/>
    <w:rsid w:val="00864A4E"/>
    <w:rsid w:val="00864C1B"/>
    <w:rsid w:val="00864EAE"/>
    <w:rsid w:val="00864F55"/>
    <w:rsid w:val="00864F96"/>
    <w:rsid w:val="008650A6"/>
    <w:rsid w:val="00865442"/>
    <w:rsid w:val="008654AD"/>
    <w:rsid w:val="00865547"/>
    <w:rsid w:val="0086591E"/>
    <w:rsid w:val="00865CD0"/>
    <w:rsid w:val="00865F4C"/>
    <w:rsid w:val="008662FD"/>
    <w:rsid w:val="0086640B"/>
    <w:rsid w:val="00866410"/>
    <w:rsid w:val="00866506"/>
    <w:rsid w:val="008667BF"/>
    <w:rsid w:val="00866AFF"/>
    <w:rsid w:val="00866C6F"/>
    <w:rsid w:val="00866D34"/>
    <w:rsid w:val="00866E0C"/>
    <w:rsid w:val="00866E48"/>
    <w:rsid w:val="00867304"/>
    <w:rsid w:val="0086747B"/>
    <w:rsid w:val="0086779B"/>
    <w:rsid w:val="00867C62"/>
    <w:rsid w:val="00870066"/>
    <w:rsid w:val="008700EF"/>
    <w:rsid w:val="0087025A"/>
    <w:rsid w:val="00870327"/>
    <w:rsid w:val="00870CB9"/>
    <w:rsid w:val="0087105F"/>
    <w:rsid w:val="00871434"/>
    <w:rsid w:val="0087154D"/>
    <w:rsid w:val="00871A2A"/>
    <w:rsid w:val="00871C2A"/>
    <w:rsid w:val="00871F27"/>
    <w:rsid w:val="0087251A"/>
    <w:rsid w:val="0087273F"/>
    <w:rsid w:val="00872A07"/>
    <w:rsid w:val="00872BBA"/>
    <w:rsid w:val="00872C80"/>
    <w:rsid w:val="00872DC2"/>
    <w:rsid w:val="00873185"/>
    <w:rsid w:val="00873575"/>
    <w:rsid w:val="00873818"/>
    <w:rsid w:val="0087391F"/>
    <w:rsid w:val="00873C94"/>
    <w:rsid w:val="00873D6D"/>
    <w:rsid w:val="00873EC2"/>
    <w:rsid w:val="0087407D"/>
    <w:rsid w:val="0087407E"/>
    <w:rsid w:val="0087435D"/>
    <w:rsid w:val="00874546"/>
    <w:rsid w:val="008746D8"/>
    <w:rsid w:val="0087513D"/>
    <w:rsid w:val="008753FB"/>
    <w:rsid w:val="00875421"/>
    <w:rsid w:val="00875750"/>
    <w:rsid w:val="00875794"/>
    <w:rsid w:val="008759BB"/>
    <w:rsid w:val="00875FD0"/>
    <w:rsid w:val="0087602C"/>
    <w:rsid w:val="00876037"/>
    <w:rsid w:val="008760E6"/>
    <w:rsid w:val="008762C7"/>
    <w:rsid w:val="008764B2"/>
    <w:rsid w:val="008764B8"/>
    <w:rsid w:val="008765EB"/>
    <w:rsid w:val="00876854"/>
    <w:rsid w:val="008768AF"/>
    <w:rsid w:val="0087690F"/>
    <w:rsid w:val="00876C07"/>
    <w:rsid w:val="00876C0E"/>
    <w:rsid w:val="008772B4"/>
    <w:rsid w:val="00877725"/>
    <w:rsid w:val="00877A5B"/>
    <w:rsid w:val="00877CA9"/>
    <w:rsid w:val="00877EF4"/>
    <w:rsid w:val="0088038C"/>
    <w:rsid w:val="00880774"/>
    <w:rsid w:val="0088099D"/>
    <w:rsid w:val="00880E7F"/>
    <w:rsid w:val="00880EC5"/>
    <w:rsid w:val="008810B1"/>
    <w:rsid w:val="008816C6"/>
    <w:rsid w:val="00881A74"/>
    <w:rsid w:val="00881BAB"/>
    <w:rsid w:val="00881DD9"/>
    <w:rsid w:val="00881EE3"/>
    <w:rsid w:val="0088234D"/>
    <w:rsid w:val="00882876"/>
    <w:rsid w:val="00882CF3"/>
    <w:rsid w:val="008834A9"/>
    <w:rsid w:val="008834C3"/>
    <w:rsid w:val="0088358F"/>
    <w:rsid w:val="00883E04"/>
    <w:rsid w:val="00883F0A"/>
    <w:rsid w:val="008840E4"/>
    <w:rsid w:val="008843FD"/>
    <w:rsid w:val="00884A62"/>
    <w:rsid w:val="00884BE2"/>
    <w:rsid w:val="00884D2D"/>
    <w:rsid w:val="00884F36"/>
    <w:rsid w:val="0088578C"/>
    <w:rsid w:val="00885AE1"/>
    <w:rsid w:val="00885D5B"/>
    <w:rsid w:val="00885E52"/>
    <w:rsid w:val="00885F22"/>
    <w:rsid w:val="00886064"/>
    <w:rsid w:val="008863D4"/>
    <w:rsid w:val="0088658F"/>
    <w:rsid w:val="008865ED"/>
    <w:rsid w:val="00886975"/>
    <w:rsid w:val="00886A57"/>
    <w:rsid w:val="00886A97"/>
    <w:rsid w:val="00886D20"/>
    <w:rsid w:val="00886D5A"/>
    <w:rsid w:val="00887130"/>
    <w:rsid w:val="008871A7"/>
    <w:rsid w:val="008874BD"/>
    <w:rsid w:val="008874C1"/>
    <w:rsid w:val="00887682"/>
    <w:rsid w:val="008877F4"/>
    <w:rsid w:val="00890181"/>
    <w:rsid w:val="00890867"/>
    <w:rsid w:val="00890AB6"/>
    <w:rsid w:val="00890B61"/>
    <w:rsid w:val="00890B65"/>
    <w:rsid w:val="00890BDD"/>
    <w:rsid w:val="00890D97"/>
    <w:rsid w:val="00890F42"/>
    <w:rsid w:val="0089128F"/>
    <w:rsid w:val="00891B66"/>
    <w:rsid w:val="00891C2F"/>
    <w:rsid w:val="00892287"/>
    <w:rsid w:val="008922CC"/>
    <w:rsid w:val="0089256E"/>
    <w:rsid w:val="008927E9"/>
    <w:rsid w:val="0089296B"/>
    <w:rsid w:val="0089299E"/>
    <w:rsid w:val="00892A61"/>
    <w:rsid w:val="00892A71"/>
    <w:rsid w:val="00892B90"/>
    <w:rsid w:val="00892CE0"/>
    <w:rsid w:val="00892D23"/>
    <w:rsid w:val="00892D3E"/>
    <w:rsid w:val="00892E8E"/>
    <w:rsid w:val="00892F4A"/>
    <w:rsid w:val="00893215"/>
    <w:rsid w:val="00893298"/>
    <w:rsid w:val="0089384D"/>
    <w:rsid w:val="008939D0"/>
    <w:rsid w:val="00893C2B"/>
    <w:rsid w:val="00893E52"/>
    <w:rsid w:val="0089407A"/>
    <w:rsid w:val="00894333"/>
    <w:rsid w:val="00894490"/>
    <w:rsid w:val="008946B1"/>
    <w:rsid w:val="00894948"/>
    <w:rsid w:val="00894CE9"/>
    <w:rsid w:val="00894E77"/>
    <w:rsid w:val="00894F78"/>
    <w:rsid w:val="0089512D"/>
    <w:rsid w:val="0089565E"/>
    <w:rsid w:val="00895846"/>
    <w:rsid w:val="008958D9"/>
    <w:rsid w:val="00895C75"/>
    <w:rsid w:val="00895EA3"/>
    <w:rsid w:val="00895EC5"/>
    <w:rsid w:val="00896245"/>
    <w:rsid w:val="008963B9"/>
    <w:rsid w:val="00896578"/>
    <w:rsid w:val="00896E8C"/>
    <w:rsid w:val="00896F5C"/>
    <w:rsid w:val="00896FD0"/>
    <w:rsid w:val="008971BE"/>
    <w:rsid w:val="008974C8"/>
    <w:rsid w:val="00897725"/>
    <w:rsid w:val="00897774"/>
    <w:rsid w:val="00897A40"/>
    <w:rsid w:val="00897FCD"/>
    <w:rsid w:val="008A021E"/>
    <w:rsid w:val="008A0520"/>
    <w:rsid w:val="008A05A6"/>
    <w:rsid w:val="008A07A3"/>
    <w:rsid w:val="008A0C18"/>
    <w:rsid w:val="008A0E5A"/>
    <w:rsid w:val="008A0FFA"/>
    <w:rsid w:val="008A1269"/>
    <w:rsid w:val="008A158C"/>
    <w:rsid w:val="008A191F"/>
    <w:rsid w:val="008A1B86"/>
    <w:rsid w:val="008A1CD0"/>
    <w:rsid w:val="008A1D11"/>
    <w:rsid w:val="008A1F9F"/>
    <w:rsid w:val="008A2191"/>
    <w:rsid w:val="008A26FB"/>
    <w:rsid w:val="008A2811"/>
    <w:rsid w:val="008A2D9B"/>
    <w:rsid w:val="008A2DCF"/>
    <w:rsid w:val="008A309C"/>
    <w:rsid w:val="008A3382"/>
    <w:rsid w:val="008A3705"/>
    <w:rsid w:val="008A37F3"/>
    <w:rsid w:val="008A3CF5"/>
    <w:rsid w:val="008A3D67"/>
    <w:rsid w:val="008A3F09"/>
    <w:rsid w:val="008A404A"/>
    <w:rsid w:val="008A4573"/>
    <w:rsid w:val="008A4867"/>
    <w:rsid w:val="008A4A15"/>
    <w:rsid w:val="008A4DB6"/>
    <w:rsid w:val="008A52BF"/>
    <w:rsid w:val="008A531A"/>
    <w:rsid w:val="008A554B"/>
    <w:rsid w:val="008A55C0"/>
    <w:rsid w:val="008A5E84"/>
    <w:rsid w:val="008A5FDA"/>
    <w:rsid w:val="008A6107"/>
    <w:rsid w:val="008A6124"/>
    <w:rsid w:val="008A6518"/>
    <w:rsid w:val="008A6576"/>
    <w:rsid w:val="008A65FB"/>
    <w:rsid w:val="008A6706"/>
    <w:rsid w:val="008A6CFE"/>
    <w:rsid w:val="008A6E1A"/>
    <w:rsid w:val="008A6EA2"/>
    <w:rsid w:val="008A6FE0"/>
    <w:rsid w:val="008A72B4"/>
    <w:rsid w:val="008A76C1"/>
    <w:rsid w:val="008A77BC"/>
    <w:rsid w:val="008A7EA2"/>
    <w:rsid w:val="008A7F00"/>
    <w:rsid w:val="008B0175"/>
    <w:rsid w:val="008B0265"/>
    <w:rsid w:val="008B0287"/>
    <w:rsid w:val="008B0610"/>
    <w:rsid w:val="008B08D5"/>
    <w:rsid w:val="008B0AF4"/>
    <w:rsid w:val="008B0C62"/>
    <w:rsid w:val="008B11F3"/>
    <w:rsid w:val="008B13C0"/>
    <w:rsid w:val="008B14C2"/>
    <w:rsid w:val="008B14EF"/>
    <w:rsid w:val="008B180E"/>
    <w:rsid w:val="008B18C6"/>
    <w:rsid w:val="008B1C75"/>
    <w:rsid w:val="008B24F5"/>
    <w:rsid w:val="008B2618"/>
    <w:rsid w:val="008B2797"/>
    <w:rsid w:val="008B28CA"/>
    <w:rsid w:val="008B2948"/>
    <w:rsid w:val="008B2B13"/>
    <w:rsid w:val="008B2E63"/>
    <w:rsid w:val="008B2EFA"/>
    <w:rsid w:val="008B2F63"/>
    <w:rsid w:val="008B3516"/>
    <w:rsid w:val="008B37F3"/>
    <w:rsid w:val="008B381A"/>
    <w:rsid w:val="008B3C38"/>
    <w:rsid w:val="008B3C98"/>
    <w:rsid w:val="008B3D0F"/>
    <w:rsid w:val="008B42B0"/>
    <w:rsid w:val="008B4422"/>
    <w:rsid w:val="008B44B1"/>
    <w:rsid w:val="008B44CE"/>
    <w:rsid w:val="008B4695"/>
    <w:rsid w:val="008B4798"/>
    <w:rsid w:val="008B4A48"/>
    <w:rsid w:val="008B4BEC"/>
    <w:rsid w:val="008B4CB1"/>
    <w:rsid w:val="008B4D5B"/>
    <w:rsid w:val="008B4E0D"/>
    <w:rsid w:val="008B5B3E"/>
    <w:rsid w:val="008B5BEB"/>
    <w:rsid w:val="008B61FF"/>
    <w:rsid w:val="008B6792"/>
    <w:rsid w:val="008B6959"/>
    <w:rsid w:val="008B6B5F"/>
    <w:rsid w:val="008B70B6"/>
    <w:rsid w:val="008B7385"/>
    <w:rsid w:val="008B7750"/>
    <w:rsid w:val="008B7751"/>
    <w:rsid w:val="008B77F0"/>
    <w:rsid w:val="008B7B11"/>
    <w:rsid w:val="008B7C06"/>
    <w:rsid w:val="008B7DBC"/>
    <w:rsid w:val="008B7E31"/>
    <w:rsid w:val="008B7E3B"/>
    <w:rsid w:val="008C0186"/>
    <w:rsid w:val="008C0621"/>
    <w:rsid w:val="008C0956"/>
    <w:rsid w:val="008C0CF3"/>
    <w:rsid w:val="008C0D6C"/>
    <w:rsid w:val="008C0F5C"/>
    <w:rsid w:val="008C139C"/>
    <w:rsid w:val="008C162C"/>
    <w:rsid w:val="008C172E"/>
    <w:rsid w:val="008C1A06"/>
    <w:rsid w:val="008C1BC9"/>
    <w:rsid w:val="008C2372"/>
    <w:rsid w:val="008C2403"/>
    <w:rsid w:val="008C2572"/>
    <w:rsid w:val="008C2743"/>
    <w:rsid w:val="008C2775"/>
    <w:rsid w:val="008C2985"/>
    <w:rsid w:val="008C2AFA"/>
    <w:rsid w:val="008C2B96"/>
    <w:rsid w:val="008C2E5C"/>
    <w:rsid w:val="008C3245"/>
    <w:rsid w:val="008C33CD"/>
    <w:rsid w:val="008C34B8"/>
    <w:rsid w:val="008C353F"/>
    <w:rsid w:val="008C37B9"/>
    <w:rsid w:val="008C380B"/>
    <w:rsid w:val="008C388A"/>
    <w:rsid w:val="008C3927"/>
    <w:rsid w:val="008C404F"/>
    <w:rsid w:val="008C40F7"/>
    <w:rsid w:val="008C41AF"/>
    <w:rsid w:val="008C436B"/>
    <w:rsid w:val="008C5041"/>
    <w:rsid w:val="008C5493"/>
    <w:rsid w:val="008C588D"/>
    <w:rsid w:val="008C59D2"/>
    <w:rsid w:val="008C5DC5"/>
    <w:rsid w:val="008C611E"/>
    <w:rsid w:val="008C61DF"/>
    <w:rsid w:val="008C6332"/>
    <w:rsid w:val="008C6574"/>
    <w:rsid w:val="008C661A"/>
    <w:rsid w:val="008C6FAF"/>
    <w:rsid w:val="008C6FF6"/>
    <w:rsid w:val="008C7086"/>
    <w:rsid w:val="008C7097"/>
    <w:rsid w:val="008C751E"/>
    <w:rsid w:val="008C762A"/>
    <w:rsid w:val="008C7687"/>
    <w:rsid w:val="008C7747"/>
    <w:rsid w:val="008C79CA"/>
    <w:rsid w:val="008C7F58"/>
    <w:rsid w:val="008C7F73"/>
    <w:rsid w:val="008D01FA"/>
    <w:rsid w:val="008D0275"/>
    <w:rsid w:val="008D08AB"/>
    <w:rsid w:val="008D0BFE"/>
    <w:rsid w:val="008D0EFC"/>
    <w:rsid w:val="008D10CE"/>
    <w:rsid w:val="008D138F"/>
    <w:rsid w:val="008D18E8"/>
    <w:rsid w:val="008D1C20"/>
    <w:rsid w:val="008D1E2F"/>
    <w:rsid w:val="008D20EC"/>
    <w:rsid w:val="008D21BB"/>
    <w:rsid w:val="008D24AC"/>
    <w:rsid w:val="008D24EB"/>
    <w:rsid w:val="008D2825"/>
    <w:rsid w:val="008D29D9"/>
    <w:rsid w:val="008D2B19"/>
    <w:rsid w:val="008D2CDD"/>
    <w:rsid w:val="008D2E4B"/>
    <w:rsid w:val="008D2F55"/>
    <w:rsid w:val="008D3144"/>
    <w:rsid w:val="008D31DD"/>
    <w:rsid w:val="008D31DE"/>
    <w:rsid w:val="008D3373"/>
    <w:rsid w:val="008D34A2"/>
    <w:rsid w:val="008D3800"/>
    <w:rsid w:val="008D395F"/>
    <w:rsid w:val="008D3AA9"/>
    <w:rsid w:val="008D3B1D"/>
    <w:rsid w:val="008D3E22"/>
    <w:rsid w:val="008D4041"/>
    <w:rsid w:val="008D4649"/>
    <w:rsid w:val="008D4995"/>
    <w:rsid w:val="008D4BAB"/>
    <w:rsid w:val="008D4C5A"/>
    <w:rsid w:val="008D4F61"/>
    <w:rsid w:val="008D503B"/>
    <w:rsid w:val="008D5296"/>
    <w:rsid w:val="008D54B6"/>
    <w:rsid w:val="008D55B9"/>
    <w:rsid w:val="008D5CA1"/>
    <w:rsid w:val="008D5CFE"/>
    <w:rsid w:val="008D5D08"/>
    <w:rsid w:val="008D6128"/>
    <w:rsid w:val="008D627E"/>
    <w:rsid w:val="008D6644"/>
    <w:rsid w:val="008D6C60"/>
    <w:rsid w:val="008D749D"/>
    <w:rsid w:val="008D74CC"/>
    <w:rsid w:val="008D76EC"/>
    <w:rsid w:val="008D7723"/>
    <w:rsid w:val="008D7759"/>
    <w:rsid w:val="008D791D"/>
    <w:rsid w:val="008D7986"/>
    <w:rsid w:val="008D7BD8"/>
    <w:rsid w:val="008D7E59"/>
    <w:rsid w:val="008D7F07"/>
    <w:rsid w:val="008D7FCB"/>
    <w:rsid w:val="008E0021"/>
    <w:rsid w:val="008E055A"/>
    <w:rsid w:val="008E088E"/>
    <w:rsid w:val="008E08AB"/>
    <w:rsid w:val="008E0AB8"/>
    <w:rsid w:val="008E0E1F"/>
    <w:rsid w:val="008E0FEB"/>
    <w:rsid w:val="008E1091"/>
    <w:rsid w:val="008E1185"/>
    <w:rsid w:val="008E1771"/>
    <w:rsid w:val="008E182D"/>
    <w:rsid w:val="008E1A2B"/>
    <w:rsid w:val="008E1EFF"/>
    <w:rsid w:val="008E24E6"/>
    <w:rsid w:val="008E24F6"/>
    <w:rsid w:val="008E27F2"/>
    <w:rsid w:val="008E2A14"/>
    <w:rsid w:val="008E2A6B"/>
    <w:rsid w:val="008E2D44"/>
    <w:rsid w:val="008E3416"/>
    <w:rsid w:val="008E3604"/>
    <w:rsid w:val="008E38A1"/>
    <w:rsid w:val="008E3C69"/>
    <w:rsid w:val="008E3DC0"/>
    <w:rsid w:val="008E3ED6"/>
    <w:rsid w:val="008E402C"/>
    <w:rsid w:val="008E4114"/>
    <w:rsid w:val="008E4263"/>
    <w:rsid w:val="008E42A4"/>
    <w:rsid w:val="008E444E"/>
    <w:rsid w:val="008E4508"/>
    <w:rsid w:val="008E480F"/>
    <w:rsid w:val="008E493C"/>
    <w:rsid w:val="008E4AA3"/>
    <w:rsid w:val="008E4AA9"/>
    <w:rsid w:val="008E4BB6"/>
    <w:rsid w:val="008E4D5A"/>
    <w:rsid w:val="008E4DA0"/>
    <w:rsid w:val="008E5032"/>
    <w:rsid w:val="008E520B"/>
    <w:rsid w:val="008E5441"/>
    <w:rsid w:val="008E564A"/>
    <w:rsid w:val="008E59D7"/>
    <w:rsid w:val="008E5ED8"/>
    <w:rsid w:val="008E64C5"/>
    <w:rsid w:val="008E656B"/>
    <w:rsid w:val="008E6642"/>
    <w:rsid w:val="008E6A60"/>
    <w:rsid w:val="008E6AEE"/>
    <w:rsid w:val="008E6B49"/>
    <w:rsid w:val="008E6EA1"/>
    <w:rsid w:val="008E6F01"/>
    <w:rsid w:val="008E70B6"/>
    <w:rsid w:val="008E7120"/>
    <w:rsid w:val="008E71F4"/>
    <w:rsid w:val="008E72A6"/>
    <w:rsid w:val="008E72CF"/>
    <w:rsid w:val="008E72F9"/>
    <w:rsid w:val="008E7ADC"/>
    <w:rsid w:val="008E7BA7"/>
    <w:rsid w:val="008E7D62"/>
    <w:rsid w:val="008E7E29"/>
    <w:rsid w:val="008E7E3D"/>
    <w:rsid w:val="008E7F66"/>
    <w:rsid w:val="008F01CC"/>
    <w:rsid w:val="008F02BB"/>
    <w:rsid w:val="008F03C9"/>
    <w:rsid w:val="008F0446"/>
    <w:rsid w:val="008F04F2"/>
    <w:rsid w:val="008F054B"/>
    <w:rsid w:val="008F0853"/>
    <w:rsid w:val="008F0977"/>
    <w:rsid w:val="008F0985"/>
    <w:rsid w:val="008F0C1B"/>
    <w:rsid w:val="008F0D51"/>
    <w:rsid w:val="008F12AE"/>
    <w:rsid w:val="008F15EA"/>
    <w:rsid w:val="008F181D"/>
    <w:rsid w:val="008F1AAA"/>
    <w:rsid w:val="008F1B1E"/>
    <w:rsid w:val="008F1BBD"/>
    <w:rsid w:val="008F1BCB"/>
    <w:rsid w:val="008F1FE4"/>
    <w:rsid w:val="008F201B"/>
    <w:rsid w:val="008F222F"/>
    <w:rsid w:val="008F2483"/>
    <w:rsid w:val="008F2633"/>
    <w:rsid w:val="008F2ADA"/>
    <w:rsid w:val="008F2B62"/>
    <w:rsid w:val="008F2BE5"/>
    <w:rsid w:val="008F2CDD"/>
    <w:rsid w:val="008F2FED"/>
    <w:rsid w:val="008F3533"/>
    <w:rsid w:val="008F3614"/>
    <w:rsid w:val="008F3752"/>
    <w:rsid w:val="008F39CC"/>
    <w:rsid w:val="008F3C5E"/>
    <w:rsid w:val="008F406C"/>
    <w:rsid w:val="008F40CB"/>
    <w:rsid w:val="008F4833"/>
    <w:rsid w:val="008F4904"/>
    <w:rsid w:val="008F4961"/>
    <w:rsid w:val="008F5423"/>
    <w:rsid w:val="008F556A"/>
    <w:rsid w:val="008F5890"/>
    <w:rsid w:val="008F5895"/>
    <w:rsid w:val="008F5914"/>
    <w:rsid w:val="008F5A7E"/>
    <w:rsid w:val="008F5B38"/>
    <w:rsid w:val="008F5F40"/>
    <w:rsid w:val="008F6254"/>
    <w:rsid w:val="008F6297"/>
    <w:rsid w:val="008F63FA"/>
    <w:rsid w:val="008F66D5"/>
    <w:rsid w:val="008F682B"/>
    <w:rsid w:val="008F689B"/>
    <w:rsid w:val="008F6F4A"/>
    <w:rsid w:val="008F6FEE"/>
    <w:rsid w:val="008F713A"/>
    <w:rsid w:val="008F732D"/>
    <w:rsid w:val="008F7346"/>
    <w:rsid w:val="008F784E"/>
    <w:rsid w:val="008F78E5"/>
    <w:rsid w:val="008F7F78"/>
    <w:rsid w:val="008F7F7D"/>
    <w:rsid w:val="00900017"/>
    <w:rsid w:val="00900149"/>
    <w:rsid w:val="009001BB"/>
    <w:rsid w:val="0090056E"/>
    <w:rsid w:val="00900700"/>
    <w:rsid w:val="00900783"/>
    <w:rsid w:val="009009C7"/>
    <w:rsid w:val="00900AB1"/>
    <w:rsid w:val="00900AF5"/>
    <w:rsid w:val="00900D7E"/>
    <w:rsid w:val="00901071"/>
    <w:rsid w:val="009010A3"/>
    <w:rsid w:val="00901196"/>
    <w:rsid w:val="009015E7"/>
    <w:rsid w:val="0090167D"/>
    <w:rsid w:val="0090167E"/>
    <w:rsid w:val="009016FB"/>
    <w:rsid w:val="009018C8"/>
    <w:rsid w:val="00901BBF"/>
    <w:rsid w:val="00901E0E"/>
    <w:rsid w:val="00901F1F"/>
    <w:rsid w:val="00901F32"/>
    <w:rsid w:val="0090205D"/>
    <w:rsid w:val="00902209"/>
    <w:rsid w:val="009029C6"/>
    <w:rsid w:val="00902A0D"/>
    <w:rsid w:val="00902F20"/>
    <w:rsid w:val="0090374C"/>
    <w:rsid w:val="009037F8"/>
    <w:rsid w:val="009038A3"/>
    <w:rsid w:val="00903AFE"/>
    <w:rsid w:val="00903B7E"/>
    <w:rsid w:val="00903C7A"/>
    <w:rsid w:val="0090401A"/>
    <w:rsid w:val="0090427D"/>
    <w:rsid w:val="009048B2"/>
    <w:rsid w:val="009049D2"/>
    <w:rsid w:val="00904AD9"/>
    <w:rsid w:val="00904D48"/>
    <w:rsid w:val="00904D63"/>
    <w:rsid w:val="00905B29"/>
    <w:rsid w:val="00905BF3"/>
    <w:rsid w:val="00905E1A"/>
    <w:rsid w:val="00906313"/>
    <w:rsid w:val="00906476"/>
    <w:rsid w:val="00906789"/>
    <w:rsid w:val="00906B1A"/>
    <w:rsid w:val="0090703C"/>
    <w:rsid w:val="00907267"/>
    <w:rsid w:val="00907613"/>
    <w:rsid w:val="00907687"/>
    <w:rsid w:val="009076E0"/>
    <w:rsid w:val="00907A24"/>
    <w:rsid w:val="00907A86"/>
    <w:rsid w:val="00907AA1"/>
    <w:rsid w:val="00907AFF"/>
    <w:rsid w:val="00907E3D"/>
    <w:rsid w:val="00910181"/>
    <w:rsid w:val="009101F7"/>
    <w:rsid w:val="00910227"/>
    <w:rsid w:val="009105B5"/>
    <w:rsid w:val="0091087D"/>
    <w:rsid w:val="00910976"/>
    <w:rsid w:val="009111FD"/>
    <w:rsid w:val="0091128C"/>
    <w:rsid w:val="00911595"/>
    <w:rsid w:val="009115AC"/>
    <w:rsid w:val="00911733"/>
    <w:rsid w:val="0091184E"/>
    <w:rsid w:val="00911949"/>
    <w:rsid w:val="009126E3"/>
    <w:rsid w:val="0091277F"/>
    <w:rsid w:val="009127B6"/>
    <w:rsid w:val="009128F0"/>
    <w:rsid w:val="00912A9D"/>
    <w:rsid w:val="00912E04"/>
    <w:rsid w:val="00912E22"/>
    <w:rsid w:val="009133F0"/>
    <w:rsid w:val="00913616"/>
    <w:rsid w:val="00913AB0"/>
    <w:rsid w:val="00913E73"/>
    <w:rsid w:val="0091435C"/>
    <w:rsid w:val="00914665"/>
    <w:rsid w:val="0091474F"/>
    <w:rsid w:val="00914E73"/>
    <w:rsid w:val="00914E80"/>
    <w:rsid w:val="009153C9"/>
    <w:rsid w:val="00915686"/>
    <w:rsid w:val="00915982"/>
    <w:rsid w:val="0091609A"/>
    <w:rsid w:val="00916411"/>
    <w:rsid w:val="00916652"/>
    <w:rsid w:val="00916B82"/>
    <w:rsid w:val="00916FCA"/>
    <w:rsid w:val="0091779A"/>
    <w:rsid w:val="0091787E"/>
    <w:rsid w:val="00917AEB"/>
    <w:rsid w:val="00917E38"/>
    <w:rsid w:val="009204EC"/>
    <w:rsid w:val="00920C2D"/>
    <w:rsid w:val="00921027"/>
    <w:rsid w:val="009213BD"/>
    <w:rsid w:val="00921505"/>
    <w:rsid w:val="009216D1"/>
    <w:rsid w:val="009217ED"/>
    <w:rsid w:val="0092181D"/>
    <w:rsid w:val="00921BCC"/>
    <w:rsid w:val="00921CF5"/>
    <w:rsid w:val="00921E4B"/>
    <w:rsid w:val="0092232E"/>
    <w:rsid w:val="009225E5"/>
    <w:rsid w:val="009227B9"/>
    <w:rsid w:val="009228FD"/>
    <w:rsid w:val="00922CF7"/>
    <w:rsid w:val="00922E6B"/>
    <w:rsid w:val="00922F8C"/>
    <w:rsid w:val="00922FB2"/>
    <w:rsid w:val="0092307C"/>
    <w:rsid w:val="0092340B"/>
    <w:rsid w:val="009234A6"/>
    <w:rsid w:val="009237EB"/>
    <w:rsid w:val="0092395F"/>
    <w:rsid w:val="009239DB"/>
    <w:rsid w:val="00923D53"/>
    <w:rsid w:val="0092436D"/>
    <w:rsid w:val="009245FF"/>
    <w:rsid w:val="00924703"/>
    <w:rsid w:val="009247F6"/>
    <w:rsid w:val="00924B03"/>
    <w:rsid w:val="00924BD5"/>
    <w:rsid w:val="00924CCE"/>
    <w:rsid w:val="00925043"/>
    <w:rsid w:val="00925388"/>
    <w:rsid w:val="0092558E"/>
    <w:rsid w:val="0092573F"/>
    <w:rsid w:val="00925757"/>
    <w:rsid w:val="0092585C"/>
    <w:rsid w:val="00925919"/>
    <w:rsid w:val="009259C1"/>
    <w:rsid w:val="00925BF8"/>
    <w:rsid w:val="00926397"/>
    <w:rsid w:val="009264CD"/>
    <w:rsid w:val="00926857"/>
    <w:rsid w:val="00926A34"/>
    <w:rsid w:val="009273ED"/>
    <w:rsid w:val="009274DD"/>
    <w:rsid w:val="00927530"/>
    <w:rsid w:val="00927C5C"/>
    <w:rsid w:val="00927C78"/>
    <w:rsid w:val="00927E57"/>
    <w:rsid w:val="00927F37"/>
    <w:rsid w:val="009300A9"/>
    <w:rsid w:val="009300FD"/>
    <w:rsid w:val="00930313"/>
    <w:rsid w:val="009306F1"/>
    <w:rsid w:val="00930A58"/>
    <w:rsid w:val="00930B2B"/>
    <w:rsid w:val="00930BF3"/>
    <w:rsid w:val="00931170"/>
    <w:rsid w:val="00931511"/>
    <w:rsid w:val="0093178B"/>
    <w:rsid w:val="00931847"/>
    <w:rsid w:val="00931A07"/>
    <w:rsid w:val="00931C87"/>
    <w:rsid w:val="00931DA2"/>
    <w:rsid w:val="00932112"/>
    <w:rsid w:val="0093215F"/>
    <w:rsid w:val="009321E0"/>
    <w:rsid w:val="0093228A"/>
    <w:rsid w:val="0093266E"/>
    <w:rsid w:val="0093278A"/>
    <w:rsid w:val="00932A92"/>
    <w:rsid w:val="00932E5B"/>
    <w:rsid w:val="009336E1"/>
    <w:rsid w:val="00933A92"/>
    <w:rsid w:val="00933B07"/>
    <w:rsid w:val="009340AB"/>
    <w:rsid w:val="009340EF"/>
    <w:rsid w:val="009344F7"/>
    <w:rsid w:val="00934678"/>
    <w:rsid w:val="00934718"/>
    <w:rsid w:val="00934BBF"/>
    <w:rsid w:val="00934EB8"/>
    <w:rsid w:val="009353BD"/>
    <w:rsid w:val="009353D2"/>
    <w:rsid w:val="00935475"/>
    <w:rsid w:val="0093569F"/>
    <w:rsid w:val="00935DB3"/>
    <w:rsid w:val="00935EF3"/>
    <w:rsid w:val="00935F33"/>
    <w:rsid w:val="009361ED"/>
    <w:rsid w:val="009363B6"/>
    <w:rsid w:val="00936989"/>
    <w:rsid w:val="009369AA"/>
    <w:rsid w:val="00936B88"/>
    <w:rsid w:val="009371BE"/>
    <w:rsid w:val="00937270"/>
    <w:rsid w:val="00937570"/>
    <w:rsid w:val="00937956"/>
    <w:rsid w:val="00937A48"/>
    <w:rsid w:val="00937AB1"/>
    <w:rsid w:val="00937D68"/>
    <w:rsid w:val="00937F8A"/>
    <w:rsid w:val="00940016"/>
    <w:rsid w:val="009400F5"/>
    <w:rsid w:val="00940187"/>
    <w:rsid w:val="009403B0"/>
    <w:rsid w:val="00940415"/>
    <w:rsid w:val="00940815"/>
    <w:rsid w:val="0094097C"/>
    <w:rsid w:val="0094105A"/>
    <w:rsid w:val="00941091"/>
    <w:rsid w:val="0094156B"/>
    <w:rsid w:val="00941F8A"/>
    <w:rsid w:val="0094215A"/>
    <w:rsid w:val="009421DE"/>
    <w:rsid w:val="009421F4"/>
    <w:rsid w:val="00942466"/>
    <w:rsid w:val="009425F4"/>
    <w:rsid w:val="00942705"/>
    <w:rsid w:val="009427D9"/>
    <w:rsid w:val="00942D43"/>
    <w:rsid w:val="0094318C"/>
    <w:rsid w:val="00943373"/>
    <w:rsid w:val="009434FA"/>
    <w:rsid w:val="009435BA"/>
    <w:rsid w:val="0094384A"/>
    <w:rsid w:val="009440DB"/>
    <w:rsid w:val="00944184"/>
    <w:rsid w:val="00944210"/>
    <w:rsid w:val="009447D7"/>
    <w:rsid w:val="00944CD3"/>
    <w:rsid w:val="00945008"/>
    <w:rsid w:val="0094533D"/>
    <w:rsid w:val="0094541C"/>
    <w:rsid w:val="0094595E"/>
    <w:rsid w:val="009459C8"/>
    <w:rsid w:val="00945B34"/>
    <w:rsid w:val="00945E64"/>
    <w:rsid w:val="00946953"/>
    <w:rsid w:val="00946D32"/>
    <w:rsid w:val="00946E79"/>
    <w:rsid w:val="009471E2"/>
    <w:rsid w:val="009472AF"/>
    <w:rsid w:val="00947619"/>
    <w:rsid w:val="00947BB0"/>
    <w:rsid w:val="00947C02"/>
    <w:rsid w:val="00950118"/>
    <w:rsid w:val="0095021A"/>
    <w:rsid w:val="009503BB"/>
    <w:rsid w:val="0095074C"/>
    <w:rsid w:val="00950772"/>
    <w:rsid w:val="00950868"/>
    <w:rsid w:val="00950ADA"/>
    <w:rsid w:val="00950B73"/>
    <w:rsid w:val="00950FF4"/>
    <w:rsid w:val="00951042"/>
    <w:rsid w:val="009512F5"/>
    <w:rsid w:val="00951424"/>
    <w:rsid w:val="009516D3"/>
    <w:rsid w:val="00951789"/>
    <w:rsid w:val="00951918"/>
    <w:rsid w:val="00951BF1"/>
    <w:rsid w:val="00951DEB"/>
    <w:rsid w:val="00952022"/>
    <w:rsid w:val="009521A6"/>
    <w:rsid w:val="00952384"/>
    <w:rsid w:val="009524A4"/>
    <w:rsid w:val="009528A9"/>
    <w:rsid w:val="00952F31"/>
    <w:rsid w:val="0095309F"/>
    <w:rsid w:val="00953908"/>
    <w:rsid w:val="00953B30"/>
    <w:rsid w:val="00953C1F"/>
    <w:rsid w:val="00953E06"/>
    <w:rsid w:val="00953E6E"/>
    <w:rsid w:val="00954082"/>
    <w:rsid w:val="0095442C"/>
    <w:rsid w:val="00954579"/>
    <w:rsid w:val="0095471C"/>
    <w:rsid w:val="0095480C"/>
    <w:rsid w:val="009548D9"/>
    <w:rsid w:val="0095491F"/>
    <w:rsid w:val="0095496D"/>
    <w:rsid w:val="009549C8"/>
    <w:rsid w:val="00954A1A"/>
    <w:rsid w:val="00954EFC"/>
    <w:rsid w:val="009550E3"/>
    <w:rsid w:val="00955997"/>
    <w:rsid w:val="00955A1E"/>
    <w:rsid w:val="00955B07"/>
    <w:rsid w:val="00955CDF"/>
    <w:rsid w:val="0095654E"/>
    <w:rsid w:val="00956966"/>
    <w:rsid w:val="00956BC7"/>
    <w:rsid w:val="00956DE3"/>
    <w:rsid w:val="00956E11"/>
    <w:rsid w:val="00956E46"/>
    <w:rsid w:val="00956F16"/>
    <w:rsid w:val="009570BB"/>
    <w:rsid w:val="0095731B"/>
    <w:rsid w:val="00957557"/>
    <w:rsid w:val="00957B15"/>
    <w:rsid w:val="00957D26"/>
    <w:rsid w:val="00957F52"/>
    <w:rsid w:val="0096000A"/>
    <w:rsid w:val="00960162"/>
    <w:rsid w:val="0096034E"/>
    <w:rsid w:val="009607CD"/>
    <w:rsid w:val="00960AD3"/>
    <w:rsid w:val="00960E9D"/>
    <w:rsid w:val="009614A3"/>
    <w:rsid w:val="0096150B"/>
    <w:rsid w:val="00961795"/>
    <w:rsid w:val="009619A6"/>
    <w:rsid w:val="00961B0C"/>
    <w:rsid w:val="00961E64"/>
    <w:rsid w:val="009621C6"/>
    <w:rsid w:val="009622E6"/>
    <w:rsid w:val="0096275B"/>
    <w:rsid w:val="0096284E"/>
    <w:rsid w:val="0096298F"/>
    <w:rsid w:val="00962A6D"/>
    <w:rsid w:val="00962A95"/>
    <w:rsid w:val="00962A98"/>
    <w:rsid w:val="00963026"/>
    <w:rsid w:val="00963674"/>
    <w:rsid w:val="00963848"/>
    <w:rsid w:val="009638AC"/>
    <w:rsid w:val="00963960"/>
    <w:rsid w:val="009639ED"/>
    <w:rsid w:val="00963BD9"/>
    <w:rsid w:val="009640BD"/>
    <w:rsid w:val="00964137"/>
    <w:rsid w:val="00964297"/>
    <w:rsid w:val="00964604"/>
    <w:rsid w:val="00964661"/>
    <w:rsid w:val="00965359"/>
    <w:rsid w:val="009653F1"/>
    <w:rsid w:val="0096540C"/>
    <w:rsid w:val="0096557D"/>
    <w:rsid w:val="00965775"/>
    <w:rsid w:val="00965880"/>
    <w:rsid w:val="00965B11"/>
    <w:rsid w:val="00965B8A"/>
    <w:rsid w:val="00965E03"/>
    <w:rsid w:val="00965ECA"/>
    <w:rsid w:val="00965F97"/>
    <w:rsid w:val="00966FF0"/>
    <w:rsid w:val="009673AA"/>
    <w:rsid w:val="0096753B"/>
    <w:rsid w:val="009676E6"/>
    <w:rsid w:val="00967977"/>
    <w:rsid w:val="00967AAD"/>
    <w:rsid w:val="00967D88"/>
    <w:rsid w:val="00967E91"/>
    <w:rsid w:val="0097073D"/>
    <w:rsid w:val="00970E6A"/>
    <w:rsid w:val="00971034"/>
    <w:rsid w:val="009710A0"/>
    <w:rsid w:val="009710CE"/>
    <w:rsid w:val="00971465"/>
    <w:rsid w:val="00971960"/>
    <w:rsid w:val="00971D33"/>
    <w:rsid w:val="00971EEE"/>
    <w:rsid w:val="0097242A"/>
    <w:rsid w:val="0097258C"/>
    <w:rsid w:val="00972796"/>
    <w:rsid w:val="00972C87"/>
    <w:rsid w:val="00972F8A"/>
    <w:rsid w:val="009730CD"/>
    <w:rsid w:val="00973218"/>
    <w:rsid w:val="0097323A"/>
    <w:rsid w:val="00973395"/>
    <w:rsid w:val="0097385A"/>
    <w:rsid w:val="00973A6C"/>
    <w:rsid w:val="00973CA5"/>
    <w:rsid w:val="00973F74"/>
    <w:rsid w:val="009745A8"/>
    <w:rsid w:val="009746A1"/>
    <w:rsid w:val="00974A13"/>
    <w:rsid w:val="00974B0A"/>
    <w:rsid w:val="00974C35"/>
    <w:rsid w:val="00974C49"/>
    <w:rsid w:val="00974F7D"/>
    <w:rsid w:val="00975113"/>
    <w:rsid w:val="00975443"/>
    <w:rsid w:val="009754C5"/>
    <w:rsid w:val="0097581F"/>
    <w:rsid w:val="00975AF6"/>
    <w:rsid w:val="00975B92"/>
    <w:rsid w:val="00976126"/>
    <w:rsid w:val="00976389"/>
    <w:rsid w:val="00976405"/>
    <w:rsid w:val="009764B7"/>
    <w:rsid w:val="009768E8"/>
    <w:rsid w:val="009768FD"/>
    <w:rsid w:val="00976949"/>
    <w:rsid w:val="00976DF9"/>
    <w:rsid w:val="00977039"/>
    <w:rsid w:val="00977080"/>
    <w:rsid w:val="0097712E"/>
    <w:rsid w:val="00977920"/>
    <w:rsid w:val="00977990"/>
    <w:rsid w:val="009779EB"/>
    <w:rsid w:val="00977D60"/>
    <w:rsid w:val="00977D6B"/>
    <w:rsid w:val="00977EC2"/>
    <w:rsid w:val="009806F4"/>
    <w:rsid w:val="009806FA"/>
    <w:rsid w:val="009807A7"/>
    <w:rsid w:val="009809C9"/>
    <w:rsid w:val="009809E2"/>
    <w:rsid w:val="0098123C"/>
    <w:rsid w:val="0098137E"/>
    <w:rsid w:val="009815ED"/>
    <w:rsid w:val="0098162A"/>
    <w:rsid w:val="00981669"/>
    <w:rsid w:val="00981890"/>
    <w:rsid w:val="009818EC"/>
    <w:rsid w:val="00981A1C"/>
    <w:rsid w:val="00981A41"/>
    <w:rsid w:val="0098226D"/>
    <w:rsid w:val="009824B7"/>
    <w:rsid w:val="0098265B"/>
    <w:rsid w:val="00982866"/>
    <w:rsid w:val="00982B01"/>
    <w:rsid w:val="00982F8A"/>
    <w:rsid w:val="00982F90"/>
    <w:rsid w:val="00982FB5"/>
    <w:rsid w:val="0098303B"/>
    <w:rsid w:val="00983322"/>
    <w:rsid w:val="0098356F"/>
    <w:rsid w:val="00983846"/>
    <w:rsid w:val="009839CC"/>
    <w:rsid w:val="00983B3D"/>
    <w:rsid w:val="00983F80"/>
    <w:rsid w:val="0098448D"/>
    <w:rsid w:val="009846D1"/>
    <w:rsid w:val="00984AF4"/>
    <w:rsid w:val="00985356"/>
    <w:rsid w:val="00985359"/>
    <w:rsid w:val="009853C9"/>
    <w:rsid w:val="009853FC"/>
    <w:rsid w:val="009856BD"/>
    <w:rsid w:val="0098594A"/>
    <w:rsid w:val="00985BB5"/>
    <w:rsid w:val="00985E2C"/>
    <w:rsid w:val="00985E36"/>
    <w:rsid w:val="00985F07"/>
    <w:rsid w:val="0098631B"/>
    <w:rsid w:val="00986637"/>
    <w:rsid w:val="00986A46"/>
    <w:rsid w:val="00986C45"/>
    <w:rsid w:val="00987279"/>
    <w:rsid w:val="0098734D"/>
    <w:rsid w:val="009873DD"/>
    <w:rsid w:val="00987481"/>
    <w:rsid w:val="009874CF"/>
    <w:rsid w:val="009875C6"/>
    <w:rsid w:val="00987A0E"/>
    <w:rsid w:val="00987BF8"/>
    <w:rsid w:val="00987D4C"/>
    <w:rsid w:val="00987DAE"/>
    <w:rsid w:val="00987FB6"/>
    <w:rsid w:val="009904E2"/>
    <w:rsid w:val="009905F4"/>
    <w:rsid w:val="0099069F"/>
    <w:rsid w:val="00990762"/>
    <w:rsid w:val="0099078C"/>
    <w:rsid w:val="0099086F"/>
    <w:rsid w:val="00990D97"/>
    <w:rsid w:val="00991162"/>
    <w:rsid w:val="009914D9"/>
    <w:rsid w:val="00991574"/>
    <w:rsid w:val="009915F5"/>
    <w:rsid w:val="0099169F"/>
    <w:rsid w:val="009917DA"/>
    <w:rsid w:val="009918A1"/>
    <w:rsid w:val="009919D2"/>
    <w:rsid w:val="00991AE7"/>
    <w:rsid w:val="00991D0F"/>
    <w:rsid w:val="00992377"/>
    <w:rsid w:val="0099245C"/>
    <w:rsid w:val="00992A3A"/>
    <w:rsid w:val="00992D34"/>
    <w:rsid w:val="00992E2B"/>
    <w:rsid w:val="00992FB6"/>
    <w:rsid w:val="00992FD3"/>
    <w:rsid w:val="00993268"/>
    <w:rsid w:val="009937A7"/>
    <w:rsid w:val="00993873"/>
    <w:rsid w:val="00993A19"/>
    <w:rsid w:val="00993B7C"/>
    <w:rsid w:val="00993C19"/>
    <w:rsid w:val="00993CD8"/>
    <w:rsid w:val="00993CF2"/>
    <w:rsid w:val="00993D5E"/>
    <w:rsid w:val="00994016"/>
    <w:rsid w:val="00994291"/>
    <w:rsid w:val="0099441A"/>
    <w:rsid w:val="00994494"/>
    <w:rsid w:val="00994551"/>
    <w:rsid w:val="00994561"/>
    <w:rsid w:val="009945A9"/>
    <w:rsid w:val="009945E0"/>
    <w:rsid w:val="00994BFF"/>
    <w:rsid w:val="00994D3F"/>
    <w:rsid w:val="0099542C"/>
    <w:rsid w:val="00995597"/>
    <w:rsid w:val="00995672"/>
    <w:rsid w:val="00995788"/>
    <w:rsid w:val="00995F77"/>
    <w:rsid w:val="00996063"/>
    <w:rsid w:val="00996A07"/>
    <w:rsid w:val="00996AF1"/>
    <w:rsid w:val="00996CDD"/>
    <w:rsid w:val="0099716D"/>
    <w:rsid w:val="009971C8"/>
    <w:rsid w:val="009972DE"/>
    <w:rsid w:val="00997469"/>
    <w:rsid w:val="00997838"/>
    <w:rsid w:val="00997875"/>
    <w:rsid w:val="0099787C"/>
    <w:rsid w:val="00997A75"/>
    <w:rsid w:val="00997DD3"/>
    <w:rsid w:val="00997F1F"/>
    <w:rsid w:val="009A0230"/>
    <w:rsid w:val="009A0487"/>
    <w:rsid w:val="009A0491"/>
    <w:rsid w:val="009A04CF"/>
    <w:rsid w:val="009A08D4"/>
    <w:rsid w:val="009A09D9"/>
    <w:rsid w:val="009A11A2"/>
    <w:rsid w:val="009A13A9"/>
    <w:rsid w:val="009A1B0A"/>
    <w:rsid w:val="009A1C5F"/>
    <w:rsid w:val="009A21DE"/>
    <w:rsid w:val="009A23CC"/>
    <w:rsid w:val="009A284C"/>
    <w:rsid w:val="009A28C4"/>
    <w:rsid w:val="009A29A7"/>
    <w:rsid w:val="009A29F8"/>
    <w:rsid w:val="009A33B0"/>
    <w:rsid w:val="009A3659"/>
    <w:rsid w:val="009A372F"/>
    <w:rsid w:val="009A3961"/>
    <w:rsid w:val="009A3EBF"/>
    <w:rsid w:val="009A3EE9"/>
    <w:rsid w:val="009A401B"/>
    <w:rsid w:val="009A4120"/>
    <w:rsid w:val="009A4284"/>
    <w:rsid w:val="009A4608"/>
    <w:rsid w:val="009A4611"/>
    <w:rsid w:val="009A4842"/>
    <w:rsid w:val="009A4BED"/>
    <w:rsid w:val="009A4C58"/>
    <w:rsid w:val="009A4E6C"/>
    <w:rsid w:val="009A5045"/>
    <w:rsid w:val="009A5BA7"/>
    <w:rsid w:val="009A5E19"/>
    <w:rsid w:val="009A5EA1"/>
    <w:rsid w:val="009A6085"/>
    <w:rsid w:val="009A6BD8"/>
    <w:rsid w:val="009A6C05"/>
    <w:rsid w:val="009A6C87"/>
    <w:rsid w:val="009A6F69"/>
    <w:rsid w:val="009A7196"/>
    <w:rsid w:val="009A721C"/>
    <w:rsid w:val="009A795E"/>
    <w:rsid w:val="009A7ACD"/>
    <w:rsid w:val="009A7C43"/>
    <w:rsid w:val="009B012A"/>
    <w:rsid w:val="009B026C"/>
    <w:rsid w:val="009B02B7"/>
    <w:rsid w:val="009B03F6"/>
    <w:rsid w:val="009B06D7"/>
    <w:rsid w:val="009B08EA"/>
    <w:rsid w:val="009B0B6A"/>
    <w:rsid w:val="009B0C6D"/>
    <w:rsid w:val="009B0CC7"/>
    <w:rsid w:val="009B0EC9"/>
    <w:rsid w:val="009B115C"/>
    <w:rsid w:val="009B1162"/>
    <w:rsid w:val="009B129D"/>
    <w:rsid w:val="009B13AB"/>
    <w:rsid w:val="009B1468"/>
    <w:rsid w:val="009B17FA"/>
    <w:rsid w:val="009B1CB4"/>
    <w:rsid w:val="009B1EC2"/>
    <w:rsid w:val="009B21FA"/>
    <w:rsid w:val="009B2239"/>
    <w:rsid w:val="009B292D"/>
    <w:rsid w:val="009B296C"/>
    <w:rsid w:val="009B2DAD"/>
    <w:rsid w:val="009B2DB3"/>
    <w:rsid w:val="009B306B"/>
    <w:rsid w:val="009B345A"/>
    <w:rsid w:val="009B3464"/>
    <w:rsid w:val="009B34B5"/>
    <w:rsid w:val="009B367C"/>
    <w:rsid w:val="009B3E55"/>
    <w:rsid w:val="009B415E"/>
    <w:rsid w:val="009B424F"/>
    <w:rsid w:val="009B42B1"/>
    <w:rsid w:val="009B42BE"/>
    <w:rsid w:val="009B4304"/>
    <w:rsid w:val="009B47BC"/>
    <w:rsid w:val="009B4C6B"/>
    <w:rsid w:val="009B4CF4"/>
    <w:rsid w:val="009B4FD4"/>
    <w:rsid w:val="009B508E"/>
    <w:rsid w:val="009B50C7"/>
    <w:rsid w:val="009B5119"/>
    <w:rsid w:val="009B52B9"/>
    <w:rsid w:val="009B5313"/>
    <w:rsid w:val="009B54BA"/>
    <w:rsid w:val="009B5CAD"/>
    <w:rsid w:val="009B5E60"/>
    <w:rsid w:val="009B60F6"/>
    <w:rsid w:val="009B6127"/>
    <w:rsid w:val="009B62F5"/>
    <w:rsid w:val="009B6699"/>
    <w:rsid w:val="009B6774"/>
    <w:rsid w:val="009B6B31"/>
    <w:rsid w:val="009B6D18"/>
    <w:rsid w:val="009B6E22"/>
    <w:rsid w:val="009B6E3C"/>
    <w:rsid w:val="009B6EAD"/>
    <w:rsid w:val="009B70A0"/>
    <w:rsid w:val="009B70CA"/>
    <w:rsid w:val="009B70EB"/>
    <w:rsid w:val="009B7618"/>
    <w:rsid w:val="009B7B4B"/>
    <w:rsid w:val="009B7CE4"/>
    <w:rsid w:val="009B7EB8"/>
    <w:rsid w:val="009B7F44"/>
    <w:rsid w:val="009B7F50"/>
    <w:rsid w:val="009C0033"/>
    <w:rsid w:val="009C0056"/>
    <w:rsid w:val="009C03DC"/>
    <w:rsid w:val="009C0431"/>
    <w:rsid w:val="009C0461"/>
    <w:rsid w:val="009C0516"/>
    <w:rsid w:val="009C06FB"/>
    <w:rsid w:val="009C0724"/>
    <w:rsid w:val="009C0894"/>
    <w:rsid w:val="009C0DEC"/>
    <w:rsid w:val="009C0E6E"/>
    <w:rsid w:val="009C0F4E"/>
    <w:rsid w:val="009C0FAB"/>
    <w:rsid w:val="009C104C"/>
    <w:rsid w:val="009C11B0"/>
    <w:rsid w:val="009C13EF"/>
    <w:rsid w:val="009C142B"/>
    <w:rsid w:val="009C1432"/>
    <w:rsid w:val="009C1A5A"/>
    <w:rsid w:val="009C2067"/>
    <w:rsid w:val="009C27FA"/>
    <w:rsid w:val="009C2CA5"/>
    <w:rsid w:val="009C2CD7"/>
    <w:rsid w:val="009C2ED6"/>
    <w:rsid w:val="009C2FB1"/>
    <w:rsid w:val="009C3017"/>
    <w:rsid w:val="009C3106"/>
    <w:rsid w:val="009C3429"/>
    <w:rsid w:val="009C38FA"/>
    <w:rsid w:val="009C3D7A"/>
    <w:rsid w:val="009C3F59"/>
    <w:rsid w:val="009C411B"/>
    <w:rsid w:val="009C411E"/>
    <w:rsid w:val="009C4139"/>
    <w:rsid w:val="009C4144"/>
    <w:rsid w:val="009C4384"/>
    <w:rsid w:val="009C4570"/>
    <w:rsid w:val="009C45D1"/>
    <w:rsid w:val="009C45E4"/>
    <w:rsid w:val="009C469A"/>
    <w:rsid w:val="009C4807"/>
    <w:rsid w:val="009C48A5"/>
    <w:rsid w:val="009C4E01"/>
    <w:rsid w:val="009C4F4C"/>
    <w:rsid w:val="009C5463"/>
    <w:rsid w:val="009C56E7"/>
    <w:rsid w:val="009C5804"/>
    <w:rsid w:val="009C5E0E"/>
    <w:rsid w:val="009C5E47"/>
    <w:rsid w:val="009C5F47"/>
    <w:rsid w:val="009C624B"/>
    <w:rsid w:val="009C626F"/>
    <w:rsid w:val="009C634C"/>
    <w:rsid w:val="009C6530"/>
    <w:rsid w:val="009C674B"/>
    <w:rsid w:val="009C69BB"/>
    <w:rsid w:val="009C69D8"/>
    <w:rsid w:val="009C6D0F"/>
    <w:rsid w:val="009C6E78"/>
    <w:rsid w:val="009C7037"/>
    <w:rsid w:val="009C7324"/>
    <w:rsid w:val="009C7379"/>
    <w:rsid w:val="009C7B51"/>
    <w:rsid w:val="009C7B6E"/>
    <w:rsid w:val="009C7CD2"/>
    <w:rsid w:val="009D0153"/>
    <w:rsid w:val="009D0394"/>
    <w:rsid w:val="009D047D"/>
    <w:rsid w:val="009D0563"/>
    <w:rsid w:val="009D0604"/>
    <w:rsid w:val="009D0711"/>
    <w:rsid w:val="009D07AD"/>
    <w:rsid w:val="009D0ABA"/>
    <w:rsid w:val="009D0BC8"/>
    <w:rsid w:val="009D0E61"/>
    <w:rsid w:val="009D0F62"/>
    <w:rsid w:val="009D1391"/>
    <w:rsid w:val="009D160C"/>
    <w:rsid w:val="009D16CB"/>
    <w:rsid w:val="009D1B23"/>
    <w:rsid w:val="009D1C03"/>
    <w:rsid w:val="009D1C3F"/>
    <w:rsid w:val="009D1C61"/>
    <w:rsid w:val="009D1CBA"/>
    <w:rsid w:val="009D1DED"/>
    <w:rsid w:val="009D20EA"/>
    <w:rsid w:val="009D22F3"/>
    <w:rsid w:val="009D24BE"/>
    <w:rsid w:val="009D26AF"/>
    <w:rsid w:val="009D2905"/>
    <w:rsid w:val="009D2A7B"/>
    <w:rsid w:val="009D2C2E"/>
    <w:rsid w:val="009D3550"/>
    <w:rsid w:val="009D3E93"/>
    <w:rsid w:val="009D4167"/>
    <w:rsid w:val="009D41AB"/>
    <w:rsid w:val="009D4475"/>
    <w:rsid w:val="009D4A41"/>
    <w:rsid w:val="009D4CAB"/>
    <w:rsid w:val="009D4D3B"/>
    <w:rsid w:val="009D4EA4"/>
    <w:rsid w:val="009D5035"/>
    <w:rsid w:val="009D51FC"/>
    <w:rsid w:val="009D52AA"/>
    <w:rsid w:val="009D59CC"/>
    <w:rsid w:val="009D5AE4"/>
    <w:rsid w:val="009D5BD6"/>
    <w:rsid w:val="009D5C42"/>
    <w:rsid w:val="009D5CDA"/>
    <w:rsid w:val="009D603A"/>
    <w:rsid w:val="009D60A1"/>
    <w:rsid w:val="009D60CC"/>
    <w:rsid w:val="009D61BE"/>
    <w:rsid w:val="009D6278"/>
    <w:rsid w:val="009D63F3"/>
    <w:rsid w:val="009D655A"/>
    <w:rsid w:val="009D66AB"/>
    <w:rsid w:val="009D6D3F"/>
    <w:rsid w:val="009D6EAE"/>
    <w:rsid w:val="009D72F8"/>
    <w:rsid w:val="009D732E"/>
    <w:rsid w:val="009D745D"/>
    <w:rsid w:val="009D770F"/>
    <w:rsid w:val="009D7915"/>
    <w:rsid w:val="009D7C51"/>
    <w:rsid w:val="009D7E48"/>
    <w:rsid w:val="009E096D"/>
    <w:rsid w:val="009E100A"/>
    <w:rsid w:val="009E10EC"/>
    <w:rsid w:val="009E1149"/>
    <w:rsid w:val="009E1210"/>
    <w:rsid w:val="009E1339"/>
    <w:rsid w:val="009E15DD"/>
    <w:rsid w:val="009E17AF"/>
    <w:rsid w:val="009E1832"/>
    <w:rsid w:val="009E1895"/>
    <w:rsid w:val="009E18C5"/>
    <w:rsid w:val="009E191C"/>
    <w:rsid w:val="009E19A9"/>
    <w:rsid w:val="009E19FA"/>
    <w:rsid w:val="009E1B31"/>
    <w:rsid w:val="009E1DEA"/>
    <w:rsid w:val="009E1DFD"/>
    <w:rsid w:val="009E1EB2"/>
    <w:rsid w:val="009E26B8"/>
    <w:rsid w:val="009E26EF"/>
    <w:rsid w:val="009E2B37"/>
    <w:rsid w:val="009E2CC4"/>
    <w:rsid w:val="009E2F8D"/>
    <w:rsid w:val="009E3413"/>
    <w:rsid w:val="009E396F"/>
    <w:rsid w:val="009E3C31"/>
    <w:rsid w:val="009E3CD0"/>
    <w:rsid w:val="009E3D2D"/>
    <w:rsid w:val="009E4026"/>
    <w:rsid w:val="009E4430"/>
    <w:rsid w:val="009E44F6"/>
    <w:rsid w:val="009E4A40"/>
    <w:rsid w:val="009E4AA2"/>
    <w:rsid w:val="009E4AD2"/>
    <w:rsid w:val="009E4C73"/>
    <w:rsid w:val="009E5276"/>
    <w:rsid w:val="009E5368"/>
    <w:rsid w:val="009E5379"/>
    <w:rsid w:val="009E583C"/>
    <w:rsid w:val="009E5AD2"/>
    <w:rsid w:val="009E5B2C"/>
    <w:rsid w:val="009E5DB3"/>
    <w:rsid w:val="009E611E"/>
    <w:rsid w:val="009E65E0"/>
    <w:rsid w:val="009E6697"/>
    <w:rsid w:val="009E66B9"/>
    <w:rsid w:val="009E6BBB"/>
    <w:rsid w:val="009E6BF8"/>
    <w:rsid w:val="009E6E10"/>
    <w:rsid w:val="009E72E5"/>
    <w:rsid w:val="009E75F8"/>
    <w:rsid w:val="009E76C9"/>
    <w:rsid w:val="009E78EB"/>
    <w:rsid w:val="009E79A9"/>
    <w:rsid w:val="009E7AF7"/>
    <w:rsid w:val="009E7D3A"/>
    <w:rsid w:val="009E7D4D"/>
    <w:rsid w:val="009E7F6E"/>
    <w:rsid w:val="009F00F3"/>
    <w:rsid w:val="009F018D"/>
    <w:rsid w:val="009F0432"/>
    <w:rsid w:val="009F0930"/>
    <w:rsid w:val="009F0A25"/>
    <w:rsid w:val="009F0CA3"/>
    <w:rsid w:val="009F0CBF"/>
    <w:rsid w:val="009F0CCD"/>
    <w:rsid w:val="009F12F4"/>
    <w:rsid w:val="009F144C"/>
    <w:rsid w:val="009F15D5"/>
    <w:rsid w:val="009F17DC"/>
    <w:rsid w:val="009F1842"/>
    <w:rsid w:val="009F1F55"/>
    <w:rsid w:val="009F2553"/>
    <w:rsid w:val="009F268C"/>
    <w:rsid w:val="009F26E5"/>
    <w:rsid w:val="009F27CB"/>
    <w:rsid w:val="009F293A"/>
    <w:rsid w:val="009F2DDB"/>
    <w:rsid w:val="009F2FB0"/>
    <w:rsid w:val="009F3228"/>
    <w:rsid w:val="009F3265"/>
    <w:rsid w:val="009F3401"/>
    <w:rsid w:val="009F34A6"/>
    <w:rsid w:val="009F352B"/>
    <w:rsid w:val="009F37BB"/>
    <w:rsid w:val="009F3940"/>
    <w:rsid w:val="009F3B57"/>
    <w:rsid w:val="009F3D4B"/>
    <w:rsid w:val="009F40E3"/>
    <w:rsid w:val="009F410B"/>
    <w:rsid w:val="009F4515"/>
    <w:rsid w:val="009F4748"/>
    <w:rsid w:val="009F47CC"/>
    <w:rsid w:val="009F47F3"/>
    <w:rsid w:val="009F4BAB"/>
    <w:rsid w:val="009F5092"/>
    <w:rsid w:val="009F5650"/>
    <w:rsid w:val="009F573C"/>
    <w:rsid w:val="009F5831"/>
    <w:rsid w:val="009F5DBB"/>
    <w:rsid w:val="009F60AE"/>
    <w:rsid w:val="009F6643"/>
    <w:rsid w:val="009F6F6E"/>
    <w:rsid w:val="009F6FE4"/>
    <w:rsid w:val="009F7608"/>
    <w:rsid w:val="009F78CB"/>
    <w:rsid w:val="009F7B89"/>
    <w:rsid w:val="009F7FD3"/>
    <w:rsid w:val="00A001D8"/>
    <w:rsid w:val="00A006D7"/>
    <w:rsid w:val="00A00996"/>
    <w:rsid w:val="00A0099B"/>
    <w:rsid w:val="00A00AEF"/>
    <w:rsid w:val="00A00D61"/>
    <w:rsid w:val="00A013D9"/>
    <w:rsid w:val="00A01567"/>
    <w:rsid w:val="00A018EB"/>
    <w:rsid w:val="00A01946"/>
    <w:rsid w:val="00A019F0"/>
    <w:rsid w:val="00A01C20"/>
    <w:rsid w:val="00A01F22"/>
    <w:rsid w:val="00A020A4"/>
    <w:rsid w:val="00A02416"/>
    <w:rsid w:val="00A02421"/>
    <w:rsid w:val="00A0247E"/>
    <w:rsid w:val="00A024C7"/>
    <w:rsid w:val="00A03279"/>
    <w:rsid w:val="00A03991"/>
    <w:rsid w:val="00A03B9E"/>
    <w:rsid w:val="00A03DB3"/>
    <w:rsid w:val="00A03E27"/>
    <w:rsid w:val="00A042C9"/>
    <w:rsid w:val="00A04416"/>
    <w:rsid w:val="00A04527"/>
    <w:rsid w:val="00A049CF"/>
    <w:rsid w:val="00A04F7E"/>
    <w:rsid w:val="00A04F9C"/>
    <w:rsid w:val="00A05213"/>
    <w:rsid w:val="00A05512"/>
    <w:rsid w:val="00A055B6"/>
    <w:rsid w:val="00A05681"/>
    <w:rsid w:val="00A05946"/>
    <w:rsid w:val="00A0594B"/>
    <w:rsid w:val="00A05A92"/>
    <w:rsid w:val="00A05BBC"/>
    <w:rsid w:val="00A05D92"/>
    <w:rsid w:val="00A05E57"/>
    <w:rsid w:val="00A064F6"/>
    <w:rsid w:val="00A06746"/>
    <w:rsid w:val="00A0693F"/>
    <w:rsid w:val="00A06974"/>
    <w:rsid w:val="00A06ACF"/>
    <w:rsid w:val="00A06B5D"/>
    <w:rsid w:val="00A06D7D"/>
    <w:rsid w:val="00A06DE9"/>
    <w:rsid w:val="00A06DFF"/>
    <w:rsid w:val="00A07309"/>
    <w:rsid w:val="00A07449"/>
    <w:rsid w:val="00A076D6"/>
    <w:rsid w:val="00A07CF4"/>
    <w:rsid w:val="00A07F2A"/>
    <w:rsid w:val="00A10106"/>
    <w:rsid w:val="00A104B0"/>
    <w:rsid w:val="00A1066F"/>
    <w:rsid w:val="00A10C1F"/>
    <w:rsid w:val="00A10F84"/>
    <w:rsid w:val="00A11031"/>
    <w:rsid w:val="00A112B4"/>
    <w:rsid w:val="00A11352"/>
    <w:rsid w:val="00A11487"/>
    <w:rsid w:val="00A11662"/>
    <w:rsid w:val="00A120E6"/>
    <w:rsid w:val="00A12177"/>
    <w:rsid w:val="00A12289"/>
    <w:rsid w:val="00A124A3"/>
    <w:rsid w:val="00A12636"/>
    <w:rsid w:val="00A12687"/>
    <w:rsid w:val="00A12B15"/>
    <w:rsid w:val="00A12B97"/>
    <w:rsid w:val="00A12DDB"/>
    <w:rsid w:val="00A12FFC"/>
    <w:rsid w:val="00A13092"/>
    <w:rsid w:val="00A13272"/>
    <w:rsid w:val="00A133D1"/>
    <w:rsid w:val="00A133D6"/>
    <w:rsid w:val="00A135E7"/>
    <w:rsid w:val="00A1425C"/>
    <w:rsid w:val="00A147EB"/>
    <w:rsid w:val="00A14A67"/>
    <w:rsid w:val="00A14B2E"/>
    <w:rsid w:val="00A14DDA"/>
    <w:rsid w:val="00A14EF6"/>
    <w:rsid w:val="00A1502C"/>
    <w:rsid w:val="00A1512E"/>
    <w:rsid w:val="00A1584E"/>
    <w:rsid w:val="00A15A42"/>
    <w:rsid w:val="00A15A67"/>
    <w:rsid w:val="00A15DAF"/>
    <w:rsid w:val="00A16189"/>
    <w:rsid w:val="00A162F6"/>
    <w:rsid w:val="00A165D6"/>
    <w:rsid w:val="00A165E4"/>
    <w:rsid w:val="00A167F2"/>
    <w:rsid w:val="00A16862"/>
    <w:rsid w:val="00A16D7D"/>
    <w:rsid w:val="00A16DE9"/>
    <w:rsid w:val="00A16F42"/>
    <w:rsid w:val="00A171CB"/>
    <w:rsid w:val="00A172A6"/>
    <w:rsid w:val="00A17441"/>
    <w:rsid w:val="00A17575"/>
    <w:rsid w:val="00A1761E"/>
    <w:rsid w:val="00A1791C"/>
    <w:rsid w:val="00A17B3E"/>
    <w:rsid w:val="00A17C33"/>
    <w:rsid w:val="00A17D19"/>
    <w:rsid w:val="00A17EB6"/>
    <w:rsid w:val="00A2055E"/>
    <w:rsid w:val="00A209D6"/>
    <w:rsid w:val="00A20A64"/>
    <w:rsid w:val="00A20CA5"/>
    <w:rsid w:val="00A20DFE"/>
    <w:rsid w:val="00A20FA0"/>
    <w:rsid w:val="00A21154"/>
    <w:rsid w:val="00A211D1"/>
    <w:rsid w:val="00A21670"/>
    <w:rsid w:val="00A21975"/>
    <w:rsid w:val="00A21F69"/>
    <w:rsid w:val="00A22004"/>
    <w:rsid w:val="00A2205F"/>
    <w:rsid w:val="00A223CC"/>
    <w:rsid w:val="00A226DF"/>
    <w:rsid w:val="00A227E1"/>
    <w:rsid w:val="00A22B3C"/>
    <w:rsid w:val="00A22B6C"/>
    <w:rsid w:val="00A22BF8"/>
    <w:rsid w:val="00A22F50"/>
    <w:rsid w:val="00A22F63"/>
    <w:rsid w:val="00A22FD9"/>
    <w:rsid w:val="00A23464"/>
    <w:rsid w:val="00A236E4"/>
    <w:rsid w:val="00A23C2E"/>
    <w:rsid w:val="00A23C7F"/>
    <w:rsid w:val="00A2427B"/>
    <w:rsid w:val="00A2435A"/>
    <w:rsid w:val="00A244E4"/>
    <w:rsid w:val="00A245E6"/>
    <w:rsid w:val="00A24843"/>
    <w:rsid w:val="00A24CBA"/>
    <w:rsid w:val="00A254CA"/>
    <w:rsid w:val="00A255CD"/>
    <w:rsid w:val="00A258FB"/>
    <w:rsid w:val="00A25917"/>
    <w:rsid w:val="00A25D0D"/>
    <w:rsid w:val="00A26030"/>
    <w:rsid w:val="00A26037"/>
    <w:rsid w:val="00A26256"/>
    <w:rsid w:val="00A263BD"/>
    <w:rsid w:val="00A264DE"/>
    <w:rsid w:val="00A26620"/>
    <w:rsid w:val="00A2665F"/>
    <w:rsid w:val="00A266E8"/>
    <w:rsid w:val="00A26D99"/>
    <w:rsid w:val="00A26E3F"/>
    <w:rsid w:val="00A26F96"/>
    <w:rsid w:val="00A27007"/>
    <w:rsid w:val="00A27009"/>
    <w:rsid w:val="00A27247"/>
    <w:rsid w:val="00A27435"/>
    <w:rsid w:val="00A277AD"/>
    <w:rsid w:val="00A27EF6"/>
    <w:rsid w:val="00A307AA"/>
    <w:rsid w:val="00A309E9"/>
    <w:rsid w:val="00A30BE3"/>
    <w:rsid w:val="00A30CF5"/>
    <w:rsid w:val="00A30D06"/>
    <w:rsid w:val="00A30E5F"/>
    <w:rsid w:val="00A30EA1"/>
    <w:rsid w:val="00A30F3A"/>
    <w:rsid w:val="00A30F90"/>
    <w:rsid w:val="00A310AB"/>
    <w:rsid w:val="00A31492"/>
    <w:rsid w:val="00A31503"/>
    <w:rsid w:val="00A31528"/>
    <w:rsid w:val="00A31857"/>
    <w:rsid w:val="00A3192F"/>
    <w:rsid w:val="00A31C9A"/>
    <w:rsid w:val="00A3245A"/>
    <w:rsid w:val="00A3245C"/>
    <w:rsid w:val="00A32510"/>
    <w:rsid w:val="00A32A01"/>
    <w:rsid w:val="00A32CAE"/>
    <w:rsid w:val="00A32D95"/>
    <w:rsid w:val="00A32E1E"/>
    <w:rsid w:val="00A3316F"/>
    <w:rsid w:val="00A33560"/>
    <w:rsid w:val="00A338A6"/>
    <w:rsid w:val="00A33A85"/>
    <w:rsid w:val="00A33B42"/>
    <w:rsid w:val="00A33B5E"/>
    <w:rsid w:val="00A33BB0"/>
    <w:rsid w:val="00A33E07"/>
    <w:rsid w:val="00A34053"/>
    <w:rsid w:val="00A34080"/>
    <w:rsid w:val="00A34224"/>
    <w:rsid w:val="00A343A9"/>
    <w:rsid w:val="00A349EB"/>
    <w:rsid w:val="00A34BF3"/>
    <w:rsid w:val="00A35030"/>
    <w:rsid w:val="00A35262"/>
    <w:rsid w:val="00A35305"/>
    <w:rsid w:val="00A3575F"/>
    <w:rsid w:val="00A35810"/>
    <w:rsid w:val="00A359D0"/>
    <w:rsid w:val="00A35A68"/>
    <w:rsid w:val="00A35E8B"/>
    <w:rsid w:val="00A3610D"/>
    <w:rsid w:val="00A3644A"/>
    <w:rsid w:val="00A36744"/>
    <w:rsid w:val="00A36B0D"/>
    <w:rsid w:val="00A36C8D"/>
    <w:rsid w:val="00A36CD8"/>
    <w:rsid w:val="00A36D5A"/>
    <w:rsid w:val="00A37032"/>
    <w:rsid w:val="00A370A3"/>
    <w:rsid w:val="00A3744B"/>
    <w:rsid w:val="00A374A8"/>
    <w:rsid w:val="00A378C6"/>
    <w:rsid w:val="00A378E2"/>
    <w:rsid w:val="00A378E5"/>
    <w:rsid w:val="00A37B7F"/>
    <w:rsid w:val="00A400E3"/>
    <w:rsid w:val="00A40276"/>
    <w:rsid w:val="00A408BE"/>
    <w:rsid w:val="00A40B4B"/>
    <w:rsid w:val="00A40E55"/>
    <w:rsid w:val="00A414C8"/>
    <w:rsid w:val="00A41585"/>
    <w:rsid w:val="00A4184A"/>
    <w:rsid w:val="00A41943"/>
    <w:rsid w:val="00A419B8"/>
    <w:rsid w:val="00A41D04"/>
    <w:rsid w:val="00A41F14"/>
    <w:rsid w:val="00A41F32"/>
    <w:rsid w:val="00A421A4"/>
    <w:rsid w:val="00A4235F"/>
    <w:rsid w:val="00A42472"/>
    <w:rsid w:val="00A42791"/>
    <w:rsid w:val="00A428DC"/>
    <w:rsid w:val="00A42A5F"/>
    <w:rsid w:val="00A42B3F"/>
    <w:rsid w:val="00A42C67"/>
    <w:rsid w:val="00A42C93"/>
    <w:rsid w:val="00A42CD2"/>
    <w:rsid w:val="00A42DA0"/>
    <w:rsid w:val="00A42EF6"/>
    <w:rsid w:val="00A42FA6"/>
    <w:rsid w:val="00A43091"/>
    <w:rsid w:val="00A43206"/>
    <w:rsid w:val="00A43643"/>
    <w:rsid w:val="00A43785"/>
    <w:rsid w:val="00A43A69"/>
    <w:rsid w:val="00A43BFF"/>
    <w:rsid w:val="00A43F39"/>
    <w:rsid w:val="00A43FAB"/>
    <w:rsid w:val="00A441E6"/>
    <w:rsid w:val="00A44225"/>
    <w:rsid w:val="00A442AF"/>
    <w:rsid w:val="00A44359"/>
    <w:rsid w:val="00A443E3"/>
    <w:rsid w:val="00A44497"/>
    <w:rsid w:val="00A44564"/>
    <w:rsid w:val="00A4456A"/>
    <w:rsid w:val="00A448E2"/>
    <w:rsid w:val="00A4498E"/>
    <w:rsid w:val="00A449F0"/>
    <w:rsid w:val="00A44D8F"/>
    <w:rsid w:val="00A4516E"/>
    <w:rsid w:val="00A4538E"/>
    <w:rsid w:val="00A45432"/>
    <w:rsid w:val="00A45D67"/>
    <w:rsid w:val="00A45E16"/>
    <w:rsid w:val="00A45EBD"/>
    <w:rsid w:val="00A46307"/>
    <w:rsid w:val="00A463A9"/>
    <w:rsid w:val="00A4660F"/>
    <w:rsid w:val="00A466D9"/>
    <w:rsid w:val="00A4675F"/>
    <w:rsid w:val="00A46B3E"/>
    <w:rsid w:val="00A46B4A"/>
    <w:rsid w:val="00A46C5B"/>
    <w:rsid w:val="00A46D9C"/>
    <w:rsid w:val="00A46EC6"/>
    <w:rsid w:val="00A471F3"/>
    <w:rsid w:val="00A474AC"/>
    <w:rsid w:val="00A47E26"/>
    <w:rsid w:val="00A50359"/>
    <w:rsid w:val="00A503CE"/>
    <w:rsid w:val="00A504CF"/>
    <w:rsid w:val="00A507EA"/>
    <w:rsid w:val="00A50B2B"/>
    <w:rsid w:val="00A50C3E"/>
    <w:rsid w:val="00A51872"/>
    <w:rsid w:val="00A52676"/>
    <w:rsid w:val="00A526E7"/>
    <w:rsid w:val="00A52B92"/>
    <w:rsid w:val="00A52CD0"/>
    <w:rsid w:val="00A52EF6"/>
    <w:rsid w:val="00A53016"/>
    <w:rsid w:val="00A53493"/>
    <w:rsid w:val="00A53A9D"/>
    <w:rsid w:val="00A53E0F"/>
    <w:rsid w:val="00A53F93"/>
    <w:rsid w:val="00A5429A"/>
    <w:rsid w:val="00A54660"/>
    <w:rsid w:val="00A54811"/>
    <w:rsid w:val="00A54876"/>
    <w:rsid w:val="00A54C41"/>
    <w:rsid w:val="00A54D0D"/>
    <w:rsid w:val="00A54DFB"/>
    <w:rsid w:val="00A54F7B"/>
    <w:rsid w:val="00A54F97"/>
    <w:rsid w:val="00A55154"/>
    <w:rsid w:val="00A5616F"/>
    <w:rsid w:val="00A56431"/>
    <w:rsid w:val="00A56A6B"/>
    <w:rsid w:val="00A56EA7"/>
    <w:rsid w:val="00A56F11"/>
    <w:rsid w:val="00A571F4"/>
    <w:rsid w:val="00A57E1F"/>
    <w:rsid w:val="00A57F22"/>
    <w:rsid w:val="00A57FB8"/>
    <w:rsid w:val="00A600A9"/>
    <w:rsid w:val="00A6026D"/>
    <w:rsid w:val="00A60377"/>
    <w:rsid w:val="00A60956"/>
    <w:rsid w:val="00A609A6"/>
    <w:rsid w:val="00A60C7A"/>
    <w:rsid w:val="00A60F3B"/>
    <w:rsid w:val="00A60FF3"/>
    <w:rsid w:val="00A61314"/>
    <w:rsid w:val="00A61351"/>
    <w:rsid w:val="00A617FB"/>
    <w:rsid w:val="00A618DE"/>
    <w:rsid w:val="00A61948"/>
    <w:rsid w:val="00A61C43"/>
    <w:rsid w:val="00A62176"/>
    <w:rsid w:val="00A6235E"/>
    <w:rsid w:val="00A624FF"/>
    <w:rsid w:val="00A626FF"/>
    <w:rsid w:val="00A627E4"/>
    <w:rsid w:val="00A62B70"/>
    <w:rsid w:val="00A62F32"/>
    <w:rsid w:val="00A63028"/>
    <w:rsid w:val="00A631AE"/>
    <w:rsid w:val="00A63328"/>
    <w:rsid w:val="00A636B9"/>
    <w:rsid w:val="00A63B90"/>
    <w:rsid w:val="00A63CE0"/>
    <w:rsid w:val="00A64262"/>
    <w:rsid w:val="00A646C9"/>
    <w:rsid w:val="00A6478B"/>
    <w:rsid w:val="00A6482E"/>
    <w:rsid w:val="00A64896"/>
    <w:rsid w:val="00A64AB5"/>
    <w:rsid w:val="00A64CC8"/>
    <w:rsid w:val="00A64F16"/>
    <w:rsid w:val="00A64FD5"/>
    <w:rsid w:val="00A652AA"/>
    <w:rsid w:val="00A6534F"/>
    <w:rsid w:val="00A6592B"/>
    <w:rsid w:val="00A65954"/>
    <w:rsid w:val="00A65DB4"/>
    <w:rsid w:val="00A65F7A"/>
    <w:rsid w:val="00A661B2"/>
    <w:rsid w:val="00A6658E"/>
    <w:rsid w:val="00A66681"/>
    <w:rsid w:val="00A666E8"/>
    <w:rsid w:val="00A6672A"/>
    <w:rsid w:val="00A667C4"/>
    <w:rsid w:val="00A66AC1"/>
    <w:rsid w:val="00A66AEE"/>
    <w:rsid w:val="00A674E1"/>
    <w:rsid w:val="00A67C6E"/>
    <w:rsid w:val="00A67D05"/>
    <w:rsid w:val="00A67EB7"/>
    <w:rsid w:val="00A703E8"/>
    <w:rsid w:val="00A7048E"/>
    <w:rsid w:val="00A70535"/>
    <w:rsid w:val="00A70BF5"/>
    <w:rsid w:val="00A70C2E"/>
    <w:rsid w:val="00A70C65"/>
    <w:rsid w:val="00A70DB9"/>
    <w:rsid w:val="00A70FDC"/>
    <w:rsid w:val="00A71228"/>
    <w:rsid w:val="00A717E9"/>
    <w:rsid w:val="00A71BCE"/>
    <w:rsid w:val="00A724C6"/>
    <w:rsid w:val="00A72A06"/>
    <w:rsid w:val="00A72A5C"/>
    <w:rsid w:val="00A72BDE"/>
    <w:rsid w:val="00A72D26"/>
    <w:rsid w:val="00A731A4"/>
    <w:rsid w:val="00A732DB"/>
    <w:rsid w:val="00A733A8"/>
    <w:rsid w:val="00A735AF"/>
    <w:rsid w:val="00A73650"/>
    <w:rsid w:val="00A7370F"/>
    <w:rsid w:val="00A73B16"/>
    <w:rsid w:val="00A73B90"/>
    <w:rsid w:val="00A7415D"/>
    <w:rsid w:val="00A745D8"/>
    <w:rsid w:val="00A74AB8"/>
    <w:rsid w:val="00A750A2"/>
    <w:rsid w:val="00A757B8"/>
    <w:rsid w:val="00A758F0"/>
    <w:rsid w:val="00A75969"/>
    <w:rsid w:val="00A7599F"/>
    <w:rsid w:val="00A7602C"/>
    <w:rsid w:val="00A760A5"/>
    <w:rsid w:val="00A762EB"/>
    <w:rsid w:val="00A76AF5"/>
    <w:rsid w:val="00A77787"/>
    <w:rsid w:val="00A77915"/>
    <w:rsid w:val="00A77AE9"/>
    <w:rsid w:val="00A77BBC"/>
    <w:rsid w:val="00A77C71"/>
    <w:rsid w:val="00A77ED1"/>
    <w:rsid w:val="00A77FED"/>
    <w:rsid w:val="00A77FEF"/>
    <w:rsid w:val="00A80A41"/>
    <w:rsid w:val="00A8110B"/>
    <w:rsid w:val="00A81149"/>
    <w:rsid w:val="00A814AE"/>
    <w:rsid w:val="00A8188C"/>
    <w:rsid w:val="00A8191D"/>
    <w:rsid w:val="00A819EE"/>
    <w:rsid w:val="00A81A3F"/>
    <w:rsid w:val="00A821CA"/>
    <w:rsid w:val="00A82286"/>
    <w:rsid w:val="00A8295B"/>
    <w:rsid w:val="00A82B6F"/>
    <w:rsid w:val="00A82D5E"/>
    <w:rsid w:val="00A82EF2"/>
    <w:rsid w:val="00A83368"/>
    <w:rsid w:val="00A837A8"/>
    <w:rsid w:val="00A83CBB"/>
    <w:rsid w:val="00A83E2F"/>
    <w:rsid w:val="00A840C2"/>
    <w:rsid w:val="00A8436E"/>
    <w:rsid w:val="00A84499"/>
    <w:rsid w:val="00A84552"/>
    <w:rsid w:val="00A84809"/>
    <w:rsid w:val="00A84916"/>
    <w:rsid w:val="00A84FEC"/>
    <w:rsid w:val="00A85005"/>
    <w:rsid w:val="00A85842"/>
    <w:rsid w:val="00A858E8"/>
    <w:rsid w:val="00A85E63"/>
    <w:rsid w:val="00A85EA1"/>
    <w:rsid w:val="00A85F4B"/>
    <w:rsid w:val="00A85F5D"/>
    <w:rsid w:val="00A862E7"/>
    <w:rsid w:val="00A863DA"/>
    <w:rsid w:val="00A8669F"/>
    <w:rsid w:val="00A8682E"/>
    <w:rsid w:val="00A8685C"/>
    <w:rsid w:val="00A86D44"/>
    <w:rsid w:val="00A86D45"/>
    <w:rsid w:val="00A87082"/>
    <w:rsid w:val="00A871A2"/>
    <w:rsid w:val="00A873BF"/>
    <w:rsid w:val="00A876AA"/>
    <w:rsid w:val="00A87748"/>
    <w:rsid w:val="00A87FB5"/>
    <w:rsid w:val="00A9028C"/>
    <w:rsid w:val="00A902A8"/>
    <w:rsid w:val="00A904A4"/>
    <w:rsid w:val="00A90575"/>
    <w:rsid w:val="00A905E1"/>
    <w:rsid w:val="00A90E83"/>
    <w:rsid w:val="00A90EDB"/>
    <w:rsid w:val="00A91114"/>
    <w:rsid w:val="00A91171"/>
    <w:rsid w:val="00A91382"/>
    <w:rsid w:val="00A91688"/>
    <w:rsid w:val="00A917B0"/>
    <w:rsid w:val="00A9183F"/>
    <w:rsid w:val="00A91867"/>
    <w:rsid w:val="00A91C29"/>
    <w:rsid w:val="00A91C52"/>
    <w:rsid w:val="00A91EA5"/>
    <w:rsid w:val="00A9220B"/>
    <w:rsid w:val="00A92423"/>
    <w:rsid w:val="00A92650"/>
    <w:rsid w:val="00A929A3"/>
    <w:rsid w:val="00A929AC"/>
    <w:rsid w:val="00A92CA2"/>
    <w:rsid w:val="00A92CAB"/>
    <w:rsid w:val="00A92D0D"/>
    <w:rsid w:val="00A92D23"/>
    <w:rsid w:val="00A93193"/>
    <w:rsid w:val="00A9330C"/>
    <w:rsid w:val="00A933B9"/>
    <w:rsid w:val="00A93712"/>
    <w:rsid w:val="00A937D6"/>
    <w:rsid w:val="00A938D6"/>
    <w:rsid w:val="00A939B2"/>
    <w:rsid w:val="00A93CDF"/>
    <w:rsid w:val="00A93D75"/>
    <w:rsid w:val="00A93E9C"/>
    <w:rsid w:val="00A93F70"/>
    <w:rsid w:val="00A94043"/>
    <w:rsid w:val="00A94716"/>
    <w:rsid w:val="00A94864"/>
    <w:rsid w:val="00A9486C"/>
    <w:rsid w:val="00A949B6"/>
    <w:rsid w:val="00A949F6"/>
    <w:rsid w:val="00A94A71"/>
    <w:rsid w:val="00A94A7C"/>
    <w:rsid w:val="00A94BCA"/>
    <w:rsid w:val="00A94E90"/>
    <w:rsid w:val="00A94F7F"/>
    <w:rsid w:val="00A950BF"/>
    <w:rsid w:val="00A953A0"/>
    <w:rsid w:val="00A955B2"/>
    <w:rsid w:val="00A95656"/>
    <w:rsid w:val="00A957EC"/>
    <w:rsid w:val="00A958E2"/>
    <w:rsid w:val="00A95D78"/>
    <w:rsid w:val="00A96151"/>
    <w:rsid w:val="00A96369"/>
    <w:rsid w:val="00A9653E"/>
    <w:rsid w:val="00A9667A"/>
    <w:rsid w:val="00A96788"/>
    <w:rsid w:val="00A968DC"/>
    <w:rsid w:val="00A96B27"/>
    <w:rsid w:val="00A96C83"/>
    <w:rsid w:val="00A96E29"/>
    <w:rsid w:val="00A96F96"/>
    <w:rsid w:val="00A97187"/>
    <w:rsid w:val="00A9726D"/>
    <w:rsid w:val="00A9737A"/>
    <w:rsid w:val="00A973F4"/>
    <w:rsid w:val="00A97535"/>
    <w:rsid w:val="00A976FC"/>
    <w:rsid w:val="00A977C8"/>
    <w:rsid w:val="00A97C53"/>
    <w:rsid w:val="00AA058D"/>
    <w:rsid w:val="00AA05CA"/>
    <w:rsid w:val="00AA0DFA"/>
    <w:rsid w:val="00AA124A"/>
    <w:rsid w:val="00AA12A5"/>
    <w:rsid w:val="00AA1397"/>
    <w:rsid w:val="00AA1433"/>
    <w:rsid w:val="00AA149F"/>
    <w:rsid w:val="00AA15B2"/>
    <w:rsid w:val="00AA17C3"/>
    <w:rsid w:val="00AA185E"/>
    <w:rsid w:val="00AA1B75"/>
    <w:rsid w:val="00AA1EB9"/>
    <w:rsid w:val="00AA1F85"/>
    <w:rsid w:val="00AA22E5"/>
    <w:rsid w:val="00AA25BA"/>
    <w:rsid w:val="00AA260A"/>
    <w:rsid w:val="00AA298E"/>
    <w:rsid w:val="00AA29A1"/>
    <w:rsid w:val="00AA319E"/>
    <w:rsid w:val="00AA322E"/>
    <w:rsid w:val="00AA3256"/>
    <w:rsid w:val="00AA337D"/>
    <w:rsid w:val="00AA3524"/>
    <w:rsid w:val="00AA3830"/>
    <w:rsid w:val="00AA394A"/>
    <w:rsid w:val="00AA3A61"/>
    <w:rsid w:val="00AA3A84"/>
    <w:rsid w:val="00AA3CD1"/>
    <w:rsid w:val="00AA3DE6"/>
    <w:rsid w:val="00AA3F9B"/>
    <w:rsid w:val="00AA42C0"/>
    <w:rsid w:val="00AA466A"/>
    <w:rsid w:val="00AA4738"/>
    <w:rsid w:val="00AA48D6"/>
    <w:rsid w:val="00AA4F1D"/>
    <w:rsid w:val="00AA506E"/>
    <w:rsid w:val="00AA50B7"/>
    <w:rsid w:val="00AA527F"/>
    <w:rsid w:val="00AA57D8"/>
    <w:rsid w:val="00AA58DD"/>
    <w:rsid w:val="00AA5CFA"/>
    <w:rsid w:val="00AA6016"/>
    <w:rsid w:val="00AA60C8"/>
    <w:rsid w:val="00AA62B5"/>
    <w:rsid w:val="00AA682C"/>
    <w:rsid w:val="00AA70CB"/>
    <w:rsid w:val="00AA71CD"/>
    <w:rsid w:val="00AA71D8"/>
    <w:rsid w:val="00AA7220"/>
    <w:rsid w:val="00AA73AA"/>
    <w:rsid w:val="00AA743B"/>
    <w:rsid w:val="00AA7709"/>
    <w:rsid w:val="00AA788D"/>
    <w:rsid w:val="00AA78F6"/>
    <w:rsid w:val="00AA79E4"/>
    <w:rsid w:val="00AA7AAF"/>
    <w:rsid w:val="00AA7B06"/>
    <w:rsid w:val="00AA7E8B"/>
    <w:rsid w:val="00AA7F83"/>
    <w:rsid w:val="00AA7FE1"/>
    <w:rsid w:val="00AB0D40"/>
    <w:rsid w:val="00AB0F6E"/>
    <w:rsid w:val="00AB1289"/>
    <w:rsid w:val="00AB1590"/>
    <w:rsid w:val="00AB15D9"/>
    <w:rsid w:val="00AB17A0"/>
    <w:rsid w:val="00AB194D"/>
    <w:rsid w:val="00AB19FF"/>
    <w:rsid w:val="00AB1A57"/>
    <w:rsid w:val="00AB1AAF"/>
    <w:rsid w:val="00AB1EAD"/>
    <w:rsid w:val="00AB1EE1"/>
    <w:rsid w:val="00AB1FAE"/>
    <w:rsid w:val="00AB22BA"/>
    <w:rsid w:val="00AB257F"/>
    <w:rsid w:val="00AB25BC"/>
    <w:rsid w:val="00AB2688"/>
    <w:rsid w:val="00AB2803"/>
    <w:rsid w:val="00AB2B8E"/>
    <w:rsid w:val="00AB2B97"/>
    <w:rsid w:val="00AB2E14"/>
    <w:rsid w:val="00AB3005"/>
    <w:rsid w:val="00AB3106"/>
    <w:rsid w:val="00AB31CC"/>
    <w:rsid w:val="00AB32B9"/>
    <w:rsid w:val="00AB3352"/>
    <w:rsid w:val="00AB38A6"/>
    <w:rsid w:val="00AB39D3"/>
    <w:rsid w:val="00AB3F84"/>
    <w:rsid w:val="00AB3F8D"/>
    <w:rsid w:val="00AB40FA"/>
    <w:rsid w:val="00AB427F"/>
    <w:rsid w:val="00AB42A8"/>
    <w:rsid w:val="00AB4446"/>
    <w:rsid w:val="00AB4539"/>
    <w:rsid w:val="00AB489C"/>
    <w:rsid w:val="00AB4B62"/>
    <w:rsid w:val="00AB4C59"/>
    <w:rsid w:val="00AB50BC"/>
    <w:rsid w:val="00AB5415"/>
    <w:rsid w:val="00AB576F"/>
    <w:rsid w:val="00AB5B36"/>
    <w:rsid w:val="00AB673F"/>
    <w:rsid w:val="00AB6745"/>
    <w:rsid w:val="00AB6993"/>
    <w:rsid w:val="00AB69ED"/>
    <w:rsid w:val="00AB6A7F"/>
    <w:rsid w:val="00AB6B04"/>
    <w:rsid w:val="00AB6E81"/>
    <w:rsid w:val="00AB7463"/>
    <w:rsid w:val="00AB755C"/>
    <w:rsid w:val="00AB75C8"/>
    <w:rsid w:val="00AB788A"/>
    <w:rsid w:val="00AB7A05"/>
    <w:rsid w:val="00AB7A12"/>
    <w:rsid w:val="00AB7AC3"/>
    <w:rsid w:val="00AB7B2C"/>
    <w:rsid w:val="00AB7BA1"/>
    <w:rsid w:val="00AB7C7C"/>
    <w:rsid w:val="00AB7E7E"/>
    <w:rsid w:val="00AB7FA6"/>
    <w:rsid w:val="00AC00EC"/>
    <w:rsid w:val="00AC026B"/>
    <w:rsid w:val="00AC068C"/>
    <w:rsid w:val="00AC076A"/>
    <w:rsid w:val="00AC0BE4"/>
    <w:rsid w:val="00AC1112"/>
    <w:rsid w:val="00AC1453"/>
    <w:rsid w:val="00AC1469"/>
    <w:rsid w:val="00AC14B7"/>
    <w:rsid w:val="00AC15FE"/>
    <w:rsid w:val="00AC161C"/>
    <w:rsid w:val="00AC1747"/>
    <w:rsid w:val="00AC19DE"/>
    <w:rsid w:val="00AC207A"/>
    <w:rsid w:val="00AC221B"/>
    <w:rsid w:val="00AC22A1"/>
    <w:rsid w:val="00AC265D"/>
    <w:rsid w:val="00AC2790"/>
    <w:rsid w:val="00AC2972"/>
    <w:rsid w:val="00AC2ADB"/>
    <w:rsid w:val="00AC30DD"/>
    <w:rsid w:val="00AC310F"/>
    <w:rsid w:val="00AC33EB"/>
    <w:rsid w:val="00AC3452"/>
    <w:rsid w:val="00AC3B3F"/>
    <w:rsid w:val="00AC3C32"/>
    <w:rsid w:val="00AC4214"/>
    <w:rsid w:val="00AC438B"/>
    <w:rsid w:val="00AC4427"/>
    <w:rsid w:val="00AC4580"/>
    <w:rsid w:val="00AC466D"/>
    <w:rsid w:val="00AC4840"/>
    <w:rsid w:val="00AC4B3A"/>
    <w:rsid w:val="00AC4C1F"/>
    <w:rsid w:val="00AC5081"/>
    <w:rsid w:val="00AC53B6"/>
    <w:rsid w:val="00AC583B"/>
    <w:rsid w:val="00AC5DFA"/>
    <w:rsid w:val="00AC639F"/>
    <w:rsid w:val="00AC6484"/>
    <w:rsid w:val="00AC6500"/>
    <w:rsid w:val="00AC6867"/>
    <w:rsid w:val="00AC689B"/>
    <w:rsid w:val="00AC6B83"/>
    <w:rsid w:val="00AC6BD5"/>
    <w:rsid w:val="00AC703A"/>
    <w:rsid w:val="00AC71B3"/>
    <w:rsid w:val="00AC76D7"/>
    <w:rsid w:val="00AC7A50"/>
    <w:rsid w:val="00AC7C63"/>
    <w:rsid w:val="00AD043B"/>
    <w:rsid w:val="00AD06DB"/>
    <w:rsid w:val="00AD06F9"/>
    <w:rsid w:val="00AD087B"/>
    <w:rsid w:val="00AD09B9"/>
    <w:rsid w:val="00AD147F"/>
    <w:rsid w:val="00AD14DA"/>
    <w:rsid w:val="00AD1A4D"/>
    <w:rsid w:val="00AD208D"/>
    <w:rsid w:val="00AD20EF"/>
    <w:rsid w:val="00AD21CE"/>
    <w:rsid w:val="00AD23AB"/>
    <w:rsid w:val="00AD2EA3"/>
    <w:rsid w:val="00AD2FAA"/>
    <w:rsid w:val="00AD3032"/>
    <w:rsid w:val="00AD33E0"/>
    <w:rsid w:val="00AD381E"/>
    <w:rsid w:val="00AD3A7F"/>
    <w:rsid w:val="00AD3CE9"/>
    <w:rsid w:val="00AD4041"/>
    <w:rsid w:val="00AD408C"/>
    <w:rsid w:val="00AD4183"/>
    <w:rsid w:val="00AD41CD"/>
    <w:rsid w:val="00AD425E"/>
    <w:rsid w:val="00AD45AC"/>
    <w:rsid w:val="00AD45AF"/>
    <w:rsid w:val="00AD45CF"/>
    <w:rsid w:val="00AD4774"/>
    <w:rsid w:val="00AD48F6"/>
    <w:rsid w:val="00AD4B38"/>
    <w:rsid w:val="00AD4FDA"/>
    <w:rsid w:val="00AD5018"/>
    <w:rsid w:val="00AD52F6"/>
    <w:rsid w:val="00AD544A"/>
    <w:rsid w:val="00AD54B5"/>
    <w:rsid w:val="00AD551C"/>
    <w:rsid w:val="00AD5674"/>
    <w:rsid w:val="00AD57D1"/>
    <w:rsid w:val="00AD5E3C"/>
    <w:rsid w:val="00AD5EB5"/>
    <w:rsid w:val="00AD6796"/>
    <w:rsid w:val="00AD6EC9"/>
    <w:rsid w:val="00AD75D6"/>
    <w:rsid w:val="00AD7C9D"/>
    <w:rsid w:val="00AD7D3B"/>
    <w:rsid w:val="00AD7E1D"/>
    <w:rsid w:val="00AD7E53"/>
    <w:rsid w:val="00AE05CE"/>
    <w:rsid w:val="00AE0850"/>
    <w:rsid w:val="00AE0DE3"/>
    <w:rsid w:val="00AE13D5"/>
    <w:rsid w:val="00AE1498"/>
    <w:rsid w:val="00AE172E"/>
    <w:rsid w:val="00AE1753"/>
    <w:rsid w:val="00AE177E"/>
    <w:rsid w:val="00AE1985"/>
    <w:rsid w:val="00AE1AC9"/>
    <w:rsid w:val="00AE1C7B"/>
    <w:rsid w:val="00AE1DD9"/>
    <w:rsid w:val="00AE253D"/>
    <w:rsid w:val="00AE277D"/>
    <w:rsid w:val="00AE2862"/>
    <w:rsid w:val="00AE2E3F"/>
    <w:rsid w:val="00AE2FF2"/>
    <w:rsid w:val="00AE3252"/>
    <w:rsid w:val="00AE3446"/>
    <w:rsid w:val="00AE352B"/>
    <w:rsid w:val="00AE3D03"/>
    <w:rsid w:val="00AE3F4C"/>
    <w:rsid w:val="00AE3FA0"/>
    <w:rsid w:val="00AE4027"/>
    <w:rsid w:val="00AE420E"/>
    <w:rsid w:val="00AE44C5"/>
    <w:rsid w:val="00AE4881"/>
    <w:rsid w:val="00AE48B9"/>
    <w:rsid w:val="00AE4EDA"/>
    <w:rsid w:val="00AE515D"/>
    <w:rsid w:val="00AE547E"/>
    <w:rsid w:val="00AE5676"/>
    <w:rsid w:val="00AE592F"/>
    <w:rsid w:val="00AE5BAC"/>
    <w:rsid w:val="00AE5CE3"/>
    <w:rsid w:val="00AE5EE2"/>
    <w:rsid w:val="00AE6112"/>
    <w:rsid w:val="00AE628C"/>
    <w:rsid w:val="00AE6405"/>
    <w:rsid w:val="00AE667C"/>
    <w:rsid w:val="00AE697F"/>
    <w:rsid w:val="00AE6A21"/>
    <w:rsid w:val="00AE6BEA"/>
    <w:rsid w:val="00AE6C53"/>
    <w:rsid w:val="00AE6EC5"/>
    <w:rsid w:val="00AE6F30"/>
    <w:rsid w:val="00AE72F6"/>
    <w:rsid w:val="00AE7462"/>
    <w:rsid w:val="00AE747B"/>
    <w:rsid w:val="00AE7A48"/>
    <w:rsid w:val="00AE7E37"/>
    <w:rsid w:val="00AF0273"/>
    <w:rsid w:val="00AF084B"/>
    <w:rsid w:val="00AF0A9F"/>
    <w:rsid w:val="00AF1115"/>
    <w:rsid w:val="00AF113C"/>
    <w:rsid w:val="00AF120D"/>
    <w:rsid w:val="00AF1230"/>
    <w:rsid w:val="00AF1383"/>
    <w:rsid w:val="00AF1455"/>
    <w:rsid w:val="00AF14F9"/>
    <w:rsid w:val="00AF1632"/>
    <w:rsid w:val="00AF1777"/>
    <w:rsid w:val="00AF18F5"/>
    <w:rsid w:val="00AF1B44"/>
    <w:rsid w:val="00AF1D56"/>
    <w:rsid w:val="00AF1DE6"/>
    <w:rsid w:val="00AF2088"/>
    <w:rsid w:val="00AF2210"/>
    <w:rsid w:val="00AF2256"/>
    <w:rsid w:val="00AF2413"/>
    <w:rsid w:val="00AF2501"/>
    <w:rsid w:val="00AF2AA6"/>
    <w:rsid w:val="00AF303E"/>
    <w:rsid w:val="00AF34E4"/>
    <w:rsid w:val="00AF372F"/>
    <w:rsid w:val="00AF383A"/>
    <w:rsid w:val="00AF3DB1"/>
    <w:rsid w:val="00AF4132"/>
    <w:rsid w:val="00AF4D9D"/>
    <w:rsid w:val="00AF4DEF"/>
    <w:rsid w:val="00AF4F20"/>
    <w:rsid w:val="00AF5356"/>
    <w:rsid w:val="00AF54A9"/>
    <w:rsid w:val="00AF55F3"/>
    <w:rsid w:val="00AF5AAB"/>
    <w:rsid w:val="00AF5AB1"/>
    <w:rsid w:val="00AF5B9F"/>
    <w:rsid w:val="00AF6053"/>
    <w:rsid w:val="00AF613E"/>
    <w:rsid w:val="00AF6154"/>
    <w:rsid w:val="00AF615E"/>
    <w:rsid w:val="00AF64E8"/>
    <w:rsid w:val="00AF652C"/>
    <w:rsid w:val="00AF65EB"/>
    <w:rsid w:val="00AF6738"/>
    <w:rsid w:val="00AF677A"/>
    <w:rsid w:val="00AF6BAC"/>
    <w:rsid w:val="00AF7282"/>
    <w:rsid w:val="00AF7A6F"/>
    <w:rsid w:val="00AF7BD1"/>
    <w:rsid w:val="00AF7E2E"/>
    <w:rsid w:val="00AF7F58"/>
    <w:rsid w:val="00B00198"/>
    <w:rsid w:val="00B00489"/>
    <w:rsid w:val="00B006C5"/>
    <w:rsid w:val="00B00744"/>
    <w:rsid w:val="00B007CB"/>
    <w:rsid w:val="00B008BA"/>
    <w:rsid w:val="00B00967"/>
    <w:rsid w:val="00B00BB3"/>
    <w:rsid w:val="00B00C68"/>
    <w:rsid w:val="00B00E1D"/>
    <w:rsid w:val="00B01037"/>
    <w:rsid w:val="00B01054"/>
    <w:rsid w:val="00B010CA"/>
    <w:rsid w:val="00B013DF"/>
    <w:rsid w:val="00B0147A"/>
    <w:rsid w:val="00B014C2"/>
    <w:rsid w:val="00B016DE"/>
    <w:rsid w:val="00B0170E"/>
    <w:rsid w:val="00B01901"/>
    <w:rsid w:val="00B0193B"/>
    <w:rsid w:val="00B01A53"/>
    <w:rsid w:val="00B01A91"/>
    <w:rsid w:val="00B01C80"/>
    <w:rsid w:val="00B01F47"/>
    <w:rsid w:val="00B01FE4"/>
    <w:rsid w:val="00B02040"/>
    <w:rsid w:val="00B0223D"/>
    <w:rsid w:val="00B028D0"/>
    <w:rsid w:val="00B02961"/>
    <w:rsid w:val="00B02A85"/>
    <w:rsid w:val="00B02AF6"/>
    <w:rsid w:val="00B02C4D"/>
    <w:rsid w:val="00B02C92"/>
    <w:rsid w:val="00B02D78"/>
    <w:rsid w:val="00B02DBF"/>
    <w:rsid w:val="00B02F19"/>
    <w:rsid w:val="00B030A6"/>
    <w:rsid w:val="00B03648"/>
    <w:rsid w:val="00B03901"/>
    <w:rsid w:val="00B03E6B"/>
    <w:rsid w:val="00B03F2B"/>
    <w:rsid w:val="00B03F87"/>
    <w:rsid w:val="00B0401A"/>
    <w:rsid w:val="00B0496F"/>
    <w:rsid w:val="00B04B43"/>
    <w:rsid w:val="00B04C21"/>
    <w:rsid w:val="00B04D6E"/>
    <w:rsid w:val="00B04DA6"/>
    <w:rsid w:val="00B0512F"/>
    <w:rsid w:val="00B056FE"/>
    <w:rsid w:val="00B059AF"/>
    <w:rsid w:val="00B05BD0"/>
    <w:rsid w:val="00B05F99"/>
    <w:rsid w:val="00B06064"/>
    <w:rsid w:val="00B060FE"/>
    <w:rsid w:val="00B063D8"/>
    <w:rsid w:val="00B0652F"/>
    <w:rsid w:val="00B06EA7"/>
    <w:rsid w:val="00B07B36"/>
    <w:rsid w:val="00B07E43"/>
    <w:rsid w:val="00B100C2"/>
    <w:rsid w:val="00B1015D"/>
    <w:rsid w:val="00B10A3D"/>
    <w:rsid w:val="00B10C61"/>
    <w:rsid w:val="00B10FA6"/>
    <w:rsid w:val="00B10FE5"/>
    <w:rsid w:val="00B11405"/>
    <w:rsid w:val="00B11446"/>
    <w:rsid w:val="00B1149F"/>
    <w:rsid w:val="00B11C85"/>
    <w:rsid w:val="00B11D88"/>
    <w:rsid w:val="00B11EC4"/>
    <w:rsid w:val="00B12290"/>
    <w:rsid w:val="00B12600"/>
    <w:rsid w:val="00B1285D"/>
    <w:rsid w:val="00B1290A"/>
    <w:rsid w:val="00B12910"/>
    <w:rsid w:val="00B12ACE"/>
    <w:rsid w:val="00B12B2A"/>
    <w:rsid w:val="00B12C5B"/>
    <w:rsid w:val="00B12CBB"/>
    <w:rsid w:val="00B1317A"/>
    <w:rsid w:val="00B131A0"/>
    <w:rsid w:val="00B132A1"/>
    <w:rsid w:val="00B13464"/>
    <w:rsid w:val="00B13C00"/>
    <w:rsid w:val="00B13D27"/>
    <w:rsid w:val="00B13D48"/>
    <w:rsid w:val="00B13F93"/>
    <w:rsid w:val="00B140A2"/>
    <w:rsid w:val="00B140D3"/>
    <w:rsid w:val="00B144CB"/>
    <w:rsid w:val="00B144F3"/>
    <w:rsid w:val="00B146A6"/>
    <w:rsid w:val="00B146A9"/>
    <w:rsid w:val="00B1485C"/>
    <w:rsid w:val="00B148CC"/>
    <w:rsid w:val="00B14F50"/>
    <w:rsid w:val="00B150D4"/>
    <w:rsid w:val="00B15238"/>
    <w:rsid w:val="00B1555A"/>
    <w:rsid w:val="00B155FF"/>
    <w:rsid w:val="00B1575F"/>
    <w:rsid w:val="00B15911"/>
    <w:rsid w:val="00B15D59"/>
    <w:rsid w:val="00B15DCE"/>
    <w:rsid w:val="00B15EFA"/>
    <w:rsid w:val="00B16189"/>
    <w:rsid w:val="00B161A3"/>
    <w:rsid w:val="00B161CA"/>
    <w:rsid w:val="00B1630E"/>
    <w:rsid w:val="00B1673A"/>
    <w:rsid w:val="00B1675C"/>
    <w:rsid w:val="00B16988"/>
    <w:rsid w:val="00B169A3"/>
    <w:rsid w:val="00B16C45"/>
    <w:rsid w:val="00B16D33"/>
    <w:rsid w:val="00B16F07"/>
    <w:rsid w:val="00B172A2"/>
    <w:rsid w:val="00B17513"/>
    <w:rsid w:val="00B17657"/>
    <w:rsid w:val="00B176E6"/>
    <w:rsid w:val="00B1785E"/>
    <w:rsid w:val="00B1789D"/>
    <w:rsid w:val="00B17B91"/>
    <w:rsid w:val="00B17BB2"/>
    <w:rsid w:val="00B17E4F"/>
    <w:rsid w:val="00B20065"/>
    <w:rsid w:val="00B201B3"/>
    <w:rsid w:val="00B20890"/>
    <w:rsid w:val="00B20A18"/>
    <w:rsid w:val="00B20B9A"/>
    <w:rsid w:val="00B20FD8"/>
    <w:rsid w:val="00B215EE"/>
    <w:rsid w:val="00B21AFB"/>
    <w:rsid w:val="00B21CBD"/>
    <w:rsid w:val="00B21D3A"/>
    <w:rsid w:val="00B2229A"/>
    <w:rsid w:val="00B223A3"/>
    <w:rsid w:val="00B22404"/>
    <w:rsid w:val="00B22477"/>
    <w:rsid w:val="00B2253C"/>
    <w:rsid w:val="00B226D2"/>
    <w:rsid w:val="00B22761"/>
    <w:rsid w:val="00B22814"/>
    <w:rsid w:val="00B22BB1"/>
    <w:rsid w:val="00B22DFC"/>
    <w:rsid w:val="00B236E6"/>
    <w:rsid w:val="00B23787"/>
    <w:rsid w:val="00B23B9D"/>
    <w:rsid w:val="00B241E1"/>
    <w:rsid w:val="00B245C1"/>
    <w:rsid w:val="00B24A80"/>
    <w:rsid w:val="00B24B18"/>
    <w:rsid w:val="00B24DEC"/>
    <w:rsid w:val="00B25554"/>
    <w:rsid w:val="00B25683"/>
    <w:rsid w:val="00B256F2"/>
    <w:rsid w:val="00B2574B"/>
    <w:rsid w:val="00B257B0"/>
    <w:rsid w:val="00B25E68"/>
    <w:rsid w:val="00B26251"/>
    <w:rsid w:val="00B26478"/>
    <w:rsid w:val="00B2649A"/>
    <w:rsid w:val="00B266BF"/>
    <w:rsid w:val="00B26732"/>
    <w:rsid w:val="00B26774"/>
    <w:rsid w:val="00B26AA0"/>
    <w:rsid w:val="00B26CCF"/>
    <w:rsid w:val="00B26F40"/>
    <w:rsid w:val="00B270DF"/>
    <w:rsid w:val="00B270FF"/>
    <w:rsid w:val="00B273D5"/>
    <w:rsid w:val="00B27447"/>
    <w:rsid w:val="00B277F3"/>
    <w:rsid w:val="00B27824"/>
    <w:rsid w:val="00B278A2"/>
    <w:rsid w:val="00B27B3D"/>
    <w:rsid w:val="00B27EC9"/>
    <w:rsid w:val="00B306B7"/>
    <w:rsid w:val="00B30783"/>
    <w:rsid w:val="00B309B8"/>
    <w:rsid w:val="00B30E84"/>
    <w:rsid w:val="00B3110C"/>
    <w:rsid w:val="00B31172"/>
    <w:rsid w:val="00B314F3"/>
    <w:rsid w:val="00B31532"/>
    <w:rsid w:val="00B3154D"/>
    <w:rsid w:val="00B31647"/>
    <w:rsid w:val="00B31682"/>
    <w:rsid w:val="00B31998"/>
    <w:rsid w:val="00B31B81"/>
    <w:rsid w:val="00B31D29"/>
    <w:rsid w:val="00B32189"/>
    <w:rsid w:val="00B32248"/>
    <w:rsid w:val="00B3274F"/>
    <w:rsid w:val="00B32958"/>
    <w:rsid w:val="00B32A9D"/>
    <w:rsid w:val="00B32AEF"/>
    <w:rsid w:val="00B32B31"/>
    <w:rsid w:val="00B32C55"/>
    <w:rsid w:val="00B32CD0"/>
    <w:rsid w:val="00B32F92"/>
    <w:rsid w:val="00B331D0"/>
    <w:rsid w:val="00B33373"/>
    <w:rsid w:val="00B33597"/>
    <w:rsid w:val="00B33A66"/>
    <w:rsid w:val="00B33AA2"/>
    <w:rsid w:val="00B33B9D"/>
    <w:rsid w:val="00B33F4E"/>
    <w:rsid w:val="00B3418D"/>
    <w:rsid w:val="00B343AF"/>
    <w:rsid w:val="00B3443A"/>
    <w:rsid w:val="00B3445A"/>
    <w:rsid w:val="00B347BB"/>
    <w:rsid w:val="00B34B10"/>
    <w:rsid w:val="00B3564A"/>
    <w:rsid w:val="00B35870"/>
    <w:rsid w:val="00B35A2C"/>
    <w:rsid w:val="00B35A6E"/>
    <w:rsid w:val="00B35A95"/>
    <w:rsid w:val="00B35D1E"/>
    <w:rsid w:val="00B3607F"/>
    <w:rsid w:val="00B360CE"/>
    <w:rsid w:val="00B36549"/>
    <w:rsid w:val="00B36CA3"/>
    <w:rsid w:val="00B36DE2"/>
    <w:rsid w:val="00B36E76"/>
    <w:rsid w:val="00B37097"/>
    <w:rsid w:val="00B3723A"/>
    <w:rsid w:val="00B3743D"/>
    <w:rsid w:val="00B37448"/>
    <w:rsid w:val="00B37778"/>
    <w:rsid w:val="00B37853"/>
    <w:rsid w:val="00B378B7"/>
    <w:rsid w:val="00B37F38"/>
    <w:rsid w:val="00B40095"/>
    <w:rsid w:val="00B401E7"/>
    <w:rsid w:val="00B403A4"/>
    <w:rsid w:val="00B403C0"/>
    <w:rsid w:val="00B403E0"/>
    <w:rsid w:val="00B405E9"/>
    <w:rsid w:val="00B40CC3"/>
    <w:rsid w:val="00B416DE"/>
    <w:rsid w:val="00B41CF6"/>
    <w:rsid w:val="00B4224B"/>
    <w:rsid w:val="00B4252A"/>
    <w:rsid w:val="00B426CB"/>
    <w:rsid w:val="00B42EE5"/>
    <w:rsid w:val="00B4316E"/>
    <w:rsid w:val="00B433EA"/>
    <w:rsid w:val="00B4410C"/>
    <w:rsid w:val="00B444CD"/>
    <w:rsid w:val="00B44AE2"/>
    <w:rsid w:val="00B44B01"/>
    <w:rsid w:val="00B44C11"/>
    <w:rsid w:val="00B45339"/>
    <w:rsid w:val="00B455DE"/>
    <w:rsid w:val="00B45760"/>
    <w:rsid w:val="00B45C72"/>
    <w:rsid w:val="00B45E02"/>
    <w:rsid w:val="00B45F98"/>
    <w:rsid w:val="00B45FE0"/>
    <w:rsid w:val="00B462B3"/>
    <w:rsid w:val="00B46319"/>
    <w:rsid w:val="00B463FE"/>
    <w:rsid w:val="00B46468"/>
    <w:rsid w:val="00B46848"/>
    <w:rsid w:val="00B47003"/>
    <w:rsid w:val="00B47045"/>
    <w:rsid w:val="00B47104"/>
    <w:rsid w:val="00B47111"/>
    <w:rsid w:val="00B473D8"/>
    <w:rsid w:val="00B474FD"/>
    <w:rsid w:val="00B4750B"/>
    <w:rsid w:val="00B478DE"/>
    <w:rsid w:val="00B4796E"/>
    <w:rsid w:val="00B47A1C"/>
    <w:rsid w:val="00B47C6C"/>
    <w:rsid w:val="00B47CD6"/>
    <w:rsid w:val="00B50EC2"/>
    <w:rsid w:val="00B5109A"/>
    <w:rsid w:val="00B519E9"/>
    <w:rsid w:val="00B51B3C"/>
    <w:rsid w:val="00B51CC9"/>
    <w:rsid w:val="00B51D12"/>
    <w:rsid w:val="00B51EDD"/>
    <w:rsid w:val="00B5223E"/>
    <w:rsid w:val="00B52463"/>
    <w:rsid w:val="00B526D0"/>
    <w:rsid w:val="00B52D56"/>
    <w:rsid w:val="00B52D91"/>
    <w:rsid w:val="00B5301E"/>
    <w:rsid w:val="00B53083"/>
    <w:rsid w:val="00B533CC"/>
    <w:rsid w:val="00B53783"/>
    <w:rsid w:val="00B53C09"/>
    <w:rsid w:val="00B53C23"/>
    <w:rsid w:val="00B53F35"/>
    <w:rsid w:val="00B5419C"/>
    <w:rsid w:val="00B54279"/>
    <w:rsid w:val="00B5434D"/>
    <w:rsid w:val="00B547A6"/>
    <w:rsid w:val="00B54BAC"/>
    <w:rsid w:val="00B54C10"/>
    <w:rsid w:val="00B55262"/>
    <w:rsid w:val="00B55383"/>
    <w:rsid w:val="00B55397"/>
    <w:rsid w:val="00B55440"/>
    <w:rsid w:val="00B556BC"/>
    <w:rsid w:val="00B55950"/>
    <w:rsid w:val="00B5596C"/>
    <w:rsid w:val="00B55BDE"/>
    <w:rsid w:val="00B55C06"/>
    <w:rsid w:val="00B55C48"/>
    <w:rsid w:val="00B55D54"/>
    <w:rsid w:val="00B55F0B"/>
    <w:rsid w:val="00B566AC"/>
    <w:rsid w:val="00B566E9"/>
    <w:rsid w:val="00B5677C"/>
    <w:rsid w:val="00B56C89"/>
    <w:rsid w:val="00B56CE0"/>
    <w:rsid w:val="00B56D4D"/>
    <w:rsid w:val="00B56E54"/>
    <w:rsid w:val="00B56F12"/>
    <w:rsid w:val="00B573D8"/>
    <w:rsid w:val="00B575FE"/>
    <w:rsid w:val="00B576C6"/>
    <w:rsid w:val="00B57C3A"/>
    <w:rsid w:val="00B57D18"/>
    <w:rsid w:val="00B57F02"/>
    <w:rsid w:val="00B57FF2"/>
    <w:rsid w:val="00B60107"/>
    <w:rsid w:val="00B60667"/>
    <w:rsid w:val="00B609AD"/>
    <w:rsid w:val="00B60B6F"/>
    <w:rsid w:val="00B60D90"/>
    <w:rsid w:val="00B60EC1"/>
    <w:rsid w:val="00B60F4D"/>
    <w:rsid w:val="00B612B1"/>
    <w:rsid w:val="00B61430"/>
    <w:rsid w:val="00B61468"/>
    <w:rsid w:val="00B616D5"/>
    <w:rsid w:val="00B617E8"/>
    <w:rsid w:val="00B618E8"/>
    <w:rsid w:val="00B61B2B"/>
    <w:rsid w:val="00B61F9B"/>
    <w:rsid w:val="00B62099"/>
    <w:rsid w:val="00B622F7"/>
    <w:rsid w:val="00B623CE"/>
    <w:rsid w:val="00B624BF"/>
    <w:rsid w:val="00B6269E"/>
    <w:rsid w:val="00B626FB"/>
    <w:rsid w:val="00B62A44"/>
    <w:rsid w:val="00B62CD2"/>
    <w:rsid w:val="00B631E8"/>
    <w:rsid w:val="00B6380B"/>
    <w:rsid w:val="00B638B5"/>
    <w:rsid w:val="00B63AC0"/>
    <w:rsid w:val="00B63B73"/>
    <w:rsid w:val="00B63BE7"/>
    <w:rsid w:val="00B63FA8"/>
    <w:rsid w:val="00B64001"/>
    <w:rsid w:val="00B6423A"/>
    <w:rsid w:val="00B64537"/>
    <w:rsid w:val="00B64729"/>
    <w:rsid w:val="00B64CCB"/>
    <w:rsid w:val="00B64CD9"/>
    <w:rsid w:val="00B64CF1"/>
    <w:rsid w:val="00B64D30"/>
    <w:rsid w:val="00B64EA7"/>
    <w:rsid w:val="00B65243"/>
    <w:rsid w:val="00B6534E"/>
    <w:rsid w:val="00B655F3"/>
    <w:rsid w:val="00B659C7"/>
    <w:rsid w:val="00B65AE9"/>
    <w:rsid w:val="00B65E83"/>
    <w:rsid w:val="00B65EE8"/>
    <w:rsid w:val="00B6630B"/>
    <w:rsid w:val="00B6635A"/>
    <w:rsid w:val="00B6687C"/>
    <w:rsid w:val="00B66A6E"/>
    <w:rsid w:val="00B670BC"/>
    <w:rsid w:val="00B67150"/>
    <w:rsid w:val="00B67219"/>
    <w:rsid w:val="00B67850"/>
    <w:rsid w:val="00B67878"/>
    <w:rsid w:val="00B67BC4"/>
    <w:rsid w:val="00B701DB"/>
    <w:rsid w:val="00B704B6"/>
    <w:rsid w:val="00B704DE"/>
    <w:rsid w:val="00B70564"/>
    <w:rsid w:val="00B705CC"/>
    <w:rsid w:val="00B7070D"/>
    <w:rsid w:val="00B70749"/>
    <w:rsid w:val="00B709DE"/>
    <w:rsid w:val="00B70A24"/>
    <w:rsid w:val="00B70A5C"/>
    <w:rsid w:val="00B70CA9"/>
    <w:rsid w:val="00B70CFA"/>
    <w:rsid w:val="00B7122B"/>
    <w:rsid w:val="00B7126A"/>
    <w:rsid w:val="00B71306"/>
    <w:rsid w:val="00B713EC"/>
    <w:rsid w:val="00B71701"/>
    <w:rsid w:val="00B71DEF"/>
    <w:rsid w:val="00B71E81"/>
    <w:rsid w:val="00B71F69"/>
    <w:rsid w:val="00B721E4"/>
    <w:rsid w:val="00B722D4"/>
    <w:rsid w:val="00B726A9"/>
    <w:rsid w:val="00B728D6"/>
    <w:rsid w:val="00B72C2C"/>
    <w:rsid w:val="00B72EE0"/>
    <w:rsid w:val="00B730B4"/>
    <w:rsid w:val="00B73123"/>
    <w:rsid w:val="00B731F0"/>
    <w:rsid w:val="00B734E7"/>
    <w:rsid w:val="00B73644"/>
    <w:rsid w:val="00B73726"/>
    <w:rsid w:val="00B737F1"/>
    <w:rsid w:val="00B73BE2"/>
    <w:rsid w:val="00B73CC8"/>
    <w:rsid w:val="00B73E97"/>
    <w:rsid w:val="00B73ED7"/>
    <w:rsid w:val="00B74123"/>
    <w:rsid w:val="00B7412B"/>
    <w:rsid w:val="00B7414B"/>
    <w:rsid w:val="00B74214"/>
    <w:rsid w:val="00B743A6"/>
    <w:rsid w:val="00B745A6"/>
    <w:rsid w:val="00B7467D"/>
    <w:rsid w:val="00B746F3"/>
    <w:rsid w:val="00B749FA"/>
    <w:rsid w:val="00B74FD7"/>
    <w:rsid w:val="00B7521F"/>
    <w:rsid w:val="00B753F0"/>
    <w:rsid w:val="00B755BE"/>
    <w:rsid w:val="00B7574D"/>
    <w:rsid w:val="00B762AB"/>
    <w:rsid w:val="00B7637F"/>
    <w:rsid w:val="00B76380"/>
    <w:rsid w:val="00B763FF"/>
    <w:rsid w:val="00B7695D"/>
    <w:rsid w:val="00B769CA"/>
    <w:rsid w:val="00B76BBE"/>
    <w:rsid w:val="00B76F55"/>
    <w:rsid w:val="00B770FF"/>
    <w:rsid w:val="00B77468"/>
    <w:rsid w:val="00B776C2"/>
    <w:rsid w:val="00B77B79"/>
    <w:rsid w:val="00B77BF1"/>
    <w:rsid w:val="00B77DE8"/>
    <w:rsid w:val="00B77EA5"/>
    <w:rsid w:val="00B802B8"/>
    <w:rsid w:val="00B803A5"/>
    <w:rsid w:val="00B8050D"/>
    <w:rsid w:val="00B80719"/>
    <w:rsid w:val="00B807AE"/>
    <w:rsid w:val="00B80C12"/>
    <w:rsid w:val="00B80C80"/>
    <w:rsid w:val="00B80C99"/>
    <w:rsid w:val="00B80E20"/>
    <w:rsid w:val="00B81368"/>
    <w:rsid w:val="00B8136F"/>
    <w:rsid w:val="00B81499"/>
    <w:rsid w:val="00B8171F"/>
    <w:rsid w:val="00B81B64"/>
    <w:rsid w:val="00B81FAB"/>
    <w:rsid w:val="00B82272"/>
    <w:rsid w:val="00B8236C"/>
    <w:rsid w:val="00B8282E"/>
    <w:rsid w:val="00B82A4F"/>
    <w:rsid w:val="00B82F08"/>
    <w:rsid w:val="00B82F6A"/>
    <w:rsid w:val="00B82FBE"/>
    <w:rsid w:val="00B8394A"/>
    <w:rsid w:val="00B839AE"/>
    <w:rsid w:val="00B839C8"/>
    <w:rsid w:val="00B83A8C"/>
    <w:rsid w:val="00B83AE3"/>
    <w:rsid w:val="00B83BC8"/>
    <w:rsid w:val="00B83F84"/>
    <w:rsid w:val="00B83F92"/>
    <w:rsid w:val="00B8413E"/>
    <w:rsid w:val="00B84CD4"/>
    <w:rsid w:val="00B84DC6"/>
    <w:rsid w:val="00B852C2"/>
    <w:rsid w:val="00B853D9"/>
    <w:rsid w:val="00B853E4"/>
    <w:rsid w:val="00B85520"/>
    <w:rsid w:val="00B85683"/>
    <w:rsid w:val="00B85746"/>
    <w:rsid w:val="00B85AEA"/>
    <w:rsid w:val="00B85D6C"/>
    <w:rsid w:val="00B85FC5"/>
    <w:rsid w:val="00B8612C"/>
    <w:rsid w:val="00B86197"/>
    <w:rsid w:val="00B8646A"/>
    <w:rsid w:val="00B86529"/>
    <w:rsid w:val="00B86B21"/>
    <w:rsid w:val="00B86B47"/>
    <w:rsid w:val="00B86CB4"/>
    <w:rsid w:val="00B86D38"/>
    <w:rsid w:val="00B872AB"/>
    <w:rsid w:val="00B87404"/>
    <w:rsid w:val="00B8745B"/>
    <w:rsid w:val="00B87D3C"/>
    <w:rsid w:val="00B900D9"/>
    <w:rsid w:val="00B90104"/>
    <w:rsid w:val="00B901B4"/>
    <w:rsid w:val="00B9056A"/>
    <w:rsid w:val="00B908C5"/>
    <w:rsid w:val="00B909A7"/>
    <w:rsid w:val="00B90B17"/>
    <w:rsid w:val="00B90B39"/>
    <w:rsid w:val="00B90DBA"/>
    <w:rsid w:val="00B90E17"/>
    <w:rsid w:val="00B911BA"/>
    <w:rsid w:val="00B911D9"/>
    <w:rsid w:val="00B9124F"/>
    <w:rsid w:val="00B918C0"/>
    <w:rsid w:val="00B91A41"/>
    <w:rsid w:val="00B91C39"/>
    <w:rsid w:val="00B92004"/>
    <w:rsid w:val="00B92262"/>
    <w:rsid w:val="00B9257F"/>
    <w:rsid w:val="00B9269D"/>
    <w:rsid w:val="00B926CA"/>
    <w:rsid w:val="00B9283B"/>
    <w:rsid w:val="00B92DE4"/>
    <w:rsid w:val="00B92E65"/>
    <w:rsid w:val="00B92ED4"/>
    <w:rsid w:val="00B92F58"/>
    <w:rsid w:val="00B92F62"/>
    <w:rsid w:val="00B93062"/>
    <w:rsid w:val="00B93154"/>
    <w:rsid w:val="00B93245"/>
    <w:rsid w:val="00B93786"/>
    <w:rsid w:val="00B93998"/>
    <w:rsid w:val="00B93FC4"/>
    <w:rsid w:val="00B94151"/>
    <w:rsid w:val="00B94639"/>
    <w:rsid w:val="00B94793"/>
    <w:rsid w:val="00B94867"/>
    <w:rsid w:val="00B94F29"/>
    <w:rsid w:val="00B94FDB"/>
    <w:rsid w:val="00B95002"/>
    <w:rsid w:val="00B9578B"/>
    <w:rsid w:val="00B95998"/>
    <w:rsid w:val="00B95A74"/>
    <w:rsid w:val="00B95C02"/>
    <w:rsid w:val="00B95F2C"/>
    <w:rsid w:val="00B95FE9"/>
    <w:rsid w:val="00B96270"/>
    <w:rsid w:val="00B9654E"/>
    <w:rsid w:val="00B96D34"/>
    <w:rsid w:val="00B97024"/>
    <w:rsid w:val="00B9717A"/>
    <w:rsid w:val="00B97221"/>
    <w:rsid w:val="00B97324"/>
    <w:rsid w:val="00B977CE"/>
    <w:rsid w:val="00B9789F"/>
    <w:rsid w:val="00B97C0A"/>
    <w:rsid w:val="00B97DF0"/>
    <w:rsid w:val="00B97F30"/>
    <w:rsid w:val="00BA012B"/>
    <w:rsid w:val="00BA0304"/>
    <w:rsid w:val="00BA0403"/>
    <w:rsid w:val="00BA065E"/>
    <w:rsid w:val="00BA06DC"/>
    <w:rsid w:val="00BA0DEF"/>
    <w:rsid w:val="00BA0F0A"/>
    <w:rsid w:val="00BA119C"/>
    <w:rsid w:val="00BA17A5"/>
    <w:rsid w:val="00BA183A"/>
    <w:rsid w:val="00BA19C2"/>
    <w:rsid w:val="00BA1EF9"/>
    <w:rsid w:val="00BA2037"/>
    <w:rsid w:val="00BA2299"/>
    <w:rsid w:val="00BA27A1"/>
    <w:rsid w:val="00BA2874"/>
    <w:rsid w:val="00BA2A5E"/>
    <w:rsid w:val="00BA2F97"/>
    <w:rsid w:val="00BA33CA"/>
    <w:rsid w:val="00BA3676"/>
    <w:rsid w:val="00BA377A"/>
    <w:rsid w:val="00BA380B"/>
    <w:rsid w:val="00BA39D6"/>
    <w:rsid w:val="00BA3A3A"/>
    <w:rsid w:val="00BA3BFC"/>
    <w:rsid w:val="00BA3CAC"/>
    <w:rsid w:val="00BA3D69"/>
    <w:rsid w:val="00BA3EBD"/>
    <w:rsid w:val="00BA457A"/>
    <w:rsid w:val="00BA45FE"/>
    <w:rsid w:val="00BA46BE"/>
    <w:rsid w:val="00BA48DE"/>
    <w:rsid w:val="00BA49B9"/>
    <w:rsid w:val="00BA4AEB"/>
    <w:rsid w:val="00BA4DC4"/>
    <w:rsid w:val="00BA4E2E"/>
    <w:rsid w:val="00BA58F5"/>
    <w:rsid w:val="00BA5968"/>
    <w:rsid w:val="00BA59CD"/>
    <w:rsid w:val="00BA5DF5"/>
    <w:rsid w:val="00BA6266"/>
    <w:rsid w:val="00BA65DB"/>
    <w:rsid w:val="00BA6617"/>
    <w:rsid w:val="00BA668F"/>
    <w:rsid w:val="00BA67BD"/>
    <w:rsid w:val="00BA6912"/>
    <w:rsid w:val="00BA6B82"/>
    <w:rsid w:val="00BA6D6C"/>
    <w:rsid w:val="00BA70E9"/>
    <w:rsid w:val="00BA7191"/>
    <w:rsid w:val="00BA765E"/>
    <w:rsid w:val="00BA7A74"/>
    <w:rsid w:val="00BA7A9C"/>
    <w:rsid w:val="00BB052C"/>
    <w:rsid w:val="00BB0B44"/>
    <w:rsid w:val="00BB0F81"/>
    <w:rsid w:val="00BB11A0"/>
    <w:rsid w:val="00BB1551"/>
    <w:rsid w:val="00BB1834"/>
    <w:rsid w:val="00BB18DC"/>
    <w:rsid w:val="00BB1A65"/>
    <w:rsid w:val="00BB22F8"/>
    <w:rsid w:val="00BB246A"/>
    <w:rsid w:val="00BB26E3"/>
    <w:rsid w:val="00BB2843"/>
    <w:rsid w:val="00BB2BC1"/>
    <w:rsid w:val="00BB2E48"/>
    <w:rsid w:val="00BB2FF8"/>
    <w:rsid w:val="00BB33DF"/>
    <w:rsid w:val="00BB3964"/>
    <w:rsid w:val="00BB3B50"/>
    <w:rsid w:val="00BB3B57"/>
    <w:rsid w:val="00BB3C8C"/>
    <w:rsid w:val="00BB3EB5"/>
    <w:rsid w:val="00BB4274"/>
    <w:rsid w:val="00BB4531"/>
    <w:rsid w:val="00BB465E"/>
    <w:rsid w:val="00BB46AE"/>
    <w:rsid w:val="00BB47E0"/>
    <w:rsid w:val="00BB48F7"/>
    <w:rsid w:val="00BB4BF9"/>
    <w:rsid w:val="00BB4ED3"/>
    <w:rsid w:val="00BB5604"/>
    <w:rsid w:val="00BB592F"/>
    <w:rsid w:val="00BB5A1A"/>
    <w:rsid w:val="00BB600E"/>
    <w:rsid w:val="00BB6066"/>
    <w:rsid w:val="00BB6199"/>
    <w:rsid w:val="00BB642D"/>
    <w:rsid w:val="00BB64DD"/>
    <w:rsid w:val="00BB65D7"/>
    <w:rsid w:val="00BB66FC"/>
    <w:rsid w:val="00BB671E"/>
    <w:rsid w:val="00BB672B"/>
    <w:rsid w:val="00BB6B43"/>
    <w:rsid w:val="00BB6C19"/>
    <w:rsid w:val="00BB6FAB"/>
    <w:rsid w:val="00BB7153"/>
    <w:rsid w:val="00BB762A"/>
    <w:rsid w:val="00BB7922"/>
    <w:rsid w:val="00BB7EC3"/>
    <w:rsid w:val="00BC0120"/>
    <w:rsid w:val="00BC0331"/>
    <w:rsid w:val="00BC092A"/>
    <w:rsid w:val="00BC11FD"/>
    <w:rsid w:val="00BC1284"/>
    <w:rsid w:val="00BC13B3"/>
    <w:rsid w:val="00BC1CF8"/>
    <w:rsid w:val="00BC201A"/>
    <w:rsid w:val="00BC224E"/>
    <w:rsid w:val="00BC2645"/>
    <w:rsid w:val="00BC2D2C"/>
    <w:rsid w:val="00BC30A9"/>
    <w:rsid w:val="00BC33C5"/>
    <w:rsid w:val="00BC33C6"/>
    <w:rsid w:val="00BC392C"/>
    <w:rsid w:val="00BC39CD"/>
    <w:rsid w:val="00BC3C28"/>
    <w:rsid w:val="00BC41BD"/>
    <w:rsid w:val="00BC46BF"/>
    <w:rsid w:val="00BC4848"/>
    <w:rsid w:val="00BC4BF9"/>
    <w:rsid w:val="00BC4CAB"/>
    <w:rsid w:val="00BC4DEA"/>
    <w:rsid w:val="00BC4E24"/>
    <w:rsid w:val="00BC5126"/>
    <w:rsid w:val="00BC575B"/>
    <w:rsid w:val="00BC5834"/>
    <w:rsid w:val="00BC5E2A"/>
    <w:rsid w:val="00BC6234"/>
    <w:rsid w:val="00BC6256"/>
    <w:rsid w:val="00BC6326"/>
    <w:rsid w:val="00BC63BB"/>
    <w:rsid w:val="00BC6650"/>
    <w:rsid w:val="00BC669D"/>
    <w:rsid w:val="00BC66FB"/>
    <w:rsid w:val="00BC6C25"/>
    <w:rsid w:val="00BC7012"/>
    <w:rsid w:val="00BC70C8"/>
    <w:rsid w:val="00BC7174"/>
    <w:rsid w:val="00BC7175"/>
    <w:rsid w:val="00BC75F8"/>
    <w:rsid w:val="00BD007E"/>
    <w:rsid w:val="00BD068F"/>
    <w:rsid w:val="00BD0AC7"/>
    <w:rsid w:val="00BD0B92"/>
    <w:rsid w:val="00BD0ED7"/>
    <w:rsid w:val="00BD11A3"/>
    <w:rsid w:val="00BD1363"/>
    <w:rsid w:val="00BD1473"/>
    <w:rsid w:val="00BD184B"/>
    <w:rsid w:val="00BD18E7"/>
    <w:rsid w:val="00BD1919"/>
    <w:rsid w:val="00BD1B96"/>
    <w:rsid w:val="00BD203E"/>
    <w:rsid w:val="00BD2098"/>
    <w:rsid w:val="00BD20A0"/>
    <w:rsid w:val="00BD222C"/>
    <w:rsid w:val="00BD2982"/>
    <w:rsid w:val="00BD29C1"/>
    <w:rsid w:val="00BD2BDD"/>
    <w:rsid w:val="00BD32C5"/>
    <w:rsid w:val="00BD3533"/>
    <w:rsid w:val="00BD35E1"/>
    <w:rsid w:val="00BD35F2"/>
    <w:rsid w:val="00BD3796"/>
    <w:rsid w:val="00BD39B6"/>
    <w:rsid w:val="00BD430D"/>
    <w:rsid w:val="00BD437A"/>
    <w:rsid w:val="00BD44B8"/>
    <w:rsid w:val="00BD45D7"/>
    <w:rsid w:val="00BD4834"/>
    <w:rsid w:val="00BD48DD"/>
    <w:rsid w:val="00BD4A95"/>
    <w:rsid w:val="00BD4E72"/>
    <w:rsid w:val="00BD4E7D"/>
    <w:rsid w:val="00BD5261"/>
    <w:rsid w:val="00BD54A3"/>
    <w:rsid w:val="00BD54AB"/>
    <w:rsid w:val="00BD5790"/>
    <w:rsid w:val="00BD5A19"/>
    <w:rsid w:val="00BD5B1A"/>
    <w:rsid w:val="00BD60BB"/>
    <w:rsid w:val="00BD6464"/>
    <w:rsid w:val="00BD65DA"/>
    <w:rsid w:val="00BD6B41"/>
    <w:rsid w:val="00BD6F99"/>
    <w:rsid w:val="00BD7401"/>
    <w:rsid w:val="00BD74A0"/>
    <w:rsid w:val="00BD75EA"/>
    <w:rsid w:val="00BD7AD8"/>
    <w:rsid w:val="00BD7B96"/>
    <w:rsid w:val="00BD7C8C"/>
    <w:rsid w:val="00BD7EEB"/>
    <w:rsid w:val="00BD7F66"/>
    <w:rsid w:val="00BE05FA"/>
    <w:rsid w:val="00BE0A6A"/>
    <w:rsid w:val="00BE0B5D"/>
    <w:rsid w:val="00BE0EEF"/>
    <w:rsid w:val="00BE1039"/>
    <w:rsid w:val="00BE12EB"/>
    <w:rsid w:val="00BE144D"/>
    <w:rsid w:val="00BE1519"/>
    <w:rsid w:val="00BE1FB8"/>
    <w:rsid w:val="00BE22E6"/>
    <w:rsid w:val="00BE249F"/>
    <w:rsid w:val="00BE295C"/>
    <w:rsid w:val="00BE2A0C"/>
    <w:rsid w:val="00BE2D09"/>
    <w:rsid w:val="00BE2D1B"/>
    <w:rsid w:val="00BE2D9B"/>
    <w:rsid w:val="00BE2EAA"/>
    <w:rsid w:val="00BE305F"/>
    <w:rsid w:val="00BE34A9"/>
    <w:rsid w:val="00BE35D3"/>
    <w:rsid w:val="00BE3CA5"/>
    <w:rsid w:val="00BE3EEC"/>
    <w:rsid w:val="00BE439E"/>
    <w:rsid w:val="00BE44D1"/>
    <w:rsid w:val="00BE476C"/>
    <w:rsid w:val="00BE4860"/>
    <w:rsid w:val="00BE489F"/>
    <w:rsid w:val="00BE48D4"/>
    <w:rsid w:val="00BE4F8A"/>
    <w:rsid w:val="00BE5043"/>
    <w:rsid w:val="00BE529A"/>
    <w:rsid w:val="00BE540E"/>
    <w:rsid w:val="00BE54C2"/>
    <w:rsid w:val="00BE55A8"/>
    <w:rsid w:val="00BE5735"/>
    <w:rsid w:val="00BE59F3"/>
    <w:rsid w:val="00BE5EA5"/>
    <w:rsid w:val="00BE5F15"/>
    <w:rsid w:val="00BE6176"/>
    <w:rsid w:val="00BE61AD"/>
    <w:rsid w:val="00BE6697"/>
    <w:rsid w:val="00BE675A"/>
    <w:rsid w:val="00BE6A05"/>
    <w:rsid w:val="00BE6AE0"/>
    <w:rsid w:val="00BE6D16"/>
    <w:rsid w:val="00BE6F8E"/>
    <w:rsid w:val="00BE726C"/>
    <w:rsid w:val="00BE76AC"/>
    <w:rsid w:val="00BE777D"/>
    <w:rsid w:val="00BE7840"/>
    <w:rsid w:val="00BE7D26"/>
    <w:rsid w:val="00BF017F"/>
    <w:rsid w:val="00BF01BE"/>
    <w:rsid w:val="00BF01F0"/>
    <w:rsid w:val="00BF02B1"/>
    <w:rsid w:val="00BF0344"/>
    <w:rsid w:val="00BF038B"/>
    <w:rsid w:val="00BF045E"/>
    <w:rsid w:val="00BF0646"/>
    <w:rsid w:val="00BF0A25"/>
    <w:rsid w:val="00BF0F78"/>
    <w:rsid w:val="00BF11CA"/>
    <w:rsid w:val="00BF12BF"/>
    <w:rsid w:val="00BF1342"/>
    <w:rsid w:val="00BF134D"/>
    <w:rsid w:val="00BF202E"/>
    <w:rsid w:val="00BF21AA"/>
    <w:rsid w:val="00BF2290"/>
    <w:rsid w:val="00BF22A9"/>
    <w:rsid w:val="00BF22E6"/>
    <w:rsid w:val="00BF2487"/>
    <w:rsid w:val="00BF2498"/>
    <w:rsid w:val="00BF2771"/>
    <w:rsid w:val="00BF2AB2"/>
    <w:rsid w:val="00BF2CA4"/>
    <w:rsid w:val="00BF2E0A"/>
    <w:rsid w:val="00BF2E99"/>
    <w:rsid w:val="00BF2FBE"/>
    <w:rsid w:val="00BF2FC7"/>
    <w:rsid w:val="00BF32B9"/>
    <w:rsid w:val="00BF3BC8"/>
    <w:rsid w:val="00BF3DCF"/>
    <w:rsid w:val="00BF3DFF"/>
    <w:rsid w:val="00BF401F"/>
    <w:rsid w:val="00BF4217"/>
    <w:rsid w:val="00BF4606"/>
    <w:rsid w:val="00BF4A92"/>
    <w:rsid w:val="00BF4DD5"/>
    <w:rsid w:val="00BF4EA8"/>
    <w:rsid w:val="00BF50F7"/>
    <w:rsid w:val="00BF53ED"/>
    <w:rsid w:val="00BF5669"/>
    <w:rsid w:val="00BF574D"/>
    <w:rsid w:val="00BF5D66"/>
    <w:rsid w:val="00BF5DC7"/>
    <w:rsid w:val="00BF5FA6"/>
    <w:rsid w:val="00BF602A"/>
    <w:rsid w:val="00BF6072"/>
    <w:rsid w:val="00BF62E2"/>
    <w:rsid w:val="00BF638F"/>
    <w:rsid w:val="00BF65FE"/>
    <w:rsid w:val="00BF723D"/>
    <w:rsid w:val="00BF74C6"/>
    <w:rsid w:val="00BF74F4"/>
    <w:rsid w:val="00BF7CBB"/>
    <w:rsid w:val="00C000A8"/>
    <w:rsid w:val="00C002DB"/>
    <w:rsid w:val="00C00363"/>
    <w:rsid w:val="00C00749"/>
    <w:rsid w:val="00C0078F"/>
    <w:rsid w:val="00C00D12"/>
    <w:rsid w:val="00C00F2A"/>
    <w:rsid w:val="00C01000"/>
    <w:rsid w:val="00C010CF"/>
    <w:rsid w:val="00C01471"/>
    <w:rsid w:val="00C01AF1"/>
    <w:rsid w:val="00C01D77"/>
    <w:rsid w:val="00C01DDC"/>
    <w:rsid w:val="00C01E19"/>
    <w:rsid w:val="00C01E6D"/>
    <w:rsid w:val="00C020FC"/>
    <w:rsid w:val="00C02105"/>
    <w:rsid w:val="00C02410"/>
    <w:rsid w:val="00C027A6"/>
    <w:rsid w:val="00C0287B"/>
    <w:rsid w:val="00C02D20"/>
    <w:rsid w:val="00C02DDA"/>
    <w:rsid w:val="00C02E34"/>
    <w:rsid w:val="00C03328"/>
    <w:rsid w:val="00C035E9"/>
    <w:rsid w:val="00C03975"/>
    <w:rsid w:val="00C03B87"/>
    <w:rsid w:val="00C03FFF"/>
    <w:rsid w:val="00C0415D"/>
    <w:rsid w:val="00C042DE"/>
    <w:rsid w:val="00C045BA"/>
    <w:rsid w:val="00C045D2"/>
    <w:rsid w:val="00C04609"/>
    <w:rsid w:val="00C04696"/>
    <w:rsid w:val="00C047D3"/>
    <w:rsid w:val="00C04815"/>
    <w:rsid w:val="00C0486C"/>
    <w:rsid w:val="00C048AA"/>
    <w:rsid w:val="00C04CB6"/>
    <w:rsid w:val="00C04CE6"/>
    <w:rsid w:val="00C04D21"/>
    <w:rsid w:val="00C04E55"/>
    <w:rsid w:val="00C05033"/>
    <w:rsid w:val="00C05066"/>
    <w:rsid w:val="00C05585"/>
    <w:rsid w:val="00C05715"/>
    <w:rsid w:val="00C057B0"/>
    <w:rsid w:val="00C05860"/>
    <w:rsid w:val="00C05A0F"/>
    <w:rsid w:val="00C05AC3"/>
    <w:rsid w:val="00C05AD4"/>
    <w:rsid w:val="00C05AEB"/>
    <w:rsid w:val="00C061A2"/>
    <w:rsid w:val="00C061E5"/>
    <w:rsid w:val="00C0628A"/>
    <w:rsid w:val="00C062EE"/>
    <w:rsid w:val="00C06368"/>
    <w:rsid w:val="00C0649B"/>
    <w:rsid w:val="00C06A2F"/>
    <w:rsid w:val="00C06D7F"/>
    <w:rsid w:val="00C06DBF"/>
    <w:rsid w:val="00C06EB2"/>
    <w:rsid w:val="00C07049"/>
    <w:rsid w:val="00C0717E"/>
    <w:rsid w:val="00C07235"/>
    <w:rsid w:val="00C07383"/>
    <w:rsid w:val="00C075EB"/>
    <w:rsid w:val="00C0767B"/>
    <w:rsid w:val="00C07B05"/>
    <w:rsid w:val="00C10012"/>
    <w:rsid w:val="00C10070"/>
    <w:rsid w:val="00C101B6"/>
    <w:rsid w:val="00C10B3E"/>
    <w:rsid w:val="00C11087"/>
    <w:rsid w:val="00C1119C"/>
    <w:rsid w:val="00C111B5"/>
    <w:rsid w:val="00C111CB"/>
    <w:rsid w:val="00C111F2"/>
    <w:rsid w:val="00C115CE"/>
    <w:rsid w:val="00C119B5"/>
    <w:rsid w:val="00C11B7F"/>
    <w:rsid w:val="00C11CFC"/>
    <w:rsid w:val="00C11D31"/>
    <w:rsid w:val="00C120DC"/>
    <w:rsid w:val="00C12580"/>
    <w:rsid w:val="00C12817"/>
    <w:rsid w:val="00C12A1C"/>
    <w:rsid w:val="00C12ED8"/>
    <w:rsid w:val="00C12EDB"/>
    <w:rsid w:val="00C13394"/>
    <w:rsid w:val="00C134A0"/>
    <w:rsid w:val="00C135CB"/>
    <w:rsid w:val="00C138E8"/>
    <w:rsid w:val="00C13C8E"/>
    <w:rsid w:val="00C13E8B"/>
    <w:rsid w:val="00C13ED6"/>
    <w:rsid w:val="00C140E3"/>
    <w:rsid w:val="00C1447B"/>
    <w:rsid w:val="00C144A9"/>
    <w:rsid w:val="00C1493D"/>
    <w:rsid w:val="00C14F12"/>
    <w:rsid w:val="00C1510D"/>
    <w:rsid w:val="00C15114"/>
    <w:rsid w:val="00C15481"/>
    <w:rsid w:val="00C156DA"/>
    <w:rsid w:val="00C15817"/>
    <w:rsid w:val="00C158CC"/>
    <w:rsid w:val="00C15E0E"/>
    <w:rsid w:val="00C16222"/>
    <w:rsid w:val="00C1637E"/>
    <w:rsid w:val="00C16A22"/>
    <w:rsid w:val="00C16A94"/>
    <w:rsid w:val="00C16C76"/>
    <w:rsid w:val="00C16E3C"/>
    <w:rsid w:val="00C16F3B"/>
    <w:rsid w:val="00C16FA7"/>
    <w:rsid w:val="00C170B8"/>
    <w:rsid w:val="00C17336"/>
    <w:rsid w:val="00C17357"/>
    <w:rsid w:val="00C1750D"/>
    <w:rsid w:val="00C17888"/>
    <w:rsid w:val="00C1795E"/>
    <w:rsid w:val="00C17B51"/>
    <w:rsid w:val="00C17B64"/>
    <w:rsid w:val="00C17C4B"/>
    <w:rsid w:val="00C17CCF"/>
    <w:rsid w:val="00C17F59"/>
    <w:rsid w:val="00C2036C"/>
    <w:rsid w:val="00C20584"/>
    <w:rsid w:val="00C20604"/>
    <w:rsid w:val="00C208BE"/>
    <w:rsid w:val="00C20A24"/>
    <w:rsid w:val="00C20ADA"/>
    <w:rsid w:val="00C20CDD"/>
    <w:rsid w:val="00C20EF8"/>
    <w:rsid w:val="00C2129A"/>
    <w:rsid w:val="00C21401"/>
    <w:rsid w:val="00C214B4"/>
    <w:rsid w:val="00C2180A"/>
    <w:rsid w:val="00C218D8"/>
    <w:rsid w:val="00C21BFC"/>
    <w:rsid w:val="00C21CC1"/>
    <w:rsid w:val="00C21D99"/>
    <w:rsid w:val="00C21DBA"/>
    <w:rsid w:val="00C220D7"/>
    <w:rsid w:val="00C222F4"/>
    <w:rsid w:val="00C22998"/>
    <w:rsid w:val="00C22C20"/>
    <w:rsid w:val="00C22EB9"/>
    <w:rsid w:val="00C23049"/>
    <w:rsid w:val="00C233C0"/>
    <w:rsid w:val="00C234F2"/>
    <w:rsid w:val="00C23793"/>
    <w:rsid w:val="00C23A75"/>
    <w:rsid w:val="00C23AAC"/>
    <w:rsid w:val="00C23BE6"/>
    <w:rsid w:val="00C23E61"/>
    <w:rsid w:val="00C2410A"/>
    <w:rsid w:val="00C2474F"/>
    <w:rsid w:val="00C247AB"/>
    <w:rsid w:val="00C24B3E"/>
    <w:rsid w:val="00C24FC3"/>
    <w:rsid w:val="00C250BD"/>
    <w:rsid w:val="00C253CF"/>
    <w:rsid w:val="00C258DA"/>
    <w:rsid w:val="00C25914"/>
    <w:rsid w:val="00C25A96"/>
    <w:rsid w:val="00C25B67"/>
    <w:rsid w:val="00C25FA5"/>
    <w:rsid w:val="00C26178"/>
    <w:rsid w:val="00C261DF"/>
    <w:rsid w:val="00C265EC"/>
    <w:rsid w:val="00C268EC"/>
    <w:rsid w:val="00C26D3F"/>
    <w:rsid w:val="00C270FC"/>
    <w:rsid w:val="00C27182"/>
    <w:rsid w:val="00C271B7"/>
    <w:rsid w:val="00C27276"/>
    <w:rsid w:val="00C2730C"/>
    <w:rsid w:val="00C275B1"/>
    <w:rsid w:val="00C277DA"/>
    <w:rsid w:val="00C301C6"/>
    <w:rsid w:val="00C30339"/>
    <w:rsid w:val="00C3055E"/>
    <w:rsid w:val="00C30652"/>
    <w:rsid w:val="00C307D3"/>
    <w:rsid w:val="00C30A41"/>
    <w:rsid w:val="00C30CD7"/>
    <w:rsid w:val="00C30F5B"/>
    <w:rsid w:val="00C3111F"/>
    <w:rsid w:val="00C31147"/>
    <w:rsid w:val="00C313DF"/>
    <w:rsid w:val="00C317FA"/>
    <w:rsid w:val="00C31B58"/>
    <w:rsid w:val="00C31C72"/>
    <w:rsid w:val="00C31CE4"/>
    <w:rsid w:val="00C31DD3"/>
    <w:rsid w:val="00C31E2C"/>
    <w:rsid w:val="00C31FC6"/>
    <w:rsid w:val="00C32222"/>
    <w:rsid w:val="00C3245D"/>
    <w:rsid w:val="00C3266A"/>
    <w:rsid w:val="00C329CD"/>
    <w:rsid w:val="00C32BB4"/>
    <w:rsid w:val="00C32C37"/>
    <w:rsid w:val="00C32E8F"/>
    <w:rsid w:val="00C3349D"/>
    <w:rsid w:val="00C33608"/>
    <w:rsid w:val="00C33927"/>
    <w:rsid w:val="00C33B74"/>
    <w:rsid w:val="00C33BE7"/>
    <w:rsid w:val="00C33C41"/>
    <w:rsid w:val="00C33CB0"/>
    <w:rsid w:val="00C33D39"/>
    <w:rsid w:val="00C33F4D"/>
    <w:rsid w:val="00C34305"/>
    <w:rsid w:val="00C343B2"/>
    <w:rsid w:val="00C34567"/>
    <w:rsid w:val="00C345AF"/>
    <w:rsid w:val="00C34668"/>
    <w:rsid w:val="00C34AEF"/>
    <w:rsid w:val="00C34E93"/>
    <w:rsid w:val="00C34EF4"/>
    <w:rsid w:val="00C34F66"/>
    <w:rsid w:val="00C351B9"/>
    <w:rsid w:val="00C3561E"/>
    <w:rsid w:val="00C356CF"/>
    <w:rsid w:val="00C35CDE"/>
    <w:rsid w:val="00C35F91"/>
    <w:rsid w:val="00C366EE"/>
    <w:rsid w:val="00C36732"/>
    <w:rsid w:val="00C3682F"/>
    <w:rsid w:val="00C369A5"/>
    <w:rsid w:val="00C36C47"/>
    <w:rsid w:val="00C36DF2"/>
    <w:rsid w:val="00C36F70"/>
    <w:rsid w:val="00C372E9"/>
    <w:rsid w:val="00C37326"/>
    <w:rsid w:val="00C3736D"/>
    <w:rsid w:val="00C37434"/>
    <w:rsid w:val="00C378F1"/>
    <w:rsid w:val="00C37A1D"/>
    <w:rsid w:val="00C37C34"/>
    <w:rsid w:val="00C400EB"/>
    <w:rsid w:val="00C405C8"/>
    <w:rsid w:val="00C40647"/>
    <w:rsid w:val="00C4076E"/>
    <w:rsid w:val="00C40A3E"/>
    <w:rsid w:val="00C40A45"/>
    <w:rsid w:val="00C40CCC"/>
    <w:rsid w:val="00C40D13"/>
    <w:rsid w:val="00C412C7"/>
    <w:rsid w:val="00C414DA"/>
    <w:rsid w:val="00C41588"/>
    <w:rsid w:val="00C41727"/>
    <w:rsid w:val="00C41A26"/>
    <w:rsid w:val="00C41DA7"/>
    <w:rsid w:val="00C41DC0"/>
    <w:rsid w:val="00C41E85"/>
    <w:rsid w:val="00C41FB8"/>
    <w:rsid w:val="00C420A4"/>
    <w:rsid w:val="00C4221F"/>
    <w:rsid w:val="00C42428"/>
    <w:rsid w:val="00C425EA"/>
    <w:rsid w:val="00C42949"/>
    <w:rsid w:val="00C42AC7"/>
    <w:rsid w:val="00C42AF3"/>
    <w:rsid w:val="00C42C44"/>
    <w:rsid w:val="00C42DD1"/>
    <w:rsid w:val="00C42FC9"/>
    <w:rsid w:val="00C431CA"/>
    <w:rsid w:val="00C43252"/>
    <w:rsid w:val="00C435AA"/>
    <w:rsid w:val="00C437A1"/>
    <w:rsid w:val="00C439E8"/>
    <w:rsid w:val="00C43A58"/>
    <w:rsid w:val="00C43BE6"/>
    <w:rsid w:val="00C43E7B"/>
    <w:rsid w:val="00C44046"/>
    <w:rsid w:val="00C44302"/>
    <w:rsid w:val="00C443ED"/>
    <w:rsid w:val="00C44863"/>
    <w:rsid w:val="00C44AD6"/>
    <w:rsid w:val="00C44AFF"/>
    <w:rsid w:val="00C452BD"/>
    <w:rsid w:val="00C453B8"/>
    <w:rsid w:val="00C4573D"/>
    <w:rsid w:val="00C457B4"/>
    <w:rsid w:val="00C45A67"/>
    <w:rsid w:val="00C45B77"/>
    <w:rsid w:val="00C45EC1"/>
    <w:rsid w:val="00C460D1"/>
    <w:rsid w:val="00C461B9"/>
    <w:rsid w:val="00C46BE6"/>
    <w:rsid w:val="00C46BF8"/>
    <w:rsid w:val="00C46C31"/>
    <w:rsid w:val="00C46CA5"/>
    <w:rsid w:val="00C46CB7"/>
    <w:rsid w:val="00C46F58"/>
    <w:rsid w:val="00C47166"/>
    <w:rsid w:val="00C473F0"/>
    <w:rsid w:val="00C476F6"/>
    <w:rsid w:val="00C4778E"/>
    <w:rsid w:val="00C479E6"/>
    <w:rsid w:val="00C47C04"/>
    <w:rsid w:val="00C47DAB"/>
    <w:rsid w:val="00C47DC1"/>
    <w:rsid w:val="00C5017B"/>
    <w:rsid w:val="00C503FD"/>
    <w:rsid w:val="00C50828"/>
    <w:rsid w:val="00C50A33"/>
    <w:rsid w:val="00C50A59"/>
    <w:rsid w:val="00C50D96"/>
    <w:rsid w:val="00C50E71"/>
    <w:rsid w:val="00C5111C"/>
    <w:rsid w:val="00C5113F"/>
    <w:rsid w:val="00C511A9"/>
    <w:rsid w:val="00C511CA"/>
    <w:rsid w:val="00C51325"/>
    <w:rsid w:val="00C51537"/>
    <w:rsid w:val="00C515A3"/>
    <w:rsid w:val="00C518B5"/>
    <w:rsid w:val="00C51AB6"/>
    <w:rsid w:val="00C51AF7"/>
    <w:rsid w:val="00C51FC7"/>
    <w:rsid w:val="00C5200F"/>
    <w:rsid w:val="00C522D3"/>
    <w:rsid w:val="00C522D5"/>
    <w:rsid w:val="00C52323"/>
    <w:rsid w:val="00C52337"/>
    <w:rsid w:val="00C523AE"/>
    <w:rsid w:val="00C523C3"/>
    <w:rsid w:val="00C5250D"/>
    <w:rsid w:val="00C5279D"/>
    <w:rsid w:val="00C52C44"/>
    <w:rsid w:val="00C52DF7"/>
    <w:rsid w:val="00C52EF3"/>
    <w:rsid w:val="00C53359"/>
    <w:rsid w:val="00C53869"/>
    <w:rsid w:val="00C538BE"/>
    <w:rsid w:val="00C53AFE"/>
    <w:rsid w:val="00C53B03"/>
    <w:rsid w:val="00C53B6D"/>
    <w:rsid w:val="00C53DC6"/>
    <w:rsid w:val="00C540A7"/>
    <w:rsid w:val="00C54479"/>
    <w:rsid w:val="00C5463E"/>
    <w:rsid w:val="00C5470D"/>
    <w:rsid w:val="00C549C9"/>
    <w:rsid w:val="00C54A40"/>
    <w:rsid w:val="00C54A5D"/>
    <w:rsid w:val="00C54CB5"/>
    <w:rsid w:val="00C54CBF"/>
    <w:rsid w:val="00C54D29"/>
    <w:rsid w:val="00C54ED3"/>
    <w:rsid w:val="00C55182"/>
    <w:rsid w:val="00C5524B"/>
    <w:rsid w:val="00C55371"/>
    <w:rsid w:val="00C55454"/>
    <w:rsid w:val="00C55AD9"/>
    <w:rsid w:val="00C55BD4"/>
    <w:rsid w:val="00C55CB9"/>
    <w:rsid w:val="00C55D4E"/>
    <w:rsid w:val="00C55E12"/>
    <w:rsid w:val="00C55F2E"/>
    <w:rsid w:val="00C56631"/>
    <w:rsid w:val="00C56648"/>
    <w:rsid w:val="00C56803"/>
    <w:rsid w:val="00C5686C"/>
    <w:rsid w:val="00C569B9"/>
    <w:rsid w:val="00C56F33"/>
    <w:rsid w:val="00C56F3C"/>
    <w:rsid w:val="00C5712D"/>
    <w:rsid w:val="00C57198"/>
    <w:rsid w:val="00C571D5"/>
    <w:rsid w:val="00C57202"/>
    <w:rsid w:val="00C57266"/>
    <w:rsid w:val="00C57495"/>
    <w:rsid w:val="00C5752C"/>
    <w:rsid w:val="00C575B1"/>
    <w:rsid w:val="00C57D04"/>
    <w:rsid w:val="00C57D65"/>
    <w:rsid w:val="00C57DCE"/>
    <w:rsid w:val="00C60007"/>
    <w:rsid w:val="00C60235"/>
    <w:rsid w:val="00C6036C"/>
    <w:rsid w:val="00C60570"/>
    <w:rsid w:val="00C6059A"/>
    <w:rsid w:val="00C608D7"/>
    <w:rsid w:val="00C60AB2"/>
    <w:rsid w:val="00C60B33"/>
    <w:rsid w:val="00C60D0D"/>
    <w:rsid w:val="00C6100E"/>
    <w:rsid w:val="00C612A2"/>
    <w:rsid w:val="00C61629"/>
    <w:rsid w:val="00C616A9"/>
    <w:rsid w:val="00C617ED"/>
    <w:rsid w:val="00C61C0B"/>
    <w:rsid w:val="00C61F4A"/>
    <w:rsid w:val="00C6225F"/>
    <w:rsid w:val="00C622EC"/>
    <w:rsid w:val="00C6279A"/>
    <w:rsid w:val="00C62ABF"/>
    <w:rsid w:val="00C62D4D"/>
    <w:rsid w:val="00C62DC4"/>
    <w:rsid w:val="00C62EE0"/>
    <w:rsid w:val="00C62F10"/>
    <w:rsid w:val="00C63034"/>
    <w:rsid w:val="00C63257"/>
    <w:rsid w:val="00C634C1"/>
    <w:rsid w:val="00C63DCA"/>
    <w:rsid w:val="00C63FEE"/>
    <w:rsid w:val="00C6414F"/>
    <w:rsid w:val="00C64324"/>
    <w:rsid w:val="00C64355"/>
    <w:rsid w:val="00C64655"/>
    <w:rsid w:val="00C64A77"/>
    <w:rsid w:val="00C64D63"/>
    <w:rsid w:val="00C64FB2"/>
    <w:rsid w:val="00C65049"/>
    <w:rsid w:val="00C654EB"/>
    <w:rsid w:val="00C659C8"/>
    <w:rsid w:val="00C65BFD"/>
    <w:rsid w:val="00C65CC2"/>
    <w:rsid w:val="00C65FEB"/>
    <w:rsid w:val="00C66707"/>
    <w:rsid w:val="00C66CD5"/>
    <w:rsid w:val="00C66CE2"/>
    <w:rsid w:val="00C671BF"/>
    <w:rsid w:val="00C67306"/>
    <w:rsid w:val="00C6741E"/>
    <w:rsid w:val="00C67780"/>
    <w:rsid w:val="00C677A4"/>
    <w:rsid w:val="00C67A32"/>
    <w:rsid w:val="00C67A5B"/>
    <w:rsid w:val="00C67AE0"/>
    <w:rsid w:val="00C67D01"/>
    <w:rsid w:val="00C67EFF"/>
    <w:rsid w:val="00C7025D"/>
    <w:rsid w:val="00C702CC"/>
    <w:rsid w:val="00C70320"/>
    <w:rsid w:val="00C7033E"/>
    <w:rsid w:val="00C7063C"/>
    <w:rsid w:val="00C708EA"/>
    <w:rsid w:val="00C708FA"/>
    <w:rsid w:val="00C70ACA"/>
    <w:rsid w:val="00C70D9C"/>
    <w:rsid w:val="00C70FC2"/>
    <w:rsid w:val="00C7116E"/>
    <w:rsid w:val="00C7117B"/>
    <w:rsid w:val="00C71252"/>
    <w:rsid w:val="00C7128A"/>
    <w:rsid w:val="00C714EC"/>
    <w:rsid w:val="00C719F8"/>
    <w:rsid w:val="00C71A99"/>
    <w:rsid w:val="00C71BCA"/>
    <w:rsid w:val="00C71C8B"/>
    <w:rsid w:val="00C71D10"/>
    <w:rsid w:val="00C722E8"/>
    <w:rsid w:val="00C7259C"/>
    <w:rsid w:val="00C72695"/>
    <w:rsid w:val="00C729D2"/>
    <w:rsid w:val="00C72AE5"/>
    <w:rsid w:val="00C72DCF"/>
    <w:rsid w:val="00C72E27"/>
    <w:rsid w:val="00C73028"/>
    <w:rsid w:val="00C733A1"/>
    <w:rsid w:val="00C7350D"/>
    <w:rsid w:val="00C7357D"/>
    <w:rsid w:val="00C7378C"/>
    <w:rsid w:val="00C73792"/>
    <w:rsid w:val="00C737F3"/>
    <w:rsid w:val="00C73899"/>
    <w:rsid w:val="00C73D85"/>
    <w:rsid w:val="00C73FBF"/>
    <w:rsid w:val="00C7409A"/>
    <w:rsid w:val="00C7417D"/>
    <w:rsid w:val="00C74292"/>
    <w:rsid w:val="00C744FB"/>
    <w:rsid w:val="00C74D65"/>
    <w:rsid w:val="00C75356"/>
    <w:rsid w:val="00C75A4F"/>
    <w:rsid w:val="00C75BA1"/>
    <w:rsid w:val="00C75E39"/>
    <w:rsid w:val="00C75E7E"/>
    <w:rsid w:val="00C75E85"/>
    <w:rsid w:val="00C7612C"/>
    <w:rsid w:val="00C762AE"/>
    <w:rsid w:val="00C76679"/>
    <w:rsid w:val="00C768D1"/>
    <w:rsid w:val="00C76A4B"/>
    <w:rsid w:val="00C76ABF"/>
    <w:rsid w:val="00C76D62"/>
    <w:rsid w:val="00C77404"/>
    <w:rsid w:val="00C77607"/>
    <w:rsid w:val="00C77864"/>
    <w:rsid w:val="00C77AFF"/>
    <w:rsid w:val="00C8019B"/>
    <w:rsid w:val="00C803BA"/>
    <w:rsid w:val="00C8081A"/>
    <w:rsid w:val="00C80C32"/>
    <w:rsid w:val="00C80E88"/>
    <w:rsid w:val="00C810AC"/>
    <w:rsid w:val="00C813A3"/>
    <w:rsid w:val="00C815E3"/>
    <w:rsid w:val="00C81D92"/>
    <w:rsid w:val="00C81DAE"/>
    <w:rsid w:val="00C81F03"/>
    <w:rsid w:val="00C8276B"/>
    <w:rsid w:val="00C82901"/>
    <w:rsid w:val="00C82A1F"/>
    <w:rsid w:val="00C82A5A"/>
    <w:rsid w:val="00C82B69"/>
    <w:rsid w:val="00C82D7F"/>
    <w:rsid w:val="00C83267"/>
    <w:rsid w:val="00C834C6"/>
    <w:rsid w:val="00C8394C"/>
    <w:rsid w:val="00C839E0"/>
    <w:rsid w:val="00C83E16"/>
    <w:rsid w:val="00C83E5C"/>
    <w:rsid w:val="00C83E99"/>
    <w:rsid w:val="00C8450F"/>
    <w:rsid w:val="00C846AE"/>
    <w:rsid w:val="00C849CF"/>
    <w:rsid w:val="00C84AC8"/>
    <w:rsid w:val="00C84C01"/>
    <w:rsid w:val="00C853A1"/>
    <w:rsid w:val="00C853CA"/>
    <w:rsid w:val="00C85934"/>
    <w:rsid w:val="00C85C4B"/>
    <w:rsid w:val="00C85C54"/>
    <w:rsid w:val="00C85E73"/>
    <w:rsid w:val="00C85FA3"/>
    <w:rsid w:val="00C861A1"/>
    <w:rsid w:val="00C8674C"/>
    <w:rsid w:val="00C86AB5"/>
    <w:rsid w:val="00C86C4D"/>
    <w:rsid w:val="00C86DBB"/>
    <w:rsid w:val="00C870A2"/>
    <w:rsid w:val="00C870C4"/>
    <w:rsid w:val="00C871F6"/>
    <w:rsid w:val="00C8768E"/>
    <w:rsid w:val="00C900E6"/>
    <w:rsid w:val="00C904FD"/>
    <w:rsid w:val="00C906FA"/>
    <w:rsid w:val="00C907E3"/>
    <w:rsid w:val="00C9086E"/>
    <w:rsid w:val="00C90871"/>
    <w:rsid w:val="00C909B2"/>
    <w:rsid w:val="00C90ACB"/>
    <w:rsid w:val="00C90BC9"/>
    <w:rsid w:val="00C9103F"/>
    <w:rsid w:val="00C9119C"/>
    <w:rsid w:val="00C9150B"/>
    <w:rsid w:val="00C91580"/>
    <w:rsid w:val="00C915BF"/>
    <w:rsid w:val="00C91FB5"/>
    <w:rsid w:val="00C9235B"/>
    <w:rsid w:val="00C925CE"/>
    <w:rsid w:val="00C92A50"/>
    <w:rsid w:val="00C92F66"/>
    <w:rsid w:val="00C92F8A"/>
    <w:rsid w:val="00C92FB6"/>
    <w:rsid w:val="00C93030"/>
    <w:rsid w:val="00C9336B"/>
    <w:rsid w:val="00C9349D"/>
    <w:rsid w:val="00C9360B"/>
    <w:rsid w:val="00C93650"/>
    <w:rsid w:val="00C9365B"/>
    <w:rsid w:val="00C938BD"/>
    <w:rsid w:val="00C93D18"/>
    <w:rsid w:val="00C941FB"/>
    <w:rsid w:val="00C943C3"/>
    <w:rsid w:val="00C94504"/>
    <w:rsid w:val="00C9453A"/>
    <w:rsid w:val="00C9485C"/>
    <w:rsid w:val="00C94872"/>
    <w:rsid w:val="00C94F4B"/>
    <w:rsid w:val="00C9501C"/>
    <w:rsid w:val="00C953A9"/>
    <w:rsid w:val="00C9548A"/>
    <w:rsid w:val="00C95615"/>
    <w:rsid w:val="00C95AFF"/>
    <w:rsid w:val="00C95E0B"/>
    <w:rsid w:val="00C96453"/>
    <w:rsid w:val="00C96686"/>
    <w:rsid w:val="00C96DDF"/>
    <w:rsid w:val="00C971A6"/>
    <w:rsid w:val="00C972EF"/>
    <w:rsid w:val="00C9746C"/>
    <w:rsid w:val="00C9772A"/>
    <w:rsid w:val="00C97A51"/>
    <w:rsid w:val="00C97A9A"/>
    <w:rsid w:val="00C97AFE"/>
    <w:rsid w:val="00C97C6B"/>
    <w:rsid w:val="00C97F07"/>
    <w:rsid w:val="00CA029A"/>
    <w:rsid w:val="00CA035E"/>
    <w:rsid w:val="00CA04E2"/>
    <w:rsid w:val="00CA053B"/>
    <w:rsid w:val="00CA0DE0"/>
    <w:rsid w:val="00CA0F93"/>
    <w:rsid w:val="00CA1075"/>
    <w:rsid w:val="00CA1B9B"/>
    <w:rsid w:val="00CA1EF4"/>
    <w:rsid w:val="00CA1F00"/>
    <w:rsid w:val="00CA246F"/>
    <w:rsid w:val="00CA2E0F"/>
    <w:rsid w:val="00CA33C0"/>
    <w:rsid w:val="00CA35F5"/>
    <w:rsid w:val="00CA3906"/>
    <w:rsid w:val="00CA3994"/>
    <w:rsid w:val="00CA4156"/>
    <w:rsid w:val="00CA421A"/>
    <w:rsid w:val="00CA4576"/>
    <w:rsid w:val="00CA47D8"/>
    <w:rsid w:val="00CA4A04"/>
    <w:rsid w:val="00CA4ADA"/>
    <w:rsid w:val="00CA4B82"/>
    <w:rsid w:val="00CA4D17"/>
    <w:rsid w:val="00CA5384"/>
    <w:rsid w:val="00CA550E"/>
    <w:rsid w:val="00CA5539"/>
    <w:rsid w:val="00CA55DC"/>
    <w:rsid w:val="00CA578E"/>
    <w:rsid w:val="00CA5A67"/>
    <w:rsid w:val="00CA5DB4"/>
    <w:rsid w:val="00CA6010"/>
    <w:rsid w:val="00CA60CA"/>
    <w:rsid w:val="00CA63BA"/>
    <w:rsid w:val="00CA6423"/>
    <w:rsid w:val="00CA65B1"/>
    <w:rsid w:val="00CA6618"/>
    <w:rsid w:val="00CA6904"/>
    <w:rsid w:val="00CA6958"/>
    <w:rsid w:val="00CA6B57"/>
    <w:rsid w:val="00CA6CB5"/>
    <w:rsid w:val="00CA6CD9"/>
    <w:rsid w:val="00CA6F88"/>
    <w:rsid w:val="00CA71A8"/>
    <w:rsid w:val="00CA7454"/>
    <w:rsid w:val="00CA74D1"/>
    <w:rsid w:val="00CA75F9"/>
    <w:rsid w:val="00CA7736"/>
    <w:rsid w:val="00CA7C19"/>
    <w:rsid w:val="00CA7E11"/>
    <w:rsid w:val="00CB0067"/>
    <w:rsid w:val="00CB010D"/>
    <w:rsid w:val="00CB0471"/>
    <w:rsid w:val="00CB04EF"/>
    <w:rsid w:val="00CB04F9"/>
    <w:rsid w:val="00CB0531"/>
    <w:rsid w:val="00CB0637"/>
    <w:rsid w:val="00CB0801"/>
    <w:rsid w:val="00CB090B"/>
    <w:rsid w:val="00CB0AC0"/>
    <w:rsid w:val="00CB1093"/>
    <w:rsid w:val="00CB10AD"/>
    <w:rsid w:val="00CB1102"/>
    <w:rsid w:val="00CB1763"/>
    <w:rsid w:val="00CB180F"/>
    <w:rsid w:val="00CB194D"/>
    <w:rsid w:val="00CB1CAD"/>
    <w:rsid w:val="00CB1F85"/>
    <w:rsid w:val="00CB2A10"/>
    <w:rsid w:val="00CB2B1C"/>
    <w:rsid w:val="00CB2B1E"/>
    <w:rsid w:val="00CB2C86"/>
    <w:rsid w:val="00CB2CBA"/>
    <w:rsid w:val="00CB2F3E"/>
    <w:rsid w:val="00CB3051"/>
    <w:rsid w:val="00CB30AD"/>
    <w:rsid w:val="00CB33AE"/>
    <w:rsid w:val="00CB379C"/>
    <w:rsid w:val="00CB3878"/>
    <w:rsid w:val="00CB389C"/>
    <w:rsid w:val="00CB3F32"/>
    <w:rsid w:val="00CB442E"/>
    <w:rsid w:val="00CB457E"/>
    <w:rsid w:val="00CB481B"/>
    <w:rsid w:val="00CB4D8C"/>
    <w:rsid w:val="00CB4F7D"/>
    <w:rsid w:val="00CB5021"/>
    <w:rsid w:val="00CB5142"/>
    <w:rsid w:val="00CB51DD"/>
    <w:rsid w:val="00CB53CC"/>
    <w:rsid w:val="00CB570A"/>
    <w:rsid w:val="00CB57F9"/>
    <w:rsid w:val="00CB5819"/>
    <w:rsid w:val="00CB59DC"/>
    <w:rsid w:val="00CB5B08"/>
    <w:rsid w:val="00CB5BAF"/>
    <w:rsid w:val="00CB5C11"/>
    <w:rsid w:val="00CB5EEB"/>
    <w:rsid w:val="00CB615A"/>
    <w:rsid w:val="00CB62F2"/>
    <w:rsid w:val="00CB64D1"/>
    <w:rsid w:val="00CB653A"/>
    <w:rsid w:val="00CB6686"/>
    <w:rsid w:val="00CB67D8"/>
    <w:rsid w:val="00CB6B66"/>
    <w:rsid w:val="00CB73D6"/>
    <w:rsid w:val="00CB7448"/>
    <w:rsid w:val="00CB7C03"/>
    <w:rsid w:val="00CB7CF6"/>
    <w:rsid w:val="00CB7DEE"/>
    <w:rsid w:val="00CB7E5E"/>
    <w:rsid w:val="00CC0130"/>
    <w:rsid w:val="00CC018B"/>
    <w:rsid w:val="00CC0782"/>
    <w:rsid w:val="00CC08CF"/>
    <w:rsid w:val="00CC0AAF"/>
    <w:rsid w:val="00CC0BE2"/>
    <w:rsid w:val="00CC0CB4"/>
    <w:rsid w:val="00CC0E0C"/>
    <w:rsid w:val="00CC0FD5"/>
    <w:rsid w:val="00CC1371"/>
    <w:rsid w:val="00CC137B"/>
    <w:rsid w:val="00CC13C1"/>
    <w:rsid w:val="00CC1582"/>
    <w:rsid w:val="00CC1651"/>
    <w:rsid w:val="00CC1A7D"/>
    <w:rsid w:val="00CC1C01"/>
    <w:rsid w:val="00CC1D21"/>
    <w:rsid w:val="00CC1E58"/>
    <w:rsid w:val="00CC2518"/>
    <w:rsid w:val="00CC2724"/>
    <w:rsid w:val="00CC28D9"/>
    <w:rsid w:val="00CC2BCB"/>
    <w:rsid w:val="00CC2BF2"/>
    <w:rsid w:val="00CC3147"/>
    <w:rsid w:val="00CC3250"/>
    <w:rsid w:val="00CC3643"/>
    <w:rsid w:val="00CC3A62"/>
    <w:rsid w:val="00CC3AB3"/>
    <w:rsid w:val="00CC3F16"/>
    <w:rsid w:val="00CC4227"/>
    <w:rsid w:val="00CC47DD"/>
    <w:rsid w:val="00CC4919"/>
    <w:rsid w:val="00CC4EA3"/>
    <w:rsid w:val="00CC4F75"/>
    <w:rsid w:val="00CC4FCF"/>
    <w:rsid w:val="00CC5205"/>
    <w:rsid w:val="00CC530D"/>
    <w:rsid w:val="00CC599A"/>
    <w:rsid w:val="00CC5C1A"/>
    <w:rsid w:val="00CC5C58"/>
    <w:rsid w:val="00CC605A"/>
    <w:rsid w:val="00CC6177"/>
    <w:rsid w:val="00CC6548"/>
    <w:rsid w:val="00CC6559"/>
    <w:rsid w:val="00CC65C8"/>
    <w:rsid w:val="00CC65D6"/>
    <w:rsid w:val="00CC6BE4"/>
    <w:rsid w:val="00CC6C6E"/>
    <w:rsid w:val="00CC6FCA"/>
    <w:rsid w:val="00CC706C"/>
    <w:rsid w:val="00CC79A0"/>
    <w:rsid w:val="00CC7A2A"/>
    <w:rsid w:val="00CC7BDE"/>
    <w:rsid w:val="00CC7C78"/>
    <w:rsid w:val="00CD01EF"/>
    <w:rsid w:val="00CD025E"/>
    <w:rsid w:val="00CD0316"/>
    <w:rsid w:val="00CD0399"/>
    <w:rsid w:val="00CD03FC"/>
    <w:rsid w:val="00CD0869"/>
    <w:rsid w:val="00CD087F"/>
    <w:rsid w:val="00CD0B44"/>
    <w:rsid w:val="00CD0BA6"/>
    <w:rsid w:val="00CD0C69"/>
    <w:rsid w:val="00CD0C83"/>
    <w:rsid w:val="00CD0CDB"/>
    <w:rsid w:val="00CD0DAB"/>
    <w:rsid w:val="00CD1806"/>
    <w:rsid w:val="00CD1AB0"/>
    <w:rsid w:val="00CD1D26"/>
    <w:rsid w:val="00CD2164"/>
    <w:rsid w:val="00CD22B2"/>
    <w:rsid w:val="00CD27FF"/>
    <w:rsid w:val="00CD2ED1"/>
    <w:rsid w:val="00CD305D"/>
    <w:rsid w:val="00CD324D"/>
    <w:rsid w:val="00CD35AA"/>
    <w:rsid w:val="00CD364C"/>
    <w:rsid w:val="00CD375E"/>
    <w:rsid w:val="00CD3934"/>
    <w:rsid w:val="00CD3C59"/>
    <w:rsid w:val="00CD3CC2"/>
    <w:rsid w:val="00CD3DB3"/>
    <w:rsid w:val="00CD4064"/>
    <w:rsid w:val="00CD410C"/>
    <w:rsid w:val="00CD4635"/>
    <w:rsid w:val="00CD46D1"/>
    <w:rsid w:val="00CD4A01"/>
    <w:rsid w:val="00CD4CAA"/>
    <w:rsid w:val="00CD4D4C"/>
    <w:rsid w:val="00CD4D88"/>
    <w:rsid w:val="00CD4E19"/>
    <w:rsid w:val="00CD4EF3"/>
    <w:rsid w:val="00CD5102"/>
    <w:rsid w:val="00CD52E9"/>
    <w:rsid w:val="00CD5419"/>
    <w:rsid w:val="00CD557E"/>
    <w:rsid w:val="00CD5647"/>
    <w:rsid w:val="00CD575D"/>
    <w:rsid w:val="00CD5A71"/>
    <w:rsid w:val="00CD5BAB"/>
    <w:rsid w:val="00CD5DC8"/>
    <w:rsid w:val="00CD5EAA"/>
    <w:rsid w:val="00CD6104"/>
    <w:rsid w:val="00CD620F"/>
    <w:rsid w:val="00CD64C3"/>
    <w:rsid w:val="00CD663F"/>
    <w:rsid w:val="00CD68C1"/>
    <w:rsid w:val="00CD6ABC"/>
    <w:rsid w:val="00CD6B9C"/>
    <w:rsid w:val="00CD6DA8"/>
    <w:rsid w:val="00CD73EF"/>
    <w:rsid w:val="00CD7490"/>
    <w:rsid w:val="00CD74BD"/>
    <w:rsid w:val="00CD795F"/>
    <w:rsid w:val="00CD7BC6"/>
    <w:rsid w:val="00CD7D9C"/>
    <w:rsid w:val="00CD7EDC"/>
    <w:rsid w:val="00CE00A8"/>
    <w:rsid w:val="00CE058C"/>
    <w:rsid w:val="00CE0790"/>
    <w:rsid w:val="00CE0EDB"/>
    <w:rsid w:val="00CE12F5"/>
    <w:rsid w:val="00CE148C"/>
    <w:rsid w:val="00CE1A9E"/>
    <w:rsid w:val="00CE1BA9"/>
    <w:rsid w:val="00CE1D0A"/>
    <w:rsid w:val="00CE1E75"/>
    <w:rsid w:val="00CE2050"/>
    <w:rsid w:val="00CE2108"/>
    <w:rsid w:val="00CE2140"/>
    <w:rsid w:val="00CE2489"/>
    <w:rsid w:val="00CE2562"/>
    <w:rsid w:val="00CE2774"/>
    <w:rsid w:val="00CE2815"/>
    <w:rsid w:val="00CE2A0F"/>
    <w:rsid w:val="00CE2F48"/>
    <w:rsid w:val="00CE3307"/>
    <w:rsid w:val="00CE35CC"/>
    <w:rsid w:val="00CE3738"/>
    <w:rsid w:val="00CE37B0"/>
    <w:rsid w:val="00CE39C9"/>
    <w:rsid w:val="00CE39F9"/>
    <w:rsid w:val="00CE3B66"/>
    <w:rsid w:val="00CE3CA2"/>
    <w:rsid w:val="00CE40B7"/>
    <w:rsid w:val="00CE40E1"/>
    <w:rsid w:val="00CE4201"/>
    <w:rsid w:val="00CE440C"/>
    <w:rsid w:val="00CE4554"/>
    <w:rsid w:val="00CE46B6"/>
    <w:rsid w:val="00CE477B"/>
    <w:rsid w:val="00CE491C"/>
    <w:rsid w:val="00CE49AD"/>
    <w:rsid w:val="00CE4B89"/>
    <w:rsid w:val="00CE52B5"/>
    <w:rsid w:val="00CE5397"/>
    <w:rsid w:val="00CE560E"/>
    <w:rsid w:val="00CE574B"/>
    <w:rsid w:val="00CE5A1C"/>
    <w:rsid w:val="00CE5B33"/>
    <w:rsid w:val="00CE5DF3"/>
    <w:rsid w:val="00CE5E3F"/>
    <w:rsid w:val="00CE5FAA"/>
    <w:rsid w:val="00CE60D7"/>
    <w:rsid w:val="00CE61B3"/>
    <w:rsid w:val="00CE6394"/>
    <w:rsid w:val="00CE63FE"/>
    <w:rsid w:val="00CE6666"/>
    <w:rsid w:val="00CE6739"/>
    <w:rsid w:val="00CE68D5"/>
    <w:rsid w:val="00CE6AC5"/>
    <w:rsid w:val="00CE6D09"/>
    <w:rsid w:val="00CE72BA"/>
    <w:rsid w:val="00CE7648"/>
    <w:rsid w:val="00CE7770"/>
    <w:rsid w:val="00CE7A8D"/>
    <w:rsid w:val="00CE7C0B"/>
    <w:rsid w:val="00CE7E28"/>
    <w:rsid w:val="00CE7E7F"/>
    <w:rsid w:val="00CE7EC5"/>
    <w:rsid w:val="00CF007B"/>
    <w:rsid w:val="00CF05C5"/>
    <w:rsid w:val="00CF05EE"/>
    <w:rsid w:val="00CF11F3"/>
    <w:rsid w:val="00CF1645"/>
    <w:rsid w:val="00CF1A21"/>
    <w:rsid w:val="00CF20B8"/>
    <w:rsid w:val="00CF2242"/>
    <w:rsid w:val="00CF23D5"/>
    <w:rsid w:val="00CF27B1"/>
    <w:rsid w:val="00CF2B48"/>
    <w:rsid w:val="00CF2BF5"/>
    <w:rsid w:val="00CF3288"/>
    <w:rsid w:val="00CF32C2"/>
    <w:rsid w:val="00CF351B"/>
    <w:rsid w:val="00CF3566"/>
    <w:rsid w:val="00CF36E9"/>
    <w:rsid w:val="00CF378A"/>
    <w:rsid w:val="00CF37EC"/>
    <w:rsid w:val="00CF3904"/>
    <w:rsid w:val="00CF395B"/>
    <w:rsid w:val="00CF3E9F"/>
    <w:rsid w:val="00CF40AF"/>
    <w:rsid w:val="00CF40CD"/>
    <w:rsid w:val="00CF4374"/>
    <w:rsid w:val="00CF461B"/>
    <w:rsid w:val="00CF463D"/>
    <w:rsid w:val="00CF467F"/>
    <w:rsid w:val="00CF4868"/>
    <w:rsid w:val="00CF4E33"/>
    <w:rsid w:val="00CF51FE"/>
    <w:rsid w:val="00CF53A6"/>
    <w:rsid w:val="00CF6955"/>
    <w:rsid w:val="00CF6B9F"/>
    <w:rsid w:val="00CF6C03"/>
    <w:rsid w:val="00CF6C82"/>
    <w:rsid w:val="00CF6EAC"/>
    <w:rsid w:val="00CF7238"/>
    <w:rsid w:val="00CF75B6"/>
    <w:rsid w:val="00CF7621"/>
    <w:rsid w:val="00CF76EC"/>
    <w:rsid w:val="00CF77E3"/>
    <w:rsid w:val="00CF7A9C"/>
    <w:rsid w:val="00CF7B25"/>
    <w:rsid w:val="00CF7CA7"/>
    <w:rsid w:val="00D001F4"/>
    <w:rsid w:val="00D0020C"/>
    <w:rsid w:val="00D003F7"/>
    <w:rsid w:val="00D009BE"/>
    <w:rsid w:val="00D009F9"/>
    <w:rsid w:val="00D00B90"/>
    <w:rsid w:val="00D00E9A"/>
    <w:rsid w:val="00D00EE7"/>
    <w:rsid w:val="00D01167"/>
    <w:rsid w:val="00D012C2"/>
    <w:rsid w:val="00D0138C"/>
    <w:rsid w:val="00D01428"/>
    <w:rsid w:val="00D014FF"/>
    <w:rsid w:val="00D01720"/>
    <w:rsid w:val="00D01AC4"/>
    <w:rsid w:val="00D01FF6"/>
    <w:rsid w:val="00D023C9"/>
    <w:rsid w:val="00D023E5"/>
    <w:rsid w:val="00D02609"/>
    <w:rsid w:val="00D0261E"/>
    <w:rsid w:val="00D0263B"/>
    <w:rsid w:val="00D02879"/>
    <w:rsid w:val="00D02BBF"/>
    <w:rsid w:val="00D02BD3"/>
    <w:rsid w:val="00D0351B"/>
    <w:rsid w:val="00D0366C"/>
    <w:rsid w:val="00D03745"/>
    <w:rsid w:val="00D037D9"/>
    <w:rsid w:val="00D03A0D"/>
    <w:rsid w:val="00D03B5C"/>
    <w:rsid w:val="00D03BB7"/>
    <w:rsid w:val="00D04203"/>
    <w:rsid w:val="00D042DB"/>
    <w:rsid w:val="00D04856"/>
    <w:rsid w:val="00D049D8"/>
    <w:rsid w:val="00D04AE0"/>
    <w:rsid w:val="00D04BEB"/>
    <w:rsid w:val="00D04CB4"/>
    <w:rsid w:val="00D04E74"/>
    <w:rsid w:val="00D05020"/>
    <w:rsid w:val="00D051C9"/>
    <w:rsid w:val="00D051F8"/>
    <w:rsid w:val="00D05247"/>
    <w:rsid w:val="00D052D2"/>
    <w:rsid w:val="00D052DE"/>
    <w:rsid w:val="00D053AF"/>
    <w:rsid w:val="00D05669"/>
    <w:rsid w:val="00D05B4C"/>
    <w:rsid w:val="00D05C80"/>
    <w:rsid w:val="00D05E05"/>
    <w:rsid w:val="00D05E10"/>
    <w:rsid w:val="00D05EC6"/>
    <w:rsid w:val="00D061BB"/>
    <w:rsid w:val="00D067C4"/>
    <w:rsid w:val="00D0686B"/>
    <w:rsid w:val="00D06B6B"/>
    <w:rsid w:val="00D06F8F"/>
    <w:rsid w:val="00D072ED"/>
    <w:rsid w:val="00D073B5"/>
    <w:rsid w:val="00D076D0"/>
    <w:rsid w:val="00D07896"/>
    <w:rsid w:val="00D07B1B"/>
    <w:rsid w:val="00D104FB"/>
    <w:rsid w:val="00D109FF"/>
    <w:rsid w:val="00D10A98"/>
    <w:rsid w:val="00D10AB3"/>
    <w:rsid w:val="00D10BEA"/>
    <w:rsid w:val="00D10CA0"/>
    <w:rsid w:val="00D10E44"/>
    <w:rsid w:val="00D10F26"/>
    <w:rsid w:val="00D114F6"/>
    <w:rsid w:val="00D1174A"/>
    <w:rsid w:val="00D1198C"/>
    <w:rsid w:val="00D11A8F"/>
    <w:rsid w:val="00D11F4D"/>
    <w:rsid w:val="00D1224F"/>
    <w:rsid w:val="00D12521"/>
    <w:rsid w:val="00D1258B"/>
    <w:rsid w:val="00D125A9"/>
    <w:rsid w:val="00D1339B"/>
    <w:rsid w:val="00D13464"/>
    <w:rsid w:val="00D1352B"/>
    <w:rsid w:val="00D13545"/>
    <w:rsid w:val="00D13933"/>
    <w:rsid w:val="00D1396D"/>
    <w:rsid w:val="00D13975"/>
    <w:rsid w:val="00D14031"/>
    <w:rsid w:val="00D144E2"/>
    <w:rsid w:val="00D14816"/>
    <w:rsid w:val="00D14A60"/>
    <w:rsid w:val="00D14AE3"/>
    <w:rsid w:val="00D1534F"/>
    <w:rsid w:val="00D15572"/>
    <w:rsid w:val="00D15750"/>
    <w:rsid w:val="00D158DD"/>
    <w:rsid w:val="00D15FE0"/>
    <w:rsid w:val="00D162BA"/>
    <w:rsid w:val="00D16873"/>
    <w:rsid w:val="00D16B03"/>
    <w:rsid w:val="00D16CFD"/>
    <w:rsid w:val="00D16E57"/>
    <w:rsid w:val="00D16F87"/>
    <w:rsid w:val="00D17042"/>
    <w:rsid w:val="00D1726A"/>
    <w:rsid w:val="00D1752A"/>
    <w:rsid w:val="00D17692"/>
    <w:rsid w:val="00D17AB5"/>
    <w:rsid w:val="00D17CBA"/>
    <w:rsid w:val="00D2000D"/>
    <w:rsid w:val="00D200C3"/>
    <w:rsid w:val="00D20594"/>
    <w:rsid w:val="00D2075A"/>
    <w:rsid w:val="00D208C8"/>
    <w:rsid w:val="00D20A07"/>
    <w:rsid w:val="00D20A64"/>
    <w:rsid w:val="00D20F3A"/>
    <w:rsid w:val="00D211C3"/>
    <w:rsid w:val="00D2170E"/>
    <w:rsid w:val="00D217FD"/>
    <w:rsid w:val="00D21A75"/>
    <w:rsid w:val="00D21D23"/>
    <w:rsid w:val="00D21F8A"/>
    <w:rsid w:val="00D21FFD"/>
    <w:rsid w:val="00D22068"/>
    <w:rsid w:val="00D229F5"/>
    <w:rsid w:val="00D22B7A"/>
    <w:rsid w:val="00D22E50"/>
    <w:rsid w:val="00D23294"/>
    <w:rsid w:val="00D232B5"/>
    <w:rsid w:val="00D234BE"/>
    <w:rsid w:val="00D23569"/>
    <w:rsid w:val="00D23593"/>
    <w:rsid w:val="00D237D3"/>
    <w:rsid w:val="00D2390F"/>
    <w:rsid w:val="00D23A0A"/>
    <w:rsid w:val="00D23A4D"/>
    <w:rsid w:val="00D24009"/>
    <w:rsid w:val="00D24088"/>
    <w:rsid w:val="00D240AE"/>
    <w:rsid w:val="00D2419F"/>
    <w:rsid w:val="00D2440E"/>
    <w:rsid w:val="00D2464A"/>
    <w:rsid w:val="00D24706"/>
    <w:rsid w:val="00D248E8"/>
    <w:rsid w:val="00D24999"/>
    <w:rsid w:val="00D24BFE"/>
    <w:rsid w:val="00D24C1D"/>
    <w:rsid w:val="00D24DDF"/>
    <w:rsid w:val="00D24E69"/>
    <w:rsid w:val="00D25045"/>
    <w:rsid w:val="00D25347"/>
    <w:rsid w:val="00D25B68"/>
    <w:rsid w:val="00D25C0E"/>
    <w:rsid w:val="00D25D3E"/>
    <w:rsid w:val="00D262BE"/>
    <w:rsid w:val="00D26362"/>
    <w:rsid w:val="00D264F5"/>
    <w:rsid w:val="00D2660D"/>
    <w:rsid w:val="00D26953"/>
    <w:rsid w:val="00D269A3"/>
    <w:rsid w:val="00D269B9"/>
    <w:rsid w:val="00D26B74"/>
    <w:rsid w:val="00D26C2D"/>
    <w:rsid w:val="00D26F26"/>
    <w:rsid w:val="00D276E3"/>
    <w:rsid w:val="00D276F0"/>
    <w:rsid w:val="00D27C7D"/>
    <w:rsid w:val="00D300E5"/>
    <w:rsid w:val="00D302B9"/>
    <w:rsid w:val="00D304A0"/>
    <w:rsid w:val="00D3061C"/>
    <w:rsid w:val="00D3068A"/>
    <w:rsid w:val="00D30A2C"/>
    <w:rsid w:val="00D30F3F"/>
    <w:rsid w:val="00D31225"/>
    <w:rsid w:val="00D3124B"/>
    <w:rsid w:val="00D31767"/>
    <w:rsid w:val="00D318E0"/>
    <w:rsid w:val="00D3199F"/>
    <w:rsid w:val="00D31B93"/>
    <w:rsid w:val="00D31BE2"/>
    <w:rsid w:val="00D31C45"/>
    <w:rsid w:val="00D31DE8"/>
    <w:rsid w:val="00D31E78"/>
    <w:rsid w:val="00D32092"/>
    <w:rsid w:val="00D3221B"/>
    <w:rsid w:val="00D324ED"/>
    <w:rsid w:val="00D3287B"/>
    <w:rsid w:val="00D32BCA"/>
    <w:rsid w:val="00D32D06"/>
    <w:rsid w:val="00D32D37"/>
    <w:rsid w:val="00D33142"/>
    <w:rsid w:val="00D3351F"/>
    <w:rsid w:val="00D33D70"/>
    <w:rsid w:val="00D345AE"/>
    <w:rsid w:val="00D346A3"/>
    <w:rsid w:val="00D34EC5"/>
    <w:rsid w:val="00D35333"/>
    <w:rsid w:val="00D355AB"/>
    <w:rsid w:val="00D3572B"/>
    <w:rsid w:val="00D35807"/>
    <w:rsid w:val="00D358BA"/>
    <w:rsid w:val="00D35E83"/>
    <w:rsid w:val="00D35F02"/>
    <w:rsid w:val="00D360CA"/>
    <w:rsid w:val="00D364A6"/>
    <w:rsid w:val="00D36617"/>
    <w:rsid w:val="00D366DA"/>
    <w:rsid w:val="00D37172"/>
    <w:rsid w:val="00D3723F"/>
    <w:rsid w:val="00D3733A"/>
    <w:rsid w:val="00D3733B"/>
    <w:rsid w:val="00D37488"/>
    <w:rsid w:val="00D37648"/>
    <w:rsid w:val="00D378AF"/>
    <w:rsid w:val="00D3796B"/>
    <w:rsid w:val="00D37B96"/>
    <w:rsid w:val="00D37BCD"/>
    <w:rsid w:val="00D37CC7"/>
    <w:rsid w:val="00D37DE0"/>
    <w:rsid w:val="00D4008D"/>
    <w:rsid w:val="00D40095"/>
    <w:rsid w:val="00D4029E"/>
    <w:rsid w:val="00D404CB"/>
    <w:rsid w:val="00D40553"/>
    <w:rsid w:val="00D4094A"/>
    <w:rsid w:val="00D40991"/>
    <w:rsid w:val="00D40A81"/>
    <w:rsid w:val="00D40E92"/>
    <w:rsid w:val="00D40EFF"/>
    <w:rsid w:val="00D41161"/>
    <w:rsid w:val="00D41272"/>
    <w:rsid w:val="00D4137D"/>
    <w:rsid w:val="00D413E5"/>
    <w:rsid w:val="00D41A50"/>
    <w:rsid w:val="00D41AAD"/>
    <w:rsid w:val="00D4213C"/>
    <w:rsid w:val="00D42179"/>
    <w:rsid w:val="00D42361"/>
    <w:rsid w:val="00D42607"/>
    <w:rsid w:val="00D428D0"/>
    <w:rsid w:val="00D428DA"/>
    <w:rsid w:val="00D428F1"/>
    <w:rsid w:val="00D42C91"/>
    <w:rsid w:val="00D42D88"/>
    <w:rsid w:val="00D42DB2"/>
    <w:rsid w:val="00D43151"/>
    <w:rsid w:val="00D436E2"/>
    <w:rsid w:val="00D4373A"/>
    <w:rsid w:val="00D43FF0"/>
    <w:rsid w:val="00D44007"/>
    <w:rsid w:val="00D445CE"/>
    <w:rsid w:val="00D447A6"/>
    <w:rsid w:val="00D44CE5"/>
    <w:rsid w:val="00D44E34"/>
    <w:rsid w:val="00D452C6"/>
    <w:rsid w:val="00D457AF"/>
    <w:rsid w:val="00D45864"/>
    <w:rsid w:val="00D45887"/>
    <w:rsid w:val="00D4612B"/>
    <w:rsid w:val="00D4626B"/>
    <w:rsid w:val="00D462A2"/>
    <w:rsid w:val="00D46340"/>
    <w:rsid w:val="00D4648A"/>
    <w:rsid w:val="00D4663B"/>
    <w:rsid w:val="00D46BD7"/>
    <w:rsid w:val="00D46FC4"/>
    <w:rsid w:val="00D47656"/>
    <w:rsid w:val="00D47714"/>
    <w:rsid w:val="00D47AB5"/>
    <w:rsid w:val="00D47F3B"/>
    <w:rsid w:val="00D50036"/>
    <w:rsid w:val="00D50CCE"/>
    <w:rsid w:val="00D50D05"/>
    <w:rsid w:val="00D50E18"/>
    <w:rsid w:val="00D5127A"/>
    <w:rsid w:val="00D51650"/>
    <w:rsid w:val="00D517BE"/>
    <w:rsid w:val="00D518A4"/>
    <w:rsid w:val="00D51A9D"/>
    <w:rsid w:val="00D51C39"/>
    <w:rsid w:val="00D51D3A"/>
    <w:rsid w:val="00D51F5C"/>
    <w:rsid w:val="00D5202F"/>
    <w:rsid w:val="00D52187"/>
    <w:rsid w:val="00D52416"/>
    <w:rsid w:val="00D52487"/>
    <w:rsid w:val="00D5259E"/>
    <w:rsid w:val="00D5263D"/>
    <w:rsid w:val="00D526AE"/>
    <w:rsid w:val="00D52940"/>
    <w:rsid w:val="00D52B97"/>
    <w:rsid w:val="00D52CCD"/>
    <w:rsid w:val="00D52E36"/>
    <w:rsid w:val="00D531CB"/>
    <w:rsid w:val="00D531CD"/>
    <w:rsid w:val="00D5327C"/>
    <w:rsid w:val="00D5330D"/>
    <w:rsid w:val="00D537E3"/>
    <w:rsid w:val="00D538B5"/>
    <w:rsid w:val="00D53A31"/>
    <w:rsid w:val="00D53AB3"/>
    <w:rsid w:val="00D53BDB"/>
    <w:rsid w:val="00D53BE4"/>
    <w:rsid w:val="00D5415A"/>
    <w:rsid w:val="00D54374"/>
    <w:rsid w:val="00D54390"/>
    <w:rsid w:val="00D543B2"/>
    <w:rsid w:val="00D54959"/>
    <w:rsid w:val="00D54C09"/>
    <w:rsid w:val="00D552D0"/>
    <w:rsid w:val="00D55429"/>
    <w:rsid w:val="00D554CF"/>
    <w:rsid w:val="00D555B6"/>
    <w:rsid w:val="00D55660"/>
    <w:rsid w:val="00D55BF6"/>
    <w:rsid w:val="00D55EE6"/>
    <w:rsid w:val="00D5606F"/>
    <w:rsid w:val="00D56387"/>
    <w:rsid w:val="00D5639A"/>
    <w:rsid w:val="00D56714"/>
    <w:rsid w:val="00D568C5"/>
    <w:rsid w:val="00D56B51"/>
    <w:rsid w:val="00D56B89"/>
    <w:rsid w:val="00D57147"/>
    <w:rsid w:val="00D572CF"/>
    <w:rsid w:val="00D57497"/>
    <w:rsid w:val="00D57645"/>
    <w:rsid w:val="00D57815"/>
    <w:rsid w:val="00D57B89"/>
    <w:rsid w:val="00D57C07"/>
    <w:rsid w:val="00D57E5B"/>
    <w:rsid w:val="00D60087"/>
    <w:rsid w:val="00D600FC"/>
    <w:rsid w:val="00D6020D"/>
    <w:rsid w:val="00D6030E"/>
    <w:rsid w:val="00D608B4"/>
    <w:rsid w:val="00D609C9"/>
    <w:rsid w:val="00D612BD"/>
    <w:rsid w:val="00D61541"/>
    <w:rsid w:val="00D6167B"/>
    <w:rsid w:val="00D61682"/>
    <w:rsid w:val="00D618A7"/>
    <w:rsid w:val="00D619AE"/>
    <w:rsid w:val="00D61E5D"/>
    <w:rsid w:val="00D61E6C"/>
    <w:rsid w:val="00D62034"/>
    <w:rsid w:val="00D624A2"/>
    <w:rsid w:val="00D62549"/>
    <w:rsid w:val="00D62740"/>
    <w:rsid w:val="00D6291A"/>
    <w:rsid w:val="00D62AD6"/>
    <w:rsid w:val="00D62CB0"/>
    <w:rsid w:val="00D62D53"/>
    <w:rsid w:val="00D62D72"/>
    <w:rsid w:val="00D630C8"/>
    <w:rsid w:val="00D631B5"/>
    <w:rsid w:val="00D632FA"/>
    <w:rsid w:val="00D63322"/>
    <w:rsid w:val="00D6337B"/>
    <w:rsid w:val="00D634DE"/>
    <w:rsid w:val="00D635A5"/>
    <w:rsid w:val="00D636BF"/>
    <w:rsid w:val="00D63856"/>
    <w:rsid w:val="00D638DC"/>
    <w:rsid w:val="00D63B42"/>
    <w:rsid w:val="00D63D00"/>
    <w:rsid w:val="00D63FDD"/>
    <w:rsid w:val="00D6426A"/>
    <w:rsid w:val="00D6438D"/>
    <w:rsid w:val="00D643BE"/>
    <w:rsid w:val="00D64A34"/>
    <w:rsid w:val="00D64BE2"/>
    <w:rsid w:val="00D64C99"/>
    <w:rsid w:val="00D64CAC"/>
    <w:rsid w:val="00D64FC2"/>
    <w:rsid w:val="00D6508D"/>
    <w:rsid w:val="00D650A0"/>
    <w:rsid w:val="00D650B1"/>
    <w:rsid w:val="00D6516D"/>
    <w:rsid w:val="00D6561F"/>
    <w:rsid w:val="00D65954"/>
    <w:rsid w:val="00D65CA8"/>
    <w:rsid w:val="00D66156"/>
    <w:rsid w:val="00D66600"/>
    <w:rsid w:val="00D66792"/>
    <w:rsid w:val="00D66D1D"/>
    <w:rsid w:val="00D66D6C"/>
    <w:rsid w:val="00D6713B"/>
    <w:rsid w:val="00D671FF"/>
    <w:rsid w:val="00D672C8"/>
    <w:rsid w:val="00D67680"/>
    <w:rsid w:val="00D67AB7"/>
    <w:rsid w:val="00D67C8B"/>
    <w:rsid w:val="00D67D1E"/>
    <w:rsid w:val="00D7001B"/>
    <w:rsid w:val="00D70150"/>
    <w:rsid w:val="00D706EF"/>
    <w:rsid w:val="00D708F0"/>
    <w:rsid w:val="00D70C55"/>
    <w:rsid w:val="00D70E1A"/>
    <w:rsid w:val="00D716AB"/>
    <w:rsid w:val="00D71864"/>
    <w:rsid w:val="00D719BF"/>
    <w:rsid w:val="00D71F4D"/>
    <w:rsid w:val="00D72126"/>
    <w:rsid w:val="00D7221E"/>
    <w:rsid w:val="00D72305"/>
    <w:rsid w:val="00D727CF"/>
    <w:rsid w:val="00D72A30"/>
    <w:rsid w:val="00D72D9A"/>
    <w:rsid w:val="00D72DA3"/>
    <w:rsid w:val="00D72EE4"/>
    <w:rsid w:val="00D730CA"/>
    <w:rsid w:val="00D7319C"/>
    <w:rsid w:val="00D733F9"/>
    <w:rsid w:val="00D7349B"/>
    <w:rsid w:val="00D73928"/>
    <w:rsid w:val="00D73A78"/>
    <w:rsid w:val="00D73BB6"/>
    <w:rsid w:val="00D73BBF"/>
    <w:rsid w:val="00D73D3F"/>
    <w:rsid w:val="00D73D50"/>
    <w:rsid w:val="00D7415E"/>
    <w:rsid w:val="00D74266"/>
    <w:rsid w:val="00D74516"/>
    <w:rsid w:val="00D746D6"/>
    <w:rsid w:val="00D748F1"/>
    <w:rsid w:val="00D74B36"/>
    <w:rsid w:val="00D74B44"/>
    <w:rsid w:val="00D74CB1"/>
    <w:rsid w:val="00D750B2"/>
    <w:rsid w:val="00D752D4"/>
    <w:rsid w:val="00D752FA"/>
    <w:rsid w:val="00D7591E"/>
    <w:rsid w:val="00D759C3"/>
    <w:rsid w:val="00D75E76"/>
    <w:rsid w:val="00D75F31"/>
    <w:rsid w:val="00D75F4D"/>
    <w:rsid w:val="00D75FAE"/>
    <w:rsid w:val="00D760C9"/>
    <w:rsid w:val="00D76346"/>
    <w:rsid w:val="00D765E3"/>
    <w:rsid w:val="00D76A08"/>
    <w:rsid w:val="00D76B05"/>
    <w:rsid w:val="00D76D2D"/>
    <w:rsid w:val="00D76D38"/>
    <w:rsid w:val="00D76D4D"/>
    <w:rsid w:val="00D76ED3"/>
    <w:rsid w:val="00D77163"/>
    <w:rsid w:val="00D7716D"/>
    <w:rsid w:val="00D7768F"/>
    <w:rsid w:val="00D776E6"/>
    <w:rsid w:val="00D77893"/>
    <w:rsid w:val="00D77996"/>
    <w:rsid w:val="00D77A03"/>
    <w:rsid w:val="00D80052"/>
    <w:rsid w:val="00D802FE"/>
    <w:rsid w:val="00D803F4"/>
    <w:rsid w:val="00D804D6"/>
    <w:rsid w:val="00D8060F"/>
    <w:rsid w:val="00D80722"/>
    <w:rsid w:val="00D807B5"/>
    <w:rsid w:val="00D80847"/>
    <w:rsid w:val="00D809CB"/>
    <w:rsid w:val="00D80F26"/>
    <w:rsid w:val="00D8134A"/>
    <w:rsid w:val="00D81354"/>
    <w:rsid w:val="00D8154F"/>
    <w:rsid w:val="00D816C2"/>
    <w:rsid w:val="00D81C16"/>
    <w:rsid w:val="00D81D8F"/>
    <w:rsid w:val="00D81FE7"/>
    <w:rsid w:val="00D82731"/>
    <w:rsid w:val="00D827DC"/>
    <w:rsid w:val="00D827DE"/>
    <w:rsid w:val="00D82CC7"/>
    <w:rsid w:val="00D82DF8"/>
    <w:rsid w:val="00D83160"/>
    <w:rsid w:val="00D83506"/>
    <w:rsid w:val="00D83549"/>
    <w:rsid w:val="00D8357A"/>
    <w:rsid w:val="00D83A25"/>
    <w:rsid w:val="00D83A9F"/>
    <w:rsid w:val="00D83B01"/>
    <w:rsid w:val="00D83DA3"/>
    <w:rsid w:val="00D84337"/>
    <w:rsid w:val="00D845C1"/>
    <w:rsid w:val="00D847A7"/>
    <w:rsid w:val="00D84E55"/>
    <w:rsid w:val="00D84F46"/>
    <w:rsid w:val="00D84F54"/>
    <w:rsid w:val="00D84FE9"/>
    <w:rsid w:val="00D851DB"/>
    <w:rsid w:val="00D85236"/>
    <w:rsid w:val="00D853DE"/>
    <w:rsid w:val="00D853EA"/>
    <w:rsid w:val="00D856CF"/>
    <w:rsid w:val="00D856FE"/>
    <w:rsid w:val="00D85863"/>
    <w:rsid w:val="00D859B9"/>
    <w:rsid w:val="00D85C15"/>
    <w:rsid w:val="00D85F80"/>
    <w:rsid w:val="00D868F6"/>
    <w:rsid w:val="00D869DF"/>
    <w:rsid w:val="00D86A45"/>
    <w:rsid w:val="00D86A79"/>
    <w:rsid w:val="00D86ADB"/>
    <w:rsid w:val="00D86BA5"/>
    <w:rsid w:val="00D86C28"/>
    <w:rsid w:val="00D86FAA"/>
    <w:rsid w:val="00D8701C"/>
    <w:rsid w:val="00D8707F"/>
    <w:rsid w:val="00D87116"/>
    <w:rsid w:val="00D8733E"/>
    <w:rsid w:val="00D87370"/>
    <w:rsid w:val="00D87842"/>
    <w:rsid w:val="00D878DC"/>
    <w:rsid w:val="00D87D91"/>
    <w:rsid w:val="00D90045"/>
    <w:rsid w:val="00D90536"/>
    <w:rsid w:val="00D908CF"/>
    <w:rsid w:val="00D90A44"/>
    <w:rsid w:val="00D90B6C"/>
    <w:rsid w:val="00D90B9A"/>
    <w:rsid w:val="00D91041"/>
    <w:rsid w:val="00D9143A"/>
    <w:rsid w:val="00D91449"/>
    <w:rsid w:val="00D91818"/>
    <w:rsid w:val="00D918D5"/>
    <w:rsid w:val="00D91ADB"/>
    <w:rsid w:val="00D91BFF"/>
    <w:rsid w:val="00D91C16"/>
    <w:rsid w:val="00D91D66"/>
    <w:rsid w:val="00D92112"/>
    <w:rsid w:val="00D921B3"/>
    <w:rsid w:val="00D9239E"/>
    <w:rsid w:val="00D923B3"/>
    <w:rsid w:val="00D92571"/>
    <w:rsid w:val="00D9270E"/>
    <w:rsid w:val="00D92747"/>
    <w:rsid w:val="00D92787"/>
    <w:rsid w:val="00D92895"/>
    <w:rsid w:val="00D92A78"/>
    <w:rsid w:val="00D92BCE"/>
    <w:rsid w:val="00D9301C"/>
    <w:rsid w:val="00D9308A"/>
    <w:rsid w:val="00D933D1"/>
    <w:rsid w:val="00D93515"/>
    <w:rsid w:val="00D93584"/>
    <w:rsid w:val="00D93645"/>
    <w:rsid w:val="00D938A0"/>
    <w:rsid w:val="00D93905"/>
    <w:rsid w:val="00D93941"/>
    <w:rsid w:val="00D93A73"/>
    <w:rsid w:val="00D93BED"/>
    <w:rsid w:val="00D93C1D"/>
    <w:rsid w:val="00D93D35"/>
    <w:rsid w:val="00D93E47"/>
    <w:rsid w:val="00D943DD"/>
    <w:rsid w:val="00D94453"/>
    <w:rsid w:val="00D94583"/>
    <w:rsid w:val="00D94826"/>
    <w:rsid w:val="00D94BE0"/>
    <w:rsid w:val="00D94C9A"/>
    <w:rsid w:val="00D94DEF"/>
    <w:rsid w:val="00D94F5B"/>
    <w:rsid w:val="00D94FA1"/>
    <w:rsid w:val="00D950C0"/>
    <w:rsid w:val="00D95260"/>
    <w:rsid w:val="00D954C5"/>
    <w:rsid w:val="00D956A7"/>
    <w:rsid w:val="00D95B55"/>
    <w:rsid w:val="00D95BD3"/>
    <w:rsid w:val="00D95D00"/>
    <w:rsid w:val="00D95E25"/>
    <w:rsid w:val="00D95E65"/>
    <w:rsid w:val="00D95EAB"/>
    <w:rsid w:val="00D95F73"/>
    <w:rsid w:val="00D96131"/>
    <w:rsid w:val="00D964BF"/>
    <w:rsid w:val="00D9694F"/>
    <w:rsid w:val="00D9695E"/>
    <w:rsid w:val="00D96AA5"/>
    <w:rsid w:val="00D96AFF"/>
    <w:rsid w:val="00D96B17"/>
    <w:rsid w:val="00D9720E"/>
    <w:rsid w:val="00D973F4"/>
    <w:rsid w:val="00D975E6"/>
    <w:rsid w:val="00D978A1"/>
    <w:rsid w:val="00D979E2"/>
    <w:rsid w:val="00D97D38"/>
    <w:rsid w:val="00D97E9F"/>
    <w:rsid w:val="00DA0051"/>
    <w:rsid w:val="00DA01F7"/>
    <w:rsid w:val="00DA02C6"/>
    <w:rsid w:val="00DA0402"/>
    <w:rsid w:val="00DA0690"/>
    <w:rsid w:val="00DA0699"/>
    <w:rsid w:val="00DA08B9"/>
    <w:rsid w:val="00DA0A53"/>
    <w:rsid w:val="00DA0BD5"/>
    <w:rsid w:val="00DA0BEB"/>
    <w:rsid w:val="00DA0D54"/>
    <w:rsid w:val="00DA114B"/>
    <w:rsid w:val="00DA13EE"/>
    <w:rsid w:val="00DA14E5"/>
    <w:rsid w:val="00DA1782"/>
    <w:rsid w:val="00DA1B27"/>
    <w:rsid w:val="00DA1D12"/>
    <w:rsid w:val="00DA2728"/>
    <w:rsid w:val="00DA294E"/>
    <w:rsid w:val="00DA299C"/>
    <w:rsid w:val="00DA2D8A"/>
    <w:rsid w:val="00DA2E16"/>
    <w:rsid w:val="00DA3047"/>
    <w:rsid w:val="00DA30B0"/>
    <w:rsid w:val="00DA310F"/>
    <w:rsid w:val="00DA3288"/>
    <w:rsid w:val="00DA36E2"/>
    <w:rsid w:val="00DA37C9"/>
    <w:rsid w:val="00DA382B"/>
    <w:rsid w:val="00DA3838"/>
    <w:rsid w:val="00DA387D"/>
    <w:rsid w:val="00DA3925"/>
    <w:rsid w:val="00DA3E55"/>
    <w:rsid w:val="00DA3E93"/>
    <w:rsid w:val="00DA40BD"/>
    <w:rsid w:val="00DA41BD"/>
    <w:rsid w:val="00DA4463"/>
    <w:rsid w:val="00DA46BA"/>
    <w:rsid w:val="00DA49C5"/>
    <w:rsid w:val="00DA4C4C"/>
    <w:rsid w:val="00DA4DB6"/>
    <w:rsid w:val="00DA4F09"/>
    <w:rsid w:val="00DA5348"/>
    <w:rsid w:val="00DA5897"/>
    <w:rsid w:val="00DA5C85"/>
    <w:rsid w:val="00DA5D17"/>
    <w:rsid w:val="00DA5D47"/>
    <w:rsid w:val="00DA5E96"/>
    <w:rsid w:val="00DA5EA9"/>
    <w:rsid w:val="00DA64DC"/>
    <w:rsid w:val="00DA64F6"/>
    <w:rsid w:val="00DA66DC"/>
    <w:rsid w:val="00DA6991"/>
    <w:rsid w:val="00DA6B42"/>
    <w:rsid w:val="00DA6C46"/>
    <w:rsid w:val="00DA7030"/>
    <w:rsid w:val="00DA79D4"/>
    <w:rsid w:val="00DA7DED"/>
    <w:rsid w:val="00DB0332"/>
    <w:rsid w:val="00DB0418"/>
    <w:rsid w:val="00DB08ED"/>
    <w:rsid w:val="00DB0BDF"/>
    <w:rsid w:val="00DB11B4"/>
    <w:rsid w:val="00DB13B3"/>
    <w:rsid w:val="00DB14C4"/>
    <w:rsid w:val="00DB18E7"/>
    <w:rsid w:val="00DB1A56"/>
    <w:rsid w:val="00DB1B4C"/>
    <w:rsid w:val="00DB1D16"/>
    <w:rsid w:val="00DB1D97"/>
    <w:rsid w:val="00DB20E8"/>
    <w:rsid w:val="00DB27DC"/>
    <w:rsid w:val="00DB2945"/>
    <w:rsid w:val="00DB2A41"/>
    <w:rsid w:val="00DB2E8B"/>
    <w:rsid w:val="00DB2ED1"/>
    <w:rsid w:val="00DB32E5"/>
    <w:rsid w:val="00DB335F"/>
    <w:rsid w:val="00DB3867"/>
    <w:rsid w:val="00DB3ABA"/>
    <w:rsid w:val="00DB3B47"/>
    <w:rsid w:val="00DB3B68"/>
    <w:rsid w:val="00DB3C20"/>
    <w:rsid w:val="00DB3D59"/>
    <w:rsid w:val="00DB3F17"/>
    <w:rsid w:val="00DB404F"/>
    <w:rsid w:val="00DB4093"/>
    <w:rsid w:val="00DB43B6"/>
    <w:rsid w:val="00DB455A"/>
    <w:rsid w:val="00DB466B"/>
    <w:rsid w:val="00DB4689"/>
    <w:rsid w:val="00DB475A"/>
    <w:rsid w:val="00DB47DC"/>
    <w:rsid w:val="00DB4B6F"/>
    <w:rsid w:val="00DB4B79"/>
    <w:rsid w:val="00DB4CA6"/>
    <w:rsid w:val="00DB4D34"/>
    <w:rsid w:val="00DB5046"/>
    <w:rsid w:val="00DB5286"/>
    <w:rsid w:val="00DB52D6"/>
    <w:rsid w:val="00DB550E"/>
    <w:rsid w:val="00DB573B"/>
    <w:rsid w:val="00DB5BFE"/>
    <w:rsid w:val="00DB5EB7"/>
    <w:rsid w:val="00DB5FD7"/>
    <w:rsid w:val="00DB6539"/>
    <w:rsid w:val="00DB664E"/>
    <w:rsid w:val="00DB6A4A"/>
    <w:rsid w:val="00DB6C21"/>
    <w:rsid w:val="00DB6E65"/>
    <w:rsid w:val="00DB7B59"/>
    <w:rsid w:val="00DB7BAC"/>
    <w:rsid w:val="00DB7D07"/>
    <w:rsid w:val="00DC001E"/>
    <w:rsid w:val="00DC0040"/>
    <w:rsid w:val="00DC010B"/>
    <w:rsid w:val="00DC031B"/>
    <w:rsid w:val="00DC0359"/>
    <w:rsid w:val="00DC061D"/>
    <w:rsid w:val="00DC0737"/>
    <w:rsid w:val="00DC0B3B"/>
    <w:rsid w:val="00DC0D25"/>
    <w:rsid w:val="00DC0D82"/>
    <w:rsid w:val="00DC0F80"/>
    <w:rsid w:val="00DC0FC6"/>
    <w:rsid w:val="00DC11B8"/>
    <w:rsid w:val="00DC1957"/>
    <w:rsid w:val="00DC1962"/>
    <w:rsid w:val="00DC1E6F"/>
    <w:rsid w:val="00DC1FD9"/>
    <w:rsid w:val="00DC22BA"/>
    <w:rsid w:val="00DC2405"/>
    <w:rsid w:val="00DC26BA"/>
    <w:rsid w:val="00DC2A2F"/>
    <w:rsid w:val="00DC2D68"/>
    <w:rsid w:val="00DC2F0E"/>
    <w:rsid w:val="00DC306A"/>
    <w:rsid w:val="00DC358E"/>
    <w:rsid w:val="00DC36F7"/>
    <w:rsid w:val="00DC3711"/>
    <w:rsid w:val="00DC4009"/>
    <w:rsid w:val="00DC4068"/>
    <w:rsid w:val="00DC4100"/>
    <w:rsid w:val="00DC426F"/>
    <w:rsid w:val="00DC4538"/>
    <w:rsid w:val="00DC48C2"/>
    <w:rsid w:val="00DC534E"/>
    <w:rsid w:val="00DC550D"/>
    <w:rsid w:val="00DC57A4"/>
    <w:rsid w:val="00DC58D4"/>
    <w:rsid w:val="00DC5A3B"/>
    <w:rsid w:val="00DC5CDA"/>
    <w:rsid w:val="00DC5DC9"/>
    <w:rsid w:val="00DC5E18"/>
    <w:rsid w:val="00DC637B"/>
    <w:rsid w:val="00DC63ED"/>
    <w:rsid w:val="00DC653B"/>
    <w:rsid w:val="00DC660F"/>
    <w:rsid w:val="00DC6977"/>
    <w:rsid w:val="00DC6A83"/>
    <w:rsid w:val="00DC6DF0"/>
    <w:rsid w:val="00DC6F56"/>
    <w:rsid w:val="00DC7048"/>
    <w:rsid w:val="00DC716D"/>
    <w:rsid w:val="00DC7180"/>
    <w:rsid w:val="00DC7339"/>
    <w:rsid w:val="00DC75BB"/>
    <w:rsid w:val="00DC765A"/>
    <w:rsid w:val="00DC77E2"/>
    <w:rsid w:val="00DC783E"/>
    <w:rsid w:val="00DC7B60"/>
    <w:rsid w:val="00DD032F"/>
    <w:rsid w:val="00DD084A"/>
    <w:rsid w:val="00DD1157"/>
    <w:rsid w:val="00DD1272"/>
    <w:rsid w:val="00DD17B4"/>
    <w:rsid w:val="00DD17F5"/>
    <w:rsid w:val="00DD1BC2"/>
    <w:rsid w:val="00DD1EDA"/>
    <w:rsid w:val="00DD2094"/>
    <w:rsid w:val="00DD240C"/>
    <w:rsid w:val="00DD249D"/>
    <w:rsid w:val="00DD2722"/>
    <w:rsid w:val="00DD2942"/>
    <w:rsid w:val="00DD2956"/>
    <w:rsid w:val="00DD2A25"/>
    <w:rsid w:val="00DD2C36"/>
    <w:rsid w:val="00DD2E80"/>
    <w:rsid w:val="00DD2E8D"/>
    <w:rsid w:val="00DD30D2"/>
    <w:rsid w:val="00DD3558"/>
    <w:rsid w:val="00DD37A6"/>
    <w:rsid w:val="00DD3866"/>
    <w:rsid w:val="00DD39A1"/>
    <w:rsid w:val="00DD3B90"/>
    <w:rsid w:val="00DD3C2A"/>
    <w:rsid w:val="00DD4184"/>
    <w:rsid w:val="00DD45DE"/>
    <w:rsid w:val="00DD4735"/>
    <w:rsid w:val="00DD479F"/>
    <w:rsid w:val="00DD48A4"/>
    <w:rsid w:val="00DD497C"/>
    <w:rsid w:val="00DD4C8A"/>
    <w:rsid w:val="00DD50F3"/>
    <w:rsid w:val="00DD540F"/>
    <w:rsid w:val="00DD5921"/>
    <w:rsid w:val="00DD595E"/>
    <w:rsid w:val="00DD59D7"/>
    <w:rsid w:val="00DD6228"/>
    <w:rsid w:val="00DD62B0"/>
    <w:rsid w:val="00DD6382"/>
    <w:rsid w:val="00DD64DD"/>
    <w:rsid w:val="00DD67D1"/>
    <w:rsid w:val="00DD6914"/>
    <w:rsid w:val="00DD7136"/>
    <w:rsid w:val="00DD770B"/>
    <w:rsid w:val="00DD78B0"/>
    <w:rsid w:val="00DD7B2B"/>
    <w:rsid w:val="00DD7D63"/>
    <w:rsid w:val="00DD7E1B"/>
    <w:rsid w:val="00DD7EAC"/>
    <w:rsid w:val="00DE008D"/>
    <w:rsid w:val="00DE00EC"/>
    <w:rsid w:val="00DE0115"/>
    <w:rsid w:val="00DE0417"/>
    <w:rsid w:val="00DE0420"/>
    <w:rsid w:val="00DE1396"/>
    <w:rsid w:val="00DE14C0"/>
    <w:rsid w:val="00DE1CC7"/>
    <w:rsid w:val="00DE247A"/>
    <w:rsid w:val="00DE24E8"/>
    <w:rsid w:val="00DE276B"/>
    <w:rsid w:val="00DE2B4E"/>
    <w:rsid w:val="00DE3053"/>
    <w:rsid w:val="00DE31FD"/>
    <w:rsid w:val="00DE3436"/>
    <w:rsid w:val="00DE3478"/>
    <w:rsid w:val="00DE3589"/>
    <w:rsid w:val="00DE35B8"/>
    <w:rsid w:val="00DE3722"/>
    <w:rsid w:val="00DE3826"/>
    <w:rsid w:val="00DE3A8C"/>
    <w:rsid w:val="00DE3CDF"/>
    <w:rsid w:val="00DE3D9C"/>
    <w:rsid w:val="00DE3E5A"/>
    <w:rsid w:val="00DE4354"/>
    <w:rsid w:val="00DE4463"/>
    <w:rsid w:val="00DE4779"/>
    <w:rsid w:val="00DE4D28"/>
    <w:rsid w:val="00DE4E82"/>
    <w:rsid w:val="00DE54DA"/>
    <w:rsid w:val="00DE55C3"/>
    <w:rsid w:val="00DE5706"/>
    <w:rsid w:val="00DE5B1C"/>
    <w:rsid w:val="00DE5C64"/>
    <w:rsid w:val="00DE5C74"/>
    <w:rsid w:val="00DE5CDC"/>
    <w:rsid w:val="00DE5D9E"/>
    <w:rsid w:val="00DE5F30"/>
    <w:rsid w:val="00DE6045"/>
    <w:rsid w:val="00DE6381"/>
    <w:rsid w:val="00DE63D8"/>
    <w:rsid w:val="00DE656E"/>
    <w:rsid w:val="00DE658F"/>
    <w:rsid w:val="00DE65DF"/>
    <w:rsid w:val="00DE66E2"/>
    <w:rsid w:val="00DE671F"/>
    <w:rsid w:val="00DE6C6C"/>
    <w:rsid w:val="00DE713D"/>
    <w:rsid w:val="00DE7A0A"/>
    <w:rsid w:val="00DE7CBE"/>
    <w:rsid w:val="00DF0012"/>
    <w:rsid w:val="00DF0055"/>
    <w:rsid w:val="00DF010F"/>
    <w:rsid w:val="00DF0196"/>
    <w:rsid w:val="00DF0481"/>
    <w:rsid w:val="00DF0740"/>
    <w:rsid w:val="00DF0EA6"/>
    <w:rsid w:val="00DF0FF9"/>
    <w:rsid w:val="00DF10D5"/>
    <w:rsid w:val="00DF13AF"/>
    <w:rsid w:val="00DF1530"/>
    <w:rsid w:val="00DF1537"/>
    <w:rsid w:val="00DF16A7"/>
    <w:rsid w:val="00DF17A5"/>
    <w:rsid w:val="00DF18AE"/>
    <w:rsid w:val="00DF1A41"/>
    <w:rsid w:val="00DF1EE9"/>
    <w:rsid w:val="00DF2803"/>
    <w:rsid w:val="00DF298A"/>
    <w:rsid w:val="00DF2A56"/>
    <w:rsid w:val="00DF2B87"/>
    <w:rsid w:val="00DF2DBA"/>
    <w:rsid w:val="00DF3066"/>
    <w:rsid w:val="00DF312D"/>
    <w:rsid w:val="00DF316C"/>
    <w:rsid w:val="00DF3366"/>
    <w:rsid w:val="00DF33C8"/>
    <w:rsid w:val="00DF3B9F"/>
    <w:rsid w:val="00DF3DC0"/>
    <w:rsid w:val="00DF48CF"/>
    <w:rsid w:val="00DF4E72"/>
    <w:rsid w:val="00DF4FC4"/>
    <w:rsid w:val="00DF52F4"/>
    <w:rsid w:val="00DF57A3"/>
    <w:rsid w:val="00DF5AA3"/>
    <w:rsid w:val="00DF5F94"/>
    <w:rsid w:val="00DF619F"/>
    <w:rsid w:val="00DF61B7"/>
    <w:rsid w:val="00DF6502"/>
    <w:rsid w:val="00DF6949"/>
    <w:rsid w:val="00DF6E5F"/>
    <w:rsid w:val="00DF6FFB"/>
    <w:rsid w:val="00DF7042"/>
    <w:rsid w:val="00DF72CC"/>
    <w:rsid w:val="00DF7506"/>
    <w:rsid w:val="00DF7760"/>
    <w:rsid w:val="00DF7CA5"/>
    <w:rsid w:val="00DF7EFE"/>
    <w:rsid w:val="00E000C5"/>
    <w:rsid w:val="00E001E3"/>
    <w:rsid w:val="00E00B5C"/>
    <w:rsid w:val="00E00BAD"/>
    <w:rsid w:val="00E00C84"/>
    <w:rsid w:val="00E00D91"/>
    <w:rsid w:val="00E0129C"/>
    <w:rsid w:val="00E01358"/>
    <w:rsid w:val="00E0159F"/>
    <w:rsid w:val="00E015E8"/>
    <w:rsid w:val="00E01898"/>
    <w:rsid w:val="00E0189F"/>
    <w:rsid w:val="00E018C0"/>
    <w:rsid w:val="00E01ABE"/>
    <w:rsid w:val="00E01ADB"/>
    <w:rsid w:val="00E01C79"/>
    <w:rsid w:val="00E01D99"/>
    <w:rsid w:val="00E01DCB"/>
    <w:rsid w:val="00E021F1"/>
    <w:rsid w:val="00E0225F"/>
    <w:rsid w:val="00E0238C"/>
    <w:rsid w:val="00E024AF"/>
    <w:rsid w:val="00E02E86"/>
    <w:rsid w:val="00E03169"/>
    <w:rsid w:val="00E0316C"/>
    <w:rsid w:val="00E031A6"/>
    <w:rsid w:val="00E03223"/>
    <w:rsid w:val="00E0333A"/>
    <w:rsid w:val="00E0342C"/>
    <w:rsid w:val="00E03510"/>
    <w:rsid w:val="00E03555"/>
    <w:rsid w:val="00E035A9"/>
    <w:rsid w:val="00E03821"/>
    <w:rsid w:val="00E0392D"/>
    <w:rsid w:val="00E03C02"/>
    <w:rsid w:val="00E03D65"/>
    <w:rsid w:val="00E03F50"/>
    <w:rsid w:val="00E04174"/>
    <w:rsid w:val="00E043FA"/>
    <w:rsid w:val="00E04463"/>
    <w:rsid w:val="00E044C9"/>
    <w:rsid w:val="00E04615"/>
    <w:rsid w:val="00E04773"/>
    <w:rsid w:val="00E0486C"/>
    <w:rsid w:val="00E04A83"/>
    <w:rsid w:val="00E04B11"/>
    <w:rsid w:val="00E04C5C"/>
    <w:rsid w:val="00E04FA2"/>
    <w:rsid w:val="00E05092"/>
    <w:rsid w:val="00E051A6"/>
    <w:rsid w:val="00E051D6"/>
    <w:rsid w:val="00E05304"/>
    <w:rsid w:val="00E055E2"/>
    <w:rsid w:val="00E0594C"/>
    <w:rsid w:val="00E05B0D"/>
    <w:rsid w:val="00E05B15"/>
    <w:rsid w:val="00E05B2E"/>
    <w:rsid w:val="00E05E5D"/>
    <w:rsid w:val="00E05ECF"/>
    <w:rsid w:val="00E05F71"/>
    <w:rsid w:val="00E05FCC"/>
    <w:rsid w:val="00E060BA"/>
    <w:rsid w:val="00E063A7"/>
    <w:rsid w:val="00E066F1"/>
    <w:rsid w:val="00E06887"/>
    <w:rsid w:val="00E06913"/>
    <w:rsid w:val="00E06C5D"/>
    <w:rsid w:val="00E06FBF"/>
    <w:rsid w:val="00E07673"/>
    <w:rsid w:val="00E078E1"/>
    <w:rsid w:val="00E07917"/>
    <w:rsid w:val="00E079A3"/>
    <w:rsid w:val="00E07A2A"/>
    <w:rsid w:val="00E102C3"/>
    <w:rsid w:val="00E106CD"/>
    <w:rsid w:val="00E1071A"/>
    <w:rsid w:val="00E10947"/>
    <w:rsid w:val="00E10A62"/>
    <w:rsid w:val="00E10B50"/>
    <w:rsid w:val="00E112C7"/>
    <w:rsid w:val="00E1135B"/>
    <w:rsid w:val="00E11867"/>
    <w:rsid w:val="00E11A25"/>
    <w:rsid w:val="00E11CB8"/>
    <w:rsid w:val="00E120F0"/>
    <w:rsid w:val="00E12151"/>
    <w:rsid w:val="00E122DC"/>
    <w:rsid w:val="00E12306"/>
    <w:rsid w:val="00E124F1"/>
    <w:rsid w:val="00E1262F"/>
    <w:rsid w:val="00E126CF"/>
    <w:rsid w:val="00E1278C"/>
    <w:rsid w:val="00E12DBC"/>
    <w:rsid w:val="00E12E81"/>
    <w:rsid w:val="00E1381F"/>
    <w:rsid w:val="00E13E7B"/>
    <w:rsid w:val="00E13F5B"/>
    <w:rsid w:val="00E13F75"/>
    <w:rsid w:val="00E14056"/>
    <w:rsid w:val="00E14122"/>
    <w:rsid w:val="00E14176"/>
    <w:rsid w:val="00E1446E"/>
    <w:rsid w:val="00E1460A"/>
    <w:rsid w:val="00E1473B"/>
    <w:rsid w:val="00E14B5F"/>
    <w:rsid w:val="00E14C1D"/>
    <w:rsid w:val="00E14C3F"/>
    <w:rsid w:val="00E15418"/>
    <w:rsid w:val="00E155BA"/>
    <w:rsid w:val="00E156E1"/>
    <w:rsid w:val="00E1574F"/>
    <w:rsid w:val="00E15D1F"/>
    <w:rsid w:val="00E15E7E"/>
    <w:rsid w:val="00E15E9C"/>
    <w:rsid w:val="00E15FC2"/>
    <w:rsid w:val="00E160B5"/>
    <w:rsid w:val="00E164FD"/>
    <w:rsid w:val="00E1655C"/>
    <w:rsid w:val="00E166DD"/>
    <w:rsid w:val="00E16858"/>
    <w:rsid w:val="00E16864"/>
    <w:rsid w:val="00E169A2"/>
    <w:rsid w:val="00E169AF"/>
    <w:rsid w:val="00E16A25"/>
    <w:rsid w:val="00E16B38"/>
    <w:rsid w:val="00E16BBC"/>
    <w:rsid w:val="00E16CCA"/>
    <w:rsid w:val="00E1783C"/>
    <w:rsid w:val="00E1787E"/>
    <w:rsid w:val="00E17B1F"/>
    <w:rsid w:val="00E17B23"/>
    <w:rsid w:val="00E17DE0"/>
    <w:rsid w:val="00E17EA8"/>
    <w:rsid w:val="00E2052A"/>
    <w:rsid w:val="00E20BAA"/>
    <w:rsid w:val="00E20D2C"/>
    <w:rsid w:val="00E2107D"/>
    <w:rsid w:val="00E211A4"/>
    <w:rsid w:val="00E21229"/>
    <w:rsid w:val="00E212F6"/>
    <w:rsid w:val="00E21B30"/>
    <w:rsid w:val="00E21B73"/>
    <w:rsid w:val="00E21E68"/>
    <w:rsid w:val="00E21F06"/>
    <w:rsid w:val="00E21FD9"/>
    <w:rsid w:val="00E222C7"/>
    <w:rsid w:val="00E22457"/>
    <w:rsid w:val="00E228CE"/>
    <w:rsid w:val="00E22AD3"/>
    <w:rsid w:val="00E22BF6"/>
    <w:rsid w:val="00E22D50"/>
    <w:rsid w:val="00E22DA6"/>
    <w:rsid w:val="00E22EEC"/>
    <w:rsid w:val="00E22FAB"/>
    <w:rsid w:val="00E23146"/>
    <w:rsid w:val="00E23170"/>
    <w:rsid w:val="00E23196"/>
    <w:rsid w:val="00E2352B"/>
    <w:rsid w:val="00E235B0"/>
    <w:rsid w:val="00E23680"/>
    <w:rsid w:val="00E236C5"/>
    <w:rsid w:val="00E23887"/>
    <w:rsid w:val="00E23BCE"/>
    <w:rsid w:val="00E242BF"/>
    <w:rsid w:val="00E246A0"/>
    <w:rsid w:val="00E24C95"/>
    <w:rsid w:val="00E24CA3"/>
    <w:rsid w:val="00E254AD"/>
    <w:rsid w:val="00E2569F"/>
    <w:rsid w:val="00E256FA"/>
    <w:rsid w:val="00E259D5"/>
    <w:rsid w:val="00E25A43"/>
    <w:rsid w:val="00E25DB7"/>
    <w:rsid w:val="00E25F77"/>
    <w:rsid w:val="00E26211"/>
    <w:rsid w:val="00E26279"/>
    <w:rsid w:val="00E26893"/>
    <w:rsid w:val="00E269A8"/>
    <w:rsid w:val="00E26FF6"/>
    <w:rsid w:val="00E2710D"/>
    <w:rsid w:val="00E2715E"/>
    <w:rsid w:val="00E27244"/>
    <w:rsid w:val="00E2752D"/>
    <w:rsid w:val="00E2759D"/>
    <w:rsid w:val="00E27835"/>
    <w:rsid w:val="00E27949"/>
    <w:rsid w:val="00E27C05"/>
    <w:rsid w:val="00E27C18"/>
    <w:rsid w:val="00E27D9C"/>
    <w:rsid w:val="00E27DB9"/>
    <w:rsid w:val="00E27FB5"/>
    <w:rsid w:val="00E30235"/>
    <w:rsid w:val="00E3023C"/>
    <w:rsid w:val="00E30271"/>
    <w:rsid w:val="00E3038C"/>
    <w:rsid w:val="00E30544"/>
    <w:rsid w:val="00E3059D"/>
    <w:rsid w:val="00E305F2"/>
    <w:rsid w:val="00E3068F"/>
    <w:rsid w:val="00E30A2D"/>
    <w:rsid w:val="00E30D00"/>
    <w:rsid w:val="00E30E76"/>
    <w:rsid w:val="00E30FBE"/>
    <w:rsid w:val="00E31261"/>
    <w:rsid w:val="00E31517"/>
    <w:rsid w:val="00E31594"/>
    <w:rsid w:val="00E315F5"/>
    <w:rsid w:val="00E31835"/>
    <w:rsid w:val="00E3184D"/>
    <w:rsid w:val="00E31ABD"/>
    <w:rsid w:val="00E31D6F"/>
    <w:rsid w:val="00E325C3"/>
    <w:rsid w:val="00E32678"/>
    <w:rsid w:val="00E3290D"/>
    <w:rsid w:val="00E32948"/>
    <w:rsid w:val="00E3294F"/>
    <w:rsid w:val="00E32E58"/>
    <w:rsid w:val="00E331C1"/>
    <w:rsid w:val="00E3328D"/>
    <w:rsid w:val="00E33667"/>
    <w:rsid w:val="00E33849"/>
    <w:rsid w:val="00E33937"/>
    <w:rsid w:val="00E33960"/>
    <w:rsid w:val="00E33B44"/>
    <w:rsid w:val="00E33B5E"/>
    <w:rsid w:val="00E33D04"/>
    <w:rsid w:val="00E33F34"/>
    <w:rsid w:val="00E342FB"/>
    <w:rsid w:val="00E344C6"/>
    <w:rsid w:val="00E34683"/>
    <w:rsid w:val="00E34711"/>
    <w:rsid w:val="00E34872"/>
    <w:rsid w:val="00E349BB"/>
    <w:rsid w:val="00E34DAE"/>
    <w:rsid w:val="00E34E59"/>
    <w:rsid w:val="00E34EF5"/>
    <w:rsid w:val="00E35151"/>
    <w:rsid w:val="00E35420"/>
    <w:rsid w:val="00E35E25"/>
    <w:rsid w:val="00E36243"/>
    <w:rsid w:val="00E3628B"/>
    <w:rsid w:val="00E36523"/>
    <w:rsid w:val="00E36526"/>
    <w:rsid w:val="00E36915"/>
    <w:rsid w:val="00E36D49"/>
    <w:rsid w:val="00E36F57"/>
    <w:rsid w:val="00E37348"/>
    <w:rsid w:val="00E378D6"/>
    <w:rsid w:val="00E37A91"/>
    <w:rsid w:val="00E37E67"/>
    <w:rsid w:val="00E37F77"/>
    <w:rsid w:val="00E40F7C"/>
    <w:rsid w:val="00E41054"/>
    <w:rsid w:val="00E4116C"/>
    <w:rsid w:val="00E41932"/>
    <w:rsid w:val="00E41AD2"/>
    <w:rsid w:val="00E41C56"/>
    <w:rsid w:val="00E41D02"/>
    <w:rsid w:val="00E420FB"/>
    <w:rsid w:val="00E4247F"/>
    <w:rsid w:val="00E42963"/>
    <w:rsid w:val="00E432AB"/>
    <w:rsid w:val="00E43360"/>
    <w:rsid w:val="00E43442"/>
    <w:rsid w:val="00E4394E"/>
    <w:rsid w:val="00E43A5A"/>
    <w:rsid w:val="00E43D9A"/>
    <w:rsid w:val="00E43EEA"/>
    <w:rsid w:val="00E43FF6"/>
    <w:rsid w:val="00E442EE"/>
    <w:rsid w:val="00E445E2"/>
    <w:rsid w:val="00E44658"/>
    <w:rsid w:val="00E44B00"/>
    <w:rsid w:val="00E44DE0"/>
    <w:rsid w:val="00E44F16"/>
    <w:rsid w:val="00E44F81"/>
    <w:rsid w:val="00E45218"/>
    <w:rsid w:val="00E4582B"/>
    <w:rsid w:val="00E45856"/>
    <w:rsid w:val="00E459C1"/>
    <w:rsid w:val="00E45AA0"/>
    <w:rsid w:val="00E45F45"/>
    <w:rsid w:val="00E45FB8"/>
    <w:rsid w:val="00E46573"/>
    <w:rsid w:val="00E46801"/>
    <w:rsid w:val="00E46962"/>
    <w:rsid w:val="00E469A6"/>
    <w:rsid w:val="00E469E2"/>
    <w:rsid w:val="00E46BD2"/>
    <w:rsid w:val="00E46F4A"/>
    <w:rsid w:val="00E47049"/>
    <w:rsid w:val="00E47065"/>
    <w:rsid w:val="00E4757C"/>
    <w:rsid w:val="00E4774F"/>
    <w:rsid w:val="00E47B39"/>
    <w:rsid w:val="00E47CB4"/>
    <w:rsid w:val="00E500C5"/>
    <w:rsid w:val="00E500F5"/>
    <w:rsid w:val="00E5022B"/>
    <w:rsid w:val="00E502D0"/>
    <w:rsid w:val="00E505EA"/>
    <w:rsid w:val="00E50BC8"/>
    <w:rsid w:val="00E511CB"/>
    <w:rsid w:val="00E511F9"/>
    <w:rsid w:val="00E51282"/>
    <w:rsid w:val="00E51423"/>
    <w:rsid w:val="00E515BE"/>
    <w:rsid w:val="00E517F7"/>
    <w:rsid w:val="00E518D3"/>
    <w:rsid w:val="00E51CCC"/>
    <w:rsid w:val="00E52182"/>
    <w:rsid w:val="00E5227D"/>
    <w:rsid w:val="00E522C4"/>
    <w:rsid w:val="00E526FA"/>
    <w:rsid w:val="00E52822"/>
    <w:rsid w:val="00E529CC"/>
    <w:rsid w:val="00E52E64"/>
    <w:rsid w:val="00E536DA"/>
    <w:rsid w:val="00E538D1"/>
    <w:rsid w:val="00E538FE"/>
    <w:rsid w:val="00E53A66"/>
    <w:rsid w:val="00E53CDD"/>
    <w:rsid w:val="00E53E15"/>
    <w:rsid w:val="00E53F4E"/>
    <w:rsid w:val="00E54114"/>
    <w:rsid w:val="00E54192"/>
    <w:rsid w:val="00E541CF"/>
    <w:rsid w:val="00E5466D"/>
    <w:rsid w:val="00E54B19"/>
    <w:rsid w:val="00E55148"/>
    <w:rsid w:val="00E5520B"/>
    <w:rsid w:val="00E55217"/>
    <w:rsid w:val="00E5523F"/>
    <w:rsid w:val="00E55B96"/>
    <w:rsid w:val="00E55C93"/>
    <w:rsid w:val="00E55CF4"/>
    <w:rsid w:val="00E55F7F"/>
    <w:rsid w:val="00E56536"/>
    <w:rsid w:val="00E56817"/>
    <w:rsid w:val="00E56911"/>
    <w:rsid w:val="00E569F1"/>
    <w:rsid w:val="00E56B36"/>
    <w:rsid w:val="00E56D84"/>
    <w:rsid w:val="00E56E3C"/>
    <w:rsid w:val="00E5725E"/>
    <w:rsid w:val="00E57312"/>
    <w:rsid w:val="00E57405"/>
    <w:rsid w:val="00E5759F"/>
    <w:rsid w:val="00E57635"/>
    <w:rsid w:val="00E57747"/>
    <w:rsid w:val="00E57F66"/>
    <w:rsid w:val="00E6012A"/>
    <w:rsid w:val="00E60150"/>
    <w:rsid w:val="00E601B1"/>
    <w:rsid w:val="00E601C8"/>
    <w:rsid w:val="00E60510"/>
    <w:rsid w:val="00E608D2"/>
    <w:rsid w:val="00E60AFB"/>
    <w:rsid w:val="00E60C30"/>
    <w:rsid w:val="00E60F60"/>
    <w:rsid w:val="00E611D8"/>
    <w:rsid w:val="00E6134A"/>
    <w:rsid w:val="00E6142E"/>
    <w:rsid w:val="00E61526"/>
    <w:rsid w:val="00E6170A"/>
    <w:rsid w:val="00E619CB"/>
    <w:rsid w:val="00E61DE6"/>
    <w:rsid w:val="00E61EC3"/>
    <w:rsid w:val="00E620EB"/>
    <w:rsid w:val="00E6210A"/>
    <w:rsid w:val="00E6212B"/>
    <w:rsid w:val="00E62585"/>
    <w:rsid w:val="00E6297A"/>
    <w:rsid w:val="00E629BE"/>
    <w:rsid w:val="00E62C00"/>
    <w:rsid w:val="00E62F64"/>
    <w:rsid w:val="00E635BF"/>
    <w:rsid w:val="00E63762"/>
    <w:rsid w:val="00E64007"/>
    <w:rsid w:val="00E64266"/>
    <w:rsid w:val="00E642BC"/>
    <w:rsid w:val="00E64491"/>
    <w:rsid w:val="00E646BA"/>
    <w:rsid w:val="00E6487E"/>
    <w:rsid w:val="00E65220"/>
    <w:rsid w:val="00E656D5"/>
    <w:rsid w:val="00E6578A"/>
    <w:rsid w:val="00E657A4"/>
    <w:rsid w:val="00E658F1"/>
    <w:rsid w:val="00E65A48"/>
    <w:rsid w:val="00E65AD2"/>
    <w:rsid w:val="00E65D1E"/>
    <w:rsid w:val="00E65DE0"/>
    <w:rsid w:val="00E65FCF"/>
    <w:rsid w:val="00E6648B"/>
    <w:rsid w:val="00E666E7"/>
    <w:rsid w:val="00E6672C"/>
    <w:rsid w:val="00E66AF3"/>
    <w:rsid w:val="00E66FD6"/>
    <w:rsid w:val="00E671AF"/>
    <w:rsid w:val="00E675D3"/>
    <w:rsid w:val="00E67C32"/>
    <w:rsid w:val="00E67C33"/>
    <w:rsid w:val="00E70123"/>
    <w:rsid w:val="00E7029E"/>
    <w:rsid w:val="00E706C9"/>
    <w:rsid w:val="00E7093A"/>
    <w:rsid w:val="00E70DEB"/>
    <w:rsid w:val="00E70E2D"/>
    <w:rsid w:val="00E710AD"/>
    <w:rsid w:val="00E71474"/>
    <w:rsid w:val="00E714F9"/>
    <w:rsid w:val="00E71558"/>
    <w:rsid w:val="00E719E9"/>
    <w:rsid w:val="00E71A83"/>
    <w:rsid w:val="00E71E2B"/>
    <w:rsid w:val="00E71EB4"/>
    <w:rsid w:val="00E7239F"/>
    <w:rsid w:val="00E7255E"/>
    <w:rsid w:val="00E7273C"/>
    <w:rsid w:val="00E7298E"/>
    <w:rsid w:val="00E72A0E"/>
    <w:rsid w:val="00E72F4E"/>
    <w:rsid w:val="00E72FB0"/>
    <w:rsid w:val="00E73274"/>
    <w:rsid w:val="00E73710"/>
    <w:rsid w:val="00E738BC"/>
    <w:rsid w:val="00E73978"/>
    <w:rsid w:val="00E73DB1"/>
    <w:rsid w:val="00E73EE8"/>
    <w:rsid w:val="00E73F39"/>
    <w:rsid w:val="00E73F6B"/>
    <w:rsid w:val="00E745C0"/>
    <w:rsid w:val="00E7479E"/>
    <w:rsid w:val="00E74889"/>
    <w:rsid w:val="00E74B14"/>
    <w:rsid w:val="00E751E5"/>
    <w:rsid w:val="00E7531A"/>
    <w:rsid w:val="00E75380"/>
    <w:rsid w:val="00E75387"/>
    <w:rsid w:val="00E7551D"/>
    <w:rsid w:val="00E758B8"/>
    <w:rsid w:val="00E758E2"/>
    <w:rsid w:val="00E759D8"/>
    <w:rsid w:val="00E75D5A"/>
    <w:rsid w:val="00E75FA2"/>
    <w:rsid w:val="00E75FAE"/>
    <w:rsid w:val="00E763E2"/>
    <w:rsid w:val="00E76426"/>
    <w:rsid w:val="00E764B2"/>
    <w:rsid w:val="00E76BDD"/>
    <w:rsid w:val="00E76C8A"/>
    <w:rsid w:val="00E76EBA"/>
    <w:rsid w:val="00E771FA"/>
    <w:rsid w:val="00E77462"/>
    <w:rsid w:val="00E774F7"/>
    <w:rsid w:val="00E7757D"/>
    <w:rsid w:val="00E77CCE"/>
    <w:rsid w:val="00E77F34"/>
    <w:rsid w:val="00E8012E"/>
    <w:rsid w:val="00E80583"/>
    <w:rsid w:val="00E80711"/>
    <w:rsid w:val="00E8074D"/>
    <w:rsid w:val="00E8076B"/>
    <w:rsid w:val="00E8098F"/>
    <w:rsid w:val="00E80D3B"/>
    <w:rsid w:val="00E81061"/>
    <w:rsid w:val="00E81171"/>
    <w:rsid w:val="00E81328"/>
    <w:rsid w:val="00E81447"/>
    <w:rsid w:val="00E815C4"/>
    <w:rsid w:val="00E815F6"/>
    <w:rsid w:val="00E81FD7"/>
    <w:rsid w:val="00E81FF3"/>
    <w:rsid w:val="00E820AE"/>
    <w:rsid w:val="00E820F5"/>
    <w:rsid w:val="00E8269A"/>
    <w:rsid w:val="00E82AF3"/>
    <w:rsid w:val="00E82DB5"/>
    <w:rsid w:val="00E82DD4"/>
    <w:rsid w:val="00E82F10"/>
    <w:rsid w:val="00E831C1"/>
    <w:rsid w:val="00E8382B"/>
    <w:rsid w:val="00E8383B"/>
    <w:rsid w:val="00E838C0"/>
    <w:rsid w:val="00E839C3"/>
    <w:rsid w:val="00E83B2A"/>
    <w:rsid w:val="00E83C03"/>
    <w:rsid w:val="00E83EFA"/>
    <w:rsid w:val="00E84073"/>
    <w:rsid w:val="00E840A4"/>
    <w:rsid w:val="00E84415"/>
    <w:rsid w:val="00E84453"/>
    <w:rsid w:val="00E848B8"/>
    <w:rsid w:val="00E84A12"/>
    <w:rsid w:val="00E84C11"/>
    <w:rsid w:val="00E84CDC"/>
    <w:rsid w:val="00E84F8F"/>
    <w:rsid w:val="00E859CC"/>
    <w:rsid w:val="00E85D36"/>
    <w:rsid w:val="00E863E1"/>
    <w:rsid w:val="00E8684B"/>
    <w:rsid w:val="00E8684E"/>
    <w:rsid w:val="00E8690A"/>
    <w:rsid w:val="00E86E6E"/>
    <w:rsid w:val="00E86E93"/>
    <w:rsid w:val="00E86F70"/>
    <w:rsid w:val="00E87122"/>
    <w:rsid w:val="00E87310"/>
    <w:rsid w:val="00E875BA"/>
    <w:rsid w:val="00E877D9"/>
    <w:rsid w:val="00E8780E"/>
    <w:rsid w:val="00E87F01"/>
    <w:rsid w:val="00E87FED"/>
    <w:rsid w:val="00E90257"/>
    <w:rsid w:val="00E90294"/>
    <w:rsid w:val="00E902CC"/>
    <w:rsid w:val="00E9064D"/>
    <w:rsid w:val="00E90654"/>
    <w:rsid w:val="00E90887"/>
    <w:rsid w:val="00E90A5B"/>
    <w:rsid w:val="00E90AA1"/>
    <w:rsid w:val="00E90C6F"/>
    <w:rsid w:val="00E90F5D"/>
    <w:rsid w:val="00E912FD"/>
    <w:rsid w:val="00E91347"/>
    <w:rsid w:val="00E9157E"/>
    <w:rsid w:val="00E916A8"/>
    <w:rsid w:val="00E91908"/>
    <w:rsid w:val="00E91A26"/>
    <w:rsid w:val="00E91BB4"/>
    <w:rsid w:val="00E91E55"/>
    <w:rsid w:val="00E91F28"/>
    <w:rsid w:val="00E925B4"/>
    <w:rsid w:val="00E928ED"/>
    <w:rsid w:val="00E92B2B"/>
    <w:rsid w:val="00E93046"/>
    <w:rsid w:val="00E9319D"/>
    <w:rsid w:val="00E932D8"/>
    <w:rsid w:val="00E9345D"/>
    <w:rsid w:val="00E93520"/>
    <w:rsid w:val="00E93563"/>
    <w:rsid w:val="00E93A24"/>
    <w:rsid w:val="00E94168"/>
    <w:rsid w:val="00E94175"/>
    <w:rsid w:val="00E942A6"/>
    <w:rsid w:val="00E94497"/>
    <w:rsid w:val="00E94518"/>
    <w:rsid w:val="00E9457A"/>
    <w:rsid w:val="00E94C3E"/>
    <w:rsid w:val="00E94E35"/>
    <w:rsid w:val="00E94F8E"/>
    <w:rsid w:val="00E950E2"/>
    <w:rsid w:val="00E9510F"/>
    <w:rsid w:val="00E952FD"/>
    <w:rsid w:val="00E957F0"/>
    <w:rsid w:val="00E95A64"/>
    <w:rsid w:val="00E95E74"/>
    <w:rsid w:val="00E960B3"/>
    <w:rsid w:val="00E960BD"/>
    <w:rsid w:val="00E9661D"/>
    <w:rsid w:val="00E9685F"/>
    <w:rsid w:val="00E96933"/>
    <w:rsid w:val="00E96F07"/>
    <w:rsid w:val="00E96F5E"/>
    <w:rsid w:val="00E970FC"/>
    <w:rsid w:val="00E97144"/>
    <w:rsid w:val="00E9716E"/>
    <w:rsid w:val="00E97600"/>
    <w:rsid w:val="00E97CCB"/>
    <w:rsid w:val="00E97EE9"/>
    <w:rsid w:val="00EA03C4"/>
    <w:rsid w:val="00EA06CA"/>
    <w:rsid w:val="00EA0809"/>
    <w:rsid w:val="00EA0966"/>
    <w:rsid w:val="00EA0AA4"/>
    <w:rsid w:val="00EA0AC6"/>
    <w:rsid w:val="00EA0C80"/>
    <w:rsid w:val="00EA11C6"/>
    <w:rsid w:val="00EA11D1"/>
    <w:rsid w:val="00EA1273"/>
    <w:rsid w:val="00EA1635"/>
    <w:rsid w:val="00EA1959"/>
    <w:rsid w:val="00EA1C76"/>
    <w:rsid w:val="00EA233E"/>
    <w:rsid w:val="00EA2A2B"/>
    <w:rsid w:val="00EA2A59"/>
    <w:rsid w:val="00EA2BF4"/>
    <w:rsid w:val="00EA2E5C"/>
    <w:rsid w:val="00EA3233"/>
    <w:rsid w:val="00EA329E"/>
    <w:rsid w:val="00EA3502"/>
    <w:rsid w:val="00EA36E5"/>
    <w:rsid w:val="00EA382F"/>
    <w:rsid w:val="00EA39C2"/>
    <w:rsid w:val="00EA3D83"/>
    <w:rsid w:val="00EA40BB"/>
    <w:rsid w:val="00EA413A"/>
    <w:rsid w:val="00EA43B8"/>
    <w:rsid w:val="00EA45C4"/>
    <w:rsid w:val="00EA4604"/>
    <w:rsid w:val="00EA46A9"/>
    <w:rsid w:val="00EA4C4D"/>
    <w:rsid w:val="00EA4F37"/>
    <w:rsid w:val="00EA50C3"/>
    <w:rsid w:val="00EA5248"/>
    <w:rsid w:val="00EA5276"/>
    <w:rsid w:val="00EA54C4"/>
    <w:rsid w:val="00EA555C"/>
    <w:rsid w:val="00EA56E9"/>
    <w:rsid w:val="00EA56ED"/>
    <w:rsid w:val="00EA5898"/>
    <w:rsid w:val="00EA58C2"/>
    <w:rsid w:val="00EA5911"/>
    <w:rsid w:val="00EA5993"/>
    <w:rsid w:val="00EA5A19"/>
    <w:rsid w:val="00EA65BE"/>
    <w:rsid w:val="00EA68AC"/>
    <w:rsid w:val="00EA6A71"/>
    <w:rsid w:val="00EA6B40"/>
    <w:rsid w:val="00EA7356"/>
    <w:rsid w:val="00EA74E5"/>
    <w:rsid w:val="00EA75F5"/>
    <w:rsid w:val="00EA7687"/>
    <w:rsid w:val="00EA7753"/>
    <w:rsid w:val="00EA7E13"/>
    <w:rsid w:val="00EA7ECC"/>
    <w:rsid w:val="00EA7ED6"/>
    <w:rsid w:val="00EB022A"/>
    <w:rsid w:val="00EB028A"/>
    <w:rsid w:val="00EB097B"/>
    <w:rsid w:val="00EB0CDD"/>
    <w:rsid w:val="00EB0EB2"/>
    <w:rsid w:val="00EB11D3"/>
    <w:rsid w:val="00EB1204"/>
    <w:rsid w:val="00EB167B"/>
    <w:rsid w:val="00EB18E7"/>
    <w:rsid w:val="00EB1D4F"/>
    <w:rsid w:val="00EB1D74"/>
    <w:rsid w:val="00EB1E5D"/>
    <w:rsid w:val="00EB2062"/>
    <w:rsid w:val="00EB21EF"/>
    <w:rsid w:val="00EB2318"/>
    <w:rsid w:val="00EB2410"/>
    <w:rsid w:val="00EB2689"/>
    <w:rsid w:val="00EB29BC"/>
    <w:rsid w:val="00EB2C28"/>
    <w:rsid w:val="00EB3162"/>
    <w:rsid w:val="00EB329C"/>
    <w:rsid w:val="00EB32B0"/>
    <w:rsid w:val="00EB3840"/>
    <w:rsid w:val="00EB39EB"/>
    <w:rsid w:val="00EB4209"/>
    <w:rsid w:val="00EB4281"/>
    <w:rsid w:val="00EB4296"/>
    <w:rsid w:val="00EB429E"/>
    <w:rsid w:val="00EB434F"/>
    <w:rsid w:val="00EB4428"/>
    <w:rsid w:val="00EB4596"/>
    <w:rsid w:val="00EB4709"/>
    <w:rsid w:val="00EB4836"/>
    <w:rsid w:val="00EB4BDB"/>
    <w:rsid w:val="00EB4D88"/>
    <w:rsid w:val="00EB4FC7"/>
    <w:rsid w:val="00EB505A"/>
    <w:rsid w:val="00EB50E0"/>
    <w:rsid w:val="00EB5193"/>
    <w:rsid w:val="00EB5AEC"/>
    <w:rsid w:val="00EB5B84"/>
    <w:rsid w:val="00EB61F6"/>
    <w:rsid w:val="00EB62EB"/>
    <w:rsid w:val="00EB63EB"/>
    <w:rsid w:val="00EB64DE"/>
    <w:rsid w:val="00EB6519"/>
    <w:rsid w:val="00EB66ED"/>
    <w:rsid w:val="00EB6772"/>
    <w:rsid w:val="00EB6DC3"/>
    <w:rsid w:val="00EB6F6D"/>
    <w:rsid w:val="00EB70E0"/>
    <w:rsid w:val="00EB76B5"/>
    <w:rsid w:val="00EB7708"/>
    <w:rsid w:val="00EB77F4"/>
    <w:rsid w:val="00EB7A3C"/>
    <w:rsid w:val="00EB7D26"/>
    <w:rsid w:val="00EB7EFA"/>
    <w:rsid w:val="00EC006F"/>
    <w:rsid w:val="00EC019E"/>
    <w:rsid w:val="00EC0873"/>
    <w:rsid w:val="00EC0F58"/>
    <w:rsid w:val="00EC11CB"/>
    <w:rsid w:val="00EC13A5"/>
    <w:rsid w:val="00EC143C"/>
    <w:rsid w:val="00EC151E"/>
    <w:rsid w:val="00EC1CE4"/>
    <w:rsid w:val="00EC2050"/>
    <w:rsid w:val="00EC2075"/>
    <w:rsid w:val="00EC212C"/>
    <w:rsid w:val="00EC21FC"/>
    <w:rsid w:val="00EC2502"/>
    <w:rsid w:val="00EC25E6"/>
    <w:rsid w:val="00EC261B"/>
    <w:rsid w:val="00EC2697"/>
    <w:rsid w:val="00EC2E0D"/>
    <w:rsid w:val="00EC3145"/>
    <w:rsid w:val="00EC34CA"/>
    <w:rsid w:val="00EC38D3"/>
    <w:rsid w:val="00EC3AD8"/>
    <w:rsid w:val="00EC3B80"/>
    <w:rsid w:val="00EC3F91"/>
    <w:rsid w:val="00EC4046"/>
    <w:rsid w:val="00EC41E0"/>
    <w:rsid w:val="00EC426C"/>
    <w:rsid w:val="00EC44FB"/>
    <w:rsid w:val="00EC4911"/>
    <w:rsid w:val="00EC4A2E"/>
    <w:rsid w:val="00EC4CE5"/>
    <w:rsid w:val="00EC5134"/>
    <w:rsid w:val="00EC5260"/>
    <w:rsid w:val="00EC5698"/>
    <w:rsid w:val="00EC599A"/>
    <w:rsid w:val="00EC61C1"/>
    <w:rsid w:val="00EC643D"/>
    <w:rsid w:val="00EC65F4"/>
    <w:rsid w:val="00EC674E"/>
    <w:rsid w:val="00EC692D"/>
    <w:rsid w:val="00EC6C96"/>
    <w:rsid w:val="00EC6EAB"/>
    <w:rsid w:val="00EC70DC"/>
    <w:rsid w:val="00EC73A6"/>
    <w:rsid w:val="00EC76B0"/>
    <w:rsid w:val="00EC776A"/>
    <w:rsid w:val="00EC780C"/>
    <w:rsid w:val="00EC7A3D"/>
    <w:rsid w:val="00EC7DC1"/>
    <w:rsid w:val="00ED01CF"/>
    <w:rsid w:val="00ED0470"/>
    <w:rsid w:val="00ED057F"/>
    <w:rsid w:val="00ED0594"/>
    <w:rsid w:val="00ED059C"/>
    <w:rsid w:val="00ED06DC"/>
    <w:rsid w:val="00ED08D3"/>
    <w:rsid w:val="00ED0A25"/>
    <w:rsid w:val="00ED0D62"/>
    <w:rsid w:val="00ED1297"/>
    <w:rsid w:val="00ED12A0"/>
    <w:rsid w:val="00ED13A7"/>
    <w:rsid w:val="00ED1405"/>
    <w:rsid w:val="00ED1B96"/>
    <w:rsid w:val="00ED1ED0"/>
    <w:rsid w:val="00ED2109"/>
    <w:rsid w:val="00ED2114"/>
    <w:rsid w:val="00ED234B"/>
    <w:rsid w:val="00ED23FE"/>
    <w:rsid w:val="00ED2496"/>
    <w:rsid w:val="00ED286A"/>
    <w:rsid w:val="00ED298C"/>
    <w:rsid w:val="00ED29CA"/>
    <w:rsid w:val="00ED2C0B"/>
    <w:rsid w:val="00ED2DA1"/>
    <w:rsid w:val="00ED2DC2"/>
    <w:rsid w:val="00ED2F35"/>
    <w:rsid w:val="00ED30DC"/>
    <w:rsid w:val="00ED344D"/>
    <w:rsid w:val="00ED3754"/>
    <w:rsid w:val="00ED3A45"/>
    <w:rsid w:val="00ED3B96"/>
    <w:rsid w:val="00ED3F37"/>
    <w:rsid w:val="00ED410D"/>
    <w:rsid w:val="00ED4196"/>
    <w:rsid w:val="00ED442E"/>
    <w:rsid w:val="00ED456A"/>
    <w:rsid w:val="00ED48DF"/>
    <w:rsid w:val="00ED4C91"/>
    <w:rsid w:val="00ED4D7B"/>
    <w:rsid w:val="00ED4F8F"/>
    <w:rsid w:val="00ED4F9C"/>
    <w:rsid w:val="00ED5120"/>
    <w:rsid w:val="00ED5135"/>
    <w:rsid w:val="00ED58AB"/>
    <w:rsid w:val="00ED5BF7"/>
    <w:rsid w:val="00ED5DB1"/>
    <w:rsid w:val="00ED5EBB"/>
    <w:rsid w:val="00ED6123"/>
    <w:rsid w:val="00ED61B3"/>
    <w:rsid w:val="00ED64E6"/>
    <w:rsid w:val="00ED6AED"/>
    <w:rsid w:val="00ED6CC0"/>
    <w:rsid w:val="00ED70CE"/>
    <w:rsid w:val="00ED73F9"/>
    <w:rsid w:val="00ED791C"/>
    <w:rsid w:val="00ED7A95"/>
    <w:rsid w:val="00ED7BE2"/>
    <w:rsid w:val="00ED7D64"/>
    <w:rsid w:val="00EE010F"/>
    <w:rsid w:val="00EE0133"/>
    <w:rsid w:val="00EE0313"/>
    <w:rsid w:val="00EE0366"/>
    <w:rsid w:val="00EE038E"/>
    <w:rsid w:val="00EE05FB"/>
    <w:rsid w:val="00EE09DA"/>
    <w:rsid w:val="00EE09EA"/>
    <w:rsid w:val="00EE0D57"/>
    <w:rsid w:val="00EE10F3"/>
    <w:rsid w:val="00EE1389"/>
    <w:rsid w:val="00EE1889"/>
    <w:rsid w:val="00EE1901"/>
    <w:rsid w:val="00EE1CE2"/>
    <w:rsid w:val="00EE1D47"/>
    <w:rsid w:val="00EE1E73"/>
    <w:rsid w:val="00EE1F50"/>
    <w:rsid w:val="00EE2480"/>
    <w:rsid w:val="00EE2484"/>
    <w:rsid w:val="00EE2631"/>
    <w:rsid w:val="00EE2D34"/>
    <w:rsid w:val="00EE30CE"/>
    <w:rsid w:val="00EE3135"/>
    <w:rsid w:val="00EE3157"/>
    <w:rsid w:val="00EE351C"/>
    <w:rsid w:val="00EE35F8"/>
    <w:rsid w:val="00EE3A7D"/>
    <w:rsid w:val="00EE3B5E"/>
    <w:rsid w:val="00EE3BA3"/>
    <w:rsid w:val="00EE3E96"/>
    <w:rsid w:val="00EE415B"/>
    <w:rsid w:val="00EE45C8"/>
    <w:rsid w:val="00EE472F"/>
    <w:rsid w:val="00EE4778"/>
    <w:rsid w:val="00EE49C2"/>
    <w:rsid w:val="00EE5409"/>
    <w:rsid w:val="00EE5719"/>
    <w:rsid w:val="00EE5764"/>
    <w:rsid w:val="00EE57E8"/>
    <w:rsid w:val="00EE59B8"/>
    <w:rsid w:val="00EE5AC4"/>
    <w:rsid w:val="00EE5C8E"/>
    <w:rsid w:val="00EE5CCC"/>
    <w:rsid w:val="00EE6399"/>
    <w:rsid w:val="00EE65C8"/>
    <w:rsid w:val="00EE679B"/>
    <w:rsid w:val="00EE685A"/>
    <w:rsid w:val="00EE6B60"/>
    <w:rsid w:val="00EE6B96"/>
    <w:rsid w:val="00EE6C28"/>
    <w:rsid w:val="00EE6D53"/>
    <w:rsid w:val="00EE6F3F"/>
    <w:rsid w:val="00EE7180"/>
    <w:rsid w:val="00EE72B0"/>
    <w:rsid w:val="00EE741F"/>
    <w:rsid w:val="00EE7F0B"/>
    <w:rsid w:val="00EF066C"/>
    <w:rsid w:val="00EF0685"/>
    <w:rsid w:val="00EF07B6"/>
    <w:rsid w:val="00EF08AF"/>
    <w:rsid w:val="00EF160B"/>
    <w:rsid w:val="00EF18B4"/>
    <w:rsid w:val="00EF1C18"/>
    <w:rsid w:val="00EF1DBB"/>
    <w:rsid w:val="00EF1FE6"/>
    <w:rsid w:val="00EF2544"/>
    <w:rsid w:val="00EF256F"/>
    <w:rsid w:val="00EF260F"/>
    <w:rsid w:val="00EF2888"/>
    <w:rsid w:val="00EF297B"/>
    <w:rsid w:val="00EF2B01"/>
    <w:rsid w:val="00EF2E22"/>
    <w:rsid w:val="00EF320A"/>
    <w:rsid w:val="00EF38B9"/>
    <w:rsid w:val="00EF3CA8"/>
    <w:rsid w:val="00EF3E36"/>
    <w:rsid w:val="00EF4361"/>
    <w:rsid w:val="00EF4BAE"/>
    <w:rsid w:val="00EF4BBE"/>
    <w:rsid w:val="00EF4CF0"/>
    <w:rsid w:val="00EF4F80"/>
    <w:rsid w:val="00EF5264"/>
    <w:rsid w:val="00EF52FB"/>
    <w:rsid w:val="00EF543D"/>
    <w:rsid w:val="00EF5D17"/>
    <w:rsid w:val="00EF5E2A"/>
    <w:rsid w:val="00EF5F0A"/>
    <w:rsid w:val="00EF6411"/>
    <w:rsid w:val="00EF6464"/>
    <w:rsid w:val="00EF663D"/>
    <w:rsid w:val="00EF6CA5"/>
    <w:rsid w:val="00EF6D36"/>
    <w:rsid w:val="00EF6E67"/>
    <w:rsid w:val="00EF6F11"/>
    <w:rsid w:val="00EF7336"/>
    <w:rsid w:val="00EF74AD"/>
    <w:rsid w:val="00EF7663"/>
    <w:rsid w:val="00EF77A3"/>
    <w:rsid w:val="00EF78F8"/>
    <w:rsid w:val="00EF7BA9"/>
    <w:rsid w:val="00F0013A"/>
    <w:rsid w:val="00F002D8"/>
    <w:rsid w:val="00F004BC"/>
    <w:rsid w:val="00F005B2"/>
    <w:rsid w:val="00F009F7"/>
    <w:rsid w:val="00F00B0B"/>
    <w:rsid w:val="00F00B3C"/>
    <w:rsid w:val="00F00DD6"/>
    <w:rsid w:val="00F010AC"/>
    <w:rsid w:val="00F01125"/>
    <w:rsid w:val="00F013A7"/>
    <w:rsid w:val="00F0166D"/>
    <w:rsid w:val="00F016B8"/>
    <w:rsid w:val="00F017D3"/>
    <w:rsid w:val="00F01AA5"/>
    <w:rsid w:val="00F01B3F"/>
    <w:rsid w:val="00F01D11"/>
    <w:rsid w:val="00F01F86"/>
    <w:rsid w:val="00F01FED"/>
    <w:rsid w:val="00F02332"/>
    <w:rsid w:val="00F0237C"/>
    <w:rsid w:val="00F02554"/>
    <w:rsid w:val="00F02AC2"/>
    <w:rsid w:val="00F02C86"/>
    <w:rsid w:val="00F02D41"/>
    <w:rsid w:val="00F02FE3"/>
    <w:rsid w:val="00F0305E"/>
    <w:rsid w:val="00F03148"/>
    <w:rsid w:val="00F03476"/>
    <w:rsid w:val="00F03749"/>
    <w:rsid w:val="00F0396C"/>
    <w:rsid w:val="00F03D3C"/>
    <w:rsid w:val="00F03EAF"/>
    <w:rsid w:val="00F03F84"/>
    <w:rsid w:val="00F04041"/>
    <w:rsid w:val="00F0414F"/>
    <w:rsid w:val="00F04264"/>
    <w:rsid w:val="00F04351"/>
    <w:rsid w:val="00F04853"/>
    <w:rsid w:val="00F04977"/>
    <w:rsid w:val="00F04BEB"/>
    <w:rsid w:val="00F04EA1"/>
    <w:rsid w:val="00F04F8C"/>
    <w:rsid w:val="00F054AF"/>
    <w:rsid w:val="00F05894"/>
    <w:rsid w:val="00F05903"/>
    <w:rsid w:val="00F05A10"/>
    <w:rsid w:val="00F05B03"/>
    <w:rsid w:val="00F05B86"/>
    <w:rsid w:val="00F05CC3"/>
    <w:rsid w:val="00F05D1F"/>
    <w:rsid w:val="00F05D6C"/>
    <w:rsid w:val="00F05E3C"/>
    <w:rsid w:val="00F05EB0"/>
    <w:rsid w:val="00F06074"/>
    <w:rsid w:val="00F06227"/>
    <w:rsid w:val="00F062E8"/>
    <w:rsid w:val="00F06553"/>
    <w:rsid w:val="00F06871"/>
    <w:rsid w:val="00F0689B"/>
    <w:rsid w:val="00F06A37"/>
    <w:rsid w:val="00F06A4B"/>
    <w:rsid w:val="00F06B05"/>
    <w:rsid w:val="00F06BD8"/>
    <w:rsid w:val="00F06C1C"/>
    <w:rsid w:val="00F06D11"/>
    <w:rsid w:val="00F06E15"/>
    <w:rsid w:val="00F06EA9"/>
    <w:rsid w:val="00F070A8"/>
    <w:rsid w:val="00F07626"/>
    <w:rsid w:val="00F101BA"/>
    <w:rsid w:val="00F10354"/>
    <w:rsid w:val="00F103E6"/>
    <w:rsid w:val="00F10942"/>
    <w:rsid w:val="00F109E3"/>
    <w:rsid w:val="00F10A9C"/>
    <w:rsid w:val="00F10E6F"/>
    <w:rsid w:val="00F10F06"/>
    <w:rsid w:val="00F1106C"/>
    <w:rsid w:val="00F114ED"/>
    <w:rsid w:val="00F115AC"/>
    <w:rsid w:val="00F115BF"/>
    <w:rsid w:val="00F116F8"/>
    <w:rsid w:val="00F1184B"/>
    <w:rsid w:val="00F11BAF"/>
    <w:rsid w:val="00F11C1B"/>
    <w:rsid w:val="00F11F17"/>
    <w:rsid w:val="00F121E2"/>
    <w:rsid w:val="00F124FA"/>
    <w:rsid w:val="00F12804"/>
    <w:rsid w:val="00F12901"/>
    <w:rsid w:val="00F1294D"/>
    <w:rsid w:val="00F129E0"/>
    <w:rsid w:val="00F12CD1"/>
    <w:rsid w:val="00F131E3"/>
    <w:rsid w:val="00F13243"/>
    <w:rsid w:val="00F13479"/>
    <w:rsid w:val="00F137EE"/>
    <w:rsid w:val="00F13DD8"/>
    <w:rsid w:val="00F13E4F"/>
    <w:rsid w:val="00F13E7C"/>
    <w:rsid w:val="00F13EBD"/>
    <w:rsid w:val="00F140C9"/>
    <w:rsid w:val="00F14A4B"/>
    <w:rsid w:val="00F14BC9"/>
    <w:rsid w:val="00F14C92"/>
    <w:rsid w:val="00F14D18"/>
    <w:rsid w:val="00F14EB7"/>
    <w:rsid w:val="00F14F09"/>
    <w:rsid w:val="00F15153"/>
    <w:rsid w:val="00F1531C"/>
    <w:rsid w:val="00F155C1"/>
    <w:rsid w:val="00F15618"/>
    <w:rsid w:val="00F15644"/>
    <w:rsid w:val="00F1570E"/>
    <w:rsid w:val="00F158AF"/>
    <w:rsid w:val="00F15A49"/>
    <w:rsid w:val="00F15F11"/>
    <w:rsid w:val="00F162C5"/>
    <w:rsid w:val="00F16616"/>
    <w:rsid w:val="00F168E0"/>
    <w:rsid w:val="00F16AF9"/>
    <w:rsid w:val="00F16F12"/>
    <w:rsid w:val="00F170E0"/>
    <w:rsid w:val="00F177C2"/>
    <w:rsid w:val="00F17A09"/>
    <w:rsid w:val="00F17D65"/>
    <w:rsid w:val="00F17E1D"/>
    <w:rsid w:val="00F201DA"/>
    <w:rsid w:val="00F202C8"/>
    <w:rsid w:val="00F2049C"/>
    <w:rsid w:val="00F204B1"/>
    <w:rsid w:val="00F206D5"/>
    <w:rsid w:val="00F20739"/>
    <w:rsid w:val="00F2096D"/>
    <w:rsid w:val="00F20A2F"/>
    <w:rsid w:val="00F20A94"/>
    <w:rsid w:val="00F20B9D"/>
    <w:rsid w:val="00F20C13"/>
    <w:rsid w:val="00F20D95"/>
    <w:rsid w:val="00F20EC9"/>
    <w:rsid w:val="00F2101E"/>
    <w:rsid w:val="00F212B1"/>
    <w:rsid w:val="00F21308"/>
    <w:rsid w:val="00F2140A"/>
    <w:rsid w:val="00F214F3"/>
    <w:rsid w:val="00F21E12"/>
    <w:rsid w:val="00F21E6C"/>
    <w:rsid w:val="00F21EFA"/>
    <w:rsid w:val="00F21F1F"/>
    <w:rsid w:val="00F22246"/>
    <w:rsid w:val="00F228D6"/>
    <w:rsid w:val="00F22A63"/>
    <w:rsid w:val="00F22C7E"/>
    <w:rsid w:val="00F22E71"/>
    <w:rsid w:val="00F22E92"/>
    <w:rsid w:val="00F22FFD"/>
    <w:rsid w:val="00F23642"/>
    <w:rsid w:val="00F23D88"/>
    <w:rsid w:val="00F23E11"/>
    <w:rsid w:val="00F24329"/>
    <w:rsid w:val="00F247AB"/>
    <w:rsid w:val="00F24802"/>
    <w:rsid w:val="00F24895"/>
    <w:rsid w:val="00F24B49"/>
    <w:rsid w:val="00F253AF"/>
    <w:rsid w:val="00F25629"/>
    <w:rsid w:val="00F25B76"/>
    <w:rsid w:val="00F25FE6"/>
    <w:rsid w:val="00F2631D"/>
    <w:rsid w:val="00F263C6"/>
    <w:rsid w:val="00F265FA"/>
    <w:rsid w:val="00F26793"/>
    <w:rsid w:val="00F267A2"/>
    <w:rsid w:val="00F26802"/>
    <w:rsid w:val="00F26856"/>
    <w:rsid w:val="00F268C1"/>
    <w:rsid w:val="00F26A2C"/>
    <w:rsid w:val="00F26BC1"/>
    <w:rsid w:val="00F26CEF"/>
    <w:rsid w:val="00F26E4A"/>
    <w:rsid w:val="00F26FC2"/>
    <w:rsid w:val="00F2711B"/>
    <w:rsid w:val="00F2732F"/>
    <w:rsid w:val="00F27642"/>
    <w:rsid w:val="00F276A2"/>
    <w:rsid w:val="00F277E7"/>
    <w:rsid w:val="00F27C6F"/>
    <w:rsid w:val="00F27CA5"/>
    <w:rsid w:val="00F27E1D"/>
    <w:rsid w:val="00F27F4F"/>
    <w:rsid w:val="00F27F89"/>
    <w:rsid w:val="00F300FA"/>
    <w:rsid w:val="00F3013E"/>
    <w:rsid w:val="00F30285"/>
    <w:rsid w:val="00F304ED"/>
    <w:rsid w:val="00F30BA9"/>
    <w:rsid w:val="00F30F1E"/>
    <w:rsid w:val="00F30F59"/>
    <w:rsid w:val="00F31117"/>
    <w:rsid w:val="00F314BA"/>
    <w:rsid w:val="00F31573"/>
    <w:rsid w:val="00F31804"/>
    <w:rsid w:val="00F3189A"/>
    <w:rsid w:val="00F31D71"/>
    <w:rsid w:val="00F32141"/>
    <w:rsid w:val="00F3263A"/>
    <w:rsid w:val="00F3286F"/>
    <w:rsid w:val="00F32C6F"/>
    <w:rsid w:val="00F32C8A"/>
    <w:rsid w:val="00F32CF9"/>
    <w:rsid w:val="00F32ED1"/>
    <w:rsid w:val="00F33111"/>
    <w:rsid w:val="00F331DE"/>
    <w:rsid w:val="00F33717"/>
    <w:rsid w:val="00F3381E"/>
    <w:rsid w:val="00F33858"/>
    <w:rsid w:val="00F339E1"/>
    <w:rsid w:val="00F33B31"/>
    <w:rsid w:val="00F33E55"/>
    <w:rsid w:val="00F3470D"/>
    <w:rsid w:val="00F34B28"/>
    <w:rsid w:val="00F34B8A"/>
    <w:rsid w:val="00F34D57"/>
    <w:rsid w:val="00F34EB0"/>
    <w:rsid w:val="00F35073"/>
    <w:rsid w:val="00F35451"/>
    <w:rsid w:val="00F358D1"/>
    <w:rsid w:val="00F35AF2"/>
    <w:rsid w:val="00F35C50"/>
    <w:rsid w:val="00F3601C"/>
    <w:rsid w:val="00F36491"/>
    <w:rsid w:val="00F365C2"/>
    <w:rsid w:val="00F366E3"/>
    <w:rsid w:val="00F36795"/>
    <w:rsid w:val="00F368F1"/>
    <w:rsid w:val="00F36B29"/>
    <w:rsid w:val="00F36D62"/>
    <w:rsid w:val="00F36F40"/>
    <w:rsid w:val="00F370E6"/>
    <w:rsid w:val="00F374E2"/>
    <w:rsid w:val="00F374E8"/>
    <w:rsid w:val="00F37583"/>
    <w:rsid w:val="00F37789"/>
    <w:rsid w:val="00F37A92"/>
    <w:rsid w:val="00F37C1C"/>
    <w:rsid w:val="00F37CFB"/>
    <w:rsid w:val="00F37DEC"/>
    <w:rsid w:val="00F37E36"/>
    <w:rsid w:val="00F401BB"/>
    <w:rsid w:val="00F4068C"/>
    <w:rsid w:val="00F4081C"/>
    <w:rsid w:val="00F40B38"/>
    <w:rsid w:val="00F410A5"/>
    <w:rsid w:val="00F410BE"/>
    <w:rsid w:val="00F414FD"/>
    <w:rsid w:val="00F41668"/>
    <w:rsid w:val="00F419D2"/>
    <w:rsid w:val="00F41D07"/>
    <w:rsid w:val="00F4201E"/>
    <w:rsid w:val="00F421F6"/>
    <w:rsid w:val="00F422A5"/>
    <w:rsid w:val="00F42300"/>
    <w:rsid w:val="00F42370"/>
    <w:rsid w:val="00F425C9"/>
    <w:rsid w:val="00F427EF"/>
    <w:rsid w:val="00F42B06"/>
    <w:rsid w:val="00F42CCC"/>
    <w:rsid w:val="00F42CCE"/>
    <w:rsid w:val="00F42D2D"/>
    <w:rsid w:val="00F43163"/>
    <w:rsid w:val="00F43551"/>
    <w:rsid w:val="00F43873"/>
    <w:rsid w:val="00F43895"/>
    <w:rsid w:val="00F440D5"/>
    <w:rsid w:val="00F44185"/>
    <w:rsid w:val="00F44290"/>
    <w:rsid w:val="00F444B0"/>
    <w:rsid w:val="00F444BF"/>
    <w:rsid w:val="00F448DE"/>
    <w:rsid w:val="00F44958"/>
    <w:rsid w:val="00F44985"/>
    <w:rsid w:val="00F44F3D"/>
    <w:rsid w:val="00F44F7C"/>
    <w:rsid w:val="00F44FAA"/>
    <w:rsid w:val="00F458D2"/>
    <w:rsid w:val="00F4593B"/>
    <w:rsid w:val="00F45991"/>
    <w:rsid w:val="00F45A96"/>
    <w:rsid w:val="00F4605C"/>
    <w:rsid w:val="00F4628A"/>
    <w:rsid w:val="00F462D8"/>
    <w:rsid w:val="00F4641F"/>
    <w:rsid w:val="00F46617"/>
    <w:rsid w:val="00F46646"/>
    <w:rsid w:val="00F46897"/>
    <w:rsid w:val="00F46B01"/>
    <w:rsid w:val="00F470AB"/>
    <w:rsid w:val="00F47305"/>
    <w:rsid w:val="00F47372"/>
    <w:rsid w:val="00F474E0"/>
    <w:rsid w:val="00F47565"/>
    <w:rsid w:val="00F477F8"/>
    <w:rsid w:val="00F4783A"/>
    <w:rsid w:val="00F47928"/>
    <w:rsid w:val="00F47A8F"/>
    <w:rsid w:val="00F47DCF"/>
    <w:rsid w:val="00F47E9E"/>
    <w:rsid w:val="00F50254"/>
    <w:rsid w:val="00F50505"/>
    <w:rsid w:val="00F50859"/>
    <w:rsid w:val="00F509DC"/>
    <w:rsid w:val="00F50A5A"/>
    <w:rsid w:val="00F50AF5"/>
    <w:rsid w:val="00F50DAF"/>
    <w:rsid w:val="00F50DF2"/>
    <w:rsid w:val="00F50E4A"/>
    <w:rsid w:val="00F51C9D"/>
    <w:rsid w:val="00F51CC0"/>
    <w:rsid w:val="00F51DEA"/>
    <w:rsid w:val="00F5219F"/>
    <w:rsid w:val="00F52225"/>
    <w:rsid w:val="00F52349"/>
    <w:rsid w:val="00F528D7"/>
    <w:rsid w:val="00F52A6B"/>
    <w:rsid w:val="00F52B4E"/>
    <w:rsid w:val="00F52D36"/>
    <w:rsid w:val="00F52FD0"/>
    <w:rsid w:val="00F53061"/>
    <w:rsid w:val="00F530BD"/>
    <w:rsid w:val="00F53547"/>
    <w:rsid w:val="00F53559"/>
    <w:rsid w:val="00F535FF"/>
    <w:rsid w:val="00F53D0B"/>
    <w:rsid w:val="00F53D42"/>
    <w:rsid w:val="00F53FF5"/>
    <w:rsid w:val="00F541F6"/>
    <w:rsid w:val="00F5468A"/>
    <w:rsid w:val="00F548A6"/>
    <w:rsid w:val="00F548B1"/>
    <w:rsid w:val="00F54F31"/>
    <w:rsid w:val="00F55287"/>
    <w:rsid w:val="00F554FD"/>
    <w:rsid w:val="00F55503"/>
    <w:rsid w:val="00F555CB"/>
    <w:rsid w:val="00F55723"/>
    <w:rsid w:val="00F559E5"/>
    <w:rsid w:val="00F55AEB"/>
    <w:rsid w:val="00F561A0"/>
    <w:rsid w:val="00F564B5"/>
    <w:rsid w:val="00F56666"/>
    <w:rsid w:val="00F569BE"/>
    <w:rsid w:val="00F56C1E"/>
    <w:rsid w:val="00F56EFC"/>
    <w:rsid w:val="00F56F88"/>
    <w:rsid w:val="00F571AD"/>
    <w:rsid w:val="00F5781E"/>
    <w:rsid w:val="00F57EF9"/>
    <w:rsid w:val="00F57F10"/>
    <w:rsid w:val="00F601B5"/>
    <w:rsid w:val="00F60261"/>
    <w:rsid w:val="00F60467"/>
    <w:rsid w:val="00F60645"/>
    <w:rsid w:val="00F606CC"/>
    <w:rsid w:val="00F606D8"/>
    <w:rsid w:val="00F60AC0"/>
    <w:rsid w:val="00F60DAF"/>
    <w:rsid w:val="00F60E82"/>
    <w:rsid w:val="00F60FB2"/>
    <w:rsid w:val="00F60FDD"/>
    <w:rsid w:val="00F6140E"/>
    <w:rsid w:val="00F61432"/>
    <w:rsid w:val="00F61726"/>
    <w:rsid w:val="00F61747"/>
    <w:rsid w:val="00F61BDD"/>
    <w:rsid w:val="00F61D64"/>
    <w:rsid w:val="00F61FEC"/>
    <w:rsid w:val="00F62027"/>
    <w:rsid w:val="00F6221F"/>
    <w:rsid w:val="00F62554"/>
    <w:rsid w:val="00F625FB"/>
    <w:rsid w:val="00F6289F"/>
    <w:rsid w:val="00F62AF1"/>
    <w:rsid w:val="00F62B1C"/>
    <w:rsid w:val="00F62DE7"/>
    <w:rsid w:val="00F62FCA"/>
    <w:rsid w:val="00F6351F"/>
    <w:rsid w:val="00F638FB"/>
    <w:rsid w:val="00F639D6"/>
    <w:rsid w:val="00F63C52"/>
    <w:rsid w:val="00F6445B"/>
    <w:rsid w:val="00F6446A"/>
    <w:rsid w:val="00F6527B"/>
    <w:rsid w:val="00F653BA"/>
    <w:rsid w:val="00F656EA"/>
    <w:rsid w:val="00F65A02"/>
    <w:rsid w:val="00F65F14"/>
    <w:rsid w:val="00F66343"/>
    <w:rsid w:val="00F6638D"/>
    <w:rsid w:val="00F66687"/>
    <w:rsid w:val="00F6698F"/>
    <w:rsid w:val="00F66B3E"/>
    <w:rsid w:val="00F66D40"/>
    <w:rsid w:val="00F66D80"/>
    <w:rsid w:val="00F66F46"/>
    <w:rsid w:val="00F67220"/>
    <w:rsid w:val="00F675EF"/>
    <w:rsid w:val="00F6771E"/>
    <w:rsid w:val="00F67A9F"/>
    <w:rsid w:val="00F67D1A"/>
    <w:rsid w:val="00F67DAC"/>
    <w:rsid w:val="00F7024D"/>
    <w:rsid w:val="00F70257"/>
    <w:rsid w:val="00F704D5"/>
    <w:rsid w:val="00F7078F"/>
    <w:rsid w:val="00F70D53"/>
    <w:rsid w:val="00F70DD6"/>
    <w:rsid w:val="00F711DA"/>
    <w:rsid w:val="00F7124F"/>
    <w:rsid w:val="00F713E4"/>
    <w:rsid w:val="00F713FA"/>
    <w:rsid w:val="00F714D9"/>
    <w:rsid w:val="00F717A4"/>
    <w:rsid w:val="00F719F3"/>
    <w:rsid w:val="00F71BA5"/>
    <w:rsid w:val="00F71E36"/>
    <w:rsid w:val="00F72004"/>
    <w:rsid w:val="00F72243"/>
    <w:rsid w:val="00F72285"/>
    <w:rsid w:val="00F723EF"/>
    <w:rsid w:val="00F725E1"/>
    <w:rsid w:val="00F7335B"/>
    <w:rsid w:val="00F738AA"/>
    <w:rsid w:val="00F738D4"/>
    <w:rsid w:val="00F73A56"/>
    <w:rsid w:val="00F73F69"/>
    <w:rsid w:val="00F74116"/>
    <w:rsid w:val="00F748A4"/>
    <w:rsid w:val="00F74CCC"/>
    <w:rsid w:val="00F74E59"/>
    <w:rsid w:val="00F75250"/>
    <w:rsid w:val="00F752E0"/>
    <w:rsid w:val="00F75920"/>
    <w:rsid w:val="00F75947"/>
    <w:rsid w:val="00F75AD5"/>
    <w:rsid w:val="00F75BDF"/>
    <w:rsid w:val="00F75C29"/>
    <w:rsid w:val="00F761BD"/>
    <w:rsid w:val="00F7622A"/>
    <w:rsid w:val="00F76C13"/>
    <w:rsid w:val="00F76FF1"/>
    <w:rsid w:val="00F77386"/>
    <w:rsid w:val="00F7743B"/>
    <w:rsid w:val="00F77A7C"/>
    <w:rsid w:val="00F77B83"/>
    <w:rsid w:val="00F77F67"/>
    <w:rsid w:val="00F77FF9"/>
    <w:rsid w:val="00F80021"/>
    <w:rsid w:val="00F80137"/>
    <w:rsid w:val="00F801FD"/>
    <w:rsid w:val="00F80475"/>
    <w:rsid w:val="00F80D92"/>
    <w:rsid w:val="00F80EA2"/>
    <w:rsid w:val="00F80EFE"/>
    <w:rsid w:val="00F81593"/>
    <w:rsid w:val="00F81A09"/>
    <w:rsid w:val="00F81AC9"/>
    <w:rsid w:val="00F81D34"/>
    <w:rsid w:val="00F81D60"/>
    <w:rsid w:val="00F81F17"/>
    <w:rsid w:val="00F821D1"/>
    <w:rsid w:val="00F82286"/>
    <w:rsid w:val="00F823EE"/>
    <w:rsid w:val="00F8240B"/>
    <w:rsid w:val="00F82513"/>
    <w:rsid w:val="00F82714"/>
    <w:rsid w:val="00F8274E"/>
    <w:rsid w:val="00F8289F"/>
    <w:rsid w:val="00F82D49"/>
    <w:rsid w:val="00F82D6B"/>
    <w:rsid w:val="00F82DA0"/>
    <w:rsid w:val="00F834EE"/>
    <w:rsid w:val="00F8382C"/>
    <w:rsid w:val="00F83A5B"/>
    <w:rsid w:val="00F83B5A"/>
    <w:rsid w:val="00F83C66"/>
    <w:rsid w:val="00F83E6D"/>
    <w:rsid w:val="00F8400E"/>
    <w:rsid w:val="00F842A2"/>
    <w:rsid w:val="00F84317"/>
    <w:rsid w:val="00F845B8"/>
    <w:rsid w:val="00F845CE"/>
    <w:rsid w:val="00F848DB"/>
    <w:rsid w:val="00F84A6B"/>
    <w:rsid w:val="00F84B7A"/>
    <w:rsid w:val="00F84BE5"/>
    <w:rsid w:val="00F84F96"/>
    <w:rsid w:val="00F850D1"/>
    <w:rsid w:val="00F851DB"/>
    <w:rsid w:val="00F85216"/>
    <w:rsid w:val="00F852D6"/>
    <w:rsid w:val="00F8578F"/>
    <w:rsid w:val="00F858B3"/>
    <w:rsid w:val="00F8595E"/>
    <w:rsid w:val="00F859FA"/>
    <w:rsid w:val="00F85AEB"/>
    <w:rsid w:val="00F85FAF"/>
    <w:rsid w:val="00F86042"/>
    <w:rsid w:val="00F860C5"/>
    <w:rsid w:val="00F86400"/>
    <w:rsid w:val="00F86619"/>
    <w:rsid w:val="00F8694D"/>
    <w:rsid w:val="00F86AC2"/>
    <w:rsid w:val="00F8702A"/>
    <w:rsid w:val="00F870FA"/>
    <w:rsid w:val="00F8718A"/>
    <w:rsid w:val="00F871FB"/>
    <w:rsid w:val="00F8722C"/>
    <w:rsid w:val="00F872FA"/>
    <w:rsid w:val="00F87737"/>
    <w:rsid w:val="00F87F05"/>
    <w:rsid w:val="00F901E6"/>
    <w:rsid w:val="00F90343"/>
    <w:rsid w:val="00F90631"/>
    <w:rsid w:val="00F906A1"/>
    <w:rsid w:val="00F90725"/>
    <w:rsid w:val="00F9072A"/>
    <w:rsid w:val="00F9086D"/>
    <w:rsid w:val="00F908AB"/>
    <w:rsid w:val="00F908F4"/>
    <w:rsid w:val="00F90C76"/>
    <w:rsid w:val="00F90CF1"/>
    <w:rsid w:val="00F90E2A"/>
    <w:rsid w:val="00F9121F"/>
    <w:rsid w:val="00F913A4"/>
    <w:rsid w:val="00F9170B"/>
    <w:rsid w:val="00F91727"/>
    <w:rsid w:val="00F91896"/>
    <w:rsid w:val="00F9194C"/>
    <w:rsid w:val="00F91C69"/>
    <w:rsid w:val="00F91D0D"/>
    <w:rsid w:val="00F923B5"/>
    <w:rsid w:val="00F924D9"/>
    <w:rsid w:val="00F92753"/>
    <w:rsid w:val="00F927FC"/>
    <w:rsid w:val="00F928E1"/>
    <w:rsid w:val="00F92C64"/>
    <w:rsid w:val="00F92E15"/>
    <w:rsid w:val="00F93317"/>
    <w:rsid w:val="00F9334E"/>
    <w:rsid w:val="00F933D8"/>
    <w:rsid w:val="00F9381E"/>
    <w:rsid w:val="00F93CD4"/>
    <w:rsid w:val="00F93E1E"/>
    <w:rsid w:val="00F93EC8"/>
    <w:rsid w:val="00F93F10"/>
    <w:rsid w:val="00F940E1"/>
    <w:rsid w:val="00F94498"/>
    <w:rsid w:val="00F948A6"/>
    <w:rsid w:val="00F948F6"/>
    <w:rsid w:val="00F949A4"/>
    <w:rsid w:val="00F94B63"/>
    <w:rsid w:val="00F94EDA"/>
    <w:rsid w:val="00F95706"/>
    <w:rsid w:val="00F9579A"/>
    <w:rsid w:val="00F95E79"/>
    <w:rsid w:val="00F95F01"/>
    <w:rsid w:val="00F96533"/>
    <w:rsid w:val="00F965A6"/>
    <w:rsid w:val="00F9684B"/>
    <w:rsid w:val="00F96BA2"/>
    <w:rsid w:val="00F96BB7"/>
    <w:rsid w:val="00F96C91"/>
    <w:rsid w:val="00F973B8"/>
    <w:rsid w:val="00F973FB"/>
    <w:rsid w:val="00F97AC8"/>
    <w:rsid w:val="00F97AEA"/>
    <w:rsid w:val="00F97CC7"/>
    <w:rsid w:val="00FA005B"/>
    <w:rsid w:val="00FA021C"/>
    <w:rsid w:val="00FA032A"/>
    <w:rsid w:val="00FA0505"/>
    <w:rsid w:val="00FA05F3"/>
    <w:rsid w:val="00FA0B94"/>
    <w:rsid w:val="00FA10C2"/>
    <w:rsid w:val="00FA145D"/>
    <w:rsid w:val="00FA1C44"/>
    <w:rsid w:val="00FA1C66"/>
    <w:rsid w:val="00FA2189"/>
    <w:rsid w:val="00FA2CF8"/>
    <w:rsid w:val="00FA2ED1"/>
    <w:rsid w:val="00FA326D"/>
    <w:rsid w:val="00FA326F"/>
    <w:rsid w:val="00FA3518"/>
    <w:rsid w:val="00FA390F"/>
    <w:rsid w:val="00FA3BC3"/>
    <w:rsid w:val="00FA3FCE"/>
    <w:rsid w:val="00FA40D7"/>
    <w:rsid w:val="00FA43B1"/>
    <w:rsid w:val="00FA44F2"/>
    <w:rsid w:val="00FA455A"/>
    <w:rsid w:val="00FA4828"/>
    <w:rsid w:val="00FA48B5"/>
    <w:rsid w:val="00FA48FD"/>
    <w:rsid w:val="00FA4CE2"/>
    <w:rsid w:val="00FA50F2"/>
    <w:rsid w:val="00FA575C"/>
    <w:rsid w:val="00FA5796"/>
    <w:rsid w:val="00FA5A83"/>
    <w:rsid w:val="00FA5C57"/>
    <w:rsid w:val="00FA603D"/>
    <w:rsid w:val="00FA65F3"/>
    <w:rsid w:val="00FA68BF"/>
    <w:rsid w:val="00FA6ABE"/>
    <w:rsid w:val="00FA6D76"/>
    <w:rsid w:val="00FA7561"/>
    <w:rsid w:val="00FA7754"/>
    <w:rsid w:val="00FA77F6"/>
    <w:rsid w:val="00FA7F19"/>
    <w:rsid w:val="00FA7FA1"/>
    <w:rsid w:val="00FB0025"/>
    <w:rsid w:val="00FB0291"/>
    <w:rsid w:val="00FB0592"/>
    <w:rsid w:val="00FB06B6"/>
    <w:rsid w:val="00FB0945"/>
    <w:rsid w:val="00FB0B1B"/>
    <w:rsid w:val="00FB0BDC"/>
    <w:rsid w:val="00FB0C92"/>
    <w:rsid w:val="00FB0D22"/>
    <w:rsid w:val="00FB0E0A"/>
    <w:rsid w:val="00FB0E41"/>
    <w:rsid w:val="00FB0F2A"/>
    <w:rsid w:val="00FB12C4"/>
    <w:rsid w:val="00FB18D5"/>
    <w:rsid w:val="00FB190F"/>
    <w:rsid w:val="00FB1A2A"/>
    <w:rsid w:val="00FB1AE8"/>
    <w:rsid w:val="00FB1B59"/>
    <w:rsid w:val="00FB1F1F"/>
    <w:rsid w:val="00FB1F90"/>
    <w:rsid w:val="00FB22CC"/>
    <w:rsid w:val="00FB267C"/>
    <w:rsid w:val="00FB26F0"/>
    <w:rsid w:val="00FB2828"/>
    <w:rsid w:val="00FB2919"/>
    <w:rsid w:val="00FB29C5"/>
    <w:rsid w:val="00FB2B26"/>
    <w:rsid w:val="00FB2B7A"/>
    <w:rsid w:val="00FB2E6B"/>
    <w:rsid w:val="00FB325C"/>
    <w:rsid w:val="00FB39E3"/>
    <w:rsid w:val="00FB4093"/>
    <w:rsid w:val="00FB428A"/>
    <w:rsid w:val="00FB4908"/>
    <w:rsid w:val="00FB4B88"/>
    <w:rsid w:val="00FB4C60"/>
    <w:rsid w:val="00FB50FF"/>
    <w:rsid w:val="00FB529F"/>
    <w:rsid w:val="00FB541A"/>
    <w:rsid w:val="00FB5506"/>
    <w:rsid w:val="00FB5632"/>
    <w:rsid w:val="00FB5880"/>
    <w:rsid w:val="00FB595C"/>
    <w:rsid w:val="00FB59C9"/>
    <w:rsid w:val="00FB5F1D"/>
    <w:rsid w:val="00FB5F84"/>
    <w:rsid w:val="00FB6550"/>
    <w:rsid w:val="00FB6657"/>
    <w:rsid w:val="00FB6A7B"/>
    <w:rsid w:val="00FB6AE4"/>
    <w:rsid w:val="00FB6BE3"/>
    <w:rsid w:val="00FB6CF5"/>
    <w:rsid w:val="00FB6D5A"/>
    <w:rsid w:val="00FB6DFA"/>
    <w:rsid w:val="00FB6F39"/>
    <w:rsid w:val="00FB78CD"/>
    <w:rsid w:val="00FB798A"/>
    <w:rsid w:val="00FB7B75"/>
    <w:rsid w:val="00FB7C14"/>
    <w:rsid w:val="00FC01D2"/>
    <w:rsid w:val="00FC0213"/>
    <w:rsid w:val="00FC02B4"/>
    <w:rsid w:val="00FC04A9"/>
    <w:rsid w:val="00FC058A"/>
    <w:rsid w:val="00FC0738"/>
    <w:rsid w:val="00FC078E"/>
    <w:rsid w:val="00FC07B8"/>
    <w:rsid w:val="00FC0872"/>
    <w:rsid w:val="00FC08FC"/>
    <w:rsid w:val="00FC0A80"/>
    <w:rsid w:val="00FC0A83"/>
    <w:rsid w:val="00FC0E46"/>
    <w:rsid w:val="00FC1158"/>
    <w:rsid w:val="00FC1273"/>
    <w:rsid w:val="00FC1284"/>
    <w:rsid w:val="00FC12BD"/>
    <w:rsid w:val="00FC1406"/>
    <w:rsid w:val="00FC150A"/>
    <w:rsid w:val="00FC157B"/>
    <w:rsid w:val="00FC1800"/>
    <w:rsid w:val="00FC1E61"/>
    <w:rsid w:val="00FC1E62"/>
    <w:rsid w:val="00FC2093"/>
    <w:rsid w:val="00FC2140"/>
    <w:rsid w:val="00FC246F"/>
    <w:rsid w:val="00FC2631"/>
    <w:rsid w:val="00FC26DA"/>
    <w:rsid w:val="00FC2712"/>
    <w:rsid w:val="00FC27CB"/>
    <w:rsid w:val="00FC2C5E"/>
    <w:rsid w:val="00FC2DFF"/>
    <w:rsid w:val="00FC3070"/>
    <w:rsid w:val="00FC3AB1"/>
    <w:rsid w:val="00FC3CC0"/>
    <w:rsid w:val="00FC3CEB"/>
    <w:rsid w:val="00FC3F9D"/>
    <w:rsid w:val="00FC3FAA"/>
    <w:rsid w:val="00FC4073"/>
    <w:rsid w:val="00FC4254"/>
    <w:rsid w:val="00FC43AC"/>
    <w:rsid w:val="00FC4446"/>
    <w:rsid w:val="00FC4674"/>
    <w:rsid w:val="00FC46A7"/>
    <w:rsid w:val="00FC4E43"/>
    <w:rsid w:val="00FC524F"/>
    <w:rsid w:val="00FC53A1"/>
    <w:rsid w:val="00FC54E4"/>
    <w:rsid w:val="00FC56AF"/>
    <w:rsid w:val="00FC5CD9"/>
    <w:rsid w:val="00FC5D27"/>
    <w:rsid w:val="00FC5F39"/>
    <w:rsid w:val="00FC60A9"/>
    <w:rsid w:val="00FC6121"/>
    <w:rsid w:val="00FC61D6"/>
    <w:rsid w:val="00FC699E"/>
    <w:rsid w:val="00FC6F8D"/>
    <w:rsid w:val="00FC70E6"/>
    <w:rsid w:val="00FC72C0"/>
    <w:rsid w:val="00FC747D"/>
    <w:rsid w:val="00FC75CB"/>
    <w:rsid w:val="00FC7650"/>
    <w:rsid w:val="00FC7969"/>
    <w:rsid w:val="00FC7C40"/>
    <w:rsid w:val="00FC7D0B"/>
    <w:rsid w:val="00FD007E"/>
    <w:rsid w:val="00FD0186"/>
    <w:rsid w:val="00FD081E"/>
    <w:rsid w:val="00FD0AE9"/>
    <w:rsid w:val="00FD0AF3"/>
    <w:rsid w:val="00FD0CAD"/>
    <w:rsid w:val="00FD0DC6"/>
    <w:rsid w:val="00FD0E9B"/>
    <w:rsid w:val="00FD0EC4"/>
    <w:rsid w:val="00FD1340"/>
    <w:rsid w:val="00FD1417"/>
    <w:rsid w:val="00FD1632"/>
    <w:rsid w:val="00FD17A9"/>
    <w:rsid w:val="00FD180D"/>
    <w:rsid w:val="00FD1822"/>
    <w:rsid w:val="00FD1B70"/>
    <w:rsid w:val="00FD1D50"/>
    <w:rsid w:val="00FD1E9E"/>
    <w:rsid w:val="00FD22C5"/>
    <w:rsid w:val="00FD238D"/>
    <w:rsid w:val="00FD25E6"/>
    <w:rsid w:val="00FD26CF"/>
    <w:rsid w:val="00FD29E1"/>
    <w:rsid w:val="00FD2A75"/>
    <w:rsid w:val="00FD2FA2"/>
    <w:rsid w:val="00FD30C9"/>
    <w:rsid w:val="00FD3309"/>
    <w:rsid w:val="00FD3BF4"/>
    <w:rsid w:val="00FD3C72"/>
    <w:rsid w:val="00FD41B8"/>
    <w:rsid w:val="00FD4452"/>
    <w:rsid w:val="00FD4868"/>
    <w:rsid w:val="00FD491E"/>
    <w:rsid w:val="00FD4AD7"/>
    <w:rsid w:val="00FD4CE2"/>
    <w:rsid w:val="00FD4DF7"/>
    <w:rsid w:val="00FD4F09"/>
    <w:rsid w:val="00FD524F"/>
    <w:rsid w:val="00FD5272"/>
    <w:rsid w:val="00FD56B9"/>
    <w:rsid w:val="00FD5708"/>
    <w:rsid w:val="00FD5810"/>
    <w:rsid w:val="00FD5926"/>
    <w:rsid w:val="00FD602E"/>
    <w:rsid w:val="00FD61B7"/>
    <w:rsid w:val="00FD6B75"/>
    <w:rsid w:val="00FD6FA1"/>
    <w:rsid w:val="00FD70E6"/>
    <w:rsid w:val="00FD72E2"/>
    <w:rsid w:val="00FD7309"/>
    <w:rsid w:val="00FD73AA"/>
    <w:rsid w:val="00FD740E"/>
    <w:rsid w:val="00FD7590"/>
    <w:rsid w:val="00FD78F5"/>
    <w:rsid w:val="00FD7ACD"/>
    <w:rsid w:val="00FE02AB"/>
    <w:rsid w:val="00FE05D2"/>
    <w:rsid w:val="00FE08B8"/>
    <w:rsid w:val="00FE0939"/>
    <w:rsid w:val="00FE0DA0"/>
    <w:rsid w:val="00FE0EAA"/>
    <w:rsid w:val="00FE0FAA"/>
    <w:rsid w:val="00FE1407"/>
    <w:rsid w:val="00FE166D"/>
    <w:rsid w:val="00FE1791"/>
    <w:rsid w:val="00FE1C34"/>
    <w:rsid w:val="00FE20DE"/>
    <w:rsid w:val="00FE20F5"/>
    <w:rsid w:val="00FE211C"/>
    <w:rsid w:val="00FE2269"/>
    <w:rsid w:val="00FE2F85"/>
    <w:rsid w:val="00FE335E"/>
    <w:rsid w:val="00FE35A7"/>
    <w:rsid w:val="00FE379C"/>
    <w:rsid w:val="00FE383A"/>
    <w:rsid w:val="00FE3C51"/>
    <w:rsid w:val="00FE3C62"/>
    <w:rsid w:val="00FE3D10"/>
    <w:rsid w:val="00FE3E3E"/>
    <w:rsid w:val="00FE3F4A"/>
    <w:rsid w:val="00FE40B8"/>
    <w:rsid w:val="00FE40D8"/>
    <w:rsid w:val="00FE4273"/>
    <w:rsid w:val="00FE4667"/>
    <w:rsid w:val="00FE4700"/>
    <w:rsid w:val="00FE474F"/>
    <w:rsid w:val="00FE4876"/>
    <w:rsid w:val="00FE4897"/>
    <w:rsid w:val="00FE48CC"/>
    <w:rsid w:val="00FE4A36"/>
    <w:rsid w:val="00FE4A3F"/>
    <w:rsid w:val="00FE4CF7"/>
    <w:rsid w:val="00FE4E45"/>
    <w:rsid w:val="00FE512A"/>
    <w:rsid w:val="00FE5289"/>
    <w:rsid w:val="00FE53E8"/>
    <w:rsid w:val="00FE545F"/>
    <w:rsid w:val="00FE55D0"/>
    <w:rsid w:val="00FE55E5"/>
    <w:rsid w:val="00FE5932"/>
    <w:rsid w:val="00FE5A25"/>
    <w:rsid w:val="00FE5BAF"/>
    <w:rsid w:val="00FE5EF4"/>
    <w:rsid w:val="00FE647A"/>
    <w:rsid w:val="00FE65FD"/>
    <w:rsid w:val="00FE66CE"/>
    <w:rsid w:val="00FE67C7"/>
    <w:rsid w:val="00FE69A3"/>
    <w:rsid w:val="00FE6B9F"/>
    <w:rsid w:val="00FE6CB7"/>
    <w:rsid w:val="00FE6F87"/>
    <w:rsid w:val="00FE74C4"/>
    <w:rsid w:val="00FE79D8"/>
    <w:rsid w:val="00FE7D5A"/>
    <w:rsid w:val="00FE7FA0"/>
    <w:rsid w:val="00FF034A"/>
    <w:rsid w:val="00FF062A"/>
    <w:rsid w:val="00FF0884"/>
    <w:rsid w:val="00FF08B5"/>
    <w:rsid w:val="00FF0928"/>
    <w:rsid w:val="00FF098C"/>
    <w:rsid w:val="00FF099B"/>
    <w:rsid w:val="00FF0AB9"/>
    <w:rsid w:val="00FF0BE7"/>
    <w:rsid w:val="00FF0FC8"/>
    <w:rsid w:val="00FF11B0"/>
    <w:rsid w:val="00FF144B"/>
    <w:rsid w:val="00FF15F8"/>
    <w:rsid w:val="00FF194B"/>
    <w:rsid w:val="00FF1A4C"/>
    <w:rsid w:val="00FF1B3B"/>
    <w:rsid w:val="00FF1C50"/>
    <w:rsid w:val="00FF224E"/>
    <w:rsid w:val="00FF2868"/>
    <w:rsid w:val="00FF2C77"/>
    <w:rsid w:val="00FF2E66"/>
    <w:rsid w:val="00FF309B"/>
    <w:rsid w:val="00FF3320"/>
    <w:rsid w:val="00FF37F8"/>
    <w:rsid w:val="00FF37FA"/>
    <w:rsid w:val="00FF389D"/>
    <w:rsid w:val="00FF433A"/>
    <w:rsid w:val="00FF4705"/>
    <w:rsid w:val="00FF4754"/>
    <w:rsid w:val="00FF4B0C"/>
    <w:rsid w:val="00FF4F37"/>
    <w:rsid w:val="00FF558A"/>
    <w:rsid w:val="00FF55A2"/>
    <w:rsid w:val="00FF560B"/>
    <w:rsid w:val="00FF5978"/>
    <w:rsid w:val="00FF5BE6"/>
    <w:rsid w:val="00FF5CCA"/>
    <w:rsid w:val="00FF5FE9"/>
    <w:rsid w:val="00FF61C1"/>
    <w:rsid w:val="00FF6425"/>
    <w:rsid w:val="00FF6781"/>
    <w:rsid w:val="00FF6846"/>
    <w:rsid w:val="00FF6AF8"/>
    <w:rsid w:val="00FF6C27"/>
    <w:rsid w:val="00FF6FFC"/>
    <w:rsid w:val="00FF72B3"/>
    <w:rsid w:val="00FF787B"/>
    <w:rsid w:val="00FF7917"/>
    <w:rsid w:val="00FF79EB"/>
    <w:rsid w:val="00FF7ADE"/>
    <w:rsid w:val="00FF7BAA"/>
    <w:rsid w:val="00FF7BB4"/>
    <w:rsid w:val="00FF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14:docId w14:val="0DC4A0AD"/>
  <w15:docId w15:val="{A97A9260-66C9-48F8-B235-3C4314CD2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328"/>
    <w:rPr>
      <w:sz w:val="24"/>
      <w:szCs w:val="24"/>
      <w:lang w:val="tr-TR" w:eastAsia="tr-TR"/>
    </w:rPr>
  </w:style>
  <w:style w:type="paragraph" w:styleId="Balk1">
    <w:name w:val="heading 1"/>
    <w:basedOn w:val="Normal"/>
    <w:next w:val="Normal"/>
    <w:link w:val="Balk1Char"/>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link w:val="Balk5Char"/>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1A7236"/>
    <w:rPr>
      <w:rFonts w:ascii="Univers (WN)" w:hAnsi="Univers (WN)"/>
      <w:b/>
      <w:noProof/>
      <w:sz w:val="24"/>
      <w:u w:val="single"/>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NormalGirinti">
    <w:name w:val="Normal Indent"/>
    <w:basedOn w:val="Normal"/>
    <w:rsid w:val="002C6E36"/>
    <w:pPr>
      <w:ind w:left="720"/>
    </w:pPr>
    <w:rPr>
      <w:noProof/>
      <w:sz w:val="20"/>
      <w:szCs w:val="20"/>
      <w:lang w:eastAsia="en-US"/>
    </w:rPr>
  </w:style>
  <w:style w:type="character" w:customStyle="1" w:styleId="Balk3Char">
    <w:name w:val="Başlık 3 Char"/>
    <w:basedOn w:val="VarsaylanParagrafYazTipi"/>
    <w:link w:val="Balk3"/>
    <w:rsid w:val="001A7236"/>
    <w:rPr>
      <w:rFonts w:ascii="CG Times (WN)" w:hAnsi="CG Times (WN)"/>
      <w:b/>
      <w:noProof/>
      <w:sz w:val="24"/>
      <w:lang w:val="tr-TR"/>
    </w:rPr>
  </w:style>
  <w:style w:type="character" w:customStyle="1" w:styleId="Balk4Char">
    <w:name w:val="Başlık 4 Char"/>
    <w:link w:val="Balk4"/>
    <w:locked/>
    <w:rsid w:val="00572ACB"/>
    <w:rPr>
      <w:b/>
      <w:bCs/>
      <w:sz w:val="24"/>
      <w:szCs w:val="24"/>
      <w:lang w:val="tr-TR" w:eastAsia="en-US" w:bidi="ar-SA"/>
    </w:rPr>
  </w:style>
  <w:style w:type="character" w:customStyle="1" w:styleId="Balk5Char">
    <w:name w:val="Başlık 5 Char"/>
    <w:basedOn w:val="VarsaylanParagrafYazTipi"/>
    <w:link w:val="Balk5"/>
    <w:rsid w:val="001A7236"/>
    <w:rPr>
      <w:rFonts w:ascii="CG Times (WN)" w:hAnsi="CG Times (WN)"/>
      <w:b/>
      <w:noProof/>
      <w:lang w:val="tr-TR"/>
    </w:rPr>
  </w:style>
  <w:style w:type="character" w:customStyle="1" w:styleId="Balk6Char">
    <w:name w:val="Başlık 6 Char"/>
    <w:basedOn w:val="VarsaylanParagrafYazTipi"/>
    <w:link w:val="Balk6"/>
    <w:rsid w:val="001A7236"/>
    <w:rPr>
      <w:rFonts w:ascii="CG Times (WN)" w:hAnsi="CG Times (WN)"/>
      <w:noProof/>
      <w:u w:val="single"/>
      <w:lang w:val="tr-TR"/>
    </w:rPr>
  </w:style>
  <w:style w:type="character" w:customStyle="1" w:styleId="Balk7Char">
    <w:name w:val="Başlık 7 Char"/>
    <w:basedOn w:val="VarsaylanParagrafYazTipi"/>
    <w:link w:val="Balk7"/>
    <w:rsid w:val="001A7236"/>
    <w:rPr>
      <w:rFonts w:ascii="CG Times (WN)" w:hAnsi="CG Times (WN)"/>
      <w:i/>
      <w:noProof/>
      <w:lang w:val="tr-TR"/>
    </w:rPr>
  </w:style>
  <w:style w:type="character" w:customStyle="1" w:styleId="Balk8Char">
    <w:name w:val="Başlık 8 Char"/>
    <w:basedOn w:val="VarsaylanParagrafYazTipi"/>
    <w:link w:val="Balk8"/>
    <w:rsid w:val="001A7236"/>
    <w:rPr>
      <w:rFonts w:ascii="CG Times (WN)" w:hAnsi="CG Times (WN)"/>
      <w:i/>
      <w:noProof/>
      <w:lang w:val="tr-TR"/>
    </w:rPr>
  </w:style>
  <w:style w:type="character" w:customStyle="1" w:styleId="Balk9Char">
    <w:name w:val="Başlık 9 Char"/>
    <w:link w:val="Balk9"/>
    <w:locked/>
    <w:rsid w:val="00CC5C58"/>
    <w:rPr>
      <w:b/>
      <w:bCs/>
      <w:sz w:val="18"/>
      <w:szCs w:val="16"/>
      <w:lang w:val="tr-TR" w:eastAsia="en-US" w:bidi="ar-SA"/>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character" w:customStyle="1" w:styleId="GvdeMetniGirintisi3Char">
    <w:name w:val="Gövde Metni Girintisi 3 Char"/>
    <w:basedOn w:val="VarsaylanParagrafYazTipi"/>
    <w:link w:val="GvdeMetniGirintisi3"/>
    <w:rsid w:val="001A7236"/>
    <w:rPr>
      <w:sz w:val="22"/>
      <w:szCs w:val="24"/>
      <w:lang w:val="tr-TR"/>
    </w:rPr>
  </w:style>
  <w:style w:type="paragraph" w:styleId="DipnotMetni">
    <w:name w:val="footnote text"/>
    <w:basedOn w:val="Normal"/>
    <w:link w:val="DipnotMetniChar"/>
    <w:semiHidden/>
    <w:rsid w:val="002C6E36"/>
    <w:rPr>
      <w:rFonts w:ascii="Courier New" w:hAnsi="Courier New"/>
      <w:szCs w:val="20"/>
      <w:lang w:val="en-AU" w:eastAsia="en-US"/>
    </w:rPr>
  </w:style>
  <w:style w:type="character" w:customStyle="1" w:styleId="DipnotMetniChar">
    <w:name w:val="Dipnot Metni Char"/>
    <w:basedOn w:val="VarsaylanParagrafYazTipi"/>
    <w:link w:val="DipnotMetni"/>
    <w:semiHidden/>
    <w:rsid w:val="001A7236"/>
    <w:rPr>
      <w:rFonts w:ascii="Courier New" w:hAnsi="Courier New"/>
      <w:sz w:val="24"/>
      <w:lang w:val="en-AU"/>
    </w:rPr>
  </w:style>
  <w:style w:type="paragraph" w:styleId="GvdeMetniGirintisi">
    <w:name w:val="Body Text Indent"/>
    <w:basedOn w:val="Normal"/>
    <w:link w:val="GvdeMetniGirintisiChar"/>
    <w:rsid w:val="002C6E36"/>
    <w:pPr>
      <w:ind w:firstLine="720"/>
      <w:jc w:val="both"/>
    </w:pPr>
    <w:rPr>
      <w:lang w:eastAsia="en-US"/>
    </w:rPr>
  </w:style>
  <w:style w:type="character" w:customStyle="1" w:styleId="GvdeMetniGirintisiChar">
    <w:name w:val="Gövde Metni Girintisi Char"/>
    <w:link w:val="GvdeMetniGirintisi"/>
    <w:locked/>
    <w:rsid w:val="000F21C0"/>
    <w:rPr>
      <w:sz w:val="24"/>
      <w:szCs w:val="24"/>
      <w:lang w:val="tr-TR" w:eastAsia="en-US" w:bidi="ar-SA"/>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character" w:customStyle="1" w:styleId="GvdeMetniChar">
    <w:name w:val="Gövde Metni Char"/>
    <w:basedOn w:val="VarsaylanParagrafYazTipi"/>
    <w:link w:val="GvdeMetni"/>
    <w:rsid w:val="00036360"/>
    <w:rPr>
      <w:color w:val="800000"/>
      <w:sz w:val="24"/>
      <w:lang w:val="tr-TR"/>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character" w:customStyle="1" w:styleId="GvdeMetni3Char">
    <w:name w:val="Gövde Metni 3 Char"/>
    <w:basedOn w:val="VarsaylanParagrafYazTipi"/>
    <w:link w:val="GvdeMetni3"/>
    <w:rsid w:val="001A7236"/>
    <w:rPr>
      <w:bCs/>
      <w:i/>
      <w:iCs/>
      <w:sz w:val="22"/>
      <w:lang w:val="tr-TR"/>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character" w:customStyle="1" w:styleId="SonnotMetniChar">
    <w:name w:val="Sonnot Metni Char"/>
    <w:link w:val="SonnotMetni"/>
    <w:semiHidden/>
    <w:locked/>
    <w:rsid w:val="00CC5C58"/>
    <w:rPr>
      <w:lang w:val="tr-TR" w:eastAsia="en-US" w:bidi="ar-SA"/>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character" w:customStyle="1" w:styleId="GvdeMetniGirintisi2Char">
    <w:name w:val="Gövde Metni Girintisi 2 Char"/>
    <w:basedOn w:val="VarsaylanParagrafYazTipi"/>
    <w:link w:val="GvdeMetniGirintisi2"/>
    <w:rsid w:val="001A7236"/>
    <w:rPr>
      <w:noProof/>
      <w:sz w:val="24"/>
      <w:lang w:val="tr-TR"/>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character" w:customStyle="1" w:styleId="AltBilgiChar">
    <w:name w:val="Alt Bilgi Char"/>
    <w:aliases w:val="ft Char"/>
    <w:basedOn w:val="VarsaylanParagrafYazTipi"/>
    <w:link w:val="AltBilgi"/>
    <w:uiPriority w:val="99"/>
    <w:rsid w:val="000F327D"/>
    <w:rPr>
      <w:iCs/>
      <w:noProof/>
      <w:sz w:val="24"/>
      <w:lang w:val="tr-TR"/>
    </w:rPr>
  </w:style>
  <w:style w:type="paragraph" w:styleId="stBilgi">
    <w:name w:val="header"/>
    <w:basedOn w:val="Normal"/>
    <w:link w:val="stBilgiChar"/>
    <w:rsid w:val="002C6E36"/>
    <w:pPr>
      <w:tabs>
        <w:tab w:val="center" w:pos="4536"/>
        <w:tab w:val="right" w:pos="9072"/>
      </w:tabs>
    </w:pPr>
    <w:rPr>
      <w:iCs/>
      <w:noProof/>
      <w:szCs w:val="20"/>
      <w:lang w:eastAsia="en-US"/>
    </w:rPr>
  </w:style>
  <w:style w:type="character" w:customStyle="1" w:styleId="stBilgiChar">
    <w:name w:val="Üst Bilgi Char"/>
    <w:basedOn w:val="VarsaylanParagrafYazTipi"/>
    <w:link w:val="stBilgi"/>
    <w:rsid w:val="004B5D89"/>
    <w:rPr>
      <w:iCs/>
      <w:noProof/>
      <w:sz w:val="24"/>
      <w:lang w:val="tr-TR"/>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character" w:customStyle="1" w:styleId="KonuBalChar">
    <w:name w:val="Konu Başlığı Char"/>
    <w:link w:val="KonuBal"/>
    <w:rsid w:val="003002BE"/>
    <w:rPr>
      <w:rFonts w:ascii="Arial" w:hAnsi="Arial" w:cs="Arial"/>
      <w:b/>
      <w:sz w:val="40"/>
      <w:lang w:val="tr-TR"/>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character" w:customStyle="1" w:styleId="BalonMetniChar">
    <w:name w:val="Balon Metni Char"/>
    <w:basedOn w:val="VarsaylanParagrafYazTipi"/>
    <w:link w:val="BalonMetni"/>
    <w:semiHidden/>
    <w:rsid w:val="001A7236"/>
    <w:rPr>
      <w:rFonts w:ascii="Tahoma" w:hAnsi="Tahoma" w:cs="Tahoma"/>
      <w:noProof/>
      <w:sz w:val="16"/>
      <w:szCs w:val="16"/>
      <w:lang w:val="tr-TR"/>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uiPriority w:val="99"/>
    <w:rsid w:val="00A661B2"/>
    <w:rPr>
      <w:sz w:val="20"/>
      <w:szCs w:val="20"/>
    </w:rPr>
  </w:style>
  <w:style w:type="character" w:customStyle="1" w:styleId="AklamaMetniChar">
    <w:name w:val="Açıklama Metni Char"/>
    <w:link w:val="AklamaMetni"/>
    <w:uiPriority w:val="99"/>
    <w:rsid w:val="00A61C43"/>
    <w:rPr>
      <w:lang w:val="tr-TR" w:eastAsia="tr-TR" w:bidi="ar-SA"/>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character" w:customStyle="1" w:styleId="BelgeBalantlarChar">
    <w:name w:val="Belge Bağlantıları Char"/>
    <w:basedOn w:val="VarsaylanParagrafYazTipi"/>
    <w:link w:val="BelgeBalantlar"/>
    <w:semiHidden/>
    <w:rsid w:val="001A7236"/>
    <w:rPr>
      <w:rFonts w:ascii="Tahoma" w:hAnsi="Tahoma" w:cs="Tahoma"/>
      <w:shd w:val="clear" w:color="auto" w:fill="000080"/>
      <w:lang w:val="tr-TR" w:eastAsia="tr-TR"/>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2Char1">
    <w:name w:val="Body Text 2 Char1"/>
    <w:locked/>
    <w:rsid w:val="00F848DB"/>
    <w:rPr>
      <w:rFonts w:cs="Times New Roman"/>
      <w:b/>
      <w:sz w:val="24"/>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paragraph" w:styleId="ListeParagraf">
    <w:name w:val="List Paragraph"/>
    <w:basedOn w:val="Normal"/>
    <w:uiPriority w:val="34"/>
    <w:qFormat/>
    <w:rsid w:val="005D3087"/>
    <w:pPr>
      <w:ind w:left="708"/>
    </w:p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styleId="HTMLDaktilo">
    <w:name w:val="HTML Typewriter"/>
    <w:basedOn w:val="VarsaylanParagrafYazTipi"/>
    <w:uiPriority w:val="99"/>
    <w:semiHidden/>
    <w:unhideWhenUsed/>
    <w:rsid w:val="00A977C8"/>
    <w:rPr>
      <w:rFonts w:ascii="Courier New" w:eastAsia="Times New Roman" w:hAnsi="Courier New" w:cs="Courier New"/>
      <w:sz w:val="20"/>
      <w:szCs w:val="20"/>
    </w:rPr>
  </w:style>
  <w:style w:type="paragraph" w:customStyle="1" w:styleId="pumatext">
    <w:name w:val="pumatext"/>
    <w:basedOn w:val="Normal"/>
    <w:rsid w:val="0009745D"/>
    <w:pPr>
      <w:spacing w:before="80" w:after="80" w:line="360" w:lineRule="auto"/>
      <w:ind w:left="567"/>
      <w:jc w:val="both"/>
    </w:pPr>
    <w:rPr>
      <w:rFonts w:ascii="Arial" w:hAnsi="Arial"/>
      <w:snapToGrid w:val="0"/>
      <w:color w:val="000000"/>
      <w:sz w:val="22"/>
      <w:szCs w:val="20"/>
      <w:lang w:val="en-GB" w:eastAsia="de-DE"/>
    </w:rPr>
  </w:style>
  <w:style w:type="paragraph" w:customStyle="1" w:styleId="msonormalindent">
    <w:name w:val="msonormalindent"/>
    <w:basedOn w:val="Normal"/>
    <w:rsid w:val="00F1184B"/>
    <w:pPr>
      <w:ind w:left="720"/>
    </w:pPr>
    <w:rPr>
      <w:noProof/>
      <w:sz w:val="20"/>
      <w:szCs w:val="20"/>
      <w:lang w:eastAsia="en-US"/>
    </w:rPr>
  </w:style>
  <w:style w:type="paragraph" w:customStyle="1" w:styleId="CoverInformation">
    <w:name w:val="Cover Information"/>
    <w:aliases w:val="ci"/>
    <w:basedOn w:val="Normal"/>
    <w:rsid w:val="00D93D35"/>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D93D35"/>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D93D35"/>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eGrid">
    <w:name w:val="TableGrid"/>
    <w:rsid w:val="006F6A39"/>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TableParagraph">
    <w:name w:val="Table Paragraph"/>
    <w:basedOn w:val="Normal"/>
    <w:uiPriority w:val="1"/>
    <w:qFormat/>
    <w:rsid w:val="005F08EA"/>
    <w:pPr>
      <w:widowControl w:val="0"/>
    </w:pPr>
    <w:rPr>
      <w:rFonts w:asciiTheme="minorHAnsi" w:eastAsiaTheme="minorHAnsi" w:hAnsiTheme="minorHAnsi" w:cstheme="minorBidi"/>
      <w:sz w:val="22"/>
      <w:szCs w:val="22"/>
      <w:lang w:val="en-US" w:eastAsia="en-US"/>
    </w:rPr>
  </w:style>
  <w:style w:type="table" w:customStyle="1" w:styleId="TabloKlavuzu1">
    <w:name w:val="Tablo Kılavuzu1"/>
    <w:basedOn w:val="NormalTablo"/>
    <w:next w:val="TabloKlavuzu"/>
    <w:uiPriority w:val="39"/>
    <w:rsid w:val="001F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VarsaylanParagrafYazTipi"/>
    <w:uiPriority w:val="1"/>
    <w:rsid w:val="00411422"/>
    <w:rPr>
      <w:rFonts w:ascii="Times New Roman" w:hAnsi="Times New Roman" w:cs="Times New Roman" w:hint="default"/>
      <w:b/>
      <w:bCs/>
    </w:rPr>
  </w:style>
  <w:style w:type="character" w:customStyle="1" w:styleId="apple-converted-space">
    <w:name w:val="apple-converted-space"/>
    <w:basedOn w:val="VarsaylanParagrafYazTipi"/>
    <w:rsid w:val="00411422"/>
  </w:style>
  <w:style w:type="character" w:customStyle="1" w:styleId="apple-tab-span">
    <w:name w:val="apple-tab-span"/>
    <w:basedOn w:val="VarsaylanParagrafYazTipi"/>
    <w:rsid w:val="00411422"/>
  </w:style>
  <w:style w:type="paragraph" w:customStyle="1" w:styleId="RNormal">
    <w:name w:val="RNormal"/>
    <w:basedOn w:val="Normal"/>
    <w:rsid w:val="004C7919"/>
    <w:pPr>
      <w:jc w:val="both"/>
    </w:pPr>
    <w:rPr>
      <w:sz w:val="22"/>
      <w:lang w:val="en-US" w:eastAsia="en-US"/>
    </w:rPr>
  </w:style>
  <w:style w:type="paragraph" w:customStyle="1" w:styleId="KAMKNormal">
    <w:name w:val="KAMKNormal"/>
    <w:basedOn w:val="Normal"/>
    <w:link w:val="KAMKNormalChar"/>
    <w:qFormat/>
    <w:rsid w:val="004C7919"/>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4C7919"/>
    <w:rPr>
      <w:rFonts w:ascii="Tahoma" w:hAnsi="Tahoma"/>
      <w:color w:val="000000"/>
      <w:sz w:val="22"/>
      <w:szCs w:val="24"/>
    </w:rPr>
  </w:style>
  <w:style w:type="paragraph" w:customStyle="1" w:styleId="footnotedescription">
    <w:name w:val="footnote description"/>
    <w:next w:val="Normal"/>
    <w:link w:val="footnotedescriptionChar"/>
    <w:hidden/>
    <w:rsid w:val="00137883"/>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137883"/>
    <w:rPr>
      <w:color w:val="000000"/>
      <w:sz w:val="16"/>
      <w:szCs w:val="22"/>
      <w:lang w:val="tr-TR" w:eastAsia="tr-TR"/>
    </w:rPr>
  </w:style>
  <w:style w:type="character" w:customStyle="1" w:styleId="footnotemark">
    <w:name w:val="footnote mark"/>
    <w:hidden/>
    <w:rsid w:val="00137883"/>
    <w:rPr>
      <w:rFonts w:ascii="Times New Roman" w:eastAsia="Times New Roman" w:hAnsi="Times New Roman" w:cs="Times New Roman"/>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9135916">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5637345">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466594">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4582110">
      <w:bodyDiv w:val="1"/>
      <w:marLeft w:val="0"/>
      <w:marRight w:val="0"/>
      <w:marTop w:val="0"/>
      <w:marBottom w:val="0"/>
      <w:divBdr>
        <w:top w:val="none" w:sz="0" w:space="0" w:color="auto"/>
        <w:left w:val="none" w:sz="0" w:space="0" w:color="auto"/>
        <w:bottom w:val="none" w:sz="0" w:space="0" w:color="auto"/>
        <w:right w:val="none" w:sz="0" w:space="0" w:color="auto"/>
      </w:divBdr>
    </w:div>
    <w:div w:id="19497490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5128537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968880">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209853">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597122">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267493">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8684854">
      <w:bodyDiv w:val="1"/>
      <w:marLeft w:val="0"/>
      <w:marRight w:val="0"/>
      <w:marTop w:val="0"/>
      <w:marBottom w:val="0"/>
      <w:divBdr>
        <w:top w:val="none" w:sz="0" w:space="0" w:color="auto"/>
        <w:left w:val="none" w:sz="0" w:space="0" w:color="auto"/>
        <w:bottom w:val="none" w:sz="0" w:space="0" w:color="auto"/>
        <w:right w:val="none" w:sz="0" w:space="0" w:color="auto"/>
      </w:divBdr>
    </w:div>
    <w:div w:id="60064618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1713033">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9282101">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6878559">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1856719">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806419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4146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71387">
      <w:bodyDiv w:val="1"/>
      <w:marLeft w:val="0"/>
      <w:marRight w:val="0"/>
      <w:marTop w:val="0"/>
      <w:marBottom w:val="0"/>
      <w:divBdr>
        <w:top w:val="none" w:sz="0" w:space="0" w:color="auto"/>
        <w:left w:val="none" w:sz="0" w:space="0" w:color="auto"/>
        <w:bottom w:val="none" w:sz="0" w:space="0" w:color="auto"/>
        <w:right w:val="none" w:sz="0" w:space="0" w:color="auto"/>
      </w:divBdr>
    </w:div>
    <w:div w:id="89732620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1229">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9870266">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158792">
      <w:bodyDiv w:val="1"/>
      <w:marLeft w:val="0"/>
      <w:marRight w:val="0"/>
      <w:marTop w:val="0"/>
      <w:marBottom w:val="0"/>
      <w:divBdr>
        <w:top w:val="none" w:sz="0" w:space="0" w:color="auto"/>
        <w:left w:val="none" w:sz="0" w:space="0" w:color="auto"/>
        <w:bottom w:val="none" w:sz="0" w:space="0" w:color="auto"/>
        <w:right w:val="none" w:sz="0" w:space="0" w:color="auto"/>
      </w:divBdr>
    </w:div>
    <w:div w:id="107027156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8114520">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03189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9143386">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3366491">
      <w:bodyDiv w:val="1"/>
      <w:marLeft w:val="0"/>
      <w:marRight w:val="0"/>
      <w:marTop w:val="0"/>
      <w:marBottom w:val="0"/>
      <w:divBdr>
        <w:top w:val="none" w:sz="0" w:space="0" w:color="auto"/>
        <w:left w:val="none" w:sz="0" w:space="0" w:color="auto"/>
        <w:bottom w:val="none" w:sz="0" w:space="0" w:color="auto"/>
        <w:right w:val="none" w:sz="0" w:space="0" w:color="auto"/>
      </w:divBdr>
    </w:div>
    <w:div w:id="1274944640">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58048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712278">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3459704">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95422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330796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1024537">
      <w:bodyDiv w:val="1"/>
      <w:marLeft w:val="0"/>
      <w:marRight w:val="0"/>
      <w:marTop w:val="0"/>
      <w:marBottom w:val="0"/>
      <w:divBdr>
        <w:top w:val="none" w:sz="0" w:space="0" w:color="auto"/>
        <w:left w:val="none" w:sz="0" w:space="0" w:color="auto"/>
        <w:bottom w:val="none" w:sz="0" w:space="0" w:color="auto"/>
        <w:right w:val="none" w:sz="0" w:space="0" w:color="auto"/>
      </w:divBdr>
    </w:div>
    <w:div w:id="1511799372">
      <w:bodyDiv w:val="1"/>
      <w:marLeft w:val="0"/>
      <w:marRight w:val="0"/>
      <w:marTop w:val="0"/>
      <w:marBottom w:val="0"/>
      <w:divBdr>
        <w:top w:val="none" w:sz="0" w:space="0" w:color="auto"/>
        <w:left w:val="none" w:sz="0" w:space="0" w:color="auto"/>
        <w:bottom w:val="none" w:sz="0" w:space="0" w:color="auto"/>
        <w:right w:val="none" w:sz="0" w:space="0" w:color="auto"/>
      </w:divBdr>
    </w:div>
    <w:div w:id="151684266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78444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937379">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17322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27351433">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23081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954">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36434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628190">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1332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76908">
      <w:bodyDiv w:val="1"/>
      <w:marLeft w:val="0"/>
      <w:marRight w:val="0"/>
      <w:marTop w:val="0"/>
      <w:marBottom w:val="0"/>
      <w:divBdr>
        <w:top w:val="none" w:sz="0" w:space="0" w:color="auto"/>
        <w:left w:val="none" w:sz="0" w:space="0" w:color="auto"/>
        <w:bottom w:val="none" w:sz="0" w:space="0" w:color="auto"/>
        <w:right w:val="none" w:sz="0" w:space="0" w:color="auto"/>
      </w:divBdr>
    </w:div>
    <w:div w:id="180318944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48097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64515854">
      <w:bodyDiv w:val="1"/>
      <w:marLeft w:val="0"/>
      <w:marRight w:val="0"/>
      <w:marTop w:val="0"/>
      <w:marBottom w:val="0"/>
      <w:divBdr>
        <w:top w:val="none" w:sz="0" w:space="0" w:color="auto"/>
        <w:left w:val="none" w:sz="0" w:space="0" w:color="auto"/>
        <w:bottom w:val="none" w:sz="0" w:space="0" w:color="auto"/>
        <w:right w:val="none" w:sz="0" w:space="0" w:color="auto"/>
      </w:divBdr>
    </w:div>
    <w:div w:id="1875535124">
      <w:bodyDiv w:val="1"/>
      <w:marLeft w:val="0"/>
      <w:marRight w:val="0"/>
      <w:marTop w:val="0"/>
      <w:marBottom w:val="0"/>
      <w:divBdr>
        <w:top w:val="none" w:sz="0" w:space="0" w:color="auto"/>
        <w:left w:val="none" w:sz="0" w:space="0" w:color="auto"/>
        <w:bottom w:val="none" w:sz="0" w:space="0" w:color="auto"/>
        <w:right w:val="none" w:sz="0" w:space="0" w:color="auto"/>
      </w:divBdr>
    </w:div>
    <w:div w:id="1876579215">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5505403">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3931520">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623366">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8128871">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3537772">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678509">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8342075">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916692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8246795">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5644794">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091446">
      <w:bodyDiv w:val="1"/>
      <w:marLeft w:val="0"/>
      <w:marRight w:val="0"/>
      <w:marTop w:val="0"/>
      <w:marBottom w:val="0"/>
      <w:divBdr>
        <w:top w:val="none" w:sz="0" w:space="0" w:color="auto"/>
        <w:left w:val="none" w:sz="0" w:space="0" w:color="auto"/>
        <w:bottom w:val="none" w:sz="0" w:space="0" w:color="auto"/>
        <w:right w:val="none" w:sz="0" w:space="0" w:color="auto"/>
      </w:divBdr>
    </w:div>
    <w:div w:id="210109984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2.xml"/><Relationship Id="rId39" Type="http://schemas.openxmlformats.org/officeDocument/2006/relationships/header" Target="header24.xml"/><Relationship Id="rId21" Type="http://schemas.openxmlformats.org/officeDocument/2006/relationships/header" Target="header9.xml"/><Relationship Id="rId34" Type="http://schemas.openxmlformats.org/officeDocument/2006/relationships/header" Target="header19.xml"/><Relationship Id="rId42" Type="http://schemas.openxmlformats.org/officeDocument/2006/relationships/header" Target="header27.xml"/><Relationship Id="rId47" Type="http://schemas.openxmlformats.org/officeDocument/2006/relationships/hyperlink" Target="https://www.albaraka.com.tr/ozel-durum-aciklamalari.aspx"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8.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header" Target="header21.xml"/><Relationship Id="rId49" Type="http://schemas.microsoft.com/office/2011/relationships/people" Target="people.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header" Target="header16.xml"/><Relationship Id="rId44" Type="http://schemas.openxmlformats.org/officeDocument/2006/relationships/header" Target="header2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6.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footer" Target="footer9.xm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header" Target="header18.xml"/><Relationship Id="rId38" Type="http://schemas.openxmlformats.org/officeDocument/2006/relationships/header" Target="header23.xml"/><Relationship Id="rId46" Type="http://schemas.openxmlformats.org/officeDocument/2006/relationships/hyperlink" Target="https://www.albaraka.com.tr/genel-kurul-bilgilendirme-dokumani.aspx" TargetMode="External"/><Relationship Id="rId20" Type="http://schemas.openxmlformats.org/officeDocument/2006/relationships/header" Target="header8.xml"/><Relationship Id="rId41" Type="http://schemas.openxmlformats.org/officeDocument/2006/relationships/header" Target="header26.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F104C-E70A-4AC3-923B-50B7D794A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128</Pages>
  <Words>44323</Words>
  <Characters>286411</Characters>
  <Application>Microsoft Office Word</Application>
  <DocSecurity>0</DocSecurity>
  <Lines>16966</Lines>
  <Paragraphs>11519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321612</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creator>CELAL KARAYAKA</dc:creator>
  <cp:lastModifiedBy>Bora SIMSEK</cp:lastModifiedBy>
  <cp:revision>3</cp:revision>
  <cp:lastPrinted>2018-05-21T14:24:00Z</cp:lastPrinted>
  <dcterms:created xsi:type="dcterms:W3CDTF">2018-05-21T14:24:00Z</dcterms:created>
  <dcterms:modified xsi:type="dcterms:W3CDTF">2018-05-21T14:25:00Z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b9cc200c-f8e6-4248-b2fd-6b98e7302c28</vt:lpwstr>
  </property>
  <property fmtid="{D5CDD505-2E9C-101B-9397-08002B2CF9AE}" pid="3" name="custom">
    <vt:lpwstr>ALBCLSHIZ</vt:lpwstr>
  </property>
  <property fmtid="{D5CDD505-2E9C-101B-9397-08002B2CF9AE}" pid="4" name="SINIFLANDIRMA">
    <vt:lpwstr>HİZMETE ÖZEL</vt:lpwstr>
  </property>
</Properties>
</file>